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145DC" w14:textId="63958ED1" w:rsidR="003148C9" w:rsidRDefault="00756B76" w:rsidP="0046142F">
      <w:pPr>
        <w:pStyle w:val="Photoauteur"/>
        <w:spacing w:before="360"/>
      </w:pPr>
      <w:r>
        <w:drawing>
          <wp:anchor distT="0" distB="0" distL="114300" distR="114300" simplePos="0" relativeHeight="251657728" behindDoc="0" locked="0" layoutInCell="1" allowOverlap="1" wp14:anchorId="522D6DE9" wp14:editId="6A5F5F90">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46142F">
        <w:drawing>
          <wp:inline distT="0" distB="0" distL="0" distR="0" wp14:anchorId="593041F7" wp14:editId="2089AA8A">
            <wp:extent cx="3189600" cy="4776585"/>
            <wp:effectExtent l="0" t="0" r="0" b="5080"/>
            <wp:docPr id="1179492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49293" name=""/>
                    <pic:cNvPicPr/>
                  </pic:nvPicPr>
                  <pic:blipFill>
                    <a:blip r:embed="rId8"/>
                    <a:stretch>
                      <a:fillRect/>
                    </a:stretch>
                  </pic:blipFill>
                  <pic:spPr>
                    <a:xfrm>
                      <a:off x="0" y="0"/>
                      <a:ext cx="3196522" cy="4786952"/>
                    </a:xfrm>
                    <a:prstGeom prst="rect">
                      <a:avLst/>
                    </a:prstGeom>
                  </pic:spPr>
                </pic:pic>
              </a:graphicData>
            </a:graphic>
          </wp:inline>
        </w:drawing>
      </w:r>
    </w:p>
    <w:p w14:paraId="7C9ABCA3" w14:textId="77777777" w:rsidR="0046142F" w:rsidRDefault="003148C9">
      <w:pPr>
        <w:pStyle w:val="Auteur"/>
        <w:rPr>
          <w:szCs w:val="44"/>
        </w:rPr>
      </w:pPr>
      <w:r>
        <w:rPr>
          <w:szCs w:val="44"/>
        </w:rPr>
        <w:t>Paul Féval</w:t>
      </w:r>
      <w:r w:rsidR="0046142F">
        <w:rPr>
          <w:szCs w:val="44"/>
        </w:rPr>
        <w:t xml:space="preserve"> (</w:t>
      </w:r>
      <w:r>
        <w:rPr>
          <w:szCs w:val="44"/>
        </w:rPr>
        <w:t>père</w:t>
      </w:r>
      <w:r w:rsidR="0046142F">
        <w:rPr>
          <w:szCs w:val="44"/>
        </w:rPr>
        <w:t>)</w:t>
      </w:r>
    </w:p>
    <w:p w14:paraId="4C0A0673" w14:textId="2C8B71D5" w:rsidR="003148C9" w:rsidRDefault="003148C9">
      <w:pPr>
        <w:pStyle w:val="Titrelivre"/>
        <w:rPr>
          <w:kern w:val="60"/>
          <w:szCs w:val="60"/>
        </w:rPr>
      </w:pPr>
      <w:r>
        <w:rPr>
          <w:kern w:val="60"/>
          <w:szCs w:val="60"/>
        </w:rPr>
        <w:t>LE JEU DE LA MORT</w:t>
      </w:r>
      <w:r>
        <w:rPr>
          <w:kern w:val="60"/>
          <w:szCs w:val="60"/>
        </w:rPr>
        <w:br/>
      </w:r>
      <w:r>
        <w:rPr>
          <w:kern w:val="60"/>
          <w:szCs w:val="60"/>
        </w:rPr>
        <w:br/>
        <w:t>TOME II</w:t>
      </w:r>
    </w:p>
    <w:p w14:paraId="0E9E465E" w14:textId="1C6807B4" w:rsidR="003148C9" w:rsidRDefault="0046142F">
      <w:pPr>
        <w:pStyle w:val="DateSortie"/>
      </w:pPr>
      <w:r>
        <w:t>1850</w:t>
      </w:r>
    </w:p>
    <w:p w14:paraId="68FE2BEF" w14:textId="77777777" w:rsidR="003148C9" w:rsidRPr="0046142F" w:rsidRDefault="003148C9" w:rsidP="0046142F">
      <w:pPr>
        <w:ind w:left="2340" w:firstLine="0"/>
        <w:jc w:val="center"/>
        <w:sectPr w:rsidR="003148C9" w:rsidRPr="0046142F">
          <w:footerReference w:type="default" r:id="rId9"/>
          <w:pgSz w:w="11906" w:h="16838" w:code="9"/>
          <w:pgMar w:top="0" w:right="0" w:bottom="0" w:left="0" w:header="0" w:footer="0" w:gutter="0"/>
          <w:cols w:space="708"/>
          <w:titlePg/>
          <w:docGrid w:linePitch="360"/>
        </w:sectPr>
      </w:pPr>
    </w:p>
    <w:p w14:paraId="79E85AF8" w14:textId="77777777" w:rsidR="003148C9" w:rsidRDefault="003148C9" w:rsidP="0046142F">
      <w:pPr>
        <w:pStyle w:val="Titretablematires"/>
      </w:pPr>
      <w:r>
        <w:lastRenderedPageBreak/>
        <w:t>Table des matières</w:t>
      </w:r>
    </w:p>
    <w:p w14:paraId="61F6D28E" w14:textId="77777777" w:rsidR="003148C9" w:rsidRDefault="003148C9"/>
    <w:p w14:paraId="0231B6C4" w14:textId="1756FAE9" w:rsidR="0003693E" w:rsidRDefault="003148C9">
      <w:pPr>
        <w:pStyle w:val="TM2"/>
        <w:rPr>
          <w:rFonts w:asciiTheme="minorHAnsi" w:eastAsiaTheme="minorEastAsia" w:hAnsiTheme="minorHAnsi" w:cstheme="minorBidi"/>
          <w:color w:val="auto"/>
          <w:kern w:val="2"/>
          <w:sz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196742" w:history="1">
        <w:r w:rsidR="0003693E" w:rsidRPr="00280578">
          <w:rPr>
            <w:rStyle w:val="Lienhypertexte"/>
          </w:rPr>
          <w:t>LA LOGE (Suite)</w:t>
        </w:r>
        <w:r w:rsidR="0003693E">
          <w:rPr>
            <w:webHidden/>
          </w:rPr>
          <w:tab/>
        </w:r>
        <w:r w:rsidR="0003693E">
          <w:rPr>
            <w:webHidden/>
          </w:rPr>
          <w:fldChar w:fldCharType="begin"/>
        </w:r>
        <w:r w:rsidR="0003693E">
          <w:rPr>
            <w:webHidden/>
          </w:rPr>
          <w:instrText xml:space="preserve"> PAGEREF _Toc202196742 \h </w:instrText>
        </w:r>
        <w:r w:rsidR="0003693E">
          <w:rPr>
            <w:webHidden/>
          </w:rPr>
        </w:r>
        <w:r w:rsidR="0003693E">
          <w:rPr>
            <w:webHidden/>
          </w:rPr>
          <w:fldChar w:fldCharType="separate"/>
        </w:r>
        <w:r w:rsidR="00CD339C">
          <w:rPr>
            <w:webHidden/>
          </w:rPr>
          <w:t>5</w:t>
        </w:r>
        <w:r w:rsidR="0003693E">
          <w:rPr>
            <w:webHidden/>
          </w:rPr>
          <w:fldChar w:fldCharType="end"/>
        </w:r>
      </w:hyperlink>
    </w:p>
    <w:p w14:paraId="483D2092" w14:textId="4BC5BD16" w:rsidR="0003693E" w:rsidRDefault="0003693E">
      <w:pPr>
        <w:pStyle w:val="TM2"/>
        <w:rPr>
          <w:rFonts w:asciiTheme="minorHAnsi" w:eastAsiaTheme="minorEastAsia" w:hAnsiTheme="minorHAnsi" w:cstheme="minorBidi"/>
          <w:color w:val="auto"/>
          <w:kern w:val="2"/>
          <w:sz w:val="24"/>
          <w14:ligatures w14:val="standardContextual"/>
        </w:rPr>
      </w:pPr>
      <w:hyperlink w:anchor="_Toc202196743" w:history="1">
        <w:r w:rsidRPr="00280578">
          <w:rPr>
            <w:rStyle w:val="Lienhypertexte"/>
            <w:lang w:eastAsia="en-US"/>
          </w:rPr>
          <w:t>FOUR</w:t>
        </w:r>
        <w:r>
          <w:rPr>
            <w:webHidden/>
          </w:rPr>
          <w:tab/>
        </w:r>
        <w:r>
          <w:rPr>
            <w:webHidden/>
          </w:rPr>
          <w:fldChar w:fldCharType="begin"/>
        </w:r>
        <w:r>
          <w:rPr>
            <w:webHidden/>
          </w:rPr>
          <w:instrText xml:space="preserve"> PAGEREF _Toc202196743 \h </w:instrText>
        </w:r>
        <w:r>
          <w:rPr>
            <w:webHidden/>
          </w:rPr>
        </w:r>
        <w:r>
          <w:rPr>
            <w:webHidden/>
          </w:rPr>
          <w:fldChar w:fldCharType="separate"/>
        </w:r>
        <w:r w:rsidR="00CD339C">
          <w:rPr>
            <w:webHidden/>
          </w:rPr>
          <w:t>8</w:t>
        </w:r>
        <w:r>
          <w:rPr>
            <w:webHidden/>
          </w:rPr>
          <w:fldChar w:fldCharType="end"/>
        </w:r>
      </w:hyperlink>
    </w:p>
    <w:p w14:paraId="6C1750B0" w14:textId="536C71E3" w:rsidR="0003693E" w:rsidRDefault="0003693E">
      <w:pPr>
        <w:pStyle w:val="TM2"/>
        <w:rPr>
          <w:rFonts w:asciiTheme="minorHAnsi" w:eastAsiaTheme="minorEastAsia" w:hAnsiTheme="minorHAnsi" w:cstheme="minorBidi"/>
          <w:color w:val="auto"/>
          <w:kern w:val="2"/>
          <w:sz w:val="24"/>
          <w14:ligatures w14:val="standardContextual"/>
        </w:rPr>
      </w:pPr>
      <w:hyperlink w:anchor="_Toc202196744" w:history="1">
        <w:r w:rsidRPr="00280578">
          <w:rPr>
            <w:rStyle w:val="Lienhypertexte"/>
            <w:lang w:eastAsia="en-US"/>
          </w:rPr>
          <w:t>OÙ MAZURKE DANSE</w:t>
        </w:r>
        <w:r>
          <w:rPr>
            <w:webHidden/>
          </w:rPr>
          <w:tab/>
        </w:r>
        <w:r>
          <w:rPr>
            <w:webHidden/>
          </w:rPr>
          <w:fldChar w:fldCharType="begin"/>
        </w:r>
        <w:r>
          <w:rPr>
            <w:webHidden/>
          </w:rPr>
          <w:instrText xml:space="preserve"> PAGEREF _Toc202196744 \h </w:instrText>
        </w:r>
        <w:r>
          <w:rPr>
            <w:webHidden/>
          </w:rPr>
        </w:r>
        <w:r>
          <w:rPr>
            <w:webHidden/>
          </w:rPr>
          <w:fldChar w:fldCharType="separate"/>
        </w:r>
        <w:r w:rsidR="00CD339C">
          <w:rPr>
            <w:webHidden/>
          </w:rPr>
          <w:t>14</w:t>
        </w:r>
        <w:r>
          <w:rPr>
            <w:webHidden/>
          </w:rPr>
          <w:fldChar w:fldCharType="end"/>
        </w:r>
      </w:hyperlink>
    </w:p>
    <w:p w14:paraId="557F6400" w14:textId="4EC75F75" w:rsidR="0003693E" w:rsidRDefault="0003693E">
      <w:pPr>
        <w:pStyle w:val="TM2"/>
        <w:rPr>
          <w:rFonts w:asciiTheme="minorHAnsi" w:eastAsiaTheme="minorEastAsia" w:hAnsiTheme="minorHAnsi" w:cstheme="minorBidi"/>
          <w:color w:val="auto"/>
          <w:kern w:val="2"/>
          <w:sz w:val="24"/>
          <w14:ligatures w14:val="standardContextual"/>
        </w:rPr>
      </w:pPr>
      <w:hyperlink w:anchor="_Toc202196745" w:history="1">
        <w:r w:rsidRPr="00280578">
          <w:rPr>
            <w:rStyle w:val="Lienhypertexte"/>
            <w:lang w:eastAsia="en-US"/>
          </w:rPr>
          <w:t>OÙ QUELQUES MASQUES TOMBENT</w:t>
        </w:r>
        <w:r>
          <w:rPr>
            <w:webHidden/>
          </w:rPr>
          <w:tab/>
        </w:r>
        <w:r>
          <w:rPr>
            <w:webHidden/>
          </w:rPr>
          <w:fldChar w:fldCharType="begin"/>
        </w:r>
        <w:r>
          <w:rPr>
            <w:webHidden/>
          </w:rPr>
          <w:instrText xml:space="preserve"> PAGEREF _Toc202196745 \h </w:instrText>
        </w:r>
        <w:r>
          <w:rPr>
            <w:webHidden/>
          </w:rPr>
        </w:r>
        <w:r>
          <w:rPr>
            <w:webHidden/>
          </w:rPr>
          <w:fldChar w:fldCharType="separate"/>
        </w:r>
        <w:r w:rsidR="00CD339C">
          <w:rPr>
            <w:webHidden/>
          </w:rPr>
          <w:t>21</w:t>
        </w:r>
        <w:r>
          <w:rPr>
            <w:webHidden/>
          </w:rPr>
          <w:fldChar w:fldCharType="end"/>
        </w:r>
      </w:hyperlink>
    </w:p>
    <w:p w14:paraId="132C3BC7" w14:textId="62A19D8F" w:rsidR="0003693E" w:rsidRDefault="0003693E">
      <w:pPr>
        <w:pStyle w:val="TM2"/>
        <w:rPr>
          <w:rFonts w:asciiTheme="minorHAnsi" w:eastAsiaTheme="minorEastAsia" w:hAnsiTheme="minorHAnsi" w:cstheme="minorBidi"/>
          <w:color w:val="auto"/>
          <w:kern w:val="2"/>
          <w:sz w:val="24"/>
          <w14:ligatures w14:val="standardContextual"/>
        </w:rPr>
      </w:pPr>
      <w:hyperlink w:anchor="_Toc202196746" w:history="1">
        <w:r w:rsidRPr="00280578">
          <w:rPr>
            <w:rStyle w:val="Lienhypertexte"/>
            <w:lang w:eastAsia="en-US"/>
          </w:rPr>
          <w:t>LES NIÈCES</w:t>
        </w:r>
        <w:r>
          <w:rPr>
            <w:webHidden/>
          </w:rPr>
          <w:tab/>
        </w:r>
        <w:r>
          <w:rPr>
            <w:webHidden/>
          </w:rPr>
          <w:fldChar w:fldCharType="begin"/>
        </w:r>
        <w:r>
          <w:rPr>
            <w:webHidden/>
          </w:rPr>
          <w:instrText xml:space="preserve"> PAGEREF _Toc202196746 \h </w:instrText>
        </w:r>
        <w:r>
          <w:rPr>
            <w:webHidden/>
          </w:rPr>
        </w:r>
        <w:r>
          <w:rPr>
            <w:webHidden/>
          </w:rPr>
          <w:fldChar w:fldCharType="separate"/>
        </w:r>
        <w:r w:rsidR="00CD339C">
          <w:rPr>
            <w:webHidden/>
          </w:rPr>
          <w:t>28</w:t>
        </w:r>
        <w:r>
          <w:rPr>
            <w:webHidden/>
          </w:rPr>
          <w:fldChar w:fldCharType="end"/>
        </w:r>
      </w:hyperlink>
    </w:p>
    <w:p w14:paraId="22FE0ABA" w14:textId="73A83386" w:rsidR="0003693E" w:rsidRDefault="0003693E">
      <w:pPr>
        <w:pStyle w:val="TM2"/>
        <w:rPr>
          <w:rFonts w:asciiTheme="minorHAnsi" w:eastAsiaTheme="minorEastAsia" w:hAnsiTheme="minorHAnsi" w:cstheme="minorBidi"/>
          <w:color w:val="auto"/>
          <w:kern w:val="2"/>
          <w:sz w:val="24"/>
          <w14:ligatures w14:val="standardContextual"/>
        </w:rPr>
      </w:pPr>
      <w:hyperlink w:anchor="_Toc202196747" w:history="1">
        <w:r w:rsidRPr="00280578">
          <w:rPr>
            <w:rStyle w:val="Lienhypertexte"/>
            <w:lang w:eastAsia="en-US"/>
          </w:rPr>
          <w:t>OÙ ROMBLON-BALLON BAVARDE ÉTONNAMMENT</w:t>
        </w:r>
        <w:r>
          <w:rPr>
            <w:webHidden/>
          </w:rPr>
          <w:tab/>
        </w:r>
        <w:r>
          <w:rPr>
            <w:webHidden/>
          </w:rPr>
          <w:fldChar w:fldCharType="begin"/>
        </w:r>
        <w:r>
          <w:rPr>
            <w:webHidden/>
          </w:rPr>
          <w:instrText xml:space="preserve"> PAGEREF _Toc202196747 \h </w:instrText>
        </w:r>
        <w:r>
          <w:rPr>
            <w:webHidden/>
          </w:rPr>
        </w:r>
        <w:r>
          <w:rPr>
            <w:webHidden/>
          </w:rPr>
          <w:fldChar w:fldCharType="separate"/>
        </w:r>
        <w:r w:rsidR="00CD339C">
          <w:rPr>
            <w:webHidden/>
          </w:rPr>
          <w:t>33</w:t>
        </w:r>
        <w:r>
          <w:rPr>
            <w:webHidden/>
          </w:rPr>
          <w:fldChar w:fldCharType="end"/>
        </w:r>
      </w:hyperlink>
    </w:p>
    <w:p w14:paraId="06EE3559" w14:textId="678ECE1B" w:rsidR="0003693E" w:rsidRDefault="0003693E">
      <w:pPr>
        <w:pStyle w:val="TM2"/>
        <w:rPr>
          <w:rFonts w:asciiTheme="minorHAnsi" w:eastAsiaTheme="minorEastAsia" w:hAnsiTheme="minorHAnsi" w:cstheme="minorBidi"/>
          <w:color w:val="auto"/>
          <w:kern w:val="2"/>
          <w:sz w:val="24"/>
          <w14:ligatures w14:val="standardContextual"/>
        </w:rPr>
      </w:pPr>
      <w:hyperlink w:anchor="_Toc202196748" w:history="1">
        <w:r w:rsidRPr="00280578">
          <w:rPr>
            <w:rStyle w:val="Lienhypertexte"/>
            <w:lang w:eastAsia="en-US"/>
          </w:rPr>
          <w:t>OÙ MAZURKE ESSAIE DE RÉFLÉCHIR</w:t>
        </w:r>
        <w:r>
          <w:rPr>
            <w:webHidden/>
          </w:rPr>
          <w:tab/>
        </w:r>
        <w:r>
          <w:rPr>
            <w:webHidden/>
          </w:rPr>
          <w:fldChar w:fldCharType="begin"/>
        </w:r>
        <w:r>
          <w:rPr>
            <w:webHidden/>
          </w:rPr>
          <w:instrText xml:space="preserve"> PAGEREF _Toc202196748 \h </w:instrText>
        </w:r>
        <w:r>
          <w:rPr>
            <w:webHidden/>
          </w:rPr>
        </w:r>
        <w:r>
          <w:rPr>
            <w:webHidden/>
          </w:rPr>
          <w:fldChar w:fldCharType="separate"/>
        </w:r>
        <w:r w:rsidR="00CD339C">
          <w:rPr>
            <w:webHidden/>
          </w:rPr>
          <w:t>41</w:t>
        </w:r>
        <w:r>
          <w:rPr>
            <w:webHidden/>
          </w:rPr>
          <w:fldChar w:fldCharType="end"/>
        </w:r>
      </w:hyperlink>
    </w:p>
    <w:p w14:paraId="7B815E83" w14:textId="665948FA" w:rsidR="0003693E" w:rsidRDefault="0003693E">
      <w:pPr>
        <w:pStyle w:val="TM2"/>
        <w:rPr>
          <w:rFonts w:asciiTheme="minorHAnsi" w:eastAsiaTheme="minorEastAsia" w:hAnsiTheme="minorHAnsi" w:cstheme="minorBidi"/>
          <w:color w:val="auto"/>
          <w:kern w:val="2"/>
          <w:sz w:val="24"/>
          <w14:ligatures w14:val="standardContextual"/>
        </w:rPr>
      </w:pPr>
      <w:hyperlink w:anchor="_Toc202196749" w:history="1">
        <w:r w:rsidRPr="00280578">
          <w:rPr>
            <w:rStyle w:val="Lienhypertexte"/>
            <w:lang w:eastAsia="en-US"/>
          </w:rPr>
          <w:t>BOUTS RIMÉS</w:t>
        </w:r>
        <w:r>
          <w:rPr>
            <w:webHidden/>
          </w:rPr>
          <w:tab/>
        </w:r>
        <w:r>
          <w:rPr>
            <w:webHidden/>
          </w:rPr>
          <w:fldChar w:fldCharType="begin"/>
        </w:r>
        <w:r>
          <w:rPr>
            <w:webHidden/>
          </w:rPr>
          <w:instrText xml:space="preserve"> PAGEREF _Toc202196749 \h </w:instrText>
        </w:r>
        <w:r>
          <w:rPr>
            <w:webHidden/>
          </w:rPr>
        </w:r>
        <w:r>
          <w:rPr>
            <w:webHidden/>
          </w:rPr>
          <w:fldChar w:fldCharType="separate"/>
        </w:r>
        <w:r w:rsidR="00CD339C">
          <w:rPr>
            <w:webHidden/>
          </w:rPr>
          <w:t>49</w:t>
        </w:r>
        <w:r>
          <w:rPr>
            <w:webHidden/>
          </w:rPr>
          <w:fldChar w:fldCharType="end"/>
        </w:r>
      </w:hyperlink>
    </w:p>
    <w:p w14:paraId="2D13B6DC" w14:textId="754C1D82" w:rsidR="0003693E" w:rsidRDefault="0003693E">
      <w:pPr>
        <w:pStyle w:val="TM2"/>
        <w:rPr>
          <w:rFonts w:asciiTheme="minorHAnsi" w:eastAsiaTheme="minorEastAsia" w:hAnsiTheme="minorHAnsi" w:cstheme="minorBidi"/>
          <w:color w:val="auto"/>
          <w:kern w:val="2"/>
          <w:sz w:val="24"/>
          <w14:ligatures w14:val="standardContextual"/>
        </w:rPr>
      </w:pPr>
      <w:hyperlink w:anchor="_Toc202196750" w:history="1">
        <w:r w:rsidRPr="00280578">
          <w:rPr>
            <w:rStyle w:val="Lienhypertexte"/>
            <w:lang w:eastAsia="en-US"/>
          </w:rPr>
          <w:t>NOCTAMBULISME</w:t>
        </w:r>
        <w:r>
          <w:rPr>
            <w:webHidden/>
          </w:rPr>
          <w:tab/>
        </w:r>
        <w:r>
          <w:rPr>
            <w:webHidden/>
          </w:rPr>
          <w:fldChar w:fldCharType="begin"/>
        </w:r>
        <w:r>
          <w:rPr>
            <w:webHidden/>
          </w:rPr>
          <w:instrText xml:space="preserve"> PAGEREF _Toc202196750 \h </w:instrText>
        </w:r>
        <w:r>
          <w:rPr>
            <w:webHidden/>
          </w:rPr>
        </w:r>
        <w:r>
          <w:rPr>
            <w:webHidden/>
          </w:rPr>
          <w:fldChar w:fldCharType="separate"/>
        </w:r>
        <w:r w:rsidR="00CD339C">
          <w:rPr>
            <w:webHidden/>
          </w:rPr>
          <w:t>56</w:t>
        </w:r>
        <w:r>
          <w:rPr>
            <w:webHidden/>
          </w:rPr>
          <w:fldChar w:fldCharType="end"/>
        </w:r>
      </w:hyperlink>
    </w:p>
    <w:p w14:paraId="685AE5B8" w14:textId="34101074" w:rsidR="0003693E" w:rsidRDefault="0003693E">
      <w:pPr>
        <w:pStyle w:val="TM2"/>
        <w:rPr>
          <w:rFonts w:asciiTheme="minorHAnsi" w:eastAsiaTheme="minorEastAsia" w:hAnsiTheme="minorHAnsi" w:cstheme="minorBidi"/>
          <w:color w:val="auto"/>
          <w:kern w:val="2"/>
          <w:sz w:val="24"/>
          <w14:ligatures w14:val="standardContextual"/>
        </w:rPr>
      </w:pPr>
      <w:hyperlink w:anchor="_Toc202196751" w:history="1">
        <w:r w:rsidRPr="00280578">
          <w:rPr>
            <w:rStyle w:val="Lienhypertexte"/>
            <w:lang w:eastAsia="en-US"/>
          </w:rPr>
          <w:t>LES TROIS TORCHES</w:t>
        </w:r>
        <w:r>
          <w:rPr>
            <w:webHidden/>
          </w:rPr>
          <w:tab/>
        </w:r>
        <w:r>
          <w:rPr>
            <w:webHidden/>
          </w:rPr>
          <w:fldChar w:fldCharType="begin"/>
        </w:r>
        <w:r>
          <w:rPr>
            <w:webHidden/>
          </w:rPr>
          <w:instrText xml:space="preserve"> PAGEREF _Toc202196751 \h </w:instrText>
        </w:r>
        <w:r>
          <w:rPr>
            <w:webHidden/>
          </w:rPr>
        </w:r>
        <w:r>
          <w:rPr>
            <w:webHidden/>
          </w:rPr>
          <w:fldChar w:fldCharType="separate"/>
        </w:r>
        <w:r w:rsidR="00CD339C">
          <w:rPr>
            <w:webHidden/>
          </w:rPr>
          <w:t>62</w:t>
        </w:r>
        <w:r>
          <w:rPr>
            <w:webHidden/>
          </w:rPr>
          <w:fldChar w:fldCharType="end"/>
        </w:r>
      </w:hyperlink>
    </w:p>
    <w:p w14:paraId="022BAED8" w14:textId="1B00F487" w:rsidR="0003693E" w:rsidRDefault="0003693E">
      <w:pPr>
        <w:pStyle w:val="TM1"/>
        <w:rPr>
          <w:rFonts w:asciiTheme="minorHAnsi" w:eastAsiaTheme="minorEastAsia" w:hAnsiTheme="minorHAnsi" w:cstheme="minorBidi"/>
          <w:bCs w:val="0"/>
          <w:iCs w:val="0"/>
          <w:color w:val="auto"/>
          <w:kern w:val="2"/>
          <w:sz w:val="24"/>
          <w:szCs w:val="24"/>
          <w14:ligatures w14:val="standardContextual"/>
        </w:rPr>
      </w:pPr>
      <w:hyperlink w:anchor="_Toc202196752" w:history="1">
        <w:r w:rsidRPr="00280578">
          <w:rPr>
            <w:rStyle w:val="Lienhypertexte"/>
            <w:lang w:eastAsia="en-US"/>
          </w:rPr>
          <w:t>DEUXIÈME PARTIE  LA TIRELIRE</w:t>
        </w:r>
        <w:r>
          <w:rPr>
            <w:webHidden/>
          </w:rPr>
          <w:tab/>
        </w:r>
        <w:r>
          <w:rPr>
            <w:webHidden/>
          </w:rPr>
          <w:fldChar w:fldCharType="begin"/>
        </w:r>
        <w:r>
          <w:rPr>
            <w:webHidden/>
          </w:rPr>
          <w:instrText xml:space="preserve"> PAGEREF _Toc202196752 \h </w:instrText>
        </w:r>
        <w:r>
          <w:rPr>
            <w:webHidden/>
          </w:rPr>
        </w:r>
        <w:r>
          <w:rPr>
            <w:webHidden/>
          </w:rPr>
          <w:fldChar w:fldCharType="separate"/>
        </w:r>
        <w:r w:rsidR="00CD339C">
          <w:rPr>
            <w:webHidden/>
          </w:rPr>
          <w:t>69</w:t>
        </w:r>
        <w:r>
          <w:rPr>
            <w:webHidden/>
          </w:rPr>
          <w:fldChar w:fldCharType="end"/>
        </w:r>
      </w:hyperlink>
    </w:p>
    <w:p w14:paraId="60DF56A1" w14:textId="4DECE2E0" w:rsidR="0003693E" w:rsidRDefault="0003693E">
      <w:pPr>
        <w:pStyle w:val="TM2"/>
        <w:rPr>
          <w:rFonts w:asciiTheme="minorHAnsi" w:eastAsiaTheme="minorEastAsia" w:hAnsiTheme="minorHAnsi" w:cstheme="minorBidi"/>
          <w:color w:val="auto"/>
          <w:kern w:val="2"/>
          <w:sz w:val="24"/>
          <w14:ligatures w14:val="standardContextual"/>
        </w:rPr>
      </w:pPr>
      <w:hyperlink w:anchor="_Toc202196753" w:history="1">
        <w:r w:rsidRPr="00280578">
          <w:rPr>
            <w:rStyle w:val="Lienhypertexte"/>
            <w:lang w:eastAsia="en-US"/>
          </w:rPr>
          <w:t>ENCORE L’HOMME AUX LUNETTES BLEUES</w:t>
        </w:r>
        <w:r>
          <w:rPr>
            <w:webHidden/>
          </w:rPr>
          <w:tab/>
        </w:r>
        <w:r>
          <w:rPr>
            <w:webHidden/>
          </w:rPr>
          <w:fldChar w:fldCharType="begin"/>
        </w:r>
        <w:r>
          <w:rPr>
            <w:webHidden/>
          </w:rPr>
          <w:instrText xml:space="preserve"> PAGEREF _Toc202196753 \h </w:instrText>
        </w:r>
        <w:r>
          <w:rPr>
            <w:webHidden/>
          </w:rPr>
        </w:r>
        <w:r>
          <w:rPr>
            <w:webHidden/>
          </w:rPr>
          <w:fldChar w:fldCharType="separate"/>
        </w:r>
        <w:r w:rsidR="00CD339C">
          <w:rPr>
            <w:webHidden/>
          </w:rPr>
          <w:t>70</w:t>
        </w:r>
        <w:r>
          <w:rPr>
            <w:webHidden/>
          </w:rPr>
          <w:fldChar w:fldCharType="end"/>
        </w:r>
      </w:hyperlink>
    </w:p>
    <w:p w14:paraId="730B473D" w14:textId="0F213B5A" w:rsidR="0003693E" w:rsidRDefault="0003693E">
      <w:pPr>
        <w:pStyle w:val="TM2"/>
        <w:rPr>
          <w:rFonts w:asciiTheme="minorHAnsi" w:eastAsiaTheme="minorEastAsia" w:hAnsiTheme="minorHAnsi" w:cstheme="minorBidi"/>
          <w:color w:val="auto"/>
          <w:kern w:val="2"/>
          <w:sz w:val="24"/>
          <w14:ligatures w14:val="standardContextual"/>
        </w:rPr>
      </w:pPr>
      <w:hyperlink w:anchor="_Toc202196754" w:history="1">
        <w:r w:rsidRPr="00280578">
          <w:rPr>
            <w:rStyle w:val="Lienhypertexte"/>
            <w:lang w:eastAsia="en-US"/>
          </w:rPr>
          <w:t>QUI CONCERNE POTARD, GRIÈCHE, MADAME LOVELY ET L’ART THÉÂTRAL.</w:t>
        </w:r>
        <w:r>
          <w:rPr>
            <w:webHidden/>
          </w:rPr>
          <w:tab/>
        </w:r>
        <w:r>
          <w:rPr>
            <w:webHidden/>
          </w:rPr>
          <w:fldChar w:fldCharType="begin"/>
        </w:r>
        <w:r>
          <w:rPr>
            <w:webHidden/>
          </w:rPr>
          <w:instrText xml:space="preserve"> PAGEREF _Toc202196754 \h </w:instrText>
        </w:r>
        <w:r>
          <w:rPr>
            <w:webHidden/>
          </w:rPr>
        </w:r>
        <w:r>
          <w:rPr>
            <w:webHidden/>
          </w:rPr>
          <w:fldChar w:fldCharType="separate"/>
        </w:r>
        <w:r w:rsidR="00CD339C">
          <w:rPr>
            <w:webHidden/>
          </w:rPr>
          <w:t>77</w:t>
        </w:r>
        <w:r>
          <w:rPr>
            <w:webHidden/>
          </w:rPr>
          <w:fldChar w:fldCharType="end"/>
        </w:r>
      </w:hyperlink>
    </w:p>
    <w:p w14:paraId="12B8DD75" w14:textId="48B8A5FD" w:rsidR="0003693E" w:rsidRDefault="0003693E">
      <w:pPr>
        <w:pStyle w:val="TM2"/>
        <w:rPr>
          <w:rFonts w:asciiTheme="minorHAnsi" w:eastAsiaTheme="minorEastAsia" w:hAnsiTheme="minorHAnsi" w:cstheme="minorBidi"/>
          <w:color w:val="auto"/>
          <w:kern w:val="2"/>
          <w:sz w:val="24"/>
          <w14:ligatures w14:val="standardContextual"/>
        </w:rPr>
      </w:pPr>
      <w:hyperlink w:anchor="_Toc202196755" w:history="1">
        <w:r w:rsidRPr="00280578">
          <w:rPr>
            <w:rStyle w:val="Lienhypertexte"/>
            <w:lang w:eastAsia="en-US"/>
          </w:rPr>
          <w:t>ENTREVUE D’AFFAIRES</w:t>
        </w:r>
        <w:r>
          <w:rPr>
            <w:webHidden/>
          </w:rPr>
          <w:tab/>
        </w:r>
        <w:r>
          <w:rPr>
            <w:webHidden/>
          </w:rPr>
          <w:fldChar w:fldCharType="begin"/>
        </w:r>
        <w:r>
          <w:rPr>
            <w:webHidden/>
          </w:rPr>
          <w:instrText xml:space="preserve"> PAGEREF _Toc202196755 \h </w:instrText>
        </w:r>
        <w:r>
          <w:rPr>
            <w:webHidden/>
          </w:rPr>
        </w:r>
        <w:r>
          <w:rPr>
            <w:webHidden/>
          </w:rPr>
          <w:fldChar w:fldCharType="separate"/>
        </w:r>
        <w:r w:rsidR="00CD339C">
          <w:rPr>
            <w:webHidden/>
          </w:rPr>
          <w:t>83</w:t>
        </w:r>
        <w:r>
          <w:rPr>
            <w:webHidden/>
          </w:rPr>
          <w:fldChar w:fldCharType="end"/>
        </w:r>
      </w:hyperlink>
    </w:p>
    <w:p w14:paraId="5914935D" w14:textId="0A966417" w:rsidR="0003693E" w:rsidRDefault="0003693E">
      <w:pPr>
        <w:pStyle w:val="TM2"/>
        <w:rPr>
          <w:rFonts w:asciiTheme="minorHAnsi" w:eastAsiaTheme="minorEastAsia" w:hAnsiTheme="minorHAnsi" w:cstheme="minorBidi"/>
          <w:color w:val="auto"/>
          <w:kern w:val="2"/>
          <w:sz w:val="24"/>
          <w14:ligatures w14:val="standardContextual"/>
        </w:rPr>
      </w:pPr>
      <w:hyperlink w:anchor="_Toc202196756" w:history="1">
        <w:r w:rsidRPr="00280578">
          <w:rPr>
            <w:rStyle w:val="Lienhypertexte"/>
            <w:lang w:eastAsia="en-US"/>
          </w:rPr>
          <w:t>VOIES ET MOYENS</w:t>
        </w:r>
        <w:r>
          <w:rPr>
            <w:webHidden/>
          </w:rPr>
          <w:tab/>
        </w:r>
        <w:r>
          <w:rPr>
            <w:webHidden/>
          </w:rPr>
          <w:fldChar w:fldCharType="begin"/>
        </w:r>
        <w:r>
          <w:rPr>
            <w:webHidden/>
          </w:rPr>
          <w:instrText xml:space="preserve"> PAGEREF _Toc202196756 \h </w:instrText>
        </w:r>
        <w:r>
          <w:rPr>
            <w:webHidden/>
          </w:rPr>
        </w:r>
        <w:r>
          <w:rPr>
            <w:webHidden/>
          </w:rPr>
          <w:fldChar w:fldCharType="separate"/>
        </w:r>
        <w:r w:rsidR="00CD339C">
          <w:rPr>
            <w:webHidden/>
          </w:rPr>
          <w:t>90</w:t>
        </w:r>
        <w:r>
          <w:rPr>
            <w:webHidden/>
          </w:rPr>
          <w:fldChar w:fldCharType="end"/>
        </w:r>
      </w:hyperlink>
    </w:p>
    <w:p w14:paraId="05664A07" w14:textId="4A84A5A3" w:rsidR="0003693E" w:rsidRDefault="0003693E">
      <w:pPr>
        <w:pStyle w:val="TM2"/>
        <w:rPr>
          <w:rFonts w:asciiTheme="minorHAnsi" w:eastAsiaTheme="minorEastAsia" w:hAnsiTheme="minorHAnsi" w:cstheme="minorBidi"/>
          <w:color w:val="auto"/>
          <w:kern w:val="2"/>
          <w:sz w:val="24"/>
          <w14:ligatures w14:val="standardContextual"/>
        </w:rPr>
      </w:pPr>
      <w:hyperlink w:anchor="_Toc202196757" w:history="1">
        <w:r w:rsidRPr="00280578">
          <w:rPr>
            <w:rStyle w:val="Lienhypertexte"/>
            <w:lang w:eastAsia="en-US"/>
          </w:rPr>
          <w:t>HONNÊTE GARÇON</w:t>
        </w:r>
        <w:r>
          <w:rPr>
            <w:webHidden/>
          </w:rPr>
          <w:tab/>
        </w:r>
        <w:r>
          <w:rPr>
            <w:webHidden/>
          </w:rPr>
          <w:fldChar w:fldCharType="begin"/>
        </w:r>
        <w:r>
          <w:rPr>
            <w:webHidden/>
          </w:rPr>
          <w:instrText xml:space="preserve"> PAGEREF _Toc202196757 \h </w:instrText>
        </w:r>
        <w:r>
          <w:rPr>
            <w:webHidden/>
          </w:rPr>
        </w:r>
        <w:r>
          <w:rPr>
            <w:webHidden/>
          </w:rPr>
          <w:fldChar w:fldCharType="separate"/>
        </w:r>
        <w:r w:rsidR="00CD339C">
          <w:rPr>
            <w:webHidden/>
          </w:rPr>
          <w:t>96</w:t>
        </w:r>
        <w:r>
          <w:rPr>
            <w:webHidden/>
          </w:rPr>
          <w:fldChar w:fldCharType="end"/>
        </w:r>
      </w:hyperlink>
    </w:p>
    <w:p w14:paraId="4032AFF5" w14:textId="093D183B" w:rsidR="0003693E" w:rsidRDefault="0003693E">
      <w:pPr>
        <w:pStyle w:val="TM2"/>
        <w:rPr>
          <w:rFonts w:asciiTheme="minorHAnsi" w:eastAsiaTheme="minorEastAsia" w:hAnsiTheme="minorHAnsi" w:cstheme="minorBidi"/>
          <w:color w:val="auto"/>
          <w:kern w:val="2"/>
          <w:sz w:val="24"/>
          <w14:ligatures w14:val="standardContextual"/>
        </w:rPr>
      </w:pPr>
      <w:hyperlink w:anchor="_Toc202196758" w:history="1">
        <w:r w:rsidRPr="00280578">
          <w:rPr>
            <w:rStyle w:val="Lienhypertexte"/>
            <w:lang w:eastAsia="en-US"/>
          </w:rPr>
          <w:t>LE RÊVE</w:t>
        </w:r>
        <w:r>
          <w:rPr>
            <w:webHidden/>
          </w:rPr>
          <w:tab/>
        </w:r>
        <w:r>
          <w:rPr>
            <w:webHidden/>
          </w:rPr>
          <w:fldChar w:fldCharType="begin"/>
        </w:r>
        <w:r>
          <w:rPr>
            <w:webHidden/>
          </w:rPr>
          <w:instrText xml:space="preserve"> PAGEREF _Toc202196758 \h </w:instrText>
        </w:r>
        <w:r>
          <w:rPr>
            <w:webHidden/>
          </w:rPr>
        </w:r>
        <w:r>
          <w:rPr>
            <w:webHidden/>
          </w:rPr>
          <w:fldChar w:fldCharType="separate"/>
        </w:r>
        <w:r w:rsidR="00CD339C">
          <w:rPr>
            <w:webHidden/>
          </w:rPr>
          <w:t>104</w:t>
        </w:r>
        <w:r>
          <w:rPr>
            <w:webHidden/>
          </w:rPr>
          <w:fldChar w:fldCharType="end"/>
        </w:r>
      </w:hyperlink>
    </w:p>
    <w:p w14:paraId="7395136E" w14:textId="67264236" w:rsidR="0003693E" w:rsidRDefault="0003693E">
      <w:pPr>
        <w:pStyle w:val="TM2"/>
        <w:rPr>
          <w:rFonts w:asciiTheme="minorHAnsi" w:eastAsiaTheme="minorEastAsia" w:hAnsiTheme="minorHAnsi" w:cstheme="minorBidi"/>
          <w:color w:val="auto"/>
          <w:kern w:val="2"/>
          <w:sz w:val="24"/>
          <w14:ligatures w14:val="standardContextual"/>
        </w:rPr>
      </w:pPr>
      <w:hyperlink w:anchor="_Toc202196759" w:history="1">
        <w:r w:rsidRPr="00280578">
          <w:rPr>
            <w:rStyle w:val="Lienhypertexte"/>
            <w:lang w:eastAsia="en-US"/>
          </w:rPr>
          <w:t>LE SIGNAL</w:t>
        </w:r>
        <w:r>
          <w:rPr>
            <w:webHidden/>
          </w:rPr>
          <w:tab/>
        </w:r>
        <w:r>
          <w:rPr>
            <w:webHidden/>
          </w:rPr>
          <w:fldChar w:fldCharType="begin"/>
        </w:r>
        <w:r>
          <w:rPr>
            <w:webHidden/>
          </w:rPr>
          <w:instrText xml:space="preserve"> PAGEREF _Toc202196759 \h </w:instrText>
        </w:r>
        <w:r>
          <w:rPr>
            <w:webHidden/>
          </w:rPr>
        </w:r>
        <w:r>
          <w:rPr>
            <w:webHidden/>
          </w:rPr>
          <w:fldChar w:fldCharType="separate"/>
        </w:r>
        <w:r w:rsidR="00CD339C">
          <w:rPr>
            <w:webHidden/>
          </w:rPr>
          <w:t>112</w:t>
        </w:r>
        <w:r>
          <w:rPr>
            <w:webHidden/>
          </w:rPr>
          <w:fldChar w:fldCharType="end"/>
        </w:r>
      </w:hyperlink>
    </w:p>
    <w:p w14:paraId="39176377" w14:textId="0C45BF80" w:rsidR="0003693E" w:rsidRDefault="0003693E">
      <w:pPr>
        <w:pStyle w:val="TM2"/>
        <w:rPr>
          <w:rFonts w:asciiTheme="minorHAnsi" w:eastAsiaTheme="minorEastAsia" w:hAnsiTheme="minorHAnsi" w:cstheme="minorBidi"/>
          <w:color w:val="auto"/>
          <w:kern w:val="2"/>
          <w:sz w:val="24"/>
          <w14:ligatures w14:val="standardContextual"/>
        </w:rPr>
      </w:pPr>
      <w:hyperlink w:anchor="_Toc202196760" w:history="1">
        <w:r w:rsidRPr="00280578">
          <w:rPr>
            <w:rStyle w:val="Lienhypertexte"/>
            <w:lang w:eastAsia="en-US"/>
          </w:rPr>
          <w:t>CLÉMENCE LOINTIER</w:t>
        </w:r>
        <w:r>
          <w:rPr>
            <w:webHidden/>
          </w:rPr>
          <w:tab/>
        </w:r>
        <w:r>
          <w:rPr>
            <w:webHidden/>
          </w:rPr>
          <w:fldChar w:fldCharType="begin"/>
        </w:r>
        <w:r>
          <w:rPr>
            <w:webHidden/>
          </w:rPr>
          <w:instrText xml:space="preserve"> PAGEREF _Toc202196760 \h </w:instrText>
        </w:r>
        <w:r>
          <w:rPr>
            <w:webHidden/>
          </w:rPr>
        </w:r>
        <w:r>
          <w:rPr>
            <w:webHidden/>
          </w:rPr>
          <w:fldChar w:fldCharType="separate"/>
        </w:r>
        <w:r w:rsidR="00CD339C">
          <w:rPr>
            <w:webHidden/>
          </w:rPr>
          <w:t>118</w:t>
        </w:r>
        <w:r>
          <w:rPr>
            <w:webHidden/>
          </w:rPr>
          <w:fldChar w:fldCharType="end"/>
        </w:r>
      </w:hyperlink>
    </w:p>
    <w:p w14:paraId="514F937D" w14:textId="5365F751" w:rsidR="0003693E" w:rsidRDefault="0003693E">
      <w:pPr>
        <w:pStyle w:val="TM2"/>
        <w:rPr>
          <w:rFonts w:asciiTheme="minorHAnsi" w:eastAsiaTheme="minorEastAsia" w:hAnsiTheme="minorHAnsi" w:cstheme="minorBidi"/>
          <w:color w:val="auto"/>
          <w:kern w:val="2"/>
          <w:sz w:val="24"/>
          <w14:ligatures w14:val="standardContextual"/>
        </w:rPr>
      </w:pPr>
      <w:hyperlink w:anchor="_Toc202196761" w:history="1">
        <w:r w:rsidRPr="00280578">
          <w:rPr>
            <w:rStyle w:val="Lienhypertexte"/>
            <w:lang w:eastAsia="en-US"/>
          </w:rPr>
          <w:t>LA FAMILLE DE MARANS</w:t>
        </w:r>
        <w:r>
          <w:rPr>
            <w:webHidden/>
          </w:rPr>
          <w:tab/>
        </w:r>
        <w:r>
          <w:rPr>
            <w:webHidden/>
          </w:rPr>
          <w:fldChar w:fldCharType="begin"/>
        </w:r>
        <w:r>
          <w:rPr>
            <w:webHidden/>
          </w:rPr>
          <w:instrText xml:space="preserve"> PAGEREF _Toc202196761 \h </w:instrText>
        </w:r>
        <w:r>
          <w:rPr>
            <w:webHidden/>
          </w:rPr>
        </w:r>
        <w:r>
          <w:rPr>
            <w:webHidden/>
          </w:rPr>
          <w:fldChar w:fldCharType="separate"/>
        </w:r>
        <w:r w:rsidR="00CD339C">
          <w:rPr>
            <w:webHidden/>
          </w:rPr>
          <w:t>128</w:t>
        </w:r>
        <w:r>
          <w:rPr>
            <w:webHidden/>
          </w:rPr>
          <w:fldChar w:fldCharType="end"/>
        </w:r>
      </w:hyperlink>
    </w:p>
    <w:p w14:paraId="74D9F248" w14:textId="38222C56" w:rsidR="0003693E" w:rsidRDefault="0003693E">
      <w:pPr>
        <w:pStyle w:val="TM2"/>
        <w:rPr>
          <w:rFonts w:asciiTheme="minorHAnsi" w:eastAsiaTheme="minorEastAsia" w:hAnsiTheme="minorHAnsi" w:cstheme="minorBidi"/>
          <w:color w:val="auto"/>
          <w:kern w:val="2"/>
          <w:sz w:val="24"/>
          <w14:ligatures w14:val="standardContextual"/>
        </w:rPr>
      </w:pPr>
      <w:hyperlink w:anchor="_Toc202196762" w:history="1">
        <w:r w:rsidRPr="00280578">
          <w:rPr>
            <w:rStyle w:val="Lienhypertexte"/>
            <w:lang w:eastAsia="en-US"/>
          </w:rPr>
          <w:t>UN SQUELETTE, UN VIEILLARD ET UN HOMME ENDORMI</w:t>
        </w:r>
        <w:r>
          <w:rPr>
            <w:webHidden/>
          </w:rPr>
          <w:tab/>
        </w:r>
        <w:r>
          <w:rPr>
            <w:webHidden/>
          </w:rPr>
          <w:fldChar w:fldCharType="begin"/>
        </w:r>
        <w:r>
          <w:rPr>
            <w:webHidden/>
          </w:rPr>
          <w:instrText xml:space="preserve"> PAGEREF _Toc202196762 \h </w:instrText>
        </w:r>
        <w:r>
          <w:rPr>
            <w:webHidden/>
          </w:rPr>
        </w:r>
        <w:r>
          <w:rPr>
            <w:webHidden/>
          </w:rPr>
          <w:fldChar w:fldCharType="separate"/>
        </w:r>
        <w:r w:rsidR="00CD339C">
          <w:rPr>
            <w:webHidden/>
          </w:rPr>
          <w:t>134</w:t>
        </w:r>
        <w:r>
          <w:rPr>
            <w:webHidden/>
          </w:rPr>
          <w:fldChar w:fldCharType="end"/>
        </w:r>
      </w:hyperlink>
    </w:p>
    <w:p w14:paraId="6830A61F" w14:textId="65527D1C" w:rsidR="0003693E" w:rsidRDefault="0003693E">
      <w:pPr>
        <w:pStyle w:val="TM2"/>
        <w:rPr>
          <w:rFonts w:asciiTheme="minorHAnsi" w:eastAsiaTheme="minorEastAsia" w:hAnsiTheme="minorHAnsi" w:cstheme="minorBidi"/>
          <w:color w:val="auto"/>
          <w:kern w:val="2"/>
          <w:sz w:val="24"/>
          <w14:ligatures w14:val="standardContextual"/>
        </w:rPr>
      </w:pPr>
      <w:hyperlink w:anchor="_Toc202196763" w:history="1">
        <w:r w:rsidRPr="00280578">
          <w:rPr>
            <w:rStyle w:val="Lienhypertexte"/>
            <w:lang w:eastAsia="en-US"/>
          </w:rPr>
          <w:t>OÙ MAZURKE A PEUR</w:t>
        </w:r>
        <w:r>
          <w:rPr>
            <w:webHidden/>
          </w:rPr>
          <w:tab/>
        </w:r>
        <w:r>
          <w:rPr>
            <w:webHidden/>
          </w:rPr>
          <w:fldChar w:fldCharType="begin"/>
        </w:r>
        <w:r>
          <w:rPr>
            <w:webHidden/>
          </w:rPr>
          <w:instrText xml:space="preserve"> PAGEREF _Toc202196763 \h </w:instrText>
        </w:r>
        <w:r>
          <w:rPr>
            <w:webHidden/>
          </w:rPr>
        </w:r>
        <w:r>
          <w:rPr>
            <w:webHidden/>
          </w:rPr>
          <w:fldChar w:fldCharType="separate"/>
        </w:r>
        <w:r w:rsidR="00CD339C">
          <w:rPr>
            <w:webHidden/>
          </w:rPr>
          <w:t>142</w:t>
        </w:r>
        <w:r>
          <w:rPr>
            <w:webHidden/>
          </w:rPr>
          <w:fldChar w:fldCharType="end"/>
        </w:r>
      </w:hyperlink>
    </w:p>
    <w:p w14:paraId="2D61D7BE" w14:textId="348E86A7" w:rsidR="0003693E" w:rsidRDefault="0003693E">
      <w:pPr>
        <w:pStyle w:val="TM2"/>
        <w:rPr>
          <w:rFonts w:asciiTheme="minorHAnsi" w:eastAsiaTheme="minorEastAsia" w:hAnsiTheme="minorHAnsi" w:cstheme="minorBidi"/>
          <w:color w:val="auto"/>
          <w:kern w:val="2"/>
          <w:sz w:val="24"/>
          <w14:ligatures w14:val="standardContextual"/>
        </w:rPr>
      </w:pPr>
      <w:hyperlink w:anchor="_Toc202196764" w:history="1">
        <w:r w:rsidRPr="00280578">
          <w:rPr>
            <w:rStyle w:val="Lienhypertexte"/>
            <w:lang w:eastAsia="en-US"/>
          </w:rPr>
          <w:t>TÊTE-À-TÊTE</w:t>
        </w:r>
        <w:r>
          <w:rPr>
            <w:webHidden/>
          </w:rPr>
          <w:tab/>
        </w:r>
        <w:r>
          <w:rPr>
            <w:webHidden/>
          </w:rPr>
          <w:fldChar w:fldCharType="begin"/>
        </w:r>
        <w:r>
          <w:rPr>
            <w:webHidden/>
          </w:rPr>
          <w:instrText xml:space="preserve"> PAGEREF _Toc202196764 \h </w:instrText>
        </w:r>
        <w:r>
          <w:rPr>
            <w:webHidden/>
          </w:rPr>
        </w:r>
        <w:r>
          <w:rPr>
            <w:webHidden/>
          </w:rPr>
          <w:fldChar w:fldCharType="separate"/>
        </w:r>
        <w:r w:rsidR="00CD339C">
          <w:rPr>
            <w:webHidden/>
          </w:rPr>
          <w:t>151</w:t>
        </w:r>
        <w:r>
          <w:rPr>
            <w:webHidden/>
          </w:rPr>
          <w:fldChar w:fldCharType="end"/>
        </w:r>
      </w:hyperlink>
    </w:p>
    <w:p w14:paraId="1D9E5DC1" w14:textId="0B79BF9D" w:rsidR="0003693E" w:rsidRDefault="0003693E">
      <w:pPr>
        <w:pStyle w:val="TM2"/>
        <w:rPr>
          <w:rFonts w:asciiTheme="minorHAnsi" w:eastAsiaTheme="minorEastAsia" w:hAnsiTheme="minorHAnsi" w:cstheme="minorBidi"/>
          <w:color w:val="auto"/>
          <w:kern w:val="2"/>
          <w:sz w:val="24"/>
          <w14:ligatures w14:val="standardContextual"/>
        </w:rPr>
      </w:pPr>
      <w:hyperlink w:anchor="_Toc202196765" w:history="1">
        <w:r w:rsidRPr="00280578">
          <w:rPr>
            <w:rStyle w:val="Lienhypertexte"/>
            <w:lang w:eastAsia="en-US"/>
          </w:rPr>
          <w:t>L’AVANT-DERNIÈRE BOUGIE</w:t>
        </w:r>
        <w:r>
          <w:rPr>
            <w:webHidden/>
          </w:rPr>
          <w:tab/>
        </w:r>
        <w:r>
          <w:rPr>
            <w:webHidden/>
          </w:rPr>
          <w:fldChar w:fldCharType="begin"/>
        </w:r>
        <w:r>
          <w:rPr>
            <w:webHidden/>
          </w:rPr>
          <w:instrText xml:space="preserve"> PAGEREF _Toc202196765 \h </w:instrText>
        </w:r>
        <w:r>
          <w:rPr>
            <w:webHidden/>
          </w:rPr>
        </w:r>
        <w:r>
          <w:rPr>
            <w:webHidden/>
          </w:rPr>
          <w:fldChar w:fldCharType="separate"/>
        </w:r>
        <w:r w:rsidR="00CD339C">
          <w:rPr>
            <w:webHidden/>
          </w:rPr>
          <w:t>159</w:t>
        </w:r>
        <w:r>
          <w:rPr>
            <w:webHidden/>
          </w:rPr>
          <w:fldChar w:fldCharType="end"/>
        </w:r>
      </w:hyperlink>
    </w:p>
    <w:p w14:paraId="5F7F84C3" w14:textId="3C8E0720" w:rsidR="0003693E" w:rsidRDefault="0003693E">
      <w:pPr>
        <w:pStyle w:val="TM2"/>
        <w:rPr>
          <w:rFonts w:asciiTheme="minorHAnsi" w:eastAsiaTheme="minorEastAsia" w:hAnsiTheme="minorHAnsi" w:cstheme="minorBidi"/>
          <w:color w:val="auto"/>
          <w:kern w:val="2"/>
          <w:sz w:val="24"/>
          <w14:ligatures w14:val="standardContextual"/>
        </w:rPr>
      </w:pPr>
      <w:hyperlink w:anchor="_Toc202196766" w:history="1">
        <w:r w:rsidRPr="00280578">
          <w:rPr>
            <w:rStyle w:val="Lienhypertexte"/>
            <w:lang w:eastAsia="en-US"/>
          </w:rPr>
          <w:t>OÙ LUCIENNE FAIT DE LA MORALE</w:t>
        </w:r>
        <w:r>
          <w:rPr>
            <w:webHidden/>
          </w:rPr>
          <w:tab/>
        </w:r>
        <w:r>
          <w:rPr>
            <w:webHidden/>
          </w:rPr>
          <w:fldChar w:fldCharType="begin"/>
        </w:r>
        <w:r>
          <w:rPr>
            <w:webHidden/>
          </w:rPr>
          <w:instrText xml:space="preserve"> PAGEREF _Toc202196766 \h </w:instrText>
        </w:r>
        <w:r>
          <w:rPr>
            <w:webHidden/>
          </w:rPr>
        </w:r>
        <w:r>
          <w:rPr>
            <w:webHidden/>
          </w:rPr>
          <w:fldChar w:fldCharType="separate"/>
        </w:r>
        <w:r w:rsidR="00CD339C">
          <w:rPr>
            <w:webHidden/>
          </w:rPr>
          <w:t>167</w:t>
        </w:r>
        <w:r>
          <w:rPr>
            <w:webHidden/>
          </w:rPr>
          <w:fldChar w:fldCharType="end"/>
        </w:r>
      </w:hyperlink>
    </w:p>
    <w:p w14:paraId="3A1509E7" w14:textId="2EC55621" w:rsidR="0003693E" w:rsidRDefault="0003693E">
      <w:pPr>
        <w:pStyle w:val="TM2"/>
        <w:rPr>
          <w:rFonts w:asciiTheme="minorHAnsi" w:eastAsiaTheme="minorEastAsia" w:hAnsiTheme="minorHAnsi" w:cstheme="minorBidi"/>
          <w:color w:val="auto"/>
          <w:kern w:val="2"/>
          <w:sz w:val="24"/>
          <w14:ligatures w14:val="standardContextual"/>
        </w:rPr>
      </w:pPr>
      <w:hyperlink w:anchor="_Toc202196767" w:history="1">
        <w:r w:rsidRPr="00280578">
          <w:rPr>
            <w:rStyle w:val="Lienhypertexte"/>
            <w:lang w:eastAsia="en-US"/>
          </w:rPr>
          <w:t>UNE NUIT DE M. FARGEAU</w:t>
        </w:r>
        <w:r>
          <w:rPr>
            <w:webHidden/>
          </w:rPr>
          <w:tab/>
        </w:r>
        <w:r>
          <w:rPr>
            <w:webHidden/>
          </w:rPr>
          <w:fldChar w:fldCharType="begin"/>
        </w:r>
        <w:r>
          <w:rPr>
            <w:webHidden/>
          </w:rPr>
          <w:instrText xml:space="preserve"> PAGEREF _Toc202196767 \h </w:instrText>
        </w:r>
        <w:r>
          <w:rPr>
            <w:webHidden/>
          </w:rPr>
        </w:r>
        <w:r>
          <w:rPr>
            <w:webHidden/>
          </w:rPr>
          <w:fldChar w:fldCharType="separate"/>
        </w:r>
        <w:r w:rsidR="00CD339C">
          <w:rPr>
            <w:webHidden/>
          </w:rPr>
          <w:t>177</w:t>
        </w:r>
        <w:r>
          <w:rPr>
            <w:webHidden/>
          </w:rPr>
          <w:fldChar w:fldCharType="end"/>
        </w:r>
      </w:hyperlink>
    </w:p>
    <w:p w14:paraId="5429AD52" w14:textId="246E0725" w:rsidR="0003693E" w:rsidRDefault="0003693E">
      <w:pPr>
        <w:pStyle w:val="TM2"/>
        <w:rPr>
          <w:rFonts w:asciiTheme="minorHAnsi" w:eastAsiaTheme="minorEastAsia" w:hAnsiTheme="minorHAnsi" w:cstheme="minorBidi"/>
          <w:color w:val="auto"/>
          <w:kern w:val="2"/>
          <w:sz w:val="24"/>
          <w14:ligatures w14:val="standardContextual"/>
        </w:rPr>
      </w:pPr>
      <w:hyperlink w:anchor="_Toc202196768" w:history="1">
        <w:r w:rsidRPr="00280578">
          <w:rPr>
            <w:rStyle w:val="Lienhypertexte"/>
            <w:lang w:eastAsia="en-US"/>
          </w:rPr>
          <w:t>MARIAGE DE CONVENANCE</w:t>
        </w:r>
        <w:r>
          <w:rPr>
            <w:webHidden/>
          </w:rPr>
          <w:tab/>
        </w:r>
        <w:r>
          <w:rPr>
            <w:webHidden/>
          </w:rPr>
          <w:fldChar w:fldCharType="begin"/>
        </w:r>
        <w:r>
          <w:rPr>
            <w:webHidden/>
          </w:rPr>
          <w:instrText xml:space="preserve"> PAGEREF _Toc202196768 \h </w:instrText>
        </w:r>
        <w:r>
          <w:rPr>
            <w:webHidden/>
          </w:rPr>
        </w:r>
        <w:r>
          <w:rPr>
            <w:webHidden/>
          </w:rPr>
          <w:fldChar w:fldCharType="separate"/>
        </w:r>
        <w:r w:rsidR="00CD339C">
          <w:rPr>
            <w:webHidden/>
          </w:rPr>
          <w:t>186</w:t>
        </w:r>
        <w:r>
          <w:rPr>
            <w:webHidden/>
          </w:rPr>
          <w:fldChar w:fldCharType="end"/>
        </w:r>
      </w:hyperlink>
    </w:p>
    <w:p w14:paraId="5DEB0ACA" w14:textId="350BC89D" w:rsidR="0003693E" w:rsidRDefault="0003693E">
      <w:pPr>
        <w:pStyle w:val="TM2"/>
        <w:rPr>
          <w:rFonts w:asciiTheme="minorHAnsi" w:eastAsiaTheme="minorEastAsia" w:hAnsiTheme="minorHAnsi" w:cstheme="minorBidi"/>
          <w:color w:val="auto"/>
          <w:kern w:val="2"/>
          <w:sz w:val="24"/>
          <w14:ligatures w14:val="standardContextual"/>
        </w:rPr>
      </w:pPr>
      <w:hyperlink w:anchor="_Toc202196769" w:history="1">
        <w:r w:rsidRPr="00280578">
          <w:rPr>
            <w:rStyle w:val="Lienhypertexte"/>
            <w:lang w:eastAsia="en-US"/>
          </w:rPr>
          <w:t>DES DEUX CÔTÉS DE LA CHARMILLE</w:t>
        </w:r>
        <w:r>
          <w:rPr>
            <w:webHidden/>
          </w:rPr>
          <w:tab/>
        </w:r>
        <w:r>
          <w:rPr>
            <w:webHidden/>
          </w:rPr>
          <w:fldChar w:fldCharType="begin"/>
        </w:r>
        <w:r>
          <w:rPr>
            <w:webHidden/>
          </w:rPr>
          <w:instrText xml:space="preserve"> PAGEREF _Toc202196769 \h </w:instrText>
        </w:r>
        <w:r>
          <w:rPr>
            <w:webHidden/>
          </w:rPr>
        </w:r>
        <w:r>
          <w:rPr>
            <w:webHidden/>
          </w:rPr>
          <w:fldChar w:fldCharType="separate"/>
        </w:r>
        <w:r w:rsidR="00CD339C">
          <w:rPr>
            <w:webHidden/>
          </w:rPr>
          <w:t>195</w:t>
        </w:r>
        <w:r>
          <w:rPr>
            <w:webHidden/>
          </w:rPr>
          <w:fldChar w:fldCharType="end"/>
        </w:r>
      </w:hyperlink>
    </w:p>
    <w:p w14:paraId="1D09C5B8" w14:textId="6B8AEDB4" w:rsidR="0003693E" w:rsidRDefault="0003693E">
      <w:pPr>
        <w:pStyle w:val="TM2"/>
        <w:rPr>
          <w:rFonts w:asciiTheme="minorHAnsi" w:eastAsiaTheme="minorEastAsia" w:hAnsiTheme="minorHAnsi" w:cstheme="minorBidi"/>
          <w:color w:val="auto"/>
          <w:kern w:val="2"/>
          <w:sz w:val="24"/>
          <w14:ligatures w14:val="standardContextual"/>
        </w:rPr>
      </w:pPr>
      <w:hyperlink w:anchor="_Toc202196770" w:history="1">
        <w:r w:rsidRPr="00280578">
          <w:rPr>
            <w:rStyle w:val="Lienhypertexte"/>
            <w:lang w:eastAsia="en-US"/>
          </w:rPr>
          <w:t>AVANT L’ORAGE</w:t>
        </w:r>
        <w:r>
          <w:rPr>
            <w:webHidden/>
          </w:rPr>
          <w:tab/>
        </w:r>
        <w:r>
          <w:rPr>
            <w:webHidden/>
          </w:rPr>
          <w:fldChar w:fldCharType="begin"/>
        </w:r>
        <w:r>
          <w:rPr>
            <w:webHidden/>
          </w:rPr>
          <w:instrText xml:space="preserve"> PAGEREF _Toc202196770 \h </w:instrText>
        </w:r>
        <w:r>
          <w:rPr>
            <w:webHidden/>
          </w:rPr>
        </w:r>
        <w:r>
          <w:rPr>
            <w:webHidden/>
          </w:rPr>
          <w:fldChar w:fldCharType="separate"/>
        </w:r>
        <w:r w:rsidR="00CD339C">
          <w:rPr>
            <w:webHidden/>
          </w:rPr>
          <w:t>202</w:t>
        </w:r>
        <w:r>
          <w:rPr>
            <w:webHidden/>
          </w:rPr>
          <w:fldChar w:fldCharType="end"/>
        </w:r>
      </w:hyperlink>
    </w:p>
    <w:p w14:paraId="1AF2F19F" w14:textId="3A6471B6" w:rsidR="0003693E" w:rsidRDefault="0003693E">
      <w:pPr>
        <w:pStyle w:val="TM2"/>
        <w:rPr>
          <w:rFonts w:asciiTheme="minorHAnsi" w:eastAsiaTheme="minorEastAsia" w:hAnsiTheme="minorHAnsi" w:cstheme="minorBidi"/>
          <w:color w:val="auto"/>
          <w:kern w:val="2"/>
          <w:sz w:val="24"/>
          <w14:ligatures w14:val="standardContextual"/>
        </w:rPr>
      </w:pPr>
      <w:hyperlink w:anchor="_Toc202196771" w:history="1">
        <w:r w:rsidRPr="00280578">
          <w:rPr>
            <w:rStyle w:val="Lienhypertexte"/>
            <w:lang w:eastAsia="en-US"/>
          </w:rPr>
          <w:t>LE DÉMON DU JEU</w:t>
        </w:r>
        <w:r>
          <w:rPr>
            <w:webHidden/>
          </w:rPr>
          <w:tab/>
        </w:r>
        <w:r>
          <w:rPr>
            <w:webHidden/>
          </w:rPr>
          <w:fldChar w:fldCharType="begin"/>
        </w:r>
        <w:r>
          <w:rPr>
            <w:webHidden/>
          </w:rPr>
          <w:instrText xml:space="preserve"> PAGEREF _Toc202196771 \h </w:instrText>
        </w:r>
        <w:r>
          <w:rPr>
            <w:webHidden/>
          </w:rPr>
        </w:r>
        <w:r>
          <w:rPr>
            <w:webHidden/>
          </w:rPr>
          <w:fldChar w:fldCharType="separate"/>
        </w:r>
        <w:r w:rsidR="00CD339C">
          <w:rPr>
            <w:webHidden/>
          </w:rPr>
          <w:t>208</w:t>
        </w:r>
        <w:r>
          <w:rPr>
            <w:webHidden/>
          </w:rPr>
          <w:fldChar w:fldCharType="end"/>
        </w:r>
      </w:hyperlink>
    </w:p>
    <w:p w14:paraId="752C2911" w14:textId="394D0B58" w:rsidR="0003693E" w:rsidRDefault="0003693E">
      <w:pPr>
        <w:pStyle w:val="TM2"/>
        <w:rPr>
          <w:rFonts w:asciiTheme="minorHAnsi" w:eastAsiaTheme="minorEastAsia" w:hAnsiTheme="minorHAnsi" w:cstheme="minorBidi"/>
          <w:color w:val="auto"/>
          <w:kern w:val="2"/>
          <w:sz w:val="24"/>
          <w14:ligatures w14:val="standardContextual"/>
        </w:rPr>
      </w:pPr>
      <w:hyperlink w:anchor="_Toc202196772" w:history="1">
        <w:r w:rsidRPr="00280578">
          <w:rPr>
            <w:rStyle w:val="Lienhypertexte"/>
            <w:lang w:eastAsia="en-US"/>
          </w:rPr>
          <w:t>FILS DE VEUVE</w:t>
        </w:r>
        <w:r>
          <w:rPr>
            <w:webHidden/>
          </w:rPr>
          <w:tab/>
        </w:r>
        <w:r>
          <w:rPr>
            <w:webHidden/>
          </w:rPr>
          <w:fldChar w:fldCharType="begin"/>
        </w:r>
        <w:r>
          <w:rPr>
            <w:webHidden/>
          </w:rPr>
          <w:instrText xml:space="preserve"> PAGEREF _Toc202196772 \h </w:instrText>
        </w:r>
        <w:r>
          <w:rPr>
            <w:webHidden/>
          </w:rPr>
        </w:r>
        <w:r>
          <w:rPr>
            <w:webHidden/>
          </w:rPr>
          <w:fldChar w:fldCharType="separate"/>
        </w:r>
        <w:r w:rsidR="00CD339C">
          <w:rPr>
            <w:webHidden/>
          </w:rPr>
          <w:t>213</w:t>
        </w:r>
        <w:r>
          <w:rPr>
            <w:webHidden/>
          </w:rPr>
          <w:fldChar w:fldCharType="end"/>
        </w:r>
      </w:hyperlink>
    </w:p>
    <w:p w14:paraId="3A3055E1" w14:textId="6531D7C2" w:rsidR="0003693E" w:rsidRDefault="0003693E">
      <w:pPr>
        <w:pStyle w:val="TM1"/>
        <w:rPr>
          <w:rFonts w:asciiTheme="minorHAnsi" w:eastAsiaTheme="minorEastAsia" w:hAnsiTheme="minorHAnsi" w:cstheme="minorBidi"/>
          <w:bCs w:val="0"/>
          <w:iCs w:val="0"/>
          <w:color w:val="auto"/>
          <w:kern w:val="2"/>
          <w:sz w:val="24"/>
          <w:szCs w:val="24"/>
          <w14:ligatures w14:val="standardContextual"/>
        </w:rPr>
      </w:pPr>
      <w:hyperlink w:anchor="_Toc202196773" w:history="1">
        <w:r w:rsidRPr="00280578">
          <w:rPr>
            <w:rStyle w:val="Lienhypertexte"/>
            <w:lang w:eastAsia="en-US"/>
          </w:rPr>
          <w:t>TROISIÈME PARTIE  L’HISTOIRE D’UNE NUIT</w:t>
        </w:r>
        <w:r>
          <w:rPr>
            <w:webHidden/>
          </w:rPr>
          <w:tab/>
        </w:r>
        <w:r>
          <w:rPr>
            <w:webHidden/>
          </w:rPr>
          <w:fldChar w:fldCharType="begin"/>
        </w:r>
        <w:r>
          <w:rPr>
            <w:webHidden/>
          </w:rPr>
          <w:instrText xml:space="preserve"> PAGEREF _Toc202196773 \h </w:instrText>
        </w:r>
        <w:r>
          <w:rPr>
            <w:webHidden/>
          </w:rPr>
        </w:r>
        <w:r>
          <w:rPr>
            <w:webHidden/>
          </w:rPr>
          <w:fldChar w:fldCharType="separate"/>
        </w:r>
        <w:r w:rsidR="00CD339C">
          <w:rPr>
            <w:webHidden/>
          </w:rPr>
          <w:t>222</w:t>
        </w:r>
        <w:r>
          <w:rPr>
            <w:webHidden/>
          </w:rPr>
          <w:fldChar w:fldCharType="end"/>
        </w:r>
      </w:hyperlink>
    </w:p>
    <w:p w14:paraId="6B5B775F" w14:textId="5BAE5ACB" w:rsidR="0003693E" w:rsidRDefault="0003693E">
      <w:pPr>
        <w:pStyle w:val="TM2"/>
        <w:rPr>
          <w:rFonts w:asciiTheme="minorHAnsi" w:eastAsiaTheme="minorEastAsia" w:hAnsiTheme="minorHAnsi" w:cstheme="minorBidi"/>
          <w:color w:val="auto"/>
          <w:kern w:val="2"/>
          <w:sz w:val="24"/>
          <w14:ligatures w14:val="standardContextual"/>
        </w:rPr>
      </w:pPr>
      <w:hyperlink w:anchor="_Toc202196774" w:history="1">
        <w:r w:rsidRPr="00280578">
          <w:rPr>
            <w:rStyle w:val="Lienhypertexte"/>
            <w:lang w:eastAsia="en-US"/>
          </w:rPr>
          <w:t>COURSE EN FIACRE</w:t>
        </w:r>
        <w:r>
          <w:rPr>
            <w:webHidden/>
          </w:rPr>
          <w:tab/>
        </w:r>
        <w:r>
          <w:rPr>
            <w:webHidden/>
          </w:rPr>
          <w:fldChar w:fldCharType="begin"/>
        </w:r>
        <w:r>
          <w:rPr>
            <w:webHidden/>
          </w:rPr>
          <w:instrText xml:space="preserve"> PAGEREF _Toc202196774 \h </w:instrText>
        </w:r>
        <w:r>
          <w:rPr>
            <w:webHidden/>
          </w:rPr>
        </w:r>
        <w:r>
          <w:rPr>
            <w:webHidden/>
          </w:rPr>
          <w:fldChar w:fldCharType="separate"/>
        </w:r>
        <w:r w:rsidR="00CD339C">
          <w:rPr>
            <w:webHidden/>
          </w:rPr>
          <w:t>223</w:t>
        </w:r>
        <w:r>
          <w:rPr>
            <w:webHidden/>
          </w:rPr>
          <w:fldChar w:fldCharType="end"/>
        </w:r>
      </w:hyperlink>
    </w:p>
    <w:p w14:paraId="2EFF6129" w14:textId="43CB807F" w:rsidR="0003693E" w:rsidRDefault="0003693E">
      <w:pPr>
        <w:pStyle w:val="TM2"/>
        <w:rPr>
          <w:rFonts w:asciiTheme="minorHAnsi" w:eastAsiaTheme="minorEastAsia" w:hAnsiTheme="minorHAnsi" w:cstheme="minorBidi"/>
          <w:color w:val="auto"/>
          <w:kern w:val="2"/>
          <w:sz w:val="24"/>
          <w14:ligatures w14:val="standardContextual"/>
        </w:rPr>
      </w:pPr>
      <w:hyperlink w:anchor="_Toc202196775" w:history="1">
        <w:r w:rsidRPr="00280578">
          <w:rPr>
            <w:rStyle w:val="Lienhypertexte"/>
            <w:lang w:eastAsia="en-US"/>
          </w:rPr>
          <w:t>LE JEU DE LA VIE</w:t>
        </w:r>
        <w:r>
          <w:rPr>
            <w:webHidden/>
          </w:rPr>
          <w:tab/>
        </w:r>
        <w:r>
          <w:rPr>
            <w:webHidden/>
          </w:rPr>
          <w:fldChar w:fldCharType="begin"/>
        </w:r>
        <w:r>
          <w:rPr>
            <w:webHidden/>
          </w:rPr>
          <w:instrText xml:space="preserve"> PAGEREF _Toc202196775 \h </w:instrText>
        </w:r>
        <w:r>
          <w:rPr>
            <w:webHidden/>
          </w:rPr>
        </w:r>
        <w:r>
          <w:rPr>
            <w:webHidden/>
          </w:rPr>
          <w:fldChar w:fldCharType="separate"/>
        </w:r>
        <w:r w:rsidR="00CD339C">
          <w:rPr>
            <w:webHidden/>
          </w:rPr>
          <w:t>231</w:t>
        </w:r>
        <w:r>
          <w:rPr>
            <w:webHidden/>
          </w:rPr>
          <w:fldChar w:fldCharType="end"/>
        </w:r>
      </w:hyperlink>
    </w:p>
    <w:p w14:paraId="163F403B" w14:textId="28B3EE29" w:rsidR="0003693E" w:rsidRDefault="0003693E">
      <w:pPr>
        <w:pStyle w:val="TM2"/>
        <w:rPr>
          <w:rFonts w:asciiTheme="minorHAnsi" w:eastAsiaTheme="minorEastAsia" w:hAnsiTheme="minorHAnsi" w:cstheme="minorBidi"/>
          <w:color w:val="auto"/>
          <w:kern w:val="2"/>
          <w:sz w:val="24"/>
          <w14:ligatures w14:val="standardContextual"/>
        </w:rPr>
      </w:pPr>
      <w:hyperlink w:anchor="_Toc202196776" w:history="1">
        <w:r w:rsidRPr="00280578">
          <w:rPr>
            <w:rStyle w:val="Lienhypertexte"/>
            <w:lang w:eastAsia="en-US"/>
          </w:rPr>
          <w:t>HAUTS FAIT DE TIENNET BLÔNE</w:t>
        </w:r>
        <w:r>
          <w:rPr>
            <w:webHidden/>
          </w:rPr>
          <w:tab/>
        </w:r>
        <w:r>
          <w:rPr>
            <w:webHidden/>
          </w:rPr>
          <w:fldChar w:fldCharType="begin"/>
        </w:r>
        <w:r>
          <w:rPr>
            <w:webHidden/>
          </w:rPr>
          <w:instrText xml:space="preserve"> PAGEREF _Toc202196776 \h </w:instrText>
        </w:r>
        <w:r>
          <w:rPr>
            <w:webHidden/>
          </w:rPr>
        </w:r>
        <w:r>
          <w:rPr>
            <w:webHidden/>
          </w:rPr>
          <w:fldChar w:fldCharType="separate"/>
        </w:r>
        <w:r w:rsidR="00CD339C">
          <w:rPr>
            <w:webHidden/>
          </w:rPr>
          <w:t>236</w:t>
        </w:r>
        <w:r>
          <w:rPr>
            <w:webHidden/>
          </w:rPr>
          <w:fldChar w:fldCharType="end"/>
        </w:r>
      </w:hyperlink>
    </w:p>
    <w:p w14:paraId="138FE536" w14:textId="1C1357C5" w:rsidR="0003693E" w:rsidRDefault="0003693E">
      <w:pPr>
        <w:pStyle w:val="TM2"/>
        <w:rPr>
          <w:rFonts w:asciiTheme="minorHAnsi" w:eastAsiaTheme="minorEastAsia" w:hAnsiTheme="minorHAnsi" w:cstheme="minorBidi"/>
          <w:color w:val="auto"/>
          <w:kern w:val="2"/>
          <w:sz w:val="24"/>
          <w14:ligatures w14:val="standardContextual"/>
        </w:rPr>
      </w:pPr>
      <w:hyperlink w:anchor="_Toc202196777" w:history="1">
        <w:r w:rsidRPr="00280578">
          <w:rPr>
            <w:rStyle w:val="Lienhypertexte"/>
            <w:lang w:eastAsia="en-US"/>
          </w:rPr>
          <w:t>OÙ LE FANTÔME SE MONTRE BIEN LÉGER</w:t>
        </w:r>
        <w:r>
          <w:rPr>
            <w:webHidden/>
          </w:rPr>
          <w:tab/>
        </w:r>
        <w:r>
          <w:rPr>
            <w:webHidden/>
          </w:rPr>
          <w:fldChar w:fldCharType="begin"/>
        </w:r>
        <w:r>
          <w:rPr>
            <w:webHidden/>
          </w:rPr>
          <w:instrText xml:space="preserve"> PAGEREF _Toc202196777 \h </w:instrText>
        </w:r>
        <w:r>
          <w:rPr>
            <w:webHidden/>
          </w:rPr>
        </w:r>
        <w:r>
          <w:rPr>
            <w:webHidden/>
          </w:rPr>
          <w:fldChar w:fldCharType="separate"/>
        </w:r>
        <w:r w:rsidR="00CD339C">
          <w:rPr>
            <w:webHidden/>
          </w:rPr>
          <w:t>245</w:t>
        </w:r>
        <w:r>
          <w:rPr>
            <w:webHidden/>
          </w:rPr>
          <w:fldChar w:fldCharType="end"/>
        </w:r>
      </w:hyperlink>
    </w:p>
    <w:p w14:paraId="125910ED" w14:textId="7D280EEB" w:rsidR="0003693E" w:rsidRDefault="0003693E">
      <w:pPr>
        <w:pStyle w:val="TM2"/>
        <w:rPr>
          <w:rFonts w:asciiTheme="minorHAnsi" w:eastAsiaTheme="minorEastAsia" w:hAnsiTheme="minorHAnsi" w:cstheme="minorBidi"/>
          <w:color w:val="auto"/>
          <w:kern w:val="2"/>
          <w:sz w:val="24"/>
          <w14:ligatures w14:val="standardContextual"/>
        </w:rPr>
      </w:pPr>
      <w:hyperlink w:anchor="_Toc202196778" w:history="1">
        <w:r w:rsidRPr="00280578">
          <w:rPr>
            <w:rStyle w:val="Lienhypertexte"/>
            <w:lang w:eastAsia="en-US"/>
          </w:rPr>
          <w:t>RENDEZ-VOUS</w:t>
        </w:r>
        <w:r>
          <w:rPr>
            <w:webHidden/>
          </w:rPr>
          <w:tab/>
        </w:r>
        <w:r>
          <w:rPr>
            <w:webHidden/>
          </w:rPr>
          <w:fldChar w:fldCharType="begin"/>
        </w:r>
        <w:r>
          <w:rPr>
            <w:webHidden/>
          </w:rPr>
          <w:instrText xml:space="preserve"> PAGEREF _Toc202196778 \h </w:instrText>
        </w:r>
        <w:r>
          <w:rPr>
            <w:webHidden/>
          </w:rPr>
        </w:r>
        <w:r>
          <w:rPr>
            <w:webHidden/>
          </w:rPr>
          <w:fldChar w:fldCharType="separate"/>
        </w:r>
        <w:r w:rsidR="00CD339C">
          <w:rPr>
            <w:webHidden/>
          </w:rPr>
          <w:t>255</w:t>
        </w:r>
        <w:r>
          <w:rPr>
            <w:webHidden/>
          </w:rPr>
          <w:fldChar w:fldCharType="end"/>
        </w:r>
      </w:hyperlink>
    </w:p>
    <w:p w14:paraId="7DEB126F" w14:textId="6B915E0B" w:rsidR="0003693E" w:rsidRDefault="0003693E">
      <w:pPr>
        <w:pStyle w:val="TM2"/>
        <w:rPr>
          <w:rFonts w:asciiTheme="minorHAnsi" w:eastAsiaTheme="minorEastAsia" w:hAnsiTheme="minorHAnsi" w:cstheme="minorBidi"/>
          <w:color w:val="auto"/>
          <w:kern w:val="2"/>
          <w:sz w:val="24"/>
          <w14:ligatures w14:val="standardContextual"/>
        </w:rPr>
      </w:pPr>
      <w:hyperlink w:anchor="_Toc202196779" w:history="1">
        <w:r w:rsidRPr="00280578">
          <w:rPr>
            <w:rStyle w:val="Lienhypertexte"/>
            <w:lang w:eastAsia="en-US"/>
          </w:rPr>
          <w:t>LE CARRÉ DE ROSES</w:t>
        </w:r>
        <w:r>
          <w:rPr>
            <w:webHidden/>
          </w:rPr>
          <w:tab/>
        </w:r>
        <w:r>
          <w:rPr>
            <w:webHidden/>
          </w:rPr>
          <w:fldChar w:fldCharType="begin"/>
        </w:r>
        <w:r>
          <w:rPr>
            <w:webHidden/>
          </w:rPr>
          <w:instrText xml:space="preserve"> PAGEREF _Toc202196779 \h </w:instrText>
        </w:r>
        <w:r>
          <w:rPr>
            <w:webHidden/>
          </w:rPr>
        </w:r>
        <w:r>
          <w:rPr>
            <w:webHidden/>
          </w:rPr>
          <w:fldChar w:fldCharType="separate"/>
        </w:r>
        <w:r w:rsidR="00CD339C">
          <w:rPr>
            <w:webHidden/>
          </w:rPr>
          <w:t>265</w:t>
        </w:r>
        <w:r>
          <w:rPr>
            <w:webHidden/>
          </w:rPr>
          <w:fldChar w:fldCharType="end"/>
        </w:r>
      </w:hyperlink>
    </w:p>
    <w:p w14:paraId="3E2F3153" w14:textId="05E12EDC" w:rsidR="0003693E" w:rsidRDefault="0003693E">
      <w:pPr>
        <w:pStyle w:val="TM2"/>
        <w:rPr>
          <w:rFonts w:asciiTheme="minorHAnsi" w:eastAsiaTheme="minorEastAsia" w:hAnsiTheme="minorHAnsi" w:cstheme="minorBidi"/>
          <w:color w:val="auto"/>
          <w:kern w:val="2"/>
          <w:sz w:val="24"/>
          <w14:ligatures w14:val="standardContextual"/>
        </w:rPr>
      </w:pPr>
      <w:hyperlink w:anchor="_Toc202196780" w:history="1">
        <w:r w:rsidRPr="00280578">
          <w:rPr>
            <w:rStyle w:val="Lienhypertexte"/>
            <w:lang w:eastAsia="en-US"/>
          </w:rPr>
          <w:t>ROMBLON-RAISON</w:t>
        </w:r>
        <w:r>
          <w:rPr>
            <w:webHidden/>
          </w:rPr>
          <w:tab/>
        </w:r>
        <w:r>
          <w:rPr>
            <w:webHidden/>
          </w:rPr>
          <w:fldChar w:fldCharType="begin"/>
        </w:r>
        <w:r>
          <w:rPr>
            <w:webHidden/>
          </w:rPr>
          <w:instrText xml:space="preserve"> PAGEREF _Toc202196780 \h </w:instrText>
        </w:r>
        <w:r>
          <w:rPr>
            <w:webHidden/>
          </w:rPr>
        </w:r>
        <w:r>
          <w:rPr>
            <w:webHidden/>
          </w:rPr>
          <w:fldChar w:fldCharType="separate"/>
        </w:r>
        <w:r w:rsidR="00CD339C">
          <w:rPr>
            <w:webHidden/>
          </w:rPr>
          <w:t>273</w:t>
        </w:r>
        <w:r>
          <w:rPr>
            <w:webHidden/>
          </w:rPr>
          <w:fldChar w:fldCharType="end"/>
        </w:r>
      </w:hyperlink>
    </w:p>
    <w:p w14:paraId="33840084" w14:textId="737059D9" w:rsidR="0003693E" w:rsidRDefault="0003693E">
      <w:pPr>
        <w:pStyle w:val="TM2"/>
        <w:rPr>
          <w:rFonts w:asciiTheme="minorHAnsi" w:eastAsiaTheme="minorEastAsia" w:hAnsiTheme="minorHAnsi" w:cstheme="minorBidi"/>
          <w:color w:val="auto"/>
          <w:kern w:val="2"/>
          <w:sz w:val="24"/>
          <w14:ligatures w14:val="standardContextual"/>
        </w:rPr>
      </w:pPr>
      <w:hyperlink w:anchor="_Toc202196781" w:history="1">
        <w:r w:rsidRPr="00280578">
          <w:rPr>
            <w:rStyle w:val="Lienhypertexte"/>
            <w:lang w:eastAsia="en-US"/>
          </w:rPr>
          <w:t>OÙ YAUME LE PÂTOUR ÉCRIT AU LOUCHARD</w:t>
        </w:r>
        <w:r>
          <w:rPr>
            <w:webHidden/>
          </w:rPr>
          <w:tab/>
        </w:r>
        <w:r>
          <w:rPr>
            <w:webHidden/>
          </w:rPr>
          <w:fldChar w:fldCharType="begin"/>
        </w:r>
        <w:r>
          <w:rPr>
            <w:webHidden/>
          </w:rPr>
          <w:instrText xml:space="preserve"> PAGEREF _Toc202196781 \h </w:instrText>
        </w:r>
        <w:r>
          <w:rPr>
            <w:webHidden/>
          </w:rPr>
        </w:r>
        <w:r>
          <w:rPr>
            <w:webHidden/>
          </w:rPr>
          <w:fldChar w:fldCharType="separate"/>
        </w:r>
        <w:r w:rsidR="00CD339C">
          <w:rPr>
            <w:webHidden/>
          </w:rPr>
          <w:t>284</w:t>
        </w:r>
        <w:r>
          <w:rPr>
            <w:webHidden/>
          </w:rPr>
          <w:fldChar w:fldCharType="end"/>
        </w:r>
      </w:hyperlink>
    </w:p>
    <w:p w14:paraId="6A1486BE" w14:textId="3940316F" w:rsidR="0003693E" w:rsidRDefault="0003693E">
      <w:pPr>
        <w:pStyle w:val="TM2"/>
        <w:rPr>
          <w:rFonts w:asciiTheme="minorHAnsi" w:eastAsiaTheme="minorEastAsia" w:hAnsiTheme="minorHAnsi" w:cstheme="minorBidi"/>
          <w:color w:val="auto"/>
          <w:kern w:val="2"/>
          <w:sz w:val="24"/>
          <w14:ligatures w14:val="standardContextual"/>
        </w:rPr>
      </w:pPr>
      <w:hyperlink w:anchor="_Toc202196782" w:history="1">
        <w:r w:rsidRPr="00280578">
          <w:rPr>
            <w:rStyle w:val="Lienhypertexte"/>
            <w:lang w:eastAsia="en-US"/>
          </w:rPr>
          <w:t>LA LAITIÈRE ET LE POT AU LAIT</w:t>
        </w:r>
        <w:r>
          <w:rPr>
            <w:webHidden/>
          </w:rPr>
          <w:tab/>
        </w:r>
        <w:r>
          <w:rPr>
            <w:webHidden/>
          </w:rPr>
          <w:fldChar w:fldCharType="begin"/>
        </w:r>
        <w:r>
          <w:rPr>
            <w:webHidden/>
          </w:rPr>
          <w:instrText xml:space="preserve"> PAGEREF _Toc202196782 \h </w:instrText>
        </w:r>
        <w:r>
          <w:rPr>
            <w:webHidden/>
          </w:rPr>
        </w:r>
        <w:r>
          <w:rPr>
            <w:webHidden/>
          </w:rPr>
          <w:fldChar w:fldCharType="separate"/>
        </w:r>
        <w:r w:rsidR="00CD339C">
          <w:rPr>
            <w:webHidden/>
          </w:rPr>
          <w:t>295</w:t>
        </w:r>
        <w:r>
          <w:rPr>
            <w:webHidden/>
          </w:rPr>
          <w:fldChar w:fldCharType="end"/>
        </w:r>
      </w:hyperlink>
    </w:p>
    <w:p w14:paraId="3082091B" w14:textId="387A67D3" w:rsidR="0003693E" w:rsidRDefault="0003693E">
      <w:pPr>
        <w:pStyle w:val="TM2"/>
        <w:rPr>
          <w:rFonts w:asciiTheme="minorHAnsi" w:eastAsiaTheme="minorEastAsia" w:hAnsiTheme="minorHAnsi" w:cstheme="minorBidi"/>
          <w:color w:val="auto"/>
          <w:kern w:val="2"/>
          <w:sz w:val="24"/>
          <w14:ligatures w14:val="standardContextual"/>
        </w:rPr>
      </w:pPr>
      <w:hyperlink w:anchor="_Toc202196783" w:history="1">
        <w:r w:rsidRPr="00280578">
          <w:rPr>
            <w:rStyle w:val="Lienhypertexte"/>
            <w:lang w:eastAsia="en-US"/>
          </w:rPr>
          <w:t>SUITE DE LA LAITIÈRE ET DU POT AU LAIT</w:t>
        </w:r>
        <w:r>
          <w:rPr>
            <w:webHidden/>
          </w:rPr>
          <w:tab/>
        </w:r>
        <w:r>
          <w:rPr>
            <w:webHidden/>
          </w:rPr>
          <w:fldChar w:fldCharType="begin"/>
        </w:r>
        <w:r>
          <w:rPr>
            <w:webHidden/>
          </w:rPr>
          <w:instrText xml:space="preserve"> PAGEREF _Toc202196783 \h </w:instrText>
        </w:r>
        <w:r>
          <w:rPr>
            <w:webHidden/>
          </w:rPr>
        </w:r>
        <w:r>
          <w:rPr>
            <w:webHidden/>
          </w:rPr>
          <w:fldChar w:fldCharType="separate"/>
        </w:r>
        <w:r w:rsidR="00CD339C">
          <w:rPr>
            <w:webHidden/>
          </w:rPr>
          <w:t>304</w:t>
        </w:r>
        <w:r>
          <w:rPr>
            <w:webHidden/>
          </w:rPr>
          <w:fldChar w:fldCharType="end"/>
        </w:r>
      </w:hyperlink>
    </w:p>
    <w:p w14:paraId="07A421BC" w14:textId="20298DE2" w:rsidR="0003693E" w:rsidRDefault="0003693E">
      <w:pPr>
        <w:pStyle w:val="TM2"/>
        <w:rPr>
          <w:rFonts w:asciiTheme="minorHAnsi" w:eastAsiaTheme="minorEastAsia" w:hAnsiTheme="minorHAnsi" w:cstheme="minorBidi"/>
          <w:color w:val="auto"/>
          <w:kern w:val="2"/>
          <w:sz w:val="24"/>
          <w14:ligatures w14:val="standardContextual"/>
        </w:rPr>
      </w:pPr>
      <w:hyperlink w:anchor="_Toc202196784" w:history="1">
        <w:r w:rsidRPr="00280578">
          <w:rPr>
            <w:rStyle w:val="Lienhypertexte"/>
            <w:lang w:eastAsia="en-US"/>
          </w:rPr>
          <w:t>CLÉMENCE LOINTIER</w:t>
        </w:r>
        <w:r>
          <w:rPr>
            <w:webHidden/>
          </w:rPr>
          <w:tab/>
        </w:r>
        <w:r>
          <w:rPr>
            <w:webHidden/>
          </w:rPr>
          <w:fldChar w:fldCharType="begin"/>
        </w:r>
        <w:r>
          <w:rPr>
            <w:webHidden/>
          </w:rPr>
          <w:instrText xml:space="preserve"> PAGEREF _Toc202196784 \h </w:instrText>
        </w:r>
        <w:r>
          <w:rPr>
            <w:webHidden/>
          </w:rPr>
        </w:r>
        <w:r>
          <w:rPr>
            <w:webHidden/>
          </w:rPr>
          <w:fldChar w:fldCharType="separate"/>
        </w:r>
        <w:r w:rsidR="00CD339C">
          <w:rPr>
            <w:webHidden/>
          </w:rPr>
          <w:t>313</w:t>
        </w:r>
        <w:r>
          <w:rPr>
            <w:webHidden/>
          </w:rPr>
          <w:fldChar w:fldCharType="end"/>
        </w:r>
      </w:hyperlink>
    </w:p>
    <w:p w14:paraId="3EAEE35E" w14:textId="07B94582" w:rsidR="0003693E" w:rsidRDefault="0003693E">
      <w:pPr>
        <w:pStyle w:val="TM2"/>
        <w:rPr>
          <w:rFonts w:asciiTheme="minorHAnsi" w:eastAsiaTheme="minorEastAsia" w:hAnsiTheme="minorHAnsi" w:cstheme="minorBidi"/>
          <w:color w:val="auto"/>
          <w:kern w:val="2"/>
          <w:sz w:val="24"/>
          <w14:ligatures w14:val="standardContextual"/>
        </w:rPr>
      </w:pPr>
      <w:hyperlink w:anchor="_Toc202196785" w:history="1">
        <w:r w:rsidRPr="00280578">
          <w:rPr>
            <w:rStyle w:val="Lienhypertexte"/>
            <w:lang w:eastAsia="en-US"/>
          </w:rPr>
          <w:t>TROIS LOGES</w:t>
        </w:r>
        <w:r>
          <w:rPr>
            <w:webHidden/>
          </w:rPr>
          <w:tab/>
        </w:r>
        <w:r>
          <w:rPr>
            <w:webHidden/>
          </w:rPr>
          <w:fldChar w:fldCharType="begin"/>
        </w:r>
        <w:r>
          <w:rPr>
            <w:webHidden/>
          </w:rPr>
          <w:instrText xml:space="preserve"> PAGEREF _Toc202196785 \h </w:instrText>
        </w:r>
        <w:r>
          <w:rPr>
            <w:webHidden/>
          </w:rPr>
        </w:r>
        <w:r>
          <w:rPr>
            <w:webHidden/>
          </w:rPr>
          <w:fldChar w:fldCharType="separate"/>
        </w:r>
        <w:r w:rsidR="00CD339C">
          <w:rPr>
            <w:webHidden/>
          </w:rPr>
          <w:t>323</w:t>
        </w:r>
        <w:r>
          <w:rPr>
            <w:webHidden/>
          </w:rPr>
          <w:fldChar w:fldCharType="end"/>
        </w:r>
      </w:hyperlink>
    </w:p>
    <w:p w14:paraId="56555E38" w14:textId="0EDE3C08" w:rsidR="0003693E" w:rsidRDefault="0003693E">
      <w:pPr>
        <w:pStyle w:val="TM2"/>
        <w:rPr>
          <w:rFonts w:asciiTheme="minorHAnsi" w:eastAsiaTheme="minorEastAsia" w:hAnsiTheme="minorHAnsi" w:cstheme="minorBidi"/>
          <w:color w:val="auto"/>
          <w:kern w:val="2"/>
          <w:sz w:val="24"/>
          <w14:ligatures w14:val="standardContextual"/>
        </w:rPr>
      </w:pPr>
      <w:hyperlink w:anchor="_Toc202196786" w:history="1">
        <w:r w:rsidRPr="00280578">
          <w:rPr>
            <w:rStyle w:val="Lienhypertexte"/>
            <w:lang w:eastAsia="en-US"/>
          </w:rPr>
          <w:t>NEUF PLACES D’ORCHESTRE</w:t>
        </w:r>
        <w:r>
          <w:rPr>
            <w:webHidden/>
          </w:rPr>
          <w:tab/>
        </w:r>
        <w:r>
          <w:rPr>
            <w:webHidden/>
          </w:rPr>
          <w:fldChar w:fldCharType="begin"/>
        </w:r>
        <w:r>
          <w:rPr>
            <w:webHidden/>
          </w:rPr>
          <w:instrText xml:space="preserve"> PAGEREF _Toc202196786 \h </w:instrText>
        </w:r>
        <w:r>
          <w:rPr>
            <w:webHidden/>
          </w:rPr>
        </w:r>
        <w:r>
          <w:rPr>
            <w:webHidden/>
          </w:rPr>
          <w:fldChar w:fldCharType="separate"/>
        </w:r>
        <w:r w:rsidR="00CD339C">
          <w:rPr>
            <w:webHidden/>
          </w:rPr>
          <w:t>333</w:t>
        </w:r>
        <w:r>
          <w:rPr>
            <w:webHidden/>
          </w:rPr>
          <w:fldChar w:fldCharType="end"/>
        </w:r>
      </w:hyperlink>
    </w:p>
    <w:p w14:paraId="240C78B7" w14:textId="05794439" w:rsidR="0003693E" w:rsidRDefault="0003693E">
      <w:pPr>
        <w:pStyle w:val="TM2"/>
        <w:rPr>
          <w:rFonts w:asciiTheme="minorHAnsi" w:eastAsiaTheme="minorEastAsia" w:hAnsiTheme="minorHAnsi" w:cstheme="minorBidi"/>
          <w:color w:val="auto"/>
          <w:kern w:val="2"/>
          <w:sz w:val="24"/>
          <w14:ligatures w14:val="standardContextual"/>
        </w:rPr>
      </w:pPr>
      <w:hyperlink w:anchor="_Toc202196787" w:history="1">
        <w:r w:rsidRPr="00280578">
          <w:rPr>
            <w:rStyle w:val="Lienhypertexte"/>
            <w:lang w:eastAsia="en-US"/>
          </w:rPr>
          <w:t>MARTYRE</w:t>
        </w:r>
        <w:r>
          <w:rPr>
            <w:webHidden/>
          </w:rPr>
          <w:tab/>
        </w:r>
        <w:r>
          <w:rPr>
            <w:webHidden/>
          </w:rPr>
          <w:fldChar w:fldCharType="begin"/>
        </w:r>
        <w:r>
          <w:rPr>
            <w:webHidden/>
          </w:rPr>
          <w:instrText xml:space="preserve"> PAGEREF _Toc202196787 \h </w:instrText>
        </w:r>
        <w:r>
          <w:rPr>
            <w:webHidden/>
          </w:rPr>
        </w:r>
        <w:r>
          <w:rPr>
            <w:webHidden/>
          </w:rPr>
          <w:fldChar w:fldCharType="separate"/>
        </w:r>
        <w:r w:rsidR="00CD339C">
          <w:rPr>
            <w:webHidden/>
          </w:rPr>
          <w:t>344</w:t>
        </w:r>
        <w:r>
          <w:rPr>
            <w:webHidden/>
          </w:rPr>
          <w:fldChar w:fldCharType="end"/>
        </w:r>
      </w:hyperlink>
    </w:p>
    <w:p w14:paraId="0D7FCD50" w14:textId="25CEE4C0" w:rsidR="0003693E" w:rsidRDefault="0003693E">
      <w:pPr>
        <w:pStyle w:val="TM2"/>
        <w:rPr>
          <w:rFonts w:asciiTheme="minorHAnsi" w:eastAsiaTheme="minorEastAsia" w:hAnsiTheme="minorHAnsi" w:cstheme="minorBidi"/>
          <w:color w:val="auto"/>
          <w:kern w:val="2"/>
          <w:sz w:val="24"/>
          <w14:ligatures w14:val="standardContextual"/>
        </w:rPr>
      </w:pPr>
      <w:hyperlink w:anchor="_Toc202196788" w:history="1">
        <w:r w:rsidRPr="00280578">
          <w:rPr>
            <w:rStyle w:val="Lienhypertexte"/>
            <w:lang w:eastAsia="en-US"/>
          </w:rPr>
          <w:t>LA ROMANCE DU SAULE</w:t>
        </w:r>
        <w:r>
          <w:rPr>
            <w:webHidden/>
          </w:rPr>
          <w:tab/>
        </w:r>
        <w:r>
          <w:rPr>
            <w:webHidden/>
          </w:rPr>
          <w:fldChar w:fldCharType="begin"/>
        </w:r>
        <w:r>
          <w:rPr>
            <w:webHidden/>
          </w:rPr>
          <w:instrText xml:space="preserve"> PAGEREF _Toc202196788 \h </w:instrText>
        </w:r>
        <w:r>
          <w:rPr>
            <w:webHidden/>
          </w:rPr>
        </w:r>
        <w:r>
          <w:rPr>
            <w:webHidden/>
          </w:rPr>
          <w:fldChar w:fldCharType="separate"/>
        </w:r>
        <w:r w:rsidR="00CD339C">
          <w:rPr>
            <w:webHidden/>
          </w:rPr>
          <w:t>356</w:t>
        </w:r>
        <w:r>
          <w:rPr>
            <w:webHidden/>
          </w:rPr>
          <w:fldChar w:fldCharType="end"/>
        </w:r>
      </w:hyperlink>
    </w:p>
    <w:p w14:paraId="7AF43ED1" w14:textId="301CFF7A" w:rsidR="0003693E" w:rsidRDefault="0003693E">
      <w:pPr>
        <w:pStyle w:val="TM2"/>
        <w:rPr>
          <w:rFonts w:asciiTheme="minorHAnsi" w:eastAsiaTheme="minorEastAsia" w:hAnsiTheme="minorHAnsi" w:cstheme="minorBidi"/>
          <w:color w:val="auto"/>
          <w:kern w:val="2"/>
          <w:sz w:val="24"/>
          <w14:ligatures w14:val="standardContextual"/>
        </w:rPr>
      </w:pPr>
      <w:hyperlink w:anchor="_Toc202196789" w:history="1">
        <w:r w:rsidRPr="00280578">
          <w:rPr>
            <w:rStyle w:val="Lienhypertexte"/>
            <w:lang w:eastAsia="en-US"/>
          </w:rPr>
          <w:t>PERFIDIES DE YAUME</w:t>
        </w:r>
        <w:r>
          <w:rPr>
            <w:webHidden/>
          </w:rPr>
          <w:tab/>
        </w:r>
        <w:r>
          <w:rPr>
            <w:webHidden/>
          </w:rPr>
          <w:fldChar w:fldCharType="begin"/>
        </w:r>
        <w:r>
          <w:rPr>
            <w:webHidden/>
          </w:rPr>
          <w:instrText xml:space="preserve"> PAGEREF _Toc202196789 \h </w:instrText>
        </w:r>
        <w:r>
          <w:rPr>
            <w:webHidden/>
          </w:rPr>
        </w:r>
        <w:r>
          <w:rPr>
            <w:webHidden/>
          </w:rPr>
          <w:fldChar w:fldCharType="separate"/>
        </w:r>
        <w:r w:rsidR="00CD339C">
          <w:rPr>
            <w:webHidden/>
          </w:rPr>
          <w:t>368</w:t>
        </w:r>
        <w:r>
          <w:rPr>
            <w:webHidden/>
          </w:rPr>
          <w:fldChar w:fldCharType="end"/>
        </w:r>
      </w:hyperlink>
    </w:p>
    <w:p w14:paraId="071AC014" w14:textId="040E0C3A" w:rsidR="0003693E" w:rsidRDefault="0003693E">
      <w:pPr>
        <w:pStyle w:val="TM2"/>
        <w:rPr>
          <w:rFonts w:asciiTheme="minorHAnsi" w:eastAsiaTheme="minorEastAsia" w:hAnsiTheme="minorHAnsi" w:cstheme="minorBidi"/>
          <w:color w:val="auto"/>
          <w:kern w:val="2"/>
          <w:sz w:val="24"/>
          <w14:ligatures w14:val="standardContextual"/>
        </w:rPr>
      </w:pPr>
      <w:hyperlink w:anchor="_Toc202196790" w:history="1">
        <w:r w:rsidRPr="00280578">
          <w:rPr>
            <w:rStyle w:val="Lienhypertexte"/>
            <w:lang w:eastAsia="en-US"/>
          </w:rPr>
          <w:t>GÉNÉROSITÉ DE M. FARGEAU</w:t>
        </w:r>
        <w:r>
          <w:rPr>
            <w:webHidden/>
          </w:rPr>
          <w:tab/>
        </w:r>
        <w:r>
          <w:rPr>
            <w:webHidden/>
          </w:rPr>
          <w:fldChar w:fldCharType="begin"/>
        </w:r>
        <w:r>
          <w:rPr>
            <w:webHidden/>
          </w:rPr>
          <w:instrText xml:space="preserve"> PAGEREF _Toc202196790 \h </w:instrText>
        </w:r>
        <w:r>
          <w:rPr>
            <w:webHidden/>
          </w:rPr>
        </w:r>
        <w:r>
          <w:rPr>
            <w:webHidden/>
          </w:rPr>
          <w:fldChar w:fldCharType="separate"/>
        </w:r>
        <w:r w:rsidR="00CD339C">
          <w:rPr>
            <w:webHidden/>
          </w:rPr>
          <w:t>378</w:t>
        </w:r>
        <w:r>
          <w:rPr>
            <w:webHidden/>
          </w:rPr>
          <w:fldChar w:fldCharType="end"/>
        </w:r>
      </w:hyperlink>
    </w:p>
    <w:p w14:paraId="28478553" w14:textId="1FCDD61B" w:rsidR="0003693E" w:rsidRDefault="0003693E">
      <w:pPr>
        <w:pStyle w:val="TM2"/>
        <w:rPr>
          <w:rFonts w:asciiTheme="minorHAnsi" w:eastAsiaTheme="minorEastAsia" w:hAnsiTheme="minorHAnsi" w:cstheme="minorBidi"/>
          <w:color w:val="auto"/>
          <w:kern w:val="2"/>
          <w:sz w:val="24"/>
          <w14:ligatures w14:val="standardContextual"/>
        </w:rPr>
      </w:pPr>
      <w:hyperlink w:anchor="_Toc202196791" w:history="1">
        <w:r w:rsidRPr="00280578">
          <w:rPr>
            <w:rStyle w:val="Lienhypertexte"/>
            <w:lang w:eastAsia="en-US"/>
          </w:rPr>
          <w:t>COUPS DE THÉÂTRE</w:t>
        </w:r>
        <w:r>
          <w:rPr>
            <w:webHidden/>
          </w:rPr>
          <w:tab/>
        </w:r>
        <w:r>
          <w:rPr>
            <w:webHidden/>
          </w:rPr>
          <w:fldChar w:fldCharType="begin"/>
        </w:r>
        <w:r>
          <w:rPr>
            <w:webHidden/>
          </w:rPr>
          <w:instrText xml:space="preserve"> PAGEREF _Toc202196791 \h </w:instrText>
        </w:r>
        <w:r>
          <w:rPr>
            <w:webHidden/>
          </w:rPr>
        </w:r>
        <w:r>
          <w:rPr>
            <w:webHidden/>
          </w:rPr>
          <w:fldChar w:fldCharType="separate"/>
        </w:r>
        <w:r w:rsidR="00CD339C">
          <w:rPr>
            <w:webHidden/>
          </w:rPr>
          <w:t>389</w:t>
        </w:r>
        <w:r>
          <w:rPr>
            <w:webHidden/>
          </w:rPr>
          <w:fldChar w:fldCharType="end"/>
        </w:r>
      </w:hyperlink>
    </w:p>
    <w:p w14:paraId="5AD2949F" w14:textId="05C62F55" w:rsidR="0003693E" w:rsidRDefault="0003693E">
      <w:pPr>
        <w:pStyle w:val="TM2"/>
        <w:rPr>
          <w:rFonts w:asciiTheme="minorHAnsi" w:eastAsiaTheme="minorEastAsia" w:hAnsiTheme="minorHAnsi" w:cstheme="minorBidi"/>
          <w:color w:val="auto"/>
          <w:kern w:val="2"/>
          <w:sz w:val="24"/>
          <w14:ligatures w14:val="standardContextual"/>
        </w:rPr>
      </w:pPr>
      <w:hyperlink w:anchor="_Toc202196792" w:history="1">
        <w:r w:rsidRPr="00280578">
          <w:rPr>
            <w:rStyle w:val="Lienhypertexte"/>
            <w:lang w:eastAsia="en-US"/>
          </w:rPr>
          <w:t>RENIER SA MÈRE !</w:t>
        </w:r>
        <w:r>
          <w:rPr>
            <w:webHidden/>
          </w:rPr>
          <w:tab/>
        </w:r>
        <w:r>
          <w:rPr>
            <w:webHidden/>
          </w:rPr>
          <w:fldChar w:fldCharType="begin"/>
        </w:r>
        <w:r>
          <w:rPr>
            <w:webHidden/>
          </w:rPr>
          <w:instrText xml:space="preserve"> PAGEREF _Toc202196792 \h </w:instrText>
        </w:r>
        <w:r>
          <w:rPr>
            <w:webHidden/>
          </w:rPr>
        </w:r>
        <w:r>
          <w:rPr>
            <w:webHidden/>
          </w:rPr>
          <w:fldChar w:fldCharType="separate"/>
        </w:r>
        <w:r w:rsidR="00CD339C">
          <w:rPr>
            <w:webHidden/>
          </w:rPr>
          <w:t>399</w:t>
        </w:r>
        <w:r>
          <w:rPr>
            <w:webHidden/>
          </w:rPr>
          <w:fldChar w:fldCharType="end"/>
        </w:r>
      </w:hyperlink>
    </w:p>
    <w:p w14:paraId="5B9C7EF0" w14:textId="26B8AF8A" w:rsidR="0003693E" w:rsidRDefault="0003693E">
      <w:pPr>
        <w:pStyle w:val="TM2"/>
        <w:rPr>
          <w:rFonts w:asciiTheme="minorHAnsi" w:eastAsiaTheme="minorEastAsia" w:hAnsiTheme="minorHAnsi" w:cstheme="minorBidi"/>
          <w:color w:val="auto"/>
          <w:kern w:val="2"/>
          <w:sz w:val="24"/>
          <w14:ligatures w14:val="standardContextual"/>
        </w:rPr>
      </w:pPr>
      <w:hyperlink w:anchor="_Toc202196793" w:history="1">
        <w:r w:rsidRPr="00280578">
          <w:rPr>
            <w:rStyle w:val="Lienhypertexte"/>
            <w:lang w:eastAsia="en-US"/>
          </w:rPr>
          <w:t>OÙ MAZURKE A DE L’ESPRIT</w:t>
        </w:r>
        <w:r>
          <w:rPr>
            <w:webHidden/>
          </w:rPr>
          <w:tab/>
        </w:r>
        <w:r>
          <w:rPr>
            <w:webHidden/>
          </w:rPr>
          <w:fldChar w:fldCharType="begin"/>
        </w:r>
        <w:r>
          <w:rPr>
            <w:webHidden/>
          </w:rPr>
          <w:instrText xml:space="preserve"> PAGEREF _Toc202196793 \h </w:instrText>
        </w:r>
        <w:r>
          <w:rPr>
            <w:webHidden/>
          </w:rPr>
        </w:r>
        <w:r>
          <w:rPr>
            <w:webHidden/>
          </w:rPr>
          <w:fldChar w:fldCharType="separate"/>
        </w:r>
        <w:r w:rsidR="00CD339C">
          <w:rPr>
            <w:webHidden/>
          </w:rPr>
          <w:t>409</w:t>
        </w:r>
        <w:r>
          <w:rPr>
            <w:webHidden/>
          </w:rPr>
          <w:fldChar w:fldCharType="end"/>
        </w:r>
      </w:hyperlink>
    </w:p>
    <w:p w14:paraId="1DBE9B99" w14:textId="3F263095" w:rsidR="0003693E" w:rsidRDefault="0003693E">
      <w:pPr>
        <w:pStyle w:val="TM2"/>
        <w:rPr>
          <w:rFonts w:asciiTheme="minorHAnsi" w:eastAsiaTheme="minorEastAsia" w:hAnsiTheme="minorHAnsi" w:cstheme="minorBidi"/>
          <w:color w:val="auto"/>
          <w:kern w:val="2"/>
          <w:sz w:val="24"/>
          <w14:ligatures w14:val="standardContextual"/>
        </w:rPr>
      </w:pPr>
      <w:hyperlink w:anchor="_Toc202196794" w:history="1">
        <w:r w:rsidRPr="00280578">
          <w:rPr>
            <w:rStyle w:val="Lienhypertexte"/>
            <w:lang w:eastAsia="en-US"/>
          </w:rPr>
          <w:t>LE BOUDOIR DE PAOLI</w:t>
        </w:r>
        <w:r>
          <w:rPr>
            <w:webHidden/>
          </w:rPr>
          <w:tab/>
        </w:r>
        <w:r>
          <w:rPr>
            <w:webHidden/>
          </w:rPr>
          <w:fldChar w:fldCharType="begin"/>
        </w:r>
        <w:r>
          <w:rPr>
            <w:webHidden/>
          </w:rPr>
          <w:instrText xml:space="preserve"> PAGEREF _Toc202196794 \h </w:instrText>
        </w:r>
        <w:r>
          <w:rPr>
            <w:webHidden/>
          </w:rPr>
        </w:r>
        <w:r>
          <w:rPr>
            <w:webHidden/>
          </w:rPr>
          <w:fldChar w:fldCharType="separate"/>
        </w:r>
        <w:r w:rsidR="00CD339C">
          <w:rPr>
            <w:webHidden/>
          </w:rPr>
          <w:t>420</w:t>
        </w:r>
        <w:r>
          <w:rPr>
            <w:webHidden/>
          </w:rPr>
          <w:fldChar w:fldCharType="end"/>
        </w:r>
      </w:hyperlink>
    </w:p>
    <w:p w14:paraId="34641154" w14:textId="43E55DDB" w:rsidR="0003693E" w:rsidRDefault="0003693E">
      <w:pPr>
        <w:pStyle w:val="TM2"/>
        <w:rPr>
          <w:rFonts w:asciiTheme="minorHAnsi" w:eastAsiaTheme="minorEastAsia" w:hAnsiTheme="minorHAnsi" w:cstheme="minorBidi"/>
          <w:color w:val="auto"/>
          <w:kern w:val="2"/>
          <w:sz w:val="24"/>
          <w14:ligatures w14:val="standardContextual"/>
        </w:rPr>
      </w:pPr>
      <w:hyperlink w:anchor="_Toc202196795" w:history="1">
        <w:r w:rsidRPr="00280578">
          <w:rPr>
            <w:rStyle w:val="Lienhypertexte"/>
            <w:lang w:eastAsia="en-US"/>
          </w:rPr>
          <w:t>LUCIEN</w:t>
        </w:r>
        <w:r>
          <w:rPr>
            <w:webHidden/>
          </w:rPr>
          <w:tab/>
        </w:r>
        <w:r>
          <w:rPr>
            <w:webHidden/>
          </w:rPr>
          <w:fldChar w:fldCharType="begin"/>
        </w:r>
        <w:r>
          <w:rPr>
            <w:webHidden/>
          </w:rPr>
          <w:instrText xml:space="preserve"> PAGEREF _Toc202196795 \h </w:instrText>
        </w:r>
        <w:r>
          <w:rPr>
            <w:webHidden/>
          </w:rPr>
        </w:r>
        <w:r>
          <w:rPr>
            <w:webHidden/>
          </w:rPr>
          <w:fldChar w:fldCharType="separate"/>
        </w:r>
        <w:r w:rsidR="00CD339C">
          <w:rPr>
            <w:webHidden/>
          </w:rPr>
          <w:t>430</w:t>
        </w:r>
        <w:r>
          <w:rPr>
            <w:webHidden/>
          </w:rPr>
          <w:fldChar w:fldCharType="end"/>
        </w:r>
      </w:hyperlink>
    </w:p>
    <w:p w14:paraId="7DF987B2" w14:textId="48D74A1B" w:rsidR="0003693E" w:rsidRDefault="0003693E">
      <w:pPr>
        <w:pStyle w:val="TM2"/>
        <w:rPr>
          <w:rFonts w:asciiTheme="minorHAnsi" w:eastAsiaTheme="minorEastAsia" w:hAnsiTheme="minorHAnsi" w:cstheme="minorBidi"/>
          <w:color w:val="auto"/>
          <w:kern w:val="2"/>
          <w:sz w:val="24"/>
          <w14:ligatures w14:val="standardContextual"/>
        </w:rPr>
      </w:pPr>
      <w:hyperlink w:anchor="_Toc202196796" w:history="1">
        <w:r w:rsidRPr="00280578">
          <w:rPr>
            <w:rStyle w:val="Lienhypertexte"/>
            <w:lang w:eastAsia="en-US"/>
          </w:rPr>
          <w:t>BERTHE ! BERTHE !</w:t>
        </w:r>
        <w:r>
          <w:rPr>
            <w:webHidden/>
          </w:rPr>
          <w:tab/>
        </w:r>
        <w:r>
          <w:rPr>
            <w:webHidden/>
          </w:rPr>
          <w:fldChar w:fldCharType="begin"/>
        </w:r>
        <w:r>
          <w:rPr>
            <w:webHidden/>
          </w:rPr>
          <w:instrText xml:space="preserve"> PAGEREF _Toc202196796 \h </w:instrText>
        </w:r>
        <w:r>
          <w:rPr>
            <w:webHidden/>
          </w:rPr>
        </w:r>
        <w:r>
          <w:rPr>
            <w:webHidden/>
          </w:rPr>
          <w:fldChar w:fldCharType="separate"/>
        </w:r>
        <w:r w:rsidR="00CD339C">
          <w:rPr>
            <w:webHidden/>
          </w:rPr>
          <w:t>441</w:t>
        </w:r>
        <w:r>
          <w:rPr>
            <w:webHidden/>
          </w:rPr>
          <w:fldChar w:fldCharType="end"/>
        </w:r>
      </w:hyperlink>
    </w:p>
    <w:p w14:paraId="68D7C31A" w14:textId="4D7B9FC0" w:rsidR="0003693E" w:rsidRDefault="0003693E">
      <w:pPr>
        <w:pStyle w:val="TM2"/>
        <w:rPr>
          <w:rFonts w:asciiTheme="minorHAnsi" w:eastAsiaTheme="minorEastAsia" w:hAnsiTheme="minorHAnsi" w:cstheme="minorBidi"/>
          <w:color w:val="auto"/>
          <w:kern w:val="2"/>
          <w:sz w:val="24"/>
          <w14:ligatures w14:val="standardContextual"/>
        </w:rPr>
      </w:pPr>
      <w:hyperlink w:anchor="_Toc202196797" w:history="1">
        <w:r w:rsidRPr="00280578">
          <w:rPr>
            <w:rStyle w:val="Lienhypertexte"/>
            <w:lang w:eastAsia="en-US"/>
          </w:rPr>
          <w:t>CHIFFON DE PAPIER</w:t>
        </w:r>
        <w:r>
          <w:rPr>
            <w:webHidden/>
          </w:rPr>
          <w:tab/>
        </w:r>
        <w:r>
          <w:rPr>
            <w:webHidden/>
          </w:rPr>
          <w:fldChar w:fldCharType="begin"/>
        </w:r>
        <w:r>
          <w:rPr>
            <w:webHidden/>
          </w:rPr>
          <w:instrText xml:space="preserve"> PAGEREF _Toc202196797 \h </w:instrText>
        </w:r>
        <w:r>
          <w:rPr>
            <w:webHidden/>
          </w:rPr>
        </w:r>
        <w:r>
          <w:rPr>
            <w:webHidden/>
          </w:rPr>
          <w:fldChar w:fldCharType="separate"/>
        </w:r>
        <w:r w:rsidR="00CD339C">
          <w:rPr>
            <w:webHidden/>
          </w:rPr>
          <w:t>453</w:t>
        </w:r>
        <w:r>
          <w:rPr>
            <w:webHidden/>
          </w:rPr>
          <w:fldChar w:fldCharType="end"/>
        </w:r>
      </w:hyperlink>
    </w:p>
    <w:p w14:paraId="3864BDFF" w14:textId="60A59FAA" w:rsidR="0003693E" w:rsidRDefault="0003693E">
      <w:pPr>
        <w:pStyle w:val="TM2"/>
        <w:rPr>
          <w:rFonts w:asciiTheme="minorHAnsi" w:eastAsiaTheme="minorEastAsia" w:hAnsiTheme="minorHAnsi" w:cstheme="minorBidi"/>
          <w:color w:val="auto"/>
          <w:kern w:val="2"/>
          <w:sz w:val="24"/>
          <w14:ligatures w14:val="standardContextual"/>
        </w:rPr>
      </w:pPr>
      <w:hyperlink w:anchor="_Toc202196798" w:history="1">
        <w:r w:rsidRPr="00280578">
          <w:rPr>
            <w:rStyle w:val="Lienhypertexte"/>
            <w:lang w:eastAsia="en-US"/>
          </w:rPr>
          <w:t>LE FOND DU SAC DE M. FARGEAU</w:t>
        </w:r>
        <w:r>
          <w:rPr>
            <w:webHidden/>
          </w:rPr>
          <w:tab/>
        </w:r>
        <w:r>
          <w:rPr>
            <w:webHidden/>
          </w:rPr>
          <w:fldChar w:fldCharType="begin"/>
        </w:r>
        <w:r>
          <w:rPr>
            <w:webHidden/>
          </w:rPr>
          <w:instrText xml:space="preserve"> PAGEREF _Toc202196798 \h </w:instrText>
        </w:r>
        <w:r>
          <w:rPr>
            <w:webHidden/>
          </w:rPr>
        </w:r>
        <w:r>
          <w:rPr>
            <w:webHidden/>
          </w:rPr>
          <w:fldChar w:fldCharType="separate"/>
        </w:r>
        <w:r w:rsidR="00CD339C">
          <w:rPr>
            <w:webHidden/>
          </w:rPr>
          <w:t>463</w:t>
        </w:r>
        <w:r>
          <w:rPr>
            <w:webHidden/>
          </w:rPr>
          <w:fldChar w:fldCharType="end"/>
        </w:r>
      </w:hyperlink>
    </w:p>
    <w:p w14:paraId="0BD9BBA7" w14:textId="76E7C289" w:rsidR="0003693E" w:rsidRDefault="0003693E">
      <w:pPr>
        <w:pStyle w:val="TM2"/>
        <w:rPr>
          <w:rFonts w:asciiTheme="minorHAnsi" w:eastAsiaTheme="minorEastAsia" w:hAnsiTheme="minorHAnsi" w:cstheme="minorBidi"/>
          <w:color w:val="auto"/>
          <w:kern w:val="2"/>
          <w:sz w:val="24"/>
          <w14:ligatures w14:val="standardContextual"/>
        </w:rPr>
      </w:pPr>
      <w:hyperlink w:anchor="_Toc202196799" w:history="1">
        <w:r w:rsidRPr="00280578">
          <w:rPr>
            <w:rStyle w:val="Lienhypertexte"/>
            <w:lang w:eastAsia="en-US"/>
          </w:rPr>
          <w:t>MADAME DE MARANS</w:t>
        </w:r>
        <w:r>
          <w:rPr>
            <w:webHidden/>
          </w:rPr>
          <w:tab/>
        </w:r>
        <w:r>
          <w:rPr>
            <w:webHidden/>
          </w:rPr>
          <w:fldChar w:fldCharType="begin"/>
        </w:r>
        <w:r>
          <w:rPr>
            <w:webHidden/>
          </w:rPr>
          <w:instrText xml:space="preserve"> PAGEREF _Toc202196799 \h </w:instrText>
        </w:r>
        <w:r>
          <w:rPr>
            <w:webHidden/>
          </w:rPr>
        </w:r>
        <w:r>
          <w:rPr>
            <w:webHidden/>
          </w:rPr>
          <w:fldChar w:fldCharType="separate"/>
        </w:r>
        <w:r w:rsidR="00CD339C">
          <w:rPr>
            <w:webHidden/>
          </w:rPr>
          <w:t>472</w:t>
        </w:r>
        <w:r>
          <w:rPr>
            <w:webHidden/>
          </w:rPr>
          <w:fldChar w:fldCharType="end"/>
        </w:r>
      </w:hyperlink>
    </w:p>
    <w:p w14:paraId="3B00AB3E" w14:textId="25DD70B9" w:rsidR="0003693E" w:rsidRDefault="0003693E">
      <w:pPr>
        <w:pStyle w:val="TM2"/>
        <w:rPr>
          <w:rFonts w:asciiTheme="minorHAnsi" w:eastAsiaTheme="minorEastAsia" w:hAnsiTheme="minorHAnsi" w:cstheme="minorBidi"/>
          <w:color w:val="auto"/>
          <w:kern w:val="2"/>
          <w:sz w:val="24"/>
          <w14:ligatures w14:val="standardContextual"/>
        </w:rPr>
      </w:pPr>
      <w:hyperlink w:anchor="_Toc202196800" w:history="1">
        <w:r w:rsidRPr="00280578">
          <w:rPr>
            <w:rStyle w:val="Lienhypertexte"/>
            <w:lang w:eastAsia="en-US"/>
          </w:rPr>
          <w:t>LE DERNIER PANSEMENT</w:t>
        </w:r>
        <w:r>
          <w:rPr>
            <w:webHidden/>
          </w:rPr>
          <w:tab/>
        </w:r>
        <w:r>
          <w:rPr>
            <w:webHidden/>
          </w:rPr>
          <w:fldChar w:fldCharType="begin"/>
        </w:r>
        <w:r>
          <w:rPr>
            <w:webHidden/>
          </w:rPr>
          <w:instrText xml:space="preserve"> PAGEREF _Toc202196800 \h </w:instrText>
        </w:r>
        <w:r>
          <w:rPr>
            <w:webHidden/>
          </w:rPr>
        </w:r>
        <w:r>
          <w:rPr>
            <w:webHidden/>
          </w:rPr>
          <w:fldChar w:fldCharType="separate"/>
        </w:r>
        <w:r w:rsidR="00CD339C">
          <w:rPr>
            <w:webHidden/>
          </w:rPr>
          <w:t>482</w:t>
        </w:r>
        <w:r>
          <w:rPr>
            <w:webHidden/>
          </w:rPr>
          <w:fldChar w:fldCharType="end"/>
        </w:r>
      </w:hyperlink>
    </w:p>
    <w:p w14:paraId="23B63E7F" w14:textId="40374E10" w:rsidR="0003693E" w:rsidRDefault="0003693E">
      <w:pPr>
        <w:pStyle w:val="TM2"/>
        <w:rPr>
          <w:rFonts w:asciiTheme="minorHAnsi" w:eastAsiaTheme="minorEastAsia" w:hAnsiTheme="minorHAnsi" w:cstheme="minorBidi"/>
          <w:color w:val="auto"/>
          <w:kern w:val="2"/>
          <w:sz w:val="24"/>
          <w14:ligatures w14:val="standardContextual"/>
        </w:rPr>
      </w:pPr>
      <w:hyperlink w:anchor="_Toc202196801" w:history="1">
        <w:r w:rsidRPr="00280578">
          <w:rPr>
            <w:rStyle w:val="Lienhypertexte"/>
            <w:lang w:eastAsia="en-US"/>
          </w:rPr>
          <w:t>L’EXÉCUTION DE M. BAPTISTE</w:t>
        </w:r>
        <w:r>
          <w:rPr>
            <w:webHidden/>
          </w:rPr>
          <w:tab/>
        </w:r>
        <w:r>
          <w:rPr>
            <w:webHidden/>
          </w:rPr>
          <w:fldChar w:fldCharType="begin"/>
        </w:r>
        <w:r>
          <w:rPr>
            <w:webHidden/>
          </w:rPr>
          <w:instrText xml:space="preserve"> PAGEREF _Toc202196801 \h </w:instrText>
        </w:r>
        <w:r>
          <w:rPr>
            <w:webHidden/>
          </w:rPr>
        </w:r>
        <w:r>
          <w:rPr>
            <w:webHidden/>
          </w:rPr>
          <w:fldChar w:fldCharType="separate"/>
        </w:r>
        <w:r w:rsidR="00CD339C">
          <w:rPr>
            <w:webHidden/>
          </w:rPr>
          <w:t>492</w:t>
        </w:r>
        <w:r>
          <w:rPr>
            <w:webHidden/>
          </w:rPr>
          <w:fldChar w:fldCharType="end"/>
        </w:r>
      </w:hyperlink>
    </w:p>
    <w:p w14:paraId="218840DE" w14:textId="271FC16B" w:rsidR="0003693E" w:rsidRDefault="0003693E">
      <w:pPr>
        <w:pStyle w:val="TM2"/>
        <w:rPr>
          <w:rFonts w:asciiTheme="minorHAnsi" w:eastAsiaTheme="minorEastAsia" w:hAnsiTheme="minorHAnsi" w:cstheme="minorBidi"/>
          <w:color w:val="auto"/>
          <w:kern w:val="2"/>
          <w:sz w:val="24"/>
          <w14:ligatures w14:val="standardContextual"/>
        </w:rPr>
      </w:pPr>
      <w:hyperlink w:anchor="_Toc202196802" w:history="1">
        <w:r w:rsidRPr="00280578">
          <w:rPr>
            <w:rStyle w:val="Lienhypertexte"/>
            <w:lang w:eastAsia="en-US"/>
          </w:rPr>
          <w:t>AU DERNIER VIVANT</w:t>
        </w:r>
        <w:r>
          <w:rPr>
            <w:webHidden/>
          </w:rPr>
          <w:tab/>
        </w:r>
        <w:r>
          <w:rPr>
            <w:webHidden/>
          </w:rPr>
          <w:fldChar w:fldCharType="begin"/>
        </w:r>
        <w:r>
          <w:rPr>
            <w:webHidden/>
          </w:rPr>
          <w:instrText xml:space="preserve"> PAGEREF _Toc202196802 \h </w:instrText>
        </w:r>
        <w:r>
          <w:rPr>
            <w:webHidden/>
          </w:rPr>
        </w:r>
        <w:r>
          <w:rPr>
            <w:webHidden/>
          </w:rPr>
          <w:fldChar w:fldCharType="separate"/>
        </w:r>
        <w:r w:rsidR="00CD339C">
          <w:rPr>
            <w:webHidden/>
          </w:rPr>
          <w:t>503</w:t>
        </w:r>
        <w:r>
          <w:rPr>
            <w:webHidden/>
          </w:rPr>
          <w:fldChar w:fldCharType="end"/>
        </w:r>
      </w:hyperlink>
    </w:p>
    <w:p w14:paraId="032D3701" w14:textId="6187955F" w:rsidR="0003693E" w:rsidRDefault="0003693E">
      <w:pPr>
        <w:pStyle w:val="TM2"/>
        <w:rPr>
          <w:rFonts w:asciiTheme="minorHAnsi" w:eastAsiaTheme="minorEastAsia" w:hAnsiTheme="minorHAnsi" w:cstheme="minorBidi"/>
          <w:color w:val="auto"/>
          <w:kern w:val="2"/>
          <w:sz w:val="24"/>
          <w14:ligatures w14:val="standardContextual"/>
        </w:rPr>
      </w:pPr>
      <w:hyperlink w:anchor="_Toc202196803" w:history="1">
        <w:r w:rsidRPr="00280578">
          <w:rPr>
            <w:rStyle w:val="Lienhypertexte"/>
            <w:lang w:eastAsia="en-US"/>
          </w:rPr>
          <w:t>LE BILLET DE LUCIENNE</w:t>
        </w:r>
        <w:r>
          <w:rPr>
            <w:webHidden/>
          </w:rPr>
          <w:tab/>
        </w:r>
        <w:r>
          <w:rPr>
            <w:webHidden/>
          </w:rPr>
          <w:fldChar w:fldCharType="begin"/>
        </w:r>
        <w:r>
          <w:rPr>
            <w:webHidden/>
          </w:rPr>
          <w:instrText xml:space="preserve"> PAGEREF _Toc202196803 \h </w:instrText>
        </w:r>
        <w:r>
          <w:rPr>
            <w:webHidden/>
          </w:rPr>
        </w:r>
        <w:r>
          <w:rPr>
            <w:webHidden/>
          </w:rPr>
          <w:fldChar w:fldCharType="separate"/>
        </w:r>
        <w:r w:rsidR="00CD339C">
          <w:rPr>
            <w:webHidden/>
          </w:rPr>
          <w:t>513</w:t>
        </w:r>
        <w:r>
          <w:rPr>
            <w:webHidden/>
          </w:rPr>
          <w:fldChar w:fldCharType="end"/>
        </w:r>
      </w:hyperlink>
    </w:p>
    <w:p w14:paraId="78A3D73C" w14:textId="54677E4D" w:rsidR="0003693E" w:rsidRDefault="0003693E">
      <w:pPr>
        <w:pStyle w:val="TM1"/>
        <w:rPr>
          <w:rFonts w:asciiTheme="minorHAnsi" w:eastAsiaTheme="minorEastAsia" w:hAnsiTheme="minorHAnsi" w:cstheme="minorBidi"/>
          <w:bCs w:val="0"/>
          <w:iCs w:val="0"/>
          <w:color w:val="auto"/>
          <w:kern w:val="2"/>
          <w:sz w:val="24"/>
          <w:szCs w:val="24"/>
          <w14:ligatures w14:val="standardContextual"/>
        </w:rPr>
      </w:pPr>
      <w:hyperlink w:anchor="_Toc202196804" w:history="1">
        <w:r w:rsidRPr="00280578">
          <w:rPr>
            <w:rStyle w:val="Lienhypertexte"/>
            <w:lang w:eastAsia="en-US"/>
          </w:rPr>
          <w:t>QUATRIÈME PARTIE.  LA MESTIVIÈRE</w:t>
        </w:r>
        <w:r>
          <w:rPr>
            <w:webHidden/>
          </w:rPr>
          <w:tab/>
        </w:r>
        <w:r>
          <w:rPr>
            <w:webHidden/>
          </w:rPr>
          <w:fldChar w:fldCharType="begin"/>
        </w:r>
        <w:r>
          <w:rPr>
            <w:webHidden/>
          </w:rPr>
          <w:instrText xml:space="preserve"> PAGEREF _Toc202196804 \h </w:instrText>
        </w:r>
        <w:r>
          <w:rPr>
            <w:webHidden/>
          </w:rPr>
        </w:r>
        <w:r>
          <w:rPr>
            <w:webHidden/>
          </w:rPr>
          <w:fldChar w:fldCharType="separate"/>
        </w:r>
        <w:r w:rsidR="00CD339C">
          <w:rPr>
            <w:webHidden/>
          </w:rPr>
          <w:t>523</w:t>
        </w:r>
        <w:r>
          <w:rPr>
            <w:webHidden/>
          </w:rPr>
          <w:fldChar w:fldCharType="end"/>
        </w:r>
      </w:hyperlink>
    </w:p>
    <w:p w14:paraId="408509A4" w14:textId="4240F3E1" w:rsidR="0003693E" w:rsidRDefault="0003693E">
      <w:pPr>
        <w:pStyle w:val="TM2"/>
        <w:rPr>
          <w:rFonts w:asciiTheme="minorHAnsi" w:eastAsiaTheme="minorEastAsia" w:hAnsiTheme="minorHAnsi" w:cstheme="minorBidi"/>
          <w:color w:val="auto"/>
          <w:kern w:val="2"/>
          <w:sz w:val="24"/>
          <w14:ligatures w14:val="standardContextual"/>
        </w:rPr>
      </w:pPr>
      <w:hyperlink w:anchor="_Toc202196805" w:history="1">
        <w:r w:rsidRPr="00280578">
          <w:rPr>
            <w:rStyle w:val="Lienhypertexte"/>
            <w:lang w:eastAsia="en-US"/>
          </w:rPr>
          <w:t>OÙ M. FARGEAU S’EN VA EN GUERRE.</w:t>
        </w:r>
        <w:r>
          <w:rPr>
            <w:webHidden/>
          </w:rPr>
          <w:tab/>
        </w:r>
        <w:r>
          <w:rPr>
            <w:webHidden/>
          </w:rPr>
          <w:fldChar w:fldCharType="begin"/>
        </w:r>
        <w:r>
          <w:rPr>
            <w:webHidden/>
          </w:rPr>
          <w:instrText xml:space="preserve"> PAGEREF _Toc202196805 \h </w:instrText>
        </w:r>
        <w:r>
          <w:rPr>
            <w:webHidden/>
          </w:rPr>
        </w:r>
        <w:r>
          <w:rPr>
            <w:webHidden/>
          </w:rPr>
          <w:fldChar w:fldCharType="separate"/>
        </w:r>
        <w:r w:rsidR="00CD339C">
          <w:rPr>
            <w:webHidden/>
          </w:rPr>
          <w:t>524</w:t>
        </w:r>
        <w:r>
          <w:rPr>
            <w:webHidden/>
          </w:rPr>
          <w:fldChar w:fldCharType="end"/>
        </w:r>
      </w:hyperlink>
    </w:p>
    <w:p w14:paraId="4ACFB843" w14:textId="2A58532C" w:rsidR="0003693E" w:rsidRDefault="0003693E">
      <w:pPr>
        <w:pStyle w:val="TM2"/>
        <w:rPr>
          <w:rFonts w:asciiTheme="minorHAnsi" w:eastAsiaTheme="minorEastAsia" w:hAnsiTheme="minorHAnsi" w:cstheme="minorBidi"/>
          <w:color w:val="auto"/>
          <w:kern w:val="2"/>
          <w:sz w:val="24"/>
          <w14:ligatures w14:val="standardContextual"/>
        </w:rPr>
      </w:pPr>
      <w:hyperlink w:anchor="_Toc202196806" w:history="1">
        <w:r w:rsidRPr="00280578">
          <w:rPr>
            <w:rStyle w:val="Lienhypertexte"/>
            <w:lang w:eastAsia="en-US"/>
          </w:rPr>
          <w:t>AU DERNIER VIVANT</w:t>
        </w:r>
        <w:r>
          <w:rPr>
            <w:webHidden/>
          </w:rPr>
          <w:tab/>
        </w:r>
        <w:r>
          <w:rPr>
            <w:webHidden/>
          </w:rPr>
          <w:fldChar w:fldCharType="begin"/>
        </w:r>
        <w:r>
          <w:rPr>
            <w:webHidden/>
          </w:rPr>
          <w:instrText xml:space="preserve"> PAGEREF _Toc202196806 \h </w:instrText>
        </w:r>
        <w:r>
          <w:rPr>
            <w:webHidden/>
          </w:rPr>
        </w:r>
        <w:r>
          <w:rPr>
            <w:webHidden/>
          </w:rPr>
          <w:fldChar w:fldCharType="separate"/>
        </w:r>
        <w:r w:rsidR="00CD339C">
          <w:rPr>
            <w:webHidden/>
          </w:rPr>
          <w:t>534</w:t>
        </w:r>
        <w:r>
          <w:rPr>
            <w:webHidden/>
          </w:rPr>
          <w:fldChar w:fldCharType="end"/>
        </w:r>
      </w:hyperlink>
    </w:p>
    <w:p w14:paraId="1DDCBA75" w14:textId="326F6D2F" w:rsidR="0003693E" w:rsidRDefault="0003693E">
      <w:pPr>
        <w:pStyle w:val="TM2"/>
        <w:rPr>
          <w:rFonts w:asciiTheme="minorHAnsi" w:eastAsiaTheme="minorEastAsia" w:hAnsiTheme="minorHAnsi" w:cstheme="minorBidi"/>
          <w:color w:val="auto"/>
          <w:kern w:val="2"/>
          <w:sz w:val="24"/>
          <w14:ligatures w14:val="standardContextual"/>
        </w:rPr>
      </w:pPr>
      <w:hyperlink w:anchor="_Toc202196807" w:history="1">
        <w:r w:rsidRPr="00280578">
          <w:rPr>
            <w:rStyle w:val="Lienhypertexte"/>
            <w:lang w:eastAsia="en-US"/>
          </w:rPr>
          <w:t>ÉPILOGUE</w:t>
        </w:r>
        <w:r>
          <w:rPr>
            <w:webHidden/>
          </w:rPr>
          <w:tab/>
        </w:r>
        <w:r>
          <w:rPr>
            <w:webHidden/>
          </w:rPr>
          <w:fldChar w:fldCharType="begin"/>
        </w:r>
        <w:r>
          <w:rPr>
            <w:webHidden/>
          </w:rPr>
          <w:instrText xml:space="preserve"> PAGEREF _Toc202196807 \h </w:instrText>
        </w:r>
        <w:r>
          <w:rPr>
            <w:webHidden/>
          </w:rPr>
        </w:r>
        <w:r>
          <w:rPr>
            <w:webHidden/>
          </w:rPr>
          <w:fldChar w:fldCharType="separate"/>
        </w:r>
        <w:r w:rsidR="00CD339C">
          <w:rPr>
            <w:webHidden/>
          </w:rPr>
          <w:t>543</w:t>
        </w:r>
        <w:r>
          <w:rPr>
            <w:webHidden/>
          </w:rPr>
          <w:fldChar w:fldCharType="end"/>
        </w:r>
      </w:hyperlink>
    </w:p>
    <w:p w14:paraId="37E9E55C" w14:textId="12EFC5F0" w:rsidR="0003693E" w:rsidRDefault="0003693E">
      <w:pPr>
        <w:pStyle w:val="TM1"/>
        <w:rPr>
          <w:rFonts w:asciiTheme="minorHAnsi" w:eastAsiaTheme="minorEastAsia" w:hAnsiTheme="minorHAnsi" w:cstheme="minorBidi"/>
          <w:bCs w:val="0"/>
          <w:iCs w:val="0"/>
          <w:color w:val="auto"/>
          <w:kern w:val="2"/>
          <w:sz w:val="24"/>
          <w:szCs w:val="24"/>
          <w14:ligatures w14:val="standardContextual"/>
        </w:rPr>
      </w:pPr>
      <w:hyperlink w:anchor="_Toc202196808" w:history="1">
        <w:r w:rsidRPr="00280578">
          <w:rPr>
            <w:rStyle w:val="Lienhypertexte"/>
          </w:rPr>
          <w:t>À propos de cette édition électronique</w:t>
        </w:r>
        <w:r>
          <w:rPr>
            <w:webHidden/>
          </w:rPr>
          <w:tab/>
        </w:r>
        <w:r>
          <w:rPr>
            <w:webHidden/>
          </w:rPr>
          <w:fldChar w:fldCharType="begin"/>
        </w:r>
        <w:r>
          <w:rPr>
            <w:webHidden/>
          </w:rPr>
          <w:instrText xml:space="preserve"> PAGEREF _Toc202196808 \h </w:instrText>
        </w:r>
        <w:r>
          <w:rPr>
            <w:webHidden/>
          </w:rPr>
        </w:r>
        <w:r>
          <w:rPr>
            <w:webHidden/>
          </w:rPr>
          <w:fldChar w:fldCharType="separate"/>
        </w:r>
        <w:r w:rsidR="00CD339C">
          <w:rPr>
            <w:webHidden/>
          </w:rPr>
          <w:t>553</w:t>
        </w:r>
        <w:r>
          <w:rPr>
            <w:webHidden/>
          </w:rPr>
          <w:fldChar w:fldCharType="end"/>
        </w:r>
      </w:hyperlink>
    </w:p>
    <w:p w14:paraId="5F6440B3" w14:textId="2310BF82" w:rsidR="003148C9" w:rsidRDefault="003148C9">
      <w:r>
        <w:fldChar w:fldCharType="end"/>
      </w:r>
    </w:p>
    <w:p w14:paraId="24130F1C" w14:textId="3C53BF5E" w:rsidR="003148C9" w:rsidRDefault="003148C9" w:rsidP="0046142F">
      <w:pPr>
        <w:pStyle w:val="Titre2"/>
      </w:pPr>
      <w:bookmarkStart w:id="0" w:name="_Toc233868045"/>
      <w:bookmarkStart w:id="1" w:name="_Toc233868046"/>
      <w:bookmarkStart w:id="2" w:name="_Toc202196742"/>
      <w:r>
        <w:lastRenderedPageBreak/>
        <w:t>LA LOGE</w:t>
      </w:r>
      <w:r w:rsidR="0046142F">
        <w:t xml:space="preserve"> (</w:t>
      </w:r>
      <w:r>
        <w:t>Suite</w:t>
      </w:r>
      <w:r w:rsidR="0046142F">
        <w:t>)</w:t>
      </w:r>
      <w:bookmarkEnd w:id="0"/>
      <w:bookmarkEnd w:id="1"/>
      <w:bookmarkEnd w:id="2"/>
      <w:r w:rsidR="0046142F">
        <w:br/>
      </w:r>
    </w:p>
    <w:p w14:paraId="5927D27B" w14:textId="77777777" w:rsidR="0046142F" w:rsidRDefault="003148C9" w:rsidP="0046142F">
      <w:pPr>
        <w:rPr>
          <w:lang w:eastAsia="en-US"/>
        </w:rPr>
      </w:pPr>
      <w:r>
        <w:rPr>
          <w:lang w:eastAsia="en-US"/>
        </w:rPr>
        <w:t>Il fallait sortir de là</w:t>
      </w:r>
      <w:r w:rsidR="0046142F">
        <w:rPr>
          <w:lang w:eastAsia="en-US"/>
        </w:rPr>
        <w:t xml:space="preserve">. </w:t>
      </w:r>
      <w:r>
        <w:rPr>
          <w:lang w:eastAsia="en-US"/>
        </w:rPr>
        <w:t>Paoli secoua son embarras d</w:t>
      </w:r>
      <w:r w:rsidR="0046142F">
        <w:rPr>
          <w:lang w:eastAsia="en-US"/>
        </w:rPr>
        <w:t>’</w:t>
      </w:r>
      <w:r>
        <w:rPr>
          <w:lang w:eastAsia="en-US"/>
        </w:rPr>
        <w:t>emprunt</w:t>
      </w:r>
      <w:r w:rsidR="0046142F">
        <w:rPr>
          <w:lang w:eastAsia="en-US"/>
        </w:rPr>
        <w:t xml:space="preserve">, </w:t>
      </w:r>
      <w:r>
        <w:rPr>
          <w:lang w:eastAsia="en-US"/>
        </w:rPr>
        <w:t>et releva ses jolis yeux bruns qui risquèrent un</w:t>
      </w:r>
      <w:r>
        <w:t xml:space="preserve"> sourire</w:t>
      </w:r>
      <w:r w:rsidR="0046142F">
        <w:rPr>
          <w:lang w:eastAsia="en-US"/>
        </w:rPr>
        <w:t>.</w:t>
      </w:r>
    </w:p>
    <w:p w14:paraId="2FE8FFEE" w14:textId="77777777" w:rsidR="0046142F" w:rsidRDefault="0046142F" w:rsidP="0046142F">
      <w:pPr>
        <w:rPr>
          <w:lang w:eastAsia="en-US"/>
        </w:rPr>
      </w:pPr>
      <w:r>
        <w:rPr>
          <w:lang w:eastAsia="en-US"/>
        </w:rPr>
        <w:t>— </w:t>
      </w:r>
      <w:r w:rsidR="003148C9">
        <w:rPr>
          <w:lang w:eastAsia="en-US"/>
        </w:rPr>
        <w:t>Ma chère dame</w:t>
      </w:r>
      <w:r>
        <w:rPr>
          <w:lang w:eastAsia="en-US"/>
        </w:rPr>
        <w:t xml:space="preserve">, </w:t>
      </w:r>
      <w:r w:rsidR="003148C9">
        <w:rPr>
          <w:lang w:eastAsia="en-US"/>
        </w:rPr>
        <w:t>dit-elle</w:t>
      </w:r>
      <w:r>
        <w:rPr>
          <w:lang w:eastAsia="en-US"/>
        </w:rPr>
        <w:t xml:space="preserve">, </w:t>
      </w:r>
      <w:r w:rsidR="003148C9">
        <w:rPr>
          <w:lang w:eastAsia="en-US"/>
        </w:rPr>
        <w:t>je suis vraiment bien touchée de l</w:t>
      </w:r>
      <w:r>
        <w:rPr>
          <w:lang w:eastAsia="en-US"/>
        </w:rPr>
        <w:t>’</w:t>
      </w:r>
      <w:r w:rsidR="003148C9">
        <w:rPr>
          <w:lang w:eastAsia="en-US"/>
        </w:rPr>
        <w:t>accueil excellent que vous me faites</w:t>
      </w:r>
      <w:r>
        <w:rPr>
          <w:lang w:eastAsia="en-US"/>
        </w:rPr>
        <w:t xml:space="preserve">… </w:t>
      </w:r>
      <w:r w:rsidR="003148C9">
        <w:rPr>
          <w:lang w:eastAsia="en-US"/>
        </w:rPr>
        <w:t>Vous le dirais-je</w:t>
      </w:r>
      <w:r>
        <w:rPr>
          <w:lang w:eastAsia="en-US"/>
        </w:rPr>
        <w:t xml:space="preserve">, </w:t>
      </w:r>
      <w:r w:rsidR="003148C9">
        <w:rPr>
          <w:lang w:eastAsia="en-US"/>
        </w:rPr>
        <w:t>tout à l</w:t>
      </w:r>
      <w:r>
        <w:rPr>
          <w:lang w:eastAsia="en-US"/>
        </w:rPr>
        <w:t>’</w:t>
      </w:r>
      <w:r w:rsidR="003148C9">
        <w:rPr>
          <w:lang w:eastAsia="en-US"/>
        </w:rPr>
        <w:t>heure</w:t>
      </w:r>
      <w:r>
        <w:rPr>
          <w:lang w:eastAsia="en-US"/>
        </w:rPr>
        <w:t xml:space="preserve">, </w:t>
      </w:r>
      <w:r w:rsidR="003148C9">
        <w:rPr>
          <w:lang w:eastAsia="en-US"/>
        </w:rPr>
        <w:t>en voyant l</w:t>
      </w:r>
      <w:r>
        <w:rPr>
          <w:lang w:eastAsia="en-US"/>
        </w:rPr>
        <w:t>’</w:t>
      </w:r>
      <w:r w:rsidR="003148C9">
        <w:rPr>
          <w:lang w:eastAsia="en-US"/>
        </w:rPr>
        <w:t>enthousiasme de vos admirateurs</w:t>
      </w:r>
      <w:r>
        <w:rPr>
          <w:lang w:eastAsia="en-US"/>
        </w:rPr>
        <w:t xml:space="preserve">, </w:t>
      </w:r>
      <w:r w:rsidR="003148C9">
        <w:rPr>
          <w:lang w:eastAsia="en-US"/>
        </w:rPr>
        <w:t>je craignais</w:t>
      </w:r>
      <w:r>
        <w:rPr>
          <w:lang w:eastAsia="en-US"/>
        </w:rPr>
        <w:t>…</w:t>
      </w:r>
    </w:p>
    <w:p w14:paraId="0EC091F9" w14:textId="77777777" w:rsidR="0046142F" w:rsidRDefault="0046142F" w:rsidP="0046142F">
      <w:pPr>
        <w:rPr>
          <w:lang w:eastAsia="en-US"/>
        </w:rPr>
      </w:pPr>
      <w:r>
        <w:rPr>
          <w:lang w:eastAsia="en-US"/>
        </w:rPr>
        <w:t>— </w:t>
      </w:r>
      <w:r w:rsidR="003148C9">
        <w:rPr>
          <w:lang w:eastAsia="en-US"/>
        </w:rPr>
        <w:t>Vous étiez dans la salle</w:t>
      </w:r>
      <w:r>
        <w:rPr>
          <w:lang w:eastAsia="en-US"/>
        </w:rPr>
        <w:t xml:space="preserve"> ? </w:t>
      </w:r>
      <w:r w:rsidR="003148C9">
        <w:rPr>
          <w:lang w:eastAsia="en-US"/>
        </w:rPr>
        <w:t xml:space="preserve">interrompit </w:t>
      </w:r>
      <w:proofErr w:type="spellStart"/>
      <w:r w:rsidR="003148C9">
        <w:rPr>
          <w:lang w:eastAsia="en-US"/>
        </w:rPr>
        <w:t>Lovely</w:t>
      </w:r>
      <w:proofErr w:type="spellEnd"/>
      <w:r w:rsidR="003148C9">
        <w:rPr>
          <w:lang w:eastAsia="en-US"/>
        </w:rPr>
        <w:t xml:space="preserve"> do</w:t>
      </w:r>
      <w:r w:rsidR="003148C9">
        <w:t>nt le beau visage se rembrunit légèr</w:t>
      </w:r>
      <w:r w:rsidR="003148C9">
        <w:rPr>
          <w:lang w:eastAsia="en-US"/>
        </w:rPr>
        <w:t>ement</w:t>
      </w:r>
      <w:r>
        <w:rPr>
          <w:lang w:eastAsia="en-US"/>
        </w:rPr>
        <w:t>.</w:t>
      </w:r>
    </w:p>
    <w:p w14:paraId="57E7342D"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chère dame</w:t>
      </w:r>
      <w:r>
        <w:rPr>
          <w:lang w:eastAsia="en-US"/>
        </w:rPr>
        <w:t xml:space="preserve">… </w:t>
      </w:r>
      <w:r w:rsidR="003148C9">
        <w:rPr>
          <w:lang w:eastAsia="en-US"/>
        </w:rPr>
        <w:t>Et vous avez là de mes fleurs</w:t>
      </w:r>
      <w:r>
        <w:rPr>
          <w:lang w:eastAsia="en-US"/>
        </w:rPr>
        <w:t xml:space="preserve">… </w:t>
      </w:r>
      <w:r w:rsidR="003148C9">
        <w:rPr>
          <w:lang w:eastAsia="en-US"/>
        </w:rPr>
        <w:t>Je n</w:t>
      </w:r>
      <w:r>
        <w:rPr>
          <w:lang w:eastAsia="en-US"/>
        </w:rPr>
        <w:t>’</w:t>
      </w:r>
      <w:r w:rsidR="003148C9">
        <w:rPr>
          <w:lang w:eastAsia="en-US"/>
        </w:rPr>
        <w:t>ai pu résister</w:t>
      </w:r>
      <w:r>
        <w:rPr>
          <w:lang w:eastAsia="en-US"/>
        </w:rPr>
        <w:t xml:space="preserve">, </w:t>
      </w:r>
      <w:r w:rsidR="003148C9">
        <w:rPr>
          <w:lang w:eastAsia="en-US"/>
        </w:rPr>
        <w:t>voyez-vous</w:t>
      </w:r>
      <w:r>
        <w:rPr>
          <w:lang w:eastAsia="en-US"/>
        </w:rPr>
        <w:t xml:space="preserve">… </w:t>
      </w:r>
      <w:r w:rsidR="003148C9">
        <w:rPr>
          <w:lang w:eastAsia="en-US"/>
        </w:rPr>
        <w:t>J</w:t>
      </w:r>
      <w:r>
        <w:rPr>
          <w:lang w:eastAsia="en-US"/>
        </w:rPr>
        <w:t>’</w:t>
      </w:r>
      <w:r w:rsidR="003148C9">
        <w:rPr>
          <w:lang w:eastAsia="en-US"/>
        </w:rPr>
        <w:t>étais tellement sous le charme</w:t>
      </w:r>
      <w:r>
        <w:rPr>
          <w:lang w:eastAsia="en-US"/>
        </w:rPr>
        <w:t>…</w:t>
      </w:r>
    </w:p>
    <w:p w14:paraId="5DE455A1" w14:textId="77777777" w:rsidR="0046142F" w:rsidRDefault="0046142F" w:rsidP="0046142F">
      <w:pPr>
        <w:rPr>
          <w:lang w:eastAsia="en-US"/>
        </w:rPr>
      </w:pPr>
      <w:r>
        <w:rPr>
          <w:lang w:eastAsia="en-US"/>
        </w:rPr>
        <w:t>— </w:t>
      </w:r>
      <w:r w:rsidR="003148C9">
        <w:rPr>
          <w:lang w:eastAsia="en-US"/>
        </w:rPr>
        <w:t>Merci</w:t>
      </w:r>
      <w:r>
        <w:rPr>
          <w:lang w:eastAsia="en-US"/>
        </w:rPr>
        <w:t xml:space="preserve">, </w:t>
      </w:r>
      <w:r w:rsidR="003148C9">
        <w:rPr>
          <w:lang w:eastAsia="en-US"/>
        </w:rPr>
        <w:t>madame</w:t>
      </w:r>
      <w:r>
        <w:rPr>
          <w:lang w:eastAsia="en-US"/>
        </w:rPr>
        <w:t xml:space="preserve">, </w:t>
      </w:r>
      <w:r w:rsidR="003148C9">
        <w:rPr>
          <w:lang w:eastAsia="en-US"/>
        </w:rPr>
        <w:t xml:space="preserve">interrompit froidement </w:t>
      </w:r>
      <w:proofErr w:type="spellStart"/>
      <w:r w:rsidR="003148C9">
        <w:rPr>
          <w:lang w:eastAsia="en-US"/>
        </w:rPr>
        <w:t>Lovely</w:t>
      </w:r>
      <w:proofErr w:type="spellEnd"/>
      <w:r>
        <w:rPr>
          <w:lang w:eastAsia="en-US"/>
        </w:rPr>
        <w:t>.</w:t>
      </w:r>
    </w:p>
    <w:p w14:paraId="2F6BE07C" w14:textId="77777777" w:rsidR="0046142F" w:rsidRDefault="003148C9" w:rsidP="0046142F">
      <w:pPr>
        <w:rPr>
          <w:lang w:eastAsia="en-US"/>
        </w:rPr>
      </w:pPr>
      <w:r>
        <w:rPr>
          <w:lang w:eastAsia="en-US"/>
        </w:rPr>
        <w:t>La Milanaise aimait mieux cela</w:t>
      </w:r>
      <w:r w:rsidR="0046142F">
        <w:rPr>
          <w:lang w:eastAsia="en-US"/>
        </w:rPr>
        <w:t xml:space="preserve">. </w:t>
      </w:r>
      <w:r>
        <w:rPr>
          <w:lang w:eastAsia="en-US"/>
        </w:rPr>
        <w:t>C</w:t>
      </w:r>
      <w:r w:rsidR="0046142F">
        <w:rPr>
          <w:lang w:eastAsia="en-US"/>
        </w:rPr>
        <w:t>’</w:t>
      </w:r>
      <w:r>
        <w:rPr>
          <w:lang w:eastAsia="en-US"/>
        </w:rPr>
        <w:t>était une t</w:t>
      </w:r>
      <w:r>
        <w:t>ransition</w:t>
      </w:r>
      <w:r w:rsidR="0046142F">
        <w:rPr>
          <w:lang w:eastAsia="en-US"/>
        </w:rPr>
        <w:t>.</w:t>
      </w:r>
    </w:p>
    <w:p w14:paraId="1D68AA03" w14:textId="3DE966F3" w:rsidR="0046142F" w:rsidRDefault="0046142F" w:rsidP="0046142F">
      <w:pPr>
        <w:rPr>
          <w:lang w:eastAsia="en-US"/>
        </w:rPr>
      </w:pPr>
      <w:r>
        <w:rPr>
          <w:lang w:eastAsia="en-US"/>
        </w:rPr>
        <w:t>— </w:t>
      </w:r>
      <w:r w:rsidR="003148C9">
        <w:rPr>
          <w:lang w:eastAsia="en-US"/>
        </w:rPr>
        <w:t>Comme j</w:t>
      </w:r>
      <w:r>
        <w:rPr>
          <w:lang w:eastAsia="en-US"/>
        </w:rPr>
        <w:t>’</w:t>
      </w:r>
      <w:r w:rsidR="003148C9">
        <w:rPr>
          <w:lang w:eastAsia="en-US"/>
        </w:rPr>
        <w:t>étais chargée d</w:t>
      </w:r>
      <w:r>
        <w:rPr>
          <w:lang w:eastAsia="en-US"/>
        </w:rPr>
        <w:t>’</w:t>
      </w:r>
      <w:r w:rsidR="003148C9">
        <w:rPr>
          <w:lang w:eastAsia="en-US"/>
        </w:rPr>
        <w:t>une mission près de vous</w:t>
      </w:r>
      <w:r>
        <w:rPr>
          <w:lang w:eastAsia="en-US"/>
        </w:rPr>
        <w:t xml:space="preserve">, </w:t>
      </w:r>
      <w:r w:rsidR="003148C9">
        <w:rPr>
          <w:lang w:eastAsia="en-US"/>
        </w:rPr>
        <w:t>reprit-elle</w:t>
      </w:r>
      <w:r>
        <w:rPr>
          <w:lang w:eastAsia="en-US"/>
        </w:rPr>
        <w:t xml:space="preserve">, </w:t>
      </w:r>
      <w:r w:rsidR="006C2AE1">
        <w:rPr>
          <w:lang w:eastAsia="en-US"/>
        </w:rPr>
        <w:t>—</w:t>
      </w:r>
      <w:r>
        <w:rPr>
          <w:lang w:eastAsia="en-US"/>
        </w:rPr>
        <w:t xml:space="preserve"> </w:t>
      </w:r>
      <w:r w:rsidR="003148C9">
        <w:rPr>
          <w:lang w:eastAsia="en-US"/>
        </w:rPr>
        <w:t>j</w:t>
      </w:r>
      <w:r>
        <w:rPr>
          <w:lang w:eastAsia="en-US"/>
        </w:rPr>
        <w:t>’</w:t>
      </w:r>
      <w:r w:rsidR="003148C9">
        <w:rPr>
          <w:lang w:eastAsia="en-US"/>
        </w:rPr>
        <w:t>ai voulu vous entendre au moins une fois</w:t>
      </w:r>
      <w:r>
        <w:rPr>
          <w:lang w:eastAsia="en-US"/>
        </w:rPr>
        <w:t xml:space="preserve">… </w:t>
      </w:r>
      <w:r w:rsidR="003148C9">
        <w:rPr>
          <w:lang w:eastAsia="en-US"/>
        </w:rPr>
        <w:t>car j</w:t>
      </w:r>
      <w:r>
        <w:rPr>
          <w:lang w:eastAsia="en-US"/>
        </w:rPr>
        <w:t>’</w:t>
      </w:r>
      <w:r w:rsidR="003148C9">
        <w:rPr>
          <w:lang w:eastAsia="en-US"/>
        </w:rPr>
        <w:t>avoue mon crime</w:t>
      </w:r>
      <w:r>
        <w:rPr>
          <w:lang w:eastAsia="en-US"/>
        </w:rPr>
        <w:t xml:space="preserve">… </w:t>
      </w:r>
      <w:r w:rsidR="003148C9">
        <w:rPr>
          <w:lang w:eastAsia="en-US"/>
        </w:rPr>
        <w:t>je ne connaissais pas celle que tout Paris idolâtre</w:t>
      </w:r>
      <w:r>
        <w:rPr>
          <w:lang w:eastAsia="en-US"/>
        </w:rPr>
        <w:t>.</w:t>
      </w:r>
    </w:p>
    <w:p w14:paraId="19DA3F33" w14:textId="77777777" w:rsidR="0046142F" w:rsidRDefault="003148C9" w:rsidP="0046142F">
      <w:pPr>
        <w:rPr>
          <w:lang w:eastAsia="en-US"/>
        </w:rPr>
      </w:pPr>
      <w:r>
        <w:rPr>
          <w:lang w:eastAsia="en-US"/>
        </w:rPr>
        <w:t xml:space="preserve">La bonne opinion que </w:t>
      </w:r>
      <w:proofErr w:type="spellStart"/>
      <w:r>
        <w:rPr>
          <w:lang w:eastAsia="en-US"/>
        </w:rPr>
        <w:t>Lovely</w:t>
      </w:r>
      <w:proofErr w:type="spellEnd"/>
      <w:r>
        <w:rPr>
          <w:lang w:eastAsia="en-US"/>
        </w:rPr>
        <w:t xml:space="preserve"> avait conçue de sa visiteuse s</w:t>
      </w:r>
      <w:r w:rsidR="0046142F">
        <w:rPr>
          <w:lang w:eastAsia="en-US"/>
        </w:rPr>
        <w:t>’</w:t>
      </w:r>
      <w:r>
        <w:rPr>
          <w:lang w:eastAsia="en-US"/>
        </w:rPr>
        <w:t>en allait tout doucement</w:t>
      </w:r>
      <w:r w:rsidR="0046142F">
        <w:rPr>
          <w:lang w:eastAsia="en-US"/>
        </w:rPr>
        <w:t>.</w:t>
      </w:r>
    </w:p>
    <w:p w14:paraId="6370D1C4" w14:textId="5008F851" w:rsidR="0046142F" w:rsidRDefault="003148C9" w:rsidP="0046142F">
      <w:pPr>
        <w:rPr>
          <w:lang w:eastAsia="en-US"/>
        </w:rPr>
      </w:pPr>
      <w:r>
        <w:rPr>
          <w:lang w:eastAsia="en-US"/>
        </w:rPr>
        <w:t>Et c</w:t>
      </w:r>
      <w:r w:rsidR="0046142F">
        <w:rPr>
          <w:lang w:eastAsia="en-US"/>
        </w:rPr>
        <w:t>’</w:t>
      </w:r>
      <w:r>
        <w:rPr>
          <w:lang w:eastAsia="en-US"/>
        </w:rPr>
        <w:t>était assez le compte de la visiteuse</w:t>
      </w:r>
      <w:r w:rsidR="0046142F">
        <w:rPr>
          <w:lang w:eastAsia="en-US"/>
        </w:rPr>
        <w:t xml:space="preserve">. </w:t>
      </w:r>
      <w:r w:rsidR="006C2AE1">
        <w:rPr>
          <w:lang w:eastAsia="en-US"/>
        </w:rPr>
        <w:t>—</w:t>
      </w:r>
      <w:r w:rsidR="0046142F">
        <w:rPr>
          <w:lang w:eastAsia="en-US"/>
        </w:rPr>
        <w:t xml:space="preserve"> </w:t>
      </w:r>
      <w:r>
        <w:rPr>
          <w:lang w:eastAsia="en-US"/>
        </w:rPr>
        <w:t>La transition se faisait</w:t>
      </w:r>
      <w:r w:rsidR="0046142F">
        <w:rPr>
          <w:lang w:eastAsia="en-US"/>
        </w:rPr>
        <w:t>.</w:t>
      </w:r>
    </w:p>
    <w:p w14:paraId="0FEF29CB" w14:textId="77777777" w:rsidR="0046142F" w:rsidRDefault="0046142F" w:rsidP="0046142F">
      <w:pPr>
        <w:rPr>
          <w:lang w:eastAsia="en-US"/>
        </w:rPr>
      </w:pPr>
      <w:r>
        <w:rPr>
          <w:lang w:eastAsia="en-US"/>
        </w:rPr>
        <w:t>— </w:t>
      </w:r>
      <w:r w:rsidR="003148C9">
        <w:rPr>
          <w:lang w:eastAsia="en-US"/>
        </w:rPr>
        <w:t>Je vais rentrer en scène bientôt</w:t>
      </w:r>
      <w:r>
        <w:rPr>
          <w:lang w:eastAsia="en-US"/>
        </w:rPr>
        <w:t xml:space="preserve">, </w:t>
      </w:r>
      <w:r w:rsidR="003148C9">
        <w:rPr>
          <w:lang w:eastAsia="en-US"/>
        </w:rPr>
        <w:t>madame</w:t>
      </w:r>
      <w:r>
        <w:rPr>
          <w:lang w:eastAsia="en-US"/>
        </w:rPr>
        <w:t xml:space="preserve">, </w:t>
      </w:r>
      <w:r w:rsidR="003148C9">
        <w:rPr>
          <w:lang w:eastAsia="en-US"/>
        </w:rPr>
        <w:t xml:space="preserve">dit </w:t>
      </w:r>
      <w:proofErr w:type="spellStart"/>
      <w:r w:rsidR="003148C9">
        <w:rPr>
          <w:lang w:eastAsia="en-US"/>
        </w:rPr>
        <w:t>Lovely</w:t>
      </w:r>
      <w:proofErr w:type="spellEnd"/>
      <w:r>
        <w:rPr>
          <w:lang w:eastAsia="en-US"/>
        </w:rPr>
        <w:t xml:space="preserve">, </w:t>
      </w:r>
      <w:r w:rsidR="003148C9">
        <w:rPr>
          <w:lang w:eastAsia="en-US"/>
        </w:rPr>
        <w:t>et si vous avez quelque chose à me communiquer</w:t>
      </w:r>
      <w:r>
        <w:rPr>
          <w:lang w:eastAsia="en-US"/>
        </w:rPr>
        <w:t>…</w:t>
      </w:r>
    </w:p>
    <w:p w14:paraId="0CDB7F92" w14:textId="77777777" w:rsidR="0046142F" w:rsidRDefault="003148C9" w:rsidP="0046142F">
      <w:pPr>
        <w:rPr>
          <w:lang w:eastAsia="en-US"/>
        </w:rPr>
      </w:pPr>
      <w:r>
        <w:rPr>
          <w:lang w:eastAsia="en-US"/>
        </w:rPr>
        <w:lastRenderedPageBreak/>
        <w:t xml:space="preserve">Paoli rapprocha son </w:t>
      </w:r>
      <w:proofErr w:type="spellStart"/>
      <w:r>
        <w:rPr>
          <w:lang w:eastAsia="en-US"/>
        </w:rPr>
        <w:t>siége</w:t>
      </w:r>
      <w:proofErr w:type="spellEnd"/>
      <w:r>
        <w:rPr>
          <w:lang w:eastAsia="en-US"/>
        </w:rPr>
        <w:t xml:space="preserve"> et arrangea son crêpe de</w:t>
      </w:r>
      <w:r>
        <w:t xml:space="preserve"> Chine</w:t>
      </w:r>
      <w:r w:rsidR="0046142F">
        <w:rPr>
          <w:lang w:eastAsia="en-US"/>
        </w:rPr>
        <w:t xml:space="preserve">. </w:t>
      </w:r>
      <w:r>
        <w:rPr>
          <w:lang w:eastAsia="en-US"/>
        </w:rPr>
        <w:t>Cet exorde muet est absolument de rigueur</w:t>
      </w:r>
      <w:r w:rsidR="0046142F">
        <w:rPr>
          <w:lang w:eastAsia="en-US"/>
        </w:rPr>
        <w:t>.</w:t>
      </w:r>
    </w:p>
    <w:p w14:paraId="7EE49312" w14:textId="77777777" w:rsidR="0046142F" w:rsidRDefault="0046142F" w:rsidP="0046142F">
      <w:pPr>
        <w:rPr>
          <w:lang w:eastAsia="en-US"/>
        </w:rPr>
      </w:pPr>
      <w:r>
        <w:rPr>
          <w:lang w:eastAsia="en-US"/>
        </w:rPr>
        <w:t>— </w:t>
      </w:r>
      <w:r w:rsidR="003148C9">
        <w:rPr>
          <w:lang w:eastAsia="en-US"/>
        </w:rPr>
        <w:t>Chère dame</w:t>
      </w:r>
      <w:r>
        <w:rPr>
          <w:lang w:eastAsia="en-US"/>
        </w:rPr>
        <w:t xml:space="preserve">, </w:t>
      </w:r>
      <w:r w:rsidR="003148C9">
        <w:rPr>
          <w:lang w:eastAsia="en-US"/>
        </w:rPr>
        <w:t>commença-t-elle</w:t>
      </w:r>
      <w:r>
        <w:rPr>
          <w:lang w:eastAsia="en-US"/>
        </w:rPr>
        <w:t xml:space="preserve">, </w:t>
      </w:r>
      <w:r w:rsidR="003148C9">
        <w:rPr>
          <w:lang w:eastAsia="en-US"/>
        </w:rPr>
        <w:t>voici ce qui m</w:t>
      </w:r>
      <w:r>
        <w:rPr>
          <w:lang w:eastAsia="en-US"/>
        </w:rPr>
        <w:t>’</w:t>
      </w:r>
      <w:r w:rsidR="003148C9">
        <w:rPr>
          <w:lang w:eastAsia="en-US"/>
        </w:rPr>
        <w:t>amène</w:t>
      </w:r>
      <w:r>
        <w:rPr>
          <w:lang w:eastAsia="en-US"/>
        </w:rPr>
        <w:t xml:space="preserve">… </w:t>
      </w:r>
      <w:r w:rsidR="003148C9">
        <w:rPr>
          <w:lang w:eastAsia="en-US"/>
        </w:rPr>
        <w:t>Un homme que j</w:t>
      </w:r>
      <w:r>
        <w:rPr>
          <w:lang w:eastAsia="en-US"/>
        </w:rPr>
        <w:t>’</w:t>
      </w:r>
      <w:r w:rsidR="003148C9">
        <w:rPr>
          <w:lang w:eastAsia="en-US"/>
        </w:rPr>
        <w:t>aime et que j</w:t>
      </w:r>
      <w:r>
        <w:rPr>
          <w:lang w:eastAsia="en-US"/>
        </w:rPr>
        <w:t>’</w:t>
      </w:r>
      <w:r w:rsidR="003148C9">
        <w:rPr>
          <w:lang w:eastAsia="en-US"/>
        </w:rPr>
        <w:t>estime d</w:t>
      </w:r>
      <w:r>
        <w:rPr>
          <w:lang w:eastAsia="en-US"/>
        </w:rPr>
        <w:t>’</w:t>
      </w:r>
      <w:r w:rsidR="003148C9">
        <w:rPr>
          <w:lang w:eastAsia="en-US"/>
        </w:rPr>
        <w:t>une façon toute particulière</w:t>
      </w:r>
      <w:r>
        <w:rPr>
          <w:lang w:eastAsia="en-US"/>
        </w:rPr>
        <w:t xml:space="preserve">, </w:t>
      </w:r>
      <w:r w:rsidR="003148C9">
        <w:rPr>
          <w:lang w:eastAsia="en-US"/>
        </w:rPr>
        <w:t>et qui a le malheur d</w:t>
      </w:r>
      <w:r>
        <w:rPr>
          <w:lang w:eastAsia="en-US"/>
        </w:rPr>
        <w:t>’</w:t>
      </w:r>
      <w:r w:rsidR="003148C9">
        <w:rPr>
          <w:lang w:eastAsia="en-US"/>
        </w:rPr>
        <w:t>être aveugle</w:t>
      </w:r>
      <w:r>
        <w:rPr>
          <w:lang w:eastAsia="en-US"/>
        </w:rPr>
        <w:t>…</w:t>
      </w:r>
    </w:p>
    <w:p w14:paraId="518CB3B0" w14:textId="77777777" w:rsidR="0046142F" w:rsidRDefault="003148C9" w:rsidP="0046142F">
      <w:pPr>
        <w:rPr>
          <w:lang w:eastAsia="en-US"/>
        </w:rPr>
      </w:pPr>
      <w:r>
        <w:rPr>
          <w:lang w:eastAsia="en-US"/>
        </w:rPr>
        <w:t>Mais cette pauvre Paoli n</w:t>
      </w:r>
      <w:r w:rsidR="0046142F">
        <w:rPr>
          <w:lang w:eastAsia="en-US"/>
        </w:rPr>
        <w:t>’</w:t>
      </w:r>
      <w:r>
        <w:rPr>
          <w:lang w:eastAsia="en-US"/>
        </w:rPr>
        <w:t>avait pas de chance</w:t>
      </w:r>
      <w:r w:rsidR="0046142F">
        <w:rPr>
          <w:lang w:eastAsia="en-US"/>
        </w:rPr>
        <w:t xml:space="preserve">. </w:t>
      </w:r>
      <w:r>
        <w:rPr>
          <w:lang w:eastAsia="en-US"/>
        </w:rPr>
        <w:t>Tout l</w:t>
      </w:r>
      <w:r w:rsidR="0046142F">
        <w:rPr>
          <w:lang w:eastAsia="en-US"/>
        </w:rPr>
        <w:t>’</w:t>
      </w:r>
      <w:r>
        <w:rPr>
          <w:lang w:eastAsia="en-US"/>
        </w:rPr>
        <w:t>effet de la transition fut manqué</w:t>
      </w:r>
      <w:r w:rsidR="0046142F">
        <w:rPr>
          <w:lang w:eastAsia="en-US"/>
        </w:rPr>
        <w:t xml:space="preserve">, </w:t>
      </w:r>
      <w:r>
        <w:rPr>
          <w:lang w:eastAsia="en-US"/>
        </w:rPr>
        <w:t>ce simple mot aveugle ramena d</w:t>
      </w:r>
      <w:r w:rsidR="0046142F">
        <w:rPr>
          <w:lang w:eastAsia="en-US"/>
        </w:rPr>
        <w:t>’</w:t>
      </w:r>
      <w:r>
        <w:rPr>
          <w:lang w:eastAsia="en-US"/>
        </w:rPr>
        <w:t xml:space="preserve">un seul coup </w:t>
      </w:r>
      <w:proofErr w:type="spellStart"/>
      <w:r>
        <w:rPr>
          <w:lang w:eastAsia="en-US"/>
        </w:rPr>
        <w:t>Lovely</w:t>
      </w:r>
      <w:proofErr w:type="spellEnd"/>
      <w:r>
        <w:rPr>
          <w:lang w:eastAsia="en-US"/>
        </w:rPr>
        <w:t xml:space="preserve"> à ses sentiments de bienveillance expansive qui gênent si fatalement une négociation</w:t>
      </w:r>
      <w:r w:rsidR="0046142F">
        <w:rPr>
          <w:lang w:eastAsia="en-US"/>
        </w:rPr>
        <w:t>.</w:t>
      </w:r>
    </w:p>
    <w:p w14:paraId="3DD956FA" w14:textId="77777777" w:rsidR="0046142F" w:rsidRDefault="003148C9" w:rsidP="0046142F">
      <w:pPr>
        <w:rPr>
          <w:lang w:eastAsia="en-US"/>
        </w:rPr>
      </w:pPr>
      <w:r>
        <w:rPr>
          <w:lang w:eastAsia="en-US"/>
        </w:rPr>
        <w:t>Elle rougit et ses yeux s</w:t>
      </w:r>
      <w:r w:rsidR="0046142F">
        <w:rPr>
          <w:lang w:eastAsia="en-US"/>
        </w:rPr>
        <w:t>’</w:t>
      </w:r>
      <w:r>
        <w:rPr>
          <w:lang w:eastAsia="en-US"/>
        </w:rPr>
        <w:t>animèrent</w:t>
      </w:r>
      <w:r w:rsidR="0046142F">
        <w:rPr>
          <w:lang w:eastAsia="en-US"/>
        </w:rPr>
        <w:t>.</w:t>
      </w:r>
    </w:p>
    <w:p w14:paraId="212AE9AF" w14:textId="641B95AF" w:rsidR="0046142F" w:rsidRDefault="0046142F" w:rsidP="0046142F">
      <w:pPr>
        <w:rPr>
          <w:lang w:eastAsia="en-US"/>
        </w:rPr>
      </w:pPr>
      <w:r>
        <w:rPr>
          <w:lang w:eastAsia="en-US"/>
        </w:rPr>
        <w:t>— </w:t>
      </w:r>
      <w:r w:rsidR="003148C9">
        <w:rPr>
          <w:lang w:eastAsia="en-US"/>
        </w:rPr>
        <w:t>Un aveugle</w:t>
      </w:r>
      <w:r>
        <w:rPr>
          <w:lang w:eastAsia="en-US"/>
        </w:rPr>
        <w:t xml:space="preserve"> ! </w:t>
      </w:r>
      <w:r w:rsidR="003148C9">
        <w:rPr>
          <w:lang w:eastAsia="en-US"/>
        </w:rPr>
        <w:t>s</w:t>
      </w:r>
      <w:r>
        <w:rPr>
          <w:lang w:eastAsia="en-US"/>
        </w:rPr>
        <w:t>’</w:t>
      </w:r>
      <w:r w:rsidR="003148C9">
        <w:rPr>
          <w:lang w:eastAsia="en-US"/>
        </w:rPr>
        <w:t>écria-t-elle en pren</w:t>
      </w:r>
      <w:r w:rsidR="003148C9">
        <w:t xml:space="preserve">ant </w:t>
      </w:r>
      <w:r w:rsidR="003148C9">
        <w:t xml:space="preserve">la </w:t>
      </w:r>
      <w:r w:rsidR="003148C9">
        <w:t>main gantée de la Milanaise</w:t>
      </w:r>
      <w:r>
        <w:rPr>
          <w:lang w:eastAsia="en-US"/>
        </w:rPr>
        <w:t xml:space="preserve">. </w:t>
      </w:r>
      <w:r w:rsidR="006C2AE1">
        <w:rPr>
          <w:lang w:eastAsia="en-US"/>
        </w:rPr>
        <w:t>—</w:t>
      </w:r>
      <w:r>
        <w:rPr>
          <w:lang w:eastAsia="en-US"/>
        </w:rPr>
        <w:t xml:space="preserve"> </w:t>
      </w:r>
      <w:r w:rsidR="003148C9">
        <w:rPr>
          <w:lang w:eastAsia="en-US"/>
        </w:rPr>
        <w:t>Madame</w:t>
      </w:r>
      <w:r>
        <w:rPr>
          <w:lang w:eastAsia="en-US"/>
        </w:rPr>
        <w:t xml:space="preserve">, </w:t>
      </w:r>
      <w:r w:rsidR="003148C9">
        <w:rPr>
          <w:lang w:eastAsia="en-US"/>
        </w:rPr>
        <w:t>encore une fois</w:t>
      </w:r>
      <w:r>
        <w:rPr>
          <w:lang w:eastAsia="en-US"/>
        </w:rPr>
        <w:t xml:space="preserve">, </w:t>
      </w:r>
      <w:r w:rsidR="003148C9">
        <w:rPr>
          <w:lang w:eastAsia="en-US"/>
        </w:rPr>
        <w:t>je vous remercie d</w:t>
      </w:r>
      <w:r>
        <w:rPr>
          <w:lang w:eastAsia="en-US"/>
        </w:rPr>
        <w:t>’</w:t>
      </w:r>
      <w:r w:rsidR="003148C9">
        <w:rPr>
          <w:lang w:eastAsia="en-US"/>
        </w:rPr>
        <w:t>être venue à moi</w:t>
      </w:r>
      <w:r>
        <w:rPr>
          <w:lang w:eastAsia="en-US"/>
        </w:rPr>
        <w:t xml:space="preserve">… </w:t>
      </w:r>
      <w:r w:rsidR="003148C9">
        <w:rPr>
          <w:lang w:eastAsia="en-US"/>
        </w:rPr>
        <w:t>Un aveugle</w:t>
      </w:r>
      <w:r>
        <w:rPr>
          <w:lang w:eastAsia="en-US"/>
        </w:rPr>
        <w:t xml:space="preserve"> ! </w:t>
      </w:r>
      <w:r w:rsidR="003148C9">
        <w:rPr>
          <w:lang w:eastAsia="en-US"/>
        </w:rPr>
        <w:t>oh</w:t>
      </w:r>
      <w:r>
        <w:rPr>
          <w:lang w:eastAsia="en-US"/>
        </w:rPr>
        <w:t xml:space="preserve"> ! </w:t>
      </w:r>
      <w:r w:rsidR="003148C9">
        <w:rPr>
          <w:lang w:eastAsia="en-US"/>
        </w:rPr>
        <w:t>c</w:t>
      </w:r>
      <w:r>
        <w:rPr>
          <w:lang w:eastAsia="en-US"/>
        </w:rPr>
        <w:t>’</w:t>
      </w:r>
      <w:r w:rsidR="003148C9">
        <w:rPr>
          <w:lang w:eastAsia="en-US"/>
        </w:rPr>
        <w:t>est là une souffrance cruelle et sans consolation</w:t>
      </w:r>
      <w:r>
        <w:rPr>
          <w:lang w:eastAsia="en-US"/>
        </w:rPr>
        <w:t xml:space="preserve">, </w:t>
      </w:r>
      <w:r w:rsidR="003148C9">
        <w:rPr>
          <w:lang w:eastAsia="en-US"/>
        </w:rPr>
        <w:t>madame</w:t>
      </w:r>
      <w:r>
        <w:rPr>
          <w:lang w:eastAsia="en-US"/>
        </w:rPr>
        <w:t xml:space="preserve"> !… </w:t>
      </w:r>
      <w:r w:rsidR="003148C9">
        <w:rPr>
          <w:lang w:eastAsia="en-US"/>
        </w:rPr>
        <w:t>Je sais</w:t>
      </w:r>
      <w:r>
        <w:rPr>
          <w:lang w:eastAsia="en-US"/>
        </w:rPr>
        <w:t xml:space="preserve">… </w:t>
      </w:r>
      <w:r w:rsidR="003148C9">
        <w:rPr>
          <w:lang w:eastAsia="en-US"/>
        </w:rPr>
        <w:t>J</w:t>
      </w:r>
      <w:r>
        <w:rPr>
          <w:lang w:eastAsia="en-US"/>
        </w:rPr>
        <w:t>’</w:t>
      </w:r>
      <w:r w:rsidR="003148C9">
        <w:rPr>
          <w:lang w:eastAsia="en-US"/>
        </w:rPr>
        <w:t>ai connu une personne</w:t>
      </w:r>
      <w:r>
        <w:rPr>
          <w:lang w:eastAsia="en-US"/>
        </w:rPr>
        <w:t xml:space="preserve">… </w:t>
      </w:r>
      <w:r w:rsidR="003148C9">
        <w:rPr>
          <w:lang w:eastAsia="en-US"/>
        </w:rPr>
        <w:t>qui était aveugle</w:t>
      </w:r>
      <w:r>
        <w:rPr>
          <w:lang w:eastAsia="en-US"/>
        </w:rPr>
        <w:t xml:space="preserve">… </w:t>
      </w:r>
      <w:r w:rsidR="003148C9">
        <w:rPr>
          <w:lang w:eastAsia="en-US"/>
        </w:rPr>
        <w:t>et bien malheureuse</w:t>
      </w:r>
      <w:r>
        <w:rPr>
          <w:lang w:eastAsia="en-US"/>
        </w:rPr>
        <w:t xml:space="preserve"> !… </w:t>
      </w:r>
      <w:r w:rsidR="003148C9">
        <w:rPr>
          <w:lang w:eastAsia="en-US"/>
        </w:rPr>
        <w:t>oh</w:t>
      </w:r>
      <w:r>
        <w:rPr>
          <w:lang w:eastAsia="en-US"/>
        </w:rPr>
        <w:t xml:space="preserve"> ! </w:t>
      </w:r>
      <w:r w:rsidR="003148C9">
        <w:rPr>
          <w:lang w:eastAsia="en-US"/>
        </w:rPr>
        <w:t>bien malheureuse ajouta-t-elle en baissant les yeux et d</w:t>
      </w:r>
      <w:r>
        <w:rPr>
          <w:lang w:eastAsia="en-US"/>
        </w:rPr>
        <w:t>’</w:t>
      </w:r>
      <w:r w:rsidR="003148C9">
        <w:rPr>
          <w:lang w:eastAsia="en-US"/>
        </w:rPr>
        <w:t>une voix qui tremblait</w:t>
      </w:r>
      <w:r>
        <w:rPr>
          <w:lang w:eastAsia="en-US"/>
        </w:rPr>
        <w:t xml:space="preserve"> ; </w:t>
      </w:r>
      <w:r w:rsidR="006C2AE1">
        <w:rPr>
          <w:lang w:eastAsia="en-US"/>
        </w:rPr>
        <w:t>—</w:t>
      </w:r>
      <w:r>
        <w:rPr>
          <w:lang w:eastAsia="en-US"/>
        </w:rPr>
        <w:t xml:space="preserve"> </w:t>
      </w:r>
      <w:r w:rsidR="003148C9">
        <w:rPr>
          <w:lang w:eastAsia="en-US"/>
        </w:rPr>
        <w:t>bien malheureuse</w:t>
      </w:r>
      <w:r>
        <w:rPr>
          <w:lang w:eastAsia="en-US"/>
        </w:rPr>
        <w:t> !</w:t>
      </w:r>
    </w:p>
    <w:p w14:paraId="4FD1A5FD" w14:textId="77777777" w:rsidR="0046142F" w:rsidRDefault="003148C9" w:rsidP="0046142F">
      <w:pPr>
        <w:rPr>
          <w:lang w:eastAsia="en-US"/>
        </w:rPr>
      </w:pPr>
      <w:r>
        <w:rPr>
          <w:lang w:eastAsia="en-US"/>
        </w:rPr>
        <w:t>Paoli ne savait où prendre la cause de cette émotion soudaine et si profonde qu</w:t>
      </w:r>
      <w:r w:rsidR="0046142F">
        <w:rPr>
          <w:lang w:eastAsia="en-US"/>
        </w:rPr>
        <w:t>’</w:t>
      </w:r>
      <w:r>
        <w:rPr>
          <w:lang w:eastAsia="en-US"/>
        </w:rPr>
        <w:t>elle ressemblait à de l</w:t>
      </w:r>
      <w:r w:rsidR="0046142F">
        <w:rPr>
          <w:lang w:eastAsia="en-US"/>
        </w:rPr>
        <w:t>’</w:t>
      </w:r>
      <w:r>
        <w:rPr>
          <w:lang w:eastAsia="en-US"/>
        </w:rPr>
        <w:t>angoisse</w:t>
      </w:r>
      <w:r w:rsidR="0046142F">
        <w:rPr>
          <w:lang w:eastAsia="en-US"/>
        </w:rPr>
        <w:t>.</w:t>
      </w:r>
    </w:p>
    <w:p w14:paraId="13009B09" w14:textId="77777777" w:rsidR="0046142F" w:rsidRDefault="0046142F" w:rsidP="0046142F">
      <w:pPr>
        <w:rPr>
          <w:lang w:eastAsia="en-US"/>
        </w:rPr>
      </w:pPr>
      <w:r>
        <w:rPr>
          <w:lang w:eastAsia="en-US"/>
        </w:rPr>
        <w:t>— </w:t>
      </w:r>
      <w:r w:rsidR="003148C9">
        <w:rPr>
          <w:lang w:eastAsia="en-US"/>
        </w:rPr>
        <w:t>Vous souffrez</w:t>
      </w:r>
      <w:r>
        <w:rPr>
          <w:lang w:eastAsia="en-US"/>
        </w:rPr>
        <w:t xml:space="preserve">, </w:t>
      </w:r>
      <w:r w:rsidR="003148C9">
        <w:rPr>
          <w:lang w:eastAsia="en-US"/>
        </w:rPr>
        <w:t>chère dame</w:t>
      </w:r>
      <w:r>
        <w:rPr>
          <w:lang w:eastAsia="en-US"/>
        </w:rPr>
        <w:t xml:space="preserve"> ? </w:t>
      </w:r>
      <w:r w:rsidR="003148C9">
        <w:rPr>
          <w:lang w:eastAsia="en-US"/>
        </w:rPr>
        <w:t>m</w:t>
      </w:r>
      <w:r w:rsidR="003148C9">
        <w:t>urmura-t-elle</w:t>
      </w:r>
      <w:r>
        <w:rPr>
          <w:lang w:eastAsia="en-US"/>
        </w:rPr>
        <w:t>.</w:t>
      </w:r>
    </w:p>
    <w:p w14:paraId="0BC8B3F6"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madame</w:t>
      </w:r>
      <w:r>
        <w:rPr>
          <w:lang w:eastAsia="en-US"/>
        </w:rPr>
        <w:t xml:space="preserve">… </w:t>
      </w:r>
      <w:r w:rsidR="003148C9">
        <w:rPr>
          <w:lang w:eastAsia="en-US"/>
        </w:rPr>
        <w:t>c</w:t>
      </w:r>
      <w:r>
        <w:rPr>
          <w:lang w:eastAsia="en-US"/>
        </w:rPr>
        <w:t>’</w:t>
      </w:r>
      <w:r w:rsidR="003148C9">
        <w:rPr>
          <w:lang w:eastAsia="en-US"/>
        </w:rPr>
        <w:t>est un souvenir</w:t>
      </w:r>
      <w:r>
        <w:rPr>
          <w:lang w:eastAsia="en-US"/>
        </w:rPr>
        <w:t xml:space="preserve">… </w:t>
      </w:r>
      <w:r w:rsidR="003148C9">
        <w:rPr>
          <w:lang w:eastAsia="en-US"/>
        </w:rPr>
        <w:t>J</w:t>
      </w:r>
      <w:r>
        <w:rPr>
          <w:lang w:eastAsia="en-US"/>
        </w:rPr>
        <w:t>’</w:t>
      </w:r>
      <w:r w:rsidR="003148C9">
        <w:rPr>
          <w:lang w:eastAsia="en-US"/>
        </w:rPr>
        <w:t>ai vu de près le malheur dans ma vie</w:t>
      </w:r>
      <w:r>
        <w:rPr>
          <w:lang w:eastAsia="en-US"/>
        </w:rPr>
        <w:t xml:space="preserve">…, </w:t>
      </w:r>
      <w:r w:rsidR="003148C9">
        <w:rPr>
          <w:lang w:eastAsia="en-US"/>
        </w:rPr>
        <w:t>et peut-être</w:t>
      </w:r>
      <w:r>
        <w:rPr>
          <w:lang w:eastAsia="en-US"/>
        </w:rPr>
        <w:t>…</w:t>
      </w:r>
    </w:p>
    <w:p w14:paraId="53581379" w14:textId="77777777" w:rsidR="0046142F" w:rsidRDefault="003148C9" w:rsidP="0046142F">
      <w:pPr>
        <w:rPr>
          <w:lang w:eastAsia="en-US"/>
        </w:rPr>
      </w:pPr>
      <w:r>
        <w:rPr>
          <w:lang w:eastAsia="en-US"/>
        </w:rPr>
        <w:t>Elle retint une parole prête à s</w:t>
      </w:r>
      <w:r w:rsidR="0046142F">
        <w:rPr>
          <w:lang w:eastAsia="en-US"/>
        </w:rPr>
        <w:t>’</w:t>
      </w:r>
      <w:r>
        <w:rPr>
          <w:lang w:eastAsia="en-US"/>
        </w:rPr>
        <w:t>échapper de son cœur</w:t>
      </w:r>
      <w:r w:rsidR="0046142F">
        <w:rPr>
          <w:lang w:eastAsia="en-US"/>
        </w:rPr>
        <w:t xml:space="preserve">, </w:t>
      </w:r>
      <w:r>
        <w:rPr>
          <w:lang w:eastAsia="en-US"/>
        </w:rPr>
        <w:t>puis elle ajouta en souriant tristement</w:t>
      </w:r>
      <w:r w:rsidR="0046142F">
        <w:rPr>
          <w:lang w:eastAsia="en-US"/>
        </w:rPr>
        <w:t> :</w:t>
      </w:r>
    </w:p>
    <w:p w14:paraId="33C247ED" w14:textId="77777777" w:rsidR="0046142F" w:rsidRDefault="0046142F" w:rsidP="0046142F">
      <w:pPr>
        <w:rPr>
          <w:lang w:eastAsia="en-US"/>
        </w:rPr>
      </w:pPr>
      <w:r>
        <w:rPr>
          <w:lang w:eastAsia="en-US"/>
        </w:rPr>
        <w:t>— </w:t>
      </w:r>
      <w:r w:rsidR="003148C9">
        <w:rPr>
          <w:lang w:eastAsia="en-US"/>
        </w:rPr>
        <w:t>Mais à présent que je suis heureuse</w:t>
      </w:r>
      <w:r>
        <w:rPr>
          <w:lang w:eastAsia="en-US"/>
        </w:rPr>
        <w:t xml:space="preserve">, </w:t>
      </w:r>
      <w:r w:rsidR="003148C9">
        <w:rPr>
          <w:lang w:eastAsia="en-US"/>
        </w:rPr>
        <w:t>à quoi bon re</w:t>
      </w:r>
      <w:r w:rsidR="003148C9">
        <w:t>venir sur les douleurs du passé</w:t>
      </w:r>
      <w:r>
        <w:rPr>
          <w:lang w:eastAsia="en-US"/>
        </w:rPr>
        <w:t xml:space="preserve">…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j</w:t>
      </w:r>
      <w:r>
        <w:rPr>
          <w:lang w:eastAsia="en-US"/>
        </w:rPr>
        <w:t>’</w:t>
      </w:r>
      <w:r w:rsidR="003148C9">
        <w:rPr>
          <w:lang w:eastAsia="en-US"/>
        </w:rPr>
        <w:t>aime les aveugles</w:t>
      </w:r>
      <w:r>
        <w:rPr>
          <w:lang w:eastAsia="en-US"/>
        </w:rPr>
        <w:t xml:space="preserve">, </w:t>
      </w:r>
      <w:r w:rsidR="003148C9">
        <w:rPr>
          <w:lang w:eastAsia="en-US"/>
        </w:rPr>
        <w:t>madame</w:t>
      </w:r>
      <w:r>
        <w:rPr>
          <w:lang w:eastAsia="en-US"/>
        </w:rPr>
        <w:t xml:space="preserve"> ; </w:t>
      </w:r>
      <w:r w:rsidR="003148C9">
        <w:rPr>
          <w:lang w:eastAsia="en-US"/>
        </w:rPr>
        <w:t>pour soulager un aveugle</w:t>
      </w:r>
      <w:r>
        <w:rPr>
          <w:lang w:eastAsia="en-US"/>
        </w:rPr>
        <w:t xml:space="preserve">, </w:t>
      </w:r>
      <w:r w:rsidR="003148C9">
        <w:rPr>
          <w:lang w:eastAsia="en-US"/>
        </w:rPr>
        <w:t>je donnerais jusqu</w:t>
      </w:r>
      <w:r>
        <w:rPr>
          <w:lang w:eastAsia="en-US"/>
        </w:rPr>
        <w:t>’</w:t>
      </w:r>
      <w:r w:rsidR="003148C9">
        <w:rPr>
          <w:lang w:eastAsia="en-US"/>
        </w:rPr>
        <w:t>à mon dernier morceau de pain</w:t>
      </w:r>
      <w:r>
        <w:rPr>
          <w:lang w:eastAsia="en-US"/>
        </w:rPr>
        <w:t> !</w:t>
      </w:r>
    </w:p>
    <w:p w14:paraId="3393DBB9" w14:textId="4834CBFD" w:rsidR="0046142F" w:rsidRDefault="0046142F" w:rsidP="0046142F">
      <w:pPr>
        <w:rPr>
          <w:lang w:eastAsia="en-US"/>
        </w:rPr>
      </w:pPr>
      <w:r>
        <w:rPr>
          <w:lang w:eastAsia="en-US"/>
        </w:rPr>
        <w:lastRenderedPageBreak/>
        <w:t>— </w:t>
      </w:r>
      <w:r w:rsidR="003148C9">
        <w:rPr>
          <w:lang w:eastAsia="en-US"/>
        </w:rPr>
        <w:t>Que vous êtes bonne</w:t>
      </w:r>
      <w:r>
        <w:rPr>
          <w:lang w:eastAsia="en-US"/>
        </w:rPr>
        <w:t xml:space="preserve"> ! </w:t>
      </w:r>
      <w:r w:rsidR="003148C9">
        <w:rPr>
          <w:lang w:eastAsia="en-US"/>
        </w:rPr>
        <w:t>mon Dieu</w:t>
      </w:r>
      <w:r>
        <w:rPr>
          <w:lang w:eastAsia="en-US"/>
        </w:rPr>
        <w:t xml:space="preserve"> ! </w:t>
      </w:r>
      <w:r w:rsidR="003148C9">
        <w:rPr>
          <w:lang w:eastAsia="en-US"/>
        </w:rPr>
        <w:t>que vous êtes bonne</w:t>
      </w:r>
      <w:r>
        <w:rPr>
          <w:lang w:eastAsia="en-US"/>
        </w:rPr>
        <w:t xml:space="preserve"> ! </w:t>
      </w:r>
      <w:r w:rsidR="003148C9">
        <w:rPr>
          <w:lang w:eastAsia="en-US"/>
        </w:rPr>
        <w:t>s</w:t>
      </w:r>
      <w:r>
        <w:rPr>
          <w:lang w:eastAsia="en-US"/>
        </w:rPr>
        <w:t>’</w:t>
      </w:r>
      <w:r w:rsidR="003148C9">
        <w:rPr>
          <w:lang w:eastAsia="en-US"/>
        </w:rPr>
        <w:t>écria la Milanaise</w:t>
      </w:r>
      <w:r>
        <w:rPr>
          <w:lang w:eastAsia="en-US"/>
        </w:rPr>
        <w:t xml:space="preserve">, </w:t>
      </w:r>
      <w:r w:rsidR="006C2AE1">
        <w:rPr>
          <w:lang w:eastAsia="en-US"/>
        </w:rPr>
        <w:t>—</w:t>
      </w:r>
      <w:r>
        <w:rPr>
          <w:lang w:eastAsia="en-US"/>
        </w:rPr>
        <w:t xml:space="preserve"> </w:t>
      </w:r>
      <w:r w:rsidR="003148C9">
        <w:rPr>
          <w:lang w:eastAsia="en-US"/>
        </w:rPr>
        <w:t>et que vous avez dû être</w:t>
      </w:r>
      <w:r w:rsidR="003148C9">
        <w:t xml:space="preserve"> aimée</w:t>
      </w:r>
      <w:r>
        <w:rPr>
          <w:lang w:eastAsia="en-US"/>
        </w:rPr>
        <w:t> !</w:t>
      </w:r>
    </w:p>
    <w:p w14:paraId="0B753742" w14:textId="77777777" w:rsidR="0046142F" w:rsidRDefault="003148C9" w:rsidP="0046142F">
      <w:pPr>
        <w:rPr>
          <w:lang w:eastAsia="en-US"/>
        </w:rPr>
      </w:pPr>
      <w:r>
        <w:rPr>
          <w:lang w:eastAsia="en-US"/>
        </w:rPr>
        <w:t>Elle prononça ces derniers mots plus bas et comme timidement</w:t>
      </w:r>
      <w:r w:rsidR="0046142F">
        <w:rPr>
          <w:lang w:eastAsia="en-US"/>
        </w:rPr>
        <w:t>.</w:t>
      </w:r>
    </w:p>
    <w:p w14:paraId="605A270D" w14:textId="77777777" w:rsidR="0046142F" w:rsidRDefault="003148C9" w:rsidP="0046142F">
      <w:pPr>
        <w:rPr>
          <w:lang w:eastAsia="en-US"/>
        </w:rPr>
      </w:pPr>
      <w:proofErr w:type="spellStart"/>
      <w:r>
        <w:rPr>
          <w:lang w:eastAsia="en-US"/>
        </w:rPr>
        <w:t>Lovely</w:t>
      </w:r>
      <w:proofErr w:type="spellEnd"/>
      <w:r>
        <w:rPr>
          <w:lang w:eastAsia="en-US"/>
        </w:rPr>
        <w:t xml:space="preserve"> retira sa main sans affectation</w:t>
      </w:r>
      <w:r w:rsidR="0046142F">
        <w:rPr>
          <w:lang w:eastAsia="en-US"/>
        </w:rPr>
        <w:t>.</w:t>
      </w:r>
    </w:p>
    <w:p w14:paraId="70D6DB8D" w14:textId="77777777" w:rsidR="0046142F" w:rsidRDefault="003148C9" w:rsidP="0046142F">
      <w:pPr>
        <w:rPr>
          <w:lang w:eastAsia="en-US"/>
        </w:rPr>
      </w:pPr>
      <w:r>
        <w:rPr>
          <w:lang w:eastAsia="en-US"/>
        </w:rPr>
        <w:t>Peut-être le premier rayon de lumière se fit-il en elle en ce moment</w:t>
      </w:r>
      <w:r w:rsidR="0046142F">
        <w:rPr>
          <w:lang w:eastAsia="en-US"/>
        </w:rPr>
        <w:t>.</w:t>
      </w:r>
    </w:p>
    <w:p w14:paraId="21C7BA02" w14:textId="77777777" w:rsidR="0046142F" w:rsidRDefault="003148C9" w:rsidP="0046142F">
      <w:pPr>
        <w:rPr>
          <w:lang w:eastAsia="en-US"/>
        </w:rPr>
      </w:pPr>
      <w:r>
        <w:rPr>
          <w:lang w:eastAsia="en-US"/>
        </w:rPr>
        <w:t>Mais la pensée qui lui vint</w:t>
      </w:r>
      <w:r w:rsidR="0046142F">
        <w:rPr>
          <w:lang w:eastAsia="en-US"/>
        </w:rPr>
        <w:t xml:space="preserve">, </w:t>
      </w:r>
      <w:r>
        <w:rPr>
          <w:lang w:eastAsia="en-US"/>
        </w:rPr>
        <w:t>elle la repoussa</w:t>
      </w:r>
      <w:r w:rsidR="0046142F">
        <w:rPr>
          <w:lang w:eastAsia="en-US"/>
        </w:rPr>
        <w:t xml:space="preserve">, </w:t>
      </w:r>
      <w:r>
        <w:rPr>
          <w:lang w:eastAsia="en-US"/>
        </w:rPr>
        <w:t>car elle reprit</w:t>
      </w:r>
      <w:r w:rsidR="0046142F">
        <w:rPr>
          <w:lang w:eastAsia="en-US"/>
        </w:rPr>
        <w:t> :</w:t>
      </w:r>
    </w:p>
    <w:p w14:paraId="1CB72927" w14:textId="77777777" w:rsidR="0046142F" w:rsidRDefault="0046142F" w:rsidP="0046142F">
      <w:pPr>
        <w:rPr>
          <w:lang w:eastAsia="en-US"/>
        </w:rPr>
      </w:pPr>
      <w:r>
        <w:rPr>
          <w:lang w:eastAsia="en-US"/>
        </w:rPr>
        <w:t>— </w:t>
      </w:r>
      <w:r w:rsidR="003148C9">
        <w:rPr>
          <w:lang w:eastAsia="en-US"/>
        </w:rPr>
        <w:t>Dit</w:t>
      </w:r>
      <w:r w:rsidR="003148C9">
        <w:t>es-moi bien vite</w:t>
      </w:r>
      <w:r>
        <w:rPr>
          <w:lang w:eastAsia="en-US"/>
        </w:rPr>
        <w:t xml:space="preserve">, </w:t>
      </w:r>
      <w:r w:rsidR="003148C9">
        <w:rPr>
          <w:lang w:eastAsia="en-US"/>
        </w:rPr>
        <w:t>madame</w:t>
      </w:r>
      <w:r>
        <w:rPr>
          <w:lang w:eastAsia="en-US"/>
        </w:rPr>
        <w:t xml:space="preserve">, </w:t>
      </w:r>
      <w:r w:rsidR="003148C9">
        <w:rPr>
          <w:lang w:eastAsia="en-US"/>
        </w:rPr>
        <w:t>ce que je puis faire pour ce pauvre homme</w:t>
      </w:r>
      <w:r>
        <w:rPr>
          <w:lang w:eastAsia="en-US"/>
        </w:rPr>
        <w:t xml:space="preserve">… </w:t>
      </w:r>
      <w:r w:rsidR="003148C9">
        <w:rPr>
          <w:lang w:eastAsia="en-US"/>
        </w:rPr>
        <w:t>Est-ce de l</w:t>
      </w:r>
      <w:r>
        <w:rPr>
          <w:lang w:eastAsia="en-US"/>
        </w:rPr>
        <w:t>’</w:t>
      </w:r>
      <w:r w:rsidR="003148C9">
        <w:rPr>
          <w:lang w:eastAsia="en-US"/>
        </w:rPr>
        <w:t>argent qu</w:t>
      </w:r>
      <w:r>
        <w:rPr>
          <w:lang w:eastAsia="en-US"/>
        </w:rPr>
        <w:t>’</w:t>
      </w:r>
      <w:r w:rsidR="003148C9">
        <w:rPr>
          <w:lang w:eastAsia="en-US"/>
        </w:rPr>
        <w:t>il lui faut</w:t>
      </w:r>
      <w:r>
        <w:rPr>
          <w:lang w:eastAsia="en-US"/>
        </w:rPr>
        <w:t xml:space="preserve"> ?… </w:t>
      </w:r>
      <w:r w:rsidR="003148C9">
        <w:rPr>
          <w:lang w:eastAsia="en-US"/>
        </w:rPr>
        <w:t>des soins</w:t>
      </w:r>
      <w:r>
        <w:rPr>
          <w:lang w:eastAsia="en-US"/>
        </w:rPr>
        <w:t xml:space="preserve"> ?… </w:t>
      </w:r>
      <w:r w:rsidR="003148C9">
        <w:rPr>
          <w:lang w:eastAsia="en-US"/>
        </w:rPr>
        <w:t>Si c</w:t>
      </w:r>
      <w:r>
        <w:rPr>
          <w:lang w:eastAsia="en-US"/>
        </w:rPr>
        <w:t>’</w:t>
      </w:r>
      <w:r w:rsidR="003148C9">
        <w:rPr>
          <w:lang w:eastAsia="en-US"/>
        </w:rPr>
        <w:t>est de l</w:t>
      </w:r>
      <w:r>
        <w:rPr>
          <w:lang w:eastAsia="en-US"/>
        </w:rPr>
        <w:t>’</w:t>
      </w:r>
      <w:r w:rsidR="003148C9">
        <w:rPr>
          <w:lang w:eastAsia="en-US"/>
        </w:rPr>
        <w:t>argent</w:t>
      </w:r>
      <w:r>
        <w:rPr>
          <w:lang w:eastAsia="en-US"/>
        </w:rPr>
        <w:t xml:space="preserve">, </w:t>
      </w:r>
      <w:r w:rsidR="003148C9">
        <w:rPr>
          <w:lang w:eastAsia="en-US"/>
        </w:rPr>
        <w:t>je vous donnerai tout ce que j</w:t>
      </w:r>
      <w:r>
        <w:rPr>
          <w:lang w:eastAsia="en-US"/>
        </w:rPr>
        <w:t>’</w:t>
      </w:r>
      <w:r w:rsidR="003148C9">
        <w:rPr>
          <w:lang w:eastAsia="en-US"/>
        </w:rPr>
        <w:t>ai</w:t>
      </w:r>
      <w:r>
        <w:rPr>
          <w:lang w:eastAsia="en-US"/>
        </w:rPr>
        <w:t xml:space="preserve">… </w:t>
      </w:r>
      <w:r w:rsidR="003148C9">
        <w:rPr>
          <w:lang w:eastAsia="en-US"/>
        </w:rPr>
        <w:t>si ce sont des soins</w:t>
      </w:r>
      <w:r>
        <w:rPr>
          <w:lang w:eastAsia="en-US"/>
        </w:rPr>
        <w:t xml:space="preserve">, </w:t>
      </w:r>
      <w:r w:rsidR="003148C9">
        <w:rPr>
          <w:lang w:eastAsia="en-US"/>
        </w:rPr>
        <w:t>eh bien</w:t>
      </w:r>
      <w:r>
        <w:rPr>
          <w:lang w:eastAsia="en-US"/>
        </w:rPr>
        <w:t xml:space="preserve"> ! </w:t>
      </w:r>
      <w:r w:rsidR="003148C9">
        <w:rPr>
          <w:lang w:eastAsia="en-US"/>
        </w:rPr>
        <w:t>je vous aiderai</w:t>
      </w:r>
      <w:r>
        <w:rPr>
          <w:lang w:eastAsia="en-US"/>
        </w:rPr>
        <w:t xml:space="preserve">, </w:t>
      </w:r>
      <w:r w:rsidR="003148C9">
        <w:rPr>
          <w:lang w:eastAsia="en-US"/>
        </w:rPr>
        <w:t>madame</w:t>
      </w:r>
      <w:r>
        <w:rPr>
          <w:lang w:eastAsia="en-US"/>
        </w:rPr>
        <w:t xml:space="preserve">… </w:t>
      </w:r>
      <w:r w:rsidR="003148C9">
        <w:rPr>
          <w:lang w:eastAsia="en-US"/>
        </w:rPr>
        <w:t>Nous le consolerons</w:t>
      </w:r>
      <w:r>
        <w:rPr>
          <w:lang w:eastAsia="en-US"/>
        </w:rPr>
        <w:t xml:space="preserve">… </w:t>
      </w:r>
      <w:r w:rsidR="003148C9">
        <w:rPr>
          <w:lang w:eastAsia="en-US"/>
        </w:rPr>
        <w:t>no</w:t>
      </w:r>
      <w:r w:rsidR="003148C9">
        <w:t>us l</w:t>
      </w:r>
      <w:r>
        <w:rPr>
          <w:lang w:eastAsia="en-US"/>
        </w:rPr>
        <w:t>’</w:t>
      </w:r>
      <w:r w:rsidR="003148C9">
        <w:rPr>
          <w:lang w:eastAsia="en-US"/>
        </w:rPr>
        <w:t>aimerons</w:t>
      </w:r>
      <w:r>
        <w:rPr>
          <w:lang w:eastAsia="en-US"/>
        </w:rPr>
        <w:t>…</w:t>
      </w:r>
    </w:p>
    <w:p w14:paraId="0E617290" w14:textId="77777777" w:rsidR="0046142F" w:rsidRDefault="0046142F" w:rsidP="0046142F">
      <w:pPr>
        <w:rPr>
          <w:lang w:eastAsia="en-US"/>
        </w:rPr>
      </w:pPr>
      <w:r>
        <w:rPr>
          <w:lang w:eastAsia="en-US"/>
        </w:rPr>
        <w:t>— </w:t>
      </w:r>
      <w:r w:rsidR="003148C9">
        <w:rPr>
          <w:lang w:eastAsia="en-US"/>
        </w:rPr>
        <w:t>Si vous l</w:t>
      </w:r>
      <w:r>
        <w:rPr>
          <w:lang w:eastAsia="en-US"/>
        </w:rPr>
        <w:t>’</w:t>
      </w:r>
      <w:r w:rsidR="003148C9">
        <w:rPr>
          <w:lang w:eastAsia="en-US"/>
        </w:rPr>
        <w:t>aimez un peu</w:t>
      </w:r>
      <w:r>
        <w:rPr>
          <w:lang w:eastAsia="en-US"/>
        </w:rPr>
        <w:t xml:space="preserve">, </w:t>
      </w:r>
      <w:r w:rsidR="003148C9">
        <w:rPr>
          <w:lang w:eastAsia="en-US"/>
        </w:rPr>
        <w:t>murmura Paoli</w:t>
      </w:r>
      <w:r>
        <w:rPr>
          <w:lang w:eastAsia="en-US"/>
        </w:rPr>
        <w:t xml:space="preserve">, </w:t>
      </w:r>
      <w:r w:rsidR="003148C9">
        <w:rPr>
          <w:lang w:eastAsia="en-US"/>
        </w:rPr>
        <w:t>ce sera pour lui plus qu</w:t>
      </w:r>
      <w:r>
        <w:rPr>
          <w:lang w:eastAsia="en-US"/>
        </w:rPr>
        <w:t>’</w:t>
      </w:r>
      <w:r w:rsidR="003148C9">
        <w:rPr>
          <w:lang w:eastAsia="en-US"/>
        </w:rPr>
        <w:t>une consolation</w:t>
      </w:r>
      <w:r>
        <w:rPr>
          <w:lang w:eastAsia="en-US"/>
        </w:rPr>
        <w:t xml:space="preserve">, </w:t>
      </w:r>
      <w:r w:rsidR="003148C9">
        <w:rPr>
          <w:lang w:eastAsia="en-US"/>
        </w:rPr>
        <w:t>ce sera le bonheur</w:t>
      </w:r>
      <w:r>
        <w:rPr>
          <w:lang w:eastAsia="en-US"/>
        </w:rPr>
        <w:t>.</w:t>
      </w:r>
    </w:p>
    <w:p w14:paraId="59874504" w14:textId="77777777" w:rsidR="0046142F" w:rsidRDefault="003148C9" w:rsidP="0046142F">
      <w:pPr>
        <w:rPr>
          <w:lang w:eastAsia="en-US"/>
        </w:rPr>
      </w:pPr>
      <w:r>
        <w:rPr>
          <w:lang w:eastAsia="en-US"/>
        </w:rPr>
        <w:t xml:space="preserve">Comme </w:t>
      </w:r>
      <w:proofErr w:type="spellStart"/>
      <w:r>
        <w:rPr>
          <w:lang w:eastAsia="en-US"/>
        </w:rPr>
        <w:t>Lovely</w:t>
      </w:r>
      <w:proofErr w:type="spellEnd"/>
      <w:r>
        <w:rPr>
          <w:lang w:eastAsia="en-US"/>
        </w:rPr>
        <w:t xml:space="preserve"> la regardait</w:t>
      </w:r>
      <w:r w:rsidR="0046142F">
        <w:rPr>
          <w:lang w:eastAsia="en-US"/>
        </w:rPr>
        <w:t xml:space="preserve">, </w:t>
      </w:r>
      <w:r>
        <w:rPr>
          <w:lang w:eastAsia="en-US"/>
        </w:rPr>
        <w:t>étonnée</w:t>
      </w:r>
      <w:r w:rsidR="0046142F">
        <w:rPr>
          <w:lang w:eastAsia="en-US"/>
        </w:rPr>
        <w:t xml:space="preserve">, </w:t>
      </w:r>
      <w:r>
        <w:rPr>
          <w:lang w:eastAsia="en-US"/>
        </w:rPr>
        <w:t>elle rapprocha encore son fauteuil et continua rapidement</w:t>
      </w:r>
      <w:r w:rsidR="0046142F">
        <w:rPr>
          <w:lang w:eastAsia="en-US"/>
        </w:rPr>
        <w:t> :</w:t>
      </w:r>
    </w:p>
    <w:p w14:paraId="1363B536" w14:textId="5955DE3B" w:rsidR="0046142F" w:rsidRDefault="0046142F" w:rsidP="0046142F">
      <w:pPr>
        <w:rPr>
          <w:lang w:eastAsia="en-US"/>
        </w:rPr>
      </w:pPr>
      <w:r>
        <w:rPr>
          <w:lang w:eastAsia="en-US"/>
        </w:rPr>
        <w:t>— </w:t>
      </w:r>
      <w:r w:rsidR="003148C9">
        <w:rPr>
          <w:lang w:eastAsia="en-US"/>
        </w:rPr>
        <w:t>Écoutez</w:t>
      </w:r>
      <w:r>
        <w:rPr>
          <w:lang w:eastAsia="en-US"/>
        </w:rPr>
        <w:t xml:space="preserve"> !… </w:t>
      </w:r>
      <w:r w:rsidR="003148C9">
        <w:rPr>
          <w:lang w:eastAsia="en-US"/>
        </w:rPr>
        <w:t>Il est seul et il souffre</w:t>
      </w:r>
      <w:r>
        <w:rPr>
          <w:lang w:eastAsia="en-US"/>
        </w:rPr>
        <w:t xml:space="preserve">… </w:t>
      </w:r>
      <w:r w:rsidR="003148C9">
        <w:rPr>
          <w:lang w:eastAsia="en-US"/>
        </w:rPr>
        <w:t>il vous aime</w:t>
      </w:r>
      <w:r>
        <w:rPr>
          <w:lang w:eastAsia="en-US"/>
        </w:rPr>
        <w:t xml:space="preserve">… </w:t>
      </w:r>
      <w:r w:rsidR="003148C9">
        <w:rPr>
          <w:lang w:eastAsia="en-US"/>
        </w:rPr>
        <w:t xml:space="preserve">il a plus de cinquante mille </w:t>
      </w:r>
      <w:r w:rsidR="003148C9">
        <w:rPr>
          <w:lang w:eastAsia="en-US"/>
        </w:rPr>
        <w:t xml:space="preserve">livres </w:t>
      </w:r>
      <w:r w:rsidR="003148C9">
        <w:rPr>
          <w:lang w:eastAsia="en-US"/>
        </w:rPr>
        <w:t>de rentes</w:t>
      </w:r>
      <w:r>
        <w:rPr>
          <w:lang w:eastAsia="en-US"/>
        </w:rPr>
        <w:t> !…</w:t>
      </w:r>
    </w:p>
    <w:p w14:paraId="4F407284" w14:textId="6AB9F1F7" w:rsidR="003148C9" w:rsidRPr="0046142F" w:rsidRDefault="003148C9" w:rsidP="0046142F">
      <w:pPr>
        <w:pStyle w:val="Titre2"/>
      </w:pPr>
      <w:bookmarkStart w:id="3" w:name="_Toc202196743"/>
      <w:r>
        <w:rPr>
          <w:lang w:eastAsia="en-US"/>
        </w:rPr>
        <w:lastRenderedPageBreak/>
        <w:t>FOUR</w:t>
      </w:r>
      <w:bookmarkEnd w:id="3"/>
      <w:r w:rsidRPr="0046142F">
        <w:br/>
      </w:r>
    </w:p>
    <w:p w14:paraId="6C1F9E8E" w14:textId="77777777" w:rsidR="0046142F" w:rsidRDefault="003148C9" w:rsidP="0046142F">
      <w:pPr>
        <w:rPr>
          <w:lang w:eastAsia="en-US"/>
        </w:rPr>
      </w:pPr>
      <w:proofErr w:type="spellStart"/>
      <w:r>
        <w:rPr>
          <w:lang w:eastAsia="en-US"/>
        </w:rPr>
        <w:t>Lovely</w:t>
      </w:r>
      <w:proofErr w:type="spellEnd"/>
      <w:r>
        <w:rPr>
          <w:lang w:eastAsia="en-US"/>
        </w:rPr>
        <w:t xml:space="preserve"> n</w:t>
      </w:r>
      <w:r w:rsidR="0046142F">
        <w:rPr>
          <w:lang w:eastAsia="en-US"/>
        </w:rPr>
        <w:t>’</w:t>
      </w:r>
      <w:r>
        <w:rPr>
          <w:lang w:eastAsia="en-US"/>
        </w:rPr>
        <w:t>interrompait point</w:t>
      </w:r>
      <w:r w:rsidR="0046142F">
        <w:rPr>
          <w:lang w:eastAsia="en-US"/>
        </w:rPr>
        <w:t>.</w:t>
      </w:r>
    </w:p>
    <w:p w14:paraId="2B17F657" w14:textId="77777777" w:rsidR="0046142F" w:rsidRDefault="003148C9" w:rsidP="0046142F">
      <w:pPr>
        <w:rPr>
          <w:lang w:eastAsia="en-US"/>
        </w:rPr>
      </w:pPr>
      <w:r>
        <w:rPr>
          <w:lang w:eastAsia="en-US"/>
        </w:rPr>
        <w:t>La Milanaise poursuivait</w:t>
      </w:r>
      <w:r w:rsidR="0046142F">
        <w:rPr>
          <w:lang w:eastAsia="en-US"/>
        </w:rPr>
        <w:t> :</w:t>
      </w:r>
    </w:p>
    <w:p w14:paraId="57C5D0B4" w14:textId="77777777" w:rsidR="0046142F" w:rsidRDefault="0046142F" w:rsidP="0046142F">
      <w:pPr>
        <w:rPr>
          <w:lang w:eastAsia="en-US"/>
        </w:rPr>
      </w:pPr>
      <w:r>
        <w:rPr>
          <w:lang w:eastAsia="en-US"/>
        </w:rPr>
        <w:t>— </w:t>
      </w:r>
      <w:r w:rsidR="003148C9">
        <w:rPr>
          <w:lang w:eastAsia="en-US"/>
        </w:rPr>
        <w:t>Plus de cinquante mille livres de rentes</w:t>
      </w:r>
      <w:r>
        <w:rPr>
          <w:lang w:eastAsia="en-US"/>
        </w:rPr>
        <w:t xml:space="preserve">, </w:t>
      </w:r>
      <w:r w:rsidR="003148C9">
        <w:rPr>
          <w:lang w:eastAsia="en-US"/>
        </w:rPr>
        <w:t>chère dame</w:t>
      </w:r>
      <w:r>
        <w:rPr>
          <w:lang w:eastAsia="en-US"/>
        </w:rPr>
        <w:t xml:space="preserve"> ?… </w:t>
      </w:r>
      <w:r w:rsidR="003148C9">
        <w:rPr>
          <w:lang w:eastAsia="en-US"/>
        </w:rPr>
        <w:t>pas d</w:t>
      </w:r>
      <w:r>
        <w:rPr>
          <w:lang w:eastAsia="en-US"/>
        </w:rPr>
        <w:t>’</w:t>
      </w:r>
      <w:r w:rsidR="003148C9">
        <w:rPr>
          <w:lang w:eastAsia="en-US"/>
        </w:rPr>
        <w:t>héritiers directs</w:t>
      </w:r>
      <w:r>
        <w:rPr>
          <w:lang w:eastAsia="en-US"/>
        </w:rPr>
        <w:t xml:space="preserve">… </w:t>
      </w:r>
      <w:r w:rsidR="003148C9">
        <w:rPr>
          <w:lang w:eastAsia="en-US"/>
        </w:rPr>
        <w:t>Cinq cents louis ne lui coûtent pas plus à d</w:t>
      </w:r>
      <w:r w:rsidR="003148C9">
        <w:t>onner qu</w:t>
      </w:r>
      <w:r>
        <w:rPr>
          <w:lang w:eastAsia="en-US"/>
        </w:rPr>
        <w:t>’</w:t>
      </w:r>
      <w:r w:rsidR="003148C9">
        <w:rPr>
          <w:lang w:eastAsia="en-US"/>
        </w:rPr>
        <w:t>un billet de cent francs</w:t>
      </w:r>
      <w:r>
        <w:rPr>
          <w:lang w:eastAsia="en-US"/>
        </w:rPr>
        <w:t xml:space="preserve">… </w:t>
      </w:r>
      <w:r w:rsidR="003148C9">
        <w:rPr>
          <w:lang w:eastAsia="en-US"/>
        </w:rPr>
        <w:t>C</w:t>
      </w:r>
      <w:r>
        <w:rPr>
          <w:lang w:eastAsia="en-US"/>
        </w:rPr>
        <w:t>’</w:t>
      </w:r>
      <w:r w:rsidR="003148C9">
        <w:rPr>
          <w:lang w:eastAsia="en-US"/>
        </w:rPr>
        <w:t>est un homme comme on n</w:t>
      </w:r>
      <w:r>
        <w:rPr>
          <w:lang w:eastAsia="en-US"/>
        </w:rPr>
        <w:t>’</w:t>
      </w:r>
      <w:r w:rsidR="003148C9">
        <w:rPr>
          <w:lang w:eastAsia="en-US"/>
        </w:rPr>
        <w:t>en trouve plus</w:t>
      </w:r>
      <w:r>
        <w:rPr>
          <w:lang w:eastAsia="en-US"/>
        </w:rPr>
        <w:t> !</w:t>
      </w:r>
    </w:p>
    <w:p w14:paraId="07077CE0" w14:textId="77777777" w:rsidR="0046142F" w:rsidRDefault="003148C9" w:rsidP="0046142F">
      <w:pPr>
        <w:rPr>
          <w:lang w:eastAsia="en-US"/>
        </w:rPr>
      </w:pPr>
      <w:r>
        <w:rPr>
          <w:lang w:eastAsia="en-US"/>
        </w:rPr>
        <w:t xml:space="preserve">Et comme </w:t>
      </w:r>
      <w:proofErr w:type="spellStart"/>
      <w:r>
        <w:rPr>
          <w:lang w:eastAsia="en-US"/>
        </w:rPr>
        <w:t>Lovely</w:t>
      </w:r>
      <w:proofErr w:type="spellEnd"/>
      <w:r>
        <w:rPr>
          <w:lang w:eastAsia="en-US"/>
        </w:rPr>
        <w:t xml:space="preserve"> gardait toujours le silence</w:t>
      </w:r>
      <w:r w:rsidR="0046142F">
        <w:rPr>
          <w:lang w:eastAsia="en-US"/>
        </w:rPr>
        <w:t xml:space="preserve">, </w:t>
      </w:r>
      <w:r>
        <w:rPr>
          <w:lang w:eastAsia="en-US"/>
        </w:rPr>
        <w:t>elle prit tout à fait courage</w:t>
      </w:r>
      <w:r w:rsidR="0046142F">
        <w:rPr>
          <w:lang w:eastAsia="en-US"/>
        </w:rPr>
        <w:t>.</w:t>
      </w:r>
    </w:p>
    <w:p w14:paraId="6A3E18D2" w14:textId="779FB89E" w:rsidR="0046142F" w:rsidRDefault="0046142F" w:rsidP="0046142F">
      <w:pPr>
        <w:rPr>
          <w:lang w:eastAsia="en-US"/>
        </w:rPr>
      </w:pPr>
      <w:r>
        <w:rPr>
          <w:lang w:eastAsia="en-US"/>
        </w:rPr>
        <w:t>— </w:t>
      </w:r>
      <w:r w:rsidR="003148C9">
        <w:rPr>
          <w:lang w:eastAsia="en-US"/>
        </w:rPr>
        <w:t>Chère enfant</w:t>
      </w:r>
      <w:r>
        <w:rPr>
          <w:lang w:eastAsia="en-US"/>
        </w:rPr>
        <w:t xml:space="preserve">, </w:t>
      </w:r>
      <w:r w:rsidR="003148C9">
        <w:rPr>
          <w:lang w:eastAsia="en-US"/>
        </w:rPr>
        <w:t>continua-t-elle</w:t>
      </w:r>
      <w:r>
        <w:rPr>
          <w:lang w:eastAsia="en-US"/>
        </w:rPr>
        <w:t xml:space="preserve">, </w:t>
      </w:r>
      <w:r w:rsidR="003148C9">
        <w:rPr>
          <w:lang w:eastAsia="en-US"/>
        </w:rPr>
        <w:t>prononçant enfin le mot consacré</w:t>
      </w:r>
      <w:r>
        <w:rPr>
          <w:lang w:eastAsia="en-US"/>
        </w:rPr>
        <w:t xml:space="preserve">, </w:t>
      </w:r>
      <w:r w:rsidR="003148C9">
        <w:rPr>
          <w:lang w:eastAsia="en-US"/>
        </w:rPr>
        <w:t>je sais que l</w:t>
      </w:r>
      <w:r>
        <w:rPr>
          <w:lang w:eastAsia="en-US"/>
        </w:rPr>
        <w:t>’</w:t>
      </w:r>
      <w:r w:rsidR="003148C9">
        <w:rPr>
          <w:lang w:eastAsia="en-US"/>
        </w:rPr>
        <w:t>intérêt ne vous gui</w:t>
      </w:r>
      <w:r w:rsidR="003148C9">
        <w:t>dera point</w:t>
      </w:r>
      <w:r>
        <w:rPr>
          <w:lang w:eastAsia="en-US"/>
        </w:rPr>
        <w:t xml:space="preserve">… </w:t>
      </w:r>
      <w:r w:rsidR="003148C9">
        <w:rPr>
          <w:lang w:eastAsia="en-US"/>
        </w:rPr>
        <w:t>c</w:t>
      </w:r>
      <w:r>
        <w:rPr>
          <w:lang w:eastAsia="en-US"/>
        </w:rPr>
        <w:t>’</w:t>
      </w:r>
      <w:r w:rsidR="003148C9">
        <w:rPr>
          <w:lang w:eastAsia="en-US"/>
        </w:rPr>
        <w:t>est comme moi</w:t>
      </w:r>
      <w:r>
        <w:rPr>
          <w:lang w:eastAsia="en-US"/>
        </w:rPr>
        <w:t xml:space="preserve">, </w:t>
      </w:r>
      <w:r w:rsidR="003148C9">
        <w:rPr>
          <w:lang w:eastAsia="en-US"/>
        </w:rPr>
        <w:t>croyez-le bien</w:t>
      </w:r>
      <w:r>
        <w:rPr>
          <w:lang w:eastAsia="en-US"/>
        </w:rPr>
        <w:t xml:space="preserve">… </w:t>
      </w:r>
      <w:r w:rsidR="003148C9">
        <w:rPr>
          <w:lang w:eastAsia="en-US"/>
        </w:rPr>
        <w:t>tout ce que j</w:t>
      </w:r>
      <w:r>
        <w:rPr>
          <w:lang w:eastAsia="en-US"/>
        </w:rPr>
        <w:t>’</w:t>
      </w:r>
      <w:r w:rsidR="003148C9">
        <w:rPr>
          <w:lang w:eastAsia="en-US"/>
        </w:rPr>
        <w:t>en fais</w:t>
      </w:r>
      <w:r>
        <w:rPr>
          <w:lang w:eastAsia="en-US"/>
        </w:rPr>
        <w:t xml:space="preserve">, </w:t>
      </w:r>
      <w:r w:rsidR="003148C9">
        <w:rPr>
          <w:lang w:eastAsia="en-US"/>
        </w:rPr>
        <w:t>c</w:t>
      </w:r>
      <w:r>
        <w:rPr>
          <w:lang w:eastAsia="en-US"/>
        </w:rPr>
        <w:t>’</w:t>
      </w:r>
      <w:r w:rsidR="003148C9">
        <w:rPr>
          <w:lang w:eastAsia="en-US"/>
        </w:rPr>
        <w:t>est pour obliger</w:t>
      </w:r>
      <w:r>
        <w:rPr>
          <w:lang w:eastAsia="en-US"/>
        </w:rPr>
        <w:t xml:space="preserve">… </w:t>
      </w:r>
      <w:r w:rsidR="003148C9">
        <w:rPr>
          <w:lang w:eastAsia="en-US"/>
        </w:rPr>
        <w:t>mais il est jeune encore</w:t>
      </w:r>
      <w:r>
        <w:rPr>
          <w:lang w:eastAsia="en-US"/>
        </w:rPr>
        <w:t xml:space="preserve">… </w:t>
      </w:r>
      <w:r w:rsidR="003148C9">
        <w:rPr>
          <w:lang w:eastAsia="en-US"/>
        </w:rPr>
        <w:t>et fort joli homme</w:t>
      </w:r>
      <w:r>
        <w:rPr>
          <w:lang w:eastAsia="en-US"/>
        </w:rPr>
        <w:t xml:space="preserve">… </w:t>
      </w:r>
      <w:r w:rsidR="003148C9">
        <w:rPr>
          <w:lang w:eastAsia="en-US"/>
        </w:rPr>
        <w:t>À ce théâtre où vous vous cachez</w:t>
      </w:r>
      <w:r>
        <w:rPr>
          <w:lang w:eastAsia="en-US"/>
        </w:rPr>
        <w:t xml:space="preserve">… </w:t>
      </w:r>
      <w:r w:rsidR="003148C9">
        <w:rPr>
          <w:lang w:eastAsia="en-US"/>
        </w:rPr>
        <w:t>car vous vous cachez</w:t>
      </w:r>
      <w:r>
        <w:rPr>
          <w:lang w:eastAsia="en-US"/>
        </w:rPr>
        <w:t xml:space="preserve">, </w:t>
      </w:r>
      <w:r w:rsidR="003148C9">
        <w:rPr>
          <w:lang w:eastAsia="en-US"/>
        </w:rPr>
        <w:t>chère enfant</w:t>
      </w:r>
      <w:r>
        <w:rPr>
          <w:lang w:eastAsia="en-US"/>
        </w:rPr>
        <w:t xml:space="preserve">… </w:t>
      </w:r>
      <w:r w:rsidR="003148C9">
        <w:rPr>
          <w:lang w:eastAsia="en-US"/>
        </w:rPr>
        <w:t>les appointements ne doivent pas être le Pérou</w:t>
      </w:r>
      <w:r>
        <w:rPr>
          <w:lang w:eastAsia="en-US"/>
        </w:rPr>
        <w:t xml:space="preserve">… </w:t>
      </w:r>
      <w:r w:rsidR="003148C9">
        <w:rPr>
          <w:lang w:eastAsia="en-US"/>
        </w:rPr>
        <w:t>Et v</w:t>
      </w:r>
      <w:r w:rsidR="003148C9">
        <w:t>oyez comme c</w:t>
      </w:r>
      <w:r>
        <w:rPr>
          <w:lang w:eastAsia="en-US"/>
        </w:rPr>
        <w:t>’</w:t>
      </w:r>
      <w:r w:rsidR="003148C9">
        <w:rPr>
          <w:lang w:eastAsia="en-US"/>
        </w:rPr>
        <w:t>est agréable</w:t>
      </w:r>
      <w:r>
        <w:rPr>
          <w:lang w:eastAsia="en-US"/>
        </w:rPr>
        <w:t xml:space="preserve"> !… </w:t>
      </w:r>
      <w:r w:rsidR="003148C9">
        <w:rPr>
          <w:lang w:eastAsia="en-US"/>
        </w:rPr>
        <w:t>un aveugle qui ne vous connaîtra même pas</w:t>
      </w:r>
      <w:r>
        <w:rPr>
          <w:lang w:eastAsia="en-US"/>
        </w:rPr>
        <w:t xml:space="preserve">… </w:t>
      </w:r>
      <w:r w:rsidR="003148C9">
        <w:rPr>
          <w:lang w:eastAsia="en-US"/>
        </w:rPr>
        <w:t>et qui</w:t>
      </w:r>
      <w:r>
        <w:rPr>
          <w:lang w:eastAsia="en-US"/>
        </w:rPr>
        <w:t xml:space="preserve">, </w:t>
      </w:r>
      <w:r w:rsidR="003148C9">
        <w:rPr>
          <w:lang w:eastAsia="en-US"/>
        </w:rPr>
        <w:t>en cas de brouille</w:t>
      </w:r>
      <w:r>
        <w:rPr>
          <w:lang w:eastAsia="en-US"/>
        </w:rPr>
        <w:t xml:space="preserve">, </w:t>
      </w:r>
      <w:r w:rsidR="006C2AE1">
        <w:rPr>
          <w:lang w:eastAsia="en-US"/>
        </w:rPr>
        <w:t>—</w:t>
      </w:r>
      <w:r>
        <w:rPr>
          <w:lang w:eastAsia="en-US"/>
        </w:rPr>
        <w:t xml:space="preserve"> </w:t>
      </w:r>
      <w:r w:rsidR="003148C9">
        <w:rPr>
          <w:lang w:eastAsia="en-US"/>
        </w:rPr>
        <w:t>il faut tout prévoir</w:t>
      </w:r>
      <w:r>
        <w:rPr>
          <w:lang w:eastAsia="en-US"/>
        </w:rPr>
        <w:t xml:space="preserve">, </w:t>
      </w:r>
      <w:r w:rsidR="006C2AE1">
        <w:rPr>
          <w:lang w:eastAsia="en-US"/>
        </w:rPr>
        <w:t>—</w:t>
      </w:r>
      <w:r>
        <w:rPr>
          <w:lang w:eastAsia="en-US"/>
        </w:rPr>
        <w:t xml:space="preserve"> </w:t>
      </w:r>
      <w:r w:rsidR="003148C9">
        <w:rPr>
          <w:lang w:eastAsia="en-US"/>
        </w:rPr>
        <w:t>ne pourra jamais vous compromettre</w:t>
      </w:r>
      <w:r>
        <w:rPr>
          <w:lang w:eastAsia="en-US"/>
        </w:rPr>
        <w:t xml:space="preserve">, </w:t>
      </w:r>
      <w:r w:rsidR="003148C9">
        <w:rPr>
          <w:lang w:eastAsia="en-US"/>
        </w:rPr>
        <w:t>si vous êtes dans une position délicate</w:t>
      </w:r>
      <w:r>
        <w:rPr>
          <w:lang w:eastAsia="en-US"/>
        </w:rPr>
        <w:t xml:space="preserve">, </w:t>
      </w:r>
      <w:r w:rsidR="003148C9">
        <w:rPr>
          <w:lang w:eastAsia="en-US"/>
        </w:rPr>
        <w:t>comme on le dit</w:t>
      </w:r>
      <w:r>
        <w:rPr>
          <w:lang w:eastAsia="en-US"/>
        </w:rPr>
        <w:t xml:space="preserve">. </w:t>
      </w:r>
      <w:r w:rsidR="006C2AE1">
        <w:rPr>
          <w:lang w:eastAsia="en-US"/>
        </w:rPr>
        <w:t>—</w:t>
      </w:r>
      <w:r>
        <w:rPr>
          <w:lang w:eastAsia="en-US"/>
        </w:rPr>
        <w:t xml:space="preserve"> </w:t>
      </w:r>
      <w:r w:rsidR="003148C9">
        <w:rPr>
          <w:lang w:eastAsia="en-US"/>
        </w:rPr>
        <w:t>Ma parole</w:t>
      </w:r>
      <w:r>
        <w:rPr>
          <w:lang w:eastAsia="en-US"/>
        </w:rPr>
        <w:t xml:space="preserve">, </w:t>
      </w:r>
      <w:r w:rsidR="003148C9">
        <w:rPr>
          <w:lang w:eastAsia="en-US"/>
        </w:rPr>
        <w:t>si ç</w:t>
      </w:r>
      <w:r>
        <w:rPr>
          <w:lang w:eastAsia="en-US"/>
        </w:rPr>
        <w:t>’</w:t>
      </w:r>
      <w:r w:rsidR="003148C9">
        <w:rPr>
          <w:lang w:eastAsia="en-US"/>
        </w:rPr>
        <w:t>avait été une affa</w:t>
      </w:r>
      <w:r w:rsidR="003148C9">
        <w:t>ire o</w:t>
      </w:r>
      <w:r w:rsidR="003148C9">
        <w:rPr>
          <w:lang w:eastAsia="en-US"/>
        </w:rPr>
        <w:t>rdinaire</w:t>
      </w:r>
      <w:r>
        <w:rPr>
          <w:lang w:eastAsia="en-US"/>
        </w:rPr>
        <w:t xml:space="preserve">, </w:t>
      </w:r>
      <w:r w:rsidR="003148C9">
        <w:rPr>
          <w:lang w:eastAsia="en-US"/>
        </w:rPr>
        <w:t>je n</w:t>
      </w:r>
      <w:r>
        <w:rPr>
          <w:lang w:eastAsia="en-US"/>
        </w:rPr>
        <w:t>’</w:t>
      </w:r>
      <w:r w:rsidR="003148C9">
        <w:rPr>
          <w:lang w:eastAsia="en-US"/>
        </w:rPr>
        <w:t>aurais pas osé vous en parler</w:t>
      </w:r>
      <w:r>
        <w:rPr>
          <w:lang w:eastAsia="en-US"/>
        </w:rPr>
        <w:t xml:space="preserve">, </w:t>
      </w:r>
      <w:r w:rsidR="003148C9">
        <w:rPr>
          <w:lang w:eastAsia="en-US"/>
        </w:rPr>
        <w:t>tant votre réputation de vertu me faisait peur</w:t>
      </w:r>
      <w:r>
        <w:rPr>
          <w:lang w:eastAsia="en-US"/>
        </w:rPr>
        <w:t xml:space="preserve">… </w:t>
      </w:r>
      <w:r w:rsidR="003148C9">
        <w:rPr>
          <w:lang w:eastAsia="en-US"/>
        </w:rPr>
        <w:t>mais je me suis dit</w:t>
      </w:r>
      <w:r>
        <w:rPr>
          <w:lang w:eastAsia="en-US"/>
        </w:rPr>
        <w:t xml:space="preserve"> : </w:t>
      </w:r>
      <w:r w:rsidR="003148C9">
        <w:rPr>
          <w:lang w:eastAsia="en-US"/>
        </w:rPr>
        <w:t>C</w:t>
      </w:r>
      <w:r>
        <w:rPr>
          <w:lang w:eastAsia="en-US"/>
        </w:rPr>
        <w:t>’</w:t>
      </w:r>
      <w:r w:rsidR="003148C9">
        <w:rPr>
          <w:lang w:eastAsia="en-US"/>
        </w:rPr>
        <w:t>est une occasion unique</w:t>
      </w:r>
      <w:r>
        <w:rPr>
          <w:lang w:eastAsia="en-US"/>
        </w:rPr>
        <w:t xml:space="preserve"> !… </w:t>
      </w:r>
      <w:r w:rsidR="003148C9">
        <w:rPr>
          <w:lang w:eastAsia="en-US"/>
        </w:rPr>
        <w:t>et la chère enfant me saura peut-être bon gré</w:t>
      </w:r>
      <w:r>
        <w:rPr>
          <w:lang w:eastAsia="en-US"/>
        </w:rPr>
        <w:t>…</w:t>
      </w:r>
    </w:p>
    <w:p w14:paraId="3AC1AF4A" w14:textId="77777777" w:rsidR="0046142F" w:rsidRDefault="003148C9" w:rsidP="0046142F">
      <w:pPr>
        <w:rPr>
          <w:lang w:eastAsia="en-US"/>
        </w:rPr>
      </w:pPr>
      <w:r>
        <w:rPr>
          <w:lang w:eastAsia="en-US"/>
        </w:rPr>
        <w:t>À mesure que la Milanaise parlait</w:t>
      </w:r>
      <w:r w:rsidR="0046142F">
        <w:rPr>
          <w:lang w:eastAsia="en-US"/>
        </w:rPr>
        <w:t xml:space="preserve">, </w:t>
      </w:r>
      <w:r>
        <w:rPr>
          <w:lang w:eastAsia="en-US"/>
        </w:rPr>
        <w:t>sa volubilité augmentai</w:t>
      </w:r>
      <w:r>
        <w:t>t</w:t>
      </w:r>
      <w:r w:rsidR="0046142F">
        <w:rPr>
          <w:lang w:eastAsia="en-US"/>
        </w:rPr>
        <w:t xml:space="preserve">. </w:t>
      </w:r>
      <w:r>
        <w:rPr>
          <w:lang w:eastAsia="en-US"/>
        </w:rPr>
        <w:t>En un moment</w:t>
      </w:r>
      <w:r w:rsidR="0046142F">
        <w:rPr>
          <w:lang w:eastAsia="en-US"/>
        </w:rPr>
        <w:t xml:space="preserve">, </w:t>
      </w:r>
      <w:r>
        <w:rPr>
          <w:lang w:eastAsia="en-US"/>
        </w:rPr>
        <w:t xml:space="preserve">comme le regard de </w:t>
      </w:r>
      <w:proofErr w:type="spellStart"/>
      <w:r>
        <w:rPr>
          <w:lang w:eastAsia="en-US"/>
        </w:rPr>
        <w:t>Lovely</w:t>
      </w:r>
      <w:proofErr w:type="spellEnd"/>
      <w:r>
        <w:rPr>
          <w:lang w:eastAsia="en-US"/>
        </w:rPr>
        <w:t xml:space="preserve"> la gênait</w:t>
      </w:r>
      <w:r w:rsidR="0046142F">
        <w:rPr>
          <w:lang w:eastAsia="en-US"/>
        </w:rPr>
        <w:t xml:space="preserve">, </w:t>
      </w:r>
      <w:r>
        <w:rPr>
          <w:lang w:eastAsia="en-US"/>
        </w:rPr>
        <w:t>elle se mit à égaliser les plis de sa robe</w:t>
      </w:r>
      <w:r w:rsidR="0046142F">
        <w:rPr>
          <w:lang w:eastAsia="en-US"/>
        </w:rPr>
        <w:t xml:space="preserve">, </w:t>
      </w:r>
      <w:r>
        <w:rPr>
          <w:lang w:eastAsia="en-US"/>
        </w:rPr>
        <w:t>sans cesser de haranguer</w:t>
      </w:r>
      <w:r w:rsidR="0046142F">
        <w:rPr>
          <w:lang w:eastAsia="en-US"/>
        </w:rPr>
        <w:t>.</w:t>
      </w:r>
    </w:p>
    <w:p w14:paraId="2E564932" w14:textId="77777777" w:rsidR="0046142F" w:rsidRDefault="003148C9" w:rsidP="0046142F">
      <w:pPr>
        <w:rPr>
          <w:lang w:eastAsia="en-US"/>
        </w:rPr>
      </w:pPr>
      <w:r>
        <w:rPr>
          <w:lang w:eastAsia="en-US"/>
        </w:rPr>
        <w:lastRenderedPageBreak/>
        <w:t>Quand elle releva les yeux</w:t>
      </w:r>
      <w:r w:rsidR="0046142F">
        <w:rPr>
          <w:lang w:eastAsia="en-US"/>
        </w:rPr>
        <w:t xml:space="preserve">, </w:t>
      </w:r>
      <w:r>
        <w:rPr>
          <w:lang w:eastAsia="en-US"/>
        </w:rPr>
        <w:t>elle s</w:t>
      </w:r>
      <w:r w:rsidR="0046142F">
        <w:rPr>
          <w:lang w:eastAsia="en-US"/>
        </w:rPr>
        <w:t>’</w:t>
      </w:r>
      <w:r>
        <w:rPr>
          <w:lang w:eastAsia="en-US"/>
        </w:rPr>
        <w:t>arrêta court</w:t>
      </w:r>
      <w:r w:rsidR="0046142F">
        <w:rPr>
          <w:lang w:eastAsia="en-US"/>
        </w:rPr>
        <w:t xml:space="preserve">, </w:t>
      </w:r>
      <w:r>
        <w:rPr>
          <w:lang w:eastAsia="en-US"/>
        </w:rPr>
        <w:t xml:space="preserve">tant la figure de </w:t>
      </w:r>
      <w:proofErr w:type="spellStart"/>
      <w:r>
        <w:rPr>
          <w:lang w:eastAsia="en-US"/>
        </w:rPr>
        <w:t>Lovely</w:t>
      </w:r>
      <w:proofErr w:type="spellEnd"/>
      <w:r>
        <w:rPr>
          <w:lang w:eastAsia="en-US"/>
        </w:rPr>
        <w:t xml:space="preserve"> était changée</w:t>
      </w:r>
      <w:r w:rsidR="0046142F">
        <w:rPr>
          <w:lang w:eastAsia="en-US"/>
        </w:rPr>
        <w:t>.</w:t>
      </w:r>
    </w:p>
    <w:p w14:paraId="011A1894" w14:textId="77777777" w:rsidR="0046142F" w:rsidRDefault="003148C9" w:rsidP="0046142F">
      <w:pPr>
        <w:rPr>
          <w:lang w:eastAsia="en-US"/>
        </w:rPr>
      </w:pPr>
      <w:r>
        <w:rPr>
          <w:lang w:eastAsia="en-US"/>
        </w:rPr>
        <w:t>Représentez-vous tout ce que les révoluti</w:t>
      </w:r>
      <w:r>
        <w:t>ons ont laissé de plus auguste au monde</w:t>
      </w:r>
      <w:r w:rsidR="0046142F">
        <w:rPr>
          <w:lang w:eastAsia="en-US"/>
        </w:rPr>
        <w:t xml:space="preserve"> : </w:t>
      </w:r>
      <w:r>
        <w:rPr>
          <w:lang w:eastAsia="en-US"/>
        </w:rPr>
        <w:t>la fille exilée des rois</w:t>
      </w:r>
      <w:r w:rsidR="0046142F">
        <w:rPr>
          <w:lang w:eastAsia="en-US"/>
        </w:rPr>
        <w:t xml:space="preserve">, </w:t>
      </w:r>
      <w:r>
        <w:rPr>
          <w:lang w:eastAsia="en-US"/>
        </w:rPr>
        <w:t>par exemple et mettez-la</w:t>
      </w:r>
      <w:r w:rsidR="0046142F">
        <w:rPr>
          <w:lang w:eastAsia="en-US"/>
        </w:rPr>
        <w:t xml:space="preserve">, </w:t>
      </w:r>
      <w:r>
        <w:rPr>
          <w:lang w:eastAsia="en-US"/>
        </w:rPr>
        <w:t>jeune et belle</w:t>
      </w:r>
      <w:r w:rsidR="0046142F">
        <w:rPr>
          <w:lang w:eastAsia="en-US"/>
        </w:rPr>
        <w:t xml:space="preserve">, </w:t>
      </w:r>
      <w:r>
        <w:rPr>
          <w:lang w:eastAsia="en-US"/>
        </w:rPr>
        <w:t>dans la suprême majesté de son malheur</w:t>
      </w:r>
      <w:r w:rsidR="0046142F">
        <w:rPr>
          <w:lang w:eastAsia="en-US"/>
        </w:rPr>
        <w:t xml:space="preserve">, </w:t>
      </w:r>
      <w:r>
        <w:rPr>
          <w:lang w:eastAsia="en-US"/>
        </w:rPr>
        <w:t>en face d</w:t>
      </w:r>
      <w:r w:rsidR="0046142F">
        <w:rPr>
          <w:lang w:eastAsia="en-US"/>
        </w:rPr>
        <w:t>’</w:t>
      </w:r>
      <w:r>
        <w:rPr>
          <w:lang w:eastAsia="en-US"/>
        </w:rPr>
        <w:t>une insulte lâche</w:t>
      </w:r>
      <w:r w:rsidR="0046142F">
        <w:rPr>
          <w:lang w:eastAsia="en-US"/>
        </w:rPr>
        <w:t>.</w:t>
      </w:r>
    </w:p>
    <w:p w14:paraId="2AB64FB8" w14:textId="77777777" w:rsidR="0046142F" w:rsidRDefault="003148C9" w:rsidP="0046142F">
      <w:pPr>
        <w:rPr>
          <w:lang w:eastAsia="en-US"/>
        </w:rPr>
      </w:pPr>
      <w:r>
        <w:rPr>
          <w:lang w:eastAsia="en-US"/>
        </w:rPr>
        <w:t>L</w:t>
      </w:r>
      <w:r w:rsidR="0046142F">
        <w:rPr>
          <w:lang w:eastAsia="en-US"/>
        </w:rPr>
        <w:t>’</w:t>
      </w:r>
      <w:r>
        <w:rPr>
          <w:lang w:eastAsia="en-US"/>
        </w:rPr>
        <w:t>insulte</w:t>
      </w:r>
      <w:r w:rsidR="0046142F">
        <w:rPr>
          <w:lang w:eastAsia="en-US"/>
        </w:rPr>
        <w:t xml:space="preserve">, </w:t>
      </w:r>
      <w:r>
        <w:rPr>
          <w:lang w:eastAsia="en-US"/>
        </w:rPr>
        <w:t>elle n</w:t>
      </w:r>
      <w:r w:rsidR="0046142F">
        <w:rPr>
          <w:lang w:eastAsia="en-US"/>
        </w:rPr>
        <w:t>’</w:t>
      </w:r>
      <w:r>
        <w:rPr>
          <w:lang w:eastAsia="en-US"/>
        </w:rPr>
        <w:t>y croira pas d</w:t>
      </w:r>
      <w:r w:rsidR="0046142F">
        <w:rPr>
          <w:lang w:eastAsia="en-US"/>
        </w:rPr>
        <w:t>’</w:t>
      </w:r>
      <w:r>
        <w:rPr>
          <w:lang w:eastAsia="en-US"/>
        </w:rPr>
        <w:t>abord</w:t>
      </w:r>
      <w:r w:rsidR="0046142F">
        <w:rPr>
          <w:lang w:eastAsia="en-US"/>
        </w:rPr>
        <w:t xml:space="preserve">. </w:t>
      </w:r>
      <w:r>
        <w:rPr>
          <w:lang w:eastAsia="en-US"/>
        </w:rPr>
        <w:t>Longtemps après l</w:t>
      </w:r>
      <w:r w:rsidR="0046142F">
        <w:rPr>
          <w:lang w:eastAsia="en-US"/>
        </w:rPr>
        <w:t>’</w:t>
      </w:r>
      <w:r>
        <w:rPr>
          <w:lang w:eastAsia="en-US"/>
        </w:rPr>
        <w:t>outrage reçu</w:t>
      </w:r>
      <w:r w:rsidR="0046142F">
        <w:rPr>
          <w:lang w:eastAsia="en-US"/>
        </w:rPr>
        <w:t xml:space="preserve">, </w:t>
      </w:r>
      <w:r>
        <w:rPr>
          <w:lang w:eastAsia="en-US"/>
        </w:rPr>
        <w:t>vous</w:t>
      </w:r>
      <w:r>
        <w:t xml:space="preserve"> verrez à sa lèvre le royal sourire</w:t>
      </w:r>
      <w:r w:rsidR="0046142F">
        <w:rPr>
          <w:lang w:eastAsia="en-US"/>
        </w:rPr>
        <w:t>.</w:t>
      </w:r>
    </w:p>
    <w:p w14:paraId="0941862D" w14:textId="04596541" w:rsidR="0046142F" w:rsidRDefault="003148C9" w:rsidP="0046142F">
      <w:pPr>
        <w:rPr>
          <w:lang w:eastAsia="en-US"/>
        </w:rPr>
      </w:pPr>
      <w:r>
        <w:rPr>
          <w:lang w:eastAsia="en-US"/>
        </w:rPr>
        <w:t>Puis</w:t>
      </w:r>
      <w:r w:rsidR="0046142F">
        <w:rPr>
          <w:lang w:eastAsia="en-US"/>
        </w:rPr>
        <w:t xml:space="preserve">, </w:t>
      </w:r>
      <w:r>
        <w:rPr>
          <w:lang w:eastAsia="en-US"/>
        </w:rPr>
        <w:t>quand il n</w:t>
      </w:r>
      <w:r w:rsidR="0046142F">
        <w:rPr>
          <w:lang w:eastAsia="en-US"/>
        </w:rPr>
        <w:t>’</w:t>
      </w:r>
      <w:r>
        <w:rPr>
          <w:lang w:eastAsia="en-US"/>
        </w:rPr>
        <w:t>y aura plus à douter</w:t>
      </w:r>
      <w:r w:rsidR="0046142F">
        <w:rPr>
          <w:lang w:eastAsia="en-US"/>
        </w:rPr>
        <w:t xml:space="preserve">, </w:t>
      </w:r>
      <w:r>
        <w:rPr>
          <w:lang w:eastAsia="en-US"/>
        </w:rPr>
        <w:t>quand elle comprendra</w:t>
      </w:r>
      <w:r w:rsidR="0046142F">
        <w:rPr>
          <w:lang w:eastAsia="en-US"/>
        </w:rPr>
        <w:t xml:space="preserve">, </w:t>
      </w:r>
      <w:r>
        <w:rPr>
          <w:lang w:eastAsia="en-US"/>
        </w:rPr>
        <w:t>elle ne maudira point</w:t>
      </w:r>
      <w:r w:rsidR="0046142F">
        <w:rPr>
          <w:lang w:eastAsia="en-US"/>
        </w:rPr>
        <w:t xml:space="preserve">. </w:t>
      </w:r>
      <w:r>
        <w:rPr>
          <w:lang w:eastAsia="en-US"/>
        </w:rPr>
        <w:t>Sa bouche restera close</w:t>
      </w:r>
      <w:r w:rsidR="0046142F">
        <w:rPr>
          <w:lang w:eastAsia="en-US"/>
        </w:rPr>
        <w:t xml:space="preserve">. </w:t>
      </w:r>
      <w:r>
        <w:rPr>
          <w:lang w:eastAsia="en-US"/>
        </w:rPr>
        <w:t>L</w:t>
      </w:r>
      <w:r w:rsidR="0046142F">
        <w:rPr>
          <w:lang w:eastAsia="en-US"/>
        </w:rPr>
        <w:t>’</w:t>
      </w:r>
      <w:r>
        <w:rPr>
          <w:lang w:eastAsia="en-US"/>
        </w:rPr>
        <w:t>insulte émoussée a glissé sur le pur diamant de son cœur</w:t>
      </w:r>
      <w:r w:rsidR="0046142F">
        <w:rPr>
          <w:lang w:eastAsia="en-US"/>
        </w:rPr>
        <w:t xml:space="preserve">. </w:t>
      </w:r>
      <w:r w:rsidR="006C2AE1">
        <w:rPr>
          <w:lang w:eastAsia="en-US"/>
        </w:rPr>
        <w:t>—</w:t>
      </w:r>
      <w:r w:rsidR="0046142F">
        <w:rPr>
          <w:lang w:eastAsia="en-US"/>
        </w:rPr>
        <w:t xml:space="preserve"> </w:t>
      </w:r>
      <w:r>
        <w:rPr>
          <w:lang w:eastAsia="en-US"/>
        </w:rPr>
        <w:t>L</w:t>
      </w:r>
      <w:r w:rsidR="0046142F">
        <w:rPr>
          <w:lang w:eastAsia="en-US"/>
        </w:rPr>
        <w:t>’</w:t>
      </w:r>
      <w:r>
        <w:rPr>
          <w:lang w:eastAsia="en-US"/>
        </w:rPr>
        <w:t>insulte est là</w:t>
      </w:r>
      <w:r w:rsidR="0046142F">
        <w:rPr>
          <w:lang w:eastAsia="en-US"/>
        </w:rPr>
        <w:t xml:space="preserve">, </w:t>
      </w:r>
      <w:r>
        <w:rPr>
          <w:lang w:eastAsia="en-US"/>
        </w:rPr>
        <w:t>sous ses pieds</w:t>
      </w:r>
      <w:r w:rsidR="0046142F">
        <w:rPr>
          <w:lang w:eastAsia="en-US"/>
        </w:rPr>
        <w:t xml:space="preserve">, </w:t>
      </w:r>
      <w:r>
        <w:rPr>
          <w:lang w:eastAsia="en-US"/>
        </w:rPr>
        <w:t>dans la pous</w:t>
      </w:r>
      <w:r>
        <w:t>sière</w:t>
      </w:r>
      <w:r w:rsidR="0046142F">
        <w:rPr>
          <w:lang w:eastAsia="en-US"/>
        </w:rPr>
        <w:t>.</w:t>
      </w:r>
    </w:p>
    <w:p w14:paraId="71969C81" w14:textId="77777777" w:rsidR="0046142F" w:rsidRDefault="003148C9" w:rsidP="0046142F">
      <w:pPr>
        <w:rPr>
          <w:lang w:eastAsia="en-US"/>
        </w:rPr>
      </w:pPr>
      <w:proofErr w:type="spellStart"/>
      <w:r>
        <w:rPr>
          <w:lang w:eastAsia="en-US"/>
        </w:rPr>
        <w:t>Lovely</w:t>
      </w:r>
      <w:proofErr w:type="spellEnd"/>
      <w:r w:rsidR="0046142F">
        <w:rPr>
          <w:lang w:eastAsia="en-US"/>
        </w:rPr>
        <w:t xml:space="preserve">, </w:t>
      </w:r>
      <w:r>
        <w:rPr>
          <w:lang w:eastAsia="en-US"/>
        </w:rPr>
        <w:t>la pauvre cantatrice</w:t>
      </w:r>
      <w:r w:rsidR="0046142F">
        <w:rPr>
          <w:lang w:eastAsia="en-US"/>
        </w:rPr>
        <w:t xml:space="preserve">, </w:t>
      </w:r>
      <w:r>
        <w:rPr>
          <w:lang w:eastAsia="en-US"/>
        </w:rPr>
        <w:t>n</w:t>
      </w:r>
      <w:r w:rsidR="0046142F">
        <w:rPr>
          <w:lang w:eastAsia="en-US"/>
        </w:rPr>
        <w:t>’</w:t>
      </w:r>
      <w:r>
        <w:rPr>
          <w:lang w:eastAsia="en-US"/>
        </w:rPr>
        <w:t>était pas la fille d</w:t>
      </w:r>
      <w:r w:rsidR="0046142F">
        <w:rPr>
          <w:lang w:eastAsia="en-US"/>
        </w:rPr>
        <w:t>’</w:t>
      </w:r>
      <w:r>
        <w:rPr>
          <w:lang w:eastAsia="en-US"/>
        </w:rPr>
        <w:t>un roi</w:t>
      </w:r>
      <w:r w:rsidR="0046142F">
        <w:rPr>
          <w:lang w:eastAsia="en-US"/>
        </w:rPr>
        <w:t xml:space="preserve">, </w:t>
      </w:r>
      <w:r>
        <w:rPr>
          <w:lang w:eastAsia="en-US"/>
        </w:rPr>
        <w:t>mais son âme avait la souveraine beauté de son visage</w:t>
      </w:r>
      <w:r w:rsidR="0046142F">
        <w:rPr>
          <w:lang w:eastAsia="en-US"/>
        </w:rPr>
        <w:t xml:space="preserve"> : </w:t>
      </w:r>
      <w:r>
        <w:rPr>
          <w:lang w:eastAsia="en-US"/>
        </w:rPr>
        <w:t>Elle avait été longtemps à comprendre</w:t>
      </w:r>
      <w:r w:rsidR="0046142F">
        <w:rPr>
          <w:lang w:eastAsia="en-US"/>
        </w:rPr>
        <w:t xml:space="preserve">, </w:t>
      </w:r>
      <w:r>
        <w:rPr>
          <w:lang w:eastAsia="en-US"/>
        </w:rPr>
        <w:t>bien que</w:t>
      </w:r>
      <w:r w:rsidR="0046142F">
        <w:rPr>
          <w:lang w:eastAsia="en-US"/>
        </w:rPr>
        <w:t xml:space="preserve">, </w:t>
      </w:r>
      <w:r>
        <w:rPr>
          <w:lang w:eastAsia="en-US"/>
        </w:rPr>
        <w:t>peut-être</w:t>
      </w:r>
      <w:r w:rsidR="0046142F">
        <w:rPr>
          <w:lang w:eastAsia="en-US"/>
        </w:rPr>
        <w:t xml:space="preserve">, </w:t>
      </w:r>
      <w:r>
        <w:rPr>
          <w:lang w:eastAsia="en-US"/>
        </w:rPr>
        <w:t>dans cette position où la nécessité l</w:t>
      </w:r>
      <w:r w:rsidR="0046142F">
        <w:rPr>
          <w:lang w:eastAsia="en-US"/>
        </w:rPr>
        <w:t>’</w:t>
      </w:r>
      <w:r>
        <w:rPr>
          <w:lang w:eastAsia="en-US"/>
        </w:rPr>
        <w:t>avait jetée</w:t>
      </w:r>
      <w:r w:rsidR="0046142F">
        <w:rPr>
          <w:lang w:eastAsia="en-US"/>
        </w:rPr>
        <w:t xml:space="preserve">, </w:t>
      </w:r>
      <w:r>
        <w:rPr>
          <w:lang w:eastAsia="en-US"/>
        </w:rPr>
        <w:t>plus d</w:t>
      </w:r>
      <w:r w:rsidR="0046142F">
        <w:rPr>
          <w:lang w:eastAsia="en-US"/>
        </w:rPr>
        <w:t>’</w:t>
      </w:r>
      <w:r>
        <w:rPr>
          <w:lang w:eastAsia="en-US"/>
        </w:rPr>
        <w:t>une fois un outrage pareil fût venu jusqu</w:t>
      </w:r>
      <w:r w:rsidR="0046142F">
        <w:rPr>
          <w:lang w:eastAsia="en-US"/>
        </w:rPr>
        <w:t>’</w:t>
      </w:r>
      <w:r>
        <w:rPr>
          <w:lang w:eastAsia="en-US"/>
        </w:rPr>
        <w:t>à elle</w:t>
      </w:r>
      <w:r w:rsidR="0046142F">
        <w:rPr>
          <w:lang w:eastAsia="en-US"/>
        </w:rPr>
        <w:t>.</w:t>
      </w:r>
    </w:p>
    <w:p w14:paraId="04A2747B" w14:textId="77777777" w:rsidR="0046142F" w:rsidRDefault="003148C9" w:rsidP="0046142F">
      <w:pPr>
        <w:rPr>
          <w:lang w:eastAsia="en-US"/>
        </w:rPr>
      </w:pPr>
      <w:r>
        <w:rPr>
          <w:lang w:eastAsia="en-US"/>
        </w:rPr>
        <w:t>Mais il y a des habitudes qu</w:t>
      </w:r>
      <w:r w:rsidR="0046142F">
        <w:rPr>
          <w:lang w:eastAsia="en-US"/>
        </w:rPr>
        <w:t>’</w:t>
      </w:r>
      <w:r>
        <w:rPr>
          <w:lang w:eastAsia="en-US"/>
        </w:rPr>
        <w:t>on ne peut prendre</w:t>
      </w:r>
      <w:r w:rsidR="0046142F">
        <w:rPr>
          <w:lang w:eastAsia="en-US"/>
        </w:rPr>
        <w:t>.</w:t>
      </w:r>
    </w:p>
    <w:p w14:paraId="30D3A4C5" w14:textId="77777777" w:rsidR="0046142F" w:rsidRDefault="003148C9" w:rsidP="0046142F">
      <w:pPr>
        <w:rPr>
          <w:lang w:eastAsia="en-US"/>
        </w:rPr>
      </w:pPr>
      <w:proofErr w:type="spellStart"/>
      <w:r>
        <w:rPr>
          <w:lang w:eastAsia="en-US"/>
        </w:rPr>
        <w:t>Lovely</w:t>
      </w:r>
      <w:proofErr w:type="spellEnd"/>
      <w:r>
        <w:rPr>
          <w:lang w:eastAsia="en-US"/>
        </w:rPr>
        <w:t xml:space="preserve"> avait sa conscience qui valait une couronne</w:t>
      </w:r>
      <w:r w:rsidR="0046142F">
        <w:rPr>
          <w:lang w:eastAsia="en-US"/>
        </w:rPr>
        <w:t xml:space="preserve">. </w:t>
      </w:r>
      <w:proofErr w:type="spellStart"/>
      <w:r>
        <w:rPr>
          <w:lang w:eastAsia="en-US"/>
        </w:rPr>
        <w:t>Lovely</w:t>
      </w:r>
      <w:proofErr w:type="spellEnd"/>
      <w:r>
        <w:rPr>
          <w:lang w:eastAsia="en-US"/>
        </w:rPr>
        <w:t xml:space="preserve"> était grande parmi les créatures de Dieu</w:t>
      </w:r>
      <w:r w:rsidR="0046142F">
        <w:rPr>
          <w:lang w:eastAsia="en-US"/>
        </w:rPr>
        <w:t xml:space="preserve">. </w:t>
      </w:r>
      <w:r>
        <w:rPr>
          <w:lang w:eastAsia="en-US"/>
        </w:rPr>
        <w:t>Son héroïsme obscur avait la dignité des hautes infortunes</w:t>
      </w:r>
      <w:r w:rsidR="0046142F">
        <w:rPr>
          <w:lang w:eastAsia="en-US"/>
        </w:rPr>
        <w:t>.</w:t>
      </w:r>
    </w:p>
    <w:p w14:paraId="34569FEA" w14:textId="77777777" w:rsidR="0046142F" w:rsidRDefault="003148C9" w:rsidP="0046142F">
      <w:pPr>
        <w:rPr>
          <w:lang w:eastAsia="en-US"/>
        </w:rPr>
      </w:pPr>
      <w:r>
        <w:rPr>
          <w:lang w:eastAsia="en-US"/>
        </w:rPr>
        <w:t xml:space="preserve">Quand </w:t>
      </w:r>
      <w:r>
        <w:t>elle comprit enfin</w:t>
      </w:r>
      <w:r w:rsidR="0046142F">
        <w:rPr>
          <w:lang w:eastAsia="en-US"/>
        </w:rPr>
        <w:t xml:space="preserve">, </w:t>
      </w:r>
      <w:r>
        <w:rPr>
          <w:lang w:eastAsia="en-US"/>
        </w:rPr>
        <w:t>ce fut son regard qui parla</w:t>
      </w:r>
      <w:r w:rsidR="0046142F">
        <w:rPr>
          <w:lang w:eastAsia="en-US"/>
        </w:rPr>
        <w:t xml:space="preserve">, </w:t>
      </w:r>
      <w:r>
        <w:rPr>
          <w:lang w:eastAsia="en-US"/>
        </w:rPr>
        <w:t>son regard tout seul</w:t>
      </w:r>
      <w:r w:rsidR="0046142F">
        <w:rPr>
          <w:lang w:eastAsia="en-US"/>
        </w:rPr>
        <w:t xml:space="preserve">. </w:t>
      </w:r>
      <w:r>
        <w:rPr>
          <w:lang w:eastAsia="en-US"/>
        </w:rPr>
        <w:t>Si bouche demeura fermée</w:t>
      </w:r>
      <w:r w:rsidR="0046142F">
        <w:rPr>
          <w:lang w:eastAsia="en-US"/>
        </w:rPr>
        <w:t>.</w:t>
      </w:r>
    </w:p>
    <w:p w14:paraId="41C8F142" w14:textId="77777777" w:rsidR="0046142F" w:rsidRDefault="003148C9" w:rsidP="0046142F">
      <w:pPr>
        <w:rPr>
          <w:lang w:eastAsia="en-US"/>
        </w:rPr>
      </w:pPr>
      <w:r>
        <w:rPr>
          <w:lang w:eastAsia="en-US"/>
        </w:rPr>
        <w:t>Et son regard parla si fièrement</w:t>
      </w:r>
      <w:r w:rsidR="0046142F">
        <w:rPr>
          <w:lang w:eastAsia="en-US"/>
        </w:rPr>
        <w:t xml:space="preserve">, </w:t>
      </w:r>
      <w:r>
        <w:rPr>
          <w:lang w:eastAsia="en-US"/>
        </w:rPr>
        <w:t>que la Milanaise recula</w:t>
      </w:r>
      <w:r w:rsidR="0046142F">
        <w:rPr>
          <w:lang w:eastAsia="en-US"/>
        </w:rPr>
        <w:t xml:space="preserve">, </w:t>
      </w:r>
      <w:r>
        <w:rPr>
          <w:lang w:eastAsia="en-US"/>
        </w:rPr>
        <w:t>décontenancée</w:t>
      </w:r>
      <w:r w:rsidR="0046142F">
        <w:rPr>
          <w:lang w:eastAsia="en-US"/>
        </w:rPr>
        <w:t>.</w:t>
      </w:r>
    </w:p>
    <w:p w14:paraId="225743CA" w14:textId="77777777" w:rsidR="0046142F" w:rsidRDefault="0046142F" w:rsidP="0046142F">
      <w:pPr>
        <w:rPr>
          <w:lang w:eastAsia="en-US"/>
        </w:rPr>
      </w:pPr>
      <w:r>
        <w:rPr>
          <w:lang w:eastAsia="en-US"/>
        </w:rPr>
        <w:t>— </w:t>
      </w:r>
      <w:r w:rsidR="003148C9">
        <w:rPr>
          <w:lang w:eastAsia="en-US"/>
        </w:rPr>
        <w:t>Chère dame</w:t>
      </w:r>
      <w:r>
        <w:rPr>
          <w:lang w:eastAsia="en-US"/>
        </w:rPr>
        <w:t xml:space="preserve">, </w:t>
      </w:r>
      <w:r w:rsidR="003148C9">
        <w:rPr>
          <w:lang w:eastAsia="en-US"/>
        </w:rPr>
        <w:t>balbutia-t-elle</w:t>
      </w:r>
      <w:r>
        <w:rPr>
          <w:lang w:eastAsia="en-US"/>
        </w:rPr>
        <w:t xml:space="preserve">, </w:t>
      </w:r>
      <w:r w:rsidR="003148C9">
        <w:rPr>
          <w:lang w:eastAsia="en-US"/>
        </w:rPr>
        <w:t>je n</w:t>
      </w:r>
      <w:r>
        <w:rPr>
          <w:lang w:eastAsia="en-US"/>
        </w:rPr>
        <w:t>’</w:t>
      </w:r>
      <w:r w:rsidR="003148C9">
        <w:rPr>
          <w:lang w:eastAsia="en-US"/>
        </w:rPr>
        <w:t>ai pas voulu</w:t>
      </w:r>
      <w:r>
        <w:rPr>
          <w:lang w:eastAsia="en-US"/>
        </w:rPr>
        <w:t xml:space="preserve">… </w:t>
      </w:r>
      <w:r w:rsidR="003148C9">
        <w:rPr>
          <w:lang w:eastAsia="en-US"/>
        </w:rPr>
        <w:t>je voue supplie d</w:t>
      </w:r>
      <w:r>
        <w:rPr>
          <w:lang w:eastAsia="en-US"/>
        </w:rPr>
        <w:t>’</w:t>
      </w:r>
      <w:r w:rsidR="003148C9">
        <w:rPr>
          <w:lang w:eastAsia="en-US"/>
        </w:rPr>
        <w:t>être bien persu</w:t>
      </w:r>
      <w:r w:rsidR="003148C9">
        <w:t>adée</w:t>
      </w:r>
      <w:r>
        <w:rPr>
          <w:lang w:eastAsia="en-US"/>
        </w:rPr>
        <w:t>…</w:t>
      </w:r>
    </w:p>
    <w:p w14:paraId="3D5D5C85" w14:textId="77777777" w:rsidR="0046142F" w:rsidRDefault="003148C9" w:rsidP="0046142F">
      <w:pPr>
        <w:rPr>
          <w:lang w:eastAsia="en-US"/>
        </w:rPr>
      </w:pPr>
      <w:proofErr w:type="spellStart"/>
      <w:r>
        <w:rPr>
          <w:lang w:eastAsia="en-US"/>
        </w:rPr>
        <w:lastRenderedPageBreak/>
        <w:t>Lovely</w:t>
      </w:r>
      <w:proofErr w:type="spellEnd"/>
      <w:r>
        <w:rPr>
          <w:lang w:eastAsia="en-US"/>
        </w:rPr>
        <w:t xml:space="preserve"> se leva et salua</w:t>
      </w:r>
      <w:r w:rsidR="0046142F">
        <w:rPr>
          <w:lang w:eastAsia="en-US"/>
        </w:rPr>
        <w:t>.</w:t>
      </w:r>
    </w:p>
    <w:p w14:paraId="14E45D30" w14:textId="77777777" w:rsidR="0046142F" w:rsidRDefault="003148C9" w:rsidP="0046142F">
      <w:pPr>
        <w:rPr>
          <w:lang w:eastAsia="en-US"/>
        </w:rPr>
      </w:pPr>
      <w:r>
        <w:rPr>
          <w:lang w:eastAsia="en-US"/>
        </w:rPr>
        <w:t>Son doigt tendu ne montra même pas la porte</w:t>
      </w:r>
      <w:r w:rsidR="0046142F">
        <w:rPr>
          <w:lang w:eastAsia="en-US"/>
        </w:rPr>
        <w:t xml:space="preserve">. </w:t>
      </w:r>
      <w:r>
        <w:rPr>
          <w:lang w:eastAsia="en-US"/>
        </w:rPr>
        <w:t>Elle salua</w:t>
      </w:r>
      <w:r w:rsidR="0046142F">
        <w:rPr>
          <w:lang w:eastAsia="en-US"/>
        </w:rPr>
        <w:t xml:space="preserve">. </w:t>
      </w:r>
      <w:r>
        <w:rPr>
          <w:lang w:eastAsia="en-US"/>
        </w:rPr>
        <w:t>Ce fut tout</w:t>
      </w:r>
      <w:r w:rsidR="0046142F">
        <w:rPr>
          <w:lang w:eastAsia="en-US"/>
        </w:rPr>
        <w:t>.</w:t>
      </w:r>
    </w:p>
    <w:p w14:paraId="47744479" w14:textId="77777777" w:rsidR="0046142F" w:rsidRDefault="003148C9" w:rsidP="0046142F">
      <w:pPr>
        <w:rPr>
          <w:lang w:eastAsia="en-US"/>
        </w:rPr>
      </w:pPr>
      <w:r>
        <w:rPr>
          <w:lang w:eastAsia="en-US"/>
        </w:rPr>
        <w:t>La Milanaise était chassée</w:t>
      </w:r>
      <w:r w:rsidR="0046142F">
        <w:rPr>
          <w:lang w:eastAsia="en-US"/>
        </w:rPr>
        <w:t> !</w:t>
      </w:r>
    </w:p>
    <w:p w14:paraId="3CDB2362" w14:textId="77777777" w:rsidR="0046142F" w:rsidRDefault="003148C9" w:rsidP="0046142F">
      <w:pPr>
        <w:rPr>
          <w:lang w:eastAsia="en-US"/>
        </w:rPr>
      </w:pPr>
      <w:r>
        <w:rPr>
          <w:lang w:eastAsia="en-US"/>
        </w:rPr>
        <w:t xml:space="preserve">Et dans ce regard de </w:t>
      </w:r>
      <w:proofErr w:type="spellStart"/>
      <w:r>
        <w:rPr>
          <w:lang w:eastAsia="en-US"/>
        </w:rPr>
        <w:t>Lovely</w:t>
      </w:r>
      <w:proofErr w:type="spellEnd"/>
      <w:r w:rsidR="0046142F">
        <w:rPr>
          <w:lang w:eastAsia="en-US"/>
        </w:rPr>
        <w:t xml:space="preserve">, </w:t>
      </w:r>
      <w:r>
        <w:rPr>
          <w:lang w:eastAsia="en-US"/>
        </w:rPr>
        <w:t>tout à l</w:t>
      </w:r>
      <w:r w:rsidR="0046142F">
        <w:rPr>
          <w:lang w:eastAsia="en-US"/>
        </w:rPr>
        <w:t>’</w:t>
      </w:r>
      <w:r>
        <w:rPr>
          <w:lang w:eastAsia="en-US"/>
        </w:rPr>
        <w:t>heure encore si doux et si bon</w:t>
      </w:r>
      <w:r w:rsidR="0046142F">
        <w:rPr>
          <w:lang w:eastAsia="en-US"/>
        </w:rPr>
        <w:t xml:space="preserve">, </w:t>
      </w:r>
      <w:r>
        <w:rPr>
          <w:lang w:eastAsia="en-US"/>
        </w:rPr>
        <w:t>il y avait tant d</w:t>
      </w:r>
      <w:r w:rsidR="0046142F">
        <w:rPr>
          <w:lang w:eastAsia="en-US"/>
        </w:rPr>
        <w:t>’</w:t>
      </w:r>
      <w:r>
        <w:rPr>
          <w:lang w:eastAsia="en-US"/>
        </w:rPr>
        <w:t>écrasant dédain</w:t>
      </w:r>
      <w:r w:rsidR="0046142F">
        <w:rPr>
          <w:lang w:eastAsia="en-US"/>
        </w:rPr>
        <w:t xml:space="preserve">, </w:t>
      </w:r>
      <w:r>
        <w:rPr>
          <w:lang w:eastAsia="en-US"/>
        </w:rPr>
        <w:t>mêlé à tant de di</w:t>
      </w:r>
      <w:r>
        <w:t>gnité calme</w:t>
      </w:r>
      <w:r w:rsidR="0046142F">
        <w:rPr>
          <w:lang w:eastAsia="en-US"/>
        </w:rPr>
        <w:t xml:space="preserve">, </w:t>
      </w:r>
      <w:r>
        <w:rPr>
          <w:lang w:eastAsia="en-US"/>
        </w:rPr>
        <w:t>que ce mot vint à la pensée de la Milanaise elle-même</w:t>
      </w:r>
      <w:r w:rsidR="0046142F">
        <w:rPr>
          <w:lang w:eastAsia="en-US"/>
        </w:rPr>
        <w:t xml:space="preserve"> : </w:t>
      </w:r>
      <w:r>
        <w:rPr>
          <w:lang w:eastAsia="en-US"/>
        </w:rPr>
        <w:t>Une reine</w:t>
      </w:r>
      <w:r w:rsidR="0046142F">
        <w:rPr>
          <w:lang w:eastAsia="en-US"/>
        </w:rPr>
        <w:t>.</w:t>
      </w:r>
    </w:p>
    <w:p w14:paraId="37A20900" w14:textId="77777777" w:rsidR="0046142F" w:rsidRDefault="003148C9" w:rsidP="0046142F">
      <w:pPr>
        <w:rPr>
          <w:lang w:eastAsia="en-US"/>
        </w:rPr>
      </w:pPr>
      <w:r>
        <w:rPr>
          <w:lang w:eastAsia="en-US"/>
        </w:rPr>
        <w:t>Reine de théâtre</w:t>
      </w:r>
      <w:r w:rsidR="0046142F">
        <w:rPr>
          <w:lang w:eastAsia="en-US"/>
        </w:rPr>
        <w:t xml:space="preserve">, </w:t>
      </w:r>
      <w:r>
        <w:rPr>
          <w:lang w:eastAsia="en-US"/>
        </w:rPr>
        <w:t>hélas</w:t>
      </w:r>
      <w:r w:rsidR="0046142F">
        <w:rPr>
          <w:lang w:eastAsia="en-US"/>
        </w:rPr>
        <w:t> !</w:t>
      </w:r>
    </w:p>
    <w:p w14:paraId="5C22B8D4" w14:textId="77777777" w:rsidR="0046142F" w:rsidRDefault="003148C9" w:rsidP="0046142F">
      <w:pPr>
        <w:rPr>
          <w:lang w:eastAsia="en-US"/>
        </w:rPr>
      </w:pPr>
      <w:r>
        <w:rPr>
          <w:lang w:eastAsia="en-US"/>
        </w:rPr>
        <w:t>Madame Paoli gagna la porte à reculons</w:t>
      </w:r>
      <w:r w:rsidR="0046142F">
        <w:rPr>
          <w:lang w:eastAsia="en-US"/>
        </w:rPr>
        <w:t xml:space="preserve">. </w:t>
      </w:r>
      <w:r>
        <w:rPr>
          <w:lang w:eastAsia="en-US"/>
        </w:rPr>
        <w:t>Elle subissait violemment l</w:t>
      </w:r>
      <w:r w:rsidR="0046142F">
        <w:rPr>
          <w:lang w:eastAsia="en-US"/>
        </w:rPr>
        <w:t>’</w:t>
      </w:r>
      <w:r>
        <w:rPr>
          <w:lang w:eastAsia="en-US"/>
        </w:rPr>
        <w:t>influence de cette supériorité hautaine</w:t>
      </w:r>
      <w:r w:rsidR="0046142F">
        <w:rPr>
          <w:lang w:eastAsia="en-US"/>
        </w:rPr>
        <w:t xml:space="preserve"> ; </w:t>
      </w:r>
      <w:r>
        <w:rPr>
          <w:lang w:eastAsia="en-US"/>
        </w:rPr>
        <w:t>elle était vaincue et comme aplatie so</w:t>
      </w:r>
      <w:r>
        <w:t>us le poids de sa courte honte</w:t>
      </w:r>
      <w:r w:rsidR="0046142F">
        <w:rPr>
          <w:lang w:eastAsia="en-US"/>
        </w:rPr>
        <w:t xml:space="preserve">. </w:t>
      </w:r>
      <w:r>
        <w:rPr>
          <w:lang w:eastAsia="en-US"/>
        </w:rPr>
        <w:t>Mais</w:t>
      </w:r>
      <w:r w:rsidR="0046142F">
        <w:rPr>
          <w:lang w:eastAsia="en-US"/>
        </w:rPr>
        <w:t xml:space="preserve">, </w:t>
      </w:r>
      <w:r>
        <w:rPr>
          <w:lang w:eastAsia="en-US"/>
        </w:rPr>
        <w:t>parmi son trouble</w:t>
      </w:r>
      <w:r w:rsidR="0046142F">
        <w:rPr>
          <w:lang w:eastAsia="en-US"/>
        </w:rPr>
        <w:t xml:space="preserve">, </w:t>
      </w:r>
      <w:r>
        <w:rPr>
          <w:lang w:eastAsia="en-US"/>
        </w:rPr>
        <w:t>il y avait de la colère</w:t>
      </w:r>
      <w:r w:rsidR="0046142F">
        <w:rPr>
          <w:lang w:eastAsia="en-US"/>
        </w:rPr>
        <w:t xml:space="preserve">, </w:t>
      </w:r>
      <w:r>
        <w:rPr>
          <w:lang w:eastAsia="en-US"/>
        </w:rPr>
        <w:t>une colère d</w:t>
      </w:r>
      <w:r w:rsidR="0046142F">
        <w:rPr>
          <w:lang w:eastAsia="en-US"/>
        </w:rPr>
        <w:t>’</w:t>
      </w:r>
      <w:r>
        <w:rPr>
          <w:lang w:eastAsia="en-US"/>
        </w:rPr>
        <w:t>Italienne</w:t>
      </w:r>
      <w:r w:rsidR="0046142F">
        <w:rPr>
          <w:lang w:eastAsia="en-US"/>
        </w:rPr>
        <w:t xml:space="preserve">, </w:t>
      </w:r>
      <w:r>
        <w:rPr>
          <w:lang w:eastAsia="en-US"/>
        </w:rPr>
        <w:t>venimeuse et terrible</w:t>
      </w:r>
      <w:r w:rsidR="0046142F">
        <w:rPr>
          <w:lang w:eastAsia="en-US"/>
        </w:rPr>
        <w:t>.</w:t>
      </w:r>
    </w:p>
    <w:p w14:paraId="5DDCDF9B" w14:textId="77777777" w:rsidR="0046142F" w:rsidRDefault="003148C9" w:rsidP="0046142F">
      <w:pPr>
        <w:rPr>
          <w:lang w:eastAsia="en-US"/>
        </w:rPr>
      </w:pPr>
      <w:r>
        <w:rPr>
          <w:lang w:eastAsia="en-US"/>
        </w:rPr>
        <w:t>Sur sa bouche pâlie</w:t>
      </w:r>
      <w:r w:rsidR="0046142F">
        <w:rPr>
          <w:lang w:eastAsia="en-US"/>
        </w:rPr>
        <w:t xml:space="preserve">, </w:t>
      </w:r>
      <w:r>
        <w:rPr>
          <w:lang w:eastAsia="en-US"/>
        </w:rPr>
        <w:t>les paroles de menace se pressaient</w:t>
      </w:r>
      <w:r w:rsidR="0046142F">
        <w:rPr>
          <w:lang w:eastAsia="en-US"/>
        </w:rPr>
        <w:t>.</w:t>
      </w:r>
    </w:p>
    <w:p w14:paraId="768A1A98" w14:textId="77777777" w:rsidR="0046142F" w:rsidRDefault="003148C9" w:rsidP="0046142F">
      <w:pPr>
        <w:rPr>
          <w:lang w:eastAsia="en-US"/>
        </w:rPr>
      </w:pPr>
      <w:r>
        <w:rPr>
          <w:lang w:eastAsia="en-US"/>
        </w:rPr>
        <w:t>Elle voulait outrager encore</w:t>
      </w:r>
      <w:r w:rsidR="0046142F">
        <w:rPr>
          <w:lang w:eastAsia="en-US"/>
        </w:rPr>
        <w:t xml:space="preserve">, </w:t>
      </w:r>
      <w:r>
        <w:rPr>
          <w:lang w:eastAsia="en-US"/>
        </w:rPr>
        <w:t>puis elle voulait railler</w:t>
      </w:r>
      <w:r w:rsidR="0046142F">
        <w:rPr>
          <w:lang w:eastAsia="en-US"/>
        </w:rPr>
        <w:t xml:space="preserve">, </w:t>
      </w:r>
      <w:r>
        <w:rPr>
          <w:lang w:eastAsia="en-US"/>
        </w:rPr>
        <w:t xml:space="preserve">parce que </w:t>
      </w:r>
      <w:r>
        <w:t>toutes les femmes savent bien que le sarcasme est mille fois plus cruel que l</w:t>
      </w:r>
      <w:r w:rsidR="0046142F">
        <w:rPr>
          <w:lang w:eastAsia="en-US"/>
        </w:rPr>
        <w:t>’</w:t>
      </w:r>
      <w:r>
        <w:rPr>
          <w:lang w:eastAsia="en-US"/>
        </w:rPr>
        <w:t>outrage</w:t>
      </w:r>
      <w:r w:rsidR="0046142F">
        <w:rPr>
          <w:lang w:eastAsia="en-US"/>
        </w:rPr>
        <w:t>.</w:t>
      </w:r>
    </w:p>
    <w:p w14:paraId="32EDC580" w14:textId="77777777" w:rsidR="0046142F" w:rsidRDefault="003148C9" w:rsidP="0046142F">
      <w:pPr>
        <w:rPr>
          <w:lang w:eastAsia="en-US"/>
        </w:rPr>
      </w:pPr>
      <w:r>
        <w:rPr>
          <w:lang w:eastAsia="en-US"/>
        </w:rPr>
        <w:t>Elle cherchait quelque insulte bien empoisonnée</w:t>
      </w:r>
      <w:r w:rsidR="0046142F">
        <w:rPr>
          <w:lang w:eastAsia="en-US"/>
        </w:rPr>
        <w:t xml:space="preserve">, </w:t>
      </w:r>
      <w:r>
        <w:rPr>
          <w:lang w:eastAsia="en-US"/>
        </w:rPr>
        <w:t>bien barbelée qui pût rester dans la chair meurtrie</w:t>
      </w:r>
      <w:r w:rsidR="0046142F">
        <w:rPr>
          <w:lang w:eastAsia="en-US"/>
        </w:rPr>
        <w:t>.</w:t>
      </w:r>
    </w:p>
    <w:p w14:paraId="39668C45" w14:textId="77777777" w:rsidR="0046142F" w:rsidRDefault="003148C9" w:rsidP="0046142F">
      <w:pPr>
        <w:rPr>
          <w:lang w:eastAsia="en-US"/>
        </w:rPr>
      </w:pPr>
      <w:r>
        <w:rPr>
          <w:lang w:eastAsia="en-US"/>
        </w:rPr>
        <w:t>Si Dieu sait qu</w:t>
      </w:r>
      <w:r w:rsidR="0046142F">
        <w:rPr>
          <w:lang w:eastAsia="en-US"/>
        </w:rPr>
        <w:t>’</w:t>
      </w:r>
      <w:r>
        <w:rPr>
          <w:lang w:eastAsia="en-US"/>
        </w:rPr>
        <w:t>elle pouvait trouver</w:t>
      </w:r>
      <w:r w:rsidR="0046142F">
        <w:rPr>
          <w:lang w:eastAsia="en-US"/>
        </w:rPr>
        <w:t xml:space="preserve">, </w:t>
      </w:r>
      <w:r>
        <w:rPr>
          <w:lang w:eastAsia="en-US"/>
        </w:rPr>
        <w:t>la jolie dame</w:t>
      </w:r>
      <w:r w:rsidR="0046142F">
        <w:rPr>
          <w:lang w:eastAsia="en-US"/>
        </w:rPr>
        <w:t xml:space="preserve">. </w:t>
      </w:r>
      <w:r>
        <w:rPr>
          <w:lang w:eastAsia="en-US"/>
        </w:rPr>
        <w:t>Vaincue qu</w:t>
      </w:r>
      <w:r w:rsidR="0046142F">
        <w:rPr>
          <w:lang w:eastAsia="en-US"/>
        </w:rPr>
        <w:t>’</w:t>
      </w:r>
      <w:r>
        <w:rPr>
          <w:lang w:eastAsia="en-US"/>
        </w:rPr>
        <w:t>e</w:t>
      </w:r>
      <w:r>
        <w:t>lle était</w:t>
      </w:r>
      <w:r w:rsidR="0046142F">
        <w:rPr>
          <w:lang w:eastAsia="en-US"/>
        </w:rPr>
        <w:t xml:space="preserve">, </w:t>
      </w:r>
      <w:r>
        <w:rPr>
          <w:lang w:eastAsia="en-US"/>
        </w:rPr>
        <w:t>il lui restait surtout sa parfaite expérience</w:t>
      </w:r>
      <w:r w:rsidR="0046142F">
        <w:rPr>
          <w:lang w:eastAsia="en-US"/>
        </w:rPr>
        <w:t>.</w:t>
      </w:r>
    </w:p>
    <w:p w14:paraId="1CA4E896" w14:textId="77777777" w:rsidR="0046142F" w:rsidRDefault="003148C9" w:rsidP="0046142F">
      <w:pPr>
        <w:rPr>
          <w:lang w:eastAsia="en-US"/>
        </w:rPr>
      </w:pPr>
      <w:r>
        <w:rPr>
          <w:lang w:eastAsia="en-US"/>
        </w:rPr>
        <w:t>Jugez plutôt</w:t>
      </w:r>
      <w:r w:rsidR="0046142F">
        <w:rPr>
          <w:lang w:eastAsia="en-US"/>
        </w:rPr>
        <w:t xml:space="preserve"> ! </w:t>
      </w:r>
      <w:r>
        <w:rPr>
          <w:lang w:eastAsia="en-US"/>
        </w:rPr>
        <w:t>Elle ne menaça point</w:t>
      </w:r>
      <w:r w:rsidR="0046142F">
        <w:rPr>
          <w:lang w:eastAsia="en-US"/>
        </w:rPr>
        <w:t xml:space="preserve">. </w:t>
      </w:r>
      <w:r>
        <w:rPr>
          <w:lang w:eastAsia="en-US"/>
        </w:rPr>
        <w:t>Elle n</w:t>
      </w:r>
      <w:r w:rsidR="0046142F">
        <w:rPr>
          <w:lang w:eastAsia="en-US"/>
        </w:rPr>
        <w:t>’</w:t>
      </w:r>
      <w:r>
        <w:rPr>
          <w:lang w:eastAsia="en-US"/>
        </w:rPr>
        <w:t>insulta point</w:t>
      </w:r>
      <w:r w:rsidR="0046142F">
        <w:rPr>
          <w:lang w:eastAsia="en-US"/>
        </w:rPr>
        <w:t xml:space="preserve">. </w:t>
      </w:r>
      <w:r>
        <w:rPr>
          <w:lang w:eastAsia="en-US"/>
        </w:rPr>
        <w:t>Mais</w:t>
      </w:r>
      <w:r w:rsidR="0046142F">
        <w:rPr>
          <w:lang w:eastAsia="en-US"/>
        </w:rPr>
        <w:t xml:space="preserve">, </w:t>
      </w:r>
      <w:r>
        <w:rPr>
          <w:lang w:eastAsia="en-US"/>
        </w:rPr>
        <w:t>sur le seuil</w:t>
      </w:r>
      <w:r w:rsidR="0046142F">
        <w:rPr>
          <w:lang w:eastAsia="en-US"/>
        </w:rPr>
        <w:t xml:space="preserve">, </w:t>
      </w:r>
      <w:r>
        <w:rPr>
          <w:lang w:eastAsia="en-US"/>
        </w:rPr>
        <w:t xml:space="preserve">répondant enfin au salut de </w:t>
      </w:r>
      <w:proofErr w:type="spellStart"/>
      <w:r>
        <w:rPr>
          <w:lang w:eastAsia="en-US"/>
        </w:rPr>
        <w:t>Lovely</w:t>
      </w:r>
      <w:proofErr w:type="spellEnd"/>
      <w:r>
        <w:rPr>
          <w:lang w:eastAsia="en-US"/>
        </w:rPr>
        <w:t xml:space="preserve"> par une révérence dans les formes</w:t>
      </w:r>
      <w:r w:rsidR="0046142F">
        <w:rPr>
          <w:lang w:eastAsia="en-US"/>
        </w:rPr>
        <w:t xml:space="preserve">, </w:t>
      </w:r>
      <w:r>
        <w:rPr>
          <w:lang w:eastAsia="en-US"/>
        </w:rPr>
        <w:t>elle dit froidement et poliment</w:t>
      </w:r>
      <w:r w:rsidR="0046142F">
        <w:rPr>
          <w:lang w:eastAsia="en-US"/>
        </w:rPr>
        <w:t> :</w:t>
      </w:r>
    </w:p>
    <w:p w14:paraId="08EFE8A7" w14:textId="77777777" w:rsidR="0046142F" w:rsidRDefault="0046142F" w:rsidP="0046142F">
      <w:pPr>
        <w:rPr>
          <w:lang w:eastAsia="en-US"/>
        </w:rPr>
      </w:pPr>
      <w:r>
        <w:rPr>
          <w:lang w:eastAsia="en-US"/>
        </w:rPr>
        <w:t>— </w:t>
      </w:r>
      <w:r w:rsidR="003148C9">
        <w:rPr>
          <w:lang w:eastAsia="en-US"/>
        </w:rPr>
        <w:t>Si vous vou</w:t>
      </w:r>
      <w:r w:rsidR="003148C9">
        <w:t>s ravisez</w:t>
      </w:r>
      <w:r>
        <w:rPr>
          <w:lang w:eastAsia="en-US"/>
        </w:rPr>
        <w:t xml:space="preserve">, </w:t>
      </w:r>
      <w:r w:rsidR="003148C9">
        <w:rPr>
          <w:lang w:eastAsia="en-US"/>
        </w:rPr>
        <w:t>ma chère dame</w:t>
      </w:r>
      <w:r>
        <w:rPr>
          <w:lang w:eastAsia="en-US"/>
        </w:rPr>
        <w:t xml:space="preserve">, </w:t>
      </w:r>
      <w:r w:rsidR="003148C9">
        <w:rPr>
          <w:lang w:eastAsia="en-US"/>
        </w:rPr>
        <w:t>comme c</w:t>
      </w:r>
      <w:r>
        <w:rPr>
          <w:lang w:eastAsia="en-US"/>
        </w:rPr>
        <w:t>’</w:t>
      </w:r>
      <w:r w:rsidR="003148C9">
        <w:rPr>
          <w:lang w:eastAsia="en-US"/>
        </w:rPr>
        <w:t>est la coutume</w:t>
      </w:r>
      <w:r>
        <w:rPr>
          <w:lang w:eastAsia="en-US"/>
        </w:rPr>
        <w:t xml:space="preserve">, </w:t>
      </w:r>
      <w:r w:rsidR="003148C9">
        <w:rPr>
          <w:lang w:eastAsia="en-US"/>
        </w:rPr>
        <w:t xml:space="preserve">vous me trouverez toujours disposée à vous être </w:t>
      </w:r>
      <w:r w:rsidR="003148C9">
        <w:rPr>
          <w:lang w:eastAsia="en-US"/>
        </w:rPr>
        <w:lastRenderedPageBreak/>
        <w:t>agréable</w:t>
      </w:r>
      <w:r>
        <w:rPr>
          <w:lang w:eastAsia="en-US"/>
        </w:rPr>
        <w:t xml:space="preserve">, </w:t>
      </w:r>
      <w:r w:rsidR="003148C9">
        <w:rPr>
          <w:lang w:eastAsia="en-US"/>
        </w:rPr>
        <w:t>chez madame la marquise Oliva de Beaujoyeux</w:t>
      </w:r>
      <w:r>
        <w:rPr>
          <w:lang w:eastAsia="en-US"/>
        </w:rPr>
        <w:t xml:space="preserve">, </w:t>
      </w:r>
      <w:r w:rsidR="003148C9">
        <w:rPr>
          <w:lang w:eastAsia="en-US"/>
        </w:rPr>
        <w:t>rue de l</w:t>
      </w:r>
      <w:r>
        <w:rPr>
          <w:lang w:eastAsia="en-US"/>
        </w:rPr>
        <w:t>’</w:t>
      </w:r>
      <w:r w:rsidR="003148C9">
        <w:rPr>
          <w:lang w:eastAsia="en-US"/>
        </w:rPr>
        <w:t>Ancienne-Comédie</w:t>
      </w:r>
      <w:r>
        <w:rPr>
          <w:lang w:eastAsia="en-US"/>
        </w:rPr>
        <w:t xml:space="preserve">, </w:t>
      </w:r>
      <w:r w:rsidR="003148C9">
        <w:rPr>
          <w:lang w:eastAsia="en-US"/>
        </w:rPr>
        <w:t>n°</w:t>
      </w:r>
      <w:r>
        <w:rPr>
          <w:lang w:eastAsia="en-US"/>
        </w:rPr>
        <w:t xml:space="preserve">… </w:t>
      </w:r>
      <w:r w:rsidR="003148C9">
        <w:rPr>
          <w:lang w:eastAsia="en-US"/>
        </w:rPr>
        <w:t>Demandez madame Paoli</w:t>
      </w:r>
      <w:r>
        <w:rPr>
          <w:lang w:eastAsia="en-US"/>
        </w:rPr>
        <w:t>.</w:t>
      </w:r>
    </w:p>
    <w:p w14:paraId="4A4D6B07" w14:textId="77777777" w:rsidR="0046142F" w:rsidRDefault="003148C9" w:rsidP="0046142F">
      <w:pPr>
        <w:rPr>
          <w:lang w:eastAsia="en-US"/>
        </w:rPr>
      </w:pPr>
      <w:r>
        <w:rPr>
          <w:lang w:eastAsia="en-US"/>
        </w:rPr>
        <w:t>Elle avait le dernier mot</w:t>
      </w:r>
      <w:r w:rsidR="0046142F">
        <w:rPr>
          <w:lang w:eastAsia="en-US"/>
        </w:rPr>
        <w:t xml:space="preserve">, </w:t>
      </w:r>
      <w:r>
        <w:rPr>
          <w:lang w:eastAsia="en-US"/>
        </w:rPr>
        <w:t>en définitive</w:t>
      </w:r>
      <w:r w:rsidR="0046142F">
        <w:rPr>
          <w:lang w:eastAsia="en-US"/>
        </w:rPr>
        <w:t xml:space="preserve">. </w:t>
      </w:r>
      <w:r>
        <w:rPr>
          <w:lang w:eastAsia="en-US"/>
        </w:rPr>
        <w:t>Cela l</w:t>
      </w:r>
      <w:r>
        <w:t>ui rendit une espèce de sourire</w:t>
      </w:r>
      <w:r w:rsidR="0046142F">
        <w:rPr>
          <w:lang w:eastAsia="en-US"/>
        </w:rPr>
        <w:t>.</w:t>
      </w:r>
    </w:p>
    <w:p w14:paraId="5621EF19" w14:textId="77777777" w:rsidR="0046142F" w:rsidRDefault="003148C9" w:rsidP="0046142F">
      <w:pPr>
        <w:rPr>
          <w:lang w:eastAsia="en-US"/>
        </w:rPr>
      </w:pPr>
      <w:r>
        <w:rPr>
          <w:lang w:eastAsia="en-US"/>
        </w:rPr>
        <w:t>Elle descendit l</w:t>
      </w:r>
      <w:r w:rsidR="0046142F">
        <w:rPr>
          <w:lang w:eastAsia="en-US"/>
        </w:rPr>
        <w:t>’</w:t>
      </w:r>
      <w:r>
        <w:rPr>
          <w:lang w:eastAsia="en-US"/>
        </w:rPr>
        <w:t>escalier étroit</w:t>
      </w:r>
      <w:r w:rsidR="0046142F">
        <w:rPr>
          <w:lang w:eastAsia="en-US"/>
        </w:rPr>
        <w:t>.</w:t>
      </w:r>
    </w:p>
    <w:p w14:paraId="648BDDAA" w14:textId="77777777" w:rsidR="0046142F" w:rsidRDefault="003148C9" w:rsidP="0046142F">
      <w:pPr>
        <w:rPr>
          <w:lang w:eastAsia="en-US"/>
        </w:rPr>
      </w:pPr>
      <w:proofErr w:type="spellStart"/>
      <w:r>
        <w:rPr>
          <w:lang w:eastAsia="en-US"/>
        </w:rPr>
        <w:t>Lovely</w:t>
      </w:r>
      <w:proofErr w:type="spellEnd"/>
      <w:r>
        <w:rPr>
          <w:lang w:eastAsia="en-US"/>
        </w:rPr>
        <w:t xml:space="preserve"> était retombée sur son divan</w:t>
      </w:r>
      <w:r w:rsidR="0046142F">
        <w:rPr>
          <w:lang w:eastAsia="en-US"/>
        </w:rPr>
        <w:t xml:space="preserve">. </w:t>
      </w:r>
      <w:r>
        <w:rPr>
          <w:lang w:eastAsia="en-US"/>
        </w:rPr>
        <w:t>Ses yeux étaient fixes et ses lèvres tremblaient fiévreusement</w:t>
      </w:r>
      <w:r w:rsidR="0046142F">
        <w:rPr>
          <w:lang w:eastAsia="en-US"/>
        </w:rPr>
        <w:t>.</w:t>
      </w:r>
    </w:p>
    <w:p w14:paraId="432CBF49" w14:textId="77777777" w:rsidR="0046142F" w:rsidRDefault="0046142F" w:rsidP="0046142F">
      <w:pPr>
        <w:rPr>
          <w:lang w:eastAsia="en-US"/>
        </w:rPr>
      </w:pPr>
      <w:r>
        <w:rPr>
          <w:lang w:eastAsia="en-US"/>
        </w:rPr>
        <w:t>— </w:t>
      </w:r>
      <w:r w:rsidR="003148C9">
        <w:rPr>
          <w:lang w:eastAsia="en-US"/>
        </w:rPr>
        <w:t>Mes enfants</w:t>
      </w:r>
      <w:r>
        <w:rPr>
          <w:lang w:eastAsia="en-US"/>
        </w:rPr>
        <w:t xml:space="preserve"> ! </w:t>
      </w:r>
      <w:r w:rsidR="003148C9">
        <w:rPr>
          <w:lang w:eastAsia="en-US"/>
        </w:rPr>
        <w:t>murmura-t-elle</w:t>
      </w:r>
      <w:r>
        <w:rPr>
          <w:lang w:eastAsia="en-US"/>
        </w:rPr>
        <w:t xml:space="preserve"> ; </w:t>
      </w:r>
      <w:r w:rsidR="003148C9">
        <w:rPr>
          <w:lang w:eastAsia="en-US"/>
        </w:rPr>
        <w:t>oh</w:t>
      </w:r>
      <w:r>
        <w:rPr>
          <w:lang w:eastAsia="en-US"/>
        </w:rPr>
        <w:t xml:space="preserve"> ! </w:t>
      </w:r>
      <w:r w:rsidR="003148C9">
        <w:rPr>
          <w:lang w:eastAsia="en-US"/>
        </w:rPr>
        <w:t>mes pauvres enfants</w:t>
      </w:r>
      <w:r>
        <w:rPr>
          <w:lang w:eastAsia="en-US"/>
        </w:rPr>
        <w:t xml:space="preserve"> !… </w:t>
      </w:r>
      <w:r w:rsidR="003148C9">
        <w:rPr>
          <w:lang w:eastAsia="en-US"/>
        </w:rPr>
        <w:t>s</w:t>
      </w:r>
      <w:r>
        <w:rPr>
          <w:lang w:eastAsia="en-US"/>
        </w:rPr>
        <w:t>’</w:t>
      </w:r>
      <w:r w:rsidR="003148C9">
        <w:rPr>
          <w:lang w:eastAsia="en-US"/>
        </w:rPr>
        <w:t>ils savaient ce que so</w:t>
      </w:r>
      <w:r w:rsidR="003148C9">
        <w:t>uffre leur mère</w:t>
      </w:r>
      <w:r>
        <w:rPr>
          <w:lang w:eastAsia="en-US"/>
        </w:rPr>
        <w:t> !…</w:t>
      </w:r>
    </w:p>
    <w:p w14:paraId="3FCC5788" w14:textId="0AD5C882" w:rsidR="0046142F" w:rsidRDefault="0046142F" w:rsidP="0046142F">
      <w:pPr>
        <w:rPr>
          <w:lang w:eastAsia="en-US"/>
        </w:rPr>
      </w:pPr>
      <w:r>
        <w:rPr>
          <w:lang w:eastAsia="en-US"/>
        </w:rPr>
        <w:t>— </w:t>
      </w:r>
      <w:r w:rsidR="003148C9">
        <w:rPr>
          <w:lang w:eastAsia="en-US"/>
        </w:rPr>
        <w:t xml:space="preserve">Madame </w:t>
      </w:r>
      <w:proofErr w:type="spellStart"/>
      <w:r w:rsidR="003148C9">
        <w:rPr>
          <w:lang w:eastAsia="en-US"/>
        </w:rPr>
        <w:t>Lovely</w:t>
      </w:r>
      <w:proofErr w:type="spellEnd"/>
      <w:r>
        <w:rPr>
          <w:lang w:eastAsia="en-US"/>
        </w:rPr>
        <w:t xml:space="preserve"> ! </w:t>
      </w:r>
      <w:r w:rsidR="003148C9">
        <w:rPr>
          <w:lang w:eastAsia="en-US"/>
        </w:rPr>
        <w:t>cria le garçon de théâtre dans l</w:t>
      </w:r>
      <w:r>
        <w:rPr>
          <w:lang w:eastAsia="en-US"/>
        </w:rPr>
        <w:t>’</w:t>
      </w:r>
      <w:r w:rsidR="003148C9">
        <w:rPr>
          <w:lang w:eastAsia="en-US"/>
        </w:rPr>
        <w:t>escalier</w:t>
      </w:r>
      <w:r>
        <w:rPr>
          <w:lang w:eastAsia="en-US"/>
        </w:rPr>
        <w:t xml:space="preserve">, </w:t>
      </w:r>
      <w:r w:rsidR="006C2AE1">
        <w:rPr>
          <w:lang w:eastAsia="en-US"/>
        </w:rPr>
        <w:t>—</w:t>
      </w:r>
      <w:r>
        <w:rPr>
          <w:lang w:eastAsia="en-US"/>
        </w:rPr>
        <w:t xml:space="preserve"> </w:t>
      </w:r>
      <w:r w:rsidR="003148C9">
        <w:rPr>
          <w:lang w:eastAsia="en-US"/>
        </w:rPr>
        <w:t>l</w:t>
      </w:r>
      <w:r>
        <w:rPr>
          <w:lang w:eastAsia="en-US"/>
        </w:rPr>
        <w:t>’</w:t>
      </w:r>
      <w:r w:rsidR="003148C9">
        <w:rPr>
          <w:lang w:eastAsia="en-US"/>
        </w:rPr>
        <w:t>entr</w:t>
      </w:r>
      <w:r>
        <w:rPr>
          <w:lang w:eastAsia="en-US"/>
        </w:rPr>
        <w:t>’</w:t>
      </w:r>
      <w:r w:rsidR="003148C9">
        <w:rPr>
          <w:lang w:eastAsia="en-US"/>
        </w:rPr>
        <w:t>acte est commencé</w:t>
      </w:r>
      <w:r>
        <w:rPr>
          <w:lang w:eastAsia="en-US"/>
        </w:rPr>
        <w:t xml:space="preserve"> ; </w:t>
      </w:r>
      <w:r w:rsidR="003148C9">
        <w:rPr>
          <w:lang w:eastAsia="en-US"/>
        </w:rPr>
        <w:t>on vous attend</w:t>
      </w:r>
      <w:r>
        <w:rPr>
          <w:lang w:eastAsia="en-US"/>
        </w:rPr>
        <w:t>.</w:t>
      </w:r>
    </w:p>
    <w:p w14:paraId="3E4326D7" w14:textId="77777777" w:rsidR="0046142F" w:rsidRDefault="003148C9" w:rsidP="0046142F">
      <w:pPr>
        <w:rPr>
          <w:lang w:eastAsia="en-US"/>
        </w:rPr>
      </w:pPr>
      <w:r>
        <w:rPr>
          <w:lang w:eastAsia="en-US"/>
        </w:rPr>
        <w:t>Elle prit un des bouquets qui jonchaient le carreau</w:t>
      </w:r>
      <w:r w:rsidR="0046142F">
        <w:rPr>
          <w:lang w:eastAsia="en-US"/>
        </w:rPr>
        <w:t xml:space="preserve">, </w:t>
      </w:r>
      <w:r>
        <w:rPr>
          <w:lang w:eastAsia="en-US"/>
        </w:rPr>
        <w:t>et descendit</w:t>
      </w:r>
      <w:r w:rsidR="0046142F">
        <w:rPr>
          <w:lang w:eastAsia="en-US"/>
        </w:rPr>
        <w:t xml:space="preserve">, </w:t>
      </w:r>
      <w:r>
        <w:rPr>
          <w:lang w:eastAsia="en-US"/>
        </w:rPr>
        <w:t>pâle comme une statue</w:t>
      </w:r>
      <w:r w:rsidR="0046142F">
        <w:rPr>
          <w:lang w:eastAsia="en-US"/>
        </w:rPr>
        <w:t>.</w:t>
      </w:r>
    </w:p>
    <w:p w14:paraId="79A0E6CF" w14:textId="77777777" w:rsidR="0046142F" w:rsidRDefault="003148C9" w:rsidP="0046142F">
      <w:pPr>
        <w:rPr>
          <w:lang w:eastAsia="en-US"/>
        </w:rPr>
      </w:pPr>
      <w:r>
        <w:rPr>
          <w:lang w:eastAsia="en-US"/>
        </w:rPr>
        <w:t>La Paoli put entendre de loin les frén</w:t>
      </w:r>
      <w:r>
        <w:t>étiques bravos qui éclatèrent quand le rideau se leva</w:t>
      </w:r>
      <w:r w:rsidR="0046142F">
        <w:rPr>
          <w:lang w:eastAsia="en-US"/>
        </w:rPr>
        <w:t>.</w:t>
      </w:r>
    </w:p>
    <w:p w14:paraId="64DB3518" w14:textId="77777777" w:rsidR="0046142F" w:rsidRDefault="003148C9" w:rsidP="0046142F">
      <w:pPr>
        <w:rPr>
          <w:i/>
          <w:iCs/>
          <w:lang w:eastAsia="en-US"/>
        </w:rPr>
      </w:pPr>
      <w:r>
        <w:rPr>
          <w:lang w:eastAsia="en-US"/>
        </w:rPr>
        <w:t>Madame Paoli n</w:t>
      </w:r>
      <w:r w:rsidR="0046142F">
        <w:rPr>
          <w:lang w:eastAsia="en-US"/>
        </w:rPr>
        <w:t>’</w:t>
      </w:r>
      <w:r>
        <w:rPr>
          <w:lang w:eastAsia="en-US"/>
        </w:rPr>
        <w:t>avait eu garde de repasser par le foyer des acteurs</w:t>
      </w:r>
      <w:r w:rsidR="0046142F">
        <w:rPr>
          <w:lang w:eastAsia="en-US"/>
        </w:rPr>
        <w:t xml:space="preserve">. </w:t>
      </w:r>
      <w:r>
        <w:rPr>
          <w:lang w:eastAsia="en-US"/>
        </w:rPr>
        <w:t>Bien lui en prit</w:t>
      </w:r>
      <w:r w:rsidR="0046142F">
        <w:rPr>
          <w:lang w:eastAsia="en-US"/>
        </w:rPr>
        <w:t xml:space="preserve">, </w:t>
      </w:r>
      <w:r>
        <w:rPr>
          <w:lang w:eastAsia="en-US"/>
        </w:rPr>
        <w:t>car on avait organisé d</w:t>
      </w:r>
      <w:r w:rsidR="0046142F">
        <w:rPr>
          <w:lang w:eastAsia="en-US"/>
        </w:rPr>
        <w:t>’</w:t>
      </w:r>
      <w:r>
        <w:rPr>
          <w:lang w:eastAsia="en-US"/>
        </w:rPr>
        <w:t xml:space="preserve">avance un triomphe pour célébrer son </w:t>
      </w:r>
      <w:r>
        <w:rPr>
          <w:i/>
          <w:iCs/>
          <w:lang w:eastAsia="en-US"/>
        </w:rPr>
        <w:t>four</w:t>
      </w:r>
      <w:r w:rsidR="0046142F">
        <w:rPr>
          <w:i/>
          <w:iCs/>
          <w:lang w:eastAsia="en-US"/>
        </w:rPr>
        <w:t>.</w:t>
      </w:r>
    </w:p>
    <w:p w14:paraId="7783AA39" w14:textId="77777777" w:rsidR="0046142F" w:rsidRDefault="003148C9" w:rsidP="0046142F">
      <w:pPr>
        <w:rPr>
          <w:lang w:eastAsia="en-US"/>
        </w:rPr>
      </w:pPr>
      <w:r>
        <w:rPr>
          <w:lang w:eastAsia="en-US"/>
        </w:rPr>
        <w:t>Paoli se jeta dans sa voiture à la demi-journé</w:t>
      </w:r>
      <w:r>
        <w:t>e</w:t>
      </w:r>
      <w:r w:rsidR="0046142F">
        <w:rPr>
          <w:lang w:eastAsia="en-US"/>
        </w:rPr>
        <w:t xml:space="preserve">, </w:t>
      </w:r>
      <w:r>
        <w:rPr>
          <w:lang w:eastAsia="en-US"/>
        </w:rPr>
        <w:t>et nous devons avouer que là elle se dédommagea amplement de la violence qu</w:t>
      </w:r>
      <w:r w:rsidR="0046142F">
        <w:rPr>
          <w:lang w:eastAsia="en-US"/>
        </w:rPr>
        <w:t>’</w:t>
      </w:r>
      <w:r>
        <w:rPr>
          <w:lang w:eastAsia="en-US"/>
        </w:rPr>
        <w:t>elle s</w:t>
      </w:r>
      <w:r w:rsidR="0046142F">
        <w:rPr>
          <w:lang w:eastAsia="en-US"/>
        </w:rPr>
        <w:t>’</w:t>
      </w:r>
      <w:r>
        <w:rPr>
          <w:lang w:eastAsia="en-US"/>
        </w:rPr>
        <w:t>était faite</w:t>
      </w:r>
      <w:r w:rsidR="0046142F">
        <w:rPr>
          <w:lang w:eastAsia="en-US"/>
        </w:rPr>
        <w:t>.</w:t>
      </w:r>
    </w:p>
    <w:p w14:paraId="045BC417" w14:textId="77777777" w:rsidR="0046142F" w:rsidRDefault="0046142F" w:rsidP="0046142F">
      <w:pPr>
        <w:rPr>
          <w:lang w:eastAsia="en-US"/>
        </w:rPr>
      </w:pPr>
      <w:r>
        <w:rPr>
          <w:lang w:eastAsia="en-US"/>
        </w:rPr>
        <w:t>— </w:t>
      </w:r>
      <w:r w:rsidR="003148C9">
        <w:rPr>
          <w:lang w:eastAsia="en-US"/>
        </w:rPr>
        <w:t>Bégueule</w:t>
      </w:r>
      <w:r>
        <w:rPr>
          <w:lang w:eastAsia="en-US"/>
        </w:rPr>
        <w:t xml:space="preserve"> ! </w:t>
      </w:r>
      <w:r w:rsidR="003148C9">
        <w:rPr>
          <w:lang w:eastAsia="en-US"/>
        </w:rPr>
        <w:t>bécasse</w:t>
      </w:r>
      <w:r>
        <w:rPr>
          <w:lang w:eastAsia="en-US"/>
        </w:rPr>
        <w:t xml:space="preserve"> ! </w:t>
      </w:r>
      <w:r w:rsidR="003148C9">
        <w:rPr>
          <w:lang w:eastAsia="en-US"/>
        </w:rPr>
        <w:t>brute</w:t>
      </w:r>
      <w:r>
        <w:rPr>
          <w:lang w:eastAsia="en-US"/>
        </w:rPr>
        <w:t xml:space="preserve"> ! </w:t>
      </w:r>
      <w:r w:rsidR="003148C9">
        <w:rPr>
          <w:lang w:eastAsia="en-US"/>
        </w:rPr>
        <w:t>s</w:t>
      </w:r>
      <w:r>
        <w:rPr>
          <w:lang w:eastAsia="en-US"/>
        </w:rPr>
        <w:t>’</w:t>
      </w:r>
      <w:r w:rsidR="003148C9">
        <w:rPr>
          <w:lang w:eastAsia="en-US"/>
        </w:rPr>
        <w:t>écria-t-elle</w:t>
      </w:r>
      <w:r>
        <w:rPr>
          <w:lang w:eastAsia="en-US"/>
        </w:rPr>
        <w:t>.</w:t>
      </w:r>
    </w:p>
    <w:p w14:paraId="3BED41B3" w14:textId="77777777" w:rsidR="0046142F" w:rsidRDefault="003148C9" w:rsidP="0046142F">
      <w:pPr>
        <w:rPr>
          <w:lang w:eastAsia="en-US"/>
        </w:rPr>
      </w:pPr>
      <w:r>
        <w:rPr>
          <w:lang w:eastAsia="en-US"/>
        </w:rPr>
        <w:t>Et autres épithètes qu</w:t>
      </w:r>
      <w:r w:rsidR="0046142F">
        <w:rPr>
          <w:lang w:eastAsia="en-US"/>
        </w:rPr>
        <w:t>’</w:t>
      </w:r>
      <w:r>
        <w:rPr>
          <w:lang w:eastAsia="en-US"/>
        </w:rPr>
        <w:t>il ne nous est pas permis d</w:t>
      </w:r>
      <w:r w:rsidR="0046142F">
        <w:rPr>
          <w:lang w:eastAsia="en-US"/>
        </w:rPr>
        <w:t>’</w:t>
      </w:r>
      <w:r>
        <w:rPr>
          <w:lang w:eastAsia="en-US"/>
        </w:rPr>
        <w:t>écrire</w:t>
      </w:r>
      <w:r w:rsidR="0046142F">
        <w:rPr>
          <w:lang w:eastAsia="en-US"/>
        </w:rPr>
        <w:t xml:space="preserve">. </w:t>
      </w:r>
      <w:r>
        <w:rPr>
          <w:lang w:eastAsia="en-US"/>
        </w:rPr>
        <w:t>Car madame Paoli</w:t>
      </w:r>
      <w:r w:rsidR="0046142F">
        <w:rPr>
          <w:lang w:eastAsia="en-US"/>
        </w:rPr>
        <w:t xml:space="preserve">, </w:t>
      </w:r>
      <w:r>
        <w:rPr>
          <w:lang w:eastAsia="en-US"/>
        </w:rPr>
        <w:t>la jolie ambassadrice</w:t>
      </w:r>
      <w:r w:rsidR="0046142F">
        <w:rPr>
          <w:lang w:eastAsia="en-US"/>
        </w:rPr>
        <w:t xml:space="preserve">, </w:t>
      </w:r>
      <w:r>
        <w:rPr>
          <w:lang w:eastAsia="en-US"/>
        </w:rPr>
        <w:t>était</w:t>
      </w:r>
      <w:r w:rsidR="0046142F">
        <w:rPr>
          <w:lang w:eastAsia="en-US"/>
        </w:rPr>
        <w:t xml:space="preserve">, </w:t>
      </w:r>
      <w:r>
        <w:rPr>
          <w:lang w:eastAsia="en-US"/>
        </w:rPr>
        <w:t>q</w:t>
      </w:r>
      <w:r>
        <w:t>uand elle vo</w:t>
      </w:r>
      <w:r>
        <w:rPr>
          <w:lang w:eastAsia="en-US"/>
        </w:rPr>
        <w:t>ulait</w:t>
      </w:r>
      <w:r w:rsidR="0046142F">
        <w:rPr>
          <w:lang w:eastAsia="en-US"/>
        </w:rPr>
        <w:t xml:space="preserve">, </w:t>
      </w:r>
      <w:r>
        <w:rPr>
          <w:lang w:eastAsia="en-US"/>
        </w:rPr>
        <w:t>plus grossière qu</w:t>
      </w:r>
      <w:r w:rsidR="0046142F">
        <w:rPr>
          <w:lang w:eastAsia="en-US"/>
        </w:rPr>
        <w:t>’</w:t>
      </w:r>
      <w:r>
        <w:rPr>
          <w:lang w:eastAsia="en-US"/>
        </w:rPr>
        <w:t>un portefaix en goguette</w:t>
      </w:r>
      <w:r w:rsidR="0046142F">
        <w:rPr>
          <w:lang w:eastAsia="en-US"/>
        </w:rPr>
        <w:t>.</w:t>
      </w:r>
    </w:p>
    <w:p w14:paraId="11507C3B" w14:textId="77777777" w:rsidR="0046142F" w:rsidRDefault="003148C9" w:rsidP="0046142F">
      <w:pPr>
        <w:rPr>
          <w:lang w:eastAsia="en-US"/>
        </w:rPr>
      </w:pPr>
      <w:r>
        <w:rPr>
          <w:lang w:eastAsia="en-US"/>
        </w:rPr>
        <w:t>Elle avait tout pour elle</w:t>
      </w:r>
      <w:r w:rsidR="0046142F">
        <w:rPr>
          <w:lang w:eastAsia="en-US"/>
        </w:rPr>
        <w:t xml:space="preserve">, </w:t>
      </w:r>
      <w:r>
        <w:rPr>
          <w:lang w:eastAsia="en-US"/>
        </w:rPr>
        <w:t>cette charmante jeune femme</w:t>
      </w:r>
      <w:r w:rsidR="0046142F">
        <w:rPr>
          <w:lang w:eastAsia="en-US"/>
        </w:rPr>
        <w:t> !</w:t>
      </w:r>
    </w:p>
    <w:p w14:paraId="2ABDEB85" w14:textId="49685D7F" w:rsidR="0046142F" w:rsidRDefault="0046142F" w:rsidP="0046142F">
      <w:pPr>
        <w:rPr>
          <w:lang w:eastAsia="en-US"/>
        </w:rPr>
      </w:pPr>
      <w:r>
        <w:rPr>
          <w:lang w:eastAsia="en-US"/>
        </w:rPr>
        <w:lastRenderedPageBreak/>
        <w:t>— </w:t>
      </w:r>
      <w:proofErr w:type="spellStart"/>
      <w:r w:rsidR="003148C9">
        <w:rPr>
          <w:lang w:eastAsia="en-US"/>
        </w:rPr>
        <w:t>Sacrrr</w:t>
      </w:r>
      <w:proofErr w:type="spellEnd"/>
      <w:r>
        <w:rPr>
          <w:lang w:eastAsia="en-US"/>
        </w:rPr>
        <w:t xml:space="preserve"> !… </w:t>
      </w:r>
      <w:r w:rsidR="003148C9">
        <w:rPr>
          <w:lang w:eastAsia="en-US"/>
        </w:rPr>
        <w:t>accentua-t-elle en tournant au boulevard</w:t>
      </w:r>
      <w:r>
        <w:rPr>
          <w:lang w:eastAsia="en-US"/>
        </w:rPr>
        <w:t xml:space="preserve">, </w:t>
      </w:r>
      <w:r w:rsidR="006C2AE1">
        <w:rPr>
          <w:lang w:eastAsia="en-US"/>
        </w:rPr>
        <w:t>—</w:t>
      </w:r>
      <w:r>
        <w:rPr>
          <w:lang w:eastAsia="en-US"/>
        </w:rPr>
        <w:t xml:space="preserve"> </w:t>
      </w:r>
      <w:r w:rsidR="003148C9">
        <w:rPr>
          <w:lang w:eastAsia="en-US"/>
        </w:rPr>
        <w:t>ça ne se passera pas comme ça</w:t>
      </w:r>
      <w:r>
        <w:rPr>
          <w:lang w:eastAsia="en-US"/>
        </w:rPr>
        <w:t>…</w:t>
      </w:r>
    </w:p>
    <w:p w14:paraId="6A1D8B2E" w14:textId="438D8D14" w:rsidR="0046142F" w:rsidRDefault="0046142F" w:rsidP="0046142F">
      <w:pPr>
        <w:rPr>
          <w:lang w:eastAsia="en-US"/>
        </w:rPr>
      </w:pPr>
      <w:r>
        <w:rPr>
          <w:lang w:eastAsia="en-US"/>
        </w:rPr>
        <w:t>— </w:t>
      </w:r>
      <w:r w:rsidR="003148C9">
        <w:rPr>
          <w:lang w:eastAsia="en-US"/>
        </w:rPr>
        <w:t>Je la ferai siffler comme une chienne</w:t>
      </w:r>
      <w:r>
        <w:rPr>
          <w:lang w:eastAsia="en-US"/>
        </w:rPr>
        <w:t xml:space="preserve"> ! </w:t>
      </w:r>
      <w:r w:rsidR="003148C9">
        <w:rPr>
          <w:lang w:eastAsia="en-US"/>
        </w:rPr>
        <w:t>repr</w:t>
      </w:r>
      <w:r w:rsidR="003148C9">
        <w:t>enait-elle</w:t>
      </w:r>
      <w:r>
        <w:rPr>
          <w:lang w:eastAsia="en-US"/>
        </w:rPr>
        <w:t xml:space="preserve">. </w:t>
      </w:r>
      <w:r w:rsidR="006C2AE1">
        <w:rPr>
          <w:lang w:eastAsia="en-US"/>
        </w:rPr>
        <w:t>—</w:t>
      </w:r>
      <w:r>
        <w:rPr>
          <w:lang w:eastAsia="en-US"/>
        </w:rPr>
        <w:t xml:space="preserve"> </w:t>
      </w:r>
      <w:r w:rsidR="003148C9">
        <w:rPr>
          <w:lang w:eastAsia="en-US"/>
        </w:rPr>
        <w:t>Ah</w:t>
      </w:r>
      <w:r>
        <w:rPr>
          <w:lang w:eastAsia="en-US"/>
        </w:rPr>
        <w:t xml:space="preserve"> ! </w:t>
      </w:r>
      <w:r w:rsidR="003148C9">
        <w:rPr>
          <w:lang w:eastAsia="en-US"/>
        </w:rPr>
        <w:t>elle verra</w:t>
      </w:r>
      <w:r>
        <w:rPr>
          <w:lang w:eastAsia="en-US"/>
        </w:rPr>
        <w:t xml:space="preserve"> !… </w:t>
      </w:r>
      <w:r w:rsidR="003148C9">
        <w:rPr>
          <w:lang w:eastAsia="en-US"/>
        </w:rPr>
        <w:t>Je dépenserai mille francs</w:t>
      </w:r>
      <w:r>
        <w:rPr>
          <w:lang w:eastAsia="en-US"/>
        </w:rPr>
        <w:t xml:space="preserve">, </w:t>
      </w:r>
      <w:r w:rsidR="003148C9">
        <w:rPr>
          <w:lang w:eastAsia="en-US"/>
        </w:rPr>
        <w:t>s</w:t>
      </w:r>
      <w:r>
        <w:rPr>
          <w:lang w:eastAsia="en-US"/>
        </w:rPr>
        <w:t>’</w:t>
      </w:r>
      <w:r w:rsidR="003148C9">
        <w:rPr>
          <w:lang w:eastAsia="en-US"/>
        </w:rPr>
        <w:t>il le faut</w:t>
      </w:r>
      <w:r>
        <w:rPr>
          <w:lang w:eastAsia="en-US"/>
        </w:rPr>
        <w:t xml:space="preserve">, </w:t>
      </w:r>
      <w:r w:rsidR="003148C9">
        <w:rPr>
          <w:lang w:eastAsia="en-US"/>
        </w:rPr>
        <w:t>en pommes cuites</w:t>
      </w:r>
      <w:r>
        <w:rPr>
          <w:lang w:eastAsia="en-US"/>
        </w:rPr>
        <w:t xml:space="preserve">, </w:t>
      </w:r>
      <w:r w:rsidR="003148C9">
        <w:rPr>
          <w:lang w:eastAsia="en-US"/>
        </w:rPr>
        <w:t>trognons de choux et gamins</w:t>
      </w:r>
      <w:r>
        <w:rPr>
          <w:lang w:eastAsia="en-US"/>
        </w:rPr>
        <w:t>…</w:t>
      </w:r>
    </w:p>
    <w:p w14:paraId="3A2A0428" w14:textId="77777777" w:rsidR="0046142F" w:rsidRDefault="003148C9" w:rsidP="0046142F">
      <w:pPr>
        <w:rPr>
          <w:lang w:eastAsia="en-US"/>
        </w:rPr>
      </w:pPr>
      <w:r>
        <w:rPr>
          <w:lang w:eastAsia="en-US"/>
        </w:rPr>
        <w:t>Quand Paoli arriva au bout du Pont-Neuf</w:t>
      </w:r>
      <w:r w:rsidR="0046142F">
        <w:rPr>
          <w:lang w:eastAsia="en-US"/>
        </w:rPr>
        <w:t xml:space="preserve">, </w:t>
      </w:r>
      <w:r>
        <w:rPr>
          <w:lang w:eastAsia="en-US"/>
        </w:rPr>
        <w:t>la grande fièvre était passée</w:t>
      </w:r>
      <w:r w:rsidR="0046142F">
        <w:rPr>
          <w:lang w:eastAsia="en-US"/>
        </w:rPr>
        <w:t xml:space="preserve">. </w:t>
      </w:r>
      <w:r>
        <w:rPr>
          <w:lang w:eastAsia="en-US"/>
        </w:rPr>
        <w:t xml:space="preserve">Elle ne jurait plus </w:t>
      </w:r>
      <w:proofErr w:type="spellStart"/>
      <w:r>
        <w:rPr>
          <w:lang w:eastAsia="en-US"/>
        </w:rPr>
        <w:t>sacrrr</w:t>
      </w:r>
      <w:proofErr w:type="spellEnd"/>
      <w:r w:rsidR="0046142F">
        <w:rPr>
          <w:lang w:eastAsia="en-US"/>
        </w:rPr>
        <w:t> !…</w:t>
      </w:r>
    </w:p>
    <w:p w14:paraId="672B9EBF" w14:textId="77777777" w:rsidR="0046142F" w:rsidRDefault="003148C9" w:rsidP="0046142F">
      <w:pPr>
        <w:rPr>
          <w:lang w:eastAsia="en-US"/>
        </w:rPr>
      </w:pPr>
      <w:r>
        <w:rPr>
          <w:lang w:eastAsia="en-US"/>
        </w:rPr>
        <w:t>On faisait cercle autour de no</w:t>
      </w:r>
      <w:r>
        <w:t xml:space="preserve">tre ami </w:t>
      </w:r>
      <w:proofErr w:type="spellStart"/>
      <w:r>
        <w:t>Yaume</w:t>
      </w:r>
      <w:proofErr w:type="spellEnd"/>
      <w:r>
        <w:t xml:space="preserve"> dans l</w:t>
      </w:r>
      <w:r w:rsidR="0046142F">
        <w:rPr>
          <w:lang w:eastAsia="en-US"/>
        </w:rPr>
        <w:t>’</w:t>
      </w:r>
      <w:r>
        <w:rPr>
          <w:lang w:eastAsia="en-US"/>
        </w:rPr>
        <w:t>antichambre de madame la marquise de Beaujoyeux</w:t>
      </w:r>
      <w:r w:rsidR="0046142F">
        <w:rPr>
          <w:lang w:eastAsia="en-US"/>
        </w:rPr>
        <w:t xml:space="preserve">. </w:t>
      </w:r>
      <w:r>
        <w:rPr>
          <w:lang w:eastAsia="en-US"/>
        </w:rPr>
        <w:t>On lui avait demandé sans doute des renseignements sur son maître</w:t>
      </w:r>
      <w:r w:rsidR="0046142F">
        <w:rPr>
          <w:lang w:eastAsia="en-US"/>
        </w:rPr>
        <w:t xml:space="preserve">, </w:t>
      </w:r>
      <w:r>
        <w:rPr>
          <w:lang w:eastAsia="en-US"/>
        </w:rPr>
        <w:t>car il pérorait ainsi qu</w:t>
      </w:r>
      <w:r w:rsidR="0046142F">
        <w:rPr>
          <w:lang w:eastAsia="en-US"/>
        </w:rPr>
        <w:t>’</w:t>
      </w:r>
      <w:r>
        <w:rPr>
          <w:lang w:eastAsia="en-US"/>
        </w:rPr>
        <w:t>il suit</w:t>
      </w:r>
      <w:r w:rsidR="0046142F">
        <w:rPr>
          <w:lang w:eastAsia="en-US"/>
        </w:rPr>
        <w:t> :</w:t>
      </w:r>
    </w:p>
    <w:p w14:paraId="38690116" w14:textId="77777777" w:rsidR="0046142F" w:rsidRDefault="0046142F" w:rsidP="0046142F">
      <w:pPr>
        <w:rPr>
          <w:lang w:eastAsia="en-US"/>
        </w:rPr>
      </w:pPr>
      <w:r>
        <w:rPr>
          <w:lang w:eastAsia="en-US"/>
        </w:rPr>
        <w:t>— </w:t>
      </w:r>
      <w:r w:rsidR="003148C9">
        <w:rPr>
          <w:lang w:eastAsia="en-US"/>
        </w:rPr>
        <w:t>Ça ne fait pas de doute que Philippe est censément un nom comme un autre</w:t>
      </w:r>
      <w:r>
        <w:rPr>
          <w:lang w:eastAsia="en-US"/>
        </w:rPr>
        <w:t xml:space="preserve">, </w:t>
      </w:r>
      <w:r w:rsidR="003148C9">
        <w:rPr>
          <w:lang w:eastAsia="en-US"/>
        </w:rPr>
        <w:t xml:space="preserve">ayant </w:t>
      </w:r>
      <w:r w:rsidR="003148C9">
        <w:t>comme moi des Olivier en quantité</w:t>
      </w:r>
      <w:r>
        <w:rPr>
          <w:lang w:eastAsia="en-US"/>
        </w:rPr>
        <w:t xml:space="preserve">, </w:t>
      </w:r>
      <w:r w:rsidR="003148C9">
        <w:rPr>
          <w:lang w:eastAsia="en-US"/>
        </w:rPr>
        <w:t>et des madame Charles</w:t>
      </w:r>
      <w:r>
        <w:rPr>
          <w:lang w:eastAsia="en-US"/>
        </w:rPr>
        <w:t xml:space="preserve">… </w:t>
      </w:r>
      <w:r w:rsidR="003148C9">
        <w:rPr>
          <w:lang w:eastAsia="en-US"/>
        </w:rPr>
        <w:t>mais si vous ambitionnez de savoir pourquoi</w:t>
      </w:r>
      <w:r>
        <w:rPr>
          <w:lang w:eastAsia="en-US"/>
        </w:rPr>
        <w:t xml:space="preserve">, </w:t>
      </w:r>
      <w:r w:rsidR="003148C9">
        <w:rPr>
          <w:lang w:eastAsia="en-US"/>
        </w:rPr>
        <w:t>censé</w:t>
      </w:r>
      <w:r>
        <w:rPr>
          <w:lang w:eastAsia="en-US"/>
        </w:rPr>
        <w:t xml:space="preserve">, </w:t>
      </w:r>
      <w:r w:rsidR="003148C9">
        <w:rPr>
          <w:lang w:eastAsia="en-US"/>
        </w:rPr>
        <w:t>on l</w:t>
      </w:r>
      <w:r>
        <w:rPr>
          <w:lang w:eastAsia="en-US"/>
        </w:rPr>
        <w:t>’</w:t>
      </w:r>
      <w:r w:rsidR="003148C9">
        <w:rPr>
          <w:lang w:eastAsia="en-US"/>
        </w:rPr>
        <w:t>a sobriqué de Mazurke</w:t>
      </w:r>
      <w:r>
        <w:rPr>
          <w:lang w:eastAsia="en-US"/>
        </w:rPr>
        <w:t xml:space="preserve">, </w:t>
      </w:r>
      <w:r w:rsidR="003148C9">
        <w:rPr>
          <w:lang w:eastAsia="en-US"/>
        </w:rPr>
        <w:t>je vais sous l</w:t>
      </w:r>
      <w:r>
        <w:rPr>
          <w:lang w:eastAsia="en-US"/>
        </w:rPr>
        <w:t>’</w:t>
      </w:r>
      <w:r w:rsidR="003148C9">
        <w:rPr>
          <w:lang w:eastAsia="en-US"/>
        </w:rPr>
        <w:t>entreprendre</w:t>
      </w:r>
      <w:r>
        <w:rPr>
          <w:lang w:eastAsia="en-US"/>
        </w:rPr>
        <w:t>…</w:t>
      </w:r>
    </w:p>
    <w:p w14:paraId="65692F08"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dit-on</w:t>
      </w:r>
      <w:r>
        <w:rPr>
          <w:lang w:eastAsia="en-US"/>
        </w:rPr>
        <w:t xml:space="preserve">, </w:t>
      </w:r>
      <w:r w:rsidR="003148C9">
        <w:rPr>
          <w:lang w:eastAsia="en-US"/>
        </w:rPr>
        <w:t xml:space="preserve">monsieur </w:t>
      </w:r>
      <w:proofErr w:type="spellStart"/>
      <w:r w:rsidR="003148C9">
        <w:rPr>
          <w:lang w:eastAsia="en-US"/>
        </w:rPr>
        <w:t>Yaume</w:t>
      </w:r>
      <w:proofErr w:type="spellEnd"/>
      <w:r>
        <w:rPr>
          <w:lang w:eastAsia="en-US"/>
        </w:rPr>
        <w:t>.</w:t>
      </w:r>
    </w:p>
    <w:p w14:paraId="5F379E55" w14:textId="77777777" w:rsidR="0046142F" w:rsidRDefault="003148C9" w:rsidP="0046142F">
      <w:pPr>
        <w:rPr>
          <w:lang w:eastAsia="en-US"/>
        </w:rPr>
      </w:pPr>
      <w:r>
        <w:rPr>
          <w:lang w:eastAsia="en-US"/>
        </w:rPr>
        <w:t>Et un cocher lettré ajouta</w:t>
      </w:r>
      <w:r w:rsidR="0046142F">
        <w:rPr>
          <w:lang w:eastAsia="en-US"/>
        </w:rPr>
        <w:t> :</w:t>
      </w:r>
    </w:p>
    <w:p w14:paraId="73B2B464" w14:textId="77777777" w:rsidR="0046142F" w:rsidRDefault="0046142F" w:rsidP="0046142F">
      <w:pPr>
        <w:rPr>
          <w:lang w:eastAsia="en-US"/>
        </w:rPr>
      </w:pPr>
      <w:r>
        <w:rPr>
          <w:lang w:eastAsia="en-US"/>
        </w:rPr>
        <w:t>— </w:t>
      </w:r>
      <w:r w:rsidR="003148C9">
        <w:rPr>
          <w:lang w:eastAsia="en-US"/>
        </w:rPr>
        <w:t>Nous l</w:t>
      </w:r>
      <w:r>
        <w:rPr>
          <w:lang w:eastAsia="en-US"/>
        </w:rPr>
        <w:t>’</w:t>
      </w:r>
      <w:r w:rsidR="003148C9">
        <w:rPr>
          <w:lang w:eastAsia="en-US"/>
        </w:rPr>
        <w:t>ambitionnons</w:t>
      </w:r>
      <w:r w:rsidR="003148C9">
        <w:t xml:space="preserve"> avec ardeur</w:t>
      </w:r>
      <w:r>
        <w:rPr>
          <w:lang w:eastAsia="en-US"/>
        </w:rPr>
        <w:t> !</w:t>
      </w:r>
    </w:p>
    <w:p w14:paraId="2F1D8530" w14:textId="090E9E6E"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pas l</w:t>
      </w:r>
      <w:r>
        <w:rPr>
          <w:lang w:eastAsia="en-US"/>
        </w:rPr>
        <w:t>’</w:t>
      </w:r>
      <w:r w:rsidR="003148C9">
        <w:rPr>
          <w:lang w:eastAsia="en-US"/>
        </w:rPr>
        <w:t>embarras</w:t>
      </w:r>
      <w:r>
        <w:rPr>
          <w:lang w:eastAsia="en-US"/>
        </w:rPr>
        <w:t xml:space="preserve">, </w:t>
      </w:r>
      <w:r w:rsidR="003148C9">
        <w:rPr>
          <w:lang w:eastAsia="en-US"/>
        </w:rPr>
        <w:t xml:space="preserve">dit </w:t>
      </w:r>
      <w:proofErr w:type="spellStart"/>
      <w:r w:rsidR="003148C9">
        <w:rPr>
          <w:lang w:eastAsia="en-US"/>
        </w:rPr>
        <w:t>Yaume</w:t>
      </w:r>
      <w:proofErr w:type="spellEnd"/>
      <w:r>
        <w:rPr>
          <w:lang w:eastAsia="en-US"/>
        </w:rPr>
        <w:t xml:space="preserve"> ; </w:t>
      </w:r>
      <w:r w:rsidR="006C2AE1">
        <w:rPr>
          <w:lang w:eastAsia="en-US"/>
        </w:rPr>
        <w:t>—</w:t>
      </w:r>
      <w:r>
        <w:rPr>
          <w:lang w:eastAsia="en-US"/>
        </w:rPr>
        <w:t xml:space="preserve"> </w:t>
      </w:r>
      <w:r w:rsidR="003148C9">
        <w:rPr>
          <w:lang w:eastAsia="en-US"/>
        </w:rPr>
        <w:t>Mazurke est le nom de la contredanse du pays dans le théâtre de la guerre</w:t>
      </w:r>
      <w:r>
        <w:rPr>
          <w:lang w:eastAsia="en-US"/>
        </w:rPr>
        <w:t xml:space="preserve">, </w:t>
      </w:r>
      <w:r w:rsidR="003148C9">
        <w:rPr>
          <w:lang w:eastAsia="en-US"/>
        </w:rPr>
        <w:t>comme l</w:t>
      </w:r>
      <w:r>
        <w:rPr>
          <w:lang w:eastAsia="en-US"/>
        </w:rPr>
        <w:t>’</w:t>
      </w:r>
      <w:r w:rsidR="003148C9">
        <w:rPr>
          <w:lang w:eastAsia="en-US"/>
        </w:rPr>
        <w:t>on appelle censément cette partie de l</w:t>
      </w:r>
      <w:r>
        <w:rPr>
          <w:lang w:eastAsia="en-US"/>
        </w:rPr>
        <w:t>’</w:t>
      </w:r>
      <w:r w:rsidR="003148C9">
        <w:rPr>
          <w:lang w:eastAsia="en-US"/>
        </w:rPr>
        <w:t>Europe</w:t>
      </w:r>
      <w:r>
        <w:rPr>
          <w:lang w:eastAsia="en-US"/>
        </w:rPr>
        <w:t xml:space="preserve">, </w:t>
      </w:r>
      <w:r w:rsidR="003148C9">
        <w:rPr>
          <w:lang w:eastAsia="en-US"/>
        </w:rPr>
        <w:t>où les jeunes demoiselles portent des éperons et des bottes</w:t>
      </w:r>
      <w:r>
        <w:rPr>
          <w:lang w:eastAsia="en-US"/>
        </w:rPr>
        <w:t xml:space="preserve">, </w:t>
      </w:r>
      <w:r w:rsidR="003148C9">
        <w:rPr>
          <w:lang w:eastAsia="en-US"/>
        </w:rPr>
        <w:t>par conséqu</w:t>
      </w:r>
      <w:r w:rsidR="003148C9">
        <w:t>ent</w:t>
      </w:r>
      <w:r>
        <w:rPr>
          <w:lang w:eastAsia="en-US"/>
        </w:rPr>
        <w:t xml:space="preserve">, </w:t>
      </w:r>
      <w:r w:rsidR="003148C9">
        <w:rPr>
          <w:lang w:eastAsia="en-US"/>
        </w:rPr>
        <w:t>pensez bien</w:t>
      </w:r>
      <w:r>
        <w:rPr>
          <w:lang w:eastAsia="en-US"/>
        </w:rPr>
        <w:t xml:space="preserve">… </w:t>
      </w:r>
      <w:r w:rsidR="003148C9">
        <w:rPr>
          <w:lang w:eastAsia="en-US"/>
        </w:rPr>
        <w:t>Je l</w:t>
      </w:r>
      <w:r>
        <w:rPr>
          <w:lang w:eastAsia="en-US"/>
        </w:rPr>
        <w:t>’</w:t>
      </w:r>
      <w:r w:rsidR="003148C9">
        <w:rPr>
          <w:lang w:eastAsia="en-US"/>
        </w:rPr>
        <w:t>ai vu danser</w:t>
      </w:r>
      <w:r>
        <w:rPr>
          <w:lang w:eastAsia="en-US"/>
        </w:rPr>
        <w:t xml:space="preserve">, </w:t>
      </w:r>
      <w:r w:rsidR="003148C9">
        <w:rPr>
          <w:lang w:eastAsia="en-US"/>
        </w:rPr>
        <w:t>la Mazurke</w:t>
      </w:r>
      <w:r>
        <w:rPr>
          <w:lang w:eastAsia="en-US"/>
        </w:rPr>
        <w:t xml:space="preserve">, </w:t>
      </w:r>
      <w:r w:rsidR="003148C9">
        <w:rPr>
          <w:lang w:eastAsia="en-US"/>
        </w:rPr>
        <w:t>tout près de sa patrie</w:t>
      </w:r>
      <w:r>
        <w:rPr>
          <w:lang w:eastAsia="en-US"/>
        </w:rPr>
        <w:t xml:space="preserve">, </w:t>
      </w:r>
      <w:r w:rsidR="003148C9">
        <w:rPr>
          <w:lang w:eastAsia="en-US"/>
        </w:rPr>
        <w:t>où l</w:t>
      </w:r>
      <w:r>
        <w:rPr>
          <w:lang w:eastAsia="en-US"/>
        </w:rPr>
        <w:t>’</w:t>
      </w:r>
      <w:r w:rsidR="003148C9">
        <w:rPr>
          <w:lang w:eastAsia="en-US"/>
        </w:rPr>
        <w:t>on l</w:t>
      </w:r>
      <w:r>
        <w:rPr>
          <w:lang w:eastAsia="en-US"/>
        </w:rPr>
        <w:t>’</w:t>
      </w:r>
      <w:r w:rsidR="003148C9">
        <w:rPr>
          <w:lang w:eastAsia="en-US"/>
        </w:rPr>
        <w:t>a inventée dans le principe</w:t>
      </w:r>
      <w:r>
        <w:rPr>
          <w:lang w:eastAsia="en-US"/>
        </w:rPr>
        <w:t xml:space="preserve">, </w:t>
      </w:r>
      <w:r w:rsidR="003148C9">
        <w:rPr>
          <w:lang w:eastAsia="en-US"/>
        </w:rPr>
        <w:t>tout à fait du commencement que l</w:t>
      </w:r>
      <w:r>
        <w:rPr>
          <w:lang w:eastAsia="en-US"/>
        </w:rPr>
        <w:t>’</w:t>
      </w:r>
      <w:r w:rsidR="003148C9">
        <w:rPr>
          <w:lang w:eastAsia="en-US"/>
        </w:rPr>
        <w:t>on n</w:t>
      </w:r>
      <w:r>
        <w:rPr>
          <w:lang w:eastAsia="en-US"/>
        </w:rPr>
        <w:t>’</w:t>
      </w:r>
      <w:r w:rsidR="003148C9">
        <w:rPr>
          <w:lang w:eastAsia="en-US"/>
        </w:rPr>
        <w:t>en avait jamais entendu parler ailleurs</w:t>
      </w:r>
      <w:r>
        <w:rPr>
          <w:lang w:eastAsia="en-US"/>
        </w:rPr>
        <w:t xml:space="preserve">… </w:t>
      </w:r>
      <w:r w:rsidR="003148C9">
        <w:rPr>
          <w:lang w:eastAsia="en-US"/>
        </w:rPr>
        <w:t>C</w:t>
      </w:r>
      <w:r>
        <w:rPr>
          <w:lang w:eastAsia="en-US"/>
        </w:rPr>
        <w:t>’</w:t>
      </w:r>
      <w:r w:rsidR="003148C9">
        <w:rPr>
          <w:lang w:eastAsia="en-US"/>
        </w:rPr>
        <w:t>est assez joli</w:t>
      </w:r>
      <w:r>
        <w:rPr>
          <w:lang w:eastAsia="en-US"/>
        </w:rPr>
        <w:t xml:space="preserve">, </w:t>
      </w:r>
      <w:r w:rsidR="003148C9">
        <w:rPr>
          <w:lang w:eastAsia="en-US"/>
        </w:rPr>
        <w:t>censé</w:t>
      </w:r>
      <w:r>
        <w:rPr>
          <w:lang w:eastAsia="en-US"/>
        </w:rPr>
        <w:t xml:space="preserve">, </w:t>
      </w:r>
      <w:r w:rsidR="003148C9">
        <w:rPr>
          <w:lang w:eastAsia="en-US"/>
        </w:rPr>
        <w:t>si on aime ce genre-là</w:t>
      </w:r>
      <w:r>
        <w:rPr>
          <w:lang w:eastAsia="en-US"/>
        </w:rPr>
        <w:t xml:space="preserve">… </w:t>
      </w:r>
      <w:r w:rsidR="003148C9">
        <w:rPr>
          <w:lang w:eastAsia="en-US"/>
        </w:rPr>
        <w:t>Voilà donc qu</w:t>
      </w:r>
      <w:r>
        <w:rPr>
          <w:lang w:eastAsia="en-US"/>
        </w:rPr>
        <w:t>’</w:t>
      </w:r>
      <w:r w:rsidR="003148C9">
        <w:rPr>
          <w:lang w:eastAsia="en-US"/>
        </w:rPr>
        <w:t>e</w:t>
      </w:r>
      <w:r w:rsidR="003148C9">
        <w:t>st bon</w:t>
      </w:r>
      <w:r>
        <w:rPr>
          <w:lang w:eastAsia="en-US"/>
        </w:rPr>
        <w:t xml:space="preserve">, </w:t>
      </w:r>
      <w:r w:rsidR="003148C9">
        <w:rPr>
          <w:lang w:eastAsia="en-US"/>
        </w:rPr>
        <w:t>par rapport au capitaine</w:t>
      </w:r>
      <w:r>
        <w:rPr>
          <w:lang w:eastAsia="en-US"/>
        </w:rPr>
        <w:t xml:space="preserve">… </w:t>
      </w:r>
      <w:r w:rsidR="003148C9">
        <w:rPr>
          <w:lang w:eastAsia="en-US"/>
        </w:rPr>
        <w:t>Eh bien</w:t>
      </w:r>
      <w:r>
        <w:rPr>
          <w:lang w:eastAsia="en-US"/>
        </w:rPr>
        <w:t xml:space="preserve">, </w:t>
      </w:r>
      <w:r w:rsidR="003148C9">
        <w:rPr>
          <w:lang w:eastAsia="en-US"/>
        </w:rPr>
        <w:lastRenderedPageBreak/>
        <w:t>quoi</w:t>
      </w:r>
      <w:r>
        <w:rPr>
          <w:lang w:eastAsia="en-US"/>
        </w:rPr>
        <w:t xml:space="preserve"> ! </w:t>
      </w:r>
      <w:r w:rsidR="003148C9">
        <w:rPr>
          <w:lang w:eastAsia="en-US"/>
        </w:rPr>
        <w:t>c</w:t>
      </w:r>
      <w:r>
        <w:rPr>
          <w:lang w:eastAsia="en-US"/>
        </w:rPr>
        <w:t>’</w:t>
      </w:r>
      <w:r w:rsidR="003148C9">
        <w:rPr>
          <w:lang w:eastAsia="en-US"/>
        </w:rPr>
        <w:t>est à cause que il la pinçait plus agréablement que vous censément</w:t>
      </w:r>
      <w:r>
        <w:rPr>
          <w:lang w:eastAsia="en-US"/>
        </w:rPr>
        <w:t xml:space="preserve">, </w:t>
      </w:r>
      <w:r w:rsidR="003148C9">
        <w:rPr>
          <w:lang w:eastAsia="en-US"/>
        </w:rPr>
        <w:t>qu</w:t>
      </w:r>
      <w:r>
        <w:rPr>
          <w:lang w:eastAsia="en-US"/>
        </w:rPr>
        <w:t>’</w:t>
      </w:r>
      <w:r w:rsidR="003148C9">
        <w:rPr>
          <w:lang w:eastAsia="en-US"/>
        </w:rPr>
        <w:t>on l</w:t>
      </w:r>
      <w:r>
        <w:rPr>
          <w:lang w:eastAsia="en-US"/>
        </w:rPr>
        <w:t>’</w:t>
      </w:r>
      <w:r w:rsidR="003148C9">
        <w:rPr>
          <w:lang w:eastAsia="en-US"/>
        </w:rPr>
        <w:t>a affublé comme il est dit</w:t>
      </w:r>
      <w:r>
        <w:rPr>
          <w:lang w:eastAsia="en-US"/>
        </w:rPr>
        <w:t>.</w:t>
      </w:r>
    </w:p>
    <w:p w14:paraId="6CE49E0B" w14:textId="77777777" w:rsidR="0046142F" w:rsidRDefault="0046142F" w:rsidP="0046142F">
      <w:pPr>
        <w:rPr>
          <w:lang w:eastAsia="en-US"/>
        </w:rPr>
      </w:pPr>
      <w:r>
        <w:rPr>
          <w:lang w:eastAsia="en-US"/>
        </w:rPr>
        <w:t>— </w:t>
      </w:r>
      <w:r w:rsidR="003148C9">
        <w:rPr>
          <w:lang w:eastAsia="en-US"/>
        </w:rPr>
        <w:t>Il la pince donc bien agréablement</w:t>
      </w:r>
      <w:r>
        <w:rPr>
          <w:lang w:eastAsia="en-US"/>
        </w:rPr>
        <w:t xml:space="preserve"> ? </w:t>
      </w:r>
      <w:r w:rsidR="003148C9">
        <w:rPr>
          <w:lang w:eastAsia="en-US"/>
        </w:rPr>
        <w:t>demanda le cocher lettré</w:t>
      </w:r>
      <w:r>
        <w:rPr>
          <w:lang w:eastAsia="en-US"/>
        </w:rPr>
        <w:t>.</w:t>
      </w:r>
    </w:p>
    <w:p w14:paraId="44A1442D" w14:textId="15839C53" w:rsidR="0046142F" w:rsidRDefault="0046142F" w:rsidP="0046142F">
      <w:pPr>
        <w:rPr>
          <w:lang w:eastAsia="en-US"/>
        </w:rPr>
      </w:pPr>
      <w:r>
        <w:rPr>
          <w:lang w:eastAsia="en-US"/>
        </w:rPr>
        <w:t>— </w:t>
      </w:r>
      <w:r w:rsidR="003148C9">
        <w:rPr>
          <w:lang w:eastAsia="en-US"/>
        </w:rPr>
        <w:t>Oh que oui</w:t>
      </w:r>
      <w:r>
        <w:rPr>
          <w:lang w:eastAsia="en-US"/>
        </w:rPr>
        <w:t xml:space="preserve"> ! </w:t>
      </w:r>
      <w:r w:rsidR="003148C9">
        <w:rPr>
          <w:lang w:eastAsia="en-US"/>
        </w:rPr>
        <w:t xml:space="preserve">répliqua </w:t>
      </w:r>
      <w:proofErr w:type="spellStart"/>
      <w:r w:rsidR="003148C9">
        <w:rPr>
          <w:lang w:eastAsia="en-US"/>
        </w:rPr>
        <w:t>Yaume</w:t>
      </w:r>
      <w:proofErr w:type="spellEnd"/>
      <w:r>
        <w:rPr>
          <w:lang w:eastAsia="en-US"/>
        </w:rPr>
        <w:t xml:space="preserve">, </w:t>
      </w:r>
      <w:r w:rsidR="006C2AE1">
        <w:rPr>
          <w:lang w:eastAsia="en-US"/>
        </w:rPr>
        <w:t>—</w:t>
      </w:r>
      <w:r>
        <w:rPr>
          <w:lang w:eastAsia="en-US"/>
        </w:rPr>
        <w:t xml:space="preserve"> </w:t>
      </w:r>
      <w:r w:rsidR="003148C9">
        <w:rPr>
          <w:lang w:eastAsia="en-US"/>
        </w:rPr>
        <w:t>et d</w:t>
      </w:r>
      <w:r>
        <w:rPr>
          <w:lang w:eastAsia="en-US"/>
        </w:rPr>
        <w:t>’</w:t>
      </w:r>
      <w:r w:rsidR="003148C9">
        <w:rPr>
          <w:lang w:eastAsia="en-US"/>
        </w:rPr>
        <w:t>autres talents que je ne m</w:t>
      </w:r>
      <w:r>
        <w:rPr>
          <w:lang w:eastAsia="en-US"/>
        </w:rPr>
        <w:t>’</w:t>
      </w:r>
      <w:r w:rsidR="003148C9">
        <w:rPr>
          <w:lang w:eastAsia="en-US"/>
        </w:rPr>
        <w:t>étends pas dessus</w:t>
      </w:r>
      <w:r>
        <w:rPr>
          <w:lang w:eastAsia="en-US"/>
        </w:rPr>
        <w:t xml:space="preserve">, </w:t>
      </w:r>
      <w:r w:rsidR="003148C9">
        <w:rPr>
          <w:lang w:eastAsia="en-US"/>
        </w:rPr>
        <w:t>n</w:t>
      </w:r>
      <w:r>
        <w:rPr>
          <w:lang w:eastAsia="en-US"/>
        </w:rPr>
        <w:t>’</w:t>
      </w:r>
      <w:r w:rsidR="003148C9">
        <w:rPr>
          <w:lang w:eastAsia="en-US"/>
        </w:rPr>
        <w:t>étant pas ici le lieu favorable</w:t>
      </w:r>
      <w:r>
        <w:rPr>
          <w:lang w:eastAsia="en-US"/>
        </w:rPr>
        <w:t xml:space="preserve">… </w:t>
      </w:r>
      <w:r w:rsidR="003148C9">
        <w:rPr>
          <w:lang w:eastAsia="en-US"/>
        </w:rPr>
        <w:t>que partout aux jeux de cartes il fait sauter les banques</w:t>
      </w:r>
      <w:r>
        <w:rPr>
          <w:lang w:eastAsia="en-US"/>
        </w:rPr>
        <w:t> !…</w:t>
      </w:r>
    </w:p>
    <w:p w14:paraId="071EC46A" w14:textId="77777777" w:rsidR="0046142F" w:rsidRDefault="0046142F" w:rsidP="0046142F">
      <w:pPr>
        <w:rPr>
          <w:lang w:eastAsia="en-US"/>
        </w:rPr>
      </w:pPr>
      <w:r>
        <w:rPr>
          <w:lang w:eastAsia="en-US"/>
        </w:rPr>
        <w:t>— </w:t>
      </w:r>
      <w:r w:rsidR="003148C9">
        <w:rPr>
          <w:lang w:eastAsia="en-US"/>
        </w:rPr>
        <w:t>Peste</w:t>
      </w:r>
      <w:r>
        <w:rPr>
          <w:lang w:eastAsia="en-US"/>
        </w:rPr>
        <w:t xml:space="preserve"> ! </w:t>
      </w:r>
      <w:r w:rsidR="003148C9">
        <w:rPr>
          <w:lang w:eastAsia="en-US"/>
        </w:rPr>
        <w:t>interrompit-on avec une admiration équivoque</w:t>
      </w:r>
      <w:r>
        <w:rPr>
          <w:lang w:eastAsia="en-US"/>
        </w:rPr>
        <w:t>.</w:t>
      </w:r>
    </w:p>
    <w:p w14:paraId="3ED34018" w14:textId="77777777" w:rsidR="0046142F" w:rsidRDefault="0046142F" w:rsidP="0046142F">
      <w:pPr>
        <w:rPr>
          <w:lang w:eastAsia="en-US"/>
        </w:rPr>
      </w:pPr>
      <w:r>
        <w:rPr>
          <w:lang w:eastAsia="en-US"/>
        </w:rPr>
        <w:t>— </w:t>
      </w:r>
      <w:r w:rsidR="003148C9">
        <w:rPr>
          <w:lang w:eastAsia="en-US"/>
        </w:rPr>
        <w:t>En tout bien tout honneur</w:t>
      </w:r>
      <w:r>
        <w:rPr>
          <w:lang w:eastAsia="en-US"/>
        </w:rPr>
        <w:t xml:space="preserve">, </w:t>
      </w:r>
      <w:r w:rsidR="003148C9">
        <w:rPr>
          <w:lang w:eastAsia="en-US"/>
        </w:rPr>
        <w:t xml:space="preserve">acheva </w:t>
      </w:r>
      <w:proofErr w:type="spellStart"/>
      <w:r w:rsidR="003148C9">
        <w:rPr>
          <w:lang w:eastAsia="en-US"/>
        </w:rPr>
        <w:t>Yaume</w:t>
      </w:r>
      <w:proofErr w:type="spellEnd"/>
      <w:r>
        <w:rPr>
          <w:lang w:eastAsia="en-US"/>
        </w:rPr>
        <w:t>.</w:t>
      </w:r>
    </w:p>
    <w:p w14:paraId="6CCE567A" w14:textId="77777777" w:rsidR="0046142F" w:rsidRDefault="0046142F" w:rsidP="0046142F">
      <w:pPr>
        <w:rPr>
          <w:lang w:eastAsia="en-US"/>
        </w:rPr>
      </w:pPr>
      <w:r>
        <w:rPr>
          <w:lang w:eastAsia="en-US"/>
        </w:rPr>
        <w:t>— </w:t>
      </w:r>
      <w:r w:rsidR="003148C9">
        <w:rPr>
          <w:lang w:eastAsia="en-US"/>
        </w:rPr>
        <w:t>Toujo</w:t>
      </w:r>
      <w:r w:rsidR="003148C9">
        <w:t>urs</w:t>
      </w:r>
      <w:r>
        <w:rPr>
          <w:lang w:eastAsia="en-US"/>
        </w:rPr>
        <w:t xml:space="preserve"> !… </w:t>
      </w:r>
      <w:r w:rsidR="003148C9">
        <w:rPr>
          <w:lang w:eastAsia="en-US"/>
        </w:rPr>
        <w:t>dit le cocher</w:t>
      </w:r>
      <w:r>
        <w:rPr>
          <w:lang w:eastAsia="en-US"/>
        </w:rPr>
        <w:t>.</w:t>
      </w:r>
    </w:p>
    <w:p w14:paraId="0831CE7B" w14:textId="77777777" w:rsidR="0046142F" w:rsidRDefault="003148C9" w:rsidP="0046142F">
      <w:pPr>
        <w:rPr>
          <w:lang w:eastAsia="en-US"/>
        </w:rPr>
      </w:pPr>
      <w:r>
        <w:rPr>
          <w:lang w:eastAsia="en-US"/>
        </w:rPr>
        <w:t>Et l</w:t>
      </w:r>
      <w:r w:rsidR="0046142F">
        <w:rPr>
          <w:lang w:eastAsia="en-US"/>
        </w:rPr>
        <w:t>’</w:t>
      </w:r>
      <w:r>
        <w:rPr>
          <w:lang w:eastAsia="en-US"/>
        </w:rPr>
        <w:t>honorable assemblée demeura profondément convaincue que Mazurke était un grec</w:t>
      </w:r>
      <w:r w:rsidR="0046142F">
        <w:rPr>
          <w:lang w:eastAsia="en-US"/>
        </w:rPr>
        <w:t xml:space="preserve">, </w:t>
      </w:r>
      <w:r>
        <w:rPr>
          <w:lang w:eastAsia="en-US"/>
        </w:rPr>
        <w:t>ce qui ne diminua en rien l</w:t>
      </w:r>
      <w:r w:rsidR="0046142F">
        <w:rPr>
          <w:lang w:eastAsia="en-US"/>
        </w:rPr>
        <w:t>’</w:t>
      </w:r>
      <w:r>
        <w:rPr>
          <w:lang w:eastAsia="en-US"/>
        </w:rPr>
        <w:t>estime qu</w:t>
      </w:r>
      <w:r w:rsidR="0046142F">
        <w:rPr>
          <w:lang w:eastAsia="en-US"/>
        </w:rPr>
        <w:t>’</w:t>
      </w:r>
      <w:r>
        <w:rPr>
          <w:lang w:eastAsia="en-US"/>
        </w:rPr>
        <w:t>on pouvait avoir pour son caractère</w:t>
      </w:r>
      <w:r w:rsidR="0046142F">
        <w:rPr>
          <w:lang w:eastAsia="en-US"/>
        </w:rPr>
        <w:t>.</w:t>
      </w:r>
    </w:p>
    <w:p w14:paraId="057D6667" w14:textId="42D889F8" w:rsidR="003148C9" w:rsidRDefault="003148C9" w:rsidP="0046142F">
      <w:pPr>
        <w:pStyle w:val="Titre2"/>
        <w:rPr>
          <w:lang w:eastAsia="en-US"/>
        </w:rPr>
      </w:pPr>
      <w:bookmarkStart w:id="4" w:name="_Toc233868048"/>
      <w:bookmarkStart w:id="5" w:name="_Toc202196744"/>
      <w:r>
        <w:rPr>
          <w:lang w:eastAsia="en-US"/>
        </w:rPr>
        <w:lastRenderedPageBreak/>
        <w:t>OÙ MAZURKE DANSE</w:t>
      </w:r>
      <w:bookmarkEnd w:id="4"/>
      <w:bookmarkEnd w:id="5"/>
      <w:r>
        <w:rPr>
          <w:lang w:eastAsia="en-US"/>
        </w:rPr>
        <w:br/>
      </w:r>
    </w:p>
    <w:p w14:paraId="49AF1D1C" w14:textId="77777777" w:rsidR="0046142F" w:rsidRDefault="003148C9" w:rsidP="0046142F">
      <w:pPr>
        <w:rPr>
          <w:lang w:eastAsia="en-US"/>
        </w:rPr>
      </w:pPr>
      <w:proofErr w:type="spellStart"/>
      <w:r>
        <w:rPr>
          <w:lang w:eastAsia="en-US"/>
        </w:rPr>
        <w:t>Yaume</w:t>
      </w:r>
      <w:proofErr w:type="spellEnd"/>
      <w:r w:rsidR="0046142F">
        <w:rPr>
          <w:lang w:eastAsia="en-US"/>
        </w:rPr>
        <w:t xml:space="preserve">, </w:t>
      </w:r>
      <w:r>
        <w:rPr>
          <w:lang w:eastAsia="en-US"/>
        </w:rPr>
        <w:t>cependant</w:t>
      </w:r>
      <w:r w:rsidR="0046142F">
        <w:rPr>
          <w:lang w:eastAsia="en-US"/>
        </w:rPr>
        <w:t xml:space="preserve">, </w:t>
      </w:r>
      <w:r>
        <w:rPr>
          <w:lang w:eastAsia="en-US"/>
        </w:rPr>
        <w:t>avait son idée</w:t>
      </w:r>
      <w:r w:rsidR="0046142F">
        <w:rPr>
          <w:lang w:eastAsia="en-US"/>
        </w:rPr>
        <w:t>.</w:t>
      </w:r>
    </w:p>
    <w:p w14:paraId="3CDC520C" w14:textId="77777777" w:rsidR="0046142F" w:rsidRDefault="003148C9" w:rsidP="0046142F">
      <w:pPr>
        <w:rPr>
          <w:lang w:eastAsia="en-US"/>
        </w:rPr>
      </w:pPr>
      <w:r>
        <w:rPr>
          <w:lang w:eastAsia="en-US"/>
        </w:rPr>
        <w:t>Il reprit d</w:t>
      </w:r>
      <w:r w:rsidR="0046142F">
        <w:rPr>
          <w:lang w:eastAsia="en-US"/>
        </w:rPr>
        <w:t>’</w:t>
      </w:r>
      <w:r>
        <w:rPr>
          <w:lang w:eastAsia="en-US"/>
        </w:rPr>
        <w:t>un ton t</w:t>
      </w:r>
      <w:r>
        <w:t>rès insinuant</w:t>
      </w:r>
      <w:r w:rsidR="0046142F">
        <w:rPr>
          <w:lang w:eastAsia="en-US"/>
        </w:rPr>
        <w:t>.</w:t>
      </w:r>
    </w:p>
    <w:p w14:paraId="3CADB965" w14:textId="77777777" w:rsidR="0046142F" w:rsidRDefault="0046142F" w:rsidP="0046142F">
      <w:pPr>
        <w:rPr>
          <w:lang w:eastAsia="en-US"/>
        </w:rPr>
      </w:pPr>
      <w:r>
        <w:rPr>
          <w:lang w:eastAsia="en-US"/>
        </w:rPr>
        <w:t>— </w:t>
      </w:r>
      <w:r w:rsidR="003148C9">
        <w:rPr>
          <w:lang w:eastAsia="en-US"/>
        </w:rPr>
        <w:t>Ça vous a-t-il fait du plaisir</w:t>
      </w:r>
      <w:r>
        <w:rPr>
          <w:lang w:eastAsia="en-US"/>
        </w:rPr>
        <w:t xml:space="preserve">, </w:t>
      </w:r>
      <w:r w:rsidR="003148C9">
        <w:rPr>
          <w:lang w:eastAsia="en-US"/>
        </w:rPr>
        <w:t>ce que je vous ai dit</w:t>
      </w:r>
      <w:r>
        <w:rPr>
          <w:lang w:eastAsia="en-US"/>
        </w:rPr>
        <w:t> ?</w:t>
      </w:r>
    </w:p>
    <w:p w14:paraId="0ABA288B" w14:textId="77777777" w:rsidR="0046142F" w:rsidRDefault="0046142F" w:rsidP="0046142F">
      <w:pPr>
        <w:numPr>
          <w:ins w:id="6" w:author="Alain" w:date="2009-12-08T17:41:00Z"/>
        </w:numPr>
        <w:rPr>
          <w:lang w:eastAsia="en-US"/>
        </w:rPr>
      </w:pPr>
      <w:r>
        <w:rPr>
          <w:lang w:eastAsia="en-US"/>
        </w:rPr>
        <w:t>— </w:t>
      </w:r>
      <w:r w:rsidR="003148C9">
        <w:rPr>
          <w:lang w:eastAsia="en-US"/>
        </w:rPr>
        <w:t>Beaucoup</w:t>
      </w:r>
      <w:r>
        <w:rPr>
          <w:lang w:eastAsia="en-US"/>
        </w:rPr>
        <w:t xml:space="preserve">, </w:t>
      </w:r>
      <w:r w:rsidR="003148C9">
        <w:rPr>
          <w:lang w:eastAsia="en-US"/>
        </w:rPr>
        <w:t xml:space="preserve">monsieur </w:t>
      </w:r>
      <w:proofErr w:type="spellStart"/>
      <w:r w:rsidR="003148C9">
        <w:rPr>
          <w:lang w:eastAsia="en-US"/>
        </w:rPr>
        <w:t>Yaume</w:t>
      </w:r>
      <w:proofErr w:type="spellEnd"/>
      <w:r>
        <w:rPr>
          <w:lang w:eastAsia="en-US"/>
        </w:rPr>
        <w:t xml:space="preserve">, </w:t>
      </w:r>
      <w:r w:rsidR="003148C9">
        <w:rPr>
          <w:lang w:eastAsia="en-US"/>
        </w:rPr>
        <w:t>répondit la livrée</w:t>
      </w:r>
      <w:r>
        <w:rPr>
          <w:lang w:eastAsia="en-US"/>
        </w:rPr>
        <w:t>.</w:t>
      </w:r>
    </w:p>
    <w:p w14:paraId="269F7829"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pas l</w:t>
      </w:r>
      <w:r>
        <w:rPr>
          <w:lang w:eastAsia="en-US"/>
        </w:rPr>
        <w:t>’</w:t>
      </w:r>
      <w:r w:rsidR="003148C9">
        <w:rPr>
          <w:lang w:eastAsia="en-US"/>
        </w:rPr>
        <w:t>embarras</w:t>
      </w:r>
      <w:r>
        <w:rPr>
          <w:lang w:eastAsia="en-US"/>
        </w:rPr>
        <w:t xml:space="preserve">… </w:t>
      </w:r>
      <w:r w:rsidR="003148C9">
        <w:rPr>
          <w:lang w:eastAsia="en-US"/>
        </w:rPr>
        <w:t>Alors</w:t>
      </w:r>
      <w:r>
        <w:rPr>
          <w:lang w:eastAsia="en-US"/>
        </w:rPr>
        <w:t xml:space="preserve">, </w:t>
      </w:r>
      <w:r w:rsidR="003148C9">
        <w:rPr>
          <w:lang w:eastAsia="en-US"/>
        </w:rPr>
        <w:t>je vous demanderai</w:t>
      </w:r>
      <w:r>
        <w:rPr>
          <w:lang w:eastAsia="en-US"/>
        </w:rPr>
        <w:t xml:space="preserve">, </w:t>
      </w:r>
      <w:r w:rsidR="003148C9">
        <w:rPr>
          <w:lang w:eastAsia="en-US"/>
        </w:rPr>
        <w:t>censé</w:t>
      </w:r>
      <w:r>
        <w:rPr>
          <w:lang w:eastAsia="en-US"/>
        </w:rPr>
        <w:t xml:space="preserve">, </w:t>
      </w:r>
      <w:r w:rsidR="003148C9">
        <w:rPr>
          <w:lang w:eastAsia="en-US"/>
        </w:rPr>
        <w:t>sans l</w:t>
      </w:r>
      <w:r>
        <w:rPr>
          <w:lang w:eastAsia="en-US"/>
        </w:rPr>
        <w:t>’</w:t>
      </w:r>
      <w:r w:rsidR="003148C9">
        <w:rPr>
          <w:lang w:eastAsia="en-US"/>
        </w:rPr>
        <w:t>exiger de votre complaisance</w:t>
      </w:r>
      <w:r>
        <w:rPr>
          <w:lang w:eastAsia="en-US"/>
        </w:rPr>
        <w:t xml:space="preserve">, </w:t>
      </w:r>
      <w:r w:rsidR="003148C9">
        <w:rPr>
          <w:lang w:eastAsia="en-US"/>
        </w:rPr>
        <w:t>entre camarades de la même profession ci</w:t>
      </w:r>
      <w:r w:rsidR="003148C9">
        <w:t>vile</w:t>
      </w:r>
      <w:r>
        <w:rPr>
          <w:lang w:eastAsia="en-US"/>
        </w:rPr>
        <w:t xml:space="preserve">, </w:t>
      </w:r>
      <w:r w:rsidR="003148C9">
        <w:rPr>
          <w:lang w:eastAsia="en-US"/>
        </w:rPr>
        <w:t>une chose que j</w:t>
      </w:r>
      <w:r>
        <w:rPr>
          <w:lang w:eastAsia="en-US"/>
        </w:rPr>
        <w:t>’</w:t>
      </w:r>
      <w:r w:rsidR="003148C9">
        <w:rPr>
          <w:lang w:eastAsia="en-US"/>
        </w:rPr>
        <w:t>ambitionne drôlement depuis un peu de temps</w:t>
      </w:r>
      <w:r>
        <w:rPr>
          <w:lang w:eastAsia="en-US"/>
        </w:rPr>
        <w:t>.</w:t>
      </w:r>
    </w:p>
    <w:p w14:paraId="592340E2" w14:textId="77777777" w:rsidR="0046142F" w:rsidRDefault="0046142F" w:rsidP="0046142F">
      <w:pPr>
        <w:rPr>
          <w:lang w:eastAsia="en-US"/>
        </w:rPr>
      </w:pPr>
      <w:r>
        <w:rPr>
          <w:lang w:eastAsia="en-US"/>
        </w:rPr>
        <w:t>— </w:t>
      </w:r>
      <w:r w:rsidR="003148C9">
        <w:rPr>
          <w:lang w:eastAsia="en-US"/>
        </w:rPr>
        <w:t>À vos ordres</w:t>
      </w:r>
      <w:r>
        <w:rPr>
          <w:lang w:eastAsia="en-US"/>
        </w:rPr>
        <w:t xml:space="preserve">, </w:t>
      </w:r>
      <w:r w:rsidR="003148C9">
        <w:rPr>
          <w:lang w:eastAsia="en-US"/>
        </w:rPr>
        <w:t xml:space="preserve">monsieur </w:t>
      </w:r>
      <w:proofErr w:type="spellStart"/>
      <w:r w:rsidR="003148C9">
        <w:rPr>
          <w:lang w:eastAsia="en-US"/>
        </w:rPr>
        <w:t>Yaume</w:t>
      </w:r>
      <w:proofErr w:type="spellEnd"/>
      <w:r>
        <w:rPr>
          <w:lang w:eastAsia="en-US"/>
        </w:rPr>
        <w:t> !</w:t>
      </w:r>
    </w:p>
    <w:p w14:paraId="2DA82591" w14:textId="45D4F558" w:rsidR="0046142F" w:rsidRDefault="0046142F" w:rsidP="0046142F">
      <w:pPr>
        <w:rPr>
          <w:lang w:eastAsia="en-US"/>
        </w:rPr>
      </w:pPr>
      <w:r>
        <w:rPr>
          <w:lang w:eastAsia="en-US"/>
        </w:rPr>
        <w:t>— </w:t>
      </w:r>
      <w:r w:rsidR="003148C9">
        <w:rPr>
          <w:lang w:eastAsia="en-US"/>
        </w:rPr>
        <w:t>Je vous l</w:t>
      </w:r>
      <w:r>
        <w:rPr>
          <w:lang w:eastAsia="en-US"/>
        </w:rPr>
        <w:t>’</w:t>
      </w:r>
      <w:r w:rsidR="003148C9">
        <w:rPr>
          <w:lang w:eastAsia="en-US"/>
        </w:rPr>
        <w:t>implique</w:t>
      </w:r>
      <w:r>
        <w:rPr>
          <w:lang w:eastAsia="en-US"/>
        </w:rPr>
        <w:t xml:space="preserve">, </w:t>
      </w:r>
      <w:r w:rsidR="003148C9">
        <w:rPr>
          <w:lang w:eastAsia="en-US"/>
        </w:rPr>
        <w:t>bref</w:t>
      </w:r>
      <w:r>
        <w:rPr>
          <w:lang w:eastAsia="en-US"/>
        </w:rPr>
        <w:t xml:space="preserve">, </w:t>
      </w:r>
      <w:r w:rsidR="003148C9">
        <w:rPr>
          <w:lang w:eastAsia="en-US"/>
        </w:rPr>
        <w:t>en deux mots</w:t>
      </w:r>
      <w:r>
        <w:rPr>
          <w:lang w:eastAsia="en-US"/>
        </w:rPr>
        <w:t xml:space="preserve">, </w:t>
      </w:r>
      <w:r w:rsidR="003148C9">
        <w:rPr>
          <w:lang w:eastAsia="en-US"/>
        </w:rPr>
        <w:t>censé</w:t>
      </w:r>
      <w:r>
        <w:rPr>
          <w:lang w:eastAsia="en-US"/>
        </w:rPr>
        <w:t xml:space="preserve">, </w:t>
      </w:r>
      <w:r w:rsidR="003148C9">
        <w:rPr>
          <w:lang w:eastAsia="en-US"/>
        </w:rPr>
        <w:t>pour ne pas vous abuser</w:t>
      </w:r>
      <w:r>
        <w:rPr>
          <w:lang w:eastAsia="en-US"/>
        </w:rPr>
        <w:t xml:space="preserve">… </w:t>
      </w:r>
      <w:r w:rsidR="003148C9">
        <w:rPr>
          <w:lang w:eastAsia="en-US"/>
        </w:rPr>
        <w:t>J</w:t>
      </w:r>
      <w:r>
        <w:rPr>
          <w:lang w:eastAsia="en-US"/>
        </w:rPr>
        <w:t>’</w:t>
      </w:r>
      <w:r w:rsidR="003148C9">
        <w:rPr>
          <w:lang w:eastAsia="en-US"/>
        </w:rPr>
        <w:t>ambitionnerais</w:t>
      </w:r>
      <w:r>
        <w:rPr>
          <w:lang w:eastAsia="en-US"/>
        </w:rPr>
        <w:t xml:space="preserve">, </w:t>
      </w:r>
      <w:r w:rsidR="003148C9">
        <w:rPr>
          <w:lang w:eastAsia="en-US"/>
        </w:rPr>
        <w:t xml:space="preserve">si </w:t>
      </w:r>
      <w:r w:rsidR="003148C9">
        <w:rPr>
          <w:lang w:eastAsia="en-US"/>
        </w:rPr>
        <w:t xml:space="preserve">ça ne vous </w:t>
      </w:r>
      <w:proofErr w:type="spellStart"/>
      <w:r w:rsidR="003148C9">
        <w:rPr>
          <w:lang w:eastAsia="en-US"/>
        </w:rPr>
        <w:t>offusionnait</w:t>
      </w:r>
      <w:proofErr w:type="spellEnd"/>
      <w:r w:rsidR="003148C9">
        <w:rPr>
          <w:lang w:eastAsia="en-US"/>
        </w:rPr>
        <w:t xml:space="preserve"> pas</w:t>
      </w:r>
      <w:r>
        <w:rPr>
          <w:lang w:eastAsia="en-US"/>
        </w:rPr>
        <w:t xml:space="preserve">, </w:t>
      </w:r>
      <w:r w:rsidR="003148C9">
        <w:rPr>
          <w:lang w:eastAsia="en-US"/>
        </w:rPr>
        <w:t>de savoir ce que c</w:t>
      </w:r>
      <w:r>
        <w:rPr>
          <w:lang w:eastAsia="en-US"/>
        </w:rPr>
        <w:t>’</w:t>
      </w:r>
      <w:r w:rsidR="003148C9">
        <w:rPr>
          <w:lang w:eastAsia="en-US"/>
        </w:rPr>
        <w:t>est qu</w:t>
      </w:r>
      <w:r>
        <w:rPr>
          <w:lang w:eastAsia="en-US"/>
        </w:rPr>
        <w:t>’</w:t>
      </w:r>
      <w:r w:rsidR="003148C9">
        <w:rPr>
          <w:lang w:eastAsia="en-US"/>
        </w:rPr>
        <w:t>un s</w:t>
      </w:r>
      <w:r w:rsidR="003148C9">
        <w:t>ocialiste</w:t>
      </w:r>
      <w:r>
        <w:rPr>
          <w:lang w:eastAsia="en-US"/>
        </w:rPr>
        <w:t>.</w:t>
      </w:r>
    </w:p>
    <w:p w14:paraId="30B0A29C"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un rouge</w:t>
      </w:r>
      <w:r>
        <w:rPr>
          <w:lang w:eastAsia="en-US"/>
        </w:rPr>
        <w:t xml:space="preserve">, </w:t>
      </w:r>
      <w:r w:rsidR="003148C9">
        <w:rPr>
          <w:lang w:eastAsia="en-US"/>
        </w:rPr>
        <w:t>répéta le cocher lettré</w:t>
      </w:r>
      <w:r>
        <w:rPr>
          <w:lang w:eastAsia="en-US"/>
        </w:rPr>
        <w:t>.</w:t>
      </w:r>
    </w:p>
    <w:p w14:paraId="5451E3C0" w14:textId="77777777" w:rsidR="0046142F" w:rsidRDefault="0046142F" w:rsidP="0046142F">
      <w:pPr>
        <w:rPr>
          <w:lang w:eastAsia="en-US"/>
        </w:rPr>
      </w:pPr>
      <w:r>
        <w:rPr>
          <w:lang w:eastAsia="en-US"/>
        </w:rPr>
        <w:t>— </w:t>
      </w:r>
      <w:r w:rsidR="003148C9">
        <w:rPr>
          <w:lang w:eastAsia="en-US"/>
        </w:rPr>
        <w:t>Un rouge</w:t>
      </w:r>
      <w:r>
        <w:rPr>
          <w:lang w:eastAsia="en-US"/>
        </w:rPr>
        <w:t xml:space="preserve"> ? </w:t>
      </w:r>
      <w:r w:rsidR="003148C9">
        <w:rPr>
          <w:lang w:eastAsia="en-US"/>
        </w:rPr>
        <w:t xml:space="preserve">répéta </w:t>
      </w:r>
      <w:proofErr w:type="spellStart"/>
      <w:r w:rsidR="003148C9">
        <w:rPr>
          <w:lang w:eastAsia="en-US"/>
        </w:rPr>
        <w:t>Yaume</w:t>
      </w:r>
      <w:proofErr w:type="spellEnd"/>
      <w:r>
        <w:rPr>
          <w:lang w:eastAsia="en-US"/>
        </w:rPr>
        <w:t>.</w:t>
      </w:r>
    </w:p>
    <w:p w14:paraId="2C683469" w14:textId="77777777" w:rsidR="0046142F" w:rsidRDefault="003148C9" w:rsidP="0046142F">
      <w:pPr>
        <w:rPr>
          <w:lang w:eastAsia="en-US"/>
        </w:rPr>
      </w:pPr>
      <w:r>
        <w:rPr>
          <w:lang w:eastAsia="en-US"/>
        </w:rPr>
        <w:t>Et il ajouta à part lui</w:t>
      </w:r>
      <w:r w:rsidR="0046142F">
        <w:rPr>
          <w:lang w:eastAsia="en-US"/>
        </w:rPr>
        <w:t> :</w:t>
      </w:r>
    </w:p>
    <w:p w14:paraId="465E3E77" w14:textId="7C846B5E" w:rsidR="0046142F" w:rsidRDefault="0046142F" w:rsidP="0046142F">
      <w:pPr>
        <w:rPr>
          <w:lang w:eastAsia="en-US"/>
        </w:rPr>
      </w:pPr>
      <w:r>
        <w:rPr>
          <w:lang w:eastAsia="en-US"/>
        </w:rPr>
        <w:t>— </w:t>
      </w:r>
      <w:r w:rsidR="003148C9">
        <w:rPr>
          <w:lang w:eastAsia="en-US"/>
        </w:rPr>
        <w:t>Avec ça qu</w:t>
      </w:r>
      <w:r>
        <w:rPr>
          <w:lang w:eastAsia="en-US"/>
        </w:rPr>
        <w:t>’</w:t>
      </w:r>
      <w:r w:rsidR="003148C9">
        <w:rPr>
          <w:lang w:eastAsia="en-US"/>
        </w:rPr>
        <w:t>il est justement pas mal pâlot</w:t>
      </w:r>
      <w:r>
        <w:rPr>
          <w:lang w:eastAsia="en-US"/>
        </w:rPr>
        <w:t>, M. </w:t>
      </w:r>
      <w:r w:rsidR="003148C9">
        <w:rPr>
          <w:lang w:eastAsia="en-US"/>
        </w:rPr>
        <w:t>Philippe</w:t>
      </w:r>
      <w:r>
        <w:rPr>
          <w:lang w:eastAsia="en-US"/>
        </w:rPr>
        <w:t> !</w:t>
      </w:r>
    </w:p>
    <w:p w14:paraId="1B2CEB9B" w14:textId="222AD774" w:rsidR="0046142F" w:rsidRDefault="0046142F" w:rsidP="0046142F">
      <w:pPr>
        <w:rPr>
          <w:lang w:eastAsia="en-US"/>
        </w:rPr>
      </w:pPr>
      <w:r>
        <w:rPr>
          <w:lang w:eastAsia="en-US"/>
        </w:rPr>
        <w:t>— </w:t>
      </w:r>
      <w:r w:rsidR="003148C9">
        <w:rPr>
          <w:lang w:eastAsia="en-US"/>
        </w:rPr>
        <w:t>Dites donc</w:t>
      </w:r>
      <w:r>
        <w:rPr>
          <w:lang w:eastAsia="en-US"/>
        </w:rPr>
        <w:t xml:space="preserve">, </w:t>
      </w:r>
      <w:r w:rsidR="003148C9">
        <w:rPr>
          <w:lang w:eastAsia="en-US"/>
        </w:rPr>
        <w:t>reprit le cocher</w:t>
      </w:r>
      <w:r>
        <w:rPr>
          <w:lang w:eastAsia="en-US"/>
        </w:rPr>
        <w:t xml:space="preserve">, </w:t>
      </w:r>
      <w:r w:rsidR="006C2AE1">
        <w:rPr>
          <w:lang w:eastAsia="en-US"/>
        </w:rPr>
        <w:t>—</w:t>
      </w:r>
      <w:r>
        <w:rPr>
          <w:lang w:eastAsia="en-US"/>
        </w:rPr>
        <w:t xml:space="preserve"> </w:t>
      </w:r>
      <w:r w:rsidR="003148C9">
        <w:rPr>
          <w:lang w:eastAsia="en-US"/>
        </w:rPr>
        <w:t>d</w:t>
      </w:r>
      <w:r>
        <w:rPr>
          <w:lang w:eastAsia="en-US"/>
        </w:rPr>
        <w:t>’</w:t>
      </w:r>
      <w:r w:rsidR="003148C9">
        <w:rPr>
          <w:lang w:eastAsia="en-US"/>
        </w:rPr>
        <w:t xml:space="preserve">où </w:t>
      </w:r>
      <w:proofErr w:type="spellStart"/>
      <w:r w:rsidR="003148C9">
        <w:rPr>
          <w:lang w:eastAsia="en-US"/>
        </w:rPr>
        <w:t>venez-vous</w:t>
      </w:r>
      <w:proofErr w:type="spellEnd"/>
      <w:r w:rsidR="003148C9">
        <w:rPr>
          <w:lang w:eastAsia="en-US"/>
        </w:rPr>
        <w:t xml:space="preserve"> donc pour demander des choses comme</w:t>
      </w:r>
      <w:r w:rsidR="003148C9">
        <w:t xml:space="preserve"> ça</w:t>
      </w:r>
      <w:r>
        <w:rPr>
          <w:lang w:eastAsia="en-US"/>
        </w:rPr>
        <w:t xml:space="preserve">, </w:t>
      </w:r>
      <w:r w:rsidR="003148C9">
        <w:rPr>
          <w:lang w:eastAsia="en-US"/>
        </w:rPr>
        <w:t xml:space="preserve">monsieur </w:t>
      </w:r>
      <w:proofErr w:type="spellStart"/>
      <w:r w:rsidR="003148C9">
        <w:rPr>
          <w:lang w:eastAsia="en-US"/>
        </w:rPr>
        <w:t>Yaume</w:t>
      </w:r>
      <w:proofErr w:type="spellEnd"/>
      <w:r>
        <w:rPr>
          <w:lang w:eastAsia="en-US"/>
        </w:rPr>
        <w:t> ?</w:t>
      </w:r>
    </w:p>
    <w:p w14:paraId="254B5D1A" w14:textId="77777777" w:rsidR="0046142F" w:rsidRDefault="0046142F" w:rsidP="0046142F">
      <w:pPr>
        <w:rPr>
          <w:lang w:eastAsia="en-US"/>
        </w:rPr>
      </w:pPr>
      <w:r>
        <w:rPr>
          <w:lang w:eastAsia="en-US"/>
        </w:rPr>
        <w:t>— </w:t>
      </w:r>
      <w:r w:rsidR="003148C9">
        <w:rPr>
          <w:lang w:eastAsia="en-US"/>
        </w:rPr>
        <w:t>Censément</w:t>
      </w:r>
      <w:r>
        <w:rPr>
          <w:lang w:eastAsia="en-US"/>
        </w:rPr>
        <w:t xml:space="preserve">, </w:t>
      </w:r>
      <w:r w:rsidR="003148C9">
        <w:rPr>
          <w:lang w:eastAsia="en-US"/>
        </w:rPr>
        <w:t>monsieur Joseph</w:t>
      </w:r>
      <w:r>
        <w:rPr>
          <w:lang w:eastAsia="en-US"/>
        </w:rPr>
        <w:t xml:space="preserve">, </w:t>
      </w:r>
      <w:r w:rsidR="003148C9">
        <w:rPr>
          <w:lang w:eastAsia="en-US"/>
        </w:rPr>
        <w:t xml:space="preserve">reprit </w:t>
      </w:r>
      <w:proofErr w:type="spellStart"/>
      <w:r w:rsidR="003148C9">
        <w:rPr>
          <w:lang w:eastAsia="en-US"/>
        </w:rPr>
        <w:t>Yaume</w:t>
      </w:r>
      <w:proofErr w:type="spellEnd"/>
      <w:r>
        <w:rPr>
          <w:lang w:eastAsia="en-US"/>
        </w:rPr>
        <w:t xml:space="preserve">, </w:t>
      </w:r>
      <w:r w:rsidR="003148C9">
        <w:rPr>
          <w:lang w:eastAsia="en-US"/>
        </w:rPr>
        <w:t>je viens d</w:t>
      </w:r>
      <w:r>
        <w:rPr>
          <w:lang w:eastAsia="en-US"/>
        </w:rPr>
        <w:t>’</w:t>
      </w:r>
      <w:r w:rsidR="003148C9">
        <w:rPr>
          <w:lang w:eastAsia="en-US"/>
        </w:rPr>
        <w:t>au-delà des lignes de frontières et de douane</w:t>
      </w:r>
      <w:r>
        <w:rPr>
          <w:lang w:eastAsia="en-US"/>
        </w:rPr>
        <w:t>…</w:t>
      </w:r>
    </w:p>
    <w:p w14:paraId="383D0E25" w14:textId="77777777" w:rsidR="0046142F" w:rsidRDefault="0046142F" w:rsidP="0046142F">
      <w:pPr>
        <w:rPr>
          <w:lang w:eastAsia="en-US"/>
        </w:rPr>
      </w:pPr>
      <w:r>
        <w:rPr>
          <w:lang w:eastAsia="en-US"/>
        </w:rPr>
        <w:t>— </w:t>
      </w:r>
      <w:r w:rsidR="003148C9">
        <w:rPr>
          <w:lang w:eastAsia="en-US"/>
        </w:rPr>
        <w:t>À la bonne heure</w:t>
      </w:r>
      <w:r>
        <w:rPr>
          <w:lang w:eastAsia="en-US"/>
        </w:rPr>
        <w:t xml:space="preserve"> !… </w:t>
      </w:r>
      <w:r w:rsidR="003148C9">
        <w:rPr>
          <w:lang w:eastAsia="en-US"/>
        </w:rPr>
        <w:t>les socialistes sont des personnes qui sont communistes</w:t>
      </w:r>
      <w:r>
        <w:rPr>
          <w:lang w:eastAsia="en-US"/>
        </w:rPr>
        <w:t>…</w:t>
      </w:r>
    </w:p>
    <w:p w14:paraId="582FD4A8" w14:textId="77777777" w:rsidR="0046142F" w:rsidRDefault="0046142F" w:rsidP="0046142F">
      <w:pPr>
        <w:rPr>
          <w:lang w:eastAsia="en-US"/>
        </w:rPr>
      </w:pPr>
      <w:r>
        <w:rPr>
          <w:lang w:eastAsia="en-US"/>
        </w:rPr>
        <w:lastRenderedPageBreak/>
        <w:t>— </w:t>
      </w:r>
      <w:r w:rsidR="003148C9">
        <w:rPr>
          <w:lang w:eastAsia="en-US"/>
        </w:rPr>
        <w:t>Ah</w:t>
      </w:r>
      <w:r>
        <w:rPr>
          <w:lang w:eastAsia="en-US"/>
        </w:rPr>
        <w:t xml:space="preserve"> ! </w:t>
      </w:r>
      <w:r w:rsidR="003148C9">
        <w:rPr>
          <w:lang w:eastAsia="en-US"/>
        </w:rPr>
        <w:t xml:space="preserve">fit </w:t>
      </w:r>
      <w:proofErr w:type="spellStart"/>
      <w:r w:rsidR="003148C9">
        <w:rPr>
          <w:lang w:eastAsia="en-US"/>
        </w:rPr>
        <w:t>Yaume</w:t>
      </w:r>
      <w:proofErr w:type="spellEnd"/>
      <w:r>
        <w:rPr>
          <w:lang w:eastAsia="en-US"/>
        </w:rPr>
        <w:t xml:space="preserve">, </w:t>
      </w:r>
      <w:r w:rsidR="003148C9">
        <w:rPr>
          <w:lang w:eastAsia="en-US"/>
        </w:rPr>
        <w:t>c</w:t>
      </w:r>
      <w:r>
        <w:rPr>
          <w:lang w:eastAsia="en-US"/>
        </w:rPr>
        <w:t>’</w:t>
      </w:r>
      <w:r w:rsidR="003148C9">
        <w:rPr>
          <w:lang w:eastAsia="en-US"/>
        </w:rPr>
        <w:t>est l</w:t>
      </w:r>
      <w:r>
        <w:rPr>
          <w:lang w:eastAsia="en-US"/>
        </w:rPr>
        <w:t>’</w:t>
      </w:r>
      <w:r w:rsidR="003148C9">
        <w:rPr>
          <w:lang w:eastAsia="en-US"/>
        </w:rPr>
        <w:t>embarras</w:t>
      </w:r>
      <w:r>
        <w:rPr>
          <w:lang w:eastAsia="en-US"/>
        </w:rPr>
        <w:t xml:space="preserve">… </w:t>
      </w:r>
      <w:r w:rsidR="003148C9">
        <w:rPr>
          <w:lang w:eastAsia="en-US"/>
        </w:rPr>
        <w:t>et</w:t>
      </w:r>
      <w:r>
        <w:rPr>
          <w:lang w:eastAsia="en-US"/>
        </w:rPr>
        <w:t xml:space="preserve">, </w:t>
      </w:r>
      <w:r w:rsidR="003148C9">
        <w:rPr>
          <w:lang w:eastAsia="en-US"/>
        </w:rPr>
        <w:t>les commun</w:t>
      </w:r>
      <w:r w:rsidR="003148C9">
        <w:t>istes</w:t>
      </w:r>
      <w:r>
        <w:rPr>
          <w:lang w:eastAsia="en-US"/>
        </w:rPr>
        <w:t> ?…</w:t>
      </w:r>
    </w:p>
    <w:p w14:paraId="56D41498" w14:textId="77777777" w:rsidR="0046142F" w:rsidRDefault="0046142F" w:rsidP="0046142F">
      <w:pPr>
        <w:rPr>
          <w:lang w:eastAsia="en-US"/>
        </w:rPr>
      </w:pPr>
      <w:r>
        <w:rPr>
          <w:lang w:eastAsia="en-US"/>
        </w:rPr>
        <w:t>— </w:t>
      </w:r>
      <w:r w:rsidR="003148C9">
        <w:rPr>
          <w:lang w:eastAsia="en-US"/>
        </w:rPr>
        <w:t>Les communistes</w:t>
      </w:r>
      <w:r>
        <w:rPr>
          <w:lang w:eastAsia="en-US"/>
        </w:rPr>
        <w:t xml:space="preserve"> ?… </w:t>
      </w:r>
      <w:r w:rsidR="003148C9">
        <w:rPr>
          <w:lang w:eastAsia="en-US"/>
        </w:rPr>
        <w:t>parbleu</w:t>
      </w:r>
      <w:r>
        <w:rPr>
          <w:lang w:eastAsia="en-US"/>
        </w:rPr>
        <w:t xml:space="preserve"> ! </w:t>
      </w:r>
      <w:r w:rsidR="003148C9">
        <w:rPr>
          <w:lang w:eastAsia="en-US"/>
        </w:rPr>
        <w:t>ce sont des montagnards</w:t>
      </w:r>
      <w:r>
        <w:rPr>
          <w:lang w:eastAsia="en-US"/>
        </w:rPr>
        <w:t>.</w:t>
      </w:r>
    </w:p>
    <w:p w14:paraId="6FAF19C5" w14:textId="4D03473D" w:rsidR="0046142F" w:rsidRDefault="0046142F" w:rsidP="0046142F">
      <w:pPr>
        <w:rPr>
          <w:lang w:eastAsia="en-US"/>
        </w:rPr>
      </w:pPr>
      <w:r>
        <w:rPr>
          <w:lang w:eastAsia="en-US"/>
        </w:rPr>
        <w:t>— </w:t>
      </w:r>
      <w:r w:rsidR="003148C9">
        <w:rPr>
          <w:lang w:eastAsia="en-US"/>
        </w:rPr>
        <w:t>Bien</w:t>
      </w:r>
      <w:r>
        <w:rPr>
          <w:lang w:eastAsia="en-US"/>
        </w:rPr>
        <w:t xml:space="preserve">, </w:t>
      </w:r>
      <w:r w:rsidR="003148C9">
        <w:rPr>
          <w:lang w:eastAsia="en-US"/>
        </w:rPr>
        <w:t xml:space="preserve">bien fit encore </w:t>
      </w:r>
      <w:proofErr w:type="spellStart"/>
      <w:r w:rsidR="003148C9">
        <w:rPr>
          <w:lang w:eastAsia="en-US"/>
        </w:rPr>
        <w:t>Yaume</w:t>
      </w:r>
      <w:proofErr w:type="spellEnd"/>
      <w:r>
        <w:rPr>
          <w:lang w:eastAsia="en-US"/>
        </w:rPr>
        <w:t xml:space="preserve">, </w:t>
      </w:r>
      <w:r w:rsidR="006C2AE1">
        <w:rPr>
          <w:lang w:eastAsia="en-US"/>
        </w:rPr>
        <w:t>—</w:t>
      </w:r>
      <w:r>
        <w:rPr>
          <w:lang w:eastAsia="en-US"/>
        </w:rPr>
        <w:t xml:space="preserve">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censément</w:t>
      </w:r>
      <w:r>
        <w:rPr>
          <w:lang w:eastAsia="en-US"/>
        </w:rPr>
        <w:t xml:space="preserve">, </w:t>
      </w:r>
      <w:r w:rsidR="003148C9">
        <w:rPr>
          <w:lang w:eastAsia="en-US"/>
        </w:rPr>
        <w:t>nous y voilà</w:t>
      </w:r>
      <w:r>
        <w:rPr>
          <w:lang w:eastAsia="en-US"/>
        </w:rPr>
        <w:t xml:space="preserve">… </w:t>
      </w:r>
      <w:r w:rsidR="003148C9">
        <w:rPr>
          <w:lang w:eastAsia="en-US"/>
        </w:rPr>
        <w:t>Et les montagnards</w:t>
      </w:r>
      <w:r>
        <w:rPr>
          <w:lang w:eastAsia="en-US"/>
        </w:rPr>
        <w:t> ?</w:t>
      </w:r>
    </w:p>
    <w:p w14:paraId="63422C3B" w14:textId="77777777" w:rsidR="0046142F" w:rsidRDefault="0046142F" w:rsidP="0046142F">
      <w:pPr>
        <w:rPr>
          <w:lang w:eastAsia="en-US"/>
        </w:rPr>
      </w:pPr>
      <w:r>
        <w:rPr>
          <w:lang w:eastAsia="en-US"/>
        </w:rPr>
        <w:t>— </w:t>
      </w:r>
      <w:r w:rsidR="003148C9">
        <w:rPr>
          <w:lang w:eastAsia="en-US"/>
        </w:rPr>
        <w:t>Tout</w:t>
      </w:r>
      <w:r>
        <w:rPr>
          <w:lang w:eastAsia="en-US"/>
        </w:rPr>
        <w:t xml:space="preserve">, </w:t>
      </w:r>
      <w:r w:rsidR="003148C9">
        <w:rPr>
          <w:lang w:eastAsia="en-US"/>
        </w:rPr>
        <w:t>le monde sait ça</w:t>
      </w:r>
      <w:r>
        <w:rPr>
          <w:lang w:eastAsia="en-US"/>
        </w:rPr>
        <w:t xml:space="preserve">… </w:t>
      </w:r>
      <w:r w:rsidR="003148C9">
        <w:rPr>
          <w:lang w:eastAsia="en-US"/>
        </w:rPr>
        <w:t>Les montagnards c</w:t>
      </w:r>
      <w:r>
        <w:rPr>
          <w:lang w:eastAsia="en-US"/>
        </w:rPr>
        <w:t>’</w:t>
      </w:r>
      <w:r w:rsidR="003148C9">
        <w:rPr>
          <w:lang w:eastAsia="en-US"/>
        </w:rPr>
        <w:t>est l</w:t>
      </w:r>
      <w:r>
        <w:rPr>
          <w:lang w:eastAsia="en-US"/>
        </w:rPr>
        <w:t>’</w:t>
      </w:r>
      <w:r w:rsidR="003148C9">
        <w:rPr>
          <w:lang w:eastAsia="en-US"/>
        </w:rPr>
        <w:t>extrême gauche</w:t>
      </w:r>
      <w:r>
        <w:rPr>
          <w:lang w:eastAsia="en-US"/>
        </w:rPr>
        <w:t xml:space="preserve">, </w:t>
      </w:r>
      <w:r w:rsidR="003148C9">
        <w:rPr>
          <w:lang w:eastAsia="en-US"/>
        </w:rPr>
        <w:t xml:space="preserve">monsieur </w:t>
      </w:r>
      <w:proofErr w:type="spellStart"/>
      <w:r w:rsidR="003148C9">
        <w:rPr>
          <w:lang w:eastAsia="en-US"/>
        </w:rPr>
        <w:t>Yaume</w:t>
      </w:r>
      <w:proofErr w:type="spellEnd"/>
      <w:r>
        <w:rPr>
          <w:lang w:eastAsia="en-US"/>
        </w:rPr>
        <w:t>.</w:t>
      </w:r>
    </w:p>
    <w:p w14:paraId="48AEFC97" w14:textId="112C1D24"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diable</w:t>
      </w:r>
      <w:r>
        <w:rPr>
          <w:lang w:eastAsia="en-US"/>
        </w:rPr>
        <w:t xml:space="preserve"> ! </w:t>
      </w:r>
      <w:r w:rsidR="003148C9">
        <w:rPr>
          <w:lang w:eastAsia="en-US"/>
        </w:rPr>
        <w:t>murmura l</w:t>
      </w:r>
      <w:r>
        <w:rPr>
          <w:lang w:eastAsia="en-US"/>
        </w:rPr>
        <w:t>’</w:t>
      </w:r>
      <w:r w:rsidR="003148C9">
        <w:rPr>
          <w:lang w:eastAsia="en-US"/>
        </w:rPr>
        <w:t>ancien pâtour dont la tête travaillait</w:t>
      </w:r>
      <w:r>
        <w:rPr>
          <w:lang w:eastAsia="en-US"/>
        </w:rPr>
        <w:t xml:space="preserve"> ; </w:t>
      </w:r>
      <w:r w:rsidR="006C2AE1">
        <w:rPr>
          <w:lang w:eastAsia="en-US"/>
        </w:rPr>
        <w:t>—</w:t>
      </w:r>
      <w:r>
        <w:rPr>
          <w:lang w:eastAsia="en-US"/>
        </w:rPr>
        <w:t xml:space="preserve"> </w:t>
      </w:r>
      <w:proofErr w:type="spellStart"/>
      <w:r w:rsidR="003148C9">
        <w:rPr>
          <w:lang w:eastAsia="en-US"/>
        </w:rPr>
        <w:t>sapré</w:t>
      </w:r>
      <w:proofErr w:type="spellEnd"/>
      <w:r w:rsidR="003148C9">
        <w:rPr>
          <w:lang w:eastAsia="en-US"/>
        </w:rPr>
        <w:t xml:space="preserve"> matin</w:t>
      </w:r>
      <w:r>
        <w:rPr>
          <w:lang w:eastAsia="en-US"/>
        </w:rPr>
        <w:t xml:space="preserve"> !… </w:t>
      </w:r>
      <w:r w:rsidR="003148C9">
        <w:rPr>
          <w:lang w:eastAsia="en-US"/>
        </w:rPr>
        <w:t>c</w:t>
      </w:r>
      <w:r>
        <w:rPr>
          <w:lang w:eastAsia="en-US"/>
        </w:rPr>
        <w:t>’</w:t>
      </w:r>
      <w:r w:rsidR="003148C9">
        <w:rPr>
          <w:lang w:eastAsia="en-US"/>
        </w:rPr>
        <w:t>est donc ça</w:t>
      </w:r>
      <w:r>
        <w:rPr>
          <w:lang w:eastAsia="en-US"/>
        </w:rPr>
        <w:t xml:space="preserve"> !… </w:t>
      </w:r>
      <w:r w:rsidR="003148C9">
        <w:rPr>
          <w:lang w:eastAsia="en-US"/>
        </w:rPr>
        <w:t>Et l</w:t>
      </w:r>
      <w:r>
        <w:rPr>
          <w:lang w:eastAsia="en-US"/>
        </w:rPr>
        <w:t>’</w:t>
      </w:r>
      <w:r w:rsidR="003148C9">
        <w:rPr>
          <w:lang w:eastAsia="en-US"/>
        </w:rPr>
        <w:t>extrême gauche</w:t>
      </w:r>
      <w:r>
        <w:rPr>
          <w:lang w:eastAsia="en-US"/>
        </w:rPr>
        <w:t> ?</w:t>
      </w:r>
    </w:p>
    <w:p w14:paraId="030F0FE3" w14:textId="77777777" w:rsidR="0046142F" w:rsidRDefault="0046142F" w:rsidP="0046142F">
      <w:pPr>
        <w:rPr>
          <w:lang w:eastAsia="en-US"/>
        </w:rPr>
      </w:pPr>
      <w:r>
        <w:rPr>
          <w:lang w:eastAsia="en-US"/>
        </w:rPr>
        <w:t>— </w:t>
      </w:r>
      <w:r w:rsidR="003148C9">
        <w:rPr>
          <w:lang w:eastAsia="en-US"/>
        </w:rPr>
        <w:t>Des lampions</w:t>
      </w:r>
      <w:r>
        <w:rPr>
          <w:lang w:eastAsia="en-US"/>
        </w:rPr>
        <w:t xml:space="preserve"> ! </w:t>
      </w:r>
      <w:r w:rsidR="003148C9">
        <w:rPr>
          <w:lang w:eastAsia="en-US"/>
        </w:rPr>
        <w:t>s</w:t>
      </w:r>
      <w:r>
        <w:rPr>
          <w:lang w:eastAsia="en-US"/>
        </w:rPr>
        <w:t>’</w:t>
      </w:r>
      <w:r w:rsidR="003148C9">
        <w:rPr>
          <w:lang w:eastAsia="en-US"/>
        </w:rPr>
        <w:t>écria le cocher à bout de politique</w:t>
      </w:r>
      <w:r>
        <w:rPr>
          <w:lang w:eastAsia="en-US"/>
        </w:rPr>
        <w:t>.</w:t>
      </w:r>
    </w:p>
    <w:p w14:paraId="224A196E" w14:textId="77777777" w:rsidR="0046142F" w:rsidRDefault="0046142F" w:rsidP="0046142F">
      <w:pPr>
        <w:rPr>
          <w:lang w:eastAsia="en-US"/>
        </w:rPr>
      </w:pPr>
      <w:r>
        <w:rPr>
          <w:lang w:eastAsia="en-US"/>
        </w:rPr>
        <w:t>— </w:t>
      </w:r>
      <w:r w:rsidR="003148C9">
        <w:rPr>
          <w:lang w:eastAsia="en-US"/>
        </w:rPr>
        <w:t>Comment des lampions</w:t>
      </w:r>
      <w:r>
        <w:rPr>
          <w:lang w:eastAsia="en-US"/>
        </w:rPr>
        <w:t xml:space="preserve"> ! </w:t>
      </w:r>
      <w:r w:rsidR="003148C9">
        <w:rPr>
          <w:lang w:eastAsia="en-US"/>
        </w:rPr>
        <w:t xml:space="preserve">se récria </w:t>
      </w:r>
      <w:proofErr w:type="spellStart"/>
      <w:r w:rsidR="003148C9">
        <w:rPr>
          <w:lang w:eastAsia="en-US"/>
        </w:rPr>
        <w:t>Yaume</w:t>
      </w:r>
      <w:proofErr w:type="spellEnd"/>
      <w:r>
        <w:rPr>
          <w:lang w:eastAsia="en-US"/>
        </w:rPr>
        <w:t>.</w:t>
      </w:r>
    </w:p>
    <w:p w14:paraId="161157C9" w14:textId="77777777" w:rsidR="0046142F" w:rsidRDefault="003148C9" w:rsidP="0046142F">
      <w:pPr>
        <w:rPr>
          <w:lang w:eastAsia="en-US"/>
        </w:rPr>
      </w:pPr>
      <w:r>
        <w:rPr>
          <w:lang w:eastAsia="en-US"/>
        </w:rPr>
        <w:t>Et la livrée de rire</w:t>
      </w:r>
      <w:r w:rsidR="0046142F">
        <w:rPr>
          <w:lang w:eastAsia="en-US"/>
        </w:rPr>
        <w:t>.</w:t>
      </w:r>
    </w:p>
    <w:p w14:paraId="6278475A" w14:textId="77777777" w:rsidR="0046142F" w:rsidRDefault="003148C9" w:rsidP="0046142F">
      <w:pPr>
        <w:rPr>
          <w:lang w:eastAsia="en-US"/>
        </w:rPr>
      </w:pPr>
      <w:r>
        <w:rPr>
          <w:lang w:eastAsia="en-US"/>
        </w:rPr>
        <w:t>En ce moment madame Paol</w:t>
      </w:r>
      <w:r>
        <w:t>i</w:t>
      </w:r>
      <w:r w:rsidR="0046142F">
        <w:rPr>
          <w:lang w:eastAsia="en-US"/>
        </w:rPr>
        <w:t xml:space="preserve">, </w:t>
      </w:r>
      <w:r>
        <w:rPr>
          <w:lang w:eastAsia="en-US"/>
        </w:rPr>
        <w:t>traversa l</w:t>
      </w:r>
      <w:r w:rsidR="0046142F">
        <w:rPr>
          <w:lang w:eastAsia="en-US"/>
        </w:rPr>
        <w:t>’</w:t>
      </w:r>
      <w:r>
        <w:rPr>
          <w:lang w:eastAsia="en-US"/>
        </w:rPr>
        <w:t>antichambre</w:t>
      </w:r>
      <w:r w:rsidR="0046142F">
        <w:rPr>
          <w:lang w:eastAsia="en-US"/>
        </w:rPr>
        <w:t xml:space="preserve">, </w:t>
      </w:r>
      <w:r>
        <w:rPr>
          <w:lang w:eastAsia="en-US"/>
        </w:rPr>
        <w:t>le sourire aux lèvres</w:t>
      </w:r>
      <w:r w:rsidR="0046142F">
        <w:rPr>
          <w:lang w:eastAsia="en-US"/>
        </w:rPr>
        <w:t xml:space="preserve">. </w:t>
      </w:r>
      <w:r>
        <w:rPr>
          <w:lang w:eastAsia="en-US"/>
        </w:rPr>
        <w:t>Depuis le bout du Pont-Neuf</w:t>
      </w:r>
      <w:r w:rsidR="0046142F">
        <w:rPr>
          <w:lang w:eastAsia="en-US"/>
        </w:rPr>
        <w:t xml:space="preserve">, </w:t>
      </w:r>
      <w:r>
        <w:rPr>
          <w:lang w:eastAsia="en-US"/>
        </w:rPr>
        <w:t>elle avait eu le temps de se remettre tout à fait</w:t>
      </w:r>
      <w:r w:rsidR="0046142F">
        <w:rPr>
          <w:lang w:eastAsia="en-US"/>
        </w:rPr>
        <w:t>.</w:t>
      </w:r>
    </w:p>
    <w:p w14:paraId="7775DB35"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demanda la marquise en la voyant rentrer au salon</w:t>
      </w:r>
      <w:r>
        <w:rPr>
          <w:lang w:eastAsia="en-US"/>
        </w:rPr>
        <w:t>.</w:t>
      </w:r>
    </w:p>
    <w:p w14:paraId="3F816838" w14:textId="52617E76"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chère bonne</w:t>
      </w:r>
      <w:r>
        <w:rPr>
          <w:lang w:eastAsia="en-US"/>
        </w:rPr>
        <w:t xml:space="preserve">, </w:t>
      </w:r>
      <w:r w:rsidR="003148C9">
        <w:rPr>
          <w:lang w:eastAsia="en-US"/>
        </w:rPr>
        <w:t>répondit Paoli</w:t>
      </w:r>
      <w:r>
        <w:rPr>
          <w:lang w:eastAsia="en-US"/>
        </w:rPr>
        <w:t xml:space="preserve">, </w:t>
      </w:r>
      <w:r w:rsidR="006C2AE1">
        <w:rPr>
          <w:lang w:eastAsia="en-US"/>
        </w:rPr>
        <w:t>—</w:t>
      </w:r>
      <w:r>
        <w:rPr>
          <w:lang w:eastAsia="en-US"/>
        </w:rPr>
        <w:t xml:space="preserve"> </w:t>
      </w:r>
      <w:r w:rsidR="003148C9">
        <w:rPr>
          <w:lang w:eastAsia="en-US"/>
        </w:rPr>
        <w:t>j</w:t>
      </w:r>
      <w:r>
        <w:rPr>
          <w:lang w:eastAsia="en-US"/>
        </w:rPr>
        <w:t>’</w:t>
      </w:r>
      <w:r w:rsidR="003148C9">
        <w:rPr>
          <w:lang w:eastAsia="en-US"/>
        </w:rPr>
        <w:t>ai été admirable</w:t>
      </w:r>
      <w:r w:rsidR="003148C9">
        <w:t>ment reçue</w:t>
      </w:r>
      <w:r>
        <w:rPr>
          <w:lang w:eastAsia="en-US"/>
        </w:rPr>
        <w:t xml:space="preserve">… </w:t>
      </w:r>
      <w:r w:rsidR="003148C9">
        <w:rPr>
          <w:lang w:eastAsia="en-US"/>
        </w:rPr>
        <w:t>Vous sentez qu</w:t>
      </w:r>
      <w:r>
        <w:rPr>
          <w:lang w:eastAsia="en-US"/>
        </w:rPr>
        <w:t>’</w:t>
      </w:r>
      <w:r w:rsidR="003148C9">
        <w:rPr>
          <w:lang w:eastAsia="en-US"/>
        </w:rPr>
        <w:t>on ne refuse pas ces choses-là</w:t>
      </w:r>
      <w:r>
        <w:rPr>
          <w:lang w:eastAsia="en-US"/>
        </w:rPr>
        <w:t> !</w:t>
      </w:r>
    </w:p>
    <w:p w14:paraId="161499C0" w14:textId="77777777" w:rsidR="0046142F" w:rsidRDefault="0046142F" w:rsidP="0046142F">
      <w:pPr>
        <w:rPr>
          <w:lang w:eastAsia="en-US"/>
        </w:rPr>
      </w:pPr>
      <w:r>
        <w:rPr>
          <w:lang w:eastAsia="en-US"/>
        </w:rPr>
        <w:t>— </w:t>
      </w:r>
      <w:r w:rsidR="003148C9">
        <w:rPr>
          <w:lang w:eastAsia="en-US"/>
        </w:rPr>
        <w:t>Est-elle aussi belle qu</w:t>
      </w:r>
      <w:r>
        <w:rPr>
          <w:lang w:eastAsia="en-US"/>
        </w:rPr>
        <w:t>’</w:t>
      </w:r>
      <w:r w:rsidR="003148C9">
        <w:rPr>
          <w:lang w:eastAsia="en-US"/>
        </w:rPr>
        <w:t>on le dit</w:t>
      </w:r>
      <w:r>
        <w:rPr>
          <w:lang w:eastAsia="en-US"/>
        </w:rPr>
        <w:t> ?</w:t>
      </w:r>
    </w:p>
    <w:p w14:paraId="55D2BAFF" w14:textId="77777777" w:rsidR="0046142F" w:rsidRDefault="0046142F" w:rsidP="0046142F">
      <w:pPr>
        <w:rPr>
          <w:lang w:eastAsia="en-US"/>
        </w:rPr>
      </w:pPr>
      <w:r>
        <w:rPr>
          <w:lang w:eastAsia="en-US"/>
        </w:rPr>
        <w:t>— </w:t>
      </w:r>
      <w:r w:rsidR="003148C9">
        <w:rPr>
          <w:lang w:eastAsia="en-US"/>
        </w:rPr>
        <w:t>Mais oui</w:t>
      </w:r>
      <w:r>
        <w:rPr>
          <w:lang w:eastAsia="en-US"/>
        </w:rPr>
        <w:t xml:space="preserve">… </w:t>
      </w:r>
      <w:r w:rsidR="003148C9">
        <w:rPr>
          <w:lang w:eastAsia="en-US"/>
        </w:rPr>
        <w:t>un peu passé</w:t>
      </w:r>
      <w:r w:rsidR="003148C9">
        <w:rPr>
          <w:lang w:eastAsia="en-US"/>
        </w:rPr>
        <w:t>e</w:t>
      </w:r>
      <w:r>
        <w:rPr>
          <w:lang w:eastAsia="en-US"/>
        </w:rPr>
        <w:t xml:space="preserve">… </w:t>
      </w:r>
      <w:r w:rsidR="003148C9">
        <w:rPr>
          <w:lang w:eastAsia="en-US"/>
        </w:rPr>
        <w:t>À la scène elle doit être encore superbe</w:t>
      </w:r>
      <w:r>
        <w:rPr>
          <w:lang w:eastAsia="en-US"/>
        </w:rPr>
        <w:t>.</w:t>
      </w:r>
    </w:p>
    <w:p w14:paraId="4E6FE15E" w14:textId="77777777" w:rsidR="0046142F" w:rsidRDefault="0046142F" w:rsidP="0046142F">
      <w:pPr>
        <w:rPr>
          <w:i/>
          <w:iCs/>
          <w:lang w:eastAsia="en-US"/>
        </w:rPr>
      </w:pPr>
      <w:r>
        <w:rPr>
          <w:lang w:eastAsia="en-US"/>
        </w:rPr>
        <w:t>— </w:t>
      </w:r>
      <w:r w:rsidR="003148C9">
        <w:rPr>
          <w:lang w:eastAsia="en-US"/>
        </w:rPr>
        <w:t>Toi</w:t>
      </w:r>
      <w:r>
        <w:rPr>
          <w:lang w:eastAsia="en-US"/>
        </w:rPr>
        <w:t xml:space="preserve">, </w:t>
      </w:r>
      <w:r w:rsidR="003148C9">
        <w:rPr>
          <w:lang w:eastAsia="en-US"/>
        </w:rPr>
        <w:t>tu as échoué</w:t>
      </w:r>
      <w:r>
        <w:rPr>
          <w:lang w:eastAsia="en-US"/>
        </w:rPr>
        <w:t xml:space="preserve"> ! </w:t>
      </w:r>
      <w:r w:rsidR="003148C9">
        <w:rPr>
          <w:lang w:eastAsia="en-US"/>
        </w:rPr>
        <w:t xml:space="preserve">pensa la marquise </w:t>
      </w:r>
      <w:r w:rsidR="003148C9">
        <w:rPr>
          <w:i/>
          <w:iCs/>
          <w:lang w:eastAsia="en-US"/>
        </w:rPr>
        <w:t>in petto</w:t>
      </w:r>
      <w:r>
        <w:rPr>
          <w:i/>
          <w:iCs/>
          <w:lang w:eastAsia="en-US"/>
        </w:rPr>
        <w:t>.</w:t>
      </w:r>
    </w:p>
    <w:p w14:paraId="0466D52F" w14:textId="77777777" w:rsidR="0046142F" w:rsidRDefault="003148C9" w:rsidP="0046142F">
      <w:pPr>
        <w:rPr>
          <w:lang w:eastAsia="en-US"/>
        </w:rPr>
      </w:pPr>
      <w:r>
        <w:rPr>
          <w:lang w:eastAsia="en-US"/>
        </w:rPr>
        <w:lastRenderedPageBreak/>
        <w:t>Car les femmes se mentent toujours e</w:t>
      </w:r>
      <w:r>
        <w:t>ntre elles et ne s</w:t>
      </w:r>
      <w:r>
        <w:rPr>
          <w:lang w:eastAsia="en-US"/>
        </w:rPr>
        <w:t>e trompent jamais</w:t>
      </w:r>
      <w:r w:rsidR="0046142F">
        <w:rPr>
          <w:lang w:eastAsia="en-US"/>
        </w:rPr>
        <w:t>.</w:t>
      </w:r>
    </w:p>
    <w:p w14:paraId="2CE19A7B" w14:textId="77777777" w:rsidR="0046142F" w:rsidRDefault="003148C9" w:rsidP="0046142F">
      <w:pPr>
        <w:rPr>
          <w:lang w:eastAsia="en-US"/>
        </w:rPr>
      </w:pPr>
      <w:r>
        <w:rPr>
          <w:lang w:eastAsia="en-US"/>
        </w:rPr>
        <w:t>Paoli drapa le fameux crêpe de Chine blanc de cet air qui veut dire</w:t>
      </w:r>
      <w:r w:rsidR="0046142F">
        <w:rPr>
          <w:lang w:eastAsia="en-US"/>
        </w:rPr>
        <w:t xml:space="preserve"> : </w:t>
      </w:r>
      <w:r>
        <w:rPr>
          <w:lang w:eastAsia="en-US"/>
        </w:rPr>
        <w:t>Faites des questions</w:t>
      </w:r>
      <w:r w:rsidR="0046142F">
        <w:rPr>
          <w:lang w:eastAsia="en-US"/>
        </w:rPr>
        <w:t xml:space="preserve">, </w:t>
      </w:r>
      <w:r>
        <w:rPr>
          <w:lang w:eastAsia="en-US"/>
        </w:rPr>
        <w:t>faites</w:t>
      </w:r>
      <w:r w:rsidR="0046142F">
        <w:rPr>
          <w:lang w:eastAsia="en-US"/>
        </w:rPr>
        <w:t xml:space="preserve"> ! </w:t>
      </w:r>
      <w:r>
        <w:rPr>
          <w:lang w:eastAsia="en-US"/>
        </w:rPr>
        <w:t>j</w:t>
      </w:r>
      <w:r w:rsidR="0046142F">
        <w:rPr>
          <w:lang w:eastAsia="en-US"/>
        </w:rPr>
        <w:t>’</w:t>
      </w:r>
      <w:r>
        <w:rPr>
          <w:lang w:eastAsia="en-US"/>
        </w:rPr>
        <w:t>ai creusé la situation</w:t>
      </w:r>
      <w:r w:rsidR="0046142F">
        <w:rPr>
          <w:lang w:eastAsia="en-US"/>
        </w:rPr>
        <w:t xml:space="preserve"> : </w:t>
      </w:r>
      <w:r>
        <w:rPr>
          <w:lang w:eastAsia="en-US"/>
        </w:rPr>
        <w:t>mes réponses sont toutes prêtes</w:t>
      </w:r>
      <w:r w:rsidR="0046142F">
        <w:rPr>
          <w:lang w:eastAsia="en-US"/>
        </w:rPr>
        <w:t>…</w:t>
      </w:r>
    </w:p>
    <w:p w14:paraId="47842C15" w14:textId="77777777" w:rsidR="0046142F" w:rsidRDefault="003148C9" w:rsidP="0046142F">
      <w:pPr>
        <w:rPr>
          <w:lang w:eastAsia="en-US"/>
        </w:rPr>
      </w:pPr>
      <w:r>
        <w:rPr>
          <w:lang w:eastAsia="en-US"/>
        </w:rPr>
        <w:t>Mais la marquise n</w:t>
      </w:r>
      <w:r w:rsidR="0046142F">
        <w:rPr>
          <w:lang w:eastAsia="en-US"/>
        </w:rPr>
        <w:t>’</w:t>
      </w:r>
      <w:r>
        <w:rPr>
          <w:lang w:eastAsia="en-US"/>
        </w:rPr>
        <w:t xml:space="preserve">était pas en train de multiplier ses </w:t>
      </w:r>
      <w:r>
        <w:t>i</w:t>
      </w:r>
      <w:r>
        <w:rPr>
          <w:lang w:eastAsia="en-US"/>
        </w:rPr>
        <w:t>nterrogations</w:t>
      </w:r>
      <w:r w:rsidR="0046142F">
        <w:rPr>
          <w:lang w:eastAsia="en-US"/>
        </w:rPr>
        <w:t xml:space="preserve">. </w:t>
      </w:r>
      <w:r>
        <w:rPr>
          <w:lang w:eastAsia="en-US"/>
        </w:rPr>
        <w:t>Elle avait</w:t>
      </w:r>
      <w:r w:rsidR="0046142F">
        <w:rPr>
          <w:lang w:eastAsia="en-US"/>
        </w:rPr>
        <w:t xml:space="preserve">, </w:t>
      </w:r>
      <w:r>
        <w:rPr>
          <w:lang w:eastAsia="en-US"/>
        </w:rPr>
        <w:t>toutes les peines du monde à cacher sa préoccupation</w:t>
      </w:r>
      <w:r w:rsidR="0046142F">
        <w:rPr>
          <w:lang w:eastAsia="en-US"/>
        </w:rPr>
        <w:t xml:space="preserve">. </w:t>
      </w:r>
      <w:r>
        <w:rPr>
          <w:lang w:eastAsia="en-US"/>
        </w:rPr>
        <w:t>Et d</w:t>
      </w:r>
      <w:r w:rsidR="0046142F">
        <w:rPr>
          <w:lang w:eastAsia="en-US"/>
        </w:rPr>
        <w:t>’</w:t>
      </w:r>
      <w:r>
        <w:rPr>
          <w:lang w:eastAsia="en-US"/>
        </w:rPr>
        <w:t>ailleurs</w:t>
      </w:r>
      <w:r w:rsidR="0046142F">
        <w:rPr>
          <w:lang w:eastAsia="en-US"/>
        </w:rPr>
        <w:t xml:space="preserve">, </w:t>
      </w:r>
      <w:r>
        <w:rPr>
          <w:lang w:eastAsia="en-US"/>
        </w:rPr>
        <w:t>elle pouvait craindre que Paoli</w:t>
      </w:r>
      <w:r w:rsidR="0046142F">
        <w:rPr>
          <w:lang w:eastAsia="en-US"/>
        </w:rPr>
        <w:t xml:space="preserve">, </w:t>
      </w:r>
      <w:r>
        <w:rPr>
          <w:lang w:eastAsia="en-US"/>
        </w:rPr>
        <w:t>usant de représailles</w:t>
      </w:r>
      <w:r w:rsidR="0046142F">
        <w:rPr>
          <w:lang w:eastAsia="en-US"/>
        </w:rPr>
        <w:t xml:space="preserve">, </w:t>
      </w:r>
      <w:r>
        <w:rPr>
          <w:lang w:eastAsia="en-US"/>
        </w:rPr>
        <w:t>ne lui demandât trop péremptoirement la cause de ce trouble subit et de cette grande pâleur qui l</w:t>
      </w:r>
      <w:r w:rsidR="0046142F">
        <w:rPr>
          <w:lang w:eastAsia="en-US"/>
        </w:rPr>
        <w:t>’</w:t>
      </w:r>
      <w:r>
        <w:rPr>
          <w:lang w:eastAsia="en-US"/>
        </w:rPr>
        <w:t>avaie</w:t>
      </w:r>
      <w:r>
        <w:t>nt prise à la vue du capitaine Philippe</w:t>
      </w:r>
      <w:r w:rsidR="0046142F">
        <w:rPr>
          <w:lang w:eastAsia="en-US"/>
        </w:rPr>
        <w:t>.</w:t>
      </w:r>
    </w:p>
    <w:p w14:paraId="5ECBBF1C" w14:textId="77777777" w:rsidR="0046142F" w:rsidRDefault="003148C9" w:rsidP="0046142F">
      <w:pPr>
        <w:rPr>
          <w:lang w:eastAsia="en-US"/>
        </w:rPr>
      </w:pPr>
      <w:r>
        <w:rPr>
          <w:lang w:eastAsia="en-US"/>
        </w:rPr>
        <w:t>Et peut-être que la charmante Oliva n</w:t>
      </w:r>
      <w:r w:rsidR="0046142F">
        <w:rPr>
          <w:lang w:eastAsia="en-US"/>
        </w:rPr>
        <w:t>’</w:t>
      </w:r>
      <w:r>
        <w:rPr>
          <w:lang w:eastAsia="en-US"/>
        </w:rPr>
        <w:t>avait pas encore trouvé une histoire suffisamment colorée</w:t>
      </w:r>
      <w:r w:rsidR="0046142F">
        <w:rPr>
          <w:lang w:eastAsia="en-US"/>
        </w:rPr>
        <w:t xml:space="preserve">, </w:t>
      </w:r>
      <w:r>
        <w:rPr>
          <w:lang w:eastAsia="en-US"/>
        </w:rPr>
        <w:t>pour expliquer ce fâcheux détail</w:t>
      </w:r>
      <w:r w:rsidR="0046142F">
        <w:rPr>
          <w:lang w:eastAsia="en-US"/>
        </w:rPr>
        <w:t>.</w:t>
      </w:r>
    </w:p>
    <w:p w14:paraId="5508007B" w14:textId="316B3D3C" w:rsidR="0046142F" w:rsidRDefault="003148C9" w:rsidP="0046142F">
      <w:pPr>
        <w:rPr>
          <w:lang w:eastAsia="en-US"/>
        </w:rPr>
      </w:pPr>
      <w:r>
        <w:rPr>
          <w:lang w:eastAsia="en-US"/>
        </w:rPr>
        <w:t>Du reste</w:t>
      </w:r>
      <w:r w:rsidR="0046142F">
        <w:rPr>
          <w:lang w:eastAsia="en-US"/>
        </w:rPr>
        <w:t xml:space="preserve">, </w:t>
      </w:r>
      <w:r>
        <w:rPr>
          <w:lang w:eastAsia="en-US"/>
        </w:rPr>
        <w:t>l</w:t>
      </w:r>
      <w:r w:rsidR="0046142F">
        <w:rPr>
          <w:lang w:eastAsia="en-US"/>
        </w:rPr>
        <w:t>’</w:t>
      </w:r>
      <w:r>
        <w:rPr>
          <w:lang w:eastAsia="en-US"/>
        </w:rPr>
        <w:t>occasion était vraiment belle pour ne point se fatiguer de mutuelles e</w:t>
      </w:r>
      <w:r>
        <w:t>nquêtes</w:t>
      </w:r>
      <w:r w:rsidR="0046142F">
        <w:rPr>
          <w:lang w:eastAsia="en-US"/>
        </w:rPr>
        <w:t xml:space="preserve">. </w:t>
      </w:r>
      <w:r>
        <w:rPr>
          <w:lang w:eastAsia="en-US"/>
        </w:rPr>
        <w:t>Les salons Beaujoyeux se trouvaient dans tout l</w:t>
      </w:r>
      <w:r w:rsidR="0046142F">
        <w:rPr>
          <w:lang w:eastAsia="en-US"/>
        </w:rPr>
        <w:t>’</w:t>
      </w:r>
      <w:r>
        <w:rPr>
          <w:lang w:eastAsia="en-US"/>
        </w:rPr>
        <w:t>éblouissant éclat de leur agrément</w:t>
      </w:r>
      <w:r w:rsidR="0046142F">
        <w:rPr>
          <w:lang w:eastAsia="en-US"/>
        </w:rPr>
        <w:t xml:space="preserve">. </w:t>
      </w:r>
      <w:r>
        <w:rPr>
          <w:lang w:eastAsia="en-US"/>
        </w:rPr>
        <w:t>Les nièces</w:t>
      </w:r>
      <w:r w:rsidR="0046142F">
        <w:rPr>
          <w:lang w:eastAsia="en-US"/>
        </w:rPr>
        <w:t xml:space="preserve">, </w:t>
      </w:r>
      <w:r>
        <w:rPr>
          <w:lang w:eastAsia="en-US"/>
        </w:rPr>
        <w:t>au grand complet</w:t>
      </w:r>
      <w:r w:rsidR="0046142F">
        <w:rPr>
          <w:lang w:eastAsia="en-US"/>
        </w:rPr>
        <w:t xml:space="preserve">, </w:t>
      </w:r>
      <w:r>
        <w:rPr>
          <w:lang w:eastAsia="en-US"/>
        </w:rPr>
        <w:t>inondaient la salle de bal</w:t>
      </w:r>
      <w:r w:rsidR="0046142F">
        <w:rPr>
          <w:lang w:eastAsia="en-US"/>
        </w:rPr>
        <w:t xml:space="preserve">, </w:t>
      </w:r>
      <w:r>
        <w:rPr>
          <w:lang w:eastAsia="en-US"/>
        </w:rPr>
        <w:t>fleuries</w:t>
      </w:r>
      <w:r w:rsidR="0046142F">
        <w:rPr>
          <w:lang w:eastAsia="en-US"/>
        </w:rPr>
        <w:t xml:space="preserve">, </w:t>
      </w:r>
      <w:r>
        <w:rPr>
          <w:lang w:eastAsia="en-US"/>
        </w:rPr>
        <w:t>joyeuses</w:t>
      </w:r>
      <w:r w:rsidR="0046142F">
        <w:rPr>
          <w:lang w:eastAsia="en-US"/>
        </w:rPr>
        <w:t xml:space="preserve">, </w:t>
      </w:r>
      <w:r>
        <w:rPr>
          <w:lang w:eastAsia="en-US"/>
        </w:rPr>
        <w:t>folles</w:t>
      </w:r>
      <w:r w:rsidR="0046142F">
        <w:rPr>
          <w:lang w:eastAsia="en-US"/>
        </w:rPr>
        <w:t xml:space="preserve">, </w:t>
      </w:r>
      <w:r>
        <w:rPr>
          <w:lang w:eastAsia="en-US"/>
        </w:rPr>
        <w:t>adorables</w:t>
      </w:r>
      <w:r w:rsidR="0046142F">
        <w:rPr>
          <w:lang w:eastAsia="en-US"/>
        </w:rPr>
        <w:t xml:space="preserve">. </w:t>
      </w:r>
      <w:r>
        <w:rPr>
          <w:lang w:eastAsia="en-US"/>
        </w:rPr>
        <w:t>Quelques étudiants</w:t>
      </w:r>
      <w:r w:rsidR="0046142F">
        <w:rPr>
          <w:lang w:eastAsia="en-US"/>
        </w:rPr>
        <w:t xml:space="preserve">, </w:t>
      </w:r>
      <w:r>
        <w:rPr>
          <w:lang w:eastAsia="en-US"/>
        </w:rPr>
        <w:t>de ceux qui ont des pensions</w:t>
      </w:r>
      <w:r w:rsidR="0046142F">
        <w:rPr>
          <w:lang w:eastAsia="en-US"/>
        </w:rPr>
        <w:t xml:space="preserve">, </w:t>
      </w:r>
      <w:r>
        <w:rPr>
          <w:lang w:eastAsia="en-US"/>
        </w:rPr>
        <w:t>sortables</w:t>
      </w:r>
      <w:r w:rsidR="0046142F">
        <w:rPr>
          <w:lang w:eastAsia="en-US"/>
        </w:rPr>
        <w:t xml:space="preserve">, </w:t>
      </w:r>
      <w:r>
        <w:rPr>
          <w:lang w:eastAsia="en-US"/>
        </w:rPr>
        <w:t>faisa</w:t>
      </w:r>
      <w:r>
        <w:t>ient office de danseurs</w:t>
      </w:r>
      <w:r w:rsidR="0046142F">
        <w:rPr>
          <w:lang w:eastAsia="en-US"/>
        </w:rPr>
        <w:t xml:space="preserve">. </w:t>
      </w:r>
      <w:r>
        <w:rPr>
          <w:lang w:eastAsia="en-US"/>
        </w:rPr>
        <w:t>L</w:t>
      </w:r>
      <w:r w:rsidR="0046142F">
        <w:rPr>
          <w:lang w:eastAsia="en-US"/>
        </w:rPr>
        <w:t>’</w:t>
      </w:r>
      <w:r>
        <w:rPr>
          <w:lang w:eastAsia="en-US"/>
        </w:rPr>
        <w:t>habit bleu lorgnait</w:t>
      </w:r>
      <w:r w:rsidR="0046142F">
        <w:rPr>
          <w:lang w:eastAsia="en-US"/>
        </w:rPr>
        <w:t xml:space="preserve">, </w:t>
      </w:r>
      <w:r>
        <w:rPr>
          <w:lang w:eastAsia="en-US"/>
        </w:rPr>
        <w:t>rouge comme un coq et capable de se livrer aux plus dangereuses étourderies</w:t>
      </w:r>
      <w:r w:rsidR="0046142F">
        <w:rPr>
          <w:lang w:eastAsia="en-US"/>
        </w:rPr>
        <w:t>.</w:t>
      </w:r>
    </w:p>
    <w:p w14:paraId="49362328" w14:textId="77777777" w:rsidR="0046142F" w:rsidRDefault="003148C9" w:rsidP="0046142F">
      <w:pPr>
        <w:rPr>
          <w:lang w:eastAsia="en-US"/>
        </w:rPr>
      </w:pPr>
      <w:r>
        <w:rPr>
          <w:lang w:eastAsia="en-US"/>
        </w:rPr>
        <w:t>Ah bien</w:t>
      </w:r>
      <w:r w:rsidR="0046142F">
        <w:rPr>
          <w:lang w:eastAsia="en-US"/>
        </w:rPr>
        <w:t xml:space="preserve"> ! </w:t>
      </w:r>
      <w:r>
        <w:rPr>
          <w:lang w:eastAsia="en-US"/>
        </w:rPr>
        <w:t>si vous lui eussiez parlé en ce moment du châle-tapis</w:t>
      </w:r>
      <w:r w:rsidR="0046142F">
        <w:rPr>
          <w:lang w:eastAsia="en-US"/>
        </w:rPr>
        <w:t xml:space="preserve">, </w:t>
      </w:r>
      <w:r>
        <w:rPr>
          <w:lang w:eastAsia="en-US"/>
        </w:rPr>
        <w:t>des cinq demoiselles à écharpes de barège et du garçon</w:t>
      </w:r>
      <w:r w:rsidR="0046142F">
        <w:rPr>
          <w:lang w:eastAsia="en-US"/>
        </w:rPr>
        <w:t xml:space="preserve">, </w:t>
      </w:r>
      <w:r>
        <w:rPr>
          <w:lang w:eastAsia="en-US"/>
        </w:rPr>
        <w:t>il vous a</w:t>
      </w:r>
      <w:r>
        <w:t>urait un peu reçu</w:t>
      </w:r>
      <w:r w:rsidR="0046142F">
        <w:rPr>
          <w:lang w:eastAsia="en-US"/>
        </w:rPr>
        <w:t xml:space="preserve">, </w:t>
      </w:r>
      <w:r>
        <w:rPr>
          <w:lang w:eastAsia="en-US"/>
        </w:rPr>
        <w:t>l</w:t>
      </w:r>
      <w:r w:rsidR="0046142F">
        <w:rPr>
          <w:lang w:eastAsia="en-US"/>
        </w:rPr>
        <w:t>’</w:t>
      </w:r>
      <w:r>
        <w:rPr>
          <w:lang w:eastAsia="en-US"/>
        </w:rPr>
        <w:t>habit bleu</w:t>
      </w:r>
      <w:r w:rsidR="0046142F">
        <w:rPr>
          <w:lang w:eastAsia="en-US"/>
        </w:rPr>
        <w:t> !</w:t>
      </w:r>
    </w:p>
    <w:p w14:paraId="4DFCF9F1" w14:textId="77777777" w:rsidR="0046142F" w:rsidRDefault="003148C9" w:rsidP="0046142F">
      <w:pPr>
        <w:rPr>
          <w:lang w:eastAsia="en-US"/>
        </w:rPr>
      </w:pPr>
      <w:r>
        <w:rPr>
          <w:lang w:eastAsia="en-US"/>
        </w:rPr>
        <w:t>Et houp</w:t>
      </w:r>
      <w:r w:rsidR="0046142F">
        <w:rPr>
          <w:lang w:eastAsia="en-US"/>
        </w:rPr>
        <w:t xml:space="preserve"> ! </w:t>
      </w:r>
      <w:r>
        <w:rPr>
          <w:lang w:eastAsia="en-US"/>
        </w:rPr>
        <w:t xml:space="preserve">il avait dansé un quadrille avec Rose </w:t>
      </w:r>
      <w:proofErr w:type="spellStart"/>
      <w:r>
        <w:rPr>
          <w:lang w:eastAsia="en-US"/>
        </w:rPr>
        <w:t>Cerceil</w:t>
      </w:r>
      <w:proofErr w:type="spellEnd"/>
      <w:r w:rsidR="0046142F">
        <w:rPr>
          <w:lang w:eastAsia="en-US"/>
        </w:rPr>
        <w:t xml:space="preserve">. </w:t>
      </w:r>
      <w:r>
        <w:rPr>
          <w:lang w:eastAsia="en-US"/>
        </w:rPr>
        <w:t xml:space="preserve">Il lui avait parlé de sa </w:t>
      </w:r>
      <w:r>
        <w:rPr>
          <w:i/>
          <w:iCs/>
        </w:rPr>
        <w:t>localité</w:t>
      </w:r>
      <w:r>
        <w:rPr>
          <w:lang w:eastAsia="en-US"/>
        </w:rPr>
        <w:t xml:space="preserve"> et un peu politique</w:t>
      </w:r>
      <w:r w:rsidR="0046142F">
        <w:rPr>
          <w:lang w:eastAsia="en-US"/>
        </w:rPr>
        <w:t xml:space="preserve">. </w:t>
      </w:r>
      <w:r>
        <w:rPr>
          <w:lang w:eastAsia="en-US"/>
        </w:rPr>
        <w:t xml:space="preserve">Rose </w:t>
      </w:r>
      <w:proofErr w:type="spellStart"/>
      <w:r>
        <w:rPr>
          <w:lang w:eastAsia="en-US"/>
        </w:rPr>
        <w:t>Cerceil</w:t>
      </w:r>
      <w:proofErr w:type="spellEnd"/>
      <w:r>
        <w:rPr>
          <w:lang w:eastAsia="en-US"/>
        </w:rPr>
        <w:t xml:space="preserve"> lui avait montré les trente-deux perles de sa jolie bouche</w:t>
      </w:r>
      <w:r w:rsidR="0046142F">
        <w:rPr>
          <w:lang w:eastAsia="en-US"/>
        </w:rPr>
        <w:t xml:space="preserve">, </w:t>
      </w:r>
      <w:r>
        <w:rPr>
          <w:lang w:eastAsia="en-US"/>
        </w:rPr>
        <w:t>en un sourire enchanteur</w:t>
      </w:r>
      <w:r w:rsidR="0046142F">
        <w:rPr>
          <w:lang w:eastAsia="en-US"/>
        </w:rPr>
        <w:t>.</w:t>
      </w:r>
    </w:p>
    <w:p w14:paraId="06DBCBD0" w14:textId="1EA6F3BF" w:rsidR="0046142F" w:rsidRDefault="003148C9" w:rsidP="0046142F">
      <w:pPr>
        <w:rPr>
          <w:lang w:eastAsia="en-US"/>
        </w:rPr>
      </w:pPr>
      <w:r>
        <w:rPr>
          <w:lang w:eastAsia="en-US"/>
        </w:rPr>
        <w:lastRenderedPageBreak/>
        <w:t>Eh houp</w:t>
      </w:r>
      <w:r w:rsidR="0046142F">
        <w:rPr>
          <w:lang w:eastAsia="en-US"/>
        </w:rPr>
        <w:t xml:space="preserve"> ! </w:t>
      </w:r>
      <w:r>
        <w:rPr>
          <w:lang w:eastAsia="en-US"/>
        </w:rPr>
        <w:t>Il ne touchait plus la terre</w:t>
      </w:r>
      <w:r w:rsidR="0046142F">
        <w:rPr>
          <w:lang w:eastAsia="en-US"/>
        </w:rPr>
        <w:t xml:space="preserve">, </w:t>
      </w:r>
      <w:r>
        <w:rPr>
          <w:lang w:eastAsia="en-US"/>
        </w:rPr>
        <w:t>l</w:t>
      </w:r>
      <w:r w:rsidR="0046142F">
        <w:rPr>
          <w:lang w:eastAsia="en-US"/>
        </w:rPr>
        <w:t>’</w:t>
      </w:r>
      <w:r>
        <w:rPr>
          <w:lang w:eastAsia="en-US"/>
        </w:rPr>
        <w:t>habit bleu</w:t>
      </w:r>
      <w:r w:rsidR="0046142F">
        <w:rPr>
          <w:lang w:eastAsia="en-US"/>
        </w:rPr>
        <w:t xml:space="preserve"> ! </w:t>
      </w:r>
      <w:r>
        <w:rPr>
          <w:lang w:eastAsia="en-US"/>
        </w:rPr>
        <w:t>à bas sa femme</w:t>
      </w:r>
      <w:r w:rsidR="0046142F">
        <w:rPr>
          <w:lang w:eastAsia="en-US"/>
        </w:rPr>
        <w:t xml:space="preserve"> ! </w:t>
      </w:r>
      <w:r>
        <w:rPr>
          <w:lang w:eastAsia="en-US"/>
        </w:rPr>
        <w:t>à bas ses cinq demoiselles</w:t>
      </w:r>
      <w:r w:rsidR="0046142F">
        <w:rPr>
          <w:lang w:eastAsia="en-US"/>
        </w:rPr>
        <w:t xml:space="preserve"> ! </w:t>
      </w:r>
      <w:r>
        <w:rPr>
          <w:lang w:eastAsia="en-US"/>
        </w:rPr>
        <w:t>à bas son garçon et les huit parapluies</w:t>
      </w:r>
      <w:r w:rsidR="0046142F">
        <w:rPr>
          <w:lang w:eastAsia="en-US"/>
        </w:rPr>
        <w:t> !</w:t>
      </w:r>
    </w:p>
    <w:p w14:paraId="1C5E16B8" w14:textId="77777777" w:rsidR="0046142F" w:rsidRDefault="003148C9" w:rsidP="0046142F">
      <w:pPr>
        <w:rPr>
          <w:lang w:eastAsia="en-US"/>
        </w:rPr>
      </w:pPr>
      <w:r>
        <w:rPr>
          <w:lang w:eastAsia="en-US"/>
        </w:rPr>
        <w:t>Outre ce bonnetier et les étudiants riches</w:t>
      </w:r>
      <w:r w:rsidR="0046142F">
        <w:rPr>
          <w:lang w:eastAsia="en-US"/>
        </w:rPr>
        <w:t xml:space="preserve">, </w:t>
      </w:r>
      <w:r>
        <w:rPr>
          <w:lang w:eastAsia="en-US"/>
        </w:rPr>
        <w:t>je vous prie de croire qu</w:t>
      </w:r>
      <w:r w:rsidR="0046142F">
        <w:rPr>
          <w:lang w:eastAsia="en-US"/>
        </w:rPr>
        <w:t>’</w:t>
      </w:r>
      <w:r>
        <w:rPr>
          <w:lang w:eastAsia="en-US"/>
        </w:rPr>
        <w:t>il y avait là de purs gentlemen</w:t>
      </w:r>
      <w:r w:rsidR="0046142F">
        <w:rPr>
          <w:lang w:eastAsia="en-US"/>
        </w:rPr>
        <w:t>.</w:t>
      </w:r>
    </w:p>
    <w:p w14:paraId="18C314E5" w14:textId="77777777" w:rsidR="0046142F" w:rsidRDefault="003148C9" w:rsidP="0046142F">
      <w:pPr>
        <w:rPr>
          <w:lang w:eastAsia="en-US"/>
        </w:rPr>
      </w:pPr>
      <w:r>
        <w:rPr>
          <w:lang w:eastAsia="en-US"/>
        </w:rPr>
        <w:t>Vous ne croirie</w:t>
      </w:r>
      <w:r>
        <w:t>z pas que l</w:t>
      </w:r>
      <w:r w:rsidR="0046142F">
        <w:rPr>
          <w:lang w:eastAsia="en-US"/>
        </w:rPr>
        <w:t>’</w:t>
      </w:r>
      <w:r>
        <w:rPr>
          <w:lang w:eastAsia="en-US"/>
        </w:rPr>
        <w:t>habit bleu</w:t>
      </w:r>
      <w:r w:rsidR="0046142F">
        <w:rPr>
          <w:lang w:eastAsia="en-US"/>
        </w:rPr>
        <w:t xml:space="preserve">, </w:t>
      </w:r>
      <w:r>
        <w:rPr>
          <w:lang w:eastAsia="en-US"/>
        </w:rPr>
        <w:t>qui était décidément un fabricant de pessaires</w:t>
      </w:r>
      <w:r w:rsidR="0046142F">
        <w:rPr>
          <w:lang w:eastAsia="en-US"/>
        </w:rPr>
        <w:t xml:space="preserve">, </w:t>
      </w:r>
      <w:r>
        <w:rPr>
          <w:lang w:eastAsia="en-US"/>
        </w:rPr>
        <w:t>eut un instant la pensée abominable d</w:t>
      </w:r>
      <w:r w:rsidR="0046142F">
        <w:rPr>
          <w:lang w:eastAsia="en-US"/>
        </w:rPr>
        <w:t>’</w:t>
      </w:r>
      <w:r>
        <w:rPr>
          <w:lang w:eastAsia="en-US"/>
        </w:rPr>
        <w:t xml:space="preserve">épouser Rose </w:t>
      </w:r>
      <w:proofErr w:type="spellStart"/>
      <w:r>
        <w:rPr>
          <w:lang w:eastAsia="en-US"/>
        </w:rPr>
        <w:t>Cerceil</w:t>
      </w:r>
      <w:proofErr w:type="spellEnd"/>
      <w:r w:rsidR="0046142F">
        <w:rPr>
          <w:lang w:eastAsia="en-US"/>
        </w:rPr>
        <w:t> !</w:t>
      </w:r>
    </w:p>
    <w:p w14:paraId="5BA178AF" w14:textId="77777777" w:rsidR="0046142F" w:rsidRDefault="003148C9" w:rsidP="0046142F">
      <w:pPr>
        <w:rPr>
          <w:lang w:eastAsia="en-US"/>
        </w:rPr>
      </w:pPr>
      <w:r>
        <w:rPr>
          <w:lang w:eastAsia="en-US"/>
        </w:rPr>
        <w:t>Nous n</w:t>
      </w:r>
      <w:r w:rsidR="0046142F">
        <w:rPr>
          <w:lang w:eastAsia="en-US"/>
        </w:rPr>
        <w:t>’</w:t>
      </w:r>
      <w:r>
        <w:rPr>
          <w:lang w:eastAsia="en-US"/>
        </w:rPr>
        <w:t>aurions pas dû vous le dire</w:t>
      </w:r>
      <w:r w:rsidR="0046142F">
        <w:rPr>
          <w:lang w:eastAsia="en-US"/>
        </w:rPr>
        <w:t xml:space="preserve">, </w:t>
      </w:r>
      <w:r>
        <w:rPr>
          <w:lang w:eastAsia="en-US"/>
        </w:rPr>
        <w:t>mais l</w:t>
      </w:r>
      <w:r w:rsidR="0046142F">
        <w:rPr>
          <w:lang w:eastAsia="en-US"/>
        </w:rPr>
        <w:t>’</w:t>
      </w:r>
      <w:r>
        <w:rPr>
          <w:lang w:eastAsia="en-US"/>
        </w:rPr>
        <w:t>indignation nous a emporté cette fois</w:t>
      </w:r>
      <w:r w:rsidR="0046142F">
        <w:rPr>
          <w:lang w:eastAsia="en-US"/>
        </w:rPr>
        <w:t>.</w:t>
      </w:r>
    </w:p>
    <w:p w14:paraId="774E72D8" w14:textId="77777777" w:rsidR="0046142F" w:rsidRDefault="003148C9" w:rsidP="0046142F">
      <w:pPr>
        <w:rPr>
          <w:lang w:eastAsia="en-US"/>
        </w:rPr>
      </w:pPr>
      <w:r>
        <w:rPr>
          <w:lang w:eastAsia="en-US"/>
        </w:rPr>
        <w:t>Parbleu</w:t>
      </w:r>
      <w:r w:rsidR="0046142F">
        <w:rPr>
          <w:lang w:eastAsia="en-US"/>
        </w:rPr>
        <w:t xml:space="preserve"> ! </w:t>
      </w:r>
      <w:r>
        <w:rPr>
          <w:lang w:eastAsia="en-US"/>
        </w:rPr>
        <w:t>Mazurke avait dansé</w:t>
      </w:r>
      <w:r w:rsidR="0046142F">
        <w:rPr>
          <w:lang w:eastAsia="en-US"/>
        </w:rPr>
        <w:t xml:space="preserve">, </w:t>
      </w:r>
      <w:r>
        <w:rPr>
          <w:lang w:eastAsia="en-US"/>
        </w:rPr>
        <w:t>lui auss</w:t>
      </w:r>
      <w:r>
        <w:t>i</w:t>
      </w:r>
      <w:r w:rsidR="0046142F">
        <w:rPr>
          <w:lang w:eastAsia="en-US"/>
        </w:rPr>
        <w:t xml:space="preserve">, </w:t>
      </w:r>
      <w:r>
        <w:rPr>
          <w:lang w:eastAsia="en-US"/>
        </w:rPr>
        <w:t xml:space="preserve">avec Rose </w:t>
      </w:r>
      <w:proofErr w:type="spellStart"/>
      <w:r>
        <w:rPr>
          <w:lang w:eastAsia="en-US"/>
        </w:rPr>
        <w:t>Cerceil</w:t>
      </w:r>
      <w:proofErr w:type="spellEnd"/>
      <w:r w:rsidR="0046142F">
        <w:rPr>
          <w:lang w:eastAsia="en-US"/>
        </w:rPr>
        <w:t xml:space="preserve">, </w:t>
      </w:r>
      <w:r>
        <w:rPr>
          <w:lang w:eastAsia="en-US"/>
        </w:rPr>
        <w:t>car il aimait à danser</w:t>
      </w:r>
      <w:r w:rsidR="0046142F">
        <w:rPr>
          <w:lang w:eastAsia="en-US"/>
        </w:rPr>
        <w:t xml:space="preserve">, </w:t>
      </w:r>
      <w:r>
        <w:rPr>
          <w:lang w:eastAsia="en-US"/>
        </w:rPr>
        <w:t>ce Mazurke</w:t>
      </w:r>
      <w:r w:rsidR="0046142F">
        <w:rPr>
          <w:lang w:eastAsia="en-US"/>
        </w:rPr>
        <w:t xml:space="preserve">, </w:t>
      </w:r>
      <w:r>
        <w:rPr>
          <w:lang w:eastAsia="en-US"/>
        </w:rPr>
        <w:t>et c</w:t>
      </w:r>
      <w:r w:rsidR="0046142F">
        <w:rPr>
          <w:lang w:eastAsia="en-US"/>
        </w:rPr>
        <w:t>’</w:t>
      </w:r>
      <w:r>
        <w:rPr>
          <w:lang w:eastAsia="en-US"/>
        </w:rPr>
        <w:t>était vraiment à force d</w:t>
      </w:r>
      <w:r w:rsidR="0046142F">
        <w:rPr>
          <w:lang w:eastAsia="en-US"/>
        </w:rPr>
        <w:t>’</w:t>
      </w:r>
      <w:r>
        <w:rPr>
          <w:lang w:eastAsia="en-US"/>
        </w:rPr>
        <w:t>enlever de jolies tailles entre ses bras robustes</w:t>
      </w:r>
      <w:r w:rsidR="0046142F">
        <w:rPr>
          <w:lang w:eastAsia="en-US"/>
        </w:rPr>
        <w:t xml:space="preserve">, </w:t>
      </w:r>
      <w:r>
        <w:rPr>
          <w:lang w:eastAsia="en-US"/>
        </w:rPr>
        <w:t>qu</w:t>
      </w:r>
      <w:r w:rsidR="0046142F">
        <w:rPr>
          <w:lang w:eastAsia="en-US"/>
        </w:rPr>
        <w:t>’</w:t>
      </w:r>
      <w:r>
        <w:rPr>
          <w:lang w:eastAsia="en-US"/>
        </w:rPr>
        <w:t>il avait conquis son surnom</w:t>
      </w:r>
      <w:r w:rsidR="0046142F">
        <w:rPr>
          <w:lang w:eastAsia="en-US"/>
        </w:rPr>
        <w:t xml:space="preserve">. </w:t>
      </w:r>
      <w:r>
        <w:rPr>
          <w:lang w:eastAsia="en-US"/>
        </w:rPr>
        <w:t xml:space="preserve">Mazurke avait </w:t>
      </w:r>
      <w:proofErr w:type="spellStart"/>
      <w:r>
        <w:rPr>
          <w:lang w:eastAsia="en-US"/>
        </w:rPr>
        <w:t>polké</w:t>
      </w:r>
      <w:proofErr w:type="spellEnd"/>
      <w:r>
        <w:rPr>
          <w:lang w:eastAsia="en-US"/>
        </w:rPr>
        <w:t xml:space="preserve"> avec Amélie de Crécy</w:t>
      </w:r>
      <w:r w:rsidR="0046142F">
        <w:rPr>
          <w:lang w:eastAsia="en-US"/>
        </w:rPr>
        <w:t xml:space="preserve">, </w:t>
      </w:r>
      <w:r>
        <w:rPr>
          <w:lang w:eastAsia="en-US"/>
        </w:rPr>
        <w:t>avec Marie d</w:t>
      </w:r>
      <w:r w:rsidR="0046142F">
        <w:rPr>
          <w:lang w:eastAsia="en-US"/>
        </w:rPr>
        <w:t>’</w:t>
      </w:r>
      <w:proofErr w:type="spellStart"/>
      <w:r>
        <w:rPr>
          <w:lang w:eastAsia="en-US"/>
        </w:rPr>
        <w:t>Azincour</w:t>
      </w:r>
      <w:proofErr w:type="spellEnd"/>
      <w:r w:rsidR="0046142F">
        <w:rPr>
          <w:lang w:eastAsia="en-US"/>
        </w:rPr>
        <w:t xml:space="preserve">, </w:t>
      </w:r>
      <w:r>
        <w:rPr>
          <w:lang w:eastAsia="en-US"/>
        </w:rPr>
        <w:t>avec Mathilde de Poi</w:t>
      </w:r>
      <w:r>
        <w:t>tiers</w:t>
      </w:r>
      <w:r w:rsidR="0046142F">
        <w:rPr>
          <w:lang w:eastAsia="en-US"/>
        </w:rPr>
        <w:t>.</w:t>
      </w:r>
    </w:p>
    <w:p w14:paraId="5C1AB770" w14:textId="77777777" w:rsidR="0046142F" w:rsidRDefault="003148C9" w:rsidP="0046142F">
      <w:pPr>
        <w:rPr>
          <w:lang w:eastAsia="en-US"/>
        </w:rPr>
      </w:pPr>
      <w:r>
        <w:rPr>
          <w:lang w:eastAsia="en-US"/>
        </w:rPr>
        <w:t>Ces trois célèbres batailles se trouvaient représentées</w:t>
      </w:r>
      <w:r w:rsidR="0046142F">
        <w:rPr>
          <w:lang w:eastAsia="en-US"/>
        </w:rPr>
        <w:t xml:space="preserve">, </w:t>
      </w:r>
      <w:r>
        <w:rPr>
          <w:lang w:eastAsia="en-US"/>
        </w:rPr>
        <w:t>chez madame de Beaujoyeux</w:t>
      </w:r>
      <w:r w:rsidR="0046142F">
        <w:rPr>
          <w:lang w:eastAsia="en-US"/>
        </w:rPr>
        <w:t xml:space="preserve">, </w:t>
      </w:r>
      <w:r>
        <w:rPr>
          <w:lang w:eastAsia="en-US"/>
        </w:rPr>
        <w:t>par trois nièces gentilles à croquer</w:t>
      </w:r>
      <w:r w:rsidR="0046142F">
        <w:rPr>
          <w:lang w:eastAsia="en-US"/>
        </w:rPr>
        <w:t>.</w:t>
      </w:r>
    </w:p>
    <w:p w14:paraId="6D3F3EA3" w14:textId="77777777" w:rsidR="0046142F" w:rsidRDefault="003148C9" w:rsidP="0046142F">
      <w:pPr>
        <w:rPr>
          <w:lang w:eastAsia="en-US"/>
        </w:rPr>
      </w:pPr>
      <w:r>
        <w:rPr>
          <w:lang w:eastAsia="en-US"/>
        </w:rPr>
        <w:t>Mazurke leur avait dit sa façon de penser entre deux coups de talon</w:t>
      </w:r>
      <w:r w:rsidR="0046142F">
        <w:rPr>
          <w:lang w:eastAsia="en-US"/>
        </w:rPr>
        <w:t xml:space="preserve">. </w:t>
      </w:r>
      <w:r>
        <w:rPr>
          <w:lang w:eastAsia="en-US"/>
        </w:rPr>
        <w:t xml:space="preserve">Elles le trouvèrent ravissant et se le disputaient sans </w:t>
      </w:r>
      <w:r>
        <w:t>trop de cérémonie</w:t>
      </w:r>
      <w:r w:rsidR="0046142F">
        <w:rPr>
          <w:lang w:eastAsia="en-US"/>
        </w:rPr>
        <w:t>.</w:t>
      </w:r>
    </w:p>
    <w:p w14:paraId="3BDEA93F" w14:textId="77777777" w:rsidR="0046142F" w:rsidRDefault="003148C9" w:rsidP="0046142F">
      <w:pPr>
        <w:rPr>
          <w:lang w:eastAsia="en-US"/>
        </w:rPr>
      </w:pPr>
      <w:r>
        <w:rPr>
          <w:lang w:eastAsia="en-US"/>
        </w:rPr>
        <w:t>Mazurke</w:t>
      </w:r>
      <w:r w:rsidR="0046142F">
        <w:rPr>
          <w:lang w:eastAsia="en-US"/>
        </w:rPr>
        <w:t xml:space="preserve">, </w:t>
      </w:r>
      <w:r>
        <w:rPr>
          <w:lang w:eastAsia="en-US"/>
        </w:rPr>
        <w:t>qui était bon prince</w:t>
      </w:r>
      <w:r w:rsidR="0046142F">
        <w:rPr>
          <w:lang w:eastAsia="en-US"/>
        </w:rPr>
        <w:t xml:space="preserve">, </w:t>
      </w:r>
      <w:r>
        <w:rPr>
          <w:lang w:eastAsia="en-US"/>
        </w:rPr>
        <w:t>se donnait tout à toutes</w:t>
      </w:r>
      <w:r w:rsidR="0046142F">
        <w:rPr>
          <w:lang w:eastAsia="en-US"/>
        </w:rPr>
        <w:t xml:space="preserve">, </w:t>
      </w:r>
      <w:r>
        <w:rPr>
          <w:lang w:eastAsia="en-US"/>
        </w:rPr>
        <w:t>un peu plus aux plus jolies</w:t>
      </w:r>
      <w:r w:rsidR="0046142F">
        <w:rPr>
          <w:lang w:eastAsia="en-US"/>
        </w:rPr>
        <w:t>.</w:t>
      </w:r>
    </w:p>
    <w:p w14:paraId="3CA46671" w14:textId="77777777" w:rsidR="0046142F" w:rsidRDefault="003148C9" w:rsidP="0046142F">
      <w:pPr>
        <w:rPr>
          <w:lang w:eastAsia="en-US"/>
        </w:rPr>
      </w:pPr>
      <w:r>
        <w:rPr>
          <w:lang w:eastAsia="en-US"/>
        </w:rPr>
        <w:t>Il s</w:t>
      </w:r>
      <w:r w:rsidR="0046142F">
        <w:rPr>
          <w:lang w:eastAsia="en-US"/>
        </w:rPr>
        <w:t>’</w:t>
      </w:r>
      <w:r>
        <w:rPr>
          <w:lang w:eastAsia="en-US"/>
        </w:rPr>
        <w:t>amusait comme un bienheureux depuis deux heures qu</w:t>
      </w:r>
      <w:r w:rsidR="0046142F">
        <w:rPr>
          <w:lang w:eastAsia="en-US"/>
        </w:rPr>
        <w:t>’</w:t>
      </w:r>
      <w:r>
        <w:rPr>
          <w:lang w:eastAsia="en-US"/>
        </w:rPr>
        <w:t>il était là</w:t>
      </w:r>
      <w:r w:rsidR="0046142F">
        <w:rPr>
          <w:lang w:eastAsia="en-US"/>
        </w:rPr>
        <w:t xml:space="preserve">. </w:t>
      </w:r>
      <w:r>
        <w:rPr>
          <w:lang w:eastAsia="en-US"/>
        </w:rPr>
        <w:t>Amélie</w:t>
      </w:r>
      <w:r w:rsidR="0046142F">
        <w:rPr>
          <w:lang w:eastAsia="en-US"/>
        </w:rPr>
        <w:t xml:space="preserve">, </w:t>
      </w:r>
      <w:r>
        <w:rPr>
          <w:lang w:eastAsia="en-US"/>
        </w:rPr>
        <w:t>Rose</w:t>
      </w:r>
      <w:r w:rsidR="0046142F">
        <w:rPr>
          <w:lang w:eastAsia="en-US"/>
        </w:rPr>
        <w:t xml:space="preserve">, </w:t>
      </w:r>
      <w:r>
        <w:rPr>
          <w:lang w:eastAsia="en-US"/>
        </w:rPr>
        <w:t>Marie</w:t>
      </w:r>
      <w:r w:rsidR="0046142F">
        <w:rPr>
          <w:lang w:eastAsia="en-US"/>
        </w:rPr>
        <w:t xml:space="preserve">, </w:t>
      </w:r>
      <w:r>
        <w:rPr>
          <w:lang w:eastAsia="en-US"/>
        </w:rPr>
        <w:t>Mathilde l</w:t>
      </w:r>
      <w:r w:rsidR="0046142F">
        <w:rPr>
          <w:lang w:eastAsia="en-US"/>
        </w:rPr>
        <w:t>’</w:t>
      </w:r>
      <w:r>
        <w:rPr>
          <w:lang w:eastAsia="en-US"/>
        </w:rPr>
        <w:t>aidaient à oublier qu</w:t>
      </w:r>
      <w:r w:rsidR="0046142F">
        <w:rPr>
          <w:lang w:eastAsia="en-US"/>
        </w:rPr>
        <w:t>’</w:t>
      </w:r>
      <w:r>
        <w:rPr>
          <w:lang w:eastAsia="en-US"/>
        </w:rPr>
        <w:t>il n</w:t>
      </w:r>
      <w:r w:rsidR="0046142F">
        <w:rPr>
          <w:lang w:eastAsia="en-US"/>
        </w:rPr>
        <w:t>’</w:t>
      </w:r>
      <w:r>
        <w:rPr>
          <w:lang w:eastAsia="en-US"/>
        </w:rPr>
        <w:t>était pas venu chez m</w:t>
      </w:r>
      <w:r>
        <w:t>adame de Beaujoyeux pour mériter une fois de plus son surnom</w:t>
      </w:r>
      <w:r w:rsidR="0046142F">
        <w:rPr>
          <w:lang w:eastAsia="en-US"/>
        </w:rPr>
        <w:t>.</w:t>
      </w:r>
    </w:p>
    <w:p w14:paraId="7601A6C8" w14:textId="77777777" w:rsidR="0046142F" w:rsidRDefault="003148C9" w:rsidP="0046142F">
      <w:pPr>
        <w:rPr>
          <w:lang w:eastAsia="en-US"/>
        </w:rPr>
      </w:pPr>
      <w:r>
        <w:rPr>
          <w:lang w:eastAsia="en-US"/>
        </w:rPr>
        <w:lastRenderedPageBreak/>
        <w:t>De temps en temps</w:t>
      </w:r>
      <w:r w:rsidR="0046142F">
        <w:rPr>
          <w:lang w:eastAsia="en-US"/>
        </w:rPr>
        <w:t xml:space="preserve">, </w:t>
      </w:r>
      <w:r>
        <w:rPr>
          <w:lang w:eastAsia="en-US"/>
        </w:rPr>
        <w:t>il avait vu</w:t>
      </w:r>
      <w:r w:rsidR="0046142F">
        <w:rPr>
          <w:lang w:eastAsia="en-US"/>
        </w:rPr>
        <w:t xml:space="preserve">, </w:t>
      </w:r>
      <w:r>
        <w:rPr>
          <w:lang w:eastAsia="en-US"/>
        </w:rPr>
        <w:t>car il voyait tout</w:t>
      </w:r>
      <w:r w:rsidR="0046142F">
        <w:rPr>
          <w:lang w:eastAsia="en-US"/>
        </w:rPr>
        <w:t xml:space="preserve">, </w:t>
      </w:r>
      <w:r>
        <w:rPr>
          <w:lang w:eastAsia="en-US"/>
        </w:rPr>
        <w:t>les yeux de la maîtresse de la maison fixés sur lui avec une expression bien étrange</w:t>
      </w:r>
      <w:r w:rsidR="0046142F">
        <w:rPr>
          <w:lang w:eastAsia="en-US"/>
        </w:rPr>
        <w:t xml:space="preserve">. </w:t>
      </w:r>
      <w:r>
        <w:rPr>
          <w:lang w:eastAsia="en-US"/>
        </w:rPr>
        <w:t>Mais il était habitué à cela</w:t>
      </w:r>
      <w:r w:rsidR="0046142F">
        <w:rPr>
          <w:lang w:eastAsia="en-US"/>
        </w:rPr>
        <w:t xml:space="preserve">. </w:t>
      </w:r>
      <w:r>
        <w:rPr>
          <w:lang w:eastAsia="en-US"/>
        </w:rPr>
        <w:t>Et du reste</w:t>
      </w:r>
      <w:r w:rsidR="0046142F">
        <w:rPr>
          <w:lang w:eastAsia="en-US"/>
        </w:rPr>
        <w:t xml:space="preserve">, </w:t>
      </w:r>
      <w:r>
        <w:rPr>
          <w:lang w:eastAsia="en-US"/>
        </w:rPr>
        <w:t>tout le mond</w:t>
      </w:r>
      <w:r>
        <w:t>e le regardait ce soir</w:t>
      </w:r>
      <w:r w:rsidR="0046142F">
        <w:rPr>
          <w:lang w:eastAsia="en-US"/>
        </w:rPr>
        <w:t xml:space="preserve"> : </w:t>
      </w:r>
      <w:r>
        <w:rPr>
          <w:lang w:eastAsia="en-US"/>
        </w:rPr>
        <w:t>il était le lion de la fête</w:t>
      </w:r>
      <w:r w:rsidR="0046142F">
        <w:rPr>
          <w:lang w:eastAsia="en-US"/>
        </w:rPr>
        <w:t>.</w:t>
      </w:r>
    </w:p>
    <w:p w14:paraId="148FCAF1" w14:textId="77777777" w:rsidR="0046142F" w:rsidRDefault="003148C9" w:rsidP="0046142F">
      <w:pPr>
        <w:rPr>
          <w:lang w:eastAsia="en-US"/>
        </w:rPr>
      </w:pPr>
      <w:r>
        <w:rPr>
          <w:lang w:eastAsia="en-US"/>
        </w:rPr>
        <w:t>Dans le salon de jeu</w:t>
      </w:r>
      <w:r w:rsidR="0046142F">
        <w:rPr>
          <w:lang w:eastAsia="en-US"/>
        </w:rPr>
        <w:t xml:space="preserve">, </w:t>
      </w:r>
      <w:r>
        <w:rPr>
          <w:lang w:eastAsia="en-US"/>
        </w:rPr>
        <w:t>Romblon s</w:t>
      </w:r>
      <w:r w:rsidR="0046142F">
        <w:rPr>
          <w:lang w:eastAsia="en-US"/>
        </w:rPr>
        <w:t>’</w:t>
      </w:r>
      <w:r>
        <w:rPr>
          <w:lang w:eastAsia="en-US"/>
        </w:rPr>
        <w:t>oubliait au lansquenet</w:t>
      </w:r>
      <w:r w:rsidR="0046142F">
        <w:rPr>
          <w:lang w:eastAsia="en-US"/>
        </w:rPr>
        <w:t xml:space="preserve">, </w:t>
      </w:r>
      <w:r>
        <w:rPr>
          <w:lang w:eastAsia="en-US"/>
        </w:rPr>
        <w:t>comme Mazurke s</w:t>
      </w:r>
      <w:r w:rsidR="0046142F">
        <w:rPr>
          <w:lang w:eastAsia="en-US"/>
        </w:rPr>
        <w:t>’</w:t>
      </w:r>
      <w:r>
        <w:rPr>
          <w:lang w:eastAsia="en-US"/>
        </w:rPr>
        <w:t>oubliait au bal</w:t>
      </w:r>
      <w:r w:rsidR="0046142F">
        <w:rPr>
          <w:lang w:eastAsia="en-US"/>
        </w:rPr>
        <w:t xml:space="preserve">. </w:t>
      </w:r>
      <w:r>
        <w:rPr>
          <w:lang w:eastAsia="en-US"/>
        </w:rPr>
        <w:t>Bonnin le rentier</w:t>
      </w:r>
      <w:r w:rsidR="0046142F">
        <w:rPr>
          <w:lang w:eastAsia="en-US"/>
        </w:rPr>
        <w:t xml:space="preserve">, </w:t>
      </w:r>
      <w:r>
        <w:rPr>
          <w:lang w:eastAsia="en-US"/>
        </w:rPr>
        <w:t>Peignon dit Pompes Funèbres</w:t>
      </w:r>
      <w:r w:rsidR="0046142F">
        <w:rPr>
          <w:lang w:eastAsia="en-US"/>
        </w:rPr>
        <w:t xml:space="preserve">, </w:t>
      </w:r>
      <w:r>
        <w:rPr>
          <w:lang w:eastAsia="en-US"/>
        </w:rPr>
        <w:t>le docteur Desbois et Oscar de Beaujoyeux faisaient le plus grav</w:t>
      </w:r>
      <w:r>
        <w:t>e de tous les whist</w:t>
      </w:r>
      <w:r w:rsidR="0046142F">
        <w:rPr>
          <w:lang w:eastAsia="en-US"/>
        </w:rPr>
        <w:t>.</w:t>
      </w:r>
    </w:p>
    <w:p w14:paraId="41F655C1" w14:textId="77777777" w:rsidR="0046142F" w:rsidRDefault="003148C9" w:rsidP="0046142F">
      <w:pPr>
        <w:rPr>
          <w:lang w:eastAsia="en-US"/>
        </w:rPr>
      </w:pPr>
      <w:r>
        <w:rPr>
          <w:lang w:eastAsia="en-US"/>
        </w:rPr>
        <w:t>Oscar n</w:t>
      </w:r>
      <w:r w:rsidR="0046142F">
        <w:rPr>
          <w:lang w:eastAsia="en-US"/>
        </w:rPr>
        <w:t>’</w:t>
      </w:r>
      <w:r>
        <w:rPr>
          <w:lang w:eastAsia="en-US"/>
        </w:rPr>
        <w:t>était pas trop de mise</w:t>
      </w:r>
      <w:r w:rsidR="0046142F">
        <w:rPr>
          <w:lang w:eastAsia="en-US"/>
        </w:rPr>
        <w:t xml:space="preserve">, </w:t>
      </w:r>
      <w:r>
        <w:rPr>
          <w:lang w:eastAsia="en-US"/>
        </w:rPr>
        <w:t>mais quand on a besoin d</w:t>
      </w:r>
      <w:r w:rsidR="0046142F">
        <w:rPr>
          <w:lang w:eastAsia="en-US"/>
        </w:rPr>
        <w:t>’</w:t>
      </w:r>
      <w:r>
        <w:rPr>
          <w:lang w:eastAsia="en-US"/>
        </w:rPr>
        <w:t xml:space="preserve">un </w:t>
      </w:r>
      <w:proofErr w:type="spellStart"/>
      <w:r>
        <w:rPr>
          <w:lang w:eastAsia="en-US"/>
        </w:rPr>
        <w:t>partner</w:t>
      </w:r>
      <w:proofErr w:type="spellEnd"/>
      <w:r w:rsidR="0046142F">
        <w:rPr>
          <w:lang w:eastAsia="en-US"/>
        </w:rPr>
        <w:t xml:space="preserve">, </w:t>
      </w:r>
      <w:r>
        <w:rPr>
          <w:lang w:eastAsia="en-US"/>
        </w:rPr>
        <w:t>on prend ce qu</w:t>
      </w:r>
      <w:r w:rsidR="0046142F">
        <w:rPr>
          <w:lang w:eastAsia="en-US"/>
        </w:rPr>
        <w:t>’</w:t>
      </w:r>
      <w:r>
        <w:rPr>
          <w:lang w:eastAsia="en-US"/>
        </w:rPr>
        <w:t>on trouve</w:t>
      </w:r>
      <w:r w:rsidR="0046142F">
        <w:rPr>
          <w:lang w:eastAsia="en-US"/>
        </w:rPr>
        <w:t>.</w:t>
      </w:r>
    </w:p>
    <w:p w14:paraId="3C478D06" w14:textId="77777777" w:rsidR="0046142F" w:rsidRDefault="003148C9" w:rsidP="0046142F">
      <w:pPr>
        <w:rPr>
          <w:lang w:eastAsia="en-US"/>
        </w:rPr>
      </w:pPr>
      <w:r>
        <w:rPr>
          <w:lang w:eastAsia="en-US"/>
        </w:rPr>
        <w:t xml:space="preserve">Quand la magnifique pendule </w:t>
      </w:r>
      <w:r w:rsidR="0046142F">
        <w:rPr>
          <w:lang w:eastAsia="en-US"/>
        </w:rPr>
        <w:t>Louis XVI</w:t>
      </w:r>
      <w:r>
        <w:rPr>
          <w:lang w:eastAsia="en-US"/>
        </w:rPr>
        <w:t xml:space="preserve"> du grand salon sonna onze heures</w:t>
      </w:r>
      <w:r w:rsidR="0046142F">
        <w:rPr>
          <w:lang w:eastAsia="en-US"/>
        </w:rPr>
        <w:t xml:space="preserve">, </w:t>
      </w:r>
      <w:r>
        <w:rPr>
          <w:lang w:eastAsia="en-US"/>
        </w:rPr>
        <w:t>Mazurke sembla s</w:t>
      </w:r>
      <w:r w:rsidR="0046142F">
        <w:rPr>
          <w:lang w:eastAsia="en-US"/>
        </w:rPr>
        <w:t>’</w:t>
      </w:r>
      <w:r>
        <w:rPr>
          <w:lang w:eastAsia="en-US"/>
        </w:rPr>
        <w:t>éveiller tout à coup</w:t>
      </w:r>
      <w:r w:rsidR="0046142F">
        <w:rPr>
          <w:lang w:eastAsia="en-US"/>
        </w:rPr>
        <w:t xml:space="preserve">. </w:t>
      </w:r>
      <w:r>
        <w:rPr>
          <w:lang w:eastAsia="en-US"/>
        </w:rPr>
        <w:t>Il s</w:t>
      </w:r>
      <w:r w:rsidR="0046142F">
        <w:rPr>
          <w:lang w:eastAsia="en-US"/>
        </w:rPr>
        <w:t>’</w:t>
      </w:r>
      <w:r>
        <w:rPr>
          <w:lang w:eastAsia="en-US"/>
        </w:rPr>
        <w:t>arracha aux sourires c</w:t>
      </w:r>
      <w:r>
        <w:t xml:space="preserve">roisés de Rose </w:t>
      </w:r>
      <w:proofErr w:type="spellStart"/>
      <w:r>
        <w:t>Cerceil</w:t>
      </w:r>
      <w:proofErr w:type="spellEnd"/>
      <w:r>
        <w:t xml:space="preserve"> et des trois batai</w:t>
      </w:r>
      <w:r>
        <w:rPr>
          <w:lang w:eastAsia="en-US"/>
        </w:rPr>
        <w:t>lles pour gagner la pièce où l</w:t>
      </w:r>
      <w:r w:rsidR="0046142F">
        <w:rPr>
          <w:lang w:eastAsia="en-US"/>
        </w:rPr>
        <w:t>’</w:t>
      </w:r>
      <w:r>
        <w:rPr>
          <w:lang w:eastAsia="en-US"/>
        </w:rPr>
        <w:t>on jouait</w:t>
      </w:r>
      <w:r w:rsidR="0046142F">
        <w:rPr>
          <w:lang w:eastAsia="en-US"/>
        </w:rPr>
        <w:t>.</w:t>
      </w:r>
    </w:p>
    <w:p w14:paraId="52E1915A" w14:textId="51DF3577" w:rsidR="0046142F" w:rsidRDefault="003148C9" w:rsidP="0046142F">
      <w:pPr>
        <w:rPr>
          <w:lang w:eastAsia="en-US"/>
        </w:rPr>
      </w:pPr>
      <w:r>
        <w:rPr>
          <w:lang w:eastAsia="en-US"/>
        </w:rPr>
        <w:t>Il n</w:t>
      </w:r>
      <w:r w:rsidR="0046142F">
        <w:rPr>
          <w:lang w:eastAsia="en-US"/>
        </w:rPr>
        <w:t>’</w:t>
      </w:r>
      <w:r>
        <w:rPr>
          <w:lang w:eastAsia="en-US"/>
        </w:rPr>
        <w:t>eut besoin que d</w:t>
      </w:r>
      <w:r w:rsidR="0046142F">
        <w:rPr>
          <w:lang w:eastAsia="en-US"/>
        </w:rPr>
        <w:t>’</w:t>
      </w:r>
      <w:r>
        <w:rPr>
          <w:lang w:eastAsia="en-US"/>
        </w:rPr>
        <w:t>un seul coup d</w:t>
      </w:r>
      <w:r w:rsidR="0046142F">
        <w:rPr>
          <w:lang w:eastAsia="en-US"/>
        </w:rPr>
        <w:t>’</w:t>
      </w:r>
      <w:r>
        <w:rPr>
          <w:lang w:eastAsia="en-US"/>
        </w:rPr>
        <w:t xml:space="preserve">œil pour reconnaître Romblon-Ballon à la description que </w:t>
      </w:r>
      <w:r w:rsidR="0046142F">
        <w:rPr>
          <w:lang w:eastAsia="en-US"/>
        </w:rPr>
        <w:t>M. </w:t>
      </w:r>
      <w:r>
        <w:rPr>
          <w:lang w:eastAsia="en-US"/>
        </w:rPr>
        <w:t>Baptiste lui en avait faite</w:t>
      </w:r>
      <w:r w:rsidR="0046142F">
        <w:rPr>
          <w:lang w:eastAsia="en-US"/>
        </w:rPr>
        <w:t>.</w:t>
      </w:r>
    </w:p>
    <w:p w14:paraId="26AFAFAB" w14:textId="77777777" w:rsidR="0046142F" w:rsidRDefault="003148C9" w:rsidP="0046142F">
      <w:pPr>
        <w:rPr>
          <w:lang w:eastAsia="en-US"/>
        </w:rPr>
      </w:pPr>
      <w:r>
        <w:rPr>
          <w:lang w:eastAsia="en-US"/>
        </w:rPr>
        <w:t>Mazurke lui toucha l</w:t>
      </w:r>
      <w:r w:rsidR="0046142F">
        <w:rPr>
          <w:lang w:eastAsia="en-US"/>
        </w:rPr>
        <w:t>’</w:t>
      </w:r>
      <w:r>
        <w:rPr>
          <w:lang w:eastAsia="en-US"/>
        </w:rPr>
        <w:t>épaule et le salua</w:t>
      </w:r>
      <w:r w:rsidR="0046142F">
        <w:rPr>
          <w:lang w:eastAsia="en-US"/>
        </w:rPr>
        <w:t> :</w:t>
      </w:r>
    </w:p>
    <w:p w14:paraId="4F7F367E" w14:textId="77777777" w:rsidR="0046142F" w:rsidRDefault="0046142F" w:rsidP="0046142F">
      <w:pPr>
        <w:rPr>
          <w:lang w:eastAsia="en-US"/>
        </w:rPr>
      </w:pPr>
      <w:r>
        <w:rPr>
          <w:lang w:eastAsia="en-US"/>
        </w:rPr>
        <w:t>— </w:t>
      </w:r>
      <w:r w:rsidR="003148C9">
        <w:rPr>
          <w:lang w:eastAsia="en-US"/>
        </w:rPr>
        <w:t>Pourrais-je vous entretenir un instant</w:t>
      </w:r>
      <w:r>
        <w:rPr>
          <w:lang w:eastAsia="en-US"/>
        </w:rPr>
        <w:t xml:space="preserve">, </w:t>
      </w:r>
      <w:r w:rsidR="003148C9">
        <w:rPr>
          <w:lang w:eastAsia="en-US"/>
        </w:rPr>
        <w:t>monsieur Romblon</w:t>
      </w:r>
      <w:r>
        <w:rPr>
          <w:lang w:eastAsia="en-US"/>
        </w:rPr>
        <w:t> ?</w:t>
      </w:r>
    </w:p>
    <w:p w14:paraId="4BA56846" w14:textId="2948F8AF" w:rsidR="0046142F" w:rsidRDefault="0046142F" w:rsidP="0046142F">
      <w:pPr>
        <w:rPr>
          <w:lang w:eastAsia="en-US"/>
        </w:rPr>
      </w:pPr>
      <w:r>
        <w:rPr>
          <w:lang w:eastAsia="en-US"/>
        </w:rPr>
        <w:t>— </w:t>
      </w:r>
      <w:r w:rsidR="003148C9">
        <w:rPr>
          <w:lang w:eastAsia="en-US"/>
        </w:rPr>
        <w:t>Tiens</w:t>
      </w:r>
      <w:r>
        <w:rPr>
          <w:lang w:eastAsia="en-US"/>
        </w:rPr>
        <w:t xml:space="preserve"> ! </w:t>
      </w:r>
      <w:r w:rsidR="003148C9">
        <w:rPr>
          <w:lang w:eastAsia="en-US"/>
        </w:rPr>
        <w:t>s</w:t>
      </w:r>
      <w:r>
        <w:rPr>
          <w:lang w:eastAsia="en-US"/>
        </w:rPr>
        <w:t>’</w:t>
      </w:r>
      <w:r w:rsidR="003148C9">
        <w:rPr>
          <w:lang w:eastAsia="en-US"/>
        </w:rPr>
        <w:t>écria Monsigny</w:t>
      </w:r>
      <w:r>
        <w:rPr>
          <w:lang w:eastAsia="en-US"/>
        </w:rPr>
        <w:t xml:space="preserve">, </w:t>
      </w:r>
      <w:r w:rsidR="006C2AE1">
        <w:rPr>
          <w:lang w:eastAsia="en-US"/>
        </w:rPr>
        <w:t>—</w:t>
      </w:r>
      <w:r>
        <w:rPr>
          <w:lang w:eastAsia="en-US"/>
        </w:rPr>
        <w:t xml:space="preserve"> </w:t>
      </w:r>
      <w:r w:rsidR="003148C9">
        <w:rPr>
          <w:lang w:eastAsia="en-US"/>
        </w:rPr>
        <w:t>puisqu</w:t>
      </w:r>
      <w:r>
        <w:rPr>
          <w:lang w:eastAsia="en-US"/>
        </w:rPr>
        <w:t>’</w:t>
      </w:r>
      <w:r w:rsidR="003148C9">
        <w:rPr>
          <w:lang w:eastAsia="en-US"/>
        </w:rPr>
        <w:t>on joue</w:t>
      </w:r>
      <w:r>
        <w:rPr>
          <w:lang w:eastAsia="en-US"/>
        </w:rPr>
        <w:t xml:space="preserve">, </w:t>
      </w:r>
      <w:r w:rsidR="003148C9">
        <w:rPr>
          <w:lang w:eastAsia="en-US"/>
        </w:rPr>
        <w:t>nom d</w:t>
      </w:r>
      <w:r>
        <w:rPr>
          <w:lang w:eastAsia="en-US"/>
        </w:rPr>
        <w:t>’</w:t>
      </w:r>
      <w:r w:rsidR="003148C9">
        <w:rPr>
          <w:lang w:eastAsia="en-US"/>
        </w:rPr>
        <w:t>un bleu</w:t>
      </w:r>
      <w:r>
        <w:rPr>
          <w:lang w:eastAsia="en-US"/>
        </w:rPr>
        <w:t xml:space="preserve">, </w:t>
      </w:r>
      <w:r w:rsidR="003148C9">
        <w:rPr>
          <w:lang w:eastAsia="en-US"/>
        </w:rPr>
        <w:t>on joue</w:t>
      </w:r>
      <w:r>
        <w:rPr>
          <w:lang w:eastAsia="en-US"/>
        </w:rPr>
        <w:t xml:space="preserve">… </w:t>
      </w:r>
      <w:r w:rsidR="003148C9">
        <w:rPr>
          <w:lang w:eastAsia="en-US"/>
        </w:rPr>
        <w:t>Romblon gagne il ne peut pas s</w:t>
      </w:r>
      <w:r>
        <w:rPr>
          <w:lang w:eastAsia="en-US"/>
        </w:rPr>
        <w:t>’</w:t>
      </w:r>
      <w:r w:rsidR="003148C9">
        <w:rPr>
          <w:lang w:eastAsia="en-US"/>
        </w:rPr>
        <w:t>en aller</w:t>
      </w:r>
      <w:r>
        <w:rPr>
          <w:lang w:eastAsia="en-US"/>
        </w:rPr>
        <w:t>.</w:t>
      </w:r>
    </w:p>
    <w:p w14:paraId="06DFCC30" w14:textId="3AA702BF" w:rsidR="0046142F" w:rsidRDefault="003148C9" w:rsidP="0046142F">
      <w:pPr>
        <w:rPr>
          <w:lang w:eastAsia="en-US"/>
        </w:rPr>
      </w:pPr>
      <w:r>
        <w:rPr>
          <w:lang w:eastAsia="en-US"/>
        </w:rPr>
        <w:t xml:space="preserve">Mazurke jeta un regard à ce brave </w:t>
      </w:r>
      <w:r w:rsidR="0046142F">
        <w:rPr>
          <w:lang w:eastAsia="en-US"/>
        </w:rPr>
        <w:t>M. de </w:t>
      </w:r>
      <w:r>
        <w:rPr>
          <w:lang w:eastAsia="en-US"/>
        </w:rPr>
        <w:t>Monsigny et sembla consulter ses souvenirs</w:t>
      </w:r>
      <w:r w:rsidR="0046142F">
        <w:rPr>
          <w:lang w:eastAsia="en-US"/>
        </w:rPr>
        <w:t>.</w:t>
      </w:r>
    </w:p>
    <w:p w14:paraId="374D316C" w14:textId="77777777" w:rsidR="0046142F" w:rsidRDefault="003148C9" w:rsidP="0046142F">
      <w:pPr>
        <w:rPr>
          <w:lang w:eastAsia="en-US"/>
        </w:rPr>
      </w:pPr>
      <w:r>
        <w:rPr>
          <w:lang w:eastAsia="en-US"/>
        </w:rPr>
        <w:t>Romblon s</w:t>
      </w:r>
      <w:r w:rsidR="0046142F">
        <w:rPr>
          <w:lang w:eastAsia="en-US"/>
        </w:rPr>
        <w:t>’</w:t>
      </w:r>
      <w:r>
        <w:rPr>
          <w:lang w:eastAsia="en-US"/>
        </w:rPr>
        <w:t>était levé</w:t>
      </w:r>
      <w:r w:rsidR="0046142F">
        <w:rPr>
          <w:lang w:eastAsia="en-US"/>
        </w:rPr>
        <w:t>.</w:t>
      </w:r>
    </w:p>
    <w:p w14:paraId="3D13590E" w14:textId="77777777" w:rsidR="0046142F" w:rsidRDefault="0046142F" w:rsidP="0046142F">
      <w:pPr>
        <w:rPr>
          <w:lang w:eastAsia="en-US"/>
        </w:rPr>
      </w:pPr>
      <w:r>
        <w:rPr>
          <w:lang w:eastAsia="en-US"/>
        </w:rPr>
        <w:lastRenderedPageBreak/>
        <w:t>— </w:t>
      </w:r>
      <w:r w:rsidR="003148C9">
        <w:rPr>
          <w:lang w:eastAsia="en-US"/>
        </w:rPr>
        <w:t>Monsigny</w:t>
      </w:r>
      <w:r>
        <w:rPr>
          <w:lang w:eastAsia="en-US"/>
        </w:rPr>
        <w:t xml:space="preserve"> ! </w:t>
      </w:r>
      <w:r w:rsidR="003148C9">
        <w:rPr>
          <w:lang w:eastAsia="en-US"/>
        </w:rPr>
        <w:t>dit-il</w:t>
      </w:r>
      <w:r>
        <w:rPr>
          <w:lang w:eastAsia="en-US"/>
        </w:rPr>
        <w:t xml:space="preserve">, </w:t>
      </w:r>
      <w:r w:rsidR="003148C9">
        <w:rPr>
          <w:lang w:eastAsia="en-US"/>
        </w:rPr>
        <w:t>les affaires</w:t>
      </w:r>
      <w:r>
        <w:rPr>
          <w:lang w:eastAsia="en-US"/>
        </w:rPr>
        <w:t xml:space="preserve">, </w:t>
      </w:r>
      <w:r w:rsidR="003148C9">
        <w:rPr>
          <w:lang w:eastAsia="en-US"/>
        </w:rPr>
        <w:t>vous savez</w:t>
      </w:r>
      <w:r>
        <w:rPr>
          <w:lang w:eastAsia="en-US"/>
        </w:rPr>
        <w:t xml:space="preserve">… </w:t>
      </w:r>
      <w:r w:rsidR="003148C9">
        <w:rPr>
          <w:lang w:eastAsia="en-US"/>
        </w:rPr>
        <w:t>je n</w:t>
      </w:r>
      <w:r>
        <w:rPr>
          <w:lang w:eastAsia="en-US"/>
        </w:rPr>
        <w:t>’</w:t>
      </w:r>
      <w:r w:rsidR="003148C9">
        <w:rPr>
          <w:lang w:eastAsia="en-US"/>
        </w:rPr>
        <w:t>ai pas l</w:t>
      </w:r>
      <w:r>
        <w:rPr>
          <w:lang w:eastAsia="en-US"/>
        </w:rPr>
        <w:t>’</w:t>
      </w:r>
      <w:r w:rsidR="003148C9">
        <w:rPr>
          <w:lang w:eastAsia="en-US"/>
        </w:rPr>
        <w:t>habitude de faire Charlemagne</w:t>
      </w:r>
      <w:r>
        <w:rPr>
          <w:lang w:eastAsia="en-US"/>
        </w:rPr>
        <w:t xml:space="preserve">… </w:t>
      </w:r>
      <w:r w:rsidR="003148C9">
        <w:rPr>
          <w:lang w:eastAsia="en-US"/>
        </w:rPr>
        <w:t>je vous la donnerai une autre fois</w:t>
      </w:r>
      <w:r>
        <w:rPr>
          <w:lang w:eastAsia="en-US"/>
        </w:rPr>
        <w:t>.</w:t>
      </w:r>
    </w:p>
    <w:p w14:paraId="4BFFDA4E" w14:textId="275F868B" w:rsidR="0046142F" w:rsidRDefault="003148C9" w:rsidP="0046142F">
      <w:pPr>
        <w:rPr>
          <w:lang w:eastAsia="en-US"/>
        </w:rPr>
      </w:pPr>
      <w:r>
        <w:rPr>
          <w:lang w:eastAsia="en-US"/>
        </w:rPr>
        <w:t>Sous-entendu</w:t>
      </w:r>
      <w:r w:rsidR="0046142F">
        <w:rPr>
          <w:lang w:eastAsia="en-US"/>
        </w:rPr>
        <w:t xml:space="preserve">  : </w:t>
      </w:r>
      <w:r>
        <w:rPr>
          <w:lang w:eastAsia="en-US"/>
        </w:rPr>
        <w:t>la revanche</w:t>
      </w:r>
      <w:r w:rsidR="0046142F">
        <w:rPr>
          <w:lang w:eastAsia="en-US"/>
        </w:rPr>
        <w:t>.</w:t>
      </w:r>
    </w:p>
    <w:p w14:paraId="4B1A755E" w14:textId="222F5091"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assommant</w:t>
      </w:r>
      <w:r>
        <w:rPr>
          <w:lang w:eastAsia="en-US"/>
        </w:rPr>
        <w:t xml:space="preserve"> ! </w:t>
      </w:r>
      <w:r w:rsidR="003148C9">
        <w:rPr>
          <w:lang w:eastAsia="en-US"/>
        </w:rPr>
        <w:t>gronda l</w:t>
      </w:r>
      <w:r>
        <w:rPr>
          <w:lang w:eastAsia="en-US"/>
        </w:rPr>
        <w:t>’</w:t>
      </w:r>
      <w:r w:rsidR="003148C9">
        <w:rPr>
          <w:lang w:eastAsia="en-US"/>
        </w:rPr>
        <w:t>étudiant de quinzième année</w:t>
      </w:r>
      <w:r>
        <w:rPr>
          <w:lang w:eastAsia="en-US"/>
        </w:rPr>
        <w:t xml:space="preserve">. </w:t>
      </w:r>
      <w:r w:rsidR="006C2AE1">
        <w:rPr>
          <w:lang w:eastAsia="en-US"/>
        </w:rPr>
        <w:t>—</w:t>
      </w:r>
      <w:r>
        <w:rPr>
          <w:lang w:eastAsia="en-US"/>
        </w:rPr>
        <w:t xml:space="preserve"> </w:t>
      </w:r>
      <w:r w:rsidR="003148C9">
        <w:rPr>
          <w:lang w:eastAsia="en-US"/>
        </w:rPr>
        <w:t>il me déplaî</w:t>
      </w:r>
      <w:r w:rsidR="003148C9">
        <w:t>t</w:t>
      </w:r>
      <w:r>
        <w:rPr>
          <w:lang w:eastAsia="en-US"/>
        </w:rPr>
        <w:t xml:space="preserve">, </w:t>
      </w:r>
      <w:r w:rsidR="003148C9">
        <w:rPr>
          <w:lang w:eastAsia="en-US"/>
        </w:rPr>
        <w:t>celui-là</w:t>
      </w:r>
      <w:r>
        <w:rPr>
          <w:lang w:eastAsia="en-US"/>
        </w:rPr>
        <w:t xml:space="preserve">, </w:t>
      </w:r>
      <w:r w:rsidR="003148C9">
        <w:rPr>
          <w:lang w:eastAsia="en-US"/>
        </w:rPr>
        <w:t>moi</w:t>
      </w:r>
      <w:r>
        <w:rPr>
          <w:lang w:eastAsia="en-US"/>
        </w:rPr>
        <w:t> !</w:t>
      </w:r>
    </w:p>
    <w:p w14:paraId="3EDBA8BD" w14:textId="77777777" w:rsidR="0046142F" w:rsidRDefault="003148C9" w:rsidP="0046142F">
      <w:pPr>
        <w:rPr>
          <w:lang w:eastAsia="en-US"/>
        </w:rPr>
      </w:pPr>
      <w:r>
        <w:rPr>
          <w:lang w:eastAsia="en-US"/>
        </w:rPr>
        <w:t>Mazurke voulut bien ne pas entendre</w:t>
      </w:r>
      <w:r w:rsidR="0046142F">
        <w:rPr>
          <w:lang w:eastAsia="en-US"/>
        </w:rPr>
        <w:t>.</w:t>
      </w:r>
    </w:p>
    <w:p w14:paraId="70F3FD00" w14:textId="77777777" w:rsidR="0046142F" w:rsidRDefault="0046142F" w:rsidP="0046142F">
      <w:pPr>
        <w:rPr>
          <w:lang w:eastAsia="en-US"/>
        </w:rPr>
      </w:pPr>
      <w:r>
        <w:rPr>
          <w:lang w:eastAsia="en-US"/>
        </w:rPr>
        <w:t>— </w:t>
      </w:r>
      <w:r w:rsidR="003148C9">
        <w:rPr>
          <w:lang w:eastAsia="en-US"/>
        </w:rPr>
        <w:t>Vous êtes le monsieur qui</w:t>
      </w:r>
      <w:r>
        <w:rPr>
          <w:lang w:eastAsia="en-US"/>
        </w:rPr>
        <w:t xml:space="preserve">… </w:t>
      </w:r>
      <w:r w:rsidR="003148C9">
        <w:rPr>
          <w:lang w:eastAsia="en-US"/>
        </w:rPr>
        <w:t>que</w:t>
      </w:r>
      <w:r>
        <w:rPr>
          <w:lang w:eastAsia="en-US"/>
        </w:rPr>
        <w:t xml:space="preserve"> ?… </w:t>
      </w:r>
      <w:r w:rsidR="003148C9">
        <w:rPr>
          <w:lang w:eastAsia="en-US"/>
        </w:rPr>
        <w:t>demanda Romblon</w:t>
      </w:r>
      <w:r>
        <w:rPr>
          <w:lang w:eastAsia="en-US"/>
        </w:rPr>
        <w:t>.</w:t>
      </w:r>
    </w:p>
    <w:p w14:paraId="6EEF1B3E"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répondit Mazurke</w:t>
      </w:r>
      <w:r>
        <w:rPr>
          <w:lang w:eastAsia="en-US"/>
        </w:rPr>
        <w:t>.</w:t>
      </w:r>
    </w:p>
    <w:p w14:paraId="03AFCB5D"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fit le gros homme</w:t>
      </w:r>
      <w:r>
        <w:rPr>
          <w:lang w:eastAsia="en-US"/>
        </w:rPr>
        <w:t>.</w:t>
      </w:r>
    </w:p>
    <w:p w14:paraId="09D0220B" w14:textId="77777777" w:rsidR="0046142F" w:rsidRDefault="003148C9" w:rsidP="0046142F">
      <w:pPr>
        <w:rPr>
          <w:lang w:eastAsia="en-US"/>
        </w:rPr>
      </w:pPr>
      <w:r>
        <w:rPr>
          <w:lang w:eastAsia="en-US"/>
        </w:rPr>
        <w:t>Et il se prit à rouler du côté de la salle de danse</w:t>
      </w:r>
      <w:r w:rsidR="0046142F">
        <w:rPr>
          <w:lang w:eastAsia="en-US"/>
        </w:rPr>
        <w:t>.</w:t>
      </w:r>
    </w:p>
    <w:p w14:paraId="4BF05C0D" w14:textId="0CAAB278" w:rsidR="0046142F" w:rsidRDefault="0046142F" w:rsidP="0046142F">
      <w:pPr>
        <w:rPr>
          <w:lang w:eastAsia="en-US"/>
        </w:rPr>
      </w:pPr>
      <w:r>
        <w:rPr>
          <w:lang w:eastAsia="en-US"/>
        </w:rPr>
        <w:t>— </w:t>
      </w:r>
      <w:r w:rsidR="003148C9">
        <w:rPr>
          <w:lang w:eastAsia="en-US"/>
        </w:rPr>
        <w:t>Mignonne</w:t>
      </w:r>
      <w:r>
        <w:rPr>
          <w:lang w:eastAsia="en-US"/>
        </w:rPr>
        <w:t xml:space="preserve">, </w:t>
      </w:r>
      <w:r w:rsidR="003148C9">
        <w:rPr>
          <w:lang w:eastAsia="en-US"/>
        </w:rPr>
        <w:t>dit-il à l</w:t>
      </w:r>
      <w:r>
        <w:rPr>
          <w:lang w:eastAsia="en-US"/>
        </w:rPr>
        <w:t>’</w:t>
      </w:r>
      <w:r w:rsidR="003148C9">
        <w:rPr>
          <w:lang w:eastAsia="en-US"/>
        </w:rPr>
        <w:t>oreille de la</w:t>
      </w:r>
      <w:r w:rsidR="003148C9">
        <w:t xml:space="preserve"> marquise</w:t>
      </w:r>
      <w:r>
        <w:rPr>
          <w:lang w:eastAsia="en-US"/>
        </w:rPr>
        <w:t xml:space="preserve">, </w:t>
      </w:r>
      <w:r w:rsidR="006C2AE1">
        <w:rPr>
          <w:lang w:eastAsia="en-US"/>
        </w:rPr>
        <w:t>—</w:t>
      </w:r>
      <w:r>
        <w:rPr>
          <w:lang w:eastAsia="en-US"/>
        </w:rPr>
        <w:t xml:space="preserve"> </w:t>
      </w:r>
      <w:r w:rsidR="003148C9">
        <w:rPr>
          <w:lang w:eastAsia="en-US"/>
        </w:rPr>
        <w:t>donnez-nous votre boudoir et un bol de punch</w:t>
      </w:r>
      <w:r>
        <w:rPr>
          <w:lang w:eastAsia="en-US"/>
        </w:rPr>
        <w:t xml:space="preserve">, </w:t>
      </w:r>
      <w:r w:rsidR="003148C9">
        <w:rPr>
          <w:lang w:eastAsia="en-US"/>
        </w:rPr>
        <w:t>voulez-vous</w:t>
      </w:r>
      <w:r>
        <w:rPr>
          <w:lang w:eastAsia="en-US"/>
        </w:rPr>
        <w:t> ?</w:t>
      </w:r>
    </w:p>
    <w:p w14:paraId="5A68D2BB" w14:textId="77777777" w:rsidR="0046142F" w:rsidRDefault="003148C9" w:rsidP="0046142F">
      <w:pPr>
        <w:rPr>
          <w:lang w:eastAsia="en-US"/>
        </w:rPr>
      </w:pPr>
      <w:r>
        <w:rPr>
          <w:lang w:eastAsia="en-US"/>
        </w:rPr>
        <w:t>Oliva fit un signe d</w:t>
      </w:r>
      <w:r w:rsidR="0046142F">
        <w:rPr>
          <w:lang w:eastAsia="en-US"/>
        </w:rPr>
        <w:t>’</w:t>
      </w:r>
      <w:r>
        <w:rPr>
          <w:lang w:eastAsia="en-US"/>
        </w:rPr>
        <w:t>assentiment</w:t>
      </w:r>
      <w:r w:rsidR="0046142F">
        <w:rPr>
          <w:lang w:eastAsia="en-US"/>
        </w:rPr>
        <w:t>.</w:t>
      </w:r>
    </w:p>
    <w:p w14:paraId="1B26180E" w14:textId="77777777" w:rsidR="0046142F" w:rsidRDefault="003148C9" w:rsidP="0046142F">
      <w:pPr>
        <w:rPr>
          <w:lang w:eastAsia="en-US"/>
        </w:rPr>
      </w:pPr>
      <w:r>
        <w:rPr>
          <w:lang w:eastAsia="en-US"/>
        </w:rPr>
        <w:t>Mazurke et Romblon entrèrent dans le boudoir</w:t>
      </w:r>
      <w:r w:rsidR="0046142F">
        <w:rPr>
          <w:lang w:eastAsia="en-US"/>
        </w:rPr>
        <w:t>.</w:t>
      </w:r>
    </w:p>
    <w:p w14:paraId="7E22E62D" w14:textId="5EEB8280" w:rsidR="0046142F" w:rsidRDefault="0046142F" w:rsidP="0046142F">
      <w:pPr>
        <w:rPr>
          <w:lang w:eastAsia="en-US"/>
        </w:rPr>
      </w:pPr>
      <w:r>
        <w:rPr>
          <w:lang w:eastAsia="en-US"/>
        </w:rPr>
        <w:t>— </w:t>
      </w:r>
      <w:r w:rsidR="003148C9">
        <w:rPr>
          <w:lang w:eastAsia="en-US"/>
        </w:rPr>
        <w:t>Ouf</w:t>
      </w:r>
      <w:r>
        <w:rPr>
          <w:lang w:eastAsia="en-US"/>
        </w:rPr>
        <w:t xml:space="preserve"> ! </w:t>
      </w:r>
      <w:r w:rsidR="003148C9">
        <w:rPr>
          <w:lang w:eastAsia="en-US"/>
        </w:rPr>
        <w:t>soupira Romblon en s</w:t>
      </w:r>
      <w:r>
        <w:rPr>
          <w:lang w:eastAsia="en-US"/>
        </w:rPr>
        <w:t>’</w:t>
      </w:r>
      <w:r w:rsidR="003148C9">
        <w:rPr>
          <w:lang w:eastAsia="en-US"/>
        </w:rPr>
        <w:t>asseyant sur une chaise</w:t>
      </w:r>
      <w:r>
        <w:rPr>
          <w:lang w:eastAsia="en-US"/>
        </w:rPr>
        <w:t xml:space="preserve">, </w:t>
      </w:r>
      <w:r w:rsidR="003148C9">
        <w:rPr>
          <w:lang w:eastAsia="en-US"/>
        </w:rPr>
        <w:t xml:space="preserve">parce que les fauteuils étaient tous beaucoup </w:t>
      </w:r>
      <w:r w:rsidR="003148C9">
        <w:t>trop étroits pour lui</w:t>
      </w:r>
      <w:r>
        <w:rPr>
          <w:lang w:eastAsia="en-US"/>
        </w:rPr>
        <w:t xml:space="preserve">. </w:t>
      </w:r>
      <w:r w:rsidR="006C2AE1">
        <w:rPr>
          <w:lang w:eastAsia="en-US"/>
        </w:rPr>
        <w:t>—</w:t>
      </w:r>
      <w:r>
        <w:rPr>
          <w:lang w:eastAsia="en-US"/>
        </w:rPr>
        <w:t xml:space="preserve"> </w:t>
      </w:r>
      <w:r w:rsidR="003148C9">
        <w:rPr>
          <w:lang w:eastAsia="en-US"/>
        </w:rPr>
        <w:t>je suis un peu épais</w:t>
      </w:r>
      <w:r>
        <w:rPr>
          <w:lang w:eastAsia="en-US"/>
        </w:rPr>
        <w:t xml:space="preserve">, </w:t>
      </w:r>
      <w:r w:rsidR="003148C9">
        <w:rPr>
          <w:lang w:eastAsia="en-US"/>
        </w:rPr>
        <w:t>comme disait papa</w:t>
      </w:r>
      <w:r>
        <w:rPr>
          <w:lang w:eastAsia="en-US"/>
        </w:rPr>
        <w:t xml:space="preserve">… </w:t>
      </w:r>
      <w:r w:rsidR="003148C9">
        <w:rPr>
          <w:lang w:eastAsia="en-US"/>
        </w:rPr>
        <w:t>mais ça ne fait rien</w:t>
      </w:r>
      <w:r>
        <w:rPr>
          <w:lang w:eastAsia="en-US"/>
        </w:rPr>
        <w:t xml:space="preserve">… </w:t>
      </w:r>
      <w:r w:rsidR="003148C9">
        <w:rPr>
          <w:lang w:eastAsia="en-US"/>
        </w:rPr>
        <w:t>quand je sue</w:t>
      </w:r>
      <w:r>
        <w:rPr>
          <w:lang w:eastAsia="en-US"/>
        </w:rPr>
        <w:t xml:space="preserve">, </w:t>
      </w:r>
      <w:r w:rsidR="003148C9">
        <w:rPr>
          <w:lang w:eastAsia="en-US"/>
        </w:rPr>
        <w:t>je m</w:t>
      </w:r>
      <w:r>
        <w:rPr>
          <w:lang w:eastAsia="en-US"/>
        </w:rPr>
        <w:t>’</w:t>
      </w:r>
      <w:r w:rsidR="003148C9">
        <w:rPr>
          <w:lang w:eastAsia="en-US"/>
        </w:rPr>
        <w:t>essuie</w:t>
      </w:r>
      <w:r>
        <w:rPr>
          <w:lang w:eastAsia="en-US"/>
        </w:rPr>
        <w:t xml:space="preserve">… </w:t>
      </w:r>
      <w:r w:rsidR="003148C9">
        <w:rPr>
          <w:lang w:eastAsia="en-US"/>
        </w:rPr>
        <w:t>là</w:t>
      </w:r>
      <w:r>
        <w:rPr>
          <w:lang w:eastAsia="en-US"/>
        </w:rPr>
        <w:t xml:space="preserve"> ! </w:t>
      </w:r>
      <w:r w:rsidR="006C2AE1">
        <w:rPr>
          <w:lang w:eastAsia="en-US"/>
        </w:rPr>
        <w:t>—</w:t>
      </w:r>
      <w:r>
        <w:rPr>
          <w:lang w:eastAsia="en-US"/>
        </w:rPr>
        <w:t xml:space="preserve"> </w:t>
      </w:r>
      <w:r w:rsidR="003148C9">
        <w:rPr>
          <w:lang w:eastAsia="en-US"/>
        </w:rPr>
        <w:t>Dites donc</w:t>
      </w:r>
      <w:r>
        <w:rPr>
          <w:lang w:eastAsia="en-US"/>
        </w:rPr>
        <w:t xml:space="preserve"> ! </w:t>
      </w:r>
      <w:proofErr w:type="spellStart"/>
      <w:r w:rsidR="003148C9">
        <w:rPr>
          <w:lang w:eastAsia="en-US"/>
        </w:rPr>
        <w:t>nos</w:t>
      </w:r>
      <w:proofErr w:type="spellEnd"/>
      <w:r w:rsidR="003148C9">
        <w:rPr>
          <w:lang w:eastAsia="en-US"/>
        </w:rPr>
        <w:t xml:space="preserve"> avons donc à causer</w:t>
      </w:r>
      <w:r>
        <w:rPr>
          <w:lang w:eastAsia="en-US"/>
        </w:rPr>
        <w:t xml:space="preserve">, </w:t>
      </w:r>
      <w:r w:rsidR="003148C9">
        <w:rPr>
          <w:lang w:eastAsia="en-US"/>
        </w:rPr>
        <w:t>nous deux</w:t>
      </w:r>
      <w:r>
        <w:rPr>
          <w:lang w:eastAsia="en-US"/>
        </w:rPr>
        <w:t> ?</w:t>
      </w:r>
    </w:p>
    <w:p w14:paraId="47D60209" w14:textId="77777777" w:rsidR="0046142F" w:rsidRDefault="0046142F" w:rsidP="0046142F">
      <w:pPr>
        <w:rPr>
          <w:lang w:eastAsia="en-US"/>
        </w:rPr>
      </w:pPr>
      <w:r>
        <w:rPr>
          <w:lang w:eastAsia="en-US"/>
        </w:rPr>
        <w:t>— </w:t>
      </w:r>
      <w:r w:rsidR="003148C9">
        <w:rPr>
          <w:lang w:eastAsia="en-US"/>
        </w:rPr>
        <w:t>Beaucoup</w:t>
      </w:r>
      <w:r>
        <w:rPr>
          <w:lang w:eastAsia="en-US"/>
        </w:rPr>
        <w:t>.</w:t>
      </w:r>
    </w:p>
    <w:p w14:paraId="71C2A085"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J</w:t>
      </w:r>
      <w:r>
        <w:rPr>
          <w:lang w:eastAsia="en-US"/>
        </w:rPr>
        <w:t>’</w:t>
      </w:r>
      <w:r w:rsidR="003148C9">
        <w:rPr>
          <w:lang w:eastAsia="en-US"/>
        </w:rPr>
        <w:t>aime à causer</w:t>
      </w:r>
      <w:r>
        <w:rPr>
          <w:lang w:eastAsia="en-US"/>
        </w:rPr>
        <w:t xml:space="preserve">, </w:t>
      </w:r>
      <w:r w:rsidR="003148C9">
        <w:rPr>
          <w:lang w:eastAsia="en-US"/>
        </w:rPr>
        <w:t>moi</w:t>
      </w:r>
      <w:r>
        <w:rPr>
          <w:lang w:eastAsia="en-US"/>
        </w:rPr>
        <w:t xml:space="preserve">… </w:t>
      </w:r>
      <w:r w:rsidR="003148C9">
        <w:rPr>
          <w:lang w:eastAsia="en-US"/>
        </w:rPr>
        <w:t>papa aimait ça aussi</w:t>
      </w:r>
      <w:r>
        <w:rPr>
          <w:lang w:eastAsia="en-US"/>
        </w:rPr>
        <w:t xml:space="preserve">… </w:t>
      </w:r>
      <w:r w:rsidR="003148C9">
        <w:rPr>
          <w:lang w:eastAsia="en-US"/>
        </w:rPr>
        <w:t>comment vous appe</w:t>
      </w:r>
      <w:r w:rsidR="003148C9">
        <w:t>lez-vous de votre vrai nom</w:t>
      </w:r>
      <w:r>
        <w:rPr>
          <w:lang w:eastAsia="en-US"/>
        </w:rPr>
        <w:t> ?</w:t>
      </w:r>
    </w:p>
    <w:p w14:paraId="38473980" w14:textId="77777777" w:rsidR="0046142F" w:rsidRDefault="0046142F" w:rsidP="0046142F">
      <w:pPr>
        <w:rPr>
          <w:lang w:eastAsia="en-US"/>
        </w:rPr>
      </w:pPr>
      <w:r>
        <w:rPr>
          <w:lang w:eastAsia="en-US"/>
        </w:rPr>
        <w:t>— </w:t>
      </w:r>
      <w:proofErr w:type="spellStart"/>
      <w:r w:rsidR="003148C9">
        <w:rPr>
          <w:lang w:eastAsia="en-US"/>
        </w:rPr>
        <w:t>Mérieul</w:t>
      </w:r>
      <w:proofErr w:type="spellEnd"/>
      <w:r>
        <w:rPr>
          <w:lang w:eastAsia="en-US"/>
        </w:rPr>
        <w:t xml:space="preserve">, </w:t>
      </w:r>
      <w:r w:rsidR="003148C9">
        <w:rPr>
          <w:lang w:eastAsia="en-US"/>
        </w:rPr>
        <w:t>répondit Mazurke</w:t>
      </w:r>
      <w:r>
        <w:rPr>
          <w:lang w:eastAsia="en-US"/>
        </w:rPr>
        <w:t>.</w:t>
      </w:r>
    </w:p>
    <w:p w14:paraId="00A5FE89" w14:textId="1B3190E2" w:rsidR="0046142F" w:rsidRDefault="0046142F" w:rsidP="0046142F">
      <w:pPr>
        <w:rPr>
          <w:lang w:eastAsia="en-US"/>
        </w:rPr>
      </w:pPr>
      <w:r>
        <w:rPr>
          <w:lang w:eastAsia="en-US"/>
        </w:rPr>
        <w:lastRenderedPageBreak/>
        <w:t>— </w:t>
      </w:r>
      <w:r w:rsidR="003148C9">
        <w:rPr>
          <w:lang w:eastAsia="en-US"/>
        </w:rPr>
        <w:t>Bon</w:t>
      </w:r>
      <w:r>
        <w:rPr>
          <w:lang w:eastAsia="en-US"/>
        </w:rPr>
        <w:t xml:space="preserve"> ! </w:t>
      </w:r>
      <w:r w:rsidR="003148C9">
        <w:rPr>
          <w:lang w:eastAsia="en-US"/>
        </w:rPr>
        <w:t>s</w:t>
      </w:r>
      <w:r>
        <w:rPr>
          <w:lang w:eastAsia="en-US"/>
        </w:rPr>
        <w:t>’</w:t>
      </w:r>
      <w:r w:rsidR="003148C9">
        <w:rPr>
          <w:lang w:eastAsia="en-US"/>
        </w:rPr>
        <w:t>écria Ballon</w:t>
      </w:r>
      <w:r>
        <w:rPr>
          <w:lang w:eastAsia="en-US"/>
        </w:rPr>
        <w:t xml:space="preserve">, </w:t>
      </w:r>
      <w:r w:rsidR="006C2AE1">
        <w:rPr>
          <w:lang w:eastAsia="en-US"/>
        </w:rPr>
        <w:t>—</w:t>
      </w:r>
      <w:r>
        <w:rPr>
          <w:lang w:eastAsia="en-US"/>
        </w:rPr>
        <w:t xml:space="preserve"> </w:t>
      </w:r>
      <w:r w:rsidR="003148C9">
        <w:rPr>
          <w:lang w:eastAsia="en-US"/>
        </w:rPr>
        <w:t>chez Jean-de-la-Mer</w:t>
      </w:r>
      <w:r>
        <w:rPr>
          <w:lang w:eastAsia="en-US"/>
        </w:rPr>
        <w:t xml:space="preserve"> !… </w:t>
      </w:r>
      <w:r w:rsidR="003148C9">
        <w:rPr>
          <w:lang w:eastAsia="en-US"/>
        </w:rPr>
        <w:t>Ah</w:t>
      </w:r>
      <w:r>
        <w:rPr>
          <w:lang w:eastAsia="en-US"/>
        </w:rPr>
        <w:t xml:space="preserve"> ! </w:t>
      </w:r>
      <w:r w:rsidR="003148C9">
        <w:rPr>
          <w:lang w:eastAsia="en-US"/>
        </w:rPr>
        <w:t>diable un vieux brave qui ne faisait rien comme les autres</w:t>
      </w:r>
      <w:r>
        <w:rPr>
          <w:lang w:eastAsia="en-US"/>
        </w:rPr>
        <w:t xml:space="preserve">… </w:t>
      </w:r>
      <w:r w:rsidR="003148C9">
        <w:rPr>
          <w:lang w:eastAsia="en-US"/>
        </w:rPr>
        <w:t>Eh bien</w:t>
      </w:r>
      <w:r>
        <w:rPr>
          <w:lang w:eastAsia="en-US"/>
        </w:rPr>
        <w:t xml:space="preserve"> ! </w:t>
      </w:r>
      <w:r w:rsidR="003148C9">
        <w:rPr>
          <w:lang w:eastAsia="en-US"/>
        </w:rPr>
        <w:t xml:space="preserve">monsieur </w:t>
      </w:r>
      <w:proofErr w:type="spellStart"/>
      <w:r w:rsidR="003148C9">
        <w:rPr>
          <w:lang w:eastAsia="en-US"/>
        </w:rPr>
        <w:t>Mérieul</w:t>
      </w:r>
      <w:proofErr w:type="spellEnd"/>
      <w:r>
        <w:rPr>
          <w:lang w:eastAsia="en-US"/>
        </w:rPr>
        <w:t xml:space="preserve">, </w:t>
      </w:r>
      <w:r w:rsidR="003148C9">
        <w:rPr>
          <w:lang w:eastAsia="en-US"/>
        </w:rPr>
        <w:t>qu</w:t>
      </w:r>
      <w:r>
        <w:rPr>
          <w:lang w:eastAsia="en-US"/>
        </w:rPr>
        <w:t>’</w:t>
      </w:r>
      <w:r w:rsidR="003148C9">
        <w:rPr>
          <w:lang w:eastAsia="en-US"/>
        </w:rPr>
        <w:t>est-ce qu</w:t>
      </w:r>
      <w:r>
        <w:rPr>
          <w:lang w:eastAsia="en-US"/>
        </w:rPr>
        <w:t>’</w:t>
      </w:r>
      <w:r w:rsidR="003148C9">
        <w:rPr>
          <w:lang w:eastAsia="en-US"/>
        </w:rPr>
        <w:t>il y a pour votre service</w:t>
      </w:r>
      <w:r>
        <w:rPr>
          <w:lang w:eastAsia="en-US"/>
        </w:rPr>
        <w:t> ?</w:t>
      </w:r>
    </w:p>
    <w:p w14:paraId="65DB08FF" w14:textId="1F75AE22" w:rsidR="003148C9" w:rsidRDefault="003148C9" w:rsidP="0046142F">
      <w:pPr>
        <w:pStyle w:val="Titre2"/>
        <w:rPr>
          <w:lang w:eastAsia="en-US"/>
        </w:rPr>
      </w:pPr>
      <w:bookmarkStart w:id="7" w:name="_Toc233868049"/>
      <w:bookmarkStart w:id="8" w:name="_Toc202196745"/>
      <w:r>
        <w:rPr>
          <w:lang w:eastAsia="en-US"/>
        </w:rPr>
        <w:lastRenderedPageBreak/>
        <w:t>OÙ QUELQUES MASQUES TOMBENT</w:t>
      </w:r>
      <w:bookmarkEnd w:id="7"/>
      <w:bookmarkEnd w:id="8"/>
      <w:r>
        <w:rPr>
          <w:lang w:eastAsia="en-US"/>
        </w:rPr>
        <w:br/>
      </w:r>
    </w:p>
    <w:p w14:paraId="46964858" w14:textId="77777777" w:rsidR="0046142F" w:rsidRDefault="003148C9" w:rsidP="0046142F">
      <w:pPr>
        <w:rPr>
          <w:lang w:eastAsia="en-US"/>
        </w:rPr>
      </w:pPr>
      <w:r>
        <w:rPr>
          <w:lang w:eastAsia="en-US"/>
        </w:rPr>
        <w:t>Romblon et Mazurke étaient seuls dans le petit salon où nous avons vu naguère les intimes réunis</w:t>
      </w:r>
      <w:r w:rsidR="0046142F">
        <w:rPr>
          <w:lang w:eastAsia="en-US"/>
        </w:rPr>
        <w:t xml:space="preserve">. </w:t>
      </w:r>
      <w:r>
        <w:rPr>
          <w:lang w:eastAsia="en-US"/>
        </w:rPr>
        <w:t>Ils s</w:t>
      </w:r>
      <w:r w:rsidR="0046142F">
        <w:rPr>
          <w:lang w:eastAsia="en-US"/>
        </w:rPr>
        <w:t>’</w:t>
      </w:r>
      <w:r>
        <w:rPr>
          <w:lang w:eastAsia="en-US"/>
        </w:rPr>
        <w:t>asseyaient auprès de la table à thé où Romblon appuyait ses coudes</w:t>
      </w:r>
      <w:r w:rsidR="0046142F">
        <w:rPr>
          <w:lang w:eastAsia="en-US"/>
        </w:rPr>
        <w:t>.</w:t>
      </w:r>
    </w:p>
    <w:p w14:paraId="6690F5B7" w14:textId="77777777" w:rsidR="0046142F" w:rsidRDefault="0046142F" w:rsidP="0046142F">
      <w:pPr>
        <w:rPr>
          <w:lang w:eastAsia="en-US"/>
        </w:rPr>
      </w:pPr>
      <w:r>
        <w:rPr>
          <w:lang w:eastAsia="en-US"/>
        </w:rPr>
        <w:t>— </w:t>
      </w:r>
      <w:r w:rsidR="003148C9">
        <w:rPr>
          <w:lang w:eastAsia="en-US"/>
        </w:rPr>
        <w:t>Monsieur</w:t>
      </w:r>
      <w:r>
        <w:rPr>
          <w:lang w:eastAsia="en-US"/>
        </w:rPr>
        <w:t xml:space="preserve">, </w:t>
      </w:r>
      <w:r w:rsidR="003148C9">
        <w:rPr>
          <w:lang w:eastAsia="en-US"/>
        </w:rPr>
        <w:t>dit Mazurke</w:t>
      </w:r>
      <w:r>
        <w:rPr>
          <w:lang w:eastAsia="en-US"/>
        </w:rPr>
        <w:t xml:space="preserve">, </w:t>
      </w:r>
      <w:r w:rsidR="003148C9">
        <w:rPr>
          <w:lang w:eastAsia="en-US"/>
        </w:rPr>
        <w:t>j</w:t>
      </w:r>
      <w:r>
        <w:rPr>
          <w:lang w:eastAsia="en-US"/>
        </w:rPr>
        <w:t>’</w:t>
      </w:r>
      <w:r w:rsidR="003148C9">
        <w:rPr>
          <w:lang w:eastAsia="en-US"/>
        </w:rPr>
        <w:t>ai désiré me mettre en rapport avec vou</w:t>
      </w:r>
      <w:r w:rsidR="003148C9">
        <w:t>s</w:t>
      </w:r>
      <w:r>
        <w:rPr>
          <w:lang w:eastAsia="en-US"/>
        </w:rPr>
        <w:t xml:space="preserve">, </w:t>
      </w:r>
      <w:r w:rsidR="003148C9">
        <w:rPr>
          <w:lang w:eastAsia="en-US"/>
        </w:rPr>
        <w:t>parce que je dois croire que vous pourrez me renseigner sur certains faits et sur certains personnages</w:t>
      </w:r>
      <w:r>
        <w:rPr>
          <w:lang w:eastAsia="en-US"/>
        </w:rPr>
        <w:t>…</w:t>
      </w:r>
    </w:p>
    <w:p w14:paraId="4F7BB0A9" w14:textId="47BC2631"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bon</w:t>
      </w:r>
      <w:r>
        <w:rPr>
          <w:lang w:eastAsia="en-US"/>
        </w:rPr>
        <w:t xml:space="preserve"> ! </w:t>
      </w:r>
      <w:r w:rsidR="003148C9">
        <w:rPr>
          <w:lang w:eastAsia="en-US"/>
        </w:rPr>
        <w:t>interrompit Ballon</w:t>
      </w:r>
      <w:r>
        <w:rPr>
          <w:lang w:eastAsia="en-US"/>
        </w:rPr>
        <w:t xml:space="preserve">. </w:t>
      </w:r>
      <w:r w:rsidR="006C2AE1">
        <w:rPr>
          <w:lang w:eastAsia="en-US"/>
        </w:rPr>
        <w:t>—</w:t>
      </w:r>
      <w:r>
        <w:rPr>
          <w:lang w:eastAsia="en-US"/>
        </w:rPr>
        <w:t xml:space="preserve"> </w:t>
      </w:r>
      <w:r w:rsidR="003148C9">
        <w:rPr>
          <w:lang w:eastAsia="en-US"/>
        </w:rPr>
        <w:t>Quels faits</w:t>
      </w:r>
      <w:r>
        <w:rPr>
          <w:lang w:eastAsia="en-US"/>
        </w:rPr>
        <w:t xml:space="preserve">, </w:t>
      </w:r>
      <w:r w:rsidR="003148C9">
        <w:rPr>
          <w:lang w:eastAsia="en-US"/>
        </w:rPr>
        <w:t>dites donc</w:t>
      </w:r>
      <w:r>
        <w:rPr>
          <w:lang w:eastAsia="en-US"/>
        </w:rPr>
        <w:t xml:space="preserve">, </w:t>
      </w:r>
      <w:r w:rsidR="003148C9">
        <w:rPr>
          <w:lang w:eastAsia="en-US"/>
        </w:rPr>
        <w:t>vous</w:t>
      </w:r>
      <w:r>
        <w:rPr>
          <w:lang w:eastAsia="en-US"/>
        </w:rPr>
        <w:t xml:space="preserve">, </w:t>
      </w:r>
      <w:r w:rsidR="003148C9">
        <w:rPr>
          <w:lang w:eastAsia="en-US"/>
        </w:rPr>
        <w:t>et quels personnages</w:t>
      </w:r>
      <w:r>
        <w:rPr>
          <w:lang w:eastAsia="en-US"/>
        </w:rPr>
        <w:t> ?</w:t>
      </w:r>
    </w:p>
    <w:p w14:paraId="2D6A048E" w14:textId="77777777" w:rsidR="0046142F" w:rsidRDefault="0046142F" w:rsidP="0046142F">
      <w:pPr>
        <w:rPr>
          <w:lang w:eastAsia="en-US"/>
        </w:rPr>
      </w:pPr>
      <w:r>
        <w:rPr>
          <w:lang w:eastAsia="en-US"/>
        </w:rPr>
        <w:t>— </w:t>
      </w:r>
      <w:r w:rsidR="003148C9">
        <w:rPr>
          <w:lang w:eastAsia="en-US"/>
        </w:rPr>
        <w:t xml:space="preserve">Les faits qui ont rapport à la succession de feu Jean </w:t>
      </w:r>
      <w:proofErr w:type="spellStart"/>
      <w:r w:rsidR="003148C9">
        <w:rPr>
          <w:lang w:eastAsia="en-US"/>
        </w:rPr>
        <w:t>C</w:t>
      </w:r>
      <w:r w:rsidR="003148C9">
        <w:t>r</w:t>
      </w:r>
      <w:r w:rsidR="003148C9">
        <w:rPr>
          <w:lang w:eastAsia="en-US"/>
        </w:rPr>
        <w:t>ébu</w:t>
      </w:r>
      <w:proofErr w:type="spellEnd"/>
      <w:r>
        <w:rPr>
          <w:lang w:eastAsia="en-US"/>
        </w:rPr>
        <w:t xml:space="preserve">, </w:t>
      </w:r>
      <w:r w:rsidR="003148C9">
        <w:rPr>
          <w:lang w:eastAsia="en-US"/>
        </w:rPr>
        <w:t>et les personnages portés sur son testament</w:t>
      </w:r>
      <w:r>
        <w:rPr>
          <w:lang w:eastAsia="en-US"/>
        </w:rPr>
        <w:t>.</w:t>
      </w:r>
    </w:p>
    <w:p w14:paraId="6D69ECFF"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bon</w:t>
      </w:r>
      <w:r>
        <w:rPr>
          <w:lang w:eastAsia="en-US"/>
        </w:rPr>
        <w:t xml:space="preserve"> ! </w:t>
      </w:r>
      <w:r w:rsidR="003148C9">
        <w:rPr>
          <w:lang w:eastAsia="en-US"/>
        </w:rPr>
        <w:t>bon</w:t>
      </w:r>
      <w:r>
        <w:rPr>
          <w:lang w:eastAsia="en-US"/>
        </w:rPr>
        <w:t xml:space="preserve"> !… </w:t>
      </w:r>
      <w:r w:rsidR="003148C9">
        <w:rPr>
          <w:lang w:eastAsia="en-US"/>
        </w:rPr>
        <w:t>Papa savait toutes ces choses-là</w:t>
      </w:r>
      <w:r>
        <w:rPr>
          <w:lang w:eastAsia="en-US"/>
        </w:rPr>
        <w:t xml:space="preserve">… </w:t>
      </w:r>
      <w:r w:rsidR="003148C9">
        <w:rPr>
          <w:lang w:eastAsia="en-US"/>
        </w:rPr>
        <w:t>et bien d</w:t>
      </w:r>
      <w:r>
        <w:rPr>
          <w:lang w:eastAsia="en-US"/>
        </w:rPr>
        <w:t>’</w:t>
      </w:r>
      <w:r w:rsidR="003148C9">
        <w:rPr>
          <w:lang w:eastAsia="en-US"/>
        </w:rPr>
        <w:t>autres</w:t>
      </w:r>
      <w:r>
        <w:rPr>
          <w:lang w:eastAsia="en-US"/>
        </w:rPr>
        <w:t xml:space="preserve">… </w:t>
      </w:r>
      <w:r w:rsidR="003148C9">
        <w:rPr>
          <w:lang w:eastAsia="en-US"/>
        </w:rPr>
        <w:t>mais moi</w:t>
      </w:r>
      <w:r>
        <w:rPr>
          <w:lang w:eastAsia="en-US"/>
        </w:rPr>
        <w:t xml:space="preserve">, </w:t>
      </w:r>
      <w:r w:rsidR="003148C9">
        <w:rPr>
          <w:lang w:eastAsia="en-US"/>
        </w:rPr>
        <w:t>voyez-vous</w:t>
      </w:r>
      <w:r>
        <w:rPr>
          <w:lang w:eastAsia="en-US"/>
        </w:rPr>
        <w:t xml:space="preserve">, </w:t>
      </w:r>
      <w:r w:rsidR="003148C9">
        <w:rPr>
          <w:lang w:eastAsia="en-US"/>
        </w:rPr>
        <w:t>pas fort</w:t>
      </w:r>
      <w:r>
        <w:rPr>
          <w:lang w:eastAsia="en-US"/>
        </w:rPr>
        <w:t xml:space="preserve">… </w:t>
      </w:r>
      <w:r w:rsidR="003148C9">
        <w:rPr>
          <w:lang w:eastAsia="en-US"/>
        </w:rPr>
        <w:t>Pouh</w:t>
      </w:r>
      <w:r>
        <w:rPr>
          <w:lang w:eastAsia="en-US"/>
        </w:rPr>
        <w:t> !…</w:t>
      </w:r>
    </w:p>
    <w:p w14:paraId="434C5538" w14:textId="77777777" w:rsidR="0046142F" w:rsidRDefault="003148C9" w:rsidP="0046142F">
      <w:pPr>
        <w:rPr>
          <w:lang w:eastAsia="en-US"/>
        </w:rPr>
      </w:pPr>
      <w:r>
        <w:rPr>
          <w:lang w:eastAsia="en-US"/>
        </w:rPr>
        <w:t>On apporta le punch avec des gâteaux et deux carafes de madère</w:t>
      </w:r>
      <w:r w:rsidR="0046142F">
        <w:rPr>
          <w:lang w:eastAsia="en-US"/>
        </w:rPr>
        <w:t>.</w:t>
      </w:r>
    </w:p>
    <w:p w14:paraId="35058761"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dit Romblon au dom</w:t>
      </w:r>
      <w:r w:rsidR="003148C9">
        <w:t>estique</w:t>
      </w:r>
      <w:r>
        <w:rPr>
          <w:lang w:eastAsia="en-US"/>
        </w:rPr>
        <w:t xml:space="preserve"> ; </w:t>
      </w:r>
      <w:r w:rsidR="003148C9">
        <w:rPr>
          <w:lang w:eastAsia="en-US"/>
        </w:rPr>
        <w:t>nous sommes en affaires</w:t>
      </w:r>
      <w:r>
        <w:rPr>
          <w:lang w:eastAsia="en-US"/>
        </w:rPr>
        <w:t xml:space="preserve">… </w:t>
      </w:r>
      <w:r w:rsidR="003148C9">
        <w:rPr>
          <w:lang w:eastAsia="en-US"/>
        </w:rPr>
        <w:t>qu</w:t>
      </w:r>
      <w:r>
        <w:rPr>
          <w:lang w:eastAsia="en-US"/>
        </w:rPr>
        <w:t>’</w:t>
      </w:r>
      <w:r w:rsidR="003148C9">
        <w:rPr>
          <w:lang w:eastAsia="en-US"/>
        </w:rPr>
        <w:t>on ne nous dérange pas</w:t>
      </w:r>
      <w:r>
        <w:rPr>
          <w:lang w:eastAsia="en-US"/>
        </w:rPr>
        <w:t>.</w:t>
      </w:r>
    </w:p>
    <w:p w14:paraId="6FD7138D" w14:textId="4928D60E" w:rsidR="0046142F" w:rsidRDefault="0046142F" w:rsidP="0046142F">
      <w:pPr>
        <w:rPr>
          <w:lang w:eastAsia="en-US"/>
        </w:rPr>
      </w:pPr>
      <w:r>
        <w:rPr>
          <w:lang w:eastAsia="en-US"/>
        </w:rPr>
        <w:t>— </w:t>
      </w:r>
      <w:r w:rsidR="003148C9">
        <w:rPr>
          <w:lang w:eastAsia="en-US"/>
        </w:rPr>
        <w:t>Aimez-vous boire</w:t>
      </w:r>
      <w:r>
        <w:rPr>
          <w:lang w:eastAsia="en-US"/>
        </w:rPr>
        <w:t xml:space="preserve">, </w:t>
      </w:r>
      <w:r w:rsidR="003148C9">
        <w:rPr>
          <w:lang w:eastAsia="en-US"/>
        </w:rPr>
        <w:t>vous</w:t>
      </w:r>
      <w:r>
        <w:rPr>
          <w:lang w:eastAsia="en-US"/>
        </w:rPr>
        <w:t xml:space="preserve"> ? </w:t>
      </w:r>
      <w:r w:rsidR="003148C9">
        <w:rPr>
          <w:lang w:eastAsia="en-US"/>
        </w:rPr>
        <w:t>reprit-</w:t>
      </w:r>
      <w:r w:rsidR="003148C9">
        <w:rPr>
          <w:lang w:eastAsia="en-US"/>
        </w:rPr>
        <w:t xml:space="preserve">il </w:t>
      </w:r>
      <w:r w:rsidR="003148C9">
        <w:rPr>
          <w:lang w:eastAsia="en-US"/>
        </w:rPr>
        <w:t>en s</w:t>
      </w:r>
      <w:r>
        <w:rPr>
          <w:lang w:eastAsia="en-US"/>
        </w:rPr>
        <w:t>’</w:t>
      </w:r>
      <w:r w:rsidR="003148C9">
        <w:rPr>
          <w:lang w:eastAsia="en-US"/>
        </w:rPr>
        <w:t>adressant à Mazurke</w:t>
      </w:r>
      <w:r>
        <w:rPr>
          <w:lang w:eastAsia="en-US"/>
        </w:rPr>
        <w:t>.</w:t>
      </w:r>
    </w:p>
    <w:p w14:paraId="4D95EC09" w14:textId="77777777" w:rsidR="0046142F" w:rsidRDefault="0046142F" w:rsidP="0046142F">
      <w:pPr>
        <w:rPr>
          <w:lang w:eastAsia="en-US"/>
        </w:rPr>
      </w:pPr>
      <w:r>
        <w:rPr>
          <w:lang w:eastAsia="en-US"/>
        </w:rPr>
        <w:t>— </w:t>
      </w:r>
      <w:r w:rsidR="003148C9">
        <w:rPr>
          <w:lang w:eastAsia="en-US"/>
        </w:rPr>
        <w:t>Je m</w:t>
      </w:r>
      <w:r>
        <w:rPr>
          <w:lang w:eastAsia="en-US"/>
        </w:rPr>
        <w:t>’</w:t>
      </w:r>
      <w:r w:rsidR="003148C9">
        <w:rPr>
          <w:lang w:eastAsia="en-US"/>
        </w:rPr>
        <w:t>enivre régulièrement tous les soirs</w:t>
      </w:r>
      <w:r>
        <w:rPr>
          <w:lang w:eastAsia="en-US"/>
        </w:rPr>
        <w:t>.</w:t>
      </w:r>
    </w:p>
    <w:p w14:paraId="3A7B62CD" w14:textId="77777777" w:rsidR="0046142F" w:rsidRDefault="0046142F" w:rsidP="0046142F">
      <w:pPr>
        <w:rPr>
          <w:lang w:eastAsia="en-US"/>
        </w:rPr>
      </w:pPr>
      <w:r>
        <w:rPr>
          <w:lang w:eastAsia="en-US"/>
        </w:rPr>
        <w:t>— </w:t>
      </w:r>
      <w:r w:rsidR="003148C9">
        <w:rPr>
          <w:lang w:eastAsia="en-US"/>
        </w:rPr>
        <w:t>Ah diable</w:t>
      </w:r>
      <w:r>
        <w:rPr>
          <w:lang w:eastAsia="en-US"/>
        </w:rPr>
        <w:t xml:space="preserve"> !… </w:t>
      </w:r>
      <w:r w:rsidR="003148C9">
        <w:rPr>
          <w:lang w:eastAsia="en-US"/>
        </w:rPr>
        <w:t>touchez là</w:t>
      </w:r>
      <w:r>
        <w:rPr>
          <w:lang w:eastAsia="en-US"/>
        </w:rPr>
        <w:t xml:space="preserve"> !… </w:t>
      </w:r>
      <w:r w:rsidR="003148C9">
        <w:rPr>
          <w:lang w:eastAsia="en-US"/>
        </w:rPr>
        <w:t>Vous avez l</w:t>
      </w:r>
      <w:r>
        <w:rPr>
          <w:lang w:eastAsia="en-US"/>
        </w:rPr>
        <w:t>’</w:t>
      </w:r>
      <w:r w:rsidR="003148C9">
        <w:rPr>
          <w:lang w:eastAsia="en-US"/>
        </w:rPr>
        <w:t>air d</w:t>
      </w:r>
      <w:r>
        <w:rPr>
          <w:lang w:eastAsia="en-US"/>
        </w:rPr>
        <w:t>’</w:t>
      </w:r>
      <w:r w:rsidR="003148C9">
        <w:rPr>
          <w:lang w:eastAsia="en-US"/>
        </w:rPr>
        <w:t>un fameux trotteur</w:t>
      </w:r>
      <w:r>
        <w:rPr>
          <w:lang w:eastAsia="en-US"/>
        </w:rPr>
        <w:t xml:space="preserve"> !… </w:t>
      </w:r>
      <w:r w:rsidR="003148C9">
        <w:rPr>
          <w:lang w:eastAsia="en-US"/>
        </w:rPr>
        <w:t>Moi</w:t>
      </w:r>
      <w:r>
        <w:rPr>
          <w:lang w:eastAsia="en-US"/>
        </w:rPr>
        <w:t xml:space="preserve">, </w:t>
      </w:r>
      <w:r w:rsidR="003148C9">
        <w:rPr>
          <w:lang w:eastAsia="en-US"/>
        </w:rPr>
        <w:t>je n</w:t>
      </w:r>
      <w:r>
        <w:rPr>
          <w:lang w:eastAsia="en-US"/>
        </w:rPr>
        <w:t>’</w:t>
      </w:r>
      <w:r w:rsidR="003148C9">
        <w:rPr>
          <w:lang w:eastAsia="en-US"/>
        </w:rPr>
        <w:t>ose pas</w:t>
      </w:r>
      <w:r w:rsidR="003148C9">
        <w:t xml:space="preserve"> trop m</w:t>
      </w:r>
      <w:r>
        <w:rPr>
          <w:lang w:eastAsia="en-US"/>
        </w:rPr>
        <w:t>’</w:t>
      </w:r>
      <w:r w:rsidR="003148C9">
        <w:rPr>
          <w:lang w:eastAsia="en-US"/>
        </w:rPr>
        <w:t>échauffer</w:t>
      </w:r>
      <w:r>
        <w:rPr>
          <w:lang w:eastAsia="en-US"/>
        </w:rPr>
        <w:t xml:space="preserve">, </w:t>
      </w:r>
      <w:r w:rsidR="003148C9">
        <w:rPr>
          <w:lang w:eastAsia="en-US"/>
        </w:rPr>
        <w:t>à cause de mon embonpoint</w:t>
      </w:r>
      <w:r>
        <w:rPr>
          <w:lang w:eastAsia="en-US"/>
        </w:rPr>
        <w:t xml:space="preserve"> !… </w:t>
      </w:r>
      <w:r w:rsidR="003148C9">
        <w:rPr>
          <w:lang w:eastAsia="en-US"/>
        </w:rPr>
        <w:t>Tenez</w:t>
      </w:r>
      <w:r>
        <w:rPr>
          <w:lang w:eastAsia="en-US"/>
        </w:rPr>
        <w:t xml:space="preserve">… </w:t>
      </w:r>
      <w:r w:rsidR="003148C9">
        <w:rPr>
          <w:lang w:eastAsia="en-US"/>
        </w:rPr>
        <w:t>Pouh-ou-ouh</w:t>
      </w:r>
      <w:r>
        <w:rPr>
          <w:lang w:eastAsia="en-US"/>
        </w:rPr>
        <w:t xml:space="preserve"> !… </w:t>
      </w:r>
      <w:r w:rsidR="003148C9">
        <w:rPr>
          <w:lang w:eastAsia="en-US"/>
        </w:rPr>
        <w:t>Il y a bien des gens qui sont jaloux de moi et qui disent</w:t>
      </w:r>
      <w:r>
        <w:rPr>
          <w:lang w:eastAsia="en-US"/>
        </w:rPr>
        <w:t xml:space="preserve"> : </w:t>
      </w:r>
      <w:r w:rsidR="003148C9">
        <w:rPr>
          <w:lang w:eastAsia="en-US"/>
        </w:rPr>
        <w:t>Est-il gras</w:t>
      </w:r>
      <w:r>
        <w:rPr>
          <w:lang w:eastAsia="en-US"/>
        </w:rPr>
        <w:t xml:space="preserve">, </w:t>
      </w:r>
      <w:r w:rsidR="003148C9">
        <w:rPr>
          <w:lang w:eastAsia="en-US"/>
        </w:rPr>
        <w:t xml:space="preserve">ce </w:t>
      </w:r>
      <w:r w:rsidR="003148C9">
        <w:rPr>
          <w:lang w:eastAsia="en-US"/>
        </w:rPr>
        <w:lastRenderedPageBreak/>
        <w:t>Romblon</w:t>
      </w:r>
      <w:r>
        <w:rPr>
          <w:lang w:eastAsia="en-US"/>
        </w:rPr>
        <w:t xml:space="preserve"> !… </w:t>
      </w:r>
      <w:r w:rsidR="003148C9">
        <w:rPr>
          <w:lang w:eastAsia="en-US"/>
        </w:rPr>
        <w:t>Pouh</w:t>
      </w:r>
      <w:r>
        <w:rPr>
          <w:lang w:eastAsia="en-US"/>
        </w:rPr>
        <w:t xml:space="preserve"> !… </w:t>
      </w:r>
      <w:r w:rsidR="003148C9">
        <w:rPr>
          <w:lang w:eastAsia="en-US"/>
        </w:rPr>
        <w:t>Eh bien</w:t>
      </w:r>
      <w:r>
        <w:rPr>
          <w:lang w:eastAsia="en-US"/>
        </w:rPr>
        <w:t xml:space="preserve"> ! </w:t>
      </w:r>
      <w:r w:rsidR="003148C9">
        <w:rPr>
          <w:lang w:eastAsia="en-US"/>
        </w:rPr>
        <w:t>ça a son mauvais côté parole sacrée</w:t>
      </w:r>
      <w:r>
        <w:rPr>
          <w:lang w:eastAsia="en-US"/>
        </w:rPr>
        <w:t xml:space="preserve"> !… </w:t>
      </w:r>
      <w:r w:rsidR="003148C9">
        <w:rPr>
          <w:lang w:eastAsia="en-US"/>
        </w:rPr>
        <w:t>À la vôtre</w:t>
      </w:r>
      <w:r>
        <w:rPr>
          <w:lang w:eastAsia="en-US"/>
        </w:rPr>
        <w:t xml:space="preserve">, </w:t>
      </w:r>
      <w:r w:rsidR="003148C9">
        <w:rPr>
          <w:lang w:eastAsia="en-US"/>
        </w:rPr>
        <w:t>mon pays</w:t>
      </w:r>
      <w:r>
        <w:rPr>
          <w:lang w:eastAsia="en-US"/>
        </w:rPr>
        <w:t> !</w:t>
      </w:r>
    </w:p>
    <w:p w14:paraId="0E045694" w14:textId="77777777" w:rsidR="0046142F" w:rsidRDefault="0046142F" w:rsidP="0046142F">
      <w:pPr>
        <w:rPr>
          <w:lang w:eastAsia="en-US"/>
        </w:rPr>
      </w:pPr>
      <w:r>
        <w:rPr>
          <w:lang w:eastAsia="en-US"/>
        </w:rPr>
        <w:t>— </w:t>
      </w:r>
      <w:r w:rsidR="003148C9">
        <w:rPr>
          <w:lang w:eastAsia="en-US"/>
        </w:rPr>
        <w:t>À la vôtre</w:t>
      </w:r>
      <w:r>
        <w:rPr>
          <w:lang w:eastAsia="en-US"/>
        </w:rPr>
        <w:t xml:space="preserve">, </w:t>
      </w:r>
      <w:r w:rsidR="003148C9">
        <w:rPr>
          <w:lang w:eastAsia="en-US"/>
        </w:rPr>
        <w:t xml:space="preserve">mon </w:t>
      </w:r>
      <w:r w:rsidR="003148C9">
        <w:t>cher monsieur Romblon</w:t>
      </w:r>
      <w:r>
        <w:rPr>
          <w:lang w:eastAsia="en-US"/>
        </w:rPr>
        <w:t> !</w:t>
      </w:r>
    </w:p>
    <w:p w14:paraId="0560646E" w14:textId="77777777" w:rsidR="0046142F" w:rsidRDefault="003148C9" w:rsidP="0046142F">
      <w:pPr>
        <w:rPr>
          <w:lang w:eastAsia="en-US"/>
        </w:rPr>
      </w:pPr>
      <w:r>
        <w:rPr>
          <w:lang w:eastAsia="en-US"/>
        </w:rPr>
        <w:t>Ils burent</w:t>
      </w:r>
      <w:r w:rsidR="0046142F">
        <w:rPr>
          <w:lang w:eastAsia="en-US"/>
        </w:rPr>
        <w:t>.</w:t>
      </w:r>
    </w:p>
    <w:p w14:paraId="46C721C9" w14:textId="087A265F"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s</w:t>
      </w:r>
      <w:r>
        <w:rPr>
          <w:lang w:eastAsia="en-US"/>
        </w:rPr>
        <w:t>’</w:t>
      </w:r>
      <w:r w:rsidR="003148C9">
        <w:rPr>
          <w:lang w:eastAsia="en-US"/>
        </w:rPr>
        <w:t>écria le gros homme</w:t>
      </w:r>
      <w:r>
        <w:rPr>
          <w:lang w:eastAsia="en-US"/>
        </w:rPr>
        <w:t xml:space="preserve">, </w:t>
      </w:r>
      <w:r w:rsidR="003148C9">
        <w:rPr>
          <w:lang w:eastAsia="en-US"/>
        </w:rPr>
        <w:t>qui déboutonna un peu son gilet de nankin pour faire plaisir à son ventre</w:t>
      </w:r>
      <w:r>
        <w:rPr>
          <w:lang w:eastAsia="en-US"/>
        </w:rPr>
        <w:t xml:space="preserve"> ; </w:t>
      </w:r>
      <w:r w:rsidR="006C2AE1">
        <w:rPr>
          <w:lang w:eastAsia="en-US"/>
        </w:rPr>
        <w:t>—</w:t>
      </w:r>
      <w:r>
        <w:rPr>
          <w:lang w:eastAsia="en-US"/>
        </w:rPr>
        <w:t xml:space="preserve"> </w:t>
      </w:r>
      <w:r w:rsidR="003148C9">
        <w:rPr>
          <w:lang w:eastAsia="en-US"/>
        </w:rPr>
        <w:t xml:space="preserve">comme ça vous êtes un petit paysan du bourg de </w:t>
      </w:r>
      <w:proofErr w:type="spellStart"/>
      <w:r w:rsidR="003148C9">
        <w:rPr>
          <w:lang w:eastAsia="en-US"/>
        </w:rPr>
        <w:t>Vesvron</w:t>
      </w:r>
      <w:proofErr w:type="spellEnd"/>
      <w:r>
        <w:rPr>
          <w:lang w:eastAsia="en-US"/>
        </w:rPr>
        <w:t> ?</w:t>
      </w:r>
    </w:p>
    <w:p w14:paraId="0D30830A" w14:textId="77777777" w:rsidR="0046142F" w:rsidRDefault="0046142F" w:rsidP="0046142F">
      <w:pPr>
        <w:rPr>
          <w:lang w:eastAsia="en-US"/>
        </w:rPr>
      </w:pPr>
      <w:r>
        <w:rPr>
          <w:lang w:eastAsia="en-US"/>
        </w:rPr>
        <w:t>— </w:t>
      </w:r>
      <w:r w:rsidR="003148C9">
        <w:rPr>
          <w:lang w:eastAsia="en-US"/>
        </w:rPr>
        <w:t>Précisément</w:t>
      </w:r>
      <w:r>
        <w:rPr>
          <w:lang w:eastAsia="en-US"/>
        </w:rPr>
        <w:t>.</w:t>
      </w:r>
    </w:p>
    <w:p w14:paraId="7545B292" w14:textId="77777777" w:rsidR="0046142F" w:rsidRDefault="0046142F" w:rsidP="0046142F">
      <w:pPr>
        <w:rPr>
          <w:lang w:eastAsia="en-US"/>
        </w:rPr>
      </w:pPr>
      <w:r>
        <w:rPr>
          <w:lang w:eastAsia="en-US"/>
        </w:rPr>
        <w:t>— </w:t>
      </w:r>
      <w:r w:rsidR="003148C9">
        <w:rPr>
          <w:lang w:eastAsia="en-US"/>
        </w:rPr>
        <w:t>Ah diable</w:t>
      </w:r>
      <w:r>
        <w:rPr>
          <w:lang w:eastAsia="en-US"/>
        </w:rPr>
        <w:t xml:space="preserve"> !… </w:t>
      </w:r>
      <w:r w:rsidR="003148C9">
        <w:rPr>
          <w:lang w:eastAsia="en-US"/>
        </w:rPr>
        <w:t>Pouh-ouh</w:t>
      </w:r>
      <w:r>
        <w:rPr>
          <w:lang w:eastAsia="en-US"/>
        </w:rPr>
        <w:t xml:space="preserve"> ! </w:t>
      </w:r>
      <w:r w:rsidR="003148C9">
        <w:rPr>
          <w:lang w:eastAsia="en-US"/>
        </w:rPr>
        <w:t>Je n</w:t>
      </w:r>
      <w:r>
        <w:rPr>
          <w:lang w:eastAsia="en-US"/>
        </w:rPr>
        <w:t>’</w:t>
      </w:r>
      <w:r w:rsidR="003148C9">
        <w:rPr>
          <w:lang w:eastAsia="en-US"/>
        </w:rPr>
        <w:t>en c</w:t>
      </w:r>
      <w:r w:rsidR="003148C9">
        <w:t>rois pas un mot</w:t>
      </w:r>
      <w:r>
        <w:rPr>
          <w:lang w:eastAsia="en-US"/>
        </w:rPr>
        <w:t xml:space="preserve"> ; </w:t>
      </w:r>
      <w:r w:rsidR="003148C9">
        <w:rPr>
          <w:lang w:eastAsia="en-US"/>
        </w:rPr>
        <w:t>mais je vais faire semblant</w:t>
      </w:r>
      <w:r>
        <w:rPr>
          <w:lang w:eastAsia="en-US"/>
        </w:rPr>
        <w:t xml:space="preserve">, </w:t>
      </w:r>
      <w:r w:rsidR="003148C9">
        <w:rPr>
          <w:lang w:eastAsia="en-US"/>
        </w:rPr>
        <w:t>pour abréger les préliminaires</w:t>
      </w:r>
      <w:r>
        <w:rPr>
          <w:lang w:eastAsia="en-US"/>
        </w:rPr>
        <w:t xml:space="preserve">… </w:t>
      </w:r>
      <w:r w:rsidR="003148C9">
        <w:rPr>
          <w:lang w:eastAsia="en-US"/>
        </w:rPr>
        <w:t>Papa disait toujours</w:t>
      </w:r>
      <w:r>
        <w:rPr>
          <w:lang w:eastAsia="en-US"/>
        </w:rPr>
        <w:t xml:space="preserve">… </w:t>
      </w:r>
      <w:r w:rsidR="003148C9">
        <w:rPr>
          <w:lang w:eastAsia="en-US"/>
        </w:rPr>
        <w:t>Pouh</w:t>
      </w:r>
      <w:r>
        <w:rPr>
          <w:lang w:eastAsia="en-US"/>
        </w:rPr>
        <w:t xml:space="preserve"> !.. </w:t>
      </w:r>
      <w:r w:rsidR="003148C9">
        <w:rPr>
          <w:lang w:eastAsia="en-US"/>
        </w:rPr>
        <w:t>Ne discutez pas</w:t>
      </w:r>
      <w:r>
        <w:rPr>
          <w:lang w:eastAsia="en-US"/>
        </w:rPr>
        <w:t xml:space="preserve"> : </w:t>
      </w:r>
      <w:r w:rsidR="003148C9">
        <w:rPr>
          <w:lang w:eastAsia="en-US"/>
        </w:rPr>
        <w:t>c</w:t>
      </w:r>
      <w:r>
        <w:rPr>
          <w:lang w:eastAsia="en-US"/>
        </w:rPr>
        <w:t>’</w:t>
      </w:r>
      <w:r w:rsidR="003148C9">
        <w:rPr>
          <w:lang w:eastAsia="en-US"/>
        </w:rPr>
        <w:t>est peine perdue</w:t>
      </w:r>
      <w:r>
        <w:rPr>
          <w:lang w:eastAsia="en-US"/>
        </w:rPr>
        <w:t xml:space="preserve">. </w:t>
      </w:r>
      <w:r w:rsidR="003148C9">
        <w:rPr>
          <w:lang w:eastAsia="en-US"/>
        </w:rPr>
        <w:t>Et quel homme c</w:t>
      </w:r>
      <w:r>
        <w:rPr>
          <w:lang w:eastAsia="en-US"/>
        </w:rPr>
        <w:t>’</w:t>
      </w:r>
      <w:r w:rsidR="003148C9">
        <w:rPr>
          <w:lang w:eastAsia="en-US"/>
        </w:rPr>
        <w:t>était</w:t>
      </w:r>
      <w:r>
        <w:rPr>
          <w:lang w:eastAsia="en-US"/>
        </w:rPr>
        <w:t xml:space="preserve">, </w:t>
      </w:r>
      <w:r w:rsidR="003148C9">
        <w:rPr>
          <w:lang w:eastAsia="en-US"/>
        </w:rPr>
        <w:t>papa</w:t>
      </w:r>
      <w:r>
        <w:rPr>
          <w:lang w:eastAsia="en-US"/>
        </w:rPr>
        <w:t xml:space="preserve"> !… </w:t>
      </w:r>
      <w:r w:rsidR="003148C9">
        <w:rPr>
          <w:lang w:eastAsia="en-US"/>
        </w:rPr>
        <w:t>Savez-vous que vous êtes rudement beau garçon</w:t>
      </w:r>
      <w:r>
        <w:rPr>
          <w:lang w:eastAsia="en-US"/>
        </w:rPr>
        <w:t xml:space="preserve">, </w:t>
      </w:r>
      <w:r w:rsidR="003148C9">
        <w:rPr>
          <w:lang w:eastAsia="en-US"/>
        </w:rPr>
        <w:t>mon pays</w:t>
      </w:r>
      <w:r>
        <w:rPr>
          <w:lang w:eastAsia="en-US"/>
        </w:rPr>
        <w:t> ?</w:t>
      </w:r>
    </w:p>
    <w:p w14:paraId="7A30BC81" w14:textId="77777777" w:rsidR="0046142F" w:rsidRDefault="0046142F" w:rsidP="0046142F">
      <w:pPr>
        <w:rPr>
          <w:lang w:eastAsia="en-US"/>
        </w:rPr>
      </w:pPr>
      <w:r>
        <w:rPr>
          <w:lang w:eastAsia="en-US"/>
        </w:rPr>
        <w:t>— </w:t>
      </w:r>
      <w:r w:rsidR="003148C9">
        <w:rPr>
          <w:lang w:eastAsia="en-US"/>
        </w:rPr>
        <w:t>Bien obligé</w:t>
      </w:r>
      <w:r>
        <w:rPr>
          <w:lang w:eastAsia="en-US"/>
        </w:rPr>
        <w:t>…</w:t>
      </w:r>
    </w:p>
    <w:p w14:paraId="735065EA" w14:textId="77777777" w:rsidR="0046142F" w:rsidRDefault="0046142F" w:rsidP="0046142F">
      <w:pPr>
        <w:rPr>
          <w:lang w:eastAsia="en-US"/>
        </w:rPr>
      </w:pPr>
      <w:r>
        <w:rPr>
          <w:lang w:eastAsia="en-US"/>
        </w:rPr>
        <w:t>— </w:t>
      </w:r>
      <w:r w:rsidR="003148C9">
        <w:rPr>
          <w:lang w:eastAsia="en-US"/>
        </w:rPr>
        <w:t>Pas de quoi</w:t>
      </w:r>
      <w:r>
        <w:rPr>
          <w:lang w:eastAsia="en-US"/>
        </w:rPr>
        <w:t xml:space="preserve"> ! </w:t>
      </w:r>
      <w:r w:rsidR="003148C9">
        <w:rPr>
          <w:lang w:eastAsia="en-US"/>
        </w:rPr>
        <w:t>Nous allons certainement faire un tas d</w:t>
      </w:r>
      <w:r>
        <w:rPr>
          <w:lang w:eastAsia="en-US"/>
        </w:rPr>
        <w:t>’</w:t>
      </w:r>
      <w:r w:rsidR="003148C9">
        <w:rPr>
          <w:lang w:eastAsia="en-US"/>
        </w:rPr>
        <w:t>affaires ensemble</w:t>
      </w:r>
      <w:r>
        <w:rPr>
          <w:lang w:eastAsia="en-US"/>
        </w:rPr>
        <w:t>.</w:t>
      </w:r>
    </w:p>
    <w:p w14:paraId="5CD88DEA" w14:textId="77777777" w:rsidR="0046142F" w:rsidRDefault="003148C9" w:rsidP="0046142F">
      <w:pPr>
        <w:rPr>
          <w:lang w:eastAsia="en-US"/>
        </w:rPr>
      </w:pPr>
      <w:r>
        <w:rPr>
          <w:lang w:eastAsia="en-US"/>
        </w:rPr>
        <w:t>Le petit salon qui servait de boudoir à la marquise était situé à l</w:t>
      </w:r>
      <w:r w:rsidR="0046142F">
        <w:rPr>
          <w:lang w:eastAsia="en-US"/>
        </w:rPr>
        <w:t>’</w:t>
      </w:r>
      <w:r>
        <w:rPr>
          <w:lang w:eastAsia="en-US"/>
        </w:rPr>
        <w:t>angle saillant de deux corps de logis qui composaient les appartements Beaujoyeux</w:t>
      </w:r>
      <w:r w:rsidR="0046142F">
        <w:rPr>
          <w:lang w:eastAsia="en-US"/>
        </w:rPr>
        <w:t xml:space="preserve">. </w:t>
      </w:r>
      <w:r>
        <w:rPr>
          <w:lang w:eastAsia="en-US"/>
        </w:rPr>
        <w:t>Il donnait</w:t>
      </w:r>
      <w:r w:rsidR="0046142F">
        <w:rPr>
          <w:lang w:eastAsia="en-US"/>
        </w:rPr>
        <w:t xml:space="preserve">, </w:t>
      </w:r>
      <w:r>
        <w:rPr>
          <w:lang w:eastAsia="en-US"/>
        </w:rPr>
        <w:t>d</w:t>
      </w:r>
      <w:r w:rsidR="0046142F">
        <w:rPr>
          <w:lang w:eastAsia="en-US"/>
        </w:rPr>
        <w:t>’</w:t>
      </w:r>
      <w:r>
        <w:rPr>
          <w:lang w:eastAsia="en-US"/>
        </w:rPr>
        <w:t>un côté</w:t>
      </w:r>
      <w:r w:rsidR="0046142F">
        <w:rPr>
          <w:lang w:eastAsia="en-US"/>
        </w:rPr>
        <w:t xml:space="preserve">, </w:t>
      </w:r>
      <w:r>
        <w:rPr>
          <w:lang w:eastAsia="en-US"/>
        </w:rPr>
        <w:t>sur la s</w:t>
      </w:r>
      <w:r>
        <w:t>alle de bal</w:t>
      </w:r>
      <w:r w:rsidR="0046142F">
        <w:rPr>
          <w:lang w:eastAsia="en-US"/>
        </w:rPr>
        <w:t xml:space="preserve">, </w:t>
      </w:r>
      <w:r>
        <w:rPr>
          <w:lang w:eastAsia="en-US"/>
        </w:rPr>
        <w:t>dont il était séparé seulement par un entre-deux</w:t>
      </w:r>
      <w:r w:rsidR="0046142F">
        <w:rPr>
          <w:lang w:eastAsia="en-US"/>
        </w:rPr>
        <w:t xml:space="preserve">, </w:t>
      </w:r>
      <w:r>
        <w:rPr>
          <w:lang w:eastAsia="en-US"/>
        </w:rPr>
        <w:t>et</w:t>
      </w:r>
      <w:r w:rsidR="0046142F">
        <w:rPr>
          <w:lang w:eastAsia="en-US"/>
        </w:rPr>
        <w:t xml:space="preserve">, </w:t>
      </w:r>
      <w:r>
        <w:rPr>
          <w:lang w:eastAsia="en-US"/>
        </w:rPr>
        <w:t>de l</w:t>
      </w:r>
      <w:r w:rsidR="0046142F">
        <w:rPr>
          <w:lang w:eastAsia="en-US"/>
        </w:rPr>
        <w:t>’</w:t>
      </w:r>
      <w:r>
        <w:rPr>
          <w:lang w:eastAsia="en-US"/>
        </w:rPr>
        <w:t>autre</w:t>
      </w:r>
      <w:r w:rsidR="0046142F">
        <w:rPr>
          <w:lang w:eastAsia="en-US"/>
        </w:rPr>
        <w:t xml:space="preserve">, </w:t>
      </w:r>
      <w:r>
        <w:rPr>
          <w:lang w:eastAsia="en-US"/>
        </w:rPr>
        <w:t>sur le salon de jeu</w:t>
      </w:r>
      <w:r w:rsidR="0046142F">
        <w:rPr>
          <w:lang w:eastAsia="en-US"/>
        </w:rPr>
        <w:t>.</w:t>
      </w:r>
    </w:p>
    <w:p w14:paraId="11C189E3" w14:textId="77777777" w:rsidR="0046142F" w:rsidRDefault="003148C9" w:rsidP="0046142F">
      <w:pPr>
        <w:rPr>
          <w:lang w:eastAsia="en-US"/>
        </w:rPr>
      </w:pPr>
      <w:r>
        <w:rPr>
          <w:lang w:eastAsia="en-US"/>
        </w:rPr>
        <w:t>La porte qui s</w:t>
      </w:r>
      <w:r w:rsidR="0046142F">
        <w:rPr>
          <w:lang w:eastAsia="en-US"/>
        </w:rPr>
        <w:t>’</w:t>
      </w:r>
      <w:r>
        <w:rPr>
          <w:lang w:eastAsia="en-US"/>
        </w:rPr>
        <w:t>ouvrait sur le salon de jeu était vitrée</w:t>
      </w:r>
      <w:r w:rsidR="0046142F">
        <w:rPr>
          <w:lang w:eastAsia="en-US"/>
        </w:rPr>
        <w:t xml:space="preserve"> ; </w:t>
      </w:r>
      <w:r>
        <w:rPr>
          <w:lang w:eastAsia="en-US"/>
        </w:rPr>
        <w:t>un rideau épais la recouvrait en dedans du boudoir</w:t>
      </w:r>
      <w:r w:rsidR="0046142F">
        <w:rPr>
          <w:lang w:eastAsia="en-US"/>
        </w:rPr>
        <w:t>.</w:t>
      </w:r>
    </w:p>
    <w:p w14:paraId="7455FC41" w14:textId="77777777" w:rsidR="0046142F" w:rsidRDefault="003148C9" w:rsidP="0046142F">
      <w:pPr>
        <w:rPr>
          <w:lang w:eastAsia="en-US"/>
        </w:rPr>
      </w:pPr>
      <w:r>
        <w:rPr>
          <w:lang w:eastAsia="en-US"/>
        </w:rPr>
        <w:t xml:space="preserve">Romblon et Mazurke entendaient parfaitement </w:t>
      </w:r>
      <w:r>
        <w:t>le bruit de ces deux pièces voisines</w:t>
      </w:r>
      <w:r w:rsidR="0046142F">
        <w:rPr>
          <w:lang w:eastAsia="en-US"/>
        </w:rPr>
        <w:t xml:space="preserve">. </w:t>
      </w:r>
      <w:r>
        <w:rPr>
          <w:lang w:eastAsia="en-US"/>
        </w:rPr>
        <w:t>Ici la musique des contredanses</w:t>
      </w:r>
      <w:r w:rsidR="0046142F">
        <w:rPr>
          <w:lang w:eastAsia="en-US"/>
        </w:rPr>
        <w:t xml:space="preserve">, </w:t>
      </w:r>
      <w:r>
        <w:rPr>
          <w:lang w:eastAsia="en-US"/>
        </w:rPr>
        <w:t>là les fastidieuses et invariables exclamations des joueurs</w:t>
      </w:r>
      <w:r w:rsidR="0046142F">
        <w:rPr>
          <w:lang w:eastAsia="en-US"/>
        </w:rPr>
        <w:t>.</w:t>
      </w:r>
    </w:p>
    <w:p w14:paraId="282B72C3" w14:textId="77777777" w:rsidR="0046142F" w:rsidRDefault="003148C9" w:rsidP="0046142F">
      <w:pPr>
        <w:rPr>
          <w:lang w:eastAsia="en-US"/>
        </w:rPr>
      </w:pPr>
      <w:r>
        <w:rPr>
          <w:lang w:eastAsia="en-US"/>
        </w:rPr>
        <w:lastRenderedPageBreak/>
        <w:t>Ce double bruit protégeait</w:t>
      </w:r>
      <w:r w:rsidR="0046142F">
        <w:rPr>
          <w:lang w:eastAsia="en-US"/>
        </w:rPr>
        <w:t xml:space="preserve">, </w:t>
      </w:r>
      <w:r>
        <w:rPr>
          <w:lang w:eastAsia="en-US"/>
        </w:rPr>
        <w:t>du reste</w:t>
      </w:r>
      <w:r w:rsidR="0046142F">
        <w:rPr>
          <w:lang w:eastAsia="en-US"/>
        </w:rPr>
        <w:t xml:space="preserve">, </w:t>
      </w:r>
      <w:r>
        <w:rPr>
          <w:lang w:eastAsia="en-US"/>
        </w:rPr>
        <w:t>leur entretien contre les oreilles indiscrètes</w:t>
      </w:r>
      <w:r w:rsidR="0046142F">
        <w:rPr>
          <w:lang w:eastAsia="en-US"/>
        </w:rPr>
        <w:t xml:space="preserve">, </w:t>
      </w:r>
      <w:r>
        <w:rPr>
          <w:lang w:eastAsia="en-US"/>
        </w:rPr>
        <w:t>à supposer qu</w:t>
      </w:r>
      <w:r w:rsidR="0046142F">
        <w:rPr>
          <w:lang w:eastAsia="en-US"/>
        </w:rPr>
        <w:t>’</w:t>
      </w:r>
      <w:r>
        <w:rPr>
          <w:lang w:eastAsia="en-US"/>
        </w:rPr>
        <w:t>il y eût chez la marqui</w:t>
      </w:r>
      <w:r>
        <w:t>se des oreilles de ce genre</w:t>
      </w:r>
      <w:r w:rsidR="0046142F">
        <w:rPr>
          <w:lang w:eastAsia="en-US"/>
        </w:rPr>
        <w:t>.</w:t>
      </w:r>
    </w:p>
    <w:p w14:paraId="60C9EEC1" w14:textId="77777777" w:rsidR="0046142F" w:rsidRDefault="003148C9" w:rsidP="0046142F">
      <w:pPr>
        <w:rPr>
          <w:lang w:eastAsia="en-US"/>
        </w:rPr>
      </w:pPr>
      <w:r>
        <w:rPr>
          <w:lang w:eastAsia="en-US"/>
        </w:rPr>
        <w:t>Tout au plus aurait-on pu mettre l</w:t>
      </w:r>
      <w:r w:rsidR="0046142F">
        <w:rPr>
          <w:lang w:eastAsia="en-US"/>
        </w:rPr>
        <w:t>’</w:t>
      </w:r>
      <w:r>
        <w:rPr>
          <w:lang w:eastAsia="en-US"/>
        </w:rPr>
        <w:t>œil à la serrure dans le demi-jour de l</w:t>
      </w:r>
      <w:r w:rsidR="0046142F">
        <w:rPr>
          <w:lang w:eastAsia="en-US"/>
        </w:rPr>
        <w:t>’</w:t>
      </w:r>
      <w:r>
        <w:rPr>
          <w:lang w:eastAsia="en-US"/>
        </w:rPr>
        <w:t>entre-deux et regarder</w:t>
      </w:r>
      <w:r w:rsidR="0046142F">
        <w:rPr>
          <w:lang w:eastAsia="en-US"/>
        </w:rPr>
        <w:t>.</w:t>
      </w:r>
    </w:p>
    <w:p w14:paraId="567B3C29" w14:textId="22856EEE" w:rsidR="0046142F" w:rsidRDefault="003148C9" w:rsidP="0046142F">
      <w:pPr>
        <w:rPr>
          <w:lang w:eastAsia="en-US"/>
        </w:rPr>
      </w:pPr>
      <w:r>
        <w:rPr>
          <w:lang w:eastAsia="en-US"/>
        </w:rPr>
        <w:t>On aurait vu deux hommes attablés</w:t>
      </w:r>
      <w:r w:rsidR="0046142F">
        <w:rPr>
          <w:lang w:eastAsia="en-US"/>
        </w:rPr>
        <w:t xml:space="preserve">, </w:t>
      </w:r>
      <w:r>
        <w:rPr>
          <w:lang w:eastAsia="en-US"/>
        </w:rPr>
        <w:t>l</w:t>
      </w:r>
      <w:r w:rsidR="0046142F">
        <w:rPr>
          <w:lang w:eastAsia="en-US"/>
        </w:rPr>
        <w:t>’</w:t>
      </w:r>
      <w:r>
        <w:rPr>
          <w:lang w:eastAsia="en-US"/>
        </w:rPr>
        <w:t>un admirablement beau</w:t>
      </w:r>
      <w:r w:rsidR="0046142F">
        <w:rPr>
          <w:lang w:eastAsia="en-US"/>
        </w:rPr>
        <w:t xml:space="preserve">, </w:t>
      </w:r>
      <w:r>
        <w:rPr>
          <w:lang w:eastAsia="en-US"/>
        </w:rPr>
        <w:t>franc et gaillard</w:t>
      </w:r>
      <w:r w:rsidR="0046142F">
        <w:rPr>
          <w:lang w:eastAsia="en-US"/>
        </w:rPr>
        <w:t xml:space="preserve">, </w:t>
      </w:r>
      <w:r>
        <w:rPr>
          <w:lang w:eastAsia="en-US"/>
        </w:rPr>
        <w:t>l</w:t>
      </w:r>
      <w:r w:rsidR="0046142F">
        <w:rPr>
          <w:lang w:eastAsia="en-US"/>
        </w:rPr>
        <w:t>’</w:t>
      </w:r>
      <w:r>
        <w:rPr>
          <w:lang w:eastAsia="en-US"/>
        </w:rPr>
        <w:t>autre rouge et jaune</w:t>
      </w:r>
      <w:r w:rsidR="0046142F">
        <w:rPr>
          <w:lang w:eastAsia="en-US"/>
        </w:rPr>
        <w:t xml:space="preserve">, </w:t>
      </w:r>
      <w:r>
        <w:rPr>
          <w:lang w:eastAsia="en-US"/>
        </w:rPr>
        <w:t>avec de petits yeux nor</w:t>
      </w:r>
      <w:r>
        <w:t>mands qui clignotaient</w:t>
      </w:r>
      <w:r w:rsidR="0046142F">
        <w:rPr>
          <w:lang w:eastAsia="en-US"/>
        </w:rPr>
        <w:t xml:space="preserve">, </w:t>
      </w:r>
      <w:r>
        <w:rPr>
          <w:lang w:eastAsia="en-US"/>
        </w:rPr>
        <w:t>indécis</w:t>
      </w:r>
      <w:r w:rsidR="0046142F">
        <w:rPr>
          <w:lang w:eastAsia="en-US"/>
        </w:rPr>
        <w:t xml:space="preserve">, </w:t>
      </w:r>
      <w:r w:rsidR="006C2AE1">
        <w:rPr>
          <w:lang w:eastAsia="en-US"/>
        </w:rPr>
        <w:t>—</w:t>
      </w:r>
      <w:r w:rsidR="0046142F">
        <w:rPr>
          <w:lang w:eastAsia="en-US"/>
        </w:rPr>
        <w:t xml:space="preserve"> </w:t>
      </w:r>
      <w:r>
        <w:rPr>
          <w:lang w:eastAsia="en-US"/>
        </w:rPr>
        <w:t>du punch fumant et des verres tantôt pleins</w:t>
      </w:r>
      <w:r w:rsidR="0046142F">
        <w:rPr>
          <w:lang w:eastAsia="en-US"/>
        </w:rPr>
        <w:t xml:space="preserve">, </w:t>
      </w:r>
      <w:r>
        <w:rPr>
          <w:lang w:eastAsia="en-US"/>
        </w:rPr>
        <w:t>tantôt vides</w:t>
      </w:r>
      <w:r w:rsidR="0046142F">
        <w:rPr>
          <w:lang w:eastAsia="en-US"/>
        </w:rPr>
        <w:t>.</w:t>
      </w:r>
    </w:p>
    <w:p w14:paraId="67E2CAB3" w14:textId="77777777" w:rsidR="0046142F" w:rsidRDefault="003148C9" w:rsidP="0046142F">
      <w:pPr>
        <w:rPr>
          <w:lang w:eastAsia="en-US"/>
        </w:rPr>
      </w:pPr>
      <w:r>
        <w:rPr>
          <w:lang w:eastAsia="en-US"/>
        </w:rPr>
        <w:t>Au bout de trois verres</w:t>
      </w:r>
      <w:r w:rsidR="0046142F">
        <w:rPr>
          <w:lang w:eastAsia="en-US"/>
        </w:rPr>
        <w:t xml:space="preserve">, </w:t>
      </w:r>
      <w:r>
        <w:rPr>
          <w:lang w:eastAsia="en-US"/>
        </w:rPr>
        <w:t>la conversation était à peu près assise</w:t>
      </w:r>
      <w:r w:rsidR="0046142F">
        <w:rPr>
          <w:lang w:eastAsia="en-US"/>
        </w:rPr>
        <w:t>.</w:t>
      </w:r>
    </w:p>
    <w:p w14:paraId="17851072" w14:textId="77777777" w:rsidR="0046142F" w:rsidRDefault="003148C9" w:rsidP="0046142F">
      <w:pPr>
        <w:rPr>
          <w:lang w:eastAsia="en-US"/>
        </w:rPr>
      </w:pPr>
      <w:r>
        <w:rPr>
          <w:lang w:eastAsia="en-US"/>
        </w:rPr>
        <w:t>Romblon disait</w:t>
      </w:r>
      <w:r w:rsidR="0046142F">
        <w:rPr>
          <w:lang w:eastAsia="en-US"/>
        </w:rPr>
        <w:t> :</w:t>
      </w:r>
    </w:p>
    <w:p w14:paraId="066D1AD3" w14:textId="77777777" w:rsidR="0046142F" w:rsidRDefault="0046142F" w:rsidP="0046142F">
      <w:pPr>
        <w:rPr>
          <w:lang w:eastAsia="en-US"/>
        </w:rPr>
      </w:pPr>
      <w:r>
        <w:rPr>
          <w:lang w:eastAsia="en-US"/>
        </w:rPr>
        <w:t>— </w:t>
      </w:r>
      <w:r w:rsidR="003148C9">
        <w:rPr>
          <w:lang w:eastAsia="en-US"/>
        </w:rPr>
        <w:t>Moi</w:t>
      </w:r>
      <w:r>
        <w:rPr>
          <w:lang w:eastAsia="en-US"/>
        </w:rPr>
        <w:t xml:space="preserve">, </w:t>
      </w:r>
      <w:r w:rsidR="003148C9">
        <w:rPr>
          <w:lang w:eastAsia="en-US"/>
        </w:rPr>
        <w:t>voyez-vous</w:t>
      </w:r>
      <w:r>
        <w:rPr>
          <w:lang w:eastAsia="en-US"/>
        </w:rPr>
        <w:t xml:space="preserve">, </w:t>
      </w:r>
      <w:r w:rsidR="003148C9">
        <w:rPr>
          <w:lang w:eastAsia="en-US"/>
        </w:rPr>
        <w:t>le cœur sur la main</w:t>
      </w:r>
      <w:r>
        <w:rPr>
          <w:lang w:eastAsia="en-US"/>
        </w:rPr>
        <w:t xml:space="preserve">, </w:t>
      </w:r>
      <w:r w:rsidR="003148C9">
        <w:rPr>
          <w:lang w:eastAsia="en-US"/>
        </w:rPr>
        <w:t>tout rond</w:t>
      </w:r>
      <w:r>
        <w:rPr>
          <w:lang w:eastAsia="en-US"/>
        </w:rPr>
        <w:t xml:space="preserve"> ! </w:t>
      </w:r>
      <w:r w:rsidR="003148C9">
        <w:rPr>
          <w:lang w:eastAsia="en-US"/>
        </w:rPr>
        <w:t>la franchise même</w:t>
      </w:r>
      <w:r>
        <w:rPr>
          <w:lang w:eastAsia="en-US"/>
        </w:rPr>
        <w:t xml:space="preserve">… </w:t>
      </w:r>
      <w:r w:rsidR="003148C9">
        <w:rPr>
          <w:lang w:eastAsia="en-US"/>
        </w:rPr>
        <w:t>Papa</w:t>
      </w:r>
      <w:r>
        <w:rPr>
          <w:lang w:eastAsia="en-US"/>
        </w:rPr>
        <w:t xml:space="preserve">, </w:t>
      </w:r>
      <w:r w:rsidR="003148C9">
        <w:rPr>
          <w:lang w:eastAsia="en-US"/>
        </w:rPr>
        <w:t>lui</w:t>
      </w:r>
      <w:r>
        <w:rPr>
          <w:lang w:eastAsia="en-US"/>
        </w:rPr>
        <w:t xml:space="preserve">, </w:t>
      </w:r>
      <w:r w:rsidR="003148C9">
        <w:rPr>
          <w:lang w:eastAsia="en-US"/>
        </w:rPr>
        <w:t>voyait plus loin que le bout de son nez</w:t>
      </w:r>
      <w:r>
        <w:rPr>
          <w:lang w:eastAsia="en-US"/>
        </w:rPr>
        <w:t xml:space="preserve"> ; </w:t>
      </w:r>
      <w:r w:rsidR="003148C9">
        <w:rPr>
          <w:lang w:eastAsia="en-US"/>
        </w:rPr>
        <w:t>mais moi</w:t>
      </w:r>
      <w:r>
        <w:rPr>
          <w:lang w:eastAsia="en-US"/>
        </w:rPr>
        <w:t xml:space="preserve">… </w:t>
      </w:r>
      <w:r w:rsidR="003148C9">
        <w:rPr>
          <w:lang w:eastAsia="en-US"/>
        </w:rPr>
        <w:t>Tenez</w:t>
      </w:r>
      <w:r>
        <w:rPr>
          <w:lang w:eastAsia="en-US"/>
        </w:rPr>
        <w:t xml:space="preserve"> ! </w:t>
      </w:r>
      <w:r w:rsidR="003148C9">
        <w:rPr>
          <w:lang w:eastAsia="en-US"/>
        </w:rPr>
        <w:t xml:space="preserve">je </w:t>
      </w:r>
      <w:proofErr w:type="spellStart"/>
      <w:r w:rsidR="003148C9">
        <w:rPr>
          <w:lang w:eastAsia="en-US"/>
        </w:rPr>
        <w:t>vas</w:t>
      </w:r>
      <w:proofErr w:type="spellEnd"/>
      <w:r w:rsidR="003148C9">
        <w:rPr>
          <w:lang w:eastAsia="en-US"/>
        </w:rPr>
        <w:t xml:space="preserve"> vous dire toute mon affaire</w:t>
      </w:r>
      <w:r>
        <w:rPr>
          <w:lang w:eastAsia="en-US"/>
        </w:rPr>
        <w:t xml:space="preserve">… </w:t>
      </w:r>
      <w:r w:rsidR="003148C9">
        <w:rPr>
          <w:lang w:eastAsia="en-US"/>
        </w:rPr>
        <w:t>J</w:t>
      </w:r>
      <w:r>
        <w:rPr>
          <w:lang w:eastAsia="en-US"/>
        </w:rPr>
        <w:t>’</w:t>
      </w:r>
      <w:r w:rsidR="003148C9">
        <w:rPr>
          <w:lang w:eastAsia="en-US"/>
        </w:rPr>
        <w:t>ai eu des malheurs</w:t>
      </w:r>
      <w:r>
        <w:rPr>
          <w:lang w:eastAsia="en-US"/>
        </w:rPr>
        <w:t xml:space="preserve">… </w:t>
      </w:r>
      <w:r w:rsidR="003148C9">
        <w:rPr>
          <w:lang w:eastAsia="en-US"/>
        </w:rPr>
        <w:t>La marquise me coûte les yeux de la tête</w:t>
      </w:r>
      <w:r>
        <w:rPr>
          <w:lang w:eastAsia="en-US"/>
        </w:rPr>
        <w:t> !</w:t>
      </w:r>
    </w:p>
    <w:p w14:paraId="0B97BEA6" w14:textId="77777777" w:rsidR="0046142F" w:rsidRDefault="0046142F" w:rsidP="0046142F">
      <w:pPr>
        <w:rPr>
          <w:lang w:eastAsia="en-US"/>
        </w:rPr>
      </w:pPr>
      <w:r>
        <w:rPr>
          <w:lang w:eastAsia="en-US"/>
        </w:rPr>
        <w:t>— </w:t>
      </w:r>
      <w:r w:rsidR="003148C9">
        <w:rPr>
          <w:lang w:eastAsia="en-US"/>
        </w:rPr>
        <w:t>La marquise</w:t>
      </w:r>
      <w:r>
        <w:rPr>
          <w:lang w:eastAsia="en-US"/>
        </w:rPr>
        <w:t xml:space="preserve"> ! </w:t>
      </w:r>
      <w:r w:rsidR="003148C9">
        <w:rPr>
          <w:lang w:eastAsia="en-US"/>
        </w:rPr>
        <w:t>répéta Mazurke</w:t>
      </w:r>
      <w:r>
        <w:rPr>
          <w:lang w:eastAsia="en-US"/>
        </w:rPr>
        <w:t>.</w:t>
      </w:r>
    </w:p>
    <w:p w14:paraId="6DD6ED4B" w14:textId="6228B66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 xml:space="preserve">Je croyais que vous </w:t>
      </w:r>
      <w:r w:rsidR="003148C9">
        <w:rPr>
          <w:lang w:eastAsia="en-US"/>
        </w:rPr>
        <w:t xml:space="preserve">aviez </w:t>
      </w:r>
      <w:r w:rsidR="003148C9">
        <w:rPr>
          <w:lang w:eastAsia="en-US"/>
        </w:rPr>
        <w:t>deviné ça</w:t>
      </w:r>
      <w:r>
        <w:rPr>
          <w:lang w:eastAsia="en-US"/>
        </w:rPr>
        <w:t xml:space="preserve">… </w:t>
      </w:r>
      <w:r w:rsidR="003148C9">
        <w:rPr>
          <w:lang w:eastAsia="en-US"/>
        </w:rPr>
        <w:t>Voilà déjà</w:t>
      </w:r>
      <w:r w:rsidR="003148C9">
        <w:t xml:space="preserve"> du temps que nous sommes ensemble</w:t>
      </w:r>
      <w:r>
        <w:rPr>
          <w:lang w:eastAsia="en-US"/>
        </w:rPr>
        <w:t xml:space="preserve">… </w:t>
      </w:r>
      <w:r w:rsidR="003148C9">
        <w:rPr>
          <w:lang w:eastAsia="en-US"/>
        </w:rPr>
        <w:t>Et de l</w:t>
      </w:r>
      <w:r>
        <w:rPr>
          <w:lang w:eastAsia="en-US"/>
        </w:rPr>
        <w:t>’</w:t>
      </w:r>
      <w:r w:rsidR="003148C9">
        <w:rPr>
          <w:lang w:eastAsia="en-US"/>
        </w:rPr>
        <w:t>argent</w:t>
      </w:r>
      <w:r>
        <w:rPr>
          <w:lang w:eastAsia="en-US"/>
        </w:rPr>
        <w:t xml:space="preserve"> ! </w:t>
      </w:r>
      <w:r w:rsidR="003148C9">
        <w:rPr>
          <w:lang w:eastAsia="en-US"/>
        </w:rPr>
        <w:t>des toilettes</w:t>
      </w:r>
      <w:r>
        <w:rPr>
          <w:lang w:eastAsia="en-US"/>
        </w:rPr>
        <w:t xml:space="preserve"> !… </w:t>
      </w:r>
      <w:r w:rsidR="003148C9">
        <w:rPr>
          <w:lang w:eastAsia="en-US"/>
        </w:rPr>
        <w:t>le tremblement</w:t>
      </w:r>
      <w:r>
        <w:rPr>
          <w:lang w:eastAsia="en-US"/>
        </w:rPr>
        <w:t xml:space="preserve"> !… </w:t>
      </w:r>
      <w:r w:rsidR="003148C9">
        <w:rPr>
          <w:lang w:eastAsia="en-US"/>
        </w:rPr>
        <w:t>Pouh</w:t>
      </w:r>
      <w:r>
        <w:rPr>
          <w:lang w:eastAsia="en-US"/>
        </w:rPr>
        <w:t xml:space="preserve"> !… </w:t>
      </w:r>
      <w:r w:rsidR="003148C9">
        <w:rPr>
          <w:lang w:eastAsia="en-US"/>
        </w:rPr>
        <w:t>Ah diable</w:t>
      </w:r>
      <w:r>
        <w:rPr>
          <w:lang w:eastAsia="en-US"/>
        </w:rPr>
        <w:t xml:space="preserve"> !… </w:t>
      </w:r>
      <w:r w:rsidR="003148C9">
        <w:rPr>
          <w:lang w:eastAsia="en-US"/>
        </w:rPr>
        <w:t>Ne faites jamais de ces folies-là</w:t>
      </w:r>
      <w:r>
        <w:rPr>
          <w:lang w:eastAsia="en-US"/>
        </w:rPr>
        <w:t xml:space="preserve">, </w:t>
      </w:r>
      <w:r w:rsidR="003148C9">
        <w:rPr>
          <w:lang w:eastAsia="en-US"/>
        </w:rPr>
        <w:t>jeune homme</w:t>
      </w:r>
      <w:r>
        <w:rPr>
          <w:lang w:eastAsia="en-US"/>
        </w:rPr>
        <w:t> !</w:t>
      </w:r>
    </w:p>
    <w:p w14:paraId="4757A6AF" w14:textId="77777777" w:rsidR="0046142F" w:rsidRDefault="0046142F" w:rsidP="0046142F">
      <w:pPr>
        <w:rPr>
          <w:lang w:eastAsia="en-US"/>
        </w:rPr>
      </w:pPr>
      <w:r>
        <w:rPr>
          <w:lang w:eastAsia="en-US"/>
        </w:rPr>
        <w:t>— </w:t>
      </w:r>
      <w:r w:rsidR="003148C9">
        <w:rPr>
          <w:lang w:eastAsia="en-US"/>
        </w:rPr>
        <w:t>Mais le marquis</w:t>
      </w:r>
      <w:r>
        <w:rPr>
          <w:lang w:eastAsia="en-US"/>
        </w:rPr>
        <w:t xml:space="preserve"> ? </w:t>
      </w:r>
      <w:r w:rsidR="003148C9">
        <w:rPr>
          <w:lang w:eastAsia="en-US"/>
        </w:rPr>
        <w:t>demanda Mazurke</w:t>
      </w:r>
      <w:r>
        <w:rPr>
          <w:lang w:eastAsia="en-US"/>
        </w:rPr>
        <w:t>.</w:t>
      </w:r>
    </w:p>
    <w:p w14:paraId="56F06328" w14:textId="77777777" w:rsidR="0046142F" w:rsidRDefault="0046142F" w:rsidP="0046142F">
      <w:pPr>
        <w:rPr>
          <w:lang w:eastAsia="en-US"/>
        </w:rPr>
      </w:pPr>
      <w:r>
        <w:rPr>
          <w:lang w:eastAsia="en-US"/>
        </w:rPr>
        <w:t>— </w:t>
      </w:r>
      <w:r w:rsidR="003148C9">
        <w:rPr>
          <w:lang w:eastAsia="en-US"/>
        </w:rPr>
        <w:t>Pouh</w:t>
      </w:r>
      <w:r>
        <w:rPr>
          <w:lang w:eastAsia="en-US"/>
        </w:rPr>
        <w:t xml:space="preserve"> !… </w:t>
      </w:r>
      <w:r w:rsidR="003148C9">
        <w:rPr>
          <w:lang w:eastAsia="en-US"/>
        </w:rPr>
        <w:t>Sans doute</w:t>
      </w:r>
      <w:r>
        <w:rPr>
          <w:lang w:eastAsia="en-US"/>
        </w:rPr>
        <w:t xml:space="preserve">… </w:t>
      </w:r>
      <w:r w:rsidR="003148C9">
        <w:rPr>
          <w:lang w:eastAsia="en-US"/>
        </w:rPr>
        <w:t>Papa m</w:t>
      </w:r>
      <w:r>
        <w:rPr>
          <w:lang w:eastAsia="en-US"/>
        </w:rPr>
        <w:t>’</w:t>
      </w:r>
      <w:r w:rsidR="003148C9">
        <w:rPr>
          <w:lang w:eastAsia="en-US"/>
        </w:rPr>
        <w:t>en aurait fait voir de rudes à</w:t>
      </w:r>
      <w:r w:rsidR="003148C9">
        <w:t xml:space="preserve"> ce sujet-là</w:t>
      </w:r>
      <w:r>
        <w:rPr>
          <w:lang w:eastAsia="en-US"/>
        </w:rPr>
        <w:t xml:space="preserve"> !… </w:t>
      </w:r>
      <w:r w:rsidR="003148C9">
        <w:rPr>
          <w:lang w:eastAsia="en-US"/>
        </w:rPr>
        <w:t>Mais je vous dirai ça ne m</w:t>
      </w:r>
      <w:r>
        <w:rPr>
          <w:lang w:eastAsia="en-US"/>
        </w:rPr>
        <w:t>’</w:t>
      </w:r>
      <w:r w:rsidR="003148C9">
        <w:rPr>
          <w:lang w:eastAsia="en-US"/>
        </w:rPr>
        <w:t>est pas inutile</w:t>
      </w:r>
      <w:r>
        <w:rPr>
          <w:lang w:eastAsia="en-US"/>
        </w:rPr>
        <w:t xml:space="preserve">… </w:t>
      </w:r>
      <w:r w:rsidR="003148C9">
        <w:rPr>
          <w:lang w:eastAsia="en-US"/>
        </w:rPr>
        <w:t>on fait bien de temps en temps quelques affaires dans les maisons</w:t>
      </w:r>
      <w:r>
        <w:rPr>
          <w:lang w:eastAsia="en-US"/>
        </w:rPr>
        <w:t xml:space="preserve">… </w:t>
      </w:r>
      <w:r w:rsidR="003148C9">
        <w:rPr>
          <w:lang w:eastAsia="en-US"/>
        </w:rPr>
        <w:t>Et puis papa avait monté l</w:t>
      </w:r>
      <w:r>
        <w:rPr>
          <w:lang w:eastAsia="en-US"/>
        </w:rPr>
        <w:t>’</w:t>
      </w:r>
      <w:r w:rsidR="003148C9">
        <w:rPr>
          <w:lang w:eastAsia="en-US"/>
        </w:rPr>
        <w:t>histoire de la succession pour nous</w:t>
      </w:r>
      <w:r>
        <w:rPr>
          <w:lang w:eastAsia="en-US"/>
        </w:rPr>
        <w:t xml:space="preserve">, </w:t>
      </w:r>
      <w:r w:rsidR="003148C9">
        <w:rPr>
          <w:lang w:eastAsia="en-US"/>
        </w:rPr>
        <w:t>et</w:t>
      </w:r>
      <w:r>
        <w:rPr>
          <w:lang w:eastAsia="en-US"/>
        </w:rPr>
        <w:t xml:space="preserve">, </w:t>
      </w:r>
      <w:r w:rsidR="003148C9">
        <w:rPr>
          <w:lang w:eastAsia="en-US"/>
        </w:rPr>
        <w:t>ici</w:t>
      </w:r>
      <w:r>
        <w:rPr>
          <w:lang w:eastAsia="en-US"/>
        </w:rPr>
        <w:t xml:space="preserve">, </w:t>
      </w:r>
      <w:r w:rsidR="003148C9">
        <w:rPr>
          <w:lang w:eastAsia="en-US"/>
        </w:rPr>
        <w:t>je suis au centre</w:t>
      </w:r>
      <w:r>
        <w:rPr>
          <w:lang w:eastAsia="en-US"/>
        </w:rPr>
        <w:t>.</w:t>
      </w:r>
    </w:p>
    <w:p w14:paraId="5562667C" w14:textId="77777777" w:rsidR="0046142F" w:rsidRDefault="0046142F" w:rsidP="0046142F">
      <w:pPr>
        <w:rPr>
          <w:lang w:val="en-US" w:eastAsia="en-US"/>
        </w:rPr>
      </w:pPr>
      <w:r>
        <w:rPr>
          <w:lang w:eastAsia="en-US"/>
        </w:rPr>
        <w:lastRenderedPageBreak/>
        <w:t>— </w:t>
      </w:r>
      <w:r w:rsidR="003148C9">
        <w:rPr>
          <w:lang w:val="en-US" w:eastAsia="en-US"/>
        </w:rPr>
        <w:t>Ah</w:t>
      </w:r>
      <w:r>
        <w:rPr>
          <w:lang w:val="en-US" w:eastAsia="en-US"/>
        </w:rPr>
        <w:t xml:space="preserve"> ! </w:t>
      </w:r>
      <w:r w:rsidR="003148C9">
        <w:rPr>
          <w:lang w:val="en-US" w:eastAsia="en-US"/>
        </w:rPr>
        <w:t xml:space="preserve">fit </w:t>
      </w:r>
      <w:proofErr w:type="spellStart"/>
      <w:r w:rsidR="003148C9">
        <w:rPr>
          <w:lang w:val="en-US" w:eastAsia="en-US"/>
        </w:rPr>
        <w:t>Mazurke</w:t>
      </w:r>
      <w:proofErr w:type="spellEnd"/>
      <w:r>
        <w:rPr>
          <w:lang w:val="en-US" w:eastAsia="en-US"/>
        </w:rPr>
        <w:t>.</w:t>
      </w:r>
    </w:p>
    <w:p w14:paraId="6BBFA824" w14:textId="77777777" w:rsidR="0046142F" w:rsidRDefault="0046142F" w:rsidP="0046142F">
      <w:pPr>
        <w:rPr>
          <w:lang w:eastAsia="en-US"/>
        </w:rPr>
      </w:pPr>
      <w:r>
        <w:rPr>
          <w:lang w:val="en-US" w:eastAsia="en-US"/>
        </w:rPr>
        <w:t>— </w:t>
      </w:r>
      <w:r w:rsidR="003148C9">
        <w:rPr>
          <w:lang w:eastAsia="en-US"/>
        </w:rPr>
        <w:t>Oui</w:t>
      </w:r>
      <w:r>
        <w:rPr>
          <w:lang w:eastAsia="en-US"/>
        </w:rPr>
        <w:t xml:space="preserve">… </w:t>
      </w:r>
      <w:r w:rsidR="003148C9">
        <w:rPr>
          <w:lang w:eastAsia="en-US"/>
        </w:rPr>
        <w:t>bon</w:t>
      </w:r>
      <w:r>
        <w:rPr>
          <w:lang w:eastAsia="en-US"/>
        </w:rPr>
        <w:t xml:space="preserve"> !… </w:t>
      </w:r>
      <w:r w:rsidR="003148C9">
        <w:rPr>
          <w:lang w:eastAsia="en-US"/>
        </w:rPr>
        <w:t>P</w:t>
      </w:r>
      <w:r w:rsidR="003148C9">
        <w:t>ouh</w:t>
      </w:r>
      <w:r>
        <w:rPr>
          <w:lang w:eastAsia="en-US"/>
        </w:rPr>
        <w:t xml:space="preserve"> ! </w:t>
      </w:r>
      <w:r w:rsidR="003148C9">
        <w:rPr>
          <w:lang w:eastAsia="en-US"/>
        </w:rPr>
        <w:t>pouh</w:t>
      </w:r>
      <w:r>
        <w:rPr>
          <w:lang w:eastAsia="en-US"/>
        </w:rPr>
        <w:t xml:space="preserve"> !… </w:t>
      </w:r>
      <w:r w:rsidR="003148C9">
        <w:rPr>
          <w:lang w:eastAsia="en-US"/>
        </w:rPr>
        <w:t>Pas fort ce punch</w:t>
      </w:r>
      <w:r>
        <w:rPr>
          <w:lang w:eastAsia="en-US"/>
        </w:rPr>
        <w:t xml:space="preserve">. </w:t>
      </w:r>
      <w:r w:rsidR="003148C9">
        <w:rPr>
          <w:lang w:eastAsia="en-US"/>
        </w:rPr>
        <w:t>Et si vous vouliez me dire au juste dans l</w:t>
      </w:r>
      <w:r>
        <w:rPr>
          <w:lang w:eastAsia="en-US"/>
        </w:rPr>
        <w:t>’</w:t>
      </w:r>
      <w:r w:rsidR="003148C9">
        <w:rPr>
          <w:lang w:eastAsia="en-US"/>
        </w:rPr>
        <w:t>intérêt de qui vous travaillez</w:t>
      </w:r>
      <w:r>
        <w:rPr>
          <w:lang w:eastAsia="en-US"/>
        </w:rPr>
        <w:t>…</w:t>
      </w:r>
    </w:p>
    <w:p w14:paraId="18CEFCF1" w14:textId="77777777" w:rsidR="0046142F" w:rsidRDefault="0046142F" w:rsidP="0046142F">
      <w:pPr>
        <w:rPr>
          <w:lang w:eastAsia="en-US"/>
        </w:rPr>
      </w:pPr>
      <w:r>
        <w:rPr>
          <w:lang w:eastAsia="en-US"/>
        </w:rPr>
        <w:t>— </w:t>
      </w:r>
      <w:r w:rsidR="003148C9">
        <w:rPr>
          <w:lang w:eastAsia="en-US"/>
        </w:rPr>
        <w:t>Dans le mien</w:t>
      </w:r>
      <w:r>
        <w:rPr>
          <w:lang w:eastAsia="en-US"/>
        </w:rPr>
        <w:t>.</w:t>
      </w:r>
    </w:p>
    <w:p w14:paraId="0C81A323"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bon</w:t>
      </w:r>
      <w:r>
        <w:rPr>
          <w:lang w:eastAsia="en-US"/>
        </w:rPr>
        <w:t xml:space="preserve"> ! </w:t>
      </w:r>
      <w:r w:rsidR="003148C9">
        <w:rPr>
          <w:lang w:eastAsia="en-US"/>
        </w:rPr>
        <w:t>Pourtant</w:t>
      </w:r>
      <w:r>
        <w:rPr>
          <w:lang w:eastAsia="en-US"/>
        </w:rPr>
        <w:t xml:space="preserve">, </w:t>
      </w:r>
      <w:r w:rsidR="003148C9">
        <w:rPr>
          <w:lang w:eastAsia="en-US"/>
        </w:rPr>
        <w:t xml:space="preserve">le petit paysan </w:t>
      </w:r>
      <w:proofErr w:type="spellStart"/>
      <w:r w:rsidR="003148C9">
        <w:rPr>
          <w:lang w:eastAsia="en-US"/>
        </w:rPr>
        <w:t>Mérieul</w:t>
      </w:r>
      <w:proofErr w:type="spellEnd"/>
      <w:r w:rsidR="003148C9">
        <w:rPr>
          <w:lang w:eastAsia="en-US"/>
        </w:rPr>
        <w:t xml:space="preserve"> n</w:t>
      </w:r>
      <w:r>
        <w:rPr>
          <w:lang w:eastAsia="en-US"/>
        </w:rPr>
        <w:t>’</w:t>
      </w:r>
      <w:r w:rsidR="003148C9">
        <w:rPr>
          <w:lang w:eastAsia="en-US"/>
        </w:rPr>
        <w:t>était pas héritier</w:t>
      </w:r>
      <w:r>
        <w:rPr>
          <w:lang w:eastAsia="en-US"/>
        </w:rPr>
        <w:t xml:space="preserve">, </w:t>
      </w:r>
      <w:r w:rsidR="003148C9">
        <w:rPr>
          <w:lang w:eastAsia="en-US"/>
        </w:rPr>
        <w:t>que je sache</w:t>
      </w:r>
      <w:r>
        <w:rPr>
          <w:lang w:eastAsia="en-US"/>
        </w:rPr>
        <w:t>.</w:t>
      </w:r>
    </w:p>
    <w:p w14:paraId="3EBEED4F"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vrai</w:t>
      </w:r>
      <w:r>
        <w:rPr>
          <w:lang w:eastAsia="en-US"/>
        </w:rPr>
        <w:t xml:space="preserve"> ; </w:t>
      </w:r>
      <w:r w:rsidR="003148C9">
        <w:rPr>
          <w:lang w:eastAsia="en-US"/>
        </w:rPr>
        <w:t xml:space="preserve">mais il peut espérer que dans </w:t>
      </w:r>
      <w:r w:rsidR="003148C9">
        <w:t>toute cette b</w:t>
      </w:r>
      <w:r w:rsidR="003148C9">
        <w:rPr>
          <w:lang w:eastAsia="en-US"/>
        </w:rPr>
        <w:t>agarre</w:t>
      </w:r>
      <w:r>
        <w:rPr>
          <w:lang w:eastAsia="en-US"/>
        </w:rPr>
        <w:t>…</w:t>
      </w:r>
    </w:p>
    <w:p w14:paraId="293A2362" w14:textId="77777777" w:rsidR="0046142F" w:rsidRDefault="0046142F" w:rsidP="0046142F">
      <w:pPr>
        <w:rPr>
          <w:lang w:eastAsia="en-US"/>
        </w:rPr>
      </w:pPr>
      <w:r>
        <w:rPr>
          <w:lang w:eastAsia="en-US"/>
        </w:rPr>
        <w:t>— </w:t>
      </w:r>
      <w:r w:rsidR="003148C9">
        <w:rPr>
          <w:lang w:eastAsia="en-US"/>
        </w:rPr>
        <w:t>Ah diable</w:t>
      </w:r>
      <w:r>
        <w:rPr>
          <w:lang w:eastAsia="en-US"/>
        </w:rPr>
        <w:t xml:space="preserve"> ! </w:t>
      </w:r>
      <w:r w:rsidR="003148C9">
        <w:rPr>
          <w:lang w:eastAsia="en-US"/>
        </w:rPr>
        <w:t>exactement</w:t>
      </w:r>
      <w:r>
        <w:rPr>
          <w:lang w:eastAsia="en-US"/>
        </w:rPr>
        <w:t xml:space="preserve">. </w:t>
      </w:r>
      <w:r w:rsidR="003148C9">
        <w:rPr>
          <w:lang w:eastAsia="en-US"/>
        </w:rPr>
        <w:t>Dès qu</w:t>
      </w:r>
      <w:r>
        <w:rPr>
          <w:lang w:eastAsia="en-US"/>
        </w:rPr>
        <w:t>’</w:t>
      </w:r>
      <w:r w:rsidR="003148C9">
        <w:rPr>
          <w:lang w:eastAsia="en-US"/>
        </w:rPr>
        <w:t>il y a de l</w:t>
      </w:r>
      <w:r>
        <w:rPr>
          <w:lang w:eastAsia="en-US"/>
        </w:rPr>
        <w:t>’</w:t>
      </w:r>
      <w:r w:rsidR="003148C9">
        <w:rPr>
          <w:lang w:eastAsia="en-US"/>
        </w:rPr>
        <w:t>eau trouble</w:t>
      </w:r>
      <w:r>
        <w:rPr>
          <w:lang w:eastAsia="en-US"/>
        </w:rPr>
        <w:t xml:space="preserve">, </w:t>
      </w:r>
      <w:r w:rsidR="003148C9">
        <w:rPr>
          <w:lang w:eastAsia="en-US"/>
        </w:rPr>
        <w:t>on peut pêcher</w:t>
      </w:r>
      <w:r>
        <w:rPr>
          <w:lang w:eastAsia="en-US"/>
        </w:rPr>
        <w:t xml:space="preserve">… </w:t>
      </w:r>
      <w:r w:rsidR="003148C9">
        <w:rPr>
          <w:lang w:eastAsia="en-US"/>
        </w:rPr>
        <w:t>Papa disait ça</w:t>
      </w:r>
      <w:r>
        <w:rPr>
          <w:lang w:eastAsia="en-US"/>
        </w:rPr>
        <w:t xml:space="preserve">… </w:t>
      </w:r>
      <w:r w:rsidR="003148C9">
        <w:rPr>
          <w:lang w:eastAsia="en-US"/>
        </w:rPr>
        <w:t>Moi</w:t>
      </w:r>
      <w:r>
        <w:rPr>
          <w:lang w:eastAsia="en-US"/>
        </w:rPr>
        <w:t xml:space="preserve">, </w:t>
      </w:r>
      <w:r w:rsidR="003148C9">
        <w:rPr>
          <w:lang w:eastAsia="en-US"/>
        </w:rPr>
        <w:t>j</w:t>
      </w:r>
      <w:r>
        <w:rPr>
          <w:lang w:eastAsia="en-US"/>
        </w:rPr>
        <w:t>’</w:t>
      </w:r>
      <w:r w:rsidR="003148C9">
        <w:rPr>
          <w:lang w:eastAsia="en-US"/>
        </w:rPr>
        <w:t>aurais cru que mademoiselle Berthe</w:t>
      </w:r>
      <w:r>
        <w:rPr>
          <w:lang w:eastAsia="en-US"/>
        </w:rPr>
        <w:t xml:space="preserve">, </w:t>
      </w:r>
      <w:r w:rsidR="003148C9">
        <w:rPr>
          <w:lang w:eastAsia="en-US"/>
        </w:rPr>
        <w:t>la nièce aveugle</w:t>
      </w:r>
      <w:r>
        <w:rPr>
          <w:lang w:eastAsia="en-US"/>
        </w:rPr>
        <w:t xml:space="preserve">, </w:t>
      </w:r>
      <w:r w:rsidR="003148C9">
        <w:rPr>
          <w:lang w:eastAsia="en-US"/>
        </w:rPr>
        <w:t>n</w:t>
      </w:r>
      <w:r>
        <w:rPr>
          <w:lang w:eastAsia="en-US"/>
        </w:rPr>
        <w:t>’</w:t>
      </w:r>
      <w:r w:rsidR="003148C9">
        <w:rPr>
          <w:lang w:eastAsia="en-US"/>
        </w:rPr>
        <w:t>était pas étrangère</w:t>
      </w:r>
      <w:r>
        <w:rPr>
          <w:lang w:eastAsia="en-US"/>
        </w:rPr>
        <w:t>…</w:t>
      </w:r>
    </w:p>
    <w:p w14:paraId="70D46D86" w14:textId="77777777" w:rsidR="0046142F" w:rsidRDefault="0046142F" w:rsidP="0046142F">
      <w:pPr>
        <w:rPr>
          <w:lang w:eastAsia="en-US"/>
        </w:rPr>
      </w:pPr>
      <w:r>
        <w:rPr>
          <w:lang w:eastAsia="en-US"/>
        </w:rPr>
        <w:t>— </w:t>
      </w:r>
      <w:r w:rsidR="003148C9">
        <w:rPr>
          <w:lang w:eastAsia="en-US"/>
        </w:rPr>
        <w:t>Elle est morte</w:t>
      </w:r>
      <w:r>
        <w:rPr>
          <w:lang w:eastAsia="en-US"/>
        </w:rPr>
        <w:t xml:space="preserve">, </w:t>
      </w:r>
      <w:r w:rsidR="003148C9">
        <w:rPr>
          <w:lang w:eastAsia="en-US"/>
        </w:rPr>
        <w:t>interrompit Mazurke sans hésiter</w:t>
      </w:r>
      <w:r>
        <w:rPr>
          <w:lang w:eastAsia="en-US"/>
        </w:rPr>
        <w:t>.</w:t>
      </w:r>
    </w:p>
    <w:p w14:paraId="1B42C1E3" w14:textId="5BE28952" w:rsidR="0046142F" w:rsidRDefault="0046142F" w:rsidP="0046142F">
      <w:pPr>
        <w:rPr>
          <w:lang w:eastAsia="en-US"/>
        </w:rPr>
      </w:pPr>
      <w:r>
        <w:rPr>
          <w:lang w:eastAsia="en-US"/>
        </w:rPr>
        <w:t>— </w:t>
      </w:r>
      <w:r w:rsidR="003148C9">
        <w:rPr>
          <w:lang w:eastAsia="en-US"/>
        </w:rPr>
        <w:t>Bon</w:t>
      </w:r>
      <w:r>
        <w:rPr>
          <w:lang w:eastAsia="en-US"/>
        </w:rPr>
        <w:t> !</w:t>
      </w:r>
      <w:r>
        <w:t xml:space="preserve"> </w:t>
      </w:r>
      <w:r w:rsidR="003148C9">
        <w:rPr>
          <w:lang w:eastAsia="en-US"/>
        </w:rPr>
        <w:t>s</w:t>
      </w:r>
      <w:r>
        <w:rPr>
          <w:lang w:eastAsia="en-US"/>
        </w:rPr>
        <w:t>’</w:t>
      </w:r>
      <w:r w:rsidR="003148C9">
        <w:rPr>
          <w:lang w:eastAsia="en-US"/>
        </w:rPr>
        <w:t>écria Ballon de tout son cœur</w:t>
      </w:r>
      <w:r>
        <w:rPr>
          <w:lang w:eastAsia="en-US"/>
        </w:rPr>
        <w:t xml:space="preserve"> ; </w:t>
      </w:r>
      <w:r w:rsidR="006C2AE1">
        <w:rPr>
          <w:lang w:eastAsia="en-US"/>
        </w:rPr>
        <w:t>—</w:t>
      </w:r>
      <w:r>
        <w:rPr>
          <w:lang w:eastAsia="en-US"/>
        </w:rPr>
        <w:t xml:space="preserve"> </w:t>
      </w:r>
      <w:r w:rsidR="003148C9">
        <w:rPr>
          <w:lang w:eastAsia="en-US"/>
        </w:rPr>
        <w:t>morte</w:t>
      </w:r>
      <w:r>
        <w:rPr>
          <w:lang w:eastAsia="en-US"/>
        </w:rPr>
        <w:t xml:space="preserve"> !… </w:t>
      </w:r>
      <w:r w:rsidR="003148C9">
        <w:rPr>
          <w:lang w:eastAsia="en-US"/>
        </w:rPr>
        <w:t>ma foi</w:t>
      </w:r>
      <w:r>
        <w:rPr>
          <w:lang w:eastAsia="en-US"/>
        </w:rPr>
        <w:t xml:space="preserve">, </w:t>
      </w:r>
      <w:r w:rsidR="003148C9">
        <w:rPr>
          <w:lang w:eastAsia="en-US"/>
        </w:rPr>
        <w:t>ça peut simplifier bien des choses</w:t>
      </w:r>
      <w:r>
        <w:rPr>
          <w:lang w:eastAsia="en-US"/>
        </w:rPr>
        <w:t xml:space="preserve">,… </w:t>
      </w:r>
      <w:r w:rsidR="003148C9">
        <w:rPr>
          <w:lang w:eastAsia="en-US"/>
        </w:rPr>
        <w:t>car</w:t>
      </w:r>
      <w:r>
        <w:rPr>
          <w:lang w:eastAsia="en-US"/>
        </w:rPr>
        <w:t xml:space="preserve">, </w:t>
      </w:r>
      <w:r w:rsidR="003148C9">
        <w:rPr>
          <w:lang w:eastAsia="en-US"/>
        </w:rPr>
        <w:t>il y avait une clause de ce diable de testament</w:t>
      </w:r>
      <w:r>
        <w:rPr>
          <w:lang w:eastAsia="en-US"/>
        </w:rPr>
        <w:t xml:space="preserve">… </w:t>
      </w:r>
      <w:r w:rsidR="003148C9">
        <w:rPr>
          <w:lang w:eastAsia="en-US"/>
        </w:rPr>
        <w:t>Je ne me rappelle jamais au juste</w:t>
      </w:r>
      <w:r>
        <w:rPr>
          <w:lang w:eastAsia="en-US"/>
        </w:rPr>
        <w:t xml:space="preserve">… </w:t>
      </w:r>
      <w:r w:rsidR="003148C9">
        <w:rPr>
          <w:lang w:eastAsia="en-US"/>
        </w:rPr>
        <w:t>C</w:t>
      </w:r>
      <w:r>
        <w:rPr>
          <w:lang w:eastAsia="en-US"/>
        </w:rPr>
        <w:t>’</w:t>
      </w:r>
      <w:r w:rsidR="003148C9">
        <w:rPr>
          <w:lang w:eastAsia="en-US"/>
        </w:rPr>
        <w:t>est papa qui avait une mémoire</w:t>
      </w:r>
      <w:r>
        <w:rPr>
          <w:lang w:eastAsia="en-US"/>
        </w:rPr>
        <w:t xml:space="preserve">, </w:t>
      </w:r>
      <w:r w:rsidR="003148C9">
        <w:rPr>
          <w:lang w:eastAsia="en-US"/>
        </w:rPr>
        <w:t>monsieur</w:t>
      </w:r>
      <w:r>
        <w:rPr>
          <w:lang w:eastAsia="en-US"/>
        </w:rPr>
        <w:t xml:space="preserve"> !… </w:t>
      </w:r>
      <w:r w:rsidR="003148C9">
        <w:rPr>
          <w:lang w:eastAsia="en-US"/>
        </w:rPr>
        <w:t>Et puis</w:t>
      </w:r>
      <w:r>
        <w:rPr>
          <w:lang w:eastAsia="en-US"/>
        </w:rPr>
        <w:t xml:space="preserve">, </w:t>
      </w:r>
      <w:r w:rsidR="003148C9">
        <w:rPr>
          <w:lang w:eastAsia="en-US"/>
        </w:rPr>
        <w:t>il prenait tout en n</w:t>
      </w:r>
      <w:r w:rsidR="003148C9">
        <w:t>ote</w:t>
      </w:r>
      <w:r>
        <w:rPr>
          <w:lang w:eastAsia="en-US"/>
        </w:rPr>
        <w:t xml:space="preserve">… </w:t>
      </w:r>
      <w:r w:rsidR="003148C9">
        <w:rPr>
          <w:lang w:eastAsia="en-US"/>
        </w:rPr>
        <w:t>Si j</w:t>
      </w:r>
      <w:r>
        <w:rPr>
          <w:lang w:eastAsia="en-US"/>
        </w:rPr>
        <w:t>’</w:t>
      </w:r>
      <w:r w:rsidR="003148C9">
        <w:rPr>
          <w:lang w:eastAsia="en-US"/>
        </w:rPr>
        <w:t>avais seulement son portefeuille</w:t>
      </w:r>
      <w:r>
        <w:rPr>
          <w:lang w:eastAsia="en-US"/>
        </w:rPr>
        <w:t xml:space="preserve">… </w:t>
      </w:r>
      <w:r w:rsidR="003148C9">
        <w:rPr>
          <w:lang w:eastAsia="en-US"/>
        </w:rPr>
        <w:t>Enfin</w:t>
      </w:r>
      <w:r>
        <w:rPr>
          <w:lang w:eastAsia="en-US"/>
        </w:rPr>
        <w:t xml:space="preserve">, </w:t>
      </w:r>
      <w:r w:rsidR="003148C9">
        <w:rPr>
          <w:lang w:eastAsia="en-US"/>
        </w:rPr>
        <w:t>n</w:t>
      </w:r>
      <w:r>
        <w:rPr>
          <w:lang w:eastAsia="en-US"/>
        </w:rPr>
        <w:t>’</w:t>
      </w:r>
      <w:r w:rsidR="003148C9">
        <w:rPr>
          <w:lang w:eastAsia="en-US"/>
        </w:rPr>
        <w:t>importe</w:t>
      </w:r>
      <w:r>
        <w:rPr>
          <w:lang w:eastAsia="en-US"/>
        </w:rPr>
        <w:t xml:space="preserve"> !… </w:t>
      </w:r>
      <w:r w:rsidR="003148C9">
        <w:rPr>
          <w:lang w:eastAsia="en-US"/>
        </w:rPr>
        <w:t>Vous avez gentiment fait votre chemin</w:t>
      </w:r>
      <w:r>
        <w:rPr>
          <w:lang w:eastAsia="en-US"/>
        </w:rPr>
        <w:t xml:space="preserve">, </w:t>
      </w:r>
      <w:r w:rsidR="003148C9">
        <w:rPr>
          <w:lang w:eastAsia="en-US"/>
        </w:rPr>
        <w:t>vous</w:t>
      </w:r>
      <w:r>
        <w:rPr>
          <w:lang w:eastAsia="en-US"/>
        </w:rPr>
        <w:t xml:space="preserve">, </w:t>
      </w:r>
      <w:r w:rsidR="003148C9">
        <w:rPr>
          <w:lang w:eastAsia="en-US"/>
        </w:rPr>
        <w:t>à ce qu</w:t>
      </w:r>
      <w:r>
        <w:rPr>
          <w:lang w:eastAsia="en-US"/>
        </w:rPr>
        <w:t>’</w:t>
      </w:r>
      <w:r w:rsidR="003148C9">
        <w:rPr>
          <w:lang w:eastAsia="en-US"/>
        </w:rPr>
        <w:t>il paraît</w:t>
      </w:r>
      <w:r>
        <w:rPr>
          <w:lang w:eastAsia="en-US"/>
        </w:rPr>
        <w:t> !…</w:t>
      </w:r>
    </w:p>
    <w:p w14:paraId="19B58DAA" w14:textId="77777777" w:rsidR="0046142F" w:rsidRDefault="0046142F" w:rsidP="0046142F">
      <w:pPr>
        <w:rPr>
          <w:lang w:eastAsia="en-US"/>
        </w:rPr>
      </w:pPr>
      <w:r>
        <w:rPr>
          <w:lang w:eastAsia="en-US"/>
        </w:rPr>
        <w:t>— </w:t>
      </w:r>
      <w:r w:rsidR="003148C9">
        <w:rPr>
          <w:lang w:eastAsia="en-US"/>
        </w:rPr>
        <w:t>Parlons</w:t>
      </w:r>
      <w:r>
        <w:rPr>
          <w:lang w:eastAsia="en-US"/>
        </w:rPr>
        <w:t xml:space="preserve">, </w:t>
      </w:r>
      <w:r w:rsidR="003148C9">
        <w:rPr>
          <w:lang w:eastAsia="en-US"/>
        </w:rPr>
        <w:t>je vous prie</w:t>
      </w:r>
      <w:r>
        <w:rPr>
          <w:lang w:eastAsia="en-US"/>
        </w:rPr>
        <w:t xml:space="preserve">, </w:t>
      </w:r>
      <w:r w:rsidR="003148C9">
        <w:rPr>
          <w:lang w:eastAsia="en-US"/>
        </w:rPr>
        <w:t>des héritiers</w:t>
      </w:r>
      <w:r>
        <w:rPr>
          <w:lang w:eastAsia="en-US"/>
        </w:rPr>
        <w:t>.</w:t>
      </w:r>
    </w:p>
    <w:p w14:paraId="106904E6" w14:textId="77777777" w:rsidR="0046142F" w:rsidRDefault="0046142F" w:rsidP="0046142F">
      <w:pPr>
        <w:rPr>
          <w:lang w:eastAsia="en-US"/>
        </w:rPr>
      </w:pPr>
      <w:r>
        <w:rPr>
          <w:lang w:eastAsia="en-US"/>
        </w:rPr>
        <w:t>— </w:t>
      </w:r>
      <w:r w:rsidR="003148C9">
        <w:rPr>
          <w:lang w:eastAsia="en-US"/>
        </w:rPr>
        <w:t>Le cœur sur la main</w:t>
      </w:r>
      <w:r>
        <w:rPr>
          <w:lang w:eastAsia="en-US"/>
        </w:rPr>
        <w:t xml:space="preserve">, </w:t>
      </w:r>
      <w:r w:rsidR="003148C9">
        <w:rPr>
          <w:lang w:eastAsia="en-US"/>
        </w:rPr>
        <w:t>vous savez</w:t>
      </w:r>
      <w:r>
        <w:rPr>
          <w:lang w:eastAsia="en-US"/>
        </w:rPr>
        <w:t xml:space="preserve">…, </w:t>
      </w:r>
      <w:r w:rsidR="003148C9">
        <w:rPr>
          <w:lang w:eastAsia="en-US"/>
        </w:rPr>
        <w:t>pas de malice</w:t>
      </w:r>
      <w:r>
        <w:rPr>
          <w:lang w:eastAsia="en-US"/>
        </w:rPr>
        <w:t xml:space="preserve">, </w:t>
      </w:r>
      <w:r w:rsidR="003148C9">
        <w:rPr>
          <w:lang w:eastAsia="en-US"/>
        </w:rPr>
        <w:t>moi</w:t>
      </w:r>
      <w:r>
        <w:rPr>
          <w:lang w:eastAsia="en-US"/>
        </w:rPr>
        <w:t xml:space="preserve">… </w:t>
      </w:r>
      <w:r w:rsidR="003148C9">
        <w:rPr>
          <w:lang w:eastAsia="en-US"/>
        </w:rPr>
        <w:t>Pouh</w:t>
      </w:r>
      <w:r>
        <w:rPr>
          <w:lang w:eastAsia="en-US"/>
        </w:rPr>
        <w:t> !</w:t>
      </w:r>
    </w:p>
    <w:p w14:paraId="654DA14C" w14:textId="77777777" w:rsidR="0046142F" w:rsidRDefault="0046142F" w:rsidP="0046142F">
      <w:pPr>
        <w:rPr>
          <w:lang w:eastAsia="en-US"/>
        </w:rPr>
      </w:pPr>
      <w:r>
        <w:rPr>
          <w:lang w:eastAsia="en-US"/>
        </w:rPr>
        <w:t>— </w:t>
      </w:r>
      <w:r w:rsidR="003148C9">
        <w:rPr>
          <w:lang w:eastAsia="en-US"/>
        </w:rPr>
        <w:t>Y en a-t-il de mor</w:t>
      </w:r>
      <w:r w:rsidR="003148C9">
        <w:t>ts</w:t>
      </w:r>
      <w:r>
        <w:rPr>
          <w:lang w:eastAsia="en-US"/>
        </w:rPr>
        <w:t> ?</w:t>
      </w:r>
    </w:p>
    <w:p w14:paraId="05E452C7" w14:textId="20608268" w:rsidR="0046142F" w:rsidRDefault="0046142F" w:rsidP="0046142F">
      <w:pPr>
        <w:rPr>
          <w:lang w:eastAsia="en-US"/>
        </w:rPr>
      </w:pPr>
      <w:r>
        <w:rPr>
          <w:lang w:eastAsia="en-US"/>
        </w:rPr>
        <w:t>— </w:t>
      </w:r>
      <w:r w:rsidR="003148C9">
        <w:rPr>
          <w:lang w:eastAsia="en-US"/>
        </w:rPr>
        <w:t>De morts</w:t>
      </w:r>
      <w:r>
        <w:rPr>
          <w:lang w:eastAsia="en-US"/>
        </w:rPr>
        <w:t xml:space="preserve"> ?… </w:t>
      </w:r>
      <w:r w:rsidR="003148C9">
        <w:rPr>
          <w:lang w:eastAsia="en-US"/>
        </w:rPr>
        <w:t>Ah diable</w:t>
      </w:r>
      <w:r>
        <w:rPr>
          <w:lang w:eastAsia="en-US"/>
        </w:rPr>
        <w:t xml:space="preserve"> ! </w:t>
      </w:r>
      <w:r w:rsidR="003148C9">
        <w:rPr>
          <w:lang w:eastAsia="en-US"/>
        </w:rPr>
        <w:t>monsieur</w:t>
      </w:r>
      <w:r>
        <w:rPr>
          <w:lang w:eastAsia="en-US"/>
        </w:rPr>
        <w:t xml:space="preserve">… </w:t>
      </w:r>
      <w:r w:rsidR="003148C9">
        <w:rPr>
          <w:lang w:eastAsia="en-US"/>
        </w:rPr>
        <w:t>de morts</w:t>
      </w:r>
      <w:r>
        <w:rPr>
          <w:lang w:eastAsia="en-US"/>
        </w:rPr>
        <w:t xml:space="preserve"> ?… </w:t>
      </w:r>
      <w:r w:rsidR="003148C9">
        <w:rPr>
          <w:lang w:eastAsia="en-US"/>
        </w:rPr>
        <w:t>Un peu plus tôt</w:t>
      </w:r>
      <w:r>
        <w:rPr>
          <w:lang w:eastAsia="en-US"/>
        </w:rPr>
        <w:t xml:space="preserve">, </w:t>
      </w:r>
      <w:r w:rsidR="003148C9">
        <w:rPr>
          <w:lang w:eastAsia="en-US"/>
        </w:rPr>
        <w:t>un peu plus tard</w:t>
      </w:r>
      <w:r>
        <w:rPr>
          <w:lang w:eastAsia="en-US"/>
        </w:rPr>
        <w:t xml:space="preserve">, </w:t>
      </w:r>
      <w:r w:rsidR="003148C9">
        <w:rPr>
          <w:lang w:eastAsia="en-US"/>
        </w:rPr>
        <w:t>comme disait Papa</w:t>
      </w:r>
      <w:r>
        <w:rPr>
          <w:lang w:eastAsia="en-US"/>
        </w:rPr>
        <w:t xml:space="preserve">, </w:t>
      </w:r>
      <w:r w:rsidR="003148C9">
        <w:rPr>
          <w:lang w:eastAsia="en-US"/>
        </w:rPr>
        <w:t>nous mourrons tous</w:t>
      </w:r>
      <w:r>
        <w:rPr>
          <w:lang w:eastAsia="en-US"/>
        </w:rPr>
        <w:t xml:space="preserve">… </w:t>
      </w:r>
      <w:r w:rsidR="003148C9">
        <w:rPr>
          <w:lang w:eastAsia="en-US"/>
        </w:rPr>
        <w:t>Mais</w:t>
      </w:r>
      <w:r>
        <w:rPr>
          <w:lang w:eastAsia="en-US"/>
        </w:rPr>
        <w:t xml:space="preserve">, </w:t>
      </w:r>
      <w:r w:rsidR="003148C9">
        <w:rPr>
          <w:lang w:eastAsia="en-US"/>
        </w:rPr>
        <w:t>voyez-vous</w:t>
      </w:r>
      <w:r>
        <w:rPr>
          <w:lang w:eastAsia="en-US"/>
        </w:rPr>
        <w:t xml:space="preserve">, </w:t>
      </w:r>
      <w:r w:rsidR="003148C9">
        <w:rPr>
          <w:lang w:eastAsia="en-US"/>
        </w:rPr>
        <w:t xml:space="preserve">vous avez tort de ne pas me </w:t>
      </w:r>
      <w:r w:rsidR="003148C9">
        <w:rPr>
          <w:lang w:eastAsia="en-US"/>
        </w:rPr>
        <w:lastRenderedPageBreak/>
        <w:t>parler franchement</w:t>
      </w:r>
      <w:r>
        <w:rPr>
          <w:lang w:eastAsia="en-US"/>
        </w:rPr>
        <w:t xml:space="preserve">… </w:t>
      </w:r>
      <w:r w:rsidR="003148C9">
        <w:rPr>
          <w:lang w:eastAsia="en-US"/>
        </w:rPr>
        <w:t>Je ne suis pas héritier</w:t>
      </w:r>
      <w:r>
        <w:rPr>
          <w:lang w:eastAsia="en-US"/>
        </w:rPr>
        <w:t xml:space="preserve">, </w:t>
      </w:r>
      <w:r w:rsidR="003148C9">
        <w:rPr>
          <w:lang w:eastAsia="en-US"/>
        </w:rPr>
        <w:t>moi</w:t>
      </w:r>
      <w:r>
        <w:rPr>
          <w:lang w:eastAsia="en-US"/>
        </w:rPr>
        <w:t xml:space="preserve">, </w:t>
      </w:r>
      <w:r w:rsidR="003148C9">
        <w:rPr>
          <w:lang w:eastAsia="en-US"/>
        </w:rPr>
        <w:t>et</w:t>
      </w:r>
      <w:r>
        <w:rPr>
          <w:lang w:eastAsia="en-US"/>
        </w:rPr>
        <w:t xml:space="preserve">, </w:t>
      </w:r>
      <w:r w:rsidR="003148C9">
        <w:rPr>
          <w:lang w:eastAsia="en-US"/>
        </w:rPr>
        <w:t>si j</w:t>
      </w:r>
      <w:r>
        <w:rPr>
          <w:lang w:eastAsia="en-US"/>
        </w:rPr>
        <w:t>’</w:t>
      </w:r>
      <w:r w:rsidR="003148C9">
        <w:rPr>
          <w:lang w:eastAsia="en-US"/>
        </w:rPr>
        <w:t xml:space="preserve">ai quelque bonne somme </w:t>
      </w:r>
      <w:r w:rsidR="003148C9">
        <w:t>de tout ça</w:t>
      </w:r>
      <w:r>
        <w:rPr>
          <w:lang w:eastAsia="en-US"/>
        </w:rPr>
        <w:t xml:space="preserve">, </w:t>
      </w:r>
      <w:r w:rsidR="003148C9">
        <w:rPr>
          <w:lang w:eastAsia="en-US"/>
        </w:rPr>
        <w:t>ce sera en bricolant</w:t>
      </w:r>
      <w:r>
        <w:rPr>
          <w:lang w:eastAsia="en-US"/>
        </w:rPr>
        <w:t xml:space="preserve">, </w:t>
      </w:r>
      <w:r w:rsidR="003148C9">
        <w:rPr>
          <w:lang w:eastAsia="en-US"/>
        </w:rPr>
        <w:t>comme il disait encore</w:t>
      </w:r>
      <w:r>
        <w:rPr>
          <w:lang w:eastAsia="en-US"/>
        </w:rPr>
        <w:t xml:space="preserve">… </w:t>
      </w:r>
      <w:r w:rsidR="003148C9">
        <w:rPr>
          <w:lang w:eastAsia="en-US"/>
        </w:rPr>
        <w:t>il avait tant d</w:t>
      </w:r>
      <w:r>
        <w:rPr>
          <w:lang w:eastAsia="en-US"/>
        </w:rPr>
        <w:t>’</w:t>
      </w:r>
      <w:r w:rsidR="003148C9">
        <w:rPr>
          <w:lang w:eastAsia="en-US"/>
        </w:rPr>
        <w:t>esprit</w:t>
      </w:r>
      <w:r>
        <w:rPr>
          <w:lang w:eastAsia="en-US"/>
        </w:rPr>
        <w:t xml:space="preserve">, </w:t>
      </w:r>
      <w:r w:rsidR="003148C9">
        <w:rPr>
          <w:lang w:eastAsia="en-US"/>
        </w:rPr>
        <w:t>monsieur</w:t>
      </w:r>
      <w:r>
        <w:rPr>
          <w:lang w:eastAsia="en-US"/>
        </w:rPr>
        <w:t xml:space="preserve"> !… </w:t>
      </w:r>
      <w:r w:rsidR="003148C9">
        <w:rPr>
          <w:lang w:eastAsia="en-US"/>
        </w:rPr>
        <w:t>Voyons</w:t>
      </w:r>
      <w:r>
        <w:rPr>
          <w:lang w:eastAsia="en-US"/>
        </w:rPr>
        <w:t xml:space="preserve">, </w:t>
      </w:r>
      <w:r w:rsidR="003148C9">
        <w:rPr>
          <w:lang w:eastAsia="en-US"/>
        </w:rPr>
        <w:t xml:space="preserve">vous venez de la part de </w:t>
      </w:r>
      <w:r>
        <w:rPr>
          <w:lang w:eastAsia="en-US"/>
        </w:rPr>
        <w:t>M. </w:t>
      </w:r>
      <w:r w:rsidR="003148C9">
        <w:rPr>
          <w:lang w:eastAsia="en-US"/>
        </w:rPr>
        <w:t xml:space="preserve">Lucien </w:t>
      </w:r>
      <w:proofErr w:type="spellStart"/>
      <w:r w:rsidR="003148C9">
        <w:rPr>
          <w:lang w:eastAsia="en-US"/>
        </w:rPr>
        <w:t>Crébu</w:t>
      </w:r>
      <w:proofErr w:type="spellEnd"/>
      <w:r>
        <w:rPr>
          <w:lang w:eastAsia="en-US"/>
        </w:rPr>
        <w:t xml:space="preserve">, </w:t>
      </w:r>
      <w:r w:rsidR="003148C9">
        <w:rPr>
          <w:lang w:eastAsia="en-US"/>
        </w:rPr>
        <w:t>n</w:t>
      </w:r>
      <w:r>
        <w:rPr>
          <w:lang w:eastAsia="en-US"/>
        </w:rPr>
        <w:t>’</w:t>
      </w:r>
      <w:r w:rsidR="003148C9">
        <w:rPr>
          <w:lang w:eastAsia="en-US"/>
        </w:rPr>
        <w:t>est-ce pas</w:t>
      </w:r>
      <w:r>
        <w:rPr>
          <w:lang w:eastAsia="en-US"/>
        </w:rPr>
        <w:t> ?</w:t>
      </w:r>
    </w:p>
    <w:p w14:paraId="2ACF6BB8"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répondit Mazurke</w:t>
      </w:r>
      <w:r>
        <w:rPr>
          <w:lang w:eastAsia="en-US"/>
        </w:rPr>
        <w:t>.</w:t>
      </w:r>
    </w:p>
    <w:p w14:paraId="0AA1A24E" w14:textId="7535345D" w:rsidR="0046142F" w:rsidRDefault="0046142F" w:rsidP="0046142F">
      <w:pPr>
        <w:rPr>
          <w:lang w:eastAsia="en-US"/>
        </w:rPr>
      </w:pPr>
      <w:r>
        <w:rPr>
          <w:lang w:eastAsia="en-US"/>
        </w:rPr>
        <w:t>— </w:t>
      </w:r>
      <w:r w:rsidR="003148C9">
        <w:rPr>
          <w:lang w:eastAsia="en-US"/>
        </w:rPr>
        <w:t>Bon</w:t>
      </w:r>
      <w:r>
        <w:rPr>
          <w:lang w:eastAsia="en-US"/>
        </w:rPr>
        <w:t xml:space="preserve">, </w:t>
      </w:r>
      <w:r w:rsidR="003148C9">
        <w:rPr>
          <w:lang w:eastAsia="en-US"/>
        </w:rPr>
        <w:t>bon</w:t>
      </w:r>
      <w:r>
        <w:rPr>
          <w:lang w:eastAsia="en-US"/>
        </w:rPr>
        <w:t xml:space="preserve"> !… </w:t>
      </w:r>
      <w:r w:rsidR="003148C9">
        <w:rPr>
          <w:lang w:eastAsia="en-US"/>
        </w:rPr>
        <w:t>Pou-ouh</w:t>
      </w:r>
      <w:r>
        <w:rPr>
          <w:lang w:eastAsia="en-US"/>
        </w:rPr>
        <w:t xml:space="preserve"> !… </w:t>
      </w:r>
      <w:r w:rsidR="003148C9">
        <w:rPr>
          <w:lang w:eastAsia="en-US"/>
        </w:rPr>
        <w:t xml:space="preserve">Mettez-vous </w:t>
      </w:r>
      <w:r w:rsidR="003148C9">
        <w:rPr>
          <w:lang w:eastAsia="en-US"/>
        </w:rPr>
        <w:t xml:space="preserve">du </w:t>
      </w:r>
      <w:r w:rsidR="003148C9">
        <w:rPr>
          <w:lang w:eastAsia="en-US"/>
        </w:rPr>
        <w:t>madère dans votre punch</w:t>
      </w:r>
      <w:r>
        <w:rPr>
          <w:lang w:eastAsia="en-US"/>
        </w:rPr>
        <w:t xml:space="preserve"> ?… </w:t>
      </w:r>
      <w:r w:rsidR="003148C9">
        <w:rPr>
          <w:lang w:eastAsia="en-US"/>
        </w:rPr>
        <w:t xml:space="preserve">ça </w:t>
      </w:r>
      <w:r w:rsidR="003148C9">
        <w:t>change un peu</w:t>
      </w:r>
      <w:r>
        <w:rPr>
          <w:lang w:eastAsia="en-US"/>
        </w:rPr>
        <w:t xml:space="preserve">… </w:t>
      </w:r>
      <w:r w:rsidR="003148C9">
        <w:rPr>
          <w:lang w:eastAsia="en-US"/>
        </w:rPr>
        <w:t>Moi</w:t>
      </w:r>
      <w:r>
        <w:rPr>
          <w:lang w:eastAsia="en-US"/>
        </w:rPr>
        <w:t xml:space="preserve">, </w:t>
      </w:r>
      <w:r w:rsidR="003148C9">
        <w:rPr>
          <w:lang w:eastAsia="en-US"/>
        </w:rPr>
        <w:t>je vous avoue franchement que je vous trouve un charmant garçon</w:t>
      </w:r>
      <w:r>
        <w:rPr>
          <w:lang w:eastAsia="en-US"/>
        </w:rPr>
        <w:t xml:space="preserve">… </w:t>
      </w:r>
      <w:r w:rsidR="003148C9">
        <w:rPr>
          <w:lang w:eastAsia="en-US"/>
        </w:rPr>
        <w:t>Vous êtes établi à Paris</w:t>
      </w:r>
      <w:r>
        <w:rPr>
          <w:lang w:eastAsia="en-US"/>
        </w:rPr>
        <w:t> ?</w:t>
      </w:r>
    </w:p>
    <w:p w14:paraId="1D0E284E" w14:textId="77777777" w:rsidR="0046142F" w:rsidRDefault="0046142F" w:rsidP="0046142F">
      <w:pPr>
        <w:rPr>
          <w:lang w:eastAsia="en-US"/>
        </w:rPr>
      </w:pPr>
      <w:r>
        <w:rPr>
          <w:lang w:eastAsia="en-US"/>
        </w:rPr>
        <w:t>— </w:t>
      </w:r>
      <w:r w:rsidR="003148C9">
        <w:rPr>
          <w:lang w:eastAsia="en-US"/>
        </w:rPr>
        <w:t>Je vais m</w:t>
      </w:r>
      <w:r>
        <w:rPr>
          <w:lang w:eastAsia="en-US"/>
        </w:rPr>
        <w:t>’</w:t>
      </w:r>
      <w:r w:rsidR="003148C9">
        <w:rPr>
          <w:lang w:eastAsia="en-US"/>
        </w:rPr>
        <w:t>y marier</w:t>
      </w:r>
      <w:r>
        <w:rPr>
          <w:lang w:eastAsia="en-US"/>
        </w:rPr>
        <w:t>.</w:t>
      </w:r>
    </w:p>
    <w:p w14:paraId="3175AD29" w14:textId="77777777" w:rsidR="0046142F" w:rsidRDefault="0046142F" w:rsidP="0046142F">
      <w:pPr>
        <w:rPr>
          <w:lang w:eastAsia="en-US"/>
        </w:rPr>
      </w:pPr>
      <w:r>
        <w:rPr>
          <w:lang w:eastAsia="en-US"/>
        </w:rPr>
        <w:t>— </w:t>
      </w:r>
      <w:r w:rsidR="003148C9">
        <w:rPr>
          <w:lang w:eastAsia="en-US"/>
        </w:rPr>
        <w:t>Ah diable</w:t>
      </w:r>
      <w:r>
        <w:rPr>
          <w:lang w:eastAsia="en-US"/>
        </w:rPr>
        <w:t> !</w:t>
      </w:r>
    </w:p>
    <w:p w14:paraId="0B3A6079" w14:textId="4958BBB6"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reprit Mazurke</w:t>
      </w:r>
      <w:r>
        <w:rPr>
          <w:lang w:eastAsia="en-US"/>
        </w:rPr>
        <w:t xml:space="preserve">, </w:t>
      </w:r>
      <w:r w:rsidR="006C2AE1">
        <w:rPr>
          <w:lang w:eastAsia="en-US"/>
        </w:rPr>
        <w:t>—</w:t>
      </w:r>
      <w:r>
        <w:rPr>
          <w:lang w:eastAsia="en-US"/>
        </w:rPr>
        <w:t xml:space="preserve"> </w:t>
      </w:r>
      <w:r w:rsidR="003148C9">
        <w:rPr>
          <w:lang w:eastAsia="en-US"/>
        </w:rPr>
        <w:t>s</w:t>
      </w:r>
      <w:r>
        <w:rPr>
          <w:lang w:eastAsia="en-US"/>
        </w:rPr>
        <w:t>’</w:t>
      </w:r>
      <w:r w:rsidR="003148C9">
        <w:rPr>
          <w:lang w:eastAsia="en-US"/>
        </w:rPr>
        <w:t>enivrer tous les soirs</w:t>
      </w:r>
      <w:r>
        <w:rPr>
          <w:lang w:eastAsia="en-US"/>
        </w:rPr>
        <w:t xml:space="preserve">, </w:t>
      </w:r>
      <w:r w:rsidR="003148C9">
        <w:rPr>
          <w:lang w:eastAsia="en-US"/>
        </w:rPr>
        <w:t>ça finit par fatiguer l</w:t>
      </w:r>
      <w:r>
        <w:rPr>
          <w:lang w:eastAsia="en-US"/>
        </w:rPr>
        <w:t>’</w:t>
      </w:r>
      <w:r w:rsidR="003148C9">
        <w:rPr>
          <w:lang w:eastAsia="en-US"/>
        </w:rPr>
        <w:t>estomac</w:t>
      </w:r>
      <w:r>
        <w:rPr>
          <w:lang w:eastAsia="en-US"/>
        </w:rPr>
        <w:t xml:space="preserve">… </w:t>
      </w:r>
      <w:r w:rsidR="003148C9">
        <w:rPr>
          <w:lang w:eastAsia="en-US"/>
        </w:rPr>
        <w:t>Je veux me ranger</w:t>
      </w:r>
      <w:r>
        <w:rPr>
          <w:lang w:eastAsia="en-US"/>
        </w:rPr>
        <w:t>.</w:t>
      </w:r>
    </w:p>
    <w:p w14:paraId="13E62684"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si c</w:t>
      </w:r>
      <w:r>
        <w:rPr>
          <w:lang w:eastAsia="en-US"/>
        </w:rPr>
        <w:t>’</w:t>
      </w:r>
      <w:r w:rsidR="003148C9">
        <w:rPr>
          <w:lang w:eastAsia="en-US"/>
        </w:rPr>
        <w:t>est affaire de santé</w:t>
      </w:r>
      <w:r>
        <w:rPr>
          <w:lang w:eastAsia="en-US"/>
        </w:rPr>
        <w:t xml:space="preserve">… </w:t>
      </w:r>
      <w:r w:rsidR="003148C9">
        <w:rPr>
          <w:lang w:eastAsia="en-US"/>
        </w:rPr>
        <w:t>Bon</w:t>
      </w:r>
      <w:r>
        <w:rPr>
          <w:lang w:eastAsia="en-US"/>
        </w:rPr>
        <w:t xml:space="preserve">, </w:t>
      </w:r>
      <w:r w:rsidR="003148C9">
        <w:rPr>
          <w:lang w:eastAsia="en-US"/>
        </w:rPr>
        <w:t>bon</w:t>
      </w:r>
      <w:r>
        <w:rPr>
          <w:lang w:eastAsia="en-US"/>
        </w:rPr>
        <w:t xml:space="preserve"> !… </w:t>
      </w:r>
      <w:r w:rsidR="003148C9">
        <w:rPr>
          <w:lang w:eastAsia="en-US"/>
        </w:rPr>
        <w:t>Pou-ouh</w:t>
      </w:r>
      <w:r>
        <w:rPr>
          <w:lang w:eastAsia="en-US"/>
        </w:rPr>
        <w:t xml:space="preserve"> !… </w:t>
      </w:r>
      <w:r w:rsidR="003148C9">
        <w:rPr>
          <w:lang w:eastAsia="en-US"/>
        </w:rPr>
        <w:t>pouh</w:t>
      </w:r>
      <w:r>
        <w:rPr>
          <w:lang w:eastAsia="en-US"/>
        </w:rPr>
        <w:t xml:space="preserve"> !… </w:t>
      </w:r>
      <w:r w:rsidR="003148C9">
        <w:rPr>
          <w:lang w:eastAsia="en-US"/>
        </w:rPr>
        <w:t>Mais</w:t>
      </w:r>
      <w:r>
        <w:rPr>
          <w:lang w:eastAsia="en-US"/>
        </w:rPr>
        <w:t xml:space="preserve">, </w:t>
      </w:r>
      <w:r w:rsidR="003148C9">
        <w:rPr>
          <w:lang w:eastAsia="en-US"/>
        </w:rPr>
        <w:t>qu</w:t>
      </w:r>
      <w:r>
        <w:rPr>
          <w:lang w:eastAsia="en-US"/>
        </w:rPr>
        <w:t>’</w:t>
      </w:r>
      <w:r w:rsidR="003148C9">
        <w:rPr>
          <w:lang w:eastAsia="en-US"/>
        </w:rPr>
        <w:t>est-ce que me disait donc votre homme</w:t>
      </w:r>
      <w:r>
        <w:rPr>
          <w:lang w:eastAsia="en-US"/>
        </w:rPr>
        <w:t xml:space="preserve"> ? </w:t>
      </w:r>
      <w:r w:rsidR="003148C9">
        <w:rPr>
          <w:lang w:eastAsia="en-US"/>
        </w:rPr>
        <w:t>Voyons donc un peu ça</w:t>
      </w:r>
      <w:r>
        <w:rPr>
          <w:lang w:eastAsia="en-US"/>
        </w:rPr>
        <w:t>.</w:t>
      </w:r>
    </w:p>
    <w:p w14:paraId="2BAE957B" w14:textId="77777777" w:rsidR="0046142F" w:rsidRDefault="003148C9" w:rsidP="0046142F">
      <w:pPr>
        <w:rPr>
          <w:lang w:eastAsia="en-US"/>
        </w:rPr>
      </w:pPr>
      <w:r>
        <w:rPr>
          <w:lang w:eastAsia="en-US"/>
        </w:rPr>
        <w:t>Il prit dans sa poche une lettre</w:t>
      </w:r>
      <w:r w:rsidR="0046142F">
        <w:rPr>
          <w:lang w:eastAsia="en-US"/>
        </w:rPr>
        <w:t xml:space="preserve">, </w:t>
      </w:r>
      <w:r>
        <w:rPr>
          <w:lang w:eastAsia="en-US"/>
        </w:rPr>
        <w:t>et la lut à l</w:t>
      </w:r>
      <w:r w:rsidR="0046142F">
        <w:rPr>
          <w:lang w:eastAsia="en-US"/>
        </w:rPr>
        <w:t>’</w:t>
      </w:r>
      <w:r>
        <w:rPr>
          <w:lang w:eastAsia="en-US"/>
        </w:rPr>
        <w:t>aide de son binocle en or</w:t>
      </w:r>
      <w:r w:rsidR="0046142F">
        <w:rPr>
          <w:lang w:eastAsia="en-US"/>
        </w:rPr>
        <w:t>.</w:t>
      </w:r>
    </w:p>
    <w:p w14:paraId="7187B649" w14:textId="52187F75" w:rsidR="0046142F" w:rsidRDefault="003148C9" w:rsidP="0046142F">
      <w:pPr>
        <w:rPr>
          <w:lang w:eastAsia="en-US"/>
        </w:rPr>
      </w:pPr>
      <w:r>
        <w:rPr>
          <w:lang w:eastAsia="en-US"/>
        </w:rPr>
        <w:t>C</w:t>
      </w:r>
      <w:r w:rsidR="0046142F">
        <w:rPr>
          <w:lang w:eastAsia="en-US"/>
        </w:rPr>
        <w:t>’</w:t>
      </w:r>
      <w:r>
        <w:rPr>
          <w:lang w:eastAsia="en-US"/>
        </w:rPr>
        <w:t xml:space="preserve">était la missive de </w:t>
      </w:r>
      <w:r w:rsidR="0046142F">
        <w:rPr>
          <w:lang w:eastAsia="en-US"/>
        </w:rPr>
        <w:t>M. </w:t>
      </w:r>
      <w:r>
        <w:rPr>
          <w:lang w:eastAsia="en-US"/>
        </w:rPr>
        <w:t>Baptiste</w:t>
      </w:r>
      <w:r w:rsidR="0046142F">
        <w:rPr>
          <w:lang w:eastAsia="en-US"/>
        </w:rPr>
        <w:t xml:space="preserve">, </w:t>
      </w:r>
      <w:r>
        <w:rPr>
          <w:lang w:eastAsia="en-US"/>
        </w:rPr>
        <w:t xml:space="preserve">de la </w:t>
      </w:r>
      <w:r>
        <w:t>maison Isidore Ba</w:t>
      </w:r>
      <w:r>
        <w:rPr>
          <w:lang w:eastAsia="en-US"/>
        </w:rPr>
        <w:t>ptiste et compagnie</w:t>
      </w:r>
      <w:r w:rsidR="0046142F">
        <w:rPr>
          <w:lang w:eastAsia="en-US"/>
        </w:rPr>
        <w:t>.</w:t>
      </w:r>
    </w:p>
    <w:p w14:paraId="1D66F7FA"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ça</w:t>
      </w:r>
      <w:r>
        <w:rPr>
          <w:lang w:eastAsia="en-US"/>
        </w:rPr>
        <w:t xml:space="preserve"> ! </w:t>
      </w:r>
      <w:r w:rsidR="003148C9">
        <w:rPr>
          <w:lang w:eastAsia="en-US"/>
        </w:rPr>
        <w:t>c</w:t>
      </w:r>
      <w:r>
        <w:rPr>
          <w:lang w:eastAsia="en-US"/>
        </w:rPr>
        <w:t>’</w:t>
      </w:r>
      <w:r w:rsidR="003148C9">
        <w:rPr>
          <w:lang w:eastAsia="en-US"/>
        </w:rPr>
        <w:t>est bien ça</w:t>
      </w:r>
      <w:r>
        <w:rPr>
          <w:lang w:eastAsia="en-US"/>
        </w:rPr>
        <w:t xml:space="preserve"> ! </w:t>
      </w:r>
      <w:r w:rsidR="003148C9">
        <w:rPr>
          <w:lang w:eastAsia="en-US"/>
        </w:rPr>
        <w:t>poursuivit-il</w:t>
      </w:r>
      <w:r>
        <w:rPr>
          <w:lang w:eastAsia="en-US"/>
        </w:rPr>
        <w:t xml:space="preserve"> ; </w:t>
      </w:r>
      <w:r w:rsidR="003148C9">
        <w:rPr>
          <w:lang w:eastAsia="en-US"/>
        </w:rPr>
        <w:t>vous êtes solvable</w:t>
      </w:r>
      <w:r>
        <w:rPr>
          <w:lang w:eastAsia="en-US"/>
        </w:rPr>
        <w:t xml:space="preserve">… </w:t>
      </w:r>
      <w:r w:rsidR="003148C9">
        <w:rPr>
          <w:lang w:eastAsia="en-US"/>
        </w:rPr>
        <w:t>on peut traiter</w:t>
      </w:r>
      <w:r>
        <w:rPr>
          <w:lang w:eastAsia="en-US"/>
        </w:rPr>
        <w:t>…</w:t>
      </w:r>
    </w:p>
    <w:p w14:paraId="536F92E2" w14:textId="0CB0CC51"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une cinquantaine de mille francs</w:t>
      </w:r>
      <w:r>
        <w:rPr>
          <w:lang w:eastAsia="en-US"/>
        </w:rPr>
        <w:t xml:space="preserve">, </w:t>
      </w:r>
      <w:r w:rsidR="003148C9">
        <w:rPr>
          <w:lang w:eastAsia="en-US"/>
        </w:rPr>
        <w:t>répondit Mazurke</w:t>
      </w:r>
      <w:r>
        <w:rPr>
          <w:lang w:eastAsia="en-US"/>
        </w:rPr>
        <w:t xml:space="preserve">, </w:t>
      </w:r>
      <w:r w:rsidR="006C2AE1">
        <w:rPr>
          <w:lang w:eastAsia="en-US"/>
        </w:rPr>
        <w:t>—</w:t>
      </w:r>
      <w:r>
        <w:rPr>
          <w:lang w:eastAsia="en-US"/>
        </w:rPr>
        <w:t xml:space="preserve"> </w:t>
      </w:r>
      <w:r w:rsidR="003148C9">
        <w:rPr>
          <w:lang w:eastAsia="en-US"/>
        </w:rPr>
        <w:t>dans mon portefeuille</w:t>
      </w:r>
      <w:r>
        <w:rPr>
          <w:lang w:eastAsia="en-US"/>
        </w:rPr>
        <w:t>.</w:t>
      </w:r>
    </w:p>
    <w:p w14:paraId="38FF1480" w14:textId="52DE6B2D" w:rsidR="0046142F" w:rsidRDefault="0046142F" w:rsidP="0046142F">
      <w:pPr>
        <w:rPr>
          <w:lang w:eastAsia="en-US"/>
        </w:rPr>
      </w:pPr>
      <w:r>
        <w:rPr>
          <w:lang w:eastAsia="en-US"/>
        </w:rPr>
        <w:t>— </w:t>
      </w:r>
      <w:r w:rsidR="003148C9">
        <w:rPr>
          <w:lang w:eastAsia="en-US"/>
        </w:rPr>
        <w:t>Ah diable</w:t>
      </w:r>
      <w:r>
        <w:rPr>
          <w:lang w:eastAsia="en-US"/>
        </w:rPr>
        <w:t xml:space="preserve"> ! </w:t>
      </w:r>
      <w:r w:rsidR="003148C9">
        <w:rPr>
          <w:lang w:eastAsia="en-US"/>
        </w:rPr>
        <w:t>s</w:t>
      </w:r>
      <w:r>
        <w:rPr>
          <w:lang w:eastAsia="en-US"/>
        </w:rPr>
        <w:t>’</w:t>
      </w:r>
      <w:r w:rsidR="003148C9">
        <w:rPr>
          <w:lang w:eastAsia="en-US"/>
        </w:rPr>
        <w:t>écria Ballon</w:t>
      </w:r>
      <w:r>
        <w:rPr>
          <w:lang w:eastAsia="en-US"/>
        </w:rPr>
        <w:t xml:space="preserve">, </w:t>
      </w:r>
      <w:r w:rsidR="006C2AE1">
        <w:rPr>
          <w:lang w:eastAsia="en-US"/>
        </w:rPr>
        <w:t>—</w:t>
      </w:r>
      <w:r>
        <w:rPr>
          <w:lang w:eastAsia="en-US"/>
        </w:rPr>
        <w:t xml:space="preserve"> </w:t>
      </w:r>
      <w:r w:rsidR="003148C9">
        <w:rPr>
          <w:lang w:eastAsia="en-US"/>
        </w:rPr>
        <w:t>sur vous</w:t>
      </w:r>
      <w:r>
        <w:rPr>
          <w:lang w:eastAsia="en-US"/>
        </w:rPr>
        <w:t xml:space="preserve"> ? </w:t>
      </w:r>
      <w:r w:rsidR="003148C9">
        <w:rPr>
          <w:lang w:eastAsia="en-US"/>
        </w:rPr>
        <w:t>c</w:t>
      </w:r>
      <w:r>
        <w:rPr>
          <w:lang w:eastAsia="en-US"/>
        </w:rPr>
        <w:t>’</w:t>
      </w:r>
      <w:r w:rsidR="003148C9">
        <w:rPr>
          <w:lang w:eastAsia="en-US"/>
        </w:rPr>
        <w:t xml:space="preserve">est </w:t>
      </w:r>
      <w:r w:rsidR="003148C9">
        <w:t>joli</w:t>
      </w:r>
      <w:r>
        <w:rPr>
          <w:lang w:eastAsia="en-US"/>
        </w:rPr>
        <w:t xml:space="preserve">, </w:t>
      </w:r>
      <w:r w:rsidR="003148C9">
        <w:rPr>
          <w:lang w:eastAsia="en-US"/>
        </w:rPr>
        <w:t>ça</w:t>
      </w:r>
      <w:r>
        <w:rPr>
          <w:lang w:eastAsia="en-US"/>
        </w:rPr>
        <w:t> ?</w:t>
      </w:r>
    </w:p>
    <w:p w14:paraId="34340013" w14:textId="77777777" w:rsidR="0046142F" w:rsidRDefault="003148C9" w:rsidP="0046142F">
      <w:pPr>
        <w:rPr>
          <w:lang w:eastAsia="en-US"/>
        </w:rPr>
      </w:pPr>
      <w:r>
        <w:rPr>
          <w:lang w:eastAsia="en-US"/>
        </w:rPr>
        <w:lastRenderedPageBreak/>
        <w:t>Son petit œil vert avait brillé tout à coup</w:t>
      </w:r>
      <w:r w:rsidR="0046142F">
        <w:rPr>
          <w:lang w:eastAsia="en-US"/>
        </w:rPr>
        <w:t xml:space="preserve">. </w:t>
      </w:r>
      <w:r>
        <w:rPr>
          <w:lang w:eastAsia="en-US"/>
        </w:rPr>
        <w:t>Ce fut l</w:t>
      </w:r>
      <w:r w:rsidR="0046142F">
        <w:rPr>
          <w:lang w:eastAsia="en-US"/>
        </w:rPr>
        <w:t>’</w:t>
      </w:r>
      <w:r>
        <w:rPr>
          <w:lang w:eastAsia="en-US"/>
        </w:rPr>
        <w:t>affaire d</w:t>
      </w:r>
      <w:r w:rsidR="0046142F">
        <w:rPr>
          <w:lang w:eastAsia="en-US"/>
        </w:rPr>
        <w:t>’</w:t>
      </w:r>
      <w:r>
        <w:rPr>
          <w:lang w:eastAsia="en-US"/>
        </w:rPr>
        <w:t>une demi-seconde</w:t>
      </w:r>
      <w:r w:rsidR="0046142F">
        <w:rPr>
          <w:lang w:eastAsia="en-US"/>
        </w:rPr>
        <w:t xml:space="preserve">. </w:t>
      </w:r>
      <w:r>
        <w:rPr>
          <w:lang w:eastAsia="en-US"/>
        </w:rPr>
        <w:t>Il voulut remettre la missive dans sa poche</w:t>
      </w:r>
      <w:r w:rsidR="0046142F">
        <w:rPr>
          <w:lang w:eastAsia="en-US"/>
        </w:rPr>
        <w:t xml:space="preserve">, </w:t>
      </w:r>
      <w:r>
        <w:rPr>
          <w:lang w:eastAsia="en-US"/>
        </w:rPr>
        <w:t>mais sa grosse main tremblait</w:t>
      </w:r>
      <w:r w:rsidR="0046142F">
        <w:rPr>
          <w:lang w:eastAsia="en-US"/>
        </w:rPr>
        <w:t xml:space="preserve"> ; </w:t>
      </w:r>
      <w:r>
        <w:rPr>
          <w:lang w:eastAsia="en-US"/>
        </w:rPr>
        <w:t xml:space="preserve">la lettre glissa entre le nankin de son </w:t>
      </w:r>
      <w:proofErr w:type="spellStart"/>
      <w:r>
        <w:rPr>
          <w:lang w:eastAsia="en-US"/>
        </w:rPr>
        <w:t>coachman</w:t>
      </w:r>
      <w:proofErr w:type="spellEnd"/>
      <w:r>
        <w:rPr>
          <w:lang w:eastAsia="en-US"/>
        </w:rPr>
        <w:t xml:space="preserve"> et le nankin de son gilet</w:t>
      </w:r>
      <w:r w:rsidR="0046142F">
        <w:rPr>
          <w:lang w:eastAsia="en-US"/>
        </w:rPr>
        <w:t>.</w:t>
      </w:r>
    </w:p>
    <w:p w14:paraId="210C6383" w14:textId="77777777" w:rsidR="0046142F" w:rsidRDefault="003148C9" w:rsidP="0046142F">
      <w:pPr>
        <w:rPr>
          <w:lang w:eastAsia="en-US"/>
        </w:rPr>
      </w:pPr>
      <w:r>
        <w:rPr>
          <w:lang w:eastAsia="en-US"/>
        </w:rPr>
        <w:t>Il ne s</w:t>
      </w:r>
      <w:r w:rsidR="0046142F">
        <w:rPr>
          <w:lang w:eastAsia="en-US"/>
        </w:rPr>
        <w:t>’</w:t>
      </w:r>
      <w:r>
        <w:rPr>
          <w:lang w:eastAsia="en-US"/>
        </w:rPr>
        <w:t>en aperçut point</w:t>
      </w:r>
      <w:r w:rsidR="0046142F">
        <w:rPr>
          <w:lang w:eastAsia="en-US"/>
        </w:rPr>
        <w:t>.</w:t>
      </w:r>
    </w:p>
    <w:p w14:paraId="3C44BFE9" w14:textId="2FDC9218" w:rsidR="0046142F" w:rsidRDefault="0046142F" w:rsidP="0046142F">
      <w:pPr>
        <w:rPr>
          <w:lang w:eastAsia="en-US"/>
        </w:rPr>
      </w:pPr>
      <w:r>
        <w:rPr>
          <w:lang w:eastAsia="en-US"/>
        </w:rPr>
        <w:t>— </w:t>
      </w:r>
      <w:r w:rsidR="003148C9">
        <w:rPr>
          <w:lang w:eastAsia="en-US"/>
        </w:rPr>
        <w:t>Buvez donc</w:t>
      </w:r>
      <w:r>
        <w:rPr>
          <w:lang w:eastAsia="en-US"/>
        </w:rPr>
        <w:t xml:space="preserve"> ! </w:t>
      </w:r>
      <w:r w:rsidR="003148C9">
        <w:rPr>
          <w:lang w:eastAsia="en-US"/>
        </w:rPr>
        <w:t>reprit-il</w:t>
      </w:r>
      <w:r>
        <w:rPr>
          <w:lang w:eastAsia="en-US"/>
        </w:rPr>
        <w:t xml:space="preserve">. </w:t>
      </w:r>
      <w:r w:rsidR="006C2AE1">
        <w:rPr>
          <w:lang w:eastAsia="en-US"/>
        </w:rPr>
        <w:t>—</w:t>
      </w:r>
      <w:r>
        <w:rPr>
          <w:lang w:eastAsia="en-US"/>
        </w:rPr>
        <w:t xml:space="preserve"> </w:t>
      </w:r>
      <w:r w:rsidR="003148C9">
        <w:rPr>
          <w:lang w:eastAsia="en-US"/>
        </w:rPr>
        <w:t>Ah</w:t>
      </w:r>
      <w:r>
        <w:rPr>
          <w:lang w:eastAsia="en-US"/>
        </w:rPr>
        <w:t xml:space="preserve"> ! </w:t>
      </w:r>
      <w:r w:rsidR="003148C9">
        <w:rPr>
          <w:lang w:eastAsia="en-US"/>
        </w:rPr>
        <w:t>ah sans doute</w:t>
      </w:r>
      <w:r>
        <w:rPr>
          <w:lang w:eastAsia="en-US"/>
        </w:rPr>
        <w:t xml:space="preserve">, </w:t>
      </w:r>
      <w:r w:rsidR="003148C9">
        <w:rPr>
          <w:lang w:eastAsia="en-US"/>
        </w:rPr>
        <w:t>je sais un peu de ceci</w:t>
      </w:r>
      <w:r>
        <w:rPr>
          <w:lang w:eastAsia="en-US"/>
        </w:rPr>
        <w:t xml:space="preserve">, </w:t>
      </w:r>
      <w:r w:rsidR="003148C9">
        <w:rPr>
          <w:lang w:eastAsia="en-US"/>
        </w:rPr>
        <w:t>un peu de cela</w:t>
      </w:r>
      <w:r>
        <w:rPr>
          <w:lang w:eastAsia="en-US"/>
        </w:rPr>
        <w:t xml:space="preserve">, </w:t>
      </w:r>
      <w:r w:rsidR="003148C9">
        <w:rPr>
          <w:lang w:eastAsia="en-US"/>
        </w:rPr>
        <w:t>pas tant que papa</w:t>
      </w:r>
      <w:r>
        <w:rPr>
          <w:lang w:eastAsia="en-US"/>
        </w:rPr>
        <w:t xml:space="preserve">, </w:t>
      </w:r>
      <w:r w:rsidR="003148C9">
        <w:rPr>
          <w:lang w:eastAsia="en-US"/>
        </w:rPr>
        <w:t>mais enfin</w:t>
      </w:r>
      <w:r>
        <w:rPr>
          <w:lang w:eastAsia="en-US"/>
        </w:rPr>
        <w:t xml:space="preserve">, </w:t>
      </w:r>
      <w:r w:rsidR="003148C9">
        <w:rPr>
          <w:lang w:eastAsia="en-US"/>
        </w:rPr>
        <w:t>assez pour vivre</w:t>
      </w:r>
      <w:r>
        <w:rPr>
          <w:lang w:eastAsia="en-US"/>
        </w:rPr>
        <w:t xml:space="preserve">… </w:t>
      </w:r>
      <w:r w:rsidR="003148C9">
        <w:rPr>
          <w:lang w:eastAsia="en-US"/>
        </w:rPr>
        <w:t xml:space="preserve">Les héritiers </w:t>
      </w:r>
      <w:proofErr w:type="spellStart"/>
      <w:r w:rsidR="003148C9">
        <w:rPr>
          <w:lang w:eastAsia="en-US"/>
        </w:rPr>
        <w:t>Crébu</w:t>
      </w:r>
      <w:proofErr w:type="spellEnd"/>
      <w:r>
        <w:rPr>
          <w:lang w:eastAsia="en-US"/>
        </w:rPr>
        <w:t xml:space="preserve">, </w:t>
      </w:r>
      <w:r w:rsidR="003148C9">
        <w:rPr>
          <w:lang w:eastAsia="en-US"/>
        </w:rPr>
        <w:t>c</w:t>
      </w:r>
      <w:r>
        <w:rPr>
          <w:lang w:eastAsia="en-US"/>
        </w:rPr>
        <w:t>’</w:t>
      </w:r>
      <w:r w:rsidR="003148C9">
        <w:rPr>
          <w:lang w:eastAsia="en-US"/>
        </w:rPr>
        <w:t>est ma vraie client</w:t>
      </w:r>
      <w:r w:rsidR="006C2AE1">
        <w:rPr>
          <w:lang w:eastAsia="en-US"/>
        </w:rPr>
        <w:t>èl</w:t>
      </w:r>
      <w:r w:rsidR="003148C9">
        <w:rPr>
          <w:lang w:eastAsia="en-US"/>
        </w:rPr>
        <w:t>e</w:t>
      </w:r>
      <w:r>
        <w:rPr>
          <w:lang w:eastAsia="en-US"/>
        </w:rPr>
        <w:t xml:space="preserve">… </w:t>
      </w:r>
      <w:r w:rsidR="003148C9">
        <w:rPr>
          <w:lang w:eastAsia="en-US"/>
        </w:rPr>
        <w:t>Voyons</w:t>
      </w:r>
      <w:r>
        <w:rPr>
          <w:lang w:eastAsia="en-US"/>
        </w:rPr>
        <w:t xml:space="preserve">, </w:t>
      </w:r>
      <w:r w:rsidR="003148C9">
        <w:rPr>
          <w:lang w:eastAsia="en-US"/>
        </w:rPr>
        <w:t>buvez</w:t>
      </w:r>
      <w:r>
        <w:rPr>
          <w:lang w:eastAsia="en-US"/>
        </w:rPr>
        <w:t xml:space="preserve">, </w:t>
      </w:r>
      <w:r w:rsidR="003148C9">
        <w:rPr>
          <w:lang w:eastAsia="en-US"/>
        </w:rPr>
        <w:t>et nous nous arrangerons peut-être</w:t>
      </w:r>
      <w:r>
        <w:rPr>
          <w:lang w:eastAsia="en-US"/>
        </w:rPr>
        <w:t xml:space="preserve">… </w:t>
      </w:r>
      <w:r w:rsidR="003148C9">
        <w:rPr>
          <w:lang w:eastAsia="en-US"/>
        </w:rPr>
        <w:t>Q</w:t>
      </w:r>
      <w:r w:rsidR="003148C9">
        <w:t>ue d</w:t>
      </w:r>
      <w:r w:rsidR="003148C9">
        <w:rPr>
          <w:lang w:eastAsia="en-US"/>
        </w:rPr>
        <w:t>emandez-vous</w:t>
      </w:r>
      <w:r>
        <w:rPr>
          <w:lang w:eastAsia="en-US"/>
        </w:rPr>
        <w:t xml:space="preserve">, </w:t>
      </w:r>
      <w:r w:rsidR="003148C9">
        <w:rPr>
          <w:lang w:eastAsia="en-US"/>
        </w:rPr>
        <w:t>s</w:t>
      </w:r>
      <w:r>
        <w:rPr>
          <w:lang w:eastAsia="en-US"/>
        </w:rPr>
        <w:t>’</w:t>
      </w:r>
      <w:r w:rsidR="003148C9">
        <w:rPr>
          <w:lang w:eastAsia="en-US"/>
        </w:rPr>
        <w:t>il y en avait de morts</w:t>
      </w:r>
      <w:r>
        <w:rPr>
          <w:lang w:eastAsia="en-US"/>
        </w:rPr>
        <w:t xml:space="preserve"> ?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ajouta-t-il avec un sourire haletant et lourd</w:t>
      </w:r>
      <w:r>
        <w:rPr>
          <w:lang w:eastAsia="en-US"/>
        </w:rPr>
        <w:t xml:space="preserve">, </w:t>
      </w:r>
      <w:r w:rsidR="006C2AE1">
        <w:rPr>
          <w:lang w:eastAsia="en-US"/>
        </w:rPr>
        <w:t>—</w:t>
      </w:r>
      <w:r>
        <w:rPr>
          <w:lang w:eastAsia="en-US"/>
        </w:rPr>
        <w:t xml:space="preserve"> </w:t>
      </w:r>
      <w:r w:rsidR="003148C9">
        <w:rPr>
          <w:lang w:eastAsia="en-US"/>
        </w:rPr>
        <w:t>on les soigne</w:t>
      </w:r>
      <w:r>
        <w:rPr>
          <w:lang w:eastAsia="en-US"/>
        </w:rPr>
        <w:t xml:space="preserve">, </w:t>
      </w:r>
      <w:r w:rsidR="003148C9">
        <w:rPr>
          <w:lang w:eastAsia="en-US"/>
        </w:rPr>
        <w:t>on les garde</w:t>
      </w:r>
      <w:r>
        <w:rPr>
          <w:lang w:eastAsia="en-US"/>
        </w:rPr>
        <w:t xml:space="preserve">, </w:t>
      </w:r>
      <w:r w:rsidR="003148C9">
        <w:rPr>
          <w:lang w:eastAsia="en-US"/>
        </w:rPr>
        <w:t>voyez-vous</w:t>
      </w:r>
      <w:r>
        <w:rPr>
          <w:lang w:eastAsia="en-US"/>
        </w:rPr>
        <w:t xml:space="preserve"> !… </w:t>
      </w:r>
      <w:r w:rsidR="003148C9">
        <w:rPr>
          <w:lang w:eastAsia="en-US"/>
        </w:rPr>
        <w:t>Besnard</w:t>
      </w:r>
      <w:r>
        <w:rPr>
          <w:lang w:eastAsia="en-US"/>
        </w:rPr>
        <w:t xml:space="preserve">, </w:t>
      </w:r>
      <w:r w:rsidR="003148C9">
        <w:rPr>
          <w:lang w:eastAsia="en-US"/>
        </w:rPr>
        <w:t>l</w:t>
      </w:r>
      <w:r>
        <w:rPr>
          <w:lang w:eastAsia="en-US"/>
        </w:rPr>
        <w:t>’</w:t>
      </w:r>
      <w:r w:rsidR="003148C9">
        <w:rPr>
          <w:lang w:eastAsia="en-US"/>
        </w:rPr>
        <w:t>homme de loi</w:t>
      </w:r>
      <w:r>
        <w:rPr>
          <w:lang w:eastAsia="en-US"/>
        </w:rPr>
        <w:t xml:space="preserve">, </w:t>
      </w:r>
      <w:r w:rsidR="003148C9">
        <w:rPr>
          <w:lang w:eastAsia="en-US"/>
        </w:rPr>
        <w:t>fut tué d</w:t>
      </w:r>
      <w:r>
        <w:rPr>
          <w:lang w:eastAsia="en-US"/>
        </w:rPr>
        <w:t>’</w:t>
      </w:r>
      <w:r w:rsidR="003148C9">
        <w:rPr>
          <w:lang w:eastAsia="en-US"/>
        </w:rPr>
        <w:t>un coup de fusil la nuit même du décès de Jean-de-la-Mer</w:t>
      </w:r>
      <w:r>
        <w:rPr>
          <w:lang w:eastAsia="en-US"/>
        </w:rPr>
        <w:t xml:space="preserve">… </w:t>
      </w:r>
      <w:r w:rsidR="003148C9">
        <w:rPr>
          <w:lang w:eastAsia="en-US"/>
        </w:rPr>
        <w:t>Vous devez savo</w:t>
      </w:r>
      <w:r w:rsidR="003148C9">
        <w:t>ir ça</w:t>
      </w:r>
      <w:r>
        <w:rPr>
          <w:lang w:eastAsia="en-US"/>
        </w:rPr>
        <w:t xml:space="preserve">, </w:t>
      </w:r>
      <w:r w:rsidR="003148C9">
        <w:rPr>
          <w:lang w:eastAsia="en-US"/>
        </w:rPr>
        <w:t>vous</w:t>
      </w:r>
      <w:r>
        <w:rPr>
          <w:lang w:eastAsia="en-US"/>
        </w:rPr>
        <w:t>.</w:t>
      </w:r>
    </w:p>
    <w:p w14:paraId="25CB1A84" w14:textId="77777777" w:rsidR="0046142F" w:rsidRDefault="0046142F" w:rsidP="0046142F">
      <w:pPr>
        <w:rPr>
          <w:lang w:eastAsia="en-US"/>
        </w:rPr>
      </w:pPr>
      <w:r>
        <w:rPr>
          <w:lang w:eastAsia="en-US"/>
        </w:rPr>
        <w:t>— </w:t>
      </w:r>
      <w:r w:rsidR="003148C9">
        <w:rPr>
          <w:lang w:eastAsia="en-US"/>
        </w:rPr>
        <w:t>Je le sais</w:t>
      </w:r>
      <w:r>
        <w:rPr>
          <w:lang w:eastAsia="en-US"/>
        </w:rPr>
        <w:t>.</w:t>
      </w:r>
    </w:p>
    <w:p w14:paraId="4E84933C" w14:textId="77777777" w:rsidR="0046142F" w:rsidRDefault="0046142F" w:rsidP="0046142F">
      <w:pPr>
        <w:rPr>
          <w:lang w:eastAsia="en-US"/>
        </w:rPr>
      </w:pPr>
      <w:r>
        <w:rPr>
          <w:lang w:eastAsia="en-US"/>
        </w:rPr>
        <w:t>— </w:t>
      </w:r>
      <w:r w:rsidR="003148C9">
        <w:rPr>
          <w:lang w:eastAsia="en-US"/>
        </w:rPr>
        <w:t>Par qui</w:t>
      </w:r>
      <w:r>
        <w:rPr>
          <w:lang w:eastAsia="en-US"/>
        </w:rPr>
        <w:t xml:space="preserve"> ? </w:t>
      </w:r>
      <w:proofErr w:type="spellStart"/>
      <w:r w:rsidR="003148C9">
        <w:rPr>
          <w:lang w:eastAsia="en-US"/>
        </w:rPr>
        <w:t>çà</w:t>
      </w:r>
      <w:proofErr w:type="spellEnd"/>
      <w:r w:rsidR="003148C9">
        <w:rPr>
          <w:lang w:eastAsia="en-US"/>
        </w:rPr>
        <w:t xml:space="preserve"> m</w:t>
      </w:r>
      <w:r>
        <w:rPr>
          <w:lang w:eastAsia="en-US"/>
        </w:rPr>
        <w:t>’</w:t>
      </w:r>
      <w:r w:rsidR="003148C9">
        <w:rPr>
          <w:lang w:eastAsia="en-US"/>
        </w:rPr>
        <w:t>est égal</w:t>
      </w:r>
      <w:r>
        <w:rPr>
          <w:lang w:eastAsia="en-US"/>
        </w:rPr>
        <w:t xml:space="preserve">… </w:t>
      </w:r>
      <w:r w:rsidR="003148C9">
        <w:rPr>
          <w:lang w:eastAsia="en-US"/>
        </w:rPr>
        <w:t>Voulez-vous rire</w:t>
      </w:r>
      <w:r>
        <w:rPr>
          <w:lang w:eastAsia="en-US"/>
        </w:rPr>
        <w:t xml:space="preserve"> ? </w:t>
      </w:r>
      <w:r w:rsidR="003148C9">
        <w:rPr>
          <w:lang w:eastAsia="en-US"/>
        </w:rPr>
        <w:t xml:space="preserve">Je </w:t>
      </w:r>
      <w:proofErr w:type="spellStart"/>
      <w:r w:rsidR="003148C9">
        <w:rPr>
          <w:lang w:eastAsia="en-US"/>
        </w:rPr>
        <w:t>vas vous</w:t>
      </w:r>
      <w:proofErr w:type="spellEnd"/>
      <w:r w:rsidR="003148C9">
        <w:rPr>
          <w:lang w:eastAsia="en-US"/>
        </w:rPr>
        <w:t xml:space="preserve"> conter la chose des autres</w:t>
      </w:r>
      <w:r>
        <w:rPr>
          <w:lang w:eastAsia="en-US"/>
        </w:rPr>
        <w:t xml:space="preserve">… </w:t>
      </w:r>
      <w:r w:rsidR="003148C9">
        <w:rPr>
          <w:lang w:eastAsia="en-US"/>
        </w:rPr>
        <w:t>morts</w:t>
      </w:r>
      <w:r>
        <w:rPr>
          <w:lang w:eastAsia="en-US"/>
        </w:rPr>
        <w:t xml:space="preserve">. </w:t>
      </w:r>
      <w:r w:rsidR="003148C9">
        <w:rPr>
          <w:lang w:eastAsia="en-US"/>
        </w:rPr>
        <w:t>Allons donc</w:t>
      </w:r>
      <w:r>
        <w:rPr>
          <w:lang w:eastAsia="en-US"/>
        </w:rPr>
        <w:t xml:space="preserve"> !… </w:t>
      </w:r>
      <w:r w:rsidR="003148C9">
        <w:rPr>
          <w:lang w:eastAsia="en-US"/>
        </w:rPr>
        <w:t>Il y en a déjà un qui a plus de cent ans</w:t>
      </w:r>
      <w:r>
        <w:rPr>
          <w:lang w:eastAsia="en-US"/>
        </w:rPr>
        <w:t xml:space="preserve"> ! </w:t>
      </w:r>
      <w:r w:rsidR="003148C9">
        <w:rPr>
          <w:lang w:eastAsia="en-US"/>
        </w:rPr>
        <w:t>Papa disait qu</w:t>
      </w:r>
      <w:r>
        <w:rPr>
          <w:lang w:eastAsia="en-US"/>
        </w:rPr>
        <w:t>’</w:t>
      </w:r>
      <w:r w:rsidR="003148C9">
        <w:rPr>
          <w:lang w:eastAsia="en-US"/>
        </w:rPr>
        <w:t>ils vivraient tous aussi longtemps que Mathusalem</w:t>
      </w:r>
      <w:r>
        <w:rPr>
          <w:lang w:eastAsia="en-US"/>
        </w:rPr>
        <w:t xml:space="preserve">… </w:t>
      </w:r>
      <w:r w:rsidR="003148C9">
        <w:rPr>
          <w:lang w:eastAsia="en-US"/>
        </w:rPr>
        <w:t>pouh</w:t>
      </w:r>
      <w:r>
        <w:rPr>
          <w:lang w:eastAsia="en-US"/>
        </w:rPr>
        <w:t xml:space="preserve"> !… </w:t>
      </w:r>
      <w:r w:rsidR="003148C9">
        <w:rPr>
          <w:lang w:eastAsia="en-US"/>
        </w:rPr>
        <w:t>Mais</w:t>
      </w:r>
      <w:r>
        <w:rPr>
          <w:lang w:eastAsia="en-US"/>
        </w:rPr>
        <w:t xml:space="preserve">, </w:t>
      </w:r>
      <w:r w:rsidR="003148C9">
        <w:rPr>
          <w:lang w:eastAsia="en-US"/>
        </w:rPr>
        <w:t>vous n</w:t>
      </w:r>
      <w:r>
        <w:rPr>
          <w:lang w:eastAsia="en-US"/>
        </w:rPr>
        <w:t>’</w:t>
      </w:r>
      <w:r w:rsidR="003148C9">
        <w:rPr>
          <w:lang w:eastAsia="en-US"/>
        </w:rPr>
        <w:t>avez peut-être jamais entendu parler du fond de l</w:t>
      </w:r>
      <w:r>
        <w:rPr>
          <w:lang w:eastAsia="en-US"/>
        </w:rPr>
        <w:t>’</w:t>
      </w:r>
      <w:r w:rsidR="003148C9">
        <w:rPr>
          <w:lang w:eastAsia="en-US"/>
        </w:rPr>
        <w:t>histoire</w:t>
      </w:r>
      <w:r>
        <w:rPr>
          <w:lang w:eastAsia="en-US"/>
        </w:rPr>
        <w:t xml:space="preserve">, </w:t>
      </w:r>
      <w:r w:rsidR="003148C9">
        <w:rPr>
          <w:lang w:eastAsia="en-US"/>
        </w:rPr>
        <w:t>le testament</w:t>
      </w:r>
      <w:r>
        <w:rPr>
          <w:lang w:eastAsia="en-US"/>
        </w:rPr>
        <w:t>…</w:t>
      </w:r>
    </w:p>
    <w:p w14:paraId="62E4CD29" w14:textId="77777777" w:rsidR="0046142F" w:rsidRDefault="0046142F" w:rsidP="0046142F">
      <w:pPr>
        <w:rPr>
          <w:lang w:eastAsia="en-US"/>
        </w:rPr>
      </w:pPr>
      <w:r>
        <w:rPr>
          <w:lang w:eastAsia="en-US"/>
        </w:rPr>
        <w:t>— </w:t>
      </w:r>
      <w:r w:rsidR="003148C9">
        <w:rPr>
          <w:lang w:eastAsia="en-US"/>
        </w:rPr>
        <w:t>Si fait</w:t>
      </w:r>
      <w:r>
        <w:rPr>
          <w:lang w:eastAsia="en-US"/>
        </w:rPr>
        <w:t xml:space="preserve"> ; </w:t>
      </w:r>
      <w:r w:rsidR="003148C9">
        <w:rPr>
          <w:lang w:eastAsia="en-US"/>
        </w:rPr>
        <w:t>j</w:t>
      </w:r>
      <w:r>
        <w:rPr>
          <w:lang w:eastAsia="en-US"/>
        </w:rPr>
        <w:t>’</w:t>
      </w:r>
      <w:r w:rsidR="003148C9">
        <w:rPr>
          <w:lang w:eastAsia="en-US"/>
        </w:rPr>
        <w:t>assistais à la lecture</w:t>
      </w:r>
      <w:r>
        <w:rPr>
          <w:lang w:eastAsia="en-US"/>
        </w:rPr>
        <w:t>.</w:t>
      </w:r>
    </w:p>
    <w:p w14:paraId="4BB7BFCE"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vous</w:t>
      </w:r>
      <w:r>
        <w:rPr>
          <w:lang w:eastAsia="en-US"/>
        </w:rPr>
        <w:t> !…</w:t>
      </w:r>
    </w:p>
    <w:p w14:paraId="168BEBE6" w14:textId="77777777" w:rsidR="0046142F" w:rsidRDefault="0046142F" w:rsidP="0046142F">
      <w:pPr>
        <w:rPr>
          <w:lang w:eastAsia="en-US"/>
        </w:rPr>
      </w:pPr>
      <w:r>
        <w:rPr>
          <w:lang w:eastAsia="en-US"/>
        </w:rPr>
        <w:t>— </w:t>
      </w:r>
      <w:r w:rsidR="003148C9">
        <w:rPr>
          <w:lang w:eastAsia="en-US"/>
        </w:rPr>
        <w:t>Derrière la porte qui conduisait à la cuisine</w:t>
      </w:r>
      <w:r>
        <w:rPr>
          <w:lang w:eastAsia="en-US"/>
        </w:rPr>
        <w:t>.</w:t>
      </w:r>
    </w:p>
    <w:p w14:paraId="514362B3" w14:textId="13B78417" w:rsidR="0046142F" w:rsidRDefault="0046142F" w:rsidP="0046142F">
      <w:pPr>
        <w:rPr>
          <w:lang w:eastAsia="en-US"/>
        </w:rPr>
      </w:pPr>
      <w:r>
        <w:rPr>
          <w:lang w:eastAsia="en-US"/>
        </w:rPr>
        <w:t>— </w:t>
      </w:r>
      <w:r w:rsidR="003148C9">
        <w:rPr>
          <w:lang w:eastAsia="en-US"/>
        </w:rPr>
        <w:t>Ah diable</w:t>
      </w:r>
      <w:r>
        <w:rPr>
          <w:lang w:eastAsia="en-US"/>
        </w:rPr>
        <w:t xml:space="preserve"> ! </w:t>
      </w:r>
      <w:r w:rsidR="003148C9">
        <w:rPr>
          <w:lang w:eastAsia="en-US"/>
        </w:rPr>
        <w:t>fit Romblon</w:t>
      </w:r>
      <w:r>
        <w:rPr>
          <w:lang w:eastAsia="en-US"/>
        </w:rPr>
        <w:t xml:space="preserve">, </w:t>
      </w:r>
      <w:r w:rsidR="003148C9">
        <w:rPr>
          <w:lang w:eastAsia="en-US"/>
        </w:rPr>
        <w:t>qui</w:t>
      </w:r>
      <w:r>
        <w:rPr>
          <w:lang w:eastAsia="en-US"/>
        </w:rPr>
        <w:t xml:space="preserve">, </w:t>
      </w:r>
      <w:r w:rsidR="003148C9">
        <w:rPr>
          <w:lang w:eastAsia="en-US"/>
        </w:rPr>
        <w:t>depuis quelques minutes</w:t>
      </w:r>
      <w:r>
        <w:rPr>
          <w:lang w:eastAsia="en-US"/>
        </w:rPr>
        <w:t xml:space="preserve">, </w:t>
      </w:r>
      <w:r w:rsidR="003148C9">
        <w:rPr>
          <w:lang w:eastAsia="en-US"/>
        </w:rPr>
        <w:t xml:space="preserve">semblait </w:t>
      </w:r>
      <w:r w:rsidR="003148C9">
        <w:t>réfléchir</w:t>
      </w:r>
      <w:r>
        <w:rPr>
          <w:lang w:eastAsia="en-US"/>
        </w:rPr>
        <w:t xml:space="preserve"> ; </w:t>
      </w:r>
      <w:r w:rsidR="003148C9">
        <w:rPr>
          <w:lang w:eastAsia="en-US"/>
        </w:rPr>
        <w:t>eh bien</w:t>
      </w:r>
      <w:r>
        <w:rPr>
          <w:lang w:eastAsia="en-US"/>
        </w:rPr>
        <w:t xml:space="preserve">, </w:t>
      </w:r>
      <w:r w:rsidR="003148C9">
        <w:rPr>
          <w:lang w:eastAsia="en-US"/>
        </w:rPr>
        <w:t>ils avaient donc le droit de se tuer comme des chiens partout où ils se rencontreraient</w:t>
      </w:r>
      <w:r>
        <w:rPr>
          <w:lang w:eastAsia="en-US"/>
        </w:rPr>
        <w:t xml:space="preserve">… </w:t>
      </w:r>
      <w:r w:rsidR="003148C9">
        <w:rPr>
          <w:lang w:eastAsia="en-US"/>
        </w:rPr>
        <w:t>Vous savez</w:t>
      </w:r>
      <w:r>
        <w:rPr>
          <w:lang w:eastAsia="en-US"/>
        </w:rPr>
        <w:t xml:space="preserve">, </w:t>
      </w:r>
      <w:r w:rsidR="003148C9">
        <w:rPr>
          <w:lang w:eastAsia="en-US"/>
        </w:rPr>
        <w:t>papa se chargeait un peu de cette partie-</w:t>
      </w:r>
      <w:r w:rsidR="003148C9">
        <w:rPr>
          <w:lang w:eastAsia="en-US"/>
        </w:rPr>
        <w:t>là</w:t>
      </w:r>
      <w:r>
        <w:rPr>
          <w:lang w:eastAsia="en-US"/>
        </w:rPr>
        <w:t xml:space="preserve">… </w:t>
      </w:r>
      <w:r w:rsidR="003148C9">
        <w:rPr>
          <w:lang w:eastAsia="en-US"/>
        </w:rPr>
        <w:t>du moins</w:t>
      </w:r>
      <w:r>
        <w:rPr>
          <w:lang w:eastAsia="en-US"/>
        </w:rPr>
        <w:t xml:space="preserve">, </w:t>
      </w:r>
      <w:r w:rsidR="003148C9">
        <w:rPr>
          <w:lang w:eastAsia="en-US"/>
        </w:rPr>
        <w:t>on le disait</w:t>
      </w:r>
      <w:r>
        <w:rPr>
          <w:lang w:eastAsia="en-US"/>
        </w:rPr>
        <w:t xml:space="preserve">… </w:t>
      </w:r>
      <w:r w:rsidR="003148C9">
        <w:rPr>
          <w:lang w:eastAsia="en-US"/>
        </w:rPr>
        <w:t>mais</w:t>
      </w:r>
      <w:r>
        <w:rPr>
          <w:lang w:eastAsia="en-US"/>
        </w:rPr>
        <w:t xml:space="preserve">, </w:t>
      </w:r>
      <w:r w:rsidR="003148C9">
        <w:rPr>
          <w:lang w:eastAsia="en-US"/>
        </w:rPr>
        <w:t>je n</w:t>
      </w:r>
      <w:r>
        <w:rPr>
          <w:lang w:eastAsia="en-US"/>
        </w:rPr>
        <w:t>’</w:t>
      </w:r>
      <w:r w:rsidR="003148C9">
        <w:rPr>
          <w:lang w:eastAsia="en-US"/>
        </w:rPr>
        <w:t>ai jamais rien vu</w:t>
      </w:r>
      <w:r>
        <w:rPr>
          <w:lang w:eastAsia="en-US"/>
        </w:rPr>
        <w:t xml:space="preserve"> ! </w:t>
      </w:r>
      <w:r w:rsidR="003148C9">
        <w:rPr>
          <w:lang w:eastAsia="en-US"/>
        </w:rPr>
        <w:t>pouh</w:t>
      </w:r>
      <w:r>
        <w:rPr>
          <w:lang w:eastAsia="en-US"/>
        </w:rPr>
        <w:t xml:space="preserve"> !… </w:t>
      </w:r>
      <w:r w:rsidR="003148C9">
        <w:rPr>
          <w:lang w:eastAsia="en-US"/>
        </w:rPr>
        <w:t>ah</w:t>
      </w:r>
      <w:r>
        <w:rPr>
          <w:lang w:eastAsia="en-US"/>
        </w:rPr>
        <w:t xml:space="preserve"> ! </w:t>
      </w:r>
      <w:r w:rsidR="003148C9">
        <w:rPr>
          <w:lang w:eastAsia="en-US"/>
        </w:rPr>
        <w:lastRenderedPageBreak/>
        <w:t>Seigneur</w:t>
      </w:r>
      <w:r>
        <w:rPr>
          <w:lang w:eastAsia="en-US"/>
        </w:rPr>
        <w:t xml:space="preserve"> ! </w:t>
      </w:r>
      <w:r w:rsidR="003148C9">
        <w:rPr>
          <w:lang w:eastAsia="en-US"/>
        </w:rPr>
        <w:t>rien de ri</w:t>
      </w:r>
      <w:r w:rsidR="003148C9">
        <w:t>en</w:t>
      </w:r>
      <w:r>
        <w:rPr>
          <w:lang w:eastAsia="en-US"/>
        </w:rPr>
        <w:t xml:space="preserve"> !… </w:t>
      </w:r>
      <w:r w:rsidR="003148C9">
        <w:rPr>
          <w:lang w:eastAsia="en-US"/>
        </w:rPr>
        <w:t>Ils vinrent trouver papa l</w:t>
      </w:r>
      <w:r>
        <w:rPr>
          <w:lang w:eastAsia="en-US"/>
        </w:rPr>
        <w:t>’</w:t>
      </w:r>
      <w:r w:rsidR="003148C9">
        <w:rPr>
          <w:lang w:eastAsia="en-US"/>
        </w:rPr>
        <w:t>un après l</w:t>
      </w:r>
      <w:r>
        <w:rPr>
          <w:lang w:eastAsia="en-US"/>
        </w:rPr>
        <w:t>’</w:t>
      </w:r>
      <w:r w:rsidR="003148C9">
        <w:rPr>
          <w:lang w:eastAsia="en-US"/>
        </w:rPr>
        <w:t>autre</w:t>
      </w:r>
      <w:r>
        <w:rPr>
          <w:lang w:eastAsia="en-US"/>
        </w:rPr>
        <w:t xml:space="preserve">, </w:t>
      </w:r>
      <w:r w:rsidR="003148C9">
        <w:rPr>
          <w:lang w:eastAsia="en-US"/>
        </w:rPr>
        <w:t>en cachette</w:t>
      </w:r>
      <w:r>
        <w:rPr>
          <w:lang w:eastAsia="en-US"/>
        </w:rPr>
        <w:t xml:space="preserve">… </w:t>
      </w:r>
      <w:r w:rsidR="003148C9">
        <w:rPr>
          <w:lang w:eastAsia="en-US"/>
        </w:rPr>
        <w:t xml:space="preserve">Le plus souvent que papa les aurait </w:t>
      </w:r>
      <w:r w:rsidR="003148C9">
        <w:rPr>
          <w:lang w:eastAsia="en-US"/>
        </w:rPr>
        <w:t xml:space="preserve">aidés </w:t>
      </w:r>
      <w:r w:rsidR="003148C9">
        <w:rPr>
          <w:lang w:eastAsia="en-US"/>
        </w:rPr>
        <w:t>à s</w:t>
      </w:r>
      <w:r>
        <w:rPr>
          <w:lang w:eastAsia="en-US"/>
        </w:rPr>
        <w:t>’</w:t>
      </w:r>
      <w:r w:rsidR="003148C9">
        <w:rPr>
          <w:lang w:eastAsia="en-US"/>
        </w:rPr>
        <w:t>entre-détruire</w:t>
      </w:r>
      <w:r>
        <w:rPr>
          <w:lang w:eastAsia="en-US"/>
        </w:rPr>
        <w:t xml:space="preserve"> ! </w:t>
      </w:r>
      <w:r w:rsidR="003148C9">
        <w:rPr>
          <w:lang w:eastAsia="en-US"/>
        </w:rPr>
        <w:t>L</w:t>
      </w:r>
      <w:r>
        <w:rPr>
          <w:lang w:eastAsia="en-US"/>
        </w:rPr>
        <w:t>’</w:t>
      </w:r>
      <w:r w:rsidR="003148C9">
        <w:rPr>
          <w:lang w:eastAsia="en-US"/>
        </w:rPr>
        <w:t>affaire n</w:t>
      </w:r>
      <w:r>
        <w:rPr>
          <w:lang w:eastAsia="en-US"/>
        </w:rPr>
        <w:t>’</w:t>
      </w:r>
      <w:r w:rsidR="003148C9">
        <w:rPr>
          <w:lang w:eastAsia="en-US"/>
        </w:rPr>
        <w:t>était pas là</w:t>
      </w:r>
      <w:r>
        <w:rPr>
          <w:lang w:eastAsia="en-US"/>
        </w:rPr>
        <w:t>…</w:t>
      </w:r>
    </w:p>
    <w:p w14:paraId="060893D8" w14:textId="77777777" w:rsidR="0046142F" w:rsidRDefault="003148C9" w:rsidP="0046142F">
      <w:pPr>
        <w:rPr>
          <w:lang w:eastAsia="en-US"/>
        </w:rPr>
      </w:pPr>
      <w:r>
        <w:rPr>
          <w:lang w:eastAsia="en-US"/>
        </w:rPr>
        <w:t>Il but un grand verre de punch et prit le bras de Mazurke</w:t>
      </w:r>
      <w:r w:rsidR="0046142F">
        <w:rPr>
          <w:lang w:eastAsia="en-US"/>
        </w:rPr>
        <w:t>.</w:t>
      </w:r>
    </w:p>
    <w:p w14:paraId="68A6759A" w14:textId="77777777" w:rsidR="0046142F" w:rsidRDefault="0046142F" w:rsidP="0046142F">
      <w:pPr>
        <w:rPr>
          <w:lang w:eastAsia="en-US"/>
        </w:rPr>
      </w:pPr>
      <w:r>
        <w:rPr>
          <w:lang w:eastAsia="en-US"/>
        </w:rPr>
        <w:t>— </w:t>
      </w:r>
      <w:r w:rsidR="003148C9">
        <w:rPr>
          <w:lang w:eastAsia="en-US"/>
        </w:rPr>
        <w:t>L</w:t>
      </w:r>
      <w:r>
        <w:rPr>
          <w:lang w:eastAsia="en-US"/>
        </w:rPr>
        <w:t>’</w:t>
      </w:r>
      <w:r w:rsidR="003148C9">
        <w:rPr>
          <w:lang w:eastAsia="en-US"/>
        </w:rPr>
        <w:t xml:space="preserve">affaire était de les faire payer pour </w:t>
      </w:r>
      <w:r w:rsidR="003148C9">
        <w:t>vivre</w:t>
      </w:r>
      <w:r>
        <w:rPr>
          <w:lang w:eastAsia="en-US"/>
        </w:rPr>
        <w:t xml:space="preserve">, </w:t>
      </w:r>
      <w:r w:rsidR="003148C9">
        <w:rPr>
          <w:lang w:eastAsia="en-US"/>
        </w:rPr>
        <w:t>poursuivit-il</w:t>
      </w:r>
      <w:r>
        <w:rPr>
          <w:lang w:eastAsia="en-US"/>
        </w:rPr>
        <w:t xml:space="preserve"> ; </w:t>
      </w:r>
      <w:r w:rsidR="003148C9">
        <w:rPr>
          <w:lang w:eastAsia="en-US"/>
        </w:rPr>
        <w:t>est-ce ça</w:t>
      </w:r>
      <w:r>
        <w:rPr>
          <w:lang w:eastAsia="en-US"/>
        </w:rPr>
        <w:t xml:space="preserve">, </w:t>
      </w:r>
      <w:r w:rsidR="003148C9">
        <w:rPr>
          <w:lang w:eastAsia="en-US"/>
        </w:rPr>
        <w:t>mon chat</w:t>
      </w:r>
      <w:r>
        <w:rPr>
          <w:lang w:eastAsia="en-US"/>
        </w:rPr>
        <w:t xml:space="preserve"> ? </w:t>
      </w:r>
      <w:r w:rsidR="003148C9">
        <w:rPr>
          <w:lang w:eastAsia="en-US"/>
        </w:rPr>
        <w:t>pou-ouh</w:t>
      </w:r>
      <w:r>
        <w:rPr>
          <w:lang w:eastAsia="en-US"/>
        </w:rPr>
        <w:t> !…</w:t>
      </w:r>
    </w:p>
    <w:p w14:paraId="2A333BC2"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était bien adroit</w:t>
      </w:r>
      <w:r>
        <w:rPr>
          <w:lang w:eastAsia="en-US"/>
        </w:rPr>
        <w:t xml:space="preserve">, </w:t>
      </w:r>
      <w:r w:rsidR="003148C9">
        <w:rPr>
          <w:lang w:eastAsia="en-US"/>
        </w:rPr>
        <w:t>dit Mazurke</w:t>
      </w:r>
      <w:r>
        <w:rPr>
          <w:lang w:eastAsia="en-US"/>
        </w:rPr>
        <w:t>.</w:t>
      </w:r>
    </w:p>
    <w:p w14:paraId="284170D9" w14:textId="77777777" w:rsidR="0046142F" w:rsidRDefault="003148C9" w:rsidP="0046142F">
      <w:pPr>
        <w:rPr>
          <w:lang w:eastAsia="en-US"/>
        </w:rPr>
      </w:pPr>
      <w:r>
        <w:rPr>
          <w:lang w:eastAsia="en-US"/>
        </w:rPr>
        <w:t>Ballon le fit lever en le tenant toujours par le bras</w:t>
      </w:r>
      <w:r w:rsidR="0046142F">
        <w:rPr>
          <w:lang w:eastAsia="en-US"/>
        </w:rPr>
        <w:t>.</w:t>
      </w:r>
    </w:p>
    <w:p w14:paraId="2CCCE607" w14:textId="77777777" w:rsidR="0046142F" w:rsidRDefault="0046142F" w:rsidP="0046142F">
      <w:pPr>
        <w:rPr>
          <w:lang w:eastAsia="en-US"/>
        </w:rPr>
      </w:pPr>
      <w:r>
        <w:rPr>
          <w:lang w:eastAsia="en-US"/>
        </w:rPr>
        <w:t>— </w:t>
      </w:r>
      <w:r w:rsidR="003148C9">
        <w:rPr>
          <w:lang w:eastAsia="en-US"/>
        </w:rPr>
        <w:t>Venez</w:t>
      </w:r>
      <w:r>
        <w:rPr>
          <w:lang w:eastAsia="en-US"/>
        </w:rPr>
        <w:t xml:space="preserve">, </w:t>
      </w:r>
      <w:r w:rsidR="003148C9">
        <w:rPr>
          <w:lang w:eastAsia="en-US"/>
        </w:rPr>
        <w:t>dit-il</w:t>
      </w:r>
      <w:r>
        <w:rPr>
          <w:lang w:eastAsia="en-US"/>
        </w:rPr>
        <w:t xml:space="preserve"> ; </w:t>
      </w:r>
      <w:r w:rsidR="003148C9">
        <w:rPr>
          <w:lang w:eastAsia="en-US"/>
        </w:rPr>
        <w:t>j</w:t>
      </w:r>
      <w:r>
        <w:rPr>
          <w:lang w:eastAsia="en-US"/>
        </w:rPr>
        <w:t>’</w:t>
      </w:r>
      <w:r w:rsidR="003148C9">
        <w:rPr>
          <w:lang w:eastAsia="en-US"/>
        </w:rPr>
        <w:t>ai confiance en vous</w:t>
      </w:r>
      <w:r>
        <w:rPr>
          <w:lang w:eastAsia="en-US"/>
        </w:rPr>
        <w:t xml:space="preserve">, </w:t>
      </w:r>
      <w:r w:rsidR="003148C9">
        <w:rPr>
          <w:lang w:eastAsia="en-US"/>
        </w:rPr>
        <w:t>moi</w:t>
      </w:r>
      <w:r>
        <w:rPr>
          <w:lang w:eastAsia="en-US"/>
        </w:rPr>
        <w:t xml:space="preserve">, </w:t>
      </w:r>
      <w:r w:rsidR="003148C9">
        <w:rPr>
          <w:lang w:eastAsia="en-US"/>
        </w:rPr>
        <w:t>pourquoi ça</w:t>
      </w:r>
      <w:r>
        <w:rPr>
          <w:lang w:eastAsia="en-US"/>
        </w:rPr>
        <w:t xml:space="preserve"> ? </w:t>
      </w:r>
      <w:r w:rsidR="003148C9">
        <w:rPr>
          <w:lang w:eastAsia="en-US"/>
        </w:rPr>
        <w:t>parce que</w:t>
      </w:r>
      <w:r>
        <w:rPr>
          <w:lang w:eastAsia="en-US"/>
        </w:rPr>
        <w:t xml:space="preserve">… </w:t>
      </w:r>
      <w:r w:rsidR="003148C9">
        <w:rPr>
          <w:lang w:eastAsia="en-US"/>
        </w:rPr>
        <w:t>voilà</w:t>
      </w:r>
      <w:r>
        <w:rPr>
          <w:lang w:eastAsia="en-US"/>
        </w:rPr>
        <w:t> !</w:t>
      </w:r>
    </w:p>
    <w:p w14:paraId="08854D1C" w14:textId="77777777" w:rsidR="0046142F" w:rsidRDefault="003148C9" w:rsidP="0046142F">
      <w:pPr>
        <w:rPr>
          <w:lang w:eastAsia="en-US"/>
        </w:rPr>
      </w:pPr>
      <w:r>
        <w:rPr>
          <w:lang w:eastAsia="en-US"/>
        </w:rPr>
        <w:t>Il entraînait Mazurke ver</w:t>
      </w:r>
      <w:r>
        <w:t>s la porte du salon de jeu</w:t>
      </w:r>
      <w:r w:rsidR="0046142F">
        <w:rPr>
          <w:lang w:eastAsia="en-US"/>
        </w:rPr>
        <w:t>.</w:t>
      </w:r>
    </w:p>
    <w:p w14:paraId="00369311" w14:textId="77777777" w:rsidR="0046142F" w:rsidRDefault="003148C9" w:rsidP="0046142F">
      <w:pPr>
        <w:rPr>
          <w:lang w:eastAsia="en-US"/>
        </w:rPr>
      </w:pPr>
      <w:r>
        <w:rPr>
          <w:lang w:eastAsia="en-US"/>
        </w:rPr>
        <w:t>La draperie fut soulevée</w:t>
      </w:r>
      <w:r w:rsidR="0046142F">
        <w:rPr>
          <w:lang w:eastAsia="en-US"/>
        </w:rPr>
        <w:t>.</w:t>
      </w:r>
    </w:p>
    <w:p w14:paraId="54E02C8C" w14:textId="6BE04A64" w:rsidR="0046142F" w:rsidRDefault="003148C9" w:rsidP="0046142F">
      <w:pPr>
        <w:rPr>
          <w:lang w:eastAsia="en-US"/>
        </w:rPr>
      </w:pPr>
      <w:r>
        <w:rPr>
          <w:lang w:eastAsia="en-US"/>
        </w:rPr>
        <w:t xml:space="preserve">Juste en face de la porte se trouvait la table de whist où </w:t>
      </w:r>
      <w:r w:rsidR="0046142F">
        <w:rPr>
          <w:lang w:eastAsia="en-US"/>
        </w:rPr>
        <w:t>MM. </w:t>
      </w:r>
      <w:r>
        <w:rPr>
          <w:lang w:eastAsia="en-US"/>
        </w:rPr>
        <w:t>Bonnin</w:t>
      </w:r>
      <w:r w:rsidR="0046142F">
        <w:rPr>
          <w:lang w:eastAsia="en-US"/>
        </w:rPr>
        <w:t xml:space="preserve">, </w:t>
      </w:r>
      <w:r>
        <w:rPr>
          <w:lang w:eastAsia="en-US"/>
        </w:rPr>
        <w:t>Peignon</w:t>
      </w:r>
      <w:r w:rsidR="0046142F">
        <w:rPr>
          <w:lang w:eastAsia="en-US"/>
        </w:rPr>
        <w:t xml:space="preserve">, </w:t>
      </w:r>
      <w:r>
        <w:rPr>
          <w:lang w:eastAsia="en-US"/>
        </w:rPr>
        <w:t>Desbois et de Beaujoyeux faisaient gravement la partie</w:t>
      </w:r>
      <w:r w:rsidR="0046142F">
        <w:rPr>
          <w:lang w:eastAsia="en-US"/>
        </w:rPr>
        <w:t xml:space="preserve">. </w:t>
      </w:r>
      <w:r>
        <w:rPr>
          <w:lang w:eastAsia="en-US"/>
        </w:rPr>
        <w:t>Monsigny les regardait jouer</w:t>
      </w:r>
      <w:r w:rsidR="0046142F">
        <w:rPr>
          <w:lang w:eastAsia="en-US"/>
        </w:rPr>
        <w:t>.</w:t>
      </w:r>
    </w:p>
    <w:p w14:paraId="7764D24C" w14:textId="77777777" w:rsidR="0046142F" w:rsidRDefault="0046142F" w:rsidP="0046142F">
      <w:pPr>
        <w:rPr>
          <w:lang w:eastAsia="en-US"/>
        </w:rPr>
      </w:pPr>
      <w:r>
        <w:rPr>
          <w:lang w:eastAsia="en-US"/>
        </w:rPr>
        <w:t>— </w:t>
      </w:r>
      <w:r w:rsidR="003148C9">
        <w:rPr>
          <w:lang w:eastAsia="en-US"/>
        </w:rPr>
        <w:t>Examinez-moi bien ces cinq masq</w:t>
      </w:r>
      <w:r w:rsidR="003148C9">
        <w:t>ues</w:t>
      </w:r>
      <w:r>
        <w:rPr>
          <w:lang w:eastAsia="en-US"/>
        </w:rPr>
        <w:t xml:space="preserve">, </w:t>
      </w:r>
      <w:r w:rsidR="003148C9">
        <w:rPr>
          <w:lang w:eastAsia="en-US"/>
        </w:rPr>
        <w:t>reprit Romblon</w:t>
      </w:r>
      <w:r>
        <w:rPr>
          <w:lang w:eastAsia="en-US"/>
        </w:rPr>
        <w:t xml:space="preserve"> ; </w:t>
      </w:r>
      <w:r w:rsidR="003148C9">
        <w:rPr>
          <w:lang w:eastAsia="en-US"/>
        </w:rPr>
        <w:t>c</w:t>
      </w:r>
      <w:r>
        <w:rPr>
          <w:lang w:eastAsia="en-US"/>
        </w:rPr>
        <w:t>’</w:t>
      </w:r>
      <w:r w:rsidR="003148C9">
        <w:rPr>
          <w:lang w:eastAsia="en-US"/>
        </w:rPr>
        <w:t>est le plus pur de mon aisance</w:t>
      </w:r>
      <w:r>
        <w:rPr>
          <w:lang w:eastAsia="en-US"/>
        </w:rPr>
        <w:t>.</w:t>
      </w:r>
    </w:p>
    <w:p w14:paraId="698E7D1B" w14:textId="750B1407" w:rsidR="0046142F" w:rsidRDefault="0046142F" w:rsidP="0046142F">
      <w:pPr>
        <w:rPr>
          <w:lang w:eastAsia="en-US"/>
        </w:rPr>
      </w:pPr>
      <w:r>
        <w:rPr>
          <w:lang w:eastAsia="en-US"/>
        </w:rPr>
        <w:t>— </w:t>
      </w:r>
      <w:r w:rsidR="003148C9">
        <w:rPr>
          <w:lang w:eastAsia="en-US"/>
        </w:rPr>
        <w:t>Est-ce bien possible</w:t>
      </w:r>
      <w:r>
        <w:rPr>
          <w:lang w:eastAsia="en-US"/>
        </w:rPr>
        <w:t xml:space="preserve"> ! </w:t>
      </w:r>
      <w:r w:rsidR="003148C9">
        <w:rPr>
          <w:lang w:eastAsia="en-US"/>
        </w:rPr>
        <w:t>s</w:t>
      </w:r>
      <w:r>
        <w:rPr>
          <w:lang w:eastAsia="en-US"/>
        </w:rPr>
        <w:t>’</w:t>
      </w:r>
      <w:r w:rsidR="003148C9">
        <w:rPr>
          <w:lang w:eastAsia="en-US"/>
        </w:rPr>
        <w:t>écria Mazurke comme si un voile tombait de ses yeux</w:t>
      </w:r>
      <w:r>
        <w:rPr>
          <w:lang w:eastAsia="en-US"/>
        </w:rPr>
        <w:t xml:space="preserve"> ; </w:t>
      </w:r>
      <w:proofErr w:type="spellStart"/>
      <w:r w:rsidR="003148C9">
        <w:rPr>
          <w:lang w:eastAsia="en-US"/>
        </w:rPr>
        <w:t>Maudreuil</w:t>
      </w:r>
      <w:proofErr w:type="spellEnd"/>
      <w:r>
        <w:rPr>
          <w:lang w:eastAsia="en-US"/>
        </w:rPr>
        <w:t xml:space="preserve">, </w:t>
      </w:r>
      <w:proofErr w:type="spellStart"/>
      <w:r w:rsidR="003148C9">
        <w:rPr>
          <w:lang w:eastAsia="en-US"/>
        </w:rPr>
        <w:t>Houël</w:t>
      </w:r>
      <w:proofErr w:type="spellEnd"/>
      <w:r>
        <w:rPr>
          <w:lang w:eastAsia="en-US"/>
        </w:rPr>
        <w:t xml:space="preserve">, </w:t>
      </w:r>
      <w:r w:rsidR="003148C9">
        <w:rPr>
          <w:lang w:eastAsia="en-US"/>
        </w:rPr>
        <w:t>Menand jeune</w:t>
      </w:r>
      <w:r>
        <w:rPr>
          <w:lang w:eastAsia="en-US"/>
        </w:rPr>
        <w:t xml:space="preserve">, </w:t>
      </w:r>
      <w:r w:rsidR="003148C9">
        <w:rPr>
          <w:lang w:eastAsia="en-US"/>
        </w:rPr>
        <w:t xml:space="preserve">le docteur Morin et </w:t>
      </w:r>
      <w:r>
        <w:rPr>
          <w:lang w:eastAsia="en-US"/>
        </w:rPr>
        <w:t>M. de </w:t>
      </w:r>
      <w:proofErr w:type="spellStart"/>
      <w:r w:rsidR="003148C9">
        <w:rPr>
          <w:lang w:eastAsia="en-US"/>
        </w:rPr>
        <w:t>Guérineul</w:t>
      </w:r>
      <w:proofErr w:type="spellEnd"/>
      <w:r>
        <w:rPr>
          <w:lang w:eastAsia="en-US"/>
        </w:rPr>
        <w:t> !</w:t>
      </w:r>
    </w:p>
    <w:p w14:paraId="4ABA6D98" w14:textId="77777777" w:rsidR="0046142F" w:rsidRDefault="0046142F" w:rsidP="0046142F">
      <w:pPr>
        <w:rPr>
          <w:lang w:eastAsia="en-US"/>
        </w:rPr>
      </w:pPr>
      <w:r>
        <w:rPr>
          <w:lang w:eastAsia="en-US"/>
        </w:rPr>
        <w:t>— </w:t>
      </w:r>
      <w:r w:rsidR="003148C9">
        <w:rPr>
          <w:lang w:eastAsia="en-US"/>
        </w:rPr>
        <w:t>Pou-ouh</w:t>
      </w:r>
      <w:r>
        <w:rPr>
          <w:lang w:eastAsia="en-US"/>
        </w:rPr>
        <w:t xml:space="preserve"> ! </w:t>
      </w:r>
      <w:r w:rsidR="003148C9">
        <w:rPr>
          <w:lang w:eastAsia="en-US"/>
        </w:rPr>
        <w:t>faisait Romblon</w:t>
      </w:r>
      <w:r>
        <w:rPr>
          <w:lang w:eastAsia="en-US"/>
        </w:rPr>
        <w:t xml:space="preserve">, </w:t>
      </w:r>
      <w:r w:rsidR="003148C9">
        <w:rPr>
          <w:lang w:eastAsia="en-US"/>
        </w:rPr>
        <w:t>pou-ou-ouh</w:t>
      </w:r>
      <w:r>
        <w:rPr>
          <w:lang w:eastAsia="en-US"/>
        </w:rPr>
        <w:t> !</w:t>
      </w:r>
    </w:p>
    <w:p w14:paraId="4B4B7DBF" w14:textId="1A625DF0" w:rsidR="003148C9" w:rsidRDefault="003148C9" w:rsidP="0046142F">
      <w:pPr>
        <w:pStyle w:val="Titre2"/>
        <w:rPr>
          <w:lang w:eastAsia="en-US"/>
        </w:rPr>
      </w:pPr>
      <w:bookmarkStart w:id="9" w:name="_Toc233868050"/>
      <w:bookmarkStart w:id="10" w:name="_Toc202196746"/>
      <w:r>
        <w:rPr>
          <w:lang w:eastAsia="en-US"/>
        </w:rPr>
        <w:lastRenderedPageBreak/>
        <w:t>LES NIÈCES</w:t>
      </w:r>
      <w:bookmarkEnd w:id="9"/>
      <w:bookmarkEnd w:id="10"/>
      <w:r>
        <w:rPr>
          <w:lang w:eastAsia="en-US"/>
        </w:rPr>
        <w:br/>
      </w:r>
    </w:p>
    <w:p w14:paraId="13C3A757" w14:textId="77777777" w:rsidR="0046142F" w:rsidRDefault="003148C9" w:rsidP="0046142F">
      <w:pPr>
        <w:rPr>
          <w:lang w:eastAsia="en-US"/>
        </w:rPr>
      </w:pPr>
      <w:r>
        <w:rPr>
          <w:lang w:eastAsia="en-US"/>
        </w:rPr>
        <w:t>Nos cinq amis de la table de whist ne se doutaient guère qu</w:t>
      </w:r>
      <w:r w:rsidR="0046142F">
        <w:rPr>
          <w:lang w:eastAsia="en-US"/>
        </w:rPr>
        <w:t>’</w:t>
      </w:r>
      <w:r>
        <w:rPr>
          <w:lang w:eastAsia="en-US"/>
        </w:rPr>
        <w:t>on mettait ainsi</w:t>
      </w:r>
      <w:r w:rsidR="0046142F">
        <w:rPr>
          <w:lang w:eastAsia="en-US"/>
        </w:rPr>
        <w:t xml:space="preserve">, </w:t>
      </w:r>
      <w:r>
        <w:rPr>
          <w:lang w:eastAsia="en-US"/>
        </w:rPr>
        <w:t>en ce moment</w:t>
      </w:r>
      <w:r w:rsidR="0046142F">
        <w:rPr>
          <w:lang w:eastAsia="en-US"/>
        </w:rPr>
        <w:t xml:space="preserve">, </w:t>
      </w:r>
      <w:r>
        <w:rPr>
          <w:lang w:eastAsia="en-US"/>
        </w:rPr>
        <w:t>leurs vrais noms sur leurs visages</w:t>
      </w:r>
      <w:r w:rsidR="0046142F">
        <w:rPr>
          <w:lang w:eastAsia="en-US"/>
        </w:rPr>
        <w:t>.</w:t>
      </w:r>
    </w:p>
    <w:p w14:paraId="559A3CB7" w14:textId="657E35F9" w:rsidR="0046142F" w:rsidRDefault="003148C9" w:rsidP="0046142F">
      <w:pPr>
        <w:rPr>
          <w:lang w:eastAsia="en-US"/>
        </w:rPr>
      </w:pPr>
      <w:r>
        <w:rPr>
          <w:lang w:eastAsia="en-US"/>
        </w:rPr>
        <w:t>Ils jouaient ensemble comme de bonnes vieilles connaissances</w:t>
      </w:r>
      <w:r w:rsidR="0046142F">
        <w:rPr>
          <w:lang w:eastAsia="en-US"/>
        </w:rPr>
        <w:t xml:space="preserve">. </w:t>
      </w:r>
      <w:proofErr w:type="spellStart"/>
      <w:r>
        <w:rPr>
          <w:lang w:eastAsia="en-US"/>
        </w:rPr>
        <w:t>Maudreuil</w:t>
      </w:r>
      <w:proofErr w:type="spellEnd"/>
      <w:r w:rsidR="0046142F">
        <w:rPr>
          <w:lang w:eastAsia="en-US"/>
        </w:rPr>
        <w:t xml:space="preserve">, </w:t>
      </w:r>
      <w:r>
        <w:rPr>
          <w:lang w:eastAsia="en-US"/>
        </w:rPr>
        <w:t xml:space="preserve">transformé en </w:t>
      </w:r>
      <w:r w:rsidR="0046142F">
        <w:rPr>
          <w:lang w:eastAsia="en-US"/>
        </w:rPr>
        <w:t>M. </w:t>
      </w:r>
      <w:r>
        <w:rPr>
          <w:lang w:eastAsia="en-US"/>
        </w:rPr>
        <w:t>Peignon</w:t>
      </w:r>
      <w:r w:rsidR="0046142F">
        <w:rPr>
          <w:lang w:eastAsia="en-US"/>
        </w:rPr>
        <w:t xml:space="preserve">, </w:t>
      </w:r>
      <w:r>
        <w:rPr>
          <w:lang w:eastAsia="en-US"/>
        </w:rPr>
        <w:t>employé des pompes f</w:t>
      </w:r>
      <w:r>
        <w:t>unèbres</w:t>
      </w:r>
      <w:r w:rsidR="0046142F">
        <w:rPr>
          <w:lang w:eastAsia="en-US"/>
        </w:rPr>
        <w:t xml:space="preserve">. </w:t>
      </w:r>
      <w:r>
        <w:rPr>
          <w:lang w:eastAsia="en-US"/>
        </w:rPr>
        <w:t>Le docteur Morin</w:t>
      </w:r>
      <w:r w:rsidR="0046142F">
        <w:rPr>
          <w:lang w:eastAsia="en-US"/>
        </w:rPr>
        <w:t xml:space="preserve"> (</w:t>
      </w:r>
      <w:proofErr w:type="spellStart"/>
      <w:r>
        <w:rPr>
          <w:lang w:eastAsia="en-US"/>
        </w:rPr>
        <w:t>Despois</w:t>
      </w:r>
      <w:proofErr w:type="spellEnd"/>
      <w:r w:rsidR="0046142F">
        <w:rPr>
          <w:lang w:eastAsia="en-US"/>
        </w:rPr>
        <w:t xml:space="preserve">) ; </w:t>
      </w:r>
      <w:proofErr w:type="spellStart"/>
      <w:r>
        <w:rPr>
          <w:lang w:eastAsia="en-US"/>
        </w:rPr>
        <w:t>Houël</w:t>
      </w:r>
      <w:proofErr w:type="spellEnd"/>
      <w:r w:rsidR="0046142F">
        <w:rPr>
          <w:lang w:eastAsia="en-US"/>
        </w:rPr>
        <w:t xml:space="preserve"> (</w:t>
      </w:r>
      <w:r>
        <w:rPr>
          <w:lang w:eastAsia="en-US"/>
        </w:rPr>
        <w:t>Bonnin</w:t>
      </w:r>
      <w:r w:rsidR="0046142F">
        <w:rPr>
          <w:lang w:eastAsia="en-US"/>
        </w:rPr>
        <w:t xml:space="preserve">) </w:t>
      </w:r>
      <w:r>
        <w:rPr>
          <w:lang w:eastAsia="en-US"/>
        </w:rPr>
        <w:t>et Oscar de Beaujoyeux</w:t>
      </w:r>
      <w:r w:rsidR="0046142F">
        <w:rPr>
          <w:lang w:eastAsia="en-US"/>
        </w:rPr>
        <w:t xml:space="preserve">, </w:t>
      </w:r>
      <w:r>
        <w:rPr>
          <w:lang w:eastAsia="en-US"/>
        </w:rPr>
        <w:t>Crouton</w:t>
      </w:r>
      <w:r w:rsidR="0046142F">
        <w:rPr>
          <w:lang w:eastAsia="en-US"/>
        </w:rPr>
        <w:t xml:space="preserve"> (</w:t>
      </w:r>
      <w:r>
        <w:rPr>
          <w:lang w:eastAsia="en-US"/>
        </w:rPr>
        <w:t>Menand jeune</w:t>
      </w:r>
      <w:r w:rsidR="0046142F">
        <w:rPr>
          <w:lang w:eastAsia="en-US"/>
        </w:rPr>
        <w:t xml:space="preserve">, </w:t>
      </w:r>
      <w:r>
        <w:rPr>
          <w:lang w:eastAsia="en-US"/>
        </w:rPr>
        <w:t>Artichaut</w:t>
      </w:r>
      <w:r w:rsidR="0046142F">
        <w:rPr>
          <w:lang w:eastAsia="en-US"/>
        </w:rPr>
        <w:t>).</w:t>
      </w:r>
    </w:p>
    <w:p w14:paraId="4A97F011" w14:textId="77777777" w:rsidR="0046142F" w:rsidRDefault="003148C9" w:rsidP="0046142F">
      <w:pPr>
        <w:rPr>
          <w:lang w:eastAsia="en-US"/>
        </w:rPr>
      </w:pPr>
      <w:r>
        <w:rPr>
          <w:lang w:eastAsia="en-US"/>
        </w:rPr>
        <w:t>De temps en temps</w:t>
      </w:r>
      <w:r w:rsidR="0046142F">
        <w:rPr>
          <w:lang w:eastAsia="en-US"/>
        </w:rPr>
        <w:t xml:space="preserve">, </w:t>
      </w:r>
      <w:r>
        <w:rPr>
          <w:lang w:eastAsia="en-US"/>
        </w:rPr>
        <w:t>tout ce monde se regardait en dessous</w:t>
      </w:r>
      <w:r w:rsidR="0046142F">
        <w:rPr>
          <w:lang w:eastAsia="en-US"/>
        </w:rPr>
        <w:t xml:space="preserve">, </w:t>
      </w:r>
      <w:r>
        <w:rPr>
          <w:lang w:eastAsia="en-US"/>
        </w:rPr>
        <w:t>à la dérobée</w:t>
      </w:r>
      <w:r w:rsidR="0046142F">
        <w:rPr>
          <w:lang w:eastAsia="en-US"/>
        </w:rPr>
        <w:t xml:space="preserve">. </w:t>
      </w:r>
      <w:r>
        <w:rPr>
          <w:lang w:eastAsia="en-US"/>
        </w:rPr>
        <w:t>On voyait bien qu</w:t>
      </w:r>
      <w:r w:rsidR="0046142F">
        <w:rPr>
          <w:lang w:eastAsia="en-US"/>
        </w:rPr>
        <w:t>’</w:t>
      </w:r>
      <w:r>
        <w:rPr>
          <w:lang w:eastAsia="en-US"/>
        </w:rPr>
        <w:t>il y avait là un fond de passion chronique et de fray</w:t>
      </w:r>
      <w:r>
        <w:t>eur incurable</w:t>
      </w:r>
      <w:r w:rsidR="0046142F">
        <w:rPr>
          <w:lang w:eastAsia="en-US"/>
        </w:rPr>
        <w:t xml:space="preserve"> ; </w:t>
      </w:r>
      <w:r>
        <w:rPr>
          <w:lang w:eastAsia="en-US"/>
        </w:rPr>
        <w:t>mais</w:t>
      </w:r>
      <w:r w:rsidR="0046142F">
        <w:rPr>
          <w:lang w:eastAsia="en-US"/>
        </w:rPr>
        <w:t xml:space="preserve">, </w:t>
      </w:r>
      <w:r>
        <w:rPr>
          <w:lang w:eastAsia="en-US"/>
        </w:rPr>
        <w:t>pour ce qui était de la frayeur</w:t>
      </w:r>
      <w:r w:rsidR="0046142F">
        <w:rPr>
          <w:lang w:eastAsia="en-US"/>
        </w:rPr>
        <w:t xml:space="preserve">, </w:t>
      </w:r>
      <w:r>
        <w:rPr>
          <w:lang w:eastAsia="en-US"/>
        </w:rPr>
        <w:t>comme chacun avait plus ou moins confiance dans l</w:t>
      </w:r>
      <w:r w:rsidR="0046142F">
        <w:rPr>
          <w:lang w:eastAsia="en-US"/>
        </w:rPr>
        <w:t>’</w:t>
      </w:r>
      <w:r>
        <w:rPr>
          <w:lang w:eastAsia="en-US"/>
        </w:rPr>
        <w:t>épaisseur de son masque</w:t>
      </w:r>
      <w:r w:rsidR="0046142F">
        <w:rPr>
          <w:lang w:eastAsia="en-US"/>
        </w:rPr>
        <w:t xml:space="preserve">, </w:t>
      </w:r>
      <w:r>
        <w:rPr>
          <w:lang w:eastAsia="en-US"/>
        </w:rPr>
        <w:t>personne ne lâchait pied</w:t>
      </w:r>
      <w:r w:rsidR="0046142F">
        <w:rPr>
          <w:lang w:eastAsia="en-US"/>
        </w:rPr>
        <w:t>.</w:t>
      </w:r>
    </w:p>
    <w:p w14:paraId="0519F694" w14:textId="77777777" w:rsidR="0046142F" w:rsidRDefault="003148C9" w:rsidP="0046142F">
      <w:pPr>
        <w:rPr>
          <w:lang w:eastAsia="en-US"/>
        </w:rPr>
      </w:pPr>
      <w:r>
        <w:rPr>
          <w:lang w:eastAsia="en-US"/>
        </w:rPr>
        <w:t>Et à l</w:t>
      </w:r>
      <w:r w:rsidR="0046142F">
        <w:rPr>
          <w:lang w:eastAsia="en-US"/>
        </w:rPr>
        <w:t>’</w:t>
      </w:r>
      <w:r>
        <w:rPr>
          <w:lang w:eastAsia="en-US"/>
        </w:rPr>
        <w:t>égard de cette passion avide qui devait les tenir tous</w:t>
      </w:r>
      <w:r w:rsidR="0046142F">
        <w:rPr>
          <w:lang w:eastAsia="en-US"/>
        </w:rPr>
        <w:t xml:space="preserve">, </w:t>
      </w:r>
      <w:r>
        <w:rPr>
          <w:lang w:eastAsia="en-US"/>
        </w:rPr>
        <w:t>il y avait vingt ans qu</w:t>
      </w:r>
      <w:r w:rsidR="0046142F">
        <w:rPr>
          <w:lang w:eastAsia="en-US"/>
        </w:rPr>
        <w:t>’</w:t>
      </w:r>
      <w:r>
        <w:rPr>
          <w:lang w:eastAsia="en-US"/>
        </w:rPr>
        <w:t>ils attendai</w:t>
      </w:r>
      <w:r>
        <w:t>ent</w:t>
      </w:r>
      <w:r w:rsidR="0046142F">
        <w:rPr>
          <w:lang w:eastAsia="en-US"/>
        </w:rPr>
        <w:t>.</w:t>
      </w:r>
    </w:p>
    <w:p w14:paraId="5B13B497" w14:textId="77777777" w:rsidR="0046142F" w:rsidRDefault="003148C9" w:rsidP="0046142F">
      <w:pPr>
        <w:rPr>
          <w:lang w:eastAsia="en-US"/>
        </w:rPr>
      </w:pPr>
      <w:r>
        <w:rPr>
          <w:lang w:eastAsia="en-US"/>
        </w:rPr>
        <w:t>Ils avaient essayé mainte fois de s</w:t>
      </w:r>
      <w:r w:rsidR="0046142F">
        <w:rPr>
          <w:lang w:eastAsia="en-US"/>
        </w:rPr>
        <w:t>’</w:t>
      </w:r>
      <w:r>
        <w:rPr>
          <w:lang w:eastAsia="en-US"/>
        </w:rPr>
        <w:t>entretuer</w:t>
      </w:r>
      <w:r w:rsidR="0046142F">
        <w:rPr>
          <w:lang w:eastAsia="en-US"/>
        </w:rPr>
        <w:t xml:space="preserve">, </w:t>
      </w:r>
      <w:r>
        <w:rPr>
          <w:lang w:eastAsia="en-US"/>
        </w:rPr>
        <w:t>ces braves gens</w:t>
      </w:r>
      <w:r w:rsidR="0046142F">
        <w:rPr>
          <w:lang w:eastAsia="en-US"/>
        </w:rPr>
        <w:t xml:space="preserve">. </w:t>
      </w:r>
      <w:r>
        <w:rPr>
          <w:lang w:eastAsia="en-US"/>
        </w:rPr>
        <w:t>Ils s</w:t>
      </w:r>
      <w:r w:rsidR="0046142F">
        <w:rPr>
          <w:lang w:eastAsia="en-US"/>
        </w:rPr>
        <w:t>’</w:t>
      </w:r>
      <w:r>
        <w:rPr>
          <w:lang w:eastAsia="en-US"/>
        </w:rPr>
        <w:t>en étaient mutuellement donné le droit par convention expresse</w:t>
      </w:r>
      <w:r w:rsidR="0046142F">
        <w:rPr>
          <w:lang w:eastAsia="en-US"/>
        </w:rPr>
        <w:t xml:space="preserve">. </w:t>
      </w:r>
      <w:r>
        <w:rPr>
          <w:lang w:eastAsia="en-US"/>
        </w:rPr>
        <w:t>Mais chacun d</w:t>
      </w:r>
      <w:r w:rsidR="0046142F">
        <w:rPr>
          <w:lang w:eastAsia="en-US"/>
        </w:rPr>
        <w:t>’</w:t>
      </w:r>
      <w:r>
        <w:rPr>
          <w:lang w:eastAsia="en-US"/>
        </w:rPr>
        <w:t>eux se disait</w:t>
      </w:r>
      <w:r w:rsidR="0046142F">
        <w:rPr>
          <w:lang w:eastAsia="en-US"/>
        </w:rPr>
        <w:t xml:space="preserve"> : </w:t>
      </w:r>
      <w:r>
        <w:rPr>
          <w:lang w:eastAsia="en-US"/>
        </w:rPr>
        <w:t>Moi</w:t>
      </w:r>
      <w:r w:rsidR="0046142F">
        <w:rPr>
          <w:lang w:eastAsia="en-US"/>
        </w:rPr>
        <w:t xml:space="preserve">, </w:t>
      </w:r>
      <w:r>
        <w:rPr>
          <w:lang w:eastAsia="en-US"/>
        </w:rPr>
        <w:t>je suis à l</w:t>
      </w:r>
      <w:r w:rsidR="0046142F">
        <w:rPr>
          <w:lang w:eastAsia="en-US"/>
        </w:rPr>
        <w:t>’</w:t>
      </w:r>
      <w:r>
        <w:rPr>
          <w:lang w:eastAsia="en-US"/>
        </w:rPr>
        <w:t>abri</w:t>
      </w:r>
      <w:r w:rsidR="0046142F">
        <w:rPr>
          <w:lang w:eastAsia="en-US"/>
        </w:rPr>
        <w:t xml:space="preserve">… </w:t>
      </w:r>
      <w:r>
        <w:rPr>
          <w:lang w:eastAsia="en-US"/>
        </w:rPr>
        <w:t>on ne me connaît pas</w:t>
      </w:r>
      <w:r w:rsidR="0046142F">
        <w:rPr>
          <w:lang w:eastAsia="en-US"/>
        </w:rPr>
        <w:t>…</w:t>
      </w:r>
    </w:p>
    <w:p w14:paraId="168B9871" w14:textId="77777777" w:rsidR="0046142F" w:rsidRDefault="003148C9" w:rsidP="0046142F">
      <w:pPr>
        <w:rPr>
          <w:lang w:eastAsia="en-US"/>
        </w:rPr>
      </w:pPr>
      <w:r>
        <w:rPr>
          <w:lang w:eastAsia="en-US"/>
        </w:rPr>
        <w:t>Quant à Monsigny</w:t>
      </w:r>
      <w:r w:rsidR="0046142F">
        <w:rPr>
          <w:lang w:eastAsia="en-US"/>
        </w:rPr>
        <w:t xml:space="preserve">, </w:t>
      </w:r>
      <w:r>
        <w:rPr>
          <w:lang w:eastAsia="en-US"/>
        </w:rPr>
        <w:t>l</w:t>
      </w:r>
      <w:r w:rsidR="0046142F">
        <w:rPr>
          <w:lang w:eastAsia="en-US"/>
        </w:rPr>
        <w:t>’</w:t>
      </w:r>
      <w:r>
        <w:rPr>
          <w:lang w:eastAsia="en-US"/>
        </w:rPr>
        <w:t>étudiant de quinzièm</w:t>
      </w:r>
      <w:r>
        <w:t>e année</w:t>
      </w:r>
      <w:r w:rsidR="0046142F">
        <w:rPr>
          <w:lang w:eastAsia="en-US"/>
        </w:rPr>
        <w:t xml:space="preserve">, </w:t>
      </w:r>
      <w:r>
        <w:rPr>
          <w:lang w:eastAsia="en-US"/>
        </w:rPr>
        <w:t>l</w:t>
      </w:r>
      <w:r w:rsidR="0046142F">
        <w:rPr>
          <w:lang w:eastAsia="en-US"/>
        </w:rPr>
        <w:t>’</w:t>
      </w:r>
      <w:r>
        <w:rPr>
          <w:lang w:eastAsia="en-US"/>
        </w:rPr>
        <w:t>ancien</w:t>
      </w:r>
      <w:r w:rsidR="0046142F">
        <w:rPr>
          <w:lang w:eastAsia="en-US"/>
        </w:rPr>
        <w:t xml:space="preserve">. </w:t>
      </w:r>
      <w:proofErr w:type="spellStart"/>
      <w:r>
        <w:rPr>
          <w:lang w:eastAsia="en-US"/>
        </w:rPr>
        <w:t>Fil</w:t>
      </w:r>
      <w:r>
        <w:rPr>
          <w:lang w:eastAsia="en-US"/>
        </w:rPr>
        <w:t>i</w:t>
      </w:r>
      <w:r>
        <w:rPr>
          <w:lang w:eastAsia="en-US"/>
        </w:rPr>
        <w:t>s</w:t>
      </w:r>
      <w:proofErr w:type="spellEnd"/>
      <w:r>
        <w:rPr>
          <w:lang w:eastAsia="en-US"/>
        </w:rPr>
        <w:t xml:space="preserve"> de </w:t>
      </w:r>
      <w:proofErr w:type="spellStart"/>
      <w:r>
        <w:rPr>
          <w:lang w:eastAsia="en-US"/>
        </w:rPr>
        <w:t>Guérineul</w:t>
      </w:r>
      <w:proofErr w:type="spellEnd"/>
      <w:r w:rsidR="0046142F">
        <w:rPr>
          <w:lang w:eastAsia="en-US"/>
        </w:rPr>
        <w:t xml:space="preserve">, </w:t>
      </w:r>
      <w:r>
        <w:rPr>
          <w:lang w:eastAsia="en-US"/>
        </w:rPr>
        <w:t>tout ça lui était égal</w:t>
      </w:r>
      <w:r w:rsidR="0046142F">
        <w:rPr>
          <w:lang w:eastAsia="en-US"/>
        </w:rPr>
        <w:t xml:space="preserve">. </w:t>
      </w:r>
      <w:r>
        <w:rPr>
          <w:lang w:eastAsia="en-US"/>
        </w:rPr>
        <w:t>Il prenait la vie comme elle venait</w:t>
      </w:r>
      <w:r w:rsidR="0046142F">
        <w:rPr>
          <w:lang w:eastAsia="en-US"/>
        </w:rPr>
        <w:t xml:space="preserve"> : </w:t>
      </w:r>
      <w:r>
        <w:rPr>
          <w:lang w:eastAsia="en-US"/>
        </w:rPr>
        <w:t>il n</w:t>
      </w:r>
      <w:r w:rsidR="0046142F">
        <w:rPr>
          <w:lang w:eastAsia="en-US"/>
        </w:rPr>
        <w:t>’</w:t>
      </w:r>
      <w:r>
        <w:rPr>
          <w:lang w:eastAsia="en-US"/>
        </w:rPr>
        <w:t>avait guère que quarante ans</w:t>
      </w:r>
      <w:r w:rsidR="0046142F">
        <w:rPr>
          <w:lang w:eastAsia="en-US"/>
        </w:rPr>
        <w:t xml:space="preserve">. </w:t>
      </w:r>
      <w:r>
        <w:rPr>
          <w:lang w:eastAsia="en-US"/>
        </w:rPr>
        <w:t>Cela lui faisait une belle avance sur tous ces vieillards</w:t>
      </w:r>
      <w:r w:rsidR="0046142F">
        <w:rPr>
          <w:lang w:eastAsia="en-US"/>
        </w:rPr>
        <w:t xml:space="preserve">. </w:t>
      </w:r>
      <w:r>
        <w:rPr>
          <w:lang w:eastAsia="en-US"/>
        </w:rPr>
        <w:t>Il aurait volontiers cassé une tête ou deux à l</w:t>
      </w:r>
      <w:r w:rsidR="0046142F">
        <w:rPr>
          <w:lang w:eastAsia="en-US"/>
        </w:rPr>
        <w:t>’</w:t>
      </w:r>
      <w:r>
        <w:rPr>
          <w:lang w:eastAsia="en-US"/>
        </w:rPr>
        <w:t>occasion</w:t>
      </w:r>
      <w:r w:rsidR="0046142F">
        <w:rPr>
          <w:lang w:eastAsia="en-US"/>
        </w:rPr>
        <w:t xml:space="preserve">, </w:t>
      </w:r>
      <w:r>
        <w:rPr>
          <w:lang w:eastAsia="en-US"/>
        </w:rPr>
        <w:t>puis</w:t>
      </w:r>
      <w:r>
        <w:t>que c</w:t>
      </w:r>
      <w:r w:rsidR="0046142F">
        <w:rPr>
          <w:lang w:eastAsia="en-US"/>
        </w:rPr>
        <w:t>’</w:t>
      </w:r>
      <w:r>
        <w:rPr>
          <w:lang w:eastAsia="en-US"/>
        </w:rPr>
        <w:t>était dans le marché</w:t>
      </w:r>
      <w:r w:rsidR="0046142F">
        <w:rPr>
          <w:lang w:eastAsia="en-US"/>
        </w:rPr>
        <w:t xml:space="preserve">, </w:t>
      </w:r>
      <w:r>
        <w:rPr>
          <w:lang w:eastAsia="en-US"/>
        </w:rPr>
        <w:t>mais il était si bien là</w:t>
      </w:r>
      <w:r w:rsidR="0046142F">
        <w:rPr>
          <w:lang w:eastAsia="en-US"/>
        </w:rPr>
        <w:t xml:space="preserve">, </w:t>
      </w:r>
      <w:r>
        <w:rPr>
          <w:lang w:eastAsia="en-US"/>
        </w:rPr>
        <w:t>chez les Beaujoyeux</w:t>
      </w:r>
      <w:r w:rsidR="0046142F">
        <w:rPr>
          <w:lang w:eastAsia="en-US"/>
        </w:rPr>
        <w:t>.</w:t>
      </w:r>
    </w:p>
    <w:p w14:paraId="065E77BC" w14:textId="77777777" w:rsidR="0046142F" w:rsidRDefault="003148C9" w:rsidP="0046142F">
      <w:pPr>
        <w:rPr>
          <w:lang w:eastAsia="en-US"/>
        </w:rPr>
      </w:pPr>
      <w:r>
        <w:rPr>
          <w:lang w:eastAsia="en-US"/>
        </w:rPr>
        <w:lastRenderedPageBreak/>
        <w:t>Pendant que Romblon et Mazurke</w:t>
      </w:r>
      <w:r w:rsidR="0046142F">
        <w:rPr>
          <w:lang w:eastAsia="en-US"/>
        </w:rPr>
        <w:t xml:space="preserve">, </w:t>
      </w:r>
      <w:r>
        <w:rPr>
          <w:lang w:eastAsia="en-US"/>
        </w:rPr>
        <w:t>soulevant la draperie de la porte vitrée</w:t>
      </w:r>
      <w:r w:rsidR="0046142F">
        <w:rPr>
          <w:lang w:eastAsia="en-US"/>
        </w:rPr>
        <w:t xml:space="preserve">, </w:t>
      </w:r>
      <w:r>
        <w:rPr>
          <w:lang w:eastAsia="en-US"/>
        </w:rPr>
        <w:t>jetaient un coup d</w:t>
      </w:r>
      <w:r w:rsidR="0046142F">
        <w:rPr>
          <w:lang w:eastAsia="en-US"/>
        </w:rPr>
        <w:t>’</w:t>
      </w:r>
      <w:r>
        <w:rPr>
          <w:lang w:eastAsia="en-US"/>
        </w:rPr>
        <w:t>œil indiscret dans la salle de jeu</w:t>
      </w:r>
      <w:r w:rsidR="0046142F">
        <w:rPr>
          <w:lang w:eastAsia="en-US"/>
        </w:rPr>
        <w:t xml:space="preserve">, </w:t>
      </w:r>
      <w:r>
        <w:rPr>
          <w:lang w:eastAsia="en-US"/>
        </w:rPr>
        <w:t>on leur rendait la pareille à la porte opposée</w:t>
      </w:r>
      <w:r w:rsidR="0046142F">
        <w:rPr>
          <w:lang w:eastAsia="en-US"/>
        </w:rPr>
        <w:t>.</w:t>
      </w:r>
    </w:p>
    <w:p w14:paraId="1237E330" w14:textId="77777777" w:rsidR="0046142F" w:rsidRDefault="003148C9" w:rsidP="0046142F">
      <w:pPr>
        <w:rPr>
          <w:lang w:eastAsia="en-US"/>
        </w:rPr>
      </w:pPr>
      <w:r>
        <w:rPr>
          <w:lang w:eastAsia="en-US"/>
        </w:rPr>
        <w:t>Qu</w:t>
      </w:r>
      <w:r>
        <w:t>elqu</w:t>
      </w:r>
      <w:r w:rsidR="0046142F">
        <w:rPr>
          <w:lang w:eastAsia="en-US"/>
        </w:rPr>
        <w:t>’</w:t>
      </w:r>
      <w:r>
        <w:rPr>
          <w:lang w:eastAsia="en-US"/>
        </w:rPr>
        <w:t>un était là qui les épiait</w:t>
      </w:r>
      <w:r w:rsidR="0046142F">
        <w:rPr>
          <w:lang w:eastAsia="en-US"/>
        </w:rPr>
        <w:t>.</w:t>
      </w:r>
    </w:p>
    <w:p w14:paraId="56A244AC" w14:textId="77777777" w:rsidR="0046142F" w:rsidRDefault="003148C9" w:rsidP="0046142F">
      <w:pPr>
        <w:rPr>
          <w:lang w:eastAsia="en-US"/>
        </w:rPr>
      </w:pPr>
      <w:r>
        <w:rPr>
          <w:lang w:eastAsia="en-US"/>
        </w:rPr>
        <w:t>Qui donc</w:t>
      </w:r>
      <w:r w:rsidR="0046142F">
        <w:rPr>
          <w:lang w:eastAsia="en-US"/>
        </w:rPr>
        <w:t xml:space="preserve"> ? </w:t>
      </w:r>
      <w:r>
        <w:rPr>
          <w:lang w:eastAsia="en-US"/>
        </w:rPr>
        <w:t>car les bougies de la salle de bal éclairaient l</w:t>
      </w:r>
      <w:r w:rsidR="0046142F">
        <w:rPr>
          <w:lang w:eastAsia="en-US"/>
        </w:rPr>
        <w:t>’</w:t>
      </w:r>
      <w:r>
        <w:rPr>
          <w:lang w:eastAsia="en-US"/>
        </w:rPr>
        <w:t>entre-deux et rendaient dangereuse cette curiosité</w:t>
      </w:r>
      <w:r w:rsidR="0046142F">
        <w:rPr>
          <w:lang w:eastAsia="en-US"/>
        </w:rPr>
        <w:t>.</w:t>
      </w:r>
    </w:p>
    <w:p w14:paraId="44F7DDBC" w14:textId="77777777" w:rsidR="0046142F" w:rsidRDefault="003148C9" w:rsidP="0046142F">
      <w:pPr>
        <w:rPr>
          <w:lang w:eastAsia="en-US"/>
        </w:rPr>
      </w:pPr>
      <w:r>
        <w:rPr>
          <w:lang w:eastAsia="en-US"/>
        </w:rPr>
        <w:t>Qui donc</w:t>
      </w:r>
      <w:r w:rsidR="0046142F">
        <w:rPr>
          <w:lang w:eastAsia="en-US"/>
        </w:rPr>
        <w:t> ?</w:t>
      </w:r>
    </w:p>
    <w:p w14:paraId="15D6D815" w14:textId="77777777" w:rsidR="0046142F" w:rsidRDefault="003148C9" w:rsidP="0046142F">
      <w:pPr>
        <w:rPr>
          <w:lang w:eastAsia="en-US"/>
        </w:rPr>
      </w:pPr>
      <w:r>
        <w:rPr>
          <w:lang w:eastAsia="en-US"/>
        </w:rPr>
        <w:t>Une femme</w:t>
      </w:r>
      <w:r w:rsidR="0046142F">
        <w:rPr>
          <w:lang w:eastAsia="en-US"/>
        </w:rPr>
        <w:t>.</w:t>
      </w:r>
    </w:p>
    <w:p w14:paraId="3638BE95" w14:textId="77777777" w:rsidR="0046142F" w:rsidRDefault="003148C9" w:rsidP="0046142F">
      <w:pPr>
        <w:rPr>
          <w:lang w:eastAsia="en-US"/>
        </w:rPr>
      </w:pPr>
      <w:r>
        <w:rPr>
          <w:lang w:eastAsia="en-US"/>
        </w:rPr>
        <w:t>C</w:t>
      </w:r>
      <w:r w:rsidR="0046142F">
        <w:rPr>
          <w:lang w:eastAsia="en-US"/>
        </w:rPr>
        <w:t>’</w:t>
      </w:r>
      <w:r>
        <w:rPr>
          <w:lang w:eastAsia="en-US"/>
        </w:rPr>
        <w:t>était madame Oliva de Beaujoyeux qui regardait par le trou de la serrure</w:t>
      </w:r>
      <w:r w:rsidR="0046142F">
        <w:rPr>
          <w:lang w:eastAsia="en-US"/>
        </w:rPr>
        <w:t>.</w:t>
      </w:r>
    </w:p>
    <w:p w14:paraId="691B7B85" w14:textId="77777777" w:rsidR="0046142F" w:rsidRDefault="003148C9" w:rsidP="0046142F">
      <w:pPr>
        <w:rPr>
          <w:lang w:eastAsia="en-US"/>
        </w:rPr>
      </w:pPr>
      <w:r>
        <w:rPr>
          <w:lang w:eastAsia="en-US"/>
        </w:rPr>
        <w:t>Cette fe</w:t>
      </w:r>
      <w:r>
        <w:t>mme</w:t>
      </w:r>
      <w:r w:rsidR="0046142F">
        <w:rPr>
          <w:lang w:eastAsia="en-US"/>
        </w:rPr>
        <w:t xml:space="preserve">, </w:t>
      </w:r>
      <w:r>
        <w:rPr>
          <w:lang w:eastAsia="en-US"/>
        </w:rPr>
        <w:t>vous l</w:t>
      </w:r>
      <w:r w:rsidR="0046142F">
        <w:rPr>
          <w:lang w:eastAsia="en-US"/>
        </w:rPr>
        <w:t>’</w:t>
      </w:r>
      <w:r>
        <w:rPr>
          <w:lang w:eastAsia="en-US"/>
        </w:rPr>
        <w:t>auriez à peine reconnue à cette heure où tout son être passait dans ses yeux</w:t>
      </w:r>
      <w:r w:rsidR="0046142F">
        <w:rPr>
          <w:lang w:eastAsia="en-US"/>
        </w:rPr>
        <w:t xml:space="preserve">, </w:t>
      </w:r>
      <w:r>
        <w:rPr>
          <w:lang w:eastAsia="en-US"/>
        </w:rPr>
        <w:t>tandis qu</w:t>
      </w:r>
      <w:r w:rsidR="0046142F">
        <w:rPr>
          <w:lang w:eastAsia="en-US"/>
        </w:rPr>
        <w:t>’</w:t>
      </w:r>
      <w:r>
        <w:rPr>
          <w:lang w:eastAsia="en-US"/>
        </w:rPr>
        <w:t>elle contemplait Mazurke</w:t>
      </w:r>
      <w:r w:rsidR="0046142F">
        <w:rPr>
          <w:lang w:eastAsia="en-US"/>
        </w:rPr>
        <w:t>.</w:t>
      </w:r>
    </w:p>
    <w:p w14:paraId="6EA58ACC" w14:textId="77777777" w:rsidR="0046142F" w:rsidRDefault="003148C9" w:rsidP="0046142F">
      <w:pPr>
        <w:rPr>
          <w:lang w:eastAsia="en-US"/>
        </w:rPr>
      </w:pPr>
      <w:r>
        <w:rPr>
          <w:lang w:eastAsia="en-US"/>
        </w:rPr>
        <w:t>Elle était pâle</w:t>
      </w:r>
      <w:r w:rsidR="0046142F">
        <w:rPr>
          <w:lang w:eastAsia="en-US"/>
        </w:rPr>
        <w:t xml:space="preserve"> ; </w:t>
      </w:r>
      <w:r>
        <w:rPr>
          <w:lang w:eastAsia="en-US"/>
        </w:rPr>
        <w:t>elle était belle</w:t>
      </w:r>
      <w:r w:rsidR="0046142F">
        <w:rPr>
          <w:lang w:eastAsia="en-US"/>
        </w:rPr>
        <w:t>.</w:t>
      </w:r>
    </w:p>
    <w:p w14:paraId="7B88D46E" w14:textId="61DA7584" w:rsidR="0046142F" w:rsidRDefault="003148C9" w:rsidP="0046142F">
      <w:pPr>
        <w:rPr>
          <w:lang w:eastAsia="en-US"/>
        </w:rPr>
      </w:pPr>
      <w:r>
        <w:rPr>
          <w:lang w:eastAsia="en-US"/>
        </w:rPr>
        <w:t>Son sein battait</w:t>
      </w:r>
      <w:r w:rsidR="0046142F">
        <w:rPr>
          <w:lang w:eastAsia="en-US"/>
        </w:rPr>
        <w:t xml:space="preserve"> ; </w:t>
      </w:r>
      <w:r>
        <w:rPr>
          <w:lang w:eastAsia="en-US"/>
        </w:rPr>
        <w:t>sa tête brûlait</w:t>
      </w:r>
      <w:r w:rsidR="0046142F">
        <w:rPr>
          <w:lang w:eastAsia="en-US"/>
        </w:rPr>
        <w:t xml:space="preserve"> ; </w:t>
      </w:r>
      <w:r>
        <w:rPr>
          <w:lang w:eastAsia="en-US"/>
        </w:rPr>
        <w:t>une larme</w:t>
      </w:r>
      <w:r w:rsidR="0046142F">
        <w:rPr>
          <w:lang w:eastAsia="en-US"/>
        </w:rPr>
        <w:t xml:space="preserve">, </w:t>
      </w:r>
      <w:r w:rsidR="006C2AE1">
        <w:rPr>
          <w:lang w:eastAsia="en-US"/>
        </w:rPr>
        <w:t>—</w:t>
      </w:r>
      <w:r w:rsidR="0046142F">
        <w:rPr>
          <w:lang w:eastAsia="en-US"/>
        </w:rPr>
        <w:t xml:space="preserve"> </w:t>
      </w:r>
      <w:r>
        <w:rPr>
          <w:lang w:eastAsia="en-US"/>
        </w:rPr>
        <w:t>une larme</w:t>
      </w:r>
      <w:r w:rsidR="0046142F">
        <w:rPr>
          <w:lang w:eastAsia="en-US"/>
        </w:rPr>
        <w:t xml:space="preserve">, </w:t>
      </w:r>
      <w:r>
        <w:rPr>
          <w:lang w:eastAsia="en-US"/>
        </w:rPr>
        <w:t>la maîtresse de Romblon-Ballon</w:t>
      </w:r>
      <w:r w:rsidR="0046142F">
        <w:rPr>
          <w:lang w:eastAsia="en-US"/>
        </w:rPr>
        <w:t> !</w:t>
      </w:r>
      <w:r w:rsidR="0046142F">
        <w:t xml:space="preserve"> </w:t>
      </w:r>
      <w:r>
        <w:rPr>
          <w:lang w:eastAsia="en-US"/>
        </w:rPr>
        <w:t>une larme brillait à ses cils</w:t>
      </w:r>
      <w:r w:rsidR="0046142F">
        <w:rPr>
          <w:lang w:eastAsia="en-US"/>
        </w:rPr>
        <w:t>.</w:t>
      </w:r>
    </w:p>
    <w:p w14:paraId="04B6367D" w14:textId="77777777" w:rsidR="0046142F" w:rsidRDefault="003148C9" w:rsidP="0046142F">
      <w:pPr>
        <w:rPr>
          <w:lang w:eastAsia="en-US"/>
        </w:rPr>
      </w:pPr>
      <w:r>
        <w:rPr>
          <w:lang w:eastAsia="en-US"/>
        </w:rPr>
        <w:t>Était-ce une fantaisie soudaine ou un lointain souvenir</w:t>
      </w:r>
      <w:r w:rsidR="0046142F">
        <w:rPr>
          <w:lang w:eastAsia="en-US"/>
        </w:rPr>
        <w:t> ?…</w:t>
      </w:r>
    </w:p>
    <w:p w14:paraId="22215A8C" w14:textId="77777777" w:rsidR="0046142F" w:rsidRDefault="003148C9" w:rsidP="0046142F">
      <w:pPr>
        <w:rPr>
          <w:lang w:eastAsia="en-US"/>
        </w:rPr>
      </w:pPr>
      <w:r>
        <w:rPr>
          <w:lang w:eastAsia="en-US"/>
        </w:rPr>
        <w:t>Oh</w:t>
      </w:r>
      <w:r w:rsidR="0046142F">
        <w:rPr>
          <w:lang w:eastAsia="en-US"/>
        </w:rPr>
        <w:t xml:space="preserve"> ! </w:t>
      </w:r>
      <w:r>
        <w:rPr>
          <w:lang w:eastAsia="en-US"/>
        </w:rPr>
        <w:t>savez-vous l</w:t>
      </w:r>
      <w:r w:rsidR="0046142F">
        <w:rPr>
          <w:lang w:eastAsia="en-US"/>
        </w:rPr>
        <w:t>’</w:t>
      </w:r>
      <w:r>
        <w:rPr>
          <w:lang w:eastAsia="en-US"/>
        </w:rPr>
        <w:t>angoisse</w:t>
      </w:r>
      <w:r w:rsidR="0046142F">
        <w:rPr>
          <w:lang w:eastAsia="en-US"/>
        </w:rPr>
        <w:t xml:space="preserve"> ? </w:t>
      </w:r>
      <w:r>
        <w:rPr>
          <w:lang w:eastAsia="en-US"/>
        </w:rPr>
        <w:t>quand ces cœurs perdus se prennent à sentir par hasard</w:t>
      </w:r>
      <w:r w:rsidR="0046142F">
        <w:rPr>
          <w:lang w:eastAsia="en-US"/>
        </w:rPr>
        <w:t xml:space="preserve">, </w:t>
      </w:r>
      <w:r>
        <w:rPr>
          <w:lang w:eastAsia="en-US"/>
        </w:rPr>
        <w:t>et que la conscience muette retrouve un instant sa voix</w:t>
      </w:r>
      <w:r w:rsidR="0046142F">
        <w:rPr>
          <w:lang w:eastAsia="en-US"/>
        </w:rPr>
        <w:t>.</w:t>
      </w:r>
    </w:p>
    <w:p w14:paraId="07A076DC" w14:textId="77777777" w:rsidR="0046142F" w:rsidRDefault="003148C9" w:rsidP="0046142F">
      <w:pPr>
        <w:rPr>
          <w:lang w:eastAsia="en-US"/>
        </w:rPr>
      </w:pPr>
      <w:r>
        <w:rPr>
          <w:lang w:eastAsia="en-US"/>
        </w:rPr>
        <w:t>Quand le passé se d</w:t>
      </w:r>
      <w:r>
        <w:t>resse</w:t>
      </w:r>
      <w:r w:rsidR="0046142F">
        <w:rPr>
          <w:lang w:eastAsia="en-US"/>
        </w:rPr>
        <w:t xml:space="preserve">, </w:t>
      </w:r>
      <w:r>
        <w:rPr>
          <w:lang w:eastAsia="en-US"/>
        </w:rPr>
        <w:t>et le présent</w:t>
      </w:r>
      <w:r w:rsidR="0046142F">
        <w:rPr>
          <w:lang w:eastAsia="en-US"/>
        </w:rPr>
        <w:t xml:space="preserve">, </w:t>
      </w:r>
      <w:r>
        <w:rPr>
          <w:lang w:eastAsia="en-US"/>
        </w:rPr>
        <w:t>et l</w:t>
      </w:r>
      <w:r w:rsidR="0046142F">
        <w:rPr>
          <w:lang w:eastAsia="en-US"/>
        </w:rPr>
        <w:t>’</w:t>
      </w:r>
      <w:r>
        <w:rPr>
          <w:lang w:eastAsia="en-US"/>
        </w:rPr>
        <w:t>avenir</w:t>
      </w:r>
      <w:r w:rsidR="0046142F">
        <w:rPr>
          <w:lang w:eastAsia="en-US"/>
        </w:rPr>
        <w:t> !</w:t>
      </w:r>
    </w:p>
    <w:p w14:paraId="3DE57A1C" w14:textId="77777777" w:rsidR="0046142F" w:rsidRDefault="003148C9" w:rsidP="0046142F">
      <w:pPr>
        <w:rPr>
          <w:lang w:eastAsia="en-US"/>
        </w:rPr>
      </w:pPr>
      <w:r>
        <w:rPr>
          <w:lang w:eastAsia="en-US"/>
        </w:rPr>
        <w:t>Le passé</w:t>
      </w:r>
      <w:r w:rsidR="0046142F">
        <w:rPr>
          <w:lang w:eastAsia="en-US"/>
        </w:rPr>
        <w:t xml:space="preserve">, </w:t>
      </w:r>
      <w:r>
        <w:rPr>
          <w:lang w:eastAsia="en-US"/>
        </w:rPr>
        <w:t>un remords</w:t>
      </w:r>
      <w:r w:rsidR="0046142F">
        <w:rPr>
          <w:lang w:eastAsia="en-US"/>
        </w:rPr>
        <w:t xml:space="preserve"> ; </w:t>
      </w:r>
      <w:r>
        <w:rPr>
          <w:lang w:eastAsia="en-US"/>
        </w:rPr>
        <w:t>le présent</w:t>
      </w:r>
      <w:r w:rsidR="0046142F">
        <w:rPr>
          <w:lang w:eastAsia="en-US"/>
        </w:rPr>
        <w:t xml:space="preserve">, </w:t>
      </w:r>
      <w:r>
        <w:rPr>
          <w:lang w:eastAsia="en-US"/>
        </w:rPr>
        <w:t>une honte</w:t>
      </w:r>
      <w:r w:rsidR="0046142F">
        <w:rPr>
          <w:lang w:eastAsia="en-US"/>
        </w:rPr>
        <w:t xml:space="preserve"> ; </w:t>
      </w:r>
      <w:r>
        <w:rPr>
          <w:lang w:eastAsia="en-US"/>
        </w:rPr>
        <w:t>l</w:t>
      </w:r>
      <w:r w:rsidR="0046142F">
        <w:rPr>
          <w:lang w:eastAsia="en-US"/>
        </w:rPr>
        <w:t>’</w:t>
      </w:r>
      <w:r>
        <w:rPr>
          <w:lang w:eastAsia="en-US"/>
        </w:rPr>
        <w:t>avenir</w:t>
      </w:r>
      <w:r w:rsidR="0046142F">
        <w:rPr>
          <w:lang w:eastAsia="en-US"/>
        </w:rPr>
        <w:t xml:space="preserve">, </w:t>
      </w:r>
      <w:r>
        <w:rPr>
          <w:lang w:eastAsia="en-US"/>
        </w:rPr>
        <w:t>un supplice</w:t>
      </w:r>
      <w:r w:rsidR="0046142F">
        <w:rPr>
          <w:lang w:eastAsia="en-US"/>
        </w:rPr>
        <w:t>.</w:t>
      </w:r>
    </w:p>
    <w:p w14:paraId="01B5B13B" w14:textId="77777777" w:rsidR="0046142F" w:rsidRDefault="003148C9" w:rsidP="0046142F">
      <w:pPr>
        <w:rPr>
          <w:lang w:eastAsia="en-US"/>
        </w:rPr>
      </w:pPr>
      <w:r>
        <w:rPr>
          <w:lang w:eastAsia="en-US"/>
        </w:rPr>
        <w:t>Et l</w:t>
      </w:r>
      <w:r w:rsidR="0046142F">
        <w:rPr>
          <w:lang w:eastAsia="en-US"/>
        </w:rPr>
        <w:t>’</w:t>
      </w:r>
      <w:r>
        <w:rPr>
          <w:lang w:eastAsia="en-US"/>
        </w:rPr>
        <w:t>amour avec cela</w:t>
      </w:r>
      <w:r w:rsidR="0046142F">
        <w:rPr>
          <w:lang w:eastAsia="en-US"/>
        </w:rPr>
        <w:t xml:space="preserve">, </w:t>
      </w:r>
      <w:r>
        <w:rPr>
          <w:lang w:eastAsia="en-US"/>
        </w:rPr>
        <w:t>car c</w:t>
      </w:r>
      <w:r w:rsidR="0046142F">
        <w:rPr>
          <w:lang w:eastAsia="en-US"/>
        </w:rPr>
        <w:t>’</w:t>
      </w:r>
      <w:r>
        <w:rPr>
          <w:lang w:eastAsia="en-US"/>
        </w:rPr>
        <w:t>est toujours l</w:t>
      </w:r>
      <w:r w:rsidR="0046142F">
        <w:rPr>
          <w:lang w:eastAsia="en-US"/>
        </w:rPr>
        <w:t>’</w:t>
      </w:r>
      <w:r>
        <w:rPr>
          <w:lang w:eastAsia="en-US"/>
        </w:rPr>
        <w:t>amour qui jette un rayon vengeur dans ces ténèbres</w:t>
      </w:r>
      <w:r w:rsidR="0046142F">
        <w:rPr>
          <w:lang w:eastAsia="en-US"/>
        </w:rPr>
        <w:t>.</w:t>
      </w:r>
    </w:p>
    <w:p w14:paraId="30E4BF86" w14:textId="77777777" w:rsidR="0046142F" w:rsidRDefault="003148C9" w:rsidP="0046142F">
      <w:pPr>
        <w:rPr>
          <w:lang w:eastAsia="en-US"/>
        </w:rPr>
      </w:pPr>
      <w:r>
        <w:rPr>
          <w:lang w:eastAsia="en-US"/>
        </w:rPr>
        <w:lastRenderedPageBreak/>
        <w:t>L</w:t>
      </w:r>
      <w:r w:rsidR="0046142F">
        <w:rPr>
          <w:lang w:eastAsia="en-US"/>
        </w:rPr>
        <w:t>’</w:t>
      </w:r>
      <w:r>
        <w:rPr>
          <w:lang w:eastAsia="en-US"/>
        </w:rPr>
        <w:t>amour</w:t>
      </w:r>
      <w:r w:rsidR="0046142F">
        <w:rPr>
          <w:lang w:eastAsia="en-US"/>
        </w:rPr>
        <w:t xml:space="preserve">, </w:t>
      </w:r>
      <w:r>
        <w:rPr>
          <w:lang w:eastAsia="en-US"/>
        </w:rPr>
        <w:t>plus jeune</w:t>
      </w:r>
      <w:r w:rsidR="0046142F">
        <w:rPr>
          <w:lang w:eastAsia="en-US"/>
        </w:rPr>
        <w:t xml:space="preserve">, </w:t>
      </w:r>
      <w:r>
        <w:rPr>
          <w:lang w:eastAsia="en-US"/>
        </w:rPr>
        <w:t>plus timide</w:t>
      </w:r>
      <w:r w:rsidR="0046142F">
        <w:rPr>
          <w:lang w:eastAsia="en-US"/>
        </w:rPr>
        <w:t xml:space="preserve">, </w:t>
      </w:r>
      <w:r>
        <w:rPr>
          <w:lang w:eastAsia="en-US"/>
        </w:rPr>
        <w:t>plus frais</w:t>
      </w:r>
      <w:r w:rsidR="0046142F">
        <w:rPr>
          <w:lang w:eastAsia="en-US"/>
        </w:rPr>
        <w:t xml:space="preserve">, </w:t>
      </w:r>
      <w:r>
        <w:rPr>
          <w:lang w:eastAsia="en-US"/>
        </w:rPr>
        <w:t>en rai</w:t>
      </w:r>
      <w:r>
        <w:t>son d</w:t>
      </w:r>
      <w:r>
        <w:rPr>
          <w:lang w:eastAsia="en-US"/>
        </w:rPr>
        <w:t>irecte de la profondeur de la chute</w:t>
      </w:r>
      <w:r w:rsidR="0046142F">
        <w:rPr>
          <w:lang w:eastAsia="en-US"/>
        </w:rPr>
        <w:t xml:space="preserve"> ; </w:t>
      </w:r>
      <w:r>
        <w:rPr>
          <w:lang w:eastAsia="en-US"/>
        </w:rPr>
        <w:t>l</w:t>
      </w:r>
      <w:r w:rsidR="0046142F">
        <w:rPr>
          <w:lang w:eastAsia="en-US"/>
        </w:rPr>
        <w:t>’</w:t>
      </w:r>
      <w:r>
        <w:rPr>
          <w:lang w:eastAsia="en-US"/>
        </w:rPr>
        <w:t>amour qui survit</w:t>
      </w:r>
      <w:r w:rsidR="0046142F">
        <w:rPr>
          <w:lang w:eastAsia="en-US"/>
        </w:rPr>
        <w:t xml:space="preserve">, </w:t>
      </w:r>
      <w:r>
        <w:rPr>
          <w:lang w:eastAsia="en-US"/>
        </w:rPr>
        <w:t>châtiment implacable</w:t>
      </w:r>
      <w:r w:rsidR="0046142F">
        <w:rPr>
          <w:lang w:eastAsia="en-US"/>
        </w:rPr>
        <w:t xml:space="preserve"> ; </w:t>
      </w:r>
      <w:r>
        <w:rPr>
          <w:lang w:eastAsia="en-US"/>
        </w:rPr>
        <w:t>l</w:t>
      </w:r>
      <w:r w:rsidR="0046142F">
        <w:rPr>
          <w:lang w:eastAsia="en-US"/>
        </w:rPr>
        <w:t>’</w:t>
      </w:r>
      <w:r>
        <w:rPr>
          <w:lang w:eastAsia="en-US"/>
        </w:rPr>
        <w:t>amour</w:t>
      </w:r>
      <w:r w:rsidR="0046142F">
        <w:rPr>
          <w:lang w:eastAsia="en-US"/>
        </w:rPr>
        <w:t xml:space="preserve">, </w:t>
      </w:r>
      <w:r>
        <w:rPr>
          <w:lang w:eastAsia="en-US"/>
        </w:rPr>
        <w:t>la vengeance de Dieu</w:t>
      </w:r>
      <w:r w:rsidR="0046142F">
        <w:rPr>
          <w:lang w:eastAsia="en-US"/>
        </w:rPr>
        <w:t> !</w:t>
      </w:r>
    </w:p>
    <w:p w14:paraId="1E0298C2" w14:textId="77777777" w:rsidR="0046142F" w:rsidRDefault="003148C9" w:rsidP="0046142F">
      <w:pPr>
        <w:rPr>
          <w:lang w:eastAsia="en-US"/>
        </w:rPr>
      </w:pPr>
      <w:r>
        <w:rPr>
          <w:lang w:eastAsia="en-US"/>
        </w:rPr>
        <w:t>Elle était là</w:t>
      </w:r>
      <w:r w:rsidR="0046142F">
        <w:rPr>
          <w:lang w:eastAsia="en-US"/>
        </w:rPr>
        <w:t xml:space="preserve">, </w:t>
      </w:r>
      <w:r>
        <w:rPr>
          <w:lang w:eastAsia="en-US"/>
        </w:rPr>
        <w:t>silencieuse</w:t>
      </w:r>
      <w:r w:rsidR="0046142F">
        <w:rPr>
          <w:lang w:eastAsia="en-US"/>
        </w:rPr>
        <w:t xml:space="preserve">, </w:t>
      </w:r>
      <w:r>
        <w:rPr>
          <w:lang w:eastAsia="en-US"/>
        </w:rPr>
        <w:t>abattue</w:t>
      </w:r>
      <w:r w:rsidR="0046142F">
        <w:rPr>
          <w:lang w:eastAsia="en-US"/>
        </w:rPr>
        <w:t xml:space="preserve">, </w:t>
      </w:r>
      <w:r>
        <w:rPr>
          <w:lang w:eastAsia="en-US"/>
        </w:rPr>
        <w:t>cette révoltée</w:t>
      </w:r>
      <w:r w:rsidR="0046142F">
        <w:rPr>
          <w:lang w:eastAsia="en-US"/>
        </w:rPr>
        <w:t xml:space="preserve"> ! </w:t>
      </w:r>
      <w:r>
        <w:rPr>
          <w:lang w:eastAsia="en-US"/>
        </w:rPr>
        <w:t>elle pleurait</w:t>
      </w:r>
      <w:r w:rsidR="0046142F">
        <w:rPr>
          <w:lang w:eastAsia="en-US"/>
        </w:rPr>
        <w:t xml:space="preserve">. </w:t>
      </w:r>
      <w:r>
        <w:rPr>
          <w:lang w:eastAsia="en-US"/>
        </w:rPr>
        <w:t>Elle allait prier</w:t>
      </w:r>
      <w:r w:rsidR="0046142F">
        <w:rPr>
          <w:lang w:eastAsia="en-US"/>
        </w:rPr>
        <w:t>.</w:t>
      </w:r>
    </w:p>
    <w:p w14:paraId="134138C0" w14:textId="51B9445E" w:rsidR="0046142F" w:rsidRDefault="003148C9" w:rsidP="0046142F">
      <w:pPr>
        <w:rPr>
          <w:lang w:eastAsia="en-US"/>
        </w:rPr>
      </w:pPr>
      <w:r>
        <w:rPr>
          <w:lang w:eastAsia="en-US"/>
        </w:rPr>
        <w:t>Nos quatre nièces étaient venues aussi pour voir</w:t>
      </w:r>
      <w:r>
        <w:t xml:space="preserve"> ce que fa</w:t>
      </w:r>
      <w:r>
        <w:rPr>
          <w:lang w:eastAsia="en-US"/>
        </w:rPr>
        <w:t>isait le beau Mazurke tout seul avec Romblon-Ballon</w:t>
      </w:r>
      <w:r w:rsidR="0046142F">
        <w:rPr>
          <w:lang w:eastAsia="en-US"/>
        </w:rPr>
        <w:t xml:space="preserve">. </w:t>
      </w:r>
      <w:r>
        <w:rPr>
          <w:lang w:eastAsia="en-US"/>
        </w:rPr>
        <w:t>À l</w:t>
      </w:r>
      <w:r w:rsidR="0046142F">
        <w:rPr>
          <w:lang w:eastAsia="en-US"/>
        </w:rPr>
        <w:t>’</w:t>
      </w:r>
      <w:r>
        <w:rPr>
          <w:lang w:eastAsia="en-US"/>
        </w:rPr>
        <w:t>aspect de la marquise</w:t>
      </w:r>
      <w:r w:rsidR="0046142F">
        <w:rPr>
          <w:lang w:eastAsia="en-US"/>
        </w:rPr>
        <w:t xml:space="preserve">, </w:t>
      </w:r>
      <w:r>
        <w:rPr>
          <w:lang w:eastAsia="en-US"/>
        </w:rPr>
        <w:t>pe</w:t>
      </w:r>
      <w:r w:rsidR="006C2AE1">
        <w:rPr>
          <w:lang w:eastAsia="en-US"/>
        </w:rPr>
        <w:t>n</w:t>
      </w:r>
      <w:r>
        <w:rPr>
          <w:lang w:eastAsia="en-US"/>
        </w:rPr>
        <w:t xml:space="preserve">chée au trou de la </w:t>
      </w:r>
      <w:r>
        <w:rPr>
          <w:lang w:eastAsia="en-US"/>
        </w:rPr>
        <w:t>serrure</w:t>
      </w:r>
      <w:r w:rsidR="0046142F">
        <w:rPr>
          <w:lang w:eastAsia="en-US"/>
        </w:rPr>
        <w:t xml:space="preserve">, </w:t>
      </w:r>
      <w:r>
        <w:rPr>
          <w:lang w:eastAsia="en-US"/>
        </w:rPr>
        <w:t>elles furent saisies d</w:t>
      </w:r>
      <w:r w:rsidR="0046142F">
        <w:rPr>
          <w:lang w:eastAsia="en-US"/>
        </w:rPr>
        <w:t>’</w:t>
      </w:r>
      <w:r>
        <w:rPr>
          <w:lang w:eastAsia="en-US"/>
        </w:rPr>
        <w:t>un grand accès de joie</w:t>
      </w:r>
      <w:r w:rsidR="0046142F">
        <w:rPr>
          <w:lang w:eastAsia="en-US"/>
        </w:rPr>
        <w:t>.</w:t>
      </w:r>
    </w:p>
    <w:p w14:paraId="2D9550A6" w14:textId="77777777" w:rsidR="0046142F" w:rsidRDefault="0046142F" w:rsidP="0046142F">
      <w:pPr>
        <w:rPr>
          <w:lang w:eastAsia="en-US"/>
        </w:rPr>
      </w:pPr>
      <w:r>
        <w:rPr>
          <w:lang w:eastAsia="en-US"/>
        </w:rPr>
        <w:t>— </w:t>
      </w:r>
      <w:r w:rsidR="003148C9">
        <w:rPr>
          <w:lang w:eastAsia="en-US"/>
        </w:rPr>
        <w:t>Ce n</w:t>
      </w:r>
      <w:r>
        <w:rPr>
          <w:lang w:eastAsia="en-US"/>
        </w:rPr>
        <w:t>’</w:t>
      </w:r>
      <w:r w:rsidR="003148C9">
        <w:rPr>
          <w:lang w:eastAsia="en-US"/>
        </w:rPr>
        <w:t>est bien sûr pas pour Romblon qu</w:t>
      </w:r>
      <w:r>
        <w:rPr>
          <w:lang w:eastAsia="en-US"/>
        </w:rPr>
        <w:t>’</w:t>
      </w:r>
      <w:r w:rsidR="003148C9">
        <w:rPr>
          <w:lang w:eastAsia="en-US"/>
        </w:rPr>
        <w:t>elle est là</w:t>
      </w:r>
      <w:r>
        <w:rPr>
          <w:lang w:eastAsia="en-US"/>
        </w:rPr>
        <w:t xml:space="preserve"> ! </w:t>
      </w:r>
      <w:r w:rsidR="003148C9">
        <w:rPr>
          <w:lang w:eastAsia="en-US"/>
        </w:rPr>
        <w:t>murmura Rose d</w:t>
      </w:r>
      <w:r>
        <w:rPr>
          <w:lang w:eastAsia="en-US"/>
        </w:rPr>
        <w:t>’</w:t>
      </w:r>
      <w:r w:rsidR="003148C9">
        <w:rPr>
          <w:lang w:eastAsia="en-US"/>
        </w:rPr>
        <w:t>un air mauvais</w:t>
      </w:r>
      <w:r>
        <w:rPr>
          <w:lang w:eastAsia="en-US"/>
        </w:rPr>
        <w:t>.</w:t>
      </w:r>
    </w:p>
    <w:p w14:paraId="46307050" w14:textId="024A3BC5"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s</w:t>
      </w:r>
      <w:r>
        <w:rPr>
          <w:lang w:eastAsia="en-US"/>
        </w:rPr>
        <w:t>’</w:t>
      </w:r>
      <w:r w:rsidR="003148C9">
        <w:rPr>
          <w:lang w:eastAsia="en-US"/>
        </w:rPr>
        <w:t>écri</w:t>
      </w:r>
      <w:r w:rsidR="00972CBD">
        <w:rPr>
          <w:lang w:eastAsia="en-US"/>
        </w:rPr>
        <w:t>a</w:t>
      </w:r>
      <w:r w:rsidR="003148C9">
        <w:rPr>
          <w:lang w:eastAsia="en-US"/>
        </w:rPr>
        <w:t xml:space="preserve"> Mathilde</w:t>
      </w:r>
      <w:r>
        <w:rPr>
          <w:lang w:eastAsia="en-US"/>
        </w:rPr>
        <w:t xml:space="preserve">, </w:t>
      </w:r>
      <w:r w:rsidR="003148C9">
        <w:rPr>
          <w:lang w:eastAsia="en-US"/>
        </w:rPr>
        <w:t>en comptant sur ses doigts mignons</w:t>
      </w:r>
      <w:r>
        <w:rPr>
          <w:lang w:eastAsia="en-US"/>
        </w:rPr>
        <w:t xml:space="preserve">, </w:t>
      </w:r>
      <w:r w:rsidR="006C2AE1">
        <w:rPr>
          <w:lang w:eastAsia="en-US"/>
        </w:rPr>
        <w:t>—</w:t>
      </w:r>
      <w:r>
        <w:rPr>
          <w:lang w:eastAsia="en-US"/>
        </w:rPr>
        <w:t xml:space="preserve"> </w:t>
      </w:r>
      <w:r w:rsidR="003148C9">
        <w:rPr>
          <w:lang w:eastAsia="en-US"/>
        </w:rPr>
        <w:t>un</w:t>
      </w:r>
      <w:r>
        <w:rPr>
          <w:lang w:eastAsia="en-US"/>
        </w:rPr>
        <w:t xml:space="preserve">, </w:t>
      </w:r>
      <w:r w:rsidR="003148C9">
        <w:rPr>
          <w:lang w:eastAsia="en-US"/>
        </w:rPr>
        <w:t>deux</w:t>
      </w:r>
      <w:r>
        <w:rPr>
          <w:lang w:eastAsia="en-US"/>
        </w:rPr>
        <w:t xml:space="preserve">, </w:t>
      </w:r>
      <w:r w:rsidR="003148C9">
        <w:rPr>
          <w:lang w:eastAsia="en-US"/>
        </w:rPr>
        <w:t>trois</w:t>
      </w:r>
      <w:r>
        <w:rPr>
          <w:lang w:eastAsia="en-US"/>
        </w:rPr>
        <w:t xml:space="preserve">… </w:t>
      </w:r>
      <w:r w:rsidR="003148C9">
        <w:rPr>
          <w:lang w:eastAsia="en-US"/>
        </w:rPr>
        <w:t>Ce n</w:t>
      </w:r>
      <w:r>
        <w:rPr>
          <w:lang w:eastAsia="en-US"/>
        </w:rPr>
        <w:t>’</w:t>
      </w:r>
      <w:r w:rsidR="003148C9">
        <w:rPr>
          <w:lang w:eastAsia="en-US"/>
        </w:rPr>
        <w:t>est pas assez</w:t>
      </w:r>
      <w:r>
        <w:rPr>
          <w:lang w:eastAsia="en-US"/>
        </w:rPr>
        <w:t> !</w:t>
      </w:r>
    </w:p>
    <w:p w14:paraId="13466B5C" w14:textId="77777777" w:rsidR="0046142F" w:rsidRDefault="0046142F" w:rsidP="0046142F">
      <w:pPr>
        <w:rPr>
          <w:lang w:eastAsia="en-US"/>
        </w:rPr>
      </w:pPr>
      <w:r>
        <w:rPr>
          <w:lang w:eastAsia="en-US"/>
        </w:rPr>
        <w:t>— </w:t>
      </w:r>
      <w:r w:rsidR="003148C9">
        <w:rPr>
          <w:lang w:eastAsia="en-US"/>
        </w:rPr>
        <w:t>Quand on prend du galon</w:t>
      </w:r>
      <w:r>
        <w:rPr>
          <w:lang w:eastAsia="en-US"/>
        </w:rPr>
        <w:t xml:space="preserve">, </w:t>
      </w:r>
      <w:r w:rsidR="003148C9">
        <w:rPr>
          <w:lang w:eastAsia="en-US"/>
        </w:rPr>
        <w:t>ma chère</w:t>
      </w:r>
      <w:r>
        <w:rPr>
          <w:lang w:eastAsia="en-US"/>
        </w:rPr>
        <w:t xml:space="preserve">… </w:t>
      </w:r>
      <w:r w:rsidR="003148C9">
        <w:rPr>
          <w:lang w:eastAsia="en-US"/>
        </w:rPr>
        <w:t>dit Marie</w:t>
      </w:r>
      <w:r>
        <w:rPr>
          <w:lang w:eastAsia="en-US"/>
        </w:rPr>
        <w:t>.</w:t>
      </w:r>
    </w:p>
    <w:p w14:paraId="559682B3" w14:textId="77777777" w:rsidR="0046142F" w:rsidRDefault="003148C9" w:rsidP="0046142F">
      <w:pPr>
        <w:rPr>
          <w:lang w:eastAsia="en-US"/>
        </w:rPr>
      </w:pPr>
      <w:r>
        <w:rPr>
          <w:lang w:eastAsia="en-US"/>
        </w:rPr>
        <w:t>Et toutes de rire</w:t>
      </w:r>
      <w:r w:rsidR="0046142F">
        <w:rPr>
          <w:lang w:eastAsia="en-US"/>
        </w:rPr>
        <w:t> !</w:t>
      </w:r>
    </w:p>
    <w:p w14:paraId="2F3C56AB" w14:textId="77777777" w:rsidR="0046142F" w:rsidRDefault="003148C9" w:rsidP="0046142F">
      <w:pPr>
        <w:rPr>
          <w:lang w:eastAsia="en-US"/>
        </w:rPr>
      </w:pPr>
      <w:r>
        <w:rPr>
          <w:lang w:eastAsia="en-US"/>
        </w:rPr>
        <w:t>La marquise les entendait et se redressa en tressaillant</w:t>
      </w:r>
      <w:r w:rsidR="0046142F">
        <w:rPr>
          <w:lang w:eastAsia="en-US"/>
        </w:rPr>
        <w:t>.</w:t>
      </w:r>
    </w:p>
    <w:p w14:paraId="7A63C582" w14:textId="77777777" w:rsidR="0046142F" w:rsidRDefault="003148C9" w:rsidP="0046142F">
      <w:pPr>
        <w:rPr>
          <w:lang w:eastAsia="en-US"/>
        </w:rPr>
      </w:pPr>
      <w:r>
        <w:rPr>
          <w:lang w:eastAsia="en-US"/>
        </w:rPr>
        <w:t>En toute autre circon</w:t>
      </w:r>
      <w:r>
        <w:t>stance</w:t>
      </w:r>
      <w:r w:rsidR="0046142F">
        <w:rPr>
          <w:lang w:eastAsia="en-US"/>
        </w:rPr>
        <w:t xml:space="preserve">, </w:t>
      </w:r>
      <w:r>
        <w:rPr>
          <w:lang w:eastAsia="en-US"/>
        </w:rPr>
        <w:t>la honte d</w:t>
      </w:r>
      <w:r w:rsidR="0046142F">
        <w:rPr>
          <w:lang w:eastAsia="en-US"/>
        </w:rPr>
        <w:t>’</w:t>
      </w:r>
      <w:r>
        <w:rPr>
          <w:lang w:eastAsia="en-US"/>
        </w:rPr>
        <w:t>avoir été surprise l</w:t>
      </w:r>
      <w:r w:rsidR="0046142F">
        <w:rPr>
          <w:lang w:eastAsia="en-US"/>
        </w:rPr>
        <w:t>’</w:t>
      </w:r>
      <w:r>
        <w:rPr>
          <w:lang w:eastAsia="en-US"/>
        </w:rPr>
        <w:t>aurait irritée violemment</w:t>
      </w:r>
      <w:r w:rsidR="0046142F">
        <w:rPr>
          <w:lang w:eastAsia="en-US"/>
        </w:rPr>
        <w:t xml:space="preserve">, </w:t>
      </w:r>
      <w:r>
        <w:rPr>
          <w:lang w:eastAsia="en-US"/>
        </w:rPr>
        <w:t>mais c</w:t>
      </w:r>
      <w:r w:rsidR="0046142F">
        <w:rPr>
          <w:lang w:eastAsia="en-US"/>
        </w:rPr>
        <w:t>’</w:t>
      </w:r>
      <w:r>
        <w:rPr>
          <w:lang w:eastAsia="en-US"/>
        </w:rPr>
        <w:t>est à peine si elle ressentit en ce moment une légère piqûre d</w:t>
      </w:r>
      <w:r w:rsidR="0046142F">
        <w:rPr>
          <w:lang w:eastAsia="en-US"/>
        </w:rPr>
        <w:t>’</w:t>
      </w:r>
      <w:r>
        <w:rPr>
          <w:lang w:eastAsia="en-US"/>
        </w:rPr>
        <w:t>amour-propre</w:t>
      </w:r>
      <w:r w:rsidR="0046142F">
        <w:rPr>
          <w:lang w:eastAsia="en-US"/>
        </w:rPr>
        <w:t>.</w:t>
      </w:r>
    </w:p>
    <w:p w14:paraId="0542FA81" w14:textId="2EBA19E6"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mes enfants</w:t>
      </w:r>
      <w:r>
        <w:rPr>
          <w:lang w:eastAsia="en-US"/>
        </w:rPr>
        <w:t xml:space="preserve">, </w:t>
      </w:r>
      <w:r w:rsidR="003148C9">
        <w:rPr>
          <w:lang w:eastAsia="en-US"/>
        </w:rPr>
        <w:t>dit-elle avec douceur et tristesse</w:t>
      </w:r>
      <w:r>
        <w:rPr>
          <w:lang w:eastAsia="en-US"/>
        </w:rPr>
        <w:t xml:space="preserve">, </w:t>
      </w:r>
      <w:r w:rsidR="006C2AE1">
        <w:rPr>
          <w:lang w:eastAsia="en-US"/>
        </w:rPr>
        <w:t>—</w:t>
      </w:r>
      <w:r>
        <w:rPr>
          <w:lang w:eastAsia="en-US"/>
        </w:rPr>
        <w:t xml:space="preserve"> </w:t>
      </w:r>
      <w:r w:rsidR="003148C9">
        <w:rPr>
          <w:lang w:eastAsia="en-US"/>
        </w:rPr>
        <w:t>vous ne saurez pas</w:t>
      </w:r>
      <w:r>
        <w:rPr>
          <w:lang w:eastAsia="en-US"/>
        </w:rPr>
        <w:t> !</w:t>
      </w:r>
    </w:p>
    <w:p w14:paraId="537F1179" w14:textId="77777777" w:rsidR="0046142F" w:rsidRDefault="003148C9" w:rsidP="0046142F">
      <w:pPr>
        <w:rPr>
          <w:lang w:eastAsia="en-US"/>
        </w:rPr>
      </w:pPr>
      <w:r>
        <w:rPr>
          <w:lang w:eastAsia="en-US"/>
        </w:rPr>
        <w:t>Les quatre nièces s</w:t>
      </w:r>
      <w:r w:rsidR="0046142F">
        <w:rPr>
          <w:lang w:eastAsia="en-US"/>
        </w:rPr>
        <w:t>’</w:t>
      </w:r>
      <w:r>
        <w:rPr>
          <w:lang w:eastAsia="en-US"/>
        </w:rPr>
        <w:t>attendaient à tout autre chose</w:t>
      </w:r>
      <w:r w:rsidR="0046142F">
        <w:rPr>
          <w:lang w:eastAsia="en-US"/>
        </w:rPr>
        <w:t xml:space="preserve">. </w:t>
      </w:r>
      <w:r>
        <w:rPr>
          <w:lang w:eastAsia="en-US"/>
        </w:rPr>
        <w:t>Elles s</w:t>
      </w:r>
      <w:r w:rsidR="0046142F">
        <w:rPr>
          <w:lang w:eastAsia="en-US"/>
        </w:rPr>
        <w:t>’</w:t>
      </w:r>
      <w:r>
        <w:rPr>
          <w:lang w:eastAsia="en-US"/>
        </w:rPr>
        <w:t>enfuirent en ricanant</w:t>
      </w:r>
      <w:r w:rsidR="0046142F">
        <w:rPr>
          <w:lang w:eastAsia="en-US"/>
        </w:rPr>
        <w:t>.</w:t>
      </w:r>
    </w:p>
    <w:p w14:paraId="1B64B2C4" w14:textId="77777777" w:rsidR="0046142F" w:rsidRDefault="003148C9" w:rsidP="0046142F">
      <w:pPr>
        <w:rPr>
          <w:lang w:eastAsia="en-US"/>
        </w:rPr>
      </w:pPr>
      <w:r>
        <w:rPr>
          <w:lang w:eastAsia="en-US"/>
        </w:rPr>
        <w:t>La marquise posa sa main sur son cœur</w:t>
      </w:r>
      <w:r w:rsidR="0046142F">
        <w:rPr>
          <w:lang w:eastAsia="en-US"/>
        </w:rPr>
        <w:t>.</w:t>
      </w:r>
    </w:p>
    <w:p w14:paraId="641E7CA2" w14:textId="77777777" w:rsidR="0046142F" w:rsidRDefault="003148C9" w:rsidP="0046142F">
      <w:pPr>
        <w:rPr>
          <w:lang w:eastAsia="en-US"/>
        </w:rPr>
      </w:pPr>
      <w:r>
        <w:rPr>
          <w:lang w:eastAsia="en-US"/>
        </w:rPr>
        <w:t>Au lieu de retourner dans la salle de bal</w:t>
      </w:r>
      <w:r w:rsidR="0046142F">
        <w:rPr>
          <w:lang w:eastAsia="en-US"/>
        </w:rPr>
        <w:t xml:space="preserve">, </w:t>
      </w:r>
      <w:r>
        <w:rPr>
          <w:lang w:eastAsia="en-US"/>
        </w:rPr>
        <w:t>elle gagna sa chambre à pas lents</w:t>
      </w:r>
      <w:r w:rsidR="0046142F">
        <w:rPr>
          <w:lang w:eastAsia="en-US"/>
        </w:rPr>
        <w:t>.</w:t>
      </w:r>
    </w:p>
    <w:p w14:paraId="1F437862" w14:textId="77777777" w:rsidR="0046142F" w:rsidRDefault="003148C9" w:rsidP="0046142F">
      <w:pPr>
        <w:rPr>
          <w:lang w:eastAsia="en-US"/>
        </w:rPr>
      </w:pPr>
      <w:r>
        <w:rPr>
          <w:lang w:eastAsia="en-US"/>
        </w:rPr>
        <w:lastRenderedPageBreak/>
        <w:t>Là</w:t>
      </w:r>
      <w:r w:rsidR="0046142F">
        <w:rPr>
          <w:lang w:eastAsia="en-US"/>
        </w:rPr>
        <w:t xml:space="preserve">, </w:t>
      </w:r>
      <w:r>
        <w:rPr>
          <w:lang w:eastAsia="en-US"/>
        </w:rPr>
        <w:t>elle se laissa tomber sur le pied de son lit</w:t>
      </w:r>
      <w:r w:rsidR="0046142F">
        <w:rPr>
          <w:lang w:eastAsia="en-US"/>
        </w:rPr>
        <w:t xml:space="preserve">, </w:t>
      </w:r>
      <w:r>
        <w:rPr>
          <w:lang w:eastAsia="en-US"/>
        </w:rPr>
        <w:t>comme une pauvre petit</w:t>
      </w:r>
      <w:r>
        <w:t>e fille qui pleure une première faute</w:t>
      </w:r>
      <w:r w:rsidR="0046142F">
        <w:rPr>
          <w:lang w:eastAsia="en-US"/>
        </w:rPr>
        <w:t>.</w:t>
      </w:r>
    </w:p>
    <w:p w14:paraId="6A375510" w14:textId="77777777" w:rsidR="0046142F" w:rsidRDefault="003148C9" w:rsidP="0046142F">
      <w:pPr>
        <w:rPr>
          <w:lang w:eastAsia="en-US"/>
        </w:rPr>
      </w:pPr>
      <w:r>
        <w:rPr>
          <w:lang w:eastAsia="en-US"/>
        </w:rPr>
        <w:t>Et vraiment elle pleurait</w:t>
      </w:r>
      <w:r w:rsidR="0046142F">
        <w:rPr>
          <w:lang w:eastAsia="en-US"/>
        </w:rPr>
        <w:t>.</w:t>
      </w:r>
    </w:p>
    <w:p w14:paraId="61C5C417" w14:textId="77777777" w:rsidR="0046142F" w:rsidRDefault="0046142F" w:rsidP="0046142F">
      <w:pPr>
        <w:rPr>
          <w:lang w:eastAsia="en-US"/>
        </w:rPr>
      </w:pPr>
      <w:r>
        <w:rPr>
          <w:lang w:eastAsia="en-US"/>
        </w:rPr>
        <w:t>— </w:t>
      </w:r>
      <w:r w:rsidR="003148C9">
        <w:rPr>
          <w:lang w:eastAsia="en-US"/>
        </w:rPr>
        <w:t>S</w:t>
      </w:r>
      <w:r>
        <w:rPr>
          <w:lang w:eastAsia="en-US"/>
        </w:rPr>
        <w:t>’</w:t>
      </w:r>
      <w:r w:rsidR="003148C9">
        <w:rPr>
          <w:lang w:eastAsia="en-US"/>
        </w:rPr>
        <w:t>il avait voulu m</w:t>
      </w:r>
      <w:r>
        <w:rPr>
          <w:lang w:eastAsia="en-US"/>
        </w:rPr>
        <w:t>’</w:t>
      </w:r>
      <w:r w:rsidR="003148C9">
        <w:rPr>
          <w:lang w:eastAsia="en-US"/>
        </w:rPr>
        <w:t>aimer</w:t>
      </w:r>
      <w:r>
        <w:rPr>
          <w:lang w:eastAsia="en-US"/>
        </w:rPr>
        <w:t xml:space="preserve"> !… </w:t>
      </w:r>
      <w:r w:rsidR="003148C9">
        <w:rPr>
          <w:lang w:eastAsia="en-US"/>
        </w:rPr>
        <w:t>murmura-t-elle après un silence</w:t>
      </w:r>
      <w:r>
        <w:rPr>
          <w:lang w:eastAsia="en-US"/>
        </w:rPr>
        <w:t>.</w:t>
      </w:r>
    </w:p>
    <w:p w14:paraId="60A6E8C7" w14:textId="77777777" w:rsidR="0046142F" w:rsidRDefault="003148C9" w:rsidP="0046142F">
      <w:pPr>
        <w:rPr>
          <w:lang w:eastAsia="en-US"/>
        </w:rPr>
      </w:pPr>
      <w:r>
        <w:rPr>
          <w:lang w:eastAsia="en-US"/>
        </w:rPr>
        <w:t>Puis elle reprit en fixant son regard dans le vide</w:t>
      </w:r>
      <w:r w:rsidR="0046142F">
        <w:rPr>
          <w:lang w:eastAsia="en-US"/>
        </w:rPr>
        <w:t> :</w:t>
      </w:r>
    </w:p>
    <w:p w14:paraId="069369D1" w14:textId="77777777" w:rsidR="0046142F" w:rsidRDefault="0046142F" w:rsidP="0046142F">
      <w:pPr>
        <w:rPr>
          <w:lang w:eastAsia="en-US"/>
        </w:rPr>
      </w:pPr>
      <w:r>
        <w:rPr>
          <w:lang w:eastAsia="en-US"/>
        </w:rPr>
        <w:t>— </w:t>
      </w:r>
      <w:r w:rsidR="003148C9">
        <w:rPr>
          <w:lang w:eastAsia="en-US"/>
        </w:rPr>
        <w:t>Que de temps passé</w:t>
      </w:r>
      <w:r>
        <w:rPr>
          <w:lang w:eastAsia="en-US"/>
        </w:rPr>
        <w:t xml:space="preserve"> ! </w:t>
      </w:r>
      <w:r w:rsidR="003148C9">
        <w:rPr>
          <w:lang w:eastAsia="en-US"/>
        </w:rPr>
        <w:t>que d</w:t>
      </w:r>
      <w:r>
        <w:rPr>
          <w:lang w:eastAsia="en-US"/>
        </w:rPr>
        <w:t>’</w:t>
      </w:r>
      <w:r w:rsidR="003148C9">
        <w:rPr>
          <w:lang w:eastAsia="en-US"/>
        </w:rPr>
        <w:t>années</w:t>
      </w:r>
      <w:r>
        <w:rPr>
          <w:lang w:eastAsia="en-US"/>
        </w:rPr>
        <w:t xml:space="preserve"> ! </w:t>
      </w:r>
      <w:r w:rsidR="003148C9">
        <w:rPr>
          <w:lang w:eastAsia="en-US"/>
        </w:rPr>
        <w:t>que d</w:t>
      </w:r>
      <w:r>
        <w:rPr>
          <w:lang w:eastAsia="en-US"/>
        </w:rPr>
        <w:t>’</w:t>
      </w:r>
      <w:r w:rsidR="003148C9">
        <w:rPr>
          <w:lang w:eastAsia="en-US"/>
        </w:rPr>
        <w:t>événements</w:t>
      </w:r>
      <w:r>
        <w:rPr>
          <w:lang w:eastAsia="en-US"/>
        </w:rPr>
        <w:t xml:space="preserve"> !… </w:t>
      </w:r>
      <w:r w:rsidR="003148C9">
        <w:rPr>
          <w:lang w:eastAsia="en-US"/>
        </w:rPr>
        <w:t xml:space="preserve">et toujours </w:t>
      </w:r>
      <w:r w:rsidR="003148C9">
        <w:t>sa pensée dans mon cœur</w:t>
      </w:r>
      <w:r>
        <w:rPr>
          <w:lang w:eastAsia="en-US"/>
        </w:rPr>
        <w:t> !</w:t>
      </w:r>
    </w:p>
    <w:p w14:paraId="579C08C7" w14:textId="77777777" w:rsidR="0046142F" w:rsidRDefault="003148C9" w:rsidP="0046142F">
      <w:pPr>
        <w:rPr>
          <w:lang w:eastAsia="en-US"/>
        </w:rPr>
      </w:pPr>
      <w:r>
        <w:rPr>
          <w:lang w:eastAsia="en-US"/>
        </w:rPr>
        <w:t>Elle se leva brusquement</w:t>
      </w:r>
      <w:r w:rsidR="0046142F">
        <w:rPr>
          <w:lang w:eastAsia="en-US"/>
        </w:rPr>
        <w:t>.</w:t>
      </w:r>
    </w:p>
    <w:p w14:paraId="46A0BEB1" w14:textId="3AB19BB6" w:rsidR="0046142F" w:rsidRDefault="0046142F" w:rsidP="0046142F">
      <w:pPr>
        <w:rPr>
          <w:lang w:eastAsia="en-US"/>
        </w:rPr>
      </w:pPr>
      <w:r>
        <w:rPr>
          <w:lang w:eastAsia="en-US"/>
        </w:rPr>
        <w:t>— </w:t>
      </w:r>
      <w:r w:rsidR="003148C9">
        <w:rPr>
          <w:lang w:eastAsia="en-US"/>
        </w:rPr>
        <w:t>Que vient-il faire ici</w:t>
      </w:r>
      <w:r>
        <w:rPr>
          <w:lang w:eastAsia="en-US"/>
        </w:rPr>
        <w:t xml:space="preserve"> ? </w:t>
      </w:r>
      <w:r w:rsidR="003148C9">
        <w:rPr>
          <w:lang w:eastAsia="en-US"/>
        </w:rPr>
        <w:t>dit-elle</w:t>
      </w:r>
      <w:r>
        <w:rPr>
          <w:lang w:eastAsia="en-US"/>
        </w:rPr>
        <w:t xml:space="preserve"> ; </w:t>
      </w:r>
      <w:r w:rsidR="006C2AE1">
        <w:rPr>
          <w:lang w:eastAsia="en-US"/>
        </w:rPr>
        <w:t>—</w:t>
      </w:r>
      <w:r>
        <w:rPr>
          <w:lang w:eastAsia="en-US"/>
        </w:rPr>
        <w:t xml:space="preserve"> </w:t>
      </w:r>
      <w:r w:rsidR="003148C9">
        <w:rPr>
          <w:lang w:eastAsia="en-US"/>
        </w:rPr>
        <w:t>il l</w:t>
      </w:r>
      <w:r>
        <w:rPr>
          <w:lang w:eastAsia="en-US"/>
        </w:rPr>
        <w:t>’</w:t>
      </w:r>
      <w:r w:rsidR="003148C9">
        <w:rPr>
          <w:lang w:eastAsia="en-US"/>
        </w:rPr>
        <w:t>aime toujours sans doute</w:t>
      </w:r>
      <w:r>
        <w:rPr>
          <w:lang w:eastAsia="en-US"/>
        </w:rPr>
        <w:t xml:space="preserve">… </w:t>
      </w:r>
      <w:r w:rsidR="003148C9">
        <w:rPr>
          <w:lang w:eastAsia="en-US"/>
        </w:rPr>
        <w:t>Cette femme qui est mon premier remords</w:t>
      </w:r>
      <w:r>
        <w:rPr>
          <w:lang w:eastAsia="en-US"/>
        </w:rPr>
        <w:t xml:space="preserve">… </w:t>
      </w:r>
      <w:r w:rsidR="003148C9">
        <w:rPr>
          <w:lang w:eastAsia="en-US"/>
        </w:rPr>
        <w:t>et mon éternel malheur</w:t>
      </w:r>
      <w:r>
        <w:rPr>
          <w:lang w:eastAsia="en-US"/>
        </w:rPr>
        <w:t xml:space="preserve"> !… </w:t>
      </w:r>
      <w:r w:rsidR="003148C9">
        <w:rPr>
          <w:lang w:eastAsia="en-US"/>
        </w:rPr>
        <w:t>Si elle est morte</w:t>
      </w:r>
      <w:r>
        <w:rPr>
          <w:lang w:eastAsia="en-US"/>
        </w:rPr>
        <w:t xml:space="preserve">, </w:t>
      </w:r>
      <w:r w:rsidR="003148C9">
        <w:rPr>
          <w:lang w:eastAsia="en-US"/>
        </w:rPr>
        <w:t>il aime son souvenir</w:t>
      </w:r>
      <w:r>
        <w:rPr>
          <w:lang w:eastAsia="en-US"/>
        </w:rPr>
        <w:t xml:space="preserve">… </w:t>
      </w:r>
      <w:r w:rsidR="003148C9">
        <w:rPr>
          <w:lang w:eastAsia="en-US"/>
        </w:rPr>
        <w:t>C</w:t>
      </w:r>
      <w:r>
        <w:rPr>
          <w:lang w:eastAsia="en-US"/>
        </w:rPr>
        <w:t>’</w:t>
      </w:r>
      <w:r w:rsidR="003148C9">
        <w:rPr>
          <w:lang w:eastAsia="en-US"/>
        </w:rPr>
        <w:t>est égal</w:t>
      </w:r>
      <w:r>
        <w:rPr>
          <w:lang w:eastAsia="en-US"/>
        </w:rPr>
        <w:t xml:space="preserve"> ! </w:t>
      </w:r>
      <w:r w:rsidR="003148C9">
        <w:rPr>
          <w:lang w:eastAsia="en-US"/>
        </w:rPr>
        <w:t>Ils seront</w:t>
      </w:r>
      <w:r w:rsidR="003148C9">
        <w:t xml:space="preserve"> tous contre lui</w:t>
      </w:r>
      <w:r>
        <w:rPr>
          <w:lang w:eastAsia="en-US"/>
        </w:rPr>
        <w:t xml:space="preserve">… </w:t>
      </w:r>
      <w:r w:rsidR="003148C9">
        <w:rPr>
          <w:lang w:eastAsia="en-US"/>
        </w:rPr>
        <w:t>et je ne veux pas qu</w:t>
      </w:r>
      <w:r>
        <w:rPr>
          <w:lang w:eastAsia="en-US"/>
        </w:rPr>
        <w:t>’</w:t>
      </w:r>
      <w:r w:rsidR="003148C9">
        <w:rPr>
          <w:lang w:eastAsia="en-US"/>
        </w:rPr>
        <w:t>on le tue</w:t>
      </w:r>
      <w:r>
        <w:rPr>
          <w:lang w:eastAsia="en-US"/>
        </w:rPr>
        <w:t> !</w:t>
      </w:r>
    </w:p>
    <w:p w14:paraId="31385A7A" w14:textId="77777777" w:rsidR="0046142F" w:rsidRDefault="003148C9" w:rsidP="0046142F">
      <w:pPr>
        <w:rPr>
          <w:lang w:eastAsia="en-US"/>
        </w:rPr>
      </w:pPr>
      <w:r>
        <w:rPr>
          <w:lang w:eastAsia="en-US"/>
        </w:rPr>
        <w:t>Ce mot mit un frisson dans ses veines</w:t>
      </w:r>
      <w:r w:rsidR="0046142F">
        <w:rPr>
          <w:lang w:eastAsia="en-US"/>
        </w:rPr>
        <w:t>.</w:t>
      </w:r>
    </w:p>
    <w:p w14:paraId="7A52B83C" w14:textId="477FBBD5" w:rsidR="0046142F" w:rsidRDefault="003148C9" w:rsidP="0046142F">
      <w:pPr>
        <w:rPr>
          <w:lang w:eastAsia="en-US"/>
        </w:rPr>
      </w:pPr>
      <w:r>
        <w:rPr>
          <w:lang w:eastAsia="en-US"/>
        </w:rPr>
        <w:t>Elle se précipita vers un petit bureau en bois de rose qui faisait face à la cheminée</w:t>
      </w:r>
      <w:r w:rsidR="0046142F">
        <w:rPr>
          <w:lang w:eastAsia="en-US"/>
        </w:rPr>
        <w:t xml:space="preserve">. </w:t>
      </w:r>
      <w:r w:rsidR="006C2AE1">
        <w:rPr>
          <w:lang w:eastAsia="en-US"/>
        </w:rPr>
        <w:t>—</w:t>
      </w:r>
      <w:r w:rsidR="0046142F">
        <w:rPr>
          <w:lang w:eastAsia="en-US"/>
        </w:rPr>
        <w:t xml:space="preserve"> </w:t>
      </w:r>
      <w:r>
        <w:rPr>
          <w:lang w:eastAsia="en-US"/>
        </w:rPr>
        <w:t>Elle écrivit rapidement quelques mots sur un papier qu</w:t>
      </w:r>
      <w:r w:rsidR="0046142F">
        <w:rPr>
          <w:lang w:eastAsia="en-US"/>
        </w:rPr>
        <w:t>’</w:t>
      </w:r>
      <w:r>
        <w:rPr>
          <w:lang w:eastAsia="en-US"/>
        </w:rPr>
        <w:t>elle glissa dans son</w:t>
      </w:r>
      <w:r>
        <w:t xml:space="preserve"> sein</w:t>
      </w:r>
      <w:r w:rsidR="0046142F">
        <w:rPr>
          <w:lang w:eastAsia="en-US"/>
        </w:rPr>
        <w:t>.</w:t>
      </w:r>
    </w:p>
    <w:p w14:paraId="1AD90C21" w14:textId="77777777" w:rsidR="0046142F" w:rsidRDefault="003148C9" w:rsidP="0046142F">
      <w:pPr>
        <w:rPr>
          <w:lang w:eastAsia="en-US"/>
        </w:rPr>
      </w:pPr>
      <w:r>
        <w:rPr>
          <w:lang w:eastAsia="en-US"/>
        </w:rPr>
        <w:t>Puis sa main rétablit la symétrie dérangée de sa chevelure</w:t>
      </w:r>
      <w:r w:rsidR="0046142F">
        <w:rPr>
          <w:lang w:eastAsia="en-US"/>
        </w:rPr>
        <w:t xml:space="preserve"> ; </w:t>
      </w:r>
      <w:r>
        <w:rPr>
          <w:lang w:eastAsia="en-US"/>
        </w:rPr>
        <w:t>elle sourit à son miroir et rentra dans le bal</w:t>
      </w:r>
      <w:r w:rsidR="0046142F">
        <w:rPr>
          <w:lang w:eastAsia="en-US"/>
        </w:rPr>
        <w:t>.</w:t>
      </w:r>
    </w:p>
    <w:p w14:paraId="563A992B" w14:textId="77777777" w:rsidR="0046142F" w:rsidRDefault="003148C9" w:rsidP="0046142F">
      <w:pPr>
        <w:rPr>
          <w:lang w:eastAsia="en-US"/>
        </w:rPr>
      </w:pPr>
      <w:r>
        <w:rPr>
          <w:lang w:eastAsia="en-US"/>
        </w:rPr>
        <w:t>Il fallut son arrivée pour faire taire les médisances pointues qui avaient monté de l</w:t>
      </w:r>
      <w:r w:rsidR="0046142F">
        <w:rPr>
          <w:lang w:eastAsia="en-US"/>
        </w:rPr>
        <w:t>’</w:t>
      </w:r>
      <w:r>
        <w:rPr>
          <w:lang w:eastAsia="en-US"/>
        </w:rPr>
        <w:t>essaim des nièces jusqu</w:t>
      </w:r>
      <w:r w:rsidR="0046142F">
        <w:rPr>
          <w:lang w:eastAsia="en-US"/>
        </w:rPr>
        <w:t>’</w:t>
      </w:r>
      <w:r>
        <w:rPr>
          <w:lang w:eastAsia="en-US"/>
        </w:rPr>
        <w:t>aux sièges augustes de ces d</w:t>
      </w:r>
      <w:r>
        <w:t>ames</w:t>
      </w:r>
      <w:r w:rsidR="0046142F">
        <w:rPr>
          <w:lang w:eastAsia="en-US"/>
        </w:rPr>
        <w:t xml:space="preserve">, </w:t>
      </w:r>
      <w:r>
        <w:rPr>
          <w:lang w:eastAsia="en-US"/>
        </w:rPr>
        <w:t>en passant par Pervenche</w:t>
      </w:r>
      <w:r w:rsidR="0046142F">
        <w:rPr>
          <w:lang w:eastAsia="en-US"/>
        </w:rPr>
        <w:t xml:space="preserve">, </w:t>
      </w:r>
      <w:r>
        <w:rPr>
          <w:lang w:eastAsia="en-US"/>
        </w:rPr>
        <w:t>Sensitive</w:t>
      </w:r>
      <w:r w:rsidR="0046142F">
        <w:rPr>
          <w:lang w:eastAsia="en-US"/>
        </w:rPr>
        <w:t xml:space="preserve">, </w:t>
      </w:r>
      <w:proofErr w:type="spellStart"/>
      <w:r>
        <w:rPr>
          <w:lang w:eastAsia="en-US"/>
        </w:rPr>
        <w:t>Berthelleminot</w:t>
      </w:r>
      <w:proofErr w:type="spellEnd"/>
      <w:r w:rsidR="0046142F">
        <w:rPr>
          <w:lang w:eastAsia="en-US"/>
        </w:rPr>
        <w:t xml:space="preserve">, </w:t>
      </w:r>
      <w:r>
        <w:rPr>
          <w:lang w:eastAsia="en-US"/>
        </w:rPr>
        <w:t>les étudiants riches</w:t>
      </w:r>
      <w:r w:rsidR="0046142F">
        <w:rPr>
          <w:lang w:eastAsia="en-US"/>
        </w:rPr>
        <w:t xml:space="preserve">, </w:t>
      </w:r>
      <w:r>
        <w:rPr>
          <w:lang w:eastAsia="en-US"/>
        </w:rPr>
        <w:t>l</w:t>
      </w:r>
      <w:r w:rsidR="0046142F">
        <w:rPr>
          <w:lang w:eastAsia="en-US"/>
        </w:rPr>
        <w:t>’</w:t>
      </w:r>
      <w:r>
        <w:rPr>
          <w:lang w:eastAsia="en-US"/>
        </w:rPr>
        <w:t>habit bleu et madame de Saint-Roch</w:t>
      </w:r>
      <w:r w:rsidR="0046142F">
        <w:rPr>
          <w:lang w:eastAsia="en-US"/>
        </w:rPr>
        <w:t xml:space="preserve">, </w:t>
      </w:r>
      <w:r>
        <w:rPr>
          <w:lang w:eastAsia="en-US"/>
        </w:rPr>
        <w:t>fabricante d</w:t>
      </w:r>
      <w:r w:rsidR="0046142F">
        <w:rPr>
          <w:lang w:eastAsia="en-US"/>
        </w:rPr>
        <w:t>’</w:t>
      </w:r>
      <w:r>
        <w:rPr>
          <w:lang w:eastAsia="en-US"/>
        </w:rPr>
        <w:t>alliances</w:t>
      </w:r>
      <w:r w:rsidR="0046142F">
        <w:rPr>
          <w:lang w:eastAsia="en-US"/>
        </w:rPr>
        <w:t xml:space="preserve">, </w:t>
      </w:r>
      <w:r>
        <w:rPr>
          <w:lang w:eastAsia="en-US"/>
        </w:rPr>
        <w:t>connue par trente ans de succès</w:t>
      </w:r>
      <w:r w:rsidR="0046142F">
        <w:rPr>
          <w:lang w:eastAsia="en-US"/>
        </w:rPr>
        <w:t>.</w:t>
      </w:r>
    </w:p>
    <w:p w14:paraId="6CA43BC0" w14:textId="77777777" w:rsidR="0046142F" w:rsidRDefault="003148C9" w:rsidP="0046142F">
      <w:pPr>
        <w:rPr>
          <w:lang w:eastAsia="en-US"/>
        </w:rPr>
      </w:pPr>
      <w:r>
        <w:rPr>
          <w:lang w:eastAsia="en-US"/>
        </w:rPr>
        <w:lastRenderedPageBreak/>
        <w:t>Dans le boudoir</w:t>
      </w:r>
      <w:r w:rsidR="0046142F">
        <w:rPr>
          <w:lang w:eastAsia="en-US"/>
        </w:rPr>
        <w:t xml:space="preserve">, </w:t>
      </w:r>
      <w:r>
        <w:rPr>
          <w:lang w:eastAsia="en-US"/>
        </w:rPr>
        <w:t>Romblon et Mazurke avaient repris leur entretien</w:t>
      </w:r>
      <w:r w:rsidR="0046142F">
        <w:rPr>
          <w:lang w:eastAsia="en-US"/>
        </w:rPr>
        <w:t>.</w:t>
      </w:r>
    </w:p>
    <w:p w14:paraId="3E31658F" w14:textId="77777777" w:rsidR="0046142F" w:rsidRDefault="003148C9" w:rsidP="0046142F">
      <w:pPr>
        <w:rPr>
          <w:lang w:eastAsia="en-US"/>
        </w:rPr>
      </w:pPr>
      <w:r>
        <w:rPr>
          <w:lang w:eastAsia="en-US"/>
        </w:rPr>
        <w:t xml:space="preserve">Romblon se </w:t>
      </w:r>
      <w:r>
        <w:t>déboutonnait assez rondement</w:t>
      </w:r>
      <w:r w:rsidR="0046142F">
        <w:rPr>
          <w:lang w:eastAsia="en-US"/>
        </w:rPr>
        <w:t xml:space="preserve">, </w:t>
      </w:r>
      <w:r>
        <w:rPr>
          <w:lang w:eastAsia="en-US"/>
        </w:rPr>
        <w:t>et sans aucun doute</w:t>
      </w:r>
      <w:r w:rsidR="0046142F">
        <w:rPr>
          <w:lang w:eastAsia="en-US"/>
        </w:rPr>
        <w:t xml:space="preserve">, </w:t>
      </w:r>
      <w:r>
        <w:rPr>
          <w:lang w:eastAsia="en-US"/>
        </w:rPr>
        <w:t>il avait ses raisons pour cela</w:t>
      </w:r>
      <w:r w:rsidR="0046142F">
        <w:rPr>
          <w:lang w:eastAsia="en-US"/>
        </w:rPr>
        <w:t>.</w:t>
      </w:r>
    </w:p>
    <w:p w14:paraId="3237C970" w14:textId="77777777" w:rsidR="0046142F" w:rsidRDefault="003148C9" w:rsidP="0046142F">
      <w:pPr>
        <w:rPr>
          <w:lang w:eastAsia="en-US"/>
        </w:rPr>
      </w:pPr>
      <w:r>
        <w:rPr>
          <w:lang w:eastAsia="en-US"/>
        </w:rPr>
        <w:t>Mazurke écoutait de toutes ses oreilles</w:t>
      </w:r>
      <w:r w:rsidR="0046142F">
        <w:rPr>
          <w:lang w:eastAsia="en-US"/>
        </w:rPr>
        <w:t xml:space="preserve">, </w:t>
      </w:r>
      <w:r>
        <w:rPr>
          <w:lang w:eastAsia="en-US"/>
        </w:rPr>
        <w:tab/>
        <w:t>mais en écoutant</w:t>
      </w:r>
      <w:r w:rsidR="0046142F">
        <w:rPr>
          <w:lang w:eastAsia="en-US"/>
        </w:rPr>
        <w:t xml:space="preserve">, </w:t>
      </w:r>
      <w:r>
        <w:rPr>
          <w:lang w:eastAsia="en-US"/>
        </w:rPr>
        <w:t>il buvait</w:t>
      </w:r>
      <w:r w:rsidR="0046142F">
        <w:rPr>
          <w:lang w:eastAsia="en-US"/>
        </w:rPr>
        <w:t>.</w:t>
      </w:r>
    </w:p>
    <w:p w14:paraId="1B2001DD" w14:textId="0811E982" w:rsidR="0046142F" w:rsidRDefault="003148C9" w:rsidP="0046142F">
      <w:pPr>
        <w:pStyle w:val="Titre2"/>
        <w:rPr>
          <w:lang w:eastAsia="en-US"/>
        </w:rPr>
      </w:pPr>
      <w:bookmarkStart w:id="11" w:name="_Toc233868051"/>
      <w:bookmarkStart w:id="12" w:name="_Toc202196747"/>
      <w:r>
        <w:rPr>
          <w:lang w:eastAsia="en-US"/>
        </w:rPr>
        <w:lastRenderedPageBreak/>
        <w:t>OÙ ROMBLON-BALLON BAVARDE ÉTONNAMMENT</w:t>
      </w:r>
      <w:bookmarkEnd w:id="11"/>
      <w:bookmarkEnd w:id="12"/>
      <w:r>
        <w:rPr>
          <w:lang w:eastAsia="en-US"/>
        </w:rPr>
        <w:br/>
      </w:r>
    </w:p>
    <w:p w14:paraId="6BF8898D" w14:textId="12C7B2D9" w:rsidR="0046142F" w:rsidRDefault="0046142F" w:rsidP="0046142F">
      <w:pPr>
        <w:rPr>
          <w:lang w:eastAsia="en-US"/>
        </w:rPr>
      </w:pPr>
      <w:r w:rsidRPr="0046142F">
        <w:t>—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reprit Romblon avec cette satisfaction du cicéron</w:t>
      </w:r>
      <w:r w:rsidR="003148C9">
        <w:t>e</w:t>
      </w:r>
      <w:r w:rsidR="003148C9">
        <w:rPr>
          <w:lang w:eastAsia="en-US"/>
        </w:rPr>
        <w:t xml:space="preserve"> qui montre un objet curieux</w:t>
      </w:r>
      <w:r>
        <w:rPr>
          <w:lang w:eastAsia="en-US"/>
        </w:rPr>
        <w:t xml:space="preserve">, </w:t>
      </w:r>
      <w:r w:rsidR="006C2AE1">
        <w:rPr>
          <w:lang w:eastAsia="en-US"/>
        </w:rPr>
        <w:t>—</w:t>
      </w:r>
      <w:r>
        <w:rPr>
          <w:lang w:eastAsia="en-US"/>
        </w:rPr>
        <w:t xml:space="preserve"> </w:t>
      </w:r>
      <w:r w:rsidR="003148C9">
        <w:rPr>
          <w:lang w:eastAsia="en-US"/>
        </w:rPr>
        <w:t>voilà Morin</w:t>
      </w:r>
      <w:r>
        <w:rPr>
          <w:lang w:eastAsia="en-US"/>
        </w:rPr>
        <w:t xml:space="preserve">, </w:t>
      </w:r>
      <w:r w:rsidR="003148C9">
        <w:rPr>
          <w:lang w:eastAsia="en-US"/>
        </w:rPr>
        <w:t xml:space="preserve">voilà </w:t>
      </w:r>
      <w:proofErr w:type="spellStart"/>
      <w:r w:rsidR="003148C9">
        <w:rPr>
          <w:lang w:eastAsia="en-US"/>
        </w:rPr>
        <w:t>Houël</w:t>
      </w:r>
      <w:proofErr w:type="spellEnd"/>
      <w:r>
        <w:rPr>
          <w:lang w:eastAsia="en-US"/>
        </w:rPr>
        <w:t xml:space="preserve">, </w:t>
      </w:r>
      <w:r w:rsidR="003148C9">
        <w:rPr>
          <w:lang w:eastAsia="en-US"/>
        </w:rPr>
        <w:t xml:space="preserve">voilà </w:t>
      </w:r>
      <w:proofErr w:type="spellStart"/>
      <w:r w:rsidR="003148C9">
        <w:rPr>
          <w:lang w:eastAsia="en-US"/>
        </w:rPr>
        <w:t>Guérineul</w:t>
      </w:r>
      <w:proofErr w:type="spellEnd"/>
      <w:r>
        <w:rPr>
          <w:lang w:eastAsia="en-US"/>
        </w:rPr>
        <w:t xml:space="preserve">, </w:t>
      </w:r>
      <w:r w:rsidR="003148C9">
        <w:rPr>
          <w:lang w:eastAsia="en-US"/>
        </w:rPr>
        <w:t>et l</w:t>
      </w:r>
      <w:r>
        <w:rPr>
          <w:lang w:eastAsia="en-US"/>
        </w:rPr>
        <w:t>’</w:t>
      </w:r>
      <w:r w:rsidR="003148C9">
        <w:rPr>
          <w:lang w:eastAsia="en-US"/>
        </w:rPr>
        <w:t>Artichaut et Cousin-et-Ami</w:t>
      </w:r>
      <w:r>
        <w:rPr>
          <w:lang w:eastAsia="en-US"/>
        </w:rPr>
        <w:t xml:space="preserve"> ! </w:t>
      </w:r>
      <w:r w:rsidR="003148C9">
        <w:rPr>
          <w:lang w:eastAsia="en-US"/>
        </w:rPr>
        <w:t>ça fait cinq</w:t>
      </w:r>
      <w:r>
        <w:rPr>
          <w:lang w:eastAsia="en-US"/>
        </w:rPr>
        <w:t xml:space="preserve">… </w:t>
      </w:r>
      <w:r w:rsidR="003148C9">
        <w:rPr>
          <w:lang w:eastAsia="en-US"/>
        </w:rPr>
        <w:t>les héritiers étaient onze</w:t>
      </w:r>
      <w:r>
        <w:rPr>
          <w:lang w:eastAsia="en-US"/>
        </w:rPr>
        <w:t xml:space="preserve"> ; </w:t>
      </w:r>
      <w:r w:rsidR="003148C9">
        <w:rPr>
          <w:lang w:eastAsia="en-US"/>
        </w:rPr>
        <w:t>sur ces onze</w:t>
      </w:r>
      <w:r>
        <w:rPr>
          <w:lang w:eastAsia="en-US"/>
        </w:rPr>
        <w:t xml:space="preserve">, </w:t>
      </w:r>
      <w:r w:rsidR="003148C9">
        <w:rPr>
          <w:lang w:eastAsia="en-US"/>
        </w:rPr>
        <w:t xml:space="preserve">Lucien et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ont renoncé faute de consentir les clauses du testament</w:t>
      </w:r>
      <w:r>
        <w:rPr>
          <w:lang w:eastAsia="en-US"/>
        </w:rPr>
        <w:t xml:space="preserve">… </w:t>
      </w:r>
      <w:r w:rsidR="003148C9">
        <w:rPr>
          <w:lang w:eastAsia="en-US"/>
        </w:rPr>
        <w:t>reste qu</w:t>
      </w:r>
      <w:r w:rsidR="003148C9">
        <w:t>atre</w:t>
      </w:r>
      <w:r>
        <w:rPr>
          <w:lang w:eastAsia="en-US"/>
        </w:rPr>
        <w:t xml:space="preserve"> : </w:t>
      </w:r>
      <w:r w:rsidR="003148C9">
        <w:rPr>
          <w:lang w:eastAsia="en-US"/>
        </w:rPr>
        <w:t>la jeune domestique</w:t>
      </w:r>
      <w:r>
        <w:rPr>
          <w:lang w:eastAsia="en-US"/>
        </w:rPr>
        <w:t xml:space="preserve">, </w:t>
      </w:r>
      <w:r w:rsidR="003148C9">
        <w:rPr>
          <w:lang w:eastAsia="en-US"/>
        </w:rPr>
        <w:t>Besnard</w:t>
      </w:r>
      <w:r>
        <w:rPr>
          <w:lang w:eastAsia="en-US"/>
        </w:rPr>
        <w:t xml:space="preserve">, </w:t>
      </w:r>
      <w:r w:rsidR="003148C9">
        <w:rPr>
          <w:lang w:eastAsia="en-US"/>
        </w:rPr>
        <w:t>Fargeau et le vieux grigou d</w:t>
      </w:r>
      <w:r>
        <w:rPr>
          <w:lang w:eastAsia="en-US"/>
        </w:rPr>
        <w:t>’</w:t>
      </w:r>
      <w:r w:rsidR="003148C9">
        <w:rPr>
          <w:lang w:eastAsia="en-US"/>
        </w:rPr>
        <w:t>Honoré</w:t>
      </w:r>
      <w:r>
        <w:rPr>
          <w:lang w:eastAsia="en-US"/>
        </w:rPr>
        <w:t xml:space="preserve">. </w:t>
      </w:r>
      <w:r w:rsidR="003148C9">
        <w:rPr>
          <w:lang w:eastAsia="en-US"/>
        </w:rPr>
        <w:t>La jeune domestique est devenue une grande dame</w:t>
      </w:r>
      <w:r>
        <w:rPr>
          <w:lang w:eastAsia="en-US"/>
        </w:rPr>
        <w:t xml:space="preserve"> ; </w:t>
      </w:r>
      <w:r w:rsidR="003148C9">
        <w:rPr>
          <w:lang w:eastAsia="en-US"/>
        </w:rPr>
        <w:t>Besnard est au diable</w:t>
      </w:r>
      <w:r>
        <w:rPr>
          <w:lang w:eastAsia="en-US"/>
        </w:rPr>
        <w:t xml:space="preserve">, </w:t>
      </w:r>
      <w:r w:rsidR="003148C9">
        <w:rPr>
          <w:lang w:eastAsia="en-US"/>
        </w:rPr>
        <w:t>le vrai Honoré m</w:t>
      </w:r>
      <w:r>
        <w:rPr>
          <w:lang w:eastAsia="en-US"/>
        </w:rPr>
        <w:t>’</w:t>
      </w:r>
      <w:r w:rsidR="003148C9">
        <w:rPr>
          <w:lang w:eastAsia="en-US"/>
        </w:rPr>
        <w:t>échappe ainsi que Fargeau</w:t>
      </w:r>
      <w:r>
        <w:rPr>
          <w:lang w:eastAsia="en-US"/>
        </w:rPr>
        <w:t xml:space="preserve">… </w:t>
      </w:r>
      <w:r w:rsidR="003148C9">
        <w:rPr>
          <w:lang w:eastAsia="en-US"/>
        </w:rPr>
        <w:t>mais quant à Fargeau</w:t>
      </w:r>
      <w:r>
        <w:rPr>
          <w:lang w:eastAsia="en-US"/>
        </w:rPr>
        <w:t xml:space="preserve">, </w:t>
      </w:r>
      <w:r w:rsidR="003148C9">
        <w:rPr>
          <w:lang w:eastAsia="en-US"/>
        </w:rPr>
        <w:t>il y a certain monsieur de la rue du Regard</w:t>
      </w:r>
      <w:r>
        <w:rPr>
          <w:lang w:eastAsia="en-US"/>
        </w:rPr>
        <w:t>…</w:t>
      </w:r>
    </w:p>
    <w:p w14:paraId="0044A5B3" w14:textId="77777777" w:rsidR="0046142F" w:rsidRDefault="0046142F" w:rsidP="0046142F">
      <w:pPr>
        <w:rPr>
          <w:lang w:eastAsia="en-US"/>
        </w:rPr>
      </w:pPr>
      <w:r>
        <w:rPr>
          <w:lang w:eastAsia="en-US"/>
        </w:rPr>
        <w:t>— </w:t>
      </w:r>
      <w:r w:rsidR="003148C9">
        <w:rPr>
          <w:lang w:eastAsia="en-US"/>
        </w:rPr>
        <w:t>De la rue du Regard</w:t>
      </w:r>
      <w:r>
        <w:rPr>
          <w:lang w:eastAsia="en-US"/>
        </w:rPr>
        <w:t xml:space="preserve"> ! </w:t>
      </w:r>
      <w:r w:rsidR="003148C9">
        <w:rPr>
          <w:lang w:eastAsia="en-US"/>
        </w:rPr>
        <w:t>répéta Mazurke</w:t>
      </w:r>
      <w:r>
        <w:rPr>
          <w:lang w:eastAsia="en-US"/>
        </w:rPr>
        <w:t>.</w:t>
      </w:r>
    </w:p>
    <w:p w14:paraId="52F719FA"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bon</w:t>
      </w:r>
      <w:r>
        <w:rPr>
          <w:lang w:eastAsia="en-US"/>
        </w:rPr>
        <w:t xml:space="preserve"> ! </w:t>
      </w:r>
      <w:r w:rsidR="003148C9">
        <w:rPr>
          <w:lang w:eastAsia="en-US"/>
        </w:rPr>
        <w:t>fit Ballon</w:t>
      </w:r>
      <w:r>
        <w:rPr>
          <w:lang w:eastAsia="en-US"/>
        </w:rPr>
        <w:t xml:space="preserve"> ; </w:t>
      </w:r>
      <w:r w:rsidR="003148C9">
        <w:rPr>
          <w:lang w:eastAsia="en-US"/>
        </w:rPr>
        <w:t xml:space="preserve">mais voyez donc ce </w:t>
      </w:r>
      <w:proofErr w:type="spellStart"/>
      <w:r w:rsidR="003148C9">
        <w:rPr>
          <w:lang w:eastAsia="en-US"/>
        </w:rPr>
        <w:t>Guérineul</w:t>
      </w:r>
      <w:proofErr w:type="spellEnd"/>
      <w:r w:rsidR="003148C9">
        <w:rPr>
          <w:lang w:eastAsia="en-US"/>
        </w:rPr>
        <w:t xml:space="preserve"> comme il a l</w:t>
      </w:r>
      <w:r>
        <w:rPr>
          <w:lang w:eastAsia="en-US"/>
        </w:rPr>
        <w:t>’</w:t>
      </w:r>
      <w:r w:rsidR="003148C9">
        <w:rPr>
          <w:lang w:eastAsia="en-US"/>
        </w:rPr>
        <w:t>air important</w:t>
      </w:r>
      <w:r>
        <w:rPr>
          <w:lang w:eastAsia="en-US"/>
        </w:rPr>
        <w:t xml:space="preserve">. </w:t>
      </w:r>
      <w:r w:rsidR="003148C9">
        <w:rPr>
          <w:lang w:eastAsia="en-US"/>
        </w:rPr>
        <w:t>Figurez-vous qu</w:t>
      </w:r>
      <w:r>
        <w:rPr>
          <w:lang w:eastAsia="en-US"/>
        </w:rPr>
        <w:t>’</w:t>
      </w:r>
      <w:r w:rsidR="003148C9">
        <w:rPr>
          <w:lang w:eastAsia="en-US"/>
        </w:rPr>
        <w:t>il fait la cour à la marquise</w:t>
      </w:r>
      <w:r>
        <w:rPr>
          <w:lang w:eastAsia="en-US"/>
        </w:rPr>
        <w:t xml:space="preserve"> ! </w:t>
      </w:r>
      <w:r w:rsidR="003148C9">
        <w:rPr>
          <w:lang w:eastAsia="en-US"/>
        </w:rPr>
        <w:t>comme si la marquise n</w:t>
      </w:r>
      <w:r>
        <w:rPr>
          <w:lang w:eastAsia="en-US"/>
        </w:rPr>
        <w:t>’</w:t>
      </w:r>
      <w:r w:rsidR="003148C9">
        <w:rPr>
          <w:lang w:eastAsia="en-US"/>
        </w:rPr>
        <w:t>avait pas ce qu</w:t>
      </w:r>
      <w:r>
        <w:rPr>
          <w:lang w:eastAsia="en-US"/>
        </w:rPr>
        <w:t>’</w:t>
      </w:r>
      <w:r w:rsidR="003148C9">
        <w:rPr>
          <w:lang w:eastAsia="en-US"/>
        </w:rPr>
        <w:t>il lui faut</w:t>
      </w:r>
      <w:r>
        <w:rPr>
          <w:lang w:eastAsia="en-US"/>
        </w:rPr>
        <w:t> !</w:t>
      </w:r>
    </w:p>
    <w:p w14:paraId="309909F8" w14:textId="77777777" w:rsidR="0046142F" w:rsidRDefault="003148C9" w:rsidP="0046142F">
      <w:pPr>
        <w:rPr>
          <w:lang w:eastAsia="en-US"/>
        </w:rPr>
      </w:pPr>
      <w:r>
        <w:rPr>
          <w:lang w:eastAsia="en-US"/>
        </w:rPr>
        <w:t>Vanité d</w:t>
      </w:r>
      <w:r w:rsidR="0046142F">
        <w:rPr>
          <w:lang w:eastAsia="en-US"/>
        </w:rPr>
        <w:t>’</w:t>
      </w:r>
      <w:r>
        <w:rPr>
          <w:lang w:eastAsia="en-US"/>
        </w:rPr>
        <w:t>un maquignon de d</w:t>
      </w:r>
      <w:r>
        <w:t>eux cent vingt-huit kilos</w:t>
      </w:r>
      <w:r w:rsidR="0046142F">
        <w:rPr>
          <w:lang w:eastAsia="en-US"/>
        </w:rPr>
        <w:t> !</w:t>
      </w:r>
    </w:p>
    <w:p w14:paraId="3FEBF4EA"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diable</w:t>
      </w:r>
      <w:r>
        <w:rPr>
          <w:lang w:eastAsia="en-US"/>
        </w:rPr>
        <w:t xml:space="preserve"> ! </w:t>
      </w:r>
      <w:r w:rsidR="003148C9">
        <w:rPr>
          <w:lang w:eastAsia="en-US"/>
        </w:rPr>
        <w:t>reprit-il</w:t>
      </w:r>
      <w:r>
        <w:rPr>
          <w:lang w:eastAsia="en-US"/>
        </w:rPr>
        <w:t xml:space="preserve"> ; </w:t>
      </w:r>
      <w:r w:rsidR="003148C9">
        <w:rPr>
          <w:lang w:eastAsia="en-US"/>
        </w:rPr>
        <w:t>ça me coûte assez cher</w:t>
      </w:r>
      <w:r>
        <w:rPr>
          <w:lang w:eastAsia="en-US"/>
        </w:rPr>
        <w:t xml:space="preserve"> !… </w:t>
      </w:r>
      <w:r w:rsidR="003148C9">
        <w:rPr>
          <w:lang w:eastAsia="en-US"/>
        </w:rPr>
        <w:t>Je suis gêné</w:t>
      </w:r>
      <w:r>
        <w:rPr>
          <w:lang w:eastAsia="en-US"/>
        </w:rPr>
        <w:t xml:space="preserve">, </w:t>
      </w:r>
      <w:r w:rsidR="003148C9">
        <w:rPr>
          <w:lang w:eastAsia="en-US"/>
        </w:rPr>
        <w:t xml:space="preserve">monsieur </w:t>
      </w:r>
      <w:proofErr w:type="spellStart"/>
      <w:r w:rsidR="003148C9">
        <w:rPr>
          <w:lang w:eastAsia="en-US"/>
        </w:rPr>
        <w:t>Mérieul</w:t>
      </w:r>
      <w:proofErr w:type="spellEnd"/>
      <w:r>
        <w:rPr>
          <w:lang w:eastAsia="en-US"/>
        </w:rPr>
        <w:t xml:space="preserve"> ; </w:t>
      </w:r>
      <w:r w:rsidR="003148C9">
        <w:rPr>
          <w:lang w:eastAsia="en-US"/>
        </w:rPr>
        <w:t>j</w:t>
      </w:r>
      <w:r>
        <w:rPr>
          <w:lang w:eastAsia="en-US"/>
        </w:rPr>
        <w:t>’</w:t>
      </w:r>
      <w:r w:rsidR="003148C9">
        <w:rPr>
          <w:lang w:eastAsia="en-US"/>
        </w:rPr>
        <w:t>ai quarante mille francs à payer le quinze</w:t>
      </w:r>
      <w:r>
        <w:rPr>
          <w:lang w:eastAsia="en-US"/>
        </w:rPr>
        <w:t xml:space="preserve">, </w:t>
      </w:r>
      <w:r w:rsidR="003148C9">
        <w:rPr>
          <w:lang w:eastAsia="en-US"/>
        </w:rPr>
        <w:t>et du diable si je sais où les prendre</w:t>
      </w:r>
      <w:r>
        <w:rPr>
          <w:lang w:eastAsia="en-US"/>
        </w:rPr>
        <w:t> !</w:t>
      </w:r>
    </w:p>
    <w:p w14:paraId="09055D81" w14:textId="77777777" w:rsidR="0046142F" w:rsidRDefault="0046142F" w:rsidP="0046142F">
      <w:pPr>
        <w:rPr>
          <w:lang w:eastAsia="en-US"/>
        </w:rPr>
      </w:pPr>
      <w:r>
        <w:rPr>
          <w:lang w:eastAsia="en-US"/>
        </w:rPr>
        <w:t>— </w:t>
      </w:r>
      <w:r w:rsidR="003148C9">
        <w:rPr>
          <w:lang w:eastAsia="en-US"/>
        </w:rPr>
        <w:t>Ce n</w:t>
      </w:r>
      <w:r>
        <w:rPr>
          <w:lang w:eastAsia="en-US"/>
        </w:rPr>
        <w:t>’</w:t>
      </w:r>
      <w:r w:rsidR="003148C9">
        <w:rPr>
          <w:lang w:eastAsia="en-US"/>
        </w:rPr>
        <w:t>est pas moi qui vous les donnerai</w:t>
      </w:r>
      <w:r>
        <w:rPr>
          <w:lang w:eastAsia="en-US"/>
        </w:rPr>
        <w:t xml:space="preserve">, </w:t>
      </w:r>
      <w:r w:rsidR="003148C9">
        <w:rPr>
          <w:lang w:eastAsia="en-US"/>
        </w:rPr>
        <w:t>dit Mazurk</w:t>
      </w:r>
      <w:r w:rsidR="003148C9">
        <w:t>e</w:t>
      </w:r>
      <w:r>
        <w:rPr>
          <w:lang w:eastAsia="en-US"/>
        </w:rPr>
        <w:t>.</w:t>
      </w:r>
    </w:p>
    <w:p w14:paraId="27D3E55C"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murmura Romblon</w:t>
      </w:r>
      <w:r>
        <w:rPr>
          <w:lang w:eastAsia="en-US"/>
        </w:rPr>
        <w:t xml:space="preserve"> ; </w:t>
      </w:r>
      <w:r w:rsidR="003148C9">
        <w:rPr>
          <w:lang w:eastAsia="en-US"/>
        </w:rPr>
        <w:t>farceur</w:t>
      </w:r>
      <w:r>
        <w:rPr>
          <w:lang w:eastAsia="en-US"/>
        </w:rPr>
        <w:t> !</w:t>
      </w:r>
    </w:p>
    <w:p w14:paraId="784EE10B" w14:textId="77777777" w:rsidR="0046142F" w:rsidRDefault="003148C9" w:rsidP="0046142F">
      <w:pPr>
        <w:rPr>
          <w:lang w:eastAsia="en-US"/>
        </w:rPr>
      </w:pPr>
      <w:r>
        <w:rPr>
          <w:lang w:eastAsia="en-US"/>
        </w:rPr>
        <w:t>Sa grosse face avait un étrange sourire</w:t>
      </w:r>
      <w:r w:rsidR="0046142F">
        <w:rPr>
          <w:lang w:eastAsia="en-US"/>
        </w:rPr>
        <w:t>.</w:t>
      </w:r>
    </w:p>
    <w:p w14:paraId="2C36375D" w14:textId="77777777" w:rsidR="0046142F" w:rsidRDefault="0046142F" w:rsidP="0046142F">
      <w:pPr>
        <w:rPr>
          <w:lang w:eastAsia="en-US"/>
        </w:rPr>
      </w:pPr>
      <w:r>
        <w:rPr>
          <w:lang w:eastAsia="en-US"/>
        </w:rPr>
        <w:t>— </w:t>
      </w:r>
      <w:r w:rsidR="003148C9">
        <w:rPr>
          <w:lang w:eastAsia="en-US"/>
        </w:rPr>
        <w:t>Quand on a cinquante mille francs</w:t>
      </w:r>
      <w:r>
        <w:rPr>
          <w:lang w:eastAsia="en-US"/>
        </w:rPr>
        <w:t xml:space="preserve">, </w:t>
      </w:r>
      <w:r w:rsidR="003148C9">
        <w:rPr>
          <w:lang w:eastAsia="en-US"/>
        </w:rPr>
        <w:t>reprit-il avec bonhomie</w:t>
      </w:r>
      <w:r>
        <w:rPr>
          <w:lang w:eastAsia="en-US"/>
        </w:rPr>
        <w:t xml:space="preserve">, </w:t>
      </w:r>
      <w:r w:rsidR="003148C9">
        <w:rPr>
          <w:lang w:eastAsia="en-US"/>
        </w:rPr>
        <w:t>on ne peut pas en donner quarante mille</w:t>
      </w:r>
      <w:r>
        <w:rPr>
          <w:lang w:eastAsia="en-US"/>
        </w:rPr>
        <w:t xml:space="preserve">… </w:t>
      </w:r>
      <w:r w:rsidR="003148C9">
        <w:rPr>
          <w:lang w:eastAsia="en-US"/>
        </w:rPr>
        <w:t xml:space="preserve">Pou-ouh </w:t>
      </w:r>
      <w:r w:rsidR="003148C9">
        <w:rPr>
          <w:lang w:eastAsia="en-US"/>
        </w:rPr>
        <w:lastRenderedPageBreak/>
        <w:t>c</w:t>
      </w:r>
      <w:r>
        <w:rPr>
          <w:lang w:eastAsia="en-US"/>
        </w:rPr>
        <w:t>’</w:t>
      </w:r>
      <w:r w:rsidR="003148C9">
        <w:rPr>
          <w:lang w:eastAsia="en-US"/>
        </w:rPr>
        <w:t>est évident</w:t>
      </w:r>
      <w:r>
        <w:rPr>
          <w:lang w:eastAsia="en-US"/>
        </w:rPr>
        <w:t xml:space="preserve">… </w:t>
      </w:r>
      <w:r w:rsidR="003148C9">
        <w:rPr>
          <w:lang w:eastAsia="en-US"/>
        </w:rPr>
        <w:t>Mais nous nous arrangerons</w:t>
      </w:r>
      <w:r>
        <w:rPr>
          <w:lang w:eastAsia="en-US"/>
        </w:rPr>
        <w:t xml:space="preserve">, </w:t>
      </w:r>
      <w:r w:rsidR="003148C9">
        <w:rPr>
          <w:lang w:eastAsia="en-US"/>
        </w:rPr>
        <w:t>vous verrez</w:t>
      </w:r>
      <w:r>
        <w:rPr>
          <w:lang w:eastAsia="en-US"/>
        </w:rPr>
        <w:t xml:space="preserve"> !… </w:t>
      </w:r>
      <w:r w:rsidR="003148C9">
        <w:rPr>
          <w:lang w:eastAsia="en-US"/>
        </w:rPr>
        <w:t xml:space="preserve">En </w:t>
      </w:r>
      <w:r w:rsidR="003148C9">
        <w:t>atte</w:t>
      </w:r>
      <w:r w:rsidR="003148C9">
        <w:rPr>
          <w:lang w:eastAsia="en-US"/>
        </w:rPr>
        <w:t>ndant</w:t>
      </w:r>
      <w:r>
        <w:rPr>
          <w:lang w:eastAsia="en-US"/>
        </w:rPr>
        <w:t xml:space="preserve">, </w:t>
      </w:r>
      <w:r w:rsidR="003148C9">
        <w:rPr>
          <w:lang w:eastAsia="en-US"/>
        </w:rPr>
        <w:t>convenez que je joue avec vous cartes sur table</w:t>
      </w:r>
      <w:r>
        <w:rPr>
          <w:lang w:eastAsia="en-US"/>
        </w:rPr>
        <w:t>.</w:t>
      </w:r>
    </w:p>
    <w:p w14:paraId="3149FDAC"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vrai</w:t>
      </w:r>
      <w:r>
        <w:rPr>
          <w:lang w:eastAsia="en-US"/>
        </w:rPr>
        <w:t>.</w:t>
      </w:r>
    </w:p>
    <w:p w14:paraId="489FB3E3" w14:textId="55DBA6E4" w:rsidR="0046142F" w:rsidRDefault="0046142F" w:rsidP="0046142F">
      <w:pPr>
        <w:rPr>
          <w:lang w:eastAsia="en-US"/>
        </w:rPr>
      </w:pPr>
      <w:r>
        <w:rPr>
          <w:lang w:eastAsia="en-US"/>
        </w:rPr>
        <w:t>— </w:t>
      </w:r>
      <w:r w:rsidR="003148C9">
        <w:rPr>
          <w:lang w:eastAsia="en-US"/>
        </w:rPr>
        <w:t>Papa n</w:t>
      </w:r>
      <w:r>
        <w:rPr>
          <w:lang w:eastAsia="en-US"/>
        </w:rPr>
        <w:t>’</w:t>
      </w:r>
      <w:r w:rsidR="003148C9">
        <w:rPr>
          <w:lang w:eastAsia="en-US"/>
        </w:rPr>
        <w:t>aurait peut-être pas fait comme ça</w:t>
      </w:r>
      <w:r>
        <w:rPr>
          <w:lang w:eastAsia="en-US"/>
        </w:rPr>
        <w:t xml:space="preserve"> !… </w:t>
      </w:r>
      <w:r w:rsidR="003148C9">
        <w:rPr>
          <w:lang w:eastAsia="en-US"/>
        </w:rPr>
        <w:t>Mais moi</w:t>
      </w:r>
      <w:r>
        <w:rPr>
          <w:lang w:eastAsia="en-US"/>
        </w:rPr>
        <w:t xml:space="preserve">, </w:t>
      </w:r>
      <w:r w:rsidR="003148C9">
        <w:rPr>
          <w:lang w:eastAsia="en-US"/>
        </w:rPr>
        <w:t>je ne sais pas tromper</w:t>
      </w:r>
      <w:r>
        <w:rPr>
          <w:lang w:eastAsia="en-US"/>
        </w:rPr>
        <w:t xml:space="preserve">… </w:t>
      </w:r>
      <w:r w:rsidR="003148C9">
        <w:rPr>
          <w:lang w:eastAsia="en-US"/>
        </w:rPr>
        <w:t>Et puis j</w:t>
      </w:r>
      <w:r>
        <w:rPr>
          <w:lang w:eastAsia="en-US"/>
        </w:rPr>
        <w:t>’</w:t>
      </w:r>
      <w:r w:rsidR="003148C9">
        <w:rPr>
          <w:lang w:eastAsia="en-US"/>
        </w:rPr>
        <w:t xml:space="preserve">aime à revoir les gens de ce </w:t>
      </w:r>
      <w:r w:rsidR="003148C9">
        <w:rPr>
          <w:lang w:eastAsia="en-US"/>
        </w:rPr>
        <w:t>pays</w:t>
      </w:r>
      <w:r w:rsidR="003148C9">
        <w:rPr>
          <w:lang w:eastAsia="en-US"/>
        </w:rPr>
        <w:t>-là</w:t>
      </w:r>
      <w:r>
        <w:rPr>
          <w:lang w:eastAsia="en-US"/>
        </w:rPr>
        <w:t xml:space="preserve"> !… </w:t>
      </w:r>
      <w:r w:rsidR="003148C9">
        <w:rPr>
          <w:lang w:eastAsia="en-US"/>
        </w:rPr>
        <w:t>ça me rappelle ma jeunesse</w:t>
      </w:r>
      <w:r>
        <w:rPr>
          <w:lang w:eastAsia="en-US"/>
        </w:rPr>
        <w:t xml:space="preserve">… </w:t>
      </w:r>
      <w:r w:rsidR="003148C9">
        <w:rPr>
          <w:lang w:eastAsia="en-US"/>
        </w:rPr>
        <w:t>Voyez-vous</w:t>
      </w:r>
      <w:r>
        <w:rPr>
          <w:lang w:eastAsia="en-US"/>
        </w:rPr>
        <w:t xml:space="preserve">, </w:t>
      </w:r>
      <w:r w:rsidR="003148C9">
        <w:rPr>
          <w:lang w:eastAsia="en-US"/>
        </w:rPr>
        <w:t>on faisai</w:t>
      </w:r>
      <w:r w:rsidR="003148C9">
        <w:t>t courir des bruits sur notre maison</w:t>
      </w:r>
      <w:r>
        <w:rPr>
          <w:lang w:eastAsia="en-US"/>
        </w:rPr>
        <w:t xml:space="preserve">, </w:t>
      </w:r>
      <w:r w:rsidR="003148C9">
        <w:rPr>
          <w:lang w:eastAsia="en-US"/>
        </w:rPr>
        <w:t>là-bas</w:t>
      </w:r>
      <w:r>
        <w:rPr>
          <w:lang w:eastAsia="en-US"/>
        </w:rPr>
        <w:t xml:space="preserve">, </w:t>
      </w:r>
      <w:r w:rsidR="003148C9">
        <w:rPr>
          <w:lang w:eastAsia="en-US"/>
        </w:rPr>
        <w:t>à Vitré</w:t>
      </w:r>
      <w:r>
        <w:rPr>
          <w:lang w:eastAsia="en-US"/>
        </w:rPr>
        <w:t xml:space="preserve"> ; </w:t>
      </w:r>
      <w:r w:rsidR="003148C9">
        <w:rPr>
          <w:lang w:eastAsia="en-US"/>
        </w:rPr>
        <w:t>ça n</w:t>
      </w:r>
      <w:r>
        <w:rPr>
          <w:lang w:eastAsia="en-US"/>
        </w:rPr>
        <w:t>’</w:t>
      </w:r>
      <w:r w:rsidR="003148C9">
        <w:rPr>
          <w:lang w:eastAsia="en-US"/>
        </w:rPr>
        <w:t>avait pas le sens commun</w:t>
      </w:r>
      <w:r>
        <w:rPr>
          <w:lang w:eastAsia="en-US"/>
        </w:rPr>
        <w:t xml:space="preserve">. </w:t>
      </w:r>
      <w:r w:rsidR="003148C9">
        <w:rPr>
          <w:lang w:eastAsia="en-US"/>
        </w:rPr>
        <w:t>Papa leur a sauvé la vie à tous ces héritiers de Jean-de-la-Mer</w:t>
      </w:r>
      <w:r>
        <w:rPr>
          <w:lang w:eastAsia="en-US"/>
        </w:rPr>
        <w:t xml:space="preserve">… </w:t>
      </w:r>
      <w:r w:rsidR="003148C9">
        <w:rPr>
          <w:lang w:eastAsia="en-US"/>
        </w:rPr>
        <w:t>et c</w:t>
      </w:r>
      <w:r>
        <w:rPr>
          <w:lang w:eastAsia="en-US"/>
        </w:rPr>
        <w:t>’</w:t>
      </w:r>
      <w:r w:rsidR="003148C9">
        <w:rPr>
          <w:lang w:eastAsia="en-US"/>
        </w:rPr>
        <w:t>est bien le moins que j</w:t>
      </w:r>
      <w:r>
        <w:rPr>
          <w:lang w:eastAsia="en-US"/>
        </w:rPr>
        <w:t>’</w:t>
      </w:r>
      <w:r w:rsidR="003148C9">
        <w:rPr>
          <w:lang w:eastAsia="en-US"/>
        </w:rPr>
        <w:t>en profite un peu</w:t>
      </w:r>
      <w:r>
        <w:rPr>
          <w:lang w:eastAsia="en-US"/>
        </w:rPr>
        <w:t xml:space="preserve">, </w:t>
      </w:r>
      <w:r w:rsidR="003148C9">
        <w:rPr>
          <w:lang w:eastAsia="en-US"/>
        </w:rPr>
        <w:t>pou-ouh</w:t>
      </w:r>
      <w:r>
        <w:rPr>
          <w:lang w:eastAsia="en-US"/>
        </w:rPr>
        <w:t xml:space="preserve"> ! </w:t>
      </w:r>
      <w:r w:rsidR="003148C9">
        <w:rPr>
          <w:lang w:eastAsia="en-US"/>
        </w:rPr>
        <w:t xml:space="preserve">monsieur </w:t>
      </w:r>
      <w:proofErr w:type="spellStart"/>
      <w:r w:rsidR="003148C9">
        <w:rPr>
          <w:lang w:eastAsia="en-US"/>
        </w:rPr>
        <w:t>Mérieul</w:t>
      </w:r>
      <w:proofErr w:type="spellEnd"/>
      <w:r>
        <w:rPr>
          <w:lang w:eastAsia="en-US"/>
        </w:rPr>
        <w:t>.</w:t>
      </w:r>
    </w:p>
    <w:p w14:paraId="68B1FD9C" w14:textId="77777777" w:rsidR="0046142F" w:rsidRDefault="003148C9" w:rsidP="0046142F">
      <w:pPr>
        <w:rPr>
          <w:lang w:eastAsia="en-US"/>
        </w:rPr>
      </w:pPr>
      <w:r>
        <w:rPr>
          <w:lang w:eastAsia="en-US"/>
        </w:rPr>
        <w:t>Mazurke avait déjà bu beauc</w:t>
      </w:r>
      <w:r>
        <w:t>oup de madère</w:t>
      </w:r>
      <w:r w:rsidR="0046142F">
        <w:rPr>
          <w:lang w:eastAsia="en-US"/>
        </w:rPr>
        <w:t xml:space="preserve">. </w:t>
      </w:r>
      <w:r>
        <w:rPr>
          <w:lang w:eastAsia="en-US"/>
        </w:rPr>
        <w:t>La vue inopinée de ces cinq hommes dont le masque tombait pour lui si brusquement le frappa</w:t>
      </w:r>
      <w:r w:rsidR="0046142F">
        <w:rPr>
          <w:lang w:eastAsia="en-US"/>
        </w:rPr>
        <w:t xml:space="preserve">. </w:t>
      </w:r>
      <w:r>
        <w:rPr>
          <w:lang w:eastAsia="en-US"/>
        </w:rPr>
        <w:t>Pendant que Romblon parlait</w:t>
      </w:r>
      <w:r w:rsidR="0046142F">
        <w:rPr>
          <w:lang w:eastAsia="en-US"/>
        </w:rPr>
        <w:t xml:space="preserve">, </w:t>
      </w:r>
      <w:r>
        <w:rPr>
          <w:lang w:eastAsia="en-US"/>
        </w:rPr>
        <w:t>Mazurke réfléchissait tant qu</w:t>
      </w:r>
      <w:r w:rsidR="0046142F">
        <w:rPr>
          <w:lang w:eastAsia="en-US"/>
        </w:rPr>
        <w:t>’</w:t>
      </w:r>
      <w:r>
        <w:rPr>
          <w:lang w:eastAsia="en-US"/>
        </w:rPr>
        <w:t>il pouvait</w:t>
      </w:r>
      <w:r w:rsidR="0046142F">
        <w:rPr>
          <w:lang w:eastAsia="en-US"/>
        </w:rPr>
        <w:t xml:space="preserve">. </w:t>
      </w:r>
      <w:r>
        <w:rPr>
          <w:lang w:eastAsia="en-US"/>
        </w:rPr>
        <w:t>Il examinait de son mieux sa partie changée</w:t>
      </w:r>
      <w:r w:rsidR="0046142F">
        <w:rPr>
          <w:lang w:eastAsia="en-US"/>
        </w:rPr>
        <w:t xml:space="preserve">. </w:t>
      </w:r>
      <w:r>
        <w:rPr>
          <w:lang w:eastAsia="en-US"/>
        </w:rPr>
        <w:t>Il se demandait surtout pourquoi</w:t>
      </w:r>
      <w:r>
        <w:t xml:space="preserve"> cet homme lui j</w:t>
      </w:r>
      <w:r>
        <w:rPr>
          <w:lang w:eastAsia="en-US"/>
        </w:rPr>
        <w:t>etait ainsi sans rétribution une si bonne part de son secret</w:t>
      </w:r>
      <w:r w:rsidR="0046142F">
        <w:rPr>
          <w:lang w:eastAsia="en-US"/>
        </w:rPr>
        <w:t>.</w:t>
      </w:r>
    </w:p>
    <w:p w14:paraId="3B02F57F" w14:textId="77777777" w:rsidR="0046142F" w:rsidRDefault="003148C9" w:rsidP="0046142F">
      <w:pPr>
        <w:rPr>
          <w:lang w:eastAsia="en-US"/>
        </w:rPr>
      </w:pPr>
      <w:r>
        <w:rPr>
          <w:lang w:eastAsia="en-US"/>
        </w:rPr>
        <w:t>Sa tête était un peu troublée</w:t>
      </w:r>
      <w:r w:rsidR="0046142F">
        <w:rPr>
          <w:lang w:eastAsia="en-US"/>
        </w:rPr>
        <w:t xml:space="preserve">. </w:t>
      </w:r>
      <w:r>
        <w:rPr>
          <w:lang w:eastAsia="en-US"/>
        </w:rPr>
        <w:t>Il but pour s</w:t>
      </w:r>
      <w:r w:rsidR="0046142F">
        <w:rPr>
          <w:lang w:eastAsia="en-US"/>
        </w:rPr>
        <w:t>’</w:t>
      </w:r>
      <w:r>
        <w:rPr>
          <w:lang w:eastAsia="en-US"/>
        </w:rPr>
        <w:t>éclaircir l</w:t>
      </w:r>
      <w:r w:rsidR="0046142F">
        <w:rPr>
          <w:lang w:eastAsia="en-US"/>
        </w:rPr>
        <w:t>’</w:t>
      </w:r>
      <w:r>
        <w:rPr>
          <w:lang w:eastAsia="en-US"/>
        </w:rPr>
        <w:t>esprit</w:t>
      </w:r>
      <w:r w:rsidR="0046142F">
        <w:rPr>
          <w:lang w:eastAsia="en-US"/>
        </w:rPr>
        <w:t>.</w:t>
      </w:r>
    </w:p>
    <w:p w14:paraId="014C17E4" w14:textId="77777777" w:rsidR="0046142F" w:rsidRDefault="003148C9" w:rsidP="0046142F">
      <w:pPr>
        <w:rPr>
          <w:lang w:eastAsia="en-US"/>
        </w:rPr>
      </w:pPr>
      <w:r>
        <w:rPr>
          <w:lang w:eastAsia="en-US"/>
        </w:rPr>
        <w:t>Le moyen ne valait pas le diable</w:t>
      </w:r>
      <w:r w:rsidR="0046142F">
        <w:rPr>
          <w:lang w:eastAsia="en-US"/>
        </w:rPr>
        <w:t>.</w:t>
      </w:r>
    </w:p>
    <w:p w14:paraId="4BD4AB1C" w14:textId="77777777" w:rsidR="0046142F" w:rsidRDefault="003148C9" w:rsidP="0046142F">
      <w:pPr>
        <w:rPr>
          <w:lang w:eastAsia="en-US"/>
        </w:rPr>
      </w:pPr>
      <w:r>
        <w:rPr>
          <w:lang w:eastAsia="en-US"/>
        </w:rPr>
        <w:t>Romblon le regardait boire et semblait bien satisfait de lui</w:t>
      </w:r>
      <w:r w:rsidR="0046142F">
        <w:rPr>
          <w:lang w:eastAsia="en-US"/>
        </w:rPr>
        <w:t>.</w:t>
      </w:r>
    </w:p>
    <w:p w14:paraId="1B92E8FE" w14:textId="77777777" w:rsidR="0046142F" w:rsidRDefault="003148C9" w:rsidP="0046142F">
      <w:pPr>
        <w:rPr>
          <w:lang w:eastAsia="en-US"/>
        </w:rPr>
      </w:pPr>
      <w:r>
        <w:rPr>
          <w:lang w:eastAsia="en-US"/>
        </w:rPr>
        <w:t>Pour quiconqu</w:t>
      </w:r>
      <w:r>
        <w:t>e connaissait ce gros maquignon</w:t>
      </w:r>
      <w:r w:rsidR="0046142F">
        <w:rPr>
          <w:lang w:eastAsia="en-US"/>
        </w:rPr>
        <w:t xml:space="preserve">, </w:t>
      </w:r>
      <w:r>
        <w:rPr>
          <w:lang w:eastAsia="en-US"/>
        </w:rPr>
        <w:t>habillé de nankin des pieds à la tête</w:t>
      </w:r>
      <w:r w:rsidR="0046142F">
        <w:rPr>
          <w:lang w:eastAsia="en-US"/>
        </w:rPr>
        <w:t xml:space="preserve">, </w:t>
      </w:r>
      <w:r>
        <w:rPr>
          <w:lang w:eastAsia="en-US"/>
        </w:rPr>
        <w:t>il eût été fort évident qu</w:t>
      </w:r>
      <w:r w:rsidR="0046142F">
        <w:rPr>
          <w:lang w:eastAsia="en-US"/>
        </w:rPr>
        <w:t>’</w:t>
      </w:r>
      <w:r>
        <w:rPr>
          <w:lang w:eastAsia="en-US"/>
        </w:rPr>
        <w:t>un projet lui était venu depuis une demi-heure</w:t>
      </w:r>
      <w:r w:rsidR="0046142F">
        <w:rPr>
          <w:lang w:eastAsia="en-US"/>
        </w:rPr>
        <w:t xml:space="preserve">, </w:t>
      </w:r>
      <w:r>
        <w:rPr>
          <w:lang w:eastAsia="en-US"/>
        </w:rPr>
        <w:t>et qu</w:t>
      </w:r>
      <w:r w:rsidR="0046142F">
        <w:rPr>
          <w:lang w:eastAsia="en-US"/>
        </w:rPr>
        <w:t>’</w:t>
      </w:r>
      <w:r>
        <w:rPr>
          <w:lang w:eastAsia="en-US"/>
        </w:rPr>
        <w:t>il le caressait</w:t>
      </w:r>
      <w:r w:rsidR="0046142F">
        <w:rPr>
          <w:lang w:eastAsia="en-US"/>
        </w:rPr>
        <w:t xml:space="preserve">, </w:t>
      </w:r>
      <w:r>
        <w:rPr>
          <w:lang w:eastAsia="en-US"/>
        </w:rPr>
        <w:t>ce projet</w:t>
      </w:r>
      <w:r w:rsidR="0046142F">
        <w:rPr>
          <w:lang w:eastAsia="en-US"/>
        </w:rPr>
        <w:t xml:space="preserve">, </w:t>
      </w:r>
      <w:r>
        <w:rPr>
          <w:lang w:eastAsia="en-US"/>
        </w:rPr>
        <w:t>tout en bavardant pour donner le change à Mazurke</w:t>
      </w:r>
      <w:r w:rsidR="0046142F">
        <w:rPr>
          <w:lang w:eastAsia="en-US"/>
        </w:rPr>
        <w:t>.</w:t>
      </w:r>
    </w:p>
    <w:p w14:paraId="3D7F44A2" w14:textId="2F9159C4" w:rsidR="0046142F" w:rsidRDefault="0046142F" w:rsidP="0046142F">
      <w:pPr>
        <w:rPr>
          <w:lang w:eastAsia="en-US"/>
        </w:rPr>
      </w:pPr>
      <w:r>
        <w:rPr>
          <w:lang w:eastAsia="en-US"/>
        </w:rPr>
        <w:t>— </w:t>
      </w:r>
      <w:r w:rsidR="003148C9">
        <w:rPr>
          <w:lang w:eastAsia="en-US"/>
        </w:rPr>
        <w:t>Vous savez</w:t>
      </w:r>
      <w:r>
        <w:rPr>
          <w:lang w:eastAsia="en-US"/>
        </w:rPr>
        <w:t xml:space="preserve">, </w:t>
      </w:r>
      <w:r w:rsidR="003148C9">
        <w:rPr>
          <w:lang w:eastAsia="en-US"/>
        </w:rPr>
        <w:t>reprit Ba</w:t>
      </w:r>
      <w:r w:rsidR="003148C9">
        <w:t>llon</w:t>
      </w:r>
      <w:r>
        <w:rPr>
          <w:lang w:eastAsia="en-US"/>
        </w:rPr>
        <w:t xml:space="preserve">, </w:t>
      </w:r>
      <w:r w:rsidR="003148C9">
        <w:rPr>
          <w:lang w:eastAsia="en-US"/>
        </w:rPr>
        <w:t>là-bas</w:t>
      </w:r>
      <w:r>
        <w:rPr>
          <w:lang w:eastAsia="en-US"/>
        </w:rPr>
        <w:t xml:space="preserve">, </w:t>
      </w:r>
      <w:r w:rsidR="003148C9">
        <w:rPr>
          <w:lang w:eastAsia="en-US"/>
        </w:rPr>
        <w:t xml:space="preserve">à la </w:t>
      </w:r>
      <w:proofErr w:type="spellStart"/>
      <w:r w:rsidR="003148C9">
        <w:rPr>
          <w:lang w:eastAsia="en-US"/>
        </w:rPr>
        <w:t>Mestivière</w:t>
      </w:r>
      <w:proofErr w:type="spellEnd"/>
      <w:r>
        <w:rPr>
          <w:lang w:eastAsia="en-US"/>
        </w:rPr>
        <w:t xml:space="preserve">… </w:t>
      </w:r>
      <w:r w:rsidR="003148C9">
        <w:rPr>
          <w:lang w:eastAsia="en-US"/>
        </w:rPr>
        <w:t>car je vous dis tout</w:t>
      </w:r>
      <w:r>
        <w:rPr>
          <w:lang w:eastAsia="en-US"/>
        </w:rPr>
        <w:t xml:space="preserve">, </w:t>
      </w:r>
      <w:r w:rsidR="003148C9">
        <w:rPr>
          <w:lang w:eastAsia="en-US"/>
        </w:rPr>
        <w:t>moi</w:t>
      </w:r>
      <w:r>
        <w:rPr>
          <w:lang w:eastAsia="en-US"/>
        </w:rPr>
        <w:t xml:space="preserve">, </w:t>
      </w:r>
      <w:r w:rsidR="003148C9">
        <w:rPr>
          <w:lang w:eastAsia="en-US"/>
        </w:rPr>
        <w:t>ma parole</w:t>
      </w:r>
      <w:r>
        <w:rPr>
          <w:lang w:eastAsia="en-US"/>
        </w:rPr>
        <w:t xml:space="preserve"> !… </w:t>
      </w:r>
      <w:r w:rsidR="003148C9">
        <w:rPr>
          <w:lang w:eastAsia="en-US"/>
        </w:rPr>
        <w:t>mais j</w:t>
      </w:r>
      <w:r>
        <w:rPr>
          <w:lang w:eastAsia="en-US"/>
        </w:rPr>
        <w:t>’</w:t>
      </w:r>
      <w:r w:rsidR="003148C9">
        <w:rPr>
          <w:lang w:eastAsia="en-US"/>
        </w:rPr>
        <w:t xml:space="preserve">ai confiance en </w:t>
      </w:r>
      <w:r w:rsidR="003148C9">
        <w:rPr>
          <w:lang w:eastAsia="en-US"/>
        </w:rPr>
        <w:lastRenderedPageBreak/>
        <w:t>vous</w:t>
      </w:r>
      <w:r>
        <w:rPr>
          <w:lang w:eastAsia="en-US"/>
        </w:rPr>
        <w:t xml:space="preserve">, </w:t>
      </w:r>
      <w:r w:rsidR="003148C9">
        <w:rPr>
          <w:lang w:eastAsia="en-US"/>
        </w:rPr>
        <w:t>là</w:t>
      </w:r>
      <w:r>
        <w:rPr>
          <w:lang w:eastAsia="en-US"/>
        </w:rPr>
        <w:t xml:space="preserve"> !… </w:t>
      </w:r>
      <w:r w:rsidR="003148C9">
        <w:rPr>
          <w:lang w:eastAsia="en-US"/>
        </w:rPr>
        <w:t>Vous savez</w:t>
      </w:r>
      <w:r>
        <w:rPr>
          <w:lang w:eastAsia="en-US"/>
        </w:rPr>
        <w:t xml:space="preserve">, </w:t>
      </w:r>
      <w:r w:rsidR="003148C9">
        <w:rPr>
          <w:lang w:eastAsia="en-US"/>
        </w:rPr>
        <w:t>il y eut un grand tremblement</w:t>
      </w:r>
      <w:r>
        <w:rPr>
          <w:lang w:eastAsia="en-US"/>
        </w:rPr>
        <w:t xml:space="preserve">… </w:t>
      </w:r>
      <w:r w:rsidR="003148C9">
        <w:rPr>
          <w:lang w:eastAsia="en-US"/>
        </w:rPr>
        <w:t>que même l</w:t>
      </w:r>
      <w:r>
        <w:rPr>
          <w:lang w:eastAsia="en-US"/>
        </w:rPr>
        <w:t>’</w:t>
      </w:r>
      <w:r w:rsidR="003148C9">
        <w:rPr>
          <w:lang w:eastAsia="en-US"/>
        </w:rPr>
        <w:t>ex-Besnard y resta</w:t>
      </w:r>
      <w:r>
        <w:rPr>
          <w:lang w:eastAsia="en-US"/>
        </w:rPr>
        <w:t xml:space="preserve">… </w:t>
      </w:r>
      <w:r w:rsidR="003148C9">
        <w:rPr>
          <w:lang w:eastAsia="en-US"/>
        </w:rPr>
        <w:t>Comment ça se fit</w:t>
      </w:r>
      <w:r>
        <w:rPr>
          <w:lang w:eastAsia="en-US"/>
        </w:rPr>
        <w:t xml:space="preserve">, </w:t>
      </w:r>
      <w:r w:rsidR="003148C9">
        <w:rPr>
          <w:lang w:eastAsia="en-US"/>
        </w:rPr>
        <w:t>le diable le sait</w:t>
      </w:r>
      <w:r>
        <w:rPr>
          <w:lang w:eastAsia="en-US"/>
        </w:rPr>
        <w:t xml:space="preserve">, </w:t>
      </w:r>
      <w:r w:rsidR="003148C9">
        <w:rPr>
          <w:lang w:eastAsia="en-US"/>
        </w:rPr>
        <w:t>car moi et papa nous n</w:t>
      </w:r>
      <w:r>
        <w:rPr>
          <w:lang w:eastAsia="en-US"/>
        </w:rPr>
        <w:t>’</w:t>
      </w:r>
      <w:r w:rsidR="003148C9">
        <w:rPr>
          <w:lang w:eastAsia="en-US"/>
        </w:rPr>
        <w:t xml:space="preserve">avions mis que </w:t>
      </w:r>
      <w:r w:rsidR="003148C9">
        <w:t>de l</w:t>
      </w:r>
      <w:r>
        <w:rPr>
          <w:lang w:eastAsia="en-US"/>
        </w:rPr>
        <w:t>’</w:t>
      </w:r>
      <w:r w:rsidR="003148C9">
        <w:rPr>
          <w:lang w:eastAsia="en-US"/>
        </w:rPr>
        <w:t>étoupe dans les fusils</w:t>
      </w:r>
      <w:r>
        <w:rPr>
          <w:lang w:eastAsia="en-US"/>
        </w:rPr>
        <w:t xml:space="preserve">… </w:t>
      </w:r>
      <w:r w:rsidR="003148C9">
        <w:rPr>
          <w:lang w:eastAsia="en-US"/>
        </w:rPr>
        <w:t xml:space="preserve">mais il </w:t>
      </w:r>
      <w:r w:rsidR="003148C9">
        <w:rPr>
          <w:lang w:eastAsia="en-US"/>
        </w:rPr>
        <w:t xml:space="preserve">y </w:t>
      </w:r>
      <w:r w:rsidR="003148C9">
        <w:rPr>
          <w:lang w:eastAsia="en-US"/>
        </w:rPr>
        <w:t>en eut un qui tricha</w:t>
      </w:r>
      <w:r>
        <w:rPr>
          <w:lang w:eastAsia="en-US"/>
        </w:rPr>
        <w:t xml:space="preserve">, </w:t>
      </w:r>
      <w:r w:rsidR="003148C9">
        <w:rPr>
          <w:lang w:eastAsia="en-US"/>
        </w:rPr>
        <w:t>c</w:t>
      </w:r>
      <w:r>
        <w:rPr>
          <w:lang w:eastAsia="en-US"/>
        </w:rPr>
        <w:t>’</w:t>
      </w:r>
      <w:r w:rsidR="003148C9">
        <w:rPr>
          <w:lang w:eastAsia="en-US"/>
        </w:rPr>
        <w:t>est sûr</w:t>
      </w:r>
      <w:r>
        <w:rPr>
          <w:lang w:eastAsia="en-US"/>
        </w:rPr>
        <w:t xml:space="preserve">. </w:t>
      </w:r>
      <w:r w:rsidR="006C2AE1">
        <w:rPr>
          <w:lang w:eastAsia="en-US"/>
        </w:rPr>
        <w:t>—</w:t>
      </w:r>
      <w:r>
        <w:rPr>
          <w:lang w:eastAsia="en-US"/>
        </w:rPr>
        <w:t xml:space="preserve"> </w:t>
      </w:r>
      <w:r w:rsidR="003148C9">
        <w:rPr>
          <w:lang w:eastAsia="en-US"/>
        </w:rPr>
        <w:t>Eh bien</w:t>
      </w:r>
      <w:r>
        <w:rPr>
          <w:lang w:eastAsia="en-US"/>
        </w:rPr>
        <w:t xml:space="preserve"> ! </w:t>
      </w:r>
      <w:r w:rsidR="003148C9">
        <w:rPr>
          <w:lang w:eastAsia="en-US"/>
        </w:rPr>
        <w:t>la justice mit son nez là-dedans comme de raison</w:t>
      </w:r>
      <w:r>
        <w:rPr>
          <w:lang w:eastAsia="en-US"/>
        </w:rPr>
        <w:t xml:space="preserve">… </w:t>
      </w:r>
      <w:r w:rsidR="003148C9">
        <w:rPr>
          <w:lang w:eastAsia="en-US"/>
        </w:rPr>
        <w:t>et je crois qu</w:t>
      </w:r>
      <w:r>
        <w:rPr>
          <w:lang w:eastAsia="en-US"/>
        </w:rPr>
        <w:t>’</w:t>
      </w:r>
      <w:r w:rsidR="003148C9">
        <w:rPr>
          <w:lang w:eastAsia="en-US"/>
        </w:rPr>
        <w:t xml:space="preserve">on a envoyé pour ça aux galères un sabotier de la forêt du </w:t>
      </w:r>
      <w:proofErr w:type="spellStart"/>
      <w:r w:rsidR="003148C9">
        <w:rPr>
          <w:lang w:eastAsia="en-US"/>
        </w:rPr>
        <w:t>Ceuil</w:t>
      </w:r>
      <w:proofErr w:type="spellEnd"/>
      <w:r>
        <w:rPr>
          <w:lang w:eastAsia="en-US"/>
        </w:rPr>
        <w:t xml:space="preserve">… </w:t>
      </w:r>
      <w:r w:rsidR="003148C9">
        <w:rPr>
          <w:lang w:eastAsia="en-US"/>
        </w:rPr>
        <w:t>mais le curieux</w:t>
      </w:r>
      <w:r>
        <w:rPr>
          <w:lang w:eastAsia="en-US"/>
        </w:rPr>
        <w:t xml:space="preserve">, </w:t>
      </w:r>
      <w:r w:rsidR="003148C9">
        <w:rPr>
          <w:lang w:eastAsia="en-US"/>
        </w:rPr>
        <w:t>c</w:t>
      </w:r>
      <w:r>
        <w:rPr>
          <w:lang w:eastAsia="en-US"/>
        </w:rPr>
        <w:t>’</w:t>
      </w:r>
      <w:r w:rsidR="003148C9">
        <w:rPr>
          <w:lang w:eastAsia="en-US"/>
        </w:rPr>
        <w:t>est la venette de tous n</w:t>
      </w:r>
      <w:r w:rsidR="003148C9">
        <w:t>os gaillards</w:t>
      </w:r>
      <w:r>
        <w:rPr>
          <w:lang w:eastAsia="en-US"/>
        </w:rPr>
        <w:t xml:space="preserve">… </w:t>
      </w:r>
      <w:proofErr w:type="spellStart"/>
      <w:r w:rsidR="003148C9">
        <w:rPr>
          <w:lang w:eastAsia="en-US"/>
        </w:rPr>
        <w:t>Vrrrtt</w:t>
      </w:r>
      <w:proofErr w:type="spellEnd"/>
      <w:r>
        <w:rPr>
          <w:lang w:eastAsia="en-US"/>
        </w:rPr>
        <w:t xml:space="preserve"> ! </w:t>
      </w:r>
      <w:r w:rsidR="003148C9">
        <w:rPr>
          <w:lang w:eastAsia="en-US"/>
        </w:rPr>
        <w:t>ni vu ni connu</w:t>
      </w:r>
      <w:r>
        <w:rPr>
          <w:lang w:eastAsia="en-US"/>
        </w:rPr>
        <w:t xml:space="preserve">, </w:t>
      </w:r>
      <w:r w:rsidR="003148C9">
        <w:rPr>
          <w:lang w:eastAsia="en-US"/>
        </w:rPr>
        <w:t>le lendemain matin</w:t>
      </w:r>
      <w:r>
        <w:rPr>
          <w:lang w:eastAsia="en-US"/>
        </w:rPr>
        <w:t xml:space="preserve">, </w:t>
      </w:r>
      <w:r w:rsidR="003148C9">
        <w:rPr>
          <w:lang w:eastAsia="en-US"/>
        </w:rPr>
        <w:t>ils étaient tous partis</w:t>
      </w:r>
      <w:r>
        <w:rPr>
          <w:lang w:eastAsia="en-US"/>
        </w:rPr>
        <w:t xml:space="preserve">, </w:t>
      </w:r>
      <w:r w:rsidR="003148C9">
        <w:rPr>
          <w:lang w:eastAsia="en-US"/>
        </w:rPr>
        <w:t>excepté un jeune gars</w:t>
      </w:r>
      <w:r>
        <w:rPr>
          <w:lang w:eastAsia="en-US"/>
        </w:rPr>
        <w:t xml:space="preserve">… </w:t>
      </w:r>
      <w:r w:rsidR="003148C9">
        <w:rPr>
          <w:lang w:eastAsia="en-US"/>
        </w:rPr>
        <w:t>vous savez</w:t>
      </w:r>
      <w:r>
        <w:rPr>
          <w:lang w:eastAsia="en-US"/>
        </w:rPr>
        <w:t xml:space="preserve">, </w:t>
      </w:r>
      <w:r w:rsidR="003148C9">
        <w:rPr>
          <w:lang w:eastAsia="en-US"/>
        </w:rPr>
        <w:t>le fils de madame Marion</w:t>
      </w:r>
      <w:r>
        <w:rPr>
          <w:lang w:eastAsia="en-US"/>
        </w:rPr>
        <w:t xml:space="preserve">, </w:t>
      </w:r>
      <w:r w:rsidR="003148C9">
        <w:rPr>
          <w:lang w:eastAsia="en-US"/>
        </w:rPr>
        <w:t>la rentière</w:t>
      </w:r>
      <w:r>
        <w:rPr>
          <w:lang w:eastAsia="en-US"/>
        </w:rPr>
        <w:t xml:space="preserve">… </w:t>
      </w:r>
      <w:r w:rsidR="003148C9">
        <w:rPr>
          <w:lang w:eastAsia="en-US"/>
        </w:rPr>
        <w:t>vous ne vous souvenez pas</w:t>
      </w:r>
      <w:r>
        <w:rPr>
          <w:lang w:eastAsia="en-US"/>
        </w:rPr>
        <w:t xml:space="preserve">, </w:t>
      </w:r>
      <w:r w:rsidR="003148C9">
        <w:rPr>
          <w:lang w:eastAsia="en-US"/>
        </w:rPr>
        <w:t xml:space="preserve">monsieur </w:t>
      </w:r>
      <w:proofErr w:type="spellStart"/>
      <w:r w:rsidR="003148C9">
        <w:rPr>
          <w:lang w:eastAsia="en-US"/>
        </w:rPr>
        <w:t>Mérieul</w:t>
      </w:r>
      <w:proofErr w:type="spellEnd"/>
      <w:r>
        <w:rPr>
          <w:lang w:eastAsia="en-US"/>
        </w:rPr>
        <w:t> ?</w:t>
      </w:r>
    </w:p>
    <w:p w14:paraId="7267F448"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dit Mazurke</w:t>
      </w:r>
      <w:r>
        <w:rPr>
          <w:lang w:eastAsia="en-US"/>
        </w:rPr>
        <w:t>.</w:t>
      </w:r>
    </w:p>
    <w:p w14:paraId="1A8BC504" w14:textId="486ABED0" w:rsidR="0046142F" w:rsidRDefault="0046142F" w:rsidP="0046142F">
      <w:pPr>
        <w:rPr>
          <w:lang w:eastAsia="en-US"/>
        </w:rPr>
      </w:pPr>
      <w:r>
        <w:rPr>
          <w:lang w:eastAsia="en-US"/>
        </w:rPr>
        <w:t>— </w:t>
      </w:r>
      <w:r w:rsidR="003148C9">
        <w:rPr>
          <w:lang w:eastAsia="en-US"/>
        </w:rPr>
        <w:t>Pou-ouh</w:t>
      </w:r>
      <w:r>
        <w:rPr>
          <w:lang w:eastAsia="en-US"/>
        </w:rPr>
        <w:t xml:space="preserve"> ! </w:t>
      </w:r>
      <w:r w:rsidR="003148C9">
        <w:rPr>
          <w:lang w:eastAsia="en-US"/>
        </w:rPr>
        <w:t>fit Ballon</w:t>
      </w:r>
      <w:r>
        <w:rPr>
          <w:lang w:eastAsia="en-US"/>
        </w:rPr>
        <w:t xml:space="preserve">, </w:t>
      </w:r>
      <w:r w:rsidR="006C2AE1">
        <w:rPr>
          <w:lang w:eastAsia="en-US"/>
        </w:rPr>
        <w:t>—</w:t>
      </w:r>
      <w:r>
        <w:rPr>
          <w:lang w:eastAsia="en-US"/>
        </w:rPr>
        <w:t xml:space="preserve"> </w:t>
      </w:r>
      <w:r w:rsidR="003148C9">
        <w:rPr>
          <w:lang w:eastAsia="en-US"/>
        </w:rPr>
        <w:t>bon</w:t>
      </w:r>
      <w:r>
        <w:rPr>
          <w:lang w:eastAsia="en-US"/>
        </w:rPr>
        <w:t> !</w:t>
      </w:r>
      <w:r>
        <w:t xml:space="preserve">… </w:t>
      </w:r>
      <w:r w:rsidR="003148C9">
        <w:rPr>
          <w:lang w:eastAsia="en-US"/>
        </w:rPr>
        <w:t>le petit gars qui donnait le coup du bélier</w:t>
      </w:r>
      <w:r>
        <w:rPr>
          <w:lang w:eastAsia="en-US"/>
        </w:rPr>
        <w:t xml:space="preserve">… </w:t>
      </w:r>
      <w:proofErr w:type="spellStart"/>
      <w:r w:rsidR="003148C9">
        <w:rPr>
          <w:lang w:eastAsia="en-US"/>
        </w:rPr>
        <w:t>Tiennet</w:t>
      </w:r>
      <w:proofErr w:type="spellEnd"/>
      <w:r>
        <w:rPr>
          <w:lang w:eastAsia="en-US"/>
        </w:rPr>
        <w:t xml:space="preserve">, </w:t>
      </w:r>
      <w:r w:rsidR="003148C9">
        <w:rPr>
          <w:lang w:eastAsia="en-US"/>
        </w:rPr>
        <w:t>parbleu</w:t>
      </w:r>
      <w:r>
        <w:rPr>
          <w:lang w:eastAsia="en-US"/>
        </w:rPr>
        <w:t xml:space="preserve"> !…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xml:space="preserve">… </w:t>
      </w:r>
      <w:r w:rsidR="003148C9">
        <w:rPr>
          <w:lang w:eastAsia="en-US"/>
        </w:rPr>
        <w:t>Vous vous souvenez bien</w:t>
      </w:r>
      <w:r>
        <w:rPr>
          <w:lang w:eastAsia="en-US"/>
        </w:rPr>
        <w:t xml:space="preserve">, </w:t>
      </w:r>
      <w:r w:rsidR="003148C9">
        <w:rPr>
          <w:lang w:eastAsia="en-US"/>
        </w:rPr>
        <w:t>à présent</w:t>
      </w:r>
      <w:r>
        <w:rPr>
          <w:lang w:eastAsia="en-US"/>
        </w:rPr>
        <w:t> ?</w:t>
      </w:r>
    </w:p>
    <w:p w14:paraId="6BE62058" w14:textId="77777777" w:rsidR="0046142F" w:rsidRDefault="0046142F" w:rsidP="0046142F">
      <w:pPr>
        <w:rPr>
          <w:lang w:eastAsia="en-US"/>
        </w:rPr>
      </w:pPr>
      <w:r>
        <w:rPr>
          <w:lang w:eastAsia="en-US"/>
        </w:rPr>
        <w:t>— </w:t>
      </w:r>
      <w:r w:rsidR="003148C9">
        <w:rPr>
          <w:lang w:eastAsia="en-US"/>
        </w:rPr>
        <w:t>Non</w:t>
      </w:r>
      <w:r>
        <w:rPr>
          <w:lang w:eastAsia="en-US"/>
        </w:rPr>
        <w:t>.</w:t>
      </w:r>
    </w:p>
    <w:p w14:paraId="541CF8B2" w14:textId="77777777" w:rsidR="0046142F" w:rsidRDefault="0046142F" w:rsidP="0046142F">
      <w:pPr>
        <w:rPr>
          <w:lang w:eastAsia="en-US"/>
        </w:rPr>
      </w:pPr>
      <w:r>
        <w:rPr>
          <w:lang w:eastAsia="en-US"/>
        </w:rPr>
        <w:t>— </w:t>
      </w:r>
      <w:r w:rsidR="003148C9">
        <w:rPr>
          <w:lang w:eastAsia="en-US"/>
        </w:rPr>
        <w:t>Madame Marion</w:t>
      </w:r>
      <w:r>
        <w:rPr>
          <w:lang w:eastAsia="en-US"/>
        </w:rPr>
        <w:t xml:space="preserve">, </w:t>
      </w:r>
      <w:r w:rsidR="003148C9">
        <w:rPr>
          <w:lang w:eastAsia="en-US"/>
        </w:rPr>
        <w:t>voyez-vous</w:t>
      </w:r>
      <w:r>
        <w:rPr>
          <w:lang w:eastAsia="en-US"/>
        </w:rPr>
        <w:t xml:space="preserve">… </w:t>
      </w:r>
      <w:r w:rsidR="003148C9">
        <w:rPr>
          <w:lang w:eastAsia="en-US"/>
        </w:rPr>
        <w:t>continua Romblon</w:t>
      </w:r>
      <w:r>
        <w:rPr>
          <w:lang w:eastAsia="en-US"/>
        </w:rPr>
        <w:t>.</w:t>
      </w:r>
    </w:p>
    <w:p w14:paraId="4E0277D8" w14:textId="77777777" w:rsidR="0046142F" w:rsidRDefault="003148C9" w:rsidP="0046142F">
      <w:pPr>
        <w:rPr>
          <w:lang w:eastAsia="en-US"/>
        </w:rPr>
      </w:pPr>
      <w:r>
        <w:rPr>
          <w:lang w:eastAsia="en-US"/>
        </w:rPr>
        <w:t>Mazurke lui prit le bras</w:t>
      </w:r>
      <w:r w:rsidR="0046142F">
        <w:rPr>
          <w:lang w:eastAsia="en-US"/>
        </w:rPr>
        <w:t xml:space="preserve"> ; </w:t>
      </w:r>
      <w:r>
        <w:rPr>
          <w:lang w:eastAsia="en-US"/>
        </w:rPr>
        <w:t>sa main tremblait</w:t>
      </w:r>
      <w:r w:rsidR="0046142F">
        <w:rPr>
          <w:lang w:eastAsia="en-US"/>
        </w:rPr>
        <w:t>.</w:t>
      </w:r>
    </w:p>
    <w:p w14:paraId="0A80FC4F" w14:textId="6DD94C81" w:rsidR="0046142F" w:rsidRDefault="0046142F" w:rsidP="0046142F">
      <w:pPr>
        <w:rPr>
          <w:lang w:eastAsia="en-US"/>
        </w:rPr>
      </w:pPr>
      <w:r>
        <w:rPr>
          <w:lang w:eastAsia="en-US"/>
        </w:rPr>
        <w:t>— </w:t>
      </w:r>
      <w:r w:rsidR="003148C9">
        <w:rPr>
          <w:lang w:eastAsia="en-US"/>
        </w:rPr>
        <w:t>Monsieur Romblon</w:t>
      </w:r>
      <w:r>
        <w:rPr>
          <w:lang w:eastAsia="en-US"/>
        </w:rPr>
        <w:t xml:space="preserve">, </w:t>
      </w:r>
      <w:r w:rsidR="003148C9">
        <w:rPr>
          <w:lang w:eastAsia="en-US"/>
        </w:rPr>
        <w:t>prononça-t-i</w:t>
      </w:r>
      <w:r w:rsidR="003148C9">
        <w:t>l à voix basse</w:t>
      </w:r>
      <w:r>
        <w:rPr>
          <w:lang w:eastAsia="en-US"/>
        </w:rPr>
        <w:t xml:space="preserve">, </w:t>
      </w:r>
      <w:r w:rsidR="006C2AE1">
        <w:rPr>
          <w:lang w:eastAsia="en-US"/>
        </w:rPr>
        <w:t>—</w:t>
      </w:r>
      <w:r>
        <w:rPr>
          <w:lang w:eastAsia="en-US"/>
        </w:rPr>
        <w:t xml:space="preserve"> </w:t>
      </w:r>
      <w:r w:rsidR="003148C9">
        <w:rPr>
          <w:lang w:eastAsia="en-US"/>
        </w:rPr>
        <w:t>cette femme-là est dans le cimetière</w:t>
      </w:r>
      <w:r>
        <w:rPr>
          <w:lang w:eastAsia="en-US"/>
        </w:rPr>
        <w:t xml:space="preserve">… </w:t>
      </w:r>
      <w:r w:rsidR="003148C9">
        <w:rPr>
          <w:lang w:eastAsia="en-US"/>
        </w:rPr>
        <w:t xml:space="preserve">Et quant à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xml:space="preserve">, </w:t>
      </w:r>
      <w:r w:rsidR="003148C9">
        <w:rPr>
          <w:lang w:eastAsia="en-US"/>
        </w:rPr>
        <w:t>les Arabes l</w:t>
      </w:r>
      <w:r>
        <w:rPr>
          <w:lang w:eastAsia="en-US"/>
        </w:rPr>
        <w:t>’</w:t>
      </w:r>
      <w:r w:rsidR="003148C9">
        <w:rPr>
          <w:lang w:eastAsia="en-US"/>
        </w:rPr>
        <w:t>ont tué à Mazagran</w:t>
      </w:r>
      <w:r>
        <w:rPr>
          <w:lang w:eastAsia="en-US"/>
        </w:rPr>
        <w:t xml:space="preserve">, </w:t>
      </w:r>
      <w:r w:rsidR="003148C9">
        <w:rPr>
          <w:lang w:eastAsia="en-US"/>
        </w:rPr>
        <w:t>il y a bien du temps</w:t>
      </w:r>
      <w:r>
        <w:rPr>
          <w:lang w:eastAsia="en-US"/>
        </w:rPr>
        <w:t> !</w:t>
      </w:r>
    </w:p>
    <w:p w14:paraId="133EDFDF" w14:textId="1F1FD939" w:rsidR="0046142F" w:rsidRDefault="0046142F" w:rsidP="0046142F">
      <w:pPr>
        <w:rPr>
          <w:lang w:eastAsia="en-US"/>
        </w:rPr>
      </w:pPr>
      <w:r>
        <w:rPr>
          <w:lang w:eastAsia="en-US"/>
        </w:rPr>
        <w:t>— </w:t>
      </w:r>
      <w:r w:rsidR="003148C9">
        <w:rPr>
          <w:lang w:eastAsia="en-US"/>
        </w:rPr>
        <w:t>Tiens</w:t>
      </w:r>
      <w:r>
        <w:rPr>
          <w:lang w:eastAsia="en-US"/>
        </w:rPr>
        <w:t xml:space="preserve"> ! </w:t>
      </w:r>
      <w:r w:rsidR="003148C9">
        <w:rPr>
          <w:lang w:eastAsia="en-US"/>
        </w:rPr>
        <w:t>fit Ballon en riant bonnement</w:t>
      </w:r>
      <w:r>
        <w:rPr>
          <w:lang w:eastAsia="en-US"/>
        </w:rPr>
        <w:t xml:space="preserve">, </w:t>
      </w:r>
      <w:r w:rsidR="006C2AE1">
        <w:rPr>
          <w:lang w:eastAsia="en-US"/>
        </w:rPr>
        <w:t>—</w:t>
      </w:r>
      <w:r>
        <w:rPr>
          <w:lang w:eastAsia="en-US"/>
        </w:rPr>
        <w:t xml:space="preserve"> </w:t>
      </w:r>
      <w:r w:rsidR="003148C9">
        <w:rPr>
          <w:lang w:eastAsia="en-US"/>
        </w:rPr>
        <w:t>vous disiez que vous ne vous souveniez pas</w:t>
      </w:r>
      <w:r>
        <w:rPr>
          <w:lang w:eastAsia="en-US"/>
        </w:rPr>
        <w:t xml:space="preserve">… </w:t>
      </w:r>
      <w:r w:rsidR="003148C9">
        <w:rPr>
          <w:lang w:eastAsia="en-US"/>
        </w:rPr>
        <w:t>Pouh</w:t>
      </w:r>
      <w:r>
        <w:rPr>
          <w:lang w:eastAsia="en-US"/>
        </w:rPr>
        <w:t> !</w:t>
      </w:r>
    </w:p>
    <w:p w14:paraId="3A40967F" w14:textId="77777777" w:rsidR="0046142F" w:rsidRDefault="003148C9" w:rsidP="0046142F">
      <w:pPr>
        <w:rPr>
          <w:lang w:eastAsia="en-US"/>
        </w:rPr>
      </w:pPr>
      <w:r>
        <w:rPr>
          <w:lang w:eastAsia="en-US"/>
        </w:rPr>
        <w:t>Il ajouta dans les pli</w:t>
      </w:r>
      <w:r>
        <w:t>s de son quadruple menton</w:t>
      </w:r>
      <w:r w:rsidR="0046142F">
        <w:rPr>
          <w:lang w:eastAsia="en-US"/>
        </w:rPr>
        <w:t> :</w:t>
      </w:r>
    </w:p>
    <w:p w14:paraId="08613752" w14:textId="5C57D422" w:rsidR="0046142F" w:rsidRDefault="0046142F" w:rsidP="0046142F">
      <w:pPr>
        <w:rPr>
          <w:lang w:eastAsia="en-US"/>
        </w:rPr>
      </w:pPr>
      <w:r>
        <w:rPr>
          <w:lang w:eastAsia="en-US"/>
        </w:rPr>
        <w:t>— </w:t>
      </w:r>
      <w:r w:rsidR="003148C9">
        <w:rPr>
          <w:lang w:eastAsia="en-US"/>
        </w:rPr>
        <w:t>Décidément</w:t>
      </w:r>
      <w:r>
        <w:rPr>
          <w:lang w:eastAsia="en-US"/>
        </w:rPr>
        <w:t xml:space="preserve">, </w:t>
      </w:r>
      <w:r w:rsidR="003148C9">
        <w:rPr>
          <w:lang w:eastAsia="en-US"/>
        </w:rPr>
        <w:t>il n</w:t>
      </w:r>
      <w:r>
        <w:rPr>
          <w:lang w:eastAsia="en-US"/>
        </w:rPr>
        <w:t>’</w:t>
      </w:r>
      <w:r w:rsidR="003148C9">
        <w:rPr>
          <w:lang w:eastAsia="en-US"/>
        </w:rPr>
        <w:t>est pas fort</w:t>
      </w:r>
      <w:r>
        <w:rPr>
          <w:lang w:eastAsia="en-US"/>
        </w:rPr>
        <w:t xml:space="preserve">, </w:t>
      </w:r>
      <w:r w:rsidR="003148C9">
        <w:rPr>
          <w:lang w:eastAsia="en-US"/>
        </w:rPr>
        <w:t xml:space="preserve">ce </w:t>
      </w:r>
      <w:r>
        <w:rPr>
          <w:lang w:eastAsia="en-US"/>
        </w:rPr>
        <w:t>M. </w:t>
      </w:r>
      <w:proofErr w:type="spellStart"/>
      <w:r w:rsidR="003148C9">
        <w:rPr>
          <w:lang w:eastAsia="en-US"/>
        </w:rPr>
        <w:t>Mérieul</w:t>
      </w:r>
      <w:proofErr w:type="spellEnd"/>
      <w:r>
        <w:rPr>
          <w:lang w:eastAsia="en-US"/>
        </w:rPr>
        <w:t> !</w:t>
      </w:r>
    </w:p>
    <w:p w14:paraId="0CFB4B1E" w14:textId="77777777" w:rsidR="0046142F" w:rsidRDefault="003148C9" w:rsidP="0046142F">
      <w:pPr>
        <w:rPr>
          <w:lang w:eastAsia="en-US"/>
        </w:rPr>
      </w:pPr>
      <w:r>
        <w:rPr>
          <w:lang w:eastAsia="en-US"/>
        </w:rPr>
        <w:t>Mazurke but un grand verre de madère</w:t>
      </w:r>
      <w:r w:rsidR="0046142F">
        <w:rPr>
          <w:lang w:eastAsia="en-US"/>
        </w:rPr>
        <w:t>.</w:t>
      </w:r>
    </w:p>
    <w:p w14:paraId="2C3F2CDB" w14:textId="77777777" w:rsidR="0046142F" w:rsidRDefault="003148C9" w:rsidP="0046142F">
      <w:pPr>
        <w:rPr>
          <w:lang w:eastAsia="en-US"/>
        </w:rPr>
      </w:pPr>
      <w:r>
        <w:rPr>
          <w:lang w:eastAsia="en-US"/>
        </w:rPr>
        <w:t>Au nom de madame Marion</w:t>
      </w:r>
      <w:r w:rsidR="0046142F">
        <w:rPr>
          <w:lang w:eastAsia="en-US"/>
        </w:rPr>
        <w:t xml:space="preserve">, </w:t>
      </w:r>
      <w:r>
        <w:rPr>
          <w:lang w:eastAsia="en-US"/>
        </w:rPr>
        <w:t>il était devenu tout pâle</w:t>
      </w:r>
      <w:r w:rsidR="0046142F">
        <w:rPr>
          <w:lang w:eastAsia="en-US"/>
        </w:rPr>
        <w:t>.</w:t>
      </w:r>
    </w:p>
    <w:p w14:paraId="760592EA" w14:textId="66E8E4C1" w:rsidR="0046142F" w:rsidRDefault="0046142F" w:rsidP="0046142F">
      <w:pPr>
        <w:rPr>
          <w:lang w:eastAsia="en-US"/>
        </w:rPr>
      </w:pPr>
      <w:r>
        <w:rPr>
          <w:lang w:eastAsia="en-US"/>
        </w:rPr>
        <w:lastRenderedPageBreak/>
        <w:t>— </w:t>
      </w:r>
      <w:r w:rsidR="003148C9">
        <w:rPr>
          <w:lang w:eastAsia="en-US"/>
        </w:rPr>
        <w:t>Allons</w:t>
      </w:r>
      <w:r>
        <w:rPr>
          <w:lang w:eastAsia="en-US"/>
        </w:rPr>
        <w:t xml:space="preserve"> ! </w:t>
      </w:r>
      <w:r w:rsidR="003148C9">
        <w:rPr>
          <w:lang w:eastAsia="en-US"/>
        </w:rPr>
        <w:t>reprit Ballon</w:t>
      </w:r>
      <w:r>
        <w:rPr>
          <w:lang w:eastAsia="en-US"/>
        </w:rPr>
        <w:t xml:space="preserve">, </w:t>
      </w:r>
      <w:r w:rsidR="006C2AE1">
        <w:rPr>
          <w:lang w:eastAsia="en-US"/>
        </w:rPr>
        <w:t>—</w:t>
      </w:r>
      <w:r>
        <w:rPr>
          <w:lang w:eastAsia="en-US"/>
        </w:rPr>
        <w:t xml:space="preserve"> </w:t>
      </w:r>
      <w:r w:rsidR="003148C9">
        <w:rPr>
          <w:lang w:eastAsia="en-US"/>
        </w:rPr>
        <w:t>comme vous voudrez</w:t>
      </w:r>
      <w:r>
        <w:rPr>
          <w:lang w:eastAsia="en-US"/>
        </w:rPr>
        <w:t xml:space="preserve">… </w:t>
      </w:r>
      <w:r w:rsidR="003148C9">
        <w:rPr>
          <w:lang w:eastAsia="en-US"/>
        </w:rPr>
        <w:t>moi</w:t>
      </w:r>
      <w:r>
        <w:rPr>
          <w:lang w:eastAsia="en-US"/>
        </w:rPr>
        <w:t xml:space="preserve">, </w:t>
      </w:r>
      <w:r w:rsidR="003148C9">
        <w:rPr>
          <w:lang w:eastAsia="en-US"/>
        </w:rPr>
        <w:t>ça m</w:t>
      </w:r>
      <w:r>
        <w:rPr>
          <w:lang w:eastAsia="en-US"/>
        </w:rPr>
        <w:t>’</w:t>
      </w:r>
      <w:r w:rsidR="003148C9">
        <w:rPr>
          <w:lang w:eastAsia="en-US"/>
        </w:rPr>
        <w:t>est bien égal</w:t>
      </w:r>
      <w:r>
        <w:rPr>
          <w:lang w:eastAsia="en-US"/>
        </w:rPr>
        <w:t xml:space="preserve">… </w:t>
      </w:r>
      <w:r w:rsidR="003148C9">
        <w:rPr>
          <w:lang w:eastAsia="en-US"/>
        </w:rPr>
        <w:t>Bon</w:t>
      </w:r>
      <w:r>
        <w:rPr>
          <w:lang w:eastAsia="en-US"/>
        </w:rPr>
        <w:t xml:space="preserve"> ! </w:t>
      </w:r>
      <w:r w:rsidR="003148C9">
        <w:rPr>
          <w:lang w:eastAsia="en-US"/>
        </w:rPr>
        <w:t>bon</w:t>
      </w:r>
      <w:r>
        <w:rPr>
          <w:lang w:eastAsia="en-US"/>
        </w:rPr>
        <w:t xml:space="preserve"> ! </w:t>
      </w:r>
      <w:r w:rsidR="003148C9">
        <w:rPr>
          <w:lang w:eastAsia="en-US"/>
        </w:rPr>
        <w:t>Au diable</w:t>
      </w:r>
      <w:r>
        <w:rPr>
          <w:lang w:eastAsia="en-US"/>
        </w:rPr>
        <w:t xml:space="preserve">, </w:t>
      </w:r>
      <w:proofErr w:type="spellStart"/>
      <w:r w:rsidR="003148C9">
        <w:rPr>
          <w:lang w:eastAsia="en-US"/>
        </w:rPr>
        <w:t>Guérineul</w:t>
      </w:r>
      <w:proofErr w:type="spellEnd"/>
      <w:r>
        <w:rPr>
          <w:lang w:eastAsia="en-US"/>
        </w:rPr>
        <w:t xml:space="preserve">, </w:t>
      </w:r>
      <w:r w:rsidR="003148C9">
        <w:rPr>
          <w:lang w:eastAsia="en-US"/>
        </w:rPr>
        <w:t>et jusqu</w:t>
      </w:r>
      <w:r>
        <w:rPr>
          <w:lang w:eastAsia="en-US"/>
        </w:rPr>
        <w:t>’</w:t>
      </w:r>
      <w:r w:rsidR="003148C9">
        <w:rPr>
          <w:lang w:eastAsia="en-US"/>
        </w:rPr>
        <w:t>à l</w:t>
      </w:r>
      <w:r>
        <w:rPr>
          <w:lang w:eastAsia="en-US"/>
        </w:rPr>
        <w:t>’</w:t>
      </w:r>
      <w:r w:rsidR="003148C9">
        <w:rPr>
          <w:lang w:eastAsia="en-US"/>
        </w:rPr>
        <w:t>Artichaut</w:t>
      </w:r>
      <w:r>
        <w:rPr>
          <w:lang w:eastAsia="en-US"/>
        </w:rPr>
        <w:t xml:space="preserve"> !… </w:t>
      </w:r>
      <w:r w:rsidR="003148C9">
        <w:rPr>
          <w:lang w:eastAsia="en-US"/>
        </w:rPr>
        <w:t>Tous les chemins mènent à Rome</w:t>
      </w:r>
      <w:r>
        <w:rPr>
          <w:lang w:eastAsia="en-US"/>
        </w:rPr>
        <w:t xml:space="preserve">, </w:t>
      </w:r>
      <w:r w:rsidR="003148C9">
        <w:rPr>
          <w:lang w:eastAsia="en-US"/>
        </w:rPr>
        <w:t xml:space="preserve">pouh Monsieur </w:t>
      </w:r>
      <w:proofErr w:type="spellStart"/>
      <w:r w:rsidR="003148C9">
        <w:rPr>
          <w:lang w:eastAsia="en-US"/>
        </w:rPr>
        <w:t>Mérieul</w:t>
      </w:r>
      <w:proofErr w:type="spellEnd"/>
      <w:r>
        <w:rPr>
          <w:lang w:eastAsia="en-US"/>
        </w:rPr>
        <w:t xml:space="preserve">… </w:t>
      </w:r>
      <w:r w:rsidR="003148C9">
        <w:rPr>
          <w:lang w:eastAsia="en-US"/>
        </w:rPr>
        <w:t>Papa me dit</w:t>
      </w:r>
      <w:r>
        <w:rPr>
          <w:lang w:eastAsia="en-US"/>
        </w:rPr>
        <w:t xml:space="preserve"> : </w:t>
      </w:r>
      <w:r w:rsidR="003148C9">
        <w:rPr>
          <w:lang w:eastAsia="en-US"/>
        </w:rPr>
        <w:t>Fifi</w:t>
      </w:r>
      <w:r>
        <w:rPr>
          <w:lang w:eastAsia="en-US"/>
        </w:rPr>
        <w:t xml:space="preserve"> ! </w:t>
      </w:r>
      <w:r w:rsidR="003148C9">
        <w:rPr>
          <w:lang w:eastAsia="en-US"/>
        </w:rPr>
        <w:t>c</w:t>
      </w:r>
      <w:r>
        <w:rPr>
          <w:lang w:eastAsia="en-US"/>
        </w:rPr>
        <w:t>’</w:t>
      </w:r>
      <w:r w:rsidR="003148C9">
        <w:rPr>
          <w:lang w:eastAsia="en-US"/>
        </w:rPr>
        <w:t>est cette affaire-là qui est la bonne</w:t>
      </w:r>
      <w:r>
        <w:rPr>
          <w:lang w:eastAsia="en-US"/>
        </w:rPr>
        <w:t xml:space="preserve">… </w:t>
      </w:r>
      <w:r w:rsidR="003148C9">
        <w:rPr>
          <w:lang w:eastAsia="en-US"/>
        </w:rPr>
        <w:t>Vendons la carriole et toute</w:t>
      </w:r>
      <w:r w:rsidR="003148C9">
        <w:rPr>
          <w:lang w:eastAsia="en-US"/>
        </w:rPr>
        <w:t>s</w:t>
      </w:r>
      <w:r w:rsidR="003148C9">
        <w:rPr>
          <w:lang w:eastAsia="en-US"/>
        </w:rPr>
        <w:t xml:space="preserve"> les bêtes pour aller à Paris</w:t>
      </w:r>
      <w:r>
        <w:rPr>
          <w:lang w:eastAsia="en-US"/>
        </w:rPr>
        <w:t xml:space="preserve">. </w:t>
      </w:r>
      <w:r w:rsidR="003148C9">
        <w:rPr>
          <w:lang w:eastAsia="en-US"/>
        </w:rPr>
        <w:t>Moi</w:t>
      </w:r>
      <w:r>
        <w:rPr>
          <w:lang w:eastAsia="en-US"/>
        </w:rPr>
        <w:t xml:space="preserve">, </w:t>
      </w:r>
      <w:r w:rsidR="003148C9">
        <w:rPr>
          <w:lang w:eastAsia="en-US"/>
        </w:rPr>
        <w:t>je répondis</w:t>
      </w:r>
      <w:r>
        <w:rPr>
          <w:lang w:eastAsia="en-US"/>
        </w:rPr>
        <w:t xml:space="preserve"> : </w:t>
      </w:r>
      <w:r w:rsidR="003148C9">
        <w:rPr>
          <w:lang w:eastAsia="en-US"/>
        </w:rPr>
        <w:t>Oui</w:t>
      </w:r>
      <w:r>
        <w:rPr>
          <w:lang w:eastAsia="en-US"/>
        </w:rPr>
        <w:t xml:space="preserve">, </w:t>
      </w:r>
      <w:r w:rsidR="003148C9">
        <w:rPr>
          <w:lang w:eastAsia="en-US"/>
        </w:rPr>
        <w:t>papa</w:t>
      </w:r>
      <w:r>
        <w:rPr>
          <w:lang w:eastAsia="en-US"/>
        </w:rPr>
        <w:t xml:space="preserve">. </w:t>
      </w:r>
      <w:r w:rsidR="006C2AE1">
        <w:rPr>
          <w:lang w:eastAsia="en-US"/>
        </w:rPr>
        <w:t>—</w:t>
      </w:r>
      <w:r>
        <w:rPr>
          <w:lang w:eastAsia="en-US"/>
        </w:rPr>
        <w:t xml:space="preserve"> </w:t>
      </w:r>
      <w:r w:rsidR="003148C9">
        <w:rPr>
          <w:lang w:eastAsia="en-US"/>
        </w:rPr>
        <w:t>Qui fut dit fut fait</w:t>
      </w:r>
      <w:r>
        <w:rPr>
          <w:lang w:eastAsia="en-US"/>
        </w:rPr>
        <w:t xml:space="preserve">… </w:t>
      </w:r>
      <w:r w:rsidR="003148C9">
        <w:rPr>
          <w:lang w:eastAsia="en-US"/>
        </w:rPr>
        <w:t>Tous nos godiches y étaient à Paris</w:t>
      </w:r>
      <w:r>
        <w:rPr>
          <w:lang w:eastAsia="en-US"/>
        </w:rPr>
        <w:t xml:space="preserve">… </w:t>
      </w:r>
      <w:r w:rsidR="003148C9">
        <w:rPr>
          <w:lang w:eastAsia="en-US"/>
        </w:rPr>
        <w:t>Celui-là dans un coin</w:t>
      </w:r>
      <w:r>
        <w:rPr>
          <w:lang w:eastAsia="en-US"/>
        </w:rPr>
        <w:t xml:space="preserve">, </w:t>
      </w:r>
      <w:r w:rsidR="003148C9">
        <w:rPr>
          <w:lang w:eastAsia="en-US"/>
        </w:rPr>
        <w:t>celui-ci dans un trou</w:t>
      </w:r>
      <w:r>
        <w:rPr>
          <w:lang w:eastAsia="en-US"/>
        </w:rPr>
        <w:t xml:space="preserve">… </w:t>
      </w:r>
      <w:r w:rsidR="003148C9">
        <w:rPr>
          <w:lang w:eastAsia="en-US"/>
        </w:rPr>
        <w:t>Papa mit un an à les repêcher tous</w:t>
      </w:r>
      <w:r>
        <w:rPr>
          <w:lang w:eastAsia="en-US"/>
        </w:rPr>
        <w:t xml:space="preserve">… </w:t>
      </w:r>
      <w:r w:rsidR="003148C9">
        <w:rPr>
          <w:lang w:eastAsia="en-US"/>
        </w:rPr>
        <w:t>Quand ils furent tous repêchés</w:t>
      </w:r>
      <w:r>
        <w:rPr>
          <w:lang w:eastAsia="en-US"/>
        </w:rPr>
        <w:t xml:space="preserve">, </w:t>
      </w:r>
      <w:r w:rsidR="003148C9">
        <w:rPr>
          <w:lang w:eastAsia="en-US"/>
        </w:rPr>
        <w:t>ah</w:t>
      </w:r>
      <w:r>
        <w:rPr>
          <w:lang w:eastAsia="en-US"/>
        </w:rPr>
        <w:t xml:space="preserve"> ! </w:t>
      </w:r>
      <w:r w:rsidR="003148C9">
        <w:rPr>
          <w:lang w:eastAsia="en-US"/>
        </w:rPr>
        <w:t>dame</w:t>
      </w:r>
      <w:r>
        <w:rPr>
          <w:lang w:eastAsia="en-US"/>
        </w:rPr>
        <w:t xml:space="preserve"> ! </w:t>
      </w:r>
      <w:r w:rsidR="003148C9">
        <w:rPr>
          <w:lang w:eastAsia="en-US"/>
        </w:rPr>
        <w:t>nous eûmes de belles rentes</w:t>
      </w:r>
      <w:r>
        <w:rPr>
          <w:lang w:eastAsia="en-US"/>
        </w:rPr>
        <w:t> !…</w:t>
      </w:r>
    </w:p>
    <w:p w14:paraId="52EA3BFC" w14:textId="77777777" w:rsidR="0046142F" w:rsidRDefault="003148C9" w:rsidP="0046142F">
      <w:pPr>
        <w:rPr>
          <w:lang w:eastAsia="en-US"/>
        </w:rPr>
      </w:pPr>
      <w:r>
        <w:rPr>
          <w:lang w:eastAsia="en-US"/>
        </w:rPr>
        <w:t>Il reprit haleine en un puissant pou-ou</w:t>
      </w:r>
      <w:r>
        <w:t>h et poursuivit</w:t>
      </w:r>
      <w:r w:rsidR="0046142F">
        <w:rPr>
          <w:lang w:eastAsia="en-US"/>
        </w:rPr>
        <w:t> :</w:t>
      </w:r>
    </w:p>
    <w:p w14:paraId="0D4997DF" w14:textId="77777777" w:rsidR="0046142F" w:rsidRDefault="0046142F" w:rsidP="0046142F">
      <w:pPr>
        <w:rPr>
          <w:lang w:eastAsia="en-US"/>
        </w:rPr>
      </w:pPr>
      <w:r>
        <w:rPr>
          <w:lang w:eastAsia="en-US"/>
        </w:rPr>
        <w:t>— </w:t>
      </w:r>
      <w:r w:rsidR="003148C9">
        <w:rPr>
          <w:lang w:eastAsia="en-US"/>
        </w:rPr>
        <w:t>Ils n</w:t>
      </w:r>
      <w:r>
        <w:rPr>
          <w:lang w:eastAsia="en-US"/>
        </w:rPr>
        <w:t>’</w:t>
      </w:r>
      <w:r w:rsidR="003148C9">
        <w:rPr>
          <w:lang w:eastAsia="en-US"/>
        </w:rPr>
        <w:t>étaient pas vieux comme à présent dans ce temps-là</w:t>
      </w:r>
      <w:r>
        <w:rPr>
          <w:lang w:eastAsia="en-US"/>
        </w:rPr>
        <w:t xml:space="preserve">… </w:t>
      </w:r>
      <w:r w:rsidR="003148C9">
        <w:rPr>
          <w:lang w:eastAsia="en-US"/>
        </w:rPr>
        <w:t>nous gagnions</w:t>
      </w:r>
      <w:r>
        <w:rPr>
          <w:lang w:eastAsia="en-US"/>
        </w:rPr>
        <w:t xml:space="preserve">, </w:t>
      </w:r>
      <w:r w:rsidR="003148C9">
        <w:rPr>
          <w:lang w:eastAsia="en-US"/>
        </w:rPr>
        <w:t>ma foi</w:t>
      </w:r>
      <w:r>
        <w:rPr>
          <w:lang w:eastAsia="en-US"/>
        </w:rPr>
        <w:t xml:space="preserve">, </w:t>
      </w:r>
      <w:r w:rsidR="003148C9">
        <w:rPr>
          <w:lang w:eastAsia="en-US"/>
        </w:rPr>
        <w:t>bien notre argent à les empêcher de s</w:t>
      </w:r>
      <w:r>
        <w:rPr>
          <w:lang w:eastAsia="en-US"/>
        </w:rPr>
        <w:t>’</w:t>
      </w:r>
      <w:r w:rsidR="003148C9">
        <w:rPr>
          <w:lang w:eastAsia="en-US"/>
        </w:rPr>
        <w:t>entre-dévorer</w:t>
      </w:r>
      <w:r>
        <w:rPr>
          <w:lang w:eastAsia="en-US"/>
        </w:rPr>
        <w:t xml:space="preserve">… </w:t>
      </w:r>
      <w:r w:rsidR="003148C9">
        <w:rPr>
          <w:lang w:eastAsia="en-US"/>
        </w:rPr>
        <w:t>Morin voulait empoisonner tout le monde</w:t>
      </w:r>
      <w:r>
        <w:rPr>
          <w:lang w:eastAsia="en-US"/>
        </w:rPr>
        <w:t xml:space="preserve">, </w:t>
      </w:r>
      <w:proofErr w:type="spellStart"/>
      <w:r w:rsidR="003148C9">
        <w:rPr>
          <w:lang w:eastAsia="en-US"/>
        </w:rPr>
        <w:t>Guérineul</w:t>
      </w:r>
      <w:proofErr w:type="spellEnd"/>
      <w:r w:rsidR="003148C9">
        <w:rPr>
          <w:lang w:eastAsia="en-US"/>
        </w:rPr>
        <w:t xml:space="preserve"> avait des pistolets jusque dans ses bottes</w:t>
      </w:r>
      <w:r>
        <w:rPr>
          <w:lang w:eastAsia="en-US"/>
        </w:rPr>
        <w:t xml:space="preserve">. </w:t>
      </w:r>
      <w:r w:rsidR="003148C9">
        <w:rPr>
          <w:lang w:eastAsia="en-US"/>
        </w:rPr>
        <w:t>Ils se</w:t>
      </w:r>
      <w:r w:rsidR="003148C9">
        <w:t xml:space="preserve"> c</w:t>
      </w:r>
      <w:r w:rsidR="003148C9">
        <w:rPr>
          <w:lang w:eastAsia="en-US"/>
        </w:rPr>
        <w:t>achaient</w:t>
      </w:r>
      <w:r>
        <w:rPr>
          <w:lang w:eastAsia="en-US"/>
        </w:rPr>
        <w:t xml:space="preserve">, </w:t>
      </w:r>
      <w:r w:rsidR="003148C9">
        <w:rPr>
          <w:lang w:eastAsia="en-US"/>
        </w:rPr>
        <w:t>ils se trouvaient</w:t>
      </w:r>
      <w:r>
        <w:rPr>
          <w:lang w:eastAsia="en-US"/>
        </w:rPr>
        <w:t xml:space="preserve"> : </w:t>
      </w:r>
      <w:r w:rsidR="003148C9">
        <w:rPr>
          <w:lang w:eastAsia="en-US"/>
        </w:rPr>
        <w:t>ils se reperdaient</w:t>
      </w:r>
      <w:r>
        <w:rPr>
          <w:lang w:eastAsia="en-US"/>
        </w:rPr>
        <w:t xml:space="preserve">… </w:t>
      </w:r>
      <w:r w:rsidR="003148C9">
        <w:rPr>
          <w:lang w:eastAsia="en-US"/>
        </w:rPr>
        <w:t>C</w:t>
      </w:r>
      <w:r>
        <w:rPr>
          <w:lang w:eastAsia="en-US"/>
        </w:rPr>
        <w:t>’</w:t>
      </w:r>
      <w:r w:rsidR="003148C9">
        <w:rPr>
          <w:lang w:eastAsia="en-US"/>
        </w:rPr>
        <w:t>était drôle</w:t>
      </w:r>
      <w:r>
        <w:rPr>
          <w:lang w:eastAsia="en-US"/>
        </w:rPr>
        <w:t xml:space="preserve">, </w:t>
      </w:r>
      <w:r w:rsidR="003148C9">
        <w:rPr>
          <w:lang w:eastAsia="en-US"/>
        </w:rPr>
        <w:t>pouh</w:t>
      </w:r>
      <w:r>
        <w:rPr>
          <w:lang w:eastAsia="en-US"/>
        </w:rPr>
        <w:t xml:space="preserve"> ! </w:t>
      </w:r>
      <w:r w:rsidR="003148C9">
        <w:rPr>
          <w:lang w:eastAsia="en-US"/>
        </w:rPr>
        <w:t>ma parole sacrée</w:t>
      </w:r>
      <w:r>
        <w:rPr>
          <w:lang w:eastAsia="en-US"/>
        </w:rPr>
        <w:t xml:space="preserve"> !… </w:t>
      </w:r>
      <w:r w:rsidR="003148C9">
        <w:rPr>
          <w:lang w:eastAsia="en-US"/>
        </w:rPr>
        <w:t>Et toujours retardant derrière eux pour voir si personne ne les poignardait dans le dos</w:t>
      </w:r>
      <w:r>
        <w:rPr>
          <w:lang w:eastAsia="en-US"/>
        </w:rPr>
        <w:t>.</w:t>
      </w:r>
    </w:p>
    <w:p w14:paraId="40D333DB" w14:textId="77777777" w:rsidR="0046142F" w:rsidRDefault="003148C9" w:rsidP="0046142F">
      <w:pPr>
        <w:rPr>
          <w:lang w:eastAsia="en-US"/>
        </w:rPr>
      </w:pPr>
      <w:r>
        <w:rPr>
          <w:lang w:eastAsia="en-US"/>
        </w:rPr>
        <w:t>Romblon eut un gros rire</w:t>
      </w:r>
      <w:r w:rsidR="0046142F">
        <w:rPr>
          <w:lang w:eastAsia="en-US"/>
        </w:rPr>
        <w:t>.</w:t>
      </w:r>
    </w:p>
    <w:p w14:paraId="228C3959" w14:textId="77777777" w:rsidR="0046142F" w:rsidRDefault="003148C9" w:rsidP="0046142F">
      <w:pPr>
        <w:rPr>
          <w:lang w:eastAsia="en-US"/>
        </w:rPr>
      </w:pPr>
      <w:r>
        <w:rPr>
          <w:lang w:eastAsia="en-US"/>
        </w:rPr>
        <w:t>Mazurke buvait pour mettre de l</w:t>
      </w:r>
      <w:r w:rsidR="0046142F">
        <w:rPr>
          <w:lang w:eastAsia="en-US"/>
        </w:rPr>
        <w:t>’</w:t>
      </w:r>
      <w:r>
        <w:rPr>
          <w:lang w:eastAsia="en-US"/>
        </w:rPr>
        <w:t>ordre dans se</w:t>
      </w:r>
      <w:r>
        <w:t>s idées</w:t>
      </w:r>
      <w:r w:rsidR="0046142F">
        <w:rPr>
          <w:lang w:eastAsia="en-US"/>
        </w:rPr>
        <w:t>.</w:t>
      </w:r>
    </w:p>
    <w:p w14:paraId="013884F1" w14:textId="08D5F445" w:rsidR="0046142F" w:rsidRDefault="0046142F" w:rsidP="0046142F">
      <w:pPr>
        <w:rPr>
          <w:lang w:eastAsia="en-US"/>
        </w:rPr>
      </w:pPr>
      <w:r>
        <w:rPr>
          <w:lang w:eastAsia="en-US"/>
        </w:rPr>
        <w:t>— </w:t>
      </w:r>
      <w:r w:rsidR="003148C9">
        <w:rPr>
          <w:lang w:eastAsia="en-US"/>
        </w:rPr>
        <w:t>Ah çà</w:t>
      </w:r>
      <w:r>
        <w:rPr>
          <w:lang w:eastAsia="en-US"/>
        </w:rPr>
        <w:t xml:space="preserve"> ! </w:t>
      </w:r>
      <w:r w:rsidR="003148C9">
        <w:rPr>
          <w:lang w:eastAsia="en-US"/>
        </w:rPr>
        <w:t>s</w:t>
      </w:r>
      <w:r>
        <w:rPr>
          <w:lang w:eastAsia="en-US"/>
        </w:rPr>
        <w:t>’</w:t>
      </w:r>
      <w:r w:rsidR="003148C9">
        <w:rPr>
          <w:lang w:eastAsia="en-US"/>
        </w:rPr>
        <w:t>écria Ballon</w:t>
      </w:r>
      <w:r>
        <w:rPr>
          <w:lang w:eastAsia="en-US"/>
        </w:rPr>
        <w:t xml:space="preserve">, </w:t>
      </w:r>
      <w:r w:rsidR="003148C9">
        <w:rPr>
          <w:lang w:eastAsia="en-US"/>
        </w:rPr>
        <w:t>qui l</w:t>
      </w:r>
      <w:r>
        <w:rPr>
          <w:lang w:eastAsia="en-US"/>
        </w:rPr>
        <w:t>’</w:t>
      </w:r>
      <w:r w:rsidR="003148C9">
        <w:rPr>
          <w:lang w:eastAsia="en-US"/>
        </w:rPr>
        <w:t>admirait de bon cœur</w:t>
      </w:r>
      <w:r>
        <w:rPr>
          <w:lang w:eastAsia="en-US"/>
        </w:rPr>
        <w:t xml:space="preserve">, </w:t>
      </w:r>
      <w:r w:rsidR="006C2AE1">
        <w:rPr>
          <w:lang w:eastAsia="en-US"/>
        </w:rPr>
        <w:t>—</w:t>
      </w:r>
      <w:r>
        <w:rPr>
          <w:lang w:eastAsia="en-US"/>
        </w:rPr>
        <w:t xml:space="preserve"> </w:t>
      </w:r>
      <w:r w:rsidR="003148C9">
        <w:rPr>
          <w:lang w:eastAsia="en-US"/>
        </w:rPr>
        <w:t xml:space="preserve">est-ce vrai que vous buvez comme çà tous les soirs monsieur </w:t>
      </w:r>
      <w:proofErr w:type="spellStart"/>
      <w:r w:rsidR="003148C9">
        <w:rPr>
          <w:lang w:eastAsia="en-US"/>
        </w:rPr>
        <w:t>Mérieul</w:t>
      </w:r>
      <w:proofErr w:type="spellEnd"/>
      <w:r>
        <w:rPr>
          <w:lang w:eastAsia="en-US"/>
        </w:rPr>
        <w:t> ?</w:t>
      </w:r>
    </w:p>
    <w:p w14:paraId="6547735A"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répondit Mazurke</w:t>
      </w:r>
      <w:r>
        <w:rPr>
          <w:lang w:eastAsia="en-US"/>
        </w:rPr>
        <w:t>.</w:t>
      </w:r>
    </w:p>
    <w:p w14:paraId="72A43254" w14:textId="77777777" w:rsidR="0046142F" w:rsidRDefault="0046142F" w:rsidP="0046142F">
      <w:pPr>
        <w:rPr>
          <w:lang w:eastAsia="en-US"/>
        </w:rPr>
      </w:pPr>
      <w:r>
        <w:rPr>
          <w:lang w:eastAsia="en-US"/>
        </w:rPr>
        <w:t>— </w:t>
      </w:r>
      <w:r w:rsidR="003148C9">
        <w:rPr>
          <w:lang w:eastAsia="en-US"/>
        </w:rPr>
        <w:t>Vous disiez</w:t>
      </w:r>
      <w:r>
        <w:rPr>
          <w:lang w:eastAsia="en-US"/>
        </w:rPr>
        <w:t>…</w:t>
      </w:r>
    </w:p>
    <w:p w14:paraId="49B56E52" w14:textId="77777777" w:rsidR="0046142F" w:rsidRDefault="0046142F" w:rsidP="0046142F">
      <w:pPr>
        <w:rPr>
          <w:lang w:eastAsia="en-US"/>
        </w:rPr>
      </w:pPr>
      <w:r>
        <w:rPr>
          <w:lang w:eastAsia="en-US"/>
        </w:rPr>
        <w:t>— </w:t>
      </w:r>
      <w:r w:rsidR="003148C9">
        <w:rPr>
          <w:lang w:eastAsia="en-US"/>
        </w:rPr>
        <w:t>Je mentais</w:t>
      </w:r>
      <w:r>
        <w:rPr>
          <w:lang w:eastAsia="en-US"/>
        </w:rPr>
        <w:t xml:space="preserve">… </w:t>
      </w:r>
      <w:r w:rsidR="003148C9">
        <w:rPr>
          <w:lang w:eastAsia="en-US"/>
        </w:rPr>
        <w:t>chaque semaine</w:t>
      </w:r>
      <w:r>
        <w:rPr>
          <w:lang w:eastAsia="en-US"/>
        </w:rPr>
        <w:t xml:space="preserve">, </w:t>
      </w:r>
      <w:r w:rsidR="003148C9">
        <w:rPr>
          <w:lang w:eastAsia="en-US"/>
        </w:rPr>
        <w:t>je m</w:t>
      </w:r>
      <w:r>
        <w:rPr>
          <w:lang w:eastAsia="en-US"/>
        </w:rPr>
        <w:t>’</w:t>
      </w:r>
      <w:r w:rsidR="003148C9">
        <w:rPr>
          <w:lang w:eastAsia="en-US"/>
        </w:rPr>
        <w:t>enivre une fois</w:t>
      </w:r>
      <w:r>
        <w:rPr>
          <w:lang w:eastAsia="en-US"/>
        </w:rPr>
        <w:t xml:space="preserve">, </w:t>
      </w:r>
      <w:r w:rsidR="003148C9">
        <w:rPr>
          <w:lang w:eastAsia="en-US"/>
        </w:rPr>
        <w:t>pour avoir une nuit de so</w:t>
      </w:r>
      <w:r w:rsidR="003148C9">
        <w:t>mmeil</w:t>
      </w:r>
      <w:r>
        <w:rPr>
          <w:lang w:eastAsia="en-US"/>
        </w:rPr>
        <w:t>…</w:t>
      </w:r>
    </w:p>
    <w:p w14:paraId="100E3F17" w14:textId="77777777" w:rsidR="0046142F" w:rsidRDefault="0046142F" w:rsidP="0046142F">
      <w:pPr>
        <w:rPr>
          <w:lang w:eastAsia="en-US"/>
        </w:rPr>
      </w:pPr>
      <w:r>
        <w:rPr>
          <w:lang w:eastAsia="en-US"/>
        </w:rPr>
        <w:lastRenderedPageBreak/>
        <w:t>— </w:t>
      </w:r>
      <w:r w:rsidR="003148C9">
        <w:rPr>
          <w:lang w:eastAsia="en-US"/>
        </w:rPr>
        <w:t>Bon</w:t>
      </w:r>
      <w:r>
        <w:rPr>
          <w:lang w:eastAsia="en-US"/>
        </w:rPr>
        <w:t> !</w:t>
      </w:r>
    </w:p>
    <w:p w14:paraId="756E8E3B" w14:textId="77777777" w:rsidR="0046142F" w:rsidRDefault="0046142F" w:rsidP="0046142F">
      <w:pPr>
        <w:rPr>
          <w:lang w:eastAsia="en-US"/>
        </w:rPr>
      </w:pPr>
      <w:r>
        <w:rPr>
          <w:lang w:eastAsia="en-US"/>
        </w:rPr>
        <w:t>— </w:t>
      </w:r>
      <w:r w:rsidR="003148C9">
        <w:rPr>
          <w:lang w:eastAsia="en-US"/>
        </w:rPr>
        <w:t>Là-bas</w:t>
      </w:r>
      <w:r>
        <w:rPr>
          <w:lang w:eastAsia="en-US"/>
        </w:rPr>
        <w:t xml:space="preserve">, </w:t>
      </w:r>
      <w:r w:rsidR="003148C9">
        <w:rPr>
          <w:lang w:eastAsia="en-US"/>
        </w:rPr>
        <w:t>en Hongrie</w:t>
      </w:r>
      <w:r>
        <w:rPr>
          <w:lang w:eastAsia="en-US"/>
        </w:rPr>
        <w:t xml:space="preserve">, </w:t>
      </w:r>
      <w:r w:rsidR="003148C9">
        <w:rPr>
          <w:lang w:eastAsia="en-US"/>
        </w:rPr>
        <w:t>quand je me battais</w:t>
      </w:r>
      <w:r>
        <w:rPr>
          <w:lang w:eastAsia="en-US"/>
        </w:rPr>
        <w:t xml:space="preserve">, </w:t>
      </w:r>
      <w:r w:rsidR="003148C9">
        <w:rPr>
          <w:lang w:eastAsia="en-US"/>
        </w:rPr>
        <w:t>je dormais</w:t>
      </w:r>
      <w:r>
        <w:rPr>
          <w:lang w:eastAsia="en-US"/>
        </w:rPr>
        <w:t>.</w:t>
      </w:r>
    </w:p>
    <w:p w14:paraId="726B9183" w14:textId="77777777" w:rsidR="0046142F" w:rsidRDefault="0046142F" w:rsidP="0046142F">
      <w:pPr>
        <w:rPr>
          <w:lang w:eastAsia="en-US"/>
        </w:rPr>
      </w:pPr>
      <w:r>
        <w:rPr>
          <w:lang w:eastAsia="en-US"/>
        </w:rPr>
        <w:t>— </w:t>
      </w:r>
      <w:r w:rsidR="003148C9">
        <w:rPr>
          <w:lang w:eastAsia="en-US"/>
        </w:rPr>
        <w:t>Ah diable</w:t>
      </w:r>
      <w:r>
        <w:rPr>
          <w:lang w:eastAsia="en-US"/>
        </w:rPr>
        <w:t> !</w:t>
      </w:r>
    </w:p>
    <w:p w14:paraId="3AA1D3C5" w14:textId="77777777" w:rsidR="0046142F" w:rsidRDefault="0046142F" w:rsidP="0046142F">
      <w:pPr>
        <w:rPr>
          <w:lang w:eastAsia="en-US"/>
        </w:rPr>
      </w:pPr>
      <w:r>
        <w:rPr>
          <w:lang w:eastAsia="en-US"/>
        </w:rPr>
        <w:t>— </w:t>
      </w:r>
      <w:r w:rsidR="003148C9">
        <w:rPr>
          <w:lang w:eastAsia="en-US"/>
        </w:rPr>
        <w:t>Pour dormir</w:t>
      </w:r>
      <w:r>
        <w:rPr>
          <w:lang w:eastAsia="en-US"/>
        </w:rPr>
        <w:t xml:space="preserve">, </w:t>
      </w:r>
      <w:r w:rsidR="003148C9">
        <w:rPr>
          <w:lang w:eastAsia="en-US"/>
        </w:rPr>
        <w:t>il me faut boire ou me battre</w:t>
      </w:r>
      <w:r>
        <w:rPr>
          <w:lang w:eastAsia="en-US"/>
        </w:rPr>
        <w:t xml:space="preserve">… </w:t>
      </w:r>
      <w:r w:rsidR="003148C9">
        <w:rPr>
          <w:lang w:eastAsia="en-US"/>
        </w:rPr>
        <w:t>Voyez-vous</w:t>
      </w:r>
      <w:r>
        <w:rPr>
          <w:lang w:eastAsia="en-US"/>
        </w:rPr>
        <w:t xml:space="preserve">, </w:t>
      </w:r>
      <w:r w:rsidR="003148C9">
        <w:rPr>
          <w:lang w:eastAsia="en-US"/>
        </w:rPr>
        <w:t>monsieur Romblon</w:t>
      </w:r>
      <w:r>
        <w:rPr>
          <w:lang w:eastAsia="en-US"/>
        </w:rPr>
        <w:t xml:space="preserve">, </w:t>
      </w:r>
      <w:r w:rsidR="003148C9">
        <w:rPr>
          <w:lang w:eastAsia="en-US"/>
        </w:rPr>
        <w:t>j</w:t>
      </w:r>
      <w:r>
        <w:rPr>
          <w:lang w:eastAsia="en-US"/>
        </w:rPr>
        <w:t>’</w:t>
      </w:r>
      <w:r w:rsidR="003148C9">
        <w:rPr>
          <w:lang w:eastAsia="en-US"/>
        </w:rPr>
        <w:t>ai perdu bien des jours en ma vie</w:t>
      </w:r>
      <w:r>
        <w:rPr>
          <w:lang w:eastAsia="en-US"/>
        </w:rPr>
        <w:t xml:space="preserve">… </w:t>
      </w:r>
      <w:r w:rsidR="003148C9">
        <w:rPr>
          <w:lang w:eastAsia="en-US"/>
        </w:rPr>
        <w:t>Et chaque jour que j</w:t>
      </w:r>
      <w:r>
        <w:rPr>
          <w:lang w:eastAsia="en-US"/>
        </w:rPr>
        <w:t>’</w:t>
      </w:r>
      <w:r w:rsidR="003148C9">
        <w:rPr>
          <w:lang w:eastAsia="en-US"/>
        </w:rPr>
        <w:t>ai perdu m</w:t>
      </w:r>
      <w:r>
        <w:rPr>
          <w:lang w:eastAsia="en-US"/>
        </w:rPr>
        <w:t>’</w:t>
      </w:r>
      <w:r w:rsidR="003148C9">
        <w:rPr>
          <w:lang w:eastAsia="en-US"/>
        </w:rPr>
        <w:t>apparaît comme un fantô</w:t>
      </w:r>
      <w:r w:rsidR="003148C9">
        <w:t>me</w:t>
      </w:r>
      <w:r>
        <w:rPr>
          <w:lang w:eastAsia="en-US"/>
        </w:rPr>
        <w:t xml:space="preserve">, </w:t>
      </w:r>
      <w:r w:rsidR="003148C9">
        <w:rPr>
          <w:lang w:eastAsia="en-US"/>
        </w:rPr>
        <w:t>la nuit</w:t>
      </w:r>
      <w:r>
        <w:rPr>
          <w:lang w:eastAsia="en-US"/>
        </w:rPr>
        <w:t xml:space="preserve">, </w:t>
      </w:r>
      <w:r w:rsidR="003148C9">
        <w:rPr>
          <w:lang w:eastAsia="en-US"/>
        </w:rPr>
        <w:t>quand j</w:t>
      </w:r>
      <w:r>
        <w:rPr>
          <w:lang w:eastAsia="en-US"/>
        </w:rPr>
        <w:t>’</w:t>
      </w:r>
      <w:r w:rsidR="003148C9">
        <w:rPr>
          <w:lang w:eastAsia="en-US"/>
        </w:rPr>
        <w:t>ai la fièvre</w:t>
      </w:r>
      <w:r>
        <w:rPr>
          <w:lang w:eastAsia="en-US"/>
        </w:rPr>
        <w:t xml:space="preserve">… </w:t>
      </w:r>
      <w:r w:rsidR="003148C9">
        <w:rPr>
          <w:lang w:eastAsia="en-US"/>
        </w:rPr>
        <w:t>Car ma tâche était sacrée</w:t>
      </w:r>
      <w:r>
        <w:rPr>
          <w:lang w:eastAsia="en-US"/>
        </w:rPr>
        <w:t xml:space="preserve"> !… </w:t>
      </w:r>
      <w:r w:rsidR="003148C9">
        <w:rPr>
          <w:lang w:eastAsia="en-US"/>
        </w:rPr>
        <w:t>Mais je ne perdrai plus un jour</w:t>
      </w:r>
      <w:r>
        <w:rPr>
          <w:lang w:eastAsia="en-US"/>
        </w:rPr>
        <w:t xml:space="preserve">… </w:t>
      </w:r>
      <w:r w:rsidR="003148C9">
        <w:rPr>
          <w:lang w:eastAsia="en-US"/>
        </w:rPr>
        <w:t>une heure</w:t>
      </w:r>
      <w:r>
        <w:rPr>
          <w:lang w:eastAsia="en-US"/>
        </w:rPr>
        <w:t xml:space="preserve">… </w:t>
      </w:r>
      <w:r w:rsidR="003148C9">
        <w:rPr>
          <w:lang w:eastAsia="en-US"/>
        </w:rPr>
        <w:t>une minute</w:t>
      </w:r>
      <w:r>
        <w:rPr>
          <w:lang w:eastAsia="en-US"/>
        </w:rPr>
        <w:t> !…</w:t>
      </w:r>
    </w:p>
    <w:p w14:paraId="33032EDC" w14:textId="77777777" w:rsidR="0046142F" w:rsidRDefault="0046142F" w:rsidP="0046142F">
      <w:pPr>
        <w:rPr>
          <w:lang w:eastAsia="en-US"/>
        </w:rPr>
      </w:pPr>
      <w:r>
        <w:rPr>
          <w:lang w:eastAsia="en-US"/>
        </w:rPr>
        <w:t>— </w:t>
      </w:r>
      <w:r w:rsidR="003148C9">
        <w:rPr>
          <w:lang w:eastAsia="en-US"/>
        </w:rPr>
        <w:t>Ça</w:t>
      </w:r>
      <w:r>
        <w:rPr>
          <w:lang w:eastAsia="en-US"/>
        </w:rPr>
        <w:t xml:space="preserve">, </w:t>
      </w:r>
      <w:r w:rsidR="003148C9">
        <w:rPr>
          <w:lang w:eastAsia="en-US"/>
        </w:rPr>
        <w:t>je t</w:t>
      </w:r>
      <w:r>
        <w:rPr>
          <w:lang w:eastAsia="en-US"/>
        </w:rPr>
        <w:t>’</w:t>
      </w:r>
      <w:r w:rsidR="003148C9">
        <w:rPr>
          <w:lang w:eastAsia="en-US"/>
        </w:rPr>
        <w:t>en donne ma parole</w:t>
      </w:r>
      <w:r>
        <w:rPr>
          <w:lang w:eastAsia="en-US"/>
        </w:rPr>
        <w:t xml:space="preserve"> ! </w:t>
      </w:r>
      <w:r w:rsidR="003148C9">
        <w:rPr>
          <w:lang w:eastAsia="en-US"/>
        </w:rPr>
        <w:t>pensa Romblon qui dit tout haut</w:t>
      </w:r>
      <w:r>
        <w:rPr>
          <w:lang w:eastAsia="en-US"/>
        </w:rPr>
        <w:t> :</w:t>
      </w:r>
    </w:p>
    <w:p w14:paraId="7D7B75D7" w14:textId="4C86487A" w:rsidR="0046142F" w:rsidRDefault="00972CBD" w:rsidP="0046142F">
      <w:pPr>
        <w:rPr>
          <w:lang w:eastAsia="en-US"/>
        </w:rPr>
      </w:pPr>
      <w:r>
        <w:rPr>
          <w:lang w:eastAsia="en-US"/>
        </w:rPr>
        <w:t>— </w:t>
      </w:r>
      <w:r w:rsidR="003148C9">
        <w:rPr>
          <w:lang w:eastAsia="en-US"/>
        </w:rPr>
        <w:t xml:space="preserve">Ce pauvre </w:t>
      </w:r>
      <w:r w:rsidR="0046142F">
        <w:rPr>
          <w:lang w:eastAsia="en-US"/>
        </w:rPr>
        <w:t>M. </w:t>
      </w:r>
      <w:proofErr w:type="spellStart"/>
      <w:r w:rsidR="003148C9">
        <w:rPr>
          <w:lang w:eastAsia="en-US"/>
        </w:rPr>
        <w:t>Mérieul</w:t>
      </w:r>
      <w:proofErr w:type="spellEnd"/>
      <w:r w:rsidR="0046142F">
        <w:rPr>
          <w:lang w:eastAsia="en-US"/>
        </w:rPr>
        <w:t> !</w:t>
      </w:r>
    </w:p>
    <w:p w14:paraId="263FE7CB" w14:textId="77777777" w:rsidR="0046142F" w:rsidRDefault="003148C9" w:rsidP="0046142F">
      <w:pPr>
        <w:rPr>
          <w:lang w:eastAsia="en-US"/>
        </w:rPr>
      </w:pPr>
      <w:r>
        <w:rPr>
          <w:lang w:eastAsia="en-US"/>
        </w:rPr>
        <w:t>Mazurke était aux trois quarts ivre</w:t>
      </w:r>
      <w:r w:rsidR="0046142F">
        <w:rPr>
          <w:lang w:eastAsia="en-US"/>
        </w:rPr>
        <w:t xml:space="preserve">, </w:t>
      </w:r>
      <w:r>
        <w:rPr>
          <w:lang w:eastAsia="en-US"/>
        </w:rPr>
        <w:t xml:space="preserve">mais </w:t>
      </w:r>
      <w:r>
        <w:t>il se tenait droit et le seul effet de l</w:t>
      </w:r>
      <w:r w:rsidR="0046142F">
        <w:rPr>
          <w:lang w:eastAsia="en-US"/>
        </w:rPr>
        <w:t>’</w:t>
      </w:r>
      <w:r>
        <w:rPr>
          <w:lang w:eastAsia="en-US"/>
        </w:rPr>
        <w:t>ivresse était de mettre un voile sombre sur la joyeuse expression de son visage</w:t>
      </w:r>
      <w:r w:rsidR="0046142F">
        <w:rPr>
          <w:lang w:eastAsia="en-US"/>
        </w:rPr>
        <w:t>.</w:t>
      </w:r>
    </w:p>
    <w:p w14:paraId="7374EBCF" w14:textId="4E67C451" w:rsidR="0046142F" w:rsidRDefault="0046142F" w:rsidP="0046142F">
      <w:pPr>
        <w:rPr>
          <w:lang w:eastAsia="en-US"/>
        </w:rPr>
      </w:pPr>
      <w:r>
        <w:rPr>
          <w:lang w:eastAsia="en-US"/>
        </w:rPr>
        <w:t>— </w:t>
      </w:r>
      <w:r w:rsidR="003148C9">
        <w:rPr>
          <w:lang w:eastAsia="en-US"/>
        </w:rPr>
        <w:t>Je ne dors jamais</w:t>
      </w:r>
      <w:r>
        <w:rPr>
          <w:lang w:eastAsia="en-US"/>
        </w:rPr>
        <w:t xml:space="preserve">, </w:t>
      </w:r>
      <w:r w:rsidR="003148C9">
        <w:rPr>
          <w:lang w:eastAsia="en-US"/>
        </w:rPr>
        <w:t>reprit-il encore</w:t>
      </w:r>
      <w:r>
        <w:rPr>
          <w:lang w:eastAsia="en-US"/>
        </w:rPr>
        <w:t xml:space="preserve">, </w:t>
      </w:r>
      <w:r w:rsidR="006C2AE1">
        <w:rPr>
          <w:lang w:eastAsia="en-US"/>
        </w:rPr>
        <w:t>—</w:t>
      </w:r>
      <w:r>
        <w:rPr>
          <w:lang w:eastAsia="en-US"/>
        </w:rPr>
        <w:t xml:space="preserve"> </w:t>
      </w:r>
      <w:r w:rsidR="003148C9">
        <w:rPr>
          <w:lang w:eastAsia="en-US"/>
        </w:rPr>
        <w:t>et quand j</w:t>
      </w:r>
      <w:r>
        <w:rPr>
          <w:lang w:eastAsia="en-US"/>
        </w:rPr>
        <w:t>’</w:t>
      </w:r>
      <w:r w:rsidR="003148C9">
        <w:rPr>
          <w:lang w:eastAsia="en-US"/>
        </w:rPr>
        <w:t>ai passé huit jours sans sommeil ma tête se creuse</w:t>
      </w:r>
      <w:r>
        <w:rPr>
          <w:lang w:eastAsia="en-US"/>
        </w:rPr>
        <w:t xml:space="preserve">… </w:t>
      </w:r>
      <w:r w:rsidR="003148C9">
        <w:rPr>
          <w:lang w:eastAsia="en-US"/>
        </w:rPr>
        <w:t>je deviens fou</w:t>
      </w:r>
      <w:r>
        <w:rPr>
          <w:lang w:eastAsia="en-US"/>
        </w:rPr>
        <w:t xml:space="preserve">… </w:t>
      </w:r>
      <w:r w:rsidR="003148C9">
        <w:rPr>
          <w:lang w:eastAsia="en-US"/>
        </w:rPr>
        <w:t>Alors je bois</w:t>
      </w:r>
      <w:r>
        <w:rPr>
          <w:lang w:eastAsia="en-US"/>
        </w:rPr>
        <w:t xml:space="preserve">, </w:t>
      </w:r>
      <w:r w:rsidR="003148C9">
        <w:rPr>
          <w:lang w:eastAsia="en-US"/>
        </w:rPr>
        <w:t>je bois tant que je peux</w:t>
      </w:r>
      <w:r>
        <w:rPr>
          <w:lang w:eastAsia="en-US"/>
        </w:rPr>
        <w:t xml:space="preserve">… </w:t>
      </w:r>
      <w:r w:rsidR="003148C9">
        <w:rPr>
          <w:lang w:eastAsia="en-US"/>
        </w:rPr>
        <w:t>et je dors</w:t>
      </w:r>
      <w:r>
        <w:rPr>
          <w:lang w:eastAsia="en-US"/>
        </w:rPr>
        <w:t xml:space="preserve">… </w:t>
      </w:r>
      <w:r w:rsidR="003148C9">
        <w:rPr>
          <w:lang w:eastAsia="en-US"/>
        </w:rPr>
        <w:t>Et le lendemain je me réveille</w:t>
      </w:r>
      <w:r>
        <w:rPr>
          <w:lang w:eastAsia="en-US"/>
        </w:rPr>
        <w:t xml:space="preserve">, </w:t>
      </w:r>
      <w:r w:rsidR="003148C9">
        <w:rPr>
          <w:lang w:eastAsia="en-US"/>
        </w:rPr>
        <w:t>capable de protéger au besoin ceux que j</w:t>
      </w:r>
      <w:r>
        <w:rPr>
          <w:lang w:eastAsia="en-US"/>
        </w:rPr>
        <w:t>’</w:t>
      </w:r>
      <w:r w:rsidR="003148C9">
        <w:rPr>
          <w:lang w:eastAsia="en-US"/>
        </w:rPr>
        <w:t>aime et capable d</w:t>
      </w:r>
      <w:r>
        <w:rPr>
          <w:lang w:eastAsia="en-US"/>
        </w:rPr>
        <w:t>’</w:t>
      </w:r>
      <w:r w:rsidR="003148C9">
        <w:rPr>
          <w:lang w:eastAsia="en-US"/>
        </w:rPr>
        <w:t>écraser les coquins que je poursuis</w:t>
      </w:r>
      <w:r>
        <w:rPr>
          <w:lang w:eastAsia="en-US"/>
        </w:rPr>
        <w:t>…</w:t>
      </w:r>
    </w:p>
    <w:p w14:paraId="501255F1" w14:textId="0E7E7F8B"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bon</w:t>
      </w:r>
      <w:r>
        <w:rPr>
          <w:lang w:eastAsia="en-US"/>
        </w:rPr>
        <w:t xml:space="preserve"> ! </w:t>
      </w:r>
      <w:r w:rsidR="003148C9">
        <w:rPr>
          <w:lang w:eastAsia="en-US"/>
        </w:rPr>
        <w:t>dit Romblon</w:t>
      </w:r>
      <w:r>
        <w:rPr>
          <w:lang w:eastAsia="en-US"/>
        </w:rPr>
        <w:t xml:space="preserve">, </w:t>
      </w:r>
      <w:r w:rsidR="006C2AE1">
        <w:rPr>
          <w:lang w:eastAsia="en-US"/>
        </w:rPr>
        <w:t>—</w:t>
      </w:r>
      <w:r>
        <w:rPr>
          <w:lang w:eastAsia="en-US"/>
        </w:rPr>
        <w:t xml:space="preserve"> </w:t>
      </w:r>
      <w:r w:rsidR="003148C9">
        <w:rPr>
          <w:lang w:eastAsia="en-US"/>
        </w:rPr>
        <w:t>je comprends</w:t>
      </w:r>
      <w:r>
        <w:rPr>
          <w:lang w:eastAsia="en-US"/>
        </w:rPr>
        <w:t>.</w:t>
      </w:r>
    </w:p>
    <w:p w14:paraId="11A4324A" w14:textId="78E60873" w:rsidR="0046142F" w:rsidRDefault="0046142F" w:rsidP="0046142F">
      <w:pPr>
        <w:rPr>
          <w:lang w:eastAsia="en-US"/>
        </w:rPr>
      </w:pPr>
      <w:r>
        <w:rPr>
          <w:lang w:eastAsia="en-US"/>
        </w:rPr>
        <w:t>— </w:t>
      </w:r>
      <w:r w:rsidR="003148C9">
        <w:rPr>
          <w:lang w:eastAsia="en-US"/>
        </w:rPr>
        <w:t>Demain</w:t>
      </w:r>
      <w:r>
        <w:rPr>
          <w:lang w:eastAsia="en-US"/>
        </w:rPr>
        <w:t xml:space="preserve">, </w:t>
      </w:r>
      <w:r w:rsidR="003148C9">
        <w:rPr>
          <w:lang w:eastAsia="en-US"/>
        </w:rPr>
        <w:t>ma tâche commence</w:t>
      </w:r>
      <w:r>
        <w:rPr>
          <w:lang w:eastAsia="en-US"/>
        </w:rPr>
        <w:t xml:space="preserve">, </w:t>
      </w:r>
      <w:r w:rsidR="003148C9">
        <w:rPr>
          <w:lang w:eastAsia="en-US"/>
        </w:rPr>
        <w:t>poursuivit Maz</w:t>
      </w:r>
      <w:r w:rsidR="003148C9">
        <w:t>urke</w:t>
      </w:r>
      <w:r>
        <w:rPr>
          <w:lang w:eastAsia="en-US"/>
        </w:rPr>
        <w:t xml:space="preserve">, </w:t>
      </w:r>
      <w:r w:rsidR="006C2AE1">
        <w:rPr>
          <w:lang w:eastAsia="en-US"/>
        </w:rPr>
        <w:t>—</w:t>
      </w:r>
      <w:r>
        <w:rPr>
          <w:lang w:eastAsia="en-US"/>
        </w:rPr>
        <w:t xml:space="preserve"> </w:t>
      </w:r>
      <w:r w:rsidR="003148C9">
        <w:rPr>
          <w:lang w:eastAsia="en-US"/>
        </w:rPr>
        <w:t>il faut que je dorme pour être fort</w:t>
      </w:r>
      <w:r>
        <w:rPr>
          <w:lang w:eastAsia="en-US"/>
        </w:rPr>
        <w:t xml:space="preserve">… </w:t>
      </w:r>
      <w:r w:rsidR="003148C9">
        <w:rPr>
          <w:lang w:eastAsia="en-US"/>
        </w:rPr>
        <w:t>Je bois</w:t>
      </w:r>
      <w:r>
        <w:rPr>
          <w:lang w:eastAsia="en-US"/>
        </w:rPr>
        <w:t>.</w:t>
      </w:r>
    </w:p>
    <w:p w14:paraId="5CACD24A" w14:textId="77777777" w:rsidR="0046142F" w:rsidRDefault="0046142F" w:rsidP="0046142F">
      <w:pPr>
        <w:rPr>
          <w:lang w:eastAsia="en-US"/>
        </w:rPr>
      </w:pPr>
      <w:r>
        <w:rPr>
          <w:lang w:eastAsia="en-US"/>
        </w:rPr>
        <w:t>— </w:t>
      </w:r>
      <w:r w:rsidR="003148C9">
        <w:rPr>
          <w:lang w:eastAsia="en-US"/>
        </w:rPr>
        <w:t>Quant à ça</w:t>
      </w:r>
      <w:r>
        <w:rPr>
          <w:lang w:eastAsia="en-US"/>
        </w:rPr>
        <w:t xml:space="preserve">, </w:t>
      </w:r>
      <w:r w:rsidR="003148C9">
        <w:rPr>
          <w:lang w:eastAsia="en-US"/>
        </w:rPr>
        <w:t>vous buvez comme une tanche</w:t>
      </w:r>
      <w:r>
        <w:rPr>
          <w:lang w:eastAsia="en-US"/>
        </w:rPr>
        <w:t xml:space="preserve">… </w:t>
      </w:r>
      <w:r w:rsidR="003148C9">
        <w:rPr>
          <w:lang w:eastAsia="en-US"/>
        </w:rPr>
        <w:t>Pouh</w:t>
      </w:r>
      <w:r>
        <w:rPr>
          <w:lang w:eastAsia="en-US"/>
        </w:rPr>
        <w:t xml:space="preserve"> !… </w:t>
      </w:r>
      <w:r w:rsidR="003148C9">
        <w:rPr>
          <w:lang w:eastAsia="en-US"/>
        </w:rPr>
        <w:t xml:space="preserve">monsieur </w:t>
      </w:r>
      <w:proofErr w:type="spellStart"/>
      <w:r w:rsidR="003148C9">
        <w:rPr>
          <w:lang w:eastAsia="en-US"/>
        </w:rPr>
        <w:t>Mérieul</w:t>
      </w:r>
      <w:proofErr w:type="spellEnd"/>
      <w:r>
        <w:rPr>
          <w:lang w:eastAsia="en-US"/>
        </w:rPr>
        <w:t xml:space="preserve">… </w:t>
      </w:r>
      <w:r w:rsidR="003148C9">
        <w:rPr>
          <w:lang w:eastAsia="en-US"/>
        </w:rPr>
        <w:t>Mais vous faites bien</w:t>
      </w:r>
      <w:r>
        <w:rPr>
          <w:lang w:eastAsia="en-US"/>
        </w:rPr>
        <w:t xml:space="preserve">, </w:t>
      </w:r>
      <w:r w:rsidR="003148C9">
        <w:rPr>
          <w:lang w:eastAsia="en-US"/>
        </w:rPr>
        <w:t>puisque c</w:t>
      </w:r>
      <w:r>
        <w:rPr>
          <w:lang w:eastAsia="en-US"/>
        </w:rPr>
        <w:t>’</w:t>
      </w:r>
      <w:r w:rsidR="003148C9">
        <w:rPr>
          <w:lang w:eastAsia="en-US"/>
        </w:rPr>
        <w:t xml:space="preserve">est pour </w:t>
      </w:r>
      <w:r w:rsidR="003148C9">
        <w:rPr>
          <w:lang w:eastAsia="en-US"/>
        </w:rPr>
        <w:lastRenderedPageBreak/>
        <w:t>raison de santé</w:t>
      </w:r>
      <w:r>
        <w:rPr>
          <w:lang w:eastAsia="en-US"/>
        </w:rPr>
        <w:t xml:space="preserve">… </w:t>
      </w:r>
      <w:r w:rsidR="003148C9">
        <w:rPr>
          <w:lang w:eastAsia="en-US"/>
        </w:rPr>
        <w:t>Et quand vous avez bu</w:t>
      </w:r>
      <w:r>
        <w:rPr>
          <w:lang w:eastAsia="en-US"/>
        </w:rPr>
        <w:t xml:space="preserve">, </w:t>
      </w:r>
      <w:r w:rsidR="003148C9">
        <w:rPr>
          <w:lang w:eastAsia="en-US"/>
        </w:rPr>
        <w:t>dites-moi</w:t>
      </w:r>
      <w:r>
        <w:rPr>
          <w:lang w:eastAsia="en-US"/>
        </w:rPr>
        <w:t xml:space="preserve">, </w:t>
      </w:r>
      <w:r w:rsidR="003148C9">
        <w:rPr>
          <w:lang w:eastAsia="en-US"/>
        </w:rPr>
        <w:t>vous allez vous coucher</w:t>
      </w:r>
      <w:r>
        <w:rPr>
          <w:lang w:eastAsia="en-US"/>
        </w:rPr>
        <w:t> ?</w:t>
      </w:r>
    </w:p>
    <w:p w14:paraId="0B3DE579"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répon</w:t>
      </w:r>
      <w:r w:rsidR="003148C9">
        <w:t>dit Mazurke</w:t>
      </w:r>
      <w:r>
        <w:rPr>
          <w:lang w:eastAsia="en-US"/>
        </w:rPr>
        <w:t>.</w:t>
      </w:r>
    </w:p>
    <w:p w14:paraId="6CBD7DC8"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Pourtant</w:t>
      </w:r>
      <w:r>
        <w:rPr>
          <w:lang w:eastAsia="en-US"/>
        </w:rPr>
        <w:t xml:space="preserve">, </w:t>
      </w:r>
      <w:r w:rsidR="003148C9">
        <w:rPr>
          <w:lang w:eastAsia="en-US"/>
        </w:rPr>
        <w:t>si c</w:t>
      </w:r>
      <w:r>
        <w:rPr>
          <w:lang w:eastAsia="en-US"/>
        </w:rPr>
        <w:t>’</w:t>
      </w:r>
      <w:r w:rsidR="003148C9">
        <w:rPr>
          <w:lang w:eastAsia="en-US"/>
        </w:rPr>
        <w:t>est pour dormir</w:t>
      </w:r>
      <w:r>
        <w:rPr>
          <w:lang w:eastAsia="en-US"/>
        </w:rPr>
        <w:t> ?…</w:t>
      </w:r>
    </w:p>
    <w:p w14:paraId="6325CC9E" w14:textId="77777777" w:rsidR="0046142F" w:rsidRDefault="0046142F" w:rsidP="0046142F">
      <w:pPr>
        <w:rPr>
          <w:lang w:eastAsia="en-US"/>
        </w:rPr>
      </w:pPr>
      <w:r>
        <w:rPr>
          <w:lang w:eastAsia="en-US"/>
        </w:rPr>
        <w:t>— </w:t>
      </w:r>
      <w:r w:rsidR="003148C9">
        <w:rPr>
          <w:lang w:eastAsia="en-US"/>
        </w:rPr>
        <w:t>Il faut que je marche</w:t>
      </w:r>
      <w:r>
        <w:rPr>
          <w:lang w:eastAsia="en-US"/>
        </w:rPr>
        <w:t xml:space="preserve">… </w:t>
      </w:r>
      <w:r w:rsidR="003148C9">
        <w:rPr>
          <w:lang w:eastAsia="en-US"/>
        </w:rPr>
        <w:t>ma tête brûle</w:t>
      </w:r>
      <w:r>
        <w:rPr>
          <w:lang w:eastAsia="en-US"/>
        </w:rPr>
        <w:t xml:space="preserve">… </w:t>
      </w:r>
      <w:r w:rsidR="003148C9">
        <w:rPr>
          <w:lang w:eastAsia="en-US"/>
        </w:rPr>
        <w:t>Je vois ceux que j</w:t>
      </w:r>
      <w:r>
        <w:rPr>
          <w:lang w:eastAsia="en-US"/>
        </w:rPr>
        <w:t>’</w:t>
      </w:r>
      <w:r w:rsidR="003148C9">
        <w:rPr>
          <w:lang w:eastAsia="en-US"/>
        </w:rPr>
        <w:t>aimais comme en un rêve</w:t>
      </w:r>
      <w:r>
        <w:rPr>
          <w:lang w:eastAsia="en-US"/>
        </w:rPr>
        <w:t xml:space="preserve">… </w:t>
      </w:r>
      <w:r w:rsidR="003148C9">
        <w:rPr>
          <w:lang w:eastAsia="en-US"/>
        </w:rPr>
        <w:t>Je leur parle</w:t>
      </w:r>
      <w:r>
        <w:rPr>
          <w:lang w:eastAsia="en-US"/>
        </w:rPr>
        <w:t xml:space="preserve">… </w:t>
      </w:r>
      <w:r w:rsidR="003148C9">
        <w:rPr>
          <w:lang w:eastAsia="en-US"/>
        </w:rPr>
        <w:t>Et c</w:t>
      </w:r>
      <w:r>
        <w:rPr>
          <w:lang w:eastAsia="en-US"/>
        </w:rPr>
        <w:t>’</w:t>
      </w:r>
      <w:r w:rsidR="003148C9">
        <w:rPr>
          <w:lang w:eastAsia="en-US"/>
        </w:rPr>
        <w:t>est bien autre chose</w:t>
      </w:r>
      <w:r>
        <w:rPr>
          <w:lang w:eastAsia="en-US"/>
        </w:rPr>
        <w:t xml:space="preserve">, </w:t>
      </w:r>
      <w:r w:rsidR="003148C9">
        <w:rPr>
          <w:lang w:eastAsia="en-US"/>
        </w:rPr>
        <w:t>à présent que je suis amoureux</w:t>
      </w:r>
      <w:r>
        <w:rPr>
          <w:lang w:eastAsia="en-US"/>
        </w:rPr>
        <w:t> !</w:t>
      </w:r>
    </w:p>
    <w:p w14:paraId="58520576" w14:textId="77777777" w:rsidR="0046142F" w:rsidRDefault="0046142F" w:rsidP="0046142F">
      <w:pPr>
        <w:rPr>
          <w:lang w:eastAsia="en-US"/>
        </w:rPr>
      </w:pPr>
      <w:r>
        <w:rPr>
          <w:lang w:eastAsia="en-US"/>
        </w:rPr>
        <w:t>— </w:t>
      </w:r>
      <w:r w:rsidR="003148C9">
        <w:rPr>
          <w:lang w:eastAsia="en-US"/>
        </w:rPr>
        <w:t>Vous êtes donc vraiment amoureux</w:t>
      </w:r>
      <w:r>
        <w:rPr>
          <w:lang w:eastAsia="en-US"/>
        </w:rPr>
        <w:t> ?</w:t>
      </w:r>
    </w:p>
    <w:p w14:paraId="1DBFEF5A" w14:textId="77777777" w:rsidR="0046142F" w:rsidRDefault="0046142F" w:rsidP="0046142F">
      <w:pPr>
        <w:rPr>
          <w:lang w:eastAsia="en-US"/>
        </w:rPr>
      </w:pPr>
      <w:r>
        <w:rPr>
          <w:lang w:eastAsia="en-US"/>
        </w:rPr>
        <w:t>— </w:t>
      </w:r>
      <w:r w:rsidR="003148C9">
        <w:rPr>
          <w:lang w:eastAsia="en-US"/>
        </w:rPr>
        <w:t>Oui</w:t>
      </w:r>
      <w:r>
        <w:rPr>
          <w:lang w:eastAsia="en-US"/>
        </w:rPr>
        <w:t>.</w:t>
      </w:r>
    </w:p>
    <w:p w14:paraId="3929C625" w14:textId="77777777" w:rsidR="0046142F" w:rsidRDefault="003148C9" w:rsidP="0046142F">
      <w:pPr>
        <w:rPr>
          <w:lang w:eastAsia="en-US"/>
        </w:rPr>
      </w:pPr>
      <w:r>
        <w:rPr>
          <w:lang w:eastAsia="en-US"/>
        </w:rPr>
        <w:t>Ballon se frotta les mains</w:t>
      </w:r>
      <w:r w:rsidR="0046142F">
        <w:rPr>
          <w:lang w:eastAsia="en-US"/>
        </w:rPr>
        <w:t>.</w:t>
      </w:r>
    </w:p>
    <w:p w14:paraId="1E8DE507" w14:textId="2A7425EF"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diable</w:t>
      </w:r>
      <w:r>
        <w:rPr>
          <w:lang w:eastAsia="en-US"/>
        </w:rPr>
        <w:t xml:space="preserve"> ! </w:t>
      </w:r>
      <w:r w:rsidR="003148C9">
        <w:rPr>
          <w:lang w:eastAsia="en-US"/>
        </w:rPr>
        <w:t>dit-il</w:t>
      </w:r>
      <w:r>
        <w:rPr>
          <w:lang w:eastAsia="en-US"/>
        </w:rPr>
        <w:t xml:space="preserve">, </w:t>
      </w:r>
      <w:r w:rsidR="006C2AE1">
        <w:rPr>
          <w:lang w:eastAsia="en-US"/>
        </w:rPr>
        <w:t>—</w:t>
      </w:r>
      <w:r>
        <w:rPr>
          <w:lang w:eastAsia="en-US"/>
        </w:rPr>
        <w:t xml:space="preserve"> </w:t>
      </w:r>
      <w:r w:rsidR="003148C9">
        <w:rPr>
          <w:lang w:eastAsia="en-US"/>
        </w:rPr>
        <w:t>vous avez où vous promener dans Paris</w:t>
      </w:r>
      <w:r>
        <w:rPr>
          <w:lang w:eastAsia="en-US"/>
        </w:rPr>
        <w:t xml:space="preserve">, </w:t>
      </w:r>
      <w:r w:rsidR="003148C9">
        <w:rPr>
          <w:lang w:eastAsia="en-US"/>
        </w:rPr>
        <w:t xml:space="preserve">monsieur </w:t>
      </w:r>
      <w:proofErr w:type="spellStart"/>
      <w:r w:rsidR="003148C9">
        <w:rPr>
          <w:lang w:eastAsia="en-US"/>
        </w:rPr>
        <w:t>Mérieul</w:t>
      </w:r>
      <w:proofErr w:type="spellEnd"/>
      <w:r>
        <w:rPr>
          <w:lang w:eastAsia="en-US"/>
        </w:rPr>
        <w:t xml:space="preserve">… </w:t>
      </w:r>
      <w:r w:rsidR="003148C9">
        <w:rPr>
          <w:lang w:eastAsia="en-US"/>
        </w:rPr>
        <w:t>c</w:t>
      </w:r>
      <w:r>
        <w:rPr>
          <w:lang w:eastAsia="en-US"/>
        </w:rPr>
        <w:t>’</w:t>
      </w:r>
      <w:r w:rsidR="003148C9">
        <w:rPr>
          <w:lang w:eastAsia="en-US"/>
        </w:rPr>
        <w:t>est long et c</w:t>
      </w:r>
      <w:r>
        <w:rPr>
          <w:lang w:eastAsia="en-US"/>
        </w:rPr>
        <w:t>’</w:t>
      </w:r>
      <w:r w:rsidR="003148C9">
        <w:rPr>
          <w:lang w:eastAsia="en-US"/>
        </w:rPr>
        <w:t>est large</w:t>
      </w:r>
      <w:r>
        <w:rPr>
          <w:lang w:eastAsia="en-US"/>
        </w:rPr>
        <w:t xml:space="preserve"> !… </w:t>
      </w:r>
      <w:r w:rsidR="003148C9">
        <w:rPr>
          <w:lang w:eastAsia="en-US"/>
        </w:rPr>
        <w:t>et pas de danger</w:t>
      </w:r>
      <w:r>
        <w:rPr>
          <w:lang w:eastAsia="en-US"/>
        </w:rPr>
        <w:t xml:space="preserve">, </w:t>
      </w:r>
      <w:hyperlink r:id="rId10" w:history="1">
        <w:r w:rsidR="003148C9">
          <w:rPr>
            <w:lang w:eastAsia="en-US"/>
          </w:rPr>
          <w:t>car la</w:t>
        </w:r>
      </w:hyperlink>
      <w:r w:rsidR="003148C9">
        <w:rPr>
          <w:lang w:eastAsia="en-US"/>
        </w:rPr>
        <w:t xml:space="preserve"> police est bien faite</w:t>
      </w:r>
      <w:r>
        <w:rPr>
          <w:lang w:eastAsia="en-US"/>
        </w:rPr>
        <w:t>…</w:t>
      </w:r>
    </w:p>
    <w:p w14:paraId="18B4C890" w14:textId="089F9CE7" w:rsidR="0046142F" w:rsidRDefault="00972CBD" w:rsidP="0046142F">
      <w:pPr>
        <w:rPr>
          <w:lang w:eastAsia="en-US"/>
        </w:rPr>
      </w:pPr>
      <w:r>
        <w:rPr>
          <w:lang w:eastAsia="en-US"/>
        </w:rPr>
        <w:t>» </w:t>
      </w:r>
      <w:r w:rsidR="003148C9">
        <w:rPr>
          <w:lang w:eastAsia="en-US"/>
        </w:rPr>
        <w:t>Pour en finir en quatre mots</w:t>
      </w:r>
      <w:r w:rsidR="0046142F">
        <w:rPr>
          <w:lang w:eastAsia="en-US"/>
        </w:rPr>
        <w:t xml:space="preserve">, </w:t>
      </w:r>
      <w:r w:rsidR="003148C9">
        <w:rPr>
          <w:lang w:eastAsia="en-US"/>
        </w:rPr>
        <w:t>papa les taxa tous à une bonne petite somme par an</w:t>
      </w:r>
      <w:r w:rsidR="0046142F">
        <w:rPr>
          <w:lang w:eastAsia="en-US"/>
        </w:rPr>
        <w:t xml:space="preserve">, </w:t>
      </w:r>
      <w:r w:rsidR="003148C9">
        <w:rPr>
          <w:lang w:eastAsia="en-US"/>
        </w:rPr>
        <w:t>les héritiers</w:t>
      </w:r>
      <w:r w:rsidR="0046142F">
        <w:rPr>
          <w:lang w:eastAsia="en-US"/>
        </w:rPr>
        <w:t xml:space="preserve">, </w:t>
      </w:r>
      <w:r w:rsidR="003148C9">
        <w:rPr>
          <w:lang w:eastAsia="en-US"/>
        </w:rPr>
        <w:t>en leur disant</w:t>
      </w:r>
      <w:r w:rsidR="0046142F">
        <w:rPr>
          <w:lang w:eastAsia="en-US"/>
        </w:rPr>
        <w:t xml:space="preserve"> </w:t>
      </w:r>
      <w:r w:rsidR="006C2AE1">
        <w:rPr>
          <w:lang w:eastAsia="en-US"/>
        </w:rPr>
        <w:t>—</w:t>
      </w:r>
      <w:r w:rsidR="0046142F">
        <w:rPr>
          <w:lang w:eastAsia="en-US"/>
        </w:rPr>
        <w:t xml:space="preserve"> </w:t>
      </w:r>
      <w:r w:rsidR="003148C9">
        <w:rPr>
          <w:lang w:eastAsia="en-US"/>
        </w:rPr>
        <w:t>Si vous ne voulez pas</w:t>
      </w:r>
      <w:r w:rsidR="0046142F">
        <w:rPr>
          <w:lang w:eastAsia="en-US"/>
        </w:rPr>
        <w:t xml:space="preserve">, </w:t>
      </w:r>
      <w:r w:rsidR="003148C9">
        <w:rPr>
          <w:lang w:eastAsia="en-US"/>
        </w:rPr>
        <w:t>je vous dénonce aux autres</w:t>
      </w:r>
      <w:r w:rsidR="0046142F">
        <w:rPr>
          <w:lang w:eastAsia="en-US"/>
        </w:rPr>
        <w:t xml:space="preserve">… </w:t>
      </w:r>
      <w:r w:rsidR="003148C9">
        <w:rPr>
          <w:lang w:eastAsia="en-US"/>
        </w:rPr>
        <w:t>Et pas un ne refusa</w:t>
      </w:r>
      <w:r w:rsidR="0046142F">
        <w:rPr>
          <w:lang w:eastAsia="en-US"/>
        </w:rPr>
        <w:t xml:space="preserve">, </w:t>
      </w:r>
      <w:r w:rsidR="003148C9">
        <w:rPr>
          <w:lang w:eastAsia="en-US"/>
        </w:rPr>
        <w:t xml:space="preserve">car ils avaient si </w:t>
      </w:r>
      <w:proofErr w:type="spellStart"/>
      <w:r w:rsidR="003148C9">
        <w:rPr>
          <w:lang w:eastAsia="en-US"/>
        </w:rPr>
        <w:t>grand</w:t>
      </w:r>
      <w:r w:rsidR="0046142F">
        <w:rPr>
          <w:lang w:eastAsia="en-US"/>
        </w:rPr>
        <w:t>’</w:t>
      </w:r>
      <w:r w:rsidR="003148C9">
        <w:rPr>
          <w:lang w:eastAsia="en-US"/>
        </w:rPr>
        <w:t>peur</w:t>
      </w:r>
      <w:proofErr w:type="spellEnd"/>
      <w:r w:rsidR="0046142F">
        <w:rPr>
          <w:lang w:eastAsia="en-US"/>
        </w:rPr>
        <w:t xml:space="preserve"> !… </w:t>
      </w:r>
      <w:r w:rsidR="003148C9">
        <w:rPr>
          <w:lang w:eastAsia="en-US"/>
        </w:rPr>
        <w:t xml:space="preserve">Les coups de fusil de la </w:t>
      </w:r>
      <w:proofErr w:type="spellStart"/>
      <w:r w:rsidR="003148C9">
        <w:rPr>
          <w:lang w:eastAsia="en-US"/>
        </w:rPr>
        <w:t>Mestivière</w:t>
      </w:r>
      <w:proofErr w:type="spellEnd"/>
      <w:r w:rsidR="003148C9">
        <w:rPr>
          <w:lang w:eastAsia="en-US"/>
        </w:rPr>
        <w:t xml:space="preserve"> étaient encore dans leurs oreilles</w:t>
      </w:r>
      <w:r w:rsidR="0046142F">
        <w:rPr>
          <w:lang w:eastAsia="en-US"/>
        </w:rPr>
        <w:t xml:space="preserve">… </w:t>
      </w:r>
      <w:r w:rsidR="003148C9">
        <w:rPr>
          <w:lang w:eastAsia="en-US"/>
        </w:rPr>
        <w:t>Ils payèrent</w:t>
      </w:r>
      <w:r w:rsidR="0046142F">
        <w:rPr>
          <w:lang w:eastAsia="en-US"/>
        </w:rPr>
        <w:t xml:space="preserve">, </w:t>
      </w:r>
      <w:r w:rsidR="003148C9">
        <w:rPr>
          <w:lang w:eastAsia="en-US"/>
        </w:rPr>
        <w:t>et notre maison se monta</w:t>
      </w:r>
      <w:r w:rsidR="0046142F">
        <w:rPr>
          <w:lang w:eastAsia="en-US"/>
        </w:rPr>
        <w:t xml:space="preserve">… </w:t>
      </w:r>
      <w:r w:rsidR="003148C9">
        <w:rPr>
          <w:lang w:eastAsia="en-US"/>
        </w:rPr>
        <w:t>Bon</w:t>
      </w:r>
      <w:r w:rsidR="0046142F">
        <w:rPr>
          <w:lang w:eastAsia="en-US"/>
        </w:rPr>
        <w:t xml:space="preserve"> !… </w:t>
      </w:r>
      <w:r w:rsidR="003148C9">
        <w:rPr>
          <w:lang w:eastAsia="en-US"/>
        </w:rPr>
        <w:t>pou-ouh</w:t>
      </w:r>
      <w:r w:rsidR="0046142F">
        <w:rPr>
          <w:lang w:eastAsia="en-US"/>
        </w:rPr>
        <w:t xml:space="preserve"> ! </w:t>
      </w:r>
      <w:r w:rsidR="003148C9">
        <w:rPr>
          <w:lang w:eastAsia="en-US"/>
        </w:rPr>
        <w:t>et voilà dix-huit ans que ça dure</w:t>
      </w:r>
      <w:r w:rsidR="0046142F">
        <w:rPr>
          <w:lang w:eastAsia="en-US"/>
        </w:rPr>
        <w:t xml:space="preserve">… </w:t>
      </w:r>
      <w:r w:rsidR="003148C9">
        <w:rPr>
          <w:lang w:eastAsia="en-US"/>
        </w:rPr>
        <w:t>Ils se sont tous reconnus les uns après les autres</w:t>
      </w:r>
      <w:r w:rsidR="0046142F">
        <w:rPr>
          <w:lang w:eastAsia="en-US"/>
        </w:rPr>
        <w:t xml:space="preserve">, </w:t>
      </w:r>
      <w:r w:rsidR="003148C9">
        <w:rPr>
          <w:lang w:eastAsia="en-US"/>
        </w:rPr>
        <w:t>d</w:t>
      </w:r>
      <w:r w:rsidR="0046142F">
        <w:rPr>
          <w:lang w:eastAsia="en-US"/>
        </w:rPr>
        <w:t>’</w:t>
      </w:r>
      <w:r w:rsidR="003148C9">
        <w:rPr>
          <w:lang w:eastAsia="en-US"/>
        </w:rPr>
        <w:t>autant qu</w:t>
      </w:r>
      <w:r w:rsidR="0046142F">
        <w:rPr>
          <w:lang w:eastAsia="en-US"/>
        </w:rPr>
        <w:t>’</w:t>
      </w:r>
      <w:r w:rsidR="003148C9">
        <w:rPr>
          <w:lang w:eastAsia="en-US"/>
        </w:rPr>
        <w:t>ils sont forcés de se voir tous les ans au moins une fois face à face</w:t>
      </w:r>
      <w:r w:rsidR="0046142F">
        <w:rPr>
          <w:lang w:eastAsia="en-US"/>
        </w:rPr>
        <w:t xml:space="preserve">, </w:t>
      </w:r>
      <w:r w:rsidR="003148C9">
        <w:rPr>
          <w:lang w:eastAsia="en-US"/>
        </w:rPr>
        <w:t>et sans déguisement</w:t>
      </w:r>
      <w:r w:rsidR="0046142F">
        <w:rPr>
          <w:lang w:eastAsia="en-US"/>
        </w:rPr>
        <w:t xml:space="preserve">, </w:t>
      </w:r>
      <w:r w:rsidR="003148C9">
        <w:rPr>
          <w:lang w:eastAsia="en-US"/>
        </w:rPr>
        <w:t>pour remplir une clause du testament</w:t>
      </w:r>
      <w:r w:rsidR="0046142F">
        <w:rPr>
          <w:lang w:eastAsia="en-US"/>
        </w:rPr>
        <w:t xml:space="preserve">… </w:t>
      </w:r>
      <w:r w:rsidR="003148C9">
        <w:rPr>
          <w:lang w:eastAsia="en-US"/>
        </w:rPr>
        <w:t>Ah</w:t>
      </w:r>
      <w:r w:rsidR="0046142F">
        <w:rPr>
          <w:lang w:eastAsia="en-US"/>
        </w:rPr>
        <w:t xml:space="preserve"> ! </w:t>
      </w:r>
      <w:r w:rsidR="003148C9">
        <w:rPr>
          <w:lang w:eastAsia="en-US"/>
        </w:rPr>
        <w:t>ce Jean-de-la-Mer</w:t>
      </w:r>
      <w:r w:rsidR="0046142F">
        <w:rPr>
          <w:lang w:eastAsia="en-US"/>
        </w:rPr>
        <w:t xml:space="preserve">, </w:t>
      </w:r>
      <w:r w:rsidR="003148C9">
        <w:rPr>
          <w:lang w:eastAsia="en-US"/>
        </w:rPr>
        <w:t>quel cadeau il leur a fait là</w:t>
      </w:r>
      <w:r w:rsidR="0046142F">
        <w:rPr>
          <w:lang w:eastAsia="en-US"/>
        </w:rPr>
        <w:t xml:space="preserve"> !… </w:t>
      </w:r>
      <w:r w:rsidR="003148C9">
        <w:rPr>
          <w:lang w:eastAsia="en-US"/>
        </w:rPr>
        <w:t>Et tenez</w:t>
      </w:r>
      <w:r w:rsidR="0046142F">
        <w:rPr>
          <w:lang w:eastAsia="en-US"/>
        </w:rPr>
        <w:t xml:space="preserve">, </w:t>
      </w:r>
      <w:r w:rsidR="003148C9">
        <w:rPr>
          <w:lang w:eastAsia="en-US"/>
        </w:rPr>
        <w:t>c</w:t>
      </w:r>
      <w:r w:rsidR="0046142F">
        <w:rPr>
          <w:lang w:eastAsia="en-US"/>
        </w:rPr>
        <w:t>’</w:t>
      </w:r>
      <w:r w:rsidR="003148C9">
        <w:rPr>
          <w:lang w:eastAsia="en-US"/>
        </w:rPr>
        <w:t>est justement ces jours-ci que doit avoir lieu la réunion annuelle pour verser les revenus de la succession dans la grande tirelire</w:t>
      </w:r>
      <w:r w:rsidR="0046142F">
        <w:rPr>
          <w:lang w:eastAsia="en-US"/>
        </w:rPr>
        <w:t>.</w:t>
      </w:r>
    </w:p>
    <w:p w14:paraId="23DE7D41" w14:textId="77777777"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la ti</w:t>
      </w:r>
      <w:r w:rsidR="003148C9">
        <w:t>relire</w:t>
      </w:r>
      <w:r>
        <w:rPr>
          <w:lang w:eastAsia="en-US"/>
        </w:rPr>
        <w:t xml:space="preserve"> ? </w:t>
      </w:r>
      <w:r w:rsidR="003148C9">
        <w:rPr>
          <w:lang w:eastAsia="en-US"/>
        </w:rPr>
        <w:t>dit Mazurke qui redevenait attentif</w:t>
      </w:r>
      <w:r>
        <w:rPr>
          <w:lang w:eastAsia="en-US"/>
        </w:rPr>
        <w:t>.</w:t>
      </w:r>
    </w:p>
    <w:p w14:paraId="77FEBE9E" w14:textId="77777777" w:rsidR="0046142F" w:rsidRDefault="0046142F" w:rsidP="0046142F">
      <w:pPr>
        <w:rPr>
          <w:lang w:eastAsia="en-US"/>
        </w:rPr>
      </w:pPr>
      <w:r>
        <w:rPr>
          <w:lang w:eastAsia="en-US"/>
        </w:rPr>
        <w:lastRenderedPageBreak/>
        <w:t>— </w:t>
      </w:r>
      <w:r w:rsidR="003148C9">
        <w:rPr>
          <w:lang w:eastAsia="en-US"/>
        </w:rPr>
        <w:t>Une cave</w:t>
      </w:r>
      <w:r>
        <w:rPr>
          <w:lang w:eastAsia="en-US"/>
        </w:rPr>
        <w:t xml:space="preserve">, </w:t>
      </w:r>
      <w:r w:rsidR="003148C9">
        <w:rPr>
          <w:lang w:eastAsia="en-US"/>
        </w:rPr>
        <w:t xml:space="preserve">monsieur </w:t>
      </w:r>
      <w:proofErr w:type="spellStart"/>
      <w:r w:rsidR="003148C9">
        <w:rPr>
          <w:lang w:eastAsia="en-US"/>
        </w:rPr>
        <w:t>Mérieul</w:t>
      </w:r>
      <w:proofErr w:type="spellEnd"/>
      <w:r>
        <w:rPr>
          <w:lang w:eastAsia="en-US"/>
        </w:rPr>
        <w:t xml:space="preserve"> ! </w:t>
      </w:r>
      <w:r w:rsidR="003148C9">
        <w:rPr>
          <w:lang w:eastAsia="en-US"/>
        </w:rPr>
        <w:t>une cave percée par en haut</w:t>
      </w:r>
      <w:r>
        <w:rPr>
          <w:lang w:eastAsia="en-US"/>
        </w:rPr>
        <w:t xml:space="preserve">, </w:t>
      </w:r>
      <w:r w:rsidR="003148C9">
        <w:rPr>
          <w:lang w:eastAsia="en-US"/>
        </w:rPr>
        <w:t>une cave où se jettent plus de cent mille francs chaque année</w:t>
      </w:r>
      <w:r>
        <w:rPr>
          <w:lang w:eastAsia="en-US"/>
        </w:rPr>
        <w:t xml:space="preserve">… </w:t>
      </w:r>
      <w:r w:rsidR="003148C9">
        <w:rPr>
          <w:lang w:eastAsia="en-US"/>
        </w:rPr>
        <w:t>Ah</w:t>
      </w:r>
      <w:r>
        <w:rPr>
          <w:lang w:eastAsia="en-US"/>
        </w:rPr>
        <w:t xml:space="preserve"> ! </w:t>
      </w:r>
      <w:r w:rsidR="003148C9">
        <w:rPr>
          <w:lang w:eastAsia="en-US"/>
        </w:rPr>
        <w:t>si je savais</w:t>
      </w:r>
      <w:r>
        <w:rPr>
          <w:lang w:eastAsia="en-US"/>
        </w:rPr>
        <w:t xml:space="preserve">… </w:t>
      </w:r>
      <w:r w:rsidR="003148C9">
        <w:rPr>
          <w:lang w:eastAsia="en-US"/>
        </w:rPr>
        <w:t>mais je ne saurai jamais</w:t>
      </w:r>
      <w:r>
        <w:rPr>
          <w:lang w:eastAsia="en-US"/>
        </w:rPr>
        <w:t xml:space="preserve">, </w:t>
      </w:r>
      <w:r w:rsidR="003148C9">
        <w:rPr>
          <w:lang w:eastAsia="en-US"/>
        </w:rPr>
        <w:t>puisque papa lui-même n</w:t>
      </w:r>
      <w:r>
        <w:rPr>
          <w:lang w:eastAsia="en-US"/>
        </w:rPr>
        <w:t>’</w:t>
      </w:r>
      <w:r w:rsidR="003148C9">
        <w:rPr>
          <w:lang w:eastAsia="en-US"/>
        </w:rPr>
        <w:t>a pas pu la trouv</w:t>
      </w:r>
      <w:r w:rsidR="003148C9">
        <w:t>er</w:t>
      </w:r>
      <w:r>
        <w:rPr>
          <w:lang w:eastAsia="en-US"/>
        </w:rPr>
        <w:t>…</w:t>
      </w:r>
    </w:p>
    <w:p w14:paraId="71D02AE6" w14:textId="77777777" w:rsidR="0046142F" w:rsidRDefault="0046142F" w:rsidP="0046142F">
      <w:pPr>
        <w:rPr>
          <w:lang w:eastAsia="en-US"/>
        </w:rPr>
      </w:pPr>
      <w:r>
        <w:rPr>
          <w:lang w:eastAsia="en-US"/>
        </w:rPr>
        <w:t>— </w:t>
      </w:r>
      <w:r w:rsidR="003148C9">
        <w:rPr>
          <w:lang w:eastAsia="en-US"/>
        </w:rPr>
        <w:t>Vous dites que la réunion a lieu ces jours-ci</w:t>
      </w:r>
      <w:r>
        <w:rPr>
          <w:lang w:eastAsia="en-US"/>
        </w:rPr>
        <w:t> ?</w:t>
      </w:r>
    </w:p>
    <w:p w14:paraId="64F5F938" w14:textId="1CDEE3BC" w:rsidR="0046142F" w:rsidRDefault="0046142F" w:rsidP="0046142F">
      <w:pPr>
        <w:rPr>
          <w:lang w:eastAsia="en-US"/>
        </w:rPr>
      </w:pPr>
      <w:r>
        <w:rPr>
          <w:lang w:eastAsia="en-US"/>
        </w:rPr>
        <w:t>— </w:t>
      </w:r>
      <w:r w:rsidR="003148C9">
        <w:rPr>
          <w:lang w:eastAsia="en-US"/>
        </w:rPr>
        <w:t>Le 1</w:t>
      </w:r>
      <w:r>
        <w:rPr>
          <w:lang w:eastAsia="en-US"/>
        </w:rPr>
        <w:t xml:space="preserve">3 mai, </w:t>
      </w:r>
      <w:r w:rsidR="003148C9">
        <w:rPr>
          <w:lang w:eastAsia="en-US"/>
        </w:rPr>
        <w:t>tous les ans</w:t>
      </w:r>
      <w:r>
        <w:rPr>
          <w:lang w:eastAsia="en-US"/>
        </w:rPr>
        <w:t xml:space="preserve">… </w:t>
      </w:r>
      <w:r w:rsidR="003148C9">
        <w:rPr>
          <w:lang w:eastAsia="en-US"/>
        </w:rPr>
        <w:t xml:space="preserve">jour fixé par le vieux Jean </w:t>
      </w:r>
      <w:proofErr w:type="spellStart"/>
      <w:r w:rsidR="003148C9">
        <w:rPr>
          <w:lang w:eastAsia="en-US"/>
        </w:rPr>
        <w:t>Crébu</w:t>
      </w:r>
      <w:proofErr w:type="spellEnd"/>
      <w:r w:rsidR="003148C9">
        <w:rPr>
          <w:lang w:eastAsia="en-US"/>
        </w:rPr>
        <w:t xml:space="preserve"> lui-même</w:t>
      </w:r>
      <w:r>
        <w:rPr>
          <w:lang w:eastAsia="en-US"/>
        </w:rPr>
        <w:t xml:space="preserve">… </w:t>
      </w:r>
      <w:r w:rsidR="003148C9">
        <w:rPr>
          <w:lang w:eastAsia="en-US"/>
        </w:rPr>
        <w:t>et c</w:t>
      </w:r>
      <w:r>
        <w:rPr>
          <w:lang w:eastAsia="en-US"/>
        </w:rPr>
        <w:t>’</w:t>
      </w:r>
      <w:r w:rsidR="003148C9">
        <w:rPr>
          <w:lang w:eastAsia="en-US"/>
        </w:rPr>
        <w:t>est cette année le vingtième anniversaire</w:t>
      </w:r>
      <w:r>
        <w:rPr>
          <w:lang w:eastAsia="en-US"/>
        </w:rPr>
        <w:t xml:space="preserve">… </w:t>
      </w:r>
      <w:r w:rsidR="003148C9">
        <w:rPr>
          <w:lang w:eastAsia="en-US"/>
        </w:rPr>
        <w:t>on les ferait bien suivre</w:t>
      </w:r>
      <w:r>
        <w:rPr>
          <w:lang w:eastAsia="en-US"/>
        </w:rPr>
        <w:t xml:space="preserve">… </w:t>
      </w:r>
      <w:r w:rsidR="003148C9">
        <w:rPr>
          <w:lang w:eastAsia="en-US"/>
        </w:rPr>
        <w:t>mais c</w:t>
      </w:r>
      <w:r>
        <w:rPr>
          <w:lang w:eastAsia="en-US"/>
        </w:rPr>
        <w:t>’</w:t>
      </w:r>
      <w:r w:rsidR="003148C9">
        <w:rPr>
          <w:lang w:eastAsia="en-US"/>
        </w:rPr>
        <w:t>est arrangé diaboliquement</w:t>
      </w:r>
      <w:r>
        <w:rPr>
          <w:lang w:eastAsia="en-US"/>
        </w:rPr>
        <w:t xml:space="preserve">… </w:t>
      </w:r>
      <w:r w:rsidR="003148C9">
        <w:rPr>
          <w:lang w:eastAsia="en-US"/>
        </w:rPr>
        <w:t>eux-mêmes ne savent</w:t>
      </w:r>
      <w:r w:rsidR="003148C9">
        <w:t xml:space="preserve"> pas du tout où on les mène</w:t>
      </w:r>
      <w:r>
        <w:rPr>
          <w:lang w:eastAsia="en-US"/>
        </w:rPr>
        <w:t xml:space="preserve">… </w:t>
      </w:r>
      <w:r w:rsidR="003148C9">
        <w:rPr>
          <w:lang w:eastAsia="en-US"/>
        </w:rPr>
        <w:t>cette momie d</w:t>
      </w:r>
      <w:r>
        <w:rPr>
          <w:lang w:eastAsia="en-US"/>
        </w:rPr>
        <w:t>’</w:t>
      </w:r>
      <w:r w:rsidR="003148C9">
        <w:rPr>
          <w:lang w:eastAsia="en-US"/>
        </w:rPr>
        <w:t>Honoré est bien difficile à pincer</w:t>
      </w:r>
      <w:r>
        <w:rPr>
          <w:lang w:eastAsia="en-US"/>
        </w:rPr>
        <w:t xml:space="preserve"> ! </w:t>
      </w:r>
      <w:r w:rsidR="003148C9">
        <w:rPr>
          <w:lang w:eastAsia="en-US"/>
        </w:rPr>
        <w:t>Papa les avait vus partir une fois</w:t>
      </w:r>
      <w:r>
        <w:rPr>
          <w:lang w:eastAsia="en-US"/>
        </w:rPr>
        <w:t xml:space="preserve">… </w:t>
      </w:r>
      <w:r w:rsidR="003148C9">
        <w:rPr>
          <w:lang w:eastAsia="en-US"/>
        </w:rPr>
        <w:t>quelque chose de drôle</w:t>
      </w:r>
      <w:r>
        <w:rPr>
          <w:lang w:eastAsia="en-US"/>
        </w:rPr>
        <w:t xml:space="preserve">, </w:t>
      </w:r>
      <w:r w:rsidR="003148C9">
        <w:rPr>
          <w:lang w:eastAsia="en-US"/>
        </w:rPr>
        <w:t>allez</w:t>
      </w:r>
      <w:r>
        <w:rPr>
          <w:lang w:eastAsia="en-US"/>
        </w:rPr>
        <w:t xml:space="preserve">… </w:t>
      </w:r>
      <w:r w:rsidR="003148C9">
        <w:rPr>
          <w:lang w:eastAsia="en-US"/>
        </w:rPr>
        <w:t xml:space="preserve">sept fiacres </w:t>
      </w:r>
      <w:proofErr w:type="spellStart"/>
      <w:r w:rsidR="003148C9">
        <w:rPr>
          <w:lang w:eastAsia="en-US"/>
        </w:rPr>
        <w:t>tout</w:t>
      </w:r>
      <w:proofErr w:type="spellEnd"/>
      <w:r w:rsidR="003148C9">
        <w:rPr>
          <w:lang w:eastAsia="en-US"/>
        </w:rPr>
        <w:t xml:space="preserve"> pareils</w:t>
      </w:r>
      <w:r>
        <w:rPr>
          <w:lang w:eastAsia="en-US"/>
        </w:rPr>
        <w:t xml:space="preserve">, </w:t>
      </w:r>
      <w:r w:rsidR="003148C9">
        <w:rPr>
          <w:lang w:eastAsia="en-US"/>
        </w:rPr>
        <w:t>sans numéros</w:t>
      </w:r>
      <w:r>
        <w:rPr>
          <w:lang w:eastAsia="en-US"/>
        </w:rPr>
        <w:t xml:space="preserve">, </w:t>
      </w:r>
      <w:r w:rsidR="003148C9">
        <w:rPr>
          <w:lang w:eastAsia="en-US"/>
        </w:rPr>
        <w:t>avec un grand laquais dans chaque</w:t>
      </w:r>
      <w:r>
        <w:rPr>
          <w:lang w:eastAsia="en-US"/>
        </w:rPr>
        <w:t xml:space="preserve">… </w:t>
      </w:r>
      <w:r w:rsidR="003148C9">
        <w:rPr>
          <w:lang w:eastAsia="en-US"/>
        </w:rPr>
        <w:t>les héritiers montèrent tous</w:t>
      </w:r>
      <w:r>
        <w:rPr>
          <w:lang w:eastAsia="en-US"/>
        </w:rPr>
        <w:t xml:space="preserve"> : </w:t>
      </w:r>
      <w:r w:rsidR="003148C9">
        <w:rPr>
          <w:lang w:eastAsia="en-US"/>
        </w:rPr>
        <w:t>la</w:t>
      </w:r>
      <w:r w:rsidR="003148C9">
        <w:t xml:space="preserve"> jeune demoiselle aussi</w:t>
      </w:r>
      <w:r>
        <w:rPr>
          <w:lang w:eastAsia="en-US"/>
        </w:rPr>
        <w:t xml:space="preserve">. </w:t>
      </w:r>
      <w:r w:rsidR="003148C9">
        <w:rPr>
          <w:lang w:eastAsia="en-US"/>
        </w:rPr>
        <w:t>À mesure qu</w:t>
      </w:r>
      <w:r>
        <w:rPr>
          <w:lang w:eastAsia="en-US"/>
        </w:rPr>
        <w:t>’</w:t>
      </w:r>
      <w:r w:rsidR="003148C9">
        <w:rPr>
          <w:lang w:eastAsia="en-US"/>
        </w:rPr>
        <w:t>ils montaient</w:t>
      </w:r>
      <w:r>
        <w:rPr>
          <w:lang w:eastAsia="en-US"/>
        </w:rPr>
        <w:t xml:space="preserve">, </w:t>
      </w:r>
      <w:r w:rsidR="003148C9">
        <w:rPr>
          <w:lang w:eastAsia="en-US"/>
        </w:rPr>
        <w:t>le laquais leur mettait un bandeau sur les yeux</w:t>
      </w:r>
      <w:r>
        <w:rPr>
          <w:lang w:eastAsia="en-US"/>
        </w:rPr>
        <w:t xml:space="preserve">… </w:t>
      </w:r>
      <w:r w:rsidR="003148C9">
        <w:rPr>
          <w:lang w:eastAsia="en-US"/>
        </w:rPr>
        <w:t>et puis fouette</w:t>
      </w:r>
      <w:r>
        <w:rPr>
          <w:lang w:eastAsia="en-US"/>
        </w:rPr>
        <w:t xml:space="preserve">, </w:t>
      </w:r>
      <w:r w:rsidR="003148C9">
        <w:rPr>
          <w:lang w:eastAsia="en-US"/>
        </w:rPr>
        <w:t>cocher</w:t>
      </w:r>
      <w:r>
        <w:rPr>
          <w:lang w:eastAsia="en-US"/>
        </w:rPr>
        <w:t xml:space="preserve"> ! </w:t>
      </w:r>
      <w:r w:rsidR="003148C9">
        <w:rPr>
          <w:lang w:eastAsia="en-US"/>
        </w:rPr>
        <w:t>Tout ça partit comme une noce</w:t>
      </w:r>
      <w:r>
        <w:rPr>
          <w:lang w:eastAsia="en-US"/>
        </w:rPr>
        <w:t xml:space="preserve">, </w:t>
      </w:r>
      <w:r w:rsidR="003148C9">
        <w:rPr>
          <w:lang w:eastAsia="en-US"/>
        </w:rPr>
        <w:t>au triple galop</w:t>
      </w:r>
      <w:r>
        <w:rPr>
          <w:lang w:eastAsia="en-US"/>
        </w:rPr>
        <w:t> !</w:t>
      </w:r>
    </w:p>
    <w:p w14:paraId="43A08270" w14:textId="77777777" w:rsidR="0046142F" w:rsidRDefault="0046142F" w:rsidP="0046142F">
      <w:pPr>
        <w:rPr>
          <w:lang w:eastAsia="en-US"/>
        </w:rPr>
      </w:pPr>
      <w:r>
        <w:rPr>
          <w:lang w:eastAsia="en-US"/>
        </w:rPr>
        <w:t>— </w:t>
      </w:r>
      <w:r w:rsidR="003148C9">
        <w:rPr>
          <w:lang w:eastAsia="en-US"/>
        </w:rPr>
        <w:t>Votre père n</w:t>
      </w:r>
      <w:r>
        <w:rPr>
          <w:lang w:eastAsia="en-US"/>
        </w:rPr>
        <w:t>’</w:t>
      </w:r>
      <w:r w:rsidR="003148C9">
        <w:rPr>
          <w:lang w:eastAsia="en-US"/>
        </w:rPr>
        <w:t>eut pas l</w:t>
      </w:r>
      <w:r>
        <w:rPr>
          <w:lang w:eastAsia="en-US"/>
        </w:rPr>
        <w:t>’</w:t>
      </w:r>
      <w:r w:rsidR="003148C9">
        <w:rPr>
          <w:lang w:eastAsia="en-US"/>
        </w:rPr>
        <w:t>idée</w:t>
      </w:r>
      <w:r>
        <w:rPr>
          <w:lang w:eastAsia="en-US"/>
        </w:rPr>
        <w:t> ?…</w:t>
      </w:r>
    </w:p>
    <w:p w14:paraId="7072A9EA"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quelle idée papa n</w:t>
      </w:r>
      <w:r>
        <w:rPr>
          <w:lang w:eastAsia="en-US"/>
        </w:rPr>
        <w:t>’</w:t>
      </w:r>
      <w:r w:rsidR="003148C9">
        <w:rPr>
          <w:lang w:eastAsia="en-US"/>
        </w:rPr>
        <w:t>a-t-il pas eue</w:t>
      </w:r>
      <w:r>
        <w:rPr>
          <w:lang w:eastAsia="en-US"/>
        </w:rPr>
        <w:t xml:space="preserve"> !… </w:t>
      </w:r>
      <w:r w:rsidR="003148C9">
        <w:rPr>
          <w:lang w:eastAsia="en-US"/>
        </w:rPr>
        <w:t>Cette tête-là</w:t>
      </w:r>
      <w:r>
        <w:rPr>
          <w:lang w:eastAsia="en-US"/>
        </w:rPr>
        <w:t xml:space="preserve">, </w:t>
      </w:r>
      <w:r w:rsidR="003148C9">
        <w:rPr>
          <w:lang w:eastAsia="en-US"/>
        </w:rPr>
        <w:t>voyez-vous</w:t>
      </w:r>
      <w:r>
        <w:rPr>
          <w:lang w:eastAsia="en-US"/>
        </w:rPr>
        <w:t xml:space="preserve">, </w:t>
      </w:r>
      <w:r w:rsidR="003148C9">
        <w:rPr>
          <w:lang w:eastAsia="en-US"/>
        </w:rPr>
        <w:t>on n</w:t>
      </w:r>
      <w:r>
        <w:rPr>
          <w:lang w:eastAsia="en-US"/>
        </w:rPr>
        <w:t>’</w:t>
      </w:r>
      <w:r w:rsidR="003148C9">
        <w:rPr>
          <w:lang w:eastAsia="en-US"/>
        </w:rPr>
        <w:t>en fait plus de pareille</w:t>
      </w:r>
      <w:r>
        <w:rPr>
          <w:lang w:eastAsia="en-US"/>
        </w:rPr>
        <w:t xml:space="preserve"> !… </w:t>
      </w:r>
      <w:r w:rsidR="003148C9">
        <w:rPr>
          <w:lang w:eastAsia="en-US"/>
        </w:rPr>
        <w:t>Il se lança dans un remise et dit au cocher</w:t>
      </w:r>
      <w:r>
        <w:rPr>
          <w:lang w:eastAsia="en-US"/>
        </w:rPr>
        <w:t xml:space="preserve"> : </w:t>
      </w:r>
      <w:r w:rsidR="003148C9">
        <w:rPr>
          <w:lang w:eastAsia="en-US"/>
        </w:rPr>
        <w:t>Dix louis</w:t>
      </w:r>
      <w:r>
        <w:rPr>
          <w:lang w:eastAsia="en-US"/>
        </w:rPr>
        <w:t xml:space="preserve"> ! </w:t>
      </w:r>
      <w:r w:rsidR="003148C9">
        <w:rPr>
          <w:lang w:eastAsia="en-US"/>
        </w:rPr>
        <w:t>si vous me rattrapez cette noce-là</w:t>
      </w:r>
      <w:r>
        <w:rPr>
          <w:lang w:eastAsia="en-US"/>
        </w:rPr>
        <w:t> !</w:t>
      </w:r>
    </w:p>
    <w:p w14:paraId="21B53737" w14:textId="77777777" w:rsidR="0046142F" w:rsidRDefault="0046142F" w:rsidP="0046142F">
      <w:pPr>
        <w:rPr>
          <w:lang w:eastAsia="en-US"/>
        </w:rPr>
      </w:pPr>
      <w:r>
        <w:rPr>
          <w:lang w:eastAsia="en-US"/>
        </w:rPr>
        <w:t>— </w:t>
      </w:r>
      <w:r w:rsidR="003148C9">
        <w:rPr>
          <w:lang w:eastAsia="en-US"/>
        </w:rPr>
        <w:t>Eh bien</w:t>
      </w:r>
      <w:r>
        <w:rPr>
          <w:lang w:eastAsia="en-US"/>
        </w:rPr>
        <w:t> ?</w:t>
      </w:r>
    </w:p>
    <w:p w14:paraId="5CAA1964"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le remise prit le grandissime galop</w:t>
      </w:r>
      <w:r>
        <w:rPr>
          <w:lang w:eastAsia="en-US"/>
        </w:rPr>
        <w:t xml:space="preserve"> ; </w:t>
      </w:r>
      <w:r w:rsidR="003148C9">
        <w:rPr>
          <w:lang w:eastAsia="en-US"/>
        </w:rPr>
        <w:t>mais</w:t>
      </w:r>
      <w:r>
        <w:rPr>
          <w:lang w:eastAsia="en-US"/>
        </w:rPr>
        <w:t xml:space="preserve">, </w:t>
      </w:r>
      <w:r w:rsidR="003148C9">
        <w:rPr>
          <w:lang w:eastAsia="en-US"/>
        </w:rPr>
        <w:t>je ne sais plus à quel carrefou</w:t>
      </w:r>
      <w:r w:rsidR="003148C9">
        <w:t>r</w:t>
      </w:r>
      <w:r>
        <w:rPr>
          <w:lang w:eastAsia="en-US"/>
        </w:rPr>
        <w:t xml:space="preserve">, </w:t>
      </w:r>
      <w:r w:rsidR="003148C9">
        <w:rPr>
          <w:lang w:eastAsia="en-US"/>
        </w:rPr>
        <w:t>les sept fiacres firent l</w:t>
      </w:r>
      <w:r>
        <w:rPr>
          <w:lang w:eastAsia="en-US"/>
        </w:rPr>
        <w:t>’</w:t>
      </w:r>
      <w:r w:rsidR="003148C9">
        <w:rPr>
          <w:lang w:eastAsia="en-US"/>
        </w:rPr>
        <w:t>éventail et coururent l</w:t>
      </w:r>
      <w:r>
        <w:rPr>
          <w:lang w:eastAsia="en-US"/>
        </w:rPr>
        <w:t>’</w:t>
      </w:r>
      <w:r w:rsidR="003148C9">
        <w:rPr>
          <w:lang w:eastAsia="en-US"/>
        </w:rPr>
        <w:t>un à droite</w:t>
      </w:r>
      <w:r>
        <w:rPr>
          <w:lang w:eastAsia="en-US"/>
        </w:rPr>
        <w:t xml:space="preserve">, </w:t>
      </w:r>
      <w:r w:rsidR="003148C9">
        <w:rPr>
          <w:lang w:eastAsia="en-US"/>
        </w:rPr>
        <w:t>l</w:t>
      </w:r>
      <w:r>
        <w:rPr>
          <w:lang w:eastAsia="en-US"/>
        </w:rPr>
        <w:t>’</w:t>
      </w:r>
      <w:r w:rsidR="003148C9">
        <w:rPr>
          <w:lang w:eastAsia="en-US"/>
        </w:rPr>
        <w:t>autre à gauche</w:t>
      </w:r>
      <w:r>
        <w:rPr>
          <w:lang w:eastAsia="en-US"/>
        </w:rPr>
        <w:t xml:space="preserve">, </w:t>
      </w:r>
      <w:r w:rsidR="003148C9">
        <w:rPr>
          <w:lang w:eastAsia="en-US"/>
        </w:rPr>
        <w:t>comme une volée de canards qu</w:t>
      </w:r>
      <w:r>
        <w:rPr>
          <w:lang w:eastAsia="en-US"/>
        </w:rPr>
        <w:t>’</w:t>
      </w:r>
      <w:r w:rsidR="003148C9">
        <w:rPr>
          <w:lang w:eastAsia="en-US"/>
        </w:rPr>
        <w:t>on effraie</w:t>
      </w:r>
      <w:r>
        <w:rPr>
          <w:lang w:eastAsia="en-US"/>
        </w:rPr>
        <w:t xml:space="preserve">… </w:t>
      </w:r>
      <w:r w:rsidR="003148C9">
        <w:rPr>
          <w:lang w:eastAsia="en-US"/>
        </w:rPr>
        <w:t>et papa resta le bec dans l</w:t>
      </w:r>
      <w:r>
        <w:rPr>
          <w:lang w:eastAsia="en-US"/>
        </w:rPr>
        <w:t>’</w:t>
      </w:r>
      <w:r w:rsidR="003148C9">
        <w:rPr>
          <w:lang w:eastAsia="en-US"/>
        </w:rPr>
        <w:t>eau ne sachant lequel suivre</w:t>
      </w:r>
      <w:r>
        <w:rPr>
          <w:lang w:eastAsia="en-US"/>
        </w:rPr>
        <w:t>…</w:t>
      </w:r>
    </w:p>
    <w:p w14:paraId="15D68130"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étrange</w:t>
      </w:r>
      <w:r>
        <w:rPr>
          <w:lang w:eastAsia="en-US"/>
        </w:rPr>
        <w:t xml:space="preserve">, </w:t>
      </w:r>
      <w:r w:rsidR="003148C9">
        <w:rPr>
          <w:lang w:eastAsia="en-US"/>
        </w:rPr>
        <w:t>tout cela</w:t>
      </w:r>
      <w:r>
        <w:rPr>
          <w:lang w:eastAsia="en-US"/>
        </w:rPr>
        <w:t xml:space="preserve"> ! </w:t>
      </w:r>
      <w:r w:rsidR="003148C9">
        <w:rPr>
          <w:lang w:eastAsia="en-US"/>
        </w:rPr>
        <w:t>dit Mazurke</w:t>
      </w:r>
      <w:r>
        <w:rPr>
          <w:lang w:eastAsia="en-US"/>
        </w:rPr>
        <w:t>.</w:t>
      </w:r>
    </w:p>
    <w:p w14:paraId="29B89F5A" w14:textId="77777777" w:rsidR="0046142F" w:rsidRDefault="0046142F" w:rsidP="0046142F">
      <w:pPr>
        <w:rPr>
          <w:lang w:eastAsia="en-US"/>
        </w:rPr>
      </w:pPr>
      <w:r>
        <w:rPr>
          <w:lang w:eastAsia="en-US"/>
        </w:rPr>
        <w:lastRenderedPageBreak/>
        <w:t>— </w:t>
      </w:r>
      <w:r w:rsidR="003148C9">
        <w:rPr>
          <w:lang w:eastAsia="en-US"/>
        </w:rPr>
        <w:t>Bon</w:t>
      </w:r>
      <w:r>
        <w:rPr>
          <w:lang w:eastAsia="en-US"/>
        </w:rPr>
        <w:t xml:space="preserve"> !… </w:t>
      </w:r>
      <w:r w:rsidR="003148C9">
        <w:rPr>
          <w:lang w:eastAsia="en-US"/>
        </w:rPr>
        <w:t>je vous dis que c</w:t>
      </w:r>
      <w:r>
        <w:rPr>
          <w:lang w:eastAsia="en-US"/>
        </w:rPr>
        <w:t>’</w:t>
      </w:r>
      <w:r w:rsidR="003148C9">
        <w:rPr>
          <w:lang w:eastAsia="en-US"/>
        </w:rPr>
        <w:t>e</w:t>
      </w:r>
      <w:r w:rsidR="003148C9">
        <w:t>st très drôle</w:t>
      </w:r>
      <w:r>
        <w:rPr>
          <w:lang w:eastAsia="en-US"/>
        </w:rPr>
        <w:t xml:space="preserve">… </w:t>
      </w:r>
      <w:r w:rsidR="003148C9">
        <w:rPr>
          <w:lang w:eastAsia="en-US"/>
        </w:rPr>
        <w:t>Pou-ouh</w:t>
      </w:r>
      <w:r>
        <w:rPr>
          <w:lang w:eastAsia="en-US"/>
        </w:rPr>
        <w:t xml:space="preserve"> !… </w:t>
      </w:r>
      <w:r w:rsidR="003148C9">
        <w:rPr>
          <w:lang w:eastAsia="en-US"/>
        </w:rPr>
        <w:t>Et maintenant que papa est défunt</w:t>
      </w:r>
      <w:r>
        <w:rPr>
          <w:lang w:eastAsia="en-US"/>
        </w:rPr>
        <w:t>…</w:t>
      </w:r>
    </w:p>
    <w:p w14:paraId="07D227DE" w14:textId="3109BBF6"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dit Mazurke</w:t>
      </w:r>
      <w:r>
        <w:rPr>
          <w:lang w:eastAsia="en-US"/>
        </w:rPr>
        <w:t>, M. </w:t>
      </w:r>
      <w:r w:rsidR="003148C9">
        <w:rPr>
          <w:lang w:eastAsia="en-US"/>
        </w:rPr>
        <w:t>Romblon père est mort</w:t>
      </w:r>
      <w:r>
        <w:rPr>
          <w:lang w:eastAsia="en-US"/>
        </w:rPr>
        <w:t>.</w:t>
      </w:r>
    </w:p>
    <w:p w14:paraId="2F8EA940" w14:textId="1AD5D409" w:rsidR="0046142F" w:rsidRDefault="0046142F" w:rsidP="0046142F">
      <w:pPr>
        <w:rPr>
          <w:lang w:eastAsia="en-US"/>
        </w:rPr>
      </w:pPr>
      <w:r>
        <w:rPr>
          <w:lang w:eastAsia="en-US"/>
        </w:rPr>
        <w:t>— </w:t>
      </w:r>
      <w:r w:rsidR="003148C9">
        <w:rPr>
          <w:lang w:eastAsia="en-US"/>
        </w:rPr>
        <w:t>Pas mieux n</w:t>
      </w:r>
      <w:r>
        <w:rPr>
          <w:lang w:eastAsia="en-US"/>
        </w:rPr>
        <w:t>’</w:t>
      </w:r>
      <w:r w:rsidR="003148C9">
        <w:rPr>
          <w:lang w:eastAsia="en-US"/>
        </w:rPr>
        <w:t>en vaut</w:t>
      </w:r>
      <w:r>
        <w:rPr>
          <w:lang w:eastAsia="en-US"/>
        </w:rPr>
        <w:t xml:space="preserve">, </w:t>
      </w:r>
      <w:r w:rsidR="003148C9">
        <w:rPr>
          <w:lang w:eastAsia="en-US"/>
        </w:rPr>
        <w:t xml:space="preserve">mon pauvre monsieur </w:t>
      </w:r>
      <w:proofErr w:type="spellStart"/>
      <w:r w:rsidR="003148C9">
        <w:rPr>
          <w:lang w:eastAsia="en-US"/>
        </w:rPr>
        <w:t>Mérieul</w:t>
      </w:r>
      <w:proofErr w:type="spellEnd"/>
      <w:r>
        <w:rPr>
          <w:lang w:eastAsia="en-US"/>
        </w:rPr>
        <w:t xml:space="preserve"> ! </w:t>
      </w:r>
      <w:r w:rsidR="003148C9">
        <w:rPr>
          <w:lang w:eastAsia="en-US"/>
        </w:rPr>
        <w:t>répliqua Ballon d</w:t>
      </w:r>
      <w:r>
        <w:rPr>
          <w:lang w:eastAsia="en-US"/>
        </w:rPr>
        <w:t>’</w:t>
      </w:r>
      <w:r w:rsidR="003148C9">
        <w:rPr>
          <w:lang w:eastAsia="en-US"/>
        </w:rPr>
        <w:t>une voix pleurarde</w:t>
      </w:r>
      <w:r>
        <w:rPr>
          <w:lang w:eastAsia="en-US"/>
        </w:rPr>
        <w:t xml:space="preserve">, </w:t>
      </w:r>
      <w:r w:rsidR="006C2AE1">
        <w:rPr>
          <w:lang w:eastAsia="en-US"/>
        </w:rPr>
        <w:t>—</w:t>
      </w:r>
      <w:r>
        <w:rPr>
          <w:lang w:eastAsia="en-US"/>
        </w:rPr>
        <w:t xml:space="preserve"> </w:t>
      </w:r>
      <w:r w:rsidR="003148C9">
        <w:rPr>
          <w:lang w:eastAsia="en-US"/>
        </w:rPr>
        <w:t>et Dieu sait ce que la maison souffre</w:t>
      </w:r>
      <w:r>
        <w:rPr>
          <w:lang w:eastAsia="en-US"/>
        </w:rPr>
        <w:t xml:space="preserve"> ! </w:t>
      </w:r>
      <w:r w:rsidR="003148C9">
        <w:rPr>
          <w:lang w:eastAsia="en-US"/>
        </w:rPr>
        <w:t>C</w:t>
      </w:r>
      <w:r>
        <w:rPr>
          <w:lang w:eastAsia="en-US"/>
        </w:rPr>
        <w:t>’</w:t>
      </w:r>
      <w:r w:rsidR="003148C9">
        <w:rPr>
          <w:lang w:eastAsia="en-US"/>
        </w:rPr>
        <w:t>était un ho</w:t>
      </w:r>
      <w:r w:rsidR="003148C9">
        <w:t>mme si rangé</w:t>
      </w:r>
      <w:r>
        <w:rPr>
          <w:lang w:eastAsia="en-US"/>
        </w:rPr>
        <w:t xml:space="preserve">. </w:t>
      </w:r>
      <w:r w:rsidR="003148C9">
        <w:rPr>
          <w:lang w:eastAsia="en-US"/>
        </w:rPr>
        <w:t xml:space="preserve">Je </w:t>
      </w:r>
      <w:proofErr w:type="spellStart"/>
      <w:r w:rsidR="003148C9">
        <w:rPr>
          <w:lang w:eastAsia="en-US"/>
        </w:rPr>
        <w:t>vas</w:t>
      </w:r>
      <w:proofErr w:type="spellEnd"/>
      <w:r w:rsidR="003148C9">
        <w:rPr>
          <w:lang w:eastAsia="en-US"/>
        </w:rPr>
        <w:t xml:space="preserve"> vous dire</w:t>
      </w:r>
      <w:r>
        <w:rPr>
          <w:lang w:eastAsia="en-US"/>
        </w:rPr>
        <w:t xml:space="preserve">… </w:t>
      </w:r>
      <w:r w:rsidR="003148C9">
        <w:rPr>
          <w:lang w:eastAsia="en-US"/>
        </w:rPr>
        <w:t>Il avait donc été fait au même cette année-là</w:t>
      </w:r>
      <w:r>
        <w:rPr>
          <w:lang w:eastAsia="en-US"/>
        </w:rPr>
        <w:t xml:space="preserve">… </w:t>
      </w:r>
      <w:r w:rsidR="003148C9">
        <w:rPr>
          <w:lang w:eastAsia="en-US"/>
        </w:rPr>
        <w:t>Voilà de ça trois ans sonnés</w:t>
      </w:r>
      <w:r>
        <w:rPr>
          <w:lang w:eastAsia="en-US"/>
        </w:rPr>
        <w:t xml:space="preserve">… </w:t>
      </w:r>
      <w:r w:rsidR="003148C9">
        <w:rPr>
          <w:lang w:eastAsia="en-US"/>
        </w:rPr>
        <w:t>L</w:t>
      </w:r>
      <w:r>
        <w:rPr>
          <w:lang w:eastAsia="en-US"/>
        </w:rPr>
        <w:t>’</w:t>
      </w:r>
      <w:r w:rsidR="003148C9">
        <w:rPr>
          <w:lang w:eastAsia="en-US"/>
        </w:rPr>
        <w:t>année suivante</w:t>
      </w:r>
      <w:r>
        <w:rPr>
          <w:lang w:eastAsia="en-US"/>
        </w:rPr>
        <w:t xml:space="preserve">, </w:t>
      </w:r>
      <w:r w:rsidR="003148C9">
        <w:rPr>
          <w:lang w:eastAsia="en-US"/>
        </w:rPr>
        <w:t>au 1</w:t>
      </w:r>
      <w:r>
        <w:rPr>
          <w:lang w:eastAsia="en-US"/>
        </w:rPr>
        <w:t xml:space="preserve">3 mai, </w:t>
      </w:r>
      <w:r w:rsidR="003148C9">
        <w:rPr>
          <w:lang w:eastAsia="en-US"/>
        </w:rPr>
        <w:t>il me dit</w:t>
      </w:r>
      <w:r>
        <w:rPr>
          <w:lang w:eastAsia="en-US"/>
        </w:rPr>
        <w:t xml:space="preserve"> : </w:t>
      </w:r>
      <w:r w:rsidR="003148C9">
        <w:rPr>
          <w:lang w:eastAsia="en-US"/>
        </w:rPr>
        <w:t>Fifi</w:t>
      </w:r>
      <w:r>
        <w:rPr>
          <w:lang w:eastAsia="en-US"/>
        </w:rPr>
        <w:t xml:space="preserve">, </w:t>
      </w:r>
      <w:r w:rsidR="003148C9">
        <w:rPr>
          <w:lang w:eastAsia="en-US"/>
        </w:rPr>
        <w:t xml:space="preserve">je </w:t>
      </w:r>
      <w:proofErr w:type="spellStart"/>
      <w:r w:rsidR="003148C9">
        <w:rPr>
          <w:lang w:eastAsia="en-US"/>
        </w:rPr>
        <w:t>vas</w:t>
      </w:r>
      <w:proofErr w:type="spellEnd"/>
      <w:r w:rsidR="003148C9">
        <w:rPr>
          <w:lang w:eastAsia="en-US"/>
        </w:rPr>
        <w:t xml:space="preserve"> aller voir ça</w:t>
      </w:r>
      <w:r>
        <w:rPr>
          <w:lang w:eastAsia="en-US"/>
        </w:rPr>
        <w:t xml:space="preserve">, </w:t>
      </w:r>
      <w:r w:rsidR="003148C9">
        <w:rPr>
          <w:lang w:eastAsia="en-US"/>
        </w:rPr>
        <w:t>mais avec mon cheval à mon cabriolet</w:t>
      </w:r>
      <w:r>
        <w:rPr>
          <w:lang w:eastAsia="en-US"/>
        </w:rPr>
        <w:t xml:space="preserve">… </w:t>
      </w:r>
      <w:r w:rsidR="003148C9">
        <w:rPr>
          <w:lang w:eastAsia="en-US"/>
        </w:rPr>
        <w:t>et je conduirai moi-même</w:t>
      </w:r>
      <w:r>
        <w:rPr>
          <w:lang w:eastAsia="en-US"/>
        </w:rPr>
        <w:t xml:space="preserve">… </w:t>
      </w:r>
      <w:r w:rsidR="003148C9">
        <w:rPr>
          <w:lang w:eastAsia="en-US"/>
        </w:rPr>
        <w:t>Si je n</w:t>
      </w:r>
      <w:r>
        <w:rPr>
          <w:lang w:eastAsia="en-US"/>
        </w:rPr>
        <w:t>’</w:t>
      </w:r>
      <w:r w:rsidR="003148C9">
        <w:rPr>
          <w:lang w:eastAsia="en-US"/>
        </w:rPr>
        <w:t>en att</w:t>
      </w:r>
      <w:r w:rsidR="003148C9">
        <w:t>rape pas un</w:t>
      </w:r>
      <w:r>
        <w:rPr>
          <w:lang w:eastAsia="en-US"/>
        </w:rPr>
        <w:t xml:space="preserve">, </w:t>
      </w:r>
      <w:r w:rsidR="003148C9">
        <w:rPr>
          <w:lang w:eastAsia="en-US"/>
        </w:rPr>
        <w:t>je te paie le café</w:t>
      </w:r>
      <w:r>
        <w:rPr>
          <w:lang w:eastAsia="en-US"/>
        </w:rPr>
        <w:t xml:space="preserve">. </w:t>
      </w:r>
      <w:r w:rsidR="006C2AE1">
        <w:rPr>
          <w:lang w:eastAsia="en-US"/>
        </w:rPr>
        <w:t>—</w:t>
      </w:r>
      <w:r>
        <w:rPr>
          <w:lang w:eastAsia="en-US"/>
        </w:rPr>
        <w:t xml:space="preserve"> </w:t>
      </w:r>
      <w:r w:rsidR="003148C9">
        <w:rPr>
          <w:lang w:eastAsia="en-US"/>
        </w:rPr>
        <w:t>Bon</w:t>
      </w:r>
      <w:r>
        <w:rPr>
          <w:lang w:eastAsia="en-US"/>
        </w:rPr>
        <w:t xml:space="preserve"> ! </w:t>
      </w:r>
      <w:r w:rsidR="003148C9">
        <w:rPr>
          <w:lang w:eastAsia="en-US"/>
        </w:rPr>
        <w:t>Pou-ouh</w:t>
      </w:r>
      <w:r>
        <w:rPr>
          <w:lang w:eastAsia="en-US"/>
        </w:rPr>
        <w:t xml:space="preserve"> ! </w:t>
      </w:r>
      <w:r w:rsidR="003148C9">
        <w:rPr>
          <w:lang w:eastAsia="en-US"/>
        </w:rPr>
        <w:t>que je répondis</w:t>
      </w:r>
      <w:r>
        <w:rPr>
          <w:lang w:eastAsia="en-US"/>
        </w:rPr>
        <w:t xml:space="preserve">, </w:t>
      </w:r>
      <w:r w:rsidR="003148C9">
        <w:rPr>
          <w:lang w:eastAsia="en-US"/>
        </w:rPr>
        <w:t>ça va marcher</w:t>
      </w:r>
      <w:r>
        <w:rPr>
          <w:lang w:eastAsia="en-US"/>
        </w:rPr>
        <w:t xml:space="preserve">, </w:t>
      </w:r>
      <w:r w:rsidR="003148C9">
        <w:rPr>
          <w:lang w:eastAsia="en-US"/>
        </w:rPr>
        <w:t>papa</w:t>
      </w:r>
      <w:r>
        <w:rPr>
          <w:lang w:eastAsia="en-US"/>
        </w:rPr>
        <w:t xml:space="preserve">, </w:t>
      </w:r>
      <w:r w:rsidR="003148C9">
        <w:rPr>
          <w:lang w:eastAsia="en-US"/>
        </w:rPr>
        <w:t>puisque tu t</w:t>
      </w:r>
      <w:r>
        <w:rPr>
          <w:lang w:eastAsia="en-US"/>
        </w:rPr>
        <w:t>’</w:t>
      </w:r>
      <w:r w:rsidR="003148C9">
        <w:rPr>
          <w:lang w:eastAsia="en-US"/>
        </w:rPr>
        <w:t>en mêles</w:t>
      </w:r>
      <w:r>
        <w:rPr>
          <w:lang w:eastAsia="en-US"/>
        </w:rPr>
        <w:t xml:space="preserve">… </w:t>
      </w:r>
      <w:r w:rsidR="006C2AE1">
        <w:rPr>
          <w:lang w:eastAsia="en-US"/>
        </w:rPr>
        <w:t>—</w:t>
      </w:r>
      <w:r>
        <w:rPr>
          <w:lang w:eastAsia="en-US"/>
        </w:rPr>
        <w:t xml:space="preserve"> </w:t>
      </w:r>
      <w:r w:rsidR="003148C9">
        <w:rPr>
          <w:lang w:eastAsia="en-US"/>
        </w:rPr>
        <w:t>Il mit le cheval au cabriolet et il partit</w:t>
      </w:r>
      <w:r>
        <w:rPr>
          <w:lang w:eastAsia="en-US"/>
        </w:rPr>
        <w:t xml:space="preserve">… </w:t>
      </w:r>
      <w:r w:rsidR="003148C9">
        <w:rPr>
          <w:lang w:eastAsia="en-US"/>
        </w:rPr>
        <w:t>Le soir</w:t>
      </w:r>
      <w:r>
        <w:rPr>
          <w:lang w:eastAsia="en-US"/>
        </w:rPr>
        <w:t xml:space="preserve">, </w:t>
      </w:r>
      <w:r w:rsidR="003148C9">
        <w:rPr>
          <w:lang w:eastAsia="en-US"/>
        </w:rPr>
        <w:t>un sergent de ville vient dire à la maison que cheval et cabriolet étaient en fourrière p</w:t>
      </w:r>
      <w:r w:rsidR="003148C9">
        <w:t>our avoir été arrêtés sur le boulevard sans maître</w:t>
      </w:r>
      <w:r>
        <w:rPr>
          <w:lang w:eastAsia="en-US"/>
        </w:rPr>
        <w:t xml:space="preserve"> ; </w:t>
      </w:r>
      <w:r w:rsidR="003148C9">
        <w:rPr>
          <w:lang w:eastAsia="en-US"/>
        </w:rPr>
        <w:t>le cheval avec le mors aux dents</w:t>
      </w:r>
      <w:r>
        <w:rPr>
          <w:lang w:eastAsia="en-US"/>
        </w:rPr>
        <w:t xml:space="preserve">, </w:t>
      </w:r>
      <w:r w:rsidR="003148C9">
        <w:rPr>
          <w:lang w:eastAsia="en-US"/>
        </w:rPr>
        <w:t xml:space="preserve">le cabriolet en </w:t>
      </w:r>
      <w:proofErr w:type="spellStart"/>
      <w:r w:rsidR="003148C9">
        <w:rPr>
          <w:lang w:eastAsia="en-US"/>
        </w:rPr>
        <w:t>brindesingues</w:t>
      </w:r>
      <w:proofErr w:type="spellEnd"/>
      <w:r>
        <w:rPr>
          <w:lang w:eastAsia="en-US"/>
        </w:rPr>
        <w:t>…</w:t>
      </w:r>
    </w:p>
    <w:p w14:paraId="04442A62" w14:textId="77777777" w:rsidR="0046142F" w:rsidRDefault="0046142F" w:rsidP="0046142F">
      <w:pPr>
        <w:rPr>
          <w:lang w:eastAsia="en-US"/>
        </w:rPr>
      </w:pPr>
      <w:r>
        <w:rPr>
          <w:lang w:eastAsia="en-US"/>
        </w:rPr>
        <w:t>— </w:t>
      </w:r>
      <w:r w:rsidR="003148C9">
        <w:rPr>
          <w:lang w:eastAsia="en-US"/>
        </w:rPr>
        <w:t>Et votre père</w:t>
      </w:r>
      <w:r>
        <w:rPr>
          <w:lang w:eastAsia="en-US"/>
        </w:rPr>
        <w:t> ?</w:t>
      </w:r>
    </w:p>
    <w:p w14:paraId="0461A2CA" w14:textId="77777777" w:rsidR="0046142F" w:rsidRDefault="0046142F" w:rsidP="0046142F">
      <w:pPr>
        <w:rPr>
          <w:lang w:eastAsia="en-US"/>
        </w:rPr>
      </w:pPr>
      <w:r>
        <w:rPr>
          <w:lang w:eastAsia="en-US"/>
        </w:rPr>
        <w:t>— </w:t>
      </w:r>
      <w:r w:rsidR="003148C9">
        <w:rPr>
          <w:lang w:eastAsia="en-US"/>
        </w:rPr>
        <w:t>Papa</w:t>
      </w:r>
      <w:r>
        <w:rPr>
          <w:lang w:eastAsia="en-US"/>
        </w:rPr>
        <w:t xml:space="preserve"> ?… </w:t>
      </w:r>
      <w:r w:rsidR="003148C9">
        <w:rPr>
          <w:lang w:eastAsia="en-US"/>
        </w:rPr>
        <w:t>Pou-ouh</w:t>
      </w:r>
      <w:r>
        <w:rPr>
          <w:lang w:eastAsia="en-US"/>
        </w:rPr>
        <w:t xml:space="preserve"> ! </w:t>
      </w:r>
      <w:r w:rsidR="003148C9">
        <w:rPr>
          <w:lang w:eastAsia="en-US"/>
        </w:rPr>
        <w:t>ah diable</w:t>
      </w:r>
      <w:r>
        <w:rPr>
          <w:lang w:eastAsia="en-US"/>
        </w:rPr>
        <w:t xml:space="preserve"> ! </w:t>
      </w:r>
      <w:r w:rsidR="003148C9">
        <w:rPr>
          <w:lang w:eastAsia="en-US"/>
        </w:rPr>
        <w:t xml:space="preserve">monsieur </w:t>
      </w:r>
      <w:proofErr w:type="spellStart"/>
      <w:r w:rsidR="003148C9">
        <w:rPr>
          <w:lang w:eastAsia="en-US"/>
        </w:rPr>
        <w:t>Mérieul</w:t>
      </w:r>
      <w:proofErr w:type="spellEnd"/>
      <w:r>
        <w:rPr>
          <w:lang w:eastAsia="en-US"/>
        </w:rPr>
        <w:t xml:space="preserve"> !… </w:t>
      </w:r>
      <w:r w:rsidR="003148C9">
        <w:rPr>
          <w:lang w:eastAsia="en-US"/>
        </w:rPr>
        <w:t>je ne sais pas s</w:t>
      </w:r>
      <w:r>
        <w:rPr>
          <w:lang w:eastAsia="en-US"/>
        </w:rPr>
        <w:t>’</w:t>
      </w:r>
      <w:r w:rsidR="003148C9">
        <w:rPr>
          <w:lang w:eastAsia="en-US"/>
        </w:rPr>
        <w:t>ils ont mis papa dans leur tirelire</w:t>
      </w:r>
      <w:r>
        <w:rPr>
          <w:lang w:eastAsia="en-US"/>
        </w:rPr>
        <w:t xml:space="preserve">… </w:t>
      </w:r>
      <w:r w:rsidR="003148C9">
        <w:rPr>
          <w:lang w:eastAsia="en-US"/>
        </w:rPr>
        <w:t xml:space="preserve">mais jamais </w:t>
      </w:r>
      <w:r w:rsidR="003148C9">
        <w:t>il n</w:t>
      </w:r>
      <w:r>
        <w:rPr>
          <w:lang w:eastAsia="en-US"/>
        </w:rPr>
        <w:t>’</w:t>
      </w:r>
      <w:r w:rsidR="003148C9">
        <w:rPr>
          <w:lang w:eastAsia="en-US"/>
        </w:rPr>
        <w:t>est revenu</w:t>
      </w:r>
      <w:r>
        <w:rPr>
          <w:lang w:eastAsia="en-US"/>
        </w:rPr>
        <w:t> !</w:t>
      </w:r>
    </w:p>
    <w:p w14:paraId="740B52B2" w14:textId="461A920C" w:rsidR="003148C9" w:rsidRDefault="003148C9" w:rsidP="0046142F">
      <w:pPr>
        <w:pStyle w:val="Titre2"/>
        <w:rPr>
          <w:lang w:eastAsia="en-US"/>
        </w:rPr>
      </w:pPr>
      <w:bookmarkStart w:id="13" w:name="_Toc233868052"/>
      <w:bookmarkStart w:id="14" w:name="_Toc202196748"/>
      <w:r>
        <w:rPr>
          <w:lang w:eastAsia="en-US"/>
        </w:rPr>
        <w:lastRenderedPageBreak/>
        <w:t>OÙ MAZURKE ESSAIE DE RÉFLÉCHIR</w:t>
      </w:r>
      <w:bookmarkEnd w:id="13"/>
      <w:bookmarkEnd w:id="14"/>
      <w:r>
        <w:rPr>
          <w:lang w:eastAsia="en-US"/>
        </w:rPr>
        <w:br/>
      </w:r>
    </w:p>
    <w:p w14:paraId="17835195" w14:textId="77777777" w:rsidR="0046142F" w:rsidRDefault="003148C9" w:rsidP="0046142F">
      <w:pPr>
        <w:rPr>
          <w:lang w:eastAsia="en-US"/>
        </w:rPr>
      </w:pPr>
      <w:r>
        <w:rPr>
          <w:lang w:eastAsia="en-US"/>
        </w:rPr>
        <w:t>La curiosité de Mazurke</w:t>
      </w:r>
      <w:r w:rsidR="0046142F">
        <w:rPr>
          <w:lang w:eastAsia="en-US"/>
        </w:rPr>
        <w:t xml:space="preserve">, </w:t>
      </w:r>
      <w:r>
        <w:rPr>
          <w:lang w:eastAsia="en-US"/>
        </w:rPr>
        <w:t>un instant réveillée</w:t>
      </w:r>
      <w:r w:rsidR="0046142F">
        <w:rPr>
          <w:lang w:eastAsia="en-US"/>
        </w:rPr>
        <w:t xml:space="preserve">, </w:t>
      </w:r>
      <w:r>
        <w:rPr>
          <w:lang w:eastAsia="en-US"/>
        </w:rPr>
        <w:t>s</w:t>
      </w:r>
      <w:r w:rsidR="0046142F">
        <w:rPr>
          <w:lang w:eastAsia="en-US"/>
        </w:rPr>
        <w:t>’</w:t>
      </w:r>
      <w:r>
        <w:rPr>
          <w:lang w:eastAsia="en-US"/>
        </w:rPr>
        <w:t>engourdissait déjà de nouveau dans les fumées du madère</w:t>
      </w:r>
      <w:r w:rsidR="0046142F">
        <w:rPr>
          <w:lang w:eastAsia="en-US"/>
        </w:rPr>
        <w:t>.</w:t>
      </w:r>
    </w:p>
    <w:p w14:paraId="01EBEEB1" w14:textId="77777777" w:rsidR="0046142F" w:rsidRDefault="003148C9" w:rsidP="0046142F">
      <w:pPr>
        <w:rPr>
          <w:lang w:eastAsia="en-US"/>
        </w:rPr>
      </w:pPr>
      <w:r>
        <w:rPr>
          <w:lang w:eastAsia="en-US"/>
        </w:rPr>
        <w:t>Tout en parlant</w:t>
      </w:r>
      <w:r w:rsidR="0046142F">
        <w:rPr>
          <w:lang w:eastAsia="en-US"/>
        </w:rPr>
        <w:t xml:space="preserve"> ;, </w:t>
      </w:r>
      <w:r>
        <w:rPr>
          <w:lang w:eastAsia="en-US"/>
        </w:rPr>
        <w:t>Romblon l</w:t>
      </w:r>
      <w:r w:rsidR="0046142F">
        <w:rPr>
          <w:lang w:eastAsia="en-US"/>
        </w:rPr>
        <w:t>’</w:t>
      </w:r>
      <w:r>
        <w:rPr>
          <w:lang w:eastAsia="en-US"/>
        </w:rPr>
        <w:t>examinait toujours du coin de l</w:t>
      </w:r>
      <w:r w:rsidR="0046142F">
        <w:rPr>
          <w:lang w:eastAsia="en-US"/>
        </w:rPr>
        <w:t>’</w:t>
      </w:r>
      <w:r>
        <w:rPr>
          <w:lang w:eastAsia="en-US"/>
        </w:rPr>
        <w:t>œil et suivait les progrès de son ivre</w:t>
      </w:r>
      <w:r>
        <w:t>sse</w:t>
      </w:r>
      <w:r w:rsidR="0046142F">
        <w:rPr>
          <w:lang w:eastAsia="en-US"/>
        </w:rPr>
        <w:t>.</w:t>
      </w:r>
    </w:p>
    <w:p w14:paraId="0D55BCA9" w14:textId="77777777" w:rsidR="0046142F" w:rsidRDefault="0046142F" w:rsidP="0046142F">
      <w:pPr>
        <w:rPr>
          <w:lang w:eastAsia="en-US"/>
        </w:rPr>
      </w:pPr>
      <w:r>
        <w:rPr>
          <w:lang w:eastAsia="en-US"/>
        </w:rPr>
        <w:t>— </w:t>
      </w:r>
      <w:r w:rsidR="003148C9">
        <w:rPr>
          <w:lang w:eastAsia="en-US"/>
        </w:rPr>
        <w:t>Au moins</w:t>
      </w:r>
      <w:r>
        <w:rPr>
          <w:lang w:eastAsia="en-US"/>
        </w:rPr>
        <w:t xml:space="preserve">, </w:t>
      </w:r>
      <w:r w:rsidR="003148C9">
        <w:rPr>
          <w:lang w:eastAsia="en-US"/>
        </w:rPr>
        <w:t>celui-là</w:t>
      </w:r>
      <w:r>
        <w:rPr>
          <w:lang w:eastAsia="en-US"/>
        </w:rPr>
        <w:t xml:space="preserve">, </w:t>
      </w:r>
      <w:r w:rsidR="003148C9">
        <w:rPr>
          <w:lang w:eastAsia="en-US"/>
        </w:rPr>
        <w:t>pensait-il</w:t>
      </w:r>
      <w:r>
        <w:rPr>
          <w:lang w:eastAsia="en-US"/>
        </w:rPr>
        <w:t xml:space="preserve">, </w:t>
      </w:r>
      <w:r w:rsidR="003148C9">
        <w:rPr>
          <w:lang w:eastAsia="en-US"/>
        </w:rPr>
        <w:t>on n</w:t>
      </w:r>
      <w:r>
        <w:rPr>
          <w:lang w:eastAsia="en-US"/>
        </w:rPr>
        <w:t>’</w:t>
      </w:r>
      <w:r w:rsidR="003148C9">
        <w:rPr>
          <w:lang w:eastAsia="en-US"/>
        </w:rPr>
        <w:t>a pas besoin de le pousser à boire</w:t>
      </w:r>
      <w:r>
        <w:rPr>
          <w:lang w:eastAsia="en-US"/>
        </w:rPr>
        <w:t> !</w:t>
      </w:r>
    </w:p>
    <w:p w14:paraId="26CDD1DD" w14:textId="21E33082" w:rsidR="0046142F" w:rsidRDefault="0046142F" w:rsidP="0046142F">
      <w:pPr>
        <w:rPr>
          <w:lang w:eastAsia="en-US"/>
        </w:rPr>
      </w:pPr>
      <w:r>
        <w:rPr>
          <w:lang w:eastAsia="en-US"/>
        </w:rPr>
        <w:t>— </w:t>
      </w:r>
      <w:r w:rsidR="003148C9">
        <w:rPr>
          <w:lang w:eastAsia="en-US"/>
        </w:rPr>
        <w:t>Hein</w:t>
      </w:r>
      <w:r>
        <w:rPr>
          <w:lang w:eastAsia="en-US"/>
        </w:rPr>
        <w:t xml:space="preserve"> ? </w:t>
      </w:r>
      <w:r w:rsidR="003148C9">
        <w:rPr>
          <w:lang w:eastAsia="en-US"/>
        </w:rPr>
        <w:t xml:space="preserve">Monsieur </w:t>
      </w:r>
      <w:proofErr w:type="spellStart"/>
      <w:r w:rsidR="003148C9">
        <w:rPr>
          <w:lang w:eastAsia="en-US"/>
        </w:rPr>
        <w:t>Mérieul</w:t>
      </w:r>
      <w:proofErr w:type="spellEnd"/>
      <w:r>
        <w:rPr>
          <w:lang w:eastAsia="en-US"/>
        </w:rPr>
        <w:t xml:space="preserve">, </w:t>
      </w:r>
      <w:r w:rsidR="003148C9">
        <w:rPr>
          <w:lang w:eastAsia="en-US"/>
        </w:rPr>
        <w:t>reprit-il</w:t>
      </w:r>
      <w:r>
        <w:rPr>
          <w:lang w:eastAsia="en-US"/>
        </w:rPr>
        <w:t xml:space="preserve"> ; </w:t>
      </w:r>
      <w:r w:rsidR="006C2AE1">
        <w:rPr>
          <w:lang w:eastAsia="en-US"/>
        </w:rPr>
        <w:t>—</w:t>
      </w:r>
      <w:r>
        <w:rPr>
          <w:lang w:eastAsia="en-US"/>
        </w:rPr>
        <w:t xml:space="preserve"> </w:t>
      </w:r>
      <w:r w:rsidR="003148C9">
        <w:rPr>
          <w:lang w:eastAsia="en-US"/>
        </w:rPr>
        <w:t>ah diable</w:t>
      </w:r>
      <w:r>
        <w:rPr>
          <w:lang w:eastAsia="en-US"/>
        </w:rPr>
        <w:t xml:space="preserve"> !… </w:t>
      </w:r>
      <w:r w:rsidR="003148C9">
        <w:rPr>
          <w:lang w:eastAsia="en-US"/>
        </w:rPr>
        <w:t>Est-ce drôle</w:t>
      </w:r>
      <w:r>
        <w:rPr>
          <w:lang w:eastAsia="en-US"/>
        </w:rPr>
        <w:t xml:space="preserve">, </w:t>
      </w:r>
      <w:r w:rsidR="003148C9">
        <w:rPr>
          <w:lang w:eastAsia="en-US"/>
        </w:rPr>
        <w:t>ça</w:t>
      </w:r>
      <w:r>
        <w:rPr>
          <w:lang w:eastAsia="en-US"/>
        </w:rPr>
        <w:t xml:space="preserve"> !… </w:t>
      </w:r>
      <w:r w:rsidR="003148C9">
        <w:rPr>
          <w:lang w:eastAsia="en-US"/>
        </w:rPr>
        <w:t>ni vu ni connu</w:t>
      </w:r>
      <w:r>
        <w:rPr>
          <w:lang w:eastAsia="en-US"/>
        </w:rPr>
        <w:t xml:space="preserve"> !… </w:t>
      </w:r>
      <w:r w:rsidR="003148C9">
        <w:rPr>
          <w:lang w:eastAsia="en-US"/>
        </w:rPr>
        <w:t>jamais on n</w:t>
      </w:r>
      <w:r>
        <w:rPr>
          <w:lang w:eastAsia="en-US"/>
        </w:rPr>
        <w:t>’</w:t>
      </w:r>
      <w:r w:rsidR="003148C9">
        <w:rPr>
          <w:lang w:eastAsia="en-US"/>
        </w:rPr>
        <w:t>a retrouvé la moindre trace du papa</w:t>
      </w:r>
      <w:r>
        <w:rPr>
          <w:lang w:eastAsia="en-US"/>
        </w:rPr>
        <w:t xml:space="preserve">… </w:t>
      </w:r>
      <w:r w:rsidR="003148C9">
        <w:rPr>
          <w:lang w:eastAsia="en-US"/>
        </w:rPr>
        <w:t>La police et les maisons de rens</w:t>
      </w:r>
      <w:r w:rsidR="003148C9">
        <w:t>e</w:t>
      </w:r>
      <w:r w:rsidR="003148C9">
        <w:rPr>
          <w:lang w:eastAsia="en-US"/>
        </w:rPr>
        <w:t>ignements y ont perdu leur latin</w:t>
      </w:r>
      <w:r>
        <w:rPr>
          <w:lang w:eastAsia="en-US"/>
        </w:rPr>
        <w:t xml:space="preserve">… </w:t>
      </w:r>
      <w:r w:rsidR="003148C9">
        <w:rPr>
          <w:lang w:eastAsia="en-US"/>
        </w:rPr>
        <w:t>Disparu</w:t>
      </w:r>
      <w:r>
        <w:rPr>
          <w:lang w:eastAsia="en-US"/>
        </w:rPr>
        <w:t xml:space="preserve">, </w:t>
      </w:r>
      <w:r w:rsidR="003148C9">
        <w:rPr>
          <w:lang w:eastAsia="en-US"/>
        </w:rPr>
        <w:t>là</w:t>
      </w:r>
      <w:r>
        <w:rPr>
          <w:lang w:eastAsia="en-US"/>
        </w:rPr>
        <w:t xml:space="preserve">, </w:t>
      </w:r>
      <w:r w:rsidR="003148C9">
        <w:rPr>
          <w:lang w:eastAsia="en-US"/>
        </w:rPr>
        <w:t>comme une vapeur</w:t>
      </w:r>
      <w:r>
        <w:rPr>
          <w:lang w:eastAsia="en-US"/>
        </w:rPr>
        <w:t xml:space="preserve"> !… </w:t>
      </w:r>
      <w:r w:rsidR="003148C9">
        <w:rPr>
          <w:lang w:eastAsia="en-US"/>
        </w:rPr>
        <w:t>Aussi</w:t>
      </w:r>
      <w:r>
        <w:rPr>
          <w:lang w:eastAsia="en-US"/>
        </w:rPr>
        <w:t xml:space="preserve">, </w:t>
      </w:r>
      <w:r w:rsidR="003148C9">
        <w:rPr>
          <w:lang w:eastAsia="en-US"/>
        </w:rPr>
        <w:t>ça ne m</w:t>
      </w:r>
      <w:r>
        <w:rPr>
          <w:lang w:eastAsia="en-US"/>
        </w:rPr>
        <w:t>’</w:t>
      </w:r>
      <w:r w:rsidR="003148C9">
        <w:rPr>
          <w:lang w:eastAsia="en-US"/>
        </w:rPr>
        <w:t>a pas donné envie de faire le même métier</w:t>
      </w:r>
      <w:r>
        <w:rPr>
          <w:lang w:eastAsia="en-US"/>
        </w:rPr>
        <w:t xml:space="preserve">… </w:t>
      </w:r>
      <w:r w:rsidR="003148C9">
        <w:rPr>
          <w:lang w:eastAsia="en-US"/>
        </w:rPr>
        <w:t>je m</w:t>
      </w:r>
      <w:r>
        <w:rPr>
          <w:lang w:eastAsia="en-US"/>
        </w:rPr>
        <w:t>’</w:t>
      </w:r>
      <w:r w:rsidR="003148C9">
        <w:rPr>
          <w:lang w:eastAsia="en-US"/>
        </w:rPr>
        <w:t>en prive</w:t>
      </w:r>
      <w:r>
        <w:rPr>
          <w:lang w:eastAsia="en-US"/>
        </w:rPr>
        <w:t xml:space="preserve">. </w:t>
      </w:r>
      <w:r w:rsidR="003148C9">
        <w:rPr>
          <w:lang w:eastAsia="en-US"/>
        </w:rPr>
        <w:t>Le plus triste</w:t>
      </w:r>
      <w:r>
        <w:rPr>
          <w:lang w:eastAsia="en-US"/>
        </w:rPr>
        <w:t xml:space="preserve">, </w:t>
      </w:r>
      <w:r w:rsidR="003148C9">
        <w:rPr>
          <w:lang w:eastAsia="en-US"/>
        </w:rPr>
        <w:t>c</w:t>
      </w:r>
      <w:r>
        <w:rPr>
          <w:lang w:eastAsia="en-US"/>
        </w:rPr>
        <w:t>’</w:t>
      </w:r>
      <w:r w:rsidR="003148C9">
        <w:rPr>
          <w:lang w:eastAsia="en-US"/>
        </w:rPr>
        <w:t>est que papa avait emporté son portefeuille avec lui</w:t>
      </w:r>
      <w:r>
        <w:rPr>
          <w:lang w:eastAsia="en-US"/>
        </w:rPr>
        <w:t xml:space="preserve">… </w:t>
      </w:r>
      <w:r w:rsidR="003148C9">
        <w:rPr>
          <w:lang w:eastAsia="en-US"/>
        </w:rPr>
        <w:t>un trésor</w:t>
      </w:r>
      <w:r>
        <w:rPr>
          <w:lang w:eastAsia="en-US"/>
        </w:rPr>
        <w:t xml:space="preserve">, </w:t>
      </w:r>
      <w:r w:rsidR="003148C9">
        <w:rPr>
          <w:lang w:eastAsia="en-US"/>
        </w:rPr>
        <w:t>ce portefeuille</w:t>
      </w:r>
      <w:r>
        <w:rPr>
          <w:lang w:eastAsia="en-US"/>
        </w:rPr>
        <w:t xml:space="preserve"> !… </w:t>
      </w:r>
      <w:r w:rsidR="003148C9">
        <w:rPr>
          <w:lang w:eastAsia="en-US"/>
        </w:rPr>
        <w:t xml:space="preserve">Papa mettait </w:t>
      </w:r>
      <w:r w:rsidR="003148C9">
        <w:t>tout en écrit</w:t>
      </w:r>
      <w:r>
        <w:rPr>
          <w:lang w:eastAsia="en-US"/>
        </w:rPr>
        <w:t xml:space="preserve">… </w:t>
      </w:r>
      <w:r w:rsidR="003148C9">
        <w:rPr>
          <w:lang w:eastAsia="en-US"/>
        </w:rPr>
        <w:t>De quoi nous faire pendre et bien d</w:t>
      </w:r>
      <w:r>
        <w:rPr>
          <w:lang w:eastAsia="en-US"/>
        </w:rPr>
        <w:t>’</w:t>
      </w:r>
      <w:r w:rsidR="003148C9">
        <w:rPr>
          <w:lang w:eastAsia="en-US"/>
        </w:rPr>
        <w:t>autres avec</w:t>
      </w:r>
      <w:r>
        <w:rPr>
          <w:lang w:eastAsia="en-US"/>
        </w:rPr>
        <w:t xml:space="preserve">… </w:t>
      </w:r>
      <w:r w:rsidR="003148C9">
        <w:rPr>
          <w:lang w:eastAsia="en-US"/>
        </w:rPr>
        <w:t>En outre</w:t>
      </w:r>
      <w:r>
        <w:rPr>
          <w:lang w:eastAsia="en-US"/>
        </w:rPr>
        <w:t xml:space="preserve">, </w:t>
      </w:r>
      <w:r w:rsidR="003148C9">
        <w:rPr>
          <w:lang w:eastAsia="en-US"/>
        </w:rPr>
        <w:t>il connaissait des papiers</w:t>
      </w:r>
      <w:r>
        <w:rPr>
          <w:lang w:eastAsia="en-US"/>
        </w:rPr>
        <w:t xml:space="preserve">… </w:t>
      </w:r>
      <w:r w:rsidR="003148C9">
        <w:rPr>
          <w:lang w:eastAsia="en-US"/>
        </w:rPr>
        <w:t xml:space="preserve">il avait la copie du testament de Jean </w:t>
      </w:r>
      <w:proofErr w:type="spellStart"/>
      <w:r w:rsidR="003148C9">
        <w:rPr>
          <w:lang w:eastAsia="en-US"/>
        </w:rPr>
        <w:t>Crébu</w:t>
      </w:r>
      <w:proofErr w:type="spellEnd"/>
      <w:r>
        <w:rPr>
          <w:lang w:eastAsia="en-US"/>
        </w:rPr>
        <w:t xml:space="preserve">… </w:t>
      </w:r>
      <w:r w:rsidR="003148C9">
        <w:rPr>
          <w:lang w:eastAsia="en-US"/>
        </w:rPr>
        <w:t>Enfin</w:t>
      </w:r>
      <w:r>
        <w:rPr>
          <w:lang w:eastAsia="en-US"/>
        </w:rPr>
        <w:t xml:space="preserve">, </w:t>
      </w:r>
      <w:r w:rsidR="003148C9">
        <w:rPr>
          <w:lang w:eastAsia="en-US"/>
        </w:rPr>
        <w:t>le diable et son train</w:t>
      </w:r>
      <w:r>
        <w:rPr>
          <w:lang w:eastAsia="en-US"/>
        </w:rPr>
        <w:t> !…</w:t>
      </w:r>
    </w:p>
    <w:p w14:paraId="25B7829A" w14:textId="77777777" w:rsidR="0046142F" w:rsidRDefault="003148C9" w:rsidP="0046142F">
      <w:pPr>
        <w:rPr>
          <w:lang w:eastAsia="en-US"/>
        </w:rPr>
      </w:pPr>
      <w:r>
        <w:rPr>
          <w:lang w:eastAsia="en-US"/>
        </w:rPr>
        <w:t>Mazurke laissa tomber sa tête sur sa poitrine</w:t>
      </w:r>
      <w:r w:rsidR="0046142F">
        <w:rPr>
          <w:lang w:eastAsia="en-US"/>
        </w:rPr>
        <w:t>.</w:t>
      </w:r>
    </w:p>
    <w:p w14:paraId="619D8564" w14:textId="77777777" w:rsidR="0046142F" w:rsidRDefault="0046142F" w:rsidP="0046142F">
      <w:pPr>
        <w:rPr>
          <w:lang w:eastAsia="en-US"/>
        </w:rPr>
      </w:pPr>
      <w:r>
        <w:rPr>
          <w:lang w:eastAsia="en-US"/>
        </w:rPr>
        <w:t>— </w:t>
      </w:r>
      <w:r w:rsidR="003148C9">
        <w:rPr>
          <w:lang w:eastAsia="en-US"/>
        </w:rPr>
        <w:t>Que voulez-vous encore s</w:t>
      </w:r>
      <w:r w:rsidR="003148C9">
        <w:t>avoir</w:t>
      </w:r>
      <w:r>
        <w:rPr>
          <w:lang w:eastAsia="en-US"/>
        </w:rPr>
        <w:t xml:space="preserve"> ? </w:t>
      </w:r>
      <w:r w:rsidR="003148C9">
        <w:rPr>
          <w:lang w:eastAsia="en-US"/>
        </w:rPr>
        <w:t>demanda Ballon</w:t>
      </w:r>
      <w:r>
        <w:rPr>
          <w:lang w:eastAsia="en-US"/>
        </w:rPr>
        <w:t>.</w:t>
      </w:r>
    </w:p>
    <w:p w14:paraId="41148B52" w14:textId="77777777" w:rsidR="0046142F" w:rsidRDefault="0046142F" w:rsidP="0046142F">
      <w:pPr>
        <w:rPr>
          <w:lang w:eastAsia="en-US"/>
        </w:rPr>
      </w:pPr>
      <w:r>
        <w:rPr>
          <w:lang w:eastAsia="en-US"/>
        </w:rPr>
        <w:t>— </w:t>
      </w:r>
      <w:r w:rsidR="003148C9">
        <w:rPr>
          <w:lang w:eastAsia="en-US"/>
        </w:rPr>
        <w:t>Rien</w:t>
      </w:r>
      <w:r>
        <w:rPr>
          <w:lang w:eastAsia="en-US"/>
        </w:rPr>
        <w:t xml:space="preserve">, </w:t>
      </w:r>
      <w:r w:rsidR="003148C9">
        <w:rPr>
          <w:lang w:eastAsia="en-US"/>
        </w:rPr>
        <w:t>répondit Mazurke</w:t>
      </w:r>
      <w:r>
        <w:rPr>
          <w:lang w:eastAsia="en-US"/>
        </w:rPr>
        <w:t>.</w:t>
      </w:r>
    </w:p>
    <w:p w14:paraId="2475ABFA"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vous êtes gris comme un garde mobile</w:t>
      </w:r>
      <w:r>
        <w:rPr>
          <w:lang w:eastAsia="en-US"/>
        </w:rPr>
        <w:t xml:space="preserve"> ; </w:t>
      </w:r>
      <w:r w:rsidR="003148C9">
        <w:rPr>
          <w:lang w:eastAsia="en-US"/>
        </w:rPr>
        <w:t>ça fait plaisir à voir</w:t>
      </w:r>
      <w:r>
        <w:rPr>
          <w:lang w:eastAsia="en-US"/>
        </w:rPr>
        <w:t xml:space="preserve"> ! </w:t>
      </w:r>
      <w:r w:rsidR="003148C9">
        <w:rPr>
          <w:lang w:eastAsia="en-US"/>
        </w:rPr>
        <w:t>Voulez-vous que je demande votre voiture</w:t>
      </w:r>
      <w:r>
        <w:rPr>
          <w:lang w:eastAsia="en-US"/>
        </w:rPr>
        <w:t> ?</w:t>
      </w:r>
    </w:p>
    <w:p w14:paraId="05911EDE" w14:textId="77777777" w:rsidR="0046142F" w:rsidRDefault="0046142F" w:rsidP="0046142F">
      <w:pPr>
        <w:rPr>
          <w:lang w:eastAsia="en-US"/>
        </w:rPr>
      </w:pPr>
      <w:r>
        <w:rPr>
          <w:lang w:eastAsia="en-US"/>
        </w:rPr>
        <w:t>— </w:t>
      </w:r>
      <w:r w:rsidR="003148C9">
        <w:rPr>
          <w:lang w:eastAsia="en-US"/>
        </w:rPr>
        <w:t>Non</w:t>
      </w:r>
      <w:r>
        <w:rPr>
          <w:lang w:eastAsia="en-US"/>
        </w:rPr>
        <w:t>.</w:t>
      </w:r>
    </w:p>
    <w:p w14:paraId="32E77512" w14:textId="77777777" w:rsidR="0046142F" w:rsidRDefault="0046142F" w:rsidP="0046142F">
      <w:pPr>
        <w:rPr>
          <w:lang w:eastAsia="en-US"/>
        </w:rPr>
      </w:pPr>
      <w:r>
        <w:rPr>
          <w:lang w:eastAsia="en-US"/>
        </w:rPr>
        <w:t>— </w:t>
      </w:r>
      <w:r w:rsidR="003148C9">
        <w:rPr>
          <w:lang w:eastAsia="en-US"/>
        </w:rPr>
        <w:t>Voulez-vous d</w:t>
      </w:r>
      <w:r>
        <w:rPr>
          <w:lang w:eastAsia="en-US"/>
        </w:rPr>
        <w:t>’</w:t>
      </w:r>
      <w:r w:rsidR="003148C9">
        <w:rPr>
          <w:lang w:eastAsia="en-US"/>
        </w:rPr>
        <w:t>autre madère</w:t>
      </w:r>
      <w:r>
        <w:rPr>
          <w:lang w:eastAsia="en-US"/>
        </w:rPr>
        <w:t> ?</w:t>
      </w:r>
    </w:p>
    <w:p w14:paraId="63A20887" w14:textId="77777777" w:rsidR="0046142F" w:rsidRDefault="0046142F" w:rsidP="0046142F">
      <w:pPr>
        <w:rPr>
          <w:lang w:eastAsia="en-US"/>
        </w:rPr>
      </w:pPr>
      <w:r>
        <w:rPr>
          <w:lang w:eastAsia="en-US"/>
        </w:rPr>
        <w:lastRenderedPageBreak/>
        <w:t>— </w:t>
      </w:r>
      <w:r w:rsidR="003148C9">
        <w:rPr>
          <w:lang w:eastAsia="en-US"/>
        </w:rPr>
        <w:t>Oui</w:t>
      </w:r>
      <w:r>
        <w:rPr>
          <w:lang w:eastAsia="en-US"/>
        </w:rPr>
        <w:t>.</w:t>
      </w:r>
    </w:p>
    <w:p w14:paraId="34649815" w14:textId="63DBE148"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le joli buveur</w:t>
      </w:r>
      <w:r>
        <w:rPr>
          <w:lang w:eastAsia="en-US"/>
        </w:rPr>
        <w:t xml:space="preserve"> ! </w:t>
      </w:r>
      <w:r w:rsidR="003148C9">
        <w:rPr>
          <w:lang w:eastAsia="en-US"/>
        </w:rPr>
        <w:t>s</w:t>
      </w:r>
      <w:r>
        <w:rPr>
          <w:lang w:eastAsia="en-US"/>
        </w:rPr>
        <w:t>’</w:t>
      </w:r>
      <w:r w:rsidR="003148C9">
        <w:rPr>
          <w:lang w:eastAsia="en-US"/>
        </w:rPr>
        <w:t>écria Ballon a</w:t>
      </w:r>
      <w:r w:rsidR="003148C9">
        <w:t>vec enthousiasme</w:t>
      </w:r>
      <w:r>
        <w:rPr>
          <w:lang w:eastAsia="en-US"/>
        </w:rPr>
        <w:t xml:space="preserve"> ; </w:t>
      </w:r>
      <w:r w:rsidR="006C2AE1">
        <w:rPr>
          <w:lang w:eastAsia="en-US"/>
        </w:rPr>
        <w:t>—</w:t>
      </w:r>
      <w:r>
        <w:rPr>
          <w:lang w:eastAsia="en-US"/>
        </w:rPr>
        <w:t xml:space="preserve"> </w:t>
      </w:r>
      <w:r w:rsidR="003148C9">
        <w:rPr>
          <w:lang w:eastAsia="en-US"/>
        </w:rPr>
        <w:t>je suis sûr que demain il n</w:t>
      </w:r>
      <w:r>
        <w:rPr>
          <w:lang w:eastAsia="en-US"/>
        </w:rPr>
        <w:t>’</w:t>
      </w:r>
      <w:r w:rsidR="003148C9">
        <w:rPr>
          <w:lang w:eastAsia="en-US"/>
        </w:rPr>
        <w:t>y paraîtra plus</w:t>
      </w:r>
      <w:r>
        <w:rPr>
          <w:lang w:eastAsia="en-US"/>
        </w:rPr>
        <w:t>.</w:t>
      </w:r>
    </w:p>
    <w:p w14:paraId="1B3033FB" w14:textId="77777777" w:rsidR="0046142F" w:rsidRDefault="0046142F" w:rsidP="0046142F">
      <w:pPr>
        <w:rPr>
          <w:lang w:eastAsia="en-US"/>
        </w:rPr>
      </w:pPr>
      <w:r>
        <w:rPr>
          <w:lang w:eastAsia="en-US"/>
        </w:rPr>
        <w:t>— </w:t>
      </w:r>
      <w:r w:rsidR="003148C9">
        <w:rPr>
          <w:lang w:eastAsia="en-US"/>
        </w:rPr>
        <w:t>Écoutez</w:t>
      </w:r>
      <w:r>
        <w:rPr>
          <w:lang w:eastAsia="en-US"/>
        </w:rPr>
        <w:t xml:space="preserve">, </w:t>
      </w:r>
      <w:r w:rsidR="003148C9">
        <w:rPr>
          <w:lang w:eastAsia="en-US"/>
        </w:rPr>
        <w:t>dit Mazurke dans une éclaircie d</w:t>
      </w:r>
      <w:r>
        <w:rPr>
          <w:lang w:eastAsia="en-US"/>
        </w:rPr>
        <w:t>’</w:t>
      </w:r>
      <w:r w:rsidR="003148C9">
        <w:rPr>
          <w:lang w:eastAsia="en-US"/>
        </w:rPr>
        <w:t>intelligence</w:t>
      </w:r>
      <w:r>
        <w:rPr>
          <w:lang w:eastAsia="en-US"/>
        </w:rPr>
        <w:t xml:space="preserve">, </w:t>
      </w:r>
      <w:r w:rsidR="003148C9">
        <w:rPr>
          <w:lang w:eastAsia="en-US"/>
        </w:rPr>
        <w:t>s</w:t>
      </w:r>
      <w:r>
        <w:rPr>
          <w:lang w:eastAsia="en-US"/>
        </w:rPr>
        <w:t>’</w:t>
      </w:r>
      <w:r w:rsidR="003148C9">
        <w:rPr>
          <w:lang w:eastAsia="en-US"/>
        </w:rPr>
        <w:t>ils se sont tous reconnus depuis le temps</w:t>
      </w:r>
      <w:r>
        <w:rPr>
          <w:lang w:eastAsia="en-US"/>
        </w:rPr>
        <w:t xml:space="preserve">, </w:t>
      </w:r>
      <w:r w:rsidR="003148C9">
        <w:rPr>
          <w:lang w:eastAsia="en-US"/>
        </w:rPr>
        <w:t>pourquoi vous paient-ils encore</w:t>
      </w:r>
      <w:r>
        <w:rPr>
          <w:lang w:eastAsia="en-US"/>
        </w:rPr>
        <w:t> ?</w:t>
      </w:r>
    </w:p>
    <w:p w14:paraId="71812C68" w14:textId="15CF2DDB" w:rsidR="0046142F" w:rsidRDefault="0046142F" w:rsidP="0046142F">
      <w:pPr>
        <w:rPr>
          <w:lang w:eastAsia="en-US"/>
        </w:rPr>
      </w:pPr>
      <w:r>
        <w:rPr>
          <w:lang w:eastAsia="en-US"/>
        </w:rPr>
        <w:t>— </w:t>
      </w:r>
      <w:r w:rsidR="003148C9">
        <w:rPr>
          <w:lang w:eastAsia="en-US"/>
        </w:rPr>
        <w:t>Tiens</w:t>
      </w:r>
      <w:r>
        <w:rPr>
          <w:lang w:eastAsia="en-US"/>
        </w:rPr>
        <w:t xml:space="preserve"> ! </w:t>
      </w:r>
      <w:r w:rsidR="003148C9">
        <w:rPr>
          <w:lang w:eastAsia="en-US"/>
        </w:rPr>
        <w:t>fit Romblon étonné</w:t>
      </w:r>
      <w:r>
        <w:rPr>
          <w:lang w:eastAsia="en-US"/>
        </w:rPr>
        <w:t xml:space="preserve">, </w:t>
      </w:r>
      <w:r w:rsidR="006C2AE1">
        <w:rPr>
          <w:lang w:eastAsia="en-US"/>
        </w:rPr>
        <w:t>—</w:t>
      </w:r>
      <w:r>
        <w:rPr>
          <w:lang w:eastAsia="en-US"/>
        </w:rPr>
        <w:t xml:space="preserve"> </w:t>
      </w:r>
      <w:r w:rsidR="003148C9">
        <w:rPr>
          <w:lang w:eastAsia="en-US"/>
        </w:rPr>
        <w:t>c</w:t>
      </w:r>
      <w:r>
        <w:rPr>
          <w:lang w:eastAsia="en-US"/>
        </w:rPr>
        <w:t>’</w:t>
      </w:r>
      <w:r w:rsidR="003148C9">
        <w:rPr>
          <w:lang w:eastAsia="en-US"/>
        </w:rPr>
        <w:t>est du raisonneme</w:t>
      </w:r>
      <w:r w:rsidR="003148C9">
        <w:t>nt</w:t>
      </w:r>
      <w:r>
        <w:rPr>
          <w:lang w:eastAsia="en-US"/>
        </w:rPr>
        <w:t xml:space="preserve">, </w:t>
      </w:r>
      <w:r w:rsidR="003148C9">
        <w:rPr>
          <w:lang w:eastAsia="en-US"/>
        </w:rPr>
        <w:t>cela</w:t>
      </w:r>
      <w:r>
        <w:rPr>
          <w:lang w:eastAsia="en-US"/>
        </w:rPr>
        <w:t xml:space="preserve"> !… </w:t>
      </w:r>
      <w:r w:rsidR="003148C9">
        <w:rPr>
          <w:lang w:eastAsia="en-US"/>
        </w:rPr>
        <w:t>Eh bien</w:t>
      </w:r>
      <w:r>
        <w:rPr>
          <w:lang w:eastAsia="en-US"/>
        </w:rPr>
        <w:t xml:space="preserve"> ! </w:t>
      </w:r>
      <w:r w:rsidR="003148C9">
        <w:rPr>
          <w:lang w:eastAsia="en-US"/>
        </w:rPr>
        <w:t xml:space="preserve">mon bon monsieur </w:t>
      </w:r>
      <w:proofErr w:type="spellStart"/>
      <w:r w:rsidR="003148C9">
        <w:rPr>
          <w:lang w:eastAsia="en-US"/>
        </w:rPr>
        <w:t>Mérieul</w:t>
      </w:r>
      <w:proofErr w:type="spellEnd"/>
      <w:r>
        <w:rPr>
          <w:lang w:eastAsia="en-US"/>
        </w:rPr>
        <w:t xml:space="preserve">, </w:t>
      </w:r>
      <w:r w:rsidR="003148C9">
        <w:rPr>
          <w:lang w:eastAsia="en-US"/>
        </w:rPr>
        <w:t>c</w:t>
      </w:r>
      <w:r>
        <w:rPr>
          <w:lang w:eastAsia="en-US"/>
        </w:rPr>
        <w:t>’</w:t>
      </w:r>
      <w:r w:rsidR="003148C9">
        <w:rPr>
          <w:lang w:eastAsia="en-US"/>
        </w:rPr>
        <w:t>est justement là le hic</w:t>
      </w:r>
      <w:r>
        <w:rPr>
          <w:lang w:eastAsia="en-US"/>
        </w:rPr>
        <w:t xml:space="preserve">… </w:t>
      </w:r>
      <w:r w:rsidR="003148C9">
        <w:rPr>
          <w:lang w:eastAsia="en-US"/>
        </w:rPr>
        <w:t>J</w:t>
      </w:r>
      <w:r>
        <w:rPr>
          <w:lang w:eastAsia="en-US"/>
        </w:rPr>
        <w:t>’</w:t>
      </w:r>
      <w:r w:rsidR="003148C9">
        <w:rPr>
          <w:lang w:eastAsia="en-US"/>
        </w:rPr>
        <w:t>ai peur qu</w:t>
      </w:r>
      <w:r>
        <w:rPr>
          <w:lang w:eastAsia="en-US"/>
        </w:rPr>
        <w:t>’</w:t>
      </w:r>
      <w:r w:rsidR="003148C9">
        <w:rPr>
          <w:lang w:eastAsia="en-US"/>
        </w:rPr>
        <w:t>ils en viennent à ne plus me payer</w:t>
      </w:r>
      <w:r>
        <w:rPr>
          <w:lang w:eastAsia="en-US"/>
        </w:rPr>
        <w:t xml:space="preserve">… </w:t>
      </w:r>
      <w:r w:rsidR="003148C9">
        <w:rPr>
          <w:lang w:eastAsia="en-US"/>
        </w:rPr>
        <w:t>jusqu</w:t>
      </w:r>
      <w:r>
        <w:rPr>
          <w:lang w:eastAsia="en-US"/>
        </w:rPr>
        <w:t>’</w:t>
      </w:r>
      <w:r w:rsidR="003148C9">
        <w:rPr>
          <w:lang w:eastAsia="en-US"/>
        </w:rPr>
        <w:t>à présent</w:t>
      </w:r>
      <w:r>
        <w:rPr>
          <w:lang w:eastAsia="en-US"/>
        </w:rPr>
        <w:t xml:space="preserve">, </w:t>
      </w:r>
      <w:r w:rsidR="003148C9">
        <w:rPr>
          <w:lang w:eastAsia="en-US"/>
        </w:rPr>
        <w:t>chacun d</w:t>
      </w:r>
      <w:r>
        <w:rPr>
          <w:lang w:eastAsia="en-US"/>
        </w:rPr>
        <w:t>’</w:t>
      </w:r>
      <w:r w:rsidR="003148C9">
        <w:rPr>
          <w:lang w:eastAsia="en-US"/>
        </w:rPr>
        <w:t>eux croit être le seul à savoir le secret de ses voisins</w:t>
      </w:r>
      <w:r>
        <w:rPr>
          <w:lang w:eastAsia="en-US"/>
        </w:rPr>
        <w:t xml:space="preserve">… </w:t>
      </w:r>
      <w:r w:rsidR="003148C9">
        <w:rPr>
          <w:lang w:eastAsia="en-US"/>
        </w:rPr>
        <w:t>mais ils se voient trop souvent</w:t>
      </w:r>
      <w:r>
        <w:rPr>
          <w:lang w:eastAsia="en-US"/>
        </w:rPr>
        <w:t xml:space="preserve">…, </w:t>
      </w:r>
      <w:r w:rsidR="003148C9">
        <w:rPr>
          <w:lang w:eastAsia="en-US"/>
        </w:rPr>
        <w:t>ça finira mal</w:t>
      </w:r>
      <w:r>
        <w:rPr>
          <w:lang w:eastAsia="en-US"/>
        </w:rPr>
        <w:t xml:space="preserve">… </w:t>
      </w:r>
      <w:r w:rsidR="003148C9">
        <w:rPr>
          <w:lang w:eastAsia="en-US"/>
        </w:rPr>
        <w:t>et Dieu sait que la maison n</w:t>
      </w:r>
      <w:r>
        <w:rPr>
          <w:lang w:eastAsia="en-US"/>
        </w:rPr>
        <w:t>’</w:t>
      </w:r>
      <w:r w:rsidR="003148C9">
        <w:rPr>
          <w:lang w:eastAsia="en-US"/>
        </w:rPr>
        <w:t>a pas besoin de cela</w:t>
      </w:r>
      <w:r>
        <w:rPr>
          <w:lang w:eastAsia="en-US"/>
        </w:rPr>
        <w:t xml:space="preserve"> !… </w:t>
      </w:r>
      <w:r w:rsidR="003148C9">
        <w:rPr>
          <w:lang w:eastAsia="en-US"/>
        </w:rPr>
        <w:t>La marquise me ruine</w:t>
      </w:r>
      <w:r>
        <w:rPr>
          <w:lang w:eastAsia="en-US"/>
        </w:rPr>
        <w:t xml:space="preserve">, </w:t>
      </w:r>
      <w:r w:rsidR="003148C9">
        <w:rPr>
          <w:lang w:eastAsia="en-US"/>
        </w:rPr>
        <w:t>comme je vous l</w:t>
      </w:r>
      <w:r>
        <w:rPr>
          <w:lang w:eastAsia="en-US"/>
        </w:rPr>
        <w:t>’</w:t>
      </w:r>
      <w:r w:rsidR="003148C9">
        <w:rPr>
          <w:lang w:eastAsia="en-US"/>
        </w:rPr>
        <w:t>ai dit</w:t>
      </w:r>
      <w:r>
        <w:rPr>
          <w:lang w:eastAsia="en-US"/>
        </w:rPr>
        <w:t xml:space="preserve">… </w:t>
      </w:r>
      <w:r w:rsidR="003148C9">
        <w:rPr>
          <w:lang w:eastAsia="en-US"/>
        </w:rPr>
        <w:t>les rentrées ne se font pas</w:t>
      </w:r>
      <w:r>
        <w:rPr>
          <w:lang w:eastAsia="en-US"/>
        </w:rPr>
        <w:t xml:space="preserve">… </w:t>
      </w:r>
      <w:r w:rsidR="003148C9">
        <w:rPr>
          <w:lang w:eastAsia="en-US"/>
        </w:rPr>
        <w:t>Et pourtant</w:t>
      </w:r>
      <w:r>
        <w:rPr>
          <w:lang w:eastAsia="en-US"/>
        </w:rPr>
        <w:t xml:space="preserve">, </w:t>
      </w:r>
      <w:r w:rsidR="003148C9">
        <w:rPr>
          <w:lang w:eastAsia="en-US"/>
        </w:rPr>
        <w:t>je suis un honnête homme</w:t>
      </w:r>
      <w:r>
        <w:rPr>
          <w:lang w:eastAsia="en-US"/>
        </w:rPr>
        <w:t xml:space="preserve">, </w:t>
      </w:r>
      <w:r w:rsidR="003148C9">
        <w:rPr>
          <w:lang w:eastAsia="en-US"/>
        </w:rPr>
        <w:t>pou-ouh</w:t>
      </w:r>
      <w:r>
        <w:rPr>
          <w:lang w:eastAsia="en-US"/>
        </w:rPr>
        <w:t xml:space="preserve"> !… </w:t>
      </w:r>
      <w:r w:rsidR="003148C9">
        <w:rPr>
          <w:lang w:eastAsia="en-US"/>
        </w:rPr>
        <w:t xml:space="preserve">Monsieur </w:t>
      </w:r>
      <w:proofErr w:type="spellStart"/>
      <w:r w:rsidR="003148C9">
        <w:rPr>
          <w:lang w:eastAsia="en-US"/>
        </w:rPr>
        <w:t>Mérieul</w:t>
      </w:r>
      <w:proofErr w:type="spellEnd"/>
      <w:r>
        <w:rPr>
          <w:lang w:eastAsia="en-US"/>
        </w:rPr>
        <w:t xml:space="preserve">, </w:t>
      </w:r>
      <w:r w:rsidR="003148C9">
        <w:rPr>
          <w:lang w:eastAsia="en-US"/>
        </w:rPr>
        <w:t>il faut que je paie mes échéances</w:t>
      </w:r>
      <w:r>
        <w:rPr>
          <w:lang w:eastAsia="en-US"/>
        </w:rPr>
        <w:t>…</w:t>
      </w:r>
    </w:p>
    <w:p w14:paraId="00A618CD" w14:textId="77777777" w:rsidR="0046142F" w:rsidRDefault="0046142F" w:rsidP="0046142F">
      <w:pPr>
        <w:rPr>
          <w:lang w:eastAsia="en-US"/>
        </w:rPr>
      </w:pPr>
      <w:r>
        <w:rPr>
          <w:lang w:eastAsia="en-US"/>
        </w:rPr>
        <w:t>— </w:t>
      </w:r>
      <w:r w:rsidR="003148C9">
        <w:rPr>
          <w:lang w:eastAsia="en-US"/>
        </w:rPr>
        <w:t>Quelle heure est-il</w:t>
      </w:r>
      <w:r>
        <w:rPr>
          <w:lang w:eastAsia="en-US"/>
        </w:rPr>
        <w:t xml:space="preserve"> ? </w:t>
      </w:r>
      <w:r w:rsidR="003148C9">
        <w:rPr>
          <w:lang w:eastAsia="en-US"/>
        </w:rPr>
        <w:t>demanda Mazurke</w:t>
      </w:r>
      <w:r>
        <w:rPr>
          <w:lang w:eastAsia="en-US"/>
        </w:rPr>
        <w:t>.</w:t>
      </w:r>
    </w:p>
    <w:p w14:paraId="752DDC21" w14:textId="77777777" w:rsidR="0046142F" w:rsidRDefault="0046142F" w:rsidP="0046142F">
      <w:pPr>
        <w:rPr>
          <w:lang w:eastAsia="en-US"/>
        </w:rPr>
      </w:pPr>
      <w:r>
        <w:rPr>
          <w:lang w:eastAsia="en-US"/>
        </w:rPr>
        <w:t>— </w:t>
      </w:r>
      <w:r w:rsidR="003148C9">
        <w:rPr>
          <w:lang w:eastAsia="en-US"/>
        </w:rPr>
        <w:t>Minuit</w:t>
      </w:r>
      <w:r>
        <w:rPr>
          <w:lang w:eastAsia="en-US"/>
        </w:rPr>
        <w:t>.</w:t>
      </w:r>
    </w:p>
    <w:p w14:paraId="1A7A14FB"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et ce madère</w:t>
      </w:r>
      <w:r>
        <w:rPr>
          <w:lang w:eastAsia="en-US"/>
        </w:rPr>
        <w:t> ?</w:t>
      </w:r>
    </w:p>
    <w:p w14:paraId="4ED8FBCD" w14:textId="77777777" w:rsidR="0046142F" w:rsidRDefault="003148C9" w:rsidP="0046142F">
      <w:pPr>
        <w:rPr>
          <w:lang w:eastAsia="en-US"/>
        </w:rPr>
      </w:pPr>
      <w:r>
        <w:rPr>
          <w:lang w:eastAsia="en-US"/>
        </w:rPr>
        <w:t>Romblon ouvrit la bouche pour appeler</w:t>
      </w:r>
      <w:r w:rsidR="0046142F">
        <w:rPr>
          <w:lang w:eastAsia="en-US"/>
        </w:rPr>
        <w:t xml:space="preserve">, </w:t>
      </w:r>
      <w:r>
        <w:rPr>
          <w:lang w:eastAsia="en-US"/>
        </w:rPr>
        <w:t>puis il se ravisa</w:t>
      </w:r>
      <w:r w:rsidR="0046142F">
        <w:rPr>
          <w:lang w:eastAsia="en-US"/>
        </w:rPr>
        <w:t>.</w:t>
      </w:r>
    </w:p>
    <w:p w14:paraId="5283D1DE" w14:textId="65B6F43B" w:rsidR="0046142F" w:rsidRDefault="0046142F" w:rsidP="0046142F">
      <w:pPr>
        <w:rPr>
          <w:lang w:eastAsia="en-US"/>
        </w:rPr>
      </w:pPr>
      <w:r>
        <w:rPr>
          <w:lang w:eastAsia="en-US"/>
        </w:rPr>
        <w:t>— </w:t>
      </w:r>
      <w:r w:rsidR="003148C9">
        <w:rPr>
          <w:lang w:eastAsia="en-US"/>
        </w:rPr>
        <w:t>Tenez</w:t>
      </w:r>
      <w:r>
        <w:rPr>
          <w:lang w:eastAsia="en-US"/>
        </w:rPr>
        <w:t xml:space="preserve"> ! </w:t>
      </w:r>
      <w:r w:rsidR="003148C9">
        <w:rPr>
          <w:lang w:eastAsia="en-US"/>
        </w:rPr>
        <w:t>dit-il en jetant un regard de côté sur Mazurke</w:t>
      </w:r>
      <w:r>
        <w:rPr>
          <w:lang w:eastAsia="en-US"/>
        </w:rPr>
        <w:t xml:space="preserve">, </w:t>
      </w:r>
      <w:r w:rsidR="003148C9">
        <w:rPr>
          <w:lang w:eastAsia="en-US"/>
        </w:rPr>
        <w:t>qui avait l</w:t>
      </w:r>
      <w:r>
        <w:rPr>
          <w:lang w:eastAsia="en-US"/>
        </w:rPr>
        <w:t>’</w:t>
      </w:r>
      <w:r w:rsidR="003148C9">
        <w:rPr>
          <w:lang w:eastAsia="en-US"/>
        </w:rPr>
        <w:t>œil somnolent et la paupière affaissée</w:t>
      </w:r>
      <w:r>
        <w:rPr>
          <w:lang w:eastAsia="en-US"/>
        </w:rPr>
        <w:t xml:space="preserve">, </w:t>
      </w:r>
      <w:r w:rsidR="006C2AE1">
        <w:rPr>
          <w:lang w:eastAsia="en-US"/>
        </w:rPr>
        <w:t>—</w:t>
      </w:r>
      <w:r>
        <w:rPr>
          <w:lang w:eastAsia="en-US"/>
        </w:rPr>
        <w:t xml:space="preserve"> </w:t>
      </w:r>
      <w:r w:rsidR="003148C9">
        <w:rPr>
          <w:lang w:eastAsia="en-US"/>
        </w:rPr>
        <w:t>je vais aller vous le cherc</w:t>
      </w:r>
      <w:r w:rsidR="003148C9">
        <w:t>her moi-même</w:t>
      </w:r>
      <w:r>
        <w:rPr>
          <w:lang w:eastAsia="en-US"/>
        </w:rPr>
        <w:t>.</w:t>
      </w:r>
    </w:p>
    <w:p w14:paraId="600BEA75" w14:textId="77777777" w:rsidR="0046142F" w:rsidRDefault="0046142F" w:rsidP="0046142F">
      <w:pPr>
        <w:rPr>
          <w:lang w:eastAsia="en-US"/>
        </w:rPr>
      </w:pPr>
      <w:r>
        <w:rPr>
          <w:lang w:eastAsia="en-US"/>
        </w:rPr>
        <w:t>— </w:t>
      </w:r>
      <w:r w:rsidR="003148C9">
        <w:rPr>
          <w:lang w:eastAsia="en-US"/>
        </w:rPr>
        <w:t>Ça m</w:t>
      </w:r>
      <w:r>
        <w:rPr>
          <w:lang w:eastAsia="en-US"/>
        </w:rPr>
        <w:t>’</w:t>
      </w:r>
      <w:r w:rsidR="003148C9">
        <w:rPr>
          <w:lang w:eastAsia="en-US"/>
        </w:rPr>
        <w:t>est égal</w:t>
      </w:r>
      <w:r>
        <w:rPr>
          <w:lang w:eastAsia="en-US"/>
        </w:rPr>
        <w:t xml:space="preserve">, </w:t>
      </w:r>
      <w:r w:rsidR="003148C9">
        <w:rPr>
          <w:lang w:eastAsia="en-US"/>
        </w:rPr>
        <w:t>répliqua Mazurke</w:t>
      </w:r>
      <w:r>
        <w:rPr>
          <w:lang w:eastAsia="en-US"/>
        </w:rPr>
        <w:t>.</w:t>
      </w:r>
    </w:p>
    <w:p w14:paraId="432291C3" w14:textId="77777777" w:rsidR="0046142F" w:rsidRDefault="003148C9" w:rsidP="0046142F">
      <w:pPr>
        <w:rPr>
          <w:lang w:eastAsia="en-US"/>
        </w:rPr>
      </w:pPr>
      <w:r>
        <w:rPr>
          <w:lang w:eastAsia="en-US"/>
        </w:rPr>
        <w:t>Romblon-Ballon se leva</w:t>
      </w:r>
      <w:r w:rsidR="0046142F">
        <w:rPr>
          <w:lang w:eastAsia="en-US"/>
        </w:rPr>
        <w:t>.</w:t>
      </w:r>
    </w:p>
    <w:p w14:paraId="20F35767" w14:textId="77777777" w:rsidR="0046142F" w:rsidRDefault="003148C9" w:rsidP="0046142F">
      <w:pPr>
        <w:rPr>
          <w:lang w:eastAsia="en-US"/>
        </w:rPr>
      </w:pPr>
      <w:r>
        <w:rPr>
          <w:lang w:eastAsia="en-US"/>
        </w:rPr>
        <w:lastRenderedPageBreak/>
        <w:t>Il traversa la chambre d</w:t>
      </w:r>
      <w:r w:rsidR="0046142F">
        <w:rPr>
          <w:lang w:eastAsia="en-US"/>
        </w:rPr>
        <w:t>’</w:t>
      </w:r>
      <w:r>
        <w:rPr>
          <w:lang w:eastAsia="en-US"/>
        </w:rPr>
        <w:t>un pas pesant et un peu chancelant</w:t>
      </w:r>
      <w:r w:rsidR="0046142F">
        <w:rPr>
          <w:lang w:eastAsia="en-US"/>
        </w:rPr>
        <w:t xml:space="preserve">. </w:t>
      </w:r>
      <w:r>
        <w:rPr>
          <w:lang w:eastAsia="en-US"/>
        </w:rPr>
        <w:t>Il passa le seuil et referma la porte</w:t>
      </w:r>
      <w:r w:rsidR="0046142F">
        <w:rPr>
          <w:lang w:eastAsia="en-US"/>
        </w:rPr>
        <w:t xml:space="preserve">. </w:t>
      </w:r>
      <w:r>
        <w:rPr>
          <w:lang w:eastAsia="en-US"/>
        </w:rPr>
        <w:t>Quand il fut dans l</w:t>
      </w:r>
      <w:r w:rsidR="0046142F">
        <w:rPr>
          <w:lang w:eastAsia="en-US"/>
        </w:rPr>
        <w:t>’</w:t>
      </w:r>
      <w:r>
        <w:rPr>
          <w:lang w:eastAsia="en-US"/>
        </w:rPr>
        <w:t>entre-deux</w:t>
      </w:r>
      <w:r w:rsidR="0046142F">
        <w:rPr>
          <w:lang w:eastAsia="en-US"/>
        </w:rPr>
        <w:t xml:space="preserve">, </w:t>
      </w:r>
      <w:r>
        <w:rPr>
          <w:lang w:eastAsia="en-US"/>
        </w:rPr>
        <w:t>il se prit la tête à deux mains</w:t>
      </w:r>
      <w:r w:rsidR="0046142F">
        <w:rPr>
          <w:lang w:eastAsia="en-US"/>
        </w:rPr>
        <w:t>.</w:t>
      </w:r>
    </w:p>
    <w:p w14:paraId="15CB51AB" w14:textId="77777777" w:rsidR="0046142F" w:rsidRDefault="0046142F" w:rsidP="0046142F">
      <w:pPr>
        <w:rPr>
          <w:lang w:eastAsia="en-US"/>
        </w:rPr>
      </w:pPr>
      <w:r>
        <w:rPr>
          <w:lang w:eastAsia="en-US"/>
        </w:rPr>
        <w:t>— </w:t>
      </w:r>
      <w:r w:rsidR="003148C9">
        <w:rPr>
          <w:lang w:eastAsia="en-US"/>
        </w:rPr>
        <w:t>Voyons</w:t>
      </w:r>
      <w:r>
        <w:rPr>
          <w:lang w:eastAsia="en-US"/>
        </w:rPr>
        <w:t xml:space="preserve"> ! </w:t>
      </w:r>
      <w:r w:rsidR="003148C9">
        <w:rPr>
          <w:lang w:eastAsia="en-US"/>
        </w:rPr>
        <w:t>pen</w:t>
      </w:r>
      <w:r w:rsidR="003148C9">
        <w:t>sa-t-il</w:t>
      </w:r>
      <w:r>
        <w:rPr>
          <w:lang w:eastAsia="en-US"/>
        </w:rPr>
        <w:t xml:space="preserve"> ; </w:t>
      </w:r>
      <w:r w:rsidR="003148C9">
        <w:rPr>
          <w:lang w:eastAsia="en-US"/>
        </w:rPr>
        <w:t>suis-je ivre</w:t>
      </w:r>
      <w:r>
        <w:rPr>
          <w:lang w:eastAsia="en-US"/>
        </w:rPr>
        <w:t xml:space="preserve">, </w:t>
      </w:r>
      <w:r w:rsidR="003148C9">
        <w:rPr>
          <w:lang w:eastAsia="en-US"/>
        </w:rPr>
        <w:t>moi aussi</w:t>
      </w:r>
      <w:r>
        <w:rPr>
          <w:lang w:eastAsia="en-US"/>
        </w:rPr>
        <w:t xml:space="preserve"> ? </w:t>
      </w:r>
      <w:r w:rsidR="003148C9">
        <w:rPr>
          <w:lang w:eastAsia="en-US"/>
        </w:rPr>
        <w:t>Papa aurait-il fait cette affaire-là</w:t>
      </w:r>
      <w:r>
        <w:rPr>
          <w:lang w:eastAsia="en-US"/>
        </w:rPr>
        <w:t xml:space="preserve"> ?… </w:t>
      </w:r>
      <w:r w:rsidR="003148C9">
        <w:rPr>
          <w:lang w:eastAsia="en-US"/>
        </w:rPr>
        <w:t>Cinquante mille francs</w:t>
      </w:r>
      <w:r>
        <w:rPr>
          <w:lang w:eastAsia="en-US"/>
        </w:rPr>
        <w:t xml:space="preserve"> !… </w:t>
      </w:r>
      <w:r w:rsidR="003148C9">
        <w:rPr>
          <w:lang w:eastAsia="en-US"/>
        </w:rPr>
        <w:t>Un homme qui vient de Hongrie et qui n</w:t>
      </w:r>
      <w:r>
        <w:rPr>
          <w:lang w:eastAsia="en-US"/>
        </w:rPr>
        <w:t>’</w:t>
      </w:r>
      <w:r w:rsidR="003148C9">
        <w:rPr>
          <w:lang w:eastAsia="en-US"/>
        </w:rPr>
        <w:t>a pas de passeport</w:t>
      </w:r>
      <w:r>
        <w:rPr>
          <w:lang w:eastAsia="en-US"/>
        </w:rPr>
        <w:t xml:space="preserve">… </w:t>
      </w:r>
      <w:r w:rsidR="003148C9">
        <w:rPr>
          <w:lang w:eastAsia="en-US"/>
        </w:rPr>
        <w:t>Ah diable</w:t>
      </w:r>
      <w:r>
        <w:rPr>
          <w:lang w:eastAsia="en-US"/>
        </w:rPr>
        <w:t xml:space="preserve"> ! </w:t>
      </w:r>
      <w:r w:rsidR="003148C9">
        <w:rPr>
          <w:lang w:eastAsia="en-US"/>
        </w:rPr>
        <w:t>papa l</w:t>
      </w:r>
      <w:r>
        <w:rPr>
          <w:lang w:eastAsia="en-US"/>
        </w:rPr>
        <w:t>’</w:t>
      </w:r>
      <w:r w:rsidR="003148C9">
        <w:rPr>
          <w:lang w:eastAsia="en-US"/>
        </w:rPr>
        <w:t>aurait faite</w:t>
      </w:r>
      <w:r>
        <w:rPr>
          <w:lang w:eastAsia="en-US"/>
        </w:rPr>
        <w:t xml:space="preserve">… </w:t>
      </w:r>
      <w:r w:rsidR="003148C9">
        <w:rPr>
          <w:lang w:eastAsia="en-US"/>
        </w:rPr>
        <w:t>D</w:t>
      </w:r>
      <w:r>
        <w:rPr>
          <w:lang w:eastAsia="en-US"/>
        </w:rPr>
        <w:t>’</w:t>
      </w:r>
      <w:r w:rsidR="003148C9">
        <w:rPr>
          <w:lang w:eastAsia="en-US"/>
        </w:rPr>
        <w:t>ailleurs</w:t>
      </w:r>
      <w:r>
        <w:rPr>
          <w:lang w:eastAsia="en-US"/>
        </w:rPr>
        <w:t xml:space="preserve">, </w:t>
      </w:r>
      <w:r w:rsidR="003148C9">
        <w:rPr>
          <w:lang w:eastAsia="en-US"/>
        </w:rPr>
        <w:t>je suis un négociant sérieux</w:t>
      </w:r>
      <w:r>
        <w:rPr>
          <w:lang w:eastAsia="en-US"/>
        </w:rPr>
        <w:t xml:space="preserve">, </w:t>
      </w:r>
      <w:r w:rsidR="003148C9">
        <w:rPr>
          <w:lang w:eastAsia="en-US"/>
        </w:rPr>
        <w:t>pou-ouh</w:t>
      </w:r>
      <w:r>
        <w:rPr>
          <w:lang w:eastAsia="en-US"/>
        </w:rPr>
        <w:t xml:space="preserve"> !… </w:t>
      </w:r>
      <w:r w:rsidR="003148C9">
        <w:rPr>
          <w:lang w:eastAsia="en-US"/>
        </w:rPr>
        <w:t>il faut b</w:t>
      </w:r>
      <w:r w:rsidR="003148C9">
        <w:t>ien que je remplisse mes obligations</w:t>
      </w:r>
      <w:r>
        <w:rPr>
          <w:lang w:eastAsia="en-US"/>
        </w:rPr>
        <w:t xml:space="preserve">, </w:t>
      </w:r>
      <w:r w:rsidR="003148C9">
        <w:rPr>
          <w:lang w:eastAsia="en-US"/>
        </w:rPr>
        <w:t>peut-être</w:t>
      </w:r>
      <w:r>
        <w:rPr>
          <w:lang w:eastAsia="en-US"/>
        </w:rPr>
        <w:t> !</w:t>
      </w:r>
    </w:p>
    <w:p w14:paraId="528BD451" w14:textId="77777777" w:rsidR="0046142F" w:rsidRDefault="003148C9" w:rsidP="0046142F">
      <w:pPr>
        <w:rPr>
          <w:lang w:eastAsia="en-US"/>
        </w:rPr>
      </w:pPr>
      <w:r>
        <w:rPr>
          <w:lang w:eastAsia="en-US"/>
        </w:rPr>
        <w:t>Au lieu d</w:t>
      </w:r>
      <w:r w:rsidR="0046142F">
        <w:rPr>
          <w:lang w:eastAsia="en-US"/>
        </w:rPr>
        <w:t>’</w:t>
      </w:r>
      <w:r>
        <w:rPr>
          <w:lang w:eastAsia="en-US"/>
        </w:rPr>
        <w:t>entrer dans la salle de bal</w:t>
      </w:r>
      <w:r w:rsidR="0046142F">
        <w:rPr>
          <w:lang w:eastAsia="en-US"/>
        </w:rPr>
        <w:t xml:space="preserve">, </w:t>
      </w:r>
      <w:r>
        <w:rPr>
          <w:lang w:eastAsia="en-US"/>
        </w:rPr>
        <w:t>il prit l</w:t>
      </w:r>
      <w:r w:rsidR="0046142F">
        <w:rPr>
          <w:lang w:eastAsia="en-US"/>
        </w:rPr>
        <w:t>’</w:t>
      </w:r>
      <w:r>
        <w:rPr>
          <w:lang w:eastAsia="en-US"/>
        </w:rPr>
        <w:t>escalier de service qui débouchait dans l</w:t>
      </w:r>
      <w:r w:rsidR="0046142F">
        <w:rPr>
          <w:lang w:eastAsia="en-US"/>
        </w:rPr>
        <w:t>’</w:t>
      </w:r>
      <w:r>
        <w:rPr>
          <w:lang w:eastAsia="en-US"/>
        </w:rPr>
        <w:t>entre-deux et descendit aussi vite que possible</w:t>
      </w:r>
      <w:r w:rsidR="0046142F">
        <w:rPr>
          <w:lang w:eastAsia="en-US"/>
        </w:rPr>
        <w:t>.</w:t>
      </w:r>
    </w:p>
    <w:p w14:paraId="61E389E8" w14:textId="77777777" w:rsidR="0046142F" w:rsidRDefault="003148C9" w:rsidP="0046142F">
      <w:pPr>
        <w:rPr>
          <w:lang w:eastAsia="en-US"/>
        </w:rPr>
      </w:pPr>
      <w:r>
        <w:rPr>
          <w:lang w:eastAsia="en-US"/>
        </w:rPr>
        <w:t>Il était déjà tard</w:t>
      </w:r>
      <w:r w:rsidR="0046142F">
        <w:rPr>
          <w:lang w:eastAsia="en-US"/>
        </w:rPr>
        <w:t xml:space="preserve">. </w:t>
      </w:r>
      <w:r>
        <w:rPr>
          <w:lang w:eastAsia="en-US"/>
        </w:rPr>
        <w:t>À part les cochers des voitures qui stationn</w:t>
      </w:r>
      <w:r>
        <w:t>aient devant la porte de la maison Beaujoyeux</w:t>
      </w:r>
      <w:r w:rsidR="0046142F">
        <w:rPr>
          <w:lang w:eastAsia="en-US"/>
        </w:rPr>
        <w:t xml:space="preserve">, </w:t>
      </w:r>
      <w:r>
        <w:rPr>
          <w:lang w:eastAsia="en-US"/>
        </w:rPr>
        <w:t>la rue était presque déserte</w:t>
      </w:r>
      <w:r w:rsidR="0046142F">
        <w:rPr>
          <w:lang w:eastAsia="en-US"/>
        </w:rPr>
        <w:t>.</w:t>
      </w:r>
    </w:p>
    <w:p w14:paraId="1C836397" w14:textId="77777777" w:rsidR="0046142F" w:rsidRDefault="003148C9" w:rsidP="0046142F">
      <w:pPr>
        <w:rPr>
          <w:lang w:eastAsia="en-US"/>
        </w:rPr>
      </w:pPr>
      <w:r>
        <w:rPr>
          <w:lang w:eastAsia="en-US"/>
        </w:rPr>
        <w:t>Ballon appela son cocher</w:t>
      </w:r>
      <w:r w:rsidR="0046142F">
        <w:rPr>
          <w:lang w:eastAsia="en-US"/>
        </w:rPr>
        <w:t>.</w:t>
      </w:r>
    </w:p>
    <w:p w14:paraId="77F1332A" w14:textId="77777777" w:rsidR="0046142F" w:rsidRDefault="0046142F" w:rsidP="0046142F">
      <w:pPr>
        <w:rPr>
          <w:lang w:eastAsia="en-US"/>
        </w:rPr>
      </w:pPr>
      <w:r>
        <w:rPr>
          <w:lang w:eastAsia="en-US"/>
        </w:rPr>
        <w:t>— </w:t>
      </w:r>
      <w:r w:rsidR="003148C9">
        <w:rPr>
          <w:lang w:eastAsia="en-US"/>
        </w:rPr>
        <w:t>Tom n</w:t>
      </w:r>
      <w:r>
        <w:rPr>
          <w:lang w:eastAsia="en-US"/>
        </w:rPr>
        <w:t>’</w:t>
      </w:r>
      <w:r w:rsidR="003148C9">
        <w:rPr>
          <w:lang w:eastAsia="en-US"/>
        </w:rPr>
        <w:t>est pas là</w:t>
      </w:r>
      <w:r>
        <w:rPr>
          <w:lang w:eastAsia="en-US"/>
        </w:rPr>
        <w:t xml:space="preserve"> ? </w:t>
      </w:r>
      <w:r w:rsidR="003148C9">
        <w:rPr>
          <w:lang w:eastAsia="en-US"/>
        </w:rPr>
        <w:t>dit-il</w:t>
      </w:r>
      <w:r>
        <w:rPr>
          <w:lang w:eastAsia="en-US"/>
        </w:rPr>
        <w:t>.</w:t>
      </w:r>
    </w:p>
    <w:p w14:paraId="1ABDC572" w14:textId="77777777" w:rsidR="0046142F" w:rsidRDefault="003148C9" w:rsidP="0046142F">
      <w:pPr>
        <w:rPr>
          <w:lang w:eastAsia="en-US"/>
        </w:rPr>
      </w:pPr>
      <w:r>
        <w:rPr>
          <w:lang w:eastAsia="en-US"/>
        </w:rPr>
        <w:t>Tom était le nom du groom de Romblon-Ballon</w:t>
      </w:r>
      <w:r w:rsidR="0046142F">
        <w:rPr>
          <w:lang w:eastAsia="en-US"/>
        </w:rPr>
        <w:t>.</w:t>
      </w:r>
    </w:p>
    <w:p w14:paraId="746959C6" w14:textId="77777777" w:rsidR="0046142F" w:rsidRDefault="0046142F" w:rsidP="0046142F">
      <w:pPr>
        <w:rPr>
          <w:lang w:eastAsia="en-US"/>
        </w:rPr>
      </w:pPr>
      <w:r>
        <w:rPr>
          <w:lang w:eastAsia="en-US"/>
        </w:rPr>
        <w:t>— </w:t>
      </w:r>
      <w:r w:rsidR="003148C9">
        <w:rPr>
          <w:lang w:eastAsia="en-US"/>
        </w:rPr>
        <w:t>Tom est à boire</w:t>
      </w:r>
      <w:r>
        <w:rPr>
          <w:lang w:eastAsia="en-US"/>
        </w:rPr>
        <w:t xml:space="preserve">, </w:t>
      </w:r>
      <w:r w:rsidR="003148C9">
        <w:rPr>
          <w:lang w:eastAsia="en-US"/>
        </w:rPr>
        <w:t>répondit John</w:t>
      </w:r>
      <w:r>
        <w:rPr>
          <w:lang w:eastAsia="en-US"/>
        </w:rPr>
        <w:t>.</w:t>
      </w:r>
    </w:p>
    <w:p w14:paraId="62C2CFE4" w14:textId="77777777" w:rsidR="0046142F" w:rsidRDefault="003148C9" w:rsidP="0046142F">
      <w:pPr>
        <w:rPr>
          <w:lang w:eastAsia="en-US"/>
        </w:rPr>
      </w:pPr>
      <w:r>
        <w:rPr>
          <w:lang w:eastAsia="en-US"/>
        </w:rPr>
        <w:t>Tom avait pris naissance sur les bords d</w:t>
      </w:r>
      <w:r>
        <w:t>u canal Saint Ma</w:t>
      </w:r>
      <w:r>
        <w:rPr>
          <w:lang w:eastAsia="en-US"/>
        </w:rPr>
        <w:t>rtin</w:t>
      </w:r>
      <w:r w:rsidR="0046142F">
        <w:rPr>
          <w:lang w:eastAsia="en-US"/>
        </w:rPr>
        <w:t xml:space="preserve"> ; </w:t>
      </w:r>
      <w:r>
        <w:rPr>
          <w:lang w:eastAsia="en-US"/>
        </w:rPr>
        <w:t>John était natif de la rue Saint-Denis</w:t>
      </w:r>
      <w:r w:rsidR="0046142F">
        <w:rPr>
          <w:lang w:eastAsia="en-US"/>
        </w:rPr>
        <w:t xml:space="preserve">, </w:t>
      </w:r>
      <w:r>
        <w:rPr>
          <w:lang w:eastAsia="en-US"/>
        </w:rPr>
        <w:t>ce qui n</w:t>
      </w:r>
      <w:r w:rsidR="0046142F">
        <w:rPr>
          <w:lang w:eastAsia="en-US"/>
        </w:rPr>
        <w:t>’</w:t>
      </w:r>
      <w:r>
        <w:rPr>
          <w:lang w:eastAsia="en-US"/>
        </w:rPr>
        <w:t>empêchait pas ces deux citoyens domestiques d</w:t>
      </w:r>
      <w:r w:rsidR="0046142F">
        <w:rPr>
          <w:lang w:eastAsia="en-US"/>
        </w:rPr>
        <w:t>’</w:t>
      </w:r>
      <w:r>
        <w:rPr>
          <w:lang w:eastAsia="en-US"/>
        </w:rPr>
        <w:t>être Anglais depuis la botte jusqu</w:t>
      </w:r>
      <w:r w:rsidR="0046142F">
        <w:rPr>
          <w:lang w:eastAsia="en-US"/>
        </w:rPr>
        <w:t>’</w:t>
      </w:r>
      <w:r>
        <w:rPr>
          <w:lang w:eastAsia="en-US"/>
        </w:rPr>
        <w:t>à la perruque</w:t>
      </w:r>
      <w:r w:rsidR="0046142F">
        <w:rPr>
          <w:lang w:eastAsia="en-US"/>
        </w:rPr>
        <w:t>.</w:t>
      </w:r>
    </w:p>
    <w:p w14:paraId="4754ED5E" w14:textId="77777777" w:rsidR="0046142F" w:rsidRDefault="0046142F" w:rsidP="0046142F">
      <w:pPr>
        <w:rPr>
          <w:lang w:eastAsia="en-US"/>
        </w:rPr>
      </w:pPr>
      <w:r>
        <w:rPr>
          <w:lang w:eastAsia="en-US"/>
        </w:rPr>
        <w:t>— </w:t>
      </w:r>
      <w:r w:rsidR="003148C9">
        <w:rPr>
          <w:lang w:eastAsia="en-US"/>
        </w:rPr>
        <w:t>Approche ici</w:t>
      </w:r>
      <w:r>
        <w:rPr>
          <w:lang w:eastAsia="en-US"/>
        </w:rPr>
        <w:t xml:space="preserve">, </w:t>
      </w:r>
      <w:r w:rsidR="003148C9">
        <w:rPr>
          <w:lang w:eastAsia="en-US"/>
        </w:rPr>
        <w:t>John</w:t>
      </w:r>
      <w:r>
        <w:rPr>
          <w:lang w:eastAsia="en-US"/>
        </w:rPr>
        <w:t xml:space="preserve"> ! </w:t>
      </w:r>
      <w:r w:rsidR="003148C9">
        <w:rPr>
          <w:lang w:eastAsia="en-US"/>
        </w:rPr>
        <w:t>dit Romblon</w:t>
      </w:r>
      <w:r>
        <w:rPr>
          <w:lang w:eastAsia="en-US"/>
        </w:rPr>
        <w:t>.</w:t>
      </w:r>
    </w:p>
    <w:p w14:paraId="7A730B35" w14:textId="77777777" w:rsidR="0046142F" w:rsidRDefault="003148C9" w:rsidP="0046142F">
      <w:pPr>
        <w:rPr>
          <w:lang w:eastAsia="en-US"/>
        </w:rPr>
      </w:pPr>
      <w:r>
        <w:rPr>
          <w:lang w:eastAsia="en-US"/>
        </w:rPr>
        <w:t>John s</w:t>
      </w:r>
      <w:r w:rsidR="0046142F">
        <w:rPr>
          <w:lang w:eastAsia="en-US"/>
        </w:rPr>
        <w:t>’</w:t>
      </w:r>
      <w:r>
        <w:rPr>
          <w:lang w:eastAsia="en-US"/>
        </w:rPr>
        <w:t>approcha</w:t>
      </w:r>
      <w:r w:rsidR="0046142F">
        <w:rPr>
          <w:lang w:eastAsia="en-US"/>
        </w:rPr>
        <w:t xml:space="preserve">. </w:t>
      </w:r>
      <w:r>
        <w:rPr>
          <w:lang w:eastAsia="en-US"/>
        </w:rPr>
        <w:t>Romblon le prit par les épaules</w:t>
      </w:r>
      <w:r w:rsidR="0046142F">
        <w:rPr>
          <w:lang w:eastAsia="en-US"/>
        </w:rPr>
        <w:t xml:space="preserve">, </w:t>
      </w:r>
      <w:r>
        <w:rPr>
          <w:lang w:eastAsia="en-US"/>
        </w:rPr>
        <w:t>et le fit tourner de manière à se trouver en face de son dos</w:t>
      </w:r>
      <w:r w:rsidR="0046142F">
        <w:rPr>
          <w:lang w:eastAsia="en-US"/>
        </w:rPr>
        <w:t>.</w:t>
      </w:r>
    </w:p>
    <w:p w14:paraId="57D294BA" w14:textId="77777777" w:rsidR="0046142F" w:rsidRDefault="0046142F" w:rsidP="0046142F">
      <w:pPr>
        <w:rPr>
          <w:lang w:eastAsia="en-US"/>
        </w:rPr>
      </w:pPr>
      <w:r>
        <w:rPr>
          <w:lang w:eastAsia="en-US"/>
        </w:rPr>
        <w:t>— </w:t>
      </w:r>
      <w:r w:rsidR="003148C9">
        <w:rPr>
          <w:lang w:eastAsia="en-US"/>
        </w:rPr>
        <w:t>Baisse-toi un peu</w:t>
      </w:r>
      <w:r>
        <w:rPr>
          <w:lang w:eastAsia="en-US"/>
        </w:rPr>
        <w:t xml:space="preserve">, </w:t>
      </w:r>
      <w:r w:rsidR="003148C9">
        <w:rPr>
          <w:lang w:eastAsia="en-US"/>
        </w:rPr>
        <w:t>dit-il encore</w:t>
      </w:r>
      <w:r>
        <w:rPr>
          <w:lang w:eastAsia="en-US"/>
        </w:rPr>
        <w:t>.</w:t>
      </w:r>
    </w:p>
    <w:p w14:paraId="5E567B87" w14:textId="77777777" w:rsidR="0046142F" w:rsidRDefault="003148C9" w:rsidP="0046142F">
      <w:pPr>
        <w:rPr>
          <w:i/>
          <w:iCs/>
          <w:lang w:eastAsia="en-US"/>
        </w:rPr>
      </w:pPr>
      <w:r>
        <w:rPr>
          <w:lang w:eastAsia="en-US"/>
        </w:rPr>
        <w:lastRenderedPageBreak/>
        <w:t>Comme les autres cochers commençaient à écouter et à regarder</w:t>
      </w:r>
      <w:r w:rsidR="0046142F">
        <w:rPr>
          <w:lang w:eastAsia="en-US"/>
        </w:rPr>
        <w:t xml:space="preserve">, </w:t>
      </w:r>
      <w:r>
        <w:rPr>
          <w:lang w:eastAsia="en-US"/>
        </w:rPr>
        <w:t>John ne répondait plus en français</w:t>
      </w:r>
      <w:r w:rsidR="0046142F">
        <w:rPr>
          <w:lang w:eastAsia="en-US"/>
        </w:rPr>
        <w:t xml:space="preserve">, </w:t>
      </w:r>
      <w:r>
        <w:rPr>
          <w:lang w:eastAsia="en-US"/>
        </w:rPr>
        <w:t>il marmottait</w:t>
      </w:r>
      <w:r w:rsidR="0046142F">
        <w:rPr>
          <w:lang w:eastAsia="en-US"/>
        </w:rPr>
        <w:t xml:space="preserve"> : </w:t>
      </w:r>
      <w:r>
        <w:rPr>
          <w:i/>
          <w:iCs/>
          <w:lang w:eastAsia="en-US"/>
        </w:rPr>
        <w:t>Yes</w:t>
      </w:r>
      <w:r w:rsidR="0046142F">
        <w:rPr>
          <w:i/>
          <w:iCs/>
          <w:lang w:eastAsia="en-US"/>
        </w:rPr>
        <w:t xml:space="preserve">, </w:t>
      </w:r>
      <w:r>
        <w:rPr>
          <w:i/>
          <w:iCs/>
          <w:lang w:eastAsia="en-US"/>
        </w:rPr>
        <w:t>sir</w:t>
      </w:r>
      <w:r w:rsidR="0046142F">
        <w:rPr>
          <w:i/>
          <w:iCs/>
          <w:lang w:eastAsia="en-US"/>
        </w:rPr>
        <w:t xml:space="preserve">… </w:t>
      </w:r>
      <w:r>
        <w:rPr>
          <w:i/>
          <w:iCs/>
          <w:lang w:eastAsia="en-US"/>
        </w:rPr>
        <w:t>oh yes</w:t>
      </w:r>
      <w:r w:rsidR="0046142F">
        <w:rPr>
          <w:i/>
          <w:iCs/>
          <w:lang w:eastAsia="en-US"/>
        </w:rPr>
        <w:t> !</w:t>
      </w:r>
    </w:p>
    <w:p w14:paraId="10BAD170" w14:textId="77777777" w:rsidR="0046142F" w:rsidRDefault="003148C9" w:rsidP="0046142F">
      <w:pPr>
        <w:rPr>
          <w:lang w:eastAsia="en-US"/>
        </w:rPr>
      </w:pPr>
      <w:r>
        <w:rPr>
          <w:lang w:eastAsia="en-US"/>
        </w:rPr>
        <w:t>Il se baissa</w:t>
      </w:r>
      <w:r w:rsidR="0046142F">
        <w:rPr>
          <w:lang w:eastAsia="en-US"/>
        </w:rPr>
        <w:t xml:space="preserve">, </w:t>
      </w:r>
      <w:r>
        <w:rPr>
          <w:lang w:eastAsia="en-US"/>
        </w:rPr>
        <w:t>et Romb</w:t>
      </w:r>
      <w:r>
        <w:t>lon</w:t>
      </w:r>
      <w:r w:rsidR="0046142F">
        <w:rPr>
          <w:lang w:eastAsia="en-US"/>
        </w:rPr>
        <w:t xml:space="preserve">, </w:t>
      </w:r>
      <w:r>
        <w:rPr>
          <w:lang w:eastAsia="en-US"/>
        </w:rPr>
        <w:t>qui avait tiré ses tablettes de sa poche</w:t>
      </w:r>
      <w:r w:rsidR="0046142F">
        <w:rPr>
          <w:lang w:eastAsia="en-US"/>
        </w:rPr>
        <w:t xml:space="preserve">, </w:t>
      </w:r>
      <w:r>
        <w:rPr>
          <w:lang w:eastAsia="en-US"/>
        </w:rPr>
        <w:t>se servant de son dos comme d</w:t>
      </w:r>
      <w:r w:rsidR="0046142F">
        <w:rPr>
          <w:lang w:eastAsia="en-US"/>
        </w:rPr>
        <w:t>’</w:t>
      </w:r>
      <w:r>
        <w:rPr>
          <w:lang w:eastAsia="en-US"/>
        </w:rPr>
        <w:t>un pupitre</w:t>
      </w:r>
      <w:r w:rsidR="0046142F">
        <w:rPr>
          <w:lang w:eastAsia="en-US"/>
        </w:rPr>
        <w:t xml:space="preserve">, </w:t>
      </w:r>
      <w:r>
        <w:rPr>
          <w:lang w:eastAsia="en-US"/>
        </w:rPr>
        <w:t>écrivit quelques mots sur un papier</w:t>
      </w:r>
      <w:r w:rsidR="0046142F">
        <w:rPr>
          <w:lang w:eastAsia="en-US"/>
        </w:rPr>
        <w:t>.</w:t>
      </w:r>
    </w:p>
    <w:p w14:paraId="54B05078" w14:textId="77777777" w:rsidR="0046142F" w:rsidRDefault="0046142F" w:rsidP="0046142F">
      <w:pPr>
        <w:rPr>
          <w:lang w:eastAsia="en-US"/>
        </w:rPr>
      </w:pPr>
      <w:r>
        <w:rPr>
          <w:lang w:eastAsia="en-US"/>
        </w:rPr>
        <w:t>— </w:t>
      </w:r>
      <w:r w:rsidR="003148C9">
        <w:rPr>
          <w:lang w:eastAsia="en-US"/>
        </w:rPr>
        <w:t>Écoute bien</w:t>
      </w:r>
      <w:r>
        <w:rPr>
          <w:lang w:eastAsia="en-US"/>
        </w:rPr>
        <w:t xml:space="preserve">, </w:t>
      </w:r>
      <w:r w:rsidR="003148C9">
        <w:rPr>
          <w:lang w:eastAsia="en-US"/>
        </w:rPr>
        <w:t>dit-il</w:t>
      </w:r>
      <w:r>
        <w:rPr>
          <w:lang w:eastAsia="en-US"/>
        </w:rPr>
        <w:t xml:space="preserve">, </w:t>
      </w:r>
      <w:r w:rsidR="003148C9">
        <w:rPr>
          <w:lang w:eastAsia="en-US"/>
        </w:rPr>
        <w:t>et tâche de comprendre</w:t>
      </w:r>
      <w:r>
        <w:rPr>
          <w:lang w:eastAsia="en-US"/>
        </w:rPr>
        <w:t>.</w:t>
      </w:r>
    </w:p>
    <w:p w14:paraId="653964CB" w14:textId="77777777" w:rsidR="0046142F" w:rsidRDefault="0046142F" w:rsidP="0046142F">
      <w:pPr>
        <w:rPr>
          <w:i/>
          <w:iCs/>
          <w:lang w:eastAsia="en-US"/>
        </w:rPr>
      </w:pPr>
      <w:r>
        <w:rPr>
          <w:lang w:eastAsia="en-US"/>
        </w:rPr>
        <w:t>— </w:t>
      </w:r>
      <w:r w:rsidR="003148C9">
        <w:rPr>
          <w:i/>
          <w:iCs/>
          <w:lang w:eastAsia="en-US"/>
        </w:rPr>
        <w:t>Yes</w:t>
      </w:r>
      <w:r>
        <w:rPr>
          <w:i/>
          <w:iCs/>
          <w:lang w:eastAsia="en-US"/>
        </w:rPr>
        <w:t xml:space="preserve">, </w:t>
      </w:r>
      <w:r w:rsidR="003148C9">
        <w:rPr>
          <w:i/>
          <w:iCs/>
          <w:lang w:eastAsia="en-US"/>
        </w:rPr>
        <w:t>sir</w:t>
      </w:r>
      <w:r>
        <w:rPr>
          <w:i/>
          <w:iCs/>
          <w:lang w:eastAsia="en-US"/>
        </w:rPr>
        <w:t>.</w:t>
      </w:r>
    </w:p>
    <w:p w14:paraId="5C5E7141" w14:textId="77777777" w:rsidR="0046142F" w:rsidRDefault="0046142F" w:rsidP="0046142F">
      <w:pPr>
        <w:rPr>
          <w:lang w:eastAsia="en-US"/>
        </w:rPr>
      </w:pPr>
      <w:r>
        <w:rPr>
          <w:lang w:eastAsia="en-US"/>
        </w:rPr>
        <w:t>— </w:t>
      </w:r>
      <w:r w:rsidR="003148C9">
        <w:rPr>
          <w:lang w:eastAsia="en-US"/>
        </w:rPr>
        <w:t>Tu vas remonter sur ton siège et mettre tes chevaux au grand galop</w:t>
      </w:r>
      <w:r>
        <w:rPr>
          <w:lang w:eastAsia="en-US"/>
        </w:rPr>
        <w:t>…</w:t>
      </w:r>
    </w:p>
    <w:p w14:paraId="5FC5F478" w14:textId="77777777" w:rsidR="0046142F" w:rsidRDefault="0046142F" w:rsidP="0046142F">
      <w:pPr>
        <w:rPr>
          <w:i/>
          <w:iCs/>
          <w:lang w:eastAsia="en-US"/>
        </w:rPr>
      </w:pPr>
      <w:r>
        <w:rPr>
          <w:lang w:eastAsia="en-US"/>
        </w:rPr>
        <w:t>— </w:t>
      </w:r>
      <w:r w:rsidR="003148C9">
        <w:rPr>
          <w:i/>
          <w:iCs/>
          <w:lang w:eastAsia="en-US"/>
        </w:rPr>
        <w:t>Oh</w:t>
      </w:r>
      <w:r>
        <w:rPr>
          <w:i/>
          <w:iCs/>
          <w:lang w:eastAsia="en-US"/>
        </w:rPr>
        <w:t xml:space="preserve"> ! </w:t>
      </w:r>
      <w:r w:rsidR="003148C9">
        <w:rPr>
          <w:i/>
          <w:iCs/>
          <w:lang w:eastAsia="en-US"/>
        </w:rPr>
        <w:t>yes</w:t>
      </w:r>
      <w:r>
        <w:rPr>
          <w:i/>
          <w:iCs/>
          <w:lang w:eastAsia="en-US"/>
        </w:rPr>
        <w:t>.</w:t>
      </w:r>
    </w:p>
    <w:p w14:paraId="6E76725D" w14:textId="13ED0498" w:rsidR="0046142F" w:rsidRDefault="0046142F" w:rsidP="0046142F">
      <w:pPr>
        <w:rPr>
          <w:lang w:eastAsia="en-US"/>
        </w:rPr>
      </w:pPr>
      <w:r>
        <w:rPr>
          <w:lang w:eastAsia="en-US"/>
        </w:rPr>
        <w:t>— </w:t>
      </w:r>
      <w:r w:rsidR="003148C9">
        <w:rPr>
          <w:lang w:eastAsia="en-US"/>
        </w:rPr>
        <w:t>La paix</w:t>
      </w:r>
      <w:r>
        <w:rPr>
          <w:lang w:eastAsia="en-US"/>
        </w:rPr>
        <w:t xml:space="preserve"> !… </w:t>
      </w:r>
      <w:r w:rsidR="003148C9">
        <w:rPr>
          <w:lang w:eastAsia="en-US"/>
        </w:rPr>
        <w:t>pou-ouh</w:t>
      </w:r>
      <w:r>
        <w:rPr>
          <w:lang w:eastAsia="en-US"/>
        </w:rPr>
        <w:t xml:space="preserve"> !… </w:t>
      </w:r>
      <w:r w:rsidR="003148C9">
        <w:rPr>
          <w:lang w:eastAsia="en-US"/>
        </w:rPr>
        <w:t xml:space="preserve">Tu vas aller rue des </w:t>
      </w:r>
      <w:proofErr w:type="spellStart"/>
      <w:r w:rsidR="003148C9">
        <w:rPr>
          <w:lang w:eastAsia="en-US"/>
        </w:rPr>
        <w:t>Nonaindières</w:t>
      </w:r>
      <w:proofErr w:type="spellEnd"/>
      <w:r>
        <w:rPr>
          <w:lang w:eastAsia="en-US"/>
        </w:rPr>
        <w:t xml:space="preserve">, </w:t>
      </w:r>
      <w:r w:rsidR="003148C9">
        <w:rPr>
          <w:lang w:eastAsia="en-US"/>
        </w:rPr>
        <w:t>au bout du pont Marie</w:t>
      </w:r>
      <w:r>
        <w:rPr>
          <w:lang w:eastAsia="en-US"/>
        </w:rPr>
        <w:t xml:space="preserve">… </w:t>
      </w:r>
      <w:r w:rsidR="003148C9">
        <w:rPr>
          <w:lang w:eastAsia="en-US"/>
        </w:rPr>
        <w:t>Tu verras un petit café qui doit être fermé</w:t>
      </w:r>
      <w:r>
        <w:rPr>
          <w:lang w:eastAsia="en-US"/>
        </w:rPr>
        <w:t xml:space="preserve">, </w:t>
      </w:r>
      <w:r w:rsidR="003148C9">
        <w:rPr>
          <w:lang w:eastAsia="en-US"/>
        </w:rPr>
        <w:t>mais qui s</w:t>
      </w:r>
      <w:r>
        <w:rPr>
          <w:lang w:eastAsia="en-US"/>
        </w:rPr>
        <w:t>’</w:t>
      </w:r>
      <w:r w:rsidR="003148C9">
        <w:rPr>
          <w:lang w:eastAsia="en-US"/>
        </w:rPr>
        <w:t>ouvrira si tu frappes trois coups espacés comme cela</w:t>
      </w:r>
      <w:r>
        <w:rPr>
          <w:lang w:eastAsia="en-US"/>
        </w:rPr>
        <w:t xml:space="preserve"> (</w:t>
      </w:r>
      <w:r w:rsidR="003148C9">
        <w:rPr>
          <w:lang w:eastAsia="en-US"/>
        </w:rPr>
        <w:t>il lui donna trois petits coups sur le dos</w:t>
      </w:r>
      <w:r>
        <w:rPr>
          <w:lang w:eastAsia="en-US"/>
        </w:rPr>
        <w:t xml:space="preserve">)… </w:t>
      </w:r>
      <w:r w:rsidR="003148C9">
        <w:rPr>
          <w:lang w:eastAsia="en-US"/>
        </w:rPr>
        <w:t xml:space="preserve">Tu </w:t>
      </w:r>
      <w:r w:rsidR="003148C9">
        <w:t>dema</w:t>
      </w:r>
      <w:r w:rsidR="003148C9">
        <w:rPr>
          <w:lang w:eastAsia="en-US"/>
        </w:rPr>
        <w:t xml:space="preserve">nderas </w:t>
      </w:r>
      <w:r>
        <w:rPr>
          <w:lang w:eastAsia="en-US"/>
        </w:rPr>
        <w:t>M. </w:t>
      </w:r>
      <w:r w:rsidR="003148C9">
        <w:rPr>
          <w:lang w:eastAsia="en-US"/>
        </w:rPr>
        <w:t>Baptiste</w:t>
      </w:r>
      <w:r>
        <w:rPr>
          <w:lang w:eastAsia="en-US"/>
        </w:rPr>
        <w:t xml:space="preserve">… </w:t>
      </w:r>
      <w:r w:rsidR="003148C9">
        <w:rPr>
          <w:lang w:eastAsia="en-US"/>
        </w:rPr>
        <w:t>Le connais-tu</w:t>
      </w:r>
      <w:r>
        <w:rPr>
          <w:lang w:eastAsia="en-US"/>
        </w:rPr>
        <w:t>, M. </w:t>
      </w:r>
      <w:r w:rsidR="003148C9">
        <w:rPr>
          <w:lang w:eastAsia="en-US"/>
        </w:rPr>
        <w:t>Baptiste</w:t>
      </w:r>
      <w:r>
        <w:rPr>
          <w:lang w:eastAsia="en-US"/>
        </w:rPr>
        <w:t> ?</w:t>
      </w:r>
    </w:p>
    <w:p w14:paraId="29F62641" w14:textId="77777777" w:rsidR="0046142F" w:rsidRDefault="0046142F" w:rsidP="0046142F">
      <w:pPr>
        <w:rPr>
          <w:i/>
          <w:iCs/>
          <w:lang w:eastAsia="en-US"/>
        </w:rPr>
      </w:pPr>
      <w:r>
        <w:rPr>
          <w:lang w:eastAsia="en-US"/>
        </w:rPr>
        <w:t>— </w:t>
      </w:r>
      <w:r w:rsidR="003148C9">
        <w:rPr>
          <w:i/>
          <w:iCs/>
          <w:lang w:eastAsia="en-US"/>
        </w:rPr>
        <w:t>No</w:t>
      </w:r>
      <w:r>
        <w:rPr>
          <w:i/>
          <w:iCs/>
          <w:lang w:eastAsia="en-US"/>
        </w:rPr>
        <w:t xml:space="preserve">, </w:t>
      </w:r>
      <w:r w:rsidR="003148C9">
        <w:rPr>
          <w:i/>
          <w:iCs/>
          <w:lang w:eastAsia="en-US"/>
        </w:rPr>
        <w:t>sir</w:t>
      </w:r>
      <w:r>
        <w:rPr>
          <w:i/>
          <w:iCs/>
          <w:lang w:eastAsia="en-US"/>
        </w:rPr>
        <w:t>.</w:t>
      </w:r>
    </w:p>
    <w:p w14:paraId="5093A165" w14:textId="77777777" w:rsidR="0046142F" w:rsidRDefault="0046142F" w:rsidP="0046142F">
      <w:pPr>
        <w:rPr>
          <w:lang w:eastAsia="en-US"/>
        </w:rPr>
      </w:pPr>
      <w:r>
        <w:rPr>
          <w:lang w:eastAsia="en-US"/>
        </w:rPr>
        <w:t>— </w:t>
      </w:r>
      <w:r w:rsidR="003148C9">
        <w:rPr>
          <w:lang w:eastAsia="en-US"/>
        </w:rPr>
        <w:t>D</w:t>
      </w:r>
      <w:r>
        <w:rPr>
          <w:lang w:eastAsia="en-US"/>
        </w:rPr>
        <w:t>’</w:t>
      </w:r>
      <w:r w:rsidR="003148C9">
        <w:rPr>
          <w:lang w:eastAsia="en-US"/>
        </w:rPr>
        <w:t>ailleurs</w:t>
      </w:r>
      <w:r>
        <w:rPr>
          <w:lang w:eastAsia="en-US"/>
        </w:rPr>
        <w:t xml:space="preserve">, </w:t>
      </w:r>
      <w:r w:rsidR="003148C9">
        <w:rPr>
          <w:lang w:eastAsia="en-US"/>
        </w:rPr>
        <w:t>on ne le reconnaît pas le soir</w:t>
      </w:r>
      <w:r>
        <w:rPr>
          <w:lang w:eastAsia="en-US"/>
        </w:rPr>
        <w:t xml:space="preserve">. </w:t>
      </w:r>
      <w:r w:rsidR="003148C9">
        <w:rPr>
          <w:lang w:eastAsia="en-US"/>
        </w:rPr>
        <w:t>Pour être bien sûr</w:t>
      </w:r>
      <w:r>
        <w:rPr>
          <w:lang w:eastAsia="en-US"/>
        </w:rPr>
        <w:t xml:space="preserve">, </w:t>
      </w:r>
      <w:r w:rsidR="003148C9">
        <w:rPr>
          <w:lang w:eastAsia="en-US"/>
        </w:rPr>
        <w:t>avant de remettre ce papier</w:t>
      </w:r>
      <w:r>
        <w:rPr>
          <w:lang w:eastAsia="en-US"/>
        </w:rPr>
        <w:t xml:space="preserve">, </w:t>
      </w:r>
      <w:r w:rsidR="003148C9">
        <w:rPr>
          <w:lang w:eastAsia="en-US"/>
        </w:rPr>
        <w:t>tu lui diras tout doucement</w:t>
      </w:r>
      <w:r>
        <w:rPr>
          <w:lang w:eastAsia="en-US"/>
        </w:rPr>
        <w:t xml:space="preserve"> : </w:t>
      </w:r>
      <w:r w:rsidR="003148C9">
        <w:rPr>
          <w:i/>
          <w:lang w:eastAsia="en-US"/>
        </w:rPr>
        <w:t>Romblon</w:t>
      </w:r>
      <w:r>
        <w:rPr>
          <w:i/>
          <w:lang w:eastAsia="en-US"/>
        </w:rPr>
        <w:t> !…</w:t>
      </w:r>
      <w:r>
        <w:rPr>
          <w:lang w:eastAsia="en-US"/>
        </w:rPr>
        <w:t xml:space="preserve"> </w:t>
      </w:r>
      <w:r w:rsidR="003148C9">
        <w:rPr>
          <w:lang w:eastAsia="en-US"/>
        </w:rPr>
        <w:t>s</w:t>
      </w:r>
      <w:r>
        <w:rPr>
          <w:lang w:eastAsia="en-US"/>
        </w:rPr>
        <w:t>’</w:t>
      </w:r>
      <w:r w:rsidR="003148C9">
        <w:rPr>
          <w:lang w:eastAsia="en-US"/>
        </w:rPr>
        <w:t>il te répond</w:t>
      </w:r>
      <w:r>
        <w:rPr>
          <w:lang w:eastAsia="en-US"/>
        </w:rPr>
        <w:t xml:space="preserve"> : </w:t>
      </w:r>
      <w:r w:rsidR="003148C9">
        <w:rPr>
          <w:i/>
          <w:lang w:eastAsia="en-US"/>
        </w:rPr>
        <w:t>Raison</w:t>
      </w:r>
      <w:r>
        <w:rPr>
          <w:i/>
          <w:lang w:eastAsia="en-US"/>
        </w:rPr>
        <w:t xml:space="preserve"> ! </w:t>
      </w:r>
      <w:r w:rsidR="003148C9">
        <w:rPr>
          <w:lang w:eastAsia="en-US"/>
        </w:rPr>
        <w:t>va ton train</w:t>
      </w:r>
      <w:r>
        <w:rPr>
          <w:lang w:eastAsia="en-US"/>
        </w:rPr>
        <w:t xml:space="preserve">, </w:t>
      </w:r>
      <w:r w:rsidR="003148C9">
        <w:rPr>
          <w:lang w:eastAsia="en-US"/>
        </w:rPr>
        <w:t xml:space="preserve">la lettre est </w:t>
      </w:r>
      <w:r w:rsidR="003148C9">
        <w:t>pour lui</w:t>
      </w:r>
      <w:r>
        <w:rPr>
          <w:lang w:eastAsia="en-US"/>
        </w:rPr>
        <w:t xml:space="preserve">… </w:t>
      </w:r>
      <w:r w:rsidR="003148C9">
        <w:rPr>
          <w:lang w:eastAsia="en-US"/>
        </w:rPr>
        <w:t>As-tu compris</w:t>
      </w:r>
      <w:r>
        <w:rPr>
          <w:lang w:eastAsia="en-US"/>
        </w:rPr>
        <w:t> ?</w:t>
      </w:r>
    </w:p>
    <w:p w14:paraId="7AEA9A0D" w14:textId="77777777" w:rsidR="0046142F" w:rsidRDefault="0046142F" w:rsidP="0046142F">
      <w:pPr>
        <w:rPr>
          <w:i/>
          <w:iCs/>
          <w:lang w:eastAsia="en-US"/>
        </w:rPr>
      </w:pPr>
      <w:r>
        <w:rPr>
          <w:lang w:eastAsia="en-US"/>
        </w:rPr>
        <w:t>— </w:t>
      </w:r>
      <w:r w:rsidR="003148C9">
        <w:rPr>
          <w:i/>
          <w:iCs/>
          <w:lang w:eastAsia="en-US"/>
        </w:rPr>
        <w:t>Yes</w:t>
      </w:r>
      <w:r>
        <w:rPr>
          <w:i/>
          <w:iCs/>
          <w:lang w:eastAsia="en-US"/>
        </w:rPr>
        <w:t xml:space="preserve">, </w:t>
      </w:r>
      <w:r w:rsidR="003148C9">
        <w:rPr>
          <w:i/>
          <w:iCs/>
          <w:lang w:eastAsia="en-US"/>
        </w:rPr>
        <w:t>sir</w:t>
      </w:r>
      <w:r>
        <w:rPr>
          <w:i/>
          <w:iCs/>
          <w:lang w:eastAsia="en-US"/>
        </w:rPr>
        <w:t>.</w:t>
      </w:r>
    </w:p>
    <w:p w14:paraId="42F94F39" w14:textId="25D726CB" w:rsidR="0046142F" w:rsidRDefault="0046142F" w:rsidP="0046142F">
      <w:pPr>
        <w:rPr>
          <w:lang w:eastAsia="en-US"/>
        </w:rPr>
      </w:pPr>
      <w:r>
        <w:rPr>
          <w:lang w:eastAsia="en-US"/>
        </w:rPr>
        <w:t>— </w:t>
      </w:r>
      <w:r w:rsidR="003148C9">
        <w:rPr>
          <w:lang w:eastAsia="en-US"/>
        </w:rPr>
        <w:t>Quand il aura lu</w:t>
      </w:r>
      <w:r>
        <w:rPr>
          <w:lang w:eastAsia="en-US"/>
        </w:rPr>
        <w:t xml:space="preserve">, </w:t>
      </w:r>
      <w:r w:rsidR="003148C9">
        <w:rPr>
          <w:lang w:eastAsia="en-US"/>
        </w:rPr>
        <w:t>poursuivit Ballon</w:t>
      </w:r>
      <w:r>
        <w:rPr>
          <w:lang w:eastAsia="en-US"/>
        </w:rPr>
        <w:t xml:space="preserve">, </w:t>
      </w:r>
      <w:r w:rsidR="006C2AE1">
        <w:rPr>
          <w:lang w:eastAsia="en-US"/>
        </w:rPr>
        <w:t>—</w:t>
      </w:r>
      <w:r>
        <w:rPr>
          <w:lang w:eastAsia="en-US"/>
        </w:rPr>
        <w:t xml:space="preserve"> </w:t>
      </w:r>
      <w:r w:rsidR="003148C9">
        <w:rPr>
          <w:lang w:eastAsia="en-US"/>
        </w:rPr>
        <w:t>tu lui diras</w:t>
      </w:r>
      <w:r>
        <w:rPr>
          <w:lang w:eastAsia="en-US"/>
        </w:rPr>
        <w:t xml:space="preserve"> : </w:t>
      </w:r>
      <w:r w:rsidR="003148C9">
        <w:rPr>
          <w:lang w:eastAsia="en-US"/>
        </w:rPr>
        <w:t>Monsieur attend</w:t>
      </w:r>
      <w:r>
        <w:rPr>
          <w:lang w:eastAsia="en-US"/>
        </w:rPr>
        <w:t xml:space="preserve"> ! </w:t>
      </w:r>
      <w:r w:rsidR="003148C9">
        <w:rPr>
          <w:lang w:eastAsia="en-US"/>
        </w:rPr>
        <w:t>et</w:t>
      </w:r>
      <w:r>
        <w:rPr>
          <w:lang w:eastAsia="en-US"/>
        </w:rPr>
        <w:t xml:space="preserve">, </w:t>
      </w:r>
      <w:r w:rsidR="003148C9">
        <w:rPr>
          <w:lang w:eastAsia="en-US"/>
        </w:rPr>
        <w:t>s</w:t>
      </w:r>
      <w:r>
        <w:rPr>
          <w:lang w:eastAsia="en-US"/>
        </w:rPr>
        <w:t>’</w:t>
      </w:r>
      <w:r w:rsidR="003148C9">
        <w:rPr>
          <w:lang w:eastAsia="en-US"/>
        </w:rPr>
        <w:t>il a l</w:t>
      </w:r>
      <w:r>
        <w:rPr>
          <w:lang w:eastAsia="en-US"/>
        </w:rPr>
        <w:t>’</w:t>
      </w:r>
      <w:r w:rsidR="003148C9">
        <w:rPr>
          <w:lang w:eastAsia="en-US"/>
        </w:rPr>
        <w:t>air embarrassé</w:t>
      </w:r>
      <w:r>
        <w:rPr>
          <w:lang w:eastAsia="en-US"/>
        </w:rPr>
        <w:t xml:space="preserve">, </w:t>
      </w:r>
      <w:r w:rsidR="003148C9">
        <w:rPr>
          <w:lang w:eastAsia="en-US"/>
        </w:rPr>
        <w:t>tu ajouteras</w:t>
      </w:r>
      <w:r>
        <w:rPr>
          <w:lang w:eastAsia="en-US"/>
        </w:rPr>
        <w:t xml:space="preserve"> : </w:t>
      </w:r>
      <w:r w:rsidR="003148C9">
        <w:rPr>
          <w:lang w:eastAsia="en-US"/>
        </w:rPr>
        <w:t>Il paiera double</w:t>
      </w:r>
      <w:r>
        <w:rPr>
          <w:lang w:eastAsia="en-US"/>
        </w:rPr>
        <w:t xml:space="preserve">, </w:t>
      </w:r>
      <w:r w:rsidR="003148C9">
        <w:rPr>
          <w:lang w:eastAsia="en-US"/>
        </w:rPr>
        <w:t xml:space="preserve">et le </w:t>
      </w:r>
      <w:proofErr w:type="spellStart"/>
      <w:r w:rsidR="003148C9">
        <w:rPr>
          <w:lang w:eastAsia="en-US"/>
        </w:rPr>
        <w:t>pour-boire</w:t>
      </w:r>
      <w:proofErr w:type="spellEnd"/>
      <w:r>
        <w:rPr>
          <w:lang w:eastAsia="en-US"/>
        </w:rPr>
        <w:t xml:space="preserve">… </w:t>
      </w:r>
      <w:r w:rsidR="003148C9">
        <w:rPr>
          <w:lang w:eastAsia="en-US"/>
        </w:rPr>
        <w:t>pouh</w:t>
      </w:r>
      <w:r>
        <w:rPr>
          <w:lang w:eastAsia="en-US"/>
        </w:rPr>
        <w:t xml:space="preserve"> !… </w:t>
      </w:r>
      <w:r w:rsidR="003148C9">
        <w:rPr>
          <w:lang w:eastAsia="en-US"/>
        </w:rPr>
        <w:t>Les hommes qui monteront dans la voiture ne seront peu</w:t>
      </w:r>
      <w:r w:rsidR="003148C9">
        <w:t xml:space="preserve">t-être pas bien </w:t>
      </w:r>
      <w:r w:rsidR="003148C9">
        <w:lastRenderedPageBreak/>
        <w:t>habillés</w:t>
      </w:r>
      <w:r>
        <w:rPr>
          <w:lang w:eastAsia="en-US"/>
        </w:rPr>
        <w:t xml:space="preserve">, </w:t>
      </w:r>
      <w:r w:rsidR="003148C9">
        <w:rPr>
          <w:lang w:eastAsia="en-US"/>
        </w:rPr>
        <w:t>mais c</w:t>
      </w:r>
      <w:r>
        <w:rPr>
          <w:lang w:eastAsia="en-US"/>
        </w:rPr>
        <w:t>’</w:t>
      </w:r>
      <w:r w:rsidR="003148C9">
        <w:rPr>
          <w:lang w:eastAsia="en-US"/>
        </w:rPr>
        <w:t>est égal</w:t>
      </w:r>
      <w:r>
        <w:rPr>
          <w:lang w:eastAsia="en-US"/>
        </w:rPr>
        <w:t xml:space="preserve">… </w:t>
      </w:r>
      <w:r w:rsidR="003148C9">
        <w:rPr>
          <w:lang w:eastAsia="en-US"/>
        </w:rPr>
        <w:t>Tu les ramèneras au galop et tu les descendras au bout de la rue</w:t>
      </w:r>
      <w:r>
        <w:rPr>
          <w:lang w:eastAsia="en-US"/>
        </w:rPr>
        <w:t xml:space="preserve">, </w:t>
      </w:r>
      <w:r w:rsidR="003148C9">
        <w:rPr>
          <w:lang w:eastAsia="en-US"/>
        </w:rPr>
        <w:t>ici</w:t>
      </w:r>
      <w:r>
        <w:rPr>
          <w:lang w:eastAsia="en-US"/>
        </w:rPr>
        <w:t xml:space="preserve">, </w:t>
      </w:r>
      <w:r w:rsidR="003148C9">
        <w:rPr>
          <w:lang w:eastAsia="en-US"/>
        </w:rPr>
        <w:t>du côté de l</w:t>
      </w:r>
      <w:r>
        <w:rPr>
          <w:lang w:eastAsia="en-US"/>
        </w:rPr>
        <w:t>’</w:t>
      </w:r>
      <w:r w:rsidR="003148C9">
        <w:rPr>
          <w:lang w:eastAsia="en-US"/>
        </w:rPr>
        <w:t>Odéon</w:t>
      </w:r>
      <w:r>
        <w:rPr>
          <w:lang w:eastAsia="en-US"/>
        </w:rPr>
        <w:t xml:space="preserve">… </w:t>
      </w:r>
      <w:r w:rsidR="003148C9">
        <w:rPr>
          <w:lang w:eastAsia="en-US"/>
        </w:rPr>
        <w:t>Je te donne une demi-heure pour faire tout cela</w:t>
      </w:r>
      <w:r>
        <w:rPr>
          <w:lang w:eastAsia="en-US"/>
        </w:rPr>
        <w:t xml:space="preserve">, </w:t>
      </w:r>
      <w:r w:rsidR="003148C9">
        <w:rPr>
          <w:lang w:eastAsia="en-US"/>
        </w:rPr>
        <w:t>va</w:t>
      </w:r>
      <w:r>
        <w:rPr>
          <w:lang w:eastAsia="en-US"/>
        </w:rPr>
        <w:t> !</w:t>
      </w:r>
    </w:p>
    <w:p w14:paraId="3369D7B3" w14:textId="77777777" w:rsidR="0046142F" w:rsidRDefault="003148C9" w:rsidP="0046142F">
      <w:pPr>
        <w:rPr>
          <w:lang w:eastAsia="en-US"/>
        </w:rPr>
      </w:pPr>
      <w:r>
        <w:rPr>
          <w:lang w:eastAsia="en-US"/>
        </w:rPr>
        <w:t>John grimpa sur son siège</w:t>
      </w:r>
      <w:r w:rsidR="0046142F">
        <w:rPr>
          <w:lang w:eastAsia="en-US"/>
        </w:rPr>
        <w:t xml:space="preserve">, </w:t>
      </w:r>
      <w:r>
        <w:rPr>
          <w:lang w:eastAsia="en-US"/>
        </w:rPr>
        <w:t>jeta ce cri de cigale particulier aux co</w:t>
      </w:r>
      <w:r>
        <w:t>chers et lança son attelage</w:t>
      </w:r>
      <w:r w:rsidR="0046142F">
        <w:rPr>
          <w:lang w:eastAsia="en-US"/>
        </w:rPr>
        <w:t>.</w:t>
      </w:r>
    </w:p>
    <w:p w14:paraId="439BC7DC" w14:textId="48CA2491" w:rsidR="0046142F" w:rsidRDefault="003148C9" w:rsidP="0046142F">
      <w:pPr>
        <w:rPr>
          <w:lang w:eastAsia="en-US"/>
        </w:rPr>
      </w:pPr>
      <w:r>
        <w:rPr>
          <w:lang w:eastAsia="en-US"/>
        </w:rPr>
        <w:t>Romblon se retourna pour monter l</w:t>
      </w:r>
      <w:r w:rsidR="0046142F">
        <w:rPr>
          <w:lang w:eastAsia="en-US"/>
        </w:rPr>
        <w:t>’</w:t>
      </w:r>
      <w:r>
        <w:rPr>
          <w:lang w:eastAsia="en-US"/>
        </w:rPr>
        <w:t>escalier de service</w:t>
      </w:r>
      <w:r w:rsidR="0046142F">
        <w:rPr>
          <w:lang w:eastAsia="en-US"/>
        </w:rPr>
        <w:t xml:space="preserve">. </w:t>
      </w:r>
      <w:r w:rsidR="006C2AE1">
        <w:rPr>
          <w:lang w:eastAsia="en-US"/>
        </w:rPr>
        <w:t>—</w:t>
      </w:r>
      <w:r w:rsidR="0046142F">
        <w:rPr>
          <w:lang w:eastAsia="en-US"/>
        </w:rPr>
        <w:t xml:space="preserve"> </w:t>
      </w:r>
      <w:r>
        <w:rPr>
          <w:lang w:eastAsia="en-US"/>
        </w:rPr>
        <w:t>Il crut voir</w:t>
      </w:r>
      <w:r w:rsidR="0046142F">
        <w:rPr>
          <w:lang w:eastAsia="en-US"/>
        </w:rPr>
        <w:t xml:space="preserve">, </w:t>
      </w:r>
      <w:r>
        <w:rPr>
          <w:lang w:eastAsia="en-US"/>
        </w:rPr>
        <w:t>sur les dernières marches</w:t>
      </w:r>
      <w:r w:rsidR="0046142F">
        <w:rPr>
          <w:lang w:eastAsia="en-US"/>
        </w:rPr>
        <w:t xml:space="preserve">, </w:t>
      </w:r>
      <w:r>
        <w:rPr>
          <w:lang w:eastAsia="en-US"/>
        </w:rPr>
        <w:t>une forme blanche</w:t>
      </w:r>
      <w:r w:rsidR="0046142F">
        <w:rPr>
          <w:lang w:eastAsia="en-US"/>
        </w:rPr>
        <w:t xml:space="preserve">. </w:t>
      </w:r>
      <w:r>
        <w:rPr>
          <w:lang w:eastAsia="en-US"/>
        </w:rPr>
        <w:t>Mais le gaz baissait</w:t>
      </w:r>
      <w:r w:rsidR="0046142F">
        <w:rPr>
          <w:lang w:eastAsia="en-US"/>
        </w:rPr>
        <w:t>.</w:t>
      </w:r>
    </w:p>
    <w:p w14:paraId="580F3683" w14:textId="58152012" w:rsidR="0046142F" w:rsidRDefault="0046142F" w:rsidP="0046142F">
      <w:pPr>
        <w:rPr>
          <w:lang w:eastAsia="en-US"/>
        </w:rPr>
      </w:pPr>
      <w:r>
        <w:rPr>
          <w:lang w:eastAsia="en-US"/>
        </w:rPr>
        <w:t>— </w:t>
      </w:r>
      <w:r w:rsidR="003148C9">
        <w:rPr>
          <w:lang w:eastAsia="en-US"/>
        </w:rPr>
        <w:t>Censé</w:t>
      </w:r>
      <w:r>
        <w:rPr>
          <w:lang w:eastAsia="en-US"/>
        </w:rPr>
        <w:t xml:space="preserve">, </w:t>
      </w:r>
      <w:r w:rsidR="003148C9">
        <w:rPr>
          <w:lang w:eastAsia="en-US"/>
        </w:rPr>
        <w:t xml:space="preserve">dit </w:t>
      </w:r>
      <w:proofErr w:type="spellStart"/>
      <w:r w:rsidR="003148C9">
        <w:rPr>
          <w:lang w:eastAsia="en-US"/>
        </w:rPr>
        <w:t>Yaume</w:t>
      </w:r>
      <w:proofErr w:type="spellEnd"/>
      <w:r w:rsidR="003148C9">
        <w:rPr>
          <w:lang w:eastAsia="en-US"/>
        </w:rPr>
        <w:t xml:space="preserve"> qui avait été chercher la voiture de Mazurke à l</w:t>
      </w:r>
      <w:r>
        <w:rPr>
          <w:lang w:eastAsia="en-US"/>
        </w:rPr>
        <w:t>’</w:t>
      </w:r>
      <w:r w:rsidR="003148C9">
        <w:rPr>
          <w:lang w:eastAsia="en-US"/>
        </w:rPr>
        <w:t>hôtel de Bristol</w:t>
      </w:r>
      <w:r>
        <w:rPr>
          <w:lang w:eastAsia="en-US"/>
        </w:rPr>
        <w:t xml:space="preserve">, </w:t>
      </w:r>
      <w:r w:rsidR="003148C9">
        <w:rPr>
          <w:lang w:eastAsia="en-US"/>
        </w:rPr>
        <w:t>et qui attendait là en compagnie des cochers</w:t>
      </w:r>
      <w:r>
        <w:rPr>
          <w:lang w:eastAsia="en-US"/>
        </w:rPr>
        <w:t xml:space="preserve">, </w:t>
      </w:r>
      <w:r w:rsidR="006C2AE1">
        <w:rPr>
          <w:lang w:eastAsia="en-US"/>
        </w:rPr>
        <w:t>—</w:t>
      </w:r>
      <w:r>
        <w:rPr>
          <w:lang w:eastAsia="en-US"/>
        </w:rPr>
        <w:t xml:space="preserve"> </w:t>
      </w:r>
      <w:r w:rsidR="003148C9">
        <w:rPr>
          <w:lang w:eastAsia="en-US"/>
        </w:rPr>
        <w:t>combien ça peut-il peser un ventre comme ça</w:t>
      </w:r>
      <w:r>
        <w:rPr>
          <w:lang w:eastAsia="en-US"/>
        </w:rPr>
        <w:t xml:space="preserve"> ?… </w:t>
      </w:r>
      <w:r w:rsidR="003148C9">
        <w:rPr>
          <w:lang w:eastAsia="en-US"/>
        </w:rPr>
        <w:t>J</w:t>
      </w:r>
      <w:r>
        <w:rPr>
          <w:lang w:eastAsia="en-US"/>
        </w:rPr>
        <w:t>’</w:t>
      </w:r>
      <w:r w:rsidR="003148C9">
        <w:rPr>
          <w:lang w:eastAsia="en-US"/>
        </w:rPr>
        <w:t>ambitionnerais de le savoir</w:t>
      </w:r>
      <w:r>
        <w:rPr>
          <w:lang w:eastAsia="en-US"/>
        </w:rPr>
        <w:t>.</w:t>
      </w:r>
    </w:p>
    <w:p w14:paraId="70EA2368" w14:textId="77777777" w:rsidR="0046142F" w:rsidRDefault="003148C9" w:rsidP="0046142F">
      <w:pPr>
        <w:rPr>
          <w:lang w:eastAsia="en-US"/>
        </w:rPr>
      </w:pPr>
      <w:r>
        <w:rPr>
          <w:lang w:eastAsia="en-US"/>
        </w:rPr>
        <w:t>Mazurke</w:t>
      </w:r>
      <w:r w:rsidR="0046142F">
        <w:rPr>
          <w:lang w:eastAsia="en-US"/>
        </w:rPr>
        <w:t xml:space="preserve">, </w:t>
      </w:r>
      <w:r>
        <w:rPr>
          <w:lang w:eastAsia="en-US"/>
        </w:rPr>
        <w:t>lui</w:t>
      </w:r>
      <w:r w:rsidR="0046142F">
        <w:rPr>
          <w:lang w:eastAsia="en-US"/>
        </w:rPr>
        <w:t xml:space="preserve">, </w:t>
      </w:r>
      <w:r>
        <w:rPr>
          <w:lang w:eastAsia="en-US"/>
        </w:rPr>
        <w:t>était resté seul dans le boudoir de madame de Beaujoyeux avec le bol froid et les bouteilles vides</w:t>
      </w:r>
      <w:r w:rsidR="0046142F">
        <w:rPr>
          <w:lang w:eastAsia="en-US"/>
        </w:rPr>
        <w:t>.</w:t>
      </w:r>
    </w:p>
    <w:p w14:paraId="5142C99B" w14:textId="7D72A701" w:rsidR="0046142F" w:rsidRDefault="003148C9" w:rsidP="0046142F">
      <w:pPr>
        <w:rPr>
          <w:lang w:eastAsia="en-US"/>
        </w:rPr>
      </w:pPr>
      <w:r>
        <w:rPr>
          <w:lang w:eastAsia="en-US"/>
        </w:rPr>
        <w:t>Depuis deux jo</w:t>
      </w:r>
      <w:r>
        <w:t>urs qu</w:t>
      </w:r>
      <w:r w:rsidR="0046142F">
        <w:rPr>
          <w:lang w:eastAsia="en-US"/>
        </w:rPr>
        <w:t>’</w:t>
      </w:r>
      <w:r>
        <w:rPr>
          <w:lang w:eastAsia="en-US"/>
        </w:rPr>
        <w:t>il était à Paris</w:t>
      </w:r>
      <w:r w:rsidR="0046142F">
        <w:rPr>
          <w:lang w:eastAsia="en-US"/>
        </w:rPr>
        <w:t xml:space="preserve">, </w:t>
      </w:r>
      <w:r>
        <w:rPr>
          <w:lang w:eastAsia="en-US"/>
        </w:rPr>
        <w:t>il avait fait plus que durant ces vingt années</w:t>
      </w:r>
      <w:r w:rsidR="0046142F">
        <w:rPr>
          <w:lang w:eastAsia="en-US"/>
        </w:rPr>
        <w:t xml:space="preserve">. </w:t>
      </w:r>
      <w:r>
        <w:rPr>
          <w:lang w:eastAsia="en-US"/>
        </w:rPr>
        <w:t>Cette maison Beaujoyeux était une trouvaille unique</w:t>
      </w:r>
      <w:r w:rsidR="001C4597">
        <w:rPr>
          <w:lang w:eastAsia="en-US"/>
        </w:rPr>
        <w:t>,</w:t>
      </w:r>
      <w:r>
        <w:rPr>
          <w:lang w:eastAsia="en-US"/>
        </w:rPr>
        <w:t xml:space="preserve"> ce Romblon était un homme d</w:t>
      </w:r>
      <w:r w:rsidR="0046142F">
        <w:rPr>
          <w:lang w:eastAsia="en-US"/>
        </w:rPr>
        <w:t>’</w:t>
      </w:r>
      <w:r>
        <w:rPr>
          <w:lang w:eastAsia="en-US"/>
        </w:rPr>
        <w:t>or</w:t>
      </w:r>
      <w:r w:rsidR="0046142F">
        <w:rPr>
          <w:lang w:eastAsia="en-US"/>
        </w:rPr>
        <w:t>.</w:t>
      </w:r>
    </w:p>
    <w:p w14:paraId="6714204A" w14:textId="77777777" w:rsidR="0046142F" w:rsidRDefault="003148C9" w:rsidP="0046142F">
      <w:r>
        <w:rPr>
          <w:lang w:eastAsia="en-US"/>
        </w:rPr>
        <w:t>Mazurke se demandait bien pourquoi cet homme d</w:t>
      </w:r>
      <w:r w:rsidR="0046142F">
        <w:rPr>
          <w:lang w:eastAsia="en-US"/>
        </w:rPr>
        <w:t>’</w:t>
      </w:r>
      <w:r>
        <w:rPr>
          <w:lang w:eastAsia="en-US"/>
        </w:rPr>
        <w:t>or lui montrait gratis tant de confiance</w:t>
      </w:r>
      <w:r w:rsidR="0046142F">
        <w:rPr>
          <w:lang w:eastAsia="en-US"/>
        </w:rPr>
        <w:t xml:space="preserve">, </w:t>
      </w:r>
      <w:r>
        <w:rPr>
          <w:lang w:eastAsia="en-US"/>
        </w:rPr>
        <w:t>mais bah</w:t>
      </w:r>
      <w:r w:rsidR="0046142F">
        <w:rPr>
          <w:lang w:eastAsia="en-US"/>
        </w:rPr>
        <w:t> ?</w:t>
      </w:r>
    </w:p>
    <w:p w14:paraId="3014FF43" w14:textId="63C4689C" w:rsidR="0046142F" w:rsidRDefault="003148C9" w:rsidP="0046142F">
      <w:pPr>
        <w:rPr>
          <w:lang w:eastAsia="en-US"/>
        </w:rPr>
      </w:pPr>
      <w:r>
        <w:rPr>
          <w:lang w:eastAsia="en-US"/>
        </w:rPr>
        <w:t>Il était venu là pour avoir des renseignements</w:t>
      </w:r>
      <w:r w:rsidR="0046142F">
        <w:rPr>
          <w:lang w:eastAsia="en-US"/>
        </w:rPr>
        <w:t xml:space="preserve">, </w:t>
      </w:r>
      <w:r>
        <w:rPr>
          <w:lang w:eastAsia="en-US"/>
        </w:rPr>
        <w:t>les renseignements pleuvaient</w:t>
      </w:r>
      <w:r w:rsidR="0046142F">
        <w:rPr>
          <w:lang w:eastAsia="en-US"/>
        </w:rPr>
        <w:t xml:space="preserve">. </w:t>
      </w:r>
      <w:r w:rsidR="006C2AE1">
        <w:rPr>
          <w:lang w:eastAsia="en-US"/>
        </w:rPr>
        <w:t>—</w:t>
      </w:r>
      <w:r w:rsidR="0046142F">
        <w:rPr>
          <w:lang w:eastAsia="en-US"/>
        </w:rPr>
        <w:t xml:space="preserve"> </w:t>
      </w:r>
      <w:r>
        <w:rPr>
          <w:lang w:eastAsia="en-US"/>
        </w:rPr>
        <w:t>Demain</w:t>
      </w:r>
      <w:r w:rsidR="0046142F">
        <w:rPr>
          <w:lang w:eastAsia="en-US"/>
        </w:rPr>
        <w:t xml:space="preserve">, </w:t>
      </w:r>
      <w:r>
        <w:rPr>
          <w:lang w:eastAsia="en-US"/>
        </w:rPr>
        <w:t>il devait faire jour</w:t>
      </w:r>
      <w:r w:rsidR="0046142F">
        <w:rPr>
          <w:lang w:eastAsia="en-US"/>
        </w:rPr>
        <w:t xml:space="preserve">, </w:t>
      </w:r>
      <w:r>
        <w:rPr>
          <w:lang w:eastAsia="en-US"/>
        </w:rPr>
        <w:t>que diable</w:t>
      </w:r>
      <w:r w:rsidR="0046142F">
        <w:rPr>
          <w:lang w:eastAsia="en-US"/>
        </w:rPr>
        <w:t> !</w:t>
      </w:r>
    </w:p>
    <w:p w14:paraId="56EB04B0" w14:textId="77777777" w:rsidR="0046142F" w:rsidRDefault="003148C9" w:rsidP="0046142F">
      <w:pPr>
        <w:rPr>
          <w:lang w:eastAsia="en-US"/>
        </w:rPr>
      </w:pPr>
      <w:r>
        <w:rPr>
          <w:lang w:eastAsia="en-US"/>
        </w:rPr>
        <w:t>Voyez le matois</w:t>
      </w:r>
      <w:r w:rsidR="0046142F">
        <w:rPr>
          <w:lang w:eastAsia="en-US"/>
        </w:rPr>
        <w:t xml:space="preserve"> ! </w:t>
      </w:r>
      <w:r>
        <w:rPr>
          <w:lang w:eastAsia="en-US"/>
        </w:rPr>
        <w:t>il n</w:t>
      </w:r>
      <w:r w:rsidR="0046142F">
        <w:rPr>
          <w:lang w:eastAsia="en-US"/>
        </w:rPr>
        <w:t>’</w:t>
      </w:r>
      <w:r>
        <w:rPr>
          <w:lang w:eastAsia="en-US"/>
        </w:rPr>
        <w:t>était pas si complètement ivre qu</w:t>
      </w:r>
      <w:r w:rsidR="0046142F">
        <w:rPr>
          <w:lang w:eastAsia="en-US"/>
        </w:rPr>
        <w:t>’</w:t>
      </w:r>
      <w:r>
        <w:rPr>
          <w:lang w:eastAsia="en-US"/>
        </w:rPr>
        <w:t>on pouvait bien le croire</w:t>
      </w:r>
      <w:r w:rsidR="0046142F">
        <w:rPr>
          <w:lang w:eastAsia="en-US"/>
        </w:rPr>
        <w:t xml:space="preserve"> ; </w:t>
      </w:r>
      <w:r>
        <w:rPr>
          <w:lang w:eastAsia="en-US"/>
        </w:rPr>
        <w:t>car dès que Romblon eut passé le seuil</w:t>
      </w:r>
      <w:r w:rsidR="0046142F">
        <w:rPr>
          <w:lang w:eastAsia="en-US"/>
        </w:rPr>
        <w:t xml:space="preserve">, </w:t>
      </w:r>
      <w:r>
        <w:rPr>
          <w:lang w:eastAsia="en-US"/>
        </w:rPr>
        <w:t xml:space="preserve">il </w:t>
      </w:r>
      <w:r>
        <w:t>se redressa et ses grands yeux noirs reprirent leur fierté</w:t>
      </w:r>
      <w:r w:rsidR="0046142F">
        <w:rPr>
          <w:lang w:eastAsia="en-US"/>
        </w:rPr>
        <w:t>.</w:t>
      </w:r>
    </w:p>
    <w:p w14:paraId="09294826" w14:textId="77777777" w:rsidR="0046142F" w:rsidRDefault="003148C9" w:rsidP="0046142F">
      <w:pPr>
        <w:rPr>
          <w:lang w:eastAsia="en-US"/>
        </w:rPr>
      </w:pPr>
      <w:r>
        <w:rPr>
          <w:lang w:eastAsia="en-US"/>
        </w:rPr>
        <w:t>Chacun veut tâter de cette bonne voie</w:t>
      </w:r>
      <w:r w:rsidR="0046142F">
        <w:rPr>
          <w:lang w:eastAsia="en-US"/>
        </w:rPr>
        <w:t xml:space="preserve"> : </w:t>
      </w:r>
      <w:r>
        <w:rPr>
          <w:lang w:eastAsia="en-US"/>
        </w:rPr>
        <w:t>la malice</w:t>
      </w:r>
      <w:r w:rsidR="0046142F">
        <w:rPr>
          <w:lang w:eastAsia="en-US"/>
        </w:rPr>
        <w:t xml:space="preserve">, </w:t>
      </w:r>
      <w:r>
        <w:rPr>
          <w:lang w:eastAsia="en-US"/>
        </w:rPr>
        <w:t>Mazurke lui-même</w:t>
      </w:r>
      <w:r w:rsidR="0046142F">
        <w:rPr>
          <w:lang w:eastAsia="en-US"/>
        </w:rPr>
        <w:t> !</w:t>
      </w:r>
    </w:p>
    <w:p w14:paraId="0D928923" w14:textId="77777777" w:rsidR="0046142F" w:rsidRDefault="003148C9" w:rsidP="0046142F">
      <w:pPr>
        <w:rPr>
          <w:lang w:eastAsia="en-US"/>
        </w:rPr>
      </w:pPr>
      <w:r>
        <w:rPr>
          <w:lang w:eastAsia="en-US"/>
        </w:rPr>
        <w:lastRenderedPageBreak/>
        <w:t>À qui se fier</w:t>
      </w:r>
      <w:r w:rsidR="0046142F">
        <w:rPr>
          <w:lang w:eastAsia="en-US"/>
        </w:rPr>
        <w:t> ?</w:t>
      </w:r>
    </w:p>
    <w:p w14:paraId="27E00E2D" w14:textId="77777777" w:rsidR="0046142F" w:rsidRDefault="003148C9" w:rsidP="0046142F">
      <w:pPr>
        <w:rPr>
          <w:lang w:eastAsia="en-US"/>
        </w:rPr>
      </w:pPr>
      <w:r>
        <w:rPr>
          <w:lang w:eastAsia="en-US"/>
        </w:rPr>
        <w:t>Il avait pourtant bu sincèrement et de franc jeu</w:t>
      </w:r>
      <w:r w:rsidR="0046142F">
        <w:rPr>
          <w:lang w:eastAsia="en-US"/>
        </w:rPr>
        <w:t>.</w:t>
      </w:r>
    </w:p>
    <w:p w14:paraId="7F859859" w14:textId="48F10A16" w:rsidR="0046142F" w:rsidRDefault="0046142F" w:rsidP="0046142F">
      <w:pPr>
        <w:rPr>
          <w:lang w:eastAsia="en-US"/>
        </w:rPr>
      </w:pPr>
      <w:r>
        <w:rPr>
          <w:lang w:eastAsia="en-US"/>
        </w:rPr>
        <w:t>— </w:t>
      </w:r>
      <w:r w:rsidR="003148C9">
        <w:rPr>
          <w:lang w:eastAsia="en-US"/>
        </w:rPr>
        <w:t>Ce gros homme a l</w:t>
      </w:r>
      <w:r>
        <w:rPr>
          <w:lang w:eastAsia="en-US"/>
        </w:rPr>
        <w:t>’</w:t>
      </w:r>
      <w:r w:rsidR="003148C9">
        <w:rPr>
          <w:lang w:eastAsia="en-US"/>
        </w:rPr>
        <w:t>air d</w:t>
      </w:r>
      <w:r>
        <w:rPr>
          <w:lang w:eastAsia="en-US"/>
        </w:rPr>
        <w:t>’</w:t>
      </w:r>
      <w:r w:rsidR="003148C9">
        <w:rPr>
          <w:lang w:eastAsia="en-US"/>
        </w:rPr>
        <w:t>être la franchise même</w:t>
      </w:r>
      <w:r>
        <w:rPr>
          <w:lang w:eastAsia="en-US"/>
        </w:rPr>
        <w:t xml:space="preserve">, </w:t>
      </w:r>
      <w:r w:rsidR="003148C9">
        <w:rPr>
          <w:lang w:eastAsia="en-US"/>
        </w:rPr>
        <w:t>pensa-</w:t>
      </w:r>
      <w:r w:rsidR="003148C9">
        <w:t>t-il en se mettant sur ses pieds</w:t>
      </w:r>
      <w:r>
        <w:rPr>
          <w:lang w:eastAsia="en-US"/>
        </w:rPr>
        <w:t xml:space="preserve"> ; </w:t>
      </w:r>
      <w:r w:rsidR="006C2AE1">
        <w:rPr>
          <w:lang w:eastAsia="en-US"/>
        </w:rPr>
        <w:t>—</w:t>
      </w:r>
      <w:r>
        <w:rPr>
          <w:lang w:eastAsia="en-US"/>
        </w:rPr>
        <w:t xml:space="preserve"> </w:t>
      </w:r>
      <w:r w:rsidR="003148C9">
        <w:rPr>
          <w:lang w:eastAsia="en-US"/>
        </w:rPr>
        <w:t>bon</w:t>
      </w:r>
      <w:r>
        <w:rPr>
          <w:lang w:eastAsia="en-US"/>
        </w:rPr>
        <w:t xml:space="preserve"> ! </w:t>
      </w:r>
      <w:r w:rsidR="003148C9">
        <w:rPr>
          <w:lang w:eastAsia="en-US"/>
        </w:rPr>
        <w:t>bon</w:t>
      </w:r>
      <w:r>
        <w:rPr>
          <w:lang w:eastAsia="en-US"/>
        </w:rPr>
        <w:t xml:space="preserve"> !… </w:t>
      </w:r>
      <w:r w:rsidR="003148C9">
        <w:rPr>
          <w:lang w:eastAsia="en-US"/>
        </w:rPr>
        <w:t>ah diable</w:t>
      </w:r>
      <w:r>
        <w:rPr>
          <w:lang w:eastAsia="en-US"/>
        </w:rPr>
        <w:t xml:space="preserve"> ! </w:t>
      </w:r>
      <w:proofErr w:type="spellStart"/>
      <w:r w:rsidR="003148C9">
        <w:rPr>
          <w:lang w:eastAsia="en-US"/>
        </w:rPr>
        <w:t>pououh</w:t>
      </w:r>
      <w:proofErr w:type="spellEnd"/>
      <w:r>
        <w:rPr>
          <w:lang w:eastAsia="en-US"/>
        </w:rPr>
        <w:t xml:space="preserve"> !… </w:t>
      </w:r>
      <w:r w:rsidR="003148C9">
        <w:rPr>
          <w:lang w:eastAsia="en-US"/>
        </w:rPr>
        <w:t>Il était un peu assassin autrefois</w:t>
      </w:r>
      <w:r>
        <w:rPr>
          <w:lang w:eastAsia="en-US"/>
        </w:rPr>
        <w:t xml:space="preserve">… </w:t>
      </w:r>
      <w:r w:rsidR="003148C9">
        <w:rPr>
          <w:lang w:eastAsia="en-US"/>
        </w:rPr>
        <w:t>mais il s</w:t>
      </w:r>
      <w:r>
        <w:rPr>
          <w:lang w:eastAsia="en-US"/>
        </w:rPr>
        <w:t>’</w:t>
      </w:r>
      <w:r w:rsidR="003148C9">
        <w:rPr>
          <w:lang w:eastAsia="en-US"/>
        </w:rPr>
        <w:t>est probablement corrigé en prenant du ventre</w:t>
      </w:r>
      <w:r>
        <w:rPr>
          <w:lang w:eastAsia="en-US"/>
        </w:rPr>
        <w:t>.</w:t>
      </w:r>
    </w:p>
    <w:p w14:paraId="02CCEF64" w14:textId="77777777" w:rsidR="0046142F" w:rsidRDefault="003148C9" w:rsidP="0046142F">
      <w:pPr>
        <w:rPr>
          <w:lang w:eastAsia="en-US"/>
        </w:rPr>
      </w:pPr>
      <w:r>
        <w:rPr>
          <w:lang w:eastAsia="en-US"/>
        </w:rPr>
        <w:t>Il gagna la porte du salon de jeu et souleva le rideau avec précaution</w:t>
      </w:r>
      <w:r w:rsidR="0046142F">
        <w:rPr>
          <w:lang w:eastAsia="en-US"/>
        </w:rPr>
        <w:t>.</w:t>
      </w:r>
    </w:p>
    <w:p w14:paraId="5DCEAA32" w14:textId="03D7E2C7" w:rsidR="0046142F" w:rsidRDefault="0046142F" w:rsidP="0046142F">
      <w:pPr>
        <w:rPr>
          <w:lang w:eastAsia="en-US"/>
        </w:rPr>
      </w:pPr>
      <w:r>
        <w:rPr>
          <w:lang w:eastAsia="en-US"/>
        </w:rPr>
        <w:t>— </w:t>
      </w:r>
      <w:r w:rsidR="003148C9">
        <w:rPr>
          <w:lang w:eastAsia="en-US"/>
        </w:rPr>
        <w:t xml:space="preserve">Les voilà bien </w:t>
      </w:r>
      <w:r w:rsidR="003148C9">
        <w:t>tous</w:t>
      </w:r>
      <w:r>
        <w:rPr>
          <w:lang w:eastAsia="en-US"/>
        </w:rPr>
        <w:t xml:space="preserve"> ! </w:t>
      </w:r>
      <w:r w:rsidR="003148C9">
        <w:rPr>
          <w:lang w:eastAsia="en-US"/>
        </w:rPr>
        <w:t>reprit-il</w:t>
      </w:r>
      <w:r>
        <w:rPr>
          <w:lang w:eastAsia="en-US"/>
        </w:rPr>
        <w:t xml:space="preserve"> ; </w:t>
      </w:r>
      <w:r w:rsidR="006C2AE1">
        <w:rPr>
          <w:lang w:eastAsia="en-US"/>
        </w:rPr>
        <w:t>—</w:t>
      </w:r>
      <w:r>
        <w:rPr>
          <w:lang w:eastAsia="en-US"/>
        </w:rPr>
        <w:t xml:space="preserve"> </w:t>
      </w:r>
      <w:r w:rsidR="003148C9">
        <w:rPr>
          <w:lang w:eastAsia="en-US"/>
        </w:rPr>
        <w:t>sont-ils grimés</w:t>
      </w:r>
      <w:r>
        <w:rPr>
          <w:lang w:eastAsia="en-US"/>
        </w:rPr>
        <w:t xml:space="preserve">, </w:t>
      </w:r>
      <w:r w:rsidR="003148C9">
        <w:rPr>
          <w:lang w:eastAsia="en-US"/>
        </w:rPr>
        <w:t>au moins</w:t>
      </w:r>
      <w:r>
        <w:rPr>
          <w:lang w:eastAsia="en-US"/>
        </w:rPr>
        <w:t xml:space="preserve">… </w:t>
      </w:r>
      <w:r w:rsidR="003148C9">
        <w:rPr>
          <w:lang w:eastAsia="en-US"/>
        </w:rPr>
        <w:t>Ah</w:t>
      </w:r>
      <w:r>
        <w:rPr>
          <w:lang w:eastAsia="en-US"/>
        </w:rPr>
        <w:t xml:space="preserve"> ! </w:t>
      </w:r>
      <w:r w:rsidR="003148C9">
        <w:rPr>
          <w:lang w:eastAsia="en-US"/>
        </w:rPr>
        <w:t>morbleu</w:t>
      </w:r>
      <w:r>
        <w:rPr>
          <w:lang w:eastAsia="en-US"/>
        </w:rPr>
        <w:t xml:space="preserve"> ! </w:t>
      </w:r>
      <w:r w:rsidR="003148C9">
        <w:rPr>
          <w:lang w:eastAsia="en-US"/>
        </w:rPr>
        <w:t>cette fois</w:t>
      </w:r>
      <w:r>
        <w:rPr>
          <w:lang w:eastAsia="en-US"/>
        </w:rPr>
        <w:t xml:space="preserve">, </w:t>
      </w:r>
      <w:r w:rsidR="003148C9">
        <w:rPr>
          <w:lang w:eastAsia="en-US"/>
        </w:rPr>
        <w:t>nous aurons affaire ensemble</w:t>
      </w:r>
      <w:r>
        <w:rPr>
          <w:lang w:eastAsia="en-US"/>
        </w:rPr>
        <w:t> !…</w:t>
      </w:r>
    </w:p>
    <w:p w14:paraId="06BC143C" w14:textId="77777777" w:rsidR="0046142F" w:rsidRDefault="003148C9" w:rsidP="0046142F">
      <w:pPr>
        <w:rPr>
          <w:lang w:eastAsia="en-US"/>
        </w:rPr>
      </w:pPr>
      <w:r>
        <w:rPr>
          <w:lang w:eastAsia="en-US"/>
        </w:rPr>
        <w:t>À mesure qu</w:t>
      </w:r>
      <w:r w:rsidR="0046142F">
        <w:rPr>
          <w:lang w:eastAsia="en-US"/>
        </w:rPr>
        <w:t>’</w:t>
      </w:r>
      <w:r>
        <w:rPr>
          <w:lang w:eastAsia="en-US"/>
        </w:rPr>
        <w:t>il les regardait</w:t>
      </w:r>
      <w:r w:rsidR="0046142F">
        <w:rPr>
          <w:lang w:eastAsia="en-US"/>
        </w:rPr>
        <w:t xml:space="preserve">, </w:t>
      </w:r>
      <w:r>
        <w:rPr>
          <w:lang w:eastAsia="en-US"/>
        </w:rPr>
        <w:t>l</w:t>
      </w:r>
      <w:r w:rsidR="0046142F">
        <w:rPr>
          <w:lang w:eastAsia="en-US"/>
        </w:rPr>
        <w:t>’</w:t>
      </w:r>
      <w:r>
        <w:rPr>
          <w:lang w:eastAsia="en-US"/>
        </w:rPr>
        <w:t>envie de rire le prenait</w:t>
      </w:r>
      <w:r w:rsidR="0046142F">
        <w:rPr>
          <w:lang w:eastAsia="en-US"/>
        </w:rPr>
        <w:t>.</w:t>
      </w:r>
    </w:p>
    <w:p w14:paraId="3B328A27" w14:textId="5052DC1B" w:rsidR="0046142F" w:rsidRDefault="0046142F" w:rsidP="0046142F">
      <w:pPr>
        <w:rPr>
          <w:lang w:eastAsia="en-US"/>
        </w:rPr>
      </w:pPr>
      <w:r>
        <w:rPr>
          <w:lang w:eastAsia="en-US"/>
        </w:rPr>
        <w:t>— </w:t>
      </w:r>
      <w:r w:rsidR="003148C9">
        <w:rPr>
          <w:lang w:eastAsia="en-US"/>
        </w:rPr>
        <w:t>Vingt ans qu</w:t>
      </w:r>
      <w:r>
        <w:rPr>
          <w:lang w:eastAsia="en-US"/>
        </w:rPr>
        <w:t>’</w:t>
      </w:r>
      <w:r w:rsidR="003148C9">
        <w:rPr>
          <w:lang w:eastAsia="en-US"/>
        </w:rPr>
        <w:t>ils jouent à s</w:t>
      </w:r>
      <w:r>
        <w:rPr>
          <w:lang w:eastAsia="en-US"/>
        </w:rPr>
        <w:t>’</w:t>
      </w:r>
      <w:r w:rsidR="003148C9">
        <w:rPr>
          <w:lang w:eastAsia="en-US"/>
        </w:rPr>
        <w:t>entre-assassiner</w:t>
      </w:r>
      <w:r>
        <w:rPr>
          <w:lang w:eastAsia="en-US"/>
        </w:rPr>
        <w:t xml:space="preserve">, </w:t>
      </w:r>
      <w:r w:rsidR="003148C9">
        <w:rPr>
          <w:lang w:eastAsia="en-US"/>
        </w:rPr>
        <w:t>ces gens-là</w:t>
      </w:r>
      <w:r>
        <w:rPr>
          <w:lang w:eastAsia="en-US"/>
        </w:rPr>
        <w:t xml:space="preserve"> !… </w:t>
      </w:r>
      <w:r w:rsidR="003148C9">
        <w:rPr>
          <w:lang w:eastAsia="en-US"/>
        </w:rPr>
        <w:t>murmura-t-il</w:t>
      </w:r>
      <w:r>
        <w:rPr>
          <w:lang w:eastAsia="en-US"/>
        </w:rPr>
        <w:t xml:space="preserve">, </w:t>
      </w:r>
      <w:r w:rsidR="006C2AE1">
        <w:rPr>
          <w:lang w:eastAsia="en-US"/>
        </w:rPr>
        <w:t>—</w:t>
      </w:r>
      <w:r>
        <w:rPr>
          <w:lang w:eastAsia="en-US"/>
        </w:rPr>
        <w:t xml:space="preserve"> </w:t>
      </w:r>
      <w:r w:rsidR="003148C9">
        <w:rPr>
          <w:lang w:eastAsia="en-US"/>
        </w:rPr>
        <w:t xml:space="preserve">et ils ne </w:t>
      </w:r>
      <w:r w:rsidR="003148C9">
        <w:t>s</w:t>
      </w:r>
      <w:r>
        <w:rPr>
          <w:lang w:eastAsia="en-US"/>
        </w:rPr>
        <w:t>’</w:t>
      </w:r>
      <w:r w:rsidR="003148C9">
        <w:rPr>
          <w:lang w:eastAsia="en-US"/>
        </w:rPr>
        <w:t>en portent que mieux</w:t>
      </w:r>
      <w:r>
        <w:rPr>
          <w:lang w:eastAsia="en-US"/>
        </w:rPr>
        <w:t xml:space="preserve">… </w:t>
      </w:r>
      <w:r w:rsidR="003148C9">
        <w:rPr>
          <w:lang w:eastAsia="en-US"/>
        </w:rPr>
        <w:t>Je suis sûr qu</w:t>
      </w:r>
      <w:r>
        <w:rPr>
          <w:lang w:eastAsia="en-US"/>
        </w:rPr>
        <w:t>’</w:t>
      </w:r>
      <w:r w:rsidR="003148C9">
        <w:rPr>
          <w:lang w:eastAsia="en-US"/>
        </w:rPr>
        <w:t>ils ont tous des cuirasses sous leur gilet et des pistolets à vent dans leurs poches</w:t>
      </w:r>
      <w:r>
        <w:rPr>
          <w:lang w:eastAsia="en-US"/>
        </w:rPr>
        <w:t xml:space="preserve">… </w:t>
      </w:r>
      <w:r w:rsidR="003148C9">
        <w:rPr>
          <w:lang w:eastAsia="en-US"/>
        </w:rPr>
        <w:t>Ah çà</w:t>
      </w:r>
      <w:r>
        <w:rPr>
          <w:lang w:eastAsia="en-US"/>
        </w:rPr>
        <w:t xml:space="preserve">, </w:t>
      </w:r>
      <w:r w:rsidR="003148C9">
        <w:rPr>
          <w:lang w:eastAsia="en-US"/>
        </w:rPr>
        <w:t>il ne revient pas</w:t>
      </w:r>
      <w:r>
        <w:rPr>
          <w:lang w:eastAsia="en-US"/>
        </w:rPr>
        <w:t xml:space="preserve">, </w:t>
      </w:r>
      <w:r w:rsidR="003148C9">
        <w:rPr>
          <w:lang w:eastAsia="en-US"/>
        </w:rPr>
        <w:t>ce Romblon-Ballon</w:t>
      </w:r>
      <w:r>
        <w:rPr>
          <w:lang w:eastAsia="en-US"/>
        </w:rPr>
        <w:t> !</w:t>
      </w:r>
    </w:p>
    <w:p w14:paraId="78191F4B" w14:textId="45A46F96" w:rsidR="0046142F" w:rsidRDefault="003148C9" w:rsidP="0046142F">
      <w:pPr>
        <w:rPr>
          <w:lang w:eastAsia="en-US"/>
        </w:rPr>
      </w:pPr>
      <w:r>
        <w:rPr>
          <w:lang w:eastAsia="en-US"/>
        </w:rPr>
        <w:t>Comme il retournait à sa place</w:t>
      </w:r>
      <w:r w:rsidR="0046142F">
        <w:rPr>
          <w:lang w:eastAsia="en-US"/>
        </w:rPr>
        <w:t xml:space="preserve">, </w:t>
      </w:r>
      <w:r>
        <w:rPr>
          <w:lang w:eastAsia="en-US"/>
        </w:rPr>
        <w:t xml:space="preserve">il aperçut quelque chose de blanc sous la chaise de </w:t>
      </w:r>
      <w:r>
        <w:t>Romblon</w:t>
      </w:r>
      <w:r w:rsidR="0046142F">
        <w:rPr>
          <w:lang w:eastAsia="en-US"/>
        </w:rPr>
        <w:t xml:space="preserve">. </w:t>
      </w:r>
      <w:r>
        <w:rPr>
          <w:lang w:eastAsia="en-US"/>
        </w:rPr>
        <w:t>Il se baissa</w:t>
      </w:r>
      <w:r w:rsidR="0046142F">
        <w:rPr>
          <w:lang w:eastAsia="en-US"/>
        </w:rPr>
        <w:t xml:space="preserve">, </w:t>
      </w:r>
      <w:r w:rsidR="006C2AE1">
        <w:rPr>
          <w:lang w:eastAsia="en-US"/>
        </w:rPr>
        <w:t>—</w:t>
      </w:r>
      <w:r w:rsidR="0046142F">
        <w:rPr>
          <w:lang w:eastAsia="en-US"/>
        </w:rPr>
        <w:t xml:space="preserve"> </w:t>
      </w:r>
      <w:r>
        <w:rPr>
          <w:lang w:eastAsia="en-US"/>
        </w:rPr>
        <w:t>lentement</w:t>
      </w:r>
      <w:r w:rsidR="0046142F">
        <w:rPr>
          <w:lang w:eastAsia="en-US"/>
        </w:rPr>
        <w:t xml:space="preserve">, </w:t>
      </w:r>
      <w:r w:rsidR="006C2AE1">
        <w:rPr>
          <w:lang w:eastAsia="en-US"/>
        </w:rPr>
        <w:t>—</w:t>
      </w:r>
      <w:r w:rsidR="0046142F">
        <w:rPr>
          <w:lang w:eastAsia="en-US"/>
        </w:rPr>
        <w:t xml:space="preserve"> </w:t>
      </w:r>
      <w:r>
        <w:rPr>
          <w:lang w:eastAsia="en-US"/>
        </w:rPr>
        <w:t>comme il convient à un homme qui a du madère jusqu</w:t>
      </w:r>
      <w:r w:rsidR="0046142F">
        <w:rPr>
          <w:lang w:eastAsia="en-US"/>
        </w:rPr>
        <w:t>’</w:t>
      </w:r>
      <w:r>
        <w:rPr>
          <w:lang w:eastAsia="en-US"/>
        </w:rPr>
        <w:t>aux yeux</w:t>
      </w:r>
      <w:r w:rsidR="0046142F">
        <w:rPr>
          <w:lang w:eastAsia="en-US"/>
        </w:rPr>
        <w:t xml:space="preserve">, </w:t>
      </w:r>
      <w:r>
        <w:rPr>
          <w:lang w:eastAsia="en-US"/>
        </w:rPr>
        <w:t>et ramassa l</w:t>
      </w:r>
      <w:r w:rsidR="0046142F">
        <w:rPr>
          <w:lang w:eastAsia="en-US"/>
        </w:rPr>
        <w:t>’</w:t>
      </w:r>
      <w:r>
        <w:rPr>
          <w:lang w:eastAsia="en-US"/>
        </w:rPr>
        <w:t>objet</w:t>
      </w:r>
      <w:r w:rsidR="0046142F">
        <w:rPr>
          <w:lang w:eastAsia="en-US"/>
        </w:rPr>
        <w:t>.</w:t>
      </w:r>
    </w:p>
    <w:p w14:paraId="01327496" w14:textId="77777777" w:rsidR="0046142F" w:rsidRDefault="003148C9" w:rsidP="0046142F">
      <w:pPr>
        <w:rPr>
          <w:lang w:eastAsia="en-US"/>
        </w:rPr>
      </w:pPr>
      <w:r>
        <w:rPr>
          <w:lang w:eastAsia="en-US"/>
        </w:rPr>
        <w:t>C</w:t>
      </w:r>
      <w:r w:rsidR="0046142F">
        <w:rPr>
          <w:lang w:eastAsia="en-US"/>
        </w:rPr>
        <w:t>’</w:t>
      </w:r>
      <w:r>
        <w:rPr>
          <w:lang w:eastAsia="en-US"/>
        </w:rPr>
        <w:t>était une lettre adressée à Romblon</w:t>
      </w:r>
      <w:r w:rsidR="0046142F">
        <w:rPr>
          <w:lang w:eastAsia="en-US"/>
        </w:rPr>
        <w:t>.</w:t>
      </w:r>
    </w:p>
    <w:p w14:paraId="69AF425F" w14:textId="17EE76A7" w:rsidR="0046142F" w:rsidRDefault="003148C9" w:rsidP="0046142F">
      <w:pPr>
        <w:rPr>
          <w:lang w:eastAsia="en-US"/>
        </w:rPr>
      </w:pPr>
      <w:r>
        <w:rPr>
          <w:lang w:eastAsia="en-US"/>
        </w:rPr>
        <w:t>Mazurke fit le geste de la déposer sur la table</w:t>
      </w:r>
      <w:r w:rsidR="0046142F">
        <w:rPr>
          <w:lang w:eastAsia="en-US"/>
        </w:rPr>
        <w:t xml:space="preserve"> ; </w:t>
      </w:r>
      <w:r>
        <w:rPr>
          <w:lang w:eastAsia="en-US"/>
        </w:rPr>
        <w:t>mais il crut reconnaître l</w:t>
      </w:r>
      <w:r w:rsidR="0046142F">
        <w:rPr>
          <w:lang w:eastAsia="en-US"/>
        </w:rPr>
        <w:t>’</w:t>
      </w:r>
      <w:r>
        <w:rPr>
          <w:lang w:eastAsia="en-US"/>
        </w:rPr>
        <w:t xml:space="preserve">écriture de </w:t>
      </w:r>
      <w:r w:rsidR="0046142F">
        <w:rPr>
          <w:lang w:eastAsia="en-US"/>
        </w:rPr>
        <w:t>M. </w:t>
      </w:r>
      <w:r>
        <w:rPr>
          <w:lang w:eastAsia="en-US"/>
        </w:rPr>
        <w:t>Bapt</w:t>
      </w:r>
      <w:r>
        <w:t>iste</w:t>
      </w:r>
      <w:r w:rsidR="0046142F">
        <w:rPr>
          <w:lang w:eastAsia="en-US"/>
        </w:rPr>
        <w:t xml:space="preserve"> ; </w:t>
      </w:r>
      <w:r w:rsidR="006C2AE1">
        <w:rPr>
          <w:lang w:eastAsia="en-US"/>
        </w:rPr>
        <w:t>—</w:t>
      </w:r>
      <w:r w:rsidR="0046142F">
        <w:rPr>
          <w:lang w:eastAsia="en-US"/>
        </w:rPr>
        <w:t xml:space="preserve"> </w:t>
      </w:r>
      <w:r>
        <w:rPr>
          <w:lang w:eastAsia="en-US"/>
        </w:rPr>
        <w:t>et</w:t>
      </w:r>
      <w:r w:rsidR="0046142F">
        <w:rPr>
          <w:lang w:eastAsia="en-US"/>
        </w:rPr>
        <w:t xml:space="preserve">, </w:t>
      </w:r>
      <w:r>
        <w:rPr>
          <w:lang w:eastAsia="en-US"/>
        </w:rPr>
        <w:t>d</w:t>
      </w:r>
      <w:r w:rsidR="0046142F">
        <w:rPr>
          <w:lang w:eastAsia="en-US"/>
        </w:rPr>
        <w:t>’</w:t>
      </w:r>
      <w:r>
        <w:rPr>
          <w:lang w:eastAsia="en-US"/>
        </w:rPr>
        <w:t>ailleurs</w:t>
      </w:r>
      <w:r w:rsidR="0046142F">
        <w:rPr>
          <w:lang w:eastAsia="en-US"/>
        </w:rPr>
        <w:t xml:space="preserve">, </w:t>
      </w:r>
      <w:r>
        <w:rPr>
          <w:lang w:eastAsia="en-US"/>
        </w:rPr>
        <w:t>il n</w:t>
      </w:r>
      <w:r w:rsidR="0046142F">
        <w:rPr>
          <w:lang w:eastAsia="en-US"/>
        </w:rPr>
        <w:t>’</w:t>
      </w:r>
      <w:r>
        <w:rPr>
          <w:lang w:eastAsia="en-US"/>
        </w:rPr>
        <w:t>était pas là pour avoir des scrupules</w:t>
      </w:r>
      <w:r w:rsidR="0046142F">
        <w:rPr>
          <w:lang w:eastAsia="en-US"/>
        </w:rPr>
        <w:t>.</w:t>
      </w:r>
    </w:p>
    <w:p w14:paraId="18BEC97C" w14:textId="77777777" w:rsidR="0046142F" w:rsidRDefault="003148C9" w:rsidP="0046142F">
      <w:pPr>
        <w:rPr>
          <w:lang w:eastAsia="en-US"/>
        </w:rPr>
      </w:pPr>
      <w:r>
        <w:rPr>
          <w:lang w:eastAsia="en-US"/>
        </w:rPr>
        <w:t>Il déploya le papier et lut</w:t>
      </w:r>
      <w:r w:rsidR="0046142F">
        <w:rPr>
          <w:lang w:eastAsia="en-US"/>
        </w:rPr>
        <w:t> :</w:t>
      </w:r>
    </w:p>
    <w:p w14:paraId="5BBA8431" w14:textId="77777777" w:rsidR="0046142F" w:rsidRDefault="0046142F" w:rsidP="0046142F">
      <w:pPr>
        <w:rPr>
          <w:lang w:eastAsia="en-US"/>
        </w:rPr>
      </w:pPr>
      <w:r>
        <w:rPr>
          <w:lang w:eastAsia="en-US"/>
        </w:rPr>
        <w:t>« </w:t>
      </w:r>
      <w:r w:rsidR="003148C9">
        <w:rPr>
          <w:lang w:eastAsia="en-US"/>
        </w:rPr>
        <w:t>Mon vieux Ballon</w:t>
      </w:r>
      <w:r>
        <w:rPr>
          <w:lang w:eastAsia="en-US"/>
        </w:rPr>
        <w:t>,</w:t>
      </w:r>
    </w:p>
    <w:p w14:paraId="281F39CD" w14:textId="61D018B0" w:rsidR="0046142F" w:rsidRDefault="0046142F" w:rsidP="0046142F">
      <w:pPr>
        <w:rPr>
          <w:lang w:eastAsia="en-US"/>
        </w:rPr>
      </w:pPr>
      <w:r>
        <w:rPr>
          <w:lang w:eastAsia="en-US"/>
        </w:rPr>
        <w:lastRenderedPageBreak/>
        <w:t>« </w:t>
      </w:r>
      <w:r w:rsidR="003148C9">
        <w:rPr>
          <w:lang w:eastAsia="en-US"/>
        </w:rPr>
        <w:t xml:space="preserve">Voici un autre client qui demande des renseignements sur une liste presque semblable à celle de ce </w:t>
      </w:r>
      <w:r>
        <w:rPr>
          <w:lang w:eastAsia="en-US"/>
        </w:rPr>
        <w:t>M. </w:t>
      </w:r>
      <w:r w:rsidR="003148C9">
        <w:rPr>
          <w:lang w:eastAsia="en-US"/>
        </w:rPr>
        <w:t xml:space="preserve">André </w:t>
      </w:r>
      <w:proofErr w:type="spellStart"/>
      <w:r w:rsidR="003148C9">
        <w:rPr>
          <w:lang w:eastAsia="en-US"/>
        </w:rPr>
        <w:t>Lointier</w:t>
      </w:r>
      <w:proofErr w:type="spellEnd"/>
      <w:r>
        <w:rPr>
          <w:lang w:eastAsia="en-US"/>
        </w:rPr>
        <w:t xml:space="preserve">, </w:t>
      </w:r>
      <w:r w:rsidR="003148C9">
        <w:rPr>
          <w:lang w:eastAsia="en-US"/>
        </w:rPr>
        <w:t>de la rue du R</w:t>
      </w:r>
      <w:r w:rsidR="003148C9">
        <w:t>egard</w:t>
      </w:r>
      <w:r>
        <w:rPr>
          <w:lang w:eastAsia="en-US"/>
        </w:rPr>
        <w:t>.</w:t>
      </w:r>
    </w:p>
    <w:p w14:paraId="027D046A" w14:textId="1756A86F" w:rsidR="0046142F" w:rsidRDefault="0046142F" w:rsidP="0046142F">
      <w:pPr>
        <w:rPr>
          <w:lang w:eastAsia="en-US"/>
        </w:rPr>
      </w:pPr>
      <w:r>
        <w:rPr>
          <w:lang w:eastAsia="en-US"/>
        </w:rPr>
        <w:t>« </w:t>
      </w:r>
      <w:r w:rsidR="003148C9">
        <w:rPr>
          <w:lang w:eastAsia="en-US"/>
        </w:rPr>
        <w:t>Seulement</w:t>
      </w:r>
      <w:r>
        <w:rPr>
          <w:lang w:eastAsia="en-US"/>
        </w:rPr>
        <w:t xml:space="preserve">, </w:t>
      </w:r>
      <w:r w:rsidR="003148C9">
        <w:rPr>
          <w:lang w:eastAsia="en-US"/>
        </w:rPr>
        <w:t>le nouveau client ajoute à la liste deux noms</w:t>
      </w:r>
      <w:r>
        <w:rPr>
          <w:lang w:eastAsia="en-US"/>
        </w:rPr>
        <w:t> : MM. </w:t>
      </w:r>
      <w:r w:rsidR="003148C9">
        <w:rPr>
          <w:lang w:eastAsia="en-US"/>
        </w:rPr>
        <w:t xml:space="preserve">Fargeau et Lucien </w:t>
      </w:r>
      <w:proofErr w:type="spellStart"/>
      <w:r w:rsidR="003148C9">
        <w:rPr>
          <w:lang w:eastAsia="en-US"/>
        </w:rPr>
        <w:t>Crébu</w:t>
      </w:r>
      <w:proofErr w:type="spellEnd"/>
      <w:r w:rsidR="003148C9">
        <w:rPr>
          <w:lang w:eastAsia="en-US"/>
        </w:rPr>
        <w:t xml:space="preserve"> de la </w:t>
      </w:r>
      <w:proofErr w:type="spellStart"/>
      <w:r w:rsidR="003148C9">
        <w:rPr>
          <w:lang w:eastAsia="en-US"/>
        </w:rPr>
        <w:t>Saulays</w:t>
      </w:r>
      <w:proofErr w:type="spellEnd"/>
      <w:r>
        <w:rPr>
          <w:lang w:eastAsia="en-US"/>
        </w:rPr>
        <w:t xml:space="preserve">, </w:t>
      </w:r>
      <w:r w:rsidR="003148C9">
        <w:rPr>
          <w:lang w:eastAsia="en-US"/>
        </w:rPr>
        <w:t xml:space="preserve">et il supprime le nom de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w:t>
      </w:r>
    </w:p>
    <w:p w14:paraId="7152BD40" w14:textId="77777777" w:rsidR="0046142F" w:rsidRDefault="0046142F" w:rsidP="0046142F">
      <w:pPr>
        <w:rPr>
          <w:lang w:eastAsia="en-US"/>
        </w:rPr>
      </w:pPr>
      <w:r>
        <w:rPr>
          <w:lang w:eastAsia="en-US"/>
        </w:rPr>
        <w:t>« </w:t>
      </w:r>
      <w:r w:rsidR="003148C9">
        <w:rPr>
          <w:lang w:eastAsia="en-US"/>
        </w:rPr>
        <w:t>Comme nous le pensions bien</w:t>
      </w:r>
      <w:r>
        <w:rPr>
          <w:lang w:eastAsia="en-US"/>
        </w:rPr>
        <w:t xml:space="preserve">, </w:t>
      </w:r>
      <w:r w:rsidR="003148C9">
        <w:rPr>
          <w:lang w:eastAsia="en-US"/>
        </w:rPr>
        <w:t>le nouveau client désire vous voir</w:t>
      </w:r>
      <w:r>
        <w:rPr>
          <w:lang w:eastAsia="en-US"/>
        </w:rPr>
        <w:t xml:space="preserve">, </w:t>
      </w:r>
      <w:r w:rsidR="003148C9">
        <w:rPr>
          <w:lang w:eastAsia="en-US"/>
        </w:rPr>
        <w:t>et je l</w:t>
      </w:r>
      <w:r>
        <w:rPr>
          <w:lang w:eastAsia="en-US"/>
        </w:rPr>
        <w:t>’</w:t>
      </w:r>
      <w:r w:rsidR="003148C9">
        <w:rPr>
          <w:lang w:eastAsia="en-US"/>
        </w:rPr>
        <w:t>ai convoqué pour aujourd</w:t>
      </w:r>
      <w:r>
        <w:rPr>
          <w:lang w:eastAsia="en-US"/>
        </w:rPr>
        <w:t>’</w:t>
      </w:r>
      <w:r w:rsidR="003148C9">
        <w:rPr>
          <w:lang w:eastAsia="en-US"/>
        </w:rPr>
        <w:t>hui</w:t>
      </w:r>
      <w:r w:rsidR="003148C9">
        <w:t xml:space="preserve"> chez la marquise</w:t>
      </w:r>
      <w:r>
        <w:rPr>
          <w:lang w:eastAsia="en-US"/>
        </w:rPr>
        <w:t>.</w:t>
      </w:r>
    </w:p>
    <w:p w14:paraId="5C81F33D" w14:textId="77777777" w:rsidR="0046142F" w:rsidRDefault="0046142F" w:rsidP="0046142F">
      <w:pPr>
        <w:rPr>
          <w:lang w:eastAsia="en-US"/>
        </w:rPr>
      </w:pPr>
      <w:r>
        <w:rPr>
          <w:lang w:eastAsia="en-US"/>
        </w:rPr>
        <w:t>« </w:t>
      </w:r>
      <w:r w:rsidR="003148C9">
        <w:rPr>
          <w:lang w:eastAsia="en-US"/>
        </w:rPr>
        <w:t>Salut et fraternité</w:t>
      </w:r>
      <w:r>
        <w:rPr>
          <w:lang w:eastAsia="en-US"/>
        </w:rPr>
        <w:t>,</w:t>
      </w:r>
    </w:p>
    <w:p w14:paraId="4CA7F3D1" w14:textId="0E332E40" w:rsidR="0046142F" w:rsidRDefault="0046142F" w:rsidP="0046142F">
      <w:pPr>
        <w:jc w:val="right"/>
        <w:rPr>
          <w:lang w:eastAsia="en-US"/>
        </w:rPr>
      </w:pPr>
      <w:r>
        <w:rPr>
          <w:lang w:eastAsia="en-US"/>
        </w:rPr>
        <w:t>« </w:t>
      </w:r>
      <w:r w:rsidR="003148C9" w:rsidRPr="0046142F">
        <w:rPr>
          <w:lang w:eastAsia="en-US"/>
        </w:rPr>
        <w:t>BAPTISTE</w:t>
      </w:r>
      <w:r>
        <w:rPr>
          <w:lang w:eastAsia="en-US"/>
        </w:rPr>
        <w:t> »</w:t>
      </w:r>
    </w:p>
    <w:p w14:paraId="15B3FC99" w14:textId="77777777" w:rsidR="0046142F" w:rsidRDefault="003148C9" w:rsidP="0046142F">
      <w:pPr>
        <w:rPr>
          <w:lang w:eastAsia="en-US"/>
        </w:rPr>
      </w:pPr>
      <w:r>
        <w:rPr>
          <w:lang w:eastAsia="en-US"/>
        </w:rPr>
        <w:t>Un petit mot au crayon ajoutait</w:t>
      </w:r>
      <w:r w:rsidR="0046142F">
        <w:rPr>
          <w:lang w:eastAsia="en-US"/>
        </w:rPr>
        <w:t> :</w:t>
      </w:r>
    </w:p>
    <w:p w14:paraId="411F92F1" w14:textId="005D4886" w:rsidR="0046142F" w:rsidRDefault="0046142F" w:rsidP="0046142F">
      <w:pPr>
        <w:rPr>
          <w:lang w:eastAsia="en-US"/>
        </w:rPr>
      </w:pPr>
      <w:r>
        <w:rPr>
          <w:lang w:eastAsia="en-US"/>
        </w:rPr>
        <w:t>« </w:t>
      </w:r>
      <w:r w:rsidR="003148C9">
        <w:rPr>
          <w:lang w:eastAsia="en-US"/>
        </w:rPr>
        <w:t>Le nouveau client a fait sauter la banque à Wiesbaden</w:t>
      </w:r>
      <w:r>
        <w:rPr>
          <w:lang w:eastAsia="en-US"/>
        </w:rPr>
        <w:t xml:space="preserve">. </w:t>
      </w:r>
      <w:r w:rsidR="003148C9">
        <w:rPr>
          <w:lang w:eastAsia="en-US"/>
        </w:rPr>
        <w:t>Il a l</w:t>
      </w:r>
      <w:r>
        <w:rPr>
          <w:lang w:eastAsia="en-US"/>
        </w:rPr>
        <w:t>’</w:t>
      </w:r>
      <w:r w:rsidR="003148C9">
        <w:rPr>
          <w:lang w:eastAsia="en-US"/>
        </w:rPr>
        <w:t>air méchant</w:t>
      </w:r>
      <w:r>
        <w:rPr>
          <w:lang w:eastAsia="en-US"/>
        </w:rPr>
        <w:t xml:space="preserve">, </w:t>
      </w:r>
      <w:r w:rsidR="003148C9">
        <w:rPr>
          <w:lang w:eastAsia="en-US"/>
        </w:rPr>
        <w:t>mais on l</w:t>
      </w:r>
      <w:r>
        <w:rPr>
          <w:lang w:eastAsia="en-US"/>
        </w:rPr>
        <w:t>’</w:t>
      </w:r>
      <w:r w:rsidR="003148C9">
        <w:rPr>
          <w:lang w:eastAsia="en-US"/>
        </w:rPr>
        <w:t>arrange comme on veut</w:t>
      </w:r>
      <w:r>
        <w:rPr>
          <w:lang w:eastAsia="en-US"/>
        </w:rPr>
        <w:t xml:space="preserve">. </w:t>
      </w:r>
      <w:r w:rsidR="003148C9">
        <w:rPr>
          <w:lang w:eastAsia="en-US"/>
        </w:rPr>
        <w:t>Ça peut être une grande affaire</w:t>
      </w:r>
      <w:r>
        <w:rPr>
          <w:lang w:eastAsia="en-US"/>
        </w:rPr>
        <w:t>. »</w:t>
      </w:r>
    </w:p>
    <w:p w14:paraId="2FEA5C80" w14:textId="77777777" w:rsidR="0046142F" w:rsidRDefault="003148C9" w:rsidP="0046142F">
      <w:pPr>
        <w:rPr>
          <w:lang w:eastAsia="en-US"/>
        </w:rPr>
      </w:pPr>
      <w:r>
        <w:rPr>
          <w:lang w:eastAsia="en-US"/>
        </w:rPr>
        <w:t>Mazurke mit cette</w:t>
      </w:r>
      <w:r>
        <w:t xml:space="preserve"> lettre dans sa poche</w:t>
      </w:r>
      <w:r w:rsidR="0046142F">
        <w:rPr>
          <w:lang w:eastAsia="en-US"/>
        </w:rPr>
        <w:t>.</w:t>
      </w:r>
    </w:p>
    <w:p w14:paraId="7C65A71B" w14:textId="73A46AA3" w:rsidR="0046142F" w:rsidRDefault="0046142F" w:rsidP="0046142F">
      <w:pPr>
        <w:rPr>
          <w:lang w:eastAsia="en-US"/>
        </w:rPr>
      </w:pPr>
      <w:r>
        <w:rPr>
          <w:lang w:eastAsia="en-US"/>
        </w:rPr>
        <w:t>— </w:t>
      </w:r>
      <w:r w:rsidR="003148C9">
        <w:rPr>
          <w:lang w:eastAsia="en-US"/>
        </w:rPr>
        <w:t>Diable</w:t>
      </w:r>
      <w:r>
        <w:rPr>
          <w:lang w:eastAsia="en-US"/>
        </w:rPr>
        <w:t xml:space="preserve"> ! </w:t>
      </w:r>
      <w:r w:rsidR="003148C9">
        <w:rPr>
          <w:lang w:eastAsia="en-US"/>
        </w:rPr>
        <w:t>fit-il</w:t>
      </w:r>
      <w:r>
        <w:rPr>
          <w:lang w:eastAsia="en-US"/>
        </w:rPr>
        <w:t xml:space="preserve"> ; </w:t>
      </w:r>
      <w:r w:rsidR="006C2AE1">
        <w:rPr>
          <w:lang w:eastAsia="en-US"/>
        </w:rPr>
        <w:t>—</w:t>
      </w:r>
      <w:r>
        <w:rPr>
          <w:lang w:eastAsia="en-US"/>
        </w:rPr>
        <w:t xml:space="preserve"> </w:t>
      </w:r>
      <w:r w:rsidR="003148C9">
        <w:rPr>
          <w:lang w:eastAsia="en-US"/>
        </w:rPr>
        <w:t xml:space="preserve">ce bon </w:t>
      </w:r>
      <w:r>
        <w:rPr>
          <w:lang w:eastAsia="en-US"/>
        </w:rPr>
        <w:t>M. </w:t>
      </w:r>
      <w:r w:rsidR="003148C9">
        <w:rPr>
          <w:lang w:eastAsia="en-US"/>
        </w:rPr>
        <w:t>Romblon</w:t>
      </w:r>
      <w:r>
        <w:rPr>
          <w:lang w:eastAsia="en-US"/>
        </w:rPr>
        <w:t xml:space="preserve"> !… </w:t>
      </w:r>
      <w:r w:rsidR="003148C9">
        <w:rPr>
          <w:lang w:eastAsia="en-US"/>
        </w:rPr>
        <w:t>pou-ouh</w:t>
      </w:r>
      <w:r>
        <w:rPr>
          <w:lang w:eastAsia="en-US"/>
        </w:rPr>
        <w:t xml:space="preserve"> !… </w:t>
      </w:r>
      <w:r w:rsidR="003148C9">
        <w:rPr>
          <w:lang w:eastAsia="en-US"/>
        </w:rPr>
        <w:t>Une grande affaire</w:t>
      </w:r>
      <w:r>
        <w:rPr>
          <w:lang w:eastAsia="en-US"/>
        </w:rPr>
        <w:t xml:space="preserve">… </w:t>
      </w:r>
      <w:r w:rsidR="003148C9">
        <w:rPr>
          <w:lang w:eastAsia="en-US"/>
        </w:rPr>
        <w:t>Je crois qu</w:t>
      </w:r>
      <w:r>
        <w:rPr>
          <w:lang w:eastAsia="en-US"/>
        </w:rPr>
        <w:t>’</w:t>
      </w:r>
      <w:r w:rsidR="003148C9">
        <w:rPr>
          <w:lang w:eastAsia="en-US"/>
        </w:rPr>
        <w:t>il ne faut plus boire</w:t>
      </w:r>
      <w:r>
        <w:rPr>
          <w:lang w:eastAsia="en-US"/>
        </w:rPr>
        <w:t>.</w:t>
      </w:r>
    </w:p>
    <w:p w14:paraId="498EFAEC" w14:textId="77777777" w:rsidR="0046142F" w:rsidRDefault="003148C9" w:rsidP="0046142F">
      <w:pPr>
        <w:rPr>
          <w:lang w:eastAsia="en-US"/>
        </w:rPr>
      </w:pPr>
      <w:r>
        <w:rPr>
          <w:lang w:eastAsia="en-US"/>
        </w:rPr>
        <w:t>Il se laissa retomber sur son fauteuil</w:t>
      </w:r>
      <w:r w:rsidR="0046142F">
        <w:rPr>
          <w:lang w:eastAsia="en-US"/>
        </w:rPr>
        <w:t>.</w:t>
      </w:r>
    </w:p>
    <w:p w14:paraId="7A267840" w14:textId="77777777" w:rsidR="0046142F" w:rsidRDefault="003148C9" w:rsidP="0046142F">
      <w:pPr>
        <w:rPr>
          <w:lang w:eastAsia="en-US"/>
        </w:rPr>
      </w:pPr>
      <w:r>
        <w:rPr>
          <w:lang w:eastAsia="en-US"/>
        </w:rPr>
        <w:t>Il voulait réfléchir</w:t>
      </w:r>
      <w:r w:rsidR="0046142F">
        <w:rPr>
          <w:lang w:eastAsia="en-US"/>
        </w:rPr>
        <w:t xml:space="preserve"> ; </w:t>
      </w:r>
      <w:r>
        <w:rPr>
          <w:lang w:eastAsia="en-US"/>
        </w:rPr>
        <w:t>mais le madère</w:t>
      </w:r>
      <w:r w:rsidR="0046142F">
        <w:rPr>
          <w:lang w:eastAsia="en-US"/>
        </w:rPr>
        <w:t> !…</w:t>
      </w:r>
    </w:p>
    <w:p w14:paraId="246C5CBF" w14:textId="77777777" w:rsidR="0046142F" w:rsidRDefault="003148C9" w:rsidP="0046142F">
      <w:pPr>
        <w:rPr>
          <w:lang w:eastAsia="en-US"/>
        </w:rPr>
      </w:pPr>
      <w:r>
        <w:rPr>
          <w:lang w:eastAsia="en-US"/>
        </w:rPr>
        <w:t>En ce moment</w:t>
      </w:r>
      <w:r w:rsidR="0046142F">
        <w:rPr>
          <w:lang w:eastAsia="en-US"/>
        </w:rPr>
        <w:t xml:space="preserve">, </w:t>
      </w:r>
      <w:r>
        <w:rPr>
          <w:lang w:eastAsia="en-US"/>
        </w:rPr>
        <w:t>un léger bruit se fit à l</w:t>
      </w:r>
      <w:r>
        <w:t>a porte de l</w:t>
      </w:r>
      <w:r w:rsidR="0046142F">
        <w:rPr>
          <w:lang w:eastAsia="en-US"/>
        </w:rPr>
        <w:t>’</w:t>
      </w:r>
      <w:r>
        <w:rPr>
          <w:lang w:eastAsia="en-US"/>
        </w:rPr>
        <w:t>entre-deux conduisant dans la salle de bal</w:t>
      </w:r>
      <w:r w:rsidR="0046142F">
        <w:rPr>
          <w:lang w:eastAsia="en-US"/>
        </w:rPr>
        <w:t xml:space="preserve">. </w:t>
      </w:r>
      <w:r>
        <w:rPr>
          <w:lang w:eastAsia="en-US"/>
        </w:rPr>
        <w:t>Mazurke</w:t>
      </w:r>
      <w:r w:rsidR="0046142F">
        <w:rPr>
          <w:lang w:eastAsia="en-US"/>
        </w:rPr>
        <w:t xml:space="preserve">, </w:t>
      </w:r>
      <w:r>
        <w:rPr>
          <w:lang w:eastAsia="en-US"/>
        </w:rPr>
        <w:t>qui avait la tête baissée</w:t>
      </w:r>
      <w:r w:rsidR="0046142F">
        <w:rPr>
          <w:lang w:eastAsia="en-US"/>
        </w:rPr>
        <w:t xml:space="preserve">, </w:t>
      </w:r>
      <w:r>
        <w:rPr>
          <w:lang w:eastAsia="en-US"/>
        </w:rPr>
        <w:t>la releva brusquement</w:t>
      </w:r>
      <w:r w:rsidR="0046142F">
        <w:rPr>
          <w:lang w:eastAsia="en-US"/>
        </w:rPr>
        <w:t xml:space="preserve">, </w:t>
      </w:r>
      <w:r>
        <w:rPr>
          <w:lang w:eastAsia="en-US"/>
        </w:rPr>
        <w:t>et ses grands cheveux flottèrent</w:t>
      </w:r>
      <w:r w:rsidR="0046142F">
        <w:rPr>
          <w:lang w:eastAsia="en-US"/>
        </w:rPr>
        <w:t>.</w:t>
      </w:r>
    </w:p>
    <w:p w14:paraId="5D565CAA" w14:textId="5D1B6884" w:rsidR="0046142F" w:rsidRDefault="003148C9" w:rsidP="0046142F">
      <w:pPr>
        <w:rPr>
          <w:lang w:eastAsia="en-US"/>
        </w:rPr>
      </w:pPr>
      <w:r>
        <w:rPr>
          <w:lang w:eastAsia="en-US"/>
        </w:rPr>
        <w:t xml:space="preserve">Une boulette de papier avait décrit </w:t>
      </w:r>
      <w:r>
        <w:rPr>
          <w:lang w:eastAsia="en-US"/>
        </w:rPr>
        <w:t xml:space="preserve">une </w:t>
      </w:r>
      <w:r>
        <w:rPr>
          <w:lang w:eastAsia="en-US"/>
        </w:rPr>
        <w:t>parabole de la porte à l</w:t>
      </w:r>
      <w:r w:rsidR="0046142F">
        <w:rPr>
          <w:lang w:eastAsia="en-US"/>
        </w:rPr>
        <w:t>’</w:t>
      </w:r>
      <w:r>
        <w:rPr>
          <w:lang w:eastAsia="en-US"/>
        </w:rPr>
        <w:t>endroit où Mazurke était assis</w:t>
      </w:r>
      <w:r w:rsidR="0046142F">
        <w:rPr>
          <w:lang w:eastAsia="en-US"/>
        </w:rPr>
        <w:t>.</w:t>
      </w:r>
    </w:p>
    <w:p w14:paraId="596C479D" w14:textId="77777777" w:rsidR="0046142F" w:rsidRDefault="003148C9" w:rsidP="0046142F">
      <w:pPr>
        <w:rPr>
          <w:lang w:eastAsia="en-US"/>
        </w:rPr>
      </w:pPr>
      <w:r>
        <w:rPr>
          <w:lang w:eastAsia="en-US"/>
        </w:rPr>
        <w:lastRenderedPageBreak/>
        <w:t xml:space="preserve">Mazurke </w:t>
      </w:r>
      <w:r>
        <w:t>vit même un bras blanc</w:t>
      </w:r>
      <w:r w:rsidR="0046142F">
        <w:rPr>
          <w:lang w:eastAsia="en-US"/>
        </w:rPr>
        <w:t xml:space="preserve">, </w:t>
      </w:r>
      <w:r>
        <w:rPr>
          <w:lang w:eastAsia="en-US"/>
        </w:rPr>
        <w:t>qui disparut aussitôt</w:t>
      </w:r>
      <w:r w:rsidR="0046142F">
        <w:rPr>
          <w:lang w:eastAsia="en-US"/>
        </w:rPr>
        <w:t>.</w:t>
      </w:r>
    </w:p>
    <w:p w14:paraId="7C450B5B" w14:textId="77777777" w:rsidR="0046142F" w:rsidRDefault="003148C9" w:rsidP="0046142F">
      <w:pPr>
        <w:rPr>
          <w:lang w:eastAsia="en-US"/>
        </w:rPr>
      </w:pPr>
      <w:r>
        <w:rPr>
          <w:lang w:eastAsia="en-US"/>
        </w:rPr>
        <w:t>Il chercha la petite balle de papier</w:t>
      </w:r>
      <w:r w:rsidR="0046142F">
        <w:rPr>
          <w:lang w:eastAsia="en-US"/>
        </w:rPr>
        <w:t xml:space="preserve">, </w:t>
      </w:r>
      <w:r>
        <w:rPr>
          <w:lang w:eastAsia="en-US"/>
        </w:rPr>
        <w:t>qu</w:t>
      </w:r>
      <w:r w:rsidR="0046142F">
        <w:rPr>
          <w:lang w:eastAsia="en-US"/>
        </w:rPr>
        <w:t>’</w:t>
      </w:r>
      <w:r>
        <w:rPr>
          <w:lang w:eastAsia="en-US"/>
        </w:rPr>
        <w:t>il ne trouva point</w:t>
      </w:r>
      <w:r w:rsidR="0046142F">
        <w:rPr>
          <w:lang w:eastAsia="en-US"/>
        </w:rPr>
        <w:t xml:space="preserve">, </w:t>
      </w:r>
      <w:r>
        <w:rPr>
          <w:lang w:eastAsia="en-US"/>
        </w:rPr>
        <w:t>parce qu</w:t>
      </w:r>
      <w:r w:rsidR="0046142F">
        <w:rPr>
          <w:lang w:eastAsia="en-US"/>
        </w:rPr>
        <w:t>’</w:t>
      </w:r>
      <w:r>
        <w:rPr>
          <w:lang w:eastAsia="en-US"/>
        </w:rPr>
        <w:t>elle s</w:t>
      </w:r>
      <w:r w:rsidR="0046142F">
        <w:rPr>
          <w:lang w:eastAsia="en-US"/>
        </w:rPr>
        <w:t>’</w:t>
      </w:r>
      <w:r>
        <w:rPr>
          <w:lang w:eastAsia="en-US"/>
        </w:rPr>
        <w:t>était logée dans ses cheveux</w:t>
      </w:r>
      <w:r w:rsidR="0046142F">
        <w:rPr>
          <w:lang w:eastAsia="en-US"/>
        </w:rPr>
        <w:t>.</w:t>
      </w:r>
    </w:p>
    <w:p w14:paraId="26B28874" w14:textId="46237CE6" w:rsidR="0046142F" w:rsidRDefault="0046142F" w:rsidP="0046142F">
      <w:pPr>
        <w:rPr>
          <w:lang w:eastAsia="en-US"/>
        </w:rPr>
      </w:pPr>
      <w:r>
        <w:rPr>
          <w:lang w:eastAsia="en-US"/>
        </w:rPr>
        <w:t>— </w:t>
      </w:r>
      <w:r w:rsidR="003148C9">
        <w:rPr>
          <w:lang w:eastAsia="en-US"/>
        </w:rPr>
        <w:t>Voilà</w:t>
      </w:r>
      <w:r>
        <w:rPr>
          <w:lang w:eastAsia="en-US"/>
        </w:rPr>
        <w:t xml:space="preserve"> ! </w:t>
      </w:r>
      <w:r w:rsidR="003148C9">
        <w:rPr>
          <w:lang w:eastAsia="en-US"/>
        </w:rPr>
        <w:t>dit Romblon qui rentrait avec une bouteille de madère</w:t>
      </w:r>
      <w:r>
        <w:rPr>
          <w:lang w:eastAsia="en-US"/>
        </w:rPr>
        <w:t xml:space="preserve">. </w:t>
      </w:r>
      <w:r w:rsidR="006C2AE1">
        <w:rPr>
          <w:lang w:eastAsia="en-US"/>
        </w:rPr>
        <w:t>—</w:t>
      </w:r>
      <w:r>
        <w:rPr>
          <w:lang w:eastAsia="en-US"/>
        </w:rPr>
        <w:t xml:space="preserve"> </w:t>
      </w:r>
      <w:r w:rsidR="003148C9">
        <w:rPr>
          <w:lang w:eastAsia="en-US"/>
        </w:rPr>
        <w:t>Mais</w:t>
      </w:r>
      <w:r>
        <w:rPr>
          <w:lang w:eastAsia="en-US"/>
        </w:rPr>
        <w:t xml:space="preserve">, </w:t>
      </w:r>
      <w:r w:rsidR="003148C9">
        <w:rPr>
          <w:lang w:eastAsia="en-US"/>
        </w:rPr>
        <w:t>qu</w:t>
      </w:r>
      <w:r>
        <w:rPr>
          <w:lang w:eastAsia="en-US"/>
        </w:rPr>
        <w:t>’</w:t>
      </w:r>
      <w:r w:rsidR="003148C9">
        <w:rPr>
          <w:lang w:eastAsia="en-US"/>
        </w:rPr>
        <w:t>est-ce que vous ayez don</w:t>
      </w:r>
      <w:r w:rsidR="003148C9">
        <w:t>c là dans vos ch</w:t>
      </w:r>
      <w:r w:rsidR="003148C9">
        <w:rPr>
          <w:lang w:eastAsia="en-US"/>
        </w:rPr>
        <w:t>eveux</w:t>
      </w:r>
      <w:r>
        <w:rPr>
          <w:lang w:eastAsia="en-US"/>
        </w:rPr>
        <w:t> ?</w:t>
      </w:r>
    </w:p>
    <w:p w14:paraId="17378BE1" w14:textId="77777777" w:rsidR="0046142F" w:rsidRDefault="003148C9" w:rsidP="0046142F">
      <w:pPr>
        <w:rPr>
          <w:lang w:eastAsia="en-US"/>
        </w:rPr>
      </w:pPr>
      <w:r>
        <w:rPr>
          <w:lang w:eastAsia="en-US"/>
        </w:rPr>
        <w:t>Il avança la main pour prendre la petite balle</w:t>
      </w:r>
      <w:r w:rsidR="0046142F">
        <w:rPr>
          <w:lang w:eastAsia="en-US"/>
        </w:rPr>
        <w:t xml:space="preserve"> ; </w:t>
      </w:r>
      <w:r>
        <w:rPr>
          <w:lang w:eastAsia="en-US"/>
        </w:rPr>
        <w:t>Mazurke le prévint et le déroula</w:t>
      </w:r>
      <w:r w:rsidR="0046142F">
        <w:rPr>
          <w:lang w:eastAsia="en-US"/>
        </w:rPr>
        <w:t>.</w:t>
      </w:r>
    </w:p>
    <w:p w14:paraId="53566BE3" w14:textId="77777777" w:rsidR="0046142F" w:rsidRDefault="003148C9" w:rsidP="0046142F">
      <w:pPr>
        <w:rPr>
          <w:lang w:eastAsia="en-US"/>
        </w:rPr>
      </w:pPr>
      <w:r>
        <w:rPr>
          <w:lang w:eastAsia="en-US"/>
        </w:rPr>
        <w:t>Il y avait dessus deux lignes d</w:t>
      </w:r>
      <w:r w:rsidR="0046142F">
        <w:rPr>
          <w:lang w:eastAsia="en-US"/>
        </w:rPr>
        <w:t>’</w:t>
      </w:r>
      <w:r>
        <w:rPr>
          <w:lang w:eastAsia="en-US"/>
        </w:rPr>
        <w:t>écriture évidemment féminine</w:t>
      </w:r>
      <w:r w:rsidR="0046142F">
        <w:rPr>
          <w:lang w:eastAsia="en-US"/>
        </w:rPr>
        <w:t>.</w:t>
      </w:r>
    </w:p>
    <w:p w14:paraId="047E41E3" w14:textId="77777777" w:rsidR="0046142F" w:rsidRDefault="003148C9" w:rsidP="0046142F">
      <w:pPr>
        <w:rPr>
          <w:lang w:eastAsia="en-US"/>
        </w:rPr>
      </w:pPr>
      <w:r>
        <w:rPr>
          <w:lang w:eastAsia="en-US"/>
        </w:rPr>
        <w:t>Ces lignes disaient</w:t>
      </w:r>
      <w:r w:rsidR="0046142F">
        <w:rPr>
          <w:lang w:eastAsia="en-US"/>
        </w:rPr>
        <w:t> :</w:t>
      </w:r>
    </w:p>
    <w:p w14:paraId="18716211" w14:textId="4733FA76" w:rsidR="0046142F" w:rsidRDefault="0046142F" w:rsidP="0046142F">
      <w:pPr>
        <w:rPr>
          <w:lang w:eastAsia="en-US"/>
        </w:rPr>
      </w:pPr>
      <w:r>
        <w:rPr>
          <w:lang w:eastAsia="en-US"/>
        </w:rPr>
        <w:t>« </w:t>
      </w:r>
      <w:r w:rsidR="003148C9">
        <w:rPr>
          <w:lang w:eastAsia="en-US"/>
        </w:rPr>
        <w:t>Prenez garde</w:t>
      </w:r>
      <w:r>
        <w:rPr>
          <w:lang w:eastAsia="en-US"/>
        </w:rPr>
        <w:t xml:space="preserve"> ! </w:t>
      </w:r>
      <w:r w:rsidR="006C2AE1">
        <w:rPr>
          <w:lang w:eastAsia="en-US"/>
        </w:rPr>
        <w:t>—</w:t>
      </w:r>
      <w:r>
        <w:rPr>
          <w:lang w:eastAsia="en-US"/>
        </w:rPr>
        <w:t xml:space="preserve"> </w:t>
      </w:r>
      <w:r w:rsidR="003148C9">
        <w:rPr>
          <w:lang w:eastAsia="en-US"/>
        </w:rPr>
        <w:t>il s</w:t>
      </w:r>
      <w:r>
        <w:rPr>
          <w:lang w:eastAsia="en-US"/>
        </w:rPr>
        <w:t>’</w:t>
      </w:r>
      <w:r w:rsidR="003148C9">
        <w:rPr>
          <w:lang w:eastAsia="en-US"/>
        </w:rPr>
        <w:t>agit de la vie</w:t>
      </w:r>
      <w:r>
        <w:rPr>
          <w:lang w:eastAsia="en-US"/>
        </w:rPr>
        <w:t> ! »</w:t>
      </w:r>
    </w:p>
    <w:p w14:paraId="3170A779" w14:textId="3A7AEA0A" w:rsidR="003148C9" w:rsidRDefault="003148C9" w:rsidP="0046142F">
      <w:pPr>
        <w:pStyle w:val="Titre2"/>
        <w:rPr>
          <w:lang w:eastAsia="en-US"/>
        </w:rPr>
      </w:pPr>
      <w:bookmarkStart w:id="15" w:name="_Toc233868053"/>
      <w:bookmarkStart w:id="16" w:name="_Toc202196749"/>
      <w:r>
        <w:rPr>
          <w:lang w:eastAsia="en-US"/>
        </w:rPr>
        <w:lastRenderedPageBreak/>
        <w:t>BOUTS RIMÉS</w:t>
      </w:r>
      <w:bookmarkEnd w:id="15"/>
      <w:bookmarkEnd w:id="16"/>
      <w:r>
        <w:rPr>
          <w:lang w:eastAsia="en-US"/>
        </w:rPr>
        <w:br/>
      </w:r>
    </w:p>
    <w:p w14:paraId="25747E9B" w14:textId="77777777" w:rsidR="0046142F" w:rsidRDefault="003148C9" w:rsidP="0046142F">
      <w:pPr>
        <w:rPr>
          <w:lang w:eastAsia="en-US"/>
        </w:rPr>
      </w:pPr>
      <w:r>
        <w:rPr>
          <w:lang w:eastAsia="en-US"/>
        </w:rPr>
        <w:t>Mazu</w:t>
      </w:r>
      <w:r>
        <w:t>rke roula le petit papier en boule après l</w:t>
      </w:r>
      <w:r w:rsidR="0046142F">
        <w:rPr>
          <w:lang w:eastAsia="en-US"/>
        </w:rPr>
        <w:t>’</w:t>
      </w:r>
      <w:r>
        <w:rPr>
          <w:lang w:eastAsia="en-US"/>
        </w:rPr>
        <w:t>avoir lu</w:t>
      </w:r>
      <w:r w:rsidR="0046142F">
        <w:rPr>
          <w:lang w:eastAsia="en-US"/>
        </w:rPr>
        <w:t>.</w:t>
      </w:r>
    </w:p>
    <w:p w14:paraId="3A725A35" w14:textId="77777777" w:rsidR="0046142F" w:rsidRDefault="003148C9" w:rsidP="0046142F">
      <w:pPr>
        <w:rPr>
          <w:lang w:eastAsia="en-US"/>
        </w:rPr>
      </w:pPr>
      <w:r>
        <w:rPr>
          <w:lang w:eastAsia="en-US"/>
        </w:rPr>
        <w:t>Il se prit à rire en regardant Romblon-Ballon</w:t>
      </w:r>
      <w:r w:rsidR="0046142F">
        <w:rPr>
          <w:lang w:eastAsia="en-US"/>
        </w:rPr>
        <w:t>.</w:t>
      </w:r>
    </w:p>
    <w:p w14:paraId="7B154038" w14:textId="77777777" w:rsidR="0046142F" w:rsidRDefault="0046142F" w:rsidP="0046142F">
      <w:pPr>
        <w:rPr>
          <w:lang w:eastAsia="en-US"/>
        </w:rPr>
      </w:pPr>
      <w:r>
        <w:rPr>
          <w:lang w:eastAsia="en-US"/>
        </w:rPr>
        <w:t>— </w:t>
      </w:r>
      <w:r w:rsidR="003148C9">
        <w:rPr>
          <w:lang w:eastAsia="en-US"/>
        </w:rPr>
        <w:t>Est-ce que nous mettons des papillotes</w:t>
      </w:r>
      <w:r>
        <w:rPr>
          <w:lang w:eastAsia="en-US"/>
        </w:rPr>
        <w:t xml:space="preserve"> ? </w:t>
      </w:r>
      <w:r w:rsidR="003148C9">
        <w:rPr>
          <w:lang w:eastAsia="en-US"/>
        </w:rPr>
        <w:t>demanda ce dernier en remplissant les verres</w:t>
      </w:r>
      <w:r>
        <w:rPr>
          <w:lang w:eastAsia="en-US"/>
        </w:rPr>
        <w:t>.</w:t>
      </w:r>
    </w:p>
    <w:p w14:paraId="2FC5E207" w14:textId="77777777" w:rsidR="0046142F" w:rsidRDefault="003148C9" w:rsidP="0046142F">
      <w:pPr>
        <w:rPr>
          <w:lang w:eastAsia="en-US"/>
        </w:rPr>
      </w:pPr>
      <w:r>
        <w:rPr>
          <w:lang w:eastAsia="en-US"/>
        </w:rPr>
        <w:t>Mazurke ne savait trop si cet avertissement était une plaisanter</w:t>
      </w:r>
      <w:r>
        <w:t>ie</w:t>
      </w:r>
      <w:r w:rsidR="0046142F">
        <w:rPr>
          <w:lang w:eastAsia="en-US"/>
        </w:rPr>
        <w:t xml:space="preserve">. </w:t>
      </w:r>
      <w:r>
        <w:rPr>
          <w:lang w:eastAsia="en-US"/>
        </w:rPr>
        <w:t>Cela coïncidait trop bien à son gré avec l</w:t>
      </w:r>
      <w:r w:rsidR="0046142F">
        <w:rPr>
          <w:lang w:eastAsia="en-US"/>
        </w:rPr>
        <w:t>’</w:t>
      </w:r>
      <w:r>
        <w:rPr>
          <w:lang w:eastAsia="en-US"/>
        </w:rPr>
        <w:t>absence de Romblon</w:t>
      </w:r>
      <w:r w:rsidR="0046142F">
        <w:rPr>
          <w:lang w:eastAsia="en-US"/>
        </w:rPr>
        <w:t>.</w:t>
      </w:r>
    </w:p>
    <w:p w14:paraId="36708DB1" w14:textId="77777777" w:rsidR="0046142F" w:rsidRDefault="003148C9" w:rsidP="0046142F">
      <w:pPr>
        <w:rPr>
          <w:lang w:eastAsia="en-US"/>
        </w:rPr>
      </w:pPr>
      <w:r>
        <w:rPr>
          <w:lang w:eastAsia="en-US"/>
        </w:rPr>
        <w:t>Mais il vint à songer à madame Oliva de Beaujoyeux et son front se rembrunit légèrement</w:t>
      </w:r>
      <w:r w:rsidR="0046142F">
        <w:rPr>
          <w:lang w:eastAsia="en-US"/>
        </w:rPr>
        <w:t>.</w:t>
      </w:r>
    </w:p>
    <w:p w14:paraId="5612BA0C" w14:textId="77777777" w:rsidR="0046142F" w:rsidRDefault="0046142F" w:rsidP="0046142F">
      <w:pPr>
        <w:rPr>
          <w:lang w:eastAsia="en-US"/>
        </w:rPr>
      </w:pPr>
      <w:r>
        <w:rPr>
          <w:lang w:eastAsia="en-US"/>
        </w:rPr>
        <w:t>— </w:t>
      </w:r>
      <w:r w:rsidR="003148C9">
        <w:rPr>
          <w:lang w:eastAsia="en-US"/>
        </w:rPr>
        <w:t>Eh bien dit Romblon</w:t>
      </w:r>
      <w:r>
        <w:rPr>
          <w:lang w:eastAsia="en-US"/>
        </w:rPr>
        <w:t xml:space="preserve">, </w:t>
      </w:r>
      <w:r w:rsidR="003148C9">
        <w:rPr>
          <w:lang w:eastAsia="en-US"/>
        </w:rPr>
        <w:t>c</w:t>
      </w:r>
      <w:r>
        <w:rPr>
          <w:lang w:eastAsia="en-US"/>
        </w:rPr>
        <w:t>’</w:t>
      </w:r>
      <w:r w:rsidR="003148C9">
        <w:rPr>
          <w:lang w:eastAsia="en-US"/>
        </w:rPr>
        <w:t>est donc quelque chose que ce chiffon</w:t>
      </w:r>
      <w:r>
        <w:rPr>
          <w:lang w:eastAsia="en-US"/>
        </w:rPr>
        <w:t> ?</w:t>
      </w:r>
    </w:p>
    <w:p w14:paraId="4CA030B6" w14:textId="77777777" w:rsidR="0046142F" w:rsidRDefault="0046142F" w:rsidP="0046142F">
      <w:pPr>
        <w:rPr>
          <w:lang w:eastAsia="en-US"/>
        </w:rPr>
      </w:pPr>
      <w:r>
        <w:rPr>
          <w:lang w:eastAsia="en-US"/>
        </w:rPr>
        <w:t>— </w:t>
      </w:r>
      <w:r w:rsidR="003148C9">
        <w:rPr>
          <w:lang w:eastAsia="en-US"/>
        </w:rPr>
        <w:t>Pensez-vous être seul pour avo</w:t>
      </w:r>
      <w:r w:rsidR="003148C9">
        <w:t>ir du bonheur en amour</w:t>
      </w:r>
      <w:r>
        <w:rPr>
          <w:lang w:eastAsia="en-US"/>
        </w:rPr>
        <w:t xml:space="preserve"> ? </w:t>
      </w:r>
      <w:r w:rsidR="003148C9">
        <w:rPr>
          <w:lang w:eastAsia="en-US"/>
        </w:rPr>
        <w:t>demanda Mazurke</w:t>
      </w:r>
      <w:r>
        <w:rPr>
          <w:lang w:eastAsia="en-US"/>
        </w:rPr>
        <w:t>.</w:t>
      </w:r>
    </w:p>
    <w:p w14:paraId="2D6E9AD4"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s</w:t>
      </w:r>
      <w:r>
        <w:rPr>
          <w:lang w:eastAsia="en-US"/>
        </w:rPr>
        <w:t>’</w:t>
      </w:r>
      <w:r w:rsidR="003148C9">
        <w:rPr>
          <w:lang w:eastAsia="en-US"/>
        </w:rPr>
        <w:t>écria le gros homme rassuré d</w:t>
      </w:r>
      <w:r>
        <w:rPr>
          <w:lang w:eastAsia="en-US"/>
        </w:rPr>
        <w:t>’</w:t>
      </w:r>
      <w:r w:rsidR="003148C9">
        <w:rPr>
          <w:lang w:eastAsia="en-US"/>
        </w:rPr>
        <w:t>un seul coup</w:t>
      </w:r>
      <w:r>
        <w:rPr>
          <w:lang w:eastAsia="en-US"/>
        </w:rPr>
        <w:t xml:space="preserve"> ; </w:t>
      </w:r>
      <w:r w:rsidR="003148C9">
        <w:rPr>
          <w:lang w:eastAsia="en-US"/>
        </w:rPr>
        <w:t xml:space="preserve">Rose de </w:t>
      </w:r>
      <w:proofErr w:type="spellStart"/>
      <w:r w:rsidR="003148C9">
        <w:rPr>
          <w:lang w:eastAsia="en-US"/>
        </w:rPr>
        <w:t>Cerceil</w:t>
      </w:r>
      <w:proofErr w:type="spellEnd"/>
      <w:r>
        <w:rPr>
          <w:lang w:eastAsia="en-US"/>
        </w:rPr>
        <w:t xml:space="preserve"> ? </w:t>
      </w:r>
      <w:r w:rsidR="003148C9">
        <w:rPr>
          <w:lang w:eastAsia="en-US"/>
        </w:rPr>
        <w:t>ou Marie</w:t>
      </w:r>
      <w:r>
        <w:rPr>
          <w:lang w:eastAsia="en-US"/>
        </w:rPr>
        <w:t xml:space="preserve"> ? </w:t>
      </w:r>
      <w:r w:rsidR="003148C9">
        <w:rPr>
          <w:lang w:eastAsia="en-US"/>
        </w:rPr>
        <w:t>ou Mathilde</w:t>
      </w:r>
      <w:r>
        <w:rPr>
          <w:lang w:eastAsia="en-US"/>
        </w:rPr>
        <w:t xml:space="preserve"> ?… </w:t>
      </w:r>
      <w:r w:rsidR="003148C9">
        <w:rPr>
          <w:lang w:eastAsia="en-US"/>
        </w:rPr>
        <w:t>ou même une de ces dames</w:t>
      </w:r>
      <w:r>
        <w:rPr>
          <w:lang w:eastAsia="en-US"/>
        </w:rPr>
        <w:t xml:space="preserve">… </w:t>
      </w:r>
      <w:r w:rsidR="003148C9">
        <w:rPr>
          <w:lang w:eastAsia="en-US"/>
        </w:rPr>
        <w:t>je vous les recommande toutes</w:t>
      </w:r>
      <w:r>
        <w:rPr>
          <w:lang w:eastAsia="en-US"/>
        </w:rPr>
        <w:t xml:space="preserve">, </w:t>
      </w:r>
      <w:r w:rsidR="003148C9">
        <w:rPr>
          <w:lang w:eastAsia="en-US"/>
        </w:rPr>
        <w:t>excepté Pervenche et madame de Saint-Roch</w:t>
      </w:r>
      <w:r>
        <w:rPr>
          <w:lang w:eastAsia="en-US"/>
        </w:rPr>
        <w:t xml:space="preserve">… </w:t>
      </w:r>
      <w:r w:rsidR="003148C9">
        <w:rPr>
          <w:lang w:eastAsia="en-US"/>
        </w:rPr>
        <w:t>Ah</w:t>
      </w:r>
      <w:r>
        <w:rPr>
          <w:lang w:eastAsia="en-US"/>
        </w:rPr>
        <w:t xml:space="preserve"> ! </w:t>
      </w:r>
      <w:r w:rsidR="003148C9">
        <w:rPr>
          <w:lang w:eastAsia="en-US"/>
        </w:rPr>
        <w:t>ma foi</w:t>
      </w:r>
      <w:r>
        <w:rPr>
          <w:lang w:eastAsia="en-US"/>
        </w:rPr>
        <w:t xml:space="preserve">, </w:t>
      </w:r>
      <w:r w:rsidR="003148C9">
        <w:rPr>
          <w:lang w:eastAsia="en-US"/>
        </w:rPr>
        <w:t>c</w:t>
      </w:r>
      <w:r>
        <w:rPr>
          <w:lang w:eastAsia="en-US"/>
        </w:rPr>
        <w:t>’</w:t>
      </w:r>
      <w:r w:rsidR="003148C9">
        <w:rPr>
          <w:lang w:eastAsia="en-US"/>
        </w:rPr>
        <w:t>est une maison bien agréable</w:t>
      </w:r>
      <w:r>
        <w:rPr>
          <w:lang w:eastAsia="en-US"/>
        </w:rPr>
        <w:t xml:space="preserve"> !… </w:t>
      </w:r>
      <w:r w:rsidR="003148C9">
        <w:rPr>
          <w:lang w:eastAsia="en-US"/>
        </w:rPr>
        <w:t>Buvons</w:t>
      </w:r>
      <w:r>
        <w:rPr>
          <w:lang w:eastAsia="en-US"/>
        </w:rPr>
        <w:t> !</w:t>
      </w:r>
    </w:p>
    <w:p w14:paraId="51AB06E3" w14:textId="77777777" w:rsidR="0046142F" w:rsidRDefault="003148C9" w:rsidP="0046142F">
      <w:pPr>
        <w:rPr>
          <w:lang w:eastAsia="en-US"/>
        </w:rPr>
      </w:pPr>
      <w:r>
        <w:rPr>
          <w:lang w:eastAsia="en-US"/>
        </w:rPr>
        <w:t>Il donna l</w:t>
      </w:r>
      <w:r w:rsidR="0046142F">
        <w:rPr>
          <w:lang w:eastAsia="en-US"/>
        </w:rPr>
        <w:t>’</w:t>
      </w:r>
      <w:r>
        <w:rPr>
          <w:lang w:eastAsia="en-US"/>
        </w:rPr>
        <w:t>exemple</w:t>
      </w:r>
      <w:r w:rsidR="0046142F">
        <w:rPr>
          <w:lang w:eastAsia="en-US"/>
        </w:rPr>
        <w:t xml:space="preserve">. </w:t>
      </w:r>
      <w:r>
        <w:rPr>
          <w:lang w:eastAsia="en-US"/>
        </w:rPr>
        <w:t>Mazurke fit semblant de l</w:t>
      </w:r>
      <w:r w:rsidR="0046142F">
        <w:rPr>
          <w:lang w:eastAsia="en-US"/>
        </w:rPr>
        <w:t>’</w:t>
      </w:r>
      <w:r>
        <w:rPr>
          <w:lang w:eastAsia="en-US"/>
        </w:rPr>
        <w:t>imiter</w:t>
      </w:r>
      <w:r w:rsidR="0046142F">
        <w:rPr>
          <w:lang w:eastAsia="en-US"/>
        </w:rPr>
        <w:t xml:space="preserve">. </w:t>
      </w:r>
      <w:r>
        <w:rPr>
          <w:lang w:eastAsia="en-US"/>
        </w:rPr>
        <w:t>Que n</w:t>
      </w:r>
      <w:r w:rsidR="0046142F">
        <w:rPr>
          <w:lang w:eastAsia="en-US"/>
        </w:rPr>
        <w:t>’</w:t>
      </w:r>
      <w:r>
        <w:rPr>
          <w:lang w:eastAsia="en-US"/>
        </w:rPr>
        <w:t>avait-il commencé plus tôt</w:t>
      </w:r>
      <w:r w:rsidR="0046142F">
        <w:rPr>
          <w:lang w:eastAsia="en-US"/>
        </w:rPr>
        <w:t>.</w:t>
      </w:r>
    </w:p>
    <w:p w14:paraId="4E9A890E" w14:textId="77777777" w:rsidR="0046142F" w:rsidRDefault="003148C9" w:rsidP="0046142F">
      <w:pPr>
        <w:rPr>
          <w:lang w:eastAsia="en-US"/>
        </w:rPr>
      </w:pPr>
      <w:r>
        <w:rPr>
          <w:lang w:eastAsia="en-US"/>
        </w:rPr>
        <w:t>La prudence</w:t>
      </w:r>
      <w:r w:rsidR="0046142F">
        <w:rPr>
          <w:lang w:eastAsia="en-US"/>
        </w:rPr>
        <w:t xml:space="preserve">, </w:t>
      </w:r>
      <w:r>
        <w:rPr>
          <w:lang w:eastAsia="en-US"/>
        </w:rPr>
        <w:t>il faut bien le dire</w:t>
      </w:r>
      <w:r w:rsidR="0046142F">
        <w:rPr>
          <w:lang w:eastAsia="en-US"/>
        </w:rPr>
        <w:t xml:space="preserve">, </w:t>
      </w:r>
      <w:r>
        <w:rPr>
          <w:lang w:eastAsia="en-US"/>
        </w:rPr>
        <w:t>était désormais un peu superflue</w:t>
      </w:r>
      <w:r w:rsidR="0046142F">
        <w:rPr>
          <w:lang w:eastAsia="en-US"/>
        </w:rPr>
        <w:t>.</w:t>
      </w:r>
    </w:p>
    <w:p w14:paraId="306329F9" w14:textId="77777777" w:rsidR="0046142F" w:rsidRDefault="003148C9" w:rsidP="0046142F">
      <w:pPr>
        <w:rPr>
          <w:lang w:eastAsia="en-US"/>
        </w:rPr>
      </w:pPr>
      <w:r>
        <w:rPr>
          <w:lang w:eastAsia="en-US"/>
        </w:rPr>
        <w:lastRenderedPageBreak/>
        <w:t>Le madère n</w:t>
      </w:r>
      <w:r w:rsidR="0046142F">
        <w:rPr>
          <w:lang w:eastAsia="en-US"/>
        </w:rPr>
        <w:t>’</w:t>
      </w:r>
      <w:r>
        <w:rPr>
          <w:lang w:eastAsia="en-US"/>
        </w:rPr>
        <w:t>est pas comme le champagne</w:t>
      </w:r>
      <w:r w:rsidR="0046142F">
        <w:rPr>
          <w:lang w:eastAsia="en-US"/>
        </w:rPr>
        <w:t xml:space="preserve"> ; </w:t>
      </w:r>
      <w:r>
        <w:rPr>
          <w:lang w:eastAsia="en-US"/>
        </w:rPr>
        <w:t>le madère mon</w:t>
      </w:r>
      <w:r>
        <w:t>te lentement au cerveau</w:t>
      </w:r>
      <w:r w:rsidR="0046142F">
        <w:rPr>
          <w:lang w:eastAsia="en-US"/>
        </w:rPr>
        <w:t xml:space="preserve">, </w:t>
      </w:r>
      <w:r>
        <w:rPr>
          <w:lang w:eastAsia="en-US"/>
        </w:rPr>
        <w:t>mais l</w:t>
      </w:r>
      <w:r w:rsidR="0046142F">
        <w:rPr>
          <w:lang w:eastAsia="en-US"/>
        </w:rPr>
        <w:t>’</w:t>
      </w:r>
      <w:r>
        <w:rPr>
          <w:lang w:eastAsia="en-US"/>
        </w:rPr>
        <w:t>ivresse qu</w:t>
      </w:r>
      <w:r w:rsidR="0046142F">
        <w:rPr>
          <w:lang w:eastAsia="en-US"/>
        </w:rPr>
        <w:t>’</w:t>
      </w:r>
      <w:r>
        <w:rPr>
          <w:lang w:eastAsia="en-US"/>
        </w:rPr>
        <w:t>il donne est tenace</w:t>
      </w:r>
      <w:r w:rsidR="0046142F">
        <w:rPr>
          <w:lang w:eastAsia="en-US"/>
        </w:rPr>
        <w:t>.</w:t>
      </w:r>
    </w:p>
    <w:p w14:paraId="374EF80F" w14:textId="77777777" w:rsidR="0046142F" w:rsidRDefault="003148C9" w:rsidP="0046142F">
      <w:pPr>
        <w:rPr>
          <w:lang w:eastAsia="en-US"/>
        </w:rPr>
      </w:pPr>
      <w:r>
        <w:rPr>
          <w:lang w:eastAsia="en-US"/>
        </w:rPr>
        <w:t>Romblon</w:t>
      </w:r>
      <w:r w:rsidR="0046142F">
        <w:rPr>
          <w:lang w:eastAsia="en-US"/>
        </w:rPr>
        <w:t xml:space="preserve">, </w:t>
      </w:r>
      <w:r>
        <w:rPr>
          <w:lang w:eastAsia="en-US"/>
        </w:rPr>
        <w:t>lui</w:t>
      </w:r>
      <w:r w:rsidR="0046142F">
        <w:rPr>
          <w:lang w:eastAsia="en-US"/>
        </w:rPr>
        <w:t xml:space="preserve">, </w:t>
      </w:r>
      <w:r>
        <w:rPr>
          <w:lang w:eastAsia="en-US"/>
        </w:rPr>
        <w:t>buvait pour tout de bon</w:t>
      </w:r>
      <w:r w:rsidR="0046142F">
        <w:rPr>
          <w:lang w:eastAsia="en-US"/>
        </w:rPr>
        <w:t xml:space="preserve">, </w:t>
      </w:r>
      <w:r>
        <w:rPr>
          <w:lang w:eastAsia="en-US"/>
        </w:rPr>
        <w:t>à présent</w:t>
      </w:r>
      <w:r w:rsidR="0046142F">
        <w:rPr>
          <w:lang w:eastAsia="en-US"/>
        </w:rPr>
        <w:t xml:space="preserve"> ; </w:t>
      </w:r>
      <w:r>
        <w:rPr>
          <w:lang w:eastAsia="en-US"/>
        </w:rPr>
        <w:t>il causait pour faire passer la demi-heure</w:t>
      </w:r>
      <w:r w:rsidR="0046142F">
        <w:rPr>
          <w:lang w:eastAsia="en-US"/>
        </w:rPr>
        <w:t>.</w:t>
      </w:r>
    </w:p>
    <w:p w14:paraId="6FECAF58" w14:textId="77777777" w:rsidR="0046142F" w:rsidRDefault="003148C9" w:rsidP="0046142F">
      <w:pPr>
        <w:rPr>
          <w:lang w:eastAsia="en-US"/>
        </w:rPr>
      </w:pPr>
      <w:r>
        <w:rPr>
          <w:lang w:eastAsia="en-US"/>
        </w:rPr>
        <w:t>Les chaises crièrent sur le parquet dans le salon de jeu</w:t>
      </w:r>
      <w:r w:rsidR="0046142F">
        <w:rPr>
          <w:lang w:eastAsia="en-US"/>
        </w:rPr>
        <w:t xml:space="preserve">. </w:t>
      </w:r>
      <w:r>
        <w:rPr>
          <w:lang w:eastAsia="en-US"/>
        </w:rPr>
        <w:t>Le whist était fini</w:t>
      </w:r>
      <w:r w:rsidR="0046142F">
        <w:rPr>
          <w:lang w:eastAsia="en-US"/>
        </w:rPr>
        <w:t xml:space="preserve">. </w:t>
      </w:r>
      <w:r>
        <w:rPr>
          <w:lang w:eastAsia="en-US"/>
        </w:rPr>
        <w:t xml:space="preserve">Les quatre </w:t>
      </w:r>
      <w:proofErr w:type="spellStart"/>
      <w:r>
        <w:rPr>
          <w:lang w:eastAsia="en-US"/>
        </w:rPr>
        <w:t>partn</w:t>
      </w:r>
      <w:r>
        <w:t>ers</w:t>
      </w:r>
      <w:proofErr w:type="spellEnd"/>
      <w:r>
        <w:t xml:space="preserve"> se levèrent</w:t>
      </w:r>
      <w:r w:rsidR="0046142F">
        <w:rPr>
          <w:lang w:eastAsia="en-US"/>
        </w:rPr>
        <w:t xml:space="preserve">, </w:t>
      </w:r>
      <w:r>
        <w:rPr>
          <w:lang w:eastAsia="en-US"/>
        </w:rPr>
        <w:t>et c</w:t>
      </w:r>
      <w:r w:rsidR="0046142F">
        <w:rPr>
          <w:lang w:eastAsia="en-US"/>
        </w:rPr>
        <w:t>’</w:t>
      </w:r>
      <w:r>
        <w:rPr>
          <w:lang w:eastAsia="en-US"/>
        </w:rPr>
        <w:t>eût été un spectacle curieux que de les voir s</w:t>
      </w:r>
      <w:r w:rsidR="0046142F">
        <w:rPr>
          <w:lang w:eastAsia="en-US"/>
        </w:rPr>
        <w:t>’</w:t>
      </w:r>
      <w:r>
        <w:rPr>
          <w:lang w:eastAsia="en-US"/>
        </w:rPr>
        <w:t>éloigner les uns des autres et s</w:t>
      </w:r>
      <w:r w:rsidR="0046142F">
        <w:rPr>
          <w:lang w:eastAsia="en-US"/>
        </w:rPr>
        <w:t>’</w:t>
      </w:r>
      <w:r>
        <w:rPr>
          <w:lang w:eastAsia="en-US"/>
        </w:rPr>
        <w:t>esquiver</w:t>
      </w:r>
      <w:r w:rsidR="0046142F">
        <w:rPr>
          <w:lang w:eastAsia="en-US"/>
        </w:rPr>
        <w:t xml:space="preserve">, </w:t>
      </w:r>
      <w:r>
        <w:rPr>
          <w:lang w:eastAsia="en-US"/>
        </w:rPr>
        <w:t>en quelque sorte</w:t>
      </w:r>
      <w:r w:rsidR="0046142F">
        <w:rPr>
          <w:lang w:eastAsia="en-US"/>
        </w:rPr>
        <w:t xml:space="preserve">, </w:t>
      </w:r>
      <w:r>
        <w:rPr>
          <w:lang w:eastAsia="en-US"/>
        </w:rPr>
        <w:t>au moment du départ</w:t>
      </w:r>
      <w:r w:rsidR="0046142F">
        <w:rPr>
          <w:lang w:eastAsia="en-US"/>
        </w:rPr>
        <w:t>.</w:t>
      </w:r>
    </w:p>
    <w:p w14:paraId="04CDCB99" w14:textId="77777777" w:rsidR="0046142F" w:rsidRDefault="003148C9" w:rsidP="0046142F">
      <w:pPr>
        <w:rPr>
          <w:lang w:eastAsia="en-US"/>
        </w:rPr>
      </w:pPr>
      <w:r>
        <w:rPr>
          <w:lang w:eastAsia="en-US"/>
        </w:rPr>
        <w:t>Beaujoyeux</w:t>
      </w:r>
      <w:r w:rsidR="0046142F">
        <w:rPr>
          <w:lang w:eastAsia="en-US"/>
        </w:rPr>
        <w:t xml:space="preserve"> (</w:t>
      </w:r>
      <w:r>
        <w:rPr>
          <w:lang w:eastAsia="en-US"/>
        </w:rPr>
        <w:t>le marquis Oscar de</w:t>
      </w:r>
      <w:r w:rsidR="0046142F">
        <w:rPr>
          <w:lang w:eastAsia="en-US"/>
        </w:rPr>
        <w:t xml:space="preserve">), </w:t>
      </w:r>
      <w:r>
        <w:rPr>
          <w:lang w:eastAsia="en-US"/>
        </w:rPr>
        <w:t>saisissant cette occasion propice</w:t>
      </w:r>
      <w:r w:rsidR="0046142F">
        <w:rPr>
          <w:lang w:eastAsia="en-US"/>
        </w:rPr>
        <w:t xml:space="preserve">, </w:t>
      </w:r>
      <w:r>
        <w:rPr>
          <w:lang w:eastAsia="en-US"/>
        </w:rPr>
        <w:t>se mit un fameux oignon sous la den</w:t>
      </w:r>
      <w:r>
        <w:t>t</w:t>
      </w:r>
      <w:r w:rsidR="0046142F">
        <w:rPr>
          <w:lang w:eastAsia="en-US"/>
        </w:rPr>
        <w:t>.</w:t>
      </w:r>
    </w:p>
    <w:p w14:paraId="6B768451" w14:textId="77777777" w:rsidR="0046142F" w:rsidRDefault="003148C9" w:rsidP="0046142F">
      <w:pPr>
        <w:rPr>
          <w:lang w:eastAsia="en-US"/>
        </w:rPr>
      </w:pPr>
      <w:r>
        <w:rPr>
          <w:lang w:eastAsia="en-US"/>
        </w:rPr>
        <w:t>Après tout</w:t>
      </w:r>
      <w:r w:rsidR="0046142F">
        <w:rPr>
          <w:lang w:eastAsia="en-US"/>
        </w:rPr>
        <w:t xml:space="preserve">, </w:t>
      </w:r>
      <w:r>
        <w:rPr>
          <w:lang w:eastAsia="en-US"/>
        </w:rPr>
        <w:t>il avait encore de bons moments</w:t>
      </w:r>
      <w:r w:rsidR="0046142F">
        <w:rPr>
          <w:lang w:eastAsia="en-US"/>
        </w:rPr>
        <w:t xml:space="preserve">, </w:t>
      </w:r>
      <w:r>
        <w:rPr>
          <w:lang w:eastAsia="en-US"/>
        </w:rPr>
        <w:t>cet ancien notaire</w:t>
      </w:r>
      <w:r w:rsidR="0046142F">
        <w:rPr>
          <w:lang w:eastAsia="en-US"/>
        </w:rPr>
        <w:t>.</w:t>
      </w:r>
    </w:p>
    <w:p w14:paraId="0642D7F9" w14:textId="77777777" w:rsidR="0046142F" w:rsidRDefault="003148C9" w:rsidP="0046142F">
      <w:pPr>
        <w:rPr>
          <w:lang w:eastAsia="en-US"/>
        </w:rPr>
      </w:pPr>
      <w:r>
        <w:rPr>
          <w:lang w:eastAsia="en-US"/>
        </w:rPr>
        <w:t>La soirée Beaujoyeux était tout à fait à sa fin</w:t>
      </w:r>
      <w:r w:rsidR="0046142F">
        <w:rPr>
          <w:lang w:eastAsia="en-US"/>
        </w:rPr>
        <w:t xml:space="preserve">. </w:t>
      </w:r>
      <w:r>
        <w:rPr>
          <w:lang w:eastAsia="en-US"/>
        </w:rPr>
        <w:t>On ne jouait plus</w:t>
      </w:r>
      <w:r w:rsidR="0046142F">
        <w:rPr>
          <w:lang w:eastAsia="en-US"/>
        </w:rPr>
        <w:t xml:space="preserve">. </w:t>
      </w:r>
      <w:r>
        <w:rPr>
          <w:lang w:eastAsia="en-US"/>
        </w:rPr>
        <w:t>Tout de suite après la partie</w:t>
      </w:r>
      <w:r w:rsidR="0046142F">
        <w:rPr>
          <w:lang w:eastAsia="en-US"/>
        </w:rPr>
        <w:t xml:space="preserve">, </w:t>
      </w:r>
      <w:proofErr w:type="spellStart"/>
      <w:r>
        <w:rPr>
          <w:lang w:eastAsia="en-US"/>
        </w:rPr>
        <w:t>Houël</w:t>
      </w:r>
      <w:proofErr w:type="spellEnd"/>
      <w:r w:rsidR="0046142F">
        <w:rPr>
          <w:lang w:eastAsia="en-US"/>
        </w:rPr>
        <w:t xml:space="preserve">, </w:t>
      </w:r>
      <w:r>
        <w:rPr>
          <w:lang w:eastAsia="en-US"/>
        </w:rPr>
        <w:t>Morin et Cousin-et-Ami s</w:t>
      </w:r>
      <w:r w:rsidR="0046142F">
        <w:rPr>
          <w:lang w:eastAsia="en-US"/>
        </w:rPr>
        <w:t>’</w:t>
      </w:r>
      <w:r>
        <w:rPr>
          <w:lang w:eastAsia="en-US"/>
        </w:rPr>
        <w:t>étaient évanouis comme des ombres</w:t>
      </w:r>
      <w:r w:rsidR="0046142F">
        <w:rPr>
          <w:lang w:eastAsia="en-US"/>
        </w:rPr>
        <w:t>.</w:t>
      </w:r>
    </w:p>
    <w:p w14:paraId="1265C6A2" w14:textId="77777777" w:rsidR="0046142F" w:rsidRDefault="003148C9" w:rsidP="0046142F">
      <w:pPr>
        <w:rPr>
          <w:lang w:eastAsia="en-US"/>
        </w:rPr>
      </w:pPr>
      <w:r>
        <w:rPr>
          <w:lang w:eastAsia="en-US"/>
        </w:rPr>
        <w:t>Ils venaient là cha</w:t>
      </w:r>
      <w:r>
        <w:t>que soir pour ne pas se perdre de vue</w:t>
      </w:r>
      <w:r w:rsidR="0046142F">
        <w:rPr>
          <w:lang w:eastAsia="en-US"/>
        </w:rPr>
        <w:t xml:space="preserve"> ; </w:t>
      </w:r>
      <w:r>
        <w:rPr>
          <w:lang w:eastAsia="en-US"/>
        </w:rPr>
        <w:t>mais</w:t>
      </w:r>
      <w:r w:rsidR="0046142F">
        <w:rPr>
          <w:lang w:eastAsia="en-US"/>
        </w:rPr>
        <w:t xml:space="preserve">, </w:t>
      </w:r>
      <w:r>
        <w:rPr>
          <w:lang w:eastAsia="en-US"/>
        </w:rPr>
        <w:t>c</w:t>
      </w:r>
      <w:r w:rsidR="0046142F">
        <w:rPr>
          <w:lang w:eastAsia="en-US"/>
        </w:rPr>
        <w:t>’</w:t>
      </w:r>
      <w:r>
        <w:rPr>
          <w:lang w:eastAsia="en-US"/>
        </w:rPr>
        <w:t>était tous les jours le même sauve-qui-peut au moment d</w:t>
      </w:r>
      <w:r w:rsidR="0046142F">
        <w:rPr>
          <w:lang w:eastAsia="en-US"/>
        </w:rPr>
        <w:t>’</w:t>
      </w:r>
      <w:r>
        <w:rPr>
          <w:lang w:eastAsia="en-US"/>
        </w:rPr>
        <w:t>affronter les périls de la rue</w:t>
      </w:r>
      <w:r w:rsidR="0046142F">
        <w:rPr>
          <w:lang w:eastAsia="en-US"/>
        </w:rPr>
        <w:t>.</w:t>
      </w:r>
    </w:p>
    <w:p w14:paraId="43D48F06" w14:textId="77777777" w:rsidR="0046142F" w:rsidRDefault="003148C9" w:rsidP="0046142F">
      <w:pPr>
        <w:rPr>
          <w:lang w:eastAsia="en-US"/>
        </w:rPr>
      </w:pPr>
      <w:r>
        <w:rPr>
          <w:lang w:eastAsia="en-US"/>
        </w:rPr>
        <w:t>En somme</w:t>
      </w:r>
      <w:r w:rsidR="0046142F">
        <w:rPr>
          <w:lang w:eastAsia="en-US"/>
        </w:rPr>
        <w:t xml:space="preserve">, </w:t>
      </w:r>
      <w:r>
        <w:rPr>
          <w:lang w:eastAsia="en-US"/>
        </w:rPr>
        <w:t>pourtant</w:t>
      </w:r>
      <w:r w:rsidR="0046142F">
        <w:rPr>
          <w:lang w:eastAsia="en-US"/>
        </w:rPr>
        <w:t xml:space="preserve">, </w:t>
      </w:r>
      <w:r>
        <w:rPr>
          <w:lang w:eastAsia="en-US"/>
        </w:rPr>
        <w:t>ce Jeu de la Mort avait été profondément bénin</w:t>
      </w:r>
      <w:r w:rsidR="0046142F">
        <w:rPr>
          <w:lang w:eastAsia="en-US"/>
        </w:rPr>
        <w:t xml:space="preserve">. </w:t>
      </w:r>
      <w:r>
        <w:rPr>
          <w:lang w:eastAsia="en-US"/>
        </w:rPr>
        <w:t>Mais ils ne s</w:t>
      </w:r>
      <w:r w:rsidR="0046142F">
        <w:rPr>
          <w:lang w:eastAsia="en-US"/>
        </w:rPr>
        <w:t>’</w:t>
      </w:r>
      <w:r>
        <w:rPr>
          <w:lang w:eastAsia="en-US"/>
        </w:rPr>
        <w:t>y fiaient pas</w:t>
      </w:r>
      <w:r w:rsidR="0046142F">
        <w:rPr>
          <w:lang w:eastAsia="en-US"/>
        </w:rPr>
        <w:t xml:space="preserve">, </w:t>
      </w:r>
      <w:r>
        <w:rPr>
          <w:lang w:eastAsia="en-US"/>
        </w:rPr>
        <w:t>sachant que ce n</w:t>
      </w:r>
      <w:r w:rsidR="0046142F">
        <w:rPr>
          <w:lang w:eastAsia="en-US"/>
        </w:rPr>
        <w:t>’</w:t>
      </w:r>
      <w:r>
        <w:rPr>
          <w:lang w:eastAsia="en-US"/>
        </w:rPr>
        <w:t>était</w:t>
      </w:r>
      <w:r>
        <w:t xml:space="preserve"> point la bonne volonté qui manquait</w:t>
      </w:r>
      <w:r w:rsidR="0046142F">
        <w:rPr>
          <w:lang w:eastAsia="en-US"/>
        </w:rPr>
        <w:t>.</w:t>
      </w:r>
    </w:p>
    <w:p w14:paraId="5A233710" w14:textId="77777777" w:rsidR="0046142F" w:rsidRDefault="003148C9" w:rsidP="0046142F">
      <w:pPr>
        <w:rPr>
          <w:lang w:eastAsia="en-US"/>
        </w:rPr>
      </w:pPr>
      <w:r>
        <w:rPr>
          <w:lang w:eastAsia="en-US"/>
        </w:rPr>
        <w:t>Quand Mazurke et Romblon rentrèrent dans la salle du bal</w:t>
      </w:r>
      <w:r w:rsidR="0046142F">
        <w:rPr>
          <w:lang w:eastAsia="en-US"/>
        </w:rPr>
        <w:t xml:space="preserve">, </w:t>
      </w:r>
      <w:r>
        <w:rPr>
          <w:lang w:eastAsia="en-US"/>
        </w:rPr>
        <w:t>la danse avait cessé</w:t>
      </w:r>
      <w:r w:rsidR="0046142F">
        <w:rPr>
          <w:lang w:eastAsia="en-US"/>
        </w:rPr>
        <w:t xml:space="preserve">. </w:t>
      </w:r>
      <w:r>
        <w:rPr>
          <w:lang w:eastAsia="en-US"/>
        </w:rPr>
        <w:t>Les nièces bâillaient derrière leurs éventails</w:t>
      </w:r>
      <w:r w:rsidR="0046142F">
        <w:rPr>
          <w:lang w:eastAsia="en-US"/>
        </w:rPr>
        <w:t xml:space="preserve">. </w:t>
      </w:r>
      <w:r>
        <w:rPr>
          <w:lang w:eastAsia="en-US"/>
        </w:rPr>
        <w:t>Il y avait déjà longtemps que madame Paoli</w:t>
      </w:r>
      <w:r w:rsidR="0046142F">
        <w:rPr>
          <w:lang w:eastAsia="en-US"/>
        </w:rPr>
        <w:t xml:space="preserve">, </w:t>
      </w:r>
      <w:r>
        <w:rPr>
          <w:lang w:eastAsia="en-US"/>
        </w:rPr>
        <w:t>l</w:t>
      </w:r>
      <w:r w:rsidR="0046142F">
        <w:rPr>
          <w:lang w:eastAsia="en-US"/>
        </w:rPr>
        <w:t>’</w:t>
      </w:r>
      <w:r>
        <w:rPr>
          <w:lang w:eastAsia="en-US"/>
        </w:rPr>
        <w:t>ambassadrice</w:t>
      </w:r>
      <w:r w:rsidR="0046142F">
        <w:rPr>
          <w:lang w:eastAsia="en-US"/>
        </w:rPr>
        <w:t xml:space="preserve">, </w:t>
      </w:r>
      <w:r>
        <w:rPr>
          <w:lang w:eastAsia="en-US"/>
        </w:rPr>
        <w:t>était partie</w:t>
      </w:r>
      <w:r w:rsidR="0046142F">
        <w:rPr>
          <w:lang w:eastAsia="en-US"/>
        </w:rPr>
        <w:t xml:space="preserve">, </w:t>
      </w:r>
      <w:r>
        <w:rPr>
          <w:lang w:eastAsia="en-US"/>
        </w:rPr>
        <w:t>sans doute pour</w:t>
      </w:r>
      <w:r>
        <w:t xml:space="preserve"> rendre compte de sa mission</w:t>
      </w:r>
      <w:r w:rsidR="0046142F">
        <w:rPr>
          <w:lang w:eastAsia="en-US"/>
        </w:rPr>
        <w:t>.</w:t>
      </w:r>
    </w:p>
    <w:p w14:paraId="05EE14EF" w14:textId="77777777" w:rsidR="0046142F" w:rsidRDefault="003148C9" w:rsidP="0046142F">
      <w:pPr>
        <w:rPr>
          <w:lang w:eastAsia="en-US"/>
        </w:rPr>
      </w:pPr>
      <w:r>
        <w:rPr>
          <w:lang w:eastAsia="en-US"/>
        </w:rPr>
        <w:lastRenderedPageBreak/>
        <w:t>On s</w:t>
      </w:r>
      <w:r w:rsidR="0046142F">
        <w:rPr>
          <w:lang w:eastAsia="en-US"/>
        </w:rPr>
        <w:t>’</w:t>
      </w:r>
      <w:r>
        <w:rPr>
          <w:lang w:eastAsia="en-US"/>
        </w:rPr>
        <w:t>ennuyait</w:t>
      </w:r>
      <w:r w:rsidR="0046142F">
        <w:rPr>
          <w:lang w:eastAsia="en-US"/>
        </w:rPr>
        <w:t xml:space="preserve">. </w:t>
      </w:r>
      <w:r>
        <w:rPr>
          <w:lang w:eastAsia="en-US"/>
        </w:rPr>
        <w:t>Le provincial commençait à réfléchir</w:t>
      </w:r>
      <w:r w:rsidR="0046142F">
        <w:rPr>
          <w:lang w:eastAsia="en-US"/>
        </w:rPr>
        <w:t xml:space="preserve"> ; </w:t>
      </w:r>
      <w:r>
        <w:rPr>
          <w:lang w:eastAsia="en-US"/>
        </w:rPr>
        <w:t>il avait perdu quelque vingt louis au lansquenet</w:t>
      </w:r>
      <w:r w:rsidR="0046142F">
        <w:rPr>
          <w:lang w:eastAsia="en-US"/>
        </w:rPr>
        <w:t xml:space="preserve">, </w:t>
      </w:r>
      <w:r>
        <w:rPr>
          <w:lang w:eastAsia="en-US"/>
        </w:rPr>
        <w:t>lui qui avait refusé</w:t>
      </w:r>
      <w:r w:rsidR="0046142F">
        <w:rPr>
          <w:lang w:eastAsia="en-US"/>
        </w:rPr>
        <w:t xml:space="preserve">, </w:t>
      </w:r>
      <w:r>
        <w:rPr>
          <w:lang w:eastAsia="en-US"/>
        </w:rPr>
        <w:t>le matin</w:t>
      </w:r>
      <w:r w:rsidR="0046142F">
        <w:rPr>
          <w:lang w:eastAsia="en-US"/>
        </w:rPr>
        <w:t xml:space="preserve">, </w:t>
      </w:r>
      <w:r>
        <w:rPr>
          <w:lang w:eastAsia="en-US"/>
        </w:rPr>
        <w:t>des ombrelles de dix francs à ses cinq demoiselles</w:t>
      </w:r>
      <w:r w:rsidR="0046142F">
        <w:rPr>
          <w:lang w:eastAsia="en-US"/>
        </w:rPr>
        <w:t> !</w:t>
      </w:r>
    </w:p>
    <w:p w14:paraId="05D73C9C" w14:textId="77777777" w:rsidR="0046142F" w:rsidRDefault="003148C9" w:rsidP="0046142F">
      <w:pPr>
        <w:rPr>
          <w:lang w:eastAsia="en-US"/>
        </w:rPr>
      </w:pPr>
      <w:r>
        <w:rPr>
          <w:lang w:eastAsia="en-US"/>
        </w:rPr>
        <w:t>C</w:t>
      </w:r>
      <w:r w:rsidR="0046142F">
        <w:rPr>
          <w:lang w:eastAsia="en-US"/>
        </w:rPr>
        <w:t>’</w:t>
      </w:r>
      <w:r>
        <w:rPr>
          <w:lang w:eastAsia="en-US"/>
        </w:rPr>
        <w:t>était le moment littéraire</w:t>
      </w:r>
      <w:r w:rsidR="0046142F">
        <w:rPr>
          <w:lang w:eastAsia="en-US"/>
        </w:rPr>
        <w:t xml:space="preserve">, </w:t>
      </w:r>
      <w:r>
        <w:rPr>
          <w:lang w:eastAsia="en-US"/>
        </w:rPr>
        <w:t>l</w:t>
      </w:r>
      <w:r w:rsidR="0046142F">
        <w:rPr>
          <w:lang w:eastAsia="en-US"/>
        </w:rPr>
        <w:t>’</w:t>
      </w:r>
      <w:r>
        <w:rPr>
          <w:lang w:eastAsia="en-US"/>
        </w:rPr>
        <w:t>aff</w:t>
      </w:r>
      <w:r>
        <w:t>reux moment où Pervenche et Sensitive gagnaient rétrospe</w:t>
      </w:r>
      <w:r>
        <w:rPr>
          <w:lang w:eastAsia="en-US"/>
        </w:rPr>
        <w:t>ctivement leur dîner</w:t>
      </w:r>
      <w:r w:rsidR="0046142F">
        <w:rPr>
          <w:lang w:eastAsia="en-US"/>
        </w:rPr>
        <w:t>.</w:t>
      </w:r>
    </w:p>
    <w:p w14:paraId="11D4D5F9" w14:textId="77777777" w:rsidR="0046142F" w:rsidRDefault="003148C9" w:rsidP="0046142F">
      <w:pPr>
        <w:rPr>
          <w:lang w:eastAsia="en-US"/>
        </w:rPr>
      </w:pPr>
      <w:r>
        <w:rPr>
          <w:lang w:eastAsia="en-US"/>
        </w:rPr>
        <w:t>On faisait cercle autour deux</w:t>
      </w:r>
      <w:r w:rsidR="0046142F">
        <w:rPr>
          <w:lang w:eastAsia="en-US"/>
        </w:rPr>
        <w:t xml:space="preserve">, </w:t>
      </w:r>
      <w:r>
        <w:rPr>
          <w:lang w:eastAsia="en-US"/>
        </w:rPr>
        <w:t>tandis que ces dames et leurs nièces commençaient les préparatifs du départ</w:t>
      </w:r>
      <w:r w:rsidR="0046142F">
        <w:rPr>
          <w:lang w:eastAsia="en-US"/>
        </w:rPr>
        <w:t>.</w:t>
      </w:r>
    </w:p>
    <w:p w14:paraId="772C7F58" w14:textId="77777777" w:rsidR="0046142F" w:rsidRDefault="003148C9" w:rsidP="0046142F">
      <w:pPr>
        <w:rPr>
          <w:lang w:eastAsia="en-US"/>
        </w:rPr>
      </w:pPr>
      <w:r>
        <w:rPr>
          <w:lang w:eastAsia="en-US"/>
        </w:rPr>
        <w:t>Mazurke avait voulu s</w:t>
      </w:r>
      <w:r w:rsidR="0046142F">
        <w:rPr>
          <w:lang w:eastAsia="en-US"/>
        </w:rPr>
        <w:t>’</w:t>
      </w:r>
      <w:r>
        <w:rPr>
          <w:lang w:eastAsia="en-US"/>
        </w:rPr>
        <w:t>approcher de la marquise</w:t>
      </w:r>
      <w:r w:rsidR="0046142F">
        <w:rPr>
          <w:lang w:eastAsia="en-US"/>
        </w:rPr>
        <w:t xml:space="preserve">, </w:t>
      </w:r>
      <w:r>
        <w:rPr>
          <w:lang w:eastAsia="en-US"/>
        </w:rPr>
        <w:t>qui semblait mainten</w:t>
      </w:r>
      <w:r>
        <w:t>ant éviter ses regards</w:t>
      </w:r>
      <w:r w:rsidR="0046142F">
        <w:rPr>
          <w:lang w:eastAsia="en-US"/>
        </w:rPr>
        <w:t xml:space="preserve"> ; </w:t>
      </w:r>
      <w:r>
        <w:rPr>
          <w:lang w:eastAsia="en-US"/>
        </w:rPr>
        <w:t>mais elle était gardée</w:t>
      </w:r>
      <w:r w:rsidR="0046142F">
        <w:rPr>
          <w:lang w:eastAsia="en-US"/>
        </w:rPr>
        <w:t xml:space="preserve">, </w:t>
      </w:r>
      <w:r>
        <w:rPr>
          <w:lang w:eastAsia="en-US"/>
        </w:rPr>
        <w:t>à droite</w:t>
      </w:r>
      <w:r w:rsidR="0046142F">
        <w:rPr>
          <w:lang w:eastAsia="en-US"/>
        </w:rPr>
        <w:t xml:space="preserve">, </w:t>
      </w:r>
      <w:r>
        <w:rPr>
          <w:lang w:eastAsia="en-US"/>
        </w:rPr>
        <w:t>par Oscar</w:t>
      </w:r>
      <w:r w:rsidR="0046142F">
        <w:rPr>
          <w:lang w:eastAsia="en-US"/>
        </w:rPr>
        <w:t xml:space="preserve">, </w:t>
      </w:r>
      <w:r>
        <w:rPr>
          <w:lang w:eastAsia="en-US"/>
        </w:rPr>
        <w:t xml:space="preserve">à gauche par </w:t>
      </w:r>
      <w:proofErr w:type="spellStart"/>
      <w:r>
        <w:rPr>
          <w:lang w:eastAsia="en-US"/>
        </w:rPr>
        <w:t>Guérineul</w:t>
      </w:r>
      <w:proofErr w:type="spellEnd"/>
      <w:r w:rsidR="0046142F">
        <w:rPr>
          <w:lang w:eastAsia="en-US"/>
        </w:rPr>
        <w:t xml:space="preserve">, </w:t>
      </w:r>
      <w:r>
        <w:rPr>
          <w:lang w:eastAsia="en-US"/>
        </w:rPr>
        <w:t>et devant par le vaste Romblon</w:t>
      </w:r>
      <w:r w:rsidR="0046142F">
        <w:rPr>
          <w:lang w:eastAsia="en-US"/>
        </w:rPr>
        <w:t>.</w:t>
      </w:r>
    </w:p>
    <w:p w14:paraId="02080091" w14:textId="77777777" w:rsidR="0046142F" w:rsidRDefault="003148C9" w:rsidP="0046142F">
      <w:pPr>
        <w:rPr>
          <w:lang w:eastAsia="en-US"/>
        </w:rPr>
      </w:pPr>
      <w:r>
        <w:rPr>
          <w:lang w:eastAsia="en-US"/>
        </w:rPr>
        <w:t>On doit avouer que cette charmante marquise n</w:t>
      </w:r>
      <w:r w:rsidR="0046142F">
        <w:rPr>
          <w:lang w:eastAsia="en-US"/>
        </w:rPr>
        <w:t>’</w:t>
      </w:r>
      <w:r>
        <w:rPr>
          <w:lang w:eastAsia="en-US"/>
        </w:rPr>
        <w:t>était pas une femme de loisirs</w:t>
      </w:r>
      <w:r w:rsidR="0046142F">
        <w:rPr>
          <w:lang w:eastAsia="en-US"/>
        </w:rPr>
        <w:t>.</w:t>
      </w:r>
    </w:p>
    <w:p w14:paraId="1458BE05" w14:textId="4BB978F3"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la poitrine très fatiguée</w:t>
      </w:r>
      <w:r>
        <w:rPr>
          <w:lang w:eastAsia="en-US"/>
        </w:rPr>
        <w:t xml:space="preserve">, </w:t>
      </w:r>
      <w:r w:rsidR="003148C9">
        <w:rPr>
          <w:lang w:eastAsia="en-US"/>
        </w:rPr>
        <w:t>disait Pervenche</w:t>
      </w:r>
      <w:r>
        <w:rPr>
          <w:lang w:eastAsia="en-US"/>
        </w:rPr>
        <w:t xml:space="preserve">, </w:t>
      </w:r>
      <w:r w:rsidR="006C2AE1">
        <w:rPr>
          <w:lang w:eastAsia="en-US"/>
        </w:rPr>
        <w:t>—</w:t>
      </w:r>
      <w:r>
        <w:rPr>
          <w:lang w:eastAsia="en-US"/>
        </w:rPr>
        <w:t xml:space="preserve"> </w:t>
      </w:r>
      <w:r w:rsidR="003148C9">
        <w:rPr>
          <w:lang w:eastAsia="en-US"/>
        </w:rPr>
        <w:t>sans cela je me ferais un plaisir</w:t>
      </w:r>
      <w:r>
        <w:rPr>
          <w:lang w:eastAsia="en-US"/>
        </w:rPr>
        <w:t>…</w:t>
      </w:r>
    </w:p>
    <w:p w14:paraId="320F8124" w14:textId="37ECC98F" w:rsidR="0046142F" w:rsidRDefault="0046142F" w:rsidP="0046142F">
      <w:pPr>
        <w:rPr>
          <w:lang w:eastAsia="en-US"/>
        </w:rPr>
      </w:pPr>
      <w:r>
        <w:rPr>
          <w:lang w:eastAsia="en-US"/>
        </w:rPr>
        <w:t>— </w:t>
      </w:r>
      <w:r w:rsidR="003148C9">
        <w:rPr>
          <w:lang w:eastAsia="en-US"/>
        </w:rPr>
        <w:t>Allons</w:t>
      </w:r>
      <w:r>
        <w:rPr>
          <w:lang w:eastAsia="en-US"/>
        </w:rPr>
        <w:t xml:space="preserve">, </w:t>
      </w:r>
      <w:r w:rsidR="003148C9">
        <w:rPr>
          <w:lang w:eastAsia="en-US"/>
        </w:rPr>
        <w:t>Anastasie</w:t>
      </w:r>
      <w:r>
        <w:rPr>
          <w:lang w:eastAsia="en-US"/>
        </w:rPr>
        <w:t xml:space="preserve"> ! </w:t>
      </w:r>
      <w:r w:rsidR="003148C9">
        <w:rPr>
          <w:lang w:eastAsia="en-US"/>
        </w:rPr>
        <w:t>interrompait Sensitive</w:t>
      </w:r>
      <w:r>
        <w:rPr>
          <w:lang w:eastAsia="en-US"/>
        </w:rPr>
        <w:t xml:space="preserve">, </w:t>
      </w:r>
      <w:r w:rsidR="006C2AE1">
        <w:rPr>
          <w:lang w:eastAsia="en-US"/>
        </w:rPr>
        <w:t>—</w:t>
      </w:r>
      <w:r>
        <w:rPr>
          <w:lang w:eastAsia="en-US"/>
        </w:rPr>
        <w:t xml:space="preserve"> </w:t>
      </w:r>
      <w:r w:rsidR="003148C9">
        <w:rPr>
          <w:lang w:eastAsia="en-US"/>
        </w:rPr>
        <w:t>un peu de complaisance</w:t>
      </w:r>
      <w:r>
        <w:rPr>
          <w:lang w:eastAsia="en-US"/>
        </w:rPr>
        <w:t> !</w:t>
      </w:r>
    </w:p>
    <w:p w14:paraId="261D3028" w14:textId="77777777" w:rsidR="0046142F" w:rsidRDefault="003148C9" w:rsidP="0046142F">
      <w:pPr>
        <w:rPr>
          <w:lang w:eastAsia="en-US"/>
        </w:rPr>
      </w:pPr>
      <w:r>
        <w:rPr>
          <w:lang w:eastAsia="en-US"/>
        </w:rPr>
        <w:t>Les nièces payaient cruellement les valses et les polkas dansées</w:t>
      </w:r>
      <w:r w:rsidR="0046142F">
        <w:rPr>
          <w:lang w:eastAsia="en-US"/>
        </w:rPr>
        <w:t>.</w:t>
      </w:r>
    </w:p>
    <w:p w14:paraId="031F7B90"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belle dame</w:t>
      </w:r>
      <w:r>
        <w:rPr>
          <w:lang w:eastAsia="en-US"/>
        </w:rPr>
        <w:t xml:space="preserve">, </w:t>
      </w:r>
      <w:r w:rsidR="003148C9">
        <w:rPr>
          <w:lang w:eastAsia="en-US"/>
        </w:rPr>
        <w:t>s</w:t>
      </w:r>
      <w:r>
        <w:rPr>
          <w:lang w:eastAsia="en-US"/>
        </w:rPr>
        <w:t>’</w:t>
      </w:r>
      <w:r w:rsidR="003148C9">
        <w:rPr>
          <w:lang w:eastAsia="en-US"/>
        </w:rPr>
        <w:t>écria l</w:t>
      </w:r>
      <w:r>
        <w:rPr>
          <w:lang w:eastAsia="en-US"/>
        </w:rPr>
        <w:t>’</w:t>
      </w:r>
      <w:r w:rsidR="003148C9">
        <w:rPr>
          <w:lang w:eastAsia="en-US"/>
        </w:rPr>
        <w:t>habit bleu qui en voulait pour ses vieux louis</w:t>
      </w:r>
      <w:r>
        <w:rPr>
          <w:lang w:eastAsia="en-US"/>
        </w:rPr>
        <w:t xml:space="preserve">, </w:t>
      </w:r>
      <w:r w:rsidR="003148C9">
        <w:rPr>
          <w:lang w:eastAsia="en-US"/>
        </w:rPr>
        <w:t>je ne vous tiens pas quitte</w:t>
      </w:r>
      <w:r>
        <w:rPr>
          <w:lang w:eastAsia="en-US"/>
        </w:rPr>
        <w:t>.</w:t>
      </w:r>
    </w:p>
    <w:p w14:paraId="03E052DD" w14:textId="77777777" w:rsidR="0046142F" w:rsidRDefault="0046142F" w:rsidP="0046142F">
      <w:pPr>
        <w:rPr>
          <w:lang w:eastAsia="en-US"/>
        </w:rPr>
      </w:pPr>
      <w:r>
        <w:rPr>
          <w:lang w:eastAsia="en-US"/>
        </w:rPr>
        <w:t>— </w:t>
      </w:r>
      <w:r w:rsidR="003148C9">
        <w:rPr>
          <w:lang w:eastAsia="en-US"/>
        </w:rPr>
        <w:t>Hugo me disait hier</w:t>
      </w:r>
      <w:r>
        <w:rPr>
          <w:lang w:eastAsia="en-US"/>
        </w:rPr>
        <w:t xml:space="preserve">, </w:t>
      </w:r>
      <w:r w:rsidR="003148C9">
        <w:rPr>
          <w:lang w:eastAsia="en-US"/>
        </w:rPr>
        <w:t>reprit Pervenche</w:t>
      </w:r>
      <w:r>
        <w:rPr>
          <w:lang w:eastAsia="en-US"/>
        </w:rPr>
        <w:t xml:space="preserve"> : </w:t>
      </w:r>
      <w:r w:rsidR="003148C9">
        <w:rPr>
          <w:lang w:eastAsia="en-US"/>
        </w:rPr>
        <w:t>Gardez bien cette chère santé</w:t>
      </w:r>
      <w:r>
        <w:rPr>
          <w:lang w:eastAsia="en-US"/>
        </w:rPr>
        <w:t xml:space="preserve">, </w:t>
      </w:r>
      <w:r w:rsidR="003148C9">
        <w:rPr>
          <w:lang w:eastAsia="en-US"/>
        </w:rPr>
        <w:t>qui est si précieuse aux lettres</w:t>
      </w:r>
      <w:r>
        <w:rPr>
          <w:lang w:eastAsia="en-US"/>
        </w:rPr>
        <w:t> !…</w:t>
      </w:r>
    </w:p>
    <w:p w14:paraId="1C20A94B" w14:textId="3E9A05FE" w:rsidR="0046142F" w:rsidRDefault="0046142F" w:rsidP="0046142F">
      <w:pPr>
        <w:rPr>
          <w:lang w:eastAsia="en-US"/>
        </w:rPr>
      </w:pPr>
      <w:r>
        <w:rPr>
          <w:lang w:eastAsia="en-US"/>
        </w:rPr>
        <w:t>— </w:t>
      </w:r>
      <w:r w:rsidR="003148C9">
        <w:rPr>
          <w:lang w:eastAsia="en-US"/>
        </w:rPr>
        <w:t>Hugo</w:t>
      </w:r>
      <w:r>
        <w:rPr>
          <w:lang w:eastAsia="en-US"/>
        </w:rPr>
        <w:t xml:space="preserve"> ! </w:t>
      </w:r>
      <w:r w:rsidR="003148C9">
        <w:rPr>
          <w:lang w:eastAsia="en-US"/>
        </w:rPr>
        <w:t>pensait le provincial</w:t>
      </w:r>
      <w:r>
        <w:rPr>
          <w:lang w:eastAsia="en-US"/>
        </w:rPr>
        <w:t xml:space="preserve"> ; </w:t>
      </w:r>
      <w:r w:rsidR="006C2AE1">
        <w:rPr>
          <w:lang w:eastAsia="en-US"/>
        </w:rPr>
        <w:t>—</w:t>
      </w:r>
      <w:r>
        <w:rPr>
          <w:lang w:eastAsia="en-US"/>
        </w:rPr>
        <w:t xml:space="preserve"> </w:t>
      </w:r>
      <w:r w:rsidR="003148C9">
        <w:rPr>
          <w:lang w:eastAsia="en-US"/>
        </w:rPr>
        <w:t>Hugo</w:t>
      </w:r>
      <w:r>
        <w:rPr>
          <w:lang w:eastAsia="en-US"/>
        </w:rPr>
        <w:t xml:space="preserve"> (</w:t>
      </w:r>
      <w:r w:rsidR="003148C9">
        <w:rPr>
          <w:lang w:eastAsia="en-US"/>
        </w:rPr>
        <w:t>Victor</w:t>
      </w:r>
      <w:r>
        <w:rPr>
          <w:lang w:eastAsia="en-US"/>
        </w:rPr>
        <w:t xml:space="preserve">), </w:t>
      </w:r>
      <w:r w:rsidR="003148C9">
        <w:rPr>
          <w:lang w:eastAsia="en-US"/>
        </w:rPr>
        <w:t>voilà un nom connu</w:t>
      </w:r>
      <w:r>
        <w:rPr>
          <w:lang w:eastAsia="en-US"/>
        </w:rPr>
        <w:t>.</w:t>
      </w:r>
    </w:p>
    <w:p w14:paraId="4A6E65AC" w14:textId="77777777" w:rsidR="0046142F" w:rsidRDefault="0046142F" w:rsidP="0046142F">
      <w:pPr>
        <w:rPr>
          <w:lang w:eastAsia="en-US"/>
        </w:rPr>
      </w:pPr>
      <w:r>
        <w:rPr>
          <w:lang w:eastAsia="en-US"/>
        </w:rPr>
        <w:lastRenderedPageBreak/>
        <w:t>— </w:t>
      </w:r>
      <w:r w:rsidR="003148C9">
        <w:rPr>
          <w:lang w:eastAsia="en-US"/>
        </w:rPr>
        <w:t>Mais</w:t>
      </w:r>
      <w:r>
        <w:rPr>
          <w:lang w:eastAsia="en-US"/>
        </w:rPr>
        <w:t xml:space="preserve">, </w:t>
      </w:r>
      <w:r w:rsidR="003148C9">
        <w:rPr>
          <w:lang w:eastAsia="en-US"/>
        </w:rPr>
        <w:t>puisque vous le voulez absolument</w:t>
      </w:r>
      <w:r>
        <w:rPr>
          <w:lang w:eastAsia="en-US"/>
        </w:rPr>
        <w:t xml:space="preserve">, </w:t>
      </w:r>
      <w:r w:rsidR="003148C9">
        <w:rPr>
          <w:lang w:eastAsia="en-US"/>
        </w:rPr>
        <w:t>je vais essayer</w:t>
      </w:r>
      <w:r>
        <w:rPr>
          <w:lang w:eastAsia="en-US"/>
        </w:rPr>
        <w:t>.</w:t>
      </w:r>
    </w:p>
    <w:p w14:paraId="7F2879F1" w14:textId="77777777" w:rsidR="0046142F" w:rsidRDefault="003148C9" w:rsidP="0046142F">
      <w:pPr>
        <w:rPr>
          <w:lang w:eastAsia="en-US"/>
        </w:rPr>
      </w:pPr>
      <w:r>
        <w:rPr>
          <w:lang w:eastAsia="en-US"/>
        </w:rPr>
        <w:t>Elle toussa</w:t>
      </w:r>
      <w:r w:rsidR="0046142F">
        <w:rPr>
          <w:lang w:eastAsia="en-US"/>
        </w:rPr>
        <w:t xml:space="preserve">, </w:t>
      </w:r>
      <w:r>
        <w:rPr>
          <w:lang w:eastAsia="en-US"/>
        </w:rPr>
        <w:t>la perfide</w:t>
      </w:r>
      <w:r w:rsidR="0046142F">
        <w:rPr>
          <w:lang w:eastAsia="en-US"/>
        </w:rPr>
        <w:t xml:space="preserve">, </w:t>
      </w:r>
      <w:r>
        <w:rPr>
          <w:lang w:eastAsia="en-US"/>
        </w:rPr>
        <w:t>et entama cette redoutable pièce de vers qui commence ainsi</w:t>
      </w:r>
      <w:r w:rsidR="0046142F">
        <w:rPr>
          <w:lang w:eastAsia="en-US"/>
        </w:rPr>
        <w:t> :</w:t>
      </w:r>
    </w:p>
    <w:p w14:paraId="46B8B8DC" w14:textId="77777777" w:rsidR="0046142F" w:rsidRDefault="003148C9" w:rsidP="0046142F">
      <w:pPr>
        <w:ind w:firstLine="0"/>
        <w:jc w:val="center"/>
        <w:rPr>
          <w:i/>
          <w:iCs/>
          <w:lang w:eastAsia="en-US"/>
        </w:rPr>
      </w:pPr>
      <w:r w:rsidRPr="0046142F">
        <w:rPr>
          <w:i/>
          <w:iCs/>
          <w:lang w:eastAsia="en-US"/>
        </w:rPr>
        <w:t>Vous ne saurez jamais ce que c</w:t>
      </w:r>
      <w:r w:rsidR="0046142F">
        <w:rPr>
          <w:i/>
          <w:iCs/>
          <w:lang w:eastAsia="en-US"/>
        </w:rPr>
        <w:t>’</w:t>
      </w:r>
      <w:r w:rsidRPr="0046142F">
        <w:rPr>
          <w:i/>
          <w:iCs/>
          <w:lang w:eastAsia="en-US"/>
        </w:rPr>
        <w:t>est qu</w:t>
      </w:r>
      <w:r w:rsidR="0046142F">
        <w:rPr>
          <w:i/>
          <w:iCs/>
          <w:lang w:eastAsia="en-US"/>
        </w:rPr>
        <w:t>’</w:t>
      </w:r>
      <w:r w:rsidRPr="0046142F">
        <w:rPr>
          <w:i/>
          <w:iCs/>
          <w:lang w:eastAsia="en-US"/>
        </w:rPr>
        <w:t>une femme</w:t>
      </w:r>
      <w:r w:rsidR="0046142F">
        <w:rPr>
          <w:i/>
          <w:iCs/>
          <w:lang w:eastAsia="en-US"/>
        </w:rPr>
        <w:t> !</w:t>
      </w:r>
    </w:p>
    <w:p w14:paraId="750922C7" w14:textId="77777777" w:rsidR="0046142F" w:rsidRDefault="003148C9" w:rsidP="0046142F">
      <w:pPr>
        <w:rPr>
          <w:lang w:eastAsia="en-US"/>
        </w:rPr>
      </w:pPr>
      <w:r>
        <w:rPr>
          <w:lang w:eastAsia="en-US"/>
        </w:rPr>
        <w:t>et qui finit par ce trait flamboyant</w:t>
      </w:r>
      <w:r w:rsidR="0046142F">
        <w:rPr>
          <w:lang w:eastAsia="en-US"/>
        </w:rPr>
        <w:t> :</w:t>
      </w:r>
    </w:p>
    <w:p w14:paraId="55173632" w14:textId="77777777" w:rsidR="0046142F" w:rsidRDefault="003148C9" w:rsidP="0046142F">
      <w:pPr>
        <w:ind w:firstLine="0"/>
        <w:jc w:val="center"/>
        <w:rPr>
          <w:i/>
          <w:iCs/>
          <w:lang w:eastAsia="en-US"/>
        </w:rPr>
      </w:pPr>
      <w:r w:rsidRPr="0046142F">
        <w:rPr>
          <w:i/>
          <w:iCs/>
          <w:lang w:eastAsia="en-US"/>
        </w:rPr>
        <w:t>Se baigner dans le sang de l</w:t>
      </w:r>
      <w:r w:rsidR="0046142F">
        <w:rPr>
          <w:i/>
          <w:iCs/>
          <w:lang w:eastAsia="en-US"/>
        </w:rPr>
        <w:t>’</w:t>
      </w:r>
      <w:r w:rsidRPr="0046142F">
        <w:rPr>
          <w:i/>
          <w:iCs/>
          <w:lang w:eastAsia="en-US"/>
        </w:rPr>
        <w:t>homme usurpateur</w:t>
      </w:r>
      <w:r w:rsidR="0046142F">
        <w:rPr>
          <w:i/>
          <w:iCs/>
          <w:lang w:eastAsia="en-US"/>
        </w:rPr>
        <w:t> !</w:t>
      </w:r>
    </w:p>
    <w:p w14:paraId="34644158" w14:textId="77777777" w:rsidR="0046142F" w:rsidRDefault="003148C9" w:rsidP="0046142F">
      <w:pPr>
        <w:rPr>
          <w:lang w:eastAsia="en-US"/>
        </w:rPr>
      </w:pPr>
      <w:r>
        <w:rPr>
          <w:lang w:eastAsia="en-US"/>
        </w:rPr>
        <w:t>On applaudi</w:t>
      </w:r>
      <w:r>
        <w:t>t</w:t>
      </w:r>
      <w:r w:rsidR="0046142F">
        <w:rPr>
          <w:lang w:eastAsia="en-US"/>
        </w:rPr>
        <w:t>.</w:t>
      </w:r>
    </w:p>
    <w:p w14:paraId="758BB1CD" w14:textId="23B73007" w:rsidR="0046142F" w:rsidRDefault="0046142F" w:rsidP="0046142F">
      <w:pPr>
        <w:rPr>
          <w:lang w:eastAsia="en-US"/>
        </w:rPr>
      </w:pPr>
      <w:r>
        <w:rPr>
          <w:lang w:eastAsia="en-US"/>
        </w:rPr>
        <w:t>— </w:t>
      </w:r>
      <w:r w:rsidR="003148C9">
        <w:rPr>
          <w:lang w:eastAsia="en-US"/>
        </w:rPr>
        <w:t>Ah fichtre</w:t>
      </w:r>
      <w:r>
        <w:rPr>
          <w:lang w:eastAsia="en-US"/>
        </w:rPr>
        <w:t xml:space="preserve"> ! </w:t>
      </w:r>
      <w:r w:rsidR="003148C9">
        <w:rPr>
          <w:lang w:eastAsia="en-US"/>
        </w:rPr>
        <w:t>dit l</w:t>
      </w:r>
      <w:r>
        <w:rPr>
          <w:lang w:eastAsia="en-US"/>
        </w:rPr>
        <w:t>’</w:t>
      </w:r>
      <w:r w:rsidR="003148C9">
        <w:rPr>
          <w:lang w:eastAsia="en-US"/>
        </w:rPr>
        <w:t>habit bleu</w:t>
      </w:r>
      <w:r>
        <w:rPr>
          <w:lang w:eastAsia="en-US"/>
        </w:rPr>
        <w:t xml:space="preserve">, </w:t>
      </w:r>
      <w:r w:rsidR="006C2AE1">
        <w:rPr>
          <w:lang w:eastAsia="en-US"/>
        </w:rPr>
        <w:t>—</w:t>
      </w:r>
      <w:r>
        <w:rPr>
          <w:lang w:eastAsia="en-US"/>
        </w:rPr>
        <w:t xml:space="preserve"> </w:t>
      </w:r>
      <w:r w:rsidR="003148C9">
        <w:rPr>
          <w:lang w:eastAsia="en-US"/>
        </w:rPr>
        <w:t>c</w:t>
      </w:r>
      <w:r>
        <w:rPr>
          <w:lang w:eastAsia="en-US"/>
        </w:rPr>
        <w:t>’</w:t>
      </w:r>
      <w:r w:rsidR="003148C9">
        <w:rPr>
          <w:lang w:eastAsia="en-US"/>
        </w:rPr>
        <w:t>est fort</w:t>
      </w:r>
      <w:r>
        <w:rPr>
          <w:lang w:eastAsia="en-US"/>
        </w:rPr>
        <w:t xml:space="preserve">, </w:t>
      </w:r>
      <w:r w:rsidR="003148C9">
        <w:rPr>
          <w:lang w:eastAsia="en-US"/>
        </w:rPr>
        <w:t>ça</w:t>
      </w:r>
      <w:r>
        <w:rPr>
          <w:lang w:eastAsia="en-US"/>
        </w:rPr>
        <w:t xml:space="preserve">, </w:t>
      </w:r>
      <w:r w:rsidR="003148C9">
        <w:rPr>
          <w:lang w:eastAsia="en-US"/>
        </w:rPr>
        <w:t>par exemple</w:t>
      </w:r>
      <w:r>
        <w:rPr>
          <w:lang w:eastAsia="en-US"/>
        </w:rPr>
        <w:t> !</w:t>
      </w:r>
    </w:p>
    <w:p w14:paraId="7126E170" w14:textId="5A990935"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tout simplement magnifique</w:t>
      </w:r>
      <w:r>
        <w:rPr>
          <w:lang w:eastAsia="en-US"/>
        </w:rPr>
        <w:t xml:space="preserve">, </w:t>
      </w:r>
      <w:r w:rsidR="003148C9">
        <w:rPr>
          <w:lang w:eastAsia="en-US"/>
        </w:rPr>
        <w:t>soupira Sensitive</w:t>
      </w:r>
      <w:r>
        <w:rPr>
          <w:lang w:eastAsia="en-US"/>
        </w:rPr>
        <w:t xml:space="preserve">. </w:t>
      </w:r>
      <w:r w:rsidR="006C2AE1">
        <w:rPr>
          <w:lang w:eastAsia="en-US"/>
        </w:rPr>
        <w:t>—</w:t>
      </w:r>
      <w:r>
        <w:rPr>
          <w:lang w:eastAsia="en-US"/>
        </w:rPr>
        <w:t xml:space="preserve"> </w:t>
      </w:r>
      <w:r w:rsidR="003148C9">
        <w:rPr>
          <w:lang w:eastAsia="en-US"/>
        </w:rPr>
        <w:t>Quelle force</w:t>
      </w:r>
      <w:r>
        <w:rPr>
          <w:lang w:eastAsia="en-US"/>
        </w:rPr>
        <w:t xml:space="preserve"> ! </w:t>
      </w:r>
      <w:r w:rsidR="003148C9">
        <w:rPr>
          <w:lang w:eastAsia="en-US"/>
        </w:rPr>
        <w:t>quelle hauteur</w:t>
      </w:r>
      <w:r>
        <w:rPr>
          <w:lang w:eastAsia="en-US"/>
        </w:rPr>
        <w:t xml:space="preserve"> ! </w:t>
      </w:r>
      <w:r w:rsidR="006C2AE1">
        <w:rPr>
          <w:lang w:eastAsia="en-US"/>
        </w:rPr>
        <w:t>—</w:t>
      </w:r>
      <w:r>
        <w:rPr>
          <w:lang w:eastAsia="en-US"/>
        </w:rPr>
        <w:t xml:space="preserve"> </w:t>
      </w:r>
      <w:r w:rsidR="003148C9">
        <w:rPr>
          <w:lang w:eastAsia="en-US"/>
        </w:rPr>
        <w:t>Ah</w:t>
      </w:r>
      <w:r>
        <w:rPr>
          <w:lang w:eastAsia="en-US"/>
        </w:rPr>
        <w:t> !</w:t>
      </w:r>
    </w:p>
    <w:p w14:paraId="4B4BADE3" w14:textId="604A6F53" w:rsidR="0046142F" w:rsidRDefault="0046142F" w:rsidP="0046142F">
      <w:pPr>
        <w:rPr>
          <w:lang w:eastAsia="en-US"/>
        </w:rPr>
      </w:pPr>
      <w:r>
        <w:rPr>
          <w:lang w:eastAsia="en-US"/>
        </w:rPr>
        <w:t>— </w:t>
      </w:r>
      <w:r w:rsidR="003148C9">
        <w:rPr>
          <w:lang w:eastAsia="en-US"/>
        </w:rPr>
        <w:t>Alexandre</w:t>
      </w:r>
      <w:r>
        <w:rPr>
          <w:lang w:eastAsia="en-US"/>
        </w:rPr>
        <w:t xml:space="preserve">, </w:t>
      </w:r>
      <w:r w:rsidR="003148C9">
        <w:rPr>
          <w:lang w:eastAsia="en-US"/>
        </w:rPr>
        <w:t>dit Pervenche reconnaissante</w:t>
      </w:r>
      <w:r>
        <w:rPr>
          <w:lang w:eastAsia="en-US"/>
        </w:rPr>
        <w:t xml:space="preserve">, </w:t>
      </w:r>
      <w:r w:rsidR="006C2AE1">
        <w:rPr>
          <w:lang w:eastAsia="en-US"/>
        </w:rPr>
        <w:t>—</w:t>
      </w:r>
      <w:r>
        <w:rPr>
          <w:lang w:eastAsia="en-US"/>
        </w:rPr>
        <w:t xml:space="preserve"> </w:t>
      </w:r>
      <w:r w:rsidR="003148C9">
        <w:rPr>
          <w:lang w:eastAsia="en-US"/>
        </w:rPr>
        <w:t>nous remplirez-vous quelques bouts-rimés</w:t>
      </w:r>
      <w:r>
        <w:rPr>
          <w:lang w:eastAsia="en-US"/>
        </w:rPr>
        <w:t> ?</w:t>
      </w:r>
    </w:p>
    <w:p w14:paraId="0202E852" w14:textId="14DB9F98"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oui</w:t>
      </w:r>
      <w:r>
        <w:rPr>
          <w:lang w:eastAsia="en-US"/>
        </w:rPr>
        <w:t xml:space="preserve">, </w:t>
      </w:r>
      <w:r w:rsidR="003148C9">
        <w:rPr>
          <w:lang w:eastAsia="en-US"/>
        </w:rPr>
        <w:t>s</w:t>
      </w:r>
      <w:r>
        <w:rPr>
          <w:lang w:eastAsia="en-US"/>
        </w:rPr>
        <w:t>’</w:t>
      </w:r>
      <w:r w:rsidR="003148C9">
        <w:rPr>
          <w:lang w:eastAsia="en-US"/>
        </w:rPr>
        <w:t>écria l</w:t>
      </w:r>
      <w:r>
        <w:rPr>
          <w:lang w:eastAsia="en-US"/>
        </w:rPr>
        <w:t>’</w:t>
      </w:r>
      <w:r w:rsidR="003148C9">
        <w:rPr>
          <w:lang w:eastAsia="en-US"/>
        </w:rPr>
        <w:t>habit bleu</w:t>
      </w:r>
      <w:r>
        <w:rPr>
          <w:lang w:eastAsia="en-US"/>
        </w:rPr>
        <w:t xml:space="preserve">. </w:t>
      </w:r>
      <w:r w:rsidR="006C2AE1">
        <w:rPr>
          <w:lang w:eastAsia="en-US"/>
        </w:rPr>
        <w:t>—</w:t>
      </w:r>
      <w:r>
        <w:rPr>
          <w:lang w:eastAsia="en-US"/>
        </w:rPr>
        <w:t xml:space="preserve"> </w:t>
      </w:r>
      <w:r w:rsidR="003148C9">
        <w:rPr>
          <w:lang w:eastAsia="en-US"/>
        </w:rPr>
        <w:t>des bouts-rimés</w:t>
      </w:r>
      <w:r>
        <w:rPr>
          <w:lang w:eastAsia="en-US"/>
        </w:rPr>
        <w:t xml:space="preserve">, </w:t>
      </w:r>
      <w:r w:rsidR="003148C9">
        <w:rPr>
          <w:lang w:eastAsia="en-US"/>
        </w:rPr>
        <w:t>c</w:t>
      </w:r>
      <w:r>
        <w:rPr>
          <w:lang w:eastAsia="en-US"/>
        </w:rPr>
        <w:t>’</w:t>
      </w:r>
      <w:r w:rsidR="003148C9">
        <w:rPr>
          <w:lang w:eastAsia="en-US"/>
        </w:rPr>
        <w:t>est gentil</w:t>
      </w:r>
      <w:r>
        <w:rPr>
          <w:lang w:eastAsia="en-US"/>
        </w:rPr>
        <w:t xml:space="preserve">, </w:t>
      </w:r>
      <w:r w:rsidR="003148C9">
        <w:rPr>
          <w:lang w:eastAsia="en-US"/>
        </w:rPr>
        <w:t>ça</w:t>
      </w:r>
      <w:r>
        <w:rPr>
          <w:lang w:eastAsia="en-US"/>
        </w:rPr>
        <w:t>…</w:t>
      </w:r>
    </w:p>
    <w:p w14:paraId="7923E091" w14:textId="77777777" w:rsidR="0046142F" w:rsidRDefault="0046142F" w:rsidP="0046142F">
      <w:pPr>
        <w:rPr>
          <w:lang w:eastAsia="en-US"/>
        </w:rPr>
      </w:pPr>
      <w:r>
        <w:rPr>
          <w:lang w:eastAsia="en-US"/>
        </w:rPr>
        <w:t>— </w:t>
      </w:r>
      <w:r w:rsidR="003148C9">
        <w:rPr>
          <w:lang w:eastAsia="en-US"/>
        </w:rPr>
        <w:t>Après ce splendide morceau</w:t>
      </w:r>
      <w:r>
        <w:rPr>
          <w:lang w:eastAsia="en-US"/>
        </w:rPr>
        <w:t xml:space="preserve"> !… </w:t>
      </w:r>
      <w:r w:rsidR="003148C9">
        <w:rPr>
          <w:lang w:eastAsia="en-US"/>
        </w:rPr>
        <w:t>commença modestement Sensitive</w:t>
      </w:r>
      <w:r>
        <w:rPr>
          <w:lang w:eastAsia="en-US"/>
        </w:rPr>
        <w:t>.</w:t>
      </w:r>
    </w:p>
    <w:p w14:paraId="555539B1" w14:textId="77777777" w:rsidR="0046142F" w:rsidRDefault="003148C9" w:rsidP="0046142F">
      <w:pPr>
        <w:rPr>
          <w:lang w:eastAsia="en-US"/>
        </w:rPr>
      </w:pPr>
      <w:r>
        <w:rPr>
          <w:lang w:eastAsia="en-US"/>
        </w:rPr>
        <w:t>Oh</w:t>
      </w:r>
      <w:r w:rsidR="0046142F">
        <w:rPr>
          <w:lang w:eastAsia="en-US"/>
        </w:rPr>
        <w:t xml:space="preserve"> ! </w:t>
      </w:r>
      <w:r>
        <w:rPr>
          <w:lang w:eastAsia="en-US"/>
        </w:rPr>
        <w:t>que les nièces expiaient durement leur plaisir</w:t>
      </w:r>
      <w:r w:rsidR="0046142F">
        <w:rPr>
          <w:lang w:eastAsia="en-US"/>
        </w:rPr>
        <w:t> !</w:t>
      </w:r>
    </w:p>
    <w:p w14:paraId="44D23E67" w14:textId="61588311" w:rsidR="0046142F" w:rsidRDefault="0046142F" w:rsidP="0046142F">
      <w:pPr>
        <w:rPr>
          <w:lang w:eastAsia="en-US"/>
        </w:rPr>
      </w:pPr>
      <w:r>
        <w:rPr>
          <w:lang w:eastAsia="en-US"/>
        </w:rPr>
        <w:t>— </w:t>
      </w:r>
      <w:r w:rsidR="003148C9">
        <w:rPr>
          <w:lang w:eastAsia="en-US"/>
        </w:rPr>
        <w:t>Tenez</w:t>
      </w:r>
      <w:r>
        <w:rPr>
          <w:lang w:eastAsia="en-US"/>
        </w:rPr>
        <w:t xml:space="preserve">, </w:t>
      </w:r>
      <w:r w:rsidR="003148C9">
        <w:rPr>
          <w:lang w:eastAsia="en-US"/>
        </w:rPr>
        <w:t>dit le provincial</w:t>
      </w:r>
      <w:r>
        <w:rPr>
          <w:lang w:eastAsia="en-US"/>
        </w:rPr>
        <w:t xml:space="preserve">, </w:t>
      </w:r>
      <w:r w:rsidR="006C2AE1">
        <w:rPr>
          <w:lang w:eastAsia="en-US"/>
        </w:rPr>
        <w:t>—</w:t>
      </w:r>
      <w:r>
        <w:rPr>
          <w:lang w:eastAsia="en-US"/>
        </w:rPr>
        <w:t xml:space="preserve"> </w:t>
      </w:r>
      <w:r w:rsidR="003148C9">
        <w:rPr>
          <w:lang w:eastAsia="en-US"/>
        </w:rPr>
        <w:t>je sais donner ça</w:t>
      </w:r>
      <w:r>
        <w:rPr>
          <w:lang w:eastAsia="en-US"/>
        </w:rPr>
        <w:t xml:space="preserve">, </w:t>
      </w:r>
      <w:r w:rsidR="003148C9">
        <w:rPr>
          <w:lang w:eastAsia="en-US"/>
        </w:rPr>
        <w:t>moi</w:t>
      </w:r>
      <w:r>
        <w:rPr>
          <w:lang w:eastAsia="en-US"/>
        </w:rPr>
        <w:t xml:space="preserve">, </w:t>
      </w:r>
      <w:r w:rsidR="003148C9">
        <w:rPr>
          <w:lang w:eastAsia="en-US"/>
        </w:rPr>
        <w:t>les bouts-</w:t>
      </w:r>
      <w:r w:rsidR="003148C9">
        <w:t>rimés</w:t>
      </w:r>
      <w:r>
        <w:rPr>
          <w:lang w:eastAsia="en-US"/>
        </w:rPr>
        <w:t xml:space="preserve">… </w:t>
      </w:r>
      <w:r w:rsidR="003148C9">
        <w:rPr>
          <w:lang w:eastAsia="en-US"/>
        </w:rPr>
        <w:t>Je vais vous en offrir</w:t>
      </w:r>
      <w:r>
        <w:rPr>
          <w:lang w:eastAsia="en-US"/>
        </w:rPr>
        <w:t>.</w:t>
      </w:r>
    </w:p>
    <w:p w14:paraId="29AA2D0C" w14:textId="77777777" w:rsidR="0046142F" w:rsidRDefault="0046142F" w:rsidP="0046142F">
      <w:pPr>
        <w:rPr>
          <w:lang w:eastAsia="en-US"/>
        </w:rPr>
      </w:pPr>
      <w:r>
        <w:rPr>
          <w:lang w:eastAsia="en-US"/>
        </w:rPr>
        <w:t>— </w:t>
      </w:r>
      <w:r w:rsidR="003148C9">
        <w:rPr>
          <w:lang w:eastAsia="en-US"/>
        </w:rPr>
        <w:t>À vos ordres</w:t>
      </w:r>
      <w:r>
        <w:rPr>
          <w:lang w:eastAsia="en-US"/>
        </w:rPr>
        <w:t xml:space="preserve">, </w:t>
      </w:r>
      <w:r w:rsidR="003148C9">
        <w:rPr>
          <w:lang w:eastAsia="en-US"/>
        </w:rPr>
        <w:t>monsieur</w:t>
      </w:r>
      <w:r>
        <w:rPr>
          <w:lang w:eastAsia="en-US"/>
        </w:rPr>
        <w:t xml:space="preserve">, </w:t>
      </w:r>
      <w:r w:rsidR="003148C9">
        <w:rPr>
          <w:lang w:eastAsia="en-US"/>
        </w:rPr>
        <w:t>répliqua le poète avec une fierté modeste</w:t>
      </w:r>
      <w:r>
        <w:rPr>
          <w:lang w:eastAsia="en-US"/>
        </w:rPr>
        <w:t>.</w:t>
      </w:r>
    </w:p>
    <w:p w14:paraId="06D03100" w14:textId="4A7D3260" w:rsidR="0046142F" w:rsidRDefault="0046142F" w:rsidP="0046142F">
      <w:pPr>
        <w:rPr>
          <w:lang w:eastAsia="en-US"/>
        </w:rPr>
      </w:pPr>
      <w:r>
        <w:rPr>
          <w:lang w:eastAsia="en-US"/>
        </w:rPr>
        <w:lastRenderedPageBreak/>
        <w:t>— </w:t>
      </w:r>
      <w:r w:rsidR="003148C9">
        <w:rPr>
          <w:lang w:eastAsia="en-US"/>
        </w:rPr>
        <w:t>Attendez</w:t>
      </w:r>
      <w:r>
        <w:rPr>
          <w:lang w:eastAsia="en-US"/>
        </w:rPr>
        <w:t xml:space="preserve">… </w:t>
      </w:r>
      <w:r w:rsidR="003148C9">
        <w:rPr>
          <w:lang w:eastAsia="en-US"/>
        </w:rPr>
        <w:t>C</w:t>
      </w:r>
      <w:r>
        <w:rPr>
          <w:lang w:eastAsia="en-US"/>
        </w:rPr>
        <w:t>’</w:t>
      </w:r>
      <w:r w:rsidR="003148C9">
        <w:rPr>
          <w:lang w:eastAsia="en-US"/>
        </w:rPr>
        <w:t>est ça</w:t>
      </w:r>
      <w:r>
        <w:rPr>
          <w:lang w:eastAsia="en-US"/>
        </w:rPr>
        <w:t xml:space="preserve">… </w:t>
      </w:r>
      <w:r w:rsidR="006C2AE1">
        <w:rPr>
          <w:lang w:eastAsia="en-US"/>
        </w:rPr>
        <w:t>—</w:t>
      </w:r>
      <w:r>
        <w:rPr>
          <w:lang w:eastAsia="en-US"/>
        </w:rPr>
        <w:t xml:space="preserve"> </w:t>
      </w:r>
      <w:r w:rsidR="003148C9">
        <w:rPr>
          <w:i/>
          <w:iCs/>
        </w:rPr>
        <w:t>Langes</w:t>
      </w:r>
      <w:r>
        <w:rPr>
          <w:i/>
          <w:iCs/>
        </w:rPr>
        <w:t xml:space="preserve">, </w:t>
      </w:r>
      <w:r w:rsidR="006C2AE1">
        <w:rPr>
          <w:i/>
          <w:iCs/>
        </w:rPr>
        <w:t>—</w:t>
      </w:r>
      <w:r>
        <w:rPr>
          <w:i/>
          <w:iCs/>
        </w:rPr>
        <w:t xml:space="preserve"> </w:t>
      </w:r>
      <w:r w:rsidR="003148C9">
        <w:rPr>
          <w:i/>
          <w:iCs/>
        </w:rPr>
        <w:t>ciel</w:t>
      </w:r>
      <w:r>
        <w:rPr>
          <w:i/>
          <w:iCs/>
        </w:rPr>
        <w:t xml:space="preserve">, </w:t>
      </w:r>
      <w:r w:rsidR="006C2AE1">
        <w:rPr>
          <w:i/>
          <w:iCs/>
        </w:rPr>
        <w:t>—</w:t>
      </w:r>
      <w:r>
        <w:rPr>
          <w:i/>
          <w:iCs/>
        </w:rPr>
        <w:t xml:space="preserve"> </w:t>
      </w:r>
      <w:r w:rsidR="003148C9">
        <w:rPr>
          <w:i/>
          <w:iCs/>
        </w:rPr>
        <w:t>anges</w:t>
      </w:r>
      <w:r>
        <w:rPr>
          <w:i/>
          <w:iCs/>
        </w:rPr>
        <w:t xml:space="preserve">, </w:t>
      </w:r>
      <w:r w:rsidR="006C2AE1">
        <w:rPr>
          <w:i/>
          <w:iCs/>
        </w:rPr>
        <w:t>—</w:t>
      </w:r>
      <w:r>
        <w:rPr>
          <w:i/>
          <w:iCs/>
        </w:rPr>
        <w:t xml:space="preserve"> </w:t>
      </w:r>
      <w:r w:rsidR="003148C9">
        <w:rPr>
          <w:i/>
          <w:iCs/>
        </w:rPr>
        <w:t>miel</w:t>
      </w:r>
      <w:r>
        <w:rPr>
          <w:i/>
          <w:iCs/>
        </w:rPr>
        <w:t xml:space="preserve">, </w:t>
      </w:r>
      <w:r w:rsidR="006C2AE1">
        <w:rPr>
          <w:i/>
          <w:iCs/>
        </w:rPr>
        <w:t>—</w:t>
      </w:r>
      <w:r>
        <w:rPr>
          <w:i/>
          <w:iCs/>
        </w:rPr>
        <w:t xml:space="preserve"> </w:t>
      </w:r>
      <w:r w:rsidR="003148C9">
        <w:rPr>
          <w:i/>
          <w:iCs/>
        </w:rPr>
        <w:t>mère</w:t>
      </w:r>
      <w:r>
        <w:rPr>
          <w:i/>
          <w:iCs/>
        </w:rPr>
        <w:t xml:space="preserve">, </w:t>
      </w:r>
      <w:r w:rsidR="006C2AE1">
        <w:rPr>
          <w:i/>
          <w:iCs/>
        </w:rPr>
        <w:t>—</w:t>
      </w:r>
      <w:r>
        <w:rPr>
          <w:i/>
          <w:iCs/>
        </w:rPr>
        <w:t xml:space="preserve"> </w:t>
      </w:r>
      <w:r w:rsidR="003148C9">
        <w:rPr>
          <w:i/>
          <w:iCs/>
        </w:rPr>
        <w:t>deux</w:t>
      </w:r>
      <w:r>
        <w:rPr>
          <w:i/>
          <w:iCs/>
        </w:rPr>
        <w:t xml:space="preserve">, </w:t>
      </w:r>
      <w:r w:rsidR="006C2AE1">
        <w:rPr>
          <w:i/>
          <w:iCs/>
        </w:rPr>
        <w:t>—</w:t>
      </w:r>
      <w:r>
        <w:rPr>
          <w:i/>
          <w:iCs/>
        </w:rPr>
        <w:t xml:space="preserve"> </w:t>
      </w:r>
      <w:r w:rsidR="003148C9">
        <w:rPr>
          <w:i/>
          <w:iCs/>
        </w:rPr>
        <w:t>père</w:t>
      </w:r>
      <w:r>
        <w:rPr>
          <w:i/>
          <w:iCs/>
        </w:rPr>
        <w:t xml:space="preserve">, </w:t>
      </w:r>
      <w:r w:rsidR="006C2AE1">
        <w:rPr>
          <w:i/>
          <w:iCs/>
        </w:rPr>
        <w:t>—</w:t>
      </w:r>
      <w:r>
        <w:rPr>
          <w:i/>
          <w:iCs/>
        </w:rPr>
        <w:t xml:space="preserve"> </w:t>
      </w:r>
      <w:r w:rsidR="003148C9">
        <w:rPr>
          <w:i/>
          <w:iCs/>
        </w:rPr>
        <w:t>malheureux</w:t>
      </w:r>
      <w:r>
        <w:rPr>
          <w:lang w:eastAsia="en-US"/>
        </w:rPr>
        <w:t xml:space="preserve">… </w:t>
      </w:r>
      <w:r w:rsidR="006C2AE1">
        <w:rPr>
          <w:lang w:eastAsia="en-US"/>
        </w:rPr>
        <w:t>—</w:t>
      </w:r>
      <w:r>
        <w:rPr>
          <w:lang w:eastAsia="en-US"/>
        </w:rPr>
        <w:t xml:space="preserve"> </w:t>
      </w:r>
      <w:r w:rsidR="003148C9">
        <w:rPr>
          <w:lang w:eastAsia="en-US"/>
        </w:rPr>
        <w:t>Ça vous va-t-il</w:t>
      </w:r>
      <w:r>
        <w:rPr>
          <w:lang w:eastAsia="en-US"/>
        </w:rPr>
        <w:t> ?</w:t>
      </w:r>
    </w:p>
    <w:p w14:paraId="6C8775C9" w14:textId="77777777" w:rsidR="0046142F" w:rsidRDefault="003148C9" w:rsidP="0046142F">
      <w:pPr>
        <w:rPr>
          <w:lang w:eastAsia="en-US"/>
        </w:rPr>
      </w:pPr>
      <w:r>
        <w:rPr>
          <w:lang w:eastAsia="en-US"/>
        </w:rPr>
        <w:t>Sensitive fit un signe affirmatif et s</w:t>
      </w:r>
      <w:r>
        <w:t>e perdit dans ses r</w:t>
      </w:r>
      <w:r>
        <w:rPr>
          <w:lang w:eastAsia="en-US"/>
        </w:rPr>
        <w:t>éflexions</w:t>
      </w:r>
      <w:r w:rsidR="0046142F">
        <w:rPr>
          <w:lang w:eastAsia="en-US"/>
        </w:rPr>
        <w:t>.</w:t>
      </w:r>
    </w:p>
    <w:p w14:paraId="628B82A9" w14:textId="77777777" w:rsidR="0046142F" w:rsidRDefault="0046142F" w:rsidP="0046142F">
      <w:pPr>
        <w:rPr>
          <w:lang w:eastAsia="en-US"/>
        </w:rPr>
      </w:pPr>
      <w:r>
        <w:rPr>
          <w:lang w:eastAsia="en-US"/>
        </w:rPr>
        <w:t>— </w:t>
      </w:r>
      <w:r w:rsidR="003148C9">
        <w:rPr>
          <w:lang w:eastAsia="en-US"/>
        </w:rPr>
        <w:t>Monsieur est marié</w:t>
      </w:r>
      <w:r>
        <w:rPr>
          <w:lang w:eastAsia="en-US"/>
        </w:rPr>
        <w:t xml:space="preserve"> ? </w:t>
      </w:r>
      <w:r w:rsidR="003148C9">
        <w:rPr>
          <w:lang w:eastAsia="en-US"/>
        </w:rPr>
        <w:t>demanda madame de Saint-Roch à l</w:t>
      </w:r>
      <w:r>
        <w:rPr>
          <w:lang w:eastAsia="en-US"/>
        </w:rPr>
        <w:t>’</w:t>
      </w:r>
      <w:r w:rsidR="003148C9">
        <w:rPr>
          <w:lang w:eastAsia="en-US"/>
        </w:rPr>
        <w:t>oreille du provincial</w:t>
      </w:r>
      <w:r>
        <w:rPr>
          <w:lang w:eastAsia="en-US"/>
        </w:rPr>
        <w:t xml:space="preserve">, </w:t>
      </w:r>
      <w:r w:rsidR="003148C9">
        <w:rPr>
          <w:lang w:eastAsia="en-US"/>
        </w:rPr>
        <w:t>qui fit un saut de côté</w:t>
      </w:r>
      <w:r>
        <w:rPr>
          <w:lang w:eastAsia="en-US"/>
        </w:rPr>
        <w:t>.</w:t>
      </w:r>
    </w:p>
    <w:p w14:paraId="010544E0" w14:textId="3A33693C" w:rsidR="0046142F" w:rsidRDefault="0046142F" w:rsidP="0046142F">
      <w:pPr>
        <w:rPr>
          <w:lang w:eastAsia="en-US"/>
        </w:rPr>
      </w:pPr>
      <w:r>
        <w:rPr>
          <w:lang w:eastAsia="en-US"/>
        </w:rPr>
        <w:t>— </w:t>
      </w:r>
      <w:r w:rsidR="003148C9">
        <w:rPr>
          <w:lang w:eastAsia="en-US"/>
        </w:rPr>
        <w:t>Eh bonjour</w:t>
      </w:r>
      <w:r>
        <w:rPr>
          <w:lang w:eastAsia="en-US"/>
        </w:rPr>
        <w:t xml:space="preserve">, </w:t>
      </w:r>
      <w:r w:rsidR="003148C9">
        <w:rPr>
          <w:lang w:eastAsia="en-US"/>
        </w:rPr>
        <w:t>donc</w:t>
      </w:r>
      <w:r>
        <w:rPr>
          <w:lang w:eastAsia="en-US"/>
        </w:rPr>
        <w:t xml:space="preserve">, </w:t>
      </w:r>
      <w:r w:rsidR="003148C9">
        <w:rPr>
          <w:lang w:eastAsia="en-US"/>
        </w:rPr>
        <w:t xml:space="preserve">monsieur </w:t>
      </w:r>
      <w:proofErr w:type="spellStart"/>
      <w:r w:rsidR="003148C9">
        <w:rPr>
          <w:lang w:eastAsia="en-US"/>
        </w:rPr>
        <w:t>Godanchet</w:t>
      </w:r>
      <w:proofErr w:type="spellEnd"/>
      <w:r>
        <w:rPr>
          <w:lang w:eastAsia="en-US"/>
        </w:rPr>
        <w:t xml:space="preserve">, </w:t>
      </w:r>
      <w:r w:rsidR="003148C9">
        <w:rPr>
          <w:lang w:eastAsia="en-US"/>
        </w:rPr>
        <w:t xml:space="preserve">dit </w:t>
      </w:r>
      <w:proofErr w:type="spellStart"/>
      <w:r w:rsidR="003148C9">
        <w:rPr>
          <w:lang w:eastAsia="en-US"/>
        </w:rPr>
        <w:t>Berthelleminot</w:t>
      </w:r>
      <w:proofErr w:type="spellEnd"/>
      <w:r w:rsidR="003148C9">
        <w:rPr>
          <w:lang w:eastAsia="en-US"/>
        </w:rPr>
        <w:t xml:space="preserve"> à son autre oreille</w:t>
      </w:r>
      <w:r>
        <w:rPr>
          <w:lang w:eastAsia="en-US"/>
        </w:rPr>
        <w:t xml:space="preserve"> ; </w:t>
      </w:r>
      <w:r w:rsidR="006C2AE1">
        <w:rPr>
          <w:lang w:eastAsia="en-US"/>
        </w:rPr>
        <w:t>—</w:t>
      </w:r>
      <w:r>
        <w:rPr>
          <w:lang w:eastAsia="en-US"/>
        </w:rPr>
        <w:t xml:space="preserve">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on vous y prend</w:t>
      </w:r>
      <w:r>
        <w:rPr>
          <w:lang w:eastAsia="en-US"/>
        </w:rPr>
        <w:t xml:space="preserve">… </w:t>
      </w:r>
      <w:r w:rsidR="003148C9">
        <w:rPr>
          <w:lang w:eastAsia="en-US"/>
        </w:rPr>
        <w:t xml:space="preserve">Si madame </w:t>
      </w:r>
      <w:proofErr w:type="spellStart"/>
      <w:r w:rsidR="003148C9">
        <w:t>Godanchet</w:t>
      </w:r>
      <w:proofErr w:type="spellEnd"/>
      <w:r w:rsidR="003148C9">
        <w:t xml:space="preserve"> savait que</w:t>
      </w:r>
      <w:r>
        <w:rPr>
          <w:lang w:eastAsia="en-US"/>
        </w:rPr>
        <w:t>…</w:t>
      </w:r>
    </w:p>
    <w:p w14:paraId="45B271A3" w14:textId="77777777" w:rsidR="0046142F" w:rsidRDefault="003148C9" w:rsidP="0046142F">
      <w:pPr>
        <w:rPr>
          <w:lang w:eastAsia="en-US"/>
        </w:rPr>
      </w:pPr>
      <w:r>
        <w:rPr>
          <w:lang w:eastAsia="en-US"/>
        </w:rPr>
        <w:t>L</w:t>
      </w:r>
      <w:r w:rsidR="0046142F">
        <w:rPr>
          <w:lang w:eastAsia="en-US"/>
        </w:rPr>
        <w:t>’</w:t>
      </w:r>
      <w:r>
        <w:rPr>
          <w:lang w:eastAsia="en-US"/>
        </w:rPr>
        <w:t>habit bleu vit passer comme en un songe menaçant son châle-tapis</w:t>
      </w:r>
      <w:r w:rsidR="0046142F">
        <w:rPr>
          <w:lang w:eastAsia="en-US"/>
        </w:rPr>
        <w:t xml:space="preserve">, </w:t>
      </w:r>
      <w:r>
        <w:rPr>
          <w:lang w:eastAsia="en-US"/>
        </w:rPr>
        <w:t>ses cinq demoiselles et son garçon</w:t>
      </w:r>
      <w:r w:rsidR="0046142F">
        <w:rPr>
          <w:lang w:eastAsia="en-US"/>
        </w:rPr>
        <w:t xml:space="preserve">. </w:t>
      </w:r>
      <w:r>
        <w:rPr>
          <w:lang w:eastAsia="en-US"/>
        </w:rPr>
        <w:t>Il faillit tomber à la renverse</w:t>
      </w:r>
      <w:r w:rsidR="0046142F">
        <w:rPr>
          <w:lang w:eastAsia="en-US"/>
        </w:rPr>
        <w:t>.</w:t>
      </w:r>
    </w:p>
    <w:p w14:paraId="43610924" w14:textId="2DC9CBEC" w:rsidR="0046142F" w:rsidRDefault="0046142F" w:rsidP="0046142F">
      <w:pPr>
        <w:rPr>
          <w:lang w:eastAsia="en-US"/>
        </w:rPr>
      </w:pPr>
      <w:r>
        <w:rPr>
          <w:lang w:eastAsia="en-US"/>
        </w:rPr>
        <w:t>— </w:t>
      </w:r>
      <w:r w:rsidR="003148C9">
        <w:rPr>
          <w:lang w:eastAsia="en-US"/>
        </w:rPr>
        <w:t>Je vous ferai remarquer</w:t>
      </w:r>
      <w:r>
        <w:rPr>
          <w:lang w:eastAsia="en-US"/>
        </w:rPr>
        <w:t xml:space="preserve">, </w:t>
      </w:r>
      <w:r w:rsidR="003148C9">
        <w:rPr>
          <w:lang w:eastAsia="en-US"/>
        </w:rPr>
        <w:t>dit Sensitive</w:t>
      </w:r>
      <w:r>
        <w:rPr>
          <w:lang w:eastAsia="en-US"/>
        </w:rPr>
        <w:t xml:space="preserve">, </w:t>
      </w:r>
      <w:r w:rsidR="006C2AE1">
        <w:rPr>
          <w:lang w:eastAsia="en-US"/>
        </w:rPr>
        <w:t>—</w:t>
      </w:r>
      <w:r>
        <w:rPr>
          <w:lang w:eastAsia="en-US"/>
        </w:rPr>
        <w:t xml:space="preserve"> </w:t>
      </w:r>
      <w:r w:rsidR="003148C9">
        <w:rPr>
          <w:lang w:eastAsia="en-US"/>
        </w:rPr>
        <w:t>que les autres poètes choisissent l</w:t>
      </w:r>
      <w:r>
        <w:rPr>
          <w:lang w:eastAsia="en-US"/>
        </w:rPr>
        <w:t>’</w:t>
      </w:r>
      <w:r w:rsidR="003148C9">
        <w:rPr>
          <w:lang w:eastAsia="en-US"/>
        </w:rPr>
        <w:t>alexandrin</w:t>
      </w:r>
      <w:r>
        <w:rPr>
          <w:lang w:eastAsia="en-US"/>
        </w:rPr>
        <w:t xml:space="preserve">, </w:t>
      </w:r>
      <w:r w:rsidR="003148C9">
        <w:rPr>
          <w:lang w:eastAsia="en-US"/>
        </w:rPr>
        <w:t xml:space="preserve">ou </w:t>
      </w:r>
      <w:r w:rsidR="003148C9">
        <w:t xml:space="preserve">vers de douze syllabes pour </w:t>
      </w:r>
      <w:proofErr w:type="spellStart"/>
      <w:r w:rsidR="003148C9">
        <w:t>enchasser</w:t>
      </w:r>
      <w:proofErr w:type="spellEnd"/>
      <w:r w:rsidR="003148C9">
        <w:t xml:space="preserve"> leurs bouts-rimés</w:t>
      </w:r>
      <w:r>
        <w:rPr>
          <w:lang w:eastAsia="en-US"/>
        </w:rPr>
        <w:t xml:space="preserve">. </w:t>
      </w:r>
      <w:r w:rsidR="003148C9">
        <w:rPr>
          <w:lang w:eastAsia="en-US"/>
        </w:rPr>
        <w:t>Ça devient par trop facile</w:t>
      </w:r>
      <w:r>
        <w:rPr>
          <w:lang w:eastAsia="en-US"/>
        </w:rPr>
        <w:t xml:space="preserve">. </w:t>
      </w:r>
      <w:r w:rsidR="003148C9">
        <w:rPr>
          <w:lang w:eastAsia="en-US"/>
        </w:rPr>
        <w:t>Moi</w:t>
      </w:r>
      <w:r>
        <w:rPr>
          <w:lang w:eastAsia="en-US"/>
        </w:rPr>
        <w:t xml:space="preserve">, </w:t>
      </w:r>
      <w:r w:rsidR="003148C9">
        <w:rPr>
          <w:lang w:eastAsia="en-US"/>
        </w:rPr>
        <w:t>j</w:t>
      </w:r>
      <w:r>
        <w:rPr>
          <w:lang w:eastAsia="en-US"/>
        </w:rPr>
        <w:t>’</w:t>
      </w:r>
      <w:r w:rsidR="003148C9">
        <w:rPr>
          <w:lang w:eastAsia="en-US"/>
        </w:rPr>
        <w:t>attaque la difficulté en grand</w:t>
      </w:r>
      <w:r>
        <w:rPr>
          <w:lang w:eastAsia="en-US"/>
        </w:rPr>
        <w:t xml:space="preserve">. </w:t>
      </w:r>
      <w:r w:rsidR="003148C9">
        <w:rPr>
          <w:lang w:eastAsia="en-US"/>
        </w:rPr>
        <w:t>Je ne prends ni douze syllabes</w:t>
      </w:r>
      <w:r>
        <w:rPr>
          <w:lang w:eastAsia="en-US"/>
        </w:rPr>
        <w:t xml:space="preserve">, </w:t>
      </w:r>
      <w:r w:rsidR="003148C9">
        <w:rPr>
          <w:lang w:eastAsia="en-US"/>
        </w:rPr>
        <w:t>ni dix</w:t>
      </w:r>
      <w:r>
        <w:rPr>
          <w:lang w:eastAsia="en-US"/>
        </w:rPr>
        <w:t xml:space="preserve">, </w:t>
      </w:r>
      <w:r w:rsidR="003148C9">
        <w:rPr>
          <w:lang w:eastAsia="en-US"/>
        </w:rPr>
        <w:t>ni huit</w:t>
      </w:r>
      <w:r>
        <w:rPr>
          <w:lang w:eastAsia="en-US"/>
        </w:rPr>
        <w:t xml:space="preserve">, </w:t>
      </w:r>
      <w:r w:rsidR="003148C9">
        <w:rPr>
          <w:lang w:eastAsia="en-US"/>
        </w:rPr>
        <w:t>ni même six</w:t>
      </w:r>
      <w:r>
        <w:rPr>
          <w:lang w:eastAsia="en-US"/>
        </w:rPr>
        <w:t xml:space="preserve">… </w:t>
      </w:r>
      <w:r w:rsidR="003148C9">
        <w:rPr>
          <w:lang w:eastAsia="en-US"/>
        </w:rPr>
        <w:t>quatre me suffisent</w:t>
      </w:r>
      <w:r>
        <w:rPr>
          <w:lang w:eastAsia="en-US"/>
        </w:rPr>
        <w:t>.</w:t>
      </w:r>
    </w:p>
    <w:p w14:paraId="6749E682" w14:textId="77777777" w:rsidR="0046142F" w:rsidRDefault="0046142F" w:rsidP="0046142F">
      <w:pPr>
        <w:rPr>
          <w:lang w:eastAsia="en-US"/>
        </w:rPr>
      </w:pPr>
      <w:r>
        <w:rPr>
          <w:lang w:eastAsia="en-US"/>
        </w:rPr>
        <w:t>— </w:t>
      </w:r>
      <w:r w:rsidR="003148C9">
        <w:rPr>
          <w:lang w:eastAsia="en-US"/>
        </w:rPr>
        <w:t>Voyons</w:t>
      </w:r>
      <w:r>
        <w:rPr>
          <w:lang w:eastAsia="en-US"/>
        </w:rPr>
        <w:t xml:space="preserve"> ! </w:t>
      </w:r>
      <w:r w:rsidR="003148C9">
        <w:rPr>
          <w:lang w:eastAsia="en-US"/>
        </w:rPr>
        <w:t>voyons</w:t>
      </w:r>
      <w:r>
        <w:rPr>
          <w:lang w:eastAsia="en-US"/>
        </w:rPr>
        <w:t xml:space="preserve"> ! </w:t>
      </w:r>
      <w:r w:rsidR="003148C9">
        <w:rPr>
          <w:lang w:eastAsia="en-US"/>
        </w:rPr>
        <w:t>fit-on à la ronde</w:t>
      </w:r>
      <w:r>
        <w:rPr>
          <w:lang w:eastAsia="en-US"/>
        </w:rPr>
        <w:t>.</w:t>
      </w:r>
    </w:p>
    <w:p w14:paraId="0650BD0E" w14:textId="0640012A" w:rsidR="0046142F" w:rsidRDefault="003148C9" w:rsidP="0046142F">
      <w:pPr>
        <w:rPr>
          <w:lang w:eastAsia="en-US"/>
        </w:rPr>
      </w:pPr>
      <w:r>
        <w:rPr>
          <w:lang w:eastAsia="en-US"/>
        </w:rPr>
        <w:t>Sensitiv</w:t>
      </w:r>
      <w:r>
        <w:t>e passa ses doigts dans ses cheveux et reprit</w:t>
      </w:r>
      <w:r w:rsidR="0046142F">
        <w:rPr>
          <w:lang w:eastAsia="en-US"/>
        </w:rPr>
        <w:t xml:space="preserve"> : </w:t>
      </w:r>
      <w:r w:rsidR="006C2AE1">
        <w:rPr>
          <w:lang w:eastAsia="en-US"/>
        </w:rPr>
        <w:t>—</w:t>
      </w:r>
      <w:r w:rsidR="0046142F">
        <w:rPr>
          <w:lang w:eastAsia="en-US"/>
        </w:rPr>
        <w:t xml:space="preserve"> </w:t>
      </w:r>
      <w:r>
        <w:rPr>
          <w:lang w:eastAsia="en-US"/>
        </w:rPr>
        <w:t>Il s</w:t>
      </w:r>
      <w:r w:rsidR="0046142F">
        <w:rPr>
          <w:lang w:eastAsia="en-US"/>
        </w:rPr>
        <w:t>’</w:t>
      </w:r>
      <w:r>
        <w:rPr>
          <w:lang w:eastAsia="en-US"/>
        </w:rPr>
        <w:t>agit d</w:t>
      </w:r>
      <w:r w:rsidR="0046142F">
        <w:rPr>
          <w:lang w:eastAsia="en-US"/>
        </w:rPr>
        <w:t>’</w:t>
      </w:r>
      <w:r>
        <w:rPr>
          <w:lang w:eastAsia="en-US"/>
        </w:rPr>
        <w:t>un homme infortuné</w:t>
      </w:r>
      <w:r w:rsidR="0046142F">
        <w:rPr>
          <w:lang w:eastAsia="en-US"/>
        </w:rPr>
        <w:t xml:space="preserve">, </w:t>
      </w:r>
      <w:r>
        <w:rPr>
          <w:lang w:eastAsia="en-US"/>
        </w:rPr>
        <w:t>qui a perdu sa femme et ses deux enfants</w:t>
      </w:r>
      <w:r w:rsidR="0046142F">
        <w:rPr>
          <w:lang w:eastAsia="en-US"/>
        </w:rPr>
        <w:t xml:space="preserve">. </w:t>
      </w:r>
      <w:r>
        <w:rPr>
          <w:lang w:eastAsia="en-US"/>
        </w:rPr>
        <w:t>J</w:t>
      </w:r>
      <w:r w:rsidR="0046142F">
        <w:rPr>
          <w:lang w:eastAsia="en-US"/>
        </w:rPr>
        <w:t>’</w:t>
      </w:r>
      <w:r>
        <w:rPr>
          <w:lang w:eastAsia="en-US"/>
        </w:rPr>
        <w:t>intitule cela</w:t>
      </w:r>
      <w:r w:rsidR="0046142F">
        <w:rPr>
          <w:lang w:eastAsia="en-US"/>
        </w:rPr>
        <w:t xml:space="preserve"> : </w:t>
      </w:r>
      <w:r>
        <w:rPr>
          <w:lang w:eastAsia="en-US"/>
        </w:rPr>
        <w:t>Seul sur la terre</w:t>
      </w:r>
      <w:r w:rsidR="0046142F">
        <w:rPr>
          <w:lang w:eastAsia="en-US"/>
        </w:rPr>
        <w:t xml:space="preserve">. </w:t>
      </w:r>
      <w:r>
        <w:rPr>
          <w:lang w:eastAsia="en-US"/>
        </w:rPr>
        <w:t>Voilà la pièce</w:t>
      </w:r>
      <w:r w:rsidR="0046142F">
        <w:rPr>
          <w:lang w:eastAsia="en-US"/>
        </w:rPr>
        <w:t> !</w:t>
      </w:r>
    </w:p>
    <w:p w14:paraId="36FF983E" w14:textId="77777777" w:rsidR="0046142F" w:rsidRDefault="003148C9" w:rsidP="0046142F">
      <w:pPr>
        <w:rPr>
          <w:lang w:eastAsia="en-US"/>
        </w:rPr>
      </w:pPr>
      <w:r>
        <w:rPr>
          <w:lang w:eastAsia="en-US"/>
        </w:rPr>
        <w:t>Il déclama doucement</w:t>
      </w:r>
      <w:r w:rsidR="0046142F">
        <w:rPr>
          <w:lang w:eastAsia="en-US"/>
        </w:rPr>
        <w:t>.</w:t>
      </w:r>
    </w:p>
    <w:p w14:paraId="3B63B241" w14:textId="62717E1A" w:rsidR="003148C9" w:rsidRPr="0046142F" w:rsidRDefault="003148C9" w:rsidP="0046142F">
      <w:pPr>
        <w:ind w:firstLine="0"/>
        <w:jc w:val="center"/>
        <w:rPr>
          <w:i/>
          <w:iCs/>
          <w:szCs w:val="32"/>
          <w:lang w:eastAsia="en-US"/>
        </w:rPr>
      </w:pPr>
      <w:r w:rsidRPr="0046142F">
        <w:rPr>
          <w:i/>
          <w:iCs/>
          <w:szCs w:val="32"/>
          <w:lang w:eastAsia="en-US"/>
        </w:rPr>
        <w:t>Dans de beaux langes</w:t>
      </w:r>
    </w:p>
    <w:p w14:paraId="03E8BE88" w14:textId="77777777" w:rsidR="0046142F" w:rsidRDefault="003148C9" w:rsidP="0046142F">
      <w:pPr>
        <w:ind w:firstLine="0"/>
        <w:jc w:val="center"/>
        <w:rPr>
          <w:i/>
          <w:iCs/>
          <w:szCs w:val="32"/>
          <w:lang w:eastAsia="en-US"/>
        </w:rPr>
      </w:pPr>
      <w:r w:rsidRPr="0046142F">
        <w:rPr>
          <w:i/>
          <w:iCs/>
          <w:szCs w:val="32"/>
          <w:lang w:eastAsia="en-US"/>
        </w:rPr>
        <w:t>Couleur du ciel</w:t>
      </w:r>
      <w:r w:rsidR="0046142F">
        <w:rPr>
          <w:i/>
          <w:iCs/>
          <w:szCs w:val="32"/>
          <w:lang w:eastAsia="en-US"/>
        </w:rPr>
        <w:t>,</w:t>
      </w:r>
    </w:p>
    <w:p w14:paraId="082556A8" w14:textId="77777777" w:rsidR="0046142F" w:rsidRDefault="003148C9" w:rsidP="0046142F">
      <w:pPr>
        <w:ind w:firstLine="0"/>
        <w:jc w:val="center"/>
        <w:rPr>
          <w:i/>
          <w:iCs/>
          <w:szCs w:val="32"/>
          <w:lang w:eastAsia="en-US"/>
        </w:rPr>
      </w:pPr>
      <w:r w:rsidRPr="0046142F">
        <w:rPr>
          <w:i/>
          <w:iCs/>
          <w:szCs w:val="32"/>
          <w:lang w:eastAsia="en-US"/>
        </w:rPr>
        <w:t>J</w:t>
      </w:r>
      <w:r w:rsidR="0046142F">
        <w:rPr>
          <w:i/>
          <w:iCs/>
          <w:szCs w:val="32"/>
          <w:lang w:eastAsia="en-US"/>
        </w:rPr>
        <w:t>’</w:t>
      </w:r>
      <w:r w:rsidRPr="0046142F">
        <w:rPr>
          <w:i/>
          <w:iCs/>
          <w:szCs w:val="32"/>
          <w:lang w:eastAsia="en-US"/>
        </w:rPr>
        <w:t>avais deux anges</w:t>
      </w:r>
      <w:r w:rsidR="0046142F">
        <w:rPr>
          <w:i/>
          <w:iCs/>
          <w:szCs w:val="32"/>
          <w:lang w:eastAsia="en-US"/>
        </w:rPr>
        <w:t>,</w:t>
      </w:r>
    </w:p>
    <w:p w14:paraId="35814374" w14:textId="77777777" w:rsidR="0046142F" w:rsidRDefault="003148C9" w:rsidP="0046142F">
      <w:pPr>
        <w:ind w:firstLine="0"/>
        <w:jc w:val="center"/>
        <w:rPr>
          <w:i/>
          <w:iCs/>
          <w:szCs w:val="32"/>
          <w:lang w:eastAsia="en-US"/>
        </w:rPr>
      </w:pPr>
      <w:r w:rsidRPr="0046142F">
        <w:rPr>
          <w:i/>
          <w:iCs/>
          <w:szCs w:val="32"/>
          <w:lang w:eastAsia="en-US"/>
        </w:rPr>
        <w:lastRenderedPageBreak/>
        <w:t>Plus doux que miel</w:t>
      </w:r>
      <w:r w:rsidR="0046142F">
        <w:rPr>
          <w:i/>
          <w:iCs/>
          <w:szCs w:val="32"/>
          <w:lang w:eastAsia="en-US"/>
        </w:rPr>
        <w:t> ;</w:t>
      </w:r>
    </w:p>
    <w:p w14:paraId="111471BA" w14:textId="1B7A14EB" w:rsidR="003148C9" w:rsidRPr="0046142F" w:rsidRDefault="003148C9" w:rsidP="0046142F">
      <w:pPr>
        <w:ind w:firstLine="0"/>
        <w:jc w:val="center"/>
        <w:rPr>
          <w:i/>
          <w:iCs/>
          <w:szCs w:val="32"/>
          <w:lang w:eastAsia="en-US"/>
        </w:rPr>
      </w:pPr>
      <w:r w:rsidRPr="0046142F">
        <w:rPr>
          <w:i/>
          <w:iCs/>
          <w:szCs w:val="32"/>
          <w:lang w:eastAsia="en-US"/>
        </w:rPr>
        <w:t>J</w:t>
      </w:r>
      <w:r w:rsidR="0046142F">
        <w:rPr>
          <w:i/>
          <w:iCs/>
          <w:szCs w:val="32"/>
          <w:lang w:eastAsia="en-US"/>
        </w:rPr>
        <w:t>’</w:t>
      </w:r>
      <w:r w:rsidRPr="0046142F">
        <w:rPr>
          <w:i/>
          <w:iCs/>
          <w:szCs w:val="32"/>
          <w:lang w:eastAsia="en-US"/>
        </w:rPr>
        <w:t>aimais leur mère</w:t>
      </w:r>
    </w:p>
    <w:p w14:paraId="585B9F72" w14:textId="77777777" w:rsidR="003148C9" w:rsidRPr="0046142F" w:rsidRDefault="003148C9" w:rsidP="0046142F">
      <w:pPr>
        <w:ind w:firstLine="0"/>
        <w:jc w:val="center"/>
        <w:rPr>
          <w:i/>
          <w:iCs/>
          <w:szCs w:val="32"/>
          <w:lang w:eastAsia="en-US"/>
        </w:rPr>
      </w:pPr>
      <w:r w:rsidRPr="0046142F">
        <w:rPr>
          <w:i/>
          <w:iCs/>
          <w:szCs w:val="32"/>
          <w:lang w:eastAsia="en-US"/>
        </w:rPr>
        <w:t>À tous les deux</w:t>
      </w:r>
    </w:p>
    <w:p w14:paraId="4E00BF11" w14:textId="77777777" w:rsidR="003148C9" w:rsidRPr="0046142F" w:rsidRDefault="003148C9" w:rsidP="0046142F">
      <w:pPr>
        <w:ind w:firstLine="0"/>
        <w:jc w:val="center"/>
        <w:rPr>
          <w:i/>
          <w:iCs/>
          <w:szCs w:val="32"/>
          <w:lang w:eastAsia="en-US"/>
        </w:rPr>
      </w:pPr>
      <w:r w:rsidRPr="0046142F">
        <w:rPr>
          <w:i/>
          <w:iCs/>
          <w:szCs w:val="32"/>
          <w:lang w:eastAsia="en-US"/>
        </w:rPr>
        <w:t>Je suis un père</w:t>
      </w:r>
    </w:p>
    <w:p w14:paraId="5E634A2F" w14:textId="093BF685" w:rsidR="0046142F" w:rsidRDefault="003148C9" w:rsidP="0046142F">
      <w:pPr>
        <w:ind w:firstLine="0"/>
        <w:jc w:val="center"/>
        <w:rPr>
          <w:i/>
          <w:iCs/>
          <w:szCs w:val="32"/>
          <w:lang w:eastAsia="en-US"/>
        </w:rPr>
      </w:pPr>
      <w:r w:rsidRPr="0046142F">
        <w:rPr>
          <w:i/>
          <w:iCs/>
          <w:szCs w:val="32"/>
          <w:lang w:eastAsia="en-US"/>
        </w:rPr>
        <w:t>Très malheureux</w:t>
      </w:r>
      <w:r w:rsidR="0046142F">
        <w:rPr>
          <w:i/>
          <w:iCs/>
          <w:szCs w:val="32"/>
          <w:lang w:eastAsia="en-US"/>
        </w:rPr>
        <w:t> !!!</w:t>
      </w:r>
    </w:p>
    <w:p w14:paraId="070C3756" w14:textId="77777777" w:rsidR="0046142F" w:rsidRDefault="0046142F" w:rsidP="0046142F">
      <w:pPr>
        <w:rPr>
          <w:lang w:eastAsia="en-US"/>
        </w:rPr>
      </w:pPr>
      <w:r>
        <w:rPr>
          <w:lang w:eastAsia="en-US"/>
        </w:rPr>
        <w:t>— </w:t>
      </w:r>
      <w:r w:rsidR="003148C9">
        <w:rPr>
          <w:lang w:eastAsia="en-US"/>
        </w:rPr>
        <w:t>Ravissant</w:t>
      </w:r>
      <w:r>
        <w:rPr>
          <w:lang w:eastAsia="en-US"/>
        </w:rPr>
        <w:t xml:space="preserve"> ! </w:t>
      </w:r>
      <w:r w:rsidR="003148C9">
        <w:rPr>
          <w:lang w:eastAsia="en-US"/>
        </w:rPr>
        <w:t>dit Pervenche avec enthousiasme</w:t>
      </w:r>
      <w:r>
        <w:rPr>
          <w:lang w:eastAsia="en-US"/>
        </w:rPr>
        <w:t>.</w:t>
      </w:r>
    </w:p>
    <w:p w14:paraId="558855E9" w14:textId="77777777" w:rsidR="0046142F" w:rsidRDefault="0046142F" w:rsidP="0046142F">
      <w:pPr>
        <w:rPr>
          <w:lang w:eastAsia="en-US"/>
        </w:rPr>
      </w:pPr>
      <w:r>
        <w:rPr>
          <w:lang w:eastAsia="en-US"/>
        </w:rPr>
        <w:t>— </w:t>
      </w:r>
      <w:r w:rsidR="003148C9">
        <w:rPr>
          <w:lang w:eastAsia="en-US"/>
        </w:rPr>
        <w:t>Bravo</w:t>
      </w:r>
      <w:r>
        <w:rPr>
          <w:lang w:eastAsia="en-US"/>
        </w:rPr>
        <w:t xml:space="preserve"> ! </w:t>
      </w:r>
      <w:r w:rsidR="003148C9">
        <w:rPr>
          <w:lang w:eastAsia="en-US"/>
        </w:rPr>
        <w:t>murmura Oliva par politesse</w:t>
      </w:r>
      <w:r>
        <w:rPr>
          <w:lang w:eastAsia="en-US"/>
        </w:rPr>
        <w:t>.</w:t>
      </w:r>
    </w:p>
    <w:p w14:paraId="500C2D4D" w14:textId="77777777" w:rsidR="0046142F" w:rsidRDefault="0046142F" w:rsidP="0046142F">
      <w:pPr>
        <w:rPr>
          <w:lang w:eastAsia="en-US"/>
        </w:rPr>
      </w:pPr>
      <w:r>
        <w:rPr>
          <w:lang w:eastAsia="en-US"/>
        </w:rPr>
        <w:t>— </w:t>
      </w:r>
      <w:r w:rsidR="003148C9">
        <w:rPr>
          <w:lang w:eastAsia="en-US"/>
        </w:rPr>
        <w:t>Voilà deux êtres assommants</w:t>
      </w:r>
      <w:r>
        <w:rPr>
          <w:lang w:eastAsia="en-US"/>
        </w:rPr>
        <w:t xml:space="preserve">, </w:t>
      </w:r>
      <w:r w:rsidR="003148C9">
        <w:rPr>
          <w:lang w:eastAsia="en-US"/>
        </w:rPr>
        <w:t>nom d</w:t>
      </w:r>
      <w:r>
        <w:rPr>
          <w:lang w:eastAsia="en-US"/>
        </w:rPr>
        <w:t>’</w:t>
      </w:r>
      <w:r w:rsidR="003148C9">
        <w:rPr>
          <w:lang w:eastAsia="en-US"/>
        </w:rPr>
        <w:t>un chien</w:t>
      </w:r>
      <w:r>
        <w:rPr>
          <w:lang w:eastAsia="en-US"/>
        </w:rPr>
        <w:t xml:space="preserve"> ! </w:t>
      </w:r>
      <w:r w:rsidR="003148C9">
        <w:rPr>
          <w:lang w:eastAsia="en-US"/>
        </w:rPr>
        <w:t xml:space="preserve">gronda </w:t>
      </w:r>
      <w:proofErr w:type="spellStart"/>
      <w:r w:rsidR="003148C9">
        <w:rPr>
          <w:lang w:eastAsia="en-US"/>
        </w:rPr>
        <w:t>Guérineul</w:t>
      </w:r>
      <w:proofErr w:type="spellEnd"/>
      <w:r>
        <w:rPr>
          <w:lang w:eastAsia="en-US"/>
        </w:rPr>
        <w:t>.</w:t>
      </w:r>
    </w:p>
    <w:p w14:paraId="7A181987" w14:textId="77777777" w:rsidR="0046142F" w:rsidRDefault="003148C9" w:rsidP="0046142F">
      <w:pPr>
        <w:rPr>
          <w:lang w:eastAsia="en-US"/>
        </w:rPr>
      </w:pPr>
      <w:r>
        <w:rPr>
          <w:lang w:eastAsia="en-US"/>
        </w:rPr>
        <w:t>L</w:t>
      </w:r>
      <w:r w:rsidR="0046142F">
        <w:rPr>
          <w:lang w:eastAsia="en-US"/>
        </w:rPr>
        <w:t>’</w:t>
      </w:r>
      <w:r>
        <w:rPr>
          <w:lang w:eastAsia="en-US"/>
        </w:rPr>
        <w:t>habit bleu profita du succès pour prendre la fuite</w:t>
      </w:r>
      <w:r w:rsidR="0046142F">
        <w:rPr>
          <w:lang w:eastAsia="en-US"/>
        </w:rPr>
        <w:t>.</w:t>
      </w:r>
    </w:p>
    <w:p w14:paraId="308DF231" w14:textId="77777777" w:rsidR="0046142F" w:rsidRDefault="003148C9" w:rsidP="0046142F">
      <w:pPr>
        <w:rPr>
          <w:lang w:eastAsia="en-US"/>
        </w:rPr>
      </w:pPr>
      <w:r>
        <w:rPr>
          <w:lang w:eastAsia="en-US"/>
        </w:rPr>
        <w:t>On annonça les voitures</w:t>
      </w:r>
      <w:r w:rsidR="0046142F">
        <w:rPr>
          <w:lang w:eastAsia="en-US"/>
        </w:rPr>
        <w:t xml:space="preserve">. </w:t>
      </w:r>
      <w:r>
        <w:rPr>
          <w:lang w:eastAsia="en-US"/>
        </w:rPr>
        <w:t>Tout le monde se leva</w:t>
      </w:r>
      <w:r w:rsidR="0046142F">
        <w:rPr>
          <w:lang w:eastAsia="en-US"/>
        </w:rPr>
        <w:t>.</w:t>
      </w:r>
    </w:p>
    <w:p w14:paraId="664EFD3F" w14:textId="77777777" w:rsidR="0046142F" w:rsidRDefault="003148C9" w:rsidP="0046142F">
      <w:pPr>
        <w:rPr>
          <w:lang w:eastAsia="en-US"/>
        </w:rPr>
      </w:pPr>
      <w:r>
        <w:rPr>
          <w:lang w:eastAsia="en-US"/>
        </w:rPr>
        <w:t>Mazurke crut voir Oliva qui mettait un doigt sur ses lèvres en le regardant à la dérobée</w:t>
      </w:r>
      <w:r w:rsidR="0046142F">
        <w:rPr>
          <w:lang w:eastAsia="en-US"/>
        </w:rPr>
        <w:t>.</w:t>
      </w:r>
    </w:p>
    <w:p w14:paraId="29479587" w14:textId="6035CC64" w:rsidR="0046142F" w:rsidRDefault="003148C9" w:rsidP="0046142F">
      <w:pPr>
        <w:rPr>
          <w:lang w:eastAsia="en-US"/>
        </w:rPr>
      </w:pPr>
      <w:r>
        <w:rPr>
          <w:lang w:eastAsia="en-US"/>
        </w:rPr>
        <w:t>Quelques minutes après</w:t>
      </w:r>
      <w:r w:rsidR="0046142F">
        <w:rPr>
          <w:lang w:eastAsia="en-US"/>
        </w:rPr>
        <w:t xml:space="preserve">, </w:t>
      </w:r>
      <w:r>
        <w:rPr>
          <w:lang w:eastAsia="en-US"/>
        </w:rPr>
        <w:t>la rue de l</w:t>
      </w:r>
      <w:r w:rsidR="0046142F">
        <w:rPr>
          <w:lang w:eastAsia="en-US"/>
        </w:rPr>
        <w:t>’</w:t>
      </w:r>
      <w:r>
        <w:rPr>
          <w:lang w:eastAsia="en-US"/>
        </w:rPr>
        <w:t>Ancienne-Comédie s</w:t>
      </w:r>
      <w:r w:rsidR="0046142F">
        <w:rPr>
          <w:lang w:eastAsia="en-US"/>
        </w:rPr>
        <w:t>’</w:t>
      </w:r>
      <w:r>
        <w:rPr>
          <w:lang w:eastAsia="en-US"/>
        </w:rPr>
        <w:t>emplissa</w:t>
      </w:r>
      <w:r>
        <w:t>it de bruit et de mouvement</w:t>
      </w:r>
      <w:r w:rsidR="0046142F">
        <w:rPr>
          <w:lang w:eastAsia="en-US"/>
        </w:rPr>
        <w:t xml:space="preserve">. </w:t>
      </w:r>
      <w:r w:rsidR="006C2AE1">
        <w:rPr>
          <w:lang w:eastAsia="en-US"/>
        </w:rPr>
        <w:t>—</w:t>
      </w:r>
      <w:r w:rsidR="0046142F">
        <w:rPr>
          <w:lang w:eastAsia="en-US"/>
        </w:rPr>
        <w:t xml:space="preserve"> </w:t>
      </w:r>
      <w:r>
        <w:rPr>
          <w:lang w:eastAsia="en-US"/>
        </w:rPr>
        <w:t>Les voitures partaient</w:t>
      </w:r>
      <w:r w:rsidR="0046142F">
        <w:rPr>
          <w:lang w:eastAsia="en-US"/>
        </w:rPr>
        <w:t xml:space="preserve">, </w:t>
      </w:r>
      <w:r w:rsidR="006C2AE1">
        <w:rPr>
          <w:lang w:eastAsia="en-US"/>
        </w:rPr>
        <w:t>—</w:t>
      </w:r>
      <w:r w:rsidR="0046142F">
        <w:rPr>
          <w:lang w:eastAsia="en-US"/>
        </w:rPr>
        <w:t xml:space="preserve"> </w:t>
      </w:r>
      <w:r>
        <w:rPr>
          <w:lang w:eastAsia="en-US"/>
        </w:rPr>
        <w:t>les adieux se croisaient</w:t>
      </w:r>
      <w:r w:rsidR="0046142F">
        <w:rPr>
          <w:lang w:eastAsia="en-US"/>
        </w:rPr>
        <w:t>.</w:t>
      </w:r>
    </w:p>
    <w:p w14:paraId="4AD9025D" w14:textId="77777777" w:rsidR="0046142F" w:rsidRDefault="003148C9" w:rsidP="0046142F">
      <w:pPr>
        <w:rPr>
          <w:lang w:eastAsia="en-US"/>
        </w:rPr>
      </w:pPr>
      <w:r>
        <w:rPr>
          <w:lang w:eastAsia="en-US"/>
        </w:rPr>
        <w:t>Cela dura un instant</w:t>
      </w:r>
      <w:r w:rsidR="0046142F">
        <w:rPr>
          <w:lang w:eastAsia="en-US"/>
        </w:rPr>
        <w:t xml:space="preserve">, </w:t>
      </w:r>
      <w:r>
        <w:rPr>
          <w:lang w:eastAsia="en-US"/>
        </w:rPr>
        <w:t>puis les trottoirs se vidèrent de nouveau</w:t>
      </w:r>
      <w:r w:rsidR="0046142F">
        <w:rPr>
          <w:lang w:eastAsia="en-US"/>
        </w:rPr>
        <w:t xml:space="preserve">, </w:t>
      </w:r>
      <w:r>
        <w:rPr>
          <w:lang w:eastAsia="en-US"/>
        </w:rPr>
        <w:t>tandis que le son des roues sur le pavé s</w:t>
      </w:r>
      <w:r w:rsidR="0046142F">
        <w:rPr>
          <w:lang w:eastAsia="en-US"/>
        </w:rPr>
        <w:t>’</w:t>
      </w:r>
      <w:r>
        <w:rPr>
          <w:lang w:eastAsia="en-US"/>
        </w:rPr>
        <w:t>étouffait dans le lointain</w:t>
      </w:r>
      <w:r w:rsidR="0046142F">
        <w:rPr>
          <w:lang w:eastAsia="en-US"/>
        </w:rPr>
        <w:t>.</w:t>
      </w:r>
    </w:p>
    <w:p w14:paraId="64423D70" w14:textId="052C1995" w:rsidR="0046142F" w:rsidRDefault="003148C9" w:rsidP="0046142F">
      <w:pPr>
        <w:rPr>
          <w:lang w:eastAsia="en-US"/>
        </w:rPr>
      </w:pPr>
      <w:r>
        <w:rPr>
          <w:lang w:eastAsia="en-US"/>
        </w:rPr>
        <w:t>On entendit encore un dernier</w:t>
      </w:r>
      <w:r w:rsidR="0046142F">
        <w:rPr>
          <w:lang w:eastAsia="en-US"/>
        </w:rPr>
        <w:t xml:space="preserve"> : </w:t>
      </w:r>
      <w:r>
        <w:rPr>
          <w:i/>
          <w:iCs/>
        </w:rPr>
        <w:t>nom de bleu</w:t>
      </w:r>
      <w:r w:rsidR="0046142F">
        <w:rPr>
          <w:i/>
          <w:iCs/>
        </w:rPr>
        <w:t xml:space="preserve"> ! </w:t>
      </w:r>
      <w:r>
        <w:rPr>
          <w:lang w:eastAsia="en-US"/>
        </w:rPr>
        <w:t xml:space="preserve">de </w:t>
      </w:r>
      <w:r w:rsidR="0046142F">
        <w:rPr>
          <w:lang w:eastAsia="en-US"/>
        </w:rPr>
        <w:t>M. de </w:t>
      </w:r>
      <w:r>
        <w:rPr>
          <w:lang w:eastAsia="en-US"/>
        </w:rPr>
        <w:t>Monsigny-</w:t>
      </w:r>
      <w:proofErr w:type="spellStart"/>
      <w:r>
        <w:rPr>
          <w:lang w:eastAsia="en-US"/>
        </w:rPr>
        <w:t>Guérineul</w:t>
      </w:r>
      <w:proofErr w:type="spellEnd"/>
      <w:r w:rsidR="0046142F">
        <w:rPr>
          <w:lang w:eastAsia="en-US"/>
        </w:rPr>
        <w:t xml:space="preserve">, </w:t>
      </w:r>
      <w:r>
        <w:rPr>
          <w:lang w:eastAsia="en-US"/>
        </w:rPr>
        <w:t>et la voix légèrement oxydée de Pervenche</w:t>
      </w:r>
      <w:r w:rsidR="0046142F">
        <w:rPr>
          <w:lang w:eastAsia="en-US"/>
        </w:rPr>
        <w:t xml:space="preserve">, </w:t>
      </w:r>
      <w:r>
        <w:rPr>
          <w:lang w:eastAsia="en-US"/>
        </w:rPr>
        <w:t>qui disait</w:t>
      </w:r>
      <w:r w:rsidR="0046142F">
        <w:rPr>
          <w:lang w:eastAsia="en-US"/>
        </w:rPr>
        <w:t> :</w:t>
      </w:r>
    </w:p>
    <w:p w14:paraId="7DA85AF4" w14:textId="77777777" w:rsidR="0046142F" w:rsidRDefault="0046142F" w:rsidP="0046142F">
      <w:pPr>
        <w:rPr>
          <w:lang w:eastAsia="en-US"/>
        </w:rPr>
      </w:pPr>
      <w:r>
        <w:rPr>
          <w:lang w:eastAsia="en-US"/>
        </w:rPr>
        <w:t>— </w:t>
      </w:r>
      <w:r w:rsidR="003148C9">
        <w:rPr>
          <w:lang w:eastAsia="en-US"/>
        </w:rPr>
        <w:t>Les hommes sont des lâches</w:t>
      </w:r>
      <w:r>
        <w:rPr>
          <w:lang w:eastAsia="en-US"/>
        </w:rPr>
        <w:t> !</w:t>
      </w:r>
    </w:p>
    <w:p w14:paraId="72F275D5" w14:textId="77777777" w:rsidR="0046142F" w:rsidRDefault="003148C9" w:rsidP="0046142F">
      <w:pPr>
        <w:rPr>
          <w:lang w:eastAsia="en-US"/>
        </w:rPr>
      </w:pPr>
      <w:r>
        <w:rPr>
          <w:lang w:eastAsia="en-US"/>
        </w:rPr>
        <w:t>Puis</w:t>
      </w:r>
      <w:r w:rsidR="0046142F">
        <w:rPr>
          <w:lang w:eastAsia="en-US"/>
        </w:rPr>
        <w:t xml:space="preserve">, </w:t>
      </w:r>
      <w:r>
        <w:rPr>
          <w:lang w:eastAsia="en-US"/>
        </w:rPr>
        <w:t>tout se tut</w:t>
      </w:r>
      <w:r w:rsidR="0046142F">
        <w:rPr>
          <w:lang w:eastAsia="en-US"/>
        </w:rPr>
        <w:t>.</w:t>
      </w:r>
    </w:p>
    <w:p w14:paraId="31CA79CE" w14:textId="77777777" w:rsidR="0046142F" w:rsidRDefault="003148C9" w:rsidP="0046142F">
      <w:pPr>
        <w:rPr>
          <w:lang w:eastAsia="en-US"/>
        </w:rPr>
      </w:pPr>
      <w:r>
        <w:rPr>
          <w:lang w:eastAsia="en-US"/>
        </w:rPr>
        <w:lastRenderedPageBreak/>
        <w:t xml:space="preserve">Mazurke avait renvoyé </w:t>
      </w:r>
      <w:proofErr w:type="spellStart"/>
      <w:r>
        <w:rPr>
          <w:lang w:eastAsia="en-US"/>
        </w:rPr>
        <w:t>Yaume</w:t>
      </w:r>
      <w:proofErr w:type="spellEnd"/>
      <w:r>
        <w:rPr>
          <w:lang w:eastAsia="en-US"/>
        </w:rPr>
        <w:t xml:space="preserve"> avec la voiture</w:t>
      </w:r>
      <w:r w:rsidR="0046142F">
        <w:rPr>
          <w:lang w:eastAsia="en-US"/>
        </w:rPr>
        <w:t>.</w:t>
      </w:r>
    </w:p>
    <w:p w14:paraId="4F425311" w14:textId="77777777" w:rsidR="0046142F" w:rsidRDefault="0046142F" w:rsidP="0046142F">
      <w:pPr>
        <w:rPr>
          <w:lang w:eastAsia="en-US"/>
        </w:rPr>
      </w:pPr>
      <w:r>
        <w:rPr>
          <w:lang w:eastAsia="en-US"/>
        </w:rPr>
        <w:t>— </w:t>
      </w:r>
      <w:r w:rsidR="003148C9">
        <w:rPr>
          <w:lang w:eastAsia="en-US"/>
        </w:rPr>
        <w:t>Dors bien cette nuit</w:t>
      </w:r>
      <w:r>
        <w:rPr>
          <w:lang w:eastAsia="en-US"/>
        </w:rPr>
        <w:t xml:space="preserve">, </w:t>
      </w:r>
      <w:r w:rsidR="003148C9">
        <w:rPr>
          <w:lang w:eastAsia="en-US"/>
        </w:rPr>
        <w:t>lui avait-il dit</w:t>
      </w:r>
      <w:r>
        <w:rPr>
          <w:lang w:eastAsia="en-US"/>
        </w:rPr>
        <w:t xml:space="preserve">, </w:t>
      </w:r>
      <w:r w:rsidR="003148C9">
        <w:rPr>
          <w:lang w:eastAsia="en-US"/>
        </w:rPr>
        <w:t>tu auras de la besog</w:t>
      </w:r>
      <w:r w:rsidR="003148C9">
        <w:t>ne demain</w:t>
      </w:r>
      <w:r>
        <w:rPr>
          <w:lang w:eastAsia="en-US"/>
        </w:rPr>
        <w:t>.</w:t>
      </w:r>
    </w:p>
    <w:p w14:paraId="57630CCA" w14:textId="77777777" w:rsidR="0046142F" w:rsidRDefault="0046142F" w:rsidP="0046142F">
      <w:pPr>
        <w:rPr>
          <w:lang w:eastAsia="en-US"/>
        </w:rPr>
      </w:pPr>
      <w:r>
        <w:rPr>
          <w:lang w:eastAsia="en-US"/>
        </w:rPr>
        <w:t>— </w:t>
      </w:r>
      <w:r w:rsidR="003148C9">
        <w:rPr>
          <w:lang w:eastAsia="en-US"/>
        </w:rPr>
        <w:t>Censément</w:t>
      </w:r>
      <w:r>
        <w:rPr>
          <w:lang w:eastAsia="en-US"/>
        </w:rPr>
        <w:t xml:space="preserve">, </w:t>
      </w:r>
      <w:r w:rsidR="003148C9">
        <w:rPr>
          <w:lang w:eastAsia="en-US"/>
        </w:rPr>
        <w:t>alors</w:t>
      </w:r>
      <w:r>
        <w:rPr>
          <w:lang w:eastAsia="en-US"/>
        </w:rPr>
        <w:t xml:space="preserve">, </w:t>
      </w:r>
      <w:r w:rsidR="003148C9">
        <w:rPr>
          <w:lang w:eastAsia="en-US"/>
        </w:rPr>
        <w:t>vous ne rentrerez pas</w:t>
      </w:r>
      <w:r>
        <w:rPr>
          <w:lang w:eastAsia="en-US"/>
        </w:rPr>
        <w:t xml:space="preserve"> ? </w:t>
      </w:r>
      <w:r w:rsidR="003148C9">
        <w:rPr>
          <w:lang w:eastAsia="en-US"/>
        </w:rPr>
        <w:t xml:space="preserve">demanda </w:t>
      </w:r>
      <w:proofErr w:type="spellStart"/>
      <w:r w:rsidR="003148C9">
        <w:rPr>
          <w:lang w:eastAsia="en-US"/>
        </w:rPr>
        <w:t>Yaume</w:t>
      </w:r>
      <w:proofErr w:type="spellEnd"/>
      <w:r>
        <w:rPr>
          <w:lang w:eastAsia="en-US"/>
        </w:rPr>
        <w:t>.</w:t>
      </w:r>
    </w:p>
    <w:p w14:paraId="120B1F19" w14:textId="77777777" w:rsidR="0046142F" w:rsidRDefault="0046142F" w:rsidP="0046142F">
      <w:pPr>
        <w:rPr>
          <w:lang w:eastAsia="en-US"/>
        </w:rPr>
      </w:pPr>
      <w:r>
        <w:rPr>
          <w:lang w:eastAsia="en-US"/>
        </w:rPr>
        <w:t>— </w:t>
      </w:r>
      <w:r w:rsidR="003148C9">
        <w:rPr>
          <w:lang w:eastAsia="en-US"/>
        </w:rPr>
        <w:t>Dans une heure</w:t>
      </w:r>
      <w:r>
        <w:rPr>
          <w:lang w:eastAsia="en-US"/>
        </w:rPr>
        <w:t xml:space="preserve">… </w:t>
      </w:r>
      <w:r w:rsidR="003148C9">
        <w:rPr>
          <w:lang w:eastAsia="en-US"/>
        </w:rPr>
        <w:t>j</w:t>
      </w:r>
      <w:r>
        <w:rPr>
          <w:lang w:eastAsia="en-US"/>
        </w:rPr>
        <w:t>’</w:t>
      </w:r>
      <w:r w:rsidR="003148C9">
        <w:rPr>
          <w:lang w:eastAsia="en-US"/>
        </w:rPr>
        <w:t>ai à réfléchir</w:t>
      </w:r>
      <w:r>
        <w:rPr>
          <w:lang w:eastAsia="en-US"/>
        </w:rPr>
        <w:t xml:space="preserve">… </w:t>
      </w:r>
      <w:r w:rsidR="003148C9">
        <w:rPr>
          <w:lang w:eastAsia="en-US"/>
        </w:rPr>
        <w:t>va</w:t>
      </w:r>
      <w:r>
        <w:rPr>
          <w:lang w:eastAsia="en-US"/>
        </w:rPr>
        <w:t> !</w:t>
      </w:r>
    </w:p>
    <w:p w14:paraId="6166EEF9" w14:textId="77777777" w:rsidR="0046142F" w:rsidRDefault="003148C9" w:rsidP="0046142F">
      <w:pPr>
        <w:rPr>
          <w:lang w:eastAsia="en-US"/>
        </w:rPr>
      </w:pPr>
      <w:r>
        <w:rPr>
          <w:lang w:eastAsia="en-US"/>
        </w:rPr>
        <w:t>Mazurke remonta du côté de l</w:t>
      </w:r>
      <w:r w:rsidR="0046142F">
        <w:rPr>
          <w:lang w:eastAsia="en-US"/>
        </w:rPr>
        <w:t>’</w:t>
      </w:r>
      <w:r>
        <w:rPr>
          <w:lang w:eastAsia="en-US"/>
        </w:rPr>
        <w:t>Odéon</w:t>
      </w:r>
      <w:r w:rsidR="0046142F">
        <w:rPr>
          <w:lang w:eastAsia="en-US"/>
        </w:rPr>
        <w:t>.</w:t>
      </w:r>
    </w:p>
    <w:p w14:paraId="7D52B8E2" w14:textId="77777777" w:rsidR="0046142F" w:rsidRDefault="003148C9" w:rsidP="0046142F">
      <w:pPr>
        <w:rPr>
          <w:lang w:eastAsia="en-US"/>
        </w:rPr>
      </w:pPr>
      <w:r>
        <w:rPr>
          <w:lang w:eastAsia="en-US"/>
        </w:rPr>
        <w:t>Au coin de la rue des Boucheries</w:t>
      </w:r>
      <w:r w:rsidR="0046142F">
        <w:rPr>
          <w:lang w:eastAsia="en-US"/>
        </w:rPr>
        <w:t xml:space="preserve">, </w:t>
      </w:r>
      <w:r>
        <w:rPr>
          <w:lang w:eastAsia="en-US"/>
        </w:rPr>
        <w:t>la voiture de Romblon-Ballon stationnait</w:t>
      </w:r>
      <w:r w:rsidR="0046142F">
        <w:rPr>
          <w:lang w:eastAsia="en-US"/>
        </w:rPr>
        <w:t xml:space="preserve">. </w:t>
      </w:r>
      <w:r>
        <w:rPr>
          <w:lang w:eastAsia="en-US"/>
        </w:rPr>
        <w:t>Romblon se cachait derrière</w:t>
      </w:r>
      <w:r w:rsidR="0046142F">
        <w:rPr>
          <w:lang w:eastAsia="en-US"/>
        </w:rPr>
        <w:t>.</w:t>
      </w:r>
    </w:p>
    <w:p w14:paraId="2ED80BC7" w14:textId="77777777" w:rsidR="0046142F" w:rsidRDefault="003148C9" w:rsidP="0046142F">
      <w:pPr>
        <w:rPr>
          <w:lang w:eastAsia="en-US"/>
        </w:rPr>
      </w:pPr>
      <w:r>
        <w:rPr>
          <w:lang w:eastAsia="en-US"/>
        </w:rPr>
        <w:t>Quand Mazurke fut passé</w:t>
      </w:r>
      <w:r w:rsidR="0046142F">
        <w:rPr>
          <w:lang w:eastAsia="en-US"/>
        </w:rPr>
        <w:t xml:space="preserve">, </w:t>
      </w:r>
      <w:r>
        <w:rPr>
          <w:lang w:eastAsia="en-US"/>
        </w:rPr>
        <w:t>la portière s</w:t>
      </w:r>
      <w:r w:rsidR="0046142F">
        <w:rPr>
          <w:lang w:eastAsia="en-US"/>
        </w:rPr>
        <w:t>’</w:t>
      </w:r>
      <w:r>
        <w:rPr>
          <w:lang w:eastAsia="en-US"/>
        </w:rPr>
        <w:t>ouvrit doucement</w:t>
      </w:r>
      <w:r w:rsidR="0046142F">
        <w:rPr>
          <w:lang w:eastAsia="en-US"/>
        </w:rPr>
        <w:t xml:space="preserve">, </w:t>
      </w:r>
      <w:r>
        <w:rPr>
          <w:lang w:eastAsia="en-US"/>
        </w:rPr>
        <w:t>et trois hommes descendirent</w:t>
      </w:r>
      <w:r w:rsidR="0046142F">
        <w:rPr>
          <w:lang w:eastAsia="en-US"/>
        </w:rPr>
        <w:t>.</w:t>
      </w:r>
    </w:p>
    <w:p w14:paraId="4A7E38AC" w14:textId="77777777" w:rsidR="0046142F" w:rsidRDefault="003148C9" w:rsidP="0046142F">
      <w:pPr>
        <w:rPr>
          <w:lang w:eastAsia="en-US"/>
        </w:rPr>
      </w:pPr>
      <w:r>
        <w:rPr>
          <w:lang w:eastAsia="en-US"/>
        </w:rPr>
        <w:t>Romblon leur montra Mazurke du doigt</w:t>
      </w:r>
      <w:r w:rsidR="0046142F">
        <w:rPr>
          <w:lang w:eastAsia="en-US"/>
        </w:rPr>
        <w:t xml:space="preserve">, </w:t>
      </w:r>
      <w:r>
        <w:rPr>
          <w:lang w:eastAsia="en-US"/>
        </w:rPr>
        <w:t>puis il se hissa dans la voiture</w:t>
      </w:r>
      <w:r w:rsidR="0046142F">
        <w:rPr>
          <w:lang w:eastAsia="en-US"/>
        </w:rPr>
        <w:t xml:space="preserve">, </w:t>
      </w:r>
      <w:r>
        <w:rPr>
          <w:lang w:eastAsia="en-US"/>
        </w:rPr>
        <w:t>qui partit au galop</w:t>
      </w:r>
      <w:r w:rsidR="0046142F">
        <w:rPr>
          <w:lang w:eastAsia="en-US"/>
        </w:rPr>
        <w:t>.</w:t>
      </w:r>
    </w:p>
    <w:p w14:paraId="578C87D1" w14:textId="3148A211" w:rsidR="003148C9" w:rsidRDefault="003148C9" w:rsidP="0046142F">
      <w:pPr>
        <w:pStyle w:val="Titre2"/>
        <w:rPr>
          <w:lang w:eastAsia="en-US"/>
        </w:rPr>
      </w:pPr>
      <w:bookmarkStart w:id="17" w:name="_Toc233868054"/>
      <w:bookmarkStart w:id="18" w:name="_Toc202196750"/>
      <w:r>
        <w:rPr>
          <w:lang w:eastAsia="en-US"/>
        </w:rPr>
        <w:lastRenderedPageBreak/>
        <w:t>NOCTAMBULISME</w:t>
      </w:r>
      <w:bookmarkEnd w:id="17"/>
      <w:bookmarkEnd w:id="18"/>
      <w:r>
        <w:rPr>
          <w:lang w:eastAsia="en-US"/>
        </w:rPr>
        <w:br/>
      </w:r>
    </w:p>
    <w:p w14:paraId="5A4CF980" w14:textId="77777777" w:rsidR="0046142F" w:rsidRDefault="003148C9" w:rsidP="0046142F">
      <w:pPr>
        <w:rPr>
          <w:lang w:eastAsia="en-US"/>
        </w:rPr>
      </w:pPr>
      <w:r>
        <w:rPr>
          <w:lang w:eastAsia="en-US"/>
        </w:rPr>
        <w:t>Mazurke avait dit vrai à Romblon</w:t>
      </w:r>
      <w:r w:rsidR="0046142F">
        <w:rPr>
          <w:lang w:eastAsia="en-US"/>
        </w:rPr>
        <w:t xml:space="preserve">. </w:t>
      </w:r>
      <w:r>
        <w:rPr>
          <w:lang w:eastAsia="en-US"/>
        </w:rPr>
        <w:t>Ses nuits étaient sans s</w:t>
      </w:r>
      <w:r>
        <w:t>ommeil</w:t>
      </w:r>
      <w:r w:rsidR="0046142F">
        <w:rPr>
          <w:lang w:eastAsia="en-US"/>
        </w:rPr>
        <w:t xml:space="preserve">. </w:t>
      </w:r>
      <w:r>
        <w:rPr>
          <w:lang w:eastAsia="en-US"/>
        </w:rPr>
        <w:t>Soit désordre physique</w:t>
      </w:r>
      <w:r w:rsidR="0046142F">
        <w:rPr>
          <w:lang w:eastAsia="en-US"/>
        </w:rPr>
        <w:t xml:space="preserve">, </w:t>
      </w:r>
      <w:r>
        <w:rPr>
          <w:lang w:eastAsia="en-US"/>
        </w:rPr>
        <w:t>soit préoccupation trop tenace et trop vive</w:t>
      </w:r>
      <w:r w:rsidR="0046142F">
        <w:rPr>
          <w:lang w:eastAsia="en-US"/>
        </w:rPr>
        <w:t xml:space="preserve">, </w:t>
      </w:r>
      <w:r>
        <w:rPr>
          <w:lang w:eastAsia="en-US"/>
        </w:rPr>
        <w:t>depuis qu</w:t>
      </w:r>
      <w:r w:rsidR="0046142F">
        <w:rPr>
          <w:lang w:eastAsia="en-US"/>
        </w:rPr>
        <w:t>’</w:t>
      </w:r>
      <w:r>
        <w:rPr>
          <w:lang w:eastAsia="en-US"/>
        </w:rPr>
        <w:t>il n</w:t>
      </w:r>
      <w:r w:rsidR="0046142F">
        <w:rPr>
          <w:lang w:eastAsia="en-US"/>
        </w:rPr>
        <w:t>’</w:t>
      </w:r>
      <w:r>
        <w:rPr>
          <w:lang w:eastAsia="en-US"/>
        </w:rPr>
        <w:t>avait plus les émotions et les fatigues de la guerre</w:t>
      </w:r>
      <w:r w:rsidR="0046142F">
        <w:rPr>
          <w:lang w:eastAsia="en-US"/>
        </w:rPr>
        <w:t xml:space="preserve">, </w:t>
      </w:r>
      <w:r>
        <w:rPr>
          <w:lang w:eastAsia="en-US"/>
        </w:rPr>
        <w:t>il passait les heures de repos les yeux ouverts</w:t>
      </w:r>
      <w:r w:rsidR="0046142F">
        <w:rPr>
          <w:lang w:eastAsia="en-US"/>
        </w:rPr>
        <w:t>.</w:t>
      </w:r>
    </w:p>
    <w:p w14:paraId="37486EC1" w14:textId="77777777" w:rsidR="0046142F" w:rsidRDefault="003148C9" w:rsidP="0046142F">
      <w:pPr>
        <w:rPr>
          <w:lang w:eastAsia="en-US"/>
        </w:rPr>
      </w:pPr>
      <w:r>
        <w:rPr>
          <w:lang w:eastAsia="en-US"/>
        </w:rPr>
        <w:t>Quand on en est là</w:t>
      </w:r>
      <w:r w:rsidR="0046142F">
        <w:rPr>
          <w:lang w:eastAsia="en-US"/>
        </w:rPr>
        <w:t xml:space="preserve">, </w:t>
      </w:r>
      <w:r>
        <w:rPr>
          <w:lang w:eastAsia="en-US"/>
        </w:rPr>
        <w:t>il faut courir la lune</w:t>
      </w:r>
      <w:r w:rsidR="0046142F">
        <w:rPr>
          <w:lang w:eastAsia="en-US"/>
        </w:rPr>
        <w:t>.</w:t>
      </w:r>
    </w:p>
    <w:p w14:paraId="1DE745E1" w14:textId="77777777" w:rsidR="0046142F" w:rsidRDefault="003148C9" w:rsidP="0046142F">
      <w:pPr>
        <w:rPr>
          <w:lang w:eastAsia="en-US"/>
        </w:rPr>
      </w:pPr>
      <w:r>
        <w:rPr>
          <w:lang w:eastAsia="en-US"/>
        </w:rPr>
        <w:t>Mazurke n</w:t>
      </w:r>
      <w:r w:rsidR="0046142F">
        <w:rPr>
          <w:lang w:eastAsia="en-US"/>
        </w:rPr>
        <w:t>’</w:t>
      </w:r>
      <w:r>
        <w:rPr>
          <w:lang w:eastAsia="en-US"/>
        </w:rPr>
        <w:t>était</w:t>
      </w:r>
      <w:r>
        <w:t xml:space="preserve"> pourtant pas un rêveur volontaire comme il y en a tant</w:t>
      </w:r>
      <w:r w:rsidR="0046142F">
        <w:rPr>
          <w:lang w:eastAsia="en-US"/>
        </w:rPr>
        <w:t xml:space="preserve"> ; </w:t>
      </w:r>
      <w:r>
        <w:rPr>
          <w:lang w:eastAsia="en-US"/>
        </w:rPr>
        <w:t>il rêvait à son insu ou malgré lui</w:t>
      </w:r>
      <w:r w:rsidR="0046142F">
        <w:rPr>
          <w:lang w:eastAsia="en-US"/>
        </w:rPr>
        <w:t xml:space="preserve">, </w:t>
      </w:r>
      <w:r>
        <w:rPr>
          <w:lang w:eastAsia="en-US"/>
        </w:rPr>
        <w:t>et c</w:t>
      </w:r>
      <w:r w:rsidR="0046142F">
        <w:rPr>
          <w:lang w:eastAsia="en-US"/>
        </w:rPr>
        <w:t>’</w:t>
      </w:r>
      <w:r>
        <w:rPr>
          <w:lang w:eastAsia="en-US"/>
        </w:rPr>
        <w:t>était là le côté faible de sa nature</w:t>
      </w:r>
      <w:r w:rsidR="0046142F">
        <w:rPr>
          <w:lang w:eastAsia="en-US"/>
        </w:rPr>
        <w:t xml:space="preserve">. </w:t>
      </w:r>
      <w:r>
        <w:rPr>
          <w:lang w:eastAsia="en-US"/>
        </w:rPr>
        <w:t>Il se disait</w:t>
      </w:r>
      <w:r w:rsidR="0046142F">
        <w:rPr>
          <w:lang w:eastAsia="en-US"/>
        </w:rPr>
        <w:t xml:space="preserve"> : </w:t>
      </w:r>
      <w:r>
        <w:rPr>
          <w:lang w:eastAsia="en-US"/>
        </w:rPr>
        <w:t>je veux songer à ceci</w:t>
      </w:r>
      <w:r w:rsidR="0046142F">
        <w:rPr>
          <w:lang w:eastAsia="en-US"/>
        </w:rPr>
        <w:t xml:space="preserve">, </w:t>
      </w:r>
      <w:r>
        <w:rPr>
          <w:lang w:eastAsia="en-US"/>
        </w:rPr>
        <w:t>et il songeait à cela</w:t>
      </w:r>
      <w:r w:rsidR="0046142F">
        <w:rPr>
          <w:lang w:eastAsia="en-US"/>
        </w:rPr>
        <w:t>.</w:t>
      </w:r>
    </w:p>
    <w:p w14:paraId="12C19700" w14:textId="77777777" w:rsidR="0046142F" w:rsidRDefault="003148C9" w:rsidP="0046142F">
      <w:pPr>
        <w:rPr>
          <w:lang w:eastAsia="en-US"/>
        </w:rPr>
      </w:pPr>
      <w:r>
        <w:rPr>
          <w:lang w:eastAsia="en-US"/>
        </w:rPr>
        <w:t>Le voilà donc perdu dans cet autre Paris</w:t>
      </w:r>
      <w:r w:rsidR="0046142F">
        <w:rPr>
          <w:lang w:eastAsia="en-US"/>
        </w:rPr>
        <w:t xml:space="preserve">, </w:t>
      </w:r>
      <w:r>
        <w:rPr>
          <w:lang w:eastAsia="en-US"/>
        </w:rPr>
        <w:t>qui n</w:t>
      </w:r>
      <w:r w:rsidR="0046142F">
        <w:rPr>
          <w:lang w:eastAsia="en-US"/>
        </w:rPr>
        <w:t>’</w:t>
      </w:r>
      <w:r>
        <w:rPr>
          <w:lang w:eastAsia="en-US"/>
        </w:rPr>
        <w:t>a point d</w:t>
      </w:r>
      <w:r w:rsidR="0046142F">
        <w:rPr>
          <w:lang w:eastAsia="en-US"/>
        </w:rPr>
        <w:t>’</w:t>
      </w:r>
      <w:r>
        <w:rPr>
          <w:lang w:eastAsia="en-US"/>
        </w:rPr>
        <w:t>agents de change</w:t>
      </w:r>
      <w:r w:rsidR="0046142F">
        <w:rPr>
          <w:lang w:eastAsia="en-US"/>
        </w:rPr>
        <w:t xml:space="preserve">, </w:t>
      </w:r>
      <w:r>
        <w:rPr>
          <w:lang w:eastAsia="en-US"/>
        </w:rPr>
        <w:t>mais bien des professeurs</w:t>
      </w:r>
      <w:r w:rsidR="0046142F">
        <w:rPr>
          <w:lang w:eastAsia="en-US"/>
        </w:rPr>
        <w:t xml:space="preserve">, </w:t>
      </w:r>
      <w:r>
        <w:rPr>
          <w:lang w:eastAsia="en-US"/>
        </w:rPr>
        <w:t xml:space="preserve">point de </w:t>
      </w:r>
      <w:proofErr w:type="spellStart"/>
      <w:r>
        <w:rPr>
          <w:lang w:eastAsia="en-US"/>
        </w:rPr>
        <w:t>Tortoni</w:t>
      </w:r>
      <w:proofErr w:type="spellEnd"/>
      <w:r w:rsidR="0046142F">
        <w:rPr>
          <w:lang w:eastAsia="en-US"/>
        </w:rPr>
        <w:t xml:space="preserve">, </w:t>
      </w:r>
      <w:r>
        <w:rPr>
          <w:lang w:eastAsia="en-US"/>
        </w:rPr>
        <w:t>mais une Sorbonne</w:t>
      </w:r>
      <w:r w:rsidR="0046142F">
        <w:rPr>
          <w:lang w:eastAsia="en-US"/>
        </w:rPr>
        <w:t xml:space="preserve">, </w:t>
      </w:r>
      <w:r>
        <w:rPr>
          <w:lang w:eastAsia="en-US"/>
        </w:rPr>
        <w:t>point de Vaudeville</w:t>
      </w:r>
      <w:r w:rsidR="0046142F">
        <w:rPr>
          <w:lang w:eastAsia="en-US"/>
        </w:rPr>
        <w:t xml:space="preserve">, </w:t>
      </w:r>
      <w:r>
        <w:rPr>
          <w:lang w:eastAsia="en-US"/>
        </w:rPr>
        <w:t>mais un Odéon</w:t>
      </w:r>
      <w:r w:rsidR="0046142F">
        <w:rPr>
          <w:lang w:eastAsia="en-US"/>
        </w:rPr>
        <w:t xml:space="preserve">, </w:t>
      </w:r>
      <w:r>
        <w:rPr>
          <w:lang w:eastAsia="en-US"/>
        </w:rPr>
        <w:t>comme pour prouver que l</w:t>
      </w:r>
      <w:r w:rsidR="0046142F">
        <w:rPr>
          <w:lang w:eastAsia="en-US"/>
        </w:rPr>
        <w:t>’</w:t>
      </w:r>
      <w:r>
        <w:rPr>
          <w:lang w:eastAsia="en-US"/>
        </w:rPr>
        <w:t>homme est né pour pâtir et que quand on évite Charybde</w:t>
      </w:r>
      <w:r w:rsidR="0046142F">
        <w:rPr>
          <w:lang w:eastAsia="en-US"/>
        </w:rPr>
        <w:t xml:space="preserve">, </w:t>
      </w:r>
      <w:r>
        <w:rPr>
          <w:lang w:eastAsia="en-US"/>
        </w:rPr>
        <w:t>Scylla vous rattrape inévitablement</w:t>
      </w:r>
      <w:r w:rsidR="0046142F">
        <w:rPr>
          <w:lang w:eastAsia="en-US"/>
        </w:rPr>
        <w:t xml:space="preserve">. </w:t>
      </w:r>
      <w:r>
        <w:rPr>
          <w:lang w:eastAsia="en-US"/>
        </w:rPr>
        <w:t>Le Paris rive gauch</w:t>
      </w:r>
      <w:r>
        <w:t>e</w:t>
      </w:r>
      <w:r w:rsidR="0046142F">
        <w:rPr>
          <w:lang w:eastAsia="en-US"/>
        </w:rPr>
        <w:t xml:space="preserve">. </w:t>
      </w:r>
      <w:r>
        <w:rPr>
          <w:lang w:eastAsia="en-US"/>
        </w:rPr>
        <w:t>Trois arrondissements qui commencent à la Salpêtrière pour finir aux Invalides</w:t>
      </w:r>
      <w:r w:rsidR="0046142F">
        <w:rPr>
          <w:lang w:eastAsia="en-US"/>
        </w:rPr>
        <w:t>.</w:t>
      </w:r>
    </w:p>
    <w:p w14:paraId="217AE7FA" w14:textId="77777777" w:rsidR="0046142F" w:rsidRDefault="003148C9" w:rsidP="0046142F">
      <w:pPr>
        <w:rPr>
          <w:lang w:eastAsia="en-US"/>
        </w:rPr>
      </w:pPr>
      <w:r>
        <w:rPr>
          <w:lang w:eastAsia="en-US"/>
        </w:rPr>
        <w:t>Mazurke avait pris au hasard la première rue qui s</w:t>
      </w:r>
      <w:r w:rsidR="0046142F">
        <w:rPr>
          <w:lang w:eastAsia="en-US"/>
        </w:rPr>
        <w:t>’</w:t>
      </w:r>
      <w:r>
        <w:rPr>
          <w:lang w:eastAsia="en-US"/>
        </w:rPr>
        <w:t>était présentée à lui</w:t>
      </w:r>
      <w:r w:rsidR="0046142F">
        <w:rPr>
          <w:lang w:eastAsia="en-US"/>
        </w:rPr>
        <w:t xml:space="preserve">. </w:t>
      </w:r>
      <w:r>
        <w:rPr>
          <w:lang w:eastAsia="en-US"/>
        </w:rPr>
        <w:t>Il passa sous les tours de Saint-Sulpice sans y prendre garde et gagna le carrefour de la Croix-Ro</w:t>
      </w:r>
      <w:r>
        <w:t>uge</w:t>
      </w:r>
      <w:r w:rsidR="0046142F">
        <w:rPr>
          <w:lang w:eastAsia="en-US"/>
        </w:rPr>
        <w:t>.</w:t>
      </w:r>
    </w:p>
    <w:p w14:paraId="4F7AC08E" w14:textId="77777777" w:rsidR="0046142F" w:rsidRDefault="003148C9" w:rsidP="0046142F">
      <w:pPr>
        <w:rPr>
          <w:lang w:eastAsia="en-US"/>
        </w:rPr>
      </w:pPr>
      <w:r>
        <w:rPr>
          <w:lang w:eastAsia="en-US"/>
        </w:rPr>
        <w:t>L</w:t>
      </w:r>
      <w:r w:rsidR="0046142F">
        <w:rPr>
          <w:lang w:eastAsia="en-US"/>
        </w:rPr>
        <w:t>’</w:t>
      </w:r>
      <w:r>
        <w:rPr>
          <w:lang w:eastAsia="en-US"/>
        </w:rPr>
        <w:t>air le saisissait</w:t>
      </w:r>
      <w:r w:rsidR="0046142F">
        <w:rPr>
          <w:lang w:eastAsia="en-US"/>
        </w:rPr>
        <w:t xml:space="preserve">. </w:t>
      </w:r>
      <w:r>
        <w:rPr>
          <w:lang w:eastAsia="en-US"/>
        </w:rPr>
        <w:t>Les fumées du madère emplissaient son cerveau</w:t>
      </w:r>
      <w:r w:rsidR="0046142F">
        <w:rPr>
          <w:lang w:eastAsia="en-US"/>
        </w:rPr>
        <w:t xml:space="preserve">. </w:t>
      </w:r>
      <w:r>
        <w:rPr>
          <w:lang w:eastAsia="en-US"/>
        </w:rPr>
        <w:t>Sa tête travaillait à vide</w:t>
      </w:r>
      <w:r w:rsidR="0046142F">
        <w:rPr>
          <w:lang w:eastAsia="en-US"/>
        </w:rPr>
        <w:t xml:space="preserve">, </w:t>
      </w:r>
      <w:r>
        <w:rPr>
          <w:lang w:eastAsia="en-US"/>
        </w:rPr>
        <w:t>et ce vain effort aidait au développement de son ivresse</w:t>
      </w:r>
      <w:r w:rsidR="0046142F">
        <w:rPr>
          <w:lang w:eastAsia="en-US"/>
        </w:rPr>
        <w:t>.</w:t>
      </w:r>
    </w:p>
    <w:p w14:paraId="4E33BF27" w14:textId="0DF51477" w:rsidR="0046142F" w:rsidRDefault="0046142F" w:rsidP="0046142F">
      <w:pPr>
        <w:rPr>
          <w:lang w:eastAsia="en-US"/>
        </w:rPr>
      </w:pPr>
      <w:r>
        <w:rPr>
          <w:lang w:eastAsia="en-US"/>
        </w:rPr>
        <w:t>— </w:t>
      </w:r>
      <w:r w:rsidR="003148C9">
        <w:rPr>
          <w:lang w:eastAsia="en-US"/>
        </w:rPr>
        <w:t>Je l</w:t>
      </w:r>
      <w:r>
        <w:rPr>
          <w:lang w:eastAsia="en-US"/>
        </w:rPr>
        <w:t>’</w:t>
      </w:r>
      <w:r w:rsidR="003148C9">
        <w:rPr>
          <w:lang w:eastAsia="en-US"/>
        </w:rPr>
        <w:t>ai vue</w:t>
      </w:r>
      <w:r>
        <w:rPr>
          <w:lang w:eastAsia="en-US"/>
        </w:rPr>
        <w:t xml:space="preserve"> ! </w:t>
      </w:r>
      <w:r w:rsidR="003148C9">
        <w:rPr>
          <w:lang w:eastAsia="en-US"/>
        </w:rPr>
        <w:t>se disait-il</w:t>
      </w:r>
      <w:r>
        <w:rPr>
          <w:lang w:eastAsia="en-US"/>
        </w:rPr>
        <w:t xml:space="preserve"> ; </w:t>
      </w:r>
      <w:r w:rsidR="006C2AE1">
        <w:rPr>
          <w:lang w:eastAsia="en-US"/>
        </w:rPr>
        <w:t>—</w:t>
      </w:r>
      <w:r>
        <w:rPr>
          <w:lang w:eastAsia="en-US"/>
        </w:rPr>
        <w:t xml:space="preserve"> </w:t>
      </w:r>
      <w:r w:rsidR="003148C9">
        <w:rPr>
          <w:lang w:eastAsia="en-US"/>
        </w:rPr>
        <w:t>je suis bien sûr de l</w:t>
      </w:r>
      <w:r>
        <w:rPr>
          <w:lang w:eastAsia="en-US"/>
        </w:rPr>
        <w:t>’</w:t>
      </w:r>
      <w:r w:rsidR="003148C9">
        <w:rPr>
          <w:lang w:eastAsia="en-US"/>
        </w:rPr>
        <w:t>avoir vue</w:t>
      </w:r>
      <w:r>
        <w:rPr>
          <w:lang w:eastAsia="en-US"/>
        </w:rPr>
        <w:t xml:space="preserve"> !… </w:t>
      </w:r>
      <w:r w:rsidR="003148C9">
        <w:rPr>
          <w:lang w:eastAsia="en-US"/>
        </w:rPr>
        <w:t>Demain</w:t>
      </w:r>
      <w:r>
        <w:rPr>
          <w:lang w:eastAsia="en-US"/>
        </w:rPr>
        <w:t xml:space="preserve">, </w:t>
      </w:r>
      <w:r w:rsidR="003148C9">
        <w:rPr>
          <w:lang w:eastAsia="en-US"/>
        </w:rPr>
        <w:t>dussé-je fouiller t</w:t>
      </w:r>
      <w:r w:rsidR="003148C9">
        <w:t>ous les coins de Paris</w:t>
      </w:r>
      <w:r>
        <w:rPr>
          <w:lang w:eastAsia="en-US"/>
        </w:rPr>
        <w:t xml:space="preserve">, </w:t>
      </w:r>
      <w:r w:rsidR="003148C9">
        <w:rPr>
          <w:lang w:eastAsia="en-US"/>
        </w:rPr>
        <w:t>je la retrouverai</w:t>
      </w:r>
      <w:r>
        <w:rPr>
          <w:lang w:eastAsia="en-US"/>
        </w:rPr>
        <w:t> !</w:t>
      </w:r>
    </w:p>
    <w:p w14:paraId="52C26114" w14:textId="77777777" w:rsidR="0046142F" w:rsidRDefault="003148C9" w:rsidP="0046142F">
      <w:pPr>
        <w:rPr>
          <w:lang w:eastAsia="en-US"/>
        </w:rPr>
      </w:pPr>
      <w:r>
        <w:rPr>
          <w:lang w:eastAsia="en-US"/>
        </w:rPr>
        <w:lastRenderedPageBreak/>
        <w:t>Fouiller Paris</w:t>
      </w:r>
      <w:r w:rsidR="0046142F">
        <w:rPr>
          <w:lang w:eastAsia="en-US"/>
        </w:rPr>
        <w:t xml:space="preserve">, </w:t>
      </w:r>
      <w:r>
        <w:rPr>
          <w:lang w:eastAsia="en-US"/>
        </w:rPr>
        <w:t>demain</w:t>
      </w:r>
      <w:r w:rsidR="0046142F">
        <w:rPr>
          <w:lang w:eastAsia="en-US"/>
        </w:rPr>
        <w:t> !</w:t>
      </w:r>
    </w:p>
    <w:p w14:paraId="277A2201" w14:textId="77777777" w:rsidR="0046142F" w:rsidRDefault="003148C9" w:rsidP="0046142F">
      <w:pPr>
        <w:rPr>
          <w:lang w:eastAsia="en-US"/>
        </w:rPr>
      </w:pPr>
      <w:r>
        <w:rPr>
          <w:lang w:eastAsia="en-US"/>
        </w:rPr>
        <w:t>Oh</w:t>
      </w:r>
      <w:r w:rsidR="0046142F">
        <w:rPr>
          <w:lang w:eastAsia="en-US"/>
        </w:rPr>
        <w:t xml:space="preserve"> ! </w:t>
      </w:r>
      <w:r>
        <w:rPr>
          <w:lang w:eastAsia="en-US"/>
        </w:rPr>
        <w:t>le fou</w:t>
      </w:r>
      <w:r w:rsidR="0046142F">
        <w:rPr>
          <w:lang w:eastAsia="en-US"/>
        </w:rPr>
        <w:t> !</w:t>
      </w:r>
    </w:p>
    <w:p w14:paraId="63CC7A12" w14:textId="50B6B55F" w:rsidR="0046142F" w:rsidRDefault="0046142F" w:rsidP="0046142F">
      <w:pPr>
        <w:rPr>
          <w:lang w:eastAsia="en-US"/>
        </w:rPr>
      </w:pPr>
      <w:r>
        <w:rPr>
          <w:lang w:eastAsia="en-US"/>
        </w:rPr>
        <w:t>— </w:t>
      </w:r>
      <w:r w:rsidR="003148C9">
        <w:rPr>
          <w:lang w:eastAsia="en-US"/>
        </w:rPr>
        <w:t>Et morbleu</w:t>
      </w:r>
      <w:r>
        <w:rPr>
          <w:lang w:eastAsia="en-US"/>
        </w:rPr>
        <w:t xml:space="preserve"> ! </w:t>
      </w:r>
      <w:r w:rsidR="003148C9">
        <w:rPr>
          <w:lang w:eastAsia="en-US"/>
        </w:rPr>
        <w:t>reprenait-il</w:t>
      </w:r>
      <w:r>
        <w:rPr>
          <w:lang w:eastAsia="en-US"/>
        </w:rPr>
        <w:t xml:space="preserve">, </w:t>
      </w:r>
      <w:r w:rsidR="006C2AE1">
        <w:rPr>
          <w:lang w:eastAsia="en-US"/>
        </w:rPr>
        <w:t>—</w:t>
      </w:r>
      <w:r>
        <w:rPr>
          <w:lang w:eastAsia="en-US"/>
        </w:rPr>
        <w:t xml:space="preserve"> </w:t>
      </w:r>
      <w:r w:rsidR="003148C9">
        <w:rPr>
          <w:lang w:eastAsia="en-US"/>
        </w:rPr>
        <w:t>que l</w:t>
      </w:r>
      <w:r>
        <w:rPr>
          <w:lang w:eastAsia="en-US"/>
        </w:rPr>
        <w:t>’</w:t>
      </w:r>
      <w:r w:rsidR="003148C9">
        <w:rPr>
          <w:lang w:eastAsia="en-US"/>
        </w:rPr>
        <w:t>idée de cette petite fille ne vienne pas me troubler la tête</w:t>
      </w:r>
      <w:r>
        <w:rPr>
          <w:lang w:eastAsia="en-US"/>
        </w:rPr>
        <w:t xml:space="preserve">… </w:t>
      </w:r>
      <w:r w:rsidR="003148C9">
        <w:rPr>
          <w:lang w:eastAsia="en-US"/>
        </w:rPr>
        <w:t>Je songerai à elle quand tout sera fini</w:t>
      </w:r>
      <w:r>
        <w:rPr>
          <w:lang w:eastAsia="en-US"/>
        </w:rPr>
        <w:t xml:space="preserve">… </w:t>
      </w:r>
      <w:r w:rsidR="003148C9">
        <w:rPr>
          <w:lang w:eastAsia="en-US"/>
        </w:rPr>
        <w:t>Quand tout sera fini</w:t>
      </w:r>
      <w:r>
        <w:rPr>
          <w:lang w:eastAsia="en-US"/>
        </w:rPr>
        <w:t xml:space="preserve">, </w:t>
      </w:r>
      <w:r w:rsidR="003148C9">
        <w:rPr>
          <w:lang w:eastAsia="en-US"/>
        </w:rPr>
        <w:t>j</w:t>
      </w:r>
      <w:r>
        <w:rPr>
          <w:lang w:eastAsia="en-US"/>
        </w:rPr>
        <w:t>’</w:t>
      </w:r>
      <w:r w:rsidR="003148C9">
        <w:rPr>
          <w:lang w:eastAsia="en-US"/>
        </w:rPr>
        <w:t xml:space="preserve">aurai </w:t>
      </w:r>
      <w:r w:rsidR="003148C9">
        <w:t>le temps d</w:t>
      </w:r>
      <w:r>
        <w:rPr>
          <w:lang w:eastAsia="en-US"/>
        </w:rPr>
        <w:t>’</w:t>
      </w:r>
      <w:r w:rsidR="003148C9">
        <w:rPr>
          <w:lang w:eastAsia="en-US"/>
        </w:rPr>
        <w:t>aimer</w:t>
      </w:r>
      <w:r>
        <w:rPr>
          <w:lang w:eastAsia="en-US"/>
        </w:rPr>
        <w:t xml:space="preserve">. </w:t>
      </w:r>
      <w:r w:rsidR="003148C9">
        <w:rPr>
          <w:lang w:eastAsia="en-US"/>
        </w:rPr>
        <w:t>Et comme je l</w:t>
      </w:r>
      <w:r>
        <w:rPr>
          <w:lang w:eastAsia="en-US"/>
        </w:rPr>
        <w:t>’</w:t>
      </w:r>
      <w:r w:rsidR="003148C9">
        <w:rPr>
          <w:lang w:eastAsia="en-US"/>
        </w:rPr>
        <w:t>aimerai</w:t>
      </w:r>
      <w:r>
        <w:rPr>
          <w:lang w:eastAsia="en-US"/>
        </w:rPr>
        <w:t xml:space="preserve"> ! </w:t>
      </w:r>
      <w:r w:rsidR="003148C9">
        <w:rPr>
          <w:lang w:eastAsia="en-US"/>
        </w:rPr>
        <w:t>Jamais on n</w:t>
      </w:r>
      <w:r>
        <w:rPr>
          <w:lang w:eastAsia="en-US"/>
        </w:rPr>
        <w:t>’</w:t>
      </w:r>
      <w:r w:rsidR="003148C9">
        <w:rPr>
          <w:lang w:eastAsia="en-US"/>
        </w:rPr>
        <w:t>a vu regard pareil</w:t>
      </w:r>
      <w:r>
        <w:rPr>
          <w:lang w:eastAsia="en-US"/>
        </w:rPr>
        <w:t xml:space="preserve">, </w:t>
      </w:r>
      <w:r w:rsidR="003148C9">
        <w:rPr>
          <w:lang w:eastAsia="en-US"/>
        </w:rPr>
        <w:t>jamais</w:t>
      </w:r>
      <w:r>
        <w:rPr>
          <w:lang w:eastAsia="en-US"/>
        </w:rPr>
        <w:t xml:space="preserve"> !… </w:t>
      </w:r>
      <w:r w:rsidR="003148C9">
        <w:rPr>
          <w:lang w:eastAsia="en-US"/>
        </w:rPr>
        <w:t>Mais quand le diable y serait</w:t>
      </w:r>
      <w:r>
        <w:rPr>
          <w:lang w:eastAsia="en-US"/>
        </w:rPr>
        <w:t xml:space="preserve">, </w:t>
      </w:r>
      <w:r w:rsidR="003148C9">
        <w:rPr>
          <w:lang w:eastAsia="en-US"/>
        </w:rPr>
        <w:t>elle ne me détournera pas de mon chemin</w:t>
      </w:r>
      <w:r>
        <w:rPr>
          <w:lang w:eastAsia="en-US"/>
        </w:rPr>
        <w:t xml:space="preserve">… </w:t>
      </w:r>
      <w:r w:rsidR="003148C9">
        <w:rPr>
          <w:lang w:eastAsia="en-US"/>
        </w:rPr>
        <w:t>Au revoir</w:t>
      </w:r>
      <w:r>
        <w:rPr>
          <w:lang w:eastAsia="en-US"/>
        </w:rPr>
        <w:t xml:space="preserve">, </w:t>
      </w:r>
      <w:r w:rsidR="003148C9">
        <w:rPr>
          <w:lang w:eastAsia="en-US"/>
        </w:rPr>
        <w:t>ma blonde petite Lucienne</w:t>
      </w:r>
      <w:r>
        <w:rPr>
          <w:lang w:eastAsia="en-US"/>
        </w:rPr>
        <w:t xml:space="preserve">… </w:t>
      </w:r>
      <w:r w:rsidR="003148C9">
        <w:rPr>
          <w:lang w:eastAsia="en-US"/>
        </w:rPr>
        <w:t>je ne veux plus penser au sourire de vos grands yeux bleus</w:t>
      </w:r>
      <w:r>
        <w:rPr>
          <w:lang w:eastAsia="en-US"/>
        </w:rPr>
        <w:t xml:space="preserve">… </w:t>
      </w:r>
      <w:r w:rsidR="003148C9">
        <w:rPr>
          <w:lang w:eastAsia="en-US"/>
        </w:rPr>
        <w:t>j</w:t>
      </w:r>
      <w:r>
        <w:rPr>
          <w:lang w:eastAsia="en-US"/>
        </w:rPr>
        <w:t>’</w:t>
      </w:r>
      <w:r w:rsidR="003148C9">
        <w:rPr>
          <w:lang w:eastAsia="en-US"/>
        </w:rPr>
        <w:t>ai autre chose à faire</w:t>
      </w:r>
      <w:r>
        <w:rPr>
          <w:lang w:eastAsia="en-US"/>
        </w:rPr>
        <w:t>…</w:t>
      </w:r>
    </w:p>
    <w:p w14:paraId="194EBC92" w14:textId="77777777" w:rsidR="0046142F" w:rsidRDefault="003148C9" w:rsidP="0046142F">
      <w:pPr>
        <w:rPr>
          <w:lang w:eastAsia="en-US"/>
        </w:rPr>
      </w:pPr>
      <w:r>
        <w:rPr>
          <w:lang w:eastAsia="en-US"/>
        </w:rPr>
        <w:t>Et une demi-heure de rêve où il n</w:t>
      </w:r>
      <w:r w:rsidR="0046142F">
        <w:rPr>
          <w:lang w:eastAsia="en-US"/>
        </w:rPr>
        <w:t>’</w:t>
      </w:r>
      <w:r>
        <w:rPr>
          <w:lang w:eastAsia="en-US"/>
        </w:rPr>
        <w:t>y avait que Lucienne</w:t>
      </w:r>
      <w:r w:rsidR="0046142F">
        <w:rPr>
          <w:lang w:eastAsia="en-US"/>
        </w:rPr>
        <w:t> !</w:t>
      </w:r>
    </w:p>
    <w:p w14:paraId="60E36478" w14:textId="77777777" w:rsidR="0046142F" w:rsidRDefault="003148C9" w:rsidP="0046142F">
      <w:pPr>
        <w:rPr>
          <w:lang w:eastAsia="en-US"/>
        </w:rPr>
      </w:pPr>
      <w:r>
        <w:rPr>
          <w:lang w:eastAsia="en-US"/>
        </w:rPr>
        <w:t>Il l</w:t>
      </w:r>
      <w:r w:rsidR="0046142F">
        <w:rPr>
          <w:lang w:eastAsia="en-US"/>
        </w:rPr>
        <w:t>’</w:t>
      </w:r>
      <w:r>
        <w:rPr>
          <w:lang w:eastAsia="en-US"/>
        </w:rPr>
        <w:t>aimait à la folie et comme il n</w:t>
      </w:r>
      <w:r w:rsidR="0046142F">
        <w:rPr>
          <w:lang w:eastAsia="en-US"/>
        </w:rPr>
        <w:t>’</w:t>
      </w:r>
      <w:r>
        <w:rPr>
          <w:lang w:eastAsia="en-US"/>
        </w:rPr>
        <w:t>avait pas encore aimé</w:t>
      </w:r>
      <w:r w:rsidR="0046142F">
        <w:rPr>
          <w:lang w:eastAsia="en-US"/>
        </w:rPr>
        <w:t>.</w:t>
      </w:r>
    </w:p>
    <w:p w14:paraId="1D206163" w14:textId="77777777" w:rsidR="0046142F" w:rsidRDefault="003148C9" w:rsidP="0046142F">
      <w:pPr>
        <w:rPr>
          <w:lang w:eastAsia="en-US"/>
        </w:rPr>
      </w:pPr>
      <w:r>
        <w:rPr>
          <w:lang w:eastAsia="en-US"/>
        </w:rPr>
        <w:t>Lucienne</w:t>
      </w:r>
      <w:r w:rsidR="0046142F">
        <w:rPr>
          <w:lang w:eastAsia="en-US"/>
        </w:rPr>
        <w:t xml:space="preserve"> ! </w:t>
      </w:r>
      <w:r>
        <w:rPr>
          <w:lang w:eastAsia="en-US"/>
        </w:rPr>
        <w:t>Lucienne</w:t>
      </w:r>
      <w:r w:rsidR="0046142F">
        <w:rPr>
          <w:lang w:eastAsia="en-US"/>
        </w:rPr>
        <w:t xml:space="preserve"> ! </w:t>
      </w:r>
      <w:r>
        <w:rPr>
          <w:lang w:eastAsia="en-US"/>
        </w:rPr>
        <w:t>la fleur bleue</w:t>
      </w:r>
      <w:r w:rsidR="0046142F">
        <w:rPr>
          <w:lang w:eastAsia="en-US"/>
        </w:rPr>
        <w:t xml:space="preserve">, </w:t>
      </w:r>
      <w:r>
        <w:rPr>
          <w:lang w:eastAsia="en-US"/>
        </w:rPr>
        <w:t>le dernier regard échangé à Wiesbaden</w:t>
      </w:r>
      <w:r w:rsidR="0046142F">
        <w:rPr>
          <w:lang w:eastAsia="en-US"/>
        </w:rPr>
        <w:t xml:space="preserve">, </w:t>
      </w:r>
      <w:r>
        <w:rPr>
          <w:lang w:eastAsia="en-US"/>
        </w:rPr>
        <w:t>tout ce délicieux roman qui n</w:t>
      </w:r>
      <w:r w:rsidR="0046142F">
        <w:rPr>
          <w:lang w:eastAsia="en-US"/>
        </w:rPr>
        <w:t>’</w:t>
      </w:r>
      <w:r>
        <w:rPr>
          <w:lang w:eastAsia="en-US"/>
        </w:rPr>
        <w:t>avait</w:t>
      </w:r>
      <w:r>
        <w:t xml:space="preserve"> qu</w:t>
      </w:r>
      <w:r w:rsidR="0046142F">
        <w:rPr>
          <w:lang w:eastAsia="en-US"/>
        </w:rPr>
        <w:t>’</w:t>
      </w:r>
      <w:r>
        <w:rPr>
          <w:lang w:eastAsia="en-US"/>
        </w:rPr>
        <w:t>une page</w:t>
      </w:r>
      <w:r w:rsidR="0046142F">
        <w:rPr>
          <w:lang w:eastAsia="en-US"/>
        </w:rPr>
        <w:t xml:space="preserve">, </w:t>
      </w:r>
      <w:r>
        <w:rPr>
          <w:lang w:eastAsia="en-US"/>
        </w:rPr>
        <w:t>le sort de sa vie</w:t>
      </w:r>
      <w:r w:rsidR="0046142F">
        <w:rPr>
          <w:lang w:eastAsia="en-US"/>
        </w:rPr>
        <w:t> !</w:t>
      </w:r>
    </w:p>
    <w:p w14:paraId="341279F5" w14:textId="77777777" w:rsidR="0046142F" w:rsidRDefault="003148C9" w:rsidP="0046142F">
      <w:pPr>
        <w:rPr>
          <w:lang w:eastAsia="en-US"/>
        </w:rPr>
      </w:pPr>
      <w:r>
        <w:rPr>
          <w:lang w:eastAsia="en-US"/>
        </w:rPr>
        <w:t>Mais il ne voulait pas</w:t>
      </w:r>
      <w:r w:rsidR="0046142F">
        <w:rPr>
          <w:lang w:eastAsia="en-US"/>
        </w:rPr>
        <w:t xml:space="preserve"> ! </w:t>
      </w:r>
      <w:r>
        <w:rPr>
          <w:lang w:eastAsia="en-US"/>
        </w:rPr>
        <w:t>oh</w:t>
      </w:r>
      <w:r w:rsidR="0046142F">
        <w:rPr>
          <w:lang w:eastAsia="en-US"/>
        </w:rPr>
        <w:t xml:space="preserve">, </w:t>
      </w:r>
      <w:r>
        <w:rPr>
          <w:lang w:eastAsia="en-US"/>
        </w:rPr>
        <w:t>oh</w:t>
      </w:r>
      <w:r w:rsidR="0046142F">
        <w:rPr>
          <w:lang w:eastAsia="en-US"/>
        </w:rPr>
        <w:t xml:space="preserve"> ! </w:t>
      </w:r>
      <w:r>
        <w:rPr>
          <w:lang w:eastAsia="en-US"/>
        </w:rPr>
        <w:t>il avait bien autre chose à faire</w:t>
      </w:r>
      <w:r w:rsidR="0046142F">
        <w:rPr>
          <w:lang w:eastAsia="en-US"/>
        </w:rPr>
        <w:t> !</w:t>
      </w:r>
    </w:p>
    <w:p w14:paraId="2555F647" w14:textId="144EB1BE" w:rsidR="0046142F" w:rsidRDefault="003148C9" w:rsidP="0046142F">
      <w:pPr>
        <w:rPr>
          <w:lang w:eastAsia="en-US"/>
        </w:rPr>
      </w:pPr>
      <w:r>
        <w:rPr>
          <w:lang w:eastAsia="en-US"/>
        </w:rPr>
        <w:t>Depuis vingt ans</w:t>
      </w:r>
      <w:r w:rsidR="0046142F">
        <w:rPr>
          <w:lang w:eastAsia="en-US"/>
        </w:rPr>
        <w:t xml:space="preserve">, </w:t>
      </w:r>
      <w:r>
        <w:rPr>
          <w:lang w:eastAsia="en-US"/>
        </w:rPr>
        <w:t>Mazurke faisait ainsi</w:t>
      </w:r>
      <w:r w:rsidR="0046142F">
        <w:rPr>
          <w:lang w:eastAsia="en-US"/>
        </w:rPr>
        <w:t xml:space="preserve">, </w:t>
      </w:r>
      <w:r>
        <w:rPr>
          <w:lang w:eastAsia="en-US"/>
        </w:rPr>
        <w:t>se criant à lui-</w:t>
      </w:r>
      <w:r w:rsidRPr="001C4597">
        <w:t>même</w:t>
      </w:r>
      <w:r w:rsidR="001C4597" w:rsidRPr="001C4597">
        <w:t> :</w:t>
      </w:r>
      <w:r w:rsidR="0046142F" w:rsidRPr="001C4597">
        <w:t xml:space="preserve"> </w:t>
      </w:r>
      <w:r w:rsidRPr="001C4597">
        <w:t>Voici</w:t>
      </w:r>
      <w:r>
        <w:rPr>
          <w:lang w:eastAsia="en-US"/>
        </w:rPr>
        <w:t xml:space="preserve"> mon chemin</w:t>
      </w:r>
      <w:r w:rsidR="0046142F">
        <w:rPr>
          <w:lang w:eastAsia="en-US"/>
        </w:rPr>
        <w:t xml:space="preserve"> ; </w:t>
      </w:r>
      <w:r>
        <w:rPr>
          <w:lang w:eastAsia="en-US"/>
        </w:rPr>
        <w:t>et prenant la traverse</w:t>
      </w:r>
      <w:r w:rsidR="0046142F">
        <w:rPr>
          <w:lang w:eastAsia="en-US"/>
        </w:rPr>
        <w:t>…</w:t>
      </w:r>
    </w:p>
    <w:p w14:paraId="4023E9DA" w14:textId="77777777" w:rsidR="0046142F" w:rsidRDefault="003148C9" w:rsidP="0046142F">
      <w:pPr>
        <w:rPr>
          <w:lang w:eastAsia="en-US"/>
        </w:rPr>
      </w:pPr>
      <w:r>
        <w:rPr>
          <w:lang w:eastAsia="en-US"/>
        </w:rPr>
        <w:t>Et nous sommes tous comme Mazurke</w:t>
      </w:r>
      <w:r w:rsidR="0046142F">
        <w:rPr>
          <w:lang w:eastAsia="en-US"/>
        </w:rPr>
        <w:t>.</w:t>
      </w:r>
    </w:p>
    <w:p w14:paraId="7219721D" w14:textId="77777777" w:rsidR="0046142F" w:rsidRDefault="003148C9" w:rsidP="0046142F">
      <w:pPr>
        <w:rPr>
          <w:lang w:eastAsia="en-US"/>
        </w:rPr>
      </w:pPr>
      <w:r>
        <w:rPr>
          <w:lang w:eastAsia="en-US"/>
        </w:rPr>
        <w:t>Il s</w:t>
      </w:r>
      <w:r w:rsidR="0046142F">
        <w:rPr>
          <w:lang w:eastAsia="en-US"/>
        </w:rPr>
        <w:t>’</w:t>
      </w:r>
      <w:r>
        <w:rPr>
          <w:lang w:eastAsia="en-US"/>
        </w:rPr>
        <w:t>é</w:t>
      </w:r>
      <w:r>
        <w:t>tait imposé loyalement une tâche</w:t>
      </w:r>
      <w:r w:rsidR="0046142F">
        <w:rPr>
          <w:lang w:eastAsia="en-US"/>
        </w:rPr>
        <w:t xml:space="preserve">, </w:t>
      </w:r>
      <w:r>
        <w:rPr>
          <w:lang w:eastAsia="en-US"/>
        </w:rPr>
        <w:t>au sortir de ses seize ans</w:t>
      </w:r>
      <w:r w:rsidR="0046142F">
        <w:rPr>
          <w:lang w:eastAsia="en-US"/>
        </w:rPr>
        <w:t xml:space="preserve">. </w:t>
      </w:r>
      <w:r>
        <w:rPr>
          <w:lang w:eastAsia="en-US"/>
        </w:rPr>
        <w:t>Cette tâche</w:t>
      </w:r>
      <w:r w:rsidR="0046142F">
        <w:rPr>
          <w:lang w:eastAsia="en-US"/>
        </w:rPr>
        <w:t xml:space="preserve">, </w:t>
      </w:r>
      <w:r>
        <w:rPr>
          <w:lang w:eastAsia="en-US"/>
        </w:rPr>
        <w:t>il ne l</w:t>
      </w:r>
      <w:r w:rsidR="0046142F">
        <w:rPr>
          <w:lang w:eastAsia="en-US"/>
        </w:rPr>
        <w:t>’</w:t>
      </w:r>
      <w:r>
        <w:rPr>
          <w:lang w:eastAsia="en-US"/>
        </w:rPr>
        <w:t>avait jamais oubliée</w:t>
      </w:r>
      <w:r w:rsidR="0046142F">
        <w:rPr>
          <w:lang w:eastAsia="en-US"/>
        </w:rPr>
        <w:t xml:space="preserve">. </w:t>
      </w:r>
      <w:r>
        <w:rPr>
          <w:lang w:eastAsia="en-US"/>
        </w:rPr>
        <w:t>Oh</w:t>
      </w:r>
      <w:r w:rsidR="0046142F">
        <w:rPr>
          <w:lang w:eastAsia="en-US"/>
        </w:rPr>
        <w:t xml:space="preserve"> ! </w:t>
      </w:r>
      <w:r>
        <w:rPr>
          <w:lang w:eastAsia="en-US"/>
        </w:rPr>
        <w:t>non</w:t>
      </w:r>
      <w:r w:rsidR="0046142F">
        <w:rPr>
          <w:lang w:eastAsia="en-US"/>
        </w:rPr>
        <w:t>.</w:t>
      </w:r>
    </w:p>
    <w:p w14:paraId="6C8E8DBD" w14:textId="77777777" w:rsidR="0046142F" w:rsidRDefault="003148C9" w:rsidP="0046142F">
      <w:pPr>
        <w:rPr>
          <w:lang w:eastAsia="en-US"/>
        </w:rPr>
      </w:pPr>
      <w:r>
        <w:rPr>
          <w:lang w:eastAsia="en-US"/>
        </w:rPr>
        <w:t>C</w:t>
      </w:r>
      <w:r w:rsidR="0046142F">
        <w:rPr>
          <w:lang w:eastAsia="en-US"/>
        </w:rPr>
        <w:t>’</w:t>
      </w:r>
      <w:r>
        <w:rPr>
          <w:lang w:eastAsia="en-US"/>
        </w:rPr>
        <w:t>était un cœur d</w:t>
      </w:r>
      <w:r w:rsidR="0046142F">
        <w:rPr>
          <w:lang w:eastAsia="en-US"/>
        </w:rPr>
        <w:t>’</w:t>
      </w:r>
      <w:r>
        <w:rPr>
          <w:lang w:eastAsia="en-US"/>
        </w:rPr>
        <w:t>élite que ce Mazurke</w:t>
      </w:r>
      <w:r w:rsidR="0046142F">
        <w:rPr>
          <w:lang w:eastAsia="en-US"/>
        </w:rPr>
        <w:t xml:space="preserve">, </w:t>
      </w:r>
      <w:r>
        <w:rPr>
          <w:lang w:eastAsia="en-US"/>
        </w:rPr>
        <w:t>fidèle comme l</w:t>
      </w:r>
      <w:r w:rsidR="0046142F">
        <w:rPr>
          <w:lang w:eastAsia="en-US"/>
        </w:rPr>
        <w:t>’</w:t>
      </w:r>
      <w:r>
        <w:rPr>
          <w:lang w:eastAsia="en-US"/>
        </w:rPr>
        <w:t>acier de son épée</w:t>
      </w:r>
      <w:r w:rsidR="0046142F">
        <w:rPr>
          <w:lang w:eastAsia="en-US"/>
        </w:rPr>
        <w:t xml:space="preserve">, </w:t>
      </w:r>
      <w:r>
        <w:rPr>
          <w:lang w:eastAsia="en-US"/>
        </w:rPr>
        <w:t>aimant</w:t>
      </w:r>
      <w:r w:rsidR="0046142F">
        <w:rPr>
          <w:lang w:eastAsia="en-US"/>
        </w:rPr>
        <w:t xml:space="preserve">, </w:t>
      </w:r>
      <w:r>
        <w:rPr>
          <w:lang w:eastAsia="en-US"/>
        </w:rPr>
        <w:t>dévoué</w:t>
      </w:r>
      <w:r w:rsidR="0046142F">
        <w:rPr>
          <w:lang w:eastAsia="en-US"/>
        </w:rPr>
        <w:t xml:space="preserve">, </w:t>
      </w:r>
      <w:r>
        <w:rPr>
          <w:lang w:eastAsia="en-US"/>
        </w:rPr>
        <w:t>tendre</w:t>
      </w:r>
      <w:r w:rsidR="0046142F">
        <w:rPr>
          <w:lang w:eastAsia="en-US"/>
        </w:rPr>
        <w:t xml:space="preserve">, </w:t>
      </w:r>
      <w:r>
        <w:rPr>
          <w:lang w:eastAsia="en-US"/>
        </w:rPr>
        <w:t>vaillant</w:t>
      </w:r>
      <w:r w:rsidR="0046142F">
        <w:rPr>
          <w:lang w:eastAsia="en-US"/>
        </w:rPr>
        <w:t>.</w:t>
      </w:r>
    </w:p>
    <w:p w14:paraId="456E70F8" w14:textId="77777777" w:rsidR="0046142F" w:rsidRDefault="003148C9" w:rsidP="0046142F">
      <w:pPr>
        <w:rPr>
          <w:lang w:eastAsia="en-US"/>
        </w:rPr>
      </w:pPr>
      <w:r>
        <w:rPr>
          <w:lang w:eastAsia="en-US"/>
        </w:rPr>
        <w:t>Mais les chemins de traverse</w:t>
      </w:r>
      <w:r w:rsidR="0046142F">
        <w:rPr>
          <w:lang w:eastAsia="en-US"/>
        </w:rPr>
        <w:t> !</w:t>
      </w:r>
    </w:p>
    <w:p w14:paraId="06953998" w14:textId="77777777" w:rsidR="0046142F" w:rsidRDefault="003148C9" w:rsidP="0046142F">
      <w:pPr>
        <w:rPr>
          <w:lang w:eastAsia="en-US"/>
        </w:rPr>
      </w:pPr>
      <w:r>
        <w:rPr>
          <w:lang w:eastAsia="en-US"/>
        </w:rPr>
        <w:lastRenderedPageBreak/>
        <w:t>Une fois</w:t>
      </w:r>
      <w:r w:rsidR="0046142F">
        <w:rPr>
          <w:lang w:eastAsia="en-US"/>
        </w:rPr>
        <w:t xml:space="preserve">, </w:t>
      </w:r>
      <w:r>
        <w:rPr>
          <w:lang w:eastAsia="en-US"/>
        </w:rPr>
        <w:t>Dieu lui avait montré comme en un rêve les amis qu</w:t>
      </w:r>
      <w:r w:rsidR="0046142F">
        <w:rPr>
          <w:lang w:eastAsia="en-US"/>
        </w:rPr>
        <w:t>’</w:t>
      </w:r>
      <w:r>
        <w:rPr>
          <w:lang w:eastAsia="en-US"/>
        </w:rPr>
        <w:t>il cherchait</w:t>
      </w:r>
      <w:r w:rsidR="0046142F">
        <w:rPr>
          <w:lang w:eastAsia="en-US"/>
        </w:rPr>
        <w:t xml:space="preserve">. </w:t>
      </w:r>
      <w:r>
        <w:rPr>
          <w:lang w:eastAsia="en-US"/>
        </w:rPr>
        <w:t>C</w:t>
      </w:r>
      <w:r w:rsidR="0046142F">
        <w:rPr>
          <w:lang w:eastAsia="en-US"/>
        </w:rPr>
        <w:t>’</w:t>
      </w:r>
      <w:r>
        <w:rPr>
          <w:lang w:eastAsia="en-US"/>
        </w:rPr>
        <w:t>était à Naples</w:t>
      </w:r>
      <w:r w:rsidR="0046142F">
        <w:rPr>
          <w:lang w:eastAsia="en-US"/>
        </w:rPr>
        <w:t xml:space="preserve">, </w:t>
      </w:r>
      <w:r>
        <w:rPr>
          <w:lang w:eastAsia="en-US"/>
        </w:rPr>
        <w:t>au Grand-théâtre</w:t>
      </w:r>
      <w:r w:rsidR="0046142F">
        <w:rPr>
          <w:lang w:eastAsia="en-US"/>
        </w:rPr>
        <w:t xml:space="preserve">, </w:t>
      </w:r>
      <w:r>
        <w:rPr>
          <w:lang w:eastAsia="en-US"/>
        </w:rPr>
        <w:t>en 1834</w:t>
      </w:r>
      <w:r w:rsidR="0046142F">
        <w:rPr>
          <w:lang w:eastAsia="en-US"/>
        </w:rPr>
        <w:t xml:space="preserve">, </w:t>
      </w:r>
      <w:r>
        <w:rPr>
          <w:lang w:eastAsia="en-US"/>
        </w:rPr>
        <w:t>le jour de l</w:t>
      </w:r>
      <w:r w:rsidR="0046142F">
        <w:rPr>
          <w:lang w:eastAsia="en-US"/>
        </w:rPr>
        <w:t>’</w:t>
      </w:r>
      <w:r>
        <w:rPr>
          <w:lang w:eastAsia="en-US"/>
        </w:rPr>
        <w:t>incendie</w:t>
      </w:r>
      <w:r w:rsidR="0046142F">
        <w:rPr>
          <w:lang w:eastAsia="en-US"/>
        </w:rPr>
        <w:t>.</w:t>
      </w:r>
    </w:p>
    <w:p w14:paraId="171B0036" w14:textId="77777777" w:rsidR="0046142F" w:rsidRDefault="003148C9" w:rsidP="0046142F">
      <w:pPr>
        <w:rPr>
          <w:lang w:eastAsia="en-US"/>
        </w:rPr>
      </w:pPr>
      <w:r>
        <w:rPr>
          <w:lang w:eastAsia="en-US"/>
        </w:rPr>
        <w:t>Berthe et Lucien</w:t>
      </w:r>
      <w:r w:rsidR="0046142F">
        <w:rPr>
          <w:lang w:eastAsia="en-US"/>
        </w:rPr>
        <w:t xml:space="preserve"> ! </w:t>
      </w:r>
      <w:r>
        <w:rPr>
          <w:lang w:eastAsia="en-US"/>
        </w:rPr>
        <w:t>Berthe toujours aveugle</w:t>
      </w:r>
      <w:r w:rsidR="0046142F">
        <w:rPr>
          <w:lang w:eastAsia="en-US"/>
        </w:rPr>
        <w:t xml:space="preserve">, </w:t>
      </w:r>
      <w:r>
        <w:rPr>
          <w:lang w:eastAsia="en-US"/>
        </w:rPr>
        <w:t>la pauvre fille</w:t>
      </w:r>
      <w:r w:rsidR="0046142F">
        <w:rPr>
          <w:lang w:eastAsia="en-US"/>
        </w:rPr>
        <w:t xml:space="preserve">, </w:t>
      </w:r>
      <w:r>
        <w:rPr>
          <w:lang w:eastAsia="en-US"/>
        </w:rPr>
        <w:t>Lucien s</w:t>
      </w:r>
      <w:r w:rsidR="0046142F">
        <w:rPr>
          <w:lang w:eastAsia="en-US"/>
        </w:rPr>
        <w:t>’</w:t>
      </w:r>
      <w:r>
        <w:rPr>
          <w:lang w:eastAsia="en-US"/>
        </w:rPr>
        <w:t xml:space="preserve">élançant vers elle au moment où la foule </w:t>
      </w:r>
      <w:r>
        <w:t>fuyait d</w:t>
      </w:r>
      <w:r>
        <w:rPr>
          <w:lang w:eastAsia="en-US"/>
        </w:rPr>
        <w:t>evant la mort</w:t>
      </w:r>
      <w:r w:rsidR="0046142F">
        <w:rPr>
          <w:lang w:eastAsia="en-US"/>
        </w:rPr>
        <w:t>.</w:t>
      </w:r>
    </w:p>
    <w:p w14:paraId="1CEA32C3" w14:textId="4087012B" w:rsidR="0046142F" w:rsidRDefault="003148C9" w:rsidP="0046142F">
      <w:pPr>
        <w:rPr>
          <w:lang w:eastAsia="en-US"/>
        </w:rPr>
      </w:pPr>
      <w:r>
        <w:rPr>
          <w:lang w:eastAsia="en-US"/>
        </w:rPr>
        <w:t>Il s</w:t>
      </w:r>
      <w:r w:rsidR="0046142F">
        <w:rPr>
          <w:lang w:eastAsia="en-US"/>
        </w:rPr>
        <w:t>’</w:t>
      </w:r>
      <w:r>
        <w:rPr>
          <w:lang w:eastAsia="en-US"/>
        </w:rPr>
        <w:t>élança</w:t>
      </w:r>
      <w:r w:rsidR="0046142F">
        <w:rPr>
          <w:lang w:eastAsia="en-US"/>
        </w:rPr>
        <w:t xml:space="preserve">, </w:t>
      </w:r>
      <w:r>
        <w:rPr>
          <w:lang w:eastAsia="en-US"/>
        </w:rPr>
        <w:t>lui aussi</w:t>
      </w:r>
      <w:r w:rsidR="0046142F">
        <w:rPr>
          <w:lang w:eastAsia="en-US"/>
        </w:rPr>
        <w:t xml:space="preserve">. </w:t>
      </w:r>
      <w:r w:rsidR="006C2AE1">
        <w:rPr>
          <w:lang w:eastAsia="en-US"/>
        </w:rPr>
        <w:t>—</w:t>
      </w:r>
      <w:r w:rsidR="0046142F">
        <w:rPr>
          <w:lang w:eastAsia="en-US"/>
        </w:rPr>
        <w:t xml:space="preserve"> </w:t>
      </w:r>
      <w:r>
        <w:rPr>
          <w:lang w:eastAsia="en-US"/>
        </w:rPr>
        <w:t>Et Lucien le reconnut de loin</w:t>
      </w:r>
      <w:r w:rsidR="0046142F">
        <w:rPr>
          <w:lang w:eastAsia="en-US"/>
        </w:rPr>
        <w:t xml:space="preserve">. </w:t>
      </w:r>
      <w:r w:rsidR="006C2AE1">
        <w:rPr>
          <w:lang w:eastAsia="en-US"/>
        </w:rPr>
        <w:t>—</w:t>
      </w:r>
      <w:r w:rsidR="0046142F">
        <w:rPr>
          <w:lang w:eastAsia="en-US"/>
        </w:rPr>
        <w:t xml:space="preserve"> </w:t>
      </w:r>
      <w:r>
        <w:rPr>
          <w:lang w:eastAsia="en-US"/>
        </w:rPr>
        <w:t>Et tous deux tendaient leurs bras vers Berthe</w:t>
      </w:r>
      <w:r w:rsidR="0046142F">
        <w:rPr>
          <w:lang w:eastAsia="en-US"/>
        </w:rPr>
        <w:t>…</w:t>
      </w:r>
    </w:p>
    <w:p w14:paraId="1C3DDD8F" w14:textId="77777777" w:rsidR="0046142F" w:rsidRDefault="003148C9" w:rsidP="0046142F">
      <w:pPr>
        <w:rPr>
          <w:lang w:eastAsia="en-US"/>
        </w:rPr>
      </w:pPr>
      <w:r>
        <w:rPr>
          <w:lang w:eastAsia="en-US"/>
        </w:rPr>
        <w:t>Le cintre s</w:t>
      </w:r>
      <w:r w:rsidR="0046142F">
        <w:rPr>
          <w:lang w:eastAsia="en-US"/>
        </w:rPr>
        <w:t>’</w:t>
      </w:r>
      <w:r>
        <w:rPr>
          <w:lang w:eastAsia="en-US"/>
        </w:rPr>
        <w:t>abîma</w:t>
      </w:r>
      <w:r w:rsidR="0046142F">
        <w:rPr>
          <w:lang w:eastAsia="en-US"/>
        </w:rPr>
        <w:t xml:space="preserve">. </w:t>
      </w:r>
      <w:r>
        <w:rPr>
          <w:lang w:eastAsia="en-US"/>
        </w:rPr>
        <w:t>On rapporta Mazurke mourant à sa demeure</w:t>
      </w:r>
      <w:r w:rsidR="0046142F">
        <w:rPr>
          <w:lang w:eastAsia="en-US"/>
        </w:rPr>
        <w:t>.</w:t>
      </w:r>
    </w:p>
    <w:p w14:paraId="450D5349" w14:textId="77777777" w:rsidR="0046142F" w:rsidRDefault="003148C9" w:rsidP="0046142F">
      <w:pPr>
        <w:rPr>
          <w:lang w:eastAsia="en-US"/>
        </w:rPr>
      </w:pPr>
      <w:r>
        <w:rPr>
          <w:lang w:eastAsia="en-US"/>
        </w:rPr>
        <w:t>Depuis lors</w:t>
      </w:r>
      <w:r w:rsidR="0046142F">
        <w:rPr>
          <w:lang w:eastAsia="en-US"/>
        </w:rPr>
        <w:t xml:space="preserve">, </w:t>
      </w:r>
      <w:r>
        <w:rPr>
          <w:lang w:eastAsia="en-US"/>
        </w:rPr>
        <w:t>rien</w:t>
      </w:r>
      <w:r w:rsidR="0046142F">
        <w:rPr>
          <w:lang w:eastAsia="en-US"/>
        </w:rPr>
        <w:t> !</w:t>
      </w:r>
    </w:p>
    <w:p w14:paraId="73E5BA32" w14:textId="77777777" w:rsidR="0046142F" w:rsidRDefault="003148C9" w:rsidP="0046142F">
      <w:pPr>
        <w:rPr>
          <w:lang w:eastAsia="en-US"/>
        </w:rPr>
      </w:pPr>
      <w:r>
        <w:rPr>
          <w:lang w:eastAsia="en-US"/>
        </w:rPr>
        <w:t>Sous les décombres de la salle</w:t>
      </w:r>
      <w:r w:rsidR="0046142F">
        <w:rPr>
          <w:lang w:eastAsia="en-US"/>
        </w:rPr>
        <w:t xml:space="preserve">, </w:t>
      </w:r>
      <w:r>
        <w:rPr>
          <w:lang w:eastAsia="en-US"/>
        </w:rPr>
        <w:t>on avait t</w:t>
      </w:r>
      <w:r>
        <w:t>rouvé bien des c</w:t>
      </w:r>
      <w:r>
        <w:rPr>
          <w:lang w:eastAsia="en-US"/>
        </w:rPr>
        <w:t>adavres</w:t>
      </w:r>
      <w:r w:rsidR="0046142F">
        <w:rPr>
          <w:lang w:eastAsia="en-US"/>
        </w:rPr>
        <w:t> !</w:t>
      </w:r>
    </w:p>
    <w:p w14:paraId="5C19F615" w14:textId="77777777" w:rsidR="0046142F" w:rsidRDefault="003148C9" w:rsidP="0046142F">
      <w:pPr>
        <w:rPr>
          <w:lang w:eastAsia="en-US"/>
        </w:rPr>
      </w:pPr>
      <w:r>
        <w:rPr>
          <w:lang w:eastAsia="en-US"/>
        </w:rPr>
        <w:t>Hélas</w:t>
      </w:r>
      <w:r w:rsidR="0046142F">
        <w:rPr>
          <w:lang w:eastAsia="en-US"/>
        </w:rPr>
        <w:t xml:space="preserve"> ! </w:t>
      </w:r>
      <w:r>
        <w:rPr>
          <w:lang w:eastAsia="en-US"/>
        </w:rPr>
        <w:t>Mazurke avait une larme</w:t>
      </w:r>
      <w:r w:rsidR="0046142F">
        <w:rPr>
          <w:lang w:eastAsia="en-US"/>
        </w:rPr>
        <w:t xml:space="preserve">, </w:t>
      </w:r>
      <w:r>
        <w:rPr>
          <w:lang w:eastAsia="en-US"/>
        </w:rPr>
        <w:t>dans les heures lentes de l</w:t>
      </w:r>
      <w:r w:rsidR="0046142F">
        <w:rPr>
          <w:lang w:eastAsia="en-US"/>
        </w:rPr>
        <w:t>’</w:t>
      </w:r>
      <w:r>
        <w:rPr>
          <w:lang w:eastAsia="en-US"/>
        </w:rPr>
        <w:t>insomnie</w:t>
      </w:r>
      <w:r w:rsidR="0046142F">
        <w:rPr>
          <w:lang w:eastAsia="en-US"/>
        </w:rPr>
        <w:t xml:space="preserve">, </w:t>
      </w:r>
      <w:r>
        <w:rPr>
          <w:lang w:eastAsia="en-US"/>
        </w:rPr>
        <w:t>quand cette pensée lui venait</w:t>
      </w:r>
      <w:r w:rsidR="0046142F">
        <w:rPr>
          <w:lang w:eastAsia="en-US"/>
        </w:rPr>
        <w:t xml:space="preserve"> : </w:t>
      </w:r>
      <w:r>
        <w:rPr>
          <w:lang w:eastAsia="en-US"/>
        </w:rPr>
        <w:t>Ils sont morts</w:t>
      </w:r>
      <w:r w:rsidR="0046142F">
        <w:rPr>
          <w:lang w:eastAsia="en-US"/>
        </w:rPr>
        <w:t> !</w:t>
      </w:r>
    </w:p>
    <w:p w14:paraId="589CCA2A" w14:textId="77777777" w:rsidR="0046142F" w:rsidRDefault="003148C9" w:rsidP="0046142F">
      <w:pPr>
        <w:rPr>
          <w:lang w:eastAsia="en-US"/>
        </w:rPr>
      </w:pPr>
      <w:r>
        <w:rPr>
          <w:lang w:eastAsia="en-US"/>
        </w:rPr>
        <w:t>Elle venait bien souvent</w:t>
      </w:r>
      <w:r w:rsidR="0046142F">
        <w:rPr>
          <w:lang w:eastAsia="en-US"/>
        </w:rPr>
        <w:t xml:space="preserve">, </w:t>
      </w:r>
      <w:r>
        <w:rPr>
          <w:lang w:eastAsia="en-US"/>
        </w:rPr>
        <w:t>plus souvent à mesure que passaient les années</w:t>
      </w:r>
      <w:r w:rsidR="0046142F">
        <w:rPr>
          <w:lang w:eastAsia="en-US"/>
        </w:rPr>
        <w:t xml:space="preserve">, </w:t>
      </w:r>
      <w:r>
        <w:rPr>
          <w:lang w:eastAsia="en-US"/>
        </w:rPr>
        <w:t>car Mazurke était avant tout un ho</w:t>
      </w:r>
      <w:r>
        <w:t>mme d</w:t>
      </w:r>
      <w:r w:rsidR="0046142F">
        <w:rPr>
          <w:lang w:eastAsia="en-US"/>
        </w:rPr>
        <w:t>’</w:t>
      </w:r>
      <w:r>
        <w:rPr>
          <w:lang w:eastAsia="en-US"/>
        </w:rPr>
        <w:t>intelligence et d</w:t>
      </w:r>
      <w:r w:rsidR="0046142F">
        <w:rPr>
          <w:lang w:eastAsia="en-US"/>
        </w:rPr>
        <w:t>’</w:t>
      </w:r>
      <w:r>
        <w:rPr>
          <w:lang w:eastAsia="en-US"/>
        </w:rPr>
        <w:t>esprit</w:t>
      </w:r>
      <w:r w:rsidR="0046142F">
        <w:rPr>
          <w:lang w:eastAsia="en-US"/>
        </w:rPr>
        <w:t>.</w:t>
      </w:r>
    </w:p>
    <w:p w14:paraId="54D083F5" w14:textId="77777777" w:rsidR="0046142F" w:rsidRDefault="003148C9" w:rsidP="0046142F">
      <w:pPr>
        <w:rPr>
          <w:lang w:eastAsia="en-US"/>
        </w:rPr>
      </w:pPr>
      <w:r>
        <w:rPr>
          <w:lang w:eastAsia="en-US"/>
        </w:rPr>
        <w:t>Après vingt ans</w:t>
      </w:r>
      <w:r w:rsidR="0046142F">
        <w:rPr>
          <w:lang w:eastAsia="en-US"/>
        </w:rPr>
        <w:t xml:space="preserve">, </w:t>
      </w:r>
      <w:r>
        <w:rPr>
          <w:lang w:eastAsia="en-US"/>
        </w:rPr>
        <w:t>l</w:t>
      </w:r>
      <w:r w:rsidR="0046142F">
        <w:rPr>
          <w:lang w:eastAsia="en-US"/>
        </w:rPr>
        <w:t>’</w:t>
      </w:r>
      <w:r>
        <w:rPr>
          <w:lang w:eastAsia="en-US"/>
        </w:rPr>
        <w:t>espoir n</w:t>
      </w:r>
      <w:r w:rsidR="0046142F">
        <w:rPr>
          <w:lang w:eastAsia="en-US"/>
        </w:rPr>
        <w:t>’</w:t>
      </w:r>
      <w:r>
        <w:rPr>
          <w:lang w:eastAsia="en-US"/>
        </w:rPr>
        <w:t>est-il pas une folie</w:t>
      </w:r>
      <w:r w:rsidR="0046142F">
        <w:rPr>
          <w:lang w:eastAsia="en-US"/>
        </w:rPr>
        <w:t> ?</w:t>
      </w:r>
    </w:p>
    <w:p w14:paraId="1E440C66" w14:textId="77777777" w:rsidR="0046142F" w:rsidRDefault="003148C9" w:rsidP="0046142F">
      <w:pPr>
        <w:rPr>
          <w:lang w:eastAsia="en-US"/>
        </w:rPr>
      </w:pPr>
      <w:r>
        <w:rPr>
          <w:lang w:eastAsia="en-US"/>
        </w:rPr>
        <w:t>Eh bien</w:t>
      </w:r>
      <w:r w:rsidR="0046142F">
        <w:rPr>
          <w:lang w:eastAsia="en-US"/>
        </w:rPr>
        <w:t xml:space="preserve"> ! </w:t>
      </w:r>
      <w:r>
        <w:rPr>
          <w:lang w:eastAsia="en-US"/>
        </w:rPr>
        <w:t xml:space="preserve">ne </w:t>
      </w:r>
      <w:proofErr w:type="spellStart"/>
      <w:r>
        <w:rPr>
          <w:lang w:eastAsia="en-US"/>
        </w:rPr>
        <w:t>dût-il</w:t>
      </w:r>
      <w:proofErr w:type="spellEnd"/>
      <w:r>
        <w:rPr>
          <w:lang w:eastAsia="en-US"/>
        </w:rPr>
        <w:t xml:space="preserve"> pas trouver</w:t>
      </w:r>
      <w:r w:rsidR="0046142F">
        <w:rPr>
          <w:lang w:eastAsia="en-US"/>
        </w:rPr>
        <w:t xml:space="preserve">, </w:t>
      </w:r>
      <w:r>
        <w:rPr>
          <w:lang w:eastAsia="en-US"/>
        </w:rPr>
        <w:t>il fallait chercher encore</w:t>
      </w:r>
      <w:r w:rsidR="0046142F">
        <w:rPr>
          <w:lang w:eastAsia="en-US"/>
        </w:rPr>
        <w:t xml:space="preserve">, </w:t>
      </w:r>
      <w:r>
        <w:rPr>
          <w:lang w:eastAsia="en-US"/>
        </w:rPr>
        <w:t>cherchant toujours pour expier les heures perdues</w:t>
      </w:r>
      <w:r w:rsidR="0046142F">
        <w:rPr>
          <w:lang w:eastAsia="en-US"/>
        </w:rPr>
        <w:t>.</w:t>
      </w:r>
    </w:p>
    <w:p w14:paraId="144179F0" w14:textId="77777777" w:rsidR="0046142F" w:rsidRDefault="003148C9" w:rsidP="0046142F">
      <w:pPr>
        <w:rPr>
          <w:lang w:eastAsia="en-US"/>
        </w:rPr>
      </w:pPr>
      <w:r>
        <w:rPr>
          <w:lang w:eastAsia="en-US"/>
        </w:rPr>
        <w:t>Aujourd</w:t>
      </w:r>
      <w:r w:rsidR="0046142F">
        <w:rPr>
          <w:lang w:eastAsia="en-US"/>
        </w:rPr>
        <w:t>’</w:t>
      </w:r>
      <w:r>
        <w:rPr>
          <w:lang w:eastAsia="en-US"/>
        </w:rPr>
        <w:t>hui</w:t>
      </w:r>
      <w:r w:rsidR="0046142F">
        <w:rPr>
          <w:lang w:eastAsia="en-US"/>
        </w:rPr>
        <w:t xml:space="preserve">, </w:t>
      </w:r>
      <w:r>
        <w:rPr>
          <w:lang w:eastAsia="en-US"/>
        </w:rPr>
        <w:t>d</w:t>
      </w:r>
      <w:r w:rsidR="0046142F">
        <w:rPr>
          <w:lang w:eastAsia="en-US"/>
        </w:rPr>
        <w:t>’</w:t>
      </w:r>
      <w:r>
        <w:rPr>
          <w:lang w:eastAsia="en-US"/>
        </w:rPr>
        <w:t>ailleurs</w:t>
      </w:r>
      <w:r w:rsidR="0046142F">
        <w:rPr>
          <w:lang w:eastAsia="en-US"/>
        </w:rPr>
        <w:t xml:space="preserve">, </w:t>
      </w:r>
      <w:r>
        <w:rPr>
          <w:lang w:eastAsia="en-US"/>
        </w:rPr>
        <w:t>les vingt ans écoulés disparaissa</w:t>
      </w:r>
      <w:r>
        <w:t>ient</w:t>
      </w:r>
      <w:r w:rsidR="0046142F">
        <w:rPr>
          <w:lang w:eastAsia="en-US"/>
        </w:rPr>
        <w:t xml:space="preserve">. </w:t>
      </w:r>
      <w:r>
        <w:rPr>
          <w:lang w:eastAsia="en-US"/>
        </w:rPr>
        <w:t>Ce ne pouvait être une illusion</w:t>
      </w:r>
      <w:r w:rsidR="0046142F">
        <w:rPr>
          <w:lang w:eastAsia="en-US"/>
        </w:rPr>
        <w:t xml:space="preserve"> : </w:t>
      </w:r>
      <w:r>
        <w:rPr>
          <w:lang w:eastAsia="en-US"/>
        </w:rPr>
        <w:t>il l</w:t>
      </w:r>
      <w:r w:rsidR="0046142F">
        <w:rPr>
          <w:lang w:eastAsia="en-US"/>
        </w:rPr>
        <w:t>’</w:t>
      </w:r>
      <w:r>
        <w:rPr>
          <w:lang w:eastAsia="en-US"/>
        </w:rPr>
        <w:t>avait vue</w:t>
      </w:r>
      <w:r w:rsidR="0046142F">
        <w:rPr>
          <w:lang w:eastAsia="en-US"/>
        </w:rPr>
        <w:t> !</w:t>
      </w:r>
    </w:p>
    <w:p w14:paraId="3AC4434F" w14:textId="77777777" w:rsidR="0046142F" w:rsidRDefault="003148C9" w:rsidP="0046142F">
      <w:pPr>
        <w:rPr>
          <w:lang w:eastAsia="en-US"/>
        </w:rPr>
      </w:pPr>
      <w:r>
        <w:rPr>
          <w:lang w:eastAsia="en-US"/>
        </w:rPr>
        <w:t>À l</w:t>
      </w:r>
      <w:r w:rsidR="0046142F">
        <w:rPr>
          <w:lang w:eastAsia="en-US"/>
        </w:rPr>
        <w:t>’</w:t>
      </w:r>
      <w:r>
        <w:rPr>
          <w:lang w:eastAsia="en-US"/>
        </w:rPr>
        <w:t>autre oreille</w:t>
      </w:r>
      <w:r w:rsidR="0046142F">
        <w:rPr>
          <w:lang w:eastAsia="en-US"/>
        </w:rPr>
        <w:t xml:space="preserve">, </w:t>
      </w:r>
      <w:r>
        <w:rPr>
          <w:lang w:eastAsia="en-US"/>
        </w:rPr>
        <w:t>un autre concert</w:t>
      </w:r>
      <w:r w:rsidR="0046142F">
        <w:rPr>
          <w:lang w:eastAsia="en-US"/>
        </w:rPr>
        <w:t xml:space="preserve"> : </w:t>
      </w:r>
      <w:r>
        <w:rPr>
          <w:lang w:eastAsia="en-US"/>
        </w:rPr>
        <w:t>Lucienne</w:t>
      </w:r>
      <w:r w:rsidR="0046142F">
        <w:rPr>
          <w:lang w:eastAsia="en-US"/>
        </w:rPr>
        <w:t xml:space="preserve"> ! </w:t>
      </w:r>
      <w:r>
        <w:rPr>
          <w:lang w:eastAsia="en-US"/>
        </w:rPr>
        <w:t>Lucienne</w:t>
      </w:r>
      <w:r w:rsidR="0046142F">
        <w:rPr>
          <w:lang w:eastAsia="en-US"/>
        </w:rPr>
        <w:t xml:space="preserve"> ! </w:t>
      </w:r>
      <w:r>
        <w:rPr>
          <w:lang w:eastAsia="en-US"/>
        </w:rPr>
        <w:t>robe blanche</w:t>
      </w:r>
      <w:r w:rsidR="0046142F">
        <w:rPr>
          <w:lang w:eastAsia="en-US"/>
        </w:rPr>
        <w:t xml:space="preserve">, </w:t>
      </w:r>
      <w:r>
        <w:rPr>
          <w:lang w:eastAsia="en-US"/>
        </w:rPr>
        <w:t>voix douce comme la lointaine chanson qui rappelle la patrie</w:t>
      </w:r>
      <w:r w:rsidR="0046142F">
        <w:rPr>
          <w:lang w:eastAsia="en-US"/>
        </w:rPr>
        <w:t>.</w:t>
      </w:r>
    </w:p>
    <w:p w14:paraId="22591B5C" w14:textId="648676F3" w:rsidR="0046142F" w:rsidRDefault="003148C9" w:rsidP="0046142F">
      <w:pPr>
        <w:rPr>
          <w:lang w:eastAsia="en-US"/>
        </w:rPr>
      </w:pPr>
      <w:r>
        <w:rPr>
          <w:lang w:eastAsia="en-US"/>
        </w:rPr>
        <w:lastRenderedPageBreak/>
        <w:t>Lucienne</w:t>
      </w:r>
      <w:r w:rsidR="0046142F">
        <w:rPr>
          <w:lang w:eastAsia="en-US"/>
        </w:rPr>
        <w:t xml:space="preserve"> ! </w:t>
      </w:r>
      <w:r>
        <w:rPr>
          <w:lang w:eastAsia="en-US"/>
        </w:rPr>
        <w:t>Des jours dorés</w:t>
      </w:r>
      <w:r w:rsidR="0046142F">
        <w:rPr>
          <w:lang w:eastAsia="en-US"/>
        </w:rPr>
        <w:t xml:space="preserve"> ! </w:t>
      </w:r>
      <w:r>
        <w:rPr>
          <w:lang w:eastAsia="en-US"/>
        </w:rPr>
        <w:t>La vie à deux pour l</w:t>
      </w:r>
      <w:r w:rsidR="0046142F">
        <w:rPr>
          <w:lang w:eastAsia="en-US"/>
        </w:rPr>
        <w:t>’</w:t>
      </w:r>
      <w:r>
        <w:rPr>
          <w:lang w:eastAsia="en-US"/>
        </w:rPr>
        <w:t>abandonné</w:t>
      </w:r>
      <w:r w:rsidR="0046142F">
        <w:rPr>
          <w:lang w:eastAsia="en-US"/>
        </w:rPr>
        <w:t xml:space="preserve"> ? </w:t>
      </w:r>
      <w:r>
        <w:rPr>
          <w:lang w:eastAsia="en-US"/>
        </w:rPr>
        <w:t>L</w:t>
      </w:r>
      <w:r w:rsidR="0046142F">
        <w:rPr>
          <w:lang w:eastAsia="en-US"/>
        </w:rPr>
        <w:t>’</w:t>
      </w:r>
      <w:r>
        <w:rPr>
          <w:lang w:eastAsia="en-US"/>
        </w:rPr>
        <w:t>amour après l</w:t>
      </w:r>
      <w:r w:rsidR="0046142F">
        <w:rPr>
          <w:lang w:eastAsia="en-US"/>
        </w:rPr>
        <w:t>’</w:t>
      </w:r>
      <w:r>
        <w:rPr>
          <w:lang w:eastAsia="en-US"/>
        </w:rPr>
        <w:t>isolement</w:t>
      </w:r>
      <w:r w:rsidR="0046142F">
        <w:rPr>
          <w:lang w:eastAsia="en-US"/>
        </w:rPr>
        <w:t xml:space="preserve">, </w:t>
      </w:r>
      <w:r w:rsidR="006C2AE1">
        <w:rPr>
          <w:lang w:eastAsia="en-US"/>
        </w:rPr>
        <w:t>—</w:t>
      </w:r>
      <w:r w:rsidR="0046142F">
        <w:rPr>
          <w:lang w:eastAsia="en-US"/>
        </w:rPr>
        <w:t xml:space="preserve"> </w:t>
      </w:r>
      <w:r>
        <w:rPr>
          <w:lang w:eastAsia="en-US"/>
        </w:rPr>
        <w:t>le port</w:t>
      </w:r>
      <w:r w:rsidR="0046142F">
        <w:rPr>
          <w:lang w:eastAsia="en-US"/>
        </w:rPr>
        <w:t> !</w:t>
      </w:r>
    </w:p>
    <w:p w14:paraId="4C5A1757" w14:textId="77777777" w:rsidR="0046142F" w:rsidRDefault="003148C9" w:rsidP="0046142F">
      <w:pPr>
        <w:rPr>
          <w:lang w:eastAsia="en-US"/>
        </w:rPr>
      </w:pPr>
      <w:r>
        <w:rPr>
          <w:lang w:eastAsia="en-US"/>
        </w:rPr>
        <w:t>Et tous ces drôles à massacrer comme des Cosaques</w:t>
      </w:r>
      <w:r w:rsidR="0046142F">
        <w:rPr>
          <w:lang w:eastAsia="en-US"/>
        </w:rPr>
        <w:t xml:space="preserve"> ! </w:t>
      </w:r>
      <w:r>
        <w:rPr>
          <w:lang w:eastAsia="en-US"/>
        </w:rPr>
        <w:t>Tous ces héritiers de Jean-de-la-Mer</w:t>
      </w:r>
      <w:r w:rsidR="0046142F">
        <w:rPr>
          <w:lang w:eastAsia="en-US"/>
        </w:rPr>
        <w:t> !</w:t>
      </w:r>
    </w:p>
    <w:p w14:paraId="6C21D3BC" w14:textId="0AED517C" w:rsidR="0046142F" w:rsidRDefault="003148C9" w:rsidP="0046142F">
      <w:pPr>
        <w:rPr>
          <w:lang w:eastAsia="en-US"/>
        </w:rPr>
      </w:pPr>
      <w:r>
        <w:rPr>
          <w:lang w:eastAsia="en-US"/>
        </w:rPr>
        <w:t>Était-il heureux</w:t>
      </w:r>
      <w:r w:rsidR="0046142F">
        <w:rPr>
          <w:lang w:eastAsia="en-US"/>
        </w:rPr>
        <w:t xml:space="preserve">, </w:t>
      </w:r>
      <w:r>
        <w:rPr>
          <w:lang w:eastAsia="en-US"/>
        </w:rPr>
        <w:t>ce Mazurke</w:t>
      </w:r>
      <w:r w:rsidR="0046142F">
        <w:rPr>
          <w:lang w:eastAsia="en-US"/>
        </w:rPr>
        <w:t xml:space="preserve"> ! </w:t>
      </w:r>
      <w:r w:rsidR="006C2AE1">
        <w:rPr>
          <w:lang w:eastAsia="en-US"/>
        </w:rPr>
        <w:t>—</w:t>
      </w:r>
      <w:r w:rsidR="0046142F">
        <w:rPr>
          <w:lang w:eastAsia="en-US"/>
        </w:rPr>
        <w:t xml:space="preserve"> </w:t>
      </w:r>
      <w:r>
        <w:rPr>
          <w:lang w:eastAsia="en-US"/>
        </w:rPr>
        <w:t>Et ivre</w:t>
      </w:r>
      <w:r w:rsidR="0046142F">
        <w:rPr>
          <w:lang w:eastAsia="en-US"/>
        </w:rPr>
        <w:t> !</w:t>
      </w:r>
    </w:p>
    <w:p w14:paraId="6190EBA4" w14:textId="77777777" w:rsidR="0046142F" w:rsidRDefault="003148C9" w:rsidP="0046142F">
      <w:pPr>
        <w:rPr>
          <w:lang w:eastAsia="en-US"/>
        </w:rPr>
      </w:pPr>
      <w:r>
        <w:rPr>
          <w:lang w:eastAsia="en-US"/>
        </w:rPr>
        <w:t>Il y avait trois bons garçons qui suivaient de loin Mazurke</w:t>
      </w:r>
      <w:r w:rsidR="0046142F">
        <w:rPr>
          <w:lang w:eastAsia="en-US"/>
        </w:rPr>
        <w:t xml:space="preserve">, </w:t>
      </w:r>
      <w:r>
        <w:rPr>
          <w:lang w:eastAsia="en-US"/>
        </w:rPr>
        <w:t>deux blouses et un</w:t>
      </w:r>
      <w:r>
        <w:t xml:space="preserve"> paletot</w:t>
      </w:r>
      <w:r w:rsidR="0046142F">
        <w:rPr>
          <w:lang w:eastAsia="en-US"/>
        </w:rPr>
        <w:t>.</w:t>
      </w:r>
    </w:p>
    <w:p w14:paraId="77E52018" w14:textId="27760BA1" w:rsidR="0046142F" w:rsidRDefault="003148C9" w:rsidP="0046142F">
      <w:pPr>
        <w:rPr>
          <w:lang w:eastAsia="en-US"/>
        </w:rPr>
      </w:pPr>
      <w:r>
        <w:rPr>
          <w:lang w:eastAsia="en-US"/>
        </w:rPr>
        <w:t>Mais les approches du 1</w:t>
      </w:r>
      <w:r w:rsidR="0046142F">
        <w:rPr>
          <w:lang w:eastAsia="en-US"/>
        </w:rPr>
        <w:t>3 mai</w:t>
      </w:r>
      <w:r>
        <w:rPr>
          <w:lang w:eastAsia="en-US"/>
        </w:rPr>
        <w:t xml:space="preserve"> fourraient une sentinelle à chaque carrefour et les rondes se multipliaient de la façon la plus ridicule</w:t>
      </w:r>
      <w:r w:rsidR="0046142F">
        <w:rPr>
          <w:lang w:eastAsia="en-US"/>
        </w:rPr>
        <w:t>.</w:t>
      </w:r>
    </w:p>
    <w:p w14:paraId="10F1B735" w14:textId="77777777" w:rsidR="0046142F" w:rsidRDefault="003148C9" w:rsidP="0046142F">
      <w:pPr>
        <w:rPr>
          <w:lang w:eastAsia="en-US"/>
        </w:rPr>
      </w:pPr>
      <w:r>
        <w:rPr>
          <w:lang w:eastAsia="en-US"/>
        </w:rPr>
        <w:t>C</w:t>
      </w:r>
      <w:r w:rsidR="0046142F">
        <w:rPr>
          <w:lang w:eastAsia="en-US"/>
        </w:rPr>
        <w:t>’</w:t>
      </w:r>
      <w:r>
        <w:rPr>
          <w:lang w:eastAsia="en-US"/>
        </w:rPr>
        <w:t>était du moins l</w:t>
      </w:r>
      <w:r w:rsidR="0046142F">
        <w:rPr>
          <w:lang w:eastAsia="en-US"/>
        </w:rPr>
        <w:t>’</w:t>
      </w:r>
      <w:r>
        <w:rPr>
          <w:lang w:eastAsia="en-US"/>
        </w:rPr>
        <w:t>avis des deux blouses et du paletot</w:t>
      </w:r>
      <w:r w:rsidR="0046142F">
        <w:rPr>
          <w:lang w:eastAsia="en-US"/>
        </w:rPr>
        <w:t xml:space="preserve">, </w:t>
      </w:r>
      <w:r>
        <w:rPr>
          <w:lang w:eastAsia="en-US"/>
        </w:rPr>
        <w:t>qui en étaient réduits à fumer honnêtement leur pipe</w:t>
      </w:r>
      <w:r w:rsidR="0046142F">
        <w:rPr>
          <w:lang w:eastAsia="en-US"/>
        </w:rPr>
        <w:t xml:space="preserve">, </w:t>
      </w:r>
      <w:r>
        <w:rPr>
          <w:lang w:eastAsia="en-US"/>
        </w:rPr>
        <w:t>au lieu de travailler</w:t>
      </w:r>
      <w:r w:rsidR="0046142F">
        <w:rPr>
          <w:lang w:eastAsia="en-US"/>
        </w:rPr>
        <w:t>.</w:t>
      </w:r>
    </w:p>
    <w:p w14:paraId="4EE6A375" w14:textId="77777777" w:rsidR="0046142F" w:rsidRDefault="003148C9" w:rsidP="0046142F">
      <w:pPr>
        <w:rPr>
          <w:lang w:eastAsia="en-US"/>
        </w:rPr>
      </w:pPr>
      <w:r>
        <w:rPr>
          <w:lang w:eastAsia="en-US"/>
        </w:rPr>
        <w:t>Ils ne perdaient pas de vue Mazurke</w:t>
      </w:r>
      <w:r w:rsidR="0046142F">
        <w:rPr>
          <w:lang w:eastAsia="en-US"/>
        </w:rPr>
        <w:t xml:space="preserve">, </w:t>
      </w:r>
      <w:r>
        <w:rPr>
          <w:lang w:eastAsia="en-US"/>
        </w:rPr>
        <w:t>mais toujours des sentinelles</w:t>
      </w:r>
      <w:r w:rsidR="0046142F">
        <w:rPr>
          <w:lang w:eastAsia="en-US"/>
        </w:rPr>
        <w:t xml:space="preserve">, </w:t>
      </w:r>
      <w:r>
        <w:rPr>
          <w:lang w:eastAsia="en-US"/>
        </w:rPr>
        <w:t>et toujours des patrouilles</w:t>
      </w:r>
      <w:r w:rsidR="0046142F">
        <w:rPr>
          <w:lang w:eastAsia="en-US"/>
        </w:rPr>
        <w:t> !</w:t>
      </w:r>
    </w:p>
    <w:p w14:paraId="4CBB068C" w14:textId="77777777" w:rsidR="0046142F" w:rsidRDefault="003148C9" w:rsidP="0046142F">
      <w:pPr>
        <w:rPr>
          <w:lang w:eastAsia="en-US"/>
        </w:rPr>
      </w:pPr>
      <w:r>
        <w:rPr>
          <w:lang w:eastAsia="en-US"/>
        </w:rPr>
        <w:t>Le paletot grondait de temps en temps</w:t>
      </w:r>
      <w:r w:rsidR="0046142F">
        <w:rPr>
          <w:lang w:eastAsia="en-US"/>
        </w:rPr>
        <w:t>.</w:t>
      </w:r>
    </w:p>
    <w:p w14:paraId="49577CD8" w14:textId="77777777" w:rsidR="0046142F" w:rsidRDefault="0046142F" w:rsidP="0046142F">
      <w:pPr>
        <w:rPr>
          <w:lang w:eastAsia="en-US"/>
        </w:rPr>
      </w:pPr>
      <w:r>
        <w:rPr>
          <w:lang w:eastAsia="en-US"/>
        </w:rPr>
        <w:t>— </w:t>
      </w:r>
      <w:r w:rsidR="003148C9">
        <w:rPr>
          <w:lang w:eastAsia="en-US"/>
        </w:rPr>
        <w:t>Paris va faire comme la forêt de Bondy</w:t>
      </w:r>
      <w:r>
        <w:rPr>
          <w:lang w:eastAsia="en-US"/>
        </w:rPr>
        <w:t xml:space="preserve"> ! </w:t>
      </w:r>
      <w:r w:rsidR="003148C9">
        <w:rPr>
          <w:lang w:eastAsia="en-US"/>
        </w:rPr>
        <w:t>plus rien à gratter</w:t>
      </w:r>
      <w:r>
        <w:rPr>
          <w:lang w:eastAsia="en-US"/>
        </w:rPr>
        <w:t xml:space="preserve"> ! </w:t>
      </w:r>
      <w:r w:rsidR="003148C9">
        <w:rPr>
          <w:lang w:eastAsia="en-US"/>
        </w:rPr>
        <w:t>faut que ça finisse</w:t>
      </w:r>
      <w:r>
        <w:rPr>
          <w:lang w:eastAsia="en-US"/>
        </w:rPr>
        <w:t xml:space="preserve">, </w:t>
      </w:r>
      <w:r w:rsidR="003148C9">
        <w:rPr>
          <w:lang w:eastAsia="en-US"/>
        </w:rPr>
        <w:t xml:space="preserve">cette </w:t>
      </w:r>
      <w:r w:rsidR="003148C9">
        <w:t>garde nationale-là</w:t>
      </w:r>
      <w:r>
        <w:rPr>
          <w:lang w:eastAsia="en-US"/>
        </w:rPr>
        <w:t> !</w:t>
      </w:r>
    </w:p>
    <w:p w14:paraId="5F6EAF40" w14:textId="77777777" w:rsidR="0046142F" w:rsidRDefault="003148C9" w:rsidP="0046142F">
      <w:pPr>
        <w:rPr>
          <w:lang w:eastAsia="en-US"/>
        </w:rPr>
      </w:pPr>
      <w:r>
        <w:rPr>
          <w:lang w:eastAsia="en-US"/>
        </w:rPr>
        <w:t>Mazurke</w:t>
      </w:r>
      <w:r w:rsidR="0046142F">
        <w:rPr>
          <w:lang w:eastAsia="en-US"/>
        </w:rPr>
        <w:t xml:space="preserve">, </w:t>
      </w:r>
      <w:r>
        <w:rPr>
          <w:lang w:eastAsia="en-US"/>
        </w:rPr>
        <w:t>cependant</w:t>
      </w:r>
      <w:r w:rsidR="0046142F">
        <w:rPr>
          <w:lang w:eastAsia="en-US"/>
        </w:rPr>
        <w:t xml:space="preserve">, </w:t>
      </w:r>
      <w:r>
        <w:rPr>
          <w:lang w:eastAsia="en-US"/>
        </w:rPr>
        <w:t>avait longé toute la rue Saint-Dominique et dépassé le Gros-Caillou</w:t>
      </w:r>
      <w:r w:rsidR="0046142F">
        <w:rPr>
          <w:lang w:eastAsia="en-US"/>
        </w:rPr>
        <w:t xml:space="preserve">. </w:t>
      </w:r>
      <w:r>
        <w:rPr>
          <w:lang w:eastAsia="en-US"/>
        </w:rPr>
        <w:t>Il était arrivé dans ce pays des avenues et des boulevards perdus</w:t>
      </w:r>
      <w:r w:rsidR="0046142F">
        <w:rPr>
          <w:lang w:eastAsia="en-US"/>
        </w:rPr>
        <w:t xml:space="preserve">, </w:t>
      </w:r>
      <w:r>
        <w:rPr>
          <w:lang w:eastAsia="en-US"/>
        </w:rPr>
        <w:t>où jamais âme qui vive ne passe après minuit</w:t>
      </w:r>
      <w:r w:rsidR="0046142F">
        <w:rPr>
          <w:lang w:eastAsia="en-US"/>
        </w:rPr>
        <w:t>.</w:t>
      </w:r>
    </w:p>
    <w:p w14:paraId="00F48B8B" w14:textId="77777777" w:rsidR="0046142F" w:rsidRDefault="003148C9" w:rsidP="0046142F">
      <w:pPr>
        <w:rPr>
          <w:lang w:eastAsia="en-US"/>
        </w:rPr>
      </w:pPr>
      <w:r>
        <w:rPr>
          <w:lang w:eastAsia="en-US"/>
        </w:rPr>
        <w:t>Pas même les voleurs</w:t>
      </w:r>
      <w:r w:rsidR="0046142F">
        <w:rPr>
          <w:lang w:eastAsia="en-US"/>
        </w:rPr>
        <w:t>.</w:t>
      </w:r>
    </w:p>
    <w:p w14:paraId="703E0DCD" w14:textId="77777777" w:rsidR="0046142F" w:rsidRDefault="003148C9" w:rsidP="0046142F">
      <w:pPr>
        <w:rPr>
          <w:lang w:eastAsia="en-US"/>
        </w:rPr>
      </w:pPr>
      <w:r>
        <w:rPr>
          <w:lang w:eastAsia="en-US"/>
        </w:rPr>
        <w:t>Il avait</w:t>
      </w:r>
      <w:r>
        <w:t xml:space="preserve"> traversé un terrain vague</w:t>
      </w:r>
      <w:r w:rsidR="0046142F">
        <w:rPr>
          <w:lang w:eastAsia="en-US"/>
        </w:rPr>
        <w:t xml:space="preserve">, </w:t>
      </w:r>
      <w:r>
        <w:rPr>
          <w:lang w:eastAsia="en-US"/>
        </w:rPr>
        <w:t>du gazon déjà brûlé par les premières chaleurs</w:t>
      </w:r>
      <w:r w:rsidR="0046142F">
        <w:rPr>
          <w:lang w:eastAsia="en-US"/>
        </w:rPr>
        <w:t xml:space="preserve">, </w:t>
      </w:r>
      <w:r>
        <w:rPr>
          <w:lang w:eastAsia="en-US"/>
        </w:rPr>
        <w:t>et il venait de s</w:t>
      </w:r>
      <w:r w:rsidR="0046142F">
        <w:rPr>
          <w:lang w:eastAsia="en-US"/>
        </w:rPr>
        <w:t>’</w:t>
      </w:r>
      <w:r>
        <w:rPr>
          <w:lang w:eastAsia="en-US"/>
        </w:rPr>
        <w:t>engager dans une sorte de rue à peine pavée où trois à quatre maisons laissaient entre elles d</w:t>
      </w:r>
      <w:r w:rsidR="0046142F">
        <w:rPr>
          <w:lang w:eastAsia="en-US"/>
        </w:rPr>
        <w:t>’</w:t>
      </w:r>
      <w:r>
        <w:rPr>
          <w:lang w:eastAsia="en-US"/>
        </w:rPr>
        <w:t>énormes intervalles</w:t>
      </w:r>
      <w:r w:rsidR="0046142F">
        <w:rPr>
          <w:lang w:eastAsia="en-US"/>
        </w:rPr>
        <w:t>.</w:t>
      </w:r>
    </w:p>
    <w:p w14:paraId="16F25654" w14:textId="77777777" w:rsidR="0046142F" w:rsidRDefault="003148C9" w:rsidP="0046142F">
      <w:pPr>
        <w:rPr>
          <w:lang w:eastAsia="en-US"/>
        </w:rPr>
      </w:pPr>
      <w:r>
        <w:rPr>
          <w:lang w:eastAsia="en-US"/>
        </w:rPr>
        <w:lastRenderedPageBreak/>
        <w:t>Il s</w:t>
      </w:r>
      <w:r w:rsidR="0046142F">
        <w:rPr>
          <w:lang w:eastAsia="en-US"/>
        </w:rPr>
        <w:t>’</w:t>
      </w:r>
      <w:r>
        <w:rPr>
          <w:lang w:eastAsia="en-US"/>
        </w:rPr>
        <w:t>arrêta</w:t>
      </w:r>
      <w:r w:rsidR="0046142F">
        <w:rPr>
          <w:lang w:eastAsia="en-US"/>
        </w:rPr>
        <w:t xml:space="preserve">, </w:t>
      </w:r>
      <w:r>
        <w:rPr>
          <w:lang w:eastAsia="en-US"/>
        </w:rPr>
        <w:t xml:space="preserve">trouvant enfin que sa promenade </w:t>
      </w:r>
      <w:r>
        <w:t>nocturne avait suffisamment duré</w:t>
      </w:r>
      <w:r w:rsidR="0046142F">
        <w:rPr>
          <w:lang w:eastAsia="en-US"/>
        </w:rPr>
        <w:t>.</w:t>
      </w:r>
    </w:p>
    <w:p w14:paraId="4F1DE8DD" w14:textId="77777777" w:rsidR="0046142F" w:rsidRDefault="003148C9" w:rsidP="0046142F">
      <w:pPr>
        <w:rPr>
          <w:lang w:eastAsia="en-US"/>
        </w:rPr>
      </w:pPr>
      <w:r>
        <w:rPr>
          <w:lang w:eastAsia="en-US"/>
        </w:rPr>
        <w:t>On n</w:t>
      </w:r>
      <w:r w:rsidR="0046142F">
        <w:rPr>
          <w:lang w:eastAsia="en-US"/>
        </w:rPr>
        <w:t>’</w:t>
      </w:r>
      <w:r>
        <w:rPr>
          <w:lang w:eastAsia="en-US"/>
        </w:rPr>
        <w:t>entendait aucune espèce de bruit</w:t>
      </w:r>
      <w:r w:rsidR="0046142F">
        <w:rPr>
          <w:lang w:eastAsia="en-US"/>
        </w:rPr>
        <w:t>.</w:t>
      </w:r>
    </w:p>
    <w:p w14:paraId="1871BC23" w14:textId="77777777" w:rsidR="0046142F" w:rsidRDefault="003148C9" w:rsidP="0046142F">
      <w:pPr>
        <w:rPr>
          <w:lang w:eastAsia="en-US"/>
        </w:rPr>
      </w:pPr>
      <w:r>
        <w:rPr>
          <w:lang w:eastAsia="en-US"/>
        </w:rPr>
        <w:t>Mazurke se demanda</w:t>
      </w:r>
      <w:r w:rsidR="0046142F">
        <w:rPr>
          <w:lang w:eastAsia="en-US"/>
        </w:rPr>
        <w:t xml:space="preserve"> : </w:t>
      </w:r>
      <w:r>
        <w:rPr>
          <w:lang w:eastAsia="en-US"/>
        </w:rPr>
        <w:t>Où suis-je</w:t>
      </w:r>
      <w:r w:rsidR="0046142F">
        <w:rPr>
          <w:lang w:eastAsia="en-US"/>
        </w:rPr>
        <w:t> ?</w:t>
      </w:r>
    </w:p>
    <w:p w14:paraId="07BD4E0E" w14:textId="77777777" w:rsidR="0046142F" w:rsidRDefault="003148C9" w:rsidP="0046142F">
      <w:pPr>
        <w:rPr>
          <w:lang w:eastAsia="en-US"/>
        </w:rPr>
      </w:pPr>
      <w:r>
        <w:rPr>
          <w:lang w:eastAsia="en-US"/>
        </w:rPr>
        <w:t>Ce fut une question inutile</w:t>
      </w:r>
      <w:r w:rsidR="0046142F">
        <w:rPr>
          <w:lang w:eastAsia="en-US"/>
        </w:rPr>
        <w:t>.</w:t>
      </w:r>
    </w:p>
    <w:p w14:paraId="28E62CCA" w14:textId="5C3BB106" w:rsidR="0046142F" w:rsidRDefault="003148C9" w:rsidP="0046142F">
      <w:pPr>
        <w:rPr>
          <w:lang w:eastAsia="en-US"/>
        </w:rPr>
      </w:pPr>
      <w:r>
        <w:rPr>
          <w:lang w:eastAsia="en-US"/>
        </w:rPr>
        <w:t>Sans être très noire</w:t>
      </w:r>
      <w:r w:rsidR="0046142F">
        <w:rPr>
          <w:lang w:eastAsia="en-US"/>
        </w:rPr>
        <w:t xml:space="preserve">, </w:t>
      </w:r>
      <w:r>
        <w:rPr>
          <w:lang w:eastAsia="en-US"/>
        </w:rPr>
        <w:t>la nuit avait ce ton vague et confus</w:t>
      </w:r>
      <w:r w:rsidR="0046142F">
        <w:rPr>
          <w:lang w:eastAsia="en-US"/>
        </w:rPr>
        <w:t xml:space="preserve">, </w:t>
      </w:r>
      <w:r>
        <w:rPr>
          <w:lang w:eastAsia="en-US"/>
        </w:rPr>
        <w:t>qui noie tous les objets</w:t>
      </w:r>
      <w:r w:rsidR="0046142F">
        <w:rPr>
          <w:lang w:eastAsia="en-US"/>
        </w:rPr>
        <w:t xml:space="preserve">, </w:t>
      </w:r>
      <w:r>
        <w:rPr>
          <w:lang w:eastAsia="en-US"/>
        </w:rPr>
        <w:t>lorsque la lune est sous un vo</w:t>
      </w:r>
      <w:r>
        <w:t>ile épais de nuages</w:t>
      </w:r>
      <w:r w:rsidR="0046142F">
        <w:rPr>
          <w:lang w:eastAsia="en-US"/>
        </w:rPr>
        <w:t xml:space="preserve">. </w:t>
      </w:r>
      <w:r>
        <w:rPr>
          <w:lang w:eastAsia="en-US"/>
        </w:rPr>
        <w:t>La lumière</w:t>
      </w:r>
      <w:r w:rsidR="0046142F">
        <w:rPr>
          <w:lang w:eastAsia="en-US"/>
        </w:rPr>
        <w:t xml:space="preserve">, </w:t>
      </w:r>
      <w:r>
        <w:rPr>
          <w:lang w:eastAsia="en-US"/>
        </w:rPr>
        <w:t>divisée à l</w:t>
      </w:r>
      <w:r w:rsidR="0046142F">
        <w:rPr>
          <w:lang w:eastAsia="en-US"/>
        </w:rPr>
        <w:t>’</w:t>
      </w:r>
      <w:r>
        <w:rPr>
          <w:lang w:eastAsia="en-US"/>
        </w:rPr>
        <w:t>infini</w:t>
      </w:r>
      <w:r w:rsidR="0046142F">
        <w:rPr>
          <w:lang w:eastAsia="en-US"/>
        </w:rPr>
        <w:t xml:space="preserve">, </w:t>
      </w:r>
      <w:r>
        <w:rPr>
          <w:lang w:eastAsia="en-US"/>
        </w:rPr>
        <w:t>éclaire les objets de tous les côtés à la fois</w:t>
      </w:r>
      <w:r w:rsidR="0046142F">
        <w:rPr>
          <w:lang w:eastAsia="en-US"/>
        </w:rPr>
        <w:t xml:space="preserve">, </w:t>
      </w:r>
      <w:r>
        <w:rPr>
          <w:lang w:eastAsia="en-US"/>
        </w:rPr>
        <w:t xml:space="preserve">et confond les </w:t>
      </w:r>
      <w:r>
        <w:rPr>
          <w:lang w:eastAsia="en-US"/>
        </w:rPr>
        <w:t xml:space="preserve">lignes </w:t>
      </w:r>
      <w:r>
        <w:rPr>
          <w:lang w:eastAsia="en-US"/>
        </w:rPr>
        <w:t>dans un gris universel</w:t>
      </w:r>
      <w:r w:rsidR="0046142F">
        <w:rPr>
          <w:lang w:eastAsia="en-US"/>
        </w:rPr>
        <w:t>.</w:t>
      </w:r>
    </w:p>
    <w:p w14:paraId="3D636457" w14:textId="77777777" w:rsidR="0046142F" w:rsidRDefault="003148C9" w:rsidP="0046142F">
      <w:pPr>
        <w:rPr>
          <w:lang w:eastAsia="en-US"/>
        </w:rPr>
      </w:pPr>
      <w:r>
        <w:rPr>
          <w:lang w:eastAsia="en-US"/>
        </w:rPr>
        <w:t>Mazurke vit des arbres aux deux bouts de cette ruelle inconnue</w:t>
      </w:r>
      <w:r w:rsidR="0046142F">
        <w:rPr>
          <w:lang w:eastAsia="en-US"/>
        </w:rPr>
        <w:t>.</w:t>
      </w:r>
    </w:p>
    <w:p w14:paraId="7979D494" w14:textId="77777777" w:rsidR="0046142F" w:rsidRDefault="003148C9" w:rsidP="0046142F">
      <w:pPr>
        <w:rPr>
          <w:lang w:eastAsia="en-US"/>
        </w:rPr>
      </w:pPr>
      <w:r>
        <w:rPr>
          <w:lang w:eastAsia="en-US"/>
        </w:rPr>
        <w:t>Tout ce qui l</w:t>
      </w:r>
      <w:r w:rsidR="0046142F">
        <w:rPr>
          <w:lang w:eastAsia="en-US"/>
        </w:rPr>
        <w:t>’</w:t>
      </w:r>
      <w:r>
        <w:rPr>
          <w:lang w:eastAsia="en-US"/>
        </w:rPr>
        <w:t>entourait avait un aspect fro</w:t>
      </w:r>
      <w:r>
        <w:t>id et vieux</w:t>
      </w:r>
      <w:r w:rsidR="0046142F">
        <w:rPr>
          <w:lang w:eastAsia="en-US"/>
        </w:rPr>
        <w:t xml:space="preserve">, </w:t>
      </w:r>
      <w:r>
        <w:rPr>
          <w:lang w:eastAsia="en-US"/>
        </w:rPr>
        <w:t>comme ces faubourgs des villes de province où rien n</w:t>
      </w:r>
      <w:r w:rsidR="0046142F">
        <w:rPr>
          <w:lang w:eastAsia="en-US"/>
        </w:rPr>
        <w:t>’</w:t>
      </w:r>
      <w:r>
        <w:rPr>
          <w:lang w:eastAsia="en-US"/>
        </w:rPr>
        <w:t>éveille l</w:t>
      </w:r>
      <w:r w:rsidR="0046142F">
        <w:rPr>
          <w:lang w:eastAsia="en-US"/>
        </w:rPr>
        <w:t>’</w:t>
      </w:r>
      <w:r>
        <w:rPr>
          <w:lang w:eastAsia="en-US"/>
        </w:rPr>
        <w:t>idée de la vie</w:t>
      </w:r>
      <w:r w:rsidR="0046142F">
        <w:rPr>
          <w:lang w:eastAsia="en-US"/>
        </w:rPr>
        <w:t>.</w:t>
      </w:r>
    </w:p>
    <w:p w14:paraId="2A1593FC" w14:textId="77777777" w:rsidR="0046142F" w:rsidRDefault="003148C9" w:rsidP="0046142F">
      <w:pPr>
        <w:rPr>
          <w:lang w:eastAsia="en-US"/>
        </w:rPr>
      </w:pPr>
      <w:r>
        <w:rPr>
          <w:lang w:eastAsia="en-US"/>
        </w:rPr>
        <w:t>Un seul réverbère était allumé à une centaine de pas dans la direction que Mazurke venait de parcourir</w:t>
      </w:r>
      <w:r w:rsidR="0046142F">
        <w:rPr>
          <w:lang w:eastAsia="en-US"/>
        </w:rPr>
        <w:t>.</w:t>
      </w:r>
    </w:p>
    <w:p w14:paraId="203975B5" w14:textId="77777777" w:rsidR="0046142F" w:rsidRDefault="003148C9" w:rsidP="0046142F">
      <w:pPr>
        <w:rPr>
          <w:lang w:eastAsia="en-US"/>
        </w:rPr>
      </w:pPr>
      <w:r>
        <w:rPr>
          <w:lang w:eastAsia="en-US"/>
        </w:rPr>
        <w:t>À sa droite</w:t>
      </w:r>
      <w:r w:rsidR="0046142F">
        <w:rPr>
          <w:lang w:eastAsia="en-US"/>
        </w:rPr>
        <w:t xml:space="preserve">, </w:t>
      </w:r>
      <w:r>
        <w:rPr>
          <w:lang w:eastAsia="en-US"/>
        </w:rPr>
        <w:t>un mur à hauteur d</w:t>
      </w:r>
      <w:r w:rsidR="0046142F">
        <w:rPr>
          <w:lang w:eastAsia="en-US"/>
        </w:rPr>
        <w:t>’</w:t>
      </w:r>
      <w:r>
        <w:rPr>
          <w:lang w:eastAsia="en-US"/>
        </w:rPr>
        <w:t>appui</w:t>
      </w:r>
      <w:r w:rsidR="0046142F">
        <w:rPr>
          <w:lang w:eastAsia="en-US"/>
        </w:rPr>
        <w:t xml:space="preserve">, </w:t>
      </w:r>
      <w:r>
        <w:rPr>
          <w:lang w:eastAsia="en-US"/>
        </w:rPr>
        <w:t>lézardé</w:t>
      </w:r>
      <w:r w:rsidR="0046142F">
        <w:rPr>
          <w:lang w:eastAsia="en-US"/>
        </w:rPr>
        <w:t xml:space="preserve">, </w:t>
      </w:r>
      <w:r>
        <w:rPr>
          <w:lang w:eastAsia="en-US"/>
        </w:rPr>
        <w:t>ruiné en v</w:t>
      </w:r>
      <w:r>
        <w:t>ingt endroits</w:t>
      </w:r>
      <w:r w:rsidR="0046142F">
        <w:rPr>
          <w:lang w:eastAsia="en-US"/>
        </w:rPr>
        <w:t xml:space="preserve">, </w:t>
      </w:r>
      <w:r>
        <w:rPr>
          <w:lang w:eastAsia="en-US"/>
        </w:rPr>
        <w:t>clôturait un dépôt de pierres à bâtir</w:t>
      </w:r>
      <w:r w:rsidR="0046142F">
        <w:rPr>
          <w:lang w:eastAsia="en-US"/>
        </w:rPr>
        <w:t>.</w:t>
      </w:r>
    </w:p>
    <w:p w14:paraId="66A1FE7D" w14:textId="77777777" w:rsidR="0046142F" w:rsidRDefault="003148C9" w:rsidP="0046142F">
      <w:pPr>
        <w:rPr>
          <w:lang w:eastAsia="en-US"/>
        </w:rPr>
      </w:pPr>
      <w:r>
        <w:rPr>
          <w:lang w:eastAsia="en-US"/>
        </w:rPr>
        <w:t>À sa gauche</w:t>
      </w:r>
      <w:r w:rsidR="0046142F">
        <w:rPr>
          <w:lang w:eastAsia="en-US"/>
        </w:rPr>
        <w:t xml:space="preserve">, </w:t>
      </w:r>
      <w:r>
        <w:rPr>
          <w:lang w:eastAsia="en-US"/>
        </w:rPr>
        <w:t>une vieille maison grisâtre</w:t>
      </w:r>
      <w:r w:rsidR="0046142F">
        <w:rPr>
          <w:lang w:eastAsia="en-US"/>
        </w:rPr>
        <w:t xml:space="preserve">, </w:t>
      </w:r>
      <w:r>
        <w:rPr>
          <w:lang w:eastAsia="en-US"/>
        </w:rPr>
        <w:t>aux contrevents hermétiquement fermés</w:t>
      </w:r>
      <w:r w:rsidR="0046142F">
        <w:rPr>
          <w:lang w:eastAsia="en-US"/>
        </w:rPr>
        <w:t xml:space="preserve">, </w:t>
      </w:r>
      <w:r>
        <w:rPr>
          <w:lang w:eastAsia="en-US"/>
        </w:rPr>
        <w:t>maison d</w:t>
      </w:r>
      <w:r w:rsidR="0046142F">
        <w:rPr>
          <w:lang w:eastAsia="en-US"/>
        </w:rPr>
        <w:t>’</w:t>
      </w:r>
      <w:r>
        <w:rPr>
          <w:lang w:eastAsia="en-US"/>
        </w:rPr>
        <w:t>avare ou maison abandonnée</w:t>
      </w:r>
      <w:r w:rsidR="0046142F">
        <w:rPr>
          <w:lang w:eastAsia="en-US"/>
        </w:rPr>
        <w:t xml:space="preserve">, </w:t>
      </w:r>
      <w:r>
        <w:rPr>
          <w:lang w:eastAsia="en-US"/>
        </w:rPr>
        <w:t>élevait ses trois étages derrière une petite grille en bois</w:t>
      </w:r>
      <w:r w:rsidR="0046142F">
        <w:rPr>
          <w:lang w:eastAsia="en-US"/>
        </w:rPr>
        <w:t>.</w:t>
      </w:r>
    </w:p>
    <w:p w14:paraId="5A465FAA" w14:textId="532A1D86" w:rsidR="0046142F" w:rsidRDefault="003148C9" w:rsidP="0046142F">
      <w:pPr>
        <w:rPr>
          <w:lang w:eastAsia="en-US"/>
        </w:rPr>
      </w:pPr>
      <w:r>
        <w:rPr>
          <w:lang w:eastAsia="en-US"/>
        </w:rPr>
        <w:t>À l</w:t>
      </w:r>
      <w:r w:rsidR="0046142F">
        <w:rPr>
          <w:lang w:eastAsia="en-US"/>
        </w:rPr>
        <w:t>’</w:t>
      </w:r>
      <w:r>
        <w:rPr>
          <w:lang w:eastAsia="en-US"/>
        </w:rPr>
        <w:t>extrémité de la r</w:t>
      </w:r>
      <w:r>
        <w:t>uelle qui lui faisait face</w:t>
      </w:r>
      <w:r w:rsidR="0046142F">
        <w:rPr>
          <w:lang w:eastAsia="en-US"/>
        </w:rPr>
        <w:t xml:space="preserve">, </w:t>
      </w:r>
      <w:r>
        <w:rPr>
          <w:lang w:eastAsia="en-US"/>
        </w:rPr>
        <w:t>on ne voyait que des arbres</w:t>
      </w:r>
      <w:r w:rsidR="0046142F">
        <w:rPr>
          <w:lang w:eastAsia="en-US"/>
        </w:rPr>
        <w:t xml:space="preserve">, </w:t>
      </w:r>
      <w:r w:rsidR="006C2AE1">
        <w:rPr>
          <w:lang w:eastAsia="en-US"/>
        </w:rPr>
        <w:t>—</w:t>
      </w:r>
      <w:r w:rsidR="0046142F">
        <w:rPr>
          <w:lang w:eastAsia="en-US"/>
        </w:rPr>
        <w:t xml:space="preserve"> </w:t>
      </w:r>
      <w:r>
        <w:rPr>
          <w:lang w:eastAsia="en-US"/>
        </w:rPr>
        <w:t>des arbres géants</w:t>
      </w:r>
      <w:r w:rsidR="0046142F">
        <w:rPr>
          <w:lang w:eastAsia="en-US"/>
        </w:rPr>
        <w:t xml:space="preserve">, </w:t>
      </w:r>
      <w:r>
        <w:rPr>
          <w:lang w:eastAsia="en-US"/>
        </w:rPr>
        <w:t>dont le feuillage</w:t>
      </w:r>
      <w:r w:rsidR="0046142F">
        <w:rPr>
          <w:lang w:eastAsia="en-US"/>
        </w:rPr>
        <w:t xml:space="preserve">, </w:t>
      </w:r>
      <w:r>
        <w:rPr>
          <w:lang w:eastAsia="en-US"/>
        </w:rPr>
        <w:t>déjà touffu</w:t>
      </w:r>
      <w:r w:rsidR="0046142F">
        <w:rPr>
          <w:lang w:eastAsia="en-US"/>
        </w:rPr>
        <w:t xml:space="preserve">, </w:t>
      </w:r>
      <w:r>
        <w:rPr>
          <w:lang w:eastAsia="en-US"/>
        </w:rPr>
        <w:t>se détachait confusément sur le ciel terne</w:t>
      </w:r>
      <w:r w:rsidR="0046142F">
        <w:rPr>
          <w:lang w:eastAsia="en-US"/>
        </w:rPr>
        <w:t xml:space="preserve">, </w:t>
      </w:r>
      <w:r>
        <w:rPr>
          <w:lang w:eastAsia="en-US"/>
        </w:rPr>
        <w:t>et affectait ces formes de casques empanachés que prennent souvent les arbres dans la nuit</w:t>
      </w:r>
      <w:r w:rsidR="0046142F">
        <w:rPr>
          <w:lang w:eastAsia="en-US"/>
        </w:rPr>
        <w:t>.</w:t>
      </w:r>
    </w:p>
    <w:p w14:paraId="6046ABEC" w14:textId="77777777" w:rsidR="0046142F" w:rsidRDefault="003148C9" w:rsidP="0046142F">
      <w:pPr>
        <w:rPr>
          <w:lang w:eastAsia="en-US"/>
        </w:rPr>
      </w:pPr>
      <w:r>
        <w:rPr>
          <w:lang w:eastAsia="en-US"/>
        </w:rPr>
        <w:lastRenderedPageBreak/>
        <w:t>Mazurke r</w:t>
      </w:r>
      <w:r>
        <w:t>egardait cela</w:t>
      </w:r>
      <w:r w:rsidR="0046142F">
        <w:rPr>
          <w:lang w:eastAsia="en-US"/>
        </w:rPr>
        <w:t xml:space="preserve">. </w:t>
      </w:r>
      <w:r>
        <w:rPr>
          <w:lang w:eastAsia="en-US"/>
        </w:rPr>
        <w:t>C</w:t>
      </w:r>
      <w:r w:rsidR="0046142F">
        <w:rPr>
          <w:lang w:eastAsia="en-US"/>
        </w:rPr>
        <w:t>’</w:t>
      </w:r>
      <w:r>
        <w:rPr>
          <w:lang w:eastAsia="en-US"/>
        </w:rPr>
        <w:t>était le moment où l</w:t>
      </w:r>
      <w:r w:rsidR="0046142F">
        <w:rPr>
          <w:lang w:eastAsia="en-US"/>
        </w:rPr>
        <w:t>’</w:t>
      </w:r>
      <w:r>
        <w:rPr>
          <w:lang w:eastAsia="en-US"/>
        </w:rPr>
        <w:t>ivresse abat au lieu d</w:t>
      </w:r>
      <w:r w:rsidR="0046142F">
        <w:rPr>
          <w:lang w:eastAsia="en-US"/>
        </w:rPr>
        <w:t>’</w:t>
      </w:r>
      <w:r>
        <w:rPr>
          <w:lang w:eastAsia="en-US"/>
        </w:rPr>
        <w:t>exalter</w:t>
      </w:r>
      <w:r w:rsidR="0046142F">
        <w:rPr>
          <w:lang w:eastAsia="en-US"/>
        </w:rPr>
        <w:t xml:space="preserve">. </w:t>
      </w:r>
      <w:r>
        <w:rPr>
          <w:lang w:eastAsia="en-US"/>
        </w:rPr>
        <w:t>Si Mazurke eût trouvé son lit sous sa main</w:t>
      </w:r>
      <w:r w:rsidR="0046142F">
        <w:rPr>
          <w:lang w:eastAsia="en-US"/>
        </w:rPr>
        <w:t xml:space="preserve">, </w:t>
      </w:r>
      <w:r>
        <w:rPr>
          <w:lang w:eastAsia="en-US"/>
        </w:rPr>
        <w:t>il aurait fait</w:t>
      </w:r>
      <w:r w:rsidR="0046142F">
        <w:rPr>
          <w:lang w:eastAsia="en-US"/>
        </w:rPr>
        <w:t xml:space="preserve">, </w:t>
      </w:r>
      <w:r>
        <w:rPr>
          <w:lang w:eastAsia="en-US"/>
        </w:rPr>
        <w:t>pour le coup</w:t>
      </w:r>
      <w:r w:rsidR="0046142F">
        <w:rPr>
          <w:lang w:eastAsia="en-US"/>
        </w:rPr>
        <w:t xml:space="preserve">, </w:t>
      </w:r>
      <w:r>
        <w:rPr>
          <w:lang w:eastAsia="en-US"/>
        </w:rPr>
        <w:t>un somme magnifique</w:t>
      </w:r>
      <w:r w:rsidR="0046142F">
        <w:rPr>
          <w:lang w:eastAsia="en-US"/>
        </w:rPr>
        <w:t>.</w:t>
      </w:r>
    </w:p>
    <w:p w14:paraId="7FF5EFC1" w14:textId="77777777" w:rsidR="0046142F" w:rsidRDefault="003148C9" w:rsidP="0046142F">
      <w:pPr>
        <w:rPr>
          <w:lang w:eastAsia="en-US"/>
        </w:rPr>
      </w:pPr>
      <w:r>
        <w:rPr>
          <w:lang w:eastAsia="en-US"/>
        </w:rPr>
        <w:t>Mais justement</w:t>
      </w:r>
      <w:r w:rsidR="0046142F">
        <w:rPr>
          <w:lang w:eastAsia="en-US"/>
        </w:rPr>
        <w:t xml:space="preserve">, </w:t>
      </w:r>
      <w:r>
        <w:rPr>
          <w:lang w:eastAsia="en-US"/>
        </w:rPr>
        <w:t>son lit devait être bien loin</w:t>
      </w:r>
      <w:r w:rsidR="0046142F">
        <w:rPr>
          <w:lang w:eastAsia="en-US"/>
        </w:rPr>
        <w:t>.</w:t>
      </w:r>
    </w:p>
    <w:p w14:paraId="0ED00231" w14:textId="77777777" w:rsidR="0046142F" w:rsidRDefault="003148C9" w:rsidP="0046142F">
      <w:pPr>
        <w:rPr>
          <w:lang w:eastAsia="en-US"/>
        </w:rPr>
      </w:pPr>
      <w:r>
        <w:rPr>
          <w:lang w:eastAsia="en-US"/>
        </w:rPr>
        <w:t>Mazurke</w:t>
      </w:r>
      <w:r w:rsidR="0046142F">
        <w:rPr>
          <w:lang w:eastAsia="en-US"/>
        </w:rPr>
        <w:t xml:space="preserve">, </w:t>
      </w:r>
      <w:r>
        <w:rPr>
          <w:lang w:eastAsia="en-US"/>
        </w:rPr>
        <w:t>à cet instant</w:t>
      </w:r>
      <w:r w:rsidR="0046142F">
        <w:rPr>
          <w:lang w:eastAsia="en-US"/>
        </w:rPr>
        <w:t xml:space="preserve">, </w:t>
      </w:r>
      <w:r>
        <w:rPr>
          <w:lang w:eastAsia="en-US"/>
        </w:rPr>
        <w:t>n</w:t>
      </w:r>
      <w:r w:rsidR="0046142F">
        <w:rPr>
          <w:lang w:eastAsia="en-US"/>
        </w:rPr>
        <w:t>’</w:t>
      </w:r>
      <w:r>
        <w:rPr>
          <w:lang w:eastAsia="en-US"/>
        </w:rPr>
        <w:t>avait pas d</w:t>
      </w:r>
      <w:r w:rsidR="0046142F">
        <w:rPr>
          <w:lang w:eastAsia="en-US"/>
        </w:rPr>
        <w:t>’</w:t>
      </w:r>
      <w:r>
        <w:rPr>
          <w:lang w:eastAsia="en-US"/>
        </w:rPr>
        <w:t>autr</w:t>
      </w:r>
      <w:r>
        <w:t>e idée que celle-là</w:t>
      </w:r>
      <w:r w:rsidR="0046142F">
        <w:rPr>
          <w:lang w:eastAsia="en-US"/>
        </w:rPr>
        <w:t>.</w:t>
      </w:r>
    </w:p>
    <w:p w14:paraId="1B45EC8C" w14:textId="77777777" w:rsidR="0046142F" w:rsidRDefault="003148C9" w:rsidP="0046142F">
      <w:pPr>
        <w:rPr>
          <w:lang w:eastAsia="en-US"/>
        </w:rPr>
      </w:pPr>
      <w:r>
        <w:rPr>
          <w:lang w:eastAsia="en-US"/>
        </w:rPr>
        <w:t>Il regardait les arbres immobiles et ses yeux battaient alourdis</w:t>
      </w:r>
      <w:r w:rsidR="0046142F">
        <w:rPr>
          <w:lang w:eastAsia="en-US"/>
        </w:rPr>
        <w:t xml:space="preserve">, </w:t>
      </w:r>
      <w:r>
        <w:rPr>
          <w:lang w:eastAsia="en-US"/>
        </w:rPr>
        <w:t>pendant qu</w:t>
      </w:r>
      <w:r w:rsidR="0046142F">
        <w:rPr>
          <w:lang w:eastAsia="en-US"/>
        </w:rPr>
        <w:t>’</w:t>
      </w:r>
      <w:r>
        <w:rPr>
          <w:lang w:eastAsia="en-US"/>
        </w:rPr>
        <w:t>il suivait le dessin des casques fantastiques et des panaches dont la forme changeait</w:t>
      </w:r>
      <w:r w:rsidR="0046142F">
        <w:rPr>
          <w:lang w:eastAsia="en-US"/>
        </w:rPr>
        <w:t>.</w:t>
      </w:r>
    </w:p>
    <w:p w14:paraId="1382D476" w14:textId="77777777" w:rsidR="0046142F" w:rsidRDefault="003148C9" w:rsidP="0046142F">
      <w:pPr>
        <w:rPr>
          <w:lang w:eastAsia="en-US"/>
        </w:rPr>
      </w:pPr>
      <w:r>
        <w:rPr>
          <w:lang w:eastAsia="en-US"/>
        </w:rPr>
        <w:t>Tout à coup il lui sembla que casques et panaches tombaient sur lui</w:t>
      </w:r>
      <w:r w:rsidR="0046142F">
        <w:rPr>
          <w:lang w:eastAsia="en-US"/>
        </w:rPr>
        <w:t xml:space="preserve">, </w:t>
      </w:r>
      <w:r>
        <w:rPr>
          <w:lang w:eastAsia="en-US"/>
        </w:rPr>
        <w:t>tant ils furent violemment repoussés par le fond du tableau qui s</w:t>
      </w:r>
      <w:r w:rsidR="0046142F">
        <w:rPr>
          <w:lang w:eastAsia="en-US"/>
        </w:rPr>
        <w:t>’</w:t>
      </w:r>
      <w:r>
        <w:rPr>
          <w:lang w:eastAsia="en-US"/>
        </w:rPr>
        <w:t>éclairait d</w:t>
      </w:r>
      <w:r w:rsidR="0046142F">
        <w:rPr>
          <w:lang w:eastAsia="en-US"/>
        </w:rPr>
        <w:t>’</w:t>
      </w:r>
      <w:r>
        <w:rPr>
          <w:lang w:eastAsia="en-US"/>
        </w:rPr>
        <w:t>une lueur subite</w:t>
      </w:r>
      <w:r w:rsidR="0046142F">
        <w:rPr>
          <w:lang w:eastAsia="en-US"/>
        </w:rPr>
        <w:t xml:space="preserve">, </w:t>
      </w:r>
      <w:r>
        <w:rPr>
          <w:lang w:eastAsia="en-US"/>
        </w:rPr>
        <w:t>d</w:t>
      </w:r>
      <w:r w:rsidR="0046142F">
        <w:rPr>
          <w:lang w:eastAsia="en-US"/>
        </w:rPr>
        <w:t>’</w:t>
      </w:r>
      <w:r>
        <w:rPr>
          <w:lang w:eastAsia="en-US"/>
        </w:rPr>
        <w:t>un rouge éblouissant</w:t>
      </w:r>
      <w:r w:rsidR="0046142F">
        <w:rPr>
          <w:lang w:eastAsia="en-US"/>
        </w:rPr>
        <w:t>.</w:t>
      </w:r>
    </w:p>
    <w:p w14:paraId="0B9E7323" w14:textId="5657995E" w:rsidR="0046142F" w:rsidRDefault="003148C9" w:rsidP="0046142F">
      <w:pPr>
        <w:rPr>
          <w:lang w:eastAsia="en-US"/>
        </w:rPr>
      </w:pPr>
      <w:r>
        <w:rPr>
          <w:lang w:eastAsia="en-US"/>
        </w:rPr>
        <w:t>C</w:t>
      </w:r>
      <w:r w:rsidR="0046142F">
        <w:rPr>
          <w:lang w:eastAsia="en-US"/>
        </w:rPr>
        <w:t>’</w:t>
      </w:r>
      <w:r>
        <w:rPr>
          <w:lang w:eastAsia="en-US"/>
        </w:rPr>
        <w:t>étaient trois flambeaux-colosses qui venaient de s</w:t>
      </w:r>
      <w:r w:rsidR="0046142F">
        <w:rPr>
          <w:lang w:eastAsia="en-US"/>
        </w:rPr>
        <w:t>’</w:t>
      </w:r>
      <w:r>
        <w:rPr>
          <w:lang w:eastAsia="en-US"/>
        </w:rPr>
        <w:t>allumer derrière les branches et qui jetaient dans la nuit leurs grandes chevelure</w:t>
      </w:r>
      <w:r>
        <w:t xml:space="preserve">s de </w:t>
      </w:r>
      <w:r>
        <w:t>flammes</w:t>
      </w:r>
      <w:r w:rsidR="0046142F">
        <w:rPr>
          <w:lang w:eastAsia="en-US"/>
        </w:rPr>
        <w:t>.</w:t>
      </w:r>
    </w:p>
    <w:p w14:paraId="013085D9" w14:textId="77777777" w:rsidR="0046142F" w:rsidRDefault="003148C9" w:rsidP="0046142F">
      <w:pPr>
        <w:rPr>
          <w:lang w:eastAsia="en-US"/>
        </w:rPr>
      </w:pPr>
      <w:r>
        <w:rPr>
          <w:lang w:eastAsia="en-US"/>
        </w:rPr>
        <w:t>Mazurke n</w:t>
      </w:r>
      <w:r w:rsidR="0046142F">
        <w:rPr>
          <w:lang w:eastAsia="en-US"/>
        </w:rPr>
        <w:t>’</w:t>
      </w:r>
      <w:r>
        <w:rPr>
          <w:lang w:eastAsia="en-US"/>
        </w:rPr>
        <w:t>eut pas le temps de regarder à loisir ce bizarre spectacle</w:t>
      </w:r>
      <w:r w:rsidR="0046142F">
        <w:rPr>
          <w:lang w:eastAsia="en-US"/>
        </w:rPr>
        <w:t xml:space="preserve">, </w:t>
      </w:r>
      <w:r>
        <w:rPr>
          <w:lang w:eastAsia="en-US"/>
        </w:rPr>
        <w:t>parce que</w:t>
      </w:r>
      <w:r w:rsidR="0046142F">
        <w:rPr>
          <w:lang w:eastAsia="en-US"/>
        </w:rPr>
        <w:t xml:space="preserve">, </w:t>
      </w:r>
      <w:r>
        <w:rPr>
          <w:lang w:eastAsia="en-US"/>
        </w:rPr>
        <w:t>au moment même</w:t>
      </w:r>
      <w:r w:rsidR="0046142F">
        <w:rPr>
          <w:lang w:eastAsia="en-US"/>
        </w:rPr>
        <w:t xml:space="preserve">, </w:t>
      </w:r>
      <w:r>
        <w:rPr>
          <w:lang w:eastAsia="en-US"/>
        </w:rPr>
        <w:t>il reçut un très bon coup de gourdin sur le crâne</w:t>
      </w:r>
      <w:r w:rsidR="0046142F">
        <w:rPr>
          <w:lang w:eastAsia="en-US"/>
        </w:rPr>
        <w:t>.</w:t>
      </w:r>
    </w:p>
    <w:p w14:paraId="2DC34601" w14:textId="77777777" w:rsidR="0046142F" w:rsidRDefault="003148C9" w:rsidP="0046142F">
      <w:pPr>
        <w:rPr>
          <w:lang w:eastAsia="en-US"/>
        </w:rPr>
      </w:pPr>
      <w:r>
        <w:rPr>
          <w:lang w:eastAsia="en-US"/>
        </w:rPr>
        <w:t>Il tomba contre la grille dont les barreaux vermoulus craquèrent et cédèrent</w:t>
      </w:r>
      <w:r w:rsidR="0046142F">
        <w:rPr>
          <w:lang w:eastAsia="en-US"/>
        </w:rPr>
        <w:t>.</w:t>
      </w:r>
    </w:p>
    <w:p w14:paraId="67848A1C" w14:textId="3D8B8D94" w:rsidR="003148C9" w:rsidRDefault="003148C9" w:rsidP="0046142F">
      <w:pPr>
        <w:pStyle w:val="Titre2"/>
        <w:rPr>
          <w:lang w:eastAsia="en-US"/>
        </w:rPr>
      </w:pPr>
      <w:bookmarkStart w:id="19" w:name="_Toc233868055"/>
      <w:bookmarkStart w:id="20" w:name="_Toc202196751"/>
      <w:r>
        <w:rPr>
          <w:lang w:eastAsia="en-US"/>
        </w:rPr>
        <w:lastRenderedPageBreak/>
        <w:t>LES TROIS TORCHES</w:t>
      </w:r>
      <w:bookmarkEnd w:id="19"/>
      <w:bookmarkEnd w:id="20"/>
      <w:r>
        <w:rPr>
          <w:lang w:eastAsia="en-US"/>
        </w:rPr>
        <w:br/>
      </w:r>
    </w:p>
    <w:p w14:paraId="3FDD4F30" w14:textId="77777777" w:rsidR="0046142F" w:rsidRDefault="003148C9" w:rsidP="0046142F">
      <w:pPr>
        <w:rPr>
          <w:lang w:eastAsia="en-US"/>
        </w:rPr>
      </w:pPr>
      <w:r>
        <w:rPr>
          <w:lang w:eastAsia="en-US"/>
        </w:rPr>
        <w:t>Ah</w:t>
      </w:r>
      <w:r w:rsidR="0046142F">
        <w:rPr>
          <w:lang w:eastAsia="en-US"/>
        </w:rPr>
        <w:t xml:space="preserve"> ! </w:t>
      </w:r>
      <w:r>
        <w:rPr>
          <w:lang w:eastAsia="en-US"/>
        </w:rPr>
        <w:t>sans le punch et sans le madère</w:t>
      </w:r>
      <w:r w:rsidR="0046142F">
        <w:rPr>
          <w:lang w:eastAsia="en-US"/>
        </w:rPr>
        <w:t xml:space="preserve">, </w:t>
      </w:r>
      <w:r>
        <w:rPr>
          <w:lang w:eastAsia="en-US"/>
        </w:rPr>
        <w:t>quelle royale volée Mazurke eût prodiguée aux trois bons garçons qui le suivaient depuis la rue de l</w:t>
      </w:r>
      <w:r w:rsidR="0046142F">
        <w:rPr>
          <w:lang w:eastAsia="en-US"/>
        </w:rPr>
        <w:t>’</w:t>
      </w:r>
      <w:r>
        <w:rPr>
          <w:lang w:eastAsia="en-US"/>
        </w:rPr>
        <w:t>Ancienne-Comédie</w:t>
      </w:r>
      <w:r w:rsidR="0046142F">
        <w:rPr>
          <w:lang w:eastAsia="en-US"/>
        </w:rPr>
        <w:t> !</w:t>
      </w:r>
    </w:p>
    <w:p w14:paraId="65BB2895" w14:textId="77777777" w:rsidR="0046142F" w:rsidRDefault="003148C9" w:rsidP="0046142F">
      <w:pPr>
        <w:rPr>
          <w:lang w:eastAsia="en-US"/>
        </w:rPr>
      </w:pPr>
      <w:r>
        <w:rPr>
          <w:lang w:eastAsia="en-US"/>
        </w:rPr>
        <w:t>Mais il ne valait pas le quart de son prix en ce moment</w:t>
      </w:r>
      <w:r w:rsidR="0046142F">
        <w:rPr>
          <w:lang w:eastAsia="en-US"/>
        </w:rPr>
        <w:t>.</w:t>
      </w:r>
    </w:p>
    <w:p w14:paraId="15E22898" w14:textId="77777777" w:rsidR="0046142F" w:rsidRDefault="003148C9" w:rsidP="0046142F">
      <w:pPr>
        <w:rPr>
          <w:lang w:eastAsia="en-US"/>
        </w:rPr>
      </w:pPr>
      <w:r>
        <w:rPr>
          <w:lang w:eastAsia="en-US"/>
        </w:rPr>
        <w:t>Les deux blouses et le paletot ava</w:t>
      </w:r>
      <w:r>
        <w:t>ient des bâtons</w:t>
      </w:r>
      <w:r w:rsidR="0046142F">
        <w:rPr>
          <w:lang w:eastAsia="en-US"/>
        </w:rPr>
        <w:t xml:space="preserve">, </w:t>
      </w:r>
      <w:r>
        <w:rPr>
          <w:lang w:eastAsia="en-US"/>
        </w:rPr>
        <w:t>tandis qu</w:t>
      </w:r>
      <w:r w:rsidR="0046142F">
        <w:rPr>
          <w:lang w:eastAsia="en-US"/>
        </w:rPr>
        <w:t>’</w:t>
      </w:r>
      <w:r>
        <w:rPr>
          <w:lang w:eastAsia="en-US"/>
        </w:rPr>
        <w:t>il était sans armes</w:t>
      </w:r>
      <w:r w:rsidR="0046142F">
        <w:rPr>
          <w:lang w:eastAsia="en-US"/>
        </w:rPr>
        <w:t>.</w:t>
      </w:r>
    </w:p>
    <w:p w14:paraId="3A936913" w14:textId="77777777" w:rsidR="0046142F" w:rsidRDefault="003148C9" w:rsidP="0046142F">
      <w:pPr>
        <w:rPr>
          <w:lang w:eastAsia="en-US"/>
        </w:rPr>
      </w:pPr>
      <w:r>
        <w:rPr>
          <w:lang w:eastAsia="en-US"/>
        </w:rPr>
        <w:t>Il dut bien regretter un peu à cette heure les deux pistolets qu</w:t>
      </w:r>
      <w:r w:rsidR="0046142F">
        <w:rPr>
          <w:lang w:eastAsia="en-US"/>
        </w:rPr>
        <w:t>’</w:t>
      </w:r>
      <w:r>
        <w:rPr>
          <w:lang w:eastAsia="en-US"/>
        </w:rPr>
        <w:t>il avait laissés sur la table à l</w:t>
      </w:r>
      <w:r w:rsidR="0046142F">
        <w:rPr>
          <w:lang w:eastAsia="en-US"/>
        </w:rPr>
        <w:t>’</w:t>
      </w:r>
      <w:r>
        <w:rPr>
          <w:lang w:eastAsia="en-US"/>
        </w:rPr>
        <w:t>hôtel de Bristol</w:t>
      </w:r>
      <w:r w:rsidR="0046142F">
        <w:rPr>
          <w:lang w:eastAsia="en-US"/>
        </w:rPr>
        <w:t xml:space="preserve">. </w:t>
      </w:r>
      <w:r>
        <w:rPr>
          <w:lang w:eastAsia="en-US"/>
        </w:rPr>
        <w:t>C</w:t>
      </w:r>
      <w:r w:rsidR="0046142F">
        <w:rPr>
          <w:lang w:eastAsia="en-US"/>
        </w:rPr>
        <w:t>’</w:t>
      </w:r>
      <w:r>
        <w:rPr>
          <w:lang w:eastAsia="en-US"/>
        </w:rPr>
        <w:t>étaient des regrets superflus</w:t>
      </w:r>
      <w:r w:rsidR="0046142F">
        <w:rPr>
          <w:lang w:eastAsia="en-US"/>
        </w:rPr>
        <w:t>.</w:t>
      </w:r>
    </w:p>
    <w:p w14:paraId="6F575100" w14:textId="77777777" w:rsidR="0046142F" w:rsidRDefault="003148C9" w:rsidP="0046142F">
      <w:pPr>
        <w:rPr>
          <w:lang w:eastAsia="en-US"/>
        </w:rPr>
      </w:pPr>
      <w:r>
        <w:rPr>
          <w:lang w:eastAsia="en-US"/>
        </w:rPr>
        <w:t>Ce n</w:t>
      </w:r>
      <w:r w:rsidR="0046142F">
        <w:rPr>
          <w:lang w:eastAsia="en-US"/>
        </w:rPr>
        <w:t>’</w:t>
      </w:r>
      <w:r>
        <w:rPr>
          <w:lang w:eastAsia="en-US"/>
        </w:rPr>
        <w:t>est pas à dire pourtant que Mazette succomba sans défense</w:t>
      </w:r>
      <w:r w:rsidR="0046142F">
        <w:rPr>
          <w:lang w:eastAsia="en-US"/>
        </w:rPr>
        <w:t xml:space="preserve">. </w:t>
      </w:r>
      <w:r>
        <w:rPr>
          <w:lang w:eastAsia="en-US"/>
        </w:rPr>
        <w:t>Il était homme à se battre seul contre vingt</w:t>
      </w:r>
      <w:r w:rsidR="0046142F">
        <w:rPr>
          <w:lang w:eastAsia="en-US"/>
        </w:rPr>
        <w:t xml:space="preserve">, </w:t>
      </w:r>
      <w:r>
        <w:rPr>
          <w:lang w:eastAsia="en-US"/>
        </w:rPr>
        <w:t>et ses trois assaillants reçurent plus d</w:t>
      </w:r>
      <w:r w:rsidR="0046142F">
        <w:rPr>
          <w:lang w:eastAsia="en-US"/>
        </w:rPr>
        <w:t>’</w:t>
      </w:r>
      <w:r>
        <w:rPr>
          <w:lang w:eastAsia="en-US"/>
        </w:rPr>
        <w:t>un horion merveilleusement appliqué</w:t>
      </w:r>
      <w:r w:rsidR="0046142F">
        <w:rPr>
          <w:lang w:eastAsia="en-US"/>
        </w:rPr>
        <w:t xml:space="preserve">. </w:t>
      </w:r>
      <w:r>
        <w:rPr>
          <w:lang w:eastAsia="en-US"/>
        </w:rPr>
        <w:t>À la lueur de ces flambeaux magiques qui s</w:t>
      </w:r>
      <w:r w:rsidR="0046142F">
        <w:rPr>
          <w:lang w:eastAsia="en-US"/>
        </w:rPr>
        <w:t>’</w:t>
      </w:r>
      <w:r>
        <w:rPr>
          <w:lang w:eastAsia="en-US"/>
        </w:rPr>
        <w:t>étaient allumés dans la nuit derrière les arbres</w:t>
      </w:r>
      <w:r w:rsidR="0046142F">
        <w:rPr>
          <w:lang w:eastAsia="en-US"/>
        </w:rPr>
        <w:t xml:space="preserve">, </w:t>
      </w:r>
      <w:r>
        <w:rPr>
          <w:lang w:eastAsia="en-US"/>
        </w:rPr>
        <w:t>il y eut un combat en règle</w:t>
      </w:r>
      <w:r w:rsidR="0046142F">
        <w:rPr>
          <w:lang w:eastAsia="en-US"/>
        </w:rPr>
        <w:t>.</w:t>
      </w:r>
    </w:p>
    <w:p w14:paraId="2D0402D5" w14:textId="77777777" w:rsidR="0046142F" w:rsidRDefault="003148C9" w:rsidP="0046142F">
      <w:pPr>
        <w:rPr>
          <w:lang w:eastAsia="en-US"/>
        </w:rPr>
      </w:pPr>
      <w:r>
        <w:rPr>
          <w:lang w:eastAsia="en-US"/>
        </w:rPr>
        <w:t>M</w:t>
      </w:r>
      <w:r>
        <w:t>azurke avait reçu le premier coup de bâton sur la tête nue</w:t>
      </w:r>
      <w:r w:rsidR="0046142F">
        <w:rPr>
          <w:lang w:eastAsia="en-US"/>
        </w:rPr>
        <w:t xml:space="preserve">, </w:t>
      </w:r>
      <w:r>
        <w:rPr>
          <w:lang w:eastAsia="en-US"/>
        </w:rPr>
        <w:t>car il allait les cheveux au vent pour donner un peu de fraîcheur à son front qui brûlait</w:t>
      </w:r>
      <w:r w:rsidR="0046142F">
        <w:rPr>
          <w:lang w:eastAsia="en-US"/>
        </w:rPr>
        <w:t xml:space="preserve">. </w:t>
      </w:r>
      <w:r>
        <w:rPr>
          <w:lang w:eastAsia="en-US"/>
        </w:rPr>
        <w:t>Le choc le fit tomber contre la clôture</w:t>
      </w:r>
      <w:r w:rsidR="0046142F">
        <w:rPr>
          <w:lang w:eastAsia="en-US"/>
        </w:rPr>
        <w:t xml:space="preserve">, </w:t>
      </w:r>
      <w:r>
        <w:rPr>
          <w:lang w:eastAsia="en-US"/>
        </w:rPr>
        <w:t>il se releva aussitôt et para de son bras les nouveaux coups qui</w:t>
      </w:r>
      <w:r>
        <w:t xml:space="preserve"> lui étaient portés</w:t>
      </w:r>
      <w:r w:rsidR="0046142F">
        <w:rPr>
          <w:lang w:eastAsia="en-US"/>
        </w:rPr>
        <w:t>.</w:t>
      </w:r>
    </w:p>
    <w:p w14:paraId="663172D2" w14:textId="77777777" w:rsidR="0046142F" w:rsidRDefault="003148C9" w:rsidP="0046142F">
      <w:pPr>
        <w:rPr>
          <w:lang w:eastAsia="en-US"/>
        </w:rPr>
      </w:pPr>
      <w:r>
        <w:rPr>
          <w:lang w:eastAsia="en-US"/>
        </w:rPr>
        <w:t>Il faut dire que le paletot et les deux blouses se montraient assez novices dans l</w:t>
      </w:r>
      <w:r w:rsidR="0046142F">
        <w:rPr>
          <w:lang w:eastAsia="en-US"/>
        </w:rPr>
        <w:t>’</w:t>
      </w:r>
      <w:r>
        <w:rPr>
          <w:lang w:eastAsia="en-US"/>
        </w:rPr>
        <w:t>art d</w:t>
      </w:r>
      <w:r w:rsidR="0046142F">
        <w:rPr>
          <w:lang w:eastAsia="en-US"/>
        </w:rPr>
        <w:t>’</w:t>
      </w:r>
      <w:r>
        <w:rPr>
          <w:lang w:eastAsia="en-US"/>
        </w:rPr>
        <w:t>assommer un homme proprement et sans le faire crier</w:t>
      </w:r>
      <w:r w:rsidR="0046142F">
        <w:rPr>
          <w:lang w:eastAsia="en-US"/>
        </w:rPr>
        <w:t xml:space="preserve">. </w:t>
      </w:r>
      <w:r>
        <w:rPr>
          <w:lang w:eastAsia="en-US"/>
        </w:rPr>
        <w:t>C</w:t>
      </w:r>
      <w:r w:rsidR="0046142F">
        <w:rPr>
          <w:lang w:eastAsia="en-US"/>
        </w:rPr>
        <w:t>’</w:t>
      </w:r>
      <w:r>
        <w:rPr>
          <w:lang w:eastAsia="en-US"/>
        </w:rPr>
        <w:t>étaient de ces coquins dépourvus de talent qui s</w:t>
      </w:r>
      <w:r w:rsidR="0046142F">
        <w:rPr>
          <w:lang w:eastAsia="en-US"/>
        </w:rPr>
        <w:t>’</w:t>
      </w:r>
      <w:r>
        <w:rPr>
          <w:lang w:eastAsia="en-US"/>
        </w:rPr>
        <w:t>y prennent à quatre et cinq fois pour cas</w:t>
      </w:r>
      <w:r>
        <w:t>ser une tête</w:t>
      </w:r>
      <w:r w:rsidR="0046142F">
        <w:rPr>
          <w:lang w:eastAsia="en-US"/>
        </w:rPr>
        <w:t>.</w:t>
      </w:r>
    </w:p>
    <w:p w14:paraId="601C6D0E" w14:textId="56000ACD" w:rsidR="0046142F" w:rsidRDefault="003148C9" w:rsidP="0046142F">
      <w:pPr>
        <w:rPr>
          <w:lang w:eastAsia="en-US"/>
        </w:rPr>
      </w:pPr>
      <w:proofErr w:type="spellStart"/>
      <w:r>
        <w:rPr>
          <w:lang w:eastAsia="en-US"/>
        </w:rPr>
        <w:lastRenderedPageBreak/>
        <w:t>Bubart</w:t>
      </w:r>
      <w:proofErr w:type="spellEnd"/>
      <w:r w:rsidR="0046142F">
        <w:rPr>
          <w:lang w:eastAsia="en-US"/>
        </w:rPr>
        <w:t xml:space="preserve"> (M. </w:t>
      </w:r>
      <w:r>
        <w:rPr>
          <w:lang w:eastAsia="en-US"/>
        </w:rPr>
        <w:t>Baptiste</w:t>
      </w:r>
      <w:r w:rsidR="0046142F">
        <w:rPr>
          <w:lang w:eastAsia="en-US"/>
        </w:rPr>
        <w:t xml:space="preserve">), </w:t>
      </w:r>
      <w:r>
        <w:rPr>
          <w:lang w:eastAsia="en-US"/>
        </w:rPr>
        <w:t xml:space="preserve">pris de court par le billet que Romblon-Ballon lui avait envoyé au café borgne de la rue des </w:t>
      </w:r>
      <w:proofErr w:type="spellStart"/>
      <w:r>
        <w:rPr>
          <w:lang w:eastAsia="en-US"/>
        </w:rPr>
        <w:t>Nonaindières</w:t>
      </w:r>
      <w:proofErr w:type="spellEnd"/>
      <w:r w:rsidR="0046142F">
        <w:rPr>
          <w:lang w:eastAsia="en-US"/>
        </w:rPr>
        <w:t xml:space="preserve">, </w:t>
      </w:r>
      <w:r>
        <w:rPr>
          <w:lang w:eastAsia="en-US"/>
        </w:rPr>
        <w:t>n</w:t>
      </w:r>
      <w:r w:rsidR="0046142F">
        <w:rPr>
          <w:lang w:eastAsia="en-US"/>
        </w:rPr>
        <w:t>’</w:t>
      </w:r>
      <w:r>
        <w:rPr>
          <w:lang w:eastAsia="en-US"/>
        </w:rPr>
        <w:t>avait pu trouver que ces trois jeunes gens</w:t>
      </w:r>
      <w:r w:rsidR="0046142F">
        <w:rPr>
          <w:lang w:eastAsia="en-US"/>
        </w:rPr>
        <w:t xml:space="preserve">. </w:t>
      </w:r>
      <w:r w:rsidR="00CF4095">
        <w:rPr>
          <w:lang w:eastAsia="en-US"/>
        </w:rPr>
        <w:t>À</w:t>
      </w:r>
      <w:r>
        <w:rPr>
          <w:lang w:eastAsia="en-US"/>
        </w:rPr>
        <w:t xml:space="preserve"> </w:t>
      </w:r>
      <w:r>
        <w:rPr>
          <w:lang w:eastAsia="en-US"/>
        </w:rPr>
        <w:t>une heure moins indue</w:t>
      </w:r>
      <w:r w:rsidR="0046142F">
        <w:rPr>
          <w:lang w:eastAsia="en-US"/>
        </w:rPr>
        <w:t xml:space="preserve">, </w:t>
      </w:r>
      <w:proofErr w:type="spellStart"/>
      <w:r>
        <w:rPr>
          <w:lang w:eastAsia="en-US"/>
        </w:rPr>
        <w:t>Bubart</w:t>
      </w:r>
      <w:proofErr w:type="spellEnd"/>
      <w:r>
        <w:rPr>
          <w:lang w:eastAsia="en-US"/>
        </w:rPr>
        <w:t xml:space="preserve"> aurait fourni beaucoup mieux</w:t>
      </w:r>
      <w:r w:rsidR="0046142F">
        <w:rPr>
          <w:lang w:eastAsia="en-US"/>
        </w:rPr>
        <w:t>.</w:t>
      </w:r>
    </w:p>
    <w:p w14:paraId="712908AB" w14:textId="77777777" w:rsidR="0046142F" w:rsidRDefault="003148C9" w:rsidP="0046142F">
      <w:pPr>
        <w:rPr>
          <w:lang w:eastAsia="en-US"/>
        </w:rPr>
      </w:pPr>
      <w:r>
        <w:rPr>
          <w:lang w:eastAsia="en-US"/>
        </w:rPr>
        <w:t>Tels</w:t>
      </w:r>
      <w:r>
        <w:t xml:space="preserve"> qu</w:t>
      </w:r>
      <w:r w:rsidR="0046142F">
        <w:rPr>
          <w:lang w:eastAsia="en-US"/>
        </w:rPr>
        <w:t>’</w:t>
      </w:r>
      <w:r>
        <w:rPr>
          <w:lang w:eastAsia="en-US"/>
        </w:rPr>
        <w:t>ils étaient</w:t>
      </w:r>
      <w:r w:rsidR="0046142F">
        <w:rPr>
          <w:lang w:eastAsia="en-US"/>
        </w:rPr>
        <w:t xml:space="preserve">, </w:t>
      </w:r>
      <w:r>
        <w:rPr>
          <w:lang w:eastAsia="en-US"/>
        </w:rPr>
        <w:t>ils y allaient d</w:t>
      </w:r>
      <w:r w:rsidR="0046142F">
        <w:rPr>
          <w:lang w:eastAsia="en-US"/>
        </w:rPr>
        <w:t>’</w:t>
      </w:r>
      <w:r>
        <w:rPr>
          <w:lang w:eastAsia="en-US"/>
        </w:rPr>
        <w:t>assez bon cœur</w:t>
      </w:r>
      <w:r w:rsidR="0046142F">
        <w:rPr>
          <w:lang w:eastAsia="en-US"/>
        </w:rPr>
        <w:t xml:space="preserve">, </w:t>
      </w:r>
      <w:r>
        <w:rPr>
          <w:lang w:eastAsia="en-US"/>
        </w:rPr>
        <w:t>frappant sans méthode</w:t>
      </w:r>
      <w:r w:rsidR="0046142F">
        <w:rPr>
          <w:lang w:eastAsia="en-US"/>
        </w:rPr>
        <w:t xml:space="preserve">, </w:t>
      </w:r>
      <w:r>
        <w:rPr>
          <w:lang w:eastAsia="en-US"/>
        </w:rPr>
        <w:t>mais frappant dur</w:t>
      </w:r>
      <w:r w:rsidR="0046142F">
        <w:rPr>
          <w:lang w:eastAsia="en-US"/>
        </w:rPr>
        <w:t xml:space="preserve">,. </w:t>
      </w:r>
      <w:r>
        <w:rPr>
          <w:lang w:eastAsia="en-US"/>
        </w:rPr>
        <w:t>Mazurke</w:t>
      </w:r>
      <w:r w:rsidR="0046142F">
        <w:rPr>
          <w:lang w:eastAsia="en-US"/>
        </w:rPr>
        <w:t xml:space="preserve">, </w:t>
      </w:r>
      <w:r>
        <w:rPr>
          <w:lang w:eastAsia="en-US"/>
        </w:rPr>
        <w:t>pris à l</w:t>
      </w:r>
      <w:r w:rsidR="0046142F">
        <w:rPr>
          <w:lang w:eastAsia="en-US"/>
        </w:rPr>
        <w:t>’</w:t>
      </w:r>
      <w:r>
        <w:rPr>
          <w:lang w:eastAsia="en-US"/>
        </w:rPr>
        <w:t>improviste</w:t>
      </w:r>
      <w:r w:rsidR="0046142F">
        <w:rPr>
          <w:lang w:eastAsia="en-US"/>
        </w:rPr>
        <w:t xml:space="preserve">, </w:t>
      </w:r>
      <w:r>
        <w:rPr>
          <w:lang w:eastAsia="en-US"/>
        </w:rPr>
        <w:t>n</w:t>
      </w:r>
      <w:r w:rsidR="0046142F">
        <w:rPr>
          <w:lang w:eastAsia="en-US"/>
        </w:rPr>
        <w:t>’</w:t>
      </w:r>
      <w:r>
        <w:rPr>
          <w:lang w:eastAsia="en-US"/>
        </w:rPr>
        <w:t>avait pas pour lui la moindre chance</w:t>
      </w:r>
      <w:r w:rsidR="0046142F">
        <w:rPr>
          <w:lang w:eastAsia="en-US"/>
        </w:rPr>
        <w:t>.</w:t>
      </w:r>
    </w:p>
    <w:p w14:paraId="4C4EF486" w14:textId="77777777" w:rsidR="0046142F" w:rsidRDefault="003148C9" w:rsidP="0046142F">
      <w:pPr>
        <w:rPr>
          <w:lang w:eastAsia="en-US"/>
        </w:rPr>
      </w:pPr>
      <w:r>
        <w:rPr>
          <w:lang w:eastAsia="en-US"/>
        </w:rPr>
        <w:t>Par deux ou trois fois</w:t>
      </w:r>
      <w:r w:rsidR="0046142F">
        <w:rPr>
          <w:lang w:eastAsia="en-US"/>
        </w:rPr>
        <w:t xml:space="preserve">, </w:t>
      </w:r>
      <w:r>
        <w:rPr>
          <w:lang w:eastAsia="en-US"/>
        </w:rPr>
        <w:t>il arracha des barreaux de la clôture en bois et fondit sur ses adver</w:t>
      </w:r>
      <w:r>
        <w:t>saires qui reculaient alors</w:t>
      </w:r>
      <w:r w:rsidR="0046142F">
        <w:rPr>
          <w:lang w:eastAsia="en-US"/>
        </w:rPr>
        <w:t xml:space="preserve">, </w:t>
      </w:r>
      <w:r>
        <w:rPr>
          <w:lang w:eastAsia="en-US"/>
        </w:rPr>
        <w:t>en désordre</w:t>
      </w:r>
      <w:r w:rsidR="0046142F">
        <w:rPr>
          <w:lang w:eastAsia="en-US"/>
        </w:rPr>
        <w:t xml:space="preserve">. </w:t>
      </w:r>
      <w:r>
        <w:rPr>
          <w:lang w:eastAsia="en-US"/>
        </w:rPr>
        <w:t>Mais le bois vermoulu se brisait comme verre dans sa main</w:t>
      </w:r>
      <w:r w:rsidR="0046142F">
        <w:rPr>
          <w:lang w:eastAsia="en-US"/>
        </w:rPr>
        <w:t>.</w:t>
      </w:r>
    </w:p>
    <w:p w14:paraId="17C97E4C" w14:textId="77777777" w:rsidR="0046142F" w:rsidRDefault="003148C9" w:rsidP="0046142F">
      <w:pPr>
        <w:rPr>
          <w:lang w:eastAsia="en-US"/>
        </w:rPr>
      </w:pPr>
      <w:r>
        <w:rPr>
          <w:lang w:eastAsia="en-US"/>
        </w:rPr>
        <w:t>Ses poings valaient mieux que les barreaux</w:t>
      </w:r>
      <w:r w:rsidR="0046142F">
        <w:rPr>
          <w:lang w:eastAsia="en-US"/>
        </w:rPr>
        <w:t xml:space="preserve">, </w:t>
      </w:r>
      <w:r>
        <w:rPr>
          <w:lang w:eastAsia="en-US"/>
        </w:rPr>
        <w:t>et sa tête surtout</w:t>
      </w:r>
      <w:r w:rsidR="0046142F">
        <w:rPr>
          <w:lang w:eastAsia="en-US"/>
        </w:rPr>
        <w:t xml:space="preserve"> ! </w:t>
      </w:r>
      <w:r>
        <w:rPr>
          <w:lang w:eastAsia="en-US"/>
        </w:rPr>
        <w:t>oh</w:t>
      </w:r>
      <w:r w:rsidR="0046142F">
        <w:rPr>
          <w:lang w:eastAsia="en-US"/>
        </w:rPr>
        <w:t xml:space="preserve"> ! </w:t>
      </w:r>
      <w:r>
        <w:rPr>
          <w:lang w:eastAsia="en-US"/>
        </w:rPr>
        <w:t>la bonne tête</w:t>
      </w:r>
      <w:r w:rsidR="0046142F">
        <w:rPr>
          <w:lang w:eastAsia="en-US"/>
        </w:rPr>
        <w:t xml:space="preserve"> ! </w:t>
      </w:r>
      <w:r>
        <w:rPr>
          <w:lang w:eastAsia="en-US"/>
        </w:rPr>
        <w:t>le paletot eut la poitrine fêlée d</w:t>
      </w:r>
      <w:r w:rsidR="0046142F">
        <w:rPr>
          <w:lang w:eastAsia="en-US"/>
        </w:rPr>
        <w:t>’</w:t>
      </w:r>
      <w:r>
        <w:rPr>
          <w:lang w:eastAsia="en-US"/>
        </w:rPr>
        <w:t>un coup que Mazurke lui donna</w:t>
      </w:r>
      <w:r w:rsidR="0046142F">
        <w:rPr>
          <w:lang w:eastAsia="en-US"/>
        </w:rPr>
        <w:t>.</w:t>
      </w:r>
    </w:p>
    <w:p w14:paraId="769CD05C" w14:textId="5EE246A0" w:rsidR="0046142F" w:rsidRDefault="003148C9" w:rsidP="0046142F">
      <w:pPr>
        <w:rPr>
          <w:lang w:eastAsia="en-US"/>
        </w:rPr>
      </w:pPr>
      <w:r>
        <w:rPr>
          <w:lang w:eastAsia="en-US"/>
        </w:rPr>
        <w:t>E</w:t>
      </w:r>
      <w:r>
        <w:t>t la bataille durcit</w:t>
      </w:r>
      <w:r w:rsidR="0046142F">
        <w:rPr>
          <w:lang w:eastAsia="en-US"/>
        </w:rPr>
        <w:t xml:space="preserve">. </w:t>
      </w:r>
      <w:r w:rsidR="006C2AE1">
        <w:rPr>
          <w:lang w:eastAsia="en-US"/>
        </w:rPr>
        <w:t>—</w:t>
      </w:r>
      <w:r w:rsidR="0046142F">
        <w:rPr>
          <w:lang w:eastAsia="en-US"/>
        </w:rPr>
        <w:t xml:space="preserve"> </w:t>
      </w:r>
      <w:r>
        <w:rPr>
          <w:lang w:eastAsia="en-US"/>
        </w:rPr>
        <w:t>Si Mazurke avait eu seulement l</w:t>
      </w:r>
      <w:r w:rsidR="0046142F">
        <w:rPr>
          <w:lang w:eastAsia="en-US"/>
        </w:rPr>
        <w:t>’</w:t>
      </w:r>
      <w:r>
        <w:rPr>
          <w:lang w:eastAsia="en-US"/>
        </w:rPr>
        <w:t>idée de crier au secours</w:t>
      </w:r>
      <w:r w:rsidR="0046142F">
        <w:rPr>
          <w:lang w:eastAsia="en-US"/>
        </w:rPr>
        <w:t xml:space="preserve">, </w:t>
      </w:r>
      <w:r>
        <w:rPr>
          <w:lang w:eastAsia="en-US"/>
        </w:rPr>
        <w:t>peut-être que les philosophes eussent expié au bagne cette besogne nocturne qu</w:t>
      </w:r>
      <w:r w:rsidR="0046142F">
        <w:rPr>
          <w:lang w:eastAsia="en-US"/>
        </w:rPr>
        <w:t>’</w:t>
      </w:r>
      <w:r>
        <w:rPr>
          <w:lang w:eastAsia="en-US"/>
        </w:rPr>
        <w:t>ils accomplissaient sans y attacher d</w:t>
      </w:r>
      <w:r w:rsidR="0046142F">
        <w:rPr>
          <w:lang w:eastAsia="en-US"/>
        </w:rPr>
        <w:t>’</w:t>
      </w:r>
      <w:r>
        <w:rPr>
          <w:lang w:eastAsia="en-US"/>
        </w:rPr>
        <w:t>amour-propre</w:t>
      </w:r>
      <w:r w:rsidR="0046142F">
        <w:rPr>
          <w:lang w:eastAsia="en-US"/>
        </w:rPr>
        <w:t>.</w:t>
      </w:r>
    </w:p>
    <w:p w14:paraId="04A73DFA" w14:textId="77777777" w:rsidR="0046142F" w:rsidRDefault="003148C9" w:rsidP="0046142F">
      <w:pPr>
        <w:rPr>
          <w:lang w:eastAsia="en-US"/>
        </w:rPr>
      </w:pPr>
      <w:r>
        <w:rPr>
          <w:lang w:eastAsia="en-US"/>
        </w:rPr>
        <w:t>Mais Mazurke n</w:t>
      </w:r>
      <w:r w:rsidR="0046142F">
        <w:rPr>
          <w:lang w:eastAsia="en-US"/>
        </w:rPr>
        <w:t>’</w:t>
      </w:r>
      <w:r>
        <w:rPr>
          <w:lang w:eastAsia="en-US"/>
        </w:rPr>
        <w:t>eut pas l</w:t>
      </w:r>
      <w:r w:rsidR="0046142F">
        <w:rPr>
          <w:lang w:eastAsia="en-US"/>
        </w:rPr>
        <w:t>’</w:t>
      </w:r>
      <w:r>
        <w:rPr>
          <w:lang w:eastAsia="en-US"/>
        </w:rPr>
        <w:t xml:space="preserve">idée de crier au </w:t>
      </w:r>
      <w:r>
        <w:t>secours</w:t>
      </w:r>
      <w:r w:rsidR="0046142F">
        <w:rPr>
          <w:lang w:eastAsia="en-US"/>
        </w:rPr>
        <w:t>.</w:t>
      </w:r>
    </w:p>
    <w:p w14:paraId="1038E40B" w14:textId="77777777" w:rsidR="0046142F" w:rsidRDefault="003148C9" w:rsidP="0046142F">
      <w:pPr>
        <w:rPr>
          <w:lang w:eastAsia="en-US"/>
        </w:rPr>
      </w:pPr>
      <w:r>
        <w:rPr>
          <w:lang w:eastAsia="en-US"/>
        </w:rPr>
        <w:t>Allons donc</w:t>
      </w:r>
      <w:r w:rsidR="0046142F">
        <w:rPr>
          <w:lang w:eastAsia="en-US"/>
        </w:rPr>
        <w:t xml:space="preserve"> ! </w:t>
      </w:r>
      <w:r>
        <w:rPr>
          <w:lang w:eastAsia="en-US"/>
        </w:rPr>
        <w:t>vous ne le connaissez guère</w:t>
      </w:r>
      <w:r w:rsidR="0046142F">
        <w:rPr>
          <w:lang w:eastAsia="en-US"/>
        </w:rPr>
        <w:t xml:space="preserve">, </w:t>
      </w:r>
      <w:r>
        <w:rPr>
          <w:lang w:eastAsia="en-US"/>
        </w:rPr>
        <w:t>ce grand enfant au cœur de lion</w:t>
      </w:r>
      <w:r w:rsidR="0046142F">
        <w:rPr>
          <w:lang w:eastAsia="en-US"/>
        </w:rPr>
        <w:t xml:space="preserve">. </w:t>
      </w:r>
      <w:r>
        <w:rPr>
          <w:lang w:eastAsia="en-US"/>
        </w:rPr>
        <w:t>Tout en se battant et en recevant les horions qui pleuvaient</w:t>
      </w:r>
      <w:r w:rsidR="0046142F">
        <w:rPr>
          <w:lang w:eastAsia="en-US"/>
        </w:rPr>
        <w:t xml:space="preserve">, </w:t>
      </w:r>
      <w:r>
        <w:rPr>
          <w:lang w:eastAsia="en-US"/>
        </w:rPr>
        <w:t>il se disait</w:t>
      </w:r>
      <w:r w:rsidR="0046142F">
        <w:rPr>
          <w:lang w:eastAsia="en-US"/>
        </w:rPr>
        <w:t> :</w:t>
      </w:r>
    </w:p>
    <w:p w14:paraId="6C086FEB" w14:textId="77777777" w:rsidR="0046142F" w:rsidRDefault="0046142F" w:rsidP="0046142F">
      <w:pPr>
        <w:rPr>
          <w:lang w:eastAsia="en-US"/>
        </w:rPr>
      </w:pPr>
      <w:r>
        <w:rPr>
          <w:lang w:eastAsia="en-US"/>
        </w:rPr>
        <w:t>— </w:t>
      </w:r>
      <w:r w:rsidR="003148C9">
        <w:rPr>
          <w:lang w:eastAsia="en-US"/>
        </w:rPr>
        <w:t>Ah çà</w:t>
      </w:r>
      <w:r>
        <w:rPr>
          <w:lang w:eastAsia="en-US"/>
        </w:rPr>
        <w:t xml:space="preserve"> ! </w:t>
      </w:r>
      <w:r w:rsidR="003148C9">
        <w:rPr>
          <w:lang w:eastAsia="en-US"/>
        </w:rPr>
        <w:t>qu</w:t>
      </w:r>
      <w:r>
        <w:rPr>
          <w:lang w:eastAsia="en-US"/>
        </w:rPr>
        <w:t>’</w:t>
      </w:r>
      <w:r w:rsidR="003148C9">
        <w:rPr>
          <w:lang w:eastAsia="en-US"/>
        </w:rPr>
        <w:t>est-ce que c</w:t>
      </w:r>
      <w:r>
        <w:rPr>
          <w:lang w:eastAsia="en-US"/>
        </w:rPr>
        <w:t>’</w:t>
      </w:r>
      <w:r w:rsidR="003148C9">
        <w:rPr>
          <w:lang w:eastAsia="en-US"/>
        </w:rPr>
        <w:t>est donc que ces trois lumières</w:t>
      </w:r>
      <w:r>
        <w:rPr>
          <w:lang w:eastAsia="en-US"/>
        </w:rPr>
        <w:t> ?…</w:t>
      </w:r>
    </w:p>
    <w:p w14:paraId="7C72340D" w14:textId="77777777" w:rsidR="0046142F" w:rsidRDefault="003148C9" w:rsidP="0046142F">
      <w:pPr>
        <w:rPr>
          <w:lang w:eastAsia="en-US"/>
        </w:rPr>
      </w:pPr>
      <w:r>
        <w:rPr>
          <w:lang w:eastAsia="en-US"/>
        </w:rPr>
        <w:t>Cela l</w:t>
      </w:r>
      <w:r w:rsidR="0046142F">
        <w:rPr>
          <w:lang w:eastAsia="en-US"/>
        </w:rPr>
        <w:t>’</w:t>
      </w:r>
      <w:r>
        <w:rPr>
          <w:lang w:eastAsia="en-US"/>
        </w:rPr>
        <w:t>intriguait</w:t>
      </w:r>
      <w:r w:rsidR="0046142F">
        <w:rPr>
          <w:lang w:eastAsia="en-US"/>
        </w:rPr>
        <w:t xml:space="preserve">. </w:t>
      </w:r>
      <w:r>
        <w:rPr>
          <w:lang w:eastAsia="en-US"/>
        </w:rPr>
        <w:t>Il avait en</w:t>
      </w:r>
      <w:r>
        <w:t>vie de prendre des informations auprès des bandits</w:t>
      </w:r>
      <w:r w:rsidR="0046142F">
        <w:rPr>
          <w:lang w:eastAsia="en-US"/>
        </w:rPr>
        <w:t>.</w:t>
      </w:r>
    </w:p>
    <w:p w14:paraId="765A594B" w14:textId="77777777" w:rsidR="0046142F" w:rsidRDefault="003148C9" w:rsidP="0046142F">
      <w:r>
        <w:rPr>
          <w:lang w:eastAsia="en-US"/>
        </w:rPr>
        <w:t>Par le fait</w:t>
      </w:r>
      <w:r w:rsidR="0046142F">
        <w:rPr>
          <w:lang w:eastAsia="en-US"/>
        </w:rPr>
        <w:t xml:space="preserve">, </w:t>
      </w:r>
      <w:r>
        <w:rPr>
          <w:lang w:eastAsia="en-US"/>
        </w:rPr>
        <w:t>à travers le feuillage léger des arbres au mois de mai</w:t>
      </w:r>
      <w:r w:rsidR="0046142F">
        <w:rPr>
          <w:lang w:eastAsia="en-US"/>
        </w:rPr>
        <w:t xml:space="preserve">, </w:t>
      </w:r>
      <w:r>
        <w:rPr>
          <w:lang w:eastAsia="en-US"/>
        </w:rPr>
        <w:t>c</w:t>
      </w:r>
      <w:r w:rsidR="0046142F">
        <w:rPr>
          <w:lang w:eastAsia="en-US"/>
        </w:rPr>
        <w:t>’</w:t>
      </w:r>
      <w:r>
        <w:rPr>
          <w:lang w:eastAsia="en-US"/>
        </w:rPr>
        <w:t xml:space="preserve">était quelque chose de merveilleux que ces trois </w:t>
      </w:r>
      <w:r>
        <w:rPr>
          <w:lang w:eastAsia="en-US"/>
        </w:rPr>
        <w:lastRenderedPageBreak/>
        <w:t>bouches</w:t>
      </w:r>
      <w:r>
        <w:rPr>
          <w:lang w:eastAsia="en-US"/>
        </w:rPr>
        <w:t xml:space="preserve"> de</w:t>
      </w:r>
      <w:r>
        <w:rPr>
          <w:lang w:eastAsia="en-US"/>
        </w:rPr>
        <w:t xml:space="preserve"> flammes</w:t>
      </w:r>
      <w:r w:rsidR="0046142F">
        <w:rPr>
          <w:lang w:eastAsia="en-US"/>
        </w:rPr>
        <w:t xml:space="preserve">. </w:t>
      </w:r>
      <w:r>
        <w:rPr>
          <w:lang w:eastAsia="en-US"/>
        </w:rPr>
        <w:t>Leurs clartés sanglantes montaient</w:t>
      </w:r>
      <w:r w:rsidR="0046142F">
        <w:rPr>
          <w:lang w:eastAsia="en-US"/>
        </w:rPr>
        <w:t xml:space="preserve">, </w:t>
      </w:r>
      <w:r>
        <w:rPr>
          <w:lang w:eastAsia="en-US"/>
        </w:rPr>
        <w:t>mouraient se rallumaient</w:t>
      </w:r>
      <w:r w:rsidR="0046142F">
        <w:rPr>
          <w:lang w:eastAsia="en-US"/>
        </w:rPr>
        <w:t xml:space="preserve">, </w:t>
      </w:r>
      <w:r>
        <w:rPr>
          <w:lang w:eastAsia="en-US"/>
        </w:rPr>
        <w:t>donnant au paysage un mouvement mys</w:t>
      </w:r>
      <w:hyperlink r:id="rId11" w:history="1">
        <w:r>
          <w:t>térieux et</w:t>
        </w:r>
      </w:hyperlink>
      <w:r>
        <w:t xml:space="preserve"> fantastique</w:t>
      </w:r>
      <w:r w:rsidR="0046142F">
        <w:t>.</w:t>
      </w:r>
    </w:p>
    <w:p w14:paraId="1026DF90" w14:textId="77777777" w:rsidR="0046142F" w:rsidRDefault="003148C9" w:rsidP="0046142F">
      <w:pPr>
        <w:rPr>
          <w:lang w:eastAsia="en-US"/>
        </w:rPr>
      </w:pPr>
      <w:r>
        <w:rPr>
          <w:lang w:eastAsia="en-US"/>
        </w:rPr>
        <w:t>N</w:t>
      </w:r>
      <w:r w:rsidR="0046142F">
        <w:rPr>
          <w:lang w:eastAsia="en-US"/>
        </w:rPr>
        <w:t>’</w:t>
      </w:r>
      <w:r>
        <w:rPr>
          <w:lang w:eastAsia="en-US"/>
        </w:rPr>
        <w:t>oublions pas le madère</w:t>
      </w:r>
      <w:r w:rsidR="0046142F">
        <w:rPr>
          <w:lang w:eastAsia="en-US"/>
        </w:rPr>
        <w:t>.</w:t>
      </w:r>
    </w:p>
    <w:p w14:paraId="52730BFA" w14:textId="77777777" w:rsidR="0046142F" w:rsidRDefault="003148C9" w:rsidP="0046142F">
      <w:pPr>
        <w:rPr>
          <w:lang w:eastAsia="en-US"/>
        </w:rPr>
      </w:pPr>
      <w:r>
        <w:rPr>
          <w:lang w:eastAsia="en-US"/>
        </w:rPr>
        <w:t>La tête de Mazurke était bonne contre les coups de bâton</w:t>
      </w:r>
      <w:r w:rsidR="0046142F">
        <w:rPr>
          <w:lang w:eastAsia="en-US"/>
        </w:rPr>
        <w:t xml:space="preserve">, </w:t>
      </w:r>
      <w:r>
        <w:rPr>
          <w:lang w:eastAsia="en-US"/>
        </w:rPr>
        <w:t>mais cet étrange combat</w:t>
      </w:r>
      <w:r w:rsidR="0046142F">
        <w:rPr>
          <w:lang w:eastAsia="en-US"/>
        </w:rPr>
        <w:t xml:space="preserve">, </w:t>
      </w:r>
      <w:r>
        <w:rPr>
          <w:lang w:eastAsia="en-US"/>
        </w:rPr>
        <w:t>muet</w:t>
      </w:r>
      <w:r w:rsidR="0046142F">
        <w:rPr>
          <w:lang w:eastAsia="en-US"/>
        </w:rPr>
        <w:t xml:space="preserve">, </w:t>
      </w:r>
      <w:r>
        <w:rPr>
          <w:lang w:eastAsia="en-US"/>
        </w:rPr>
        <w:t>sous la lueur de trois incendies</w:t>
      </w:r>
      <w:r w:rsidR="0046142F">
        <w:rPr>
          <w:lang w:eastAsia="en-US"/>
        </w:rPr>
        <w:t xml:space="preserve">, </w:t>
      </w:r>
      <w:r>
        <w:rPr>
          <w:lang w:eastAsia="en-US"/>
        </w:rPr>
        <w:t>égarait ce qui lu</w:t>
      </w:r>
      <w:r>
        <w:t>i restait de raison</w:t>
      </w:r>
      <w:r w:rsidR="0046142F">
        <w:rPr>
          <w:lang w:eastAsia="en-US"/>
        </w:rPr>
        <w:t>.</w:t>
      </w:r>
    </w:p>
    <w:p w14:paraId="537DE68D" w14:textId="0121C18F" w:rsidR="0046142F" w:rsidRDefault="003148C9" w:rsidP="0046142F">
      <w:pPr>
        <w:rPr>
          <w:lang w:eastAsia="en-US"/>
        </w:rPr>
      </w:pPr>
      <w:r>
        <w:rPr>
          <w:lang w:eastAsia="en-US"/>
        </w:rPr>
        <w:t>Il se défendait par instinct d</w:t>
      </w:r>
      <w:r w:rsidR="0046142F">
        <w:rPr>
          <w:lang w:eastAsia="en-US"/>
        </w:rPr>
        <w:t>’</w:t>
      </w:r>
      <w:r>
        <w:rPr>
          <w:lang w:eastAsia="en-US"/>
        </w:rPr>
        <w:t>homme et de soldat</w:t>
      </w:r>
      <w:r w:rsidR="0046142F">
        <w:rPr>
          <w:lang w:eastAsia="en-US"/>
        </w:rPr>
        <w:t xml:space="preserve">. </w:t>
      </w:r>
      <w:r w:rsidR="006C2AE1">
        <w:rPr>
          <w:lang w:eastAsia="en-US"/>
        </w:rPr>
        <w:t>—</w:t>
      </w:r>
      <w:r w:rsidR="0046142F">
        <w:rPr>
          <w:lang w:eastAsia="en-US"/>
        </w:rPr>
        <w:t xml:space="preserve"> </w:t>
      </w:r>
      <w:r>
        <w:rPr>
          <w:lang w:eastAsia="en-US"/>
        </w:rPr>
        <w:t>Les silhouettes de ses trois adversaires dansaient devant ses yeux et ne gardaient rien d</w:t>
      </w:r>
      <w:r w:rsidR="0046142F">
        <w:rPr>
          <w:lang w:eastAsia="en-US"/>
        </w:rPr>
        <w:t>’</w:t>
      </w:r>
      <w:r>
        <w:rPr>
          <w:lang w:eastAsia="en-US"/>
        </w:rPr>
        <w:t>humain</w:t>
      </w:r>
      <w:r w:rsidR="0046142F">
        <w:rPr>
          <w:lang w:eastAsia="en-US"/>
        </w:rPr>
        <w:t xml:space="preserve">. </w:t>
      </w:r>
      <w:r w:rsidR="006C2AE1">
        <w:rPr>
          <w:lang w:eastAsia="en-US"/>
        </w:rPr>
        <w:t>—</w:t>
      </w:r>
      <w:r w:rsidR="0046142F">
        <w:rPr>
          <w:lang w:eastAsia="en-US"/>
        </w:rPr>
        <w:t xml:space="preserve"> </w:t>
      </w:r>
      <w:r>
        <w:rPr>
          <w:lang w:eastAsia="en-US"/>
        </w:rPr>
        <w:t>C</w:t>
      </w:r>
      <w:r w:rsidR="0046142F">
        <w:rPr>
          <w:lang w:eastAsia="en-US"/>
        </w:rPr>
        <w:t>’</w:t>
      </w:r>
      <w:r>
        <w:rPr>
          <w:lang w:eastAsia="en-US"/>
        </w:rPr>
        <w:t>étaient des gnomes</w:t>
      </w:r>
      <w:r w:rsidR="0046142F">
        <w:rPr>
          <w:lang w:eastAsia="en-US"/>
        </w:rPr>
        <w:t>…</w:t>
      </w:r>
    </w:p>
    <w:p w14:paraId="1C6DBB32" w14:textId="77777777" w:rsidR="0046142F" w:rsidRDefault="003148C9" w:rsidP="0046142F">
      <w:pPr>
        <w:rPr>
          <w:lang w:eastAsia="en-US"/>
        </w:rPr>
      </w:pPr>
      <w:r>
        <w:rPr>
          <w:lang w:eastAsia="en-US"/>
        </w:rPr>
        <w:t>Que sais-je</w:t>
      </w:r>
      <w:r w:rsidR="0046142F">
        <w:rPr>
          <w:lang w:eastAsia="en-US"/>
        </w:rPr>
        <w:t xml:space="preserve"> ? </w:t>
      </w:r>
      <w:r>
        <w:rPr>
          <w:lang w:eastAsia="en-US"/>
        </w:rPr>
        <w:t>puisqu</w:t>
      </w:r>
      <w:r w:rsidR="0046142F">
        <w:rPr>
          <w:lang w:eastAsia="en-US"/>
        </w:rPr>
        <w:t>’</w:t>
      </w:r>
      <w:r>
        <w:rPr>
          <w:lang w:eastAsia="en-US"/>
        </w:rPr>
        <w:t>il s</w:t>
      </w:r>
      <w:r w:rsidR="0046142F">
        <w:rPr>
          <w:lang w:eastAsia="en-US"/>
        </w:rPr>
        <w:t>’</w:t>
      </w:r>
      <w:r>
        <w:rPr>
          <w:lang w:eastAsia="en-US"/>
        </w:rPr>
        <w:t xml:space="preserve">appelait </w:t>
      </w:r>
      <w:proofErr w:type="spellStart"/>
      <w:r>
        <w:rPr>
          <w:lang w:eastAsia="en-US"/>
        </w:rPr>
        <w:t>Mérieul</w:t>
      </w:r>
      <w:proofErr w:type="spellEnd"/>
      <w:r>
        <w:rPr>
          <w:lang w:eastAsia="en-US"/>
        </w:rPr>
        <w:t xml:space="preserve"> et</w:t>
      </w:r>
      <w:r w:rsidR="0046142F">
        <w:rPr>
          <w:lang w:eastAsia="en-US"/>
        </w:rPr>
        <w:t xml:space="preserve">, </w:t>
      </w:r>
      <w:r>
        <w:rPr>
          <w:lang w:eastAsia="en-US"/>
        </w:rPr>
        <w:t>qu</w:t>
      </w:r>
      <w:r w:rsidR="0046142F">
        <w:rPr>
          <w:lang w:eastAsia="en-US"/>
        </w:rPr>
        <w:t>’</w:t>
      </w:r>
      <w:r>
        <w:rPr>
          <w:lang w:eastAsia="en-US"/>
        </w:rPr>
        <w:t>il était</w:t>
      </w:r>
      <w:r>
        <w:t xml:space="preserve"> de Bretagne</w:t>
      </w:r>
      <w:r w:rsidR="0046142F">
        <w:rPr>
          <w:lang w:eastAsia="en-US"/>
        </w:rPr>
        <w:t xml:space="preserve">, </w:t>
      </w:r>
      <w:r>
        <w:rPr>
          <w:lang w:eastAsia="en-US"/>
        </w:rPr>
        <w:t>il dut penser aux chats courtauds des clairières</w:t>
      </w:r>
      <w:r w:rsidR="0046142F">
        <w:rPr>
          <w:lang w:eastAsia="en-US"/>
        </w:rPr>
        <w:t xml:space="preserve">, </w:t>
      </w:r>
      <w:r>
        <w:rPr>
          <w:lang w:eastAsia="en-US"/>
        </w:rPr>
        <w:t xml:space="preserve">et aux </w:t>
      </w:r>
      <w:proofErr w:type="spellStart"/>
      <w:r>
        <w:rPr>
          <w:i/>
          <w:iCs/>
        </w:rPr>
        <w:t>kourils</w:t>
      </w:r>
      <w:proofErr w:type="spellEnd"/>
      <w:r>
        <w:rPr>
          <w:lang w:eastAsia="en-US"/>
        </w:rPr>
        <w:t xml:space="preserve"> qui sautillent en rond autour des croix de granit dans les grandes landes du </w:t>
      </w:r>
      <w:proofErr w:type="spellStart"/>
      <w:r>
        <w:rPr>
          <w:lang w:eastAsia="en-US"/>
        </w:rPr>
        <w:t>Ceuil</w:t>
      </w:r>
      <w:proofErr w:type="spellEnd"/>
      <w:r w:rsidR="0046142F">
        <w:rPr>
          <w:lang w:eastAsia="en-US"/>
        </w:rPr>
        <w:t>.</w:t>
      </w:r>
    </w:p>
    <w:p w14:paraId="4A798AF1" w14:textId="77777777" w:rsidR="0046142F" w:rsidRDefault="003148C9" w:rsidP="0046142F">
      <w:pPr>
        <w:rPr>
          <w:lang w:eastAsia="en-US"/>
        </w:rPr>
      </w:pPr>
      <w:r>
        <w:rPr>
          <w:lang w:eastAsia="en-US"/>
        </w:rPr>
        <w:t>Mais ces trois torches gigantesques</w:t>
      </w:r>
      <w:r w:rsidR="0046142F">
        <w:rPr>
          <w:lang w:eastAsia="en-US"/>
        </w:rPr>
        <w:t xml:space="preserve">, </w:t>
      </w:r>
      <w:r>
        <w:rPr>
          <w:lang w:eastAsia="en-US"/>
        </w:rPr>
        <w:t>rouges</w:t>
      </w:r>
      <w:r w:rsidR="0046142F">
        <w:rPr>
          <w:lang w:eastAsia="en-US"/>
        </w:rPr>
        <w:t xml:space="preserve">, </w:t>
      </w:r>
      <w:r>
        <w:rPr>
          <w:lang w:eastAsia="en-US"/>
        </w:rPr>
        <w:t>dévorantes</w:t>
      </w:r>
      <w:r w:rsidR="0046142F">
        <w:rPr>
          <w:lang w:eastAsia="en-US"/>
        </w:rPr>
        <w:t> !…</w:t>
      </w:r>
    </w:p>
    <w:p w14:paraId="693B35E1" w14:textId="77777777" w:rsidR="0046142F" w:rsidRDefault="003148C9" w:rsidP="0046142F">
      <w:pPr>
        <w:rPr>
          <w:lang w:eastAsia="en-US"/>
        </w:rPr>
      </w:pPr>
      <w:r>
        <w:rPr>
          <w:lang w:eastAsia="en-US"/>
        </w:rPr>
        <w:t>Bon</w:t>
      </w:r>
      <w:r w:rsidR="0046142F">
        <w:rPr>
          <w:lang w:eastAsia="en-US"/>
        </w:rPr>
        <w:t xml:space="preserve"> ! </w:t>
      </w:r>
      <w:r>
        <w:rPr>
          <w:lang w:eastAsia="en-US"/>
        </w:rPr>
        <w:t>un coup de bâton sur la nu</w:t>
      </w:r>
      <w:r>
        <w:t>que</w:t>
      </w:r>
      <w:r w:rsidR="0046142F">
        <w:rPr>
          <w:lang w:eastAsia="en-US"/>
        </w:rPr>
        <w:t xml:space="preserve"> ! </w:t>
      </w:r>
      <w:r>
        <w:rPr>
          <w:lang w:eastAsia="en-US"/>
        </w:rPr>
        <w:t>un barreau de la clôtures cassé sur la tête du paletot</w:t>
      </w:r>
      <w:r w:rsidR="0046142F">
        <w:rPr>
          <w:lang w:eastAsia="en-US"/>
        </w:rPr>
        <w:t> !</w:t>
      </w:r>
    </w:p>
    <w:p w14:paraId="490E1CF3" w14:textId="77777777" w:rsidR="0046142F" w:rsidRDefault="003148C9" w:rsidP="0046142F">
      <w:pPr>
        <w:rPr>
          <w:lang w:eastAsia="en-US"/>
        </w:rPr>
      </w:pPr>
      <w:r>
        <w:rPr>
          <w:lang w:eastAsia="en-US"/>
        </w:rPr>
        <w:t>Les trois torches</w:t>
      </w:r>
      <w:r w:rsidR="0046142F">
        <w:rPr>
          <w:lang w:eastAsia="en-US"/>
        </w:rPr>
        <w:t xml:space="preserve"> ? </w:t>
      </w:r>
      <w:r>
        <w:rPr>
          <w:lang w:eastAsia="en-US"/>
        </w:rPr>
        <w:t>Pauvre Mazurke</w:t>
      </w:r>
      <w:r w:rsidR="0046142F">
        <w:rPr>
          <w:lang w:eastAsia="en-US"/>
        </w:rPr>
        <w:t xml:space="preserve">. </w:t>
      </w:r>
      <w:r>
        <w:rPr>
          <w:lang w:eastAsia="en-US"/>
        </w:rPr>
        <w:t>Nous aurions voulu être là pour lui porter aide et lui dire un peu ce qu</w:t>
      </w:r>
      <w:r w:rsidR="0046142F">
        <w:rPr>
          <w:lang w:eastAsia="en-US"/>
        </w:rPr>
        <w:t>’</w:t>
      </w:r>
      <w:r>
        <w:rPr>
          <w:lang w:eastAsia="en-US"/>
        </w:rPr>
        <w:t>étaient ces trois torches flamboyantes</w:t>
      </w:r>
      <w:r w:rsidR="0046142F">
        <w:rPr>
          <w:lang w:eastAsia="en-US"/>
        </w:rPr>
        <w:t>.</w:t>
      </w:r>
    </w:p>
    <w:p w14:paraId="7702BE3D" w14:textId="77777777" w:rsidR="0046142F" w:rsidRDefault="003148C9" w:rsidP="0046142F">
      <w:pPr>
        <w:rPr>
          <w:lang w:eastAsia="en-US"/>
        </w:rPr>
      </w:pPr>
      <w:r>
        <w:rPr>
          <w:lang w:eastAsia="en-US"/>
        </w:rPr>
        <w:t>Il n</w:t>
      </w:r>
      <w:r w:rsidR="0046142F">
        <w:rPr>
          <w:lang w:eastAsia="en-US"/>
        </w:rPr>
        <w:t>’</w:t>
      </w:r>
      <w:r>
        <w:rPr>
          <w:lang w:eastAsia="en-US"/>
        </w:rPr>
        <w:t xml:space="preserve">y avait </w:t>
      </w:r>
      <w:proofErr w:type="spellStart"/>
      <w:r>
        <w:rPr>
          <w:lang w:eastAsia="en-US"/>
        </w:rPr>
        <w:t>la</w:t>
      </w:r>
      <w:proofErr w:type="spellEnd"/>
      <w:r>
        <w:rPr>
          <w:lang w:eastAsia="en-US"/>
        </w:rPr>
        <w:t xml:space="preserve"> rien de féerique</w:t>
      </w:r>
      <w:r w:rsidR="0046142F">
        <w:rPr>
          <w:lang w:eastAsia="en-US"/>
        </w:rPr>
        <w:t xml:space="preserve">, </w:t>
      </w:r>
      <w:r>
        <w:rPr>
          <w:lang w:eastAsia="en-US"/>
        </w:rPr>
        <w:t>hélas</w:t>
      </w:r>
      <w:r w:rsidR="0046142F">
        <w:rPr>
          <w:lang w:eastAsia="en-US"/>
        </w:rPr>
        <w:t xml:space="preserve"> ! </w:t>
      </w:r>
      <w:r>
        <w:rPr>
          <w:lang w:eastAsia="en-US"/>
        </w:rPr>
        <w:t>où diable voudriez-vous prendre la féerie à trois cents pas de l</w:t>
      </w:r>
      <w:r w:rsidR="0046142F">
        <w:rPr>
          <w:lang w:eastAsia="en-US"/>
        </w:rPr>
        <w:t>’</w:t>
      </w:r>
      <w:r>
        <w:rPr>
          <w:lang w:eastAsia="en-US"/>
        </w:rPr>
        <w:t>École-Militaire dans cet affreux quartier des arbres malades</w:t>
      </w:r>
      <w:r w:rsidR="0046142F">
        <w:rPr>
          <w:lang w:eastAsia="en-US"/>
        </w:rPr>
        <w:t xml:space="preserve">, </w:t>
      </w:r>
      <w:r>
        <w:rPr>
          <w:lang w:eastAsia="en-US"/>
        </w:rPr>
        <w:t>des gazons pelés</w:t>
      </w:r>
      <w:r w:rsidR="0046142F">
        <w:rPr>
          <w:lang w:eastAsia="en-US"/>
        </w:rPr>
        <w:t xml:space="preserve">, </w:t>
      </w:r>
      <w:r>
        <w:rPr>
          <w:lang w:eastAsia="en-US"/>
        </w:rPr>
        <w:t>des murs crevés</w:t>
      </w:r>
      <w:r w:rsidR="0046142F">
        <w:rPr>
          <w:lang w:eastAsia="en-US"/>
        </w:rPr>
        <w:t xml:space="preserve">, </w:t>
      </w:r>
      <w:r>
        <w:rPr>
          <w:lang w:eastAsia="en-US"/>
        </w:rPr>
        <w:t>des briques amoncelées sous la poussière de plâtre</w:t>
      </w:r>
      <w:r w:rsidR="0046142F">
        <w:rPr>
          <w:lang w:eastAsia="en-US"/>
        </w:rPr>
        <w:t> ?</w:t>
      </w:r>
    </w:p>
    <w:p w14:paraId="753B7FE8" w14:textId="77777777" w:rsidR="0046142F" w:rsidRDefault="003148C9" w:rsidP="0046142F">
      <w:pPr>
        <w:rPr>
          <w:lang w:eastAsia="en-US"/>
        </w:rPr>
      </w:pPr>
      <w:r>
        <w:rPr>
          <w:lang w:eastAsia="en-US"/>
        </w:rPr>
        <w:lastRenderedPageBreak/>
        <w:t>Nous sommes quelque part derrière le Gro</w:t>
      </w:r>
      <w:r>
        <w:t>s-Caillou</w:t>
      </w:r>
      <w:r w:rsidR="0046142F">
        <w:rPr>
          <w:lang w:eastAsia="en-US"/>
        </w:rPr>
        <w:t xml:space="preserve">, </w:t>
      </w:r>
      <w:r>
        <w:rPr>
          <w:lang w:eastAsia="en-US"/>
        </w:rPr>
        <w:t>entre une fabrique de produits chimiques et une blanchisserie</w:t>
      </w:r>
      <w:r w:rsidR="0046142F">
        <w:rPr>
          <w:lang w:eastAsia="en-US"/>
        </w:rPr>
        <w:t xml:space="preserve">. </w:t>
      </w:r>
      <w:r>
        <w:rPr>
          <w:lang w:eastAsia="en-US"/>
        </w:rPr>
        <w:t>Bouchez-vous le nez</w:t>
      </w:r>
      <w:r w:rsidR="0046142F">
        <w:rPr>
          <w:lang w:eastAsia="en-US"/>
        </w:rPr>
        <w:t>.</w:t>
      </w:r>
    </w:p>
    <w:p w14:paraId="4CF9E722" w14:textId="77777777" w:rsidR="0046142F" w:rsidRDefault="003148C9" w:rsidP="0046142F">
      <w:pPr>
        <w:rPr>
          <w:lang w:eastAsia="en-US"/>
        </w:rPr>
      </w:pPr>
      <w:r>
        <w:rPr>
          <w:lang w:eastAsia="en-US"/>
        </w:rPr>
        <w:t>Les trois chevelures de flammes</w:t>
      </w:r>
      <w:r w:rsidR="0046142F">
        <w:rPr>
          <w:lang w:eastAsia="en-US"/>
        </w:rPr>
        <w:t xml:space="preserve">, </w:t>
      </w:r>
      <w:r>
        <w:rPr>
          <w:lang w:eastAsia="en-US"/>
        </w:rPr>
        <w:t>les trois torches miraculeuses</w:t>
      </w:r>
      <w:r w:rsidR="0046142F">
        <w:rPr>
          <w:lang w:eastAsia="en-US"/>
        </w:rPr>
        <w:t xml:space="preserve">, </w:t>
      </w:r>
      <w:r>
        <w:rPr>
          <w:lang w:eastAsia="en-US"/>
        </w:rPr>
        <w:t>ce sont les fourneaux des forges de Grenelle</w:t>
      </w:r>
      <w:r w:rsidR="0046142F">
        <w:rPr>
          <w:lang w:eastAsia="en-US"/>
        </w:rPr>
        <w:t>.</w:t>
      </w:r>
    </w:p>
    <w:p w14:paraId="65C775A2" w14:textId="77777777" w:rsidR="0046142F" w:rsidRDefault="003148C9" w:rsidP="0046142F">
      <w:pPr>
        <w:rPr>
          <w:lang w:eastAsia="en-US"/>
        </w:rPr>
      </w:pPr>
      <w:r>
        <w:rPr>
          <w:lang w:eastAsia="en-US"/>
        </w:rPr>
        <w:t>Nous défions nos amis et nos ennemis de nous all</w:t>
      </w:r>
      <w:r>
        <w:t>umer d</w:t>
      </w:r>
      <w:r>
        <w:rPr>
          <w:lang w:eastAsia="en-US"/>
        </w:rPr>
        <w:t>e plus belles chandelles</w:t>
      </w:r>
      <w:r w:rsidR="0046142F">
        <w:rPr>
          <w:lang w:eastAsia="en-US"/>
        </w:rPr>
        <w:t>.</w:t>
      </w:r>
    </w:p>
    <w:p w14:paraId="7090B2C5" w14:textId="77777777" w:rsidR="0046142F" w:rsidRDefault="003148C9" w:rsidP="0046142F">
      <w:pPr>
        <w:rPr>
          <w:lang w:eastAsia="en-US"/>
        </w:rPr>
      </w:pPr>
      <w:r>
        <w:rPr>
          <w:lang w:eastAsia="en-US"/>
        </w:rPr>
        <w:t>Mazurke ne pouvait deviner cela</w:t>
      </w:r>
      <w:r w:rsidR="0046142F">
        <w:rPr>
          <w:lang w:eastAsia="en-US"/>
        </w:rPr>
        <w:t>.</w:t>
      </w:r>
    </w:p>
    <w:p w14:paraId="4D4EFFA7" w14:textId="77777777" w:rsidR="0046142F" w:rsidRDefault="003148C9" w:rsidP="0046142F">
      <w:pPr>
        <w:rPr>
          <w:lang w:eastAsia="en-US"/>
        </w:rPr>
      </w:pPr>
      <w:r>
        <w:rPr>
          <w:lang w:eastAsia="en-US"/>
        </w:rPr>
        <w:t>Et les philosophes ne s</w:t>
      </w:r>
      <w:r w:rsidR="0046142F">
        <w:rPr>
          <w:lang w:eastAsia="en-US"/>
        </w:rPr>
        <w:t>’</w:t>
      </w:r>
      <w:r>
        <w:rPr>
          <w:lang w:eastAsia="en-US"/>
        </w:rPr>
        <w:t>en inquiétaient guère</w:t>
      </w:r>
      <w:r w:rsidR="0046142F">
        <w:rPr>
          <w:lang w:eastAsia="en-US"/>
        </w:rPr>
        <w:t>.</w:t>
      </w:r>
    </w:p>
    <w:p w14:paraId="5FEFC6EE" w14:textId="6F890203" w:rsidR="0046142F" w:rsidRDefault="003148C9" w:rsidP="0046142F">
      <w:pPr>
        <w:rPr>
          <w:lang w:eastAsia="en-US"/>
        </w:rPr>
      </w:pPr>
      <w:r>
        <w:rPr>
          <w:lang w:eastAsia="en-US"/>
        </w:rPr>
        <w:t>Mais le combat chauffait</w:t>
      </w:r>
      <w:r w:rsidR="0046142F">
        <w:rPr>
          <w:lang w:eastAsia="en-US"/>
        </w:rPr>
        <w:t xml:space="preserve">. </w:t>
      </w:r>
      <w:r w:rsidR="006C2AE1">
        <w:rPr>
          <w:lang w:eastAsia="en-US"/>
        </w:rPr>
        <w:t>—</w:t>
      </w:r>
      <w:r w:rsidR="0046142F">
        <w:rPr>
          <w:lang w:eastAsia="en-US"/>
        </w:rPr>
        <w:t xml:space="preserve"> </w:t>
      </w:r>
      <w:proofErr w:type="spellStart"/>
      <w:r>
        <w:rPr>
          <w:lang w:eastAsia="en-US"/>
        </w:rPr>
        <w:t>Tubleu</w:t>
      </w:r>
      <w:proofErr w:type="spellEnd"/>
      <w:r w:rsidR="0046142F">
        <w:rPr>
          <w:lang w:eastAsia="en-US"/>
        </w:rPr>
        <w:t xml:space="preserve"> ! </w:t>
      </w:r>
      <w:r>
        <w:rPr>
          <w:lang w:eastAsia="en-US"/>
        </w:rPr>
        <w:t>les blouses avaient du sang et le paletot n</w:t>
      </w:r>
      <w:r w:rsidR="0046142F">
        <w:rPr>
          <w:lang w:eastAsia="en-US"/>
        </w:rPr>
        <w:t>’</w:t>
      </w:r>
      <w:r>
        <w:rPr>
          <w:lang w:eastAsia="en-US"/>
        </w:rPr>
        <w:t>y voyait plus que d</w:t>
      </w:r>
      <w:r w:rsidR="0046142F">
        <w:rPr>
          <w:lang w:eastAsia="en-US"/>
        </w:rPr>
        <w:t>’</w:t>
      </w:r>
      <w:r>
        <w:rPr>
          <w:lang w:eastAsia="en-US"/>
        </w:rPr>
        <w:t>un œil</w:t>
      </w:r>
      <w:r w:rsidR="0046142F">
        <w:rPr>
          <w:lang w:eastAsia="en-US"/>
        </w:rPr>
        <w:t xml:space="preserve">. </w:t>
      </w:r>
      <w:r w:rsidR="006C2AE1">
        <w:rPr>
          <w:lang w:eastAsia="en-US"/>
        </w:rPr>
        <w:t>—</w:t>
      </w:r>
      <w:r w:rsidR="0046142F">
        <w:rPr>
          <w:lang w:eastAsia="en-US"/>
        </w:rPr>
        <w:t xml:space="preserve"> </w:t>
      </w:r>
      <w:r>
        <w:rPr>
          <w:lang w:eastAsia="en-US"/>
        </w:rPr>
        <w:t>Quant à Mazurke</w:t>
      </w:r>
      <w:r w:rsidR="0046142F">
        <w:rPr>
          <w:lang w:eastAsia="en-US"/>
        </w:rPr>
        <w:t xml:space="preserve">, </w:t>
      </w:r>
      <w:r>
        <w:rPr>
          <w:lang w:eastAsia="en-US"/>
        </w:rPr>
        <w:t>son pardessus</w:t>
      </w:r>
      <w:r>
        <w:t xml:space="preserve"> était littéralement en lambeaux</w:t>
      </w:r>
      <w:r w:rsidR="0046142F">
        <w:rPr>
          <w:lang w:eastAsia="en-US"/>
        </w:rPr>
        <w:t xml:space="preserve">, </w:t>
      </w:r>
      <w:r>
        <w:rPr>
          <w:lang w:eastAsia="en-US"/>
        </w:rPr>
        <w:t>et la fatigue le brisait encore plus que les coups</w:t>
      </w:r>
      <w:r w:rsidR="0046142F">
        <w:rPr>
          <w:lang w:eastAsia="en-US"/>
        </w:rPr>
        <w:t>.</w:t>
      </w:r>
    </w:p>
    <w:p w14:paraId="41538A8F" w14:textId="12DBBD00" w:rsidR="0046142F" w:rsidRDefault="003148C9" w:rsidP="0046142F">
      <w:pPr>
        <w:rPr>
          <w:lang w:eastAsia="en-US"/>
        </w:rPr>
      </w:pPr>
      <w:r>
        <w:rPr>
          <w:lang w:eastAsia="en-US"/>
        </w:rPr>
        <w:t xml:space="preserve">Il se réfugia derrière la clôture pour reprendre </w:t>
      </w:r>
      <w:r>
        <w:rPr>
          <w:lang w:eastAsia="en-US"/>
        </w:rPr>
        <w:t>haleine</w:t>
      </w:r>
      <w:r w:rsidR="0046142F">
        <w:rPr>
          <w:lang w:eastAsia="en-US"/>
        </w:rPr>
        <w:t>.</w:t>
      </w:r>
    </w:p>
    <w:p w14:paraId="7B09B765" w14:textId="77777777" w:rsidR="0046142F" w:rsidRDefault="003148C9" w:rsidP="0046142F">
      <w:pPr>
        <w:rPr>
          <w:lang w:eastAsia="en-US"/>
        </w:rPr>
      </w:pPr>
      <w:r>
        <w:rPr>
          <w:lang w:eastAsia="en-US"/>
        </w:rPr>
        <w:t>Hurrah</w:t>
      </w:r>
      <w:r w:rsidR="0046142F">
        <w:rPr>
          <w:lang w:eastAsia="en-US"/>
        </w:rPr>
        <w:t xml:space="preserve"> ! </w:t>
      </w:r>
      <w:r>
        <w:rPr>
          <w:lang w:eastAsia="en-US"/>
        </w:rPr>
        <w:t>nos cosaques s</w:t>
      </w:r>
      <w:r w:rsidR="0046142F">
        <w:rPr>
          <w:lang w:eastAsia="en-US"/>
        </w:rPr>
        <w:t>’</w:t>
      </w:r>
      <w:r>
        <w:rPr>
          <w:lang w:eastAsia="en-US"/>
        </w:rPr>
        <w:t>élancèrent tous à la fois</w:t>
      </w:r>
      <w:r w:rsidR="0046142F">
        <w:rPr>
          <w:lang w:eastAsia="en-US"/>
        </w:rPr>
        <w:t xml:space="preserve">. </w:t>
      </w:r>
      <w:r>
        <w:rPr>
          <w:lang w:eastAsia="en-US"/>
        </w:rPr>
        <w:t xml:space="preserve">Il y eut une dernière lutte corps à corps dans laquelle le </w:t>
      </w:r>
      <w:r>
        <w:t>pardessus de Mazurke resta aux mains des assaillants</w:t>
      </w:r>
      <w:r w:rsidR="0046142F">
        <w:rPr>
          <w:lang w:eastAsia="en-US"/>
        </w:rPr>
        <w:t>.</w:t>
      </w:r>
    </w:p>
    <w:p w14:paraId="71E163EB" w14:textId="6F105713" w:rsidR="0046142F" w:rsidRDefault="003148C9" w:rsidP="0046142F">
      <w:pPr>
        <w:rPr>
          <w:lang w:eastAsia="en-US"/>
        </w:rPr>
      </w:pPr>
      <w:r>
        <w:rPr>
          <w:lang w:eastAsia="en-US"/>
        </w:rPr>
        <w:t xml:space="preserve">Si vous êtes revenus de Versailles sur le tard avec la dame </w:t>
      </w:r>
      <w:proofErr w:type="spellStart"/>
      <w:r>
        <w:rPr>
          <w:lang w:eastAsia="en-US"/>
        </w:rPr>
        <w:t>Schontz</w:t>
      </w:r>
      <w:proofErr w:type="spellEnd"/>
      <w:r>
        <w:rPr>
          <w:lang w:eastAsia="en-US"/>
        </w:rPr>
        <w:t xml:space="preserve"> de </w:t>
      </w:r>
      <w:r w:rsidR="0046142F">
        <w:rPr>
          <w:lang w:eastAsia="en-US"/>
        </w:rPr>
        <w:t>M. de </w:t>
      </w:r>
      <w:r>
        <w:rPr>
          <w:lang w:eastAsia="en-US"/>
        </w:rPr>
        <w:t xml:space="preserve">Balzac ou de toute autre blonde </w:t>
      </w:r>
      <w:proofErr w:type="spellStart"/>
      <w:r>
        <w:rPr>
          <w:lang w:eastAsia="en-US"/>
        </w:rPr>
        <w:t>Cerceil</w:t>
      </w:r>
      <w:proofErr w:type="spellEnd"/>
      <w:r w:rsidR="0046142F">
        <w:rPr>
          <w:lang w:eastAsia="en-US"/>
        </w:rPr>
        <w:t xml:space="preserve">, </w:t>
      </w:r>
      <w:r>
        <w:rPr>
          <w:lang w:eastAsia="en-US"/>
        </w:rPr>
        <w:t>vous avez dû les voir</w:t>
      </w:r>
      <w:r w:rsidR="0046142F">
        <w:rPr>
          <w:lang w:eastAsia="en-US"/>
        </w:rPr>
        <w:t xml:space="preserve">, </w:t>
      </w:r>
      <w:r>
        <w:rPr>
          <w:lang w:eastAsia="en-US"/>
        </w:rPr>
        <w:t>ces crinières de feu qui se déploient au vent de l</w:t>
      </w:r>
      <w:r w:rsidR="0046142F">
        <w:rPr>
          <w:lang w:eastAsia="en-US"/>
        </w:rPr>
        <w:t>’</w:t>
      </w:r>
      <w:r>
        <w:rPr>
          <w:lang w:eastAsia="en-US"/>
        </w:rPr>
        <w:t>autre côt</w:t>
      </w:r>
      <w:r>
        <w:t>é de la Seine</w:t>
      </w:r>
      <w:r w:rsidR="0046142F">
        <w:rPr>
          <w:lang w:eastAsia="en-US"/>
        </w:rPr>
        <w:t>.</w:t>
      </w:r>
    </w:p>
    <w:p w14:paraId="4E0D0F89" w14:textId="25F3DE2B" w:rsidR="0046142F" w:rsidRDefault="003148C9" w:rsidP="0046142F">
      <w:pPr>
        <w:rPr>
          <w:lang w:eastAsia="en-US"/>
        </w:rPr>
      </w:pPr>
      <w:r>
        <w:rPr>
          <w:lang w:eastAsia="en-US"/>
        </w:rPr>
        <w:t>Elles brillent</w:t>
      </w:r>
      <w:r w:rsidR="0046142F">
        <w:rPr>
          <w:lang w:eastAsia="en-US"/>
        </w:rPr>
        <w:t xml:space="preserve">, </w:t>
      </w:r>
      <w:r>
        <w:rPr>
          <w:lang w:eastAsia="en-US"/>
        </w:rPr>
        <w:t>elles brûlent</w:t>
      </w:r>
      <w:r w:rsidR="0046142F">
        <w:rPr>
          <w:lang w:eastAsia="en-US"/>
        </w:rPr>
        <w:t xml:space="preserve">. </w:t>
      </w:r>
      <w:r w:rsidR="006C2AE1">
        <w:rPr>
          <w:lang w:eastAsia="en-US"/>
        </w:rPr>
        <w:t>—</w:t>
      </w:r>
      <w:r w:rsidR="0046142F">
        <w:rPr>
          <w:lang w:eastAsia="en-US"/>
        </w:rPr>
        <w:t xml:space="preserve"> </w:t>
      </w:r>
      <w:r>
        <w:rPr>
          <w:lang w:eastAsia="en-US"/>
        </w:rPr>
        <w:t>Puis</w:t>
      </w:r>
      <w:r w:rsidR="0046142F">
        <w:rPr>
          <w:lang w:eastAsia="en-US"/>
        </w:rPr>
        <w:t xml:space="preserve">, </w:t>
      </w:r>
      <w:r>
        <w:rPr>
          <w:lang w:eastAsia="en-US"/>
        </w:rPr>
        <w:t>c</w:t>
      </w:r>
      <w:r w:rsidR="0046142F">
        <w:rPr>
          <w:lang w:eastAsia="en-US"/>
        </w:rPr>
        <w:t>’</w:t>
      </w:r>
      <w:r>
        <w:rPr>
          <w:lang w:eastAsia="en-US"/>
        </w:rPr>
        <w:t>est comme un coup de théâtre</w:t>
      </w:r>
      <w:r w:rsidR="0046142F">
        <w:rPr>
          <w:lang w:eastAsia="en-US"/>
        </w:rPr>
        <w:t xml:space="preserve"> : </w:t>
      </w:r>
      <w:r>
        <w:rPr>
          <w:lang w:eastAsia="en-US"/>
        </w:rPr>
        <w:t>elles s</w:t>
      </w:r>
      <w:r w:rsidR="0046142F">
        <w:rPr>
          <w:lang w:eastAsia="en-US"/>
        </w:rPr>
        <w:t>’</w:t>
      </w:r>
      <w:r>
        <w:rPr>
          <w:lang w:eastAsia="en-US"/>
        </w:rPr>
        <w:t>éteignent toutes à la fois</w:t>
      </w:r>
      <w:r w:rsidR="0046142F">
        <w:rPr>
          <w:lang w:eastAsia="en-US"/>
        </w:rPr>
        <w:t>.</w:t>
      </w:r>
    </w:p>
    <w:p w14:paraId="07B93974" w14:textId="77777777" w:rsidR="0046142F" w:rsidRDefault="003148C9" w:rsidP="0046142F">
      <w:pPr>
        <w:rPr>
          <w:lang w:eastAsia="en-US"/>
        </w:rPr>
      </w:pPr>
      <w:r>
        <w:rPr>
          <w:lang w:eastAsia="en-US"/>
        </w:rPr>
        <w:t>Le coup de théâtre eut lieu pour Mazurke et les trois philosophes</w:t>
      </w:r>
      <w:r w:rsidR="0046142F">
        <w:rPr>
          <w:lang w:eastAsia="en-US"/>
        </w:rPr>
        <w:t xml:space="preserve">. </w:t>
      </w:r>
      <w:r>
        <w:rPr>
          <w:lang w:eastAsia="en-US"/>
        </w:rPr>
        <w:t>Au moment où la lutte s</w:t>
      </w:r>
      <w:r w:rsidR="0046142F">
        <w:rPr>
          <w:lang w:eastAsia="en-US"/>
        </w:rPr>
        <w:t>’</w:t>
      </w:r>
      <w:r>
        <w:rPr>
          <w:lang w:eastAsia="en-US"/>
        </w:rPr>
        <w:t>achevait dans les convulsions et les sou</w:t>
      </w:r>
      <w:r>
        <w:t>bresauts désespérés</w:t>
      </w:r>
      <w:r w:rsidR="0046142F">
        <w:rPr>
          <w:lang w:eastAsia="en-US"/>
        </w:rPr>
        <w:t xml:space="preserve">, </w:t>
      </w:r>
      <w:r>
        <w:rPr>
          <w:lang w:eastAsia="en-US"/>
        </w:rPr>
        <w:t>les forges s</w:t>
      </w:r>
      <w:r w:rsidR="0046142F">
        <w:rPr>
          <w:lang w:eastAsia="en-US"/>
        </w:rPr>
        <w:t>’</w:t>
      </w:r>
      <w:r>
        <w:rPr>
          <w:lang w:eastAsia="en-US"/>
        </w:rPr>
        <w:t>éteignirent</w:t>
      </w:r>
      <w:r w:rsidR="0046142F">
        <w:rPr>
          <w:lang w:eastAsia="en-US"/>
        </w:rPr>
        <w:t xml:space="preserve">, </w:t>
      </w:r>
      <w:r>
        <w:rPr>
          <w:lang w:eastAsia="en-US"/>
        </w:rPr>
        <w:t>plongeant les alentours dans la nuit noire</w:t>
      </w:r>
      <w:r w:rsidR="0046142F">
        <w:rPr>
          <w:lang w:eastAsia="en-US"/>
        </w:rPr>
        <w:t>.</w:t>
      </w:r>
    </w:p>
    <w:p w14:paraId="4034BDC8" w14:textId="77777777" w:rsidR="0046142F" w:rsidRDefault="003148C9" w:rsidP="0046142F">
      <w:pPr>
        <w:rPr>
          <w:lang w:eastAsia="en-US"/>
        </w:rPr>
      </w:pPr>
      <w:r>
        <w:rPr>
          <w:lang w:eastAsia="en-US"/>
        </w:rPr>
        <w:lastRenderedPageBreak/>
        <w:t>Mais il y eut quelque chose de bien plus inattendu</w:t>
      </w:r>
      <w:r w:rsidR="0046142F">
        <w:rPr>
          <w:lang w:eastAsia="en-US"/>
        </w:rPr>
        <w:t xml:space="preserve">. </w:t>
      </w:r>
      <w:r>
        <w:rPr>
          <w:lang w:eastAsia="en-US"/>
        </w:rPr>
        <w:t>Mazurke n</w:t>
      </w:r>
      <w:r w:rsidR="0046142F">
        <w:rPr>
          <w:lang w:eastAsia="en-US"/>
        </w:rPr>
        <w:t>’</w:t>
      </w:r>
      <w:r>
        <w:rPr>
          <w:lang w:eastAsia="en-US"/>
        </w:rPr>
        <w:t>était plus là</w:t>
      </w:r>
      <w:r w:rsidR="0046142F">
        <w:rPr>
          <w:lang w:eastAsia="en-US"/>
        </w:rPr>
        <w:t>.</w:t>
      </w:r>
    </w:p>
    <w:p w14:paraId="2FDA13AC" w14:textId="77777777" w:rsidR="0046142F" w:rsidRDefault="003148C9" w:rsidP="0046142F">
      <w:pPr>
        <w:rPr>
          <w:lang w:eastAsia="en-US"/>
        </w:rPr>
      </w:pPr>
      <w:r>
        <w:rPr>
          <w:lang w:eastAsia="en-US"/>
        </w:rPr>
        <w:t>Mazurke avait disparu</w:t>
      </w:r>
      <w:r w:rsidR="0046142F">
        <w:rPr>
          <w:lang w:eastAsia="en-US"/>
        </w:rPr>
        <w:t>.</w:t>
      </w:r>
    </w:p>
    <w:p w14:paraId="73328C0C" w14:textId="77777777" w:rsidR="0046142F" w:rsidRDefault="003148C9" w:rsidP="0046142F">
      <w:pPr>
        <w:rPr>
          <w:lang w:eastAsia="en-US"/>
        </w:rPr>
      </w:pPr>
      <w:r>
        <w:rPr>
          <w:lang w:eastAsia="en-US"/>
        </w:rPr>
        <w:t>Mazurke était tombé sous un dernier coup</w:t>
      </w:r>
      <w:r w:rsidR="0046142F">
        <w:rPr>
          <w:lang w:eastAsia="en-US"/>
        </w:rPr>
        <w:t xml:space="preserve">. </w:t>
      </w:r>
      <w:r>
        <w:rPr>
          <w:lang w:eastAsia="en-US"/>
        </w:rPr>
        <w:t>Sa poitrine avait re</w:t>
      </w:r>
      <w:r>
        <w:t>ndu un gémissement</w:t>
      </w:r>
      <w:r w:rsidR="0046142F">
        <w:rPr>
          <w:lang w:eastAsia="en-US"/>
        </w:rPr>
        <w:t xml:space="preserve">. </w:t>
      </w:r>
      <w:r>
        <w:rPr>
          <w:lang w:eastAsia="en-US"/>
        </w:rPr>
        <w:t>Assurément il n</w:t>
      </w:r>
      <w:r w:rsidR="0046142F">
        <w:rPr>
          <w:lang w:eastAsia="en-US"/>
        </w:rPr>
        <w:t>’</w:t>
      </w:r>
      <w:r>
        <w:rPr>
          <w:lang w:eastAsia="en-US"/>
        </w:rPr>
        <w:t>avait pu s</w:t>
      </w:r>
      <w:r w:rsidR="0046142F">
        <w:rPr>
          <w:lang w:eastAsia="en-US"/>
        </w:rPr>
        <w:t>’</w:t>
      </w:r>
      <w:r>
        <w:rPr>
          <w:lang w:eastAsia="en-US"/>
        </w:rPr>
        <w:t>enfuir</w:t>
      </w:r>
      <w:r w:rsidR="0046142F">
        <w:rPr>
          <w:lang w:eastAsia="en-US"/>
        </w:rPr>
        <w:t xml:space="preserve">, </w:t>
      </w:r>
      <w:r>
        <w:rPr>
          <w:lang w:eastAsia="en-US"/>
        </w:rPr>
        <w:t>car il était plus qu</w:t>
      </w:r>
      <w:r w:rsidR="0046142F">
        <w:rPr>
          <w:lang w:eastAsia="en-US"/>
        </w:rPr>
        <w:t>’</w:t>
      </w:r>
      <w:r>
        <w:rPr>
          <w:lang w:eastAsia="en-US"/>
        </w:rPr>
        <w:t>à demi mort</w:t>
      </w:r>
      <w:r w:rsidR="0046142F">
        <w:rPr>
          <w:lang w:eastAsia="en-US"/>
        </w:rPr>
        <w:t>.</w:t>
      </w:r>
    </w:p>
    <w:p w14:paraId="56109983" w14:textId="77777777" w:rsidR="0046142F" w:rsidRDefault="003148C9" w:rsidP="0046142F">
      <w:pPr>
        <w:rPr>
          <w:lang w:eastAsia="en-US"/>
        </w:rPr>
      </w:pPr>
      <w:r>
        <w:rPr>
          <w:lang w:eastAsia="en-US"/>
        </w:rPr>
        <w:t>Et pourtant</w:t>
      </w:r>
      <w:r w:rsidR="0046142F">
        <w:rPr>
          <w:lang w:eastAsia="en-US"/>
        </w:rPr>
        <w:t xml:space="preserve">, </w:t>
      </w:r>
      <w:r>
        <w:rPr>
          <w:lang w:eastAsia="en-US"/>
        </w:rPr>
        <w:t>à la place où il s</w:t>
      </w:r>
      <w:r w:rsidR="0046142F">
        <w:rPr>
          <w:lang w:eastAsia="en-US"/>
        </w:rPr>
        <w:t>’</w:t>
      </w:r>
      <w:r>
        <w:rPr>
          <w:lang w:eastAsia="en-US"/>
        </w:rPr>
        <w:t>était affaissé</w:t>
      </w:r>
      <w:r w:rsidR="0046142F">
        <w:rPr>
          <w:lang w:eastAsia="en-US"/>
        </w:rPr>
        <w:t xml:space="preserve">, </w:t>
      </w:r>
      <w:r>
        <w:rPr>
          <w:lang w:eastAsia="en-US"/>
        </w:rPr>
        <w:t>nos trois philosophes ne le trouvaient plus</w:t>
      </w:r>
      <w:r w:rsidR="0046142F">
        <w:rPr>
          <w:lang w:eastAsia="en-US"/>
        </w:rPr>
        <w:t>.</w:t>
      </w:r>
    </w:p>
    <w:p w14:paraId="44B00C0B" w14:textId="77777777" w:rsidR="0046142F" w:rsidRDefault="003148C9" w:rsidP="0046142F">
      <w:pPr>
        <w:rPr>
          <w:lang w:eastAsia="en-US"/>
        </w:rPr>
      </w:pPr>
      <w:r>
        <w:rPr>
          <w:lang w:eastAsia="en-US"/>
        </w:rPr>
        <w:t>La terre s</w:t>
      </w:r>
      <w:r w:rsidR="0046142F">
        <w:rPr>
          <w:lang w:eastAsia="en-US"/>
        </w:rPr>
        <w:t>’</w:t>
      </w:r>
      <w:r>
        <w:rPr>
          <w:lang w:eastAsia="en-US"/>
        </w:rPr>
        <w:t>était-elle entr</w:t>
      </w:r>
      <w:r w:rsidR="0046142F">
        <w:rPr>
          <w:lang w:eastAsia="en-US"/>
        </w:rPr>
        <w:t>’</w:t>
      </w:r>
      <w:r>
        <w:rPr>
          <w:lang w:eastAsia="en-US"/>
        </w:rPr>
        <w:t>ouverte</w:t>
      </w:r>
      <w:r w:rsidR="0046142F">
        <w:rPr>
          <w:lang w:eastAsia="en-US"/>
        </w:rPr>
        <w:t> ?…</w:t>
      </w:r>
    </w:p>
    <w:p w14:paraId="738E1952" w14:textId="77777777" w:rsidR="0046142F" w:rsidRDefault="003148C9" w:rsidP="0046142F">
      <w:pPr>
        <w:rPr>
          <w:lang w:eastAsia="en-US"/>
        </w:rPr>
      </w:pPr>
      <w:r>
        <w:rPr>
          <w:lang w:eastAsia="en-US"/>
        </w:rPr>
        <w:t>Nos trois philosophes cherchèrent</w:t>
      </w:r>
      <w:r w:rsidR="0046142F">
        <w:rPr>
          <w:lang w:eastAsia="en-US"/>
        </w:rPr>
        <w:t xml:space="preserve">. </w:t>
      </w:r>
      <w:r>
        <w:rPr>
          <w:lang w:eastAsia="en-US"/>
        </w:rPr>
        <w:t>Ils tâtèrent le sol</w:t>
      </w:r>
      <w:r w:rsidR="0046142F">
        <w:rPr>
          <w:lang w:eastAsia="en-US"/>
        </w:rPr>
        <w:t xml:space="preserve">. </w:t>
      </w:r>
      <w:r>
        <w:rPr>
          <w:lang w:eastAsia="en-US"/>
        </w:rPr>
        <w:t>Rien</w:t>
      </w:r>
      <w:r w:rsidR="0046142F">
        <w:rPr>
          <w:lang w:eastAsia="en-US"/>
        </w:rPr>
        <w:t>.</w:t>
      </w:r>
    </w:p>
    <w:p w14:paraId="7F197E30" w14:textId="77777777" w:rsidR="0046142F" w:rsidRDefault="003148C9" w:rsidP="0046142F">
      <w:pPr>
        <w:rPr>
          <w:lang w:eastAsia="en-US"/>
        </w:rPr>
      </w:pPr>
      <w:r>
        <w:rPr>
          <w:lang w:eastAsia="en-US"/>
        </w:rPr>
        <w:t>Heureusement que son portefeuille et les cinquante mille francs étaient dans la poche du pardessus arraché</w:t>
      </w:r>
      <w:r w:rsidR="0046142F">
        <w:rPr>
          <w:lang w:eastAsia="en-US"/>
        </w:rPr>
        <w:t xml:space="preserve">. </w:t>
      </w:r>
      <w:r>
        <w:rPr>
          <w:lang w:eastAsia="en-US"/>
        </w:rPr>
        <w:t>Le paletot s</w:t>
      </w:r>
      <w:r w:rsidR="0046142F">
        <w:rPr>
          <w:lang w:eastAsia="en-US"/>
        </w:rPr>
        <w:t>’</w:t>
      </w:r>
      <w:r>
        <w:rPr>
          <w:lang w:eastAsia="en-US"/>
        </w:rPr>
        <w:t>en assura</w:t>
      </w:r>
      <w:r w:rsidR="0046142F">
        <w:rPr>
          <w:lang w:eastAsia="en-US"/>
        </w:rPr>
        <w:t xml:space="preserve"> ; </w:t>
      </w:r>
      <w:r>
        <w:rPr>
          <w:lang w:eastAsia="en-US"/>
        </w:rPr>
        <w:t>et</w:t>
      </w:r>
      <w:r w:rsidR="0046142F">
        <w:rPr>
          <w:lang w:eastAsia="en-US"/>
        </w:rPr>
        <w:t xml:space="preserve">, </w:t>
      </w:r>
      <w:r>
        <w:rPr>
          <w:lang w:eastAsia="en-US"/>
        </w:rPr>
        <w:t>comme on entendit un bruit de pas à l</w:t>
      </w:r>
      <w:r w:rsidR="0046142F">
        <w:rPr>
          <w:lang w:eastAsia="en-US"/>
        </w:rPr>
        <w:t>’</w:t>
      </w:r>
      <w:r>
        <w:rPr>
          <w:lang w:eastAsia="en-US"/>
        </w:rPr>
        <w:t>autre bout de la rue</w:t>
      </w:r>
      <w:r w:rsidR="0046142F">
        <w:rPr>
          <w:lang w:eastAsia="en-US"/>
        </w:rPr>
        <w:t xml:space="preserve">, </w:t>
      </w:r>
      <w:r>
        <w:rPr>
          <w:lang w:eastAsia="en-US"/>
        </w:rPr>
        <w:t>nos trois philosophes jouèren</w:t>
      </w:r>
      <w:r>
        <w:t>t des jambes sol</w:t>
      </w:r>
      <w:r>
        <w:rPr>
          <w:lang w:eastAsia="en-US"/>
        </w:rPr>
        <w:t>idairement</w:t>
      </w:r>
      <w:r w:rsidR="0046142F">
        <w:rPr>
          <w:lang w:eastAsia="en-US"/>
        </w:rPr>
        <w:t>.</w:t>
      </w:r>
    </w:p>
    <w:p w14:paraId="0FD3C004" w14:textId="77777777" w:rsidR="0046142F" w:rsidRDefault="003148C9" w:rsidP="0046142F">
      <w:pPr>
        <w:rPr>
          <w:lang w:eastAsia="en-US"/>
        </w:rPr>
      </w:pPr>
      <w:r>
        <w:rPr>
          <w:lang w:eastAsia="en-US"/>
        </w:rPr>
        <w:t>Mais où donc était Mazurke</w:t>
      </w:r>
      <w:r w:rsidR="0046142F">
        <w:rPr>
          <w:lang w:eastAsia="en-US"/>
        </w:rPr>
        <w:t> ?…</w:t>
      </w:r>
    </w:p>
    <w:p w14:paraId="6A79F631" w14:textId="77777777" w:rsidR="0046142F" w:rsidRDefault="003148C9" w:rsidP="0046142F">
      <w:pPr>
        <w:rPr>
          <w:lang w:eastAsia="en-US"/>
        </w:rPr>
      </w:pPr>
      <w:r>
        <w:rPr>
          <w:lang w:eastAsia="en-US"/>
        </w:rPr>
        <w:t>Vers cette même heure</w:t>
      </w:r>
      <w:r w:rsidR="0046142F">
        <w:rPr>
          <w:lang w:eastAsia="en-US"/>
        </w:rPr>
        <w:t xml:space="preserve">, </w:t>
      </w:r>
      <w:r>
        <w:rPr>
          <w:lang w:eastAsia="en-US"/>
        </w:rPr>
        <w:t>un fait d</w:t>
      </w:r>
      <w:r w:rsidR="0046142F">
        <w:rPr>
          <w:lang w:eastAsia="en-US"/>
        </w:rPr>
        <w:t>’</w:t>
      </w:r>
      <w:r>
        <w:rPr>
          <w:lang w:eastAsia="en-US"/>
        </w:rPr>
        <w:t>une tout autre nature</w:t>
      </w:r>
      <w:r w:rsidR="0046142F">
        <w:rPr>
          <w:lang w:eastAsia="en-US"/>
        </w:rPr>
        <w:t xml:space="preserve">, </w:t>
      </w:r>
      <w:r>
        <w:rPr>
          <w:lang w:eastAsia="en-US"/>
        </w:rPr>
        <w:t>mais qui avait bien son étrangeté</w:t>
      </w:r>
      <w:r w:rsidR="0046142F">
        <w:rPr>
          <w:lang w:eastAsia="en-US"/>
        </w:rPr>
        <w:t xml:space="preserve">, </w:t>
      </w:r>
      <w:r>
        <w:rPr>
          <w:lang w:eastAsia="en-US"/>
        </w:rPr>
        <w:t>se passait dans la jolie petite maison blanche de la rue du Regard</w:t>
      </w:r>
      <w:r w:rsidR="0046142F">
        <w:rPr>
          <w:lang w:eastAsia="en-US"/>
        </w:rPr>
        <w:t xml:space="preserve">, </w:t>
      </w:r>
      <w:r>
        <w:rPr>
          <w:lang w:eastAsia="en-US"/>
        </w:rPr>
        <w:t>où la journée a commencé pour nous</w:t>
      </w:r>
      <w:r w:rsidR="0046142F">
        <w:rPr>
          <w:lang w:eastAsia="en-US"/>
        </w:rPr>
        <w:t>.</w:t>
      </w:r>
    </w:p>
    <w:p w14:paraId="214C1F4B" w14:textId="77777777" w:rsidR="0046142F" w:rsidRDefault="003148C9" w:rsidP="0046142F">
      <w:pPr>
        <w:rPr>
          <w:lang w:eastAsia="en-US"/>
        </w:rPr>
      </w:pPr>
      <w:r>
        <w:rPr>
          <w:lang w:eastAsia="en-US"/>
        </w:rPr>
        <w:t>La maison au jardin</w:t>
      </w:r>
      <w:r w:rsidR="0046142F">
        <w:rPr>
          <w:lang w:eastAsia="en-US"/>
        </w:rPr>
        <w:t xml:space="preserve">, </w:t>
      </w:r>
      <w:r>
        <w:rPr>
          <w:lang w:eastAsia="en-US"/>
        </w:rPr>
        <w:t>où demeurait madame de Marans</w:t>
      </w:r>
      <w:r w:rsidR="0046142F">
        <w:rPr>
          <w:lang w:eastAsia="en-US"/>
        </w:rPr>
        <w:t xml:space="preserve">, </w:t>
      </w:r>
      <w:r>
        <w:rPr>
          <w:lang w:eastAsia="en-US"/>
        </w:rPr>
        <w:t>Lucienne</w:t>
      </w:r>
      <w:r w:rsidR="0046142F">
        <w:rPr>
          <w:lang w:eastAsia="en-US"/>
        </w:rPr>
        <w:t xml:space="preserve">, </w:t>
      </w:r>
      <w:r>
        <w:rPr>
          <w:lang w:eastAsia="en-US"/>
        </w:rPr>
        <w:t>sa fille</w:t>
      </w:r>
      <w:r w:rsidR="0046142F">
        <w:rPr>
          <w:lang w:eastAsia="en-US"/>
        </w:rPr>
        <w:t xml:space="preserve">, </w:t>
      </w:r>
      <w:r>
        <w:rPr>
          <w:lang w:eastAsia="en-US"/>
        </w:rPr>
        <w:t xml:space="preserve">et le petit docteur Gabriel qui donnait tant de distraction à mademoiselle Clémence </w:t>
      </w:r>
      <w:proofErr w:type="spellStart"/>
      <w:r>
        <w:rPr>
          <w:lang w:eastAsia="en-US"/>
        </w:rPr>
        <w:t>Lointier</w:t>
      </w:r>
      <w:proofErr w:type="spellEnd"/>
      <w:r w:rsidR="0046142F">
        <w:rPr>
          <w:lang w:eastAsia="en-US"/>
        </w:rPr>
        <w:t xml:space="preserve">, </w:t>
      </w:r>
      <w:r>
        <w:rPr>
          <w:lang w:eastAsia="en-US"/>
        </w:rPr>
        <w:t>du grand hôtel</w:t>
      </w:r>
      <w:r w:rsidR="0046142F">
        <w:rPr>
          <w:lang w:eastAsia="en-US"/>
        </w:rPr>
        <w:t>.</w:t>
      </w:r>
    </w:p>
    <w:p w14:paraId="7A9AA0EF" w14:textId="77777777" w:rsidR="0046142F" w:rsidRDefault="003148C9" w:rsidP="0046142F">
      <w:pPr>
        <w:rPr>
          <w:lang w:eastAsia="en-US"/>
        </w:rPr>
      </w:pPr>
      <w:r>
        <w:rPr>
          <w:lang w:eastAsia="en-US"/>
        </w:rPr>
        <w:t>Tout ce petit monde</w:t>
      </w:r>
      <w:r w:rsidR="0046142F">
        <w:rPr>
          <w:lang w:eastAsia="en-US"/>
        </w:rPr>
        <w:t xml:space="preserve">, </w:t>
      </w:r>
      <w:r>
        <w:rPr>
          <w:lang w:eastAsia="en-US"/>
        </w:rPr>
        <w:t>nous l</w:t>
      </w:r>
      <w:r w:rsidR="0046142F">
        <w:rPr>
          <w:lang w:eastAsia="en-US"/>
        </w:rPr>
        <w:t>’</w:t>
      </w:r>
      <w:r>
        <w:rPr>
          <w:lang w:eastAsia="en-US"/>
        </w:rPr>
        <w:t>avons abandonné bien longtemps</w:t>
      </w:r>
      <w:r w:rsidR="0046142F">
        <w:rPr>
          <w:lang w:eastAsia="en-US"/>
        </w:rPr>
        <w:t>.</w:t>
      </w:r>
    </w:p>
    <w:p w14:paraId="05DBDF2A" w14:textId="77777777" w:rsidR="0046142F" w:rsidRDefault="003148C9" w:rsidP="0046142F">
      <w:pPr>
        <w:rPr>
          <w:lang w:eastAsia="en-US"/>
        </w:rPr>
      </w:pPr>
      <w:r>
        <w:rPr>
          <w:lang w:eastAsia="en-US"/>
        </w:rPr>
        <w:lastRenderedPageBreak/>
        <w:t>Il était une</w:t>
      </w:r>
      <w:r>
        <w:t xml:space="preserve"> heure du matin</w:t>
      </w:r>
      <w:r w:rsidR="0046142F">
        <w:rPr>
          <w:lang w:eastAsia="en-US"/>
        </w:rPr>
        <w:t>.</w:t>
      </w:r>
    </w:p>
    <w:p w14:paraId="13CE5B07" w14:textId="77777777" w:rsidR="0046142F" w:rsidRDefault="003148C9" w:rsidP="0046142F">
      <w:pPr>
        <w:rPr>
          <w:lang w:eastAsia="en-US"/>
        </w:rPr>
      </w:pPr>
      <w:r>
        <w:rPr>
          <w:lang w:eastAsia="en-US"/>
        </w:rPr>
        <w:t>Lucienne</w:t>
      </w:r>
      <w:r w:rsidR="0046142F">
        <w:rPr>
          <w:lang w:eastAsia="en-US"/>
        </w:rPr>
        <w:t xml:space="preserve">, </w:t>
      </w:r>
      <w:r>
        <w:rPr>
          <w:lang w:eastAsia="en-US"/>
        </w:rPr>
        <w:t>qui semblait avoir quitté son lit pour venir dans le jardin</w:t>
      </w:r>
      <w:r w:rsidR="0046142F">
        <w:rPr>
          <w:lang w:eastAsia="en-US"/>
        </w:rPr>
        <w:t xml:space="preserve">, </w:t>
      </w:r>
      <w:r>
        <w:rPr>
          <w:lang w:eastAsia="en-US"/>
        </w:rPr>
        <w:t>s</w:t>
      </w:r>
      <w:r w:rsidR="0046142F">
        <w:rPr>
          <w:lang w:eastAsia="en-US"/>
        </w:rPr>
        <w:t>’</w:t>
      </w:r>
      <w:r>
        <w:rPr>
          <w:lang w:eastAsia="en-US"/>
        </w:rPr>
        <w:t>élança précipitamment hors du bosquet où nous l</w:t>
      </w:r>
      <w:r w:rsidR="0046142F">
        <w:rPr>
          <w:lang w:eastAsia="en-US"/>
        </w:rPr>
        <w:t>’</w:t>
      </w:r>
      <w:r>
        <w:rPr>
          <w:lang w:eastAsia="en-US"/>
        </w:rPr>
        <w:t>avons déjà vue</w:t>
      </w:r>
      <w:r w:rsidR="0046142F">
        <w:rPr>
          <w:lang w:eastAsia="en-US"/>
        </w:rPr>
        <w:t xml:space="preserve">, </w:t>
      </w:r>
      <w:r>
        <w:rPr>
          <w:lang w:eastAsia="en-US"/>
        </w:rPr>
        <w:t>le matin</w:t>
      </w:r>
      <w:r w:rsidR="0046142F">
        <w:rPr>
          <w:lang w:eastAsia="en-US"/>
        </w:rPr>
        <w:t xml:space="preserve">, </w:t>
      </w:r>
      <w:r>
        <w:rPr>
          <w:lang w:eastAsia="en-US"/>
        </w:rPr>
        <w:t>en grande conférence avec Clémence</w:t>
      </w:r>
      <w:r w:rsidR="0046142F">
        <w:rPr>
          <w:lang w:eastAsia="en-US"/>
        </w:rPr>
        <w:t xml:space="preserve">, </w:t>
      </w:r>
      <w:r>
        <w:rPr>
          <w:lang w:eastAsia="en-US"/>
        </w:rPr>
        <w:t>traversa le jardin en courant et rentra dans la maison</w:t>
      </w:r>
      <w:r w:rsidR="0046142F">
        <w:rPr>
          <w:lang w:eastAsia="en-US"/>
        </w:rPr>
        <w:t>.</w:t>
      </w:r>
    </w:p>
    <w:p w14:paraId="475E865B" w14:textId="77777777" w:rsidR="0046142F" w:rsidRDefault="003148C9" w:rsidP="0046142F">
      <w:pPr>
        <w:rPr>
          <w:lang w:eastAsia="en-US"/>
        </w:rPr>
      </w:pPr>
      <w:r>
        <w:rPr>
          <w:lang w:eastAsia="en-US"/>
        </w:rPr>
        <w:t>Elle sauta dans son lit et ramena vivement la couverture</w:t>
      </w:r>
      <w:r w:rsidR="0046142F">
        <w:rPr>
          <w:lang w:eastAsia="en-US"/>
        </w:rPr>
        <w:t>.</w:t>
      </w:r>
    </w:p>
    <w:p w14:paraId="2E220DD1" w14:textId="77777777" w:rsidR="0046142F" w:rsidRDefault="003148C9" w:rsidP="0046142F">
      <w:pPr>
        <w:rPr>
          <w:lang w:eastAsia="en-US"/>
        </w:rPr>
      </w:pPr>
      <w:r>
        <w:rPr>
          <w:lang w:eastAsia="en-US"/>
        </w:rPr>
        <w:t>Il était temps</w:t>
      </w:r>
      <w:r w:rsidR="0046142F">
        <w:rPr>
          <w:lang w:eastAsia="en-US"/>
        </w:rPr>
        <w:t xml:space="preserve">, </w:t>
      </w:r>
      <w:r>
        <w:rPr>
          <w:lang w:eastAsia="en-US"/>
        </w:rPr>
        <w:t>car</w:t>
      </w:r>
      <w:r w:rsidR="0046142F">
        <w:rPr>
          <w:lang w:eastAsia="en-US"/>
        </w:rPr>
        <w:t xml:space="preserve">, </w:t>
      </w:r>
      <w:r>
        <w:rPr>
          <w:lang w:eastAsia="en-US"/>
        </w:rPr>
        <w:t>à ce moment-là même</w:t>
      </w:r>
      <w:r w:rsidR="0046142F">
        <w:rPr>
          <w:lang w:eastAsia="en-US"/>
        </w:rPr>
        <w:t xml:space="preserve">, </w:t>
      </w:r>
      <w:r>
        <w:rPr>
          <w:lang w:eastAsia="en-US"/>
        </w:rPr>
        <w:t>madame de Marans traversa la chambre</w:t>
      </w:r>
      <w:r w:rsidR="0046142F">
        <w:rPr>
          <w:lang w:eastAsia="en-US"/>
        </w:rPr>
        <w:t xml:space="preserve">, </w:t>
      </w:r>
      <w:r>
        <w:rPr>
          <w:lang w:eastAsia="en-US"/>
        </w:rPr>
        <w:t>sans lumière et sur la pointe des pieds</w:t>
      </w:r>
      <w:r w:rsidR="0046142F">
        <w:rPr>
          <w:lang w:eastAsia="en-US"/>
        </w:rPr>
        <w:t xml:space="preserve">. </w:t>
      </w:r>
      <w:r>
        <w:rPr>
          <w:lang w:eastAsia="en-US"/>
        </w:rPr>
        <w:t>Elle s</w:t>
      </w:r>
      <w:r w:rsidR="0046142F">
        <w:rPr>
          <w:lang w:eastAsia="en-US"/>
        </w:rPr>
        <w:t>’</w:t>
      </w:r>
      <w:r>
        <w:rPr>
          <w:lang w:eastAsia="en-US"/>
        </w:rPr>
        <w:t>approcha du lit de Lucienne</w:t>
      </w:r>
      <w:r w:rsidR="0046142F">
        <w:rPr>
          <w:lang w:eastAsia="en-US"/>
        </w:rPr>
        <w:t>.</w:t>
      </w:r>
    </w:p>
    <w:p w14:paraId="12F67E0A" w14:textId="77777777" w:rsidR="0046142F" w:rsidRDefault="003148C9" w:rsidP="0046142F">
      <w:pPr>
        <w:rPr>
          <w:lang w:eastAsia="en-US"/>
        </w:rPr>
      </w:pPr>
      <w:r>
        <w:rPr>
          <w:lang w:eastAsia="en-US"/>
        </w:rPr>
        <w:t>Lucienne</w:t>
      </w:r>
      <w:r w:rsidR="0046142F">
        <w:rPr>
          <w:lang w:eastAsia="en-US"/>
        </w:rPr>
        <w:t xml:space="preserve">, </w:t>
      </w:r>
      <w:r>
        <w:rPr>
          <w:lang w:eastAsia="en-US"/>
        </w:rPr>
        <w:t>par un puissant effort</w:t>
      </w:r>
      <w:r w:rsidR="0046142F">
        <w:rPr>
          <w:lang w:eastAsia="en-US"/>
        </w:rPr>
        <w:t xml:space="preserve">, </w:t>
      </w:r>
      <w:r>
        <w:rPr>
          <w:lang w:eastAsia="en-US"/>
        </w:rPr>
        <w:t>éga</w:t>
      </w:r>
      <w:r>
        <w:t>lisa son souffle hal</w:t>
      </w:r>
      <w:r>
        <w:rPr>
          <w:lang w:eastAsia="en-US"/>
        </w:rPr>
        <w:t>etant et lui donna cette lenteur de la respiration dans le sommeil</w:t>
      </w:r>
      <w:r w:rsidR="0046142F">
        <w:rPr>
          <w:lang w:eastAsia="en-US"/>
        </w:rPr>
        <w:t>.</w:t>
      </w:r>
    </w:p>
    <w:p w14:paraId="6E0C59CE" w14:textId="77777777" w:rsidR="0046142F" w:rsidRDefault="003148C9" w:rsidP="0046142F">
      <w:pPr>
        <w:rPr>
          <w:lang w:eastAsia="en-US"/>
        </w:rPr>
      </w:pPr>
      <w:r>
        <w:rPr>
          <w:lang w:eastAsia="en-US"/>
        </w:rPr>
        <w:t>Madame de Marans se pencha sur elle et la baisa doucement</w:t>
      </w:r>
      <w:r w:rsidR="0046142F">
        <w:rPr>
          <w:lang w:eastAsia="en-US"/>
        </w:rPr>
        <w:t xml:space="preserve">. </w:t>
      </w:r>
      <w:r>
        <w:rPr>
          <w:lang w:eastAsia="en-US"/>
        </w:rPr>
        <w:t>Lucienne sentit une larme qui tombait sur son front</w:t>
      </w:r>
      <w:r w:rsidR="0046142F">
        <w:rPr>
          <w:lang w:eastAsia="en-US"/>
        </w:rPr>
        <w:t xml:space="preserve">, </w:t>
      </w:r>
      <w:r>
        <w:rPr>
          <w:lang w:eastAsia="en-US"/>
        </w:rPr>
        <w:t>une larme de sa mère</w:t>
      </w:r>
      <w:r w:rsidR="0046142F">
        <w:rPr>
          <w:lang w:eastAsia="en-US"/>
        </w:rPr>
        <w:t>.</w:t>
      </w:r>
    </w:p>
    <w:p w14:paraId="64F029E2" w14:textId="77777777" w:rsidR="0046142F" w:rsidRDefault="003148C9" w:rsidP="0046142F">
      <w:pPr>
        <w:rPr>
          <w:lang w:eastAsia="en-US"/>
        </w:rPr>
      </w:pPr>
      <w:r>
        <w:rPr>
          <w:lang w:eastAsia="en-US"/>
        </w:rPr>
        <w:t>Elle entendit en outre sa mère q</w:t>
      </w:r>
      <w:r>
        <w:t>ui murmurait comme à son insu</w:t>
      </w:r>
      <w:r w:rsidR="0046142F">
        <w:rPr>
          <w:lang w:eastAsia="en-US"/>
        </w:rPr>
        <w:t> :</w:t>
      </w:r>
    </w:p>
    <w:p w14:paraId="14AC273D" w14:textId="77777777" w:rsidR="0046142F" w:rsidRDefault="0046142F" w:rsidP="0046142F">
      <w:pPr>
        <w:rPr>
          <w:lang w:eastAsia="en-US"/>
        </w:rPr>
      </w:pPr>
      <w:r>
        <w:rPr>
          <w:lang w:eastAsia="en-US"/>
        </w:rPr>
        <w:t>— </w:t>
      </w:r>
      <w:r w:rsidR="003148C9">
        <w:rPr>
          <w:lang w:eastAsia="en-US"/>
        </w:rPr>
        <w:t>Pauvre enfant</w:t>
      </w:r>
      <w:r>
        <w:rPr>
          <w:lang w:eastAsia="en-US"/>
        </w:rPr>
        <w:t xml:space="preserve"> !… </w:t>
      </w:r>
      <w:r w:rsidR="003148C9">
        <w:rPr>
          <w:lang w:eastAsia="en-US"/>
        </w:rPr>
        <w:t>elle dort</w:t>
      </w:r>
      <w:r>
        <w:rPr>
          <w:lang w:eastAsia="en-US"/>
        </w:rPr>
        <w:t xml:space="preserve"> !… </w:t>
      </w:r>
      <w:r w:rsidR="003148C9">
        <w:rPr>
          <w:lang w:eastAsia="en-US"/>
        </w:rPr>
        <w:t>si elle savait</w:t>
      </w:r>
      <w:r>
        <w:rPr>
          <w:lang w:eastAsia="en-US"/>
        </w:rPr>
        <w:t> !…</w:t>
      </w:r>
    </w:p>
    <w:p w14:paraId="1BD485D2" w14:textId="77777777" w:rsidR="0046142F" w:rsidRDefault="003148C9" w:rsidP="0046142F">
      <w:pPr>
        <w:rPr>
          <w:lang w:eastAsia="en-US"/>
        </w:rPr>
      </w:pPr>
      <w:r>
        <w:rPr>
          <w:lang w:eastAsia="en-US"/>
        </w:rPr>
        <w:t>La poitrine de Lucienne se souleva</w:t>
      </w:r>
      <w:r w:rsidR="0046142F">
        <w:rPr>
          <w:lang w:eastAsia="en-US"/>
        </w:rPr>
        <w:t xml:space="preserve">. </w:t>
      </w:r>
      <w:r>
        <w:rPr>
          <w:lang w:eastAsia="en-US"/>
        </w:rPr>
        <w:t>Elle retint un sanglot qui voulait éclater</w:t>
      </w:r>
      <w:r w:rsidR="0046142F">
        <w:rPr>
          <w:lang w:eastAsia="en-US"/>
        </w:rPr>
        <w:t>.</w:t>
      </w:r>
    </w:p>
    <w:p w14:paraId="07D84C83" w14:textId="77777777" w:rsidR="0046142F" w:rsidRDefault="003148C9" w:rsidP="0046142F">
      <w:pPr>
        <w:rPr>
          <w:lang w:eastAsia="en-US"/>
        </w:rPr>
      </w:pPr>
      <w:r>
        <w:rPr>
          <w:lang w:eastAsia="en-US"/>
        </w:rPr>
        <w:t>Madame de Marans gagna sa chambre à tâtons</w:t>
      </w:r>
      <w:r w:rsidR="0046142F">
        <w:rPr>
          <w:lang w:eastAsia="en-US"/>
        </w:rPr>
        <w:t>.</w:t>
      </w:r>
    </w:p>
    <w:p w14:paraId="4E47F743" w14:textId="77777777" w:rsidR="0046142F" w:rsidRDefault="003148C9" w:rsidP="0046142F">
      <w:pPr>
        <w:rPr>
          <w:lang w:eastAsia="en-US"/>
        </w:rPr>
      </w:pPr>
      <w:r>
        <w:rPr>
          <w:lang w:eastAsia="en-US"/>
        </w:rPr>
        <w:t>À peine y était-elle entrée qu</w:t>
      </w:r>
      <w:r w:rsidR="0046142F">
        <w:rPr>
          <w:lang w:eastAsia="en-US"/>
        </w:rPr>
        <w:t>’</w:t>
      </w:r>
      <w:r>
        <w:rPr>
          <w:lang w:eastAsia="en-US"/>
        </w:rPr>
        <w:t>un bruit se fit</w:t>
      </w:r>
      <w:r>
        <w:t xml:space="preserve"> à la porte ext</w:t>
      </w:r>
      <w:r>
        <w:rPr>
          <w:lang w:eastAsia="en-US"/>
        </w:rPr>
        <w:t>érieure</w:t>
      </w:r>
      <w:r w:rsidR="0046142F">
        <w:rPr>
          <w:lang w:eastAsia="en-US"/>
        </w:rPr>
        <w:t>.</w:t>
      </w:r>
    </w:p>
    <w:p w14:paraId="3AD32578" w14:textId="77777777" w:rsidR="0046142F" w:rsidRDefault="003148C9" w:rsidP="0046142F">
      <w:pPr>
        <w:rPr>
          <w:lang w:eastAsia="en-US"/>
        </w:rPr>
      </w:pPr>
      <w:r>
        <w:rPr>
          <w:lang w:eastAsia="en-US"/>
        </w:rPr>
        <w:t>Madame de Marans se mit entre ses draps</w:t>
      </w:r>
      <w:r w:rsidR="0046142F">
        <w:rPr>
          <w:lang w:eastAsia="en-US"/>
        </w:rPr>
        <w:t xml:space="preserve">, </w:t>
      </w:r>
      <w:r>
        <w:rPr>
          <w:lang w:eastAsia="en-US"/>
        </w:rPr>
        <w:t>tout habillée qu</w:t>
      </w:r>
      <w:r w:rsidR="0046142F">
        <w:rPr>
          <w:lang w:eastAsia="en-US"/>
        </w:rPr>
        <w:t>’</w:t>
      </w:r>
      <w:r>
        <w:rPr>
          <w:lang w:eastAsia="en-US"/>
        </w:rPr>
        <w:t>elle était</w:t>
      </w:r>
      <w:r w:rsidR="0046142F">
        <w:rPr>
          <w:lang w:eastAsia="en-US"/>
        </w:rPr>
        <w:t xml:space="preserve">, </w:t>
      </w:r>
      <w:r>
        <w:rPr>
          <w:lang w:eastAsia="en-US"/>
        </w:rPr>
        <w:t>et avec plus de précipitation encore que Lucienne</w:t>
      </w:r>
      <w:r w:rsidR="0046142F">
        <w:rPr>
          <w:lang w:eastAsia="en-US"/>
        </w:rPr>
        <w:t xml:space="preserve">. </w:t>
      </w:r>
      <w:r>
        <w:rPr>
          <w:lang w:eastAsia="en-US"/>
        </w:rPr>
        <w:t>Comme Lucienne</w:t>
      </w:r>
      <w:r w:rsidR="0046142F">
        <w:rPr>
          <w:lang w:eastAsia="en-US"/>
        </w:rPr>
        <w:t xml:space="preserve">, </w:t>
      </w:r>
      <w:r>
        <w:rPr>
          <w:lang w:eastAsia="en-US"/>
        </w:rPr>
        <w:t>elle feignit de dormir</w:t>
      </w:r>
      <w:r w:rsidR="0046142F">
        <w:rPr>
          <w:lang w:eastAsia="en-US"/>
        </w:rPr>
        <w:t>.</w:t>
      </w:r>
    </w:p>
    <w:p w14:paraId="32D786BA" w14:textId="77777777" w:rsidR="0046142F" w:rsidRDefault="003148C9" w:rsidP="0046142F">
      <w:pPr>
        <w:rPr>
          <w:lang w:eastAsia="en-US"/>
        </w:rPr>
      </w:pPr>
      <w:r>
        <w:rPr>
          <w:lang w:eastAsia="en-US"/>
        </w:rPr>
        <w:lastRenderedPageBreak/>
        <w:t>Ce fut son fils Gabriel qui entra</w:t>
      </w:r>
      <w:r w:rsidR="0046142F">
        <w:rPr>
          <w:lang w:eastAsia="en-US"/>
        </w:rPr>
        <w:t>.</w:t>
      </w:r>
    </w:p>
    <w:p w14:paraId="049E5A30" w14:textId="77777777" w:rsidR="0046142F" w:rsidRDefault="003148C9" w:rsidP="0046142F">
      <w:pPr>
        <w:rPr>
          <w:lang w:eastAsia="en-US"/>
        </w:rPr>
      </w:pPr>
      <w:r>
        <w:rPr>
          <w:lang w:eastAsia="en-US"/>
        </w:rPr>
        <w:t>L</w:t>
      </w:r>
      <w:r w:rsidR="0046142F">
        <w:rPr>
          <w:lang w:eastAsia="en-US"/>
        </w:rPr>
        <w:t>’</w:t>
      </w:r>
      <w:r>
        <w:rPr>
          <w:lang w:eastAsia="en-US"/>
        </w:rPr>
        <w:t xml:space="preserve">obscurité empêchait de voir le </w:t>
      </w:r>
      <w:r>
        <w:t>désordre de ses vêtements et l</w:t>
      </w:r>
      <w:r w:rsidR="0046142F">
        <w:rPr>
          <w:lang w:eastAsia="en-US"/>
        </w:rPr>
        <w:t>’</w:t>
      </w:r>
      <w:r>
        <w:rPr>
          <w:lang w:eastAsia="en-US"/>
        </w:rPr>
        <w:t>extrême pâleur de son visage</w:t>
      </w:r>
      <w:r w:rsidR="0046142F">
        <w:rPr>
          <w:lang w:eastAsia="en-US"/>
        </w:rPr>
        <w:t>.</w:t>
      </w:r>
    </w:p>
    <w:p w14:paraId="12537457" w14:textId="77777777" w:rsidR="0046142F" w:rsidRDefault="003148C9" w:rsidP="0046142F">
      <w:pPr>
        <w:rPr>
          <w:lang w:eastAsia="en-US"/>
        </w:rPr>
      </w:pPr>
      <w:r>
        <w:rPr>
          <w:lang w:eastAsia="en-US"/>
        </w:rPr>
        <w:t>Il traversa la chambre sans bruit vint jusqu</w:t>
      </w:r>
      <w:r w:rsidR="0046142F">
        <w:rPr>
          <w:lang w:eastAsia="en-US"/>
        </w:rPr>
        <w:t>’</w:t>
      </w:r>
      <w:r>
        <w:rPr>
          <w:lang w:eastAsia="en-US"/>
        </w:rPr>
        <w:t>au lit de sa mère et l</w:t>
      </w:r>
      <w:r w:rsidR="0046142F">
        <w:rPr>
          <w:lang w:eastAsia="en-US"/>
        </w:rPr>
        <w:t>’</w:t>
      </w:r>
      <w:r>
        <w:rPr>
          <w:lang w:eastAsia="en-US"/>
        </w:rPr>
        <w:t>écouta respirer</w:t>
      </w:r>
      <w:r w:rsidR="0046142F">
        <w:rPr>
          <w:lang w:eastAsia="en-US"/>
        </w:rPr>
        <w:t>.</w:t>
      </w:r>
    </w:p>
    <w:p w14:paraId="53735F59" w14:textId="41EDCF3D" w:rsidR="0046142F" w:rsidRDefault="0046142F" w:rsidP="0046142F">
      <w:pPr>
        <w:rPr>
          <w:lang w:eastAsia="en-US"/>
        </w:rPr>
      </w:pPr>
      <w:r>
        <w:rPr>
          <w:lang w:eastAsia="en-US"/>
        </w:rPr>
        <w:t>— </w:t>
      </w:r>
      <w:r w:rsidR="003148C9">
        <w:rPr>
          <w:lang w:eastAsia="en-US"/>
        </w:rPr>
        <w:t>Pauvre mère</w:t>
      </w:r>
      <w:r>
        <w:rPr>
          <w:lang w:eastAsia="en-US"/>
        </w:rPr>
        <w:t xml:space="preserve"> ! </w:t>
      </w:r>
      <w:r w:rsidR="003148C9">
        <w:rPr>
          <w:lang w:eastAsia="en-US"/>
        </w:rPr>
        <w:t>murmura-t-il</w:t>
      </w:r>
      <w:r>
        <w:rPr>
          <w:lang w:eastAsia="en-US"/>
        </w:rPr>
        <w:t xml:space="preserve"> ; </w:t>
      </w:r>
      <w:r w:rsidR="006C2AE1">
        <w:rPr>
          <w:lang w:eastAsia="en-US"/>
        </w:rPr>
        <w:t>—</w:t>
      </w:r>
      <w:r>
        <w:rPr>
          <w:lang w:eastAsia="en-US"/>
        </w:rPr>
        <w:t xml:space="preserve"> </w:t>
      </w:r>
      <w:r w:rsidR="003148C9">
        <w:rPr>
          <w:lang w:eastAsia="en-US"/>
        </w:rPr>
        <w:t>elle dort</w:t>
      </w:r>
      <w:r>
        <w:rPr>
          <w:lang w:eastAsia="en-US"/>
        </w:rPr>
        <w:t xml:space="preserve">… </w:t>
      </w:r>
      <w:r w:rsidR="003148C9">
        <w:rPr>
          <w:lang w:eastAsia="en-US"/>
        </w:rPr>
        <w:t>Si elle savait</w:t>
      </w:r>
      <w:r>
        <w:rPr>
          <w:lang w:eastAsia="en-US"/>
        </w:rPr>
        <w:t> !…</w:t>
      </w:r>
    </w:p>
    <w:p w14:paraId="6DCDC9DB" w14:textId="77777777" w:rsidR="0046142F" w:rsidRDefault="003148C9" w:rsidP="0046142F">
      <w:pPr>
        <w:rPr>
          <w:lang w:eastAsia="en-US"/>
        </w:rPr>
      </w:pPr>
      <w:r>
        <w:rPr>
          <w:lang w:eastAsia="en-US"/>
        </w:rPr>
        <w:t>Une larme brûlante tomba de ses yeux sur le f</w:t>
      </w:r>
      <w:r>
        <w:t>ront de m</w:t>
      </w:r>
      <w:r>
        <w:rPr>
          <w:lang w:eastAsia="en-US"/>
        </w:rPr>
        <w:t>adame de Marans</w:t>
      </w:r>
      <w:r w:rsidR="0046142F">
        <w:rPr>
          <w:lang w:eastAsia="en-US"/>
        </w:rPr>
        <w:t>.</w:t>
      </w:r>
    </w:p>
    <w:p w14:paraId="616E185D" w14:textId="77777777" w:rsidR="0046142F" w:rsidRDefault="003148C9" w:rsidP="0046142F">
      <w:pPr>
        <w:rPr>
          <w:lang w:eastAsia="en-US"/>
        </w:rPr>
      </w:pPr>
      <w:r>
        <w:rPr>
          <w:lang w:eastAsia="en-US"/>
        </w:rPr>
        <w:t>Gabriel entra dans sa chambre à coucher</w:t>
      </w:r>
      <w:r w:rsidR="0046142F">
        <w:rPr>
          <w:lang w:eastAsia="en-US"/>
        </w:rPr>
        <w:t>.</w:t>
      </w:r>
    </w:p>
    <w:p w14:paraId="1E73F690" w14:textId="77777777" w:rsidR="0046142F" w:rsidRDefault="003148C9" w:rsidP="0046142F">
      <w:pPr>
        <w:rPr>
          <w:lang w:eastAsia="en-US"/>
        </w:rPr>
      </w:pPr>
      <w:r>
        <w:rPr>
          <w:lang w:eastAsia="en-US"/>
        </w:rPr>
        <w:t>Lucienne était sur son séant</w:t>
      </w:r>
      <w:r w:rsidR="0046142F">
        <w:rPr>
          <w:lang w:eastAsia="en-US"/>
        </w:rPr>
        <w:t xml:space="preserve">, </w:t>
      </w:r>
      <w:r>
        <w:rPr>
          <w:lang w:eastAsia="en-US"/>
        </w:rPr>
        <w:t>la tête entre ses mains</w:t>
      </w:r>
      <w:r w:rsidR="0046142F">
        <w:rPr>
          <w:lang w:eastAsia="en-US"/>
        </w:rPr>
        <w:t>.</w:t>
      </w:r>
    </w:p>
    <w:p w14:paraId="21A9F051" w14:textId="77777777" w:rsidR="0046142F" w:rsidRDefault="003148C9" w:rsidP="0046142F">
      <w:pPr>
        <w:rPr>
          <w:lang w:eastAsia="en-US"/>
        </w:rPr>
      </w:pPr>
      <w:r>
        <w:rPr>
          <w:lang w:eastAsia="en-US"/>
        </w:rPr>
        <w:t>Madame de Marans était à genoux</w:t>
      </w:r>
      <w:r w:rsidR="0046142F">
        <w:rPr>
          <w:lang w:eastAsia="en-US"/>
        </w:rPr>
        <w:t xml:space="preserve">, </w:t>
      </w:r>
      <w:r>
        <w:rPr>
          <w:lang w:eastAsia="en-US"/>
        </w:rPr>
        <w:t>les mains au ciel et les yeux inondés de larmes</w:t>
      </w:r>
      <w:r w:rsidR="0046142F">
        <w:rPr>
          <w:lang w:eastAsia="en-US"/>
        </w:rPr>
        <w:t>.</w:t>
      </w:r>
    </w:p>
    <w:p w14:paraId="1B8D4FF1" w14:textId="77777777" w:rsidR="0046142F" w:rsidRDefault="003148C9" w:rsidP="0046142F">
      <w:pPr>
        <w:rPr>
          <w:lang w:eastAsia="en-US"/>
        </w:rPr>
      </w:pPr>
      <w:r>
        <w:rPr>
          <w:lang w:eastAsia="en-US"/>
        </w:rPr>
        <w:t>Gabriel s</w:t>
      </w:r>
      <w:r w:rsidR="0046142F">
        <w:rPr>
          <w:lang w:eastAsia="en-US"/>
        </w:rPr>
        <w:t>’</w:t>
      </w:r>
      <w:r>
        <w:rPr>
          <w:lang w:eastAsia="en-US"/>
        </w:rPr>
        <w:t>était jeté sur son lit</w:t>
      </w:r>
      <w:r w:rsidR="0046142F">
        <w:rPr>
          <w:lang w:eastAsia="en-US"/>
        </w:rPr>
        <w:t xml:space="preserve">, </w:t>
      </w:r>
      <w:r>
        <w:rPr>
          <w:lang w:eastAsia="en-US"/>
        </w:rPr>
        <w:t>l</w:t>
      </w:r>
      <w:r w:rsidR="0046142F">
        <w:rPr>
          <w:lang w:eastAsia="en-US"/>
        </w:rPr>
        <w:t>’</w:t>
      </w:r>
      <w:r>
        <w:rPr>
          <w:lang w:eastAsia="en-US"/>
        </w:rPr>
        <w:t>œil en feu e</w:t>
      </w:r>
      <w:r>
        <w:t>t le blasphème à la bouche</w:t>
      </w:r>
      <w:r w:rsidR="0046142F">
        <w:rPr>
          <w:lang w:eastAsia="en-US"/>
        </w:rPr>
        <w:t>.</w:t>
      </w:r>
    </w:p>
    <w:p w14:paraId="217A6DB1" w14:textId="77777777" w:rsidR="0046142F" w:rsidRDefault="003148C9" w:rsidP="0046142F">
      <w:pPr>
        <w:rPr>
          <w:lang w:eastAsia="en-US"/>
        </w:rPr>
      </w:pPr>
      <w:r>
        <w:rPr>
          <w:lang w:eastAsia="en-US"/>
        </w:rPr>
        <w:t>C</w:t>
      </w:r>
      <w:r w:rsidR="0046142F">
        <w:rPr>
          <w:lang w:eastAsia="en-US"/>
        </w:rPr>
        <w:t>’</w:t>
      </w:r>
      <w:r>
        <w:rPr>
          <w:lang w:eastAsia="en-US"/>
        </w:rPr>
        <w:t>était lui qui souffrait le moins</w:t>
      </w:r>
      <w:r w:rsidR="0046142F">
        <w:rPr>
          <w:lang w:eastAsia="en-US"/>
        </w:rPr>
        <w:t>.</w:t>
      </w:r>
    </w:p>
    <w:p w14:paraId="144869DD" w14:textId="174086A7" w:rsidR="0046142F" w:rsidRDefault="003148C9" w:rsidP="0046142F">
      <w:pPr>
        <w:ind w:firstLine="0"/>
        <w:jc w:val="center"/>
      </w:pPr>
      <w:r w:rsidRPr="0046142F">
        <w:t>FIN DE LA PREMIÈRE PARTIE</w:t>
      </w:r>
    </w:p>
    <w:p w14:paraId="39C3A7BA" w14:textId="67727FE1" w:rsidR="003148C9" w:rsidRPr="0046142F" w:rsidRDefault="0046142F" w:rsidP="0046142F">
      <w:pPr>
        <w:pStyle w:val="Titre1"/>
        <w:rPr>
          <w:sz w:val="60"/>
          <w:szCs w:val="60"/>
          <w:lang w:eastAsia="en-US"/>
        </w:rPr>
      </w:pPr>
      <w:bookmarkStart w:id="21" w:name="_Toc233868056"/>
      <w:r>
        <w:rPr>
          <w:sz w:val="60"/>
          <w:szCs w:val="60"/>
          <w:lang w:eastAsia="en-US"/>
        </w:rPr>
        <w:lastRenderedPageBreak/>
        <w:br/>
      </w:r>
      <w:r>
        <w:rPr>
          <w:sz w:val="60"/>
          <w:szCs w:val="60"/>
          <w:lang w:eastAsia="en-US"/>
        </w:rPr>
        <w:br/>
      </w:r>
      <w:r>
        <w:rPr>
          <w:sz w:val="60"/>
          <w:szCs w:val="60"/>
          <w:lang w:eastAsia="en-US"/>
        </w:rPr>
        <w:br/>
      </w:r>
      <w:bookmarkStart w:id="22" w:name="_Toc202196752"/>
      <w:r w:rsidR="003148C9" w:rsidRPr="0046142F">
        <w:rPr>
          <w:sz w:val="60"/>
          <w:szCs w:val="60"/>
          <w:lang w:eastAsia="en-US"/>
        </w:rPr>
        <w:t>DEUXIÈME PARTIE</w:t>
      </w:r>
      <w:bookmarkEnd w:id="21"/>
      <w:r w:rsidR="003148C9" w:rsidRPr="0046142F">
        <w:rPr>
          <w:sz w:val="60"/>
          <w:szCs w:val="60"/>
          <w:lang w:eastAsia="en-US"/>
        </w:rPr>
        <w:br/>
      </w:r>
      <w:r w:rsidR="003148C9" w:rsidRPr="0046142F">
        <w:rPr>
          <w:sz w:val="60"/>
          <w:szCs w:val="60"/>
          <w:lang w:eastAsia="en-US"/>
        </w:rPr>
        <w:br/>
      </w:r>
      <w:bookmarkStart w:id="23" w:name="_Toc233868057"/>
      <w:r w:rsidR="003148C9" w:rsidRPr="0046142F">
        <w:rPr>
          <w:sz w:val="60"/>
          <w:szCs w:val="60"/>
          <w:lang w:eastAsia="en-US"/>
        </w:rPr>
        <w:t>LA TIRELIRE</w:t>
      </w:r>
      <w:bookmarkEnd w:id="22"/>
      <w:bookmarkEnd w:id="23"/>
      <w:r w:rsidR="003148C9" w:rsidRPr="0046142F">
        <w:rPr>
          <w:sz w:val="60"/>
          <w:szCs w:val="60"/>
          <w:lang w:eastAsia="en-US"/>
        </w:rPr>
        <w:br/>
      </w:r>
    </w:p>
    <w:p w14:paraId="2206544D" w14:textId="174D8835" w:rsidR="003148C9" w:rsidRDefault="003148C9" w:rsidP="0046142F">
      <w:pPr>
        <w:pStyle w:val="Titre2"/>
        <w:rPr>
          <w:lang w:eastAsia="en-US"/>
        </w:rPr>
      </w:pPr>
      <w:bookmarkStart w:id="24" w:name="_Toc233868058"/>
      <w:bookmarkStart w:id="25" w:name="_Toc202196753"/>
      <w:r>
        <w:rPr>
          <w:lang w:eastAsia="en-US"/>
        </w:rPr>
        <w:lastRenderedPageBreak/>
        <w:t>ENCORE L</w:t>
      </w:r>
      <w:r w:rsidR="0046142F">
        <w:rPr>
          <w:lang w:eastAsia="en-US"/>
        </w:rPr>
        <w:t>’</w:t>
      </w:r>
      <w:r>
        <w:rPr>
          <w:lang w:eastAsia="en-US"/>
        </w:rPr>
        <w:t>HOMME AUX LUNETTES BLEUES</w:t>
      </w:r>
      <w:bookmarkEnd w:id="24"/>
      <w:bookmarkEnd w:id="25"/>
      <w:r>
        <w:rPr>
          <w:lang w:eastAsia="en-US"/>
        </w:rPr>
        <w:br/>
      </w:r>
    </w:p>
    <w:p w14:paraId="4AC93ED5" w14:textId="77777777" w:rsidR="0046142F" w:rsidRDefault="003148C9" w:rsidP="0046142F">
      <w:pPr>
        <w:rPr>
          <w:lang w:eastAsia="en-US"/>
        </w:rPr>
      </w:pPr>
      <w:r>
        <w:rPr>
          <w:lang w:eastAsia="en-US"/>
        </w:rPr>
        <w:t>Nous avons laissé le beau capitaine Mazurke roué de coups</w:t>
      </w:r>
      <w:r w:rsidR="0046142F">
        <w:rPr>
          <w:lang w:eastAsia="en-US"/>
        </w:rPr>
        <w:t xml:space="preserve">, </w:t>
      </w:r>
      <w:r>
        <w:rPr>
          <w:lang w:eastAsia="en-US"/>
        </w:rPr>
        <w:t>à demi mort</w:t>
      </w:r>
      <w:r w:rsidR="0046142F">
        <w:rPr>
          <w:lang w:eastAsia="en-US"/>
        </w:rPr>
        <w:t xml:space="preserve">, </w:t>
      </w:r>
      <w:r>
        <w:rPr>
          <w:lang w:eastAsia="en-US"/>
        </w:rPr>
        <w:t xml:space="preserve">et tombé sans doute dans </w:t>
      </w:r>
      <w:r>
        <w:t>quelque trou qui le c</w:t>
      </w:r>
      <w:r>
        <w:rPr>
          <w:lang w:eastAsia="en-US"/>
        </w:rPr>
        <w:t>achait aux regards de ses assassins</w:t>
      </w:r>
      <w:r w:rsidR="0046142F">
        <w:rPr>
          <w:lang w:eastAsia="en-US"/>
        </w:rPr>
        <w:t>.</w:t>
      </w:r>
    </w:p>
    <w:p w14:paraId="2ECB5915" w14:textId="77777777" w:rsidR="0046142F" w:rsidRDefault="003148C9" w:rsidP="0046142F">
      <w:pPr>
        <w:rPr>
          <w:lang w:eastAsia="en-US"/>
        </w:rPr>
      </w:pPr>
      <w:r>
        <w:rPr>
          <w:lang w:eastAsia="en-US"/>
        </w:rPr>
        <w:t>Pourquoi buvait-il tant de madère</w:t>
      </w:r>
      <w:r w:rsidR="0046142F">
        <w:rPr>
          <w:lang w:eastAsia="en-US"/>
        </w:rPr>
        <w:t> !</w:t>
      </w:r>
    </w:p>
    <w:p w14:paraId="13EA1F7F" w14:textId="3BF12AB4" w:rsidR="0046142F" w:rsidRDefault="003148C9" w:rsidP="0046142F">
      <w:pPr>
        <w:rPr>
          <w:lang w:eastAsia="en-US"/>
        </w:rPr>
      </w:pPr>
      <w:r>
        <w:rPr>
          <w:lang w:eastAsia="en-US"/>
        </w:rPr>
        <w:t>Il fallait</w:t>
      </w:r>
      <w:r w:rsidR="0046142F">
        <w:rPr>
          <w:lang w:eastAsia="en-US"/>
        </w:rPr>
        <w:t xml:space="preserve">, </w:t>
      </w:r>
      <w:r>
        <w:rPr>
          <w:lang w:eastAsia="en-US"/>
        </w:rPr>
        <w:t>cependant que ce trou</w:t>
      </w:r>
      <w:r w:rsidR="0046142F">
        <w:rPr>
          <w:lang w:eastAsia="en-US"/>
        </w:rPr>
        <w:t xml:space="preserve">, </w:t>
      </w:r>
      <w:r w:rsidR="006C2AE1">
        <w:rPr>
          <w:lang w:eastAsia="en-US"/>
        </w:rPr>
        <w:t>—</w:t>
      </w:r>
      <w:r w:rsidR="0046142F">
        <w:rPr>
          <w:lang w:eastAsia="en-US"/>
        </w:rPr>
        <w:t xml:space="preserve"> </w:t>
      </w:r>
      <w:r>
        <w:rPr>
          <w:lang w:eastAsia="en-US"/>
        </w:rPr>
        <w:t>s</w:t>
      </w:r>
      <w:r w:rsidR="0046142F">
        <w:rPr>
          <w:lang w:eastAsia="en-US"/>
        </w:rPr>
        <w:t>’</w:t>
      </w:r>
      <w:r>
        <w:rPr>
          <w:lang w:eastAsia="en-US"/>
        </w:rPr>
        <w:t>il s</w:t>
      </w:r>
      <w:r w:rsidR="0046142F">
        <w:rPr>
          <w:lang w:eastAsia="en-US"/>
        </w:rPr>
        <w:t>’</w:t>
      </w:r>
      <w:r>
        <w:rPr>
          <w:lang w:eastAsia="en-US"/>
        </w:rPr>
        <w:t>agissait d</w:t>
      </w:r>
      <w:r w:rsidR="0046142F">
        <w:rPr>
          <w:lang w:eastAsia="en-US"/>
        </w:rPr>
        <w:t>’</w:t>
      </w:r>
      <w:r>
        <w:rPr>
          <w:lang w:eastAsia="en-US"/>
        </w:rPr>
        <w:t>un trou</w:t>
      </w:r>
      <w:r w:rsidR="0046142F">
        <w:rPr>
          <w:lang w:eastAsia="en-US"/>
        </w:rPr>
        <w:t xml:space="preserve">, </w:t>
      </w:r>
      <w:r>
        <w:rPr>
          <w:lang w:eastAsia="en-US"/>
        </w:rPr>
        <w:t>fût d</w:t>
      </w:r>
      <w:r w:rsidR="0046142F">
        <w:rPr>
          <w:lang w:eastAsia="en-US"/>
        </w:rPr>
        <w:t>’</w:t>
      </w:r>
      <w:r>
        <w:rPr>
          <w:lang w:eastAsia="en-US"/>
        </w:rPr>
        <w:t xml:space="preserve">une profondeur peu ordinaire pour avoir produit ce coup de théâtre bien mieux exécuté que </w:t>
      </w:r>
      <w:r>
        <w:t>sur la scène même</w:t>
      </w:r>
      <w:r w:rsidR="0046142F">
        <w:rPr>
          <w:lang w:eastAsia="en-US"/>
        </w:rPr>
        <w:t xml:space="preserve"> : </w:t>
      </w:r>
      <w:r>
        <w:rPr>
          <w:lang w:eastAsia="en-US"/>
        </w:rPr>
        <w:t>la disparition instantanée d</w:t>
      </w:r>
      <w:r w:rsidR="0046142F">
        <w:rPr>
          <w:lang w:eastAsia="en-US"/>
        </w:rPr>
        <w:t>’</w:t>
      </w:r>
      <w:r>
        <w:rPr>
          <w:lang w:eastAsia="en-US"/>
        </w:rPr>
        <w:t>un homme</w:t>
      </w:r>
      <w:r w:rsidR="0046142F">
        <w:rPr>
          <w:lang w:eastAsia="en-US"/>
        </w:rPr>
        <w:t>.</w:t>
      </w:r>
    </w:p>
    <w:p w14:paraId="47032BA4" w14:textId="77777777" w:rsidR="0046142F" w:rsidRDefault="003148C9" w:rsidP="0046142F">
      <w:pPr>
        <w:rPr>
          <w:lang w:eastAsia="en-US"/>
        </w:rPr>
      </w:pPr>
      <w:r>
        <w:rPr>
          <w:lang w:eastAsia="en-US"/>
        </w:rPr>
        <w:t>Mazurke s</w:t>
      </w:r>
      <w:r w:rsidR="0046142F">
        <w:rPr>
          <w:lang w:eastAsia="en-US"/>
        </w:rPr>
        <w:t>’</w:t>
      </w:r>
      <w:r>
        <w:rPr>
          <w:lang w:eastAsia="en-US"/>
        </w:rPr>
        <w:t>était littéralement évanoui comme une ombre</w:t>
      </w:r>
      <w:r w:rsidR="0046142F">
        <w:rPr>
          <w:lang w:eastAsia="en-US"/>
        </w:rPr>
        <w:t>.</w:t>
      </w:r>
    </w:p>
    <w:p w14:paraId="31928864" w14:textId="77777777" w:rsidR="0046142F" w:rsidRDefault="003148C9" w:rsidP="0046142F">
      <w:pPr>
        <w:rPr>
          <w:lang w:eastAsia="en-US"/>
        </w:rPr>
      </w:pPr>
      <w:r>
        <w:rPr>
          <w:lang w:eastAsia="en-US"/>
        </w:rPr>
        <w:t>Nous avons laissé d</w:t>
      </w:r>
      <w:r w:rsidR="0046142F">
        <w:rPr>
          <w:lang w:eastAsia="en-US"/>
        </w:rPr>
        <w:t>’</w:t>
      </w:r>
      <w:r>
        <w:rPr>
          <w:lang w:eastAsia="en-US"/>
        </w:rPr>
        <w:t>un autre côté madame Marans</w:t>
      </w:r>
      <w:r w:rsidR="0046142F">
        <w:rPr>
          <w:lang w:eastAsia="en-US"/>
        </w:rPr>
        <w:t xml:space="preserve">, </w:t>
      </w:r>
      <w:r>
        <w:rPr>
          <w:lang w:eastAsia="en-US"/>
        </w:rPr>
        <w:t>Gabriel et Lucienne dans une position assez singulière</w:t>
      </w:r>
      <w:r w:rsidR="0046142F">
        <w:rPr>
          <w:lang w:eastAsia="en-US"/>
        </w:rPr>
        <w:t xml:space="preserve"> : </w:t>
      </w:r>
      <w:r>
        <w:rPr>
          <w:lang w:eastAsia="en-US"/>
        </w:rPr>
        <w:t>Lucienne venue du jardin en costu</w:t>
      </w:r>
      <w:r>
        <w:t>mes nocturnes</w:t>
      </w:r>
      <w:r w:rsidR="0046142F">
        <w:rPr>
          <w:lang w:eastAsia="en-US"/>
        </w:rPr>
        <w:t xml:space="preserve">, </w:t>
      </w:r>
      <w:r>
        <w:rPr>
          <w:lang w:eastAsia="en-US"/>
        </w:rPr>
        <w:t>se couchant précipitamment et faisant mine de dormir</w:t>
      </w:r>
      <w:r w:rsidR="0046142F">
        <w:rPr>
          <w:lang w:eastAsia="en-US"/>
        </w:rPr>
        <w:t xml:space="preserve"> ; </w:t>
      </w:r>
      <w:r>
        <w:rPr>
          <w:lang w:eastAsia="en-US"/>
        </w:rPr>
        <w:t>madame de Marans déposant sur son front un baiser avec une larme</w:t>
      </w:r>
      <w:r w:rsidR="0046142F">
        <w:rPr>
          <w:lang w:eastAsia="en-US"/>
        </w:rPr>
        <w:t xml:space="preserve">, </w:t>
      </w:r>
      <w:r>
        <w:rPr>
          <w:lang w:eastAsia="en-US"/>
        </w:rPr>
        <w:t>et feignant le sommeil elle-même pour recevoir le baiser de son fils</w:t>
      </w:r>
      <w:r w:rsidR="0046142F">
        <w:rPr>
          <w:lang w:eastAsia="en-US"/>
        </w:rPr>
        <w:t>.</w:t>
      </w:r>
    </w:p>
    <w:p w14:paraId="2754D5B6" w14:textId="77777777" w:rsidR="0046142F" w:rsidRDefault="003148C9" w:rsidP="0046142F">
      <w:pPr>
        <w:rPr>
          <w:lang w:eastAsia="en-US"/>
        </w:rPr>
      </w:pPr>
      <w:r>
        <w:rPr>
          <w:lang w:eastAsia="en-US"/>
        </w:rPr>
        <w:t>Et le fils</w:t>
      </w:r>
      <w:r w:rsidR="0046142F">
        <w:rPr>
          <w:lang w:eastAsia="en-US"/>
        </w:rPr>
        <w:t xml:space="preserve">, </w:t>
      </w:r>
      <w:r>
        <w:rPr>
          <w:lang w:eastAsia="en-US"/>
        </w:rPr>
        <w:t>et la fille</w:t>
      </w:r>
      <w:r w:rsidR="0046142F">
        <w:rPr>
          <w:lang w:eastAsia="en-US"/>
        </w:rPr>
        <w:t xml:space="preserve">, </w:t>
      </w:r>
      <w:r>
        <w:rPr>
          <w:lang w:eastAsia="en-US"/>
        </w:rPr>
        <w:t>et la mère</w:t>
      </w:r>
      <w:r w:rsidR="0046142F">
        <w:rPr>
          <w:lang w:eastAsia="en-US"/>
        </w:rPr>
        <w:t xml:space="preserve">, </w:t>
      </w:r>
      <w:r>
        <w:rPr>
          <w:lang w:eastAsia="en-US"/>
        </w:rPr>
        <w:t>le cœur gros</w:t>
      </w:r>
      <w:r w:rsidR="0046142F">
        <w:rPr>
          <w:lang w:eastAsia="en-US"/>
        </w:rPr>
        <w:t xml:space="preserve">, </w:t>
      </w:r>
      <w:r>
        <w:rPr>
          <w:lang w:eastAsia="en-US"/>
        </w:rPr>
        <w:t>les yeux mouillés</w:t>
      </w:r>
      <w:r w:rsidR="0046142F">
        <w:rPr>
          <w:lang w:eastAsia="en-US"/>
        </w:rPr>
        <w:t>.</w:t>
      </w:r>
    </w:p>
    <w:p w14:paraId="5735F6F9" w14:textId="77777777" w:rsidR="0046142F" w:rsidRDefault="003148C9" w:rsidP="0046142F">
      <w:pPr>
        <w:rPr>
          <w:lang w:eastAsia="en-US"/>
        </w:rPr>
      </w:pPr>
      <w:r>
        <w:rPr>
          <w:lang w:eastAsia="en-US"/>
        </w:rPr>
        <w:t>C</w:t>
      </w:r>
      <w:r w:rsidR="0046142F">
        <w:rPr>
          <w:lang w:eastAsia="en-US"/>
        </w:rPr>
        <w:t>’</w:t>
      </w:r>
      <w:r>
        <w:rPr>
          <w:lang w:eastAsia="en-US"/>
        </w:rPr>
        <w:t>est là qu</w:t>
      </w:r>
      <w:r w:rsidR="0046142F">
        <w:rPr>
          <w:lang w:eastAsia="en-US"/>
        </w:rPr>
        <w:t>’</w:t>
      </w:r>
      <w:r>
        <w:rPr>
          <w:lang w:eastAsia="en-US"/>
        </w:rPr>
        <w:t>est notre drame</w:t>
      </w:r>
      <w:r w:rsidR="0046142F">
        <w:rPr>
          <w:lang w:eastAsia="en-US"/>
        </w:rPr>
        <w:t>.</w:t>
      </w:r>
    </w:p>
    <w:p w14:paraId="5E329180" w14:textId="7C976621" w:rsidR="003148C9" w:rsidRPr="0046142F" w:rsidRDefault="003148C9" w:rsidP="0046142F">
      <w:pPr>
        <w:keepNext/>
        <w:ind w:firstLine="0"/>
        <w:jc w:val="center"/>
        <w:rPr>
          <w:lang w:eastAsia="en-US"/>
        </w:rPr>
      </w:pPr>
      <w:r w:rsidRPr="0046142F">
        <w:rPr>
          <w:lang w:eastAsia="en-US"/>
        </w:rPr>
        <w:t>*</w:t>
      </w:r>
    </w:p>
    <w:p w14:paraId="20DFCC86" w14:textId="77777777" w:rsidR="0046142F" w:rsidRDefault="003148C9" w:rsidP="0046142F">
      <w:pPr>
        <w:ind w:firstLine="0"/>
        <w:jc w:val="center"/>
        <w:rPr>
          <w:lang w:eastAsia="en-US"/>
        </w:rPr>
      </w:pPr>
      <w:r w:rsidRPr="0046142F">
        <w:rPr>
          <w:lang w:eastAsia="en-US"/>
        </w:rPr>
        <w:t>* *</w:t>
      </w:r>
    </w:p>
    <w:p w14:paraId="4B18FFCB" w14:textId="77777777" w:rsidR="0046142F" w:rsidRDefault="003148C9" w:rsidP="0046142F">
      <w:pPr>
        <w:rPr>
          <w:lang w:eastAsia="en-US"/>
        </w:rPr>
      </w:pPr>
      <w:r>
        <w:rPr>
          <w:lang w:eastAsia="en-US"/>
        </w:rPr>
        <w:t>Nous reprenons notre histoire quelques heures avant la lutte déplorable qui mit le capitaine Mazurke dans son trou</w:t>
      </w:r>
      <w:r w:rsidR="0046142F">
        <w:rPr>
          <w:lang w:eastAsia="en-US"/>
        </w:rPr>
        <w:t>.</w:t>
      </w:r>
    </w:p>
    <w:p w14:paraId="14D6B351" w14:textId="77777777" w:rsidR="0046142F" w:rsidRDefault="003148C9" w:rsidP="0046142F">
      <w:pPr>
        <w:rPr>
          <w:lang w:eastAsia="en-US"/>
        </w:rPr>
      </w:pPr>
      <w:r>
        <w:rPr>
          <w:lang w:eastAsia="en-US"/>
        </w:rPr>
        <w:lastRenderedPageBreak/>
        <w:t xml:space="preserve">Le salon du grand hôtel habité par les </w:t>
      </w:r>
      <w:proofErr w:type="spellStart"/>
      <w:r>
        <w:rPr>
          <w:lang w:eastAsia="en-US"/>
        </w:rPr>
        <w:t>Lointier</w:t>
      </w:r>
      <w:proofErr w:type="spellEnd"/>
      <w:r>
        <w:rPr>
          <w:lang w:eastAsia="en-US"/>
        </w:rPr>
        <w:t xml:space="preserve"> était meublé avec un certain luxe sévèr</w:t>
      </w:r>
      <w:r>
        <w:t>e</w:t>
      </w:r>
      <w:r w:rsidR="0046142F">
        <w:rPr>
          <w:lang w:eastAsia="en-US"/>
        </w:rPr>
        <w:t xml:space="preserve">, </w:t>
      </w:r>
      <w:r>
        <w:rPr>
          <w:lang w:eastAsia="en-US"/>
        </w:rPr>
        <w:t>en rapport avec les ornements architecturaux qui donnaient à cette demeure un cachet véritablement seigneurial</w:t>
      </w:r>
      <w:r w:rsidR="0046142F">
        <w:rPr>
          <w:lang w:eastAsia="en-US"/>
        </w:rPr>
        <w:t>.</w:t>
      </w:r>
    </w:p>
    <w:p w14:paraId="12BD8A09" w14:textId="507BC352" w:rsidR="0046142F" w:rsidRDefault="003148C9" w:rsidP="0046142F">
      <w:pPr>
        <w:rPr>
          <w:lang w:eastAsia="en-US"/>
        </w:rPr>
      </w:pPr>
      <w:r>
        <w:rPr>
          <w:lang w:eastAsia="en-US"/>
        </w:rPr>
        <w:t xml:space="preserve">Nous savons que la famille </w:t>
      </w:r>
      <w:proofErr w:type="spellStart"/>
      <w:r>
        <w:rPr>
          <w:lang w:eastAsia="en-US"/>
        </w:rPr>
        <w:t>Lointier</w:t>
      </w:r>
      <w:proofErr w:type="spellEnd"/>
      <w:r>
        <w:rPr>
          <w:lang w:eastAsia="en-US"/>
        </w:rPr>
        <w:t xml:space="preserve"> se composait de deux frères</w:t>
      </w:r>
      <w:r w:rsidR="0046142F">
        <w:rPr>
          <w:lang w:eastAsia="en-US"/>
        </w:rPr>
        <w:t>, M. </w:t>
      </w:r>
      <w:r>
        <w:rPr>
          <w:lang w:eastAsia="en-US"/>
        </w:rPr>
        <w:t xml:space="preserve">André et </w:t>
      </w:r>
      <w:r w:rsidR="0046142F">
        <w:rPr>
          <w:lang w:eastAsia="en-US"/>
        </w:rPr>
        <w:t>M. </w:t>
      </w:r>
      <w:r>
        <w:rPr>
          <w:lang w:eastAsia="en-US"/>
        </w:rPr>
        <w:t>Raymond</w:t>
      </w:r>
      <w:r w:rsidR="0046142F">
        <w:rPr>
          <w:lang w:eastAsia="en-US"/>
        </w:rPr>
        <w:t>. M. </w:t>
      </w:r>
      <w:r>
        <w:rPr>
          <w:lang w:eastAsia="en-US"/>
        </w:rPr>
        <w:t>André était le père de Clémence</w:t>
      </w:r>
      <w:r w:rsidR="0046142F">
        <w:rPr>
          <w:lang w:eastAsia="en-US"/>
        </w:rPr>
        <w:t>.</w:t>
      </w:r>
    </w:p>
    <w:p w14:paraId="2290D21C" w14:textId="3E6A63D4" w:rsidR="0046142F" w:rsidRDefault="0046142F" w:rsidP="0046142F">
      <w:pPr>
        <w:rPr>
          <w:lang w:eastAsia="en-US"/>
        </w:rPr>
      </w:pPr>
      <w:r>
        <w:rPr>
          <w:lang w:eastAsia="en-US"/>
        </w:rPr>
        <w:t>M. </w:t>
      </w:r>
      <w:r w:rsidR="003148C9">
        <w:rPr>
          <w:lang w:eastAsia="en-US"/>
        </w:rPr>
        <w:t>André avait</w:t>
      </w:r>
      <w:r w:rsidR="003148C9">
        <w:t xml:space="preserve"> maintes fois signifié à sa fille l</w:t>
      </w:r>
      <w:r>
        <w:rPr>
          <w:lang w:eastAsia="en-US"/>
        </w:rPr>
        <w:t>’</w:t>
      </w:r>
      <w:r w:rsidR="003148C9">
        <w:rPr>
          <w:lang w:eastAsia="en-US"/>
        </w:rPr>
        <w:t>ordre de ne point fréquenter la famille de Marans</w:t>
      </w:r>
      <w:r>
        <w:rPr>
          <w:lang w:eastAsia="en-US"/>
        </w:rPr>
        <w:t>.</w:t>
      </w:r>
    </w:p>
    <w:p w14:paraId="32641E2E" w14:textId="6F9D8EAA" w:rsidR="0046142F" w:rsidRDefault="0046142F" w:rsidP="0046142F">
      <w:pPr>
        <w:rPr>
          <w:lang w:eastAsia="en-US"/>
        </w:rPr>
      </w:pPr>
      <w:r>
        <w:rPr>
          <w:lang w:eastAsia="en-US"/>
        </w:rPr>
        <w:t>M. </w:t>
      </w:r>
      <w:r w:rsidR="003148C9">
        <w:rPr>
          <w:lang w:eastAsia="en-US"/>
        </w:rPr>
        <w:t>André avait fait plus</w:t>
      </w:r>
      <w:r>
        <w:rPr>
          <w:lang w:eastAsia="en-US"/>
        </w:rPr>
        <w:t xml:space="preserve">. </w:t>
      </w:r>
      <w:r w:rsidR="003148C9">
        <w:rPr>
          <w:lang w:eastAsia="en-US"/>
        </w:rPr>
        <w:t>Si on l</w:t>
      </w:r>
      <w:r>
        <w:rPr>
          <w:lang w:eastAsia="en-US"/>
        </w:rPr>
        <w:t>’</w:t>
      </w:r>
      <w:r w:rsidR="003148C9">
        <w:rPr>
          <w:lang w:eastAsia="en-US"/>
        </w:rPr>
        <w:t>eût écouté</w:t>
      </w:r>
      <w:r>
        <w:rPr>
          <w:lang w:eastAsia="en-US"/>
        </w:rPr>
        <w:t xml:space="preserve">, </w:t>
      </w:r>
      <w:r w:rsidR="003148C9">
        <w:rPr>
          <w:lang w:eastAsia="en-US"/>
        </w:rPr>
        <w:t xml:space="preserve">les </w:t>
      </w:r>
      <w:proofErr w:type="spellStart"/>
      <w:r w:rsidR="003148C9">
        <w:rPr>
          <w:lang w:eastAsia="en-US"/>
        </w:rPr>
        <w:t>Lointier</w:t>
      </w:r>
      <w:proofErr w:type="spellEnd"/>
      <w:r w:rsidR="003148C9">
        <w:rPr>
          <w:lang w:eastAsia="en-US"/>
        </w:rPr>
        <w:t xml:space="preserve"> auraient abandonné depuis longtemps l</w:t>
      </w:r>
      <w:r>
        <w:rPr>
          <w:lang w:eastAsia="en-US"/>
        </w:rPr>
        <w:t>’</w:t>
      </w:r>
      <w:r w:rsidR="003148C9">
        <w:rPr>
          <w:lang w:eastAsia="en-US"/>
        </w:rPr>
        <w:t>hôtel</w:t>
      </w:r>
      <w:r>
        <w:rPr>
          <w:lang w:eastAsia="en-US"/>
        </w:rPr>
        <w:t xml:space="preserve">, </w:t>
      </w:r>
      <w:r w:rsidR="003148C9">
        <w:rPr>
          <w:lang w:eastAsia="en-US"/>
        </w:rPr>
        <w:t>afin de fuir un voisinage qui n</w:t>
      </w:r>
      <w:r>
        <w:rPr>
          <w:lang w:eastAsia="en-US"/>
        </w:rPr>
        <w:t>’</w:t>
      </w:r>
      <w:r w:rsidR="003148C9">
        <w:rPr>
          <w:lang w:eastAsia="en-US"/>
        </w:rPr>
        <w:t xml:space="preserve">avait pas les sympathies de </w:t>
      </w:r>
      <w:r>
        <w:rPr>
          <w:lang w:eastAsia="en-US"/>
        </w:rPr>
        <w:t>M. </w:t>
      </w:r>
      <w:r w:rsidR="003148C9">
        <w:rPr>
          <w:lang w:eastAsia="en-US"/>
        </w:rPr>
        <w:t>A</w:t>
      </w:r>
      <w:r w:rsidR="003148C9">
        <w:t>ndré</w:t>
      </w:r>
      <w:r>
        <w:rPr>
          <w:lang w:eastAsia="en-US"/>
        </w:rPr>
        <w:t>.</w:t>
      </w:r>
    </w:p>
    <w:p w14:paraId="3AE4D6AC" w14:textId="112B4A78" w:rsidR="0046142F" w:rsidRDefault="003148C9" w:rsidP="0046142F">
      <w:pPr>
        <w:rPr>
          <w:lang w:eastAsia="en-US"/>
        </w:rPr>
      </w:pPr>
      <w:r>
        <w:rPr>
          <w:lang w:eastAsia="en-US"/>
        </w:rPr>
        <w:t xml:space="preserve">Ce </w:t>
      </w:r>
      <w:r w:rsidR="0046142F">
        <w:rPr>
          <w:lang w:eastAsia="en-US"/>
        </w:rPr>
        <w:t>M. </w:t>
      </w:r>
      <w:r>
        <w:rPr>
          <w:lang w:eastAsia="en-US"/>
        </w:rPr>
        <w:t>André était l</w:t>
      </w:r>
      <w:r w:rsidR="0046142F">
        <w:rPr>
          <w:lang w:eastAsia="en-US"/>
        </w:rPr>
        <w:t>’</w:t>
      </w:r>
      <w:r>
        <w:rPr>
          <w:lang w:eastAsia="en-US"/>
        </w:rPr>
        <w:t>aîné des deux frères et le maître de la maison</w:t>
      </w:r>
      <w:r w:rsidR="0046142F">
        <w:rPr>
          <w:lang w:eastAsia="en-US"/>
        </w:rPr>
        <w:t xml:space="preserve">. </w:t>
      </w:r>
      <w:r>
        <w:rPr>
          <w:lang w:eastAsia="en-US"/>
        </w:rPr>
        <w:t>Mais il paraîtrait cependant que ses volontés n</w:t>
      </w:r>
      <w:r w:rsidR="0046142F">
        <w:rPr>
          <w:lang w:eastAsia="en-US"/>
        </w:rPr>
        <w:t>’</w:t>
      </w:r>
      <w:r>
        <w:rPr>
          <w:lang w:eastAsia="en-US"/>
        </w:rPr>
        <w:t>étaient pas toujours suivies</w:t>
      </w:r>
      <w:r w:rsidR="0046142F">
        <w:rPr>
          <w:lang w:eastAsia="en-US"/>
        </w:rPr>
        <w:t xml:space="preserve">, </w:t>
      </w:r>
      <w:r>
        <w:rPr>
          <w:lang w:eastAsia="en-US"/>
        </w:rPr>
        <w:t xml:space="preserve">car les </w:t>
      </w:r>
      <w:proofErr w:type="spellStart"/>
      <w:r>
        <w:rPr>
          <w:lang w:eastAsia="en-US"/>
        </w:rPr>
        <w:t>Lointier</w:t>
      </w:r>
      <w:proofErr w:type="spellEnd"/>
      <w:r>
        <w:rPr>
          <w:lang w:eastAsia="en-US"/>
        </w:rPr>
        <w:t xml:space="preserve"> ne quittèrent pas l</w:t>
      </w:r>
      <w:r w:rsidR="0046142F">
        <w:rPr>
          <w:lang w:eastAsia="en-US"/>
        </w:rPr>
        <w:t>’</w:t>
      </w:r>
      <w:r>
        <w:rPr>
          <w:lang w:eastAsia="en-US"/>
        </w:rPr>
        <w:t>hôtel</w:t>
      </w:r>
      <w:r w:rsidR="0046142F">
        <w:rPr>
          <w:lang w:eastAsia="en-US"/>
        </w:rPr>
        <w:t>.</w:t>
      </w:r>
    </w:p>
    <w:p w14:paraId="0E15619F" w14:textId="5E1B62D9" w:rsidR="0046142F" w:rsidRDefault="003148C9" w:rsidP="0046142F">
      <w:pPr>
        <w:rPr>
          <w:lang w:eastAsia="en-US"/>
        </w:rPr>
      </w:pPr>
      <w:r>
        <w:rPr>
          <w:lang w:eastAsia="en-US"/>
        </w:rPr>
        <w:t>On disait dans la rue du Regard que la fortune appartenait</w:t>
      </w:r>
      <w:r>
        <w:t xml:space="preserve"> à </w:t>
      </w:r>
      <w:r w:rsidR="0046142F">
        <w:rPr>
          <w:lang w:eastAsia="en-US"/>
        </w:rPr>
        <w:t>M. </w:t>
      </w:r>
      <w:r>
        <w:rPr>
          <w:lang w:eastAsia="en-US"/>
        </w:rPr>
        <w:t>Raymond</w:t>
      </w:r>
      <w:r w:rsidR="0046142F">
        <w:rPr>
          <w:lang w:eastAsia="en-US"/>
        </w:rPr>
        <w:t xml:space="preserve">, </w:t>
      </w:r>
      <w:r>
        <w:rPr>
          <w:lang w:eastAsia="en-US"/>
        </w:rPr>
        <w:t>une belle fortune</w:t>
      </w:r>
      <w:r w:rsidR="0046142F">
        <w:rPr>
          <w:lang w:eastAsia="en-US"/>
        </w:rPr>
        <w:t xml:space="preserve">. </w:t>
      </w:r>
      <w:r w:rsidR="006C2AE1">
        <w:rPr>
          <w:lang w:eastAsia="en-US"/>
        </w:rPr>
        <w:t>—</w:t>
      </w:r>
      <w:r w:rsidR="0046142F">
        <w:rPr>
          <w:lang w:eastAsia="en-US"/>
        </w:rPr>
        <w:t xml:space="preserve"> </w:t>
      </w:r>
      <w:r>
        <w:rPr>
          <w:lang w:eastAsia="en-US"/>
        </w:rPr>
        <w:t xml:space="preserve">Sans doute </w:t>
      </w:r>
      <w:r w:rsidR="0046142F">
        <w:rPr>
          <w:lang w:eastAsia="en-US"/>
        </w:rPr>
        <w:t>M. </w:t>
      </w:r>
      <w:r>
        <w:rPr>
          <w:lang w:eastAsia="en-US"/>
        </w:rPr>
        <w:t>Raymond n</w:t>
      </w:r>
      <w:r w:rsidR="0046142F">
        <w:rPr>
          <w:lang w:eastAsia="en-US"/>
        </w:rPr>
        <w:t>’</w:t>
      </w:r>
      <w:r>
        <w:rPr>
          <w:lang w:eastAsia="en-US"/>
        </w:rPr>
        <w:t xml:space="preserve">était pas du même avis que </w:t>
      </w:r>
      <w:r w:rsidR="0046142F">
        <w:rPr>
          <w:lang w:eastAsia="en-US"/>
        </w:rPr>
        <w:t>M. </w:t>
      </w:r>
      <w:r>
        <w:rPr>
          <w:lang w:eastAsia="en-US"/>
        </w:rPr>
        <w:t>André</w:t>
      </w:r>
      <w:r w:rsidR="0046142F">
        <w:rPr>
          <w:lang w:eastAsia="en-US"/>
        </w:rPr>
        <w:t>.</w:t>
      </w:r>
    </w:p>
    <w:p w14:paraId="18D9B4B3" w14:textId="4E48E143" w:rsidR="0046142F" w:rsidRDefault="003148C9" w:rsidP="0046142F">
      <w:pPr>
        <w:rPr>
          <w:lang w:eastAsia="en-US"/>
        </w:rPr>
      </w:pPr>
      <w:r>
        <w:rPr>
          <w:lang w:eastAsia="en-US"/>
        </w:rPr>
        <w:t>Du reste</w:t>
      </w:r>
      <w:r w:rsidR="0046142F">
        <w:rPr>
          <w:lang w:eastAsia="en-US"/>
        </w:rPr>
        <w:t xml:space="preserve">, </w:t>
      </w:r>
      <w:r>
        <w:rPr>
          <w:lang w:eastAsia="en-US"/>
        </w:rPr>
        <w:t>ce jour-là précisément</w:t>
      </w:r>
      <w:r w:rsidR="0046142F">
        <w:rPr>
          <w:lang w:eastAsia="en-US"/>
        </w:rPr>
        <w:t>, M. </w:t>
      </w:r>
      <w:r>
        <w:rPr>
          <w:lang w:eastAsia="en-US"/>
        </w:rPr>
        <w:t>André avait paru changer d</w:t>
      </w:r>
      <w:r w:rsidR="0046142F">
        <w:rPr>
          <w:lang w:eastAsia="en-US"/>
        </w:rPr>
        <w:t>’</w:t>
      </w:r>
      <w:r>
        <w:rPr>
          <w:lang w:eastAsia="en-US"/>
        </w:rPr>
        <w:t>opinion</w:t>
      </w:r>
      <w:r w:rsidR="0046142F">
        <w:rPr>
          <w:lang w:eastAsia="en-US"/>
        </w:rPr>
        <w:t xml:space="preserve">, </w:t>
      </w:r>
      <w:r>
        <w:rPr>
          <w:lang w:eastAsia="en-US"/>
        </w:rPr>
        <w:t>car il s</w:t>
      </w:r>
      <w:r w:rsidR="0046142F">
        <w:rPr>
          <w:lang w:eastAsia="en-US"/>
        </w:rPr>
        <w:t>’</w:t>
      </w:r>
      <w:r>
        <w:rPr>
          <w:lang w:eastAsia="en-US"/>
        </w:rPr>
        <w:t>était entretenu assez longtemps avec sa fille au sujet des voisins</w:t>
      </w:r>
      <w:r w:rsidR="0046142F">
        <w:rPr>
          <w:lang w:eastAsia="en-US"/>
        </w:rPr>
        <w:t xml:space="preserve">, </w:t>
      </w:r>
      <w:r>
        <w:rPr>
          <w:lang w:eastAsia="en-US"/>
        </w:rPr>
        <w:t xml:space="preserve">et cela </w:t>
      </w:r>
      <w:r>
        <w:t>dans les meilleurs sent</w:t>
      </w:r>
      <w:r>
        <w:rPr>
          <w:lang w:eastAsia="en-US"/>
        </w:rPr>
        <w:t>iments</w:t>
      </w:r>
      <w:r w:rsidR="0046142F">
        <w:rPr>
          <w:lang w:eastAsia="en-US"/>
        </w:rPr>
        <w:t>.</w:t>
      </w:r>
    </w:p>
    <w:p w14:paraId="5F4367C2" w14:textId="77777777" w:rsidR="0046142F" w:rsidRDefault="003148C9" w:rsidP="0046142F">
      <w:pPr>
        <w:rPr>
          <w:lang w:eastAsia="en-US"/>
        </w:rPr>
      </w:pPr>
      <w:r>
        <w:rPr>
          <w:lang w:eastAsia="en-US"/>
        </w:rPr>
        <w:t>Il était environ neuf heures du soir</w:t>
      </w:r>
      <w:r w:rsidR="0046142F">
        <w:rPr>
          <w:lang w:eastAsia="en-US"/>
        </w:rPr>
        <w:t xml:space="preserve">. </w:t>
      </w:r>
      <w:r>
        <w:rPr>
          <w:lang w:eastAsia="en-US"/>
        </w:rPr>
        <w:t>C</w:t>
      </w:r>
      <w:r w:rsidR="0046142F">
        <w:rPr>
          <w:lang w:eastAsia="en-US"/>
        </w:rPr>
        <w:t>’</w:t>
      </w:r>
      <w:r>
        <w:rPr>
          <w:lang w:eastAsia="en-US"/>
        </w:rPr>
        <w:t xml:space="preserve">était à peu près le moment où Mazurke </w:t>
      </w:r>
      <w:proofErr w:type="spellStart"/>
      <w:r>
        <w:rPr>
          <w:lang w:eastAsia="en-US"/>
        </w:rPr>
        <w:t>polkait</w:t>
      </w:r>
      <w:proofErr w:type="spellEnd"/>
      <w:r>
        <w:rPr>
          <w:lang w:eastAsia="en-US"/>
        </w:rPr>
        <w:t xml:space="preserve"> avec les</w:t>
      </w:r>
      <w:r>
        <w:rPr>
          <w:i/>
          <w:iCs/>
        </w:rPr>
        <w:t xml:space="preserve"> nièces</w:t>
      </w:r>
      <w:r>
        <w:rPr>
          <w:lang w:eastAsia="en-US"/>
        </w:rPr>
        <w:t xml:space="preserve"> chez madame la marquise de Beaujoyeux</w:t>
      </w:r>
      <w:r w:rsidR="0046142F">
        <w:rPr>
          <w:lang w:eastAsia="en-US"/>
        </w:rPr>
        <w:t>.</w:t>
      </w:r>
    </w:p>
    <w:p w14:paraId="1C4C7957" w14:textId="77777777" w:rsidR="0046142F" w:rsidRDefault="003148C9" w:rsidP="0046142F">
      <w:pPr>
        <w:rPr>
          <w:lang w:eastAsia="en-US"/>
        </w:rPr>
      </w:pPr>
      <w:r>
        <w:rPr>
          <w:lang w:eastAsia="en-US"/>
        </w:rPr>
        <w:t>Le moment aussi où madame Paoli</w:t>
      </w:r>
      <w:r w:rsidR="0046142F">
        <w:rPr>
          <w:lang w:eastAsia="en-US"/>
        </w:rPr>
        <w:t xml:space="preserve">, </w:t>
      </w:r>
      <w:r>
        <w:rPr>
          <w:lang w:eastAsia="en-US"/>
        </w:rPr>
        <w:t>ambassadrice</w:t>
      </w:r>
      <w:r w:rsidR="0046142F">
        <w:rPr>
          <w:lang w:eastAsia="en-US"/>
        </w:rPr>
        <w:t xml:space="preserve">, </w:t>
      </w:r>
      <w:r>
        <w:rPr>
          <w:lang w:eastAsia="en-US"/>
        </w:rPr>
        <w:t xml:space="preserve">achevait sa conférence avec la </w:t>
      </w:r>
      <w:proofErr w:type="spellStart"/>
      <w:r>
        <w:rPr>
          <w:lang w:eastAsia="en-US"/>
        </w:rPr>
        <w:t>Love</w:t>
      </w:r>
      <w:r>
        <w:t>ly</w:t>
      </w:r>
      <w:proofErr w:type="spellEnd"/>
      <w:r w:rsidR="0046142F">
        <w:rPr>
          <w:lang w:eastAsia="en-US"/>
        </w:rPr>
        <w:t xml:space="preserve">, </w:t>
      </w:r>
      <w:r>
        <w:rPr>
          <w:lang w:eastAsia="en-US"/>
        </w:rPr>
        <w:t>au petit théâtre de Diane</w:t>
      </w:r>
      <w:r w:rsidR="0046142F">
        <w:rPr>
          <w:lang w:eastAsia="en-US"/>
        </w:rPr>
        <w:t>.</w:t>
      </w:r>
    </w:p>
    <w:p w14:paraId="3A505BDF" w14:textId="7E1641EC" w:rsidR="0046142F" w:rsidRDefault="0046142F" w:rsidP="0046142F">
      <w:pPr>
        <w:rPr>
          <w:lang w:eastAsia="en-US"/>
        </w:rPr>
      </w:pPr>
      <w:r>
        <w:rPr>
          <w:lang w:eastAsia="en-US"/>
        </w:rPr>
        <w:lastRenderedPageBreak/>
        <w:t>M. </w:t>
      </w:r>
      <w:r w:rsidR="003148C9">
        <w:rPr>
          <w:lang w:eastAsia="en-US"/>
        </w:rPr>
        <w:t xml:space="preserve">André </w:t>
      </w:r>
      <w:proofErr w:type="spellStart"/>
      <w:r w:rsidR="003148C9">
        <w:rPr>
          <w:lang w:eastAsia="en-US"/>
        </w:rPr>
        <w:t>Lointier</w:t>
      </w:r>
      <w:proofErr w:type="spellEnd"/>
      <w:r w:rsidR="003148C9">
        <w:rPr>
          <w:lang w:eastAsia="en-US"/>
        </w:rPr>
        <w:t xml:space="preserve"> était assis auprès de la cheminée</w:t>
      </w:r>
      <w:r>
        <w:rPr>
          <w:lang w:eastAsia="en-US"/>
        </w:rPr>
        <w:t xml:space="preserve">, </w:t>
      </w:r>
      <w:r w:rsidR="003148C9">
        <w:rPr>
          <w:lang w:eastAsia="en-US"/>
        </w:rPr>
        <w:t>et il y avait devant lui une table couverte de papiers</w:t>
      </w:r>
      <w:r>
        <w:rPr>
          <w:lang w:eastAsia="en-US"/>
        </w:rPr>
        <w:t>.</w:t>
      </w:r>
    </w:p>
    <w:p w14:paraId="57584686" w14:textId="13129CE0" w:rsidR="0046142F" w:rsidRDefault="003148C9" w:rsidP="0046142F">
      <w:pPr>
        <w:rPr>
          <w:lang w:eastAsia="en-US"/>
        </w:rPr>
      </w:pPr>
      <w:r>
        <w:rPr>
          <w:lang w:eastAsia="en-US"/>
        </w:rPr>
        <w:t>Il venait d</w:t>
      </w:r>
      <w:r w:rsidR="0046142F">
        <w:rPr>
          <w:lang w:eastAsia="en-US"/>
        </w:rPr>
        <w:t>’</w:t>
      </w:r>
      <w:r>
        <w:rPr>
          <w:lang w:eastAsia="en-US"/>
        </w:rPr>
        <w:t xml:space="preserve">avoir une entrevue assez longue avec </w:t>
      </w:r>
      <w:r w:rsidR="0046142F">
        <w:rPr>
          <w:lang w:eastAsia="en-US"/>
        </w:rPr>
        <w:t>M. </w:t>
      </w:r>
      <w:r>
        <w:rPr>
          <w:lang w:eastAsia="en-US"/>
        </w:rPr>
        <w:t>Baptiste</w:t>
      </w:r>
      <w:r w:rsidR="0046142F">
        <w:rPr>
          <w:lang w:eastAsia="en-US"/>
        </w:rPr>
        <w:t xml:space="preserve">, </w:t>
      </w:r>
      <w:r>
        <w:rPr>
          <w:lang w:eastAsia="en-US"/>
        </w:rPr>
        <w:t>l</w:t>
      </w:r>
      <w:r w:rsidR="0046142F">
        <w:rPr>
          <w:lang w:eastAsia="en-US"/>
        </w:rPr>
        <w:t>’</w:t>
      </w:r>
      <w:r>
        <w:rPr>
          <w:lang w:eastAsia="en-US"/>
        </w:rPr>
        <w:t>homme aux lunettes bleues</w:t>
      </w:r>
      <w:r w:rsidR="0046142F">
        <w:rPr>
          <w:lang w:eastAsia="en-US"/>
        </w:rPr>
        <w:t xml:space="preserve">, </w:t>
      </w:r>
      <w:r>
        <w:rPr>
          <w:lang w:eastAsia="en-US"/>
        </w:rPr>
        <w:t>et ses entrevues avec l</w:t>
      </w:r>
      <w:r w:rsidR="0046142F">
        <w:rPr>
          <w:lang w:eastAsia="en-US"/>
        </w:rPr>
        <w:t>’</w:t>
      </w:r>
      <w:r>
        <w:rPr>
          <w:lang w:eastAsia="en-US"/>
        </w:rPr>
        <w:t>homme aux lunettes bleues le laissaient toujours extrêmement préoccupé</w:t>
      </w:r>
      <w:r w:rsidR="0046142F">
        <w:rPr>
          <w:lang w:eastAsia="en-US"/>
        </w:rPr>
        <w:t>.</w:t>
      </w:r>
    </w:p>
    <w:p w14:paraId="57E03884" w14:textId="77777777" w:rsidR="0046142F" w:rsidRDefault="003148C9" w:rsidP="0046142F">
      <w:pPr>
        <w:rPr>
          <w:lang w:eastAsia="en-US"/>
        </w:rPr>
      </w:pPr>
      <w:r>
        <w:rPr>
          <w:lang w:eastAsia="en-US"/>
        </w:rPr>
        <w:t>Il compulsait en ce moment des dossiers</w:t>
      </w:r>
      <w:r w:rsidR="0046142F">
        <w:rPr>
          <w:lang w:eastAsia="en-US"/>
        </w:rPr>
        <w:t xml:space="preserve">, </w:t>
      </w:r>
      <w:r>
        <w:rPr>
          <w:lang w:eastAsia="en-US"/>
        </w:rPr>
        <w:t>et n</w:t>
      </w:r>
      <w:r w:rsidR="0046142F">
        <w:rPr>
          <w:lang w:eastAsia="en-US"/>
        </w:rPr>
        <w:t>’</w:t>
      </w:r>
      <w:r>
        <w:rPr>
          <w:lang w:eastAsia="en-US"/>
        </w:rPr>
        <w:t>interrompait guère son travail que pour jeter un regard furtif sur sa fille et sur un autre personnage dont nous allons parler tout à l</w:t>
      </w:r>
      <w:r w:rsidR="0046142F">
        <w:rPr>
          <w:lang w:eastAsia="en-US"/>
        </w:rPr>
        <w:t>’</w:t>
      </w:r>
      <w:r>
        <w:rPr>
          <w:lang w:eastAsia="en-US"/>
        </w:rPr>
        <w:t>heure</w:t>
      </w:r>
      <w:r w:rsidR="0046142F">
        <w:rPr>
          <w:lang w:eastAsia="en-US"/>
        </w:rPr>
        <w:t>.</w:t>
      </w:r>
    </w:p>
    <w:p w14:paraId="1FA8A2E7" w14:textId="753E3CF5" w:rsidR="0046142F" w:rsidRDefault="0046142F" w:rsidP="0046142F">
      <w:pPr>
        <w:rPr>
          <w:lang w:eastAsia="en-US"/>
        </w:rPr>
      </w:pPr>
      <w:r>
        <w:rPr>
          <w:lang w:eastAsia="en-US"/>
        </w:rPr>
        <w:t>M. </w:t>
      </w:r>
      <w:r w:rsidR="003148C9">
        <w:rPr>
          <w:lang w:eastAsia="en-US"/>
        </w:rPr>
        <w:t xml:space="preserve">André </w:t>
      </w:r>
      <w:proofErr w:type="spellStart"/>
      <w:r w:rsidR="003148C9">
        <w:rPr>
          <w:lang w:eastAsia="en-US"/>
        </w:rPr>
        <w:t>Lointier</w:t>
      </w:r>
      <w:proofErr w:type="spellEnd"/>
      <w:r w:rsidR="003148C9">
        <w:rPr>
          <w:lang w:eastAsia="en-US"/>
        </w:rPr>
        <w:t xml:space="preserve"> avait environ cinquante ans</w:t>
      </w:r>
      <w:r>
        <w:rPr>
          <w:lang w:eastAsia="en-US"/>
        </w:rPr>
        <w:t xml:space="preserve">. </w:t>
      </w:r>
      <w:r w:rsidR="003148C9">
        <w:rPr>
          <w:lang w:eastAsia="en-US"/>
        </w:rPr>
        <w:t>Il portait perruques</w:t>
      </w:r>
      <w:r>
        <w:rPr>
          <w:lang w:eastAsia="en-US"/>
        </w:rPr>
        <w:t xml:space="preserve">. </w:t>
      </w:r>
      <w:r w:rsidR="003148C9">
        <w:rPr>
          <w:lang w:eastAsia="en-US"/>
        </w:rPr>
        <w:t>Sa physionomie avait une expression douceâtre et sucrée</w:t>
      </w:r>
      <w:r>
        <w:rPr>
          <w:lang w:eastAsia="en-US"/>
        </w:rPr>
        <w:t xml:space="preserve">. </w:t>
      </w:r>
      <w:r w:rsidR="003148C9">
        <w:rPr>
          <w:lang w:eastAsia="en-US"/>
        </w:rPr>
        <w:t>Ce pouvait être un très brave homme</w:t>
      </w:r>
      <w:r>
        <w:rPr>
          <w:lang w:eastAsia="en-US"/>
        </w:rPr>
        <w:t xml:space="preserve">, </w:t>
      </w:r>
      <w:r w:rsidR="003148C9">
        <w:rPr>
          <w:lang w:eastAsia="en-US"/>
        </w:rPr>
        <w:t>mais il n</w:t>
      </w:r>
      <w:r>
        <w:rPr>
          <w:lang w:eastAsia="en-US"/>
        </w:rPr>
        <w:t>’</w:t>
      </w:r>
      <w:r w:rsidR="003148C9">
        <w:rPr>
          <w:lang w:eastAsia="en-US"/>
        </w:rPr>
        <w:t>en avait pas l</w:t>
      </w:r>
      <w:r>
        <w:rPr>
          <w:lang w:eastAsia="en-US"/>
        </w:rPr>
        <w:t>’</w:t>
      </w:r>
      <w:r w:rsidR="003148C9">
        <w:rPr>
          <w:lang w:eastAsia="en-US"/>
        </w:rPr>
        <w:t>air</w:t>
      </w:r>
      <w:r>
        <w:rPr>
          <w:lang w:eastAsia="en-US"/>
        </w:rPr>
        <w:t>.</w:t>
      </w:r>
    </w:p>
    <w:p w14:paraId="3AE34CE6" w14:textId="77777777" w:rsidR="0046142F" w:rsidRDefault="003148C9" w:rsidP="0046142F">
      <w:pPr>
        <w:rPr>
          <w:lang w:eastAsia="en-US"/>
        </w:rPr>
      </w:pPr>
      <w:r>
        <w:rPr>
          <w:lang w:eastAsia="en-US"/>
        </w:rPr>
        <w:t>Il n</w:t>
      </w:r>
      <w:r w:rsidR="0046142F">
        <w:rPr>
          <w:lang w:eastAsia="en-US"/>
        </w:rPr>
        <w:t>’</w:t>
      </w:r>
      <w:r>
        <w:rPr>
          <w:lang w:eastAsia="en-US"/>
        </w:rPr>
        <w:t>y avait entre lui et sa fille</w:t>
      </w:r>
      <w:r w:rsidR="0046142F">
        <w:rPr>
          <w:lang w:eastAsia="en-US"/>
        </w:rPr>
        <w:t xml:space="preserve">, </w:t>
      </w:r>
      <w:r>
        <w:rPr>
          <w:lang w:eastAsia="en-US"/>
        </w:rPr>
        <w:t>la jolie Clémence</w:t>
      </w:r>
      <w:r w:rsidR="0046142F">
        <w:rPr>
          <w:lang w:eastAsia="en-US"/>
        </w:rPr>
        <w:t xml:space="preserve">, </w:t>
      </w:r>
      <w:r>
        <w:rPr>
          <w:lang w:eastAsia="en-US"/>
        </w:rPr>
        <w:t>aucun de ces rapports ou ressemblances vagues qui</w:t>
      </w:r>
      <w:r w:rsidR="0046142F">
        <w:rPr>
          <w:lang w:eastAsia="en-US"/>
        </w:rPr>
        <w:t xml:space="preserve">, </w:t>
      </w:r>
      <w:r>
        <w:rPr>
          <w:lang w:eastAsia="en-US"/>
        </w:rPr>
        <w:t>même à part la similitude des traits</w:t>
      </w:r>
      <w:r w:rsidR="0046142F">
        <w:rPr>
          <w:lang w:eastAsia="en-US"/>
        </w:rPr>
        <w:t xml:space="preserve">, </w:t>
      </w:r>
      <w:r>
        <w:rPr>
          <w:lang w:eastAsia="en-US"/>
        </w:rPr>
        <w:t>font dire</w:t>
      </w:r>
      <w:r w:rsidR="0046142F">
        <w:rPr>
          <w:lang w:eastAsia="en-US"/>
        </w:rPr>
        <w:t xml:space="preserve"> : </w:t>
      </w:r>
      <w:r>
        <w:rPr>
          <w:lang w:eastAsia="en-US"/>
        </w:rPr>
        <w:t>voici le père et l</w:t>
      </w:r>
      <w:r w:rsidR="0046142F">
        <w:rPr>
          <w:lang w:eastAsia="en-US"/>
        </w:rPr>
        <w:t>’</w:t>
      </w:r>
      <w:r>
        <w:rPr>
          <w:lang w:eastAsia="en-US"/>
        </w:rPr>
        <w:t>enfant</w:t>
      </w:r>
      <w:r w:rsidR="0046142F">
        <w:rPr>
          <w:lang w:eastAsia="en-US"/>
        </w:rPr>
        <w:t>.</w:t>
      </w:r>
    </w:p>
    <w:p w14:paraId="3EB1A6B6" w14:textId="202CC8CD" w:rsidR="0046142F" w:rsidRDefault="0046142F" w:rsidP="0046142F">
      <w:pPr>
        <w:rPr>
          <w:lang w:eastAsia="en-US"/>
        </w:rPr>
      </w:pPr>
      <w:r>
        <w:rPr>
          <w:lang w:eastAsia="en-US"/>
        </w:rPr>
        <w:t>M. </w:t>
      </w:r>
      <w:proofErr w:type="spellStart"/>
      <w:r w:rsidR="003148C9">
        <w:rPr>
          <w:lang w:eastAsia="en-US"/>
        </w:rPr>
        <w:t>Lointier</w:t>
      </w:r>
      <w:proofErr w:type="spellEnd"/>
      <w:r w:rsidR="003148C9">
        <w:rPr>
          <w:lang w:eastAsia="en-US"/>
        </w:rPr>
        <w:t xml:space="preserve"> avait l</w:t>
      </w:r>
      <w:r>
        <w:rPr>
          <w:lang w:eastAsia="en-US"/>
        </w:rPr>
        <w:t>’</w:t>
      </w:r>
      <w:r w:rsidR="003148C9">
        <w:rPr>
          <w:lang w:eastAsia="en-US"/>
        </w:rPr>
        <w:t>apparence d</w:t>
      </w:r>
      <w:r>
        <w:rPr>
          <w:lang w:eastAsia="en-US"/>
        </w:rPr>
        <w:t>’</w:t>
      </w:r>
      <w:r w:rsidR="003148C9">
        <w:rPr>
          <w:lang w:eastAsia="en-US"/>
        </w:rPr>
        <w:t>un bedeau à qui la fabrique a donné trop légèrement sa confiance</w:t>
      </w:r>
      <w:r>
        <w:rPr>
          <w:lang w:eastAsia="en-US"/>
        </w:rPr>
        <w:t xml:space="preserve">, </w:t>
      </w:r>
      <w:r w:rsidR="003148C9">
        <w:rPr>
          <w:lang w:eastAsia="en-US"/>
        </w:rPr>
        <w:t>et qui pourra bien pêcher le</w:t>
      </w:r>
      <w:r w:rsidR="003148C9">
        <w:t>s sous à la glu dans le tronc de la paroisse</w:t>
      </w:r>
      <w:r>
        <w:rPr>
          <w:lang w:eastAsia="en-US"/>
        </w:rPr>
        <w:t xml:space="preserve">. </w:t>
      </w:r>
      <w:r w:rsidR="003148C9">
        <w:rPr>
          <w:lang w:eastAsia="en-US"/>
        </w:rPr>
        <w:t>La beauté de Clémence</w:t>
      </w:r>
      <w:r>
        <w:rPr>
          <w:lang w:eastAsia="en-US"/>
        </w:rPr>
        <w:t xml:space="preserve">, </w:t>
      </w:r>
      <w:r w:rsidR="003148C9">
        <w:rPr>
          <w:lang w:eastAsia="en-US"/>
        </w:rPr>
        <w:t>au contraire</w:t>
      </w:r>
      <w:r>
        <w:rPr>
          <w:lang w:eastAsia="en-US"/>
        </w:rPr>
        <w:t xml:space="preserve">, </w:t>
      </w:r>
      <w:r w:rsidR="003148C9">
        <w:rPr>
          <w:lang w:eastAsia="en-US"/>
        </w:rPr>
        <w:t>était surtout dans la noblesse de son regard et dans la distinction exquise de toute sa personne</w:t>
      </w:r>
      <w:r>
        <w:rPr>
          <w:lang w:eastAsia="en-US"/>
        </w:rPr>
        <w:t>.</w:t>
      </w:r>
    </w:p>
    <w:p w14:paraId="28A75ED5" w14:textId="77777777" w:rsidR="0046142F" w:rsidRDefault="003148C9" w:rsidP="0046142F">
      <w:pPr>
        <w:rPr>
          <w:lang w:eastAsia="en-US"/>
        </w:rPr>
      </w:pPr>
      <w:r>
        <w:rPr>
          <w:lang w:eastAsia="en-US"/>
        </w:rPr>
        <w:t>Clémence brodait auprès d</w:t>
      </w:r>
      <w:r w:rsidR="0046142F">
        <w:rPr>
          <w:lang w:eastAsia="en-US"/>
        </w:rPr>
        <w:t>’</w:t>
      </w:r>
      <w:r>
        <w:rPr>
          <w:lang w:eastAsia="en-US"/>
        </w:rPr>
        <w:t>une fenêtre donnant sur le jardin</w:t>
      </w:r>
      <w:r w:rsidR="0046142F">
        <w:rPr>
          <w:lang w:eastAsia="en-US"/>
        </w:rPr>
        <w:t>.</w:t>
      </w:r>
    </w:p>
    <w:p w14:paraId="3B3DADD9" w14:textId="77777777" w:rsidR="0046142F" w:rsidRDefault="003148C9" w:rsidP="0046142F">
      <w:pPr>
        <w:rPr>
          <w:lang w:eastAsia="en-US"/>
        </w:rPr>
      </w:pPr>
      <w:r>
        <w:rPr>
          <w:lang w:eastAsia="en-US"/>
        </w:rPr>
        <w:t>Dans l</w:t>
      </w:r>
      <w:r w:rsidR="0046142F">
        <w:rPr>
          <w:lang w:eastAsia="en-US"/>
        </w:rPr>
        <w:t>’</w:t>
      </w:r>
      <w:r>
        <w:rPr>
          <w:lang w:eastAsia="en-US"/>
        </w:rPr>
        <w:t>embra</w:t>
      </w:r>
      <w:r>
        <w:t>sure d</w:t>
      </w:r>
      <w:r w:rsidR="0046142F">
        <w:rPr>
          <w:lang w:eastAsia="en-US"/>
        </w:rPr>
        <w:t>’</w:t>
      </w:r>
      <w:r>
        <w:rPr>
          <w:lang w:eastAsia="en-US"/>
        </w:rPr>
        <w:t>une autre fenêtre se tenait debout</w:t>
      </w:r>
      <w:r w:rsidR="0046142F">
        <w:rPr>
          <w:lang w:eastAsia="en-US"/>
        </w:rPr>
        <w:t xml:space="preserve">, </w:t>
      </w:r>
      <w:r>
        <w:rPr>
          <w:lang w:eastAsia="en-US"/>
        </w:rPr>
        <w:t>la figure aux vitres</w:t>
      </w:r>
      <w:r w:rsidR="0046142F">
        <w:rPr>
          <w:lang w:eastAsia="en-US"/>
        </w:rPr>
        <w:t xml:space="preserve">, </w:t>
      </w:r>
      <w:r>
        <w:rPr>
          <w:lang w:eastAsia="en-US"/>
        </w:rPr>
        <w:t>un jeune homme de vingt-cinq à vingt-six ans</w:t>
      </w:r>
      <w:r w:rsidR="0046142F">
        <w:rPr>
          <w:lang w:eastAsia="en-US"/>
        </w:rPr>
        <w:t xml:space="preserve">, </w:t>
      </w:r>
      <w:r>
        <w:rPr>
          <w:lang w:eastAsia="en-US"/>
        </w:rPr>
        <w:t>figure brune et pâle</w:t>
      </w:r>
      <w:r w:rsidR="0046142F">
        <w:rPr>
          <w:lang w:eastAsia="en-US"/>
        </w:rPr>
        <w:t xml:space="preserve">, </w:t>
      </w:r>
      <w:r>
        <w:rPr>
          <w:lang w:eastAsia="en-US"/>
        </w:rPr>
        <w:t>regard pensif</w:t>
      </w:r>
      <w:r w:rsidR="0046142F">
        <w:rPr>
          <w:lang w:eastAsia="en-US"/>
        </w:rPr>
        <w:t xml:space="preserve">, </w:t>
      </w:r>
      <w:r>
        <w:rPr>
          <w:lang w:eastAsia="en-US"/>
        </w:rPr>
        <w:t>front teinté de tristesse</w:t>
      </w:r>
      <w:r w:rsidR="0046142F">
        <w:rPr>
          <w:lang w:eastAsia="en-US"/>
        </w:rPr>
        <w:t>.</w:t>
      </w:r>
    </w:p>
    <w:p w14:paraId="53826CC3" w14:textId="78A40C2F" w:rsidR="0046142F" w:rsidRDefault="003148C9" w:rsidP="0046142F">
      <w:pPr>
        <w:rPr>
          <w:lang w:eastAsia="en-US"/>
        </w:rPr>
      </w:pPr>
      <w:r>
        <w:rPr>
          <w:lang w:eastAsia="en-US"/>
        </w:rPr>
        <w:lastRenderedPageBreak/>
        <w:t>Le jeune homme se nommait Albert Briand</w:t>
      </w:r>
      <w:r w:rsidR="0046142F">
        <w:rPr>
          <w:lang w:eastAsia="en-US"/>
        </w:rPr>
        <w:t xml:space="preserve">. </w:t>
      </w:r>
      <w:r>
        <w:rPr>
          <w:lang w:eastAsia="en-US"/>
        </w:rPr>
        <w:t xml:space="preserve">Il était secrétaire de </w:t>
      </w:r>
      <w:r w:rsidR="0046142F">
        <w:rPr>
          <w:lang w:eastAsia="en-US"/>
        </w:rPr>
        <w:t>M. </w:t>
      </w:r>
      <w:r>
        <w:rPr>
          <w:lang w:eastAsia="en-US"/>
        </w:rPr>
        <w:t>Raymond et pa</w:t>
      </w:r>
      <w:r>
        <w:t>rtageait la vie de la famille</w:t>
      </w:r>
      <w:r w:rsidR="0046142F">
        <w:rPr>
          <w:lang w:eastAsia="en-US"/>
        </w:rPr>
        <w:t>.</w:t>
      </w:r>
    </w:p>
    <w:p w14:paraId="28B9A9D0" w14:textId="77777777" w:rsidR="0046142F" w:rsidRDefault="003148C9" w:rsidP="0046142F">
      <w:pPr>
        <w:rPr>
          <w:lang w:eastAsia="en-US"/>
        </w:rPr>
      </w:pPr>
      <w:r>
        <w:rPr>
          <w:lang w:eastAsia="en-US"/>
        </w:rPr>
        <w:t>Tout en brodant</w:t>
      </w:r>
      <w:r w:rsidR="0046142F">
        <w:rPr>
          <w:lang w:eastAsia="en-US"/>
        </w:rPr>
        <w:t xml:space="preserve">, </w:t>
      </w:r>
      <w:r>
        <w:rPr>
          <w:lang w:eastAsia="en-US"/>
        </w:rPr>
        <w:t>Clémence mettait à chaque instant sa main entre la lumière de la lampe et ses yeux pour jeter un regard rapide vers le jardin</w:t>
      </w:r>
      <w:r w:rsidR="0046142F">
        <w:rPr>
          <w:lang w:eastAsia="en-US"/>
        </w:rPr>
        <w:t>.</w:t>
      </w:r>
    </w:p>
    <w:p w14:paraId="24490FC4" w14:textId="77777777" w:rsidR="0046142F" w:rsidRDefault="003148C9" w:rsidP="0046142F">
      <w:pPr>
        <w:rPr>
          <w:lang w:eastAsia="en-US"/>
        </w:rPr>
      </w:pPr>
      <w:r>
        <w:rPr>
          <w:lang w:eastAsia="en-US"/>
        </w:rPr>
        <w:t>Albert tournait alors la tête à demi</w:t>
      </w:r>
      <w:r w:rsidR="0046142F">
        <w:rPr>
          <w:lang w:eastAsia="en-US"/>
        </w:rPr>
        <w:t xml:space="preserve">, </w:t>
      </w:r>
      <w:r>
        <w:rPr>
          <w:lang w:eastAsia="en-US"/>
        </w:rPr>
        <w:t>et ses yeux noirs brillaient en se fixant</w:t>
      </w:r>
      <w:r>
        <w:t xml:space="preserve"> sur Clémence</w:t>
      </w:r>
      <w:r w:rsidR="0046142F">
        <w:rPr>
          <w:lang w:eastAsia="en-US"/>
        </w:rPr>
        <w:t>.</w:t>
      </w:r>
    </w:p>
    <w:p w14:paraId="598213BD" w14:textId="35295ADA" w:rsidR="0046142F" w:rsidRDefault="0046142F" w:rsidP="0046142F">
      <w:pPr>
        <w:rPr>
          <w:lang w:eastAsia="en-US"/>
        </w:rPr>
      </w:pPr>
      <w:r>
        <w:rPr>
          <w:lang w:eastAsia="en-US"/>
        </w:rPr>
        <w:t>M. </w:t>
      </w:r>
      <w:r w:rsidR="003148C9">
        <w:rPr>
          <w:lang w:eastAsia="en-US"/>
        </w:rPr>
        <w:t>André examinait le tout par-dessus son papier</w:t>
      </w:r>
      <w:r>
        <w:rPr>
          <w:lang w:eastAsia="en-US"/>
        </w:rPr>
        <w:t xml:space="preserve">, </w:t>
      </w:r>
      <w:r w:rsidR="003148C9">
        <w:rPr>
          <w:lang w:eastAsia="en-US"/>
        </w:rPr>
        <w:t>et sa figure blême prenait une étrange expression de contentement</w:t>
      </w:r>
      <w:r>
        <w:rPr>
          <w:lang w:eastAsia="en-US"/>
        </w:rPr>
        <w:t>.</w:t>
      </w:r>
    </w:p>
    <w:p w14:paraId="15627D88" w14:textId="77777777" w:rsidR="0046142F" w:rsidRDefault="003148C9" w:rsidP="0046142F">
      <w:pPr>
        <w:rPr>
          <w:lang w:eastAsia="en-US"/>
        </w:rPr>
      </w:pPr>
      <w:r>
        <w:rPr>
          <w:lang w:eastAsia="en-US"/>
        </w:rPr>
        <w:t>Le salon était vaste</w:t>
      </w:r>
      <w:r w:rsidR="0046142F">
        <w:rPr>
          <w:lang w:eastAsia="en-US"/>
        </w:rPr>
        <w:t xml:space="preserve">. </w:t>
      </w:r>
      <w:r>
        <w:rPr>
          <w:lang w:eastAsia="en-US"/>
        </w:rPr>
        <w:t>Nos trois personnages se trouvaient à une certaine distance les uns des autres</w:t>
      </w:r>
      <w:r w:rsidR="0046142F">
        <w:rPr>
          <w:lang w:eastAsia="en-US"/>
        </w:rPr>
        <w:t>.</w:t>
      </w:r>
    </w:p>
    <w:p w14:paraId="25127E65" w14:textId="240BEACD" w:rsidR="0046142F" w:rsidRDefault="0046142F" w:rsidP="0046142F">
      <w:pPr>
        <w:rPr>
          <w:lang w:eastAsia="en-US"/>
        </w:rPr>
      </w:pPr>
      <w:r>
        <w:rPr>
          <w:lang w:eastAsia="en-US"/>
        </w:rPr>
        <w:t>— </w:t>
      </w:r>
      <w:r w:rsidR="003148C9">
        <w:rPr>
          <w:lang w:eastAsia="en-US"/>
        </w:rPr>
        <w:t>Albert</w:t>
      </w:r>
      <w:r>
        <w:rPr>
          <w:lang w:eastAsia="en-US"/>
        </w:rPr>
        <w:t xml:space="preserve"> ! </w:t>
      </w:r>
      <w:r w:rsidR="003148C9">
        <w:rPr>
          <w:lang w:eastAsia="en-US"/>
        </w:rPr>
        <w:t xml:space="preserve">dit </w:t>
      </w:r>
      <w:r>
        <w:rPr>
          <w:lang w:eastAsia="en-US"/>
        </w:rPr>
        <w:t>M. </w:t>
      </w:r>
      <w:r w:rsidR="003148C9">
        <w:rPr>
          <w:lang w:eastAsia="en-US"/>
        </w:rPr>
        <w:t>A</w:t>
      </w:r>
      <w:r w:rsidR="003148C9">
        <w:t>ndré</w:t>
      </w:r>
      <w:r>
        <w:rPr>
          <w:lang w:eastAsia="en-US"/>
        </w:rPr>
        <w:t>.</w:t>
      </w:r>
    </w:p>
    <w:p w14:paraId="5AF1EA1E" w14:textId="77777777" w:rsidR="0046142F" w:rsidRDefault="003148C9" w:rsidP="0046142F">
      <w:pPr>
        <w:rPr>
          <w:lang w:eastAsia="en-US"/>
        </w:rPr>
      </w:pPr>
      <w:r>
        <w:rPr>
          <w:lang w:eastAsia="en-US"/>
        </w:rPr>
        <w:t>Le jeune homme tressaillit comme si on l</w:t>
      </w:r>
      <w:r w:rsidR="0046142F">
        <w:rPr>
          <w:lang w:eastAsia="en-US"/>
        </w:rPr>
        <w:t>’</w:t>
      </w:r>
      <w:r>
        <w:rPr>
          <w:lang w:eastAsia="en-US"/>
        </w:rPr>
        <w:t>eût brusquement éveillé</w:t>
      </w:r>
      <w:r w:rsidR="0046142F">
        <w:rPr>
          <w:lang w:eastAsia="en-US"/>
        </w:rPr>
        <w:t>.</w:t>
      </w:r>
    </w:p>
    <w:p w14:paraId="1F32688E" w14:textId="77777777" w:rsidR="0046142F" w:rsidRDefault="003148C9" w:rsidP="0046142F">
      <w:pPr>
        <w:rPr>
          <w:lang w:eastAsia="en-US"/>
        </w:rPr>
      </w:pPr>
      <w:r>
        <w:rPr>
          <w:lang w:eastAsia="en-US"/>
        </w:rPr>
        <w:t>Clémence activa sa broderie et cessa d</w:t>
      </w:r>
      <w:r w:rsidR="0046142F">
        <w:rPr>
          <w:lang w:eastAsia="en-US"/>
        </w:rPr>
        <w:t>’</w:t>
      </w:r>
      <w:r>
        <w:rPr>
          <w:lang w:eastAsia="en-US"/>
        </w:rPr>
        <w:t>interroger la nuit du jardin</w:t>
      </w:r>
      <w:r w:rsidR="0046142F">
        <w:rPr>
          <w:lang w:eastAsia="en-US"/>
        </w:rPr>
        <w:t>.</w:t>
      </w:r>
    </w:p>
    <w:p w14:paraId="4ECB9112" w14:textId="77777777" w:rsidR="0046142F" w:rsidRDefault="0046142F" w:rsidP="0046142F">
      <w:pPr>
        <w:rPr>
          <w:lang w:eastAsia="en-US"/>
        </w:rPr>
      </w:pPr>
      <w:r>
        <w:rPr>
          <w:lang w:eastAsia="en-US"/>
        </w:rPr>
        <w:t>— </w:t>
      </w:r>
      <w:r w:rsidR="003148C9">
        <w:rPr>
          <w:lang w:eastAsia="en-US"/>
        </w:rPr>
        <w:t>Monsieur</w:t>
      </w:r>
      <w:r>
        <w:rPr>
          <w:lang w:eastAsia="en-US"/>
        </w:rPr>
        <w:t xml:space="preserve"> ?… </w:t>
      </w:r>
      <w:r w:rsidR="003148C9">
        <w:rPr>
          <w:lang w:eastAsia="en-US"/>
        </w:rPr>
        <w:t>murmura Albert</w:t>
      </w:r>
      <w:r>
        <w:rPr>
          <w:lang w:eastAsia="en-US"/>
        </w:rPr>
        <w:t>.</w:t>
      </w:r>
    </w:p>
    <w:p w14:paraId="163A069A" w14:textId="77777777" w:rsidR="0046142F" w:rsidRDefault="0046142F" w:rsidP="0046142F">
      <w:pPr>
        <w:rPr>
          <w:lang w:eastAsia="en-US"/>
        </w:rPr>
      </w:pPr>
      <w:r>
        <w:rPr>
          <w:lang w:eastAsia="en-US"/>
        </w:rPr>
        <w:t>— </w:t>
      </w:r>
      <w:r w:rsidR="003148C9">
        <w:rPr>
          <w:lang w:eastAsia="en-US"/>
        </w:rPr>
        <w:t>Comment va Raymond</w:t>
      </w:r>
      <w:r>
        <w:rPr>
          <w:lang w:eastAsia="en-US"/>
        </w:rPr>
        <w:t xml:space="preserve">, </w:t>
      </w:r>
      <w:r w:rsidR="003148C9">
        <w:rPr>
          <w:lang w:eastAsia="en-US"/>
        </w:rPr>
        <w:t>ce soir</w:t>
      </w:r>
      <w:r>
        <w:rPr>
          <w:lang w:eastAsia="en-US"/>
        </w:rPr>
        <w:t> ?</w:t>
      </w:r>
    </w:p>
    <w:p w14:paraId="0C1E70D7" w14:textId="77777777" w:rsidR="0046142F" w:rsidRDefault="0046142F" w:rsidP="0046142F">
      <w:pPr>
        <w:rPr>
          <w:lang w:eastAsia="en-US"/>
        </w:rPr>
      </w:pPr>
      <w:r>
        <w:rPr>
          <w:lang w:eastAsia="en-US"/>
        </w:rPr>
        <w:t>— </w:t>
      </w:r>
      <w:r w:rsidR="003148C9">
        <w:rPr>
          <w:lang w:eastAsia="en-US"/>
        </w:rPr>
        <w:t>Il repose</w:t>
      </w:r>
      <w:r>
        <w:rPr>
          <w:lang w:eastAsia="en-US"/>
        </w:rPr>
        <w:t xml:space="preserve">, </w:t>
      </w:r>
      <w:r w:rsidR="003148C9">
        <w:rPr>
          <w:lang w:eastAsia="en-US"/>
        </w:rPr>
        <w:t>monsieur</w:t>
      </w:r>
      <w:r>
        <w:rPr>
          <w:lang w:eastAsia="en-US"/>
        </w:rPr>
        <w:t xml:space="preserve">, </w:t>
      </w:r>
      <w:r w:rsidR="003148C9">
        <w:rPr>
          <w:lang w:eastAsia="en-US"/>
        </w:rPr>
        <w:t>et j</w:t>
      </w:r>
      <w:r>
        <w:rPr>
          <w:lang w:eastAsia="en-US"/>
        </w:rPr>
        <w:t>’</w:t>
      </w:r>
      <w:r w:rsidR="003148C9">
        <w:rPr>
          <w:lang w:eastAsia="en-US"/>
        </w:rPr>
        <w:t>ai quitté sa chambre</w:t>
      </w:r>
      <w:r w:rsidR="003148C9">
        <w:t xml:space="preserve"> pour ne pas troubler son sommeil</w:t>
      </w:r>
      <w:r>
        <w:rPr>
          <w:lang w:eastAsia="en-US"/>
        </w:rPr>
        <w:t>.</w:t>
      </w:r>
    </w:p>
    <w:p w14:paraId="30D2C17A" w14:textId="1E6E0CFD" w:rsidR="0046142F" w:rsidRDefault="003148C9" w:rsidP="0046142F">
      <w:pPr>
        <w:rPr>
          <w:lang w:eastAsia="en-US"/>
        </w:rPr>
      </w:pPr>
      <w:r>
        <w:rPr>
          <w:lang w:eastAsia="en-US"/>
        </w:rPr>
        <w:t>La conversation n</w:t>
      </w:r>
      <w:r w:rsidR="0046142F">
        <w:rPr>
          <w:lang w:eastAsia="en-US"/>
        </w:rPr>
        <w:t>’</w:t>
      </w:r>
      <w:r>
        <w:rPr>
          <w:lang w:eastAsia="en-US"/>
        </w:rPr>
        <w:t>alla pas plus loin</w:t>
      </w:r>
      <w:r w:rsidR="0046142F">
        <w:rPr>
          <w:lang w:eastAsia="en-US"/>
        </w:rPr>
        <w:t>. M. </w:t>
      </w:r>
      <w:r>
        <w:rPr>
          <w:lang w:eastAsia="en-US"/>
        </w:rPr>
        <w:t>André venait de tomber sur une pièce assurément fort intéressante</w:t>
      </w:r>
      <w:r w:rsidR="0046142F">
        <w:rPr>
          <w:lang w:eastAsia="en-US"/>
        </w:rPr>
        <w:t xml:space="preserve">, </w:t>
      </w:r>
      <w:r>
        <w:rPr>
          <w:lang w:eastAsia="en-US"/>
        </w:rPr>
        <w:t>car il se mit à la lire avec avidité</w:t>
      </w:r>
      <w:r w:rsidR="0046142F">
        <w:rPr>
          <w:lang w:eastAsia="en-US"/>
        </w:rPr>
        <w:t>.</w:t>
      </w:r>
    </w:p>
    <w:p w14:paraId="7E9BF9A3" w14:textId="77777777" w:rsidR="0046142F" w:rsidRDefault="003148C9" w:rsidP="0046142F">
      <w:pPr>
        <w:rPr>
          <w:lang w:eastAsia="en-US"/>
        </w:rPr>
      </w:pPr>
      <w:r>
        <w:rPr>
          <w:lang w:eastAsia="en-US"/>
        </w:rPr>
        <w:lastRenderedPageBreak/>
        <w:t>Clémence reprenait ses distractions</w:t>
      </w:r>
      <w:r w:rsidR="0046142F">
        <w:rPr>
          <w:lang w:eastAsia="en-US"/>
        </w:rPr>
        <w:t xml:space="preserve">. </w:t>
      </w:r>
      <w:r>
        <w:rPr>
          <w:lang w:eastAsia="en-US"/>
        </w:rPr>
        <w:t xml:space="preserve">Elle examinait de tous ses yeux les </w:t>
      </w:r>
      <w:r>
        <w:t>allées sombres du jardin et la façade de la maison blanche où nulle lumière ne se montrait</w:t>
      </w:r>
      <w:r w:rsidR="0046142F">
        <w:rPr>
          <w:lang w:eastAsia="en-US"/>
        </w:rPr>
        <w:t>.</w:t>
      </w:r>
    </w:p>
    <w:p w14:paraId="5A0CCD30" w14:textId="77777777" w:rsidR="0046142F" w:rsidRDefault="003148C9" w:rsidP="0046142F">
      <w:pPr>
        <w:rPr>
          <w:lang w:eastAsia="en-US"/>
        </w:rPr>
      </w:pPr>
      <w:r>
        <w:rPr>
          <w:lang w:eastAsia="en-US"/>
        </w:rPr>
        <w:t>Albert contemplait Clémence</w:t>
      </w:r>
      <w:r w:rsidR="0046142F">
        <w:rPr>
          <w:lang w:eastAsia="en-US"/>
        </w:rPr>
        <w:t xml:space="preserve">. </w:t>
      </w:r>
      <w:r>
        <w:rPr>
          <w:lang w:eastAsia="en-US"/>
        </w:rPr>
        <w:t>Il y avait dans le regard qu</w:t>
      </w:r>
      <w:r w:rsidR="0046142F">
        <w:rPr>
          <w:lang w:eastAsia="en-US"/>
        </w:rPr>
        <w:t>’</w:t>
      </w:r>
      <w:r>
        <w:rPr>
          <w:lang w:eastAsia="en-US"/>
        </w:rPr>
        <w:t>il lui jetait un amour triste et comme assuré d</w:t>
      </w:r>
      <w:r w:rsidR="0046142F">
        <w:rPr>
          <w:lang w:eastAsia="en-US"/>
        </w:rPr>
        <w:t>’</w:t>
      </w:r>
      <w:r>
        <w:rPr>
          <w:lang w:eastAsia="en-US"/>
        </w:rPr>
        <w:t>être malheureux</w:t>
      </w:r>
      <w:r w:rsidR="0046142F">
        <w:rPr>
          <w:lang w:eastAsia="en-US"/>
        </w:rPr>
        <w:t xml:space="preserve">. </w:t>
      </w:r>
      <w:r>
        <w:rPr>
          <w:lang w:eastAsia="en-US"/>
        </w:rPr>
        <w:t>On sonna à la porte de la rue</w:t>
      </w:r>
      <w:r w:rsidR="0046142F">
        <w:rPr>
          <w:lang w:eastAsia="en-US"/>
        </w:rPr>
        <w:t>.</w:t>
      </w:r>
    </w:p>
    <w:p w14:paraId="08BD230F" w14:textId="72A8AB09" w:rsidR="0046142F" w:rsidRDefault="0046142F" w:rsidP="0046142F">
      <w:pPr>
        <w:rPr>
          <w:lang w:eastAsia="en-US"/>
        </w:rPr>
      </w:pPr>
      <w:r>
        <w:rPr>
          <w:lang w:eastAsia="en-US"/>
        </w:rPr>
        <w:t>— </w:t>
      </w:r>
      <w:r w:rsidR="003148C9">
        <w:rPr>
          <w:lang w:eastAsia="en-US"/>
        </w:rPr>
        <w:t>Veuill</w:t>
      </w:r>
      <w:r w:rsidR="003148C9">
        <w:t>ez dire que je n</w:t>
      </w:r>
      <w:r>
        <w:rPr>
          <w:lang w:eastAsia="en-US"/>
        </w:rPr>
        <w:t>’</w:t>
      </w:r>
      <w:r w:rsidR="003148C9">
        <w:rPr>
          <w:lang w:eastAsia="en-US"/>
        </w:rPr>
        <w:t>y suis pas</w:t>
      </w:r>
      <w:r>
        <w:rPr>
          <w:lang w:eastAsia="en-US"/>
        </w:rPr>
        <w:t xml:space="preserve">, </w:t>
      </w:r>
      <w:r w:rsidR="003148C9">
        <w:rPr>
          <w:lang w:eastAsia="en-US"/>
        </w:rPr>
        <w:t>Albert</w:t>
      </w:r>
      <w:r>
        <w:rPr>
          <w:lang w:eastAsia="en-US"/>
        </w:rPr>
        <w:t xml:space="preserve"> ! </w:t>
      </w:r>
      <w:r w:rsidR="003148C9">
        <w:rPr>
          <w:lang w:eastAsia="en-US"/>
        </w:rPr>
        <w:t>s</w:t>
      </w:r>
      <w:r>
        <w:rPr>
          <w:lang w:eastAsia="en-US"/>
        </w:rPr>
        <w:t>’</w:t>
      </w:r>
      <w:r w:rsidR="003148C9">
        <w:rPr>
          <w:lang w:eastAsia="en-US"/>
        </w:rPr>
        <w:t xml:space="preserve">écria vivement </w:t>
      </w:r>
      <w:r>
        <w:rPr>
          <w:lang w:eastAsia="en-US"/>
        </w:rPr>
        <w:t>M. </w:t>
      </w:r>
      <w:r w:rsidR="003148C9">
        <w:rPr>
          <w:lang w:eastAsia="en-US"/>
        </w:rPr>
        <w:t>André</w:t>
      </w:r>
      <w:r>
        <w:rPr>
          <w:lang w:eastAsia="en-US"/>
        </w:rPr>
        <w:t xml:space="preserve"> ; </w:t>
      </w:r>
      <w:r w:rsidR="006C2AE1">
        <w:rPr>
          <w:lang w:eastAsia="en-US"/>
        </w:rPr>
        <w:t>—</w:t>
      </w:r>
      <w:r>
        <w:rPr>
          <w:lang w:eastAsia="en-US"/>
        </w:rPr>
        <w:t xml:space="preserve"> </w:t>
      </w:r>
      <w:r w:rsidR="003148C9">
        <w:rPr>
          <w:lang w:eastAsia="en-US"/>
        </w:rPr>
        <w:t>je ne voulais recevoir aujourd</w:t>
      </w:r>
      <w:r>
        <w:rPr>
          <w:lang w:eastAsia="en-US"/>
        </w:rPr>
        <w:t>’</w:t>
      </w:r>
      <w:r w:rsidR="003148C9">
        <w:rPr>
          <w:lang w:eastAsia="en-US"/>
        </w:rPr>
        <w:t xml:space="preserve">hui que </w:t>
      </w:r>
      <w:r>
        <w:rPr>
          <w:lang w:eastAsia="en-US"/>
        </w:rPr>
        <w:t>M. </w:t>
      </w:r>
      <w:r w:rsidR="003148C9">
        <w:rPr>
          <w:lang w:eastAsia="en-US"/>
        </w:rPr>
        <w:t>Baptiste</w:t>
      </w:r>
      <w:r>
        <w:rPr>
          <w:lang w:eastAsia="en-US"/>
        </w:rPr>
        <w:t xml:space="preserve">… </w:t>
      </w:r>
      <w:r w:rsidR="003148C9">
        <w:rPr>
          <w:lang w:eastAsia="en-US"/>
        </w:rPr>
        <w:t>il est venu</w:t>
      </w:r>
      <w:r>
        <w:rPr>
          <w:lang w:eastAsia="en-US"/>
        </w:rPr>
        <w:t xml:space="preserve">… </w:t>
      </w:r>
      <w:r w:rsidR="003148C9">
        <w:rPr>
          <w:lang w:eastAsia="en-US"/>
        </w:rPr>
        <w:t>ma journée est finie</w:t>
      </w:r>
      <w:r>
        <w:rPr>
          <w:lang w:eastAsia="en-US"/>
        </w:rPr>
        <w:t>.</w:t>
      </w:r>
    </w:p>
    <w:p w14:paraId="445D5535" w14:textId="77777777" w:rsidR="0046142F" w:rsidRDefault="003148C9" w:rsidP="0046142F">
      <w:pPr>
        <w:rPr>
          <w:lang w:eastAsia="en-US"/>
        </w:rPr>
      </w:pPr>
      <w:r>
        <w:rPr>
          <w:lang w:eastAsia="en-US"/>
        </w:rPr>
        <w:t>Albert sortit pour obéir</w:t>
      </w:r>
      <w:r w:rsidR="0046142F">
        <w:rPr>
          <w:lang w:eastAsia="en-US"/>
        </w:rPr>
        <w:t>.</w:t>
      </w:r>
    </w:p>
    <w:p w14:paraId="09E82DF4" w14:textId="5B28CBE4" w:rsidR="0046142F" w:rsidRDefault="0046142F" w:rsidP="0046142F">
      <w:pPr>
        <w:rPr>
          <w:lang w:eastAsia="en-US"/>
        </w:rPr>
      </w:pPr>
      <w:r>
        <w:rPr>
          <w:lang w:eastAsia="en-US"/>
        </w:rPr>
        <w:t>— </w:t>
      </w:r>
      <w:r w:rsidR="003148C9">
        <w:rPr>
          <w:lang w:eastAsia="en-US"/>
        </w:rPr>
        <w:t>L</w:t>
      </w:r>
      <w:r>
        <w:rPr>
          <w:lang w:eastAsia="en-US"/>
        </w:rPr>
        <w:t>’</w:t>
      </w:r>
      <w:r w:rsidR="003148C9">
        <w:rPr>
          <w:lang w:eastAsia="en-US"/>
        </w:rPr>
        <w:t>as-tu vu</w:t>
      </w:r>
      <w:r>
        <w:rPr>
          <w:lang w:eastAsia="en-US"/>
        </w:rPr>
        <w:t xml:space="preserve">, </w:t>
      </w:r>
      <w:r w:rsidR="003148C9">
        <w:rPr>
          <w:lang w:eastAsia="en-US"/>
        </w:rPr>
        <w:t xml:space="preserve">ce </w:t>
      </w:r>
      <w:r>
        <w:rPr>
          <w:lang w:eastAsia="en-US"/>
        </w:rPr>
        <w:t>M. </w:t>
      </w:r>
      <w:r w:rsidR="003148C9">
        <w:rPr>
          <w:lang w:eastAsia="en-US"/>
        </w:rPr>
        <w:t>Baptiste</w:t>
      </w:r>
      <w:r>
        <w:rPr>
          <w:lang w:eastAsia="en-US"/>
        </w:rPr>
        <w:t xml:space="preserve">, </w:t>
      </w:r>
      <w:r w:rsidR="003148C9">
        <w:rPr>
          <w:lang w:eastAsia="en-US"/>
        </w:rPr>
        <w:t>Clémence</w:t>
      </w:r>
      <w:r>
        <w:rPr>
          <w:lang w:eastAsia="en-US"/>
        </w:rPr>
        <w:t xml:space="preserve"> ? </w:t>
      </w:r>
      <w:r w:rsidR="003148C9">
        <w:rPr>
          <w:lang w:eastAsia="en-US"/>
        </w:rPr>
        <w:t xml:space="preserve">demanda </w:t>
      </w:r>
      <w:proofErr w:type="spellStart"/>
      <w:r w:rsidR="003148C9">
        <w:rPr>
          <w:lang w:eastAsia="en-US"/>
        </w:rPr>
        <w:t>Lointier</w:t>
      </w:r>
      <w:proofErr w:type="spellEnd"/>
      <w:r w:rsidR="003148C9">
        <w:rPr>
          <w:lang w:eastAsia="en-US"/>
        </w:rPr>
        <w:t xml:space="preserve"> quand Albert fu</w:t>
      </w:r>
      <w:r w:rsidR="003148C9">
        <w:t>t parti</w:t>
      </w:r>
      <w:r>
        <w:rPr>
          <w:lang w:eastAsia="en-US"/>
        </w:rPr>
        <w:t>.</w:t>
      </w:r>
    </w:p>
    <w:p w14:paraId="0DC48E65"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mon père</w:t>
      </w:r>
      <w:r>
        <w:rPr>
          <w:lang w:eastAsia="en-US"/>
        </w:rPr>
        <w:t>.</w:t>
      </w:r>
    </w:p>
    <w:p w14:paraId="75BE4C8A" w14:textId="77777777" w:rsidR="0046142F" w:rsidRDefault="0046142F" w:rsidP="0046142F">
      <w:pPr>
        <w:rPr>
          <w:lang w:eastAsia="en-US"/>
        </w:rPr>
      </w:pPr>
      <w:r>
        <w:rPr>
          <w:lang w:eastAsia="en-US"/>
        </w:rPr>
        <w:t>— </w:t>
      </w:r>
      <w:r w:rsidR="003148C9">
        <w:rPr>
          <w:lang w:eastAsia="en-US"/>
        </w:rPr>
        <w:t>Une drôle de figure</w:t>
      </w:r>
      <w:r>
        <w:rPr>
          <w:lang w:eastAsia="en-US"/>
        </w:rPr>
        <w:t xml:space="preserve">, </w:t>
      </w:r>
      <w:r w:rsidR="003148C9">
        <w:rPr>
          <w:lang w:eastAsia="en-US"/>
        </w:rPr>
        <w:t>n</w:t>
      </w:r>
      <w:r>
        <w:rPr>
          <w:lang w:eastAsia="en-US"/>
        </w:rPr>
        <w:t>’</w:t>
      </w:r>
      <w:r w:rsidR="003148C9">
        <w:rPr>
          <w:lang w:eastAsia="en-US"/>
        </w:rPr>
        <w:t>est-ce pas</w:t>
      </w:r>
      <w:r>
        <w:rPr>
          <w:lang w:eastAsia="en-US"/>
        </w:rPr>
        <w:t> ?</w:t>
      </w:r>
    </w:p>
    <w:p w14:paraId="174E5DFE" w14:textId="77777777" w:rsidR="0046142F" w:rsidRDefault="0046142F" w:rsidP="0046142F">
      <w:pPr>
        <w:rPr>
          <w:lang w:eastAsia="en-US"/>
        </w:rPr>
      </w:pPr>
      <w:r>
        <w:rPr>
          <w:lang w:eastAsia="en-US"/>
        </w:rPr>
        <w:t>— </w:t>
      </w:r>
      <w:r w:rsidR="003148C9">
        <w:rPr>
          <w:lang w:eastAsia="en-US"/>
        </w:rPr>
        <w:t>Une figure qui ne prévient pas en sa faveur</w:t>
      </w:r>
      <w:r>
        <w:rPr>
          <w:lang w:eastAsia="en-US"/>
        </w:rPr>
        <w:t xml:space="preserve">, </w:t>
      </w:r>
      <w:r w:rsidR="003148C9">
        <w:rPr>
          <w:lang w:eastAsia="en-US"/>
        </w:rPr>
        <w:t>mon père</w:t>
      </w:r>
      <w:r>
        <w:rPr>
          <w:lang w:eastAsia="en-US"/>
        </w:rPr>
        <w:t>.</w:t>
      </w:r>
    </w:p>
    <w:p w14:paraId="13AD6608" w14:textId="77777777" w:rsidR="0046142F" w:rsidRDefault="0046142F" w:rsidP="0046142F">
      <w:pPr>
        <w:rPr>
          <w:lang w:eastAsia="en-US"/>
        </w:rPr>
      </w:pPr>
      <w:r>
        <w:rPr>
          <w:lang w:eastAsia="en-US"/>
        </w:rPr>
        <w:t>— </w:t>
      </w:r>
      <w:r w:rsidR="003148C9">
        <w:rPr>
          <w:lang w:eastAsia="en-US"/>
        </w:rPr>
        <w:t>Bah</w:t>
      </w:r>
      <w:r>
        <w:rPr>
          <w:lang w:eastAsia="en-US"/>
        </w:rPr>
        <w:t xml:space="preserve"> ! </w:t>
      </w:r>
      <w:r w:rsidR="003148C9">
        <w:rPr>
          <w:lang w:eastAsia="en-US"/>
        </w:rPr>
        <w:t>tu es comme cela</w:t>
      </w:r>
      <w:r>
        <w:rPr>
          <w:lang w:eastAsia="en-US"/>
        </w:rPr>
        <w:t xml:space="preserve">. </w:t>
      </w:r>
      <w:r w:rsidR="003148C9">
        <w:rPr>
          <w:lang w:eastAsia="en-US"/>
        </w:rPr>
        <w:t>Pendant que nous sommes seuls</w:t>
      </w:r>
      <w:r>
        <w:rPr>
          <w:lang w:eastAsia="en-US"/>
        </w:rPr>
        <w:t xml:space="preserve">, </w:t>
      </w:r>
      <w:r w:rsidR="003148C9">
        <w:rPr>
          <w:lang w:eastAsia="en-US"/>
        </w:rPr>
        <w:t>je suis bien aise de te dire que j</w:t>
      </w:r>
      <w:r>
        <w:rPr>
          <w:lang w:eastAsia="en-US"/>
        </w:rPr>
        <w:t>’</w:t>
      </w:r>
      <w:r w:rsidR="003148C9">
        <w:rPr>
          <w:lang w:eastAsia="en-US"/>
        </w:rPr>
        <w:t>attache une certaine importance aux rec</w:t>
      </w:r>
      <w:r w:rsidR="003148C9">
        <w:t>ommandations que je t</w:t>
      </w:r>
      <w:r>
        <w:rPr>
          <w:lang w:eastAsia="en-US"/>
        </w:rPr>
        <w:t>’</w:t>
      </w:r>
      <w:r w:rsidR="003148C9">
        <w:rPr>
          <w:lang w:eastAsia="en-US"/>
        </w:rPr>
        <w:t>ai faites aujourd</w:t>
      </w:r>
      <w:r>
        <w:rPr>
          <w:lang w:eastAsia="en-US"/>
        </w:rPr>
        <w:t>’</w:t>
      </w:r>
      <w:r w:rsidR="003148C9">
        <w:rPr>
          <w:lang w:eastAsia="en-US"/>
        </w:rPr>
        <w:t>hui</w:t>
      </w:r>
      <w:r>
        <w:rPr>
          <w:lang w:eastAsia="en-US"/>
        </w:rPr>
        <w:t xml:space="preserve">, </w:t>
      </w:r>
      <w:r w:rsidR="003148C9">
        <w:rPr>
          <w:lang w:eastAsia="en-US"/>
        </w:rPr>
        <w:t>à l</w:t>
      </w:r>
      <w:r>
        <w:rPr>
          <w:lang w:eastAsia="en-US"/>
        </w:rPr>
        <w:t>’</w:t>
      </w:r>
      <w:r w:rsidR="003148C9">
        <w:rPr>
          <w:lang w:eastAsia="en-US"/>
        </w:rPr>
        <w:t>égard de nos voisins de Marans</w:t>
      </w:r>
      <w:r>
        <w:rPr>
          <w:lang w:eastAsia="en-US"/>
        </w:rPr>
        <w:t>.</w:t>
      </w:r>
    </w:p>
    <w:p w14:paraId="125FF286" w14:textId="77777777" w:rsidR="0046142F" w:rsidRDefault="0046142F" w:rsidP="0046142F">
      <w:pPr>
        <w:rPr>
          <w:lang w:eastAsia="en-US"/>
        </w:rPr>
      </w:pPr>
      <w:r>
        <w:rPr>
          <w:lang w:eastAsia="en-US"/>
        </w:rPr>
        <w:t>— </w:t>
      </w:r>
      <w:r w:rsidR="003148C9">
        <w:rPr>
          <w:lang w:eastAsia="en-US"/>
        </w:rPr>
        <w:t>Je n</w:t>
      </w:r>
      <w:r>
        <w:rPr>
          <w:lang w:eastAsia="en-US"/>
        </w:rPr>
        <w:t>’</w:t>
      </w:r>
      <w:r w:rsidR="003148C9">
        <w:rPr>
          <w:lang w:eastAsia="en-US"/>
        </w:rPr>
        <w:t>aurai pas de peine à les suivre</w:t>
      </w:r>
      <w:r>
        <w:rPr>
          <w:lang w:eastAsia="en-US"/>
        </w:rPr>
        <w:t xml:space="preserve">, </w:t>
      </w:r>
      <w:r w:rsidR="003148C9">
        <w:rPr>
          <w:lang w:eastAsia="en-US"/>
        </w:rPr>
        <w:t>mon père</w:t>
      </w:r>
      <w:r>
        <w:rPr>
          <w:lang w:eastAsia="en-US"/>
        </w:rPr>
        <w:t xml:space="preserve">… </w:t>
      </w:r>
      <w:r w:rsidR="003148C9">
        <w:rPr>
          <w:lang w:eastAsia="en-US"/>
        </w:rPr>
        <w:t>Lucienne est si bonne et si charmante</w:t>
      </w:r>
      <w:r>
        <w:rPr>
          <w:lang w:eastAsia="en-US"/>
        </w:rPr>
        <w:t xml:space="preserve"> !… </w:t>
      </w:r>
      <w:r w:rsidR="003148C9">
        <w:rPr>
          <w:lang w:eastAsia="en-US"/>
        </w:rPr>
        <w:t>Les préventions que vous avez conçues</w:t>
      </w:r>
      <w:r>
        <w:rPr>
          <w:lang w:eastAsia="en-US"/>
        </w:rPr>
        <w:t>…</w:t>
      </w:r>
    </w:p>
    <w:p w14:paraId="270BDECA" w14:textId="77777777" w:rsidR="0046142F" w:rsidRDefault="0046142F" w:rsidP="0046142F">
      <w:pPr>
        <w:rPr>
          <w:lang w:eastAsia="en-US"/>
        </w:rPr>
      </w:pPr>
      <w:r>
        <w:rPr>
          <w:lang w:eastAsia="en-US"/>
        </w:rPr>
        <w:t>— </w:t>
      </w:r>
      <w:r w:rsidR="003148C9">
        <w:rPr>
          <w:lang w:eastAsia="en-US"/>
        </w:rPr>
        <w:t>Bien</w:t>
      </w:r>
      <w:r>
        <w:rPr>
          <w:lang w:eastAsia="en-US"/>
        </w:rPr>
        <w:t xml:space="preserve">, </w:t>
      </w:r>
      <w:r w:rsidR="003148C9">
        <w:rPr>
          <w:lang w:eastAsia="en-US"/>
        </w:rPr>
        <w:t>bien</w:t>
      </w:r>
      <w:r>
        <w:rPr>
          <w:lang w:eastAsia="en-US"/>
        </w:rPr>
        <w:t xml:space="preserve"> !… </w:t>
      </w:r>
      <w:r w:rsidR="003148C9">
        <w:rPr>
          <w:lang w:eastAsia="en-US"/>
        </w:rPr>
        <w:t>Je m</w:t>
      </w:r>
      <w:r>
        <w:rPr>
          <w:lang w:eastAsia="en-US"/>
        </w:rPr>
        <w:t>’</w:t>
      </w:r>
      <w:r w:rsidR="003148C9">
        <w:rPr>
          <w:lang w:eastAsia="en-US"/>
        </w:rPr>
        <w:t>étais trompé</w:t>
      </w:r>
      <w:r>
        <w:rPr>
          <w:lang w:eastAsia="en-US"/>
        </w:rPr>
        <w:t xml:space="preserve">… </w:t>
      </w:r>
      <w:r w:rsidR="003148C9">
        <w:rPr>
          <w:lang w:eastAsia="en-US"/>
        </w:rPr>
        <w:t>c</w:t>
      </w:r>
      <w:r>
        <w:rPr>
          <w:lang w:eastAsia="en-US"/>
        </w:rPr>
        <w:t>’</w:t>
      </w:r>
      <w:r w:rsidR="003148C9">
        <w:rPr>
          <w:lang w:eastAsia="en-US"/>
        </w:rPr>
        <w:t>est en</w:t>
      </w:r>
      <w:r w:rsidR="003148C9">
        <w:t>tendu</w:t>
      </w:r>
      <w:r>
        <w:rPr>
          <w:lang w:eastAsia="en-US"/>
        </w:rPr>
        <w:t>…</w:t>
      </w:r>
    </w:p>
    <w:p w14:paraId="690D615E" w14:textId="77777777" w:rsidR="0046142F" w:rsidRDefault="003148C9" w:rsidP="0046142F">
      <w:pPr>
        <w:rPr>
          <w:lang w:eastAsia="en-US"/>
        </w:rPr>
      </w:pPr>
      <w:r>
        <w:rPr>
          <w:lang w:eastAsia="en-US"/>
        </w:rPr>
        <w:t>Albert rentrait en ce moment</w:t>
      </w:r>
      <w:r w:rsidR="0046142F">
        <w:rPr>
          <w:lang w:eastAsia="en-US"/>
        </w:rPr>
        <w:t>.</w:t>
      </w:r>
    </w:p>
    <w:p w14:paraId="2F90AC34" w14:textId="1B464DF8"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 xml:space="preserve">est encore </w:t>
      </w:r>
      <w:r>
        <w:rPr>
          <w:lang w:eastAsia="en-US"/>
        </w:rPr>
        <w:t>M. </w:t>
      </w:r>
      <w:r w:rsidR="003148C9">
        <w:rPr>
          <w:lang w:eastAsia="en-US"/>
        </w:rPr>
        <w:t>Baptiste</w:t>
      </w:r>
      <w:r>
        <w:rPr>
          <w:lang w:eastAsia="en-US"/>
        </w:rPr>
        <w:t xml:space="preserve">, </w:t>
      </w:r>
      <w:r w:rsidR="003148C9">
        <w:rPr>
          <w:lang w:eastAsia="en-US"/>
        </w:rPr>
        <w:t>dit-il</w:t>
      </w:r>
      <w:r>
        <w:rPr>
          <w:lang w:eastAsia="en-US"/>
        </w:rPr>
        <w:t>.</w:t>
      </w:r>
    </w:p>
    <w:p w14:paraId="7AE75662" w14:textId="28BD1DD5" w:rsidR="0046142F" w:rsidRDefault="0046142F" w:rsidP="0046142F">
      <w:pPr>
        <w:rPr>
          <w:lang w:eastAsia="en-US"/>
        </w:rPr>
      </w:pPr>
      <w:r>
        <w:rPr>
          <w:lang w:eastAsia="en-US"/>
        </w:rPr>
        <w:lastRenderedPageBreak/>
        <w:t>— </w:t>
      </w:r>
      <w:r w:rsidR="003148C9">
        <w:rPr>
          <w:lang w:eastAsia="en-US"/>
        </w:rPr>
        <w:t>Comment</w:t>
      </w:r>
      <w:r>
        <w:rPr>
          <w:lang w:eastAsia="en-US"/>
        </w:rPr>
        <w:t> ! M. </w:t>
      </w:r>
      <w:r w:rsidR="003148C9">
        <w:rPr>
          <w:lang w:eastAsia="en-US"/>
        </w:rPr>
        <w:t>Baptiste</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Lointier</w:t>
      </w:r>
      <w:proofErr w:type="spellEnd"/>
      <w:r w:rsidR="003148C9">
        <w:rPr>
          <w:lang w:eastAsia="en-US"/>
        </w:rPr>
        <w:t xml:space="preserve"> étonné</w:t>
      </w:r>
      <w:r>
        <w:rPr>
          <w:lang w:eastAsia="en-US"/>
        </w:rPr>
        <w:t xml:space="preserve"> ; </w:t>
      </w:r>
      <w:r w:rsidR="003148C9">
        <w:rPr>
          <w:lang w:eastAsia="en-US"/>
        </w:rPr>
        <w:t>il sort d</w:t>
      </w:r>
      <w:r>
        <w:rPr>
          <w:lang w:eastAsia="en-US"/>
        </w:rPr>
        <w:t>’</w:t>
      </w:r>
      <w:r w:rsidR="003148C9">
        <w:rPr>
          <w:lang w:eastAsia="en-US"/>
        </w:rPr>
        <w:t>ici</w:t>
      </w:r>
      <w:r>
        <w:rPr>
          <w:lang w:eastAsia="en-US"/>
        </w:rPr>
        <w:t> !</w:t>
      </w:r>
    </w:p>
    <w:p w14:paraId="01C56713" w14:textId="77777777" w:rsidR="0046142F" w:rsidRDefault="0046142F" w:rsidP="0046142F">
      <w:pPr>
        <w:rPr>
          <w:lang w:eastAsia="en-US"/>
        </w:rPr>
      </w:pPr>
      <w:r>
        <w:rPr>
          <w:lang w:eastAsia="en-US"/>
        </w:rPr>
        <w:t>— </w:t>
      </w:r>
      <w:r w:rsidR="003148C9">
        <w:rPr>
          <w:lang w:eastAsia="en-US"/>
        </w:rPr>
        <w:t>Il prétend avoir quelque chose de très important à vous communiquer</w:t>
      </w:r>
      <w:r>
        <w:rPr>
          <w:lang w:eastAsia="en-US"/>
        </w:rPr>
        <w:t>.</w:t>
      </w:r>
    </w:p>
    <w:p w14:paraId="36A0CC49" w14:textId="77777777" w:rsidR="0046142F" w:rsidRDefault="0046142F" w:rsidP="0046142F">
      <w:pPr>
        <w:rPr>
          <w:lang w:eastAsia="en-US"/>
        </w:rPr>
      </w:pPr>
      <w:r>
        <w:rPr>
          <w:lang w:eastAsia="en-US"/>
        </w:rPr>
        <w:t>— </w:t>
      </w:r>
      <w:r w:rsidR="003148C9">
        <w:rPr>
          <w:lang w:eastAsia="en-US"/>
        </w:rPr>
        <w:t>Faites entrer</w:t>
      </w:r>
      <w:r>
        <w:rPr>
          <w:lang w:eastAsia="en-US"/>
        </w:rPr>
        <w:t>.</w:t>
      </w:r>
    </w:p>
    <w:p w14:paraId="4A93C1B3" w14:textId="597C3A0E" w:rsidR="0046142F" w:rsidRDefault="0046142F" w:rsidP="0046142F">
      <w:pPr>
        <w:rPr>
          <w:lang w:eastAsia="en-US"/>
        </w:rPr>
      </w:pPr>
      <w:r>
        <w:rPr>
          <w:lang w:eastAsia="en-US"/>
        </w:rPr>
        <w:t>M. </w:t>
      </w:r>
      <w:r w:rsidR="003148C9">
        <w:rPr>
          <w:lang w:eastAsia="en-US"/>
        </w:rPr>
        <w:t>André prononça ce</w:t>
      </w:r>
      <w:r w:rsidR="003148C9">
        <w:t>s dernières paroles avec une ce</w:t>
      </w:r>
      <w:r w:rsidR="003148C9">
        <w:rPr>
          <w:lang w:eastAsia="en-US"/>
        </w:rPr>
        <w:t>rtaine agitation</w:t>
      </w:r>
      <w:r>
        <w:rPr>
          <w:lang w:eastAsia="en-US"/>
        </w:rPr>
        <w:t xml:space="preserve">. </w:t>
      </w:r>
      <w:r w:rsidR="003148C9">
        <w:rPr>
          <w:lang w:eastAsia="en-US"/>
        </w:rPr>
        <w:t>Il n</w:t>
      </w:r>
      <w:r>
        <w:rPr>
          <w:lang w:eastAsia="en-US"/>
        </w:rPr>
        <w:t>’</w:t>
      </w:r>
      <w:r w:rsidR="003148C9">
        <w:rPr>
          <w:lang w:eastAsia="en-US"/>
        </w:rPr>
        <w:t>aimait pas l</w:t>
      </w:r>
      <w:r>
        <w:rPr>
          <w:lang w:eastAsia="en-US"/>
        </w:rPr>
        <w:t>’</w:t>
      </w:r>
      <w:r w:rsidR="003148C9">
        <w:rPr>
          <w:lang w:eastAsia="en-US"/>
        </w:rPr>
        <w:t>imprévu</w:t>
      </w:r>
      <w:r>
        <w:rPr>
          <w:lang w:eastAsia="en-US"/>
        </w:rPr>
        <w:t xml:space="preserve">, </w:t>
      </w:r>
      <w:r w:rsidR="003148C9">
        <w:rPr>
          <w:lang w:eastAsia="en-US"/>
        </w:rPr>
        <w:t>ce digne monsieur</w:t>
      </w:r>
      <w:r>
        <w:rPr>
          <w:lang w:eastAsia="en-US"/>
        </w:rPr>
        <w:t xml:space="preserve">, </w:t>
      </w:r>
      <w:r w:rsidR="003148C9">
        <w:rPr>
          <w:lang w:eastAsia="en-US"/>
        </w:rPr>
        <w:t>et les gens qui savent la vie sont tous à peu près comme lui</w:t>
      </w:r>
      <w:r>
        <w:rPr>
          <w:lang w:eastAsia="en-US"/>
        </w:rPr>
        <w:t>.</w:t>
      </w:r>
    </w:p>
    <w:p w14:paraId="01623B83" w14:textId="77777777" w:rsidR="0046142F" w:rsidRDefault="003148C9" w:rsidP="0046142F">
      <w:pPr>
        <w:rPr>
          <w:lang w:eastAsia="en-US"/>
        </w:rPr>
      </w:pPr>
      <w:r>
        <w:rPr>
          <w:lang w:eastAsia="en-US"/>
        </w:rPr>
        <w:t>Car les surprises du hasard sont bien rarement heureuses</w:t>
      </w:r>
      <w:r w:rsidR="0046142F">
        <w:rPr>
          <w:lang w:eastAsia="en-US"/>
        </w:rPr>
        <w:t>.</w:t>
      </w:r>
    </w:p>
    <w:p w14:paraId="6097AED1" w14:textId="77777777" w:rsidR="0046142F" w:rsidRDefault="003148C9" w:rsidP="0046142F">
      <w:pPr>
        <w:rPr>
          <w:lang w:eastAsia="en-US"/>
        </w:rPr>
      </w:pPr>
      <w:r>
        <w:rPr>
          <w:lang w:eastAsia="en-US"/>
        </w:rPr>
        <w:t>L</w:t>
      </w:r>
      <w:r w:rsidR="0046142F">
        <w:rPr>
          <w:lang w:eastAsia="en-US"/>
        </w:rPr>
        <w:t>’</w:t>
      </w:r>
      <w:r>
        <w:rPr>
          <w:lang w:eastAsia="en-US"/>
        </w:rPr>
        <w:t>homme aux lunettes bleues fut introdu</w:t>
      </w:r>
      <w:r>
        <w:t>it</w:t>
      </w:r>
      <w:r w:rsidR="0046142F">
        <w:rPr>
          <w:lang w:eastAsia="en-US"/>
        </w:rPr>
        <w:t xml:space="preserve">. </w:t>
      </w:r>
      <w:r>
        <w:rPr>
          <w:lang w:eastAsia="en-US"/>
        </w:rPr>
        <w:t>Il essuya son front couvert de sueur et s</w:t>
      </w:r>
      <w:r w:rsidR="0046142F">
        <w:rPr>
          <w:lang w:eastAsia="en-US"/>
        </w:rPr>
        <w:t>’</w:t>
      </w:r>
      <w:r>
        <w:rPr>
          <w:lang w:eastAsia="en-US"/>
        </w:rPr>
        <w:t xml:space="preserve">assit auprès de </w:t>
      </w:r>
      <w:proofErr w:type="spellStart"/>
      <w:r>
        <w:rPr>
          <w:lang w:eastAsia="en-US"/>
        </w:rPr>
        <w:t>Lointier</w:t>
      </w:r>
      <w:proofErr w:type="spellEnd"/>
      <w:r w:rsidR="0046142F">
        <w:rPr>
          <w:lang w:eastAsia="en-US"/>
        </w:rPr>
        <w:t>.</w:t>
      </w:r>
    </w:p>
    <w:p w14:paraId="2F2966B3" w14:textId="77777777" w:rsidR="0046142F" w:rsidRDefault="003148C9" w:rsidP="0046142F">
      <w:pPr>
        <w:rPr>
          <w:lang w:eastAsia="en-US"/>
        </w:rPr>
      </w:pPr>
      <w:r>
        <w:rPr>
          <w:lang w:eastAsia="en-US"/>
        </w:rPr>
        <w:t>Albert se dirigea vers la porte et Clémence elle-même se leva pour sortir</w:t>
      </w:r>
      <w:r w:rsidR="0046142F">
        <w:rPr>
          <w:lang w:eastAsia="en-US"/>
        </w:rPr>
        <w:t>.</w:t>
      </w:r>
    </w:p>
    <w:p w14:paraId="0CC3B5C6" w14:textId="33216128" w:rsidR="0046142F" w:rsidRDefault="0046142F" w:rsidP="0046142F">
      <w:pPr>
        <w:rPr>
          <w:lang w:eastAsia="en-US"/>
        </w:rPr>
      </w:pPr>
      <w:r>
        <w:rPr>
          <w:lang w:eastAsia="en-US"/>
        </w:rPr>
        <w:t>— </w:t>
      </w:r>
      <w:r w:rsidR="003148C9">
        <w:rPr>
          <w:lang w:eastAsia="en-US"/>
        </w:rPr>
        <w:t>Restez</w:t>
      </w:r>
      <w:r>
        <w:rPr>
          <w:lang w:eastAsia="en-US"/>
        </w:rPr>
        <w:t xml:space="preserve">, </w:t>
      </w:r>
      <w:r w:rsidR="003148C9">
        <w:rPr>
          <w:lang w:eastAsia="en-US"/>
        </w:rPr>
        <w:t>mademoiselle</w:t>
      </w:r>
      <w:r>
        <w:rPr>
          <w:lang w:eastAsia="en-US"/>
        </w:rPr>
        <w:t xml:space="preserve">, </w:t>
      </w:r>
      <w:r w:rsidR="003148C9">
        <w:rPr>
          <w:lang w:eastAsia="en-US"/>
        </w:rPr>
        <w:t>dit Baptiste</w:t>
      </w:r>
      <w:r>
        <w:rPr>
          <w:lang w:eastAsia="en-US"/>
        </w:rPr>
        <w:t xml:space="preserve">, </w:t>
      </w:r>
      <w:r w:rsidR="006C2AE1">
        <w:rPr>
          <w:lang w:eastAsia="en-US"/>
        </w:rPr>
        <w:t>—</w:t>
      </w:r>
      <w:r>
        <w:rPr>
          <w:lang w:eastAsia="en-US"/>
        </w:rPr>
        <w:t xml:space="preserve"> </w:t>
      </w:r>
      <w:r w:rsidR="003148C9">
        <w:rPr>
          <w:lang w:eastAsia="en-US"/>
        </w:rPr>
        <w:t>je n</w:t>
      </w:r>
      <w:r>
        <w:rPr>
          <w:lang w:eastAsia="en-US"/>
        </w:rPr>
        <w:t>’</w:t>
      </w:r>
      <w:r w:rsidR="003148C9">
        <w:rPr>
          <w:lang w:eastAsia="en-US"/>
        </w:rPr>
        <w:t>en ai pas pour longtemps</w:t>
      </w:r>
      <w:r>
        <w:rPr>
          <w:lang w:eastAsia="en-US"/>
        </w:rPr>
        <w:t>.</w:t>
      </w:r>
    </w:p>
    <w:p w14:paraId="51D0BCD9" w14:textId="61BC7E63" w:rsidR="0046142F" w:rsidRDefault="0046142F" w:rsidP="0046142F">
      <w:pPr>
        <w:rPr>
          <w:lang w:eastAsia="en-US"/>
        </w:rPr>
      </w:pPr>
      <w:r>
        <w:rPr>
          <w:lang w:eastAsia="en-US"/>
        </w:rPr>
        <w:t>M. </w:t>
      </w:r>
      <w:r w:rsidR="003148C9">
        <w:rPr>
          <w:lang w:eastAsia="en-US"/>
        </w:rPr>
        <w:t>André fit un signe</w:t>
      </w:r>
      <w:r>
        <w:rPr>
          <w:lang w:eastAsia="en-US"/>
        </w:rPr>
        <w:t xml:space="preserve"> ; </w:t>
      </w:r>
      <w:r w:rsidR="003148C9">
        <w:rPr>
          <w:lang w:eastAsia="en-US"/>
        </w:rPr>
        <w:t>Clémence se</w:t>
      </w:r>
      <w:r w:rsidR="003148C9">
        <w:t xml:space="preserve"> rassit</w:t>
      </w:r>
      <w:r>
        <w:rPr>
          <w:lang w:eastAsia="en-US"/>
        </w:rPr>
        <w:t xml:space="preserve">. </w:t>
      </w:r>
      <w:r w:rsidR="006C2AE1">
        <w:rPr>
          <w:lang w:eastAsia="en-US"/>
        </w:rPr>
        <w:t>—</w:t>
      </w:r>
      <w:r>
        <w:rPr>
          <w:lang w:eastAsia="en-US"/>
        </w:rPr>
        <w:t xml:space="preserve"> </w:t>
      </w:r>
      <w:r w:rsidR="003148C9">
        <w:rPr>
          <w:lang w:eastAsia="en-US"/>
        </w:rPr>
        <w:t>Albert reprit sa place auprès de la croisée et ouvrit un livre</w:t>
      </w:r>
      <w:r>
        <w:rPr>
          <w:lang w:eastAsia="en-US"/>
        </w:rPr>
        <w:t>.</w:t>
      </w:r>
    </w:p>
    <w:p w14:paraId="534DCE42" w14:textId="1560EC67" w:rsidR="0046142F" w:rsidRDefault="003148C9" w:rsidP="0046142F">
      <w:pPr>
        <w:rPr>
          <w:lang w:eastAsia="en-US"/>
        </w:rPr>
      </w:pPr>
      <w:r>
        <w:rPr>
          <w:lang w:eastAsia="en-US"/>
        </w:rPr>
        <w:t>Albert n</w:t>
      </w:r>
      <w:r w:rsidR="0046142F">
        <w:rPr>
          <w:lang w:eastAsia="en-US"/>
        </w:rPr>
        <w:t>’</w:t>
      </w:r>
      <w:r>
        <w:rPr>
          <w:lang w:eastAsia="en-US"/>
        </w:rPr>
        <w:t>essayait point d</w:t>
      </w:r>
      <w:r w:rsidR="0046142F">
        <w:rPr>
          <w:lang w:eastAsia="en-US"/>
        </w:rPr>
        <w:t>’</w:t>
      </w:r>
      <w:r>
        <w:rPr>
          <w:lang w:eastAsia="en-US"/>
        </w:rPr>
        <w:t>écouter</w:t>
      </w:r>
      <w:r w:rsidR="0046142F">
        <w:rPr>
          <w:lang w:eastAsia="en-US"/>
        </w:rPr>
        <w:t xml:space="preserve"> ; </w:t>
      </w:r>
      <w:r>
        <w:rPr>
          <w:lang w:eastAsia="en-US"/>
        </w:rPr>
        <w:t>sa pensée était ailleurs</w:t>
      </w:r>
      <w:r w:rsidR="0046142F">
        <w:rPr>
          <w:lang w:eastAsia="en-US"/>
        </w:rPr>
        <w:t xml:space="preserve"> ; </w:t>
      </w:r>
      <w:r>
        <w:rPr>
          <w:lang w:eastAsia="en-US"/>
        </w:rPr>
        <w:t xml:space="preserve">mais </w:t>
      </w:r>
      <w:r>
        <w:rPr>
          <w:lang w:eastAsia="en-US"/>
        </w:rPr>
        <w:t>Clémence était tout oreilles</w:t>
      </w:r>
      <w:r w:rsidR="0046142F">
        <w:rPr>
          <w:lang w:eastAsia="en-US"/>
        </w:rPr>
        <w:t>.</w:t>
      </w:r>
    </w:p>
    <w:p w14:paraId="5E44C39D" w14:textId="77777777" w:rsidR="0046142F" w:rsidRDefault="0046142F" w:rsidP="0046142F">
      <w:pPr>
        <w:rPr>
          <w:lang w:eastAsia="en-US"/>
        </w:rPr>
      </w:pPr>
      <w:r>
        <w:rPr>
          <w:lang w:eastAsia="en-US"/>
        </w:rPr>
        <w:t>— </w:t>
      </w:r>
      <w:r w:rsidR="003148C9">
        <w:rPr>
          <w:lang w:eastAsia="en-US"/>
        </w:rPr>
        <w:t>Il y a donc du nouveau</w:t>
      </w:r>
      <w:r>
        <w:rPr>
          <w:lang w:eastAsia="en-US"/>
        </w:rPr>
        <w:t xml:space="preserve"> ? </w:t>
      </w:r>
      <w:r w:rsidR="003148C9">
        <w:rPr>
          <w:lang w:eastAsia="en-US"/>
        </w:rPr>
        <w:t xml:space="preserve">demanda </w:t>
      </w:r>
      <w:proofErr w:type="spellStart"/>
      <w:r w:rsidR="003148C9">
        <w:rPr>
          <w:lang w:eastAsia="en-US"/>
        </w:rPr>
        <w:t>Lointier</w:t>
      </w:r>
      <w:proofErr w:type="spellEnd"/>
      <w:r w:rsidR="003148C9">
        <w:rPr>
          <w:lang w:eastAsia="en-US"/>
        </w:rPr>
        <w:t xml:space="preserve"> avec inquiétude</w:t>
      </w:r>
      <w:r>
        <w:rPr>
          <w:lang w:eastAsia="en-US"/>
        </w:rPr>
        <w:t>.</w:t>
      </w:r>
    </w:p>
    <w:p w14:paraId="23AD51A2" w14:textId="795B8471"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cher monsieu</w:t>
      </w:r>
      <w:r w:rsidR="003148C9">
        <w:t>r</w:t>
      </w:r>
      <w:r>
        <w:rPr>
          <w:lang w:eastAsia="en-US"/>
        </w:rPr>
        <w:t xml:space="preserve">, </w:t>
      </w:r>
      <w:r w:rsidR="003148C9">
        <w:rPr>
          <w:lang w:eastAsia="en-US"/>
        </w:rPr>
        <w:t>répondit Baptiste qui cligna de l</w:t>
      </w:r>
      <w:r>
        <w:rPr>
          <w:lang w:eastAsia="en-US"/>
        </w:rPr>
        <w:t>’</w:t>
      </w:r>
      <w:r w:rsidR="003148C9">
        <w:rPr>
          <w:lang w:eastAsia="en-US"/>
        </w:rPr>
        <w:t>œil et parla tout bas</w:t>
      </w:r>
      <w:r>
        <w:rPr>
          <w:lang w:eastAsia="en-US"/>
        </w:rPr>
        <w:t xml:space="preserve"> : </w:t>
      </w:r>
      <w:r w:rsidR="006C2AE1">
        <w:rPr>
          <w:lang w:eastAsia="en-US"/>
        </w:rPr>
        <w:t>—</w:t>
      </w:r>
      <w:r>
        <w:rPr>
          <w:lang w:eastAsia="en-US"/>
        </w:rPr>
        <w:t xml:space="preserve"> </w:t>
      </w:r>
      <w:r w:rsidR="003148C9">
        <w:rPr>
          <w:lang w:eastAsia="en-US"/>
        </w:rPr>
        <w:t>Je vous ai entretenu tantôt de ce capitaine hongrois qui semble vouloir se mêler de vos affaires</w:t>
      </w:r>
      <w:r>
        <w:rPr>
          <w:lang w:eastAsia="en-US"/>
        </w:rPr>
        <w:t xml:space="preserve">, </w:t>
      </w:r>
      <w:r w:rsidR="003148C9">
        <w:rPr>
          <w:lang w:eastAsia="en-US"/>
        </w:rPr>
        <w:t xml:space="preserve">et à qui </w:t>
      </w:r>
      <w:r>
        <w:rPr>
          <w:lang w:eastAsia="en-US"/>
        </w:rPr>
        <w:t>M. </w:t>
      </w:r>
      <w:r w:rsidR="003148C9">
        <w:rPr>
          <w:lang w:eastAsia="en-US"/>
        </w:rPr>
        <w:t>Gabriel doit pas mal d</w:t>
      </w:r>
      <w:r>
        <w:rPr>
          <w:lang w:eastAsia="en-US"/>
        </w:rPr>
        <w:t>’</w:t>
      </w:r>
      <w:r w:rsidR="003148C9">
        <w:rPr>
          <w:lang w:eastAsia="en-US"/>
        </w:rPr>
        <w:t>argent</w:t>
      </w:r>
      <w:r>
        <w:rPr>
          <w:lang w:eastAsia="en-US"/>
        </w:rPr>
        <w:t>…</w:t>
      </w:r>
    </w:p>
    <w:p w14:paraId="5F686670" w14:textId="77777777" w:rsidR="0046142F" w:rsidRDefault="0046142F" w:rsidP="0046142F">
      <w:pPr>
        <w:rPr>
          <w:lang w:eastAsia="en-US"/>
        </w:rPr>
      </w:pPr>
      <w:r>
        <w:rPr>
          <w:lang w:eastAsia="en-US"/>
        </w:rPr>
        <w:t>— </w:t>
      </w:r>
      <w:r w:rsidR="003148C9">
        <w:rPr>
          <w:lang w:eastAsia="en-US"/>
        </w:rPr>
        <w:t>Je sais qui c</w:t>
      </w:r>
      <w:r>
        <w:rPr>
          <w:lang w:eastAsia="en-US"/>
        </w:rPr>
        <w:t>’</w:t>
      </w:r>
      <w:r w:rsidR="003148C9">
        <w:rPr>
          <w:lang w:eastAsia="en-US"/>
        </w:rPr>
        <w:t>est</w:t>
      </w:r>
      <w:r>
        <w:rPr>
          <w:lang w:eastAsia="en-US"/>
        </w:rPr>
        <w:t xml:space="preserve">, </w:t>
      </w:r>
      <w:r w:rsidR="003148C9">
        <w:rPr>
          <w:lang w:eastAsia="en-US"/>
        </w:rPr>
        <w:t xml:space="preserve">interrompit </w:t>
      </w:r>
      <w:proofErr w:type="spellStart"/>
      <w:r w:rsidR="003148C9">
        <w:rPr>
          <w:lang w:eastAsia="en-US"/>
        </w:rPr>
        <w:t>Lointier</w:t>
      </w:r>
      <w:proofErr w:type="spellEnd"/>
      <w:r>
        <w:rPr>
          <w:lang w:eastAsia="en-US"/>
        </w:rPr>
        <w:t>.</w:t>
      </w:r>
    </w:p>
    <w:p w14:paraId="75EE4665" w14:textId="77777777" w:rsidR="0046142F" w:rsidRDefault="0046142F" w:rsidP="0046142F">
      <w:pPr>
        <w:rPr>
          <w:lang w:eastAsia="en-US"/>
        </w:rPr>
      </w:pPr>
      <w:r>
        <w:rPr>
          <w:lang w:eastAsia="en-US"/>
        </w:rPr>
        <w:lastRenderedPageBreak/>
        <w:t>— </w:t>
      </w:r>
      <w:r w:rsidR="003148C9">
        <w:rPr>
          <w:lang w:eastAsia="en-US"/>
        </w:rPr>
        <w:t>Bien</w:t>
      </w:r>
      <w:r>
        <w:rPr>
          <w:lang w:eastAsia="en-US"/>
        </w:rPr>
        <w:t xml:space="preserve">, </w:t>
      </w:r>
      <w:r w:rsidR="003148C9">
        <w:rPr>
          <w:lang w:eastAsia="en-US"/>
        </w:rPr>
        <w:t>cher monsieur</w:t>
      </w:r>
      <w:r>
        <w:rPr>
          <w:lang w:eastAsia="en-US"/>
        </w:rPr>
        <w:t xml:space="preserve">, </w:t>
      </w:r>
      <w:r w:rsidR="003148C9">
        <w:rPr>
          <w:lang w:eastAsia="en-US"/>
        </w:rPr>
        <w:t>j</w:t>
      </w:r>
      <w:r>
        <w:rPr>
          <w:lang w:eastAsia="en-US"/>
        </w:rPr>
        <w:t>’</w:t>
      </w:r>
      <w:r w:rsidR="003148C9">
        <w:rPr>
          <w:lang w:eastAsia="en-US"/>
        </w:rPr>
        <w:t>en suis heureux pour vous</w:t>
      </w:r>
      <w:r>
        <w:rPr>
          <w:lang w:eastAsia="en-US"/>
        </w:rPr>
        <w:t xml:space="preserve">… </w:t>
      </w:r>
      <w:r w:rsidR="003148C9">
        <w:rPr>
          <w:lang w:eastAsia="en-US"/>
        </w:rPr>
        <w:t>Je vous ai fait savoir aussi ce qui regarde le même petit docteur Gabriel</w:t>
      </w:r>
      <w:r>
        <w:rPr>
          <w:lang w:eastAsia="en-US"/>
        </w:rPr>
        <w:t xml:space="preserve">, </w:t>
      </w:r>
      <w:r w:rsidR="003148C9">
        <w:rPr>
          <w:lang w:eastAsia="en-US"/>
        </w:rPr>
        <w:t>qui</w:t>
      </w:r>
      <w:r>
        <w:rPr>
          <w:lang w:eastAsia="en-US"/>
        </w:rPr>
        <w:t xml:space="preserve">, </w:t>
      </w:r>
      <w:r w:rsidR="003148C9">
        <w:rPr>
          <w:lang w:eastAsia="en-US"/>
        </w:rPr>
        <w:t>par parenthèse</w:t>
      </w:r>
      <w:r>
        <w:rPr>
          <w:lang w:eastAsia="en-US"/>
        </w:rPr>
        <w:t xml:space="preserve">, </w:t>
      </w:r>
      <w:r w:rsidR="003148C9">
        <w:rPr>
          <w:lang w:eastAsia="en-US"/>
        </w:rPr>
        <w:t>est en ce moment au cercle du Nouveau-Monde</w:t>
      </w:r>
      <w:r>
        <w:rPr>
          <w:lang w:eastAsia="en-US"/>
        </w:rPr>
        <w:t xml:space="preserve">, </w:t>
      </w:r>
      <w:r w:rsidR="003148C9">
        <w:rPr>
          <w:lang w:eastAsia="en-US"/>
        </w:rPr>
        <w:t>où il perd sur parole des sommes qu</w:t>
      </w:r>
      <w:r>
        <w:rPr>
          <w:lang w:eastAsia="en-US"/>
        </w:rPr>
        <w:t>’</w:t>
      </w:r>
      <w:r w:rsidR="003148C9">
        <w:rPr>
          <w:lang w:eastAsia="en-US"/>
        </w:rPr>
        <w:t>il ne pourra pas payer</w:t>
      </w:r>
      <w:r>
        <w:rPr>
          <w:lang w:eastAsia="en-US"/>
        </w:rPr>
        <w:t>.</w:t>
      </w:r>
    </w:p>
    <w:p w14:paraId="5C78BB79" w14:textId="3C8B1D41" w:rsidR="0046142F" w:rsidRDefault="0046142F" w:rsidP="0046142F">
      <w:pPr>
        <w:rPr>
          <w:lang w:eastAsia="en-US"/>
        </w:rPr>
      </w:pPr>
      <w:r>
        <w:rPr>
          <w:lang w:eastAsia="en-US"/>
        </w:rPr>
        <w:t>— </w:t>
      </w:r>
      <w:r w:rsidR="003148C9">
        <w:rPr>
          <w:lang w:eastAsia="en-US"/>
        </w:rPr>
        <w:t>Bien</w:t>
      </w:r>
      <w:r>
        <w:rPr>
          <w:lang w:eastAsia="en-US"/>
        </w:rPr>
        <w:t xml:space="preserve"> ! </w:t>
      </w:r>
      <w:r w:rsidR="003148C9">
        <w:rPr>
          <w:lang w:eastAsia="en-US"/>
        </w:rPr>
        <w:t>di</w:t>
      </w:r>
      <w:r w:rsidR="003148C9">
        <w:t xml:space="preserve">t à son tour </w:t>
      </w:r>
      <w:proofErr w:type="spellStart"/>
      <w:r w:rsidR="003148C9">
        <w:t>Lointier</w:t>
      </w:r>
      <w:proofErr w:type="spellEnd"/>
      <w:r>
        <w:rPr>
          <w:lang w:eastAsia="en-US"/>
        </w:rPr>
        <w:t xml:space="preserve">. </w:t>
      </w:r>
      <w:r w:rsidR="006C2AE1">
        <w:rPr>
          <w:lang w:eastAsia="en-US"/>
        </w:rPr>
        <w:t>—</w:t>
      </w:r>
      <w:r>
        <w:rPr>
          <w:lang w:eastAsia="en-US"/>
        </w:rPr>
        <w:t xml:space="preserve"> </w:t>
      </w:r>
      <w:r w:rsidR="003148C9">
        <w:rPr>
          <w:lang w:eastAsia="en-US"/>
        </w:rPr>
        <w:t>Est-ce pour réapprendre cela que vous êtes revenu</w:t>
      </w:r>
      <w:r>
        <w:rPr>
          <w:lang w:eastAsia="en-US"/>
        </w:rPr>
        <w:t> ?</w:t>
      </w:r>
    </w:p>
    <w:p w14:paraId="5206B495" w14:textId="6CDFED2F" w:rsidR="0046142F" w:rsidRDefault="0046142F" w:rsidP="0046142F">
      <w:pPr>
        <w:rPr>
          <w:lang w:eastAsia="en-US"/>
        </w:rPr>
      </w:pPr>
      <w:r>
        <w:rPr>
          <w:lang w:eastAsia="en-US"/>
        </w:rPr>
        <w:t>M. </w:t>
      </w:r>
      <w:r w:rsidR="003148C9">
        <w:rPr>
          <w:lang w:eastAsia="en-US"/>
        </w:rPr>
        <w:t>Baptiste</w:t>
      </w:r>
      <w:r>
        <w:rPr>
          <w:lang w:eastAsia="en-US"/>
        </w:rPr>
        <w:t xml:space="preserve">, </w:t>
      </w:r>
      <w:r w:rsidR="003148C9">
        <w:rPr>
          <w:lang w:eastAsia="en-US"/>
        </w:rPr>
        <w:t>par habitude</w:t>
      </w:r>
      <w:r>
        <w:rPr>
          <w:lang w:eastAsia="en-US"/>
        </w:rPr>
        <w:t xml:space="preserve">, </w:t>
      </w:r>
      <w:r w:rsidR="003148C9">
        <w:rPr>
          <w:lang w:eastAsia="en-US"/>
        </w:rPr>
        <w:t>avait vidé dans son chapeau une partie des paperasses qui encombraient ses poches</w:t>
      </w:r>
      <w:r>
        <w:rPr>
          <w:lang w:eastAsia="en-US"/>
        </w:rPr>
        <w:t>.</w:t>
      </w:r>
    </w:p>
    <w:p w14:paraId="5416DC8D" w14:textId="77777777" w:rsidR="0046142F" w:rsidRDefault="003148C9" w:rsidP="0046142F">
      <w:pPr>
        <w:rPr>
          <w:lang w:eastAsia="en-US"/>
        </w:rPr>
      </w:pPr>
      <w:r>
        <w:rPr>
          <w:lang w:eastAsia="en-US"/>
        </w:rPr>
        <w:t>Il cligna encore de l</w:t>
      </w:r>
      <w:r w:rsidR="0046142F">
        <w:rPr>
          <w:lang w:eastAsia="en-US"/>
        </w:rPr>
        <w:t>’</w:t>
      </w:r>
      <w:r>
        <w:rPr>
          <w:lang w:eastAsia="en-US"/>
        </w:rPr>
        <w:t xml:space="preserve">œil et rapprocha son </w:t>
      </w:r>
      <w:proofErr w:type="spellStart"/>
      <w:r>
        <w:rPr>
          <w:lang w:eastAsia="en-US"/>
        </w:rPr>
        <w:t>siége</w:t>
      </w:r>
      <w:proofErr w:type="spellEnd"/>
      <w:r w:rsidR="0046142F">
        <w:rPr>
          <w:lang w:eastAsia="en-US"/>
        </w:rPr>
        <w:t>.</w:t>
      </w:r>
    </w:p>
    <w:p w14:paraId="0E77E66D" w14:textId="2BCA860D" w:rsidR="0046142F" w:rsidRDefault="0046142F" w:rsidP="0046142F">
      <w:pPr>
        <w:rPr>
          <w:lang w:eastAsia="en-US"/>
        </w:rPr>
      </w:pPr>
      <w:r>
        <w:rPr>
          <w:lang w:eastAsia="en-US"/>
        </w:rPr>
        <w:t>— </w:t>
      </w:r>
      <w:r w:rsidR="003148C9">
        <w:rPr>
          <w:lang w:eastAsia="en-US"/>
        </w:rPr>
        <w:t>Combien me donne</w:t>
      </w:r>
      <w:r w:rsidR="003148C9">
        <w:t>rez-vous</w:t>
      </w:r>
      <w:r>
        <w:rPr>
          <w:lang w:eastAsia="en-US"/>
        </w:rPr>
        <w:t xml:space="preserve">, </w:t>
      </w:r>
      <w:r w:rsidR="003148C9">
        <w:rPr>
          <w:lang w:eastAsia="en-US"/>
        </w:rPr>
        <w:t>cher monsieur</w:t>
      </w:r>
      <w:r>
        <w:rPr>
          <w:lang w:eastAsia="en-US"/>
        </w:rPr>
        <w:t xml:space="preserve">, </w:t>
      </w:r>
      <w:r w:rsidR="003148C9">
        <w:rPr>
          <w:lang w:eastAsia="en-US"/>
        </w:rPr>
        <w:t>demanda-t-il</w:t>
      </w:r>
      <w:r>
        <w:rPr>
          <w:lang w:eastAsia="en-US"/>
        </w:rPr>
        <w:t xml:space="preserve">, </w:t>
      </w:r>
      <w:r w:rsidR="006C2AE1">
        <w:rPr>
          <w:lang w:eastAsia="en-US"/>
        </w:rPr>
        <w:t>—</w:t>
      </w:r>
      <w:r>
        <w:rPr>
          <w:lang w:eastAsia="en-US"/>
        </w:rPr>
        <w:t xml:space="preserve"> </w:t>
      </w:r>
      <w:r w:rsidR="003148C9">
        <w:rPr>
          <w:lang w:eastAsia="en-US"/>
        </w:rPr>
        <w:t>si je vous apporte les moyens d</w:t>
      </w:r>
      <w:r>
        <w:rPr>
          <w:lang w:eastAsia="en-US"/>
        </w:rPr>
        <w:t>’</w:t>
      </w:r>
      <w:r w:rsidR="003148C9">
        <w:rPr>
          <w:lang w:eastAsia="en-US"/>
        </w:rPr>
        <w:t>envoyer cette famille de Marans à tous les diables</w:t>
      </w:r>
      <w:r>
        <w:rPr>
          <w:lang w:eastAsia="en-US"/>
        </w:rPr>
        <w:t> ?</w:t>
      </w:r>
    </w:p>
    <w:p w14:paraId="3D093AEA" w14:textId="77777777" w:rsidR="0046142F" w:rsidRDefault="003148C9" w:rsidP="0046142F">
      <w:pPr>
        <w:rPr>
          <w:lang w:eastAsia="en-US"/>
        </w:rPr>
      </w:pPr>
      <w:r>
        <w:rPr>
          <w:lang w:eastAsia="en-US"/>
        </w:rPr>
        <w:t>Clémence</w:t>
      </w:r>
      <w:r w:rsidR="0046142F">
        <w:rPr>
          <w:lang w:eastAsia="en-US"/>
        </w:rPr>
        <w:t xml:space="preserve">, </w:t>
      </w:r>
      <w:r>
        <w:rPr>
          <w:lang w:eastAsia="en-US"/>
        </w:rPr>
        <w:t>qui écoutait tant qu</w:t>
      </w:r>
      <w:r w:rsidR="0046142F">
        <w:rPr>
          <w:lang w:eastAsia="en-US"/>
        </w:rPr>
        <w:t>’</w:t>
      </w:r>
      <w:r>
        <w:rPr>
          <w:lang w:eastAsia="en-US"/>
        </w:rPr>
        <w:t>elle pouvait</w:t>
      </w:r>
      <w:r w:rsidR="0046142F">
        <w:rPr>
          <w:lang w:eastAsia="en-US"/>
        </w:rPr>
        <w:t xml:space="preserve">, </w:t>
      </w:r>
      <w:r>
        <w:rPr>
          <w:lang w:eastAsia="en-US"/>
        </w:rPr>
        <w:t>tout en se penchant sur sa broderie</w:t>
      </w:r>
      <w:r w:rsidR="0046142F">
        <w:rPr>
          <w:lang w:eastAsia="en-US"/>
        </w:rPr>
        <w:t xml:space="preserve">, </w:t>
      </w:r>
      <w:r>
        <w:rPr>
          <w:lang w:eastAsia="en-US"/>
        </w:rPr>
        <w:t>saisit à la volée ce nom de Marans</w:t>
      </w:r>
      <w:r w:rsidR="0046142F">
        <w:rPr>
          <w:lang w:eastAsia="en-US"/>
        </w:rPr>
        <w:t>.</w:t>
      </w:r>
    </w:p>
    <w:p w14:paraId="18BB5584" w14:textId="77777777" w:rsidR="0046142F" w:rsidRDefault="003148C9" w:rsidP="0046142F">
      <w:pPr>
        <w:rPr>
          <w:lang w:eastAsia="en-US"/>
        </w:rPr>
      </w:pPr>
      <w:r>
        <w:rPr>
          <w:lang w:eastAsia="en-US"/>
        </w:rPr>
        <w:t>Mais les p</w:t>
      </w:r>
      <w:r>
        <w:t>aroles qui l</w:t>
      </w:r>
      <w:r w:rsidR="0046142F">
        <w:rPr>
          <w:lang w:eastAsia="en-US"/>
        </w:rPr>
        <w:t>’</w:t>
      </w:r>
      <w:r>
        <w:rPr>
          <w:lang w:eastAsia="en-US"/>
        </w:rPr>
        <w:t>accompagnaient ne parvinrent point jusqu</w:t>
      </w:r>
      <w:r w:rsidR="0046142F">
        <w:rPr>
          <w:lang w:eastAsia="en-US"/>
        </w:rPr>
        <w:t>’</w:t>
      </w:r>
      <w:r>
        <w:rPr>
          <w:lang w:eastAsia="en-US"/>
        </w:rPr>
        <w:t>à elle</w:t>
      </w:r>
      <w:r w:rsidR="0046142F">
        <w:rPr>
          <w:lang w:eastAsia="en-US"/>
        </w:rPr>
        <w:t>.</w:t>
      </w:r>
    </w:p>
    <w:p w14:paraId="707DA607" w14:textId="0C0AC6B3" w:rsidR="0046142F" w:rsidRDefault="003148C9" w:rsidP="0046142F">
      <w:pPr>
        <w:rPr>
          <w:lang w:eastAsia="en-US"/>
        </w:rPr>
      </w:pPr>
      <w:r>
        <w:rPr>
          <w:lang w:eastAsia="en-US"/>
        </w:rPr>
        <w:t>Seulement</w:t>
      </w:r>
      <w:r w:rsidR="0046142F">
        <w:rPr>
          <w:lang w:eastAsia="en-US"/>
        </w:rPr>
        <w:t xml:space="preserve">, </w:t>
      </w:r>
      <w:r>
        <w:rPr>
          <w:lang w:eastAsia="en-US"/>
        </w:rPr>
        <w:t xml:space="preserve">elle eut comme un frisson en voyant la joie méchante qui éclaira tout à coup le visage blafard de </w:t>
      </w:r>
      <w:r w:rsidR="0046142F">
        <w:rPr>
          <w:lang w:eastAsia="en-US"/>
        </w:rPr>
        <w:t>M. </w:t>
      </w:r>
      <w:r>
        <w:rPr>
          <w:lang w:eastAsia="en-US"/>
        </w:rPr>
        <w:t xml:space="preserve">André </w:t>
      </w:r>
      <w:proofErr w:type="spellStart"/>
      <w:r>
        <w:rPr>
          <w:lang w:eastAsia="en-US"/>
        </w:rPr>
        <w:t>Lointier</w:t>
      </w:r>
      <w:proofErr w:type="spellEnd"/>
      <w:r w:rsidR="0046142F">
        <w:rPr>
          <w:lang w:eastAsia="en-US"/>
        </w:rPr>
        <w:t>.</w:t>
      </w:r>
    </w:p>
    <w:p w14:paraId="07D5D20D" w14:textId="2647E4F0" w:rsidR="003148C9" w:rsidRDefault="003148C9" w:rsidP="0046142F">
      <w:pPr>
        <w:pStyle w:val="Titre2"/>
        <w:rPr>
          <w:lang w:eastAsia="en-US"/>
        </w:rPr>
      </w:pPr>
      <w:bookmarkStart w:id="26" w:name="_Toc233868059"/>
      <w:bookmarkStart w:id="27" w:name="_Toc202196754"/>
      <w:r>
        <w:rPr>
          <w:lang w:eastAsia="en-US"/>
        </w:rPr>
        <w:lastRenderedPageBreak/>
        <w:t>QUI CONCERNE POTARD</w:t>
      </w:r>
      <w:r w:rsidR="0046142F">
        <w:rPr>
          <w:lang w:eastAsia="en-US"/>
        </w:rPr>
        <w:t xml:space="preserve">, </w:t>
      </w:r>
      <w:r>
        <w:rPr>
          <w:lang w:eastAsia="en-US"/>
        </w:rPr>
        <w:t>GRIÈCHE</w:t>
      </w:r>
      <w:r w:rsidR="0046142F">
        <w:rPr>
          <w:lang w:eastAsia="en-US"/>
        </w:rPr>
        <w:t xml:space="preserve">, </w:t>
      </w:r>
      <w:r>
        <w:rPr>
          <w:lang w:eastAsia="en-US"/>
        </w:rPr>
        <w:t xml:space="preserve">MADAME </w:t>
      </w:r>
      <w:proofErr w:type="spellStart"/>
      <w:r>
        <w:rPr>
          <w:lang w:eastAsia="en-US"/>
        </w:rPr>
        <w:t>LOVELY</w:t>
      </w:r>
      <w:proofErr w:type="spellEnd"/>
      <w:r>
        <w:rPr>
          <w:lang w:eastAsia="en-US"/>
        </w:rPr>
        <w:t xml:space="preserve"> ET L</w:t>
      </w:r>
      <w:r w:rsidR="0046142F">
        <w:rPr>
          <w:lang w:eastAsia="en-US"/>
        </w:rPr>
        <w:t>’</w:t>
      </w:r>
      <w:r>
        <w:rPr>
          <w:lang w:eastAsia="en-US"/>
        </w:rPr>
        <w:t>ART THÉÂTRAL</w:t>
      </w:r>
      <w:r w:rsidR="0046142F">
        <w:rPr>
          <w:lang w:eastAsia="en-US"/>
        </w:rPr>
        <w:t>.</w:t>
      </w:r>
      <w:bookmarkEnd w:id="26"/>
      <w:bookmarkEnd w:id="27"/>
      <w:r w:rsidR="0046142F">
        <w:rPr>
          <w:lang w:eastAsia="en-US"/>
        </w:rPr>
        <w:br/>
      </w:r>
    </w:p>
    <w:p w14:paraId="73350C87" w14:textId="77E6B756" w:rsidR="0046142F" w:rsidRDefault="0046142F" w:rsidP="0046142F">
      <w:pPr>
        <w:rPr>
          <w:lang w:eastAsia="en-US"/>
        </w:rPr>
      </w:pPr>
      <w:r>
        <w:rPr>
          <w:lang w:eastAsia="en-US"/>
        </w:rPr>
        <w:t>M. </w:t>
      </w:r>
      <w:r w:rsidR="003148C9">
        <w:rPr>
          <w:lang w:eastAsia="en-US"/>
        </w:rPr>
        <w:t>Baptiste rapprocha de nouveau son fauteuil</w:t>
      </w:r>
      <w:r>
        <w:rPr>
          <w:lang w:eastAsia="en-US"/>
        </w:rPr>
        <w:t>.</w:t>
      </w:r>
    </w:p>
    <w:p w14:paraId="73D826D0" w14:textId="77777777" w:rsidR="0046142F" w:rsidRDefault="0046142F" w:rsidP="0046142F">
      <w:pPr>
        <w:rPr>
          <w:lang w:eastAsia="en-US"/>
        </w:rPr>
      </w:pPr>
      <w:r>
        <w:rPr>
          <w:lang w:eastAsia="en-US"/>
        </w:rPr>
        <w:t>— </w:t>
      </w:r>
      <w:r w:rsidR="003148C9">
        <w:rPr>
          <w:lang w:eastAsia="en-US"/>
        </w:rPr>
        <w:t>Vous avez le moyen de les perdre</w:t>
      </w:r>
      <w:r>
        <w:rPr>
          <w:lang w:eastAsia="en-US"/>
        </w:rPr>
        <w:t xml:space="preserve"> ? </w:t>
      </w:r>
      <w:r w:rsidR="003148C9">
        <w:rPr>
          <w:lang w:eastAsia="en-US"/>
        </w:rPr>
        <w:t xml:space="preserve">prononça </w:t>
      </w:r>
      <w:proofErr w:type="spellStart"/>
      <w:r w:rsidR="003148C9">
        <w:rPr>
          <w:lang w:eastAsia="en-US"/>
        </w:rPr>
        <w:t>Lointier</w:t>
      </w:r>
      <w:proofErr w:type="spellEnd"/>
      <w:r>
        <w:rPr>
          <w:lang w:eastAsia="en-US"/>
        </w:rPr>
        <w:t>.</w:t>
      </w:r>
    </w:p>
    <w:p w14:paraId="6714774C" w14:textId="77777777" w:rsidR="0046142F" w:rsidRDefault="0046142F" w:rsidP="0046142F">
      <w:pPr>
        <w:rPr>
          <w:lang w:eastAsia="en-US"/>
        </w:rPr>
      </w:pPr>
      <w:r>
        <w:rPr>
          <w:lang w:eastAsia="en-US"/>
        </w:rPr>
        <w:t>— </w:t>
      </w:r>
      <w:r w:rsidR="003148C9">
        <w:rPr>
          <w:lang w:eastAsia="en-US"/>
        </w:rPr>
        <w:t>Un de nos adhérents</w:t>
      </w:r>
      <w:r>
        <w:rPr>
          <w:lang w:eastAsia="en-US"/>
        </w:rPr>
        <w:t xml:space="preserve">, </w:t>
      </w:r>
      <w:r w:rsidR="003148C9">
        <w:rPr>
          <w:lang w:eastAsia="en-US"/>
        </w:rPr>
        <w:t>se croyant appelé à quelques succès dans l</w:t>
      </w:r>
      <w:r>
        <w:rPr>
          <w:lang w:eastAsia="en-US"/>
        </w:rPr>
        <w:t>’</w:t>
      </w:r>
      <w:r w:rsidR="003148C9">
        <w:rPr>
          <w:lang w:eastAsia="en-US"/>
        </w:rPr>
        <w:t>art de la déclamation</w:t>
      </w:r>
      <w:r>
        <w:rPr>
          <w:lang w:eastAsia="en-US"/>
        </w:rPr>
        <w:t xml:space="preserve">, </w:t>
      </w:r>
      <w:r w:rsidR="003148C9">
        <w:rPr>
          <w:lang w:eastAsia="en-US"/>
        </w:rPr>
        <w:t>a sollicité un emploi de surnuméraire dans les chœurs du théât</w:t>
      </w:r>
      <w:r w:rsidR="003148C9">
        <w:t>re de Diane</w:t>
      </w:r>
      <w:r>
        <w:rPr>
          <w:lang w:eastAsia="en-US"/>
        </w:rPr>
        <w:t xml:space="preserve">. </w:t>
      </w:r>
      <w:r w:rsidR="003148C9">
        <w:rPr>
          <w:lang w:eastAsia="en-US"/>
        </w:rPr>
        <w:t>Ce jeune homme</w:t>
      </w:r>
      <w:r>
        <w:rPr>
          <w:lang w:eastAsia="en-US"/>
        </w:rPr>
        <w:t xml:space="preserve">, </w:t>
      </w:r>
      <w:r w:rsidR="003148C9">
        <w:rPr>
          <w:lang w:eastAsia="en-US"/>
        </w:rPr>
        <w:t>qui a nom Potard</w:t>
      </w:r>
      <w:r>
        <w:rPr>
          <w:lang w:eastAsia="en-US"/>
        </w:rPr>
        <w:t xml:space="preserve">, </w:t>
      </w:r>
      <w:r w:rsidR="003148C9">
        <w:rPr>
          <w:lang w:eastAsia="en-US"/>
        </w:rPr>
        <w:t>est entré hier en fonctions</w:t>
      </w:r>
      <w:r>
        <w:rPr>
          <w:lang w:eastAsia="en-US"/>
        </w:rPr>
        <w:t xml:space="preserve">, </w:t>
      </w:r>
      <w:r w:rsidR="003148C9">
        <w:rPr>
          <w:lang w:eastAsia="en-US"/>
        </w:rPr>
        <w:t>et je l</w:t>
      </w:r>
      <w:r>
        <w:rPr>
          <w:lang w:eastAsia="en-US"/>
        </w:rPr>
        <w:t>’</w:t>
      </w:r>
      <w:r w:rsidR="003148C9">
        <w:rPr>
          <w:lang w:eastAsia="en-US"/>
        </w:rPr>
        <w:t>ai été voir il y a une heure</w:t>
      </w:r>
      <w:r>
        <w:rPr>
          <w:lang w:eastAsia="en-US"/>
        </w:rPr>
        <w:t>.</w:t>
      </w:r>
    </w:p>
    <w:p w14:paraId="6181B2F4" w14:textId="77777777" w:rsidR="0046142F" w:rsidRDefault="0046142F" w:rsidP="0046142F">
      <w:pPr>
        <w:rPr>
          <w:lang w:eastAsia="en-US"/>
        </w:rPr>
      </w:pPr>
      <w:r>
        <w:rPr>
          <w:lang w:eastAsia="en-US"/>
        </w:rPr>
        <w:t>— </w:t>
      </w:r>
      <w:r w:rsidR="003148C9">
        <w:rPr>
          <w:lang w:eastAsia="en-US"/>
        </w:rPr>
        <w:t>Voyons</w:t>
      </w:r>
      <w:r>
        <w:rPr>
          <w:lang w:eastAsia="en-US"/>
        </w:rPr>
        <w:t xml:space="preserve"> ! </w:t>
      </w:r>
      <w:r w:rsidR="003148C9">
        <w:rPr>
          <w:lang w:eastAsia="en-US"/>
        </w:rPr>
        <w:t>voyons</w:t>
      </w:r>
      <w:r>
        <w:rPr>
          <w:lang w:eastAsia="en-US"/>
        </w:rPr>
        <w:t xml:space="preserve"> ! </w:t>
      </w:r>
      <w:r w:rsidR="003148C9">
        <w:rPr>
          <w:lang w:eastAsia="en-US"/>
        </w:rPr>
        <w:t xml:space="preserve">dit </w:t>
      </w:r>
      <w:proofErr w:type="spellStart"/>
      <w:r w:rsidR="003148C9">
        <w:rPr>
          <w:lang w:eastAsia="en-US"/>
        </w:rPr>
        <w:t>Lointier</w:t>
      </w:r>
      <w:proofErr w:type="spellEnd"/>
      <w:r>
        <w:rPr>
          <w:lang w:eastAsia="en-US"/>
        </w:rPr>
        <w:t>.</w:t>
      </w:r>
    </w:p>
    <w:p w14:paraId="72A83AD7" w14:textId="77777777" w:rsidR="0046142F" w:rsidRDefault="003148C9" w:rsidP="0046142F">
      <w:pPr>
        <w:rPr>
          <w:lang w:eastAsia="en-US"/>
        </w:rPr>
      </w:pPr>
      <w:r>
        <w:rPr>
          <w:lang w:eastAsia="en-US"/>
        </w:rPr>
        <w:t>L</w:t>
      </w:r>
      <w:r w:rsidR="0046142F">
        <w:rPr>
          <w:lang w:eastAsia="en-US"/>
        </w:rPr>
        <w:t>’</w:t>
      </w:r>
      <w:r>
        <w:rPr>
          <w:lang w:eastAsia="en-US"/>
        </w:rPr>
        <w:t>homme aux lunettes bleues rapprocha pour la troisième fois son fauteuil</w:t>
      </w:r>
      <w:r w:rsidR="0046142F">
        <w:rPr>
          <w:lang w:eastAsia="en-US"/>
        </w:rPr>
        <w:t>.</w:t>
      </w:r>
    </w:p>
    <w:p w14:paraId="2CE64B3E" w14:textId="77777777" w:rsidR="0046142F" w:rsidRDefault="0046142F" w:rsidP="0046142F">
      <w:pPr>
        <w:rPr>
          <w:lang w:eastAsia="en-US"/>
        </w:rPr>
      </w:pPr>
      <w:r>
        <w:rPr>
          <w:lang w:eastAsia="en-US"/>
        </w:rPr>
        <w:t>— </w:t>
      </w:r>
      <w:r w:rsidR="003148C9">
        <w:rPr>
          <w:lang w:eastAsia="en-US"/>
        </w:rPr>
        <w:t>Avez-vous quelquefois entend</w:t>
      </w:r>
      <w:r w:rsidR="003148C9">
        <w:t xml:space="preserve">u parler de madame </w:t>
      </w:r>
      <w:proofErr w:type="spellStart"/>
      <w:r w:rsidR="003148C9">
        <w:t>Lov</w:t>
      </w:r>
      <w:r w:rsidR="003148C9">
        <w:rPr>
          <w:lang w:eastAsia="en-US"/>
        </w:rPr>
        <w:t>ely</w:t>
      </w:r>
      <w:proofErr w:type="spellEnd"/>
      <w:r>
        <w:rPr>
          <w:lang w:eastAsia="en-US"/>
        </w:rPr>
        <w:t xml:space="preserve">, </w:t>
      </w:r>
      <w:r w:rsidR="003148C9">
        <w:rPr>
          <w:lang w:eastAsia="en-US"/>
        </w:rPr>
        <w:t>la cantatrice du théâtre de Diane</w:t>
      </w:r>
      <w:r>
        <w:rPr>
          <w:lang w:eastAsia="en-US"/>
        </w:rPr>
        <w:t> ?</w:t>
      </w:r>
    </w:p>
    <w:p w14:paraId="73F8F79F"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peut-être</w:t>
      </w:r>
      <w:r>
        <w:rPr>
          <w:lang w:eastAsia="en-US"/>
        </w:rPr>
        <w:t xml:space="preserve">… </w:t>
      </w:r>
      <w:r w:rsidR="003148C9">
        <w:rPr>
          <w:lang w:eastAsia="en-US"/>
        </w:rPr>
        <w:t>après</w:t>
      </w:r>
      <w:r>
        <w:rPr>
          <w:lang w:eastAsia="en-US"/>
        </w:rPr>
        <w:t> ?</w:t>
      </w:r>
    </w:p>
    <w:p w14:paraId="1404538E" w14:textId="77777777" w:rsidR="0046142F" w:rsidRDefault="0046142F" w:rsidP="0046142F">
      <w:pPr>
        <w:rPr>
          <w:lang w:eastAsia="en-US"/>
        </w:rPr>
      </w:pPr>
      <w:r>
        <w:rPr>
          <w:lang w:eastAsia="en-US"/>
        </w:rPr>
        <w:t>— </w:t>
      </w:r>
      <w:r w:rsidR="003148C9">
        <w:rPr>
          <w:lang w:eastAsia="en-US"/>
        </w:rPr>
        <w:t>Une admirable créature</w:t>
      </w:r>
      <w:r>
        <w:rPr>
          <w:lang w:eastAsia="en-US"/>
        </w:rPr>
        <w:t xml:space="preserve">, </w:t>
      </w:r>
      <w:r w:rsidR="003148C9">
        <w:rPr>
          <w:lang w:eastAsia="en-US"/>
        </w:rPr>
        <w:t>cher monsieur</w:t>
      </w:r>
      <w:r>
        <w:rPr>
          <w:lang w:eastAsia="en-US"/>
        </w:rPr>
        <w:t> !</w:t>
      </w:r>
    </w:p>
    <w:p w14:paraId="55EE41A6" w14:textId="77777777" w:rsidR="0046142F" w:rsidRDefault="0046142F" w:rsidP="0046142F">
      <w:pPr>
        <w:rPr>
          <w:lang w:eastAsia="en-US"/>
        </w:rPr>
      </w:pPr>
      <w:r>
        <w:rPr>
          <w:lang w:eastAsia="en-US"/>
        </w:rPr>
        <w:t>— </w:t>
      </w:r>
      <w:r w:rsidR="003148C9">
        <w:rPr>
          <w:lang w:eastAsia="en-US"/>
        </w:rPr>
        <w:t>Qu</w:t>
      </w:r>
      <w:r>
        <w:rPr>
          <w:lang w:eastAsia="en-US"/>
        </w:rPr>
        <w:t>’</w:t>
      </w:r>
      <w:r w:rsidR="003148C9">
        <w:rPr>
          <w:lang w:eastAsia="en-US"/>
        </w:rPr>
        <w:t>est-ce que cela me fait</w:t>
      </w:r>
      <w:r>
        <w:rPr>
          <w:lang w:eastAsia="en-US"/>
        </w:rPr>
        <w:t> ?</w:t>
      </w:r>
    </w:p>
    <w:p w14:paraId="70D53C90" w14:textId="77777777" w:rsidR="0046142F" w:rsidRDefault="0046142F" w:rsidP="0046142F">
      <w:pPr>
        <w:rPr>
          <w:lang w:eastAsia="en-US"/>
        </w:rPr>
      </w:pPr>
      <w:r>
        <w:rPr>
          <w:lang w:eastAsia="en-US"/>
        </w:rPr>
        <w:t>— </w:t>
      </w:r>
      <w:r w:rsidR="003148C9">
        <w:rPr>
          <w:lang w:eastAsia="en-US"/>
        </w:rPr>
        <w:t>Je sais que vous n</w:t>
      </w:r>
      <w:r>
        <w:rPr>
          <w:lang w:eastAsia="en-US"/>
        </w:rPr>
        <w:t>’</w:t>
      </w:r>
      <w:r w:rsidR="003148C9">
        <w:rPr>
          <w:lang w:eastAsia="en-US"/>
        </w:rPr>
        <w:t>avez pas les passions vives</w:t>
      </w:r>
      <w:r>
        <w:rPr>
          <w:lang w:eastAsia="en-US"/>
        </w:rPr>
        <w:t xml:space="preserve">… </w:t>
      </w:r>
      <w:r w:rsidR="003148C9">
        <w:rPr>
          <w:lang w:eastAsia="en-US"/>
        </w:rPr>
        <w:t>mais monsieur votre frère</w:t>
      </w:r>
      <w:r>
        <w:rPr>
          <w:lang w:eastAsia="en-US"/>
        </w:rPr>
        <w:t>…</w:t>
      </w:r>
    </w:p>
    <w:p w14:paraId="61FE92A9" w14:textId="77777777" w:rsidR="0046142F" w:rsidRDefault="0046142F" w:rsidP="0046142F">
      <w:pPr>
        <w:rPr>
          <w:lang w:eastAsia="en-US"/>
        </w:rPr>
      </w:pPr>
      <w:r>
        <w:rPr>
          <w:lang w:eastAsia="en-US"/>
        </w:rPr>
        <w:t>— </w:t>
      </w:r>
      <w:r w:rsidR="003148C9">
        <w:rPr>
          <w:lang w:eastAsia="en-US"/>
        </w:rPr>
        <w:t>Bon Dieu</w:t>
      </w:r>
      <w:r>
        <w:rPr>
          <w:lang w:eastAsia="en-US"/>
        </w:rPr>
        <w:t xml:space="preserve"> ! </w:t>
      </w:r>
      <w:r w:rsidR="003148C9">
        <w:rPr>
          <w:lang w:eastAsia="en-US"/>
        </w:rPr>
        <w:t>monsieur Baptiste</w:t>
      </w:r>
      <w:r>
        <w:rPr>
          <w:lang w:eastAsia="en-US"/>
        </w:rPr>
        <w:t xml:space="preserve">, </w:t>
      </w:r>
      <w:r w:rsidR="003148C9">
        <w:rPr>
          <w:lang w:eastAsia="en-US"/>
        </w:rPr>
        <w:t>mon frère est majeur et fait ce qu</w:t>
      </w:r>
      <w:r>
        <w:rPr>
          <w:lang w:eastAsia="en-US"/>
        </w:rPr>
        <w:t>’</w:t>
      </w:r>
      <w:r w:rsidR="003148C9">
        <w:rPr>
          <w:lang w:eastAsia="en-US"/>
        </w:rPr>
        <w:t>il veut</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Lointier</w:t>
      </w:r>
      <w:proofErr w:type="spellEnd"/>
      <w:r w:rsidR="003148C9">
        <w:rPr>
          <w:lang w:eastAsia="en-US"/>
        </w:rPr>
        <w:t xml:space="preserve"> avec impatience</w:t>
      </w:r>
      <w:r>
        <w:rPr>
          <w:lang w:eastAsia="en-US"/>
        </w:rPr>
        <w:t>.</w:t>
      </w:r>
    </w:p>
    <w:p w14:paraId="75D94D1C" w14:textId="7DC25146" w:rsidR="0046142F" w:rsidRDefault="0046142F" w:rsidP="0046142F">
      <w:pPr>
        <w:rPr>
          <w:lang w:eastAsia="en-US"/>
        </w:rPr>
      </w:pPr>
      <w:r>
        <w:rPr>
          <w:lang w:eastAsia="en-US"/>
        </w:rPr>
        <w:t>— </w:t>
      </w:r>
      <w:r w:rsidR="003148C9">
        <w:rPr>
          <w:lang w:eastAsia="en-US"/>
        </w:rPr>
        <w:t>Plus</w:t>
      </w:r>
      <w:r>
        <w:rPr>
          <w:lang w:eastAsia="en-US"/>
        </w:rPr>
        <w:t xml:space="preserve">, </w:t>
      </w:r>
      <w:r w:rsidR="003148C9">
        <w:rPr>
          <w:lang w:eastAsia="en-US"/>
        </w:rPr>
        <w:t>bas</w:t>
      </w:r>
      <w:r>
        <w:rPr>
          <w:lang w:eastAsia="en-US"/>
        </w:rPr>
        <w:t xml:space="preserve">, </w:t>
      </w:r>
      <w:r w:rsidR="003148C9">
        <w:rPr>
          <w:lang w:eastAsia="en-US"/>
        </w:rPr>
        <w:t>cher monsieur</w:t>
      </w:r>
      <w:r>
        <w:rPr>
          <w:lang w:eastAsia="en-US"/>
        </w:rPr>
        <w:t xml:space="preserve"> ! </w:t>
      </w:r>
      <w:r w:rsidR="003148C9">
        <w:rPr>
          <w:lang w:eastAsia="en-US"/>
        </w:rPr>
        <w:t>dit l</w:t>
      </w:r>
      <w:r>
        <w:rPr>
          <w:lang w:eastAsia="en-US"/>
        </w:rPr>
        <w:t>’</w:t>
      </w:r>
      <w:r w:rsidR="003148C9">
        <w:rPr>
          <w:lang w:eastAsia="en-US"/>
        </w:rPr>
        <w:t>homme aux lunettes bleues</w:t>
      </w:r>
      <w:r>
        <w:rPr>
          <w:lang w:eastAsia="en-US"/>
        </w:rPr>
        <w:t xml:space="preserve">, </w:t>
      </w:r>
      <w:r w:rsidR="006C2AE1">
        <w:rPr>
          <w:lang w:eastAsia="en-US"/>
        </w:rPr>
        <w:t>—</w:t>
      </w:r>
      <w:r>
        <w:rPr>
          <w:lang w:eastAsia="en-US"/>
        </w:rPr>
        <w:t xml:space="preserve"> </w:t>
      </w:r>
      <w:r w:rsidR="003148C9">
        <w:rPr>
          <w:lang w:eastAsia="en-US"/>
        </w:rPr>
        <w:t xml:space="preserve">le beau garçon que voilà est tout entier occupé à </w:t>
      </w:r>
      <w:r w:rsidR="003148C9">
        <w:rPr>
          <w:lang w:eastAsia="en-US"/>
        </w:rPr>
        <w:lastRenderedPageBreak/>
        <w:t>lorgner la jolie demoiselle</w:t>
      </w:r>
      <w:r>
        <w:rPr>
          <w:lang w:eastAsia="en-US"/>
        </w:rPr>
        <w:t xml:space="preserve">, </w:t>
      </w:r>
      <w:r w:rsidR="003148C9">
        <w:rPr>
          <w:lang w:eastAsia="en-US"/>
        </w:rPr>
        <w:t>mais la jeune</w:t>
      </w:r>
      <w:r w:rsidR="003148C9">
        <w:t xml:space="preserve"> demoiselle ne s</w:t>
      </w:r>
      <w:r>
        <w:rPr>
          <w:lang w:eastAsia="en-US"/>
        </w:rPr>
        <w:t>’</w:t>
      </w:r>
      <w:r w:rsidR="003148C9">
        <w:rPr>
          <w:lang w:eastAsia="en-US"/>
        </w:rPr>
        <w:t>occupe pas du tout du beau garçon et nous écoute très bien</w:t>
      </w:r>
      <w:r>
        <w:rPr>
          <w:lang w:eastAsia="en-US"/>
        </w:rPr>
        <w:t xml:space="preserve">… </w:t>
      </w:r>
      <w:r w:rsidR="003148C9">
        <w:rPr>
          <w:lang w:eastAsia="en-US"/>
        </w:rPr>
        <w:t>Je disais donc que monsieur votre frère</w:t>
      </w:r>
      <w:r>
        <w:rPr>
          <w:lang w:eastAsia="en-US"/>
        </w:rPr>
        <w:t>…</w:t>
      </w:r>
    </w:p>
    <w:p w14:paraId="63F82DBE" w14:textId="77777777" w:rsidR="0046142F" w:rsidRDefault="0046142F" w:rsidP="0046142F">
      <w:pPr>
        <w:rPr>
          <w:lang w:eastAsia="en-US"/>
        </w:rPr>
      </w:pPr>
      <w:r>
        <w:rPr>
          <w:lang w:eastAsia="en-US"/>
        </w:rPr>
        <w:t>— </w:t>
      </w:r>
      <w:r w:rsidR="003148C9">
        <w:rPr>
          <w:lang w:eastAsia="en-US"/>
        </w:rPr>
        <w:t>Pour Dieu</w:t>
      </w:r>
      <w:r>
        <w:rPr>
          <w:lang w:eastAsia="en-US"/>
        </w:rPr>
        <w:t xml:space="preserve"> ! </w:t>
      </w:r>
      <w:r w:rsidR="003148C9">
        <w:rPr>
          <w:lang w:eastAsia="en-US"/>
        </w:rPr>
        <w:t>laissons là mon frère</w:t>
      </w:r>
      <w:r>
        <w:rPr>
          <w:lang w:eastAsia="en-US"/>
        </w:rPr>
        <w:t xml:space="preserve">, </w:t>
      </w:r>
      <w:r w:rsidR="003148C9">
        <w:rPr>
          <w:lang w:eastAsia="en-US"/>
        </w:rPr>
        <w:t>monsieur Baptiste</w:t>
      </w:r>
      <w:r>
        <w:rPr>
          <w:lang w:eastAsia="en-US"/>
        </w:rPr>
        <w:t> !</w:t>
      </w:r>
    </w:p>
    <w:p w14:paraId="6A703568" w14:textId="77777777" w:rsidR="0046142F" w:rsidRDefault="0046142F" w:rsidP="0046142F">
      <w:pPr>
        <w:rPr>
          <w:lang w:eastAsia="en-US"/>
        </w:rPr>
      </w:pPr>
      <w:r>
        <w:rPr>
          <w:lang w:eastAsia="en-US"/>
        </w:rPr>
        <w:t>— </w:t>
      </w:r>
      <w:r w:rsidR="003148C9">
        <w:rPr>
          <w:lang w:eastAsia="en-US"/>
        </w:rPr>
        <w:t>Cher monsieur</w:t>
      </w:r>
      <w:r>
        <w:rPr>
          <w:lang w:eastAsia="en-US"/>
        </w:rPr>
        <w:t xml:space="preserve">, </w:t>
      </w:r>
      <w:r w:rsidR="003148C9">
        <w:rPr>
          <w:lang w:eastAsia="en-US"/>
        </w:rPr>
        <w:t>dit l</w:t>
      </w:r>
      <w:r>
        <w:rPr>
          <w:lang w:eastAsia="en-US"/>
        </w:rPr>
        <w:t>’</w:t>
      </w:r>
      <w:r w:rsidR="003148C9">
        <w:rPr>
          <w:lang w:eastAsia="en-US"/>
        </w:rPr>
        <w:t>homme aux lunettes bleues</w:t>
      </w:r>
      <w:r>
        <w:rPr>
          <w:lang w:eastAsia="en-US"/>
        </w:rPr>
        <w:t xml:space="preserve">, </w:t>
      </w:r>
      <w:r w:rsidR="003148C9">
        <w:rPr>
          <w:lang w:eastAsia="en-US"/>
        </w:rPr>
        <w:t>je ne vous avais jamais vu co</w:t>
      </w:r>
      <w:r w:rsidR="003148C9">
        <w:t>mme cela</w:t>
      </w:r>
      <w:r>
        <w:rPr>
          <w:lang w:eastAsia="en-US"/>
        </w:rPr>
        <w:t xml:space="preserve">… </w:t>
      </w:r>
      <w:r w:rsidR="003148C9">
        <w:rPr>
          <w:lang w:eastAsia="en-US"/>
        </w:rPr>
        <w:t>Ordinairement</w:t>
      </w:r>
      <w:r>
        <w:rPr>
          <w:lang w:eastAsia="en-US"/>
        </w:rPr>
        <w:t xml:space="preserve">, </w:t>
      </w:r>
      <w:r w:rsidR="003148C9">
        <w:rPr>
          <w:lang w:eastAsia="en-US"/>
        </w:rPr>
        <w:t>vous êtes la douceur et la patience même</w:t>
      </w:r>
      <w:r>
        <w:rPr>
          <w:lang w:eastAsia="en-US"/>
        </w:rPr>
        <w:t xml:space="preserve">… </w:t>
      </w:r>
      <w:r w:rsidR="003148C9">
        <w:rPr>
          <w:lang w:eastAsia="en-US"/>
        </w:rPr>
        <w:t>Vous ne payez pas toujours très généreusement</w:t>
      </w:r>
      <w:r>
        <w:rPr>
          <w:lang w:eastAsia="en-US"/>
        </w:rPr>
        <w:t xml:space="preserve">, </w:t>
      </w:r>
      <w:r w:rsidR="003148C9">
        <w:rPr>
          <w:lang w:eastAsia="en-US"/>
        </w:rPr>
        <w:t>mais au moins vos formes sont agréables</w:t>
      </w:r>
      <w:r>
        <w:rPr>
          <w:lang w:eastAsia="en-US"/>
        </w:rPr>
        <w:t xml:space="preserve">… </w:t>
      </w:r>
      <w:r w:rsidR="003148C9">
        <w:rPr>
          <w:lang w:eastAsia="en-US"/>
        </w:rPr>
        <w:t>Il faudra payer plus cher si vous changez de mœurs</w:t>
      </w:r>
      <w:r>
        <w:rPr>
          <w:lang w:eastAsia="en-US"/>
        </w:rPr>
        <w:t>.</w:t>
      </w:r>
    </w:p>
    <w:p w14:paraId="223EA926" w14:textId="77777777" w:rsidR="0046142F" w:rsidRDefault="003148C9" w:rsidP="0046142F">
      <w:pPr>
        <w:rPr>
          <w:lang w:eastAsia="en-US"/>
        </w:rPr>
      </w:pPr>
      <w:proofErr w:type="spellStart"/>
      <w:r>
        <w:rPr>
          <w:lang w:eastAsia="en-US"/>
        </w:rPr>
        <w:t>Lointier</w:t>
      </w:r>
      <w:proofErr w:type="spellEnd"/>
      <w:r>
        <w:rPr>
          <w:lang w:eastAsia="en-US"/>
        </w:rPr>
        <w:t xml:space="preserve"> prit la main de Baptiste</w:t>
      </w:r>
      <w:r w:rsidR="0046142F">
        <w:rPr>
          <w:lang w:eastAsia="en-US"/>
        </w:rPr>
        <w:t>.</w:t>
      </w:r>
    </w:p>
    <w:p w14:paraId="6D3F89D6" w14:textId="77777777" w:rsidR="0046142F" w:rsidRDefault="0046142F" w:rsidP="0046142F">
      <w:pPr>
        <w:rPr>
          <w:lang w:eastAsia="en-US"/>
        </w:rPr>
      </w:pPr>
      <w:r>
        <w:rPr>
          <w:lang w:eastAsia="en-US"/>
        </w:rPr>
        <w:t>— </w:t>
      </w:r>
      <w:r w:rsidR="003148C9">
        <w:rPr>
          <w:lang w:eastAsia="en-US"/>
        </w:rPr>
        <w:t>Vous savez</w:t>
      </w:r>
      <w:r w:rsidR="003148C9">
        <w:t xml:space="preserve"> bien</w:t>
      </w:r>
      <w:r>
        <w:rPr>
          <w:lang w:eastAsia="en-US"/>
        </w:rPr>
        <w:t xml:space="preserve">, </w:t>
      </w:r>
      <w:r w:rsidR="003148C9">
        <w:rPr>
          <w:lang w:eastAsia="en-US"/>
        </w:rPr>
        <w:t>mon pauvre ami</w:t>
      </w:r>
      <w:r>
        <w:rPr>
          <w:lang w:eastAsia="en-US"/>
        </w:rPr>
        <w:t xml:space="preserve">, </w:t>
      </w:r>
      <w:r w:rsidR="003148C9">
        <w:rPr>
          <w:lang w:eastAsia="en-US"/>
        </w:rPr>
        <w:t>dit-il</w:t>
      </w:r>
      <w:r>
        <w:rPr>
          <w:lang w:eastAsia="en-US"/>
        </w:rPr>
        <w:t xml:space="preserve">, </w:t>
      </w:r>
      <w:r w:rsidR="003148C9">
        <w:rPr>
          <w:lang w:eastAsia="en-US"/>
        </w:rPr>
        <w:t>que si j</w:t>
      </w:r>
      <w:r>
        <w:rPr>
          <w:lang w:eastAsia="en-US"/>
        </w:rPr>
        <w:t>’</w:t>
      </w:r>
      <w:r w:rsidR="003148C9">
        <w:rPr>
          <w:lang w:eastAsia="en-US"/>
        </w:rPr>
        <w:t>étais riche</w:t>
      </w:r>
      <w:r>
        <w:rPr>
          <w:lang w:eastAsia="en-US"/>
        </w:rPr>
        <w:t xml:space="preserve">, </w:t>
      </w:r>
      <w:r w:rsidR="003148C9">
        <w:rPr>
          <w:lang w:eastAsia="en-US"/>
        </w:rPr>
        <w:t>vous le seriez</w:t>
      </w:r>
      <w:r>
        <w:rPr>
          <w:lang w:eastAsia="en-US"/>
        </w:rPr>
        <w:t xml:space="preserve">… </w:t>
      </w:r>
      <w:r w:rsidR="003148C9">
        <w:rPr>
          <w:lang w:eastAsia="en-US"/>
        </w:rPr>
        <w:t>Excusez-moi si je sors un peu de mon caractère</w:t>
      </w:r>
      <w:r>
        <w:rPr>
          <w:lang w:eastAsia="en-US"/>
        </w:rPr>
        <w:t xml:space="preserve">… </w:t>
      </w:r>
      <w:r w:rsidR="003148C9">
        <w:rPr>
          <w:lang w:eastAsia="en-US"/>
        </w:rPr>
        <w:t>Dans les deux jours qui vont venir</w:t>
      </w:r>
      <w:r>
        <w:rPr>
          <w:lang w:eastAsia="en-US"/>
        </w:rPr>
        <w:t xml:space="preserve">, </w:t>
      </w:r>
      <w:r w:rsidR="003148C9">
        <w:rPr>
          <w:lang w:eastAsia="en-US"/>
        </w:rPr>
        <w:t>je vais jouer une terrible partie</w:t>
      </w:r>
      <w:r>
        <w:rPr>
          <w:lang w:eastAsia="en-US"/>
        </w:rPr>
        <w:t xml:space="preserve">… </w:t>
      </w:r>
      <w:r w:rsidR="003148C9">
        <w:rPr>
          <w:lang w:eastAsia="en-US"/>
        </w:rPr>
        <w:t>Mon sort sera décidé à la fin de la semaine</w:t>
      </w:r>
      <w:r>
        <w:rPr>
          <w:lang w:eastAsia="en-US"/>
        </w:rPr>
        <w:t xml:space="preserve">, </w:t>
      </w:r>
      <w:r w:rsidR="003148C9">
        <w:rPr>
          <w:lang w:eastAsia="en-US"/>
        </w:rPr>
        <w:t>et l</w:t>
      </w:r>
      <w:r>
        <w:rPr>
          <w:lang w:eastAsia="en-US"/>
        </w:rPr>
        <w:t>’</w:t>
      </w:r>
      <w:r w:rsidR="003148C9">
        <w:rPr>
          <w:lang w:eastAsia="en-US"/>
        </w:rPr>
        <w:t>acte que j</w:t>
      </w:r>
      <w:r>
        <w:rPr>
          <w:lang w:eastAsia="en-US"/>
        </w:rPr>
        <w:t>’</w:t>
      </w:r>
      <w:r w:rsidR="003148C9">
        <w:rPr>
          <w:lang w:eastAsia="en-US"/>
        </w:rPr>
        <w:t>ai là</w:t>
      </w:r>
      <w:r>
        <w:rPr>
          <w:lang w:eastAsia="en-US"/>
        </w:rPr>
        <w:t xml:space="preserve">, </w:t>
      </w:r>
      <w:r w:rsidR="003148C9">
        <w:rPr>
          <w:lang w:eastAsia="en-US"/>
        </w:rPr>
        <w:t>sous la main</w:t>
      </w:r>
      <w:r>
        <w:rPr>
          <w:lang w:eastAsia="en-US"/>
        </w:rPr>
        <w:t xml:space="preserve">, </w:t>
      </w:r>
      <w:r w:rsidR="003148C9">
        <w:rPr>
          <w:lang w:eastAsia="en-US"/>
        </w:rPr>
        <w:t>me fixe rigoureusement le délai qui me reste pour vivre ou pour mourir</w:t>
      </w:r>
      <w:r>
        <w:rPr>
          <w:lang w:eastAsia="en-US"/>
        </w:rPr>
        <w:t>…</w:t>
      </w:r>
    </w:p>
    <w:p w14:paraId="0FFE6099" w14:textId="0F2A56BE"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comment</w:t>
      </w:r>
      <w:r>
        <w:rPr>
          <w:lang w:eastAsia="en-US"/>
        </w:rPr>
        <w:t xml:space="preserve"> ! </w:t>
      </w:r>
      <w:r w:rsidR="003148C9">
        <w:rPr>
          <w:lang w:eastAsia="en-US"/>
        </w:rPr>
        <w:t>mourir</w:t>
      </w:r>
      <w:r>
        <w:rPr>
          <w:lang w:eastAsia="en-US"/>
        </w:rPr>
        <w:t xml:space="preserve"> !… </w:t>
      </w:r>
      <w:r w:rsidR="003148C9">
        <w:rPr>
          <w:lang w:eastAsia="en-US"/>
        </w:rPr>
        <w:t>interrompit Baptiste</w:t>
      </w:r>
      <w:r>
        <w:rPr>
          <w:lang w:eastAsia="en-US"/>
        </w:rPr>
        <w:t xml:space="preserve"> ; </w:t>
      </w:r>
      <w:r w:rsidR="006C2AE1">
        <w:rPr>
          <w:lang w:eastAsia="en-US"/>
        </w:rPr>
        <w:t>—</w:t>
      </w:r>
      <w:r>
        <w:rPr>
          <w:lang w:eastAsia="en-US"/>
        </w:rPr>
        <w:t xml:space="preserve"> </w:t>
      </w:r>
      <w:r w:rsidR="003148C9">
        <w:rPr>
          <w:lang w:eastAsia="en-US"/>
        </w:rPr>
        <w:t>nous avons quelques petits comptes</w:t>
      </w:r>
      <w:r>
        <w:rPr>
          <w:lang w:eastAsia="en-US"/>
        </w:rPr>
        <w:t>…</w:t>
      </w:r>
    </w:p>
    <w:p w14:paraId="3BFE93F1" w14:textId="77777777" w:rsidR="0046142F" w:rsidRDefault="0046142F" w:rsidP="0046142F">
      <w:pPr>
        <w:rPr>
          <w:lang w:eastAsia="en-US"/>
        </w:rPr>
      </w:pPr>
      <w:r>
        <w:rPr>
          <w:lang w:eastAsia="en-US"/>
        </w:rPr>
        <w:t>— </w:t>
      </w:r>
      <w:r w:rsidR="003148C9">
        <w:rPr>
          <w:lang w:eastAsia="en-US"/>
        </w:rPr>
        <w:t>Vous ne perdrez rien</w:t>
      </w:r>
      <w:r>
        <w:rPr>
          <w:lang w:eastAsia="en-US"/>
        </w:rPr>
        <w:t xml:space="preserve">, </w:t>
      </w:r>
      <w:r w:rsidR="003148C9">
        <w:rPr>
          <w:lang w:eastAsia="en-US"/>
        </w:rPr>
        <w:t>mon bon ami</w:t>
      </w:r>
      <w:r>
        <w:rPr>
          <w:lang w:eastAsia="en-US"/>
        </w:rPr>
        <w:t xml:space="preserve">… </w:t>
      </w:r>
      <w:r w:rsidR="003148C9">
        <w:rPr>
          <w:lang w:eastAsia="en-US"/>
        </w:rPr>
        <w:t>En vous voyant revenir si tard</w:t>
      </w:r>
      <w:r>
        <w:rPr>
          <w:lang w:eastAsia="en-US"/>
        </w:rPr>
        <w:t xml:space="preserve">, </w:t>
      </w:r>
      <w:r w:rsidR="003148C9">
        <w:rPr>
          <w:lang w:eastAsia="en-US"/>
        </w:rPr>
        <w:t>j</w:t>
      </w:r>
      <w:r>
        <w:rPr>
          <w:lang w:eastAsia="en-US"/>
        </w:rPr>
        <w:t>’</w:t>
      </w:r>
      <w:r w:rsidR="003148C9">
        <w:rPr>
          <w:lang w:eastAsia="en-US"/>
        </w:rPr>
        <w:t>ai c</w:t>
      </w:r>
      <w:r w:rsidR="003148C9">
        <w:t>ru à quelque chose d</w:t>
      </w:r>
      <w:r>
        <w:rPr>
          <w:lang w:eastAsia="en-US"/>
        </w:rPr>
        <w:t>’</w:t>
      </w:r>
      <w:r w:rsidR="003148C9">
        <w:rPr>
          <w:lang w:eastAsia="en-US"/>
        </w:rPr>
        <w:t>important</w:t>
      </w:r>
      <w:r>
        <w:rPr>
          <w:lang w:eastAsia="en-US"/>
        </w:rPr>
        <w:t xml:space="preserve">… </w:t>
      </w:r>
      <w:r w:rsidR="003148C9">
        <w:rPr>
          <w:lang w:eastAsia="en-US"/>
        </w:rPr>
        <w:t>Je crains de m</w:t>
      </w:r>
      <w:r>
        <w:rPr>
          <w:lang w:eastAsia="en-US"/>
        </w:rPr>
        <w:t>’</w:t>
      </w:r>
      <w:r w:rsidR="003148C9">
        <w:rPr>
          <w:lang w:eastAsia="en-US"/>
        </w:rPr>
        <w:t>être trompé</w:t>
      </w:r>
      <w:r>
        <w:rPr>
          <w:lang w:eastAsia="en-US"/>
        </w:rPr>
        <w:t>.</w:t>
      </w:r>
    </w:p>
    <w:p w14:paraId="79F25FC4" w14:textId="77777777" w:rsidR="0046142F" w:rsidRDefault="003148C9" w:rsidP="0046142F">
      <w:pPr>
        <w:rPr>
          <w:lang w:eastAsia="en-US"/>
        </w:rPr>
      </w:pPr>
      <w:r>
        <w:rPr>
          <w:lang w:eastAsia="en-US"/>
        </w:rPr>
        <w:t>L</w:t>
      </w:r>
      <w:r w:rsidR="0046142F">
        <w:rPr>
          <w:lang w:eastAsia="en-US"/>
        </w:rPr>
        <w:t>’</w:t>
      </w:r>
      <w:r>
        <w:rPr>
          <w:lang w:eastAsia="en-US"/>
        </w:rPr>
        <w:t>homme aux lunettes bleues cherchait à voir ce que c</w:t>
      </w:r>
      <w:r w:rsidR="0046142F">
        <w:rPr>
          <w:lang w:eastAsia="en-US"/>
        </w:rPr>
        <w:t>’</w:t>
      </w:r>
      <w:r>
        <w:rPr>
          <w:lang w:eastAsia="en-US"/>
        </w:rPr>
        <w:t>était que ce papier fameux qui fixait un délai pour vivre ou pour mourir</w:t>
      </w:r>
      <w:r w:rsidR="0046142F">
        <w:rPr>
          <w:lang w:eastAsia="en-US"/>
        </w:rPr>
        <w:t>.</w:t>
      </w:r>
    </w:p>
    <w:p w14:paraId="52AEB140" w14:textId="77777777" w:rsidR="0046142F" w:rsidRDefault="003148C9" w:rsidP="0046142F">
      <w:pPr>
        <w:rPr>
          <w:lang w:eastAsia="en-US"/>
        </w:rPr>
      </w:pPr>
      <w:r>
        <w:rPr>
          <w:lang w:eastAsia="en-US"/>
        </w:rPr>
        <w:t xml:space="preserve">Mais la main de </w:t>
      </w:r>
      <w:proofErr w:type="spellStart"/>
      <w:r>
        <w:rPr>
          <w:lang w:eastAsia="en-US"/>
        </w:rPr>
        <w:t>Lointier</w:t>
      </w:r>
      <w:proofErr w:type="spellEnd"/>
      <w:r>
        <w:rPr>
          <w:lang w:eastAsia="en-US"/>
        </w:rPr>
        <w:t xml:space="preserve"> était un bon écran</w:t>
      </w:r>
      <w:r w:rsidR="0046142F">
        <w:rPr>
          <w:lang w:eastAsia="en-US"/>
        </w:rPr>
        <w:t>.</w:t>
      </w:r>
    </w:p>
    <w:p w14:paraId="3BD5D2E1" w14:textId="77777777" w:rsidR="0046142F" w:rsidRDefault="0046142F" w:rsidP="0046142F">
      <w:pPr>
        <w:rPr>
          <w:lang w:eastAsia="en-US"/>
        </w:rPr>
      </w:pPr>
      <w:r>
        <w:rPr>
          <w:lang w:eastAsia="en-US"/>
        </w:rPr>
        <w:t>— </w:t>
      </w:r>
      <w:r w:rsidR="003148C9">
        <w:rPr>
          <w:lang w:eastAsia="en-US"/>
        </w:rPr>
        <w:t>Parlez</w:t>
      </w:r>
      <w:r>
        <w:rPr>
          <w:lang w:eastAsia="en-US"/>
        </w:rPr>
        <w:t xml:space="preserve">, </w:t>
      </w:r>
      <w:r w:rsidR="003148C9">
        <w:rPr>
          <w:lang w:eastAsia="en-US"/>
        </w:rPr>
        <w:t xml:space="preserve">reprit ce </w:t>
      </w:r>
      <w:r w:rsidR="003148C9">
        <w:t>dernier</w:t>
      </w:r>
      <w:r>
        <w:rPr>
          <w:lang w:eastAsia="en-US"/>
        </w:rPr>
        <w:t xml:space="preserve">, </w:t>
      </w:r>
      <w:r w:rsidR="003148C9">
        <w:rPr>
          <w:lang w:eastAsia="en-US"/>
        </w:rPr>
        <w:t>je ne vous interromprai plus</w:t>
      </w:r>
      <w:r>
        <w:rPr>
          <w:lang w:eastAsia="en-US"/>
        </w:rPr>
        <w:t>.</w:t>
      </w:r>
    </w:p>
    <w:p w14:paraId="681DFE58" w14:textId="77777777" w:rsidR="0046142F" w:rsidRDefault="0046142F" w:rsidP="0046142F">
      <w:pPr>
        <w:rPr>
          <w:lang w:eastAsia="en-US"/>
        </w:rPr>
      </w:pPr>
      <w:r>
        <w:rPr>
          <w:lang w:eastAsia="en-US"/>
        </w:rPr>
        <w:lastRenderedPageBreak/>
        <w:t>— </w:t>
      </w:r>
      <w:r w:rsidR="003148C9">
        <w:rPr>
          <w:lang w:eastAsia="en-US"/>
        </w:rPr>
        <w:t>C</w:t>
      </w:r>
      <w:r>
        <w:rPr>
          <w:lang w:eastAsia="en-US"/>
        </w:rPr>
        <w:t>’</w:t>
      </w:r>
      <w:r w:rsidR="003148C9">
        <w:rPr>
          <w:lang w:eastAsia="en-US"/>
        </w:rPr>
        <w:t>est heureux</w:t>
      </w:r>
      <w:r>
        <w:rPr>
          <w:lang w:eastAsia="en-US"/>
        </w:rPr>
        <w:t xml:space="preserve"> ! </w:t>
      </w:r>
      <w:r w:rsidR="003148C9">
        <w:rPr>
          <w:lang w:eastAsia="en-US"/>
        </w:rPr>
        <w:t>Où en étais-je</w:t>
      </w:r>
      <w:r>
        <w:rPr>
          <w:lang w:eastAsia="en-US"/>
        </w:rPr>
        <w:t xml:space="preserve"> ?… </w:t>
      </w:r>
      <w:r w:rsidR="003148C9">
        <w:rPr>
          <w:lang w:eastAsia="en-US"/>
        </w:rPr>
        <w:t>Ah</w:t>
      </w:r>
      <w:r>
        <w:rPr>
          <w:lang w:eastAsia="en-US"/>
        </w:rPr>
        <w:t xml:space="preserve"> ! </w:t>
      </w:r>
      <w:r w:rsidR="003148C9">
        <w:rPr>
          <w:lang w:eastAsia="en-US"/>
        </w:rPr>
        <w:t>j</w:t>
      </w:r>
      <w:r>
        <w:rPr>
          <w:lang w:eastAsia="en-US"/>
        </w:rPr>
        <w:t>’</w:t>
      </w:r>
      <w:r w:rsidR="003148C9">
        <w:rPr>
          <w:lang w:eastAsia="en-US"/>
        </w:rPr>
        <w:t>allais vous demander si vous connaissiez madame Paoli</w:t>
      </w:r>
      <w:r>
        <w:rPr>
          <w:lang w:eastAsia="en-US"/>
        </w:rPr>
        <w:t> ?</w:t>
      </w:r>
    </w:p>
    <w:p w14:paraId="38319C8D"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 xml:space="preserve">répondit </w:t>
      </w:r>
      <w:proofErr w:type="spellStart"/>
      <w:r w:rsidR="003148C9">
        <w:rPr>
          <w:lang w:eastAsia="en-US"/>
        </w:rPr>
        <w:t>Lointier</w:t>
      </w:r>
      <w:proofErr w:type="spellEnd"/>
      <w:r>
        <w:rPr>
          <w:lang w:eastAsia="en-US"/>
        </w:rPr>
        <w:t xml:space="preserve">, </w:t>
      </w:r>
      <w:r w:rsidR="003148C9">
        <w:rPr>
          <w:lang w:eastAsia="en-US"/>
        </w:rPr>
        <w:t>qui croisa ses mains sur son genou avec résignation</w:t>
      </w:r>
      <w:r>
        <w:rPr>
          <w:lang w:eastAsia="en-US"/>
        </w:rPr>
        <w:t>.</w:t>
      </w:r>
    </w:p>
    <w:p w14:paraId="2458C788" w14:textId="6767388B" w:rsidR="0046142F" w:rsidRDefault="0046142F" w:rsidP="0046142F">
      <w:pPr>
        <w:rPr>
          <w:lang w:eastAsia="en-US"/>
        </w:rPr>
      </w:pPr>
      <w:r>
        <w:rPr>
          <w:lang w:eastAsia="en-US"/>
        </w:rPr>
        <w:t>— </w:t>
      </w:r>
      <w:r w:rsidR="003148C9">
        <w:rPr>
          <w:lang w:eastAsia="en-US"/>
        </w:rPr>
        <w:t>Quant à mademoiselle Grièche</w:t>
      </w:r>
      <w:r>
        <w:rPr>
          <w:lang w:eastAsia="en-US"/>
        </w:rPr>
        <w:t xml:space="preserve">, </w:t>
      </w:r>
      <w:r w:rsidR="003148C9">
        <w:rPr>
          <w:lang w:eastAsia="en-US"/>
        </w:rPr>
        <w:t>pour</w:t>
      </w:r>
      <w:r w:rsidR="003148C9">
        <w:t>suivit Baptiste</w:t>
      </w:r>
      <w:r>
        <w:rPr>
          <w:lang w:eastAsia="en-US"/>
        </w:rPr>
        <w:t xml:space="preserve">, </w:t>
      </w:r>
      <w:r w:rsidR="006C2AE1">
        <w:rPr>
          <w:lang w:eastAsia="en-US"/>
        </w:rPr>
        <w:t>—</w:t>
      </w:r>
      <w:r>
        <w:rPr>
          <w:lang w:eastAsia="en-US"/>
        </w:rPr>
        <w:t xml:space="preserve"> </w:t>
      </w:r>
      <w:r w:rsidR="003148C9">
        <w:rPr>
          <w:lang w:eastAsia="en-US"/>
        </w:rPr>
        <w:t>je pense bien que vous n</w:t>
      </w:r>
      <w:r>
        <w:rPr>
          <w:lang w:eastAsia="en-US"/>
        </w:rPr>
        <w:t>’</w:t>
      </w:r>
      <w:r w:rsidR="003148C9">
        <w:rPr>
          <w:lang w:eastAsia="en-US"/>
        </w:rPr>
        <w:t>en avez jamais entendu parler</w:t>
      </w:r>
      <w:r>
        <w:rPr>
          <w:lang w:eastAsia="en-US"/>
        </w:rPr>
        <w:t> ?</w:t>
      </w:r>
    </w:p>
    <w:p w14:paraId="6DCFC701" w14:textId="77777777" w:rsidR="0046142F" w:rsidRDefault="0046142F" w:rsidP="0046142F">
      <w:pPr>
        <w:rPr>
          <w:lang w:eastAsia="en-US"/>
        </w:rPr>
      </w:pPr>
      <w:r>
        <w:rPr>
          <w:lang w:eastAsia="en-US"/>
        </w:rPr>
        <w:t>— </w:t>
      </w:r>
      <w:r w:rsidR="003148C9">
        <w:rPr>
          <w:lang w:eastAsia="en-US"/>
        </w:rPr>
        <w:t>Jamais</w:t>
      </w:r>
      <w:r>
        <w:rPr>
          <w:lang w:eastAsia="en-US"/>
        </w:rPr>
        <w:t>.</w:t>
      </w:r>
    </w:p>
    <w:p w14:paraId="75180D69" w14:textId="77777777" w:rsidR="0046142F" w:rsidRDefault="0046142F" w:rsidP="0046142F">
      <w:pPr>
        <w:rPr>
          <w:lang w:eastAsia="en-US"/>
        </w:rPr>
      </w:pPr>
      <w:r>
        <w:rPr>
          <w:lang w:eastAsia="en-US"/>
        </w:rPr>
        <w:t>— </w:t>
      </w:r>
      <w:r w:rsidR="003148C9">
        <w:rPr>
          <w:lang w:eastAsia="en-US"/>
        </w:rPr>
        <w:t>Fort bien</w:t>
      </w:r>
      <w:r>
        <w:rPr>
          <w:lang w:eastAsia="en-US"/>
        </w:rPr>
        <w:t xml:space="preserve">… </w:t>
      </w:r>
      <w:r w:rsidR="003148C9">
        <w:rPr>
          <w:lang w:eastAsia="en-US"/>
        </w:rPr>
        <w:t>Madame Paoli est une vivante accolade qui rapproche les cœurs et met le fer à portée de l</w:t>
      </w:r>
      <w:r>
        <w:rPr>
          <w:lang w:eastAsia="en-US"/>
        </w:rPr>
        <w:t>’</w:t>
      </w:r>
      <w:r w:rsidR="003148C9">
        <w:rPr>
          <w:lang w:eastAsia="en-US"/>
        </w:rPr>
        <w:t>aimant</w:t>
      </w:r>
      <w:r>
        <w:rPr>
          <w:lang w:eastAsia="en-US"/>
        </w:rPr>
        <w:t xml:space="preserve">… </w:t>
      </w:r>
      <w:r w:rsidR="003148C9">
        <w:rPr>
          <w:lang w:eastAsia="en-US"/>
        </w:rPr>
        <w:t>mademoiselle Grièche est la duègne du théâtre de Diane</w:t>
      </w:r>
      <w:r>
        <w:rPr>
          <w:lang w:eastAsia="en-US"/>
        </w:rPr>
        <w:t xml:space="preserve">… </w:t>
      </w:r>
      <w:r w:rsidR="003148C9">
        <w:rPr>
          <w:lang w:eastAsia="en-US"/>
        </w:rPr>
        <w:t>I</w:t>
      </w:r>
      <w:r w:rsidR="003148C9">
        <w:t>l faudra vous mettre en rapport avec tout cela</w:t>
      </w:r>
      <w:r>
        <w:rPr>
          <w:lang w:eastAsia="en-US"/>
        </w:rPr>
        <w:t>.</w:t>
      </w:r>
    </w:p>
    <w:p w14:paraId="193633D0" w14:textId="77777777" w:rsidR="0046142F" w:rsidRDefault="0046142F" w:rsidP="0046142F">
      <w:pPr>
        <w:rPr>
          <w:lang w:eastAsia="en-US"/>
        </w:rPr>
      </w:pPr>
      <w:r>
        <w:rPr>
          <w:lang w:eastAsia="en-US"/>
        </w:rPr>
        <w:t>— </w:t>
      </w:r>
      <w:r w:rsidR="003148C9">
        <w:rPr>
          <w:lang w:eastAsia="en-US"/>
        </w:rPr>
        <w:t>Parce que</w:t>
      </w:r>
      <w:r>
        <w:rPr>
          <w:lang w:eastAsia="en-US"/>
        </w:rPr>
        <w:t> ?</w:t>
      </w:r>
    </w:p>
    <w:p w14:paraId="5C6F5B39" w14:textId="62E8CE94" w:rsidR="0046142F" w:rsidRDefault="0046142F" w:rsidP="0046142F">
      <w:pPr>
        <w:rPr>
          <w:lang w:eastAsia="en-US"/>
        </w:rPr>
      </w:pPr>
      <w:r>
        <w:rPr>
          <w:lang w:eastAsia="en-US"/>
        </w:rPr>
        <w:t>— </w:t>
      </w:r>
      <w:r w:rsidR="003148C9">
        <w:rPr>
          <w:lang w:eastAsia="en-US"/>
        </w:rPr>
        <w:t>Parce que ce sont de bonnes connaissances</w:t>
      </w:r>
      <w:r>
        <w:rPr>
          <w:lang w:eastAsia="en-US"/>
        </w:rPr>
        <w:t xml:space="preserve">… </w:t>
      </w:r>
      <w:r w:rsidR="003148C9">
        <w:rPr>
          <w:lang w:eastAsia="en-US"/>
        </w:rPr>
        <w:t>Allons</w:t>
      </w:r>
      <w:r>
        <w:rPr>
          <w:lang w:eastAsia="en-US"/>
        </w:rPr>
        <w:t xml:space="preserve"> ! </w:t>
      </w:r>
      <w:r w:rsidR="003148C9">
        <w:rPr>
          <w:lang w:eastAsia="en-US"/>
        </w:rPr>
        <w:t>ne vous impatientez pas</w:t>
      </w:r>
      <w:r>
        <w:rPr>
          <w:lang w:eastAsia="en-US"/>
        </w:rPr>
        <w:t xml:space="preserve">… </w:t>
      </w:r>
      <w:r w:rsidR="003148C9">
        <w:rPr>
          <w:lang w:eastAsia="en-US"/>
        </w:rPr>
        <w:t>J</w:t>
      </w:r>
      <w:r>
        <w:rPr>
          <w:lang w:eastAsia="en-US"/>
        </w:rPr>
        <w:t>’</w:t>
      </w:r>
      <w:r w:rsidR="003148C9">
        <w:rPr>
          <w:lang w:eastAsia="en-US"/>
        </w:rPr>
        <w:t>étais donc dans la coulisse à causer avec le jeune Potard qui venait de se faire siffler à triple carillon</w:t>
      </w:r>
      <w:r>
        <w:rPr>
          <w:lang w:eastAsia="en-US"/>
        </w:rPr>
        <w:t xml:space="preserve">… </w:t>
      </w:r>
      <w:r w:rsidR="003148C9">
        <w:rPr>
          <w:lang w:eastAsia="en-US"/>
        </w:rPr>
        <w:t>Tou</w:t>
      </w:r>
      <w:r w:rsidR="003148C9">
        <w:t>t à coup j</w:t>
      </w:r>
      <w:r>
        <w:rPr>
          <w:lang w:eastAsia="en-US"/>
        </w:rPr>
        <w:t>’</w:t>
      </w:r>
      <w:r w:rsidR="003148C9">
        <w:rPr>
          <w:lang w:eastAsia="en-US"/>
        </w:rPr>
        <w:t>ai vu passer un crêpe de Chine blanc</w:t>
      </w:r>
      <w:r>
        <w:rPr>
          <w:lang w:eastAsia="en-US"/>
        </w:rPr>
        <w:t xml:space="preserve">… </w:t>
      </w:r>
      <w:r w:rsidR="003148C9">
        <w:rPr>
          <w:lang w:eastAsia="en-US"/>
        </w:rPr>
        <w:t>Je me suis dit</w:t>
      </w:r>
      <w:r>
        <w:rPr>
          <w:lang w:eastAsia="en-US"/>
        </w:rPr>
        <w:t xml:space="preserve"> : </w:t>
      </w:r>
      <w:r w:rsidR="003148C9">
        <w:rPr>
          <w:lang w:eastAsia="en-US"/>
        </w:rPr>
        <w:t>Voilà Paoli qui vient s</w:t>
      </w:r>
      <w:r>
        <w:rPr>
          <w:lang w:eastAsia="en-US"/>
        </w:rPr>
        <w:t>’</w:t>
      </w:r>
      <w:r w:rsidR="003148C9">
        <w:rPr>
          <w:lang w:eastAsia="en-US"/>
        </w:rPr>
        <w:t>accréditer auprès d</w:t>
      </w:r>
      <w:r>
        <w:rPr>
          <w:lang w:eastAsia="en-US"/>
        </w:rPr>
        <w:t>’</w:t>
      </w:r>
      <w:r w:rsidR="003148C9">
        <w:rPr>
          <w:lang w:eastAsia="en-US"/>
        </w:rPr>
        <w:t>un cœur</w:t>
      </w:r>
      <w:r>
        <w:rPr>
          <w:lang w:eastAsia="en-US"/>
        </w:rPr>
        <w:t xml:space="preserve">… </w:t>
      </w:r>
      <w:r w:rsidR="003148C9">
        <w:rPr>
          <w:lang w:eastAsia="en-US"/>
        </w:rPr>
        <w:t>et comme je sais qu</w:t>
      </w:r>
      <w:r w:rsidR="001D1F16">
        <w:rPr>
          <w:lang w:eastAsia="en-US"/>
        </w:rPr>
        <w:t>’</w:t>
      </w:r>
      <w:r w:rsidR="003148C9">
        <w:rPr>
          <w:lang w:eastAsia="en-US"/>
        </w:rPr>
        <w:t xml:space="preserve">elle a la confiance de </w:t>
      </w:r>
      <w:r>
        <w:rPr>
          <w:lang w:eastAsia="en-US"/>
        </w:rPr>
        <w:t>M. </w:t>
      </w:r>
      <w:r w:rsidR="003148C9">
        <w:rPr>
          <w:lang w:eastAsia="en-US"/>
        </w:rPr>
        <w:t>Raymond</w:t>
      </w:r>
      <w:r>
        <w:rPr>
          <w:lang w:eastAsia="en-US"/>
        </w:rPr>
        <w:t xml:space="preserve">, </w:t>
      </w:r>
      <w:r w:rsidR="003148C9">
        <w:rPr>
          <w:lang w:eastAsia="en-US"/>
        </w:rPr>
        <w:t>votre frère</w:t>
      </w:r>
      <w:r>
        <w:rPr>
          <w:lang w:eastAsia="en-US"/>
        </w:rPr>
        <w:t xml:space="preserve">, </w:t>
      </w:r>
      <w:r w:rsidR="003148C9">
        <w:rPr>
          <w:lang w:eastAsia="en-US"/>
        </w:rPr>
        <w:t>l</w:t>
      </w:r>
      <w:r>
        <w:rPr>
          <w:lang w:eastAsia="en-US"/>
        </w:rPr>
        <w:t>’</w:t>
      </w:r>
      <w:r w:rsidR="003148C9">
        <w:rPr>
          <w:lang w:eastAsia="en-US"/>
        </w:rPr>
        <w:t>idée me poussa tout de suite d</w:t>
      </w:r>
      <w:r>
        <w:rPr>
          <w:lang w:eastAsia="en-US"/>
        </w:rPr>
        <w:t>’</w:t>
      </w:r>
      <w:r w:rsidR="003148C9">
        <w:rPr>
          <w:lang w:eastAsia="en-US"/>
        </w:rPr>
        <w:t>en apprendre plus long</w:t>
      </w:r>
      <w:r>
        <w:rPr>
          <w:lang w:eastAsia="en-US"/>
        </w:rPr>
        <w:t>…</w:t>
      </w:r>
    </w:p>
    <w:p w14:paraId="4D76725E" w14:textId="77777777" w:rsidR="0046142F" w:rsidRDefault="003148C9" w:rsidP="0046142F">
      <w:pPr>
        <w:rPr>
          <w:lang w:eastAsia="en-US"/>
        </w:rPr>
      </w:pPr>
      <w:r>
        <w:rPr>
          <w:lang w:eastAsia="en-US"/>
        </w:rPr>
        <w:t>À ce moment</w:t>
      </w:r>
      <w:r w:rsidR="0046142F">
        <w:rPr>
          <w:lang w:eastAsia="en-US"/>
        </w:rPr>
        <w:t xml:space="preserve">, </w:t>
      </w:r>
      <w:r>
        <w:rPr>
          <w:lang w:eastAsia="en-US"/>
        </w:rPr>
        <w:t>Clémence</w:t>
      </w:r>
      <w:r w:rsidR="0046142F">
        <w:rPr>
          <w:lang w:eastAsia="en-US"/>
        </w:rPr>
        <w:t xml:space="preserve">, </w:t>
      </w:r>
      <w:r>
        <w:rPr>
          <w:lang w:eastAsia="en-US"/>
        </w:rPr>
        <w:t>lasse d</w:t>
      </w:r>
      <w:r w:rsidR="0046142F">
        <w:rPr>
          <w:lang w:eastAsia="en-US"/>
        </w:rPr>
        <w:t>’</w:t>
      </w:r>
      <w:r>
        <w:rPr>
          <w:lang w:eastAsia="en-US"/>
        </w:rPr>
        <w:t>écouter en vain</w:t>
      </w:r>
      <w:r w:rsidR="0046142F">
        <w:rPr>
          <w:lang w:eastAsia="en-US"/>
        </w:rPr>
        <w:t xml:space="preserve"> ;, </w:t>
      </w:r>
      <w:r>
        <w:rPr>
          <w:lang w:eastAsia="en-US"/>
        </w:rPr>
        <w:t>se leva et s</w:t>
      </w:r>
      <w:r w:rsidR="0046142F">
        <w:rPr>
          <w:lang w:eastAsia="en-US"/>
        </w:rPr>
        <w:t>’</w:t>
      </w:r>
      <w:r>
        <w:rPr>
          <w:lang w:eastAsia="en-US"/>
        </w:rPr>
        <w:t>accouda sur l</w:t>
      </w:r>
      <w:r w:rsidR="0046142F">
        <w:rPr>
          <w:lang w:eastAsia="en-US"/>
        </w:rPr>
        <w:t>’</w:t>
      </w:r>
      <w:r>
        <w:rPr>
          <w:lang w:eastAsia="en-US"/>
        </w:rPr>
        <w:t>appui de la croisée</w:t>
      </w:r>
      <w:r w:rsidR="0046142F">
        <w:rPr>
          <w:lang w:eastAsia="en-US"/>
        </w:rPr>
        <w:t>.</w:t>
      </w:r>
    </w:p>
    <w:p w14:paraId="45BEAF29" w14:textId="25D71D06" w:rsidR="0046142F" w:rsidRDefault="0046142F" w:rsidP="0046142F">
      <w:pPr>
        <w:rPr>
          <w:lang w:eastAsia="en-US"/>
        </w:rPr>
      </w:pPr>
      <w:r>
        <w:rPr>
          <w:lang w:eastAsia="en-US"/>
        </w:rPr>
        <w:t>— </w:t>
      </w:r>
      <w:r w:rsidR="003148C9">
        <w:rPr>
          <w:lang w:eastAsia="en-US"/>
        </w:rPr>
        <w:t>Il faut que je lui parle</w:t>
      </w:r>
      <w:r>
        <w:rPr>
          <w:lang w:eastAsia="en-US"/>
        </w:rPr>
        <w:t xml:space="preserve"> ! </w:t>
      </w:r>
      <w:r w:rsidR="003148C9">
        <w:rPr>
          <w:lang w:eastAsia="en-US"/>
        </w:rPr>
        <w:t>se disait Clémence</w:t>
      </w:r>
      <w:r>
        <w:rPr>
          <w:lang w:eastAsia="en-US"/>
        </w:rPr>
        <w:t xml:space="preserve"> ; </w:t>
      </w:r>
      <w:r w:rsidR="006C2AE1">
        <w:rPr>
          <w:lang w:eastAsia="en-US"/>
        </w:rPr>
        <w:t>—</w:t>
      </w:r>
      <w:r>
        <w:rPr>
          <w:lang w:eastAsia="en-US"/>
        </w:rPr>
        <w:t xml:space="preserve"> </w:t>
      </w:r>
      <w:r w:rsidR="003148C9">
        <w:rPr>
          <w:lang w:eastAsia="en-US"/>
        </w:rPr>
        <w:t>cette nuit même</w:t>
      </w:r>
      <w:r>
        <w:rPr>
          <w:lang w:eastAsia="en-US"/>
        </w:rPr>
        <w:t xml:space="preserve"> ! </w:t>
      </w:r>
      <w:r w:rsidR="003148C9">
        <w:rPr>
          <w:lang w:eastAsia="en-US"/>
        </w:rPr>
        <w:t>il le faut</w:t>
      </w:r>
      <w:r>
        <w:rPr>
          <w:lang w:eastAsia="en-US"/>
        </w:rPr>
        <w:t> !</w:t>
      </w:r>
    </w:p>
    <w:p w14:paraId="5C9117C5" w14:textId="20123690" w:rsidR="0046142F" w:rsidRDefault="0046142F" w:rsidP="0046142F">
      <w:pPr>
        <w:rPr>
          <w:lang w:eastAsia="en-US"/>
        </w:rPr>
      </w:pPr>
      <w:r>
        <w:rPr>
          <w:lang w:eastAsia="en-US"/>
        </w:rPr>
        <w:t>— </w:t>
      </w:r>
      <w:r w:rsidR="003148C9">
        <w:rPr>
          <w:lang w:eastAsia="en-US"/>
        </w:rPr>
        <w:t>Monsieur Albert</w:t>
      </w:r>
      <w:r>
        <w:rPr>
          <w:lang w:eastAsia="en-US"/>
        </w:rPr>
        <w:t xml:space="preserve"> ! </w:t>
      </w:r>
      <w:r w:rsidR="003148C9">
        <w:rPr>
          <w:lang w:eastAsia="en-US"/>
        </w:rPr>
        <w:t>dit un domestique à la porte</w:t>
      </w:r>
      <w:r>
        <w:rPr>
          <w:lang w:eastAsia="en-US"/>
        </w:rPr>
        <w:t xml:space="preserve">, </w:t>
      </w:r>
      <w:r w:rsidR="006C2AE1">
        <w:rPr>
          <w:lang w:eastAsia="en-US"/>
        </w:rPr>
        <w:t>—</w:t>
      </w:r>
      <w:r>
        <w:rPr>
          <w:lang w:eastAsia="en-US"/>
        </w:rPr>
        <w:t xml:space="preserve"> </w:t>
      </w:r>
      <w:r w:rsidR="003148C9">
        <w:rPr>
          <w:lang w:eastAsia="en-US"/>
        </w:rPr>
        <w:t>une dame qui vous demande</w:t>
      </w:r>
      <w:r>
        <w:rPr>
          <w:lang w:eastAsia="en-US"/>
        </w:rPr>
        <w:t>.</w:t>
      </w:r>
    </w:p>
    <w:p w14:paraId="3C15F033" w14:textId="5D568079" w:rsidR="0046142F" w:rsidRDefault="0046142F" w:rsidP="0046142F">
      <w:pPr>
        <w:rPr>
          <w:lang w:eastAsia="en-US"/>
        </w:rPr>
      </w:pPr>
      <w:r>
        <w:rPr>
          <w:lang w:eastAsia="en-US"/>
        </w:rPr>
        <w:t>M. </w:t>
      </w:r>
      <w:r w:rsidR="003148C9">
        <w:rPr>
          <w:lang w:eastAsia="en-US"/>
        </w:rPr>
        <w:t>Alb</w:t>
      </w:r>
      <w:r w:rsidR="003148C9">
        <w:t>ert rougit et sortit</w:t>
      </w:r>
      <w:r>
        <w:rPr>
          <w:lang w:eastAsia="en-US"/>
        </w:rPr>
        <w:t>.</w:t>
      </w:r>
    </w:p>
    <w:p w14:paraId="6A0F1050" w14:textId="77777777" w:rsidR="0046142F" w:rsidRDefault="0046142F" w:rsidP="0046142F">
      <w:pPr>
        <w:rPr>
          <w:lang w:eastAsia="en-US"/>
        </w:rPr>
      </w:pPr>
      <w:r>
        <w:rPr>
          <w:lang w:eastAsia="en-US"/>
        </w:rPr>
        <w:lastRenderedPageBreak/>
        <w:t>— </w:t>
      </w:r>
      <w:r w:rsidR="003148C9">
        <w:rPr>
          <w:lang w:eastAsia="en-US"/>
        </w:rPr>
        <w:t>Tenez</w:t>
      </w:r>
      <w:r>
        <w:rPr>
          <w:lang w:eastAsia="en-US"/>
        </w:rPr>
        <w:t xml:space="preserve"> ! </w:t>
      </w:r>
      <w:r w:rsidR="003148C9">
        <w:rPr>
          <w:lang w:eastAsia="en-US"/>
        </w:rPr>
        <w:t>reprit l</w:t>
      </w:r>
      <w:r>
        <w:rPr>
          <w:lang w:eastAsia="en-US"/>
        </w:rPr>
        <w:t>’</w:t>
      </w:r>
      <w:r w:rsidR="003148C9">
        <w:rPr>
          <w:lang w:eastAsia="en-US"/>
        </w:rPr>
        <w:t>homme aux lunettes bleues</w:t>
      </w:r>
      <w:r>
        <w:rPr>
          <w:lang w:eastAsia="en-US"/>
        </w:rPr>
        <w:t xml:space="preserve"> ; </w:t>
      </w:r>
      <w:r w:rsidR="003148C9">
        <w:rPr>
          <w:lang w:eastAsia="en-US"/>
        </w:rPr>
        <w:t>savez-vous ce que c</w:t>
      </w:r>
      <w:r>
        <w:rPr>
          <w:lang w:eastAsia="en-US"/>
        </w:rPr>
        <w:t>’</w:t>
      </w:r>
      <w:r w:rsidR="003148C9">
        <w:rPr>
          <w:lang w:eastAsia="en-US"/>
        </w:rPr>
        <w:t>est que cette dame</w:t>
      </w:r>
      <w:r>
        <w:rPr>
          <w:lang w:eastAsia="en-US"/>
        </w:rPr>
        <w:t> ?</w:t>
      </w:r>
    </w:p>
    <w:p w14:paraId="799F4670" w14:textId="77777777" w:rsidR="0046142F" w:rsidRDefault="0046142F" w:rsidP="0046142F">
      <w:pPr>
        <w:rPr>
          <w:lang w:eastAsia="en-US"/>
        </w:rPr>
      </w:pPr>
      <w:r>
        <w:rPr>
          <w:lang w:eastAsia="en-US"/>
        </w:rPr>
        <w:t>— </w:t>
      </w:r>
      <w:r w:rsidR="003148C9">
        <w:rPr>
          <w:lang w:eastAsia="en-US"/>
        </w:rPr>
        <w:t>Que m</w:t>
      </w:r>
      <w:r>
        <w:rPr>
          <w:lang w:eastAsia="en-US"/>
        </w:rPr>
        <w:t>’</w:t>
      </w:r>
      <w:r w:rsidR="003148C9">
        <w:rPr>
          <w:lang w:eastAsia="en-US"/>
        </w:rPr>
        <w:t>importe</w:t>
      </w:r>
      <w:r>
        <w:rPr>
          <w:lang w:eastAsia="en-US"/>
        </w:rPr>
        <w:t xml:space="preserve"> ? </w:t>
      </w:r>
      <w:r w:rsidR="003148C9">
        <w:rPr>
          <w:lang w:eastAsia="en-US"/>
        </w:rPr>
        <w:t xml:space="preserve">demanda </w:t>
      </w:r>
      <w:proofErr w:type="spellStart"/>
      <w:r w:rsidR="003148C9">
        <w:rPr>
          <w:lang w:eastAsia="en-US"/>
        </w:rPr>
        <w:t>Lointier</w:t>
      </w:r>
      <w:proofErr w:type="spellEnd"/>
      <w:r w:rsidR="003148C9">
        <w:rPr>
          <w:lang w:eastAsia="en-US"/>
        </w:rPr>
        <w:t xml:space="preserve"> avec fatigue</w:t>
      </w:r>
      <w:r>
        <w:rPr>
          <w:lang w:eastAsia="en-US"/>
        </w:rPr>
        <w:t>.</w:t>
      </w:r>
    </w:p>
    <w:p w14:paraId="2E0B0A69" w14:textId="363B3A36" w:rsidR="0046142F" w:rsidRDefault="0046142F" w:rsidP="0046142F">
      <w:pPr>
        <w:rPr>
          <w:lang w:eastAsia="en-US"/>
        </w:rPr>
      </w:pPr>
      <w:r>
        <w:rPr>
          <w:lang w:eastAsia="en-US"/>
        </w:rPr>
        <w:t>— </w:t>
      </w:r>
      <w:r w:rsidR="003148C9">
        <w:rPr>
          <w:lang w:eastAsia="en-US"/>
        </w:rPr>
        <w:t>Il vous importe beaucoup</w:t>
      </w:r>
      <w:r>
        <w:rPr>
          <w:lang w:eastAsia="en-US"/>
        </w:rPr>
        <w:t xml:space="preserve">… </w:t>
      </w:r>
      <w:r w:rsidR="003148C9">
        <w:rPr>
          <w:lang w:eastAsia="en-US"/>
        </w:rPr>
        <w:t>et il faut que vous soyez malade pour dormir si longtemps sur la p</w:t>
      </w:r>
      <w:r w:rsidR="003148C9">
        <w:t>iste</w:t>
      </w:r>
      <w:r>
        <w:rPr>
          <w:lang w:eastAsia="en-US"/>
        </w:rPr>
        <w:t xml:space="preserve">… </w:t>
      </w:r>
      <w:r w:rsidR="003148C9">
        <w:rPr>
          <w:lang w:eastAsia="en-US"/>
        </w:rPr>
        <w:t xml:space="preserve">Ce jeune homme est secrétaire de </w:t>
      </w:r>
      <w:r>
        <w:rPr>
          <w:lang w:eastAsia="en-US"/>
        </w:rPr>
        <w:t>M. </w:t>
      </w:r>
      <w:r w:rsidR="003148C9">
        <w:rPr>
          <w:lang w:eastAsia="en-US"/>
        </w:rPr>
        <w:t>Raymond</w:t>
      </w:r>
      <w:r>
        <w:rPr>
          <w:lang w:eastAsia="en-US"/>
        </w:rPr>
        <w:t> ?</w:t>
      </w:r>
    </w:p>
    <w:p w14:paraId="712AC4FB" w14:textId="77777777" w:rsidR="0046142F" w:rsidRDefault="0046142F" w:rsidP="0046142F">
      <w:pPr>
        <w:numPr>
          <w:ins w:id="28" w:author="Alain" w:date="2009-12-14T09:59:00Z"/>
        </w:numPr>
        <w:rPr>
          <w:lang w:eastAsia="en-US"/>
        </w:rPr>
      </w:pPr>
      <w:r>
        <w:rPr>
          <w:lang w:eastAsia="en-US"/>
        </w:rPr>
        <w:t>— </w:t>
      </w:r>
      <w:r w:rsidR="003148C9">
        <w:rPr>
          <w:lang w:eastAsia="en-US"/>
        </w:rPr>
        <w:t>Oui</w:t>
      </w:r>
      <w:r>
        <w:rPr>
          <w:lang w:eastAsia="en-US"/>
        </w:rPr>
        <w:t>.</w:t>
      </w:r>
    </w:p>
    <w:p w14:paraId="280C209D"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la dame doit être la Paoli qui vient rendre compte du malheureux résultat de son ambassade</w:t>
      </w:r>
      <w:r>
        <w:rPr>
          <w:lang w:eastAsia="en-US"/>
        </w:rPr>
        <w:t>.</w:t>
      </w:r>
    </w:p>
    <w:p w14:paraId="1D5841C6" w14:textId="1F658D1D" w:rsidR="0046142F" w:rsidRDefault="0046142F" w:rsidP="0046142F">
      <w:pPr>
        <w:rPr>
          <w:lang w:eastAsia="en-US"/>
        </w:rPr>
      </w:pPr>
      <w:r>
        <w:rPr>
          <w:lang w:eastAsia="en-US"/>
        </w:rPr>
        <w:t>— </w:t>
      </w:r>
      <w:r w:rsidR="003148C9">
        <w:rPr>
          <w:lang w:eastAsia="en-US"/>
        </w:rPr>
        <w:t>Vous croyez</w:t>
      </w:r>
      <w:r>
        <w:rPr>
          <w:lang w:eastAsia="en-US"/>
        </w:rPr>
        <w:t xml:space="preserve"> ? </w:t>
      </w:r>
      <w:r w:rsidR="003148C9">
        <w:rPr>
          <w:lang w:eastAsia="en-US"/>
        </w:rPr>
        <w:t xml:space="preserve">prononça négligemment </w:t>
      </w:r>
      <w:r>
        <w:rPr>
          <w:lang w:eastAsia="en-US"/>
        </w:rPr>
        <w:t>M. </w:t>
      </w:r>
      <w:r w:rsidR="003148C9">
        <w:rPr>
          <w:lang w:eastAsia="en-US"/>
        </w:rPr>
        <w:t>André</w:t>
      </w:r>
      <w:r>
        <w:rPr>
          <w:lang w:eastAsia="en-US"/>
        </w:rPr>
        <w:t>.</w:t>
      </w:r>
    </w:p>
    <w:p w14:paraId="75672D80" w14:textId="77777777" w:rsidR="0046142F" w:rsidRDefault="0046142F" w:rsidP="0046142F">
      <w:pPr>
        <w:rPr>
          <w:lang w:eastAsia="en-US"/>
        </w:rPr>
      </w:pPr>
      <w:r>
        <w:rPr>
          <w:lang w:eastAsia="en-US"/>
        </w:rPr>
        <w:t>— </w:t>
      </w:r>
      <w:r w:rsidR="003148C9">
        <w:rPr>
          <w:lang w:eastAsia="en-US"/>
        </w:rPr>
        <w:t>Comme vous dites cela</w:t>
      </w:r>
      <w:r>
        <w:rPr>
          <w:lang w:eastAsia="en-US"/>
        </w:rPr>
        <w:t xml:space="preserve"> ! </w:t>
      </w:r>
      <w:r w:rsidR="003148C9">
        <w:rPr>
          <w:lang w:eastAsia="en-US"/>
        </w:rPr>
        <w:t>mais nous allons change</w:t>
      </w:r>
      <w:r w:rsidR="003148C9">
        <w:t>r de gamme</w:t>
      </w:r>
      <w:r>
        <w:rPr>
          <w:lang w:eastAsia="en-US"/>
        </w:rPr>
        <w:t xml:space="preserve">… </w:t>
      </w:r>
      <w:r w:rsidR="003148C9">
        <w:rPr>
          <w:lang w:eastAsia="en-US"/>
        </w:rPr>
        <w:t>J</w:t>
      </w:r>
      <w:r>
        <w:rPr>
          <w:lang w:eastAsia="en-US"/>
        </w:rPr>
        <w:t>’</w:t>
      </w:r>
      <w:r w:rsidR="003148C9">
        <w:rPr>
          <w:lang w:eastAsia="en-US"/>
        </w:rPr>
        <w:t>ai donc suivi la Paoli jusqu</w:t>
      </w:r>
      <w:r>
        <w:rPr>
          <w:lang w:eastAsia="en-US"/>
        </w:rPr>
        <w:t>’</w:t>
      </w:r>
      <w:r w:rsidR="003148C9">
        <w:rPr>
          <w:lang w:eastAsia="en-US"/>
        </w:rPr>
        <w:t>à la porte du foyer</w:t>
      </w:r>
      <w:r>
        <w:rPr>
          <w:lang w:eastAsia="en-US"/>
        </w:rPr>
        <w:t xml:space="preserve"> ; </w:t>
      </w:r>
      <w:r w:rsidR="003148C9">
        <w:rPr>
          <w:lang w:eastAsia="en-US"/>
        </w:rPr>
        <w:t>là</w:t>
      </w:r>
      <w:r>
        <w:rPr>
          <w:lang w:eastAsia="en-US"/>
        </w:rPr>
        <w:t xml:space="preserve">, </w:t>
      </w:r>
      <w:r w:rsidR="003148C9">
        <w:rPr>
          <w:lang w:eastAsia="en-US"/>
        </w:rPr>
        <w:t>d</w:t>
      </w:r>
      <w:r>
        <w:rPr>
          <w:lang w:eastAsia="en-US"/>
        </w:rPr>
        <w:t>’</w:t>
      </w:r>
      <w:r w:rsidR="003148C9">
        <w:rPr>
          <w:lang w:eastAsia="en-US"/>
        </w:rPr>
        <w:t>abord</w:t>
      </w:r>
      <w:r>
        <w:rPr>
          <w:lang w:eastAsia="en-US"/>
        </w:rPr>
        <w:t xml:space="preserve">, </w:t>
      </w:r>
      <w:r w:rsidR="003148C9">
        <w:rPr>
          <w:lang w:eastAsia="en-US"/>
        </w:rPr>
        <w:t>j</w:t>
      </w:r>
      <w:r>
        <w:rPr>
          <w:lang w:eastAsia="en-US"/>
        </w:rPr>
        <w:t>’</w:t>
      </w:r>
      <w:r w:rsidR="003148C9">
        <w:rPr>
          <w:lang w:eastAsia="en-US"/>
        </w:rPr>
        <w:t>ai appris une chose</w:t>
      </w:r>
      <w:r>
        <w:rPr>
          <w:lang w:eastAsia="en-US"/>
        </w:rPr>
        <w:t xml:space="preserve">, </w:t>
      </w:r>
      <w:r w:rsidR="003148C9">
        <w:rPr>
          <w:lang w:eastAsia="en-US"/>
        </w:rPr>
        <w:t>c</w:t>
      </w:r>
      <w:r>
        <w:rPr>
          <w:lang w:eastAsia="en-US"/>
        </w:rPr>
        <w:t>’</w:t>
      </w:r>
      <w:r w:rsidR="003148C9">
        <w:rPr>
          <w:lang w:eastAsia="en-US"/>
        </w:rPr>
        <w:t xml:space="preserve">est que mademoiselle Grièche a remis en dépôt à madame </w:t>
      </w:r>
      <w:proofErr w:type="spellStart"/>
      <w:r w:rsidR="003148C9">
        <w:rPr>
          <w:lang w:eastAsia="en-US"/>
        </w:rPr>
        <w:t>Lovely</w:t>
      </w:r>
      <w:proofErr w:type="spellEnd"/>
      <w:r>
        <w:rPr>
          <w:lang w:eastAsia="en-US"/>
        </w:rPr>
        <w:t xml:space="preserve">… </w:t>
      </w:r>
      <w:r w:rsidR="003148C9">
        <w:rPr>
          <w:lang w:eastAsia="en-US"/>
        </w:rPr>
        <w:t>dix mille francs qui forment toutes ses économies</w:t>
      </w:r>
      <w:r>
        <w:rPr>
          <w:lang w:eastAsia="en-US"/>
        </w:rPr>
        <w:t xml:space="preserve">… </w:t>
      </w:r>
      <w:r w:rsidR="003148C9">
        <w:rPr>
          <w:lang w:eastAsia="en-US"/>
        </w:rPr>
        <w:t>et d</w:t>
      </w:r>
      <w:r>
        <w:rPr>
          <w:lang w:eastAsia="en-US"/>
        </w:rPr>
        <w:t>’</w:t>
      </w:r>
      <w:r w:rsidR="003148C9">
        <w:rPr>
          <w:lang w:eastAsia="en-US"/>
        </w:rPr>
        <w:t>un</w:t>
      </w:r>
      <w:r>
        <w:rPr>
          <w:lang w:eastAsia="en-US"/>
        </w:rPr>
        <w:t>.</w:t>
      </w:r>
    </w:p>
    <w:p w14:paraId="2A2CD309" w14:textId="4BF50916" w:rsidR="0046142F" w:rsidRDefault="003148C9" w:rsidP="0046142F">
      <w:pPr>
        <w:rPr>
          <w:lang w:eastAsia="en-US"/>
        </w:rPr>
      </w:pPr>
      <w:proofErr w:type="spellStart"/>
      <w:r>
        <w:rPr>
          <w:lang w:eastAsia="en-US"/>
        </w:rPr>
        <w:t>Lointier</w:t>
      </w:r>
      <w:proofErr w:type="spellEnd"/>
      <w:r>
        <w:rPr>
          <w:lang w:eastAsia="en-US"/>
        </w:rPr>
        <w:t xml:space="preserve"> regardait </w:t>
      </w:r>
      <w:r w:rsidR="0046142F">
        <w:rPr>
          <w:lang w:eastAsia="en-US"/>
        </w:rPr>
        <w:t>M. </w:t>
      </w:r>
      <w:r>
        <w:rPr>
          <w:lang w:eastAsia="en-US"/>
        </w:rPr>
        <w:t>Baptist</w:t>
      </w:r>
      <w:r>
        <w:t>e avec stupéfaction</w:t>
      </w:r>
      <w:r w:rsidR="0046142F">
        <w:rPr>
          <w:lang w:eastAsia="en-US"/>
        </w:rPr>
        <w:t>.</w:t>
      </w:r>
    </w:p>
    <w:p w14:paraId="2A6B70E0" w14:textId="7AF0DE69" w:rsidR="0046142F" w:rsidRDefault="0046142F" w:rsidP="0046142F">
      <w:pPr>
        <w:rPr>
          <w:lang w:eastAsia="en-US"/>
        </w:rPr>
      </w:pPr>
      <w:r>
        <w:rPr>
          <w:lang w:eastAsia="en-US"/>
        </w:rPr>
        <w:t>— </w:t>
      </w:r>
      <w:r w:rsidR="003148C9">
        <w:rPr>
          <w:lang w:eastAsia="en-US"/>
        </w:rPr>
        <w:t>Ah çà</w:t>
      </w:r>
      <w:r>
        <w:rPr>
          <w:lang w:eastAsia="en-US"/>
        </w:rPr>
        <w:t xml:space="preserve"> ! </w:t>
      </w:r>
      <w:r w:rsidR="003148C9">
        <w:rPr>
          <w:lang w:eastAsia="en-US"/>
        </w:rPr>
        <w:t>murmura-t-il</w:t>
      </w:r>
      <w:r>
        <w:rPr>
          <w:lang w:eastAsia="en-US"/>
        </w:rPr>
        <w:t xml:space="preserve">, </w:t>
      </w:r>
      <w:r w:rsidR="006C2AE1">
        <w:rPr>
          <w:lang w:eastAsia="en-US"/>
        </w:rPr>
        <w:t>—</w:t>
      </w:r>
      <w:r>
        <w:rPr>
          <w:lang w:eastAsia="en-US"/>
        </w:rPr>
        <w:t xml:space="preserve"> </w:t>
      </w:r>
      <w:r w:rsidR="003148C9">
        <w:rPr>
          <w:lang w:eastAsia="en-US"/>
        </w:rPr>
        <w:t>vous ne seriez pas ivre</w:t>
      </w:r>
      <w:r>
        <w:rPr>
          <w:lang w:eastAsia="en-US"/>
        </w:rPr>
        <w:t xml:space="preserve">, </w:t>
      </w:r>
      <w:r w:rsidR="003148C9">
        <w:rPr>
          <w:lang w:eastAsia="en-US"/>
        </w:rPr>
        <w:t>par hasard</w:t>
      </w:r>
      <w:r>
        <w:rPr>
          <w:lang w:eastAsia="en-US"/>
        </w:rPr>
        <w:t> ?</w:t>
      </w:r>
    </w:p>
    <w:p w14:paraId="0BA5E3C6" w14:textId="320169EA" w:rsidR="0046142F" w:rsidRDefault="0046142F" w:rsidP="0046142F">
      <w:pPr>
        <w:rPr>
          <w:lang w:eastAsia="en-US"/>
        </w:rPr>
      </w:pPr>
      <w:r>
        <w:rPr>
          <w:lang w:eastAsia="en-US"/>
        </w:rPr>
        <w:t>— </w:t>
      </w:r>
      <w:r w:rsidR="003148C9">
        <w:rPr>
          <w:lang w:eastAsia="en-US"/>
        </w:rPr>
        <w:t>Non monsieur</w:t>
      </w:r>
      <w:r>
        <w:rPr>
          <w:lang w:eastAsia="en-US"/>
        </w:rPr>
        <w:t xml:space="preserve">, </w:t>
      </w:r>
      <w:r w:rsidR="003148C9">
        <w:rPr>
          <w:lang w:eastAsia="en-US"/>
        </w:rPr>
        <w:t>non</w:t>
      </w:r>
      <w:r>
        <w:rPr>
          <w:lang w:eastAsia="en-US"/>
        </w:rPr>
        <w:t xml:space="preserve">, </w:t>
      </w:r>
      <w:r w:rsidR="003148C9">
        <w:rPr>
          <w:lang w:eastAsia="en-US"/>
        </w:rPr>
        <w:t>je ne suis pas ivre</w:t>
      </w:r>
      <w:r>
        <w:rPr>
          <w:lang w:eastAsia="en-US"/>
        </w:rPr>
        <w:t xml:space="preserve">, </w:t>
      </w:r>
      <w:r w:rsidR="003148C9">
        <w:rPr>
          <w:lang w:eastAsia="en-US"/>
        </w:rPr>
        <w:t>répliqua Baptiste d</w:t>
      </w:r>
      <w:r>
        <w:rPr>
          <w:lang w:eastAsia="en-US"/>
        </w:rPr>
        <w:t>’</w:t>
      </w:r>
      <w:r w:rsidR="003148C9">
        <w:rPr>
          <w:lang w:eastAsia="en-US"/>
        </w:rPr>
        <w:t>un air fat</w:t>
      </w:r>
      <w:r>
        <w:rPr>
          <w:lang w:eastAsia="en-US"/>
        </w:rPr>
        <w:t xml:space="preserve"> ; </w:t>
      </w:r>
      <w:r w:rsidR="006C2AE1">
        <w:rPr>
          <w:lang w:eastAsia="en-US"/>
        </w:rPr>
        <w:t>—</w:t>
      </w:r>
      <w:r>
        <w:rPr>
          <w:lang w:eastAsia="en-US"/>
        </w:rPr>
        <w:t xml:space="preserve"> </w:t>
      </w:r>
      <w:r w:rsidR="003148C9">
        <w:rPr>
          <w:lang w:eastAsia="en-US"/>
        </w:rPr>
        <w:t>je fais mon métier</w:t>
      </w:r>
      <w:r>
        <w:rPr>
          <w:lang w:eastAsia="en-US"/>
        </w:rPr>
        <w:t xml:space="preserve">… </w:t>
      </w:r>
      <w:r w:rsidR="003148C9">
        <w:rPr>
          <w:lang w:eastAsia="en-US"/>
        </w:rPr>
        <w:t>et je le fais assez bien</w:t>
      </w:r>
      <w:r>
        <w:rPr>
          <w:lang w:eastAsia="en-US"/>
        </w:rPr>
        <w:t xml:space="preserve">, </w:t>
      </w:r>
      <w:r w:rsidR="003148C9">
        <w:rPr>
          <w:lang w:eastAsia="en-US"/>
        </w:rPr>
        <w:t>monsieur</w:t>
      </w:r>
      <w:r>
        <w:rPr>
          <w:lang w:eastAsia="en-US"/>
        </w:rPr>
        <w:t xml:space="preserve"> !… </w:t>
      </w:r>
      <w:r w:rsidR="003148C9">
        <w:rPr>
          <w:lang w:eastAsia="en-US"/>
        </w:rPr>
        <w:t>Écoutez-moi un peu</w:t>
      </w:r>
      <w:r>
        <w:rPr>
          <w:lang w:eastAsia="en-US"/>
        </w:rPr>
        <w:t xml:space="preserve"> : </w:t>
      </w:r>
      <w:r w:rsidR="003148C9">
        <w:rPr>
          <w:lang w:eastAsia="en-US"/>
        </w:rPr>
        <w:t>Grièche est l</w:t>
      </w:r>
      <w:r w:rsidR="003148C9">
        <w:t>a meilleure fille du monde mais elle a une voix qu</w:t>
      </w:r>
      <w:r>
        <w:rPr>
          <w:lang w:eastAsia="en-US"/>
        </w:rPr>
        <w:t>’</w:t>
      </w:r>
      <w:r w:rsidR="003148C9">
        <w:rPr>
          <w:lang w:eastAsia="en-US"/>
        </w:rPr>
        <w:t>on entendrait d</w:t>
      </w:r>
      <w:r>
        <w:rPr>
          <w:lang w:eastAsia="en-US"/>
        </w:rPr>
        <w:t>’</w:t>
      </w:r>
      <w:r w:rsidR="003148C9">
        <w:rPr>
          <w:lang w:eastAsia="en-US"/>
        </w:rPr>
        <w:t>ici à Saint-Cloud</w:t>
      </w:r>
      <w:r>
        <w:rPr>
          <w:lang w:eastAsia="en-US"/>
        </w:rPr>
        <w:t xml:space="preserve">, </w:t>
      </w:r>
      <w:r w:rsidR="003148C9">
        <w:rPr>
          <w:lang w:eastAsia="en-US"/>
        </w:rPr>
        <w:t>quand elle la prend sur un ton plaintif</w:t>
      </w:r>
      <w:r>
        <w:rPr>
          <w:lang w:eastAsia="en-US"/>
        </w:rPr>
        <w:t xml:space="preserve">… </w:t>
      </w:r>
      <w:r w:rsidR="003148C9">
        <w:rPr>
          <w:lang w:eastAsia="en-US"/>
        </w:rPr>
        <w:t>Or</w:t>
      </w:r>
      <w:r>
        <w:rPr>
          <w:lang w:eastAsia="en-US"/>
        </w:rPr>
        <w:t xml:space="preserve">, </w:t>
      </w:r>
      <w:r w:rsidR="003148C9">
        <w:rPr>
          <w:lang w:eastAsia="en-US"/>
        </w:rPr>
        <w:t>un foyer de petit théâtre est sonore comme l</w:t>
      </w:r>
      <w:r>
        <w:rPr>
          <w:lang w:eastAsia="en-US"/>
        </w:rPr>
        <w:t>’</w:t>
      </w:r>
      <w:r w:rsidR="003148C9">
        <w:rPr>
          <w:lang w:eastAsia="en-US"/>
        </w:rPr>
        <w:t>intérieur d</w:t>
      </w:r>
      <w:r>
        <w:rPr>
          <w:lang w:eastAsia="en-US"/>
        </w:rPr>
        <w:t>’</w:t>
      </w:r>
      <w:r w:rsidR="003148C9">
        <w:rPr>
          <w:lang w:eastAsia="en-US"/>
        </w:rPr>
        <w:t>une cloche</w:t>
      </w:r>
      <w:r>
        <w:rPr>
          <w:lang w:eastAsia="en-US"/>
        </w:rPr>
        <w:t xml:space="preserve">… </w:t>
      </w:r>
      <w:r w:rsidR="003148C9">
        <w:rPr>
          <w:lang w:eastAsia="en-US"/>
        </w:rPr>
        <w:t>Si on lui a pris ses dix mille francs</w:t>
      </w:r>
      <w:r>
        <w:rPr>
          <w:lang w:eastAsia="en-US"/>
        </w:rPr>
        <w:t xml:space="preserve">, </w:t>
      </w:r>
      <w:r w:rsidR="003148C9">
        <w:rPr>
          <w:lang w:eastAsia="en-US"/>
        </w:rPr>
        <w:t>gare dessous</w:t>
      </w:r>
      <w:r>
        <w:rPr>
          <w:lang w:eastAsia="en-US"/>
        </w:rPr>
        <w:t> !</w:t>
      </w:r>
    </w:p>
    <w:p w14:paraId="3D68B15A" w14:textId="77777777" w:rsidR="0046142F" w:rsidRDefault="0046142F" w:rsidP="0046142F">
      <w:pPr>
        <w:rPr>
          <w:lang w:eastAsia="en-US"/>
        </w:rPr>
      </w:pPr>
      <w:r>
        <w:rPr>
          <w:lang w:eastAsia="en-US"/>
        </w:rPr>
        <w:t>— </w:t>
      </w:r>
      <w:r w:rsidR="003148C9">
        <w:rPr>
          <w:lang w:eastAsia="en-US"/>
        </w:rPr>
        <w:t>Voulez-vous bien m</w:t>
      </w:r>
      <w:r>
        <w:rPr>
          <w:lang w:eastAsia="en-US"/>
        </w:rPr>
        <w:t>’</w:t>
      </w:r>
      <w:r w:rsidR="003148C9">
        <w:rPr>
          <w:lang w:eastAsia="en-US"/>
        </w:rPr>
        <w:t>expliquer</w:t>
      </w:r>
      <w:r>
        <w:rPr>
          <w:lang w:eastAsia="en-US"/>
        </w:rPr>
        <w:t xml:space="preserve"> ?… </w:t>
      </w:r>
      <w:r w:rsidR="003148C9">
        <w:rPr>
          <w:lang w:eastAsia="en-US"/>
        </w:rPr>
        <w:t xml:space="preserve">commença </w:t>
      </w:r>
      <w:proofErr w:type="spellStart"/>
      <w:r w:rsidR="003148C9">
        <w:rPr>
          <w:lang w:eastAsia="en-US"/>
        </w:rPr>
        <w:t>Lointier</w:t>
      </w:r>
      <w:proofErr w:type="spellEnd"/>
      <w:r w:rsidR="003148C9">
        <w:rPr>
          <w:lang w:eastAsia="en-US"/>
        </w:rPr>
        <w:t xml:space="preserve"> qui perdait courage</w:t>
      </w:r>
      <w:r>
        <w:rPr>
          <w:lang w:eastAsia="en-US"/>
        </w:rPr>
        <w:t>.</w:t>
      </w:r>
    </w:p>
    <w:p w14:paraId="6C9E98B7" w14:textId="1A37A088" w:rsidR="0046142F" w:rsidRDefault="0046142F" w:rsidP="0046142F">
      <w:pPr>
        <w:rPr>
          <w:lang w:eastAsia="en-US"/>
        </w:rPr>
      </w:pPr>
      <w:r>
        <w:rPr>
          <w:lang w:eastAsia="en-US"/>
        </w:rPr>
        <w:lastRenderedPageBreak/>
        <w:t>— </w:t>
      </w:r>
      <w:r w:rsidR="003148C9">
        <w:rPr>
          <w:lang w:eastAsia="en-US"/>
        </w:rPr>
        <w:t>Je suis ici pour cela</w:t>
      </w:r>
      <w:r>
        <w:rPr>
          <w:lang w:eastAsia="en-US"/>
        </w:rPr>
        <w:t xml:space="preserve">, </w:t>
      </w:r>
      <w:r w:rsidR="003148C9">
        <w:rPr>
          <w:lang w:eastAsia="en-US"/>
        </w:rPr>
        <w:t>monsieur</w:t>
      </w:r>
      <w:r>
        <w:rPr>
          <w:lang w:eastAsia="en-US"/>
        </w:rPr>
        <w:t xml:space="preserve"> ! </w:t>
      </w:r>
      <w:r w:rsidR="003148C9">
        <w:rPr>
          <w:lang w:eastAsia="en-US"/>
        </w:rPr>
        <w:t>Et Dieu merci</w:t>
      </w:r>
      <w:r>
        <w:rPr>
          <w:lang w:eastAsia="en-US"/>
        </w:rPr>
        <w:t xml:space="preserve">, </w:t>
      </w:r>
      <w:r w:rsidR="003148C9">
        <w:rPr>
          <w:lang w:eastAsia="en-US"/>
        </w:rPr>
        <w:t>cette charmante jeune fille ne nous gêne plus</w:t>
      </w:r>
      <w:r>
        <w:rPr>
          <w:lang w:eastAsia="en-US"/>
        </w:rPr>
        <w:t xml:space="preserve">, </w:t>
      </w:r>
      <w:r w:rsidR="003148C9">
        <w:rPr>
          <w:lang w:eastAsia="en-US"/>
        </w:rPr>
        <w:t>car</w:t>
      </w:r>
      <w:r>
        <w:rPr>
          <w:lang w:eastAsia="en-US"/>
        </w:rPr>
        <w:t xml:space="preserve">, </w:t>
      </w:r>
      <w:r w:rsidR="003148C9">
        <w:rPr>
          <w:lang w:eastAsia="en-US"/>
        </w:rPr>
        <w:t xml:space="preserve">depuis le départ de </w:t>
      </w:r>
      <w:r>
        <w:rPr>
          <w:lang w:eastAsia="en-US"/>
        </w:rPr>
        <w:t>M. </w:t>
      </w:r>
      <w:r w:rsidR="003148C9">
        <w:rPr>
          <w:lang w:eastAsia="en-US"/>
        </w:rPr>
        <w:t>Albert</w:t>
      </w:r>
      <w:r>
        <w:rPr>
          <w:lang w:eastAsia="en-US"/>
        </w:rPr>
        <w:t xml:space="preserve">, </w:t>
      </w:r>
      <w:r w:rsidR="003148C9">
        <w:rPr>
          <w:lang w:eastAsia="en-US"/>
        </w:rPr>
        <w:t>elle a le corps entier hors de la fenêtre</w:t>
      </w:r>
      <w:r>
        <w:rPr>
          <w:lang w:eastAsia="en-US"/>
        </w:rPr>
        <w:t xml:space="preserve">… </w:t>
      </w:r>
      <w:r w:rsidR="003148C9">
        <w:rPr>
          <w:lang w:eastAsia="en-US"/>
        </w:rPr>
        <w:t>Mais c</w:t>
      </w:r>
      <w:r w:rsidR="003148C9">
        <w:t>ela ne me regarde pas</w:t>
      </w:r>
      <w:r>
        <w:rPr>
          <w:lang w:eastAsia="en-US"/>
        </w:rPr>
        <w:t>.</w:t>
      </w:r>
    </w:p>
    <w:p w14:paraId="3ED8281E" w14:textId="69A0A99C" w:rsidR="0046142F" w:rsidRDefault="0046142F" w:rsidP="0046142F">
      <w:pPr>
        <w:rPr>
          <w:lang w:eastAsia="en-US"/>
        </w:rPr>
      </w:pPr>
      <w:r>
        <w:rPr>
          <w:lang w:eastAsia="en-US"/>
        </w:rPr>
        <w:t>M. </w:t>
      </w:r>
      <w:r w:rsidR="003148C9">
        <w:rPr>
          <w:lang w:eastAsia="en-US"/>
        </w:rPr>
        <w:t>Baptiste poursuivit</w:t>
      </w:r>
      <w:r>
        <w:rPr>
          <w:lang w:eastAsia="en-US"/>
        </w:rPr>
        <w:t>.</w:t>
      </w:r>
    </w:p>
    <w:p w14:paraId="45C0471F" w14:textId="77777777" w:rsidR="0046142F" w:rsidRDefault="0046142F" w:rsidP="0046142F">
      <w:pPr>
        <w:rPr>
          <w:lang w:eastAsia="en-US"/>
        </w:rPr>
      </w:pPr>
      <w:r>
        <w:rPr>
          <w:lang w:eastAsia="en-US"/>
        </w:rPr>
        <w:t>— </w:t>
      </w:r>
      <w:r w:rsidR="003148C9">
        <w:rPr>
          <w:lang w:eastAsia="en-US"/>
        </w:rPr>
        <w:t>Voilà donc pour Potard</w:t>
      </w:r>
      <w:r>
        <w:rPr>
          <w:lang w:eastAsia="en-US"/>
        </w:rPr>
        <w:t xml:space="preserve">, </w:t>
      </w:r>
      <w:r w:rsidR="003148C9">
        <w:rPr>
          <w:lang w:eastAsia="en-US"/>
        </w:rPr>
        <w:t>mademoiselle Grièche et ses dix mille francs</w:t>
      </w:r>
      <w:r>
        <w:rPr>
          <w:lang w:eastAsia="en-US"/>
        </w:rPr>
        <w:t xml:space="preserve">… </w:t>
      </w:r>
      <w:r w:rsidR="003148C9">
        <w:rPr>
          <w:lang w:eastAsia="en-US"/>
        </w:rPr>
        <w:t>Vous suivez bien</w:t>
      </w:r>
      <w:r>
        <w:rPr>
          <w:lang w:eastAsia="en-US"/>
        </w:rPr>
        <w:t> ?</w:t>
      </w:r>
    </w:p>
    <w:p w14:paraId="39FF00C0" w14:textId="77777777" w:rsidR="0046142F" w:rsidRDefault="0046142F" w:rsidP="0046142F">
      <w:pPr>
        <w:rPr>
          <w:lang w:eastAsia="en-US"/>
        </w:rPr>
      </w:pPr>
      <w:r>
        <w:rPr>
          <w:lang w:eastAsia="en-US"/>
        </w:rPr>
        <w:t>— </w:t>
      </w:r>
      <w:r w:rsidR="003148C9">
        <w:rPr>
          <w:lang w:eastAsia="en-US"/>
        </w:rPr>
        <w:t>Hélas oui</w:t>
      </w:r>
      <w:r>
        <w:rPr>
          <w:lang w:eastAsia="en-US"/>
        </w:rPr>
        <w:t xml:space="preserve"> ! </w:t>
      </w:r>
      <w:r w:rsidR="003148C9">
        <w:rPr>
          <w:lang w:eastAsia="en-US"/>
        </w:rPr>
        <w:t xml:space="preserve">soupira </w:t>
      </w:r>
      <w:proofErr w:type="spellStart"/>
      <w:r w:rsidR="003148C9">
        <w:rPr>
          <w:lang w:eastAsia="en-US"/>
        </w:rPr>
        <w:t>Lointier</w:t>
      </w:r>
      <w:proofErr w:type="spellEnd"/>
      <w:r>
        <w:rPr>
          <w:lang w:eastAsia="en-US"/>
        </w:rPr>
        <w:t>.</w:t>
      </w:r>
    </w:p>
    <w:p w14:paraId="6F366203" w14:textId="26469575" w:rsidR="0046142F" w:rsidRDefault="0046142F" w:rsidP="0046142F">
      <w:pPr>
        <w:rPr>
          <w:lang w:eastAsia="en-US"/>
        </w:rPr>
      </w:pPr>
      <w:r>
        <w:rPr>
          <w:lang w:eastAsia="en-US"/>
        </w:rPr>
        <w:t>— </w:t>
      </w:r>
      <w:r w:rsidR="003148C9">
        <w:rPr>
          <w:lang w:eastAsia="en-US"/>
        </w:rPr>
        <w:t>Passons au bouquet</w:t>
      </w:r>
      <w:r>
        <w:rPr>
          <w:lang w:eastAsia="en-US"/>
        </w:rPr>
        <w:t xml:space="preserve">… </w:t>
      </w:r>
      <w:r w:rsidR="003148C9">
        <w:rPr>
          <w:lang w:eastAsia="en-US"/>
        </w:rPr>
        <w:t>La porte du foyer s</w:t>
      </w:r>
      <w:r>
        <w:rPr>
          <w:lang w:eastAsia="en-US"/>
        </w:rPr>
        <w:t>’</w:t>
      </w:r>
      <w:r w:rsidR="003148C9">
        <w:rPr>
          <w:lang w:eastAsia="en-US"/>
        </w:rPr>
        <w:t>est ouverte et le crêpe de Chine est rep</w:t>
      </w:r>
      <w:r w:rsidR="003148C9">
        <w:t>assé devant mes yeux</w:t>
      </w:r>
      <w:r>
        <w:rPr>
          <w:lang w:eastAsia="en-US"/>
        </w:rPr>
        <w:t xml:space="preserve">… </w:t>
      </w:r>
      <w:r w:rsidR="003148C9">
        <w:rPr>
          <w:lang w:eastAsia="en-US"/>
        </w:rPr>
        <w:t>J</w:t>
      </w:r>
      <w:r>
        <w:rPr>
          <w:lang w:eastAsia="en-US"/>
        </w:rPr>
        <w:t>’</w:t>
      </w:r>
      <w:r w:rsidR="003148C9">
        <w:rPr>
          <w:lang w:eastAsia="en-US"/>
        </w:rPr>
        <w:t>ai demandé à Potard</w:t>
      </w:r>
      <w:r>
        <w:rPr>
          <w:lang w:eastAsia="en-US"/>
        </w:rPr>
        <w:t xml:space="preserve"> : </w:t>
      </w:r>
      <w:r w:rsidR="003148C9">
        <w:rPr>
          <w:lang w:eastAsia="en-US"/>
        </w:rPr>
        <w:t>As-tu une loge</w:t>
      </w:r>
      <w:r>
        <w:rPr>
          <w:lang w:eastAsia="en-US"/>
        </w:rPr>
        <w:t xml:space="preserve">, </w:t>
      </w:r>
      <w:r w:rsidR="003148C9">
        <w:rPr>
          <w:lang w:eastAsia="en-US"/>
        </w:rPr>
        <w:t>toi</w:t>
      </w:r>
      <w:r>
        <w:rPr>
          <w:lang w:eastAsia="en-US"/>
        </w:rPr>
        <w:t xml:space="preserve"> ? </w:t>
      </w:r>
      <w:r w:rsidR="006C2AE1">
        <w:rPr>
          <w:lang w:eastAsia="en-US"/>
        </w:rPr>
        <w:t>—</w:t>
      </w:r>
      <w:r>
        <w:rPr>
          <w:lang w:eastAsia="en-US"/>
        </w:rPr>
        <w:t xml:space="preserve"> </w:t>
      </w:r>
      <w:r w:rsidR="003148C9">
        <w:rPr>
          <w:lang w:eastAsia="en-US"/>
        </w:rPr>
        <w:t>Non</w:t>
      </w:r>
      <w:r>
        <w:rPr>
          <w:lang w:eastAsia="en-US"/>
        </w:rPr>
        <w:t xml:space="preserve">, </w:t>
      </w:r>
      <w:r w:rsidR="003148C9">
        <w:rPr>
          <w:lang w:eastAsia="en-US"/>
        </w:rPr>
        <w:t>m</w:t>
      </w:r>
      <w:r>
        <w:rPr>
          <w:lang w:eastAsia="en-US"/>
        </w:rPr>
        <w:t>’</w:t>
      </w:r>
      <w:r w:rsidR="003148C9">
        <w:rPr>
          <w:lang w:eastAsia="en-US"/>
        </w:rPr>
        <w:t>a-t-il répondu</w:t>
      </w:r>
      <w:r>
        <w:rPr>
          <w:lang w:eastAsia="en-US"/>
        </w:rPr>
        <w:t xml:space="preserve">, </w:t>
      </w:r>
      <w:r w:rsidR="003148C9">
        <w:rPr>
          <w:lang w:eastAsia="en-US"/>
        </w:rPr>
        <w:t>je m</w:t>
      </w:r>
      <w:r>
        <w:rPr>
          <w:lang w:eastAsia="en-US"/>
        </w:rPr>
        <w:t>’</w:t>
      </w:r>
      <w:r w:rsidR="003148C9">
        <w:rPr>
          <w:lang w:eastAsia="en-US"/>
        </w:rPr>
        <w:t>habille entre deux planches</w:t>
      </w:r>
      <w:r>
        <w:rPr>
          <w:lang w:eastAsia="en-US"/>
        </w:rPr>
        <w:t xml:space="preserve">, </w:t>
      </w:r>
      <w:r w:rsidR="003148C9">
        <w:rPr>
          <w:lang w:eastAsia="en-US"/>
        </w:rPr>
        <w:t xml:space="preserve">derrière la loge de madame </w:t>
      </w:r>
      <w:proofErr w:type="spellStart"/>
      <w:r w:rsidR="003148C9">
        <w:rPr>
          <w:lang w:eastAsia="en-US"/>
        </w:rPr>
        <w:t>Lovely</w:t>
      </w:r>
      <w:proofErr w:type="spellEnd"/>
      <w:r>
        <w:rPr>
          <w:lang w:eastAsia="en-US"/>
        </w:rPr>
        <w:t xml:space="preserve">. </w:t>
      </w:r>
      <w:r w:rsidR="006C2AE1">
        <w:rPr>
          <w:lang w:eastAsia="en-US"/>
        </w:rPr>
        <w:t>—</w:t>
      </w:r>
      <w:r>
        <w:rPr>
          <w:lang w:eastAsia="en-US"/>
        </w:rPr>
        <w:t xml:space="preserve"> </w:t>
      </w:r>
      <w:r w:rsidR="003148C9">
        <w:rPr>
          <w:lang w:eastAsia="en-US"/>
        </w:rPr>
        <w:t>Je lui ai reparti</w:t>
      </w:r>
      <w:r>
        <w:rPr>
          <w:lang w:eastAsia="en-US"/>
        </w:rPr>
        <w:t xml:space="preserve"> : </w:t>
      </w:r>
      <w:r w:rsidR="003148C9">
        <w:rPr>
          <w:lang w:eastAsia="en-US"/>
        </w:rPr>
        <w:t>Potard</w:t>
      </w:r>
      <w:r>
        <w:rPr>
          <w:lang w:eastAsia="en-US"/>
        </w:rPr>
        <w:t xml:space="preserve">, </w:t>
      </w:r>
      <w:r w:rsidR="003148C9">
        <w:rPr>
          <w:lang w:eastAsia="en-US"/>
        </w:rPr>
        <w:t>mène-moi entre tes deux planches</w:t>
      </w:r>
      <w:r>
        <w:rPr>
          <w:lang w:eastAsia="en-US"/>
        </w:rPr>
        <w:t xml:space="preserve">. </w:t>
      </w:r>
      <w:r w:rsidR="003148C9">
        <w:rPr>
          <w:lang w:eastAsia="en-US"/>
        </w:rPr>
        <w:t>Nous sommes montés</w:t>
      </w:r>
      <w:r>
        <w:rPr>
          <w:lang w:eastAsia="en-US"/>
        </w:rPr>
        <w:t>…</w:t>
      </w:r>
    </w:p>
    <w:p w14:paraId="03C38BE0" w14:textId="77777777" w:rsidR="0046142F" w:rsidRDefault="0046142F" w:rsidP="0046142F">
      <w:pPr>
        <w:rPr>
          <w:lang w:eastAsia="en-US"/>
        </w:rPr>
      </w:pPr>
      <w:r>
        <w:rPr>
          <w:lang w:eastAsia="en-US"/>
        </w:rPr>
        <w:t>— </w:t>
      </w:r>
      <w:r w:rsidR="003148C9">
        <w:rPr>
          <w:lang w:eastAsia="en-US"/>
        </w:rPr>
        <w:t>Figurez</w:t>
      </w:r>
      <w:r w:rsidR="003148C9">
        <w:t>-vous</w:t>
      </w:r>
      <w:r>
        <w:rPr>
          <w:lang w:eastAsia="en-US"/>
        </w:rPr>
        <w:t xml:space="preserve">, </w:t>
      </w:r>
      <w:r w:rsidR="003148C9">
        <w:rPr>
          <w:lang w:eastAsia="en-US"/>
        </w:rPr>
        <w:t>s</w:t>
      </w:r>
      <w:r>
        <w:rPr>
          <w:lang w:eastAsia="en-US"/>
        </w:rPr>
        <w:t>’</w:t>
      </w:r>
      <w:r w:rsidR="003148C9">
        <w:rPr>
          <w:lang w:eastAsia="en-US"/>
        </w:rPr>
        <w:t>interrompit ici l</w:t>
      </w:r>
      <w:r>
        <w:rPr>
          <w:lang w:eastAsia="en-US"/>
        </w:rPr>
        <w:t>’</w:t>
      </w:r>
      <w:r w:rsidR="003148C9">
        <w:rPr>
          <w:lang w:eastAsia="en-US"/>
        </w:rPr>
        <w:t>homme aux lunettes bleues</w:t>
      </w:r>
      <w:r>
        <w:rPr>
          <w:lang w:eastAsia="en-US"/>
        </w:rPr>
        <w:t xml:space="preserve">, </w:t>
      </w:r>
      <w:r w:rsidR="003148C9">
        <w:rPr>
          <w:lang w:eastAsia="en-US"/>
        </w:rPr>
        <w:t>que je ne l</w:t>
      </w:r>
      <w:r>
        <w:rPr>
          <w:lang w:eastAsia="en-US"/>
        </w:rPr>
        <w:t>’</w:t>
      </w:r>
      <w:r w:rsidR="003148C9">
        <w:rPr>
          <w:lang w:eastAsia="en-US"/>
        </w:rPr>
        <w:t>avais jamais vue</w:t>
      </w:r>
      <w:r>
        <w:rPr>
          <w:lang w:eastAsia="en-US"/>
        </w:rPr>
        <w:t xml:space="preserve">, </w:t>
      </w:r>
      <w:r w:rsidR="003148C9">
        <w:rPr>
          <w:lang w:eastAsia="en-US"/>
        </w:rPr>
        <w:t xml:space="preserve">moi cette madame </w:t>
      </w:r>
      <w:proofErr w:type="spellStart"/>
      <w:r w:rsidR="003148C9">
        <w:rPr>
          <w:lang w:eastAsia="en-US"/>
        </w:rPr>
        <w:t>Lovely</w:t>
      </w:r>
      <w:proofErr w:type="spellEnd"/>
      <w:r>
        <w:rPr>
          <w:lang w:eastAsia="en-US"/>
        </w:rPr>
        <w:t> !…</w:t>
      </w:r>
    </w:p>
    <w:p w14:paraId="627D19DF" w14:textId="77777777" w:rsidR="0046142F" w:rsidRDefault="0046142F" w:rsidP="0046142F">
      <w:pPr>
        <w:rPr>
          <w:lang w:eastAsia="en-US"/>
        </w:rPr>
      </w:pPr>
      <w:r>
        <w:rPr>
          <w:lang w:eastAsia="en-US"/>
        </w:rPr>
        <w:t>« — </w:t>
      </w:r>
      <w:r w:rsidR="003148C9">
        <w:rPr>
          <w:lang w:eastAsia="en-US"/>
        </w:rPr>
        <w:t>Quand nous avons été entre les deux planches de Potard</w:t>
      </w:r>
      <w:r>
        <w:rPr>
          <w:lang w:eastAsia="en-US"/>
        </w:rPr>
        <w:t xml:space="preserve">, </w:t>
      </w:r>
      <w:r w:rsidR="003148C9">
        <w:rPr>
          <w:lang w:eastAsia="en-US"/>
        </w:rPr>
        <w:t>j</w:t>
      </w:r>
      <w:r>
        <w:rPr>
          <w:lang w:eastAsia="en-US"/>
        </w:rPr>
        <w:t>’</w:t>
      </w:r>
      <w:r w:rsidR="003148C9">
        <w:rPr>
          <w:lang w:eastAsia="en-US"/>
        </w:rPr>
        <w:t>ai cherché une fente pour y placer mon œil</w:t>
      </w:r>
      <w:r>
        <w:rPr>
          <w:lang w:eastAsia="en-US"/>
        </w:rPr>
        <w:t>.</w:t>
      </w:r>
    </w:p>
    <w:p w14:paraId="42872A6B" w14:textId="7FD9D2E8" w:rsidR="0046142F" w:rsidRDefault="0046142F" w:rsidP="0046142F">
      <w:pPr>
        <w:rPr>
          <w:lang w:eastAsia="en-US"/>
        </w:rPr>
      </w:pPr>
      <w:r>
        <w:rPr>
          <w:lang w:eastAsia="en-US"/>
        </w:rPr>
        <w:t>« </w:t>
      </w:r>
      <w:r w:rsidR="003148C9">
        <w:rPr>
          <w:lang w:eastAsia="en-US"/>
        </w:rPr>
        <w:t>La fente trouvée</w:t>
      </w:r>
      <w:r>
        <w:rPr>
          <w:lang w:eastAsia="en-US"/>
        </w:rPr>
        <w:t xml:space="preserve">, </w:t>
      </w:r>
      <w:r w:rsidR="003148C9">
        <w:rPr>
          <w:lang w:eastAsia="en-US"/>
        </w:rPr>
        <w:t>j</w:t>
      </w:r>
      <w:r>
        <w:rPr>
          <w:lang w:eastAsia="en-US"/>
        </w:rPr>
        <w:t>’</w:t>
      </w:r>
      <w:r w:rsidR="003148C9">
        <w:rPr>
          <w:lang w:eastAsia="en-US"/>
        </w:rPr>
        <w:t>ai regardé</w:t>
      </w:r>
      <w:r>
        <w:rPr>
          <w:lang w:eastAsia="en-US"/>
        </w:rPr>
        <w:t xml:space="preserve">. </w:t>
      </w:r>
      <w:r w:rsidR="003148C9">
        <w:rPr>
          <w:lang w:eastAsia="en-US"/>
        </w:rPr>
        <w:t>J</w:t>
      </w:r>
      <w:r>
        <w:rPr>
          <w:lang w:eastAsia="en-US"/>
        </w:rPr>
        <w:t>’</w:t>
      </w:r>
      <w:r w:rsidR="003148C9">
        <w:rPr>
          <w:lang w:eastAsia="en-US"/>
        </w:rPr>
        <w:t>a</w:t>
      </w:r>
      <w:r w:rsidR="003148C9">
        <w:t>i vu d</w:t>
      </w:r>
      <w:r>
        <w:rPr>
          <w:lang w:eastAsia="en-US"/>
        </w:rPr>
        <w:t>’</w:t>
      </w:r>
      <w:r w:rsidR="003148C9">
        <w:rPr>
          <w:lang w:eastAsia="en-US"/>
        </w:rPr>
        <w:t>abord Paoli</w:t>
      </w:r>
      <w:r>
        <w:rPr>
          <w:lang w:eastAsia="en-US"/>
        </w:rPr>
        <w:t xml:space="preserve">… </w:t>
      </w:r>
      <w:r w:rsidR="003148C9">
        <w:rPr>
          <w:lang w:eastAsia="en-US"/>
        </w:rPr>
        <w:t>puis</w:t>
      </w:r>
      <w:r>
        <w:rPr>
          <w:lang w:eastAsia="en-US"/>
        </w:rPr>
        <w:t xml:space="preserve">… </w:t>
      </w:r>
      <w:r w:rsidR="003148C9">
        <w:rPr>
          <w:lang w:eastAsia="en-US"/>
        </w:rPr>
        <w:t>devinez</w:t>
      </w:r>
      <w:r>
        <w:rPr>
          <w:lang w:eastAsia="en-US"/>
        </w:rPr>
        <w:t xml:space="preserve">, </w:t>
      </w:r>
      <w:r w:rsidR="003148C9">
        <w:rPr>
          <w:lang w:eastAsia="en-US"/>
        </w:rPr>
        <w:t>cher monsieur</w:t>
      </w:r>
      <w:r>
        <w:rPr>
          <w:lang w:eastAsia="en-US"/>
        </w:rPr>
        <w:t> !… »</w:t>
      </w:r>
    </w:p>
    <w:p w14:paraId="320C377C" w14:textId="0060F61F" w:rsidR="0046142F" w:rsidRDefault="003148C9" w:rsidP="0046142F">
      <w:pPr>
        <w:rPr>
          <w:lang w:eastAsia="en-US"/>
        </w:rPr>
      </w:pPr>
      <w:r>
        <w:rPr>
          <w:lang w:eastAsia="en-US"/>
        </w:rPr>
        <w:t>Pour la première fois</w:t>
      </w:r>
      <w:r w:rsidR="0046142F">
        <w:rPr>
          <w:lang w:eastAsia="en-US"/>
        </w:rPr>
        <w:t xml:space="preserve">, </w:t>
      </w:r>
      <w:r>
        <w:rPr>
          <w:lang w:eastAsia="en-US"/>
        </w:rPr>
        <w:t>une vague idée de la réalité traversa l</w:t>
      </w:r>
      <w:r w:rsidR="0046142F">
        <w:rPr>
          <w:lang w:eastAsia="en-US"/>
        </w:rPr>
        <w:t>’</w:t>
      </w:r>
      <w:r>
        <w:rPr>
          <w:lang w:eastAsia="en-US"/>
        </w:rPr>
        <w:t xml:space="preserve">esprit de </w:t>
      </w:r>
      <w:r w:rsidR="0046142F">
        <w:rPr>
          <w:lang w:eastAsia="en-US"/>
        </w:rPr>
        <w:t>M. </w:t>
      </w:r>
      <w:r>
        <w:rPr>
          <w:lang w:eastAsia="en-US"/>
        </w:rPr>
        <w:t xml:space="preserve">André </w:t>
      </w:r>
      <w:proofErr w:type="spellStart"/>
      <w:r>
        <w:rPr>
          <w:lang w:eastAsia="en-US"/>
        </w:rPr>
        <w:t>Lointier</w:t>
      </w:r>
      <w:proofErr w:type="spellEnd"/>
      <w:r w:rsidR="0046142F">
        <w:rPr>
          <w:lang w:eastAsia="en-US"/>
        </w:rPr>
        <w:t>.</w:t>
      </w:r>
    </w:p>
    <w:p w14:paraId="7992F5F6" w14:textId="77777777" w:rsidR="0046142F" w:rsidRDefault="0046142F" w:rsidP="0046142F">
      <w:pPr>
        <w:rPr>
          <w:lang w:eastAsia="en-US"/>
        </w:rPr>
      </w:pPr>
      <w:r>
        <w:rPr>
          <w:lang w:eastAsia="en-US"/>
        </w:rPr>
        <w:t>— </w:t>
      </w:r>
      <w:r w:rsidR="003148C9">
        <w:rPr>
          <w:lang w:eastAsia="en-US"/>
        </w:rPr>
        <w:t>Achevez</w:t>
      </w:r>
      <w:r>
        <w:rPr>
          <w:lang w:eastAsia="en-US"/>
        </w:rPr>
        <w:t xml:space="preserve"> ! </w:t>
      </w:r>
      <w:r w:rsidR="003148C9">
        <w:rPr>
          <w:lang w:eastAsia="en-US"/>
        </w:rPr>
        <w:t>murmura-t-il d</w:t>
      </w:r>
      <w:r>
        <w:rPr>
          <w:lang w:eastAsia="en-US"/>
        </w:rPr>
        <w:t>’</w:t>
      </w:r>
      <w:r w:rsidR="003148C9">
        <w:rPr>
          <w:lang w:eastAsia="en-US"/>
        </w:rPr>
        <w:t>une voix altérée</w:t>
      </w:r>
      <w:r>
        <w:rPr>
          <w:lang w:eastAsia="en-US"/>
        </w:rPr>
        <w:t>.</w:t>
      </w:r>
    </w:p>
    <w:p w14:paraId="1F8B2D39" w14:textId="493BB9BF" w:rsidR="0046142F" w:rsidRDefault="0046142F" w:rsidP="0046142F">
      <w:pPr>
        <w:rPr>
          <w:lang w:eastAsia="en-US"/>
        </w:rPr>
      </w:pPr>
      <w:r>
        <w:rPr>
          <w:lang w:eastAsia="en-US"/>
        </w:rPr>
        <w:t>— </w:t>
      </w:r>
      <w:r w:rsidR="003148C9">
        <w:rPr>
          <w:lang w:eastAsia="en-US"/>
        </w:rPr>
        <w:t>Nous y venons donc</w:t>
      </w:r>
      <w:r>
        <w:rPr>
          <w:lang w:eastAsia="en-US"/>
        </w:rPr>
        <w:t xml:space="preserve"> ! </w:t>
      </w:r>
      <w:r w:rsidR="003148C9">
        <w:rPr>
          <w:lang w:eastAsia="en-US"/>
        </w:rPr>
        <w:t xml:space="preserve">grommela </w:t>
      </w:r>
      <w:r>
        <w:rPr>
          <w:lang w:eastAsia="en-US"/>
        </w:rPr>
        <w:t>M. </w:t>
      </w:r>
      <w:r w:rsidR="003148C9">
        <w:rPr>
          <w:lang w:eastAsia="en-US"/>
        </w:rPr>
        <w:t>Baptiste</w:t>
      </w:r>
      <w:r>
        <w:rPr>
          <w:lang w:eastAsia="en-US"/>
        </w:rPr>
        <w:t xml:space="preserve">. </w:t>
      </w:r>
      <w:r w:rsidR="006C2AE1">
        <w:rPr>
          <w:lang w:eastAsia="en-US"/>
        </w:rPr>
        <w:t>—</w:t>
      </w:r>
      <w:r>
        <w:rPr>
          <w:lang w:eastAsia="en-US"/>
        </w:rPr>
        <w:t xml:space="preserve"> </w:t>
      </w:r>
      <w:r w:rsidR="003148C9">
        <w:rPr>
          <w:lang w:eastAsia="en-US"/>
        </w:rPr>
        <w:t>Eh bien</w:t>
      </w:r>
      <w:r>
        <w:rPr>
          <w:lang w:eastAsia="en-US"/>
        </w:rPr>
        <w:t xml:space="preserve"> ! </w:t>
      </w:r>
      <w:r w:rsidR="003148C9">
        <w:rPr>
          <w:lang w:eastAsia="en-US"/>
        </w:rPr>
        <w:t>j</w:t>
      </w:r>
      <w:r>
        <w:rPr>
          <w:lang w:eastAsia="en-US"/>
        </w:rPr>
        <w:t>’</w:t>
      </w:r>
      <w:r w:rsidR="003148C9">
        <w:rPr>
          <w:lang w:eastAsia="en-US"/>
        </w:rPr>
        <w:t xml:space="preserve">ai </w:t>
      </w:r>
      <w:r w:rsidR="003148C9">
        <w:t xml:space="preserve">vu Paoli en grande conférence avec la </w:t>
      </w:r>
      <w:proofErr w:type="spellStart"/>
      <w:r w:rsidR="003148C9">
        <w:t>Lovely</w:t>
      </w:r>
      <w:proofErr w:type="spellEnd"/>
      <w:r>
        <w:rPr>
          <w:lang w:eastAsia="en-US"/>
        </w:rPr>
        <w:t xml:space="preserve">, </w:t>
      </w:r>
      <w:r w:rsidR="003148C9">
        <w:rPr>
          <w:lang w:eastAsia="en-US"/>
        </w:rPr>
        <w:t>lui proposant des choses superbes</w:t>
      </w:r>
      <w:r>
        <w:rPr>
          <w:lang w:eastAsia="en-US"/>
        </w:rPr>
        <w:t>.</w:t>
      </w:r>
    </w:p>
    <w:p w14:paraId="31508E4E" w14:textId="77777777" w:rsidR="0046142F" w:rsidRDefault="0046142F" w:rsidP="0046142F">
      <w:pPr>
        <w:rPr>
          <w:lang w:eastAsia="en-US"/>
        </w:rPr>
      </w:pPr>
      <w:r>
        <w:rPr>
          <w:lang w:eastAsia="en-US"/>
        </w:rPr>
        <w:lastRenderedPageBreak/>
        <w:t>— </w:t>
      </w:r>
      <w:r w:rsidR="003148C9">
        <w:rPr>
          <w:lang w:eastAsia="en-US"/>
        </w:rPr>
        <w:t>Et cette femme</w:t>
      </w:r>
      <w:r>
        <w:rPr>
          <w:lang w:eastAsia="en-US"/>
        </w:rPr>
        <w:t> ?</w:t>
      </w:r>
    </w:p>
    <w:p w14:paraId="3B66C652" w14:textId="77777777" w:rsidR="0046142F" w:rsidRDefault="0046142F" w:rsidP="0046142F">
      <w:pPr>
        <w:rPr>
          <w:lang w:eastAsia="en-US"/>
        </w:rPr>
      </w:pPr>
      <w:r>
        <w:rPr>
          <w:lang w:eastAsia="en-US"/>
        </w:rPr>
        <w:t>— </w:t>
      </w:r>
      <w:r w:rsidR="003148C9">
        <w:rPr>
          <w:lang w:eastAsia="en-US"/>
        </w:rPr>
        <w:t>Qui ça</w:t>
      </w:r>
      <w:r>
        <w:rPr>
          <w:lang w:eastAsia="en-US"/>
        </w:rPr>
        <w:t xml:space="preserve"> ? </w:t>
      </w:r>
      <w:r w:rsidR="003148C9">
        <w:rPr>
          <w:lang w:eastAsia="en-US"/>
        </w:rPr>
        <w:t xml:space="preserve">madame </w:t>
      </w:r>
      <w:proofErr w:type="spellStart"/>
      <w:r w:rsidR="003148C9">
        <w:rPr>
          <w:lang w:eastAsia="en-US"/>
        </w:rPr>
        <w:t>Lovely</w:t>
      </w:r>
      <w:proofErr w:type="spellEnd"/>
      <w:r>
        <w:rPr>
          <w:lang w:eastAsia="en-US"/>
        </w:rPr>
        <w:t xml:space="preserve"> ?… </w:t>
      </w:r>
      <w:r w:rsidR="003148C9">
        <w:rPr>
          <w:lang w:eastAsia="en-US"/>
        </w:rPr>
        <w:t>elle refusait</w:t>
      </w:r>
      <w:r>
        <w:rPr>
          <w:lang w:eastAsia="en-US"/>
        </w:rPr>
        <w:t>…</w:t>
      </w:r>
    </w:p>
    <w:p w14:paraId="6BF6638E"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mais après ces refus</w:t>
      </w:r>
      <w:r>
        <w:rPr>
          <w:lang w:eastAsia="en-US"/>
        </w:rPr>
        <w:t xml:space="preserve">, </w:t>
      </w:r>
      <w:r w:rsidR="003148C9">
        <w:rPr>
          <w:lang w:eastAsia="en-US"/>
        </w:rPr>
        <w:t>on accepta</w:t>
      </w:r>
      <w:r>
        <w:rPr>
          <w:lang w:eastAsia="en-US"/>
        </w:rPr>
        <w:t>…</w:t>
      </w:r>
    </w:p>
    <w:p w14:paraId="13A2B4EE" w14:textId="77777777" w:rsidR="0046142F" w:rsidRDefault="0046142F" w:rsidP="0046142F">
      <w:pPr>
        <w:rPr>
          <w:lang w:eastAsia="en-US"/>
        </w:rPr>
      </w:pPr>
      <w:r>
        <w:rPr>
          <w:lang w:eastAsia="en-US"/>
        </w:rPr>
        <w:t>— </w:t>
      </w:r>
      <w:r w:rsidR="003148C9">
        <w:rPr>
          <w:lang w:eastAsia="en-US"/>
        </w:rPr>
        <w:t>Ça s</w:t>
      </w:r>
      <w:r>
        <w:rPr>
          <w:lang w:eastAsia="en-US"/>
        </w:rPr>
        <w:t>’</w:t>
      </w:r>
      <w:r w:rsidR="003148C9">
        <w:rPr>
          <w:lang w:eastAsia="en-US"/>
        </w:rPr>
        <w:t>est vu</w:t>
      </w:r>
      <w:r>
        <w:rPr>
          <w:lang w:eastAsia="en-US"/>
        </w:rPr>
        <w:t xml:space="preserve">, </w:t>
      </w:r>
      <w:r w:rsidR="003148C9">
        <w:rPr>
          <w:lang w:eastAsia="en-US"/>
        </w:rPr>
        <w:t>cher monsieur</w:t>
      </w:r>
      <w:r>
        <w:rPr>
          <w:lang w:eastAsia="en-US"/>
        </w:rPr>
        <w:t xml:space="preserve">, </w:t>
      </w:r>
      <w:r w:rsidR="003148C9">
        <w:rPr>
          <w:lang w:eastAsia="en-US"/>
        </w:rPr>
        <w:t>ça s</w:t>
      </w:r>
      <w:r>
        <w:rPr>
          <w:lang w:eastAsia="en-US"/>
        </w:rPr>
        <w:t>’</w:t>
      </w:r>
      <w:r w:rsidR="003148C9">
        <w:rPr>
          <w:lang w:eastAsia="en-US"/>
        </w:rPr>
        <w:t>est vu</w:t>
      </w:r>
      <w:r>
        <w:rPr>
          <w:lang w:eastAsia="en-US"/>
        </w:rPr>
        <w:t>.</w:t>
      </w:r>
    </w:p>
    <w:p w14:paraId="7ED50A20" w14:textId="10325E20" w:rsidR="0046142F" w:rsidRDefault="0046142F" w:rsidP="0046142F">
      <w:pPr>
        <w:rPr>
          <w:lang w:eastAsia="en-US"/>
        </w:rPr>
      </w:pPr>
      <w:r>
        <w:rPr>
          <w:lang w:eastAsia="en-US"/>
        </w:rPr>
        <w:t>M. </w:t>
      </w:r>
      <w:r w:rsidR="003148C9">
        <w:rPr>
          <w:lang w:eastAsia="en-US"/>
        </w:rPr>
        <w:t>André prit le bras de</w:t>
      </w:r>
      <w:r w:rsidR="003148C9">
        <w:t xml:space="preserve"> l</w:t>
      </w:r>
      <w:r>
        <w:rPr>
          <w:lang w:eastAsia="en-US"/>
        </w:rPr>
        <w:t>’</w:t>
      </w:r>
      <w:r w:rsidR="003148C9">
        <w:rPr>
          <w:lang w:eastAsia="en-US"/>
        </w:rPr>
        <w:t>homme aux lunettes bleues et le serra fortement</w:t>
      </w:r>
      <w:r>
        <w:rPr>
          <w:lang w:eastAsia="en-US"/>
        </w:rPr>
        <w:t>.</w:t>
      </w:r>
    </w:p>
    <w:p w14:paraId="65BD2E98" w14:textId="77777777" w:rsidR="0046142F" w:rsidRDefault="0046142F" w:rsidP="0046142F">
      <w:pPr>
        <w:rPr>
          <w:lang w:eastAsia="en-US"/>
        </w:rPr>
      </w:pPr>
      <w:r>
        <w:rPr>
          <w:lang w:eastAsia="en-US"/>
        </w:rPr>
        <w:t>— </w:t>
      </w:r>
      <w:r w:rsidR="003148C9">
        <w:rPr>
          <w:lang w:eastAsia="en-US"/>
        </w:rPr>
        <w:t>Ce n</w:t>
      </w:r>
      <w:r>
        <w:rPr>
          <w:lang w:eastAsia="en-US"/>
        </w:rPr>
        <w:t>’</w:t>
      </w:r>
      <w:r w:rsidR="003148C9">
        <w:rPr>
          <w:lang w:eastAsia="en-US"/>
        </w:rPr>
        <w:t>est pas tout</w:t>
      </w:r>
      <w:r>
        <w:rPr>
          <w:lang w:eastAsia="en-US"/>
        </w:rPr>
        <w:t xml:space="preserve">… </w:t>
      </w:r>
      <w:r w:rsidR="003148C9">
        <w:rPr>
          <w:lang w:eastAsia="en-US"/>
        </w:rPr>
        <w:t>prononça-t-il d</w:t>
      </w:r>
      <w:r>
        <w:rPr>
          <w:lang w:eastAsia="en-US"/>
        </w:rPr>
        <w:t>’</w:t>
      </w:r>
      <w:r w:rsidR="003148C9">
        <w:rPr>
          <w:lang w:eastAsia="en-US"/>
        </w:rPr>
        <w:t>une voix tout à fait tremblante</w:t>
      </w:r>
      <w:r>
        <w:rPr>
          <w:lang w:eastAsia="en-US"/>
        </w:rPr>
        <w:t>.</w:t>
      </w:r>
    </w:p>
    <w:p w14:paraId="23342048" w14:textId="77777777" w:rsidR="0046142F" w:rsidRDefault="0046142F" w:rsidP="0046142F">
      <w:pPr>
        <w:rPr>
          <w:lang w:eastAsia="en-US"/>
        </w:rPr>
      </w:pPr>
      <w:r>
        <w:rPr>
          <w:lang w:eastAsia="en-US"/>
        </w:rPr>
        <w:t>— </w:t>
      </w:r>
      <w:r w:rsidR="003148C9">
        <w:rPr>
          <w:lang w:eastAsia="en-US"/>
        </w:rPr>
        <w:t>Cette femme qui chante au boulevard a un fils qui lutte d</w:t>
      </w:r>
      <w:r>
        <w:rPr>
          <w:lang w:eastAsia="en-US"/>
        </w:rPr>
        <w:t>’</w:t>
      </w:r>
      <w:r w:rsidR="003148C9">
        <w:rPr>
          <w:lang w:eastAsia="en-US"/>
        </w:rPr>
        <w:t>orgueil</w:t>
      </w:r>
      <w:r>
        <w:rPr>
          <w:lang w:eastAsia="en-US"/>
        </w:rPr>
        <w:t xml:space="preserve">, </w:t>
      </w:r>
      <w:r w:rsidR="003148C9">
        <w:rPr>
          <w:lang w:eastAsia="en-US"/>
        </w:rPr>
        <w:t>non pas avec les marquis du faubourg Saint-Germain</w:t>
      </w:r>
      <w:r>
        <w:rPr>
          <w:lang w:eastAsia="en-US"/>
        </w:rPr>
        <w:t xml:space="preserve">, </w:t>
      </w:r>
      <w:r w:rsidR="003148C9">
        <w:rPr>
          <w:lang w:eastAsia="en-US"/>
        </w:rPr>
        <w:t>ce qui n</w:t>
      </w:r>
      <w:r>
        <w:rPr>
          <w:lang w:eastAsia="en-US"/>
        </w:rPr>
        <w:t>’</w:t>
      </w:r>
      <w:r w:rsidR="003148C9">
        <w:rPr>
          <w:lang w:eastAsia="en-US"/>
        </w:rPr>
        <w:t>es</w:t>
      </w:r>
      <w:r w:rsidR="003148C9">
        <w:t>t rien</w:t>
      </w:r>
      <w:r>
        <w:rPr>
          <w:lang w:eastAsia="en-US"/>
        </w:rPr>
        <w:t xml:space="preserve">, </w:t>
      </w:r>
      <w:r w:rsidR="003148C9">
        <w:rPr>
          <w:lang w:eastAsia="en-US"/>
        </w:rPr>
        <w:t>avec les barons de la finance</w:t>
      </w:r>
      <w:r>
        <w:rPr>
          <w:lang w:eastAsia="en-US"/>
        </w:rPr>
        <w:t>…</w:t>
      </w:r>
    </w:p>
    <w:p w14:paraId="7212DBA1"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 xml:space="preserve">fit </w:t>
      </w:r>
      <w:proofErr w:type="spellStart"/>
      <w:r w:rsidR="003148C9">
        <w:rPr>
          <w:lang w:eastAsia="en-US"/>
        </w:rPr>
        <w:t>Lointier</w:t>
      </w:r>
      <w:proofErr w:type="spellEnd"/>
      <w:r w:rsidR="003148C9">
        <w:rPr>
          <w:lang w:eastAsia="en-US"/>
        </w:rPr>
        <w:t xml:space="preserve"> qui retenait son souffle</w:t>
      </w:r>
      <w:r>
        <w:rPr>
          <w:lang w:eastAsia="en-US"/>
        </w:rPr>
        <w:t xml:space="preserve"> ; </w:t>
      </w:r>
      <w:r w:rsidR="003148C9">
        <w:rPr>
          <w:lang w:eastAsia="en-US"/>
        </w:rPr>
        <w:t>vous vous trompez ou bien je rêve</w:t>
      </w:r>
      <w:r>
        <w:rPr>
          <w:lang w:eastAsia="en-US"/>
        </w:rPr>
        <w:t> !…</w:t>
      </w:r>
    </w:p>
    <w:p w14:paraId="59152B53" w14:textId="426A1827" w:rsidR="0046142F" w:rsidRDefault="0046142F" w:rsidP="0046142F">
      <w:pPr>
        <w:rPr>
          <w:lang w:eastAsia="en-US"/>
        </w:rPr>
      </w:pPr>
      <w:r>
        <w:rPr>
          <w:lang w:eastAsia="en-US"/>
        </w:rPr>
        <w:t>— </w:t>
      </w:r>
      <w:r w:rsidR="003148C9">
        <w:rPr>
          <w:lang w:eastAsia="en-US"/>
        </w:rPr>
        <w:t>Cette femme à qui une pauvre duègne confie des dépôts de dix mille francs</w:t>
      </w:r>
      <w:r>
        <w:rPr>
          <w:lang w:eastAsia="en-US"/>
        </w:rPr>
        <w:t xml:space="preserve">, </w:t>
      </w:r>
      <w:r w:rsidR="003148C9">
        <w:rPr>
          <w:lang w:eastAsia="en-US"/>
        </w:rPr>
        <w:t>poursuivit Baptiste</w:t>
      </w:r>
      <w:r>
        <w:rPr>
          <w:lang w:eastAsia="en-US"/>
        </w:rPr>
        <w:t xml:space="preserve">, </w:t>
      </w:r>
      <w:r w:rsidR="006C2AE1">
        <w:rPr>
          <w:lang w:eastAsia="en-US"/>
        </w:rPr>
        <w:t>—</w:t>
      </w:r>
      <w:r>
        <w:rPr>
          <w:lang w:eastAsia="en-US"/>
        </w:rPr>
        <w:t xml:space="preserve"> </w:t>
      </w:r>
      <w:r w:rsidR="003148C9">
        <w:rPr>
          <w:lang w:eastAsia="en-US"/>
        </w:rPr>
        <w:t>est sans fortune et son fils pe</w:t>
      </w:r>
      <w:r w:rsidR="003148C9">
        <w:t>rd au jeu dix mille francs dans la soirée</w:t>
      </w:r>
      <w:r>
        <w:rPr>
          <w:lang w:eastAsia="en-US"/>
        </w:rPr>
        <w:t> !</w:t>
      </w:r>
    </w:p>
    <w:p w14:paraId="5C28C359" w14:textId="77777777" w:rsidR="0046142F" w:rsidRDefault="003148C9" w:rsidP="0046142F">
      <w:pPr>
        <w:rPr>
          <w:lang w:eastAsia="en-US"/>
        </w:rPr>
      </w:pPr>
      <w:proofErr w:type="spellStart"/>
      <w:r>
        <w:rPr>
          <w:lang w:eastAsia="en-US"/>
        </w:rPr>
        <w:t>Lointier</w:t>
      </w:r>
      <w:proofErr w:type="spellEnd"/>
      <w:r>
        <w:rPr>
          <w:lang w:eastAsia="en-US"/>
        </w:rPr>
        <w:t xml:space="preserve"> était pâle comme un mort</w:t>
      </w:r>
      <w:r w:rsidR="0046142F">
        <w:rPr>
          <w:lang w:eastAsia="en-US"/>
        </w:rPr>
        <w:t>.</w:t>
      </w:r>
    </w:p>
    <w:p w14:paraId="4A9D32E7" w14:textId="77777777" w:rsidR="0046142F" w:rsidRDefault="003148C9" w:rsidP="0046142F">
      <w:pPr>
        <w:rPr>
          <w:lang w:eastAsia="en-US"/>
        </w:rPr>
      </w:pPr>
      <w:r>
        <w:rPr>
          <w:lang w:eastAsia="en-US"/>
        </w:rPr>
        <w:t>Baptiste ne prenait pas garde</w:t>
      </w:r>
      <w:r w:rsidR="0046142F">
        <w:rPr>
          <w:lang w:eastAsia="en-US"/>
        </w:rPr>
        <w:t>.</w:t>
      </w:r>
    </w:p>
    <w:p w14:paraId="78208461" w14:textId="77777777" w:rsidR="0046142F" w:rsidRDefault="0046142F" w:rsidP="0046142F">
      <w:pPr>
        <w:rPr>
          <w:lang w:eastAsia="en-US"/>
        </w:rPr>
      </w:pPr>
      <w:r>
        <w:rPr>
          <w:lang w:eastAsia="en-US"/>
        </w:rPr>
        <w:t>— </w:t>
      </w:r>
      <w:r w:rsidR="003148C9">
        <w:rPr>
          <w:lang w:eastAsia="en-US"/>
        </w:rPr>
        <w:t>Cette femme</w:t>
      </w:r>
      <w:r>
        <w:rPr>
          <w:lang w:eastAsia="en-US"/>
        </w:rPr>
        <w:t xml:space="preserve">, </w:t>
      </w:r>
      <w:r w:rsidR="003148C9">
        <w:rPr>
          <w:lang w:eastAsia="en-US"/>
        </w:rPr>
        <w:t>acheva-t-il</w:t>
      </w:r>
      <w:r>
        <w:rPr>
          <w:lang w:eastAsia="en-US"/>
        </w:rPr>
        <w:t xml:space="preserve">, </w:t>
      </w:r>
      <w:r w:rsidR="003148C9">
        <w:rPr>
          <w:lang w:eastAsia="en-US"/>
        </w:rPr>
        <w:t xml:space="preserve">cette </w:t>
      </w:r>
      <w:proofErr w:type="spellStart"/>
      <w:r w:rsidR="003148C9">
        <w:rPr>
          <w:lang w:eastAsia="en-US"/>
        </w:rPr>
        <w:t>Lovely</w:t>
      </w:r>
      <w:proofErr w:type="spellEnd"/>
      <w:r w:rsidR="003148C9">
        <w:rPr>
          <w:lang w:eastAsia="en-US"/>
        </w:rPr>
        <w:t xml:space="preserve"> du théâtre à cinq sous</w:t>
      </w:r>
      <w:r>
        <w:rPr>
          <w:lang w:eastAsia="en-US"/>
        </w:rPr>
        <w:t xml:space="preserve">, </w:t>
      </w:r>
      <w:r w:rsidR="003148C9">
        <w:rPr>
          <w:lang w:eastAsia="en-US"/>
        </w:rPr>
        <w:t>à qui on envoie la Paoli</w:t>
      </w:r>
      <w:r>
        <w:rPr>
          <w:lang w:eastAsia="en-US"/>
        </w:rPr>
        <w:t xml:space="preserve">, </w:t>
      </w:r>
      <w:r w:rsidR="003148C9">
        <w:rPr>
          <w:lang w:eastAsia="en-US"/>
        </w:rPr>
        <w:t>cette femme s</w:t>
      </w:r>
      <w:r>
        <w:rPr>
          <w:lang w:eastAsia="en-US"/>
        </w:rPr>
        <w:t>’</w:t>
      </w:r>
      <w:r w:rsidR="003148C9">
        <w:rPr>
          <w:lang w:eastAsia="en-US"/>
        </w:rPr>
        <w:t>appelle madame de Marans</w:t>
      </w:r>
      <w:r>
        <w:rPr>
          <w:lang w:eastAsia="en-US"/>
        </w:rPr>
        <w:t xml:space="preserve">… </w:t>
      </w:r>
      <w:r w:rsidR="003148C9">
        <w:rPr>
          <w:lang w:eastAsia="en-US"/>
        </w:rPr>
        <w:t>Êtes-vous co</w:t>
      </w:r>
      <w:r w:rsidR="003148C9">
        <w:t>ntent</w:t>
      </w:r>
      <w:r>
        <w:rPr>
          <w:lang w:eastAsia="en-US"/>
        </w:rPr>
        <w:t xml:space="preserve">, </w:t>
      </w:r>
      <w:r w:rsidR="003148C9">
        <w:rPr>
          <w:lang w:eastAsia="en-US"/>
        </w:rPr>
        <w:t>cher monsieur</w:t>
      </w:r>
      <w:r>
        <w:rPr>
          <w:lang w:eastAsia="en-US"/>
        </w:rPr>
        <w:t> ?</w:t>
      </w:r>
    </w:p>
    <w:p w14:paraId="57901F52" w14:textId="77777777" w:rsidR="0046142F" w:rsidRDefault="003148C9" w:rsidP="0046142F">
      <w:pPr>
        <w:rPr>
          <w:lang w:eastAsia="en-US"/>
        </w:rPr>
      </w:pPr>
      <w:proofErr w:type="spellStart"/>
      <w:r>
        <w:rPr>
          <w:lang w:eastAsia="en-US"/>
        </w:rPr>
        <w:t>Lointier</w:t>
      </w:r>
      <w:proofErr w:type="spellEnd"/>
      <w:r w:rsidR="0046142F">
        <w:rPr>
          <w:lang w:eastAsia="en-US"/>
        </w:rPr>
        <w:t xml:space="preserve">, </w:t>
      </w:r>
      <w:r>
        <w:rPr>
          <w:lang w:eastAsia="en-US"/>
        </w:rPr>
        <w:t>qui avait de la sueur froide aux tempes</w:t>
      </w:r>
      <w:r w:rsidR="0046142F">
        <w:rPr>
          <w:lang w:eastAsia="en-US"/>
        </w:rPr>
        <w:t xml:space="preserve">, </w:t>
      </w:r>
      <w:r>
        <w:rPr>
          <w:lang w:eastAsia="en-US"/>
        </w:rPr>
        <w:t>laissa tomber sa tête entre ses mains et prononça d</w:t>
      </w:r>
      <w:r w:rsidR="0046142F">
        <w:rPr>
          <w:lang w:eastAsia="en-US"/>
        </w:rPr>
        <w:t>’</w:t>
      </w:r>
      <w:r>
        <w:rPr>
          <w:lang w:eastAsia="en-US"/>
        </w:rPr>
        <w:t>une voix brisée</w:t>
      </w:r>
      <w:r w:rsidR="0046142F">
        <w:rPr>
          <w:lang w:eastAsia="en-US"/>
        </w:rPr>
        <w:t> :</w:t>
      </w:r>
    </w:p>
    <w:p w14:paraId="7619A4F1" w14:textId="77777777" w:rsidR="0046142F" w:rsidRDefault="0046142F" w:rsidP="0046142F">
      <w:pPr>
        <w:rPr>
          <w:lang w:eastAsia="en-US"/>
        </w:rPr>
      </w:pPr>
      <w:r>
        <w:rPr>
          <w:lang w:eastAsia="en-US"/>
        </w:rPr>
        <w:t>— </w:t>
      </w:r>
      <w:r w:rsidR="003148C9">
        <w:rPr>
          <w:lang w:eastAsia="en-US"/>
        </w:rPr>
        <w:t>Je suis perdu</w:t>
      </w:r>
      <w:r>
        <w:rPr>
          <w:lang w:eastAsia="en-US"/>
        </w:rPr>
        <w:t> !</w:t>
      </w:r>
    </w:p>
    <w:p w14:paraId="4850FD35" w14:textId="4F0E63DB" w:rsidR="003148C9" w:rsidRDefault="003148C9" w:rsidP="0046142F">
      <w:pPr>
        <w:pStyle w:val="Titre2"/>
        <w:rPr>
          <w:lang w:eastAsia="en-US"/>
        </w:rPr>
      </w:pPr>
      <w:bookmarkStart w:id="29" w:name="_Toc233868060"/>
      <w:bookmarkStart w:id="30" w:name="_Toc202196755"/>
      <w:r>
        <w:rPr>
          <w:lang w:eastAsia="en-US"/>
        </w:rPr>
        <w:lastRenderedPageBreak/>
        <w:t>ENTREVUE D</w:t>
      </w:r>
      <w:r w:rsidR="0046142F">
        <w:rPr>
          <w:lang w:eastAsia="en-US"/>
        </w:rPr>
        <w:t>’</w:t>
      </w:r>
      <w:r>
        <w:rPr>
          <w:lang w:eastAsia="en-US"/>
        </w:rPr>
        <w:t>AFFAIRES</w:t>
      </w:r>
      <w:bookmarkEnd w:id="29"/>
      <w:bookmarkEnd w:id="30"/>
      <w:r>
        <w:rPr>
          <w:lang w:eastAsia="en-US"/>
        </w:rPr>
        <w:br/>
      </w:r>
    </w:p>
    <w:p w14:paraId="08064976" w14:textId="11FB4AD6" w:rsidR="0046142F" w:rsidRDefault="0046142F" w:rsidP="0046142F">
      <w:pPr>
        <w:rPr>
          <w:lang w:eastAsia="en-US"/>
        </w:rPr>
      </w:pPr>
      <w:r>
        <w:rPr>
          <w:lang w:eastAsia="en-US"/>
        </w:rPr>
        <w:t>M. </w:t>
      </w:r>
      <w:r w:rsidR="003148C9">
        <w:rPr>
          <w:lang w:eastAsia="en-US"/>
        </w:rPr>
        <w:t xml:space="preserve">Baptiste regardait </w:t>
      </w:r>
      <w:proofErr w:type="spellStart"/>
      <w:r w:rsidR="003148C9">
        <w:rPr>
          <w:lang w:eastAsia="en-US"/>
        </w:rPr>
        <w:t>Lointier</w:t>
      </w:r>
      <w:proofErr w:type="spellEnd"/>
      <w:r w:rsidR="003148C9">
        <w:rPr>
          <w:lang w:eastAsia="en-US"/>
        </w:rPr>
        <w:t xml:space="preserve"> d</w:t>
      </w:r>
      <w:r>
        <w:rPr>
          <w:lang w:eastAsia="en-US"/>
        </w:rPr>
        <w:t>’</w:t>
      </w:r>
      <w:r w:rsidR="003148C9">
        <w:rPr>
          <w:lang w:eastAsia="en-US"/>
        </w:rPr>
        <w:t>un air stupéfait</w:t>
      </w:r>
      <w:r>
        <w:rPr>
          <w:lang w:eastAsia="en-US"/>
        </w:rPr>
        <w:t xml:space="preserve">. </w:t>
      </w:r>
      <w:r w:rsidR="003148C9">
        <w:rPr>
          <w:lang w:eastAsia="en-US"/>
        </w:rPr>
        <w:t xml:space="preserve">Il apportait là de </w:t>
      </w:r>
      <w:r w:rsidR="003148C9">
        <w:t xml:space="preserve">quoi écraser ces gens contre qui </w:t>
      </w:r>
      <w:proofErr w:type="spellStart"/>
      <w:r w:rsidR="003148C9">
        <w:t>Lointier</w:t>
      </w:r>
      <w:proofErr w:type="spellEnd"/>
      <w:r w:rsidR="003148C9">
        <w:t xml:space="preserve"> témoignait tant de haine</w:t>
      </w:r>
      <w:r>
        <w:rPr>
          <w:lang w:eastAsia="en-US"/>
        </w:rPr>
        <w:t xml:space="preserve">, </w:t>
      </w:r>
      <w:r w:rsidR="003148C9">
        <w:rPr>
          <w:lang w:eastAsia="en-US"/>
        </w:rPr>
        <w:t>et loin de se réjouir</w:t>
      </w:r>
      <w:r>
        <w:rPr>
          <w:lang w:eastAsia="en-US"/>
        </w:rPr>
        <w:t xml:space="preserve">, </w:t>
      </w:r>
      <w:proofErr w:type="spellStart"/>
      <w:r w:rsidR="003148C9">
        <w:rPr>
          <w:lang w:eastAsia="en-US"/>
        </w:rPr>
        <w:t>Lointier</w:t>
      </w:r>
      <w:proofErr w:type="spellEnd"/>
      <w:r w:rsidR="003148C9">
        <w:rPr>
          <w:lang w:eastAsia="en-US"/>
        </w:rPr>
        <w:t xml:space="preserve"> courbait la tête avec désespoir</w:t>
      </w:r>
      <w:r>
        <w:rPr>
          <w:lang w:eastAsia="en-US"/>
        </w:rPr>
        <w:t>.</w:t>
      </w:r>
    </w:p>
    <w:p w14:paraId="60FF5B91" w14:textId="77777777" w:rsidR="0046142F" w:rsidRDefault="003148C9" w:rsidP="0046142F">
      <w:pPr>
        <w:rPr>
          <w:lang w:eastAsia="en-US"/>
        </w:rPr>
      </w:pPr>
      <w:r>
        <w:rPr>
          <w:lang w:eastAsia="en-US"/>
        </w:rPr>
        <w:t>C</w:t>
      </w:r>
      <w:r w:rsidR="0046142F">
        <w:rPr>
          <w:lang w:eastAsia="en-US"/>
        </w:rPr>
        <w:t>’</w:t>
      </w:r>
      <w:r>
        <w:rPr>
          <w:lang w:eastAsia="en-US"/>
        </w:rPr>
        <w:t>était à n</w:t>
      </w:r>
      <w:r w:rsidR="0046142F">
        <w:rPr>
          <w:lang w:eastAsia="en-US"/>
        </w:rPr>
        <w:t>’</w:t>
      </w:r>
      <w:r>
        <w:rPr>
          <w:lang w:eastAsia="en-US"/>
        </w:rPr>
        <w:t>y pas croire</w:t>
      </w:r>
      <w:r w:rsidR="0046142F">
        <w:rPr>
          <w:lang w:eastAsia="en-US"/>
        </w:rPr>
        <w:t> !</w:t>
      </w:r>
    </w:p>
    <w:p w14:paraId="31019AD4" w14:textId="77777777" w:rsidR="0046142F" w:rsidRDefault="003148C9" w:rsidP="0046142F">
      <w:pPr>
        <w:rPr>
          <w:lang w:eastAsia="en-US"/>
        </w:rPr>
      </w:pPr>
      <w:r>
        <w:rPr>
          <w:lang w:eastAsia="en-US"/>
        </w:rPr>
        <w:t>Baptiste craignait pour ses honoraires</w:t>
      </w:r>
      <w:r w:rsidR="0046142F">
        <w:rPr>
          <w:lang w:eastAsia="en-US"/>
        </w:rPr>
        <w:t>.</w:t>
      </w:r>
    </w:p>
    <w:p w14:paraId="24C5E188" w14:textId="7AF010B8" w:rsidR="0046142F" w:rsidRDefault="0046142F" w:rsidP="0046142F">
      <w:pPr>
        <w:rPr>
          <w:lang w:eastAsia="en-US"/>
        </w:rPr>
      </w:pPr>
      <w:r>
        <w:rPr>
          <w:lang w:eastAsia="en-US"/>
        </w:rPr>
        <w:t>— </w:t>
      </w:r>
      <w:r w:rsidR="003148C9">
        <w:rPr>
          <w:lang w:eastAsia="en-US"/>
        </w:rPr>
        <w:t>Suivez-moi dans mon cabinet</w:t>
      </w:r>
      <w:r>
        <w:rPr>
          <w:lang w:eastAsia="en-US"/>
        </w:rPr>
        <w:t xml:space="preserve">, </w:t>
      </w:r>
      <w:r w:rsidR="003148C9">
        <w:rPr>
          <w:lang w:eastAsia="en-US"/>
        </w:rPr>
        <w:t xml:space="preserve">interrompit </w:t>
      </w:r>
      <w:r>
        <w:rPr>
          <w:lang w:eastAsia="en-US"/>
        </w:rPr>
        <w:t>M. </w:t>
      </w:r>
      <w:r w:rsidR="003148C9">
        <w:rPr>
          <w:lang w:eastAsia="en-US"/>
        </w:rPr>
        <w:t xml:space="preserve">André </w:t>
      </w:r>
      <w:proofErr w:type="spellStart"/>
      <w:r w:rsidR="003148C9">
        <w:rPr>
          <w:lang w:eastAsia="en-US"/>
        </w:rPr>
        <w:t>Lointier</w:t>
      </w:r>
      <w:proofErr w:type="spellEnd"/>
      <w:r w:rsidR="003148C9">
        <w:rPr>
          <w:lang w:eastAsia="en-US"/>
        </w:rPr>
        <w:t xml:space="preserve"> </w:t>
      </w:r>
      <w:hyperlink r:id="rId12" w:history="1">
        <w:r w:rsidR="003148C9">
          <w:t>qui se</w:t>
        </w:r>
      </w:hyperlink>
      <w:r w:rsidR="003148C9">
        <w:rPr>
          <w:lang w:eastAsia="en-US"/>
        </w:rPr>
        <w:t xml:space="preserve"> leva</w:t>
      </w:r>
      <w:r>
        <w:rPr>
          <w:lang w:eastAsia="en-US"/>
        </w:rPr>
        <w:t>.</w:t>
      </w:r>
    </w:p>
    <w:p w14:paraId="3734FF4A" w14:textId="77777777" w:rsidR="0046142F" w:rsidRDefault="003148C9" w:rsidP="0046142F">
      <w:pPr>
        <w:rPr>
          <w:lang w:eastAsia="en-US"/>
        </w:rPr>
      </w:pPr>
      <w:r>
        <w:rPr>
          <w:lang w:eastAsia="en-US"/>
        </w:rPr>
        <w:t>Il indiqua la porte de son appartement d</w:t>
      </w:r>
      <w:r w:rsidR="0046142F">
        <w:rPr>
          <w:lang w:eastAsia="en-US"/>
        </w:rPr>
        <w:t>’</w:t>
      </w:r>
      <w:r>
        <w:rPr>
          <w:lang w:eastAsia="en-US"/>
        </w:rPr>
        <w:t>un geste</w:t>
      </w:r>
      <w:r w:rsidR="0046142F">
        <w:rPr>
          <w:lang w:eastAsia="en-US"/>
        </w:rPr>
        <w:t xml:space="preserve">, </w:t>
      </w:r>
      <w:r>
        <w:rPr>
          <w:lang w:eastAsia="en-US"/>
        </w:rPr>
        <w:t>et s</w:t>
      </w:r>
      <w:r w:rsidR="0046142F">
        <w:rPr>
          <w:lang w:eastAsia="en-US"/>
        </w:rPr>
        <w:t>’</w:t>
      </w:r>
      <w:r>
        <w:rPr>
          <w:lang w:eastAsia="en-US"/>
        </w:rPr>
        <w:t>approcha de Clémence qui était toujours à la fenêtre</w:t>
      </w:r>
      <w:r w:rsidR="0046142F">
        <w:rPr>
          <w:lang w:eastAsia="en-US"/>
        </w:rPr>
        <w:t>.</w:t>
      </w:r>
    </w:p>
    <w:p w14:paraId="3774533F" w14:textId="77777777" w:rsidR="0046142F" w:rsidRDefault="0046142F" w:rsidP="0046142F">
      <w:pPr>
        <w:rPr>
          <w:lang w:eastAsia="en-US"/>
        </w:rPr>
      </w:pPr>
      <w:r>
        <w:rPr>
          <w:lang w:eastAsia="en-US"/>
        </w:rPr>
        <w:t>— </w:t>
      </w:r>
      <w:r w:rsidR="003148C9">
        <w:rPr>
          <w:lang w:eastAsia="en-US"/>
        </w:rPr>
        <w:t>Ma fille</w:t>
      </w:r>
      <w:r>
        <w:rPr>
          <w:lang w:eastAsia="en-US"/>
        </w:rPr>
        <w:t xml:space="preserve">, </w:t>
      </w:r>
      <w:r w:rsidR="003148C9">
        <w:rPr>
          <w:lang w:eastAsia="en-US"/>
        </w:rPr>
        <w:t>lui dit-il</w:t>
      </w:r>
      <w:r>
        <w:rPr>
          <w:lang w:eastAsia="en-US"/>
        </w:rPr>
        <w:t xml:space="preserve">, </w:t>
      </w:r>
      <w:r w:rsidR="003148C9">
        <w:rPr>
          <w:lang w:eastAsia="en-US"/>
        </w:rPr>
        <w:t>tout ce que je vous ai dit aujourd</w:t>
      </w:r>
      <w:r>
        <w:rPr>
          <w:lang w:eastAsia="en-US"/>
        </w:rPr>
        <w:t>’</w:t>
      </w:r>
      <w:r w:rsidR="003148C9">
        <w:rPr>
          <w:lang w:eastAsia="en-US"/>
        </w:rPr>
        <w:t>hui relativement à la famille de Ma</w:t>
      </w:r>
      <w:r w:rsidR="003148C9">
        <w:t>rans est comme non avenu</w:t>
      </w:r>
      <w:r>
        <w:rPr>
          <w:lang w:eastAsia="en-US"/>
        </w:rPr>
        <w:t xml:space="preserve">… </w:t>
      </w:r>
      <w:r w:rsidR="003148C9">
        <w:rPr>
          <w:lang w:eastAsia="en-US"/>
        </w:rPr>
        <w:t>faites comme si ces paroles n</w:t>
      </w:r>
      <w:r>
        <w:rPr>
          <w:lang w:eastAsia="en-US"/>
        </w:rPr>
        <w:t>’</w:t>
      </w:r>
      <w:r w:rsidR="003148C9">
        <w:rPr>
          <w:lang w:eastAsia="en-US"/>
        </w:rPr>
        <w:t>eussent point été prononcées</w:t>
      </w:r>
      <w:r>
        <w:rPr>
          <w:lang w:eastAsia="en-US"/>
        </w:rPr>
        <w:t xml:space="preserve">, </w:t>
      </w:r>
      <w:r w:rsidR="003148C9">
        <w:rPr>
          <w:lang w:eastAsia="en-US"/>
        </w:rPr>
        <w:t>et ne suivez que mes premières instructions</w:t>
      </w:r>
      <w:r>
        <w:rPr>
          <w:lang w:eastAsia="en-US"/>
        </w:rPr>
        <w:t xml:space="preserve">… </w:t>
      </w:r>
      <w:r w:rsidR="003148C9">
        <w:rPr>
          <w:lang w:eastAsia="en-US"/>
        </w:rPr>
        <w:t>Je vous défends plus que jamais de voir Lucienne</w:t>
      </w:r>
      <w:r>
        <w:rPr>
          <w:lang w:eastAsia="en-US"/>
        </w:rPr>
        <w:t>.</w:t>
      </w:r>
    </w:p>
    <w:p w14:paraId="1824D1E7" w14:textId="77777777" w:rsidR="0046142F" w:rsidRDefault="003148C9" w:rsidP="0046142F">
      <w:pPr>
        <w:rPr>
          <w:lang w:eastAsia="en-US"/>
        </w:rPr>
      </w:pPr>
      <w:r>
        <w:rPr>
          <w:lang w:eastAsia="en-US"/>
        </w:rPr>
        <w:t>Clémence ne répondit que par un regard attristé</w:t>
      </w:r>
      <w:r w:rsidR="0046142F">
        <w:rPr>
          <w:lang w:eastAsia="en-US"/>
        </w:rPr>
        <w:t>.</w:t>
      </w:r>
    </w:p>
    <w:p w14:paraId="1559256A" w14:textId="77777777" w:rsidR="0046142F" w:rsidRDefault="003148C9" w:rsidP="0046142F">
      <w:pPr>
        <w:rPr>
          <w:lang w:eastAsia="en-US"/>
        </w:rPr>
      </w:pPr>
      <w:r>
        <w:rPr>
          <w:lang w:eastAsia="en-US"/>
        </w:rPr>
        <w:t>Elle s</w:t>
      </w:r>
      <w:r w:rsidR="0046142F">
        <w:rPr>
          <w:lang w:eastAsia="en-US"/>
        </w:rPr>
        <w:t>’</w:t>
      </w:r>
      <w:r>
        <w:rPr>
          <w:lang w:eastAsia="en-US"/>
        </w:rPr>
        <w:t>appuya de nouveau</w:t>
      </w:r>
      <w:r>
        <w:t xml:space="preserve"> à la croisée</w:t>
      </w:r>
      <w:r w:rsidR="0046142F">
        <w:rPr>
          <w:lang w:eastAsia="en-US"/>
        </w:rPr>
        <w:t xml:space="preserve">. </w:t>
      </w:r>
      <w:r>
        <w:rPr>
          <w:lang w:eastAsia="en-US"/>
        </w:rPr>
        <w:t>Il y avait sur son charmant visage</w:t>
      </w:r>
      <w:r w:rsidR="0046142F">
        <w:rPr>
          <w:lang w:eastAsia="en-US"/>
        </w:rPr>
        <w:t xml:space="preserve">, </w:t>
      </w:r>
      <w:r>
        <w:rPr>
          <w:lang w:eastAsia="en-US"/>
        </w:rPr>
        <w:t>pâli et fatigué</w:t>
      </w:r>
      <w:r w:rsidR="0046142F">
        <w:rPr>
          <w:lang w:eastAsia="en-US"/>
        </w:rPr>
        <w:t xml:space="preserve">, </w:t>
      </w:r>
      <w:r>
        <w:rPr>
          <w:lang w:eastAsia="en-US"/>
        </w:rPr>
        <w:t>du découragement</w:t>
      </w:r>
      <w:r w:rsidR="0046142F">
        <w:rPr>
          <w:lang w:eastAsia="en-US"/>
        </w:rPr>
        <w:t xml:space="preserve">, </w:t>
      </w:r>
      <w:r>
        <w:rPr>
          <w:lang w:eastAsia="en-US"/>
        </w:rPr>
        <w:t>presque du désespoir</w:t>
      </w:r>
      <w:r w:rsidR="0046142F">
        <w:rPr>
          <w:lang w:eastAsia="en-US"/>
        </w:rPr>
        <w:t>.</w:t>
      </w:r>
    </w:p>
    <w:p w14:paraId="64601C6B" w14:textId="77777777" w:rsidR="0046142F" w:rsidRDefault="003148C9" w:rsidP="0046142F">
      <w:pPr>
        <w:rPr>
          <w:lang w:eastAsia="en-US"/>
        </w:rPr>
      </w:pPr>
      <w:proofErr w:type="spellStart"/>
      <w:r>
        <w:rPr>
          <w:lang w:eastAsia="en-US"/>
        </w:rPr>
        <w:t>Lointier</w:t>
      </w:r>
      <w:proofErr w:type="spellEnd"/>
      <w:r>
        <w:rPr>
          <w:lang w:eastAsia="en-US"/>
        </w:rPr>
        <w:t xml:space="preserve"> entra dans son appartement sur les pas de Baptiste</w:t>
      </w:r>
      <w:r w:rsidR="0046142F">
        <w:rPr>
          <w:lang w:eastAsia="en-US"/>
        </w:rPr>
        <w:t>.</w:t>
      </w:r>
    </w:p>
    <w:p w14:paraId="6AB53B5A" w14:textId="77777777" w:rsidR="0046142F" w:rsidRDefault="0046142F" w:rsidP="0046142F">
      <w:pPr>
        <w:rPr>
          <w:lang w:eastAsia="en-US"/>
        </w:rPr>
      </w:pPr>
      <w:r>
        <w:rPr>
          <w:lang w:eastAsia="en-US"/>
        </w:rPr>
        <w:t>— </w:t>
      </w:r>
      <w:r w:rsidR="003148C9">
        <w:rPr>
          <w:lang w:eastAsia="en-US"/>
        </w:rPr>
        <w:t>Asseyez-vous</w:t>
      </w:r>
      <w:r>
        <w:rPr>
          <w:lang w:eastAsia="en-US"/>
        </w:rPr>
        <w:t xml:space="preserve">, </w:t>
      </w:r>
      <w:r w:rsidR="003148C9">
        <w:rPr>
          <w:lang w:eastAsia="en-US"/>
        </w:rPr>
        <w:t xml:space="preserve">dit </w:t>
      </w:r>
      <w:proofErr w:type="spellStart"/>
      <w:r w:rsidR="003148C9">
        <w:rPr>
          <w:lang w:eastAsia="en-US"/>
        </w:rPr>
        <w:t>Lointier</w:t>
      </w:r>
      <w:proofErr w:type="spellEnd"/>
      <w:r w:rsidR="003148C9">
        <w:rPr>
          <w:lang w:eastAsia="en-US"/>
        </w:rPr>
        <w:t xml:space="preserve"> qui se promenait à grands pas</w:t>
      </w:r>
      <w:r>
        <w:rPr>
          <w:lang w:eastAsia="en-US"/>
        </w:rPr>
        <w:t>.</w:t>
      </w:r>
    </w:p>
    <w:p w14:paraId="76DAE43B" w14:textId="2DC5B952" w:rsidR="0046142F" w:rsidRDefault="0046142F" w:rsidP="0046142F">
      <w:pPr>
        <w:rPr>
          <w:lang w:eastAsia="en-US"/>
        </w:rPr>
      </w:pPr>
      <w:r>
        <w:rPr>
          <w:lang w:eastAsia="en-US"/>
        </w:rPr>
        <w:lastRenderedPageBreak/>
        <w:t>M. </w:t>
      </w:r>
      <w:r w:rsidR="003148C9">
        <w:rPr>
          <w:lang w:eastAsia="en-US"/>
        </w:rPr>
        <w:t>Baptiste s</w:t>
      </w:r>
      <w:r>
        <w:rPr>
          <w:lang w:eastAsia="en-US"/>
        </w:rPr>
        <w:t>’</w:t>
      </w:r>
      <w:r w:rsidR="003148C9">
        <w:rPr>
          <w:lang w:eastAsia="en-US"/>
        </w:rPr>
        <w:t>assit</w:t>
      </w:r>
      <w:r>
        <w:rPr>
          <w:lang w:eastAsia="en-US"/>
        </w:rPr>
        <w:t>.</w:t>
      </w:r>
    </w:p>
    <w:p w14:paraId="37382916" w14:textId="77777777" w:rsidR="0046142F" w:rsidRDefault="003148C9" w:rsidP="0046142F">
      <w:pPr>
        <w:rPr>
          <w:lang w:eastAsia="en-US"/>
        </w:rPr>
      </w:pPr>
      <w:proofErr w:type="spellStart"/>
      <w:r>
        <w:rPr>
          <w:lang w:eastAsia="en-US"/>
        </w:rPr>
        <w:t>Lo</w:t>
      </w:r>
      <w:r>
        <w:t>intier</w:t>
      </w:r>
      <w:proofErr w:type="spellEnd"/>
      <w:r>
        <w:t xml:space="preserve"> s</w:t>
      </w:r>
      <w:r w:rsidR="0046142F">
        <w:rPr>
          <w:lang w:eastAsia="en-US"/>
        </w:rPr>
        <w:t>’</w:t>
      </w:r>
      <w:r>
        <w:rPr>
          <w:lang w:eastAsia="en-US"/>
        </w:rPr>
        <w:t>arrêta devant lui brusquement</w:t>
      </w:r>
      <w:r w:rsidR="0046142F">
        <w:rPr>
          <w:lang w:eastAsia="en-US"/>
        </w:rPr>
        <w:t>.</w:t>
      </w:r>
    </w:p>
    <w:p w14:paraId="3A7E663D" w14:textId="77777777" w:rsidR="0046142F" w:rsidRDefault="0046142F" w:rsidP="0046142F">
      <w:pPr>
        <w:rPr>
          <w:lang w:eastAsia="en-US"/>
        </w:rPr>
      </w:pPr>
      <w:r>
        <w:rPr>
          <w:lang w:eastAsia="en-US"/>
        </w:rPr>
        <w:t>— </w:t>
      </w:r>
      <w:r w:rsidR="003148C9">
        <w:rPr>
          <w:lang w:eastAsia="en-US"/>
        </w:rPr>
        <w:t>Vous êtes bien sûr de l</w:t>
      </w:r>
      <w:r>
        <w:rPr>
          <w:lang w:eastAsia="en-US"/>
        </w:rPr>
        <w:t>’</w:t>
      </w:r>
      <w:r w:rsidR="003148C9">
        <w:rPr>
          <w:lang w:eastAsia="en-US"/>
        </w:rPr>
        <w:t>avoir reconnu</w:t>
      </w:r>
      <w:r w:rsidR="003148C9">
        <w:rPr>
          <w:lang w:eastAsia="en-US"/>
        </w:rPr>
        <w:t>e</w:t>
      </w:r>
      <w:r>
        <w:rPr>
          <w:lang w:eastAsia="en-US"/>
        </w:rPr>
        <w:t xml:space="preserve"> ? </w:t>
      </w:r>
      <w:r w:rsidR="003148C9">
        <w:rPr>
          <w:lang w:eastAsia="en-US"/>
        </w:rPr>
        <w:t>demanda-t-il</w:t>
      </w:r>
      <w:r>
        <w:rPr>
          <w:lang w:eastAsia="en-US"/>
        </w:rPr>
        <w:t>.</w:t>
      </w:r>
    </w:p>
    <w:p w14:paraId="0BA0F7CA" w14:textId="77777777" w:rsidR="0046142F" w:rsidRDefault="0046142F" w:rsidP="0046142F">
      <w:pPr>
        <w:rPr>
          <w:lang w:eastAsia="en-US"/>
        </w:rPr>
      </w:pPr>
      <w:r>
        <w:rPr>
          <w:lang w:eastAsia="en-US"/>
        </w:rPr>
        <w:t>— </w:t>
      </w:r>
      <w:r w:rsidR="003148C9">
        <w:rPr>
          <w:lang w:eastAsia="en-US"/>
        </w:rPr>
        <w:t>Parfaitement sûr</w:t>
      </w:r>
      <w:r>
        <w:rPr>
          <w:lang w:eastAsia="en-US"/>
        </w:rPr>
        <w:t>.</w:t>
      </w:r>
    </w:p>
    <w:p w14:paraId="1CB580D2" w14:textId="77777777" w:rsidR="0046142F" w:rsidRDefault="003148C9" w:rsidP="0046142F">
      <w:pPr>
        <w:rPr>
          <w:lang w:eastAsia="en-US"/>
        </w:rPr>
      </w:pPr>
      <w:proofErr w:type="spellStart"/>
      <w:r>
        <w:rPr>
          <w:lang w:eastAsia="en-US"/>
        </w:rPr>
        <w:t>Lointier</w:t>
      </w:r>
      <w:proofErr w:type="spellEnd"/>
      <w:r>
        <w:rPr>
          <w:lang w:eastAsia="en-US"/>
        </w:rPr>
        <w:t xml:space="preserve"> fit un haut-le-corps et reprit sa promenade</w:t>
      </w:r>
      <w:r w:rsidR="0046142F">
        <w:rPr>
          <w:lang w:eastAsia="en-US"/>
        </w:rPr>
        <w:t>.</w:t>
      </w:r>
    </w:p>
    <w:p w14:paraId="11ECD7A3" w14:textId="17CFE5D5" w:rsidR="0046142F" w:rsidRDefault="0046142F" w:rsidP="0046142F">
      <w:pPr>
        <w:rPr>
          <w:lang w:eastAsia="en-US"/>
        </w:rPr>
      </w:pPr>
      <w:r>
        <w:rPr>
          <w:lang w:eastAsia="en-US"/>
        </w:rPr>
        <w:t>— </w:t>
      </w:r>
      <w:r w:rsidR="003148C9">
        <w:rPr>
          <w:lang w:eastAsia="en-US"/>
        </w:rPr>
        <w:t>Le hasard</w:t>
      </w:r>
      <w:r>
        <w:rPr>
          <w:lang w:eastAsia="en-US"/>
        </w:rPr>
        <w:t xml:space="preserve"> ! </w:t>
      </w:r>
      <w:r w:rsidR="003148C9">
        <w:rPr>
          <w:lang w:eastAsia="en-US"/>
        </w:rPr>
        <w:t>murmurait-il</w:t>
      </w:r>
      <w:r>
        <w:rPr>
          <w:lang w:eastAsia="en-US"/>
        </w:rPr>
        <w:t xml:space="preserve">, </w:t>
      </w:r>
      <w:r w:rsidR="006C2AE1">
        <w:rPr>
          <w:lang w:eastAsia="en-US"/>
        </w:rPr>
        <w:t>—</w:t>
      </w:r>
      <w:r>
        <w:rPr>
          <w:lang w:eastAsia="en-US"/>
        </w:rPr>
        <w:t xml:space="preserve"> </w:t>
      </w:r>
      <w:r w:rsidR="003148C9">
        <w:rPr>
          <w:lang w:eastAsia="en-US"/>
        </w:rPr>
        <w:t>toute une vie dépensée en luttes vaines contre ce di</w:t>
      </w:r>
      <w:r w:rsidR="003148C9">
        <w:t>eu aveugle</w:t>
      </w:r>
      <w:r>
        <w:rPr>
          <w:lang w:eastAsia="en-US"/>
        </w:rPr>
        <w:t xml:space="preserve">, </w:t>
      </w:r>
      <w:r w:rsidR="003148C9">
        <w:rPr>
          <w:lang w:eastAsia="en-US"/>
        </w:rPr>
        <w:t>providence des brutes</w:t>
      </w:r>
      <w:r>
        <w:rPr>
          <w:lang w:eastAsia="en-US"/>
        </w:rPr>
        <w:t xml:space="preserve">, </w:t>
      </w:r>
      <w:r w:rsidR="003148C9">
        <w:rPr>
          <w:lang w:eastAsia="en-US"/>
        </w:rPr>
        <w:t>qui fait toujours aux innocents les mains pleines</w:t>
      </w:r>
      <w:r>
        <w:rPr>
          <w:lang w:eastAsia="en-US"/>
        </w:rPr>
        <w:t xml:space="preserve"> !… </w:t>
      </w:r>
      <w:r w:rsidR="003148C9">
        <w:rPr>
          <w:lang w:eastAsia="en-US"/>
        </w:rPr>
        <w:t>Le hasard</w:t>
      </w:r>
      <w:r>
        <w:rPr>
          <w:lang w:eastAsia="en-US"/>
        </w:rPr>
        <w:t xml:space="preserve"> !… </w:t>
      </w:r>
      <w:r w:rsidR="003148C9">
        <w:rPr>
          <w:lang w:eastAsia="en-US"/>
        </w:rPr>
        <w:t>Jamais une chance pour moi</w:t>
      </w:r>
      <w:r>
        <w:rPr>
          <w:lang w:eastAsia="en-US"/>
        </w:rPr>
        <w:t xml:space="preserve"> !… </w:t>
      </w:r>
      <w:r w:rsidR="003148C9">
        <w:rPr>
          <w:lang w:eastAsia="en-US"/>
        </w:rPr>
        <w:t>Rien que des obstacles imprévus</w:t>
      </w:r>
      <w:r>
        <w:rPr>
          <w:lang w:eastAsia="en-US"/>
        </w:rPr>
        <w:t xml:space="preserve"> !… </w:t>
      </w:r>
      <w:r w:rsidR="003148C9">
        <w:rPr>
          <w:lang w:eastAsia="en-US"/>
        </w:rPr>
        <w:t>Des degrés franchis qui croulent</w:t>
      </w:r>
      <w:r>
        <w:rPr>
          <w:lang w:eastAsia="en-US"/>
        </w:rPr>
        <w:t xml:space="preserve">… </w:t>
      </w:r>
      <w:r w:rsidR="003148C9">
        <w:rPr>
          <w:lang w:eastAsia="en-US"/>
        </w:rPr>
        <w:t>des abîmes qui se creusent</w:t>
      </w:r>
      <w:r>
        <w:rPr>
          <w:lang w:eastAsia="en-US"/>
        </w:rPr>
        <w:t> !…</w:t>
      </w:r>
    </w:p>
    <w:p w14:paraId="5397AA01" w14:textId="2602B520" w:rsidR="0046142F" w:rsidRDefault="0046142F" w:rsidP="0046142F">
      <w:pPr>
        <w:rPr>
          <w:lang w:eastAsia="en-US"/>
        </w:rPr>
      </w:pPr>
      <w:r>
        <w:rPr>
          <w:lang w:eastAsia="en-US"/>
        </w:rPr>
        <w:t>— </w:t>
      </w:r>
      <w:r w:rsidR="003148C9">
        <w:rPr>
          <w:lang w:eastAsia="en-US"/>
        </w:rPr>
        <w:t>Ta</w:t>
      </w:r>
      <w:r>
        <w:rPr>
          <w:lang w:eastAsia="en-US"/>
        </w:rPr>
        <w:t xml:space="preserve">, </w:t>
      </w:r>
      <w:r w:rsidR="003148C9">
        <w:rPr>
          <w:lang w:eastAsia="en-US"/>
        </w:rPr>
        <w:t>ta</w:t>
      </w:r>
      <w:r>
        <w:rPr>
          <w:lang w:eastAsia="en-US"/>
        </w:rPr>
        <w:t xml:space="preserve">, </w:t>
      </w:r>
      <w:r w:rsidR="003148C9">
        <w:rPr>
          <w:lang w:eastAsia="en-US"/>
        </w:rPr>
        <w:t>ta</w:t>
      </w:r>
      <w:r>
        <w:rPr>
          <w:lang w:eastAsia="en-US"/>
        </w:rPr>
        <w:t xml:space="preserve"> ! </w:t>
      </w:r>
      <w:r w:rsidR="003148C9">
        <w:rPr>
          <w:lang w:eastAsia="en-US"/>
        </w:rPr>
        <w:t>fit Baptis</w:t>
      </w:r>
      <w:r w:rsidR="003148C9">
        <w:t>te</w:t>
      </w:r>
      <w:r>
        <w:rPr>
          <w:lang w:eastAsia="en-US"/>
        </w:rPr>
        <w:t xml:space="preserve">, </w:t>
      </w:r>
      <w:r w:rsidR="006C2AE1">
        <w:rPr>
          <w:lang w:eastAsia="en-US"/>
        </w:rPr>
        <w:t>—</w:t>
      </w:r>
      <w:r>
        <w:rPr>
          <w:lang w:eastAsia="en-US"/>
        </w:rPr>
        <w:t xml:space="preserve"> </w:t>
      </w:r>
      <w:r w:rsidR="003148C9">
        <w:rPr>
          <w:lang w:eastAsia="en-US"/>
        </w:rPr>
        <w:t>vous achèverez cette tirade</w:t>
      </w:r>
      <w:r>
        <w:rPr>
          <w:lang w:eastAsia="en-US"/>
        </w:rPr>
        <w:t xml:space="preserve">, </w:t>
      </w:r>
      <w:r w:rsidR="003148C9">
        <w:rPr>
          <w:lang w:eastAsia="en-US"/>
        </w:rPr>
        <w:t>qui commence assez rondement</w:t>
      </w:r>
      <w:r>
        <w:rPr>
          <w:lang w:eastAsia="en-US"/>
        </w:rPr>
        <w:t xml:space="preserve">, </w:t>
      </w:r>
      <w:r w:rsidR="003148C9">
        <w:rPr>
          <w:lang w:eastAsia="en-US"/>
        </w:rPr>
        <w:t>quand je serai parti</w:t>
      </w:r>
      <w:r>
        <w:rPr>
          <w:lang w:eastAsia="en-US"/>
        </w:rPr>
        <w:t xml:space="preserve">. </w:t>
      </w:r>
      <w:r w:rsidR="003148C9">
        <w:rPr>
          <w:lang w:eastAsia="en-US"/>
        </w:rPr>
        <w:t>Le hasard n</w:t>
      </w:r>
      <w:r>
        <w:rPr>
          <w:lang w:eastAsia="en-US"/>
        </w:rPr>
        <w:t>’</w:t>
      </w:r>
      <w:r w:rsidR="003148C9">
        <w:rPr>
          <w:lang w:eastAsia="en-US"/>
        </w:rPr>
        <w:t>est pas un dieu</w:t>
      </w:r>
      <w:r>
        <w:rPr>
          <w:lang w:eastAsia="en-US"/>
        </w:rPr>
        <w:t xml:space="preserve">, </w:t>
      </w:r>
      <w:r w:rsidR="003148C9">
        <w:rPr>
          <w:lang w:eastAsia="en-US"/>
        </w:rPr>
        <w:t>c</w:t>
      </w:r>
      <w:r>
        <w:rPr>
          <w:lang w:eastAsia="en-US"/>
        </w:rPr>
        <w:t>’</w:t>
      </w:r>
      <w:r w:rsidR="003148C9">
        <w:rPr>
          <w:lang w:eastAsia="en-US"/>
        </w:rPr>
        <w:t>est un jeu de cartes</w:t>
      </w:r>
      <w:r>
        <w:rPr>
          <w:lang w:eastAsia="en-US"/>
        </w:rPr>
        <w:t xml:space="preserve">… </w:t>
      </w:r>
      <w:r w:rsidR="003148C9">
        <w:rPr>
          <w:lang w:eastAsia="en-US"/>
        </w:rPr>
        <w:t>Ceux qui n</w:t>
      </w:r>
      <w:r>
        <w:rPr>
          <w:lang w:eastAsia="en-US"/>
        </w:rPr>
        <w:t>’</w:t>
      </w:r>
      <w:r w:rsidR="003148C9">
        <w:rPr>
          <w:lang w:eastAsia="en-US"/>
        </w:rPr>
        <w:t>ont pas de bonheur et qui ont de l</w:t>
      </w:r>
      <w:r>
        <w:rPr>
          <w:lang w:eastAsia="en-US"/>
        </w:rPr>
        <w:t>’</w:t>
      </w:r>
      <w:r w:rsidR="003148C9">
        <w:rPr>
          <w:lang w:eastAsia="en-US"/>
        </w:rPr>
        <w:t>esprit font sauter la coupe</w:t>
      </w:r>
      <w:r>
        <w:rPr>
          <w:lang w:eastAsia="en-US"/>
        </w:rPr>
        <w:t xml:space="preserve">, </w:t>
      </w:r>
      <w:r w:rsidR="003148C9">
        <w:rPr>
          <w:lang w:eastAsia="en-US"/>
        </w:rPr>
        <w:t>cher monsieur</w:t>
      </w:r>
      <w:r>
        <w:rPr>
          <w:lang w:eastAsia="en-US"/>
        </w:rPr>
        <w:t xml:space="preserve">… </w:t>
      </w:r>
      <w:r w:rsidR="003148C9">
        <w:rPr>
          <w:lang w:eastAsia="en-US"/>
        </w:rPr>
        <w:t>et le hasard n</w:t>
      </w:r>
      <w:r>
        <w:rPr>
          <w:lang w:eastAsia="en-US"/>
        </w:rPr>
        <w:t>’</w:t>
      </w:r>
      <w:r w:rsidR="003148C9">
        <w:rPr>
          <w:lang w:eastAsia="en-US"/>
        </w:rPr>
        <w:t xml:space="preserve">y voit que </w:t>
      </w:r>
      <w:r w:rsidR="003148C9">
        <w:t>du feu</w:t>
      </w:r>
      <w:r>
        <w:rPr>
          <w:lang w:eastAsia="en-US"/>
        </w:rPr>
        <w:t> !</w:t>
      </w:r>
    </w:p>
    <w:p w14:paraId="4CF6DB7A" w14:textId="77777777" w:rsidR="0046142F" w:rsidRDefault="0046142F" w:rsidP="0046142F">
      <w:pPr>
        <w:rPr>
          <w:lang w:eastAsia="en-US"/>
        </w:rPr>
      </w:pPr>
      <w:r>
        <w:rPr>
          <w:lang w:eastAsia="en-US"/>
        </w:rPr>
        <w:t>— </w:t>
      </w:r>
      <w:r w:rsidR="003148C9">
        <w:rPr>
          <w:lang w:eastAsia="en-US"/>
        </w:rPr>
        <w:t>Vous ne pouvez pas savoir</w:t>
      </w:r>
      <w:r>
        <w:rPr>
          <w:lang w:eastAsia="en-US"/>
        </w:rPr>
        <w:t>…</w:t>
      </w:r>
    </w:p>
    <w:p w14:paraId="2756BEEA" w14:textId="1AF93BF4" w:rsidR="0046142F" w:rsidRDefault="0046142F" w:rsidP="0046142F">
      <w:pPr>
        <w:rPr>
          <w:lang w:eastAsia="en-US"/>
        </w:rPr>
      </w:pPr>
      <w:r>
        <w:rPr>
          <w:lang w:eastAsia="en-US"/>
        </w:rPr>
        <w:t>— </w:t>
      </w:r>
      <w:r w:rsidR="003148C9">
        <w:rPr>
          <w:lang w:eastAsia="en-US"/>
        </w:rPr>
        <w:t>Eh</w:t>
      </w:r>
      <w:r>
        <w:rPr>
          <w:lang w:eastAsia="en-US"/>
        </w:rPr>
        <w:t xml:space="preserve"> ! </w:t>
      </w:r>
      <w:r w:rsidR="003148C9">
        <w:rPr>
          <w:lang w:eastAsia="en-US"/>
        </w:rPr>
        <w:t>si fait</w:t>
      </w:r>
      <w:r>
        <w:rPr>
          <w:lang w:eastAsia="en-US"/>
        </w:rPr>
        <w:t> !… M. </w:t>
      </w:r>
      <w:r w:rsidR="003148C9">
        <w:rPr>
          <w:lang w:eastAsia="en-US"/>
        </w:rPr>
        <w:t>Raymond n</w:t>
      </w:r>
      <w:r>
        <w:rPr>
          <w:lang w:eastAsia="en-US"/>
        </w:rPr>
        <w:t>’</w:t>
      </w:r>
      <w:r w:rsidR="003148C9">
        <w:rPr>
          <w:lang w:eastAsia="en-US"/>
        </w:rPr>
        <w:t>a pas d</w:t>
      </w:r>
      <w:r>
        <w:rPr>
          <w:lang w:eastAsia="en-US"/>
        </w:rPr>
        <w:t>’</w:t>
      </w:r>
      <w:r w:rsidR="003148C9">
        <w:rPr>
          <w:lang w:eastAsia="en-US"/>
        </w:rPr>
        <w:t>enfants</w:t>
      </w:r>
      <w:r>
        <w:rPr>
          <w:lang w:eastAsia="en-US"/>
        </w:rPr>
        <w:t xml:space="preserve">. </w:t>
      </w:r>
      <w:r w:rsidR="003148C9">
        <w:rPr>
          <w:lang w:eastAsia="en-US"/>
        </w:rPr>
        <w:t>Vous voulez son héritage intact</w:t>
      </w:r>
      <w:r>
        <w:rPr>
          <w:lang w:eastAsia="en-US"/>
        </w:rPr>
        <w:t xml:space="preserve">… </w:t>
      </w:r>
      <w:r w:rsidR="003148C9">
        <w:rPr>
          <w:lang w:eastAsia="en-US"/>
        </w:rPr>
        <w:t>Parbleu</w:t>
      </w:r>
      <w:r>
        <w:rPr>
          <w:lang w:eastAsia="en-US"/>
        </w:rPr>
        <w:t xml:space="preserve"> ! </w:t>
      </w:r>
      <w:r w:rsidR="003148C9">
        <w:rPr>
          <w:lang w:eastAsia="en-US"/>
        </w:rPr>
        <w:t>il ne faut pas être si malin pour deviner ça</w:t>
      </w:r>
      <w:r>
        <w:rPr>
          <w:lang w:eastAsia="en-US"/>
        </w:rPr>
        <w:t xml:space="preserve">… </w:t>
      </w:r>
      <w:r w:rsidR="003148C9">
        <w:rPr>
          <w:lang w:eastAsia="en-US"/>
        </w:rPr>
        <w:t>Eh bien</w:t>
      </w:r>
      <w:r>
        <w:rPr>
          <w:lang w:eastAsia="en-US"/>
        </w:rPr>
        <w:t xml:space="preserve"> ! </w:t>
      </w:r>
      <w:r w:rsidR="003148C9">
        <w:rPr>
          <w:lang w:eastAsia="en-US"/>
        </w:rPr>
        <w:t>je vous dis</w:t>
      </w:r>
      <w:r>
        <w:rPr>
          <w:lang w:eastAsia="en-US"/>
        </w:rPr>
        <w:t xml:space="preserve">, </w:t>
      </w:r>
      <w:r w:rsidR="003148C9">
        <w:rPr>
          <w:lang w:eastAsia="en-US"/>
        </w:rPr>
        <w:t>moi</w:t>
      </w:r>
      <w:r>
        <w:rPr>
          <w:lang w:eastAsia="en-US"/>
        </w:rPr>
        <w:t xml:space="preserve">, </w:t>
      </w:r>
      <w:r w:rsidR="003148C9">
        <w:rPr>
          <w:lang w:eastAsia="en-US"/>
        </w:rPr>
        <w:t xml:space="preserve">que madame </w:t>
      </w:r>
      <w:proofErr w:type="spellStart"/>
      <w:r w:rsidR="003148C9">
        <w:rPr>
          <w:lang w:eastAsia="en-US"/>
        </w:rPr>
        <w:t>Lovely</w:t>
      </w:r>
      <w:proofErr w:type="spellEnd"/>
      <w:r w:rsidR="003148C9">
        <w:rPr>
          <w:lang w:eastAsia="en-US"/>
        </w:rPr>
        <w:t xml:space="preserve"> ou madame de Marans ne vous fera </w:t>
      </w:r>
      <w:r w:rsidR="003148C9">
        <w:t>ni chaud ni froid auprès de votre frère</w:t>
      </w:r>
      <w:r>
        <w:rPr>
          <w:lang w:eastAsia="en-US"/>
        </w:rPr>
        <w:t xml:space="preserve">… </w:t>
      </w:r>
      <w:r w:rsidR="003148C9">
        <w:rPr>
          <w:lang w:eastAsia="en-US"/>
        </w:rPr>
        <w:t>Et quant au désir que vous avez de l</w:t>
      </w:r>
      <w:r>
        <w:rPr>
          <w:lang w:eastAsia="en-US"/>
        </w:rPr>
        <w:t>’</w:t>
      </w:r>
      <w:r w:rsidR="003148C9">
        <w:rPr>
          <w:lang w:eastAsia="en-US"/>
        </w:rPr>
        <w:t>envoyer au diable</w:t>
      </w:r>
      <w:r>
        <w:rPr>
          <w:lang w:eastAsia="en-US"/>
        </w:rPr>
        <w:t xml:space="preserve"> ; </w:t>
      </w:r>
      <w:r w:rsidR="003148C9">
        <w:rPr>
          <w:lang w:eastAsia="en-US"/>
        </w:rPr>
        <w:t>réfléchissez un peu</w:t>
      </w:r>
      <w:r>
        <w:rPr>
          <w:lang w:eastAsia="en-US"/>
        </w:rPr>
        <w:t xml:space="preserve">… </w:t>
      </w:r>
      <w:r w:rsidR="003148C9">
        <w:rPr>
          <w:lang w:eastAsia="en-US"/>
        </w:rPr>
        <w:t>les moyens pleuvent autour de vous</w:t>
      </w:r>
      <w:r>
        <w:rPr>
          <w:lang w:eastAsia="en-US"/>
        </w:rPr>
        <w:t xml:space="preserve">… </w:t>
      </w:r>
      <w:r w:rsidR="003148C9">
        <w:rPr>
          <w:lang w:eastAsia="en-US"/>
        </w:rPr>
        <w:t>son fils s</w:t>
      </w:r>
      <w:r>
        <w:rPr>
          <w:lang w:eastAsia="en-US"/>
        </w:rPr>
        <w:t>’</w:t>
      </w:r>
      <w:r w:rsidR="003148C9">
        <w:rPr>
          <w:lang w:eastAsia="en-US"/>
        </w:rPr>
        <w:t>est planté dans le grand monde sur le pied d</w:t>
      </w:r>
      <w:r>
        <w:rPr>
          <w:lang w:eastAsia="en-US"/>
        </w:rPr>
        <w:t>’</w:t>
      </w:r>
      <w:r w:rsidR="003148C9">
        <w:rPr>
          <w:lang w:eastAsia="en-US"/>
        </w:rPr>
        <w:t>un descendant des preux</w:t>
      </w:r>
      <w:r>
        <w:rPr>
          <w:lang w:eastAsia="en-US"/>
        </w:rPr>
        <w:t xml:space="preserve">… </w:t>
      </w:r>
      <w:r w:rsidR="003148C9">
        <w:rPr>
          <w:lang w:eastAsia="en-US"/>
        </w:rPr>
        <w:t>S</w:t>
      </w:r>
      <w:r>
        <w:rPr>
          <w:lang w:eastAsia="en-US"/>
        </w:rPr>
        <w:t>’</w:t>
      </w:r>
      <w:r w:rsidR="003148C9">
        <w:rPr>
          <w:lang w:eastAsia="en-US"/>
        </w:rPr>
        <w:t>il ne meurt pas de</w:t>
      </w:r>
      <w:r w:rsidR="003148C9">
        <w:t xml:space="preserve"> rage le jour où il saura que sa mère est la cam</w:t>
      </w:r>
      <w:r w:rsidR="003148C9">
        <w:rPr>
          <w:lang w:eastAsia="en-US"/>
        </w:rPr>
        <w:t xml:space="preserve">arade de </w:t>
      </w:r>
      <w:proofErr w:type="spellStart"/>
      <w:r w:rsidR="003148C9">
        <w:rPr>
          <w:lang w:eastAsia="en-US"/>
        </w:rPr>
        <w:t>Cymodocée</w:t>
      </w:r>
      <w:proofErr w:type="spellEnd"/>
      <w:r w:rsidR="003148C9">
        <w:rPr>
          <w:lang w:eastAsia="en-US"/>
        </w:rPr>
        <w:t xml:space="preserve"> Tampon</w:t>
      </w:r>
      <w:r>
        <w:rPr>
          <w:lang w:eastAsia="en-US"/>
        </w:rPr>
        <w:t xml:space="preserve">, </w:t>
      </w:r>
      <w:r w:rsidR="003148C9">
        <w:rPr>
          <w:lang w:eastAsia="en-US"/>
        </w:rPr>
        <w:t>de Zoé</w:t>
      </w:r>
      <w:r>
        <w:rPr>
          <w:lang w:eastAsia="en-US"/>
        </w:rPr>
        <w:t xml:space="preserve">, </w:t>
      </w:r>
      <w:r w:rsidR="003148C9">
        <w:rPr>
          <w:lang w:eastAsia="en-US"/>
        </w:rPr>
        <w:t xml:space="preserve">le </w:t>
      </w:r>
      <w:proofErr w:type="spellStart"/>
      <w:r w:rsidR="003148C9">
        <w:rPr>
          <w:lang w:eastAsia="en-US"/>
        </w:rPr>
        <w:t>mapah</w:t>
      </w:r>
      <w:proofErr w:type="spellEnd"/>
      <w:r w:rsidR="003148C9">
        <w:rPr>
          <w:lang w:eastAsia="en-US"/>
        </w:rPr>
        <w:t xml:space="preserve"> d</w:t>
      </w:r>
      <w:r>
        <w:rPr>
          <w:lang w:eastAsia="en-US"/>
        </w:rPr>
        <w:t>’</w:t>
      </w:r>
      <w:r w:rsidR="003148C9">
        <w:rPr>
          <w:lang w:eastAsia="en-US"/>
        </w:rPr>
        <w:t>amour</w:t>
      </w:r>
      <w:r>
        <w:rPr>
          <w:lang w:eastAsia="en-US"/>
        </w:rPr>
        <w:t xml:space="preserve">, </w:t>
      </w:r>
      <w:r w:rsidR="003148C9">
        <w:rPr>
          <w:lang w:eastAsia="en-US"/>
        </w:rPr>
        <w:t>de mademoiselle Grièche</w:t>
      </w:r>
      <w:r>
        <w:rPr>
          <w:lang w:eastAsia="en-US"/>
        </w:rPr>
        <w:t xml:space="preserve">, </w:t>
      </w:r>
      <w:r w:rsidR="003148C9">
        <w:rPr>
          <w:lang w:eastAsia="en-US"/>
        </w:rPr>
        <w:t>etc</w:t>
      </w:r>
      <w:r>
        <w:rPr>
          <w:lang w:eastAsia="en-US"/>
        </w:rPr>
        <w:t xml:space="preserve">., </w:t>
      </w:r>
      <w:r w:rsidR="003148C9">
        <w:rPr>
          <w:lang w:eastAsia="en-US"/>
        </w:rPr>
        <w:t>etc</w:t>
      </w:r>
      <w:r>
        <w:rPr>
          <w:lang w:eastAsia="en-US"/>
        </w:rPr>
        <w:t xml:space="preserve">., </w:t>
      </w:r>
      <w:r w:rsidR="003148C9">
        <w:rPr>
          <w:lang w:eastAsia="en-US"/>
        </w:rPr>
        <w:t>il fera du moins un tel plongeon que jamais on ne le reverra à la surface</w:t>
      </w:r>
      <w:r>
        <w:rPr>
          <w:lang w:eastAsia="en-US"/>
        </w:rPr>
        <w:t xml:space="preserve">… </w:t>
      </w:r>
      <w:r w:rsidR="003148C9">
        <w:rPr>
          <w:lang w:eastAsia="en-US"/>
        </w:rPr>
        <w:t>Or</w:t>
      </w:r>
      <w:r>
        <w:rPr>
          <w:lang w:eastAsia="en-US"/>
        </w:rPr>
        <w:t xml:space="preserve">, </w:t>
      </w:r>
      <w:r w:rsidR="003148C9">
        <w:rPr>
          <w:lang w:eastAsia="en-US"/>
        </w:rPr>
        <w:t xml:space="preserve">je crois deviner </w:t>
      </w:r>
      <w:r w:rsidR="003148C9">
        <w:rPr>
          <w:lang w:eastAsia="en-US"/>
        </w:rPr>
        <w:lastRenderedPageBreak/>
        <w:t>que c</w:t>
      </w:r>
      <w:r>
        <w:rPr>
          <w:lang w:eastAsia="en-US"/>
        </w:rPr>
        <w:t>’</w:t>
      </w:r>
      <w:r w:rsidR="003148C9">
        <w:rPr>
          <w:lang w:eastAsia="en-US"/>
        </w:rPr>
        <w:t xml:space="preserve">est lui surtout </w:t>
      </w:r>
      <w:r w:rsidR="003148C9">
        <w:t>qui vous g</w:t>
      </w:r>
      <w:r w:rsidR="003148C9">
        <w:rPr>
          <w:lang w:eastAsia="en-US"/>
        </w:rPr>
        <w:t>êne</w:t>
      </w:r>
      <w:r>
        <w:rPr>
          <w:lang w:eastAsia="en-US"/>
        </w:rPr>
        <w:t xml:space="preserve">, </w:t>
      </w:r>
      <w:r w:rsidR="003148C9">
        <w:rPr>
          <w:lang w:eastAsia="en-US"/>
        </w:rPr>
        <w:t>à cause de votre charmante fille</w:t>
      </w:r>
      <w:r>
        <w:rPr>
          <w:lang w:eastAsia="en-US"/>
        </w:rPr>
        <w:t> ?…</w:t>
      </w:r>
    </w:p>
    <w:p w14:paraId="42A500B3" w14:textId="6ED596C8"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 xml:space="preserve">fit </w:t>
      </w:r>
      <w:proofErr w:type="spellStart"/>
      <w:r w:rsidR="003148C9">
        <w:rPr>
          <w:lang w:eastAsia="en-US"/>
        </w:rPr>
        <w:t>Lointier</w:t>
      </w:r>
      <w:proofErr w:type="spellEnd"/>
      <w:r w:rsidR="003148C9">
        <w:rPr>
          <w:lang w:eastAsia="en-US"/>
        </w:rPr>
        <w:t xml:space="preserve"> d</w:t>
      </w:r>
      <w:r>
        <w:rPr>
          <w:lang w:eastAsia="en-US"/>
        </w:rPr>
        <w:t>’</w:t>
      </w:r>
      <w:r w:rsidR="003148C9">
        <w:rPr>
          <w:lang w:eastAsia="en-US"/>
        </w:rPr>
        <w:t>un air distrait</w:t>
      </w:r>
      <w:r>
        <w:rPr>
          <w:lang w:eastAsia="en-US"/>
        </w:rPr>
        <w:t xml:space="preserve"> ; </w:t>
      </w:r>
      <w:r w:rsidR="006C2AE1">
        <w:rPr>
          <w:lang w:eastAsia="en-US"/>
        </w:rPr>
        <w:t>—</w:t>
      </w:r>
      <w:r>
        <w:rPr>
          <w:lang w:eastAsia="en-US"/>
        </w:rPr>
        <w:t xml:space="preserve"> </w:t>
      </w:r>
      <w:r w:rsidR="003148C9">
        <w:rPr>
          <w:lang w:eastAsia="en-US"/>
        </w:rPr>
        <w:t>certes</w:t>
      </w:r>
      <w:r>
        <w:rPr>
          <w:lang w:eastAsia="en-US"/>
        </w:rPr>
        <w:t xml:space="preserve">… </w:t>
      </w:r>
      <w:r w:rsidR="003148C9">
        <w:rPr>
          <w:lang w:eastAsia="en-US"/>
        </w:rPr>
        <w:t>oui</w:t>
      </w:r>
      <w:r>
        <w:rPr>
          <w:lang w:eastAsia="en-US"/>
        </w:rPr>
        <w:t xml:space="preserve">… </w:t>
      </w:r>
      <w:r w:rsidR="003148C9">
        <w:rPr>
          <w:lang w:eastAsia="en-US"/>
        </w:rPr>
        <w:t>oui</w:t>
      </w:r>
      <w:r>
        <w:rPr>
          <w:lang w:eastAsia="en-US"/>
        </w:rPr>
        <w:t>…</w:t>
      </w:r>
    </w:p>
    <w:p w14:paraId="028F7C99" w14:textId="7ACE1EDF" w:rsidR="0046142F" w:rsidRDefault="0046142F" w:rsidP="0046142F">
      <w:pPr>
        <w:rPr>
          <w:lang w:eastAsia="en-US"/>
        </w:rPr>
      </w:pPr>
      <w:r>
        <w:rPr>
          <w:lang w:eastAsia="en-US"/>
        </w:rPr>
        <w:t>— </w:t>
      </w:r>
      <w:r w:rsidR="003148C9">
        <w:rPr>
          <w:lang w:eastAsia="en-US"/>
        </w:rPr>
        <w:t xml:space="preserve">Ce oui-là veut dire </w:t>
      </w:r>
      <w:r w:rsidR="003148C9">
        <w:rPr>
          <w:i/>
          <w:iCs/>
          <w:lang w:eastAsia="en-US"/>
        </w:rPr>
        <w:t>non</w:t>
      </w:r>
      <w:r>
        <w:rPr>
          <w:lang w:eastAsia="en-US"/>
        </w:rPr>
        <w:t xml:space="preserve">, </w:t>
      </w:r>
      <w:r w:rsidR="003148C9">
        <w:rPr>
          <w:lang w:eastAsia="en-US"/>
        </w:rPr>
        <w:t xml:space="preserve">reprit Baptiste </w:t>
      </w:r>
      <w:proofErr w:type="spellStart"/>
      <w:r w:rsidR="003148C9">
        <w:rPr>
          <w:lang w:eastAsia="en-US"/>
        </w:rPr>
        <w:t>Bubart</w:t>
      </w:r>
      <w:proofErr w:type="spellEnd"/>
      <w:r w:rsidR="003148C9">
        <w:rPr>
          <w:lang w:eastAsia="en-US"/>
        </w:rPr>
        <w:t xml:space="preserve"> un peu déconcerté</w:t>
      </w:r>
      <w:r>
        <w:rPr>
          <w:lang w:eastAsia="en-US"/>
        </w:rPr>
        <w:t xml:space="preserve"> ; </w:t>
      </w:r>
      <w:r w:rsidR="006C2AE1">
        <w:rPr>
          <w:lang w:eastAsia="en-US"/>
        </w:rPr>
        <w:t>—</w:t>
      </w:r>
      <w:r>
        <w:rPr>
          <w:lang w:eastAsia="en-US"/>
        </w:rPr>
        <w:t xml:space="preserve"> </w:t>
      </w:r>
      <w:r w:rsidR="003148C9">
        <w:rPr>
          <w:lang w:eastAsia="en-US"/>
        </w:rPr>
        <w:t>soit</w:t>
      </w:r>
      <w:r>
        <w:rPr>
          <w:lang w:eastAsia="en-US"/>
        </w:rPr>
        <w:t xml:space="preserve"> !… </w:t>
      </w:r>
      <w:r w:rsidR="003148C9">
        <w:rPr>
          <w:lang w:eastAsia="en-US"/>
        </w:rPr>
        <w:t>alors c</w:t>
      </w:r>
      <w:r>
        <w:rPr>
          <w:lang w:eastAsia="en-US"/>
        </w:rPr>
        <w:t>’</w:t>
      </w:r>
      <w:r w:rsidR="003148C9">
        <w:rPr>
          <w:lang w:eastAsia="en-US"/>
        </w:rPr>
        <w:t>est la dame elle-même qui vous gêne</w:t>
      </w:r>
      <w:r>
        <w:rPr>
          <w:lang w:eastAsia="en-US"/>
        </w:rPr>
        <w:t xml:space="preserve">… </w:t>
      </w:r>
      <w:r w:rsidR="003148C9">
        <w:rPr>
          <w:lang w:eastAsia="en-US"/>
        </w:rPr>
        <w:t>nous avons une aut</w:t>
      </w:r>
      <w:r w:rsidR="003148C9">
        <w:t>re corde à notre arc</w:t>
      </w:r>
      <w:r>
        <w:rPr>
          <w:lang w:eastAsia="en-US"/>
        </w:rPr>
        <w:t xml:space="preserve"> : </w:t>
      </w:r>
      <w:r w:rsidR="003148C9">
        <w:rPr>
          <w:lang w:eastAsia="en-US"/>
        </w:rPr>
        <w:t>le dépôt de Grièche</w:t>
      </w:r>
      <w:r>
        <w:rPr>
          <w:lang w:eastAsia="en-US"/>
        </w:rPr>
        <w:t xml:space="preserve"> ! </w:t>
      </w:r>
      <w:r w:rsidR="003148C9">
        <w:rPr>
          <w:lang w:eastAsia="en-US"/>
        </w:rPr>
        <w:t>Vous me direz que rien n</w:t>
      </w:r>
      <w:r>
        <w:rPr>
          <w:lang w:eastAsia="en-US"/>
        </w:rPr>
        <w:t>’</w:t>
      </w:r>
      <w:r w:rsidR="003148C9">
        <w:rPr>
          <w:lang w:eastAsia="en-US"/>
        </w:rPr>
        <w:t>indique l</w:t>
      </w:r>
      <w:r>
        <w:rPr>
          <w:lang w:eastAsia="en-US"/>
        </w:rPr>
        <w:t>’</w:t>
      </w:r>
      <w:r w:rsidR="003148C9">
        <w:rPr>
          <w:lang w:eastAsia="en-US"/>
        </w:rPr>
        <w:t>abus de confiance</w:t>
      </w:r>
      <w:r>
        <w:rPr>
          <w:lang w:eastAsia="en-US"/>
        </w:rPr>
        <w:t xml:space="preserve">. </w:t>
      </w:r>
      <w:r w:rsidR="003148C9">
        <w:rPr>
          <w:lang w:eastAsia="en-US"/>
        </w:rPr>
        <w:t>J</w:t>
      </w:r>
      <w:r>
        <w:rPr>
          <w:lang w:eastAsia="en-US"/>
        </w:rPr>
        <w:t>’</w:t>
      </w:r>
      <w:r w:rsidR="003148C9">
        <w:rPr>
          <w:lang w:eastAsia="en-US"/>
        </w:rPr>
        <w:t>irai plus loin que vous</w:t>
      </w:r>
      <w:r>
        <w:rPr>
          <w:lang w:eastAsia="en-US"/>
        </w:rPr>
        <w:t xml:space="preserve"> : </w:t>
      </w:r>
      <w:r w:rsidR="003148C9">
        <w:rPr>
          <w:lang w:eastAsia="en-US"/>
        </w:rPr>
        <w:t>soit qu</w:t>
      </w:r>
      <w:r>
        <w:rPr>
          <w:lang w:eastAsia="en-US"/>
        </w:rPr>
        <w:t>’</w:t>
      </w:r>
      <w:r w:rsidR="003148C9">
        <w:rPr>
          <w:lang w:eastAsia="en-US"/>
        </w:rPr>
        <w:t>elle s</w:t>
      </w:r>
      <w:r>
        <w:rPr>
          <w:lang w:eastAsia="en-US"/>
        </w:rPr>
        <w:t>’</w:t>
      </w:r>
      <w:r w:rsidR="003148C9">
        <w:rPr>
          <w:lang w:eastAsia="en-US"/>
        </w:rPr>
        <w:t xml:space="preserve">appelle </w:t>
      </w:r>
      <w:proofErr w:type="spellStart"/>
      <w:r w:rsidR="003148C9">
        <w:rPr>
          <w:lang w:eastAsia="en-US"/>
        </w:rPr>
        <w:t>Lovely</w:t>
      </w:r>
      <w:proofErr w:type="spellEnd"/>
      <w:r w:rsidR="003148C9">
        <w:rPr>
          <w:lang w:eastAsia="en-US"/>
        </w:rPr>
        <w:t xml:space="preserve"> au théâtre de Diane</w:t>
      </w:r>
      <w:r>
        <w:rPr>
          <w:lang w:eastAsia="en-US"/>
        </w:rPr>
        <w:t xml:space="preserve">, </w:t>
      </w:r>
      <w:r w:rsidR="003148C9">
        <w:rPr>
          <w:lang w:eastAsia="en-US"/>
        </w:rPr>
        <w:t>soit qu</w:t>
      </w:r>
      <w:r>
        <w:rPr>
          <w:lang w:eastAsia="en-US"/>
        </w:rPr>
        <w:t>’</w:t>
      </w:r>
      <w:r w:rsidR="003148C9">
        <w:rPr>
          <w:lang w:eastAsia="en-US"/>
        </w:rPr>
        <w:t>elle se nomme madame de Marans</w:t>
      </w:r>
      <w:r>
        <w:rPr>
          <w:lang w:eastAsia="en-US"/>
        </w:rPr>
        <w:t xml:space="preserve">, </w:t>
      </w:r>
      <w:r w:rsidR="003148C9">
        <w:rPr>
          <w:lang w:eastAsia="en-US"/>
        </w:rPr>
        <w:t>rue du Regard</w:t>
      </w:r>
      <w:r>
        <w:rPr>
          <w:lang w:eastAsia="en-US"/>
        </w:rPr>
        <w:t xml:space="preserve">, </w:t>
      </w:r>
      <w:r w:rsidR="003148C9">
        <w:rPr>
          <w:lang w:eastAsia="en-US"/>
        </w:rPr>
        <w:t>cette femme a une réput</w:t>
      </w:r>
      <w:r w:rsidR="003148C9">
        <w:t>ation de probité inattaquable</w:t>
      </w:r>
      <w:r>
        <w:rPr>
          <w:lang w:eastAsia="en-US"/>
        </w:rPr>
        <w:t xml:space="preserve">. </w:t>
      </w:r>
      <w:r w:rsidR="003148C9">
        <w:rPr>
          <w:lang w:eastAsia="en-US"/>
        </w:rPr>
        <w:t>Je vais plus loin encore</w:t>
      </w:r>
      <w:r>
        <w:rPr>
          <w:lang w:eastAsia="en-US"/>
        </w:rPr>
        <w:t xml:space="preserve"> : </w:t>
      </w:r>
      <w:r w:rsidR="003148C9">
        <w:rPr>
          <w:lang w:eastAsia="en-US"/>
        </w:rPr>
        <w:t>je crois à cette femme</w:t>
      </w:r>
      <w:r>
        <w:rPr>
          <w:lang w:eastAsia="en-US"/>
        </w:rPr>
        <w:t xml:space="preserve">, </w:t>
      </w:r>
      <w:r w:rsidR="003148C9">
        <w:rPr>
          <w:lang w:eastAsia="en-US"/>
        </w:rPr>
        <w:t>moi</w:t>
      </w:r>
      <w:r>
        <w:rPr>
          <w:lang w:eastAsia="en-US"/>
        </w:rPr>
        <w:t xml:space="preserve">, </w:t>
      </w:r>
      <w:r w:rsidR="003148C9">
        <w:rPr>
          <w:lang w:eastAsia="en-US"/>
        </w:rPr>
        <w:t>car je l</w:t>
      </w:r>
      <w:r>
        <w:rPr>
          <w:lang w:eastAsia="en-US"/>
        </w:rPr>
        <w:t>’</w:t>
      </w:r>
      <w:r w:rsidR="003148C9">
        <w:rPr>
          <w:lang w:eastAsia="en-US"/>
        </w:rPr>
        <w:t>ai vue en face de Paoli</w:t>
      </w:r>
      <w:r>
        <w:rPr>
          <w:lang w:eastAsia="en-US"/>
        </w:rPr>
        <w:t xml:space="preserve">, </w:t>
      </w:r>
      <w:r w:rsidR="003148C9">
        <w:rPr>
          <w:lang w:eastAsia="en-US"/>
        </w:rPr>
        <w:t>et c</w:t>
      </w:r>
      <w:r>
        <w:rPr>
          <w:lang w:eastAsia="en-US"/>
        </w:rPr>
        <w:t>’</w:t>
      </w:r>
      <w:r w:rsidR="003148C9">
        <w:rPr>
          <w:lang w:eastAsia="en-US"/>
        </w:rPr>
        <w:t>était très beau</w:t>
      </w:r>
      <w:r>
        <w:rPr>
          <w:lang w:eastAsia="en-US"/>
        </w:rPr>
        <w:t xml:space="preserve">, </w:t>
      </w:r>
      <w:r w:rsidR="003148C9">
        <w:rPr>
          <w:lang w:eastAsia="en-US"/>
        </w:rPr>
        <w:t>ma parole</w:t>
      </w:r>
      <w:r>
        <w:rPr>
          <w:lang w:eastAsia="en-US"/>
        </w:rPr>
        <w:t xml:space="preserve"> !… </w:t>
      </w:r>
      <w:r w:rsidR="003148C9">
        <w:rPr>
          <w:lang w:eastAsia="en-US"/>
        </w:rPr>
        <w:t>Mais elle n</w:t>
      </w:r>
      <w:r>
        <w:rPr>
          <w:lang w:eastAsia="en-US"/>
        </w:rPr>
        <w:t>’</w:t>
      </w:r>
      <w:r w:rsidR="003148C9">
        <w:rPr>
          <w:lang w:eastAsia="en-US"/>
        </w:rPr>
        <w:t>a rien</w:t>
      </w:r>
      <w:r>
        <w:rPr>
          <w:lang w:eastAsia="en-US"/>
        </w:rPr>
        <w:t xml:space="preserve">, </w:t>
      </w:r>
      <w:r w:rsidR="003148C9">
        <w:rPr>
          <w:lang w:eastAsia="en-US"/>
        </w:rPr>
        <w:t>sinon les cinq ou six cents francs par mois qui lui viennent du théâtre</w:t>
      </w:r>
      <w:r>
        <w:rPr>
          <w:lang w:eastAsia="en-US"/>
        </w:rPr>
        <w:t xml:space="preserve"> ; </w:t>
      </w:r>
      <w:r w:rsidR="003148C9">
        <w:rPr>
          <w:lang w:eastAsia="en-US"/>
        </w:rPr>
        <w:t>et son</w:t>
      </w:r>
      <w:r w:rsidR="003148C9">
        <w:t xml:space="preserve"> fils joue</w:t>
      </w:r>
      <w:r>
        <w:rPr>
          <w:lang w:eastAsia="en-US"/>
        </w:rPr>
        <w:t xml:space="preserve">… </w:t>
      </w:r>
      <w:r w:rsidR="003148C9">
        <w:rPr>
          <w:lang w:eastAsia="en-US"/>
        </w:rPr>
        <w:t>il joue comme un fou</w:t>
      </w:r>
      <w:r>
        <w:rPr>
          <w:lang w:eastAsia="en-US"/>
        </w:rPr>
        <w:t xml:space="preserve"> !… </w:t>
      </w:r>
      <w:r w:rsidR="003148C9">
        <w:rPr>
          <w:lang w:eastAsia="en-US"/>
        </w:rPr>
        <w:t>Quand on en est arrivé au point où je le vois</w:t>
      </w:r>
      <w:r>
        <w:rPr>
          <w:lang w:eastAsia="en-US"/>
        </w:rPr>
        <w:t xml:space="preserve">, </w:t>
      </w:r>
      <w:r w:rsidR="003148C9">
        <w:rPr>
          <w:lang w:eastAsia="en-US"/>
        </w:rPr>
        <w:t>on perd le sens de ce qui est bien</w:t>
      </w:r>
      <w:r>
        <w:rPr>
          <w:lang w:eastAsia="en-US"/>
        </w:rPr>
        <w:t xml:space="preserve">, </w:t>
      </w:r>
      <w:r w:rsidR="003148C9">
        <w:rPr>
          <w:lang w:eastAsia="en-US"/>
        </w:rPr>
        <w:t>on ne sait plus</w:t>
      </w:r>
      <w:r>
        <w:rPr>
          <w:lang w:eastAsia="en-US"/>
        </w:rPr>
        <w:t xml:space="preserve">… </w:t>
      </w:r>
      <w:r w:rsidR="003148C9">
        <w:rPr>
          <w:lang w:eastAsia="en-US"/>
        </w:rPr>
        <w:t>on vole</w:t>
      </w:r>
      <w:r>
        <w:rPr>
          <w:lang w:eastAsia="en-US"/>
        </w:rPr>
        <w:t xml:space="preserve">, </w:t>
      </w:r>
      <w:r w:rsidR="003148C9">
        <w:rPr>
          <w:lang w:eastAsia="en-US"/>
        </w:rPr>
        <w:t>monsieur</w:t>
      </w:r>
      <w:r>
        <w:rPr>
          <w:lang w:eastAsia="en-US"/>
        </w:rPr>
        <w:t xml:space="preserve">, </w:t>
      </w:r>
      <w:r w:rsidR="003148C9">
        <w:rPr>
          <w:lang w:eastAsia="en-US"/>
        </w:rPr>
        <w:t>je prononce le mot à dessein</w:t>
      </w:r>
      <w:r>
        <w:rPr>
          <w:lang w:eastAsia="en-US"/>
        </w:rPr>
        <w:t xml:space="preserve">, </w:t>
      </w:r>
      <w:r w:rsidR="003148C9">
        <w:rPr>
          <w:lang w:eastAsia="en-US"/>
        </w:rPr>
        <w:t>on vole</w:t>
      </w:r>
      <w:r>
        <w:rPr>
          <w:lang w:eastAsia="en-US"/>
        </w:rPr>
        <w:t xml:space="preserve">, </w:t>
      </w:r>
      <w:proofErr w:type="spellStart"/>
      <w:r w:rsidR="003148C9">
        <w:rPr>
          <w:lang w:eastAsia="en-US"/>
        </w:rPr>
        <w:t>fût-on</w:t>
      </w:r>
      <w:proofErr w:type="spellEnd"/>
      <w:r w:rsidR="003148C9">
        <w:rPr>
          <w:lang w:eastAsia="en-US"/>
        </w:rPr>
        <w:t xml:space="preserve"> prince</w:t>
      </w:r>
      <w:r>
        <w:rPr>
          <w:lang w:eastAsia="en-US"/>
        </w:rPr>
        <w:t xml:space="preserve">, </w:t>
      </w:r>
      <w:r w:rsidR="003148C9">
        <w:rPr>
          <w:lang w:eastAsia="en-US"/>
        </w:rPr>
        <w:t>pardieu</w:t>
      </w:r>
      <w:r>
        <w:rPr>
          <w:lang w:eastAsia="en-US"/>
        </w:rPr>
        <w:t xml:space="preserve"> ! </w:t>
      </w:r>
      <w:r w:rsidR="003148C9">
        <w:rPr>
          <w:lang w:eastAsia="en-US"/>
        </w:rPr>
        <w:t>on vole comme un forçat libéré</w:t>
      </w:r>
      <w:r>
        <w:rPr>
          <w:lang w:eastAsia="en-US"/>
        </w:rPr>
        <w:t xml:space="preserve"> ! </w:t>
      </w:r>
      <w:r w:rsidR="003148C9">
        <w:rPr>
          <w:lang w:eastAsia="en-US"/>
        </w:rPr>
        <w:t>on v</w:t>
      </w:r>
      <w:r w:rsidR="003148C9">
        <w:t>ole sans mesure et sans ve</w:t>
      </w:r>
      <w:r w:rsidR="003148C9">
        <w:rPr>
          <w:lang w:eastAsia="en-US"/>
        </w:rPr>
        <w:t>rgogne</w:t>
      </w:r>
      <w:r>
        <w:rPr>
          <w:lang w:eastAsia="en-US"/>
        </w:rPr>
        <w:t> !</w:t>
      </w:r>
    </w:p>
    <w:p w14:paraId="35C4AE01" w14:textId="580925B9" w:rsidR="0046142F" w:rsidRDefault="0046142F" w:rsidP="0046142F">
      <w:pPr>
        <w:rPr>
          <w:lang w:eastAsia="en-US"/>
        </w:rPr>
      </w:pPr>
      <w:r>
        <w:rPr>
          <w:lang w:eastAsia="en-US"/>
        </w:rPr>
        <w:t>M. </w:t>
      </w:r>
      <w:r w:rsidR="003148C9">
        <w:rPr>
          <w:lang w:eastAsia="en-US"/>
        </w:rPr>
        <w:t>Baptiste comptait faire de l</w:t>
      </w:r>
      <w:r>
        <w:rPr>
          <w:lang w:eastAsia="en-US"/>
        </w:rPr>
        <w:t>’</w:t>
      </w:r>
      <w:r w:rsidR="003148C9">
        <w:rPr>
          <w:lang w:eastAsia="en-US"/>
        </w:rPr>
        <w:t>effet</w:t>
      </w:r>
      <w:r>
        <w:rPr>
          <w:lang w:eastAsia="en-US"/>
        </w:rPr>
        <w:t xml:space="preserve">. </w:t>
      </w:r>
      <w:r w:rsidR="003148C9">
        <w:rPr>
          <w:lang w:eastAsia="en-US"/>
        </w:rPr>
        <w:t>Il se trompa</w:t>
      </w:r>
      <w:r>
        <w:rPr>
          <w:lang w:eastAsia="en-US"/>
        </w:rPr>
        <w:t xml:space="preserve">. </w:t>
      </w:r>
      <w:r w:rsidR="006C2AE1">
        <w:rPr>
          <w:lang w:eastAsia="en-US"/>
        </w:rPr>
        <w:t>—</w:t>
      </w:r>
      <w:r>
        <w:rPr>
          <w:lang w:eastAsia="en-US"/>
        </w:rPr>
        <w:t xml:space="preserve"> </w:t>
      </w:r>
      <w:proofErr w:type="spellStart"/>
      <w:r w:rsidR="003148C9">
        <w:rPr>
          <w:lang w:eastAsia="en-US"/>
        </w:rPr>
        <w:t>Lointier</w:t>
      </w:r>
      <w:proofErr w:type="spellEnd"/>
      <w:r w:rsidR="003148C9">
        <w:rPr>
          <w:lang w:eastAsia="en-US"/>
        </w:rPr>
        <w:t xml:space="preserve"> écoutait à peine</w:t>
      </w:r>
      <w:r>
        <w:rPr>
          <w:lang w:eastAsia="en-US"/>
        </w:rPr>
        <w:t>.</w:t>
      </w:r>
    </w:p>
    <w:p w14:paraId="1999671C" w14:textId="77777777" w:rsidR="0046142F" w:rsidRDefault="0046142F" w:rsidP="0046142F">
      <w:pPr>
        <w:rPr>
          <w:lang w:eastAsia="en-US"/>
        </w:rPr>
      </w:pPr>
      <w:r>
        <w:rPr>
          <w:lang w:eastAsia="en-US"/>
        </w:rPr>
        <w:t>— </w:t>
      </w:r>
      <w:r w:rsidR="003148C9">
        <w:rPr>
          <w:lang w:eastAsia="en-US"/>
        </w:rPr>
        <w:t>Diable</w:t>
      </w:r>
      <w:r>
        <w:rPr>
          <w:lang w:eastAsia="en-US"/>
        </w:rPr>
        <w:t xml:space="preserve"> ! </w:t>
      </w:r>
      <w:r w:rsidR="003148C9">
        <w:rPr>
          <w:lang w:eastAsia="en-US"/>
        </w:rPr>
        <w:t>grommela l</w:t>
      </w:r>
      <w:r>
        <w:rPr>
          <w:lang w:eastAsia="en-US"/>
        </w:rPr>
        <w:t>’</w:t>
      </w:r>
      <w:r w:rsidR="003148C9">
        <w:rPr>
          <w:lang w:eastAsia="en-US"/>
        </w:rPr>
        <w:t>ex-</w:t>
      </w:r>
      <w:proofErr w:type="spellStart"/>
      <w:r w:rsidR="003148C9">
        <w:rPr>
          <w:lang w:eastAsia="en-US"/>
        </w:rPr>
        <w:t>Bubart</w:t>
      </w:r>
      <w:proofErr w:type="spellEnd"/>
      <w:r w:rsidR="003148C9">
        <w:rPr>
          <w:lang w:eastAsia="en-US"/>
        </w:rPr>
        <w:t xml:space="preserve"> tout à fait désappointé</w:t>
      </w:r>
      <w:r>
        <w:rPr>
          <w:lang w:eastAsia="en-US"/>
        </w:rPr>
        <w:t xml:space="preserve"> ; </w:t>
      </w:r>
      <w:r w:rsidR="003148C9">
        <w:rPr>
          <w:lang w:eastAsia="en-US"/>
        </w:rPr>
        <w:t>il y a donc autre chose</w:t>
      </w:r>
      <w:r>
        <w:rPr>
          <w:lang w:eastAsia="en-US"/>
        </w:rPr>
        <w:t xml:space="preserve"> ?… </w:t>
      </w:r>
      <w:r w:rsidR="003148C9">
        <w:rPr>
          <w:lang w:eastAsia="en-US"/>
        </w:rPr>
        <w:t>Si je patauge</w:t>
      </w:r>
      <w:r>
        <w:rPr>
          <w:lang w:eastAsia="en-US"/>
        </w:rPr>
        <w:t xml:space="preserve">, </w:t>
      </w:r>
      <w:r w:rsidR="003148C9">
        <w:rPr>
          <w:lang w:eastAsia="en-US"/>
        </w:rPr>
        <w:t>je ferai mieux de m</w:t>
      </w:r>
      <w:r>
        <w:rPr>
          <w:lang w:eastAsia="en-US"/>
        </w:rPr>
        <w:t>’</w:t>
      </w:r>
      <w:r w:rsidR="003148C9">
        <w:rPr>
          <w:lang w:eastAsia="en-US"/>
        </w:rPr>
        <w:t>en aller servir u</w:t>
      </w:r>
      <w:r w:rsidR="003148C9">
        <w:t>ne autre pratique</w:t>
      </w:r>
      <w:r>
        <w:rPr>
          <w:lang w:eastAsia="en-US"/>
        </w:rPr>
        <w:t>…</w:t>
      </w:r>
    </w:p>
    <w:p w14:paraId="281C86F3" w14:textId="77777777" w:rsidR="0046142F" w:rsidRDefault="0046142F" w:rsidP="0046142F">
      <w:pPr>
        <w:rPr>
          <w:lang w:eastAsia="en-US"/>
        </w:rPr>
      </w:pPr>
      <w:r>
        <w:rPr>
          <w:lang w:eastAsia="en-US"/>
        </w:rPr>
        <w:t>— </w:t>
      </w:r>
      <w:r w:rsidR="003148C9">
        <w:rPr>
          <w:lang w:eastAsia="en-US"/>
        </w:rPr>
        <w:t>Restez</w:t>
      </w:r>
      <w:r>
        <w:rPr>
          <w:lang w:eastAsia="en-US"/>
        </w:rPr>
        <w:t xml:space="preserve">, </w:t>
      </w:r>
      <w:r w:rsidR="003148C9">
        <w:rPr>
          <w:lang w:eastAsia="en-US"/>
        </w:rPr>
        <w:t xml:space="preserve">dit </w:t>
      </w:r>
      <w:proofErr w:type="spellStart"/>
      <w:r w:rsidR="003148C9">
        <w:rPr>
          <w:lang w:eastAsia="en-US"/>
        </w:rPr>
        <w:t>Lointier</w:t>
      </w:r>
      <w:proofErr w:type="spellEnd"/>
      <w:r>
        <w:rPr>
          <w:lang w:eastAsia="en-US"/>
        </w:rPr>
        <w:t>.</w:t>
      </w:r>
    </w:p>
    <w:p w14:paraId="50B8F938" w14:textId="7D80FF76" w:rsidR="0046142F" w:rsidRDefault="0046142F" w:rsidP="0046142F">
      <w:pPr>
        <w:rPr>
          <w:lang w:eastAsia="en-US"/>
        </w:rPr>
      </w:pPr>
      <w:r>
        <w:rPr>
          <w:lang w:eastAsia="en-US"/>
        </w:rPr>
        <w:t>— </w:t>
      </w:r>
      <w:r w:rsidR="003148C9">
        <w:rPr>
          <w:lang w:eastAsia="en-US"/>
        </w:rPr>
        <w:t>Je veux bien répliqua Baptiste</w:t>
      </w:r>
      <w:r>
        <w:rPr>
          <w:lang w:eastAsia="en-US"/>
        </w:rPr>
        <w:t xml:space="preserve">, </w:t>
      </w:r>
      <w:r w:rsidR="006C2AE1">
        <w:rPr>
          <w:lang w:eastAsia="en-US"/>
        </w:rPr>
        <w:t>—</w:t>
      </w:r>
      <w:r>
        <w:rPr>
          <w:lang w:eastAsia="en-US"/>
        </w:rPr>
        <w:t xml:space="preserve"> </w:t>
      </w:r>
      <w:r w:rsidR="003148C9">
        <w:rPr>
          <w:lang w:eastAsia="en-US"/>
        </w:rPr>
        <w:t>mais alors</w:t>
      </w:r>
      <w:r>
        <w:rPr>
          <w:lang w:eastAsia="en-US"/>
        </w:rPr>
        <w:t xml:space="preserve">, </w:t>
      </w:r>
      <w:r w:rsidR="003148C9">
        <w:rPr>
          <w:lang w:eastAsia="en-US"/>
        </w:rPr>
        <w:t>mettez-moi au fait en deux temps</w:t>
      </w:r>
      <w:r>
        <w:rPr>
          <w:lang w:eastAsia="en-US"/>
        </w:rPr>
        <w:t xml:space="preserve">, </w:t>
      </w:r>
      <w:r w:rsidR="003148C9">
        <w:rPr>
          <w:lang w:eastAsia="en-US"/>
        </w:rPr>
        <w:t>car je n</w:t>
      </w:r>
      <w:r>
        <w:rPr>
          <w:lang w:eastAsia="en-US"/>
        </w:rPr>
        <w:t>’</w:t>
      </w:r>
      <w:r w:rsidR="003148C9">
        <w:rPr>
          <w:lang w:eastAsia="en-US"/>
        </w:rPr>
        <w:t>aime pas à donner de grands coups d</w:t>
      </w:r>
      <w:r>
        <w:rPr>
          <w:lang w:eastAsia="en-US"/>
        </w:rPr>
        <w:t>’</w:t>
      </w:r>
      <w:r w:rsidR="003148C9">
        <w:rPr>
          <w:lang w:eastAsia="en-US"/>
        </w:rPr>
        <w:t>épée dans l</w:t>
      </w:r>
      <w:r>
        <w:rPr>
          <w:lang w:eastAsia="en-US"/>
        </w:rPr>
        <w:t>’</w:t>
      </w:r>
      <w:r w:rsidR="003148C9">
        <w:rPr>
          <w:lang w:eastAsia="en-US"/>
        </w:rPr>
        <w:t>eau comme je viens de faire tout à l</w:t>
      </w:r>
      <w:r>
        <w:rPr>
          <w:lang w:eastAsia="en-US"/>
        </w:rPr>
        <w:t>’</w:t>
      </w:r>
      <w:r w:rsidR="003148C9">
        <w:rPr>
          <w:lang w:eastAsia="en-US"/>
        </w:rPr>
        <w:t>heure</w:t>
      </w:r>
      <w:r>
        <w:rPr>
          <w:lang w:eastAsia="en-US"/>
        </w:rPr>
        <w:t>.</w:t>
      </w:r>
    </w:p>
    <w:p w14:paraId="53A22621" w14:textId="77777777" w:rsidR="0046142F" w:rsidRDefault="003148C9" w:rsidP="0046142F">
      <w:pPr>
        <w:rPr>
          <w:lang w:eastAsia="en-US"/>
        </w:rPr>
      </w:pPr>
      <w:proofErr w:type="spellStart"/>
      <w:r>
        <w:rPr>
          <w:lang w:eastAsia="en-US"/>
        </w:rPr>
        <w:lastRenderedPageBreak/>
        <w:t>Lointier</w:t>
      </w:r>
      <w:proofErr w:type="spellEnd"/>
      <w:r>
        <w:rPr>
          <w:lang w:eastAsia="en-US"/>
        </w:rPr>
        <w:t xml:space="preserve"> ouvrit la porte du</w:t>
      </w:r>
      <w:r>
        <w:t xml:space="preserve"> salon et jeta un regard tout à l</w:t>
      </w:r>
      <w:r w:rsidR="0046142F">
        <w:rPr>
          <w:lang w:eastAsia="en-US"/>
        </w:rPr>
        <w:t>’</w:t>
      </w:r>
      <w:r>
        <w:rPr>
          <w:lang w:eastAsia="en-US"/>
        </w:rPr>
        <w:t>entour</w:t>
      </w:r>
      <w:r w:rsidR="0046142F">
        <w:rPr>
          <w:lang w:eastAsia="en-US"/>
        </w:rPr>
        <w:t xml:space="preserve">. </w:t>
      </w:r>
      <w:r>
        <w:rPr>
          <w:lang w:eastAsia="en-US"/>
        </w:rPr>
        <w:t>Clémence était partie</w:t>
      </w:r>
      <w:r w:rsidR="0046142F">
        <w:rPr>
          <w:lang w:eastAsia="en-US"/>
        </w:rPr>
        <w:t xml:space="preserve">. </w:t>
      </w:r>
      <w:r>
        <w:rPr>
          <w:lang w:eastAsia="en-US"/>
        </w:rPr>
        <w:t>Il n</w:t>
      </w:r>
      <w:r w:rsidR="0046142F">
        <w:rPr>
          <w:lang w:eastAsia="en-US"/>
        </w:rPr>
        <w:t>’</w:t>
      </w:r>
      <w:r>
        <w:rPr>
          <w:lang w:eastAsia="en-US"/>
        </w:rPr>
        <w:t>y avait plus personne</w:t>
      </w:r>
      <w:r w:rsidR="0046142F">
        <w:rPr>
          <w:lang w:eastAsia="en-US"/>
        </w:rPr>
        <w:t>.</w:t>
      </w:r>
    </w:p>
    <w:p w14:paraId="515F31F3" w14:textId="77777777" w:rsidR="0046142F" w:rsidRDefault="003148C9" w:rsidP="0046142F">
      <w:pPr>
        <w:rPr>
          <w:lang w:eastAsia="en-US"/>
        </w:rPr>
      </w:pPr>
      <w:proofErr w:type="spellStart"/>
      <w:r>
        <w:rPr>
          <w:lang w:eastAsia="en-US"/>
        </w:rPr>
        <w:t>Lointier</w:t>
      </w:r>
      <w:proofErr w:type="spellEnd"/>
      <w:r>
        <w:rPr>
          <w:lang w:eastAsia="en-US"/>
        </w:rPr>
        <w:t xml:space="preserve"> referma la porte</w:t>
      </w:r>
      <w:r w:rsidR="0046142F">
        <w:rPr>
          <w:lang w:eastAsia="en-US"/>
        </w:rPr>
        <w:t xml:space="preserve">, </w:t>
      </w:r>
      <w:r>
        <w:rPr>
          <w:lang w:eastAsia="en-US"/>
        </w:rPr>
        <w:t>y mit le verrou et revint s</w:t>
      </w:r>
      <w:r w:rsidR="0046142F">
        <w:rPr>
          <w:lang w:eastAsia="en-US"/>
        </w:rPr>
        <w:t>’</w:t>
      </w:r>
      <w:r>
        <w:rPr>
          <w:lang w:eastAsia="en-US"/>
        </w:rPr>
        <w:t xml:space="preserve">asseoir auprès de Baptiste </w:t>
      </w:r>
      <w:proofErr w:type="spellStart"/>
      <w:r>
        <w:rPr>
          <w:lang w:eastAsia="en-US"/>
        </w:rPr>
        <w:t>Bubart</w:t>
      </w:r>
      <w:proofErr w:type="spellEnd"/>
      <w:r w:rsidR="0046142F">
        <w:rPr>
          <w:lang w:eastAsia="en-US"/>
        </w:rPr>
        <w:t>.</w:t>
      </w:r>
    </w:p>
    <w:p w14:paraId="097D3518" w14:textId="77777777" w:rsidR="0046142F" w:rsidRDefault="003148C9" w:rsidP="0046142F">
      <w:pPr>
        <w:rPr>
          <w:lang w:eastAsia="en-US"/>
        </w:rPr>
      </w:pPr>
      <w:r>
        <w:rPr>
          <w:lang w:eastAsia="en-US"/>
        </w:rPr>
        <w:t>Cette petite mise en scène avait sa solennité</w:t>
      </w:r>
      <w:r w:rsidR="0046142F">
        <w:rPr>
          <w:lang w:eastAsia="en-US"/>
        </w:rPr>
        <w:t>.</w:t>
      </w:r>
    </w:p>
    <w:p w14:paraId="4BD110A7" w14:textId="77777777" w:rsidR="0046142F" w:rsidRDefault="003148C9" w:rsidP="0046142F">
      <w:pPr>
        <w:rPr>
          <w:lang w:eastAsia="en-US"/>
        </w:rPr>
      </w:pPr>
      <w:proofErr w:type="spellStart"/>
      <w:r>
        <w:rPr>
          <w:lang w:eastAsia="en-US"/>
        </w:rPr>
        <w:t>Bubart</w:t>
      </w:r>
      <w:proofErr w:type="spellEnd"/>
      <w:r>
        <w:rPr>
          <w:lang w:eastAsia="en-US"/>
        </w:rPr>
        <w:t xml:space="preserve"> dressa l</w:t>
      </w:r>
      <w:r w:rsidR="0046142F">
        <w:rPr>
          <w:lang w:eastAsia="en-US"/>
        </w:rPr>
        <w:t>’</w:t>
      </w:r>
      <w:r>
        <w:rPr>
          <w:lang w:eastAsia="en-US"/>
        </w:rPr>
        <w:t>oreille</w:t>
      </w:r>
      <w:r w:rsidR="0046142F">
        <w:rPr>
          <w:lang w:eastAsia="en-US"/>
        </w:rPr>
        <w:t>.</w:t>
      </w:r>
    </w:p>
    <w:p w14:paraId="6685A37E" w14:textId="77777777" w:rsidR="0046142F" w:rsidRDefault="003148C9" w:rsidP="0046142F">
      <w:pPr>
        <w:rPr>
          <w:lang w:eastAsia="en-US"/>
        </w:rPr>
      </w:pPr>
      <w:proofErr w:type="spellStart"/>
      <w:r>
        <w:rPr>
          <w:lang w:eastAsia="en-US"/>
        </w:rPr>
        <w:t>Lointier</w:t>
      </w:r>
      <w:proofErr w:type="spellEnd"/>
      <w:r>
        <w:rPr>
          <w:lang w:eastAsia="en-US"/>
        </w:rPr>
        <w:t xml:space="preserve"> avait tout à fait repris son air douceâtre et mielleux</w:t>
      </w:r>
      <w:r w:rsidR="0046142F">
        <w:rPr>
          <w:lang w:eastAsia="en-US"/>
        </w:rPr>
        <w:t>.</w:t>
      </w:r>
    </w:p>
    <w:p w14:paraId="736043CC" w14:textId="77777777" w:rsidR="0046142F" w:rsidRDefault="0046142F" w:rsidP="0046142F">
      <w:pPr>
        <w:rPr>
          <w:lang w:eastAsia="en-US"/>
        </w:rPr>
      </w:pPr>
      <w:r>
        <w:rPr>
          <w:lang w:eastAsia="en-US"/>
        </w:rPr>
        <w:t>— </w:t>
      </w:r>
      <w:r w:rsidR="003148C9">
        <w:rPr>
          <w:lang w:eastAsia="en-US"/>
        </w:rPr>
        <w:t>Mon bon monsieur Baptiste</w:t>
      </w:r>
      <w:r>
        <w:rPr>
          <w:lang w:eastAsia="en-US"/>
        </w:rPr>
        <w:t xml:space="preserve">, </w:t>
      </w:r>
      <w:r w:rsidR="003148C9">
        <w:rPr>
          <w:lang w:eastAsia="en-US"/>
        </w:rPr>
        <w:t>commença-t-il</w:t>
      </w:r>
      <w:r>
        <w:rPr>
          <w:lang w:eastAsia="en-US"/>
        </w:rPr>
        <w:t xml:space="preserve">, </w:t>
      </w:r>
      <w:r w:rsidR="003148C9">
        <w:rPr>
          <w:lang w:eastAsia="en-US"/>
        </w:rPr>
        <w:t>tout ce que vous venez de dire est la vérité même</w:t>
      </w:r>
      <w:r>
        <w:rPr>
          <w:lang w:eastAsia="en-US"/>
        </w:rPr>
        <w:t xml:space="preserve">… </w:t>
      </w:r>
      <w:r w:rsidR="003148C9">
        <w:rPr>
          <w:lang w:eastAsia="en-US"/>
        </w:rPr>
        <w:t>Seulement</w:t>
      </w:r>
      <w:r>
        <w:rPr>
          <w:lang w:eastAsia="en-US"/>
        </w:rPr>
        <w:t xml:space="preserve">, </w:t>
      </w:r>
      <w:r w:rsidR="003148C9">
        <w:rPr>
          <w:lang w:eastAsia="en-US"/>
        </w:rPr>
        <w:t>cela s</w:t>
      </w:r>
      <w:r>
        <w:rPr>
          <w:lang w:eastAsia="en-US"/>
        </w:rPr>
        <w:t>’</w:t>
      </w:r>
      <w:r w:rsidR="003148C9">
        <w:rPr>
          <w:lang w:eastAsia="en-US"/>
        </w:rPr>
        <w:t>applique à faux</w:t>
      </w:r>
      <w:r>
        <w:rPr>
          <w:lang w:eastAsia="en-US"/>
        </w:rPr>
        <w:t xml:space="preserve">… </w:t>
      </w:r>
      <w:r w:rsidR="003148C9">
        <w:rPr>
          <w:lang w:eastAsia="en-US"/>
        </w:rPr>
        <w:t>Je ne prétends pas que nous ne puissions user à l</w:t>
      </w:r>
      <w:r>
        <w:rPr>
          <w:lang w:eastAsia="en-US"/>
        </w:rPr>
        <w:t>’</w:t>
      </w:r>
      <w:r w:rsidR="003148C9">
        <w:rPr>
          <w:lang w:eastAsia="en-US"/>
        </w:rPr>
        <w:t>occasio</w:t>
      </w:r>
      <w:r w:rsidR="003148C9">
        <w:t>n de quelque moyen analogue</w:t>
      </w:r>
      <w:r>
        <w:rPr>
          <w:lang w:eastAsia="en-US"/>
        </w:rPr>
        <w:t xml:space="preserve">…, </w:t>
      </w:r>
      <w:r w:rsidR="003148C9">
        <w:rPr>
          <w:lang w:eastAsia="en-US"/>
        </w:rPr>
        <w:t>mais</w:t>
      </w:r>
      <w:r>
        <w:rPr>
          <w:lang w:eastAsia="en-US"/>
        </w:rPr>
        <w:t xml:space="preserve">, </w:t>
      </w:r>
      <w:r w:rsidR="003148C9">
        <w:rPr>
          <w:lang w:eastAsia="en-US"/>
        </w:rPr>
        <w:t>voyez-vous</w:t>
      </w:r>
      <w:r>
        <w:rPr>
          <w:lang w:eastAsia="en-US"/>
        </w:rPr>
        <w:t xml:space="preserve">, </w:t>
      </w:r>
      <w:r w:rsidR="003148C9">
        <w:rPr>
          <w:lang w:eastAsia="en-US"/>
        </w:rPr>
        <w:t>je suis pour le moment un homme étourdi</w:t>
      </w:r>
      <w:r>
        <w:rPr>
          <w:lang w:eastAsia="en-US"/>
        </w:rPr>
        <w:t xml:space="preserve">, </w:t>
      </w:r>
      <w:r w:rsidR="003148C9">
        <w:rPr>
          <w:lang w:eastAsia="en-US"/>
        </w:rPr>
        <w:t>ahuri</w:t>
      </w:r>
      <w:r>
        <w:rPr>
          <w:lang w:eastAsia="en-US"/>
        </w:rPr>
        <w:t xml:space="preserve">, </w:t>
      </w:r>
      <w:r w:rsidR="003148C9">
        <w:rPr>
          <w:lang w:eastAsia="en-US"/>
        </w:rPr>
        <w:t>terrassé</w:t>
      </w:r>
      <w:r>
        <w:rPr>
          <w:lang w:eastAsia="en-US"/>
        </w:rPr>
        <w:t xml:space="preserve">… </w:t>
      </w:r>
      <w:r w:rsidR="003148C9">
        <w:rPr>
          <w:lang w:eastAsia="en-US"/>
        </w:rPr>
        <w:t>Vous m</w:t>
      </w:r>
      <w:r>
        <w:rPr>
          <w:lang w:eastAsia="en-US"/>
        </w:rPr>
        <w:t>’</w:t>
      </w:r>
      <w:r w:rsidR="003148C9">
        <w:rPr>
          <w:lang w:eastAsia="en-US"/>
        </w:rPr>
        <w:t>avez donné un coup de marteau sur la tête</w:t>
      </w:r>
      <w:r>
        <w:rPr>
          <w:lang w:eastAsia="en-US"/>
        </w:rPr>
        <w:t>…</w:t>
      </w:r>
    </w:p>
    <w:p w14:paraId="12B38121" w14:textId="77777777" w:rsidR="0046142F" w:rsidRDefault="0046142F" w:rsidP="0046142F">
      <w:pPr>
        <w:rPr>
          <w:lang w:eastAsia="en-US"/>
        </w:rPr>
      </w:pPr>
      <w:r>
        <w:rPr>
          <w:lang w:eastAsia="en-US"/>
        </w:rPr>
        <w:t>— </w:t>
      </w:r>
      <w:r w:rsidR="003148C9">
        <w:rPr>
          <w:lang w:eastAsia="en-US"/>
        </w:rPr>
        <w:t>Mais comment cela</w:t>
      </w:r>
      <w:r>
        <w:rPr>
          <w:lang w:eastAsia="en-US"/>
        </w:rPr>
        <w:t xml:space="preserve"> ? </w:t>
      </w:r>
      <w:r w:rsidR="003148C9">
        <w:rPr>
          <w:lang w:eastAsia="en-US"/>
        </w:rPr>
        <w:t xml:space="preserve">interrompit </w:t>
      </w:r>
      <w:proofErr w:type="spellStart"/>
      <w:r w:rsidR="003148C9">
        <w:rPr>
          <w:lang w:eastAsia="en-US"/>
        </w:rPr>
        <w:t>Bubart</w:t>
      </w:r>
      <w:proofErr w:type="spellEnd"/>
      <w:r>
        <w:rPr>
          <w:lang w:eastAsia="en-US"/>
        </w:rPr>
        <w:t xml:space="preserve"> ; </w:t>
      </w:r>
      <w:r w:rsidR="003148C9">
        <w:rPr>
          <w:lang w:eastAsia="en-US"/>
        </w:rPr>
        <w:t>quand le diable y serait</w:t>
      </w:r>
      <w:r>
        <w:rPr>
          <w:lang w:eastAsia="en-US"/>
        </w:rPr>
        <w:t xml:space="preserve">, </w:t>
      </w:r>
      <w:r w:rsidR="003148C9">
        <w:rPr>
          <w:lang w:eastAsia="en-US"/>
        </w:rPr>
        <w:t>comment cela</w:t>
      </w:r>
      <w:r>
        <w:rPr>
          <w:lang w:eastAsia="en-US"/>
        </w:rPr>
        <w:t> ?</w:t>
      </w:r>
    </w:p>
    <w:p w14:paraId="072F52FF"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 xml:space="preserve">avais mon </w:t>
      </w:r>
      <w:r w:rsidR="003148C9">
        <w:t>plan tout fait</w:t>
      </w:r>
      <w:r>
        <w:rPr>
          <w:lang w:eastAsia="en-US"/>
        </w:rPr>
        <w:t xml:space="preserve">, </w:t>
      </w:r>
      <w:r w:rsidR="003148C9">
        <w:rPr>
          <w:lang w:eastAsia="en-US"/>
        </w:rPr>
        <w:t xml:space="preserve">répliqua </w:t>
      </w:r>
      <w:proofErr w:type="spellStart"/>
      <w:r w:rsidR="003148C9">
        <w:rPr>
          <w:lang w:eastAsia="en-US"/>
        </w:rPr>
        <w:t>Lointier</w:t>
      </w:r>
      <w:proofErr w:type="spellEnd"/>
      <w:r>
        <w:rPr>
          <w:lang w:eastAsia="en-US"/>
        </w:rPr>
        <w:t xml:space="preserve"> ; </w:t>
      </w:r>
      <w:r w:rsidR="003148C9">
        <w:rPr>
          <w:lang w:eastAsia="en-US"/>
        </w:rPr>
        <w:t>je voulais changer complètement de batteries</w:t>
      </w:r>
      <w:r>
        <w:rPr>
          <w:lang w:eastAsia="en-US"/>
        </w:rPr>
        <w:t xml:space="preserve">, </w:t>
      </w:r>
      <w:r w:rsidR="003148C9">
        <w:rPr>
          <w:lang w:eastAsia="en-US"/>
        </w:rPr>
        <w:t>introduire Clémence chez madame de Marans</w:t>
      </w:r>
      <w:r>
        <w:rPr>
          <w:lang w:eastAsia="en-US"/>
        </w:rPr>
        <w:t>…</w:t>
      </w:r>
    </w:p>
    <w:p w14:paraId="4C25F7E8" w14:textId="77777777" w:rsidR="0046142F" w:rsidRDefault="0046142F" w:rsidP="0046142F">
      <w:pPr>
        <w:rPr>
          <w:lang w:eastAsia="en-US"/>
        </w:rPr>
      </w:pPr>
      <w:r>
        <w:rPr>
          <w:lang w:eastAsia="en-US"/>
        </w:rPr>
        <w:t>— </w:t>
      </w:r>
      <w:r w:rsidR="003148C9">
        <w:rPr>
          <w:lang w:eastAsia="en-US"/>
        </w:rPr>
        <w:t>Pourquoi faire</w:t>
      </w:r>
      <w:r>
        <w:rPr>
          <w:lang w:eastAsia="en-US"/>
        </w:rPr>
        <w:t> ?</w:t>
      </w:r>
    </w:p>
    <w:p w14:paraId="273DE8F6" w14:textId="77777777" w:rsidR="0046142F" w:rsidRDefault="003148C9" w:rsidP="0046142F">
      <w:pPr>
        <w:rPr>
          <w:lang w:eastAsia="en-US"/>
        </w:rPr>
      </w:pPr>
      <w:proofErr w:type="spellStart"/>
      <w:r>
        <w:rPr>
          <w:lang w:eastAsia="en-US"/>
        </w:rPr>
        <w:t>Lointier</w:t>
      </w:r>
      <w:proofErr w:type="spellEnd"/>
      <w:r>
        <w:rPr>
          <w:lang w:eastAsia="en-US"/>
        </w:rPr>
        <w:t xml:space="preserve"> hésita</w:t>
      </w:r>
      <w:r w:rsidR="0046142F">
        <w:rPr>
          <w:lang w:eastAsia="en-US"/>
        </w:rPr>
        <w:t>.</w:t>
      </w:r>
    </w:p>
    <w:p w14:paraId="766B65DE" w14:textId="77777777" w:rsidR="0046142F" w:rsidRDefault="0046142F" w:rsidP="0046142F">
      <w:pPr>
        <w:rPr>
          <w:lang w:eastAsia="en-US"/>
        </w:rPr>
      </w:pPr>
      <w:r>
        <w:rPr>
          <w:lang w:eastAsia="en-US"/>
        </w:rPr>
        <w:t>— </w:t>
      </w:r>
      <w:r w:rsidR="003148C9">
        <w:rPr>
          <w:lang w:eastAsia="en-US"/>
        </w:rPr>
        <w:t>Écoutez</w:t>
      </w:r>
      <w:r>
        <w:rPr>
          <w:lang w:eastAsia="en-US"/>
        </w:rPr>
        <w:t xml:space="preserve"> ! </w:t>
      </w:r>
      <w:r w:rsidR="003148C9">
        <w:rPr>
          <w:lang w:eastAsia="en-US"/>
        </w:rPr>
        <w:t>prononça-t-il sans lever les yeux</w:t>
      </w:r>
      <w:r>
        <w:rPr>
          <w:lang w:eastAsia="en-US"/>
        </w:rPr>
        <w:t xml:space="preserve">, </w:t>
      </w:r>
      <w:r w:rsidR="003148C9">
        <w:rPr>
          <w:lang w:eastAsia="en-US"/>
        </w:rPr>
        <w:t>êtes-vous homme à tenter un grand coup</w:t>
      </w:r>
      <w:r>
        <w:rPr>
          <w:lang w:eastAsia="en-US"/>
        </w:rPr>
        <w:t> ?</w:t>
      </w:r>
    </w:p>
    <w:p w14:paraId="75373DB3" w14:textId="77777777" w:rsidR="0046142F" w:rsidRDefault="0046142F" w:rsidP="0046142F">
      <w:pPr>
        <w:rPr>
          <w:lang w:eastAsia="en-US"/>
        </w:rPr>
      </w:pPr>
      <w:r>
        <w:rPr>
          <w:lang w:eastAsia="en-US"/>
        </w:rPr>
        <w:t>— </w:t>
      </w:r>
      <w:r w:rsidR="003148C9">
        <w:rPr>
          <w:lang w:eastAsia="en-US"/>
        </w:rPr>
        <w:t>Ç</w:t>
      </w:r>
      <w:r w:rsidR="003148C9">
        <w:t>a dépend</w:t>
      </w:r>
      <w:r>
        <w:rPr>
          <w:lang w:eastAsia="en-US"/>
        </w:rPr>
        <w:t xml:space="preserve">, </w:t>
      </w:r>
      <w:r w:rsidR="003148C9">
        <w:rPr>
          <w:lang w:eastAsia="en-US"/>
        </w:rPr>
        <w:t xml:space="preserve">répondit </w:t>
      </w:r>
      <w:proofErr w:type="spellStart"/>
      <w:r w:rsidR="003148C9">
        <w:rPr>
          <w:lang w:eastAsia="en-US"/>
        </w:rPr>
        <w:t>Bubart</w:t>
      </w:r>
      <w:proofErr w:type="spellEnd"/>
      <w:r>
        <w:rPr>
          <w:lang w:eastAsia="en-US"/>
        </w:rPr>
        <w:t>.</w:t>
      </w:r>
    </w:p>
    <w:p w14:paraId="33616B1D" w14:textId="77777777" w:rsidR="0046142F" w:rsidRDefault="0046142F" w:rsidP="0046142F">
      <w:pPr>
        <w:rPr>
          <w:lang w:eastAsia="en-US"/>
        </w:rPr>
      </w:pPr>
      <w:r>
        <w:rPr>
          <w:lang w:eastAsia="en-US"/>
        </w:rPr>
        <w:t>— </w:t>
      </w:r>
      <w:r w:rsidR="003148C9">
        <w:rPr>
          <w:lang w:eastAsia="en-US"/>
        </w:rPr>
        <w:t>De quoi ça dépend-il</w:t>
      </w:r>
      <w:r>
        <w:rPr>
          <w:lang w:eastAsia="en-US"/>
        </w:rPr>
        <w:t> ?</w:t>
      </w:r>
    </w:p>
    <w:p w14:paraId="136B2245" w14:textId="77777777" w:rsidR="0046142F" w:rsidRDefault="0046142F" w:rsidP="0046142F">
      <w:pPr>
        <w:rPr>
          <w:lang w:eastAsia="en-US"/>
        </w:rPr>
      </w:pPr>
      <w:r>
        <w:rPr>
          <w:lang w:eastAsia="en-US"/>
        </w:rPr>
        <w:t>— </w:t>
      </w:r>
      <w:r w:rsidR="003148C9">
        <w:rPr>
          <w:lang w:eastAsia="en-US"/>
        </w:rPr>
        <w:t>Des difficultés à vaincre et du prix à recevoir</w:t>
      </w:r>
      <w:r>
        <w:rPr>
          <w:lang w:eastAsia="en-US"/>
        </w:rPr>
        <w:t>.</w:t>
      </w:r>
    </w:p>
    <w:p w14:paraId="14284F2E" w14:textId="77777777" w:rsidR="0046142F" w:rsidRDefault="0046142F" w:rsidP="0046142F">
      <w:pPr>
        <w:rPr>
          <w:lang w:eastAsia="en-US"/>
        </w:rPr>
      </w:pPr>
      <w:r>
        <w:rPr>
          <w:lang w:eastAsia="en-US"/>
        </w:rPr>
        <w:lastRenderedPageBreak/>
        <w:t>— </w:t>
      </w:r>
      <w:r w:rsidR="003148C9">
        <w:rPr>
          <w:lang w:eastAsia="en-US"/>
        </w:rPr>
        <w:t>Le prix peut-il compenser les difficultés</w:t>
      </w:r>
      <w:r>
        <w:rPr>
          <w:lang w:eastAsia="en-US"/>
        </w:rPr>
        <w:t> ?</w:t>
      </w:r>
    </w:p>
    <w:p w14:paraId="5FE96B8C" w14:textId="77777777" w:rsidR="0046142F" w:rsidRDefault="0046142F" w:rsidP="0046142F">
      <w:pPr>
        <w:rPr>
          <w:lang w:eastAsia="en-US"/>
        </w:rPr>
      </w:pPr>
      <w:r>
        <w:rPr>
          <w:lang w:eastAsia="en-US"/>
        </w:rPr>
        <w:t>— </w:t>
      </w:r>
      <w:r w:rsidR="003148C9">
        <w:rPr>
          <w:lang w:eastAsia="en-US"/>
        </w:rPr>
        <w:t>Toujours</w:t>
      </w:r>
      <w:r>
        <w:rPr>
          <w:lang w:eastAsia="en-US"/>
        </w:rPr>
        <w:t>.</w:t>
      </w:r>
    </w:p>
    <w:p w14:paraId="77F354BC"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le prix est une fortune</w:t>
      </w:r>
      <w:r>
        <w:rPr>
          <w:lang w:eastAsia="en-US"/>
        </w:rPr>
        <w:t xml:space="preserve">, </w:t>
      </w:r>
      <w:r w:rsidR="003148C9">
        <w:rPr>
          <w:lang w:eastAsia="en-US"/>
        </w:rPr>
        <w:t>monsieur Baptiste</w:t>
      </w:r>
      <w:r>
        <w:rPr>
          <w:lang w:eastAsia="en-US"/>
        </w:rPr>
        <w:t xml:space="preserve">… </w:t>
      </w:r>
      <w:r w:rsidR="003148C9">
        <w:rPr>
          <w:lang w:eastAsia="en-US"/>
        </w:rPr>
        <w:t>mais il faut risquer le bagne ou l</w:t>
      </w:r>
      <w:r>
        <w:rPr>
          <w:lang w:eastAsia="en-US"/>
        </w:rPr>
        <w:t>’</w:t>
      </w:r>
      <w:r w:rsidR="003148C9">
        <w:rPr>
          <w:lang w:eastAsia="en-US"/>
        </w:rPr>
        <w:t>échafaud</w:t>
      </w:r>
      <w:r>
        <w:rPr>
          <w:lang w:eastAsia="en-US"/>
        </w:rPr>
        <w:t>.</w:t>
      </w:r>
    </w:p>
    <w:p w14:paraId="10D9BC6D" w14:textId="77777777" w:rsidR="0046142F" w:rsidRDefault="003148C9" w:rsidP="0046142F">
      <w:pPr>
        <w:rPr>
          <w:lang w:eastAsia="en-US"/>
        </w:rPr>
      </w:pPr>
      <w:r>
        <w:rPr>
          <w:lang w:eastAsia="en-US"/>
        </w:rPr>
        <w:t>L</w:t>
      </w:r>
      <w:r w:rsidR="0046142F">
        <w:rPr>
          <w:lang w:eastAsia="en-US"/>
        </w:rPr>
        <w:t>’</w:t>
      </w:r>
      <w:r>
        <w:rPr>
          <w:lang w:eastAsia="en-US"/>
        </w:rPr>
        <w:t>homme aux lunettes bleues ne broncha pas</w:t>
      </w:r>
      <w:r w:rsidR="0046142F">
        <w:rPr>
          <w:lang w:eastAsia="en-US"/>
        </w:rPr>
        <w:t>.</w:t>
      </w:r>
    </w:p>
    <w:p w14:paraId="0298ACBE" w14:textId="77777777" w:rsidR="0046142F" w:rsidRDefault="0046142F" w:rsidP="0046142F">
      <w:pPr>
        <w:rPr>
          <w:lang w:eastAsia="en-US"/>
        </w:rPr>
      </w:pPr>
      <w:r>
        <w:rPr>
          <w:lang w:eastAsia="en-US"/>
        </w:rPr>
        <w:t>— </w:t>
      </w:r>
      <w:r w:rsidR="003148C9">
        <w:rPr>
          <w:lang w:eastAsia="en-US"/>
        </w:rPr>
        <w:t>Allez</w:t>
      </w:r>
      <w:r>
        <w:rPr>
          <w:lang w:eastAsia="en-US"/>
        </w:rPr>
        <w:t xml:space="preserve"> !… </w:t>
      </w:r>
      <w:r w:rsidR="003148C9">
        <w:rPr>
          <w:lang w:eastAsia="en-US"/>
        </w:rPr>
        <w:t>dit-il</w:t>
      </w:r>
      <w:r>
        <w:rPr>
          <w:lang w:eastAsia="en-US"/>
        </w:rPr>
        <w:t>.</w:t>
      </w:r>
    </w:p>
    <w:p w14:paraId="2A35EB26" w14:textId="0AA90F11" w:rsidR="0046142F" w:rsidRDefault="0046142F" w:rsidP="0046142F">
      <w:pPr>
        <w:rPr>
          <w:lang w:eastAsia="en-US"/>
        </w:rPr>
      </w:pPr>
      <w:r>
        <w:rPr>
          <w:lang w:eastAsia="en-US"/>
        </w:rPr>
        <w:t>— </w:t>
      </w:r>
      <w:r w:rsidR="003148C9">
        <w:rPr>
          <w:lang w:eastAsia="en-US"/>
        </w:rPr>
        <w:t>Je vais vous exposer ma situation en deux mots</w:t>
      </w:r>
      <w:r>
        <w:rPr>
          <w:lang w:eastAsia="en-US"/>
        </w:rPr>
        <w:t xml:space="preserve">, </w:t>
      </w:r>
      <w:r w:rsidR="003148C9">
        <w:rPr>
          <w:lang w:eastAsia="en-US"/>
        </w:rPr>
        <w:t xml:space="preserve">reprit André </w:t>
      </w:r>
      <w:proofErr w:type="spellStart"/>
      <w:r w:rsidR="003148C9">
        <w:rPr>
          <w:lang w:eastAsia="en-US"/>
        </w:rPr>
        <w:t>Lointier</w:t>
      </w:r>
      <w:proofErr w:type="spellEnd"/>
      <w:r>
        <w:rPr>
          <w:lang w:eastAsia="en-US"/>
        </w:rPr>
        <w:t xml:space="preserve">. </w:t>
      </w:r>
      <w:r w:rsidR="006C2AE1">
        <w:rPr>
          <w:lang w:eastAsia="en-US"/>
        </w:rPr>
        <w:t>—</w:t>
      </w:r>
      <w:r>
        <w:rPr>
          <w:lang w:eastAsia="en-US"/>
        </w:rPr>
        <w:t xml:space="preserve"> </w:t>
      </w:r>
      <w:r w:rsidR="003148C9">
        <w:rPr>
          <w:lang w:eastAsia="en-US"/>
        </w:rPr>
        <w:t>En faisant disparaître une femme</w:t>
      </w:r>
      <w:r>
        <w:rPr>
          <w:lang w:eastAsia="en-US"/>
        </w:rPr>
        <w:t xml:space="preserve">, </w:t>
      </w:r>
      <w:r w:rsidR="003148C9">
        <w:rPr>
          <w:lang w:eastAsia="en-US"/>
        </w:rPr>
        <w:t>j</w:t>
      </w:r>
      <w:r>
        <w:rPr>
          <w:lang w:eastAsia="en-US"/>
        </w:rPr>
        <w:t>’</w:t>
      </w:r>
      <w:r w:rsidR="003148C9">
        <w:rPr>
          <w:lang w:eastAsia="en-US"/>
        </w:rPr>
        <w:t>hérite de quatre à cinq cent mille francs</w:t>
      </w:r>
      <w:r>
        <w:rPr>
          <w:lang w:eastAsia="en-US"/>
        </w:rPr>
        <w:t xml:space="preserve">… </w:t>
      </w:r>
      <w:r w:rsidR="003148C9">
        <w:rPr>
          <w:lang w:eastAsia="en-US"/>
        </w:rPr>
        <w:t>c</w:t>
      </w:r>
      <w:r>
        <w:rPr>
          <w:lang w:eastAsia="en-US"/>
        </w:rPr>
        <w:t>’</w:t>
      </w:r>
      <w:r w:rsidR="003148C9">
        <w:rPr>
          <w:lang w:eastAsia="en-US"/>
        </w:rPr>
        <w:t>est un des côtés de l</w:t>
      </w:r>
      <w:r>
        <w:rPr>
          <w:lang w:eastAsia="en-US"/>
        </w:rPr>
        <w:t>’</w:t>
      </w:r>
      <w:r w:rsidR="003148C9">
        <w:rPr>
          <w:lang w:eastAsia="en-US"/>
        </w:rPr>
        <w:t>a</w:t>
      </w:r>
      <w:r w:rsidR="003148C9">
        <w:t>ffaire</w:t>
      </w:r>
      <w:r>
        <w:rPr>
          <w:lang w:eastAsia="en-US"/>
        </w:rPr>
        <w:t>.</w:t>
      </w:r>
    </w:p>
    <w:p w14:paraId="79AEC9BB" w14:textId="77777777" w:rsidR="0046142F" w:rsidRDefault="0046142F" w:rsidP="0046142F">
      <w:pPr>
        <w:rPr>
          <w:lang w:eastAsia="en-US"/>
        </w:rPr>
      </w:pPr>
      <w:r>
        <w:rPr>
          <w:lang w:eastAsia="en-US"/>
        </w:rPr>
        <w:t>— </w:t>
      </w:r>
      <w:r w:rsidR="003148C9">
        <w:rPr>
          <w:lang w:eastAsia="en-US"/>
        </w:rPr>
        <w:t>Comptant</w:t>
      </w:r>
      <w:r>
        <w:rPr>
          <w:lang w:eastAsia="en-US"/>
        </w:rPr>
        <w:t xml:space="preserve">, </w:t>
      </w:r>
      <w:r w:rsidR="003148C9">
        <w:rPr>
          <w:lang w:eastAsia="en-US"/>
        </w:rPr>
        <w:t>ces cinq cent mille francs</w:t>
      </w:r>
      <w:r>
        <w:rPr>
          <w:lang w:eastAsia="en-US"/>
        </w:rPr>
        <w:t> ?</w:t>
      </w:r>
    </w:p>
    <w:p w14:paraId="1A251EFC" w14:textId="77777777" w:rsidR="0046142F" w:rsidRDefault="0046142F" w:rsidP="0046142F">
      <w:pPr>
        <w:rPr>
          <w:lang w:eastAsia="en-US"/>
        </w:rPr>
      </w:pPr>
      <w:r>
        <w:rPr>
          <w:lang w:eastAsia="en-US"/>
        </w:rPr>
        <w:t>— </w:t>
      </w:r>
      <w:r w:rsidR="003148C9">
        <w:rPr>
          <w:lang w:eastAsia="en-US"/>
        </w:rPr>
        <w:t>Comptant</w:t>
      </w:r>
      <w:r>
        <w:rPr>
          <w:lang w:eastAsia="en-US"/>
        </w:rPr>
        <w:t>.</w:t>
      </w:r>
    </w:p>
    <w:p w14:paraId="4AB09CD8" w14:textId="77777777" w:rsidR="0046142F" w:rsidRDefault="0046142F" w:rsidP="0046142F">
      <w:pPr>
        <w:rPr>
          <w:lang w:eastAsia="en-US"/>
        </w:rPr>
      </w:pPr>
      <w:r>
        <w:rPr>
          <w:lang w:eastAsia="en-US"/>
        </w:rPr>
        <w:t>— </w:t>
      </w:r>
      <w:r w:rsidR="003148C9">
        <w:rPr>
          <w:lang w:eastAsia="en-US"/>
        </w:rPr>
        <w:t>Voyons l</w:t>
      </w:r>
      <w:r>
        <w:rPr>
          <w:lang w:eastAsia="en-US"/>
        </w:rPr>
        <w:t>’</w:t>
      </w:r>
      <w:r w:rsidR="003148C9">
        <w:rPr>
          <w:lang w:eastAsia="en-US"/>
        </w:rPr>
        <w:t>autre côté de l</w:t>
      </w:r>
      <w:r>
        <w:rPr>
          <w:lang w:eastAsia="en-US"/>
        </w:rPr>
        <w:t>’</w:t>
      </w:r>
      <w:r w:rsidR="003148C9">
        <w:rPr>
          <w:lang w:eastAsia="en-US"/>
        </w:rPr>
        <w:t>affaire</w:t>
      </w:r>
      <w:r>
        <w:rPr>
          <w:lang w:eastAsia="en-US"/>
        </w:rPr>
        <w:t>.</w:t>
      </w:r>
    </w:p>
    <w:p w14:paraId="1AB57301" w14:textId="77777777" w:rsidR="0046142F" w:rsidRDefault="0046142F" w:rsidP="0046142F">
      <w:pPr>
        <w:rPr>
          <w:lang w:eastAsia="en-US"/>
        </w:rPr>
      </w:pPr>
      <w:r>
        <w:rPr>
          <w:lang w:eastAsia="en-US"/>
        </w:rPr>
        <w:t>— </w:t>
      </w:r>
      <w:r w:rsidR="003148C9">
        <w:rPr>
          <w:lang w:eastAsia="en-US"/>
        </w:rPr>
        <w:t>Quatre millions</w:t>
      </w:r>
      <w:r>
        <w:rPr>
          <w:lang w:eastAsia="en-US"/>
        </w:rPr>
        <w:t>…</w:t>
      </w:r>
    </w:p>
    <w:p w14:paraId="16F57588"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oh</w:t>
      </w:r>
      <w:r>
        <w:rPr>
          <w:lang w:eastAsia="en-US"/>
        </w:rPr>
        <w:t> ?…</w:t>
      </w:r>
    </w:p>
    <w:p w14:paraId="6BA8E9B7" w14:textId="77777777" w:rsidR="0046142F" w:rsidRDefault="0046142F" w:rsidP="0046142F">
      <w:pPr>
        <w:rPr>
          <w:lang w:eastAsia="en-US"/>
        </w:rPr>
      </w:pPr>
      <w:r>
        <w:rPr>
          <w:lang w:eastAsia="en-US"/>
        </w:rPr>
        <w:t>— </w:t>
      </w:r>
      <w:r w:rsidR="003148C9">
        <w:rPr>
          <w:lang w:eastAsia="en-US"/>
        </w:rPr>
        <w:t>Et sept personnes à supprimer</w:t>
      </w:r>
      <w:r>
        <w:rPr>
          <w:lang w:eastAsia="en-US"/>
        </w:rPr>
        <w:t>…</w:t>
      </w:r>
    </w:p>
    <w:p w14:paraId="08E75654" w14:textId="77777777" w:rsidR="0046142F" w:rsidRDefault="0046142F" w:rsidP="0046142F">
      <w:pPr>
        <w:rPr>
          <w:lang w:eastAsia="en-US"/>
        </w:rPr>
      </w:pPr>
      <w:r>
        <w:rPr>
          <w:lang w:eastAsia="en-US"/>
        </w:rPr>
        <w:t>— </w:t>
      </w:r>
      <w:r w:rsidR="003148C9">
        <w:rPr>
          <w:lang w:eastAsia="en-US"/>
        </w:rPr>
        <w:t>Diable</w:t>
      </w:r>
      <w:r>
        <w:rPr>
          <w:lang w:eastAsia="en-US"/>
        </w:rPr>
        <w:t> !</w:t>
      </w:r>
    </w:p>
    <w:p w14:paraId="26E006DE" w14:textId="77777777" w:rsidR="0046142F" w:rsidRDefault="003148C9" w:rsidP="0046142F">
      <w:pPr>
        <w:rPr>
          <w:lang w:eastAsia="en-US"/>
        </w:rPr>
      </w:pPr>
      <w:proofErr w:type="spellStart"/>
      <w:r>
        <w:rPr>
          <w:lang w:eastAsia="en-US"/>
        </w:rPr>
        <w:t>Bubart</w:t>
      </w:r>
      <w:proofErr w:type="spellEnd"/>
      <w:r>
        <w:rPr>
          <w:lang w:eastAsia="en-US"/>
        </w:rPr>
        <w:t xml:space="preserve"> et André </w:t>
      </w:r>
      <w:proofErr w:type="spellStart"/>
      <w:r>
        <w:rPr>
          <w:lang w:eastAsia="en-US"/>
        </w:rPr>
        <w:t>Lointier</w:t>
      </w:r>
      <w:proofErr w:type="spellEnd"/>
      <w:r>
        <w:rPr>
          <w:lang w:eastAsia="en-US"/>
        </w:rPr>
        <w:t xml:space="preserve"> étaient nez à nez</w:t>
      </w:r>
      <w:r w:rsidR="0046142F">
        <w:rPr>
          <w:lang w:eastAsia="en-US"/>
        </w:rPr>
        <w:t xml:space="preserve">. </w:t>
      </w:r>
      <w:r>
        <w:rPr>
          <w:lang w:eastAsia="en-US"/>
        </w:rPr>
        <w:t>Ils se regardaient en face</w:t>
      </w:r>
      <w:r w:rsidR="0046142F">
        <w:rPr>
          <w:lang w:eastAsia="en-US"/>
        </w:rPr>
        <w:t xml:space="preserve">. </w:t>
      </w:r>
      <w:r>
        <w:rPr>
          <w:lang w:eastAsia="en-US"/>
        </w:rPr>
        <w:t xml:space="preserve">La figure de </w:t>
      </w:r>
      <w:proofErr w:type="spellStart"/>
      <w:r>
        <w:rPr>
          <w:lang w:eastAsia="en-US"/>
        </w:rPr>
        <w:t>Lointier</w:t>
      </w:r>
      <w:proofErr w:type="spellEnd"/>
      <w:r w:rsidR="0046142F">
        <w:rPr>
          <w:lang w:eastAsia="en-US"/>
        </w:rPr>
        <w:t xml:space="preserve">, </w:t>
      </w:r>
      <w:r>
        <w:rPr>
          <w:lang w:eastAsia="en-US"/>
        </w:rPr>
        <w:t>sous son mielleux enduit</w:t>
      </w:r>
      <w:r w:rsidR="0046142F">
        <w:rPr>
          <w:lang w:eastAsia="en-US"/>
        </w:rPr>
        <w:t xml:space="preserve">, </w:t>
      </w:r>
      <w:r>
        <w:rPr>
          <w:lang w:eastAsia="en-US"/>
        </w:rPr>
        <w:t>avait une singulière expression de résolution</w:t>
      </w:r>
      <w:r w:rsidR="0046142F">
        <w:rPr>
          <w:lang w:eastAsia="en-US"/>
        </w:rPr>
        <w:t>.</w:t>
      </w:r>
    </w:p>
    <w:p w14:paraId="374E0D18" w14:textId="11C86EA1" w:rsidR="0046142F" w:rsidRDefault="0046142F" w:rsidP="0046142F">
      <w:pPr>
        <w:rPr>
          <w:lang w:eastAsia="en-US"/>
        </w:rPr>
      </w:pPr>
      <w:r>
        <w:rPr>
          <w:lang w:eastAsia="en-US"/>
        </w:rPr>
        <w:t>— </w:t>
      </w:r>
      <w:r w:rsidR="003148C9">
        <w:rPr>
          <w:lang w:eastAsia="en-US"/>
        </w:rPr>
        <w:t>Diable</w:t>
      </w:r>
      <w:r>
        <w:rPr>
          <w:lang w:eastAsia="en-US"/>
        </w:rPr>
        <w:t xml:space="preserve"> !… </w:t>
      </w:r>
      <w:r w:rsidR="003148C9">
        <w:rPr>
          <w:lang w:eastAsia="en-US"/>
        </w:rPr>
        <w:t xml:space="preserve">répéta </w:t>
      </w:r>
      <w:proofErr w:type="spellStart"/>
      <w:r w:rsidR="003148C9">
        <w:rPr>
          <w:lang w:eastAsia="en-US"/>
        </w:rPr>
        <w:t>Bubart</w:t>
      </w:r>
      <w:proofErr w:type="spellEnd"/>
      <w:r w:rsidR="003148C9">
        <w:rPr>
          <w:lang w:eastAsia="en-US"/>
        </w:rPr>
        <w:t xml:space="preserve"> après un silence</w:t>
      </w:r>
      <w:r>
        <w:rPr>
          <w:lang w:eastAsia="en-US"/>
        </w:rPr>
        <w:t xml:space="preserve">, </w:t>
      </w:r>
      <w:r w:rsidR="006C2AE1">
        <w:rPr>
          <w:lang w:eastAsia="en-US"/>
        </w:rPr>
        <w:t>—</w:t>
      </w:r>
      <w:r>
        <w:rPr>
          <w:lang w:eastAsia="en-US"/>
        </w:rPr>
        <w:t xml:space="preserve"> </w:t>
      </w:r>
      <w:r w:rsidR="003148C9">
        <w:rPr>
          <w:lang w:eastAsia="en-US"/>
        </w:rPr>
        <w:t>sept hommes</w:t>
      </w:r>
      <w:r>
        <w:rPr>
          <w:lang w:eastAsia="en-US"/>
        </w:rPr>
        <w:t> !</w:t>
      </w:r>
    </w:p>
    <w:p w14:paraId="1C008BA1" w14:textId="77777777" w:rsidR="0046142F" w:rsidRDefault="0046142F" w:rsidP="0046142F">
      <w:pPr>
        <w:rPr>
          <w:lang w:eastAsia="en-US"/>
        </w:rPr>
      </w:pPr>
      <w:r>
        <w:rPr>
          <w:lang w:eastAsia="en-US"/>
        </w:rPr>
        <w:t>— </w:t>
      </w:r>
      <w:r w:rsidR="003148C9">
        <w:rPr>
          <w:lang w:eastAsia="en-US"/>
        </w:rPr>
        <w:t>Quatre millions</w:t>
      </w:r>
      <w:r>
        <w:rPr>
          <w:lang w:eastAsia="en-US"/>
        </w:rPr>
        <w:t xml:space="preserve">, </w:t>
      </w:r>
      <w:r w:rsidR="003148C9">
        <w:rPr>
          <w:lang w:eastAsia="en-US"/>
        </w:rPr>
        <w:t xml:space="preserve">dit </w:t>
      </w:r>
      <w:proofErr w:type="spellStart"/>
      <w:r w:rsidR="003148C9">
        <w:rPr>
          <w:lang w:eastAsia="en-US"/>
        </w:rPr>
        <w:t>Lointier</w:t>
      </w:r>
      <w:proofErr w:type="spellEnd"/>
      <w:r>
        <w:rPr>
          <w:lang w:eastAsia="en-US"/>
        </w:rPr>
        <w:t>.</w:t>
      </w:r>
    </w:p>
    <w:p w14:paraId="0912C6D6" w14:textId="77777777" w:rsidR="0046142F" w:rsidRDefault="0046142F" w:rsidP="0046142F">
      <w:pPr>
        <w:rPr>
          <w:lang w:eastAsia="en-US"/>
        </w:rPr>
      </w:pPr>
      <w:r>
        <w:rPr>
          <w:lang w:eastAsia="en-US"/>
        </w:rPr>
        <w:lastRenderedPageBreak/>
        <w:t>—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mais sept hommes</w:t>
      </w:r>
      <w:r>
        <w:rPr>
          <w:lang w:eastAsia="en-US"/>
        </w:rPr>
        <w:t xml:space="preserve">… </w:t>
      </w:r>
      <w:r w:rsidR="003148C9">
        <w:rPr>
          <w:lang w:eastAsia="en-US"/>
        </w:rPr>
        <w:t>j</w:t>
      </w:r>
      <w:r>
        <w:rPr>
          <w:lang w:eastAsia="en-US"/>
        </w:rPr>
        <w:t>’</w:t>
      </w:r>
      <w:r w:rsidR="003148C9">
        <w:rPr>
          <w:lang w:eastAsia="en-US"/>
        </w:rPr>
        <w:t>aimerais mieux la femme seule</w:t>
      </w:r>
      <w:r>
        <w:rPr>
          <w:lang w:eastAsia="en-US"/>
        </w:rPr>
        <w:t>.</w:t>
      </w:r>
    </w:p>
    <w:p w14:paraId="531558F3" w14:textId="77777777" w:rsidR="0046142F" w:rsidRDefault="0046142F" w:rsidP="0046142F">
      <w:pPr>
        <w:rPr>
          <w:lang w:eastAsia="en-US"/>
        </w:rPr>
      </w:pPr>
      <w:r>
        <w:rPr>
          <w:lang w:eastAsia="en-US"/>
        </w:rPr>
        <w:t>— </w:t>
      </w:r>
      <w:r w:rsidR="003148C9">
        <w:rPr>
          <w:lang w:eastAsia="en-US"/>
        </w:rPr>
        <w:t>La femme seule a un défenseur qui vaut les sept hommes et quinze autres avec</w:t>
      </w:r>
      <w:r>
        <w:rPr>
          <w:lang w:eastAsia="en-US"/>
        </w:rPr>
        <w:t xml:space="preserve">, </w:t>
      </w:r>
      <w:r w:rsidR="003148C9">
        <w:rPr>
          <w:lang w:eastAsia="en-US"/>
        </w:rPr>
        <w:t xml:space="preserve">murmura </w:t>
      </w:r>
      <w:proofErr w:type="spellStart"/>
      <w:r w:rsidR="003148C9">
        <w:rPr>
          <w:lang w:eastAsia="en-US"/>
        </w:rPr>
        <w:t>Lointier</w:t>
      </w:r>
      <w:proofErr w:type="spellEnd"/>
      <w:r>
        <w:rPr>
          <w:lang w:eastAsia="en-US"/>
        </w:rPr>
        <w:t xml:space="preserve">… </w:t>
      </w:r>
      <w:r w:rsidR="003148C9">
        <w:rPr>
          <w:lang w:eastAsia="en-US"/>
        </w:rPr>
        <w:t>Ce défenseur</w:t>
      </w:r>
      <w:r>
        <w:rPr>
          <w:lang w:eastAsia="en-US"/>
        </w:rPr>
        <w:t xml:space="preserve">, </w:t>
      </w:r>
      <w:r w:rsidR="003148C9">
        <w:rPr>
          <w:lang w:eastAsia="en-US"/>
        </w:rPr>
        <w:t>c</w:t>
      </w:r>
      <w:r>
        <w:rPr>
          <w:lang w:eastAsia="en-US"/>
        </w:rPr>
        <w:t>’</w:t>
      </w:r>
      <w:r w:rsidR="003148C9">
        <w:rPr>
          <w:lang w:eastAsia="en-US"/>
        </w:rPr>
        <w:t>est vous qui m</w:t>
      </w:r>
      <w:r>
        <w:rPr>
          <w:lang w:eastAsia="en-US"/>
        </w:rPr>
        <w:t>’</w:t>
      </w:r>
      <w:r w:rsidR="003148C9">
        <w:rPr>
          <w:lang w:eastAsia="en-US"/>
        </w:rPr>
        <w:t>avez appris son existence</w:t>
      </w:r>
      <w:r>
        <w:rPr>
          <w:lang w:eastAsia="en-US"/>
        </w:rPr>
        <w:t>.</w:t>
      </w:r>
    </w:p>
    <w:p w14:paraId="72E2CFE5" w14:textId="77777777" w:rsidR="0046142F" w:rsidRDefault="0046142F" w:rsidP="0046142F">
      <w:pPr>
        <w:rPr>
          <w:lang w:eastAsia="en-US"/>
        </w:rPr>
      </w:pPr>
      <w:r>
        <w:rPr>
          <w:lang w:eastAsia="en-US"/>
        </w:rPr>
        <w:t>— </w:t>
      </w:r>
      <w:r w:rsidR="003148C9">
        <w:rPr>
          <w:lang w:eastAsia="en-US"/>
        </w:rPr>
        <w:t>Le capitaine hongrois</w:t>
      </w:r>
      <w:r>
        <w:rPr>
          <w:lang w:eastAsia="en-US"/>
        </w:rPr>
        <w:t xml:space="preserve">, </w:t>
      </w:r>
      <w:r w:rsidR="003148C9">
        <w:rPr>
          <w:lang w:eastAsia="en-US"/>
        </w:rPr>
        <w:t>peut-être</w:t>
      </w:r>
      <w:r>
        <w:rPr>
          <w:lang w:eastAsia="en-US"/>
        </w:rPr>
        <w:t> ?…</w:t>
      </w:r>
    </w:p>
    <w:p w14:paraId="16208C23" w14:textId="77777777" w:rsidR="0046142F" w:rsidRDefault="0046142F" w:rsidP="0046142F">
      <w:pPr>
        <w:rPr>
          <w:lang w:eastAsia="en-US"/>
        </w:rPr>
      </w:pPr>
      <w:r>
        <w:rPr>
          <w:lang w:eastAsia="en-US"/>
        </w:rPr>
        <w:t>— </w:t>
      </w:r>
      <w:r w:rsidR="003148C9">
        <w:rPr>
          <w:lang w:eastAsia="en-US"/>
        </w:rPr>
        <w:t>Justement</w:t>
      </w:r>
      <w:r>
        <w:rPr>
          <w:lang w:eastAsia="en-US"/>
        </w:rPr>
        <w:t>.</w:t>
      </w:r>
    </w:p>
    <w:p w14:paraId="7463C280" w14:textId="55528517" w:rsidR="0046142F" w:rsidRDefault="0046142F">
      <w:pPr>
        <w:pStyle w:val="Retraitcorpsdetexte2"/>
      </w:pPr>
      <w:r>
        <w:t>— </w:t>
      </w:r>
      <w:r w:rsidR="003148C9">
        <w:t>Ah çà</w:t>
      </w:r>
      <w:r>
        <w:t xml:space="preserve"> ! </w:t>
      </w:r>
      <w:r w:rsidR="003148C9">
        <w:t>je m</w:t>
      </w:r>
      <w:r>
        <w:t>’</w:t>
      </w:r>
      <w:r w:rsidR="003148C9">
        <w:t>y perds dans toutes ces histoires-là moi</w:t>
      </w:r>
      <w:r>
        <w:t xml:space="preserve"> ! </w:t>
      </w:r>
      <w:r w:rsidR="003148C9">
        <w:t xml:space="preserve">dit </w:t>
      </w:r>
      <w:proofErr w:type="spellStart"/>
      <w:r w:rsidR="003148C9">
        <w:t>Bubart</w:t>
      </w:r>
      <w:proofErr w:type="spellEnd"/>
      <w:r>
        <w:t xml:space="preserve"> ; </w:t>
      </w:r>
      <w:r w:rsidR="003148C9">
        <w:t>c</w:t>
      </w:r>
      <w:r>
        <w:t>’</w:t>
      </w:r>
      <w:r w:rsidR="003148C9">
        <w:t>est la bouteille à l</w:t>
      </w:r>
      <w:r>
        <w:t>’</w:t>
      </w:r>
      <w:r w:rsidR="003148C9">
        <w:t>encre</w:t>
      </w:r>
      <w:r>
        <w:t xml:space="preserve">… </w:t>
      </w:r>
      <w:r w:rsidR="003148C9">
        <w:t>on n</w:t>
      </w:r>
      <w:r>
        <w:t>’</w:t>
      </w:r>
      <w:r w:rsidR="003148C9">
        <w:t>y voit goutte</w:t>
      </w:r>
      <w:r>
        <w:t> ?!</w:t>
      </w:r>
    </w:p>
    <w:p w14:paraId="146647B6" w14:textId="79ACC739" w:rsidR="003148C9" w:rsidRDefault="003148C9">
      <w:pPr>
        <w:rPr>
          <w:lang w:eastAsia="en-US"/>
        </w:rPr>
      </w:pPr>
    </w:p>
    <w:p w14:paraId="01BE6436" w14:textId="77777777" w:rsidR="0046142F" w:rsidRDefault="003148C9" w:rsidP="0046142F">
      <w:pPr>
        <w:rPr>
          <w:lang w:eastAsia="en-US"/>
        </w:rPr>
      </w:pPr>
      <w:proofErr w:type="spellStart"/>
      <w:r>
        <w:rPr>
          <w:lang w:eastAsia="en-US"/>
        </w:rPr>
        <w:t>Lointier</w:t>
      </w:r>
      <w:proofErr w:type="spellEnd"/>
      <w:r>
        <w:rPr>
          <w:lang w:eastAsia="en-US"/>
        </w:rPr>
        <w:t xml:space="preserve"> rêvait</w:t>
      </w:r>
      <w:r w:rsidR="0046142F">
        <w:rPr>
          <w:lang w:eastAsia="en-US"/>
        </w:rPr>
        <w:t>.</w:t>
      </w:r>
    </w:p>
    <w:p w14:paraId="1413363F" w14:textId="71956D99" w:rsidR="0046142F" w:rsidRDefault="0046142F" w:rsidP="0046142F">
      <w:pPr>
        <w:rPr>
          <w:lang w:eastAsia="en-US"/>
        </w:rPr>
      </w:pPr>
      <w:r>
        <w:rPr>
          <w:lang w:eastAsia="en-US"/>
        </w:rPr>
        <w:t>— </w:t>
      </w:r>
      <w:r w:rsidR="003148C9">
        <w:rPr>
          <w:lang w:eastAsia="en-US"/>
        </w:rPr>
        <w:t>Je l</w:t>
      </w:r>
      <w:r>
        <w:rPr>
          <w:lang w:eastAsia="en-US"/>
        </w:rPr>
        <w:t>’</w:t>
      </w:r>
      <w:r w:rsidR="003148C9">
        <w:rPr>
          <w:lang w:eastAsia="en-US"/>
        </w:rPr>
        <w:t>ai vu</w:t>
      </w:r>
      <w:r>
        <w:rPr>
          <w:lang w:eastAsia="en-US"/>
        </w:rPr>
        <w:t xml:space="preserve">, </w:t>
      </w:r>
      <w:r w:rsidR="003148C9">
        <w:rPr>
          <w:lang w:eastAsia="en-US"/>
        </w:rPr>
        <w:t>alors qu</w:t>
      </w:r>
      <w:r>
        <w:rPr>
          <w:lang w:eastAsia="en-US"/>
        </w:rPr>
        <w:t>’</w:t>
      </w:r>
      <w:r w:rsidR="003148C9">
        <w:rPr>
          <w:lang w:eastAsia="en-US"/>
        </w:rPr>
        <w:t>il n</w:t>
      </w:r>
      <w:r>
        <w:rPr>
          <w:lang w:eastAsia="en-US"/>
        </w:rPr>
        <w:t>’</w:t>
      </w:r>
      <w:r w:rsidR="003148C9">
        <w:rPr>
          <w:lang w:eastAsia="en-US"/>
        </w:rPr>
        <w:t>était encore qu</w:t>
      </w:r>
      <w:r>
        <w:rPr>
          <w:lang w:eastAsia="en-US"/>
        </w:rPr>
        <w:t>’</w:t>
      </w:r>
      <w:r w:rsidR="003148C9">
        <w:rPr>
          <w:lang w:eastAsia="en-US"/>
        </w:rPr>
        <w:t>un enfant</w:t>
      </w:r>
      <w:r>
        <w:rPr>
          <w:lang w:eastAsia="en-US"/>
        </w:rPr>
        <w:t xml:space="preserve">, </w:t>
      </w:r>
      <w:r w:rsidR="003148C9">
        <w:rPr>
          <w:lang w:eastAsia="en-US"/>
        </w:rPr>
        <w:t>murmura-t-il</w:t>
      </w:r>
      <w:r>
        <w:rPr>
          <w:lang w:eastAsia="en-US"/>
        </w:rPr>
        <w:t xml:space="preserve">, </w:t>
      </w:r>
      <w:r w:rsidR="003148C9">
        <w:rPr>
          <w:lang w:eastAsia="en-US"/>
        </w:rPr>
        <w:t>comme en se parlant à lui-même</w:t>
      </w:r>
      <w:r>
        <w:rPr>
          <w:lang w:eastAsia="en-US"/>
        </w:rPr>
        <w:t xml:space="preserve"> ; </w:t>
      </w:r>
      <w:r w:rsidR="006C2AE1">
        <w:rPr>
          <w:lang w:eastAsia="en-US"/>
        </w:rPr>
        <w:t>—</w:t>
      </w:r>
      <w:r>
        <w:rPr>
          <w:lang w:eastAsia="en-US"/>
        </w:rPr>
        <w:t xml:space="preserve"> </w:t>
      </w:r>
      <w:r w:rsidR="003148C9">
        <w:rPr>
          <w:lang w:eastAsia="en-US"/>
        </w:rPr>
        <w:t>je l</w:t>
      </w:r>
      <w:r>
        <w:rPr>
          <w:lang w:eastAsia="en-US"/>
        </w:rPr>
        <w:t>’</w:t>
      </w:r>
      <w:r w:rsidR="003148C9">
        <w:rPr>
          <w:lang w:eastAsia="en-US"/>
        </w:rPr>
        <w:t>ai vu seul contre nous tous</w:t>
      </w:r>
      <w:r>
        <w:rPr>
          <w:lang w:eastAsia="en-US"/>
        </w:rPr>
        <w:t xml:space="preserve">… </w:t>
      </w:r>
      <w:r w:rsidR="003148C9">
        <w:rPr>
          <w:lang w:eastAsia="en-US"/>
        </w:rPr>
        <w:t>Sans armes</w:t>
      </w:r>
      <w:r>
        <w:rPr>
          <w:lang w:eastAsia="en-US"/>
        </w:rPr>
        <w:t xml:space="preserve"> : </w:t>
      </w:r>
      <w:r w:rsidR="003148C9">
        <w:rPr>
          <w:lang w:eastAsia="en-US"/>
        </w:rPr>
        <w:t>nous étions armés</w:t>
      </w:r>
      <w:r>
        <w:rPr>
          <w:lang w:eastAsia="en-US"/>
        </w:rPr>
        <w:t xml:space="preserve">… </w:t>
      </w:r>
      <w:r w:rsidR="003148C9">
        <w:rPr>
          <w:lang w:eastAsia="en-US"/>
        </w:rPr>
        <w:t>Je me souviendrai toujours de ce moment-là</w:t>
      </w:r>
      <w:r>
        <w:rPr>
          <w:lang w:eastAsia="en-US"/>
        </w:rPr>
        <w:t xml:space="preserve"> !…, </w:t>
      </w:r>
      <w:r w:rsidR="003148C9">
        <w:rPr>
          <w:lang w:eastAsia="en-US"/>
        </w:rPr>
        <w:t>Maintenant que son cœur et son corps ont subi l</w:t>
      </w:r>
      <w:r>
        <w:rPr>
          <w:lang w:eastAsia="en-US"/>
        </w:rPr>
        <w:t>’</w:t>
      </w:r>
      <w:r w:rsidR="003148C9">
        <w:rPr>
          <w:lang w:eastAsia="en-US"/>
        </w:rPr>
        <w:t>épreuve de vingt batailles</w:t>
      </w:r>
      <w:r>
        <w:rPr>
          <w:lang w:eastAsia="en-US"/>
        </w:rPr>
        <w:t xml:space="preserve">, </w:t>
      </w:r>
      <w:r w:rsidR="003148C9">
        <w:rPr>
          <w:lang w:eastAsia="en-US"/>
        </w:rPr>
        <w:t>ce doit être un homme vraiment terrible</w:t>
      </w:r>
      <w:r>
        <w:rPr>
          <w:lang w:eastAsia="en-US"/>
        </w:rPr>
        <w:t> !…</w:t>
      </w:r>
    </w:p>
    <w:p w14:paraId="7981EC53"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un beau soldat</w:t>
      </w:r>
      <w:r>
        <w:rPr>
          <w:lang w:eastAsia="en-US"/>
        </w:rPr>
        <w:t xml:space="preserve">, </w:t>
      </w:r>
      <w:r w:rsidR="003148C9">
        <w:rPr>
          <w:lang w:eastAsia="en-US"/>
        </w:rPr>
        <w:t xml:space="preserve">dit </w:t>
      </w:r>
      <w:proofErr w:type="spellStart"/>
      <w:r w:rsidR="003148C9">
        <w:rPr>
          <w:lang w:eastAsia="en-US"/>
        </w:rPr>
        <w:t>Bubart</w:t>
      </w:r>
      <w:proofErr w:type="spellEnd"/>
      <w:r>
        <w:rPr>
          <w:lang w:eastAsia="en-US"/>
        </w:rPr>
        <w:t xml:space="preserve"> ; </w:t>
      </w:r>
      <w:r w:rsidR="003148C9">
        <w:rPr>
          <w:lang w:eastAsia="en-US"/>
        </w:rPr>
        <w:t>mais avec un fusil à vent de bonne portée ou même un pauvre fléau dans une main bien musclée</w:t>
      </w:r>
      <w:r>
        <w:rPr>
          <w:lang w:eastAsia="en-US"/>
        </w:rPr>
        <w:t>…</w:t>
      </w:r>
    </w:p>
    <w:p w14:paraId="1DCC6C8A"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non</w:t>
      </w:r>
      <w:r>
        <w:rPr>
          <w:lang w:eastAsia="en-US"/>
        </w:rPr>
        <w:t xml:space="preserve">… </w:t>
      </w:r>
      <w:r w:rsidR="003148C9">
        <w:rPr>
          <w:lang w:eastAsia="en-US"/>
        </w:rPr>
        <w:t xml:space="preserve">interrompit </w:t>
      </w:r>
      <w:proofErr w:type="spellStart"/>
      <w:r w:rsidR="003148C9">
        <w:rPr>
          <w:lang w:eastAsia="en-US"/>
        </w:rPr>
        <w:t>Lointier</w:t>
      </w:r>
      <w:proofErr w:type="spellEnd"/>
      <w:r>
        <w:rPr>
          <w:lang w:eastAsia="en-US"/>
        </w:rPr>
        <w:t xml:space="preserve">, </w:t>
      </w:r>
      <w:r w:rsidR="003148C9">
        <w:rPr>
          <w:lang w:eastAsia="en-US"/>
        </w:rPr>
        <w:t>celui-là me fait peur</w:t>
      </w:r>
      <w:r>
        <w:rPr>
          <w:lang w:eastAsia="en-US"/>
        </w:rPr>
        <w:t>.</w:t>
      </w:r>
    </w:p>
    <w:p w14:paraId="5062D5C8" w14:textId="77777777" w:rsidR="0046142F" w:rsidRDefault="0046142F" w:rsidP="0046142F">
      <w:pPr>
        <w:rPr>
          <w:lang w:eastAsia="en-US"/>
        </w:rPr>
      </w:pPr>
      <w:r>
        <w:rPr>
          <w:lang w:eastAsia="en-US"/>
        </w:rPr>
        <w:t>— </w:t>
      </w:r>
      <w:r w:rsidR="003148C9">
        <w:rPr>
          <w:lang w:eastAsia="en-US"/>
        </w:rPr>
        <w:t>Voyons les autres</w:t>
      </w:r>
      <w:r>
        <w:rPr>
          <w:lang w:eastAsia="en-US"/>
        </w:rPr>
        <w:t xml:space="preserve"> ! </w:t>
      </w:r>
      <w:r w:rsidR="003148C9">
        <w:rPr>
          <w:lang w:eastAsia="en-US"/>
        </w:rPr>
        <w:t xml:space="preserve">fit </w:t>
      </w:r>
      <w:proofErr w:type="spellStart"/>
      <w:r w:rsidR="003148C9">
        <w:rPr>
          <w:lang w:eastAsia="en-US"/>
        </w:rPr>
        <w:t>Bubart</w:t>
      </w:r>
      <w:proofErr w:type="spellEnd"/>
      <w:r w:rsidR="003148C9">
        <w:rPr>
          <w:lang w:eastAsia="en-US"/>
        </w:rPr>
        <w:t xml:space="preserve"> qui</w:t>
      </w:r>
      <w:r>
        <w:rPr>
          <w:lang w:eastAsia="en-US"/>
        </w:rPr>
        <w:t xml:space="preserve">, </w:t>
      </w:r>
      <w:r w:rsidR="003148C9">
        <w:rPr>
          <w:lang w:eastAsia="en-US"/>
        </w:rPr>
        <w:t>depuis quelques secondes</w:t>
      </w:r>
      <w:r>
        <w:rPr>
          <w:lang w:eastAsia="en-US"/>
        </w:rPr>
        <w:t xml:space="preserve">, </w:t>
      </w:r>
      <w:r w:rsidR="003148C9">
        <w:rPr>
          <w:lang w:eastAsia="en-US"/>
        </w:rPr>
        <w:t>semblait avoir son idée</w:t>
      </w:r>
      <w:r>
        <w:rPr>
          <w:lang w:eastAsia="en-US"/>
        </w:rPr>
        <w:t>.</w:t>
      </w:r>
    </w:p>
    <w:p w14:paraId="56D3A85D" w14:textId="1B7A2980" w:rsidR="0046142F" w:rsidRDefault="0046142F" w:rsidP="0046142F">
      <w:pPr>
        <w:rPr>
          <w:lang w:eastAsia="en-US"/>
        </w:rPr>
      </w:pPr>
      <w:r>
        <w:rPr>
          <w:lang w:eastAsia="en-US"/>
        </w:rPr>
        <w:t>— </w:t>
      </w:r>
      <w:r w:rsidR="003148C9">
        <w:rPr>
          <w:lang w:eastAsia="en-US"/>
        </w:rPr>
        <w:t>Les autres sont tous des misérables</w:t>
      </w:r>
      <w:r>
        <w:rPr>
          <w:lang w:eastAsia="en-US"/>
        </w:rPr>
        <w:t xml:space="preserve">, </w:t>
      </w:r>
      <w:r w:rsidR="003148C9">
        <w:rPr>
          <w:lang w:eastAsia="en-US"/>
        </w:rPr>
        <w:t>et des lâches</w:t>
      </w:r>
      <w:r>
        <w:rPr>
          <w:lang w:eastAsia="en-US"/>
        </w:rPr>
        <w:t xml:space="preserve">, </w:t>
      </w:r>
      <w:r w:rsidR="003148C9">
        <w:rPr>
          <w:lang w:eastAsia="en-US"/>
        </w:rPr>
        <w:t xml:space="preserve">répliqua </w:t>
      </w:r>
      <w:proofErr w:type="spellStart"/>
      <w:r w:rsidR="003148C9">
        <w:rPr>
          <w:lang w:eastAsia="en-US"/>
        </w:rPr>
        <w:t>Lointier</w:t>
      </w:r>
      <w:proofErr w:type="spellEnd"/>
      <w:r>
        <w:rPr>
          <w:lang w:eastAsia="en-US"/>
        </w:rPr>
        <w:t xml:space="preserve"> ; </w:t>
      </w:r>
      <w:r w:rsidR="006C2AE1">
        <w:rPr>
          <w:lang w:eastAsia="en-US"/>
        </w:rPr>
        <w:t>—</w:t>
      </w:r>
      <w:r>
        <w:rPr>
          <w:lang w:eastAsia="en-US"/>
        </w:rPr>
        <w:t xml:space="preserve"> </w:t>
      </w:r>
      <w:r w:rsidR="003148C9">
        <w:rPr>
          <w:lang w:eastAsia="en-US"/>
        </w:rPr>
        <w:t>vous avez leurs vrais noms sur la première liste que je vous ai fournie au début de nos relations</w:t>
      </w:r>
      <w:r>
        <w:rPr>
          <w:lang w:eastAsia="en-US"/>
        </w:rPr>
        <w:t>.</w:t>
      </w:r>
    </w:p>
    <w:p w14:paraId="38E08B46" w14:textId="77777777" w:rsidR="0046142F" w:rsidRDefault="003148C9" w:rsidP="0046142F">
      <w:pPr>
        <w:rPr>
          <w:lang w:eastAsia="en-US"/>
        </w:rPr>
      </w:pPr>
      <w:proofErr w:type="spellStart"/>
      <w:r>
        <w:rPr>
          <w:lang w:eastAsia="en-US"/>
        </w:rPr>
        <w:lastRenderedPageBreak/>
        <w:t>Bubart</w:t>
      </w:r>
      <w:proofErr w:type="spellEnd"/>
      <w:r>
        <w:rPr>
          <w:lang w:eastAsia="en-US"/>
        </w:rPr>
        <w:t xml:space="preserve"> fit un petit signe d</w:t>
      </w:r>
      <w:r w:rsidR="0046142F">
        <w:rPr>
          <w:lang w:eastAsia="en-US"/>
        </w:rPr>
        <w:t>’</w:t>
      </w:r>
      <w:r>
        <w:rPr>
          <w:lang w:eastAsia="en-US"/>
        </w:rPr>
        <w:t>intelligence</w:t>
      </w:r>
      <w:r w:rsidR="0046142F">
        <w:rPr>
          <w:lang w:eastAsia="en-US"/>
        </w:rPr>
        <w:t>.</w:t>
      </w:r>
    </w:p>
    <w:p w14:paraId="0E6A9B1A" w14:textId="77777777" w:rsidR="0046142F" w:rsidRDefault="0046142F" w:rsidP="0046142F">
      <w:pPr>
        <w:rPr>
          <w:lang w:eastAsia="en-US"/>
        </w:rPr>
      </w:pPr>
      <w:r>
        <w:rPr>
          <w:lang w:eastAsia="en-US"/>
        </w:rPr>
        <w:t>— </w:t>
      </w:r>
      <w:r w:rsidR="003148C9">
        <w:rPr>
          <w:lang w:eastAsia="en-US"/>
        </w:rPr>
        <w:t>Voilà</w:t>
      </w:r>
      <w:r>
        <w:rPr>
          <w:lang w:eastAsia="en-US"/>
        </w:rPr>
        <w:t xml:space="preserve">, </w:t>
      </w:r>
      <w:r w:rsidR="003148C9">
        <w:rPr>
          <w:lang w:eastAsia="en-US"/>
        </w:rPr>
        <w:t xml:space="preserve">dit-il en élevant à la hauteur de ses yeux une feuille volante que </w:t>
      </w:r>
      <w:proofErr w:type="spellStart"/>
      <w:r w:rsidR="003148C9">
        <w:rPr>
          <w:lang w:eastAsia="en-US"/>
        </w:rPr>
        <w:t>Lointier</w:t>
      </w:r>
      <w:proofErr w:type="spellEnd"/>
      <w:r w:rsidR="003148C9">
        <w:rPr>
          <w:lang w:eastAsia="en-US"/>
        </w:rPr>
        <w:t xml:space="preserve"> ne reconnut pas</w:t>
      </w:r>
      <w:r>
        <w:rPr>
          <w:lang w:eastAsia="en-US"/>
        </w:rPr>
        <w:t>.</w:t>
      </w:r>
    </w:p>
    <w:p w14:paraId="13C18533" w14:textId="77777777" w:rsidR="0046142F" w:rsidRDefault="003148C9" w:rsidP="0046142F">
      <w:pPr>
        <w:rPr>
          <w:lang w:eastAsia="en-US"/>
        </w:rPr>
      </w:pPr>
      <w:r>
        <w:rPr>
          <w:lang w:eastAsia="en-US"/>
        </w:rPr>
        <w:t>Et il lut</w:t>
      </w:r>
      <w:r w:rsidR="0046142F">
        <w:rPr>
          <w:lang w:eastAsia="en-US"/>
        </w:rPr>
        <w:t> :</w:t>
      </w:r>
    </w:p>
    <w:p w14:paraId="71FBEA3A" w14:textId="2ACCF436" w:rsidR="0046142F" w:rsidRDefault="0046142F" w:rsidP="0046142F">
      <w:pPr>
        <w:rPr>
          <w:lang w:eastAsia="en-US"/>
        </w:rPr>
      </w:pPr>
      <w:r>
        <w:rPr>
          <w:lang w:eastAsia="en-US"/>
        </w:rPr>
        <w:t>« </w:t>
      </w:r>
      <w:proofErr w:type="spellStart"/>
      <w:r w:rsidR="003148C9">
        <w:rPr>
          <w:lang w:eastAsia="en-US"/>
        </w:rPr>
        <w:t>Maudreuil</w:t>
      </w:r>
      <w:proofErr w:type="spellEnd"/>
      <w:r>
        <w:rPr>
          <w:lang w:eastAsia="en-US"/>
        </w:rPr>
        <w:t xml:space="preserve">, </w:t>
      </w:r>
      <w:proofErr w:type="spellStart"/>
      <w:r w:rsidR="003148C9">
        <w:rPr>
          <w:lang w:eastAsia="en-US"/>
        </w:rPr>
        <w:t>Houël</w:t>
      </w:r>
      <w:proofErr w:type="spellEnd"/>
      <w:r>
        <w:rPr>
          <w:lang w:eastAsia="en-US"/>
        </w:rPr>
        <w:t xml:space="preserve">, </w:t>
      </w:r>
      <w:proofErr w:type="spellStart"/>
      <w:r w:rsidR="003148C9">
        <w:rPr>
          <w:lang w:eastAsia="en-US"/>
        </w:rPr>
        <w:t>Guérineul</w:t>
      </w:r>
      <w:proofErr w:type="spellEnd"/>
      <w:r>
        <w:rPr>
          <w:lang w:eastAsia="en-US"/>
        </w:rPr>
        <w:t xml:space="preserve">, </w:t>
      </w:r>
      <w:r w:rsidR="003148C9">
        <w:rPr>
          <w:lang w:eastAsia="en-US"/>
        </w:rPr>
        <w:t>Menand jeune</w:t>
      </w:r>
      <w:r>
        <w:rPr>
          <w:lang w:eastAsia="en-US"/>
        </w:rPr>
        <w:t xml:space="preserve">, </w:t>
      </w:r>
      <w:r w:rsidR="003148C9">
        <w:rPr>
          <w:lang w:eastAsia="en-US"/>
        </w:rPr>
        <w:t>le docteur Morin</w:t>
      </w:r>
      <w:r>
        <w:rPr>
          <w:lang w:eastAsia="en-US"/>
        </w:rPr>
        <w:t xml:space="preserve">, </w:t>
      </w:r>
      <w:r w:rsidR="003148C9">
        <w:rPr>
          <w:lang w:eastAsia="en-US"/>
        </w:rPr>
        <w:t xml:space="preserve">Honoré </w:t>
      </w:r>
      <w:proofErr w:type="spellStart"/>
      <w:r w:rsidR="003148C9">
        <w:rPr>
          <w:lang w:eastAsia="en-US"/>
        </w:rPr>
        <w:t>Crébu</w:t>
      </w:r>
      <w:proofErr w:type="spellEnd"/>
      <w:r w:rsidR="003148C9">
        <w:rPr>
          <w:lang w:eastAsia="en-US"/>
        </w:rPr>
        <w:t xml:space="preserve"> de </w:t>
      </w:r>
      <w:proofErr w:type="spellStart"/>
      <w:r w:rsidR="003148C9">
        <w:rPr>
          <w:lang w:eastAsia="en-US"/>
        </w:rPr>
        <w:t>Pélihou</w:t>
      </w:r>
      <w:proofErr w:type="spellEnd"/>
      <w:r>
        <w:rPr>
          <w:lang w:eastAsia="en-US"/>
        </w:rPr>
        <w:t xml:space="preserve">, </w:t>
      </w:r>
      <w:r w:rsidR="003148C9">
        <w:rPr>
          <w:lang w:eastAsia="en-US"/>
        </w:rPr>
        <w:t>Olivette</w:t>
      </w:r>
      <w:r>
        <w:rPr>
          <w:lang w:eastAsia="en-US"/>
        </w:rPr>
        <w:t>… »</w:t>
      </w:r>
    </w:p>
    <w:p w14:paraId="15C58477" w14:textId="77777777" w:rsidR="0046142F" w:rsidRDefault="0046142F" w:rsidP="0046142F">
      <w:pPr>
        <w:rPr>
          <w:lang w:eastAsia="en-US"/>
        </w:rPr>
      </w:pPr>
      <w:r>
        <w:rPr>
          <w:lang w:eastAsia="en-US"/>
        </w:rPr>
        <w:t>— </w:t>
      </w:r>
      <w:r w:rsidR="003148C9">
        <w:rPr>
          <w:lang w:eastAsia="en-US"/>
        </w:rPr>
        <w:t>Mais ce n</w:t>
      </w:r>
      <w:r>
        <w:rPr>
          <w:lang w:eastAsia="en-US"/>
        </w:rPr>
        <w:t>’</w:t>
      </w:r>
      <w:r w:rsidR="003148C9">
        <w:rPr>
          <w:lang w:eastAsia="en-US"/>
        </w:rPr>
        <w:t>est pas là le papier que je vous ai donné</w:t>
      </w:r>
      <w:r>
        <w:rPr>
          <w:lang w:eastAsia="en-US"/>
        </w:rPr>
        <w:t xml:space="preserve"> !… </w:t>
      </w:r>
      <w:r w:rsidR="003148C9">
        <w:rPr>
          <w:lang w:eastAsia="en-US"/>
        </w:rPr>
        <w:t xml:space="preserve">interrompit </w:t>
      </w:r>
      <w:proofErr w:type="spellStart"/>
      <w:r w:rsidR="003148C9">
        <w:rPr>
          <w:lang w:eastAsia="en-US"/>
        </w:rPr>
        <w:t>Lointier</w:t>
      </w:r>
      <w:proofErr w:type="spellEnd"/>
      <w:r w:rsidR="003148C9">
        <w:rPr>
          <w:lang w:eastAsia="en-US"/>
        </w:rPr>
        <w:t xml:space="preserve"> avec inquiétude</w:t>
      </w:r>
      <w:r>
        <w:rPr>
          <w:lang w:eastAsia="en-US"/>
        </w:rPr>
        <w:t>.</w:t>
      </w:r>
    </w:p>
    <w:p w14:paraId="674AEE25" w14:textId="77777777" w:rsidR="0046142F" w:rsidRDefault="0046142F" w:rsidP="0046142F">
      <w:pPr>
        <w:rPr>
          <w:lang w:eastAsia="en-US"/>
        </w:rPr>
      </w:pPr>
      <w:r>
        <w:rPr>
          <w:lang w:eastAsia="en-US"/>
        </w:rPr>
        <w:t>— </w:t>
      </w:r>
      <w:r w:rsidR="003148C9">
        <w:rPr>
          <w:lang w:eastAsia="en-US"/>
        </w:rPr>
        <w:t>Qu</w:t>
      </w:r>
      <w:r>
        <w:rPr>
          <w:lang w:eastAsia="en-US"/>
        </w:rPr>
        <w:t>’</w:t>
      </w:r>
      <w:r w:rsidR="003148C9">
        <w:rPr>
          <w:lang w:eastAsia="en-US"/>
        </w:rPr>
        <w:t>importe</w:t>
      </w:r>
      <w:r>
        <w:rPr>
          <w:lang w:eastAsia="en-US"/>
        </w:rPr>
        <w:t xml:space="preserve">, </w:t>
      </w:r>
      <w:r w:rsidR="003148C9">
        <w:rPr>
          <w:lang w:eastAsia="en-US"/>
        </w:rPr>
        <w:t>si ce sont les mêmes noms</w:t>
      </w:r>
      <w:r>
        <w:rPr>
          <w:lang w:eastAsia="en-US"/>
        </w:rPr>
        <w:t> ?</w:t>
      </w:r>
    </w:p>
    <w:p w14:paraId="2ECCCB97" w14:textId="77777777" w:rsidR="0046142F" w:rsidRDefault="003148C9" w:rsidP="0046142F">
      <w:pPr>
        <w:rPr>
          <w:lang w:eastAsia="en-US"/>
        </w:rPr>
      </w:pPr>
      <w:proofErr w:type="spellStart"/>
      <w:r>
        <w:rPr>
          <w:lang w:eastAsia="en-US"/>
        </w:rPr>
        <w:t>Bubart</w:t>
      </w:r>
      <w:proofErr w:type="spellEnd"/>
      <w:r>
        <w:rPr>
          <w:lang w:eastAsia="en-US"/>
        </w:rPr>
        <w:t xml:space="preserve"> remit le papier dans son chapeau et ajouta d</w:t>
      </w:r>
      <w:r w:rsidR="0046142F">
        <w:rPr>
          <w:lang w:eastAsia="en-US"/>
        </w:rPr>
        <w:t>’</w:t>
      </w:r>
      <w:r>
        <w:rPr>
          <w:lang w:eastAsia="en-US"/>
        </w:rPr>
        <w:t>un ton dégagé</w:t>
      </w:r>
      <w:r w:rsidR="0046142F">
        <w:rPr>
          <w:lang w:eastAsia="en-US"/>
        </w:rPr>
        <w:t> :</w:t>
      </w:r>
    </w:p>
    <w:p w14:paraId="1DB4F729" w14:textId="5C0E9F13" w:rsidR="0046142F" w:rsidRDefault="0046142F" w:rsidP="0046142F">
      <w:pPr>
        <w:rPr>
          <w:lang w:eastAsia="en-US"/>
        </w:rPr>
      </w:pPr>
      <w:r>
        <w:rPr>
          <w:lang w:eastAsia="en-US"/>
        </w:rPr>
        <w:t>— </w:t>
      </w:r>
      <w:r w:rsidR="003148C9">
        <w:rPr>
          <w:lang w:eastAsia="en-US"/>
        </w:rPr>
        <w:t>De sorte que j</w:t>
      </w:r>
      <w:r>
        <w:rPr>
          <w:lang w:eastAsia="en-US"/>
        </w:rPr>
        <w:t>’</w:t>
      </w:r>
      <w:r w:rsidR="003148C9">
        <w:rPr>
          <w:lang w:eastAsia="en-US"/>
        </w:rPr>
        <w:t>ai bien l</w:t>
      </w:r>
      <w:r>
        <w:rPr>
          <w:lang w:eastAsia="en-US"/>
        </w:rPr>
        <w:t>’</w:t>
      </w:r>
      <w:r w:rsidR="003148C9">
        <w:rPr>
          <w:lang w:eastAsia="en-US"/>
        </w:rPr>
        <w:t xml:space="preserve">honneur de parler en ce moment à </w:t>
      </w:r>
      <w:r>
        <w:rPr>
          <w:lang w:eastAsia="en-US"/>
        </w:rPr>
        <w:t>M. </w:t>
      </w:r>
      <w:r w:rsidR="003148C9">
        <w:rPr>
          <w:lang w:eastAsia="en-US"/>
        </w:rPr>
        <w:t xml:space="preserve">Fargeau </w:t>
      </w:r>
      <w:proofErr w:type="spellStart"/>
      <w:r w:rsidR="003148C9">
        <w:rPr>
          <w:lang w:eastAsia="en-US"/>
        </w:rPr>
        <w:t>Crébu</w:t>
      </w:r>
      <w:proofErr w:type="spellEnd"/>
      <w:r w:rsidR="003148C9">
        <w:rPr>
          <w:lang w:eastAsia="en-US"/>
        </w:rPr>
        <w:t xml:space="preserve"> de la </w:t>
      </w:r>
      <w:proofErr w:type="spellStart"/>
      <w:r w:rsidR="003148C9">
        <w:rPr>
          <w:lang w:eastAsia="en-US"/>
        </w:rPr>
        <w:t>Saulays</w:t>
      </w:r>
      <w:proofErr w:type="spellEnd"/>
      <w:r>
        <w:rPr>
          <w:lang w:eastAsia="en-US"/>
        </w:rPr>
        <w:t> ?…</w:t>
      </w:r>
    </w:p>
    <w:p w14:paraId="77BBBAE9" w14:textId="5602C7E7" w:rsidR="0046142F" w:rsidRDefault="003148C9" w:rsidP="0046142F">
      <w:pPr>
        <w:rPr>
          <w:lang w:eastAsia="en-US"/>
        </w:rPr>
      </w:pPr>
      <w:proofErr w:type="spellStart"/>
      <w:r>
        <w:rPr>
          <w:lang w:eastAsia="en-US"/>
        </w:rPr>
        <w:t>Lointier</w:t>
      </w:r>
      <w:proofErr w:type="spellEnd"/>
      <w:r>
        <w:rPr>
          <w:lang w:eastAsia="en-US"/>
        </w:rPr>
        <w:t xml:space="preserve"> se recula comme si la pointe d</w:t>
      </w:r>
      <w:r w:rsidR="0046142F">
        <w:rPr>
          <w:lang w:eastAsia="en-US"/>
        </w:rPr>
        <w:t>’</w:t>
      </w:r>
      <w:r>
        <w:rPr>
          <w:lang w:eastAsia="en-US"/>
        </w:rPr>
        <w:t>une épée eût menacé ses yeux</w:t>
      </w:r>
      <w:r w:rsidR="0046142F">
        <w:rPr>
          <w:lang w:eastAsia="en-US"/>
        </w:rPr>
        <w:t>.</w:t>
      </w:r>
    </w:p>
    <w:p w14:paraId="7805AE37" w14:textId="77777777" w:rsidR="0046142F" w:rsidRDefault="003148C9" w:rsidP="0046142F">
      <w:pPr>
        <w:rPr>
          <w:lang w:eastAsia="en-US"/>
        </w:rPr>
      </w:pPr>
      <w:r>
        <w:rPr>
          <w:lang w:eastAsia="en-US"/>
        </w:rPr>
        <w:t>Il ne devait pas être plus blême que cela au dernier instant de son agonie</w:t>
      </w:r>
      <w:r w:rsidR="0046142F">
        <w:rPr>
          <w:lang w:eastAsia="en-US"/>
        </w:rPr>
        <w:t>.</w:t>
      </w:r>
    </w:p>
    <w:p w14:paraId="57FF4B6D" w14:textId="77777777" w:rsidR="0046142F" w:rsidRDefault="003148C9" w:rsidP="0046142F">
      <w:pPr>
        <w:rPr>
          <w:lang w:eastAsia="en-US"/>
        </w:rPr>
      </w:pPr>
      <w:r>
        <w:rPr>
          <w:lang w:eastAsia="en-US"/>
        </w:rPr>
        <w:t>Il regardait d</w:t>
      </w:r>
      <w:r w:rsidR="0046142F">
        <w:rPr>
          <w:lang w:eastAsia="en-US"/>
        </w:rPr>
        <w:t>’</w:t>
      </w:r>
      <w:r>
        <w:rPr>
          <w:lang w:eastAsia="en-US"/>
        </w:rPr>
        <w:t>un air épouvanté l</w:t>
      </w:r>
      <w:r w:rsidR="0046142F">
        <w:rPr>
          <w:lang w:eastAsia="en-US"/>
        </w:rPr>
        <w:t>’</w:t>
      </w:r>
      <w:r>
        <w:rPr>
          <w:lang w:eastAsia="en-US"/>
        </w:rPr>
        <w:t>homme aux lunettes bleues qui souriait et se frottait les mains au-dessus de son chapeau</w:t>
      </w:r>
      <w:r w:rsidR="0046142F">
        <w:rPr>
          <w:lang w:eastAsia="en-US"/>
        </w:rPr>
        <w:t>.</w:t>
      </w:r>
    </w:p>
    <w:p w14:paraId="446E60DA" w14:textId="0CF96E0B" w:rsidR="003148C9" w:rsidRDefault="003148C9" w:rsidP="0046142F">
      <w:pPr>
        <w:pStyle w:val="Titre2"/>
        <w:rPr>
          <w:lang w:eastAsia="en-US"/>
        </w:rPr>
      </w:pPr>
      <w:bookmarkStart w:id="31" w:name="_Toc233868061"/>
      <w:bookmarkStart w:id="32" w:name="_Toc202196756"/>
      <w:r>
        <w:rPr>
          <w:lang w:eastAsia="en-US"/>
        </w:rPr>
        <w:lastRenderedPageBreak/>
        <w:t>VOIES ET MOYENS</w:t>
      </w:r>
      <w:bookmarkEnd w:id="31"/>
      <w:bookmarkEnd w:id="32"/>
      <w:r>
        <w:rPr>
          <w:lang w:eastAsia="en-US"/>
        </w:rPr>
        <w:br/>
      </w:r>
    </w:p>
    <w:p w14:paraId="7722A2AA" w14:textId="77777777" w:rsidR="0046142F" w:rsidRDefault="003148C9" w:rsidP="0046142F">
      <w:pPr>
        <w:rPr>
          <w:lang w:eastAsia="en-US"/>
        </w:rPr>
      </w:pPr>
      <w:r>
        <w:rPr>
          <w:lang w:eastAsia="en-US"/>
        </w:rPr>
        <w:t xml:space="preserve">Baptiste </w:t>
      </w:r>
      <w:proofErr w:type="spellStart"/>
      <w:r>
        <w:rPr>
          <w:lang w:eastAsia="en-US"/>
        </w:rPr>
        <w:t>Bubart</w:t>
      </w:r>
      <w:proofErr w:type="spellEnd"/>
      <w:r>
        <w:rPr>
          <w:lang w:eastAsia="en-US"/>
        </w:rPr>
        <w:t xml:space="preserve"> reprit le premier la parole</w:t>
      </w:r>
      <w:r w:rsidR="0046142F">
        <w:rPr>
          <w:lang w:eastAsia="en-US"/>
        </w:rPr>
        <w:t> :</w:t>
      </w:r>
    </w:p>
    <w:p w14:paraId="242141D4" w14:textId="7C164E53" w:rsidR="0046142F" w:rsidRDefault="0046142F" w:rsidP="0046142F">
      <w:pPr>
        <w:rPr>
          <w:lang w:eastAsia="en-US"/>
        </w:rPr>
      </w:pPr>
      <w:r>
        <w:rPr>
          <w:lang w:eastAsia="en-US"/>
        </w:rPr>
        <w:t>— </w:t>
      </w:r>
      <w:r w:rsidR="003148C9">
        <w:rPr>
          <w:lang w:eastAsia="en-US"/>
        </w:rPr>
        <w:t>Ch</w:t>
      </w:r>
      <w:r w:rsidR="003148C9">
        <w:t>er monsieur</w:t>
      </w:r>
      <w:r>
        <w:rPr>
          <w:lang w:eastAsia="en-US"/>
        </w:rPr>
        <w:t xml:space="preserve">, </w:t>
      </w:r>
      <w:r w:rsidR="003148C9">
        <w:rPr>
          <w:lang w:eastAsia="en-US"/>
        </w:rPr>
        <w:t>dit-il</w:t>
      </w:r>
      <w:r>
        <w:rPr>
          <w:lang w:eastAsia="en-US"/>
        </w:rPr>
        <w:t xml:space="preserve">, </w:t>
      </w:r>
      <w:r w:rsidR="003148C9">
        <w:rPr>
          <w:lang w:eastAsia="en-US"/>
        </w:rPr>
        <w:t>ne croyez pas que je sache votre histoire</w:t>
      </w:r>
      <w:r>
        <w:rPr>
          <w:lang w:eastAsia="en-US"/>
        </w:rPr>
        <w:t xml:space="preserve">… </w:t>
      </w:r>
      <w:r w:rsidR="003148C9">
        <w:rPr>
          <w:lang w:eastAsia="en-US"/>
        </w:rPr>
        <w:t>J</w:t>
      </w:r>
      <w:r>
        <w:rPr>
          <w:lang w:eastAsia="en-US"/>
        </w:rPr>
        <w:t>’</w:t>
      </w:r>
      <w:r w:rsidR="003148C9">
        <w:rPr>
          <w:lang w:eastAsia="en-US"/>
        </w:rPr>
        <w:t>ai essayé plus d</w:t>
      </w:r>
      <w:r>
        <w:rPr>
          <w:lang w:eastAsia="en-US"/>
        </w:rPr>
        <w:t>’</w:t>
      </w:r>
      <w:r w:rsidR="003148C9">
        <w:rPr>
          <w:lang w:eastAsia="en-US"/>
        </w:rPr>
        <w:t>une fois de bâtir un roman quelconque sur tout cela</w:t>
      </w:r>
      <w:r>
        <w:rPr>
          <w:lang w:eastAsia="en-US"/>
        </w:rPr>
        <w:t xml:space="preserve"> ; </w:t>
      </w:r>
      <w:r w:rsidR="003148C9">
        <w:rPr>
          <w:lang w:eastAsia="en-US"/>
        </w:rPr>
        <w:t>j</w:t>
      </w:r>
      <w:r>
        <w:rPr>
          <w:lang w:eastAsia="en-US"/>
        </w:rPr>
        <w:t>’</w:t>
      </w:r>
      <w:r w:rsidR="003148C9">
        <w:rPr>
          <w:lang w:eastAsia="en-US"/>
        </w:rPr>
        <w:t>y ai perdu mon latin</w:t>
      </w:r>
      <w:r>
        <w:rPr>
          <w:lang w:eastAsia="en-US"/>
        </w:rPr>
        <w:t xml:space="preserve">… </w:t>
      </w:r>
      <w:r w:rsidR="003148C9">
        <w:rPr>
          <w:lang w:eastAsia="en-US"/>
        </w:rPr>
        <w:t>Je ne connais que votre nom</w:t>
      </w:r>
      <w:r>
        <w:rPr>
          <w:lang w:eastAsia="en-US"/>
        </w:rPr>
        <w:t xml:space="preserve">… </w:t>
      </w:r>
      <w:r w:rsidR="003148C9">
        <w:rPr>
          <w:lang w:eastAsia="en-US"/>
        </w:rPr>
        <w:t xml:space="preserve">mais comme le brave </w:t>
      </w:r>
      <w:r>
        <w:rPr>
          <w:lang w:eastAsia="en-US"/>
        </w:rPr>
        <w:t>M. </w:t>
      </w:r>
      <w:r w:rsidR="003148C9">
        <w:rPr>
          <w:lang w:eastAsia="en-US"/>
        </w:rPr>
        <w:t>Romblon-Ballon est au centre de cette diabo</w:t>
      </w:r>
      <w:r w:rsidR="003148C9">
        <w:t>lique toile d</w:t>
      </w:r>
      <w:r>
        <w:rPr>
          <w:lang w:eastAsia="en-US"/>
        </w:rPr>
        <w:t>’</w:t>
      </w:r>
      <w:r w:rsidR="003148C9">
        <w:rPr>
          <w:lang w:eastAsia="en-US"/>
        </w:rPr>
        <w:t>araignée</w:t>
      </w:r>
      <w:r>
        <w:rPr>
          <w:lang w:eastAsia="en-US"/>
        </w:rPr>
        <w:t xml:space="preserve">, </w:t>
      </w:r>
      <w:r w:rsidR="003148C9">
        <w:rPr>
          <w:lang w:eastAsia="en-US"/>
        </w:rPr>
        <w:t>je vous tiens</w:t>
      </w:r>
      <w:r>
        <w:rPr>
          <w:lang w:eastAsia="en-US"/>
        </w:rPr>
        <w:t xml:space="preserve">, </w:t>
      </w:r>
      <w:r w:rsidR="003148C9">
        <w:rPr>
          <w:lang w:eastAsia="en-US"/>
        </w:rPr>
        <w:t>voilà tout</w:t>
      </w:r>
      <w:r>
        <w:rPr>
          <w:lang w:eastAsia="en-US"/>
        </w:rPr>
        <w:t xml:space="preserve">… </w:t>
      </w:r>
      <w:r w:rsidR="003148C9">
        <w:rPr>
          <w:lang w:eastAsia="en-US"/>
        </w:rPr>
        <w:t>Que diantre</w:t>
      </w:r>
      <w:r>
        <w:rPr>
          <w:lang w:eastAsia="en-US"/>
        </w:rPr>
        <w:t xml:space="preserve"> ! </w:t>
      </w:r>
      <w:r w:rsidR="003148C9">
        <w:rPr>
          <w:lang w:eastAsia="en-US"/>
        </w:rPr>
        <w:t>dans une affaire comme ça</w:t>
      </w:r>
      <w:r>
        <w:rPr>
          <w:lang w:eastAsia="en-US"/>
        </w:rPr>
        <w:t xml:space="preserve">, </w:t>
      </w:r>
      <w:r w:rsidR="003148C9">
        <w:rPr>
          <w:lang w:eastAsia="en-US"/>
        </w:rPr>
        <w:t>mon cher monsieur Fargeau</w:t>
      </w:r>
      <w:r>
        <w:rPr>
          <w:lang w:eastAsia="en-US"/>
        </w:rPr>
        <w:t>…</w:t>
      </w:r>
    </w:p>
    <w:p w14:paraId="00F094C4" w14:textId="77777777" w:rsidR="0046142F" w:rsidRDefault="0046142F" w:rsidP="0046142F">
      <w:pPr>
        <w:rPr>
          <w:lang w:eastAsia="en-US"/>
        </w:rPr>
      </w:pPr>
      <w:r>
        <w:rPr>
          <w:lang w:eastAsia="en-US"/>
        </w:rPr>
        <w:t>— </w:t>
      </w:r>
      <w:r w:rsidR="003148C9">
        <w:rPr>
          <w:lang w:eastAsia="en-US"/>
        </w:rPr>
        <w:t>Jamais ce nom</w:t>
      </w:r>
      <w:r>
        <w:rPr>
          <w:lang w:eastAsia="en-US"/>
        </w:rPr>
        <w:t xml:space="preserve"> ! </w:t>
      </w:r>
      <w:r w:rsidR="003148C9">
        <w:rPr>
          <w:lang w:eastAsia="en-US"/>
        </w:rPr>
        <w:t xml:space="preserve">interrompit </w:t>
      </w:r>
      <w:proofErr w:type="spellStart"/>
      <w:r w:rsidR="003148C9">
        <w:rPr>
          <w:lang w:eastAsia="en-US"/>
        </w:rPr>
        <w:t>Lointier</w:t>
      </w:r>
      <w:proofErr w:type="spellEnd"/>
      <w:r>
        <w:rPr>
          <w:lang w:eastAsia="en-US"/>
        </w:rPr>
        <w:t xml:space="preserve">, </w:t>
      </w:r>
      <w:r w:rsidR="003148C9">
        <w:rPr>
          <w:lang w:eastAsia="en-US"/>
        </w:rPr>
        <w:t>qui ressemblait un peu à ces pauvres chauves-souris qu</w:t>
      </w:r>
      <w:r>
        <w:rPr>
          <w:lang w:eastAsia="en-US"/>
        </w:rPr>
        <w:t>’</w:t>
      </w:r>
      <w:r w:rsidR="003148C9">
        <w:rPr>
          <w:lang w:eastAsia="en-US"/>
        </w:rPr>
        <w:t>on surprend dans leur trou et qu</w:t>
      </w:r>
      <w:r>
        <w:rPr>
          <w:lang w:eastAsia="en-US"/>
        </w:rPr>
        <w:t>’</w:t>
      </w:r>
      <w:r w:rsidR="003148C9">
        <w:rPr>
          <w:lang w:eastAsia="en-US"/>
        </w:rPr>
        <w:t>on traîn</w:t>
      </w:r>
      <w:r w:rsidR="003148C9">
        <w:t>e au soleil</w:t>
      </w:r>
      <w:r>
        <w:rPr>
          <w:lang w:eastAsia="en-US"/>
        </w:rPr>
        <w:t>.</w:t>
      </w:r>
    </w:p>
    <w:p w14:paraId="7C5DD8BD" w14:textId="0E7E326A" w:rsidR="0046142F" w:rsidRDefault="0046142F" w:rsidP="0046142F">
      <w:pPr>
        <w:rPr>
          <w:lang w:eastAsia="en-US"/>
        </w:rPr>
      </w:pPr>
      <w:r>
        <w:rPr>
          <w:lang w:eastAsia="en-US"/>
        </w:rPr>
        <w:t>— </w:t>
      </w:r>
      <w:r w:rsidR="003148C9">
        <w:rPr>
          <w:lang w:eastAsia="en-US"/>
        </w:rPr>
        <w:t>Je n</w:t>
      </w:r>
      <w:r>
        <w:rPr>
          <w:lang w:eastAsia="en-US"/>
        </w:rPr>
        <w:t>’</w:t>
      </w:r>
      <w:r w:rsidR="003148C9">
        <w:rPr>
          <w:lang w:eastAsia="en-US"/>
        </w:rPr>
        <w:t>y tiens pas</w:t>
      </w:r>
      <w:r>
        <w:rPr>
          <w:lang w:eastAsia="en-US"/>
        </w:rPr>
        <w:t xml:space="preserve">, </w:t>
      </w:r>
      <w:r w:rsidR="003148C9">
        <w:rPr>
          <w:lang w:eastAsia="en-US"/>
        </w:rPr>
        <w:t xml:space="preserve">répliqua </w:t>
      </w:r>
      <w:proofErr w:type="spellStart"/>
      <w:r w:rsidR="003148C9">
        <w:rPr>
          <w:lang w:eastAsia="en-US"/>
        </w:rPr>
        <w:t>Bubart</w:t>
      </w:r>
      <w:proofErr w:type="spellEnd"/>
      <w:r>
        <w:rPr>
          <w:lang w:eastAsia="en-US"/>
        </w:rPr>
        <w:t xml:space="preserve"> ; </w:t>
      </w:r>
      <w:r w:rsidR="006C2AE1">
        <w:rPr>
          <w:lang w:eastAsia="en-US"/>
        </w:rPr>
        <w:t>—</w:t>
      </w:r>
      <w:r>
        <w:rPr>
          <w:lang w:eastAsia="en-US"/>
        </w:rPr>
        <w:t xml:space="preserve"> </w:t>
      </w:r>
      <w:r w:rsidR="003148C9">
        <w:rPr>
          <w:lang w:eastAsia="en-US"/>
        </w:rPr>
        <w:t>je disais seulement que dans une affaire comme ça</w:t>
      </w:r>
      <w:r>
        <w:rPr>
          <w:lang w:eastAsia="en-US"/>
        </w:rPr>
        <w:t xml:space="preserve">, </w:t>
      </w:r>
      <w:r w:rsidR="003148C9">
        <w:rPr>
          <w:lang w:eastAsia="en-US"/>
        </w:rPr>
        <w:t>quand on prend des renseignements sur ses consorts</w:t>
      </w:r>
      <w:r>
        <w:rPr>
          <w:lang w:eastAsia="en-US"/>
        </w:rPr>
        <w:t xml:space="preserve">, </w:t>
      </w:r>
      <w:r w:rsidR="003148C9">
        <w:rPr>
          <w:lang w:eastAsia="en-US"/>
        </w:rPr>
        <w:t>il est de la plus simple prudence de joindre son nom à celui des autres</w:t>
      </w:r>
      <w:r>
        <w:rPr>
          <w:lang w:eastAsia="en-US"/>
        </w:rPr>
        <w:t xml:space="preserve">… </w:t>
      </w:r>
      <w:r w:rsidR="003148C9">
        <w:rPr>
          <w:lang w:eastAsia="en-US"/>
        </w:rPr>
        <w:t>sans cela</w:t>
      </w:r>
      <w:r>
        <w:rPr>
          <w:lang w:eastAsia="en-US"/>
        </w:rPr>
        <w:t xml:space="preserve">, </w:t>
      </w:r>
      <w:r w:rsidR="003148C9">
        <w:rPr>
          <w:lang w:eastAsia="en-US"/>
        </w:rPr>
        <w:t>vous comprenez</w:t>
      </w:r>
      <w:r>
        <w:rPr>
          <w:lang w:eastAsia="en-US"/>
        </w:rPr>
        <w:t xml:space="preserve">, </w:t>
      </w:r>
      <w:r w:rsidR="003148C9">
        <w:rPr>
          <w:lang w:eastAsia="en-US"/>
        </w:rPr>
        <w:t>le nom supprimé devient une vraie signature</w:t>
      </w:r>
      <w:r>
        <w:rPr>
          <w:lang w:eastAsia="en-US"/>
        </w:rPr>
        <w:t>.</w:t>
      </w:r>
    </w:p>
    <w:p w14:paraId="2E4EA6EB" w14:textId="77777777" w:rsidR="0046142F" w:rsidRDefault="003148C9" w:rsidP="0046142F">
      <w:pPr>
        <w:rPr>
          <w:lang w:eastAsia="en-US"/>
        </w:rPr>
      </w:pPr>
      <w:proofErr w:type="spellStart"/>
      <w:r>
        <w:rPr>
          <w:lang w:eastAsia="en-US"/>
        </w:rPr>
        <w:t>Lointier</w:t>
      </w:r>
      <w:proofErr w:type="spellEnd"/>
      <w:r>
        <w:rPr>
          <w:lang w:eastAsia="en-US"/>
        </w:rPr>
        <w:t xml:space="preserve"> n</w:t>
      </w:r>
      <w:r w:rsidR="0046142F">
        <w:rPr>
          <w:lang w:eastAsia="en-US"/>
        </w:rPr>
        <w:t>’</w:t>
      </w:r>
      <w:r>
        <w:rPr>
          <w:lang w:eastAsia="en-US"/>
        </w:rPr>
        <w:t>était pas homme à méconnaître la justesse de cette réflexion</w:t>
      </w:r>
      <w:r w:rsidR="0046142F">
        <w:rPr>
          <w:lang w:eastAsia="en-US"/>
        </w:rPr>
        <w:t xml:space="preserve">, </w:t>
      </w:r>
      <w:r>
        <w:rPr>
          <w:lang w:eastAsia="en-US"/>
        </w:rPr>
        <w:t>qui venait</w:t>
      </w:r>
      <w:r w:rsidR="0046142F">
        <w:rPr>
          <w:lang w:eastAsia="en-US"/>
        </w:rPr>
        <w:t xml:space="preserve">, </w:t>
      </w:r>
      <w:r>
        <w:rPr>
          <w:lang w:eastAsia="en-US"/>
        </w:rPr>
        <w:t>hélas</w:t>
      </w:r>
      <w:r w:rsidR="0046142F">
        <w:rPr>
          <w:lang w:eastAsia="en-US"/>
        </w:rPr>
        <w:t xml:space="preserve"> ! </w:t>
      </w:r>
      <w:r>
        <w:rPr>
          <w:lang w:eastAsia="en-US"/>
        </w:rPr>
        <w:t>trop tard</w:t>
      </w:r>
      <w:r w:rsidR="0046142F">
        <w:rPr>
          <w:lang w:eastAsia="en-US"/>
        </w:rPr>
        <w:t>.</w:t>
      </w:r>
    </w:p>
    <w:p w14:paraId="62EC9CF8" w14:textId="0CCBD70F" w:rsidR="0046142F" w:rsidRDefault="0046142F" w:rsidP="0046142F">
      <w:pPr>
        <w:rPr>
          <w:lang w:eastAsia="en-US"/>
        </w:rPr>
      </w:pPr>
      <w:r>
        <w:rPr>
          <w:lang w:eastAsia="en-US"/>
        </w:rPr>
        <w:t>— </w:t>
      </w:r>
      <w:r w:rsidR="003148C9">
        <w:rPr>
          <w:lang w:eastAsia="en-US"/>
        </w:rPr>
        <w:t>Du reste</w:t>
      </w:r>
      <w:r>
        <w:rPr>
          <w:lang w:eastAsia="en-US"/>
        </w:rPr>
        <w:t xml:space="preserve">, </w:t>
      </w:r>
      <w:r w:rsidR="003148C9">
        <w:rPr>
          <w:lang w:eastAsia="en-US"/>
        </w:rPr>
        <w:t>cher monsieur</w:t>
      </w:r>
      <w:r>
        <w:rPr>
          <w:lang w:eastAsia="en-US"/>
        </w:rPr>
        <w:t xml:space="preserve">, </w:t>
      </w:r>
      <w:r w:rsidR="003148C9">
        <w:rPr>
          <w:lang w:eastAsia="en-US"/>
        </w:rPr>
        <w:t xml:space="preserve">reprit le sage </w:t>
      </w:r>
      <w:proofErr w:type="spellStart"/>
      <w:r w:rsidR="003148C9">
        <w:rPr>
          <w:lang w:eastAsia="en-US"/>
        </w:rPr>
        <w:t>Bubart</w:t>
      </w:r>
      <w:proofErr w:type="spellEnd"/>
      <w:r>
        <w:rPr>
          <w:lang w:eastAsia="en-US"/>
        </w:rPr>
        <w:t xml:space="preserve">, </w:t>
      </w:r>
      <w:r w:rsidR="006C2AE1">
        <w:rPr>
          <w:lang w:eastAsia="en-US"/>
        </w:rPr>
        <w:t>—</w:t>
      </w:r>
      <w:r>
        <w:rPr>
          <w:lang w:eastAsia="en-US"/>
        </w:rPr>
        <w:t xml:space="preserve"> </w:t>
      </w:r>
      <w:r w:rsidR="003148C9">
        <w:rPr>
          <w:lang w:eastAsia="en-US"/>
        </w:rPr>
        <w:t>n</w:t>
      </w:r>
      <w:r>
        <w:rPr>
          <w:lang w:eastAsia="en-US"/>
        </w:rPr>
        <w:t>’</w:t>
      </w:r>
      <w:r w:rsidR="003148C9">
        <w:rPr>
          <w:lang w:eastAsia="en-US"/>
        </w:rPr>
        <w:t>accusez pas ici le hasard</w:t>
      </w:r>
      <w:r>
        <w:rPr>
          <w:lang w:eastAsia="en-US"/>
        </w:rPr>
        <w:t xml:space="preserve">, </w:t>
      </w:r>
      <w:r w:rsidR="003148C9">
        <w:rPr>
          <w:lang w:eastAsia="en-US"/>
        </w:rPr>
        <w:t>votre bête noire</w:t>
      </w:r>
      <w:r>
        <w:rPr>
          <w:lang w:eastAsia="en-US"/>
        </w:rPr>
        <w:t xml:space="preserve">, </w:t>
      </w:r>
      <w:r w:rsidR="003148C9">
        <w:rPr>
          <w:lang w:eastAsia="en-US"/>
        </w:rPr>
        <w:t>car je n</w:t>
      </w:r>
      <w:r>
        <w:rPr>
          <w:lang w:eastAsia="en-US"/>
        </w:rPr>
        <w:t>’</w:t>
      </w:r>
      <w:r w:rsidR="003148C9">
        <w:rPr>
          <w:lang w:eastAsia="en-US"/>
        </w:rPr>
        <w:t>ai pas l</w:t>
      </w:r>
      <w:r>
        <w:rPr>
          <w:lang w:eastAsia="en-US"/>
        </w:rPr>
        <w:t>’</w:t>
      </w:r>
      <w:r w:rsidR="003148C9">
        <w:rPr>
          <w:lang w:eastAsia="en-US"/>
        </w:rPr>
        <w:t>intention de vous trahir</w:t>
      </w:r>
      <w:r>
        <w:rPr>
          <w:lang w:eastAsia="en-US"/>
        </w:rPr>
        <w:t xml:space="preserve">… </w:t>
      </w:r>
      <w:r w:rsidR="003148C9">
        <w:rPr>
          <w:lang w:eastAsia="en-US"/>
        </w:rPr>
        <w:t>Et</w:t>
      </w:r>
      <w:r>
        <w:rPr>
          <w:lang w:eastAsia="en-US"/>
        </w:rPr>
        <w:t xml:space="preserve">, </w:t>
      </w:r>
      <w:r w:rsidR="003148C9">
        <w:rPr>
          <w:lang w:eastAsia="en-US"/>
        </w:rPr>
        <w:t xml:space="preserve">loin de me </w:t>
      </w:r>
      <w:r w:rsidR="003148C9">
        <w:rPr>
          <w:lang w:eastAsia="en-US"/>
        </w:rPr>
        <w:t>dé</w:t>
      </w:r>
      <w:r w:rsidR="003148C9">
        <w:rPr>
          <w:lang w:eastAsia="en-US"/>
        </w:rPr>
        <w:t>tourner de l</w:t>
      </w:r>
      <w:r>
        <w:rPr>
          <w:lang w:eastAsia="en-US"/>
        </w:rPr>
        <w:t>’</w:t>
      </w:r>
      <w:r w:rsidR="003148C9">
        <w:rPr>
          <w:lang w:eastAsia="en-US"/>
        </w:rPr>
        <w:t>affaire</w:t>
      </w:r>
      <w:r>
        <w:rPr>
          <w:lang w:eastAsia="en-US"/>
        </w:rPr>
        <w:t xml:space="preserve">, </w:t>
      </w:r>
      <w:r w:rsidR="003148C9">
        <w:rPr>
          <w:lang w:eastAsia="en-US"/>
        </w:rPr>
        <w:t>cette découverte m</w:t>
      </w:r>
      <w:r>
        <w:rPr>
          <w:lang w:eastAsia="en-US"/>
        </w:rPr>
        <w:t>’</w:t>
      </w:r>
      <w:r w:rsidR="003148C9">
        <w:rPr>
          <w:lang w:eastAsia="en-US"/>
        </w:rPr>
        <w:t>y attire</w:t>
      </w:r>
      <w:r>
        <w:rPr>
          <w:lang w:eastAsia="en-US"/>
        </w:rPr>
        <w:t xml:space="preserve">… </w:t>
      </w:r>
      <w:r w:rsidR="003148C9">
        <w:rPr>
          <w:lang w:eastAsia="en-US"/>
        </w:rPr>
        <w:t>Je sais</w:t>
      </w:r>
      <w:r>
        <w:rPr>
          <w:lang w:eastAsia="en-US"/>
        </w:rPr>
        <w:t xml:space="preserve">, </w:t>
      </w:r>
      <w:r w:rsidR="003148C9">
        <w:rPr>
          <w:lang w:eastAsia="en-US"/>
        </w:rPr>
        <w:t>en effet</w:t>
      </w:r>
      <w:r>
        <w:rPr>
          <w:lang w:eastAsia="en-US"/>
        </w:rPr>
        <w:t xml:space="preserve">, </w:t>
      </w:r>
      <w:r w:rsidR="003148C9">
        <w:rPr>
          <w:lang w:eastAsia="en-US"/>
        </w:rPr>
        <w:t>qu</w:t>
      </w:r>
      <w:r>
        <w:rPr>
          <w:lang w:eastAsia="en-US"/>
        </w:rPr>
        <w:t>’</w:t>
      </w:r>
      <w:r w:rsidR="003148C9">
        <w:rPr>
          <w:lang w:eastAsia="en-US"/>
        </w:rPr>
        <w:t>il y a des sommes énormes au fond de tout cela</w:t>
      </w:r>
      <w:r>
        <w:rPr>
          <w:lang w:eastAsia="en-US"/>
        </w:rPr>
        <w:t xml:space="preserve">… </w:t>
      </w:r>
      <w:r w:rsidR="003148C9">
        <w:rPr>
          <w:lang w:eastAsia="en-US"/>
        </w:rPr>
        <w:t>et je ne demande pas mieux que de gagner un petit million pour mes vieux jours</w:t>
      </w:r>
      <w:r>
        <w:rPr>
          <w:lang w:eastAsia="en-US"/>
        </w:rPr>
        <w:t>.</w:t>
      </w:r>
    </w:p>
    <w:p w14:paraId="2C9CDD80" w14:textId="77777777" w:rsidR="0046142F" w:rsidRDefault="003148C9" w:rsidP="0046142F">
      <w:pPr>
        <w:rPr>
          <w:lang w:eastAsia="en-US"/>
        </w:rPr>
      </w:pPr>
      <w:r>
        <w:rPr>
          <w:lang w:eastAsia="en-US"/>
        </w:rPr>
        <w:t>Ses lunettes bleues avaient un rayonnement</w:t>
      </w:r>
      <w:r w:rsidR="0046142F">
        <w:rPr>
          <w:lang w:eastAsia="en-US"/>
        </w:rPr>
        <w:t>.</w:t>
      </w:r>
    </w:p>
    <w:p w14:paraId="6D3A0B10" w14:textId="77777777" w:rsidR="0046142F" w:rsidRDefault="0046142F" w:rsidP="0046142F">
      <w:pPr>
        <w:rPr>
          <w:lang w:eastAsia="en-US"/>
        </w:rPr>
      </w:pPr>
      <w:r>
        <w:rPr>
          <w:lang w:eastAsia="en-US"/>
        </w:rPr>
        <w:lastRenderedPageBreak/>
        <w:t>— </w:t>
      </w:r>
      <w:r w:rsidR="003148C9">
        <w:rPr>
          <w:lang w:eastAsia="en-US"/>
        </w:rPr>
        <w:t>Asseyez-vous</w:t>
      </w:r>
      <w:r>
        <w:rPr>
          <w:lang w:eastAsia="en-US"/>
        </w:rPr>
        <w:t xml:space="preserve">, </w:t>
      </w:r>
      <w:r w:rsidR="003148C9">
        <w:rPr>
          <w:lang w:eastAsia="en-US"/>
        </w:rPr>
        <w:t>poursuivit-il encore</w:t>
      </w:r>
      <w:r>
        <w:rPr>
          <w:lang w:eastAsia="en-US"/>
        </w:rPr>
        <w:t xml:space="preserve">, </w:t>
      </w:r>
      <w:r w:rsidR="003148C9">
        <w:rPr>
          <w:lang w:eastAsia="en-US"/>
        </w:rPr>
        <w:t>car il avait maintenant le haut bout de la conversation</w:t>
      </w:r>
      <w:r>
        <w:rPr>
          <w:lang w:eastAsia="en-US"/>
        </w:rPr>
        <w:t xml:space="preserve">, </w:t>
      </w:r>
      <w:r w:rsidR="003148C9">
        <w:rPr>
          <w:lang w:eastAsia="en-US"/>
        </w:rPr>
        <w:t>et causons raison</w:t>
      </w:r>
      <w:r>
        <w:rPr>
          <w:lang w:eastAsia="en-US"/>
        </w:rPr>
        <w:t xml:space="preserve">… </w:t>
      </w:r>
      <w:r w:rsidR="003148C9">
        <w:rPr>
          <w:lang w:eastAsia="en-US"/>
        </w:rPr>
        <w:t>La maison Isidore-Baptiste et compagnie ne fait pas cette partie-là</w:t>
      </w:r>
      <w:r>
        <w:rPr>
          <w:lang w:eastAsia="en-US"/>
        </w:rPr>
        <w:t xml:space="preserve">… </w:t>
      </w:r>
      <w:r w:rsidR="003148C9">
        <w:rPr>
          <w:lang w:eastAsia="en-US"/>
        </w:rPr>
        <w:t>Ce sont tous vieux polissons et jeunes huîtres qui me font mauvaise mine parce que j</w:t>
      </w:r>
      <w:r>
        <w:rPr>
          <w:lang w:eastAsia="en-US"/>
        </w:rPr>
        <w:t>’</w:t>
      </w:r>
      <w:r w:rsidR="003148C9">
        <w:rPr>
          <w:lang w:eastAsia="en-US"/>
        </w:rPr>
        <w:t>ai été à Toulon</w:t>
      </w:r>
      <w:r>
        <w:rPr>
          <w:lang w:eastAsia="en-US"/>
        </w:rPr>
        <w:t>…</w:t>
      </w:r>
    </w:p>
    <w:p w14:paraId="09D183C2" w14:textId="77777777" w:rsidR="0046142F" w:rsidRDefault="0046142F" w:rsidP="0046142F">
      <w:pPr>
        <w:rPr>
          <w:lang w:eastAsia="en-US"/>
        </w:rPr>
      </w:pPr>
      <w:r>
        <w:rPr>
          <w:lang w:eastAsia="en-US"/>
        </w:rPr>
        <w:t>— </w:t>
      </w:r>
      <w:r w:rsidR="003148C9">
        <w:rPr>
          <w:lang w:eastAsia="en-US"/>
        </w:rPr>
        <w:t>Vous</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Lointier</w:t>
      </w:r>
      <w:proofErr w:type="spellEnd"/>
      <w:r w:rsidR="003148C9">
        <w:rPr>
          <w:lang w:eastAsia="en-US"/>
        </w:rPr>
        <w:t xml:space="preserve"> qui se recula davantage</w:t>
      </w:r>
      <w:r>
        <w:rPr>
          <w:lang w:eastAsia="en-US"/>
        </w:rPr>
        <w:t>.</w:t>
      </w:r>
    </w:p>
    <w:p w14:paraId="4EB2D8B7" w14:textId="77777777" w:rsidR="0046142F" w:rsidRDefault="0046142F" w:rsidP="0046142F">
      <w:pPr>
        <w:rPr>
          <w:lang w:eastAsia="en-US"/>
        </w:rPr>
      </w:pPr>
      <w:r>
        <w:rPr>
          <w:lang w:eastAsia="en-US"/>
        </w:rPr>
        <w:t>— </w:t>
      </w:r>
      <w:r w:rsidR="003148C9">
        <w:rPr>
          <w:lang w:eastAsia="en-US"/>
        </w:rPr>
        <w:t>Après</w:t>
      </w:r>
      <w:r>
        <w:rPr>
          <w:lang w:eastAsia="en-US"/>
        </w:rPr>
        <w:t xml:space="preserve"> ? </w:t>
      </w:r>
      <w:r w:rsidR="003148C9">
        <w:rPr>
          <w:lang w:eastAsia="en-US"/>
        </w:rPr>
        <w:t>Vous me proposez bien les moyens d</w:t>
      </w:r>
      <w:r>
        <w:rPr>
          <w:lang w:eastAsia="en-US"/>
        </w:rPr>
        <w:t>’</w:t>
      </w:r>
      <w:r w:rsidR="003148C9">
        <w:rPr>
          <w:lang w:eastAsia="en-US"/>
        </w:rPr>
        <w:t>y retourner</w:t>
      </w:r>
      <w:r>
        <w:rPr>
          <w:lang w:eastAsia="en-US"/>
        </w:rPr>
        <w:t> !</w:t>
      </w:r>
    </w:p>
    <w:p w14:paraId="6F49FE3A" w14:textId="77777777" w:rsidR="0046142F" w:rsidRDefault="0046142F" w:rsidP="0046142F">
      <w:pPr>
        <w:rPr>
          <w:lang w:eastAsia="en-US"/>
        </w:rPr>
      </w:pPr>
      <w:r>
        <w:rPr>
          <w:lang w:eastAsia="en-US"/>
        </w:rPr>
        <w:t>— </w:t>
      </w:r>
      <w:r w:rsidR="003148C9">
        <w:rPr>
          <w:lang w:eastAsia="en-US"/>
        </w:rPr>
        <w:t>En conséquence</w:t>
      </w:r>
      <w:r>
        <w:rPr>
          <w:lang w:eastAsia="en-US"/>
        </w:rPr>
        <w:t xml:space="preserve">, </w:t>
      </w:r>
      <w:r w:rsidR="003148C9">
        <w:rPr>
          <w:lang w:eastAsia="en-US"/>
        </w:rPr>
        <w:t>continua-t-il</w:t>
      </w:r>
      <w:r>
        <w:rPr>
          <w:lang w:eastAsia="en-US"/>
        </w:rPr>
        <w:t xml:space="preserve">, </w:t>
      </w:r>
      <w:r w:rsidR="003148C9">
        <w:rPr>
          <w:lang w:eastAsia="en-US"/>
        </w:rPr>
        <w:t>il faut agir en dehors de la maison</w:t>
      </w:r>
      <w:r>
        <w:rPr>
          <w:lang w:eastAsia="en-US"/>
        </w:rPr>
        <w:t xml:space="preserve">… </w:t>
      </w:r>
      <w:r w:rsidR="003148C9">
        <w:rPr>
          <w:lang w:eastAsia="en-US"/>
        </w:rPr>
        <w:t>d</w:t>
      </w:r>
      <w:r>
        <w:rPr>
          <w:lang w:eastAsia="en-US"/>
        </w:rPr>
        <w:t>’</w:t>
      </w:r>
      <w:r w:rsidR="003148C9">
        <w:rPr>
          <w:lang w:eastAsia="en-US"/>
        </w:rPr>
        <w:t>ailleurs</w:t>
      </w:r>
      <w:r>
        <w:rPr>
          <w:lang w:eastAsia="en-US"/>
        </w:rPr>
        <w:t xml:space="preserve">, </w:t>
      </w:r>
      <w:r w:rsidR="003148C9">
        <w:rPr>
          <w:lang w:eastAsia="en-US"/>
        </w:rPr>
        <w:t>je n</w:t>
      </w:r>
      <w:r>
        <w:rPr>
          <w:lang w:eastAsia="en-US"/>
        </w:rPr>
        <w:t>’</w:t>
      </w:r>
      <w:r w:rsidR="003148C9">
        <w:rPr>
          <w:lang w:eastAsia="en-US"/>
        </w:rPr>
        <w:t>aimerais pas beaucoup à partager les bénéfices</w:t>
      </w:r>
      <w:r>
        <w:rPr>
          <w:lang w:eastAsia="en-US"/>
        </w:rPr>
        <w:t xml:space="preserve">… </w:t>
      </w:r>
      <w:r w:rsidR="003148C9">
        <w:rPr>
          <w:lang w:eastAsia="en-US"/>
        </w:rPr>
        <w:t>Avez-vous de l</w:t>
      </w:r>
      <w:r>
        <w:rPr>
          <w:lang w:eastAsia="en-US"/>
        </w:rPr>
        <w:t>’</w:t>
      </w:r>
      <w:r w:rsidR="003148C9">
        <w:rPr>
          <w:lang w:eastAsia="en-US"/>
        </w:rPr>
        <w:t>argent</w:t>
      </w:r>
      <w:r>
        <w:rPr>
          <w:lang w:eastAsia="en-US"/>
        </w:rPr>
        <w:t> ?</w:t>
      </w:r>
    </w:p>
    <w:p w14:paraId="29DAD86C" w14:textId="77777777" w:rsidR="0046142F" w:rsidRDefault="0046142F" w:rsidP="0046142F">
      <w:pPr>
        <w:rPr>
          <w:lang w:eastAsia="en-US"/>
        </w:rPr>
      </w:pPr>
      <w:r>
        <w:rPr>
          <w:lang w:eastAsia="en-US"/>
        </w:rPr>
        <w:t>— </w:t>
      </w:r>
      <w:r w:rsidR="003148C9">
        <w:rPr>
          <w:lang w:eastAsia="en-US"/>
        </w:rPr>
        <w:t>Pas l</w:t>
      </w:r>
      <w:r>
        <w:rPr>
          <w:lang w:eastAsia="en-US"/>
        </w:rPr>
        <w:t>’</w:t>
      </w:r>
      <w:r w:rsidR="003148C9">
        <w:rPr>
          <w:lang w:eastAsia="en-US"/>
        </w:rPr>
        <w:t>ombre</w:t>
      </w:r>
      <w:r>
        <w:rPr>
          <w:lang w:eastAsia="en-US"/>
        </w:rPr>
        <w:t> !</w:t>
      </w:r>
    </w:p>
    <w:p w14:paraId="5885BB5C" w14:textId="77777777" w:rsidR="0046142F" w:rsidRDefault="0046142F" w:rsidP="0046142F">
      <w:pPr>
        <w:rPr>
          <w:lang w:eastAsia="en-US"/>
        </w:rPr>
      </w:pPr>
      <w:r>
        <w:rPr>
          <w:lang w:eastAsia="en-US"/>
        </w:rPr>
        <w:t>— </w:t>
      </w:r>
      <w:r w:rsidR="003148C9">
        <w:rPr>
          <w:lang w:eastAsia="en-US"/>
        </w:rPr>
        <w:t>Avec quoi vivez-vous</w:t>
      </w:r>
      <w:r>
        <w:rPr>
          <w:lang w:eastAsia="en-US"/>
        </w:rPr>
        <w:t> ?</w:t>
      </w:r>
    </w:p>
    <w:p w14:paraId="2B74A9F3" w14:textId="77777777" w:rsidR="0046142F" w:rsidRDefault="0046142F" w:rsidP="0046142F">
      <w:pPr>
        <w:rPr>
          <w:lang w:eastAsia="en-US"/>
        </w:rPr>
      </w:pPr>
      <w:r>
        <w:rPr>
          <w:lang w:eastAsia="en-US"/>
        </w:rPr>
        <w:t>— </w:t>
      </w:r>
      <w:r w:rsidR="003148C9">
        <w:rPr>
          <w:lang w:eastAsia="en-US"/>
        </w:rPr>
        <w:t>Avec ce que me donne mon frère</w:t>
      </w:r>
      <w:r>
        <w:rPr>
          <w:lang w:eastAsia="en-US"/>
        </w:rPr>
        <w:t>.</w:t>
      </w:r>
    </w:p>
    <w:p w14:paraId="20926AE9" w14:textId="77777777" w:rsidR="0046142F" w:rsidRDefault="0046142F" w:rsidP="0046142F">
      <w:pPr>
        <w:rPr>
          <w:lang w:eastAsia="en-US"/>
        </w:rPr>
      </w:pPr>
      <w:r>
        <w:rPr>
          <w:lang w:eastAsia="en-US"/>
        </w:rPr>
        <w:t>— </w:t>
      </w:r>
      <w:r w:rsidR="003148C9">
        <w:rPr>
          <w:lang w:eastAsia="en-US"/>
        </w:rPr>
        <w:t>Il est riche</w:t>
      </w:r>
      <w:r>
        <w:rPr>
          <w:lang w:eastAsia="en-US"/>
        </w:rPr>
        <w:t xml:space="preserve">, </w:t>
      </w:r>
      <w:r w:rsidR="003148C9">
        <w:rPr>
          <w:lang w:eastAsia="en-US"/>
        </w:rPr>
        <w:t>lui</w:t>
      </w:r>
      <w:r>
        <w:rPr>
          <w:lang w:eastAsia="en-US"/>
        </w:rPr>
        <w:t xml:space="preserve">, </w:t>
      </w:r>
      <w:r w:rsidR="003148C9">
        <w:rPr>
          <w:lang w:eastAsia="en-US"/>
        </w:rPr>
        <w:t>c</w:t>
      </w:r>
      <w:r>
        <w:rPr>
          <w:lang w:eastAsia="en-US"/>
        </w:rPr>
        <w:t>’</w:t>
      </w:r>
      <w:r w:rsidR="003148C9">
        <w:rPr>
          <w:lang w:eastAsia="en-US"/>
        </w:rPr>
        <w:t>est juste</w:t>
      </w:r>
      <w:r>
        <w:rPr>
          <w:lang w:eastAsia="en-US"/>
        </w:rPr>
        <w:t xml:space="preserve">… </w:t>
      </w:r>
      <w:r w:rsidR="003148C9">
        <w:rPr>
          <w:lang w:eastAsia="en-US"/>
        </w:rPr>
        <w:t>Eh bien cher monsieur</w:t>
      </w:r>
      <w:r>
        <w:rPr>
          <w:lang w:eastAsia="en-US"/>
        </w:rPr>
        <w:t xml:space="preserve">, </w:t>
      </w:r>
      <w:r w:rsidR="003148C9">
        <w:rPr>
          <w:lang w:eastAsia="en-US"/>
        </w:rPr>
        <w:t>la première chose est de vous procurer de l</w:t>
      </w:r>
      <w:r>
        <w:rPr>
          <w:lang w:eastAsia="en-US"/>
        </w:rPr>
        <w:t>’</w:t>
      </w:r>
      <w:r w:rsidR="003148C9">
        <w:rPr>
          <w:lang w:eastAsia="en-US"/>
        </w:rPr>
        <w:t>argent</w:t>
      </w:r>
      <w:r>
        <w:rPr>
          <w:lang w:eastAsia="en-US"/>
        </w:rPr>
        <w:t>.</w:t>
      </w:r>
    </w:p>
    <w:p w14:paraId="522247BB" w14:textId="77777777" w:rsidR="0046142F" w:rsidRDefault="0046142F" w:rsidP="0046142F">
      <w:pPr>
        <w:rPr>
          <w:lang w:eastAsia="en-US"/>
        </w:rPr>
      </w:pPr>
      <w:r>
        <w:rPr>
          <w:lang w:eastAsia="en-US"/>
        </w:rPr>
        <w:t>— </w:t>
      </w:r>
      <w:r w:rsidR="003148C9">
        <w:rPr>
          <w:lang w:eastAsia="en-US"/>
        </w:rPr>
        <w:t>Comment faire</w:t>
      </w:r>
      <w:r>
        <w:rPr>
          <w:lang w:eastAsia="en-US"/>
        </w:rPr>
        <w:t> ?</w:t>
      </w:r>
    </w:p>
    <w:p w14:paraId="4D2D6E37" w14:textId="77777777" w:rsidR="0046142F" w:rsidRDefault="0046142F" w:rsidP="0046142F">
      <w:pPr>
        <w:rPr>
          <w:lang w:eastAsia="en-US"/>
        </w:rPr>
      </w:pPr>
      <w:r>
        <w:rPr>
          <w:lang w:eastAsia="en-US"/>
        </w:rPr>
        <w:t>— </w:t>
      </w:r>
      <w:r w:rsidR="003148C9">
        <w:rPr>
          <w:lang w:eastAsia="en-US"/>
        </w:rPr>
        <w:t>Je n</w:t>
      </w:r>
      <w:r>
        <w:rPr>
          <w:lang w:eastAsia="en-US"/>
        </w:rPr>
        <w:t>’</w:t>
      </w:r>
      <w:r w:rsidR="003148C9">
        <w:rPr>
          <w:lang w:eastAsia="en-US"/>
        </w:rPr>
        <w:t>en sais rien</w:t>
      </w:r>
      <w:r>
        <w:rPr>
          <w:lang w:eastAsia="en-US"/>
        </w:rPr>
        <w:t xml:space="preserve">… </w:t>
      </w:r>
      <w:r w:rsidR="003148C9">
        <w:rPr>
          <w:lang w:eastAsia="en-US"/>
        </w:rPr>
        <w:t>mais vous sentez que ce genre de travail se paie comptant</w:t>
      </w:r>
      <w:r>
        <w:rPr>
          <w:lang w:eastAsia="en-US"/>
        </w:rPr>
        <w:t xml:space="preserve">. </w:t>
      </w:r>
      <w:r w:rsidR="003148C9">
        <w:rPr>
          <w:lang w:eastAsia="en-US"/>
        </w:rPr>
        <w:t>On ne peut pas mettre tout le monde dans le secret</w:t>
      </w:r>
      <w:r>
        <w:rPr>
          <w:lang w:eastAsia="en-US"/>
        </w:rPr>
        <w:t xml:space="preserve">… </w:t>
      </w:r>
      <w:r w:rsidR="003148C9">
        <w:rPr>
          <w:lang w:eastAsia="en-US"/>
        </w:rPr>
        <w:t>Romblon-Ballon ferait bien les avances</w:t>
      </w:r>
      <w:r>
        <w:rPr>
          <w:lang w:eastAsia="en-US"/>
        </w:rPr>
        <w:t xml:space="preserve">… </w:t>
      </w:r>
      <w:r w:rsidR="003148C9">
        <w:rPr>
          <w:lang w:eastAsia="en-US"/>
        </w:rPr>
        <w:t>oh</w:t>
      </w:r>
      <w:r>
        <w:rPr>
          <w:lang w:eastAsia="en-US"/>
        </w:rPr>
        <w:t xml:space="preserve"> ! </w:t>
      </w:r>
      <w:r w:rsidR="003148C9">
        <w:rPr>
          <w:lang w:eastAsia="en-US"/>
        </w:rPr>
        <w:t>parbleu</w:t>
      </w:r>
      <w:r>
        <w:rPr>
          <w:lang w:eastAsia="en-US"/>
        </w:rPr>
        <w:t xml:space="preserve"> !… </w:t>
      </w:r>
      <w:r w:rsidR="003148C9">
        <w:rPr>
          <w:lang w:eastAsia="en-US"/>
        </w:rPr>
        <w:t>mais</w:t>
      </w:r>
      <w:r>
        <w:rPr>
          <w:lang w:eastAsia="en-US"/>
        </w:rPr>
        <w:t xml:space="preserve">, </w:t>
      </w:r>
      <w:r w:rsidR="003148C9">
        <w:rPr>
          <w:lang w:eastAsia="en-US"/>
        </w:rPr>
        <w:t>comme il compte se payer le gâteau à lui-même</w:t>
      </w:r>
      <w:r>
        <w:rPr>
          <w:lang w:eastAsia="en-US"/>
        </w:rPr>
        <w:t>.</w:t>
      </w:r>
    </w:p>
    <w:p w14:paraId="48DBDA8E" w14:textId="1A70AD59"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évident</w:t>
      </w:r>
      <w:r>
        <w:rPr>
          <w:lang w:eastAsia="en-US"/>
        </w:rPr>
        <w:t xml:space="preserve">, </w:t>
      </w:r>
      <w:r w:rsidR="003148C9">
        <w:rPr>
          <w:lang w:eastAsia="en-US"/>
        </w:rPr>
        <w:t xml:space="preserve">interrompit </w:t>
      </w:r>
      <w:proofErr w:type="spellStart"/>
      <w:r w:rsidR="003148C9">
        <w:rPr>
          <w:lang w:eastAsia="en-US"/>
        </w:rPr>
        <w:t>Lointier</w:t>
      </w:r>
      <w:proofErr w:type="spellEnd"/>
      <w:r>
        <w:rPr>
          <w:lang w:eastAsia="en-US"/>
        </w:rPr>
        <w:t xml:space="preserve"> ; </w:t>
      </w:r>
      <w:r w:rsidR="006C2AE1">
        <w:rPr>
          <w:lang w:eastAsia="en-US"/>
        </w:rPr>
        <w:t>—</w:t>
      </w:r>
      <w:r>
        <w:rPr>
          <w:lang w:eastAsia="en-US"/>
        </w:rPr>
        <w:t xml:space="preserve"> </w:t>
      </w:r>
      <w:r w:rsidR="003148C9">
        <w:rPr>
          <w:lang w:eastAsia="en-US"/>
        </w:rPr>
        <w:t>j</w:t>
      </w:r>
      <w:r>
        <w:rPr>
          <w:lang w:eastAsia="en-US"/>
        </w:rPr>
        <w:t>’</w:t>
      </w:r>
      <w:r w:rsidR="003148C9">
        <w:rPr>
          <w:lang w:eastAsia="en-US"/>
        </w:rPr>
        <w:t>avais bien un moyen de me procurer une somme assez ronde</w:t>
      </w:r>
      <w:r>
        <w:rPr>
          <w:lang w:eastAsia="en-US"/>
        </w:rPr>
        <w:t xml:space="preserve">… </w:t>
      </w:r>
      <w:r w:rsidR="003148C9">
        <w:rPr>
          <w:lang w:eastAsia="en-US"/>
        </w:rPr>
        <w:t>mais c</w:t>
      </w:r>
      <w:r>
        <w:rPr>
          <w:lang w:eastAsia="en-US"/>
        </w:rPr>
        <w:t>’</w:t>
      </w:r>
      <w:r w:rsidR="003148C9">
        <w:rPr>
          <w:lang w:eastAsia="en-US"/>
        </w:rPr>
        <w:t>est que le temps presse</w:t>
      </w:r>
      <w:r>
        <w:rPr>
          <w:lang w:eastAsia="en-US"/>
        </w:rPr>
        <w:t>.</w:t>
      </w:r>
    </w:p>
    <w:p w14:paraId="3201EDE2" w14:textId="77777777" w:rsidR="0046142F" w:rsidRDefault="0046142F" w:rsidP="0046142F">
      <w:pPr>
        <w:rPr>
          <w:lang w:eastAsia="en-US"/>
        </w:rPr>
      </w:pPr>
      <w:r>
        <w:rPr>
          <w:lang w:eastAsia="en-US"/>
        </w:rPr>
        <w:lastRenderedPageBreak/>
        <w:t>— </w:t>
      </w:r>
      <w:r w:rsidR="003148C9">
        <w:rPr>
          <w:lang w:eastAsia="en-US"/>
        </w:rPr>
        <w:t>Voici encore un point sur lequel j</w:t>
      </w:r>
      <w:r>
        <w:rPr>
          <w:lang w:eastAsia="en-US"/>
        </w:rPr>
        <w:t>’</w:t>
      </w:r>
      <w:r w:rsidR="003148C9">
        <w:rPr>
          <w:lang w:eastAsia="en-US"/>
        </w:rPr>
        <w:t>ai besoin d</w:t>
      </w:r>
      <w:r>
        <w:rPr>
          <w:lang w:eastAsia="en-US"/>
        </w:rPr>
        <w:t>’</w:t>
      </w:r>
      <w:r w:rsidR="003148C9">
        <w:rPr>
          <w:lang w:eastAsia="en-US"/>
        </w:rPr>
        <w:t>être renseigné</w:t>
      </w:r>
      <w:r>
        <w:rPr>
          <w:lang w:eastAsia="en-US"/>
        </w:rPr>
        <w:t xml:space="preserve">… </w:t>
      </w:r>
      <w:r w:rsidR="003148C9">
        <w:rPr>
          <w:lang w:eastAsia="en-US"/>
        </w:rPr>
        <w:t>c</w:t>
      </w:r>
      <w:r>
        <w:rPr>
          <w:lang w:eastAsia="en-US"/>
        </w:rPr>
        <w:t>’</w:t>
      </w:r>
      <w:r w:rsidR="003148C9">
        <w:rPr>
          <w:lang w:eastAsia="en-US"/>
        </w:rPr>
        <w:t>est une manière de tontine</w:t>
      </w:r>
      <w:r>
        <w:rPr>
          <w:lang w:eastAsia="en-US"/>
        </w:rPr>
        <w:t xml:space="preserve">, </w:t>
      </w:r>
      <w:r w:rsidR="003148C9">
        <w:rPr>
          <w:lang w:eastAsia="en-US"/>
        </w:rPr>
        <w:t>autant que j</w:t>
      </w:r>
      <w:r>
        <w:rPr>
          <w:lang w:eastAsia="en-US"/>
        </w:rPr>
        <w:t>’</w:t>
      </w:r>
      <w:r w:rsidR="003148C9">
        <w:rPr>
          <w:lang w:eastAsia="en-US"/>
        </w:rPr>
        <w:t>ai pu deviner</w:t>
      </w:r>
      <w:r>
        <w:rPr>
          <w:lang w:eastAsia="en-US"/>
        </w:rPr>
        <w:t> ?</w:t>
      </w:r>
    </w:p>
    <w:p w14:paraId="6AE3F556"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on a vingt ans pour arriver au dernier vivant</w:t>
      </w:r>
      <w:r>
        <w:rPr>
          <w:lang w:eastAsia="en-US"/>
        </w:rPr>
        <w:t>.</w:t>
      </w:r>
    </w:p>
    <w:p w14:paraId="4B6205C9" w14:textId="77777777" w:rsidR="0046142F" w:rsidRDefault="0046142F" w:rsidP="0046142F">
      <w:pPr>
        <w:rPr>
          <w:lang w:eastAsia="en-US"/>
        </w:rPr>
      </w:pPr>
      <w:r>
        <w:rPr>
          <w:lang w:eastAsia="en-US"/>
        </w:rPr>
        <w:t>— </w:t>
      </w:r>
      <w:r w:rsidR="003148C9">
        <w:rPr>
          <w:lang w:eastAsia="en-US"/>
        </w:rPr>
        <w:t>Et il reste sur ces vingt ans</w:t>
      </w:r>
      <w:r>
        <w:rPr>
          <w:lang w:eastAsia="en-US"/>
        </w:rPr>
        <w:t> ?</w:t>
      </w:r>
    </w:p>
    <w:p w14:paraId="217D82E6" w14:textId="77777777" w:rsidR="0046142F" w:rsidRDefault="0046142F" w:rsidP="0046142F">
      <w:pPr>
        <w:rPr>
          <w:lang w:eastAsia="en-US"/>
        </w:rPr>
      </w:pPr>
      <w:r>
        <w:rPr>
          <w:lang w:eastAsia="en-US"/>
        </w:rPr>
        <w:t>— </w:t>
      </w:r>
      <w:r w:rsidR="003148C9">
        <w:rPr>
          <w:lang w:eastAsia="en-US"/>
        </w:rPr>
        <w:t>Quarante-huit heures</w:t>
      </w:r>
      <w:r>
        <w:rPr>
          <w:lang w:eastAsia="en-US"/>
        </w:rPr>
        <w:t>.</w:t>
      </w:r>
    </w:p>
    <w:p w14:paraId="72FFDD0F" w14:textId="77777777" w:rsidR="0046142F" w:rsidRDefault="003148C9" w:rsidP="0046142F">
      <w:pPr>
        <w:rPr>
          <w:lang w:eastAsia="en-US"/>
        </w:rPr>
      </w:pPr>
      <w:r>
        <w:rPr>
          <w:lang w:eastAsia="en-US"/>
        </w:rPr>
        <w:t>L</w:t>
      </w:r>
      <w:r w:rsidR="0046142F">
        <w:rPr>
          <w:lang w:eastAsia="en-US"/>
        </w:rPr>
        <w:t>’</w:t>
      </w:r>
      <w:r>
        <w:rPr>
          <w:lang w:eastAsia="en-US"/>
        </w:rPr>
        <w:t>homme aux lunettes fit un soubresaut</w:t>
      </w:r>
      <w:r w:rsidR="0046142F">
        <w:rPr>
          <w:lang w:eastAsia="en-US"/>
        </w:rPr>
        <w:t>.</w:t>
      </w:r>
    </w:p>
    <w:p w14:paraId="47595D84" w14:textId="77777777" w:rsidR="0046142F" w:rsidRDefault="0046142F" w:rsidP="0046142F">
      <w:pPr>
        <w:rPr>
          <w:lang w:eastAsia="en-US"/>
        </w:rPr>
      </w:pPr>
      <w:r>
        <w:rPr>
          <w:lang w:eastAsia="en-US"/>
        </w:rPr>
        <w:t>— </w:t>
      </w:r>
      <w:r w:rsidR="003148C9">
        <w:rPr>
          <w:lang w:eastAsia="en-US"/>
        </w:rPr>
        <w:t>Deux jours pour sept hommes</w:t>
      </w:r>
      <w:r>
        <w:rPr>
          <w:lang w:eastAsia="en-US"/>
        </w:rPr>
        <w:t xml:space="preserve"> ! </w:t>
      </w:r>
      <w:r w:rsidR="003148C9">
        <w:rPr>
          <w:lang w:eastAsia="en-US"/>
        </w:rPr>
        <w:t>grommela-t-il</w:t>
      </w:r>
      <w:r>
        <w:rPr>
          <w:lang w:eastAsia="en-US"/>
        </w:rPr>
        <w:t xml:space="preserve"> ; </w:t>
      </w:r>
      <w:r w:rsidR="003148C9">
        <w:rPr>
          <w:lang w:eastAsia="en-US"/>
        </w:rPr>
        <w:t>et vingt ans de passés</w:t>
      </w:r>
      <w:r>
        <w:rPr>
          <w:lang w:eastAsia="en-US"/>
        </w:rPr>
        <w:t xml:space="preserve"> !… </w:t>
      </w:r>
      <w:r w:rsidR="003148C9">
        <w:rPr>
          <w:lang w:eastAsia="en-US"/>
        </w:rPr>
        <w:t>Ah</w:t>
      </w:r>
      <w:r>
        <w:rPr>
          <w:lang w:eastAsia="en-US"/>
        </w:rPr>
        <w:t xml:space="preserve"> ! </w:t>
      </w:r>
      <w:r w:rsidR="003148C9">
        <w:rPr>
          <w:lang w:eastAsia="en-US"/>
        </w:rPr>
        <w:t>çà</w:t>
      </w:r>
      <w:r>
        <w:rPr>
          <w:lang w:eastAsia="en-US"/>
        </w:rPr>
        <w:t xml:space="preserve"> ! </w:t>
      </w:r>
      <w:r w:rsidR="003148C9">
        <w:rPr>
          <w:lang w:eastAsia="en-US"/>
        </w:rPr>
        <w:t>vous êtes donc tous des</w:t>
      </w:r>
      <w:r>
        <w:rPr>
          <w:lang w:eastAsia="en-US"/>
        </w:rPr>
        <w:t>…</w:t>
      </w:r>
    </w:p>
    <w:p w14:paraId="2F0F674F" w14:textId="77777777" w:rsidR="0046142F" w:rsidRDefault="0046142F" w:rsidP="0046142F">
      <w:pPr>
        <w:rPr>
          <w:lang w:eastAsia="en-US"/>
        </w:rPr>
      </w:pPr>
      <w:r>
        <w:rPr>
          <w:lang w:eastAsia="en-US"/>
        </w:rPr>
        <w:t>— </w:t>
      </w:r>
      <w:r w:rsidR="003148C9">
        <w:rPr>
          <w:lang w:eastAsia="en-US"/>
        </w:rPr>
        <w:t>Le hasard</w:t>
      </w:r>
      <w:r>
        <w:rPr>
          <w:lang w:eastAsia="en-US"/>
        </w:rPr>
        <w:t xml:space="preserve">… </w:t>
      </w:r>
      <w:r w:rsidR="003148C9">
        <w:rPr>
          <w:lang w:eastAsia="en-US"/>
        </w:rPr>
        <w:t xml:space="preserve">murmura </w:t>
      </w:r>
      <w:proofErr w:type="spellStart"/>
      <w:r w:rsidR="003148C9">
        <w:rPr>
          <w:lang w:eastAsia="en-US"/>
        </w:rPr>
        <w:t>Lointier</w:t>
      </w:r>
      <w:proofErr w:type="spellEnd"/>
      <w:r>
        <w:rPr>
          <w:lang w:eastAsia="en-US"/>
        </w:rPr>
        <w:t>.</w:t>
      </w:r>
    </w:p>
    <w:p w14:paraId="45B8CD32" w14:textId="77777777" w:rsidR="0046142F" w:rsidRDefault="0046142F" w:rsidP="0046142F">
      <w:pPr>
        <w:rPr>
          <w:lang w:eastAsia="en-US"/>
        </w:rPr>
      </w:pPr>
      <w:r>
        <w:rPr>
          <w:lang w:eastAsia="en-US"/>
        </w:rPr>
        <w:t>— </w:t>
      </w:r>
      <w:r w:rsidR="003148C9">
        <w:rPr>
          <w:lang w:eastAsia="en-US"/>
        </w:rPr>
        <w:t>Et la peur</w:t>
      </w:r>
      <w:r>
        <w:rPr>
          <w:lang w:eastAsia="en-US"/>
        </w:rPr>
        <w:t xml:space="preserve">… </w:t>
      </w:r>
      <w:r w:rsidR="003148C9">
        <w:rPr>
          <w:lang w:eastAsia="en-US"/>
        </w:rPr>
        <w:t>je comprends ça jusqu</w:t>
      </w:r>
      <w:r>
        <w:rPr>
          <w:lang w:eastAsia="en-US"/>
        </w:rPr>
        <w:t>’</w:t>
      </w:r>
      <w:r w:rsidR="003148C9">
        <w:rPr>
          <w:lang w:eastAsia="en-US"/>
        </w:rPr>
        <w:t>à un certain point</w:t>
      </w:r>
      <w:r>
        <w:rPr>
          <w:lang w:eastAsia="en-US"/>
        </w:rPr>
        <w:t xml:space="preserve">… </w:t>
      </w:r>
      <w:r w:rsidR="003148C9">
        <w:rPr>
          <w:lang w:eastAsia="en-US"/>
        </w:rPr>
        <w:t>mais raison de plus pour ne pas perdre une minute</w:t>
      </w:r>
      <w:r>
        <w:rPr>
          <w:lang w:eastAsia="en-US"/>
        </w:rPr>
        <w:t xml:space="preserve"> !… </w:t>
      </w:r>
      <w:r w:rsidR="003148C9">
        <w:rPr>
          <w:lang w:eastAsia="en-US"/>
        </w:rPr>
        <w:t>Une dernière question</w:t>
      </w:r>
      <w:r>
        <w:rPr>
          <w:lang w:eastAsia="en-US"/>
        </w:rPr>
        <w:t xml:space="preserve"> : </w:t>
      </w:r>
      <w:r w:rsidR="003148C9">
        <w:rPr>
          <w:lang w:eastAsia="en-US"/>
        </w:rPr>
        <w:t>À qui va la fortune après les vingt ans</w:t>
      </w:r>
      <w:r>
        <w:rPr>
          <w:lang w:eastAsia="en-US"/>
        </w:rPr>
        <w:t> ?</w:t>
      </w:r>
    </w:p>
    <w:p w14:paraId="184BD585" w14:textId="77777777" w:rsidR="0046142F" w:rsidRDefault="0046142F" w:rsidP="0046142F">
      <w:pPr>
        <w:rPr>
          <w:lang w:eastAsia="en-US"/>
        </w:rPr>
      </w:pPr>
      <w:r>
        <w:rPr>
          <w:lang w:eastAsia="en-US"/>
        </w:rPr>
        <w:t>— </w:t>
      </w:r>
      <w:r w:rsidR="003148C9">
        <w:rPr>
          <w:lang w:eastAsia="en-US"/>
        </w:rPr>
        <w:t>À la nièce du défunt</w:t>
      </w:r>
      <w:r>
        <w:rPr>
          <w:lang w:eastAsia="en-US"/>
        </w:rPr>
        <w:t>.</w:t>
      </w:r>
    </w:p>
    <w:p w14:paraId="4946B0F4" w14:textId="77777777" w:rsidR="0046142F" w:rsidRDefault="0046142F" w:rsidP="0046142F">
      <w:pPr>
        <w:rPr>
          <w:lang w:eastAsia="en-US"/>
        </w:rPr>
      </w:pPr>
      <w:r>
        <w:rPr>
          <w:lang w:eastAsia="en-US"/>
        </w:rPr>
        <w:t>— </w:t>
      </w:r>
      <w:r w:rsidR="003148C9">
        <w:rPr>
          <w:lang w:eastAsia="en-US"/>
        </w:rPr>
        <w:t>Est-ce cette Berthe</w:t>
      </w:r>
      <w:r>
        <w:rPr>
          <w:lang w:eastAsia="en-US"/>
        </w:rPr>
        <w:t xml:space="preserve">, </w:t>
      </w:r>
      <w:r w:rsidR="003148C9">
        <w:rPr>
          <w:lang w:eastAsia="en-US"/>
        </w:rPr>
        <w:t>qui est sur la liste du Hongrois et sur la vôtre</w:t>
      </w:r>
      <w:r>
        <w:rPr>
          <w:lang w:eastAsia="en-US"/>
        </w:rPr>
        <w:t> ?</w:t>
      </w:r>
    </w:p>
    <w:p w14:paraId="580B8BB4" w14:textId="77777777" w:rsidR="0046142F" w:rsidRDefault="0046142F" w:rsidP="0046142F">
      <w:pPr>
        <w:rPr>
          <w:lang w:eastAsia="en-US"/>
        </w:rPr>
      </w:pPr>
      <w:r>
        <w:rPr>
          <w:lang w:eastAsia="en-US"/>
        </w:rPr>
        <w:t>— </w:t>
      </w:r>
      <w:r w:rsidR="003148C9">
        <w:rPr>
          <w:lang w:eastAsia="en-US"/>
        </w:rPr>
        <w:t>Oui</w:t>
      </w:r>
      <w:r>
        <w:rPr>
          <w:lang w:eastAsia="en-US"/>
        </w:rPr>
        <w:t>.</w:t>
      </w:r>
    </w:p>
    <w:p w14:paraId="3DCDB043" w14:textId="77777777" w:rsidR="0046142F" w:rsidRDefault="0046142F" w:rsidP="0046142F">
      <w:pPr>
        <w:rPr>
          <w:lang w:eastAsia="en-US"/>
        </w:rPr>
      </w:pPr>
      <w:r>
        <w:rPr>
          <w:lang w:eastAsia="en-US"/>
        </w:rPr>
        <w:t>— </w:t>
      </w:r>
      <w:r w:rsidR="003148C9">
        <w:rPr>
          <w:lang w:eastAsia="en-US"/>
        </w:rPr>
        <w:t>Pensez-vous qu</w:t>
      </w:r>
      <w:r>
        <w:rPr>
          <w:lang w:eastAsia="en-US"/>
        </w:rPr>
        <w:t>’</w:t>
      </w:r>
      <w:r w:rsidR="003148C9">
        <w:rPr>
          <w:lang w:eastAsia="en-US"/>
        </w:rPr>
        <w:t>elle vive</w:t>
      </w:r>
      <w:r>
        <w:rPr>
          <w:lang w:eastAsia="en-US"/>
        </w:rPr>
        <w:t> ?</w:t>
      </w:r>
    </w:p>
    <w:p w14:paraId="0783D338" w14:textId="77777777" w:rsidR="0046142F" w:rsidRDefault="0046142F" w:rsidP="0046142F">
      <w:pPr>
        <w:rPr>
          <w:lang w:eastAsia="en-US"/>
        </w:rPr>
      </w:pPr>
      <w:r>
        <w:rPr>
          <w:lang w:eastAsia="en-US"/>
        </w:rPr>
        <w:t>— </w:t>
      </w:r>
      <w:r w:rsidR="003148C9">
        <w:rPr>
          <w:lang w:eastAsia="en-US"/>
        </w:rPr>
        <w:t>Oui</w:t>
      </w:r>
      <w:r>
        <w:rPr>
          <w:lang w:eastAsia="en-US"/>
        </w:rPr>
        <w:t>.</w:t>
      </w:r>
    </w:p>
    <w:p w14:paraId="374E2991" w14:textId="77777777" w:rsidR="0046142F" w:rsidRDefault="0046142F" w:rsidP="0046142F">
      <w:pPr>
        <w:rPr>
          <w:lang w:eastAsia="en-US"/>
        </w:rPr>
      </w:pPr>
      <w:r>
        <w:rPr>
          <w:lang w:eastAsia="en-US"/>
        </w:rPr>
        <w:t>— </w:t>
      </w:r>
      <w:r w:rsidR="003148C9">
        <w:rPr>
          <w:lang w:eastAsia="en-US"/>
        </w:rPr>
        <w:t xml:space="preserve">Romblon </w:t>
      </w:r>
      <w:proofErr w:type="spellStart"/>
      <w:r w:rsidR="003148C9">
        <w:rPr>
          <w:lang w:eastAsia="en-US"/>
        </w:rPr>
        <w:t>sait-il</w:t>
      </w:r>
      <w:proofErr w:type="spellEnd"/>
      <w:r w:rsidR="003148C9">
        <w:rPr>
          <w:lang w:eastAsia="en-US"/>
        </w:rPr>
        <w:t xml:space="preserve"> où la trouver</w:t>
      </w:r>
      <w:r>
        <w:rPr>
          <w:lang w:eastAsia="en-US"/>
        </w:rPr>
        <w:t> ?</w:t>
      </w:r>
    </w:p>
    <w:p w14:paraId="51C6FD8E" w14:textId="77777777" w:rsidR="0046142F" w:rsidRDefault="0046142F" w:rsidP="0046142F">
      <w:pPr>
        <w:rPr>
          <w:lang w:eastAsia="en-US"/>
        </w:rPr>
      </w:pPr>
      <w:r>
        <w:rPr>
          <w:lang w:eastAsia="en-US"/>
        </w:rPr>
        <w:t>— </w:t>
      </w:r>
      <w:r w:rsidR="003148C9">
        <w:rPr>
          <w:lang w:eastAsia="en-US"/>
        </w:rPr>
        <w:t>Je ne crois pas</w:t>
      </w:r>
      <w:r>
        <w:rPr>
          <w:lang w:eastAsia="en-US"/>
        </w:rPr>
        <w:t>.</w:t>
      </w:r>
    </w:p>
    <w:p w14:paraId="675515F1" w14:textId="77777777" w:rsidR="0046142F" w:rsidRDefault="0046142F" w:rsidP="0046142F">
      <w:pPr>
        <w:rPr>
          <w:lang w:eastAsia="en-US"/>
        </w:rPr>
      </w:pPr>
      <w:r>
        <w:rPr>
          <w:lang w:eastAsia="en-US"/>
        </w:rPr>
        <w:t>— </w:t>
      </w:r>
      <w:r w:rsidR="003148C9">
        <w:rPr>
          <w:lang w:eastAsia="en-US"/>
        </w:rPr>
        <w:t>Et vous</w:t>
      </w:r>
      <w:r>
        <w:rPr>
          <w:lang w:eastAsia="en-US"/>
        </w:rPr>
        <w:t> ?</w:t>
      </w:r>
    </w:p>
    <w:p w14:paraId="60D4E3DB" w14:textId="5ACB3276" w:rsidR="0046142F" w:rsidRDefault="0046142F" w:rsidP="0046142F">
      <w:pPr>
        <w:rPr>
          <w:lang w:eastAsia="en-US"/>
        </w:rPr>
      </w:pPr>
      <w:r>
        <w:rPr>
          <w:lang w:eastAsia="en-US"/>
        </w:rPr>
        <w:lastRenderedPageBreak/>
        <w:t>— </w:t>
      </w:r>
      <w:r w:rsidR="003148C9">
        <w:rPr>
          <w:lang w:eastAsia="en-US"/>
        </w:rPr>
        <w:t>Moi</w:t>
      </w:r>
      <w:r>
        <w:rPr>
          <w:lang w:eastAsia="en-US"/>
        </w:rPr>
        <w:t xml:space="preserve">, </w:t>
      </w:r>
      <w:r w:rsidR="003148C9">
        <w:rPr>
          <w:lang w:eastAsia="en-US"/>
        </w:rPr>
        <w:t xml:space="preserve">répondit </w:t>
      </w:r>
      <w:proofErr w:type="spellStart"/>
      <w:r w:rsidR="003148C9">
        <w:rPr>
          <w:lang w:eastAsia="en-US"/>
        </w:rPr>
        <w:t>Lointier</w:t>
      </w:r>
      <w:proofErr w:type="spellEnd"/>
      <w:r w:rsidR="003148C9">
        <w:rPr>
          <w:lang w:eastAsia="en-US"/>
        </w:rPr>
        <w:t xml:space="preserve"> sans hésiter</w:t>
      </w:r>
      <w:r>
        <w:rPr>
          <w:lang w:eastAsia="en-US"/>
        </w:rPr>
        <w:t xml:space="preserve">, </w:t>
      </w:r>
      <w:r w:rsidR="006C2AE1">
        <w:rPr>
          <w:lang w:eastAsia="en-US"/>
        </w:rPr>
        <w:t>—</w:t>
      </w:r>
      <w:r>
        <w:rPr>
          <w:lang w:eastAsia="en-US"/>
        </w:rPr>
        <w:t xml:space="preserve"> </w:t>
      </w:r>
      <w:r w:rsidR="003148C9">
        <w:rPr>
          <w:lang w:eastAsia="en-US"/>
        </w:rPr>
        <w:t>j</w:t>
      </w:r>
      <w:r>
        <w:rPr>
          <w:lang w:eastAsia="en-US"/>
        </w:rPr>
        <w:t>’</w:t>
      </w:r>
      <w:r w:rsidR="003148C9">
        <w:rPr>
          <w:lang w:eastAsia="en-US"/>
        </w:rPr>
        <w:t>ignore absolument où elle peut être</w:t>
      </w:r>
      <w:r>
        <w:rPr>
          <w:lang w:eastAsia="en-US"/>
        </w:rPr>
        <w:t>.</w:t>
      </w:r>
    </w:p>
    <w:p w14:paraId="55700B15" w14:textId="77777777" w:rsidR="0046142F" w:rsidRDefault="0046142F" w:rsidP="0046142F">
      <w:pPr>
        <w:rPr>
          <w:lang w:eastAsia="en-US"/>
        </w:rPr>
      </w:pPr>
      <w:r>
        <w:rPr>
          <w:lang w:eastAsia="en-US"/>
        </w:rPr>
        <w:t>— </w:t>
      </w:r>
      <w:r w:rsidR="003148C9">
        <w:rPr>
          <w:lang w:eastAsia="en-US"/>
        </w:rPr>
        <w:t>Hum</w:t>
      </w:r>
      <w:r>
        <w:rPr>
          <w:lang w:eastAsia="en-US"/>
        </w:rPr>
        <w:t xml:space="preserve"> !… </w:t>
      </w:r>
      <w:r w:rsidR="003148C9">
        <w:rPr>
          <w:lang w:eastAsia="en-US"/>
        </w:rPr>
        <w:t>prenez garde</w:t>
      </w:r>
      <w:r>
        <w:rPr>
          <w:lang w:eastAsia="en-US"/>
        </w:rPr>
        <w:t xml:space="preserve"> !… </w:t>
      </w:r>
      <w:r w:rsidR="003148C9">
        <w:rPr>
          <w:lang w:eastAsia="en-US"/>
        </w:rPr>
        <w:t>il faut jouer franc jeu</w:t>
      </w:r>
      <w:r>
        <w:rPr>
          <w:lang w:eastAsia="en-US"/>
        </w:rPr>
        <w:t>.</w:t>
      </w:r>
    </w:p>
    <w:p w14:paraId="542A78E2" w14:textId="77777777" w:rsidR="0046142F" w:rsidRDefault="0046142F" w:rsidP="0046142F">
      <w:pPr>
        <w:rPr>
          <w:lang w:eastAsia="en-US"/>
        </w:rPr>
      </w:pPr>
      <w:r>
        <w:rPr>
          <w:lang w:eastAsia="en-US"/>
        </w:rPr>
        <w:t>— </w:t>
      </w:r>
      <w:r w:rsidR="003148C9">
        <w:rPr>
          <w:lang w:eastAsia="en-US"/>
        </w:rPr>
        <w:t>Je vous donne ma parole d</w:t>
      </w:r>
      <w:r>
        <w:rPr>
          <w:lang w:eastAsia="en-US"/>
        </w:rPr>
        <w:t>’</w:t>
      </w:r>
      <w:r w:rsidR="003148C9">
        <w:rPr>
          <w:lang w:eastAsia="en-US"/>
        </w:rPr>
        <w:t>honneur</w:t>
      </w:r>
      <w:r>
        <w:rPr>
          <w:lang w:eastAsia="en-US"/>
        </w:rPr>
        <w:t> !…</w:t>
      </w:r>
    </w:p>
    <w:p w14:paraId="62B0DD4E" w14:textId="77777777" w:rsidR="0046142F" w:rsidRDefault="0046142F" w:rsidP="0046142F">
      <w:pPr>
        <w:rPr>
          <w:lang w:eastAsia="en-US"/>
        </w:rPr>
      </w:pPr>
      <w:r>
        <w:rPr>
          <w:lang w:eastAsia="en-US"/>
        </w:rPr>
        <w:t>— </w:t>
      </w:r>
      <w:r w:rsidR="003148C9">
        <w:rPr>
          <w:lang w:eastAsia="en-US"/>
        </w:rPr>
        <w:t>Aye</w:t>
      </w:r>
      <w:r>
        <w:rPr>
          <w:lang w:eastAsia="en-US"/>
        </w:rPr>
        <w:t xml:space="preserve"> ! </w:t>
      </w:r>
      <w:r w:rsidR="003148C9">
        <w:rPr>
          <w:lang w:eastAsia="en-US"/>
        </w:rPr>
        <w:t xml:space="preserve">fit </w:t>
      </w:r>
      <w:proofErr w:type="spellStart"/>
      <w:r w:rsidR="003148C9">
        <w:rPr>
          <w:lang w:eastAsia="en-US"/>
        </w:rPr>
        <w:t>Bubart</w:t>
      </w:r>
      <w:proofErr w:type="spellEnd"/>
      <w:r w:rsidR="003148C9">
        <w:rPr>
          <w:lang w:eastAsia="en-US"/>
        </w:rPr>
        <w:t xml:space="preserve"> en se bouchant les oreilles</w:t>
      </w:r>
      <w:r>
        <w:rPr>
          <w:lang w:eastAsia="en-US"/>
        </w:rPr>
        <w:t>.</w:t>
      </w:r>
    </w:p>
    <w:p w14:paraId="0FB5FB04" w14:textId="72B4140B" w:rsidR="0046142F" w:rsidRDefault="003148C9" w:rsidP="0046142F">
      <w:pPr>
        <w:rPr>
          <w:lang w:eastAsia="en-US"/>
        </w:rPr>
      </w:pPr>
      <w:r>
        <w:rPr>
          <w:lang w:eastAsia="en-US"/>
        </w:rPr>
        <w:t xml:space="preserve">Mais </w:t>
      </w:r>
      <w:r w:rsidR="0046142F">
        <w:rPr>
          <w:lang w:eastAsia="en-US"/>
        </w:rPr>
        <w:t>M. </w:t>
      </w:r>
      <w:r>
        <w:rPr>
          <w:lang w:eastAsia="en-US"/>
        </w:rPr>
        <w:t xml:space="preserve">André </w:t>
      </w:r>
      <w:proofErr w:type="spellStart"/>
      <w:r>
        <w:rPr>
          <w:lang w:eastAsia="en-US"/>
        </w:rPr>
        <w:t>Lointier</w:t>
      </w:r>
      <w:proofErr w:type="spellEnd"/>
      <w:r>
        <w:rPr>
          <w:lang w:eastAsia="en-US"/>
        </w:rPr>
        <w:t xml:space="preserve"> n</w:t>
      </w:r>
      <w:r w:rsidR="0046142F">
        <w:rPr>
          <w:lang w:eastAsia="en-US"/>
        </w:rPr>
        <w:t>’</w:t>
      </w:r>
      <w:r>
        <w:rPr>
          <w:lang w:eastAsia="en-US"/>
        </w:rPr>
        <w:t>eut garde de se formaliser</w:t>
      </w:r>
      <w:r w:rsidR="0046142F">
        <w:rPr>
          <w:lang w:eastAsia="en-US"/>
        </w:rPr>
        <w:t xml:space="preserve">. </w:t>
      </w:r>
      <w:r>
        <w:rPr>
          <w:lang w:eastAsia="en-US"/>
        </w:rPr>
        <w:t>On revint au moyen de se procurer de l</w:t>
      </w:r>
      <w:r w:rsidR="0046142F">
        <w:rPr>
          <w:lang w:eastAsia="en-US"/>
        </w:rPr>
        <w:t>’</w:t>
      </w:r>
      <w:r>
        <w:rPr>
          <w:lang w:eastAsia="en-US"/>
        </w:rPr>
        <w:t>argent</w:t>
      </w:r>
      <w:r w:rsidR="0046142F">
        <w:rPr>
          <w:lang w:eastAsia="en-US"/>
        </w:rPr>
        <w:t xml:space="preserve">. </w:t>
      </w:r>
      <w:r>
        <w:rPr>
          <w:lang w:eastAsia="en-US"/>
        </w:rPr>
        <w:t xml:space="preserve">André </w:t>
      </w:r>
      <w:proofErr w:type="spellStart"/>
      <w:r>
        <w:rPr>
          <w:lang w:eastAsia="en-US"/>
        </w:rPr>
        <w:t>Lointier</w:t>
      </w:r>
      <w:proofErr w:type="spellEnd"/>
      <w:r>
        <w:rPr>
          <w:lang w:eastAsia="en-US"/>
        </w:rPr>
        <w:t xml:space="preserve"> promit de faire une tentative ce soir même</w:t>
      </w:r>
      <w:r w:rsidR="0046142F">
        <w:rPr>
          <w:lang w:eastAsia="en-US"/>
        </w:rPr>
        <w:t xml:space="preserve">, </w:t>
      </w:r>
      <w:r>
        <w:rPr>
          <w:lang w:eastAsia="en-US"/>
        </w:rPr>
        <w:t xml:space="preserve">et Baptiste prit congé emportant une lettre pour </w:t>
      </w:r>
      <w:r w:rsidR="0046142F">
        <w:rPr>
          <w:lang w:eastAsia="en-US"/>
        </w:rPr>
        <w:t>M. de </w:t>
      </w:r>
      <w:r>
        <w:rPr>
          <w:lang w:eastAsia="en-US"/>
        </w:rPr>
        <w:t>Monsigny</w:t>
      </w:r>
      <w:r w:rsidR="0046142F">
        <w:rPr>
          <w:lang w:eastAsia="en-US"/>
        </w:rPr>
        <w:t xml:space="preserve">, </w:t>
      </w:r>
      <w:r>
        <w:rPr>
          <w:lang w:eastAsia="en-US"/>
        </w:rPr>
        <w:t xml:space="preserve">sur qui </w:t>
      </w:r>
      <w:proofErr w:type="spellStart"/>
      <w:r>
        <w:rPr>
          <w:lang w:eastAsia="en-US"/>
        </w:rPr>
        <w:t>Lointier</w:t>
      </w:r>
      <w:proofErr w:type="spellEnd"/>
      <w:r>
        <w:rPr>
          <w:lang w:eastAsia="en-US"/>
        </w:rPr>
        <w:t xml:space="preserve"> comptait au cas où sa première démarche viendrait à manquer</w:t>
      </w:r>
      <w:r w:rsidR="0046142F">
        <w:rPr>
          <w:lang w:eastAsia="en-US"/>
        </w:rPr>
        <w:t>.</w:t>
      </w:r>
    </w:p>
    <w:p w14:paraId="5E52E190" w14:textId="77777777" w:rsidR="0046142F" w:rsidRDefault="003148C9" w:rsidP="0046142F">
      <w:pPr>
        <w:rPr>
          <w:lang w:eastAsia="en-US"/>
        </w:rPr>
      </w:pPr>
      <w:r>
        <w:rPr>
          <w:lang w:eastAsia="en-US"/>
        </w:rPr>
        <w:t>Il n</w:t>
      </w:r>
      <w:r w:rsidR="0046142F">
        <w:rPr>
          <w:lang w:eastAsia="en-US"/>
        </w:rPr>
        <w:t>’</w:t>
      </w:r>
      <w:r>
        <w:rPr>
          <w:lang w:eastAsia="en-US"/>
        </w:rPr>
        <w:t xml:space="preserve">ignorait pas que Monsigny était </w:t>
      </w:r>
      <w:proofErr w:type="spellStart"/>
      <w:r>
        <w:rPr>
          <w:lang w:eastAsia="en-US"/>
        </w:rPr>
        <w:t>Guérineul</w:t>
      </w:r>
      <w:proofErr w:type="spellEnd"/>
      <w:r w:rsidR="0046142F">
        <w:rPr>
          <w:lang w:eastAsia="en-US"/>
        </w:rPr>
        <w:t xml:space="preserve">, </w:t>
      </w:r>
      <w:r>
        <w:rPr>
          <w:lang w:eastAsia="en-US"/>
        </w:rPr>
        <w:t>car le hobereau ne s</w:t>
      </w:r>
      <w:r w:rsidR="0046142F">
        <w:rPr>
          <w:lang w:eastAsia="en-US"/>
        </w:rPr>
        <w:t>’</w:t>
      </w:r>
      <w:r>
        <w:rPr>
          <w:lang w:eastAsia="en-US"/>
        </w:rPr>
        <w:t>était jamais caché qu</w:t>
      </w:r>
      <w:r w:rsidR="0046142F">
        <w:rPr>
          <w:lang w:eastAsia="en-US"/>
        </w:rPr>
        <w:t>’</w:t>
      </w:r>
      <w:r>
        <w:rPr>
          <w:lang w:eastAsia="en-US"/>
        </w:rPr>
        <w:t>à moitié</w:t>
      </w:r>
      <w:r w:rsidR="0046142F">
        <w:rPr>
          <w:lang w:eastAsia="en-US"/>
        </w:rPr>
        <w:t>.</w:t>
      </w:r>
    </w:p>
    <w:p w14:paraId="3151C641" w14:textId="77777777" w:rsidR="0046142F" w:rsidRDefault="003148C9" w:rsidP="0046142F">
      <w:pPr>
        <w:rPr>
          <w:lang w:eastAsia="en-US"/>
        </w:rPr>
      </w:pPr>
      <w:r>
        <w:rPr>
          <w:lang w:eastAsia="en-US"/>
        </w:rPr>
        <w:t>En s</w:t>
      </w:r>
      <w:r w:rsidR="0046142F">
        <w:rPr>
          <w:lang w:eastAsia="en-US"/>
        </w:rPr>
        <w:t>’</w:t>
      </w:r>
      <w:r>
        <w:rPr>
          <w:lang w:eastAsia="en-US"/>
        </w:rPr>
        <w:t>en allant</w:t>
      </w:r>
      <w:r w:rsidR="0046142F">
        <w:rPr>
          <w:lang w:eastAsia="en-US"/>
        </w:rPr>
        <w:t xml:space="preserve">, </w:t>
      </w:r>
      <w:r>
        <w:rPr>
          <w:lang w:eastAsia="en-US"/>
        </w:rPr>
        <w:t>Baptiste dit</w:t>
      </w:r>
      <w:r w:rsidR="0046142F">
        <w:rPr>
          <w:lang w:eastAsia="en-US"/>
        </w:rPr>
        <w:t> :</w:t>
      </w:r>
    </w:p>
    <w:p w14:paraId="1E33CF6B" w14:textId="77777777" w:rsidR="0046142F" w:rsidRDefault="0046142F" w:rsidP="0046142F">
      <w:pPr>
        <w:rPr>
          <w:lang w:eastAsia="en-US"/>
        </w:rPr>
      </w:pPr>
      <w:r>
        <w:rPr>
          <w:lang w:eastAsia="en-US"/>
        </w:rPr>
        <w:t>— </w:t>
      </w:r>
      <w:r w:rsidR="003148C9">
        <w:rPr>
          <w:lang w:eastAsia="en-US"/>
        </w:rPr>
        <w:t>S</w:t>
      </w:r>
      <w:r>
        <w:rPr>
          <w:lang w:eastAsia="en-US"/>
        </w:rPr>
        <w:t>’</w:t>
      </w:r>
      <w:r w:rsidR="003148C9">
        <w:rPr>
          <w:lang w:eastAsia="en-US"/>
        </w:rPr>
        <w:t>il y avait du nouveau</w:t>
      </w:r>
      <w:r>
        <w:rPr>
          <w:lang w:eastAsia="en-US"/>
        </w:rPr>
        <w:t xml:space="preserve">, </w:t>
      </w:r>
      <w:r w:rsidR="003148C9">
        <w:rPr>
          <w:lang w:eastAsia="en-US"/>
        </w:rPr>
        <w:t>cher monsieur</w:t>
      </w:r>
      <w:r>
        <w:rPr>
          <w:lang w:eastAsia="en-US"/>
        </w:rPr>
        <w:t xml:space="preserve">, </w:t>
      </w:r>
      <w:r w:rsidR="003148C9">
        <w:rPr>
          <w:lang w:eastAsia="en-US"/>
        </w:rPr>
        <w:t>je passe la soirée dans un petit café fort modeste</w:t>
      </w:r>
      <w:r>
        <w:rPr>
          <w:lang w:eastAsia="en-US"/>
        </w:rPr>
        <w:t xml:space="preserve">, </w:t>
      </w:r>
      <w:r w:rsidR="003148C9">
        <w:rPr>
          <w:lang w:eastAsia="en-US"/>
        </w:rPr>
        <w:t xml:space="preserve">rue des </w:t>
      </w:r>
      <w:proofErr w:type="spellStart"/>
      <w:r w:rsidR="003148C9">
        <w:rPr>
          <w:lang w:eastAsia="en-US"/>
        </w:rPr>
        <w:t>Nonaindières</w:t>
      </w:r>
      <w:proofErr w:type="spellEnd"/>
      <w:r>
        <w:rPr>
          <w:lang w:eastAsia="en-US"/>
        </w:rPr>
        <w:t xml:space="preserve">… </w:t>
      </w:r>
      <w:r w:rsidR="003148C9">
        <w:rPr>
          <w:lang w:eastAsia="en-US"/>
        </w:rPr>
        <w:t>et je suis à vos ordres</w:t>
      </w:r>
      <w:r>
        <w:rPr>
          <w:lang w:eastAsia="en-US"/>
        </w:rPr>
        <w:t>.</w:t>
      </w:r>
    </w:p>
    <w:p w14:paraId="2487C63E" w14:textId="0B15810A" w:rsidR="0046142F" w:rsidRDefault="003148C9" w:rsidP="0046142F">
      <w:pPr>
        <w:rPr>
          <w:lang w:eastAsia="en-US"/>
        </w:rPr>
      </w:pPr>
      <w:r>
        <w:rPr>
          <w:lang w:eastAsia="en-US"/>
        </w:rPr>
        <w:t xml:space="preserve">Dès que </w:t>
      </w:r>
      <w:r w:rsidR="0046142F">
        <w:rPr>
          <w:lang w:eastAsia="en-US"/>
        </w:rPr>
        <w:t>M. </w:t>
      </w:r>
      <w:r>
        <w:rPr>
          <w:lang w:eastAsia="en-US"/>
        </w:rPr>
        <w:t xml:space="preserve">André </w:t>
      </w:r>
      <w:proofErr w:type="spellStart"/>
      <w:r>
        <w:rPr>
          <w:lang w:eastAsia="en-US"/>
        </w:rPr>
        <w:t>Lointier</w:t>
      </w:r>
      <w:proofErr w:type="spellEnd"/>
      <w:r>
        <w:rPr>
          <w:lang w:eastAsia="en-US"/>
        </w:rPr>
        <w:t xml:space="preserve"> fut seul</w:t>
      </w:r>
      <w:r w:rsidR="0046142F">
        <w:rPr>
          <w:lang w:eastAsia="en-US"/>
        </w:rPr>
        <w:t xml:space="preserve">, </w:t>
      </w:r>
      <w:r>
        <w:rPr>
          <w:lang w:eastAsia="en-US"/>
        </w:rPr>
        <w:t>sa physionomie prit une tout autre expression</w:t>
      </w:r>
      <w:r w:rsidR="0046142F">
        <w:rPr>
          <w:lang w:eastAsia="en-US"/>
        </w:rPr>
        <w:t xml:space="preserve">. </w:t>
      </w:r>
      <w:r>
        <w:rPr>
          <w:lang w:eastAsia="en-US"/>
        </w:rPr>
        <w:t xml:space="preserve">Nous eussions reconnu en lui le Fargeau du château de </w:t>
      </w:r>
      <w:proofErr w:type="spellStart"/>
      <w:r>
        <w:rPr>
          <w:lang w:eastAsia="en-US"/>
        </w:rPr>
        <w:t>Ceuil</w:t>
      </w:r>
      <w:proofErr w:type="spellEnd"/>
      <w:r w:rsidR="0046142F">
        <w:rPr>
          <w:lang w:eastAsia="en-US"/>
        </w:rPr>
        <w:t>.</w:t>
      </w:r>
    </w:p>
    <w:p w14:paraId="5C724311" w14:textId="77777777" w:rsidR="0046142F" w:rsidRDefault="003148C9" w:rsidP="0046142F">
      <w:pPr>
        <w:rPr>
          <w:lang w:eastAsia="en-US"/>
        </w:rPr>
      </w:pPr>
      <w:r>
        <w:rPr>
          <w:lang w:eastAsia="en-US"/>
        </w:rPr>
        <w:t>Et nous eussions bien deviné que</w:t>
      </w:r>
      <w:r w:rsidR="0046142F">
        <w:rPr>
          <w:lang w:eastAsia="en-US"/>
        </w:rPr>
        <w:t xml:space="preserve">, </w:t>
      </w:r>
      <w:r>
        <w:rPr>
          <w:lang w:eastAsia="en-US"/>
        </w:rPr>
        <w:t>tout en livrant une partie de son secret</w:t>
      </w:r>
      <w:r w:rsidR="0046142F">
        <w:rPr>
          <w:lang w:eastAsia="en-US"/>
        </w:rPr>
        <w:t xml:space="preserve">, </w:t>
      </w:r>
      <w:r>
        <w:rPr>
          <w:lang w:eastAsia="en-US"/>
        </w:rPr>
        <w:t>il avait encore une fois joué la comédie</w:t>
      </w:r>
      <w:r w:rsidR="0046142F">
        <w:rPr>
          <w:lang w:eastAsia="en-US"/>
        </w:rPr>
        <w:t>.</w:t>
      </w:r>
    </w:p>
    <w:p w14:paraId="27FF883B" w14:textId="77777777" w:rsidR="0046142F" w:rsidRDefault="003148C9" w:rsidP="0046142F">
      <w:pPr>
        <w:rPr>
          <w:lang w:eastAsia="en-US"/>
        </w:rPr>
      </w:pPr>
      <w:r>
        <w:rPr>
          <w:lang w:eastAsia="en-US"/>
        </w:rPr>
        <w:t>Quand il eut bien réfléchi</w:t>
      </w:r>
      <w:r w:rsidR="0046142F">
        <w:rPr>
          <w:lang w:eastAsia="en-US"/>
        </w:rPr>
        <w:t xml:space="preserve">, </w:t>
      </w:r>
      <w:r>
        <w:rPr>
          <w:lang w:eastAsia="en-US"/>
        </w:rPr>
        <w:t>ce bon monsieur Fargeau</w:t>
      </w:r>
      <w:r w:rsidR="0046142F">
        <w:rPr>
          <w:lang w:eastAsia="en-US"/>
        </w:rPr>
        <w:t xml:space="preserve">, </w:t>
      </w:r>
      <w:r>
        <w:rPr>
          <w:lang w:eastAsia="en-US"/>
        </w:rPr>
        <w:t>son front se déplissa peu à peu</w:t>
      </w:r>
      <w:r w:rsidR="0046142F">
        <w:rPr>
          <w:lang w:eastAsia="en-US"/>
        </w:rPr>
        <w:t xml:space="preserve"> ; </w:t>
      </w:r>
      <w:r>
        <w:rPr>
          <w:lang w:eastAsia="en-US"/>
        </w:rPr>
        <w:t>il lui venait une idée</w:t>
      </w:r>
      <w:r w:rsidR="0046142F">
        <w:rPr>
          <w:lang w:eastAsia="en-US"/>
        </w:rPr>
        <w:t>…</w:t>
      </w:r>
    </w:p>
    <w:p w14:paraId="2C23DF56" w14:textId="2E3CD2F7" w:rsidR="0046142F" w:rsidRDefault="003148C9" w:rsidP="0046142F">
      <w:pPr>
        <w:rPr>
          <w:lang w:eastAsia="en-US"/>
        </w:rPr>
      </w:pPr>
      <w:r>
        <w:rPr>
          <w:lang w:eastAsia="en-US"/>
        </w:rPr>
        <w:t>L</w:t>
      </w:r>
      <w:r w:rsidR="0046142F">
        <w:rPr>
          <w:lang w:eastAsia="en-US"/>
        </w:rPr>
        <w:t>’</w:t>
      </w:r>
      <w:r>
        <w:rPr>
          <w:lang w:eastAsia="en-US"/>
        </w:rPr>
        <w:t>idée n</w:t>
      </w:r>
      <w:r w:rsidR="0046142F">
        <w:rPr>
          <w:lang w:eastAsia="en-US"/>
        </w:rPr>
        <w:t>’</w:t>
      </w:r>
      <w:r>
        <w:rPr>
          <w:lang w:eastAsia="en-US"/>
        </w:rPr>
        <w:t>était pas mauvaise</w:t>
      </w:r>
      <w:r w:rsidR="0046142F">
        <w:rPr>
          <w:lang w:eastAsia="en-US"/>
        </w:rPr>
        <w:t xml:space="preserve">, </w:t>
      </w:r>
      <w:r>
        <w:rPr>
          <w:lang w:eastAsia="en-US"/>
        </w:rPr>
        <w:t>à ce qu</w:t>
      </w:r>
      <w:r w:rsidR="0046142F">
        <w:rPr>
          <w:lang w:eastAsia="en-US"/>
        </w:rPr>
        <w:t>’</w:t>
      </w:r>
      <w:r>
        <w:rPr>
          <w:lang w:eastAsia="en-US"/>
        </w:rPr>
        <w:t>il paraît</w:t>
      </w:r>
      <w:r w:rsidR="001D1F16">
        <w:rPr>
          <w:lang w:eastAsia="en-US"/>
        </w:rPr>
        <w:t>,</w:t>
      </w:r>
      <w:r w:rsidR="0046142F">
        <w:rPr>
          <w:lang w:eastAsia="en-US"/>
        </w:rPr>
        <w:t xml:space="preserve"> </w:t>
      </w:r>
      <w:r>
        <w:rPr>
          <w:lang w:eastAsia="en-US"/>
        </w:rPr>
        <w:t>du moins</w:t>
      </w:r>
      <w:r w:rsidR="0046142F">
        <w:rPr>
          <w:lang w:eastAsia="en-US"/>
        </w:rPr>
        <w:t> ; M. </w:t>
      </w:r>
      <w:r>
        <w:rPr>
          <w:lang w:eastAsia="en-US"/>
        </w:rPr>
        <w:t>Fargeau se frotta les mains tout doucement</w:t>
      </w:r>
      <w:r w:rsidR="0046142F">
        <w:rPr>
          <w:lang w:eastAsia="en-US"/>
        </w:rPr>
        <w:t>.</w:t>
      </w:r>
    </w:p>
    <w:p w14:paraId="4598ED1A" w14:textId="1B228190" w:rsidR="0046142F" w:rsidRDefault="0046142F" w:rsidP="0046142F">
      <w:pPr>
        <w:rPr>
          <w:lang w:eastAsia="en-US"/>
        </w:rPr>
      </w:pPr>
      <w:r>
        <w:rPr>
          <w:lang w:eastAsia="en-US"/>
        </w:rPr>
        <w:lastRenderedPageBreak/>
        <w:t>— </w:t>
      </w:r>
      <w:r w:rsidR="003148C9">
        <w:rPr>
          <w:lang w:eastAsia="en-US"/>
        </w:rPr>
        <w:t>Ça peut marcher</w:t>
      </w:r>
      <w:r>
        <w:rPr>
          <w:lang w:eastAsia="en-US"/>
        </w:rPr>
        <w:t xml:space="preserve">, </w:t>
      </w:r>
      <w:r w:rsidR="003148C9">
        <w:rPr>
          <w:lang w:eastAsia="en-US"/>
        </w:rPr>
        <w:t>murmura-t-il</w:t>
      </w:r>
      <w:r>
        <w:rPr>
          <w:lang w:eastAsia="en-US"/>
        </w:rPr>
        <w:t xml:space="preserve"> ; </w:t>
      </w:r>
      <w:r w:rsidR="006C2AE1">
        <w:rPr>
          <w:lang w:eastAsia="en-US"/>
        </w:rPr>
        <w:t>—</w:t>
      </w:r>
      <w:r>
        <w:rPr>
          <w:lang w:eastAsia="en-US"/>
        </w:rPr>
        <w:t xml:space="preserve"> </w:t>
      </w:r>
      <w:r w:rsidR="003148C9">
        <w:rPr>
          <w:lang w:eastAsia="en-US"/>
        </w:rPr>
        <w:t>ça peut marcher</w:t>
      </w:r>
      <w:r>
        <w:rPr>
          <w:lang w:eastAsia="en-US"/>
        </w:rPr>
        <w:t xml:space="preserve">… </w:t>
      </w:r>
      <w:r w:rsidR="003148C9">
        <w:rPr>
          <w:lang w:eastAsia="en-US"/>
        </w:rPr>
        <w:t>Je n</w:t>
      </w:r>
      <w:r>
        <w:rPr>
          <w:lang w:eastAsia="en-US"/>
        </w:rPr>
        <w:t>’</w:t>
      </w:r>
      <w:r w:rsidR="003148C9">
        <w:rPr>
          <w:lang w:eastAsia="en-US"/>
        </w:rPr>
        <w:t>ai plus de confiance dans le carnage</w:t>
      </w:r>
      <w:r>
        <w:rPr>
          <w:lang w:eastAsia="en-US"/>
        </w:rPr>
        <w:t xml:space="preserve">… </w:t>
      </w:r>
      <w:r w:rsidR="003148C9">
        <w:rPr>
          <w:lang w:eastAsia="en-US"/>
        </w:rPr>
        <w:t>je crois même que le hasard</w:t>
      </w:r>
      <w:r>
        <w:rPr>
          <w:lang w:eastAsia="en-US"/>
        </w:rPr>
        <w:t xml:space="preserve">, </w:t>
      </w:r>
      <w:r w:rsidR="003148C9">
        <w:rPr>
          <w:lang w:eastAsia="en-US"/>
        </w:rPr>
        <w:t>par esprit de contradiction</w:t>
      </w:r>
      <w:r>
        <w:rPr>
          <w:lang w:eastAsia="en-US"/>
        </w:rPr>
        <w:t xml:space="preserve">, </w:t>
      </w:r>
      <w:r w:rsidR="003148C9">
        <w:rPr>
          <w:lang w:eastAsia="en-US"/>
        </w:rPr>
        <w:t>embaume les gens de leur vivant et les empêche de mourir quand ils se sont promis de s</w:t>
      </w:r>
      <w:r>
        <w:rPr>
          <w:lang w:eastAsia="en-US"/>
        </w:rPr>
        <w:t>’</w:t>
      </w:r>
      <w:r w:rsidR="003148C9">
        <w:rPr>
          <w:lang w:eastAsia="en-US"/>
        </w:rPr>
        <w:t>entre-exterminer</w:t>
      </w:r>
      <w:r>
        <w:rPr>
          <w:lang w:eastAsia="en-US"/>
        </w:rPr>
        <w:t xml:space="preserve"> !… </w:t>
      </w:r>
      <w:r w:rsidR="003148C9">
        <w:rPr>
          <w:lang w:eastAsia="en-US"/>
        </w:rPr>
        <w:t>Ce vieil Honoré a cent quatre ans</w:t>
      </w:r>
      <w:r>
        <w:rPr>
          <w:lang w:eastAsia="en-US"/>
        </w:rPr>
        <w:t xml:space="preserve">… </w:t>
      </w:r>
      <w:proofErr w:type="spellStart"/>
      <w:r w:rsidR="003148C9">
        <w:rPr>
          <w:lang w:eastAsia="en-US"/>
        </w:rPr>
        <w:t>Houël</w:t>
      </w:r>
      <w:proofErr w:type="spellEnd"/>
      <w:r w:rsidR="003148C9">
        <w:rPr>
          <w:lang w:eastAsia="en-US"/>
        </w:rPr>
        <w:t xml:space="preserve"> a plus de quatre-vingts ans</w:t>
      </w:r>
      <w:r>
        <w:rPr>
          <w:lang w:eastAsia="en-US"/>
        </w:rPr>
        <w:t xml:space="preserve">… </w:t>
      </w:r>
      <w:r w:rsidR="003148C9">
        <w:rPr>
          <w:lang w:eastAsia="en-US"/>
        </w:rPr>
        <w:t>et ils se portent comme le Pont-Neuf</w:t>
      </w:r>
      <w:r>
        <w:rPr>
          <w:lang w:eastAsia="en-US"/>
        </w:rPr>
        <w:t xml:space="preserve"> !… </w:t>
      </w:r>
      <w:r w:rsidR="003148C9">
        <w:rPr>
          <w:lang w:eastAsia="en-US"/>
        </w:rPr>
        <w:t>Non</w:t>
      </w:r>
      <w:r>
        <w:rPr>
          <w:lang w:eastAsia="en-US"/>
        </w:rPr>
        <w:t xml:space="preserve">, </w:t>
      </w:r>
      <w:r w:rsidR="003148C9">
        <w:rPr>
          <w:lang w:eastAsia="en-US"/>
        </w:rPr>
        <w:t>non</w:t>
      </w:r>
      <w:r>
        <w:rPr>
          <w:lang w:eastAsia="en-US"/>
        </w:rPr>
        <w:t xml:space="preserve">, </w:t>
      </w:r>
      <w:r w:rsidR="003148C9">
        <w:rPr>
          <w:lang w:eastAsia="en-US"/>
        </w:rPr>
        <w:t>le joint n</w:t>
      </w:r>
      <w:r>
        <w:rPr>
          <w:lang w:eastAsia="en-US"/>
        </w:rPr>
        <w:t>’</w:t>
      </w:r>
      <w:r w:rsidR="003148C9">
        <w:rPr>
          <w:lang w:eastAsia="en-US"/>
        </w:rPr>
        <w:t>est pas là</w:t>
      </w:r>
      <w:r>
        <w:rPr>
          <w:lang w:eastAsia="en-US"/>
        </w:rPr>
        <w:t xml:space="preserve">… </w:t>
      </w:r>
      <w:r w:rsidR="003148C9">
        <w:rPr>
          <w:lang w:eastAsia="en-US"/>
        </w:rPr>
        <w:t>Dans quarante-huit heures</w:t>
      </w:r>
      <w:r>
        <w:rPr>
          <w:lang w:eastAsia="en-US"/>
        </w:rPr>
        <w:t xml:space="preserve">, </w:t>
      </w:r>
      <w:r w:rsidR="003148C9">
        <w:rPr>
          <w:lang w:eastAsia="en-US"/>
        </w:rPr>
        <w:t>ils se porteront aussi bien qu</w:t>
      </w:r>
      <w:r>
        <w:rPr>
          <w:lang w:eastAsia="en-US"/>
        </w:rPr>
        <w:t>’</w:t>
      </w:r>
      <w:r w:rsidR="003148C9">
        <w:rPr>
          <w:lang w:eastAsia="en-US"/>
        </w:rPr>
        <w:t>aujourd</w:t>
      </w:r>
      <w:r>
        <w:rPr>
          <w:lang w:eastAsia="en-US"/>
        </w:rPr>
        <w:t>’</w:t>
      </w:r>
      <w:r w:rsidR="003148C9">
        <w:rPr>
          <w:lang w:eastAsia="en-US"/>
        </w:rPr>
        <w:t>hui</w:t>
      </w:r>
      <w:r>
        <w:rPr>
          <w:lang w:eastAsia="en-US"/>
        </w:rPr>
        <w:t xml:space="preserve">, </w:t>
      </w:r>
      <w:r w:rsidR="003148C9">
        <w:rPr>
          <w:lang w:eastAsia="en-US"/>
        </w:rPr>
        <w:t>et un droit nouveau s</w:t>
      </w:r>
      <w:r>
        <w:rPr>
          <w:lang w:eastAsia="en-US"/>
        </w:rPr>
        <w:t>’</w:t>
      </w:r>
      <w:r w:rsidR="003148C9">
        <w:rPr>
          <w:lang w:eastAsia="en-US"/>
        </w:rPr>
        <w:t>ouvrira</w:t>
      </w:r>
      <w:r>
        <w:rPr>
          <w:lang w:eastAsia="en-US"/>
        </w:rPr>
        <w:t xml:space="preserve">… </w:t>
      </w:r>
      <w:r w:rsidR="003148C9">
        <w:rPr>
          <w:lang w:eastAsia="en-US"/>
        </w:rPr>
        <w:t>C</w:t>
      </w:r>
      <w:r>
        <w:rPr>
          <w:lang w:eastAsia="en-US"/>
        </w:rPr>
        <w:t>’</w:t>
      </w:r>
      <w:r w:rsidR="003148C9">
        <w:rPr>
          <w:lang w:eastAsia="en-US"/>
        </w:rPr>
        <w:t>est de ce côté qu</w:t>
      </w:r>
      <w:r>
        <w:rPr>
          <w:lang w:eastAsia="en-US"/>
        </w:rPr>
        <w:t>’</w:t>
      </w:r>
      <w:r w:rsidR="003148C9">
        <w:rPr>
          <w:lang w:eastAsia="en-US"/>
        </w:rPr>
        <w:t>il faut manœuvrer</w:t>
      </w:r>
      <w:r>
        <w:rPr>
          <w:lang w:eastAsia="en-US"/>
        </w:rPr>
        <w:t xml:space="preserve">… </w:t>
      </w:r>
      <w:r w:rsidR="003148C9">
        <w:rPr>
          <w:lang w:eastAsia="en-US"/>
        </w:rPr>
        <w:t>évidemment</w:t>
      </w:r>
      <w:r>
        <w:rPr>
          <w:lang w:eastAsia="en-US"/>
        </w:rPr>
        <w:t> !</w:t>
      </w:r>
    </w:p>
    <w:p w14:paraId="49BACF67" w14:textId="77777777" w:rsidR="0046142F" w:rsidRDefault="003148C9" w:rsidP="0046142F">
      <w:pPr>
        <w:rPr>
          <w:lang w:eastAsia="en-US"/>
        </w:rPr>
      </w:pPr>
      <w:r>
        <w:rPr>
          <w:lang w:eastAsia="en-US"/>
        </w:rPr>
        <w:t>Il s</w:t>
      </w:r>
      <w:r w:rsidR="0046142F">
        <w:rPr>
          <w:lang w:eastAsia="en-US"/>
        </w:rPr>
        <w:t>’</w:t>
      </w:r>
      <w:r>
        <w:rPr>
          <w:lang w:eastAsia="en-US"/>
        </w:rPr>
        <w:t>assit à son bureau et agita une sonnette</w:t>
      </w:r>
      <w:r w:rsidR="0046142F">
        <w:rPr>
          <w:lang w:eastAsia="en-US"/>
        </w:rPr>
        <w:t>.</w:t>
      </w:r>
    </w:p>
    <w:p w14:paraId="646E1BC5" w14:textId="77777777" w:rsidR="0046142F" w:rsidRDefault="003148C9" w:rsidP="0046142F">
      <w:pPr>
        <w:rPr>
          <w:lang w:eastAsia="en-US"/>
        </w:rPr>
      </w:pPr>
      <w:r>
        <w:rPr>
          <w:lang w:eastAsia="en-US"/>
        </w:rPr>
        <w:t>Un domestique en livrée parut</w:t>
      </w:r>
      <w:r w:rsidR="0046142F">
        <w:rPr>
          <w:lang w:eastAsia="en-US"/>
        </w:rPr>
        <w:t>.</w:t>
      </w:r>
    </w:p>
    <w:p w14:paraId="10F0EFEF" w14:textId="4A346DBB" w:rsidR="0046142F" w:rsidRDefault="0046142F" w:rsidP="0046142F">
      <w:pPr>
        <w:rPr>
          <w:lang w:eastAsia="en-US"/>
        </w:rPr>
      </w:pPr>
      <w:r>
        <w:rPr>
          <w:lang w:eastAsia="en-US"/>
        </w:rPr>
        <w:t>— </w:t>
      </w:r>
      <w:r w:rsidR="003148C9">
        <w:rPr>
          <w:lang w:eastAsia="en-US"/>
        </w:rPr>
        <w:t xml:space="preserve">Dites à </w:t>
      </w:r>
      <w:r>
        <w:rPr>
          <w:lang w:eastAsia="en-US"/>
        </w:rPr>
        <w:t>M. </w:t>
      </w:r>
      <w:r w:rsidR="003148C9">
        <w:rPr>
          <w:lang w:eastAsia="en-US"/>
        </w:rPr>
        <w:t xml:space="preserve">Albert que je le </w:t>
      </w:r>
      <w:proofErr w:type="spellStart"/>
      <w:r w:rsidR="003148C9">
        <w:rPr>
          <w:lang w:eastAsia="en-US"/>
        </w:rPr>
        <w:t>prie</w:t>
      </w:r>
      <w:proofErr w:type="spellEnd"/>
      <w:r w:rsidR="003148C9">
        <w:rPr>
          <w:lang w:eastAsia="en-US"/>
        </w:rPr>
        <w:t xml:space="preserve"> de vouloir bien passer dans mon cabinet</w:t>
      </w:r>
      <w:r>
        <w:rPr>
          <w:lang w:eastAsia="en-US"/>
        </w:rPr>
        <w:t>.</w:t>
      </w:r>
    </w:p>
    <w:p w14:paraId="2EF76ABF" w14:textId="77777777" w:rsidR="0046142F" w:rsidRDefault="0046142F" w:rsidP="0046142F">
      <w:pPr>
        <w:rPr>
          <w:lang w:eastAsia="en-US"/>
        </w:rPr>
      </w:pPr>
      <w:r>
        <w:rPr>
          <w:lang w:eastAsia="en-US"/>
        </w:rPr>
        <w:t>— </w:t>
      </w:r>
      <w:r w:rsidR="003148C9">
        <w:rPr>
          <w:lang w:eastAsia="en-US"/>
        </w:rPr>
        <w:t>Vous m</w:t>
      </w:r>
      <w:r>
        <w:rPr>
          <w:lang w:eastAsia="en-US"/>
        </w:rPr>
        <w:t>’</w:t>
      </w:r>
      <w:r w:rsidR="003148C9">
        <w:rPr>
          <w:lang w:eastAsia="en-US"/>
        </w:rPr>
        <w:t>avez fait appeler</w:t>
      </w:r>
      <w:r>
        <w:rPr>
          <w:lang w:eastAsia="en-US"/>
        </w:rPr>
        <w:t xml:space="preserve">, </w:t>
      </w:r>
      <w:r w:rsidR="003148C9">
        <w:rPr>
          <w:lang w:eastAsia="en-US"/>
        </w:rPr>
        <w:t>monsieur</w:t>
      </w:r>
      <w:r>
        <w:rPr>
          <w:lang w:eastAsia="en-US"/>
        </w:rPr>
        <w:t xml:space="preserve"> ? </w:t>
      </w:r>
      <w:r w:rsidR="003148C9">
        <w:rPr>
          <w:lang w:eastAsia="en-US"/>
        </w:rPr>
        <w:t>dit Albert qui entr</w:t>
      </w:r>
      <w:r>
        <w:rPr>
          <w:lang w:eastAsia="en-US"/>
        </w:rPr>
        <w:t>’</w:t>
      </w:r>
      <w:r w:rsidR="003148C9">
        <w:rPr>
          <w:lang w:eastAsia="en-US"/>
        </w:rPr>
        <w:t>ouvrit la porte</w:t>
      </w:r>
      <w:r>
        <w:rPr>
          <w:lang w:eastAsia="en-US"/>
        </w:rPr>
        <w:t>.</w:t>
      </w:r>
    </w:p>
    <w:p w14:paraId="413BEAC2" w14:textId="77777777" w:rsidR="0046142F" w:rsidRDefault="003148C9" w:rsidP="0046142F">
      <w:pPr>
        <w:rPr>
          <w:lang w:eastAsia="en-US"/>
        </w:rPr>
      </w:pPr>
      <w:r>
        <w:rPr>
          <w:lang w:eastAsia="en-US"/>
        </w:rPr>
        <w:t>Fargeau prit aussitôt son air bonhomme</w:t>
      </w:r>
      <w:r w:rsidR="0046142F">
        <w:rPr>
          <w:lang w:eastAsia="en-US"/>
        </w:rPr>
        <w:t>.</w:t>
      </w:r>
    </w:p>
    <w:p w14:paraId="3D3C5EAF" w14:textId="77777777" w:rsidR="0046142F" w:rsidRDefault="0046142F" w:rsidP="0046142F">
      <w:pPr>
        <w:rPr>
          <w:lang w:eastAsia="en-US"/>
        </w:rPr>
      </w:pPr>
      <w:r>
        <w:rPr>
          <w:lang w:eastAsia="en-US"/>
        </w:rPr>
        <w:t>— </w:t>
      </w:r>
      <w:r w:rsidR="003148C9">
        <w:rPr>
          <w:lang w:eastAsia="en-US"/>
        </w:rPr>
        <w:t>Entrez</w:t>
      </w:r>
      <w:r>
        <w:rPr>
          <w:lang w:eastAsia="en-US"/>
        </w:rPr>
        <w:t xml:space="preserve">, </w:t>
      </w:r>
      <w:r w:rsidR="003148C9">
        <w:rPr>
          <w:lang w:eastAsia="en-US"/>
        </w:rPr>
        <w:t>entrez</w:t>
      </w:r>
      <w:r>
        <w:rPr>
          <w:lang w:eastAsia="en-US"/>
        </w:rPr>
        <w:t xml:space="preserve">, </w:t>
      </w:r>
      <w:r w:rsidR="003148C9">
        <w:rPr>
          <w:lang w:eastAsia="en-US"/>
        </w:rPr>
        <w:t>mon jeune ami</w:t>
      </w:r>
      <w:r>
        <w:rPr>
          <w:lang w:eastAsia="en-US"/>
        </w:rPr>
        <w:t xml:space="preserve">, </w:t>
      </w:r>
      <w:r w:rsidR="003148C9">
        <w:rPr>
          <w:lang w:eastAsia="en-US"/>
        </w:rPr>
        <w:t>dit-il</w:t>
      </w:r>
      <w:r>
        <w:rPr>
          <w:lang w:eastAsia="en-US"/>
        </w:rPr>
        <w:t xml:space="preserve">, </w:t>
      </w:r>
      <w:r w:rsidR="003148C9">
        <w:rPr>
          <w:lang w:eastAsia="en-US"/>
        </w:rPr>
        <w:t>et asseyez-vous là</w:t>
      </w:r>
      <w:r>
        <w:rPr>
          <w:lang w:eastAsia="en-US"/>
        </w:rPr>
        <w:t xml:space="preserve">, </w:t>
      </w:r>
      <w:r w:rsidR="003148C9">
        <w:rPr>
          <w:lang w:eastAsia="en-US"/>
        </w:rPr>
        <w:t>près de moi</w:t>
      </w:r>
      <w:r>
        <w:rPr>
          <w:lang w:eastAsia="en-US"/>
        </w:rPr>
        <w:t xml:space="preserve">… </w:t>
      </w:r>
      <w:r w:rsidR="003148C9">
        <w:rPr>
          <w:lang w:eastAsia="en-US"/>
        </w:rPr>
        <w:t>j</w:t>
      </w:r>
      <w:r>
        <w:rPr>
          <w:lang w:eastAsia="en-US"/>
        </w:rPr>
        <w:t>’</w:t>
      </w:r>
      <w:r w:rsidR="003148C9">
        <w:rPr>
          <w:lang w:eastAsia="en-US"/>
        </w:rPr>
        <w:t>ai besoin de causer un peu avec vous</w:t>
      </w:r>
      <w:r>
        <w:rPr>
          <w:lang w:eastAsia="en-US"/>
        </w:rPr>
        <w:t>.</w:t>
      </w:r>
    </w:p>
    <w:p w14:paraId="0B0F3EA7" w14:textId="77777777" w:rsidR="0046142F" w:rsidRDefault="003148C9" w:rsidP="0046142F">
      <w:pPr>
        <w:rPr>
          <w:lang w:eastAsia="en-US"/>
        </w:rPr>
      </w:pPr>
      <w:r>
        <w:rPr>
          <w:lang w:eastAsia="en-US"/>
        </w:rPr>
        <w:t>Albert s</w:t>
      </w:r>
      <w:r w:rsidR="0046142F">
        <w:rPr>
          <w:lang w:eastAsia="en-US"/>
        </w:rPr>
        <w:t>’</w:t>
      </w:r>
      <w:r>
        <w:rPr>
          <w:lang w:eastAsia="en-US"/>
        </w:rPr>
        <w:t>assit en silence</w:t>
      </w:r>
      <w:r w:rsidR="0046142F">
        <w:rPr>
          <w:lang w:eastAsia="en-US"/>
        </w:rPr>
        <w:t>.</w:t>
      </w:r>
    </w:p>
    <w:p w14:paraId="42182903" w14:textId="77777777" w:rsidR="0046142F" w:rsidRDefault="0046142F" w:rsidP="0046142F">
      <w:pPr>
        <w:rPr>
          <w:lang w:eastAsia="en-US"/>
        </w:rPr>
      </w:pPr>
      <w:r>
        <w:rPr>
          <w:lang w:eastAsia="en-US"/>
        </w:rPr>
        <w:t>— </w:t>
      </w:r>
      <w:r w:rsidR="003148C9">
        <w:rPr>
          <w:lang w:eastAsia="en-US"/>
        </w:rPr>
        <w:t>Nous sommes des amis</w:t>
      </w:r>
      <w:r>
        <w:rPr>
          <w:lang w:eastAsia="en-US"/>
        </w:rPr>
        <w:t xml:space="preserve">, </w:t>
      </w:r>
      <w:r w:rsidR="003148C9">
        <w:rPr>
          <w:lang w:eastAsia="en-US"/>
        </w:rPr>
        <w:t>n</w:t>
      </w:r>
      <w:r>
        <w:rPr>
          <w:lang w:eastAsia="en-US"/>
        </w:rPr>
        <w:t>’</w:t>
      </w:r>
      <w:r w:rsidR="003148C9">
        <w:rPr>
          <w:lang w:eastAsia="en-US"/>
        </w:rPr>
        <w:t>est-ce pas</w:t>
      </w:r>
      <w:r>
        <w:rPr>
          <w:lang w:eastAsia="en-US"/>
        </w:rPr>
        <w:t xml:space="preserve"> ? </w:t>
      </w:r>
      <w:r w:rsidR="003148C9">
        <w:rPr>
          <w:lang w:eastAsia="en-US"/>
        </w:rPr>
        <w:t>reprit Fargeau d</w:t>
      </w:r>
      <w:r>
        <w:rPr>
          <w:lang w:eastAsia="en-US"/>
        </w:rPr>
        <w:t>’</w:t>
      </w:r>
      <w:r w:rsidR="003148C9">
        <w:rPr>
          <w:lang w:eastAsia="en-US"/>
        </w:rPr>
        <w:t>un ton presque caressant</w:t>
      </w:r>
      <w:r>
        <w:rPr>
          <w:lang w:eastAsia="en-US"/>
        </w:rPr>
        <w:t>.</w:t>
      </w:r>
    </w:p>
    <w:p w14:paraId="39CC91AB" w14:textId="1662C9B1" w:rsidR="0046142F" w:rsidRDefault="0046142F" w:rsidP="0046142F">
      <w:pPr>
        <w:rPr>
          <w:lang w:eastAsia="en-US"/>
        </w:rPr>
      </w:pPr>
      <w:r>
        <w:rPr>
          <w:lang w:eastAsia="en-US"/>
        </w:rPr>
        <w:t>— </w:t>
      </w:r>
      <w:r w:rsidR="003148C9">
        <w:rPr>
          <w:lang w:eastAsia="en-US"/>
        </w:rPr>
        <w:t>L</w:t>
      </w:r>
      <w:r>
        <w:rPr>
          <w:lang w:eastAsia="en-US"/>
        </w:rPr>
        <w:t>’</w:t>
      </w:r>
      <w:r w:rsidR="003148C9">
        <w:rPr>
          <w:lang w:eastAsia="en-US"/>
        </w:rPr>
        <w:t>intérêt que vous voulez bien me porter</w:t>
      </w:r>
      <w:r>
        <w:rPr>
          <w:lang w:eastAsia="en-US"/>
        </w:rPr>
        <w:t xml:space="preserve">… </w:t>
      </w:r>
      <w:r w:rsidR="003148C9">
        <w:rPr>
          <w:lang w:eastAsia="en-US"/>
        </w:rPr>
        <w:t>depuis quelque temps</w:t>
      </w:r>
      <w:r>
        <w:rPr>
          <w:lang w:eastAsia="en-US"/>
        </w:rPr>
        <w:t xml:space="preserve">, </w:t>
      </w:r>
      <w:r w:rsidR="003148C9">
        <w:rPr>
          <w:lang w:eastAsia="en-US"/>
        </w:rPr>
        <w:t>répondit le jeune secrétaire en appuyant sur ce dernier mot</w:t>
      </w:r>
      <w:r>
        <w:rPr>
          <w:lang w:eastAsia="en-US"/>
        </w:rPr>
        <w:t xml:space="preserve">, </w:t>
      </w:r>
      <w:r w:rsidR="006C2AE1">
        <w:rPr>
          <w:lang w:eastAsia="en-US"/>
        </w:rPr>
        <w:t>—</w:t>
      </w:r>
      <w:r>
        <w:rPr>
          <w:lang w:eastAsia="en-US"/>
        </w:rPr>
        <w:t xml:space="preserve"> </w:t>
      </w:r>
      <w:r w:rsidR="003148C9">
        <w:rPr>
          <w:lang w:eastAsia="en-US"/>
        </w:rPr>
        <w:t>me flatte et m</w:t>
      </w:r>
      <w:r>
        <w:rPr>
          <w:lang w:eastAsia="en-US"/>
        </w:rPr>
        <w:t>’</w:t>
      </w:r>
      <w:r w:rsidR="003148C9">
        <w:rPr>
          <w:lang w:eastAsia="en-US"/>
        </w:rPr>
        <w:t>honore</w:t>
      </w:r>
      <w:r>
        <w:rPr>
          <w:lang w:eastAsia="en-US"/>
        </w:rPr>
        <w:t>…</w:t>
      </w:r>
    </w:p>
    <w:p w14:paraId="463F77DE" w14:textId="77777777" w:rsidR="0046142F" w:rsidRDefault="0046142F" w:rsidP="0046142F">
      <w:pPr>
        <w:rPr>
          <w:lang w:eastAsia="en-US"/>
        </w:rPr>
      </w:pPr>
      <w:r>
        <w:rPr>
          <w:lang w:eastAsia="en-US"/>
        </w:rPr>
        <w:t>— </w:t>
      </w:r>
      <w:r w:rsidR="003148C9">
        <w:rPr>
          <w:lang w:eastAsia="en-US"/>
        </w:rPr>
        <w:t>Allons donc</w:t>
      </w:r>
      <w:r>
        <w:rPr>
          <w:lang w:eastAsia="en-US"/>
        </w:rPr>
        <w:t xml:space="preserve"> ! </w:t>
      </w:r>
      <w:r w:rsidR="003148C9">
        <w:rPr>
          <w:lang w:eastAsia="en-US"/>
        </w:rPr>
        <w:t>allons donc</w:t>
      </w:r>
      <w:r>
        <w:rPr>
          <w:lang w:eastAsia="en-US"/>
        </w:rPr>
        <w:t xml:space="preserve"> ! </w:t>
      </w:r>
      <w:r w:rsidR="003148C9">
        <w:rPr>
          <w:lang w:eastAsia="en-US"/>
        </w:rPr>
        <w:t>laissons ce ton cérémonieux</w:t>
      </w:r>
      <w:r>
        <w:rPr>
          <w:lang w:eastAsia="en-US"/>
        </w:rPr>
        <w:t xml:space="preserve">, </w:t>
      </w:r>
      <w:r w:rsidR="003148C9">
        <w:rPr>
          <w:lang w:eastAsia="en-US"/>
        </w:rPr>
        <w:t>mon cher enfant</w:t>
      </w:r>
      <w:r>
        <w:rPr>
          <w:lang w:eastAsia="en-US"/>
        </w:rPr>
        <w:t xml:space="preserve">… </w:t>
      </w:r>
      <w:r w:rsidR="003148C9">
        <w:rPr>
          <w:lang w:eastAsia="en-US"/>
        </w:rPr>
        <w:t>Je m</w:t>
      </w:r>
      <w:r>
        <w:rPr>
          <w:lang w:eastAsia="en-US"/>
        </w:rPr>
        <w:t>’</w:t>
      </w:r>
      <w:r w:rsidR="003148C9">
        <w:rPr>
          <w:lang w:eastAsia="en-US"/>
        </w:rPr>
        <w:t>intéresse à vous</w:t>
      </w:r>
      <w:r>
        <w:rPr>
          <w:lang w:eastAsia="en-US"/>
        </w:rPr>
        <w:t xml:space="preserve">, </w:t>
      </w:r>
      <w:r w:rsidR="003148C9">
        <w:rPr>
          <w:lang w:eastAsia="en-US"/>
        </w:rPr>
        <w:t xml:space="preserve">parce que je </w:t>
      </w:r>
      <w:r w:rsidR="003148C9">
        <w:rPr>
          <w:lang w:eastAsia="en-US"/>
        </w:rPr>
        <w:lastRenderedPageBreak/>
        <w:t>vous apprécie davantage de jour en jour</w:t>
      </w:r>
      <w:r>
        <w:rPr>
          <w:lang w:eastAsia="en-US"/>
        </w:rPr>
        <w:t xml:space="preserve">… </w:t>
      </w:r>
      <w:r w:rsidR="003148C9">
        <w:rPr>
          <w:lang w:eastAsia="en-US"/>
        </w:rPr>
        <w:t>parce que vous êtes un charmant garçon</w:t>
      </w:r>
      <w:r>
        <w:rPr>
          <w:lang w:eastAsia="en-US"/>
        </w:rPr>
        <w:t xml:space="preserve">… </w:t>
      </w:r>
      <w:r w:rsidR="003148C9">
        <w:rPr>
          <w:lang w:eastAsia="en-US"/>
        </w:rPr>
        <w:t>parce que la position que vous occupez est tout à fait au-dessous de votre mérite</w:t>
      </w:r>
      <w:r>
        <w:rPr>
          <w:lang w:eastAsia="en-US"/>
        </w:rPr>
        <w:t>.</w:t>
      </w:r>
    </w:p>
    <w:p w14:paraId="1D437642" w14:textId="77777777" w:rsidR="0046142F" w:rsidRDefault="0046142F" w:rsidP="0046142F">
      <w:pPr>
        <w:rPr>
          <w:lang w:eastAsia="en-US"/>
        </w:rPr>
      </w:pPr>
      <w:r>
        <w:rPr>
          <w:lang w:eastAsia="en-US"/>
        </w:rPr>
        <w:t>— </w:t>
      </w:r>
      <w:r w:rsidR="003148C9">
        <w:rPr>
          <w:lang w:eastAsia="en-US"/>
        </w:rPr>
        <w:t>Je ne me plains pas</w:t>
      </w:r>
      <w:r>
        <w:rPr>
          <w:lang w:eastAsia="en-US"/>
        </w:rPr>
        <w:t xml:space="preserve">, </w:t>
      </w:r>
      <w:r w:rsidR="003148C9">
        <w:rPr>
          <w:lang w:eastAsia="en-US"/>
        </w:rPr>
        <w:t>monsieur</w:t>
      </w:r>
      <w:r>
        <w:rPr>
          <w:lang w:eastAsia="en-US"/>
        </w:rPr>
        <w:t xml:space="preserve">, </w:t>
      </w:r>
      <w:r w:rsidR="003148C9">
        <w:rPr>
          <w:lang w:eastAsia="en-US"/>
        </w:rPr>
        <w:t>dit Albert avec un commencement d</w:t>
      </w:r>
      <w:r>
        <w:rPr>
          <w:lang w:eastAsia="en-US"/>
        </w:rPr>
        <w:t>’</w:t>
      </w:r>
      <w:r w:rsidR="003148C9">
        <w:rPr>
          <w:lang w:eastAsia="en-US"/>
        </w:rPr>
        <w:t>inquiétude</w:t>
      </w:r>
      <w:r>
        <w:rPr>
          <w:lang w:eastAsia="en-US"/>
        </w:rPr>
        <w:t>.</w:t>
      </w:r>
    </w:p>
    <w:p w14:paraId="231CC369" w14:textId="77777777" w:rsidR="0046142F" w:rsidRDefault="003148C9" w:rsidP="0046142F">
      <w:pPr>
        <w:rPr>
          <w:lang w:eastAsia="en-US"/>
        </w:rPr>
      </w:pPr>
      <w:r>
        <w:rPr>
          <w:lang w:eastAsia="en-US"/>
        </w:rPr>
        <w:t>Il avait cette idée</w:t>
      </w:r>
      <w:r w:rsidR="0046142F">
        <w:rPr>
          <w:lang w:eastAsia="en-US"/>
        </w:rPr>
        <w:t xml:space="preserve"> : </w:t>
      </w:r>
      <w:r>
        <w:rPr>
          <w:lang w:eastAsia="en-US"/>
        </w:rPr>
        <w:t>On s</w:t>
      </w:r>
      <w:r w:rsidR="0046142F">
        <w:rPr>
          <w:lang w:eastAsia="en-US"/>
        </w:rPr>
        <w:t>’</w:t>
      </w:r>
      <w:r>
        <w:rPr>
          <w:lang w:eastAsia="en-US"/>
        </w:rPr>
        <w:t>est aperçu de mon amour pour Clémence</w:t>
      </w:r>
      <w:r w:rsidR="0046142F">
        <w:rPr>
          <w:lang w:eastAsia="en-US"/>
        </w:rPr>
        <w:t xml:space="preserve">, </w:t>
      </w:r>
      <w:r>
        <w:rPr>
          <w:lang w:eastAsia="en-US"/>
        </w:rPr>
        <w:t>et on veut m</w:t>
      </w:r>
      <w:r w:rsidR="0046142F">
        <w:rPr>
          <w:lang w:eastAsia="en-US"/>
        </w:rPr>
        <w:t>’</w:t>
      </w:r>
      <w:r>
        <w:rPr>
          <w:lang w:eastAsia="en-US"/>
        </w:rPr>
        <w:t>éloigner</w:t>
      </w:r>
      <w:r w:rsidR="0046142F">
        <w:rPr>
          <w:lang w:eastAsia="en-US"/>
        </w:rPr>
        <w:t>.</w:t>
      </w:r>
    </w:p>
    <w:p w14:paraId="7CF9D452" w14:textId="77777777" w:rsidR="0046142F" w:rsidRDefault="003148C9" w:rsidP="0046142F">
      <w:pPr>
        <w:rPr>
          <w:lang w:eastAsia="en-US"/>
        </w:rPr>
      </w:pPr>
      <w:r>
        <w:rPr>
          <w:lang w:eastAsia="en-US"/>
        </w:rPr>
        <w:t>Fargeau le regardait avec un sourire paternel</w:t>
      </w:r>
      <w:r w:rsidR="0046142F">
        <w:rPr>
          <w:lang w:eastAsia="en-US"/>
        </w:rPr>
        <w:t>.</w:t>
      </w:r>
    </w:p>
    <w:p w14:paraId="6F65B7BA" w14:textId="77777777" w:rsidR="0046142F" w:rsidRDefault="003148C9" w:rsidP="0046142F">
      <w:pPr>
        <w:rPr>
          <w:lang w:eastAsia="en-US"/>
        </w:rPr>
      </w:pPr>
      <w:r>
        <w:rPr>
          <w:lang w:eastAsia="en-US"/>
        </w:rPr>
        <w:t>Mais le jeune secrétaire savait déjà peut-être ce que valaient les sourires de cet homme doux</w:t>
      </w:r>
      <w:r w:rsidR="0046142F">
        <w:rPr>
          <w:lang w:eastAsia="en-US"/>
        </w:rPr>
        <w:t>.</w:t>
      </w:r>
    </w:p>
    <w:p w14:paraId="222F0E71" w14:textId="77777777" w:rsidR="0046142F" w:rsidRDefault="0046142F" w:rsidP="0046142F">
      <w:pPr>
        <w:rPr>
          <w:lang w:eastAsia="en-US"/>
        </w:rPr>
      </w:pPr>
      <w:r>
        <w:rPr>
          <w:lang w:eastAsia="en-US"/>
        </w:rPr>
        <w:t>— </w:t>
      </w:r>
      <w:r w:rsidR="003148C9">
        <w:rPr>
          <w:lang w:eastAsia="en-US"/>
        </w:rPr>
        <w:t>Vous ne vous plaignez pas</w:t>
      </w:r>
      <w:r>
        <w:rPr>
          <w:lang w:eastAsia="en-US"/>
        </w:rPr>
        <w:t xml:space="preserve">, </w:t>
      </w:r>
      <w:r w:rsidR="003148C9">
        <w:rPr>
          <w:lang w:eastAsia="en-US"/>
        </w:rPr>
        <w:t>mon cher enfant</w:t>
      </w:r>
      <w:r>
        <w:rPr>
          <w:lang w:eastAsia="en-US"/>
        </w:rPr>
        <w:t xml:space="preserve">, </w:t>
      </w:r>
      <w:r w:rsidR="003148C9">
        <w:rPr>
          <w:lang w:eastAsia="en-US"/>
        </w:rPr>
        <w:t>reprit Fargeau</w:t>
      </w:r>
      <w:r>
        <w:rPr>
          <w:lang w:eastAsia="en-US"/>
        </w:rPr>
        <w:t xml:space="preserve">, </w:t>
      </w:r>
      <w:r w:rsidR="003148C9">
        <w:rPr>
          <w:lang w:eastAsia="en-US"/>
        </w:rPr>
        <w:t>parce que le mérite est toujours modeste</w:t>
      </w:r>
      <w:r>
        <w:rPr>
          <w:lang w:eastAsia="en-US"/>
        </w:rPr>
        <w:t xml:space="preserve">… </w:t>
      </w:r>
      <w:r w:rsidR="003148C9">
        <w:rPr>
          <w:lang w:eastAsia="en-US"/>
        </w:rPr>
        <w:t>Mais vous souffrez</w:t>
      </w:r>
      <w:r>
        <w:rPr>
          <w:lang w:eastAsia="en-US"/>
        </w:rPr>
        <w:t xml:space="preserve">, </w:t>
      </w:r>
      <w:r w:rsidR="003148C9">
        <w:rPr>
          <w:lang w:eastAsia="en-US"/>
        </w:rPr>
        <w:t>je le vois bien</w:t>
      </w:r>
      <w:r>
        <w:rPr>
          <w:lang w:eastAsia="en-US"/>
        </w:rPr>
        <w:t xml:space="preserve">… </w:t>
      </w:r>
      <w:r w:rsidR="003148C9">
        <w:rPr>
          <w:lang w:eastAsia="en-US"/>
        </w:rPr>
        <w:t>et croyez-vous</w:t>
      </w:r>
      <w:r>
        <w:rPr>
          <w:lang w:eastAsia="en-US"/>
        </w:rPr>
        <w:t xml:space="preserve">, </w:t>
      </w:r>
      <w:r w:rsidR="003148C9">
        <w:rPr>
          <w:lang w:eastAsia="en-US"/>
        </w:rPr>
        <w:t>par hasard</w:t>
      </w:r>
      <w:r>
        <w:rPr>
          <w:lang w:eastAsia="en-US"/>
        </w:rPr>
        <w:t xml:space="preserve">, </w:t>
      </w:r>
      <w:r w:rsidR="003148C9">
        <w:rPr>
          <w:lang w:eastAsia="en-US"/>
        </w:rPr>
        <w:t>que je n</w:t>
      </w:r>
      <w:r>
        <w:rPr>
          <w:lang w:eastAsia="en-US"/>
        </w:rPr>
        <w:t>’</w:t>
      </w:r>
      <w:r w:rsidR="003148C9">
        <w:rPr>
          <w:lang w:eastAsia="en-US"/>
        </w:rPr>
        <w:t>ai pas parfaitement deviné votre amour pour ma fille</w:t>
      </w:r>
      <w:r>
        <w:rPr>
          <w:lang w:eastAsia="en-US"/>
        </w:rPr>
        <w:t> ?</w:t>
      </w:r>
    </w:p>
    <w:p w14:paraId="6158834A" w14:textId="456797DC" w:rsidR="0046142F" w:rsidRDefault="0046142F" w:rsidP="0046142F">
      <w:pPr>
        <w:rPr>
          <w:lang w:eastAsia="en-US"/>
        </w:rPr>
      </w:pPr>
      <w:r>
        <w:rPr>
          <w:lang w:eastAsia="en-US"/>
        </w:rPr>
        <w:t>— </w:t>
      </w:r>
      <w:r w:rsidR="003148C9">
        <w:rPr>
          <w:lang w:eastAsia="en-US"/>
        </w:rPr>
        <w:t>Monsieur</w:t>
      </w:r>
      <w:r>
        <w:rPr>
          <w:lang w:eastAsia="en-US"/>
        </w:rPr>
        <w:t xml:space="preserve">… </w:t>
      </w:r>
      <w:r w:rsidR="003148C9">
        <w:rPr>
          <w:lang w:eastAsia="en-US"/>
        </w:rPr>
        <w:t>balbutia le jeune homme sur qui ces paroles tombaient comme un coup de foudre</w:t>
      </w:r>
      <w:r>
        <w:rPr>
          <w:lang w:eastAsia="en-US"/>
        </w:rPr>
        <w:t xml:space="preserve">, </w:t>
      </w:r>
      <w:r w:rsidR="006C2AE1">
        <w:rPr>
          <w:lang w:eastAsia="en-US"/>
        </w:rPr>
        <w:t>—</w:t>
      </w:r>
      <w:r>
        <w:rPr>
          <w:lang w:eastAsia="en-US"/>
        </w:rPr>
        <w:t xml:space="preserve"> </w:t>
      </w:r>
      <w:r w:rsidR="003148C9">
        <w:rPr>
          <w:lang w:eastAsia="en-US"/>
        </w:rPr>
        <w:t>je vous proteste</w:t>
      </w:r>
      <w:r>
        <w:rPr>
          <w:lang w:eastAsia="en-US"/>
        </w:rPr>
        <w:t>…</w:t>
      </w:r>
    </w:p>
    <w:p w14:paraId="0953D779" w14:textId="77777777" w:rsidR="0046142F" w:rsidRDefault="0046142F" w:rsidP="0046142F">
      <w:pPr>
        <w:rPr>
          <w:lang w:eastAsia="en-US"/>
        </w:rPr>
      </w:pPr>
      <w:r>
        <w:rPr>
          <w:lang w:eastAsia="en-US"/>
        </w:rPr>
        <w:t>— </w:t>
      </w:r>
      <w:r w:rsidR="003148C9">
        <w:rPr>
          <w:lang w:eastAsia="en-US"/>
        </w:rPr>
        <w:t>Avant de chercher un faux-fuyant</w:t>
      </w:r>
      <w:r>
        <w:rPr>
          <w:lang w:eastAsia="en-US"/>
        </w:rPr>
        <w:t xml:space="preserve">, </w:t>
      </w:r>
      <w:r w:rsidR="003148C9">
        <w:rPr>
          <w:lang w:eastAsia="en-US"/>
        </w:rPr>
        <w:t>monsieur Albert</w:t>
      </w:r>
      <w:r>
        <w:rPr>
          <w:lang w:eastAsia="en-US"/>
        </w:rPr>
        <w:t xml:space="preserve">, </w:t>
      </w:r>
      <w:r w:rsidR="003148C9">
        <w:rPr>
          <w:lang w:eastAsia="en-US"/>
        </w:rPr>
        <w:t>interrompit Fargeau un peu sévèrement</w:t>
      </w:r>
      <w:r>
        <w:rPr>
          <w:lang w:eastAsia="en-US"/>
        </w:rPr>
        <w:t xml:space="preserve">, </w:t>
      </w:r>
      <w:r w:rsidR="003148C9">
        <w:rPr>
          <w:lang w:eastAsia="en-US"/>
        </w:rPr>
        <w:t>informez-vous</w:t>
      </w:r>
      <w:r>
        <w:rPr>
          <w:lang w:eastAsia="en-US"/>
        </w:rPr>
        <w:t xml:space="preserve">, </w:t>
      </w:r>
      <w:r w:rsidR="003148C9">
        <w:rPr>
          <w:lang w:eastAsia="en-US"/>
        </w:rPr>
        <w:t>au moins</w:t>
      </w:r>
      <w:r>
        <w:rPr>
          <w:lang w:eastAsia="en-US"/>
        </w:rPr>
        <w:t xml:space="preserve">, </w:t>
      </w:r>
      <w:r w:rsidR="003148C9">
        <w:rPr>
          <w:lang w:eastAsia="en-US"/>
        </w:rPr>
        <w:t>et sachez si vous n</w:t>
      </w:r>
      <w:r>
        <w:rPr>
          <w:lang w:eastAsia="en-US"/>
        </w:rPr>
        <w:t>’</w:t>
      </w:r>
      <w:r w:rsidR="003148C9">
        <w:rPr>
          <w:lang w:eastAsia="en-US"/>
        </w:rPr>
        <w:t>avez point quelque chance d</w:t>
      </w:r>
      <w:r>
        <w:rPr>
          <w:lang w:eastAsia="en-US"/>
        </w:rPr>
        <w:t>’</w:t>
      </w:r>
      <w:r w:rsidR="003148C9">
        <w:rPr>
          <w:lang w:eastAsia="en-US"/>
        </w:rPr>
        <w:t>être honorablement accueilli</w:t>
      </w:r>
      <w:r>
        <w:rPr>
          <w:lang w:eastAsia="en-US"/>
        </w:rPr>
        <w:t>…</w:t>
      </w:r>
    </w:p>
    <w:p w14:paraId="2CB6CA64" w14:textId="77777777" w:rsidR="0046142F" w:rsidRDefault="003148C9" w:rsidP="0046142F">
      <w:pPr>
        <w:rPr>
          <w:lang w:eastAsia="en-US"/>
        </w:rPr>
      </w:pPr>
      <w:r>
        <w:rPr>
          <w:lang w:eastAsia="en-US"/>
        </w:rPr>
        <w:t>Le sang monta au pâle visage d</w:t>
      </w:r>
      <w:r w:rsidR="0046142F">
        <w:rPr>
          <w:lang w:eastAsia="en-US"/>
        </w:rPr>
        <w:t>’</w:t>
      </w:r>
      <w:r>
        <w:rPr>
          <w:lang w:eastAsia="en-US"/>
        </w:rPr>
        <w:t>Albert</w:t>
      </w:r>
      <w:r w:rsidR="0046142F">
        <w:rPr>
          <w:lang w:eastAsia="en-US"/>
        </w:rPr>
        <w:t>.</w:t>
      </w:r>
    </w:p>
    <w:p w14:paraId="58FCADEA" w14:textId="77777777" w:rsidR="0046142F" w:rsidRDefault="003148C9" w:rsidP="0046142F">
      <w:pPr>
        <w:rPr>
          <w:lang w:eastAsia="en-US"/>
        </w:rPr>
      </w:pPr>
      <w:r>
        <w:rPr>
          <w:lang w:eastAsia="en-US"/>
        </w:rPr>
        <w:t>Il mit ses deux mains sur sa poitrine</w:t>
      </w:r>
      <w:r w:rsidR="0046142F">
        <w:rPr>
          <w:lang w:eastAsia="en-US"/>
        </w:rPr>
        <w:t>.</w:t>
      </w:r>
    </w:p>
    <w:p w14:paraId="18148EFC" w14:textId="77777777" w:rsidR="0046142F" w:rsidRDefault="003148C9" w:rsidP="0046142F">
      <w:pPr>
        <w:rPr>
          <w:lang w:eastAsia="en-US"/>
        </w:rPr>
      </w:pPr>
      <w:r>
        <w:rPr>
          <w:lang w:eastAsia="en-US"/>
        </w:rPr>
        <w:t>Fargeau</w:t>
      </w:r>
      <w:r w:rsidR="0046142F">
        <w:rPr>
          <w:lang w:eastAsia="en-US"/>
        </w:rPr>
        <w:t xml:space="preserve">, </w:t>
      </w:r>
      <w:r>
        <w:rPr>
          <w:lang w:eastAsia="en-US"/>
        </w:rPr>
        <w:t>l</w:t>
      </w:r>
      <w:r w:rsidR="0046142F">
        <w:rPr>
          <w:lang w:eastAsia="en-US"/>
        </w:rPr>
        <w:t>’</w:t>
      </w:r>
      <w:r>
        <w:rPr>
          <w:lang w:eastAsia="en-US"/>
        </w:rPr>
        <w:t>excellent homme</w:t>
      </w:r>
      <w:r w:rsidR="0046142F">
        <w:rPr>
          <w:lang w:eastAsia="en-US"/>
        </w:rPr>
        <w:t xml:space="preserve">, </w:t>
      </w:r>
      <w:r>
        <w:rPr>
          <w:lang w:eastAsia="en-US"/>
        </w:rPr>
        <w:t>semblait jouir de son ivresse</w:t>
      </w:r>
      <w:r w:rsidR="0046142F">
        <w:rPr>
          <w:lang w:eastAsia="en-US"/>
        </w:rPr>
        <w:t>.</w:t>
      </w:r>
    </w:p>
    <w:p w14:paraId="493D5989" w14:textId="70A8D587" w:rsidR="003148C9" w:rsidRDefault="003148C9" w:rsidP="0046142F">
      <w:pPr>
        <w:pStyle w:val="Titre2"/>
        <w:rPr>
          <w:lang w:eastAsia="en-US"/>
        </w:rPr>
      </w:pPr>
      <w:bookmarkStart w:id="33" w:name="_Toc233868062"/>
      <w:bookmarkStart w:id="34" w:name="_Toc202196757"/>
      <w:r>
        <w:rPr>
          <w:lang w:eastAsia="en-US"/>
        </w:rPr>
        <w:lastRenderedPageBreak/>
        <w:t>HONNÊTE GARÇON</w:t>
      </w:r>
      <w:bookmarkEnd w:id="33"/>
      <w:bookmarkEnd w:id="34"/>
      <w:r>
        <w:rPr>
          <w:lang w:eastAsia="en-US"/>
        </w:rPr>
        <w:br/>
      </w:r>
    </w:p>
    <w:p w14:paraId="1CF824E0" w14:textId="77777777" w:rsidR="0046142F" w:rsidRDefault="003148C9" w:rsidP="0046142F">
      <w:pPr>
        <w:rPr>
          <w:lang w:eastAsia="en-US"/>
        </w:rPr>
      </w:pPr>
      <w:r>
        <w:rPr>
          <w:lang w:eastAsia="en-US"/>
        </w:rPr>
        <w:t>Albert fut longtemps avant de trouver une parole</w:t>
      </w:r>
      <w:r w:rsidR="0046142F">
        <w:rPr>
          <w:lang w:eastAsia="en-US"/>
        </w:rPr>
        <w:t xml:space="preserve">. </w:t>
      </w:r>
      <w:r>
        <w:rPr>
          <w:lang w:eastAsia="en-US"/>
        </w:rPr>
        <w:t>Il aimait Clémence sincèrement et profondément</w:t>
      </w:r>
      <w:r w:rsidR="0046142F">
        <w:rPr>
          <w:lang w:eastAsia="en-US"/>
        </w:rPr>
        <w:t>.</w:t>
      </w:r>
    </w:p>
    <w:p w14:paraId="27A7676B" w14:textId="695AC9DF" w:rsidR="0046142F" w:rsidRDefault="0046142F" w:rsidP="0046142F">
      <w:pPr>
        <w:rPr>
          <w:lang w:eastAsia="en-US"/>
        </w:rPr>
      </w:pPr>
      <w:r>
        <w:rPr>
          <w:lang w:eastAsia="en-US"/>
        </w:rPr>
        <w:t>— </w:t>
      </w:r>
      <w:r w:rsidR="003148C9">
        <w:rPr>
          <w:lang w:eastAsia="en-US"/>
        </w:rPr>
        <w:t>M</w:t>
      </w:r>
      <w:r w:rsidR="003148C9">
        <w:t>onsieur</w:t>
      </w:r>
      <w:r>
        <w:rPr>
          <w:lang w:eastAsia="en-US"/>
        </w:rPr>
        <w:t xml:space="preserve">, </w:t>
      </w:r>
      <w:r w:rsidR="003148C9">
        <w:rPr>
          <w:lang w:eastAsia="en-US"/>
        </w:rPr>
        <w:t>dit-il enfin d</w:t>
      </w:r>
      <w:r>
        <w:rPr>
          <w:lang w:eastAsia="en-US"/>
        </w:rPr>
        <w:t>’</w:t>
      </w:r>
      <w:r w:rsidR="003148C9">
        <w:rPr>
          <w:lang w:eastAsia="en-US"/>
        </w:rPr>
        <w:t>une voix altérée</w:t>
      </w:r>
      <w:r>
        <w:rPr>
          <w:lang w:eastAsia="en-US"/>
        </w:rPr>
        <w:t xml:space="preserve">, </w:t>
      </w:r>
      <w:r w:rsidR="006C2AE1">
        <w:rPr>
          <w:lang w:eastAsia="en-US"/>
        </w:rPr>
        <w:t>—</w:t>
      </w:r>
      <w:r>
        <w:rPr>
          <w:lang w:eastAsia="en-US"/>
        </w:rPr>
        <w:t xml:space="preserve"> </w:t>
      </w:r>
      <w:r w:rsidR="003148C9">
        <w:rPr>
          <w:lang w:eastAsia="en-US"/>
        </w:rPr>
        <w:t>il est cruel parfois de faire naître certains espoirs</w:t>
      </w:r>
      <w:r>
        <w:rPr>
          <w:lang w:eastAsia="en-US"/>
        </w:rPr>
        <w:t>…</w:t>
      </w:r>
    </w:p>
    <w:p w14:paraId="4FA49CB0" w14:textId="77777777" w:rsidR="0046142F" w:rsidRDefault="0046142F" w:rsidP="0046142F">
      <w:pPr>
        <w:rPr>
          <w:lang w:eastAsia="en-US"/>
        </w:rPr>
      </w:pPr>
      <w:r>
        <w:rPr>
          <w:lang w:eastAsia="en-US"/>
        </w:rPr>
        <w:t>— </w:t>
      </w:r>
      <w:r w:rsidR="003148C9">
        <w:rPr>
          <w:lang w:eastAsia="en-US"/>
        </w:rPr>
        <w:t>Vous m</w:t>
      </w:r>
      <w:r>
        <w:rPr>
          <w:lang w:eastAsia="en-US"/>
        </w:rPr>
        <w:t>’</w:t>
      </w:r>
      <w:r w:rsidR="003148C9">
        <w:rPr>
          <w:lang w:eastAsia="en-US"/>
        </w:rPr>
        <w:t>avez donc compris</w:t>
      </w:r>
      <w:r>
        <w:rPr>
          <w:lang w:eastAsia="en-US"/>
        </w:rPr>
        <w:t xml:space="preserve">, </w:t>
      </w:r>
      <w:r w:rsidR="003148C9">
        <w:rPr>
          <w:lang w:eastAsia="en-US"/>
        </w:rPr>
        <w:t>cette fois</w:t>
      </w:r>
      <w:r>
        <w:rPr>
          <w:lang w:eastAsia="en-US"/>
        </w:rPr>
        <w:t xml:space="preserve">, </w:t>
      </w:r>
      <w:r w:rsidR="003148C9">
        <w:rPr>
          <w:lang w:eastAsia="en-US"/>
        </w:rPr>
        <w:t>mon enfant</w:t>
      </w:r>
      <w:r>
        <w:rPr>
          <w:lang w:eastAsia="en-US"/>
        </w:rPr>
        <w:t xml:space="preserve"> ! </w:t>
      </w:r>
      <w:r w:rsidR="003148C9">
        <w:rPr>
          <w:lang w:eastAsia="en-US"/>
        </w:rPr>
        <w:t>interrompit Fargeau qui souriait toujours</w:t>
      </w:r>
      <w:r>
        <w:rPr>
          <w:lang w:eastAsia="en-US"/>
        </w:rPr>
        <w:t xml:space="preserve">… </w:t>
      </w:r>
      <w:r w:rsidR="003148C9">
        <w:rPr>
          <w:lang w:eastAsia="en-US"/>
        </w:rPr>
        <w:t>ce n</w:t>
      </w:r>
      <w:r>
        <w:rPr>
          <w:lang w:eastAsia="en-US"/>
        </w:rPr>
        <w:t>’</w:t>
      </w:r>
      <w:r w:rsidR="003148C9">
        <w:rPr>
          <w:lang w:eastAsia="en-US"/>
        </w:rPr>
        <w:t>est pas malheureux</w:t>
      </w:r>
      <w:r>
        <w:rPr>
          <w:lang w:eastAsia="en-US"/>
        </w:rPr>
        <w:t> !</w:t>
      </w:r>
    </w:p>
    <w:p w14:paraId="3D8D1D80" w14:textId="77777777" w:rsidR="0046142F" w:rsidRDefault="0046142F" w:rsidP="0046142F">
      <w:pPr>
        <w:rPr>
          <w:lang w:eastAsia="en-US"/>
        </w:rPr>
      </w:pPr>
      <w:r>
        <w:rPr>
          <w:lang w:eastAsia="en-US"/>
        </w:rPr>
        <w:t>— </w:t>
      </w:r>
      <w:r w:rsidR="003148C9">
        <w:rPr>
          <w:lang w:eastAsia="en-US"/>
        </w:rPr>
        <w:t>Il est vrai</w:t>
      </w:r>
      <w:r>
        <w:rPr>
          <w:lang w:eastAsia="en-US"/>
        </w:rPr>
        <w:t xml:space="preserve">, </w:t>
      </w:r>
      <w:r w:rsidR="003148C9">
        <w:rPr>
          <w:lang w:eastAsia="en-US"/>
        </w:rPr>
        <w:t>monsieur</w:t>
      </w:r>
      <w:r>
        <w:rPr>
          <w:lang w:eastAsia="en-US"/>
        </w:rPr>
        <w:t xml:space="preserve">, </w:t>
      </w:r>
      <w:r w:rsidR="003148C9">
        <w:rPr>
          <w:lang w:eastAsia="en-US"/>
        </w:rPr>
        <w:t xml:space="preserve">murmura </w:t>
      </w:r>
      <w:r w:rsidR="003148C9">
        <w:t>le secrétaire</w:t>
      </w:r>
      <w:r>
        <w:rPr>
          <w:lang w:eastAsia="en-US"/>
        </w:rPr>
        <w:t xml:space="preserve">, </w:t>
      </w:r>
      <w:r w:rsidR="003148C9">
        <w:rPr>
          <w:lang w:eastAsia="en-US"/>
        </w:rPr>
        <w:t>non sans un reste de défiance</w:t>
      </w:r>
      <w:r>
        <w:rPr>
          <w:lang w:eastAsia="en-US"/>
        </w:rPr>
        <w:t xml:space="preserve">, </w:t>
      </w:r>
      <w:r w:rsidR="003148C9">
        <w:rPr>
          <w:lang w:eastAsia="en-US"/>
        </w:rPr>
        <w:t>il est vrai que j</w:t>
      </w:r>
      <w:r>
        <w:rPr>
          <w:lang w:eastAsia="en-US"/>
        </w:rPr>
        <w:t>’</w:t>
      </w:r>
      <w:r w:rsidR="003148C9">
        <w:rPr>
          <w:lang w:eastAsia="en-US"/>
        </w:rPr>
        <w:t>aime votre fille</w:t>
      </w:r>
      <w:r>
        <w:rPr>
          <w:lang w:eastAsia="en-US"/>
        </w:rPr>
        <w:t xml:space="preserve">… </w:t>
      </w:r>
      <w:r w:rsidR="003148C9">
        <w:rPr>
          <w:lang w:eastAsia="en-US"/>
        </w:rPr>
        <w:t>ardemment</w:t>
      </w:r>
      <w:r>
        <w:rPr>
          <w:lang w:eastAsia="en-US"/>
        </w:rPr>
        <w:t xml:space="preserve">… </w:t>
      </w:r>
      <w:r w:rsidR="003148C9">
        <w:rPr>
          <w:lang w:eastAsia="en-US"/>
        </w:rPr>
        <w:t>de toute la passion de mon cœur</w:t>
      </w:r>
      <w:r>
        <w:rPr>
          <w:lang w:eastAsia="en-US"/>
        </w:rPr>
        <w:t xml:space="preserve">… </w:t>
      </w:r>
      <w:r w:rsidR="003148C9">
        <w:rPr>
          <w:lang w:eastAsia="en-US"/>
        </w:rPr>
        <w:t>Je n</w:t>
      </w:r>
      <w:r>
        <w:rPr>
          <w:lang w:eastAsia="en-US"/>
        </w:rPr>
        <w:t>’</w:t>
      </w:r>
      <w:r w:rsidR="003148C9">
        <w:rPr>
          <w:lang w:eastAsia="en-US"/>
        </w:rPr>
        <w:t>aurais pas osé vous le dire</w:t>
      </w:r>
      <w:r>
        <w:rPr>
          <w:lang w:eastAsia="en-US"/>
        </w:rPr>
        <w:t>…</w:t>
      </w:r>
    </w:p>
    <w:p w14:paraId="5C94831A" w14:textId="77777777" w:rsidR="0046142F" w:rsidRDefault="0046142F" w:rsidP="0046142F">
      <w:pPr>
        <w:rPr>
          <w:lang w:eastAsia="en-US"/>
        </w:rPr>
      </w:pPr>
      <w:r>
        <w:rPr>
          <w:lang w:eastAsia="en-US"/>
        </w:rPr>
        <w:t>— </w:t>
      </w:r>
      <w:r w:rsidR="003148C9">
        <w:rPr>
          <w:lang w:eastAsia="en-US"/>
        </w:rPr>
        <w:t>Parbleu</w:t>
      </w:r>
      <w:r>
        <w:rPr>
          <w:lang w:eastAsia="en-US"/>
        </w:rPr>
        <w:t xml:space="preserve"> ! </w:t>
      </w:r>
      <w:r w:rsidR="003148C9">
        <w:rPr>
          <w:lang w:eastAsia="en-US"/>
        </w:rPr>
        <w:t>je le vois bien</w:t>
      </w:r>
      <w:r>
        <w:rPr>
          <w:lang w:eastAsia="en-US"/>
        </w:rPr>
        <w:t xml:space="preserve"> ! </w:t>
      </w:r>
      <w:r w:rsidR="003148C9">
        <w:rPr>
          <w:lang w:eastAsia="en-US"/>
        </w:rPr>
        <w:t>s</w:t>
      </w:r>
      <w:r>
        <w:rPr>
          <w:lang w:eastAsia="en-US"/>
        </w:rPr>
        <w:t>’</w:t>
      </w:r>
      <w:r w:rsidR="003148C9">
        <w:rPr>
          <w:lang w:eastAsia="en-US"/>
        </w:rPr>
        <w:t>écria gaîment Fargeau</w:t>
      </w:r>
      <w:r>
        <w:rPr>
          <w:lang w:eastAsia="en-US"/>
        </w:rPr>
        <w:t xml:space="preserve"> ; </w:t>
      </w:r>
      <w:r w:rsidR="003148C9">
        <w:rPr>
          <w:lang w:eastAsia="en-US"/>
        </w:rPr>
        <w:t>il a fallu vous arracher cela du fond de l</w:t>
      </w:r>
      <w:r>
        <w:rPr>
          <w:lang w:eastAsia="en-US"/>
        </w:rPr>
        <w:t>’</w:t>
      </w:r>
      <w:r w:rsidR="003148C9">
        <w:rPr>
          <w:lang w:eastAsia="en-US"/>
        </w:rPr>
        <w:t>âme</w:t>
      </w:r>
      <w:r>
        <w:rPr>
          <w:lang w:eastAsia="en-US"/>
        </w:rPr>
        <w:t xml:space="preserve"> !… </w:t>
      </w:r>
      <w:r w:rsidR="003148C9">
        <w:rPr>
          <w:lang w:eastAsia="en-US"/>
        </w:rPr>
        <w:t>mais</w:t>
      </w:r>
      <w:r>
        <w:rPr>
          <w:lang w:eastAsia="en-US"/>
        </w:rPr>
        <w:t xml:space="preserve">, </w:t>
      </w:r>
      <w:r w:rsidR="003148C9">
        <w:rPr>
          <w:lang w:eastAsia="en-US"/>
        </w:rPr>
        <w:t>enfin</w:t>
      </w:r>
      <w:r>
        <w:rPr>
          <w:lang w:eastAsia="en-US"/>
        </w:rPr>
        <w:t xml:space="preserve">, </w:t>
      </w:r>
      <w:r w:rsidR="003148C9">
        <w:rPr>
          <w:lang w:eastAsia="en-US"/>
        </w:rPr>
        <w:t>c</w:t>
      </w:r>
      <w:r>
        <w:rPr>
          <w:lang w:eastAsia="en-US"/>
        </w:rPr>
        <w:t>’</w:t>
      </w:r>
      <w:r w:rsidR="003148C9">
        <w:rPr>
          <w:lang w:eastAsia="en-US"/>
        </w:rPr>
        <w:t>est dit</w:t>
      </w:r>
      <w:r>
        <w:rPr>
          <w:lang w:eastAsia="en-US"/>
        </w:rPr>
        <w:t xml:space="preserve">, </w:t>
      </w:r>
      <w:r w:rsidR="003148C9">
        <w:rPr>
          <w:lang w:eastAsia="en-US"/>
        </w:rPr>
        <w:t>et j</w:t>
      </w:r>
      <w:r>
        <w:rPr>
          <w:lang w:eastAsia="en-US"/>
        </w:rPr>
        <w:t>’</w:t>
      </w:r>
      <w:r w:rsidR="003148C9">
        <w:rPr>
          <w:lang w:eastAsia="en-US"/>
        </w:rPr>
        <w:t>en suis content</w:t>
      </w:r>
      <w:r>
        <w:rPr>
          <w:lang w:eastAsia="en-US"/>
        </w:rPr>
        <w:t>.</w:t>
      </w:r>
    </w:p>
    <w:p w14:paraId="02D2926A" w14:textId="4CC74DF7" w:rsidR="0046142F" w:rsidRDefault="0046142F" w:rsidP="0046142F">
      <w:pPr>
        <w:rPr>
          <w:lang w:eastAsia="en-US"/>
        </w:rPr>
      </w:pPr>
      <w:r>
        <w:rPr>
          <w:lang w:eastAsia="en-US"/>
        </w:rPr>
        <w:t>— </w:t>
      </w:r>
      <w:r w:rsidR="003148C9">
        <w:rPr>
          <w:lang w:eastAsia="en-US"/>
        </w:rPr>
        <w:t>Monsieur</w:t>
      </w:r>
      <w:r>
        <w:rPr>
          <w:lang w:eastAsia="en-US"/>
        </w:rPr>
        <w:t xml:space="preserve"> ! </w:t>
      </w:r>
      <w:r w:rsidR="003148C9">
        <w:rPr>
          <w:lang w:eastAsia="en-US"/>
        </w:rPr>
        <w:t>monsieur</w:t>
      </w:r>
      <w:r>
        <w:rPr>
          <w:lang w:eastAsia="en-US"/>
        </w:rPr>
        <w:t xml:space="preserve"> ! </w:t>
      </w:r>
      <w:r w:rsidR="003148C9">
        <w:rPr>
          <w:lang w:eastAsia="en-US"/>
        </w:rPr>
        <w:t>vous êtes bon</w:t>
      </w:r>
      <w:r>
        <w:rPr>
          <w:lang w:eastAsia="en-US"/>
        </w:rPr>
        <w:t xml:space="preserve"> ! </w:t>
      </w:r>
      <w:r w:rsidR="003148C9">
        <w:rPr>
          <w:lang w:eastAsia="en-US"/>
        </w:rPr>
        <w:t>s</w:t>
      </w:r>
      <w:r>
        <w:rPr>
          <w:lang w:eastAsia="en-US"/>
        </w:rPr>
        <w:t>’</w:t>
      </w:r>
      <w:r w:rsidR="003148C9">
        <w:rPr>
          <w:lang w:eastAsia="en-US"/>
        </w:rPr>
        <w:t>écria le secrétaire</w:t>
      </w:r>
      <w:r>
        <w:rPr>
          <w:lang w:eastAsia="en-US"/>
        </w:rPr>
        <w:t xml:space="preserve">, </w:t>
      </w:r>
      <w:r w:rsidR="006C2AE1">
        <w:rPr>
          <w:lang w:eastAsia="en-US"/>
        </w:rPr>
        <w:t>—</w:t>
      </w:r>
      <w:r>
        <w:rPr>
          <w:lang w:eastAsia="en-US"/>
        </w:rPr>
        <w:t xml:space="preserve"> </w:t>
      </w:r>
      <w:r w:rsidR="003148C9">
        <w:rPr>
          <w:lang w:eastAsia="en-US"/>
        </w:rPr>
        <w:t>et si je savais comment payer le bonheur que vous me donnez</w:t>
      </w:r>
      <w:r>
        <w:rPr>
          <w:lang w:eastAsia="en-US"/>
        </w:rPr>
        <w:t xml:space="preserve">… </w:t>
      </w:r>
      <w:r w:rsidR="003148C9">
        <w:rPr>
          <w:lang w:eastAsia="en-US"/>
        </w:rPr>
        <w:t>mais</w:t>
      </w:r>
      <w:r>
        <w:rPr>
          <w:lang w:eastAsia="en-US"/>
        </w:rPr>
        <w:t xml:space="preserve">, </w:t>
      </w:r>
      <w:r w:rsidR="003148C9">
        <w:rPr>
          <w:lang w:eastAsia="en-US"/>
        </w:rPr>
        <w:t>se reprit-il avec tristesse</w:t>
      </w:r>
      <w:r>
        <w:rPr>
          <w:lang w:eastAsia="en-US"/>
        </w:rPr>
        <w:t xml:space="preserve">, </w:t>
      </w:r>
      <w:r w:rsidR="006C2AE1">
        <w:rPr>
          <w:lang w:eastAsia="en-US"/>
        </w:rPr>
        <w:t>—</w:t>
      </w:r>
      <w:r>
        <w:rPr>
          <w:lang w:eastAsia="en-US"/>
        </w:rPr>
        <w:t xml:space="preserve"> </w:t>
      </w:r>
      <w:r w:rsidR="003148C9">
        <w:rPr>
          <w:lang w:eastAsia="en-US"/>
        </w:rPr>
        <w:t>mademoiselle Clémence voudra-t-elle ratifier</w:t>
      </w:r>
      <w:r>
        <w:rPr>
          <w:lang w:eastAsia="en-US"/>
        </w:rPr>
        <w:t> ?</w:t>
      </w:r>
    </w:p>
    <w:p w14:paraId="4D97DACF" w14:textId="77777777" w:rsidR="0046142F" w:rsidRDefault="003148C9" w:rsidP="0046142F">
      <w:pPr>
        <w:rPr>
          <w:lang w:eastAsia="en-US"/>
        </w:rPr>
      </w:pPr>
      <w:r>
        <w:rPr>
          <w:lang w:eastAsia="en-US"/>
        </w:rPr>
        <w:t>Fargeau haussa les épaules</w:t>
      </w:r>
      <w:r w:rsidR="0046142F">
        <w:rPr>
          <w:lang w:eastAsia="en-US"/>
        </w:rPr>
        <w:t>.</w:t>
      </w:r>
    </w:p>
    <w:p w14:paraId="29C06FC4" w14:textId="3829B388" w:rsidR="0046142F" w:rsidRDefault="0046142F" w:rsidP="0046142F">
      <w:pPr>
        <w:rPr>
          <w:lang w:eastAsia="en-US"/>
        </w:rPr>
      </w:pPr>
      <w:r>
        <w:rPr>
          <w:lang w:eastAsia="en-US"/>
        </w:rPr>
        <w:t>— </w:t>
      </w:r>
      <w:r w:rsidR="003148C9">
        <w:rPr>
          <w:lang w:eastAsia="en-US"/>
        </w:rPr>
        <w:t>Nous n</w:t>
      </w:r>
      <w:r>
        <w:rPr>
          <w:lang w:eastAsia="en-US"/>
        </w:rPr>
        <w:t>’</w:t>
      </w:r>
      <w:r w:rsidR="003148C9">
        <w:rPr>
          <w:lang w:eastAsia="en-US"/>
        </w:rPr>
        <w:t>en sommes pas là</w:t>
      </w:r>
      <w:r>
        <w:rPr>
          <w:lang w:eastAsia="en-US"/>
        </w:rPr>
        <w:t xml:space="preserve">, </w:t>
      </w:r>
      <w:r w:rsidR="003148C9">
        <w:rPr>
          <w:lang w:eastAsia="en-US"/>
        </w:rPr>
        <w:t>dit-il</w:t>
      </w:r>
      <w:r>
        <w:rPr>
          <w:lang w:eastAsia="en-US"/>
        </w:rPr>
        <w:t xml:space="preserve"> ; </w:t>
      </w:r>
      <w:r w:rsidR="006C2AE1">
        <w:rPr>
          <w:lang w:eastAsia="en-US"/>
        </w:rPr>
        <w:t>—</w:t>
      </w:r>
      <w:r>
        <w:rPr>
          <w:lang w:eastAsia="en-US"/>
        </w:rPr>
        <w:t xml:space="preserve"> </w:t>
      </w:r>
      <w:r w:rsidR="003148C9">
        <w:rPr>
          <w:lang w:eastAsia="en-US"/>
        </w:rPr>
        <w:t>ceci</w:t>
      </w:r>
      <w:r>
        <w:rPr>
          <w:lang w:eastAsia="en-US"/>
        </w:rPr>
        <w:t xml:space="preserve">, </w:t>
      </w:r>
      <w:r w:rsidR="003148C9">
        <w:rPr>
          <w:lang w:eastAsia="en-US"/>
        </w:rPr>
        <w:t>d</w:t>
      </w:r>
      <w:r>
        <w:rPr>
          <w:lang w:eastAsia="en-US"/>
        </w:rPr>
        <w:t>’</w:t>
      </w:r>
      <w:r w:rsidR="003148C9">
        <w:rPr>
          <w:lang w:eastAsia="en-US"/>
        </w:rPr>
        <w:t>ailleurs</w:t>
      </w:r>
      <w:r>
        <w:rPr>
          <w:lang w:eastAsia="en-US"/>
        </w:rPr>
        <w:t xml:space="preserve">, </w:t>
      </w:r>
      <w:r w:rsidR="003148C9">
        <w:rPr>
          <w:lang w:eastAsia="en-US"/>
        </w:rPr>
        <w:t>me regarde</w:t>
      </w:r>
      <w:r>
        <w:rPr>
          <w:lang w:eastAsia="en-US"/>
        </w:rPr>
        <w:t xml:space="preserve">, </w:t>
      </w:r>
      <w:r w:rsidR="003148C9">
        <w:rPr>
          <w:lang w:eastAsia="en-US"/>
        </w:rPr>
        <w:t>et je m</w:t>
      </w:r>
      <w:r>
        <w:rPr>
          <w:lang w:eastAsia="en-US"/>
        </w:rPr>
        <w:t>’</w:t>
      </w:r>
      <w:r w:rsidR="003148C9">
        <w:rPr>
          <w:lang w:eastAsia="en-US"/>
        </w:rPr>
        <w:t>en charge</w:t>
      </w:r>
      <w:r>
        <w:rPr>
          <w:lang w:eastAsia="en-US"/>
        </w:rPr>
        <w:t xml:space="preserve">… </w:t>
      </w:r>
      <w:r w:rsidR="003148C9">
        <w:rPr>
          <w:lang w:eastAsia="en-US"/>
        </w:rPr>
        <w:t>mais il y a autre chose</w:t>
      </w:r>
      <w:r>
        <w:rPr>
          <w:lang w:eastAsia="en-US"/>
        </w:rPr>
        <w:t xml:space="preserve">… </w:t>
      </w:r>
      <w:r w:rsidR="003148C9">
        <w:rPr>
          <w:lang w:eastAsia="en-US"/>
        </w:rPr>
        <w:t>je suis père</w:t>
      </w:r>
      <w:r>
        <w:rPr>
          <w:lang w:eastAsia="en-US"/>
        </w:rPr>
        <w:t xml:space="preserve">, </w:t>
      </w:r>
      <w:r w:rsidR="003148C9">
        <w:rPr>
          <w:lang w:eastAsia="en-US"/>
        </w:rPr>
        <w:t>mon jeune ami</w:t>
      </w:r>
      <w:r>
        <w:rPr>
          <w:lang w:eastAsia="en-US"/>
        </w:rPr>
        <w:t xml:space="preserve">… </w:t>
      </w:r>
      <w:r w:rsidR="003148C9">
        <w:rPr>
          <w:lang w:eastAsia="en-US"/>
        </w:rPr>
        <w:t>et</w:t>
      </w:r>
      <w:r>
        <w:rPr>
          <w:lang w:eastAsia="en-US"/>
        </w:rPr>
        <w:t xml:space="preserve">, </w:t>
      </w:r>
      <w:r w:rsidR="003148C9">
        <w:rPr>
          <w:lang w:eastAsia="en-US"/>
        </w:rPr>
        <w:t>quoique je n</w:t>
      </w:r>
      <w:r>
        <w:rPr>
          <w:lang w:eastAsia="en-US"/>
        </w:rPr>
        <w:t>’</w:t>
      </w:r>
      <w:r w:rsidR="003148C9">
        <w:rPr>
          <w:lang w:eastAsia="en-US"/>
        </w:rPr>
        <w:t>aie point ces mœurs farouches qui font un crime de toute peccadille</w:t>
      </w:r>
      <w:r>
        <w:rPr>
          <w:lang w:eastAsia="en-US"/>
        </w:rPr>
        <w:t xml:space="preserve">, </w:t>
      </w:r>
      <w:r w:rsidR="003148C9">
        <w:rPr>
          <w:lang w:eastAsia="en-US"/>
        </w:rPr>
        <w:t>pourtant je dois veiller au bonheur de mon enfant</w:t>
      </w:r>
      <w:r>
        <w:rPr>
          <w:lang w:eastAsia="en-US"/>
        </w:rPr>
        <w:t xml:space="preserve">… </w:t>
      </w:r>
      <w:r w:rsidR="003148C9">
        <w:rPr>
          <w:lang w:eastAsia="en-US"/>
        </w:rPr>
        <w:t>de ma chère enfant</w:t>
      </w:r>
      <w:r>
        <w:rPr>
          <w:lang w:eastAsia="en-US"/>
        </w:rPr>
        <w:t xml:space="preserve"> ! </w:t>
      </w:r>
      <w:r w:rsidR="003148C9">
        <w:rPr>
          <w:lang w:eastAsia="en-US"/>
        </w:rPr>
        <w:t>appuya-t-il</w:t>
      </w:r>
      <w:r>
        <w:rPr>
          <w:lang w:eastAsia="en-US"/>
        </w:rPr>
        <w:t xml:space="preserve">, </w:t>
      </w:r>
      <w:r w:rsidR="006C2AE1">
        <w:rPr>
          <w:lang w:eastAsia="en-US"/>
        </w:rPr>
        <w:t>—</w:t>
      </w:r>
      <w:r>
        <w:rPr>
          <w:lang w:eastAsia="en-US"/>
        </w:rPr>
        <w:t xml:space="preserve"> </w:t>
      </w:r>
      <w:r w:rsidR="003148C9">
        <w:rPr>
          <w:lang w:eastAsia="en-US"/>
        </w:rPr>
        <w:t>vivant souvenir de sa mère adorée</w:t>
      </w:r>
      <w:r>
        <w:rPr>
          <w:lang w:eastAsia="en-US"/>
        </w:rPr>
        <w:t>.</w:t>
      </w:r>
    </w:p>
    <w:p w14:paraId="65F7156C" w14:textId="77777777" w:rsidR="0046142F" w:rsidRDefault="003148C9" w:rsidP="0046142F">
      <w:pPr>
        <w:rPr>
          <w:lang w:eastAsia="en-US"/>
        </w:rPr>
      </w:pPr>
      <w:r>
        <w:rPr>
          <w:lang w:eastAsia="en-US"/>
        </w:rPr>
        <w:lastRenderedPageBreak/>
        <w:t>Albert attendait</w:t>
      </w:r>
      <w:r w:rsidR="0046142F">
        <w:rPr>
          <w:lang w:eastAsia="en-US"/>
        </w:rPr>
        <w:t>.</w:t>
      </w:r>
    </w:p>
    <w:p w14:paraId="6897CAE4" w14:textId="77777777" w:rsidR="0046142F" w:rsidRDefault="003148C9" w:rsidP="0046142F">
      <w:pPr>
        <w:rPr>
          <w:lang w:eastAsia="en-US"/>
        </w:rPr>
      </w:pPr>
      <w:r>
        <w:rPr>
          <w:lang w:eastAsia="en-US"/>
        </w:rPr>
        <w:t>Fargeau reprit</w:t>
      </w:r>
      <w:r w:rsidR="0046142F">
        <w:rPr>
          <w:lang w:eastAsia="en-US"/>
        </w:rPr>
        <w:t xml:space="preserve">, </w:t>
      </w:r>
      <w:r>
        <w:rPr>
          <w:lang w:eastAsia="en-US"/>
        </w:rPr>
        <w:t>après avoir fait le geste d</w:t>
      </w:r>
      <w:r w:rsidR="0046142F">
        <w:rPr>
          <w:lang w:eastAsia="en-US"/>
        </w:rPr>
        <w:t>’</w:t>
      </w:r>
      <w:r>
        <w:rPr>
          <w:lang w:eastAsia="en-US"/>
        </w:rPr>
        <w:t>essuyer une larme arrachée par le souvenir de la mère de Clémence</w:t>
      </w:r>
      <w:r w:rsidR="0046142F">
        <w:rPr>
          <w:lang w:eastAsia="en-US"/>
        </w:rPr>
        <w:t> :</w:t>
      </w:r>
    </w:p>
    <w:p w14:paraId="5E89789B" w14:textId="77777777" w:rsidR="0046142F" w:rsidRDefault="0046142F" w:rsidP="0046142F">
      <w:pPr>
        <w:rPr>
          <w:lang w:eastAsia="en-US"/>
        </w:rPr>
      </w:pPr>
      <w:r>
        <w:rPr>
          <w:lang w:eastAsia="en-US"/>
        </w:rPr>
        <w:t>— </w:t>
      </w:r>
      <w:r w:rsidR="003148C9">
        <w:rPr>
          <w:lang w:eastAsia="en-US"/>
        </w:rPr>
        <w:t>Vous avez des intrigues de femmes</w:t>
      </w:r>
      <w:r>
        <w:rPr>
          <w:lang w:eastAsia="en-US"/>
        </w:rPr>
        <w:t xml:space="preserve">, </w:t>
      </w:r>
      <w:r w:rsidR="003148C9">
        <w:rPr>
          <w:lang w:eastAsia="en-US"/>
        </w:rPr>
        <w:t>mon cher Albert</w:t>
      </w:r>
      <w:r>
        <w:rPr>
          <w:lang w:eastAsia="en-US"/>
        </w:rPr>
        <w:t>…</w:t>
      </w:r>
    </w:p>
    <w:p w14:paraId="1433C262" w14:textId="77777777" w:rsidR="0046142F" w:rsidRDefault="0046142F" w:rsidP="0046142F">
      <w:pPr>
        <w:rPr>
          <w:lang w:eastAsia="en-US"/>
        </w:rPr>
      </w:pPr>
      <w:r>
        <w:rPr>
          <w:lang w:eastAsia="en-US"/>
        </w:rPr>
        <w:t>— </w:t>
      </w:r>
      <w:r w:rsidR="003148C9">
        <w:rPr>
          <w:lang w:eastAsia="en-US"/>
        </w:rPr>
        <w:t>Moi</w:t>
      </w:r>
      <w:r>
        <w:rPr>
          <w:lang w:eastAsia="en-US"/>
        </w:rPr>
        <w:t xml:space="preserve"> ! </w:t>
      </w:r>
      <w:r w:rsidR="003148C9">
        <w:rPr>
          <w:lang w:eastAsia="en-US"/>
        </w:rPr>
        <w:t>monsieur</w:t>
      </w:r>
      <w:r>
        <w:rPr>
          <w:lang w:eastAsia="en-US"/>
        </w:rPr>
        <w:t> !…</w:t>
      </w:r>
    </w:p>
    <w:p w14:paraId="5486C5F7" w14:textId="77777777" w:rsidR="0046142F" w:rsidRDefault="0046142F" w:rsidP="0046142F">
      <w:pPr>
        <w:rPr>
          <w:lang w:eastAsia="en-US"/>
        </w:rPr>
      </w:pPr>
      <w:r>
        <w:rPr>
          <w:lang w:eastAsia="en-US"/>
        </w:rPr>
        <w:t>— </w:t>
      </w:r>
      <w:r w:rsidR="003148C9">
        <w:rPr>
          <w:lang w:eastAsia="en-US"/>
        </w:rPr>
        <w:t>Écoutez</w:t>
      </w:r>
      <w:r>
        <w:rPr>
          <w:lang w:eastAsia="en-US"/>
        </w:rPr>
        <w:t xml:space="preserve">… </w:t>
      </w:r>
      <w:r w:rsidR="003148C9">
        <w:rPr>
          <w:lang w:eastAsia="en-US"/>
        </w:rPr>
        <w:t>À l</w:t>
      </w:r>
      <w:r>
        <w:rPr>
          <w:lang w:eastAsia="en-US"/>
        </w:rPr>
        <w:t>’</w:t>
      </w:r>
      <w:r w:rsidR="003148C9">
        <w:rPr>
          <w:lang w:eastAsia="en-US"/>
        </w:rPr>
        <w:t>instant même</w:t>
      </w:r>
      <w:r>
        <w:rPr>
          <w:lang w:eastAsia="en-US"/>
        </w:rPr>
        <w:t xml:space="preserve">, </w:t>
      </w:r>
      <w:r w:rsidR="003148C9">
        <w:rPr>
          <w:lang w:eastAsia="en-US"/>
        </w:rPr>
        <w:t>vous venez de recevoir une visite</w:t>
      </w:r>
      <w:r>
        <w:rPr>
          <w:lang w:eastAsia="en-US"/>
        </w:rPr>
        <w:t>.</w:t>
      </w:r>
    </w:p>
    <w:p w14:paraId="3B300A22"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monsieur</w:t>
      </w:r>
      <w:r>
        <w:rPr>
          <w:lang w:eastAsia="en-US"/>
        </w:rPr>
        <w:t> !…</w:t>
      </w:r>
    </w:p>
    <w:p w14:paraId="0199023A" w14:textId="77777777" w:rsidR="0046142F" w:rsidRDefault="0046142F" w:rsidP="0046142F">
      <w:pPr>
        <w:rPr>
          <w:lang w:eastAsia="en-US"/>
        </w:rPr>
      </w:pPr>
      <w:r>
        <w:rPr>
          <w:lang w:eastAsia="en-US"/>
        </w:rPr>
        <w:t>— </w:t>
      </w:r>
      <w:r w:rsidR="003148C9">
        <w:rPr>
          <w:lang w:eastAsia="en-US"/>
        </w:rPr>
        <w:t>Une jeune femme charmante</w:t>
      </w:r>
      <w:r>
        <w:rPr>
          <w:lang w:eastAsia="en-US"/>
        </w:rPr>
        <w:t>…</w:t>
      </w:r>
    </w:p>
    <w:p w14:paraId="524DAA33" w14:textId="77777777" w:rsidR="0046142F" w:rsidRDefault="003148C9" w:rsidP="0046142F">
      <w:pPr>
        <w:rPr>
          <w:lang w:eastAsia="en-US"/>
        </w:rPr>
      </w:pPr>
      <w:r>
        <w:rPr>
          <w:lang w:eastAsia="en-US"/>
        </w:rPr>
        <w:t>Albert avait baissé les yeux</w:t>
      </w:r>
      <w:r w:rsidR="0046142F">
        <w:rPr>
          <w:lang w:eastAsia="en-US"/>
        </w:rPr>
        <w:t xml:space="preserve">, </w:t>
      </w:r>
      <w:r>
        <w:rPr>
          <w:lang w:eastAsia="en-US"/>
        </w:rPr>
        <w:t>et son front avait du rouge</w:t>
      </w:r>
      <w:r w:rsidR="0046142F">
        <w:rPr>
          <w:lang w:eastAsia="en-US"/>
        </w:rPr>
        <w:t>.</w:t>
      </w:r>
    </w:p>
    <w:p w14:paraId="476CAB71" w14:textId="77777777" w:rsidR="0046142F" w:rsidRDefault="0046142F" w:rsidP="0046142F">
      <w:pPr>
        <w:rPr>
          <w:lang w:eastAsia="en-US"/>
        </w:rPr>
      </w:pPr>
      <w:r>
        <w:rPr>
          <w:lang w:eastAsia="en-US"/>
        </w:rPr>
        <w:t>— </w:t>
      </w:r>
      <w:r w:rsidR="003148C9">
        <w:rPr>
          <w:lang w:eastAsia="en-US"/>
        </w:rPr>
        <w:t>Monsieur votre frère</w:t>
      </w:r>
      <w:r>
        <w:rPr>
          <w:lang w:eastAsia="en-US"/>
        </w:rPr>
        <w:t xml:space="preserve">… </w:t>
      </w:r>
      <w:r w:rsidR="003148C9">
        <w:rPr>
          <w:lang w:eastAsia="en-US"/>
        </w:rPr>
        <w:t>balbutia-t-il</w:t>
      </w:r>
      <w:r>
        <w:rPr>
          <w:lang w:eastAsia="en-US"/>
        </w:rPr>
        <w:t>.</w:t>
      </w:r>
    </w:p>
    <w:p w14:paraId="443C27C2" w14:textId="77777777" w:rsidR="0046142F" w:rsidRDefault="003148C9" w:rsidP="0046142F">
      <w:pPr>
        <w:rPr>
          <w:lang w:eastAsia="en-US"/>
        </w:rPr>
      </w:pPr>
      <w:r>
        <w:rPr>
          <w:lang w:eastAsia="en-US"/>
        </w:rPr>
        <w:t>Fargeau se redressa</w:t>
      </w:r>
      <w:r w:rsidR="0046142F">
        <w:rPr>
          <w:lang w:eastAsia="en-US"/>
        </w:rPr>
        <w:t>.</w:t>
      </w:r>
    </w:p>
    <w:p w14:paraId="488C42A6" w14:textId="51EC5249"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s</w:t>
      </w:r>
      <w:r>
        <w:rPr>
          <w:lang w:eastAsia="en-US"/>
        </w:rPr>
        <w:t>’</w:t>
      </w:r>
      <w:r w:rsidR="003148C9">
        <w:rPr>
          <w:lang w:eastAsia="en-US"/>
        </w:rPr>
        <w:t>écria-t-il</w:t>
      </w:r>
      <w:r>
        <w:rPr>
          <w:lang w:eastAsia="en-US"/>
        </w:rPr>
        <w:t xml:space="preserve">, </w:t>
      </w:r>
      <w:r w:rsidR="006C2AE1">
        <w:rPr>
          <w:lang w:eastAsia="en-US"/>
        </w:rPr>
        <w:t>—</w:t>
      </w:r>
      <w:r>
        <w:rPr>
          <w:lang w:eastAsia="en-US"/>
        </w:rPr>
        <w:t xml:space="preserve"> </w:t>
      </w:r>
      <w:r w:rsidR="003148C9">
        <w:rPr>
          <w:lang w:eastAsia="en-US"/>
        </w:rPr>
        <w:t>vous</w:t>
      </w:r>
      <w:r>
        <w:rPr>
          <w:lang w:eastAsia="en-US"/>
        </w:rPr>
        <w:t xml:space="preserve">, </w:t>
      </w:r>
      <w:r w:rsidR="003148C9">
        <w:rPr>
          <w:lang w:eastAsia="en-US"/>
        </w:rPr>
        <w:t>Albert</w:t>
      </w:r>
      <w:r>
        <w:rPr>
          <w:lang w:eastAsia="en-US"/>
        </w:rPr>
        <w:t xml:space="preserve"> ! </w:t>
      </w:r>
      <w:r w:rsidR="003148C9">
        <w:rPr>
          <w:lang w:eastAsia="en-US"/>
        </w:rPr>
        <w:t>vous descendriez si bas</w:t>
      </w:r>
      <w:r>
        <w:rPr>
          <w:lang w:eastAsia="en-US"/>
        </w:rPr>
        <w:t> !</w:t>
      </w:r>
    </w:p>
    <w:p w14:paraId="512E8D45" w14:textId="77777777" w:rsidR="0046142F" w:rsidRDefault="003148C9" w:rsidP="0046142F">
      <w:pPr>
        <w:rPr>
          <w:lang w:eastAsia="en-US"/>
        </w:rPr>
      </w:pPr>
      <w:r>
        <w:rPr>
          <w:lang w:eastAsia="en-US"/>
        </w:rPr>
        <w:t>Albert releva les yeux</w:t>
      </w:r>
      <w:r w:rsidR="0046142F">
        <w:rPr>
          <w:lang w:eastAsia="en-US"/>
        </w:rPr>
        <w:t xml:space="preserve">. </w:t>
      </w:r>
      <w:r>
        <w:rPr>
          <w:lang w:eastAsia="en-US"/>
        </w:rPr>
        <w:t>C</w:t>
      </w:r>
      <w:r w:rsidR="0046142F">
        <w:rPr>
          <w:lang w:eastAsia="en-US"/>
        </w:rPr>
        <w:t>’</w:t>
      </w:r>
      <w:r>
        <w:rPr>
          <w:lang w:eastAsia="en-US"/>
        </w:rPr>
        <w:t>était un galant homme et un cœur loyal</w:t>
      </w:r>
      <w:r w:rsidR="0046142F">
        <w:rPr>
          <w:lang w:eastAsia="en-US"/>
        </w:rPr>
        <w:t>.</w:t>
      </w:r>
    </w:p>
    <w:p w14:paraId="32E03544" w14:textId="74051CC3" w:rsidR="0046142F" w:rsidRDefault="0046142F" w:rsidP="0046142F">
      <w:pPr>
        <w:rPr>
          <w:lang w:eastAsia="en-US"/>
        </w:rPr>
      </w:pPr>
      <w:r>
        <w:rPr>
          <w:lang w:eastAsia="en-US"/>
        </w:rPr>
        <w:t>— </w:t>
      </w:r>
      <w:r w:rsidR="003148C9">
        <w:rPr>
          <w:lang w:eastAsia="en-US"/>
        </w:rPr>
        <w:t>Monsieur</w:t>
      </w:r>
      <w:r>
        <w:rPr>
          <w:lang w:eastAsia="en-US"/>
        </w:rPr>
        <w:t xml:space="preserve">, </w:t>
      </w:r>
      <w:r w:rsidR="003148C9">
        <w:rPr>
          <w:lang w:eastAsia="en-US"/>
        </w:rPr>
        <w:t>dit-il</w:t>
      </w:r>
      <w:r>
        <w:rPr>
          <w:lang w:eastAsia="en-US"/>
        </w:rPr>
        <w:t xml:space="preserve">, </w:t>
      </w:r>
      <w:r w:rsidR="006C2AE1">
        <w:rPr>
          <w:lang w:eastAsia="en-US"/>
        </w:rPr>
        <w:t>—</w:t>
      </w:r>
      <w:r>
        <w:rPr>
          <w:lang w:eastAsia="en-US"/>
        </w:rPr>
        <w:t xml:space="preserve"> </w:t>
      </w:r>
      <w:r w:rsidR="003148C9">
        <w:rPr>
          <w:lang w:eastAsia="en-US"/>
        </w:rPr>
        <w:t>vous me calomniez</w:t>
      </w:r>
      <w:r>
        <w:rPr>
          <w:lang w:eastAsia="en-US"/>
        </w:rPr>
        <w:t xml:space="preserve">… </w:t>
      </w:r>
      <w:r w:rsidR="003148C9">
        <w:rPr>
          <w:lang w:eastAsia="en-US"/>
        </w:rPr>
        <w:t>ce qui n</w:t>
      </w:r>
      <w:r>
        <w:rPr>
          <w:lang w:eastAsia="en-US"/>
        </w:rPr>
        <w:t>’</w:t>
      </w:r>
      <w:r w:rsidR="003148C9">
        <w:rPr>
          <w:lang w:eastAsia="en-US"/>
        </w:rPr>
        <w:t>est rien</w:t>
      </w:r>
      <w:r>
        <w:rPr>
          <w:lang w:eastAsia="en-US"/>
        </w:rPr>
        <w:t xml:space="preserve">… </w:t>
      </w:r>
      <w:r w:rsidR="003148C9">
        <w:rPr>
          <w:lang w:eastAsia="en-US"/>
        </w:rPr>
        <w:t>mais vous calomniez votre frère</w:t>
      </w:r>
      <w:r>
        <w:rPr>
          <w:lang w:eastAsia="en-US"/>
        </w:rPr>
        <w:t xml:space="preserve">, </w:t>
      </w:r>
      <w:r w:rsidR="003148C9">
        <w:rPr>
          <w:lang w:eastAsia="en-US"/>
        </w:rPr>
        <w:t>et c</w:t>
      </w:r>
      <w:r>
        <w:rPr>
          <w:lang w:eastAsia="en-US"/>
        </w:rPr>
        <w:t>’</w:t>
      </w:r>
      <w:r w:rsidR="003148C9">
        <w:rPr>
          <w:lang w:eastAsia="en-US"/>
        </w:rPr>
        <w:t>est mal</w:t>
      </w:r>
      <w:r>
        <w:rPr>
          <w:lang w:eastAsia="en-US"/>
        </w:rPr>
        <w:t> !</w:t>
      </w:r>
    </w:p>
    <w:p w14:paraId="5DE86D0E" w14:textId="77777777" w:rsidR="0046142F" w:rsidRDefault="0046142F" w:rsidP="0046142F">
      <w:pPr>
        <w:rPr>
          <w:lang w:eastAsia="en-US"/>
        </w:rPr>
      </w:pPr>
      <w:r>
        <w:rPr>
          <w:lang w:eastAsia="en-US"/>
        </w:rPr>
        <w:t>— </w:t>
      </w:r>
      <w:r w:rsidR="003148C9">
        <w:rPr>
          <w:lang w:eastAsia="en-US"/>
        </w:rPr>
        <w:t>Cependant</w:t>
      </w:r>
      <w:r>
        <w:rPr>
          <w:lang w:eastAsia="en-US"/>
        </w:rPr>
        <w:t xml:space="preserve">… </w:t>
      </w:r>
      <w:r w:rsidR="003148C9">
        <w:rPr>
          <w:lang w:eastAsia="en-US"/>
        </w:rPr>
        <w:t>voulut insister Fargeau</w:t>
      </w:r>
      <w:r>
        <w:rPr>
          <w:lang w:eastAsia="en-US"/>
        </w:rPr>
        <w:t>.</w:t>
      </w:r>
    </w:p>
    <w:p w14:paraId="508EDD1A" w14:textId="7FDAA51E" w:rsidR="0046142F" w:rsidRDefault="0046142F" w:rsidP="0046142F">
      <w:pPr>
        <w:rPr>
          <w:lang w:eastAsia="en-US"/>
        </w:rPr>
      </w:pPr>
      <w:r>
        <w:rPr>
          <w:lang w:eastAsia="en-US"/>
        </w:rPr>
        <w:t>— </w:t>
      </w:r>
      <w:r w:rsidR="003148C9">
        <w:rPr>
          <w:lang w:eastAsia="en-US"/>
        </w:rPr>
        <w:t>Je voudrais vous satisfaire</w:t>
      </w:r>
      <w:r>
        <w:rPr>
          <w:lang w:eastAsia="en-US"/>
        </w:rPr>
        <w:t xml:space="preserve">, </w:t>
      </w:r>
      <w:r w:rsidR="003148C9">
        <w:rPr>
          <w:lang w:eastAsia="en-US"/>
        </w:rPr>
        <w:t>monsieur</w:t>
      </w:r>
      <w:r>
        <w:rPr>
          <w:lang w:eastAsia="en-US"/>
        </w:rPr>
        <w:t xml:space="preserve">, </w:t>
      </w:r>
      <w:r w:rsidR="003148C9">
        <w:rPr>
          <w:lang w:eastAsia="en-US"/>
        </w:rPr>
        <w:t>interrompit le jeune homme</w:t>
      </w:r>
      <w:r>
        <w:rPr>
          <w:lang w:eastAsia="en-US"/>
        </w:rPr>
        <w:t xml:space="preserve">, </w:t>
      </w:r>
      <w:r w:rsidR="006C2AE1">
        <w:rPr>
          <w:lang w:eastAsia="en-US"/>
        </w:rPr>
        <w:t>—</w:t>
      </w:r>
      <w:r>
        <w:rPr>
          <w:lang w:eastAsia="en-US"/>
        </w:rPr>
        <w:t xml:space="preserve"> </w:t>
      </w:r>
      <w:r w:rsidR="003148C9">
        <w:rPr>
          <w:lang w:eastAsia="en-US"/>
        </w:rPr>
        <w:t>je le voudrais</w:t>
      </w:r>
      <w:r>
        <w:rPr>
          <w:lang w:eastAsia="en-US"/>
        </w:rPr>
        <w:t xml:space="preserve">, </w:t>
      </w:r>
      <w:r w:rsidR="003148C9">
        <w:rPr>
          <w:lang w:eastAsia="en-US"/>
        </w:rPr>
        <w:t>surtout après la bonté que vous venez de me témoigner</w:t>
      </w:r>
      <w:r>
        <w:rPr>
          <w:lang w:eastAsia="en-US"/>
        </w:rPr>
        <w:t xml:space="preserve">… </w:t>
      </w:r>
      <w:r w:rsidR="003148C9">
        <w:rPr>
          <w:lang w:eastAsia="en-US"/>
        </w:rPr>
        <w:t>Mais la confiance de votre frère est peur moi un dépôt sacré</w:t>
      </w:r>
      <w:r>
        <w:rPr>
          <w:lang w:eastAsia="en-US"/>
        </w:rPr>
        <w:t>.</w:t>
      </w:r>
    </w:p>
    <w:p w14:paraId="0AC17457" w14:textId="73B11375"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s</w:t>
      </w:r>
      <w:r>
        <w:rPr>
          <w:lang w:eastAsia="en-US"/>
        </w:rPr>
        <w:t>’</w:t>
      </w:r>
      <w:r w:rsidR="003148C9">
        <w:rPr>
          <w:lang w:eastAsia="en-US"/>
        </w:rPr>
        <w:t>écria Fargeau</w:t>
      </w:r>
      <w:r>
        <w:rPr>
          <w:lang w:eastAsia="en-US"/>
        </w:rPr>
        <w:t xml:space="preserve">, </w:t>
      </w:r>
      <w:r w:rsidR="006C2AE1">
        <w:rPr>
          <w:lang w:eastAsia="en-US"/>
        </w:rPr>
        <w:t>—</w:t>
      </w:r>
      <w:r>
        <w:rPr>
          <w:lang w:eastAsia="en-US"/>
        </w:rPr>
        <w:t xml:space="preserve"> </w:t>
      </w:r>
      <w:r w:rsidR="003148C9">
        <w:rPr>
          <w:lang w:eastAsia="en-US"/>
        </w:rPr>
        <w:t>du moment qu</w:t>
      </w:r>
      <w:r>
        <w:rPr>
          <w:lang w:eastAsia="en-US"/>
        </w:rPr>
        <w:t>’</w:t>
      </w:r>
      <w:r w:rsidR="003148C9">
        <w:rPr>
          <w:lang w:eastAsia="en-US"/>
        </w:rPr>
        <w:t>il y a de grands secrets</w:t>
      </w:r>
      <w:r>
        <w:rPr>
          <w:lang w:eastAsia="en-US"/>
        </w:rPr>
        <w:t> !</w:t>
      </w:r>
    </w:p>
    <w:p w14:paraId="150B5F4C" w14:textId="3B983A57" w:rsidR="0046142F" w:rsidRDefault="0046142F" w:rsidP="0046142F">
      <w:pPr>
        <w:rPr>
          <w:lang w:eastAsia="en-US"/>
        </w:rPr>
      </w:pPr>
      <w:r>
        <w:rPr>
          <w:lang w:eastAsia="en-US"/>
        </w:rPr>
        <w:lastRenderedPageBreak/>
        <w:t>— </w:t>
      </w:r>
      <w:r w:rsidR="003148C9">
        <w:rPr>
          <w:lang w:eastAsia="en-US"/>
        </w:rPr>
        <w:t>Il y a</w:t>
      </w:r>
      <w:r>
        <w:rPr>
          <w:lang w:eastAsia="en-US"/>
        </w:rPr>
        <w:t xml:space="preserve">, </w:t>
      </w:r>
      <w:r w:rsidR="003148C9">
        <w:rPr>
          <w:lang w:eastAsia="en-US"/>
        </w:rPr>
        <w:t>interrompit encore Albert</w:t>
      </w:r>
      <w:r>
        <w:rPr>
          <w:lang w:eastAsia="en-US"/>
        </w:rPr>
        <w:t xml:space="preserve">, </w:t>
      </w:r>
      <w:r w:rsidR="006C2AE1">
        <w:rPr>
          <w:lang w:eastAsia="en-US"/>
        </w:rPr>
        <w:t>—</w:t>
      </w:r>
      <w:r>
        <w:rPr>
          <w:lang w:eastAsia="en-US"/>
        </w:rPr>
        <w:t xml:space="preserve"> </w:t>
      </w:r>
      <w:r w:rsidR="003148C9">
        <w:rPr>
          <w:lang w:eastAsia="en-US"/>
        </w:rPr>
        <w:t>ce qu</w:t>
      </w:r>
      <w:r>
        <w:rPr>
          <w:lang w:eastAsia="en-US"/>
        </w:rPr>
        <w:t>’</w:t>
      </w:r>
      <w:r w:rsidR="003148C9">
        <w:rPr>
          <w:lang w:eastAsia="en-US"/>
        </w:rPr>
        <w:t>on peut attendre du plus noble cœur qui soit au monde</w:t>
      </w:r>
      <w:r>
        <w:rPr>
          <w:lang w:eastAsia="en-US"/>
        </w:rPr>
        <w:t>.</w:t>
      </w:r>
    </w:p>
    <w:p w14:paraId="52FA67C6"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vrai</w:t>
      </w:r>
      <w:r>
        <w:rPr>
          <w:lang w:eastAsia="en-US"/>
        </w:rPr>
        <w:t xml:space="preserve">… </w:t>
      </w:r>
      <w:r w:rsidR="003148C9">
        <w:rPr>
          <w:lang w:eastAsia="en-US"/>
        </w:rPr>
        <w:t>Donnez-moi la main</w:t>
      </w:r>
      <w:r>
        <w:rPr>
          <w:lang w:eastAsia="en-US"/>
        </w:rPr>
        <w:t xml:space="preserve">, </w:t>
      </w:r>
      <w:r w:rsidR="003148C9">
        <w:rPr>
          <w:lang w:eastAsia="en-US"/>
        </w:rPr>
        <w:t>mon enfant</w:t>
      </w:r>
      <w:r>
        <w:rPr>
          <w:lang w:eastAsia="en-US"/>
        </w:rPr>
        <w:t xml:space="preserve">… </w:t>
      </w:r>
      <w:r w:rsidR="003148C9">
        <w:rPr>
          <w:lang w:eastAsia="en-US"/>
        </w:rPr>
        <w:t>Mon frère Raymond est ce que vous dites</w:t>
      </w:r>
      <w:r>
        <w:rPr>
          <w:lang w:eastAsia="en-US"/>
        </w:rPr>
        <w:t xml:space="preserve">, </w:t>
      </w:r>
      <w:r w:rsidR="003148C9">
        <w:rPr>
          <w:lang w:eastAsia="en-US"/>
        </w:rPr>
        <w:t>un cœur d</w:t>
      </w:r>
      <w:r>
        <w:rPr>
          <w:lang w:eastAsia="en-US"/>
        </w:rPr>
        <w:t>’</w:t>
      </w:r>
      <w:r w:rsidR="003148C9">
        <w:rPr>
          <w:lang w:eastAsia="en-US"/>
        </w:rPr>
        <w:t>or</w:t>
      </w:r>
      <w:r>
        <w:rPr>
          <w:lang w:eastAsia="en-US"/>
        </w:rPr>
        <w:t xml:space="preserve"> !… </w:t>
      </w:r>
      <w:r w:rsidR="003148C9">
        <w:rPr>
          <w:lang w:eastAsia="en-US"/>
        </w:rPr>
        <w:t>et je vous aime</w:t>
      </w:r>
      <w:r>
        <w:rPr>
          <w:lang w:eastAsia="en-US"/>
        </w:rPr>
        <w:t xml:space="preserve">, </w:t>
      </w:r>
      <w:r w:rsidR="003148C9">
        <w:rPr>
          <w:lang w:eastAsia="en-US"/>
        </w:rPr>
        <w:t>moi</w:t>
      </w:r>
      <w:r>
        <w:rPr>
          <w:lang w:eastAsia="en-US"/>
        </w:rPr>
        <w:t xml:space="preserve">, </w:t>
      </w:r>
      <w:r w:rsidR="003148C9">
        <w:rPr>
          <w:lang w:eastAsia="en-US"/>
        </w:rPr>
        <w:t>pour l</w:t>
      </w:r>
      <w:r>
        <w:rPr>
          <w:lang w:eastAsia="en-US"/>
        </w:rPr>
        <w:t>’</w:t>
      </w:r>
      <w:r w:rsidR="003148C9">
        <w:rPr>
          <w:lang w:eastAsia="en-US"/>
        </w:rPr>
        <w:t>affection que vous lui portez</w:t>
      </w:r>
      <w:r>
        <w:rPr>
          <w:lang w:eastAsia="en-US"/>
        </w:rPr>
        <w:t xml:space="preserve">. </w:t>
      </w:r>
      <w:r w:rsidR="003148C9">
        <w:rPr>
          <w:lang w:eastAsia="en-US"/>
        </w:rPr>
        <w:t>Continuez</w:t>
      </w:r>
      <w:r>
        <w:rPr>
          <w:lang w:eastAsia="en-US"/>
        </w:rPr>
        <w:t xml:space="preserve">, </w:t>
      </w:r>
      <w:r w:rsidR="003148C9">
        <w:rPr>
          <w:lang w:eastAsia="en-US"/>
        </w:rPr>
        <w:t>et croyez bien que votre explication</w:t>
      </w:r>
      <w:r>
        <w:rPr>
          <w:lang w:eastAsia="en-US"/>
        </w:rPr>
        <w:t xml:space="preserve">, </w:t>
      </w:r>
      <w:r w:rsidR="003148C9">
        <w:rPr>
          <w:lang w:eastAsia="en-US"/>
        </w:rPr>
        <w:t>toute vague qu</w:t>
      </w:r>
      <w:r>
        <w:rPr>
          <w:lang w:eastAsia="en-US"/>
        </w:rPr>
        <w:t>’</w:t>
      </w:r>
      <w:r w:rsidR="003148C9">
        <w:rPr>
          <w:lang w:eastAsia="en-US"/>
        </w:rPr>
        <w:t>elle est</w:t>
      </w:r>
      <w:r>
        <w:rPr>
          <w:lang w:eastAsia="en-US"/>
        </w:rPr>
        <w:t xml:space="preserve">, </w:t>
      </w:r>
      <w:r w:rsidR="003148C9">
        <w:rPr>
          <w:lang w:eastAsia="en-US"/>
        </w:rPr>
        <w:t>me laisse sans arrière-pensée</w:t>
      </w:r>
      <w:r>
        <w:rPr>
          <w:lang w:eastAsia="en-US"/>
        </w:rPr>
        <w:t>.</w:t>
      </w:r>
    </w:p>
    <w:p w14:paraId="29846A45" w14:textId="3E60EA28" w:rsidR="0046142F" w:rsidRDefault="003148C9" w:rsidP="0046142F">
      <w:pPr>
        <w:rPr>
          <w:lang w:eastAsia="en-US"/>
        </w:rPr>
      </w:pPr>
      <w:r>
        <w:rPr>
          <w:lang w:eastAsia="en-US"/>
        </w:rPr>
        <w:t>Ceci était possible</w:t>
      </w:r>
      <w:r w:rsidR="0046142F">
        <w:rPr>
          <w:lang w:eastAsia="en-US"/>
        </w:rPr>
        <w:t xml:space="preserve">, </w:t>
      </w:r>
      <w:r>
        <w:rPr>
          <w:lang w:eastAsia="en-US"/>
        </w:rPr>
        <w:t>à la rigueur</w:t>
      </w:r>
      <w:r w:rsidR="0046142F">
        <w:rPr>
          <w:lang w:eastAsia="en-US"/>
        </w:rPr>
        <w:t xml:space="preserve">. </w:t>
      </w:r>
      <w:r w:rsidR="006C2AE1">
        <w:rPr>
          <w:lang w:eastAsia="en-US"/>
        </w:rPr>
        <w:t>—</w:t>
      </w:r>
      <w:r w:rsidR="0046142F">
        <w:rPr>
          <w:lang w:eastAsia="en-US"/>
        </w:rPr>
        <w:t xml:space="preserve"> </w:t>
      </w:r>
      <w:r>
        <w:rPr>
          <w:lang w:eastAsia="en-US"/>
        </w:rPr>
        <w:t>Mais la digression avait eu cet effet d</w:t>
      </w:r>
      <w:r w:rsidR="0046142F">
        <w:rPr>
          <w:lang w:eastAsia="en-US"/>
        </w:rPr>
        <w:t>’</w:t>
      </w:r>
      <w:r>
        <w:rPr>
          <w:lang w:eastAsia="en-US"/>
        </w:rPr>
        <w:t>abattre l</w:t>
      </w:r>
      <w:r w:rsidR="0046142F">
        <w:rPr>
          <w:lang w:eastAsia="en-US"/>
        </w:rPr>
        <w:t>’</w:t>
      </w:r>
      <w:r>
        <w:rPr>
          <w:lang w:eastAsia="en-US"/>
        </w:rPr>
        <w:t>émotion du jeune secrétaire</w:t>
      </w:r>
      <w:r w:rsidR="0046142F">
        <w:rPr>
          <w:lang w:eastAsia="en-US"/>
        </w:rPr>
        <w:t xml:space="preserve">, </w:t>
      </w:r>
      <w:r>
        <w:rPr>
          <w:lang w:eastAsia="en-US"/>
        </w:rPr>
        <w:t>qui reprenait son sang-froid</w:t>
      </w:r>
      <w:r w:rsidR="0046142F">
        <w:rPr>
          <w:lang w:eastAsia="en-US"/>
        </w:rPr>
        <w:t>.</w:t>
      </w:r>
    </w:p>
    <w:p w14:paraId="548DC49C" w14:textId="5715FAB3" w:rsidR="0046142F" w:rsidRDefault="003148C9" w:rsidP="0046142F">
      <w:pPr>
        <w:rPr>
          <w:lang w:eastAsia="en-US"/>
        </w:rPr>
      </w:pPr>
      <w:r>
        <w:rPr>
          <w:lang w:eastAsia="en-US"/>
        </w:rPr>
        <w:t>Or</w:t>
      </w:r>
      <w:r w:rsidR="0046142F">
        <w:rPr>
          <w:lang w:eastAsia="en-US"/>
        </w:rPr>
        <w:t xml:space="preserve">, </w:t>
      </w:r>
      <w:r>
        <w:rPr>
          <w:lang w:eastAsia="en-US"/>
        </w:rPr>
        <w:t>de sang-froid</w:t>
      </w:r>
      <w:r w:rsidR="0046142F">
        <w:rPr>
          <w:lang w:eastAsia="en-US"/>
        </w:rPr>
        <w:t xml:space="preserve">, </w:t>
      </w:r>
      <w:r>
        <w:rPr>
          <w:lang w:eastAsia="en-US"/>
        </w:rPr>
        <w:t xml:space="preserve">Albert se défiait de </w:t>
      </w:r>
      <w:r w:rsidR="0046142F">
        <w:rPr>
          <w:lang w:eastAsia="en-US"/>
        </w:rPr>
        <w:t>M. </w:t>
      </w:r>
      <w:r>
        <w:rPr>
          <w:lang w:eastAsia="en-US"/>
        </w:rPr>
        <w:t>Fargeau comme du feu</w:t>
      </w:r>
      <w:r w:rsidR="0046142F">
        <w:rPr>
          <w:lang w:eastAsia="en-US"/>
        </w:rPr>
        <w:t>.</w:t>
      </w:r>
    </w:p>
    <w:p w14:paraId="2013B2D6" w14:textId="582E1395" w:rsidR="0046142F" w:rsidRDefault="0046142F" w:rsidP="0046142F">
      <w:pPr>
        <w:rPr>
          <w:lang w:eastAsia="en-US"/>
        </w:rPr>
      </w:pPr>
      <w:r>
        <w:rPr>
          <w:lang w:eastAsia="en-US"/>
        </w:rPr>
        <w:t>— </w:t>
      </w:r>
      <w:r w:rsidR="003148C9">
        <w:rPr>
          <w:lang w:eastAsia="en-US"/>
        </w:rPr>
        <w:t>Voilà donc un point établi</w:t>
      </w:r>
      <w:r>
        <w:rPr>
          <w:lang w:eastAsia="en-US"/>
        </w:rPr>
        <w:t xml:space="preserve">, </w:t>
      </w:r>
      <w:r w:rsidR="003148C9">
        <w:rPr>
          <w:lang w:eastAsia="en-US"/>
        </w:rPr>
        <w:t>reprit ce dernier</w:t>
      </w:r>
      <w:r>
        <w:rPr>
          <w:lang w:eastAsia="en-US"/>
        </w:rPr>
        <w:t xml:space="preserve">, </w:t>
      </w:r>
      <w:r w:rsidR="006C2AE1">
        <w:rPr>
          <w:lang w:eastAsia="en-US"/>
        </w:rPr>
        <w:t>—</w:t>
      </w:r>
      <w:r>
        <w:rPr>
          <w:lang w:eastAsia="en-US"/>
        </w:rPr>
        <w:t xml:space="preserve"> </w:t>
      </w:r>
      <w:r w:rsidR="003148C9">
        <w:rPr>
          <w:lang w:eastAsia="en-US"/>
        </w:rPr>
        <w:t>vous n</w:t>
      </w:r>
      <w:r>
        <w:rPr>
          <w:lang w:eastAsia="en-US"/>
        </w:rPr>
        <w:t>’</w:t>
      </w:r>
      <w:r w:rsidR="003148C9">
        <w:rPr>
          <w:lang w:eastAsia="en-US"/>
        </w:rPr>
        <w:t>avez aucune intrigue</w:t>
      </w:r>
      <w:r>
        <w:rPr>
          <w:lang w:eastAsia="en-US"/>
        </w:rPr>
        <w:t xml:space="preserve"> ?… </w:t>
      </w:r>
      <w:r w:rsidR="003148C9">
        <w:rPr>
          <w:lang w:eastAsia="en-US"/>
        </w:rPr>
        <w:t>Mon enfant</w:t>
      </w:r>
      <w:r>
        <w:rPr>
          <w:lang w:eastAsia="en-US"/>
        </w:rPr>
        <w:t xml:space="preserve">, </w:t>
      </w:r>
      <w:r w:rsidR="003148C9">
        <w:rPr>
          <w:lang w:eastAsia="en-US"/>
        </w:rPr>
        <w:t>excusez-moi si je vous parle ainsi</w:t>
      </w:r>
      <w:r>
        <w:rPr>
          <w:lang w:eastAsia="en-US"/>
        </w:rPr>
        <w:t xml:space="preserve">… </w:t>
      </w:r>
      <w:r w:rsidR="003148C9">
        <w:rPr>
          <w:lang w:eastAsia="en-US"/>
        </w:rPr>
        <w:t>vous sentez que le rôle d</w:t>
      </w:r>
      <w:r>
        <w:rPr>
          <w:lang w:eastAsia="en-US"/>
        </w:rPr>
        <w:t>’</w:t>
      </w:r>
      <w:r w:rsidR="003148C9">
        <w:rPr>
          <w:lang w:eastAsia="en-US"/>
        </w:rPr>
        <w:t>un père</w:t>
      </w:r>
      <w:r>
        <w:rPr>
          <w:lang w:eastAsia="en-US"/>
        </w:rPr>
        <w:t>…</w:t>
      </w:r>
    </w:p>
    <w:p w14:paraId="271B8D28" w14:textId="77777777" w:rsidR="0046142F" w:rsidRDefault="0046142F" w:rsidP="0046142F">
      <w:pPr>
        <w:rPr>
          <w:lang w:eastAsia="en-US"/>
        </w:rPr>
      </w:pPr>
      <w:r>
        <w:rPr>
          <w:lang w:eastAsia="en-US"/>
        </w:rPr>
        <w:t>— </w:t>
      </w:r>
      <w:r w:rsidR="003148C9">
        <w:rPr>
          <w:lang w:eastAsia="en-US"/>
        </w:rPr>
        <w:t>À toutes les questions qui me seront personnelles</w:t>
      </w:r>
      <w:r>
        <w:rPr>
          <w:lang w:eastAsia="en-US"/>
        </w:rPr>
        <w:t xml:space="preserve">, </w:t>
      </w:r>
      <w:r w:rsidR="003148C9">
        <w:rPr>
          <w:lang w:eastAsia="en-US"/>
        </w:rPr>
        <w:t>je m</w:t>
      </w:r>
      <w:r>
        <w:rPr>
          <w:lang w:eastAsia="en-US"/>
        </w:rPr>
        <w:t>’</w:t>
      </w:r>
      <w:r w:rsidR="003148C9">
        <w:rPr>
          <w:lang w:eastAsia="en-US"/>
        </w:rPr>
        <w:t>empresserai toujours de répondre</w:t>
      </w:r>
      <w:r>
        <w:rPr>
          <w:lang w:eastAsia="en-US"/>
        </w:rPr>
        <w:t xml:space="preserve">, </w:t>
      </w:r>
      <w:r w:rsidR="003148C9">
        <w:rPr>
          <w:lang w:eastAsia="en-US"/>
        </w:rPr>
        <w:t>monsieur</w:t>
      </w:r>
      <w:r>
        <w:rPr>
          <w:lang w:eastAsia="en-US"/>
        </w:rPr>
        <w:t>.</w:t>
      </w:r>
    </w:p>
    <w:p w14:paraId="78712134" w14:textId="77777777" w:rsidR="0046142F" w:rsidRDefault="0046142F" w:rsidP="0046142F">
      <w:pPr>
        <w:rPr>
          <w:lang w:eastAsia="en-US"/>
        </w:rPr>
      </w:pPr>
      <w:r>
        <w:rPr>
          <w:lang w:eastAsia="en-US"/>
        </w:rPr>
        <w:t>— </w:t>
      </w:r>
      <w:r w:rsidR="003148C9">
        <w:rPr>
          <w:lang w:eastAsia="en-US"/>
        </w:rPr>
        <w:t>Bien</w:t>
      </w:r>
      <w:r>
        <w:rPr>
          <w:lang w:eastAsia="en-US"/>
        </w:rPr>
        <w:t xml:space="preserve">, </w:t>
      </w:r>
      <w:r w:rsidR="003148C9">
        <w:rPr>
          <w:lang w:eastAsia="en-US"/>
        </w:rPr>
        <w:t>mon ami</w:t>
      </w:r>
      <w:r>
        <w:rPr>
          <w:lang w:eastAsia="en-US"/>
        </w:rPr>
        <w:t xml:space="preserve">, </w:t>
      </w:r>
      <w:r w:rsidR="003148C9">
        <w:rPr>
          <w:lang w:eastAsia="en-US"/>
        </w:rPr>
        <w:t>parfaitement bien</w:t>
      </w:r>
      <w:r>
        <w:rPr>
          <w:lang w:eastAsia="en-US"/>
        </w:rPr>
        <w:t xml:space="preserve">… </w:t>
      </w:r>
      <w:r w:rsidR="003148C9">
        <w:rPr>
          <w:lang w:eastAsia="en-US"/>
        </w:rPr>
        <w:t>Je crois que vous avez peu de fortune</w:t>
      </w:r>
      <w:r>
        <w:rPr>
          <w:lang w:eastAsia="en-US"/>
        </w:rPr>
        <w:t> ?</w:t>
      </w:r>
    </w:p>
    <w:p w14:paraId="3A77AEEB" w14:textId="77777777" w:rsidR="0046142F" w:rsidRDefault="0046142F" w:rsidP="0046142F">
      <w:pPr>
        <w:rPr>
          <w:lang w:eastAsia="en-US"/>
        </w:rPr>
      </w:pPr>
      <w:r>
        <w:rPr>
          <w:lang w:eastAsia="en-US"/>
        </w:rPr>
        <w:t>— </w:t>
      </w:r>
      <w:r w:rsidR="003148C9">
        <w:rPr>
          <w:lang w:eastAsia="en-US"/>
        </w:rPr>
        <w:t>Je n</w:t>
      </w:r>
      <w:r>
        <w:rPr>
          <w:lang w:eastAsia="en-US"/>
        </w:rPr>
        <w:t>’</w:t>
      </w:r>
      <w:r w:rsidR="003148C9">
        <w:rPr>
          <w:lang w:eastAsia="en-US"/>
        </w:rPr>
        <w:t>en ai pas du tout</w:t>
      </w:r>
      <w:r>
        <w:rPr>
          <w:lang w:eastAsia="en-US"/>
        </w:rPr>
        <w:t>.</w:t>
      </w:r>
    </w:p>
    <w:p w14:paraId="325C615A" w14:textId="77777777" w:rsidR="0046142F" w:rsidRDefault="003148C9" w:rsidP="0046142F">
      <w:pPr>
        <w:rPr>
          <w:lang w:eastAsia="en-US"/>
        </w:rPr>
      </w:pPr>
      <w:r>
        <w:rPr>
          <w:lang w:eastAsia="en-US"/>
        </w:rPr>
        <w:t>Fargeau fit un signe de tête approbatif et qui semblait dire</w:t>
      </w:r>
      <w:r w:rsidR="0046142F">
        <w:rPr>
          <w:lang w:eastAsia="en-US"/>
        </w:rPr>
        <w:t xml:space="preserve"> : </w:t>
      </w:r>
      <w:r>
        <w:rPr>
          <w:lang w:eastAsia="en-US"/>
        </w:rPr>
        <w:t>Voilà une franchise qui me va droit au cœur</w:t>
      </w:r>
      <w:r w:rsidR="0046142F">
        <w:rPr>
          <w:lang w:eastAsia="en-US"/>
        </w:rPr>
        <w:t> !</w:t>
      </w:r>
    </w:p>
    <w:p w14:paraId="78AD2B2C" w14:textId="1D70B90B"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comme moi</w:t>
      </w:r>
      <w:r>
        <w:rPr>
          <w:lang w:eastAsia="en-US"/>
        </w:rPr>
        <w:t xml:space="preserve">, </w:t>
      </w:r>
      <w:r w:rsidR="003148C9">
        <w:rPr>
          <w:lang w:eastAsia="en-US"/>
        </w:rPr>
        <w:t>mon ami</w:t>
      </w:r>
      <w:r>
        <w:rPr>
          <w:lang w:eastAsia="en-US"/>
        </w:rPr>
        <w:t xml:space="preserve">, </w:t>
      </w:r>
      <w:r w:rsidR="003148C9">
        <w:rPr>
          <w:lang w:eastAsia="en-US"/>
        </w:rPr>
        <w:t>poursuivit-il tout haut</w:t>
      </w:r>
      <w:r>
        <w:rPr>
          <w:lang w:eastAsia="en-US"/>
        </w:rPr>
        <w:t xml:space="preserve">, </w:t>
      </w:r>
      <w:r w:rsidR="006C2AE1">
        <w:rPr>
          <w:lang w:eastAsia="en-US"/>
        </w:rPr>
        <w:t>—</w:t>
      </w:r>
      <w:r>
        <w:rPr>
          <w:lang w:eastAsia="en-US"/>
        </w:rPr>
        <w:t xml:space="preserve"> </w:t>
      </w:r>
      <w:r w:rsidR="003148C9">
        <w:rPr>
          <w:lang w:eastAsia="en-US"/>
        </w:rPr>
        <w:t>je suis pauvre</w:t>
      </w:r>
      <w:r>
        <w:rPr>
          <w:lang w:eastAsia="en-US"/>
        </w:rPr>
        <w:t xml:space="preserve">, </w:t>
      </w:r>
      <w:r w:rsidR="003148C9">
        <w:rPr>
          <w:lang w:eastAsia="en-US"/>
        </w:rPr>
        <w:t>très pauvre</w:t>
      </w:r>
      <w:r>
        <w:rPr>
          <w:lang w:eastAsia="en-US"/>
        </w:rPr>
        <w:t xml:space="preserve">…, </w:t>
      </w:r>
      <w:r w:rsidR="003148C9">
        <w:rPr>
          <w:lang w:eastAsia="en-US"/>
        </w:rPr>
        <w:t>mais ma fille est riche</w:t>
      </w:r>
      <w:r>
        <w:rPr>
          <w:lang w:eastAsia="en-US"/>
        </w:rPr>
        <w:t>…</w:t>
      </w:r>
    </w:p>
    <w:p w14:paraId="06EB249A" w14:textId="77777777" w:rsidR="0046142F" w:rsidRDefault="0046142F" w:rsidP="0046142F">
      <w:pPr>
        <w:rPr>
          <w:lang w:eastAsia="en-US"/>
        </w:rPr>
      </w:pPr>
      <w:r>
        <w:rPr>
          <w:lang w:eastAsia="en-US"/>
        </w:rPr>
        <w:t>— </w:t>
      </w:r>
      <w:r w:rsidR="003148C9">
        <w:rPr>
          <w:lang w:eastAsia="en-US"/>
        </w:rPr>
        <w:t>Je le craignais</w:t>
      </w:r>
      <w:r>
        <w:rPr>
          <w:lang w:eastAsia="en-US"/>
        </w:rPr>
        <w:t xml:space="preserve"> ! </w:t>
      </w:r>
      <w:r w:rsidR="003148C9">
        <w:rPr>
          <w:lang w:eastAsia="en-US"/>
        </w:rPr>
        <w:t>prononça le secrétaire avec tristesse</w:t>
      </w:r>
      <w:r>
        <w:rPr>
          <w:lang w:eastAsia="en-US"/>
        </w:rPr>
        <w:t>.</w:t>
      </w:r>
    </w:p>
    <w:p w14:paraId="28A34963" w14:textId="6FF76EBA" w:rsidR="0046142F" w:rsidRDefault="0046142F" w:rsidP="0046142F">
      <w:pPr>
        <w:rPr>
          <w:lang w:eastAsia="en-US"/>
        </w:rPr>
      </w:pPr>
      <w:r>
        <w:rPr>
          <w:lang w:eastAsia="en-US"/>
        </w:rPr>
        <w:t>— </w:t>
      </w:r>
      <w:r w:rsidR="003148C9">
        <w:rPr>
          <w:lang w:eastAsia="en-US"/>
        </w:rPr>
        <w:t>Son oncle Raymond</w:t>
      </w:r>
      <w:r>
        <w:rPr>
          <w:lang w:eastAsia="en-US"/>
        </w:rPr>
        <w:t xml:space="preserve">, </w:t>
      </w:r>
      <w:r w:rsidR="003148C9">
        <w:rPr>
          <w:lang w:eastAsia="en-US"/>
        </w:rPr>
        <w:t>continua Fargeau</w:t>
      </w:r>
      <w:r>
        <w:rPr>
          <w:lang w:eastAsia="en-US"/>
        </w:rPr>
        <w:t xml:space="preserve">, </w:t>
      </w:r>
      <w:r w:rsidR="006C2AE1">
        <w:rPr>
          <w:lang w:eastAsia="en-US"/>
        </w:rPr>
        <w:t>—</w:t>
      </w:r>
      <w:r>
        <w:rPr>
          <w:lang w:eastAsia="en-US"/>
        </w:rPr>
        <w:t xml:space="preserve"> </w:t>
      </w:r>
      <w:r w:rsidR="003148C9">
        <w:rPr>
          <w:lang w:eastAsia="en-US"/>
        </w:rPr>
        <w:t>lui donne cinq cent mille francs en écus à la signature du contrat</w:t>
      </w:r>
      <w:r>
        <w:rPr>
          <w:lang w:eastAsia="en-US"/>
        </w:rPr>
        <w:t xml:space="preserve">. </w:t>
      </w:r>
      <w:r w:rsidR="003148C9">
        <w:rPr>
          <w:lang w:eastAsia="en-US"/>
        </w:rPr>
        <w:t xml:space="preserve">Dans </w:t>
      </w:r>
      <w:r w:rsidR="003148C9">
        <w:rPr>
          <w:lang w:eastAsia="en-US"/>
        </w:rPr>
        <w:lastRenderedPageBreak/>
        <w:t>cette situation</w:t>
      </w:r>
      <w:r>
        <w:rPr>
          <w:lang w:eastAsia="en-US"/>
        </w:rPr>
        <w:t xml:space="preserve">, </w:t>
      </w:r>
      <w:r w:rsidR="003148C9">
        <w:rPr>
          <w:lang w:eastAsia="en-US"/>
        </w:rPr>
        <w:t>elle pourrait assurément prétendre à des partis fort avantageux</w:t>
      </w:r>
      <w:r>
        <w:rPr>
          <w:lang w:eastAsia="en-US"/>
        </w:rPr>
        <w:t xml:space="preserve"> ; </w:t>
      </w:r>
      <w:r w:rsidR="003148C9">
        <w:rPr>
          <w:lang w:eastAsia="en-US"/>
        </w:rPr>
        <w:t>mais</w:t>
      </w:r>
      <w:r>
        <w:rPr>
          <w:lang w:eastAsia="en-US"/>
        </w:rPr>
        <w:t xml:space="preserve">, </w:t>
      </w:r>
      <w:r w:rsidR="003148C9">
        <w:rPr>
          <w:lang w:eastAsia="en-US"/>
        </w:rPr>
        <w:t>pour ce qui me concerne</w:t>
      </w:r>
      <w:r>
        <w:rPr>
          <w:lang w:eastAsia="en-US"/>
        </w:rPr>
        <w:t xml:space="preserve">, </w:t>
      </w:r>
      <w:r w:rsidR="003148C9">
        <w:rPr>
          <w:lang w:eastAsia="en-US"/>
        </w:rPr>
        <w:t>moi</w:t>
      </w:r>
      <w:r>
        <w:rPr>
          <w:lang w:eastAsia="en-US"/>
        </w:rPr>
        <w:t xml:space="preserve">, </w:t>
      </w:r>
      <w:r w:rsidR="003148C9">
        <w:rPr>
          <w:lang w:eastAsia="en-US"/>
        </w:rPr>
        <w:t>j</w:t>
      </w:r>
      <w:r>
        <w:rPr>
          <w:lang w:eastAsia="en-US"/>
        </w:rPr>
        <w:t>’</w:t>
      </w:r>
      <w:r w:rsidR="003148C9">
        <w:rPr>
          <w:lang w:eastAsia="en-US"/>
        </w:rPr>
        <w:t>aime mieux un loyal garçon</w:t>
      </w:r>
      <w:r>
        <w:rPr>
          <w:lang w:eastAsia="en-US"/>
        </w:rPr>
        <w:t xml:space="preserve">, </w:t>
      </w:r>
      <w:r w:rsidR="003148C9">
        <w:rPr>
          <w:lang w:eastAsia="en-US"/>
        </w:rPr>
        <w:t>honnête</w:t>
      </w:r>
      <w:r>
        <w:rPr>
          <w:lang w:eastAsia="en-US"/>
        </w:rPr>
        <w:t xml:space="preserve">, </w:t>
      </w:r>
      <w:r w:rsidR="003148C9">
        <w:rPr>
          <w:lang w:eastAsia="en-US"/>
        </w:rPr>
        <w:t>sage</w:t>
      </w:r>
      <w:r>
        <w:rPr>
          <w:lang w:eastAsia="en-US"/>
        </w:rPr>
        <w:t xml:space="preserve">, </w:t>
      </w:r>
      <w:r w:rsidR="003148C9">
        <w:rPr>
          <w:lang w:eastAsia="en-US"/>
        </w:rPr>
        <w:t>le cœur sur la main</w:t>
      </w:r>
      <w:r>
        <w:rPr>
          <w:lang w:eastAsia="en-US"/>
        </w:rPr>
        <w:t xml:space="preserve">, </w:t>
      </w:r>
      <w:r w:rsidR="003148C9">
        <w:rPr>
          <w:lang w:eastAsia="en-US"/>
        </w:rPr>
        <w:t>que le Crésus le plus cousu d</w:t>
      </w:r>
      <w:r>
        <w:rPr>
          <w:lang w:eastAsia="en-US"/>
        </w:rPr>
        <w:t>’</w:t>
      </w:r>
      <w:r w:rsidR="003148C9">
        <w:rPr>
          <w:lang w:eastAsia="en-US"/>
        </w:rPr>
        <w:t>or</w:t>
      </w:r>
      <w:r>
        <w:rPr>
          <w:lang w:eastAsia="en-US"/>
        </w:rPr>
        <w:t>.</w:t>
      </w:r>
    </w:p>
    <w:p w14:paraId="776B2CC3" w14:textId="77777777" w:rsidR="0046142F" w:rsidRDefault="003148C9" w:rsidP="0046142F">
      <w:pPr>
        <w:rPr>
          <w:lang w:eastAsia="en-US"/>
        </w:rPr>
      </w:pPr>
      <w:r>
        <w:rPr>
          <w:lang w:eastAsia="en-US"/>
        </w:rPr>
        <w:t>Albert doutait</w:t>
      </w:r>
      <w:r w:rsidR="0046142F">
        <w:rPr>
          <w:lang w:eastAsia="en-US"/>
        </w:rPr>
        <w:t xml:space="preserve"> ; </w:t>
      </w:r>
      <w:r>
        <w:rPr>
          <w:lang w:eastAsia="en-US"/>
        </w:rPr>
        <w:t>mais</w:t>
      </w:r>
      <w:r w:rsidR="0046142F">
        <w:rPr>
          <w:lang w:eastAsia="en-US"/>
        </w:rPr>
        <w:t xml:space="preserve">, </w:t>
      </w:r>
      <w:r>
        <w:rPr>
          <w:lang w:eastAsia="en-US"/>
        </w:rPr>
        <w:t>il se disait</w:t>
      </w:r>
      <w:r w:rsidR="0046142F">
        <w:rPr>
          <w:lang w:eastAsia="en-US"/>
        </w:rPr>
        <w:t xml:space="preserve"> : </w:t>
      </w:r>
      <w:r>
        <w:rPr>
          <w:lang w:eastAsia="en-US"/>
        </w:rPr>
        <w:t>Peut-être ai-je mal jugé cet homme</w:t>
      </w:r>
      <w:r w:rsidR="0046142F">
        <w:rPr>
          <w:lang w:eastAsia="en-US"/>
        </w:rPr>
        <w:t>.</w:t>
      </w:r>
    </w:p>
    <w:p w14:paraId="72DBEB91" w14:textId="2F8DB637" w:rsidR="0046142F" w:rsidRDefault="0046142F" w:rsidP="0046142F">
      <w:pPr>
        <w:rPr>
          <w:lang w:eastAsia="en-US"/>
        </w:rPr>
      </w:pPr>
      <w:r>
        <w:rPr>
          <w:lang w:eastAsia="en-US"/>
        </w:rPr>
        <w:t>— </w:t>
      </w:r>
      <w:r w:rsidR="003148C9">
        <w:rPr>
          <w:lang w:eastAsia="en-US"/>
        </w:rPr>
        <w:t>Ainsi</w:t>
      </w:r>
      <w:r>
        <w:rPr>
          <w:lang w:eastAsia="en-US"/>
        </w:rPr>
        <w:t xml:space="preserve">, </w:t>
      </w:r>
      <w:r w:rsidR="003148C9">
        <w:rPr>
          <w:lang w:eastAsia="en-US"/>
        </w:rPr>
        <w:t>continua encore Fargeau</w:t>
      </w:r>
      <w:r>
        <w:rPr>
          <w:lang w:eastAsia="en-US"/>
        </w:rPr>
        <w:t xml:space="preserve">, </w:t>
      </w:r>
      <w:r w:rsidR="003148C9">
        <w:rPr>
          <w:lang w:eastAsia="en-US"/>
        </w:rPr>
        <w:t>qui avait ce talent de voir à travers ses paupières baissées</w:t>
      </w:r>
      <w:r>
        <w:rPr>
          <w:lang w:eastAsia="en-US"/>
        </w:rPr>
        <w:t xml:space="preserve">, </w:t>
      </w:r>
      <w:r w:rsidR="006C2AE1">
        <w:rPr>
          <w:lang w:eastAsia="en-US"/>
        </w:rPr>
        <w:t>—</w:t>
      </w:r>
      <w:r>
        <w:rPr>
          <w:lang w:eastAsia="en-US"/>
        </w:rPr>
        <w:t xml:space="preserve"> </w:t>
      </w:r>
      <w:r w:rsidR="003148C9">
        <w:rPr>
          <w:lang w:eastAsia="en-US"/>
        </w:rPr>
        <w:t>je suppose que nous convenions de nos faits ce soir</w:t>
      </w:r>
      <w:r>
        <w:rPr>
          <w:lang w:eastAsia="en-US"/>
        </w:rPr>
        <w:t>.</w:t>
      </w:r>
    </w:p>
    <w:p w14:paraId="7E284357" w14:textId="77777777" w:rsidR="0046142F" w:rsidRDefault="0046142F" w:rsidP="0046142F">
      <w:pPr>
        <w:rPr>
          <w:lang w:eastAsia="en-US"/>
        </w:rPr>
      </w:pPr>
      <w:r>
        <w:rPr>
          <w:lang w:eastAsia="en-US"/>
        </w:rPr>
        <w:t>— </w:t>
      </w:r>
      <w:r w:rsidR="003148C9">
        <w:rPr>
          <w:lang w:eastAsia="en-US"/>
        </w:rPr>
        <w:t>Ce soir</w:t>
      </w:r>
      <w:r>
        <w:rPr>
          <w:lang w:eastAsia="en-US"/>
        </w:rPr>
        <w:t xml:space="preserve"> ! </w:t>
      </w:r>
      <w:r w:rsidR="003148C9">
        <w:rPr>
          <w:lang w:eastAsia="en-US"/>
        </w:rPr>
        <w:t>répéta le jeune homme au comble de l</w:t>
      </w:r>
      <w:r>
        <w:rPr>
          <w:lang w:eastAsia="en-US"/>
        </w:rPr>
        <w:t>’</w:t>
      </w:r>
      <w:r w:rsidR="003148C9">
        <w:rPr>
          <w:lang w:eastAsia="en-US"/>
        </w:rPr>
        <w:t>étonnement</w:t>
      </w:r>
      <w:r>
        <w:rPr>
          <w:lang w:eastAsia="en-US"/>
        </w:rPr>
        <w:t>.</w:t>
      </w:r>
    </w:p>
    <w:p w14:paraId="16EDA139" w14:textId="77777777" w:rsidR="0046142F" w:rsidRDefault="0046142F" w:rsidP="0046142F">
      <w:pPr>
        <w:rPr>
          <w:lang w:eastAsia="en-US"/>
        </w:rPr>
      </w:pPr>
      <w:r>
        <w:rPr>
          <w:lang w:eastAsia="en-US"/>
        </w:rPr>
        <w:t>— </w:t>
      </w:r>
      <w:r w:rsidR="003148C9">
        <w:rPr>
          <w:lang w:eastAsia="en-US"/>
        </w:rPr>
        <w:t>Mon Dieu</w:t>
      </w:r>
      <w:r>
        <w:rPr>
          <w:lang w:eastAsia="en-US"/>
        </w:rPr>
        <w:t xml:space="preserve"> ! </w:t>
      </w:r>
      <w:r w:rsidR="003148C9">
        <w:rPr>
          <w:lang w:eastAsia="en-US"/>
        </w:rPr>
        <w:t>dit Fargeau</w:t>
      </w:r>
      <w:r>
        <w:rPr>
          <w:lang w:eastAsia="en-US"/>
        </w:rPr>
        <w:t xml:space="preserve">, </w:t>
      </w:r>
      <w:r w:rsidR="003148C9">
        <w:rPr>
          <w:lang w:eastAsia="en-US"/>
        </w:rPr>
        <w:t>quand une affaire est bonne</w:t>
      </w:r>
      <w:r>
        <w:rPr>
          <w:lang w:eastAsia="en-US"/>
        </w:rPr>
        <w:t xml:space="preserve">, </w:t>
      </w:r>
      <w:r w:rsidR="003148C9">
        <w:rPr>
          <w:lang w:eastAsia="en-US"/>
        </w:rPr>
        <w:t>il faut la faire de suite</w:t>
      </w:r>
      <w:r>
        <w:rPr>
          <w:lang w:eastAsia="en-US"/>
        </w:rPr>
        <w:t xml:space="preserve">… </w:t>
      </w:r>
      <w:r w:rsidR="003148C9">
        <w:rPr>
          <w:lang w:eastAsia="en-US"/>
        </w:rPr>
        <w:t>Je suppose donc que vous ayez aujourd</w:t>
      </w:r>
      <w:r>
        <w:rPr>
          <w:lang w:eastAsia="en-US"/>
        </w:rPr>
        <w:t>’</w:t>
      </w:r>
      <w:r w:rsidR="003148C9">
        <w:rPr>
          <w:lang w:eastAsia="en-US"/>
        </w:rPr>
        <w:t>hui ma parole</w:t>
      </w:r>
      <w:r>
        <w:rPr>
          <w:lang w:eastAsia="en-US"/>
        </w:rPr>
        <w:t xml:space="preserve">… </w:t>
      </w:r>
      <w:r w:rsidR="003148C9">
        <w:rPr>
          <w:lang w:eastAsia="en-US"/>
        </w:rPr>
        <w:t>demain nous signerions le contrat</w:t>
      </w:r>
      <w:r>
        <w:rPr>
          <w:lang w:eastAsia="en-US"/>
        </w:rPr>
        <w:t xml:space="preserve">, </w:t>
      </w:r>
      <w:r w:rsidR="003148C9">
        <w:rPr>
          <w:lang w:eastAsia="en-US"/>
        </w:rPr>
        <w:t>et vous auriez les cinq cent mille francs dans les vingt-quatre heures révolues</w:t>
      </w:r>
      <w:r>
        <w:rPr>
          <w:lang w:eastAsia="en-US"/>
        </w:rPr>
        <w:t xml:space="preserve">… </w:t>
      </w:r>
      <w:r w:rsidR="003148C9">
        <w:rPr>
          <w:lang w:eastAsia="en-US"/>
        </w:rPr>
        <w:t>car je sais que Raymond tient la somme toute prête</w:t>
      </w:r>
      <w:r>
        <w:rPr>
          <w:lang w:eastAsia="en-US"/>
        </w:rPr>
        <w:t>.</w:t>
      </w:r>
    </w:p>
    <w:p w14:paraId="2924E39A" w14:textId="51469475" w:rsidR="0046142F" w:rsidRDefault="0046142F" w:rsidP="0046142F">
      <w:pPr>
        <w:rPr>
          <w:lang w:eastAsia="en-US"/>
        </w:rPr>
      </w:pPr>
      <w:r>
        <w:rPr>
          <w:lang w:eastAsia="en-US"/>
        </w:rPr>
        <w:t>— </w:t>
      </w:r>
      <w:r w:rsidR="003148C9">
        <w:rPr>
          <w:lang w:eastAsia="en-US"/>
        </w:rPr>
        <w:t>Que m</w:t>
      </w:r>
      <w:r>
        <w:rPr>
          <w:lang w:eastAsia="en-US"/>
        </w:rPr>
        <w:t>’</w:t>
      </w:r>
      <w:r w:rsidR="003148C9">
        <w:rPr>
          <w:lang w:eastAsia="en-US"/>
        </w:rPr>
        <w:t>importent les cinq cent mille francs</w:t>
      </w:r>
      <w:r>
        <w:rPr>
          <w:lang w:eastAsia="en-US"/>
        </w:rPr>
        <w:t xml:space="preserve">, </w:t>
      </w:r>
      <w:r w:rsidR="003148C9">
        <w:rPr>
          <w:lang w:eastAsia="en-US"/>
        </w:rPr>
        <w:t>monsieur s</w:t>
      </w:r>
      <w:r>
        <w:rPr>
          <w:lang w:eastAsia="en-US"/>
        </w:rPr>
        <w:t>’</w:t>
      </w:r>
      <w:r w:rsidR="003148C9">
        <w:rPr>
          <w:lang w:eastAsia="en-US"/>
        </w:rPr>
        <w:t>écria le secrétaire</w:t>
      </w:r>
      <w:r>
        <w:rPr>
          <w:lang w:eastAsia="en-US"/>
        </w:rPr>
        <w:t xml:space="preserve"> ; </w:t>
      </w:r>
      <w:r w:rsidR="006C2AE1">
        <w:rPr>
          <w:lang w:eastAsia="en-US"/>
        </w:rPr>
        <w:t>—</w:t>
      </w:r>
      <w:r>
        <w:rPr>
          <w:lang w:eastAsia="en-US"/>
        </w:rPr>
        <w:t xml:space="preserve"> </w:t>
      </w:r>
      <w:r w:rsidR="003148C9">
        <w:rPr>
          <w:lang w:eastAsia="en-US"/>
        </w:rPr>
        <w:t>si je pouvais espérer</w:t>
      </w:r>
      <w:r>
        <w:rPr>
          <w:lang w:eastAsia="en-US"/>
        </w:rPr>
        <w:t>…</w:t>
      </w:r>
    </w:p>
    <w:p w14:paraId="2E78584B" w14:textId="3B44C849" w:rsidR="0046142F" w:rsidRDefault="0046142F" w:rsidP="0046142F">
      <w:pPr>
        <w:rPr>
          <w:lang w:eastAsia="en-US"/>
        </w:rPr>
      </w:pPr>
      <w:r>
        <w:rPr>
          <w:lang w:eastAsia="en-US"/>
        </w:rPr>
        <w:t>— </w:t>
      </w:r>
      <w:r w:rsidR="003148C9">
        <w:rPr>
          <w:lang w:eastAsia="en-US"/>
        </w:rPr>
        <w:t xml:space="preserve">Vous </w:t>
      </w:r>
      <w:r w:rsidR="003148C9">
        <w:rPr>
          <w:lang w:eastAsia="en-US"/>
        </w:rPr>
        <w:t>ne tenez pas à l</w:t>
      </w:r>
      <w:r>
        <w:rPr>
          <w:lang w:eastAsia="en-US"/>
        </w:rPr>
        <w:t>’</w:t>
      </w:r>
      <w:r w:rsidR="003148C9">
        <w:rPr>
          <w:lang w:eastAsia="en-US"/>
        </w:rPr>
        <w:t>argent</w:t>
      </w:r>
      <w:r>
        <w:rPr>
          <w:lang w:eastAsia="en-US"/>
        </w:rPr>
        <w:t xml:space="preserve">, </w:t>
      </w:r>
      <w:r w:rsidR="003148C9">
        <w:rPr>
          <w:lang w:eastAsia="en-US"/>
        </w:rPr>
        <w:t>je le sais</w:t>
      </w:r>
      <w:r>
        <w:rPr>
          <w:lang w:eastAsia="en-US"/>
        </w:rPr>
        <w:t xml:space="preserve">, </w:t>
      </w:r>
      <w:r w:rsidR="003148C9">
        <w:rPr>
          <w:lang w:eastAsia="en-US"/>
        </w:rPr>
        <w:t>mon jeune ami</w:t>
      </w:r>
      <w:r>
        <w:rPr>
          <w:lang w:eastAsia="en-US"/>
        </w:rPr>
        <w:t xml:space="preserve">, </w:t>
      </w:r>
      <w:r w:rsidR="003148C9">
        <w:rPr>
          <w:lang w:eastAsia="en-US"/>
        </w:rPr>
        <w:t>interrompit Fargeau</w:t>
      </w:r>
      <w:r>
        <w:rPr>
          <w:lang w:eastAsia="en-US"/>
        </w:rPr>
        <w:t xml:space="preserve">, </w:t>
      </w:r>
      <w:r w:rsidR="003148C9">
        <w:rPr>
          <w:lang w:eastAsia="en-US"/>
        </w:rPr>
        <w:t>j</w:t>
      </w:r>
      <w:r>
        <w:rPr>
          <w:lang w:eastAsia="en-US"/>
        </w:rPr>
        <w:t>’</w:t>
      </w:r>
      <w:r w:rsidR="003148C9">
        <w:rPr>
          <w:lang w:eastAsia="en-US"/>
        </w:rPr>
        <w:t>étais comme vous à votre âge</w:t>
      </w:r>
      <w:r>
        <w:rPr>
          <w:lang w:eastAsia="en-US"/>
        </w:rPr>
        <w:t xml:space="preserve">… </w:t>
      </w:r>
      <w:r w:rsidR="003148C9">
        <w:rPr>
          <w:lang w:eastAsia="en-US"/>
        </w:rPr>
        <w:t>mais</w:t>
      </w:r>
      <w:r>
        <w:rPr>
          <w:lang w:eastAsia="en-US"/>
        </w:rPr>
        <w:t xml:space="preserve">, </w:t>
      </w:r>
      <w:r w:rsidR="003148C9">
        <w:rPr>
          <w:lang w:eastAsia="en-US"/>
        </w:rPr>
        <w:t>en vieillissant</w:t>
      </w:r>
      <w:r>
        <w:rPr>
          <w:lang w:eastAsia="en-US"/>
        </w:rPr>
        <w:t xml:space="preserve">, </w:t>
      </w:r>
      <w:r w:rsidR="003148C9">
        <w:rPr>
          <w:lang w:eastAsia="en-US"/>
        </w:rPr>
        <w:t>on se transforme</w:t>
      </w:r>
      <w:r>
        <w:rPr>
          <w:lang w:eastAsia="en-US"/>
        </w:rPr>
        <w:t xml:space="preserve">… </w:t>
      </w:r>
      <w:r w:rsidR="003148C9">
        <w:rPr>
          <w:lang w:eastAsia="en-US"/>
        </w:rPr>
        <w:t>surtout quand on est porté naturellement à la bienfaisance</w:t>
      </w:r>
      <w:r>
        <w:rPr>
          <w:lang w:eastAsia="en-US"/>
        </w:rPr>
        <w:t xml:space="preserve">… </w:t>
      </w:r>
      <w:r w:rsidR="003148C9">
        <w:rPr>
          <w:lang w:eastAsia="en-US"/>
        </w:rPr>
        <w:t>Je n</w:t>
      </w:r>
      <w:r>
        <w:rPr>
          <w:lang w:eastAsia="en-US"/>
        </w:rPr>
        <w:t>’</w:t>
      </w:r>
      <w:r w:rsidR="003148C9">
        <w:rPr>
          <w:lang w:eastAsia="en-US"/>
        </w:rPr>
        <w:t>ai pas de soutane</w:t>
      </w:r>
      <w:r>
        <w:rPr>
          <w:lang w:eastAsia="en-US"/>
        </w:rPr>
        <w:t xml:space="preserve">, </w:t>
      </w:r>
      <w:r w:rsidR="003148C9">
        <w:rPr>
          <w:lang w:eastAsia="en-US"/>
        </w:rPr>
        <w:t>moi</w:t>
      </w:r>
      <w:r>
        <w:rPr>
          <w:lang w:eastAsia="en-US"/>
        </w:rPr>
        <w:t xml:space="preserve">, </w:t>
      </w:r>
      <w:r w:rsidR="003148C9">
        <w:rPr>
          <w:lang w:eastAsia="en-US"/>
        </w:rPr>
        <w:t>mon fils</w:t>
      </w:r>
      <w:r>
        <w:rPr>
          <w:lang w:eastAsia="en-US"/>
        </w:rPr>
        <w:t xml:space="preserve">… </w:t>
      </w:r>
      <w:r w:rsidR="003148C9">
        <w:rPr>
          <w:lang w:eastAsia="en-US"/>
        </w:rPr>
        <w:t>Mais Dieu</w:t>
      </w:r>
      <w:r>
        <w:rPr>
          <w:lang w:eastAsia="en-US"/>
        </w:rPr>
        <w:t xml:space="preserve">, </w:t>
      </w:r>
      <w:r w:rsidR="003148C9">
        <w:rPr>
          <w:lang w:eastAsia="en-US"/>
        </w:rPr>
        <w:t>qui est la nature</w:t>
      </w:r>
      <w:r>
        <w:rPr>
          <w:lang w:eastAsia="en-US"/>
        </w:rPr>
        <w:t xml:space="preserve">, </w:t>
      </w:r>
      <w:r w:rsidR="003148C9">
        <w:rPr>
          <w:lang w:eastAsia="en-US"/>
        </w:rPr>
        <w:t>me montre la voie</w:t>
      </w:r>
      <w:r>
        <w:rPr>
          <w:lang w:eastAsia="en-US"/>
        </w:rPr>
        <w:t xml:space="preserve">… </w:t>
      </w:r>
      <w:r w:rsidR="003148C9">
        <w:rPr>
          <w:lang w:eastAsia="en-US"/>
        </w:rPr>
        <w:t>mon cœur est inondé d</w:t>
      </w:r>
      <w:r>
        <w:rPr>
          <w:lang w:eastAsia="en-US"/>
        </w:rPr>
        <w:t>’</w:t>
      </w:r>
      <w:r w:rsidR="003148C9">
        <w:rPr>
          <w:lang w:eastAsia="en-US"/>
        </w:rPr>
        <w:t>amour pour l</w:t>
      </w:r>
      <w:r>
        <w:rPr>
          <w:lang w:eastAsia="en-US"/>
        </w:rPr>
        <w:t>’</w:t>
      </w:r>
      <w:r w:rsidR="003148C9">
        <w:rPr>
          <w:lang w:eastAsia="en-US"/>
        </w:rPr>
        <w:t>humanité</w:t>
      </w:r>
      <w:r>
        <w:rPr>
          <w:lang w:eastAsia="en-US"/>
        </w:rPr>
        <w:t xml:space="preserve">… </w:t>
      </w:r>
      <w:r w:rsidR="003148C9">
        <w:rPr>
          <w:lang w:eastAsia="en-US"/>
        </w:rPr>
        <w:t>Bref</w:t>
      </w:r>
      <w:r>
        <w:rPr>
          <w:lang w:eastAsia="en-US"/>
        </w:rPr>
        <w:t xml:space="preserve">, </w:t>
      </w:r>
      <w:r w:rsidR="003148C9">
        <w:rPr>
          <w:lang w:eastAsia="en-US"/>
        </w:rPr>
        <w:t>je suis capable de tout</w:t>
      </w:r>
      <w:r>
        <w:rPr>
          <w:lang w:eastAsia="en-US"/>
        </w:rPr>
        <w:t xml:space="preserve">… </w:t>
      </w:r>
      <w:r w:rsidR="003148C9">
        <w:rPr>
          <w:lang w:eastAsia="en-US"/>
        </w:rPr>
        <w:t>capable même de m</w:t>
      </w:r>
      <w:r>
        <w:rPr>
          <w:lang w:eastAsia="en-US"/>
        </w:rPr>
        <w:t>’</w:t>
      </w:r>
      <w:r w:rsidR="003148C9">
        <w:rPr>
          <w:lang w:eastAsia="en-US"/>
        </w:rPr>
        <w:t>exposer à voir mon caractère méconnu et mes intentions calomniées</w:t>
      </w:r>
      <w:r>
        <w:rPr>
          <w:lang w:eastAsia="en-US"/>
        </w:rPr>
        <w:t xml:space="preserve">, </w:t>
      </w:r>
      <w:r w:rsidR="003148C9">
        <w:rPr>
          <w:lang w:eastAsia="en-US"/>
        </w:rPr>
        <w:t>pourvu que j</w:t>
      </w:r>
      <w:r>
        <w:rPr>
          <w:lang w:eastAsia="en-US"/>
        </w:rPr>
        <w:t>’</w:t>
      </w:r>
      <w:r w:rsidR="003148C9">
        <w:rPr>
          <w:lang w:eastAsia="en-US"/>
        </w:rPr>
        <w:t>arrive à conquérir cette obole que je destine au malheur</w:t>
      </w:r>
      <w:r>
        <w:rPr>
          <w:lang w:eastAsia="en-US"/>
        </w:rPr>
        <w:t xml:space="preserve">… </w:t>
      </w:r>
      <w:r w:rsidR="003148C9">
        <w:rPr>
          <w:lang w:eastAsia="en-US"/>
        </w:rPr>
        <w:t>Je ne sais pas si vous me comprenez</w:t>
      </w:r>
      <w:r>
        <w:rPr>
          <w:lang w:eastAsia="en-US"/>
        </w:rPr>
        <w:t xml:space="preserve">, </w:t>
      </w:r>
      <w:r w:rsidR="003148C9">
        <w:rPr>
          <w:lang w:eastAsia="en-US"/>
        </w:rPr>
        <w:t>mon cher enfant</w:t>
      </w:r>
      <w:r>
        <w:rPr>
          <w:lang w:eastAsia="en-US"/>
        </w:rPr>
        <w:t> ?</w:t>
      </w:r>
    </w:p>
    <w:p w14:paraId="02D23AA0" w14:textId="77777777" w:rsidR="0046142F" w:rsidRDefault="0046142F" w:rsidP="0046142F">
      <w:pPr>
        <w:rPr>
          <w:lang w:eastAsia="en-US"/>
        </w:rPr>
      </w:pPr>
      <w:r>
        <w:rPr>
          <w:lang w:eastAsia="en-US"/>
        </w:rPr>
        <w:lastRenderedPageBreak/>
        <w:t>— </w:t>
      </w:r>
      <w:r w:rsidR="003148C9">
        <w:rPr>
          <w:lang w:eastAsia="en-US"/>
        </w:rPr>
        <w:t>Non</w:t>
      </w:r>
      <w:r>
        <w:rPr>
          <w:lang w:eastAsia="en-US"/>
        </w:rPr>
        <w:t xml:space="preserve">, </w:t>
      </w:r>
      <w:r w:rsidR="003148C9">
        <w:rPr>
          <w:lang w:eastAsia="en-US"/>
        </w:rPr>
        <w:t>répondit Albert</w:t>
      </w:r>
      <w:r>
        <w:rPr>
          <w:lang w:eastAsia="en-US"/>
        </w:rPr>
        <w:t>.</w:t>
      </w:r>
    </w:p>
    <w:p w14:paraId="1C84976C" w14:textId="77777777" w:rsidR="0046142F" w:rsidRDefault="003148C9" w:rsidP="0046142F">
      <w:pPr>
        <w:rPr>
          <w:lang w:eastAsia="en-US"/>
        </w:rPr>
      </w:pPr>
      <w:r>
        <w:rPr>
          <w:lang w:eastAsia="en-US"/>
        </w:rPr>
        <w:t>Albert mentait</w:t>
      </w:r>
      <w:r w:rsidR="0046142F">
        <w:rPr>
          <w:lang w:eastAsia="en-US"/>
        </w:rPr>
        <w:t xml:space="preserve">. </w:t>
      </w:r>
      <w:r>
        <w:rPr>
          <w:lang w:eastAsia="en-US"/>
        </w:rPr>
        <w:t>Il tâchait de ne pas comprendre</w:t>
      </w:r>
      <w:r w:rsidR="0046142F">
        <w:rPr>
          <w:lang w:eastAsia="en-US"/>
        </w:rPr>
        <w:t xml:space="preserve">, </w:t>
      </w:r>
      <w:r>
        <w:rPr>
          <w:lang w:eastAsia="en-US"/>
        </w:rPr>
        <w:t>voilà tout</w:t>
      </w:r>
      <w:r w:rsidR="0046142F">
        <w:rPr>
          <w:lang w:eastAsia="en-US"/>
        </w:rPr>
        <w:t>.</w:t>
      </w:r>
    </w:p>
    <w:p w14:paraId="30826CE0" w14:textId="77777777" w:rsidR="0046142F" w:rsidRDefault="003148C9" w:rsidP="0046142F">
      <w:pPr>
        <w:rPr>
          <w:lang w:eastAsia="en-US"/>
        </w:rPr>
      </w:pPr>
      <w:r>
        <w:rPr>
          <w:lang w:eastAsia="en-US"/>
        </w:rPr>
        <w:t>Fargeau n</w:t>
      </w:r>
      <w:r w:rsidR="0046142F">
        <w:rPr>
          <w:lang w:eastAsia="en-US"/>
        </w:rPr>
        <w:t>’</w:t>
      </w:r>
      <w:r>
        <w:rPr>
          <w:lang w:eastAsia="en-US"/>
        </w:rPr>
        <w:t>était pas absolument sur un lit de roses</w:t>
      </w:r>
      <w:r w:rsidR="0046142F">
        <w:rPr>
          <w:lang w:eastAsia="en-US"/>
        </w:rPr>
        <w:t>.</w:t>
      </w:r>
    </w:p>
    <w:p w14:paraId="4FC65F61" w14:textId="77777777" w:rsidR="0046142F" w:rsidRDefault="003148C9" w:rsidP="0046142F">
      <w:pPr>
        <w:rPr>
          <w:lang w:eastAsia="en-US"/>
        </w:rPr>
      </w:pPr>
      <w:r>
        <w:rPr>
          <w:lang w:eastAsia="en-US"/>
        </w:rPr>
        <w:t>Entre sa belle perruque touffue et sa tempe chauve</w:t>
      </w:r>
      <w:r w:rsidR="0046142F">
        <w:rPr>
          <w:lang w:eastAsia="en-US"/>
        </w:rPr>
        <w:t xml:space="preserve">, </w:t>
      </w:r>
      <w:r>
        <w:rPr>
          <w:lang w:eastAsia="en-US"/>
        </w:rPr>
        <w:t>il y avait des gouttes de sueur</w:t>
      </w:r>
      <w:r w:rsidR="0046142F">
        <w:rPr>
          <w:lang w:eastAsia="en-US"/>
        </w:rPr>
        <w:t>.</w:t>
      </w:r>
    </w:p>
    <w:p w14:paraId="7F727E16" w14:textId="77777777" w:rsidR="0046142F" w:rsidRDefault="003148C9" w:rsidP="0046142F">
      <w:pPr>
        <w:rPr>
          <w:lang w:eastAsia="en-US"/>
        </w:rPr>
      </w:pPr>
      <w:r>
        <w:rPr>
          <w:lang w:eastAsia="en-US"/>
        </w:rPr>
        <w:t>Et pourtant il fallait conclure</w:t>
      </w:r>
      <w:r w:rsidR="0046142F">
        <w:rPr>
          <w:lang w:eastAsia="en-US"/>
        </w:rPr>
        <w:t>.</w:t>
      </w:r>
    </w:p>
    <w:p w14:paraId="737DED91" w14:textId="50048824"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mon bon ami</w:t>
      </w:r>
      <w:r>
        <w:rPr>
          <w:lang w:eastAsia="en-US"/>
        </w:rPr>
        <w:t xml:space="preserve">, </w:t>
      </w:r>
      <w:r w:rsidR="003148C9">
        <w:rPr>
          <w:lang w:eastAsia="en-US"/>
        </w:rPr>
        <w:t>reprit-il</w:t>
      </w:r>
      <w:r>
        <w:rPr>
          <w:lang w:eastAsia="en-US"/>
        </w:rPr>
        <w:t xml:space="preserve">, </w:t>
      </w:r>
      <w:r w:rsidR="006C2AE1">
        <w:rPr>
          <w:lang w:eastAsia="en-US"/>
        </w:rPr>
        <w:t>—</w:t>
      </w:r>
      <w:r>
        <w:rPr>
          <w:lang w:eastAsia="en-US"/>
        </w:rPr>
        <w:t xml:space="preserve"> </w:t>
      </w:r>
      <w:r w:rsidR="003148C9">
        <w:rPr>
          <w:lang w:eastAsia="en-US"/>
        </w:rPr>
        <w:t>depuis que vous êtes dans cette maison</w:t>
      </w:r>
      <w:r>
        <w:rPr>
          <w:lang w:eastAsia="en-US"/>
        </w:rPr>
        <w:t xml:space="preserve">, </w:t>
      </w:r>
      <w:r w:rsidR="003148C9">
        <w:rPr>
          <w:lang w:eastAsia="en-US"/>
        </w:rPr>
        <w:t>il est impossible que vous ne m</w:t>
      </w:r>
      <w:r>
        <w:rPr>
          <w:lang w:eastAsia="en-US"/>
        </w:rPr>
        <w:t>’</w:t>
      </w:r>
      <w:r w:rsidR="003148C9">
        <w:rPr>
          <w:lang w:eastAsia="en-US"/>
        </w:rPr>
        <w:t>ayez pas jugé</w:t>
      </w:r>
      <w:r>
        <w:rPr>
          <w:lang w:eastAsia="en-US"/>
        </w:rPr>
        <w:t xml:space="preserve">… </w:t>
      </w:r>
      <w:r w:rsidR="003148C9">
        <w:rPr>
          <w:lang w:eastAsia="en-US"/>
        </w:rPr>
        <w:t>Les travailleurs de ce quartier sont tout aussi dénués que ceux des pauvres faubourgs</w:t>
      </w:r>
      <w:r>
        <w:rPr>
          <w:lang w:eastAsia="en-US"/>
        </w:rPr>
        <w:t xml:space="preserve">… </w:t>
      </w:r>
      <w:r w:rsidR="003148C9">
        <w:rPr>
          <w:lang w:eastAsia="en-US"/>
        </w:rPr>
        <w:t>Et on ne fait point pour eux de loteries</w:t>
      </w:r>
      <w:r>
        <w:rPr>
          <w:lang w:eastAsia="en-US"/>
        </w:rPr>
        <w:t xml:space="preserve">… </w:t>
      </w:r>
      <w:r w:rsidR="003148C9">
        <w:rPr>
          <w:lang w:eastAsia="en-US"/>
        </w:rPr>
        <w:t>Je veux fonder une grande œuvre et prouver que la sacristie n</w:t>
      </w:r>
      <w:r>
        <w:rPr>
          <w:lang w:eastAsia="en-US"/>
        </w:rPr>
        <w:t>’</w:t>
      </w:r>
      <w:r w:rsidR="003148C9">
        <w:rPr>
          <w:lang w:eastAsia="en-US"/>
        </w:rPr>
        <w:t>a pas le monopole de la pitié</w:t>
      </w:r>
      <w:r>
        <w:rPr>
          <w:lang w:eastAsia="en-US"/>
        </w:rPr>
        <w:t xml:space="preserve">… </w:t>
      </w:r>
      <w:r w:rsidR="003148C9">
        <w:rPr>
          <w:lang w:eastAsia="en-US"/>
        </w:rPr>
        <w:t>Pour cela il me faut une certaine somme</w:t>
      </w:r>
      <w:r>
        <w:rPr>
          <w:lang w:eastAsia="en-US"/>
        </w:rPr>
        <w:t xml:space="preserve">… </w:t>
      </w:r>
      <w:r w:rsidR="003148C9">
        <w:rPr>
          <w:lang w:eastAsia="en-US"/>
        </w:rPr>
        <w:t>Vous me comprenez maintenant</w:t>
      </w:r>
      <w:r>
        <w:rPr>
          <w:lang w:eastAsia="en-US"/>
        </w:rPr>
        <w:t> ?</w:t>
      </w:r>
    </w:p>
    <w:p w14:paraId="145D71CD"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dit encore Albert</w:t>
      </w:r>
      <w:r>
        <w:rPr>
          <w:lang w:eastAsia="en-US"/>
        </w:rPr>
        <w:t>.</w:t>
      </w:r>
    </w:p>
    <w:p w14:paraId="346776AB" w14:textId="77777777" w:rsidR="0046142F" w:rsidRDefault="0046142F" w:rsidP="0046142F">
      <w:pPr>
        <w:rPr>
          <w:lang w:eastAsia="en-US"/>
        </w:rPr>
      </w:pPr>
      <w:r>
        <w:rPr>
          <w:lang w:eastAsia="en-US"/>
        </w:rPr>
        <w:t>— </w:t>
      </w:r>
      <w:r w:rsidR="003148C9">
        <w:rPr>
          <w:lang w:eastAsia="en-US"/>
        </w:rPr>
        <w:t>Alors</w:t>
      </w:r>
      <w:r>
        <w:rPr>
          <w:lang w:eastAsia="en-US"/>
        </w:rPr>
        <w:t xml:space="preserve">, </w:t>
      </w:r>
      <w:r w:rsidR="003148C9">
        <w:rPr>
          <w:lang w:eastAsia="en-US"/>
        </w:rPr>
        <w:t>c</w:t>
      </w:r>
      <w:r>
        <w:rPr>
          <w:lang w:eastAsia="en-US"/>
        </w:rPr>
        <w:t>’</w:t>
      </w:r>
      <w:r w:rsidR="003148C9">
        <w:rPr>
          <w:lang w:eastAsia="en-US"/>
        </w:rPr>
        <w:t>est que vous ne voulez pas me comprendre</w:t>
      </w:r>
      <w:r>
        <w:rPr>
          <w:lang w:eastAsia="en-US"/>
        </w:rPr>
        <w:t> ?</w:t>
      </w:r>
    </w:p>
    <w:p w14:paraId="3B22DC17" w14:textId="77777777" w:rsidR="0046142F" w:rsidRDefault="0046142F" w:rsidP="0046142F">
      <w:pPr>
        <w:rPr>
          <w:lang w:eastAsia="en-US"/>
        </w:rPr>
      </w:pPr>
      <w:r>
        <w:rPr>
          <w:lang w:eastAsia="en-US"/>
        </w:rPr>
        <w:t>— </w:t>
      </w:r>
      <w:r w:rsidR="003148C9">
        <w:rPr>
          <w:lang w:eastAsia="en-US"/>
        </w:rPr>
        <w:t>En effet</w:t>
      </w:r>
      <w:r>
        <w:rPr>
          <w:lang w:eastAsia="en-US"/>
        </w:rPr>
        <w:t xml:space="preserve">, </w:t>
      </w:r>
      <w:r w:rsidR="003148C9">
        <w:rPr>
          <w:lang w:eastAsia="en-US"/>
        </w:rPr>
        <w:t>monsieur</w:t>
      </w:r>
      <w:r>
        <w:rPr>
          <w:lang w:eastAsia="en-US"/>
        </w:rPr>
        <w:t xml:space="preserve">… </w:t>
      </w:r>
      <w:r w:rsidR="003148C9">
        <w:rPr>
          <w:lang w:eastAsia="en-US"/>
        </w:rPr>
        <w:t>Je ne veux pas vous comprendre</w:t>
      </w:r>
      <w:r>
        <w:rPr>
          <w:lang w:eastAsia="en-US"/>
        </w:rPr>
        <w:t>.</w:t>
      </w:r>
    </w:p>
    <w:p w14:paraId="278BF353" w14:textId="77777777" w:rsidR="0046142F" w:rsidRDefault="003148C9" w:rsidP="0046142F">
      <w:pPr>
        <w:rPr>
          <w:lang w:eastAsia="en-US"/>
        </w:rPr>
      </w:pPr>
      <w:r>
        <w:rPr>
          <w:lang w:eastAsia="en-US"/>
        </w:rPr>
        <w:t>Ceci fut prononcé d</w:t>
      </w:r>
      <w:r w:rsidR="0046142F">
        <w:rPr>
          <w:lang w:eastAsia="en-US"/>
        </w:rPr>
        <w:t>’</w:t>
      </w:r>
      <w:r>
        <w:rPr>
          <w:lang w:eastAsia="en-US"/>
        </w:rPr>
        <w:t>un ton sec et froid</w:t>
      </w:r>
      <w:r w:rsidR="0046142F">
        <w:rPr>
          <w:lang w:eastAsia="en-US"/>
        </w:rPr>
        <w:t>.</w:t>
      </w:r>
    </w:p>
    <w:p w14:paraId="5AF251F6" w14:textId="77777777" w:rsidR="0046142F" w:rsidRDefault="003148C9" w:rsidP="0046142F">
      <w:pPr>
        <w:rPr>
          <w:lang w:eastAsia="en-US"/>
        </w:rPr>
      </w:pPr>
      <w:r>
        <w:rPr>
          <w:lang w:eastAsia="en-US"/>
        </w:rPr>
        <w:t>Les hommes comme cet Albert sont plus irrités par une proposition infâme que le commun des honnêtes gens</w:t>
      </w:r>
      <w:r w:rsidR="0046142F">
        <w:rPr>
          <w:lang w:eastAsia="en-US"/>
        </w:rPr>
        <w:t xml:space="preserve">, </w:t>
      </w:r>
      <w:r>
        <w:rPr>
          <w:lang w:eastAsia="en-US"/>
        </w:rPr>
        <w:t>parce qu</w:t>
      </w:r>
      <w:r w:rsidR="0046142F">
        <w:rPr>
          <w:lang w:eastAsia="en-US"/>
        </w:rPr>
        <w:t>’</w:t>
      </w:r>
      <w:r>
        <w:rPr>
          <w:lang w:eastAsia="en-US"/>
        </w:rPr>
        <w:t>ils sentent qu</w:t>
      </w:r>
      <w:r w:rsidR="0046142F">
        <w:rPr>
          <w:lang w:eastAsia="en-US"/>
        </w:rPr>
        <w:t>’</w:t>
      </w:r>
      <w:r>
        <w:rPr>
          <w:lang w:eastAsia="en-US"/>
        </w:rPr>
        <w:t>on a spéculé sur leur pauvreté</w:t>
      </w:r>
      <w:r w:rsidR="0046142F">
        <w:rPr>
          <w:lang w:eastAsia="en-US"/>
        </w:rPr>
        <w:t>.</w:t>
      </w:r>
    </w:p>
    <w:p w14:paraId="1B4B6C32" w14:textId="77777777" w:rsidR="0046142F" w:rsidRDefault="003148C9" w:rsidP="0046142F">
      <w:pPr>
        <w:rPr>
          <w:lang w:eastAsia="en-US"/>
        </w:rPr>
      </w:pPr>
      <w:r>
        <w:rPr>
          <w:lang w:eastAsia="en-US"/>
        </w:rPr>
        <w:t>Pauvre comme Job et amoureux comme un fou</w:t>
      </w:r>
      <w:r w:rsidR="0046142F">
        <w:rPr>
          <w:lang w:eastAsia="en-US"/>
        </w:rPr>
        <w:t xml:space="preserve">, </w:t>
      </w:r>
      <w:r>
        <w:rPr>
          <w:lang w:eastAsia="en-US"/>
        </w:rPr>
        <w:t>Albert devait céder</w:t>
      </w:r>
      <w:r w:rsidR="0046142F">
        <w:rPr>
          <w:lang w:eastAsia="en-US"/>
        </w:rPr>
        <w:t xml:space="preserve">, </w:t>
      </w:r>
      <w:r>
        <w:rPr>
          <w:lang w:eastAsia="en-US"/>
        </w:rPr>
        <w:t>suivant l</w:t>
      </w:r>
      <w:r w:rsidR="0046142F">
        <w:rPr>
          <w:lang w:eastAsia="en-US"/>
        </w:rPr>
        <w:t>’</w:t>
      </w:r>
      <w:r>
        <w:rPr>
          <w:lang w:eastAsia="en-US"/>
        </w:rPr>
        <w:t>idée du tentateur</w:t>
      </w:r>
      <w:r w:rsidR="0046142F">
        <w:rPr>
          <w:lang w:eastAsia="en-US"/>
        </w:rPr>
        <w:t xml:space="preserve">. </w:t>
      </w:r>
      <w:r>
        <w:rPr>
          <w:lang w:eastAsia="en-US"/>
        </w:rPr>
        <w:t>Le tentateur s</w:t>
      </w:r>
      <w:r w:rsidR="0046142F">
        <w:rPr>
          <w:lang w:eastAsia="en-US"/>
        </w:rPr>
        <w:t>’</w:t>
      </w:r>
      <w:r>
        <w:rPr>
          <w:lang w:eastAsia="en-US"/>
        </w:rPr>
        <w:t>était mépris</w:t>
      </w:r>
      <w:r w:rsidR="0046142F">
        <w:rPr>
          <w:lang w:eastAsia="en-US"/>
        </w:rPr>
        <w:t>.</w:t>
      </w:r>
    </w:p>
    <w:p w14:paraId="221F5978" w14:textId="77777777" w:rsidR="0046142F" w:rsidRDefault="003148C9" w:rsidP="0046142F">
      <w:pPr>
        <w:rPr>
          <w:lang w:eastAsia="en-US"/>
        </w:rPr>
      </w:pPr>
      <w:r>
        <w:rPr>
          <w:lang w:eastAsia="en-US"/>
        </w:rPr>
        <w:t>Et nous prions le lecteur de remarquer qu</w:t>
      </w:r>
      <w:r w:rsidR="0046142F">
        <w:rPr>
          <w:lang w:eastAsia="en-US"/>
        </w:rPr>
        <w:t>’</w:t>
      </w:r>
      <w:r>
        <w:rPr>
          <w:lang w:eastAsia="en-US"/>
        </w:rPr>
        <w:t>il y a au moins un honnête homme dans ce récit peuplé de coquins</w:t>
      </w:r>
      <w:r w:rsidR="0046142F">
        <w:rPr>
          <w:lang w:eastAsia="en-US"/>
        </w:rPr>
        <w:t>.</w:t>
      </w:r>
    </w:p>
    <w:p w14:paraId="5995174E" w14:textId="4896E714" w:rsidR="0046142F" w:rsidRDefault="0046142F" w:rsidP="0046142F">
      <w:pPr>
        <w:rPr>
          <w:lang w:eastAsia="en-US"/>
        </w:rPr>
      </w:pPr>
      <w:r>
        <w:rPr>
          <w:lang w:eastAsia="en-US"/>
        </w:rPr>
        <w:lastRenderedPageBreak/>
        <w:t>— </w:t>
      </w:r>
      <w:r w:rsidR="003148C9">
        <w:rPr>
          <w:lang w:eastAsia="en-US"/>
        </w:rPr>
        <w:t>Eh bien</w:t>
      </w:r>
      <w:r>
        <w:rPr>
          <w:lang w:eastAsia="en-US"/>
        </w:rPr>
        <w:t xml:space="preserve"> ! </w:t>
      </w:r>
      <w:r w:rsidR="003148C9">
        <w:rPr>
          <w:lang w:eastAsia="en-US"/>
        </w:rPr>
        <w:t>mon cher monsieur Albert</w:t>
      </w:r>
      <w:r>
        <w:rPr>
          <w:lang w:eastAsia="en-US"/>
        </w:rPr>
        <w:t xml:space="preserve">, </w:t>
      </w:r>
      <w:r w:rsidR="003148C9">
        <w:rPr>
          <w:lang w:eastAsia="en-US"/>
        </w:rPr>
        <w:t>reprit Fargeau qui</w:t>
      </w:r>
      <w:r>
        <w:rPr>
          <w:lang w:eastAsia="en-US"/>
        </w:rPr>
        <w:t xml:space="preserve">, </w:t>
      </w:r>
      <w:r w:rsidR="003148C9">
        <w:rPr>
          <w:lang w:eastAsia="en-US"/>
        </w:rPr>
        <w:t>à l</w:t>
      </w:r>
      <w:r>
        <w:rPr>
          <w:lang w:eastAsia="en-US"/>
        </w:rPr>
        <w:t>’</w:t>
      </w:r>
      <w:r w:rsidR="003148C9">
        <w:rPr>
          <w:lang w:eastAsia="en-US"/>
        </w:rPr>
        <w:t>instar de tous les grands capitaines</w:t>
      </w:r>
      <w:r>
        <w:rPr>
          <w:lang w:eastAsia="en-US"/>
        </w:rPr>
        <w:t xml:space="preserve">, </w:t>
      </w:r>
      <w:r w:rsidR="003148C9">
        <w:rPr>
          <w:lang w:eastAsia="en-US"/>
        </w:rPr>
        <w:t>retrouva son calme après la bataille perdue</w:t>
      </w:r>
      <w:r>
        <w:rPr>
          <w:lang w:eastAsia="en-US"/>
        </w:rPr>
        <w:t xml:space="preserve">, </w:t>
      </w:r>
      <w:r w:rsidR="006C2AE1">
        <w:rPr>
          <w:lang w:eastAsia="en-US"/>
        </w:rPr>
        <w:t>—</w:t>
      </w:r>
      <w:r>
        <w:rPr>
          <w:lang w:eastAsia="en-US"/>
        </w:rPr>
        <w:t xml:space="preserve"> </w:t>
      </w:r>
      <w:r w:rsidR="003148C9">
        <w:rPr>
          <w:lang w:eastAsia="en-US"/>
        </w:rPr>
        <w:t>je ne m</w:t>
      </w:r>
      <w:r>
        <w:rPr>
          <w:lang w:eastAsia="en-US"/>
        </w:rPr>
        <w:t>’</w:t>
      </w:r>
      <w:r w:rsidR="003148C9">
        <w:rPr>
          <w:lang w:eastAsia="en-US"/>
        </w:rPr>
        <w:t>attendais pas à cela</w:t>
      </w:r>
      <w:r>
        <w:rPr>
          <w:lang w:eastAsia="en-US"/>
        </w:rPr>
        <w:t xml:space="preserve">… </w:t>
      </w:r>
      <w:r w:rsidR="003148C9">
        <w:rPr>
          <w:lang w:eastAsia="en-US"/>
        </w:rPr>
        <w:t>Si jeune</w:t>
      </w:r>
      <w:r>
        <w:rPr>
          <w:lang w:eastAsia="en-US"/>
        </w:rPr>
        <w:t xml:space="preserve">, </w:t>
      </w:r>
      <w:r w:rsidR="003148C9">
        <w:rPr>
          <w:lang w:eastAsia="en-US"/>
        </w:rPr>
        <w:t>et déjà tant d</w:t>
      </w:r>
      <w:r>
        <w:rPr>
          <w:lang w:eastAsia="en-US"/>
        </w:rPr>
        <w:t>’</w:t>
      </w:r>
      <w:r w:rsidR="003148C9">
        <w:rPr>
          <w:lang w:eastAsia="en-US"/>
        </w:rPr>
        <w:t>avarice</w:t>
      </w:r>
      <w:r>
        <w:rPr>
          <w:lang w:eastAsia="en-US"/>
        </w:rPr>
        <w:t>.</w:t>
      </w:r>
    </w:p>
    <w:p w14:paraId="29DF915F" w14:textId="0BD53D0D" w:rsidR="0046142F" w:rsidRDefault="0046142F" w:rsidP="0046142F">
      <w:pPr>
        <w:rPr>
          <w:lang w:eastAsia="en-US"/>
        </w:rPr>
      </w:pPr>
      <w:r>
        <w:rPr>
          <w:lang w:eastAsia="en-US"/>
        </w:rPr>
        <w:t>— </w:t>
      </w:r>
      <w:r w:rsidR="003148C9">
        <w:rPr>
          <w:lang w:eastAsia="en-US"/>
        </w:rPr>
        <w:t>Donnez-moi votre fille sans dot</w:t>
      </w:r>
      <w:r>
        <w:rPr>
          <w:lang w:eastAsia="en-US"/>
        </w:rPr>
        <w:t xml:space="preserve">, </w:t>
      </w:r>
      <w:r w:rsidR="003148C9">
        <w:rPr>
          <w:lang w:eastAsia="en-US"/>
        </w:rPr>
        <w:t>monsieur</w:t>
      </w:r>
      <w:r>
        <w:rPr>
          <w:lang w:eastAsia="en-US"/>
        </w:rPr>
        <w:t xml:space="preserve">, </w:t>
      </w:r>
      <w:r w:rsidR="003148C9">
        <w:rPr>
          <w:lang w:eastAsia="en-US"/>
        </w:rPr>
        <w:t>répondit Albert</w:t>
      </w:r>
      <w:r>
        <w:rPr>
          <w:lang w:eastAsia="en-US"/>
        </w:rPr>
        <w:t xml:space="preserve">, </w:t>
      </w:r>
      <w:r w:rsidR="006C2AE1">
        <w:rPr>
          <w:lang w:eastAsia="en-US"/>
        </w:rPr>
        <w:t>—</w:t>
      </w:r>
      <w:r>
        <w:rPr>
          <w:lang w:eastAsia="en-US"/>
        </w:rPr>
        <w:t xml:space="preserve"> </w:t>
      </w:r>
      <w:r w:rsidR="003148C9">
        <w:rPr>
          <w:lang w:eastAsia="en-US"/>
        </w:rPr>
        <w:t>et je suis le plus heureux des hommes</w:t>
      </w:r>
      <w:r>
        <w:rPr>
          <w:lang w:eastAsia="en-US"/>
        </w:rPr>
        <w:t> !</w:t>
      </w:r>
    </w:p>
    <w:p w14:paraId="16BCC604" w14:textId="77777777" w:rsidR="0046142F" w:rsidRDefault="003148C9" w:rsidP="0046142F">
      <w:pPr>
        <w:rPr>
          <w:lang w:eastAsia="en-US"/>
        </w:rPr>
      </w:pPr>
      <w:r>
        <w:rPr>
          <w:lang w:eastAsia="en-US"/>
        </w:rPr>
        <w:t>Fargeau sourit</w:t>
      </w:r>
      <w:r w:rsidR="0046142F">
        <w:rPr>
          <w:lang w:eastAsia="en-US"/>
        </w:rPr>
        <w:t>.</w:t>
      </w:r>
    </w:p>
    <w:p w14:paraId="5DB7D6D8" w14:textId="77777777" w:rsidR="0046142F" w:rsidRDefault="0046142F" w:rsidP="0046142F">
      <w:pPr>
        <w:rPr>
          <w:lang w:eastAsia="en-US"/>
        </w:rPr>
      </w:pPr>
      <w:r>
        <w:rPr>
          <w:lang w:eastAsia="en-US"/>
        </w:rPr>
        <w:t>— </w:t>
      </w:r>
      <w:r w:rsidR="003148C9">
        <w:rPr>
          <w:lang w:eastAsia="en-US"/>
        </w:rPr>
        <w:t>À la bonne heure</w:t>
      </w:r>
      <w:r>
        <w:rPr>
          <w:lang w:eastAsia="en-US"/>
        </w:rPr>
        <w:t xml:space="preserve"> ! </w:t>
      </w:r>
      <w:r w:rsidR="003148C9">
        <w:rPr>
          <w:lang w:eastAsia="en-US"/>
        </w:rPr>
        <w:t>murmura-t-il</w:t>
      </w:r>
      <w:r>
        <w:rPr>
          <w:lang w:eastAsia="en-US"/>
        </w:rPr>
        <w:t xml:space="preserve">, </w:t>
      </w:r>
      <w:r w:rsidR="003148C9">
        <w:rPr>
          <w:lang w:eastAsia="en-US"/>
        </w:rPr>
        <w:t>à la bonne heure</w:t>
      </w:r>
      <w:r>
        <w:rPr>
          <w:lang w:eastAsia="en-US"/>
        </w:rPr>
        <w:t xml:space="preserve"> !… </w:t>
      </w:r>
      <w:r w:rsidR="003148C9">
        <w:rPr>
          <w:lang w:eastAsia="en-US"/>
        </w:rPr>
        <w:t>Nous sommes en homme antique</w:t>
      </w:r>
      <w:r>
        <w:rPr>
          <w:lang w:eastAsia="en-US"/>
        </w:rPr>
        <w:t xml:space="preserve">, </w:t>
      </w:r>
      <w:r w:rsidR="003148C9">
        <w:rPr>
          <w:lang w:eastAsia="en-US"/>
        </w:rPr>
        <w:t>je vois cela</w:t>
      </w:r>
      <w:r>
        <w:rPr>
          <w:lang w:eastAsia="en-US"/>
        </w:rPr>
        <w:t xml:space="preserve">… </w:t>
      </w:r>
      <w:r w:rsidR="003148C9">
        <w:rPr>
          <w:lang w:eastAsia="en-US"/>
        </w:rPr>
        <w:t>Ma foi</w:t>
      </w:r>
      <w:r>
        <w:rPr>
          <w:lang w:eastAsia="en-US"/>
        </w:rPr>
        <w:t xml:space="preserve">, </w:t>
      </w:r>
      <w:r w:rsidR="003148C9">
        <w:rPr>
          <w:lang w:eastAsia="en-US"/>
        </w:rPr>
        <w:t>il vous serait resté deux cent cinquante mille francs</w:t>
      </w:r>
      <w:r>
        <w:rPr>
          <w:lang w:eastAsia="en-US"/>
        </w:rPr>
        <w:t xml:space="preserve">… </w:t>
      </w:r>
      <w:r w:rsidR="003148C9">
        <w:rPr>
          <w:lang w:eastAsia="en-US"/>
        </w:rPr>
        <w:t>et la conscience d</w:t>
      </w:r>
      <w:r>
        <w:rPr>
          <w:lang w:eastAsia="en-US"/>
        </w:rPr>
        <w:t>’</w:t>
      </w:r>
      <w:r w:rsidR="003148C9">
        <w:rPr>
          <w:lang w:eastAsia="en-US"/>
        </w:rPr>
        <w:t>avoir contribué au soulagement des malheureux</w:t>
      </w:r>
      <w:r>
        <w:rPr>
          <w:lang w:eastAsia="en-US"/>
        </w:rPr>
        <w:t xml:space="preserve">… </w:t>
      </w:r>
      <w:r w:rsidR="003148C9">
        <w:rPr>
          <w:lang w:eastAsia="en-US"/>
        </w:rPr>
        <w:t>sans parler de Clémence</w:t>
      </w:r>
      <w:r>
        <w:rPr>
          <w:lang w:eastAsia="en-US"/>
        </w:rPr>
        <w:t xml:space="preserve">, </w:t>
      </w:r>
      <w:r w:rsidR="003148C9">
        <w:rPr>
          <w:lang w:eastAsia="en-US"/>
        </w:rPr>
        <w:t>que vous me paraissez aimer</w:t>
      </w:r>
      <w:r>
        <w:rPr>
          <w:lang w:eastAsia="en-US"/>
        </w:rPr>
        <w:t xml:space="preserve">, </w:t>
      </w:r>
      <w:r w:rsidR="003148C9">
        <w:rPr>
          <w:lang w:eastAsia="en-US"/>
        </w:rPr>
        <w:t>en définitive</w:t>
      </w:r>
      <w:r>
        <w:rPr>
          <w:lang w:eastAsia="en-US"/>
        </w:rPr>
        <w:t xml:space="preserve">, </w:t>
      </w:r>
      <w:r w:rsidR="003148C9">
        <w:rPr>
          <w:lang w:eastAsia="en-US"/>
        </w:rPr>
        <w:t>avec une extrême modération</w:t>
      </w:r>
      <w:r>
        <w:rPr>
          <w:lang w:eastAsia="en-US"/>
        </w:rPr>
        <w:t>…</w:t>
      </w:r>
    </w:p>
    <w:p w14:paraId="2BE586F2" w14:textId="77777777" w:rsidR="0046142F" w:rsidRDefault="003148C9" w:rsidP="0046142F">
      <w:pPr>
        <w:rPr>
          <w:lang w:eastAsia="en-US"/>
        </w:rPr>
      </w:pPr>
      <w:r>
        <w:rPr>
          <w:lang w:eastAsia="en-US"/>
        </w:rPr>
        <w:t>Le front d</w:t>
      </w:r>
      <w:r w:rsidR="0046142F">
        <w:rPr>
          <w:lang w:eastAsia="en-US"/>
        </w:rPr>
        <w:t>’</w:t>
      </w:r>
      <w:r>
        <w:rPr>
          <w:lang w:eastAsia="en-US"/>
        </w:rPr>
        <w:t>Albert s</w:t>
      </w:r>
      <w:r w:rsidR="0046142F">
        <w:rPr>
          <w:lang w:eastAsia="en-US"/>
        </w:rPr>
        <w:t>’</w:t>
      </w:r>
      <w:r>
        <w:rPr>
          <w:lang w:eastAsia="en-US"/>
        </w:rPr>
        <w:t>inclina</w:t>
      </w:r>
      <w:r w:rsidR="0046142F">
        <w:rPr>
          <w:lang w:eastAsia="en-US"/>
        </w:rPr>
        <w:t xml:space="preserve">. </w:t>
      </w:r>
      <w:r>
        <w:rPr>
          <w:lang w:eastAsia="en-US"/>
        </w:rPr>
        <w:t>Il souffrait</w:t>
      </w:r>
      <w:r w:rsidR="0046142F">
        <w:rPr>
          <w:lang w:eastAsia="en-US"/>
        </w:rPr>
        <w:t xml:space="preserve"> ; </w:t>
      </w:r>
      <w:r>
        <w:rPr>
          <w:lang w:eastAsia="en-US"/>
        </w:rPr>
        <w:t>mais ces pauvres diables qui ont de la fierté dans la misère ne passent-ils pas leur vie à souffrir</w:t>
      </w:r>
      <w:r w:rsidR="0046142F">
        <w:rPr>
          <w:lang w:eastAsia="en-US"/>
        </w:rPr>
        <w:t> ?</w:t>
      </w:r>
    </w:p>
    <w:p w14:paraId="2ACCC44A" w14:textId="5797A82A" w:rsidR="0046142F" w:rsidRDefault="0046142F" w:rsidP="0046142F">
      <w:pPr>
        <w:rPr>
          <w:lang w:eastAsia="en-US"/>
        </w:rPr>
      </w:pPr>
      <w:r>
        <w:rPr>
          <w:lang w:eastAsia="en-US"/>
        </w:rPr>
        <w:t>— </w:t>
      </w:r>
      <w:r w:rsidR="003148C9">
        <w:rPr>
          <w:lang w:eastAsia="en-US"/>
        </w:rPr>
        <w:t>Je l</w:t>
      </w:r>
      <w:r>
        <w:rPr>
          <w:lang w:eastAsia="en-US"/>
        </w:rPr>
        <w:t>’</w:t>
      </w:r>
      <w:r w:rsidR="003148C9">
        <w:rPr>
          <w:lang w:eastAsia="en-US"/>
        </w:rPr>
        <w:t>aime</w:t>
      </w:r>
      <w:r>
        <w:rPr>
          <w:lang w:eastAsia="en-US"/>
        </w:rPr>
        <w:t xml:space="preserve">, </w:t>
      </w:r>
      <w:r w:rsidR="003148C9">
        <w:rPr>
          <w:lang w:eastAsia="en-US"/>
        </w:rPr>
        <w:t>murmura-t-il d</w:t>
      </w:r>
      <w:r>
        <w:rPr>
          <w:lang w:eastAsia="en-US"/>
        </w:rPr>
        <w:t>’</w:t>
      </w:r>
      <w:r w:rsidR="003148C9">
        <w:rPr>
          <w:lang w:eastAsia="en-US"/>
        </w:rPr>
        <w:t>une voix qui tremblait malgré lui</w:t>
      </w:r>
      <w:r>
        <w:rPr>
          <w:lang w:eastAsia="en-US"/>
        </w:rPr>
        <w:t xml:space="preserve"> ; </w:t>
      </w:r>
      <w:r w:rsidR="006C2AE1">
        <w:rPr>
          <w:lang w:eastAsia="en-US"/>
        </w:rPr>
        <w:t>—</w:t>
      </w:r>
      <w:r>
        <w:rPr>
          <w:lang w:eastAsia="en-US"/>
        </w:rPr>
        <w:t xml:space="preserve"> </w:t>
      </w:r>
      <w:r w:rsidR="003148C9">
        <w:rPr>
          <w:lang w:eastAsia="en-US"/>
        </w:rPr>
        <w:t>je l</w:t>
      </w:r>
      <w:r>
        <w:rPr>
          <w:lang w:eastAsia="en-US"/>
        </w:rPr>
        <w:t>’</w:t>
      </w:r>
      <w:r w:rsidR="003148C9">
        <w:rPr>
          <w:lang w:eastAsia="en-US"/>
        </w:rPr>
        <w:t>aime et je n</w:t>
      </w:r>
      <w:r>
        <w:rPr>
          <w:lang w:eastAsia="en-US"/>
        </w:rPr>
        <w:t>’</w:t>
      </w:r>
      <w:r w:rsidR="003148C9">
        <w:rPr>
          <w:lang w:eastAsia="en-US"/>
        </w:rPr>
        <w:t>aimerai jamais qu</w:t>
      </w:r>
      <w:r>
        <w:rPr>
          <w:lang w:eastAsia="en-US"/>
        </w:rPr>
        <w:t>’</w:t>
      </w:r>
      <w:r w:rsidR="003148C9">
        <w:rPr>
          <w:lang w:eastAsia="en-US"/>
        </w:rPr>
        <w:t>elle en ce monde</w:t>
      </w:r>
      <w:r>
        <w:rPr>
          <w:lang w:eastAsia="en-US"/>
        </w:rPr>
        <w:t> !</w:t>
      </w:r>
    </w:p>
    <w:p w14:paraId="7F76D29B" w14:textId="77777777" w:rsidR="0046142F" w:rsidRDefault="0046142F" w:rsidP="0046142F">
      <w:pPr>
        <w:rPr>
          <w:lang w:eastAsia="en-US"/>
        </w:rPr>
      </w:pPr>
      <w:r>
        <w:rPr>
          <w:lang w:eastAsia="en-US"/>
        </w:rPr>
        <w:t>— </w:t>
      </w:r>
      <w:r w:rsidR="003148C9">
        <w:rPr>
          <w:lang w:eastAsia="en-US"/>
        </w:rPr>
        <w:t>Pourtant</w:t>
      </w:r>
      <w:r>
        <w:rPr>
          <w:lang w:eastAsia="en-US"/>
        </w:rPr>
        <w:t xml:space="preserve">, </w:t>
      </w:r>
      <w:r w:rsidR="003148C9">
        <w:rPr>
          <w:lang w:eastAsia="en-US"/>
        </w:rPr>
        <w:t>vous la refusez</w:t>
      </w:r>
      <w:r>
        <w:rPr>
          <w:lang w:eastAsia="en-US"/>
        </w:rPr>
        <w:t> ?</w:t>
      </w:r>
    </w:p>
    <w:p w14:paraId="52FB2A2E"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monsieur</w:t>
      </w:r>
      <w:r>
        <w:rPr>
          <w:lang w:eastAsia="en-US"/>
        </w:rPr>
        <w:t xml:space="preserve">, </w:t>
      </w:r>
      <w:r w:rsidR="003148C9">
        <w:rPr>
          <w:lang w:eastAsia="en-US"/>
        </w:rPr>
        <w:t>je la refuse</w:t>
      </w:r>
      <w:r>
        <w:rPr>
          <w:lang w:eastAsia="en-US"/>
        </w:rPr>
        <w:t xml:space="preserve">… </w:t>
      </w:r>
      <w:r w:rsidR="003148C9">
        <w:rPr>
          <w:lang w:eastAsia="en-US"/>
        </w:rPr>
        <w:t>parce que le prix que vous me demandez est au-dessus de ce que je puis donner</w:t>
      </w:r>
      <w:r>
        <w:rPr>
          <w:lang w:eastAsia="en-US"/>
        </w:rPr>
        <w:t>…</w:t>
      </w:r>
    </w:p>
    <w:p w14:paraId="4DC8AF97" w14:textId="5E5BA138" w:rsidR="0046142F" w:rsidRDefault="0046142F" w:rsidP="0046142F">
      <w:pPr>
        <w:rPr>
          <w:lang w:eastAsia="en-US"/>
        </w:rPr>
      </w:pPr>
      <w:r>
        <w:rPr>
          <w:lang w:eastAsia="en-US"/>
        </w:rPr>
        <w:t>— </w:t>
      </w:r>
      <w:r w:rsidR="003148C9">
        <w:rPr>
          <w:lang w:eastAsia="en-US"/>
        </w:rPr>
        <w:t>On peut s</w:t>
      </w:r>
      <w:r>
        <w:rPr>
          <w:lang w:eastAsia="en-US"/>
        </w:rPr>
        <w:t>’</w:t>
      </w:r>
      <w:r w:rsidR="003148C9">
        <w:rPr>
          <w:lang w:eastAsia="en-US"/>
        </w:rPr>
        <w:t>entendre</w:t>
      </w:r>
      <w:r>
        <w:rPr>
          <w:lang w:eastAsia="en-US"/>
        </w:rPr>
        <w:t xml:space="preserve"> ! </w:t>
      </w:r>
      <w:r w:rsidR="003148C9">
        <w:rPr>
          <w:lang w:eastAsia="en-US"/>
        </w:rPr>
        <w:t>interrompit vivement Fargeau</w:t>
      </w:r>
      <w:r>
        <w:rPr>
          <w:lang w:eastAsia="en-US"/>
        </w:rPr>
        <w:t xml:space="preserve"> ; </w:t>
      </w:r>
      <w:r w:rsidR="006C2AE1">
        <w:rPr>
          <w:lang w:eastAsia="en-US"/>
        </w:rPr>
        <w:t>—</w:t>
      </w:r>
      <w:r>
        <w:rPr>
          <w:lang w:eastAsia="en-US"/>
        </w:rPr>
        <w:t xml:space="preserve"> </w:t>
      </w:r>
      <w:r w:rsidR="003148C9">
        <w:rPr>
          <w:lang w:eastAsia="en-US"/>
        </w:rPr>
        <w:t>j</w:t>
      </w:r>
      <w:r>
        <w:rPr>
          <w:lang w:eastAsia="en-US"/>
        </w:rPr>
        <w:t>’</w:t>
      </w:r>
      <w:r w:rsidR="003148C9">
        <w:rPr>
          <w:lang w:eastAsia="en-US"/>
        </w:rPr>
        <w:t>ai dit deux cent cinquante mille francs comme j</w:t>
      </w:r>
      <w:r>
        <w:rPr>
          <w:lang w:eastAsia="en-US"/>
        </w:rPr>
        <w:t>’</w:t>
      </w:r>
      <w:r w:rsidR="003148C9">
        <w:rPr>
          <w:lang w:eastAsia="en-US"/>
        </w:rPr>
        <w:t>aurais dit autre chose</w:t>
      </w:r>
      <w:r>
        <w:rPr>
          <w:lang w:eastAsia="en-US"/>
        </w:rPr>
        <w:t>…</w:t>
      </w:r>
    </w:p>
    <w:p w14:paraId="05F9EDB7" w14:textId="77777777" w:rsidR="0046142F" w:rsidRDefault="003148C9" w:rsidP="0046142F">
      <w:pPr>
        <w:rPr>
          <w:lang w:eastAsia="en-US"/>
        </w:rPr>
      </w:pPr>
      <w:r>
        <w:rPr>
          <w:lang w:eastAsia="en-US"/>
        </w:rPr>
        <w:t>Il détourna la tête sous le regard de mépris que lui jeta le jeune secrétaire</w:t>
      </w:r>
      <w:r w:rsidR="0046142F">
        <w:rPr>
          <w:lang w:eastAsia="en-US"/>
        </w:rPr>
        <w:t>.</w:t>
      </w:r>
    </w:p>
    <w:p w14:paraId="731D5CFF" w14:textId="73385278" w:rsidR="0046142F" w:rsidRDefault="0046142F" w:rsidP="0046142F">
      <w:pPr>
        <w:rPr>
          <w:lang w:eastAsia="en-US"/>
        </w:rPr>
      </w:pPr>
      <w:r>
        <w:rPr>
          <w:lang w:eastAsia="en-US"/>
        </w:rPr>
        <w:lastRenderedPageBreak/>
        <w:t>— </w:t>
      </w:r>
      <w:r w:rsidR="003148C9">
        <w:rPr>
          <w:lang w:eastAsia="en-US"/>
        </w:rPr>
        <w:t>N</w:t>
      </w:r>
      <w:r>
        <w:rPr>
          <w:lang w:eastAsia="en-US"/>
        </w:rPr>
        <w:t>’</w:t>
      </w:r>
      <w:r w:rsidR="003148C9">
        <w:rPr>
          <w:lang w:eastAsia="en-US"/>
        </w:rPr>
        <w:t>en parlons plus</w:t>
      </w:r>
      <w:r>
        <w:rPr>
          <w:lang w:eastAsia="en-US"/>
        </w:rPr>
        <w:t xml:space="preserve">, </w:t>
      </w:r>
      <w:r w:rsidR="003148C9">
        <w:rPr>
          <w:lang w:eastAsia="en-US"/>
        </w:rPr>
        <w:t>balbutia-t-il</w:t>
      </w:r>
      <w:r>
        <w:rPr>
          <w:lang w:eastAsia="en-US"/>
        </w:rPr>
        <w:t xml:space="preserve">, </w:t>
      </w:r>
      <w:r w:rsidR="003148C9">
        <w:rPr>
          <w:lang w:eastAsia="en-US"/>
        </w:rPr>
        <w:t>ou plutôt</w:t>
      </w:r>
      <w:r>
        <w:rPr>
          <w:lang w:eastAsia="en-US"/>
        </w:rPr>
        <w:t xml:space="preserve">, </w:t>
      </w:r>
      <w:r w:rsidR="003148C9">
        <w:rPr>
          <w:lang w:eastAsia="en-US"/>
        </w:rPr>
        <w:t>ajouta-t-il en rappelant brusquement son sourire perdu</w:t>
      </w:r>
      <w:r>
        <w:rPr>
          <w:lang w:eastAsia="en-US"/>
        </w:rPr>
        <w:t xml:space="preserve">, </w:t>
      </w:r>
      <w:r w:rsidR="006C2AE1">
        <w:rPr>
          <w:lang w:eastAsia="en-US"/>
        </w:rPr>
        <w:t>—</w:t>
      </w:r>
      <w:r>
        <w:rPr>
          <w:lang w:eastAsia="en-US"/>
        </w:rPr>
        <w:t xml:space="preserve"> </w:t>
      </w:r>
      <w:r w:rsidR="003148C9">
        <w:rPr>
          <w:lang w:eastAsia="en-US"/>
        </w:rPr>
        <w:t>laissez-moi vous dire tout le contentement que je ressens</w:t>
      </w:r>
      <w:r>
        <w:rPr>
          <w:lang w:eastAsia="en-US"/>
        </w:rPr>
        <w:t xml:space="preserve">, </w:t>
      </w:r>
      <w:r w:rsidR="003148C9">
        <w:rPr>
          <w:lang w:eastAsia="en-US"/>
        </w:rPr>
        <w:t>mon jeune et cher ami</w:t>
      </w:r>
      <w:r>
        <w:rPr>
          <w:lang w:eastAsia="en-US"/>
        </w:rPr>
        <w:t xml:space="preserve">… </w:t>
      </w:r>
      <w:r w:rsidR="003148C9">
        <w:rPr>
          <w:lang w:eastAsia="en-US"/>
        </w:rPr>
        <w:t>vous êtes un brave garçon</w:t>
      </w:r>
      <w:r>
        <w:rPr>
          <w:lang w:eastAsia="en-US"/>
        </w:rPr>
        <w:t xml:space="preserve"> ! </w:t>
      </w:r>
      <w:r w:rsidR="003148C9">
        <w:rPr>
          <w:lang w:eastAsia="en-US"/>
        </w:rPr>
        <w:t>Touchez là</w:t>
      </w:r>
      <w:r>
        <w:rPr>
          <w:lang w:eastAsia="en-US"/>
        </w:rPr>
        <w:t> !</w:t>
      </w:r>
    </w:p>
    <w:p w14:paraId="46F92421" w14:textId="2A48B747" w:rsidR="0046142F" w:rsidRDefault="003148C9" w:rsidP="0046142F">
      <w:pPr>
        <w:rPr>
          <w:lang w:eastAsia="en-US"/>
        </w:rPr>
      </w:pPr>
      <w:r>
        <w:rPr>
          <w:lang w:eastAsia="en-US"/>
        </w:rPr>
        <w:t xml:space="preserve">Il tendit sa main si rondement que le secrétaire y fut </w:t>
      </w:r>
      <w:r>
        <w:rPr>
          <w:lang w:eastAsia="en-US"/>
        </w:rPr>
        <w:t xml:space="preserve">pris </w:t>
      </w:r>
      <w:r>
        <w:rPr>
          <w:lang w:eastAsia="en-US"/>
        </w:rPr>
        <w:t>à moitié</w:t>
      </w:r>
      <w:r w:rsidR="0046142F">
        <w:rPr>
          <w:lang w:eastAsia="en-US"/>
        </w:rPr>
        <w:t xml:space="preserve">. </w:t>
      </w:r>
      <w:r>
        <w:rPr>
          <w:lang w:eastAsia="en-US"/>
        </w:rPr>
        <w:t>Il crut à une épreuve</w:t>
      </w:r>
      <w:r w:rsidR="0046142F">
        <w:rPr>
          <w:lang w:eastAsia="en-US"/>
        </w:rPr>
        <w:t>.</w:t>
      </w:r>
    </w:p>
    <w:p w14:paraId="1A893318" w14:textId="77777777" w:rsidR="0046142F" w:rsidRDefault="003148C9" w:rsidP="0046142F">
      <w:pPr>
        <w:rPr>
          <w:lang w:eastAsia="en-US"/>
        </w:rPr>
      </w:pPr>
      <w:r>
        <w:rPr>
          <w:lang w:eastAsia="en-US"/>
        </w:rPr>
        <w:t>Il y crut du moins pendant une seconde ou deux</w:t>
      </w:r>
      <w:r w:rsidR="0046142F">
        <w:rPr>
          <w:lang w:eastAsia="en-US"/>
        </w:rPr>
        <w:t xml:space="preserve">, </w:t>
      </w:r>
      <w:r>
        <w:rPr>
          <w:lang w:eastAsia="en-US"/>
        </w:rPr>
        <w:t>et c</w:t>
      </w:r>
      <w:r w:rsidR="0046142F">
        <w:rPr>
          <w:lang w:eastAsia="en-US"/>
        </w:rPr>
        <w:t>’</w:t>
      </w:r>
      <w:r>
        <w:rPr>
          <w:lang w:eastAsia="en-US"/>
        </w:rPr>
        <w:t>était tout ce qu</w:t>
      </w:r>
      <w:r w:rsidR="0046142F">
        <w:rPr>
          <w:lang w:eastAsia="en-US"/>
        </w:rPr>
        <w:t>’</w:t>
      </w:r>
      <w:r>
        <w:rPr>
          <w:lang w:eastAsia="en-US"/>
        </w:rPr>
        <w:t xml:space="preserve">il fallait au faux André </w:t>
      </w:r>
      <w:proofErr w:type="spellStart"/>
      <w:r>
        <w:rPr>
          <w:lang w:eastAsia="en-US"/>
        </w:rPr>
        <w:t>Lointier</w:t>
      </w:r>
      <w:proofErr w:type="spellEnd"/>
      <w:r>
        <w:rPr>
          <w:lang w:eastAsia="en-US"/>
        </w:rPr>
        <w:t xml:space="preserve"> pour opérer décemment sa retraite</w:t>
      </w:r>
      <w:r w:rsidR="0046142F">
        <w:rPr>
          <w:lang w:eastAsia="en-US"/>
        </w:rPr>
        <w:t>.</w:t>
      </w:r>
    </w:p>
    <w:p w14:paraId="0B963516"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voulu voir jusqu</w:t>
      </w:r>
      <w:r>
        <w:rPr>
          <w:lang w:eastAsia="en-US"/>
        </w:rPr>
        <w:t>’</w:t>
      </w:r>
      <w:r w:rsidR="003148C9">
        <w:rPr>
          <w:lang w:eastAsia="en-US"/>
        </w:rPr>
        <w:t>à quel point</w:t>
      </w:r>
      <w:r>
        <w:rPr>
          <w:lang w:eastAsia="en-US"/>
        </w:rPr>
        <w:t xml:space="preserve">, </w:t>
      </w:r>
      <w:r w:rsidR="003148C9">
        <w:rPr>
          <w:lang w:eastAsia="en-US"/>
        </w:rPr>
        <w:t>reprit ce dernier</w:t>
      </w:r>
      <w:r>
        <w:rPr>
          <w:lang w:eastAsia="en-US"/>
        </w:rPr>
        <w:t xml:space="preserve">, </w:t>
      </w:r>
      <w:r w:rsidR="003148C9">
        <w:rPr>
          <w:lang w:eastAsia="en-US"/>
        </w:rPr>
        <w:t>une nature loyale et digne</w:t>
      </w:r>
      <w:r>
        <w:rPr>
          <w:lang w:eastAsia="en-US"/>
        </w:rPr>
        <w:t xml:space="preserve">… </w:t>
      </w:r>
      <w:r w:rsidR="003148C9">
        <w:rPr>
          <w:lang w:eastAsia="en-US"/>
        </w:rPr>
        <w:t>mais vous m</w:t>
      </w:r>
      <w:r>
        <w:rPr>
          <w:lang w:eastAsia="en-US"/>
        </w:rPr>
        <w:t>’</w:t>
      </w:r>
      <w:r w:rsidR="003148C9">
        <w:rPr>
          <w:lang w:eastAsia="en-US"/>
        </w:rPr>
        <w:t>avez deviné</w:t>
      </w:r>
      <w:r>
        <w:rPr>
          <w:lang w:eastAsia="en-US"/>
        </w:rPr>
        <w:t xml:space="preserve">… </w:t>
      </w:r>
      <w:r w:rsidR="003148C9">
        <w:rPr>
          <w:lang w:eastAsia="en-US"/>
        </w:rPr>
        <w:t>je vous donnerai sous peu de mes nouvelles</w:t>
      </w:r>
      <w:r>
        <w:rPr>
          <w:lang w:eastAsia="en-US"/>
        </w:rPr>
        <w:t>.</w:t>
      </w:r>
    </w:p>
    <w:p w14:paraId="5891307F" w14:textId="77777777" w:rsidR="0046142F" w:rsidRDefault="003148C9" w:rsidP="0046142F">
      <w:pPr>
        <w:rPr>
          <w:lang w:eastAsia="en-US"/>
        </w:rPr>
      </w:pPr>
      <w:r>
        <w:rPr>
          <w:lang w:eastAsia="en-US"/>
        </w:rPr>
        <w:t>Une sonnette retentit à l</w:t>
      </w:r>
      <w:r w:rsidR="0046142F">
        <w:rPr>
          <w:lang w:eastAsia="en-US"/>
        </w:rPr>
        <w:t>’</w:t>
      </w:r>
      <w:r>
        <w:rPr>
          <w:lang w:eastAsia="en-US"/>
        </w:rPr>
        <w:t>intérieur de la maison</w:t>
      </w:r>
      <w:r w:rsidR="0046142F">
        <w:rPr>
          <w:lang w:eastAsia="en-US"/>
        </w:rPr>
        <w:t>.</w:t>
      </w:r>
    </w:p>
    <w:p w14:paraId="3F7B68E0" w14:textId="7FA771A4" w:rsidR="0046142F" w:rsidRDefault="0046142F" w:rsidP="0046142F">
      <w:pPr>
        <w:rPr>
          <w:lang w:eastAsia="en-US"/>
        </w:rPr>
      </w:pPr>
      <w:r>
        <w:rPr>
          <w:lang w:eastAsia="en-US"/>
        </w:rPr>
        <w:t>— M. </w:t>
      </w:r>
      <w:r w:rsidR="003148C9">
        <w:rPr>
          <w:lang w:eastAsia="en-US"/>
        </w:rPr>
        <w:t>Raymond m</w:t>
      </w:r>
      <w:r>
        <w:rPr>
          <w:lang w:eastAsia="en-US"/>
        </w:rPr>
        <w:t>’</w:t>
      </w:r>
      <w:r w:rsidR="003148C9">
        <w:rPr>
          <w:lang w:eastAsia="en-US"/>
        </w:rPr>
        <w:t>appelle</w:t>
      </w:r>
      <w:r>
        <w:rPr>
          <w:lang w:eastAsia="en-US"/>
        </w:rPr>
        <w:t xml:space="preserve">, </w:t>
      </w:r>
      <w:r w:rsidR="003148C9">
        <w:rPr>
          <w:lang w:eastAsia="en-US"/>
        </w:rPr>
        <w:t>dit Albert</w:t>
      </w:r>
      <w:r>
        <w:rPr>
          <w:lang w:eastAsia="en-US"/>
        </w:rPr>
        <w:t>.</w:t>
      </w:r>
    </w:p>
    <w:p w14:paraId="6A163B6F" w14:textId="77777777" w:rsidR="0046142F" w:rsidRDefault="003148C9" w:rsidP="0046142F">
      <w:pPr>
        <w:rPr>
          <w:lang w:eastAsia="en-US"/>
        </w:rPr>
      </w:pPr>
      <w:r>
        <w:rPr>
          <w:lang w:eastAsia="en-US"/>
        </w:rPr>
        <w:t>Fargeau lui serra encore la main</w:t>
      </w:r>
      <w:r w:rsidR="0046142F">
        <w:rPr>
          <w:lang w:eastAsia="en-US"/>
        </w:rPr>
        <w:t>.</w:t>
      </w:r>
    </w:p>
    <w:p w14:paraId="14C07C0C" w14:textId="460410CA" w:rsidR="0046142F" w:rsidRDefault="0046142F" w:rsidP="0046142F">
      <w:pPr>
        <w:rPr>
          <w:lang w:eastAsia="en-US"/>
        </w:rPr>
      </w:pPr>
      <w:r>
        <w:rPr>
          <w:lang w:eastAsia="en-US"/>
        </w:rPr>
        <w:t>— </w:t>
      </w:r>
      <w:r w:rsidR="003148C9">
        <w:rPr>
          <w:lang w:eastAsia="en-US"/>
        </w:rPr>
        <w:t>Allez</w:t>
      </w:r>
      <w:r>
        <w:rPr>
          <w:lang w:eastAsia="en-US"/>
        </w:rPr>
        <w:t xml:space="preserve">, </w:t>
      </w:r>
      <w:r w:rsidR="003148C9">
        <w:rPr>
          <w:lang w:eastAsia="en-US"/>
        </w:rPr>
        <w:t>mon ami</w:t>
      </w:r>
      <w:r>
        <w:rPr>
          <w:lang w:eastAsia="en-US"/>
        </w:rPr>
        <w:t xml:space="preserve">, </w:t>
      </w:r>
      <w:r w:rsidR="003148C9">
        <w:rPr>
          <w:lang w:eastAsia="en-US"/>
        </w:rPr>
        <w:t>répondit-il</w:t>
      </w:r>
      <w:r>
        <w:rPr>
          <w:lang w:eastAsia="en-US"/>
        </w:rPr>
        <w:t xml:space="preserve">, </w:t>
      </w:r>
      <w:r w:rsidR="006C2AE1">
        <w:rPr>
          <w:lang w:eastAsia="en-US"/>
        </w:rPr>
        <w:t>—</w:t>
      </w:r>
      <w:r>
        <w:rPr>
          <w:lang w:eastAsia="en-US"/>
        </w:rPr>
        <w:t xml:space="preserve"> </w:t>
      </w:r>
      <w:r w:rsidR="003148C9">
        <w:rPr>
          <w:lang w:eastAsia="en-US"/>
        </w:rPr>
        <w:t>allez</w:t>
      </w:r>
      <w:r>
        <w:rPr>
          <w:lang w:eastAsia="en-US"/>
        </w:rPr>
        <w:t xml:space="preserve">… </w:t>
      </w:r>
      <w:r w:rsidR="003148C9">
        <w:rPr>
          <w:lang w:eastAsia="en-US"/>
        </w:rPr>
        <w:t>Gardez toujours cet excellent naturel</w:t>
      </w:r>
      <w:r>
        <w:rPr>
          <w:lang w:eastAsia="en-US"/>
        </w:rPr>
        <w:t xml:space="preserve">… </w:t>
      </w:r>
      <w:r w:rsidR="003148C9">
        <w:rPr>
          <w:lang w:eastAsia="en-US"/>
        </w:rPr>
        <w:t>et</w:t>
      </w:r>
      <w:r>
        <w:rPr>
          <w:lang w:eastAsia="en-US"/>
        </w:rPr>
        <w:t xml:space="preserve">, </w:t>
      </w:r>
      <w:r w:rsidR="003148C9">
        <w:rPr>
          <w:lang w:eastAsia="en-US"/>
        </w:rPr>
        <w:t>voyez-vous</w:t>
      </w:r>
      <w:r>
        <w:rPr>
          <w:lang w:eastAsia="en-US"/>
        </w:rPr>
        <w:t xml:space="preserve">, </w:t>
      </w:r>
      <w:r w:rsidR="003148C9">
        <w:rPr>
          <w:lang w:eastAsia="en-US"/>
        </w:rPr>
        <w:t>il est inutile de parler de tout ceci à mon frère</w:t>
      </w:r>
      <w:r>
        <w:rPr>
          <w:lang w:eastAsia="en-US"/>
        </w:rPr>
        <w:t>…</w:t>
      </w:r>
    </w:p>
    <w:p w14:paraId="00856797" w14:textId="30E19477" w:rsidR="0046142F" w:rsidRDefault="003148C9" w:rsidP="0046142F">
      <w:pPr>
        <w:rPr>
          <w:lang w:eastAsia="en-US"/>
        </w:rPr>
      </w:pPr>
      <w:r>
        <w:rPr>
          <w:lang w:eastAsia="en-US"/>
        </w:rPr>
        <w:t xml:space="preserve">Comme Albert saluait pour sortir après avoir rassuré du geste </w:t>
      </w:r>
      <w:r w:rsidR="0046142F">
        <w:rPr>
          <w:lang w:eastAsia="en-US"/>
        </w:rPr>
        <w:t>M. </w:t>
      </w:r>
      <w:r>
        <w:rPr>
          <w:lang w:eastAsia="en-US"/>
        </w:rPr>
        <w:t>Fargeau</w:t>
      </w:r>
      <w:r w:rsidR="0046142F">
        <w:rPr>
          <w:lang w:eastAsia="en-US"/>
        </w:rPr>
        <w:t xml:space="preserve">, </w:t>
      </w:r>
      <w:r>
        <w:rPr>
          <w:lang w:eastAsia="en-US"/>
        </w:rPr>
        <w:t>un accord de piano résonna longtemps dans le silence de la soirée</w:t>
      </w:r>
      <w:r w:rsidR="0046142F">
        <w:rPr>
          <w:lang w:eastAsia="en-US"/>
        </w:rPr>
        <w:t>.</w:t>
      </w:r>
    </w:p>
    <w:p w14:paraId="75D39EAB" w14:textId="77777777" w:rsidR="0046142F" w:rsidRDefault="003148C9" w:rsidP="0046142F">
      <w:pPr>
        <w:rPr>
          <w:lang w:eastAsia="en-US"/>
        </w:rPr>
      </w:pPr>
      <w:r>
        <w:rPr>
          <w:lang w:eastAsia="en-US"/>
        </w:rPr>
        <w:t>Un accord unique</w:t>
      </w:r>
      <w:r w:rsidR="0046142F">
        <w:rPr>
          <w:lang w:eastAsia="en-US"/>
        </w:rPr>
        <w:t>.</w:t>
      </w:r>
    </w:p>
    <w:p w14:paraId="52685A20" w14:textId="77777777" w:rsidR="0046142F" w:rsidRDefault="003148C9" w:rsidP="0046142F">
      <w:pPr>
        <w:rPr>
          <w:lang w:eastAsia="en-US"/>
        </w:rPr>
      </w:pPr>
      <w:r>
        <w:rPr>
          <w:lang w:eastAsia="en-US"/>
        </w:rPr>
        <w:t>Albert tressaillit vivement</w:t>
      </w:r>
      <w:r w:rsidR="0046142F">
        <w:rPr>
          <w:lang w:eastAsia="en-US"/>
        </w:rPr>
        <w:t>.</w:t>
      </w:r>
    </w:p>
    <w:p w14:paraId="737A60FF" w14:textId="77777777" w:rsidR="0046142F" w:rsidRDefault="003148C9" w:rsidP="0046142F">
      <w:pPr>
        <w:rPr>
          <w:lang w:eastAsia="en-US"/>
        </w:rPr>
      </w:pPr>
      <w:r>
        <w:rPr>
          <w:lang w:eastAsia="en-US"/>
        </w:rPr>
        <w:t>Fargeau sentit trembler sa main froide</w:t>
      </w:r>
      <w:r w:rsidR="0046142F">
        <w:rPr>
          <w:lang w:eastAsia="en-US"/>
        </w:rPr>
        <w:t>.</w:t>
      </w:r>
    </w:p>
    <w:p w14:paraId="365D1A58" w14:textId="4B7F36AD" w:rsidR="0046142F" w:rsidRDefault="0046142F" w:rsidP="0046142F">
      <w:pPr>
        <w:rPr>
          <w:lang w:eastAsia="en-US"/>
        </w:rPr>
      </w:pPr>
      <w:r>
        <w:rPr>
          <w:lang w:eastAsia="en-US"/>
        </w:rPr>
        <w:lastRenderedPageBreak/>
        <w:t>— </w:t>
      </w:r>
      <w:r w:rsidR="003148C9">
        <w:rPr>
          <w:lang w:eastAsia="en-US"/>
        </w:rPr>
        <w:t>Voilà déjà plusieurs fois que j</w:t>
      </w:r>
      <w:r>
        <w:rPr>
          <w:lang w:eastAsia="en-US"/>
        </w:rPr>
        <w:t>’</w:t>
      </w:r>
      <w:r w:rsidR="003148C9">
        <w:rPr>
          <w:lang w:eastAsia="en-US"/>
        </w:rPr>
        <w:t>entends ce bel accord-là</w:t>
      </w:r>
      <w:r>
        <w:rPr>
          <w:lang w:eastAsia="en-US"/>
        </w:rPr>
        <w:t xml:space="preserve"> ! </w:t>
      </w:r>
      <w:r w:rsidR="003148C9">
        <w:rPr>
          <w:lang w:eastAsia="en-US"/>
        </w:rPr>
        <w:t>murmura-t-il avec soupçon</w:t>
      </w:r>
      <w:r>
        <w:rPr>
          <w:lang w:eastAsia="en-US"/>
        </w:rPr>
        <w:t xml:space="preserve"> ; </w:t>
      </w:r>
      <w:r w:rsidR="006C2AE1">
        <w:rPr>
          <w:lang w:eastAsia="en-US"/>
        </w:rPr>
        <w:t>—</w:t>
      </w:r>
      <w:r>
        <w:rPr>
          <w:lang w:eastAsia="en-US"/>
        </w:rPr>
        <w:t xml:space="preserve"> </w:t>
      </w:r>
      <w:r w:rsidR="003148C9">
        <w:rPr>
          <w:lang w:eastAsia="en-US"/>
        </w:rPr>
        <w:t>il me semble que vous le connaissez aussi</w:t>
      </w:r>
      <w:r>
        <w:rPr>
          <w:lang w:eastAsia="en-US"/>
        </w:rPr>
        <w:t xml:space="preserve">, </w:t>
      </w:r>
      <w:r w:rsidR="003148C9">
        <w:rPr>
          <w:lang w:eastAsia="en-US"/>
        </w:rPr>
        <w:t>monsieur Albert</w:t>
      </w:r>
      <w:r>
        <w:rPr>
          <w:lang w:eastAsia="en-US"/>
        </w:rPr>
        <w:t> ?…</w:t>
      </w:r>
    </w:p>
    <w:p w14:paraId="22342685" w14:textId="38154671"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voulut dire celui-ci</w:t>
      </w:r>
      <w:r>
        <w:rPr>
          <w:lang w:eastAsia="en-US"/>
        </w:rPr>
        <w:t xml:space="preserve"> ; </w:t>
      </w:r>
      <w:r w:rsidR="006C2AE1">
        <w:rPr>
          <w:lang w:eastAsia="en-US"/>
        </w:rPr>
        <w:t>—</w:t>
      </w:r>
      <w:r>
        <w:rPr>
          <w:lang w:eastAsia="en-US"/>
        </w:rPr>
        <w:t xml:space="preserve"> </w:t>
      </w:r>
      <w:r w:rsidR="003148C9">
        <w:rPr>
          <w:lang w:eastAsia="en-US"/>
        </w:rPr>
        <w:t>je ne sais</w:t>
      </w:r>
      <w:r>
        <w:rPr>
          <w:lang w:eastAsia="en-US"/>
        </w:rPr>
        <w:t>…</w:t>
      </w:r>
    </w:p>
    <w:p w14:paraId="05F0CDA2" w14:textId="58A533E7" w:rsidR="0046142F" w:rsidRDefault="0046142F" w:rsidP="0046142F">
      <w:pPr>
        <w:rPr>
          <w:lang w:eastAsia="en-US"/>
        </w:rPr>
      </w:pPr>
      <w:r>
        <w:rPr>
          <w:lang w:eastAsia="en-US"/>
        </w:rPr>
        <w:t>— </w:t>
      </w:r>
      <w:r w:rsidR="003148C9">
        <w:rPr>
          <w:lang w:eastAsia="en-US"/>
        </w:rPr>
        <w:t>Allez</w:t>
      </w:r>
      <w:r>
        <w:rPr>
          <w:lang w:eastAsia="en-US"/>
        </w:rPr>
        <w:t xml:space="preserve">, </w:t>
      </w:r>
      <w:r w:rsidR="003148C9">
        <w:rPr>
          <w:lang w:eastAsia="en-US"/>
        </w:rPr>
        <w:t>mon enfant</w:t>
      </w:r>
      <w:r>
        <w:rPr>
          <w:lang w:eastAsia="en-US"/>
        </w:rPr>
        <w:t xml:space="preserve">, </w:t>
      </w:r>
      <w:r w:rsidR="003148C9">
        <w:rPr>
          <w:lang w:eastAsia="en-US"/>
        </w:rPr>
        <w:t>allez</w:t>
      </w:r>
      <w:r>
        <w:rPr>
          <w:lang w:eastAsia="en-US"/>
        </w:rPr>
        <w:t xml:space="preserve">, </w:t>
      </w:r>
      <w:r w:rsidR="003148C9">
        <w:rPr>
          <w:lang w:eastAsia="en-US"/>
        </w:rPr>
        <w:t>interrompit Fargeau</w:t>
      </w:r>
      <w:r>
        <w:rPr>
          <w:lang w:eastAsia="en-US"/>
        </w:rPr>
        <w:t xml:space="preserve"> ; </w:t>
      </w:r>
      <w:r w:rsidR="006C2AE1">
        <w:rPr>
          <w:lang w:eastAsia="en-US"/>
        </w:rPr>
        <w:t>—</w:t>
      </w:r>
      <w:r>
        <w:rPr>
          <w:lang w:eastAsia="en-US"/>
        </w:rPr>
        <w:t xml:space="preserve"> </w:t>
      </w:r>
      <w:r w:rsidR="003148C9">
        <w:rPr>
          <w:lang w:eastAsia="en-US"/>
        </w:rPr>
        <w:t>je suis fou</w:t>
      </w:r>
      <w:r>
        <w:rPr>
          <w:lang w:eastAsia="en-US"/>
        </w:rPr>
        <w:t xml:space="preserve">… </w:t>
      </w:r>
      <w:r w:rsidR="003148C9">
        <w:rPr>
          <w:lang w:eastAsia="en-US"/>
        </w:rPr>
        <w:t>Les jeunes filles tapent sur leur piano quand la fantaisie leur en prend</w:t>
      </w:r>
      <w:r>
        <w:rPr>
          <w:lang w:eastAsia="en-US"/>
        </w:rPr>
        <w:t xml:space="preserve">… </w:t>
      </w:r>
      <w:r w:rsidR="003148C9">
        <w:rPr>
          <w:lang w:eastAsia="en-US"/>
        </w:rPr>
        <w:t>Où diable vais-je m</w:t>
      </w:r>
      <w:r>
        <w:rPr>
          <w:lang w:eastAsia="en-US"/>
        </w:rPr>
        <w:t>’</w:t>
      </w:r>
      <w:r w:rsidR="003148C9">
        <w:rPr>
          <w:lang w:eastAsia="en-US"/>
        </w:rPr>
        <w:t>occuper de cela</w:t>
      </w:r>
      <w:r>
        <w:rPr>
          <w:lang w:eastAsia="en-US"/>
        </w:rPr>
        <w:t> ?</w:t>
      </w:r>
    </w:p>
    <w:p w14:paraId="5995491C" w14:textId="77777777" w:rsidR="0046142F" w:rsidRDefault="003148C9" w:rsidP="0046142F">
      <w:pPr>
        <w:rPr>
          <w:lang w:eastAsia="en-US"/>
        </w:rPr>
      </w:pPr>
      <w:r>
        <w:rPr>
          <w:lang w:eastAsia="en-US"/>
        </w:rPr>
        <w:t>Albert s</w:t>
      </w:r>
      <w:r w:rsidR="0046142F">
        <w:rPr>
          <w:lang w:eastAsia="en-US"/>
        </w:rPr>
        <w:t>’</w:t>
      </w:r>
      <w:r>
        <w:rPr>
          <w:lang w:eastAsia="en-US"/>
        </w:rPr>
        <w:t>éloigna</w:t>
      </w:r>
      <w:r w:rsidR="0046142F">
        <w:rPr>
          <w:lang w:eastAsia="en-US"/>
        </w:rPr>
        <w:t>.</w:t>
      </w:r>
    </w:p>
    <w:p w14:paraId="7BC8ECC5" w14:textId="57A7CCB5" w:rsidR="0046142F" w:rsidRDefault="0046142F" w:rsidP="0046142F">
      <w:pPr>
        <w:rPr>
          <w:lang w:eastAsia="en-US"/>
        </w:rPr>
      </w:pPr>
      <w:r>
        <w:rPr>
          <w:lang w:eastAsia="en-US"/>
        </w:rPr>
        <w:t>M. </w:t>
      </w:r>
      <w:r w:rsidR="003148C9">
        <w:rPr>
          <w:lang w:eastAsia="en-US"/>
        </w:rPr>
        <w:t>Fargeau haussa les épaules d</w:t>
      </w:r>
      <w:r>
        <w:rPr>
          <w:lang w:eastAsia="en-US"/>
        </w:rPr>
        <w:t>’</w:t>
      </w:r>
      <w:r w:rsidR="003148C9">
        <w:rPr>
          <w:lang w:eastAsia="en-US"/>
        </w:rPr>
        <w:t>abord</w:t>
      </w:r>
      <w:r>
        <w:rPr>
          <w:lang w:eastAsia="en-US"/>
        </w:rPr>
        <w:t xml:space="preserve">, </w:t>
      </w:r>
      <w:r w:rsidR="003148C9">
        <w:rPr>
          <w:lang w:eastAsia="en-US"/>
        </w:rPr>
        <w:t>à l</w:t>
      </w:r>
      <w:r>
        <w:rPr>
          <w:lang w:eastAsia="en-US"/>
        </w:rPr>
        <w:t>’</w:t>
      </w:r>
      <w:r w:rsidR="003148C9">
        <w:rPr>
          <w:lang w:eastAsia="en-US"/>
        </w:rPr>
        <w:t>intention de ce petit niais</w:t>
      </w:r>
      <w:r>
        <w:rPr>
          <w:lang w:eastAsia="en-US"/>
        </w:rPr>
        <w:t xml:space="preserve">, </w:t>
      </w:r>
      <w:r w:rsidR="003148C9">
        <w:rPr>
          <w:lang w:eastAsia="en-US"/>
        </w:rPr>
        <w:t>comme il le qualifiait du haut de sa sagesse</w:t>
      </w:r>
      <w:r>
        <w:rPr>
          <w:lang w:eastAsia="en-US"/>
        </w:rPr>
        <w:t>.</w:t>
      </w:r>
    </w:p>
    <w:p w14:paraId="64D0AEE1" w14:textId="77777777" w:rsidR="0046142F" w:rsidRDefault="003148C9" w:rsidP="0046142F">
      <w:pPr>
        <w:rPr>
          <w:lang w:eastAsia="en-US"/>
        </w:rPr>
      </w:pPr>
      <w:r>
        <w:rPr>
          <w:lang w:eastAsia="en-US"/>
        </w:rPr>
        <w:t>Ensuite il ouvrit doucement la croisée de son cabinet</w:t>
      </w:r>
      <w:r w:rsidR="0046142F">
        <w:rPr>
          <w:lang w:eastAsia="en-US"/>
        </w:rPr>
        <w:t xml:space="preserve">, </w:t>
      </w:r>
      <w:r>
        <w:rPr>
          <w:lang w:eastAsia="en-US"/>
        </w:rPr>
        <w:t>pour voir un peu si cet accord solitaire n</w:t>
      </w:r>
      <w:r w:rsidR="0046142F">
        <w:rPr>
          <w:lang w:eastAsia="en-US"/>
        </w:rPr>
        <w:t>’</w:t>
      </w:r>
      <w:r>
        <w:rPr>
          <w:lang w:eastAsia="en-US"/>
        </w:rPr>
        <w:t>était point un signal</w:t>
      </w:r>
      <w:r w:rsidR="0046142F">
        <w:rPr>
          <w:lang w:eastAsia="en-US"/>
        </w:rPr>
        <w:t>.</w:t>
      </w:r>
    </w:p>
    <w:p w14:paraId="608EE004" w14:textId="663044EA" w:rsidR="003148C9" w:rsidRDefault="003148C9" w:rsidP="0046142F">
      <w:pPr>
        <w:pStyle w:val="Titre2"/>
        <w:rPr>
          <w:lang w:eastAsia="en-US"/>
        </w:rPr>
      </w:pPr>
      <w:bookmarkStart w:id="35" w:name="_Toc233868063"/>
      <w:bookmarkStart w:id="36" w:name="_Toc202196758"/>
      <w:r>
        <w:rPr>
          <w:lang w:eastAsia="en-US"/>
        </w:rPr>
        <w:lastRenderedPageBreak/>
        <w:t>LE RÊVE</w:t>
      </w:r>
      <w:bookmarkEnd w:id="35"/>
      <w:bookmarkEnd w:id="36"/>
      <w:r>
        <w:rPr>
          <w:lang w:eastAsia="en-US"/>
        </w:rPr>
        <w:br/>
      </w:r>
    </w:p>
    <w:p w14:paraId="37E55046" w14:textId="4EE3666F" w:rsidR="0046142F" w:rsidRDefault="0046142F" w:rsidP="0046142F">
      <w:pPr>
        <w:rPr>
          <w:lang w:eastAsia="en-US"/>
        </w:rPr>
      </w:pPr>
      <w:r>
        <w:rPr>
          <w:lang w:eastAsia="en-US"/>
        </w:rPr>
        <w:t>M. </w:t>
      </w:r>
      <w:r w:rsidR="003148C9">
        <w:rPr>
          <w:lang w:eastAsia="en-US"/>
        </w:rPr>
        <w:t>Fargeau ne vit rien mais il entendit la fenêtre de Clémence s</w:t>
      </w:r>
      <w:r>
        <w:rPr>
          <w:lang w:eastAsia="en-US"/>
        </w:rPr>
        <w:t>’</w:t>
      </w:r>
      <w:r w:rsidR="003148C9">
        <w:rPr>
          <w:lang w:eastAsia="en-US"/>
        </w:rPr>
        <w:t>ouvrir</w:t>
      </w:r>
      <w:r>
        <w:rPr>
          <w:lang w:eastAsia="en-US"/>
        </w:rPr>
        <w:t>.</w:t>
      </w:r>
    </w:p>
    <w:p w14:paraId="46A36A3E" w14:textId="446303E7" w:rsidR="0046142F" w:rsidRDefault="0046142F" w:rsidP="0046142F">
      <w:pPr>
        <w:rPr>
          <w:lang w:eastAsia="en-US"/>
        </w:rPr>
      </w:pPr>
      <w:r>
        <w:rPr>
          <w:lang w:eastAsia="en-US"/>
        </w:rPr>
        <w:t>M. </w:t>
      </w:r>
      <w:r w:rsidR="003148C9">
        <w:rPr>
          <w:lang w:eastAsia="en-US"/>
        </w:rPr>
        <w:t>Fargeau roula doucement un fauteuil auprès de sa croisée et attendit</w:t>
      </w:r>
      <w:r>
        <w:rPr>
          <w:lang w:eastAsia="en-US"/>
        </w:rPr>
        <w:t>.</w:t>
      </w:r>
    </w:p>
    <w:p w14:paraId="6B36A4AA" w14:textId="0C5D38CD" w:rsidR="0046142F" w:rsidRDefault="003148C9" w:rsidP="0046142F">
      <w:pPr>
        <w:rPr>
          <w:lang w:eastAsia="en-US"/>
        </w:rPr>
      </w:pPr>
      <w:r>
        <w:rPr>
          <w:lang w:eastAsia="en-US"/>
        </w:rPr>
        <w:t>Le cab</w:t>
      </w:r>
      <w:r>
        <w:t xml:space="preserve">inet de </w:t>
      </w:r>
      <w:r w:rsidR="0046142F">
        <w:rPr>
          <w:lang w:eastAsia="en-US"/>
        </w:rPr>
        <w:t>M. </w:t>
      </w:r>
      <w:r>
        <w:rPr>
          <w:lang w:eastAsia="en-US"/>
        </w:rPr>
        <w:t>Fargeau et la chambre de Clémence donnaient tous deux sur le jardin</w:t>
      </w:r>
      <w:r w:rsidR="0046142F">
        <w:rPr>
          <w:lang w:eastAsia="en-US"/>
        </w:rPr>
        <w:t>.</w:t>
      </w:r>
    </w:p>
    <w:p w14:paraId="0CD7C23E" w14:textId="77777777" w:rsidR="0046142F" w:rsidRDefault="003148C9" w:rsidP="0046142F">
      <w:pPr>
        <w:rPr>
          <w:lang w:eastAsia="en-US"/>
        </w:rPr>
      </w:pPr>
      <w:r>
        <w:rPr>
          <w:lang w:eastAsia="en-US"/>
        </w:rPr>
        <w:t>La chambre de Clémence était située à l</w:t>
      </w:r>
      <w:r w:rsidR="0046142F">
        <w:rPr>
          <w:lang w:eastAsia="en-US"/>
        </w:rPr>
        <w:t>’</w:t>
      </w:r>
      <w:r>
        <w:rPr>
          <w:lang w:eastAsia="en-US"/>
        </w:rPr>
        <w:t>étage supérieur</w:t>
      </w:r>
      <w:r w:rsidR="0046142F">
        <w:rPr>
          <w:lang w:eastAsia="en-US"/>
        </w:rPr>
        <w:t xml:space="preserve">. </w:t>
      </w:r>
      <w:r>
        <w:rPr>
          <w:lang w:eastAsia="en-US"/>
        </w:rPr>
        <w:t>Elle vint s</w:t>
      </w:r>
      <w:r w:rsidR="0046142F">
        <w:rPr>
          <w:lang w:eastAsia="en-US"/>
        </w:rPr>
        <w:t>’</w:t>
      </w:r>
      <w:r>
        <w:rPr>
          <w:lang w:eastAsia="en-US"/>
        </w:rPr>
        <w:t>appuyer à son balcon</w:t>
      </w:r>
      <w:r w:rsidR="0046142F">
        <w:rPr>
          <w:lang w:eastAsia="en-US"/>
        </w:rPr>
        <w:t xml:space="preserve">, </w:t>
      </w:r>
      <w:r>
        <w:rPr>
          <w:lang w:eastAsia="en-US"/>
        </w:rPr>
        <w:t>la belle jeune fille</w:t>
      </w:r>
      <w:r w:rsidR="0046142F">
        <w:rPr>
          <w:lang w:eastAsia="en-US"/>
        </w:rPr>
        <w:t xml:space="preserve">. </w:t>
      </w:r>
      <w:r>
        <w:rPr>
          <w:lang w:eastAsia="en-US"/>
        </w:rPr>
        <w:t>L</w:t>
      </w:r>
      <w:r w:rsidR="0046142F">
        <w:rPr>
          <w:lang w:eastAsia="en-US"/>
        </w:rPr>
        <w:t>’</w:t>
      </w:r>
      <w:r>
        <w:rPr>
          <w:lang w:eastAsia="en-US"/>
        </w:rPr>
        <w:t>accord de piano était bien véritablement un signal</w:t>
      </w:r>
      <w:r w:rsidR="0046142F">
        <w:rPr>
          <w:lang w:eastAsia="en-US"/>
        </w:rPr>
        <w:t>.</w:t>
      </w:r>
    </w:p>
    <w:p w14:paraId="529ED256" w14:textId="77777777" w:rsidR="0046142F" w:rsidRDefault="003148C9" w:rsidP="0046142F">
      <w:pPr>
        <w:rPr>
          <w:lang w:eastAsia="en-US"/>
        </w:rPr>
      </w:pPr>
      <w:r>
        <w:rPr>
          <w:lang w:eastAsia="en-US"/>
        </w:rPr>
        <w:t xml:space="preserve">Mais à </w:t>
      </w:r>
      <w:r>
        <w:t>ce signal personne ne répondit</w:t>
      </w:r>
      <w:r w:rsidR="0046142F">
        <w:rPr>
          <w:lang w:eastAsia="en-US"/>
        </w:rPr>
        <w:t>.</w:t>
      </w:r>
    </w:p>
    <w:p w14:paraId="14459605" w14:textId="77777777" w:rsidR="0046142F" w:rsidRDefault="003148C9" w:rsidP="0046142F">
      <w:pPr>
        <w:rPr>
          <w:lang w:eastAsia="en-US"/>
        </w:rPr>
      </w:pPr>
      <w:r>
        <w:rPr>
          <w:lang w:eastAsia="en-US"/>
        </w:rPr>
        <w:t>Il était tard</w:t>
      </w:r>
      <w:r w:rsidR="0046142F">
        <w:rPr>
          <w:lang w:eastAsia="en-US"/>
        </w:rPr>
        <w:t xml:space="preserve">, </w:t>
      </w:r>
      <w:r>
        <w:rPr>
          <w:lang w:eastAsia="en-US"/>
        </w:rPr>
        <w:t>et nulle lumière ne brillait encore à la façade blanche de la maison de madame de Marans</w:t>
      </w:r>
      <w:r w:rsidR="0046142F">
        <w:rPr>
          <w:lang w:eastAsia="en-US"/>
        </w:rPr>
        <w:t>.</w:t>
      </w:r>
    </w:p>
    <w:p w14:paraId="212E8A46" w14:textId="77777777" w:rsidR="0046142F" w:rsidRDefault="003148C9" w:rsidP="0046142F">
      <w:pPr>
        <w:rPr>
          <w:lang w:eastAsia="en-US"/>
        </w:rPr>
      </w:pPr>
      <w:r>
        <w:rPr>
          <w:lang w:eastAsia="en-US"/>
        </w:rPr>
        <w:t>Clémence était bien pâle</w:t>
      </w:r>
      <w:r w:rsidR="0046142F">
        <w:rPr>
          <w:lang w:eastAsia="en-US"/>
        </w:rPr>
        <w:t xml:space="preserve"> ; </w:t>
      </w:r>
      <w:r>
        <w:rPr>
          <w:lang w:eastAsia="en-US"/>
        </w:rPr>
        <w:t>Clémence pleurait</w:t>
      </w:r>
      <w:r w:rsidR="0046142F">
        <w:rPr>
          <w:lang w:eastAsia="en-US"/>
        </w:rPr>
        <w:t>.</w:t>
      </w:r>
    </w:p>
    <w:p w14:paraId="4866C38F" w14:textId="3DF45556" w:rsidR="0046142F" w:rsidRDefault="003148C9" w:rsidP="0046142F">
      <w:pPr>
        <w:rPr>
          <w:lang w:eastAsia="en-US"/>
        </w:rPr>
      </w:pPr>
      <w:r>
        <w:rPr>
          <w:lang w:eastAsia="en-US"/>
        </w:rPr>
        <w:t>Pourquoi</w:t>
      </w:r>
      <w:r w:rsidR="0046142F">
        <w:rPr>
          <w:lang w:eastAsia="en-US"/>
        </w:rPr>
        <w:t xml:space="preserve"> ? </w:t>
      </w:r>
      <w:r>
        <w:rPr>
          <w:lang w:eastAsia="en-US"/>
        </w:rPr>
        <w:t>Elle n</w:t>
      </w:r>
      <w:r w:rsidR="0046142F">
        <w:rPr>
          <w:lang w:eastAsia="en-US"/>
        </w:rPr>
        <w:t>’</w:t>
      </w:r>
      <w:r>
        <w:rPr>
          <w:lang w:eastAsia="en-US"/>
        </w:rPr>
        <w:t>avait cependant pas entendu la conversation de son p</w:t>
      </w:r>
      <w:r>
        <w:t xml:space="preserve">ère et de </w:t>
      </w:r>
      <w:r w:rsidR="0046142F">
        <w:rPr>
          <w:lang w:eastAsia="en-US"/>
        </w:rPr>
        <w:t>M. </w:t>
      </w:r>
      <w:r>
        <w:rPr>
          <w:lang w:eastAsia="en-US"/>
        </w:rPr>
        <w:t>Albert</w:t>
      </w:r>
      <w:r w:rsidR="0046142F">
        <w:rPr>
          <w:lang w:eastAsia="en-US"/>
        </w:rPr>
        <w:t xml:space="preserve">, </w:t>
      </w:r>
      <w:r>
        <w:rPr>
          <w:lang w:eastAsia="en-US"/>
        </w:rPr>
        <w:t>le secrétaire</w:t>
      </w:r>
      <w:r w:rsidR="0046142F">
        <w:rPr>
          <w:lang w:eastAsia="en-US"/>
        </w:rPr>
        <w:t>.</w:t>
      </w:r>
    </w:p>
    <w:p w14:paraId="3FC968D3" w14:textId="77777777" w:rsidR="0046142F" w:rsidRDefault="003148C9" w:rsidP="0046142F">
      <w:pPr>
        <w:rPr>
          <w:lang w:eastAsia="en-US"/>
        </w:rPr>
      </w:pPr>
      <w:r>
        <w:rPr>
          <w:lang w:eastAsia="en-US"/>
        </w:rPr>
        <w:t>Elle ne savait pas qu</w:t>
      </w:r>
      <w:r w:rsidR="0046142F">
        <w:rPr>
          <w:lang w:eastAsia="en-US"/>
        </w:rPr>
        <w:t>’</w:t>
      </w:r>
      <w:r>
        <w:rPr>
          <w:lang w:eastAsia="en-US"/>
        </w:rPr>
        <w:t>on avait voulu la vendre</w:t>
      </w:r>
      <w:r w:rsidR="0046142F">
        <w:rPr>
          <w:lang w:eastAsia="en-US"/>
        </w:rPr>
        <w:t>.</w:t>
      </w:r>
    </w:p>
    <w:p w14:paraId="71A62317" w14:textId="77777777" w:rsidR="0046142F" w:rsidRDefault="003148C9" w:rsidP="0046142F">
      <w:pPr>
        <w:rPr>
          <w:lang w:eastAsia="en-US"/>
        </w:rPr>
      </w:pPr>
      <w:r>
        <w:rPr>
          <w:lang w:eastAsia="en-US"/>
        </w:rPr>
        <w:t>Elle pleurait</w:t>
      </w:r>
      <w:r w:rsidR="0046142F">
        <w:rPr>
          <w:lang w:eastAsia="en-US"/>
        </w:rPr>
        <w:t xml:space="preserve">, </w:t>
      </w:r>
      <w:r>
        <w:rPr>
          <w:lang w:eastAsia="en-US"/>
        </w:rPr>
        <w:t>la tête entre ses mains</w:t>
      </w:r>
      <w:r w:rsidR="0046142F">
        <w:rPr>
          <w:lang w:eastAsia="en-US"/>
        </w:rPr>
        <w:t xml:space="preserve">, </w:t>
      </w:r>
      <w:r>
        <w:rPr>
          <w:lang w:eastAsia="en-US"/>
        </w:rPr>
        <w:t>interrogeant de loin cette façade blanche et muette où la lune dessinait les feuillages tremblants</w:t>
      </w:r>
      <w:r w:rsidR="0046142F">
        <w:rPr>
          <w:lang w:eastAsia="en-US"/>
        </w:rPr>
        <w:t>.</w:t>
      </w:r>
    </w:p>
    <w:p w14:paraId="613C0586" w14:textId="275C6865" w:rsidR="0046142F" w:rsidRDefault="003148C9" w:rsidP="0046142F">
      <w:pPr>
        <w:rPr>
          <w:lang w:eastAsia="en-US"/>
        </w:rPr>
      </w:pPr>
      <w:r>
        <w:rPr>
          <w:lang w:eastAsia="en-US"/>
        </w:rPr>
        <w:t>C</w:t>
      </w:r>
      <w:r w:rsidR="0046142F">
        <w:rPr>
          <w:lang w:eastAsia="en-US"/>
        </w:rPr>
        <w:t>’</w:t>
      </w:r>
      <w:r>
        <w:rPr>
          <w:lang w:eastAsia="en-US"/>
        </w:rPr>
        <w:t>était une chambre triste</w:t>
      </w:r>
      <w:r w:rsidR="0046142F">
        <w:rPr>
          <w:lang w:eastAsia="en-US"/>
        </w:rPr>
        <w:t xml:space="preserve">, </w:t>
      </w:r>
      <w:r>
        <w:rPr>
          <w:lang w:eastAsia="en-US"/>
        </w:rPr>
        <w:t>malgré son riche ameublement</w:t>
      </w:r>
      <w:r w:rsidR="0046142F">
        <w:rPr>
          <w:lang w:eastAsia="en-US"/>
        </w:rPr>
        <w:t xml:space="preserve">, </w:t>
      </w:r>
      <w:r w:rsidR="006C2AE1">
        <w:rPr>
          <w:lang w:eastAsia="en-US"/>
        </w:rPr>
        <w:t>—</w:t>
      </w:r>
      <w:r w:rsidR="0046142F">
        <w:rPr>
          <w:lang w:eastAsia="en-US"/>
        </w:rPr>
        <w:t xml:space="preserve"> </w:t>
      </w:r>
      <w:r>
        <w:rPr>
          <w:lang w:eastAsia="en-US"/>
        </w:rPr>
        <w:t>une grande pièce avec des tentures de velours sombre</w:t>
      </w:r>
      <w:r w:rsidR="0046142F">
        <w:rPr>
          <w:lang w:eastAsia="en-US"/>
        </w:rPr>
        <w:t xml:space="preserve">, </w:t>
      </w:r>
      <w:r>
        <w:rPr>
          <w:lang w:eastAsia="en-US"/>
        </w:rPr>
        <w:t>éclairée par une seule lampe que coiffait un verre dépoli</w:t>
      </w:r>
      <w:r w:rsidR="0046142F">
        <w:rPr>
          <w:lang w:eastAsia="en-US"/>
        </w:rPr>
        <w:t>.</w:t>
      </w:r>
    </w:p>
    <w:p w14:paraId="407D91F9" w14:textId="77777777" w:rsidR="0046142F" w:rsidRDefault="003148C9" w:rsidP="0046142F">
      <w:pPr>
        <w:rPr>
          <w:lang w:eastAsia="en-US"/>
        </w:rPr>
      </w:pPr>
      <w:r>
        <w:rPr>
          <w:lang w:eastAsia="en-US"/>
        </w:rPr>
        <w:lastRenderedPageBreak/>
        <w:t>Il y avait une grande alcôve</w:t>
      </w:r>
      <w:r w:rsidR="0046142F">
        <w:rPr>
          <w:lang w:eastAsia="en-US"/>
        </w:rPr>
        <w:t xml:space="preserve">. </w:t>
      </w:r>
      <w:r>
        <w:rPr>
          <w:lang w:eastAsia="en-US"/>
        </w:rPr>
        <w:t>Dans l</w:t>
      </w:r>
      <w:r w:rsidR="0046142F">
        <w:rPr>
          <w:lang w:eastAsia="en-US"/>
        </w:rPr>
        <w:t>’</w:t>
      </w:r>
      <w:r>
        <w:rPr>
          <w:lang w:eastAsia="en-US"/>
        </w:rPr>
        <w:t>alcôve un lit</w:t>
      </w:r>
      <w:r w:rsidR="0046142F">
        <w:rPr>
          <w:lang w:eastAsia="en-US"/>
        </w:rPr>
        <w:t xml:space="preserve">. </w:t>
      </w:r>
      <w:r>
        <w:rPr>
          <w:lang w:eastAsia="en-US"/>
        </w:rPr>
        <w:t>Sur le lit un homme couché</w:t>
      </w:r>
      <w:r w:rsidR="0046142F">
        <w:rPr>
          <w:lang w:eastAsia="en-US"/>
        </w:rPr>
        <w:t>.</w:t>
      </w:r>
    </w:p>
    <w:p w14:paraId="75C69E0B" w14:textId="77777777" w:rsidR="0046142F" w:rsidRDefault="003148C9" w:rsidP="0046142F">
      <w:pPr>
        <w:rPr>
          <w:lang w:eastAsia="en-US"/>
        </w:rPr>
      </w:pPr>
      <w:r>
        <w:rPr>
          <w:lang w:eastAsia="en-US"/>
        </w:rPr>
        <w:t>Cet homme était parfaitement immobile</w:t>
      </w:r>
      <w:r w:rsidR="0046142F">
        <w:rPr>
          <w:lang w:eastAsia="en-US"/>
        </w:rPr>
        <w:t xml:space="preserve">, </w:t>
      </w:r>
      <w:r>
        <w:rPr>
          <w:lang w:eastAsia="en-US"/>
        </w:rPr>
        <w:t>étendu sur le dos</w:t>
      </w:r>
      <w:r w:rsidR="0046142F">
        <w:rPr>
          <w:lang w:eastAsia="en-US"/>
        </w:rPr>
        <w:t xml:space="preserve">, </w:t>
      </w:r>
      <w:r>
        <w:rPr>
          <w:lang w:eastAsia="en-US"/>
        </w:rPr>
        <w:t>les bras en croix</w:t>
      </w:r>
      <w:r w:rsidR="0046142F">
        <w:rPr>
          <w:lang w:eastAsia="en-US"/>
        </w:rPr>
        <w:t xml:space="preserve">, </w:t>
      </w:r>
      <w:r>
        <w:rPr>
          <w:lang w:eastAsia="en-US"/>
        </w:rPr>
        <w:t>collés à sa poitrine</w:t>
      </w:r>
      <w:r w:rsidR="0046142F">
        <w:rPr>
          <w:lang w:eastAsia="en-US"/>
        </w:rPr>
        <w:t>.</w:t>
      </w:r>
    </w:p>
    <w:p w14:paraId="18B9FCD4" w14:textId="77777777" w:rsidR="0046142F" w:rsidRDefault="003148C9" w:rsidP="0046142F">
      <w:pPr>
        <w:rPr>
          <w:lang w:eastAsia="en-US"/>
        </w:rPr>
      </w:pPr>
      <w:r>
        <w:rPr>
          <w:lang w:eastAsia="en-US"/>
        </w:rPr>
        <w:t>Son front</w:t>
      </w:r>
      <w:r w:rsidR="0046142F">
        <w:rPr>
          <w:lang w:eastAsia="en-US"/>
        </w:rPr>
        <w:t xml:space="preserve">, </w:t>
      </w:r>
      <w:r>
        <w:rPr>
          <w:lang w:eastAsia="en-US"/>
        </w:rPr>
        <w:t>ses yeux et toute la partie supérieure de son visage se cachaient sous un épais bandeau</w:t>
      </w:r>
      <w:r w:rsidR="0046142F">
        <w:rPr>
          <w:lang w:eastAsia="en-US"/>
        </w:rPr>
        <w:t>.</w:t>
      </w:r>
    </w:p>
    <w:p w14:paraId="5177C3F4" w14:textId="77777777" w:rsidR="0046142F" w:rsidRDefault="003148C9" w:rsidP="0046142F">
      <w:pPr>
        <w:rPr>
          <w:lang w:eastAsia="en-US"/>
        </w:rPr>
      </w:pPr>
      <w:r>
        <w:rPr>
          <w:lang w:eastAsia="en-US"/>
        </w:rPr>
        <w:t xml:space="preserve">Il avait nom Raymond </w:t>
      </w:r>
      <w:proofErr w:type="spellStart"/>
      <w:r>
        <w:rPr>
          <w:lang w:eastAsia="en-US"/>
        </w:rPr>
        <w:t>Lointier</w:t>
      </w:r>
      <w:proofErr w:type="spellEnd"/>
      <w:r w:rsidR="0046142F">
        <w:rPr>
          <w:lang w:eastAsia="en-US"/>
        </w:rPr>
        <w:t>.</w:t>
      </w:r>
    </w:p>
    <w:p w14:paraId="314F3789" w14:textId="348E85A7" w:rsidR="0046142F" w:rsidRDefault="003148C9" w:rsidP="0046142F">
      <w:pPr>
        <w:rPr>
          <w:lang w:eastAsia="en-US"/>
        </w:rPr>
      </w:pPr>
      <w:r>
        <w:rPr>
          <w:lang w:eastAsia="en-US"/>
        </w:rPr>
        <w:t>C</w:t>
      </w:r>
      <w:r w:rsidR="0046142F">
        <w:rPr>
          <w:lang w:eastAsia="en-US"/>
        </w:rPr>
        <w:t>’</w:t>
      </w:r>
      <w:r>
        <w:rPr>
          <w:lang w:eastAsia="en-US"/>
        </w:rPr>
        <w:t>était l</w:t>
      </w:r>
      <w:r w:rsidR="0046142F">
        <w:rPr>
          <w:lang w:eastAsia="en-US"/>
        </w:rPr>
        <w:t>’</w:t>
      </w:r>
      <w:r>
        <w:rPr>
          <w:lang w:eastAsia="en-US"/>
        </w:rPr>
        <w:t xml:space="preserve">homme qui avait donné asile à </w:t>
      </w:r>
      <w:r w:rsidR="0046142F">
        <w:rPr>
          <w:lang w:eastAsia="en-US"/>
        </w:rPr>
        <w:t>M. </w:t>
      </w:r>
      <w:r>
        <w:rPr>
          <w:lang w:eastAsia="en-US"/>
        </w:rPr>
        <w:t>Fargeau devenu pauvre comme Job</w:t>
      </w:r>
      <w:r w:rsidR="0046142F">
        <w:rPr>
          <w:lang w:eastAsia="en-US"/>
        </w:rPr>
        <w:t xml:space="preserve">, </w:t>
      </w:r>
      <w:r>
        <w:rPr>
          <w:lang w:eastAsia="en-US"/>
        </w:rPr>
        <w:t>l</w:t>
      </w:r>
      <w:r w:rsidR="0046142F">
        <w:rPr>
          <w:lang w:eastAsia="en-US"/>
        </w:rPr>
        <w:t>’</w:t>
      </w:r>
      <w:r>
        <w:rPr>
          <w:lang w:eastAsia="en-US"/>
        </w:rPr>
        <w:t>homme qui lui avait permis de prendre son nom et de l</w:t>
      </w:r>
      <w:r w:rsidR="0046142F">
        <w:rPr>
          <w:lang w:eastAsia="en-US"/>
        </w:rPr>
        <w:t>’</w:t>
      </w:r>
      <w:r>
        <w:rPr>
          <w:lang w:eastAsia="en-US"/>
        </w:rPr>
        <w:t>appeler son frère</w:t>
      </w:r>
      <w:r w:rsidR="0046142F">
        <w:rPr>
          <w:lang w:eastAsia="en-US"/>
        </w:rPr>
        <w:t>.</w:t>
      </w:r>
    </w:p>
    <w:p w14:paraId="275D9400" w14:textId="4B5FFABF" w:rsidR="0046142F" w:rsidRDefault="0046142F" w:rsidP="0046142F">
      <w:pPr>
        <w:rPr>
          <w:lang w:eastAsia="en-US"/>
        </w:rPr>
      </w:pPr>
      <w:r>
        <w:rPr>
          <w:lang w:eastAsia="en-US"/>
        </w:rPr>
        <w:t>M. </w:t>
      </w:r>
      <w:r w:rsidR="003148C9">
        <w:rPr>
          <w:lang w:eastAsia="en-US"/>
        </w:rPr>
        <w:t>Albert s</w:t>
      </w:r>
      <w:r>
        <w:rPr>
          <w:lang w:eastAsia="en-US"/>
        </w:rPr>
        <w:t>’</w:t>
      </w:r>
      <w:r w:rsidR="003148C9">
        <w:rPr>
          <w:lang w:eastAsia="en-US"/>
        </w:rPr>
        <w:t>asseyait au chevet du lit</w:t>
      </w:r>
      <w:r>
        <w:rPr>
          <w:lang w:eastAsia="en-US"/>
        </w:rPr>
        <w:t>.</w:t>
      </w:r>
    </w:p>
    <w:p w14:paraId="3E4FFADE" w14:textId="53C18A4F"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 xml:space="preserve">ai dormi dit </w:t>
      </w:r>
      <w:r>
        <w:rPr>
          <w:lang w:eastAsia="en-US"/>
        </w:rPr>
        <w:t>M. </w:t>
      </w:r>
      <w:r w:rsidR="003148C9">
        <w:rPr>
          <w:lang w:eastAsia="en-US"/>
        </w:rPr>
        <w:t>Raymond dont la voix était douce et toute pleine de bonté</w:t>
      </w:r>
      <w:r>
        <w:rPr>
          <w:lang w:eastAsia="en-US"/>
        </w:rPr>
        <w:t xml:space="preserve">, </w:t>
      </w:r>
      <w:r w:rsidR="006C2AE1">
        <w:rPr>
          <w:lang w:eastAsia="en-US"/>
        </w:rPr>
        <w:t>—</w:t>
      </w:r>
      <w:r>
        <w:rPr>
          <w:lang w:eastAsia="en-US"/>
        </w:rPr>
        <w:t xml:space="preserve"> </w:t>
      </w:r>
      <w:r w:rsidR="003148C9">
        <w:rPr>
          <w:lang w:eastAsia="en-US"/>
        </w:rPr>
        <w:t>quelle heure est-il</w:t>
      </w:r>
      <w:r>
        <w:rPr>
          <w:lang w:eastAsia="en-US"/>
        </w:rPr>
        <w:t> ?</w:t>
      </w:r>
    </w:p>
    <w:p w14:paraId="535B29F1" w14:textId="77777777" w:rsidR="0046142F" w:rsidRDefault="0046142F" w:rsidP="0046142F">
      <w:pPr>
        <w:rPr>
          <w:lang w:eastAsia="en-US"/>
        </w:rPr>
      </w:pPr>
      <w:r>
        <w:rPr>
          <w:lang w:eastAsia="en-US"/>
        </w:rPr>
        <w:t>— </w:t>
      </w:r>
      <w:r w:rsidR="003148C9">
        <w:rPr>
          <w:lang w:eastAsia="en-US"/>
        </w:rPr>
        <w:t>Dix heures et demie</w:t>
      </w:r>
      <w:r>
        <w:rPr>
          <w:lang w:eastAsia="en-US"/>
        </w:rPr>
        <w:t xml:space="preserve">, </w:t>
      </w:r>
      <w:r w:rsidR="003148C9">
        <w:rPr>
          <w:lang w:eastAsia="en-US"/>
        </w:rPr>
        <w:t>répondit Albert</w:t>
      </w:r>
      <w:r>
        <w:rPr>
          <w:lang w:eastAsia="en-US"/>
        </w:rPr>
        <w:t>.</w:t>
      </w:r>
    </w:p>
    <w:p w14:paraId="17EBF40E" w14:textId="77777777" w:rsidR="0046142F" w:rsidRDefault="0046142F" w:rsidP="0046142F">
      <w:pPr>
        <w:rPr>
          <w:lang w:eastAsia="en-US"/>
        </w:rPr>
      </w:pPr>
      <w:r>
        <w:rPr>
          <w:lang w:eastAsia="en-US"/>
        </w:rPr>
        <w:t>— </w:t>
      </w:r>
      <w:r w:rsidR="003148C9">
        <w:rPr>
          <w:lang w:eastAsia="en-US"/>
        </w:rPr>
        <w:t>La nuit sera longue</w:t>
      </w:r>
      <w:r>
        <w:rPr>
          <w:lang w:eastAsia="en-US"/>
        </w:rPr>
        <w:t xml:space="preserve">… </w:t>
      </w:r>
      <w:r w:rsidR="003148C9">
        <w:rPr>
          <w:lang w:eastAsia="en-US"/>
        </w:rPr>
        <w:t>Gabriel m</w:t>
      </w:r>
      <w:r>
        <w:rPr>
          <w:lang w:eastAsia="en-US"/>
        </w:rPr>
        <w:t>’</w:t>
      </w:r>
      <w:r w:rsidR="003148C9">
        <w:rPr>
          <w:lang w:eastAsia="en-US"/>
        </w:rPr>
        <w:t>a défendu de remuer</w:t>
      </w:r>
      <w:r>
        <w:rPr>
          <w:lang w:eastAsia="en-US"/>
        </w:rPr>
        <w:t xml:space="preserve">… </w:t>
      </w:r>
      <w:r w:rsidR="003148C9">
        <w:rPr>
          <w:lang w:eastAsia="en-US"/>
        </w:rPr>
        <w:t>Je voudrais qu</w:t>
      </w:r>
      <w:r>
        <w:rPr>
          <w:lang w:eastAsia="en-US"/>
        </w:rPr>
        <w:t>’</w:t>
      </w:r>
      <w:r w:rsidR="003148C9">
        <w:rPr>
          <w:lang w:eastAsia="en-US"/>
        </w:rPr>
        <w:t>il pût revenir ce soir</w:t>
      </w:r>
      <w:r>
        <w:rPr>
          <w:lang w:eastAsia="en-US"/>
        </w:rPr>
        <w:t>.</w:t>
      </w:r>
    </w:p>
    <w:p w14:paraId="297612E2" w14:textId="77777777" w:rsidR="0046142F" w:rsidRDefault="0046142F" w:rsidP="0046142F">
      <w:pPr>
        <w:rPr>
          <w:lang w:eastAsia="en-US"/>
        </w:rPr>
      </w:pPr>
      <w:r>
        <w:rPr>
          <w:lang w:eastAsia="en-US"/>
        </w:rPr>
        <w:t>— </w:t>
      </w:r>
      <w:r w:rsidR="003148C9">
        <w:rPr>
          <w:lang w:eastAsia="en-US"/>
        </w:rPr>
        <w:t>Souffrez-vous davantage</w:t>
      </w:r>
      <w:r>
        <w:rPr>
          <w:lang w:eastAsia="en-US"/>
        </w:rPr>
        <w:t xml:space="preserve"> ? </w:t>
      </w:r>
      <w:r w:rsidR="003148C9">
        <w:rPr>
          <w:lang w:eastAsia="en-US"/>
        </w:rPr>
        <w:t>demanda le secrétaire avec un respect affectueux</w:t>
      </w:r>
      <w:r>
        <w:rPr>
          <w:lang w:eastAsia="en-US"/>
        </w:rPr>
        <w:t>.</w:t>
      </w:r>
    </w:p>
    <w:p w14:paraId="0DED7348"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mon Dieu</w:t>
      </w:r>
      <w:r>
        <w:rPr>
          <w:lang w:eastAsia="en-US"/>
        </w:rPr>
        <w:t xml:space="preserve">, </w:t>
      </w:r>
      <w:r w:rsidR="003148C9">
        <w:rPr>
          <w:lang w:eastAsia="en-US"/>
        </w:rPr>
        <w:t>non</w:t>
      </w:r>
      <w:r>
        <w:rPr>
          <w:lang w:eastAsia="en-US"/>
        </w:rPr>
        <w:t xml:space="preserve">… </w:t>
      </w:r>
      <w:r w:rsidR="003148C9">
        <w:rPr>
          <w:lang w:eastAsia="en-US"/>
        </w:rPr>
        <w:t>mais ma tête nage comme si l</w:t>
      </w:r>
      <w:r>
        <w:rPr>
          <w:lang w:eastAsia="en-US"/>
        </w:rPr>
        <w:t>’</w:t>
      </w:r>
      <w:r w:rsidR="003148C9">
        <w:rPr>
          <w:lang w:eastAsia="en-US"/>
        </w:rPr>
        <w:t>air qui nous entoure était aussi épais que l</w:t>
      </w:r>
      <w:r>
        <w:rPr>
          <w:lang w:eastAsia="en-US"/>
        </w:rPr>
        <w:t>’</w:t>
      </w:r>
      <w:r w:rsidR="003148C9">
        <w:rPr>
          <w:lang w:eastAsia="en-US"/>
        </w:rPr>
        <w:t>eau d</w:t>
      </w:r>
      <w:r>
        <w:rPr>
          <w:lang w:eastAsia="en-US"/>
        </w:rPr>
        <w:t>’</w:t>
      </w:r>
      <w:r w:rsidR="003148C9">
        <w:rPr>
          <w:lang w:eastAsia="en-US"/>
        </w:rPr>
        <w:t>un fleuve</w:t>
      </w:r>
      <w:r>
        <w:rPr>
          <w:lang w:eastAsia="en-US"/>
        </w:rPr>
        <w:t xml:space="preserve">… </w:t>
      </w:r>
      <w:r w:rsidR="003148C9">
        <w:rPr>
          <w:lang w:eastAsia="en-US"/>
        </w:rPr>
        <w:t>Je rêve éveillé</w:t>
      </w:r>
      <w:r>
        <w:rPr>
          <w:lang w:eastAsia="en-US"/>
        </w:rPr>
        <w:t xml:space="preserve">… </w:t>
      </w:r>
      <w:r w:rsidR="003148C9">
        <w:rPr>
          <w:lang w:eastAsia="en-US"/>
        </w:rPr>
        <w:t>Tu n</w:t>
      </w:r>
      <w:r>
        <w:rPr>
          <w:lang w:eastAsia="en-US"/>
        </w:rPr>
        <w:t>’</w:t>
      </w:r>
      <w:r w:rsidR="003148C9">
        <w:rPr>
          <w:lang w:eastAsia="en-US"/>
        </w:rPr>
        <w:t>as pas de confiance en Gabriel</w:t>
      </w:r>
      <w:r>
        <w:rPr>
          <w:lang w:eastAsia="en-US"/>
        </w:rPr>
        <w:t xml:space="preserve">, </w:t>
      </w:r>
      <w:r w:rsidR="003148C9">
        <w:rPr>
          <w:lang w:eastAsia="en-US"/>
        </w:rPr>
        <w:t>toi</w:t>
      </w:r>
      <w:r>
        <w:rPr>
          <w:lang w:eastAsia="en-US"/>
        </w:rPr>
        <w:t xml:space="preserve">, </w:t>
      </w:r>
      <w:r w:rsidR="003148C9">
        <w:rPr>
          <w:lang w:eastAsia="en-US"/>
        </w:rPr>
        <w:t>Albert</w:t>
      </w:r>
      <w:r>
        <w:rPr>
          <w:lang w:eastAsia="en-US"/>
        </w:rPr>
        <w:t> ?</w:t>
      </w:r>
    </w:p>
    <w:p w14:paraId="7C0A3012" w14:textId="77777777" w:rsidR="0046142F" w:rsidRDefault="0046142F" w:rsidP="0046142F">
      <w:pPr>
        <w:rPr>
          <w:lang w:eastAsia="en-US"/>
        </w:rPr>
      </w:pPr>
      <w:r>
        <w:rPr>
          <w:lang w:eastAsia="en-US"/>
        </w:rPr>
        <w:t>— </w:t>
      </w:r>
      <w:r w:rsidR="003148C9">
        <w:rPr>
          <w:lang w:eastAsia="en-US"/>
        </w:rPr>
        <w:t>Il est si jeune</w:t>
      </w:r>
      <w:r>
        <w:rPr>
          <w:lang w:eastAsia="en-US"/>
        </w:rPr>
        <w:t xml:space="preserve"> !… </w:t>
      </w:r>
      <w:r w:rsidR="003148C9">
        <w:rPr>
          <w:lang w:eastAsia="en-US"/>
        </w:rPr>
        <w:t>et si</w:t>
      </w:r>
      <w:r>
        <w:rPr>
          <w:lang w:eastAsia="en-US"/>
        </w:rPr>
        <w:t>…</w:t>
      </w:r>
    </w:p>
    <w:p w14:paraId="7A040F72" w14:textId="77777777" w:rsidR="0046142F" w:rsidRDefault="0046142F" w:rsidP="0046142F">
      <w:pPr>
        <w:rPr>
          <w:lang w:eastAsia="en-US"/>
        </w:rPr>
      </w:pPr>
      <w:r>
        <w:rPr>
          <w:lang w:eastAsia="en-US"/>
        </w:rPr>
        <w:t>— </w:t>
      </w:r>
      <w:r w:rsidR="003148C9">
        <w:rPr>
          <w:lang w:eastAsia="en-US"/>
        </w:rPr>
        <w:t>Et si joueur</w:t>
      </w:r>
      <w:r>
        <w:rPr>
          <w:lang w:eastAsia="en-US"/>
        </w:rPr>
        <w:t xml:space="preserve">, </w:t>
      </w:r>
      <w:r w:rsidR="003148C9">
        <w:rPr>
          <w:lang w:eastAsia="en-US"/>
        </w:rPr>
        <w:t>n</w:t>
      </w:r>
      <w:r>
        <w:rPr>
          <w:lang w:eastAsia="en-US"/>
        </w:rPr>
        <w:t>’</w:t>
      </w:r>
      <w:r w:rsidR="003148C9">
        <w:rPr>
          <w:lang w:eastAsia="en-US"/>
        </w:rPr>
        <w:t>est-ce pas</w:t>
      </w:r>
      <w:r>
        <w:rPr>
          <w:lang w:eastAsia="en-US"/>
        </w:rPr>
        <w:t xml:space="preserve"> ?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et si fou</w:t>
      </w:r>
      <w:r>
        <w:rPr>
          <w:lang w:eastAsia="en-US"/>
        </w:rPr>
        <w:t xml:space="preserve"> !… </w:t>
      </w:r>
      <w:r w:rsidR="003148C9">
        <w:rPr>
          <w:lang w:eastAsia="en-US"/>
        </w:rPr>
        <w:t>Mais je l</w:t>
      </w:r>
      <w:r>
        <w:rPr>
          <w:lang w:eastAsia="en-US"/>
        </w:rPr>
        <w:t>’</w:t>
      </w:r>
      <w:r w:rsidR="003148C9">
        <w:rPr>
          <w:lang w:eastAsia="en-US"/>
        </w:rPr>
        <w:t>aime</w:t>
      </w:r>
      <w:r>
        <w:rPr>
          <w:lang w:eastAsia="en-US"/>
        </w:rPr>
        <w:t xml:space="preserve">, </w:t>
      </w:r>
      <w:r w:rsidR="003148C9">
        <w:rPr>
          <w:lang w:eastAsia="en-US"/>
        </w:rPr>
        <w:t>moi</w:t>
      </w:r>
      <w:r>
        <w:rPr>
          <w:lang w:eastAsia="en-US"/>
        </w:rPr>
        <w:t xml:space="preserve">… </w:t>
      </w:r>
      <w:r w:rsidR="003148C9">
        <w:rPr>
          <w:lang w:eastAsia="en-US"/>
        </w:rPr>
        <w:t>et puis c</w:t>
      </w:r>
      <w:r>
        <w:rPr>
          <w:lang w:eastAsia="en-US"/>
        </w:rPr>
        <w:t>’</w:t>
      </w:r>
      <w:r w:rsidR="003148C9">
        <w:rPr>
          <w:lang w:eastAsia="en-US"/>
        </w:rPr>
        <w:t>est l</w:t>
      </w:r>
      <w:r>
        <w:rPr>
          <w:lang w:eastAsia="en-US"/>
        </w:rPr>
        <w:t>’</w:t>
      </w:r>
      <w:r w:rsidR="003148C9">
        <w:rPr>
          <w:lang w:eastAsia="en-US"/>
        </w:rPr>
        <w:t>élève favori de Van-</w:t>
      </w:r>
      <w:proofErr w:type="spellStart"/>
      <w:r w:rsidR="003148C9">
        <w:rPr>
          <w:lang w:eastAsia="en-US"/>
        </w:rPr>
        <w:t>Eyde</w:t>
      </w:r>
      <w:proofErr w:type="spellEnd"/>
      <w:r>
        <w:rPr>
          <w:lang w:eastAsia="en-US"/>
        </w:rPr>
        <w:t xml:space="preserve">… </w:t>
      </w:r>
      <w:r w:rsidR="003148C9">
        <w:rPr>
          <w:lang w:eastAsia="en-US"/>
        </w:rPr>
        <w:t>J</w:t>
      </w:r>
      <w:r>
        <w:rPr>
          <w:lang w:eastAsia="en-US"/>
        </w:rPr>
        <w:t>’</w:t>
      </w:r>
      <w:r w:rsidR="003148C9">
        <w:rPr>
          <w:lang w:eastAsia="en-US"/>
        </w:rPr>
        <w:t>ai la ferme croyance qu</w:t>
      </w:r>
      <w:r>
        <w:rPr>
          <w:lang w:eastAsia="en-US"/>
        </w:rPr>
        <w:t>’</w:t>
      </w:r>
      <w:r w:rsidR="003148C9">
        <w:rPr>
          <w:lang w:eastAsia="en-US"/>
        </w:rPr>
        <w:t>il me guérira</w:t>
      </w:r>
      <w:r>
        <w:rPr>
          <w:lang w:eastAsia="en-US"/>
        </w:rPr>
        <w:t>.</w:t>
      </w:r>
    </w:p>
    <w:p w14:paraId="67426049" w14:textId="77777777" w:rsidR="0046142F" w:rsidRDefault="0046142F" w:rsidP="0046142F">
      <w:pPr>
        <w:rPr>
          <w:lang w:eastAsia="en-US"/>
        </w:rPr>
      </w:pPr>
      <w:r>
        <w:rPr>
          <w:lang w:eastAsia="en-US"/>
        </w:rPr>
        <w:lastRenderedPageBreak/>
        <w:t>— </w:t>
      </w:r>
      <w:r w:rsidR="003148C9">
        <w:rPr>
          <w:lang w:eastAsia="en-US"/>
        </w:rPr>
        <w:t>Dieu le veuille</w:t>
      </w:r>
      <w:r>
        <w:rPr>
          <w:lang w:eastAsia="en-US"/>
        </w:rPr>
        <w:t xml:space="preserve"> ! </w:t>
      </w:r>
      <w:r w:rsidR="003148C9">
        <w:rPr>
          <w:lang w:eastAsia="en-US"/>
        </w:rPr>
        <w:t>dit Albert du fond du cœur</w:t>
      </w:r>
      <w:r>
        <w:rPr>
          <w:lang w:eastAsia="en-US"/>
        </w:rPr>
        <w:t>.</w:t>
      </w:r>
    </w:p>
    <w:p w14:paraId="34193F26" w14:textId="77777777" w:rsidR="0046142F" w:rsidRDefault="003148C9" w:rsidP="0046142F">
      <w:pPr>
        <w:rPr>
          <w:lang w:eastAsia="en-US"/>
        </w:rPr>
      </w:pPr>
      <w:r>
        <w:rPr>
          <w:lang w:eastAsia="en-US"/>
        </w:rPr>
        <w:t>Il y eut un silence</w:t>
      </w:r>
      <w:r w:rsidR="0046142F">
        <w:rPr>
          <w:lang w:eastAsia="en-US"/>
        </w:rPr>
        <w:t>.</w:t>
      </w:r>
    </w:p>
    <w:p w14:paraId="3B2D6065" w14:textId="3CF07D30" w:rsidR="0046142F" w:rsidRDefault="0046142F" w:rsidP="0046142F">
      <w:pPr>
        <w:rPr>
          <w:lang w:eastAsia="en-US"/>
        </w:rPr>
      </w:pPr>
      <w:r>
        <w:rPr>
          <w:lang w:eastAsia="en-US"/>
        </w:rPr>
        <w:t>— </w:t>
      </w:r>
      <w:r w:rsidR="003148C9">
        <w:rPr>
          <w:lang w:eastAsia="en-US"/>
        </w:rPr>
        <w:t>Causer me fatigue</w:t>
      </w:r>
      <w:r>
        <w:rPr>
          <w:lang w:eastAsia="en-US"/>
        </w:rPr>
        <w:t xml:space="preserve">, </w:t>
      </w:r>
      <w:r w:rsidR="003148C9">
        <w:rPr>
          <w:lang w:eastAsia="en-US"/>
        </w:rPr>
        <w:t>reprit le malade</w:t>
      </w:r>
      <w:r>
        <w:rPr>
          <w:lang w:eastAsia="en-US"/>
        </w:rPr>
        <w:t xml:space="preserve">, </w:t>
      </w:r>
      <w:r w:rsidR="006C2AE1">
        <w:rPr>
          <w:lang w:eastAsia="en-US"/>
        </w:rPr>
        <w:t>—</w:t>
      </w:r>
      <w:r>
        <w:rPr>
          <w:lang w:eastAsia="en-US"/>
        </w:rPr>
        <w:t xml:space="preserve"> </w:t>
      </w:r>
      <w:r w:rsidR="003148C9">
        <w:rPr>
          <w:lang w:eastAsia="en-US"/>
        </w:rPr>
        <w:t>et pourtant j</w:t>
      </w:r>
      <w:r>
        <w:rPr>
          <w:lang w:eastAsia="en-US"/>
        </w:rPr>
        <w:t>’</w:t>
      </w:r>
      <w:r w:rsidR="003148C9">
        <w:rPr>
          <w:lang w:eastAsia="en-US"/>
        </w:rPr>
        <w:t>ai absolument besoin de causer</w:t>
      </w:r>
      <w:r>
        <w:rPr>
          <w:lang w:eastAsia="en-US"/>
        </w:rPr>
        <w:t xml:space="preserve">… </w:t>
      </w:r>
      <w:r w:rsidR="003148C9">
        <w:rPr>
          <w:lang w:eastAsia="en-US"/>
        </w:rPr>
        <w:t>As-tu vu André ce soir</w:t>
      </w:r>
      <w:r>
        <w:rPr>
          <w:lang w:eastAsia="en-US"/>
        </w:rPr>
        <w:t> ?</w:t>
      </w:r>
    </w:p>
    <w:p w14:paraId="2FA4BC91"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monsieur</w:t>
      </w:r>
      <w:r>
        <w:rPr>
          <w:lang w:eastAsia="en-US"/>
        </w:rPr>
        <w:t>.</w:t>
      </w:r>
    </w:p>
    <w:p w14:paraId="60CF5C06" w14:textId="77777777" w:rsidR="0046142F" w:rsidRDefault="0046142F" w:rsidP="0046142F">
      <w:pPr>
        <w:rPr>
          <w:lang w:eastAsia="en-US"/>
        </w:rPr>
      </w:pPr>
      <w:r>
        <w:rPr>
          <w:lang w:eastAsia="en-US"/>
        </w:rPr>
        <w:t>— </w:t>
      </w:r>
      <w:r w:rsidR="003148C9">
        <w:rPr>
          <w:lang w:eastAsia="en-US"/>
        </w:rPr>
        <w:t>Et Clémence</w:t>
      </w:r>
      <w:r>
        <w:rPr>
          <w:lang w:eastAsia="en-US"/>
        </w:rPr>
        <w:t> ?</w:t>
      </w:r>
    </w:p>
    <w:p w14:paraId="3A83683E"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vu aussi mademoiselle Clémence</w:t>
      </w:r>
      <w:r>
        <w:rPr>
          <w:lang w:eastAsia="en-US"/>
        </w:rPr>
        <w:t>.</w:t>
      </w:r>
    </w:p>
    <w:p w14:paraId="48BD3A18" w14:textId="1C2CE01F" w:rsidR="0046142F" w:rsidRDefault="0046142F" w:rsidP="0046142F">
      <w:pPr>
        <w:rPr>
          <w:lang w:eastAsia="en-US"/>
        </w:rPr>
      </w:pPr>
      <w:r>
        <w:rPr>
          <w:lang w:eastAsia="en-US"/>
        </w:rPr>
        <w:t>— </w:t>
      </w:r>
      <w:r w:rsidR="003148C9">
        <w:rPr>
          <w:lang w:eastAsia="en-US"/>
        </w:rPr>
        <w:t>Pauvre Albert</w:t>
      </w:r>
      <w:r>
        <w:rPr>
          <w:lang w:eastAsia="en-US"/>
        </w:rPr>
        <w:t xml:space="preserve"> ! </w:t>
      </w:r>
      <w:r w:rsidR="003148C9">
        <w:rPr>
          <w:lang w:eastAsia="en-US"/>
        </w:rPr>
        <w:t xml:space="preserve">dit </w:t>
      </w:r>
      <w:r>
        <w:rPr>
          <w:lang w:eastAsia="en-US"/>
        </w:rPr>
        <w:t>M. </w:t>
      </w:r>
      <w:r w:rsidR="003148C9">
        <w:rPr>
          <w:lang w:eastAsia="en-US"/>
        </w:rPr>
        <w:t>Raymond doucement</w:t>
      </w:r>
      <w:r>
        <w:rPr>
          <w:lang w:eastAsia="en-US"/>
        </w:rPr>
        <w:t xml:space="preserve">, </w:t>
      </w:r>
      <w:r w:rsidR="003148C9">
        <w:rPr>
          <w:lang w:eastAsia="en-US"/>
        </w:rPr>
        <w:t>je crois que tu pardonnerais bien des choses à Gabriel sans les beaux yeux bleus de mademoiselle Clémence</w:t>
      </w:r>
      <w:r>
        <w:rPr>
          <w:lang w:eastAsia="en-US"/>
        </w:rPr>
        <w:t> !…</w:t>
      </w:r>
    </w:p>
    <w:p w14:paraId="788BA6AF" w14:textId="77777777" w:rsidR="0046142F" w:rsidRDefault="003148C9" w:rsidP="0046142F">
      <w:pPr>
        <w:rPr>
          <w:lang w:eastAsia="en-US"/>
        </w:rPr>
      </w:pPr>
      <w:r>
        <w:rPr>
          <w:lang w:eastAsia="en-US"/>
        </w:rPr>
        <w:t>Albert ne répondit point</w:t>
      </w:r>
      <w:r w:rsidR="0046142F">
        <w:rPr>
          <w:lang w:eastAsia="en-US"/>
        </w:rPr>
        <w:t>.</w:t>
      </w:r>
    </w:p>
    <w:p w14:paraId="657DDEBE" w14:textId="77777777" w:rsidR="0046142F" w:rsidRDefault="003148C9" w:rsidP="0046142F">
      <w:pPr>
        <w:rPr>
          <w:lang w:eastAsia="en-US"/>
        </w:rPr>
      </w:pPr>
      <w:r>
        <w:rPr>
          <w:lang w:eastAsia="en-US"/>
        </w:rPr>
        <w:t>Raymond pours</w:t>
      </w:r>
      <w:r>
        <w:t>uivit comme en se parlant à lui-même</w:t>
      </w:r>
      <w:r w:rsidR="0046142F">
        <w:rPr>
          <w:lang w:eastAsia="en-US"/>
        </w:rPr>
        <w:t> :</w:t>
      </w:r>
    </w:p>
    <w:p w14:paraId="5DBC3DED"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mon bonheur que de songer à cette union</w:t>
      </w:r>
      <w:r>
        <w:rPr>
          <w:lang w:eastAsia="en-US"/>
        </w:rPr>
        <w:t xml:space="preserve">… </w:t>
      </w:r>
      <w:r w:rsidR="003148C9">
        <w:rPr>
          <w:lang w:eastAsia="en-US"/>
        </w:rPr>
        <w:t>Il est beau</w:t>
      </w:r>
      <w:r>
        <w:rPr>
          <w:lang w:eastAsia="en-US"/>
        </w:rPr>
        <w:t xml:space="preserve">, </w:t>
      </w:r>
      <w:r w:rsidR="003148C9">
        <w:rPr>
          <w:lang w:eastAsia="en-US"/>
        </w:rPr>
        <w:t>n</w:t>
      </w:r>
      <w:r>
        <w:rPr>
          <w:lang w:eastAsia="en-US"/>
        </w:rPr>
        <w:t>’</w:t>
      </w:r>
      <w:r w:rsidR="003148C9">
        <w:rPr>
          <w:lang w:eastAsia="en-US"/>
        </w:rPr>
        <w:t>est-ce pas</w:t>
      </w:r>
      <w:r>
        <w:rPr>
          <w:lang w:eastAsia="en-US"/>
        </w:rPr>
        <w:t xml:space="preserve">, </w:t>
      </w:r>
      <w:r w:rsidR="003148C9">
        <w:rPr>
          <w:lang w:eastAsia="en-US"/>
        </w:rPr>
        <w:t>Gabriel</w:t>
      </w:r>
      <w:r>
        <w:rPr>
          <w:lang w:eastAsia="en-US"/>
        </w:rPr>
        <w:t> ?</w:t>
      </w:r>
    </w:p>
    <w:p w14:paraId="3ED591D1" w14:textId="77777777" w:rsidR="0046142F" w:rsidRDefault="0046142F" w:rsidP="0046142F">
      <w:pPr>
        <w:rPr>
          <w:lang w:eastAsia="en-US"/>
        </w:rPr>
      </w:pPr>
      <w:r>
        <w:rPr>
          <w:lang w:eastAsia="en-US"/>
        </w:rPr>
        <w:t>— </w:t>
      </w:r>
      <w:r w:rsidR="003148C9">
        <w:rPr>
          <w:lang w:eastAsia="en-US"/>
        </w:rPr>
        <w:t>Très beau</w:t>
      </w:r>
      <w:r>
        <w:rPr>
          <w:lang w:eastAsia="en-US"/>
        </w:rPr>
        <w:t xml:space="preserve">, </w:t>
      </w:r>
      <w:r w:rsidR="003148C9">
        <w:rPr>
          <w:lang w:eastAsia="en-US"/>
        </w:rPr>
        <w:t>répondit Albert en soupirant</w:t>
      </w:r>
      <w:r>
        <w:rPr>
          <w:lang w:eastAsia="en-US"/>
        </w:rPr>
        <w:t>.</w:t>
      </w:r>
    </w:p>
    <w:p w14:paraId="382B9632" w14:textId="77777777" w:rsidR="0046142F" w:rsidRDefault="0046142F" w:rsidP="0046142F">
      <w:pPr>
        <w:rPr>
          <w:lang w:eastAsia="en-US"/>
        </w:rPr>
      </w:pPr>
      <w:r>
        <w:rPr>
          <w:lang w:eastAsia="en-US"/>
        </w:rPr>
        <w:t>— </w:t>
      </w:r>
      <w:r w:rsidR="003148C9">
        <w:rPr>
          <w:lang w:eastAsia="en-US"/>
        </w:rPr>
        <w:t>Et sa sœur</w:t>
      </w:r>
      <w:r>
        <w:rPr>
          <w:lang w:eastAsia="en-US"/>
        </w:rPr>
        <w:t> ?</w:t>
      </w:r>
    </w:p>
    <w:p w14:paraId="28C5528C" w14:textId="77777777" w:rsidR="0046142F" w:rsidRDefault="0046142F" w:rsidP="0046142F">
      <w:pPr>
        <w:rPr>
          <w:lang w:eastAsia="en-US"/>
        </w:rPr>
      </w:pPr>
      <w:r>
        <w:rPr>
          <w:lang w:eastAsia="en-US"/>
        </w:rPr>
        <w:t>— </w:t>
      </w:r>
      <w:r w:rsidR="003148C9">
        <w:rPr>
          <w:lang w:eastAsia="en-US"/>
        </w:rPr>
        <w:t>Charmante</w:t>
      </w:r>
      <w:r>
        <w:rPr>
          <w:lang w:eastAsia="en-US"/>
        </w:rPr>
        <w:t>…</w:t>
      </w:r>
    </w:p>
    <w:p w14:paraId="552586F7" w14:textId="5BFFF95A" w:rsidR="0046142F" w:rsidRDefault="0046142F" w:rsidP="0046142F">
      <w:pPr>
        <w:rPr>
          <w:lang w:eastAsia="en-US"/>
        </w:rPr>
      </w:pPr>
      <w:r>
        <w:rPr>
          <w:lang w:eastAsia="en-US"/>
        </w:rPr>
        <w:t>— </w:t>
      </w:r>
      <w:r w:rsidR="003148C9">
        <w:rPr>
          <w:lang w:eastAsia="en-US"/>
        </w:rPr>
        <w:t xml:space="preserve">Que </w:t>
      </w:r>
      <w:r w:rsidR="003148C9">
        <w:rPr>
          <w:lang w:eastAsia="en-US"/>
        </w:rPr>
        <w:t>n</w:t>
      </w:r>
      <w:r>
        <w:rPr>
          <w:lang w:eastAsia="en-US"/>
        </w:rPr>
        <w:t>’</w:t>
      </w:r>
      <w:r w:rsidR="003148C9">
        <w:rPr>
          <w:lang w:eastAsia="en-US"/>
        </w:rPr>
        <w:t>aimes</w:t>
      </w:r>
      <w:r w:rsidR="003148C9">
        <w:rPr>
          <w:lang w:eastAsia="en-US"/>
        </w:rPr>
        <w:t>-tu plutôt sa sœur</w:t>
      </w:r>
      <w:r>
        <w:rPr>
          <w:lang w:eastAsia="en-US"/>
        </w:rPr>
        <w:t xml:space="preserve">, </w:t>
      </w:r>
      <w:r w:rsidR="003148C9">
        <w:rPr>
          <w:lang w:eastAsia="en-US"/>
        </w:rPr>
        <w:t>pauvre Albert</w:t>
      </w:r>
      <w:r>
        <w:rPr>
          <w:lang w:eastAsia="en-US"/>
        </w:rPr>
        <w:t> ?</w:t>
      </w:r>
    </w:p>
    <w:p w14:paraId="6BB72E9B" w14:textId="12B23E41" w:rsidR="0046142F" w:rsidRDefault="0046142F" w:rsidP="0046142F">
      <w:pPr>
        <w:rPr>
          <w:lang w:eastAsia="en-US"/>
        </w:rPr>
      </w:pPr>
      <w:r>
        <w:rPr>
          <w:lang w:eastAsia="en-US"/>
        </w:rPr>
        <w:t>— </w:t>
      </w:r>
      <w:r w:rsidR="003148C9">
        <w:rPr>
          <w:lang w:eastAsia="en-US"/>
        </w:rPr>
        <w:t>Mon Dieu</w:t>
      </w:r>
      <w:r>
        <w:rPr>
          <w:lang w:eastAsia="en-US"/>
        </w:rPr>
        <w:t xml:space="preserve">, </w:t>
      </w:r>
      <w:r w:rsidR="003148C9">
        <w:rPr>
          <w:lang w:eastAsia="en-US"/>
        </w:rPr>
        <w:t>monsieur Raymond</w:t>
      </w:r>
      <w:r>
        <w:rPr>
          <w:lang w:eastAsia="en-US"/>
        </w:rPr>
        <w:t xml:space="preserve">, </w:t>
      </w:r>
      <w:r w:rsidR="003148C9">
        <w:rPr>
          <w:lang w:eastAsia="en-US"/>
        </w:rPr>
        <w:t>murmura le secrétaire qui se pressait en ce moment le front à deux mains</w:t>
      </w:r>
      <w:r>
        <w:rPr>
          <w:lang w:eastAsia="en-US"/>
        </w:rPr>
        <w:t xml:space="preserve">, </w:t>
      </w:r>
      <w:r w:rsidR="006C2AE1">
        <w:rPr>
          <w:lang w:eastAsia="en-US"/>
        </w:rPr>
        <w:t>—</w:t>
      </w:r>
      <w:r>
        <w:rPr>
          <w:lang w:eastAsia="en-US"/>
        </w:rPr>
        <w:t xml:space="preserve"> </w:t>
      </w:r>
      <w:r w:rsidR="003148C9">
        <w:rPr>
          <w:lang w:eastAsia="en-US"/>
        </w:rPr>
        <w:t>qu</w:t>
      </w:r>
      <w:r>
        <w:rPr>
          <w:lang w:eastAsia="en-US"/>
        </w:rPr>
        <w:t>’</w:t>
      </w:r>
      <w:r w:rsidR="003148C9">
        <w:rPr>
          <w:lang w:eastAsia="en-US"/>
        </w:rPr>
        <w:t>importe ce que j</w:t>
      </w:r>
      <w:r>
        <w:rPr>
          <w:lang w:eastAsia="en-US"/>
        </w:rPr>
        <w:t>’</w:t>
      </w:r>
      <w:r w:rsidR="003148C9">
        <w:rPr>
          <w:lang w:eastAsia="en-US"/>
        </w:rPr>
        <w:t>aime ou ce que je n</w:t>
      </w:r>
      <w:r>
        <w:rPr>
          <w:lang w:eastAsia="en-US"/>
        </w:rPr>
        <w:t>’</w:t>
      </w:r>
      <w:r w:rsidR="003148C9">
        <w:rPr>
          <w:lang w:eastAsia="en-US"/>
        </w:rPr>
        <w:t>aime pas</w:t>
      </w:r>
      <w:r>
        <w:rPr>
          <w:lang w:eastAsia="en-US"/>
        </w:rPr>
        <w:t> ?</w:t>
      </w:r>
    </w:p>
    <w:p w14:paraId="764A8A64" w14:textId="4E82415B"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dit le malade</w:t>
      </w:r>
      <w:r>
        <w:rPr>
          <w:lang w:eastAsia="en-US"/>
        </w:rPr>
        <w:t xml:space="preserve">, </w:t>
      </w:r>
      <w:r w:rsidR="006C2AE1">
        <w:rPr>
          <w:lang w:eastAsia="en-US"/>
        </w:rPr>
        <w:t>—</w:t>
      </w:r>
      <w:r>
        <w:rPr>
          <w:lang w:eastAsia="en-US"/>
        </w:rPr>
        <w:t xml:space="preserve"> </w:t>
      </w:r>
      <w:r w:rsidR="003148C9">
        <w:rPr>
          <w:lang w:eastAsia="en-US"/>
        </w:rPr>
        <w:t>voilà que tu parles comme un homme désespéré</w:t>
      </w:r>
      <w:r>
        <w:rPr>
          <w:lang w:eastAsia="en-US"/>
        </w:rPr>
        <w:t xml:space="preserve"> !… </w:t>
      </w:r>
      <w:r w:rsidR="003148C9">
        <w:rPr>
          <w:lang w:eastAsia="en-US"/>
        </w:rPr>
        <w:t>leur mère est jeune encore</w:t>
      </w:r>
      <w:r>
        <w:rPr>
          <w:lang w:eastAsia="en-US"/>
        </w:rPr>
        <w:t xml:space="preserve">, </w:t>
      </w:r>
      <w:r w:rsidR="003148C9">
        <w:rPr>
          <w:lang w:eastAsia="en-US"/>
        </w:rPr>
        <w:t>n</w:t>
      </w:r>
      <w:r>
        <w:rPr>
          <w:lang w:eastAsia="en-US"/>
        </w:rPr>
        <w:t>’</w:t>
      </w:r>
      <w:r w:rsidR="003148C9">
        <w:rPr>
          <w:lang w:eastAsia="en-US"/>
        </w:rPr>
        <w:t>est-ce pas</w:t>
      </w:r>
      <w:r>
        <w:rPr>
          <w:lang w:eastAsia="en-US"/>
        </w:rPr>
        <w:t> ?</w:t>
      </w:r>
    </w:p>
    <w:p w14:paraId="77E2F2C2" w14:textId="77777777" w:rsidR="0046142F" w:rsidRDefault="0046142F" w:rsidP="0046142F">
      <w:pPr>
        <w:rPr>
          <w:lang w:eastAsia="en-US"/>
        </w:rPr>
      </w:pPr>
      <w:r>
        <w:rPr>
          <w:lang w:eastAsia="en-US"/>
        </w:rPr>
        <w:lastRenderedPageBreak/>
        <w:t>— </w:t>
      </w:r>
      <w:r w:rsidR="003148C9">
        <w:rPr>
          <w:lang w:eastAsia="en-US"/>
        </w:rPr>
        <w:t>On la prendrait pour la sœur de sa fille</w:t>
      </w:r>
      <w:r>
        <w:rPr>
          <w:lang w:eastAsia="en-US"/>
        </w:rPr>
        <w:t>.</w:t>
      </w:r>
    </w:p>
    <w:p w14:paraId="70BC75FF" w14:textId="2F056367" w:rsidR="0046142F" w:rsidRDefault="0046142F" w:rsidP="0046142F">
      <w:pPr>
        <w:rPr>
          <w:lang w:eastAsia="en-US"/>
        </w:rPr>
      </w:pPr>
      <w:r>
        <w:rPr>
          <w:lang w:eastAsia="en-US"/>
        </w:rPr>
        <w:t>— </w:t>
      </w:r>
      <w:r w:rsidR="003148C9">
        <w:rPr>
          <w:lang w:eastAsia="en-US"/>
        </w:rPr>
        <w:t>André voulait quitter cet hôtel</w:t>
      </w:r>
      <w:r>
        <w:rPr>
          <w:lang w:eastAsia="en-US"/>
        </w:rPr>
        <w:t xml:space="preserve">, </w:t>
      </w:r>
      <w:r w:rsidR="003148C9">
        <w:rPr>
          <w:lang w:eastAsia="en-US"/>
        </w:rPr>
        <w:t xml:space="preserve">pensa tout haut </w:t>
      </w:r>
      <w:r>
        <w:rPr>
          <w:lang w:eastAsia="en-US"/>
        </w:rPr>
        <w:t>M. </w:t>
      </w:r>
      <w:r w:rsidR="003148C9">
        <w:rPr>
          <w:lang w:eastAsia="en-US"/>
        </w:rPr>
        <w:t>Raymond</w:t>
      </w:r>
      <w:r>
        <w:rPr>
          <w:lang w:eastAsia="en-US"/>
        </w:rPr>
        <w:t xml:space="preserve">, </w:t>
      </w:r>
      <w:r w:rsidR="006C2AE1">
        <w:rPr>
          <w:lang w:eastAsia="en-US"/>
        </w:rPr>
        <w:t>—</w:t>
      </w:r>
      <w:r>
        <w:rPr>
          <w:lang w:eastAsia="en-US"/>
        </w:rPr>
        <w:t xml:space="preserve"> </w:t>
      </w:r>
      <w:r w:rsidR="003148C9">
        <w:rPr>
          <w:lang w:eastAsia="en-US"/>
        </w:rPr>
        <w:t>mais</w:t>
      </w:r>
      <w:r>
        <w:rPr>
          <w:lang w:eastAsia="en-US"/>
        </w:rPr>
        <w:t xml:space="preserve">, </w:t>
      </w:r>
      <w:r w:rsidR="003148C9">
        <w:rPr>
          <w:lang w:eastAsia="en-US"/>
        </w:rPr>
        <w:t>moi</w:t>
      </w:r>
      <w:r>
        <w:rPr>
          <w:lang w:eastAsia="en-US"/>
        </w:rPr>
        <w:t xml:space="preserve">, </w:t>
      </w:r>
      <w:r w:rsidR="003148C9">
        <w:rPr>
          <w:lang w:eastAsia="en-US"/>
        </w:rPr>
        <w:t>je ne veux pas</w:t>
      </w:r>
      <w:r>
        <w:rPr>
          <w:lang w:eastAsia="en-US"/>
        </w:rPr>
        <w:t xml:space="preserve">… </w:t>
      </w:r>
      <w:r w:rsidR="003148C9">
        <w:rPr>
          <w:lang w:eastAsia="en-US"/>
        </w:rPr>
        <w:t>Gabriel ne viendrait plus me voir</w:t>
      </w:r>
      <w:r>
        <w:rPr>
          <w:lang w:eastAsia="en-US"/>
        </w:rPr>
        <w:t xml:space="preserve">… </w:t>
      </w:r>
      <w:r w:rsidR="003148C9">
        <w:rPr>
          <w:lang w:eastAsia="en-US"/>
        </w:rPr>
        <w:t>je n</w:t>
      </w:r>
      <w:r>
        <w:rPr>
          <w:lang w:eastAsia="en-US"/>
        </w:rPr>
        <w:t>’</w:t>
      </w:r>
      <w:r w:rsidR="003148C9">
        <w:rPr>
          <w:lang w:eastAsia="en-US"/>
        </w:rPr>
        <w:t>entendrais plus la voix de Lucienne</w:t>
      </w:r>
      <w:r>
        <w:rPr>
          <w:lang w:eastAsia="en-US"/>
        </w:rPr>
        <w:t xml:space="preserve">… </w:t>
      </w:r>
      <w:r w:rsidR="003148C9">
        <w:rPr>
          <w:lang w:eastAsia="en-US"/>
        </w:rPr>
        <w:t>Ne dirait-on pas que je suis trop heureux</w:t>
      </w:r>
      <w:r>
        <w:rPr>
          <w:lang w:eastAsia="en-US"/>
        </w:rPr>
        <w:t xml:space="preserve">, </w:t>
      </w:r>
      <w:r w:rsidR="003148C9">
        <w:rPr>
          <w:lang w:eastAsia="en-US"/>
        </w:rPr>
        <w:t>et que je puis comme cela perdre mon pauvre plaisir</w:t>
      </w:r>
      <w:r>
        <w:rPr>
          <w:lang w:eastAsia="en-US"/>
        </w:rPr>
        <w:t xml:space="preserve"> !… </w:t>
      </w:r>
      <w:r w:rsidR="003148C9">
        <w:rPr>
          <w:lang w:eastAsia="en-US"/>
        </w:rPr>
        <w:t>Dis-moi</w:t>
      </w:r>
      <w:r>
        <w:rPr>
          <w:lang w:eastAsia="en-US"/>
        </w:rPr>
        <w:t xml:space="preserve">, </w:t>
      </w:r>
      <w:r w:rsidR="003148C9">
        <w:rPr>
          <w:lang w:eastAsia="en-US"/>
        </w:rPr>
        <w:t>Albert</w:t>
      </w:r>
      <w:r>
        <w:rPr>
          <w:lang w:eastAsia="en-US"/>
        </w:rPr>
        <w:t xml:space="preserve">, </w:t>
      </w:r>
      <w:r w:rsidR="003148C9">
        <w:rPr>
          <w:lang w:eastAsia="en-US"/>
        </w:rPr>
        <w:t>et cette cantatrice</w:t>
      </w:r>
      <w:r>
        <w:rPr>
          <w:lang w:eastAsia="en-US"/>
        </w:rPr>
        <w:t> ?</w:t>
      </w:r>
    </w:p>
    <w:p w14:paraId="071930F5" w14:textId="77777777" w:rsidR="0046142F" w:rsidRDefault="003148C9" w:rsidP="0046142F">
      <w:pPr>
        <w:rPr>
          <w:lang w:eastAsia="en-US"/>
        </w:rPr>
      </w:pPr>
      <w:r>
        <w:rPr>
          <w:lang w:eastAsia="en-US"/>
        </w:rPr>
        <w:t>Albert ne répliqua point tout de suite</w:t>
      </w:r>
      <w:r w:rsidR="0046142F">
        <w:rPr>
          <w:lang w:eastAsia="en-US"/>
        </w:rPr>
        <w:t>.</w:t>
      </w:r>
    </w:p>
    <w:p w14:paraId="4EFC7BB9"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reprit Raymond</w:t>
      </w:r>
      <w:r>
        <w:rPr>
          <w:lang w:eastAsia="en-US"/>
        </w:rPr>
        <w:t>.</w:t>
      </w:r>
    </w:p>
    <w:p w14:paraId="2FC34B5C"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dit enfin le jeune homme</w:t>
      </w:r>
      <w:r>
        <w:rPr>
          <w:lang w:eastAsia="en-US"/>
        </w:rPr>
        <w:t xml:space="preserve">, </w:t>
      </w:r>
      <w:r w:rsidR="003148C9">
        <w:rPr>
          <w:lang w:eastAsia="en-US"/>
        </w:rPr>
        <w:t>vous savez si je vous respecte et si je vous aime</w:t>
      </w:r>
      <w:r>
        <w:rPr>
          <w:lang w:eastAsia="en-US"/>
        </w:rPr>
        <w:t xml:space="preserve">, </w:t>
      </w:r>
      <w:r w:rsidR="003148C9">
        <w:rPr>
          <w:lang w:eastAsia="en-US"/>
        </w:rPr>
        <w:t>monsieur Raymond</w:t>
      </w:r>
      <w:r>
        <w:rPr>
          <w:lang w:eastAsia="en-US"/>
        </w:rPr>
        <w:t xml:space="preserve">… </w:t>
      </w:r>
      <w:r w:rsidR="003148C9">
        <w:rPr>
          <w:lang w:eastAsia="en-US"/>
        </w:rPr>
        <w:t>mais je suis pauvre</w:t>
      </w:r>
      <w:r>
        <w:rPr>
          <w:lang w:eastAsia="en-US"/>
        </w:rPr>
        <w:t xml:space="preserve">… </w:t>
      </w:r>
      <w:r w:rsidR="003148C9">
        <w:rPr>
          <w:lang w:eastAsia="en-US"/>
        </w:rPr>
        <w:t>et des pauvres on pense toujours pis que pendre</w:t>
      </w:r>
      <w:r>
        <w:rPr>
          <w:lang w:eastAsia="en-US"/>
        </w:rPr>
        <w:t xml:space="preserve">… </w:t>
      </w:r>
      <w:r w:rsidR="003148C9">
        <w:rPr>
          <w:lang w:eastAsia="en-US"/>
        </w:rPr>
        <w:t>Je voudrais que vous puissiez donner ces missions à un autre</w:t>
      </w:r>
      <w:r>
        <w:rPr>
          <w:lang w:eastAsia="en-US"/>
        </w:rPr>
        <w:t>…</w:t>
      </w:r>
    </w:p>
    <w:p w14:paraId="089199B6"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fit le malade avec reproche</w:t>
      </w:r>
      <w:r>
        <w:rPr>
          <w:lang w:eastAsia="en-US"/>
        </w:rPr>
        <w:t>.</w:t>
      </w:r>
    </w:p>
    <w:p w14:paraId="44D446B0" w14:textId="656EA4B9" w:rsidR="0046142F" w:rsidRDefault="0046142F" w:rsidP="0046142F">
      <w:pPr>
        <w:rPr>
          <w:lang w:eastAsia="en-US"/>
        </w:rPr>
      </w:pPr>
      <w:r>
        <w:rPr>
          <w:lang w:eastAsia="en-US"/>
        </w:rPr>
        <w:t>— </w:t>
      </w:r>
      <w:r w:rsidR="003148C9">
        <w:rPr>
          <w:lang w:eastAsia="en-US"/>
        </w:rPr>
        <w:t>Ne me jugez pas mal</w:t>
      </w:r>
      <w:r>
        <w:rPr>
          <w:lang w:eastAsia="en-US"/>
        </w:rPr>
        <w:t xml:space="preserve">, </w:t>
      </w:r>
      <w:r w:rsidR="003148C9">
        <w:rPr>
          <w:lang w:eastAsia="en-US"/>
        </w:rPr>
        <w:t>je vous en supplie</w:t>
      </w:r>
      <w:r>
        <w:rPr>
          <w:lang w:eastAsia="en-US"/>
        </w:rPr>
        <w:t xml:space="preserve">, </w:t>
      </w:r>
      <w:r w:rsidR="003148C9">
        <w:rPr>
          <w:lang w:eastAsia="en-US"/>
        </w:rPr>
        <w:t>reprit vivement Albert</w:t>
      </w:r>
      <w:r>
        <w:rPr>
          <w:lang w:eastAsia="en-US"/>
        </w:rPr>
        <w:t xml:space="preserve">. </w:t>
      </w:r>
      <w:r w:rsidR="006C2AE1">
        <w:rPr>
          <w:lang w:eastAsia="en-US"/>
        </w:rPr>
        <w:t>—</w:t>
      </w:r>
      <w:r>
        <w:rPr>
          <w:lang w:eastAsia="en-US"/>
        </w:rPr>
        <w:t xml:space="preserve"> </w:t>
      </w:r>
      <w:r w:rsidR="003148C9">
        <w:rPr>
          <w:lang w:eastAsia="en-US"/>
        </w:rPr>
        <w:t>Je ne connais pas en ce monde un cœur plus digne et meilleur que le vôtre</w:t>
      </w:r>
      <w:r>
        <w:rPr>
          <w:lang w:eastAsia="en-US"/>
        </w:rPr>
        <w:t xml:space="preserve">… </w:t>
      </w:r>
      <w:r w:rsidR="003148C9">
        <w:rPr>
          <w:lang w:eastAsia="en-US"/>
        </w:rPr>
        <w:t>mais les apparences</w:t>
      </w:r>
      <w:r>
        <w:rPr>
          <w:lang w:eastAsia="en-US"/>
        </w:rPr>
        <w:t>…</w:t>
      </w:r>
    </w:p>
    <w:p w14:paraId="45CF1F43" w14:textId="2E1AC2D3"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vrai</w:t>
      </w:r>
      <w:r>
        <w:rPr>
          <w:lang w:eastAsia="en-US"/>
        </w:rPr>
        <w:t xml:space="preserve">, </w:t>
      </w:r>
      <w:r w:rsidR="003148C9">
        <w:rPr>
          <w:lang w:eastAsia="en-US"/>
        </w:rPr>
        <w:t>dit Raymond sans amertume</w:t>
      </w:r>
      <w:r>
        <w:rPr>
          <w:lang w:eastAsia="en-US"/>
        </w:rPr>
        <w:t xml:space="preserve">, </w:t>
      </w:r>
      <w:r w:rsidR="006C2AE1">
        <w:rPr>
          <w:lang w:eastAsia="en-US"/>
        </w:rPr>
        <w:t>—</w:t>
      </w:r>
      <w:r>
        <w:rPr>
          <w:lang w:eastAsia="en-US"/>
        </w:rPr>
        <w:t xml:space="preserve"> </w:t>
      </w:r>
      <w:r w:rsidR="003148C9">
        <w:rPr>
          <w:lang w:eastAsia="en-US"/>
        </w:rPr>
        <w:t>tout le monde n</w:t>
      </w:r>
      <w:r>
        <w:rPr>
          <w:lang w:eastAsia="en-US"/>
        </w:rPr>
        <w:t>’</w:t>
      </w:r>
      <w:r w:rsidR="003148C9">
        <w:rPr>
          <w:lang w:eastAsia="en-US"/>
        </w:rPr>
        <w:t>est pas aveugle</w:t>
      </w:r>
      <w:r>
        <w:rPr>
          <w:lang w:eastAsia="en-US"/>
        </w:rPr>
        <w:t> !</w:t>
      </w:r>
    </w:p>
    <w:p w14:paraId="300180F1" w14:textId="77777777" w:rsidR="0046142F" w:rsidRDefault="0046142F" w:rsidP="0046142F">
      <w:pPr>
        <w:rPr>
          <w:lang w:eastAsia="en-US"/>
        </w:rPr>
      </w:pPr>
      <w:r>
        <w:rPr>
          <w:lang w:eastAsia="en-US"/>
        </w:rPr>
        <w:t>— </w:t>
      </w:r>
      <w:r w:rsidR="003148C9">
        <w:rPr>
          <w:lang w:eastAsia="en-US"/>
        </w:rPr>
        <w:t>Tout le monde surtout n</w:t>
      </w:r>
      <w:r>
        <w:rPr>
          <w:lang w:eastAsia="en-US"/>
        </w:rPr>
        <w:t>’</w:t>
      </w:r>
      <w:r w:rsidR="003148C9">
        <w:rPr>
          <w:lang w:eastAsia="en-US"/>
        </w:rPr>
        <w:t>est pas bon et noble comme vous</w:t>
      </w:r>
      <w:r>
        <w:rPr>
          <w:lang w:eastAsia="en-US"/>
        </w:rPr>
        <w:t xml:space="preserve">, </w:t>
      </w:r>
      <w:r w:rsidR="003148C9">
        <w:rPr>
          <w:lang w:eastAsia="en-US"/>
        </w:rPr>
        <w:t>monsieur</w:t>
      </w:r>
      <w:r>
        <w:rPr>
          <w:lang w:eastAsia="en-US"/>
        </w:rPr>
        <w:t xml:space="preserve">… </w:t>
      </w:r>
      <w:r w:rsidR="003148C9">
        <w:rPr>
          <w:lang w:eastAsia="en-US"/>
        </w:rPr>
        <w:t>et quand on me voit prendre pour intermédiaire une femme comme cette Paoli</w:t>
      </w:r>
      <w:r>
        <w:rPr>
          <w:lang w:eastAsia="en-US"/>
        </w:rPr>
        <w:t>…</w:t>
      </w:r>
    </w:p>
    <w:p w14:paraId="08A27E07"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vrai</w:t>
      </w:r>
      <w:r>
        <w:rPr>
          <w:lang w:eastAsia="en-US"/>
        </w:rPr>
        <w:t xml:space="preserve">…, </w:t>
      </w:r>
      <w:r w:rsidR="003148C9">
        <w:rPr>
          <w:lang w:eastAsia="en-US"/>
        </w:rPr>
        <w:t>c</w:t>
      </w:r>
      <w:r>
        <w:rPr>
          <w:lang w:eastAsia="en-US"/>
        </w:rPr>
        <w:t>’</w:t>
      </w:r>
      <w:r w:rsidR="003148C9">
        <w:rPr>
          <w:lang w:eastAsia="en-US"/>
        </w:rPr>
        <w:t>est vrai</w:t>
      </w:r>
      <w:r>
        <w:rPr>
          <w:lang w:eastAsia="en-US"/>
        </w:rPr>
        <w:t xml:space="preserve">… </w:t>
      </w:r>
      <w:r w:rsidR="003148C9">
        <w:rPr>
          <w:lang w:eastAsia="en-US"/>
        </w:rPr>
        <w:t>Je n</w:t>
      </w:r>
      <w:r>
        <w:rPr>
          <w:lang w:eastAsia="en-US"/>
        </w:rPr>
        <w:t>’</w:t>
      </w:r>
      <w:r w:rsidR="003148C9">
        <w:rPr>
          <w:lang w:eastAsia="en-US"/>
        </w:rPr>
        <w:t>avais pas pensé à toi</w:t>
      </w:r>
      <w:r>
        <w:rPr>
          <w:lang w:eastAsia="en-US"/>
        </w:rPr>
        <w:t xml:space="preserve">, </w:t>
      </w:r>
      <w:r w:rsidR="003148C9">
        <w:rPr>
          <w:lang w:eastAsia="en-US"/>
        </w:rPr>
        <w:t>Albert</w:t>
      </w:r>
      <w:r>
        <w:rPr>
          <w:lang w:eastAsia="en-US"/>
        </w:rPr>
        <w:t xml:space="preserve">… </w:t>
      </w:r>
      <w:r w:rsidR="003148C9">
        <w:rPr>
          <w:lang w:eastAsia="en-US"/>
        </w:rPr>
        <w:t>je suis un égoïste</w:t>
      </w:r>
      <w:r>
        <w:rPr>
          <w:lang w:eastAsia="en-US"/>
        </w:rPr>
        <w:t>…</w:t>
      </w:r>
    </w:p>
    <w:p w14:paraId="3A553D6B" w14:textId="455C6891" w:rsidR="0046142F" w:rsidRDefault="0046142F" w:rsidP="0046142F">
      <w:pPr>
        <w:rPr>
          <w:lang w:eastAsia="en-US"/>
        </w:rPr>
      </w:pPr>
      <w:r>
        <w:rPr>
          <w:lang w:eastAsia="en-US"/>
        </w:rPr>
        <w:t>— </w:t>
      </w:r>
      <w:r w:rsidR="003148C9">
        <w:rPr>
          <w:lang w:eastAsia="en-US"/>
        </w:rPr>
        <w:t>Vous</w:t>
      </w:r>
      <w:r>
        <w:rPr>
          <w:lang w:eastAsia="en-US"/>
        </w:rPr>
        <w:t xml:space="preserve"> !… </w:t>
      </w:r>
      <w:r w:rsidR="003148C9">
        <w:rPr>
          <w:lang w:eastAsia="en-US"/>
        </w:rPr>
        <w:t>s</w:t>
      </w:r>
      <w:r>
        <w:rPr>
          <w:lang w:eastAsia="en-US"/>
        </w:rPr>
        <w:t>’</w:t>
      </w:r>
      <w:r w:rsidR="003148C9">
        <w:rPr>
          <w:lang w:eastAsia="en-US"/>
        </w:rPr>
        <w:t>écria le jeune homme</w:t>
      </w:r>
      <w:r>
        <w:rPr>
          <w:lang w:eastAsia="en-US"/>
        </w:rPr>
        <w:t xml:space="preserve">, </w:t>
      </w:r>
      <w:r w:rsidR="006C2AE1">
        <w:rPr>
          <w:lang w:eastAsia="en-US"/>
        </w:rPr>
        <w:t>—</w:t>
      </w:r>
      <w:r>
        <w:rPr>
          <w:lang w:eastAsia="en-US"/>
        </w:rPr>
        <w:t xml:space="preserve"> </w:t>
      </w:r>
      <w:r w:rsidR="003148C9">
        <w:rPr>
          <w:lang w:eastAsia="en-US"/>
        </w:rPr>
        <w:t>un égoïste</w:t>
      </w:r>
      <w:r>
        <w:rPr>
          <w:lang w:eastAsia="en-US"/>
        </w:rPr>
        <w:t xml:space="preserve"> !… </w:t>
      </w:r>
      <w:r w:rsidR="003148C9">
        <w:rPr>
          <w:lang w:eastAsia="en-US"/>
        </w:rPr>
        <w:t>oh</w:t>
      </w:r>
      <w:r>
        <w:rPr>
          <w:lang w:eastAsia="en-US"/>
        </w:rPr>
        <w:t> !…</w:t>
      </w:r>
    </w:p>
    <w:p w14:paraId="7DB4C4F0" w14:textId="604B769F" w:rsidR="0046142F" w:rsidRDefault="0046142F" w:rsidP="0046142F">
      <w:pPr>
        <w:rPr>
          <w:lang w:eastAsia="en-US"/>
        </w:rPr>
      </w:pPr>
      <w:r>
        <w:rPr>
          <w:lang w:eastAsia="en-US"/>
        </w:rPr>
        <w:lastRenderedPageBreak/>
        <w:t>— </w:t>
      </w:r>
      <w:r w:rsidR="003148C9">
        <w:rPr>
          <w:lang w:eastAsia="en-US"/>
        </w:rPr>
        <w:t>Écoute</w:t>
      </w:r>
      <w:r>
        <w:rPr>
          <w:lang w:eastAsia="en-US"/>
        </w:rPr>
        <w:t xml:space="preserve"> !… </w:t>
      </w:r>
      <w:r w:rsidR="003148C9">
        <w:rPr>
          <w:lang w:eastAsia="en-US"/>
        </w:rPr>
        <w:t xml:space="preserve">interrompit </w:t>
      </w:r>
      <w:r>
        <w:rPr>
          <w:lang w:eastAsia="en-US"/>
        </w:rPr>
        <w:t>M. </w:t>
      </w:r>
      <w:r w:rsidR="003148C9">
        <w:rPr>
          <w:lang w:eastAsia="en-US"/>
        </w:rPr>
        <w:t>Raymond dont la voix changea</w:t>
      </w:r>
      <w:r>
        <w:rPr>
          <w:lang w:eastAsia="en-US"/>
        </w:rPr>
        <w:t xml:space="preserve">, </w:t>
      </w:r>
      <w:r w:rsidR="006C2AE1">
        <w:rPr>
          <w:lang w:eastAsia="en-US"/>
        </w:rPr>
        <w:t>—</w:t>
      </w:r>
      <w:r>
        <w:rPr>
          <w:lang w:eastAsia="en-US"/>
        </w:rPr>
        <w:t xml:space="preserve"> </w:t>
      </w:r>
      <w:r w:rsidR="003148C9">
        <w:rPr>
          <w:lang w:eastAsia="en-US"/>
        </w:rPr>
        <w:t>c</w:t>
      </w:r>
      <w:r>
        <w:rPr>
          <w:lang w:eastAsia="en-US"/>
        </w:rPr>
        <w:t>’</w:t>
      </w:r>
      <w:r w:rsidR="003148C9">
        <w:rPr>
          <w:lang w:eastAsia="en-US"/>
        </w:rPr>
        <w:t>est ma passion à moi</w:t>
      </w:r>
      <w:r>
        <w:rPr>
          <w:lang w:eastAsia="en-US"/>
        </w:rPr>
        <w:t xml:space="preserve">… </w:t>
      </w:r>
      <w:r w:rsidR="003148C9">
        <w:rPr>
          <w:lang w:eastAsia="en-US"/>
        </w:rPr>
        <w:t>je n</w:t>
      </w:r>
      <w:r>
        <w:rPr>
          <w:lang w:eastAsia="en-US"/>
        </w:rPr>
        <w:t>’</w:t>
      </w:r>
      <w:r w:rsidR="003148C9">
        <w:rPr>
          <w:lang w:eastAsia="en-US"/>
        </w:rPr>
        <w:t>en ai pas d</w:t>
      </w:r>
      <w:r>
        <w:rPr>
          <w:lang w:eastAsia="en-US"/>
        </w:rPr>
        <w:t>’</w:t>
      </w:r>
      <w:r w:rsidR="003148C9">
        <w:rPr>
          <w:lang w:eastAsia="en-US"/>
        </w:rPr>
        <w:t>autre</w:t>
      </w:r>
      <w:r>
        <w:rPr>
          <w:lang w:eastAsia="en-US"/>
        </w:rPr>
        <w:t xml:space="preserve">… </w:t>
      </w:r>
      <w:r w:rsidR="003148C9">
        <w:rPr>
          <w:lang w:eastAsia="en-US"/>
        </w:rPr>
        <w:t>J</w:t>
      </w:r>
      <w:r>
        <w:rPr>
          <w:lang w:eastAsia="en-US"/>
        </w:rPr>
        <w:t>’</w:t>
      </w:r>
      <w:r w:rsidR="003148C9">
        <w:rPr>
          <w:lang w:eastAsia="en-US"/>
        </w:rPr>
        <w:t>ai essayé de me faire joueur</w:t>
      </w:r>
      <w:r>
        <w:rPr>
          <w:lang w:eastAsia="en-US"/>
        </w:rPr>
        <w:t xml:space="preserve"> : </w:t>
      </w:r>
      <w:r w:rsidR="003148C9">
        <w:rPr>
          <w:lang w:eastAsia="en-US"/>
        </w:rPr>
        <w:t>je n</w:t>
      </w:r>
      <w:r>
        <w:rPr>
          <w:lang w:eastAsia="en-US"/>
        </w:rPr>
        <w:t>’</w:t>
      </w:r>
      <w:r w:rsidR="003148C9">
        <w:rPr>
          <w:lang w:eastAsia="en-US"/>
        </w:rPr>
        <w:t>ai pas pu</w:t>
      </w:r>
      <w:r>
        <w:rPr>
          <w:lang w:eastAsia="en-US"/>
        </w:rPr>
        <w:t xml:space="preserve">… </w:t>
      </w:r>
      <w:r w:rsidR="003148C9">
        <w:rPr>
          <w:lang w:eastAsia="en-US"/>
        </w:rPr>
        <w:t>J</w:t>
      </w:r>
      <w:r>
        <w:rPr>
          <w:lang w:eastAsia="en-US"/>
        </w:rPr>
        <w:t>’</w:t>
      </w:r>
      <w:r w:rsidR="003148C9">
        <w:rPr>
          <w:lang w:eastAsia="en-US"/>
        </w:rPr>
        <w:t>aime bien Clémence</w:t>
      </w:r>
      <w:r>
        <w:rPr>
          <w:lang w:eastAsia="en-US"/>
        </w:rPr>
        <w:t xml:space="preserve">, </w:t>
      </w:r>
      <w:r w:rsidR="003148C9">
        <w:rPr>
          <w:lang w:eastAsia="en-US"/>
        </w:rPr>
        <w:t>la chère fille qui est si bonne pour moi et si dévouée</w:t>
      </w:r>
      <w:r>
        <w:rPr>
          <w:lang w:eastAsia="en-US"/>
        </w:rPr>
        <w:t xml:space="preserve">… </w:t>
      </w:r>
      <w:r w:rsidR="003148C9">
        <w:rPr>
          <w:lang w:eastAsia="en-US"/>
        </w:rPr>
        <w:t>Mais Clémence</w:t>
      </w:r>
      <w:r>
        <w:rPr>
          <w:lang w:eastAsia="en-US"/>
        </w:rPr>
        <w:t xml:space="preserve">… </w:t>
      </w:r>
      <w:r w:rsidR="003148C9">
        <w:rPr>
          <w:lang w:eastAsia="en-US"/>
        </w:rPr>
        <w:t>je ne sais son cœur m</w:t>
      </w:r>
      <w:r>
        <w:rPr>
          <w:lang w:eastAsia="en-US"/>
        </w:rPr>
        <w:t>’</w:t>
      </w:r>
      <w:r w:rsidR="003148C9">
        <w:rPr>
          <w:lang w:eastAsia="en-US"/>
        </w:rPr>
        <w:t>échappe</w:t>
      </w:r>
      <w:r>
        <w:rPr>
          <w:lang w:eastAsia="en-US"/>
        </w:rPr>
        <w:t xml:space="preserve">… </w:t>
      </w:r>
      <w:r w:rsidR="003148C9">
        <w:rPr>
          <w:lang w:eastAsia="en-US"/>
        </w:rPr>
        <w:t>pour la comprendre bien</w:t>
      </w:r>
      <w:r>
        <w:rPr>
          <w:lang w:eastAsia="en-US"/>
        </w:rPr>
        <w:t xml:space="preserve">, </w:t>
      </w:r>
      <w:r w:rsidR="003148C9">
        <w:rPr>
          <w:lang w:eastAsia="en-US"/>
        </w:rPr>
        <w:t>il me faudrait voir son visage à l</w:t>
      </w:r>
      <w:r>
        <w:rPr>
          <w:lang w:eastAsia="en-US"/>
        </w:rPr>
        <w:t>’</w:t>
      </w:r>
      <w:r w:rsidR="003148C9">
        <w:rPr>
          <w:lang w:eastAsia="en-US"/>
        </w:rPr>
        <w:t>appui de ses paroles</w:t>
      </w:r>
      <w:r>
        <w:rPr>
          <w:lang w:eastAsia="en-US"/>
        </w:rPr>
        <w:t xml:space="preserve">… </w:t>
      </w:r>
      <w:r w:rsidR="003148C9">
        <w:rPr>
          <w:lang w:eastAsia="en-US"/>
        </w:rPr>
        <w:t>J</w:t>
      </w:r>
      <w:r>
        <w:rPr>
          <w:lang w:eastAsia="en-US"/>
        </w:rPr>
        <w:t>’</w:t>
      </w:r>
      <w:r w:rsidR="003148C9">
        <w:rPr>
          <w:lang w:eastAsia="en-US"/>
        </w:rPr>
        <w:t>aime bien Gabriel et Lucienne</w:t>
      </w:r>
      <w:r>
        <w:rPr>
          <w:lang w:eastAsia="en-US"/>
        </w:rPr>
        <w:t xml:space="preserve">, </w:t>
      </w:r>
      <w:r w:rsidR="003148C9">
        <w:rPr>
          <w:lang w:eastAsia="en-US"/>
        </w:rPr>
        <w:t>ces deux enfants que j</w:t>
      </w:r>
      <w:r>
        <w:rPr>
          <w:lang w:eastAsia="en-US"/>
        </w:rPr>
        <w:t>’</w:t>
      </w:r>
      <w:r w:rsidR="003148C9">
        <w:rPr>
          <w:lang w:eastAsia="en-US"/>
        </w:rPr>
        <w:t>envie à leur mère</w:t>
      </w:r>
      <w:r>
        <w:rPr>
          <w:lang w:eastAsia="en-US"/>
        </w:rPr>
        <w:t xml:space="preserve">… </w:t>
      </w:r>
      <w:r w:rsidR="003148C9">
        <w:rPr>
          <w:lang w:eastAsia="en-US"/>
        </w:rPr>
        <w:t>mais ils ne me sont rien</w:t>
      </w:r>
      <w:r>
        <w:rPr>
          <w:lang w:eastAsia="en-US"/>
        </w:rPr>
        <w:t xml:space="preserve">… </w:t>
      </w:r>
      <w:r w:rsidR="003148C9">
        <w:rPr>
          <w:lang w:eastAsia="en-US"/>
        </w:rPr>
        <w:t>Je t</w:t>
      </w:r>
      <w:r>
        <w:rPr>
          <w:lang w:eastAsia="en-US"/>
        </w:rPr>
        <w:t>’</w:t>
      </w:r>
      <w:r w:rsidR="003148C9">
        <w:rPr>
          <w:lang w:eastAsia="en-US"/>
        </w:rPr>
        <w:t>aime bien aussi</w:t>
      </w:r>
      <w:r>
        <w:rPr>
          <w:lang w:eastAsia="en-US"/>
        </w:rPr>
        <w:t xml:space="preserve">, </w:t>
      </w:r>
      <w:r w:rsidR="003148C9">
        <w:rPr>
          <w:lang w:eastAsia="en-US"/>
        </w:rPr>
        <w:t>toi</w:t>
      </w:r>
      <w:r>
        <w:rPr>
          <w:lang w:eastAsia="en-US"/>
        </w:rPr>
        <w:t xml:space="preserve">, </w:t>
      </w:r>
      <w:r w:rsidR="003148C9">
        <w:rPr>
          <w:lang w:eastAsia="en-US"/>
        </w:rPr>
        <w:t>mon pauvre Albert</w:t>
      </w:r>
      <w:r>
        <w:rPr>
          <w:lang w:eastAsia="en-US"/>
        </w:rPr>
        <w:t xml:space="preserve">… </w:t>
      </w:r>
      <w:r w:rsidR="003148C9">
        <w:rPr>
          <w:lang w:eastAsia="en-US"/>
        </w:rPr>
        <w:t>mais tout cela ne remplit pas le vide de mon âme</w:t>
      </w:r>
      <w:r>
        <w:rPr>
          <w:lang w:eastAsia="en-US"/>
        </w:rPr>
        <w:t xml:space="preserve">… </w:t>
      </w:r>
      <w:r w:rsidR="003148C9">
        <w:rPr>
          <w:lang w:eastAsia="en-US"/>
        </w:rPr>
        <w:t>Il y a là</w:t>
      </w:r>
      <w:r>
        <w:rPr>
          <w:lang w:eastAsia="en-US"/>
        </w:rPr>
        <w:t xml:space="preserve">, </w:t>
      </w:r>
      <w:r w:rsidR="003148C9">
        <w:rPr>
          <w:lang w:eastAsia="en-US"/>
        </w:rPr>
        <w:t>prononça-t-il tout bas en mettant la main sur son cœur</w:t>
      </w:r>
      <w:r>
        <w:rPr>
          <w:lang w:eastAsia="en-US"/>
        </w:rPr>
        <w:t xml:space="preserve">, </w:t>
      </w:r>
      <w:r w:rsidR="003148C9">
        <w:rPr>
          <w:lang w:eastAsia="en-US"/>
        </w:rPr>
        <w:t>un souvenir bien vieux déjà</w:t>
      </w:r>
      <w:r>
        <w:rPr>
          <w:lang w:eastAsia="en-US"/>
        </w:rPr>
        <w:t xml:space="preserve">, </w:t>
      </w:r>
      <w:r w:rsidR="003148C9">
        <w:rPr>
          <w:lang w:eastAsia="en-US"/>
        </w:rPr>
        <w:t>qui est toute ma vie et qui sera ma mort</w:t>
      </w:r>
      <w:r>
        <w:rPr>
          <w:lang w:eastAsia="en-US"/>
        </w:rPr>
        <w:t> !</w:t>
      </w:r>
    </w:p>
    <w:p w14:paraId="2522E237" w14:textId="478A81B3" w:rsidR="0046142F" w:rsidRDefault="0046142F" w:rsidP="0046142F">
      <w:pPr>
        <w:rPr>
          <w:lang w:eastAsia="en-US"/>
        </w:rPr>
      </w:pPr>
      <w:r>
        <w:rPr>
          <w:lang w:eastAsia="en-US"/>
        </w:rPr>
        <w:t>— </w:t>
      </w:r>
      <w:r w:rsidR="003148C9">
        <w:rPr>
          <w:lang w:eastAsia="en-US"/>
        </w:rPr>
        <w:t>Écoute-moi</w:t>
      </w:r>
      <w:r>
        <w:rPr>
          <w:lang w:eastAsia="en-US"/>
        </w:rPr>
        <w:t xml:space="preserve">, </w:t>
      </w:r>
      <w:r w:rsidR="003148C9">
        <w:rPr>
          <w:lang w:eastAsia="en-US"/>
        </w:rPr>
        <w:t>Albert</w:t>
      </w:r>
      <w:r>
        <w:rPr>
          <w:lang w:eastAsia="en-US"/>
        </w:rPr>
        <w:t xml:space="preserve">, </w:t>
      </w:r>
      <w:r w:rsidR="003148C9">
        <w:rPr>
          <w:lang w:eastAsia="en-US"/>
        </w:rPr>
        <w:t>reprit le malade après un silence</w:t>
      </w:r>
      <w:r>
        <w:rPr>
          <w:lang w:eastAsia="en-US"/>
        </w:rPr>
        <w:t xml:space="preserve"> ; </w:t>
      </w:r>
      <w:r w:rsidR="006C2AE1">
        <w:rPr>
          <w:lang w:eastAsia="en-US"/>
        </w:rPr>
        <w:t>—</w:t>
      </w:r>
      <w:r>
        <w:rPr>
          <w:lang w:eastAsia="en-US"/>
        </w:rPr>
        <w:t xml:space="preserve"> </w:t>
      </w:r>
      <w:r w:rsidR="003148C9">
        <w:rPr>
          <w:lang w:eastAsia="en-US"/>
        </w:rPr>
        <w:t>le monde en riait à gorge déployée</w:t>
      </w:r>
      <w:r>
        <w:rPr>
          <w:lang w:eastAsia="en-US"/>
        </w:rPr>
        <w:t xml:space="preserve">… </w:t>
      </w:r>
      <w:r w:rsidR="003148C9">
        <w:rPr>
          <w:lang w:eastAsia="en-US"/>
        </w:rPr>
        <w:t>Mais pas toi</w:t>
      </w:r>
      <w:r>
        <w:rPr>
          <w:lang w:eastAsia="en-US"/>
        </w:rPr>
        <w:t xml:space="preserve">… </w:t>
      </w:r>
      <w:r w:rsidR="003148C9">
        <w:rPr>
          <w:lang w:eastAsia="en-US"/>
        </w:rPr>
        <w:t>Oh</w:t>
      </w:r>
      <w:r>
        <w:rPr>
          <w:lang w:eastAsia="en-US"/>
        </w:rPr>
        <w:t xml:space="preserve"> ! </w:t>
      </w:r>
      <w:r w:rsidR="003148C9">
        <w:rPr>
          <w:lang w:eastAsia="en-US"/>
        </w:rPr>
        <w:t>non</w:t>
      </w:r>
      <w:r>
        <w:rPr>
          <w:lang w:eastAsia="en-US"/>
        </w:rPr>
        <w:t xml:space="preserve"> ! </w:t>
      </w:r>
      <w:r w:rsidR="003148C9">
        <w:rPr>
          <w:lang w:eastAsia="en-US"/>
        </w:rPr>
        <w:t>Il y a vingt ans que je l</w:t>
      </w:r>
      <w:r>
        <w:rPr>
          <w:lang w:eastAsia="en-US"/>
        </w:rPr>
        <w:t>’</w:t>
      </w:r>
      <w:r w:rsidR="003148C9">
        <w:rPr>
          <w:lang w:eastAsia="en-US"/>
        </w:rPr>
        <w:t>ai perdue</w:t>
      </w:r>
      <w:r>
        <w:rPr>
          <w:lang w:eastAsia="en-US"/>
        </w:rPr>
        <w:t xml:space="preserve">… </w:t>
      </w:r>
      <w:r w:rsidR="003148C9">
        <w:rPr>
          <w:lang w:eastAsia="en-US"/>
        </w:rPr>
        <w:t>Et je l</w:t>
      </w:r>
      <w:r>
        <w:rPr>
          <w:lang w:eastAsia="en-US"/>
        </w:rPr>
        <w:t>’</w:t>
      </w:r>
      <w:r w:rsidR="003148C9">
        <w:rPr>
          <w:lang w:eastAsia="en-US"/>
        </w:rPr>
        <w:t>aime comme si j</w:t>
      </w:r>
      <w:r>
        <w:rPr>
          <w:lang w:eastAsia="en-US"/>
        </w:rPr>
        <w:t>’</w:t>
      </w:r>
      <w:r w:rsidR="003148C9">
        <w:rPr>
          <w:lang w:eastAsia="en-US"/>
        </w:rPr>
        <w:t>avais pris hier sur son beau front le premier baiser</w:t>
      </w:r>
      <w:r>
        <w:rPr>
          <w:lang w:eastAsia="en-US"/>
        </w:rPr>
        <w:t xml:space="preserve"> !… </w:t>
      </w:r>
      <w:r w:rsidR="003148C9">
        <w:rPr>
          <w:lang w:eastAsia="en-US"/>
        </w:rPr>
        <w:t>Je l</w:t>
      </w:r>
      <w:r>
        <w:rPr>
          <w:lang w:eastAsia="en-US"/>
        </w:rPr>
        <w:t>’</w:t>
      </w:r>
      <w:r w:rsidR="003148C9">
        <w:rPr>
          <w:lang w:eastAsia="en-US"/>
        </w:rPr>
        <w:t>aime avec toute ma jeunesse et dans la virginité de mon cœur</w:t>
      </w:r>
      <w:r>
        <w:rPr>
          <w:lang w:eastAsia="en-US"/>
        </w:rPr>
        <w:t xml:space="preserve"> !… </w:t>
      </w:r>
      <w:r w:rsidR="003148C9">
        <w:rPr>
          <w:lang w:eastAsia="en-US"/>
        </w:rPr>
        <w:t>Son image est là devant mes yeux fermés</w:t>
      </w:r>
      <w:r>
        <w:rPr>
          <w:lang w:eastAsia="en-US"/>
        </w:rPr>
        <w:t xml:space="preserve">… </w:t>
      </w:r>
      <w:r w:rsidR="003148C9">
        <w:rPr>
          <w:lang w:eastAsia="en-US"/>
        </w:rPr>
        <w:t>Je vois son sourire d</w:t>
      </w:r>
      <w:r>
        <w:rPr>
          <w:lang w:eastAsia="en-US"/>
        </w:rPr>
        <w:t>’</w:t>
      </w:r>
      <w:r w:rsidR="003148C9">
        <w:rPr>
          <w:lang w:eastAsia="en-US"/>
        </w:rPr>
        <w:t>ange</w:t>
      </w:r>
      <w:r>
        <w:rPr>
          <w:lang w:eastAsia="en-US"/>
        </w:rPr>
        <w:t xml:space="preserve">… </w:t>
      </w:r>
      <w:r w:rsidR="003148C9">
        <w:rPr>
          <w:lang w:eastAsia="en-US"/>
        </w:rPr>
        <w:t>J</w:t>
      </w:r>
      <w:r>
        <w:rPr>
          <w:lang w:eastAsia="en-US"/>
        </w:rPr>
        <w:t>’</w:t>
      </w:r>
      <w:r w:rsidR="003148C9">
        <w:rPr>
          <w:lang w:eastAsia="en-US"/>
        </w:rPr>
        <w:t>entends sa voix qui semble descendre du ciel</w:t>
      </w:r>
      <w:r>
        <w:rPr>
          <w:lang w:eastAsia="en-US"/>
        </w:rPr>
        <w:t> !</w:t>
      </w:r>
    </w:p>
    <w:p w14:paraId="1594EF7B" w14:textId="77777777" w:rsidR="0046142F" w:rsidRDefault="0046142F" w:rsidP="0046142F">
      <w:pPr>
        <w:rPr>
          <w:lang w:eastAsia="en-US"/>
        </w:rPr>
      </w:pPr>
      <w:r>
        <w:rPr>
          <w:lang w:eastAsia="en-US"/>
        </w:rPr>
        <w:t>« </w:t>
      </w:r>
      <w:r w:rsidR="003148C9">
        <w:rPr>
          <w:lang w:eastAsia="en-US"/>
        </w:rPr>
        <w:t>Si tu savais comme elle était belle</w:t>
      </w:r>
      <w:r>
        <w:rPr>
          <w:lang w:eastAsia="en-US"/>
        </w:rPr>
        <w:t xml:space="preserve"> ! </w:t>
      </w:r>
      <w:r w:rsidR="003148C9">
        <w:rPr>
          <w:lang w:eastAsia="en-US"/>
        </w:rPr>
        <w:t>comme elle m</w:t>
      </w:r>
      <w:r>
        <w:rPr>
          <w:lang w:eastAsia="en-US"/>
        </w:rPr>
        <w:t>’</w:t>
      </w:r>
      <w:r w:rsidR="003148C9">
        <w:rPr>
          <w:lang w:eastAsia="en-US"/>
        </w:rPr>
        <w:t>aimait</w:t>
      </w:r>
      <w:r>
        <w:rPr>
          <w:lang w:eastAsia="en-US"/>
        </w:rPr>
        <w:t xml:space="preserve"> ! </w:t>
      </w:r>
      <w:r w:rsidR="003148C9">
        <w:rPr>
          <w:lang w:eastAsia="en-US"/>
        </w:rPr>
        <w:t>comme nous eussions été heureux</w:t>
      </w:r>
      <w:r>
        <w:rPr>
          <w:lang w:eastAsia="en-US"/>
        </w:rPr>
        <w:t> !</w:t>
      </w:r>
    </w:p>
    <w:p w14:paraId="4B6C5C18" w14:textId="0804DC5C" w:rsidR="0046142F" w:rsidRDefault="0046142F" w:rsidP="0046142F">
      <w:pPr>
        <w:rPr>
          <w:lang w:eastAsia="en-US"/>
        </w:rPr>
      </w:pPr>
      <w:r>
        <w:rPr>
          <w:lang w:eastAsia="en-US"/>
        </w:rPr>
        <w:t>« </w:t>
      </w:r>
      <w:r w:rsidR="003148C9">
        <w:rPr>
          <w:lang w:eastAsia="en-US"/>
        </w:rPr>
        <w:t>Je l</w:t>
      </w:r>
      <w:r>
        <w:rPr>
          <w:lang w:eastAsia="en-US"/>
        </w:rPr>
        <w:t>’</w:t>
      </w:r>
      <w:r w:rsidR="003148C9">
        <w:rPr>
          <w:lang w:eastAsia="en-US"/>
        </w:rPr>
        <w:t>ai cherchée longtemps</w:t>
      </w:r>
      <w:r>
        <w:rPr>
          <w:lang w:eastAsia="en-US"/>
        </w:rPr>
        <w:t xml:space="preserve">, </w:t>
      </w:r>
      <w:r w:rsidR="006C2AE1">
        <w:rPr>
          <w:lang w:eastAsia="en-US"/>
        </w:rPr>
        <w:t>—</w:t>
      </w:r>
      <w:r>
        <w:rPr>
          <w:lang w:eastAsia="en-US"/>
        </w:rPr>
        <w:t xml:space="preserve"> </w:t>
      </w:r>
      <w:r w:rsidR="003148C9">
        <w:rPr>
          <w:lang w:eastAsia="en-US"/>
        </w:rPr>
        <w:t>jusqu</w:t>
      </w:r>
      <w:r>
        <w:rPr>
          <w:lang w:eastAsia="en-US"/>
        </w:rPr>
        <w:t>’</w:t>
      </w:r>
      <w:r w:rsidR="003148C9">
        <w:rPr>
          <w:lang w:eastAsia="en-US"/>
        </w:rPr>
        <w:t>au jour où Dieu m</w:t>
      </w:r>
      <w:r>
        <w:rPr>
          <w:lang w:eastAsia="en-US"/>
        </w:rPr>
        <w:t>’</w:t>
      </w:r>
      <w:r w:rsidR="003148C9">
        <w:rPr>
          <w:lang w:eastAsia="en-US"/>
        </w:rPr>
        <w:t>a pris la lumière</w:t>
      </w:r>
      <w:r>
        <w:rPr>
          <w:lang w:eastAsia="en-US"/>
        </w:rPr>
        <w:t>.</w:t>
      </w:r>
    </w:p>
    <w:p w14:paraId="3B95164E" w14:textId="77777777" w:rsidR="0046142F" w:rsidRDefault="0046142F" w:rsidP="0046142F">
      <w:pPr>
        <w:rPr>
          <w:lang w:eastAsia="en-US"/>
        </w:rPr>
      </w:pPr>
      <w:r>
        <w:rPr>
          <w:lang w:eastAsia="en-US"/>
        </w:rPr>
        <w:t>« </w:t>
      </w:r>
      <w:r w:rsidR="003148C9">
        <w:rPr>
          <w:lang w:eastAsia="en-US"/>
        </w:rPr>
        <w:t>Alors</w:t>
      </w:r>
      <w:r>
        <w:rPr>
          <w:lang w:eastAsia="en-US"/>
        </w:rPr>
        <w:t xml:space="preserve">, </w:t>
      </w:r>
      <w:r w:rsidR="003148C9">
        <w:rPr>
          <w:lang w:eastAsia="en-US"/>
        </w:rPr>
        <w:t>je me suis dit</w:t>
      </w:r>
      <w:r>
        <w:rPr>
          <w:lang w:eastAsia="en-US"/>
        </w:rPr>
        <w:t xml:space="preserve"> : </w:t>
      </w:r>
      <w:r w:rsidR="003148C9">
        <w:rPr>
          <w:lang w:eastAsia="en-US"/>
        </w:rPr>
        <w:t>Adieu</w:t>
      </w:r>
      <w:r>
        <w:rPr>
          <w:lang w:eastAsia="en-US"/>
        </w:rPr>
        <w:t xml:space="preserve"> !… </w:t>
      </w:r>
      <w:r w:rsidR="003148C9">
        <w:rPr>
          <w:lang w:eastAsia="en-US"/>
        </w:rPr>
        <w:t>adieu à moi-même</w:t>
      </w:r>
      <w:r>
        <w:rPr>
          <w:lang w:eastAsia="en-US"/>
        </w:rPr>
        <w:t xml:space="preserve">, </w:t>
      </w:r>
      <w:r w:rsidR="003148C9">
        <w:rPr>
          <w:lang w:eastAsia="en-US"/>
        </w:rPr>
        <w:t>entends-tu</w:t>
      </w:r>
      <w:r>
        <w:rPr>
          <w:lang w:eastAsia="en-US"/>
        </w:rPr>
        <w:t xml:space="preserve"> ? </w:t>
      </w:r>
      <w:r w:rsidR="003148C9">
        <w:rPr>
          <w:lang w:eastAsia="en-US"/>
        </w:rPr>
        <w:t>adieu à l</w:t>
      </w:r>
      <w:r>
        <w:rPr>
          <w:lang w:eastAsia="en-US"/>
        </w:rPr>
        <w:t>’</w:t>
      </w:r>
      <w:r w:rsidR="003148C9">
        <w:rPr>
          <w:lang w:eastAsia="en-US"/>
        </w:rPr>
        <w:t>espoir</w:t>
      </w:r>
      <w:r>
        <w:rPr>
          <w:lang w:eastAsia="en-US"/>
        </w:rPr>
        <w:t xml:space="preserve"> ! </w:t>
      </w:r>
      <w:r w:rsidR="003148C9">
        <w:rPr>
          <w:lang w:eastAsia="en-US"/>
        </w:rPr>
        <w:t>adieu au bonheur</w:t>
      </w:r>
      <w:r>
        <w:rPr>
          <w:lang w:eastAsia="en-US"/>
        </w:rPr>
        <w:t> !</w:t>
      </w:r>
    </w:p>
    <w:p w14:paraId="241D75C0" w14:textId="6792DB50" w:rsidR="0046142F" w:rsidRDefault="0046142F" w:rsidP="0046142F">
      <w:pPr>
        <w:rPr>
          <w:lang w:eastAsia="en-US"/>
        </w:rPr>
      </w:pPr>
      <w:r>
        <w:rPr>
          <w:lang w:eastAsia="en-US"/>
        </w:rPr>
        <w:t>« </w:t>
      </w:r>
      <w:r w:rsidR="003148C9">
        <w:rPr>
          <w:lang w:eastAsia="en-US"/>
        </w:rPr>
        <w:t>Et je vis comme s</w:t>
      </w:r>
      <w:r>
        <w:rPr>
          <w:lang w:eastAsia="en-US"/>
        </w:rPr>
        <w:t>’</w:t>
      </w:r>
      <w:r w:rsidR="003148C9">
        <w:rPr>
          <w:lang w:eastAsia="en-US"/>
        </w:rPr>
        <w:t>il y avait autour de moi la froide muraille d</w:t>
      </w:r>
      <w:r>
        <w:rPr>
          <w:lang w:eastAsia="en-US"/>
        </w:rPr>
        <w:t>’</w:t>
      </w:r>
      <w:r w:rsidR="003148C9">
        <w:rPr>
          <w:lang w:eastAsia="en-US"/>
        </w:rPr>
        <w:t>une tombe</w:t>
      </w:r>
      <w:r>
        <w:rPr>
          <w:lang w:eastAsia="en-US"/>
        </w:rPr>
        <w:t xml:space="preserve">. </w:t>
      </w:r>
      <w:r w:rsidR="006C2AE1">
        <w:rPr>
          <w:lang w:eastAsia="en-US"/>
        </w:rPr>
        <w:t>—</w:t>
      </w:r>
      <w:r>
        <w:rPr>
          <w:lang w:eastAsia="en-US"/>
        </w:rPr>
        <w:t xml:space="preserve"> </w:t>
      </w:r>
      <w:r w:rsidR="003148C9">
        <w:rPr>
          <w:lang w:eastAsia="en-US"/>
        </w:rPr>
        <w:t>La nuit pour mes yeux</w:t>
      </w:r>
      <w:r>
        <w:rPr>
          <w:lang w:eastAsia="en-US"/>
        </w:rPr>
        <w:t xml:space="preserve">, </w:t>
      </w:r>
      <w:r w:rsidR="003148C9">
        <w:rPr>
          <w:lang w:eastAsia="en-US"/>
        </w:rPr>
        <w:t>la nuit pour mon âme qui n</w:t>
      </w:r>
      <w:r>
        <w:rPr>
          <w:lang w:eastAsia="en-US"/>
        </w:rPr>
        <w:t>’</w:t>
      </w:r>
      <w:r w:rsidR="003148C9">
        <w:rPr>
          <w:lang w:eastAsia="en-US"/>
        </w:rPr>
        <w:t>a plus d</w:t>
      </w:r>
      <w:r>
        <w:rPr>
          <w:lang w:eastAsia="en-US"/>
        </w:rPr>
        <w:t>’</w:t>
      </w:r>
      <w:r w:rsidR="003148C9">
        <w:rPr>
          <w:lang w:eastAsia="en-US"/>
        </w:rPr>
        <w:t>espérance</w:t>
      </w:r>
      <w:r>
        <w:rPr>
          <w:lang w:eastAsia="en-US"/>
        </w:rPr>
        <w:t> !… »</w:t>
      </w:r>
    </w:p>
    <w:p w14:paraId="59E2E23C" w14:textId="77777777" w:rsidR="0046142F" w:rsidRDefault="0046142F" w:rsidP="0046142F">
      <w:pPr>
        <w:rPr>
          <w:lang w:eastAsia="en-US"/>
        </w:rPr>
      </w:pPr>
      <w:r>
        <w:rPr>
          <w:lang w:eastAsia="en-US"/>
        </w:rPr>
        <w:t>— </w:t>
      </w:r>
      <w:r w:rsidR="003148C9">
        <w:rPr>
          <w:lang w:eastAsia="en-US"/>
        </w:rPr>
        <w:t>Vous qui méritiez si bien d</w:t>
      </w:r>
      <w:r>
        <w:rPr>
          <w:lang w:eastAsia="en-US"/>
        </w:rPr>
        <w:t>’</w:t>
      </w:r>
      <w:r w:rsidR="003148C9">
        <w:rPr>
          <w:lang w:eastAsia="en-US"/>
        </w:rPr>
        <w:t>être heureux</w:t>
      </w:r>
      <w:r>
        <w:rPr>
          <w:lang w:eastAsia="en-US"/>
        </w:rPr>
        <w:t xml:space="preserve"> ! </w:t>
      </w:r>
      <w:r w:rsidR="003148C9">
        <w:rPr>
          <w:lang w:eastAsia="en-US"/>
        </w:rPr>
        <w:t>dit Albert</w:t>
      </w:r>
      <w:r>
        <w:rPr>
          <w:lang w:eastAsia="en-US"/>
        </w:rPr>
        <w:t>.</w:t>
      </w:r>
    </w:p>
    <w:p w14:paraId="64B64C75" w14:textId="77777777" w:rsidR="0046142F" w:rsidRDefault="0046142F" w:rsidP="0046142F">
      <w:pPr>
        <w:rPr>
          <w:lang w:eastAsia="en-US"/>
        </w:rPr>
      </w:pPr>
      <w:r>
        <w:rPr>
          <w:lang w:eastAsia="en-US"/>
        </w:rPr>
        <w:lastRenderedPageBreak/>
        <w:t>— </w:t>
      </w:r>
      <w:r w:rsidR="003148C9">
        <w:rPr>
          <w:lang w:eastAsia="en-US"/>
        </w:rPr>
        <w:t>Pour rêver</w:t>
      </w:r>
      <w:r>
        <w:rPr>
          <w:lang w:eastAsia="en-US"/>
        </w:rPr>
        <w:t xml:space="preserve">, </w:t>
      </w:r>
      <w:r w:rsidR="003148C9">
        <w:rPr>
          <w:lang w:eastAsia="en-US"/>
        </w:rPr>
        <w:t>continua le malade dont la voix était faible et profondément triste</w:t>
      </w:r>
      <w:r>
        <w:rPr>
          <w:lang w:eastAsia="en-US"/>
        </w:rPr>
        <w:t xml:space="preserve">, </w:t>
      </w:r>
      <w:r w:rsidR="003148C9">
        <w:rPr>
          <w:lang w:eastAsia="en-US"/>
        </w:rPr>
        <w:t>les aveugles n</w:t>
      </w:r>
      <w:r>
        <w:rPr>
          <w:lang w:eastAsia="en-US"/>
        </w:rPr>
        <w:t>’</w:t>
      </w:r>
      <w:r w:rsidR="003148C9">
        <w:rPr>
          <w:lang w:eastAsia="en-US"/>
        </w:rPr>
        <w:t>ont pas besoin de dormir</w:t>
      </w:r>
      <w:r>
        <w:rPr>
          <w:lang w:eastAsia="en-US"/>
        </w:rPr>
        <w:t xml:space="preserve">… </w:t>
      </w:r>
      <w:r w:rsidR="003148C9">
        <w:rPr>
          <w:lang w:eastAsia="en-US"/>
        </w:rPr>
        <w:t>ces mirages de vos nuits</w:t>
      </w:r>
      <w:r>
        <w:rPr>
          <w:lang w:eastAsia="en-US"/>
        </w:rPr>
        <w:t xml:space="preserve">, </w:t>
      </w:r>
      <w:r w:rsidR="003148C9">
        <w:rPr>
          <w:lang w:eastAsia="en-US"/>
        </w:rPr>
        <w:t>nous les avons</w:t>
      </w:r>
      <w:r>
        <w:rPr>
          <w:lang w:eastAsia="en-US"/>
        </w:rPr>
        <w:t xml:space="preserve">, </w:t>
      </w:r>
      <w:r w:rsidR="003148C9">
        <w:rPr>
          <w:lang w:eastAsia="en-US"/>
        </w:rPr>
        <w:t>nous</w:t>
      </w:r>
      <w:r>
        <w:rPr>
          <w:lang w:eastAsia="en-US"/>
        </w:rPr>
        <w:t xml:space="preserve">, </w:t>
      </w:r>
      <w:r w:rsidR="003148C9">
        <w:rPr>
          <w:lang w:eastAsia="en-US"/>
        </w:rPr>
        <w:t>à toutes heures</w:t>
      </w:r>
      <w:r>
        <w:rPr>
          <w:lang w:eastAsia="en-US"/>
        </w:rPr>
        <w:t>.</w:t>
      </w:r>
    </w:p>
    <w:p w14:paraId="5A064CED" w14:textId="77777777" w:rsidR="0046142F" w:rsidRDefault="0046142F" w:rsidP="0046142F">
      <w:pPr>
        <w:rPr>
          <w:lang w:eastAsia="en-US"/>
        </w:rPr>
      </w:pPr>
      <w:r>
        <w:rPr>
          <w:lang w:eastAsia="en-US"/>
        </w:rPr>
        <w:t>« </w:t>
      </w:r>
      <w:r w:rsidR="003148C9">
        <w:rPr>
          <w:lang w:eastAsia="en-US"/>
        </w:rPr>
        <w:t>Dès que je suis seul</w:t>
      </w:r>
      <w:r>
        <w:rPr>
          <w:lang w:eastAsia="en-US"/>
        </w:rPr>
        <w:t xml:space="preserve">, </w:t>
      </w:r>
      <w:r w:rsidR="003148C9">
        <w:rPr>
          <w:lang w:eastAsia="en-US"/>
        </w:rPr>
        <w:t>moi</w:t>
      </w:r>
      <w:r>
        <w:rPr>
          <w:lang w:eastAsia="en-US"/>
        </w:rPr>
        <w:t xml:space="preserve">, </w:t>
      </w:r>
      <w:r w:rsidR="003148C9">
        <w:rPr>
          <w:lang w:eastAsia="en-US"/>
        </w:rPr>
        <w:t>je rêve</w:t>
      </w:r>
      <w:r>
        <w:rPr>
          <w:lang w:eastAsia="en-US"/>
        </w:rPr>
        <w:t>…</w:t>
      </w:r>
    </w:p>
    <w:p w14:paraId="33E02F60" w14:textId="77777777" w:rsidR="0046142F" w:rsidRDefault="0046142F" w:rsidP="0046142F">
      <w:pPr>
        <w:rPr>
          <w:lang w:eastAsia="en-US"/>
        </w:rPr>
      </w:pPr>
      <w:r>
        <w:rPr>
          <w:lang w:eastAsia="en-US"/>
        </w:rPr>
        <w:t>« </w:t>
      </w:r>
      <w:r w:rsidR="003148C9">
        <w:rPr>
          <w:lang w:eastAsia="en-US"/>
        </w:rPr>
        <w:t>Et c</w:t>
      </w:r>
      <w:r>
        <w:rPr>
          <w:lang w:eastAsia="en-US"/>
        </w:rPr>
        <w:t>’</w:t>
      </w:r>
      <w:r w:rsidR="003148C9">
        <w:rPr>
          <w:lang w:eastAsia="en-US"/>
        </w:rPr>
        <w:t>est une chose étrange</w:t>
      </w:r>
      <w:r>
        <w:rPr>
          <w:lang w:eastAsia="en-US"/>
        </w:rPr>
        <w:t xml:space="preserve">, </w:t>
      </w:r>
      <w:r w:rsidR="003148C9">
        <w:rPr>
          <w:lang w:eastAsia="en-US"/>
        </w:rPr>
        <w:t>va</w:t>
      </w:r>
      <w:r>
        <w:rPr>
          <w:lang w:eastAsia="en-US"/>
        </w:rPr>
        <w:t xml:space="preserve"> ! </w:t>
      </w:r>
      <w:r w:rsidR="003148C9">
        <w:rPr>
          <w:lang w:eastAsia="en-US"/>
        </w:rPr>
        <w:t>mon rêve</w:t>
      </w:r>
      <w:r>
        <w:rPr>
          <w:lang w:eastAsia="en-US"/>
        </w:rPr>
        <w:t xml:space="preserve">, </w:t>
      </w:r>
      <w:r w:rsidR="003148C9">
        <w:rPr>
          <w:lang w:eastAsia="en-US"/>
        </w:rPr>
        <w:t>c</w:t>
      </w:r>
      <w:r>
        <w:rPr>
          <w:lang w:eastAsia="en-US"/>
        </w:rPr>
        <w:t>’</w:t>
      </w:r>
      <w:r w:rsidR="003148C9">
        <w:rPr>
          <w:lang w:eastAsia="en-US"/>
        </w:rPr>
        <w:t>est elle</w:t>
      </w:r>
      <w:r>
        <w:rPr>
          <w:lang w:eastAsia="en-US"/>
        </w:rPr>
        <w:t xml:space="preserve">, </w:t>
      </w:r>
      <w:r w:rsidR="003148C9">
        <w:rPr>
          <w:lang w:eastAsia="en-US"/>
        </w:rPr>
        <w:t>toujours</w:t>
      </w:r>
      <w:r>
        <w:rPr>
          <w:lang w:eastAsia="en-US"/>
        </w:rPr>
        <w:t xml:space="preserve"> ! </w:t>
      </w:r>
      <w:r w:rsidR="003148C9">
        <w:rPr>
          <w:lang w:eastAsia="en-US"/>
        </w:rPr>
        <w:t>Tantôt je la vois dans un nuage avec de longs voiles blancs comme l</w:t>
      </w:r>
      <w:r>
        <w:rPr>
          <w:lang w:eastAsia="en-US"/>
        </w:rPr>
        <w:t>’</w:t>
      </w:r>
      <w:r w:rsidR="003148C9">
        <w:rPr>
          <w:lang w:eastAsia="en-US"/>
        </w:rPr>
        <w:t>âme chrétienne qui s</w:t>
      </w:r>
      <w:r>
        <w:rPr>
          <w:lang w:eastAsia="en-US"/>
        </w:rPr>
        <w:t>’</w:t>
      </w:r>
      <w:r w:rsidR="003148C9">
        <w:rPr>
          <w:lang w:eastAsia="en-US"/>
        </w:rPr>
        <w:t>en va au ciel</w:t>
      </w:r>
      <w:r>
        <w:rPr>
          <w:lang w:eastAsia="en-US"/>
        </w:rPr>
        <w:t xml:space="preserve">… </w:t>
      </w:r>
      <w:r w:rsidR="003148C9">
        <w:rPr>
          <w:lang w:eastAsia="en-US"/>
        </w:rPr>
        <w:t>Tantôt je la vois vivante</w:t>
      </w:r>
      <w:r>
        <w:rPr>
          <w:lang w:eastAsia="en-US"/>
        </w:rPr>
        <w:t>…</w:t>
      </w:r>
    </w:p>
    <w:p w14:paraId="4D6DB3FF"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vivante</w:t>
      </w:r>
      <w:r>
        <w:rPr>
          <w:lang w:eastAsia="en-US"/>
        </w:rPr>
        <w:t xml:space="preserve">, </w:t>
      </w:r>
      <w:r w:rsidR="003148C9">
        <w:rPr>
          <w:lang w:eastAsia="en-US"/>
        </w:rPr>
        <w:t>mais martyre</w:t>
      </w:r>
      <w:r>
        <w:rPr>
          <w:lang w:eastAsia="en-US"/>
        </w:rPr>
        <w:t xml:space="preserve"> ? </w:t>
      </w:r>
      <w:r w:rsidR="003148C9">
        <w:rPr>
          <w:lang w:eastAsia="en-US"/>
        </w:rPr>
        <w:t>brisée par le découragement</w:t>
      </w:r>
      <w:r>
        <w:rPr>
          <w:lang w:eastAsia="en-US"/>
        </w:rPr>
        <w:t xml:space="preserve">, </w:t>
      </w:r>
      <w:r w:rsidR="003148C9">
        <w:rPr>
          <w:lang w:eastAsia="en-US"/>
        </w:rPr>
        <w:t>pâle de misère</w:t>
      </w:r>
      <w:r>
        <w:rPr>
          <w:lang w:eastAsia="en-US"/>
        </w:rPr>
        <w:t> !…</w:t>
      </w:r>
    </w:p>
    <w:p w14:paraId="6859DDB6"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je vois cela</w:t>
      </w:r>
      <w:r>
        <w:rPr>
          <w:lang w:eastAsia="en-US"/>
        </w:rPr>
        <w:t xml:space="preserve">, </w:t>
      </w:r>
      <w:r w:rsidR="003148C9">
        <w:rPr>
          <w:lang w:eastAsia="en-US"/>
        </w:rPr>
        <w:t>et mon cœur se fend</w:t>
      </w:r>
      <w:r>
        <w:rPr>
          <w:lang w:eastAsia="en-US"/>
        </w:rPr>
        <w:t> !</w:t>
      </w:r>
    </w:p>
    <w:p w14:paraId="1AD6657C" w14:textId="77777777" w:rsidR="0046142F" w:rsidRDefault="0046142F" w:rsidP="0046142F">
      <w:pPr>
        <w:rPr>
          <w:lang w:eastAsia="en-US"/>
        </w:rPr>
      </w:pPr>
      <w:r>
        <w:rPr>
          <w:lang w:eastAsia="en-US"/>
        </w:rPr>
        <w:t>« </w:t>
      </w:r>
      <w:r w:rsidR="003148C9">
        <w:rPr>
          <w:lang w:eastAsia="en-US"/>
        </w:rPr>
        <w:t>Pauvre bien-aimée</w:t>
      </w:r>
      <w:r>
        <w:rPr>
          <w:lang w:eastAsia="en-US"/>
        </w:rPr>
        <w:t> !…</w:t>
      </w:r>
    </w:p>
    <w:p w14:paraId="50B5541C" w14:textId="77777777" w:rsidR="0046142F" w:rsidRDefault="0046142F" w:rsidP="0046142F">
      <w:pPr>
        <w:rPr>
          <w:lang w:eastAsia="en-US"/>
        </w:rPr>
      </w:pPr>
      <w:r>
        <w:rPr>
          <w:lang w:eastAsia="en-US"/>
        </w:rPr>
        <w:t>« </w:t>
      </w:r>
      <w:r w:rsidR="003148C9">
        <w:rPr>
          <w:lang w:eastAsia="en-US"/>
        </w:rPr>
        <w:t>Et déjà trois fois</w:t>
      </w:r>
      <w:r>
        <w:rPr>
          <w:lang w:eastAsia="en-US"/>
        </w:rPr>
        <w:t xml:space="preserve">, </w:t>
      </w:r>
      <w:r w:rsidR="003148C9">
        <w:rPr>
          <w:lang w:eastAsia="en-US"/>
        </w:rPr>
        <w:t>je l</w:t>
      </w:r>
      <w:r>
        <w:rPr>
          <w:lang w:eastAsia="en-US"/>
        </w:rPr>
        <w:t>’</w:t>
      </w:r>
      <w:r w:rsidR="003148C9">
        <w:rPr>
          <w:lang w:eastAsia="en-US"/>
        </w:rPr>
        <w:t>ai vue</w:t>
      </w:r>
      <w:r>
        <w:rPr>
          <w:lang w:eastAsia="en-US"/>
        </w:rPr>
        <w:t xml:space="preserve">, </w:t>
      </w:r>
      <w:r w:rsidR="003148C9">
        <w:rPr>
          <w:lang w:eastAsia="en-US"/>
        </w:rPr>
        <w:t>l</w:t>
      </w:r>
      <w:r>
        <w:rPr>
          <w:lang w:eastAsia="en-US"/>
        </w:rPr>
        <w:t>’</w:t>
      </w:r>
      <w:r w:rsidR="003148C9">
        <w:rPr>
          <w:lang w:eastAsia="en-US"/>
        </w:rPr>
        <w:t>angoisse au front</w:t>
      </w:r>
      <w:r>
        <w:rPr>
          <w:lang w:eastAsia="en-US"/>
        </w:rPr>
        <w:t xml:space="preserve">, </w:t>
      </w:r>
      <w:r w:rsidR="003148C9">
        <w:rPr>
          <w:lang w:eastAsia="en-US"/>
        </w:rPr>
        <w:t>les yeux baignés</w:t>
      </w:r>
      <w:r>
        <w:rPr>
          <w:lang w:eastAsia="en-US"/>
        </w:rPr>
        <w:t xml:space="preserve">, </w:t>
      </w:r>
      <w:r w:rsidR="003148C9">
        <w:rPr>
          <w:lang w:eastAsia="en-US"/>
        </w:rPr>
        <w:t>le sein bondissant</w:t>
      </w:r>
      <w:r>
        <w:rPr>
          <w:lang w:eastAsia="en-US"/>
        </w:rPr>
        <w:t xml:space="preserve">… </w:t>
      </w:r>
      <w:r w:rsidR="003148C9">
        <w:rPr>
          <w:lang w:eastAsia="en-US"/>
        </w:rPr>
        <w:t>Oh</w:t>
      </w:r>
      <w:r>
        <w:rPr>
          <w:lang w:eastAsia="en-US"/>
        </w:rPr>
        <w:t xml:space="preserve"> ! </w:t>
      </w:r>
      <w:r w:rsidR="003148C9">
        <w:rPr>
          <w:lang w:eastAsia="en-US"/>
        </w:rPr>
        <w:t>comment dire cela</w:t>
      </w:r>
      <w:r>
        <w:rPr>
          <w:lang w:eastAsia="en-US"/>
        </w:rPr>
        <w:t xml:space="preserve"> ! </w:t>
      </w:r>
      <w:r w:rsidR="003148C9">
        <w:rPr>
          <w:lang w:eastAsia="en-US"/>
        </w:rPr>
        <w:t>Je l</w:t>
      </w:r>
      <w:r>
        <w:rPr>
          <w:lang w:eastAsia="en-US"/>
        </w:rPr>
        <w:t>’</w:t>
      </w:r>
      <w:r w:rsidR="003148C9">
        <w:rPr>
          <w:lang w:eastAsia="en-US"/>
        </w:rPr>
        <w:t>ai vue</w:t>
      </w:r>
      <w:r>
        <w:rPr>
          <w:lang w:eastAsia="en-US"/>
        </w:rPr>
        <w:t xml:space="preserve">, </w:t>
      </w:r>
      <w:r w:rsidR="003148C9">
        <w:rPr>
          <w:lang w:eastAsia="en-US"/>
        </w:rPr>
        <w:t>elle</w:t>
      </w:r>
      <w:r>
        <w:rPr>
          <w:lang w:eastAsia="en-US"/>
        </w:rPr>
        <w:t xml:space="preserve">, </w:t>
      </w:r>
      <w:r w:rsidR="003148C9">
        <w:rPr>
          <w:lang w:eastAsia="en-US"/>
        </w:rPr>
        <w:t>elle</w:t>
      </w:r>
      <w:r>
        <w:rPr>
          <w:lang w:eastAsia="en-US"/>
        </w:rPr>
        <w:t xml:space="preserve">, </w:t>
      </w:r>
      <w:r w:rsidR="003148C9">
        <w:rPr>
          <w:lang w:eastAsia="en-US"/>
        </w:rPr>
        <w:t>si pure et si sainte</w:t>
      </w:r>
      <w:r>
        <w:rPr>
          <w:lang w:eastAsia="en-US"/>
        </w:rPr>
        <w:t xml:space="preserve">, </w:t>
      </w:r>
      <w:r w:rsidR="003148C9">
        <w:rPr>
          <w:lang w:eastAsia="en-US"/>
        </w:rPr>
        <w:t>trébucher au seuil de l</w:t>
      </w:r>
      <w:r>
        <w:rPr>
          <w:lang w:eastAsia="en-US"/>
        </w:rPr>
        <w:t>’</w:t>
      </w:r>
      <w:r w:rsidR="003148C9">
        <w:rPr>
          <w:lang w:eastAsia="en-US"/>
        </w:rPr>
        <w:t>infamie</w:t>
      </w:r>
      <w:r>
        <w:rPr>
          <w:lang w:eastAsia="en-US"/>
        </w:rPr>
        <w:t> !</w:t>
      </w:r>
    </w:p>
    <w:p w14:paraId="4BAB84D8" w14:textId="2DFFFDB8" w:rsidR="0046142F" w:rsidRDefault="0046142F" w:rsidP="0046142F">
      <w:pPr>
        <w:rPr>
          <w:lang w:eastAsia="en-US"/>
        </w:rPr>
      </w:pPr>
      <w:r>
        <w:rPr>
          <w:lang w:eastAsia="en-US"/>
        </w:rPr>
        <w:t>« </w:t>
      </w:r>
      <w:r w:rsidR="003148C9">
        <w:rPr>
          <w:lang w:eastAsia="en-US"/>
        </w:rPr>
        <w:t>Elle tombait</w:t>
      </w:r>
      <w:r>
        <w:rPr>
          <w:lang w:eastAsia="en-US"/>
        </w:rPr>
        <w:t xml:space="preserve">… </w:t>
      </w:r>
      <w:r w:rsidR="003148C9">
        <w:rPr>
          <w:lang w:eastAsia="en-US"/>
        </w:rPr>
        <w:t>et donnant sa divine beauté pour un salaire</w:t>
      </w:r>
      <w:r>
        <w:rPr>
          <w:lang w:eastAsia="en-US"/>
        </w:rPr>
        <w:t xml:space="preserve">, </w:t>
      </w:r>
      <w:r w:rsidR="003148C9">
        <w:rPr>
          <w:lang w:eastAsia="en-US"/>
        </w:rPr>
        <w:t>elle murmurait</w:t>
      </w:r>
      <w:r>
        <w:rPr>
          <w:lang w:eastAsia="en-US"/>
        </w:rPr>
        <w:t xml:space="preserve">, </w:t>
      </w:r>
      <w:r w:rsidR="003148C9">
        <w:rPr>
          <w:lang w:eastAsia="en-US"/>
        </w:rPr>
        <w:t>dans son reproche à Dieu</w:t>
      </w:r>
      <w:r>
        <w:rPr>
          <w:lang w:eastAsia="en-US"/>
        </w:rPr>
        <w:t xml:space="preserve"> : </w:t>
      </w:r>
      <w:r w:rsidR="003148C9">
        <w:rPr>
          <w:i/>
          <w:iCs/>
        </w:rPr>
        <w:t>Pour mon enfant</w:t>
      </w:r>
      <w:r>
        <w:rPr>
          <w:i/>
          <w:iCs/>
        </w:rPr>
        <w:t xml:space="preserve"> ! </w:t>
      </w:r>
      <w:r w:rsidR="003148C9">
        <w:rPr>
          <w:i/>
          <w:iCs/>
        </w:rPr>
        <w:t>pour mon enfant</w:t>
      </w:r>
      <w:r>
        <w:rPr>
          <w:i/>
          <w:iCs/>
        </w:rPr>
        <w:t> !… »</w:t>
      </w:r>
    </w:p>
    <w:p w14:paraId="61415692" w14:textId="77777777" w:rsidR="0046142F" w:rsidRDefault="003148C9" w:rsidP="0046142F">
      <w:pPr>
        <w:rPr>
          <w:lang w:eastAsia="en-US"/>
        </w:rPr>
      </w:pPr>
      <w:r>
        <w:rPr>
          <w:lang w:eastAsia="en-US"/>
        </w:rPr>
        <w:t>Le malade avait des sanglots</w:t>
      </w:r>
      <w:r w:rsidR="0046142F">
        <w:rPr>
          <w:lang w:eastAsia="en-US"/>
        </w:rPr>
        <w:t>.</w:t>
      </w:r>
    </w:p>
    <w:p w14:paraId="640700D1" w14:textId="2AFF973C" w:rsidR="0046142F" w:rsidRDefault="0046142F" w:rsidP="0046142F">
      <w:pPr>
        <w:rPr>
          <w:lang w:eastAsia="en-US"/>
        </w:rPr>
      </w:pPr>
      <w:r>
        <w:rPr>
          <w:lang w:eastAsia="en-US"/>
        </w:rPr>
        <w:t>— </w:t>
      </w:r>
      <w:r w:rsidR="003148C9">
        <w:rPr>
          <w:lang w:eastAsia="en-US"/>
        </w:rPr>
        <w:t>Cet enfant-là</w:t>
      </w:r>
      <w:r>
        <w:rPr>
          <w:lang w:eastAsia="en-US"/>
        </w:rPr>
        <w:t xml:space="preserve">, </w:t>
      </w:r>
      <w:r w:rsidR="003148C9">
        <w:rPr>
          <w:lang w:eastAsia="en-US"/>
        </w:rPr>
        <w:t>murmura-t-i</w:t>
      </w:r>
      <w:r w:rsidR="003148C9">
        <w:t>l</w:t>
      </w:r>
      <w:r>
        <w:rPr>
          <w:lang w:eastAsia="en-US"/>
        </w:rPr>
        <w:t xml:space="preserve">, </w:t>
      </w:r>
      <w:r w:rsidR="006C2AE1">
        <w:rPr>
          <w:lang w:eastAsia="en-US"/>
        </w:rPr>
        <w:t>—</w:t>
      </w:r>
      <w:r>
        <w:rPr>
          <w:lang w:eastAsia="en-US"/>
        </w:rPr>
        <w:t xml:space="preserve"> </w:t>
      </w:r>
      <w:r w:rsidR="003148C9">
        <w:rPr>
          <w:lang w:eastAsia="en-US"/>
        </w:rPr>
        <w:t>si c</w:t>
      </w:r>
      <w:r>
        <w:rPr>
          <w:lang w:eastAsia="en-US"/>
        </w:rPr>
        <w:t>’</w:t>
      </w:r>
      <w:r w:rsidR="003148C9">
        <w:rPr>
          <w:lang w:eastAsia="en-US"/>
        </w:rPr>
        <w:t>était mon fils</w:t>
      </w:r>
      <w:r>
        <w:rPr>
          <w:lang w:eastAsia="en-US"/>
        </w:rPr>
        <w:t xml:space="preserve"> !… </w:t>
      </w:r>
      <w:r w:rsidR="006C2AE1">
        <w:rPr>
          <w:lang w:eastAsia="en-US"/>
        </w:rPr>
        <w:t>—</w:t>
      </w:r>
      <w:r>
        <w:rPr>
          <w:lang w:eastAsia="en-US"/>
        </w:rPr>
        <w:t xml:space="preserve"> </w:t>
      </w:r>
      <w:r w:rsidR="003148C9">
        <w:rPr>
          <w:lang w:eastAsia="en-US"/>
        </w:rPr>
        <w:t>Albert</w:t>
      </w:r>
      <w:r>
        <w:rPr>
          <w:lang w:eastAsia="en-US"/>
        </w:rPr>
        <w:t xml:space="preserve">, </w:t>
      </w:r>
      <w:r w:rsidR="003148C9">
        <w:rPr>
          <w:lang w:eastAsia="en-US"/>
        </w:rPr>
        <w:t>tu as bon cœur et tu comprendras</w:t>
      </w:r>
      <w:r>
        <w:rPr>
          <w:lang w:eastAsia="en-US"/>
        </w:rPr>
        <w:t xml:space="preserve">… </w:t>
      </w:r>
      <w:r w:rsidR="003148C9">
        <w:rPr>
          <w:lang w:eastAsia="en-US"/>
        </w:rPr>
        <w:t>c</w:t>
      </w:r>
      <w:r>
        <w:rPr>
          <w:lang w:eastAsia="en-US"/>
        </w:rPr>
        <w:t>’</w:t>
      </w:r>
      <w:r w:rsidR="003148C9">
        <w:rPr>
          <w:lang w:eastAsia="en-US"/>
        </w:rPr>
        <w:t>est un rêve</w:t>
      </w:r>
      <w:r>
        <w:rPr>
          <w:lang w:eastAsia="en-US"/>
        </w:rPr>
        <w:t xml:space="preserve">, </w:t>
      </w:r>
      <w:r w:rsidR="003148C9">
        <w:rPr>
          <w:lang w:eastAsia="en-US"/>
        </w:rPr>
        <w:t>dis-tu</w:t>
      </w:r>
      <w:r>
        <w:rPr>
          <w:lang w:eastAsia="en-US"/>
        </w:rPr>
        <w:t xml:space="preserve"> ?… </w:t>
      </w:r>
      <w:r w:rsidR="003148C9">
        <w:rPr>
          <w:lang w:eastAsia="en-US"/>
        </w:rPr>
        <w:t>Mais suis-je encore de ce monde</w:t>
      </w:r>
      <w:r>
        <w:rPr>
          <w:lang w:eastAsia="en-US"/>
        </w:rPr>
        <w:t xml:space="preserve">, </w:t>
      </w:r>
      <w:r w:rsidR="003148C9">
        <w:rPr>
          <w:lang w:eastAsia="en-US"/>
        </w:rPr>
        <w:t>moi</w:t>
      </w:r>
      <w:r>
        <w:rPr>
          <w:lang w:eastAsia="en-US"/>
        </w:rPr>
        <w:t> !…</w:t>
      </w:r>
    </w:p>
    <w:p w14:paraId="425DD318" w14:textId="0422EB9B" w:rsidR="0046142F" w:rsidRDefault="001D1F16" w:rsidP="0046142F">
      <w:pPr>
        <w:rPr>
          <w:lang w:eastAsia="en-US"/>
        </w:rPr>
      </w:pPr>
      <w:r>
        <w:rPr>
          <w:lang w:eastAsia="en-US"/>
        </w:rPr>
        <w:t>« </w:t>
      </w:r>
      <w:r w:rsidR="003148C9">
        <w:rPr>
          <w:lang w:eastAsia="en-US"/>
        </w:rPr>
        <w:t>Dès la première fois que je l</w:t>
      </w:r>
      <w:r w:rsidR="0046142F">
        <w:rPr>
          <w:lang w:eastAsia="en-US"/>
        </w:rPr>
        <w:t>’</w:t>
      </w:r>
      <w:r w:rsidR="003148C9">
        <w:rPr>
          <w:lang w:eastAsia="en-US"/>
        </w:rPr>
        <w:t>eus</w:t>
      </w:r>
      <w:r w:rsidR="0046142F">
        <w:rPr>
          <w:lang w:eastAsia="en-US"/>
        </w:rPr>
        <w:t xml:space="preserve">, </w:t>
      </w:r>
      <w:r w:rsidR="003148C9">
        <w:rPr>
          <w:lang w:eastAsia="en-US"/>
        </w:rPr>
        <w:t>ce rêve</w:t>
      </w:r>
      <w:r w:rsidR="0046142F">
        <w:rPr>
          <w:lang w:eastAsia="en-US"/>
        </w:rPr>
        <w:t xml:space="preserve">, </w:t>
      </w:r>
      <w:r w:rsidR="003148C9">
        <w:rPr>
          <w:lang w:eastAsia="en-US"/>
        </w:rPr>
        <w:t xml:space="preserve">le désir passionné me prit de voir quelque femme belle et vaincue dans </w:t>
      </w:r>
      <w:r w:rsidR="003148C9">
        <w:rPr>
          <w:lang w:eastAsia="en-US"/>
        </w:rPr>
        <w:lastRenderedPageBreak/>
        <w:t>ces</w:t>
      </w:r>
      <w:r w:rsidR="003148C9">
        <w:t xml:space="preserve"> lu</w:t>
      </w:r>
      <w:r w:rsidR="003148C9">
        <w:rPr>
          <w:lang w:eastAsia="en-US"/>
        </w:rPr>
        <w:t>ttes de notre civilisation</w:t>
      </w:r>
      <w:r w:rsidR="0046142F">
        <w:rPr>
          <w:lang w:eastAsia="en-US"/>
        </w:rPr>
        <w:t xml:space="preserve">, </w:t>
      </w:r>
      <w:r w:rsidR="003148C9">
        <w:rPr>
          <w:lang w:eastAsia="en-US"/>
        </w:rPr>
        <w:t>de lui donner la main</w:t>
      </w:r>
      <w:r w:rsidR="0046142F">
        <w:rPr>
          <w:lang w:eastAsia="en-US"/>
        </w:rPr>
        <w:t xml:space="preserve">, </w:t>
      </w:r>
      <w:r w:rsidR="003148C9">
        <w:rPr>
          <w:lang w:eastAsia="en-US"/>
        </w:rPr>
        <w:t>de la sauver</w:t>
      </w:r>
      <w:r w:rsidR="0046142F">
        <w:rPr>
          <w:lang w:eastAsia="en-US"/>
        </w:rPr>
        <w:t xml:space="preserve">… </w:t>
      </w:r>
      <w:r w:rsidR="003148C9">
        <w:rPr>
          <w:lang w:eastAsia="en-US"/>
        </w:rPr>
        <w:t>je le fis</w:t>
      </w:r>
      <w:r w:rsidR="0046142F">
        <w:rPr>
          <w:lang w:eastAsia="en-US"/>
        </w:rPr>
        <w:t>.</w:t>
      </w:r>
    </w:p>
    <w:p w14:paraId="66FD0B16" w14:textId="7BB74EFA"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le seul bonheur sans mélange que j</w:t>
      </w:r>
      <w:r>
        <w:rPr>
          <w:lang w:eastAsia="en-US"/>
        </w:rPr>
        <w:t>’</w:t>
      </w:r>
      <w:r w:rsidR="003148C9">
        <w:rPr>
          <w:lang w:eastAsia="en-US"/>
        </w:rPr>
        <w:t>ai goûté depuis bien des années</w:t>
      </w:r>
      <w:r>
        <w:rPr>
          <w:lang w:eastAsia="en-US"/>
        </w:rPr>
        <w:t xml:space="preserve">… </w:t>
      </w:r>
      <w:r w:rsidR="003148C9">
        <w:rPr>
          <w:lang w:eastAsia="en-US"/>
        </w:rPr>
        <w:t>J</w:t>
      </w:r>
      <w:r>
        <w:rPr>
          <w:lang w:eastAsia="en-US"/>
        </w:rPr>
        <w:t>’</w:t>
      </w:r>
      <w:r w:rsidR="003148C9">
        <w:rPr>
          <w:lang w:eastAsia="en-US"/>
        </w:rPr>
        <w:t>ai continué</w:t>
      </w:r>
      <w:r>
        <w:rPr>
          <w:lang w:eastAsia="en-US"/>
        </w:rPr>
        <w:t xml:space="preserve">… </w:t>
      </w:r>
      <w:r w:rsidR="003148C9">
        <w:rPr>
          <w:lang w:eastAsia="en-US"/>
        </w:rPr>
        <w:t>Je te le dis</w:t>
      </w:r>
      <w:r>
        <w:rPr>
          <w:lang w:eastAsia="en-US"/>
        </w:rPr>
        <w:t xml:space="preserve"> : </w:t>
      </w:r>
      <w:r w:rsidR="003148C9">
        <w:rPr>
          <w:lang w:eastAsia="en-US"/>
        </w:rPr>
        <w:t>c</w:t>
      </w:r>
      <w:r>
        <w:rPr>
          <w:lang w:eastAsia="en-US"/>
        </w:rPr>
        <w:t>’</w:t>
      </w:r>
      <w:r w:rsidR="003148C9">
        <w:rPr>
          <w:lang w:eastAsia="en-US"/>
        </w:rPr>
        <w:t>est ma passion</w:t>
      </w:r>
      <w:r>
        <w:rPr>
          <w:lang w:eastAsia="en-US"/>
        </w:rPr>
        <w:t xml:space="preserve"> ! </w:t>
      </w:r>
      <w:r w:rsidR="003148C9">
        <w:rPr>
          <w:lang w:eastAsia="en-US"/>
        </w:rPr>
        <w:t>Qu</w:t>
      </w:r>
      <w:r>
        <w:rPr>
          <w:lang w:eastAsia="en-US"/>
        </w:rPr>
        <w:t>’</w:t>
      </w:r>
      <w:r w:rsidR="003148C9">
        <w:rPr>
          <w:lang w:eastAsia="en-US"/>
        </w:rPr>
        <w:t xml:space="preserve">importe le monde si Dieu me voit et sourit au pauvre malheureux qui fait </w:t>
      </w:r>
      <w:proofErr w:type="spellStart"/>
      <w:r w:rsidR="003148C9">
        <w:rPr>
          <w:lang w:eastAsia="en-US"/>
        </w:rPr>
        <w:t>trève</w:t>
      </w:r>
      <w:proofErr w:type="spellEnd"/>
      <w:r w:rsidR="003148C9">
        <w:rPr>
          <w:lang w:eastAsia="en-US"/>
        </w:rPr>
        <w:t xml:space="preserve"> à son supplice en séchant çà et là quelques larmes</w:t>
      </w:r>
      <w:r>
        <w:rPr>
          <w:lang w:eastAsia="en-US"/>
        </w:rPr>
        <w:t> !… »</w:t>
      </w:r>
    </w:p>
    <w:p w14:paraId="2B9975BB" w14:textId="77777777" w:rsidR="0046142F" w:rsidRDefault="0046142F" w:rsidP="0046142F">
      <w:pPr>
        <w:rPr>
          <w:lang w:eastAsia="en-US"/>
        </w:rPr>
      </w:pPr>
      <w:r>
        <w:rPr>
          <w:lang w:eastAsia="en-US"/>
        </w:rPr>
        <w:t>— </w:t>
      </w:r>
      <w:r w:rsidR="003148C9">
        <w:rPr>
          <w:lang w:eastAsia="en-US"/>
        </w:rPr>
        <w:t>Vous êtes bon</w:t>
      </w:r>
      <w:r>
        <w:rPr>
          <w:lang w:eastAsia="en-US"/>
        </w:rPr>
        <w:t xml:space="preserve"> ! </w:t>
      </w:r>
      <w:r w:rsidR="003148C9">
        <w:rPr>
          <w:lang w:eastAsia="en-US"/>
        </w:rPr>
        <w:t>vous êtes bon</w:t>
      </w:r>
      <w:r>
        <w:rPr>
          <w:lang w:eastAsia="en-US"/>
        </w:rPr>
        <w:t xml:space="preserve"> ! </w:t>
      </w:r>
      <w:r w:rsidR="003148C9">
        <w:rPr>
          <w:lang w:eastAsia="en-US"/>
        </w:rPr>
        <w:t>dit Albert qui lui prit la main avec respect</w:t>
      </w:r>
      <w:r>
        <w:rPr>
          <w:lang w:eastAsia="en-US"/>
        </w:rPr>
        <w:t>.</w:t>
      </w:r>
    </w:p>
    <w:p w14:paraId="590A3F7C" w14:textId="4A8F1245" w:rsidR="0046142F" w:rsidRDefault="0046142F" w:rsidP="0046142F">
      <w:pPr>
        <w:rPr>
          <w:lang w:eastAsia="en-US"/>
        </w:rPr>
      </w:pPr>
      <w:r>
        <w:rPr>
          <w:lang w:eastAsia="en-US"/>
        </w:rPr>
        <w:t>— </w:t>
      </w:r>
      <w:r w:rsidR="003148C9">
        <w:rPr>
          <w:lang w:eastAsia="en-US"/>
        </w:rPr>
        <w:t>Et chaque fois</w:t>
      </w:r>
      <w:r>
        <w:rPr>
          <w:lang w:eastAsia="en-US"/>
        </w:rPr>
        <w:t xml:space="preserve">, </w:t>
      </w:r>
      <w:r w:rsidR="003148C9">
        <w:rPr>
          <w:lang w:eastAsia="en-US"/>
        </w:rPr>
        <w:t>reprit le malade dont la voix avait comme un accent exquis de tendresse</w:t>
      </w:r>
      <w:r>
        <w:rPr>
          <w:lang w:eastAsia="en-US"/>
        </w:rPr>
        <w:t xml:space="preserve">. </w:t>
      </w:r>
      <w:r w:rsidR="006C2AE1">
        <w:rPr>
          <w:lang w:eastAsia="en-US"/>
        </w:rPr>
        <w:t>—</w:t>
      </w:r>
      <w:r>
        <w:rPr>
          <w:lang w:eastAsia="en-US"/>
        </w:rPr>
        <w:t xml:space="preserve"> </w:t>
      </w:r>
      <w:r w:rsidR="003148C9">
        <w:rPr>
          <w:lang w:eastAsia="en-US"/>
        </w:rPr>
        <w:t>je dis au ciel qui m</w:t>
      </w:r>
      <w:r>
        <w:rPr>
          <w:lang w:eastAsia="en-US"/>
        </w:rPr>
        <w:t>’</w:t>
      </w:r>
      <w:r w:rsidR="003148C9">
        <w:rPr>
          <w:lang w:eastAsia="en-US"/>
        </w:rPr>
        <w:t>entend</w:t>
      </w:r>
      <w:r>
        <w:rPr>
          <w:lang w:eastAsia="en-US"/>
        </w:rPr>
        <w:t xml:space="preserve">, </w:t>
      </w:r>
      <w:r w:rsidR="003148C9">
        <w:rPr>
          <w:lang w:eastAsia="en-US"/>
        </w:rPr>
        <w:t>j</w:t>
      </w:r>
      <w:r>
        <w:rPr>
          <w:lang w:eastAsia="en-US"/>
        </w:rPr>
        <w:t>’</w:t>
      </w:r>
      <w:r w:rsidR="003148C9">
        <w:rPr>
          <w:lang w:eastAsia="en-US"/>
        </w:rPr>
        <w:t>en suis sûr</w:t>
      </w:r>
      <w:r>
        <w:rPr>
          <w:lang w:eastAsia="en-US"/>
        </w:rPr>
        <w:t xml:space="preserve"> : </w:t>
      </w:r>
      <w:r w:rsidR="003148C9">
        <w:rPr>
          <w:lang w:eastAsia="en-US"/>
        </w:rPr>
        <w:t>pour elle</w:t>
      </w:r>
      <w:r>
        <w:rPr>
          <w:lang w:eastAsia="en-US"/>
        </w:rPr>
        <w:t xml:space="preserve">, </w:t>
      </w:r>
      <w:r w:rsidR="003148C9">
        <w:rPr>
          <w:lang w:eastAsia="en-US"/>
        </w:rPr>
        <w:t>mon Dieu</w:t>
      </w:r>
      <w:r>
        <w:rPr>
          <w:lang w:eastAsia="en-US"/>
        </w:rPr>
        <w:t xml:space="preserve"> ! </w:t>
      </w:r>
      <w:r w:rsidR="003148C9">
        <w:rPr>
          <w:lang w:eastAsia="en-US"/>
        </w:rPr>
        <w:t>pour elle cette aumône qui m</w:t>
      </w:r>
      <w:r>
        <w:rPr>
          <w:lang w:eastAsia="en-US"/>
        </w:rPr>
        <w:t>’</w:t>
      </w:r>
      <w:r w:rsidR="003148C9">
        <w:rPr>
          <w:lang w:eastAsia="en-US"/>
        </w:rPr>
        <w:t>est comptée comme un scandale</w:t>
      </w:r>
      <w:r>
        <w:rPr>
          <w:lang w:eastAsia="en-US"/>
        </w:rPr>
        <w:t xml:space="preserve">… </w:t>
      </w:r>
      <w:r w:rsidR="003148C9">
        <w:rPr>
          <w:lang w:eastAsia="en-US"/>
        </w:rPr>
        <w:t>Pour elle un peu de bonheur aussi</w:t>
      </w:r>
      <w:r>
        <w:rPr>
          <w:lang w:eastAsia="en-US"/>
        </w:rPr>
        <w:t xml:space="preserve">, </w:t>
      </w:r>
      <w:r w:rsidR="003148C9">
        <w:rPr>
          <w:lang w:eastAsia="en-US"/>
        </w:rPr>
        <w:t>mon Dieu</w:t>
      </w:r>
      <w:r>
        <w:rPr>
          <w:lang w:eastAsia="en-US"/>
        </w:rPr>
        <w:t xml:space="preserve"> ! </w:t>
      </w:r>
      <w:r w:rsidR="003148C9">
        <w:rPr>
          <w:lang w:eastAsia="en-US"/>
        </w:rPr>
        <w:t>je vous en prie</w:t>
      </w:r>
      <w:r>
        <w:rPr>
          <w:lang w:eastAsia="en-US"/>
        </w:rPr>
        <w:t> !</w:t>
      </w:r>
    </w:p>
    <w:p w14:paraId="1B3FBA58" w14:textId="77777777" w:rsidR="0046142F" w:rsidRDefault="003148C9" w:rsidP="0046142F">
      <w:pPr>
        <w:rPr>
          <w:lang w:eastAsia="en-US"/>
        </w:rPr>
      </w:pPr>
      <w:r>
        <w:rPr>
          <w:lang w:eastAsia="en-US"/>
        </w:rPr>
        <w:t>Sa tête se renversa davantage sur l</w:t>
      </w:r>
      <w:r w:rsidR="0046142F">
        <w:rPr>
          <w:lang w:eastAsia="en-US"/>
        </w:rPr>
        <w:t>’</w:t>
      </w:r>
      <w:r>
        <w:rPr>
          <w:lang w:eastAsia="en-US"/>
        </w:rPr>
        <w:t>oreiller</w:t>
      </w:r>
      <w:r w:rsidR="0046142F">
        <w:rPr>
          <w:lang w:eastAsia="en-US"/>
        </w:rPr>
        <w:t>.</w:t>
      </w:r>
    </w:p>
    <w:p w14:paraId="06863A91" w14:textId="77777777" w:rsidR="0046142F" w:rsidRDefault="003148C9" w:rsidP="0046142F">
      <w:pPr>
        <w:rPr>
          <w:lang w:eastAsia="en-US"/>
        </w:rPr>
      </w:pPr>
      <w:r>
        <w:rPr>
          <w:lang w:eastAsia="en-US"/>
        </w:rPr>
        <w:t>À cause du bandeau qui couvrait son front et ses yeux</w:t>
      </w:r>
      <w:r w:rsidR="0046142F">
        <w:rPr>
          <w:lang w:eastAsia="en-US"/>
        </w:rPr>
        <w:t xml:space="preserve">, </w:t>
      </w:r>
      <w:r>
        <w:rPr>
          <w:lang w:eastAsia="en-US"/>
        </w:rPr>
        <w:t>cette partie du visage où vit la physionomie</w:t>
      </w:r>
      <w:r w:rsidR="0046142F">
        <w:rPr>
          <w:lang w:eastAsia="en-US"/>
        </w:rPr>
        <w:t xml:space="preserve">, </w:t>
      </w:r>
      <w:r>
        <w:rPr>
          <w:lang w:eastAsia="en-US"/>
        </w:rPr>
        <w:t>ce qu</w:t>
      </w:r>
      <w:r w:rsidR="0046142F">
        <w:rPr>
          <w:lang w:eastAsia="en-US"/>
        </w:rPr>
        <w:t>’</w:t>
      </w:r>
      <w:r>
        <w:rPr>
          <w:lang w:eastAsia="en-US"/>
        </w:rPr>
        <w:t>on voyait de ses traits semblait immobile et mort</w:t>
      </w:r>
      <w:r w:rsidR="0046142F">
        <w:rPr>
          <w:lang w:eastAsia="en-US"/>
        </w:rPr>
        <w:t>.</w:t>
      </w:r>
    </w:p>
    <w:p w14:paraId="12269DF2" w14:textId="77777777" w:rsidR="0046142F" w:rsidRDefault="003148C9" w:rsidP="0046142F">
      <w:pPr>
        <w:rPr>
          <w:lang w:eastAsia="en-US"/>
        </w:rPr>
      </w:pPr>
      <w:r>
        <w:rPr>
          <w:lang w:eastAsia="en-US"/>
        </w:rPr>
        <w:t>Il y avait pourtant encore de la jeunesse dans le dessin régulier de sa bouche et dans l</w:t>
      </w:r>
      <w:r w:rsidR="0046142F">
        <w:rPr>
          <w:lang w:eastAsia="en-US"/>
        </w:rPr>
        <w:t>’</w:t>
      </w:r>
      <w:r>
        <w:rPr>
          <w:lang w:eastAsia="en-US"/>
        </w:rPr>
        <w:t>ovale délicatement évidé de ses joues</w:t>
      </w:r>
      <w:r w:rsidR="0046142F">
        <w:rPr>
          <w:lang w:eastAsia="en-US"/>
        </w:rPr>
        <w:t xml:space="preserve">. </w:t>
      </w:r>
      <w:r>
        <w:rPr>
          <w:lang w:eastAsia="en-US"/>
        </w:rPr>
        <w:t>Ses cheveux</w:t>
      </w:r>
      <w:r w:rsidR="0046142F">
        <w:rPr>
          <w:lang w:eastAsia="en-US"/>
        </w:rPr>
        <w:t xml:space="preserve">, </w:t>
      </w:r>
      <w:r>
        <w:rPr>
          <w:lang w:eastAsia="en-US"/>
        </w:rPr>
        <w:t>qui s</w:t>
      </w:r>
      <w:r w:rsidR="0046142F">
        <w:rPr>
          <w:lang w:eastAsia="en-US"/>
        </w:rPr>
        <w:t>’</w:t>
      </w:r>
      <w:r>
        <w:rPr>
          <w:lang w:eastAsia="en-US"/>
        </w:rPr>
        <w:t>échappaient par-dessus son bandeau</w:t>
      </w:r>
      <w:r w:rsidR="0046142F">
        <w:rPr>
          <w:lang w:eastAsia="en-US"/>
        </w:rPr>
        <w:t xml:space="preserve">, </w:t>
      </w:r>
      <w:r>
        <w:rPr>
          <w:lang w:eastAsia="en-US"/>
        </w:rPr>
        <w:t>étaient abondants et blonds</w:t>
      </w:r>
      <w:r w:rsidR="0046142F">
        <w:rPr>
          <w:lang w:eastAsia="en-US"/>
        </w:rPr>
        <w:t>.</w:t>
      </w:r>
    </w:p>
    <w:p w14:paraId="26650705" w14:textId="77777777" w:rsidR="0046142F" w:rsidRDefault="003148C9" w:rsidP="0046142F">
      <w:pPr>
        <w:rPr>
          <w:lang w:eastAsia="en-US"/>
        </w:rPr>
      </w:pPr>
      <w:r>
        <w:rPr>
          <w:lang w:eastAsia="en-US"/>
        </w:rPr>
        <w:t>Albert regardait ses pauvres mains maigres et blêmes qui se croisaient sur sa poitrine</w:t>
      </w:r>
      <w:r w:rsidR="0046142F">
        <w:rPr>
          <w:lang w:eastAsia="en-US"/>
        </w:rPr>
        <w:t>.</w:t>
      </w:r>
    </w:p>
    <w:p w14:paraId="639E4880" w14:textId="7E71CFE5" w:rsidR="0046142F" w:rsidRDefault="003148C9" w:rsidP="0046142F">
      <w:pPr>
        <w:rPr>
          <w:lang w:eastAsia="en-US"/>
        </w:rPr>
      </w:pPr>
      <w:r>
        <w:rPr>
          <w:lang w:eastAsia="en-US"/>
        </w:rPr>
        <w:t>La souffrance de cet homme inspirait une pitié pénétrante et douce</w:t>
      </w:r>
      <w:r w:rsidR="0046142F">
        <w:rPr>
          <w:lang w:eastAsia="en-US"/>
        </w:rPr>
        <w:t xml:space="preserve">, </w:t>
      </w:r>
      <w:r w:rsidR="006C2AE1">
        <w:rPr>
          <w:lang w:eastAsia="en-US"/>
        </w:rPr>
        <w:t>—</w:t>
      </w:r>
      <w:r w:rsidR="0046142F">
        <w:rPr>
          <w:lang w:eastAsia="en-US"/>
        </w:rPr>
        <w:t xml:space="preserve"> </w:t>
      </w:r>
      <w:r>
        <w:rPr>
          <w:lang w:eastAsia="en-US"/>
        </w:rPr>
        <w:t>la pitié que fait naître une plainte retenue ou cette larme silencieuse qui roule lentement sur la joue pâle</w:t>
      </w:r>
      <w:r w:rsidR="0046142F">
        <w:rPr>
          <w:lang w:eastAsia="en-US"/>
        </w:rPr>
        <w:t>.</w:t>
      </w:r>
    </w:p>
    <w:p w14:paraId="053DDE89" w14:textId="77777777" w:rsidR="0046142F" w:rsidRDefault="003148C9" w:rsidP="0046142F">
      <w:pPr>
        <w:rPr>
          <w:lang w:eastAsia="en-US"/>
        </w:rPr>
      </w:pPr>
      <w:r>
        <w:rPr>
          <w:lang w:eastAsia="en-US"/>
        </w:rPr>
        <w:t>Il se taisait</w:t>
      </w:r>
      <w:r w:rsidR="0046142F">
        <w:rPr>
          <w:lang w:eastAsia="en-US"/>
        </w:rPr>
        <w:t>.</w:t>
      </w:r>
    </w:p>
    <w:p w14:paraId="505B8B75" w14:textId="089D4426" w:rsidR="0046142F" w:rsidRDefault="003148C9" w:rsidP="0046142F">
      <w:pPr>
        <w:rPr>
          <w:lang w:eastAsia="en-US"/>
        </w:rPr>
      </w:pPr>
      <w:r>
        <w:rPr>
          <w:lang w:eastAsia="en-US"/>
        </w:rPr>
        <w:lastRenderedPageBreak/>
        <w:t>Albert</w:t>
      </w:r>
      <w:r w:rsidR="0046142F">
        <w:rPr>
          <w:lang w:eastAsia="en-US"/>
        </w:rPr>
        <w:t xml:space="preserve">, </w:t>
      </w:r>
      <w:r w:rsidR="006C2AE1">
        <w:rPr>
          <w:lang w:eastAsia="en-US"/>
        </w:rPr>
        <w:t>—</w:t>
      </w:r>
      <w:r w:rsidR="0046142F">
        <w:rPr>
          <w:lang w:eastAsia="en-US"/>
        </w:rPr>
        <w:t xml:space="preserve"> </w:t>
      </w:r>
      <w:r>
        <w:rPr>
          <w:lang w:eastAsia="en-US"/>
        </w:rPr>
        <w:t>nous sommes ainsi faits</w:t>
      </w:r>
      <w:r w:rsidR="0046142F">
        <w:rPr>
          <w:lang w:eastAsia="en-US"/>
        </w:rPr>
        <w:t xml:space="preserve">, </w:t>
      </w:r>
      <w:r w:rsidR="006C2AE1">
        <w:rPr>
          <w:lang w:eastAsia="en-US"/>
        </w:rPr>
        <w:t>—</w:t>
      </w:r>
      <w:r w:rsidR="0046142F">
        <w:rPr>
          <w:lang w:eastAsia="en-US"/>
        </w:rPr>
        <w:t xml:space="preserve"> </w:t>
      </w:r>
      <w:r>
        <w:rPr>
          <w:lang w:eastAsia="en-US"/>
        </w:rPr>
        <w:t>pensait déjà de nouveau à ses propres peines</w:t>
      </w:r>
      <w:r w:rsidR="0046142F">
        <w:rPr>
          <w:lang w:eastAsia="en-US"/>
        </w:rPr>
        <w:t>.</w:t>
      </w:r>
    </w:p>
    <w:p w14:paraId="5971072D" w14:textId="4769E5B5"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reprit le malade</w:t>
      </w:r>
      <w:r>
        <w:rPr>
          <w:lang w:eastAsia="en-US"/>
        </w:rPr>
        <w:t xml:space="preserve">, </w:t>
      </w:r>
      <w:r w:rsidR="006C2AE1">
        <w:rPr>
          <w:lang w:eastAsia="en-US"/>
        </w:rPr>
        <w:t>—</w:t>
      </w:r>
      <w:r>
        <w:rPr>
          <w:lang w:eastAsia="en-US"/>
        </w:rPr>
        <w:t xml:space="preserve"> </w:t>
      </w:r>
      <w:r w:rsidR="003148C9">
        <w:rPr>
          <w:lang w:eastAsia="en-US"/>
        </w:rPr>
        <w:t>parle-moi donc de la cantatrice</w:t>
      </w:r>
      <w:r>
        <w:rPr>
          <w:lang w:eastAsia="en-US"/>
        </w:rPr>
        <w:t> !</w:t>
      </w:r>
    </w:p>
    <w:p w14:paraId="3F1EB4F0" w14:textId="77777777" w:rsidR="0046142F" w:rsidRDefault="0046142F" w:rsidP="0046142F">
      <w:pPr>
        <w:rPr>
          <w:lang w:eastAsia="en-US"/>
        </w:rPr>
      </w:pPr>
      <w:r>
        <w:rPr>
          <w:lang w:eastAsia="en-US"/>
        </w:rPr>
        <w:t>— </w:t>
      </w:r>
      <w:r w:rsidR="003148C9">
        <w:rPr>
          <w:lang w:eastAsia="en-US"/>
        </w:rPr>
        <w:t>Madame Paoli vient d</w:t>
      </w:r>
      <w:r>
        <w:rPr>
          <w:lang w:eastAsia="en-US"/>
        </w:rPr>
        <w:t>’</w:t>
      </w:r>
      <w:r w:rsidR="003148C9">
        <w:rPr>
          <w:lang w:eastAsia="en-US"/>
        </w:rPr>
        <w:t>apporter sa réponse</w:t>
      </w:r>
      <w:r>
        <w:rPr>
          <w:lang w:eastAsia="en-US"/>
        </w:rPr>
        <w:t xml:space="preserve">, </w:t>
      </w:r>
      <w:r w:rsidR="003148C9">
        <w:rPr>
          <w:lang w:eastAsia="en-US"/>
        </w:rPr>
        <w:t>répliqua Albert</w:t>
      </w:r>
      <w:r>
        <w:rPr>
          <w:lang w:eastAsia="en-US"/>
        </w:rPr>
        <w:t>.</w:t>
      </w:r>
    </w:p>
    <w:p w14:paraId="3F08F3A6" w14:textId="77777777" w:rsidR="0046142F" w:rsidRDefault="0046142F" w:rsidP="0046142F">
      <w:pPr>
        <w:rPr>
          <w:lang w:eastAsia="en-US"/>
        </w:rPr>
      </w:pPr>
      <w:r>
        <w:rPr>
          <w:lang w:eastAsia="en-US"/>
        </w:rPr>
        <w:t>— </w:t>
      </w:r>
      <w:r w:rsidR="003148C9">
        <w:rPr>
          <w:lang w:eastAsia="en-US"/>
        </w:rPr>
        <w:t>Elle consent</w:t>
      </w:r>
      <w:r>
        <w:rPr>
          <w:lang w:eastAsia="en-US"/>
        </w:rPr>
        <w:t> ?</w:t>
      </w:r>
    </w:p>
    <w:p w14:paraId="77973CB2" w14:textId="77777777" w:rsidR="0046142F" w:rsidRDefault="0046142F" w:rsidP="0046142F">
      <w:pPr>
        <w:rPr>
          <w:lang w:eastAsia="en-US"/>
        </w:rPr>
      </w:pPr>
      <w:r>
        <w:rPr>
          <w:lang w:eastAsia="en-US"/>
        </w:rPr>
        <w:t>— </w:t>
      </w:r>
      <w:r w:rsidR="003148C9">
        <w:rPr>
          <w:lang w:eastAsia="en-US"/>
        </w:rPr>
        <w:t>Elle refuse</w:t>
      </w:r>
      <w:r>
        <w:rPr>
          <w:lang w:eastAsia="en-US"/>
        </w:rPr>
        <w:t>.</w:t>
      </w:r>
    </w:p>
    <w:p w14:paraId="2DF2E558" w14:textId="0164EB73"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 xml:space="preserve">fit </w:t>
      </w:r>
      <w:r>
        <w:rPr>
          <w:lang w:eastAsia="en-US"/>
        </w:rPr>
        <w:t>M. </w:t>
      </w:r>
      <w:r w:rsidR="003148C9">
        <w:rPr>
          <w:lang w:eastAsia="en-US"/>
        </w:rPr>
        <w:t>Raymond qui se souleva sans savoir</w:t>
      </w:r>
      <w:r>
        <w:rPr>
          <w:lang w:eastAsia="en-US"/>
        </w:rPr>
        <w:t xml:space="preserve"> ; </w:t>
      </w:r>
      <w:r w:rsidR="006C2AE1">
        <w:rPr>
          <w:lang w:eastAsia="en-US"/>
        </w:rPr>
        <w:t>—</w:t>
      </w:r>
      <w:r>
        <w:rPr>
          <w:lang w:eastAsia="en-US"/>
        </w:rPr>
        <w:t xml:space="preserve"> </w:t>
      </w:r>
      <w:r w:rsidR="003148C9">
        <w:rPr>
          <w:lang w:eastAsia="en-US"/>
        </w:rPr>
        <w:t>elle refuse</w:t>
      </w:r>
      <w:r>
        <w:rPr>
          <w:lang w:eastAsia="en-US"/>
        </w:rPr>
        <w:t> ?</w:t>
      </w:r>
    </w:p>
    <w:p w14:paraId="10BB6DCF" w14:textId="77777777" w:rsidR="0046142F" w:rsidRDefault="003148C9" w:rsidP="0046142F">
      <w:pPr>
        <w:rPr>
          <w:lang w:eastAsia="en-US"/>
        </w:rPr>
      </w:pPr>
      <w:r>
        <w:rPr>
          <w:lang w:eastAsia="en-US"/>
        </w:rPr>
        <w:t>Puis il ajouta</w:t>
      </w:r>
      <w:r w:rsidR="0046142F">
        <w:rPr>
          <w:lang w:eastAsia="en-US"/>
        </w:rPr>
        <w:t> :</w:t>
      </w:r>
    </w:p>
    <w:p w14:paraId="50A6213B" w14:textId="77777777" w:rsidR="0046142F" w:rsidRDefault="0046142F" w:rsidP="0046142F">
      <w:pPr>
        <w:rPr>
          <w:lang w:eastAsia="en-US"/>
        </w:rPr>
      </w:pPr>
      <w:r>
        <w:rPr>
          <w:lang w:eastAsia="en-US"/>
        </w:rPr>
        <w:t>— </w:t>
      </w:r>
      <w:r w:rsidR="003148C9">
        <w:rPr>
          <w:lang w:eastAsia="en-US"/>
        </w:rPr>
        <w:t>Tu m</w:t>
      </w:r>
      <w:r>
        <w:rPr>
          <w:lang w:eastAsia="en-US"/>
        </w:rPr>
        <w:t>’</w:t>
      </w:r>
      <w:r w:rsidR="003148C9">
        <w:rPr>
          <w:lang w:eastAsia="en-US"/>
        </w:rPr>
        <w:t>avais dit pourtant qu</w:t>
      </w:r>
      <w:r>
        <w:rPr>
          <w:lang w:eastAsia="en-US"/>
        </w:rPr>
        <w:t>’</w:t>
      </w:r>
      <w:r w:rsidR="003148C9">
        <w:rPr>
          <w:lang w:eastAsia="en-US"/>
        </w:rPr>
        <w:t>il y avait bien du mystère autour de cette femme</w:t>
      </w:r>
      <w:r>
        <w:rPr>
          <w:lang w:eastAsia="en-US"/>
        </w:rPr>
        <w:t xml:space="preserve"> !… </w:t>
      </w:r>
      <w:r w:rsidR="003148C9">
        <w:rPr>
          <w:lang w:eastAsia="en-US"/>
        </w:rPr>
        <w:t>et bien du malheur</w:t>
      </w:r>
      <w:r>
        <w:rPr>
          <w:lang w:eastAsia="en-US"/>
        </w:rPr>
        <w:t> !</w:t>
      </w:r>
    </w:p>
    <w:p w14:paraId="19AD09BF" w14:textId="01706A2E" w:rsidR="0046142F" w:rsidRDefault="003148C9" w:rsidP="0046142F">
      <w:pPr>
        <w:pStyle w:val="Titre2"/>
        <w:rPr>
          <w:lang w:eastAsia="en-US"/>
        </w:rPr>
      </w:pPr>
      <w:bookmarkStart w:id="37" w:name="_Toc233868064"/>
      <w:bookmarkStart w:id="38" w:name="_Toc202196759"/>
      <w:r>
        <w:rPr>
          <w:lang w:eastAsia="en-US"/>
        </w:rPr>
        <w:lastRenderedPageBreak/>
        <w:t>LE SIGNAL</w:t>
      </w:r>
      <w:bookmarkEnd w:id="37"/>
      <w:bookmarkEnd w:id="38"/>
      <w:r>
        <w:rPr>
          <w:lang w:eastAsia="en-US"/>
        </w:rPr>
        <w:br/>
      </w:r>
    </w:p>
    <w:p w14:paraId="0401DCEA" w14:textId="53AAB69D" w:rsidR="0046142F" w:rsidRDefault="0046142F" w:rsidP="0046142F">
      <w:pPr>
        <w:rPr>
          <w:lang w:eastAsia="en-US"/>
        </w:rPr>
      </w:pPr>
      <w:r w:rsidRPr="0046142F">
        <w:t>— </w:t>
      </w:r>
      <w:r w:rsidR="003148C9">
        <w:rPr>
          <w:lang w:eastAsia="en-US"/>
        </w:rPr>
        <w:t>C</w:t>
      </w:r>
      <w:r>
        <w:rPr>
          <w:lang w:eastAsia="en-US"/>
        </w:rPr>
        <w:t>’</w:t>
      </w:r>
      <w:r w:rsidR="003148C9">
        <w:rPr>
          <w:lang w:eastAsia="en-US"/>
        </w:rPr>
        <w:t>est vrai</w:t>
      </w:r>
      <w:r>
        <w:rPr>
          <w:lang w:eastAsia="en-US"/>
        </w:rPr>
        <w:t xml:space="preserve">, </w:t>
      </w:r>
      <w:r w:rsidR="003148C9">
        <w:rPr>
          <w:lang w:eastAsia="en-US"/>
        </w:rPr>
        <w:t>repartit Albert</w:t>
      </w:r>
      <w:r>
        <w:rPr>
          <w:lang w:eastAsia="en-US"/>
        </w:rPr>
        <w:t xml:space="preserve">, </w:t>
      </w:r>
      <w:r w:rsidR="006C2AE1">
        <w:rPr>
          <w:lang w:eastAsia="en-US"/>
        </w:rPr>
        <w:t>—</w:t>
      </w:r>
      <w:r>
        <w:rPr>
          <w:lang w:eastAsia="en-US"/>
        </w:rPr>
        <w:t xml:space="preserve"> </w:t>
      </w:r>
      <w:r w:rsidR="003148C9">
        <w:rPr>
          <w:lang w:eastAsia="en-US"/>
        </w:rPr>
        <w:t>j</w:t>
      </w:r>
      <w:r>
        <w:rPr>
          <w:lang w:eastAsia="en-US"/>
        </w:rPr>
        <w:t>’</w:t>
      </w:r>
      <w:r w:rsidR="003148C9">
        <w:rPr>
          <w:lang w:eastAsia="en-US"/>
        </w:rPr>
        <w:t>ai dit qu</w:t>
      </w:r>
      <w:r>
        <w:rPr>
          <w:lang w:eastAsia="en-US"/>
        </w:rPr>
        <w:t>’</w:t>
      </w:r>
      <w:r w:rsidR="003148C9">
        <w:rPr>
          <w:lang w:eastAsia="en-US"/>
        </w:rPr>
        <w:t>il y avait un mystère autour de cette pauvre femme</w:t>
      </w:r>
      <w:r>
        <w:rPr>
          <w:lang w:eastAsia="en-US"/>
        </w:rPr>
        <w:t xml:space="preserve">… </w:t>
      </w:r>
      <w:r w:rsidR="003148C9">
        <w:rPr>
          <w:lang w:eastAsia="en-US"/>
        </w:rPr>
        <w:t>et un malheur sans doute</w:t>
      </w:r>
      <w:r>
        <w:rPr>
          <w:lang w:eastAsia="en-US"/>
        </w:rPr>
        <w:t xml:space="preserve">… </w:t>
      </w:r>
      <w:r w:rsidR="003148C9">
        <w:rPr>
          <w:lang w:eastAsia="en-US"/>
        </w:rPr>
        <w:t>Je l</w:t>
      </w:r>
      <w:r>
        <w:rPr>
          <w:lang w:eastAsia="en-US"/>
        </w:rPr>
        <w:t>’</w:t>
      </w:r>
      <w:r w:rsidR="003148C9">
        <w:rPr>
          <w:lang w:eastAsia="en-US"/>
        </w:rPr>
        <w:t>ai dit parce que son sourire parle de souffrance</w:t>
      </w:r>
      <w:r>
        <w:rPr>
          <w:lang w:eastAsia="en-US"/>
        </w:rPr>
        <w:t xml:space="preserve">… </w:t>
      </w:r>
      <w:r w:rsidR="003148C9">
        <w:rPr>
          <w:lang w:eastAsia="en-US"/>
        </w:rPr>
        <w:t>et que sa</w:t>
      </w:r>
      <w:r w:rsidR="003148C9">
        <w:t xml:space="preserve"> voix</w:t>
      </w:r>
      <w:r>
        <w:rPr>
          <w:lang w:eastAsia="en-US"/>
        </w:rPr>
        <w:t>…</w:t>
      </w:r>
    </w:p>
    <w:p w14:paraId="3A863164"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sa voix</w:t>
      </w:r>
      <w:r>
        <w:rPr>
          <w:lang w:eastAsia="en-US"/>
        </w:rPr>
        <w:t xml:space="preserve"> !… </w:t>
      </w:r>
      <w:r w:rsidR="003148C9">
        <w:rPr>
          <w:lang w:eastAsia="en-US"/>
        </w:rPr>
        <w:t>interrompit le malade</w:t>
      </w:r>
      <w:r>
        <w:rPr>
          <w:lang w:eastAsia="en-US"/>
        </w:rPr>
        <w:t xml:space="preserve">, </w:t>
      </w:r>
      <w:r w:rsidR="003148C9">
        <w:rPr>
          <w:lang w:eastAsia="en-US"/>
        </w:rPr>
        <w:t>une plainte sublime qui m</w:t>
      </w:r>
      <w:r>
        <w:rPr>
          <w:lang w:eastAsia="en-US"/>
        </w:rPr>
        <w:t>’</w:t>
      </w:r>
      <w:r w:rsidR="003148C9">
        <w:rPr>
          <w:lang w:eastAsia="en-US"/>
        </w:rPr>
        <w:t>a déchiré le cœur</w:t>
      </w:r>
      <w:r>
        <w:rPr>
          <w:lang w:eastAsia="en-US"/>
        </w:rPr>
        <w:t xml:space="preserve"> !… </w:t>
      </w:r>
      <w:r w:rsidR="003148C9">
        <w:rPr>
          <w:lang w:eastAsia="en-US"/>
        </w:rPr>
        <w:t>car j</w:t>
      </w:r>
      <w:r>
        <w:rPr>
          <w:lang w:eastAsia="en-US"/>
        </w:rPr>
        <w:t>’</w:t>
      </w:r>
      <w:r w:rsidR="003148C9">
        <w:rPr>
          <w:lang w:eastAsia="en-US"/>
        </w:rPr>
        <w:t>ai été l</w:t>
      </w:r>
      <w:r>
        <w:rPr>
          <w:lang w:eastAsia="en-US"/>
        </w:rPr>
        <w:t>’</w:t>
      </w:r>
      <w:r w:rsidR="003148C9">
        <w:rPr>
          <w:lang w:eastAsia="en-US"/>
        </w:rPr>
        <w:t>entendre</w:t>
      </w:r>
      <w:r>
        <w:rPr>
          <w:lang w:eastAsia="en-US"/>
        </w:rPr>
        <w:t xml:space="preserve">… </w:t>
      </w:r>
      <w:r w:rsidR="003148C9">
        <w:rPr>
          <w:lang w:eastAsia="en-US"/>
        </w:rPr>
        <w:t>moi</w:t>
      </w:r>
      <w:r>
        <w:rPr>
          <w:lang w:eastAsia="en-US"/>
        </w:rPr>
        <w:t xml:space="preserve">… </w:t>
      </w:r>
      <w:r w:rsidR="003148C9">
        <w:rPr>
          <w:lang w:eastAsia="en-US"/>
        </w:rPr>
        <w:t>Tout seul</w:t>
      </w:r>
      <w:r>
        <w:rPr>
          <w:lang w:eastAsia="en-US"/>
        </w:rPr>
        <w:t xml:space="preserve">… </w:t>
      </w:r>
      <w:r w:rsidR="003148C9">
        <w:rPr>
          <w:lang w:eastAsia="en-US"/>
        </w:rPr>
        <w:t>Est-elle bien belle</w:t>
      </w:r>
      <w:r>
        <w:rPr>
          <w:lang w:eastAsia="en-US"/>
        </w:rPr>
        <w:t xml:space="preserve">, </w:t>
      </w:r>
      <w:r w:rsidR="003148C9">
        <w:rPr>
          <w:lang w:eastAsia="en-US"/>
        </w:rPr>
        <w:t>Albert</w:t>
      </w:r>
      <w:r>
        <w:rPr>
          <w:lang w:eastAsia="en-US"/>
        </w:rPr>
        <w:t> ?</w:t>
      </w:r>
    </w:p>
    <w:p w14:paraId="26C0455C" w14:textId="77777777" w:rsidR="0046142F" w:rsidRDefault="0046142F" w:rsidP="0046142F">
      <w:pPr>
        <w:rPr>
          <w:lang w:eastAsia="en-US"/>
        </w:rPr>
      </w:pPr>
      <w:r>
        <w:rPr>
          <w:lang w:eastAsia="en-US"/>
        </w:rPr>
        <w:t>— </w:t>
      </w:r>
      <w:r w:rsidR="003148C9">
        <w:rPr>
          <w:lang w:eastAsia="en-US"/>
        </w:rPr>
        <w:t>Je n</w:t>
      </w:r>
      <w:r>
        <w:rPr>
          <w:lang w:eastAsia="en-US"/>
        </w:rPr>
        <w:t>’</w:t>
      </w:r>
      <w:r w:rsidR="003148C9">
        <w:rPr>
          <w:lang w:eastAsia="en-US"/>
        </w:rPr>
        <w:t>ai jamais vu de femme plus belle</w:t>
      </w:r>
      <w:r>
        <w:rPr>
          <w:lang w:eastAsia="en-US"/>
        </w:rPr>
        <w:t>.</w:t>
      </w:r>
    </w:p>
    <w:p w14:paraId="417BAFEB" w14:textId="64F8CBE2" w:rsidR="0046142F" w:rsidRDefault="0046142F" w:rsidP="0046142F">
      <w:pPr>
        <w:rPr>
          <w:lang w:eastAsia="en-US"/>
        </w:rPr>
      </w:pPr>
      <w:r>
        <w:rPr>
          <w:lang w:eastAsia="en-US"/>
        </w:rPr>
        <w:t>— </w:t>
      </w:r>
      <w:r w:rsidR="003148C9">
        <w:rPr>
          <w:lang w:eastAsia="en-US"/>
        </w:rPr>
        <w:t>Et</w:t>
      </w:r>
      <w:r>
        <w:rPr>
          <w:lang w:eastAsia="en-US"/>
        </w:rPr>
        <w:t xml:space="preserve">…, </w:t>
      </w:r>
      <w:r w:rsidR="003148C9">
        <w:rPr>
          <w:lang w:eastAsia="en-US"/>
        </w:rPr>
        <w:t xml:space="preserve">fit </w:t>
      </w:r>
      <w:r>
        <w:rPr>
          <w:lang w:eastAsia="en-US"/>
        </w:rPr>
        <w:t>M. </w:t>
      </w:r>
      <w:r w:rsidR="003148C9">
        <w:rPr>
          <w:lang w:eastAsia="en-US"/>
        </w:rPr>
        <w:t xml:space="preserve">Raymond </w:t>
      </w:r>
      <w:proofErr w:type="spellStart"/>
      <w:r w:rsidR="003148C9">
        <w:rPr>
          <w:lang w:eastAsia="en-US"/>
        </w:rPr>
        <w:t>Lointier</w:t>
      </w:r>
      <w:proofErr w:type="spellEnd"/>
      <w:r w:rsidR="003148C9">
        <w:rPr>
          <w:lang w:eastAsia="en-US"/>
        </w:rPr>
        <w:t xml:space="preserve"> en hésitant</w:t>
      </w:r>
      <w:r>
        <w:rPr>
          <w:lang w:eastAsia="en-US"/>
        </w:rPr>
        <w:t xml:space="preserve">, </w:t>
      </w:r>
      <w:r w:rsidR="003148C9">
        <w:rPr>
          <w:lang w:eastAsia="en-US"/>
        </w:rPr>
        <w:t>et</w:t>
      </w:r>
      <w:r w:rsidR="003148C9">
        <w:t xml:space="preserve"> comme s</w:t>
      </w:r>
      <w:r>
        <w:rPr>
          <w:lang w:eastAsia="en-US"/>
        </w:rPr>
        <w:t>’</w:t>
      </w:r>
      <w:r w:rsidR="003148C9">
        <w:rPr>
          <w:lang w:eastAsia="en-US"/>
        </w:rPr>
        <w:t>il eût senti l</w:t>
      </w:r>
      <w:r>
        <w:rPr>
          <w:lang w:eastAsia="en-US"/>
        </w:rPr>
        <w:t>’</w:t>
      </w:r>
      <w:r w:rsidR="003148C9">
        <w:rPr>
          <w:lang w:eastAsia="en-US"/>
        </w:rPr>
        <w:t>étrangeté de sa question</w:t>
      </w:r>
      <w:r>
        <w:rPr>
          <w:lang w:eastAsia="en-US"/>
        </w:rPr>
        <w:t xml:space="preserve">, </w:t>
      </w:r>
      <w:r w:rsidR="006C2AE1">
        <w:rPr>
          <w:lang w:eastAsia="en-US"/>
        </w:rPr>
        <w:t>—</w:t>
      </w:r>
      <w:r>
        <w:rPr>
          <w:lang w:eastAsia="en-US"/>
        </w:rPr>
        <w:t xml:space="preserve"> </w:t>
      </w:r>
      <w:r w:rsidR="003148C9">
        <w:rPr>
          <w:lang w:eastAsia="en-US"/>
        </w:rPr>
        <w:t>tu es bien sûr qu</w:t>
      </w:r>
      <w:r>
        <w:rPr>
          <w:lang w:eastAsia="en-US"/>
        </w:rPr>
        <w:t>’</w:t>
      </w:r>
      <w:r w:rsidR="003148C9">
        <w:rPr>
          <w:lang w:eastAsia="en-US"/>
        </w:rPr>
        <w:t>elle n</w:t>
      </w:r>
      <w:r>
        <w:rPr>
          <w:lang w:eastAsia="en-US"/>
        </w:rPr>
        <w:t>’</w:t>
      </w:r>
      <w:r w:rsidR="003148C9">
        <w:rPr>
          <w:lang w:eastAsia="en-US"/>
        </w:rPr>
        <w:t>est pas aveugle</w:t>
      </w:r>
      <w:r>
        <w:rPr>
          <w:lang w:eastAsia="en-US"/>
        </w:rPr>
        <w:t> ?</w:t>
      </w:r>
    </w:p>
    <w:p w14:paraId="6A888FF7" w14:textId="77777777" w:rsidR="0046142F" w:rsidRDefault="0046142F" w:rsidP="0046142F">
      <w:pPr>
        <w:rPr>
          <w:lang w:eastAsia="en-US"/>
        </w:rPr>
      </w:pPr>
      <w:r>
        <w:rPr>
          <w:lang w:eastAsia="en-US"/>
        </w:rPr>
        <w:t>— </w:t>
      </w:r>
      <w:r w:rsidR="003148C9">
        <w:rPr>
          <w:lang w:eastAsia="en-US"/>
        </w:rPr>
        <w:t>Bien sûr</w:t>
      </w:r>
      <w:r>
        <w:rPr>
          <w:lang w:eastAsia="en-US"/>
        </w:rPr>
        <w:t xml:space="preserve">, </w:t>
      </w:r>
      <w:r w:rsidR="003148C9">
        <w:rPr>
          <w:lang w:eastAsia="en-US"/>
        </w:rPr>
        <w:t>répondit Albert en souriant malgré lui</w:t>
      </w:r>
      <w:r>
        <w:rPr>
          <w:lang w:eastAsia="en-US"/>
        </w:rPr>
        <w:t>.</w:t>
      </w:r>
    </w:p>
    <w:p w14:paraId="1028E58B" w14:textId="630416C1" w:rsidR="0046142F" w:rsidRDefault="0046142F" w:rsidP="0046142F">
      <w:pPr>
        <w:rPr>
          <w:lang w:eastAsia="en-US"/>
        </w:rPr>
      </w:pPr>
      <w:r>
        <w:rPr>
          <w:lang w:eastAsia="en-US"/>
        </w:rPr>
        <w:t>M. </w:t>
      </w:r>
      <w:r w:rsidR="003148C9">
        <w:rPr>
          <w:lang w:eastAsia="en-US"/>
        </w:rPr>
        <w:t>Raymond comprit qu</w:t>
      </w:r>
      <w:r>
        <w:rPr>
          <w:lang w:eastAsia="en-US"/>
        </w:rPr>
        <w:t>’</w:t>
      </w:r>
      <w:r w:rsidR="003148C9">
        <w:rPr>
          <w:lang w:eastAsia="en-US"/>
        </w:rPr>
        <w:t>il souriait</w:t>
      </w:r>
      <w:r>
        <w:rPr>
          <w:lang w:eastAsia="en-US"/>
        </w:rPr>
        <w:t>.</w:t>
      </w:r>
    </w:p>
    <w:p w14:paraId="2D9C8E5D" w14:textId="579D69C9" w:rsidR="0046142F" w:rsidRDefault="0046142F" w:rsidP="0046142F">
      <w:pPr>
        <w:rPr>
          <w:lang w:eastAsia="en-US"/>
        </w:rPr>
      </w:pPr>
      <w:r>
        <w:rPr>
          <w:lang w:eastAsia="en-US"/>
        </w:rPr>
        <w:t>— </w:t>
      </w:r>
      <w:r w:rsidR="003148C9">
        <w:rPr>
          <w:lang w:eastAsia="en-US"/>
        </w:rPr>
        <w:t>Je ne t</w:t>
      </w:r>
      <w:r>
        <w:rPr>
          <w:lang w:eastAsia="en-US"/>
        </w:rPr>
        <w:t>’</w:t>
      </w:r>
      <w:r w:rsidR="003148C9">
        <w:rPr>
          <w:lang w:eastAsia="en-US"/>
        </w:rPr>
        <w:t>en veux pas</w:t>
      </w:r>
      <w:r>
        <w:rPr>
          <w:lang w:eastAsia="en-US"/>
        </w:rPr>
        <w:t xml:space="preserve">, </w:t>
      </w:r>
      <w:r w:rsidR="003148C9">
        <w:rPr>
          <w:lang w:eastAsia="en-US"/>
        </w:rPr>
        <w:t>ami</w:t>
      </w:r>
      <w:r>
        <w:rPr>
          <w:lang w:eastAsia="en-US"/>
        </w:rPr>
        <w:t xml:space="preserve">, </w:t>
      </w:r>
      <w:r w:rsidR="003148C9">
        <w:rPr>
          <w:lang w:eastAsia="en-US"/>
        </w:rPr>
        <w:t>dit-il</w:t>
      </w:r>
      <w:r>
        <w:rPr>
          <w:lang w:eastAsia="en-US"/>
        </w:rPr>
        <w:t xml:space="preserve"> ; </w:t>
      </w:r>
      <w:r w:rsidR="006C2AE1">
        <w:rPr>
          <w:lang w:eastAsia="en-US"/>
        </w:rPr>
        <w:t>—</w:t>
      </w:r>
      <w:r>
        <w:rPr>
          <w:lang w:eastAsia="en-US"/>
        </w:rPr>
        <w:t xml:space="preserve"> </w:t>
      </w:r>
      <w:r w:rsidR="003148C9">
        <w:rPr>
          <w:lang w:eastAsia="en-US"/>
        </w:rPr>
        <w:t>mais</w:t>
      </w:r>
      <w:r>
        <w:rPr>
          <w:lang w:eastAsia="en-US"/>
        </w:rPr>
        <w:t xml:space="preserve">, </w:t>
      </w:r>
      <w:r w:rsidR="003148C9">
        <w:rPr>
          <w:lang w:eastAsia="en-US"/>
        </w:rPr>
        <w:t>quand on souffre</w:t>
      </w:r>
      <w:r>
        <w:rPr>
          <w:lang w:eastAsia="en-US"/>
        </w:rPr>
        <w:t xml:space="preserve">, </w:t>
      </w:r>
      <w:r w:rsidR="003148C9">
        <w:rPr>
          <w:lang w:eastAsia="en-US"/>
        </w:rPr>
        <w:t>on mesure toute peine à sa propre souffrance</w:t>
      </w:r>
      <w:r>
        <w:rPr>
          <w:lang w:eastAsia="en-US"/>
        </w:rPr>
        <w:t xml:space="preserve">… </w:t>
      </w:r>
      <w:r w:rsidR="003148C9">
        <w:rPr>
          <w:lang w:eastAsia="en-US"/>
        </w:rPr>
        <w:t>Le plus grand de tous les malheurs</w:t>
      </w:r>
      <w:r>
        <w:rPr>
          <w:lang w:eastAsia="en-US"/>
        </w:rPr>
        <w:t xml:space="preserve">, </w:t>
      </w:r>
      <w:r w:rsidR="003148C9">
        <w:rPr>
          <w:lang w:eastAsia="en-US"/>
        </w:rPr>
        <w:t>c</w:t>
      </w:r>
      <w:r>
        <w:rPr>
          <w:lang w:eastAsia="en-US"/>
        </w:rPr>
        <w:t>’</w:t>
      </w:r>
      <w:r w:rsidR="003148C9">
        <w:rPr>
          <w:lang w:eastAsia="en-US"/>
        </w:rPr>
        <w:t>est d</w:t>
      </w:r>
      <w:r>
        <w:rPr>
          <w:lang w:eastAsia="en-US"/>
        </w:rPr>
        <w:t>’</w:t>
      </w:r>
      <w:r w:rsidR="003148C9">
        <w:rPr>
          <w:lang w:eastAsia="en-US"/>
        </w:rPr>
        <w:t>être aveugle</w:t>
      </w:r>
      <w:r>
        <w:rPr>
          <w:lang w:eastAsia="en-US"/>
        </w:rPr>
        <w:t>.</w:t>
      </w:r>
    </w:p>
    <w:p w14:paraId="3FF0E2EA" w14:textId="77777777" w:rsidR="0046142F" w:rsidRDefault="0046142F" w:rsidP="0046142F">
      <w:pPr>
        <w:rPr>
          <w:lang w:eastAsia="en-US"/>
        </w:rPr>
      </w:pPr>
      <w:r>
        <w:rPr>
          <w:lang w:eastAsia="en-US"/>
        </w:rPr>
        <w:t>— </w:t>
      </w:r>
      <w:r w:rsidR="003148C9">
        <w:rPr>
          <w:lang w:eastAsia="en-US"/>
        </w:rPr>
        <w:t>Monsieur</w:t>
      </w:r>
      <w:r>
        <w:rPr>
          <w:lang w:eastAsia="en-US"/>
        </w:rPr>
        <w:t xml:space="preserve"> ! </w:t>
      </w:r>
      <w:r w:rsidR="003148C9">
        <w:rPr>
          <w:lang w:eastAsia="en-US"/>
        </w:rPr>
        <w:t>voulut dire le jeune homme</w:t>
      </w:r>
      <w:r>
        <w:rPr>
          <w:lang w:eastAsia="en-US"/>
        </w:rPr>
        <w:t>.</w:t>
      </w:r>
    </w:p>
    <w:p w14:paraId="42E7D803" w14:textId="7981436D" w:rsidR="0046142F" w:rsidRDefault="0046142F" w:rsidP="0046142F">
      <w:pPr>
        <w:rPr>
          <w:lang w:eastAsia="en-US"/>
        </w:rPr>
      </w:pPr>
      <w:r>
        <w:rPr>
          <w:lang w:eastAsia="en-US"/>
        </w:rPr>
        <w:t>— </w:t>
      </w:r>
      <w:r w:rsidR="003148C9">
        <w:rPr>
          <w:lang w:eastAsia="en-US"/>
        </w:rPr>
        <w:t>Ne vas-tu pas t</w:t>
      </w:r>
      <w:r>
        <w:rPr>
          <w:lang w:eastAsia="en-US"/>
        </w:rPr>
        <w:t>’</w:t>
      </w:r>
      <w:r w:rsidR="003148C9">
        <w:rPr>
          <w:lang w:eastAsia="en-US"/>
        </w:rPr>
        <w:t>excuser</w:t>
      </w:r>
      <w:r>
        <w:rPr>
          <w:lang w:eastAsia="en-US"/>
        </w:rPr>
        <w:t xml:space="preserve"> ?… </w:t>
      </w:r>
      <w:r w:rsidR="003148C9">
        <w:rPr>
          <w:lang w:eastAsia="en-US"/>
        </w:rPr>
        <w:t>Je sais que tu m</w:t>
      </w:r>
      <w:r>
        <w:rPr>
          <w:lang w:eastAsia="en-US"/>
        </w:rPr>
        <w:t>’</w:t>
      </w:r>
      <w:r w:rsidR="003148C9">
        <w:rPr>
          <w:lang w:eastAsia="en-US"/>
        </w:rPr>
        <w:t>aimes</w:t>
      </w:r>
      <w:r>
        <w:rPr>
          <w:lang w:eastAsia="en-US"/>
        </w:rPr>
        <w:t xml:space="preserve">… </w:t>
      </w:r>
      <w:r w:rsidR="003148C9">
        <w:rPr>
          <w:lang w:eastAsia="en-US"/>
        </w:rPr>
        <w:t>Dis-moi</w:t>
      </w:r>
      <w:r>
        <w:rPr>
          <w:lang w:eastAsia="en-US"/>
        </w:rPr>
        <w:t xml:space="preserve">, </w:t>
      </w:r>
      <w:r w:rsidR="003148C9">
        <w:rPr>
          <w:lang w:eastAsia="en-US"/>
        </w:rPr>
        <w:t>laquelle est la plus belle</w:t>
      </w:r>
      <w:r>
        <w:rPr>
          <w:lang w:eastAsia="en-US"/>
        </w:rPr>
        <w:t xml:space="preserve">, </w:t>
      </w:r>
      <w:r w:rsidR="003148C9">
        <w:rPr>
          <w:lang w:eastAsia="en-US"/>
        </w:rPr>
        <w:t xml:space="preserve">de cette </w:t>
      </w:r>
      <w:proofErr w:type="spellStart"/>
      <w:r w:rsidR="003148C9">
        <w:rPr>
          <w:lang w:eastAsia="en-US"/>
        </w:rPr>
        <w:t>Lovely</w:t>
      </w:r>
      <w:proofErr w:type="spellEnd"/>
      <w:r w:rsidR="003148C9">
        <w:rPr>
          <w:lang w:eastAsia="en-US"/>
        </w:rPr>
        <w:t xml:space="preserve"> </w:t>
      </w:r>
      <w:r w:rsidR="003148C9">
        <w:rPr>
          <w:lang w:eastAsia="en-US"/>
        </w:rPr>
        <w:t xml:space="preserve">ou </w:t>
      </w:r>
      <w:r w:rsidR="003148C9">
        <w:rPr>
          <w:lang w:eastAsia="en-US"/>
        </w:rPr>
        <w:t>de madame de Marans</w:t>
      </w:r>
      <w:r>
        <w:rPr>
          <w:lang w:eastAsia="en-US"/>
        </w:rPr>
        <w:t> ?</w:t>
      </w:r>
    </w:p>
    <w:p w14:paraId="40A8A8D6" w14:textId="77777777" w:rsidR="0046142F" w:rsidRDefault="003148C9" w:rsidP="0046142F">
      <w:pPr>
        <w:rPr>
          <w:lang w:eastAsia="en-US"/>
        </w:rPr>
      </w:pPr>
      <w:r>
        <w:rPr>
          <w:lang w:eastAsia="en-US"/>
        </w:rPr>
        <w:t>C</w:t>
      </w:r>
      <w:r w:rsidR="0046142F">
        <w:rPr>
          <w:lang w:eastAsia="en-US"/>
        </w:rPr>
        <w:t>’</w:t>
      </w:r>
      <w:r>
        <w:rPr>
          <w:lang w:eastAsia="en-US"/>
        </w:rPr>
        <w:t>était comme un enfant qui interroge au hasard</w:t>
      </w:r>
      <w:r w:rsidR="0046142F">
        <w:rPr>
          <w:lang w:eastAsia="en-US"/>
        </w:rPr>
        <w:t>.</w:t>
      </w:r>
    </w:p>
    <w:p w14:paraId="42F32D85" w14:textId="77777777" w:rsidR="0046142F" w:rsidRDefault="003148C9" w:rsidP="0046142F">
      <w:pPr>
        <w:rPr>
          <w:lang w:eastAsia="en-US"/>
        </w:rPr>
      </w:pPr>
      <w:r>
        <w:rPr>
          <w:lang w:eastAsia="en-US"/>
        </w:rPr>
        <w:t>Mais cette question plissa le front d</w:t>
      </w:r>
      <w:r w:rsidR="0046142F">
        <w:rPr>
          <w:lang w:eastAsia="en-US"/>
        </w:rPr>
        <w:t>’</w:t>
      </w:r>
      <w:r>
        <w:rPr>
          <w:lang w:eastAsia="en-US"/>
        </w:rPr>
        <w:t>Albert</w:t>
      </w:r>
      <w:r w:rsidR="0046142F">
        <w:rPr>
          <w:lang w:eastAsia="en-US"/>
        </w:rPr>
        <w:t>.</w:t>
      </w:r>
    </w:p>
    <w:p w14:paraId="00C72237" w14:textId="35E6ADDE" w:rsidR="0046142F" w:rsidRDefault="0046142F" w:rsidP="0046142F">
      <w:pPr>
        <w:rPr>
          <w:lang w:eastAsia="en-US"/>
        </w:rPr>
      </w:pPr>
      <w:r>
        <w:rPr>
          <w:lang w:eastAsia="en-US"/>
        </w:rPr>
        <w:lastRenderedPageBreak/>
        <w:t>— </w:t>
      </w:r>
      <w:r w:rsidR="003148C9">
        <w:rPr>
          <w:lang w:eastAsia="en-US"/>
        </w:rPr>
        <w:t>Je n</w:t>
      </w:r>
      <w:r>
        <w:rPr>
          <w:lang w:eastAsia="en-US"/>
        </w:rPr>
        <w:t>’</w:t>
      </w:r>
      <w:r w:rsidR="003148C9">
        <w:rPr>
          <w:lang w:eastAsia="en-US"/>
        </w:rPr>
        <w:t>y avais jamais pensé</w:t>
      </w:r>
      <w:r>
        <w:rPr>
          <w:lang w:eastAsia="en-US"/>
        </w:rPr>
        <w:t xml:space="preserve">, </w:t>
      </w:r>
      <w:r w:rsidR="003148C9">
        <w:rPr>
          <w:lang w:eastAsia="en-US"/>
        </w:rPr>
        <w:t>murmura-t-il comme si une idée subite lui traversait le cerveau</w:t>
      </w:r>
      <w:r>
        <w:rPr>
          <w:lang w:eastAsia="en-US"/>
        </w:rPr>
        <w:t xml:space="preserve"> ; </w:t>
      </w:r>
      <w:r w:rsidR="006C2AE1">
        <w:rPr>
          <w:lang w:eastAsia="en-US"/>
        </w:rPr>
        <w:t>—</w:t>
      </w:r>
      <w:r>
        <w:rPr>
          <w:lang w:eastAsia="en-US"/>
        </w:rPr>
        <w:t xml:space="preserve"> </w:t>
      </w:r>
      <w:r w:rsidR="003148C9">
        <w:rPr>
          <w:lang w:eastAsia="en-US"/>
        </w:rPr>
        <w:t>je cherchais en effet une ressemblance</w:t>
      </w:r>
      <w:r>
        <w:rPr>
          <w:lang w:eastAsia="en-US"/>
        </w:rPr>
        <w:t>…</w:t>
      </w:r>
    </w:p>
    <w:p w14:paraId="0B21C29F" w14:textId="77777777" w:rsidR="0046142F" w:rsidRDefault="0046142F" w:rsidP="0046142F">
      <w:pPr>
        <w:rPr>
          <w:lang w:eastAsia="en-US"/>
        </w:rPr>
      </w:pPr>
      <w:r>
        <w:rPr>
          <w:lang w:eastAsia="en-US"/>
        </w:rPr>
        <w:t>— </w:t>
      </w:r>
      <w:r w:rsidR="003148C9">
        <w:rPr>
          <w:lang w:eastAsia="en-US"/>
        </w:rPr>
        <w:t>Elles se ressemblent donc</w:t>
      </w:r>
      <w:r>
        <w:rPr>
          <w:lang w:eastAsia="en-US"/>
        </w:rPr>
        <w:t xml:space="preserve"> ? </w:t>
      </w:r>
      <w:r w:rsidR="003148C9">
        <w:rPr>
          <w:lang w:eastAsia="en-US"/>
        </w:rPr>
        <w:t>demanda Raymond vivement</w:t>
      </w:r>
      <w:r>
        <w:rPr>
          <w:lang w:eastAsia="en-US"/>
        </w:rPr>
        <w:t>.</w:t>
      </w:r>
    </w:p>
    <w:p w14:paraId="4BE3CA0A" w14:textId="032EAA7D" w:rsidR="0046142F" w:rsidRDefault="0046142F" w:rsidP="0046142F">
      <w:pPr>
        <w:rPr>
          <w:lang w:eastAsia="en-US"/>
        </w:rPr>
      </w:pPr>
      <w:r>
        <w:rPr>
          <w:lang w:eastAsia="en-US"/>
        </w:rPr>
        <w:t>— </w:t>
      </w:r>
      <w:r w:rsidR="003148C9">
        <w:rPr>
          <w:lang w:eastAsia="en-US"/>
        </w:rPr>
        <w:t>Autant que la différence d</w:t>
      </w:r>
      <w:r>
        <w:rPr>
          <w:lang w:eastAsia="en-US"/>
        </w:rPr>
        <w:t>’</w:t>
      </w:r>
      <w:r w:rsidR="003148C9">
        <w:rPr>
          <w:lang w:eastAsia="en-US"/>
        </w:rPr>
        <w:t>âge</w:t>
      </w:r>
      <w:r>
        <w:rPr>
          <w:lang w:eastAsia="en-US"/>
        </w:rPr>
        <w:t xml:space="preserve">… </w:t>
      </w:r>
      <w:r w:rsidR="003148C9">
        <w:rPr>
          <w:lang w:eastAsia="en-US"/>
        </w:rPr>
        <w:t>répliqua le secrétaire</w:t>
      </w:r>
      <w:r>
        <w:rPr>
          <w:lang w:eastAsia="en-US"/>
        </w:rPr>
        <w:t xml:space="preserve"> ; </w:t>
      </w:r>
      <w:r w:rsidR="006C2AE1">
        <w:rPr>
          <w:lang w:eastAsia="en-US"/>
        </w:rPr>
        <w:t>—</w:t>
      </w:r>
      <w:r>
        <w:rPr>
          <w:lang w:eastAsia="en-US"/>
        </w:rPr>
        <w:t xml:space="preserve"> </w:t>
      </w:r>
      <w:r w:rsidR="003148C9">
        <w:rPr>
          <w:lang w:eastAsia="en-US"/>
        </w:rPr>
        <w:t>mais c</w:t>
      </w:r>
      <w:r>
        <w:rPr>
          <w:lang w:eastAsia="en-US"/>
        </w:rPr>
        <w:t>’</w:t>
      </w:r>
      <w:r w:rsidR="003148C9">
        <w:rPr>
          <w:lang w:eastAsia="en-US"/>
        </w:rPr>
        <w:t>est certain</w:t>
      </w:r>
      <w:r>
        <w:rPr>
          <w:lang w:eastAsia="en-US"/>
        </w:rPr>
        <w:t xml:space="preserve"> ; </w:t>
      </w:r>
      <w:r w:rsidR="003148C9">
        <w:rPr>
          <w:lang w:eastAsia="en-US"/>
        </w:rPr>
        <w:t>elles se ressemblent</w:t>
      </w:r>
      <w:r>
        <w:rPr>
          <w:lang w:eastAsia="en-US"/>
        </w:rPr>
        <w:t xml:space="preserve">… </w:t>
      </w:r>
      <w:r w:rsidR="003148C9">
        <w:rPr>
          <w:lang w:eastAsia="en-US"/>
        </w:rPr>
        <w:t xml:space="preserve">Seulement la </w:t>
      </w:r>
      <w:proofErr w:type="spellStart"/>
      <w:r w:rsidR="003148C9">
        <w:rPr>
          <w:lang w:eastAsia="en-US"/>
        </w:rPr>
        <w:t>Lovely</w:t>
      </w:r>
      <w:proofErr w:type="spellEnd"/>
      <w:r w:rsidR="003148C9">
        <w:rPr>
          <w:lang w:eastAsia="en-US"/>
        </w:rPr>
        <w:t xml:space="preserve"> est beaucoup plus jeune</w:t>
      </w:r>
      <w:r>
        <w:rPr>
          <w:lang w:eastAsia="en-US"/>
        </w:rPr>
        <w:t xml:space="preserve">… </w:t>
      </w:r>
      <w:r w:rsidR="003148C9">
        <w:rPr>
          <w:lang w:eastAsia="en-US"/>
        </w:rPr>
        <w:t>Il ne faut pas oublier que madame de Marans a des enfants de vingt ans</w:t>
      </w:r>
      <w:r>
        <w:rPr>
          <w:lang w:eastAsia="en-US"/>
        </w:rPr>
        <w:t>.</w:t>
      </w:r>
    </w:p>
    <w:p w14:paraId="06B53795" w14:textId="77777777" w:rsidR="0046142F" w:rsidRDefault="0046142F" w:rsidP="0046142F">
      <w:pPr>
        <w:rPr>
          <w:lang w:eastAsia="en-US"/>
        </w:rPr>
      </w:pPr>
      <w:r>
        <w:rPr>
          <w:lang w:eastAsia="en-US"/>
        </w:rPr>
        <w:t>— </w:t>
      </w:r>
      <w:r w:rsidR="003148C9">
        <w:rPr>
          <w:lang w:eastAsia="en-US"/>
        </w:rPr>
        <w:t xml:space="preserve">Et la </w:t>
      </w:r>
      <w:proofErr w:type="spellStart"/>
      <w:r w:rsidR="003148C9">
        <w:rPr>
          <w:lang w:eastAsia="en-US"/>
        </w:rPr>
        <w:t>Lovely</w:t>
      </w:r>
      <w:proofErr w:type="spellEnd"/>
      <w:r w:rsidR="003148C9">
        <w:rPr>
          <w:lang w:eastAsia="en-US"/>
        </w:rPr>
        <w:t xml:space="preserve"> te paraît avoir</w:t>
      </w:r>
      <w:r>
        <w:rPr>
          <w:lang w:eastAsia="en-US"/>
        </w:rPr>
        <w:t> ?…</w:t>
      </w:r>
    </w:p>
    <w:p w14:paraId="4309AC1E" w14:textId="77777777" w:rsidR="0046142F" w:rsidRDefault="0046142F" w:rsidP="0046142F">
      <w:pPr>
        <w:rPr>
          <w:lang w:eastAsia="en-US"/>
        </w:rPr>
      </w:pPr>
      <w:r>
        <w:rPr>
          <w:lang w:eastAsia="en-US"/>
        </w:rPr>
        <w:t>— </w:t>
      </w:r>
      <w:r w:rsidR="003148C9">
        <w:rPr>
          <w:lang w:eastAsia="en-US"/>
        </w:rPr>
        <w:t>Au théâtre</w:t>
      </w:r>
      <w:r>
        <w:rPr>
          <w:lang w:eastAsia="en-US"/>
        </w:rPr>
        <w:t xml:space="preserve">, </w:t>
      </w:r>
      <w:r w:rsidR="003148C9">
        <w:rPr>
          <w:lang w:eastAsia="en-US"/>
        </w:rPr>
        <w:t>on ne sait pas</w:t>
      </w:r>
      <w:r>
        <w:rPr>
          <w:lang w:eastAsia="en-US"/>
        </w:rPr>
        <w:t xml:space="preserve">, </w:t>
      </w:r>
      <w:r w:rsidR="003148C9">
        <w:rPr>
          <w:lang w:eastAsia="en-US"/>
        </w:rPr>
        <w:t>si elle a vingt-cinq ans</w:t>
      </w:r>
      <w:r>
        <w:rPr>
          <w:lang w:eastAsia="en-US"/>
        </w:rPr>
        <w:t xml:space="preserve">, </w:t>
      </w:r>
      <w:r w:rsidR="003148C9">
        <w:rPr>
          <w:lang w:eastAsia="en-US"/>
        </w:rPr>
        <w:t>c</w:t>
      </w:r>
      <w:r>
        <w:rPr>
          <w:lang w:eastAsia="en-US"/>
        </w:rPr>
        <w:t>’</w:t>
      </w:r>
      <w:r w:rsidR="003148C9">
        <w:rPr>
          <w:lang w:eastAsia="en-US"/>
        </w:rPr>
        <w:t>est tout au plus</w:t>
      </w:r>
      <w:r>
        <w:rPr>
          <w:lang w:eastAsia="en-US"/>
        </w:rPr>
        <w:t>.</w:t>
      </w:r>
    </w:p>
    <w:p w14:paraId="1B45C8ED" w14:textId="77777777" w:rsidR="0046142F" w:rsidRDefault="0046142F" w:rsidP="0046142F">
      <w:pPr>
        <w:rPr>
          <w:lang w:eastAsia="en-US"/>
        </w:rPr>
      </w:pPr>
      <w:r>
        <w:rPr>
          <w:lang w:eastAsia="en-US"/>
        </w:rPr>
        <w:t>— </w:t>
      </w:r>
      <w:r w:rsidR="003148C9">
        <w:rPr>
          <w:lang w:eastAsia="en-US"/>
        </w:rPr>
        <w:t>Vingt-cinq ans</w:t>
      </w:r>
      <w:r>
        <w:rPr>
          <w:lang w:eastAsia="en-US"/>
        </w:rPr>
        <w:t xml:space="preserve">, </w:t>
      </w:r>
      <w:r w:rsidR="003148C9">
        <w:rPr>
          <w:lang w:eastAsia="en-US"/>
        </w:rPr>
        <w:t>répéta Raymond qui tomba dans une profonde rêverie</w:t>
      </w:r>
      <w:r>
        <w:rPr>
          <w:lang w:eastAsia="en-US"/>
        </w:rPr>
        <w:t>.</w:t>
      </w:r>
    </w:p>
    <w:p w14:paraId="4A991832" w14:textId="77777777" w:rsidR="0046142F" w:rsidRDefault="003148C9" w:rsidP="0046142F">
      <w:pPr>
        <w:rPr>
          <w:lang w:eastAsia="en-US"/>
        </w:rPr>
      </w:pPr>
      <w:r>
        <w:rPr>
          <w:lang w:eastAsia="en-US"/>
        </w:rPr>
        <w:t>Après un silence</w:t>
      </w:r>
      <w:r w:rsidR="0046142F">
        <w:rPr>
          <w:lang w:eastAsia="en-US"/>
        </w:rPr>
        <w:t xml:space="preserve">, </w:t>
      </w:r>
      <w:r>
        <w:rPr>
          <w:lang w:eastAsia="en-US"/>
        </w:rPr>
        <w:t>il reprit d</w:t>
      </w:r>
      <w:r w:rsidR="0046142F">
        <w:rPr>
          <w:lang w:eastAsia="en-US"/>
        </w:rPr>
        <w:t>’</w:t>
      </w:r>
      <w:r>
        <w:rPr>
          <w:lang w:eastAsia="en-US"/>
        </w:rPr>
        <w:t>une voix triste</w:t>
      </w:r>
      <w:r w:rsidR="0046142F">
        <w:rPr>
          <w:lang w:eastAsia="en-US"/>
        </w:rPr>
        <w:t> :</w:t>
      </w:r>
    </w:p>
    <w:p w14:paraId="7613D78D" w14:textId="668F631B" w:rsidR="0046142F" w:rsidRDefault="0046142F" w:rsidP="0046142F">
      <w:pPr>
        <w:rPr>
          <w:lang w:eastAsia="en-US"/>
        </w:rPr>
      </w:pPr>
      <w:r>
        <w:rPr>
          <w:lang w:eastAsia="en-US"/>
        </w:rPr>
        <w:t>— </w:t>
      </w:r>
      <w:r w:rsidR="003148C9">
        <w:rPr>
          <w:lang w:eastAsia="en-US"/>
        </w:rPr>
        <w:t>Allons</w:t>
      </w:r>
      <w:r>
        <w:rPr>
          <w:lang w:eastAsia="en-US"/>
        </w:rPr>
        <w:t xml:space="preserve"> !…, </w:t>
      </w:r>
      <w:r w:rsidR="003148C9">
        <w:rPr>
          <w:lang w:eastAsia="en-US"/>
        </w:rPr>
        <w:t>tant mieux</w:t>
      </w:r>
      <w:r>
        <w:rPr>
          <w:lang w:eastAsia="en-US"/>
        </w:rPr>
        <w:t xml:space="preserve"> !…, </w:t>
      </w:r>
      <w:r w:rsidR="003148C9">
        <w:rPr>
          <w:lang w:eastAsia="en-US"/>
        </w:rPr>
        <w:t>tant mieux</w:t>
      </w:r>
      <w:r>
        <w:rPr>
          <w:lang w:eastAsia="en-US"/>
        </w:rPr>
        <w:t xml:space="preserve"> !… </w:t>
      </w:r>
      <w:r w:rsidR="003148C9">
        <w:rPr>
          <w:lang w:eastAsia="en-US"/>
        </w:rPr>
        <w:t>elle est moins malheureuse que nous ne pensons</w:t>
      </w:r>
      <w:r>
        <w:rPr>
          <w:lang w:eastAsia="en-US"/>
        </w:rPr>
        <w:t xml:space="preserve">… </w:t>
      </w:r>
      <w:r w:rsidR="003148C9">
        <w:rPr>
          <w:lang w:eastAsia="en-US"/>
        </w:rPr>
        <w:t>tant mieux</w:t>
      </w:r>
      <w:r>
        <w:rPr>
          <w:lang w:eastAsia="en-US"/>
        </w:rPr>
        <w:t xml:space="preserve"> !… </w:t>
      </w:r>
      <w:r w:rsidR="003148C9">
        <w:rPr>
          <w:lang w:eastAsia="en-US"/>
        </w:rPr>
        <w:t>tant mieux</w:t>
      </w:r>
      <w:r>
        <w:rPr>
          <w:lang w:eastAsia="en-US"/>
        </w:rPr>
        <w:t xml:space="preserve">… </w:t>
      </w:r>
      <w:r w:rsidR="006C2AE1">
        <w:rPr>
          <w:lang w:eastAsia="en-US"/>
        </w:rPr>
        <w:t>—</w:t>
      </w:r>
      <w:r>
        <w:rPr>
          <w:lang w:eastAsia="en-US"/>
        </w:rPr>
        <w:t xml:space="preserve"> </w:t>
      </w:r>
      <w:r w:rsidR="003148C9">
        <w:rPr>
          <w:lang w:eastAsia="en-US"/>
        </w:rPr>
        <w:t>Gabriel a-t-il été ce soir chez la marquise</w:t>
      </w:r>
      <w:r>
        <w:rPr>
          <w:lang w:eastAsia="en-US"/>
        </w:rPr>
        <w:t> ?</w:t>
      </w:r>
    </w:p>
    <w:p w14:paraId="4B0B7B1B"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répondit le secrétaire</w:t>
      </w:r>
      <w:r>
        <w:rPr>
          <w:lang w:eastAsia="en-US"/>
        </w:rPr>
        <w:t xml:space="preserve"> ; </w:t>
      </w:r>
      <w:r w:rsidR="003148C9">
        <w:rPr>
          <w:lang w:eastAsia="en-US"/>
        </w:rPr>
        <w:t>il craint de vous y rencontrer maintenant</w:t>
      </w:r>
      <w:r>
        <w:rPr>
          <w:lang w:eastAsia="en-US"/>
        </w:rPr>
        <w:t xml:space="preserve">… </w:t>
      </w:r>
      <w:r w:rsidR="003148C9">
        <w:rPr>
          <w:lang w:eastAsia="en-US"/>
        </w:rPr>
        <w:t>Ce n</w:t>
      </w:r>
      <w:r>
        <w:rPr>
          <w:lang w:eastAsia="en-US"/>
        </w:rPr>
        <w:t>’</w:t>
      </w:r>
      <w:r w:rsidR="003148C9">
        <w:rPr>
          <w:lang w:eastAsia="en-US"/>
        </w:rPr>
        <w:t>est plus chez la marquise qu</w:t>
      </w:r>
      <w:r>
        <w:rPr>
          <w:lang w:eastAsia="en-US"/>
        </w:rPr>
        <w:t>’</w:t>
      </w:r>
      <w:r w:rsidR="003148C9">
        <w:rPr>
          <w:lang w:eastAsia="en-US"/>
        </w:rPr>
        <w:t>il joue</w:t>
      </w:r>
      <w:r>
        <w:rPr>
          <w:lang w:eastAsia="en-US"/>
        </w:rPr>
        <w:t>.</w:t>
      </w:r>
    </w:p>
    <w:p w14:paraId="1AE60F54" w14:textId="77777777" w:rsidR="0046142F" w:rsidRDefault="0046142F" w:rsidP="0046142F">
      <w:pPr>
        <w:rPr>
          <w:lang w:eastAsia="en-US"/>
        </w:rPr>
      </w:pPr>
      <w:r>
        <w:rPr>
          <w:lang w:eastAsia="en-US"/>
        </w:rPr>
        <w:t>— </w:t>
      </w:r>
      <w:r w:rsidR="003148C9">
        <w:rPr>
          <w:lang w:eastAsia="en-US"/>
        </w:rPr>
        <w:t>Où donc</w:t>
      </w:r>
      <w:r>
        <w:rPr>
          <w:lang w:eastAsia="en-US"/>
        </w:rPr>
        <w:t> ?</w:t>
      </w:r>
    </w:p>
    <w:p w14:paraId="5D2C6B19" w14:textId="77777777" w:rsidR="0046142F" w:rsidRDefault="0046142F" w:rsidP="0046142F">
      <w:pPr>
        <w:rPr>
          <w:lang w:eastAsia="en-US"/>
        </w:rPr>
      </w:pPr>
      <w:r>
        <w:rPr>
          <w:lang w:eastAsia="en-US"/>
        </w:rPr>
        <w:t>— </w:t>
      </w:r>
      <w:r w:rsidR="003148C9">
        <w:rPr>
          <w:lang w:eastAsia="en-US"/>
        </w:rPr>
        <w:t>Dans une maison clandestine</w:t>
      </w:r>
      <w:r>
        <w:rPr>
          <w:lang w:eastAsia="en-US"/>
        </w:rPr>
        <w:t>…</w:t>
      </w:r>
    </w:p>
    <w:p w14:paraId="323E4106" w14:textId="77777777" w:rsidR="0046142F" w:rsidRDefault="0046142F" w:rsidP="0046142F">
      <w:pPr>
        <w:rPr>
          <w:lang w:eastAsia="en-US"/>
        </w:rPr>
      </w:pPr>
      <w:r>
        <w:rPr>
          <w:lang w:eastAsia="en-US"/>
        </w:rPr>
        <w:t>— </w:t>
      </w:r>
      <w:r w:rsidR="003148C9">
        <w:rPr>
          <w:lang w:eastAsia="en-US"/>
        </w:rPr>
        <w:t>Où il perd</w:t>
      </w:r>
      <w:r>
        <w:rPr>
          <w:lang w:eastAsia="en-US"/>
        </w:rPr>
        <w:t> ?</w:t>
      </w:r>
    </w:p>
    <w:p w14:paraId="5F313418" w14:textId="77777777" w:rsidR="0046142F" w:rsidRDefault="0046142F" w:rsidP="0046142F">
      <w:pPr>
        <w:rPr>
          <w:lang w:eastAsia="en-US"/>
        </w:rPr>
      </w:pPr>
      <w:r>
        <w:rPr>
          <w:lang w:eastAsia="en-US"/>
        </w:rPr>
        <w:t>— </w:t>
      </w:r>
      <w:r w:rsidR="003148C9">
        <w:rPr>
          <w:lang w:eastAsia="en-US"/>
        </w:rPr>
        <w:t>Plus qu</w:t>
      </w:r>
      <w:r>
        <w:rPr>
          <w:lang w:eastAsia="en-US"/>
        </w:rPr>
        <w:t>’</w:t>
      </w:r>
      <w:r w:rsidR="003148C9">
        <w:rPr>
          <w:lang w:eastAsia="en-US"/>
        </w:rPr>
        <w:t>il ne possède assurément</w:t>
      </w:r>
      <w:r>
        <w:rPr>
          <w:lang w:eastAsia="en-US"/>
        </w:rPr>
        <w:t>.</w:t>
      </w:r>
    </w:p>
    <w:p w14:paraId="3F88EC8D" w14:textId="77777777" w:rsidR="0046142F" w:rsidRDefault="0046142F" w:rsidP="0046142F">
      <w:pPr>
        <w:rPr>
          <w:lang w:eastAsia="en-US"/>
        </w:rPr>
      </w:pPr>
      <w:r>
        <w:rPr>
          <w:lang w:eastAsia="en-US"/>
        </w:rPr>
        <w:t>— </w:t>
      </w:r>
      <w:r w:rsidR="003148C9">
        <w:rPr>
          <w:lang w:eastAsia="en-US"/>
        </w:rPr>
        <w:t>Nous le guérirons</w:t>
      </w:r>
      <w:r>
        <w:rPr>
          <w:lang w:eastAsia="en-US"/>
        </w:rPr>
        <w:t xml:space="preserve">, </w:t>
      </w:r>
      <w:r w:rsidR="003148C9">
        <w:rPr>
          <w:lang w:eastAsia="en-US"/>
        </w:rPr>
        <w:t>le pauvre garçon</w:t>
      </w:r>
      <w:r>
        <w:rPr>
          <w:lang w:eastAsia="en-US"/>
        </w:rPr>
        <w:t xml:space="preserve"> ; </w:t>
      </w:r>
      <w:r w:rsidR="003148C9">
        <w:rPr>
          <w:lang w:eastAsia="en-US"/>
        </w:rPr>
        <w:t>nous le guérirons</w:t>
      </w:r>
      <w:r>
        <w:rPr>
          <w:lang w:eastAsia="en-US"/>
        </w:rPr>
        <w:t xml:space="preserve">… </w:t>
      </w:r>
      <w:r w:rsidR="003148C9">
        <w:rPr>
          <w:lang w:eastAsia="en-US"/>
        </w:rPr>
        <w:t>Clémence se chargera de ce soin</w:t>
      </w:r>
      <w:r>
        <w:rPr>
          <w:lang w:eastAsia="en-US"/>
        </w:rPr>
        <w:t xml:space="preserve">… </w:t>
      </w:r>
      <w:r w:rsidR="003148C9">
        <w:rPr>
          <w:lang w:eastAsia="en-US"/>
        </w:rPr>
        <w:t>Et toi</w:t>
      </w:r>
      <w:r>
        <w:rPr>
          <w:lang w:eastAsia="en-US"/>
        </w:rPr>
        <w:t xml:space="preserve">, </w:t>
      </w:r>
      <w:r w:rsidR="003148C9">
        <w:rPr>
          <w:lang w:eastAsia="en-US"/>
        </w:rPr>
        <w:t>Albert</w:t>
      </w:r>
      <w:r>
        <w:rPr>
          <w:lang w:eastAsia="en-US"/>
        </w:rPr>
        <w:t xml:space="preserve">, </w:t>
      </w:r>
      <w:r w:rsidR="003148C9">
        <w:rPr>
          <w:lang w:eastAsia="en-US"/>
        </w:rPr>
        <w:t xml:space="preserve">tâche </w:t>
      </w:r>
      <w:r w:rsidR="003148C9">
        <w:rPr>
          <w:lang w:eastAsia="en-US"/>
        </w:rPr>
        <w:lastRenderedPageBreak/>
        <w:t>de devenir amoureux d</w:t>
      </w:r>
      <w:r>
        <w:rPr>
          <w:lang w:eastAsia="en-US"/>
        </w:rPr>
        <w:t>’</w:t>
      </w:r>
      <w:r w:rsidR="003148C9">
        <w:rPr>
          <w:lang w:eastAsia="en-US"/>
        </w:rPr>
        <w:t>une bonne et belle fille</w:t>
      </w:r>
      <w:r>
        <w:rPr>
          <w:lang w:eastAsia="en-US"/>
        </w:rPr>
        <w:t xml:space="preserve">, </w:t>
      </w:r>
      <w:r w:rsidR="003148C9">
        <w:rPr>
          <w:lang w:eastAsia="en-US"/>
        </w:rPr>
        <w:t>pauvre ou riche</w:t>
      </w:r>
      <w:r>
        <w:rPr>
          <w:lang w:eastAsia="en-US"/>
        </w:rPr>
        <w:t xml:space="preserve">, </w:t>
      </w:r>
      <w:r w:rsidR="003148C9">
        <w:rPr>
          <w:lang w:eastAsia="en-US"/>
        </w:rPr>
        <w:t>peu importe</w:t>
      </w:r>
      <w:r>
        <w:rPr>
          <w:lang w:eastAsia="en-US"/>
        </w:rPr>
        <w:t xml:space="preserve">… </w:t>
      </w:r>
      <w:r w:rsidR="003148C9">
        <w:rPr>
          <w:lang w:eastAsia="en-US"/>
        </w:rPr>
        <w:t>et quand tu seras amoureux</w:t>
      </w:r>
      <w:r>
        <w:rPr>
          <w:lang w:eastAsia="en-US"/>
        </w:rPr>
        <w:t xml:space="preserve">, </w:t>
      </w:r>
      <w:r w:rsidR="003148C9">
        <w:rPr>
          <w:lang w:eastAsia="en-US"/>
        </w:rPr>
        <w:t>viens me le dire</w:t>
      </w:r>
      <w:r>
        <w:rPr>
          <w:lang w:eastAsia="en-US"/>
        </w:rPr>
        <w:t xml:space="preserve">… </w:t>
      </w:r>
      <w:r w:rsidR="003148C9">
        <w:rPr>
          <w:lang w:eastAsia="en-US"/>
        </w:rPr>
        <w:t>Tu ne soupireras pas longtemps s</w:t>
      </w:r>
      <w:r>
        <w:rPr>
          <w:lang w:eastAsia="en-US"/>
        </w:rPr>
        <w:t>’</w:t>
      </w:r>
      <w:r w:rsidR="003148C9">
        <w:rPr>
          <w:lang w:eastAsia="en-US"/>
        </w:rPr>
        <w:t>il ne s</w:t>
      </w:r>
      <w:r>
        <w:rPr>
          <w:lang w:eastAsia="en-US"/>
        </w:rPr>
        <w:t>’</w:t>
      </w:r>
      <w:r w:rsidR="003148C9">
        <w:rPr>
          <w:lang w:eastAsia="en-US"/>
        </w:rPr>
        <w:t>agit que d</w:t>
      </w:r>
      <w:r>
        <w:rPr>
          <w:lang w:eastAsia="en-US"/>
        </w:rPr>
        <w:t>’</w:t>
      </w:r>
      <w:r w:rsidR="003148C9">
        <w:rPr>
          <w:lang w:eastAsia="en-US"/>
        </w:rPr>
        <w:t>une dot</w:t>
      </w:r>
      <w:r>
        <w:rPr>
          <w:lang w:eastAsia="en-US"/>
        </w:rPr>
        <w:t xml:space="preserve">, </w:t>
      </w:r>
      <w:r w:rsidR="003148C9">
        <w:rPr>
          <w:lang w:eastAsia="en-US"/>
        </w:rPr>
        <w:t>mon ami</w:t>
      </w:r>
      <w:r>
        <w:rPr>
          <w:lang w:eastAsia="en-US"/>
        </w:rPr>
        <w:t xml:space="preserve">, </w:t>
      </w:r>
      <w:r w:rsidR="003148C9">
        <w:rPr>
          <w:lang w:eastAsia="en-US"/>
        </w:rPr>
        <w:t>car</w:t>
      </w:r>
      <w:r>
        <w:rPr>
          <w:lang w:eastAsia="en-US"/>
        </w:rPr>
        <w:t xml:space="preserve">, </w:t>
      </w:r>
      <w:r w:rsidR="003148C9">
        <w:rPr>
          <w:lang w:eastAsia="en-US"/>
        </w:rPr>
        <w:t>après Gabriel</w:t>
      </w:r>
      <w:r>
        <w:rPr>
          <w:lang w:eastAsia="en-US"/>
        </w:rPr>
        <w:t xml:space="preserve">, </w:t>
      </w:r>
      <w:r w:rsidR="003148C9">
        <w:rPr>
          <w:lang w:eastAsia="en-US"/>
        </w:rPr>
        <w:t>vois-tu</w:t>
      </w:r>
      <w:r>
        <w:rPr>
          <w:lang w:eastAsia="en-US"/>
        </w:rPr>
        <w:t xml:space="preserve">, </w:t>
      </w:r>
      <w:r w:rsidR="003148C9">
        <w:rPr>
          <w:lang w:eastAsia="en-US"/>
        </w:rPr>
        <w:t>c</w:t>
      </w:r>
      <w:r>
        <w:rPr>
          <w:lang w:eastAsia="en-US"/>
        </w:rPr>
        <w:t>’</w:t>
      </w:r>
      <w:r w:rsidR="003148C9">
        <w:rPr>
          <w:lang w:eastAsia="en-US"/>
        </w:rPr>
        <w:t>est toi que j</w:t>
      </w:r>
      <w:r>
        <w:rPr>
          <w:lang w:eastAsia="en-US"/>
        </w:rPr>
        <w:t>’</w:t>
      </w:r>
      <w:r w:rsidR="003148C9">
        <w:rPr>
          <w:lang w:eastAsia="en-US"/>
        </w:rPr>
        <w:t>aime le mieux</w:t>
      </w:r>
      <w:r>
        <w:rPr>
          <w:lang w:eastAsia="en-US"/>
        </w:rPr>
        <w:t xml:space="preserve">… </w:t>
      </w:r>
      <w:r w:rsidR="003148C9">
        <w:rPr>
          <w:lang w:eastAsia="en-US"/>
        </w:rPr>
        <w:t>Allons</w:t>
      </w:r>
      <w:r>
        <w:rPr>
          <w:lang w:eastAsia="en-US"/>
        </w:rPr>
        <w:t xml:space="preserve">, </w:t>
      </w:r>
      <w:r w:rsidR="003148C9">
        <w:rPr>
          <w:lang w:eastAsia="en-US"/>
        </w:rPr>
        <w:t>va reposer</w:t>
      </w:r>
      <w:r>
        <w:rPr>
          <w:lang w:eastAsia="en-US"/>
        </w:rPr>
        <w:t xml:space="preserve">… </w:t>
      </w:r>
      <w:r w:rsidR="003148C9">
        <w:rPr>
          <w:lang w:eastAsia="en-US"/>
        </w:rPr>
        <w:t>toi</w:t>
      </w:r>
      <w:r>
        <w:rPr>
          <w:lang w:eastAsia="en-US"/>
        </w:rPr>
        <w:t xml:space="preserve">, </w:t>
      </w:r>
      <w:r w:rsidR="003148C9">
        <w:rPr>
          <w:lang w:eastAsia="en-US"/>
        </w:rPr>
        <w:t>du moins</w:t>
      </w:r>
      <w:r>
        <w:rPr>
          <w:lang w:eastAsia="en-US"/>
        </w:rPr>
        <w:t xml:space="preserve">, </w:t>
      </w:r>
      <w:r w:rsidR="003148C9">
        <w:rPr>
          <w:lang w:eastAsia="en-US"/>
        </w:rPr>
        <w:t>tu peux dormir</w:t>
      </w:r>
      <w:r>
        <w:rPr>
          <w:lang w:eastAsia="en-US"/>
        </w:rPr>
        <w:t xml:space="preserve">… </w:t>
      </w:r>
      <w:r w:rsidR="003148C9">
        <w:rPr>
          <w:lang w:eastAsia="en-US"/>
        </w:rPr>
        <w:t>bonne nuit</w:t>
      </w:r>
      <w:r>
        <w:rPr>
          <w:lang w:eastAsia="en-US"/>
        </w:rPr>
        <w:t> !</w:t>
      </w:r>
    </w:p>
    <w:p w14:paraId="0D52BEE7" w14:textId="77777777" w:rsidR="0046142F" w:rsidRDefault="003148C9" w:rsidP="0046142F">
      <w:pPr>
        <w:rPr>
          <w:lang w:eastAsia="en-US"/>
        </w:rPr>
      </w:pPr>
      <w:r>
        <w:rPr>
          <w:lang w:eastAsia="en-US"/>
        </w:rPr>
        <w:t>Il tendit sa main que le secrétaire pressa respectueusement entre les siennes</w:t>
      </w:r>
      <w:r w:rsidR="0046142F">
        <w:rPr>
          <w:lang w:eastAsia="en-US"/>
        </w:rPr>
        <w:t>.</w:t>
      </w:r>
    </w:p>
    <w:p w14:paraId="514A5271" w14:textId="77777777" w:rsidR="0046142F" w:rsidRDefault="003148C9" w:rsidP="0046142F">
      <w:pPr>
        <w:rPr>
          <w:lang w:eastAsia="en-US"/>
        </w:rPr>
      </w:pPr>
      <w:r>
        <w:rPr>
          <w:lang w:eastAsia="en-US"/>
        </w:rPr>
        <w:t>Albert</w:t>
      </w:r>
      <w:r w:rsidR="0046142F">
        <w:rPr>
          <w:lang w:eastAsia="en-US"/>
        </w:rPr>
        <w:t xml:space="preserve">, </w:t>
      </w:r>
      <w:r>
        <w:rPr>
          <w:lang w:eastAsia="en-US"/>
        </w:rPr>
        <w:t>avant de s</w:t>
      </w:r>
      <w:r w:rsidR="0046142F">
        <w:rPr>
          <w:lang w:eastAsia="en-US"/>
        </w:rPr>
        <w:t>’</w:t>
      </w:r>
      <w:r>
        <w:rPr>
          <w:lang w:eastAsia="en-US"/>
        </w:rPr>
        <w:t>éloigner</w:t>
      </w:r>
      <w:r w:rsidR="0046142F">
        <w:rPr>
          <w:lang w:eastAsia="en-US"/>
        </w:rPr>
        <w:t xml:space="preserve">, </w:t>
      </w:r>
      <w:r>
        <w:rPr>
          <w:lang w:eastAsia="en-US"/>
        </w:rPr>
        <w:t>jetait un dernier regard sur cet homme si bon</w:t>
      </w:r>
      <w:r w:rsidR="0046142F">
        <w:rPr>
          <w:lang w:eastAsia="en-US"/>
        </w:rPr>
        <w:t xml:space="preserve">, </w:t>
      </w:r>
      <w:r>
        <w:rPr>
          <w:lang w:eastAsia="en-US"/>
        </w:rPr>
        <w:t>à qui Dieu</w:t>
      </w:r>
      <w:r w:rsidR="0046142F">
        <w:rPr>
          <w:lang w:eastAsia="en-US"/>
        </w:rPr>
        <w:t xml:space="preserve">, </w:t>
      </w:r>
      <w:r>
        <w:rPr>
          <w:lang w:eastAsia="en-US"/>
        </w:rPr>
        <w:t>dans le mystère de sa volonté</w:t>
      </w:r>
      <w:r w:rsidR="0046142F">
        <w:rPr>
          <w:lang w:eastAsia="en-US"/>
        </w:rPr>
        <w:t xml:space="preserve">, </w:t>
      </w:r>
      <w:r>
        <w:rPr>
          <w:lang w:eastAsia="en-US"/>
        </w:rPr>
        <w:t>infligeait un si terrible supplice</w:t>
      </w:r>
      <w:r w:rsidR="0046142F">
        <w:rPr>
          <w:lang w:eastAsia="en-US"/>
        </w:rPr>
        <w:t>.</w:t>
      </w:r>
    </w:p>
    <w:p w14:paraId="3F7E330C" w14:textId="77777777" w:rsidR="0046142F" w:rsidRDefault="003148C9" w:rsidP="0046142F">
      <w:pPr>
        <w:rPr>
          <w:lang w:eastAsia="en-US"/>
        </w:rPr>
      </w:pPr>
      <w:r>
        <w:rPr>
          <w:lang w:eastAsia="en-US"/>
        </w:rPr>
        <w:t>Comme Albert songeait ainsi</w:t>
      </w:r>
      <w:r w:rsidR="0046142F">
        <w:rPr>
          <w:lang w:eastAsia="en-US"/>
        </w:rPr>
        <w:t xml:space="preserve">, </w:t>
      </w:r>
      <w:r>
        <w:rPr>
          <w:lang w:eastAsia="en-US"/>
        </w:rPr>
        <w:t>un accord isolé</w:t>
      </w:r>
      <w:r w:rsidR="0046142F">
        <w:rPr>
          <w:lang w:eastAsia="en-US"/>
        </w:rPr>
        <w:t xml:space="preserve">, </w:t>
      </w:r>
      <w:r>
        <w:rPr>
          <w:lang w:eastAsia="en-US"/>
        </w:rPr>
        <w:t>semblable à celui que nous avons entendu déjà</w:t>
      </w:r>
      <w:r w:rsidR="0046142F">
        <w:rPr>
          <w:lang w:eastAsia="en-US"/>
        </w:rPr>
        <w:t xml:space="preserve">, </w:t>
      </w:r>
      <w:r>
        <w:rPr>
          <w:lang w:eastAsia="en-US"/>
        </w:rPr>
        <w:t>résonna à l</w:t>
      </w:r>
      <w:r w:rsidR="0046142F">
        <w:rPr>
          <w:lang w:eastAsia="en-US"/>
        </w:rPr>
        <w:t>’</w:t>
      </w:r>
      <w:r>
        <w:rPr>
          <w:lang w:eastAsia="en-US"/>
        </w:rPr>
        <w:t>étage supérieur</w:t>
      </w:r>
      <w:r w:rsidR="0046142F">
        <w:rPr>
          <w:lang w:eastAsia="en-US"/>
        </w:rPr>
        <w:t xml:space="preserve">. </w:t>
      </w:r>
      <w:r>
        <w:rPr>
          <w:lang w:eastAsia="en-US"/>
        </w:rPr>
        <w:t>Albert devint plus pâle et ses sourcils se froncèrent</w:t>
      </w:r>
      <w:r w:rsidR="0046142F">
        <w:rPr>
          <w:lang w:eastAsia="en-US"/>
        </w:rPr>
        <w:t>.</w:t>
      </w:r>
    </w:p>
    <w:p w14:paraId="2B60D663" w14:textId="2925BD1E" w:rsidR="0046142F" w:rsidRDefault="003148C9" w:rsidP="0046142F">
      <w:pPr>
        <w:rPr>
          <w:lang w:eastAsia="en-US"/>
        </w:rPr>
      </w:pPr>
      <w:r>
        <w:rPr>
          <w:lang w:eastAsia="en-US"/>
        </w:rPr>
        <w:t>Il était jaloux</w:t>
      </w:r>
      <w:r w:rsidR="0046142F">
        <w:rPr>
          <w:lang w:eastAsia="en-US"/>
        </w:rPr>
        <w:t xml:space="preserve">, </w:t>
      </w:r>
      <w:r>
        <w:rPr>
          <w:lang w:eastAsia="en-US"/>
        </w:rPr>
        <w:t>bien que son amour</w:t>
      </w:r>
      <w:r w:rsidR="005E24B3">
        <w:rPr>
          <w:lang w:eastAsia="en-US"/>
        </w:rPr>
        <w:t xml:space="preserve"> </w:t>
      </w:r>
      <w:r>
        <w:rPr>
          <w:lang w:eastAsia="en-US"/>
        </w:rPr>
        <w:t>n</w:t>
      </w:r>
      <w:r w:rsidR="0046142F">
        <w:rPr>
          <w:lang w:eastAsia="en-US"/>
        </w:rPr>
        <w:t>’</w:t>
      </w:r>
      <w:r>
        <w:rPr>
          <w:lang w:eastAsia="en-US"/>
        </w:rPr>
        <w:t xml:space="preserve">eût </w:t>
      </w:r>
      <w:r>
        <w:rPr>
          <w:lang w:eastAsia="en-US"/>
        </w:rPr>
        <w:t>point d</w:t>
      </w:r>
      <w:r w:rsidR="0046142F">
        <w:rPr>
          <w:lang w:eastAsia="en-US"/>
        </w:rPr>
        <w:t>’</w:t>
      </w:r>
      <w:r>
        <w:rPr>
          <w:lang w:eastAsia="en-US"/>
        </w:rPr>
        <w:t>espoir</w:t>
      </w:r>
      <w:r w:rsidR="0046142F">
        <w:rPr>
          <w:lang w:eastAsia="en-US"/>
        </w:rPr>
        <w:t>.</w:t>
      </w:r>
    </w:p>
    <w:p w14:paraId="44910828" w14:textId="77777777" w:rsidR="0046142F" w:rsidRDefault="003148C9" w:rsidP="0046142F">
      <w:pPr>
        <w:numPr>
          <w:ins w:id="39" w:author="Alain" w:date="2009-12-15T09:50:00Z"/>
        </w:numPr>
        <w:rPr>
          <w:lang w:eastAsia="en-US"/>
        </w:rPr>
      </w:pPr>
      <w:r>
        <w:rPr>
          <w:lang w:eastAsia="en-US"/>
        </w:rPr>
        <w:t>Albert n</w:t>
      </w:r>
      <w:r w:rsidR="0046142F">
        <w:rPr>
          <w:lang w:eastAsia="en-US"/>
        </w:rPr>
        <w:t>’</w:t>
      </w:r>
      <w:r>
        <w:rPr>
          <w:lang w:eastAsia="en-US"/>
        </w:rPr>
        <w:t>ignorait rien de ce qui concernait Clémence</w:t>
      </w:r>
      <w:r w:rsidR="0046142F">
        <w:rPr>
          <w:lang w:eastAsia="en-US"/>
        </w:rPr>
        <w:t xml:space="preserve">. </w:t>
      </w:r>
      <w:r>
        <w:rPr>
          <w:lang w:eastAsia="en-US"/>
        </w:rPr>
        <w:t>Cet accord de piano</w:t>
      </w:r>
      <w:r w:rsidR="0046142F">
        <w:rPr>
          <w:lang w:eastAsia="en-US"/>
        </w:rPr>
        <w:t xml:space="preserve">, </w:t>
      </w:r>
      <w:r>
        <w:rPr>
          <w:lang w:eastAsia="en-US"/>
        </w:rPr>
        <w:t>frappé tout à coup dans le silence</w:t>
      </w:r>
      <w:r w:rsidR="0046142F">
        <w:rPr>
          <w:lang w:eastAsia="en-US"/>
        </w:rPr>
        <w:t xml:space="preserve">, </w:t>
      </w:r>
      <w:r>
        <w:rPr>
          <w:lang w:eastAsia="en-US"/>
        </w:rPr>
        <w:t>l</w:t>
      </w:r>
      <w:r w:rsidR="0046142F">
        <w:rPr>
          <w:lang w:eastAsia="en-US"/>
        </w:rPr>
        <w:t>’</w:t>
      </w:r>
      <w:r>
        <w:rPr>
          <w:lang w:eastAsia="en-US"/>
        </w:rPr>
        <w:t>avait fait bien souvent tressaillir</w:t>
      </w:r>
      <w:r w:rsidR="0046142F">
        <w:rPr>
          <w:lang w:eastAsia="en-US"/>
        </w:rPr>
        <w:t xml:space="preserve">. </w:t>
      </w:r>
      <w:r>
        <w:rPr>
          <w:lang w:eastAsia="en-US"/>
        </w:rPr>
        <w:t>C</w:t>
      </w:r>
      <w:r w:rsidR="0046142F">
        <w:rPr>
          <w:lang w:eastAsia="en-US"/>
        </w:rPr>
        <w:t>’</w:t>
      </w:r>
      <w:r>
        <w:rPr>
          <w:lang w:eastAsia="en-US"/>
        </w:rPr>
        <w:t>était un signal</w:t>
      </w:r>
      <w:r w:rsidR="0046142F">
        <w:rPr>
          <w:lang w:eastAsia="en-US"/>
        </w:rPr>
        <w:t>.</w:t>
      </w:r>
    </w:p>
    <w:p w14:paraId="205D1092" w14:textId="77777777" w:rsidR="0046142F" w:rsidRDefault="003148C9" w:rsidP="0046142F">
      <w:pPr>
        <w:rPr>
          <w:lang w:eastAsia="en-US"/>
        </w:rPr>
      </w:pPr>
      <w:r>
        <w:rPr>
          <w:lang w:eastAsia="en-US"/>
        </w:rPr>
        <w:t>À qui s</w:t>
      </w:r>
      <w:r w:rsidR="0046142F">
        <w:rPr>
          <w:lang w:eastAsia="en-US"/>
        </w:rPr>
        <w:t>’</w:t>
      </w:r>
      <w:r>
        <w:rPr>
          <w:lang w:eastAsia="en-US"/>
        </w:rPr>
        <w:t>adressait ce signal</w:t>
      </w:r>
      <w:r w:rsidR="0046142F">
        <w:rPr>
          <w:lang w:eastAsia="en-US"/>
        </w:rPr>
        <w:t> ?</w:t>
      </w:r>
    </w:p>
    <w:p w14:paraId="28C5F3E4" w14:textId="5DB823A4" w:rsidR="0046142F" w:rsidRDefault="003148C9" w:rsidP="0046142F">
      <w:pPr>
        <w:rPr>
          <w:lang w:eastAsia="en-US"/>
        </w:rPr>
      </w:pPr>
      <w:r>
        <w:rPr>
          <w:lang w:eastAsia="en-US"/>
        </w:rPr>
        <w:t xml:space="preserve">Albert ne doutait pas que ce ne fût à </w:t>
      </w:r>
      <w:r w:rsidR="0046142F">
        <w:rPr>
          <w:lang w:eastAsia="en-US"/>
        </w:rPr>
        <w:t>M. </w:t>
      </w:r>
      <w:r>
        <w:rPr>
          <w:lang w:eastAsia="en-US"/>
        </w:rPr>
        <w:t>Gabriel de Marans</w:t>
      </w:r>
      <w:r w:rsidR="0046142F">
        <w:rPr>
          <w:lang w:eastAsia="en-US"/>
        </w:rPr>
        <w:t xml:space="preserve">. </w:t>
      </w:r>
      <w:r>
        <w:rPr>
          <w:lang w:eastAsia="en-US"/>
        </w:rPr>
        <w:t>Il ne s</w:t>
      </w:r>
      <w:r w:rsidR="0046142F">
        <w:rPr>
          <w:lang w:eastAsia="en-US"/>
        </w:rPr>
        <w:t>’</w:t>
      </w:r>
      <w:r>
        <w:rPr>
          <w:lang w:eastAsia="en-US"/>
        </w:rPr>
        <w:t>en était jamais assuré</w:t>
      </w:r>
      <w:r w:rsidR="0046142F">
        <w:rPr>
          <w:lang w:eastAsia="en-US"/>
        </w:rPr>
        <w:t xml:space="preserve">, </w:t>
      </w:r>
      <w:r>
        <w:rPr>
          <w:lang w:eastAsia="en-US"/>
        </w:rPr>
        <w:t>parce que la dignité de son caractère ne pouvait s</w:t>
      </w:r>
      <w:r w:rsidR="0046142F">
        <w:rPr>
          <w:lang w:eastAsia="en-US"/>
        </w:rPr>
        <w:t>’</w:t>
      </w:r>
      <w:r>
        <w:rPr>
          <w:lang w:eastAsia="en-US"/>
        </w:rPr>
        <w:t>abaisser à l</w:t>
      </w:r>
      <w:r w:rsidR="0046142F">
        <w:rPr>
          <w:lang w:eastAsia="en-US"/>
        </w:rPr>
        <w:t>’</w:t>
      </w:r>
      <w:r>
        <w:rPr>
          <w:lang w:eastAsia="en-US"/>
        </w:rPr>
        <w:t>espionnage</w:t>
      </w:r>
      <w:r w:rsidR="0046142F">
        <w:rPr>
          <w:lang w:eastAsia="en-US"/>
        </w:rPr>
        <w:t>.</w:t>
      </w:r>
    </w:p>
    <w:p w14:paraId="6869AA87" w14:textId="77777777" w:rsidR="0046142F" w:rsidRDefault="003148C9" w:rsidP="0046142F">
      <w:pPr>
        <w:rPr>
          <w:lang w:eastAsia="en-US"/>
        </w:rPr>
      </w:pPr>
      <w:r>
        <w:rPr>
          <w:lang w:eastAsia="en-US"/>
        </w:rPr>
        <w:t>D</w:t>
      </w:r>
      <w:r w:rsidR="0046142F">
        <w:rPr>
          <w:lang w:eastAsia="en-US"/>
        </w:rPr>
        <w:t>’</w:t>
      </w:r>
      <w:r>
        <w:rPr>
          <w:lang w:eastAsia="en-US"/>
        </w:rPr>
        <w:t>ordinaire</w:t>
      </w:r>
      <w:r w:rsidR="0046142F">
        <w:rPr>
          <w:lang w:eastAsia="en-US"/>
        </w:rPr>
        <w:t xml:space="preserve">, </w:t>
      </w:r>
      <w:r>
        <w:rPr>
          <w:lang w:eastAsia="en-US"/>
        </w:rPr>
        <w:t>quelques minutes après le signal</w:t>
      </w:r>
      <w:r w:rsidR="0046142F">
        <w:rPr>
          <w:lang w:eastAsia="en-US"/>
        </w:rPr>
        <w:t xml:space="preserve">, </w:t>
      </w:r>
      <w:r>
        <w:rPr>
          <w:lang w:eastAsia="en-US"/>
        </w:rPr>
        <w:t>Clémence descendait au jardin</w:t>
      </w:r>
      <w:r w:rsidR="0046142F">
        <w:rPr>
          <w:lang w:eastAsia="en-US"/>
        </w:rPr>
        <w:t xml:space="preserve">. </w:t>
      </w:r>
      <w:r>
        <w:rPr>
          <w:lang w:eastAsia="en-US"/>
        </w:rPr>
        <w:t>Albert la voyait se perdre derrière les massifs</w:t>
      </w:r>
      <w:r w:rsidR="0046142F">
        <w:rPr>
          <w:lang w:eastAsia="en-US"/>
        </w:rPr>
        <w:t xml:space="preserve">, </w:t>
      </w:r>
      <w:r>
        <w:rPr>
          <w:lang w:eastAsia="en-US"/>
        </w:rPr>
        <w:t>du côté de la charmille</w:t>
      </w:r>
      <w:r w:rsidR="0046142F">
        <w:rPr>
          <w:lang w:eastAsia="en-US"/>
        </w:rPr>
        <w:t xml:space="preserve">. </w:t>
      </w:r>
      <w:r>
        <w:rPr>
          <w:lang w:eastAsia="en-US"/>
        </w:rPr>
        <w:t>C</w:t>
      </w:r>
      <w:r w:rsidR="0046142F">
        <w:rPr>
          <w:lang w:eastAsia="en-US"/>
        </w:rPr>
        <w:t>’</w:t>
      </w:r>
      <w:r>
        <w:rPr>
          <w:lang w:eastAsia="en-US"/>
        </w:rPr>
        <w:t>était tout</w:t>
      </w:r>
      <w:r w:rsidR="0046142F">
        <w:rPr>
          <w:lang w:eastAsia="en-US"/>
        </w:rPr>
        <w:t>.</w:t>
      </w:r>
    </w:p>
    <w:p w14:paraId="34BCF597" w14:textId="77777777" w:rsidR="0046142F" w:rsidRDefault="003148C9" w:rsidP="0046142F">
      <w:pPr>
        <w:rPr>
          <w:lang w:eastAsia="en-US"/>
        </w:rPr>
      </w:pPr>
      <w:r>
        <w:rPr>
          <w:lang w:eastAsia="en-US"/>
        </w:rPr>
        <w:t>Aujourd</w:t>
      </w:r>
      <w:r w:rsidR="0046142F">
        <w:rPr>
          <w:lang w:eastAsia="en-US"/>
        </w:rPr>
        <w:t>’</w:t>
      </w:r>
      <w:r>
        <w:rPr>
          <w:lang w:eastAsia="en-US"/>
        </w:rPr>
        <w:t>hui Clémence avait fait entendre une première fois le signal</w:t>
      </w:r>
      <w:r w:rsidR="0046142F">
        <w:rPr>
          <w:lang w:eastAsia="en-US"/>
        </w:rPr>
        <w:t xml:space="preserve">, </w:t>
      </w:r>
      <w:r>
        <w:rPr>
          <w:lang w:eastAsia="en-US"/>
        </w:rPr>
        <w:t>mais elle n</w:t>
      </w:r>
      <w:r w:rsidR="0046142F">
        <w:rPr>
          <w:lang w:eastAsia="en-US"/>
        </w:rPr>
        <w:t>’</w:t>
      </w:r>
      <w:r>
        <w:rPr>
          <w:lang w:eastAsia="en-US"/>
        </w:rPr>
        <w:t>était pas descendue</w:t>
      </w:r>
      <w:r w:rsidR="0046142F">
        <w:rPr>
          <w:lang w:eastAsia="en-US"/>
        </w:rPr>
        <w:t>.</w:t>
      </w:r>
    </w:p>
    <w:p w14:paraId="6ED193EE" w14:textId="77777777" w:rsidR="0046142F" w:rsidRDefault="003148C9" w:rsidP="0046142F">
      <w:pPr>
        <w:rPr>
          <w:lang w:eastAsia="en-US"/>
        </w:rPr>
      </w:pPr>
      <w:r>
        <w:rPr>
          <w:lang w:eastAsia="en-US"/>
        </w:rPr>
        <w:lastRenderedPageBreak/>
        <w:t>Au second accord</w:t>
      </w:r>
      <w:r w:rsidR="0046142F">
        <w:rPr>
          <w:lang w:eastAsia="en-US"/>
        </w:rPr>
        <w:t xml:space="preserve">, </w:t>
      </w:r>
      <w:r>
        <w:rPr>
          <w:lang w:eastAsia="en-US"/>
        </w:rPr>
        <w:t>une lueur s</w:t>
      </w:r>
      <w:r w:rsidR="0046142F">
        <w:rPr>
          <w:lang w:eastAsia="en-US"/>
        </w:rPr>
        <w:t>’</w:t>
      </w:r>
      <w:r>
        <w:rPr>
          <w:lang w:eastAsia="en-US"/>
        </w:rPr>
        <w:t>alluma derrière les rideaux fermés de la chambre de Gabriel</w:t>
      </w:r>
      <w:r w:rsidR="0046142F">
        <w:rPr>
          <w:lang w:eastAsia="en-US"/>
        </w:rPr>
        <w:t>.</w:t>
      </w:r>
    </w:p>
    <w:p w14:paraId="1B12BBE3" w14:textId="2CA6B384" w:rsidR="0046142F" w:rsidRDefault="003148C9" w:rsidP="0046142F">
      <w:pPr>
        <w:rPr>
          <w:lang w:eastAsia="en-US"/>
        </w:rPr>
      </w:pPr>
      <w:r>
        <w:rPr>
          <w:lang w:eastAsia="en-US"/>
        </w:rPr>
        <w:t>Albert</w:t>
      </w:r>
      <w:r w:rsidR="0046142F">
        <w:rPr>
          <w:lang w:eastAsia="en-US"/>
        </w:rPr>
        <w:t xml:space="preserve">, </w:t>
      </w:r>
      <w:r>
        <w:rPr>
          <w:lang w:eastAsia="en-US"/>
        </w:rPr>
        <w:t>s</w:t>
      </w:r>
      <w:r w:rsidR="0046142F">
        <w:rPr>
          <w:lang w:eastAsia="en-US"/>
        </w:rPr>
        <w:t>’</w:t>
      </w:r>
      <w:r>
        <w:rPr>
          <w:lang w:eastAsia="en-US"/>
        </w:rPr>
        <w:t xml:space="preserve">étant mis à la croisée en sortant de chez </w:t>
      </w:r>
      <w:r w:rsidR="0046142F">
        <w:rPr>
          <w:lang w:eastAsia="en-US"/>
        </w:rPr>
        <w:t>M. </w:t>
      </w:r>
      <w:r>
        <w:rPr>
          <w:lang w:eastAsia="en-US"/>
        </w:rPr>
        <w:t>Raymond</w:t>
      </w:r>
      <w:r w:rsidR="0046142F">
        <w:rPr>
          <w:lang w:eastAsia="en-US"/>
        </w:rPr>
        <w:t xml:space="preserve">, </w:t>
      </w:r>
      <w:r>
        <w:rPr>
          <w:lang w:eastAsia="en-US"/>
        </w:rPr>
        <w:t>vit parfaitement la lumière</w:t>
      </w:r>
      <w:r w:rsidR="0046142F">
        <w:rPr>
          <w:lang w:eastAsia="en-US"/>
        </w:rPr>
        <w:t>.</w:t>
      </w:r>
    </w:p>
    <w:p w14:paraId="08FF9039" w14:textId="794EE3F0" w:rsidR="0046142F" w:rsidRDefault="0046142F" w:rsidP="0046142F">
      <w:pPr>
        <w:rPr>
          <w:lang w:eastAsia="en-US"/>
        </w:rPr>
      </w:pPr>
      <w:r>
        <w:rPr>
          <w:lang w:eastAsia="en-US"/>
        </w:rPr>
        <w:t>M. </w:t>
      </w:r>
      <w:r w:rsidR="003148C9">
        <w:rPr>
          <w:lang w:eastAsia="en-US"/>
        </w:rPr>
        <w:t>Fargeau</w:t>
      </w:r>
      <w:r>
        <w:rPr>
          <w:lang w:eastAsia="en-US"/>
        </w:rPr>
        <w:t xml:space="preserve">, </w:t>
      </w:r>
      <w:r w:rsidR="003148C9">
        <w:rPr>
          <w:lang w:eastAsia="en-US"/>
        </w:rPr>
        <w:t>qui n</w:t>
      </w:r>
      <w:r>
        <w:rPr>
          <w:lang w:eastAsia="en-US"/>
        </w:rPr>
        <w:t>’</w:t>
      </w:r>
      <w:r w:rsidR="003148C9">
        <w:rPr>
          <w:lang w:eastAsia="en-US"/>
        </w:rPr>
        <w:t>avait pas quitté son cabinet</w:t>
      </w:r>
      <w:r>
        <w:rPr>
          <w:lang w:eastAsia="en-US"/>
        </w:rPr>
        <w:t xml:space="preserve">, </w:t>
      </w:r>
      <w:r w:rsidR="003148C9">
        <w:rPr>
          <w:lang w:eastAsia="en-US"/>
        </w:rPr>
        <w:t>guettant toujours avec la patience d</w:t>
      </w:r>
      <w:r>
        <w:rPr>
          <w:lang w:eastAsia="en-US"/>
        </w:rPr>
        <w:t>’</w:t>
      </w:r>
      <w:r w:rsidR="003148C9">
        <w:rPr>
          <w:lang w:eastAsia="en-US"/>
        </w:rPr>
        <w:t>un chat</w:t>
      </w:r>
      <w:r>
        <w:rPr>
          <w:lang w:eastAsia="en-US"/>
        </w:rPr>
        <w:t xml:space="preserve">, </w:t>
      </w:r>
      <w:r w:rsidR="003148C9">
        <w:rPr>
          <w:lang w:eastAsia="en-US"/>
        </w:rPr>
        <w:t>put la voir aussi</w:t>
      </w:r>
      <w:r>
        <w:rPr>
          <w:lang w:eastAsia="en-US"/>
        </w:rPr>
        <w:t>.</w:t>
      </w:r>
    </w:p>
    <w:p w14:paraId="44B2CCDF" w14:textId="77777777" w:rsidR="0046142F" w:rsidRDefault="003148C9" w:rsidP="0046142F">
      <w:pPr>
        <w:rPr>
          <w:lang w:eastAsia="en-US"/>
        </w:rPr>
      </w:pPr>
      <w:r>
        <w:rPr>
          <w:lang w:eastAsia="en-US"/>
        </w:rPr>
        <w:t>Enfin Clémence put mieux que voir la personne</w:t>
      </w:r>
      <w:r w:rsidR="0046142F">
        <w:rPr>
          <w:lang w:eastAsia="en-US"/>
        </w:rPr>
        <w:t xml:space="preserve">, </w:t>
      </w:r>
      <w:r>
        <w:rPr>
          <w:lang w:eastAsia="en-US"/>
        </w:rPr>
        <w:t>car elle descendit aussitôt sans bruit</w:t>
      </w:r>
      <w:r w:rsidR="0046142F">
        <w:rPr>
          <w:lang w:eastAsia="en-US"/>
        </w:rPr>
        <w:t xml:space="preserve">, </w:t>
      </w:r>
      <w:r>
        <w:rPr>
          <w:lang w:eastAsia="en-US"/>
        </w:rPr>
        <w:t>ouvra la porte du jardin avec précaution</w:t>
      </w:r>
      <w:r w:rsidR="0046142F">
        <w:rPr>
          <w:lang w:eastAsia="en-US"/>
        </w:rPr>
        <w:t xml:space="preserve">, </w:t>
      </w:r>
      <w:r>
        <w:rPr>
          <w:lang w:eastAsia="en-US"/>
        </w:rPr>
        <w:t>et s</w:t>
      </w:r>
      <w:r w:rsidR="0046142F">
        <w:rPr>
          <w:lang w:eastAsia="en-US"/>
        </w:rPr>
        <w:t>’</w:t>
      </w:r>
      <w:r>
        <w:rPr>
          <w:lang w:eastAsia="en-US"/>
        </w:rPr>
        <w:t>engagea dans les allées</w:t>
      </w:r>
      <w:r w:rsidR="0046142F">
        <w:rPr>
          <w:lang w:eastAsia="en-US"/>
        </w:rPr>
        <w:t>.</w:t>
      </w:r>
    </w:p>
    <w:p w14:paraId="7C46718E" w14:textId="77777777" w:rsidR="0046142F" w:rsidRDefault="003148C9" w:rsidP="0046142F">
      <w:pPr>
        <w:rPr>
          <w:lang w:eastAsia="en-US"/>
        </w:rPr>
      </w:pPr>
      <w:r>
        <w:rPr>
          <w:lang w:eastAsia="en-US"/>
        </w:rPr>
        <w:t>Albert passa le revers de sa main sur son front mouillé de sueur</w:t>
      </w:r>
      <w:r w:rsidR="0046142F">
        <w:rPr>
          <w:lang w:eastAsia="en-US"/>
        </w:rPr>
        <w:t xml:space="preserve">, </w:t>
      </w:r>
      <w:r>
        <w:rPr>
          <w:lang w:eastAsia="en-US"/>
        </w:rPr>
        <w:t>et gagna sa chambre à pas lents</w:t>
      </w:r>
      <w:r w:rsidR="0046142F">
        <w:rPr>
          <w:lang w:eastAsia="en-US"/>
        </w:rPr>
        <w:t>.</w:t>
      </w:r>
    </w:p>
    <w:p w14:paraId="71E74F7D" w14:textId="54C9547D" w:rsidR="0046142F" w:rsidRDefault="0046142F" w:rsidP="0046142F">
      <w:pPr>
        <w:rPr>
          <w:lang w:eastAsia="en-US"/>
        </w:rPr>
      </w:pPr>
      <w:r>
        <w:rPr>
          <w:lang w:eastAsia="en-US"/>
        </w:rPr>
        <w:t>M. </w:t>
      </w:r>
      <w:r w:rsidR="003148C9">
        <w:rPr>
          <w:lang w:eastAsia="en-US"/>
        </w:rPr>
        <w:t>Fargeau</w:t>
      </w:r>
      <w:r>
        <w:rPr>
          <w:lang w:eastAsia="en-US"/>
        </w:rPr>
        <w:t xml:space="preserve">, </w:t>
      </w:r>
      <w:r w:rsidR="003148C9">
        <w:rPr>
          <w:lang w:eastAsia="en-US"/>
        </w:rPr>
        <w:t>lui</w:t>
      </w:r>
      <w:r>
        <w:rPr>
          <w:lang w:eastAsia="en-US"/>
        </w:rPr>
        <w:t xml:space="preserve">, </w:t>
      </w:r>
      <w:r w:rsidR="003148C9">
        <w:rPr>
          <w:lang w:eastAsia="en-US"/>
        </w:rPr>
        <w:t>se prit à sourire</w:t>
      </w:r>
      <w:r>
        <w:rPr>
          <w:lang w:eastAsia="en-US"/>
        </w:rPr>
        <w:t xml:space="preserve">. </w:t>
      </w:r>
      <w:r w:rsidR="006C2AE1">
        <w:rPr>
          <w:lang w:eastAsia="en-US"/>
        </w:rPr>
        <w:t>—</w:t>
      </w:r>
      <w:r>
        <w:rPr>
          <w:lang w:eastAsia="en-US"/>
        </w:rPr>
        <w:t xml:space="preserve"> </w:t>
      </w:r>
      <w:r w:rsidR="003148C9">
        <w:rPr>
          <w:lang w:eastAsia="en-US"/>
        </w:rPr>
        <w:t xml:space="preserve">Il avait eu </w:t>
      </w:r>
      <w:r w:rsidR="003148C9">
        <w:rPr>
          <w:lang w:eastAsia="en-US"/>
        </w:rPr>
        <w:t xml:space="preserve">la </w:t>
      </w:r>
      <w:r w:rsidR="003148C9">
        <w:rPr>
          <w:lang w:eastAsia="en-US"/>
        </w:rPr>
        <w:t>précaution d</w:t>
      </w:r>
      <w:r>
        <w:rPr>
          <w:lang w:eastAsia="en-US"/>
        </w:rPr>
        <w:t>’</w:t>
      </w:r>
      <w:r w:rsidR="003148C9">
        <w:rPr>
          <w:lang w:eastAsia="en-US"/>
        </w:rPr>
        <w:t>éteindre sa lampe</w:t>
      </w:r>
      <w:r>
        <w:rPr>
          <w:lang w:eastAsia="en-US"/>
        </w:rPr>
        <w:t xml:space="preserve">, </w:t>
      </w:r>
      <w:r w:rsidR="003148C9">
        <w:rPr>
          <w:lang w:eastAsia="en-US"/>
        </w:rPr>
        <w:t>de sorte qu</w:t>
      </w:r>
      <w:r>
        <w:rPr>
          <w:lang w:eastAsia="en-US"/>
        </w:rPr>
        <w:t>’</w:t>
      </w:r>
      <w:r w:rsidR="003148C9">
        <w:rPr>
          <w:lang w:eastAsia="en-US"/>
        </w:rPr>
        <w:t>il pouvait rester contre sa croisée sans être aperçu</w:t>
      </w:r>
      <w:r>
        <w:rPr>
          <w:lang w:eastAsia="en-US"/>
        </w:rPr>
        <w:t>.</w:t>
      </w:r>
    </w:p>
    <w:p w14:paraId="4D804FAF" w14:textId="711508E8" w:rsidR="0046142F" w:rsidRDefault="003148C9" w:rsidP="0046142F">
      <w:pPr>
        <w:rPr>
          <w:lang w:eastAsia="en-US"/>
        </w:rPr>
      </w:pPr>
      <w:r>
        <w:rPr>
          <w:lang w:eastAsia="en-US"/>
        </w:rPr>
        <w:t>Clémence</w:t>
      </w:r>
      <w:r w:rsidR="0046142F">
        <w:rPr>
          <w:lang w:eastAsia="en-US"/>
        </w:rPr>
        <w:t xml:space="preserve">, </w:t>
      </w:r>
      <w:r>
        <w:rPr>
          <w:lang w:eastAsia="en-US"/>
        </w:rPr>
        <w:t>arrivée au détour de l</w:t>
      </w:r>
      <w:r w:rsidR="0046142F">
        <w:rPr>
          <w:lang w:eastAsia="en-US"/>
        </w:rPr>
        <w:t>’</w:t>
      </w:r>
      <w:r>
        <w:rPr>
          <w:lang w:eastAsia="en-US"/>
        </w:rPr>
        <w:t>allée principale</w:t>
      </w:r>
      <w:r w:rsidR="0046142F">
        <w:rPr>
          <w:lang w:eastAsia="en-US"/>
        </w:rPr>
        <w:t xml:space="preserve">, </w:t>
      </w:r>
      <w:r>
        <w:rPr>
          <w:lang w:eastAsia="en-US"/>
        </w:rPr>
        <w:t>se retourna et interrogea du regard la façade de l</w:t>
      </w:r>
      <w:r w:rsidR="0046142F">
        <w:rPr>
          <w:lang w:eastAsia="en-US"/>
        </w:rPr>
        <w:t>’</w:t>
      </w:r>
      <w:r>
        <w:rPr>
          <w:lang w:eastAsia="en-US"/>
        </w:rPr>
        <w:t>hôtel</w:t>
      </w:r>
      <w:r w:rsidR="0046142F">
        <w:rPr>
          <w:lang w:eastAsia="en-US"/>
        </w:rPr>
        <w:t xml:space="preserve">. </w:t>
      </w:r>
      <w:r>
        <w:rPr>
          <w:lang w:eastAsia="en-US"/>
        </w:rPr>
        <w:t>On n</w:t>
      </w:r>
      <w:r w:rsidR="0046142F">
        <w:rPr>
          <w:lang w:eastAsia="en-US"/>
        </w:rPr>
        <w:t>’</w:t>
      </w:r>
      <w:r>
        <w:rPr>
          <w:lang w:eastAsia="en-US"/>
        </w:rPr>
        <w:t>y voyait qu</w:t>
      </w:r>
      <w:r w:rsidR="0046142F">
        <w:rPr>
          <w:lang w:eastAsia="en-US"/>
        </w:rPr>
        <w:t>’</w:t>
      </w:r>
      <w:r>
        <w:rPr>
          <w:lang w:eastAsia="en-US"/>
        </w:rPr>
        <w:t>une lumière</w:t>
      </w:r>
      <w:r w:rsidR="0046142F">
        <w:rPr>
          <w:lang w:eastAsia="en-US"/>
        </w:rPr>
        <w:t xml:space="preserve">, </w:t>
      </w:r>
      <w:r>
        <w:rPr>
          <w:lang w:eastAsia="en-US"/>
        </w:rPr>
        <w:t>brillant bien faiblement à travers les rideaux épais</w:t>
      </w:r>
      <w:r w:rsidR="0046142F">
        <w:rPr>
          <w:lang w:eastAsia="en-US"/>
        </w:rPr>
        <w:t xml:space="preserve"> : </w:t>
      </w:r>
      <w:r>
        <w:rPr>
          <w:lang w:eastAsia="en-US"/>
        </w:rPr>
        <w:t>c</w:t>
      </w:r>
      <w:r w:rsidR="0046142F">
        <w:rPr>
          <w:lang w:eastAsia="en-US"/>
        </w:rPr>
        <w:t>’</w:t>
      </w:r>
      <w:r>
        <w:rPr>
          <w:lang w:eastAsia="en-US"/>
        </w:rPr>
        <w:t xml:space="preserve">était celle de </w:t>
      </w:r>
      <w:r w:rsidR="0046142F">
        <w:rPr>
          <w:lang w:eastAsia="en-US"/>
        </w:rPr>
        <w:t>M. </w:t>
      </w:r>
      <w:r>
        <w:rPr>
          <w:lang w:eastAsia="en-US"/>
        </w:rPr>
        <w:t xml:space="preserve">Raymond </w:t>
      </w:r>
      <w:proofErr w:type="spellStart"/>
      <w:r>
        <w:rPr>
          <w:lang w:eastAsia="en-US"/>
        </w:rPr>
        <w:t>Lointier</w:t>
      </w:r>
      <w:proofErr w:type="spellEnd"/>
      <w:r w:rsidR="0046142F">
        <w:rPr>
          <w:lang w:eastAsia="en-US"/>
        </w:rPr>
        <w:t>.</w:t>
      </w:r>
    </w:p>
    <w:p w14:paraId="4C6228F6" w14:textId="77777777" w:rsidR="0046142F" w:rsidRDefault="003148C9" w:rsidP="0046142F">
      <w:pPr>
        <w:rPr>
          <w:lang w:eastAsia="en-US"/>
        </w:rPr>
      </w:pPr>
      <w:r>
        <w:rPr>
          <w:lang w:eastAsia="en-US"/>
        </w:rPr>
        <w:t>La jeune fille respira</w:t>
      </w:r>
      <w:r w:rsidR="0046142F">
        <w:rPr>
          <w:lang w:eastAsia="en-US"/>
        </w:rPr>
        <w:t xml:space="preserve">. </w:t>
      </w:r>
      <w:r>
        <w:rPr>
          <w:lang w:eastAsia="en-US"/>
        </w:rPr>
        <w:t>Tout le monde reposait</w:t>
      </w:r>
      <w:r w:rsidR="0046142F">
        <w:rPr>
          <w:lang w:eastAsia="en-US"/>
        </w:rPr>
        <w:t xml:space="preserve"> ; </w:t>
      </w:r>
      <w:r>
        <w:rPr>
          <w:lang w:eastAsia="en-US"/>
        </w:rPr>
        <w:t>du moins</w:t>
      </w:r>
      <w:r w:rsidR="0046142F">
        <w:rPr>
          <w:lang w:eastAsia="en-US"/>
        </w:rPr>
        <w:t xml:space="preserve">, </w:t>
      </w:r>
      <w:r>
        <w:rPr>
          <w:lang w:eastAsia="en-US"/>
        </w:rPr>
        <w:t>elle le crut</w:t>
      </w:r>
      <w:r w:rsidR="0046142F">
        <w:rPr>
          <w:lang w:eastAsia="en-US"/>
        </w:rPr>
        <w:t>.</w:t>
      </w:r>
    </w:p>
    <w:p w14:paraId="26240336" w14:textId="27D4E914" w:rsidR="0046142F" w:rsidRDefault="003148C9" w:rsidP="0046142F">
      <w:pPr>
        <w:rPr>
          <w:lang w:eastAsia="en-US"/>
        </w:rPr>
      </w:pPr>
      <w:r>
        <w:rPr>
          <w:lang w:eastAsia="en-US"/>
        </w:rPr>
        <w:t>Elle se rendit tout droit à cette partie de la charmille où le temps avait fait une ouverture</w:t>
      </w:r>
      <w:r w:rsidR="0046142F">
        <w:rPr>
          <w:lang w:eastAsia="en-US"/>
        </w:rPr>
        <w:t xml:space="preserve">. </w:t>
      </w:r>
      <w:r>
        <w:rPr>
          <w:lang w:eastAsia="en-US"/>
        </w:rPr>
        <w:t>Comme le matin</w:t>
      </w:r>
      <w:r w:rsidR="0046142F">
        <w:rPr>
          <w:lang w:eastAsia="en-US"/>
        </w:rPr>
        <w:t xml:space="preserve">, </w:t>
      </w:r>
      <w:r>
        <w:rPr>
          <w:lang w:eastAsia="en-US"/>
        </w:rPr>
        <w:t>la planche fut dérangée</w:t>
      </w:r>
      <w:r w:rsidR="0046142F">
        <w:rPr>
          <w:lang w:eastAsia="en-US"/>
        </w:rPr>
        <w:t xml:space="preserve">, </w:t>
      </w:r>
      <w:r>
        <w:rPr>
          <w:lang w:eastAsia="en-US"/>
        </w:rPr>
        <w:t xml:space="preserve">et comme le matin </w:t>
      </w:r>
      <w:r>
        <w:rPr>
          <w:lang w:eastAsia="en-US"/>
        </w:rPr>
        <w:t xml:space="preserve">Clémence </w:t>
      </w:r>
      <w:r>
        <w:rPr>
          <w:lang w:eastAsia="en-US"/>
        </w:rPr>
        <w:t>se trouva en face de Lucienne de Marans</w:t>
      </w:r>
      <w:r w:rsidR="0046142F">
        <w:rPr>
          <w:lang w:eastAsia="en-US"/>
        </w:rPr>
        <w:t>.</w:t>
      </w:r>
    </w:p>
    <w:p w14:paraId="517653C3" w14:textId="0DB867C3" w:rsidR="0046142F" w:rsidRDefault="003148C9" w:rsidP="0046142F">
      <w:pPr>
        <w:rPr>
          <w:lang w:eastAsia="en-US"/>
        </w:rPr>
      </w:pPr>
      <w:r>
        <w:rPr>
          <w:lang w:eastAsia="en-US"/>
        </w:rPr>
        <w:t>Lucienne n</w:t>
      </w:r>
      <w:r w:rsidR="0046142F">
        <w:rPr>
          <w:lang w:eastAsia="en-US"/>
        </w:rPr>
        <w:t>’</w:t>
      </w:r>
      <w:r>
        <w:rPr>
          <w:lang w:eastAsia="en-US"/>
        </w:rPr>
        <w:t>avait qu</w:t>
      </w:r>
      <w:r w:rsidR="0046142F">
        <w:rPr>
          <w:lang w:eastAsia="en-US"/>
        </w:rPr>
        <w:t>’</w:t>
      </w:r>
      <w:r>
        <w:rPr>
          <w:lang w:eastAsia="en-US"/>
        </w:rPr>
        <w:t>un peignoir de nuit sur lequel elle avait jeté un fichu à la hâte</w:t>
      </w:r>
      <w:r w:rsidR="0046142F">
        <w:rPr>
          <w:lang w:eastAsia="en-US"/>
        </w:rPr>
        <w:t xml:space="preserve"> : </w:t>
      </w:r>
      <w:r>
        <w:rPr>
          <w:lang w:eastAsia="en-US"/>
        </w:rPr>
        <w:t>elle sortait évidemment de son lit</w:t>
      </w:r>
      <w:r w:rsidR="001D1F16">
        <w:rPr>
          <w:lang w:eastAsia="en-US"/>
        </w:rPr>
        <w:t>.</w:t>
      </w:r>
    </w:p>
    <w:p w14:paraId="79B9324E" w14:textId="77777777" w:rsidR="0046142F" w:rsidRDefault="0046142F" w:rsidP="0046142F">
      <w:pPr>
        <w:rPr>
          <w:lang w:eastAsia="en-US"/>
        </w:rPr>
      </w:pPr>
      <w:r>
        <w:rPr>
          <w:lang w:eastAsia="en-US"/>
        </w:rPr>
        <w:lastRenderedPageBreak/>
        <w:t>— </w:t>
      </w:r>
      <w:r w:rsidR="003148C9">
        <w:rPr>
          <w:lang w:eastAsia="en-US"/>
        </w:rPr>
        <w:t>Tu as été bien longtemps à venir</w:t>
      </w:r>
      <w:r>
        <w:rPr>
          <w:lang w:eastAsia="en-US"/>
        </w:rPr>
        <w:t xml:space="preserve"> ? </w:t>
      </w:r>
      <w:r w:rsidR="003148C9">
        <w:rPr>
          <w:lang w:eastAsia="en-US"/>
        </w:rPr>
        <w:t>dit Clémence</w:t>
      </w:r>
      <w:r>
        <w:rPr>
          <w:lang w:eastAsia="en-US"/>
        </w:rPr>
        <w:t>.</w:t>
      </w:r>
    </w:p>
    <w:p w14:paraId="38382A1F" w14:textId="77777777" w:rsidR="0046142F" w:rsidRDefault="0046142F" w:rsidP="0046142F">
      <w:pPr>
        <w:rPr>
          <w:lang w:eastAsia="en-US"/>
        </w:rPr>
      </w:pPr>
      <w:r>
        <w:rPr>
          <w:lang w:eastAsia="en-US"/>
        </w:rPr>
        <w:t>— </w:t>
      </w:r>
      <w:r w:rsidR="003148C9">
        <w:rPr>
          <w:lang w:eastAsia="en-US"/>
        </w:rPr>
        <w:t>Mon Dieu</w:t>
      </w:r>
      <w:r>
        <w:rPr>
          <w:lang w:eastAsia="en-US"/>
        </w:rPr>
        <w:t xml:space="preserve"> ! </w:t>
      </w:r>
      <w:r w:rsidR="003148C9">
        <w:rPr>
          <w:lang w:eastAsia="en-US"/>
        </w:rPr>
        <w:t>comme tu es pâle</w:t>
      </w:r>
      <w:r>
        <w:rPr>
          <w:lang w:eastAsia="en-US"/>
        </w:rPr>
        <w:t xml:space="preserve"> ! </w:t>
      </w:r>
      <w:r w:rsidR="003148C9">
        <w:rPr>
          <w:lang w:eastAsia="en-US"/>
        </w:rPr>
        <w:t>s</w:t>
      </w:r>
      <w:r>
        <w:rPr>
          <w:lang w:eastAsia="en-US"/>
        </w:rPr>
        <w:t>’</w:t>
      </w:r>
      <w:r w:rsidR="003148C9">
        <w:rPr>
          <w:lang w:eastAsia="en-US"/>
        </w:rPr>
        <w:t>écria Lucienne</w:t>
      </w:r>
      <w:r>
        <w:rPr>
          <w:lang w:eastAsia="en-US"/>
        </w:rPr>
        <w:t xml:space="preserve"> ; </w:t>
      </w:r>
      <w:r w:rsidR="003148C9">
        <w:rPr>
          <w:lang w:eastAsia="en-US"/>
        </w:rPr>
        <w:t>qu</w:t>
      </w:r>
      <w:r>
        <w:rPr>
          <w:lang w:eastAsia="en-US"/>
        </w:rPr>
        <w:t>’</w:t>
      </w:r>
      <w:r w:rsidR="003148C9">
        <w:rPr>
          <w:lang w:eastAsia="en-US"/>
        </w:rPr>
        <w:t>as-tu donc</w:t>
      </w:r>
      <w:r>
        <w:rPr>
          <w:lang w:eastAsia="en-US"/>
        </w:rPr>
        <w:t xml:space="preserve">, </w:t>
      </w:r>
      <w:r w:rsidR="003148C9">
        <w:rPr>
          <w:lang w:eastAsia="en-US"/>
        </w:rPr>
        <w:t>ma pauvre Clémence</w:t>
      </w:r>
      <w:r>
        <w:rPr>
          <w:lang w:eastAsia="en-US"/>
        </w:rPr>
        <w:t> ?</w:t>
      </w:r>
    </w:p>
    <w:p w14:paraId="78CB8659" w14:textId="77777777" w:rsidR="0046142F" w:rsidRDefault="003148C9" w:rsidP="0046142F">
      <w:pPr>
        <w:rPr>
          <w:lang w:eastAsia="en-US"/>
        </w:rPr>
      </w:pPr>
      <w:r>
        <w:rPr>
          <w:lang w:eastAsia="en-US"/>
        </w:rPr>
        <w:t>Celle-ci ne répondit point</w:t>
      </w:r>
      <w:r w:rsidR="0046142F">
        <w:rPr>
          <w:lang w:eastAsia="en-US"/>
        </w:rPr>
        <w:t xml:space="preserve">. </w:t>
      </w:r>
      <w:r>
        <w:rPr>
          <w:lang w:eastAsia="en-US"/>
        </w:rPr>
        <w:t>Elle baisa Lucienne au front</w:t>
      </w:r>
      <w:r w:rsidR="0046142F">
        <w:rPr>
          <w:lang w:eastAsia="en-US"/>
        </w:rPr>
        <w:t>.</w:t>
      </w:r>
    </w:p>
    <w:p w14:paraId="70F72484" w14:textId="77777777" w:rsidR="0046142F" w:rsidRDefault="0046142F" w:rsidP="0046142F">
      <w:pPr>
        <w:rPr>
          <w:lang w:eastAsia="en-US"/>
        </w:rPr>
      </w:pPr>
      <w:r>
        <w:rPr>
          <w:lang w:eastAsia="en-US"/>
        </w:rPr>
        <w:t>— </w:t>
      </w:r>
      <w:r w:rsidR="003148C9">
        <w:rPr>
          <w:lang w:eastAsia="en-US"/>
        </w:rPr>
        <w:t>Ta tête brûle</w:t>
      </w:r>
      <w:r>
        <w:rPr>
          <w:lang w:eastAsia="en-US"/>
        </w:rPr>
        <w:t xml:space="preserve">, </w:t>
      </w:r>
      <w:r w:rsidR="003148C9">
        <w:rPr>
          <w:lang w:eastAsia="en-US"/>
        </w:rPr>
        <w:t>dit encore mademoiselle de Marans</w:t>
      </w:r>
      <w:r>
        <w:rPr>
          <w:lang w:eastAsia="en-US"/>
        </w:rPr>
        <w:t>.</w:t>
      </w:r>
    </w:p>
    <w:p w14:paraId="54DAF86A" w14:textId="77777777" w:rsidR="0046142F" w:rsidRDefault="003148C9" w:rsidP="0046142F">
      <w:pPr>
        <w:rPr>
          <w:lang w:eastAsia="en-US"/>
        </w:rPr>
      </w:pPr>
      <w:r>
        <w:rPr>
          <w:lang w:eastAsia="en-US"/>
        </w:rPr>
        <w:t>Et comme Clémence se taisait</w:t>
      </w:r>
      <w:r w:rsidR="0046142F">
        <w:rPr>
          <w:lang w:eastAsia="en-US"/>
        </w:rPr>
        <w:t xml:space="preserve">, </w:t>
      </w:r>
      <w:r>
        <w:rPr>
          <w:lang w:eastAsia="en-US"/>
        </w:rPr>
        <w:t>Lucienne reprit</w:t>
      </w:r>
      <w:r w:rsidR="0046142F">
        <w:rPr>
          <w:lang w:eastAsia="en-US"/>
        </w:rPr>
        <w:t> :</w:t>
      </w:r>
    </w:p>
    <w:p w14:paraId="0D45A02A"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étais couchée</w:t>
      </w:r>
      <w:r>
        <w:rPr>
          <w:lang w:eastAsia="en-US"/>
        </w:rPr>
        <w:t xml:space="preserve">, </w:t>
      </w:r>
      <w:r w:rsidR="003148C9">
        <w:rPr>
          <w:lang w:eastAsia="en-US"/>
        </w:rPr>
        <w:t>j</w:t>
      </w:r>
      <w:r>
        <w:rPr>
          <w:lang w:eastAsia="en-US"/>
        </w:rPr>
        <w:t>’</w:t>
      </w:r>
      <w:r w:rsidR="003148C9">
        <w:rPr>
          <w:lang w:eastAsia="en-US"/>
        </w:rPr>
        <w:t>ai entendu ton appel et je n</w:t>
      </w:r>
      <w:r>
        <w:rPr>
          <w:lang w:eastAsia="en-US"/>
        </w:rPr>
        <w:t>’</w:t>
      </w:r>
      <w:r w:rsidR="003148C9">
        <w:rPr>
          <w:lang w:eastAsia="en-US"/>
        </w:rPr>
        <w:t>ai pris que le temps de courir à la chambre de Gabriel pour trouver une bougie</w:t>
      </w:r>
      <w:r>
        <w:rPr>
          <w:lang w:eastAsia="en-US"/>
        </w:rPr>
        <w:t xml:space="preserve"> ; </w:t>
      </w:r>
      <w:r w:rsidR="003148C9">
        <w:rPr>
          <w:lang w:eastAsia="en-US"/>
        </w:rPr>
        <w:t>mais je t</w:t>
      </w:r>
      <w:r>
        <w:rPr>
          <w:lang w:eastAsia="en-US"/>
        </w:rPr>
        <w:t>’</w:t>
      </w:r>
      <w:r w:rsidR="003148C9">
        <w:rPr>
          <w:lang w:eastAsia="en-US"/>
        </w:rPr>
        <w:t>en prie</w:t>
      </w:r>
      <w:r>
        <w:rPr>
          <w:lang w:eastAsia="en-US"/>
        </w:rPr>
        <w:t xml:space="preserve">, </w:t>
      </w:r>
      <w:r w:rsidR="003148C9">
        <w:rPr>
          <w:lang w:eastAsia="en-US"/>
        </w:rPr>
        <w:t>Clémence</w:t>
      </w:r>
      <w:r>
        <w:rPr>
          <w:lang w:eastAsia="en-US"/>
        </w:rPr>
        <w:t xml:space="preserve">, </w:t>
      </w:r>
      <w:r w:rsidR="003148C9">
        <w:rPr>
          <w:lang w:eastAsia="en-US"/>
        </w:rPr>
        <w:t>dis-moi bien vite pourquoi tu viens ici à cette heure</w:t>
      </w:r>
      <w:r>
        <w:rPr>
          <w:lang w:eastAsia="en-US"/>
        </w:rPr>
        <w:t xml:space="preserve">… </w:t>
      </w:r>
      <w:r w:rsidR="003148C9">
        <w:rPr>
          <w:lang w:eastAsia="en-US"/>
        </w:rPr>
        <w:t>Est-ce qu</w:t>
      </w:r>
      <w:r>
        <w:rPr>
          <w:lang w:eastAsia="en-US"/>
        </w:rPr>
        <w:t>’</w:t>
      </w:r>
      <w:r w:rsidR="003148C9">
        <w:rPr>
          <w:lang w:eastAsia="en-US"/>
        </w:rPr>
        <w:t>il te serait arrivé quelque chose</w:t>
      </w:r>
      <w:r>
        <w:rPr>
          <w:lang w:eastAsia="en-US"/>
        </w:rPr>
        <w:t> ?</w:t>
      </w:r>
    </w:p>
    <w:p w14:paraId="78DAFDF2" w14:textId="36E68E5D"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répondit Clémence tout bas</w:t>
      </w:r>
      <w:r>
        <w:rPr>
          <w:lang w:eastAsia="en-US"/>
        </w:rPr>
        <w:t xml:space="preserve">, </w:t>
      </w:r>
      <w:r w:rsidR="006C2AE1">
        <w:rPr>
          <w:lang w:eastAsia="en-US"/>
        </w:rPr>
        <w:t>—</w:t>
      </w:r>
      <w:r>
        <w:rPr>
          <w:lang w:eastAsia="en-US"/>
        </w:rPr>
        <w:t xml:space="preserve"> </w:t>
      </w:r>
      <w:r w:rsidR="003148C9">
        <w:rPr>
          <w:lang w:eastAsia="en-US"/>
        </w:rPr>
        <w:t>il m</w:t>
      </w:r>
      <w:r>
        <w:rPr>
          <w:lang w:eastAsia="en-US"/>
        </w:rPr>
        <w:t>’</w:t>
      </w:r>
      <w:r w:rsidR="003148C9">
        <w:rPr>
          <w:lang w:eastAsia="en-US"/>
        </w:rPr>
        <w:t>est arrivé quelque chose</w:t>
      </w:r>
      <w:r>
        <w:rPr>
          <w:lang w:eastAsia="en-US"/>
        </w:rPr>
        <w:t>.</w:t>
      </w:r>
    </w:p>
    <w:p w14:paraId="1C5ED0F6" w14:textId="31F02A88" w:rsidR="0046142F" w:rsidRDefault="0046142F" w:rsidP="0046142F">
      <w:pPr>
        <w:rPr>
          <w:lang w:eastAsia="en-US"/>
        </w:rPr>
      </w:pPr>
      <w:r>
        <w:rPr>
          <w:lang w:eastAsia="en-US"/>
        </w:rPr>
        <w:t>— </w:t>
      </w:r>
      <w:r w:rsidR="003148C9">
        <w:rPr>
          <w:lang w:eastAsia="en-US"/>
        </w:rPr>
        <w:t>Tu me fais peur</w:t>
      </w:r>
      <w:r>
        <w:rPr>
          <w:lang w:eastAsia="en-US"/>
        </w:rPr>
        <w:t xml:space="preserve"> !… </w:t>
      </w:r>
      <w:r w:rsidR="003148C9">
        <w:rPr>
          <w:lang w:eastAsia="en-US"/>
        </w:rPr>
        <w:t>s</w:t>
      </w:r>
      <w:r>
        <w:rPr>
          <w:lang w:eastAsia="en-US"/>
        </w:rPr>
        <w:t>’</w:t>
      </w:r>
      <w:r w:rsidR="003148C9">
        <w:rPr>
          <w:lang w:eastAsia="en-US"/>
        </w:rPr>
        <w:t>écria Lucienne</w:t>
      </w:r>
      <w:r>
        <w:rPr>
          <w:lang w:eastAsia="en-US"/>
        </w:rPr>
        <w:t xml:space="preserve">, </w:t>
      </w:r>
      <w:r w:rsidR="003148C9">
        <w:rPr>
          <w:lang w:eastAsia="en-US"/>
        </w:rPr>
        <w:t>dont la voix tremblait déjà</w:t>
      </w:r>
      <w:r>
        <w:rPr>
          <w:lang w:eastAsia="en-US"/>
        </w:rPr>
        <w:t xml:space="preserve"> ; </w:t>
      </w:r>
      <w:r w:rsidR="006C2AE1">
        <w:rPr>
          <w:lang w:eastAsia="en-US"/>
        </w:rPr>
        <w:t>—</w:t>
      </w:r>
      <w:r>
        <w:rPr>
          <w:lang w:eastAsia="en-US"/>
        </w:rPr>
        <w:t xml:space="preserve"> </w:t>
      </w:r>
      <w:r w:rsidR="003148C9">
        <w:rPr>
          <w:lang w:eastAsia="en-US"/>
        </w:rPr>
        <w:t>je ne sais pas si c</w:t>
      </w:r>
      <w:r>
        <w:rPr>
          <w:lang w:eastAsia="en-US"/>
        </w:rPr>
        <w:t>’</w:t>
      </w:r>
      <w:r w:rsidR="003148C9">
        <w:rPr>
          <w:lang w:eastAsia="en-US"/>
        </w:rPr>
        <w:t>est la nuit</w:t>
      </w:r>
      <w:r>
        <w:rPr>
          <w:lang w:eastAsia="en-US"/>
        </w:rPr>
        <w:t xml:space="preserve">, </w:t>
      </w:r>
      <w:r w:rsidR="003148C9">
        <w:rPr>
          <w:lang w:eastAsia="en-US"/>
        </w:rPr>
        <w:t>mais je te trouve si changée</w:t>
      </w:r>
      <w:r>
        <w:rPr>
          <w:lang w:eastAsia="en-US"/>
        </w:rPr>
        <w:t xml:space="preserve"> ! </w:t>
      </w:r>
      <w:r w:rsidR="003148C9">
        <w:rPr>
          <w:lang w:eastAsia="en-US"/>
        </w:rPr>
        <w:t>Tu me fais peur pour toi que j</w:t>
      </w:r>
      <w:r>
        <w:rPr>
          <w:lang w:eastAsia="en-US"/>
        </w:rPr>
        <w:t>’</w:t>
      </w:r>
      <w:r w:rsidR="003148C9">
        <w:rPr>
          <w:lang w:eastAsia="en-US"/>
        </w:rPr>
        <w:t>aime tant</w:t>
      </w:r>
      <w:r>
        <w:rPr>
          <w:lang w:eastAsia="en-US"/>
        </w:rPr>
        <w:t xml:space="preserve">… </w:t>
      </w:r>
      <w:r w:rsidR="003148C9">
        <w:rPr>
          <w:lang w:eastAsia="en-US"/>
        </w:rPr>
        <w:t>et aussi pour le pauvre Gabriel</w:t>
      </w:r>
      <w:r>
        <w:rPr>
          <w:lang w:eastAsia="en-US"/>
        </w:rPr>
        <w:t xml:space="preserve">. </w:t>
      </w:r>
      <w:r w:rsidR="003148C9">
        <w:rPr>
          <w:lang w:eastAsia="en-US"/>
        </w:rPr>
        <w:t>Est-ce qu</w:t>
      </w:r>
      <w:r>
        <w:rPr>
          <w:lang w:eastAsia="en-US"/>
        </w:rPr>
        <w:t>’</w:t>
      </w:r>
      <w:r w:rsidR="003148C9">
        <w:rPr>
          <w:lang w:eastAsia="en-US"/>
        </w:rPr>
        <w:t>on voudrait te marier</w:t>
      </w:r>
      <w:r>
        <w:rPr>
          <w:lang w:eastAsia="en-US"/>
        </w:rPr>
        <w:t> ?</w:t>
      </w:r>
    </w:p>
    <w:p w14:paraId="524FB96F" w14:textId="4A633451" w:rsidR="0046142F" w:rsidRDefault="003148C9" w:rsidP="0046142F">
      <w:pPr>
        <w:rPr>
          <w:lang w:eastAsia="en-US"/>
        </w:rPr>
      </w:pPr>
      <w:r>
        <w:rPr>
          <w:lang w:eastAsia="en-US"/>
        </w:rPr>
        <w:t xml:space="preserve">Clémence </w:t>
      </w:r>
      <w:r>
        <w:rPr>
          <w:lang w:eastAsia="en-US"/>
        </w:rPr>
        <w:t>s</w:t>
      </w:r>
      <w:r w:rsidR="0046142F">
        <w:rPr>
          <w:lang w:eastAsia="en-US"/>
        </w:rPr>
        <w:t>’</w:t>
      </w:r>
      <w:r>
        <w:rPr>
          <w:lang w:eastAsia="en-US"/>
        </w:rPr>
        <w:t>appuya aux branches d</w:t>
      </w:r>
      <w:r w:rsidR="0046142F">
        <w:rPr>
          <w:lang w:eastAsia="en-US"/>
        </w:rPr>
        <w:t>’</w:t>
      </w:r>
      <w:r>
        <w:rPr>
          <w:lang w:eastAsia="en-US"/>
        </w:rPr>
        <w:t>un vieux charme qui formait comme le montant naturel de l</w:t>
      </w:r>
      <w:r w:rsidR="0046142F">
        <w:rPr>
          <w:lang w:eastAsia="en-US"/>
        </w:rPr>
        <w:t>’</w:t>
      </w:r>
      <w:r>
        <w:rPr>
          <w:lang w:eastAsia="en-US"/>
        </w:rPr>
        <w:t>espèce de porte qui reliait les deux jardins</w:t>
      </w:r>
      <w:r w:rsidR="0046142F">
        <w:rPr>
          <w:lang w:eastAsia="en-US"/>
        </w:rPr>
        <w:t>.</w:t>
      </w:r>
    </w:p>
    <w:p w14:paraId="5B890575" w14:textId="3C4A706B"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murmura-t-elle</w:t>
      </w:r>
      <w:r>
        <w:rPr>
          <w:lang w:eastAsia="en-US"/>
        </w:rPr>
        <w:t xml:space="preserve">, </w:t>
      </w:r>
      <w:r w:rsidR="006C2AE1">
        <w:rPr>
          <w:lang w:eastAsia="en-US"/>
        </w:rPr>
        <w:t>—</w:t>
      </w:r>
      <w:r>
        <w:rPr>
          <w:lang w:eastAsia="en-US"/>
        </w:rPr>
        <w:t xml:space="preserve"> </w:t>
      </w:r>
      <w:r w:rsidR="003148C9">
        <w:rPr>
          <w:lang w:eastAsia="en-US"/>
        </w:rPr>
        <w:t>je crois qu</w:t>
      </w:r>
      <w:r>
        <w:rPr>
          <w:lang w:eastAsia="en-US"/>
        </w:rPr>
        <w:t>’</w:t>
      </w:r>
      <w:r w:rsidR="003148C9">
        <w:rPr>
          <w:lang w:eastAsia="en-US"/>
        </w:rPr>
        <w:t>on veut me marier</w:t>
      </w:r>
      <w:r>
        <w:rPr>
          <w:lang w:eastAsia="en-US"/>
        </w:rPr>
        <w:t>.</w:t>
      </w:r>
    </w:p>
    <w:p w14:paraId="3DF4DA9A" w14:textId="77777777" w:rsidR="0046142F" w:rsidRDefault="0046142F" w:rsidP="0046142F">
      <w:pPr>
        <w:rPr>
          <w:lang w:eastAsia="en-US"/>
        </w:rPr>
      </w:pPr>
      <w:r>
        <w:rPr>
          <w:lang w:eastAsia="en-US"/>
        </w:rPr>
        <w:t>— </w:t>
      </w:r>
      <w:r w:rsidR="003148C9">
        <w:rPr>
          <w:lang w:eastAsia="en-US"/>
        </w:rPr>
        <w:t>Mon Dieu</w:t>
      </w:r>
      <w:r>
        <w:rPr>
          <w:lang w:eastAsia="en-US"/>
        </w:rPr>
        <w:t xml:space="preserve"> ! </w:t>
      </w:r>
      <w:r w:rsidR="003148C9">
        <w:rPr>
          <w:lang w:eastAsia="en-US"/>
        </w:rPr>
        <w:t>voilà ce que je craignais</w:t>
      </w:r>
      <w:r>
        <w:rPr>
          <w:lang w:eastAsia="en-US"/>
        </w:rPr>
        <w:t> !…</w:t>
      </w:r>
    </w:p>
    <w:p w14:paraId="5B218481" w14:textId="170C9C0C" w:rsidR="0046142F" w:rsidRDefault="0046142F" w:rsidP="0046142F">
      <w:pPr>
        <w:rPr>
          <w:lang w:eastAsia="en-US"/>
        </w:rPr>
      </w:pPr>
      <w:r>
        <w:rPr>
          <w:lang w:eastAsia="en-US"/>
        </w:rPr>
        <w:t>— </w:t>
      </w:r>
      <w:r w:rsidR="003148C9">
        <w:rPr>
          <w:lang w:eastAsia="en-US"/>
        </w:rPr>
        <w:t>Mais</w:t>
      </w:r>
      <w:r>
        <w:rPr>
          <w:lang w:eastAsia="en-US"/>
        </w:rPr>
        <w:t xml:space="preserve">, </w:t>
      </w:r>
      <w:r w:rsidR="003148C9">
        <w:rPr>
          <w:lang w:eastAsia="en-US"/>
        </w:rPr>
        <w:t>nia Clémence</w:t>
      </w:r>
      <w:r>
        <w:rPr>
          <w:lang w:eastAsia="en-US"/>
        </w:rPr>
        <w:t xml:space="preserve">, </w:t>
      </w:r>
      <w:r w:rsidR="006C2AE1">
        <w:rPr>
          <w:lang w:eastAsia="en-US"/>
        </w:rPr>
        <w:t>—</w:t>
      </w:r>
      <w:r>
        <w:rPr>
          <w:lang w:eastAsia="en-US"/>
        </w:rPr>
        <w:t xml:space="preserve"> </w:t>
      </w:r>
      <w:r w:rsidR="003148C9">
        <w:rPr>
          <w:lang w:eastAsia="en-US"/>
        </w:rPr>
        <w:t>ce n</w:t>
      </w:r>
      <w:r>
        <w:rPr>
          <w:lang w:eastAsia="en-US"/>
        </w:rPr>
        <w:t>’</w:t>
      </w:r>
      <w:r w:rsidR="003148C9">
        <w:rPr>
          <w:lang w:eastAsia="en-US"/>
        </w:rPr>
        <w:t>est pas pour te parler de cela que je suis venue</w:t>
      </w:r>
      <w:r>
        <w:rPr>
          <w:lang w:eastAsia="en-US"/>
        </w:rPr>
        <w:t>.</w:t>
      </w:r>
    </w:p>
    <w:p w14:paraId="042C282C" w14:textId="77777777" w:rsidR="0046142F" w:rsidRDefault="003148C9" w:rsidP="0046142F">
      <w:pPr>
        <w:rPr>
          <w:lang w:eastAsia="en-US"/>
        </w:rPr>
      </w:pPr>
      <w:r>
        <w:rPr>
          <w:lang w:eastAsia="en-US"/>
        </w:rPr>
        <w:t>Elle prit les mains de Lucienne</w:t>
      </w:r>
      <w:r w:rsidR="0046142F">
        <w:rPr>
          <w:lang w:eastAsia="en-US"/>
        </w:rPr>
        <w:t xml:space="preserve">, </w:t>
      </w:r>
      <w:r>
        <w:rPr>
          <w:lang w:eastAsia="en-US"/>
        </w:rPr>
        <w:t>franchit la brèche et entra dans la tonnelle du jardin de Marans</w:t>
      </w:r>
      <w:r w:rsidR="0046142F">
        <w:rPr>
          <w:lang w:eastAsia="en-US"/>
        </w:rPr>
        <w:t>.</w:t>
      </w:r>
    </w:p>
    <w:p w14:paraId="03F80441" w14:textId="77777777" w:rsidR="0046142F" w:rsidRDefault="003148C9" w:rsidP="0046142F">
      <w:pPr>
        <w:rPr>
          <w:lang w:eastAsia="en-US"/>
        </w:rPr>
      </w:pPr>
      <w:r>
        <w:rPr>
          <w:lang w:eastAsia="en-US"/>
        </w:rPr>
        <w:lastRenderedPageBreak/>
        <w:t>C</w:t>
      </w:r>
      <w:r w:rsidR="0046142F">
        <w:rPr>
          <w:lang w:eastAsia="en-US"/>
        </w:rPr>
        <w:t>’</w:t>
      </w:r>
      <w:r>
        <w:rPr>
          <w:lang w:eastAsia="en-US"/>
        </w:rPr>
        <w:t>était la première fois qu</w:t>
      </w:r>
      <w:r w:rsidR="0046142F">
        <w:rPr>
          <w:lang w:eastAsia="en-US"/>
        </w:rPr>
        <w:t>’</w:t>
      </w:r>
      <w:r>
        <w:rPr>
          <w:lang w:eastAsia="en-US"/>
        </w:rPr>
        <w:t>elle agissait ainsi</w:t>
      </w:r>
      <w:r w:rsidR="0046142F">
        <w:rPr>
          <w:lang w:eastAsia="en-US"/>
        </w:rPr>
        <w:t>.</w:t>
      </w:r>
    </w:p>
    <w:p w14:paraId="7ABAFFE3" w14:textId="612FAFFE"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entre chez toi</w:t>
      </w:r>
      <w:r>
        <w:rPr>
          <w:lang w:eastAsia="en-US"/>
        </w:rPr>
        <w:t xml:space="preserve">, </w:t>
      </w:r>
      <w:r w:rsidR="003148C9">
        <w:rPr>
          <w:lang w:eastAsia="en-US"/>
        </w:rPr>
        <w:t>dit-elle avec un sourire triste</w:t>
      </w:r>
      <w:r>
        <w:rPr>
          <w:lang w:eastAsia="en-US"/>
        </w:rPr>
        <w:t xml:space="preserve"> ; </w:t>
      </w:r>
      <w:r w:rsidR="006C2AE1">
        <w:rPr>
          <w:lang w:eastAsia="en-US"/>
        </w:rPr>
        <w:t>—</w:t>
      </w:r>
      <w:r>
        <w:rPr>
          <w:lang w:eastAsia="en-US"/>
        </w:rPr>
        <w:t xml:space="preserve"> </w:t>
      </w:r>
      <w:r w:rsidR="003148C9">
        <w:rPr>
          <w:lang w:eastAsia="en-US"/>
        </w:rPr>
        <w:t>je n</w:t>
      </w:r>
      <w:r>
        <w:rPr>
          <w:lang w:eastAsia="en-US"/>
        </w:rPr>
        <w:t>’</w:t>
      </w:r>
      <w:r w:rsidR="003148C9">
        <w:rPr>
          <w:lang w:eastAsia="en-US"/>
        </w:rPr>
        <w:t>en ai pas le droit</w:t>
      </w:r>
      <w:r>
        <w:rPr>
          <w:lang w:eastAsia="en-US"/>
        </w:rPr>
        <w:t xml:space="preserve">, </w:t>
      </w:r>
      <w:r w:rsidR="003148C9">
        <w:rPr>
          <w:lang w:eastAsia="en-US"/>
        </w:rPr>
        <w:t>malheureusement</w:t>
      </w:r>
      <w:r>
        <w:rPr>
          <w:lang w:eastAsia="en-US"/>
        </w:rPr>
        <w:t xml:space="preserve">… </w:t>
      </w:r>
      <w:r w:rsidR="003148C9">
        <w:rPr>
          <w:lang w:eastAsia="en-US"/>
        </w:rPr>
        <w:t>Si j</w:t>
      </w:r>
      <w:r>
        <w:rPr>
          <w:lang w:eastAsia="en-US"/>
        </w:rPr>
        <w:t>’</w:t>
      </w:r>
      <w:r w:rsidR="003148C9">
        <w:rPr>
          <w:lang w:eastAsia="en-US"/>
        </w:rPr>
        <w:t>en avais le droit</w:t>
      </w:r>
      <w:r>
        <w:rPr>
          <w:lang w:eastAsia="en-US"/>
        </w:rPr>
        <w:t xml:space="preserve">, </w:t>
      </w:r>
      <w:r w:rsidR="003148C9">
        <w:rPr>
          <w:lang w:eastAsia="en-US"/>
        </w:rPr>
        <w:t>j</w:t>
      </w:r>
      <w:r>
        <w:rPr>
          <w:lang w:eastAsia="en-US"/>
        </w:rPr>
        <w:t>’</w:t>
      </w:r>
      <w:r w:rsidR="003148C9">
        <w:rPr>
          <w:lang w:eastAsia="en-US"/>
        </w:rPr>
        <w:t>y resterais toujours</w:t>
      </w:r>
      <w:r>
        <w:rPr>
          <w:lang w:eastAsia="en-US"/>
        </w:rPr>
        <w:t>…</w:t>
      </w:r>
    </w:p>
    <w:p w14:paraId="21F95C18" w14:textId="77777777" w:rsidR="0046142F" w:rsidRDefault="003148C9" w:rsidP="0046142F">
      <w:pPr>
        <w:rPr>
          <w:lang w:eastAsia="en-US"/>
        </w:rPr>
      </w:pPr>
      <w:r>
        <w:rPr>
          <w:lang w:eastAsia="en-US"/>
        </w:rPr>
        <w:t>Elle s</w:t>
      </w:r>
      <w:r w:rsidR="0046142F">
        <w:rPr>
          <w:lang w:eastAsia="en-US"/>
        </w:rPr>
        <w:t>’</w:t>
      </w:r>
      <w:r>
        <w:rPr>
          <w:lang w:eastAsia="en-US"/>
        </w:rPr>
        <w:t>était assise sur le banc de la tonnelle</w:t>
      </w:r>
      <w:r w:rsidR="0046142F">
        <w:rPr>
          <w:lang w:eastAsia="en-US"/>
        </w:rPr>
        <w:t>.</w:t>
      </w:r>
    </w:p>
    <w:p w14:paraId="480544EB" w14:textId="77777777" w:rsidR="0046142F" w:rsidRDefault="003148C9" w:rsidP="0046142F">
      <w:pPr>
        <w:rPr>
          <w:lang w:eastAsia="en-US"/>
        </w:rPr>
      </w:pPr>
      <w:r>
        <w:rPr>
          <w:lang w:eastAsia="en-US"/>
        </w:rPr>
        <w:t>Lucienne était auprès d</w:t>
      </w:r>
      <w:r w:rsidR="0046142F">
        <w:rPr>
          <w:lang w:eastAsia="en-US"/>
        </w:rPr>
        <w:t>’</w:t>
      </w:r>
      <w:r>
        <w:rPr>
          <w:lang w:eastAsia="en-US"/>
        </w:rPr>
        <w:t>elle</w:t>
      </w:r>
      <w:r w:rsidR="0046142F">
        <w:rPr>
          <w:lang w:eastAsia="en-US"/>
        </w:rPr>
        <w:t xml:space="preserve">, </w:t>
      </w:r>
      <w:r>
        <w:rPr>
          <w:lang w:eastAsia="en-US"/>
        </w:rPr>
        <w:t>émue</w:t>
      </w:r>
      <w:r w:rsidR="0046142F">
        <w:rPr>
          <w:lang w:eastAsia="en-US"/>
        </w:rPr>
        <w:t xml:space="preserve">, </w:t>
      </w:r>
      <w:r>
        <w:rPr>
          <w:lang w:eastAsia="en-US"/>
        </w:rPr>
        <w:t>effrayée</w:t>
      </w:r>
      <w:r w:rsidR="0046142F">
        <w:rPr>
          <w:lang w:eastAsia="en-US"/>
        </w:rPr>
        <w:t xml:space="preserve">, </w:t>
      </w:r>
      <w:r>
        <w:rPr>
          <w:lang w:eastAsia="en-US"/>
        </w:rPr>
        <w:t>pressentant un malheur</w:t>
      </w:r>
      <w:r w:rsidR="0046142F">
        <w:rPr>
          <w:lang w:eastAsia="en-US"/>
        </w:rPr>
        <w:t>.</w:t>
      </w:r>
    </w:p>
    <w:p w14:paraId="49507B53" w14:textId="77777777" w:rsidR="0046142F" w:rsidRDefault="003148C9" w:rsidP="0046142F">
      <w:pPr>
        <w:rPr>
          <w:lang w:eastAsia="en-US"/>
        </w:rPr>
      </w:pPr>
      <w:r>
        <w:rPr>
          <w:lang w:eastAsia="en-US"/>
        </w:rPr>
        <w:t>Clémence semblait rêver maintenant</w:t>
      </w:r>
      <w:r w:rsidR="0046142F">
        <w:rPr>
          <w:lang w:eastAsia="en-US"/>
        </w:rPr>
        <w:t xml:space="preserve">. </w:t>
      </w:r>
      <w:r>
        <w:rPr>
          <w:lang w:eastAsia="en-US"/>
        </w:rPr>
        <w:t>Elle regardait Lucienne</w:t>
      </w:r>
      <w:r w:rsidR="0046142F">
        <w:rPr>
          <w:lang w:eastAsia="en-US"/>
        </w:rPr>
        <w:t xml:space="preserve">, </w:t>
      </w:r>
      <w:r>
        <w:rPr>
          <w:lang w:eastAsia="en-US"/>
        </w:rPr>
        <w:t>dont sa main distraite lissait les longs cheveux blonds</w:t>
      </w:r>
      <w:r w:rsidR="0046142F">
        <w:rPr>
          <w:lang w:eastAsia="en-US"/>
        </w:rPr>
        <w:t>.</w:t>
      </w:r>
    </w:p>
    <w:p w14:paraId="7357C408" w14:textId="77777777" w:rsidR="0046142F" w:rsidRDefault="003148C9" w:rsidP="0046142F">
      <w:pPr>
        <w:rPr>
          <w:lang w:eastAsia="en-US"/>
        </w:rPr>
      </w:pPr>
      <w:r>
        <w:rPr>
          <w:lang w:eastAsia="en-US"/>
        </w:rPr>
        <w:t>Sa poitrine se soulevait douloureusement</w:t>
      </w:r>
      <w:r w:rsidR="0046142F">
        <w:rPr>
          <w:lang w:eastAsia="en-US"/>
        </w:rPr>
        <w:t>.</w:t>
      </w:r>
    </w:p>
    <w:p w14:paraId="1EC518D3" w14:textId="77777777" w:rsidR="0046142F" w:rsidRDefault="003148C9" w:rsidP="0046142F">
      <w:pPr>
        <w:rPr>
          <w:lang w:eastAsia="en-US"/>
        </w:rPr>
      </w:pPr>
      <w:r>
        <w:rPr>
          <w:lang w:eastAsia="en-US"/>
        </w:rPr>
        <w:t>Et Lucienne</w:t>
      </w:r>
      <w:r w:rsidR="0046142F">
        <w:rPr>
          <w:lang w:eastAsia="en-US"/>
        </w:rPr>
        <w:t xml:space="preserve">, </w:t>
      </w:r>
      <w:r>
        <w:rPr>
          <w:lang w:eastAsia="en-US"/>
        </w:rPr>
        <w:t>qui n</w:t>
      </w:r>
      <w:r w:rsidR="0046142F">
        <w:rPr>
          <w:lang w:eastAsia="en-US"/>
        </w:rPr>
        <w:t>’</w:t>
      </w:r>
      <w:r>
        <w:rPr>
          <w:lang w:eastAsia="en-US"/>
        </w:rPr>
        <w:t>osait plus interroger</w:t>
      </w:r>
      <w:r w:rsidR="0046142F">
        <w:rPr>
          <w:lang w:eastAsia="en-US"/>
        </w:rPr>
        <w:t xml:space="preserve">, </w:t>
      </w:r>
      <w:r>
        <w:rPr>
          <w:lang w:eastAsia="en-US"/>
        </w:rPr>
        <w:t>voyait une larme briller et filer à ses cils</w:t>
      </w:r>
      <w:r w:rsidR="0046142F">
        <w:rPr>
          <w:lang w:eastAsia="en-US"/>
        </w:rPr>
        <w:t>…</w:t>
      </w:r>
    </w:p>
    <w:p w14:paraId="42FDBEF2" w14:textId="09084ED6" w:rsidR="003148C9" w:rsidRDefault="003148C9" w:rsidP="0046142F">
      <w:pPr>
        <w:pStyle w:val="Titre2"/>
        <w:rPr>
          <w:lang w:eastAsia="en-US"/>
        </w:rPr>
      </w:pPr>
      <w:bookmarkStart w:id="40" w:name="_Toc233868065"/>
      <w:bookmarkStart w:id="41" w:name="_Toc202196760"/>
      <w:r>
        <w:rPr>
          <w:lang w:eastAsia="en-US"/>
        </w:rPr>
        <w:lastRenderedPageBreak/>
        <w:t xml:space="preserve">CLÉMENCE </w:t>
      </w:r>
      <w:proofErr w:type="spellStart"/>
      <w:r>
        <w:rPr>
          <w:lang w:eastAsia="en-US"/>
        </w:rPr>
        <w:t>LOINTIER</w:t>
      </w:r>
      <w:bookmarkEnd w:id="40"/>
      <w:bookmarkEnd w:id="41"/>
      <w:proofErr w:type="spellEnd"/>
      <w:r>
        <w:rPr>
          <w:lang w:eastAsia="en-US"/>
        </w:rPr>
        <w:br/>
      </w:r>
    </w:p>
    <w:p w14:paraId="34B02BEC" w14:textId="77777777" w:rsidR="0046142F" w:rsidRDefault="003148C9" w:rsidP="0046142F">
      <w:pPr>
        <w:rPr>
          <w:lang w:eastAsia="en-US"/>
        </w:rPr>
      </w:pPr>
      <w:r>
        <w:rPr>
          <w:lang w:eastAsia="en-US"/>
        </w:rPr>
        <w:t>Clémence fut longtemps avant de reprendre la parole</w:t>
      </w:r>
      <w:r w:rsidR="0046142F">
        <w:rPr>
          <w:lang w:eastAsia="en-US"/>
        </w:rPr>
        <w:t>.</w:t>
      </w:r>
    </w:p>
    <w:p w14:paraId="26603CE5" w14:textId="2079617E" w:rsidR="0046142F" w:rsidRDefault="0046142F" w:rsidP="0046142F">
      <w:pPr>
        <w:rPr>
          <w:lang w:eastAsia="en-US"/>
        </w:rPr>
      </w:pPr>
      <w:r>
        <w:rPr>
          <w:lang w:eastAsia="en-US"/>
        </w:rPr>
        <w:t>— </w:t>
      </w:r>
      <w:r w:rsidR="003148C9">
        <w:rPr>
          <w:lang w:eastAsia="en-US"/>
        </w:rPr>
        <w:t>Lucienne</w:t>
      </w:r>
      <w:r>
        <w:rPr>
          <w:lang w:eastAsia="en-US"/>
        </w:rPr>
        <w:t xml:space="preserve">, </w:t>
      </w:r>
      <w:r w:rsidR="003148C9">
        <w:rPr>
          <w:lang w:eastAsia="en-US"/>
        </w:rPr>
        <w:t>dit-elle enfin</w:t>
      </w:r>
      <w:r>
        <w:rPr>
          <w:lang w:eastAsia="en-US"/>
        </w:rPr>
        <w:t xml:space="preserve">, </w:t>
      </w:r>
      <w:r w:rsidR="006C2AE1">
        <w:rPr>
          <w:lang w:eastAsia="en-US"/>
        </w:rPr>
        <w:t>—</w:t>
      </w:r>
      <w:r>
        <w:rPr>
          <w:lang w:eastAsia="en-US"/>
        </w:rPr>
        <w:t xml:space="preserve"> </w:t>
      </w:r>
      <w:r w:rsidR="003148C9">
        <w:rPr>
          <w:lang w:eastAsia="en-US"/>
        </w:rPr>
        <w:t>si tu ne m</w:t>
      </w:r>
      <w:r>
        <w:rPr>
          <w:lang w:eastAsia="en-US"/>
        </w:rPr>
        <w:t>’</w:t>
      </w:r>
      <w:r w:rsidR="003148C9">
        <w:rPr>
          <w:lang w:eastAsia="en-US"/>
        </w:rPr>
        <w:t>aimais pas comme je t</w:t>
      </w:r>
      <w:r>
        <w:rPr>
          <w:lang w:eastAsia="en-US"/>
        </w:rPr>
        <w:t>’</w:t>
      </w:r>
      <w:r w:rsidR="003148C9">
        <w:rPr>
          <w:lang w:eastAsia="en-US"/>
        </w:rPr>
        <w:t>aime</w:t>
      </w:r>
      <w:r>
        <w:rPr>
          <w:lang w:eastAsia="en-US"/>
        </w:rPr>
        <w:t xml:space="preserve">, </w:t>
      </w:r>
      <w:r w:rsidR="003148C9">
        <w:rPr>
          <w:lang w:eastAsia="en-US"/>
        </w:rPr>
        <w:t>je serais trop malheureuse</w:t>
      </w:r>
      <w:r>
        <w:rPr>
          <w:lang w:eastAsia="en-US"/>
        </w:rPr>
        <w:t> !</w:t>
      </w:r>
    </w:p>
    <w:p w14:paraId="6C682B58" w14:textId="77777777" w:rsidR="0046142F" w:rsidRDefault="0046142F" w:rsidP="0046142F">
      <w:pPr>
        <w:rPr>
          <w:lang w:eastAsia="en-US"/>
        </w:rPr>
      </w:pPr>
      <w:r>
        <w:rPr>
          <w:lang w:eastAsia="en-US"/>
        </w:rPr>
        <w:t>— </w:t>
      </w:r>
      <w:r w:rsidR="003148C9">
        <w:rPr>
          <w:lang w:eastAsia="en-US"/>
        </w:rPr>
        <w:t>Est-ce que tu douterais</w:t>
      </w:r>
      <w:r>
        <w:rPr>
          <w:lang w:eastAsia="en-US"/>
        </w:rPr>
        <w:t> ?…</w:t>
      </w:r>
    </w:p>
    <w:p w14:paraId="6FE3CC74" w14:textId="222A20D2"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répliqua Clémence</w:t>
      </w:r>
      <w:r>
        <w:rPr>
          <w:lang w:eastAsia="en-US"/>
        </w:rPr>
        <w:t xml:space="preserve">, </w:t>
      </w:r>
      <w:r w:rsidR="003148C9">
        <w:rPr>
          <w:lang w:eastAsia="en-US"/>
        </w:rPr>
        <w:t>qui recevait l</w:t>
      </w:r>
      <w:r w:rsidR="003148C9">
        <w:t>es caresses de son amie comme on reçoit</w:t>
      </w:r>
      <w:r>
        <w:rPr>
          <w:lang w:eastAsia="en-US"/>
        </w:rPr>
        <w:t xml:space="preserve">, </w:t>
      </w:r>
      <w:r w:rsidR="003148C9">
        <w:rPr>
          <w:lang w:eastAsia="en-US"/>
        </w:rPr>
        <w:t>quand la fièvre met la tête en feu</w:t>
      </w:r>
      <w:r>
        <w:rPr>
          <w:lang w:eastAsia="en-US"/>
        </w:rPr>
        <w:t xml:space="preserve">, </w:t>
      </w:r>
      <w:r w:rsidR="003148C9">
        <w:rPr>
          <w:lang w:eastAsia="en-US"/>
        </w:rPr>
        <w:t>l</w:t>
      </w:r>
      <w:r>
        <w:rPr>
          <w:lang w:eastAsia="en-US"/>
        </w:rPr>
        <w:t>’</w:t>
      </w:r>
      <w:r w:rsidR="003148C9">
        <w:rPr>
          <w:lang w:eastAsia="en-US"/>
        </w:rPr>
        <w:t>eau froide et parfumée qui baigne le front et ruisselle sur les tempes</w:t>
      </w:r>
      <w:r>
        <w:rPr>
          <w:lang w:eastAsia="en-US"/>
        </w:rPr>
        <w:t xml:space="preserve"> ; </w:t>
      </w:r>
      <w:r w:rsidR="006C2AE1">
        <w:rPr>
          <w:lang w:eastAsia="en-US"/>
        </w:rPr>
        <w:t>—</w:t>
      </w:r>
      <w:r>
        <w:rPr>
          <w:lang w:eastAsia="en-US"/>
        </w:rPr>
        <w:t xml:space="preserve"> </w:t>
      </w:r>
      <w:r w:rsidR="003148C9">
        <w:rPr>
          <w:lang w:eastAsia="en-US"/>
        </w:rPr>
        <w:t>je ne doute pas</w:t>
      </w:r>
      <w:r>
        <w:rPr>
          <w:lang w:eastAsia="en-US"/>
        </w:rPr>
        <w:t xml:space="preserve">… </w:t>
      </w:r>
      <w:r w:rsidR="003148C9">
        <w:rPr>
          <w:lang w:eastAsia="en-US"/>
        </w:rPr>
        <w:t>Tu es si noble et si bonne</w:t>
      </w:r>
      <w:r>
        <w:rPr>
          <w:lang w:eastAsia="en-US"/>
        </w:rPr>
        <w:t xml:space="preserve">, </w:t>
      </w:r>
      <w:r w:rsidR="003148C9">
        <w:rPr>
          <w:lang w:eastAsia="en-US"/>
        </w:rPr>
        <w:t>ma Lucienne</w:t>
      </w:r>
      <w:r>
        <w:rPr>
          <w:lang w:eastAsia="en-US"/>
        </w:rPr>
        <w:t xml:space="preserve">… </w:t>
      </w:r>
      <w:r w:rsidR="003148C9">
        <w:rPr>
          <w:lang w:eastAsia="en-US"/>
        </w:rPr>
        <w:t>Mais ce que je vais te dire est bien étrange</w:t>
      </w:r>
      <w:r>
        <w:rPr>
          <w:lang w:eastAsia="en-US"/>
        </w:rPr>
        <w:t xml:space="preserve">, </w:t>
      </w:r>
      <w:r w:rsidR="003148C9">
        <w:rPr>
          <w:lang w:eastAsia="en-US"/>
        </w:rPr>
        <w:t>va</w:t>
      </w:r>
      <w:r>
        <w:rPr>
          <w:lang w:eastAsia="en-US"/>
        </w:rPr>
        <w:t xml:space="preserve"> !… </w:t>
      </w:r>
      <w:r w:rsidR="003148C9">
        <w:rPr>
          <w:lang w:eastAsia="en-US"/>
        </w:rPr>
        <w:t>Il me semble que je n</w:t>
      </w:r>
      <w:r>
        <w:rPr>
          <w:lang w:eastAsia="en-US"/>
        </w:rPr>
        <w:t>’</w:t>
      </w:r>
      <w:r w:rsidR="003148C9">
        <w:rPr>
          <w:lang w:eastAsia="en-US"/>
        </w:rPr>
        <w:t>aurai jamais le courage de te montrer le fond de mon cœur</w:t>
      </w:r>
      <w:r>
        <w:rPr>
          <w:lang w:eastAsia="en-US"/>
        </w:rPr>
        <w:t>.</w:t>
      </w:r>
    </w:p>
    <w:p w14:paraId="2F6C72A7" w14:textId="77777777" w:rsidR="0046142F" w:rsidRDefault="0046142F" w:rsidP="0046142F">
      <w:pPr>
        <w:rPr>
          <w:lang w:eastAsia="en-US"/>
        </w:rPr>
      </w:pPr>
      <w:r>
        <w:rPr>
          <w:lang w:eastAsia="en-US"/>
        </w:rPr>
        <w:t>— </w:t>
      </w:r>
      <w:r w:rsidR="003148C9">
        <w:rPr>
          <w:lang w:eastAsia="en-US"/>
        </w:rPr>
        <w:t>Me parler</w:t>
      </w:r>
      <w:r>
        <w:rPr>
          <w:lang w:eastAsia="en-US"/>
        </w:rPr>
        <w:t xml:space="preserve">, </w:t>
      </w:r>
      <w:r w:rsidR="003148C9">
        <w:rPr>
          <w:lang w:eastAsia="en-US"/>
        </w:rPr>
        <w:t>dit Lucienne doucement</w:t>
      </w:r>
      <w:r>
        <w:rPr>
          <w:lang w:eastAsia="en-US"/>
        </w:rPr>
        <w:t xml:space="preserve">, </w:t>
      </w:r>
      <w:r w:rsidR="003148C9">
        <w:rPr>
          <w:lang w:eastAsia="en-US"/>
        </w:rPr>
        <w:t>c</w:t>
      </w:r>
      <w:r>
        <w:rPr>
          <w:lang w:eastAsia="en-US"/>
        </w:rPr>
        <w:t>’</w:t>
      </w:r>
      <w:r w:rsidR="003148C9">
        <w:rPr>
          <w:lang w:eastAsia="en-US"/>
        </w:rPr>
        <w:t>est comme si tu causais avec toi-même</w:t>
      </w:r>
      <w:r>
        <w:rPr>
          <w:lang w:eastAsia="en-US"/>
        </w:rPr>
        <w:t>.</w:t>
      </w:r>
    </w:p>
    <w:p w14:paraId="707DD9E3" w14:textId="77777777" w:rsidR="0046142F" w:rsidRDefault="003148C9" w:rsidP="0046142F">
      <w:pPr>
        <w:rPr>
          <w:lang w:eastAsia="en-US"/>
        </w:rPr>
      </w:pPr>
      <w:r>
        <w:rPr>
          <w:lang w:eastAsia="en-US"/>
        </w:rPr>
        <w:t>Clémence la remercia d</w:t>
      </w:r>
      <w:r w:rsidR="0046142F">
        <w:rPr>
          <w:lang w:eastAsia="en-US"/>
        </w:rPr>
        <w:t>’</w:t>
      </w:r>
      <w:r>
        <w:rPr>
          <w:lang w:eastAsia="en-US"/>
        </w:rPr>
        <w:t>un baiser</w:t>
      </w:r>
      <w:r w:rsidR="0046142F">
        <w:rPr>
          <w:lang w:eastAsia="en-US"/>
        </w:rPr>
        <w:t>.</w:t>
      </w:r>
    </w:p>
    <w:p w14:paraId="19897EDA" w14:textId="77777777" w:rsidR="0046142F" w:rsidRDefault="0046142F" w:rsidP="0046142F">
      <w:pPr>
        <w:rPr>
          <w:lang w:eastAsia="en-US"/>
        </w:rPr>
      </w:pPr>
      <w:r>
        <w:rPr>
          <w:lang w:eastAsia="en-US"/>
        </w:rPr>
        <w:t>— </w:t>
      </w:r>
      <w:r w:rsidR="003148C9">
        <w:rPr>
          <w:lang w:eastAsia="en-US"/>
        </w:rPr>
        <w:t>Écoute</w:t>
      </w:r>
      <w:r>
        <w:rPr>
          <w:lang w:eastAsia="en-US"/>
        </w:rPr>
        <w:t xml:space="preserve">, </w:t>
      </w:r>
      <w:r w:rsidR="003148C9">
        <w:rPr>
          <w:lang w:eastAsia="en-US"/>
        </w:rPr>
        <w:t>dit-elle</w:t>
      </w:r>
      <w:r>
        <w:rPr>
          <w:lang w:eastAsia="en-US"/>
        </w:rPr>
        <w:t xml:space="preserve">, </w:t>
      </w:r>
      <w:r w:rsidR="003148C9">
        <w:rPr>
          <w:lang w:eastAsia="en-US"/>
        </w:rPr>
        <w:t>j</w:t>
      </w:r>
      <w:r>
        <w:rPr>
          <w:lang w:eastAsia="en-US"/>
        </w:rPr>
        <w:t>’</w:t>
      </w:r>
      <w:r w:rsidR="003148C9">
        <w:rPr>
          <w:lang w:eastAsia="en-US"/>
        </w:rPr>
        <w:t>ai franchi pour la première fois la clôture qui sépare nos deux maisons</w:t>
      </w:r>
      <w:r>
        <w:rPr>
          <w:lang w:eastAsia="en-US"/>
        </w:rPr>
        <w:t xml:space="preserve">… </w:t>
      </w:r>
      <w:r w:rsidR="003148C9">
        <w:rPr>
          <w:lang w:eastAsia="en-US"/>
        </w:rPr>
        <w:t>Je suis chez ta mère</w:t>
      </w:r>
      <w:r>
        <w:rPr>
          <w:lang w:eastAsia="en-US"/>
        </w:rPr>
        <w:t xml:space="preserve">… </w:t>
      </w:r>
      <w:r w:rsidR="003148C9">
        <w:rPr>
          <w:lang w:eastAsia="en-US"/>
        </w:rPr>
        <w:t>malgré sa volonté</w:t>
      </w:r>
      <w:r>
        <w:rPr>
          <w:lang w:eastAsia="en-US"/>
        </w:rPr>
        <w:t xml:space="preserve">, </w:t>
      </w:r>
      <w:r w:rsidR="003148C9">
        <w:rPr>
          <w:lang w:eastAsia="en-US"/>
        </w:rPr>
        <w:t>il est vrai</w:t>
      </w:r>
      <w:r>
        <w:rPr>
          <w:lang w:eastAsia="en-US"/>
        </w:rPr>
        <w:t xml:space="preserve">… </w:t>
      </w:r>
      <w:r w:rsidR="003148C9">
        <w:rPr>
          <w:lang w:eastAsia="en-US"/>
        </w:rPr>
        <w:t>mais j</w:t>
      </w:r>
      <w:r>
        <w:rPr>
          <w:lang w:eastAsia="en-US"/>
        </w:rPr>
        <w:t>’</w:t>
      </w:r>
      <w:r w:rsidR="003148C9">
        <w:rPr>
          <w:lang w:eastAsia="en-US"/>
        </w:rPr>
        <w:t>y suis</w:t>
      </w:r>
      <w:r>
        <w:rPr>
          <w:lang w:eastAsia="en-US"/>
        </w:rPr>
        <w:t xml:space="preserve">… </w:t>
      </w:r>
      <w:r w:rsidR="003148C9">
        <w:rPr>
          <w:lang w:eastAsia="en-US"/>
        </w:rPr>
        <w:t>et c</w:t>
      </w:r>
      <w:r>
        <w:rPr>
          <w:lang w:eastAsia="en-US"/>
        </w:rPr>
        <w:t>’</w:t>
      </w:r>
      <w:r w:rsidR="003148C9">
        <w:rPr>
          <w:lang w:eastAsia="en-US"/>
        </w:rPr>
        <w:t>est comme un symbole qui traduit ma pensée</w:t>
      </w:r>
      <w:r>
        <w:rPr>
          <w:lang w:eastAsia="en-US"/>
        </w:rPr>
        <w:t xml:space="preserve">… </w:t>
      </w:r>
      <w:r w:rsidR="003148C9">
        <w:rPr>
          <w:lang w:eastAsia="en-US"/>
        </w:rPr>
        <w:t>car je pense ceci</w:t>
      </w:r>
      <w:r>
        <w:rPr>
          <w:lang w:eastAsia="en-US"/>
        </w:rPr>
        <w:t xml:space="preserve">, </w:t>
      </w:r>
      <w:r w:rsidR="003148C9">
        <w:rPr>
          <w:lang w:eastAsia="en-US"/>
        </w:rPr>
        <w:t>Lucienne</w:t>
      </w:r>
      <w:r>
        <w:rPr>
          <w:lang w:eastAsia="en-US"/>
        </w:rPr>
        <w:t xml:space="preserve">… </w:t>
      </w:r>
      <w:r w:rsidR="003148C9">
        <w:rPr>
          <w:lang w:eastAsia="en-US"/>
        </w:rPr>
        <w:t>Entre vous et vos ennemis</w:t>
      </w:r>
      <w:r>
        <w:rPr>
          <w:lang w:eastAsia="en-US"/>
        </w:rPr>
        <w:t xml:space="preserve">, </w:t>
      </w:r>
      <w:r w:rsidR="003148C9">
        <w:rPr>
          <w:lang w:eastAsia="en-US"/>
        </w:rPr>
        <w:t>mon choix est fait</w:t>
      </w:r>
      <w:r>
        <w:rPr>
          <w:lang w:eastAsia="en-US"/>
        </w:rPr>
        <w:t xml:space="preserve">, </w:t>
      </w:r>
      <w:r w:rsidR="003148C9">
        <w:rPr>
          <w:lang w:eastAsia="en-US"/>
        </w:rPr>
        <w:t>je suis pour vous</w:t>
      </w:r>
      <w:r>
        <w:rPr>
          <w:lang w:eastAsia="en-US"/>
        </w:rPr>
        <w:t xml:space="preserve">, </w:t>
      </w:r>
      <w:r w:rsidR="003148C9">
        <w:rPr>
          <w:lang w:eastAsia="en-US"/>
        </w:rPr>
        <w:t>quels que soient vos ennemis</w:t>
      </w:r>
      <w:r>
        <w:rPr>
          <w:lang w:eastAsia="en-US"/>
        </w:rPr>
        <w:t>.</w:t>
      </w:r>
    </w:p>
    <w:p w14:paraId="4A7DEA67" w14:textId="77777777" w:rsidR="0046142F" w:rsidRDefault="0046142F" w:rsidP="0046142F">
      <w:pPr>
        <w:rPr>
          <w:lang w:eastAsia="en-US"/>
        </w:rPr>
      </w:pPr>
      <w:r>
        <w:rPr>
          <w:lang w:eastAsia="en-US"/>
        </w:rPr>
        <w:t>— </w:t>
      </w:r>
      <w:r w:rsidR="003148C9">
        <w:rPr>
          <w:lang w:eastAsia="en-US"/>
        </w:rPr>
        <w:t>Nos ennemis</w:t>
      </w:r>
      <w:r>
        <w:rPr>
          <w:lang w:eastAsia="en-US"/>
        </w:rPr>
        <w:t xml:space="preserve"> ? </w:t>
      </w:r>
      <w:r w:rsidR="003148C9">
        <w:rPr>
          <w:lang w:eastAsia="en-US"/>
        </w:rPr>
        <w:t>répéta Lucienne étonnée</w:t>
      </w:r>
      <w:r>
        <w:rPr>
          <w:lang w:eastAsia="en-US"/>
        </w:rPr>
        <w:t>.</w:t>
      </w:r>
    </w:p>
    <w:p w14:paraId="2F8A17E2" w14:textId="77777777" w:rsidR="0046142F" w:rsidRDefault="0046142F" w:rsidP="0046142F">
      <w:pPr>
        <w:rPr>
          <w:lang w:eastAsia="en-US"/>
        </w:rPr>
      </w:pPr>
      <w:r>
        <w:rPr>
          <w:lang w:eastAsia="en-US"/>
        </w:rPr>
        <w:t>— </w:t>
      </w:r>
      <w:r w:rsidR="003148C9">
        <w:rPr>
          <w:lang w:eastAsia="en-US"/>
        </w:rPr>
        <w:t>Pauvre enfant</w:t>
      </w:r>
      <w:r>
        <w:rPr>
          <w:lang w:eastAsia="en-US"/>
        </w:rPr>
        <w:t xml:space="preserve"> !… </w:t>
      </w:r>
      <w:r w:rsidR="003148C9">
        <w:rPr>
          <w:lang w:eastAsia="en-US"/>
        </w:rPr>
        <w:t>murmura Clémence qui l</w:t>
      </w:r>
      <w:r>
        <w:rPr>
          <w:lang w:eastAsia="en-US"/>
        </w:rPr>
        <w:t>’</w:t>
      </w:r>
      <w:r w:rsidR="003148C9">
        <w:rPr>
          <w:lang w:eastAsia="en-US"/>
        </w:rPr>
        <w:t>attira contre</w:t>
      </w:r>
      <w:r>
        <w:rPr>
          <w:lang w:eastAsia="en-US"/>
        </w:rPr>
        <w:t xml:space="preserve">, </w:t>
      </w:r>
      <w:r w:rsidR="003148C9">
        <w:rPr>
          <w:lang w:eastAsia="en-US"/>
        </w:rPr>
        <w:t>sa poitrine</w:t>
      </w:r>
      <w:r>
        <w:rPr>
          <w:lang w:eastAsia="en-US"/>
        </w:rPr>
        <w:t xml:space="preserve">, </w:t>
      </w:r>
      <w:r w:rsidR="003148C9">
        <w:rPr>
          <w:lang w:eastAsia="en-US"/>
        </w:rPr>
        <w:t>tu prononces ce mot comme s</w:t>
      </w:r>
      <w:r>
        <w:rPr>
          <w:lang w:eastAsia="en-US"/>
        </w:rPr>
        <w:t>’</w:t>
      </w:r>
      <w:r w:rsidR="003148C9">
        <w:rPr>
          <w:lang w:eastAsia="en-US"/>
        </w:rPr>
        <w:t>il n</w:t>
      </w:r>
      <w:r>
        <w:rPr>
          <w:lang w:eastAsia="en-US"/>
        </w:rPr>
        <w:t>’</w:t>
      </w:r>
      <w:r w:rsidR="003148C9">
        <w:rPr>
          <w:lang w:eastAsia="en-US"/>
        </w:rPr>
        <w:t xml:space="preserve">avait </w:t>
      </w:r>
      <w:r w:rsidR="003148C9">
        <w:rPr>
          <w:lang w:eastAsia="en-US"/>
        </w:rPr>
        <w:lastRenderedPageBreak/>
        <w:t>point de sens</w:t>
      </w:r>
      <w:r>
        <w:rPr>
          <w:lang w:eastAsia="en-US"/>
        </w:rPr>
        <w:t xml:space="preserve">… </w:t>
      </w:r>
      <w:r w:rsidR="003148C9">
        <w:rPr>
          <w:lang w:eastAsia="en-US"/>
        </w:rPr>
        <w:t>Et en effet</w:t>
      </w:r>
      <w:r>
        <w:rPr>
          <w:lang w:eastAsia="en-US"/>
        </w:rPr>
        <w:t xml:space="preserve">, </w:t>
      </w:r>
      <w:r w:rsidR="003148C9">
        <w:rPr>
          <w:lang w:eastAsia="en-US"/>
        </w:rPr>
        <w:t>qui pourrait te haïr</w:t>
      </w:r>
      <w:r>
        <w:rPr>
          <w:lang w:eastAsia="en-US"/>
        </w:rPr>
        <w:t xml:space="preserve"> ? </w:t>
      </w:r>
      <w:r w:rsidR="003148C9">
        <w:rPr>
          <w:lang w:eastAsia="en-US"/>
        </w:rPr>
        <w:t>Tu n</w:t>
      </w:r>
      <w:r>
        <w:rPr>
          <w:lang w:eastAsia="en-US"/>
        </w:rPr>
        <w:t>’</w:t>
      </w:r>
      <w:r w:rsidR="003148C9">
        <w:rPr>
          <w:lang w:eastAsia="en-US"/>
        </w:rPr>
        <w:t>as pas d</w:t>
      </w:r>
      <w:r>
        <w:rPr>
          <w:lang w:eastAsia="en-US"/>
        </w:rPr>
        <w:t>’</w:t>
      </w:r>
      <w:r w:rsidR="003148C9">
        <w:rPr>
          <w:lang w:eastAsia="en-US"/>
        </w:rPr>
        <w:t>ennemis</w:t>
      </w:r>
      <w:r>
        <w:rPr>
          <w:lang w:eastAsia="en-US"/>
        </w:rPr>
        <w:t xml:space="preserve">, </w:t>
      </w:r>
      <w:r w:rsidR="003148C9">
        <w:rPr>
          <w:lang w:eastAsia="en-US"/>
        </w:rPr>
        <w:t>toi</w:t>
      </w:r>
      <w:r>
        <w:rPr>
          <w:lang w:eastAsia="en-US"/>
        </w:rPr>
        <w:t xml:space="preserve">… </w:t>
      </w:r>
      <w:r w:rsidR="003148C9">
        <w:rPr>
          <w:lang w:eastAsia="en-US"/>
        </w:rPr>
        <w:t>mais ta mère et ton frère</w:t>
      </w:r>
      <w:r>
        <w:rPr>
          <w:lang w:eastAsia="en-US"/>
        </w:rPr>
        <w:t>…</w:t>
      </w:r>
    </w:p>
    <w:p w14:paraId="57DA6ED2"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fit Lucienne en pâlissant</w:t>
      </w:r>
      <w:r>
        <w:rPr>
          <w:lang w:eastAsia="en-US"/>
        </w:rPr>
        <w:t>.</w:t>
      </w:r>
    </w:p>
    <w:p w14:paraId="5DA39072" w14:textId="77777777" w:rsidR="0046142F" w:rsidRDefault="0046142F" w:rsidP="0046142F">
      <w:pPr>
        <w:rPr>
          <w:lang w:eastAsia="en-US"/>
        </w:rPr>
      </w:pPr>
      <w:r>
        <w:rPr>
          <w:lang w:eastAsia="en-US"/>
        </w:rPr>
        <w:t>— </w:t>
      </w:r>
      <w:r w:rsidR="003148C9">
        <w:rPr>
          <w:lang w:eastAsia="en-US"/>
        </w:rPr>
        <w:t>Ils sont de l</w:t>
      </w:r>
      <w:r>
        <w:rPr>
          <w:lang w:eastAsia="en-US"/>
        </w:rPr>
        <w:t>’</w:t>
      </w:r>
      <w:r w:rsidR="003148C9">
        <w:rPr>
          <w:lang w:eastAsia="en-US"/>
        </w:rPr>
        <w:t>autre côté de la charmille</w:t>
      </w:r>
      <w:r>
        <w:rPr>
          <w:lang w:eastAsia="en-US"/>
        </w:rPr>
        <w:t xml:space="preserve">, </w:t>
      </w:r>
      <w:r w:rsidR="003148C9">
        <w:rPr>
          <w:lang w:eastAsia="en-US"/>
        </w:rPr>
        <w:t>les ennemis de ta mère et de ton frère</w:t>
      </w:r>
      <w:r>
        <w:rPr>
          <w:lang w:eastAsia="en-US"/>
        </w:rPr>
        <w:t>…</w:t>
      </w:r>
    </w:p>
    <w:p w14:paraId="1CF8B49E" w14:textId="77777777" w:rsidR="0046142F" w:rsidRDefault="0046142F" w:rsidP="0046142F">
      <w:pPr>
        <w:rPr>
          <w:lang w:eastAsia="en-US"/>
        </w:rPr>
      </w:pPr>
      <w:r>
        <w:rPr>
          <w:lang w:eastAsia="en-US"/>
        </w:rPr>
        <w:t>— </w:t>
      </w:r>
      <w:r w:rsidR="003148C9">
        <w:rPr>
          <w:lang w:eastAsia="en-US"/>
        </w:rPr>
        <w:t>Ton père</w:t>
      </w:r>
      <w:r>
        <w:rPr>
          <w:lang w:eastAsia="en-US"/>
        </w:rPr>
        <w:t xml:space="preserve"> ?… </w:t>
      </w:r>
      <w:r w:rsidR="003148C9">
        <w:rPr>
          <w:lang w:eastAsia="en-US"/>
        </w:rPr>
        <w:t>prononça Lucienne qui se recula involontairement</w:t>
      </w:r>
      <w:r>
        <w:rPr>
          <w:lang w:eastAsia="en-US"/>
        </w:rPr>
        <w:t>.</w:t>
      </w:r>
    </w:p>
    <w:p w14:paraId="055B9C39" w14:textId="77777777" w:rsidR="0046142F" w:rsidRDefault="0046142F" w:rsidP="0046142F">
      <w:pPr>
        <w:rPr>
          <w:lang w:eastAsia="en-US"/>
        </w:rPr>
      </w:pPr>
      <w:r>
        <w:rPr>
          <w:lang w:eastAsia="en-US"/>
        </w:rPr>
        <w:t>— </w:t>
      </w:r>
      <w:r w:rsidR="003148C9">
        <w:rPr>
          <w:lang w:eastAsia="en-US"/>
        </w:rPr>
        <w:t>Mon père</w:t>
      </w:r>
      <w:r>
        <w:rPr>
          <w:lang w:eastAsia="en-US"/>
        </w:rPr>
        <w:t xml:space="preserve">, </w:t>
      </w:r>
      <w:r w:rsidR="003148C9">
        <w:rPr>
          <w:lang w:eastAsia="en-US"/>
        </w:rPr>
        <w:t>répondit Clémence</w:t>
      </w:r>
      <w:r>
        <w:rPr>
          <w:lang w:eastAsia="en-US"/>
        </w:rPr>
        <w:t>.</w:t>
      </w:r>
    </w:p>
    <w:p w14:paraId="55BC8BDD" w14:textId="77777777" w:rsidR="0046142F" w:rsidRDefault="003148C9" w:rsidP="0046142F">
      <w:pPr>
        <w:rPr>
          <w:lang w:eastAsia="en-US"/>
        </w:rPr>
      </w:pPr>
      <w:r>
        <w:rPr>
          <w:lang w:eastAsia="en-US"/>
        </w:rPr>
        <w:t>Et sa voix prit une expression plus triste encore lorsqu</w:t>
      </w:r>
      <w:r w:rsidR="0046142F">
        <w:rPr>
          <w:lang w:eastAsia="en-US"/>
        </w:rPr>
        <w:t>’</w:t>
      </w:r>
      <w:r>
        <w:rPr>
          <w:lang w:eastAsia="en-US"/>
        </w:rPr>
        <w:t>elle ajouta</w:t>
      </w:r>
      <w:r w:rsidR="0046142F">
        <w:rPr>
          <w:lang w:eastAsia="en-US"/>
        </w:rPr>
        <w:t> :</w:t>
      </w:r>
    </w:p>
    <w:p w14:paraId="07FD4420" w14:textId="77777777" w:rsidR="0046142F" w:rsidRDefault="0046142F" w:rsidP="0046142F">
      <w:pPr>
        <w:rPr>
          <w:lang w:eastAsia="en-US"/>
        </w:rPr>
      </w:pPr>
      <w:r>
        <w:rPr>
          <w:lang w:eastAsia="en-US"/>
        </w:rPr>
        <w:t>— </w:t>
      </w:r>
      <w:r w:rsidR="003148C9">
        <w:rPr>
          <w:lang w:eastAsia="en-US"/>
        </w:rPr>
        <w:t>Ne t</w:t>
      </w:r>
      <w:r>
        <w:rPr>
          <w:lang w:eastAsia="en-US"/>
        </w:rPr>
        <w:t>’</w:t>
      </w:r>
      <w:r w:rsidR="003148C9">
        <w:rPr>
          <w:lang w:eastAsia="en-US"/>
        </w:rPr>
        <w:t>éloigne pas de moi</w:t>
      </w:r>
      <w:r>
        <w:rPr>
          <w:lang w:eastAsia="en-US"/>
        </w:rPr>
        <w:t xml:space="preserve">, </w:t>
      </w:r>
      <w:r w:rsidR="003148C9">
        <w:rPr>
          <w:lang w:eastAsia="en-US"/>
        </w:rPr>
        <w:t>Lucienne</w:t>
      </w:r>
      <w:r>
        <w:rPr>
          <w:lang w:eastAsia="en-US"/>
        </w:rPr>
        <w:t xml:space="preserve">… </w:t>
      </w:r>
      <w:r w:rsidR="003148C9">
        <w:rPr>
          <w:lang w:eastAsia="en-US"/>
        </w:rPr>
        <w:t>il faut avoir pitié</w:t>
      </w:r>
      <w:r>
        <w:rPr>
          <w:lang w:eastAsia="en-US"/>
        </w:rPr>
        <w:t xml:space="preserve">… </w:t>
      </w:r>
      <w:r w:rsidR="003148C9">
        <w:rPr>
          <w:lang w:eastAsia="en-US"/>
        </w:rPr>
        <w:t>mon cœur est brisé</w:t>
      </w:r>
      <w:r>
        <w:rPr>
          <w:lang w:eastAsia="en-US"/>
        </w:rPr>
        <w:t xml:space="preserve">…, </w:t>
      </w:r>
      <w:r w:rsidR="003148C9">
        <w:rPr>
          <w:lang w:eastAsia="en-US"/>
        </w:rPr>
        <w:t>je deviens folle</w:t>
      </w:r>
      <w:r>
        <w:rPr>
          <w:lang w:eastAsia="en-US"/>
        </w:rPr>
        <w:t> !</w:t>
      </w:r>
    </w:p>
    <w:p w14:paraId="07A76EDC" w14:textId="77777777" w:rsidR="0046142F" w:rsidRDefault="003148C9" w:rsidP="0046142F">
      <w:pPr>
        <w:rPr>
          <w:lang w:eastAsia="en-US"/>
        </w:rPr>
      </w:pPr>
      <w:r>
        <w:rPr>
          <w:lang w:eastAsia="en-US"/>
        </w:rPr>
        <w:t>Lucienne revint à elle et couvrit ses joues de baisers</w:t>
      </w:r>
      <w:r w:rsidR="0046142F">
        <w:rPr>
          <w:lang w:eastAsia="en-US"/>
        </w:rPr>
        <w:t>.</w:t>
      </w:r>
    </w:p>
    <w:p w14:paraId="748C8308" w14:textId="77777777" w:rsidR="0046142F" w:rsidRDefault="0046142F" w:rsidP="0046142F">
      <w:pPr>
        <w:rPr>
          <w:lang w:eastAsia="en-US"/>
        </w:rPr>
      </w:pPr>
      <w:r>
        <w:rPr>
          <w:lang w:eastAsia="en-US"/>
        </w:rPr>
        <w:t>— </w:t>
      </w:r>
      <w:r w:rsidR="003148C9">
        <w:rPr>
          <w:lang w:eastAsia="en-US"/>
        </w:rPr>
        <w:t>Merci</w:t>
      </w:r>
      <w:r>
        <w:rPr>
          <w:lang w:eastAsia="en-US"/>
        </w:rPr>
        <w:t xml:space="preserve">, </w:t>
      </w:r>
      <w:r w:rsidR="003148C9">
        <w:rPr>
          <w:lang w:eastAsia="en-US"/>
        </w:rPr>
        <w:t>merci</w:t>
      </w:r>
      <w:r>
        <w:rPr>
          <w:lang w:eastAsia="en-US"/>
        </w:rPr>
        <w:t xml:space="preserve"> !… </w:t>
      </w:r>
      <w:r w:rsidR="003148C9">
        <w:rPr>
          <w:lang w:eastAsia="en-US"/>
        </w:rPr>
        <w:t>oh merci</w:t>
      </w:r>
      <w:r>
        <w:rPr>
          <w:lang w:eastAsia="en-US"/>
        </w:rPr>
        <w:t xml:space="preserve"> !… </w:t>
      </w:r>
      <w:r w:rsidR="003148C9">
        <w:rPr>
          <w:lang w:eastAsia="en-US"/>
        </w:rPr>
        <w:t>dit Clémence</w:t>
      </w:r>
      <w:r>
        <w:rPr>
          <w:lang w:eastAsia="en-US"/>
        </w:rPr>
        <w:t>.</w:t>
      </w:r>
    </w:p>
    <w:p w14:paraId="05B0331D" w14:textId="77777777" w:rsidR="0046142F" w:rsidRDefault="003148C9" w:rsidP="0046142F">
      <w:pPr>
        <w:rPr>
          <w:lang w:eastAsia="en-US"/>
        </w:rPr>
      </w:pPr>
      <w:r>
        <w:rPr>
          <w:lang w:eastAsia="en-US"/>
        </w:rPr>
        <w:t>Elle avait presque un sourire</w:t>
      </w:r>
      <w:r w:rsidR="0046142F">
        <w:rPr>
          <w:lang w:eastAsia="en-US"/>
        </w:rPr>
        <w:t>.</w:t>
      </w:r>
    </w:p>
    <w:p w14:paraId="12C0835C" w14:textId="5505F2FA" w:rsidR="0046142F" w:rsidRDefault="0046142F" w:rsidP="0046142F">
      <w:pPr>
        <w:rPr>
          <w:lang w:eastAsia="en-US"/>
        </w:rPr>
      </w:pPr>
      <w:r>
        <w:rPr>
          <w:lang w:eastAsia="en-US"/>
        </w:rPr>
        <w:t>— </w:t>
      </w:r>
      <w:r w:rsidR="003148C9">
        <w:rPr>
          <w:lang w:eastAsia="en-US"/>
        </w:rPr>
        <w:t>Vois-tu</w:t>
      </w:r>
      <w:r>
        <w:rPr>
          <w:lang w:eastAsia="en-US"/>
        </w:rPr>
        <w:t xml:space="preserve">, </w:t>
      </w:r>
      <w:r w:rsidR="003148C9">
        <w:rPr>
          <w:lang w:eastAsia="en-US"/>
        </w:rPr>
        <w:t>reprit-elle</w:t>
      </w:r>
      <w:r>
        <w:rPr>
          <w:lang w:eastAsia="en-US"/>
        </w:rPr>
        <w:t xml:space="preserve">, </w:t>
      </w:r>
      <w:r w:rsidR="006C2AE1">
        <w:rPr>
          <w:lang w:eastAsia="en-US"/>
        </w:rPr>
        <w:t>—</w:t>
      </w:r>
      <w:r>
        <w:rPr>
          <w:lang w:eastAsia="en-US"/>
        </w:rPr>
        <w:t xml:space="preserve"> </w:t>
      </w:r>
      <w:r w:rsidR="003148C9">
        <w:rPr>
          <w:lang w:eastAsia="en-US"/>
        </w:rPr>
        <w:t>je suis plus jeune que toi et pourtant l</w:t>
      </w:r>
      <w:r>
        <w:rPr>
          <w:lang w:eastAsia="en-US"/>
        </w:rPr>
        <w:t>’</w:t>
      </w:r>
      <w:r w:rsidR="003148C9">
        <w:rPr>
          <w:lang w:eastAsia="en-US"/>
        </w:rPr>
        <w:t>affection que je te porte est celle d</w:t>
      </w:r>
      <w:r>
        <w:rPr>
          <w:lang w:eastAsia="en-US"/>
        </w:rPr>
        <w:t>’</w:t>
      </w:r>
      <w:r w:rsidR="003148C9">
        <w:rPr>
          <w:lang w:eastAsia="en-US"/>
        </w:rPr>
        <w:t>une mère</w:t>
      </w:r>
      <w:r>
        <w:rPr>
          <w:lang w:eastAsia="en-US"/>
        </w:rPr>
        <w:t xml:space="preserve">… </w:t>
      </w:r>
      <w:r w:rsidR="003148C9">
        <w:rPr>
          <w:lang w:eastAsia="en-US"/>
        </w:rPr>
        <w:t>Dès qu</w:t>
      </w:r>
      <w:r>
        <w:rPr>
          <w:lang w:eastAsia="en-US"/>
        </w:rPr>
        <w:t>’</w:t>
      </w:r>
      <w:r w:rsidR="003148C9">
        <w:rPr>
          <w:lang w:eastAsia="en-US"/>
        </w:rPr>
        <w:t>on veut t</w:t>
      </w:r>
      <w:r>
        <w:rPr>
          <w:lang w:eastAsia="en-US"/>
        </w:rPr>
        <w:t>’</w:t>
      </w:r>
      <w:r w:rsidR="003148C9">
        <w:rPr>
          <w:lang w:eastAsia="en-US"/>
        </w:rPr>
        <w:t>attaquer</w:t>
      </w:r>
      <w:r>
        <w:rPr>
          <w:lang w:eastAsia="en-US"/>
        </w:rPr>
        <w:t xml:space="preserve">, </w:t>
      </w:r>
      <w:r w:rsidR="003148C9">
        <w:rPr>
          <w:lang w:eastAsia="en-US"/>
        </w:rPr>
        <w:t>je me retourne et je suis prête à combattre</w:t>
      </w:r>
      <w:r>
        <w:rPr>
          <w:lang w:eastAsia="en-US"/>
        </w:rPr>
        <w:t>…</w:t>
      </w:r>
    </w:p>
    <w:p w14:paraId="791CCFD6" w14:textId="77777777" w:rsidR="0046142F" w:rsidRDefault="0046142F" w:rsidP="0046142F">
      <w:pPr>
        <w:rPr>
          <w:lang w:eastAsia="en-US"/>
        </w:rPr>
      </w:pPr>
      <w:r>
        <w:rPr>
          <w:lang w:eastAsia="en-US"/>
        </w:rPr>
        <w:t>— </w:t>
      </w:r>
      <w:r w:rsidR="003148C9">
        <w:rPr>
          <w:lang w:eastAsia="en-US"/>
        </w:rPr>
        <w:t>Si c</w:t>
      </w:r>
      <w:r>
        <w:rPr>
          <w:lang w:eastAsia="en-US"/>
        </w:rPr>
        <w:t>’</w:t>
      </w:r>
      <w:r w:rsidR="003148C9">
        <w:rPr>
          <w:lang w:eastAsia="en-US"/>
        </w:rPr>
        <w:t>était seulement un peu pour le pauvre Gabriel</w:t>
      </w:r>
      <w:r>
        <w:rPr>
          <w:lang w:eastAsia="en-US"/>
        </w:rPr>
        <w:t xml:space="preserve"> !… </w:t>
      </w:r>
      <w:r w:rsidR="003148C9">
        <w:rPr>
          <w:lang w:eastAsia="en-US"/>
        </w:rPr>
        <w:t>insinua mademoiselle de Marans</w:t>
      </w:r>
      <w:r>
        <w:rPr>
          <w:lang w:eastAsia="en-US"/>
        </w:rPr>
        <w:t>.</w:t>
      </w:r>
    </w:p>
    <w:p w14:paraId="769F1FA5" w14:textId="591718B9" w:rsidR="0046142F" w:rsidRDefault="0046142F" w:rsidP="0046142F">
      <w:pPr>
        <w:rPr>
          <w:lang w:eastAsia="en-US"/>
        </w:rPr>
      </w:pPr>
      <w:r>
        <w:rPr>
          <w:lang w:eastAsia="en-US"/>
        </w:rPr>
        <w:t>— </w:t>
      </w:r>
      <w:r w:rsidR="003148C9">
        <w:rPr>
          <w:lang w:eastAsia="en-US"/>
        </w:rPr>
        <w:t xml:space="preserve">Nous parlerons de </w:t>
      </w:r>
      <w:r>
        <w:rPr>
          <w:lang w:eastAsia="en-US"/>
        </w:rPr>
        <w:t>M. </w:t>
      </w:r>
      <w:r w:rsidR="003148C9">
        <w:rPr>
          <w:lang w:eastAsia="en-US"/>
        </w:rPr>
        <w:t>Gabriel tout à l</w:t>
      </w:r>
      <w:r>
        <w:rPr>
          <w:lang w:eastAsia="en-US"/>
        </w:rPr>
        <w:t>’</w:t>
      </w:r>
      <w:r w:rsidR="003148C9">
        <w:rPr>
          <w:lang w:eastAsia="en-US"/>
        </w:rPr>
        <w:t>heure</w:t>
      </w:r>
      <w:r>
        <w:rPr>
          <w:lang w:eastAsia="en-US"/>
        </w:rPr>
        <w:t xml:space="preserve">… </w:t>
      </w:r>
      <w:r w:rsidR="003148C9">
        <w:rPr>
          <w:lang w:eastAsia="en-US"/>
        </w:rPr>
        <w:t>si je pouvais l</w:t>
      </w:r>
      <w:r>
        <w:rPr>
          <w:lang w:eastAsia="en-US"/>
        </w:rPr>
        <w:t>’</w:t>
      </w:r>
      <w:r w:rsidR="003148C9">
        <w:rPr>
          <w:lang w:eastAsia="en-US"/>
        </w:rPr>
        <w:t>estimer comme on estime ordinairement ceux qu</w:t>
      </w:r>
      <w:r>
        <w:rPr>
          <w:lang w:eastAsia="en-US"/>
        </w:rPr>
        <w:t>’</w:t>
      </w:r>
      <w:r w:rsidR="003148C9">
        <w:rPr>
          <w:lang w:eastAsia="en-US"/>
        </w:rPr>
        <w:t>on aime</w:t>
      </w:r>
      <w:r>
        <w:rPr>
          <w:lang w:eastAsia="en-US"/>
        </w:rPr>
        <w:t xml:space="preserve">, </w:t>
      </w:r>
      <w:r w:rsidR="003148C9">
        <w:rPr>
          <w:lang w:eastAsia="en-US"/>
        </w:rPr>
        <w:t>je ne tremblerais plus</w:t>
      </w:r>
      <w:r>
        <w:rPr>
          <w:lang w:eastAsia="en-US"/>
        </w:rPr>
        <w:t xml:space="preserve">, </w:t>
      </w:r>
      <w:r w:rsidR="003148C9">
        <w:rPr>
          <w:lang w:eastAsia="en-US"/>
        </w:rPr>
        <w:t>Lucienne</w:t>
      </w:r>
      <w:r>
        <w:rPr>
          <w:lang w:eastAsia="en-US"/>
        </w:rPr>
        <w:t xml:space="preserve">, </w:t>
      </w:r>
      <w:r w:rsidR="003148C9">
        <w:rPr>
          <w:lang w:eastAsia="en-US"/>
        </w:rPr>
        <w:t>car nous aurions un défenseur</w:t>
      </w:r>
      <w:r>
        <w:rPr>
          <w:lang w:eastAsia="en-US"/>
        </w:rPr>
        <w:t>.</w:t>
      </w:r>
    </w:p>
    <w:p w14:paraId="4BF0CBBF" w14:textId="77777777" w:rsidR="0046142F" w:rsidRDefault="0046142F" w:rsidP="0046142F">
      <w:pPr>
        <w:rPr>
          <w:lang w:eastAsia="en-US"/>
        </w:rPr>
      </w:pPr>
      <w:r>
        <w:rPr>
          <w:lang w:eastAsia="en-US"/>
        </w:rPr>
        <w:t>— </w:t>
      </w:r>
      <w:r w:rsidR="003148C9">
        <w:rPr>
          <w:lang w:eastAsia="en-US"/>
        </w:rPr>
        <w:t>Mais contre qui</w:t>
      </w:r>
      <w:r>
        <w:rPr>
          <w:lang w:eastAsia="en-US"/>
        </w:rPr>
        <w:t xml:space="preserve">, </w:t>
      </w:r>
      <w:r w:rsidR="003148C9">
        <w:rPr>
          <w:lang w:eastAsia="en-US"/>
        </w:rPr>
        <w:t>bon Dieu</w:t>
      </w:r>
      <w:r>
        <w:rPr>
          <w:lang w:eastAsia="en-US"/>
        </w:rPr>
        <w:t> ?</w:t>
      </w:r>
    </w:p>
    <w:p w14:paraId="7D77EA50" w14:textId="77777777" w:rsidR="0046142F" w:rsidRDefault="0046142F" w:rsidP="0046142F">
      <w:pPr>
        <w:rPr>
          <w:lang w:eastAsia="en-US"/>
        </w:rPr>
      </w:pPr>
      <w:r>
        <w:rPr>
          <w:lang w:eastAsia="en-US"/>
        </w:rPr>
        <w:lastRenderedPageBreak/>
        <w:t>— </w:t>
      </w:r>
      <w:r w:rsidR="003148C9">
        <w:rPr>
          <w:lang w:eastAsia="en-US"/>
        </w:rPr>
        <w:t>Contre mon père</w:t>
      </w:r>
      <w:r>
        <w:rPr>
          <w:lang w:eastAsia="en-US"/>
        </w:rPr>
        <w:t>.</w:t>
      </w:r>
    </w:p>
    <w:p w14:paraId="4BA14E6E" w14:textId="77777777" w:rsidR="0046142F" w:rsidRDefault="0046142F" w:rsidP="0046142F">
      <w:pPr>
        <w:rPr>
          <w:lang w:eastAsia="en-US"/>
        </w:rPr>
      </w:pPr>
      <w:r>
        <w:rPr>
          <w:lang w:eastAsia="en-US"/>
        </w:rPr>
        <w:t>— </w:t>
      </w:r>
      <w:r w:rsidR="003148C9">
        <w:rPr>
          <w:lang w:eastAsia="en-US"/>
        </w:rPr>
        <w:t>Et que lui avons-nous fait</w:t>
      </w:r>
      <w:r>
        <w:rPr>
          <w:lang w:eastAsia="en-US"/>
        </w:rPr>
        <w:t> ?</w:t>
      </w:r>
    </w:p>
    <w:p w14:paraId="79F865C7" w14:textId="77777777" w:rsidR="0046142F" w:rsidRDefault="0046142F" w:rsidP="0046142F">
      <w:pPr>
        <w:rPr>
          <w:lang w:eastAsia="en-US"/>
        </w:rPr>
      </w:pPr>
      <w:r>
        <w:rPr>
          <w:lang w:eastAsia="en-US"/>
        </w:rPr>
        <w:t>— </w:t>
      </w:r>
      <w:r w:rsidR="003148C9">
        <w:rPr>
          <w:lang w:eastAsia="en-US"/>
        </w:rPr>
        <w:t>Personne ne sait jamais ce qui détermine les actions de mon père</w:t>
      </w:r>
      <w:r>
        <w:rPr>
          <w:lang w:eastAsia="en-US"/>
        </w:rPr>
        <w:t xml:space="preserve">… </w:t>
      </w:r>
      <w:r w:rsidR="003148C9">
        <w:rPr>
          <w:lang w:eastAsia="en-US"/>
        </w:rPr>
        <w:t>C</w:t>
      </w:r>
      <w:r>
        <w:rPr>
          <w:lang w:eastAsia="en-US"/>
        </w:rPr>
        <w:t>’</w:t>
      </w:r>
      <w:r w:rsidR="003148C9">
        <w:rPr>
          <w:lang w:eastAsia="en-US"/>
        </w:rPr>
        <w:t>est un cœur fermé</w:t>
      </w:r>
      <w:r>
        <w:rPr>
          <w:lang w:eastAsia="en-US"/>
        </w:rPr>
        <w:t xml:space="preserve">… </w:t>
      </w:r>
      <w:r w:rsidR="003148C9">
        <w:rPr>
          <w:lang w:eastAsia="en-US"/>
        </w:rPr>
        <w:t>Une bouche qui parle pour tromper seulement</w:t>
      </w:r>
      <w:r>
        <w:rPr>
          <w:lang w:eastAsia="en-US"/>
        </w:rPr>
        <w:t>.</w:t>
      </w:r>
    </w:p>
    <w:p w14:paraId="5791E3F3" w14:textId="77777777" w:rsidR="0046142F" w:rsidRDefault="0046142F" w:rsidP="0046142F">
      <w:pPr>
        <w:rPr>
          <w:lang w:eastAsia="en-US"/>
        </w:rPr>
      </w:pPr>
      <w:r>
        <w:rPr>
          <w:lang w:eastAsia="en-US"/>
        </w:rPr>
        <w:t>— </w:t>
      </w:r>
      <w:r w:rsidR="003148C9">
        <w:rPr>
          <w:lang w:eastAsia="en-US"/>
        </w:rPr>
        <w:t>Clémence</w:t>
      </w:r>
      <w:r>
        <w:rPr>
          <w:lang w:eastAsia="en-US"/>
        </w:rPr>
        <w:t xml:space="preserve"> ! </w:t>
      </w:r>
      <w:r w:rsidR="003148C9">
        <w:rPr>
          <w:lang w:eastAsia="en-US"/>
        </w:rPr>
        <w:t>Clémence</w:t>
      </w:r>
      <w:r>
        <w:rPr>
          <w:lang w:eastAsia="en-US"/>
        </w:rPr>
        <w:t xml:space="preserve"> ! </w:t>
      </w:r>
      <w:r w:rsidR="003148C9">
        <w:rPr>
          <w:lang w:eastAsia="en-US"/>
        </w:rPr>
        <w:t>dit Lucienne en baissant les yeux</w:t>
      </w:r>
      <w:r>
        <w:rPr>
          <w:lang w:eastAsia="en-US"/>
        </w:rPr>
        <w:t xml:space="preserve"> ; </w:t>
      </w:r>
      <w:r w:rsidR="003148C9">
        <w:rPr>
          <w:lang w:eastAsia="en-US"/>
        </w:rPr>
        <w:t>il est ton père</w:t>
      </w:r>
      <w:r>
        <w:rPr>
          <w:lang w:eastAsia="en-US"/>
        </w:rPr>
        <w:t> !</w:t>
      </w:r>
    </w:p>
    <w:p w14:paraId="21A6C340" w14:textId="77777777" w:rsidR="0046142F" w:rsidRDefault="0046142F" w:rsidP="0046142F">
      <w:pPr>
        <w:rPr>
          <w:lang w:eastAsia="en-US"/>
        </w:rPr>
      </w:pPr>
      <w:r>
        <w:rPr>
          <w:lang w:eastAsia="en-US"/>
        </w:rPr>
        <w:t>— </w:t>
      </w:r>
      <w:r w:rsidR="003148C9">
        <w:rPr>
          <w:lang w:eastAsia="en-US"/>
        </w:rPr>
        <w:t>Est-ce toi qui me reproches la passion que je mets à défendre ta mère</w:t>
      </w:r>
      <w:r>
        <w:rPr>
          <w:lang w:eastAsia="en-US"/>
        </w:rPr>
        <w:t> !</w:t>
      </w:r>
    </w:p>
    <w:p w14:paraId="4ACCEF97" w14:textId="77777777" w:rsidR="0046142F" w:rsidRDefault="003148C9" w:rsidP="0046142F">
      <w:pPr>
        <w:rPr>
          <w:lang w:eastAsia="en-US"/>
        </w:rPr>
      </w:pPr>
      <w:r>
        <w:rPr>
          <w:lang w:eastAsia="en-US"/>
        </w:rPr>
        <w:t>Lucienne ne répondit point</w:t>
      </w:r>
      <w:r w:rsidR="0046142F">
        <w:rPr>
          <w:lang w:eastAsia="en-US"/>
        </w:rPr>
        <w:t xml:space="preserve">. </w:t>
      </w:r>
      <w:r>
        <w:rPr>
          <w:lang w:eastAsia="en-US"/>
        </w:rPr>
        <w:t>Mais quelque chose se révoltait en elle</w:t>
      </w:r>
      <w:r w:rsidR="0046142F">
        <w:rPr>
          <w:lang w:eastAsia="en-US"/>
        </w:rPr>
        <w:t xml:space="preserve"> ; </w:t>
      </w:r>
      <w:r>
        <w:rPr>
          <w:lang w:eastAsia="en-US"/>
        </w:rPr>
        <w:t>les cœurs des deux jeunes filles n</w:t>
      </w:r>
      <w:r w:rsidR="0046142F">
        <w:rPr>
          <w:lang w:eastAsia="en-US"/>
        </w:rPr>
        <w:t>’</w:t>
      </w:r>
      <w:r>
        <w:rPr>
          <w:lang w:eastAsia="en-US"/>
        </w:rPr>
        <w:t>étaient plus à l</w:t>
      </w:r>
      <w:r w:rsidR="0046142F">
        <w:rPr>
          <w:lang w:eastAsia="en-US"/>
        </w:rPr>
        <w:t>’</w:t>
      </w:r>
      <w:r>
        <w:rPr>
          <w:lang w:eastAsia="en-US"/>
        </w:rPr>
        <w:t>unisson</w:t>
      </w:r>
      <w:r w:rsidR="0046142F">
        <w:rPr>
          <w:lang w:eastAsia="en-US"/>
        </w:rPr>
        <w:t>.</w:t>
      </w:r>
    </w:p>
    <w:p w14:paraId="168C744B" w14:textId="77777777" w:rsidR="0046142F" w:rsidRDefault="003148C9" w:rsidP="0046142F">
      <w:pPr>
        <w:rPr>
          <w:lang w:eastAsia="en-US"/>
        </w:rPr>
      </w:pPr>
      <w:r>
        <w:rPr>
          <w:lang w:eastAsia="en-US"/>
        </w:rPr>
        <w:t>Lucienne aimait si ardemment sa mère</w:t>
      </w:r>
      <w:r w:rsidR="0046142F">
        <w:rPr>
          <w:lang w:eastAsia="en-US"/>
        </w:rPr>
        <w:t xml:space="preserve"> ! </w:t>
      </w:r>
      <w:r>
        <w:rPr>
          <w:lang w:eastAsia="en-US"/>
        </w:rPr>
        <w:t>Et son père</w:t>
      </w:r>
      <w:r w:rsidR="0046142F">
        <w:rPr>
          <w:lang w:eastAsia="en-US"/>
        </w:rPr>
        <w:t xml:space="preserve">, </w:t>
      </w:r>
      <w:r>
        <w:rPr>
          <w:lang w:eastAsia="en-US"/>
        </w:rPr>
        <w:t>elle l</w:t>
      </w:r>
      <w:r w:rsidR="0046142F">
        <w:rPr>
          <w:lang w:eastAsia="en-US"/>
        </w:rPr>
        <w:t>’</w:t>
      </w:r>
      <w:r>
        <w:rPr>
          <w:lang w:eastAsia="en-US"/>
        </w:rPr>
        <w:t>eût si bien adoré</w:t>
      </w:r>
      <w:r w:rsidR="0046142F">
        <w:rPr>
          <w:lang w:eastAsia="en-US"/>
        </w:rPr>
        <w:t> !</w:t>
      </w:r>
    </w:p>
    <w:p w14:paraId="71B0B706" w14:textId="2AE3D190" w:rsidR="0046142F" w:rsidRDefault="0046142F" w:rsidP="0046142F">
      <w:pPr>
        <w:rPr>
          <w:lang w:eastAsia="en-US"/>
        </w:rPr>
      </w:pPr>
      <w:r>
        <w:rPr>
          <w:lang w:eastAsia="en-US"/>
        </w:rPr>
        <w:t>— </w:t>
      </w:r>
      <w:r w:rsidR="003148C9">
        <w:rPr>
          <w:lang w:eastAsia="en-US"/>
        </w:rPr>
        <w:t>Je te comprends</w:t>
      </w:r>
      <w:r>
        <w:rPr>
          <w:lang w:eastAsia="en-US"/>
        </w:rPr>
        <w:t xml:space="preserve">, </w:t>
      </w:r>
      <w:r w:rsidR="003148C9">
        <w:rPr>
          <w:lang w:eastAsia="en-US"/>
        </w:rPr>
        <w:t>dit Clémence</w:t>
      </w:r>
      <w:r>
        <w:rPr>
          <w:lang w:eastAsia="en-US"/>
        </w:rPr>
        <w:t xml:space="preserve">, </w:t>
      </w:r>
      <w:r w:rsidR="006C2AE1">
        <w:rPr>
          <w:lang w:eastAsia="en-US"/>
        </w:rPr>
        <w:t>—</w:t>
      </w:r>
      <w:r>
        <w:rPr>
          <w:lang w:eastAsia="en-US"/>
        </w:rPr>
        <w:t xml:space="preserve"> </w:t>
      </w:r>
      <w:r w:rsidR="003148C9">
        <w:rPr>
          <w:lang w:eastAsia="en-US"/>
        </w:rPr>
        <w:t>et toi tu ne me comprends pas</w:t>
      </w:r>
      <w:r>
        <w:rPr>
          <w:lang w:eastAsia="en-US"/>
        </w:rPr>
        <w:t xml:space="preserve">… </w:t>
      </w:r>
      <w:r w:rsidR="003148C9">
        <w:rPr>
          <w:lang w:eastAsia="en-US"/>
        </w:rPr>
        <w:t>c</w:t>
      </w:r>
      <w:r>
        <w:rPr>
          <w:lang w:eastAsia="en-US"/>
        </w:rPr>
        <w:t>’</w:t>
      </w:r>
      <w:r w:rsidR="003148C9">
        <w:rPr>
          <w:lang w:eastAsia="en-US"/>
        </w:rPr>
        <w:t>est tout naturel</w:t>
      </w:r>
      <w:r>
        <w:rPr>
          <w:lang w:eastAsia="en-US"/>
        </w:rPr>
        <w:t xml:space="preserve">…, </w:t>
      </w:r>
      <w:r w:rsidR="003148C9">
        <w:rPr>
          <w:lang w:eastAsia="en-US"/>
        </w:rPr>
        <w:t>mon malheur est de ceux qu</w:t>
      </w:r>
      <w:r>
        <w:rPr>
          <w:lang w:eastAsia="en-US"/>
        </w:rPr>
        <w:t>’</w:t>
      </w:r>
      <w:r w:rsidR="003148C9">
        <w:rPr>
          <w:lang w:eastAsia="en-US"/>
        </w:rPr>
        <w:t>on ne devine point</w:t>
      </w:r>
      <w:r>
        <w:rPr>
          <w:lang w:eastAsia="en-US"/>
        </w:rPr>
        <w:t xml:space="preserve">… </w:t>
      </w:r>
      <w:r w:rsidR="003148C9">
        <w:rPr>
          <w:lang w:eastAsia="en-US"/>
        </w:rPr>
        <w:t>je n</w:t>
      </w:r>
      <w:r>
        <w:rPr>
          <w:lang w:eastAsia="en-US"/>
        </w:rPr>
        <w:t>’</w:t>
      </w:r>
      <w:r w:rsidR="003148C9">
        <w:rPr>
          <w:lang w:eastAsia="en-US"/>
        </w:rPr>
        <w:t>aime pas mon père</w:t>
      </w:r>
      <w:r>
        <w:rPr>
          <w:lang w:eastAsia="en-US"/>
        </w:rPr>
        <w:t>.</w:t>
      </w:r>
    </w:p>
    <w:p w14:paraId="41BF6E97" w14:textId="77777777" w:rsidR="0046142F" w:rsidRDefault="003148C9" w:rsidP="0046142F">
      <w:pPr>
        <w:rPr>
          <w:lang w:eastAsia="en-US"/>
        </w:rPr>
      </w:pPr>
      <w:r>
        <w:rPr>
          <w:lang w:eastAsia="en-US"/>
        </w:rPr>
        <w:t>Lucienne tressaillit comme si on l</w:t>
      </w:r>
      <w:r w:rsidR="0046142F">
        <w:rPr>
          <w:lang w:eastAsia="en-US"/>
        </w:rPr>
        <w:t>’</w:t>
      </w:r>
      <w:r>
        <w:rPr>
          <w:lang w:eastAsia="en-US"/>
        </w:rPr>
        <w:t>eût violemment frappée</w:t>
      </w:r>
      <w:r w:rsidR="0046142F">
        <w:rPr>
          <w:lang w:eastAsia="en-US"/>
        </w:rPr>
        <w:t>.</w:t>
      </w:r>
    </w:p>
    <w:p w14:paraId="3F655CF3"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Clémence</w:t>
      </w:r>
      <w:r>
        <w:rPr>
          <w:lang w:eastAsia="en-US"/>
        </w:rPr>
        <w:t xml:space="preserve"> ! </w:t>
      </w:r>
      <w:r w:rsidR="003148C9">
        <w:rPr>
          <w:lang w:eastAsia="en-US"/>
        </w:rPr>
        <w:t>Clémence</w:t>
      </w:r>
      <w:r>
        <w:rPr>
          <w:lang w:eastAsia="en-US"/>
        </w:rPr>
        <w:t xml:space="preserve"> ! </w:t>
      </w:r>
      <w:r w:rsidR="003148C9">
        <w:rPr>
          <w:lang w:eastAsia="en-US"/>
        </w:rPr>
        <w:t>répéta-t-elle</w:t>
      </w:r>
      <w:r>
        <w:rPr>
          <w:lang w:eastAsia="en-US"/>
        </w:rPr>
        <w:t xml:space="preserve"> ; </w:t>
      </w:r>
      <w:r w:rsidR="003148C9">
        <w:rPr>
          <w:lang w:eastAsia="en-US"/>
        </w:rPr>
        <w:t>tais-toi</w:t>
      </w:r>
      <w:r>
        <w:rPr>
          <w:lang w:eastAsia="en-US"/>
        </w:rPr>
        <w:t>.</w:t>
      </w:r>
    </w:p>
    <w:p w14:paraId="0C4B182B"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je veux parler plutôt</w:t>
      </w:r>
      <w:r>
        <w:rPr>
          <w:lang w:eastAsia="en-US"/>
        </w:rPr>
        <w:t xml:space="preserve">… </w:t>
      </w:r>
      <w:r w:rsidR="003148C9">
        <w:rPr>
          <w:lang w:eastAsia="en-US"/>
        </w:rPr>
        <w:t>car si je ne parlais pas désormais</w:t>
      </w:r>
      <w:r>
        <w:rPr>
          <w:lang w:eastAsia="en-US"/>
        </w:rPr>
        <w:t xml:space="preserve">, </w:t>
      </w:r>
      <w:r w:rsidR="003148C9">
        <w:rPr>
          <w:lang w:eastAsia="en-US"/>
        </w:rPr>
        <w:t>tu me mépriserais</w:t>
      </w:r>
      <w:r>
        <w:rPr>
          <w:lang w:eastAsia="en-US"/>
        </w:rPr>
        <w:t xml:space="preserve">… </w:t>
      </w:r>
      <w:r w:rsidR="003148C9">
        <w:rPr>
          <w:lang w:eastAsia="en-US"/>
        </w:rPr>
        <w:t>Tu ne m</w:t>
      </w:r>
      <w:r>
        <w:rPr>
          <w:lang w:eastAsia="en-US"/>
        </w:rPr>
        <w:t>’</w:t>
      </w:r>
      <w:r w:rsidR="003148C9">
        <w:rPr>
          <w:lang w:eastAsia="en-US"/>
        </w:rPr>
        <w:t>aimes déjà plus</w:t>
      </w:r>
      <w:r>
        <w:rPr>
          <w:lang w:eastAsia="en-US"/>
        </w:rPr>
        <w:t xml:space="preserve">, </w:t>
      </w:r>
      <w:r w:rsidR="003148C9">
        <w:rPr>
          <w:lang w:eastAsia="en-US"/>
        </w:rPr>
        <w:t>peut-être</w:t>
      </w:r>
      <w:r>
        <w:rPr>
          <w:lang w:eastAsia="en-US"/>
        </w:rPr>
        <w:t xml:space="preserve">… </w:t>
      </w:r>
      <w:r w:rsidR="003148C9">
        <w:rPr>
          <w:lang w:eastAsia="en-US"/>
        </w:rPr>
        <w:t>il faut que tu saches</w:t>
      </w:r>
      <w:r>
        <w:rPr>
          <w:lang w:eastAsia="en-US"/>
        </w:rPr>
        <w:t xml:space="preserve"> !… </w:t>
      </w:r>
      <w:r w:rsidR="003148C9">
        <w:rPr>
          <w:lang w:eastAsia="en-US"/>
        </w:rPr>
        <w:t>Entre mon père et moi</w:t>
      </w:r>
      <w:r>
        <w:rPr>
          <w:lang w:eastAsia="en-US"/>
        </w:rPr>
        <w:t xml:space="preserve">, </w:t>
      </w:r>
      <w:r w:rsidR="003148C9">
        <w:rPr>
          <w:lang w:eastAsia="en-US"/>
        </w:rPr>
        <w:t>jamais il n</w:t>
      </w:r>
      <w:r>
        <w:rPr>
          <w:lang w:eastAsia="en-US"/>
        </w:rPr>
        <w:t>’</w:t>
      </w:r>
      <w:r w:rsidR="003148C9">
        <w:rPr>
          <w:lang w:eastAsia="en-US"/>
        </w:rPr>
        <w:t>y eut une caresse</w:t>
      </w:r>
      <w:r>
        <w:rPr>
          <w:lang w:eastAsia="en-US"/>
        </w:rPr>
        <w:t xml:space="preserve">… </w:t>
      </w:r>
      <w:r w:rsidR="003148C9">
        <w:rPr>
          <w:lang w:eastAsia="en-US"/>
        </w:rPr>
        <w:t>Mon père n</w:t>
      </w:r>
      <w:r>
        <w:rPr>
          <w:lang w:eastAsia="en-US"/>
        </w:rPr>
        <w:t>’</w:t>
      </w:r>
      <w:r w:rsidR="003148C9">
        <w:rPr>
          <w:lang w:eastAsia="en-US"/>
        </w:rPr>
        <w:t>a jamais essayé de m</w:t>
      </w:r>
      <w:r>
        <w:rPr>
          <w:lang w:eastAsia="en-US"/>
        </w:rPr>
        <w:t>’</w:t>
      </w:r>
      <w:r w:rsidR="003148C9">
        <w:rPr>
          <w:lang w:eastAsia="en-US"/>
        </w:rPr>
        <w:t>apprendre ce qu</w:t>
      </w:r>
      <w:r>
        <w:rPr>
          <w:lang w:eastAsia="en-US"/>
        </w:rPr>
        <w:t>’</w:t>
      </w:r>
      <w:r w:rsidR="003148C9">
        <w:rPr>
          <w:lang w:eastAsia="en-US"/>
        </w:rPr>
        <w:t>une jeune fille doit savoir</w:t>
      </w:r>
      <w:r>
        <w:rPr>
          <w:lang w:eastAsia="en-US"/>
        </w:rPr>
        <w:t xml:space="preserve">… </w:t>
      </w:r>
      <w:r w:rsidR="003148C9">
        <w:rPr>
          <w:lang w:eastAsia="en-US"/>
        </w:rPr>
        <w:t>Sans mon pauvre oncle Raymond</w:t>
      </w:r>
      <w:r>
        <w:rPr>
          <w:lang w:eastAsia="en-US"/>
        </w:rPr>
        <w:t xml:space="preserve">, </w:t>
      </w:r>
      <w:r w:rsidR="003148C9">
        <w:rPr>
          <w:lang w:eastAsia="en-US"/>
        </w:rPr>
        <w:t>je serais une sauvage et une païenne</w:t>
      </w:r>
      <w:r>
        <w:rPr>
          <w:lang w:eastAsia="en-US"/>
        </w:rPr>
        <w:t> !</w:t>
      </w:r>
    </w:p>
    <w:p w14:paraId="4839795E" w14:textId="77777777" w:rsidR="0046142F" w:rsidRDefault="0046142F" w:rsidP="0046142F">
      <w:pPr>
        <w:rPr>
          <w:lang w:eastAsia="en-US"/>
        </w:rPr>
      </w:pPr>
      <w:r>
        <w:rPr>
          <w:lang w:eastAsia="en-US"/>
        </w:rPr>
        <w:lastRenderedPageBreak/>
        <w:t>« </w:t>
      </w:r>
      <w:r w:rsidR="003148C9">
        <w:rPr>
          <w:lang w:eastAsia="en-US"/>
        </w:rPr>
        <w:t>Il y avait chez nous une vieille servante qui est morte</w:t>
      </w:r>
      <w:r>
        <w:rPr>
          <w:lang w:eastAsia="en-US"/>
        </w:rPr>
        <w:t xml:space="preserve">. </w:t>
      </w:r>
      <w:r w:rsidR="003148C9">
        <w:rPr>
          <w:lang w:eastAsia="en-US"/>
        </w:rPr>
        <w:t>Quand je dormais dans mon berceau</w:t>
      </w:r>
      <w:r>
        <w:rPr>
          <w:lang w:eastAsia="en-US"/>
        </w:rPr>
        <w:t xml:space="preserve">, </w:t>
      </w:r>
      <w:r w:rsidR="003148C9">
        <w:rPr>
          <w:lang w:eastAsia="en-US"/>
        </w:rPr>
        <w:t>je l</w:t>
      </w:r>
      <w:r>
        <w:rPr>
          <w:lang w:eastAsia="en-US"/>
        </w:rPr>
        <w:t>’</w:t>
      </w:r>
      <w:r w:rsidR="003148C9">
        <w:rPr>
          <w:lang w:eastAsia="en-US"/>
        </w:rPr>
        <w:t>ai entendue bien souvent murmurer</w:t>
      </w:r>
      <w:r>
        <w:rPr>
          <w:lang w:eastAsia="en-US"/>
        </w:rPr>
        <w:t> :</w:t>
      </w:r>
    </w:p>
    <w:p w14:paraId="3286DE7F" w14:textId="37EADD53" w:rsidR="0046142F" w:rsidRDefault="0046142F" w:rsidP="0046142F">
      <w:pPr>
        <w:rPr>
          <w:lang w:eastAsia="en-US"/>
        </w:rPr>
      </w:pPr>
      <w:r>
        <w:rPr>
          <w:lang w:eastAsia="en-US"/>
        </w:rPr>
        <w:t>« — </w:t>
      </w:r>
      <w:r w:rsidR="003148C9">
        <w:rPr>
          <w:lang w:eastAsia="en-US"/>
        </w:rPr>
        <w:t>Pauvre enfant qui n</w:t>
      </w:r>
      <w:r>
        <w:rPr>
          <w:lang w:eastAsia="en-US"/>
        </w:rPr>
        <w:t>’</w:t>
      </w:r>
      <w:r w:rsidR="003148C9">
        <w:rPr>
          <w:lang w:eastAsia="en-US"/>
        </w:rPr>
        <w:t>a pas de père</w:t>
      </w:r>
      <w:r>
        <w:rPr>
          <w:lang w:eastAsia="en-US"/>
        </w:rPr>
        <w:t> !… »</w:t>
      </w:r>
    </w:p>
    <w:p w14:paraId="5BFF05B2" w14:textId="77777777" w:rsidR="0046142F" w:rsidRDefault="0046142F" w:rsidP="0046142F">
      <w:pPr>
        <w:rPr>
          <w:lang w:eastAsia="en-US"/>
        </w:rPr>
      </w:pPr>
      <w:r>
        <w:rPr>
          <w:lang w:eastAsia="en-US"/>
        </w:rPr>
        <w:t>« </w:t>
      </w:r>
      <w:r w:rsidR="003148C9">
        <w:rPr>
          <w:lang w:eastAsia="en-US"/>
        </w:rPr>
        <w:t>Je ne suis pas un monstre</w:t>
      </w:r>
      <w:r>
        <w:rPr>
          <w:lang w:eastAsia="en-US"/>
        </w:rPr>
        <w:t xml:space="preserve">. </w:t>
      </w:r>
      <w:r w:rsidR="003148C9">
        <w:rPr>
          <w:lang w:eastAsia="en-US"/>
        </w:rPr>
        <w:t>Mon cœur ne demande qu</w:t>
      </w:r>
      <w:r>
        <w:rPr>
          <w:lang w:eastAsia="en-US"/>
        </w:rPr>
        <w:t>’</w:t>
      </w:r>
      <w:r w:rsidR="003148C9">
        <w:rPr>
          <w:lang w:eastAsia="en-US"/>
        </w:rPr>
        <w:t>à aimer</w:t>
      </w:r>
      <w:r>
        <w:rPr>
          <w:lang w:eastAsia="en-US"/>
        </w:rPr>
        <w:t xml:space="preserve">. </w:t>
      </w:r>
      <w:r w:rsidR="003148C9">
        <w:rPr>
          <w:lang w:eastAsia="en-US"/>
        </w:rPr>
        <w:t>Je donnerais pour mon oncle Raymond jusqu</w:t>
      </w:r>
      <w:r>
        <w:rPr>
          <w:lang w:eastAsia="en-US"/>
        </w:rPr>
        <w:t>’</w:t>
      </w:r>
      <w:r w:rsidR="003148C9">
        <w:rPr>
          <w:lang w:eastAsia="en-US"/>
        </w:rPr>
        <w:t>à la dernière goutte de mon sang</w:t>
      </w:r>
      <w:r>
        <w:rPr>
          <w:lang w:eastAsia="en-US"/>
        </w:rPr>
        <w:t> !</w:t>
      </w:r>
    </w:p>
    <w:p w14:paraId="170B7C02" w14:textId="5FF1D82C" w:rsidR="0046142F" w:rsidRDefault="0046142F" w:rsidP="0046142F">
      <w:pPr>
        <w:rPr>
          <w:lang w:eastAsia="en-US"/>
        </w:rPr>
      </w:pPr>
      <w:r>
        <w:rPr>
          <w:lang w:eastAsia="en-US"/>
        </w:rPr>
        <w:t>« </w:t>
      </w:r>
      <w:r w:rsidR="003148C9">
        <w:rPr>
          <w:lang w:eastAsia="en-US"/>
        </w:rPr>
        <w:t>Lucienne</w:t>
      </w:r>
      <w:r>
        <w:rPr>
          <w:lang w:eastAsia="en-US"/>
        </w:rPr>
        <w:t xml:space="preserve">, </w:t>
      </w:r>
      <w:r w:rsidR="003148C9">
        <w:rPr>
          <w:lang w:eastAsia="en-US"/>
        </w:rPr>
        <w:t>puisque je ne l</w:t>
      </w:r>
      <w:r>
        <w:rPr>
          <w:lang w:eastAsia="en-US"/>
        </w:rPr>
        <w:t>’</w:t>
      </w:r>
      <w:r w:rsidR="003148C9">
        <w:rPr>
          <w:lang w:eastAsia="en-US"/>
        </w:rPr>
        <w:t>aime pas</w:t>
      </w:r>
      <w:r>
        <w:rPr>
          <w:lang w:eastAsia="en-US"/>
        </w:rPr>
        <w:t xml:space="preserve">, </w:t>
      </w:r>
      <w:r w:rsidR="003148C9">
        <w:rPr>
          <w:lang w:eastAsia="en-US"/>
        </w:rPr>
        <w:t>cet homme-là n</w:t>
      </w:r>
      <w:r>
        <w:rPr>
          <w:lang w:eastAsia="en-US"/>
        </w:rPr>
        <w:t>’</w:t>
      </w:r>
      <w:r w:rsidR="003148C9">
        <w:rPr>
          <w:lang w:eastAsia="en-US"/>
        </w:rPr>
        <w:t>est pas mon père</w:t>
      </w:r>
      <w:r>
        <w:rPr>
          <w:lang w:eastAsia="en-US"/>
        </w:rPr>
        <w:t>… »</w:t>
      </w:r>
    </w:p>
    <w:p w14:paraId="1559C9DF" w14:textId="77777777" w:rsidR="0046142F" w:rsidRDefault="0046142F" w:rsidP="0046142F">
      <w:pPr>
        <w:rPr>
          <w:lang w:eastAsia="en-US"/>
        </w:rPr>
      </w:pPr>
      <w:r>
        <w:rPr>
          <w:lang w:eastAsia="en-US"/>
        </w:rPr>
        <w:t>— </w:t>
      </w:r>
      <w:r w:rsidR="003148C9">
        <w:rPr>
          <w:lang w:eastAsia="en-US"/>
        </w:rPr>
        <w:t>Mais qui le prouve</w:t>
      </w:r>
      <w:r>
        <w:rPr>
          <w:lang w:eastAsia="en-US"/>
        </w:rPr>
        <w:t xml:space="preserve"> ?…, </w:t>
      </w:r>
      <w:r w:rsidR="003148C9">
        <w:rPr>
          <w:lang w:eastAsia="en-US"/>
        </w:rPr>
        <w:t>demanda Lucienne</w:t>
      </w:r>
      <w:r>
        <w:rPr>
          <w:lang w:eastAsia="en-US"/>
        </w:rPr>
        <w:t>.</w:t>
      </w:r>
    </w:p>
    <w:p w14:paraId="591E0E3A" w14:textId="77777777" w:rsidR="0046142F" w:rsidRDefault="0046142F" w:rsidP="0046142F">
      <w:pPr>
        <w:rPr>
          <w:lang w:eastAsia="en-US"/>
        </w:rPr>
      </w:pPr>
      <w:r>
        <w:rPr>
          <w:lang w:eastAsia="en-US"/>
        </w:rPr>
        <w:t>— </w:t>
      </w:r>
      <w:r w:rsidR="003148C9">
        <w:rPr>
          <w:lang w:eastAsia="en-US"/>
        </w:rPr>
        <w:t>As-tu des souvenirs d</w:t>
      </w:r>
      <w:r>
        <w:rPr>
          <w:lang w:eastAsia="en-US"/>
        </w:rPr>
        <w:t>’</w:t>
      </w:r>
      <w:r w:rsidR="003148C9">
        <w:rPr>
          <w:lang w:eastAsia="en-US"/>
        </w:rPr>
        <w:t>enfance</w:t>
      </w:r>
      <w:r>
        <w:rPr>
          <w:lang w:eastAsia="en-US"/>
        </w:rPr>
        <w:t xml:space="preserve">, </w:t>
      </w:r>
      <w:r w:rsidR="003148C9">
        <w:rPr>
          <w:lang w:eastAsia="en-US"/>
        </w:rPr>
        <w:t>toi</w:t>
      </w:r>
      <w:r>
        <w:rPr>
          <w:lang w:eastAsia="en-US"/>
        </w:rPr>
        <w:t xml:space="preserve"> ?… </w:t>
      </w:r>
      <w:r w:rsidR="003148C9">
        <w:rPr>
          <w:lang w:eastAsia="en-US"/>
        </w:rPr>
        <w:t>Moi</w:t>
      </w:r>
      <w:r>
        <w:rPr>
          <w:lang w:eastAsia="en-US"/>
        </w:rPr>
        <w:t xml:space="preserve">, </w:t>
      </w:r>
      <w:r w:rsidR="003148C9">
        <w:rPr>
          <w:lang w:eastAsia="en-US"/>
        </w:rPr>
        <w:t>la figure de mon père ne m</w:t>
      </w:r>
      <w:r>
        <w:rPr>
          <w:lang w:eastAsia="en-US"/>
        </w:rPr>
        <w:t>’</w:t>
      </w:r>
      <w:r w:rsidR="003148C9">
        <w:rPr>
          <w:lang w:eastAsia="en-US"/>
        </w:rPr>
        <w:t>apparaît qu</w:t>
      </w:r>
      <w:r>
        <w:rPr>
          <w:lang w:eastAsia="en-US"/>
        </w:rPr>
        <w:t>’</w:t>
      </w:r>
      <w:r w:rsidR="003148C9">
        <w:rPr>
          <w:lang w:eastAsia="en-US"/>
        </w:rPr>
        <w:t>à certain moment de ma vie</w:t>
      </w:r>
      <w:r>
        <w:rPr>
          <w:lang w:eastAsia="en-US"/>
        </w:rPr>
        <w:t xml:space="preserve">… </w:t>
      </w:r>
      <w:r w:rsidR="003148C9">
        <w:rPr>
          <w:lang w:eastAsia="en-US"/>
        </w:rPr>
        <w:t>Il me semble que mes premiers jours se passèrent dans les champs</w:t>
      </w:r>
      <w:r>
        <w:rPr>
          <w:lang w:eastAsia="en-US"/>
        </w:rPr>
        <w:t xml:space="preserve">… </w:t>
      </w:r>
      <w:r w:rsidR="003148C9">
        <w:rPr>
          <w:lang w:eastAsia="en-US"/>
        </w:rPr>
        <w:t>Je crois me souvenir que je n</w:t>
      </w:r>
      <w:r>
        <w:rPr>
          <w:lang w:eastAsia="en-US"/>
        </w:rPr>
        <w:t>’</w:t>
      </w:r>
      <w:r w:rsidR="003148C9">
        <w:rPr>
          <w:lang w:eastAsia="en-US"/>
        </w:rPr>
        <w:t>avais jamais pleuré avant de voir mon père</w:t>
      </w:r>
      <w:r>
        <w:rPr>
          <w:lang w:eastAsia="en-US"/>
        </w:rPr>
        <w:t>.</w:t>
      </w:r>
    </w:p>
    <w:p w14:paraId="3E79874F"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combien je l</w:t>
      </w:r>
      <w:r>
        <w:rPr>
          <w:lang w:eastAsia="en-US"/>
        </w:rPr>
        <w:t>’</w:t>
      </w:r>
      <w:r w:rsidR="003148C9">
        <w:rPr>
          <w:lang w:eastAsia="en-US"/>
        </w:rPr>
        <w:t>aimai d</w:t>
      </w:r>
      <w:r>
        <w:rPr>
          <w:lang w:eastAsia="en-US"/>
        </w:rPr>
        <w:t>’</w:t>
      </w:r>
      <w:r w:rsidR="003148C9">
        <w:rPr>
          <w:lang w:eastAsia="en-US"/>
        </w:rPr>
        <w:t>abord</w:t>
      </w:r>
      <w:r>
        <w:rPr>
          <w:lang w:eastAsia="en-US"/>
        </w:rPr>
        <w:t xml:space="preserve"> ! </w:t>
      </w:r>
      <w:r w:rsidR="003148C9">
        <w:rPr>
          <w:lang w:eastAsia="en-US"/>
        </w:rPr>
        <w:t>et combien ce nom de père était doux à mon âme</w:t>
      </w:r>
      <w:r>
        <w:rPr>
          <w:lang w:eastAsia="en-US"/>
        </w:rPr>
        <w:t> !…</w:t>
      </w:r>
    </w:p>
    <w:p w14:paraId="3FC8E66E" w14:textId="71149A8A" w:rsidR="0046142F" w:rsidRDefault="0046142F" w:rsidP="0046142F">
      <w:pPr>
        <w:rPr>
          <w:lang w:eastAsia="en-US"/>
        </w:rPr>
      </w:pPr>
      <w:r>
        <w:rPr>
          <w:lang w:eastAsia="en-US"/>
        </w:rPr>
        <w:t>« </w:t>
      </w:r>
      <w:r w:rsidR="003148C9">
        <w:rPr>
          <w:lang w:eastAsia="en-US"/>
        </w:rPr>
        <w:t>Cette voix que Dieu met au cœur des enfants</w:t>
      </w:r>
      <w:r>
        <w:rPr>
          <w:lang w:eastAsia="en-US"/>
        </w:rPr>
        <w:t xml:space="preserve">, </w:t>
      </w:r>
      <w:r w:rsidR="003148C9">
        <w:rPr>
          <w:lang w:eastAsia="en-US"/>
        </w:rPr>
        <w:t>crois-tu donc qu</w:t>
      </w:r>
      <w:r>
        <w:rPr>
          <w:lang w:eastAsia="en-US"/>
        </w:rPr>
        <w:t>’</w:t>
      </w:r>
      <w:r w:rsidR="003148C9">
        <w:rPr>
          <w:lang w:eastAsia="en-US"/>
        </w:rPr>
        <w:t>il me l</w:t>
      </w:r>
      <w:r>
        <w:rPr>
          <w:lang w:eastAsia="en-US"/>
        </w:rPr>
        <w:t>’</w:t>
      </w:r>
      <w:r w:rsidR="003148C9">
        <w:rPr>
          <w:lang w:eastAsia="en-US"/>
        </w:rPr>
        <w:t>avait refusée</w:t>
      </w:r>
      <w:r>
        <w:rPr>
          <w:lang w:eastAsia="en-US"/>
        </w:rPr>
        <w:t xml:space="preserve"> ? </w:t>
      </w:r>
      <w:r w:rsidR="003148C9">
        <w:rPr>
          <w:lang w:eastAsia="en-US"/>
        </w:rPr>
        <w:t>Non</w:t>
      </w:r>
      <w:r>
        <w:rPr>
          <w:lang w:eastAsia="en-US"/>
        </w:rPr>
        <w:t xml:space="preserve">, </w:t>
      </w:r>
      <w:r w:rsidR="003148C9">
        <w:rPr>
          <w:lang w:eastAsia="en-US"/>
        </w:rPr>
        <w:t>non</w:t>
      </w:r>
      <w:r>
        <w:rPr>
          <w:lang w:eastAsia="en-US"/>
        </w:rPr>
        <w:t xml:space="preserve"> ! </w:t>
      </w:r>
      <w:r w:rsidR="003148C9">
        <w:rPr>
          <w:lang w:eastAsia="en-US"/>
        </w:rPr>
        <w:t>C</w:t>
      </w:r>
      <w:r>
        <w:rPr>
          <w:lang w:eastAsia="en-US"/>
        </w:rPr>
        <w:t>’</w:t>
      </w:r>
      <w:r w:rsidR="003148C9">
        <w:rPr>
          <w:lang w:eastAsia="en-US"/>
        </w:rPr>
        <w:t>était une tendresse soumise</w:t>
      </w:r>
      <w:r>
        <w:rPr>
          <w:lang w:eastAsia="en-US"/>
        </w:rPr>
        <w:t xml:space="preserve">, </w:t>
      </w:r>
      <w:r w:rsidR="003148C9">
        <w:rPr>
          <w:lang w:eastAsia="en-US"/>
        </w:rPr>
        <w:t>aveugle</w:t>
      </w:r>
      <w:r>
        <w:rPr>
          <w:lang w:eastAsia="en-US"/>
        </w:rPr>
        <w:t xml:space="preserve"> ; </w:t>
      </w:r>
      <w:r w:rsidR="003148C9">
        <w:rPr>
          <w:lang w:eastAsia="en-US"/>
        </w:rPr>
        <w:t>et quand elle s</w:t>
      </w:r>
      <w:r>
        <w:rPr>
          <w:lang w:eastAsia="en-US"/>
        </w:rPr>
        <w:t>’</w:t>
      </w:r>
      <w:r w:rsidR="003148C9">
        <w:rPr>
          <w:lang w:eastAsia="en-US"/>
        </w:rPr>
        <w:t>est éteinte</w:t>
      </w:r>
      <w:r>
        <w:rPr>
          <w:lang w:eastAsia="en-US"/>
        </w:rPr>
        <w:t xml:space="preserve">, </w:t>
      </w:r>
      <w:r w:rsidR="003148C9">
        <w:rPr>
          <w:lang w:eastAsia="en-US"/>
        </w:rPr>
        <w:t>cette tendresse</w:t>
      </w:r>
      <w:r>
        <w:rPr>
          <w:lang w:eastAsia="en-US"/>
        </w:rPr>
        <w:t xml:space="preserve">, </w:t>
      </w:r>
      <w:r w:rsidR="003148C9">
        <w:rPr>
          <w:lang w:eastAsia="en-US"/>
        </w:rPr>
        <w:t>c</w:t>
      </w:r>
      <w:r>
        <w:rPr>
          <w:lang w:eastAsia="en-US"/>
        </w:rPr>
        <w:t>’</w:t>
      </w:r>
      <w:r w:rsidR="003148C9">
        <w:rPr>
          <w:lang w:eastAsia="en-US"/>
        </w:rPr>
        <w:t>est que mon cœur me disait</w:t>
      </w:r>
      <w:r>
        <w:rPr>
          <w:lang w:eastAsia="en-US"/>
        </w:rPr>
        <w:t xml:space="preserve"> : </w:t>
      </w:r>
      <w:r w:rsidR="003148C9">
        <w:rPr>
          <w:lang w:eastAsia="en-US"/>
        </w:rPr>
        <w:t>Tu n</w:t>
      </w:r>
      <w:r>
        <w:rPr>
          <w:lang w:eastAsia="en-US"/>
        </w:rPr>
        <w:t>’</w:t>
      </w:r>
      <w:r w:rsidR="003148C9">
        <w:rPr>
          <w:lang w:eastAsia="en-US"/>
        </w:rPr>
        <w:t>es pas sa fille</w:t>
      </w:r>
      <w:r>
        <w:rPr>
          <w:lang w:eastAsia="en-US"/>
        </w:rPr>
        <w:t> !… »</w:t>
      </w:r>
    </w:p>
    <w:p w14:paraId="1D01A6CA" w14:textId="77777777" w:rsidR="0046142F" w:rsidRDefault="0046142F" w:rsidP="0046142F">
      <w:pPr>
        <w:rPr>
          <w:lang w:eastAsia="en-US"/>
        </w:rPr>
      </w:pPr>
      <w:r>
        <w:rPr>
          <w:lang w:eastAsia="en-US"/>
        </w:rPr>
        <w:t>— </w:t>
      </w:r>
      <w:r w:rsidR="003148C9">
        <w:rPr>
          <w:lang w:eastAsia="en-US"/>
        </w:rPr>
        <w:t>Non</w:t>
      </w:r>
      <w:r>
        <w:rPr>
          <w:lang w:eastAsia="en-US"/>
        </w:rPr>
        <w:t xml:space="preserve"> ! </w:t>
      </w:r>
      <w:r w:rsidR="003148C9">
        <w:rPr>
          <w:lang w:eastAsia="en-US"/>
        </w:rPr>
        <w:t>reprit-elle avec un cri d</w:t>
      </w:r>
      <w:r>
        <w:rPr>
          <w:lang w:eastAsia="en-US"/>
        </w:rPr>
        <w:t>’</w:t>
      </w:r>
      <w:r w:rsidR="003148C9">
        <w:rPr>
          <w:lang w:eastAsia="en-US"/>
        </w:rPr>
        <w:t>énergie</w:t>
      </w:r>
      <w:r>
        <w:rPr>
          <w:lang w:eastAsia="en-US"/>
        </w:rPr>
        <w:t xml:space="preserve">, </w:t>
      </w:r>
      <w:r w:rsidR="003148C9">
        <w:rPr>
          <w:lang w:eastAsia="en-US"/>
        </w:rPr>
        <w:t>je te le jure</w:t>
      </w:r>
      <w:r>
        <w:rPr>
          <w:lang w:eastAsia="en-US"/>
        </w:rPr>
        <w:t xml:space="preserve">, </w:t>
      </w:r>
      <w:r w:rsidR="003148C9">
        <w:rPr>
          <w:lang w:eastAsia="en-US"/>
        </w:rPr>
        <w:t>Lucienne</w:t>
      </w:r>
      <w:r>
        <w:rPr>
          <w:lang w:eastAsia="en-US"/>
        </w:rPr>
        <w:t xml:space="preserve">, </w:t>
      </w:r>
      <w:r w:rsidR="003148C9">
        <w:rPr>
          <w:lang w:eastAsia="en-US"/>
        </w:rPr>
        <w:t>tu peux m</w:t>
      </w:r>
      <w:r>
        <w:rPr>
          <w:lang w:eastAsia="en-US"/>
        </w:rPr>
        <w:t>’</w:t>
      </w:r>
      <w:r w:rsidR="003148C9">
        <w:rPr>
          <w:lang w:eastAsia="en-US"/>
        </w:rPr>
        <w:t>aimer</w:t>
      </w:r>
      <w:r>
        <w:rPr>
          <w:lang w:eastAsia="en-US"/>
        </w:rPr>
        <w:t xml:space="preserve">… </w:t>
      </w:r>
      <w:r w:rsidR="003148C9">
        <w:rPr>
          <w:lang w:eastAsia="en-US"/>
        </w:rPr>
        <w:t>je ne suis pas sa fille</w:t>
      </w:r>
      <w:r>
        <w:rPr>
          <w:lang w:eastAsia="en-US"/>
        </w:rPr>
        <w:t> !</w:t>
      </w:r>
    </w:p>
    <w:p w14:paraId="345621DE" w14:textId="5F2343B4" w:rsidR="0046142F" w:rsidRDefault="0046142F" w:rsidP="0046142F">
      <w:pPr>
        <w:rPr>
          <w:lang w:eastAsia="en-US"/>
        </w:rPr>
      </w:pPr>
      <w:r>
        <w:rPr>
          <w:lang w:eastAsia="en-US"/>
        </w:rPr>
        <w:t>— </w:t>
      </w:r>
      <w:r w:rsidR="003148C9">
        <w:rPr>
          <w:lang w:eastAsia="en-US"/>
        </w:rPr>
        <w:t>Je t</w:t>
      </w:r>
      <w:r>
        <w:rPr>
          <w:lang w:eastAsia="en-US"/>
        </w:rPr>
        <w:t>’</w:t>
      </w:r>
      <w:r w:rsidR="003148C9">
        <w:rPr>
          <w:lang w:eastAsia="en-US"/>
        </w:rPr>
        <w:t>aime</w:t>
      </w:r>
      <w:r>
        <w:rPr>
          <w:lang w:eastAsia="en-US"/>
        </w:rPr>
        <w:t xml:space="preserve">, </w:t>
      </w:r>
      <w:r w:rsidR="003148C9">
        <w:rPr>
          <w:lang w:eastAsia="en-US"/>
        </w:rPr>
        <w:t>ma pauvre Clémence</w:t>
      </w:r>
      <w:r>
        <w:rPr>
          <w:lang w:eastAsia="en-US"/>
        </w:rPr>
        <w:t xml:space="preserve">, </w:t>
      </w:r>
      <w:r w:rsidR="003148C9">
        <w:rPr>
          <w:lang w:eastAsia="en-US"/>
        </w:rPr>
        <w:t>dit Lucienne</w:t>
      </w:r>
      <w:r>
        <w:rPr>
          <w:lang w:eastAsia="en-US"/>
        </w:rPr>
        <w:t xml:space="preserve"> ; </w:t>
      </w:r>
      <w:r w:rsidR="006C2AE1">
        <w:rPr>
          <w:lang w:eastAsia="en-US"/>
        </w:rPr>
        <w:t>—</w:t>
      </w:r>
      <w:r>
        <w:rPr>
          <w:lang w:eastAsia="en-US"/>
        </w:rPr>
        <w:t xml:space="preserve"> </w:t>
      </w:r>
      <w:r w:rsidR="003148C9">
        <w:rPr>
          <w:lang w:eastAsia="en-US"/>
        </w:rPr>
        <w:t>et je te plains surtout</w:t>
      </w:r>
      <w:r>
        <w:rPr>
          <w:lang w:eastAsia="en-US"/>
        </w:rPr>
        <w:t xml:space="preserve">, </w:t>
      </w:r>
      <w:r w:rsidR="003148C9">
        <w:rPr>
          <w:lang w:eastAsia="en-US"/>
        </w:rPr>
        <w:t>car avant de parler ainsi tu as dû bien souffrir</w:t>
      </w:r>
      <w:r>
        <w:rPr>
          <w:lang w:eastAsia="en-US"/>
        </w:rPr>
        <w:t xml:space="preserve"> ! </w:t>
      </w:r>
      <w:r w:rsidR="003148C9">
        <w:rPr>
          <w:lang w:eastAsia="en-US"/>
        </w:rPr>
        <w:t>Toi</w:t>
      </w:r>
      <w:r>
        <w:rPr>
          <w:lang w:eastAsia="en-US"/>
        </w:rPr>
        <w:t xml:space="preserve">, </w:t>
      </w:r>
      <w:r w:rsidR="003148C9">
        <w:rPr>
          <w:lang w:eastAsia="en-US"/>
        </w:rPr>
        <w:t>si bonne et si dévouée</w:t>
      </w:r>
      <w:r>
        <w:rPr>
          <w:lang w:eastAsia="en-US"/>
        </w:rPr>
        <w:t xml:space="preserve"> !… </w:t>
      </w:r>
      <w:r w:rsidR="003148C9">
        <w:rPr>
          <w:lang w:eastAsia="en-US"/>
        </w:rPr>
        <w:t>Mais tout cela me fait peur pour toi</w:t>
      </w:r>
      <w:r>
        <w:rPr>
          <w:lang w:eastAsia="en-US"/>
        </w:rPr>
        <w:t xml:space="preserve">… </w:t>
      </w:r>
      <w:r w:rsidR="003148C9">
        <w:rPr>
          <w:lang w:eastAsia="en-US"/>
        </w:rPr>
        <w:t xml:space="preserve">Si </w:t>
      </w:r>
      <w:r>
        <w:rPr>
          <w:lang w:eastAsia="en-US"/>
        </w:rPr>
        <w:t>M. </w:t>
      </w:r>
      <w:r w:rsidR="003148C9">
        <w:rPr>
          <w:lang w:eastAsia="en-US"/>
        </w:rPr>
        <w:t xml:space="preserve">André </w:t>
      </w:r>
      <w:proofErr w:type="spellStart"/>
      <w:r w:rsidR="003148C9">
        <w:rPr>
          <w:lang w:eastAsia="en-US"/>
        </w:rPr>
        <w:t>Lointier</w:t>
      </w:r>
      <w:proofErr w:type="spellEnd"/>
      <w:r w:rsidR="003148C9">
        <w:rPr>
          <w:lang w:eastAsia="en-US"/>
        </w:rPr>
        <w:t xml:space="preserve"> n</w:t>
      </w:r>
      <w:r>
        <w:rPr>
          <w:lang w:eastAsia="en-US"/>
        </w:rPr>
        <w:t>’</w:t>
      </w:r>
      <w:r w:rsidR="003148C9">
        <w:rPr>
          <w:lang w:eastAsia="en-US"/>
        </w:rPr>
        <w:t>est pas ton père</w:t>
      </w:r>
      <w:r>
        <w:rPr>
          <w:lang w:eastAsia="en-US"/>
        </w:rPr>
        <w:t xml:space="preserve">, </w:t>
      </w:r>
      <w:r w:rsidR="003148C9">
        <w:rPr>
          <w:lang w:eastAsia="en-US"/>
        </w:rPr>
        <w:t>du moins</w:t>
      </w:r>
      <w:r>
        <w:rPr>
          <w:lang w:eastAsia="en-US"/>
        </w:rPr>
        <w:t xml:space="preserve">, </w:t>
      </w:r>
      <w:r w:rsidR="003148C9">
        <w:rPr>
          <w:lang w:eastAsia="en-US"/>
        </w:rPr>
        <w:t>il t</w:t>
      </w:r>
      <w:r>
        <w:rPr>
          <w:lang w:eastAsia="en-US"/>
        </w:rPr>
        <w:t>’</w:t>
      </w:r>
      <w:r w:rsidR="003148C9">
        <w:rPr>
          <w:lang w:eastAsia="en-US"/>
        </w:rPr>
        <w:t>a recueillie</w:t>
      </w:r>
      <w:r>
        <w:rPr>
          <w:lang w:eastAsia="en-US"/>
        </w:rPr>
        <w:t>.</w:t>
      </w:r>
    </w:p>
    <w:p w14:paraId="1FFB1FF7" w14:textId="1A1735CC" w:rsidR="0046142F" w:rsidRDefault="0046142F" w:rsidP="0046142F">
      <w:pPr>
        <w:rPr>
          <w:lang w:eastAsia="en-US"/>
        </w:rPr>
      </w:pPr>
      <w:r>
        <w:rPr>
          <w:lang w:eastAsia="en-US"/>
        </w:rPr>
        <w:lastRenderedPageBreak/>
        <w:t>— </w:t>
      </w:r>
      <w:r w:rsidR="003148C9">
        <w:rPr>
          <w:lang w:eastAsia="en-US"/>
        </w:rPr>
        <w:t>Pour faire de moi un instrument</w:t>
      </w:r>
      <w:r>
        <w:rPr>
          <w:lang w:eastAsia="en-US"/>
        </w:rPr>
        <w:t xml:space="preserve">, </w:t>
      </w:r>
      <w:r w:rsidR="003148C9">
        <w:rPr>
          <w:lang w:eastAsia="en-US"/>
        </w:rPr>
        <w:t>interrompit Clémence dont les sourcils délicats étaient froncés</w:t>
      </w:r>
      <w:r>
        <w:rPr>
          <w:lang w:eastAsia="en-US"/>
        </w:rPr>
        <w:t xml:space="preserve"> : </w:t>
      </w:r>
      <w:r w:rsidR="006C2AE1">
        <w:rPr>
          <w:lang w:eastAsia="en-US"/>
        </w:rPr>
        <w:t>—</w:t>
      </w:r>
      <w:r>
        <w:rPr>
          <w:lang w:eastAsia="en-US"/>
        </w:rPr>
        <w:t xml:space="preserve"> </w:t>
      </w:r>
      <w:r w:rsidR="003148C9">
        <w:rPr>
          <w:lang w:eastAsia="en-US"/>
        </w:rPr>
        <w:t>cela</w:t>
      </w:r>
      <w:r>
        <w:rPr>
          <w:lang w:eastAsia="en-US"/>
        </w:rPr>
        <w:t xml:space="preserve">, </w:t>
      </w:r>
      <w:r w:rsidR="003148C9">
        <w:rPr>
          <w:lang w:eastAsia="en-US"/>
        </w:rPr>
        <w:t>je ne le présume pas</w:t>
      </w:r>
      <w:r>
        <w:rPr>
          <w:lang w:eastAsia="en-US"/>
        </w:rPr>
        <w:t xml:space="preserve">, </w:t>
      </w:r>
      <w:r w:rsidR="003148C9">
        <w:rPr>
          <w:lang w:eastAsia="en-US"/>
        </w:rPr>
        <w:t>je le sais</w:t>
      </w:r>
      <w:r>
        <w:rPr>
          <w:lang w:eastAsia="en-US"/>
        </w:rPr>
        <w:t> !</w:t>
      </w:r>
    </w:p>
    <w:p w14:paraId="019306F6" w14:textId="77777777" w:rsidR="0046142F" w:rsidRDefault="0046142F" w:rsidP="0046142F">
      <w:pPr>
        <w:rPr>
          <w:lang w:eastAsia="en-US"/>
        </w:rPr>
      </w:pPr>
      <w:r>
        <w:rPr>
          <w:lang w:eastAsia="en-US"/>
        </w:rPr>
        <w:t>— </w:t>
      </w:r>
      <w:r w:rsidR="003148C9">
        <w:rPr>
          <w:lang w:eastAsia="en-US"/>
        </w:rPr>
        <w:t>Et tu ne crains pas</w:t>
      </w:r>
      <w:r>
        <w:rPr>
          <w:lang w:eastAsia="en-US"/>
        </w:rPr>
        <w:t> ?…</w:t>
      </w:r>
    </w:p>
    <w:p w14:paraId="1BA56A31" w14:textId="77777777" w:rsidR="0046142F" w:rsidRDefault="0046142F" w:rsidP="0046142F">
      <w:pPr>
        <w:rPr>
          <w:lang w:eastAsia="en-US"/>
        </w:rPr>
      </w:pPr>
      <w:r>
        <w:rPr>
          <w:lang w:eastAsia="en-US"/>
        </w:rPr>
        <w:t>— </w:t>
      </w:r>
      <w:r w:rsidR="003148C9">
        <w:rPr>
          <w:lang w:eastAsia="en-US"/>
        </w:rPr>
        <w:t>Je crains tout</w:t>
      </w:r>
      <w:r>
        <w:rPr>
          <w:lang w:eastAsia="en-US"/>
        </w:rPr>
        <w:t xml:space="preserve"> ! </w:t>
      </w:r>
      <w:r w:rsidR="003148C9">
        <w:rPr>
          <w:lang w:eastAsia="en-US"/>
        </w:rPr>
        <w:t>mais ce n</w:t>
      </w:r>
      <w:r>
        <w:rPr>
          <w:lang w:eastAsia="en-US"/>
        </w:rPr>
        <w:t>’</w:t>
      </w:r>
      <w:r w:rsidR="003148C9">
        <w:rPr>
          <w:lang w:eastAsia="en-US"/>
        </w:rPr>
        <w:t>est pas pour te parler de moi que je suis venue</w:t>
      </w:r>
      <w:r>
        <w:rPr>
          <w:lang w:eastAsia="en-US"/>
        </w:rPr>
        <w:t xml:space="preserve">, </w:t>
      </w:r>
      <w:r w:rsidR="003148C9">
        <w:rPr>
          <w:lang w:eastAsia="en-US"/>
        </w:rPr>
        <w:t>Lucienne</w:t>
      </w:r>
      <w:r>
        <w:rPr>
          <w:lang w:eastAsia="en-US"/>
        </w:rPr>
        <w:t xml:space="preserve">. </w:t>
      </w:r>
      <w:r w:rsidR="003148C9">
        <w:rPr>
          <w:lang w:eastAsia="en-US"/>
        </w:rPr>
        <w:t>Moi</w:t>
      </w:r>
      <w:r>
        <w:rPr>
          <w:lang w:eastAsia="en-US"/>
        </w:rPr>
        <w:t xml:space="preserve">, </w:t>
      </w:r>
      <w:r w:rsidR="003148C9">
        <w:rPr>
          <w:lang w:eastAsia="en-US"/>
        </w:rPr>
        <w:t>il y a bien longtemps déjà que mon sacrifice est fait</w:t>
      </w:r>
      <w:r>
        <w:rPr>
          <w:lang w:eastAsia="en-US"/>
        </w:rPr>
        <w:t xml:space="preserve"> : </w:t>
      </w:r>
      <w:r w:rsidR="003148C9">
        <w:rPr>
          <w:lang w:eastAsia="en-US"/>
        </w:rPr>
        <w:t>je sais que je ne serai jamais heureuse</w:t>
      </w:r>
      <w:r>
        <w:rPr>
          <w:lang w:eastAsia="en-US"/>
        </w:rPr>
        <w:t>…</w:t>
      </w:r>
    </w:p>
    <w:p w14:paraId="56B59261" w14:textId="77777777" w:rsidR="0046142F" w:rsidRDefault="0046142F" w:rsidP="0046142F">
      <w:pPr>
        <w:rPr>
          <w:lang w:eastAsia="en-US"/>
        </w:rPr>
      </w:pPr>
      <w:r>
        <w:rPr>
          <w:lang w:eastAsia="en-US"/>
        </w:rPr>
        <w:t>— </w:t>
      </w:r>
      <w:r w:rsidR="003148C9">
        <w:rPr>
          <w:lang w:eastAsia="en-US"/>
        </w:rPr>
        <w:t>Folle</w:t>
      </w:r>
      <w:r>
        <w:rPr>
          <w:lang w:eastAsia="en-US"/>
        </w:rPr>
        <w:t> !</w:t>
      </w:r>
    </w:p>
    <w:p w14:paraId="13D09CAF"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non</w:t>
      </w:r>
      <w:r>
        <w:rPr>
          <w:lang w:eastAsia="en-US"/>
        </w:rPr>
        <w:t xml:space="preserve">, </w:t>
      </w:r>
      <w:r w:rsidR="003148C9">
        <w:rPr>
          <w:lang w:eastAsia="en-US"/>
        </w:rPr>
        <w:t>je ne suis pas folle</w:t>
      </w:r>
      <w:r>
        <w:rPr>
          <w:lang w:eastAsia="en-US"/>
        </w:rPr>
        <w:t xml:space="preserve">, </w:t>
      </w:r>
      <w:r w:rsidR="003148C9">
        <w:rPr>
          <w:lang w:eastAsia="en-US"/>
        </w:rPr>
        <w:t>mais toi</w:t>
      </w:r>
      <w:r>
        <w:rPr>
          <w:lang w:eastAsia="en-US"/>
        </w:rPr>
        <w:t xml:space="preserve">, </w:t>
      </w:r>
      <w:r w:rsidR="003148C9">
        <w:rPr>
          <w:lang w:eastAsia="en-US"/>
        </w:rPr>
        <w:t>Lucienne</w:t>
      </w:r>
      <w:r>
        <w:rPr>
          <w:lang w:eastAsia="en-US"/>
        </w:rPr>
        <w:t xml:space="preserve">, </w:t>
      </w:r>
      <w:r w:rsidR="003148C9">
        <w:rPr>
          <w:lang w:eastAsia="en-US"/>
        </w:rPr>
        <w:t>Dieu te doit le bonheur comme à ses anges</w:t>
      </w:r>
      <w:r>
        <w:rPr>
          <w:lang w:eastAsia="en-US"/>
        </w:rPr>
        <w:t xml:space="preserve">. </w:t>
      </w:r>
      <w:r w:rsidR="003148C9">
        <w:rPr>
          <w:lang w:eastAsia="en-US"/>
        </w:rPr>
        <w:t>Réponds-moi</w:t>
      </w:r>
      <w:r>
        <w:rPr>
          <w:lang w:eastAsia="en-US"/>
        </w:rPr>
        <w:t xml:space="preserve"> : </w:t>
      </w:r>
      <w:r w:rsidR="003148C9">
        <w:rPr>
          <w:lang w:eastAsia="en-US"/>
        </w:rPr>
        <w:t>ta mère a-t-elle des amis</w:t>
      </w:r>
      <w:r>
        <w:rPr>
          <w:lang w:eastAsia="en-US"/>
        </w:rPr>
        <w:t> ?</w:t>
      </w:r>
    </w:p>
    <w:p w14:paraId="36880BB0" w14:textId="77777777" w:rsidR="0046142F" w:rsidRDefault="0046142F" w:rsidP="0046142F">
      <w:pPr>
        <w:rPr>
          <w:lang w:eastAsia="en-US"/>
        </w:rPr>
      </w:pPr>
      <w:r>
        <w:rPr>
          <w:lang w:eastAsia="en-US"/>
        </w:rPr>
        <w:t>— </w:t>
      </w:r>
      <w:r w:rsidR="003148C9">
        <w:rPr>
          <w:lang w:eastAsia="en-US"/>
        </w:rPr>
        <w:t>Ma mère vit dans la retraite</w:t>
      </w:r>
      <w:r>
        <w:rPr>
          <w:lang w:eastAsia="en-US"/>
        </w:rPr>
        <w:t xml:space="preserve">… </w:t>
      </w:r>
      <w:r w:rsidR="003148C9">
        <w:rPr>
          <w:lang w:eastAsia="en-US"/>
        </w:rPr>
        <w:t>mais mon frère</w:t>
      </w:r>
      <w:r>
        <w:rPr>
          <w:lang w:eastAsia="en-US"/>
        </w:rPr>
        <w:t>…</w:t>
      </w:r>
    </w:p>
    <w:p w14:paraId="3E859659" w14:textId="3075375A" w:rsidR="0046142F" w:rsidRDefault="0046142F" w:rsidP="0046142F">
      <w:pPr>
        <w:rPr>
          <w:lang w:eastAsia="en-US"/>
        </w:rPr>
      </w:pPr>
      <w:r>
        <w:rPr>
          <w:lang w:eastAsia="en-US"/>
        </w:rPr>
        <w:t>— </w:t>
      </w:r>
      <w:r w:rsidR="003148C9">
        <w:rPr>
          <w:lang w:eastAsia="en-US"/>
        </w:rPr>
        <w:t xml:space="preserve">Je ne compte pas sur </w:t>
      </w:r>
      <w:r>
        <w:rPr>
          <w:lang w:eastAsia="en-US"/>
        </w:rPr>
        <w:t>M. </w:t>
      </w:r>
      <w:r w:rsidR="003148C9">
        <w:rPr>
          <w:lang w:eastAsia="en-US"/>
        </w:rPr>
        <w:t>Gabriel</w:t>
      </w:r>
      <w:r>
        <w:rPr>
          <w:lang w:eastAsia="en-US"/>
        </w:rPr>
        <w:t xml:space="preserve">, </w:t>
      </w:r>
      <w:r w:rsidR="003148C9">
        <w:rPr>
          <w:lang w:eastAsia="en-US"/>
        </w:rPr>
        <w:t>interrompit Clémence</w:t>
      </w:r>
      <w:r>
        <w:rPr>
          <w:lang w:eastAsia="en-US"/>
        </w:rPr>
        <w:t xml:space="preserve">, </w:t>
      </w:r>
      <w:r w:rsidR="003148C9">
        <w:rPr>
          <w:lang w:eastAsia="en-US"/>
        </w:rPr>
        <w:t>et c</w:t>
      </w:r>
      <w:r>
        <w:rPr>
          <w:lang w:eastAsia="en-US"/>
        </w:rPr>
        <w:t>’</w:t>
      </w:r>
      <w:r w:rsidR="003148C9">
        <w:rPr>
          <w:lang w:eastAsia="en-US"/>
        </w:rPr>
        <w:t>est triste cela</w:t>
      </w:r>
      <w:r>
        <w:rPr>
          <w:lang w:eastAsia="en-US"/>
        </w:rPr>
        <w:t xml:space="preserve"> ! </w:t>
      </w:r>
      <w:r w:rsidR="003148C9">
        <w:rPr>
          <w:lang w:eastAsia="en-US"/>
        </w:rPr>
        <w:t>bien triste</w:t>
      </w:r>
      <w:r>
        <w:rPr>
          <w:lang w:eastAsia="en-US"/>
        </w:rPr>
        <w:t xml:space="preserve"> !… </w:t>
      </w:r>
      <w:r w:rsidR="003148C9">
        <w:rPr>
          <w:lang w:eastAsia="en-US"/>
        </w:rPr>
        <w:t>et c</w:t>
      </w:r>
      <w:r>
        <w:rPr>
          <w:lang w:eastAsia="en-US"/>
        </w:rPr>
        <w:t>’</w:t>
      </w:r>
      <w:r w:rsidR="003148C9">
        <w:rPr>
          <w:lang w:eastAsia="en-US"/>
        </w:rPr>
        <w:t>est pour cela seulement que je dis</w:t>
      </w:r>
      <w:r>
        <w:rPr>
          <w:lang w:eastAsia="en-US"/>
        </w:rPr>
        <w:t xml:space="preserve"> : </w:t>
      </w:r>
      <w:r w:rsidR="003148C9">
        <w:rPr>
          <w:lang w:eastAsia="en-US"/>
        </w:rPr>
        <w:t>Je ne serai jamais heureuse</w:t>
      </w:r>
      <w:r>
        <w:rPr>
          <w:lang w:eastAsia="en-US"/>
        </w:rPr>
        <w:t> !</w:t>
      </w:r>
    </w:p>
    <w:p w14:paraId="76C7E61F" w14:textId="77777777" w:rsidR="0046142F" w:rsidRDefault="003148C9" w:rsidP="0046142F">
      <w:pPr>
        <w:rPr>
          <w:lang w:eastAsia="en-US"/>
        </w:rPr>
      </w:pPr>
      <w:r>
        <w:rPr>
          <w:lang w:eastAsia="en-US"/>
        </w:rPr>
        <w:t>Lucienne ouvrait la bouche pour défendre son frère</w:t>
      </w:r>
      <w:r w:rsidR="0046142F">
        <w:rPr>
          <w:lang w:eastAsia="en-US"/>
        </w:rPr>
        <w:t xml:space="preserve">. </w:t>
      </w:r>
      <w:r>
        <w:rPr>
          <w:lang w:eastAsia="en-US"/>
        </w:rPr>
        <w:t>Clémence posa sa belle petite main blanche sur les lèvres de son amie et reprit</w:t>
      </w:r>
      <w:r w:rsidR="0046142F">
        <w:rPr>
          <w:lang w:eastAsia="en-US"/>
        </w:rPr>
        <w:t> :</w:t>
      </w:r>
    </w:p>
    <w:p w14:paraId="7D185865" w14:textId="5846FC79" w:rsidR="0046142F" w:rsidRDefault="0046142F" w:rsidP="0046142F">
      <w:pPr>
        <w:rPr>
          <w:lang w:eastAsia="en-US"/>
        </w:rPr>
      </w:pPr>
      <w:r>
        <w:rPr>
          <w:lang w:eastAsia="en-US"/>
        </w:rPr>
        <w:t>— </w:t>
      </w:r>
      <w:r w:rsidR="003148C9">
        <w:rPr>
          <w:lang w:eastAsia="en-US"/>
        </w:rPr>
        <w:t>Ce n</w:t>
      </w:r>
      <w:r>
        <w:rPr>
          <w:lang w:eastAsia="en-US"/>
        </w:rPr>
        <w:t>’</w:t>
      </w:r>
      <w:r w:rsidR="003148C9">
        <w:rPr>
          <w:lang w:eastAsia="en-US"/>
        </w:rPr>
        <w:t>est pas l</w:t>
      </w:r>
      <w:r>
        <w:rPr>
          <w:lang w:eastAsia="en-US"/>
        </w:rPr>
        <w:t>’</w:t>
      </w:r>
      <w:r w:rsidR="003148C9">
        <w:rPr>
          <w:lang w:eastAsia="en-US"/>
        </w:rPr>
        <w:t>heure de dissimuler</w:t>
      </w:r>
      <w:r>
        <w:rPr>
          <w:lang w:eastAsia="en-US"/>
        </w:rPr>
        <w:t xml:space="preserve">, </w:t>
      </w:r>
      <w:r w:rsidR="003148C9">
        <w:rPr>
          <w:lang w:eastAsia="en-US"/>
        </w:rPr>
        <w:t>et je ne t</w:t>
      </w:r>
      <w:r>
        <w:rPr>
          <w:lang w:eastAsia="en-US"/>
        </w:rPr>
        <w:t>’</w:t>
      </w:r>
      <w:r w:rsidR="003148C9">
        <w:rPr>
          <w:lang w:eastAsia="en-US"/>
        </w:rPr>
        <w:t>ai rien caché</w:t>
      </w:r>
      <w:r>
        <w:rPr>
          <w:lang w:eastAsia="en-US"/>
        </w:rPr>
        <w:t xml:space="preserve">, </w:t>
      </w:r>
      <w:r w:rsidR="003148C9">
        <w:rPr>
          <w:lang w:eastAsia="en-US"/>
        </w:rPr>
        <w:t>Lucienne</w:t>
      </w:r>
      <w:r>
        <w:rPr>
          <w:lang w:eastAsia="en-US"/>
        </w:rPr>
        <w:t>… M. </w:t>
      </w:r>
      <w:r w:rsidR="003148C9">
        <w:rPr>
          <w:lang w:eastAsia="en-US"/>
        </w:rPr>
        <w:t>Gabriel n</w:t>
      </w:r>
      <w:r>
        <w:rPr>
          <w:lang w:eastAsia="en-US"/>
        </w:rPr>
        <w:t>’</w:t>
      </w:r>
      <w:r w:rsidR="003148C9">
        <w:rPr>
          <w:lang w:eastAsia="en-US"/>
        </w:rPr>
        <w:t>a pas besoin d</w:t>
      </w:r>
      <w:r>
        <w:rPr>
          <w:lang w:eastAsia="en-US"/>
        </w:rPr>
        <w:t>’</w:t>
      </w:r>
      <w:r w:rsidR="003148C9">
        <w:rPr>
          <w:lang w:eastAsia="en-US"/>
        </w:rPr>
        <w:t>avocat près de moi</w:t>
      </w:r>
      <w:r>
        <w:rPr>
          <w:lang w:eastAsia="en-US"/>
        </w:rPr>
        <w:t xml:space="preserve">. </w:t>
      </w:r>
      <w:r w:rsidR="003148C9">
        <w:rPr>
          <w:lang w:eastAsia="en-US"/>
        </w:rPr>
        <w:t>Je l</w:t>
      </w:r>
      <w:r>
        <w:rPr>
          <w:lang w:eastAsia="en-US"/>
        </w:rPr>
        <w:t>’</w:t>
      </w:r>
      <w:r w:rsidR="003148C9">
        <w:rPr>
          <w:lang w:eastAsia="en-US"/>
        </w:rPr>
        <w:t>aime contre le gré de ma raison</w:t>
      </w:r>
      <w:r>
        <w:rPr>
          <w:lang w:eastAsia="en-US"/>
        </w:rPr>
        <w:t xml:space="preserve">… </w:t>
      </w:r>
      <w:r w:rsidR="003148C9">
        <w:rPr>
          <w:lang w:eastAsia="en-US"/>
        </w:rPr>
        <w:t>je l</w:t>
      </w:r>
      <w:r>
        <w:rPr>
          <w:lang w:eastAsia="en-US"/>
        </w:rPr>
        <w:t>’</w:t>
      </w:r>
      <w:r w:rsidR="003148C9">
        <w:rPr>
          <w:lang w:eastAsia="en-US"/>
        </w:rPr>
        <w:t>aimerai toujours</w:t>
      </w:r>
      <w:r>
        <w:rPr>
          <w:lang w:eastAsia="en-US"/>
        </w:rPr>
        <w:t xml:space="preserve">… </w:t>
      </w:r>
      <w:r w:rsidR="003148C9">
        <w:rPr>
          <w:lang w:eastAsia="en-US"/>
        </w:rPr>
        <w:t>bien que je ne pense pas être jamais sa femme</w:t>
      </w:r>
      <w:r>
        <w:rPr>
          <w:lang w:eastAsia="en-US"/>
        </w:rPr>
        <w:t xml:space="preserve">… </w:t>
      </w:r>
      <w:r w:rsidR="003148C9">
        <w:rPr>
          <w:lang w:eastAsia="en-US"/>
        </w:rPr>
        <w:t xml:space="preserve">Pour défendre ta mère contre </w:t>
      </w:r>
      <w:r>
        <w:rPr>
          <w:lang w:eastAsia="en-US"/>
        </w:rPr>
        <w:t>M. </w:t>
      </w:r>
      <w:r w:rsidR="003148C9">
        <w:rPr>
          <w:lang w:eastAsia="en-US"/>
        </w:rPr>
        <w:t xml:space="preserve">André </w:t>
      </w:r>
      <w:proofErr w:type="spellStart"/>
      <w:r w:rsidR="003148C9">
        <w:rPr>
          <w:lang w:eastAsia="en-US"/>
        </w:rPr>
        <w:t>Lointier</w:t>
      </w:r>
      <w:proofErr w:type="spellEnd"/>
      <w:r>
        <w:rPr>
          <w:lang w:eastAsia="en-US"/>
        </w:rPr>
        <w:t xml:space="preserve">, </w:t>
      </w:r>
      <w:r w:rsidR="003148C9">
        <w:rPr>
          <w:lang w:eastAsia="en-US"/>
        </w:rPr>
        <w:t>ce n</w:t>
      </w:r>
      <w:r>
        <w:rPr>
          <w:lang w:eastAsia="en-US"/>
        </w:rPr>
        <w:t>’</w:t>
      </w:r>
      <w:r w:rsidR="003148C9">
        <w:rPr>
          <w:lang w:eastAsia="en-US"/>
        </w:rPr>
        <w:t>est pas un Gabriel qu</w:t>
      </w:r>
      <w:r>
        <w:rPr>
          <w:lang w:eastAsia="en-US"/>
        </w:rPr>
        <w:t>’</w:t>
      </w:r>
      <w:r w:rsidR="003148C9">
        <w:rPr>
          <w:lang w:eastAsia="en-US"/>
        </w:rPr>
        <w:t>il nous faut</w:t>
      </w:r>
      <w:r>
        <w:rPr>
          <w:lang w:eastAsia="en-US"/>
        </w:rPr>
        <w:t>…</w:t>
      </w:r>
    </w:p>
    <w:p w14:paraId="771EBC40" w14:textId="77777777" w:rsidR="0046142F" w:rsidRDefault="0046142F" w:rsidP="0046142F">
      <w:pPr>
        <w:rPr>
          <w:lang w:eastAsia="en-US"/>
        </w:rPr>
      </w:pPr>
      <w:r>
        <w:rPr>
          <w:lang w:eastAsia="en-US"/>
        </w:rPr>
        <w:t>— </w:t>
      </w:r>
      <w:r w:rsidR="003148C9">
        <w:rPr>
          <w:lang w:eastAsia="en-US"/>
        </w:rPr>
        <w:t>Mais tu me fais trembler</w:t>
      </w:r>
      <w:r>
        <w:rPr>
          <w:lang w:eastAsia="en-US"/>
        </w:rPr>
        <w:t xml:space="preserve">, </w:t>
      </w:r>
      <w:r w:rsidR="003148C9">
        <w:rPr>
          <w:lang w:eastAsia="en-US"/>
        </w:rPr>
        <w:t>à la fin</w:t>
      </w:r>
      <w:r>
        <w:rPr>
          <w:lang w:eastAsia="en-US"/>
        </w:rPr>
        <w:t xml:space="preserve"> ! </w:t>
      </w:r>
      <w:r w:rsidR="003148C9">
        <w:rPr>
          <w:lang w:eastAsia="en-US"/>
        </w:rPr>
        <w:t>s</w:t>
      </w:r>
      <w:r>
        <w:rPr>
          <w:lang w:eastAsia="en-US"/>
        </w:rPr>
        <w:t>’</w:t>
      </w:r>
      <w:r w:rsidR="003148C9">
        <w:rPr>
          <w:lang w:eastAsia="en-US"/>
        </w:rPr>
        <w:t>écria Lucienne</w:t>
      </w:r>
      <w:r>
        <w:rPr>
          <w:lang w:eastAsia="en-US"/>
        </w:rPr>
        <w:t>.</w:t>
      </w:r>
    </w:p>
    <w:p w14:paraId="47AAD679" w14:textId="1039513E" w:rsidR="0046142F" w:rsidRDefault="0046142F" w:rsidP="0046142F">
      <w:pPr>
        <w:rPr>
          <w:lang w:eastAsia="en-US"/>
        </w:rPr>
      </w:pPr>
      <w:r>
        <w:rPr>
          <w:lang w:eastAsia="en-US"/>
        </w:rPr>
        <w:lastRenderedPageBreak/>
        <w:t>— </w:t>
      </w:r>
      <w:r w:rsidR="003148C9">
        <w:rPr>
          <w:lang w:eastAsia="en-US"/>
        </w:rPr>
        <w:t>Un enfant</w:t>
      </w:r>
      <w:r>
        <w:rPr>
          <w:lang w:eastAsia="en-US"/>
        </w:rPr>
        <w:t xml:space="preserve">, </w:t>
      </w:r>
      <w:r w:rsidR="003148C9">
        <w:rPr>
          <w:lang w:eastAsia="en-US"/>
        </w:rPr>
        <w:t>poursuivait Clémence</w:t>
      </w:r>
      <w:r>
        <w:rPr>
          <w:lang w:eastAsia="en-US"/>
        </w:rPr>
        <w:t xml:space="preserve">, </w:t>
      </w:r>
      <w:r w:rsidR="006C2AE1">
        <w:rPr>
          <w:lang w:eastAsia="en-US"/>
        </w:rPr>
        <w:t>—</w:t>
      </w:r>
      <w:r>
        <w:rPr>
          <w:lang w:eastAsia="en-US"/>
        </w:rPr>
        <w:t xml:space="preserve"> </w:t>
      </w:r>
      <w:r w:rsidR="003148C9">
        <w:rPr>
          <w:lang w:eastAsia="en-US"/>
        </w:rPr>
        <w:t>qui tire à la conscription demain</w:t>
      </w:r>
      <w:r>
        <w:rPr>
          <w:lang w:eastAsia="en-US"/>
        </w:rPr>
        <w:t xml:space="preserve">… </w:t>
      </w:r>
      <w:r w:rsidR="003148C9">
        <w:rPr>
          <w:lang w:eastAsia="en-US"/>
        </w:rPr>
        <w:t>Un enfant orgueilleux et faible</w:t>
      </w:r>
      <w:r>
        <w:rPr>
          <w:lang w:eastAsia="en-US"/>
        </w:rPr>
        <w:t>.</w:t>
      </w:r>
    </w:p>
    <w:p w14:paraId="1D501E79"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il est brave</w:t>
      </w:r>
      <w:r>
        <w:rPr>
          <w:lang w:eastAsia="en-US"/>
        </w:rPr>
        <w:t xml:space="preserve">, </w:t>
      </w:r>
      <w:r w:rsidR="003148C9">
        <w:rPr>
          <w:lang w:eastAsia="en-US"/>
        </w:rPr>
        <w:t>mademoiselle</w:t>
      </w:r>
      <w:r>
        <w:rPr>
          <w:lang w:eastAsia="en-US"/>
        </w:rPr>
        <w:t> !…</w:t>
      </w:r>
    </w:p>
    <w:p w14:paraId="191E3368" w14:textId="4C61F8AB" w:rsidR="0046142F" w:rsidRDefault="0046142F" w:rsidP="0046142F">
      <w:pPr>
        <w:rPr>
          <w:lang w:eastAsia="en-US"/>
        </w:rPr>
      </w:pPr>
      <w:r>
        <w:rPr>
          <w:lang w:eastAsia="en-US"/>
        </w:rPr>
        <w:t>— </w:t>
      </w:r>
      <w:r w:rsidR="003148C9">
        <w:rPr>
          <w:lang w:eastAsia="en-US"/>
        </w:rPr>
        <w:t>Brave</w:t>
      </w:r>
      <w:r>
        <w:rPr>
          <w:lang w:eastAsia="en-US"/>
        </w:rPr>
        <w:t xml:space="preserve"> ?… </w:t>
      </w:r>
      <w:r w:rsidR="003148C9">
        <w:rPr>
          <w:lang w:eastAsia="en-US"/>
        </w:rPr>
        <w:t>oui je le crois</w:t>
      </w:r>
      <w:r>
        <w:rPr>
          <w:lang w:eastAsia="en-US"/>
        </w:rPr>
        <w:t xml:space="preserve">…, </w:t>
      </w:r>
      <w:r w:rsidR="003148C9">
        <w:rPr>
          <w:lang w:eastAsia="en-US"/>
        </w:rPr>
        <w:t xml:space="preserve">mais pour combattre </w:t>
      </w:r>
      <w:r>
        <w:rPr>
          <w:lang w:eastAsia="en-US"/>
        </w:rPr>
        <w:t>M. </w:t>
      </w:r>
      <w:r w:rsidR="003148C9">
        <w:rPr>
          <w:lang w:eastAsia="en-US"/>
        </w:rPr>
        <w:t xml:space="preserve">André </w:t>
      </w:r>
      <w:proofErr w:type="spellStart"/>
      <w:r w:rsidR="003148C9">
        <w:rPr>
          <w:lang w:eastAsia="en-US"/>
        </w:rPr>
        <w:t>Lointier</w:t>
      </w:r>
      <w:proofErr w:type="spellEnd"/>
      <w:r>
        <w:rPr>
          <w:lang w:eastAsia="en-US"/>
        </w:rPr>
        <w:t xml:space="preserve">, </w:t>
      </w:r>
      <w:r w:rsidR="003148C9">
        <w:rPr>
          <w:lang w:eastAsia="en-US"/>
        </w:rPr>
        <w:t>il faut autre chose que de la bravoure</w:t>
      </w:r>
      <w:r>
        <w:rPr>
          <w:lang w:eastAsia="en-US"/>
        </w:rPr>
        <w:t xml:space="preserve">… </w:t>
      </w:r>
      <w:r w:rsidR="003148C9">
        <w:rPr>
          <w:lang w:eastAsia="en-US"/>
        </w:rPr>
        <w:t>Écoute</w:t>
      </w:r>
      <w:r>
        <w:rPr>
          <w:lang w:eastAsia="en-US"/>
        </w:rPr>
        <w:t xml:space="preserve"> ! </w:t>
      </w:r>
      <w:r w:rsidR="003148C9">
        <w:rPr>
          <w:lang w:eastAsia="en-US"/>
        </w:rPr>
        <w:t>cet homme dont tu me parlais ce matin</w:t>
      </w:r>
      <w:r>
        <w:rPr>
          <w:lang w:eastAsia="en-US"/>
        </w:rPr>
        <w:t xml:space="preserve">… </w:t>
      </w:r>
      <w:r w:rsidR="003148C9">
        <w:rPr>
          <w:lang w:eastAsia="en-US"/>
        </w:rPr>
        <w:t>ce capitaine</w:t>
      </w:r>
      <w:r>
        <w:rPr>
          <w:lang w:eastAsia="en-US"/>
        </w:rPr>
        <w:t>…</w:t>
      </w:r>
    </w:p>
    <w:p w14:paraId="3B30E763" w14:textId="35DBAA86" w:rsidR="0046142F" w:rsidRDefault="0046142F" w:rsidP="0046142F">
      <w:pPr>
        <w:rPr>
          <w:lang w:eastAsia="en-US"/>
        </w:rPr>
      </w:pPr>
      <w:r>
        <w:rPr>
          <w:lang w:eastAsia="en-US"/>
        </w:rPr>
        <w:t>— </w:t>
      </w:r>
      <w:r w:rsidR="003148C9">
        <w:rPr>
          <w:lang w:eastAsia="en-US"/>
        </w:rPr>
        <w:t>Mazurke</w:t>
      </w:r>
      <w:r>
        <w:rPr>
          <w:lang w:eastAsia="en-US"/>
        </w:rPr>
        <w:t xml:space="preserve"> ?… </w:t>
      </w:r>
      <w:r w:rsidR="003148C9">
        <w:rPr>
          <w:lang w:eastAsia="en-US"/>
        </w:rPr>
        <w:t>prononça bien bas Lucienne dont la pâleur fit place au rouge le plus brillant</w:t>
      </w:r>
      <w:r>
        <w:rPr>
          <w:lang w:eastAsia="en-US"/>
        </w:rPr>
        <w:t xml:space="preserve">, </w:t>
      </w:r>
      <w:r w:rsidR="006C2AE1">
        <w:rPr>
          <w:lang w:eastAsia="en-US"/>
        </w:rPr>
        <w:t>—</w:t>
      </w:r>
      <w:r>
        <w:rPr>
          <w:lang w:eastAsia="en-US"/>
        </w:rPr>
        <w:t xml:space="preserve"> </w:t>
      </w:r>
      <w:r w:rsidR="003148C9">
        <w:rPr>
          <w:lang w:eastAsia="en-US"/>
        </w:rPr>
        <w:t>je crois qu</w:t>
      </w:r>
      <w:r>
        <w:rPr>
          <w:lang w:eastAsia="en-US"/>
        </w:rPr>
        <w:t>’</w:t>
      </w:r>
      <w:r w:rsidR="003148C9">
        <w:rPr>
          <w:lang w:eastAsia="en-US"/>
        </w:rPr>
        <w:t>il est à Paris</w:t>
      </w:r>
      <w:r>
        <w:rPr>
          <w:lang w:eastAsia="en-US"/>
        </w:rPr>
        <w:t>…</w:t>
      </w:r>
    </w:p>
    <w:p w14:paraId="7C4A2C55" w14:textId="77777777" w:rsidR="0046142F" w:rsidRDefault="0046142F" w:rsidP="0046142F">
      <w:pPr>
        <w:rPr>
          <w:lang w:eastAsia="en-US"/>
        </w:rPr>
      </w:pPr>
      <w:r>
        <w:rPr>
          <w:lang w:eastAsia="en-US"/>
        </w:rPr>
        <w:t>— </w:t>
      </w:r>
      <w:r w:rsidR="003148C9">
        <w:rPr>
          <w:lang w:eastAsia="en-US"/>
        </w:rPr>
        <w:t>Ta l</w:t>
      </w:r>
      <w:r>
        <w:rPr>
          <w:lang w:eastAsia="en-US"/>
        </w:rPr>
        <w:t>’</w:t>
      </w:r>
      <w:r w:rsidR="003148C9">
        <w:rPr>
          <w:lang w:eastAsia="en-US"/>
        </w:rPr>
        <w:t>as vu</w:t>
      </w:r>
      <w:r>
        <w:rPr>
          <w:lang w:eastAsia="en-US"/>
        </w:rPr>
        <w:t> ?</w:t>
      </w:r>
    </w:p>
    <w:p w14:paraId="73106249"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mais j</w:t>
      </w:r>
      <w:r>
        <w:rPr>
          <w:lang w:eastAsia="en-US"/>
        </w:rPr>
        <w:t>’</w:t>
      </w:r>
      <w:r w:rsidR="003148C9">
        <w:rPr>
          <w:lang w:eastAsia="en-US"/>
        </w:rPr>
        <w:t>ai dans ma poche une lettre</w:t>
      </w:r>
      <w:r>
        <w:rPr>
          <w:lang w:eastAsia="en-US"/>
        </w:rPr>
        <w:t>…</w:t>
      </w:r>
    </w:p>
    <w:p w14:paraId="0D7E1AB8" w14:textId="77777777" w:rsidR="0046142F" w:rsidRDefault="0046142F" w:rsidP="0046142F">
      <w:pPr>
        <w:rPr>
          <w:lang w:eastAsia="en-US"/>
        </w:rPr>
      </w:pPr>
      <w:r>
        <w:rPr>
          <w:lang w:eastAsia="en-US"/>
        </w:rPr>
        <w:t>— </w:t>
      </w:r>
      <w:r w:rsidR="003148C9">
        <w:rPr>
          <w:lang w:eastAsia="en-US"/>
        </w:rPr>
        <w:t>Il t</w:t>
      </w:r>
      <w:r>
        <w:rPr>
          <w:lang w:eastAsia="en-US"/>
        </w:rPr>
        <w:t>’</w:t>
      </w:r>
      <w:r w:rsidR="003148C9">
        <w:rPr>
          <w:lang w:eastAsia="en-US"/>
        </w:rPr>
        <w:t>écrit</w:t>
      </w:r>
      <w:r>
        <w:rPr>
          <w:lang w:eastAsia="en-US"/>
        </w:rPr>
        <w:t xml:space="preserve"> ?… </w:t>
      </w:r>
      <w:r w:rsidR="003148C9">
        <w:rPr>
          <w:lang w:eastAsia="en-US"/>
        </w:rPr>
        <w:t>interrompit Clémence étonnée</w:t>
      </w:r>
      <w:r>
        <w:rPr>
          <w:lang w:eastAsia="en-US"/>
        </w:rPr>
        <w:t>.</w:t>
      </w:r>
    </w:p>
    <w:p w14:paraId="0D18F385" w14:textId="77777777" w:rsidR="0046142F" w:rsidRDefault="0046142F" w:rsidP="0046142F">
      <w:pPr>
        <w:rPr>
          <w:lang w:eastAsia="en-US"/>
        </w:rPr>
      </w:pPr>
      <w:r>
        <w:rPr>
          <w:lang w:eastAsia="en-US"/>
        </w:rPr>
        <w:t>— </w:t>
      </w:r>
      <w:r w:rsidR="003148C9">
        <w:rPr>
          <w:lang w:eastAsia="en-US"/>
        </w:rPr>
        <w:t>Pas à moi</w:t>
      </w:r>
      <w:r>
        <w:rPr>
          <w:lang w:eastAsia="en-US"/>
        </w:rPr>
        <w:t xml:space="preserve">… </w:t>
      </w:r>
      <w:r w:rsidR="003148C9">
        <w:rPr>
          <w:lang w:eastAsia="en-US"/>
        </w:rPr>
        <w:t>à mon frère</w:t>
      </w:r>
      <w:r>
        <w:rPr>
          <w:lang w:eastAsia="en-US"/>
        </w:rPr>
        <w:t xml:space="preserve">… </w:t>
      </w:r>
      <w:r w:rsidR="003148C9">
        <w:rPr>
          <w:lang w:eastAsia="en-US"/>
        </w:rPr>
        <w:t>J</w:t>
      </w:r>
      <w:r>
        <w:rPr>
          <w:lang w:eastAsia="en-US"/>
        </w:rPr>
        <w:t>’</w:t>
      </w:r>
      <w:r w:rsidR="003148C9">
        <w:rPr>
          <w:lang w:eastAsia="en-US"/>
        </w:rPr>
        <w:t>ai seulement reconnu son écriture sur l</w:t>
      </w:r>
      <w:r>
        <w:rPr>
          <w:lang w:eastAsia="en-US"/>
        </w:rPr>
        <w:t>’</w:t>
      </w:r>
      <w:r w:rsidR="003148C9">
        <w:rPr>
          <w:lang w:eastAsia="en-US"/>
        </w:rPr>
        <w:t>adresse</w:t>
      </w:r>
      <w:r>
        <w:rPr>
          <w:lang w:eastAsia="en-US"/>
        </w:rPr>
        <w:t xml:space="preserve">… </w:t>
      </w:r>
      <w:r w:rsidR="003148C9">
        <w:rPr>
          <w:lang w:eastAsia="en-US"/>
        </w:rPr>
        <w:t>et la lettre est timbrée de Paris</w:t>
      </w:r>
      <w:r>
        <w:rPr>
          <w:lang w:eastAsia="en-US"/>
        </w:rPr>
        <w:t>.</w:t>
      </w:r>
    </w:p>
    <w:p w14:paraId="51874749" w14:textId="77777777" w:rsidR="0046142F" w:rsidRDefault="0046142F" w:rsidP="0046142F">
      <w:pPr>
        <w:rPr>
          <w:lang w:eastAsia="en-US"/>
        </w:rPr>
      </w:pPr>
      <w:r>
        <w:rPr>
          <w:lang w:eastAsia="en-US"/>
        </w:rPr>
        <w:t>— </w:t>
      </w:r>
      <w:r w:rsidR="003148C9">
        <w:rPr>
          <w:lang w:eastAsia="en-US"/>
        </w:rPr>
        <w:t>Eh bien</w:t>
      </w:r>
      <w:r>
        <w:rPr>
          <w:lang w:eastAsia="en-US"/>
        </w:rPr>
        <w:t xml:space="preserve">, </w:t>
      </w:r>
      <w:r w:rsidR="003148C9">
        <w:rPr>
          <w:lang w:eastAsia="en-US"/>
        </w:rPr>
        <w:t>Lucienne</w:t>
      </w:r>
      <w:r>
        <w:rPr>
          <w:lang w:eastAsia="en-US"/>
        </w:rPr>
        <w:t xml:space="preserve">, </w:t>
      </w:r>
      <w:r w:rsidR="003148C9">
        <w:rPr>
          <w:lang w:eastAsia="en-US"/>
        </w:rPr>
        <w:t>s</w:t>
      </w:r>
      <w:r>
        <w:rPr>
          <w:lang w:eastAsia="en-US"/>
        </w:rPr>
        <w:t>’</w:t>
      </w:r>
      <w:r w:rsidR="003148C9">
        <w:rPr>
          <w:lang w:eastAsia="en-US"/>
        </w:rPr>
        <w:t>il t</w:t>
      </w:r>
      <w:r>
        <w:rPr>
          <w:lang w:eastAsia="en-US"/>
        </w:rPr>
        <w:t>’</w:t>
      </w:r>
      <w:r w:rsidR="003148C9">
        <w:rPr>
          <w:lang w:eastAsia="en-US"/>
        </w:rPr>
        <w:t>aime</w:t>
      </w:r>
      <w:r>
        <w:rPr>
          <w:lang w:eastAsia="en-US"/>
        </w:rPr>
        <w:t xml:space="preserve">, </w:t>
      </w:r>
      <w:r w:rsidR="003148C9">
        <w:rPr>
          <w:lang w:eastAsia="en-US"/>
        </w:rPr>
        <w:t>celui-là</w:t>
      </w:r>
      <w:r>
        <w:rPr>
          <w:lang w:eastAsia="en-US"/>
        </w:rPr>
        <w:t xml:space="preserve">, </w:t>
      </w:r>
      <w:r w:rsidR="003148C9">
        <w:rPr>
          <w:lang w:eastAsia="en-US"/>
        </w:rPr>
        <w:t>tant mieux qu</w:t>
      </w:r>
      <w:r>
        <w:rPr>
          <w:lang w:eastAsia="en-US"/>
        </w:rPr>
        <w:t>’</w:t>
      </w:r>
      <w:r w:rsidR="003148C9">
        <w:rPr>
          <w:lang w:eastAsia="en-US"/>
        </w:rPr>
        <w:t>il soit près de nous</w:t>
      </w:r>
      <w:r>
        <w:rPr>
          <w:lang w:eastAsia="en-US"/>
        </w:rPr>
        <w:t xml:space="preserve">. </w:t>
      </w:r>
      <w:r w:rsidR="003148C9">
        <w:rPr>
          <w:lang w:eastAsia="en-US"/>
        </w:rPr>
        <w:t>Il faut le voir</w:t>
      </w:r>
      <w:r>
        <w:rPr>
          <w:lang w:eastAsia="en-US"/>
        </w:rPr>
        <w:t>.</w:t>
      </w:r>
    </w:p>
    <w:p w14:paraId="56205ECF" w14:textId="77777777" w:rsidR="0046142F" w:rsidRDefault="0046142F" w:rsidP="0046142F">
      <w:pPr>
        <w:rPr>
          <w:lang w:eastAsia="en-US"/>
        </w:rPr>
      </w:pPr>
      <w:r>
        <w:rPr>
          <w:lang w:eastAsia="en-US"/>
        </w:rPr>
        <w:t>— </w:t>
      </w:r>
      <w:r w:rsidR="003148C9">
        <w:rPr>
          <w:lang w:eastAsia="en-US"/>
        </w:rPr>
        <w:t>Le voir</w:t>
      </w:r>
      <w:r>
        <w:rPr>
          <w:lang w:eastAsia="en-US"/>
        </w:rPr>
        <w:t xml:space="preserve">, </w:t>
      </w:r>
      <w:r w:rsidR="003148C9">
        <w:rPr>
          <w:lang w:eastAsia="en-US"/>
        </w:rPr>
        <w:t>moi</w:t>
      </w:r>
      <w:r>
        <w:rPr>
          <w:lang w:eastAsia="en-US"/>
        </w:rPr>
        <w:t xml:space="preserve"> ! </w:t>
      </w:r>
      <w:r w:rsidR="003148C9">
        <w:rPr>
          <w:lang w:eastAsia="en-US"/>
        </w:rPr>
        <w:t>s</w:t>
      </w:r>
      <w:r>
        <w:rPr>
          <w:lang w:eastAsia="en-US"/>
        </w:rPr>
        <w:t>’</w:t>
      </w:r>
      <w:r w:rsidR="003148C9">
        <w:rPr>
          <w:lang w:eastAsia="en-US"/>
        </w:rPr>
        <w:t>écria mademoiselle de Marans</w:t>
      </w:r>
      <w:r>
        <w:rPr>
          <w:lang w:eastAsia="en-US"/>
        </w:rPr>
        <w:t xml:space="preserve"> ; </w:t>
      </w:r>
      <w:r w:rsidR="003148C9">
        <w:rPr>
          <w:lang w:eastAsia="en-US"/>
        </w:rPr>
        <w:t>mais tu ne te souviens donc plus de ce que je t</w:t>
      </w:r>
      <w:r>
        <w:rPr>
          <w:lang w:eastAsia="en-US"/>
        </w:rPr>
        <w:t>’</w:t>
      </w:r>
      <w:r w:rsidR="003148C9">
        <w:rPr>
          <w:lang w:eastAsia="en-US"/>
        </w:rPr>
        <w:t>ai dit</w:t>
      </w:r>
      <w:r>
        <w:rPr>
          <w:lang w:eastAsia="en-US"/>
        </w:rPr>
        <w:t xml:space="preserve"> !… </w:t>
      </w:r>
      <w:r w:rsidR="003148C9">
        <w:rPr>
          <w:lang w:eastAsia="en-US"/>
        </w:rPr>
        <w:t>Je ne le connais pas</w:t>
      </w:r>
      <w:r>
        <w:rPr>
          <w:lang w:eastAsia="en-US"/>
        </w:rPr>
        <w:t xml:space="preserve">… </w:t>
      </w:r>
      <w:r w:rsidR="003148C9">
        <w:rPr>
          <w:lang w:eastAsia="en-US"/>
        </w:rPr>
        <w:t>Deux contredanses</w:t>
      </w:r>
      <w:r>
        <w:rPr>
          <w:lang w:eastAsia="en-US"/>
        </w:rPr>
        <w:t xml:space="preserve">, </w:t>
      </w:r>
      <w:r w:rsidR="003148C9">
        <w:rPr>
          <w:lang w:eastAsia="en-US"/>
        </w:rPr>
        <w:t>un sourire échangé de loin</w:t>
      </w:r>
      <w:r>
        <w:rPr>
          <w:lang w:eastAsia="en-US"/>
        </w:rPr>
        <w:t xml:space="preserve">… </w:t>
      </w:r>
      <w:r w:rsidR="003148C9">
        <w:rPr>
          <w:lang w:eastAsia="en-US"/>
        </w:rPr>
        <w:t>Mon Dieu</w:t>
      </w:r>
      <w:r>
        <w:rPr>
          <w:lang w:eastAsia="en-US"/>
        </w:rPr>
        <w:t xml:space="preserve"> ! </w:t>
      </w:r>
      <w:r w:rsidR="003148C9">
        <w:rPr>
          <w:lang w:eastAsia="en-US"/>
        </w:rPr>
        <w:t>il fallait cela pour me bien prouver que je suis une pauvre folle</w:t>
      </w:r>
      <w:r>
        <w:rPr>
          <w:lang w:eastAsia="en-US"/>
        </w:rPr>
        <w:t> !…</w:t>
      </w:r>
    </w:p>
    <w:p w14:paraId="254F7224" w14:textId="77777777" w:rsidR="0046142F" w:rsidRDefault="0046142F" w:rsidP="0046142F">
      <w:pPr>
        <w:rPr>
          <w:lang w:eastAsia="en-US"/>
        </w:rPr>
      </w:pPr>
      <w:r>
        <w:rPr>
          <w:lang w:eastAsia="en-US"/>
        </w:rPr>
        <w:t>— </w:t>
      </w:r>
      <w:r w:rsidR="003148C9">
        <w:rPr>
          <w:lang w:eastAsia="en-US"/>
        </w:rPr>
        <w:t>Car tu penses à lui</w:t>
      </w:r>
      <w:r>
        <w:rPr>
          <w:lang w:eastAsia="en-US"/>
        </w:rPr>
        <w:t xml:space="preserve">, </w:t>
      </w:r>
      <w:r w:rsidR="003148C9">
        <w:rPr>
          <w:lang w:eastAsia="en-US"/>
        </w:rPr>
        <w:t>n</w:t>
      </w:r>
      <w:r>
        <w:rPr>
          <w:lang w:eastAsia="en-US"/>
        </w:rPr>
        <w:t>’</w:t>
      </w:r>
      <w:r w:rsidR="003148C9">
        <w:rPr>
          <w:lang w:eastAsia="en-US"/>
        </w:rPr>
        <w:t>est-ce pas</w:t>
      </w:r>
      <w:r>
        <w:rPr>
          <w:lang w:eastAsia="en-US"/>
        </w:rPr>
        <w:t xml:space="preserve"> ? </w:t>
      </w:r>
      <w:r w:rsidR="003148C9">
        <w:rPr>
          <w:lang w:eastAsia="en-US"/>
        </w:rPr>
        <w:t>dit Clémence</w:t>
      </w:r>
      <w:r>
        <w:rPr>
          <w:lang w:eastAsia="en-US"/>
        </w:rPr>
        <w:t xml:space="preserve">, </w:t>
      </w:r>
      <w:r w:rsidR="003148C9">
        <w:rPr>
          <w:lang w:eastAsia="en-US"/>
        </w:rPr>
        <w:t>achevant la pensée de son amie</w:t>
      </w:r>
      <w:r>
        <w:rPr>
          <w:lang w:eastAsia="en-US"/>
        </w:rPr>
        <w:t xml:space="preserve"> ; </w:t>
      </w:r>
      <w:r w:rsidR="003148C9">
        <w:rPr>
          <w:lang w:eastAsia="en-US"/>
        </w:rPr>
        <w:t>il faut le voir</w:t>
      </w:r>
      <w:r>
        <w:rPr>
          <w:lang w:eastAsia="en-US"/>
        </w:rPr>
        <w:t xml:space="preserve">, </w:t>
      </w:r>
      <w:r w:rsidR="003148C9">
        <w:rPr>
          <w:lang w:eastAsia="en-US"/>
        </w:rPr>
        <w:t>te dis-je</w:t>
      </w:r>
      <w:r>
        <w:rPr>
          <w:lang w:eastAsia="en-US"/>
        </w:rPr>
        <w:t xml:space="preserve">, </w:t>
      </w:r>
      <w:r w:rsidR="003148C9">
        <w:rPr>
          <w:lang w:eastAsia="en-US"/>
        </w:rPr>
        <w:t>et le supplier à mains jointes de veiller sur Gabriel</w:t>
      </w:r>
      <w:r>
        <w:rPr>
          <w:lang w:eastAsia="en-US"/>
        </w:rPr>
        <w:t>…</w:t>
      </w:r>
    </w:p>
    <w:p w14:paraId="24084E25"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c</w:t>
      </w:r>
      <w:r>
        <w:rPr>
          <w:lang w:eastAsia="en-US"/>
        </w:rPr>
        <w:t>’</w:t>
      </w:r>
      <w:r w:rsidR="003148C9">
        <w:rPr>
          <w:lang w:eastAsia="en-US"/>
        </w:rPr>
        <w:t>est donc Gabriel qui est menacé</w:t>
      </w:r>
      <w:r>
        <w:rPr>
          <w:lang w:eastAsia="en-US"/>
        </w:rPr>
        <w:t> ?</w:t>
      </w:r>
    </w:p>
    <w:p w14:paraId="450B8270" w14:textId="77777777" w:rsidR="0046142F" w:rsidRDefault="0046142F" w:rsidP="0046142F">
      <w:pPr>
        <w:rPr>
          <w:lang w:eastAsia="en-US"/>
        </w:rPr>
      </w:pPr>
      <w:r>
        <w:rPr>
          <w:lang w:eastAsia="en-US"/>
        </w:rPr>
        <w:lastRenderedPageBreak/>
        <w:t>— </w:t>
      </w:r>
      <w:r w:rsidR="003148C9">
        <w:rPr>
          <w:lang w:eastAsia="en-US"/>
        </w:rPr>
        <w:t>C</w:t>
      </w:r>
      <w:r>
        <w:rPr>
          <w:lang w:eastAsia="en-US"/>
        </w:rPr>
        <w:t>’</w:t>
      </w:r>
      <w:r w:rsidR="003148C9">
        <w:rPr>
          <w:lang w:eastAsia="en-US"/>
        </w:rPr>
        <w:t>est par Gabriel qu</w:t>
      </w:r>
      <w:r>
        <w:rPr>
          <w:lang w:eastAsia="en-US"/>
        </w:rPr>
        <w:t>’</w:t>
      </w:r>
      <w:r w:rsidR="003148C9">
        <w:rPr>
          <w:lang w:eastAsia="en-US"/>
        </w:rPr>
        <w:t>ils veulent perdre ta mère</w:t>
      </w:r>
      <w:r>
        <w:rPr>
          <w:lang w:eastAsia="en-US"/>
        </w:rPr>
        <w:t>…</w:t>
      </w:r>
    </w:p>
    <w:p w14:paraId="0EFC6CD2" w14:textId="215DD56C" w:rsidR="0046142F" w:rsidRDefault="0046142F" w:rsidP="0046142F">
      <w:pPr>
        <w:rPr>
          <w:lang w:eastAsia="en-US"/>
        </w:rPr>
      </w:pPr>
      <w:r>
        <w:rPr>
          <w:lang w:eastAsia="en-US"/>
        </w:rPr>
        <w:t>— </w:t>
      </w:r>
      <w:r w:rsidR="003148C9">
        <w:rPr>
          <w:lang w:eastAsia="en-US"/>
        </w:rPr>
        <w:t>La perdre</w:t>
      </w:r>
      <w:r>
        <w:rPr>
          <w:lang w:eastAsia="en-US"/>
        </w:rPr>
        <w:t xml:space="preserve"> !… </w:t>
      </w:r>
      <w:r w:rsidR="003148C9">
        <w:rPr>
          <w:lang w:eastAsia="en-US"/>
        </w:rPr>
        <w:t>répéta Lucienne qui était redevenue blanche comme la toile de son peignoir</w:t>
      </w:r>
      <w:r>
        <w:rPr>
          <w:lang w:eastAsia="en-US"/>
        </w:rPr>
        <w:t xml:space="preserve">. </w:t>
      </w:r>
      <w:r w:rsidR="006C2AE1">
        <w:rPr>
          <w:lang w:eastAsia="en-US"/>
        </w:rPr>
        <w:t>—</w:t>
      </w:r>
      <w:r>
        <w:rPr>
          <w:lang w:eastAsia="en-US"/>
        </w:rPr>
        <w:t xml:space="preserve"> </w:t>
      </w:r>
      <w:r w:rsidR="003148C9">
        <w:rPr>
          <w:lang w:eastAsia="en-US"/>
        </w:rPr>
        <w:t>Perdre ma mère</w:t>
      </w:r>
      <w:r>
        <w:rPr>
          <w:lang w:eastAsia="en-US"/>
        </w:rPr>
        <w:t> !…</w:t>
      </w:r>
    </w:p>
    <w:p w14:paraId="3D1FD4E4" w14:textId="77777777" w:rsidR="0046142F" w:rsidRDefault="0046142F" w:rsidP="0046142F">
      <w:pPr>
        <w:rPr>
          <w:lang w:eastAsia="en-US"/>
        </w:rPr>
      </w:pPr>
      <w:r>
        <w:rPr>
          <w:lang w:eastAsia="en-US"/>
        </w:rPr>
        <w:t>— </w:t>
      </w:r>
      <w:r w:rsidR="003148C9">
        <w:rPr>
          <w:lang w:eastAsia="en-US"/>
        </w:rPr>
        <w:t>La perdre</w:t>
      </w:r>
      <w:r>
        <w:rPr>
          <w:lang w:eastAsia="en-US"/>
        </w:rPr>
        <w:t xml:space="preserve">, </w:t>
      </w:r>
      <w:r w:rsidR="003148C9">
        <w:rPr>
          <w:lang w:eastAsia="en-US"/>
        </w:rPr>
        <w:t>oui</w:t>
      </w:r>
      <w:r>
        <w:rPr>
          <w:lang w:eastAsia="en-US"/>
        </w:rPr>
        <w:t xml:space="preserve">… </w:t>
      </w:r>
      <w:r w:rsidR="003148C9">
        <w:rPr>
          <w:lang w:eastAsia="en-US"/>
        </w:rPr>
        <w:t>la tuer comme on tue dans le monde</w:t>
      </w:r>
      <w:r>
        <w:rPr>
          <w:lang w:eastAsia="en-US"/>
        </w:rPr>
        <w:t xml:space="preserve">… </w:t>
      </w:r>
      <w:r w:rsidR="003148C9">
        <w:rPr>
          <w:lang w:eastAsia="en-US"/>
        </w:rPr>
        <w:t>Sais-je</w:t>
      </w:r>
      <w:r>
        <w:rPr>
          <w:lang w:eastAsia="en-US"/>
        </w:rPr>
        <w:t xml:space="preserve">, </w:t>
      </w:r>
      <w:r w:rsidR="003148C9">
        <w:rPr>
          <w:lang w:eastAsia="en-US"/>
        </w:rPr>
        <w:t>moi</w:t>
      </w:r>
      <w:r>
        <w:rPr>
          <w:lang w:eastAsia="en-US"/>
        </w:rPr>
        <w:t xml:space="preserve"> ?… </w:t>
      </w:r>
      <w:r w:rsidR="003148C9">
        <w:rPr>
          <w:lang w:eastAsia="en-US"/>
        </w:rPr>
        <w:t>Il y a une trame ourdie</w:t>
      </w:r>
      <w:r>
        <w:rPr>
          <w:lang w:eastAsia="en-US"/>
        </w:rPr>
        <w:t xml:space="preserve"> :… </w:t>
      </w:r>
      <w:r w:rsidR="003148C9">
        <w:rPr>
          <w:lang w:eastAsia="en-US"/>
        </w:rPr>
        <w:t>et la trame repose sur un secret que tu connais peut-être</w:t>
      </w:r>
      <w:r>
        <w:rPr>
          <w:lang w:eastAsia="en-US"/>
        </w:rPr>
        <w:t xml:space="preserve">… </w:t>
      </w:r>
      <w:r w:rsidR="003148C9">
        <w:rPr>
          <w:lang w:eastAsia="en-US"/>
        </w:rPr>
        <w:t>Est-il vrai que ta mère</w:t>
      </w:r>
      <w:r>
        <w:rPr>
          <w:lang w:eastAsia="en-US"/>
        </w:rPr>
        <w:t xml:space="preserve">, </w:t>
      </w:r>
      <w:r w:rsidR="003148C9">
        <w:rPr>
          <w:lang w:eastAsia="en-US"/>
        </w:rPr>
        <w:t>trois fois par semaine</w:t>
      </w:r>
      <w:r>
        <w:rPr>
          <w:lang w:eastAsia="en-US"/>
        </w:rPr>
        <w:t> ?…</w:t>
      </w:r>
    </w:p>
    <w:p w14:paraId="20684D61" w14:textId="23F119D7" w:rsidR="0046142F" w:rsidRDefault="0046142F" w:rsidP="0046142F">
      <w:pPr>
        <w:rPr>
          <w:lang w:eastAsia="en-US"/>
        </w:rPr>
      </w:pPr>
      <w:r>
        <w:rPr>
          <w:lang w:eastAsia="en-US"/>
        </w:rPr>
        <w:t>— </w:t>
      </w:r>
      <w:r w:rsidR="003148C9">
        <w:rPr>
          <w:lang w:eastAsia="en-US"/>
        </w:rPr>
        <w:t>Non</w:t>
      </w:r>
      <w:r>
        <w:rPr>
          <w:lang w:eastAsia="en-US"/>
        </w:rPr>
        <w:t xml:space="preserve"> ! </w:t>
      </w:r>
      <w:r w:rsidR="003148C9">
        <w:rPr>
          <w:lang w:eastAsia="en-US"/>
        </w:rPr>
        <w:t>non</w:t>
      </w:r>
      <w:r>
        <w:rPr>
          <w:lang w:eastAsia="en-US"/>
        </w:rPr>
        <w:t xml:space="preserve"> ! </w:t>
      </w:r>
      <w:r w:rsidR="003148C9">
        <w:rPr>
          <w:lang w:eastAsia="en-US"/>
        </w:rPr>
        <w:t>non</w:t>
      </w:r>
      <w:r>
        <w:rPr>
          <w:lang w:eastAsia="en-US"/>
        </w:rPr>
        <w:t xml:space="preserve"> ! </w:t>
      </w:r>
      <w:r w:rsidR="003148C9">
        <w:rPr>
          <w:lang w:eastAsia="en-US"/>
        </w:rPr>
        <w:t>s</w:t>
      </w:r>
      <w:r>
        <w:rPr>
          <w:lang w:eastAsia="en-US"/>
        </w:rPr>
        <w:t>’</w:t>
      </w:r>
      <w:r w:rsidR="003148C9">
        <w:rPr>
          <w:lang w:eastAsia="en-US"/>
        </w:rPr>
        <w:t>écria Lucienne avec agitation</w:t>
      </w:r>
      <w:r>
        <w:rPr>
          <w:lang w:eastAsia="en-US"/>
        </w:rPr>
        <w:t xml:space="preserve"> ; </w:t>
      </w:r>
      <w:r w:rsidR="006C2AE1">
        <w:rPr>
          <w:lang w:eastAsia="en-US"/>
        </w:rPr>
        <w:t>—</w:t>
      </w:r>
      <w:r>
        <w:rPr>
          <w:lang w:eastAsia="en-US"/>
        </w:rPr>
        <w:t xml:space="preserve"> </w:t>
      </w:r>
      <w:r w:rsidR="003148C9">
        <w:rPr>
          <w:lang w:eastAsia="en-US"/>
        </w:rPr>
        <w:t>c</w:t>
      </w:r>
      <w:r>
        <w:rPr>
          <w:lang w:eastAsia="en-US"/>
        </w:rPr>
        <w:t>’</w:t>
      </w:r>
      <w:r w:rsidR="003148C9">
        <w:rPr>
          <w:lang w:eastAsia="en-US"/>
        </w:rPr>
        <w:t>est une calomnie</w:t>
      </w:r>
      <w:r>
        <w:rPr>
          <w:lang w:eastAsia="en-US"/>
        </w:rPr>
        <w:t xml:space="preserve">, </w:t>
      </w:r>
      <w:r w:rsidR="003148C9">
        <w:rPr>
          <w:lang w:eastAsia="en-US"/>
        </w:rPr>
        <w:t>cela</w:t>
      </w:r>
      <w:r>
        <w:rPr>
          <w:lang w:eastAsia="en-US"/>
        </w:rPr>
        <w:t> !…</w:t>
      </w:r>
    </w:p>
    <w:p w14:paraId="68951267" w14:textId="77777777" w:rsidR="0046142F" w:rsidRDefault="0046142F" w:rsidP="0046142F">
      <w:pPr>
        <w:rPr>
          <w:lang w:eastAsia="en-US"/>
        </w:rPr>
      </w:pPr>
      <w:r>
        <w:rPr>
          <w:lang w:eastAsia="en-US"/>
        </w:rPr>
        <w:t>— </w:t>
      </w:r>
      <w:r w:rsidR="003148C9">
        <w:rPr>
          <w:lang w:eastAsia="en-US"/>
        </w:rPr>
        <w:t>Mais je ne t</w:t>
      </w:r>
      <w:r>
        <w:rPr>
          <w:lang w:eastAsia="en-US"/>
        </w:rPr>
        <w:t>’</w:t>
      </w:r>
      <w:r w:rsidR="003148C9">
        <w:rPr>
          <w:lang w:eastAsia="en-US"/>
        </w:rPr>
        <w:t>ai rien dit encore</w:t>
      </w:r>
      <w:r>
        <w:rPr>
          <w:lang w:eastAsia="en-US"/>
        </w:rPr>
        <w:t xml:space="preserve"> !… </w:t>
      </w:r>
      <w:r w:rsidR="003148C9">
        <w:rPr>
          <w:lang w:eastAsia="en-US"/>
        </w:rPr>
        <w:t>murmura Clémence dont le regard perçant couvrait</w:t>
      </w:r>
      <w:r>
        <w:rPr>
          <w:lang w:eastAsia="en-US"/>
        </w:rPr>
        <w:t xml:space="preserve">, </w:t>
      </w:r>
      <w:r w:rsidR="003148C9">
        <w:rPr>
          <w:lang w:eastAsia="en-US"/>
        </w:rPr>
        <w:t>malgré les ténèbres</w:t>
      </w:r>
      <w:r>
        <w:rPr>
          <w:lang w:eastAsia="en-US"/>
        </w:rPr>
        <w:t xml:space="preserve">, </w:t>
      </w:r>
      <w:r w:rsidR="003148C9">
        <w:rPr>
          <w:lang w:eastAsia="en-US"/>
        </w:rPr>
        <w:t>le visage de son amie</w:t>
      </w:r>
      <w:r>
        <w:rPr>
          <w:lang w:eastAsia="en-US"/>
        </w:rPr>
        <w:t>.</w:t>
      </w:r>
    </w:p>
    <w:p w14:paraId="453FA655" w14:textId="77777777" w:rsidR="0046142F" w:rsidRDefault="003148C9" w:rsidP="0046142F">
      <w:pPr>
        <w:rPr>
          <w:lang w:eastAsia="en-US"/>
        </w:rPr>
      </w:pPr>
      <w:r>
        <w:rPr>
          <w:lang w:eastAsia="en-US"/>
        </w:rPr>
        <w:t>Lucienne mit ses deux mains sur ses joues brûlantes</w:t>
      </w:r>
      <w:r w:rsidR="0046142F">
        <w:rPr>
          <w:lang w:eastAsia="en-US"/>
        </w:rPr>
        <w:t>.</w:t>
      </w:r>
    </w:p>
    <w:p w14:paraId="7581810C" w14:textId="07767F02" w:rsidR="0046142F" w:rsidRDefault="0046142F" w:rsidP="0046142F">
      <w:pPr>
        <w:rPr>
          <w:lang w:eastAsia="en-US"/>
        </w:rPr>
      </w:pPr>
      <w:r>
        <w:rPr>
          <w:lang w:eastAsia="en-US"/>
        </w:rPr>
        <w:t>— </w:t>
      </w:r>
      <w:r w:rsidR="003148C9">
        <w:rPr>
          <w:lang w:eastAsia="en-US"/>
        </w:rPr>
        <w:t>Il n</w:t>
      </w:r>
      <w:r>
        <w:rPr>
          <w:lang w:eastAsia="en-US"/>
        </w:rPr>
        <w:t>’</w:t>
      </w:r>
      <w:r w:rsidR="003148C9">
        <w:rPr>
          <w:lang w:eastAsia="en-US"/>
        </w:rPr>
        <w:t>est pas à toi</w:t>
      </w:r>
      <w:r>
        <w:rPr>
          <w:lang w:eastAsia="en-US"/>
        </w:rPr>
        <w:t xml:space="preserve">, </w:t>
      </w:r>
      <w:r w:rsidR="003148C9">
        <w:rPr>
          <w:lang w:eastAsia="en-US"/>
        </w:rPr>
        <w:t>ce secret</w:t>
      </w:r>
      <w:r>
        <w:rPr>
          <w:lang w:eastAsia="en-US"/>
        </w:rPr>
        <w:t xml:space="preserve">, </w:t>
      </w:r>
      <w:r w:rsidR="003148C9">
        <w:rPr>
          <w:lang w:eastAsia="en-US"/>
        </w:rPr>
        <w:t>ma pauvre Lucienne</w:t>
      </w:r>
      <w:r>
        <w:rPr>
          <w:lang w:eastAsia="en-US"/>
        </w:rPr>
        <w:t xml:space="preserve">, </w:t>
      </w:r>
      <w:r w:rsidR="003148C9">
        <w:rPr>
          <w:lang w:eastAsia="en-US"/>
        </w:rPr>
        <w:t>reprit Clémence</w:t>
      </w:r>
      <w:r>
        <w:rPr>
          <w:lang w:eastAsia="en-US"/>
        </w:rPr>
        <w:t xml:space="preserve">, </w:t>
      </w:r>
      <w:r w:rsidR="006C2AE1">
        <w:rPr>
          <w:lang w:eastAsia="en-US"/>
        </w:rPr>
        <w:t>—</w:t>
      </w:r>
      <w:r>
        <w:rPr>
          <w:lang w:eastAsia="en-US"/>
        </w:rPr>
        <w:t xml:space="preserve"> </w:t>
      </w:r>
      <w:r w:rsidR="003148C9">
        <w:rPr>
          <w:lang w:eastAsia="en-US"/>
        </w:rPr>
        <w:t>je ne te le demande plus</w:t>
      </w:r>
      <w:r>
        <w:rPr>
          <w:lang w:eastAsia="en-US"/>
        </w:rPr>
        <w:t xml:space="preserve">… </w:t>
      </w:r>
      <w:r w:rsidR="003148C9">
        <w:rPr>
          <w:lang w:eastAsia="en-US"/>
        </w:rPr>
        <w:t>Si j</w:t>
      </w:r>
      <w:r>
        <w:rPr>
          <w:lang w:eastAsia="en-US"/>
        </w:rPr>
        <w:t>’</w:t>
      </w:r>
      <w:r w:rsidR="003148C9">
        <w:rPr>
          <w:lang w:eastAsia="en-US"/>
        </w:rPr>
        <w:t>étais un homme ou si je croyais en Gabriel</w:t>
      </w:r>
      <w:r>
        <w:rPr>
          <w:lang w:eastAsia="en-US"/>
        </w:rPr>
        <w:t xml:space="preserve">… </w:t>
      </w:r>
      <w:r w:rsidR="003148C9">
        <w:rPr>
          <w:lang w:eastAsia="en-US"/>
        </w:rPr>
        <w:t>mais j</w:t>
      </w:r>
      <w:r>
        <w:rPr>
          <w:lang w:eastAsia="en-US"/>
        </w:rPr>
        <w:t>’</w:t>
      </w:r>
      <w:r w:rsidR="003148C9">
        <w:rPr>
          <w:lang w:eastAsia="en-US"/>
        </w:rPr>
        <w:t>ai beau faire</w:t>
      </w:r>
      <w:r>
        <w:rPr>
          <w:lang w:eastAsia="en-US"/>
        </w:rPr>
        <w:t xml:space="preserve">, </w:t>
      </w:r>
      <w:r w:rsidR="003148C9">
        <w:rPr>
          <w:lang w:eastAsia="en-US"/>
        </w:rPr>
        <w:t>quelque chose me dit que nous succomberons</w:t>
      </w:r>
      <w:r>
        <w:rPr>
          <w:lang w:eastAsia="en-US"/>
        </w:rPr>
        <w:t xml:space="preserve">… </w:t>
      </w:r>
      <w:r w:rsidR="003148C9">
        <w:rPr>
          <w:lang w:eastAsia="en-US"/>
        </w:rPr>
        <w:t>Il ne me reste plus qu</w:t>
      </w:r>
      <w:r>
        <w:rPr>
          <w:lang w:eastAsia="en-US"/>
        </w:rPr>
        <w:t>’</w:t>
      </w:r>
      <w:r w:rsidR="003148C9">
        <w:rPr>
          <w:lang w:eastAsia="en-US"/>
        </w:rPr>
        <w:t>à t</w:t>
      </w:r>
      <w:r>
        <w:rPr>
          <w:lang w:eastAsia="en-US"/>
        </w:rPr>
        <w:t>’</w:t>
      </w:r>
      <w:r w:rsidR="003148C9">
        <w:rPr>
          <w:lang w:eastAsia="en-US"/>
        </w:rPr>
        <w:t>apprendre ce que j</w:t>
      </w:r>
      <w:r>
        <w:rPr>
          <w:lang w:eastAsia="en-US"/>
        </w:rPr>
        <w:t>’</w:t>
      </w:r>
      <w:r w:rsidR="003148C9">
        <w:rPr>
          <w:lang w:eastAsia="en-US"/>
        </w:rPr>
        <w:t>ai entendu</w:t>
      </w:r>
      <w:r>
        <w:rPr>
          <w:lang w:eastAsia="en-US"/>
        </w:rPr>
        <w:t xml:space="preserve">… </w:t>
      </w:r>
      <w:r w:rsidR="003148C9">
        <w:rPr>
          <w:lang w:eastAsia="en-US"/>
        </w:rPr>
        <w:t>Ta mère</w:t>
      </w:r>
      <w:r>
        <w:rPr>
          <w:lang w:eastAsia="en-US"/>
        </w:rPr>
        <w:t xml:space="preserve">, </w:t>
      </w:r>
      <w:r w:rsidR="003148C9">
        <w:rPr>
          <w:lang w:eastAsia="en-US"/>
        </w:rPr>
        <w:t>à qui tu le rapporteras</w:t>
      </w:r>
      <w:r>
        <w:rPr>
          <w:lang w:eastAsia="en-US"/>
        </w:rPr>
        <w:t xml:space="preserve">, </w:t>
      </w:r>
      <w:r w:rsidR="003148C9">
        <w:rPr>
          <w:lang w:eastAsia="en-US"/>
        </w:rPr>
        <w:t>saura mieux que nous</w:t>
      </w:r>
      <w:r>
        <w:rPr>
          <w:lang w:eastAsia="en-US"/>
        </w:rPr>
        <w:t>…</w:t>
      </w:r>
    </w:p>
    <w:p w14:paraId="4028C5E3"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le seul moyen</w:t>
      </w:r>
      <w:r>
        <w:rPr>
          <w:lang w:eastAsia="en-US"/>
        </w:rPr>
        <w:t xml:space="preserve">, </w:t>
      </w:r>
      <w:r w:rsidR="003148C9">
        <w:rPr>
          <w:lang w:eastAsia="en-US"/>
        </w:rPr>
        <w:t>s</w:t>
      </w:r>
      <w:r>
        <w:rPr>
          <w:lang w:eastAsia="en-US"/>
        </w:rPr>
        <w:t>’</w:t>
      </w:r>
      <w:r w:rsidR="003148C9">
        <w:rPr>
          <w:lang w:eastAsia="en-US"/>
        </w:rPr>
        <w:t>écria Lucienne</w:t>
      </w:r>
      <w:r>
        <w:rPr>
          <w:lang w:eastAsia="en-US"/>
        </w:rPr>
        <w:t xml:space="preserve">. </w:t>
      </w:r>
      <w:r w:rsidR="003148C9">
        <w:rPr>
          <w:lang w:eastAsia="en-US"/>
        </w:rPr>
        <w:t>Parle vite</w:t>
      </w:r>
      <w:r>
        <w:rPr>
          <w:lang w:eastAsia="en-US"/>
        </w:rPr>
        <w:t>.</w:t>
      </w:r>
    </w:p>
    <w:p w14:paraId="63CBFD69" w14:textId="3E9A2DDE" w:rsidR="0046142F" w:rsidRDefault="0046142F" w:rsidP="0046142F">
      <w:pPr>
        <w:rPr>
          <w:lang w:eastAsia="en-US"/>
        </w:rPr>
      </w:pPr>
      <w:r>
        <w:rPr>
          <w:lang w:eastAsia="en-US"/>
        </w:rPr>
        <w:t>— </w:t>
      </w:r>
      <w:r w:rsidR="003148C9">
        <w:rPr>
          <w:lang w:eastAsia="en-US"/>
        </w:rPr>
        <w:t>Mon père</w:t>
      </w:r>
      <w:r>
        <w:rPr>
          <w:lang w:eastAsia="en-US"/>
        </w:rPr>
        <w:t>… M. </w:t>
      </w:r>
      <w:r w:rsidR="003148C9">
        <w:rPr>
          <w:lang w:eastAsia="en-US"/>
        </w:rPr>
        <w:t xml:space="preserve">André </w:t>
      </w:r>
      <w:proofErr w:type="spellStart"/>
      <w:r w:rsidR="003148C9">
        <w:rPr>
          <w:lang w:eastAsia="en-US"/>
        </w:rPr>
        <w:t>Lointier</w:t>
      </w:r>
      <w:proofErr w:type="spellEnd"/>
      <w:r w:rsidR="003148C9">
        <w:rPr>
          <w:lang w:eastAsia="en-US"/>
        </w:rPr>
        <w:t xml:space="preserve"> a eu deux entrevues aujourd</w:t>
      </w:r>
      <w:r>
        <w:rPr>
          <w:lang w:eastAsia="en-US"/>
        </w:rPr>
        <w:t>’</w:t>
      </w:r>
      <w:r w:rsidR="003148C9">
        <w:rPr>
          <w:lang w:eastAsia="en-US"/>
        </w:rPr>
        <w:t xml:space="preserve">hui avec un homme qui a nom </w:t>
      </w:r>
      <w:r>
        <w:rPr>
          <w:lang w:eastAsia="en-US"/>
        </w:rPr>
        <w:t>M. </w:t>
      </w:r>
      <w:r w:rsidR="003148C9">
        <w:rPr>
          <w:lang w:eastAsia="en-US"/>
        </w:rPr>
        <w:t>Baptiste</w:t>
      </w:r>
      <w:r>
        <w:rPr>
          <w:lang w:eastAsia="en-US"/>
        </w:rPr>
        <w:t xml:space="preserve">. </w:t>
      </w:r>
      <w:r w:rsidR="003148C9">
        <w:rPr>
          <w:lang w:eastAsia="en-US"/>
        </w:rPr>
        <w:t>J</w:t>
      </w:r>
      <w:r>
        <w:rPr>
          <w:lang w:eastAsia="en-US"/>
        </w:rPr>
        <w:t>’</w:t>
      </w:r>
      <w:r w:rsidR="003148C9">
        <w:rPr>
          <w:lang w:eastAsia="en-US"/>
        </w:rPr>
        <w:t>ai entendu presque entièrement la première conversation</w:t>
      </w:r>
      <w:r>
        <w:rPr>
          <w:lang w:eastAsia="en-US"/>
        </w:rPr>
        <w:t xml:space="preserve">… </w:t>
      </w:r>
      <w:r w:rsidR="003148C9">
        <w:rPr>
          <w:lang w:eastAsia="en-US"/>
        </w:rPr>
        <w:t>La seconde m</w:t>
      </w:r>
      <w:r>
        <w:rPr>
          <w:lang w:eastAsia="en-US"/>
        </w:rPr>
        <w:t>’</w:t>
      </w:r>
      <w:r w:rsidR="003148C9">
        <w:rPr>
          <w:lang w:eastAsia="en-US"/>
        </w:rPr>
        <w:t>a échappé</w:t>
      </w:r>
      <w:r>
        <w:rPr>
          <w:lang w:eastAsia="en-US"/>
        </w:rPr>
        <w:t xml:space="preserve"> : </w:t>
      </w:r>
      <w:r w:rsidR="003148C9">
        <w:rPr>
          <w:lang w:eastAsia="en-US"/>
        </w:rPr>
        <w:t>Dans la première</w:t>
      </w:r>
      <w:r>
        <w:rPr>
          <w:lang w:eastAsia="en-US"/>
        </w:rPr>
        <w:t xml:space="preserve">, </w:t>
      </w:r>
      <w:r w:rsidR="003148C9">
        <w:rPr>
          <w:lang w:eastAsia="en-US"/>
        </w:rPr>
        <w:t>il a été question de Gabriel et de ses absences nocturnes</w:t>
      </w:r>
      <w:r>
        <w:rPr>
          <w:lang w:eastAsia="en-US"/>
        </w:rPr>
        <w:t>…</w:t>
      </w:r>
    </w:p>
    <w:p w14:paraId="703CDAD0" w14:textId="77777777" w:rsidR="0046142F" w:rsidRDefault="003148C9" w:rsidP="0046142F">
      <w:pPr>
        <w:rPr>
          <w:lang w:eastAsia="en-US"/>
        </w:rPr>
      </w:pPr>
      <w:r>
        <w:rPr>
          <w:lang w:eastAsia="en-US"/>
        </w:rPr>
        <w:t>Lucienne écoutait de toute son attention</w:t>
      </w:r>
      <w:r w:rsidR="0046142F">
        <w:rPr>
          <w:lang w:eastAsia="en-US"/>
        </w:rPr>
        <w:t>.</w:t>
      </w:r>
    </w:p>
    <w:p w14:paraId="38659B93" w14:textId="77777777" w:rsidR="0046142F" w:rsidRDefault="003148C9" w:rsidP="0046142F">
      <w:pPr>
        <w:rPr>
          <w:lang w:eastAsia="en-US"/>
        </w:rPr>
      </w:pPr>
      <w:r>
        <w:rPr>
          <w:lang w:eastAsia="en-US"/>
        </w:rPr>
        <w:lastRenderedPageBreak/>
        <w:t>Mais</w:t>
      </w:r>
      <w:r w:rsidR="0046142F">
        <w:rPr>
          <w:lang w:eastAsia="en-US"/>
        </w:rPr>
        <w:t xml:space="preserve">, </w:t>
      </w:r>
      <w:r>
        <w:rPr>
          <w:lang w:eastAsia="en-US"/>
        </w:rPr>
        <w:t>en ce moment</w:t>
      </w:r>
      <w:r w:rsidR="0046142F">
        <w:rPr>
          <w:lang w:eastAsia="en-US"/>
        </w:rPr>
        <w:t xml:space="preserve">, </w:t>
      </w:r>
      <w:r>
        <w:rPr>
          <w:lang w:eastAsia="en-US"/>
        </w:rPr>
        <w:t>elle tressaillit et sembla prêter l</w:t>
      </w:r>
      <w:r w:rsidR="0046142F">
        <w:rPr>
          <w:lang w:eastAsia="en-US"/>
        </w:rPr>
        <w:t>’</w:t>
      </w:r>
      <w:r>
        <w:rPr>
          <w:lang w:eastAsia="en-US"/>
        </w:rPr>
        <w:t>oreille à un bruit lointain</w:t>
      </w:r>
      <w:r w:rsidR="0046142F">
        <w:rPr>
          <w:lang w:eastAsia="en-US"/>
        </w:rPr>
        <w:t>.</w:t>
      </w:r>
    </w:p>
    <w:p w14:paraId="14F0259A" w14:textId="77777777" w:rsidR="0046142F" w:rsidRDefault="003148C9" w:rsidP="0046142F">
      <w:pPr>
        <w:rPr>
          <w:lang w:eastAsia="en-US"/>
        </w:rPr>
      </w:pPr>
      <w:r>
        <w:rPr>
          <w:lang w:eastAsia="en-US"/>
        </w:rPr>
        <w:t>Clémence continuait</w:t>
      </w:r>
      <w:r w:rsidR="0046142F">
        <w:rPr>
          <w:lang w:eastAsia="en-US"/>
        </w:rPr>
        <w:t>.</w:t>
      </w:r>
    </w:p>
    <w:p w14:paraId="20729728" w14:textId="5FA39334" w:rsidR="0046142F" w:rsidRDefault="0046142F" w:rsidP="0046142F">
      <w:pPr>
        <w:rPr>
          <w:lang w:eastAsia="en-US"/>
        </w:rPr>
      </w:pPr>
      <w:r>
        <w:rPr>
          <w:lang w:eastAsia="en-US"/>
        </w:rPr>
        <w:t>— </w:t>
      </w:r>
      <w:r w:rsidR="003148C9">
        <w:rPr>
          <w:lang w:eastAsia="en-US"/>
        </w:rPr>
        <w:t>Pour la perdre</w:t>
      </w:r>
      <w:r>
        <w:rPr>
          <w:lang w:eastAsia="en-US"/>
        </w:rPr>
        <w:t xml:space="preserve">, </w:t>
      </w:r>
      <w:r w:rsidR="003148C9">
        <w:rPr>
          <w:lang w:eastAsia="en-US"/>
        </w:rPr>
        <w:t xml:space="preserve">disait </w:t>
      </w:r>
      <w:r>
        <w:rPr>
          <w:lang w:eastAsia="en-US"/>
        </w:rPr>
        <w:t>M. </w:t>
      </w:r>
      <w:r w:rsidR="003148C9">
        <w:rPr>
          <w:lang w:eastAsia="en-US"/>
        </w:rPr>
        <w:t>Baptiste en parlant de ta mère</w:t>
      </w:r>
      <w:r>
        <w:rPr>
          <w:lang w:eastAsia="en-US"/>
        </w:rPr>
        <w:t xml:space="preserve">, </w:t>
      </w:r>
      <w:r w:rsidR="003148C9">
        <w:rPr>
          <w:lang w:eastAsia="en-US"/>
        </w:rPr>
        <w:t>le plus sûr moyen est de savoir le but de ses mystérieuses excursions</w:t>
      </w:r>
      <w:r>
        <w:rPr>
          <w:lang w:eastAsia="en-US"/>
        </w:rPr>
        <w:t>…</w:t>
      </w:r>
    </w:p>
    <w:p w14:paraId="736F7AA1" w14:textId="77777777" w:rsidR="0046142F" w:rsidRDefault="003148C9" w:rsidP="0046142F">
      <w:pPr>
        <w:rPr>
          <w:lang w:eastAsia="en-US"/>
        </w:rPr>
      </w:pPr>
      <w:r>
        <w:rPr>
          <w:lang w:eastAsia="en-US"/>
        </w:rPr>
        <w:t>Lucienne se leva d</w:t>
      </w:r>
      <w:r w:rsidR="0046142F">
        <w:rPr>
          <w:lang w:eastAsia="en-US"/>
        </w:rPr>
        <w:t>’</w:t>
      </w:r>
      <w:r>
        <w:rPr>
          <w:lang w:eastAsia="en-US"/>
        </w:rPr>
        <w:t>un bond</w:t>
      </w:r>
      <w:r w:rsidR="0046142F">
        <w:rPr>
          <w:lang w:eastAsia="en-US"/>
        </w:rPr>
        <w:t> :</w:t>
      </w:r>
    </w:p>
    <w:p w14:paraId="6E1CB791" w14:textId="77777777" w:rsidR="0046142F" w:rsidRDefault="0046142F" w:rsidP="0046142F">
      <w:pPr>
        <w:rPr>
          <w:lang w:eastAsia="en-US"/>
        </w:rPr>
      </w:pPr>
      <w:r>
        <w:rPr>
          <w:lang w:eastAsia="en-US"/>
        </w:rPr>
        <w:t>— </w:t>
      </w:r>
      <w:r w:rsidR="003148C9">
        <w:rPr>
          <w:lang w:eastAsia="en-US"/>
        </w:rPr>
        <w:t>Demain</w:t>
      </w:r>
      <w:r>
        <w:rPr>
          <w:lang w:eastAsia="en-US"/>
        </w:rPr>
        <w:t xml:space="preserve">… </w:t>
      </w:r>
      <w:r w:rsidR="003148C9">
        <w:rPr>
          <w:lang w:eastAsia="en-US"/>
        </w:rPr>
        <w:t>demain</w:t>
      </w:r>
      <w:r>
        <w:rPr>
          <w:lang w:eastAsia="en-US"/>
        </w:rPr>
        <w:t xml:space="preserve">… </w:t>
      </w:r>
      <w:r w:rsidR="003148C9">
        <w:rPr>
          <w:lang w:eastAsia="en-US"/>
        </w:rPr>
        <w:t>murmura-t-elle comme pour expliquer sa fuite soudaine</w:t>
      </w:r>
      <w:r>
        <w:rPr>
          <w:lang w:eastAsia="en-US"/>
        </w:rPr>
        <w:t>.</w:t>
      </w:r>
    </w:p>
    <w:p w14:paraId="4EA46F58" w14:textId="77777777" w:rsidR="0046142F" w:rsidRDefault="003148C9" w:rsidP="0046142F">
      <w:pPr>
        <w:rPr>
          <w:lang w:eastAsia="en-US"/>
        </w:rPr>
      </w:pPr>
      <w:r>
        <w:rPr>
          <w:lang w:eastAsia="en-US"/>
        </w:rPr>
        <w:t>Clémence entendit</w:t>
      </w:r>
      <w:r w:rsidR="0046142F">
        <w:rPr>
          <w:lang w:eastAsia="en-US"/>
        </w:rPr>
        <w:t xml:space="preserve">, </w:t>
      </w:r>
      <w:r>
        <w:rPr>
          <w:lang w:eastAsia="en-US"/>
        </w:rPr>
        <w:t>elle aussi</w:t>
      </w:r>
      <w:r w:rsidR="0046142F">
        <w:rPr>
          <w:lang w:eastAsia="en-US"/>
        </w:rPr>
        <w:t xml:space="preserve">, </w:t>
      </w:r>
      <w:r>
        <w:rPr>
          <w:lang w:eastAsia="en-US"/>
        </w:rPr>
        <w:t>à cet instant</w:t>
      </w:r>
      <w:r w:rsidR="0046142F">
        <w:rPr>
          <w:lang w:eastAsia="en-US"/>
        </w:rPr>
        <w:t xml:space="preserve">, </w:t>
      </w:r>
      <w:r>
        <w:rPr>
          <w:lang w:eastAsia="en-US"/>
        </w:rPr>
        <w:t>la porte extérieure de la maison blanche qui se refermait</w:t>
      </w:r>
      <w:r w:rsidR="0046142F">
        <w:rPr>
          <w:lang w:eastAsia="en-US"/>
        </w:rPr>
        <w:t>.</w:t>
      </w:r>
    </w:p>
    <w:p w14:paraId="48E54D46" w14:textId="77777777" w:rsidR="0046142F" w:rsidRDefault="0046142F" w:rsidP="0046142F">
      <w:pPr>
        <w:rPr>
          <w:lang w:eastAsia="en-US"/>
        </w:rPr>
      </w:pPr>
      <w:r>
        <w:rPr>
          <w:lang w:eastAsia="en-US"/>
        </w:rPr>
        <w:t>— </w:t>
      </w:r>
      <w:r w:rsidR="003148C9">
        <w:rPr>
          <w:lang w:eastAsia="en-US"/>
        </w:rPr>
        <w:t>Reste</w:t>
      </w:r>
      <w:r>
        <w:rPr>
          <w:lang w:eastAsia="en-US"/>
        </w:rPr>
        <w:t xml:space="preserve"> ! </w:t>
      </w:r>
      <w:r w:rsidR="003148C9">
        <w:rPr>
          <w:lang w:eastAsia="en-US"/>
        </w:rPr>
        <w:t>dit-elle</w:t>
      </w:r>
      <w:r>
        <w:rPr>
          <w:lang w:eastAsia="en-US"/>
        </w:rPr>
        <w:t xml:space="preserve"> ; </w:t>
      </w:r>
      <w:r w:rsidR="003148C9">
        <w:rPr>
          <w:lang w:eastAsia="en-US"/>
        </w:rPr>
        <w:t>un mot encore</w:t>
      </w:r>
      <w:r>
        <w:rPr>
          <w:lang w:eastAsia="en-US"/>
        </w:rPr>
        <w:t xml:space="preserve">… </w:t>
      </w:r>
      <w:r w:rsidR="003148C9">
        <w:rPr>
          <w:lang w:eastAsia="en-US"/>
        </w:rPr>
        <w:t>Il faut que tu saches</w:t>
      </w:r>
      <w:r>
        <w:rPr>
          <w:lang w:eastAsia="en-US"/>
        </w:rPr>
        <w:t>…</w:t>
      </w:r>
    </w:p>
    <w:p w14:paraId="62A61581" w14:textId="77777777" w:rsidR="0046142F" w:rsidRDefault="0046142F" w:rsidP="0046142F">
      <w:pPr>
        <w:rPr>
          <w:lang w:eastAsia="en-US"/>
        </w:rPr>
      </w:pPr>
      <w:r>
        <w:rPr>
          <w:lang w:eastAsia="en-US"/>
        </w:rPr>
        <w:t>— </w:t>
      </w:r>
      <w:r w:rsidR="003148C9">
        <w:rPr>
          <w:lang w:eastAsia="en-US"/>
        </w:rPr>
        <w:t>Demain</w:t>
      </w:r>
      <w:r>
        <w:rPr>
          <w:lang w:eastAsia="en-US"/>
        </w:rPr>
        <w:t xml:space="preserve">… </w:t>
      </w:r>
      <w:r w:rsidR="003148C9">
        <w:rPr>
          <w:lang w:eastAsia="en-US"/>
        </w:rPr>
        <w:t>demain</w:t>
      </w:r>
      <w:r>
        <w:rPr>
          <w:lang w:eastAsia="en-US"/>
        </w:rPr>
        <w:t xml:space="preserve"> ! </w:t>
      </w:r>
      <w:r w:rsidR="003148C9">
        <w:rPr>
          <w:lang w:eastAsia="en-US"/>
        </w:rPr>
        <w:t>répéta Lucienne</w:t>
      </w:r>
      <w:r>
        <w:rPr>
          <w:lang w:eastAsia="en-US"/>
        </w:rPr>
        <w:t>.</w:t>
      </w:r>
    </w:p>
    <w:p w14:paraId="7B518A03" w14:textId="77777777" w:rsidR="0046142F" w:rsidRDefault="003148C9" w:rsidP="0046142F">
      <w:pPr>
        <w:rPr>
          <w:lang w:eastAsia="en-US"/>
        </w:rPr>
      </w:pPr>
      <w:r>
        <w:rPr>
          <w:lang w:eastAsia="en-US"/>
        </w:rPr>
        <w:t>Elle s</w:t>
      </w:r>
      <w:r w:rsidR="0046142F">
        <w:rPr>
          <w:lang w:eastAsia="en-US"/>
        </w:rPr>
        <w:t>’</w:t>
      </w:r>
      <w:r>
        <w:rPr>
          <w:lang w:eastAsia="en-US"/>
        </w:rPr>
        <w:t>était élancée</w:t>
      </w:r>
      <w:r w:rsidR="0046142F">
        <w:rPr>
          <w:lang w:eastAsia="en-US"/>
        </w:rPr>
        <w:t xml:space="preserve">, </w:t>
      </w:r>
      <w:r>
        <w:rPr>
          <w:lang w:eastAsia="en-US"/>
        </w:rPr>
        <w:t>et son peignoir blanc disparaissait déjà derrière les buissons des lilas</w:t>
      </w:r>
      <w:r w:rsidR="0046142F">
        <w:rPr>
          <w:lang w:eastAsia="en-US"/>
        </w:rPr>
        <w:t>.</w:t>
      </w:r>
    </w:p>
    <w:p w14:paraId="6BE5798B" w14:textId="77777777" w:rsidR="0046142F" w:rsidRDefault="003148C9" w:rsidP="0046142F">
      <w:pPr>
        <w:rPr>
          <w:lang w:eastAsia="en-US"/>
        </w:rPr>
      </w:pPr>
      <w:r>
        <w:rPr>
          <w:lang w:eastAsia="en-US"/>
        </w:rPr>
        <w:t>Clémence demeura un instant immobile à la même place</w:t>
      </w:r>
      <w:r w:rsidR="0046142F">
        <w:rPr>
          <w:lang w:eastAsia="en-US"/>
        </w:rPr>
        <w:t xml:space="preserve">. </w:t>
      </w:r>
      <w:r>
        <w:rPr>
          <w:lang w:eastAsia="en-US"/>
        </w:rPr>
        <w:t>Elle songeait</w:t>
      </w:r>
      <w:r w:rsidR="0046142F">
        <w:rPr>
          <w:lang w:eastAsia="en-US"/>
        </w:rPr>
        <w:t>.</w:t>
      </w:r>
    </w:p>
    <w:p w14:paraId="60FE0838" w14:textId="77777777" w:rsidR="0046142F" w:rsidRDefault="0046142F" w:rsidP="0046142F">
      <w:pPr>
        <w:rPr>
          <w:lang w:eastAsia="en-US"/>
        </w:rPr>
      </w:pPr>
      <w:r>
        <w:rPr>
          <w:lang w:eastAsia="en-US"/>
        </w:rPr>
        <w:t>— </w:t>
      </w:r>
      <w:r w:rsidR="003148C9">
        <w:rPr>
          <w:lang w:eastAsia="en-US"/>
        </w:rPr>
        <w:t>Pauvre enfant</w:t>
      </w:r>
      <w:r>
        <w:rPr>
          <w:lang w:eastAsia="en-US"/>
        </w:rPr>
        <w:t xml:space="preserve"> ! </w:t>
      </w:r>
      <w:r w:rsidR="003148C9">
        <w:rPr>
          <w:lang w:eastAsia="en-US"/>
        </w:rPr>
        <w:t>murmura-t-elle enfin</w:t>
      </w:r>
      <w:r>
        <w:rPr>
          <w:lang w:eastAsia="en-US"/>
        </w:rPr>
        <w:t xml:space="preserve"> ; </w:t>
      </w:r>
      <w:r w:rsidR="003148C9">
        <w:rPr>
          <w:lang w:eastAsia="en-US"/>
        </w:rPr>
        <w:t>elle a le secret de</w:t>
      </w:r>
      <w:r w:rsidR="003148C9">
        <w:rPr>
          <w:lang w:eastAsia="en-US"/>
        </w:rPr>
        <w:t xml:space="preserve"> sa</w:t>
      </w:r>
      <w:r w:rsidR="003148C9">
        <w:rPr>
          <w:lang w:eastAsia="en-US"/>
        </w:rPr>
        <w:t xml:space="preserve"> mère</w:t>
      </w:r>
      <w:r>
        <w:rPr>
          <w:lang w:eastAsia="en-US"/>
        </w:rPr>
        <w:t xml:space="preserve">, </w:t>
      </w:r>
      <w:r w:rsidR="003148C9">
        <w:rPr>
          <w:lang w:eastAsia="en-US"/>
        </w:rPr>
        <w:t>et sa mère ne le sait pas</w:t>
      </w:r>
      <w:r>
        <w:rPr>
          <w:lang w:eastAsia="en-US"/>
        </w:rPr>
        <w:t xml:space="preserve">… </w:t>
      </w:r>
      <w:r w:rsidR="003148C9">
        <w:rPr>
          <w:lang w:eastAsia="en-US"/>
        </w:rPr>
        <w:t>Elle s</w:t>
      </w:r>
      <w:r>
        <w:rPr>
          <w:lang w:eastAsia="en-US"/>
        </w:rPr>
        <w:t>’</w:t>
      </w:r>
      <w:r w:rsidR="003148C9">
        <w:rPr>
          <w:lang w:eastAsia="en-US"/>
        </w:rPr>
        <w:t>enfuit pour que sa mère la trouve couchée et ne puisse pas la craindre</w:t>
      </w:r>
      <w:r>
        <w:rPr>
          <w:lang w:eastAsia="en-US"/>
        </w:rPr>
        <w:t xml:space="preserve">… </w:t>
      </w:r>
      <w:r w:rsidR="003148C9">
        <w:rPr>
          <w:lang w:eastAsia="en-US"/>
        </w:rPr>
        <w:t>Oh</w:t>
      </w:r>
      <w:r>
        <w:rPr>
          <w:lang w:eastAsia="en-US"/>
        </w:rPr>
        <w:t xml:space="preserve"> ! </w:t>
      </w:r>
      <w:r w:rsidR="003148C9">
        <w:rPr>
          <w:lang w:eastAsia="en-US"/>
        </w:rPr>
        <w:t>aimer ainsi</w:t>
      </w:r>
      <w:r>
        <w:rPr>
          <w:lang w:eastAsia="en-US"/>
        </w:rPr>
        <w:t xml:space="preserve">, </w:t>
      </w:r>
      <w:r w:rsidR="003148C9">
        <w:rPr>
          <w:lang w:eastAsia="en-US"/>
        </w:rPr>
        <w:t>c</w:t>
      </w:r>
      <w:r>
        <w:rPr>
          <w:lang w:eastAsia="en-US"/>
        </w:rPr>
        <w:t>’</w:t>
      </w:r>
      <w:r w:rsidR="003148C9">
        <w:rPr>
          <w:lang w:eastAsia="en-US"/>
        </w:rPr>
        <w:t>est encore du bonheur</w:t>
      </w:r>
      <w:r>
        <w:rPr>
          <w:lang w:eastAsia="en-US"/>
        </w:rPr>
        <w:t> !</w:t>
      </w:r>
    </w:p>
    <w:p w14:paraId="485DDC94" w14:textId="77777777" w:rsidR="0046142F" w:rsidRDefault="003148C9" w:rsidP="0046142F">
      <w:pPr>
        <w:rPr>
          <w:lang w:eastAsia="en-US"/>
        </w:rPr>
      </w:pPr>
      <w:r>
        <w:rPr>
          <w:lang w:eastAsia="en-US"/>
        </w:rPr>
        <w:t>Sa tête charmante s</w:t>
      </w:r>
      <w:r w:rsidR="0046142F">
        <w:rPr>
          <w:lang w:eastAsia="en-US"/>
        </w:rPr>
        <w:t>’</w:t>
      </w:r>
      <w:r>
        <w:rPr>
          <w:lang w:eastAsia="en-US"/>
        </w:rPr>
        <w:t>appuya sur sa main</w:t>
      </w:r>
      <w:r w:rsidR="0046142F">
        <w:rPr>
          <w:lang w:eastAsia="en-US"/>
        </w:rPr>
        <w:t>.</w:t>
      </w:r>
    </w:p>
    <w:p w14:paraId="68F18AE7" w14:textId="74416314" w:rsidR="0046142F" w:rsidRDefault="003148C9" w:rsidP="0046142F">
      <w:pPr>
        <w:rPr>
          <w:lang w:eastAsia="en-US"/>
        </w:rPr>
      </w:pPr>
      <w:r>
        <w:rPr>
          <w:lang w:eastAsia="en-US"/>
        </w:rPr>
        <w:t>Elle cherchait une aide</w:t>
      </w:r>
      <w:r w:rsidR="0046142F">
        <w:rPr>
          <w:lang w:eastAsia="en-US"/>
        </w:rPr>
        <w:t xml:space="preserve">. </w:t>
      </w:r>
      <w:r w:rsidR="006C2AE1">
        <w:rPr>
          <w:lang w:eastAsia="en-US"/>
        </w:rPr>
        <w:t>—</w:t>
      </w:r>
      <w:r w:rsidR="0046142F">
        <w:rPr>
          <w:lang w:eastAsia="en-US"/>
        </w:rPr>
        <w:t xml:space="preserve"> </w:t>
      </w:r>
      <w:r>
        <w:rPr>
          <w:lang w:eastAsia="en-US"/>
        </w:rPr>
        <w:t>En un moment</w:t>
      </w:r>
      <w:r w:rsidR="0046142F">
        <w:rPr>
          <w:lang w:eastAsia="en-US"/>
        </w:rPr>
        <w:t xml:space="preserve">, </w:t>
      </w:r>
      <w:r>
        <w:rPr>
          <w:lang w:eastAsia="en-US"/>
        </w:rPr>
        <w:t>le nom d</w:t>
      </w:r>
      <w:r w:rsidR="0046142F">
        <w:rPr>
          <w:lang w:eastAsia="en-US"/>
        </w:rPr>
        <w:t>’</w:t>
      </w:r>
      <w:r>
        <w:rPr>
          <w:lang w:eastAsia="en-US"/>
        </w:rPr>
        <w:t>Albert vint à ses lèvres</w:t>
      </w:r>
      <w:r w:rsidR="0046142F">
        <w:rPr>
          <w:lang w:eastAsia="en-US"/>
        </w:rPr>
        <w:t>.</w:t>
      </w:r>
    </w:p>
    <w:p w14:paraId="3A8D201E" w14:textId="77777777" w:rsidR="0046142F" w:rsidRDefault="003148C9" w:rsidP="0046142F">
      <w:pPr>
        <w:rPr>
          <w:lang w:eastAsia="en-US"/>
        </w:rPr>
      </w:pPr>
      <w:r>
        <w:rPr>
          <w:lang w:eastAsia="en-US"/>
        </w:rPr>
        <w:t>Mais elle repoussa cette pensée</w:t>
      </w:r>
      <w:r w:rsidR="0046142F">
        <w:rPr>
          <w:lang w:eastAsia="en-US"/>
        </w:rPr>
        <w:t>.</w:t>
      </w:r>
    </w:p>
    <w:p w14:paraId="0ABDF5D0" w14:textId="3983F35C" w:rsidR="0046142F" w:rsidRDefault="0046142F" w:rsidP="0046142F">
      <w:pPr>
        <w:rPr>
          <w:lang w:eastAsia="en-US"/>
        </w:rPr>
      </w:pPr>
      <w:r>
        <w:rPr>
          <w:lang w:eastAsia="en-US"/>
        </w:rPr>
        <w:lastRenderedPageBreak/>
        <w:t>— </w:t>
      </w:r>
      <w:r w:rsidR="003148C9">
        <w:rPr>
          <w:lang w:eastAsia="en-US"/>
        </w:rPr>
        <w:t>Demain</w:t>
      </w:r>
      <w:r>
        <w:rPr>
          <w:lang w:eastAsia="en-US"/>
        </w:rPr>
        <w:t xml:space="preserve">, </w:t>
      </w:r>
      <w:r w:rsidR="003148C9">
        <w:rPr>
          <w:lang w:eastAsia="en-US"/>
        </w:rPr>
        <w:t>se dit-elle à son tour</w:t>
      </w:r>
      <w:r>
        <w:rPr>
          <w:lang w:eastAsia="en-US"/>
        </w:rPr>
        <w:t xml:space="preserve">, </w:t>
      </w:r>
      <w:r w:rsidR="006C2AE1">
        <w:rPr>
          <w:lang w:eastAsia="en-US"/>
        </w:rPr>
        <w:t>—</w:t>
      </w:r>
      <w:r>
        <w:rPr>
          <w:lang w:eastAsia="en-US"/>
        </w:rPr>
        <w:t xml:space="preserve"> </w:t>
      </w:r>
      <w:r w:rsidR="003148C9">
        <w:rPr>
          <w:lang w:eastAsia="en-US"/>
        </w:rPr>
        <w:t>dussé-je aller jusqu</w:t>
      </w:r>
      <w:r>
        <w:rPr>
          <w:lang w:eastAsia="en-US"/>
        </w:rPr>
        <w:t>’</w:t>
      </w:r>
      <w:r w:rsidR="003148C9">
        <w:rPr>
          <w:lang w:eastAsia="en-US"/>
        </w:rPr>
        <w:t>à madame de Marans elle-même</w:t>
      </w:r>
      <w:r>
        <w:rPr>
          <w:lang w:eastAsia="en-US"/>
        </w:rPr>
        <w:t xml:space="preserve">, </w:t>
      </w:r>
      <w:r w:rsidR="003148C9">
        <w:rPr>
          <w:lang w:eastAsia="en-US"/>
        </w:rPr>
        <w:t>je remplirai la tâche que je me suis imposée</w:t>
      </w:r>
      <w:r>
        <w:rPr>
          <w:lang w:eastAsia="en-US"/>
        </w:rPr>
        <w:t> !…</w:t>
      </w:r>
    </w:p>
    <w:p w14:paraId="75FC0758" w14:textId="77777777" w:rsidR="0046142F" w:rsidRDefault="003148C9" w:rsidP="0046142F">
      <w:pPr>
        <w:rPr>
          <w:lang w:eastAsia="en-US"/>
        </w:rPr>
      </w:pPr>
      <w:r>
        <w:rPr>
          <w:lang w:eastAsia="en-US"/>
        </w:rPr>
        <w:t>Elle se leva et repassa la porte de feuillage qui séparait les deux jardins</w:t>
      </w:r>
      <w:r w:rsidR="0046142F">
        <w:rPr>
          <w:lang w:eastAsia="en-US"/>
        </w:rPr>
        <w:t>.</w:t>
      </w:r>
    </w:p>
    <w:p w14:paraId="42228B8F" w14:textId="77777777" w:rsidR="0046142F" w:rsidRDefault="003148C9" w:rsidP="0046142F">
      <w:pPr>
        <w:rPr>
          <w:lang w:eastAsia="en-US"/>
        </w:rPr>
      </w:pPr>
      <w:r>
        <w:rPr>
          <w:lang w:eastAsia="en-US"/>
        </w:rPr>
        <w:t>Au moment où elle franchissait la ligne de la charmille</w:t>
      </w:r>
      <w:r w:rsidR="0046142F">
        <w:rPr>
          <w:lang w:eastAsia="en-US"/>
        </w:rPr>
        <w:t xml:space="preserve">, </w:t>
      </w:r>
      <w:r>
        <w:rPr>
          <w:lang w:eastAsia="en-US"/>
        </w:rPr>
        <w:t>une main s</w:t>
      </w:r>
      <w:r w:rsidR="0046142F">
        <w:rPr>
          <w:lang w:eastAsia="en-US"/>
        </w:rPr>
        <w:t>’</w:t>
      </w:r>
      <w:r>
        <w:rPr>
          <w:lang w:eastAsia="en-US"/>
        </w:rPr>
        <w:t>avança dans l</w:t>
      </w:r>
      <w:r w:rsidR="0046142F">
        <w:rPr>
          <w:lang w:eastAsia="en-US"/>
        </w:rPr>
        <w:t>’</w:t>
      </w:r>
      <w:r>
        <w:rPr>
          <w:lang w:eastAsia="en-US"/>
        </w:rPr>
        <w:t>ombre et saisit son bras avec force</w:t>
      </w:r>
      <w:r w:rsidR="0046142F">
        <w:rPr>
          <w:lang w:eastAsia="en-US"/>
        </w:rPr>
        <w:t xml:space="preserve">. </w:t>
      </w:r>
      <w:r>
        <w:rPr>
          <w:lang w:eastAsia="en-US"/>
        </w:rPr>
        <w:t>Clémence poussa un cri étouffé</w:t>
      </w:r>
      <w:r w:rsidR="0046142F">
        <w:rPr>
          <w:lang w:eastAsia="en-US"/>
        </w:rPr>
        <w:t>.</w:t>
      </w:r>
    </w:p>
    <w:p w14:paraId="2F7CA9D7" w14:textId="0B43479B" w:rsidR="0046142F" w:rsidRDefault="0046142F" w:rsidP="0046142F">
      <w:pPr>
        <w:rPr>
          <w:lang w:eastAsia="en-US"/>
        </w:rPr>
      </w:pPr>
      <w:r>
        <w:rPr>
          <w:lang w:eastAsia="en-US"/>
        </w:rPr>
        <w:t>— </w:t>
      </w:r>
      <w:r w:rsidR="003148C9">
        <w:rPr>
          <w:lang w:eastAsia="en-US"/>
        </w:rPr>
        <w:t>Taisez-vous</w:t>
      </w:r>
      <w:r>
        <w:rPr>
          <w:lang w:eastAsia="en-US"/>
        </w:rPr>
        <w:t xml:space="preserve">, </w:t>
      </w:r>
      <w:r w:rsidR="003148C9">
        <w:rPr>
          <w:lang w:eastAsia="en-US"/>
        </w:rPr>
        <w:t xml:space="preserve">dit la voix de </w:t>
      </w:r>
      <w:r>
        <w:rPr>
          <w:lang w:eastAsia="en-US"/>
        </w:rPr>
        <w:t>M. </w:t>
      </w:r>
      <w:r w:rsidR="003148C9">
        <w:rPr>
          <w:lang w:eastAsia="en-US"/>
        </w:rPr>
        <w:t xml:space="preserve">André </w:t>
      </w:r>
      <w:proofErr w:type="spellStart"/>
      <w:r w:rsidR="003148C9">
        <w:rPr>
          <w:lang w:eastAsia="en-US"/>
        </w:rPr>
        <w:t>Lointier</w:t>
      </w:r>
      <w:proofErr w:type="spellEnd"/>
      <w:r>
        <w:rPr>
          <w:lang w:eastAsia="en-US"/>
        </w:rPr>
        <w:t xml:space="preserve"> ; </w:t>
      </w:r>
      <w:r w:rsidR="003148C9">
        <w:rPr>
          <w:lang w:eastAsia="en-US"/>
        </w:rPr>
        <w:t>demain avant le jour</w:t>
      </w:r>
      <w:r>
        <w:rPr>
          <w:lang w:eastAsia="en-US"/>
        </w:rPr>
        <w:t xml:space="preserve">, </w:t>
      </w:r>
      <w:r w:rsidR="003148C9">
        <w:rPr>
          <w:lang w:eastAsia="en-US"/>
        </w:rPr>
        <w:t>vous partirez pour le château</w:t>
      </w:r>
      <w:r>
        <w:rPr>
          <w:lang w:eastAsia="en-US"/>
        </w:rPr>
        <w:t xml:space="preserve">… </w:t>
      </w:r>
      <w:r w:rsidR="003148C9">
        <w:rPr>
          <w:lang w:eastAsia="en-US"/>
        </w:rPr>
        <w:t>et je choisirai un homme sûr pour vous accompagner</w:t>
      </w:r>
      <w:r>
        <w:rPr>
          <w:lang w:eastAsia="en-US"/>
        </w:rPr>
        <w:t xml:space="preserve">… </w:t>
      </w:r>
      <w:r w:rsidR="003148C9">
        <w:rPr>
          <w:lang w:eastAsia="en-US"/>
        </w:rPr>
        <w:t>Ah</w:t>
      </w:r>
      <w:r>
        <w:rPr>
          <w:lang w:eastAsia="en-US"/>
        </w:rPr>
        <w:t xml:space="preserve"> ! </w:t>
      </w:r>
      <w:r w:rsidR="003148C9">
        <w:rPr>
          <w:lang w:eastAsia="en-US"/>
        </w:rPr>
        <w:t>c</w:t>
      </w:r>
      <w:r>
        <w:rPr>
          <w:lang w:eastAsia="en-US"/>
        </w:rPr>
        <w:t>’</w:t>
      </w:r>
      <w:r w:rsidR="003148C9">
        <w:rPr>
          <w:lang w:eastAsia="en-US"/>
        </w:rPr>
        <w:t>est comme cela que vous payez les bontés de votre père</w:t>
      </w:r>
      <w:r>
        <w:rPr>
          <w:lang w:eastAsia="en-US"/>
        </w:rPr>
        <w:t> !…</w:t>
      </w:r>
    </w:p>
    <w:p w14:paraId="1385560C" w14:textId="46FCC943" w:rsidR="0046142F" w:rsidRDefault="0046142F" w:rsidP="0046142F">
      <w:pPr>
        <w:rPr>
          <w:lang w:eastAsia="en-US"/>
        </w:rPr>
      </w:pPr>
      <w:r>
        <w:rPr>
          <w:lang w:eastAsia="en-US"/>
        </w:rPr>
        <w:t>— </w:t>
      </w:r>
      <w:r w:rsidR="003148C9">
        <w:rPr>
          <w:lang w:eastAsia="en-US"/>
        </w:rPr>
        <w:t>Vous avez tout entendu</w:t>
      </w:r>
      <w:r>
        <w:rPr>
          <w:lang w:eastAsia="en-US"/>
        </w:rPr>
        <w:t xml:space="preserve">, </w:t>
      </w:r>
      <w:r w:rsidR="003148C9">
        <w:rPr>
          <w:lang w:eastAsia="en-US"/>
        </w:rPr>
        <w:t>répliqua Clémence qui refoulait son angoisse et parlait avec calme</w:t>
      </w:r>
      <w:r>
        <w:rPr>
          <w:lang w:eastAsia="en-US"/>
        </w:rPr>
        <w:t xml:space="preserve"> ; </w:t>
      </w:r>
      <w:r w:rsidR="006C2AE1">
        <w:rPr>
          <w:lang w:eastAsia="en-US"/>
        </w:rPr>
        <w:t>—</w:t>
      </w:r>
      <w:r>
        <w:rPr>
          <w:lang w:eastAsia="en-US"/>
        </w:rPr>
        <w:t xml:space="preserve"> </w:t>
      </w:r>
      <w:r w:rsidR="003148C9">
        <w:rPr>
          <w:lang w:eastAsia="en-US"/>
        </w:rPr>
        <w:t>alors</w:t>
      </w:r>
      <w:r>
        <w:rPr>
          <w:lang w:eastAsia="en-US"/>
        </w:rPr>
        <w:t xml:space="preserve">, </w:t>
      </w:r>
      <w:r w:rsidR="003148C9">
        <w:rPr>
          <w:lang w:eastAsia="en-US"/>
        </w:rPr>
        <w:t>dites-moi si vous êtes mon père</w:t>
      </w:r>
      <w:r>
        <w:rPr>
          <w:lang w:eastAsia="en-US"/>
        </w:rPr>
        <w:t> !</w:t>
      </w:r>
    </w:p>
    <w:p w14:paraId="04A4AA7A" w14:textId="2E06E545" w:rsidR="0046142F" w:rsidRDefault="0046142F" w:rsidP="0046142F">
      <w:pPr>
        <w:rPr>
          <w:lang w:eastAsia="en-US"/>
        </w:rPr>
      </w:pPr>
      <w:r>
        <w:rPr>
          <w:lang w:eastAsia="en-US"/>
        </w:rPr>
        <w:t>— </w:t>
      </w:r>
      <w:r w:rsidR="003148C9">
        <w:rPr>
          <w:lang w:eastAsia="en-US"/>
        </w:rPr>
        <w:t>Dieu m</w:t>
      </w:r>
      <w:r>
        <w:rPr>
          <w:lang w:eastAsia="en-US"/>
        </w:rPr>
        <w:t>’</w:t>
      </w:r>
      <w:r w:rsidR="003148C9">
        <w:rPr>
          <w:lang w:eastAsia="en-US"/>
        </w:rPr>
        <w:t>a infligé ce malheur</w:t>
      </w:r>
      <w:r>
        <w:rPr>
          <w:lang w:eastAsia="en-US"/>
        </w:rPr>
        <w:t xml:space="preserve"> ! </w:t>
      </w:r>
      <w:r w:rsidR="003148C9">
        <w:rPr>
          <w:lang w:eastAsia="en-US"/>
        </w:rPr>
        <w:t>prononça Fargeau d</w:t>
      </w:r>
      <w:r>
        <w:rPr>
          <w:lang w:eastAsia="en-US"/>
        </w:rPr>
        <w:t>’</w:t>
      </w:r>
      <w:r w:rsidR="003148C9">
        <w:rPr>
          <w:lang w:eastAsia="en-US"/>
        </w:rPr>
        <w:t>un ton déclamatoire</w:t>
      </w:r>
      <w:r>
        <w:rPr>
          <w:lang w:eastAsia="en-US"/>
        </w:rPr>
        <w:t xml:space="preserve">, </w:t>
      </w:r>
      <w:r w:rsidR="006C2AE1">
        <w:rPr>
          <w:lang w:eastAsia="en-US"/>
        </w:rPr>
        <w:t>—</w:t>
      </w:r>
      <w:r>
        <w:rPr>
          <w:lang w:eastAsia="en-US"/>
        </w:rPr>
        <w:t xml:space="preserve"> </w:t>
      </w:r>
      <w:r w:rsidR="003148C9">
        <w:rPr>
          <w:lang w:eastAsia="en-US"/>
        </w:rPr>
        <w:t>ce malheur inouï d</w:t>
      </w:r>
      <w:r>
        <w:rPr>
          <w:lang w:eastAsia="en-US"/>
        </w:rPr>
        <w:t>’</w:t>
      </w:r>
      <w:r w:rsidR="003148C9">
        <w:rPr>
          <w:lang w:eastAsia="en-US"/>
        </w:rPr>
        <w:t>avoir un enfant qui me hait</w:t>
      </w:r>
      <w:r>
        <w:rPr>
          <w:lang w:eastAsia="en-US"/>
        </w:rPr>
        <w:t> !</w:t>
      </w:r>
    </w:p>
    <w:p w14:paraId="1DA7B3B2" w14:textId="77777777" w:rsidR="0046142F" w:rsidRDefault="003148C9" w:rsidP="0046142F">
      <w:pPr>
        <w:rPr>
          <w:lang w:eastAsia="en-US"/>
        </w:rPr>
      </w:pPr>
      <w:r>
        <w:rPr>
          <w:lang w:eastAsia="en-US"/>
        </w:rPr>
        <w:t>Il entraîna ainsi Clémence à travers le jardin</w:t>
      </w:r>
      <w:r w:rsidR="0046142F">
        <w:rPr>
          <w:lang w:eastAsia="en-US"/>
        </w:rPr>
        <w:t xml:space="preserve">, </w:t>
      </w:r>
      <w:r>
        <w:rPr>
          <w:lang w:eastAsia="en-US"/>
        </w:rPr>
        <w:t>la fit entrer dans sa chambre et ferma sur elle la porte à double tour</w:t>
      </w:r>
      <w:r w:rsidR="0046142F">
        <w:rPr>
          <w:lang w:eastAsia="en-US"/>
        </w:rPr>
        <w:t xml:space="preserve">. </w:t>
      </w:r>
      <w:r>
        <w:rPr>
          <w:lang w:eastAsia="en-US"/>
        </w:rPr>
        <w:t>Cela fait</w:t>
      </w:r>
      <w:r w:rsidR="0046142F">
        <w:rPr>
          <w:lang w:eastAsia="en-US"/>
        </w:rPr>
        <w:t xml:space="preserve">, </w:t>
      </w:r>
      <w:r>
        <w:rPr>
          <w:lang w:eastAsia="en-US"/>
        </w:rPr>
        <w:t>il rentra dans son cabinet et sonna</w:t>
      </w:r>
      <w:r w:rsidR="0046142F">
        <w:rPr>
          <w:lang w:eastAsia="en-US"/>
        </w:rPr>
        <w:t>.</w:t>
      </w:r>
    </w:p>
    <w:p w14:paraId="764D17EB" w14:textId="77777777" w:rsidR="0046142F" w:rsidRDefault="003148C9" w:rsidP="0046142F">
      <w:pPr>
        <w:rPr>
          <w:lang w:eastAsia="en-US"/>
        </w:rPr>
      </w:pPr>
      <w:r>
        <w:rPr>
          <w:lang w:eastAsia="en-US"/>
        </w:rPr>
        <w:t>Ce malheureux père n</w:t>
      </w:r>
      <w:r w:rsidR="0046142F">
        <w:rPr>
          <w:lang w:eastAsia="en-US"/>
        </w:rPr>
        <w:t>’</w:t>
      </w:r>
      <w:r>
        <w:rPr>
          <w:lang w:eastAsia="en-US"/>
        </w:rPr>
        <w:t>avait vraiment point les yeux baignés de larmes</w:t>
      </w:r>
      <w:r w:rsidR="0046142F">
        <w:rPr>
          <w:lang w:eastAsia="en-US"/>
        </w:rPr>
        <w:t xml:space="preserve">. </w:t>
      </w:r>
      <w:r>
        <w:rPr>
          <w:lang w:eastAsia="en-US"/>
        </w:rPr>
        <w:t>Seulement</w:t>
      </w:r>
      <w:r w:rsidR="0046142F">
        <w:rPr>
          <w:lang w:eastAsia="en-US"/>
        </w:rPr>
        <w:t xml:space="preserve">, </w:t>
      </w:r>
      <w:r>
        <w:rPr>
          <w:lang w:eastAsia="en-US"/>
        </w:rPr>
        <w:t>il y avait sur son visage blafard beaucoup de colère contenue et beaucoup d</w:t>
      </w:r>
      <w:r w:rsidR="0046142F">
        <w:rPr>
          <w:lang w:eastAsia="en-US"/>
        </w:rPr>
        <w:t>’</w:t>
      </w:r>
      <w:r>
        <w:rPr>
          <w:lang w:eastAsia="en-US"/>
        </w:rPr>
        <w:t>inquiétude</w:t>
      </w:r>
      <w:r w:rsidR="0046142F">
        <w:rPr>
          <w:lang w:eastAsia="en-US"/>
        </w:rPr>
        <w:t>.</w:t>
      </w:r>
    </w:p>
    <w:p w14:paraId="18502ECB" w14:textId="77777777" w:rsidR="0046142F" w:rsidRDefault="0046142F" w:rsidP="0046142F">
      <w:pPr>
        <w:rPr>
          <w:lang w:eastAsia="en-US"/>
        </w:rPr>
      </w:pPr>
      <w:r>
        <w:rPr>
          <w:lang w:eastAsia="en-US"/>
        </w:rPr>
        <w:t>— </w:t>
      </w:r>
      <w:r w:rsidR="003148C9">
        <w:rPr>
          <w:lang w:eastAsia="en-US"/>
        </w:rPr>
        <w:t>Faites atteler</w:t>
      </w:r>
      <w:r>
        <w:rPr>
          <w:lang w:eastAsia="en-US"/>
        </w:rPr>
        <w:t xml:space="preserve"> ! </w:t>
      </w:r>
      <w:r w:rsidR="003148C9">
        <w:rPr>
          <w:lang w:eastAsia="en-US"/>
        </w:rPr>
        <w:t>dit-il au domestique qui entra</w:t>
      </w:r>
      <w:r>
        <w:rPr>
          <w:lang w:eastAsia="en-US"/>
        </w:rPr>
        <w:t>.</w:t>
      </w:r>
    </w:p>
    <w:p w14:paraId="7A55281C" w14:textId="77777777" w:rsidR="0046142F" w:rsidRDefault="003148C9" w:rsidP="0046142F">
      <w:pPr>
        <w:rPr>
          <w:lang w:eastAsia="en-US"/>
        </w:rPr>
      </w:pPr>
      <w:r>
        <w:rPr>
          <w:lang w:eastAsia="en-US"/>
        </w:rPr>
        <w:t>Il était une heure du matin</w:t>
      </w:r>
      <w:r w:rsidR="0046142F">
        <w:rPr>
          <w:lang w:eastAsia="en-US"/>
        </w:rPr>
        <w:t>.</w:t>
      </w:r>
    </w:p>
    <w:p w14:paraId="409DED09" w14:textId="769D347D" w:rsidR="0046142F" w:rsidRDefault="0046142F" w:rsidP="0046142F">
      <w:pPr>
        <w:rPr>
          <w:lang w:eastAsia="en-US"/>
        </w:rPr>
      </w:pPr>
      <w:r>
        <w:rPr>
          <w:lang w:eastAsia="en-US"/>
        </w:rPr>
        <w:lastRenderedPageBreak/>
        <w:t>M. </w:t>
      </w:r>
      <w:r w:rsidR="003148C9">
        <w:rPr>
          <w:lang w:eastAsia="en-US"/>
        </w:rPr>
        <w:t>Fargeau</w:t>
      </w:r>
      <w:r>
        <w:rPr>
          <w:lang w:eastAsia="en-US"/>
        </w:rPr>
        <w:t xml:space="preserve">, </w:t>
      </w:r>
      <w:r w:rsidR="003148C9">
        <w:rPr>
          <w:lang w:eastAsia="en-US"/>
        </w:rPr>
        <w:t>en attendant que ses ordres fussent exécutés</w:t>
      </w:r>
      <w:r>
        <w:rPr>
          <w:lang w:eastAsia="en-US"/>
        </w:rPr>
        <w:t xml:space="preserve">, </w:t>
      </w:r>
      <w:r w:rsidR="003148C9">
        <w:rPr>
          <w:lang w:eastAsia="en-US"/>
        </w:rPr>
        <w:t>se promenait à grands pas dans sa chambre</w:t>
      </w:r>
      <w:r>
        <w:rPr>
          <w:lang w:eastAsia="en-US"/>
        </w:rPr>
        <w:t>.</w:t>
      </w:r>
    </w:p>
    <w:p w14:paraId="2F8D5952" w14:textId="77064C2B" w:rsidR="0046142F" w:rsidRDefault="0046142F" w:rsidP="0046142F">
      <w:pPr>
        <w:rPr>
          <w:lang w:eastAsia="en-US"/>
        </w:rPr>
      </w:pPr>
      <w:r>
        <w:rPr>
          <w:lang w:eastAsia="en-US"/>
        </w:rPr>
        <w:t>— </w:t>
      </w:r>
      <w:r w:rsidR="003148C9">
        <w:rPr>
          <w:lang w:eastAsia="en-US"/>
        </w:rPr>
        <w:t>Elle ne dira plus rien</w:t>
      </w:r>
      <w:r>
        <w:rPr>
          <w:lang w:eastAsia="en-US"/>
        </w:rPr>
        <w:t xml:space="preserve">, </w:t>
      </w:r>
      <w:r w:rsidR="003148C9">
        <w:rPr>
          <w:lang w:eastAsia="en-US"/>
        </w:rPr>
        <w:t>pensait-il tout haut</w:t>
      </w:r>
      <w:r>
        <w:rPr>
          <w:lang w:eastAsia="en-US"/>
        </w:rPr>
        <w:t xml:space="preserve"> ; </w:t>
      </w:r>
      <w:r w:rsidR="006C2AE1">
        <w:rPr>
          <w:lang w:eastAsia="en-US"/>
        </w:rPr>
        <w:t>—</w:t>
      </w:r>
      <w:r>
        <w:rPr>
          <w:lang w:eastAsia="en-US"/>
        </w:rPr>
        <w:t xml:space="preserve"> </w:t>
      </w:r>
      <w:r w:rsidR="003148C9">
        <w:rPr>
          <w:lang w:eastAsia="en-US"/>
        </w:rPr>
        <w:t>mais elle en a déjà trop dit</w:t>
      </w:r>
      <w:r>
        <w:rPr>
          <w:lang w:eastAsia="en-US"/>
        </w:rPr>
        <w:t xml:space="preserve"> !… </w:t>
      </w:r>
      <w:r w:rsidR="003148C9">
        <w:rPr>
          <w:lang w:eastAsia="en-US"/>
        </w:rPr>
        <w:t xml:space="preserve">Il faut brusquer le </w:t>
      </w:r>
      <w:proofErr w:type="spellStart"/>
      <w:r w:rsidR="003148C9">
        <w:rPr>
          <w:lang w:eastAsia="en-US"/>
        </w:rPr>
        <w:t>dénoûment</w:t>
      </w:r>
      <w:proofErr w:type="spellEnd"/>
      <w:r>
        <w:rPr>
          <w:lang w:eastAsia="en-US"/>
        </w:rPr>
        <w:t xml:space="preserve">… </w:t>
      </w:r>
      <w:r w:rsidR="003148C9">
        <w:rPr>
          <w:lang w:eastAsia="en-US"/>
        </w:rPr>
        <w:t>c</w:t>
      </w:r>
      <w:r>
        <w:rPr>
          <w:lang w:eastAsia="en-US"/>
        </w:rPr>
        <w:t>’</w:t>
      </w:r>
      <w:r w:rsidR="003148C9">
        <w:rPr>
          <w:lang w:eastAsia="en-US"/>
        </w:rPr>
        <w:t>est clair</w:t>
      </w:r>
      <w:r>
        <w:rPr>
          <w:lang w:eastAsia="en-US"/>
        </w:rPr>
        <w:t> !</w:t>
      </w:r>
    </w:p>
    <w:p w14:paraId="4705E034" w14:textId="77777777" w:rsidR="0046142F" w:rsidRDefault="003148C9" w:rsidP="0046142F">
      <w:pPr>
        <w:rPr>
          <w:lang w:eastAsia="en-US"/>
        </w:rPr>
      </w:pPr>
      <w:r>
        <w:rPr>
          <w:lang w:eastAsia="en-US"/>
        </w:rPr>
        <w:t>Quand on vint lui annoncer que la voiture était prête</w:t>
      </w:r>
      <w:r w:rsidR="0046142F">
        <w:rPr>
          <w:lang w:eastAsia="en-US"/>
        </w:rPr>
        <w:t xml:space="preserve">, </w:t>
      </w:r>
      <w:r>
        <w:rPr>
          <w:lang w:eastAsia="en-US"/>
        </w:rPr>
        <w:t>il ouvrit son secrétaire</w:t>
      </w:r>
      <w:r w:rsidR="0046142F">
        <w:rPr>
          <w:lang w:eastAsia="en-US"/>
        </w:rPr>
        <w:t xml:space="preserve">, </w:t>
      </w:r>
      <w:r>
        <w:rPr>
          <w:lang w:eastAsia="en-US"/>
        </w:rPr>
        <w:t>prit deux billets de mille francs</w:t>
      </w:r>
      <w:r w:rsidR="0046142F">
        <w:rPr>
          <w:lang w:eastAsia="en-US"/>
        </w:rPr>
        <w:t xml:space="preserve">, </w:t>
      </w:r>
      <w:r>
        <w:rPr>
          <w:lang w:eastAsia="en-US"/>
        </w:rPr>
        <w:t>et descendit à la hâte</w:t>
      </w:r>
      <w:r w:rsidR="0046142F">
        <w:rPr>
          <w:lang w:eastAsia="en-US"/>
        </w:rPr>
        <w:t>.</w:t>
      </w:r>
    </w:p>
    <w:p w14:paraId="3A5C7E5C" w14:textId="77777777" w:rsidR="0046142F" w:rsidRDefault="003148C9" w:rsidP="0046142F">
      <w:pPr>
        <w:rPr>
          <w:lang w:eastAsia="en-US"/>
        </w:rPr>
      </w:pPr>
      <w:r>
        <w:rPr>
          <w:lang w:eastAsia="en-US"/>
        </w:rPr>
        <w:t>Il se jeta sur les coussins en donnant au cocher l</w:t>
      </w:r>
      <w:r w:rsidR="0046142F">
        <w:rPr>
          <w:lang w:eastAsia="en-US"/>
        </w:rPr>
        <w:t>’</w:t>
      </w:r>
      <w:r>
        <w:rPr>
          <w:lang w:eastAsia="en-US"/>
        </w:rPr>
        <w:t>adresse de madame Paoli</w:t>
      </w:r>
      <w:r w:rsidR="0046142F">
        <w:rPr>
          <w:lang w:eastAsia="en-US"/>
        </w:rPr>
        <w:t>.</w:t>
      </w:r>
    </w:p>
    <w:p w14:paraId="0465954A" w14:textId="4776F9DD" w:rsidR="003148C9" w:rsidRDefault="003148C9" w:rsidP="0046142F">
      <w:pPr>
        <w:pStyle w:val="Titre2"/>
        <w:rPr>
          <w:lang w:eastAsia="en-US"/>
        </w:rPr>
      </w:pPr>
      <w:bookmarkStart w:id="42" w:name="_Toc233868066"/>
      <w:bookmarkStart w:id="43" w:name="_Toc202196761"/>
      <w:r>
        <w:rPr>
          <w:lang w:eastAsia="en-US"/>
        </w:rPr>
        <w:lastRenderedPageBreak/>
        <w:t>LA FAMILLE DE MARANS</w:t>
      </w:r>
      <w:bookmarkEnd w:id="42"/>
      <w:bookmarkEnd w:id="43"/>
      <w:r>
        <w:rPr>
          <w:lang w:eastAsia="en-US"/>
        </w:rPr>
        <w:br/>
      </w:r>
    </w:p>
    <w:p w14:paraId="413ACC31" w14:textId="67D2D5CF" w:rsidR="0046142F" w:rsidRDefault="003148C9" w:rsidP="0046142F">
      <w:pPr>
        <w:rPr>
          <w:lang w:eastAsia="en-US"/>
        </w:rPr>
      </w:pPr>
      <w:r>
        <w:rPr>
          <w:lang w:eastAsia="en-US"/>
        </w:rPr>
        <w:t>Clémence</w:t>
      </w:r>
      <w:r w:rsidR="0046142F">
        <w:rPr>
          <w:lang w:eastAsia="en-US"/>
        </w:rPr>
        <w:t xml:space="preserve">, </w:t>
      </w:r>
      <w:r>
        <w:rPr>
          <w:lang w:eastAsia="en-US"/>
        </w:rPr>
        <w:t>prisonnière dans sa chambre</w:t>
      </w:r>
      <w:r w:rsidR="0046142F">
        <w:rPr>
          <w:lang w:eastAsia="en-US"/>
        </w:rPr>
        <w:t xml:space="preserve">, </w:t>
      </w:r>
      <w:r>
        <w:rPr>
          <w:lang w:eastAsia="en-US"/>
        </w:rPr>
        <w:t>s</w:t>
      </w:r>
      <w:r w:rsidR="0046142F">
        <w:rPr>
          <w:lang w:eastAsia="en-US"/>
        </w:rPr>
        <w:t>’</w:t>
      </w:r>
      <w:r>
        <w:rPr>
          <w:lang w:eastAsia="en-US"/>
        </w:rPr>
        <w:t>assit sur son lit</w:t>
      </w:r>
      <w:r w:rsidR="0046142F">
        <w:rPr>
          <w:lang w:eastAsia="en-US"/>
        </w:rPr>
        <w:t xml:space="preserve">. </w:t>
      </w:r>
      <w:r>
        <w:rPr>
          <w:lang w:eastAsia="en-US"/>
        </w:rPr>
        <w:t>Elle ne pleurait pas</w:t>
      </w:r>
      <w:r w:rsidR="0046142F">
        <w:rPr>
          <w:lang w:eastAsia="en-US"/>
        </w:rPr>
        <w:t xml:space="preserve">. </w:t>
      </w:r>
      <w:r>
        <w:rPr>
          <w:lang w:eastAsia="en-US"/>
        </w:rPr>
        <w:t>C</w:t>
      </w:r>
      <w:r w:rsidR="0046142F">
        <w:rPr>
          <w:lang w:eastAsia="en-US"/>
        </w:rPr>
        <w:t>’</w:t>
      </w:r>
      <w:r>
        <w:rPr>
          <w:lang w:eastAsia="en-US"/>
        </w:rPr>
        <w:t>était une étrange créature</w:t>
      </w:r>
      <w:r w:rsidR="0046142F">
        <w:rPr>
          <w:lang w:eastAsia="en-US"/>
        </w:rPr>
        <w:t xml:space="preserve">, </w:t>
      </w:r>
      <w:r>
        <w:rPr>
          <w:lang w:eastAsia="en-US"/>
        </w:rPr>
        <w:t>dévouée jusqu</w:t>
      </w:r>
      <w:r w:rsidR="0046142F">
        <w:rPr>
          <w:lang w:eastAsia="en-US"/>
        </w:rPr>
        <w:t>’</w:t>
      </w:r>
      <w:r>
        <w:rPr>
          <w:lang w:eastAsia="en-US"/>
        </w:rPr>
        <w:t>à la passion</w:t>
      </w:r>
      <w:r w:rsidR="0046142F">
        <w:rPr>
          <w:lang w:eastAsia="en-US"/>
        </w:rPr>
        <w:t xml:space="preserve">, </w:t>
      </w:r>
      <w:r>
        <w:rPr>
          <w:lang w:eastAsia="en-US"/>
        </w:rPr>
        <w:t>tendre</w:t>
      </w:r>
      <w:r w:rsidR="0046142F">
        <w:rPr>
          <w:lang w:eastAsia="en-US"/>
        </w:rPr>
        <w:t xml:space="preserve">, </w:t>
      </w:r>
      <w:r>
        <w:rPr>
          <w:lang w:eastAsia="en-US"/>
        </w:rPr>
        <w:t>aimante</w:t>
      </w:r>
      <w:r w:rsidR="0046142F">
        <w:rPr>
          <w:lang w:eastAsia="en-US"/>
        </w:rPr>
        <w:t xml:space="preserve">, </w:t>
      </w:r>
      <w:r>
        <w:rPr>
          <w:lang w:eastAsia="en-US"/>
        </w:rPr>
        <w:t>sous le petit masque de moquerie qu</w:t>
      </w:r>
      <w:r w:rsidR="0046142F">
        <w:rPr>
          <w:lang w:eastAsia="en-US"/>
        </w:rPr>
        <w:t>’</w:t>
      </w:r>
      <w:r>
        <w:rPr>
          <w:lang w:eastAsia="en-US"/>
        </w:rPr>
        <w:t>elle prenait aux jours heureux</w:t>
      </w:r>
      <w:r w:rsidR="0046142F">
        <w:rPr>
          <w:lang w:eastAsia="en-US"/>
        </w:rPr>
        <w:t xml:space="preserve">, </w:t>
      </w:r>
      <w:r w:rsidR="006C2AE1">
        <w:rPr>
          <w:lang w:eastAsia="en-US"/>
        </w:rPr>
        <w:t>—</w:t>
      </w:r>
      <w:r w:rsidR="0046142F">
        <w:rPr>
          <w:lang w:eastAsia="en-US"/>
        </w:rPr>
        <w:t xml:space="preserve"> </w:t>
      </w:r>
      <w:r>
        <w:rPr>
          <w:lang w:eastAsia="en-US"/>
        </w:rPr>
        <w:t>sérieuse derrière s</w:t>
      </w:r>
      <w:r>
        <w:t>on sourire railleur</w:t>
      </w:r>
      <w:r w:rsidR="0046142F">
        <w:rPr>
          <w:lang w:eastAsia="en-US"/>
        </w:rPr>
        <w:t xml:space="preserve">, </w:t>
      </w:r>
      <w:r w:rsidR="006C2AE1">
        <w:rPr>
          <w:lang w:eastAsia="en-US"/>
        </w:rPr>
        <w:t>—</w:t>
      </w:r>
      <w:r w:rsidR="0046142F">
        <w:rPr>
          <w:lang w:eastAsia="en-US"/>
        </w:rPr>
        <w:t xml:space="preserve"> </w:t>
      </w:r>
      <w:r>
        <w:rPr>
          <w:lang w:eastAsia="en-US"/>
        </w:rPr>
        <w:t>et devinant la vie d</w:t>
      </w:r>
      <w:r w:rsidR="0046142F">
        <w:rPr>
          <w:lang w:eastAsia="en-US"/>
        </w:rPr>
        <w:t>’</w:t>
      </w:r>
      <w:r>
        <w:rPr>
          <w:lang w:eastAsia="en-US"/>
        </w:rPr>
        <w:t>instinct</w:t>
      </w:r>
      <w:r w:rsidR="0046142F">
        <w:rPr>
          <w:lang w:eastAsia="en-US"/>
        </w:rPr>
        <w:t xml:space="preserve">, </w:t>
      </w:r>
      <w:r>
        <w:rPr>
          <w:lang w:eastAsia="en-US"/>
        </w:rPr>
        <w:t>dans son ignorance de jeune fille</w:t>
      </w:r>
      <w:r w:rsidR="0046142F">
        <w:rPr>
          <w:lang w:eastAsia="en-US"/>
        </w:rPr>
        <w:t>.</w:t>
      </w:r>
    </w:p>
    <w:p w14:paraId="4659094D" w14:textId="77777777" w:rsidR="0046142F" w:rsidRDefault="003148C9" w:rsidP="0046142F">
      <w:pPr>
        <w:rPr>
          <w:lang w:eastAsia="en-US"/>
        </w:rPr>
      </w:pPr>
      <w:r>
        <w:rPr>
          <w:lang w:eastAsia="en-US"/>
        </w:rPr>
        <w:t>Aujourd</w:t>
      </w:r>
      <w:r w:rsidR="0046142F">
        <w:rPr>
          <w:lang w:eastAsia="en-US"/>
        </w:rPr>
        <w:t>’</w:t>
      </w:r>
      <w:r>
        <w:rPr>
          <w:lang w:eastAsia="en-US"/>
        </w:rPr>
        <w:t>hui elle était sombre et résolue</w:t>
      </w:r>
      <w:r w:rsidR="0046142F">
        <w:rPr>
          <w:lang w:eastAsia="en-US"/>
        </w:rPr>
        <w:t>.</w:t>
      </w:r>
    </w:p>
    <w:p w14:paraId="3DE5A0A7" w14:textId="7F76D6AA" w:rsidR="0046142F" w:rsidRDefault="003148C9" w:rsidP="0046142F">
      <w:pPr>
        <w:rPr>
          <w:lang w:eastAsia="en-US"/>
        </w:rPr>
      </w:pPr>
      <w:r>
        <w:rPr>
          <w:lang w:eastAsia="en-US"/>
        </w:rPr>
        <w:t>Ce fut à ce moment qu</w:t>
      </w:r>
      <w:r w:rsidR="0046142F">
        <w:rPr>
          <w:lang w:eastAsia="en-US"/>
        </w:rPr>
        <w:t>’</w:t>
      </w:r>
      <w:r>
        <w:rPr>
          <w:lang w:eastAsia="en-US"/>
        </w:rPr>
        <w:t>eut lieu dans la maison habitée par la famille de Marans cette triple scène qui termine la première p</w:t>
      </w:r>
      <w:r>
        <w:t>artie de notre récit</w:t>
      </w:r>
      <w:r w:rsidR="00936BC9">
        <w:rPr>
          <w:rStyle w:val="Marquedecommentaire"/>
          <w:vanish/>
        </w:rPr>
        <w:t>.</w:t>
      </w:r>
    </w:p>
    <w:p w14:paraId="162E9CAE" w14:textId="77777777" w:rsidR="0046142F" w:rsidRDefault="003148C9" w:rsidP="0046142F">
      <w:pPr>
        <w:rPr>
          <w:lang w:eastAsia="en-US"/>
        </w:rPr>
      </w:pPr>
      <w:r>
        <w:rPr>
          <w:lang w:eastAsia="en-US"/>
        </w:rPr>
        <w:t>Lucienne feignant le sommeil pour recevoir le baiser de sa mère</w:t>
      </w:r>
      <w:r w:rsidR="0046142F">
        <w:rPr>
          <w:lang w:eastAsia="en-US"/>
        </w:rPr>
        <w:t xml:space="preserve">, </w:t>
      </w:r>
      <w:r>
        <w:rPr>
          <w:lang w:eastAsia="en-US"/>
        </w:rPr>
        <w:t>madame de Marans se glissant tout habillée dans son lit pour recevoir le baiser de son fils</w:t>
      </w:r>
      <w:r w:rsidR="0046142F">
        <w:rPr>
          <w:lang w:eastAsia="en-US"/>
        </w:rPr>
        <w:t xml:space="preserve">, </w:t>
      </w:r>
      <w:r>
        <w:rPr>
          <w:lang w:eastAsia="en-US"/>
        </w:rPr>
        <w:t>et Gabriel gagnant sa chambre avec tous les signes du désespoir</w:t>
      </w:r>
      <w:r w:rsidR="0046142F">
        <w:rPr>
          <w:lang w:eastAsia="en-US"/>
        </w:rPr>
        <w:t>.</w:t>
      </w:r>
    </w:p>
    <w:p w14:paraId="71EF9566" w14:textId="77777777" w:rsidR="0046142F" w:rsidRDefault="003148C9" w:rsidP="0046142F">
      <w:pPr>
        <w:rPr>
          <w:lang w:eastAsia="en-US"/>
        </w:rPr>
      </w:pPr>
      <w:r>
        <w:rPr>
          <w:lang w:eastAsia="en-US"/>
        </w:rPr>
        <w:t>Quand sa mère fut passée</w:t>
      </w:r>
      <w:r w:rsidR="0046142F">
        <w:rPr>
          <w:lang w:eastAsia="en-US"/>
        </w:rPr>
        <w:t xml:space="preserve">, </w:t>
      </w:r>
      <w:r>
        <w:rPr>
          <w:lang w:eastAsia="en-US"/>
        </w:rPr>
        <w:t>Lucienne se mit sur son séant</w:t>
      </w:r>
      <w:r w:rsidR="0046142F">
        <w:rPr>
          <w:lang w:eastAsia="en-US"/>
        </w:rPr>
        <w:t xml:space="preserve">. </w:t>
      </w:r>
      <w:r>
        <w:rPr>
          <w:lang w:eastAsia="en-US"/>
        </w:rPr>
        <w:t>Cette larme qui était tombée sur son front lui noyait le cœur</w:t>
      </w:r>
      <w:r w:rsidR="0046142F">
        <w:rPr>
          <w:lang w:eastAsia="en-US"/>
        </w:rPr>
        <w:t>.</w:t>
      </w:r>
    </w:p>
    <w:p w14:paraId="275902D9" w14:textId="77777777" w:rsidR="0046142F" w:rsidRDefault="003148C9" w:rsidP="0046142F">
      <w:pPr>
        <w:rPr>
          <w:lang w:eastAsia="en-US"/>
        </w:rPr>
      </w:pPr>
      <w:r>
        <w:rPr>
          <w:lang w:eastAsia="en-US"/>
        </w:rPr>
        <w:t>Elle ne savait que résoudre</w:t>
      </w:r>
      <w:r w:rsidR="0046142F">
        <w:rPr>
          <w:lang w:eastAsia="en-US"/>
        </w:rPr>
        <w:t xml:space="preserve">, </w:t>
      </w:r>
      <w:r>
        <w:rPr>
          <w:lang w:eastAsia="en-US"/>
        </w:rPr>
        <w:t>la pauvre fille</w:t>
      </w:r>
      <w:r w:rsidR="0046142F">
        <w:rPr>
          <w:lang w:eastAsia="en-US"/>
        </w:rPr>
        <w:t xml:space="preserve">. </w:t>
      </w:r>
      <w:r>
        <w:rPr>
          <w:lang w:eastAsia="en-US"/>
        </w:rPr>
        <w:t>Parler à sa mère</w:t>
      </w:r>
      <w:r w:rsidR="0046142F">
        <w:rPr>
          <w:lang w:eastAsia="en-US"/>
        </w:rPr>
        <w:t xml:space="preserve">, </w:t>
      </w:r>
      <w:r>
        <w:rPr>
          <w:lang w:eastAsia="en-US"/>
        </w:rPr>
        <w:t>c</w:t>
      </w:r>
      <w:r w:rsidR="0046142F">
        <w:rPr>
          <w:lang w:eastAsia="en-US"/>
        </w:rPr>
        <w:t>’</w:t>
      </w:r>
      <w:r>
        <w:rPr>
          <w:lang w:eastAsia="en-US"/>
        </w:rPr>
        <w:t>était lui dire</w:t>
      </w:r>
      <w:r w:rsidR="0046142F">
        <w:rPr>
          <w:lang w:eastAsia="en-US"/>
        </w:rPr>
        <w:t xml:space="preserve"> : </w:t>
      </w:r>
      <w:r>
        <w:rPr>
          <w:lang w:eastAsia="en-US"/>
        </w:rPr>
        <w:t>j</w:t>
      </w:r>
      <w:r w:rsidR="0046142F">
        <w:rPr>
          <w:lang w:eastAsia="en-US"/>
        </w:rPr>
        <w:t>’</w:t>
      </w:r>
      <w:r>
        <w:rPr>
          <w:lang w:eastAsia="en-US"/>
        </w:rPr>
        <w:t>ai ton secret</w:t>
      </w:r>
      <w:r w:rsidR="0046142F">
        <w:rPr>
          <w:lang w:eastAsia="en-US"/>
        </w:rPr>
        <w:t xml:space="preserve">, </w:t>
      </w:r>
      <w:r>
        <w:rPr>
          <w:lang w:eastAsia="en-US"/>
        </w:rPr>
        <w:t>la faire rougir peut-être</w:t>
      </w:r>
      <w:r w:rsidR="0046142F">
        <w:rPr>
          <w:lang w:eastAsia="en-US"/>
        </w:rPr>
        <w:t> !</w:t>
      </w:r>
    </w:p>
    <w:p w14:paraId="4C8B5757" w14:textId="77777777" w:rsidR="0046142F" w:rsidRDefault="003148C9" w:rsidP="0046142F">
      <w:pPr>
        <w:rPr>
          <w:lang w:eastAsia="en-US"/>
        </w:rPr>
      </w:pPr>
      <w:r>
        <w:rPr>
          <w:lang w:eastAsia="en-US"/>
        </w:rPr>
        <w:t>Lucienne eût voulu être morte</w:t>
      </w:r>
      <w:r w:rsidR="0046142F">
        <w:rPr>
          <w:lang w:eastAsia="en-US"/>
        </w:rPr>
        <w:t>…</w:t>
      </w:r>
    </w:p>
    <w:p w14:paraId="2FF02986" w14:textId="77777777" w:rsidR="0046142F" w:rsidRDefault="003148C9" w:rsidP="0046142F">
      <w:pPr>
        <w:rPr>
          <w:lang w:eastAsia="en-US"/>
        </w:rPr>
      </w:pPr>
      <w:r>
        <w:rPr>
          <w:lang w:eastAsia="en-US"/>
        </w:rPr>
        <w:t>Puis tout ce que lui avait dit Clémence revenait tumultueusement à son esprit</w:t>
      </w:r>
      <w:r w:rsidR="0046142F">
        <w:rPr>
          <w:lang w:eastAsia="en-US"/>
        </w:rPr>
        <w:t xml:space="preserve"> : </w:t>
      </w:r>
      <w:r>
        <w:rPr>
          <w:lang w:eastAsia="en-US"/>
        </w:rPr>
        <w:t>des dangers inconnus</w:t>
      </w:r>
      <w:r w:rsidR="0046142F">
        <w:rPr>
          <w:lang w:eastAsia="en-US"/>
        </w:rPr>
        <w:t xml:space="preserve">, </w:t>
      </w:r>
      <w:r>
        <w:rPr>
          <w:lang w:eastAsia="en-US"/>
        </w:rPr>
        <w:t>des malheurs qu</w:t>
      </w:r>
      <w:r w:rsidR="0046142F">
        <w:rPr>
          <w:lang w:eastAsia="en-US"/>
        </w:rPr>
        <w:t>’</w:t>
      </w:r>
      <w:r>
        <w:rPr>
          <w:lang w:eastAsia="en-US"/>
        </w:rPr>
        <w:t>on ne pouvait ni prévenir ni combattre</w:t>
      </w:r>
      <w:r w:rsidR="0046142F">
        <w:rPr>
          <w:lang w:eastAsia="en-US"/>
        </w:rPr>
        <w:t xml:space="preserve">. </w:t>
      </w:r>
      <w:r>
        <w:rPr>
          <w:lang w:eastAsia="en-US"/>
        </w:rPr>
        <w:t>Quelque chose de fatal et de terrible</w:t>
      </w:r>
      <w:r w:rsidR="0046142F">
        <w:rPr>
          <w:lang w:eastAsia="en-US"/>
        </w:rPr>
        <w:t> !</w:t>
      </w:r>
    </w:p>
    <w:p w14:paraId="5F12EB96" w14:textId="77777777" w:rsidR="0046142F" w:rsidRDefault="003148C9" w:rsidP="0046142F">
      <w:pPr>
        <w:rPr>
          <w:lang w:eastAsia="en-US"/>
        </w:rPr>
      </w:pPr>
      <w:r>
        <w:rPr>
          <w:lang w:eastAsia="en-US"/>
        </w:rPr>
        <w:lastRenderedPageBreak/>
        <w:t>Lucienne tremblait de tous ses membres</w:t>
      </w:r>
      <w:r w:rsidR="0046142F">
        <w:rPr>
          <w:lang w:eastAsia="en-US"/>
        </w:rPr>
        <w:t xml:space="preserve">. </w:t>
      </w:r>
      <w:r>
        <w:rPr>
          <w:lang w:eastAsia="en-US"/>
        </w:rPr>
        <w:t>Elle avait froid jusqu</w:t>
      </w:r>
      <w:r w:rsidR="0046142F">
        <w:rPr>
          <w:lang w:eastAsia="en-US"/>
        </w:rPr>
        <w:t>’</w:t>
      </w:r>
      <w:r>
        <w:rPr>
          <w:lang w:eastAsia="en-US"/>
        </w:rPr>
        <w:t>au cœur</w:t>
      </w:r>
      <w:r w:rsidR="0046142F">
        <w:rPr>
          <w:lang w:eastAsia="en-US"/>
        </w:rPr>
        <w:t>.</w:t>
      </w:r>
    </w:p>
    <w:p w14:paraId="29FC9BD1" w14:textId="77777777" w:rsidR="0046142F" w:rsidRDefault="003148C9" w:rsidP="0046142F">
      <w:pPr>
        <w:rPr>
          <w:lang w:eastAsia="en-US"/>
        </w:rPr>
      </w:pPr>
      <w:r>
        <w:rPr>
          <w:lang w:eastAsia="en-US"/>
        </w:rPr>
        <w:t>Elle priait Dieu ardemment</w:t>
      </w:r>
      <w:r w:rsidR="0046142F">
        <w:rPr>
          <w:lang w:eastAsia="en-US"/>
        </w:rPr>
        <w:t xml:space="preserve">, </w:t>
      </w:r>
      <w:r>
        <w:rPr>
          <w:lang w:eastAsia="en-US"/>
        </w:rPr>
        <w:t>la pauvre âme aux abois</w:t>
      </w:r>
      <w:r w:rsidR="0046142F">
        <w:rPr>
          <w:lang w:eastAsia="en-US"/>
        </w:rPr>
        <w:t xml:space="preserve">. </w:t>
      </w:r>
      <w:r>
        <w:rPr>
          <w:lang w:eastAsia="en-US"/>
        </w:rPr>
        <w:t>Puis elle se disait</w:t>
      </w:r>
      <w:r w:rsidR="0046142F">
        <w:rPr>
          <w:lang w:eastAsia="en-US"/>
        </w:rPr>
        <w:t xml:space="preserve"> : </w:t>
      </w:r>
      <w:r>
        <w:rPr>
          <w:lang w:eastAsia="en-US"/>
        </w:rPr>
        <w:t>Clémence se trompe peut-être</w:t>
      </w:r>
      <w:r w:rsidR="0046142F">
        <w:rPr>
          <w:lang w:eastAsia="en-US"/>
        </w:rPr>
        <w:t>.</w:t>
      </w:r>
    </w:p>
    <w:p w14:paraId="21235C7C" w14:textId="77777777" w:rsidR="0046142F" w:rsidRDefault="003148C9" w:rsidP="0046142F">
      <w:pPr>
        <w:rPr>
          <w:lang w:eastAsia="en-US"/>
        </w:rPr>
      </w:pPr>
      <w:r>
        <w:rPr>
          <w:lang w:eastAsia="en-US"/>
        </w:rPr>
        <w:t>Dans les plis de son corsage</w:t>
      </w:r>
      <w:r w:rsidR="0046142F">
        <w:rPr>
          <w:lang w:eastAsia="en-US"/>
        </w:rPr>
        <w:t xml:space="preserve">, </w:t>
      </w:r>
      <w:r>
        <w:rPr>
          <w:lang w:eastAsia="en-US"/>
        </w:rPr>
        <w:t>Lucienne avait une lettre cachetée qu</w:t>
      </w:r>
      <w:r w:rsidR="0046142F">
        <w:rPr>
          <w:lang w:eastAsia="en-US"/>
        </w:rPr>
        <w:t>’</w:t>
      </w:r>
      <w:r>
        <w:rPr>
          <w:lang w:eastAsia="en-US"/>
        </w:rPr>
        <w:t>elle devait donner à son frère le lendemain matin</w:t>
      </w:r>
      <w:r w:rsidR="0046142F">
        <w:rPr>
          <w:lang w:eastAsia="en-US"/>
        </w:rPr>
        <w:t xml:space="preserve">. </w:t>
      </w:r>
      <w:r>
        <w:rPr>
          <w:lang w:eastAsia="en-US"/>
        </w:rPr>
        <w:t>Elle ne l</w:t>
      </w:r>
      <w:r w:rsidR="0046142F">
        <w:rPr>
          <w:lang w:eastAsia="en-US"/>
        </w:rPr>
        <w:t>’</w:t>
      </w:r>
      <w:r>
        <w:rPr>
          <w:lang w:eastAsia="en-US"/>
        </w:rPr>
        <w:t>avait pas lue</w:t>
      </w:r>
      <w:r w:rsidR="0046142F">
        <w:rPr>
          <w:lang w:eastAsia="en-US"/>
        </w:rPr>
        <w:t xml:space="preserve">, </w:t>
      </w:r>
      <w:r>
        <w:rPr>
          <w:lang w:eastAsia="en-US"/>
        </w:rPr>
        <w:t>cette lettre</w:t>
      </w:r>
      <w:r w:rsidR="0046142F">
        <w:rPr>
          <w:lang w:eastAsia="en-US"/>
        </w:rPr>
        <w:t>.</w:t>
      </w:r>
    </w:p>
    <w:p w14:paraId="5F58B947" w14:textId="77777777" w:rsidR="0046142F" w:rsidRDefault="003148C9" w:rsidP="0046142F">
      <w:pPr>
        <w:rPr>
          <w:lang w:eastAsia="en-US"/>
        </w:rPr>
      </w:pPr>
      <w:r>
        <w:rPr>
          <w:lang w:eastAsia="en-US"/>
        </w:rPr>
        <w:t>Mais elle eut un sourire en la sentant par hasard sur son cœur</w:t>
      </w:r>
      <w:r w:rsidR="0046142F">
        <w:rPr>
          <w:lang w:eastAsia="en-US"/>
        </w:rPr>
        <w:t>.</w:t>
      </w:r>
    </w:p>
    <w:p w14:paraId="581FCCFB" w14:textId="17CDC42C" w:rsidR="0046142F" w:rsidRDefault="003148C9" w:rsidP="0046142F">
      <w:pPr>
        <w:rPr>
          <w:lang w:eastAsia="en-US"/>
        </w:rPr>
      </w:pPr>
      <w:r>
        <w:rPr>
          <w:lang w:eastAsia="en-US"/>
        </w:rPr>
        <w:t>Un vrai sourire</w:t>
      </w:r>
      <w:r w:rsidR="0046142F">
        <w:rPr>
          <w:lang w:eastAsia="en-US"/>
        </w:rPr>
        <w:t xml:space="preserve"> ! </w:t>
      </w:r>
      <w:r w:rsidR="006C2AE1">
        <w:rPr>
          <w:lang w:eastAsia="en-US"/>
        </w:rPr>
        <w:t>—</w:t>
      </w:r>
      <w:r w:rsidR="0046142F">
        <w:rPr>
          <w:lang w:eastAsia="en-US"/>
        </w:rPr>
        <w:t xml:space="preserve"> </w:t>
      </w:r>
      <w:r>
        <w:rPr>
          <w:lang w:eastAsia="en-US"/>
        </w:rPr>
        <w:t>Et la mâle figure du beau Mazurke passa comme une fière vision dans sa nuit</w:t>
      </w:r>
      <w:r w:rsidR="0046142F">
        <w:rPr>
          <w:lang w:eastAsia="en-US"/>
        </w:rPr>
        <w:t>.</w:t>
      </w:r>
    </w:p>
    <w:p w14:paraId="5B96FCB5" w14:textId="77777777" w:rsidR="0046142F" w:rsidRDefault="003148C9" w:rsidP="0046142F">
      <w:pPr>
        <w:rPr>
          <w:lang w:eastAsia="en-US"/>
        </w:rPr>
      </w:pPr>
      <w:r>
        <w:rPr>
          <w:lang w:eastAsia="en-US"/>
        </w:rPr>
        <w:t>La lettre était de Mazurke</w:t>
      </w:r>
      <w:r w:rsidR="0046142F">
        <w:rPr>
          <w:lang w:eastAsia="en-US"/>
        </w:rPr>
        <w:t>.</w:t>
      </w:r>
    </w:p>
    <w:p w14:paraId="50D4803F" w14:textId="77777777" w:rsidR="0046142F" w:rsidRDefault="003148C9" w:rsidP="0046142F">
      <w:pPr>
        <w:rPr>
          <w:lang w:eastAsia="en-US"/>
        </w:rPr>
      </w:pPr>
      <w:r>
        <w:rPr>
          <w:lang w:eastAsia="en-US"/>
        </w:rPr>
        <w:t>Elle sentait bien que Mazurke l</w:t>
      </w:r>
      <w:r w:rsidR="0046142F">
        <w:rPr>
          <w:lang w:eastAsia="en-US"/>
        </w:rPr>
        <w:t>’</w:t>
      </w:r>
      <w:r>
        <w:rPr>
          <w:lang w:eastAsia="en-US"/>
        </w:rPr>
        <w:t>aimait</w:t>
      </w:r>
      <w:r w:rsidR="0046142F">
        <w:rPr>
          <w:lang w:eastAsia="en-US"/>
        </w:rPr>
        <w:t>.</w:t>
      </w:r>
    </w:p>
    <w:p w14:paraId="1CE078DD" w14:textId="77777777" w:rsidR="0046142F" w:rsidRDefault="003148C9" w:rsidP="0046142F">
      <w:pPr>
        <w:rPr>
          <w:lang w:eastAsia="en-US"/>
        </w:rPr>
      </w:pPr>
      <w:r>
        <w:rPr>
          <w:lang w:eastAsia="en-US"/>
        </w:rPr>
        <w:t>Et c</w:t>
      </w:r>
      <w:r w:rsidR="0046142F">
        <w:rPr>
          <w:lang w:eastAsia="en-US"/>
        </w:rPr>
        <w:t>’</w:t>
      </w:r>
      <w:r>
        <w:rPr>
          <w:lang w:eastAsia="en-US"/>
        </w:rPr>
        <w:t>était</w:t>
      </w:r>
      <w:r w:rsidR="0046142F">
        <w:rPr>
          <w:lang w:eastAsia="en-US"/>
        </w:rPr>
        <w:t xml:space="preserve">, </w:t>
      </w:r>
      <w:r>
        <w:rPr>
          <w:lang w:eastAsia="en-US"/>
        </w:rPr>
        <w:t>toute une chère histoire</w:t>
      </w:r>
      <w:r w:rsidR="0046142F">
        <w:rPr>
          <w:lang w:eastAsia="en-US"/>
        </w:rPr>
        <w:t xml:space="preserve"> : </w:t>
      </w:r>
      <w:r>
        <w:rPr>
          <w:lang w:eastAsia="en-US"/>
        </w:rPr>
        <w:t>Gabriel sauvé</w:t>
      </w:r>
      <w:r w:rsidR="0046142F">
        <w:rPr>
          <w:lang w:eastAsia="en-US"/>
        </w:rPr>
        <w:t xml:space="preserve">, </w:t>
      </w:r>
      <w:r>
        <w:rPr>
          <w:lang w:eastAsia="en-US"/>
        </w:rPr>
        <w:t>sa mère sauvée</w:t>
      </w:r>
      <w:r w:rsidR="0046142F">
        <w:rPr>
          <w:lang w:eastAsia="en-US"/>
        </w:rPr>
        <w:t xml:space="preserve">, </w:t>
      </w:r>
      <w:r>
        <w:rPr>
          <w:lang w:eastAsia="en-US"/>
        </w:rPr>
        <w:t>et le sauveur</w:t>
      </w:r>
      <w:r w:rsidR="0046142F">
        <w:rPr>
          <w:lang w:eastAsia="en-US"/>
        </w:rPr>
        <w:t xml:space="preserve">, </w:t>
      </w:r>
      <w:r>
        <w:rPr>
          <w:lang w:eastAsia="en-US"/>
        </w:rPr>
        <w:t>Mazurke</w:t>
      </w:r>
      <w:r w:rsidR="0046142F">
        <w:rPr>
          <w:lang w:eastAsia="en-US"/>
        </w:rPr>
        <w:t> !</w:t>
      </w:r>
    </w:p>
    <w:p w14:paraId="3518819A" w14:textId="77777777" w:rsidR="0046142F" w:rsidRDefault="003148C9" w:rsidP="0046142F">
      <w:pPr>
        <w:rPr>
          <w:lang w:eastAsia="en-US"/>
        </w:rPr>
      </w:pPr>
      <w:r>
        <w:rPr>
          <w:lang w:eastAsia="en-US"/>
        </w:rPr>
        <w:t>Écoutez</w:t>
      </w:r>
      <w:r w:rsidR="0046142F">
        <w:rPr>
          <w:lang w:eastAsia="en-US"/>
        </w:rPr>
        <w:t xml:space="preserve"> ! </w:t>
      </w:r>
      <w:r>
        <w:rPr>
          <w:lang w:eastAsia="en-US"/>
        </w:rPr>
        <w:t>En songeant à toute la reconnaissance éventuelle qu</w:t>
      </w:r>
      <w:r w:rsidR="0046142F">
        <w:rPr>
          <w:lang w:eastAsia="en-US"/>
        </w:rPr>
        <w:t>’</w:t>
      </w:r>
      <w:r>
        <w:rPr>
          <w:lang w:eastAsia="en-US"/>
        </w:rPr>
        <w:t>on allait devoir à ce vaillant rédempteur</w:t>
      </w:r>
      <w:r w:rsidR="0046142F">
        <w:rPr>
          <w:lang w:eastAsia="en-US"/>
        </w:rPr>
        <w:t xml:space="preserve">, </w:t>
      </w:r>
      <w:r>
        <w:rPr>
          <w:lang w:eastAsia="en-US"/>
        </w:rPr>
        <w:t>Mazurke</w:t>
      </w:r>
      <w:r w:rsidR="0046142F">
        <w:rPr>
          <w:lang w:eastAsia="en-US"/>
        </w:rPr>
        <w:t xml:space="preserve">, </w:t>
      </w:r>
      <w:r>
        <w:rPr>
          <w:lang w:eastAsia="en-US"/>
        </w:rPr>
        <w:t>elle mit ses jolies lèvres roses sur le papier de la lettre</w:t>
      </w:r>
      <w:r w:rsidR="0046142F">
        <w:rPr>
          <w:lang w:eastAsia="en-US"/>
        </w:rPr>
        <w:t>.</w:t>
      </w:r>
    </w:p>
    <w:p w14:paraId="50FA888C" w14:textId="77777777" w:rsidR="0046142F" w:rsidRDefault="003148C9" w:rsidP="0046142F">
      <w:pPr>
        <w:rPr>
          <w:lang w:eastAsia="en-US"/>
        </w:rPr>
      </w:pPr>
      <w:r>
        <w:rPr>
          <w:lang w:eastAsia="en-US"/>
        </w:rPr>
        <w:t>Un baiser</w:t>
      </w:r>
      <w:r w:rsidR="0046142F">
        <w:rPr>
          <w:lang w:eastAsia="en-US"/>
        </w:rPr>
        <w:t xml:space="preserve">, </w:t>
      </w:r>
      <w:r>
        <w:rPr>
          <w:lang w:eastAsia="en-US"/>
        </w:rPr>
        <w:t>un ravissant baiser</w:t>
      </w:r>
      <w:r w:rsidR="0046142F">
        <w:rPr>
          <w:lang w:eastAsia="en-US"/>
        </w:rPr>
        <w:t xml:space="preserve">, </w:t>
      </w:r>
      <w:r>
        <w:rPr>
          <w:lang w:eastAsia="en-US"/>
        </w:rPr>
        <w:t>tout tendre et tout chaste</w:t>
      </w:r>
      <w:r w:rsidR="0046142F">
        <w:rPr>
          <w:lang w:eastAsia="en-US"/>
        </w:rPr>
        <w:t xml:space="preserve">, </w:t>
      </w:r>
      <w:r>
        <w:rPr>
          <w:lang w:eastAsia="en-US"/>
        </w:rPr>
        <w:t>qui teignit en rose son front</w:t>
      </w:r>
      <w:r w:rsidR="0046142F">
        <w:rPr>
          <w:lang w:eastAsia="en-US"/>
        </w:rPr>
        <w:t xml:space="preserve">, </w:t>
      </w:r>
      <w:r>
        <w:rPr>
          <w:lang w:eastAsia="en-US"/>
        </w:rPr>
        <w:t>ses joues et ses épaules</w:t>
      </w:r>
      <w:r w:rsidR="0046142F">
        <w:rPr>
          <w:lang w:eastAsia="en-US"/>
        </w:rPr>
        <w:t>.</w:t>
      </w:r>
    </w:p>
    <w:p w14:paraId="7FD84741" w14:textId="77777777" w:rsidR="0046142F" w:rsidRDefault="003148C9" w:rsidP="0046142F">
      <w:pPr>
        <w:rPr>
          <w:lang w:eastAsia="en-US"/>
        </w:rPr>
      </w:pPr>
      <w:r>
        <w:rPr>
          <w:lang w:eastAsia="en-US"/>
        </w:rPr>
        <w:t>Hélas</w:t>
      </w:r>
      <w:r w:rsidR="0046142F">
        <w:rPr>
          <w:lang w:eastAsia="en-US"/>
        </w:rPr>
        <w:t xml:space="preserve"> ! </w:t>
      </w:r>
      <w:r>
        <w:rPr>
          <w:lang w:eastAsia="en-US"/>
        </w:rPr>
        <w:t>Mazurke ne savait pas cela</w:t>
      </w:r>
      <w:r w:rsidR="0046142F">
        <w:rPr>
          <w:lang w:eastAsia="en-US"/>
        </w:rPr>
        <w:t> !…</w:t>
      </w:r>
    </w:p>
    <w:p w14:paraId="598F220C" w14:textId="77777777" w:rsidR="0046142F" w:rsidRDefault="003148C9" w:rsidP="0046142F">
      <w:pPr>
        <w:rPr>
          <w:lang w:eastAsia="en-US"/>
        </w:rPr>
      </w:pPr>
      <w:r>
        <w:rPr>
          <w:lang w:eastAsia="en-US"/>
        </w:rPr>
        <w:t>Lucienne s</w:t>
      </w:r>
      <w:r w:rsidR="0046142F">
        <w:rPr>
          <w:lang w:eastAsia="en-US"/>
        </w:rPr>
        <w:t>’</w:t>
      </w:r>
      <w:r>
        <w:rPr>
          <w:lang w:eastAsia="en-US"/>
        </w:rPr>
        <w:t>endormit</w:t>
      </w:r>
      <w:r w:rsidR="0046142F">
        <w:rPr>
          <w:lang w:eastAsia="en-US"/>
        </w:rPr>
        <w:t xml:space="preserve">. </w:t>
      </w:r>
      <w:r>
        <w:rPr>
          <w:lang w:eastAsia="en-US"/>
        </w:rPr>
        <w:t>Elle eut des songes où Mazurke souriait</w:t>
      </w:r>
      <w:r w:rsidR="0046142F">
        <w:rPr>
          <w:lang w:eastAsia="en-US"/>
        </w:rPr>
        <w:t>.</w:t>
      </w:r>
    </w:p>
    <w:p w14:paraId="793882AB" w14:textId="77777777" w:rsidR="0046142F" w:rsidRDefault="003148C9" w:rsidP="0046142F">
      <w:pPr>
        <w:numPr>
          <w:ins w:id="44" w:author="Alain" w:date="2009-12-16T09:49:00Z"/>
        </w:numPr>
        <w:rPr>
          <w:lang w:eastAsia="en-US"/>
        </w:rPr>
      </w:pPr>
      <w:r>
        <w:rPr>
          <w:lang w:eastAsia="en-US"/>
        </w:rPr>
        <w:t>Madame de Marans ne s</w:t>
      </w:r>
      <w:r w:rsidR="0046142F">
        <w:rPr>
          <w:lang w:eastAsia="en-US"/>
        </w:rPr>
        <w:t>’</w:t>
      </w:r>
      <w:r>
        <w:rPr>
          <w:lang w:eastAsia="en-US"/>
        </w:rPr>
        <w:t>endormit pas si vite</w:t>
      </w:r>
      <w:r w:rsidR="0046142F">
        <w:rPr>
          <w:lang w:eastAsia="en-US"/>
        </w:rPr>
        <w:t>.</w:t>
      </w:r>
    </w:p>
    <w:p w14:paraId="15E36338" w14:textId="2762A290" w:rsidR="0046142F" w:rsidRDefault="003148C9" w:rsidP="0046142F">
      <w:pPr>
        <w:rPr>
          <w:lang w:eastAsia="en-US"/>
        </w:rPr>
      </w:pPr>
      <w:r>
        <w:rPr>
          <w:lang w:eastAsia="en-US"/>
        </w:rPr>
        <w:t>Elle aussi avait senti une larme sur son front</w:t>
      </w:r>
      <w:r w:rsidR="0046142F">
        <w:rPr>
          <w:lang w:eastAsia="en-US"/>
        </w:rPr>
        <w:t xml:space="preserve">, </w:t>
      </w:r>
      <w:r w:rsidR="006C2AE1">
        <w:rPr>
          <w:lang w:eastAsia="en-US"/>
        </w:rPr>
        <w:t>—</w:t>
      </w:r>
      <w:r w:rsidR="0046142F">
        <w:rPr>
          <w:lang w:eastAsia="en-US"/>
        </w:rPr>
        <w:t xml:space="preserve"> </w:t>
      </w:r>
      <w:r>
        <w:rPr>
          <w:lang w:eastAsia="en-US"/>
        </w:rPr>
        <w:t>une larme de son fils</w:t>
      </w:r>
      <w:r w:rsidR="0046142F">
        <w:rPr>
          <w:lang w:eastAsia="en-US"/>
        </w:rPr>
        <w:t>.</w:t>
      </w:r>
    </w:p>
    <w:p w14:paraId="7E8F0F17" w14:textId="77777777" w:rsidR="0046142F" w:rsidRDefault="003148C9" w:rsidP="0046142F">
      <w:pPr>
        <w:rPr>
          <w:lang w:eastAsia="en-US"/>
        </w:rPr>
      </w:pPr>
      <w:r>
        <w:rPr>
          <w:lang w:eastAsia="en-US"/>
        </w:rPr>
        <w:lastRenderedPageBreak/>
        <w:t>Le cœur des mères ne ressemble point au cœur des jeunes filles</w:t>
      </w:r>
      <w:r w:rsidR="0046142F">
        <w:rPr>
          <w:lang w:eastAsia="en-US"/>
        </w:rPr>
        <w:t xml:space="preserve">. </w:t>
      </w:r>
      <w:r>
        <w:rPr>
          <w:lang w:eastAsia="en-US"/>
        </w:rPr>
        <w:t>La douleur y est lente et profonde</w:t>
      </w:r>
      <w:r w:rsidR="0046142F">
        <w:rPr>
          <w:lang w:eastAsia="en-US"/>
        </w:rPr>
        <w:t xml:space="preserve">. </w:t>
      </w:r>
      <w:r>
        <w:rPr>
          <w:lang w:eastAsia="en-US"/>
        </w:rPr>
        <w:t>Il n</w:t>
      </w:r>
      <w:r w:rsidR="0046142F">
        <w:rPr>
          <w:lang w:eastAsia="en-US"/>
        </w:rPr>
        <w:t>’</w:t>
      </w:r>
      <w:r>
        <w:rPr>
          <w:lang w:eastAsia="en-US"/>
        </w:rPr>
        <w:t>y a point de rêves pour la guérir</w:t>
      </w:r>
      <w:r w:rsidR="0046142F">
        <w:rPr>
          <w:lang w:eastAsia="en-US"/>
        </w:rPr>
        <w:t xml:space="preserve">, </w:t>
      </w:r>
      <w:r>
        <w:rPr>
          <w:lang w:eastAsia="en-US"/>
        </w:rPr>
        <w:t>point de sommeil pour l</w:t>
      </w:r>
      <w:r w:rsidR="0046142F">
        <w:rPr>
          <w:lang w:eastAsia="en-US"/>
        </w:rPr>
        <w:t>’</w:t>
      </w:r>
      <w:r>
        <w:rPr>
          <w:lang w:eastAsia="en-US"/>
        </w:rPr>
        <w:t>éteindre</w:t>
      </w:r>
      <w:r w:rsidR="0046142F">
        <w:rPr>
          <w:lang w:eastAsia="en-US"/>
        </w:rPr>
        <w:t>.</w:t>
      </w:r>
    </w:p>
    <w:p w14:paraId="0BE0EDFB" w14:textId="77777777" w:rsidR="0046142F" w:rsidRDefault="003148C9" w:rsidP="0046142F">
      <w:pPr>
        <w:rPr>
          <w:lang w:eastAsia="en-US"/>
        </w:rPr>
      </w:pPr>
      <w:r>
        <w:rPr>
          <w:lang w:eastAsia="en-US"/>
        </w:rPr>
        <w:t>Madame de Marans se releva et alluma sa lampe</w:t>
      </w:r>
      <w:r w:rsidR="0046142F">
        <w:rPr>
          <w:lang w:eastAsia="en-US"/>
        </w:rPr>
        <w:t>.</w:t>
      </w:r>
    </w:p>
    <w:p w14:paraId="2C05515E" w14:textId="77777777" w:rsidR="0046142F" w:rsidRDefault="003148C9" w:rsidP="0046142F">
      <w:pPr>
        <w:rPr>
          <w:lang w:eastAsia="en-US"/>
        </w:rPr>
      </w:pPr>
      <w:r>
        <w:rPr>
          <w:lang w:eastAsia="en-US"/>
        </w:rPr>
        <w:t>Elle pleurait silencieusement</w:t>
      </w:r>
      <w:r w:rsidR="0046142F">
        <w:rPr>
          <w:lang w:eastAsia="en-US"/>
        </w:rPr>
        <w:t>.</w:t>
      </w:r>
    </w:p>
    <w:p w14:paraId="5C642AA1" w14:textId="77777777" w:rsidR="0046142F" w:rsidRDefault="003148C9" w:rsidP="0046142F">
      <w:pPr>
        <w:rPr>
          <w:lang w:eastAsia="en-US"/>
        </w:rPr>
      </w:pPr>
      <w:r>
        <w:rPr>
          <w:lang w:eastAsia="en-US"/>
        </w:rPr>
        <w:t>Elle se mit à genoux pour prier</w:t>
      </w:r>
      <w:r w:rsidR="0046142F">
        <w:rPr>
          <w:lang w:eastAsia="en-US"/>
        </w:rPr>
        <w:t>.</w:t>
      </w:r>
    </w:p>
    <w:p w14:paraId="48DDCD97" w14:textId="77777777" w:rsidR="0046142F" w:rsidRDefault="003148C9" w:rsidP="0046142F">
      <w:pPr>
        <w:rPr>
          <w:lang w:eastAsia="en-US"/>
        </w:rPr>
      </w:pPr>
      <w:r>
        <w:rPr>
          <w:lang w:eastAsia="en-US"/>
        </w:rPr>
        <w:t>Elle avait un fils et une fille</w:t>
      </w:r>
      <w:r w:rsidR="0046142F">
        <w:rPr>
          <w:lang w:eastAsia="en-US"/>
        </w:rPr>
        <w:t xml:space="preserve">, </w:t>
      </w:r>
      <w:r>
        <w:rPr>
          <w:lang w:eastAsia="en-US"/>
        </w:rPr>
        <w:t>un fils que nous avons vu apprécier par la femme qui l</w:t>
      </w:r>
      <w:r w:rsidR="0046142F">
        <w:rPr>
          <w:lang w:eastAsia="en-US"/>
        </w:rPr>
        <w:t>’</w:t>
      </w:r>
      <w:r>
        <w:rPr>
          <w:lang w:eastAsia="en-US"/>
        </w:rPr>
        <w:t>aimait</w:t>
      </w:r>
      <w:r w:rsidR="0046142F">
        <w:rPr>
          <w:lang w:eastAsia="en-US"/>
        </w:rPr>
        <w:t xml:space="preserve">, </w:t>
      </w:r>
      <w:r>
        <w:rPr>
          <w:lang w:eastAsia="en-US"/>
        </w:rPr>
        <w:t>une fille dont la pureté naïve et l</w:t>
      </w:r>
      <w:r w:rsidR="0046142F">
        <w:rPr>
          <w:lang w:eastAsia="en-US"/>
        </w:rPr>
        <w:t>’</w:t>
      </w:r>
      <w:r>
        <w:rPr>
          <w:lang w:eastAsia="en-US"/>
        </w:rPr>
        <w:t>excellent cœur étaient ceux d</w:t>
      </w:r>
      <w:r w:rsidR="0046142F">
        <w:rPr>
          <w:lang w:eastAsia="en-US"/>
        </w:rPr>
        <w:t>’</w:t>
      </w:r>
      <w:r>
        <w:rPr>
          <w:lang w:eastAsia="en-US"/>
        </w:rPr>
        <w:t>un ange</w:t>
      </w:r>
      <w:r w:rsidR="0046142F">
        <w:rPr>
          <w:lang w:eastAsia="en-US"/>
        </w:rPr>
        <w:t>.</w:t>
      </w:r>
    </w:p>
    <w:p w14:paraId="27940395" w14:textId="77777777" w:rsidR="0046142F" w:rsidRDefault="003148C9" w:rsidP="0046142F">
      <w:pPr>
        <w:rPr>
          <w:lang w:eastAsia="en-US"/>
        </w:rPr>
      </w:pPr>
      <w:r>
        <w:rPr>
          <w:lang w:eastAsia="en-US"/>
        </w:rPr>
        <w:t>Sa passion de mère était pour son fils</w:t>
      </w:r>
      <w:r w:rsidR="0046142F">
        <w:rPr>
          <w:lang w:eastAsia="en-US"/>
        </w:rPr>
        <w:t>.</w:t>
      </w:r>
    </w:p>
    <w:p w14:paraId="45CCE163" w14:textId="2CA0CC9D" w:rsidR="0046142F" w:rsidRDefault="003148C9" w:rsidP="0046142F">
      <w:pPr>
        <w:rPr>
          <w:lang w:eastAsia="en-US"/>
        </w:rPr>
      </w:pPr>
      <w:r>
        <w:rPr>
          <w:lang w:eastAsia="en-US"/>
        </w:rPr>
        <w:t>Non pas que l</w:t>
      </w:r>
      <w:r w:rsidR="0046142F">
        <w:rPr>
          <w:lang w:eastAsia="en-US"/>
        </w:rPr>
        <w:t>’</w:t>
      </w:r>
      <w:r>
        <w:rPr>
          <w:lang w:eastAsia="en-US"/>
        </w:rPr>
        <w:t>amour qu</w:t>
      </w:r>
      <w:r w:rsidR="0046142F">
        <w:rPr>
          <w:lang w:eastAsia="en-US"/>
        </w:rPr>
        <w:t>’</w:t>
      </w:r>
      <w:r>
        <w:rPr>
          <w:lang w:eastAsia="en-US"/>
        </w:rPr>
        <w:t>elle portait à Lucienne fût au-dessous de la tendresse ordinaire d</w:t>
      </w:r>
      <w:r w:rsidR="0046142F">
        <w:rPr>
          <w:lang w:eastAsia="en-US"/>
        </w:rPr>
        <w:t>’</w:t>
      </w:r>
      <w:r>
        <w:rPr>
          <w:lang w:eastAsia="en-US"/>
        </w:rPr>
        <w:t>une mère</w:t>
      </w:r>
      <w:r w:rsidR="0046142F">
        <w:rPr>
          <w:lang w:eastAsia="en-US"/>
        </w:rPr>
        <w:t xml:space="preserve">. </w:t>
      </w:r>
      <w:r w:rsidR="006C2AE1">
        <w:rPr>
          <w:lang w:eastAsia="en-US"/>
        </w:rPr>
        <w:t>—</w:t>
      </w:r>
      <w:r w:rsidR="0046142F">
        <w:rPr>
          <w:lang w:eastAsia="en-US"/>
        </w:rPr>
        <w:t xml:space="preserve"> </w:t>
      </w:r>
      <w:r>
        <w:rPr>
          <w:lang w:eastAsia="en-US"/>
        </w:rPr>
        <w:t>Mais Gabriel</w:t>
      </w:r>
      <w:r w:rsidR="0046142F">
        <w:rPr>
          <w:lang w:eastAsia="en-US"/>
        </w:rPr>
        <w:t xml:space="preserve"> ! </w:t>
      </w:r>
      <w:r>
        <w:rPr>
          <w:lang w:eastAsia="en-US"/>
        </w:rPr>
        <w:t>Gabriel</w:t>
      </w:r>
      <w:r w:rsidR="0046142F">
        <w:rPr>
          <w:lang w:eastAsia="en-US"/>
        </w:rPr>
        <w:t xml:space="preserve"> ! </w:t>
      </w:r>
      <w:r>
        <w:rPr>
          <w:lang w:eastAsia="en-US"/>
        </w:rPr>
        <w:t>tout pour Gabriel</w:t>
      </w:r>
      <w:r w:rsidR="0046142F">
        <w:rPr>
          <w:lang w:eastAsia="en-US"/>
        </w:rPr>
        <w:t> !</w:t>
      </w:r>
    </w:p>
    <w:p w14:paraId="7C98CA40" w14:textId="77777777" w:rsidR="0046142F" w:rsidRDefault="003148C9" w:rsidP="0046142F">
      <w:pPr>
        <w:rPr>
          <w:lang w:eastAsia="en-US"/>
        </w:rPr>
      </w:pPr>
      <w:r>
        <w:rPr>
          <w:lang w:eastAsia="en-US"/>
        </w:rPr>
        <w:t>C</w:t>
      </w:r>
      <w:r w:rsidR="0046142F">
        <w:rPr>
          <w:lang w:eastAsia="en-US"/>
        </w:rPr>
        <w:t>’</w:t>
      </w:r>
      <w:r>
        <w:rPr>
          <w:lang w:eastAsia="en-US"/>
        </w:rPr>
        <w:t xml:space="preserve">était un </w:t>
      </w:r>
      <w:proofErr w:type="spellStart"/>
      <w:r>
        <w:rPr>
          <w:lang w:eastAsia="en-US"/>
        </w:rPr>
        <w:t>dévoûment</w:t>
      </w:r>
      <w:proofErr w:type="spellEnd"/>
      <w:r>
        <w:rPr>
          <w:lang w:eastAsia="en-US"/>
        </w:rPr>
        <w:t xml:space="preserve"> ardent</w:t>
      </w:r>
      <w:r w:rsidR="0046142F">
        <w:rPr>
          <w:lang w:eastAsia="en-US"/>
        </w:rPr>
        <w:t xml:space="preserve">, </w:t>
      </w:r>
      <w:r>
        <w:rPr>
          <w:lang w:eastAsia="en-US"/>
        </w:rPr>
        <w:t>fanatique</w:t>
      </w:r>
      <w:r w:rsidR="0046142F">
        <w:rPr>
          <w:lang w:eastAsia="en-US"/>
        </w:rPr>
        <w:t xml:space="preserve">, </w:t>
      </w:r>
      <w:r>
        <w:rPr>
          <w:lang w:eastAsia="en-US"/>
        </w:rPr>
        <w:t>qui durait depuis le jour de la naissance</w:t>
      </w:r>
      <w:r w:rsidR="0046142F">
        <w:rPr>
          <w:lang w:eastAsia="en-US"/>
        </w:rPr>
        <w:t>.</w:t>
      </w:r>
    </w:p>
    <w:p w14:paraId="22153D10" w14:textId="77777777" w:rsidR="0046142F" w:rsidRDefault="003148C9" w:rsidP="0046142F">
      <w:pPr>
        <w:rPr>
          <w:lang w:eastAsia="en-US"/>
        </w:rPr>
      </w:pPr>
      <w:r>
        <w:rPr>
          <w:lang w:eastAsia="en-US"/>
        </w:rPr>
        <w:t>Et Gabriel était menacé</w:t>
      </w:r>
      <w:r w:rsidR="0046142F">
        <w:rPr>
          <w:lang w:eastAsia="en-US"/>
        </w:rPr>
        <w:t> !</w:t>
      </w:r>
    </w:p>
    <w:p w14:paraId="26554520" w14:textId="77777777" w:rsidR="0046142F" w:rsidRDefault="003148C9" w:rsidP="0046142F">
      <w:pPr>
        <w:rPr>
          <w:lang w:eastAsia="en-US"/>
        </w:rPr>
      </w:pPr>
      <w:r>
        <w:rPr>
          <w:lang w:eastAsia="en-US"/>
        </w:rPr>
        <w:t>Par excès de tendresse</w:t>
      </w:r>
      <w:r w:rsidR="0046142F">
        <w:rPr>
          <w:lang w:eastAsia="en-US"/>
        </w:rPr>
        <w:t xml:space="preserve">, </w:t>
      </w:r>
      <w:r>
        <w:rPr>
          <w:lang w:eastAsia="en-US"/>
        </w:rPr>
        <w:t>madame de Marans avait suspendu elle-même cette menace sur la tête de son fils adoré</w:t>
      </w:r>
      <w:r w:rsidR="0046142F">
        <w:rPr>
          <w:lang w:eastAsia="en-US"/>
        </w:rPr>
        <w:t>.</w:t>
      </w:r>
    </w:p>
    <w:p w14:paraId="16B3275D" w14:textId="77777777" w:rsidR="0046142F" w:rsidRDefault="003148C9" w:rsidP="0046142F">
      <w:pPr>
        <w:rPr>
          <w:lang w:eastAsia="en-US"/>
        </w:rPr>
      </w:pPr>
      <w:r>
        <w:rPr>
          <w:lang w:eastAsia="en-US"/>
        </w:rPr>
        <w:t>Ces trames diaboliques</w:t>
      </w:r>
      <w:r w:rsidR="0046142F">
        <w:rPr>
          <w:lang w:eastAsia="en-US"/>
        </w:rPr>
        <w:t xml:space="preserve">, </w:t>
      </w:r>
      <w:r>
        <w:rPr>
          <w:lang w:eastAsia="en-US"/>
        </w:rPr>
        <w:t>qui s</w:t>
      </w:r>
      <w:r w:rsidR="0046142F">
        <w:rPr>
          <w:lang w:eastAsia="en-US"/>
        </w:rPr>
        <w:t>’</w:t>
      </w:r>
      <w:r>
        <w:rPr>
          <w:lang w:eastAsia="en-US"/>
        </w:rPr>
        <w:t>ourdissaient contre elle de l</w:t>
      </w:r>
      <w:r w:rsidR="0046142F">
        <w:rPr>
          <w:lang w:eastAsia="en-US"/>
        </w:rPr>
        <w:t>’</w:t>
      </w:r>
      <w:r>
        <w:rPr>
          <w:lang w:eastAsia="en-US"/>
        </w:rPr>
        <w:t>autre côté de la charmille</w:t>
      </w:r>
      <w:r w:rsidR="0046142F">
        <w:rPr>
          <w:lang w:eastAsia="en-US"/>
        </w:rPr>
        <w:t xml:space="preserve">, </w:t>
      </w:r>
      <w:r>
        <w:rPr>
          <w:lang w:eastAsia="en-US"/>
        </w:rPr>
        <w:t>elle les ignorait</w:t>
      </w:r>
      <w:r w:rsidR="0046142F">
        <w:rPr>
          <w:lang w:eastAsia="en-US"/>
        </w:rPr>
        <w:t xml:space="preserve">. </w:t>
      </w:r>
      <w:r>
        <w:rPr>
          <w:lang w:eastAsia="en-US"/>
        </w:rPr>
        <w:t>Ce n</w:t>
      </w:r>
      <w:r w:rsidR="0046142F">
        <w:rPr>
          <w:lang w:eastAsia="en-US"/>
        </w:rPr>
        <w:t>’</w:t>
      </w:r>
      <w:r>
        <w:rPr>
          <w:lang w:eastAsia="en-US"/>
        </w:rPr>
        <w:t>était pas là qu</w:t>
      </w:r>
      <w:r w:rsidR="0046142F">
        <w:rPr>
          <w:lang w:eastAsia="en-US"/>
        </w:rPr>
        <w:t>’</w:t>
      </w:r>
      <w:r>
        <w:rPr>
          <w:lang w:eastAsia="en-US"/>
        </w:rPr>
        <w:t>allaient ses craintes</w:t>
      </w:r>
      <w:r w:rsidR="0046142F">
        <w:rPr>
          <w:lang w:eastAsia="en-US"/>
        </w:rPr>
        <w:t xml:space="preserve">. </w:t>
      </w:r>
      <w:r>
        <w:rPr>
          <w:lang w:eastAsia="en-US"/>
        </w:rPr>
        <w:t>Elle avait bien assez à redouter ailleurs</w:t>
      </w:r>
      <w:r w:rsidR="0046142F">
        <w:rPr>
          <w:lang w:eastAsia="en-US"/>
        </w:rPr>
        <w:t>.</w:t>
      </w:r>
    </w:p>
    <w:p w14:paraId="1795D013" w14:textId="77777777" w:rsidR="0046142F" w:rsidRDefault="003148C9" w:rsidP="0046142F">
      <w:pPr>
        <w:rPr>
          <w:lang w:eastAsia="en-US"/>
        </w:rPr>
      </w:pPr>
      <w:r>
        <w:rPr>
          <w:lang w:eastAsia="en-US"/>
        </w:rPr>
        <w:t>La conscription</w:t>
      </w:r>
      <w:r w:rsidR="0046142F">
        <w:rPr>
          <w:lang w:eastAsia="en-US"/>
        </w:rPr>
        <w:t xml:space="preserve"> ! </w:t>
      </w:r>
      <w:r>
        <w:rPr>
          <w:lang w:eastAsia="en-US"/>
        </w:rPr>
        <w:t>ce mot la faisait pâlir et défaillir</w:t>
      </w:r>
      <w:r w:rsidR="0046142F">
        <w:rPr>
          <w:lang w:eastAsia="en-US"/>
        </w:rPr>
        <w:t>.</w:t>
      </w:r>
    </w:p>
    <w:p w14:paraId="0FE72DD3" w14:textId="77777777" w:rsidR="0046142F" w:rsidRDefault="003148C9" w:rsidP="0046142F">
      <w:pPr>
        <w:rPr>
          <w:lang w:eastAsia="en-US"/>
        </w:rPr>
      </w:pPr>
      <w:r>
        <w:rPr>
          <w:lang w:eastAsia="en-US"/>
        </w:rPr>
        <w:t>Car ce mot renfermait pour elle le plus terrible de tous les dangers</w:t>
      </w:r>
      <w:r w:rsidR="0046142F">
        <w:rPr>
          <w:lang w:eastAsia="en-US"/>
        </w:rPr>
        <w:t>.</w:t>
      </w:r>
    </w:p>
    <w:p w14:paraId="4AED58D5" w14:textId="77777777" w:rsidR="0046142F" w:rsidRDefault="003148C9" w:rsidP="0046142F">
      <w:pPr>
        <w:rPr>
          <w:lang w:eastAsia="en-US"/>
        </w:rPr>
      </w:pPr>
      <w:r>
        <w:rPr>
          <w:lang w:eastAsia="en-US"/>
        </w:rPr>
        <w:lastRenderedPageBreak/>
        <w:t>Elle avait la somme prête</w:t>
      </w:r>
      <w:r w:rsidR="0046142F">
        <w:rPr>
          <w:lang w:eastAsia="en-US"/>
        </w:rPr>
        <w:t xml:space="preserve">, </w:t>
      </w:r>
      <w:r>
        <w:rPr>
          <w:lang w:eastAsia="en-US"/>
        </w:rPr>
        <w:t>en cas de malheur</w:t>
      </w:r>
      <w:r w:rsidR="0046142F">
        <w:rPr>
          <w:lang w:eastAsia="en-US"/>
        </w:rPr>
        <w:t xml:space="preserve">, </w:t>
      </w:r>
      <w:r>
        <w:rPr>
          <w:lang w:eastAsia="en-US"/>
        </w:rPr>
        <w:t>mais cela pouvait ne point suffire</w:t>
      </w:r>
      <w:r w:rsidR="0046142F">
        <w:rPr>
          <w:lang w:eastAsia="en-US"/>
        </w:rPr>
        <w:t xml:space="preserve">. </w:t>
      </w:r>
      <w:r>
        <w:rPr>
          <w:lang w:eastAsia="en-US"/>
        </w:rPr>
        <w:t>Le danger n</w:t>
      </w:r>
      <w:r w:rsidR="0046142F">
        <w:rPr>
          <w:lang w:eastAsia="en-US"/>
        </w:rPr>
        <w:t>’</w:t>
      </w:r>
      <w:r>
        <w:rPr>
          <w:lang w:eastAsia="en-US"/>
        </w:rPr>
        <w:t>était pas dans ce fait de tomber au sort</w:t>
      </w:r>
      <w:r w:rsidR="0046142F">
        <w:rPr>
          <w:lang w:eastAsia="en-US"/>
        </w:rPr>
        <w:t>.</w:t>
      </w:r>
    </w:p>
    <w:p w14:paraId="54E62AA7" w14:textId="77777777" w:rsidR="0046142F" w:rsidRDefault="003148C9" w:rsidP="0046142F">
      <w:pPr>
        <w:rPr>
          <w:lang w:eastAsia="en-US"/>
        </w:rPr>
      </w:pPr>
      <w:r>
        <w:rPr>
          <w:lang w:eastAsia="en-US"/>
        </w:rPr>
        <w:t>Le danger était dans une révélation possible</w:t>
      </w:r>
      <w:r w:rsidR="0046142F">
        <w:rPr>
          <w:lang w:eastAsia="en-US"/>
        </w:rPr>
        <w:t>.</w:t>
      </w:r>
    </w:p>
    <w:p w14:paraId="06A17B73" w14:textId="77777777" w:rsidR="0046142F" w:rsidRDefault="003148C9" w:rsidP="0046142F">
      <w:pPr>
        <w:rPr>
          <w:lang w:eastAsia="en-US"/>
        </w:rPr>
      </w:pPr>
      <w:r>
        <w:rPr>
          <w:lang w:eastAsia="en-US"/>
        </w:rPr>
        <w:t>Un voile qui allait</w:t>
      </w:r>
      <w:r w:rsidR="0046142F">
        <w:rPr>
          <w:lang w:eastAsia="en-US"/>
        </w:rPr>
        <w:t xml:space="preserve">, </w:t>
      </w:r>
      <w:r>
        <w:rPr>
          <w:lang w:eastAsia="en-US"/>
        </w:rPr>
        <w:t>se déchirer peut-êtr</w:t>
      </w:r>
      <w:r>
        <w:t>e</w:t>
      </w:r>
      <w:r w:rsidR="0046142F">
        <w:rPr>
          <w:lang w:eastAsia="en-US"/>
        </w:rPr>
        <w:t>…</w:t>
      </w:r>
    </w:p>
    <w:p w14:paraId="176DBC46" w14:textId="77777777" w:rsidR="0046142F" w:rsidRDefault="003148C9" w:rsidP="0046142F">
      <w:pPr>
        <w:rPr>
          <w:lang w:eastAsia="en-US"/>
        </w:rPr>
      </w:pPr>
      <w:r>
        <w:rPr>
          <w:lang w:eastAsia="en-US"/>
        </w:rPr>
        <w:t>Un mensonge</w:t>
      </w:r>
      <w:r w:rsidR="0046142F">
        <w:rPr>
          <w:lang w:eastAsia="en-US"/>
        </w:rPr>
        <w:t xml:space="preserve">, </w:t>
      </w:r>
      <w:r>
        <w:rPr>
          <w:lang w:eastAsia="en-US"/>
        </w:rPr>
        <w:t>pieux dans son intention</w:t>
      </w:r>
      <w:r w:rsidR="0046142F">
        <w:rPr>
          <w:lang w:eastAsia="en-US"/>
        </w:rPr>
        <w:t xml:space="preserve">, </w:t>
      </w:r>
      <w:r>
        <w:rPr>
          <w:lang w:eastAsia="en-US"/>
        </w:rPr>
        <w:t>mais imprudent</w:t>
      </w:r>
      <w:r w:rsidR="0046142F">
        <w:rPr>
          <w:lang w:eastAsia="en-US"/>
        </w:rPr>
        <w:t xml:space="preserve">, </w:t>
      </w:r>
      <w:r>
        <w:rPr>
          <w:lang w:eastAsia="en-US"/>
        </w:rPr>
        <w:t>mais impossible à soutenir jusqu</w:t>
      </w:r>
      <w:r w:rsidR="0046142F">
        <w:rPr>
          <w:lang w:eastAsia="en-US"/>
        </w:rPr>
        <w:t>’</w:t>
      </w:r>
      <w:r>
        <w:rPr>
          <w:lang w:eastAsia="en-US"/>
        </w:rPr>
        <w:t>au bout</w:t>
      </w:r>
      <w:r w:rsidR="0046142F">
        <w:rPr>
          <w:lang w:eastAsia="en-US"/>
        </w:rPr>
        <w:t xml:space="preserve">, </w:t>
      </w:r>
      <w:r>
        <w:rPr>
          <w:lang w:eastAsia="en-US"/>
        </w:rPr>
        <w:t>allait se découvrir</w:t>
      </w:r>
      <w:r w:rsidR="0046142F">
        <w:rPr>
          <w:lang w:eastAsia="en-US"/>
        </w:rPr>
        <w:t>.</w:t>
      </w:r>
    </w:p>
    <w:p w14:paraId="0F7A2FEC" w14:textId="764B7645" w:rsidR="0046142F" w:rsidRDefault="003148C9" w:rsidP="0046142F">
      <w:pPr>
        <w:rPr>
          <w:lang w:eastAsia="en-US"/>
        </w:rPr>
      </w:pPr>
      <w:r>
        <w:rPr>
          <w:lang w:eastAsia="en-US"/>
        </w:rPr>
        <w:t>On avait laissé croire à cet enfant qui vivait par l</w:t>
      </w:r>
      <w:r w:rsidR="0046142F">
        <w:rPr>
          <w:lang w:eastAsia="en-US"/>
        </w:rPr>
        <w:t>’</w:t>
      </w:r>
      <w:r>
        <w:rPr>
          <w:lang w:eastAsia="en-US"/>
        </w:rPr>
        <w:t>orgueil</w:t>
      </w:r>
      <w:r w:rsidR="0046142F">
        <w:rPr>
          <w:lang w:eastAsia="en-US"/>
        </w:rPr>
        <w:t xml:space="preserve">, </w:t>
      </w:r>
      <w:r>
        <w:rPr>
          <w:lang w:eastAsia="en-US"/>
        </w:rPr>
        <w:t xml:space="preserve">à </w:t>
      </w:r>
      <w:r w:rsidR="0046142F">
        <w:rPr>
          <w:lang w:eastAsia="en-US"/>
        </w:rPr>
        <w:t>M. </w:t>
      </w:r>
      <w:r>
        <w:rPr>
          <w:lang w:eastAsia="en-US"/>
        </w:rPr>
        <w:t>le docteur Gabriel de Marans</w:t>
      </w:r>
      <w:r w:rsidR="0046142F">
        <w:rPr>
          <w:lang w:eastAsia="en-US"/>
        </w:rPr>
        <w:t xml:space="preserve">, </w:t>
      </w:r>
      <w:r>
        <w:rPr>
          <w:lang w:eastAsia="en-US"/>
        </w:rPr>
        <w:t>qu</w:t>
      </w:r>
      <w:r w:rsidR="0046142F">
        <w:rPr>
          <w:lang w:eastAsia="en-US"/>
        </w:rPr>
        <w:t>’</w:t>
      </w:r>
      <w:r>
        <w:rPr>
          <w:lang w:eastAsia="en-US"/>
        </w:rPr>
        <w:t>il était le descendant d</w:t>
      </w:r>
      <w:r w:rsidR="0046142F">
        <w:rPr>
          <w:lang w:eastAsia="en-US"/>
        </w:rPr>
        <w:t>’</w:t>
      </w:r>
      <w:r>
        <w:rPr>
          <w:lang w:eastAsia="en-US"/>
        </w:rPr>
        <w:t>une grande famille</w:t>
      </w:r>
      <w:r w:rsidR="0046142F">
        <w:rPr>
          <w:lang w:eastAsia="en-US"/>
        </w:rPr>
        <w:t xml:space="preserve"> ; </w:t>
      </w:r>
      <w:r>
        <w:rPr>
          <w:lang w:eastAsia="en-US"/>
        </w:rPr>
        <w:t>on lui avait fait une position suivant son envie</w:t>
      </w:r>
      <w:r w:rsidR="0046142F">
        <w:rPr>
          <w:lang w:eastAsia="en-US"/>
        </w:rPr>
        <w:t>.</w:t>
      </w:r>
    </w:p>
    <w:p w14:paraId="0E17163C" w14:textId="77777777" w:rsidR="0046142F" w:rsidRDefault="003148C9" w:rsidP="0046142F">
      <w:pPr>
        <w:rPr>
          <w:lang w:eastAsia="en-US"/>
        </w:rPr>
      </w:pPr>
      <w:r>
        <w:rPr>
          <w:lang w:eastAsia="en-US"/>
        </w:rPr>
        <w:t>Et la conscription</w:t>
      </w:r>
      <w:r w:rsidR="0046142F">
        <w:rPr>
          <w:lang w:eastAsia="en-US"/>
        </w:rPr>
        <w:t xml:space="preserve"> ! </w:t>
      </w:r>
      <w:r>
        <w:rPr>
          <w:lang w:eastAsia="en-US"/>
        </w:rPr>
        <w:t>ce crible où tout nom doit passer</w:t>
      </w:r>
      <w:r w:rsidR="0046142F">
        <w:rPr>
          <w:lang w:eastAsia="en-US"/>
        </w:rPr>
        <w:t> !…</w:t>
      </w:r>
    </w:p>
    <w:p w14:paraId="32C1BDE4" w14:textId="77777777" w:rsidR="0046142F" w:rsidRDefault="003148C9" w:rsidP="0046142F">
      <w:pPr>
        <w:rPr>
          <w:lang w:eastAsia="en-US"/>
        </w:rPr>
      </w:pPr>
      <w:r>
        <w:rPr>
          <w:lang w:eastAsia="en-US"/>
        </w:rPr>
        <w:t>C</w:t>
      </w:r>
      <w:r w:rsidR="0046142F">
        <w:rPr>
          <w:lang w:eastAsia="en-US"/>
        </w:rPr>
        <w:t>’</w:t>
      </w:r>
      <w:r>
        <w:rPr>
          <w:lang w:eastAsia="en-US"/>
        </w:rPr>
        <w:t>était demain</w:t>
      </w:r>
      <w:r w:rsidR="0046142F">
        <w:rPr>
          <w:lang w:eastAsia="en-US"/>
        </w:rPr>
        <w:t> !</w:t>
      </w:r>
    </w:p>
    <w:p w14:paraId="5AF510BE" w14:textId="77777777" w:rsidR="0046142F" w:rsidRDefault="003148C9" w:rsidP="0046142F">
      <w:pPr>
        <w:rPr>
          <w:lang w:eastAsia="en-US"/>
        </w:rPr>
      </w:pPr>
      <w:r>
        <w:rPr>
          <w:lang w:eastAsia="en-US"/>
        </w:rPr>
        <w:t>Elle priait Dieu</w:t>
      </w:r>
      <w:r w:rsidR="0046142F">
        <w:rPr>
          <w:lang w:eastAsia="en-US"/>
        </w:rPr>
        <w:t xml:space="preserve">, </w:t>
      </w:r>
      <w:r>
        <w:rPr>
          <w:lang w:eastAsia="en-US"/>
        </w:rPr>
        <w:t>la mère qui n</w:t>
      </w:r>
      <w:r w:rsidR="0046142F">
        <w:rPr>
          <w:lang w:eastAsia="en-US"/>
        </w:rPr>
        <w:t>’</w:t>
      </w:r>
      <w:r>
        <w:rPr>
          <w:lang w:eastAsia="en-US"/>
        </w:rPr>
        <w:t>avait plus qu</w:t>
      </w:r>
      <w:r w:rsidR="0046142F">
        <w:rPr>
          <w:lang w:eastAsia="en-US"/>
        </w:rPr>
        <w:t>’</w:t>
      </w:r>
      <w:r>
        <w:rPr>
          <w:lang w:eastAsia="en-US"/>
        </w:rPr>
        <w:t>un jour peut-être pour se montrer à son fils sans rougir</w:t>
      </w:r>
      <w:r w:rsidR="0046142F">
        <w:rPr>
          <w:lang w:eastAsia="en-US"/>
        </w:rPr>
        <w:t xml:space="preserve">. </w:t>
      </w:r>
      <w:r>
        <w:rPr>
          <w:lang w:eastAsia="en-US"/>
        </w:rPr>
        <w:t>Oh</w:t>
      </w:r>
      <w:r w:rsidR="0046142F">
        <w:rPr>
          <w:lang w:eastAsia="en-US"/>
        </w:rPr>
        <w:t xml:space="preserve"> ! </w:t>
      </w:r>
      <w:r>
        <w:rPr>
          <w:lang w:eastAsia="en-US"/>
        </w:rPr>
        <w:t>sa prière était touchante comme les pleurs qui roulaient lentement sur sa joue</w:t>
      </w:r>
      <w:r w:rsidR="0046142F">
        <w:rPr>
          <w:lang w:eastAsia="en-US"/>
        </w:rPr>
        <w:t>.</w:t>
      </w:r>
    </w:p>
    <w:p w14:paraId="622ECE9C" w14:textId="77777777" w:rsidR="0046142F" w:rsidRDefault="003148C9" w:rsidP="0046142F">
      <w:pPr>
        <w:rPr>
          <w:lang w:eastAsia="en-US"/>
        </w:rPr>
      </w:pPr>
      <w:r>
        <w:rPr>
          <w:lang w:eastAsia="en-US"/>
        </w:rPr>
        <w:t>Mais elle n</w:t>
      </w:r>
      <w:r w:rsidR="0046142F">
        <w:rPr>
          <w:lang w:eastAsia="en-US"/>
        </w:rPr>
        <w:t>’</w:t>
      </w:r>
      <w:r>
        <w:rPr>
          <w:lang w:eastAsia="en-US"/>
        </w:rPr>
        <w:t>était pas vaincue</w:t>
      </w:r>
      <w:r w:rsidR="0046142F">
        <w:rPr>
          <w:lang w:eastAsia="en-US"/>
        </w:rPr>
        <w:t xml:space="preserve">, </w:t>
      </w:r>
      <w:r>
        <w:rPr>
          <w:lang w:eastAsia="en-US"/>
        </w:rPr>
        <w:t>en face de ce péril si prochain</w:t>
      </w:r>
      <w:r w:rsidR="0046142F">
        <w:rPr>
          <w:lang w:eastAsia="en-US"/>
        </w:rPr>
        <w:t xml:space="preserve">. </w:t>
      </w:r>
      <w:r>
        <w:rPr>
          <w:lang w:eastAsia="en-US"/>
        </w:rPr>
        <w:t>Une mère est comme le soldat qui meurt et ne se rend pas</w:t>
      </w:r>
      <w:r w:rsidR="0046142F">
        <w:rPr>
          <w:lang w:eastAsia="en-US"/>
        </w:rPr>
        <w:t>.</w:t>
      </w:r>
    </w:p>
    <w:p w14:paraId="33A64A9E" w14:textId="77777777" w:rsidR="0046142F" w:rsidRDefault="003148C9" w:rsidP="0046142F">
      <w:pPr>
        <w:rPr>
          <w:lang w:eastAsia="en-US"/>
        </w:rPr>
      </w:pPr>
      <w:r>
        <w:rPr>
          <w:lang w:eastAsia="en-US"/>
        </w:rPr>
        <w:t>Dans le prie-Dieu où elle s</w:t>
      </w:r>
      <w:r w:rsidR="0046142F">
        <w:rPr>
          <w:lang w:eastAsia="en-US"/>
        </w:rPr>
        <w:t>’</w:t>
      </w:r>
      <w:r>
        <w:rPr>
          <w:lang w:eastAsia="en-US"/>
        </w:rPr>
        <w:t>agenouillait</w:t>
      </w:r>
      <w:r w:rsidR="0046142F">
        <w:rPr>
          <w:lang w:eastAsia="en-US"/>
        </w:rPr>
        <w:t xml:space="preserve">, </w:t>
      </w:r>
      <w:r>
        <w:rPr>
          <w:lang w:eastAsia="en-US"/>
        </w:rPr>
        <w:t>entre un livre d</w:t>
      </w:r>
      <w:r w:rsidR="0046142F">
        <w:rPr>
          <w:lang w:eastAsia="en-US"/>
        </w:rPr>
        <w:t>’</w:t>
      </w:r>
      <w:r>
        <w:rPr>
          <w:lang w:eastAsia="en-US"/>
        </w:rPr>
        <w:t>heures et un saint médaillon</w:t>
      </w:r>
      <w:r w:rsidR="0046142F">
        <w:rPr>
          <w:lang w:eastAsia="en-US"/>
        </w:rPr>
        <w:t xml:space="preserve">, </w:t>
      </w:r>
      <w:r>
        <w:rPr>
          <w:lang w:eastAsia="en-US"/>
        </w:rPr>
        <w:t>il y avait une petite boîte portant cette étiquette</w:t>
      </w:r>
      <w:r w:rsidR="0046142F">
        <w:rPr>
          <w:lang w:eastAsia="en-US"/>
        </w:rPr>
        <w:t> :</w:t>
      </w:r>
    </w:p>
    <w:p w14:paraId="50D98ADF" w14:textId="38B93155" w:rsidR="0046142F" w:rsidRDefault="0046142F" w:rsidP="0046142F">
      <w:pPr>
        <w:rPr>
          <w:lang w:eastAsia="en-US"/>
        </w:rPr>
      </w:pPr>
      <w:r>
        <w:rPr>
          <w:i/>
          <w:lang w:eastAsia="en-US"/>
        </w:rPr>
        <w:t>« </w:t>
      </w:r>
      <w:r w:rsidR="003148C9">
        <w:rPr>
          <w:i/>
          <w:lang w:eastAsia="en-US"/>
        </w:rPr>
        <w:t>Pour Gabriel</w:t>
      </w:r>
      <w:r>
        <w:rPr>
          <w:i/>
          <w:lang w:eastAsia="en-US"/>
        </w:rPr>
        <w:t>. »</w:t>
      </w:r>
    </w:p>
    <w:p w14:paraId="6B3B1EF8" w14:textId="77777777" w:rsidR="0046142F" w:rsidRDefault="003148C9" w:rsidP="0046142F">
      <w:pPr>
        <w:rPr>
          <w:lang w:eastAsia="en-US"/>
        </w:rPr>
      </w:pPr>
      <w:r>
        <w:rPr>
          <w:lang w:eastAsia="en-US"/>
        </w:rPr>
        <w:t>Cette boîte contenait cent louis d</w:t>
      </w:r>
      <w:r w:rsidR="0046142F">
        <w:rPr>
          <w:lang w:eastAsia="en-US"/>
        </w:rPr>
        <w:t>’</w:t>
      </w:r>
      <w:r>
        <w:rPr>
          <w:lang w:eastAsia="en-US"/>
        </w:rPr>
        <w:t>or</w:t>
      </w:r>
      <w:r w:rsidR="0046142F">
        <w:rPr>
          <w:lang w:eastAsia="en-US"/>
        </w:rPr>
        <w:t xml:space="preserve"> : </w:t>
      </w:r>
      <w:r>
        <w:rPr>
          <w:lang w:eastAsia="en-US"/>
        </w:rPr>
        <w:t>le prix d</w:t>
      </w:r>
      <w:r w:rsidR="0046142F">
        <w:rPr>
          <w:lang w:eastAsia="en-US"/>
        </w:rPr>
        <w:t>’</w:t>
      </w:r>
      <w:r>
        <w:rPr>
          <w:lang w:eastAsia="en-US"/>
        </w:rPr>
        <w:t>un homme</w:t>
      </w:r>
      <w:r w:rsidR="0046142F">
        <w:rPr>
          <w:lang w:eastAsia="en-US"/>
        </w:rPr>
        <w:t>.</w:t>
      </w:r>
    </w:p>
    <w:p w14:paraId="23D0EB61" w14:textId="77777777" w:rsidR="0046142F" w:rsidRDefault="003148C9" w:rsidP="0046142F">
      <w:pPr>
        <w:rPr>
          <w:lang w:eastAsia="en-US"/>
        </w:rPr>
      </w:pPr>
      <w:r>
        <w:rPr>
          <w:lang w:eastAsia="en-US"/>
        </w:rPr>
        <w:lastRenderedPageBreak/>
        <w:t>Et elle se disait</w:t>
      </w:r>
      <w:r w:rsidR="0046142F">
        <w:rPr>
          <w:lang w:eastAsia="en-US"/>
        </w:rPr>
        <w:t xml:space="preserve"> : </w:t>
      </w:r>
      <w:r>
        <w:rPr>
          <w:lang w:eastAsia="en-US"/>
        </w:rPr>
        <w:t>S</w:t>
      </w:r>
      <w:r w:rsidR="0046142F">
        <w:rPr>
          <w:lang w:eastAsia="en-US"/>
        </w:rPr>
        <w:t>’</w:t>
      </w:r>
      <w:r>
        <w:rPr>
          <w:lang w:eastAsia="en-US"/>
        </w:rPr>
        <w:t>il tombe au sort</w:t>
      </w:r>
      <w:r w:rsidR="0046142F">
        <w:rPr>
          <w:lang w:eastAsia="en-US"/>
        </w:rPr>
        <w:t xml:space="preserve">, </w:t>
      </w:r>
      <w:r>
        <w:rPr>
          <w:lang w:eastAsia="en-US"/>
        </w:rPr>
        <w:t>j</w:t>
      </w:r>
      <w:r w:rsidR="0046142F">
        <w:rPr>
          <w:lang w:eastAsia="en-US"/>
        </w:rPr>
        <w:t>’</w:t>
      </w:r>
      <w:r>
        <w:rPr>
          <w:lang w:eastAsia="en-US"/>
        </w:rPr>
        <w:t>irai tout de suite</w:t>
      </w:r>
      <w:r w:rsidR="0046142F">
        <w:rPr>
          <w:lang w:eastAsia="en-US"/>
        </w:rPr>
        <w:t xml:space="preserve">, </w:t>
      </w:r>
      <w:r>
        <w:rPr>
          <w:lang w:eastAsia="en-US"/>
        </w:rPr>
        <w:t>à l</w:t>
      </w:r>
      <w:r w:rsidR="0046142F">
        <w:rPr>
          <w:lang w:eastAsia="en-US"/>
        </w:rPr>
        <w:t>’</w:t>
      </w:r>
      <w:r>
        <w:rPr>
          <w:lang w:eastAsia="en-US"/>
        </w:rPr>
        <w:t>heure même</w:t>
      </w:r>
      <w:r w:rsidR="0046142F">
        <w:rPr>
          <w:lang w:eastAsia="en-US"/>
        </w:rPr>
        <w:t xml:space="preserve">… </w:t>
      </w:r>
      <w:r>
        <w:rPr>
          <w:lang w:eastAsia="en-US"/>
        </w:rPr>
        <w:t>et peut-être qu</w:t>
      </w:r>
      <w:r w:rsidR="0046142F">
        <w:rPr>
          <w:lang w:eastAsia="en-US"/>
        </w:rPr>
        <w:t>’</w:t>
      </w:r>
      <w:r>
        <w:rPr>
          <w:lang w:eastAsia="en-US"/>
        </w:rPr>
        <w:t>il n</w:t>
      </w:r>
      <w:r w:rsidR="0046142F">
        <w:rPr>
          <w:lang w:eastAsia="en-US"/>
        </w:rPr>
        <w:t>’</w:t>
      </w:r>
      <w:r>
        <w:rPr>
          <w:lang w:eastAsia="en-US"/>
        </w:rPr>
        <w:t>aura pas le temps de savoir</w:t>
      </w:r>
      <w:r w:rsidR="0046142F">
        <w:rPr>
          <w:lang w:eastAsia="en-US"/>
        </w:rPr>
        <w:t>…</w:t>
      </w:r>
    </w:p>
    <w:p w14:paraId="34CF3B5D" w14:textId="77777777" w:rsidR="0046142F" w:rsidRDefault="003148C9" w:rsidP="0046142F">
      <w:pPr>
        <w:rPr>
          <w:lang w:eastAsia="en-US"/>
        </w:rPr>
      </w:pPr>
      <w:r>
        <w:rPr>
          <w:lang w:eastAsia="en-US"/>
        </w:rPr>
        <w:t>De l</w:t>
      </w:r>
      <w:r w:rsidR="0046142F">
        <w:rPr>
          <w:lang w:eastAsia="en-US"/>
        </w:rPr>
        <w:t>’</w:t>
      </w:r>
      <w:r>
        <w:rPr>
          <w:lang w:eastAsia="en-US"/>
        </w:rPr>
        <w:t>œil elle comptait les pièces d</w:t>
      </w:r>
      <w:r w:rsidR="0046142F">
        <w:rPr>
          <w:lang w:eastAsia="en-US"/>
        </w:rPr>
        <w:t>’</w:t>
      </w:r>
      <w:r>
        <w:rPr>
          <w:lang w:eastAsia="en-US"/>
        </w:rPr>
        <w:t>or</w:t>
      </w:r>
      <w:r w:rsidR="0046142F">
        <w:rPr>
          <w:lang w:eastAsia="en-US"/>
        </w:rPr>
        <w:t xml:space="preserve">, </w:t>
      </w:r>
      <w:r>
        <w:rPr>
          <w:lang w:eastAsia="en-US"/>
        </w:rPr>
        <w:t>sa seule épargne</w:t>
      </w:r>
      <w:r w:rsidR="0046142F">
        <w:rPr>
          <w:lang w:eastAsia="en-US"/>
        </w:rPr>
        <w:t xml:space="preserve">, </w:t>
      </w:r>
      <w:r>
        <w:rPr>
          <w:lang w:eastAsia="en-US"/>
        </w:rPr>
        <w:t>son espoir et son salut</w:t>
      </w:r>
      <w:r w:rsidR="0046142F">
        <w:rPr>
          <w:lang w:eastAsia="en-US"/>
        </w:rPr>
        <w:t xml:space="preserve"> ! </w:t>
      </w:r>
      <w:r>
        <w:rPr>
          <w:lang w:eastAsia="en-US"/>
        </w:rPr>
        <w:t>elle avait envie de les baiser</w:t>
      </w:r>
      <w:r w:rsidR="0046142F">
        <w:rPr>
          <w:lang w:eastAsia="en-US"/>
        </w:rPr>
        <w:t xml:space="preserve">, </w:t>
      </w:r>
      <w:r>
        <w:rPr>
          <w:lang w:eastAsia="en-US"/>
        </w:rPr>
        <w:t>comme Lucienne baisait la lettre de Mazurke</w:t>
      </w:r>
      <w:r w:rsidR="0046142F">
        <w:rPr>
          <w:lang w:eastAsia="en-US"/>
        </w:rPr>
        <w:t>.</w:t>
      </w:r>
    </w:p>
    <w:p w14:paraId="65DADC3D" w14:textId="77777777" w:rsidR="0046142F" w:rsidRDefault="003148C9" w:rsidP="0046142F">
      <w:pPr>
        <w:rPr>
          <w:lang w:eastAsia="en-US"/>
        </w:rPr>
      </w:pPr>
      <w:r>
        <w:rPr>
          <w:lang w:eastAsia="en-US"/>
        </w:rPr>
        <w:t>Gabriel</w:t>
      </w:r>
      <w:r w:rsidR="0046142F">
        <w:rPr>
          <w:lang w:eastAsia="en-US"/>
        </w:rPr>
        <w:t xml:space="preserve">, </w:t>
      </w:r>
      <w:r>
        <w:rPr>
          <w:lang w:eastAsia="en-US"/>
        </w:rPr>
        <w:t>lui</w:t>
      </w:r>
      <w:r w:rsidR="0046142F">
        <w:rPr>
          <w:lang w:eastAsia="en-US"/>
        </w:rPr>
        <w:t xml:space="preserve">, </w:t>
      </w:r>
      <w:r>
        <w:rPr>
          <w:lang w:eastAsia="en-US"/>
        </w:rPr>
        <w:t>ne priait ni ne pleurait</w:t>
      </w:r>
      <w:r w:rsidR="0046142F">
        <w:rPr>
          <w:lang w:eastAsia="en-US"/>
        </w:rPr>
        <w:t>.</w:t>
      </w:r>
    </w:p>
    <w:p w14:paraId="68AD2066" w14:textId="77777777" w:rsidR="0046142F" w:rsidRDefault="003148C9" w:rsidP="0046142F">
      <w:pPr>
        <w:rPr>
          <w:lang w:eastAsia="en-US"/>
        </w:rPr>
      </w:pPr>
      <w:r>
        <w:rPr>
          <w:lang w:eastAsia="en-US"/>
        </w:rPr>
        <w:t>Il arpentait la chambre en s</w:t>
      </w:r>
      <w:r w:rsidR="0046142F">
        <w:rPr>
          <w:lang w:eastAsia="en-US"/>
        </w:rPr>
        <w:t>’</w:t>
      </w:r>
      <w:r>
        <w:rPr>
          <w:lang w:eastAsia="en-US"/>
        </w:rPr>
        <w:t>arrachant les cheveux</w:t>
      </w:r>
      <w:r w:rsidR="0046142F">
        <w:rPr>
          <w:lang w:eastAsia="en-US"/>
        </w:rPr>
        <w:t xml:space="preserve">. </w:t>
      </w:r>
      <w:r>
        <w:rPr>
          <w:lang w:eastAsia="en-US"/>
        </w:rPr>
        <w:t>Méritait-il tant d</w:t>
      </w:r>
      <w:r w:rsidR="0046142F">
        <w:rPr>
          <w:lang w:eastAsia="en-US"/>
        </w:rPr>
        <w:t>’</w:t>
      </w:r>
      <w:r>
        <w:rPr>
          <w:lang w:eastAsia="en-US"/>
        </w:rPr>
        <w:t>amour et tant de larmes</w:t>
      </w:r>
      <w:r w:rsidR="0046142F">
        <w:rPr>
          <w:lang w:eastAsia="en-US"/>
        </w:rPr>
        <w:t> ?</w:t>
      </w:r>
    </w:p>
    <w:p w14:paraId="07A77BD1" w14:textId="77777777" w:rsidR="0046142F" w:rsidRDefault="003148C9" w:rsidP="0046142F">
      <w:pPr>
        <w:rPr>
          <w:lang w:eastAsia="en-US"/>
        </w:rPr>
      </w:pPr>
      <w:r>
        <w:rPr>
          <w:lang w:eastAsia="en-US"/>
        </w:rPr>
        <w:t>Ma foi oui</w:t>
      </w:r>
      <w:r w:rsidR="0046142F">
        <w:rPr>
          <w:lang w:eastAsia="en-US"/>
        </w:rPr>
        <w:t xml:space="preserve">, </w:t>
      </w:r>
      <w:r>
        <w:rPr>
          <w:lang w:eastAsia="en-US"/>
        </w:rPr>
        <w:t>au fait</w:t>
      </w:r>
      <w:r w:rsidR="0046142F">
        <w:rPr>
          <w:lang w:eastAsia="en-US"/>
        </w:rPr>
        <w:t xml:space="preserve"> ! </w:t>
      </w:r>
      <w:r>
        <w:rPr>
          <w:lang w:eastAsia="en-US"/>
        </w:rPr>
        <w:t>c</w:t>
      </w:r>
      <w:r w:rsidR="0046142F">
        <w:rPr>
          <w:lang w:eastAsia="en-US"/>
        </w:rPr>
        <w:t>’</w:t>
      </w:r>
      <w:r>
        <w:rPr>
          <w:lang w:eastAsia="en-US"/>
        </w:rPr>
        <w:t>était un enfant malade au moral</w:t>
      </w:r>
      <w:r w:rsidR="0046142F">
        <w:rPr>
          <w:lang w:eastAsia="en-US"/>
        </w:rPr>
        <w:t xml:space="preserve">, </w:t>
      </w:r>
      <w:r>
        <w:rPr>
          <w:lang w:eastAsia="en-US"/>
        </w:rPr>
        <w:t>voilà tout</w:t>
      </w:r>
      <w:r w:rsidR="0046142F">
        <w:rPr>
          <w:lang w:eastAsia="en-US"/>
        </w:rPr>
        <w:t xml:space="preserve">, </w:t>
      </w:r>
      <w:r>
        <w:rPr>
          <w:lang w:eastAsia="en-US"/>
        </w:rPr>
        <w:t>et Clémence seule avait le droit de le juger sévèrement parce qu</w:t>
      </w:r>
      <w:r w:rsidR="0046142F">
        <w:rPr>
          <w:lang w:eastAsia="en-US"/>
        </w:rPr>
        <w:t>’</w:t>
      </w:r>
      <w:r>
        <w:rPr>
          <w:lang w:eastAsia="en-US"/>
        </w:rPr>
        <w:t>elle l</w:t>
      </w:r>
      <w:r w:rsidR="0046142F">
        <w:rPr>
          <w:lang w:eastAsia="en-US"/>
        </w:rPr>
        <w:t>’</w:t>
      </w:r>
      <w:r>
        <w:rPr>
          <w:lang w:eastAsia="en-US"/>
        </w:rPr>
        <w:t>aimait de tout son cœur</w:t>
      </w:r>
      <w:r w:rsidR="0046142F">
        <w:rPr>
          <w:lang w:eastAsia="en-US"/>
        </w:rPr>
        <w:t>.</w:t>
      </w:r>
    </w:p>
    <w:p w14:paraId="6FE48810" w14:textId="77777777" w:rsidR="0046142F" w:rsidRDefault="003148C9" w:rsidP="0046142F">
      <w:pPr>
        <w:rPr>
          <w:lang w:eastAsia="en-US"/>
        </w:rPr>
      </w:pPr>
      <w:r>
        <w:rPr>
          <w:lang w:eastAsia="en-US"/>
        </w:rPr>
        <w:t>Demain</w:t>
      </w:r>
      <w:r w:rsidR="0046142F">
        <w:rPr>
          <w:lang w:eastAsia="en-US"/>
        </w:rPr>
        <w:t xml:space="preserve">, </w:t>
      </w:r>
      <w:r>
        <w:rPr>
          <w:lang w:eastAsia="en-US"/>
        </w:rPr>
        <w:t>nous ne pourrons peut-être plus parler ainsi</w:t>
      </w:r>
      <w:r w:rsidR="0046142F">
        <w:rPr>
          <w:lang w:eastAsia="en-US"/>
        </w:rPr>
        <w:t xml:space="preserve">, </w:t>
      </w:r>
      <w:r>
        <w:rPr>
          <w:lang w:eastAsia="en-US"/>
        </w:rPr>
        <w:t>car il était dans cette funeste voie où l</w:t>
      </w:r>
      <w:r w:rsidR="0046142F">
        <w:rPr>
          <w:lang w:eastAsia="en-US"/>
        </w:rPr>
        <w:t>’</w:t>
      </w:r>
      <w:r>
        <w:rPr>
          <w:lang w:eastAsia="en-US"/>
        </w:rPr>
        <w:t>honneur même trébuche trop souvent</w:t>
      </w:r>
      <w:r w:rsidR="0046142F">
        <w:rPr>
          <w:lang w:eastAsia="en-US"/>
        </w:rPr>
        <w:t xml:space="preserve">. </w:t>
      </w:r>
      <w:r>
        <w:rPr>
          <w:lang w:eastAsia="en-US"/>
        </w:rPr>
        <w:t>Mais enfin</w:t>
      </w:r>
      <w:r w:rsidR="0046142F">
        <w:rPr>
          <w:lang w:eastAsia="en-US"/>
        </w:rPr>
        <w:t xml:space="preserve">, </w:t>
      </w:r>
      <w:r>
        <w:rPr>
          <w:lang w:eastAsia="en-US"/>
        </w:rPr>
        <w:t>ce soir</w:t>
      </w:r>
      <w:r w:rsidR="0046142F">
        <w:rPr>
          <w:lang w:eastAsia="en-US"/>
        </w:rPr>
        <w:t xml:space="preserve">, </w:t>
      </w:r>
      <w:r>
        <w:rPr>
          <w:lang w:eastAsia="en-US"/>
        </w:rPr>
        <w:t>Gabriel n</w:t>
      </w:r>
      <w:r w:rsidR="0046142F">
        <w:rPr>
          <w:lang w:eastAsia="en-US"/>
        </w:rPr>
        <w:t>’</w:t>
      </w:r>
      <w:r>
        <w:rPr>
          <w:lang w:eastAsia="en-US"/>
        </w:rPr>
        <w:t>était encore qu</w:t>
      </w:r>
      <w:r w:rsidR="0046142F">
        <w:rPr>
          <w:lang w:eastAsia="en-US"/>
        </w:rPr>
        <w:t>’</w:t>
      </w:r>
      <w:r>
        <w:rPr>
          <w:lang w:eastAsia="en-US"/>
        </w:rPr>
        <w:t>un petit fou</w:t>
      </w:r>
      <w:r w:rsidR="0046142F">
        <w:rPr>
          <w:lang w:eastAsia="en-US"/>
        </w:rPr>
        <w:t xml:space="preserve">, </w:t>
      </w:r>
      <w:r>
        <w:rPr>
          <w:lang w:eastAsia="en-US"/>
        </w:rPr>
        <w:t>joueur</w:t>
      </w:r>
      <w:r w:rsidR="0046142F">
        <w:rPr>
          <w:lang w:eastAsia="en-US"/>
        </w:rPr>
        <w:t xml:space="preserve">, </w:t>
      </w:r>
      <w:r>
        <w:rPr>
          <w:lang w:eastAsia="en-US"/>
        </w:rPr>
        <w:t>bon à mettre à Charenton et orgueilleux comme une femme orgueilleuse</w:t>
      </w:r>
      <w:r w:rsidR="0046142F">
        <w:rPr>
          <w:lang w:eastAsia="en-US"/>
        </w:rPr>
        <w:t>.</w:t>
      </w:r>
    </w:p>
    <w:p w14:paraId="40840519" w14:textId="77777777" w:rsidR="0046142F" w:rsidRDefault="003148C9" w:rsidP="0046142F">
      <w:pPr>
        <w:rPr>
          <w:lang w:eastAsia="en-US"/>
        </w:rPr>
      </w:pPr>
      <w:r>
        <w:rPr>
          <w:lang w:eastAsia="en-US"/>
        </w:rPr>
        <w:t>Joli homme</w:t>
      </w:r>
      <w:r w:rsidR="0046142F">
        <w:rPr>
          <w:lang w:eastAsia="en-US"/>
        </w:rPr>
        <w:t xml:space="preserve"> ! </w:t>
      </w:r>
      <w:r>
        <w:rPr>
          <w:lang w:eastAsia="en-US"/>
        </w:rPr>
        <w:t>un peu trop joli</w:t>
      </w:r>
      <w:r w:rsidR="0046142F">
        <w:rPr>
          <w:lang w:eastAsia="en-US"/>
        </w:rPr>
        <w:t xml:space="preserve"> !… </w:t>
      </w:r>
      <w:r>
        <w:rPr>
          <w:lang w:eastAsia="en-US"/>
        </w:rPr>
        <w:t>le portrait de sa sœur</w:t>
      </w:r>
      <w:r w:rsidR="0046142F">
        <w:rPr>
          <w:lang w:eastAsia="en-US"/>
        </w:rPr>
        <w:t>.</w:t>
      </w:r>
    </w:p>
    <w:p w14:paraId="41BE6D4B" w14:textId="77777777" w:rsidR="0046142F" w:rsidRDefault="003148C9" w:rsidP="0046142F">
      <w:pPr>
        <w:rPr>
          <w:lang w:eastAsia="en-US"/>
        </w:rPr>
      </w:pPr>
      <w:r>
        <w:rPr>
          <w:lang w:eastAsia="en-US"/>
        </w:rPr>
        <w:t>Amoureux de Clémence quand le jeu ne l</w:t>
      </w:r>
      <w:r w:rsidR="0046142F">
        <w:rPr>
          <w:lang w:eastAsia="en-US"/>
        </w:rPr>
        <w:t>’</w:t>
      </w:r>
      <w:r>
        <w:rPr>
          <w:lang w:eastAsia="en-US"/>
        </w:rPr>
        <w:t>affolait pas</w:t>
      </w:r>
      <w:r w:rsidR="0046142F">
        <w:rPr>
          <w:lang w:eastAsia="en-US"/>
        </w:rPr>
        <w:t xml:space="preserve">, </w:t>
      </w:r>
      <w:r>
        <w:rPr>
          <w:lang w:eastAsia="en-US"/>
        </w:rPr>
        <w:t>et pouvant dire même qu</w:t>
      </w:r>
      <w:r w:rsidR="0046142F">
        <w:rPr>
          <w:lang w:eastAsia="en-US"/>
        </w:rPr>
        <w:t>’</w:t>
      </w:r>
      <w:r>
        <w:rPr>
          <w:lang w:eastAsia="en-US"/>
        </w:rPr>
        <w:t>il était devenu joueur un peu par amour de Clémence</w:t>
      </w:r>
      <w:r w:rsidR="0046142F">
        <w:rPr>
          <w:lang w:eastAsia="en-US"/>
        </w:rPr>
        <w:t>.</w:t>
      </w:r>
    </w:p>
    <w:p w14:paraId="0EACE85D" w14:textId="77777777" w:rsidR="0046142F" w:rsidRDefault="003148C9" w:rsidP="0046142F">
      <w:pPr>
        <w:rPr>
          <w:lang w:eastAsia="en-US"/>
        </w:rPr>
      </w:pPr>
      <w:r>
        <w:rPr>
          <w:lang w:eastAsia="en-US"/>
        </w:rPr>
        <w:t>Brave</w:t>
      </w:r>
      <w:r w:rsidR="0046142F">
        <w:rPr>
          <w:lang w:eastAsia="en-US"/>
        </w:rPr>
        <w:t xml:space="preserve">, </w:t>
      </w:r>
      <w:r>
        <w:rPr>
          <w:lang w:eastAsia="en-US"/>
        </w:rPr>
        <w:t>ombrageux</w:t>
      </w:r>
      <w:r w:rsidR="0046142F">
        <w:rPr>
          <w:lang w:eastAsia="en-US"/>
        </w:rPr>
        <w:t xml:space="preserve">, </w:t>
      </w:r>
      <w:r>
        <w:rPr>
          <w:lang w:eastAsia="en-US"/>
        </w:rPr>
        <w:t>spirituel</w:t>
      </w:r>
      <w:r w:rsidR="0046142F">
        <w:rPr>
          <w:lang w:eastAsia="en-US"/>
        </w:rPr>
        <w:t xml:space="preserve">, </w:t>
      </w:r>
      <w:r>
        <w:rPr>
          <w:lang w:eastAsia="en-US"/>
        </w:rPr>
        <w:t>savant déjà dans son art</w:t>
      </w:r>
      <w:r w:rsidR="0046142F">
        <w:rPr>
          <w:lang w:eastAsia="en-US"/>
        </w:rPr>
        <w:t xml:space="preserve">, </w:t>
      </w:r>
      <w:r>
        <w:rPr>
          <w:lang w:eastAsia="en-US"/>
        </w:rPr>
        <w:t>généreux</w:t>
      </w:r>
      <w:r w:rsidR="0046142F">
        <w:rPr>
          <w:lang w:eastAsia="en-US"/>
        </w:rPr>
        <w:t xml:space="preserve">, </w:t>
      </w:r>
      <w:r>
        <w:rPr>
          <w:lang w:eastAsia="en-US"/>
        </w:rPr>
        <w:t>fanfaron</w:t>
      </w:r>
      <w:r w:rsidR="0046142F">
        <w:rPr>
          <w:lang w:eastAsia="en-US"/>
        </w:rPr>
        <w:t xml:space="preserve">, </w:t>
      </w:r>
      <w:r>
        <w:rPr>
          <w:lang w:eastAsia="en-US"/>
        </w:rPr>
        <w:t>et entiché de sa noblesse</w:t>
      </w:r>
      <w:r w:rsidR="0046142F">
        <w:rPr>
          <w:lang w:eastAsia="en-US"/>
        </w:rPr>
        <w:t>.</w:t>
      </w:r>
    </w:p>
    <w:p w14:paraId="305BB458" w14:textId="77777777" w:rsidR="0046142F" w:rsidRDefault="003148C9" w:rsidP="0046142F">
      <w:pPr>
        <w:rPr>
          <w:lang w:eastAsia="en-US"/>
        </w:rPr>
      </w:pPr>
      <w:r>
        <w:rPr>
          <w:lang w:eastAsia="en-US"/>
        </w:rPr>
        <w:t>Cette nuit il avait perdu dix mille francs sur parole</w:t>
      </w:r>
      <w:r w:rsidR="0046142F">
        <w:rPr>
          <w:lang w:eastAsia="en-US"/>
        </w:rPr>
        <w:t>.</w:t>
      </w:r>
    </w:p>
    <w:p w14:paraId="481AD889" w14:textId="77777777" w:rsidR="0046142F" w:rsidRDefault="003148C9" w:rsidP="0046142F">
      <w:pPr>
        <w:numPr>
          <w:ins w:id="45" w:author="Alain" w:date="2009-12-16T09:51:00Z"/>
        </w:numPr>
        <w:rPr>
          <w:lang w:eastAsia="en-US"/>
        </w:rPr>
      </w:pPr>
      <w:r>
        <w:rPr>
          <w:lang w:eastAsia="en-US"/>
        </w:rPr>
        <w:t>Gabriel songeait à se jeter à l</w:t>
      </w:r>
      <w:r w:rsidR="0046142F">
        <w:rPr>
          <w:lang w:eastAsia="en-US"/>
        </w:rPr>
        <w:t>’</w:t>
      </w:r>
      <w:r>
        <w:rPr>
          <w:lang w:eastAsia="en-US"/>
        </w:rPr>
        <w:t>eau</w:t>
      </w:r>
      <w:r w:rsidR="0046142F">
        <w:rPr>
          <w:lang w:eastAsia="en-US"/>
        </w:rPr>
        <w:t>.</w:t>
      </w:r>
    </w:p>
    <w:p w14:paraId="02471B10" w14:textId="77777777" w:rsidR="0046142F" w:rsidRDefault="003148C9" w:rsidP="0046142F">
      <w:pPr>
        <w:rPr>
          <w:lang w:eastAsia="en-US"/>
        </w:rPr>
      </w:pPr>
      <w:r>
        <w:rPr>
          <w:lang w:eastAsia="en-US"/>
        </w:rPr>
        <w:t>L</w:t>
      </w:r>
      <w:r w:rsidR="0046142F">
        <w:rPr>
          <w:lang w:eastAsia="en-US"/>
        </w:rPr>
        <w:t>’</w:t>
      </w:r>
      <w:r>
        <w:rPr>
          <w:lang w:eastAsia="en-US"/>
        </w:rPr>
        <w:t>image de Clémence lui apparaissait comme un reproche</w:t>
      </w:r>
      <w:r w:rsidR="0046142F">
        <w:rPr>
          <w:lang w:eastAsia="en-US"/>
        </w:rPr>
        <w:t>.</w:t>
      </w:r>
    </w:p>
    <w:p w14:paraId="19CE1EEA" w14:textId="09F933E7" w:rsidR="0046142F" w:rsidRDefault="003148C9" w:rsidP="0046142F">
      <w:pPr>
        <w:numPr>
          <w:ins w:id="46" w:author="Alain" w:date="2009-12-16T09:51:00Z"/>
        </w:numPr>
        <w:rPr>
          <w:lang w:eastAsia="en-US"/>
        </w:rPr>
      </w:pPr>
      <w:r>
        <w:rPr>
          <w:lang w:eastAsia="en-US"/>
        </w:rPr>
        <w:lastRenderedPageBreak/>
        <w:t xml:space="preserve">Et le pauvre </w:t>
      </w:r>
      <w:r w:rsidR="0046142F">
        <w:rPr>
          <w:lang w:eastAsia="en-US"/>
        </w:rPr>
        <w:t>M. </w:t>
      </w:r>
      <w:r>
        <w:rPr>
          <w:lang w:eastAsia="en-US"/>
        </w:rPr>
        <w:t>Raymond qu</w:t>
      </w:r>
      <w:r w:rsidR="0046142F">
        <w:rPr>
          <w:lang w:eastAsia="en-US"/>
        </w:rPr>
        <w:t>’</w:t>
      </w:r>
      <w:r>
        <w:rPr>
          <w:lang w:eastAsia="en-US"/>
        </w:rPr>
        <w:t>il devait panser ce soir</w:t>
      </w:r>
      <w:r w:rsidR="0046142F">
        <w:rPr>
          <w:lang w:eastAsia="en-US"/>
        </w:rPr>
        <w:t> !</w:t>
      </w:r>
    </w:p>
    <w:p w14:paraId="667E46D5" w14:textId="77777777" w:rsidR="0046142F" w:rsidRDefault="003148C9" w:rsidP="0046142F">
      <w:pPr>
        <w:rPr>
          <w:lang w:eastAsia="en-US"/>
        </w:rPr>
      </w:pPr>
      <w:r>
        <w:rPr>
          <w:lang w:eastAsia="en-US"/>
        </w:rPr>
        <w:t>Et tous ces remords qui viennent au moment de la perte</w:t>
      </w:r>
      <w:r w:rsidR="0046142F">
        <w:rPr>
          <w:lang w:eastAsia="en-US"/>
        </w:rPr>
        <w:t>.</w:t>
      </w:r>
    </w:p>
    <w:p w14:paraId="11438526" w14:textId="26344B7B" w:rsidR="0046142F" w:rsidRDefault="003148C9" w:rsidP="0046142F">
      <w:pPr>
        <w:rPr>
          <w:lang w:eastAsia="en-US"/>
        </w:rPr>
      </w:pPr>
      <w:r>
        <w:rPr>
          <w:lang w:eastAsia="en-US"/>
        </w:rPr>
        <w:t>Mais tout cela n</w:t>
      </w:r>
      <w:r w:rsidR="0046142F">
        <w:rPr>
          <w:lang w:eastAsia="en-US"/>
        </w:rPr>
        <w:t>’</w:t>
      </w:r>
      <w:r>
        <w:rPr>
          <w:lang w:eastAsia="en-US"/>
        </w:rPr>
        <w:t>était rien</w:t>
      </w:r>
      <w:r w:rsidR="0046142F">
        <w:rPr>
          <w:lang w:eastAsia="en-US"/>
        </w:rPr>
        <w:t xml:space="preserve"> : </w:t>
      </w:r>
      <w:r>
        <w:rPr>
          <w:lang w:eastAsia="en-US"/>
        </w:rPr>
        <w:t>le terrible</w:t>
      </w:r>
      <w:r w:rsidR="0046142F">
        <w:rPr>
          <w:lang w:eastAsia="en-US"/>
        </w:rPr>
        <w:t xml:space="preserve">, </w:t>
      </w:r>
      <w:r>
        <w:rPr>
          <w:lang w:eastAsia="en-US"/>
        </w:rPr>
        <w:t>le poignant</w:t>
      </w:r>
      <w:r w:rsidR="0046142F">
        <w:rPr>
          <w:lang w:eastAsia="en-US"/>
        </w:rPr>
        <w:t xml:space="preserve">, </w:t>
      </w:r>
      <w:r>
        <w:rPr>
          <w:lang w:eastAsia="en-US"/>
        </w:rPr>
        <w:t>c</w:t>
      </w:r>
      <w:r w:rsidR="0046142F">
        <w:rPr>
          <w:lang w:eastAsia="en-US"/>
        </w:rPr>
        <w:t>’</w:t>
      </w:r>
      <w:r>
        <w:rPr>
          <w:lang w:eastAsia="en-US"/>
        </w:rPr>
        <w:t>était ceci</w:t>
      </w:r>
      <w:r w:rsidR="0046142F">
        <w:rPr>
          <w:lang w:eastAsia="en-US"/>
        </w:rPr>
        <w:t xml:space="preserve"> : </w:t>
      </w:r>
      <w:r>
        <w:rPr>
          <w:lang w:eastAsia="en-US"/>
        </w:rPr>
        <w:t>dix mille francs à payer demain</w:t>
      </w:r>
      <w:r w:rsidR="0046142F">
        <w:rPr>
          <w:lang w:eastAsia="en-US"/>
        </w:rPr>
        <w:t xml:space="preserve">, </w:t>
      </w:r>
      <w:r w:rsidR="006C2AE1">
        <w:rPr>
          <w:lang w:eastAsia="en-US"/>
        </w:rPr>
        <w:t>—</w:t>
      </w:r>
      <w:r w:rsidR="0046142F">
        <w:rPr>
          <w:lang w:eastAsia="en-US"/>
        </w:rPr>
        <w:t xml:space="preserve"> </w:t>
      </w:r>
      <w:r>
        <w:rPr>
          <w:lang w:eastAsia="en-US"/>
        </w:rPr>
        <w:t>sous peine d</w:t>
      </w:r>
      <w:r w:rsidR="0046142F">
        <w:rPr>
          <w:lang w:eastAsia="en-US"/>
        </w:rPr>
        <w:t>’</w:t>
      </w:r>
      <w:r>
        <w:rPr>
          <w:lang w:eastAsia="en-US"/>
        </w:rPr>
        <w:t>être déshonoré</w:t>
      </w:r>
      <w:r w:rsidR="0046142F">
        <w:rPr>
          <w:lang w:eastAsia="en-US"/>
        </w:rPr>
        <w:t xml:space="preserve">, </w:t>
      </w:r>
      <w:r w:rsidR="006C2AE1">
        <w:rPr>
          <w:lang w:eastAsia="en-US"/>
        </w:rPr>
        <w:t>—</w:t>
      </w:r>
      <w:r w:rsidR="0046142F">
        <w:rPr>
          <w:lang w:eastAsia="en-US"/>
        </w:rPr>
        <w:t xml:space="preserve"> </w:t>
      </w:r>
      <w:r>
        <w:rPr>
          <w:lang w:eastAsia="en-US"/>
        </w:rPr>
        <w:t>et pas le premier louis</w:t>
      </w:r>
      <w:r w:rsidR="0046142F">
        <w:rPr>
          <w:lang w:eastAsia="en-US"/>
        </w:rPr>
        <w:t> !</w:t>
      </w:r>
    </w:p>
    <w:p w14:paraId="5151534A" w14:textId="77777777" w:rsidR="0046142F" w:rsidRDefault="003148C9" w:rsidP="0046142F">
      <w:pPr>
        <w:rPr>
          <w:lang w:eastAsia="en-US"/>
        </w:rPr>
      </w:pPr>
      <w:r>
        <w:rPr>
          <w:lang w:eastAsia="en-US"/>
        </w:rPr>
        <w:t>Plus d</w:t>
      </w:r>
      <w:r w:rsidR="0046142F">
        <w:rPr>
          <w:lang w:eastAsia="en-US"/>
        </w:rPr>
        <w:t>’</w:t>
      </w:r>
      <w:r>
        <w:rPr>
          <w:lang w:eastAsia="en-US"/>
        </w:rPr>
        <w:t>un Gabriel s</w:t>
      </w:r>
      <w:r w:rsidR="0046142F">
        <w:rPr>
          <w:lang w:eastAsia="en-US"/>
        </w:rPr>
        <w:t>’</w:t>
      </w:r>
      <w:r>
        <w:rPr>
          <w:lang w:eastAsia="en-US"/>
        </w:rPr>
        <w:t>est fait sauter la cervelle pour moins que cela</w:t>
      </w:r>
      <w:r w:rsidR="0046142F">
        <w:rPr>
          <w:lang w:eastAsia="en-US"/>
        </w:rPr>
        <w:t>.</w:t>
      </w:r>
    </w:p>
    <w:p w14:paraId="5079676E" w14:textId="77777777" w:rsidR="0046142F" w:rsidRDefault="003148C9" w:rsidP="0046142F">
      <w:pPr>
        <w:rPr>
          <w:lang w:eastAsia="en-US"/>
        </w:rPr>
      </w:pPr>
      <w:r>
        <w:rPr>
          <w:lang w:eastAsia="en-US"/>
        </w:rPr>
        <w:t>Mais Gabriel avait au moins ceci qu</w:t>
      </w:r>
      <w:r w:rsidR="0046142F">
        <w:rPr>
          <w:lang w:eastAsia="en-US"/>
        </w:rPr>
        <w:t>’</w:t>
      </w:r>
      <w:r>
        <w:rPr>
          <w:lang w:eastAsia="en-US"/>
        </w:rPr>
        <w:t>il idolâtrait sa mère</w:t>
      </w:r>
      <w:r w:rsidR="0046142F">
        <w:rPr>
          <w:lang w:eastAsia="en-US"/>
        </w:rPr>
        <w:t xml:space="preserve">. </w:t>
      </w:r>
      <w:r>
        <w:rPr>
          <w:lang w:eastAsia="en-US"/>
        </w:rPr>
        <w:t>L</w:t>
      </w:r>
      <w:r w:rsidR="0046142F">
        <w:rPr>
          <w:lang w:eastAsia="en-US"/>
        </w:rPr>
        <w:t>’</w:t>
      </w:r>
      <w:r>
        <w:rPr>
          <w:lang w:eastAsia="en-US"/>
        </w:rPr>
        <w:t>idée de sa mère l</w:t>
      </w:r>
      <w:r w:rsidR="0046142F">
        <w:rPr>
          <w:lang w:eastAsia="en-US"/>
        </w:rPr>
        <w:t>’</w:t>
      </w:r>
      <w:r>
        <w:rPr>
          <w:lang w:eastAsia="en-US"/>
        </w:rPr>
        <w:t>arrêta</w:t>
      </w:r>
      <w:r w:rsidR="0046142F">
        <w:rPr>
          <w:lang w:eastAsia="en-US"/>
        </w:rPr>
        <w:t>.</w:t>
      </w:r>
    </w:p>
    <w:p w14:paraId="7A6677C7" w14:textId="77777777" w:rsidR="0046142F" w:rsidRDefault="003148C9" w:rsidP="0046142F">
      <w:pPr>
        <w:rPr>
          <w:lang w:eastAsia="en-US"/>
        </w:rPr>
      </w:pPr>
      <w:r>
        <w:rPr>
          <w:lang w:eastAsia="en-US"/>
        </w:rPr>
        <w:t>Il finit par se mettre au lit</w:t>
      </w:r>
      <w:r w:rsidR="0046142F">
        <w:rPr>
          <w:lang w:eastAsia="en-US"/>
        </w:rPr>
        <w:t xml:space="preserve">. </w:t>
      </w:r>
      <w:r>
        <w:rPr>
          <w:lang w:eastAsia="en-US"/>
        </w:rPr>
        <w:t>Ses rêves à lui furent trèfle</w:t>
      </w:r>
      <w:r w:rsidR="0046142F">
        <w:rPr>
          <w:lang w:eastAsia="en-US"/>
        </w:rPr>
        <w:t xml:space="preserve">, </w:t>
      </w:r>
      <w:r>
        <w:rPr>
          <w:lang w:eastAsia="en-US"/>
        </w:rPr>
        <w:t>carreau et pique</w:t>
      </w:r>
      <w:r w:rsidR="0046142F">
        <w:rPr>
          <w:lang w:eastAsia="en-US"/>
        </w:rPr>
        <w:t>.</w:t>
      </w:r>
    </w:p>
    <w:p w14:paraId="41010A70" w14:textId="5C81CB70" w:rsidR="003148C9" w:rsidRDefault="003148C9" w:rsidP="0046142F">
      <w:pPr>
        <w:pStyle w:val="Titre2"/>
        <w:rPr>
          <w:lang w:eastAsia="en-US"/>
        </w:rPr>
      </w:pPr>
      <w:bookmarkStart w:id="47" w:name="_Toc233868067"/>
      <w:bookmarkStart w:id="48" w:name="_Toc202196762"/>
      <w:r>
        <w:rPr>
          <w:lang w:eastAsia="en-US"/>
        </w:rPr>
        <w:lastRenderedPageBreak/>
        <w:t>UN SQUELETTE</w:t>
      </w:r>
      <w:r w:rsidR="0046142F">
        <w:rPr>
          <w:lang w:eastAsia="en-US"/>
        </w:rPr>
        <w:t xml:space="preserve">, </w:t>
      </w:r>
      <w:r>
        <w:rPr>
          <w:lang w:eastAsia="en-US"/>
        </w:rPr>
        <w:t>UN VIEILLARD ET UN HOMME ENDORMI</w:t>
      </w:r>
      <w:bookmarkEnd w:id="47"/>
      <w:bookmarkEnd w:id="48"/>
      <w:r>
        <w:rPr>
          <w:lang w:eastAsia="en-US"/>
        </w:rPr>
        <w:br/>
      </w:r>
    </w:p>
    <w:p w14:paraId="5FE703AC" w14:textId="77777777" w:rsidR="0046142F" w:rsidRDefault="003148C9" w:rsidP="0046142F">
      <w:pPr>
        <w:rPr>
          <w:lang w:eastAsia="en-US"/>
        </w:rPr>
      </w:pPr>
      <w:r>
        <w:rPr>
          <w:lang w:eastAsia="en-US"/>
        </w:rPr>
        <w:t>L</w:t>
      </w:r>
      <w:r w:rsidR="0046142F">
        <w:rPr>
          <w:lang w:eastAsia="en-US"/>
        </w:rPr>
        <w:t>’</w:t>
      </w:r>
      <w:r>
        <w:rPr>
          <w:lang w:eastAsia="en-US"/>
        </w:rPr>
        <w:t>ordre c</w:t>
      </w:r>
      <w:r>
        <w:t>hronologique qu</w:t>
      </w:r>
      <w:r w:rsidR="0046142F">
        <w:rPr>
          <w:lang w:eastAsia="en-US"/>
        </w:rPr>
        <w:t>’</w:t>
      </w:r>
      <w:r>
        <w:rPr>
          <w:lang w:eastAsia="en-US"/>
        </w:rPr>
        <w:t>il faut toujours respecter autant que possible</w:t>
      </w:r>
      <w:r w:rsidR="0046142F">
        <w:rPr>
          <w:lang w:eastAsia="en-US"/>
        </w:rPr>
        <w:t xml:space="preserve">, </w:t>
      </w:r>
      <w:r>
        <w:rPr>
          <w:lang w:eastAsia="en-US"/>
        </w:rPr>
        <w:t>nous force à laisser dormir un instant la famille de Marans pour conduire le lecteur dans un endroit</w:t>
      </w:r>
      <w:r w:rsidR="0046142F">
        <w:rPr>
          <w:lang w:eastAsia="en-US"/>
        </w:rPr>
        <w:t>…</w:t>
      </w:r>
    </w:p>
    <w:p w14:paraId="4A853C4E" w14:textId="77777777" w:rsidR="0046142F" w:rsidRDefault="003148C9" w:rsidP="0046142F">
      <w:pPr>
        <w:rPr>
          <w:lang w:eastAsia="en-US"/>
        </w:rPr>
      </w:pPr>
      <w:r>
        <w:rPr>
          <w:lang w:eastAsia="en-US"/>
        </w:rPr>
        <w:t>Mais voilà véritablement l</w:t>
      </w:r>
      <w:r w:rsidR="0046142F">
        <w:rPr>
          <w:lang w:eastAsia="en-US"/>
        </w:rPr>
        <w:t>’</w:t>
      </w:r>
      <w:r>
        <w:rPr>
          <w:lang w:eastAsia="en-US"/>
        </w:rPr>
        <w:t>embarras</w:t>
      </w:r>
      <w:r w:rsidR="0046142F">
        <w:rPr>
          <w:lang w:eastAsia="en-US"/>
        </w:rPr>
        <w:t xml:space="preserve"> ! </w:t>
      </w:r>
      <w:r>
        <w:rPr>
          <w:lang w:eastAsia="en-US"/>
        </w:rPr>
        <w:t>Comment décrire un endroit où l</w:t>
      </w:r>
      <w:r w:rsidR="0046142F">
        <w:rPr>
          <w:lang w:eastAsia="en-US"/>
        </w:rPr>
        <w:t>’</w:t>
      </w:r>
      <w:r>
        <w:rPr>
          <w:lang w:eastAsia="en-US"/>
        </w:rPr>
        <w:t>on n</w:t>
      </w:r>
      <w:r w:rsidR="0046142F">
        <w:rPr>
          <w:lang w:eastAsia="en-US"/>
        </w:rPr>
        <w:t>’</w:t>
      </w:r>
      <w:r>
        <w:rPr>
          <w:lang w:eastAsia="en-US"/>
        </w:rPr>
        <w:t>y voit pas</w:t>
      </w:r>
      <w:r w:rsidR="0046142F">
        <w:rPr>
          <w:lang w:eastAsia="en-US"/>
        </w:rPr>
        <w:t> ?</w:t>
      </w:r>
    </w:p>
    <w:p w14:paraId="3E97E908" w14:textId="77777777" w:rsidR="0046142F" w:rsidRDefault="003148C9" w:rsidP="0046142F">
      <w:pPr>
        <w:rPr>
          <w:lang w:eastAsia="en-US"/>
        </w:rPr>
      </w:pPr>
      <w:r>
        <w:rPr>
          <w:lang w:eastAsia="en-US"/>
        </w:rPr>
        <w:t>La nuit terrestre a toujours quelques lueurs</w:t>
      </w:r>
      <w:r w:rsidR="0046142F">
        <w:rPr>
          <w:lang w:eastAsia="en-US"/>
        </w:rPr>
        <w:t xml:space="preserve">. </w:t>
      </w:r>
      <w:r>
        <w:rPr>
          <w:lang w:eastAsia="en-US"/>
        </w:rPr>
        <w:t>Au fond du bois le plus épais</w:t>
      </w:r>
      <w:r w:rsidR="0046142F">
        <w:rPr>
          <w:lang w:eastAsia="en-US"/>
        </w:rPr>
        <w:t xml:space="preserve">, </w:t>
      </w:r>
      <w:r>
        <w:rPr>
          <w:lang w:eastAsia="en-US"/>
        </w:rPr>
        <w:t>si noires que vous supposiez les ténèbres</w:t>
      </w:r>
      <w:r w:rsidR="0046142F">
        <w:rPr>
          <w:lang w:eastAsia="en-US"/>
        </w:rPr>
        <w:t xml:space="preserve">, </w:t>
      </w:r>
      <w:r>
        <w:rPr>
          <w:lang w:eastAsia="en-US"/>
        </w:rPr>
        <w:t>vous verrez toujours un petit coin du ciel</w:t>
      </w:r>
      <w:r w:rsidR="0046142F">
        <w:rPr>
          <w:lang w:eastAsia="en-US"/>
        </w:rPr>
        <w:t xml:space="preserve"> ; </w:t>
      </w:r>
      <w:r>
        <w:rPr>
          <w:lang w:eastAsia="en-US"/>
        </w:rPr>
        <w:t>les grands troncs forestiers s</w:t>
      </w:r>
      <w:r w:rsidR="0046142F">
        <w:rPr>
          <w:lang w:eastAsia="en-US"/>
        </w:rPr>
        <w:t>’</w:t>
      </w:r>
      <w:r>
        <w:rPr>
          <w:lang w:eastAsia="en-US"/>
        </w:rPr>
        <w:t>élancent comme de sveltes colonnes</w:t>
      </w:r>
      <w:r w:rsidR="0046142F">
        <w:rPr>
          <w:lang w:eastAsia="en-US"/>
        </w:rPr>
        <w:t xml:space="preserve">, </w:t>
      </w:r>
      <w:r>
        <w:rPr>
          <w:lang w:eastAsia="en-US"/>
        </w:rPr>
        <w:t>les buissons remuent confusément à la brise</w:t>
      </w:r>
      <w:r w:rsidR="0046142F">
        <w:rPr>
          <w:lang w:eastAsia="en-US"/>
        </w:rPr>
        <w:t xml:space="preserve">, </w:t>
      </w:r>
      <w:r>
        <w:rPr>
          <w:lang w:eastAsia="en-US"/>
        </w:rPr>
        <w:t>et là-bas ce bouleau apparaît long et blanc comme un spectre immobile</w:t>
      </w:r>
      <w:r w:rsidR="0046142F">
        <w:rPr>
          <w:lang w:eastAsia="en-US"/>
        </w:rPr>
        <w:t>.</w:t>
      </w:r>
    </w:p>
    <w:p w14:paraId="29DDAC79" w14:textId="77777777" w:rsidR="0046142F" w:rsidRDefault="003148C9" w:rsidP="0046142F">
      <w:pPr>
        <w:rPr>
          <w:lang w:eastAsia="en-US"/>
        </w:rPr>
      </w:pPr>
      <w:r>
        <w:rPr>
          <w:lang w:eastAsia="en-US"/>
        </w:rPr>
        <w:t>Dans la pièce la plus sombre et la mieux fermée il y a une fente</w:t>
      </w:r>
      <w:r w:rsidR="0046142F">
        <w:rPr>
          <w:lang w:eastAsia="en-US"/>
        </w:rPr>
        <w:t xml:space="preserve">, </w:t>
      </w:r>
      <w:r>
        <w:rPr>
          <w:lang w:eastAsia="en-US"/>
        </w:rPr>
        <w:t>un rien</w:t>
      </w:r>
      <w:r w:rsidR="0046142F">
        <w:rPr>
          <w:lang w:eastAsia="en-US"/>
        </w:rPr>
        <w:t xml:space="preserve">, </w:t>
      </w:r>
      <w:r>
        <w:rPr>
          <w:lang w:eastAsia="en-US"/>
        </w:rPr>
        <w:t>le trou de la serrure</w:t>
      </w:r>
      <w:r w:rsidR="0046142F">
        <w:rPr>
          <w:lang w:eastAsia="en-US"/>
        </w:rPr>
        <w:t>.</w:t>
      </w:r>
    </w:p>
    <w:p w14:paraId="662487E8" w14:textId="77777777" w:rsidR="0046142F" w:rsidRDefault="003148C9" w:rsidP="0046142F">
      <w:pPr>
        <w:rPr>
          <w:lang w:eastAsia="en-US"/>
        </w:rPr>
      </w:pPr>
      <w:r>
        <w:rPr>
          <w:lang w:eastAsia="en-US"/>
        </w:rPr>
        <w:t>Un cachot a sa meurtrière</w:t>
      </w:r>
      <w:r w:rsidR="0046142F">
        <w:rPr>
          <w:lang w:eastAsia="en-US"/>
        </w:rPr>
        <w:t xml:space="preserve">, </w:t>
      </w:r>
      <w:r>
        <w:rPr>
          <w:lang w:eastAsia="en-US"/>
        </w:rPr>
        <w:t>une cave son soupirail</w:t>
      </w:r>
      <w:r w:rsidR="0046142F">
        <w:rPr>
          <w:lang w:eastAsia="en-US"/>
        </w:rPr>
        <w:t>.</w:t>
      </w:r>
    </w:p>
    <w:p w14:paraId="7105521A" w14:textId="77777777" w:rsidR="0046142F" w:rsidRDefault="003148C9" w:rsidP="0046142F">
      <w:pPr>
        <w:numPr>
          <w:ins w:id="49" w:author="Alain" w:date="2009-12-16T09:52:00Z"/>
        </w:numPr>
        <w:rPr>
          <w:lang w:eastAsia="en-US"/>
        </w:rPr>
      </w:pPr>
      <w:r>
        <w:rPr>
          <w:lang w:eastAsia="en-US"/>
        </w:rPr>
        <w:t>Ici</w:t>
      </w:r>
      <w:r w:rsidR="0046142F">
        <w:rPr>
          <w:lang w:eastAsia="en-US"/>
        </w:rPr>
        <w:t xml:space="preserve">, </w:t>
      </w:r>
      <w:r>
        <w:rPr>
          <w:lang w:eastAsia="en-US"/>
        </w:rPr>
        <w:t>rien</w:t>
      </w:r>
      <w:r w:rsidR="0046142F">
        <w:rPr>
          <w:lang w:eastAsia="en-US"/>
        </w:rPr>
        <w:t> !…</w:t>
      </w:r>
    </w:p>
    <w:p w14:paraId="49FB90B1" w14:textId="77777777" w:rsidR="0046142F" w:rsidRDefault="003148C9" w:rsidP="0046142F">
      <w:pPr>
        <w:rPr>
          <w:lang w:eastAsia="en-US"/>
        </w:rPr>
      </w:pPr>
      <w:r>
        <w:rPr>
          <w:lang w:eastAsia="en-US"/>
        </w:rPr>
        <w:t>Pas un rayon</w:t>
      </w:r>
      <w:r w:rsidR="0046142F">
        <w:rPr>
          <w:lang w:eastAsia="en-US"/>
        </w:rPr>
        <w:t>…</w:t>
      </w:r>
    </w:p>
    <w:p w14:paraId="0F88715C" w14:textId="77777777" w:rsidR="0046142F" w:rsidRDefault="003148C9" w:rsidP="0046142F">
      <w:pPr>
        <w:rPr>
          <w:lang w:eastAsia="en-US"/>
        </w:rPr>
      </w:pPr>
      <w:r>
        <w:rPr>
          <w:lang w:eastAsia="en-US"/>
        </w:rPr>
        <w:t>Figurez-vous l</w:t>
      </w:r>
      <w:r w:rsidR="0046142F">
        <w:rPr>
          <w:lang w:eastAsia="en-US"/>
        </w:rPr>
        <w:t>’</w:t>
      </w:r>
      <w:r>
        <w:rPr>
          <w:lang w:eastAsia="en-US"/>
        </w:rPr>
        <w:t>intérieur d</w:t>
      </w:r>
      <w:r w:rsidR="0046142F">
        <w:rPr>
          <w:lang w:eastAsia="en-US"/>
        </w:rPr>
        <w:t>’</w:t>
      </w:r>
      <w:r>
        <w:rPr>
          <w:lang w:eastAsia="en-US"/>
        </w:rPr>
        <w:t>un tombeau</w:t>
      </w:r>
      <w:r w:rsidR="0046142F">
        <w:rPr>
          <w:lang w:eastAsia="en-US"/>
        </w:rPr>
        <w:t> !</w:t>
      </w:r>
    </w:p>
    <w:p w14:paraId="1D991BAE" w14:textId="77777777" w:rsidR="0046142F" w:rsidRDefault="003148C9" w:rsidP="0046142F">
      <w:pPr>
        <w:rPr>
          <w:lang w:eastAsia="en-US"/>
        </w:rPr>
      </w:pPr>
      <w:r>
        <w:rPr>
          <w:lang w:eastAsia="en-US"/>
        </w:rPr>
        <w:t>Et pourtant</w:t>
      </w:r>
      <w:r w:rsidR="0046142F">
        <w:rPr>
          <w:lang w:eastAsia="en-US"/>
        </w:rPr>
        <w:t xml:space="preserve">, </w:t>
      </w:r>
      <w:r>
        <w:rPr>
          <w:lang w:eastAsia="en-US"/>
        </w:rPr>
        <w:t>dans cet endroit où nous descendons sans chandelle</w:t>
      </w:r>
      <w:r w:rsidR="0046142F">
        <w:rPr>
          <w:lang w:eastAsia="en-US"/>
        </w:rPr>
        <w:t xml:space="preserve">, </w:t>
      </w:r>
      <w:r>
        <w:rPr>
          <w:lang w:eastAsia="en-US"/>
        </w:rPr>
        <w:t>on respirait à peu près</w:t>
      </w:r>
      <w:r w:rsidR="0046142F">
        <w:rPr>
          <w:lang w:eastAsia="en-US"/>
        </w:rPr>
        <w:t xml:space="preserve">. </w:t>
      </w:r>
      <w:r>
        <w:rPr>
          <w:lang w:eastAsia="en-US"/>
        </w:rPr>
        <w:t>L</w:t>
      </w:r>
      <w:r w:rsidR="0046142F">
        <w:rPr>
          <w:lang w:eastAsia="en-US"/>
        </w:rPr>
        <w:t>’</w:t>
      </w:r>
      <w:r>
        <w:rPr>
          <w:lang w:eastAsia="en-US"/>
        </w:rPr>
        <w:t>air n</w:t>
      </w:r>
      <w:r w:rsidR="0046142F">
        <w:rPr>
          <w:lang w:eastAsia="en-US"/>
        </w:rPr>
        <w:t>’</w:t>
      </w:r>
      <w:r>
        <w:rPr>
          <w:lang w:eastAsia="en-US"/>
        </w:rPr>
        <w:t>y était point trop méphitique</w:t>
      </w:r>
      <w:r w:rsidR="0046142F">
        <w:rPr>
          <w:lang w:eastAsia="en-US"/>
        </w:rPr>
        <w:t>.</w:t>
      </w:r>
    </w:p>
    <w:p w14:paraId="25B21382" w14:textId="77777777" w:rsidR="0046142F" w:rsidRDefault="003148C9" w:rsidP="0046142F">
      <w:pPr>
        <w:rPr>
          <w:lang w:eastAsia="en-US"/>
        </w:rPr>
      </w:pPr>
      <w:r>
        <w:rPr>
          <w:lang w:eastAsia="en-US"/>
        </w:rPr>
        <w:t>Il devait donc y avoir une communication quelconque entre ce trou et l</w:t>
      </w:r>
      <w:r w:rsidR="0046142F">
        <w:rPr>
          <w:lang w:eastAsia="en-US"/>
        </w:rPr>
        <w:t>’</w:t>
      </w:r>
      <w:r>
        <w:rPr>
          <w:lang w:eastAsia="en-US"/>
        </w:rPr>
        <w:t>air libre</w:t>
      </w:r>
      <w:r w:rsidR="0046142F">
        <w:rPr>
          <w:lang w:eastAsia="en-US"/>
        </w:rPr>
        <w:t>.</w:t>
      </w:r>
    </w:p>
    <w:p w14:paraId="7DBED6E1" w14:textId="77777777" w:rsidR="0046142F" w:rsidRDefault="003148C9" w:rsidP="0046142F">
      <w:pPr>
        <w:rPr>
          <w:lang w:eastAsia="en-US"/>
        </w:rPr>
      </w:pPr>
      <w:r>
        <w:rPr>
          <w:lang w:eastAsia="en-US"/>
        </w:rPr>
        <w:lastRenderedPageBreak/>
        <w:t>D</w:t>
      </w:r>
      <w:r w:rsidR="0046142F">
        <w:rPr>
          <w:lang w:eastAsia="en-US"/>
        </w:rPr>
        <w:t>’</w:t>
      </w:r>
      <w:r>
        <w:rPr>
          <w:lang w:eastAsia="en-US"/>
        </w:rPr>
        <w:t>ailleurs</w:t>
      </w:r>
      <w:r w:rsidR="0046142F">
        <w:rPr>
          <w:lang w:eastAsia="en-US"/>
        </w:rPr>
        <w:t xml:space="preserve">, </w:t>
      </w:r>
      <w:r>
        <w:rPr>
          <w:lang w:eastAsia="en-US"/>
        </w:rPr>
        <w:t>si l</w:t>
      </w:r>
      <w:r w:rsidR="0046142F">
        <w:rPr>
          <w:lang w:eastAsia="en-US"/>
        </w:rPr>
        <w:t>’</w:t>
      </w:r>
      <w:r>
        <w:rPr>
          <w:lang w:eastAsia="en-US"/>
        </w:rPr>
        <w:t>œil ne s</w:t>
      </w:r>
      <w:r w:rsidR="0046142F">
        <w:rPr>
          <w:lang w:eastAsia="en-US"/>
        </w:rPr>
        <w:t>’</w:t>
      </w:r>
      <w:r>
        <w:rPr>
          <w:lang w:eastAsia="en-US"/>
        </w:rPr>
        <w:t>habituait point à ces ténèbres complètes</w:t>
      </w:r>
      <w:r w:rsidR="0046142F">
        <w:rPr>
          <w:lang w:eastAsia="en-US"/>
        </w:rPr>
        <w:t xml:space="preserve">, </w:t>
      </w:r>
      <w:r>
        <w:rPr>
          <w:lang w:eastAsia="en-US"/>
        </w:rPr>
        <w:t>il y avait du moins des bruits qui annonçaient la vie extérieure et lointaine</w:t>
      </w:r>
      <w:r w:rsidR="0046142F">
        <w:rPr>
          <w:lang w:eastAsia="en-US"/>
        </w:rPr>
        <w:t>.</w:t>
      </w:r>
    </w:p>
    <w:p w14:paraId="30DFEA7A" w14:textId="77777777" w:rsidR="0046142F" w:rsidRDefault="003148C9" w:rsidP="0046142F">
      <w:pPr>
        <w:rPr>
          <w:lang w:eastAsia="en-US"/>
        </w:rPr>
      </w:pPr>
      <w:r>
        <w:rPr>
          <w:lang w:eastAsia="en-US"/>
        </w:rPr>
        <w:t>De temps à autre un roulement sourd qui naissait</w:t>
      </w:r>
      <w:r w:rsidR="0046142F">
        <w:rPr>
          <w:lang w:eastAsia="en-US"/>
        </w:rPr>
        <w:t xml:space="preserve">, </w:t>
      </w:r>
      <w:r>
        <w:rPr>
          <w:lang w:eastAsia="en-US"/>
        </w:rPr>
        <w:t>s</w:t>
      </w:r>
      <w:r w:rsidR="0046142F">
        <w:rPr>
          <w:lang w:eastAsia="en-US"/>
        </w:rPr>
        <w:t>’</w:t>
      </w:r>
      <w:r>
        <w:rPr>
          <w:lang w:eastAsia="en-US"/>
        </w:rPr>
        <w:t>enflait et mourait</w:t>
      </w:r>
      <w:r w:rsidR="0046142F">
        <w:rPr>
          <w:lang w:eastAsia="en-US"/>
        </w:rPr>
        <w:t>.</w:t>
      </w:r>
    </w:p>
    <w:p w14:paraId="58D13825" w14:textId="77777777" w:rsidR="0046142F" w:rsidRDefault="003148C9" w:rsidP="0046142F">
      <w:pPr>
        <w:rPr>
          <w:lang w:eastAsia="en-US"/>
        </w:rPr>
      </w:pPr>
      <w:r>
        <w:rPr>
          <w:lang w:eastAsia="en-US"/>
        </w:rPr>
        <w:t>Ce roulement était</w:t>
      </w:r>
      <w:r w:rsidR="0046142F">
        <w:rPr>
          <w:lang w:eastAsia="en-US"/>
        </w:rPr>
        <w:t xml:space="preserve">, </w:t>
      </w:r>
      <w:r>
        <w:rPr>
          <w:lang w:eastAsia="en-US"/>
        </w:rPr>
        <w:t>suivant toute apparence</w:t>
      </w:r>
      <w:r w:rsidR="0046142F">
        <w:rPr>
          <w:lang w:eastAsia="en-US"/>
        </w:rPr>
        <w:t xml:space="preserve">, </w:t>
      </w:r>
      <w:r>
        <w:rPr>
          <w:lang w:eastAsia="en-US"/>
        </w:rPr>
        <w:t>celui de quelque voiture passant sur le pavé</w:t>
      </w:r>
      <w:r w:rsidR="0046142F">
        <w:rPr>
          <w:lang w:eastAsia="en-US"/>
        </w:rPr>
        <w:t xml:space="preserve">, </w:t>
      </w:r>
      <w:r>
        <w:rPr>
          <w:lang w:eastAsia="en-US"/>
        </w:rPr>
        <w:t>à droite ou à gauche de ce trou mystérieux</w:t>
      </w:r>
      <w:r w:rsidR="0046142F">
        <w:rPr>
          <w:lang w:eastAsia="en-US"/>
        </w:rPr>
        <w:t>.</w:t>
      </w:r>
    </w:p>
    <w:p w14:paraId="27EB131D" w14:textId="77777777" w:rsidR="0046142F" w:rsidRDefault="003148C9" w:rsidP="0046142F">
      <w:pPr>
        <w:rPr>
          <w:lang w:eastAsia="en-US"/>
        </w:rPr>
      </w:pPr>
      <w:r>
        <w:rPr>
          <w:lang w:eastAsia="en-US"/>
        </w:rPr>
        <w:t>À l</w:t>
      </w:r>
      <w:r w:rsidR="0046142F">
        <w:rPr>
          <w:lang w:eastAsia="en-US"/>
        </w:rPr>
        <w:t>’</w:t>
      </w:r>
      <w:r>
        <w:rPr>
          <w:lang w:eastAsia="en-US"/>
        </w:rPr>
        <w:t>intérieur</w:t>
      </w:r>
      <w:r w:rsidR="0046142F">
        <w:rPr>
          <w:lang w:eastAsia="en-US"/>
        </w:rPr>
        <w:t xml:space="preserve">, </w:t>
      </w:r>
      <w:r>
        <w:rPr>
          <w:lang w:eastAsia="en-US"/>
        </w:rPr>
        <w:t>on entendait aussi quelque chose</w:t>
      </w:r>
      <w:r w:rsidR="0046142F">
        <w:rPr>
          <w:lang w:eastAsia="en-US"/>
        </w:rPr>
        <w:t xml:space="preserve">, </w:t>
      </w:r>
      <w:r>
        <w:rPr>
          <w:lang w:eastAsia="en-US"/>
        </w:rPr>
        <w:t>surtout quand le murmure s</w:t>
      </w:r>
      <w:r w:rsidR="0046142F">
        <w:rPr>
          <w:lang w:eastAsia="en-US"/>
        </w:rPr>
        <w:t>’</w:t>
      </w:r>
      <w:r>
        <w:rPr>
          <w:lang w:eastAsia="en-US"/>
        </w:rPr>
        <w:t>affaiblissait et que nul roulement ne se faisait ouïr</w:t>
      </w:r>
      <w:r w:rsidR="0046142F">
        <w:rPr>
          <w:lang w:eastAsia="en-US"/>
        </w:rPr>
        <w:t>.</w:t>
      </w:r>
    </w:p>
    <w:p w14:paraId="0B31F9A9" w14:textId="77777777" w:rsidR="0046142F" w:rsidRDefault="003148C9" w:rsidP="0046142F">
      <w:pPr>
        <w:rPr>
          <w:lang w:eastAsia="en-US"/>
        </w:rPr>
      </w:pPr>
      <w:r>
        <w:rPr>
          <w:lang w:eastAsia="en-US"/>
        </w:rPr>
        <w:t>C</w:t>
      </w:r>
      <w:r w:rsidR="0046142F">
        <w:rPr>
          <w:lang w:eastAsia="en-US"/>
        </w:rPr>
        <w:t>’</w:t>
      </w:r>
      <w:r>
        <w:rPr>
          <w:lang w:eastAsia="en-US"/>
        </w:rPr>
        <w:t>était alors comme le bruit d</w:t>
      </w:r>
      <w:r w:rsidR="0046142F">
        <w:rPr>
          <w:lang w:eastAsia="en-US"/>
        </w:rPr>
        <w:t>’</w:t>
      </w:r>
      <w:r>
        <w:rPr>
          <w:lang w:eastAsia="en-US"/>
        </w:rPr>
        <w:t>une respiration égale et forte</w:t>
      </w:r>
      <w:r w:rsidR="0046142F">
        <w:rPr>
          <w:lang w:eastAsia="en-US"/>
        </w:rPr>
        <w:t xml:space="preserve"> : </w:t>
      </w:r>
      <w:r>
        <w:rPr>
          <w:lang w:eastAsia="en-US"/>
        </w:rPr>
        <w:t>le souffle d</w:t>
      </w:r>
      <w:r w:rsidR="0046142F">
        <w:rPr>
          <w:lang w:eastAsia="en-US"/>
        </w:rPr>
        <w:t>’</w:t>
      </w:r>
      <w:r>
        <w:rPr>
          <w:lang w:eastAsia="en-US"/>
        </w:rPr>
        <w:t>un homme endormi paisiblement</w:t>
      </w:r>
      <w:r w:rsidR="0046142F">
        <w:rPr>
          <w:lang w:eastAsia="en-US"/>
        </w:rPr>
        <w:t>.</w:t>
      </w:r>
    </w:p>
    <w:p w14:paraId="12A93D6D" w14:textId="77777777" w:rsidR="0046142F" w:rsidRDefault="003148C9" w:rsidP="0046142F">
      <w:pPr>
        <w:rPr>
          <w:lang w:eastAsia="en-US"/>
        </w:rPr>
      </w:pPr>
      <w:r>
        <w:rPr>
          <w:lang w:eastAsia="en-US"/>
        </w:rPr>
        <w:t>L</w:t>
      </w:r>
      <w:r w:rsidR="0046142F">
        <w:rPr>
          <w:lang w:eastAsia="en-US"/>
        </w:rPr>
        <w:t>’</w:t>
      </w:r>
      <w:r>
        <w:rPr>
          <w:lang w:eastAsia="en-US"/>
        </w:rPr>
        <w:t>heure qu</w:t>
      </w:r>
      <w:r w:rsidR="0046142F">
        <w:rPr>
          <w:lang w:eastAsia="en-US"/>
        </w:rPr>
        <w:t>’</w:t>
      </w:r>
      <w:r>
        <w:rPr>
          <w:lang w:eastAsia="en-US"/>
        </w:rPr>
        <w:t>il était</w:t>
      </w:r>
      <w:r w:rsidR="0046142F">
        <w:rPr>
          <w:lang w:eastAsia="en-US"/>
        </w:rPr>
        <w:t xml:space="preserve">, </w:t>
      </w:r>
      <w:r>
        <w:rPr>
          <w:lang w:eastAsia="en-US"/>
        </w:rPr>
        <w:t>impossible de vous le dire autrement qu</w:t>
      </w:r>
      <w:r w:rsidR="0046142F">
        <w:rPr>
          <w:lang w:eastAsia="en-US"/>
        </w:rPr>
        <w:t>’</w:t>
      </w:r>
      <w:r>
        <w:rPr>
          <w:lang w:eastAsia="en-US"/>
        </w:rPr>
        <w:t>en reprenant notre rôle de conteur</w:t>
      </w:r>
      <w:r w:rsidR="0046142F">
        <w:rPr>
          <w:lang w:eastAsia="en-US"/>
        </w:rPr>
        <w:t xml:space="preserve">, </w:t>
      </w:r>
      <w:r>
        <w:rPr>
          <w:lang w:eastAsia="en-US"/>
        </w:rPr>
        <w:t>car</w:t>
      </w:r>
      <w:r w:rsidR="0046142F">
        <w:rPr>
          <w:lang w:eastAsia="en-US"/>
        </w:rPr>
        <w:t xml:space="preserve">, </w:t>
      </w:r>
      <w:r>
        <w:rPr>
          <w:lang w:eastAsia="en-US"/>
        </w:rPr>
        <w:t>dans ce diable de trou</w:t>
      </w:r>
      <w:r w:rsidR="0046142F">
        <w:rPr>
          <w:lang w:eastAsia="en-US"/>
        </w:rPr>
        <w:t xml:space="preserve">, </w:t>
      </w:r>
      <w:r>
        <w:rPr>
          <w:lang w:eastAsia="en-US"/>
        </w:rPr>
        <w:t>le jour et la nuit se ressemblaient comme deux gouttes d</w:t>
      </w:r>
      <w:r w:rsidR="0046142F">
        <w:rPr>
          <w:lang w:eastAsia="en-US"/>
        </w:rPr>
        <w:t>’</w:t>
      </w:r>
      <w:r>
        <w:rPr>
          <w:lang w:eastAsia="en-US"/>
        </w:rPr>
        <w:t>eau</w:t>
      </w:r>
      <w:r w:rsidR="0046142F">
        <w:rPr>
          <w:lang w:eastAsia="en-US"/>
        </w:rPr>
        <w:t>.</w:t>
      </w:r>
    </w:p>
    <w:p w14:paraId="6158B370" w14:textId="77777777" w:rsidR="0046142F" w:rsidRDefault="003148C9" w:rsidP="0046142F">
      <w:pPr>
        <w:rPr>
          <w:lang w:eastAsia="en-US"/>
        </w:rPr>
      </w:pPr>
      <w:r>
        <w:rPr>
          <w:lang w:eastAsia="en-US"/>
        </w:rPr>
        <w:t>Chez les vivants</w:t>
      </w:r>
      <w:r w:rsidR="0046142F">
        <w:rPr>
          <w:lang w:eastAsia="en-US"/>
        </w:rPr>
        <w:t xml:space="preserve">, </w:t>
      </w:r>
      <w:r>
        <w:rPr>
          <w:lang w:eastAsia="en-US"/>
        </w:rPr>
        <w:t>l</w:t>
      </w:r>
      <w:r w:rsidR="0046142F">
        <w:rPr>
          <w:lang w:eastAsia="en-US"/>
        </w:rPr>
        <w:t>’</w:t>
      </w:r>
      <w:r>
        <w:rPr>
          <w:lang w:eastAsia="en-US"/>
        </w:rPr>
        <w:t>aube commençait à poindre</w:t>
      </w:r>
      <w:r w:rsidR="0046142F">
        <w:rPr>
          <w:lang w:eastAsia="en-US"/>
        </w:rPr>
        <w:t>.</w:t>
      </w:r>
    </w:p>
    <w:p w14:paraId="54339C57" w14:textId="77777777" w:rsidR="0046142F" w:rsidRDefault="003148C9" w:rsidP="0046142F">
      <w:pPr>
        <w:rPr>
          <w:lang w:eastAsia="en-US"/>
        </w:rPr>
      </w:pPr>
      <w:r>
        <w:rPr>
          <w:lang w:eastAsia="en-US"/>
        </w:rPr>
        <w:t>Le soleil aurait pu jeter à profusion sur la terre ses rayons éblouissants que notre cave ne s</w:t>
      </w:r>
      <w:r w:rsidR="0046142F">
        <w:rPr>
          <w:lang w:eastAsia="en-US"/>
        </w:rPr>
        <w:t>’</w:t>
      </w:r>
      <w:r>
        <w:rPr>
          <w:lang w:eastAsia="en-US"/>
        </w:rPr>
        <w:t>en fût point aperçue</w:t>
      </w:r>
      <w:r w:rsidR="0046142F">
        <w:rPr>
          <w:lang w:eastAsia="en-US"/>
        </w:rPr>
        <w:t>.</w:t>
      </w:r>
    </w:p>
    <w:p w14:paraId="650E63EA" w14:textId="77777777" w:rsidR="0046142F" w:rsidRDefault="003148C9" w:rsidP="0046142F">
      <w:pPr>
        <w:rPr>
          <w:lang w:eastAsia="en-US"/>
        </w:rPr>
      </w:pPr>
      <w:r>
        <w:rPr>
          <w:lang w:eastAsia="en-US"/>
        </w:rPr>
        <w:t>Seulement</w:t>
      </w:r>
      <w:r w:rsidR="0046142F">
        <w:rPr>
          <w:lang w:eastAsia="en-US"/>
        </w:rPr>
        <w:t xml:space="preserve">, </w:t>
      </w:r>
      <w:r>
        <w:rPr>
          <w:lang w:eastAsia="en-US"/>
        </w:rPr>
        <w:t>si l</w:t>
      </w:r>
      <w:r w:rsidR="0046142F">
        <w:rPr>
          <w:lang w:eastAsia="en-US"/>
        </w:rPr>
        <w:t>’</w:t>
      </w:r>
      <w:r>
        <w:rPr>
          <w:lang w:eastAsia="en-US"/>
        </w:rPr>
        <w:t>obscurité restait la même</w:t>
      </w:r>
      <w:r w:rsidR="0046142F">
        <w:rPr>
          <w:lang w:eastAsia="en-US"/>
        </w:rPr>
        <w:t xml:space="preserve">, </w:t>
      </w:r>
      <w:r>
        <w:rPr>
          <w:lang w:eastAsia="en-US"/>
        </w:rPr>
        <w:t>les mouvements supérieurs augmentaient et il y avait</w:t>
      </w:r>
      <w:r w:rsidR="0046142F">
        <w:rPr>
          <w:lang w:eastAsia="en-US"/>
        </w:rPr>
        <w:t xml:space="preserve">, </w:t>
      </w:r>
      <w:r>
        <w:rPr>
          <w:lang w:eastAsia="en-US"/>
        </w:rPr>
        <w:t>parmi ces bruits mêlés</w:t>
      </w:r>
      <w:r w:rsidR="0046142F">
        <w:rPr>
          <w:lang w:eastAsia="en-US"/>
        </w:rPr>
        <w:t xml:space="preserve">, </w:t>
      </w:r>
      <w:r>
        <w:rPr>
          <w:lang w:eastAsia="en-US"/>
        </w:rPr>
        <w:t>de soudains ébranlements</w:t>
      </w:r>
      <w:r w:rsidR="0046142F">
        <w:rPr>
          <w:lang w:eastAsia="en-US"/>
        </w:rPr>
        <w:t xml:space="preserve">. </w:t>
      </w:r>
      <w:r>
        <w:rPr>
          <w:lang w:eastAsia="en-US"/>
        </w:rPr>
        <w:t>Sans doute quelque lourde charrette</w:t>
      </w:r>
      <w:r w:rsidR="0046142F">
        <w:rPr>
          <w:lang w:eastAsia="en-US"/>
        </w:rPr>
        <w:t xml:space="preserve">, </w:t>
      </w:r>
      <w:r>
        <w:rPr>
          <w:lang w:eastAsia="en-US"/>
        </w:rPr>
        <w:t>écrasant la chaussée de son poids</w:t>
      </w:r>
      <w:r w:rsidR="0046142F">
        <w:rPr>
          <w:lang w:eastAsia="en-US"/>
        </w:rPr>
        <w:t>.</w:t>
      </w:r>
    </w:p>
    <w:p w14:paraId="6D94496A" w14:textId="77777777" w:rsidR="0046142F" w:rsidRDefault="003148C9" w:rsidP="0046142F">
      <w:pPr>
        <w:rPr>
          <w:lang w:eastAsia="en-US"/>
        </w:rPr>
      </w:pPr>
      <w:r>
        <w:rPr>
          <w:lang w:eastAsia="en-US"/>
        </w:rPr>
        <w:t>Vers ce moment</w:t>
      </w:r>
      <w:r w:rsidR="0046142F">
        <w:rPr>
          <w:lang w:eastAsia="en-US"/>
        </w:rPr>
        <w:t xml:space="preserve">, </w:t>
      </w:r>
      <w:r>
        <w:rPr>
          <w:lang w:eastAsia="en-US"/>
        </w:rPr>
        <w:t>le dormeur</w:t>
      </w:r>
      <w:r w:rsidR="0046142F">
        <w:rPr>
          <w:lang w:eastAsia="en-US"/>
        </w:rPr>
        <w:t xml:space="preserve">, </w:t>
      </w:r>
      <w:r>
        <w:rPr>
          <w:lang w:eastAsia="en-US"/>
        </w:rPr>
        <w:t>car il y avait bien positivement un dormeur</w:t>
      </w:r>
      <w:r w:rsidR="0046142F">
        <w:rPr>
          <w:lang w:eastAsia="en-US"/>
        </w:rPr>
        <w:t xml:space="preserve">, </w:t>
      </w:r>
      <w:r>
        <w:rPr>
          <w:lang w:eastAsia="en-US"/>
        </w:rPr>
        <w:t>changea de position</w:t>
      </w:r>
      <w:r w:rsidR="0046142F">
        <w:rPr>
          <w:lang w:eastAsia="en-US"/>
        </w:rPr>
        <w:t xml:space="preserve">. </w:t>
      </w:r>
      <w:r>
        <w:rPr>
          <w:lang w:eastAsia="en-US"/>
        </w:rPr>
        <w:t>Vous eussiez dit qu</w:t>
      </w:r>
      <w:r w:rsidR="0046142F">
        <w:rPr>
          <w:lang w:eastAsia="en-US"/>
        </w:rPr>
        <w:t>’</w:t>
      </w:r>
      <w:r>
        <w:rPr>
          <w:lang w:eastAsia="en-US"/>
        </w:rPr>
        <w:t>il était couché sur un lit de pièces d</w:t>
      </w:r>
      <w:r w:rsidR="0046142F">
        <w:rPr>
          <w:lang w:eastAsia="en-US"/>
        </w:rPr>
        <w:t>’</w:t>
      </w:r>
      <w:r>
        <w:rPr>
          <w:lang w:eastAsia="en-US"/>
        </w:rPr>
        <w:t>or</w:t>
      </w:r>
      <w:r w:rsidR="0046142F">
        <w:rPr>
          <w:lang w:eastAsia="en-US"/>
        </w:rPr>
        <w:t xml:space="preserve">, </w:t>
      </w:r>
      <w:r>
        <w:rPr>
          <w:lang w:eastAsia="en-US"/>
        </w:rPr>
        <w:t>tant le son produit fut métallique</w:t>
      </w:r>
      <w:r w:rsidR="0046142F">
        <w:rPr>
          <w:lang w:eastAsia="en-US"/>
        </w:rPr>
        <w:t>.</w:t>
      </w:r>
    </w:p>
    <w:p w14:paraId="36459CBB" w14:textId="77777777" w:rsidR="0046142F" w:rsidRDefault="003148C9" w:rsidP="0046142F">
      <w:pPr>
        <w:rPr>
          <w:lang w:eastAsia="en-US"/>
        </w:rPr>
      </w:pPr>
      <w:r>
        <w:rPr>
          <w:lang w:eastAsia="en-US"/>
        </w:rPr>
        <w:lastRenderedPageBreak/>
        <w:t>Ce bruit eut comme un écho faible à quelques pas</w:t>
      </w:r>
      <w:r w:rsidR="0046142F">
        <w:rPr>
          <w:lang w:eastAsia="en-US"/>
        </w:rPr>
        <w:t xml:space="preserve">. </w:t>
      </w:r>
      <w:r>
        <w:rPr>
          <w:lang w:eastAsia="en-US"/>
        </w:rPr>
        <w:t>D</w:t>
      </w:r>
      <w:r w:rsidR="0046142F">
        <w:rPr>
          <w:lang w:eastAsia="en-US"/>
        </w:rPr>
        <w:t>’</w:t>
      </w:r>
      <w:r>
        <w:rPr>
          <w:lang w:eastAsia="en-US"/>
        </w:rPr>
        <w:t>autres pièces d</w:t>
      </w:r>
      <w:r w:rsidR="0046142F">
        <w:rPr>
          <w:lang w:eastAsia="en-US"/>
        </w:rPr>
        <w:t>’</w:t>
      </w:r>
      <w:r>
        <w:rPr>
          <w:lang w:eastAsia="en-US"/>
        </w:rPr>
        <w:t>or remuèrent et dans ces ténèbres épaisses</w:t>
      </w:r>
      <w:r w:rsidR="0046142F">
        <w:rPr>
          <w:lang w:eastAsia="en-US"/>
        </w:rPr>
        <w:t xml:space="preserve">, </w:t>
      </w:r>
      <w:r>
        <w:rPr>
          <w:lang w:eastAsia="en-US"/>
        </w:rPr>
        <w:t>deux yeux phosphorescents jetèrent des rayons verdâtres</w:t>
      </w:r>
      <w:r w:rsidR="0046142F">
        <w:rPr>
          <w:lang w:eastAsia="en-US"/>
        </w:rPr>
        <w:t>.</w:t>
      </w:r>
    </w:p>
    <w:p w14:paraId="6CF7135C" w14:textId="77777777" w:rsidR="0046142F" w:rsidRDefault="003148C9" w:rsidP="0046142F">
      <w:pPr>
        <w:rPr>
          <w:lang w:eastAsia="en-US"/>
        </w:rPr>
      </w:pPr>
      <w:r>
        <w:rPr>
          <w:lang w:eastAsia="en-US"/>
        </w:rPr>
        <w:t>En même temps une ligne faiblement lumineuse se dessina</w:t>
      </w:r>
      <w:r w:rsidR="0046142F">
        <w:rPr>
          <w:lang w:eastAsia="en-US"/>
        </w:rPr>
        <w:t xml:space="preserve">, </w:t>
      </w:r>
      <w:r>
        <w:rPr>
          <w:lang w:eastAsia="en-US"/>
        </w:rPr>
        <w:t>très loin ou très près</w:t>
      </w:r>
      <w:r w:rsidR="0046142F">
        <w:rPr>
          <w:lang w:eastAsia="en-US"/>
        </w:rPr>
        <w:t xml:space="preserve">, </w:t>
      </w:r>
      <w:r>
        <w:rPr>
          <w:lang w:eastAsia="en-US"/>
        </w:rPr>
        <w:t>car l</w:t>
      </w:r>
      <w:r w:rsidR="0046142F">
        <w:rPr>
          <w:lang w:eastAsia="en-US"/>
        </w:rPr>
        <w:t>’</w:t>
      </w:r>
      <w:r>
        <w:rPr>
          <w:lang w:eastAsia="en-US"/>
        </w:rPr>
        <w:t>obscurité confond toutes les notions de la distance</w:t>
      </w:r>
      <w:r w:rsidR="0046142F">
        <w:rPr>
          <w:lang w:eastAsia="en-US"/>
        </w:rPr>
        <w:t>.</w:t>
      </w:r>
    </w:p>
    <w:p w14:paraId="111F82DC" w14:textId="244C4E86" w:rsidR="0046142F" w:rsidRDefault="003148C9" w:rsidP="0046142F">
      <w:pPr>
        <w:rPr>
          <w:lang w:eastAsia="en-US"/>
        </w:rPr>
      </w:pPr>
      <w:r>
        <w:rPr>
          <w:lang w:eastAsia="en-US"/>
        </w:rPr>
        <w:t>La ligne grandit</w:t>
      </w:r>
      <w:r w:rsidR="0046142F">
        <w:rPr>
          <w:lang w:eastAsia="en-US"/>
        </w:rPr>
        <w:t xml:space="preserve">, </w:t>
      </w:r>
      <w:r>
        <w:rPr>
          <w:lang w:eastAsia="en-US"/>
        </w:rPr>
        <w:t>glissa sur le sol</w:t>
      </w:r>
      <w:r w:rsidR="0046142F">
        <w:rPr>
          <w:lang w:eastAsia="en-US"/>
        </w:rPr>
        <w:t xml:space="preserve">, </w:t>
      </w:r>
      <w:r>
        <w:rPr>
          <w:lang w:eastAsia="en-US"/>
        </w:rPr>
        <w:t>éveillant çà et là un reflet</w:t>
      </w:r>
      <w:r w:rsidR="0046142F">
        <w:rPr>
          <w:lang w:eastAsia="en-US"/>
        </w:rPr>
        <w:t xml:space="preserve">, </w:t>
      </w:r>
      <w:r>
        <w:rPr>
          <w:lang w:eastAsia="en-US"/>
        </w:rPr>
        <w:t>parce que le sol était réellement jonché de pièces d</w:t>
      </w:r>
      <w:r w:rsidR="0046142F">
        <w:rPr>
          <w:lang w:eastAsia="en-US"/>
        </w:rPr>
        <w:t>’</w:t>
      </w:r>
      <w:r>
        <w:rPr>
          <w:lang w:eastAsia="en-US"/>
        </w:rPr>
        <w:t>or</w:t>
      </w:r>
      <w:r w:rsidR="0046142F">
        <w:rPr>
          <w:lang w:eastAsia="en-US"/>
        </w:rPr>
        <w:t xml:space="preserve">. </w:t>
      </w:r>
      <w:r w:rsidR="006C2AE1">
        <w:rPr>
          <w:lang w:eastAsia="en-US"/>
        </w:rPr>
        <w:t>—</w:t>
      </w:r>
      <w:r w:rsidR="0046142F">
        <w:rPr>
          <w:lang w:eastAsia="en-US"/>
        </w:rPr>
        <w:t xml:space="preserve"> </w:t>
      </w:r>
      <w:r>
        <w:rPr>
          <w:lang w:eastAsia="en-US"/>
        </w:rPr>
        <w:t>On eût pu voir dès lors que cette traînée de lumière passait entre la terre et le battant d</w:t>
      </w:r>
      <w:r w:rsidR="0046142F">
        <w:rPr>
          <w:lang w:eastAsia="en-US"/>
        </w:rPr>
        <w:t>’</w:t>
      </w:r>
      <w:r>
        <w:rPr>
          <w:lang w:eastAsia="en-US"/>
        </w:rPr>
        <w:t>une porte</w:t>
      </w:r>
      <w:r w:rsidR="0046142F">
        <w:rPr>
          <w:lang w:eastAsia="en-US"/>
        </w:rPr>
        <w:t>.</w:t>
      </w:r>
    </w:p>
    <w:p w14:paraId="74A12DAA" w14:textId="77777777" w:rsidR="0046142F" w:rsidRDefault="003148C9" w:rsidP="0046142F">
      <w:pPr>
        <w:rPr>
          <w:lang w:eastAsia="en-US"/>
        </w:rPr>
      </w:pPr>
      <w:r>
        <w:rPr>
          <w:lang w:eastAsia="en-US"/>
        </w:rPr>
        <w:t>Une clef tourna péniblement dans une serrure rouillée dont le pêne s</w:t>
      </w:r>
      <w:r w:rsidR="0046142F">
        <w:rPr>
          <w:lang w:eastAsia="en-US"/>
        </w:rPr>
        <w:t>’</w:t>
      </w:r>
      <w:r>
        <w:rPr>
          <w:lang w:eastAsia="en-US"/>
        </w:rPr>
        <w:t>échappa en criant</w:t>
      </w:r>
      <w:r w:rsidR="0046142F">
        <w:rPr>
          <w:lang w:eastAsia="en-US"/>
        </w:rPr>
        <w:t>.</w:t>
      </w:r>
    </w:p>
    <w:p w14:paraId="4F99BF17" w14:textId="77777777" w:rsidR="0046142F" w:rsidRDefault="003148C9" w:rsidP="0046142F">
      <w:pPr>
        <w:rPr>
          <w:lang w:eastAsia="en-US"/>
        </w:rPr>
      </w:pPr>
      <w:r>
        <w:rPr>
          <w:lang w:eastAsia="en-US"/>
        </w:rPr>
        <w:t>Puis la porte elle-même cria en roulant sur ses gonds</w:t>
      </w:r>
      <w:r w:rsidR="0046142F">
        <w:rPr>
          <w:lang w:eastAsia="en-US"/>
        </w:rPr>
        <w:t xml:space="preserve">. </w:t>
      </w:r>
      <w:r>
        <w:rPr>
          <w:lang w:eastAsia="en-US"/>
        </w:rPr>
        <w:t>Les deux yeux phosphorescents s</w:t>
      </w:r>
      <w:r w:rsidR="0046142F">
        <w:rPr>
          <w:lang w:eastAsia="en-US"/>
        </w:rPr>
        <w:t>’</w:t>
      </w:r>
      <w:r>
        <w:rPr>
          <w:lang w:eastAsia="en-US"/>
        </w:rPr>
        <w:t>éteignirent</w:t>
      </w:r>
      <w:r w:rsidR="0046142F">
        <w:rPr>
          <w:lang w:eastAsia="en-US"/>
        </w:rPr>
        <w:t>.</w:t>
      </w:r>
    </w:p>
    <w:p w14:paraId="5DE80400" w14:textId="5FC2614F" w:rsidR="0046142F" w:rsidRDefault="003148C9" w:rsidP="0046142F">
      <w:pPr>
        <w:rPr>
          <w:lang w:eastAsia="en-US"/>
        </w:rPr>
      </w:pPr>
      <w:r>
        <w:rPr>
          <w:lang w:eastAsia="en-US"/>
        </w:rPr>
        <w:t>Sur le seuil</w:t>
      </w:r>
      <w:r w:rsidR="0046142F">
        <w:rPr>
          <w:lang w:eastAsia="en-US"/>
        </w:rPr>
        <w:t xml:space="preserve">, </w:t>
      </w:r>
      <w:r>
        <w:rPr>
          <w:lang w:eastAsia="en-US"/>
        </w:rPr>
        <w:t>élevé de deux ou trois marches</w:t>
      </w:r>
      <w:r w:rsidR="0046142F">
        <w:rPr>
          <w:lang w:eastAsia="en-US"/>
        </w:rPr>
        <w:t xml:space="preserve">, </w:t>
      </w:r>
      <w:r>
        <w:rPr>
          <w:lang w:eastAsia="en-US"/>
        </w:rPr>
        <w:t>une lampe brilla</w:t>
      </w:r>
      <w:r w:rsidR="0046142F">
        <w:rPr>
          <w:lang w:eastAsia="en-US"/>
        </w:rPr>
        <w:t xml:space="preserve">. </w:t>
      </w:r>
      <w:r w:rsidR="006C2AE1">
        <w:rPr>
          <w:lang w:eastAsia="en-US"/>
        </w:rPr>
        <w:t>—</w:t>
      </w:r>
      <w:r w:rsidR="0046142F">
        <w:rPr>
          <w:lang w:eastAsia="en-US"/>
        </w:rPr>
        <w:t xml:space="preserve"> </w:t>
      </w:r>
      <w:r>
        <w:rPr>
          <w:lang w:eastAsia="en-US"/>
        </w:rPr>
        <w:t>Le trou fut éclairé</w:t>
      </w:r>
      <w:r w:rsidR="0046142F">
        <w:rPr>
          <w:lang w:eastAsia="en-US"/>
        </w:rPr>
        <w:t>.</w:t>
      </w:r>
    </w:p>
    <w:p w14:paraId="58EAE5C0" w14:textId="77777777" w:rsidR="0046142F" w:rsidRDefault="0046142F" w:rsidP="0046142F">
      <w:pPr>
        <w:rPr>
          <w:lang w:eastAsia="en-US"/>
        </w:rPr>
      </w:pPr>
      <w:r>
        <w:rPr>
          <w:lang w:eastAsia="en-US"/>
        </w:rPr>
        <w:t>— </w:t>
      </w:r>
      <w:r w:rsidR="003148C9">
        <w:rPr>
          <w:lang w:eastAsia="en-US"/>
        </w:rPr>
        <w:t>Au chat</w:t>
      </w:r>
      <w:r>
        <w:rPr>
          <w:lang w:eastAsia="en-US"/>
        </w:rPr>
        <w:t xml:space="preserve"> ! </w:t>
      </w:r>
      <w:r w:rsidR="003148C9">
        <w:rPr>
          <w:lang w:eastAsia="en-US"/>
        </w:rPr>
        <w:t>au chat</w:t>
      </w:r>
      <w:r>
        <w:rPr>
          <w:lang w:eastAsia="en-US"/>
        </w:rPr>
        <w:t xml:space="preserve"> ! </w:t>
      </w:r>
      <w:r w:rsidR="003148C9">
        <w:rPr>
          <w:lang w:eastAsia="en-US"/>
        </w:rPr>
        <w:t>gronda une voix tremblotante et cassée</w:t>
      </w:r>
      <w:r>
        <w:rPr>
          <w:lang w:eastAsia="en-US"/>
        </w:rPr>
        <w:t>.</w:t>
      </w:r>
    </w:p>
    <w:p w14:paraId="3FFE8423" w14:textId="77777777" w:rsidR="0046142F" w:rsidRDefault="003148C9" w:rsidP="0046142F">
      <w:pPr>
        <w:rPr>
          <w:lang w:eastAsia="en-US"/>
        </w:rPr>
      </w:pPr>
      <w:r>
        <w:rPr>
          <w:lang w:eastAsia="en-US"/>
        </w:rPr>
        <w:t>Les deux yeux verts appartenaient à un assez beau matou</w:t>
      </w:r>
      <w:r w:rsidR="0046142F">
        <w:rPr>
          <w:lang w:eastAsia="en-US"/>
        </w:rPr>
        <w:t xml:space="preserve">, </w:t>
      </w:r>
      <w:r>
        <w:rPr>
          <w:lang w:eastAsia="en-US"/>
        </w:rPr>
        <w:t>qui disparut derrière des planches amoncelées</w:t>
      </w:r>
      <w:r w:rsidR="0046142F">
        <w:rPr>
          <w:lang w:eastAsia="en-US"/>
        </w:rPr>
        <w:t>.</w:t>
      </w:r>
    </w:p>
    <w:p w14:paraId="4115E633" w14:textId="77777777" w:rsidR="0046142F" w:rsidRDefault="003148C9" w:rsidP="0046142F">
      <w:pPr>
        <w:rPr>
          <w:lang w:eastAsia="en-US"/>
        </w:rPr>
      </w:pPr>
      <w:r>
        <w:rPr>
          <w:lang w:eastAsia="en-US"/>
        </w:rPr>
        <w:t>Ce que la lumière de la lampe fit sortir de cette nuit était extrêmement bizarre</w:t>
      </w:r>
      <w:r w:rsidR="0046142F">
        <w:rPr>
          <w:lang w:eastAsia="en-US"/>
        </w:rPr>
        <w:t xml:space="preserve">, </w:t>
      </w:r>
      <w:r>
        <w:rPr>
          <w:lang w:eastAsia="en-US"/>
        </w:rPr>
        <w:t>et nous allons vous le dire tout au long</w:t>
      </w:r>
      <w:r w:rsidR="0046142F">
        <w:rPr>
          <w:lang w:eastAsia="en-US"/>
        </w:rPr>
        <w:t>.</w:t>
      </w:r>
    </w:p>
    <w:p w14:paraId="5B995FCF" w14:textId="77777777" w:rsidR="0046142F" w:rsidRDefault="003148C9" w:rsidP="0046142F">
      <w:pPr>
        <w:rPr>
          <w:lang w:eastAsia="en-US"/>
        </w:rPr>
      </w:pPr>
      <w:r>
        <w:rPr>
          <w:lang w:eastAsia="en-US"/>
        </w:rPr>
        <w:t>C</w:t>
      </w:r>
      <w:r w:rsidR="0046142F">
        <w:rPr>
          <w:lang w:eastAsia="en-US"/>
        </w:rPr>
        <w:t>’</w:t>
      </w:r>
      <w:r>
        <w:rPr>
          <w:lang w:eastAsia="en-US"/>
        </w:rPr>
        <w:t>était une grande salle souterraine</w:t>
      </w:r>
      <w:r w:rsidR="0046142F">
        <w:rPr>
          <w:lang w:eastAsia="en-US"/>
        </w:rPr>
        <w:t xml:space="preserve">, </w:t>
      </w:r>
      <w:r>
        <w:rPr>
          <w:lang w:eastAsia="en-US"/>
        </w:rPr>
        <w:t>n</w:t>
      </w:r>
      <w:r w:rsidR="0046142F">
        <w:rPr>
          <w:lang w:eastAsia="en-US"/>
        </w:rPr>
        <w:t>’</w:t>
      </w:r>
      <w:r>
        <w:rPr>
          <w:lang w:eastAsia="en-US"/>
        </w:rPr>
        <w:t>ayant d</w:t>
      </w:r>
      <w:r w:rsidR="0046142F">
        <w:rPr>
          <w:lang w:eastAsia="en-US"/>
        </w:rPr>
        <w:t>’</w:t>
      </w:r>
      <w:r>
        <w:rPr>
          <w:lang w:eastAsia="en-US"/>
        </w:rPr>
        <w:t>autre issue visible que la porte récemment ouverte où se montrait la lampe</w:t>
      </w:r>
      <w:r w:rsidR="0046142F">
        <w:rPr>
          <w:lang w:eastAsia="en-US"/>
        </w:rPr>
        <w:t xml:space="preserve">. </w:t>
      </w:r>
      <w:r>
        <w:rPr>
          <w:lang w:eastAsia="en-US"/>
        </w:rPr>
        <w:t>Les murs en étaient couverts de scories salpêtrées et de toiles d</w:t>
      </w:r>
      <w:r w:rsidR="0046142F">
        <w:rPr>
          <w:lang w:eastAsia="en-US"/>
        </w:rPr>
        <w:t>’</w:t>
      </w:r>
      <w:r>
        <w:rPr>
          <w:lang w:eastAsia="en-US"/>
        </w:rPr>
        <w:t>araignées brillantes comme des stalactites</w:t>
      </w:r>
      <w:r w:rsidR="0046142F">
        <w:rPr>
          <w:lang w:eastAsia="en-US"/>
        </w:rPr>
        <w:t>.</w:t>
      </w:r>
    </w:p>
    <w:p w14:paraId="086FAE1D" w14:textId="77777777" w:rsidR="0046142F" w:rsidRDefault="003148C9" w:rsidP="0046142F">
      <w:pPr>
        <w:rPr>
          <w:lang w:eastAsia="en-US"/>
        </w:rPr>
      </w:pPr>
      <w:r>
        <w:rPr>
          <w:lang w:eastAsia="en-US"/>
        </w:rPr>
        <w:t>La voûte s</w:t>
      </w:r>
      <w:r w:rsidR="0046142F">
        <w:rPr>
          <w:lang w:eastAsia="en-US"/>
        </w:rPr>
        <w:t>’</w:t>
      </w:r>
      <w:r>
        <w:rPr>
          <w:lang w:eastAsia="en-US"/>
        </w:rPr>
        <w:t>étayait à trois gros piliers de pierre</w:t>
      </w:r>
      <w:r w:rsidR="0046142F">
        <w:rPr>
          <w:lang w:eastAsia="en-US"/>
        </w:rPr>
        <w:t>.</w:t>
      </w:r>
    </w:p>
    <w:p w14:paraId="5B3AF522" w14:textId="77777777" w:rsidR="0046142F" w:rsidRDefault="003148C9" w:rsidP="0046142F">
      <w:pPr>
        <w:rPr>
          <w:i/>
          <w:iCs/>
          <w:lang w:eastAsia="en-US"/>
        </w:rPr>
      </w:pPr>
      <w:r>
        <w:rPr>
          <w:lang w:eastAsia="en-US"/>
        </w:rPr>
        <w:lastRenderedPageBreak/>
        <w:t>Au centre de cette voûte</w:t>
      </w:r>
      <w:r w:rsidR="0046142F">
        <w:rPr>
          <w:lang w:eastAsia="en-US"/>
        </w:rPr>
        <w:t xml:space="preserve">, </w:t>
      </w:r>
      <w:r>
        <w:rPr>
          <w:lang w:eastAsia="en-US"/>
        </w:rPr>
        <w:t>il y avait une sorte de fente</w:t>
      </w:r>
      <w:r w:rsidR="0046142F">
        <w:rPr>
          <w:lang w:eastAsia="en-US"/>
        </w:rPr>
        <w:t xml:space="preserve">, </w:t>
      </w:r>
      <w:r>
        <w:rPr>
          <w:lang w:eastAsia="en-US"/>
        </w:rPr>
        <w:t>fermée hermétiquement par une trappe</w:t>
      </w:r>
      <w:r w:rsidR="0046142F">
        <w:rPr>
          <w:lang w:eastAsia="en-US"/>
        </w:rPr>
        <w:t xml:space="preserve">, </w:t>
      </w:r>
      <w:r>
        <w:rPr>
          <w:lang w:eastAsia="en-US"/>
        </w:rPr>
        <w:t>et assez semblable au trou supérieur de ces caisses d</w:t>
      </w:r>
      <w:r w:rsidR="0046142F">
        <w:rPr>
          <w:lang w:eastAsia="en-US"/>
        </w:rPr>
        <w:t>’</w:t>
      </w:r>
      <w:r>
        <w:rPr>
          <w:lang w:eastAsia="en-US"/>
        </w:rPr>
        <w:t>épargne en argile</w:t>
      </w:r>
      <w:r w:rsidR="0046142F">
        <w:rPr>
          <w:lang w:eastAsia="en-US"/>
        </w:rPr>
        <w:t xml:space="preserve">, </w:t>
      </w:r>
      <w:r>
        <w:rPr>
          <w:lang w:eastAsia="en-US"/>
        </w:rPr>
        <w:t>et qui s</w:t>
      </w:r>
      <w:r w:rsidR="0046142F">
        <w:rPr>
          <w:lang w:eastAsia="en-US"/>
        </w:rPr>
        <w:t>’</w:t>
      </w:r>
      <w:r>
        <w:rPr>
          <w:lang w:eastAsia="en-US"/>
        </w:rPr>
        <w:t xml:space="preserve">appellent vulgairement des </w:t>
      </w:r>
      <w:r>
        <w:rPr>
          <w:i/>
          <w:iCs/>
          <w:lang w:eastAsia="en-US"/>
        </w:rPr>
        <w:t>tirelires</w:t>
      </w:r>
      <w:r w:rsidR="0046142F">
        <w:rPr>
          <w:i/>
          <w:iCs/>
          <w:lang w:eastAsia="en-US"/>
        </w:rPr>
        <w:t>.</w:t>
      </w:r>
    </w:p>
    <w:p w14:paraId="10FAAA95" w14:textId="77777777" w:rsidR="0046142F" w:rsidRDefault="003148C9" w:rsidP="0046142F">
      <w:pPr>
        <w:rPr>
          <w:lang w:eastAsia="en-US"/>
        </w:rPr>
      </w:pPr>
      <w:r>
        <w:rPr>
          <w:lang w:eastAsia="en-US"/>
        </w:rPr>
        <w:t>Autant qu</w:t>
      </w:r>
      <w:r w:rsidR="0046142F">
        <w:rPr>
          <w:lang w:eastAsia="en-US"/>
        </w:rPr>
        <w:t>’</w:t>
      </w:r>
      <w:proofErr w:type="spellStart"/>
      <w:r>
        <w:rPr>
          <w:lang w:eastAsia="en-US"/>
        </w:rPr>
        <w:t>où</w:t>
      </w:r>
      <w:proofErr w:type="spellEnd"/>
      <w:r>
        <w:rPr>
          <w:lang w:eastAsia="en-US"/>
        </w:rPr>
        <w:t xml:space="preserve"> pouvait le conjecturer</w:t>
      </w:r>
      <w:r w:rsidR="0046142F">
        <w:rPr>
          <w:lang w:eastAsia="en-US"/>
        </w:rPr>
        <w:t xml:space="preserve">, </w:t>
      </w:r>
      <w:r>
        <w:rPr>
          <w:lang w:eastAsia="en-US"/>
        </w:rPr>
        <w:t>cette cave était en effet une énorme tire</w:t>
      </w:r>
      <w:r>
        <w:t>lire</w:t>
      </w:r>
      <w:r w:rsidR="0046142F">
        <w:rPr>
          <w:lang w:eastAsia="en-US"/>
        </w:rPr>
        <w:t>.</w:t>
      </w:r>
    </w:p>
    <w:p w14:paraId="672FEED6" w14:textId="77777777" w:rsidR="0046142F" w:rsidRDefault="003148C9" w:rsidP="0046142F">
      <w:pPr>
        <w:rPr>
          <w:lang w:eastAsia="en-US"/>
        </w:rPr>
      </w:pPr>
      <w:r>
        <w:rPr>
          <w:lang w:eastAsia="en-US"/>
        </w:rPr>
        <w:t>Du moins la lampe éclairait-elle des traînés de louis et de véritables montagnes de sacs de mille francs</w:t>
      </w:r>
      <w:r w:rsidR="0046142F">
        <w:rPr>
          <w:lang w:eastAsia="en-US"/>
        </w:rPr>
        <w:t>.</w:t>
      </w:r>
    </w:p>
    <w:p w14:paraId="2251B8E7" w14:textId="6D5607FB" w:rsidR="0046142F" w:rsidRDefault="003148C9" w:rsidP="0046142F">
      <w:pPr>
        <w:rPr>
          <w:lang w:eastAsia="en-US"/>
        </w:rPr>
      </w:pPr>
      <w:r>
        <w:rPr>
          <w:lang w:eastAsia="en-US"/>
        </w:rPr>
        <w:t>Lesquelles richesses</w:t>
      </w:r>
      <w:r w:rsidR="0046142F">
        <w:rPr>
          <w:lang w:eastAsia="en-US"/>
        </w:rPr>
        <w:t xml:space="preserve">, </w:t>
      </w:r>
      <w:r>
        <w:rPr>
          <w:lang w:eastAsia="en-US"/>
        </w:rPr>
        <w:t>d</w:t>
      </w:r>
      <w:r w:rsidR="0046142F">
        <w:rPr>
          <w:lang w:eastAsia="en-US"/>
        </w:rPr>
        <w:t>’</w:t>
      </w:r>
      <w:r>
        <w:rPr>
          <w:lang w:eastAsia="en-US"/>
        </w:rPr>
        <w:t>après leur disposition même</w:t>
      </w:r>
      <w:r w:rsidR="0046142F">
        <w:rPr>
          <w:lang w:eastAsia="en-US"/>
        </w:rPr>
        <w:t xml:space="preserve">, </w:t>
      </w:r>
      <w:r>
        <w:rPr>
          <w:lang w:eastAsia="en-US"/>
        </w:rPr>
        <w:t>avaient dû être lancées par la fente de la voûte</w:t>
      </w:r>
      <w:r w:rsidR="0046142F">
        <w:rPr>
          <w:lang w:eastAsia="en-US"/>
        </w:rPr>
        <w:t xml:space="preserve">, </w:t>
      </w:r>
      <w:r w:rsidR="006C2AE1">
        <w:rPr>
          <w:lang w:eastAsia="en-US"/>
        </w:rPr>
        <w:t>—</w:t>
      </w:r>
      <w:r w:rsidR="0046142F">
        <w:rPr>
          <w:lang w:eastAsia="en-US"/>
        </w:rPr>
        <w:t xml:space="preserve"> </w:t>
      </w:r>
      <w:r>
        <w:rPr>
          <w:lang w:eastAsia="en-US"/>
        </w:rPr>
        <w:t>absolument comme l</w:t>
      </w:r>
      <w:r w:rsidR="0046142F">
        <w:rPr>
          <w:lang w:eastAsia="en-US"/>
        </w:rPr>
        <w:t>’</w:t>
      </w:r>
      <w:r>
        <w:rPr>
          <w:lang w:eastAsia="en-US"/>
        </w:rPr>
        <w:t xml:space="preserve">enfant </w:t>
      </w:r>
      <w:r>
        <w:rPr>
          <w:lang w:eastAsia="en-US"/>
        </w:rPr>
        <w:t xml:space="preserve">ou </w:t>
      </w:r>
      <w:r>
        <w:rPr>
          <w:lang w:eastAsia="en-US"/>
        </w:rPr>
        <w:t>le pauvre jette des gros sous dans son tronc de terre cuite</w:t>
      </w:r>
      <w:r w:rsidR="0046142F">
        <w:rPr>
          <w:lang w:eastAsia="en-US"/>
        </w:rPr>
        <w:t>.</w:t>
      </w:r>
    </w:p>
    <w:p w14:paraId="11620D36" w14:textId="77777777" w:rsidR="0046142F" w:rsidRDefault="003148C9" w:rsidP="0046142F">
      <w:pPr>
        <w:rPr>
          <w:lang w:eastAsia="en-US"/>
        </w:rPr>
      </w:pPr>
      <w:r>
        <w:rPr>
          <w:lang w:eastAsia="en-US"/>
        </w:rPr>
        <w:t>La lampe était portée par un vieillard arrivé aux plus extrêmes limites de la vie</w:t>
      </w:r>
      <w:r w:rsidR="0046142F">
        <w:rPr>
          <w:lang w:eastAsia="en-US"/>
        </w:rPr>
        <w:t xml:space="preserve"> : </w:t>
      </w:r>
      <w:r>
        <w:rPr>
          <w:lang w:eastAsia="en-US"/>
        </w:rPr>
        <w:t>un pauvre corps courbé</w:t>
      </w:r>
      <w:r w:rsidR="0046142F">
        <w:rPr>
          <w:lang w:eastAsia="en-US"/>
        </w:rPr>
        <w:t xml:space="preserve">, </w:t>
      </w:r>
      <w:r>
        <w:rPr>
          <w:lang w:eastAsia="en-US"/>
        </w:rPr>
        <w:t>chancelant</w:t>
      </w:r>
      <w:r w:rsidR="0046142F">
        <w:rPr>
          <w:lang w:eastAsia="en-US"/>
        </w:rPr>
        <w:t xml:space="preserve">, </w:t>
      </w:r>
      <w:r>
        <w:rPr>
          <w:lang w:eastAsia="en-US"/>
        </w:rPr>
        <w:t>osseux</w:t>
      </w:r>
      <w:r w:rsidR="0046142F">
        <w:rPr>
          <w:lang w:eastAsia="en-US"/>
        </w:rPr>
        <w:t xml:space="preserve"> ; </w:t>
      </w:r>
      <w:r>
        <w:rPr>
          <w:lang w:eastAsia="en-US"/>
        </w:rPr>
        <w:t>une tête sèche comme parchemin</w:t>
      </w:r>
      <w:r w:rsidR="0046142F">
        <w:rPr>
          <w:lang w:eastAsia="en-US"/>
        </w:rPr>
        <w:t xml:space="preserve"> ; </w:t>
      </w:r>
      <w:r>
        <w:rPr>
          <w:lang w:eastAsia="en-US"/>
        </w:rPr>
        <w:t xml:space="preserve">des yeux éteints perdus derrière un long nez </w:t>
      </w:r>
      <w:proofErr w:type="spellStart"/>
      <w:r>
        <w:rPr>
          <w:lang w:eastAsia="en-US"/>
        </w:rPr>
        <w:t>corvin</w:t>
      </w:r>
      <w:proofErr w:type="spellEnd"/>
      <w:r w:rsidR="0046142F">
        <w:rPr>
          <w:lang w:eastAsia="en-US"/>
        </w:rPr>
        <w:t xml:space="preserve">, </w:t>
      </w:r>
      <w:r>
        <w:rPr>
          <w:lang w:eastAsia="en-US"/>
        </w:rPr>
        <w:t>qui saillait d</w:t>
      </w:r>
      <w:r w:rsidR="0046142F">
        <w:rPr>
          <w:lang w:eastAsia="en-US"/>
        </w:rPr>
        <w:t>’</w:t>
      </w:r>
      <w:r>
        <w:rPr>
          <w:lang w:eastAsia="en-US"/>
        </w:rPr>
        <w:t>un écheveau de rides</w:t>
      </w:r>
      <w:r w:rsidR="0046142F">
        <w:rPr>
          <w:lang w:eastAsia="en-US"/>
        </w:rPr>
        <w:t>.</w:t>
      </w:r>
    </w:p>
    <w:p w14:paraId="43B465A2" w14:textId="77777777" w:rsidR="0046142F" w:rsidRDefault="003148C9" w:rsidP="0046142F">
      <w:pPr>
        <w:rPr>
          <w:lang w:eastAsia="en-US"/>
        </w:rPr>
      </w:pPr>
      <w:r>
        <w:rPr>
          <w:lang w:eastAsia="en-US"/>
        </w:rPr>
        <w:t>Dans son autre main</w:t>
      </w:r>
      <w:r w:rsidR="0046142F">
        <w:rPr>
          <w:lang w:eastAsia="en-US"/>
        </w:rPr>
        <w:t xml:space="preserve">, </w:t>
      </w:r>
      <w:r>
        <w:rPr>
          <w:lang w:eastAsia="en-US"/>
        </w:rPr>
        <w:t>le vieillard portait un pistolet tout armé</w:t>
      </w:r>
      <w:r w:rsidR="0046142F">
        <w:rPr>
          <w:lang w:eastAsia="en-US"/>
        </w:rPr>
        <w:t>.</w:t>
      </w:r>
    </w:p>
    <w:p w14:paraId="2CA3C475" w14:textId="77777777" w:rsidR="0046142F" w:rsidRDefault="003148C9" w:rsidP="0046142F">
      <w:pPr>
        <w:rPr>
          <w:lang w:eastAsia="en-US"/>
        </w:rPr>
      </w:pPr>
      <w:r>
        <w:rPr>
          <w:lang w:eastAsia="en-US"/>
        </w:rPr>
        <w:t>Au beau milieu de la cave</w:t>
      </w:r>
      <w:r w:rsidR="0046142F">
        <w:rPr>
          <w:lang w:eastAsia="en-US"/>
        </w:rPr>
        <w:t xml:space="preserve">, </w:t>
      </w:r>
      <w:r>
        <w:rPr>
          <w:lang w:eastAsia="en-US"/>
        </w:rPr>
        <w:t>sous la fente même</w:t>
      </w:r>
      <w:r w:rsidR="0046142F">
        <w:rPr>
          <w:lang w:eastAsia="en-US"/>
        </w:rPr>
        <w:t xml:space="preserve">, </w:t>
      </w:r>
      <w:r>
        <w:rPr>
          <w:lang w:eastAsia="en-US"/>
        </w:rPr>
        <w:t>le dormeur</w:t>
      </w:r>
      <w:r w:rsidR="0046142F">
        <w:rPr>
          <w:lang w:eastAsia="en-US"/>
        </w:rPr>
        <w:t xml:space="preserve">, </w:t>
      </w:r>
      <w:r>
        <w:rPr>
          <w:lang w:eastAsia="en-US"/>
        </w:rPr>
        <w:t>dont nous avons entendu</w:t>
      </w:r>
      <w:r w:rsidR="0046142F">
        <w:rPr>
          <w:lang w:eastAsia="en-US"/>
        </w:rPr>
        <w:t xml:space="preserve">, </w:t>
      </w:r>
      <w:r>
        <w:rPr>
          <w:lang w:eastAsia="en-US"/>
        </w:rPr>
        <w:t>la respiration dans l</w:t>
      </w:r>
      <w:r w:rsidR="0046142F">
        <w:rPr>
          <w:lang w:eastAsia="en-US"/>
        </w:rPr>
        <w:t>’</w:t>
      </w:r>
      <w:r>
        <w:rPr>
          <w:lang w:eastAsia="en-US"/>
        </w:rPr>
        <w:t>obscurité</w:t>
      </w:r>
      <w:r w:rsidR="0046142F">
        <w:rPr>
          <w:lang w:eastAsia="en-US"/>
        </w:rPr>
        <w:t xml:space="preserve">, </w:t>
      </w:r>
      <w:r>
        <w:rPr>
          <w:lang w:eastAsia="en-US"/>
        </w:rPr>
        <w:t>s</w:t>
      </w:r>
      <w:r w:rsidR="0046142F">
        <w:rPr>
          <w:lang w:eastAsia="en-US"/>
        </w:rPr>
        <w:t>’</w:t>
      </w:r>
      <w:r>
        <w:rPr>
          <w:lang w:eastAsia="en-US"/>
        </w:rPr>
        <w:t>étendait tout de son long sur un monceau de sacs de mille francs</w:t>
      </w:r>
      <w:r w:rsidR="0046142F">
        <w:rPr>
          <w:lang w:eastAsia="en-US"/>
        </w:rPr>
        <w:t>.</w:t>
      </w:r>
    </w:p>
    <w:p w14:paraId="25749C9D" w14:textId="77777777" w:rsidR="0046142F" w:rsidRDefault="003148C9" w:rsidP="0046142F">
      <w:pPr>
        <w:rPr>
          <w:lang w:eastAsia="en-US"/>
        </w:rPr>
      </w:pPr>
      <w:r>
        <w:rPr>
          <w:lang w:eastAsia="en-US"/>
        </w:rPr>
        <w:t>Auprès de lui</w:t>
      </w:r>
      <w:r w:rsidR="0046142F">
        <w:rPr>
          <w:lang w:eastAsia="en-US"/>
        </w:rPr>
        <w:t xml:space="preserve">, </w:t>
      </w:r>
      <w:r>
        <w:rPr>
          <w:lang w:eastAsia="en-US"/>
        </w:rPr>
        <w:t>accroupi contre la base de l</w:t>
      </w:r>
      <w:r w:rsidR="0046142F">
        <w:rPr>
          <w:lang w:eastAsia="en-US"/>
        </w:rPr>
        <w:t>’</w:t>
      </w:r>
      <w:r>
        <w:rPr>
          <w:lang w:eastAsia="en-US"/>
        </w:rPr>
        <w:t>un des piliers</w:t>
      </w:r>
      <w:r w:rsidR="0046142F">
        <w:rPr>
          <w:lang w:eastAsia="en-US"/>
        </w:rPr>
        <w:t xml:space="preserve">, </w:t>
      </w:r>
      <w:r>
        <w:rPr>
          <w:lang w:eastAsia="en-US"/>
        </w:rPr>
        <w:t>était un squelette humain</w:t>
      </w:r>
      <w:r w:rsidR="0046142F">
        <w:rPr>
          <w:lang w:eastAsia="en-US"/>
        </w:rPr>
        <w:t xml:space="preserve">, </w:t>
      </w:r>
      <w:r>
        <w:rPr>
          <w:lang w:eastAsia="en-US"/>
        </w:rPr>
        <w:t>les genoux à la hauteur de l</w:t>
      </w:r>
      <w:r w:rsidR="0046142F">
        <w:rPr>
          <w:lang w:eastAsia="en-US"/>
        </w:rPr>
        <w:t>’</w:t>
      </w:r>
      <w:r>
        <w:rPr>
          <w:lang w:eastAsia="en-US"/>
        </w:rPr>
        <w:t>estomac</w:t>
      </w:r>
      <w:r w:rsidR="0046142F">
        <w:rPr>
          <w:lang w:eastAsia="en-US"/>
        </w:rPr>
        <w:t xml:space="preserve">, </w:t>
      </w:r>
      <w:r>
        <w:rPr>
          <w:lang w:eastAsia="en-US"/>
        </w:rPr>
        <w:t>et la tête appuyée sur ces deux mains symétriquement disposées en éventail le long des grandes cavités</w:t>
      </w:r>
      <w:r w:rsidR="0046142F">
        <w:rPr>
          <w:lang w:eastAsia="en-US"/>
        </w:rPr>
        <w:t xml:space="preserve">, </w:t>
      </w:r>
      <w:r>
        <w:rPr>
          <w:lang w:eastAsia="en-US"/>
        </w:rPr>
        <w:t>de ses joues</w:t>
      </w:r>
      <w:r w:rsidR="0046142F">
        <w:rPr>
          <w:lang w:eastAsia="en-US"/>
        </w:rPr>
        <w:t>.</w:t>
      </w:r>
    </w:p>
    <w:p w14:paraId="3BEABDE6" w14:textId="77777777" w:rsidR="0046142F" w:rsidRDefault="003148C9" w:rsidP="0046142F">
      <w:pPr>
        <w:rPr>
          <w:lang w:eastAsia="en-US"/>
        </w:rPr>
      </w:pPr>
      <w:r>
        <w:rPr>
          <w:lang w:eastAsia="en-US"/>
        </w:rPr>
        <w:lastRenderedPageBreak/>
        <w:t>Du seuil</w:t>
      </w:r>
      <w:r w:rsidR="0046142F">
        <w:rPr>
          <w:lang w:eastAsia="en-US"/>
        </w:rPr>
        <w:t xml:space="preserve">, </w:t>
      </w:r>
      <w:r>
        <w:rPr>
          <w:lang w:eastAsia="en-US"/>
        </w:rPr>
        <w:t>le vieillard</w:t>
      </w:r>
      <w:r w:rsidR="0046142F">
        <w:rPr>
          <w:lang w:eastAsia="en-US"/>
        </w:rPr>
        <w:t xml:space="preserve">, </w:t>
      </w:r>
      <w:r>
        <w:rPr>
          <w:lang w:eastAsia="en-US"/>
        </w:rPr>
        <w:t>masqué par un pilier</w:t>
      </w:r>
      <w:r w:rsidR="0046142F">
        <w:rPr>
          <w:lang w:eastAsia="en-US"/>
        </w:rPr>
        <w:t xml:space="preserve">, </w:t>
      </w:r>
      <w:r>
        <w:rPr>
          <w:lang w:eastAsia="en-US"/>
        </w:rPr>
        <w:t>ne pouvait voir ni le dormeur ni le squelette</w:t>
      </w:r>
      <w:r w:rsidR="0046142F">
        <w:rPr>
          <w:lang w:eastAsia="en-US"/>
        </w:rPr>
        <w:t>.</w:t>
      </w:r>
    </w:p>
    <w:p w14:paraId="5E49396E" w14:textId="77777777" w:rsidR="0046142F" w:rsidRDefault="003148C9" w:rsidP="0046142F">
      <w:pPr>
        <w:rPr>
          <w:lang w:eastAsia="en-US"/>
        </w:rPr>
      </w:pPr>
      <w:r>
        <w:rPr>
          <w:lang w:eastAsia="en-US"/>
        </w:rPr>
        <w:t>Et néanmoins tout ceci était plein d</w:t>
      </w:r>
      <w:r w:rsidR="0046142F">
        <w:rPr>
          <w:lang w:eastAsia="en-US"/>
        </w:rPr>
        <w:t>’</w:t>
      </w:r>
      <w:r>
        <w:rPr>
          <w:lang w:eastAsia="en-US"/>
        </w:rPr>
        <w:t>une glaciale et pénétrante terreur</w:t>
      </w:r>
      <w:r w:rsidR="0046142F">
        <w:rPr>
          <w:lang w:eastAsia="en-US"/>
        </w:rPr>
        <w:t xml:space="preserve">, </w:t>
      </w:r>
      <w:r>
        <w:rPr>
          <w:lang w:eastAsia="en-US"/>
        </w:rPr>
        <w:t>car le vieillard descendait les marches une à une</w:t>
      </w:r>
      <w:r w:rsidR="0046142F">
        <w:rPr>
          <w:lang w:eastAsia="en-US"/>
        </w:rPr>
        <w:t>.</w:t>
      </w:r>
    </w:p>
    <w:p w14:paraId="6E6E5BD9" w14:textId="77777777" w:rsidR="0046142F" w:rsidRDefault="003148C9" w:rsidP="0046142F">
      <w:pPr>
        <w:rPr>
          <w:lang w:eastAsia="en-US"/>
        </w:rPr>
      </w:pPr>
      <w:r>
        <w:rPr>
          <w:lang w:eastAsia="en-US"/>
        </w:rPr>
        <w:t>Le dormeur souriait à un rêve</w:t>
      </w:r>
      <w:r w:rsidR="0046142F">
        <w:rPr>
          <w:lang w:eastAsia="en-US"/>
        </w:rPr>
        <w:t>.</w:t>
      </w:r>
    </w:p>
    <w:p w14:paraId="4C05133A" w14:textId="77777777" w:rsidR="0046142F" w:rsidRDefault="003148C9" w:rsidP="0046142F">
      <w:pPr>
        <w:rPr>
          <w:lang w:eastAsia="en-US"/>
        </w:rPr>
      </w:pPr>
      <w:r>
        <w:rPr>
          <w:lang w:eastAsia="en-US"/>
        </w:rPr>
        <w:t>Les yeux caves du squelette où la lumière égarée mettait de fantasques regards</w:t>
      </w:r>
      <w:r w:rsidR="0046142F">
        <w:rPr>
          <w:lang w:eastAsia="en-US"/>
        </w:rPr>
        <w:t xml:space="preserve">, </w:t>
      </w:r>
      <w:r>
        <w:rPr>
          <w:lang w:eastAsia="en-US"/>
        </w:rPr>
        <w:t>semblaient contempler fraternellement ce compagnon de tombe</w:t>
      </w:r>
      <w:r w:rsidR="0046142F">
        <w:rPr>
          <w:lang w:eastAsia="en-US"/>
        </w:rPr>
        <w:t>.</w:t>
      </w:r>
    </w:p>
    <w:p w14:paraId="41EED8E4" w14:textId="77777777" w:rsidR="0046142F" w:rsidRDefault="003148C9" w:rsidP="0046142F">
      <w:pPr>
        <w:rPr>
          <w:lang w:eastAsia="en-US"/>
        </w:rPr>
      </w:pPr>
      <w:r>
        <w:rPr>
          <w:lang w:eastAsia="en-US"/>
        </w:rPr>
        <w:t>Ce squelette</w:t>
      </w:r>
      <w:r w:rsidR="0046142F">
        <w:rPr>
          <w:lang w:eastAsia="en-US"/>
        </w:rPr>
        <w:t xml:space="preserve">, </w:t>
      </w:r>
      <w:r>
        <w:rPr>
          <w:lang w:eastAsia="en-US"/>
        </w:rPr>
        <w:t>alors qu</w:t>
      </w:r>
      <w:r w:rsidR="0046142F">
        <w:rPr>
          <w:lang w:eastAsia="en-US"/>
        </w:rPr>
        <w:t>’</w:t>
      </w:r>
      <w:r>
        <w:rPr>
          <w:lang w:eastAsia="en-US"/>
        </w:rPr>
        <w:t>il avait de la chair et des muscles sur ses os</w:t>
      </w:r>
      <w:r w:rsidR="0046142F">
        <w:rPr>
          <w:lang w:eastAsia="en-US"/>
        </w:rPr>
        <w:t xml:space="preserve">, </w:t>
      </w:r>
      <w:r>
        <w:rPr>
          <w:lang w:eastAsia="en-US"/>
        </w:rPr>
        <w:t>était venu là</w:t>
      </w:r>
      <w:r w:rsidR="0046142F">
        <w:rPr>
          <w:lang w:eastAsia="en-US"/>
        </w:rPr>
        <w:t xml:space="preserve">, </w:t>
      </w:r>
      <w:r>
        <w:rPr>
          <w:lang w:eastAsia="en-US"/>
        </w:rPr>
        <w:t>lui aussi</w:t>
      </w:r>
      <w:r w:rsidR="0046142F">
        <w:rPr>
          <w:lang w:eastAsia="en-US"/>
        </w:rPr>
        <w:t xml:space="preserve">, </w:t>
      </w:r>
      <w:r>
        <w:rPr>
          <w:lang w:eastAsia="en-US"/>
        </w:rPr>
        <w:t>plein de vie</w:t>
      </w:r>
      <w:r w:rsidR="0046142F">
        <w:rPr>
          <w:lang w:eastAsia="en-US"/>
        </w:rPr>
        <w:t>…</w:t>
      </w:r>
    </w:p>
    <w:p w14:paraId="39D226C6" w14:textId="77777777" w:rsidR="0046142F" w:rsidRDefault="003148C9" w:rsidP="0046142F">
      <w:pPr>
        <w:rPr>
          <w:lang w:eastAsia="en-US"/>
        </w:rPr>
      </w:pPr>
      <w:r>
        <w:rPr>
          <w:lang w:eastAsia="en-US"/>
        </w:rPr>
        <w:t>Maintenant</w:t>
      </w:r>
      <w:r w:rsidR="0046142F">
        <w:rPr>
          <w:lang w:eastAsia="en-US"/>
        </w:rPr>
        <w:t xml:space="preserve">, </w:t>
      </w:r>
      <w:r>
        <w:rPr>
          <w:lang w:eastAsia="en-US"/>
        </w:rPr>
        <w:t>deux ou trois lambeaux de drap tombés par terre</w:t>
      </w:r>
      <w:r w:rsidR="0046142F">
        <w:rPr>
          <w:lang w:eastAsia="en-US"/>
        </w:rPr>
        <w:t xml:space="preserve">, </w:t>
      </w:r>
      <w:r>
        <w:rPr>
          <w:lang w:eastAsia="en-US"/>
        </w:rPr>
        <w:t>et qui avaient été ses habits</w:t>
      </w:r>
      <w:r w:rsidR="0046142F">
        <w:rPr>
          <w:lang w:eastAsia="en-US"/>
        </w:rPr>
        <w:t xml:space="preserve">, </w:t>
      </w:r>
      <w:r>
        <w:rPr>
          <w:lang w:eastAsia="en-US"/>
        </w:rPr>
        <w:t>un long poignard que les vers n</w:t>
      </w:r>
      <w:r w:rsidR="0046142F">
        <w:rPr>
          <w:lang w:eastAsia="en-US"/>
        </w:rPr>
        <w:t>’</w:t>
      </w:r>
      <w:r>
        <w:rPr>
          <w:lang w:eastAsia="en-US"/>
        </w:rPr>
        <w:t>avaient pu mordre</w:t>
      </w:r>
      <w:r w:rsidR="0046142F">
        <w:rPr>
          <w:lang w:eastAsia="en-US"/>
        </w:rPr>
        <w:t xml:space="preserve">, </w:t>
      </w:r>
      <w:r>
        <w:rPr>
          <w:lang w:eastAsia="en-US"/>
        </w:rPr>
        <w:t>et la charpente osseuse</w:t>
      </w:r>
      <w:r w:rsidR="0046142F">
        <w:rPr>
          <w:lang w:eastAsia="en-US"/>
        </w:rPr>
        <w:t xml:space="preserve">, </w:t>
      </w:r>
      <w:r>
        <w:rPr>
          <w:lang w:eastAsia="en-US"/>
        </w:rPr>
        <w:t>disséquée par le temps</w:t>
      </w:r>
      <w:r w:rsidR="0046142F">
        <w:rPr>
          <w:lang w:eastAsia="en-US"/>
        </w:rPr>
        <w:t xml:space="preserve"> : </w:t>
      </w:r>
      <w:r>
        <w:rPr>
          <w:lang w:eastAsia="en-US"/>
        </w:rPr>
        <w:t>voilà tout ce qui restait</w:t>
      </w:r>
      <w:r w:rsidR="0046142F">
        <w:rPr>
          <w:lang w:eastAsia="en-US"/>
        </w:rPr>
        <w:t>.</w:t>
      </w:r>
    </w:p>
    <w:p w14:paraId="2EA51E09" w14:textId="4BBF3060" w:rsidR="0046142F" w:rsidRDefault="003148C9" w:rsidP="0046142F">
      <w:pPr>
        <w:rPr>
          <w:lang w:eastAsia="en-US"/>
        </w:rPr>
      </w:pPr>
      <w:r>
        <w:rPr>
          <w:lang w:eastAsia="en-US"/>
        </w:rPr>
        <w:t>L</w:t>
      </w:r>
      <w:r w:rsidR="0046142F">
        <w:rPr>
          <w:lang w:eastAsia="en-US"/>
        </w:rPr>
        <w:t>’</w:t>
      </w:r>
      <w:r>
        <w:rPr>
          <w:lang w:eastAsia="en-US"/>
        </w:rPr>
        <w:t>homme était mort certainement dans la position qu</w:t>
      </w:r>
      <w:r w:rsidR="0046142F">
        <w:rPr>
          <w:lang w:eastAsia="en-US"/>
        </w:rPr>
        <w:t>’</w:t>
      </w:r>
      <w:r>
        <w:rPr>
          <w:lang w:eastAsia="en-US"/>
        </w:rPr>
        <w:t>occupait son squelette</w:t>
      </w:r>
      <w:r w:rsidR="0046142F">
        <w:rPr>
          <w:lang w:eastAsia="en-US"/>
        </w:rPr>
        <w:t xml:space="preserve">, </w:t>
      </w:r>
      <w:r w:rsidR="006C2AE1">
        <w:rPr>
          <w:lang w:eastAsia="en-US"/>
        </w:rPr>
        <w:t>—</w:t>
      </w:r>
      <w:r w:rsidR="0046142F">
        <w:rPr>
          <w:lang w:eastAsia="en-US"/>
        </w:rPr>
        <w:t xml:space="preserve"> </w:t>
      </w:r>
      <w:r>
        <w:rPr>
          <w:lang w:eastAsia="en-US"/>
        </w:rPr>
        <w:t>mort lentement</w:t>
      </w:r>
      <w:r w:rsidR="0046142F">
        <w:rPr>
          <w:lang w:eastAsia="en-US"/>
        </w:rPr>
        <w:t xml:space="preserve">, </w:t>
      </w:r>
      <w:r w:rsidR="006C2AE1">
        <w:rPr>
          <w:lang w:eastAsia="en-US"/>
        </w:rPr>
        <w:t>—</w:t>
      </w:r>
      <w:r w:rsidR="0046142F">
        <w:rPr>
          <w:lang w:eastAsia="en-US"/>
        </w:rPr>
        <w:t xml:space="preserve"> </w:t>
      </w:r>
      <w:r>
        <w:rPr>
          <w:lang w:eastAsia="en-US"/>
        </w:rPr>
        <w:t>sans combat</w:t>
      </w:r>
      <w:r w:rsidR="0046142F">
        <w:rPr>
          <w:lang w:eastAsia="en-US"/>
        </w:rPr>
        <w:t xml:space="preserve">, </w:t>
      </w:r>
      <w:r w:rsidR="006C2AE1">
        <w:rPr>
          <w:lang w:eastAsia="en-US"/>
        </w:rPr>
        <w:t>—</w:t>
      </w:r>
      <w:r w:rsidR="0046142F">
        <w:rPr>
          <w:lang w:eastAsia="en-US"/>
        </w:rPr>
        <w:t xml:space="preserve"> </w:t>
      </w:r>
      <w:r>
        <w:rPr>
          <w:lang w:eastAsia="en-US"/>
        </w:rPr>
        <w:t>mort de faim</w:t>
      </w:r>
      <w:r w:rsidR="0046142F">
        <w:rPr>
          <w:lang w:eastAsia="en-US"/>
        </w:rPr>
        <w:t xml:space="preserve">, </w:t>
      </w:r>
      <w:r>
        <w:rPr>
          <w:lang w:eastAsia="en-US"/>
        </w:rPr>
        <w:t>dans le découragement morne</w:t>
      </w:r>
      <w:r w:rsidR="0046142F">
        <w:rPr>
          <w:lang w:eastAsia="en-US"/>
        </w:rPr>
        <w:t xml:space="preserve">, </w:t>
      </w:r>
      <w:r>
        <w:rPr>
          <w:lang w:eastAsia="en-US"/>
        </w:rPr>
        <w:t>accroupi</w:t>
      </w:r>
      <w:r w:rsidR="0046142F">
        <w:rPr>
          <w:lang w:eastAsia="en-US"/>
        </w:rPr>
        <w:t xml:space="preserve">, </w:t>
      </w:r>
      <w:r>
        <w:rPr>
          <w:lang w:eastAsia="en-US"/>
        </w:rPr>
        <w:t>écrasé</w:t>
      </w:r>
      <w:r w:rsidR="0046142F">
        <w:rPr>
          <w:lang w:eastAsia="en-US"/>
        </w:rPr>
        <w:t xml:space="preserve">, </w:t>
      </w:r>
      <w:r>
        <w:rPr>
          <w:lang w:eastAsia="en-US"/>
        </w:rPr>
        <w:t>gardant cette pose que les fous prennent si souvent</w:t>
      </w:r>
      <w:r w:rsidR="0046142F">
        <w:rPr>
          <w:lang w:eastAsia="en-US"/>
        </w:rPr>
        <w:t xml:space="preserve"> : </w:t>
      </w:r>
      <w:r>
        <w:rPr>
          <w:lang w:eastAsia="en-US"/>
        </w:rPr>
        <w:t>la mâchoire étayée par les deux paumes des mains</w:t>
      </w:r>
      <w:r w:rsidR="0046142F">
        <w:rPr>
          <w:lang w:eastAsia="en-US"/>
        </w:rPr>
        <w:t xml:space="preserve">, </w:t>
      </w:r>
      <w:r>
        <w:rPr>
          <w:lang w:eastAsia="en-US"/>
        </w:rPr>
        <w:t>et les doigts montant aux tempes</w:t>
      </w:r>
      <w:r w:rsidR="0046142F">
        <w:rPr>
          <w:lang w:eastAsia="en-US"/>
        </w:rPr>
        <w:t>.</w:t>
      </w:r>
    </w:p>
    <w:p w14:paraId="73E97517" w14:textId="7862D501" w:rsidR="0046142F" w:rsidRDefault="003148C9" w:rsidP="0046142F">
      <w:pPr>
        <w:rPr>
          <w:lang w:eastAsia="en-US"/>
        </w:rPr>
      </w:pPr>
      <w:r>
        <w:rPr>
          <w:lang w:eastAsia="en-US"/>
        </w:rPr>
        <w:t xml:space="preserve">Rien que la vue de ce squelette </w:t>
      </w:r>
      <w:r>
        <w:rPr>
          <w:lang w:eastAsia="en-US"/>
        </w:rPr>
        <w:t xml:space="preserve">était un </w:t>
      </w:r>
      <w:r>
        <w:rPr>
          <w:lang w:eastAsia="en-US"/>
        </w:rPr>
        <w:t>présage affreux et une menace épouvantable</w:t>
      </w:r>
      <w:r w:rsidR="0046142F">
        <w:rPr>
          <w:lang w:eastAsia="en-US"/>
        </w:rPr>
        <w:t>.</w:t>
      </w:r>
    </w:p>
    <w:p w14:paraId="08FAAF2E" w14:textId="77777777" w:rsidR="0046142F" w:rsidRDefault="003148C9" w:rsidP="0046142F">
      <w:pPr>
        <w:rPr>
          <w:lang w:eastAsia="en-US"/>
        </w:rPr>
      </w:pPr>
      <w:r>
        <w:rPr>
          <w:lang w:eastAsia="en-US"/>
        </w:rPr>
        <w:t>Mais le dormeur souriait à son rêve</w:t>
      </w:r>
      <w:r w:rsidR="0046142F">
        <w:rPr>
          <w:lang w:eastAsia="en-US"/>
        </w:rPr>
        <w:t>.</w:t>
      </w:r>
    </w:p>
    <w:p w14:paraId="0CB42C00" w14:textId="713C3AB9" w:rsidR="0046142F" w:rsidRDefault="003148C9" w:rsidP="0046142F">
      <w:pPr>
        <w:rPr>
          <w:lang w:eastAsia="en-US"/>
        </w:rPr>
      </w:pPr>
      <w:r>
        <w:rPr>
          <w:lang w:eastAsia="en-US"/>
        </w:rPr>
        <w:t>Il était beau</w:t>
      </w:r>
      <w:r w:rsidR="0046142F">
        <w:rPr>
          <w:lang w:eastAsia="en-US"/>
        </w:rPr>
        <w:t xml:space="preserve">, </w:t>
      </w:r>
      <w:r>
        <w:rPr>
          <w:lang w:eastAsia="en-US"/>
        </w:rPr>
        <w:t>il était jeune</w:t>
      </w:r>
      <w:r w:rsidR="0046142F">
        <w:rPr>
          <w:lang w:eastAsia="en-US"/>
        </w:rPr>
        <w:t xml:space="preserve">. </w:t>
      </w:r>
      <w:r w:rsidR="006C2AE1">
        <w:rPr>
          <w:lang w:eastAsia="en-US"/>
        </w:rPr>
        <w:t>—</w:t>
      </w:r>
      <w:r w:rsidR="0046142F">
        <w:rPr>
          <w:lang w:eastAsia="en-US"/>
        </w:rPr>
        <w:t xml:space="preserve"> </w:t>
      </w:r>
      <w:r>
        <w:rPr>
          <w:lang w:eastAsia="en-US"/>
        </w:rPr>
        <w:t>Sa tête insouciante et heureuse se renversait parmi ses grands cheveux noirs bouclés</w:t>
      </w:r>
      <w:r w:rsidR="0046142F">
        <w:rPr>
          <w:lang w:eastAsia="en-US"/>
        </w:rPr>
        <w:t>.</w:t>
      </w:r>
    </w:p>
    <w:p w14:paraId="21102637" w14:textId="77777777" w:rsidR="0046142F" w:rsidRDefault="003148C9" w:rsidP="0046142F">
      <w:pPr>
        <w:rPr>
          <w:lang w:eastAsia="en-US"/>
        </w:rPr>
      </w:pPr>
      <w:r>
        <w:rPr>
          <w:lang w:eastAsia="en-US"/>
        </w:rPr>
        <w:t>Le vieillard avait descendu la dernière marche</w:t>
      </w:r>
      <w:r w:rsidR="0046142F">
        <w:rPr>
          <w:lang w:eastAsia="en-US"/>
        </w:rPr>
        <w:t>.</w:t>
      </w:r>
    </w:p>
    <w:p w14:paraId="48DFC150" w14:textId="28CFBFFD" w:rsidR="0046142F" w:rsidRDefault="0046142F" w:rsidP="0046142F">
      <w:pPr>
        <w:rPr>
          <w:lang w:eastAsia="en-US"/>
        </w:rPr>
      </w:pPr>
      <w:r>
        <w:rPr>
          <w:lang w:eastAsia="en-US"/>
        </w:rPr>
        <w:lastRenderedPageBreak/>
        <w:t>— </w:t>
      </w:r>
      <w:r w:rsidR="003148C9">
        <w:rPr>
          <w:lang w:eastAsia="en-US"/>
        </w:rPr>
        <w:t>Au chat</w:t>
      </w:r>
      <w:r>
        <w:rPr>
          <w:lang w:eastAsia="en-US"/>
        </w:rPr>
        <w:t xml:space="preserve"> ! </w:t>
      </w:r>
      <w:r w:rsidR="003148C9">
        <w:rPr>
          <w:lang w:eastAsia="en-US"/>
        </w:rPr>
        <w:t>au chat</w:t>
      </w:r>
      <w:r>
        <w:rPr>
          <w:lang w:eastAsia="en-US"/>
        </w:rPr>
        <w:t xml:space="preserve"> ! </w:t>
      </w:r>
      <w:r w:rsidR="003148C9">
        <w:rPr>
          <w:lang w:eastAsia="en-US"/>
        </w:rPr>
        <w:t>au chat</w:t>
      </w:r>
      <w:r>
        <w:rPr>
          <w:lang w:eastAsia="en-US"/>
        </w:rPr>
        <w:t xml:space="preserve"> ! </w:t>
      </w:r>
      <w:r w:rsidR="003148C9">
        <w:rPr>
          <w:lang w:eastAsia="en-US"/>
        </w:rPr>
        <w:t>répétait-il avec cet accent bénin et grondeur à la fois des antiques grigous</w:t>
      </w:r>
      <w:r>
        <w:rPr>
          <w:lang w:eastAsia="en-US"/>
        </w:rPr>
        <w:t xml:space="preserve"> : </w:t>
      </w:r>
      <w:r w:rsidR="006C2AE1">
        <w:rPr>
          <w:lang w:eastAsia="en-US"/>
        </w:rPr>
        <w:t>—</w:t>
      </w:r>
      <w:r>
        <w:rPr>
          <w:lang w:eastAsia="en-US"/>
        </w:rPr>
        <w:t xml:space="preserve"> </w:t>
      </w:r>
      <w:r w:rsidR="003148C9">
        <w:rPr>
          <w:lang w:eastAsia="en-US"/>
        </w:rPr>
        <w:t>je ne sais pas par où vient ce coquin de chat</w:t>
      </w:r>
      <w:r>
        <w:rPr>
          <w:lang w:eastAsia="en-US"/>
        </w:rPr>
        <w:t xml:space="preserve">, </w:t>
      </w:r>
      <w:r w:rsidR="003148C9">
        <w:rPr>
          <w:lang w:eastAsia="en-US"/>
        </w:rPr>
        <w:t>moi</w:t>
      </w:r>
      <w:r>
        <w:rPr>
          <w:lang w:eastAsia="en-US"/>
        </w:rPr>
        <w:t xml:space="preserve">… </w:t>
      </w:r>
      <w:r w:rsidR="003148C9">
        <w:rPr>
          <w:lang w:eastAsia="en-US"/>
        </w:rPr>
        <w:t>Où passe un chat</w:t>
      </w:r>
      <w:r>
        <w:rPr>
          <w:lang w:eastAsia="en-US"/>
        </w:rPr>
        <w:t xml:space="preserve">, </w:t>
      </w:r>
      <w:r w:rsidR="003148C9">
        <w:rPr>
          <w:lang w:eastAsia="en-US"/>
        </w:rPr>
        <w:t>un voleur maigre peut se glisser</w:t>
      </w:r>
      <w:r>
        <w:rPr>
          <w:lang w:eastAsia="en-US"/>
        </w:rPr>
        <w:t xml:space="preserve">… </w:t>
      </w:r>
      <w:r w:rsidR="003148C9">
        <w:rPr>
          <w:lang w:eastAsia="en-US"/>
        </w:rPr>
        <w:t>il faudra faire une visite derrière les planches</w:t>
      </w:r>
      <w:r>
        <w:rPr>
          <w:lang w:eastAsia="en-US"/>
        </w:rPr>
        <w:t>.</w:t>
      </w:r>
    </w:p>
    <w:p w14:paraId="0D975A66" w14:textId="77777777" w:rsidR="0046142F" w:rsidRDefault="003148C9" w:rsidP="0046142F">
      <w:pPr>
        <w:rPr>
          <w:lang w:eastAsia="en-US"/>
        </w:rPr>
      </w:pPr>
      <w:r>
        <w:rPr>
          <w:lang w:eastAsia="en-US"/>
        </w:rPr>
        <w:t>Il avançait toujours</w:t>
      </w:r>
      <w:r w:rsidR="0046142F">
        <w:rPr>
          <w:lang w:eastAsia="en-US"/>
        </w:rPr>
        <w:t xml:space="preserve">, </w:t>
      </w:r>
      <w:r>
        <w:rPr>
          <w:lang w:eastAsia="en-US"/>
        </w:rPr>
        <w:t>mais son regard semblait craindre d</w:t>
      </w:r>
      <w:r w:rsidR="0046142F">
        <w:rPr>
          <w:lang w:eastAsia="en-US"/>
        </w:rPr>
        <w:t>’</w:t>
      </w:r>
      <w:r>
        <w:rPr>
          <w:lang w:eastAsia="en-US"/>
        </w:rPr>
        <w:t>arriver au squelette</w:t>
      </w:r>
      <w:r w:rsidR="0046142F">
        <w:rPr>
          <w:lang w:eastAsia="en-US"/>
        </w:rPr>
        <w:t xml:space="preserve">, </w:t>
      </w:r>
      <w:r>
        <w:rPr>
          <w:lang w:eastAsia="en-US"/>
        </w:rPr>
        <w:t>et il continuait de bavarder comme un homme qui a peur</w:t>
      </w:r>
      <w:r w:rsidR="0046142F">
        <w:rPr>
          <w:lang w:eastAsia="en-US"/>
        </w:rPr>
        <w:t>.</w:t>
      </w:r>
    </w:p>
    <w:p w14:paraId="2E42C351" w14:textId="6DA473D9" w:rsidR="0046142F" w:rsidRDefault="0046142F" w:rsidP="0046142F">
      <w:pPr>
        <w:rPr>
          <w:lang w:eastAsia="en-US"/>
        </w:rPr>
      </w:pPr>
      <w:r>
        <w:rPr>
          <w:lang w:eastAsia="en-US"/>
        </w:rPr>
        <w:t>— </w:t>
      </w:r>
      <w:r w:rsidR="003148C9">
        <w:rPr>
          <w:lang w:eastAsia="en-US"/>
        </w:rPr>
        <w:t>Ces chats</w:t>
      </w:r>
      <w:r>
        <w:rPr>
          <w:lang w:eastAsia="en-US"/>
        </w:rPr>
        <w:t xml:space="preserve"> ! </w:t>
      </w:r>
      <w:r w:rsidR="003148C9">
        <w:rPr>
          <w:lang w:eastAsia="en-US"/>
        </w:rPr>
        <w:t>ces chats</w:t>
      </w:r>
      <w:r>
        <w:rPr>
          <w:lang w:eastAsia="en-US"/>
        </w:rPr>
        <w:t xml:space="preserve"> ! </w:t>
      </w:r>
      <w:r w:rsidR="003148C9">
        <w:rPr>
          <w:lang w:eastAsia="en-US"/>
        </w:rPr>
        <w:t>disait-il</w:t>
      </w:r>
      <w:r>
        <w:rPr>
          <w:lang w:eastAsia="en-US"/>
        </w:rPr>
        <w:t xml:space="preserve">, </w:t>
      </w:r>
      <w:r w:rsidR="006C2AE1">
        <w:rPr>
          <w:lang w:eastAsia="en-US"/>
        </w:rPr>
        <w:t>—</w:t>
      </w:r>
      <w:r>
        <w:rPr>
          <w:lang w:eastAsia="en-US"/>
        </w:rPr>
        <w:t xml:space="preserve"> </w:t>
      </w:r>
      <w:r w:rsidR="003148C9">
        <w:rPr>
          <w:lang w:eastAsia="en-US"/>
        </w:rPr>
        <w:t>ma parole</w:t>
      </w:r>
      <w:r>
        <w:rPr>
          <w:lang w:eastAsia="en-US"/>
        </w:rPr>
        <w:t xml:space="preserve"> ?… </w:t>
      </w:r>
      <w:r w:rsidR="003148C9">
        <w:rPr>
          <w:lang w:eastAsia="en-US"/>
        </w:rPr>
        <w:t>de vraies pestes</w:t>
      </w:r>
      <w:r>
        <w:rPr>
          <w:lang w:eastAsia="en-US"/>
        </w:rPr>
        <w:t xml:space="preserve"> ! </w:t>
      </w:r>
      <w:r w:rsidR="003148C9">
        <w:rPr>
          <w:lang w:eastAsia="en-US"/>
        </w:rPr>
        <w:t>ça entre partout</w:t>
      </w:r>
      <w:r>
        <w:rPr>
          <w:lang w:eastAsia="en-US"/>
        </w:rPr>
        <w:t xml:space="preserve">, </w:t>
      </w:r>
      <w:r w:rsidR="003148C9">
        <w:rPr>
          <w:lang w:eastAsia="en-US"/>
        </w:rPr>
        <w:t>partout</w:t>
      </w:r>
      <w:r>
        <w:rPr>
          <w:lang w:eastAsia="en-US"/>
        </w:rPr>
        <w:t xml:space="preserve">, </w:t>
      </w:r>
      <w:r w:rsidR="003148C9">
        <w:rPr>
          <w:lang w:eastAsia="en-US"/>
        </w:rPr>
        <w:t>partout</w:t>
      </w:r>
      <w:r>
        <w:rPr>
          <w:lang w:eastAsia="en-US"/>
        </w:rPr>
        <w:t xml:space="preserve"> !… </w:t>
      </w:r>
      <w:r w:rsidR="003148C9">
        <w:rPr>
          <w:lang w:eastAsia="en-US"/>
        </w:rPr>
        <w:t>j</w:t>
      </w:r>
      <w:r>
        <w:rPr>
          <w:lang w:eastAsia="en-US"/>
        </w:rPr>
        <w:t>’</w:t>
      </w:r>
      <w:r w:rsidR="003148C9">
        <w:rPr>
          <w:lang w:eastAsia="en-US"/>
        </w:rPr>
        <w:t>ai bien envie</w:t>
      </w:r>
      <w:r>
        <w:rPr>
          <w:lang w:eastAsia="en-US"/>
        </w:rPr>
        <w:t>…</w:t>
      </w:r>
    </w:p>
    <w:p w14:paraId="3FED7678" w14:textId="77777777" w:rsidR="0046142F" w:rsidRDefault="003148C9" w:rsidP="0046142F">
      <w:pPr>
        <w:rPr>
          <w:lang w:eastAsia="en-US"/>
        </w:rPr>
      </w:pPr>
      <w:r>
        <w:rPr>
          <w:lang w:eastAsia="en-US"/>
        </w:rPr>
        <w:t>Il s</w:t>
      </w:r>
      <w:r w:rsidR="0046142F">
        <w:rPr>
          <w:lang w:eastAsia="en-US"/>
        </w:rPr>
        <w:t>’</w:t>
      </w:r>
      <w:r>
        <w:rPr>
          <w:lang w:eastAsia="en-US"/>
        </w:rPr>
        <w:t>interrompit</w:t>
      </w:r>
      <w:r w:rsidR="0046142F">
        <w:rPr>
          <w:lang w:eastAsia="en-US"/>
        </w:rPr>
        <w:t xml:space="preserve">, </w:t>
      </w:r>
      <w:r>
        <w:rPr>
          <w:lang w:eastAsia="en-US"/>
        </w:rPr>
        <w:t>parce que son regard</w:t>
      </w:r>
      <w:r w:rsidR="0046142F">
        <w:rPr>
          <w:lang w:eastAsia="en-US"/>
        </w:rPr>
        <w:t xml:space="preserve">, </w:t>
      </w:r>
      <w:r>
        <w:rPr>
          <w:lang w:eastAsia="en-US"/>
        </w:rPr>
        <w:t>sollicité malgré lui</w:t>
      </w:r>
      <w:r w:rsidR="0046142F">
        <w:rPr>
          <w:lang w:eastAsia="en-US"/>
        </w:rPr>
        <w:t xml:space="preserve">, </w:t>
      </w:r>
      <w:r>
        <w:rPr>
          <w:lang w:eastAsia="en-US"/>
        </w:rPr>
        <w:t>venait de tomber sur le squelette</w:t>
      </w:r>
      <w:r w:rsidR="0046142F">
        <w:rPr>
          <w:lang w:eastAsia="en-US"/>
        </w:rPr>
        <w:t>.</w:t>
      </w:r>
    </w:p>
    <w:p w14:paraId="1225B607" w14:textId="77777777" w:rsidR="0046142F" w:rsidRDefault="003148C9" w:rsidP="0046142F">
      <w:pPr>
        <w:rPr>
          <w:lang w:eastAsia="en-US"/>
        </w:rPr>
      </w:pPr>
      <w:r>
        <w:rPr>
          <w:lang w:eastAsia="en-US"/>
        </w:rPr>
        <w:t>De là au dormeur</w:t>
      </w:r>
      <w:r w:rsidR="0046142F">
        <w:rPr>
          <w:lang w:eastAsia="en-US"/>
        </w:rPr>
        <w:t xml:space="preserve">, </w:t>
      </w:r>
      <w:r>
        <w:rPr>
          <w:lang w:eastAsia="en-US"/>
        </w:rPr>
        <w:t>il n</w:t>
      </w:r>
      <w:r w:rsidR="0046142F">
        <w:rPr>
          <w:lang w:eastAsia="en-US"/>
        </w:rPr>
        <w:t>’</w:t>
      </w:r>
      <w:r>
        <w:rPr>
          <w:lang w:eastAsia="en-US"/>
        </w:rPr>
        <w:t>y avait qu</w:t>
      </w:r>
      <w:r w:rsidR="0046142F">
        <w:rPr>
          <w:lang w:eastAsia="en-US"/>
        </w:rPr>
        <w:t>’</w:t>
      </w:r>
      <w:r>
        <w:rPr>
          <w:lang w:eastAsia="en-US"/>
        </w:rPr>
        <w:t>un saut</w:t>
      </w:r>
      <w:r w:rsidR="0046142F">
        <w:rPr>
          <w:lang w:eastAsia="en-US"/>
        </w:rPr>
        <w:t>.</w:t>
      </w:r>
    </w:p>
    <w:p w14:paraId="5D0CFA63" w14:textId="77777777" w:rsidR="0046142F" w:rsidRDefault="003148C9" w:rsidP="0046142F">
      <w:pPr>
        <w:rPr>
          <w:lang w:eastAsia="en-US"/>
        </w:rPr>
      </w:pPr>
      <w:r>
        <w:rPr>
          <w:lang w:eastAsia="en-US"/>
        </w:rPr>
        <w:t>Le vieillard frémit de tout son corps et fit plusieurs pas en arrière</w:t>
      </w:r>
      <w:r w:rsidR="0046142F">
        <w:rPr>
          <w:lang w:eastAsia="en-US"/>
        </w:rPr>
        <w:t>.</w:t>
      </w:r>
    </w:p>
    <w:p w14:paraId="3EAAF752" w14:textId="77777777" w:rsidR="0046142F" w:rsidRDefault="003148C9" w:rsidP="0046142F">
      <w:pPr>
        <w:rPr>
          <w:lang w:eastAsia="en-US"/>
        </w:rPr>
      </w:pPr>
      <w:r>
        <w:rPr>
          <w:lang w:eastAsia="en-US"/>
        </w:rPr>
        <w:t>Il venait de découvrir le dormeur</w:t>
      </w:r>
      <w:r w:rsidR="0046142F">
        <w:rPr>
          <w:lang w:eastAsia="en-US"/>
        </w:rPr>
        <w:t>.</w:t>
      </w:r>
    </w:p>
    <w:p w14:paraId="63EFF995" w14:textId="77777777" w:rsidR="0046142F" w:rsidRDefault="003148C9" w:rsidP="0046142F">
      <w:pPr>
        <w:rPr>
          <w:lang w:eastAsia="en-US"/>
        </w:rPr>
      </w:pPr>
      <w:r>
        <w:rPr>
          <w:lang w:eastAsia="en-US"/>
        </w:rPr>
        <w:t>D</w:t>
      </w:r>
      <w:r w:rsidR="0046142F">
        <w:rPr>
          <w:lang w:eastAsia="en-US"/>
        </w:rPr>
        <w:t>’</w:t>
      </w:r>
      <w:r>
        <w:rPr>
          <w:lang w:eastAsia="en-US"/>
        </w:rPr>
        <w:t>instinct</w:t>
      </w:r>
      <w:r w:rsidR="0046142F">
        <w:rPr>
          <w:lang w:eastAsia="en-US"/>
        </w:rPr>
        <w:t xml:space="preserve">, </w:t>
      </w:r>
      <w:r>
        <w:rPr>
          <w:lang w:eastAsia="en-US"/>
        </w:rPr>
        <w:t>il leva son pistolet et visa d</w:t>
      </w:r>
      <w:r w:rsidR="0046142F">
        <w:rPr>
          <w:lang w:eastAsia="en-US"/>
        </w:rPr>
        <w:t>’</w:t>
      </w:r>
      <w:r>
        <w:rPr>
          <w:lang w:eastAsia="en-US"/>
        </w:rPr>
        <w:t>une main tremblante</w:t>
      </w:r>
      <w:r w:rsidR="0046142F">
        <w:rPr>
          <w:lang w:eastAsia="en-US"/>
        </w:rPr>
        <w:t>.</w:t>
      </w:r>
    </w:p>
    <w:p w14:paraId="19E0EA84" w14:textId="773AD51F" w:rsidR="0046142F" w:rsidRDefault="003148C9" w:rsidP="0046142F">
      <w:pPr>
        <w:rPr>
          <w:lang w:eastAsia="en-US"/>
        </w:rPr>
      </w:pPr>
      <w:r>
        <w:rPr>
          <w:lang w:eastAsia="en-US"/>
        </w:rPr>
        <w:t>Si vous aviez vu Mazurke</w:t>
      </w:r>
      <w:r w:rsidR="0046142F">
        <w:rPr>
          <w:lang w:eastAsia="en-US"/>
        </w:rPr>
        <w:t xml:space="preserve"> !… </w:t>
      </w:r>
      <w:r w:rsidR="006C2AE1">
        <w:rPr>
          <w:lang w:eastAsia="en-US"/>
        </w:rPr>
        <w:t>—</w:t>
      </w:r>
      <w:r w:rsidR="0046142F">
        <w:rPr>
          <w:lang w:eastAsia="en-US"/>
        </w:rPr>
        <w:t xml:space="preserve"> </w:t>
      </w:r>
      <w:r>
        <w:rPr>
          <w:lang w:eastAsia="en-US"/>
        </w:rPr>
        <w:t>À propos</w:t>
      </w:r>
      <w:r w:rsidR="0046142F">
        <w:rPr>
          <w:lang w:eastAsia="en-US"/>
        </w:rPr>
        <w:t xml:space="preserve">, </w:t>
      </w:r>
      <w:r>
        <w:rPr>
          <w:lang w:eastAsia="en-US"/>
        </w:rPr>
        <w:t>c</w:t>
      </w:r>
      <w:r w:rsidR="0046142F">
        <w:rPr>
          <w:lang w:eastAsia="en-US"/>
        </w:rPr>
        <w:t>’</w:t>
      </w:r>
      <w:r>
        <w:rPr>
          <w:lang w:eastAsia="en-US"/>
        </w:rPr>
        <w:t>était Mazurke</w:t>
      </w:r>
      <w:r w:rsidR="0046142F">
        <w:rPr>
          <w:lang w:eastAsia="en-US"/>
        </w:rPr>
        <w:t xml:space="preserve">, </w:t>
      </w:r>
      <w:r>
        <w:rPr>
          <w:lang w:eastAsia="en-US"/>
        </w:rPr>
        <w:t>ce beau dormeur</w:t>
      </w:r>
      <w:r w:rsidR="0046142F">
        <w:rPr>
          <w:lang w:eastAsia="en-US"/>
        </w:rPr>
        <w:t xml:space="preserve">, </w:t>
      </w:r>
      <w:r>
        <w:rPr>
          <w:lang w:eastAsia="en-US"/>
        </w:rPr>
        <w:t>nous avions oublié de vous le dire</w:t>
      </w:r>
      <w:r w:rsidR="0046142F">
        <w:rPr>
          <w:lang w:eastAsia="en-US"/>
        </w:rPr>
        <w:t xml:space="preserve">, </w:t>
      </w:r>
      <w:r w:rsidR="006C2AE1">
        <w:rPr>
          <w:lang w:eastAsia="en-US"/>
        </w:rPr>
        <w:t>—</w:t>
      </w:r>
      <w:r w:rsidR="0046142F">
        <w:rPr>
          <w:lang w:eastAsia="en-US"/>
        </w:rPr>
        <w:t xml:space="preserve"> </w:t>
      </w:r>
      <w:r>
        <w:rPr>
          <w:lang w:eastAsia="en-US"/>
        </w:rPr>
        <w:t>si vous l</w:t>
      </w:r>
      <w:r w:rsidR="0046142F">
        <w:rPr>
          <w:lang w:eastAsia="en-US"/>
        </w:rPr>
        <w:t>’</w:t>
      </w:r>
      <w:r>
        <w:rPr>
          <w:lang w:eastAsia="en-US"/>
        </w:rPr>
        <w:t>aviez vu rire dans son sommeil heureux</w:t>
      </w:r>
      <w:r w:rsidR="0046142F">
        <w:rPr>
          <w:lang w:eastAsia="en-US"/>
        </w:rPr>
        <w:t> !…</w:t>
      </w:r>
    </w:p>
    <w:p w14:paraId="40376C16" w14:textId="77777777" w:rsidR="0046142F" w:rsidRDefault="003148C9" w:rsidP="0046142F">
      <w:pPr>
        <w:rPr>
          <w:lang w:eastAsia="en-US"/>
        </w:rPr>
      </w:pPr>
      <w:r>
        <w:rPr>
          <w:lang w:eastAsia="en-US"/>
        </w:rPr>
        <w:t>Il ne se doutait guère</w:t>
      </w:r>
      <w:r w:rsidR="0046142F">
        <w:rPr>
          <w:lang w:eastAsia="en-US"/>
        </w:rPr>
        <w:t xml:space="preserve">, </w:t>
      </w:r>
      <w:r>
        <w:rPr>
          <w:lang w:eastAsia="en-US"/>
        </w:rPr>
        <w:t>le bon garçon</w:t>
      </w:r>
      <w:r w:rsidR="0046142F">
        <w:rPr>
          <w:lang w:eastAsia="en-US"/>
        </w:rPr>
        <w:t xml:space="preserve">, </w:t>
      </w:r>
      <w:r>
        <w:rPr>
          <w:lang w:eastAsia="en-US"/>
        </w:rPr>
        <w:t>du danger qui le menaçait</w:t>
      </w:r>
      <w:r w:rsidR="0046142F">
        <w:rPr>
          <w:lang w:eastAsia="en-US"/>
        </w:rPr>
        <w:t>.</w:t>
      </w:r>
    </w:p>
    <w:p w14:paraId="3DBFB176" w14:textId="77777777" w:rsidR="0046142F" w:rsidRDefault="003148C9" w:rsidP="0046142F">
      <w:pPr>
        <w:rPr>
          <w:lang w:eastAsia="en-US"/>
        </w:rPr>
      </w:pPr>
      <w:r>
        <w:rPr>
          <w:lang w:eastAsia="en-US"/>
        </w:rPr>
        <w:t>Il ne se doutait guère non plus des circonstances étranges qui accompagnaient son sommeil</w:t>
      </w:r>
      <w:r w:rsidR="0046142F">
        <w:rPr>
          <w:lang w:eastAsia="en-US"/>
        </w:rPr>
        <w:t>.</w:t>
      </w:r>
    </w:p>
    <w:p w14:paraId="0A59D810" w14:textId="77777777" w:rsidR="0046142F" w:rsidRDefault="003148C9" w:rsidP="0046142F">
      <w:pPr>
        <w:rPr>
          <w:lang w:eastAsia="en-US"/>
        </w:rPr>
      </w:pPr>
      <w:r>
        <w:rPr>
          <w:lang w:eastAsia="en-US"/>
        </w:rPr>
        <w:lastRenderedPageBreak/>
        <w:t>Ce lit de pièces d</w:t>
      </w:r>
      <w:r w:rsidR="0046142F">
        <w:rPr>
          <w:lang w:eastAsia="en-US"/>
        </w:rPr>
        <w:t>’</w:t>
      </w:r>
      <w:r>
        <w:rPr>
          <w:lang w:eastAsia="en-US"/>
        </w:rPr>
        <w:t>or</w:t>
      </w:r>
      <w:r w:rsidR="0046142F">
        <w:rPr>
          <w:lang w:eastAsia="en-US"/>
        </w:rPr>
        <w:t xml:space="preserve">, </w:t>
      </w:r>
      <w:r>
        <w:rPr>
          <w:lang w:eastAsia="en-US"/>
        </w:rPr>
        <w:t>ce squelette accroupi à son chevet</w:t>
      </w:r>
      <w:r w:rsidR="0046142F">
        <w:rPr>
          <w:lang w:eastAsia="en-US"/>
        </w:rPr>
        <w:t xml:space="preserve"> ! </w:t>
      </w:r>
      <w:r>
        <w:rPr>
          <w:lang w:eastAsia="en-US"/>
        </w:rPr>
        <w:t>un conte de fées</w:t>
      </w:r>
      <w:r w:rsidR="0046142F">
        <w:rPr>
          <w:lang w:eastAsia="en-US"/>
        </w:rPr>
        <w:t xml:space="preserve">, </w:t>
      </w:r>
      <w:r>
        <w:rPr>
          <w:lang w:eastAsia="en-US"/>
        </w:rPr>
        <w:t>ma parole</w:t>
      </w:r>
      <w:r w:rsidR="0046142F">
        <w:rPr>
          <w:lang w:eastAsia="en-US"/>
        </w:rPr>
        <w:t xml:space="preserve">. </w:t>
      </w:r>
      <w:r>
        <w:rPr>
          <w:lang w:eastAsia="en-US"/>
        </w:rPr>
        <w:t>Et Mazurke qui n</w:t>
      </w:r>
      <w:r w:rsidR="0046142F">
        <w:rPr>
          <w:lang w:eastAsia="en-US"/>
        </w:rPr>
        <w:t>’</w:t>
      </w:r>
      <w:r>
        <w:rPr>
          <w:lang w:eastAsia="en-US"/>
        </w:rPr>
        <w:t>était pas poète</w:t>
      </w:r>
      <w:r w:rsidR="0046142F">
        <w:rPr>
          <w:lang w:eastAsia="en-US"/>
        </w:rPr>
        <w:t> !</w:t>
      </w:r>
    </w:p>
    <w:p w14:paraId="4BBC8500" w14:textId="77777777" w:rsidR="0046142F" w:rsidRDefault="003148C9" w:rsidP="0046142F">
      <w:pPr>
        <w:rPr>
          <w:lang w:eastAsia="en-US"/>
        </w:rPr>
      </w:pPr>
      <w:r>
        <w:rPr>
          <w:lang w:eastAsia="en-US"/>
        </w:rPr>
        <w:t>Témoin le déjeuner de la veille</w:t>
      </w:r>
      <w:r w:rsidR="0046142F">
        <w:rPr>
          <w:lang w:eastAsia="en-US"/>
        </w:rPr>
        <w:t>.</w:t>
      </w:r>
    </w:p>
    <w:p w14:paraId="38A1FC00" w14:textId="77777777" w:rsidR="0046142F" w:rsidRDefault="003148C9" w:rsidP="0046142F">
      <w:pPr>
        <w:rPr>
          <w:lang w:eastAsia="en-US"/>
        </w:rPr>
      </w:pPr>
      <w:r>
        <w:rPr>
          <w:lang w:eastAsia="en-US"/>
        </w:rPr>
        <w:t>Mais par où diable était-il venu là</w:t>
      </w:r>
      <w:r w:rsidR="0046142F">
        <w:rPr>
          <w:lang w:eastAsia="en-US"/>
        </w:rPr>
        <w:t xml:space="preserve">, </w:t>
      </w:r>
      <w:r>
        <w:rPr>
          <w:lang w:eastAsia="en-US"/>
        </w:rPr>
        <w:t>ce pauvre Mazurke</w:t>
      </w:r>
      <w:r w:rsidR="0046142F">
        <w:rPr>
          <w:lang w:eastAsia="en-US"/>
        </w:rPr>
        <w:t> ?…</w:t>
      </w:r>
    </w:p>
    <w:p w14:paraId="689C4289" w14:textId="0964BC29" w:rsidR="0046142F" w:rsidRDefault="003148C9" w:rsidP="0046142F">
      <w:pPr>
        <w:rPr>
          <w:lang w:eastAsia="en-US"/>
        </w:rPr>
      </w:pPr>
      <w:r>
        <w:rPr>
          <w:lang w:eastAsia="en-US"/>
        </w:rPr>
        <w:t>Le vieillard</w:t>
      </w:r>
      <w:r w:rsidR="0046142F">
        <w:rPr>
          <w:lang w:eastAsia="en-US"/>
        </w:rPr>
        <w:t xml:space="preserve">, </w:t>
      </w:r>
      <w:r>
        <w:rPr>
          <w:lang w:eastAsia="en-US"/>
        </w:rPr>
        <w:t>que vous eussiez reconnu malgré les vingt ans écoulés</w:t>
      </w:r>
      <w:r w:rsidR="0046142F">
        <w:rPr>
          <w:lang w:eastAsia="en-US"/>
        </w:rPr>
        <w:t xml:space="preserve">, </w:t>
      </w:r>
      <w:r>
        <w:rPr>
          <w:lang w:eastAsia="en-US"/>
        </w:rPr>
        <w:t>car de quatre-vingt-quatre à cent quatre</w:t>
      </w:r>
      <w:r w:rsidR="0046142F">
        <w:rPr>
          <w:lang w:eastAsia="en-US"/>
        </w:rPr>
        <w:t xml:space="preserve">, </w:t>
      </w:r>
      <w:r>
        <w:rPr>
          <w:lang w:eastAsia="en-US"/>
        </w:rPr>
        <w:t>la différence entre deux momies ne peut être bien grande</w:t>
      </w:r>
      <w:r w:rsidR="0046142F">
        <w:rPr>
          <w:lang w:eastAsia="en-US"/>
        </w:rPr>
        <w:t xml:space="preserve">, </w:t>
      </w:r>
      <w:r>
        <w:rPr>
          <w:lang w:eastAsia="en-US"/>
        </w:rPr>
        <w:t>le vieillard</w:t>
      </w:r>
      <w:r w:rsidR="0046142F">
        <w:rPr>
          <w:lang w:eastAsia="en-US"/>
        </w:rPr>
        <w:t xml:space="preserve">, </w:t>
      </w:r>
      <w:r w:rsidR="006C2AE1">
        <w:rPr>
          <w:lang w:eastAsia="en-US"/>
        </w:rPr>
        <w:t>—</w:t>
      </w:r>
      <w:r w:rsidR="0046142F">
        <w:rPr>
          <w:lang w:eastAsia="en-US"/>
        </w:rPr>
        <w:t xml:space="preserve"> M. </w:t>
      </w:r>
      <w:r>
        <w:rPr>
          <w:lang w:eastAsia="en-US"/>
        </w:rPr>
        <w:t>Honoré</w:t>
      </w:r>
      <w:r w:rsidR="0046142F">
        <w:rPr>
          <w:lang w:eastAsia="en-US"/>
        </w:rPr>
        <w:t xml:space="preserve">, </w:t>
      </w:r>
      <w:r>
        <w:rPr>
          <w:lang w:eastAsia="en-US"/>
        </w:rPr>
        <w:t>le happe-monnaie du Puits-Rondel</w:t>
      </w:r>
      <w:r w:rsidR="0046142F">
        <w:rPr>
          <w:lang w:eastAsia="en-US"/>
        </w:rPr>
        <w:t xml:space="preserve">, </w:t>
      </w:r>
      <w:r>
        <w:rPr>
          <w:lang w:eastAsia="en-US"/>
        </w:rPr>
        <w:t>le fantôme du souper des funérailles</w:t>
      </w:r>
      <w:r w:rsidR="0046142F">
        <w:rPr>
          <w:lang w:eastAsia="en-US"/>
        </w:rPr>
        <w:t xml:space="preserve">, </w:t>
      </w:r>
      <w:r w:rsidR="006C2AE1">
        <w:rPr>
          <w:lang w:eastAsia="en-US"/>
        </w:rPr>
        <w:t>—</w:t>
      </w:r>
      <w:r w:rsidR="0046142F">
        <w:rPr>
          <w:lang w:eastAsia="en-US"/>
        </w:rPr>
        <w:t xml:space="preserve"> </w:t>
      </w:r>
      <w:r>
        <w:rPr>
          <w:lang w:eastAsia="en-US"/>
        </w:rPr>
        <w:t>se ravisa en homme sage qu</w:t>
      </w:r>
      <w:r w:rsidR="0046142F">
        <w:rPr>
          <w:lang w:eastAsia="en-US"/>
        </w:rPr>
        <w:t>’</w:t>
      </w:r>
      <w:r>
        <w:rPr>
          <w:lang w:eastAsia="en-US"/>
        </w:rPr>
        <w:t>il était</w:t>
      </w:r>
      <w:r w:rsidR="0046142F">
        <w:rPr>
          <w:lang w:eastAsia="en-US"/>
        </w:rPr>
        <w:t>.</w:t>
      </w:r>
    </w:p>
    <w:p w14:paraId="2A9264A3" w14:textId="3F37CA13" w:rsidR="0046142F" w:rsidRDefault="003148C9" w:rsidP="0046142F">
      <w:pPr>
        <w:rPr>
          <w:lang w:eastAsia="en-US"/>
        </w:rPr>
      </w:pPr>
      <w:r>
        <w:rPr>
          <w:lang w:eastAsia="en-US"/>
        </w:rPr>
        <w:t>Ses doigts tremblaient par trop</w:t>
      </w:r>
      <w:r w:rsidR="0046142F">
        <w:rPr>
          <w:lang w:eastAsia="en-US"/>
        </w:rPr>
        <w:t xml:space="preserve">. </w:t>
      </w:r>
      <w:r w:rsidR="006C2AE1">
        <w:rPr>
          <w:lang w:eastAsia="en-US"/>
        </w:rPr>
        <w:t>—</w:t>
      </w:r>
      <w:r w:rsidR="0046142F">
        <w:rPr>
          <w:lang w:eastAsia="en-US"/>
        </w:rPr>
        <w:t xml:space="preserve"> </w:t>
      </w:r>
      <w:r>
        <w:rPr>
          <w:lang w:eastAsia="en-US"/>
        </w:rPr>
        <w:t>Et puis le bruit</w:t>
      </w:r>
      <w:r w:rsidR="0046142F">
        <w:rPr>
          <w:lang w:eastAsia="en-US"/>
        </w:rPr>
        <w:t xml:space="preserve">, </w:t>
      </w:r>
      <w:r>
        <w:rPr>
          <w:lang w:eastAsia="en-US"/>
        </w:rPr>
        <w:t>malgré la solitude du quartier</w:t>
      </w:r>
      <w:r w:rsidR="0046142F">
        <w:rPr>
          <w:lang w:eastAsia="en-US"/>
        </w:rPr>
        <w:t xml:space="preserve">, </w:t>
      </w:r>
      <w:r>
        <w:rPr>
          <w:lang w:eastAsia="en-US"/>
        </w:rPr>
        <w:t>pouvait avoir ses inconvénients</w:t>
      </w:r>
      <w:r w:rsidR="0046142F">
        <w:rPr>
          <w:lang w:eastAsia="en-US"/>
        </w:rPr>
        <w:t>.</w:t>
      </w:r>
    </w:p>
    <w:p w14:paraId="17F772AA" w14:textId="77777777" w:rsidR="0046142F" w:rsidRDefault="003148C9" w:rsidP="0046142F">
      <w:pPr>
        <w:rPr>
          <w:lang w:eastAsia="en-US"/>
        </w:rPr>
      </w:pPr>
      <w:r>
        <w:rPr>
          <w:lang w:eastAsia="en-US"/>
        </w:rPr>
        <w:t>Il déposa sa lampe à terre et se glissa bien doucement vers le dormeur</w:t>
      </w:r>
      <w:r w:rsidR="0046142F">
        <w:rPr>
          <w:lang w:eastAsia="en-US"/>
        </w:rPr>
        <w:t>.</w:t>
      </w:r>
    </w:p>
    <w:p w14:paraId="328A59A8" w14:textId="77777777" w:rsidR="0046142F" w:rsidRDefault="003148C9" w:rsidP="0046142F">
      <w:pPr>
        <w:rPr>
          <w:lang w:eastAsia="en-US"/>
        </w:rPr>
      </w:pPr>
      <w:r>
        <w:rPr>
          <w:lang w:eastAsia="en-US"/>
        </w:rPr>
        <w:t>En arrivant il saisit le poignard du squelette</w:t>
      </w:r>
      <w:r w:rsidR="0046142F">
        <w:rPr>
          <w:lang w:eastAsia="en-US"/>
        </w:rPr>
        <w:t>.</w:t>
      </w:r>
    </w:p>
    <w:p w14:paraId="5659CA21" w14:textId="77777777" w:rsidR="0046142F" w:rsidRDefault="003148C9" w:rsidP="0046142F">
      <w:pPr>
        <w:rPr>
          <w:lang w:eastAsia="en-US"/>
        </w:rPr>
      </w:pPr>
      <w:r>
        <w:rPr>
          <w:lang w:eastAsia="en-US"/>
        </w:rPr>
        <w:t>Puis</w:t>
      </w:r>
      <w:r w:rsidR="0046142F">
        <w:rPr>
          <w:lang w:eastAsia="en-US"/>
        </w:rPr>
        <w:t xml:space="preserve">, </w:t>
      </w:r>
      <w:r>
        <w:rPr>
          <w:lang w:eastAsia="en-US"/>
        </w:rPr>
        <w:t>avant de frapper</w:t>
      </w:r>
      <w:r w:rsidR="0046142F">
        <w:rPr>
          <w:lang w:eastAsia="en-US"/>
        </w:rPr>
        <w:t xml:space="preserve">, </w:t>
      </w:r>
      <w:r>
        <w:rPr>
          <w:lang w:eastAsia="en-US"/>
        </w:rPr>
        <w:t>il se mit à regarder Mazurke</w:t>
      </w:r>
      <w:r w:rsidR="0046142F">
        <w:rPr>
          <w:lang w:eastAsia="en-US"/>
        </w:rPr>
        <w:t>.</w:t>
      </w:r>
    </w:p>
    <w:p w14:paraId="656C0CDA" w14:textId="77777777" w:rsidR="0046142F" w:rsidRDefault="0046142F" w:rsidP="0046142F">
      <w:pPr>
        <w:rPr>
          <w:lang w:eastAsia="en-US"/>
        </w:rPr>
      </w:pPr>
      <w:r>
        <w:rPr>
          <w:lang w:eastAsia="en-US"/>
        </w:rPr>
        <w:t>— </w:t>
      </w:r>
      <w:r w:rsidR="003148C9">
        <w:rPr>
          <w:lang w:eastAsia="en-US"/>
        </w:rPr>
        <w:t>Beau brin d</w:t>
      </w:r>
      <w:r>
        <w:rPr>
          <w:lang w:eastAsia="en-US"/>
        </w:rPr>
        <w:t>’</w:t>
      </w:r>
      <w:r w:rsidR="003148C9">
        <w:rPr>
          <w:lang w:eastAsia="en-US"/>
        </w:rPr>
        <w:t>homme</w:t>
      </w:r>
      <w:r>
        <w:rPr>
          <w:lang w:eastAsia="en-US"/>
        </w:rPr>
        <w:t xml:space="preserve"> ! </w:t>
      </w:r>
      <w:r w:rsidR="003148C9">
        <w:rPr>
          <w:lang w:eastAsia="en-US"/>
        </w:rPr>
        <w:t>murmura-t-il</w:t>
      </w:r>
      <w:r>
        <w:rPr>
          <w:lang w:eastAsia="en-US"/>
        </w:rPr>
        <w:t xml:space="preserve"> ; </w:t>
      </w:r>
      <w:r w:rsidR="003148C9">
        <w:rPr>
          <w:lang w:eastAsia="en-US"/>
        </w:rPr>
        <w:t>oui</w:t>
      </w:r>
      <w:r>
        <w:rPr>
          <w:lang w:eastAsia="en-US"/>
        </w:rPr>
        <w:t xml:space="preserve">, </w:t>
      </w:r>
      <w:r w:rsidR="003148C9">
        <w:rPr>
          <w:lang w:eastAsia="en-US"/>
        </w:rPr>
        <w:t>oui</w:t>
      </w:r>
      <w:r>
        <w:rPr>
          <w:lang w:eastAsia="en-US"/>
        </w:rPr>
        <w:t xml:space="preserve"> ! </w:t>
      </w:r>
      <w:r w:rsidR="003148C9">
        <w:rPr>
          <w:lang w:eastAsia="en-US"/>
        </w:rPr>
        <w:t>ça sera un squelette encore plus remarquable que papa Romblon</w:t>
      </w:r>
      <w:r>
        <w:rPr>
          <w:lang w:eastAsia="en-US"/>
        </w:rPr>
        <w:t> !…</w:t>
      </w:r>
    </w:p>
    <w:p w14:paraId="18E1329B" w14:textId="77777777" w:rsidR="0046142F" w:rsidRDefault="003148C9" w:rsidP="0046142F">
      <w:pPr>
        <w:numPr>
          <w:ins w:id="50" w:author="Alain" w:date="2009-12-16T09:58:00Z"/>
        </w:numPr>
        <w:rPr>
          <w:lang w:eastAsia="en-US"/>
        </w:rPr>
      </w:pPr>
      <w:r>
        <w:rPr>
          <w:lang w:eastAsia="en-US"/>
        </w:rPr>
        <w:t>Il cherchait la place où frapper</w:t>
      </w:r>
      <w:r w:rsidR="0046142F">
        <w:rPr>
          <w:lang w:eastAsia="en-US"/>
        </w:rPr>
        <w:t>.</w:t>
      </w:r>
    </w:p>
    <w:p w14:paraId="66A73A1A" w14:textId="4A97ECF5" w:rsidR="0046142F" w:rsidRDefault="0046142F" w:rsidP="0046142F">
      <w:pPr>
        <w:rPr>
          <w:lang w:eastAsia="en-US"/>
        </w:rPr>
      </w:pPr>
      <w:r>
        <w:rPr>
          <w:lang w:eastAsia="en-US"/>
        </w:rPr>
        <w:t>— </w:t>
      </w:r>
      <w:r w:rsidR="003148C9">
        <w:rPr>
          <w:lang w:eastAsia="en-US"/>
        </w:rPr>
        <w:t>Je ne le connais pas</w:t>
      </w:r>
      <w:r>
        <w:rPr>
          <w:lang w:eastAsia="en-US"/>
        </w:rPr>
        <w:t xml:space="preserve">, </w:t>
      </w:r>
      <w:r w:rsidR="003148C9">
        <w:rPr>
          <w:lang w:eastAsia="en-US"/>
        </w:rPr>
        <w:t>moi</w:t>
      </w:r>
      <w:r>
        <w:rPr>
          <w:lang w:eastAsia="en-US"/>
        </w:rPr>
        <w:t xml:space="preserve">, </w:t>
      </w:r>
      <w:r w:rsidR="003148C9">
        <w:rPr>
          <w:lang w:eastAsia="en-US"/>
        </w:rPr>
        <w:t>poursuivait-il</w:t>
      </w:r>
      <w:r>
        <w:rPr>
          <w:lang w:eastAsia="en-US"/>
        </w:rPr>
        <w:t xml:space="preserve">, </w:t>
      </w:r>
      <w:r w:rsidR="006C2AE1">
        <w:rPr>
          <w:lang w:eastAsia="en-US"/>
        </w:rPr>
        <w:t>—</w:t>
      </w:r>
      <w:r>
        <w:rPr>
          <w:lang w:eastAsia="en-US"/>
        </w:rPr>
        <w:t xml:space="preserve"> </w:t>
      </w:r>
      <w:r w:rsidR="003148C9">
        <w:rPr>
          <w:lang w:eastAsia="en-US"/>
        </w:rPr>
        <w:t>ce garçon-là</w:t>
      </w:r>
      <w:r>
        <w:rPr>
          <w:lang w:eastAsia="en-US"/>
        </w:rPr>
        <w:t xml:space="preserve">… </w:t>
      </w:r>
      <w:r w:rsidR="003148C9">
        <w:rPr>
          <w:lang w:eastAsia="en-US"/>
        </w:rPr>
        <w:t>Mais si fait</w:t>
      </w:r>
      <w:r>
        <w:rPr>
          <w:lang w:eastAsia="en-US"/>
        </w:rPr>
        <w:t xml:space="preserve"> !… </w:t>
      </w:r>
      <w:r w:rsidR="003148C9">
        <w:rPr>
          <w:lang w:eastAsia="en-US"/>
        </w:rPr>
        <w:t>Il me semble</w:t>
      </w:r>
      <w:r>
        <w:rPr>
          <w:lang w:eastAsia="en-US"/>
        </w:rPr>
        <w:t xml:space="preserve">… </w:t>
      </w:r>
      <w:r w:rsidR="003148C9">
        <w:rPr>
          <w:lang w:eastAsia="en-US"/>
        </w:rPr>
        <w:t>Au château de mon frère</w:t>
      </w:r>
      <w:r>
        <w:rPr>
          <w:lang w:eastAsia="en-US"/>
        </w:rPr>
        <w:t xml:space="preserve">… </w:t>
      </w:r>
      <w:r w:rsidR="003148C9">
        <w:rPr>
          <w:lang w:eastAsia="en-US"/>
        </w:rPr>
        <w:t>Il y a si longtemps</w:t>
      </w:r>
      <w:r>
        <w:rPr>
          <w:lang w:eastAsia="en-US"/>
        </w:rPr>
        <w:t> !</w:t>
      </w:r>
    </w:p>
    <w:p w14:paraId="43D3561A" w14:textId="77777777" w:rsidR="0046142F" w:rsidRDefault="003148C9" w:rsidP="0046142F">
      <w:pPr>
        <w:rPr>
          <w:lang w:eastAsia="en-US"/>
        </w:rPr>
      </w:pPr>
      <w:r>
        <w:rPr>
          <w:lang w:eastAsia="en-US"/>
        </w:rPr>
        <w:t>Le vieillard était dans l</w:t>
      </w:r>
      <w:r w:rsidR="0046142F">
        <w:rPr>
          <w:lang w:eastAsia="en-US"/>
        </w:rPr>
        <w:t>’</w:t>
      </w:r>
      <w:r>
        <w:rPr>
          <w:lang w:eastAsia="en-US"/>
        </w:rPr>
        <w:t>ombre du pilier</w:t>
      </w:r>
      <w:r w:rsidR="0046142F">
        <w:rPr>
          <w:lang w:eastAsia="en-US"/>
        </w:rPr>
        <w:t xml:space="preserve">. </w:t>
      </w:r>
      <w:r>
        <w:rPr>
          <w:lang w:eastAsia="en-US"/>
        </w:rPr>
        <w:t>La lumière glissait sur le front de Mazurke qui n</w:t>
      </w:r>
      <w:r w:rsidR="0046142F">
        <w:rPr>
          <w:lang w:eastAsia="en-US"/>
        </w:rPr>
        <w:t>’</w:t>
      </w:r>
      <w:r>
        <w:rPr>
          <w:lang w:eastAsia="en-US"/>
        </w:rPr>
        <w:t>en souriait que mieux</w:t>
      </w:r>
      <w:r w:rsidR="0046142F">
        <w:rPr>
          <w:lang w:eastAsia="en-US"/>
        </w:rPr>
        <w:t>.</w:t>
      </w:r>
    </w:p>
    <w:p w14:paraId="5ECE215C" w14:textId="77777777" w:rsidR="0046142F" w:rsidRDefault="003148C9" w:rsidP="0046142F">
      <w:pPr>
        <w:rPr>
          <w:lang w:eastAsia="en-US"/>
        </w:rPr>
      </w:pPr>
      <w:r>
        <w:rPr>
          <w:lang w:eastAsia="en-US"/>
        </w:rPr>
        <w:t>Il devait</w:t>
      </w:r>
      <w:r w:rsidR="0046142F">
        <w:rPr>
          <w:lang w:eastAsia="en-US"/>
        </w:rPr>
        <w:t xml:space="preserve">, </w:t>
      </w:r>
      <w:r>
        <w:rPr>
          <w:lang w:eastAsia="en-US"/>
        </w:rPr>
        <w:t>en vérité</w:t>
      </w:r>
      <w:r w:rsidR="0046142F">
        <w:rPr>
          <w:lang w:eastAsia="en-US"/>
        </w:rPr>
        <w:t xml:space="preserve">, </w:t>
      </w:r>
      <w:r>
        <w:rPr>
          <w:lang w:eastAsia="en-US"/>
        </w:rPr>
        <w:t>faire un bien joli rêve</w:t>
      </w:r>
      <w:r w:rsidR="0046142F">
        <w:rPr>
          <w:lang w:eastAsia="en-US"/>
        </w:rPr>
        <w:t xml:space="preserve">, </w:t>
      </w:r>
      <w:r>
        <w:rPr>
          <w:lang w:eastAsia="en-US"/>
        </w:rPr>
        <w:t>ce Mazurke</w:t>
      </w:r>
      <w:r w:rsidR="0046142F">
        <w:rPr>
          <w:lang w:eastAsia="en-US"/>
        </w:rPr>
        <w:t xml:space="preserve">, </w:t>
      </w:r>
      <w:r>
        <w:rPr>
          <w:lang w:eastAsia="en-US"/>
        </w:rPr>
        <w:t>pour sourire si longtemps que cela</w:t>
      </w:r>
      <w:r w:rsidR="0046142F">
        <w:rPr>
          <w:lang w:eastAsia="en-US"/>
        </w:rPr>
        <w:t> !</w:t>
      </w:r>
    </w:p>
    <w:p w14:paraId="29E80570" w14:textId="77777777" w:rsidR="0046142F" w:rsidRDefault="003148C9" w:rsidP="0046142F">
      <w:pPr>
        <w:rPr>
          <w:lang w:eastAsia="en-US"/>
        </w:rPr>
      </w:pPr>
      <w:r>
        <w:rPr>
          <w:lang w:eastAsia="en-US"/>
        </w:rPr>
        <w:lastRenderedPageBreak/>
        <w:t>Et c</w:t>
      </w:r>
      <w:r w:rsidR="0046142F">
        <w:rPr>
          <w:lang w:eastAsia="en-US"/>
        </w:rPr>
        <w:t>’</w:t>
      </w:r>
      <w:r>
        <w:rPr>
          <w:lang w:eastAsia="en-US"/>
        </w:rPr>
        <w:t>était le comble du bizarre que ce sourire gaillard et jeune entre le squelette mort et le squelette vivant</w:t>
      </w:r>
      <w:r w:rsidR="0046142F">
        <w:rPr>
          <w:lang w:eastAsia="en-US"/>
        </w:rPr>
        <w:t> !</w:t>
      </w:r>
    </w:p>
    <w:p w14:paraId="46D3EA7A" w14:textId="26CAC3DE" w:rsidR="0046142F" w:rsidRDefault="0046142F" w:rsidP="0046142F">
      <w:pPr>
        <w:rPr>
          <w:lang w:eastAsia="en-US"/>
        </w:rPr>
      </w:pPr>
      <w:r>
        <w:rPr>
          <w:lang w:eastAsia="en-US"/>
        </w:rPr>
        <w:t>— </w:t>
      </w:r>
      <w:r w:rsidR="003148C9">
        <w:rPr>
          <w:lang w:eastAsia="en-US"/>
        </w:rPr>
        <w:t>Allons</w:t>
      </w:r>
      <w:r>
        <w:rPr>
          <w:lang w:eastAsia="en-US"/>
        </w:rPr>
        <w:t xml:space="preserve">, </w:t>
      </w:r>
      <w:r w:rsidR="003148C9">
        <w:rPr>
          <w:lang w:eastAsia="en-US"/>
        </w:rPr>
        <w:t>allons</w:t>
      </w:r>
      <w:r>
        <w:rPr>
          <w:lang w:eastAsia="en-US"/>
        </w:rPr>
        <w:t xml:space="preserve">, </w:t>
      </w:r>
      <w:r w:rsidR="003148C9">
        <w:rPr>
          <w:lang w:eastAsia="en-US"/>
        </w:rPr>
        <w:t>allons</w:t>
      </w:r>
      <w:r>
        <w:rPr>
          <w:lang w:eastAsia="en-US"/>
        </w:rPr>
        <w:t xml:space="preserve"> ! </w:t>
      </w:r>
      <w:r w:rsidR="003148C9">
        <w:rPr>
          <w:lang w:eastAsia="en-US"/>
        </w:rPr>
        <w:t>dit bien doucement notre bon petit fantôme</w:t>
      </w:r>
      <w:r>
        <w:rPr>
          <w:lang w:eastAsia="en-US"/>
        </w:rPr>
        <w:t xml:space="preserve"> ; </w:t>
      </w:r>
      <w:r w:rsidR="006C2AE1">
        <w:rPr>
          <w:lang w:eastAsia="en-US"/>
        </w:rPr>
        <w:t>—</w:t>
      </w:r>
      <w:r>
        <w:rPr>
          <w:lang w:eastAsia="en-US"/>
        </w:rPr>
        <w:t xml:space="preserve"> </w:t>
      </w:r>
      <w:r w:rsidR="003148C9">
        <w:rPr>
          <w:lang w:eastAsia="en-US"/>
        </w:rPr>
        <w:t>finissons ça</w:t>
      </w:r>
      <w:r>
        <w:rPr>
          <w:lang w:eastAsia="en-US"/>
        </w:rPr>
        <w:t xml:space="preserve">… </w:t>
      </w:r>
      <w:r w:rsidR="003148C9">
        <w:rPr>
          <w:lang w:eastAsia="en-US"/>
        </w:rPr>
        <w:t>mon café doit refroidir</w:t>
      </w:r>
      <w:r>
        <w:rPr>
          <w:lang w:eastAsia="en-US"/>
        </w:rPr>
        <w:t>…</w:t>
      </w:r>
    </w:p>
    <w:p w14:paraId="39F7D18D" w14:textId="77777777" w:rsidR="0046142F" w:rsidRDefault="003148C9" w:rsidP="0046142F">
      <w:pPr>
        <w:rPr>
          <w:lang w:eastAsia="en-US"/>
        </w:rPr>
      </w:pPr>
      <w:r>
        <w:rPr>
          <w:lang w:eastAsia="en-US"/>
        </w:rPr>
        <w:t>Il mit ses lunettes</w:t>
      </w:r>
      <w:r w:rsidR="0046142F">
        <w:rPr>
          <w:lang w:eastAsia="en-US"/>
        </w:rPr>
        <w:t xml:space="preserve">, </w:t>
      </w:r>
      <w:r>
        <w:rPr>
          <w:lang w:eastAsia="en-US"/>
        </w:rPr>
        <w:t>prit une prise dans sa petite tabatière d</w:t>
      </w:r>
      <w:r w:rsidR="0046142F">
        <w:rPr>
          <w:lang w:eastAsia="en-US"/>
        </w:rPr>
        <w:t>’</w:t>
      </w:r>
      <w:r>
        <w:rPr>
          <w:lang w:eastAsia="en-US"/>
        </w:rPr>
        <w:t>argent et leva le couteau avec autant de sang-froid que s</w:t>
      </w:r>
      <w:r w:rsidR="0046142F">
        <w:rPr>
          <w:lang w:eastAsia="en-US"/>
        </w:rPr>
        <w:t>’</w:t>
      </w:r>
      <w:r>
        <w:rPr>
          <w:lang w:eastAsia="en-US"/>
        </w:rPr>
        <w:t>il se fût agi d</w:t>
      </w:r>
      <w:r w:rsidR="0046142F">
        <w:rPr>
          <w:lang w:eastAsia="en-US"/>
        </w:rPr>
        <w:t>’</w:t>
      </w:r>
      <w:r>
        <w:rPr>
          <w:lang w:eastAsia="en-US"/>
        </w:rPr>
        <w:t>ouvrir une pèche ou de peler une poire</w:t>
      </w:r>
      <w:r w:rsidR="0046142F">
        <w:rPr>
          <w:lang w:eastAsia="en-US"/>
        </w:rPr>
        <w:t>.</w:t>
      </w:r>
    </w:p>
    <w:p w14:paraId="68530D73" w14:textId="77777777" w:rsidR="0046142F" w:rsidRDefault="003148C9" w:rsidP="0046142F">
      <w:pPr>
        <w:rPr>
          <w:lang w:eastAsia="en-US"/>
        </w:rPr>
      </w:pPr>
      <w:r>
        <w:rPr>
          <w:lang w:eastAsia="en-US"/>
        </w:rPr>
        <w:t>À cet âge vénérable</w:t>
      </w:r>
      <w:r w:rsidR="0046142F">
        <w:rPr>
          <w:lang w:eastAsia="en-US"/>
        </w:rPr>
        <w:t xml:space="preserve">, </w:t>
      </w:r>
      <w:r>
        <w:rPr>
          <w:lang w:eastAsia="en-US"/>
        </w:rPr>
        <w:t>on se débarrasse de toute vaine sensiblerie</w:t>
      </w:r>
      <w:r w:rsidR="0046142F">
        <w:rPr>
          <w:lang w:eastAsia="en-US"/>
        </w:rPr>
        <w:t>.</w:t>
      </w:r>
    </w:p>
    <w:p w14:paraId="41E4085D" w14:textId="732EDFF7" w:rsidR="003148C9" w:rsidRDefault="003148C9" w:rsidP="0046142F">
      <w:pPr>
        <w:pStyle w:val="Titre2"/>
        <w:rPr>
          <w:lang w:eastAsia="en-US"/>
        </w:rPr>
      </w:pPr>
      <w:bookmarkStart w:id="51" w:name="_Toc233868068"/>
      <w:bookmarkStart w:id="52" w:name="_Toc202196763"/>
      <w:r>
        <w:rPr>
          <w:lang w:eastAsia="en-US"/>
        </w:rPr>
        <w:lastRenderedPageBreak/>
        <w:t>OÙ MAZURKE A PEUR</w:t>
      </w:r>
      <w:bookmarkEnd w:id="51"/>
      <w:bookmarkEnd w:id="52"/>
      <w:r>
        <w:rPr>
          <w:lang w:eastAsia="en-US"/>
        </w:rPr>
        <w:br/>
      </w:r>
    </w:p>
    <w:p w14:paraId="4495B8D6" w14:textId="77777777" w:rsidR="0046142F" w:rsidRDefault="003148C9" w:rsidP="0046142F">
      <w:pPr>
        <w:rPr>
          <w:lang w:eastAsia="en-US"/>
        </w:rPr>
      </w:pPr>
      <w:r>
        <w:rPr>
          <w:lang w:eastAsia="en-US"/>
        </w:rPr>
        <w:t>En revanche</w:t>
      </w:r>
      <w:r w:rsidR="0046142F">
        <w:rPr>
          <w:lang w:eastAsia="en-US"/>
        </w:rPr>
        <w:t xml:space="preserve">, </w:t>
      </w:r>
      <w:r>
        <w:rPr>
          <w:lang w:eastAsia="en-US"/>
        </w:rPr>
        <w:t>à cet âge vénérable</w:t>
      </w:r>
      <w:r w:rsidR="0046142F">
        <w:rPr>
          <w:lang w:eastAsia="en-US"/>
        </w:rPr>
        <w:t xml:space="preserve">, </w:t>
      </w:r>
      <w:r>
        <w:rPr>
          <w:lang w:eastAsia="en-US"/>
        </w:rPr>
        <w:t>on est sujet à beaucoup réfléchir</w:t>
      </w:r>
      <w:r w:rsidR="0046142F">
        <w:rPr>
          <w:lang w:eastAsia="en-US"/>
        </w:rPr>
        <w:t>.</w:t>
      </w:r>
    </w:p>
    <w:p w14:paraId="4FE9FABB" w14:textId="77777777" w:rsidR="0046142F" w:rsidRDefault="003148C9" w:rsidP="0046142F">
      <w:pPr>
        <w:rPr>
          <w:lang w:eastAsia="en-US"/>
        </w:rPr>
      </w:pPr>
      <w:r>
        <w:rPr>
          <w:lang w:eastAsia="en-US"/>
        </w:rPr>
        <w:t>Le vieillard</w:t>
      </w:r>
      <w:r w:rsidR="0046142F">
        <w:rPr>
          <w:lang w:eastAsia="en-US"/>
        </w:rPr>
        <w:t xml:space="preserve">, </w:t>
      </w:r>
      <w:r>
        <w:rPr>
          <w:lang w:eastAsia="en-US"/>
        </w:rPr>
        <w:t>au moment où il allait frapper</w:t>
      </w:r>
      <w:r w:rsidR="0046142F">
        <w:rPr>
          <w:lang w:eastAsia="en-US"/>
        </w:rPr>
        <w:t xml:space="preserve">, </w:t>
      </w:r>
      <w:r>
        <w:rPr>
          <w:lang w:eastAsia="en-US"/>
        </w:rPr>
        <w:t>se dit ceci</w:t>
      </w:r>
      <w:r w:rsidR="0046142F">
        <w:rPr>
          <w:lang w:eastAsia="en-US"/>
        </w:rPr>
        <w:t> :</w:t>
      </w:r>
    </w:p>
    <w:p w14:paraId="0DF178C2" w14:textId="77777777" w:rsidR="0046142F" w:rsidRDefault="0046142F" w:rsidP="0046142F">
      <w:pPr>
        <w:rPr>
          <w:lang w:eastAsia="en-US"/>
        </w:rPr>
      </w:pPr>
      <w:r>
        <w:rPr>
          <w:lang w:eastAsia="en-US"/>
        </w:rPr>
        <w:t>— </w:t>
      </w:r>
      <w:r w:rsidR="003148C9">
        <w:rPr>
          <w:lang w:eastAsia="en-US"/>
        </w:rPr>
        <w:t xml:space="preserve">Si je le manque ce </w:t>
      </w:r>
      <w:proofErr w:type="spellStart"/>
      <w:r w:rsidR="003148C9">
        <w:rPr>
          <w:lang w:eastAsia="en-US"/>
        </w:rPr>
        <w:t>matadore</w:t>
      </w:r>
      <w:proofErr w:type="spellEnd"/>
      <w:r>
        <w:rPr>
          <w:lang w:eastAsia="en-US"/>
        </w:rPr>
        <w:t xml:space="preserve">, </w:t>
      </w:r>
      <w:r w:rsidR="003148C9">
        <w:rPr>
          <w:lang w:eastAsia="en-US"/>
        </w:rPr>
        <w:t>il va m</w:t>
      </w:r>
      <w:r>
        <w:rPr>
          <w:lang w:eastAsia="en-US"/>
        </w:rPr>
        <w:t>’</w:t>
      </w:r>
      <w:r w:rsidR="003148C9">
        <w:rPr>
          <w:lang w:eastAsia="en-US"/>
        </w:rPr>
        <w:t>étrangler comme un poulet</w:t>
      </w:r>
      <w:r>
        <w:rPr>
          <w:lang w:eastAsia="en-US"/>
        </w:rPr>
        <w:t xml:space="preserve"> !… </w:t>
      </w:r>
      <w:r w:rsidR="003148C9">
        <w:rPr>
          <w:lang w:eastAsia="en-US"/>
        </w:rPr>
        <w:t>et</w:t>
      </w:r>
      <w:r>
        <w:rPr>
          <w:lang w:eastAsia="en-US"/>
        </w:rPr>
        <w:t xml:space="preserve">, </w:t>
      </w:r>
      <w:r w:rsidR="003148C9">
        <w:rPr>
          <w:lang w:eastAsia="en-US"/>
        </w:rPr>
        <w:t>s</w:t>
      </w:r>
      <w:r>
        <w:rPr>
          <w:lang w:eastAsia="en-US"/>
        </w:rPr>
        <w:t>’</w:t>
      </w:r>
      <w:r w:rsidR="003148C9">
        <w:rPr>
          <w:lang w:eastAsia="en-US"/>
        </w:rPr>
        <w:t>il m</w:t>
      </w:r>
      <w:r>
        <w:rPr>
          <w:lang w:eastAsia="en-US"/>
        </w:rPr>
        <w:t>’</w:t>
      </w:r>
      <w:r w:rsidR="003148C9">
        <w:rPr>
          <w:lang w:eastAsia="en-US"/>
        </w:rPr>
        <w:t>étrangle</w:t>
      </w:r>
      <w:r>
        <w:rPr>
          <w:lang w:eastAsia="en-US"/>
        </w:rPr>
        <w:t xml:space="preserve">, </w:t>
      </w:r>
      <w:r w:rsidR="003148C9">
        <w:rPr>
          <w:lang w:eastAsia="en-US"/>
        </w:rPr>
        <w:t>je n</w:t>
      </w:r>
      <w:r>
        <w:rPr>
          <w:lang w:eastAsia="en-US"/>
        </w:rPr>
        <w:t>’</w:t>
      </w:r>
      <w:r w:rsidR="003148C9">
        <w:rPr>
          <w:lang w:eastAsia="en-US"/>
        </w:rPr>
        <w:t>aurai pas les quatre millions q</w:t>
      </w:r>
      <w:r w:rsidR="003148C9">
        <w:t>ui vont me mettre dans une si belle passe pour attendre mes vieux jours</w:t>
      </w:r>
      <w:r>
        <w:rPr>
          <w:lang w:eastAsia="en-US"/>
        </w:rPr>
        <w:t xml:space="preserve">… </w:t>
      </w:r>
      <w:r w:rsidR="003148C9">
        <w:rPr>
          <w:lang w:eastAsia="en-US"/>
        </w:rPr>
        <w:t>Je n</w:t>
      </w:r>
      <w:r>
        <w:rPr>
          <w:lang w:eastAsia="en-US"/>
        </w:rPr>
        <w:t>’</w:t>
      </w:r>
      <w:r w:rsidR="003148C9">
        <w:rPr>
          <w:lang w:eastAsia="en-US"/>
        </w:rPr>
        <w:t>ai guère plus de cent ans</w:t>
      </w:r>
      <w:r>
        <w:rPr>
          <w:lang w:eastAsia="en-US"/>
        </w:rPr>
        <w:t xml:space="preserve">… </w:t>
      </w:r>
      <w:r w:rsidR="003148C9">
        <w:rPr>
          <w:lang w:eastAsia="en-US"/>
        </w:rPr>
        <w:t>et le journal d</w:t>
      </w:r>
      <w:r>
        <w:rPr>
          <w:lang w:eastAsia="en-US"/>
        </w:rPr>
        <w:t>’</w:t>
      </w:r>
      <w:r w:rsidR="003148C9">
        <w:rPr>
          <w:lang w:eastAsia="en-US"/>
        </w:rPr>
        <w:t>hier parlait d</w:t>
      </w:r>
      <w:r>
        <w:rPr>
          <w:lang w:eastAsia="en-US"/>
        </w:rPr>
        <w:t>’</w:t>
      </w:r>
      <w:r w:rsidR="003148C9">
        <w:rPr>
          <w:lang w:eastAsia="en-US"/>
        </w:rPr>
        <w:t>un paysan suédois qui a vu sa cent trente-septième année</w:t>
      </w:r>
      <w:r>
        <w:rPr>
          <w:lang w:eastAsia="en-US"/>
        </w:rPr>
        <w:t xml:space="preserve">… </w:t>
      </w:r>
      <w:r w:rsidR="003148C9">
        <w:rPr>
          <w:lang w:eastAsia="en-US"/>
        </w:rPr>
        <w:t>J</w:t>
      </w:r>
      <w:r>
        <w:rPr>
          <w:lang w:eastAsia="en-US"/>
        </w:rPr>
        <w:t>’</w:t>
      </w:r>
      <w:r w:rsidR="003148C9">
        <w:rPr>
          <w:lang w:eastAsia="en-US"/>
        </w:rPr>
        <w:t>irai bien jusque-là</w:t>
      </w:r>
      <w:r>
        <w:rPr>
          <w:lang w:eastAsia="en-US"/>
        </w:rPr>
        <w:t>.</w:t>
      </w:r>
    </w:p>
    <w:p w14:paraId="6DBCA072" w14:textId="77777777" w:rsidR="0046142F" w:rsidRDefault="003148C9" w:rsidP="0046142F">
      <w:pPr>
        <w:rPr>
          <w:lang w:eastAsia="en-US"/>
        </w:rPr>
      </w:pPr>
      <w:r>
        <w:rPr>
          <w:lang w:eastAsia="en-US"/>
        </w:rPr>
        <w:t>Il baissa le couteau</w:t>
      </w:r>
      <w:r w:rsidR="0046142F">
        <w:rPr>
          <w:lang w:eastAsia="en-US"/>
        </w:rPr>
        <w:t>.</w:t>
      </w:r>
    </w:p>
    <w:p w14:paraId="37360279" w14:textId="77777777" w:rsidR="0046142F" w:rsidRDefault="0046142F" w:rsidP="0046142F">
      <w:pPr>
        <w:rPr>
          <w:lang w:eastAsia="en-US"/>
        </w:rPr>
      </w:pPr>
      <w:r>
        <w:rPr>
          <w:lang w:eastAsia="en-US"/>
        </w:rPr>
        <w:t>— </w:t>
      </w:r>
      <w:r w:rsidR="003148C9">
        <w:rPr>
          <w:lang w:eastAsia="en-US"/>
        </w:rPr>
        <w:t>D</w:t>
      </w:r>
      <w:r>
        <w:rPr>
          <w:lang w:eastAsia="en-US"/>
        </w:rPr>
        <w:t>’</w:t>
      </w:r>
      <w:r w:rsidR="003148C9">
        <w:rPr>
          <w:lang w:eastAsia="en-US"/>
        </w:rPr>
        <w:t>ailleurs</w:t>
      </w:r>
      <w:r>
        <w:rPr>
          <w:lang w:eastAsia="en-US"/>
        </w:rPr>
        <w:t xml:space="preserve">, </w:t>
      </w:r>
      <w:r w:rsidR="003148C9">
        <w:rPr>
          <w:lang w:eastAsia="en-US"/>
        </w:rPr>
        <w:t>ajouta-t-il</w:t>
      </w:r>
      <w:r>
        <w:rPr>
          <w:lang w:eastAsia="en-US"/>
        </w:rPr>
        <w:t xml:space="preserve">, </w:t>
      </w:r>
      <w:r w:rsidR="003148C9">
        <w:rPr>
          <w:lang w:eastAsia="en-US"/>
        </w:rPr>
        <w:t>j</w:t>
      </w:r>
      <w:r>
        <w:rPr>
          <w:lang w:eastAsia="en-US"/>
        </w:rPr>
        <w:t>’</w:t>
      </w:r>
      <w:r w:rsidR="003148C9">
        <w:rPr>
          <w:lang w:eastAsia="en-US"/>
        </w:rPr>
        <w:t>allais commettre là une action immorale</w:t>
      </w:r>
      <w:r>
        <w:rPr>
          <w:lang w:eastAsia="en-US"/>
        </w:rPr>
        <w:t xml:space="preserve">…, </w:t>
      </w:r>
      <w:r w:rsidR="003148C9">
        <w:rPr>
          <w:lang w:eastAsia="en-US"/>
        </w:rPr>
        <w:t>à quoi bon le tuer</w:t>
      </w:r>
      <w:r>
        <w:rPr>
          <w:lang w:eastAsia="en-US"/>
        </w:rPr>
        <w:t xml:space="preserve">, </w:t>
      </w:r>
      <w:r w:rsidR="003148C9">
        <w:rPr>
          <w:lang w:eastAsia="en-US"/>
        </w:rPr>
        <w:t>ce grand coquin</w:t>
      </w:r>
      <w:r>
        <w:rPr>
          <w:lang w:eastAsia="en-US"/>
        </w:rPr>
        <w:t xml:space="preserve"> ! </w:t>
      </w:r>
      <w:r w:rsidR="003148C9">
        <w:rPr>
          <w:lang w:eastAsia="en-US"/>
        </w:rPr>
        <w:t>Voici Romblon qui était plus gros que lui et que je n</w:t>
      </w:r>
      <w:r>
        <w:rPr>
          <w:lang w:eastAsia="en-US"/>
        </w:rPr>
        <w:t>’</w:t>
      </w:r>
      <w:r w:rsidR="003148C9">
        <w:rPr>
          <w:lang w:eastAsia="en-US"/>
        </w:rPr>
        <w:t>ai pas tué</w:t>
      </w:r>
      <w:r>
        <w:rPr>
          <w:lang w:eastAsia="en-US"/>
        </w:rPr>
        <w:t xml:space="preserve">. </w:t>
      </w:r>
      <w:r w:rsidR="003148C9">
        <w:rPr>
          <w:lang w:eastAsia="en-US"/>
        </w:rPr>
        <w:t>Pourtant</w:t>
      </w:r>
      <w:r>
        <w:rPr>
          <w:lang w:eastAsia="en-US"/>
        </w:rPr>
        <w:t xml:space="preserve">, </w:t>
      </w:r>
      <w:r w:rsidR="003148C9">
        <w:rPr>
          <w:lang w:eastAsia="en-US"/>
        </w:rPr>
        <w:t>papa Romblon ne nous gêne plus guère</w:t>
      </w:r>
      <w:r>
        <w:rPr>
          <w:lang w:eastAsia="en-US"/>
        </w:rPr>
        <w:t> !</w:t>
      </w:r>
    </w:p>
    <w:p w14:paraId="462B5DCC" w14:textId="726588CB" w:rsidR="0046142F" w:rsidRDefault="003148C9" w:rsidP="0046142F">
      <w:pPr>
        <w:rPr>
          <w:lang w:eastAsia="en-US"/>
        </w:rPr>
      </w:pPr>
      <w:r>
        <w:rPr>
          <w:lang w:eastAsia="en-US"/>
        </w:rPr>
        <w:t>Il regardait le squelette en face et il n</w:t>
      </w:r>
      <w:r w:rsidR="0046142F">
        <w:rPr>
          <w:lang w:eastAsia="en-US"/>
        </w:rPr>
        <w:t>’</w:t>
      </w:r>
      <w:r>
        <w:rPr>
          <w:lang w:eastAsia="en-US"/>
        </w:rPr>
        <w:t>avait plus peur</w:t>
      </w:r>
      <w:r w:rsidR="0046142F">
        <w:rPr>
          <w:lang w:eastAsia="en-US"/>
        </w:rPr>
        <w:t xml:space="preserve">. </w:t>
      </w:r>
      <w:r>
        <w:rPr>
          <w:lang w:eastAsia="en-US"/>
        </w:rPr>
        <w:t>Pourquoi</w:t>
      </w:r>
      <w:r w:rsidR="0046142F">
        <w:rPr>
          <w:lang w:eastAsia="en-US"/>
        </w:rPr>
        <w:t xml:space="preserve"> ? </w:t>
      </w:r>
      <w:r w:rsidR="006C2AE1">
        <w:rPr>
          <w:lang w:eastAsia="en-US"/>
        </w:rPr>
        <w:t>—</w:t>
      </w:r>
      <w:r w:rsidR="0046142F">
        <w:rPr>
          <w:lang w:eastAsia="en-US"/>
        </w:rPr>
        <w:t xml:space="preserve"> </w:t>
      </w:r>
      <w:r>
        <w:rPr>
          <w:lang w:eastAsia="en-US"/>
        </w:rPr>
        <w:t>Parce qu</w:t>
      </w:r>
      <w:r w:rsidR="0046142F">
        <w:rPr>
          <w:lang w:eastAsia="en-US"/>
        </w:rPr>
        <w:t>’</w:t>
      </w:r>
      <w:r>
        <w:rPr>
          <w:lang w:eastAsia="en-US"/>
        </w:rPr>
        <w:t>il y avait là maintenant un vivant</w:t>
      </w:r>
      <w:r w:rsidR="0046142F">
        <w:rPr>
          <w:lang w:eastAsia="en-US"/>
        </w:rPr>
        <w:t xml:space="preserve">. </w:t>
      </w:r>
      <w:r>
        <w:rPr>
          <w:lang w:eastAsia="en-US"/>
        </w:rPr>
        <w:t>Mazurke rassurait le bon petit happe-monnaie</w:t>
      </w:r>
      <w:r w:rsidR="0046142F">
        <w:rPr>
          <w:lang w:eastAsia="en-US"/>
        </w:rPr>
        <w:t xml:space="preserve">, </w:t>
      </w:r>
      <w:r>
        <w:rPr>
          <w:lang w:eastAsia="en-US"/>
        </w:rPr>
        <w:t>qui avait si grande frayeur d</w:t>
      </w:r>
      <w:r w:rsidR="0046142F">
        <w:rPr>
          <w:lang w:eastAsia="en-US"/>
        </w:rPr>
        <w:t>’</w:t>
      </w:r>
      <w:r>
        <w:rPr>
          <w:lang w:eastAsia="en-US"/>
        </w:rPr>
        <w:t>être étranglé par Mazurke</w:t>
      </w:r>
      <w:r w:rsidR="0046142F">
        <w:rPr>
          <w:lang w:eastAsia="en-US"/>
        </w:rPr>
        <w:t>.</w:t>
      </w:r>
    </w:p>
    <w:p w14:paraId="6BA21388" w14:textId="77777777" w:rsidR="0046142F" w:rsidRDefault="003148C9" w:rsidP="0046142F">
      <w:pPr>
        <w:rPr>
          <w:lang w:eastAsia="en-US"/>
        </w:rPr>
      </w:pPr>
      <w:r>
        <w:rPr>
          <w:lang w:eastAsia="en-US"/>
        </w:rPr>
        <w:t>L</w:t>
      </w:r>
      <w:r w:rsidR="0046142F">
        <w:rPr>
          <w:lang w:eastAsia="en-US"/>
        </w:rPr>
        <w:t>’</w:t>
      </w:r>
      <w:r>
        <w:rPr>
          <w:lang w:eastAsia="en-US"/>
        </w:rPr>
        <w:t>homme est bâti comme cela</w:t>
      </w:r>
      <w:r w:rsidR="0046142F">
        <w:rPr>
          <w:lang w:eastAsia="en-US"/>
        </w:rPr>
        <w:t>.</w:t>
      </w:r>
    </w:p>
    <w:p w14:paraId="40152FE3" w14:textId="77777777" w:rsidR="0046142F" w:rsidRDefault="003148C9" w:rsidP="0046142F">
      <w:pPr>
        <w:rPr>
          <w:lang w:eastAsia="en-US"/>
        </w:rPr>
      </w:pPr>
      <w:r>
        <w:rPr>
          <w:lang w:eastAsia="en-US"/>
        </w:rPr>
        <w:t>Le vieillard reprit</w:t>
      </w:r>
      <w:r w:rsidR="0046142F">
        <w:rPr>
          <w:lang w:eastAsia="en-US"/>
        </w:rPr>
        <w:t> :</w:t>
      </w:r>
    </w:p>
    <w:p w14:paraId="756AEEE0" w14:textId="77777777" w:rsidR="0046142F" w:rsidRDefault="0046142F" w:rsidP="0046142F">
      <w:pPr>
        <w:rPr>
          <w:lang w:eastAsia="en-US"/>
        </w:rPr>
      </w:pPr>
      <w:r>
        <w:rPr>
          <w:lang w:eastAsia="en-US"/>
        </w:rPr>
        <w:t>— </w:t>
      </w:r>
      <w:r w:rsidR="003148C9">
        <w:rPr>
          <w:lang w:eastAsia="en-US"/>
        </w:rPr>
        <w:t>Eh bien</w:t>
      </w:r>
      <w:r>
        <w:rPr>
          <w:lang w:eastAsia="en-US"/>
        </w:rPr>
        <w:t xml:space="preserve">,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oui</w:t>
      </w:r>
      <w:r>
        <w:rPr>
          <w:lang w:eastAsia="en-US"/>
        </w:rPr>
        <w:t xml:space="preserve"> ! </w:t>
      </w:r>
      <w:r w:rsidR="003148C9">
        <w:rPr>
          <w:lang w:eastAsia="en-US"/>
        </w:rPr>
        <w:t>je vais le laisser là</w:t>
      </w:r>
      <w:r>
        <w:rPr>
          <w:lang w:eastAsia="en-US"/>
        </w:rPr>
        <w:t xml:space="preserve">, </w:t>
      </w:r>
      <w:r w:rsidR="003148C9">
        <w:rPr>
          <w:lang w:eastAsia="en-US"/>
        </w:rPr>
        <w:t>bien gentiment</w:t>
      </w:r>
      <w:r>
        <w:rPr>
          <w:lang w:eastAsia="en-US"/>
        </w:rPr>
        <w:t xml:space="preserve">, </w:t>
      </w:r>
      <w:r w:rsidR="003148C9">
        <w:rPr>
          <w:lang w:eastAsia="en-US"/>
        </w:rPr>
        <w:t>et je reviendrai dans huit jours lui faire un bout de visite</w:t>
      </w:r>
      <w:r>
        <w:rPr>
          <w:lang w:eastAsia="en-US"/>
        </w:rPr>
        <w:t xml:space="preserve">…, </w:t>
      </w:r>
      <w:r w:rsidR="003148C9">
        <w:rPr>
          <w:lang w:eastAsia="en-US"/>
        </w:rPr>
        <w:t>comme ça</w:t>
      </w:r>
      <w:r>
        <w:rPr>
          <w:lang w:eastAsia="en-US"/>
        </w:rPr>
        <w:t xml:space="preserve">, </w:t>
      </w:r>
      <w:r w:rsidR="003148C9">
        <w:rPr>
          <w:lang w:eastAsia="en-US"/>
        </w:rPr>
        <w:t>ma conscience sera bien plus tranquille</w:t>
      </w:r>
      <w:r>
        <w:rPr>
          <w:lang w:eastAsia="en-US"/>
        </w:rPr>
        <w:t> !</w:t>
      </w:r>
    </w:p>
    <w:p w14:paraId="188F327B" w14:textId="77777777" w:rsidR="0046142F" w:rsidRDefault="003148C9" w:rsidP="0046142F">
      <w:pPr>
        <w:rPr>
          <w:lang w:eastAsia="en-US"/>
        </w:rPr>
      </w:pPr>
      <w:r>
        <w:rPr>
          <w:lang w:eastAsia="en-US"/>
        </w:rPr>
        <w:lastRenderedPageBreak/>
        <w:t>Il glissa le poignard sous sa houppelande pour que le dormeur ne trouvât pas une arme à son réveil</w:t>
      </w:r>
      <w:r w:rsidR="0046142F">
        <w:rPr>
          <w:lang w:eastAsia="en-US"/>
        </w:rPr>
        <w:t>.</w:t>
      </w:r>
    </w:p>
    <w:p w14:paraId="6239B8E7" w14:textId="77777777" w:rsidR="0046142F" w:rsidRDefault="003148C9" w:rsidP="0046142F">
      <w:pPr>
        <w:rPr>
          <w:lang w:eastAsia="en-US"/>
        </w:rPr>
      </w:pPr>
      <w:r>
        <w:rPr>
          <w:lang w:eastAsia="en-US"/>
        </w:rPr>
        <w:t>Puis il se disposa à prendre congé</w:t>
      </w:r>
      <w:r w:rsidR="0046142F">
        <w:rPr>
          <w:lang w:eastAsia="en-US"/>
        </w:rPr>
        <w:t>.</w:t>
      </w:r>
    </w:p>
    <w:p w14:paraId="0CAE6678" w14:textId="77777777" w:rsidR="0046142F" w:rsidRDefault="003148C9" w:rsidP="0046142F">
      <w:pPr>
        <w:rPr>
          <w:lang w:eastAsia="en-US"/>
        </w:rPr>
      </w:pPr>
      <w:r>
        <w:rPr>
          <w:lang w:eastAsia="en-US"/>
        </w:rPr>
        <w:t>Mais une question se présentait</w:t>
      </w:r>
      <w:r w:rsidR="0046142F">
        <w:rPr>
          <w:lang w:eastAsia="en-US"/>
        </w:rPr>
        <w:t> :</w:t>
      </w:r>
    </w:p>
    <w:p w14:paraId="542BC48C" w14:textId="77777777" w:rsidR="0046142F" w:rsidRDefault="003148C9" w:rsidP="0046142F">
      <w:pPr>
        <w:rPr>
          <w:lang w:eastAsia="en-US"/>
        </w:rPr>
      </w:pPr>
      <w:r>
        <w:rPr>
          <w:lang w:eastAsia="en-US"/>
        </w:rPr>
        <w:t>Par où cet homme était-il venu</w:t>
      </w:r>
      <w:r w:rsidR="0046142F">
        <w:rPr>
          <w:lang w:eastAsia="en-US"/>
        </w:rPr>
        <w:t> ?</w:t>
      </w:r>
    </w:p>
    <w:p w14:paraId="1CC6FA8A" w14:textId="77777777" w:rsidR="0046142F" w:rsidRDefault="003148C9" w:rsidP="0046142F">
      <w:pPr>
        <w:rPr>
          <w:lang w:eastAsia="en-US"/>
        </w:rPr>
      </w:pPr>
      <w:r>
        <w:rPr>
          <w:lang w:eastAsia="en-US"/>
        </w:rPr>
        <w:t>Papa Romblon</w:t>
      </w:r>
      <w:r w:rsidR="0046142F">
        <w:rPr>
          <w:lang w:eastAsia="en-US"/>
        </w:rPr>
        <w:t xml:space="preserve">, </w:t>
      </w:r>
      <w:r>
        <w:rPr>
          <w:lang w:eastAsia="en-US"/>
        </w:rPr>
        <w:t>lui</w:t>
      </w:r>
      <w:r w:rsidR="0046142F">
        <w:rPr>
          <w:lang w:eastAsia="en-US"/>
        </w:rPr>
        <w:t xml:space="preserve">, </w:t>
      </w:r>
      <w:r>
        <w:rPr>
          <w:lang w:eastAsia="en-US"/>
        </w:rPr>
        <w:t>s</w:t>
      </w:r>
      <w:r w:rsidR="0046142F">
        <w:rPr>
          <w:lang w:eastAsia="en-US"/>
        </w:rPr>
        <w:t>’</w:t>
      </w:r>
      <w:r>
        <w:rPr>
          <w:lang w:eastAsia="en-US"/>
        </w:rPr>
        <w:t>était introduit par la ruse</w:t>
      </w:r>
      <w:r w:rsidR="0046142F">
        <w:rPr>
          <w:lang w:eastAsia="en-US"/>
        </w:rPr>
        <w:t xml:space="preserve">, </w:t>
      </w:r>
      <w:r>
        <w:rPr>
          <w:lang w:eastAsia="en-US"/>
        </w:rPr>
        <w:t>en suivant le vieillard</w:t>
      </w:r>
      <w:r w:rsidR="0046142F">
        <w:rPr>
          <w:lang w:eastAsia="en-US"/>
        </w:rPr>
        <w:t xml:space="preserve"> ; </w:t>
      </w:r>
      <w:r>
        <w:rPr>
          <w:lang w:eastAsia="en-US"/>
        </w:rPr>
        <w:t>mais le vieillard</w:t>
      </w:r>
      <w:r w:rsidR="0046142F">
        <w:rPr>
          <w:lang w:eastAsia="en-US"/>
        </w:rPr>
        <w:t xml:space="preserve">, </w:t>
      </w:r>
      <w:r>
        <w:rPr>
          <w:lang w:eastAsia="en-US"/>
        </w:rPr>
        <w:t>plus rusé que lui</w:t>
      </w:r>
      <w:r w:rsidR="0046142F">
        <w:rPr>
          <w:lang w:eastAsia="en-US"/>
        </w:rPr>
        <w:t xml:space="preserve">, </w:t>
      </w:r>
      <w:r>
        <w:rPr>
          <w:lang w:eastAsia="en-US"/>
        </w:rPr>
        <w:t>l</w:t>
      </w:r>
      <w:r w:rsidR="0046142F">
        <w:rPr>
          <w:lang w:eastAsia="en-US"/>
        </w:rPr>
        <w:t>’</w:t>
      </w:r>
      <w:r>
        <w:rPr>
          <w:lang w:eastAsia="en-US"/>
        </w:rPr>
        <w:t>avait renfermé dans le trou</w:t>
      </w:r>
      <w:r w:rsidR="0046142F">
        <w:rPr>
          <w:lang w:eastAsia="en-US"/>
        </w:rPr>
        <w:t>.</w:t>
      </w:r>
    </w:p>
    <w:p w14:paraId="723CB966" w14:textId="77777777" w:rsidR="0046142F" w:rsidRDefault="003148C9" w:rsidP="0046142F">
      <w:pPr>
        <w:rPr>
          <w:lang w:eastAsia="en-US"/>
        </w:rPr>
      </w:pPr>
      <w:r>
        <w:rPr>
          <w:lang w:eastAsia="en-US"/>
        </w:rPr>
        <w:t>Puisque Romblon y était mort</w:t>
      </w:r>
      <w:r w:rsidR="0046142F">
        <w:rPr>
          <w:lang w:eastAsia="en-US"/>
        </w:rPr>
        <w:t xml:space="preserve">, </w:t>
      </w:r>
      <w:r>
        <w:rPr>
          <w:lang w:eastAsia="en-US"/>
        </w:rPr>
        <w:t>la cave n</w:t>
      </w:r>
      <w:r w:rsidR="0046142F">
        <w:rPr>
          <w:lang w:eastAsia="en-US"/>
        </w:rPr>
        <w:t>’</w:t>
      </w:r>
      <w:r>
        <w:rPr>
          <w:lang w:eastAsia="en-US"/>
        </w:rPr>
        <w:t>avait donc pas d</w:t>
      </w:r>
      <w:r w:rsidR="0046142F">
        <w:rPr>
          <w:lang w:eastAsia="en-US"/>
        </w:rPr>
        <w:t>’</w:t>
      </w:r>
      <w:r>
        <w:rPr>
          <w:lang w:eastAsia="en-US"/>
        </w:rPr>
        <w:t>issue</w:t>
      </w:r>
      <w:r w:rsidR="0046142F">
        <w:rPr>
          <w:lang w:eastAsia="en-US"/>
        </w:rPr>
        <w:t>.</w:t>
      </w:r>
    </w:p>
    <w:p w14:paraId="31537FBB" w14:textId="77777777" w:rsidR="0046142F" w:rsidRDefault="003148C9" w:rsidP="0046142F">
      <w:pPr>
        <w:rPr>
          <w:lang w:eastAsia="en-US"/>
        </w:rPr>
      </w:pPr>
      <w:r>
        <w:rPr>
          <w:lang w:eastAsia="en-US"/>
        </w:rPr>
        <w:t>Mais la présence de cet homme</w:t>
      </w:r>
      <w:r w:rsidR="0046142F">
        <w:rPr>
          <w:lang w:eastAsia="en-US"/>
        </w:rPr>
        <w:t> !</w:t>
      </w:r>
    </w:p>
    <w:p w14:paraId="2A32DA52" w14:textId="77777777" w:rsidR="0046142F" w:rsidRDefault="003148C9" w:rsidP="0046142F">
      <w:pPr>
        <w:rPr>
          <w:lang w:eastAsia="en-US"/>
        </w:rPr>
      </w:pPr>
      <w:r>
        <w:rPr>
          <w:lang w:eastAsia="en-US"/>
        </w:rPr>
        <w:t>Le vieillard pensa tout naturellement que cet homme avait fait comme Romblon</w:t>
      </w:r>
      <w:r w:rsidR="0046142F">
        <w:rPr>
          <w:lang w:eastAsia="en-US"/>
        </w:rPr>
        <w:t xml:space="preserve">. </w:t>
      </w:r>
      <w:r>
        <w:rPr>
          <w:lang w:eastAsia="en-US"/>
        </w:rPr>
        <w:t>Il était venu faire sa ronde la veille au soir après souper</w:t>
      </w:r>
      <w:r w:rsidR="0046142F">
        <w:rPr>
          <w:lang w:eastAsia="en-US"/>
        </w:rPr>
        <w:t xml:space="preserve"> ; </w:t>
      </w:r>
      <w:r>
        <w:rPr>
          <w:lang w:eastAsia="en-US"/>
        </w:rPr>
        <w:t>cet homme l</w:t>
      </w:r>
      <w:r w:rsidR="0046142F">
        <w:rPr>
          <w:lang w:eastAsia="en-US"/>
        </w:rPr>
        <w:t>’</w:t>
      </w:r>
      <w:r>
        <w:rPr>
          <w:lang w:eastAsia="en-US"/>
        </w:rPr>
        <w:t>avait suivi</w:t>
      </w:r>
      <w:r w:rsidR="0046142F">
        <w:rPr>
          <w:lang w:eastAsia="en-US"/>
        </w:rPr>
        <w:t xml:space="preserve">, </w:t>
      </w:r>
      <w:r>
        <w:rPr>
          <w:lang w:eastAsia="en-US"/>
        </w:rPr>
        <w:t>s</w:t>
      </w:r>
      <w:r w:rsidR="0046142F">
        <w:rPr>
          <w:lang w:eastAsia="en-US"/>
        </w:rPr>
        <w:t>’</w:t>
      </w:r>
      <w:r>
        <w:rPr>
          <w:lang w:eastAsia="en-US"/>
        </w:rPr>
        <w:t>était faufilé derrière un pilier</w:t>
      </w:r>
      <w:r w:rsidR="0046142F">
        <w:rPr>
          <w:lang w:eastAsia="en-US"/>
        </w:rPr>
        <w:t xml:space="preserve">, </w:t>
      </w:r>
      <w:r>
        <w:rPr>
          <w:lang w:eastAsia="en-US"/>
        </w:rPr>
        <w:t>etc</w:t>
      </w:r>
      <w:r w:rsidR="0046142F">
        <w:rPr>
          <w:lang w:eastAsia="en-US"/>
        </w:rPr>
        <w:t>.</w:t>
      </w:r>
    </w:p>
    <w:p w14:paraId="7D024514" w14:textId="77777777" w:rsidR="0046142F" w:rsidRDefault="003148C9" w:rsidP="0046142F">
      <w:pPr>
        <w:rPr>
          <w:lang w:eastAsia="en-US"/>
        </w:rPr>
      </w:pPr>
      <w:r>
        <w:rPr>
          <w:lang w:eastAsia="en-US"/>
        </w:rPr>
        <w:t>Avant de se retirer</w:t>
      </w:r>
      <w:r w:rsidR="0046142F">
        <w:rPr>
          <w:lang w:eastAsia="en-US"/>
        </w:rPr>
        <w:t xml:space="preserve">, </w:t>
      </w:r>
      <w:r>
        <w:rPr>
          <w:lang w:eastAsia="en-US"/>
        </w:rPr>
        <w:t>il jugea prudent néanmoins de visiter encore les parois de la cave</w:t>
      </w:r>
      <w:r w:rsidR="0046142F">
        <w:rPr>
          <w:lang w:eastAsia="en-US"/>
        </w:rPr>
        <w:t xml:space="preserve">. </w:t>
      </w:r>
      <w:r>
        <w:rPr>
          <w:lang w:eastAsia="en-US"/>
        </w:rPr>
        <w:t>Tout était en bon état</w:t>
      </w:r>
      <w:r w:rsidR="0046142F">
        <w:rPr>
          <w:lang w:eastAsia="en-US"/>
        </w:rPr>
        <w:t xml:space="preserve">, </w:t>
      </w:r>
      <w:r>
        <w:rPr>
          <w:lang w:eastAsia="en-US"/>
        </w:rPr>
        <w:t>sauf quelques planches tombées dans un couloir qui faisait le cul-de-sac et n</w:t>
      </w:r>
      <w:r w:rsidR="0046142F">
        <w:rPr>
          <w:lang w:eastAsia="en-US"/>
        </w:rPr>
        <w:t>’</w:t>
      </w:r>
      <w:r>
        <w:rPr>
          <w:lang w:eastAsia="en-US"/>
        </w:rPr>
        <w:t>aboutissait nulle part</w:t>
      </w:r>
      <w:r w:rsidR="0046142F">
        <w:rPr>
          <w:lang w:eastAsia="en-US"/>
        </w:rPr>
        <w:t>.</w:t>
      </w:r>
    </w:p>
    <w:p w14:paraId="1B5CC18E" w14:textId="5DE89CFE" w:rsidR="0046142F" w:rsidRDefault="0046142F" w:rsidP="0046142F">
      <w:pPr>
        <w:rPr>
          <w:lang w:eastAsia="en-US"/>
        </w:rPr>
      </w:pPr>
      <w:r>
        <w:rPr>
          <w:lang w:eastAsia="en-US"/>
        </w:rPr>
        <w:t>— </w:t>
      </w:r>
      <w:r w:rsidR="003148C9">
        <w:rPr>
          <w:lang w:eastAsia="en-US"/>
        </w:rPr>
        <w:t>Allons</w:t>
      </w:r>
      <w:r>
        <w:rPr>
          <w:lang w:eastAsia="en-US"/>
        </w:rPr>
        <w:t xml:space="preserve">, </w:t>
      </w:r>
      <w:r w:rsidR="003148C9">
        <w:rPr>
          <w:lang w:eastAsia="en-US"/>
        </w:rPr>
        <w:t>allons</w:t>
      </w:r>
      <w:r>
        <w:rPr>
          <w:lang w:eastAsia="en-US"/>
        </w:rPr>
        <w:t xml:space="preserve">, </w:t>
      </w:r>
      <w:r w:rsidR="003148C9">
        <w:rPr>
          <w:lang w:eastAsia="en-US"/>
        </w:rPr>
        <w:t>allons</w:t>
      </w:r>
      <w:r>
        <w:rPr>
          <w:lang w:eastAsia="en-US"/>
        </w:rPr>
        <w:t xml:space="preserve"> ! </w:t>
      </w:r>
      <w:r w:rsidR="003148C9">
        <w:rPr>
          <w:lang w:eastAsia="en-US"/>
        </w:rPr>
        <w:t>dit-il</w:t>
      </w:r>
      <w:r>
        <w:rPr>
          <w:lang w:eastAsia="en-US"/>
        </w:rPr>
        <w:t xml:space="preserve">, </w:t>
      </w:r>
      <w:r w:rsidR="006C2AE1">
        <w:rPr>
          <w:lang w:eastAsia="en-US"/>
        </w:rPr>
        <w:t>—</w:t>
      </w:r>
      <w:r>
        <w:rPr>
          <w:lang w:eastAsia="en-US"/>
        </w:rPr>
        <w:t xml:space="preserve"> </w:t>
      </w:r>
      <w:r w:rsidR="003148C9">
        <w:rPr>
          <w:lang w:eastAsia="en-US"/>
        </w:rPr>
        <w:t>je ferai attention une autre fois</w:t>
      </w:r>
      <w:r>
        <w:rPr>
          <w:lang w:eastAsia="en-US"/>
        </w:rPr>
        <w:t xml:space="preserve">… </w:t>
      </w:r>
      <w:r w:rsidR="003148C9">
        <w:rPr>
          <w:lang w:eastAsia="en-US"/>
        </w:rPr>
        <w:t>Il est évident qu</w:t>
      </w:r>
      <w:r>
        <w:rPr>
          <w:lang w:eastAsia="en-US"/>
        </w:rPr>
        <w:t>’</w:t>
      </w:r>
      <w:r w:rsidR="003148C9">
        <w:rPr>
          <w:lang w:eastAsia="en-US"/>
        </w:rPr>
        <w:t>il se sera vautré sous ces planches hier</w:t>
      </w:r>
      <w:r>
        <w:rPr>
          <w:lang w:eastAsia="en-US"/>
        </w:rPr>
        <w:t xml:space="preserve">, </w:t>
      </w:r>
      <w:r w:rsidR="003148C9">
        <w:rPr>
          <w:lang w:eastAsia="en-US"/>
        </w:rPr>
        <w:t>pour se cacher</w:t>
      </w:r>
      <w:r>
        <w:rPr>
          <w:lang w:eastAsia="en-US"/>
        </w:rPr>
        <w:t xml:space="preserve">, </w:t>
      </w:r>
      <w:r w:rsidR="003148C9">
        <w:rPr>
          <w:lang w:eastAsia="en-US"/>
        </w:rPr>
        <w:t>car ses habits sont en désordre et pleins de terre</w:t>
      </w:r>
      <w:r>
        <w:rPr>
          <w:lang w:eastAsia="en-US"/>
        </w:rPr>
        <w:t xml:space="preserve">… </w:t>
      </w:r>
      <w:r w:rsidR="003148C9">
        <w:rPr>
          <w:lang w:eastAsia="en-US"/>
        </w:rPr>
        <w:t>Hier</w:t>
      </w:r>
      <w:r>
        <w:rPr>
          <w:lang w:eastAsia="en-US"/>
        </w:rPr>
        <w:t xml:space="preserve">, </w:t>
      </w:r>
      <w:r w:rsidR="003148C9">
        <w:rPr>
          <w:lang w:eastAsia="en-US"/>
        </w:rPr>
        <w:t>je n</w:t>
      </w:r>
      <w:r>
        <w:rPr>
          <w:lang w:eastAsia="en-US"/>
        </w:rPr>
        <w:t>’</w:t>
      </w:r>
      <w:r w:rsidR="003148C9">
        <w:rPr>
          <w:lang w:eastAsia="en-US"/>
        </w:rPr>
        <w:t>ai fait que descendre les marches</w:t>
      </w:r>
      <w:r>
        <w:rPr>
          <w:lang w:eastAsia="en-US"/>
        </w:rPr>
        <w:t xml:space="preserve">, </w:t>
      </w:r>
      <w:r w:rsidR="003148C9">
        <w:rPr>
          <w:lang w:eastAsia="en-US"/>
        </w:rPr>
        <w:t>parce que je n</w:t>
      </w:r>
      <w:r>
        <w:rPr>
          <w:lang w:eastAsia="en-US"/>
        </w:rPr>
        <w:t>’</w:t>
      </w:r>
      <w:r w:rsidR="003148C9">
        <w:rPr>
          <w:lang w:eastAsia="en-US"/>
        </w:rPr>
        <w:t>aime pas à voir papa Romblon le soir avant de me coucher</w:t>
      </w:r>
      <w:r>
        <w:rPr>
          <w:lang w:eastAsia="en-US"/>
        </w:rPr>
        <w:t xml:space="preserve">… </w:t>
      </w:r>
      <w:r w:rsidR="003148C9">
        <w:rPr>
          <w:lang w:eastAsia="en-US"/>
        </w:rPr>
        <w:t>il aura rampé derrière moi</w:t>
      </w:r>
      <w:r>
        <w:rPr>
          <w:lang w:eastAsia="en-US"/>
        </w:rPr>
        <w:t xml:space="preserve">, </w:t>
      </w:r>
      <w:r w:rsidR="003148C9">
        <w:rPr>
          <w:lang w:eastAsia="en-US"/>
        </w:rPr>
        <w:t>comptant bien m</w:t>
      </w:r>
      <w:r>
        <w:rPr>
          <w:lang w:eastAsia="en-US"/>
        </w:rPr>
        <w:t>’</w:t>
      </w:r>
      <w:r w:rsidR="003148C9">
        <w:rPr>
          <w:lang w:eastAsia="en-US"/>
        </w:rPr>
        <w:t>envoyer dans l</w:t>
      </w:r>
      <w:r>
        <w:rPr>
          <w:lang w:eastAsia="en-US"/>
        </w:rPr>
        <w:t>’</w:t>
      </w:r>
      <w:r w:rsidR="003148C9">
        <w:rPr>
          <w:lang w:eastAsia="en-US"/>
        </w:rPr>
        <w:t>autre monde à ma prochaine visite</w:t>
      </w:r>
      <w:r>
        <w:rPr>
          <w:lang w:eastAsia="en-US"/>
        </w:rPr>
        <w:t xml:space="preserve">… </w:t>
      </w:r>
      <w:r w:rsidR="003148C9">
        <w:rPr>
          <w:lang w:eastAsia="en-US"/>
        </w:rPr>
        <w:t xml:space="preserve">Ah </w:t>
      </w:r>
      <w:proofErr w:type="spellStart"/>
      <w:r w:rsidR="003148C9">
        <w:rPr>
          <w:lang w:eastAsia="en-US"/>
        </w:rPr>
        <w:t>ah</w:t>
      </w:r>
      <w:proofErr w:type="spellEnd"/>
      <w:r>
        <w:rPr>
          <w:lang w:eastAsia="en-US"/>
        </w:rPr>
        <w:t xml:space="preserve"> ! </w:t>
      </w:r>
      <w:r w:rsidR="003148C9">
        <w:rPr>
          <w:lang w:eastAsia="en-US"/>
        </w:rPr>
        <w:t>ah</w:t>
      </w:r>
      <w:r>
        <w:rPr>
          <w:lang w:eastAsia="en-US"/>
        </w:rPr>
        <w:t xml:space="preserve"> ! </w:t>
      </w:r>
      <w:r w:rsidR="003148C9">
        <w:rPr>
          <w:lang w:eastAsia="en-US"/>
        </w:rPr>
        <w:t>mon mignon</w:t>
      </w:r>
      <w:r>
        <w:rPr>
          <w:lang w:eastAsia="en-US"/>
        </w:rPr>
        <w:t xml:space="preserve">, </w:t>
      </w:r>
      <w:r w:rsidR="003148C9">
        <w:rPr>
          <w:lang w:eastAsia="en-US"/>
        </w:rPr>
        <w:t>ajouta-t-il en se tournant vers Mazurke</w:t>
      </w:r>
      <w:r>
        <w:rPr>
          <w:lang w:eastAsia="en-US"/>
        </w:rPr>
        <w:t xml:space="preserve">, </w:t>
      </w:r>
      <w:r w:rsidR="006C2AE1">
        <w:rPr>
          <w:lang w:eastAsia="en-US"/>
        </w:rPr>
        <w:t>—</w:t>
      </w:r>
      <w:r>
        <w:rPr>
          <w:lang w:eastAsia="en-US"/>
        </w:rPr>
        <w:t xml:space="preserve"> </w:t>
      </w:r>
      <w:r w:rsidR="003148C9">
        <w:rPr>
          <w:lang w:eastAsia="en-US"/>
        </w:rPr>
        <w:t>dans ces cas-là</w:t>
      </w:r>
      <w:r>
        <w:rPr>
          <w:lang w:eastAsia="en-US"/>
        </w:rPr>
        <w:t xml:space="preserve">, </w:t>
      </w:r>
      <w:r w:rsidR="003148C9">
        <w:rPr>
          <w:lang w:eastAsia="en-US"/>
        </w:rPr>
        <w:t xml:space="preserve">il ne faut pas dormir comme un </w:t>
      </w:r>
      <w:r w:rsidR="003148C9">
        <w:rPr>
          <w:lang w:eastAsia="en-US"/>
        </w:rPr>
        <w:lastRenderedPageBreak/>
        <w:t>sabot en riant comme un innocent à je ne sais quels rêves</w:t>
      </w:r>
      <w:r>
        <w:rPr>
          <w:lang w:eastAsia="en-US"/>
        </w:rPr>
        <w:t xml:space="preserve"> ! </w:t>
      </w:r>
      <w:r w:rsidR="003148C9">
        <w:rPr>
          <w:lang w:eastAsia="en-US"/>
        </w:rPr>
        <w:t>Bonsoir</w:t>
      </w:r>
      <w:r>
        <w:rPr>
          <w:lang w:eastAsia="en-US"/>
        </w:rPr>
        <w:t xml:space="preserve">, </w:t>
      </w:r>
      <w:r w:rsidR="003148C9">
        <w:rPr>
          <w:lang w:eastAsia="en-US"/>
        </w:rPr>
        <w:t>mon ami tu peux crier</w:t>
      </w:r>
      <w:r>
        <w:rPr>
          <w:lang w:eastAsia="en-US"/>
        </w:rPr>
        <w:t xml:space="preserve"> ; </w:t>
      </w:r>
      <w:r w:rsidR="003148C9">
        <w:rPr>
          <w:lang w:eastAsia="en-US"/>
        </w:rPr>
        <w:t>on ne t</w:t>
      </w:r>
      <w:r>
        <w:rPr>
          <w:lang w:eastAsia="en-US"/>
        </w:rPr>
        <w:t>’</w:t>
      </w:r>
      <w:r w:rsidR="003148C9">
        <w:rPr>
          <w:lang w:eastAsia="en-US"/>
        </w:rPr>
        <w:t>entendra pas</w:t>
      </w:r>
      <w:r>
        <w:rPr>
          <w:lang w:eastAsia="en-US"/>
        </w:rPr>
        <w:t xml:space="preserve">… </w:t>
      </w:r>
      <w:r w:rsidR="003148C9">
        <w:rPr>
          <w:lang w:eastAsia="en-US"/>
        </w:rPr>
        <w:t>excepté peut-être ces messieurs qui viennent aujourd</w:t>
      </w:r>
      <w:r>
        <w:rPr>
          <w:lang w:eastAsia="en-US"/>
        </w:rPr>
        <w:t>’</w:t>
      </w:r>
      <w:r w:rsidR="003148C9">
        <w:rPr>
          <w:lang w:eastAsia="en-US"/>
        </w:rPr>
        <w:t>hui</w:t>
      </w:r>
      <w:r>
        <w:rPr>
          <w:lang w:eastAsia="en-US"/>
        </w:rPr>
        <w:t xml:space="preserve">… </w:t>
      </w:r>
      <w:r w:rsidR="003148C9">
        <w:rPr>
          <w:lang w:eastAsia="en-US"/>
        </w:rPr>
        <w:t>mais s</w:t>
      </w:r>
      <w:r>
        <w:rPr>
          <w:lang w:eastAsia="en-US"/>
        </w:rPr>
        <w:t>’</w:t>
      </w:r>
      <w:r w:rsidR="003148C9">
        <w:rPr>
          <w:lang w:eastAsia="en-US"/>
        </w:rPr>
        <w:t>ils t</w:t>
      </w:r>
      <w:r>
        <w:rPr>
          <w:lang w:eastAsia="en-US"/>
        </w:rPr>
        <w:t>’</w:t>
      </w:r>
      <w:r w:rsidR="003148C9">
        <w:rPr>
          <w:lang w:eastAsia="en-US"/>
        </w:rPr>
        <w:t>entendent</w:t>
      </w:r>
      <w:r>
        <w:rPr>
          <w:lang w:eastAsia="en-US"/>
        </w:rPr>
        <w:t xml:space="preserve">, </w:t>
      </w:r>
      <w:r w:rsidR="003148C9">
        <w:rPr>
          <w:lang w:eastAsia="en-US"/>
        </w:rPr>
        <w:t>tant pis pour toi</w:t>
      </w:r>
      <w:r>
        <w:rPr>
          <w:lang w:eastAsia="en-US"/>
        </w:rPr>
        <w:t xml:space="preserve">… </w:t>
      </w:r>
      <w:r w:rsidR="003148C9">
        <w:rPr>
          <w:lang w:eastAsia="en-US"/>
        </w:rPr>
        <w:t>ça sera plus tôt fait</w:t>
      </w:r>
      <w:r>
        <w:rPr>
          <w:lang w:eastAsia="en-US"/>
        </w:rPr>
        <w:t xml:space="preserve">… </w:t>
      </w:r>
      <w:r w:rsidR="003148C9">
        <w:rPr>
          <w:lang w:eastAsia="en-US"/>
        </w:rPr>
        <w:t>bon somme</w:t>
      </w:r>
      <w:r>
        <w:rPr>
          <w:lang w:eastAsia="en-US"/>
        </w:rPr>
        <w:t> !</w:t>
      </w:r>
    </w:p>
    <w:p w14:paraId="7866FF0F" w14:textId="77777777" w:rsidR="0046142F" w:rsidRDefault="003148C9" w:rsidP="0046142F">
      <w:pPr>
        <w:rPr>
          <w:lang w:eastAsia="en-US"/>
        </w:rPr>
      </w:pPr>
      <w:r>
        <w:rPr>
          <w:lang w:eastAsia="en-US"/>
        </w:rPr>
        <w:t>Il remonta les marches</w:t>
      </w:r>
      <w:r w:rsidR="0046142F">
        <w:rPr>
          <w:lang w:eastAsia="en-US"/>
        </w:rPr>
        <w:t xml:space="preserve">, </w:t>
      </w:r>
      <w:r>
        <w:rPr>
          <w:lang w:eastAsia="en-US"/>
        </w:rPr>
        <w:t>sortit et referma la porte</w:t>
      </w:r>
      <w:r w:rsidR="0046142F">
        <w:rPr>
          <w:lang w:eastAsia="en-US"/>
        </w:rPr>
        <w:t xml:space="preserve">. </w:t>
      </w:r>
      <w:r>
        <w:rPr>
          <w:lang w:eastAsia="en-US"/>
        </w:rPr>
        <w:t>En retombant</w:t>
      </w:r>
      <w:r w:rsidR="0046142F">
        <w:rPr>
          <w:lang w:eastAsia="en-US"/>
        </w:rPr>
        <w:t xml:space="preserve">, </w:t>
      </w:r>
      <w:r>
        <w:rPr>
          <w:lang w:eastAsia="en-US"/>
        </w:rPr>
        <w:t>la porte fit un grand bruit</w:t>
      </w:r>
      <w:r w:rsidR="0046142F">
        <w:rPr>
          <w:lang w:eastAsia="en-US"/>
        </w:rPr>
        <w:t>.</w:t>
      </w:r>
    </w:p>
    <w:p w14:paraId="0367FDAB" w14:textId="77777777" w:rsidR="0046142F" w:rsidRDefault="003148C9" w:rsidP="0046142F">
      <w:pPr>
        <w:rPr>
          <w:lang w:eastAsia="en-US"/>
        </w:rPr>
      </w:pPr>
      <w:r>
        <w:rPr>
          <w:lang w:eastAsia="en-US"/>
        </w:rPr>
        <w:t>Mazurke</w:t>
      </w:r>
      <w:r w:rsidR="0046142F">
        <w:rPr>
          <w:lang w:eastAsia="en-US"/>
        </w:rPr>
        <w:t xml:space="preserve">, </w:t>
      </w:r>
      <w:r>
        <w:rPr>
          <w:lang w:eastAsia="en-US"/>
        </w:rPr>
        <w:t>réveillé en sursaut</w:t>
      </w:r>
      <w:r w:rsidR="0046142F">
        <w:rPr>
          <w:lang w:eastAsia="en-US"/>
        </w:rPr>
        <w:t xml:space="preserve">, </w:t>
      </w:r>
      <w:r>
        <w:rPr>
          <w:lang w:eastAsia="en-US"/>
        </w:rPr>
        <w:t>se dressa d</w:t>
      </w:r>
      <w:r w:rsidR="0046142F">
        <w:rPr>
          <w:lang w:eastAsia="en-US"/>
        </w:rPr>
        <w:t>’</w:t>
      </w:r>
      <w:r>
        <w:rPr>
          <w:lang w:eastAsia="en-US"/>
        </w:rPr>
        <w:t>un bond comme un homme qui a passé plus d</w:t>
      </w:r>
      <w:r w:rsidR="0046142F">
        <w:rPr>
          <w:lang w:eastAsia="en-US"/>
        </w:rPr>
        <w:t>’</w:t>
      </w:r>
      <w:r>
        <w:rPr>
          <w:lang w:eastAsia="en-US"/>
        </w:rPr>
        <w:t>une fois en sa vie</w:t>
      </w:r>
      <w:r w:rsidR="0046142F">
        <w:rPr>
          <w:lang w:eastAsia="en-US"/>
        </w:rPr>
        <w:t xml:space="preserve">, </w:t>
      </w:r>
      <w:r>
        <w:rPr>
          <w:lang w:eastAsia="en-US"/>
        </w:rPr>
        <w:t>sans transition</w:t>
      </w:r>
      <w:r w:rsidR="0046142F">
        <w:rPr>
          <w:lang w:eastAsia="en-US"/>
        </w:rPr>
        <w:t xml:space="preserve">, </w:t>
      </w:r>
      <w:r>
        <w:rPr>
          <w:lang w:eastAsia="en-US"/>
        </w:rPr>
        <w:t>du sommeil à la bataille</w:t>
      </w:r>
      <w:r w:rsidR="0046142F">
        <w:rPr>
          <w:lang w:eastAsia="en-US"/>
        </w:rPr>
        <w:t>.</w:t>
      </w:r>
    </w:p>
    <w:p w14:paraId="5DAB2CEF" w14:textId="77777777" w:rsidR="0046142F" w:rsidRDefault="003148C9" w:rsidP="0046142F">
      <w:pPr>
        <w:rPr>
          <w:lang w:eastAsia="en-US"/>
        </w:rPr>
      </w:pPr>
      <w:r>
        <w:rPr>
          <w:lang w:eastAsia="en-US"/>
        </w:rPr>
        <w:t>Il se crut le jouet d</w:t>
      </w:r>
      <w:r w:rsidR="0046142F">
        <w:rPr>
          <w:lang w:eastAsia="en-US"/>
        </w:rPr>
        <w:t>’</w:t>
      </w:r>
      <w:r>
        <w:rPr>
          <w:lang w:eastAsia="en-US"/>
        </w:rPr>
        <w:t>une illusion</w:t>
      </w:r>
      <w:r w:rsidR="0046142F">
        <w:rPr>
          <w:lang w:eastAsia="en-US"/>
        </w:rPr>
        <w:t xml:space="preserve">. </w:t>
      </w:r>
      <w:r>
        <w:rPr>
          <w:lang w:eastAsia="en-US"/>
        </w:rPr>
        <w:t>Ces ténèbres pesèrent d</w:t>
      </w:r>
      <w:r w:rsidR="0046142F">
        <w:rPr>
          <w:lang w:eastAsia="en-US"/>
        </w:rPr>
        <w:t>’</w:t>
      </w:r>
      <w:r>
        <w:rPr>
          <w:lang w:eastAsia="en-US"/>
        </w:rPr>
        <w:t>abord sur son front comme un bandeau</w:t>
      </w:r>
      <w:r w:rsidR="0046142F">
        <w:rPr>
          <w:lang w:eastAsia="en-US"/>
        </w:rPr>
        <w:t>.</w:t>
      </w:r>
    </w:p>
    <w:p w14:paraId="7627DFF3" w14:textId="77777777" w:rsidR="0046142F" w:rsidRDefault="003148C9" w:rsidP="0046142F">
      <w:pPr>
        <w:rPr>
          <w:lang w:eastAsia="en-US"/>
        </w:rPr>
      </w:pPr>
      <w:r>
        <w:rPr>
          <w:lang w:eastAsia="en-US"/>
        </w:rPr>
        <w:t>L</w:t>
      </w:r>
      <w:r w:rsidR="0046142F">
        <w:rPr>
          <w:lang w:eastAsia="en-US"/>
        </w:rPr>
        <w:t>’</w:t>
      </w:r>
      <w:r>
        <w:rPr>
          <w:lang w:eastAsia="en-US"/>
        </w:rPr>
        <w:t>idée lui vint qu</w:t>
      </w:r>
      <w:r w:rsidR="0046142F">
        <w:rPr>
          <w:lang w:eastAsia="en-US"/>
        </w:rPr>
        <w:t>’</w:t>
      </w:r>
      <w:r>
        <w:rPr>
          <w:lang w:eastAsia="en-US"/>
        </w:rPr>
        <w:t>il était fou</w:t>
      </w:r>
      <w:r w:rsidR="0046142F">
        <w:rPr>
          <w:lang w:eastAsia="en-US"/>
        </w:rPr>
        <w:t xml:space="preserve">, </w:t>
      </w:r>
      <w:r>
        <w:rPr>
          <w:lang w:eastAsia="en-US"/>
        </w:rPr>
        <w:t>puis l</w:t>
      </w:r>
      <w:r w:rsidR="0046142F">
        <w:rPr>
          <w:lang w:eastAsia="en-US"/>
        </w:rPr>
        <w:t>’</w:t>
      </w:r>
      <w:r>
        <w:rPr>
          <w:lang w:eastAsia="en-US"/>
        </w:rPr>
        <w:t>idée qu</w:t>
      </w:r>
      <w:r w:rsidR="0046142F">
        <w:rPr>
          <w:lang w:eastAsia="en-US"/>
        </w:rPr>
        <w:t>’</w:t>
      </w:r>
      <w:r>
        <w:rPr>
          <w:lang w:eastAsia="en-US"/>
        </w:rPr>
        <w:t>il était aveugle</w:t>
      </w:r>
      <w:r w:rsidR="0046142F">
        <w:rPr>
          <w:lang w:eastAsia="en-US"/>
        </w:rPr>
        <w:t>.</w:t>
      </w:r>
    </w:p>
    <w:p w14:paraId="66C00503" w14:textId="77777777" w:rsidR="0046142F" w:rsidRDefault="003148C9" w:rsidP="0046142F">
      <w:pPr>
        <w:rPr>
          <w:lang w:eastAsia="en-US"/>
        </w:rPr>
      </w:pPr>
      <w:r>
        <w:rPr>
          <w:lang w:eastAsia="en-US"/>
        </w:rPr>
        <w:t>Comme il y avait un pilier entre la porte et lui</w:t>
      </w:r>
      <w:r w:rsidR="0046142F">
        <w:rPr>
          <w:lang w:eastAsia="en-US"/>
        </w:rPr>
        <w:t xml:space="preserve">, </w:t>
      </w:r>
      <w:r>
        <w:rPr>
          <w:lang w:eastAsia="en-US"/>
        </w:rPr>
        <w:t>il ne vit même pas cette ligne faiblement lumineuse qui passait sous la porte et qui allait s</w:t>
      </w:r>
      <w:r w:rsidR="0046142F">
        <w:rPr>
          <w:lang w:eastAsia="en-US"/>
        </w:rPr>
        <w:t>’</w:t>
      </w:r>
      <w:r>
        <w:rPr>
          <w:lang w:eastAsia="en-US"/>
        </w:rPr>
        <w:t>éteignant à mesure que le vieillard s</w:t>
      </w:r>
      <w:r w:rsidR="0046142F">
        <w:rPr>
          <w:lang w:eastAsia="en-US"/>
        </w:rPr>
        <w:t>’</w:t>
      </w:r>
      <w:r>
        <w:rPr>
          <w:lang w:eastAsia="en-US"/>
        </w:rPr>
        <w:t>éloignait</w:t>
      </w:r>
      <w:r w:rsidR="0046142F">
        <w:rPr>
          <w:lang w:eastAsia="en-US"/>
        </w:rPr>
        <w:t>.</w:t>
      </w:r>
    </w:p>
    <w:p w14:paraId="1903489C" w14:textId="77777777" w:rsidR="0046142F" w:rsidRDefault="003148C9" w:rsidP="0046142F">
      <w:pPr>
        <w:rPr>
          <w:lang w:eastAsia="en-US"/>
        </w:rPr>
      </w:pPr>
      <w:r>
        <w:rPr>
          <w:lang w:eastAsia="en-US"/>
        </w:rPr>
        <w:t>La nuit</w:t>
      </w:r>
      <w:r w:rsidR="0046142F">
        <w:rPr>
          <w:lang w:eastAsia="en-US"/>
        </w:rPr>
        <w:t xml:space="preserve">, </w:t>
      </w:r>
      <w:r>
        <w:rPr>
          <w:lang w:eastAsia="en-US"/>
        </w:rPr>
        <w:t>la nuit complète</w:t>
      </w:r>
      <w:r w:rsidR="0046142F">
        <w:rPr>
          <w:lang w:eastAsia="en-US"/>
        </w:rPr>
        <w:t xml:space="preserve">, </w:t>
      </w:r>
      <w:r>
        <w:rPr>
          <w:lang w:eastAsia="en-US"/>
        </w:rPr>
        <w:t>épaisse</w:t>
      </w:r>
      <w:r w:rsidR="0046142F">
        <w:rPr>
          <w:lang w:eastAsia="en-US"/>
        </w:rPr>
        <w:t xml:space="preserve">, </w:t>
      </w:r>
      <w:r>
        <w:rPr>
          <w:lang w:eastAsia="en-US"/>
        </w:rPr>
        <w:t>lourde</w:t>
      </w:r>
      <w:r w:rsidR="0046142F">
        <w:rPr>
          <w:lang w:eastAsia="en-US"/>
        </w:rPr>
        <w:t xml:space="preserve">, </w:t>
      </w:r>
      <w:r>
        <w:rPr>
          <w:lang w:eastAsia="en-US"/>
        </w:rPr>
        <w:t>où planent le découragement et les terreurs</w:t>
      </w:r>
      <w:r w:rsidR="0046142F">
        <w:rPr>
          <w:lang w:eastAsia="en-US"/>
        </w:rPr>
        <w:t>.</w:t>
      </w:r>
    </w:p>
    <w:p w14:paraId="1E031FE3" w14:textId="77777777" w:rsidR="0046142F" w:rsidRDefault="003148C9" w:rsidP="0046142F">
      <w:pPr>
        <w:rPr>
          <w:lang w:eastAsia="en-US"/>
        </w:rPr>
      </w:pPr>
      <w:r>
        <w:rPr>
          <w:lang w:eastAsia="en-US"/>
        </w:rPr>
        <w:t>Il avait froid</w:t>
      </w:r>
      <w:r w:rsidR="0046142F">
        <w:rPr>
          <w:lang w:eastAsia="en-US"/>
        </w:rPr>
        <w:t xml:space="preserve">. </w:t>
      </w:r>
      <w:r>
        <w:rPr>
          <w:lang w:eastAsia="en-US"/>
        </w:rPr>
        <w:t>Tout son corps était meurtri et brisé</w:t>
      </w:r>
      <w:r w:rsidR="0046142F">
        <w:rPr>
          <w:lang w:eastAsia="en-US"/>
        </w:rPr>
        <w:t xml:space="preserve">, </w:t>
      </w:r>
      <w:r>
        <w:rPr>
          <w:lang w:eastAsia="en-US"/>
        </w:rPr>
        <w:t>non seulement par les coups reçus la veille au soir</w:t>
      </w:r>
      <w:r w:rsidR="0046142F">
        <w:rPr>
          <w:lang w:eastAsia="en-US"/>
        </w:rPr>
        <w:t xml:space="preserve">, </w:t>
      </w:r>
      <w:r>
        <w:rPr>
          <w:lang w:eastAsia="en-US"/>
        </w:rPr>
        <w:t>dans la lutte avec les trois bandits</w:t>
      </w:r>
      <w:r w:rsidR="0046142F">
        <w:rPr>
          <w:lang w:eastAsia="en-US"/>
        </w:rPr>
        <w:t xml:space="preserve">, </w:t>
      </w:r>
      <w:r>
        <w:rPr>
          <w:lang w:eastAsia="en-US"/>
        </w:rPr>
        <w:t>mais encore par la chute même qui l</w:t>
      </w:r>
      <w:r w:rsidR="0046142F">
        <w:rPr>
          <w:lang w:eastAsia="en-US"/>
        </w:rPr>
        <w:t>’</w:t>
      </w:r>
      <w:r>
        <w:rPr>
          <w:lang w:eastAsia="en-US"/>
        </w:rPr>
        <w:t>avait jeté au fond de ce trou</w:t>
      </w:r>
      <w:r w:rsidR="0046142F">
        <w:rPr>
          <w:lang w:eastAsia="en-US"/>
        </w:rPr>
        <w:t>.</w:t>
      </w:r>
    </w:p>
    <w:p w14:paraId="6C4A62F5" w14:textId="77777777" w:rsidR="0046142F" w:rsidRDefault="003148C9" w:rsidP="0046142F">
      <w:pPr>
        <w:rPr>
          <w:lang w:eastAsia="en-US"/>
        </w:rPr>
      </w:pPr>
      <w:r>
        <w:rPr>
          <w:lang w:eastAsia="en-US"/>
        </w:rPr>
        <w:t>Car c</w:t>
      </w:r>
      <w:r w:rsidR="0046142F">
        <w:rPr>
          <w:lang w:eastAsia="en-US"/>
        </w:rPr>
        <w:t>’</w:t>
      </w:r>
      <w:r>
        <w:rPr>
          <w:lang w:eastAsia="en-US"/>
        </w:rPr>
        <w:t>était là que Mazurke</w:t>
      </w:r>
      <w:r w:rsidR="0046142F">
        <w:rPr>
          <w:lang w:eastAsia="en-US"/>
        </w:rPr>
        <w:t xml:space="preserve">, </w:t>
      </w:r>
      <w:r>
        <w:rPr>
          <w:lang w:eastAsia="en-US"/>
        </w:rPr>
        <w:t>était tombé au moment où nous l</w:t>
      </w:r>
      <w:r w:rsidR="0046142F">
        <w:rPr>
          <w:lang w:eastAsia="en-US"/>
        </w:rPr>
        <w:t>’</w:t>
      </w:r>
      <w:r>
        <w:rPr>
          <w:lang w:eastAsia="en-US"/>
        </w:rPr>
        <w:t>avons vu disparaître</w:t>
      </w:r>
      <w:r w:rsidR="0046142F">
        <w:rPr>
          <w:lang w:eastAsia="en-US"/>
        </w:rPr>
        <w:t>.</w:t>
      </w:r>
    </w:p>
    <w:p w14:paraId="6B34B9D4" w14:textId="77777777" w:rsidR="0046142F" w:rsidRDefault="003148C9" w:rsidP="0046142F">
      <w:pPr>
        <w:rPr>
          <w:lang w:eastAsia="en-US"/>
        </w:rPr>
      </w:pPr>
      <w:r>
        <w:rPr>
          <w:lang w:eastAsia="en-US"/>
        </w:rPr>
        <w:t>Non pas là directement</w:t>
      </w:r>
      <w:r w:rsidR="0046142F">
        <w:rPr>
          <w:lang w:eastAsia="en-US"/>
        </w:rPr>
        <w:t xml:space="preserve">, </w:t>
      </w:r>
      <w:r>
        <w:rPr>
          <w:lang w:eastAsia="en-US"/>
        </w:rPr>
        <w:t>mais au fond d</w:t>
      </w:r>
      <w:r w:rsidR="0046142F">
        <w:rPr>
          <w:lang w:eastAsia="en-US"/>
        </w:rPr>
        <w:t>’</w:t>
      </w:r>
      <w:r>
        <w:rPr>
          <w:lang w:eastAsia="en-US"/>
        </w:rPr>
        <w:t>une sorte de puits</w:t>
      </w:r>
      <w:r w:rsidR="0046142F">
        <w:rPr>
          <w:lang w:eastAsia="en-US"/>
        </w:rPr>
        <w:t xml:space="preserve">, </w:t>
      </w:r>
      <w:r>
        <w:rPr>
          <w:lang w:eastAsia="en-US"/>
        </w:rPr>
        <w:t>terminé en boyau</w:t>
      </w:r>
      <w:r w:rsidR="0046142F">
        <w:rPr>
          <w:lang w:eastAsia="en-US"/>
        </w:rPr>
        <w:t xml:space="preserve">, </w:t>
      </w:r>
      <w:r>
        <w:rPr>
          <w:lang w:eastAsia="en-US"/>
        </w:rPr>
        <w:t>où Mazurke s</w:t>
      </w:r>
      <w:r w:rsidR="0046142F">
        <w:rPr>
          <w:lang w:eastAsia="en-US"/>
        </w:rPr>
        <w:t>’</w:t>
      </w:r>
      <w:r>
        <w:rPr>
          <w:lang w:eastAsia="en-US"/>
        </w:rPr>
        <w:t xml:space="preserve">était trouvé tout à coup </w:t>
      </w:r>
      <w:r>
        <w:rPr>
          <w:lang w:eastAsia="en-US"/>
        </w:rPr>
        <w:lastRenderedPageBreak/>
        <w:t>engagé</w:t>
      </w:r>
      <w:r w:rsidR="0046142F">
        <w:rPr>
          <w:lang w:eastAsia="en-US"/>
        </w:rPr>
        <w:t xml:space="preserve">, </w:t>
      </w:r>
      <w:r>
        <w:rPr>
          <w:lang w:eastAsia="en-US"/>
        </w:rPr>
        <w:t>étouffé</w:t>
      </w:r>
      <w:r w:rsidR="0046142F">
        <w:rPr>
          <w:lang w:eastAsia="en-US"/>
        </w:rPr>
        <w:t xml:space="preserve">, </w:t>
      </w:r>
      <w:r>
        <w:rPr>
          <w:lang w:eastAsia="en-US"/>
        </w:rPr>
        <w:t>serré entre les parois de glaise molle comme un piston dans un cylindre creux</w:t>
      </w:r>
      <w:r w:rsidR="0046142F">
        <w:rPr>
          <w:lang w:eastAsia="en-US"/>
        </w:rPr>
        <w:t>.</w:t>
      </w:r>
    </w:p>
    <w:p w14:paraId="3BBFB410" w14:textId="77777777" w:rsidR="0046142F" w:rsidRDefault="003148C9" w:rsidP="0046142F">
      <w:pPr>
        <w:rPr>
          <w:lang w:eastAsia="en-US"/>
        </w:rPr>
      </w:pPr>
      <w:r>
        <w:rPr>
          <w:lang w:eastAsia="en-US"/>
        </w:rPr>
        <w:t>Bien qu</w:t>
      </w:r>
      <w:r w:rsidR="0046142F">
        <w:rPr>
          <w:lang w:eastAsia="en-US"/>
        </w:rPr>
        <w:t>’</w:t>
      </w:r>
      <w:r>
        <w:rPr>
          <w:lang w:eastAsia="en-US"/>
        </w:rPr>
        <w:t>il fût étourdi à la fois par l</w:t>
      </w:r>
      <w:r w:rsidR="0046142F">
        <w:rPr>
          <w:lang w:eastAsia="en-US"/>
        </w:rPr>
        <w:t>’</w:t>
      </w:r>
      <w:r>
        <w:rPr>
          <w:lang w:eastAsia="en-US"/>
        </w:rPr>
        <w:t>ivresse</w:t>
      </w:r>
      <w:r w:rsidR="0046142F">
        <w:rPr>
          <w:lang w:eastAsia="en-US"/>
        </w:rPr>
        <w:t xml:space="preserve">, </w:t>
      </w:r>
      <w:r>
        <w:rPr>
          <w:lang w:eastAsia="en-US"/>
        </w:rPr>
        <w:t>par la bagarre et par l</w:t>
      </w:r>
      <w:r w:rsidR="0046142F">
        <w:rPr>
          <w:lang w:eastAsia="en-US"/>
        </w:rPr>
        <w:t>’</w:t>
      </w:r>
      <w:r>
        <w:rPr>
          <w:lang w:eastAsia="en-US"/>
        </w:rPr>
        <w:t>atroce dégringolade qui le lançait ainsi à quarante pieds sous terre</w:t>
      </w:r>
      <w:r w:rsidR="0046142F">
        <w:rPr>
          <w:lang w:eastAsia="en-US"/>
        </w:rPr>
        <w:t xml:space="preserve">, </w:t>
      </w:r>
      <w:r>
        <w:rPr>
          <w:lang w:eastAsia="en-US"/>
        </w:rPr>
        <w:t>l</w:t>
      </w:r>
      <w:r w:rsidR="0046142F">
        <w:rPr>
          <w:lang w:eastAsia="en-US"/>
        </w:rPr>
        <w:t>’</w:t>
      </w:r>
      <w:r>
        <w:rPr>
          <w:lang w:eastAsia="en-US"/>
        </w:rPr>
        <w:t>instinct de la conservation le saisit</w:t>
      </w:r>
      <w:r w:rsidR="0046142F">
        <w:rPr>
          <w:lang w:eastAsia="en-US"/>
        </w:rPr>
        <w:t xml:space="preserve">, </w:t>
      </w:r>
      <w:r>
        <w:rPr>
          <w:lang w:eastAsia="en-US"/>
        </w:rPr>
        <w:t>et il se prit à ramper dans cette manière de tuyau</w:t>
      </w:r>
      <w:r w:rsidR="0046142F">
        <w:rPr>
          <w:lang w:eastAsia="en-US"/>
        </w:rPr>
        <w:t xml:space="preserve">, </w:t>
      </w:r>
      <w:r>
        <w:rPr>
          <w:lang w:eastAsia="en-US"/>
        </w:rPr>
        <w:t>dont les parois glissantes facilitaient son passage</w:t>
      </w:r>
      <w:r w:rsidR="0046142F">
        <w:rPr>
          <w:lang w:eastAsia="en-US"/>
        </w:rPr>
        <w:t>.</w:t>
      </w:r>
    </w:p>
    <w:p w14:paraId="6EAEC3A4" w14:textId="77777777" w:rsidR="0046142F" w:rsidRDefault="003148C9" w:rsidP="0046142F">
      <w:pPr>
        <w:rPr>
          <w:lang w:eastAsia="en-US"/>
        </w:rPr>
      </w:pPr>
      <w:r>
        <w:rPr>
          <w:lang w:eastAsia="en-US"/>
        </w:rPr>
        <w:t>Vous avez vu souvent dans les villes de province et dans les quartiers de Paris qui ressemblent aux villes de province</w:t>
      </w:r>
      <w:r w:rsidR="0046142F">
        <w:rPr>
          <w:lang w:eastAsia="en-US"/>
        </w:rPr>
        <w:t xml:space="preserve">, </w:t>
      </w:r>
      <w:r>
        <w:rPr>
          <w:lang w:eastAsia="en-US"/>
        </w:rPr>
        <w:t>ces petites trappes à un seul battant qui jouent sur leurs charnières</w:t>
      </w:r>
      <w:r w:rsidR="0046142F">
        <w:rPr>
          <w:lang w:eastAsia="en-US"/>
        </w:rPr>
        <w:t xml:space="preserve">, </w:t>
      </w:r>
      <w:r>
        <w:rPr>
          <w:lang w:eastAsia="en-US"/>
        </w:rPr>
        <w:t>et qui</w:t>
      </w:r>
      <w:r w:rsidR="0046142F">
        <w:rPr>
          <w:lang w:eastAsia="en-US"/>
        </w:rPr>
        <w:t xml:space="preserve">, </w:t>
      </w:r>
      <w:r>
        <w:rPr>
          <w:lang w:eastAsia="en-US"/>
        </w:rPr>
        <w:t>placées extérieurement au seuil de la maison</w:t>
      </w:r>
      <w:r w:rsidR="0046142F">
        <w:rPr>
          <w:lang w:eastAsia="en-US"/>
        </w:rPr>
        <w:t xml:space="preserve">, </w:t>
      </w:r>
      <w:r>
        <w:rPr>
          <w:lang w:eastAsia="en-US"/>
        </w:rPr>
        <w:t>servent à encaver le bois ou la houille</w:t>
      </w:r>
      <w:r w:rsidR="0046142F">
        <w:rPr>
          <w:lang w:eastAsia="en-US"/>
        </w:rPr>
        <w:t>.</w:t>
      </w:r>
    </w:p>
    <w:p w14:paraId="74F9B606" w14:textId="41820FF1" w:rsidR="0046142F" w:rsidRDefault="003148C9" w:rsidP="0046142F">
      <w:pPr>
        <w:rPr>
          <w:lang w:eastAsia="en-US"/>
        </w:rPr>
      </w:pPr>
      <w:r>
        <w:rPr>
          <w:lang w:eastAsia="en-US"/>
        </w:rPr>
        <w:t>C</w:t>
      </w:r>
      <w:r w:rsidR="0046142F">
        <w:rPr>
          <w:lang w:eastAsia="en-US"/>
        </w:rPr>
        <w:t>’</w:t>
      </w:r>
      <w:r>
        <w:rPr>
          <w:lang w:eastAsia="en-US"/>
        </w:rPr>
        <w:t>était une trappe de cette sorte qui avait tenu lieu de porte à Mazurke pour entrer en terre</w:t>
      </w:r>
      <w:r w:rsidR="0046142F">
        <w:rPr>
          <w:lang w:eastAsia="en-US"/>
        </w:rPr>
        <w:t xml:space="preserve">. </w:t>
      </w:r>
      <w:r w:rsidR="006C2AE1">
        <w:rPr>
          <w:lang w:eastAsia="en-US"/>
        </w:rPr>
        <w:t>—</w:t>
      </w:r>
      <w:r w:rsidR="0046142F">
        <w:rPr>
          <w:lang w:eastAsia="en-US"/>
        </w:rPr>
        <w:t xml:space="preserve"> </w:t>
      </w:r>
      <w:r>
        <w:rPr>
          <w:lang w:eastAsia="en-US"/>
        </w:rPr>
        <w:t>Seulement cette trappe ne servait ni à encaver le bois ni à serrer la houille</w:t>
      </w:r>
      <w:r w:rsidR="0046142F">
        <w:rPr>
          <w:lang w:eastAsia="en-US"/>
        </w:rPr>
        <w:t xml:space="preserve">. </w:t>
      </w:r>
      <w:r>
        <w:rPr>
          <w:lang w:eastAsia="en-US"/>
        </w:rPr>
        <w:t>Elle était recouverte d</w:t>
      </w:r>
      <w:r w:rsidR="0046142F">
        <w:rPr>
          <w:lang w:eastAsia="en-US"/>
        </w:rPr>
        <w:t>’</w:t>
      </w:r>
      <w:r>
        <w:rPr>
          <w:lang w:eastAsia="en-US"/>
        </w:rPr>
        <w:t>une épaisse couche de sable où croissaient même quelques brins d</w:t>
      </w:r>
      <w:r w:rsidR="0046142F">
        <w:rPr>
          <w:lang w:eastAsia="en-US"/>
        </w:rPr>
        <w:t>’</w:t>
      </w:r>
      <w:r>
        <w:rPr>
          <w:lang w:eastAsia="en-US"/>
        </w:rPr>
        <w:t>herbe</w:t>
      </w:r>
      <w:r w:rsidR="0046142F">
        <w:rPr>
          <w:lang w:eastAsia="en-US"/>
        </w:rPr>
        <w:t xml:space="preserve">, </w:t>
      </w:r>
      <w:r>
        <w:rPr>
          <w:lang w:eastAsia="en-US"/>
        </w:rPr>
        <w:t>et si elle avait cédé sous le poids de Mazurke</w:t>
      </w:r>
      <w:r w:rsidR="0046142F">
        <w:rPr>
          <w:lang w:eastAsia="en-US"/>
        </w:rPr>
        <w:t xml:space="preserve">, </w:t>
      </w:r>
      <w:r>
        <w:rPr>
          <w:lang w:eastAsia="en-US"/>
        </w:rPr>
        <w:t>c</w:t>
      </w:r>
      <w:r w:rsidR="0046142F">
        <w:rPr>
          <w:lang w:eastAsia="en-US"/>
        </w:rPr>
        <w:t>’</w:t>
      </w:r>
      <w:r>
        <w:rPr>
          <w:lang w:eastAsia="en-US"/>
        </w:rPr>
        <w:t>était en brisant ses attaches rouillées et à contre sens du mouvement naturel de sa charnière</w:t>
      </w:r>
      <w:r w:rsidR="0046142F">
        <w:rPr>
          <w:lang w:eastAsia="en-US"/>
        </w:rPr>
        <w:t>.</w:t>
      </w:r>
    </w:p>
    <w:p w14:paraId="7CFC1272" w14:textId="77777777" w:rsidR="0046142F" w:rsidRDefault="003148C9" w:rsidP="0046142F">
      <w:pPr>
        <w:rPr>
          <w:lang w:eastAsia="en-US"/>
        </w:rPr>
      </w:pPr>
      <w:r>
        <w:rPr>
          <w:lang w:eastAsia="en-US"/>
        </w:rPr>
        <w:t>Il y avait gros à parier que les maîtres de la maison voisine eux-mêmes ne connaissaient point l</w:t>
      </w:r>
      <w:r w:rsidR="0046142F">
        <w:rPr>
          <w:lang w:eastAsia="en-US"/>
        </w:rPr>
        <w:t>’</w:t>
      </w:r>
      <w:r>
        <w:rPr>
          <w:lang w:eastAsia="en-US"/>
        </w:rPr>
        <w:t>existence de cette trappe qui n</w:t>
      </w:r>
      <w:r w:rsidR="0046142F">
        <w:rPr>
          <w:lang w:eastAsia="en-US"/>
        </w:rPr>
        <w:t>’</w:t>
      </w:r>
      <w:r>
        <w:rPr>
          <w:lang w:eastAsia="en-US"/>
        </w:rPr>
        <w:t>avait peut-être pas joué depuis cent ans</w:t>
      </w:r>
      <w:r w:rsidR="0046142F">
        <w:rPr>
          <w:lang w:eastAsia="en-US"/>
        </w:rPr>
        <w:t>.</w:t>
      </w:r>
    </w:p>
    <w:p w14:paraId="14B4EA1D" w14:textId="77777777" w:rsidR="0046142F" w:rsidRDefault="003148C9" w:rsidP="0046142F">
      <w:pPr>
        <w:rPr>
          <w:lang w:eastAsia="en-US"/>
        </w:rPr>
      </w:pPr>
      <w:r>
        <w:rPr>
          <w:lang w:eastAsia="en-US"/>
        </w:rPr>
        <w:t>Du moins le sable</w:t>
      </w:r>
      <w:r w:rsidR="0046142F">
        <w:rPr>
          <w:lang w:eastAsia="en-US"/>
        </w:rPr>
        <w:t xml:space="preserve">, </w:t>
      </w:r>
      <w:r>
        <w:rPr>
          <w:lang w:eastAsia="en-US"/>
        </w:rPr>
        <w:t>la terre et l</w:t>
      </w:r>
      <w:r w:rsidR="0046142F">
        <w:rPr>
          <w:lang w:eastAsia="en-US"/>
        </w:rPr>
        <w:t>’</w:t>
      </w:r>
      <w:r>
        <w:rPr>
          <w:lang w:eastAsia="en-US"/>
        </w:rPr>
        <w:t>herbe en dissimulaient-ils entièrement l</w:t>
      </w:r>
      <w:r w:rsidR="0046142F">
        <w:rPr>
          <w:lang w:eastAsia="en-US"/>
        </w:rPr>
        <w:t>’</w:t>
      </w:r>
      <w:r>
        <w:rPr>
          <w:lang w:eastAsia="en-US"/>
        </w:rPr>
        <w:t>existence</w:t>
      </w:r>
      <w:r w:rsidR="0046142F">
        <w:rPr>
          <w:lang w:eastAsia="en-US"/>
        </w:rPr>
        <w:t>.</w:t>
      </w:r>
    </w:p>
    <w:p w14:paraId="604A60F8" w14:textId="77777777" w:rsidR="0046142F" w:rsidRDefault="003148C9" w:rsidP="0046142F">
      <w:pPr>
        <w:rPr>
          <w:lang w:eastAsia="en-US"/>
        </w:rPr>
      </w:pPr>
      <w:r>
        <w:rPr>
          <w:lang w:eastAsia="en-US"/>
        </w:rPr>
        <w:t>Quand Mazurke fut passé</w:t>
      </w:r>
      <w:r w:rsidR="0046142F">
        <w:rPr>
          <w:lang w:eastAsia="en-US"/>
        </w:rPr>
        <w:t xml:space="preserve">, </w:t>
      </w:r>
      <w:r>
        <w:rPr>
          <w:lang w:eastAsia="en-US"/>
        </w:rPr>
        <w:t>la trappe</w:t>
      </w:r>
      <w:r w:rsidR="0046142F">
        <w:rPr>
          <w:lang w:eastAsia="en-US"/>
        </w:rPr>
        <w:t xml:space="preserve">, </w:t>
      </w:r>
      <w:r>
        <w:rPr>
          <w:lang w:eastAsia="en-US"/>
        </w:rPr>
        <w:t>comme ces portes qui se referment d</w:t>
      </w:r>
      <w:r w:rsidR="0046142F">
        <w:rPr>
          <w:lang w:eastAsia="en-US"/>
        </w:rPr>
        <w:t>’</w:t>
      </w:r>
      <w:r>
        <w:rPr>
          <w:lang w:eastAsia="en-US"/>
        </w:rPr>
        <w:t>elles-mêmes</w:t>
      </w:r>
      <w:r w:rsidR="0046142F">
        <w:rPr>
          <w:lang w:eastAsia="en-US"/>
        </w:rPr>
        <w:t xml:space="preserve">, </w:t>
      </w:r>
      <w:r>
        <w:rPr>
          <w:lang w:eastAsia="en-US"/>
        </w:rPr>
        <w:t>bascula et boucha le trou</w:t>
      </w:r>
      <w:r w:rsidR="0046142F">
        <w:rPr>
          <w:lang w:eastAsia="en-US"/>
        </w:rPr>
        <w:t>.</w:t>
      </w:r>
    </w:p>
    <w:p w14:paraId="0CED8FAC" w14:textId="77777777" w:rsidR="0046142F" w:rsidRDefault="003148C9" w:rsidP="0046142F">
      <w:pPr>
        <w:rPr>
          <w:lang w:eastAsia="en-US"/>
        </w:rPr>
      </w:pPr>
      <w:r>
        <w:rPr>
          <w:lang w:eastAsia="en-US"/>
        </w:rPr>
        <w:t xml:space="preserve">De sorte que nos trois bandits ou philosophes purent croire au </w:t>
      </w:r>
      <w:r>
        <w:rPr>
          <w:i/>
          <w:iCs/>
          <w:lang w:eastAsia="en-US"/>
        </w:rPr>
        <w:t>truc</w:t>
      </w:r>
      <w:r>
        <w:rPr>
          <w:lang w:eastAsia="en-US"/>
        </w:rPr>
        <w:t xml:space="preserve"> du Cirque</w:t>
      </w:r>
      <w:r w:rsidR="0046142F">
        <w:rPr>
          <w:lang w:eastAsia="en-US"/>
        </w:rPr>
        <w:t xml:space="preserve"> (</w:t>
      </w:r>
      <w:r>
        <w:rPr>
          <w:lang w:eastAsia="en-US"/>
        </w:rPr>
        <w:t>théâtre national</w:t>
      </w:r>
      <w:r w:rsidR="0046142F">
        <w:rPr>
          <w:lang w:eastAsia="en-US"/>
        </w:rPr>
        <w:t xml:space="preserve">), </w:t>
      </w:r>
      <w:r>
        <w:rPr>
          <w:lang w:eastAsia="en-US"/>
        </w:rPr>
        <w:t>transporté dans ces lieux déserts</w:t>
      </w:r>
      <w:r w:rsidR="0046142F">
        <w:rPr>
          <w:lang w:eastAsia="en-US"/>
        </w:rPr>
        <w:t>.</w:t>
      </w:r>
    </w:p>
    <w:p w14:paraId="673736AD" w14:textId="77777777" w:rsidR="0046142F" w:rsidRDefault="003148C9" w:rsidP="0046142F">
      <w:pPr>
        <w:rPr>
          <w:lang w:eastAsia="en-US"/>
        </w:rPr>
      </w:pPr>
      <w:r>
        <w:rPr>
          <w:lang w:eastAsia="en-US"/>
        </w:rPr>
        <w:lastRenderedPageBreak/>
        <w:t>Mais ils avaient les billets de banque</w:t>
      </w:r>
      <w:r w:rsidR="0046142F">
        <w:rPr>
          <w:lang w:eastAsia="en-US"/>
        </w:rPr>
        <w:t xml:space="preserve"> : </w:t>
      </w:r>
      <w:r>
        <w:rPr>
          <w:lang w:eastAsia="en-US"/>
        </w:rPr>
        <w:t>ce qui suffisait à leur conscience</w:t>
      </w:r>
      <w:r w:rsidR="0046142F">
        <w:rPr>
          <w:lang w:eastAsia="en-US"/>
        </w:rPr>
        <w:t>.</w:t>
      </w:r>
    </w:p>
    <w:p w14:paraId="549E5A28" w14:textId="63678B07" w:rsidR="0046142F" w:rsidRDefault="003148C9" w:rsidP="0046142F">
      <w:pPr>
        <w:rPr>
          <w:lang w:eastAsia="en-US"/>
        </w:rPr>
      </w:pPr>
      <w:r>
        <w:rPr>
          <w:lang w:eastAsia="en-US"/>
        </w:rPr>
        <w:t>Mazurke rampa dans son tuyau comme un beau diable</w:t>
      </w:r>
      <w:r w:rsidR="0046142F">
        <w:rPr>
          <w:lang w:eastAsia="en-US"/>
        </w:rPr>
        <w:t xml:space="preserve"> ; </w:t>
      </w:r>
      <w:r>
        <w:rPr>
          <w:lang w:eastAsia="en-US"/>
        </w:rPr>
        <w:t>il descendit d</w:t>
      </w:r>
      <w:r w:rsidR="0046142F">
        <w:rPr>
          <w:lang w:eastAsia="en-US"/>
        </w:rPr>
        <w:t>’</w:t>
      </w:r>
      <w:r>
        <w:rPr>
          <w:lang w:eastAsia="en-US"/>
        </w:rPr>
        <w:t>abord</w:t>
      </w:r>
      <w:r w:rsidR="0046142F">
        <w:rPr>
          <w:lang w:eastAsia="en-US"/>
        </w:rPr>
        <w:t xml:space="preserve">, </w:t>
      </w:r>
      <w:r>
        <w:rPr>
          <w:lang w:eastAsia="en-US"/>
        </w:rPr>
        <w:t>puis il remonta</w:t>
      </w:r>
      <w:r w:rsidR="0046142F">
        <w:rPr>
          <w:lang w:eastAsia="en-US"/>
        </w:rPr>
        <w:t xml:space="preserve">. </w:t>
      </w:r>
      <w:r>
        <w:rPr>
          <w:lang w:eastAsia="en-US"/>
        </w:rPr>
        <w:t>Sa tête heurta contre des planches qu</w:t>
      </w:r>
      <w:r w:rsidR="0046142F">
        <w:rPr>
          <w:lang w:eastAsia="en-US"/>
        </w:rPr>
        <w:t>’</w:t>
      </w:r>
      <w:r>
        <w:rPr>
          <w:lang w:eastAsia="en-US"/>
        </w:rPr>
        <w:t>il souleva par un dernier effort</w:t>
      </w:r>
      <w:r w:rsidR="0046142F">
        <w:rPr>
          <w:lang w:eastAsia="en-US"/>
        </w:rPr>
        <w:t xml:space="preserve">, </w:t>
      </w:r>
      <w:r w:rsidR="006C2AE1">
        <w:rPr>
          <w:lang w:eastAsia="en-US"/>
        </w:rPr>
        <w:t>—</w:t>
      </w:r>
      <w:r w:rsidR="0046142F">
        <w:rPr>
          <w:lang w:eastAsia="en-US"/>
        </w:rPr>
        <w:t xml:space="preserve"> </w:t>
      </w:r>
      <w:r>
        <w:rPr>
          <w:lang w:eastAsia="en-US"/>
        </w:rPr>
        <w:t>puis il se trouva dans un espace libre mais plus noir que l</w:t>
      </w:r>
      <w:r w:rsidR="0046142F">
        <w:rPr>
          <w:lang w:eastAsia="en-US"/>
        </w:rPr>
        <w:t>’</w:t>
      </w:r>
      <w:r>
        <w:rPr>
          <w:lang w:eastAsia="en-US"/>
        </w:rPr>
        <w:t>enfer</w:t>
      </w:r>
      <w:r w:rsidR="0046142F">
        <w:rPr>
          <w:lang w:eastAsia="en-US"/>
        </w:rPr>
        <w:t xml:space="preserve">, </w:t>
      </w:r>
      <w:r>
        <w:rPr>
          <w:lang w:eastAsia="en-US"/>
        </w:rPr>
        <w:t>où il fit quelques pas au hasard</w:t>
      </w:r>
      <w:r w:rsidR="0046142F">
        <w:rPr>
          <w:lang w:eastAsia="en-US"/>
        </w:rPr>
        <w:t xml:space="preserve">, </w:t>
      </w:r>
      <w:r>
        <w:rPr>
          <w:lang w:eastAsia="en-US"/>
        </w:rPr>
        <w:t>en chancelant</w:t>
      </w:r>
      <w:r w:rsidR="0046142F">
        <w:rPr>
          <w:lang w:eastAsia="en-US"/>
        </w:rPr>
        <w:t>.</w:t>
      </w:r>
    </w:p>
    <w:p w14:paraId="3B2EF72B" w14:textId="77777777" w:rsidR="0046142F" w:rsidRDefault="003148C9" w:rsidP="0046142F">
      <w:pPr>
        <w:rPr>
          <w:lang w:eastAsia="en-US"/>
        </w:rPr>
      </w:pPr>
      <w:r>
        <w:rPr>
          <w:lang w:eastAsia="en-US"/>
        </w:rPr>
        <w:t>Il était suffoqué aux trois quarts</w:t>
      </w:r>
      <w:r w:rsidR="0046142F">
        <w:rPr>
          <w:lang w:eastAsia="en-US"/>
        </w:rPr>
        <w:t>.</w:t>
      </w:r>
    </w:p>
    <w:p w14:paraId="3A473C82" w14:textId="77777777" w:rsidR="0046142F" w:rsidRDefault="003148C9" w:rsidP="0046142F">
      <w:pPr>
        <w:rPr>
          <w:lang w:eastAsia="en-US"/>
        </w:rPr>
      </w:pPr>
      <w:r>
        <w:rPr>
          <w:lang w:eastAsia="en-US"/>
        </w:rPr>
        <w:t>Il trébucha au premier obstacle</w:t>
      </w:r>
      <w:r w:rsidR="0046142F">
        <w:rPr>
          <w:lang w:eastAsia="en-US"/>
        </w:rPr>
        <w:t xml:space="preserve">, </w:t>
      </w:r>
      <w:r>
        <w:rPr>
          <w:lang w:eastAsia="en-US"/>
        </w:rPr>
        <w:t>tomba et s</w:t>
      </w:r>
      <w:r w:rsidR="0046142F">
        <w:rPr>
          <w:lang w:eastAsia="en-US"/>
        </w:rPr>
        <w:t>’</w:t>
      </w:r>
      <w:r>
        <w:rPr>
          <w:lang w:eastAsia="en-US"/>
        </w:rPr>
        <w:t>endormit sur place</w:t>
      </w:r>
      <w:r w:rsidR="0046142F">
        <w:rPr>
          <w:lang w:eastAsia="en-US"/>
        </w:rPr>
        <w:t>.</w:t>
      </w:r>
    </w:p>
    <w:p w14:paraId="5D4AB601" w14:textId="77777777" w:rsidR="0046142F" w:rsidRDefault="003148C9" w:rsidP="0046142F">
      <w:pPr>
        <w:rPr>
          <w:lang w:eastAsia="en-US"/>
        </w:rPr>
      </w:pPr>
      <w:r>
        <w:rPr>
          <w:lang w:eastAsia="en-US"/>
        </w:rPr>
        <w:t>Sans la porte que ce vieux coquin de happe-monnaie ferma trop rudement</w:t>
      </w:r>
      <w:r w:rsidR="0046142F">
        <w:rPr>
          <w:lang w:eastAsia="en-US"/>
        </w:rPr>
        <w:t xml:space="preserve">, </w:t>
      </w:r>
      <w:r>
        <w:rPr>
          <w:lang w:eastAsia="en-US"/>
        </w:rPr>
        <w:t>Mazurke dormirait encore</w:t>
      </w:r>
      <w:r w:rsidR="0046142F">
        <w:rPr>
          <w:lang w:eastAsia="en-US"/>
        </w:rPr>
        <w:t xml:space="preserve">, </w:t>
      </w:r>
      <w:r>
        <w:rPr>
          <w:lang w:eastAsia="en-US"/>
        </w:rPr>
        <w:t>tant il y allait de bon cœur</w:t>
      </w:r>
      <w:r w:rsidR="0046142F">
        <w:rPr>
          <w:lang w:eastAsia="en-US"/>
        </w:rPr>
        <w:t>.</w:t>
      </w:r>
    </w:p>
    <w:p w14:paraId="11F95E5B" w14:textId="77777777" w:rsidR="0046142F" w:rsidRDefault="003148C9" w:rsidP="0046142F">
      <w:pPr>
        <w:rPr>
          <w:lang w:eastAsia="en-US"/>
        </w:rPr>
      </w:pPr>
      <w:r>
        <w:rPr>
          <w:lang w:eastAsia="en-US"/>
        </w:rPr>
        <w:t>Après tout</w:t>
      </w:r>
      <w:r w:rsidR="0046142F">
        <w:rPr>
          <w:lang w:eastAsia="en-US"/>
        </w:rPr>
        <w:t xml:space="preserve">, </w:t>
      </w:r>
      <w:r>
        <w:rPr>
          <w:lang w:eastAsia="en-US"/>
        </w:rPr>
        <w:t>il ne s</w:t>
      </w:r>
      <w:r w:rsidR="0046142F">
        <w:rPr>
          <w:lang w:eastAsia="en-US"/>
        </w:rPr>
        <w:t>’</w:t>
      </w:r>
      <w:r>
        <w:rPr>
          <w:lang w:eastAsia="en-US"/>
        </w:rPr>
        <w:t>était enivré que pour cela</w:t>
      </w:r>
      <w:r w:rsidR="0046142F">
        <w:rPr>
          <w:lang w:eastAsia="en-US"/>
        </w:rPr>
        <w:t>.</w:t>
      </w:r>
    </w:p>
    <w:p w14:paraId="35232B64" w14:textId="77777777" w:rsidR="0046142F" w:rsidRDefault="003148C9">
      <w:pPr>
        <w:pStyle w:val="Retraitcorpsdetexte2"/>
      </w:pPr>
      <w:r>
        <w:t>Et les beaux rêves qu</w:t>
      </w:r>
      <w:r w:rsidR="0046142F">
        <w:t>’</w:t>
      </w:r>
      <w:r>
        <w:t>il faisait</w:t>
      </w:r>
      <w:r w:rsidR="0046142F">
        <w:t xml:space="preserve">, </w:t>
      </w:r>
      <w:r>
        <w:t>si vous saviez</w:t>
      </w:r>
      <w:r w:rsidR="0046142F">
        <w:t xml:space="preserve"> ! </w:t>
      </w:r>
      <w:r>
        <w:t>Un de ces paysages enchantés qui ne sont point de ce monde</w:t>
      </w:r>
      <w:r w:rsidR="0046142F">
        <w:t xml:space="preserve"> : </w:t>
      </w:r>
      <w:r>
        <w:t>le soleil au loin sur les moissons d</w:t>
      </w:r>
      <w:r w:rsidR="0046142F">
        <w:t>’</w:t>
      </w:r>
      <w:r>
        <w:t>or</w:t>
      </w:r>
      <w:r w:rsidR="0046142F">
        <w:t xml:space="preserve">, </w:t>
      </w:r>
      <w:r>
        <w:t>et tout près</w:t>
      </w:r>
      <w:r w:rsidR="0046142F">
        <w:t xml:space="preserve">, </w:t>
      </w:r>
      <w:r>
        <w:t>l</w:t>
      </w:r>
      <w:r w:rsidR="0046142F">
        <w:t>’</w:t>
      </w:r>
      <w:r>
        <w:t>ombre molle avec des gazons froids qui penchaient leurs pointes balancées sur le tranquille miroir d</w:t>
      </w:r>
      <w:r w:rsidR="0046142F">
        <w:t>’</w:t>
      </w:r>
      <w:r>
        <w:t>un lac</w:t>
      </w:r>
      <w:r w:rsidR="0046142F">
        <w:t>.</w:t>
      </w:r>
    </w:p>
    <w:p w14:paraId="14B773FF" w14:textId="26A57917" w:rsidR="003148C9" w:rsidRDefault="003148C9">
      <w:pPr>
        <w:rPr>
          <w:lang w:eastAsia="en-US"/>
        </w:rPr>
      </w:pPr>
    </w:p>
    <w:p w14:paraId="59E848F3" w14:textId="77777777" w:rsidR="0046142F" w:rsidRDefault="003148C9" w:rsidP="0046142F">
      <w:pPr>
        <w:rPr>
          <w:lang w:eastAsia="en-US"/>
        </w:rPr>
      </w:pPr>
      <w:r>
        <w:rPr>
          <w:lang w:eastAsia="en-US"/>
        </w:rPr>
        <w:t>Le ciel plus bleu que l</w:t>
      </w:r>
      <w:r w:rsidR="0046142F">
        <w:rPr>
          <w:lang w:eastAsia="en-US"/>
        </w:rPr>
        <w:t>’</w:t>
      </w:r>
      <w:r>
        <w:rPr>
          <w:lang w:eastAsia="en-US"/>
        </w:rPr>
        <w:t>espoir même à travers la sombre feuillée</w:t>
      </w:r>
      <w:r w:rsidR="0046142F">
        <w:rPr>
          <w:lang w:eastAsia="en-US"/>
        </w:rPr>
        <w:t>.</w:t>
      </w:r>
    </w:p>
    <w:p w14:paraId="17C2D625" w14:textId="77777777" w:rsidR="0046142F" w:rsidRDefault="003148C9" w:rsidP="0046142F">
      <w:pPr>
        <w:rPr>
          <w:lang w:eastAsia="en-US"/>
        </w:rPr>
      </w:pPr>
      <w:r>
        <w:rPr>
          <w:lang w:eastAsia="en-US"/>
        </w:rPr>
        <w:t>L</w:t>
      </w:r>
      <w:r w:rsidR="0046142F">
        <w:rPr>
          <w:lang w:eastAsia="en-US"/>
        </w:rPr>
        <w:t>’</w:t>
      </w:r>
      <w:r>
        <w:rPr>
          <w:lang w:eastAsia="en-US"/>
        </w:rPr>
        <w:t>air du pays</w:t>
      </w:r>
      <w:r w:rsidR="0046142F">
        <w:rPr>
          <w:lang w:eastAsia="en-US"/>
        </w:rPr>
        <w:t xml:space="preserve">, </w:t>
      </w:r>
      <w:r>
        <w:rPr>
          <w:lang w:eastAsia="en-US"/>
        </w:rPr>
        <w:t>ce nectar qui se respire</w:t>
      </w:r>
      <w:r w:rsidR="0046142F">
        <w:rPr>
          <w:lang w:eastAsia="en-US"/>
        </w:rPr>
        <w:t> !</w:t>
      </w:r>
    </w:p>
    <w:p w14:paraId="4FA0992E" w14:textId="77777777" w:rsidR="0046142F" w:rsidRDefault="003148C9" w:rsidP="0046142F">
      <w:pPr>
        <w:rPr>
          <w:lang w:eastAsia="en-US"/>
        </w:rPr>
      </w:pPr>
      <w:r>
        <w:rPr>
          <w:lang w:eastAsia="en-US"/>
        </w:rPr>
        <w:t>Et deux femmes souriantes que le bonheur faisait sublimes</w:t>
      </w:r>
      <w:r w:rsidR="0046142F">
        <w:rPr>
          <w:lang w:eastAsia="en-US"/>
        </w:rPr>
        <w:t>.</w:t>
      </w:r>
    </w:p>
    <w:p w14:paraId="1F01BDB4" w14:textId="77777777" w:rsidR="0046142F" w:rsidRDefault="003148C9" w:rsidP="0046142F">
      <w:pPr>
        <w:rPr>
          <w:lang w:eastAsia="en-US"/>
        </w:rPr>
      </w:pPr>
      <w:r>
        <w:rPr>
          <w:lang w:eastAsia="en-US"/>
        </w:rPr>
        <w:lastRenderedPageBreak/>
        <w:t>Deux femmes belles qui s</w:t>
      </w:r>
      <w:r w:rsidR="0046142F">
        <w:rPr>
          <w:lang w:eastAsia="en-US"/>
        </w:rPr>
        <w:t>’</w:t>
      </w:r>
      <w:r>
        <w:rPr>
          <w:lang w:eastAsia="en-US"/>
        </w:rPr>
        <w:t>entr</w:t>
      </w:r>
      <w:r w:rsidR="0046142F">
        <w:rPr>
          <w:lang w:eastAsia="en-US"/>
        </w:rPr>
        <w:t>’</w:t>
      </w:r>
      <w:r>
        <w:rPr>
          <w:lang w:eastAsia="en-US"/>
        </w:rPr>
        <w:t>aimaient et qui l</w:t>
      </w:r>
      <w:r w:rsidR="0046142F">
        <w:rPr>
          <w:lang w:eastAsia="en-US"/>
        </w:rPr>
        <w:t>’</w:t>
      </w:r>
      <w:r>
        <w:rPr>
          <w:lang w:eastAsia="en-US"/>
        </w:rPr>
        <w:t>aimaient</w:t>
      </w:r>
      <w:r w:rsidR="0046142F">
        <w:rPr>
          <w:lang w:eastAsia="en-US"/>
        </w:rPr>
        <w:t xml:space="preserve">, </w:t>
      </w:r>
      <w:r>
        <w:rPr>
          <w:lang w:eastAsia="en-US"/>
        </w:rPr>
        <w:t>lui</w:t>
      </w:r>
      <w:r w:rsidR="0046142F">
        <w:rPr>
          <w:lang w:eastAsia="en-US"/>
        </w:rPr>
        <w:t xml:space="preserve">, </w:t>
      </w:r>
      <w:r>
        <w:rPr>
          <w:lang w:eastAsia="en-US"/>
        </w:rPr>
        <w:t>Mazurke</w:t>
      </w:r>
      <w:r w:rsidR="0046142F">
        <w:rPr>
          <w:lang w:eastAsia="en-US"/>
        </w:rPr>
        <w:t xml:space="preserve">, </w:t>
      </w:r>
      <w:r>
        <w:rPr>
          <w:lang w:eastAsia="en-US"/>
        </w:rPr>
        <w:t>le solitaire</w:t>
      </w:r>
      <w:r w:rsidR="0046142F">
        <w:rPr>
          <w:lang w:eastAsia="en-US"/>
        </w:rPr>
        <w:t xml:space="preserve">, </w:t>
      </w:r>
      <w:r>
        <w:rPr>
          <w:lang w:eastAsia="en-US"/>
        </w:rPr>
        <w:t>l</w:t>
      </w:r>
      <w:r w:rsidR="0046142F">
        <w:rPr>
          <w:lang w:eastAsia="en-US"/>
        </w:rPr>
        <w:t>’</w:t>
      </w:r>
      <w:r>
        <w:rPr>
          <w:lang w:eastAsia="en-US"/>
        </w:rPr>
        <w:t>abandonné</w:t>
      </w:r>
      <w:r w:rsidR="0046142F">
        <w:rPr>
          <w:lang w:eastAsia="en-US"/>
        </w:rPr>
        <w:t xml:space="preserve">, </w:t>
      </w:r>
      <w:r>
        <w:rPr>
          <w:lang w:eastAsia="en-US"/>
        </w:rPr>
        <w:t>le fou qui faisait danser sa tristesse</w:t>
      </w:r>
      <w:r w:rsidR="0046142F">
        <w:rPr>
          <w:lang w:eastAsia="en-US"/>
        </w:rPr>
        <w:t> !</w:t>
      </w:r>
    </w:p>
    <w:p w14:paraId="034D5190" w14:textId="77777777" w:rsidR="0046142F" w:rsidRDefault="003148C9" w:rsidP="0046142F">
      <w:pPr>
        <w:rPr>
          <w:lang w:eastAsia="en-US"/>
        </w:rPr>
      </w:pPr>
      <w:r>
        <w:rPr>
          <w:lang w:eastAsia="en-US"/>
        </w:rPr>
        <w:t>La jeune fille à la fleur bleue et cette femme blanche et pâle qu</w:t>
      </w:r>
      <w:r w:rsidR="0046142F">
        <w:rPr>
          <w:lang w:eastAsia="en-US"/>
        </w:rPr>
        <w:t>’</w:t>
      </w:r>
      <w:r>
        <w:rPr>
          <w:lang w:eastAsia="en-US"/>
        </w:rPr>
        <w:t>il avait vue passer en fiacre derrière la porte Saint-Martin</w:t>
      </w:r>
      <w:r w:rsidR="0046142F">
        <w:rPr>
          <w:lang w:eastAsia="en-US"/>
        </w:rPr>
        <w:t>.</w:t>
      </w:r>
    </w:p>
    <w:p w14:paraId="6A92CF95" w14:textId="20D76BBF" w:rsidR="0046142F" w:rsidRDefault="003148C9" w:rsidP="0046142F">
      <w:pPr>
        <w:rPr>
          <w:lang w:eastAsia="en-US"/>
        </w:rPr>
      </w:pPr>
      <w:r>
        <w:rPr>
          <w:lang w:eastAsia="en-US"/>
        </w:rPr>
        <w:t>Cette femme dans tout l</w:t>
      </w:r>
      <w:r w:rsidR="0046142F">
        <w:rPr>
          <w:lang w:eastAsia="en-US"/>
        </w:rPr>
        <w:t>’</w:t>
      </w:r>
      <w:r>
        <w:rPr>
          <w:lang w:eastAsia="en-US"/>
        </w:rPr>
        <w:t>éclat d</w:t>
      </w:r>
      <w:r w:rsidR="0046142F">
        <w:rPr>
          <w:lang w:eastAsia="en-US"/>
        </w:rPr>
        <w:t>’</w:t>
      </w:r>
      <w:r>
        <w:rPr>
          <w:lang w:eastAsia="en-US"/>
        </w:rPr>
        <w:t>une beauté mûre et splendide</w:t>
      </w:r>
      <w:r w:rsidR="0046142F">
        <w:rPr>
          <w:lang w:eastAsia="en-US"/>
        </w:rPr>
        <w:t xml:space="preserve">, </w:t>
      </w:r>
      <w:r>
        <w:rPr>
          <w:lang w:eastAsia="en-US"/>
        </w:rPr>
        <w:t xml:space="preserve">que </w:t>
      </w:r>
      <w:proofErr w:type="spellStart"/>
      <w:r>
        <w:rPr>
          <w:lang w:eastAsia="en-US"/>
        </w:rPr>
        <w:t>Yaume</w:t>
      </w:r>
      <w:proofErr w:type="spellEnd"/>
      <w:r w:rsidR="0046142F">
        <w:rPr>
          <w:lang w:eastAsia="en-US"/>
        </w:rPr>
        <w:t xml:space="preserve">, </w:t>
      </w:r>
      <w:r>
        <w:rPr>
          <w:lang w:eastAsia="en-US"/>
        </w:rPr>
        <w:t>l</w:t>
      </w:r>
      <w:r w:rsidR="0046142F">
        <w:rPr>
          <w:lang w:eastAsia="en-US"/>
        </w:rPr>
        <w:t>’</w:t>
      </w:r>
      <w:r>
        <w:rPr>
          <w:lang w:eastAsia="en-US"/>
        </w:rPr>
        <w:t xml:space="preserve">ancien pâtour du </w:t>
      </w:r>
      <w:proofErr w:type="spellStart"/>
      <w:r>
        <w:rPr>
          <w:lang w:eastAsia="en-US"/>
        </w:rPr>
        <w:t>Ceuil</w:t>
      </w:r>
      <w:proofErr w:type="spellEnd"/>
      <w:r w:rsidR="0046142F">
        <w:rPr>
          <w:lang w:eastAsia="en-US"/>
        </w:rPr>
        <w:t xml:space="preserve">, </w:t>
      </w:r>
      <w:r>
        <w:rPr>
          <w:lang w:eastAsia="en-US"/>
        </w:rPr>
        <w:t>appelait</w:t>
      </w:r>
      <w:r w:rsidR="0046142F">
        <w:rPr>
          <w:lang w:eastAsia="en-US"/>
        </w:rPr>
        <w:t> : « </w:t>
      </w:r>
      <w:r>
        <w:rPr>
          <w:lang w:eastAsia="en-US"/>
        </w:rPr>
        <w:t>La petite demoiselle</w:t>
      </w:r>
      <w:r w:rsidR="0046142F">
        <w:rPr>
          <w:lang w:eastAsia="en-US"/>
        </w:rPr>
        <w:t>. »</w:t>
      </w:r>
    </w:p>
    <w:p w14:paraId="267CD426" w14:textId="77777777" w:rsidR="0046142F" w:rsidRDefault="003148C9" w:rsidP="0046142F">
      <w:pPr>
        <w:rPr>
          <w:lang w:eastAsia="en-US"/>
        </w:rPr>
      </w:pPr>
      <w:r>
        <w:rPr>
          <w:lang w:eastAsia="en-US"/>
        </w:rPr>
        <w:t>Berthe</w:t>
      </w:r>
      <w:r w:rsidR="0046142F">
        <w:rPr>
          <w:lang w:eastAsia="en-US"/>
        </w:rPr>
        <w:t xml:space="preserve">, </w:t>
      </w:r>
      <w:r>
        <w:rPr>
          <w:lang w:eastAsia="en-US"/>
        </w:rPr>
        <w:t>l</w:t>
      </w:r>
      <w:r w:rsidR="0046142F">
        <w:rPr>
          <w:lang w:eastAsia="en-US"/>
        </w:rPr>
        <w:t>’</w:t>
      </w:r>
      <w:r>
        <w:rPr>
          <w:lang w:eastAsia="en-US"/>
        </w:rPr>
        <w:t>aveugle</w:t>
      </w:r>
      <w:r w:rsidR="0046142F">
        <w:rPr>
          <w:lang w:eastAsia="en-US"/>
        </w:rPr>
        <w:t xml:space="preserve">, </w:t>
      </w:r>
      <w:r>
        <w:rPr>
          <w:lang w:eastAsia="en-US"/>
        </w:rPr>
        <w:t>qui tenait Lucienne entre ses bras</w:t>
      </w:r>
      <w:r w:rsidR="0046142F">
        <w:rPr>
          <w:lang w:eastAsia="en-US"/>
        </w:rPr>
        <w:t>…</w:t>
      </w:r>
    </w:p>
    <w:p w14:paraId="3AC04482" w14:textId="77777777" w:rsidR="0046142F" w:rsidRDefault="003148C9" w:rsidP="0046142F">
      <w:pPr>
        <w:rPr>
          <w:lang w:eastAsia="en-US"/>
        </w:rPr>
      </w:pPr>
      <w:r>
        <w:rPr>
          <w:lang w:eastAsia="en-US"/>
        </w:rPr>
        <w:t>Et derrière ces deux visions bien-aimées</w:t>
      </w:r>
      <w:r w:rsidR="0046142F">
        <w:rPr>
          <w:lang w:eastAsia="en-US"/>
        </w:rPr>
        <w:t xml:space="preserve">, </w:t>
      </w:r>
      <w:r>
        <w:rPr>
          <w:lang w:eastAsia="en-US"/>
        </w:rPr>
        <w:t>la figure d</w:t>
      </w:r>
      <w:r w:rsidR="0046142F">
        <w:rPr>
          <w:lang w:eastAsia="en-US"/>
        </w:rPr>
        <w:t>’</w:t>
      </w:r>
      <w:r>
        <w:rPr>
          <w:lang w:eastAsia="en-US"/>
        </w:rPr>
        <w:t>un homme</w:t>
      </w:r>
      <w:r w:rsidR="0046142F">
        <w:rPr>
          <w:lang w:eastAsia="en-US"/>
        </w:rPr>
        <w:t xml:space="preserve">, </w:t>
      </w:r>
      <w:r>
        <w:rPr>
          <w:lang w:eastAsia="en-US"/>
        </w:rPr>
        <w:t>regard doux et mélancolique</w:t>
      </w:r>
      <w:r w:rsidR="0046142F">
        <w:rPr>
          <w:lang w:eastAsia="en-US"/>
        </w:rPr>
        <w:t xml:space="preserve">, </w:t>
      </w:r>
      <w:r>
        <w:rPr>
          <w:lang w:eastAsia="en-US"/>
        </w:rPr>
        <w:t>front pensif sous des cheveux blonds</w:t>
      </w:r>
      <w:r w:rsidR="0046142F">
        <w:rPr>
          <w:lang w:eastAsia="en-US"/>
        </w:rPr>
        <w:t>.</w:t>
      </w:r>
    </w:p>
    <w:p w14:paraId="0E7F266A" w14:textId="77777777" w:rsidR="0046142F" w:rsidRDefault="003148C9" w:rsidP="0046142F">
      <w:pPr>
        <w:rPr>
          <w:lang w:eastAsia="en-US"/>
        </w:rPr>
      </w:pPr>
      <w:r>
        <w:rPr>
          <w:lang w:eastAsia="en-US"/>
        </w:rPr>
        <w:t>Oh</w:t>
      </w:r>
      <w:r w:rsidR="0046142F">
        <w:rPr>
          <w:lang w:eastAsia="en-US"/>
        </w:rPr>
        <w:t xml:space="preserve"> ! </w:t>
      </w:r>
      <w:r>
        <w:rPr>
          <w:lang w:eastAsia="en-US"/>
        </w:rPr>
        <w:t>pauvre maître et pauvre frère</w:t>
      </w:r>
      <w:r w:rsidR="0046142F">
        <w:rPr>
          <w:lang w:eastAsia="en-US"/>
        </w:rPr>
        <w:t> !…</w:t>
      </w:r>
    </w:p>
    <w:p w14:paraId="50A3690B" w14:textId="77777777" w:rsidR="0046142F" w:rsidRDefault="003148C9" w:rsidP="0046142F">
      <w:pPr>
        <w:rPr>
          <w:lang w:eastAsia="en-US"/>
        </w:rPr>
      </w:pPr>
      <w:r>
        <w:rPr>
          <w:lang w:eastAsia="en-US"/>
        </w:rPr>
        <w:t>Voilà le rêve que Mazurke faisait</w:t>
      </w:r>
      <w:r w:rsidR="0046142F">
        <w:rPr>
          <w:lang w:eastAsia="en-US"/>
        </w:rPr>
        <w:t>.</w:t>
      </w:r>
    </w:p>
    <w:p w14:paraId="60CA46AC" w14:textId="77777777" w:rsidR="0046142F" w:rsidRDefault="003148C9" w:rsidP="0046142F">
      <w:pPr>
        <w:rPr>
          <w:lang w:eastAsia="en-US"/>
        </w:rPr>
      </w:pPr>
      <w:r>
        <w:rPr>
          <w:lang w:eastAsia="en-US"/>
        </w:rPr>
        <w:t>Et</w:t>
      </w:r>
      <w:r w:rsidR="0046142F">
        <w:rPr>
          <w:lang w:eastAsia="en-US"/>
        </w:rPr>
        <w:t xml:space="preserve">, </w:t>
      </w:r>
      <w:r>
        <w:rPr>
          <w:lang w:eastAsia="en-US"/>
        </w:rPr>
        <w:t>tout à coup</w:t>
      </w:r>
      <w:r w:rsidR="0046142F">
        <w:rPr>
          <w:lang w:eastAsia="en-US"/>
        </w:rPr>
        <w:t xml:space="preserve">, </w:t>
      </w:r>
      <w:r>
        <w:rPr>
          <w:lang w:eastAsia="en-US"/>
        </w:rPr>
        <w:t>à la place de ce magnifique soleil des songes</w:t>
      </w:r>
      <w:r w:rsidR="0046142F">
        <w:rPr>
          <w:lang w:eastAsia="en-US"/>
        </w:rPr>
        <w:t xml:space="preserve">, </w:t>
      </w:r>
      <w:r>
        <w:rPr>
          <w:lang w:eastAsia="en-US"/>
        </w:rPr>
        <w:t>la nuit réelle</w:t>
      </w:r>
      <w:r w:rsidR="0046142F">
        <w:rPr>
          <w:lang w:eastAsia="en-US"/>
        </w:rPr>
        <w:t xml:space="preserve"> ! </w:t>
      </w:r>
      <w:r>
        <w:rPr>
          <w:lang w:eastAsia="en-US"/>
        </w:rPr>
        <w:t>au lieu de cette joie partagée</w:t>
      </w:r>
      <w:r w:rsidR="0046142F">
        <w:rPr>
          <w:lang w:eastAsia="en-US"/>
        </w:rPr>
        <w:t xml:space="preserve">, </w:t>
      </w:r>
      <w:r>
        <w:rPr>
          <w:lang w:eastAsia="en-US"/>
        </w:rPr>
        <w:t>la solitude morne</w:t>
      </w:r>
      <w:r w:rsidR="0046142F">
        <w:rPr>
          <w:lang w:eastAsia="en-US"/>
        </w:rPr>
        <w:t> !</w:t>
      </w:r>
    </w:p>
    <w:p w14:paraId="4631ABDA" w14:textId="77777777" w:rsidR="0046142F" w:rsidRDefault="003148C9" w:rsidP="0046142F">
      <w:pPr>
        <w:rPr>
          <w:lang w:eastAsia="en-US"/>
        </w:rPr>
      </w:pPr>
      <w:r>
        <w:rPr>
          <w:lang w:eastAsia="en-US"/>
        </w:rPr>
        <w:t>Mazurke se frotta les yeux</w:t>
      </w:r>
      <w:r w:rsidR="0046142F">
        <w:rPr>
          <w:lang w:eastAsia="en-US"/>
        </w:rPr>
        <w:t xml:space="preserve">. </w:t>
      </w:r>
      <w:r>
        <w:rPr>
          <w:lang w:eastAsia="en-US"/>
        </w:rPr>
        <w:t>Peine perdue</w:t>
      </w:r>
      <w:r w:rsidR="0046142F">
        <w:rPr>
          <w:lang w:eastAsia="en-US"/>
        </w:rPr>
        <w:t xml:space="preserve"> ! </w:t>
      </w:r>
      <w:r>
        <w:rPr>
          <w:lang w:eastAsia="en-US"/>
        </w:rPr>
        <w:t>cela ne le fit point voir</w:t>
      </w:r>
      <w:r w:rsidR="0046142F">
        <w:rPr>
          <w:lang w:eastAsia="en-US"/>
        </w:rPr>
        <w:t>.</w:t>
      </w:r>
    </w:p>
    <w:p w14:paraId="1C3FE02A" w14:textId="77777777" w:rsidR="0046142F" w:rsidRDefault="003148C9" w:rsidP="0046142F">
      <w:pPr>
        <w:rPr>
          <w:lang w:eastAsia="en-US"/>
        </w:rPr>
      </w:pPr>
      <w:r>
        <w:rPr>
          <w:lang w:eastAsia="en-US"/>
        </w:rPr>
        <w:t>Il avait une vague idée de la bataille nocturne</w:t>
      </w:r>
      <w:r w:rsidR="0046142F">
        <w:rPr>
          <w:lang w:eastAsia="en-US"/>
        </w:rPr>
        <w:t xml:space="preserve">, </w:t>
      </w:r>
      <w:r>
        <w:rPr>
          <w:lang w:eastAsia="en-US"/>
        </w:rPr>
        <w:t>mais de ce qui avait suivi</w:t>
      </w:r>
      <w:r w:rsidR="0046142F">
        <w:rPr>
          <w:lang w:eastAsia="en-US"/>
        </w:rPr>
        <w:t xml:space="preserve">, </w:t>
      </w:r>
      <w:r>
        <w:rPr>
          <w:lang w:eastAsia="en-US"/>
        </w:rPr>
        <w:t>pas le moindre souvenir</w:t>
      </w:r>
      <w:r w:rsidR="0046142F">
        <w:rPr>
          <w:lang w:eastAsia="en-US"/>
        </w:rPr>
        <w:t>.</w:t>
      </w:r>
    </w:p>
    <w:p w14:paraId="3BB70809" w14:textId="77777777" w:rsidR="0046142F" w:rsidRDefault="003148C9" w:rsidP="0046142F">
      <w:pPr>
        <w:rPr>
          <w:lang w:eastAsia="en-US"/>
        </w:rPr>
      </w:pPr>
      <w:r>
        <w:rPr>
          <w:lang w:eastAsia="en-US"/>
        </w:rPr>
        <w:t>La première pensée raisonnable qui surgit en lui fut que Romblon-Ballon l</w:t>
      </w:r>
      <w:r w:rsidR="0046142F">
        <w:rPr>
          <w:lang w:eastAsia="en-US"/>
        </w:rPr>
        <w:t>’</w:t>
      </w:r>
      <w:r>
        <w:rPr>
          <w:lang w:eastAsia="en-US"/>
        </w:rPr>
        <w:t>avait fait jeter dans un cul de basse-fosse</w:t>
      </w:r>
      <w:r w:rsidR="0046142F">
        <w:rPr>
          <w:lang w:eastAsia="en-US"/>
        </w:rPr>
        <w:t>.</w:t>
      </w:r>
    </w:p>
    <w:p w14:paraId="052CA113" w14:textId="77777777" w:rsidR="0046142F" w:rsidRDefault="003148C9" w:rsidP="0046142F">
      <w:pPr>
        <w:rPr>
          <w:lang w:eastAsia="en-US"/>
        </w:rPr>
      </w:pPr>
      <w:r>
        <w:rPr>
          <w:lang w:eastAsia="en-US"/>
        </w:rPr>
        <w:t>C</w:t>
      </w:r>
      <w:r w:rsidR="0046142F">
        <w:rPr>
          <w:lang w:eastAsia="en-US"/>
        </w:rPr>
        <w:t>’</w:t>
      </w:r>
      <w:r>
        <w:rPr>
          <w:lang w:eastAsia="en-US"/>
        </w:rPr>
        <w:t>était à peu près vrai</w:t>
      </w:r>
      <w:r w:rsidR="0046142F">
        <w:rPr>
          <w:lang w:eastAsia="en-US"/>
        </w:rPr>
        <w:t xml:space="preserve">, </w:t>
      </w:r>
      <w:r>
        <w:rPr>
          <w:lang w:eastAsia="en-US"/>
        </w:rPr>
        <w:t>sauf détails</w:t>
      </w:r>
      <w:r w:rsidR="0046142F">
        <w:rPr>
          <w:lang w:eastAsia="en-US"/>
        </w:rPr>
        <w:t xml:space="preserve"> : </w:t>
      </w:r>
      <w:r>
        <w:rPr>
          <w:lang w:eastAsia="en-US"/>
        </w:rPr>
        <w:t>Romblon avait voulu mieux faire</w:t>
      </w:r>
      <w:r w:rsidR="0046142F">
        <w:rPr>
          <w:lang w:eastAsia="en-US"/>
        </w:rPr>
        <w:t>.</w:t>
      </w:r>
    </w:p>
    <w:p w14:paraId="5F512CD7" w14:textId="34BDF52D" w:rsidR="0046142F" w:rsidRDefault="003148C9" w:rsidP="0046142F">
      <w:pPr>
        <w:rPr>
          <w:lang w:eastAsia="en-US"/>
        </w:rPr>
      </w:pPr>
      <w:r>
        <w:rPr>
          <w:lang w:eastAsia="en-US"/>
        </w:rPr>
        <w:lastRenderedPageBreak/>
        <w:t>Puis ces mille questions</w:t>
      </w:r>
      <w:r w:rsidR="0046142F">
        <w:rPr>
          <w:lang w:eastAsia="en-US"/>
        </w:rPr>
        <w:t xml:space="preserve"> : </w:t>
      </w:r>
      <w:r>
        <w:rPr>
          <w:lang w:eastAsia="en-US"/>
        </w:rPr>
        <w:t>Où suis-je</w:t>
      </w:r>
      <w:r w:rsidR="0046142F">
        <w:rPr>
          <w:lang w:eastAsia="en-US"/>
        </w:rPr>
        <w:t xml:space="preserve"> ? </w:t>
      </w:r>
      <w:r>
        <w:rPr>
          <w:lang w:eastAsia="en-US"/>
        </w:rPr>
        <w:t>que s</w:t>
      </w:r>
      <w:r w:rsidR="0046142F">
        <w:rPr>
          <w:lang w:eastAsia="en-US"/>
        </w:rPr>
        <w:t>’</w:t>
      </w:r>
      <w:r>
        <w:rPr>
          <w:lang w:eastAsia="en-US"/>
        </w:rPr>
        <w:t>est-il passé</w:t>
      </w:r>
      <w:r w:rsidR="0046142F">
        <w:rPr>
          <w:lang w:eastAsia="en-US"/>
        </w:rPr>
        <w:t xml:space="preserve"> ? </w:t>
      </w:r>
      <w:r w:rsidR="006C2AE1">
        <w:rPr>
          <w:lang w:eastAsia="en-US"/>
        </w:rPr>
        <w:t>—</w:t>
      </w:r>
      <w:r w:rsidR="0046142F">
        <w:rPr>
          <w:lang w:eastAsia="en-US"/>
        </w:rPr>
        <w:t xml:space="preserve"> </w:t>
      </w:r>
      <w:r>
        <w:rPr>
          <w:lang w:eastAsia="en-US"/>
        </w:rPr>
        <w:t>Il faut le dire</w:t>
      </w:r>
      <w:r w:rsidR="0046142F">
        <w:rPr>
          <w:lang w:eastAsia="en-US"/>
        </w:rPr>
        <w:t xml:space="preserve">, </w:t>
      </w:r>
      <w:r>
        <w:rPr>
          <w:lang w:eastAsia="en-US"/>
        </w:rPr>
        <w:t>la nuit de son cerveau était toute pareille à la nuit de la cave</w:t>
      </w:r>
      <w:r w:rsidR="0046142F">
        <w:rPr>
          <w:lang w:eastAsia="en-US"/>
        </w:rPr>
        <w:t>.</w:t>
      </w:r>
    </w:p>
    <w:p w14:paraId="4780DE38" w14:textId="4ABD4423" w:rsidR="0046142F" w:rsidRDefault="003148C9" w:rsidP="0046142F">
      <w:pPr>
        <w:rPr>
          <w:lang w:eastAsia="en-US"/>
        </w:rPr>
      </w:pPr>
      <w:r>
        <w:rPr>
          <w:lang w:eastAsia="en-US"/>
        </w:rPr>
        <w:t>Ce n</w:t>
      </w:r>
      <w:r w:rsidR="0046142F">
        <w:rPr>
          <w:lang w:eastAsia="en-US"/>
        </w:rPr>
        <w:t>’</w:t>
      </w:r>
      <w:r>
        <w:rPr>
          <w:lang w:eastAsia="en-US"/>
        </w:rPr>
        <w:t>était certes pas une prison que ce trou</w:t>
      </w:r>
      <w:r w:rsidR="0046142F">
        <w:rPr>
          <w:lang w:eastAsia="en-US"/>
        </w:rPr>
        <w:t xml:space="preserve"> : </w:t>
      </w:r>
      <w:r>
        <w:rPr>
          <w:lang w:eastAsia="en-US"/>
        </w:rPr>
        <w:t>il n</w:t>
      </w:r>
      <w:r w:rsidR="0046142F">
        <w:rPr>
          <w:lang w:eastAsia="en-US"/>
        </w:rPr>
        <w:t>’</w:t>
      </w:r>
      <w:r>
        <w:rPr>
          <w:lang w:eastAsia="en-US"/>
        </w:rPr>
        <w:t>y a point de prison comme cela</w:t>
      </w:r>
      <w:r w:rsidR="0046142F">
        <w:rPr>
          <w:lang w:eastAsia="en-US"/>
        </w:rPr>
        <w:t xml:space="preserve">. </w:t>
      </w:r>
      <w:r w:rsidR="006C2AE1">
        <w:rPr>
          <w:lang w:eastAsia="en-US"/>
        </w:rPr>
        <w:t>—</w:t>
      </w:r>
      <w:r w:rsidR="0046142F">
        <w:rPr>
          <w:lang w:eastAsia="en-US"/>
        </w:rPr>
        <w:t xml:space="preserve"> </w:t>
      </w:r>
      <w:r>
        <w:rPr>
          <w:lang w:eastAsia="en-US"/>
        </w:rPr>
        <w:t>Qu</w:t>
      </w:r>
      <w:r w:rsidR="0046142F">
        <w:rPr>
          <w:lang w:eastAsia="en-US"/>
        </w:rPr>
        <w:t>’</w:t>
      </w:r>
      <w:r>
        <w:rPr>
          <w:lang w:eastAsia="en-US"/>
        </w:rPr>
        <w:t>était-ce</w:t>
      </w:r>
      <w:r w:rsidR="0046142F">
        <w:rPr>
          <w:lang w:eastAsia="en-US"/>
        </w:rPr>
        <w:t> ?</w:t>
      </w:r>
    </w:p>
    <w:p w14:paraId="01FFBD2A" w14:textId="45F6768D" w:rsidR="0046142F" w:rsidRDefault="003148C9" w:rsidP="0046142F">
      <w:pPr>
        <w:rPr>
          <w:lang w:eastAsia="en-US"/>
        </w:rPr>
      </w:pPr>
      <w:r>
        <w:rPr>
          <w:lang w:eastAsia="en-US"/>
        </w:rPr>
        <w:t>À cette profondeur</w:t>
      </w:r>
      <w:r w:rsidR="0046142F">
        <w:rPr>
          <w:lang w:eastAsia="en-US"/>
        </w:rPr>
        <w:t xml:space="preserve">, </w:t>
      </w:r>
      <w:r>
        <w:rPr>
          <w:lang w:eastAsia="en-US"/>
        </w:rPr>
        <w:t>les bruits changent de nature</w:t>
      </w:r>
      <w:r w:rsidR="0046142F">
        <w:rPr>
          <w:lang w:eastAsia="en-US"/>
        </w:rPr>
        <w:t xml:space="preserve">. </w:t>
      </w:r>
      <w:r>
        <w:rPr>
          <w:lang w:eastAsia="en-US"/>
        </w:rPr>
        <w:t>Mazurke écoutait les voitures qui passaient</w:t>
      </w:r>
      <w:r w:rsidR="0046142F">
        <w:rPr>
          <w:lang w:eastAsia="en-US"/>
        </w:rPr>
        <w:t xml:space="preserve">, </w:t>
      </w:r>
      <w:r>
        <w:rPr>
          <w:lang w:eastAsia="en-US"/>
        </w:rPr>
        <w:t>et il se disait</w:t>
      </w:r>
      <w:r w:rsidR="0046142F">
        <w:rPr>
          <w:lang w:eastAsia="en-US"/>
        </w:rPr>
        <w:t xml:space="preserve"> : </w:t>
      </w:r>
      <w:r>
        <w:rPr>
          <w:lang w:eastAsia="en-US"/>
        </w:rPr>
        <w:t>C</w:t>
      </w:r>
      <w:r w:rsidR="0046142F">
        <w:rPr>
          <w:lang w:eastAsia="en-US"/>
        </w:rPr>
        <w:t>’</w:t>
      </w:r>
      <w:r>
        <w:rPr>
          <w:lang w:eastAsia="en-US"/>
        </w:rPr>
        <w:t>est la Seine qui roule au-dessus de ma tête</w:t>
      </w:r>
      <w:r w:rsidR="0046142F">
        <w:rPr>
          <w:lang w:eastAsia="en-US"/>
        </w:rPr>
        <w:t xml:space="preserve">. </w:t>
      </w:r>
      <w:r w:rsidR="006C2AE1">
        <w:rPr>
          <w:lang w:eastAsia="en-US"/>
        </w:rPr>
        <w:t>—</w:t>
      </w:r>
      <w:r w:rsidR="0046142F">
        <w:rPr>
          <w:lang w:eastAsia="en-US"/>
        </w:rPr>
        <w:t xml:space="preserve"> </w:t>
      </w:r>
      <w:r>
        <w:rPr>
          <w:lang w:eastAsia="en-US"/>
        </w:rPr>
        <w:t>On dit qu</w:t>
      </w:r>
      <w:r w:rsidR="0046142F">
        <w:rPr>
          <w:lang w:eastAsia="en-US"/>
        </w:rPr>
        <w:t>’</w:t>
      </w:r>
      <w:r>
        <w:rPr>
          <w:lang w:eastAsia="en-US"/>
        </w:rPr>
        <w:t>il y a des souterrains sous le fleuve</w:t>
      </w:r>
      <w:r w:rsidR="0046142F">
        <w:rPr>
          <w:lang w:eastAsia="en-US"/>
        </w:rPr>
        <w:t>…</w:t>
      </w:r>
    </w:p>
    <w:p w14:paraId="27D2550F" w14:textId="77777777" w:rsidR="0046142F" w:rsidRDefault="0046142F" w:rsidP="0046142F">
      <w:pPr>
        <w:rPr>
          <w:lang w:eastAsia="en-US"/>
        </w:rPr>
      </w:pPr>
      <w:r>
        <w:rPr>
          <w:lang w:eastAsia="en-US"/>
        </w:rPr>
        <w:t>— </w:t>
      </w:r>
      <w:r w:rsidR="003148C9">
        <w:rPr>
          <w:lang w:eastAsia="en-US"/>
        </w:rPr>
        <w:t>Mais comment diable suis-je dans un souterrain sous la rivière</w:t>
      </w:r>
      <w:r>
        <w:rPr>
          <w:lang w:eastAsia="en-US"/>
        </w:rPr>
        <w:t> !</w:t>
      </w:r>
    </w:p>
    <w:p w14:paraId="1FB219CC" w14:textId="77777777" w:rsidR="0046142F" w:rsidRDefault="003148C9" w:rsidP="0046142F">
      <w:pPr>
        <w:rPr>
          <w:lang w:eastAsia="en-US"/>
        </w:rPr>
      </w:pPr>
      <w:r>
        <w:rPr>
          <w:lang w:eastAsia="en-US"/>
        </w:rPr>
        <w:t>Il fit un pas</w:t>
      </w:r>
      <w:r w:rsidR="0046142F">
        <w:rPr>
          <w:lang w:eastAsia="en-US"/>
        </w:rPr>
        <w:t xml:space="preserve">. </w:t>
      </w:r>
      <w:r>
        <w:rPr>
          <w:lang w:eastAsia="en-US"/>
        </w:rPr>
        <w:t>L</w:t>
      </w:r>
      <w:r w:rsidR="0046142F">
        <w:rPr>
          <w:lang w:eastAsia="en-US"/>
        </w:rPr>
        <w:t>’</w:t>
      </w:r>
      <w:r>
        <w:rPr>
          <w:lang w:eastAsia="en-US"/>
        </w:rPr>
        <w:t>or sonna sous les talons de ses bottes</w:t>
      </w:r>
      <w:r w:rsidR="0046142F">
        <w:rPr>
          <w:lang w:eastAsia="en-US"/>
        </w:rPr>
        <w:t xml:space="preserve">. </w:t>
      </w:r>
      <w:r>
        <w:rPr>
          <w:lang w:eastAsia="en-US"/>
        </w:rPr>
        <w:t>Bon</w:t>
      </w:r>
      <w:r w:rsidR="0046142F">
        <w:rPr>
          <w:lang w:eastAsia="en-US"/>
        </w:rPr>
        <w:t xml:space="preserve"> ! </w:t>
      </w:r>
      <w:r>
        <w:rPr>
          <w:lang w:eastAsia="en-US"/>
        </w:rPr>
        <w:t>autre illusion</w:t>
      </w:r>
      <w:r w:rsidR="0046142F">
        <w:rPr>
          <w:lang w:eastAsia="en-US"/>
        </w:rPr>
        <w:t xml:space="preserve"> ! </w:t>
      </w:r>
      <w:r>
        <w:rPr>
          <w:lang w:eastAsia="en-US"/>
        </w:rPr>
        <w:t>de l</w:t>
      </w:r>
      <w:r w:rsidR="0046142F">
        <w:rPr>
          <w:lang w:eastAsia="en-US"/>
        </w:rPr>
        <w:t>’</w:t>
      </w:r>
      <w:r>
        <w:rPr>
          <w:lang w:eastAsia="en-US"/>
        </w:rPr>
        <w:t>or dans ce trou</w:t>
      </w:r>
      <w:r w:rsidR="0046142F">
        <w:rPr>
          <w:lang w:eastAsia="en-US"/>
        </w:rPr>
        <w:t> !</w:t>
      </w:r>
    </w:p>
    <w:p w14:paraId="6F5DBBE4" w14:textId="77777777" w:rsidR="0046142F" w:rsidRDefault="003148C9" w:rsidP="0046142F">
      <w:pPr>
        <w:rPr>
          <w:lang w:eastAsia="en-US"/>
        </w:rPr>
      </w:pPr>
      <w:r>
        <w:rPr>
          <w:lang w:eastAsia="en-US"/>
        </w:rPr>
        <w:t>Il se baissa et sentit les sacs</w:t>
      </w:r>
      <w:r w:rsidR="0046142F">
        <w:rPr>
          <w:lang w:eastAsia="en-US"/>
        </w:rPr>
        <w:t xml:space="preserve">. </w:t>
      </w:r>
      <w:r>
        <w:rPr>
          <w:lang w:eastAsia="en-US"/>
        </w:rPr>
        <w:t>Il en souleva un</w:t>
      </w:r>
      <w:r w:rsidR="0046142F">
        <w:rPr>
          <w:lang w:eastAsia="en-US"/>
        </w:rPr>
        <w:t xml:space="preserve">. </w:t>
      </w:r>
      <w:r>
        <w:rPr>
          <w:lang w:eastAsia="en-US"/>
        </w:rPr>
        <w:t>Pas possible de se méprendre</w:t>
      </w:r>
      <w:r w:rsidR="0046142F">
        <w:rPr>
          <w:lang w:eastAsia="en-US"/>
        </w:rPr>
        <w:t> !</w:t>
      </w:r>
    </w:p>
    <w:p w14:paraId="2179366A" w14:textId="77777777" w:rsidR="0046142F" w:rsidRDefault="003148C9" w:rsidP="0046142F">
      <w:pPr>
        <w:rPr>
          <w:lang w:eastAsia="en-US"/>
        </w:rPr>
      </w:pPr>
      <w:r>
        <w:rPr>
          <w:lang w:eastAsia="en-US"/>
        </w:rPr>
        <w:t>Il le lâcha</w:t>
      </w:r>
      <w:r w:rsidR="0046142F">
        <w:rPr>
          <w:lang w:eastAsia="en-US"/>
        </w:rPr>
        <w:t xml:space="preserve">. </w:t>
      </w:r>
      <w:r>
        <w:rPr>
          <w:lang w:eastAsia="en-US"/>
        </w:rPr>
        <w:t>Le sac tomba</w:t>
      </w:r>
      <w:r w:rsidR="0046142F">
        <w:rPr>
          <w:lang w:eastAsia="en-US"/>
        </w:rPr>
        <w:t xml:space="preserve">, </w:t>
      </w:r>
      <w:r>
        <w:rPr>
          <w:lang w:eastAsia="en-US"/>
        </w:rPr>
        <w:t>rendant le gémissement des écus</w:t>
      </w:r>
      <w:r w:rsidR="0046142F">
        <w:rPr>
          <w:lang w:eastAsia="en-US"/>
        </w:rPr>
        <w:t xml:space="preserve">, </w:t>
      </w:r>
      <w:r>
        <w:rPr>
          <w:lang w:eastAsia="en-US"/>
        </w:rPr>
        <w:t>lequel ici s</w:t>
      </w:r>
      <w:r w:rsidR="0046142F">
        <w:rPr>
          <w:lang w:eastAsia="en-US"/>
        </w:rPr>
        <w:t>’</w:t>
      </w:r>
      <w:r>
        <w:rPr>
          <w:lang w:eastAsia="en-US"/>
        </w:rPr>
        <w:t>étouffa sans écho</w:t>
      </w:r>
      <w:r w:rsidR="0046142F">
        <w:rPr>
          <w:lang w:eastAsia="en-US"/>
        </w:rPr>
        <w:t xml:space="preserve">. </w:t>
      </w:r>
      <w:r>
        <w:rPr>
          <w:lang w:eastAsia="en-US"/>
        </w:rPr>
        <w:t>Mazurke se pressa la tête à deux mains</w:t>
      </w:r>
      <w:r w:rsidR="0046142F">
        <w:rPr>
          <w:lang w:eastAsia="en-US"/>
        </w:rPr>
        <w:t>.</w:t>
      </w:r>
    </w:p>
    <w:p w14:paraId="4598EFBB" w14:textId="77777777" w:rsidR="0046142F" w:rsidRDefault="003148C9" w:rsidP="0046142F">
      <w:pPr>
        <w:rPr>
          <w:lang w:eastAsia="en-US"/>
        </w:rPr>
      </w:pPr>
      <w:r>
        <w:rPr>
          <w:lang w:eastAsia="en-US"/>
        </w:rPr>
        <w:t>La folie venait réellement</w:t>
      </w:r>
      <w:r w:rsidR="0046142F">
        <w:rPr>
          <w:lang w:eastAsia="en-US"/>
        </w:rPr>
        <w:t xml:space="preserve">, </w:t>
      </w:r>
      <w:r>
        <w:rPr>
          <w:lang w:eastAsia="en-US"/>
        </w:rPr>
        <w:t>parce que</w:t>
      </w:r>
      <w:r w:rsidR="0046142F">
        <w:rPr>
          <w:lang w:eastAsia="en-US"/>
        </w:rPr>
        <w:t xml:space="preserve">, </w:t>
      </w:r>
      <w:r>
        <w:rPr>
          <w:lang w:eastAsia="en-US"/>
        </w:rPr>
        <w:t>toutes ces choses</w:t>
      </w:r>
      <w:r w:rsidR="0046142F">
        <w:rPr>
          <w:lang w:eastAsia="en-US"/>
        </w:rPr>
        <w:t xml:space="preserve">, </w:t>
      </w:r>
      <w:r>
        <w:rPr>
          <w:lang w:eastAsia="en-US"/>
        </w:rPr>
        <w:t>il les prenait pour des illusions de la démence</w:t>
      </w:r>
      <w:r w:rsidR="0046142F">
        <w:rPr>
          <w:lang w:eastAsia="en-US"/>
        </w:rPr>
        <w:t xml:space="preserve">. </w:t>
      </w:r>
      <w:r>
        <w:rPr>
          <w:lang w:eastAsia="en-US"/>
        </w:rPr>
        <w:t>Et quand on commence à douter de sa raison</w:t>
      </w:r>
      <w:r w:rsidR="0046142F">
        <w:rPr>
          <w:lang w:eastAsia="en-US"/>
        </w:rPr>
        <w:t xml:space="preserve">, </w:t>
      </w:r>
      <w:r>
        <w:rPr>
          <w:lang w:eastAsia="en-US"/>
        </w:rPr>
        <w:t>la raison s</w:t>
      </w:r>
      <w:r w:rsidR="0046142F">
        <w:rPr>
          <w:lang w:eastAsia="en-US"/>
        </w:rPr>
        <w:t>’</w:t>
      </w:r>
      <w:r>
        <w:rPr>
          <w:lang w:eastAsia="en-US"/>
        </w:rPr>
        <w:t>en va</w:t>
      </w:r>
      <w:r w:rsidR="0046142F">
        <w:rPr>
          <w:lang w:eastAsia="en-US"/>
        </w:rPr>
        <w:t>.</w:t>
      </w:r>
    </w:p>
    <w:p w14:paraId="68D7E546" w14:textId="6FA60858" w:rsidR="0046142F" w:rsidRDefault="0046142F" w:rsidP="0046142F">
      <w:pPr>
        <w:rPr>
          <w:lang w:eastAsia="en-US"/>
        </w:rPr>
      </w:pPr>
      <w:r>
        <w:rPr>
          <w:lang w:eastAsia="en-US"/>
        </w:rPr>
        <w:t>— </w:t>
      </w:r>
      <w:r w:rsidR="003148C9">
        <w:rPr>
          <w:lang w:eastAsia="en-US"/>
        </w:rPr>
        <w:t>Holà</w:t>
      </w:r>
      <w:r>
        <w:rPr>
          <w:lang w:eastAsia="en-US"/>
        </w:rPr>
        <w:t xml:space="preserve"> ! </w:t>
      </w:r>
      <w:r w:rsidR="003148C9">
        <w:rPr>
          <w:lang w:eastAsia="en-US"/>
        </w:rPr>
        <w:t>fit Mazurke</w:t>
      </w:r>
      <w:r>
        <w:rPr>
          <w:lang w:eastAsia="en-US"/>
        </w:rPr>
        <w:t xml:space="preserve">, </w:t>
      </w:r>
      <w:r w:rsidR="006C2AE1">
        <w:rPr>
          <w:lang w:eastAsia="en-US"/>
        </w:rPr>
        <w:t>—</w:t>
      </w:r>
      <w:r>
        <w:rPr>
          <w:lang w:eastAsia="en-US"/>
        </w:rPr>
        <w:t xml:space="preserve"> </w:t>
      </w:r>
      <w:r w:rsidR="003148C9">
        <w:rPr>
          <w:lang w:eastAsia="en-US"/>
        </w:rPr>
        <w:t>n</w:t>
      </w:r>
      <w:r>
        <w:rPr>
          <w:lang w:eastAsia="en-US"/>
        </w:rPr>
        <w:t>’</w:t>
      </w:r>
      <w:r w:rsidR="003148C9">
        <w:rPr>
          <w:lang w:eastAsia="en-US"/>
        </w:rPr>
        <w:t>y a-t-il personne ici</w:t>
      </w:r>
      <w:r>
        <w:rPr>
          <w:lang w:eastAsia="en-US"/>
        </w:rPr>
        <w:t> ?</w:t>
      </w:r>
    </w:p>
    <w:p w14:paraId="7A600D1D" w14:textId="77777777" w:rsidR="0046142F" w:rsidRDefault="003148C9" w:rsidP="0046142F">
      <w:pPr>
        <w:rPr>
          <w:lang w:eastAsia="en-US"/>
        </w:rPr>
      </w:pPr>
      <w:r>
        <w:rPr>
          <w:lang w:eastAsia="en-US"/>
        </w:rPr>
        <w:t>Il était brave comme un chevalier errant</w:t>
      </w:r>
      <w:r w:rsidR="0046142F">
        <w:rPr>
          <w:lang w:eastAsia="en-US"/>
        </w:rPr>
        <w:t>.</w:t>
      </w:r>
    </w:p>
    <w:p w14:paraId="356C92B3" w14:textId="77777777" w:rsidR="0046142F" w:rsidRDefault="003148C9" w:rsidP="0046142F">
      <w:pPr>
        <w:rPr>
          <w:lang w:eastAsia="en-US"/>
        </w:rPr>
      </w:pPr>
      <w:r>
        <w:rPr>
          <w:lang w:eastAsia="en-US"/>
        </w:rPr>
        <w:t>Mais sa voix lui fit peur</w:t>
      </w:r>
      <w:r w:rsidR="0046142F">
        <w:rPr>
          <w:lang w:eastAsia="en-US"/>
        </w:rPr>
        <w:t>.</w:t>
      </w:r>
    </w:p>
    <w:p w14:paraId="658F8427" w14:textId="77777777" w:rsidR="0046142F" w:rsidRDefault="003148C9" w:rsidP="0046142F">
      <w:pPr>
        <w:rPr>
          <w:lang w:eastAsia="en-US"/>
        </w:rPr>
      </w:pPr>
      <w:r>
        <w:rPr>
          <w:lang w:eastAsia="en-US"/>
        </w:rPr>
        <w:t>Sa voix qui frappait la voûte basse et retombait sur lui pesante</w:t>
      </w:r>
      <w:r w:rsidR="0046142F">
        <w:rPr>
          <w:lang w:eastAsia="en-US"/>
        </w:rPr>
        <w:t xml:space="preserve">, </w:t>
      </w:r>
      <w:r>
        <w:rPr>
          <w:lang w:eastAsia="en-US"/>
        </w:rPr>
        <w:t>sourde</w:t>
      </w:r>
      <w:r w:rsidR="0046142F">
        <w:rPr>
          <w:lang w:eastAsia="en-US"/>
        </w:rPr>
        <w:t xml:space="preserve">, </w:t>
      </w:r>
      <w:r>
        <w:rPr>
          <w:lang w:eastAsia="en-US"/>
        </w:rPr>
        <w:t>étouffée</w:t>
      </w:r>
      <w:r w:rsidR="0046142F">
        <w:rPr>
          <w:lang w:eastAsia="en-US"/>
        </w:rPr>
        <w:t>.</w:t>
      </w:r>
    </w:p>
    <w:p w14:paraId="689F6748" w14:textId="77777777" w:rsidR="0046142F" w:rsidRDefault="003148C9" w:rsidP="0046142F">
      <w:pPr>
        <w:rPr>
          <w:lang w:eastAsia="en-US"/>
        </w:rPr>
      </w:pPr>
      <w:r>
        <w:rPr>
          <w:lang w:eastAsia="en-US"/>
        </w:rPr>
        <w:lastRenderedPageBreak/>
        <w:t>Pour un empire</w:t>
      </w:r>
      <w:r w:rsidR="0046142F">
        <w:rPr>
          <w:lang w:eastAsia="en-US"/>
        </w:rPr>
        <w:t xml:space="preserve">, </w:t>
      </w:r>
      <w:r>
        <w:rPr>
          <w:lang w:eastAsia="en-US"/>
        </w:rPr>
        <w:t>il n</w:t>
      </w:r>
      <w:r w:rsidR="0046142F">
        <w:rPr>
          <w:lang w:eastAsia="en-US"/>
        </w:rPr>
        <w:t>’</w:t>
      </w:r>
      <w:r>
        <w:rPr>
          <w:lang w:eastAsia="en-US"/>
        </w:rPr>
        <w:t>eût pas prononcé un mot de plus</w:t>
      </w:r>
      <w:r w:rsidR="0046142F">
        <w:rPr>
          <w:lang w:eastAsia="en-US"/>
        </w:rPr>
        <w:t>.</w:t>
      </w:r>
    </w:p>
    <w:p w14:paraId="2316F3D6" w14:textId="77777777" w:rsidR="0046142F" w:rsidRDefault="003148C9" w:rsidP="0046142F">
      <w:pPr>
        <w:rPr>
          <w:lang w:eastAsia="en-US"/>
        </w:rPr>
      </w:pPr>
      <w:r>
        <w:rPr>
          <w:lang w:eastAsia="en-US"/>
        </w:rPr>
        <w:t>Il se tenait coi</w:t>
      </w:r>
      <w:r w:rsidR="0046142F">
        <w:rPr>
          <w:lang w:eastAsia="en-US"/>
        </w:rPr>
        <w:t xml:space="preserve">, </w:t>
      </w:r>
      <w:r>
        <w:rPr>
          <w:lang w:eastAsia="en-US"/>
        </w:rPr>
        <w:t>comme s</w:t>
      </w:r>
      <w:r w:rsidR="0046142F">
        <w:rPr>
          <w:lang w:eastAsia="en-US"/>
        </w:rPr>
        <w:t>’</w:t>
      </w:r>
      <w:r>
        <w:rPr>
          <w:lang w:eastAsia="en-US"/>
        </w:rPr>
        <w:t>il eût senti quelque rocher branlant suspendu au-dessus de sa tête</w:t>
      </w:r>
      <w:r w:rsidR="0046142F">
        <w:rPr>
          <w:lang w:eastAsia="en-US"/>
        </w:rPr>
        <w:t>.</w:t>
      </w:r>
    </w:p>
    <w:p w14:paraId="6CA91F01" w14:textId="77777777" w:rsidR="0046142F" w:rsidRDefault="003148C9" w:rsidP="0046142F">
      <w:pPr>
        <w:rPr>
          <w:lang w:eastAsia="en-US"/>
        </w:rPr>
      </w:pPr>
      <w:r>
        <w:rPr>
          <w:lang w:eastAsia="en-US"/>
        </w:rPr>
        <w:t>Sa force morale et sa force physique étaient à cette heure si complètement écrasées qu</w:t>
      </w:r>
      <w:r w:rsidR="0046142F">
        <w:rPr>
          <w:lang w:eastAsia="en-US"/>
        </w:rPr>
        <w:t>’</w:t>
      </w:r>
      <w:r>
        <w:rPr>
          <w:lang w:eastAsia="en-US"/>
        </w:rPr>
        <w:t>un enfant l</w:t>
      </w:r>
      <w:r w:rsidR="0046142F">
        <w:rPr>
          <w:lang w:eastAsia="en-US"/>
        </w:rPr>
        <w:t>’</w:t>
      </w:r>
      <w:r>
        <w:rPr>
          <w:lang w:eastAsia="en-US"/>
        </w:rPr>
        <w:t>eût terrassé</w:t>
      </w:r>
      <w:r w:rsidR="0046142F">
        <w:rPr>
          <w:lang w:eastAsia="en-US"/>
        </w:rPr>
        <w:t xml:space="preserve">, </w:t>
      </w:r>
      <w:r>
        <w:rPr>
          <w:lang w:eastAsia="en-US"/>
        </w:rPr>
        <w:t>qu</w:t>
      </w:r>
      <w:r w:rsidR="0046142F">
        <w:rPr>
          <w:lang w:eastAsia="en-US"/>
        </w:rPr>
        <w:t>’</w:t>
      </w:r>
      <w:r>
        <w:rPr>
          <w:lang w:eastAsia="en-US"/>
        </w:rPr>
        <w:t>un soupir lui eût donné la chair de poule</w:t>
      </w:r>
      <w:r w:rsidR="0046142F">
        <w:rPr>
          <w:lang w:eastAsia="en-US"/>
        </w:rPr>
        <w:t>.</w:t>
      </w:r>
    </w:p>
    <w:p w14:paraId="2B9C4681" w14:textId="77777777" w:rsidR="0046142F" w:rsidRDefault="003148C9" w:rsidP="0046142F">
      <w:pPr>
        <w:rPr>
          <w:lang w:eastAsia="en-US"/>
        </w:rPr>
      </w:pPr>
      <w:r>
        <w:rPr>
          <w:lang w:eastAsia="en-US"/>
        </w:rPr>
        <w:t>Ce qui était à droite</w:t>
      </w:r>
      <w:r w:rsidR="0046142F">
        <w:rPr>
          <w:lang w:eastAsia="en-US"/>
        </w:rPr>
        <w:t xml:space="preserve">, </w:t>
      </w:r>
      <w:r>
        <w:rPr>
          <w:lang w:eastAsia="en-US"/>
        </w:rPr>
        <w:t>à gauche</w:t>
      </w:r>
      <w:r w:rsidR="0046142F">
        <w:rPr>
          <w:lang w:eastAsia="en-US"/>
        </w:rPr>
        <w:t xml:space="preserve">, </w:t>
      </w:r>
      <w:r>
        <w:rPr>
          <w:lang w:eastAsia="en-US"/>
        </w:rPr>
        <w:t>devant lui</w:t>
      </w:r>
      <w:r w:rsidR="0046142F">
        <w:rPr>
          <w:lang w:eastAsia="en-US"/>
        </w:rPr>
        <w:t xml:space="preserve">, </w:t>
      </w:r>
      <w:r>
        <w:rPr>
          <w:lang w:eastAsia="en-US"/>
        </w:rPr>
        <w:t>derrière lui</w:t>
      </w:r>
      <w:r w:rsidR="0046142F">
        <w:rPr>
          <w:lang w:eastAsia="en-US"/>
        </w:rPr>
        <w:t xml:space="preserve">, </w:t>
      </w:r>
      <w:r>
        <w:rPr>
          <w:lang w:eastAsia="en-US"/>
        </w:rPr>
        <w:t>ce qui était sur sa tête</w:t>
      </w:r>
      <w:r w:rsidR="0046142F">
        <w:rPr>
          <w:lang w:eastAsia="en-US"/>
        </w:rPr>
        <w:t xml:space="preserve">, </w:t>
      </w:r>
      <w:r>
        <w:rPr>
          <w:lang w:eastAsia="en-US"/>
        </w:rPr>
        <w:t>il ne le savait pas</w:t>
      </w:r>
      <w:r w:rsidR="0046142F">
        <w:rPr>
          <w:lang w:eastAsia="en-US"/>
        </w:rPr>
        <w:t>.</w:t>
      </w:r>
    </w:p>
    <w:p w14:paraId="0F19D019" w14:textId="77777777" w:rsidR="0046142F" w:rsidRDefault="003148C9" w:rsidP="0046142F">
      <w:pPr>
        <w:rPr>
          <w:lang w:eastAsia="en-US"/>
        </w:rPr>
      </w:pPr>
      <w:r>
        <w:rPr>
          <w:lang w:eastAsia="en-US"/>
        </w:rPr>
        <w:t>Et la fièvre qui venait</w:t>
      </w:r>
      <w:r w:rsidR="0046142F">
        <w:rPr>
          <w:lang w:eastAsia="en-US"/>
        </w:rPr>
        <w:t xml:space="preserve">, </w:t>
      </w:r>
      <w:r>
        <w:rPr>
          <w:lang w:eastAsia="en-US"/>
        </w:rPr>
        <w:t>peuplait ces espaces inconnus de fantômes</w:t>
      </w:r>
      <w:r w:rsidR="0046142F">
        <w:rPr>
          <w:lang w:eastAsia="en-US"/>
        </w:rPr>
        <w:t>.</w:t>
      </w:r>
    </w:p>
    <w:p w14:paraId="7CEFC1B1" w14:textId="77777777" w:rsidR="0046142F" w:rsidRDefault="003148C9" w:rsidP="0046142F">
      <w:pPr>
        <w:rPr>
          <w:lang w:eastAsia="en-US"/>
        </w:rPr>
      </w:pPr>
      <w:r>
        <w:rPr>
          <w:lang w:eastAsia="en-US"/>
        </w:rPr>
        <w:t>Il les voyait qui s</w:t>
      </w:r>
      <w:r w:rsidR="0046142F">
        <w:rPr>
          <w:lang w:eastAsia="en-US"/>
        </w:rPr>
        <w:t>’</w:t>
      </w:r>
      <w:r>
        <w:rPr>
          <w:lang w:eastAsia="en-US"/>
        </w:rPr>
        <w:t>approchaient lentement</w:t>
      </w:r>
      <w:r w:rsidR="0046142F">
        <w:rPr>
          <w:lang w:eastAsia="en-US"/>
        </w:rPr>
        <w:t xml:space="preserve">, </w:t>
      </w:r>
      <w:r>
        <w:rPr>
          <w:lang w:eastAsia="en-US"/>
        </w:rPr>
        <w:t>lentement</w:t>
      </w:r>
      <w:r w:rsidR="0046142F">
        <w:rPr>
          <w:lang w:eastAsia="en-US"/>
        </w:rPr>
        <w:t xml:space="preserve">, </w:t>
      </w:r>
      <w:r>
        <w:rPr>
          <w:lang w:eastAsia="en-US"/>
        </w:rPr>
        <w:t>longs et grands sous le suaire</w:t>
      </w:r>
      <w:r w:rsidR="0046142F">
        <w:rPr>
          <w:lang w:eastAsia="en-US"/>
        </w:rPr>
        <w:t xml:space="preserve">, </w:t>
      </w:r>
      <w:r>
        <w:rPr>
          <w:lang w:eastAsia="en-US"/>
        </w:rPr>
        <w:t>dont les plis raides tombaient à leurs pieds</w:t>
      </w:r>
      <w:r w:rsidR="0046142F">
        <w:rPr>
          <w:lang w:eastAsia="en-US"/>
        </w:rPr>
        <w:t>.</w:t>
      </w:r>
    </w:p>
    <w:p w14:paraId="6FC7D5D9" w14:textId="77777777" w:rsidR="0046142F" w:rsidRDefault="003148C9" w:rsidP="0046142F">
      <w:pPr>
        <w:rPr>
          <w:lang w:eastAsia="en-US"/>
        </w:rPr>
      </w:pPr>
      <w:r>
        <w:rPr>
          <w:lang w:eastAsia="en-US"/>
        </w:rPr>
        <w:t>Leur cercle livide se rapprochait</w:t>
      </w:r>
      <w:r w:rsidR="0046142F">
        <w:rPr>
          <w:lang w:eastAsia="en-US"/>
        </w:rPr>
        <w:t>.</w:t>
      </w:r>
    </w:p>
    <w:p w14:paraId="71E76B53" w14:textId="77777777" w:rsidR="0046142F" w:rsidRDefault="003148C9" w:rsidP="0046142F">
      <w:pPr>
        <w:rPr>
          <w:lang w:eastAsia="en-US"/>
        </w:rPr>
      </w:pPr>
      <w:r>
        <w:rPr>
          <w:lang w:eastAsia="en-US"/>
        </w:rPr>
        <w:t>Il sentait leur haleine glacée</w:t>
      </w:r>
      <w:r w:rsidR="0046142F">
        <w:rPr>
          <w:lang w:eastAsia="en-US"/>
        </w:rPr>
        <w:t>.</w:t>
      </w:r>
    </w:p>
    <w:p w14:paraId="54C7691E" w14:textId="77777777" w:rsidR="0046142F" w:rsidRDefault="003148C9" w:rsidP="0046142F">
      <w:pPr>
        <w:rPr>
          <w:lang w:eastAsia="en-US"/>
        </w:rPr>
      </w:pPr>
      <w:r>
        <w:rPr>
          <w:lang w:eastAsia="en-US"/>
        </w:rPr>
        <w:t>Leurs orbites sans yeux le regardaient fixement</w:t>
      </w:r>
      <w:r w:rsidR="0046142F">
        <w:rPr>
          <w:lang w:eastAsia="en-US"/>
        </w:rPr>
        <w:t>.</w:t>
      </w:r>
    </w:p>
    <w:p w14:paraId="2360300D" w14:textId="03116FB8" w:rsidR="0046142F" w:rsidRDefault="003148C9" w:rsidP="0046142F">
      <w:pPr>
        <w:rPr>
          <w:lang w:eastAsia="en-US"/>
        </w:rPr>
      </w:pPr>
      <w:r>
        <w:rPr>
          <w:lang w:eastAsia="en-US"/>
        </w:rPr>
        <w:t>Ses tempes battaient froides et mouillées</w:t>
      </w:r>
      <w:r w:rsidR="0046142F">
        <w:rPr>
          <w:lang w:eastAsia="en-US"/>
        </w:rPr>
        <w:t xml:space="preserve">. </w:t>
      </w:r>
      <w:r w:rsidR="006C2AE1">
        <w:rPr>
          <w:lang w:eastAsia="en-US"/>
        </w:rPr>
        <w:t>—</w:t>
      </w:r>
      <w:r w:rsidR="0046142F">
        <w:rPr>
          <w:lang w:eastAsia="en-US"/>
        </w:rPr>
        <w:t xml:space="preserve"> </w:t>
      </w:r>
      <w:r>
        <w:rPr>
          <w:lang w:eastAsia="en-US"/>
        </w:rPr>
        <w:t>Ses jambes tremblaient</w:t>
      </w:r>
      <w:r w:rsidR="0046142F">
        <w:rPr>
          <w:lang w:eastAsia="en-US"/>
        </w:rPr>
        <w:t xml:space="preserve">. </w:t>
      </w:r>
      <w:r w:rsidR="006C2AE1">
        <w:rPr>
          <w:lang w:eastAsia="en-US"/>
        </w:rPr>
        <w:t>—</w:t>
      </w:r>
      <w:r w:rsidR="0046142F">
        <w:rPr>
          <w:lang w:eastAsia="en-US"/>
        </w:rPr>
        <w:t xml:space="preserve"> </w:t>
      </w:r>
      <w:r>
        <w:rPr>
          <w:lang w:eastAsia="en-US"/>
        </w:rPr>
        <w:t>Il se faisait petit pour éviter d</w:t>
      </w:r>
      <w:r w:rsidR="0046142F">
        <w:rPr>
          <w:lang w:eastAsia="en-US"/>
        </w:rPr>
        <w:t>’</w:t>
      </w:r>
      <w:r>
        <w:rPr>
          <w:lang w:eastAsia="en-US"/>
        </w:rPr>
        <w:t>horribles attouchements</w:t>
      </w:r>
      <w:r w:rsidR="0046142F">
        <w:rPr>
          <w:lang w:eastAsia="en-US"/>
        </w:rPr>
        <w:t>.</w:t>
      </w:r>
    </w:p>
    <w:p w14:paraId="3767CF89" w14:textId="6E909926" w:rsidR="0046142F" w:rsidRDefault="003148C9" w:rsidP="0046142F">
      <w:pPr>
        <w:rPr>
          <w:lang w:eastAsia="en-US"/>
        </w:rPr>
      </w:pPr>
      <w:r>
        <w:rPr>
          <w:lang w:eastAsia="en-US"/>
        </w:rPr>
        <w:t>Puis</w:t>
      </w:r>
      <w:r w:rsidR="0046142F">
        <w:rPr>
          <w:lang w:eastAsia="en-US"/>
        </w:rPr>
        <w:t xml:space="preserve">, </w:t>
      </w:r>
      <w:r>
        <w:rPr>
          <w:lang w:eastAsia="en-US"/>
        </w:rPr>
        <w:t>sur cette cohue funèbre</w:t>
      </w:r>
      <w:r w:rsidR="0046142F">
        <w:rPr>
          <w:lang w:eastAsia="en-US"/>
        </w:rPr>
        <w:t xml:space="preserve">, </w:t>
      </w:r>
      <w:r>
        <w:rPr>
          <w:lang w:eastAsia="en-US"/>
        </w:rPr>
        <w:t>un vent mystérieux soufflait</w:t>
      </w:r>
      <w:r w:rsidR="0046142F">
        <w:rPr>
          <w:lang w:eastAsia="en-US"/>
        </w:rPr>
        <w:t xml:space="preserve">. </w:t>
      </w:r>
      <w:r>
        <w:rPr>
          <w:lang w:eastAsia="en-US"/>
        </w:rPr>
        <w:t>Les spectres immobiles oscillaient comme le brouillard blanc des marais au premier effort de la brise</w:t>
      </w:r>
      <w:r w:rsidR="0046142F">
        <w:rPr>
          <w:lang w:eastAsia="en-US"/>
        </w:rPr>
        <w:t xml:space="preserve">. </w:t>
      </w:r>
      <w:r w:rsidR="006C2AE1">
        <w:rPr>
          <w:lang w:eastAsia="en-US"/>
        </w:rPr>
        <w:t>—</w:t>
      </w:r>
      <w:r w:rsidR="0046142F">
        <w:rPr>
          <w:lang w:eastAsia="en-US"/>
        </w:rPr>
        <w:t xml:space="preserve"> </w:t>
      </w:r>
      <w:r>
        <w:rPr>
          <w:lang w:eastAsia="en-US"/>
        </w:rPr>
        <w:t>Ils se choquaient</w:t>
      </w:r>
      <w:r w:rsidR="0046142F">
        <w:rPr>
          <w:lang w:eastAsia="en-US"/>
        </w:rPr>
        <w:t xml:space="preserve">, </w:t>
      </w:r>
      <w:r>
        <w:rPr>
          <w:lang w:eastAsia="en-US"/>
        </w:rPr>
        <w:t>mêlant leurs formes effacées</w:t>
      </w:r>
      <w:r w:rsidR="0046142F">
        <w:rPr>
          <w:lang w:eastAsia="en-US"/>
        </w:rPr>
        <w:t xml:space="preserve">, </w:t>
      </w:r>
      <w:r w:rsidR="006C2AE1">
        <w:rPr>
          <w:lang w:eastAsia="en-US"/>
        </w:rPr>
        <w:t>—</w:t>
      </w:r>
      <w:r w:rsidR="0046142F">
        <w:rPr>
          <w:lang w:eastAsia="en-US"/>
        </w:rPr>
        <w:t xml:space="preserve"> </w:t>
      </w:r>
      <w:r>
        <w:rPr>
          <w:lang w:eastAsia="en-US"/>
        </w:rPr>
        <w:t>et la nuit se refermait sur eux</w:t>
      </w:r>
      <w:r w:rsidR="0046142F">
        <w:rPr>
          <w:lang w:eastAsia="en-US"/>
        </w:rPr>
        <w:t>.</w:t>
      </w:r>
    </w:p>
    <w:p w14:paraId="7FAB9A17" w14:textId="77777777" w:rsidR="0046142F" w:rsidRDefault="003148C9" w:rsidP="0046142F">
      <w:pPr>
        <w:rPr>
          <w:lang w:eastAsia="en-US"/>
        </w:rPr>
      </w:pPr>
      <w:r>
        <w:rPr>
          <w:lang w:eastAsia="en-US"/>
        </w:rPr>
        <w:t>Mazurke défaillait</w:t>
      </w:r>
      <w:r w:rsidR="0046142F">
        <w:rPr>
          <w:lang w:eastAsia="en-US"/>
        </w:rPr>
        <w:t xml:space="preserve"> ; </w:t>
      </w:r>
      <w:r>
        <w:rPr>
          <w:lang w:eastAsia="en-US"/>
        </w:rPr>
        <w:t>tout son corps s</w:t>
      </w:r>
      <w:r w:rsidR="0046142F">
        <w:rPr>
          <w:lang w:eastAsia="en-US"/>
        </w:rPr>
        <w:t>’</w:t>
      </w:r>
      <w:r>
        <w:rPr>
          <w:lang w:eastAsia="en-US"/>
        </w:rPr>
        <w:t>inondait de sueur</w:t>
      </w:r>
      <w:r w:rsidR="0046142F">
        <w:rPr>
          <w:lang w:eastAsia="en-US"/>
        </w:rPr>
        <w:t>.</w:t>
      </w:r>
    </w:p>
    <w:p w14:paraId="360DECC5" w14:textId="77777777" w:rsidR="0046142F" w:rsidRDefault="003148C9" w:rsidP="0046142F">
      <w:pPr>
        <w:rPr>
          <w:lang w:eastAsia="en-US"/>
        </w:rPr>
      </w:pPr>
      <w:r>
        <w:rPr>
          <w:lang w:eastAsia="en-US"/>
        </w:rPr>
        <w:lastRenderedPageBreak/>
        <w:t>Tout à coup</w:t>
      </w:r>
      <w:r w:rsidR="0046142F">
        <w:rPr>
          <w:lang w:eastAsia="en-US"/>
        </w:rPr>
        <w:t xml:space="preserve">, </w:t>
      </w:r>
      <w:r>
        <w:rPr>
          <w:lang w:eastAsia="en-US"/>
        </w:rPr>
        <w:t>au fond de l</w:t>
      </w:r>
      <w:r w:rsidR="0046142F">
        <w:rPr>
          <w:lang w:eastAsia="en-US"/>
        </w:rPr>
        <w:t>’</w:t>
      </w:r>
      <w:r>
        <w:rPr>
          <w:lang w:eastAsia="en-US"/>
        </w:rPr>
        <w:t>ombre</w:t>
      </w:r>
      <w:r w:rsidR="0046142F">
        <w:rPr>
          <w:lang w:eastAsia="en-US"/>
        </w:rPr>
        <w:t xml:space="preserve">, </w:t>
      </w:r>
      <w:r>
        <w:rPr>
          <w:lang w:eastAsia="en-US"/>
        </w:rPr>
        <w:t>deux rayons verdâtres s</w:t>
      </w:r>
      <w:r w:rsidR="0046142F">
        <w:rPr>
          <w:lang w:eastAsia="en-US"/>
        </w:rPr>
        <w:t>’</w:t>
      </w:r>
      <w:r>
        <w:rPr>
          <w:lang w:eastAsia="en-US"/>
        </w:rPr>
        <w:t>allumèrent</w:t>
      </w:r>
      <w:r w:rsidR="0046142F">
        <w:rPr>
          <w:lang w:eastAsia="en-US"/>
        </w:rPr>
        <w:t>.</w:t>
      </w:r>
    </w:p>
    <w:p w14:paraId="0BBA6504" w14:textId="77777777" w:rsidR="0046142F" w:rsidRDefault="003148C9" w:rsidP="0046142F">
      <w:pPr>
        <w:rPr>
          <w:lang w:eastAsia="en-US"/>
        </w:rPr>
      </w:pPr>
      <w:r>
        <w:rPr>
          <w:lang w:eastAsia="en-US"/>
        </w:rPr>
        <w:t>Ils se mouvaient tortueusement et semblaient s</w:t>
      </w:r>
      <w:r w:rsidR="0046142F">
        <w:rPr>
          <w:lang w:eastAsia="en-US"/>
        </w:rPr>
        <w:t>’</w:t>
      </w:r>
      <w:r>
        <w:rPr>
          <w:lang w:eastAsia="en-US"/>
        </w:rPr>
        <w:t>avancer vers Mazurke qui mit ses deux mains sur sa poitrine haletante</w:t>
      </w:r>
      <w:r w:rsidR="0046142F">
        <w:rPr>
          <w:lang w:eastAsia="en-US"/>
        </w:rPr>
        <w:t>.</w:t>
      </w:r>
    </w:p>
    <w:p w14:paraId="13433BA3" w14:textId="77777777" w:rsidR="0046142F" w:rsidRDefault="003148C9" w:rsidP="0046142F">
      <w:pPr>
        <w:rPr>
          <w:lang w:eastAsia="en-US"/>
        </w:rPr>
      </w:pPr>
      <w:r>
        <w:rPr>
          <w:lang w:eastAsia="en-US"/>
        </w:rPr>
        <w:t>Les deux rayons avançaient toujours</w:t>
      </w:r>
      <w:r w:rsidR="0046142F">
        <w:rPr>
          <w:lang w:eastAsia="en-US"/>
        </w:rPr>
        <w:t xml:space="preserve">, </w:t>
      </w:r>
      <w:r>
        <w:rPr>
          <w:lang w:eastAsia="en-US"/>
        </w:rPr>
        <w:t>tantôt se voilant</w:t>
      </w:r>
      <w:r w:rsidR="0046142F">
        <w:rPr>
          <w:lang w:eastAsia="en-US"/>
        </w:rPr>
        <w:t xml:space="preserve">, </w:t>
      </w:r>
      <w:r>
        <w:rPr>
          <w:lang w:eastAsia="en-US"/>
        </w:rPr>
        <w:t>tantôt brillant plus fort et mettant des reflets rouges parmi leur vert sombre</w:t>
      </w:r>
      <w:r w:rsidR="0046142F">
        <w:rPr>
          <w:lang w:eastAsia="en-US"/>
        </w:rPr>
        <w:t>.</w:t>
      </w:r>
    </w:p>
    <w:p w14:paraId="45A49DF8" w14:textId="77777777" w:rsidR="0046142F" w:rsidRDefault="003148C9" w:rsidP="0046142F">
      <w:pPr>
        <w:rPr>
          <w:lang w:eastAsia="en-US"/>
        </w:rPr>
      </w:pPr>
      <w:r>
        <w:rPr>
          <w:lang w:eastAsia="en-US"/>
        </w:rPr>
        <w:t>Mazurke tomba sur ses genoux</w:t>
      </w:r>
      <w:r w:rsidR="0046142F">
        <w:rPr>
          <w:lang w:eastAsia="en-US"/>
        </w:rPr>
        <w:t>.</w:t>
      </w:r>
    </w:p>
    <w:p w14:paraId="21369880" w14:textId="1553A9C5" w:rsidR="003148C9" w:rsidRDefault="003148C9" w:rsidP="0046142F">
      <w:pPr>
        <w:pStyle w:val="Titre2"/>
        <w:rPr>
          <w:lang w:eastAsia="en-US"/>
        </w:rPr>
      </w:pPr>
      <w:bookmarkStart w:id="53" w:name="_Toc233868069"/>
      <w:bookmarkStart w:id="54" w:name="_Toc202196764"/>
      <w:r>
        <w:rPr>
          <w:lang w:eastAsia="en-US"/>
        </w:rPr>
        <w:lastRenderedPageBreak/>
        <w:t>TÊTE-À-TÊTE</w:t>
      </w:r>
      <w:bookmarkEnd w:id="53"/>
      <w:bookmarkEnd w:id="54"/>
      <w:r>
        <w:rPr>
          <w:lang w:eastAsia="en-US"/>
        </w:rPr>
        <w:br/>
      </w:r>
    </w:p>
    <w:p w14:paraId="1DF1A73E" w14:textId="77777777" w:rsidR="0046142F" w:rsidRDefault="003148C9" w:rsidP="0046142F">
      <w:pPr>
        <w:rPr>
          <w:lang w:eastAsia="en-US"/>
        </w:rPr>
      </w:pPr>
      <w:r>
        <w:t>Il y a dans un roman de Walter Scott</w:t>
      </w:r>
      <w:r w:rsidR="0046142F">
        <w:t xml:space="preserve">, </w:t>
      </w:r>
      <w:r>
        <w:t>un des derniers</w:t>
      </w:r>
      <w:r w:rsidR="0046142F">
        <w:t xml:space="preserve">, </w:t>
      </w:r>
      <w:r>
        <w:t>un de ceux où son miraculeux talent faiblit un peu</w:t>
      </w:r>
      <w:r w:rsidR="0046142F">
        <w:t xml:space="preserve">, </w:t>
      </w:r>
      <w:r>
        <w:t xml:space="preserve">dans </w:t>
      </w:r>
      <w:r>
        <w:rPr>
          <w:i/>
          <w:iCs/>
        </w:rPr>
        <w:t>Robert de Paris</w:t>
      </w:r>
      <w:r w:rsidR="0046142F">
        <w:rPr>
          <w:lang w:eastAsia="en-US"/>
        </w:rPr>
        <w:t xml:space="preserve">, </w:t>
      </w:r>
      <w:r>
        <w:rPr>
          <w:lang w:eastAsia="en-US"/>
        </w:rPr>
        <w:t>une scène qui fait dresser les cheveux</w:t>
      </w:r>
      <w:r w:rsidR="0046142F">
        <w:rPr>
          <w:lang w:eastAsia="en-US"/>
        </w:rPr>
        <w:t>.</w:t>
      </w:r>
    </w:p>
    <w:p w14:paraId="3CA7F570" w14:textId="77777777" w:rsidR="0046142F" w:rsidRDefault="003148C9" w:rsidP="0046142F">
      <w:pPr>
        <w:rPr>
          <w:lang w:eastAsia="en-US"/>
        </w:rPr>
      </w:pPr>
      <w:r>
        <w:rPr>
          <w:lang w:eastAsia="en-US"/>
        </w:rPr>
        <w:t>C</w:t>
      </w:r>
      <w:r w:rsidR="0046142F">
        <w:rPr>
          <w:lang w:eastAsia="en-US"/>
        </w:rPr>
        <w:t>’</w:t>
      </w:r>
      <w:r>
        <w:rPr>
          <w:lang w:eastAsia="en-US"/>
        </w:rPr>
        <w:t>est</w:t>
      </w:r>
      <w:r>
        <w:t xml:space="preserve"> Robert enfermé dans un cachot de quelques pieds carrés</w:t>
      </w:r>
      <w:r w:rsidR="0046142F">
        <w:rPr>
          <w:lang w:eastAsia="en-US"/>
        </w:rPr>
        <w:t xml:space="preserve">, </w:t>
      </w:r>
      <w:r>
        <w:rPr>
          <w:lang w:eastAsia="en-US"/>
        </w:rPr>
        <w:t>côte à côte avec un tigre royal</w:t>
      </w:r>
      <w:r w:rsidR="0046142F">
        <w:rPr>
          <w:lang w:eastAsia="en-US"/>
        </w:rPr>
        <w:t>.</w:t>
      </w:r>
    </w:p>
    <w:p w14:paraId="42220CB6" w14:textId="77777777" w:rsidR="0046142F" w:rsidRDefault="003148C9" w:rsidP="0046142F">
      <w:pPr>
        <w:rPr>
          <w:lang w:eastAsia="en-US"/>
        </w:rPr>
      </w:pPr>
      <w:r>
        <w:rPr>
          <w:lang w:eastAsia="en-US"/>
        </w:rPr>
        <w:t>Il fait nuit</w:t>
      </w:r>
      <w:r w:rsidR="0046142F">
        <w:rPr>
          <w:lang w:eastAsia="en-US"/>
        </w:rPr>
        <w:t xml:space="preserve">. </w:t>
      </w:r>
      <w:r>
        <w:rPr>
          <w:lang w:eastAsia="en-US"/>
        </w:rPr>
        <w:t>Les yeux du tigre flamboient dans l</w:t>
      </w:r>
      <w:r w:rsidR="0046142F">
        <w:rPr>
          <w:lang w:eastAsia="en-US"/>
        </w:rPr>
        <w:t>’</w:t>
      </w:r>
      <w:r>
        <w:rPr>
          <w:lang w:eastAsia="en-US"/>
        </w:rPr>
        <w:t>ombre</w:t>
      </w:r>
      <w:r w:rsidR="0046142F">
        <w:rPr>
          <w:lang w:eastAsia="en-US"/>
        </w:rPr>
        <w:t xml:space="preserve">, </w:t>
      </w:r>
      <w:r>
        <w:rPr>
          <w:lang w:eastAsia="en-US"/>
        </w:rPr>
        <w:t>à peu près comme ces deux étoiles verdâtres qui épouvantaient si grandement le pauvre Mazurke</w:t>
      </w:r>
      <w:r w:rsidR="0046142F">
        <w:rPr>
          <w:lang w:eastAsia="en-US"/>
        </w:rPr>
        <w:t>.</w:t>
      </w:r>
    </w:p>
    <w:p w14:paraId="713294F5" w14:textId="6F7EA0EF" w:rsidR="0046142F" w:rsidRDefault="003148C9" w:rsidP="0046142F">
      <w:pPr>
        <w:rPr>
          <w:lang w:eastAsia="en-US"/>
        </w:rPr>
      </w:pPr>
      <w:r>
        <w:rPr>
          <w:lang w:eastAsia="en-US"/>
        </w:rPr>
        <w:t>Robert est s</w:t>
      </w:r>
      <w:r>
        <w:t>ans armes</w:t>
      </w:r>
      <w:r w:rsidR="0046142F">
        <w:rPr>
          <w:lang w:eastAsia="en-US"/>
        </w:rPr>
        <w:t xml:space="preserve">, </w:t>
      </w:r>
      <w:r>
        <w:rPr>
          <w:lang w:eastAsia="en-US"/>
        </w:rPr>
        <w:t>assis sur son escabeau</w:t>
      </w:r>
      <w:r w:rsidR="0046142F">
        <w:rPr>
          <w:lang w:eastAsia="en-US"/>
        </w:rPr>
        <w:t xml:space="preserve">. </w:t>
      </w:r>
      <w:r>
        <w:rPr>
          <w:lang w:eastAsia="en-US"/>
        </w:rPr>
        <w:t>Quand ses yeux se sont habitués à l</w:t>
      </w:r>
      <w:r w:rsidR="0046142F">
        <w:rPr>
          <w:lang w:eastAsia="en-US"/>
        </w:rPr>
        <w:t>’</w:t>
      </w:r>
      <w:r>
        <w:rPr>
          <w:lang w:eastAsia="en-US"/>
        </w:rPr>
        <w:t>obscurité</w:t>
      </w:r>
      <w:r w:rsidR="0046142F">
        <w:rPr>
          <w:lang w:eastAsia="en-US"/>
        </w:rPr>
        <w:t xml:space="preserve">, </w:t>
      </w:r>
      <w:r>
        <w:rPr>
          <w:lang w:eastAsia="en-US"/>
        </w:rPr>
        <w:t>il aperçoit les profils terribles du monstre</w:t>
      </w:r>
      <w:r w:rsidR="0046142F">
        <w:rPr>
          <w:lang w:eastAsia="en-US"/>
        </w:rPr>
        <w:t xml:space="preserve">, </w:t>
      </w:r>
      <w:r>
        <w:rPr>
          <w:lang w:eastAsia="en-US"/>
        </w:rPr>
        <w:t>accroupi</w:t>
      </w:r>
      <w:r w:rsidR="0046142F">
        <w:rPr>
          <w:lang w:eastAsia="en-US"/>
        </w:rPr>
        <w:t xml:space="preserve">, </w:t>
      </w:r>
      <w:r>
        <w:rPr>
          <w:lang w:eastAsia="en-US"/>
        </w:rPr>
        <w:t>ramassé sur lui-même</w:t>
      </w:r>
      <w:r w:rsidR="0046142F">
        <w:rPr>
          <w:lang w:eastAsia="en-US"/>
        </w:rPr>
        <w:t xml:space="preserve">, </w:t>
      </w:r>
      <w:r>
        <w:rPr>
          <w:lang w:eastAsia="en-US"/>
        </w:rPr>
        <w:t>prêt à se ruer</w:t>
      </w:r>
      <w:r w:rsidR="0046142F">
        <w:rPr>
          <w:lang w:eastAsia="en-US"/>
        </w:rPr>
        <w:t xml:space="preserve">, </w:t>
      </w:r>
      <w:r w:rsidR="006C2AE1">
        <w:rPr>
          <w:lang w:eastAsia="en-US"/>
        </w:rPr>
        <w:t>—</w:t>
      </w:r>
      <w:r w:rsidR="0046142F">
        <w:rPr>
          <w:lang w:eastAsia="en-US"/>
        </w:rPr>
        <w:t xml:space="preserve"> </w:t>
      </w:r>
      <w:r>
        <w:rPr>
          <w:lang w:eastAsia="en-US"/>
        </w:rPr>
        <w:t>et dont l</w:t>
      </w:r>
      <w:r w:rsidR="0046142F">
        <w:rPr>
          <w:lang w:eastAsia="en-US"/>
        </w:rPr>
        <w:t>’</w:t>
      </w:r>
      <w:r>
        <w:rPr>
          <w:lang w:eastAsia="en-US"/>
        </w:rPr>
        <w:t>œil sanglant le dévore déjà</w:t>
      </w:r>
      <w:r w:rsidR="0046142F">
        <w:rPr>
          <w:lang w:eastAsia="en-US"/>
        </w:rPr>
        <w:t>.</w:t>
      </w:r>
    </w:p>
    <w:p w14:paraId="7FBEA3CA" w14:textId="6A07CB10" w:rsidR="0046142F" w:rsidRDefault="003148C9" w:rsidP="0046142F">
      <w:pPr>
        <w:rPr>
          <w:lang w:eastAsia="en-US"/>
        </w:rPr>
      </w:pPr>
      <w:r>
        <w:rPr>
          <w:lang w:eastAsia="en-US"/>
        </w:rPr>
        <w:t>Mais Robert n</w:t>
      </w:r>
      <w:r w:rsidR="0046142F">
        <w:rPr>
          <w:lang w:eastAsia="en-US"/>
        </w:rPr>
        <w:t>’</w:t>
      </w:r>
      <w:r>
        <w:rPr>
          <w:lang w:eastAsia="en-US"/>
        </w:rPr>
        <w:t>a pas peur</w:t>
      </w:r>
      <w:r w:rsidR="0046142F">
        <w:rPr>
          <w:lang w:eastAsia="en-US"/>
        </w:rPr>
        <w:t xml:space="preserve">, </w:t>
      </w:r>
      <w:r>
        <w:rPr>
          <w:lang w:eastAsia="en-US"/>
        </w:rPr>
        <w:t xml:space="preserve">et tout est efféminé dans cette </w:t>
      </w:r>
      <w:proofErr w:type="spellStart"/>
      <w:r>
        <w:rPr>
          <w:lang w:eastAsia="en-US"/>
        </w:rPr>
        <w:t>constantinople</w:t>
      </w:r>
      <w:proofErr w:type="spellEnd"/>
      <w:r>
        <w:rPr>
          <w:lang w:eastAsia="en-US"/>
        </w:rPr>
        <w:t xml:space="preserve"> tombée</w:t>
      </w:r>
      <w:r w:rsidR="0046142F">
        <w:rPr>
          <w:lang w:eastAsia="en-US"/>
        </w:rPr>
        <w:t xml:space="preserve"> : </w:t>
      </w:r>
      <w:r>
        <w:rPr>
          <w:lang w:eastAsia="en-US"/>
        </w:rPr>
        <w:t>même les tigres</w:t>
      </w:r>
      <w:r w:rsidR="0046142F">
        <w:rPr>
          <w:lang w:eastAsia="en-US"/>
        </w:rPr>
        <w:t xml:space="preserve"> ! </w:t>
      </w:r>
      <w:r w:rsidR="006C2AE1">
        <w:rPr>
          <w:lang w:eastAsia="en-US"/>
        </w:rPr>
        <w:t>—</w:t>
      </w:r>
      <w:r w:rsidR="0046142F">
        <w:rPr>
          <w:lang w:eastAsia="en-US"/>
        </w:rPr>
        <w:t xml:space="preserve"> </w:t>
      </w:r>
      <w:r>
        <w:rPr>
          <w:lang w:eastAsia="en-US"/>
        </w:rPr>
        <w:t xml:space="preserve">Le comte de Paris prend à deux mains son </w:t>
      </w:r>
      <w:r>
        <w:rPr>
          <w:lang w:eastAsia="en-US"/>
        </w:rPr>
        <w:t xml:space="preserve">escabelle </w:t>
      </w:r>
      <w:r>
        <w:rPr>
          <w:lang w:eastAsia="en-US"/>
        </w:rPr>
        <w:t>massive et casse la tête du tigre comme une calebasse vide</w:t>
      </w:r>
      <w:r w:rsidR="0046142F">
        <w:rPr>
          <w:lang w:eastAsia="en-US"/>
        </w:rPr>
        <w:t>.</w:t>
      </w:r>
    </w:p>
    <w:p w14:paraId="0E82F3CA" w14:textId="77777777" w:rsidR="0046142F" w:rsidRDefault="003148C9" w:rsidP="0046142F">
      <w:pPr>
        <w:rPr>
          <w:lang w:eastAsia="en-US"/>
        </w:rPr>
      </w:pPr>
      <w:r>
        <w:rPr>
          <w:lang w:eastAsia="en-US"/>
        </w:rPr>
        <w:t>Allons</w:t>
      </w:r>
      <w:r w:rsidR="0046142F">
        <w:rPr>
          <w:lang w:eastAsia="en-US"/>
        </w:rPr>
        <w:t xml:space="preserve">, </w:t>
      </w:r>
      <w:r>
        <w:rPr>
          <w:lang w:eastAsia="en-US"/>
        </w:rPr>
        <w:t>Mazurke</w:t>
      </w:r>
      <w:r w:rsidR="0046142F">
        <w:rPr>
          <w:lang w:eastAsia="en-US"/>
        </w:rPr>
        <w:t xml:space="preserve"> ! </w:t>
      </w:r>
      <w:r>
        <w:rPr>
          <w:lang w:eastAsia="en-US"/>
        </w:rPr>
        <w:t>pousse au monstre</w:t>
      </w:r>
      <w:r w:rsidR="0046142F">
        <w:rPr>
          <w:lang w:eastAsia="en-US"/>
        </w:rPr>
        <w:t xml:space="preserve">, </w:t>
      </w:r>
      <w:r>
        <w:rPr>
          <w:lang w:eastAsia="en-US"/>
        </w:rPr>
        <w:t>et d</w:t>
      </w:r>
      <w:r w:rsidR="0046142F">
        <w:rPr>
          <w:lang w:eastAsia="en-US"/>
        </w:rPr>
        <w:t>’</w:t>
      </w:r>
      <w:r>
        <w:rPr>
          <w:lang w:eastAsia="en-US"/>
        </w:rPr>
        <w:t>un sac de mille francs</w:t>
      </w:r>
      <w:r w:rsidR="0046142F">
        <w:rPr>
          <w:lang w:eastAsia="en-US"/>
        </w:rPr>
        <w:t xml:space="preserve">, </w:t>
      </w:r>
      <w:r>
        <w:rPr>
          <w:lang w:eastAsia="en-US"/>
        </w:rPr>
        <w:t>lancé d</w:t>
      </w:r>
      <w:r w:rsidR="0046142F">
        <w:rPr>
          <w:lang w:eastAsia="en-US"/>
        </w:rPr>
        <w:t>’</w:t>
      </w:r>
      <w:r>
        <w:rPr>
          <w:lang w:eastAsia="en-US"/>
        </w:rPr>
        <w:t>une main sûre</w:t>
      </w:r>
      <w:r w:rsidR="0046142F">
        <w:rPr>
          <w:lang w:eastAsia="en-US"/>
        </w:rPr>
        <w:t xml:space="preserve">, </w:t>
      </w:r>
      <w:r>
        <w:rPr>
          <w:lang w:eastAsia="en-US"/>
        </w:rPr>
        <w:t>ouvre-lui dans le flanc une large blessure</w:t>
      </w:r>
      <w:r w:rsidR="0046142F">
        <w:rPr>
          <w:lang w:eastAsia="en-US"/>
        </w:rPr>
        <w:t> !</w:t>
      </w:r>
    </w:p>
    <w:p w14:paraId="3D38A569" w14:textId="77777777" w:rsidR="0046142F" w:rsidRDefault="003148C9" w:rsidP="0046142F">
      <w:pPr>
        <w:rPr>
          <w:lang w:eastAsia="en-US"/>
        </w:rPr>
      </w:pPr>
      <w:r>
        <w:rPr>
          <w:lang w:eastAsia="en-US"/>
        </w:rPr>
        <w:t>Ne vaux-tu pas Robert</w:t>
      </w:r>
      <w:r w:rsidR="0046142F">
        <w:rPr>
          <w:lang w:eastAsia="en-US"/>
        </w:rPr>
        <w:t xml:space="preserve">, </w:t>
      </w:r>
      <w:r>
        <w:rPr>
          <w:lang w:eastAsia="en-US"/>
        </w:rPr>
        <w:t>comte de Paris</w:t>
      </w:r>
      <w:r w:rsidR="0046142F">
        <w:rPr>
          <w:lang w:eastAsia="en-US"/>
        </w:rPr>
        <w:t xml:space="preserve">, </w:t>
      </w:r>
      <w:r>
        <w:rPr>
          <w:lang w:eastAsia="en-US"/>
        </w:rPr>
        <w:t>toi qui as battu en la vie des gardes-du-corps</w:t>
      </w:r>
      <w:r w:rsidR="0046142F">
        <w:rPr>
          <w:lang w:eastAsia="en-US"/>
        </w:rPr>
        <w:t xml:space="preserve">, </w:t>
      </w:r>
      <w:r>
        <w:rPr>
          <w:lang w:eastAsia="en-US"/>
        </w:rPr>
        <w:t>des gendarmes</w:t>
      </w:r>
      <w:r w:rsidR="0046142F">
        <w:rPr>
          <w:lang w:eastAsia="en-US"/>
        </w:rPr>
        <w:t xml:space="preserve">, </w:t>
      </w:r>
      <w:r>
        <w:rPr>
          <w:lang w:eastAsia="en-US"/>
        </w:rPr>
        <w:t>des Autrichiens</w:t>
      </w:r>
      <w:r w:rsidR="0046142F">
        <w:rPr>
          <w:lang w:eastAsia="en-US"/>
        </w:rPr>
        <w:t xml:space="preserve">, </w:t>
      </w:r>
      <w:r>
        <w:rPr>
          <w:lang w:eastAsia="en-US"/>
        </w:rPr>
        <w:t>des Arabes et des municipaux</w:t>
      </w:r>
      <w:r w:rsidR="0046142F">
        <w:rPr>
          <w:lang w:eastAsia="en-US"/>
        </w:rPr>
        <w:t> !</w:t>
      </w:r>
    </w:p>
    <w:p w14:paraId="2DC44856" w14:textId="77777777" w:rsidR="0046142F" w:rsidRDefault="0046142F" w:rsidP="0046142F">
      <w:pPr>
        <w:rPr>
          <w:lang w:eastAsia="en-US"/>
        </w:rPr>
      </w:pPr>
      <w:r>
        <w:rPr>
          <w:lang w:eastAsia="en-US"/>
        </w:rPr>
        <w:t>— </w:t>
      </w:r>
      <w:proofErr w:type="spellStart"/>
      <w:r w:rsidR="003148C9">
        <w:rPr>
          <w:lang w:eastAsia="en-US"/>
        </w:rPr>
        <w:t>Mortdiable</w:t>
      </w:r>
      <w:proofErr w:type="spellEnd"/>
      <w:r>
        <w:rPr>
          <w:lang w:eastAsia="en-US"/>
        </w:rPr>
        <w:t xml:space="preserve">, </w:t>
      </w:r>
      <w:r w:rsidR="003148C9">
        <w:rPr>
          <w:lang w:eastAsia="en-US"/>
        </w:rPr>
        <w:t>sus au tigre</w:t>
      </w:r>
      <w:r>
        <w:rPr>
          <w:lang w:eastAsia="en-US"/>
        </w:rPr>
        <w:t> !…</w:t>
      </w:r>
    </w:p>
    <w:p w14:paraId="54B0D454" w14:textId="77777777" w:rsidR="0046142F" w:rsidRDefault="003148C9" w:rsidP="0046142F">
      <w:pPr>
        <w:rPr>
          <w:lang w:eastAsia="en-US"/>
        </w:rPr>
      </w:pPr>
      <w:r>
        <w:rPr>
          <w:lang w:eastAsia="en-US"/>
        </w:rPr>
        <w:t>Hélas</w:t>
      </w:r>
      <w:r w:rsidR="0046142F">
        <w:rPr>
          <w:lang w:eastAsia="en-US"/>
        </w:rPr>
        <w:t xml:space="preserve"> ! </w:t>
      </w:r>
      <w:r>
        <w:rPr>
          <w:lang w:eastAsia="en-US"/>
        </w:rPr>
        <w:t>Mazurke avait peur</w:t>
      </w:r>
      <w:r w:rsidR="0046142F">
        <w:rPr>
          <w:lang w:eastAsia="en-US"/>
        </w:rPr>
        <w:t> !</w:t>
      </w:r>
    </w:p>
    <w:p w14:paraId="7132FA26" w14:textId="77777777" w:rsidR="0046142F" w:rsidRDefault="003148C9" w:rsidP="0046142F">
      <w:pPr>
        <w:rPr>
          <w:lang w:eastAsia="en-US"/>
        </w:rPr>
      </w:pPr>
      <w:r>
        <w:rPr>
          <w:lang w:eastAsia="en-US"/>
        </w:rPr>
        <w:lastRenderedPageBreak/>
        <w:t>Heureusement</w:t>
      </w:r>
      <w:r w:rsidR="0046142F">
        <w:rPr>
          <w:lang w:eastAsia="en-US"/>
        </w:rPr>
        <w:t xml:space="preserve">, </w:t>
      </w:r>
      <w:r>
        <w:rPr>
          <w:lang w:eastAsia="en-US"/>
        </w:rPr>
        <w:t>dans sa détresse suprême</w:t>
      </w:r>
      <w:r w:rsidR="0046142F">
        <w:rPr>
          <w:lang w:eastAsia="en-US"/>
        </w:rPr>
        <w:t xml:space="preserve">, </w:t>
      </w:r>
      <w:r>
        <w:rPr>
          <w:lang w:eastAsia="en-US"/>
        </w:rPr>
        <w:t>il eut l</w:t>
      </w:r>
      <w:r w:rsidR="0046142F">
        <w:rPr>
          <w:lang w:eastAsia="en-US"/>
        </w:rPr>
        <w:t>’</w:t>
      </w:r>
      <w:r>
        <w:rPr>
          <w:lang w:eastAsia="en-US"/>
        </w:rPr>
        <w:t>idée de crier</w:t>
      </w:r>
      <w:r w:rsidR="0046142F">
        <w:rPr>
          <w:lang w:eastAsia="en-US"/>
        </w:rPr>
        <w:t> :</w:t>
      </w:r>
    </w:p>
    <w:p w14:paraId="41D6274C" w14:textId="77777777" w:rsidR="0046142F" w:rsidRDefault="0046142F" w:rsidP="0046142F">
      <w:pPr>
        <w:rPr>
          <w:lang w:eastAsia="en-US"/>
        </w:rPr>
      </w:pPr>
      <w:r>
        <w:rPr>
          <w:lang w:eastAsia="en-US"/>
        </w:rPr>
        <w:t>— </w:t>
      </w:r>
      <w:r w:rsidR="003148C9">
        <w:rPr>
          <w:lang w:eastAsia="en-US"/>
        </w:rPr>
        <w:t>Au chat</w:t>
      </w:r>
      <w:r>
        <w:rPr>
          <w:lang w:eastAsia="en-US"/>
        </w:rPr>
        <w:t> !</w:t>
      </w:r>
    </w:p>
    <w:p w14:paraId="70F2750F" w14:textId="77777777" w:rsidR="0046142F" w:rsidRDefault="003148C9" w:rsidP="0046142F">
      <w:pPr>
        <w:rPr>
          <w:lang w:eastAsia="en-US"/>
        </w:rPr>
      </w:pPr>
      <w:r>
        <w:rPr>
          <w:lang w:eastAsia="en-US"/>
        </w:rPr>
        <w:t>Et les terribles rayons verts disparurent</w:t>
      </w:r>
      <w:r w:rsidR="0046142F">
        <w:rPr>
          <w:lang w:eastAsia="en-US"/>
        </w:rPr>
        <w:t>.</w:t>
      </w:r>
    </w:p>
    <w:p w14:paraId="2ADD0E75" w14:textId="77777777" w:rsidR="0046142F" w:rsidRDefault="003148C9" w:rsidP="0046142F">
      <w:pPr>
        <w:rPr>
          <w:lang w:eastAsia="en-US"/>
        </w:rPr>
      </w:pPr>
      <w:r>
        <w:rPr>
          <w:lang w:eastAsia="en-US"/>
        </w:rPr>
        <w:t>Voilà le héros de notre roman</w:t>
      </w:r>
      <w:r w:rsidR="0046142F">
        <w:rPr>
          <w:lang w:eastAsia="en-US"/>
        </w:rPr>
        <w:t xml:space="preserve"> ! </w:t>
      </w:r>
      <w:r>
        <w:rPr>
          <w:lang w:eastAsia="en-US"/>
        </w:rPr>
        <w:t>un dadais qui aime la danse</w:t>
      </w:r>
      <w:r w:rsidR="0046142F">
        <w:rPr>
          <w:lang w:eastAsia="en-US"/>
        </w:rPr>
        <w:t xml:space="preserve">, </w:t>
      </w:r>
      <w:r>
        <w:rPr>
          <w:lang w:eastAsia="en-US"/>
        </w:rPr>
        <w:t>qui tombe dans les trous quand il a bu du madère</w:t>
      </w:r>
      <w:r w:rsidR="0046142F">
        <w:rPr>
          <w:lang w:eastAsia="en-US"/>
        </w:rPr>
        <w:t xml:space="preserve">, </w:t>
      </w:r>
      <w:r>
        <w:rPr>
          <w:lang w:eastAsia="en-US"/>
        </w:rPr>
        <w:t>et qui a peur des chats</w:t>
      </w:r>
      <w:r w:rsidR="0046142F">
        <w:rPr>
          <w:lang w:eastAsia="en-US"/>
        </w:rPr>
        <w:t> !</w:t>
      </w:r>
    </w:p>
    <w:p w14:paraId="40E3E430" w14:textId="77777777" w:rsidR="0046142F" w:rsidRDefault="003148C9" w:rsidP="0046142F">
      <w:pPr>
        <w:rPr>
          <w:lang w:eastAsia="en-US"/>
        </w:rPr>
      </w:pPr>
      <w:r>
        <w:rPr>
          <w:lang w:eastAsia="en-US"/>
        </w:rPr>
        <w:t>Mais avant de l</w:t>
      </w:r>
      <w:r w:rsidR="0046142F">
        <w:rPr>
          <w:lang w:eastAsia="en-US"/>
        </w:rPr>
        <w:t>’</w:t>
      </w:r>
      <w:r>
        <w:rPr>
          <w:lang w:eastAsia="en-US"/>
        </w:rPr>
        <w:t>écraser sous votre juste mépris</w:t>
      </w:r>
      <w:r w:rsidR="0046142F">
        <w:rPr>
          <w:lang w:eastAsia="en-US"/>
        </w:rPr>
        <w:t xml:space="preserve">, </w:t>
      </w:r>
      <w:r>
        <w:rPr>
          <w:lang w:eastAsia="en-US"/>
        </w:rPr>
        <w:t>ô citoyens</w:t>
      </w:r>
      <w:r w:rsidR="0046142F">
        <w:rPr>
          <w:lang w:eastAsia="en-US"/>
        </w:rPr>
        <w:t xml:space="preserve"> ! </w:t>
      </w:r>
      <w:r>
        <w:rPr>
          <w:lang w:eastAsia="en-US"/>
        </w:rPr>
        <w:t>donnez-lui une épée</w:t>
      </w:r>
      <w:r w:rsidR="0046142F">
        <w:rPr>
          <w:lang w:eastAsia="en-US"/>
        </w:rPr>
        <w:t xml:space="preserve">, </w:t>
      </w:r>
      <w:r>
        <w:rPr>
          <w:lang w:eastAsia="en-US"/>
        </w:rPr>
        <w:t>un sabre</w:t>
      </w:r>
      <w:r w:rsidR="0046142F">
        <w:rPr>
          <w:lang w:eastAsia="en-US"/>
        </w:rPr>
        <w:t xml:space="preserve">, </w:t>
      </w:r>
      <w:r>
        <w:rPr>
          <w:lang w:eastAsia="en-US"/>
        </w:rPr>
        <w:t>un gourdin</w:t>
      </w:r>
      <w:r w:rsidR="0046142F">
        <w:rPr>
          <w:lang w:eastAsia="en-US"/>
        </w:rPr>
        <w:t xml:space="preserve">, </w:t>
      </w:r>
      <w:r>
        <w:rPr>
          <w:lang w:eastAsia="en-US"/>
        </w:rPr>
        <w:t>n</w:t>
      </w:r>
      <w:r w:rsidR="0046142F">
        <w:rPr>
          <w:lang w:eastAsia="en-US"/>
        </w:rPr>
        <w:t>’</w:t>
      </w:r>
      <w:r>
        <w:rPr>
          <w:lang w:eastAsia="en-US"/>
        </w:rPr>
        <w:t>importe quoi</w:t>
      </w:r>
      <w:r w:rsidR="0046142F">
        <w:rPr>
          <w:lang w:eastAsia="en-US"/>
        </w:rPr>
        <w:t xml:space="preserve">, </w:t>
      </w:r>
      <w:r>
        <w:rPr>
          <w:lang w:eastAsia="en-US"/>
        </w:rPr>
        <w:t>et mettez-le</w:t>
      </w:r>
      <w:r w:rsidR="0046142F">
        <w:rPr>
          <w:lang w:eastAsia="en-US"/>
        </w:rPr>
        <w:t xml:space="preserve">, </w:t>
      </w:r>
      <w:r>
        <w:rPr>
          <w:lang w:eastAsia="en-US"/>
        </w:rPr>
        <w:t>à jeun</w:t>
      </w:r>
      <w:r w:rsidR="0046142F">
        <w:rPr>
          <w:lang w:eastAsia="en-US"/>
        </w:rPr>
        <w:t xml:space="preserve">, </w:t>
      </w:r>
      <w:r>
        <w:rPr>
          <w:lang w:eastAsia="en-US"/>
        </w:rPr>
        <w:t>en face de quatre autres héros de roman</w:t>
      </w:r>
      <w:r w:rsidR="0046142F">
        <w:rPr>
          <w:lang w:eastAsia="en-US"/>
        </w:rPr>
        <w:t>.</w:t>
      </w:r>
    </w:p>
    <w:p w14:paraId="3B2C227B" w14:textId="77777777" w:rsidR="0046142F" w:rsidRDefault="003148C9" w:rsidP="0046142F">
      <w:pPr>
        <w:rPr>
          <w:lang w:eastAsia="en-US"/>
        </w:rPr>
      </w:pPr>
      <w:r>
        <w:rPr>
          <w:lang w:eastAsia="en-US"/>
        </w:rPr>
        <w:t>Nous parions un franc qu</w:t>
      </w:r>
      <w:r w:rsidR="0046142F">
        <w:rPr>
          <w:lang w:eastAsia="en-US"/>
        </w:rPr>
        <w:t>’</w:t>
      </w:r>
      <w:r>
        <w:rPr>
          <w:lang w:eastAsia="en-US"/>
        </w:rPr>
        <w:t>il les fera sauter comme des puces</w:t>
      </w:r>
      <w:r w:rsidR="0046142F">
        <w:rPr>
          <w:lang w:eastAsia="en-US"/>
        </w:rPr>
        <w:t> !</w:t>
      </w:r>
    </w:p>
    <w:p w14:paraId="015C6977" w14:textId="63F72F29" w:rsidR="0046142F" w:rsidRDefault="003148C9" w:rsidP="0046142F">
      <w:pPr>
        <w:rPr>
          <w:lang w:eastAsia="en-US"/>
        </w:rPr>
      </w:pPr>
      <w:r>
        <w:rPr>
          <w:lang w:eastAsia="en-US"/>
        </w:rPr>
        <w:t>En attendant</w:t>
      </w:r>
      <w:r w:rsidR="0046142F">
        <w:rPr>
          <w:lang w:eastAsia="en-US"/>
        </w:rPr>
        <w:t xml:space="preserve">, </w:t>
      </w:r>
      <w:r>
        <w:rPr>
          <w:lang w:eastAsia="en-US"/>
        </w:rPr>
        <w:t>il restait toujours à la même place</w:t>
      </w:r>
      <w:r w:rsidR="0046142F">
        <w:rPr>
          <w:lang w:eastAsia="en-US"/>
        </w:rPr>
        <w:t xml:space="preserve">, </w:t>
      </w:r>
      <w:r>
        <w:rPr>
          <w:lang w:eastAsia="en-US"/>
        </w:rPr>
        <w:t>se tâtant le corps pour savoir s</w:t>
      </w:r>
      <w:r w:rsidR="0046142F">
        <w:rPr>
          <w:lang w:eastAsia="en-US"/>
        </w:rPr>
        <w:t>’</w:t>
      </w:r>
      <w:r>
        <w:rPr>
          <w:lang w:eastAsia="en-US"/>
        </w:rPr>
        <w:t>il était bien éveillé</w:t>
      </w:r>
      <w:r w:rsidR="0046142F">
        <w:rPr>
          <w:lang w:eastAsia="en-US"/>
        </w:rPr>
        <w:t xml:space="preserve">, </w:t>
      </w:r>
      <w:r>
        <w:rPr>
          <w:lang w:eastAsia="en-US"/>
        </w:rPr>
        <w:t>se torturant l</w:t>
      </w:r>
      <w:r w:rsidR="0046142F">
        <w:rPr>
          <w:lang w:eastAsia="en-US"/>
        </w:rPr>
        <w:t>’</w:t>
      </w:r>
      <w:r>
        <w:rPr>
          <w:lang w:eastAsia="en-US"/>
        </w:rPr>
        <w:t xml:space="preserve">esprit </w:t>
      </w:r>
      <w:r>
        <w:rPr>
          <w:lang w:eastAsia="en-US"/>
        </w:rPr>
        <w:t xml:space="preserve">pour </w:t>
      </w:r>
      <w:r>
        <w:rPr>
          <w:lang w:eastAsia="en-US"/>
        </w:rPr>
        <w:t>comprendre le miracle de sa présence dans ce trou</w:t>
      </w:r>
      <w:r w:rsidR="0046142F">
        <w:rPr>
          <w:lang w:eastAsia="en-US"/>
        </w:rPr>
        <w:t>.</w:t>
      </w:r>
    </w:p>
    <w:p w14:paraId="1E4F3844" w14:textId="77777777" w:rsidR="0046142F" w:rsidRDefault="003148C9" w:rsidP="0046142F">
      <w:pPr>
        <w:rPr>
          <w:lang w:eastAsia="en-US"/>
        </w:rPr>
      </w:pPr>
      <w:r>
        <w:rPr>
          <w:lang w:eastAsia="en-US"/>
        </w:rPr>
        <w:t>Il étendit le bras et ne toucha rien</w:t>
      </w:r>
      <w:r w:rsidR="0046142F">
        <w:rPr>
          <w:lang w:eastAsia="en-US"/>
        </w:rPr>
        <w:t xml:space="preserve">. </w:t>
      </w:r>
      <w:r>
        <w:rPr>
          <w:lang w:eastAsia="en-US"/>
        </w:rPr>
        <w:t>Il avait pu en faire autant dans son cabinet de toilette</w:t>
      </w:r>
      <w:r w:rsidR="0046142F">
        <w:rPr>
          <w:lang w:eastAsia="en-US"/>
        </w:rPr>
        <w:t xml:space="preserve">, </w:t>
      </w:r>
      <w:r>
        <w:rPr>
          <w:lang w:eastAsia="en-US"/>
        </w:rPr>
        <w:t>mais cela lui donna l</w:t>
      </w:r>
      <w:r w:rsidR="0046142F">
        <w:rPr>
          <w:lang w:eastAsia="en-US"/>
        </w:rPr>
        <w:t>’</w:t>
      </w:r>
      <w:r>
        <w:rPr>
          <w:lang w:eastAsia="en-US"/>
        </w:rPr>
        <w:t>idée de l</w:t>
      </w:r>
      <w:r w:rsidR="0046142F">
        <w:rPr>
          <w:lang w:eastAsia="en-US"/>
        </w:rPr>
        <w:t>’</w:t>
      </w:r>
      <w:r>
        <w:rPr>
          <w:lang w:eastAsia="en-US"/>
        </w:rPr>
        <w:t>immensité</w:t>
      </w:r>
      <w:r w:rsidR="0046142F">
        <w:rPr>
          <w:lang w:eastAsia="en-US"/>
        </w:rPr>
        <w:t>.</w:t>
      </w:r>
    </w:p>
    <w:p w14:paraId="6D454EA6" w14:textId="1E2D410D" w:rsidR="0046142F" w:rsidRDefault="003148C9" w:rsidP="0046142F">
      <w:pPr>
        <w:rPr>
          <w:lang w:eastAsia="en-US"/>
        </w:rPr>
      </w:pPr>
      <w:r>
        <w:rPr>
          <w:lang w:eastAsia="en-US"/>
        </w:rPr>
        <w:t>Le vide</w:t>
      </w:r>
      <w:r w:rsidR="0046142F">
        <w:rPr>
          <w:lang w:eastAsia="en-US"/>
        </w:rPr>
        <w:t xml:space="preserve">. </w:t>
      </w:r>
      <w:r w:rsidR="006C2AE1">
        <w:rPr>
          <w:lang w:eastAsia="en-US"/>
        </w:rPr>
        <w:t>—</w:t>
      </w:r>
      <w:r w:rsidR="0046142F">
        <w:rPr>
          <w:lang w:eastAsia="en-US"/>
        </w:rPr>
        <w:t xml:space="preserve"> </w:t>
      </w:r>
      <w:r>
        <w:rPr>
          <w:lang w:eastAsia="en-US"/>
        </w:rPr>
        <w:t>Et peut-être</w:t>
      </w:r>
      <w:r w:rsidR="0046142F">
        <w:rPr>
          <w:lang w:eastAsia="en-US"/>
        </w:rPr>
        <w:t xml:space="preserve">, </w:t>
      </w:r>
      <w:r>
        <w:rPr>
          <w:lang w:eastAsia="en-US"/>
        </w:rPr>
        <w:t>s</w:t>
      </w:r>
      <w:r w:rsidR="0046142F">
        <w:rPr>
          <w:lang w:eastAsia="en-US"/>
        </w:rPr>
        <w:t>’</w:t>
      </w:r>
      <w:r>
        <w:rPr>
          <w:lang w:eastAsia="en-US"/>
        </w:rPr>
        <w:t>il se hasardait à faire un pas</w:t>
      </w:r>
      <w:r w:rsidR="0046142F">
        <w:rPr>
          <w:lang w:eastAsia="en-US"/>
        </w:rPr>
        <w:t xml:space="preserve">, </w:t>
      </w:r>
      <w:r>
        <w:rPr>
          <w:lang w:eastAsia="en-US"/>
        </w:rPr>
        <w:t>quelque précipice invisible</w:t>
      </w:r>
      <w:r w:rsidR="0046142F">
        <w:rPr>
          <w:lang w:eastAsia="en-US"/>
        </w:rPr>
        <w:t>.</w:t>
      </w:r>
    </w:p>
    <w:p w14:paraId="3F3FA9AE" w14:textId="77777777" w:rsidR="0046142F" w:rsidRDefault="003148C9" w:rsidP="0046142F">
      <w:pPr>
        <w:rPr>
          <w:lang w:eastAsia="en-US"/>
        </w:rPr>
      </w:pPr>
      <w:r>
        <w:rPr>
          <w:lang w:eastAsia="en-US"/>
        </w:rPr>
        <w:t>Il se releva</w:t>
      </w:r>
      <w:r w:rsidR="0046142F">
        <w:rPr>
          <w:lang w:eastAsia="en-US"/>
        </w:rPr>
        <w:t xml:space="preserve">. </w:t>
      </w:r>
      <w:r>
        <w:rPr>
          <w:lang w:eastAsia="en-US"/>
        </w:rPr>
        <w:t>Puis il se laissa choir de nouveau</w:t>
      </w:r>
      <w:r w:rsidR="0046142F">
        <w:rPr>
          <w:lang w:eastAsia="en-US"/>
        </w:rPr>
        <w:t xml:space="preserve">, </w:t>
      </w:r>
      <w:r>
        <w:rPr>
          <w:lang w:eastAsia="en-US"/>
        </w:rPr>
        <w:t>assis sur la terre humide</w:t>
      </w:r>
      <w:r w:rsidR="0046142F">
        <w:rPr>
          <w:lang w:eastAsia="en-US"/>
        </w:rPr>
        <w:t>.</w:t>
      </w:r>
    </w:p>
    <w:p w14:paraId="7FAE680E" w14:textId="77777777" w:rsidR="0046142F" w:rsidRDefault="003148C9" w:rsidP="0046142F">
      <w:pPr>
        <w:rPr>
          <w:lang w:eastAsia="en-US"/>
        </w:rPr>
      </w:pPr>
      <w:r>
        <w:rPr>
          <w:lang w:eastAsia="en-US"/>
        </w:rPr>
        <w:t>Ce serait un volume qu</w:t>
      </w:r>
      <w:r w:rsidR="0046142F">
        <w:rPr>
          <w:lang w:eastAsia="en-US"/>
        </w:rPr>
        <w:t>’</w:t>
      </w:r>
      <w:r>
        <w:rPr>
          <w:lang w:eastAsia="en-US"/>
        </w:rPr>
        <w:t>il faudrait pour faire le détail de ses pensées</w:t>
      </w:r>
      <w:r w:rsidR="0046142F">
        <w:rPr>
          <w:lang w:eastAsia="en-US"/>
        </w:rPr>
        <w:t xml:space="preserve">. </w:t>
      </w:r>
      <w:r>
        <w:rPr>
          <w:lang w:eastAsia="en-US"/>
        </w:rPr>
        <w:t>Sa vie entière passa devant ses yeux</w:t>
      </w:r>
      <w:r w:rsidR="0046142F">
        <w:rPr>
          <w:lang w:eastAsia="en-US"/>
        </w:rPr>
        <w:t xml:space="preserve">, </w:t>
      </w:r>
      <w:r>
        <w:rPr>
          <w:lang w:eastAsia="en-US"/>
        </w:rPr>
        <w:t>comme à l</w:t>
      </w:r>
      <w:r w:rsidR="0046142F">
        <w:rPr>
          <w:lang w:eastAsia="en-US"/>
        </w:rPr>
        <w:t>’</w:t>
      </w:r>
      <w:r>
        <w:rPr>
          <w:lang w:eastAsia="en-US"/>
        </w:rPr>
        <w:t>heure de l</w:t>
      </w:r>
      <w:r w:rsidR="0046142F">
        <w:rPr>
          <w:lang w:eastAsia="en-US"/>
        </w:rPr>
        <w:t>’</w:t>
      </w:r>
      <w:r>
        <w:rPr>
          <w:lang w:eastAsia="en-US"/>
        </w:rPr>
        <w:t>agonie</w:t>
      </w:r>
      <w:r w:rsidR="0046142F">
        <w:rPr>
          <w:lang w:eastAsia="en-US"/>
        </w:rPr>
        <w:t>.</w:t>
      </w:r>
    </w:p>
    <w:p w14:paraId="466C57F0" w14:textId="77777777" w:rsidR="0046142F" w:rsidRDefault="003148C9" w:rsidP="0046142F">
      <w:pPr>
        <w:rPr>
          <w:lang w:eastAsia="en-US"/>
        </w:rPr>
      </w:pPr>
      <w:r>
        <w:rPr>
          <w:lang w:eastAsia="en-US"/>
        </w:rPr>
        <w:t>C</w:t>
      </w:r>
      <w:r w:rsidR="0046142F">
        <w:rPr>
          <w:lang w:eastAsia="en-US"/>
        </w:rPr>
        <w:t>’</w:t>
      </w:r>
      <w:r>
        <w:rPr>
          <w:lang w:eastAsia="en-US"/>
        </w:rPr>
        <w:t>était la fin</w:t>
      </w:r>
      <w:r w:rsidR="0046142F">
        <w:rPr>
          <w:lang w:eastAsia="en-US"/>
        </w:rPr>
        <w:t>.</w:t>
      </w:r>
    </w:p>
    <w:p w14:paraId="6DF8193C" w14:textId="77777777" w:rsidR="0046142F" w:rsidRDefault="003148C9" w:rsidP="0046142F">
      <w:pPr>
        <w:rPr>
          <w:lang w:eastAsia="en-US"/>
        </w:rPr>
      </w:pPr>
      <w:r>
        <w:rPr>
          <w:lang w:eastAsia="en-US"/>
        </w:rPr>
        <w:lastRenderedPageBreak/>
        <w:t>Cette mort anticipée qu</w:t>
      </w:r>
      <w:r w:rsidR="0046142F">
        <w:rPr>
          <w:lang w:eastAsia="en-US"/>
        </w:rPr>
        <w:t>’</w:t>
      </w:r>
      <w:r>
        <w:rPr>
          <w:lang w:eastAsia="en-US"/>
        </w:rPr>
        <w:t>il subissait</w:t>
      </w:r>
      <w:r w:rsidR="0046142F">
        <w:rPr>
          <w:lang w:eastAsia="en-US"/>
        </w:rPr>
        <w:t xml:space="preserve">, </w:t>
      </w:r>
      <w:r>
        <w:rPr>
          <w:lang w:eastAsia="en-US"/>
        </w:rPr>
        <w:t>ce découragement inconnu</w:t>
      </w:r>
      <w:r w:rsidR="0046142F">
        <w:rPr>
          <w:lang w:eastAsia="en-US"/>
        </w:rPr>
        <w:t xml:space="preserve">, </w:t>
      </w:r>
      <w:r>
        <w:rPr>
          <w:lang w:eastAsia="en-US"/>
        </w:rPr>
        <w:t>cette nuit sépulcrale et le froid qui courait dans ses veines</w:t>
      </w:r>
      <w:r w:rsidR="0046142F">
        <w:rPr>
          <w:lang w:eastAsia="en-US"/>
        </w:rPr>
        <w:t xml:space="preserve">, </w:t>
      </w:r>
      <w:r>
        <w:rPr>
          <w:lang w:eastAsia="en-US"/>
        </w:rPr>
        <w:t>tout cela lui disait</w:t>
      </w:r>
      <w:r w:rsidR="0046142F">
        <w:rPr>
          <w:lang w:eastAsia="en-US"/>
        </w:rPr>
        <w:t xml:space="preserve"> : </w:t>
      </w:r>
      <w:r>
        <w:rPr>
          <w:lang w:eastAsia="en-US"/>
        </w:rPr>
        <w:t>Tu n</w:t>
      </w:r>
      <w:r w:rsidR="0046142F">
        <w:rPr>
          <w:lang w:eastAsia="en-US"/>
        </w:rPr>
        <w:t>’</w:t>
      </w:r>
      <w:r>
        <w:rPr>
          <w:lang w:eastAsia="en-US"/>
        </w:rPr>
        <w:t>iras pas plus loin</w:t>
      </w:r>
      <w:r w:rsidR="0046142F">
        <w:rPr>
          <w:lang w:eastAsia="en-US"/>
        </w:rPr>
        <w:t> !</w:t>
      </w:r>
    </w:p>
    <w:p w14:paraId="5CABB371" w14:textId="77777777" w:rsidR="0046142F" w:rsidRDefault="003148C9" w:rsidP="0046142F">
      <w:pPr>
        <w:rPr>
          <w:lang w:eastAsia="en-US"/>
        </w:rPr>
      </w:pPr>
      <w:r>
        <w:rPr>
          <w:lang w:eastAsia="en-US"/>
        </w:rPr>
        <w:t>Et les deux noms aimés venaient à sa lèvre comme un suprême gémissement</w:t>
      </w:r>
      <w:r w:rsidR="0046142F">
        <w:rPr>
          <w:lang w:eastAsia="en-US"/>
        </w:rPr>
        <w:t>.</w:t>
      </w:r>
    </w:p>
    <w:p w14:paraId="74F1C0A0" w14:textId="77777777" w:rsidR="0046142F" w:rsidRDefault="003148C9" w:rsidP="0046142F">
      <w:pPr>
        <w:rPr>
          <w:lang w:eastAsia="en-US"/>
        </w:rPr>
      </w:pPr>
      <w:r>
        <w:rPr>
          <w:lang w:eastAsia="en-US"/>
        </w:rPr>
        <w:t>Berthe et Lucienne</w:t>
      </w:r>
      <w:r w:rsidR="0046142F">
        <w:rPr>
          <w:lang w:eastAsia="en-US"/>
        </w:rPr>
        <w:t xml:space="preserve"> ! </w:t>
      </w:r>
      <w:r>
        <w:rPr>
          <w:lang w:eastAsia="en-US"/>
        </w:rPr>
        <w:t>la femme qu</w:t>
      </w:r>
      <w:r w:rsidR="0046142F">
        <w:rPr>
          <w:lang w:eastAsia="en-US"/>
        </w:rPr>
        <w:t>’</w:t>
      </w:r>
      <w:r>
        <w:rPr>
          <w:lang w:eastAsia="en-US"/>
        </w:rPr>
        <w:t>il cherchait depuis tant d</w:t>
      </w:r>
      <w:r w:rsidR="0046142F">
        <w:rPr>
          <w:lang w:eastAsia="en-US"/>
        </w:rPr>
        <w:t>’</w:t>
      </w:r>
      <w:r>
        <w:rPr>
          <w:lang w:eastAsia="en-US"/>
        </w:rPr>
        <w:t>années</w:t>
      </w:r>
      <w:r w:rsidR="0046142F">
        <w:rPr>
          <w:lang w:eastAsia="en-US"/>
        </w:rPr>
        <w:t xml:space="preserve">, </w:t>
      </w:r>
      <w:r>
        <w:rPr>
          <w:lang w:eastAsia="en-US"/>
        </w:rPr>
        <w:t>et la jeune fille que Dieu avait jetée sur son chemin comme une consolation de son passé solitaire</w:t>
      </w:r>
      <w:r w:rsidR="0046142F">
        <w:rPr>
          <w:lang w:eastAsia="en-US"/>
        </w:rPr>
        <w:t xml:space="preserve">, </w:t>
      </w:r>
      <w:r>
        <w:rPr>
          <w:lang w:eastAsia="en-US"/>
        </w:rPr>
        <w:t>comme une radieuse promesse d</w:t>
      </w:r>
      <w:r w:rsidR="0046142F">
        <w:rPr>
          <w:lang w:eastAsia="en-US"/>
        </w:rPr>
        <w:t>’</w:t>
      </w:r>
      <w:r>
        <w:rPr>
          <w:lang w:eastAsia="en-US"/>
        </w:rPr>
        <w:t>avenir</w:t>
      </w:r>
      <w:r w:rsidR="0046142F">
        <w:rPr>
          <w:lang w:eastAsia="en-US"/>
        </w:rPr>
        <w:t>.</w:t>
      </w:r>
    </w:p>
    <w:p w14:paraId="7F1A725E" w14:textId="77777777" w:rsidR="0046142F" w:rsidRDefault="003148C9" w:rsidP="0046142F">
      <w:pPr>
        <w:rPr>
          <w:lang w:eastAsia="en-US"/>
        </w:rPr>
      </w:pPr>
      <w:r>
        <w:rPr>
          <w:lang w:eastAsia="en-US"/>
        </w:rPr>
        <w:t>Berthe</w:t>
      </w:r>
      <w:r w:rsidR="0046142F">
        <w:rPr>
          <w:lang w:eastAsia="en-US"/>
        </w:rPr>
        <w:t xml:space="preserve"> ! </w:t>
      </w:r>
      <w:r>
        <w:rPr>
          <w:lang w:eastAsia="en-US"/>
        </w:rPr>
        <w:t>encore quelques efforts</w:t>
      </w:r>
      <w:r w:rsidR="0046142F">
        <w:rPr>
          <w:lang w:eastAsia="en-US"/>
        </w:rPr>
        <w:t xml:space="preserve">, </w:t>
      </w:r>
      <w:r>
        <w:rPr>
          <w:lang w:eastAsia="en-US"/>
        </w:rPr>
        <w:t>et il allait la retrouver</w:t>
      </w:r>
      <w:r w:rsidR="0046142F">
        <w:rPr>
          <w:lang w:eastAsia="en-US"/>
        </w:rPr>
        <w:t xml:space="preserve">. </w:t>
      </w:r>
      <w:r>
        <w:rPr>
          <w:lang w:eastAsia="en-US"/>
        </w:rPr>
        <w:t>Lucienne</w:t>
      </w:r>
      <w:r w:rsidR="0046142F">
        <w:rPr>
          <w:lang w:eastAsia="en-US"/>
        </w:rPr>
        <w:t xml:space="preserve"> ! </w:t>
      </w:r>
      <w:r>
        <w:rPr>
          <w:lang w:eastAsia="en-US"/>
        </w:rPr>
        <w:t>Oh</w:t>
      </w:r>
      <w:r w:rsidR="0046142F">
        <w:rPr>
          <w:lang w:eastAsia="en-US"/>
        </w:rPr>
        <w:t xml:space="preserve"> ! </w:t>
      </w:r>
      <w:r>
        <w:rPr>
          <w:lang w:eastAsia="en-US"/>
        </w:rPr>
        <w:t>la pauvre fleur bleue</w:t>
      </w:r>
      <w:r w:rsidR="0046142F">
        <w:rPr>
          <w:lang w:eastAsia="en-US"/>
        </w:rPr>
        <w:t xml:space="preserve">, </w:t>
      </w:r>
      <w:r>
        <w:rPr>
          <w:lang w:eastAsia="en-US"/>
        </w:rPr>
        <w:t>cet aveu d</w:t>
      </w:r>
      <w:r w:rsidR="0046142F">
        <w:rPr>
          <w:lang w:eastAsia="en-US"/>
        </w:rPr>
        <w:t>’</w:t>
      </w:r>
      <w:r>
        <w:rPr>
          <w:lang w:eastAsia="en-US"/>
        </w:rPr>
        <w:t>un amour qui n</w:t>
      </w:r>
      <w:r w:rsidR="0046142F">
        <w:rPr>
          <w:lang w:eastAsia="en-US"/>
        </w:rPr>
        <w:t>’</w:t>
      </w:r>
      <w:r>
        <w:rPr>
          <w:lang w:eastAsia="en-US"/>
        </w:rPr>
        <w:t>avait point parlé</w:t>
      </w:r>
      <w:r w:rsidR="0046142F">
        <w:rPr>
          <w:lang w:eastAsia="en-US"/>
        </w:rPr>
        <w:t> !</w:t>
      </w:r>
    </w:p>
    <w:p w14:paraId="5995C945" w14:textId="77777777" w:rsidR="0046142F" w:rsidRDefault="003148C9" w:rsidP="0046142F">
      <w:pPr>
        <w:rPr>
          <w:lang w:eastAsia="en-US"/>
        </w:rPr>
      </w:pPr>
      <w:r>
        <w:rPr>
          <w:lang w:eastAsia="en-US"/>
        </w:rPr>
        <w:t>Mazurke la chercha</w:t>
      </w:r>
      <w:r w:rsidR="0046142F">
        <w:rPr>
          <w:lang w:eastAsia="en-US"/>
        </w:rPr>
        <w:t xml:space="preserve">, </w:t>
      </w:r>
      <w:r>
        <w:rPr>
          <w:lang w:eastAsia="en-US"/>
        </w:rPr>
        <w:t>la petite fleur</w:t>
      </w:r>
      <w:r w:rsidR="0046142F">
        <w:rPr>
          <w:lang w:eastAsia="en-US"/>
        </w:rPr>
        <w:t xml:space="preserve"> ; </w:t>
      </w:r>
      <w:r>
        <w:rPr>
          <w:lang w:eastAsia="en-US"/>
        </w:rPr>
        <w:t>il la mit sur ses lèvres</w:t>
      </w:r>
      <w:r w:rsidR="0046142F">
        <w:rPr>
          <w:lang w:eastAsia="en-US"/>
        </w:rPr>
        <w:t xml:space="preserve">. </w:t>
      </w:r>
      <w:r>
        <w:rPr>
          <w:lang w:eastAsia="en-US"/>
        </w:rPr>
        <w:t>Son cœur se fondit</w:t>
      </w:r>
      <w:r w:rsidR="0046142F">
        <w:rPr>
          <w:lang w:eastAsia="en-US"/>
        </w:rPr>
        <w:t xml:space="preserve"> ; </w:t>
      </w:r>
      <w:r>
        <w:rPr>
          <w:lang w:eastAsia="en-US"/>
        </w:rPr>
        <w:t>deux larmes roulèrent le long de ses joues</w:t>
      </w:r>
      <w:r w:rsidR="0046142F">
        <w:rPr>
          <w:lang w:eastAsia="en-US"/>
        </w:rPr>
        <w:t>.</w:t>
      </w:r>
    </w:p>
    <w:p w14:paraId="4600FF5C" w14:textId="77777777" w:rsidR="0046142F" w:rsidRDefault="003148C9" w:rsidP="0046142F">
      <w:pPr>
        <w:rPr>
          <w:lang w:eastAsia="en-US"/>
        </w:rPr>
      </w:pPr>
      <w:r>
        <w:rPr>
          <w:lang w:eastAsia="en-US"/>
        </w:rPr>
        <w:t>Comme il la baisait</w:t>
      </w:r>
      <w:r w:rsidR="0046142F">
        <w:rPr>
          <w:lang w:eastAsia="en-US"/>
        </w:rPr>
        <w:t xml:space="preserve">, </w:t>
      </w:r>
      <w:r>
        <w:rPr>
          <w:lang w:eastAsia="en-US"/>
        </w:rPr>
        <w:t>sa fleur</w:t>
      </w:r>
      <w:r w:rsidR="0046142F">
        <w:rPr>
          <w:lang w:eastAsia="en-US"/>
        </w:rPr>
        <w:t xml:space="preserve">, </w:t>
      </w:r>
      <w:r>
        <w:rPr>
          <w:lang w:eastAsia="en-US"/>
        </w:rPr>
        <w:t>tout ce qui lui restait du monde</w:t>
      </w:r>
      <w:r w:rsidR="0046142F">
        <w:rPr>
          <w:lang w:eastAsia="en-US"/>
        </w:rPr>
        <w:t> !</w:t>
      </w:r>
    </w:p>
    <w:p w14:paraId="13B308C9" w14:textId="62573109" w:rsidR="0046142F" w:rsidRDefault="0046142F" w:rsidP="0046142F">
      <w:pPr>
        <w:rPr>
          <w:lang w:eastAsia="en-US"/>
        </w:rPr>
      </w:pPr>
    </w:p>
    <w:p w14:paraId="5BD62BF3" w14:textId="77777777" w:rsidR="0046142F" w:rsidRDefault="003148C9" w:rsidP="0046142F">
      <w:pPr>
        <w:numPr>
          <w:ins w:id="55" w:author="Alain" w:date="2009-12-17T11:36:00Z"/>
        </w:numPr>
        <w:rPr>
          <w:lang w:eastAsia="en-US"/>
        </w:rPr>
      </w:pPr>
      <w:r>
        <w:rPr>
          <w:lang w:eastAsia="en-US"/>
        </w:rPr>
        <w:t>Il pensait</w:t>
      </w:r>
      <w:r w:rsidR="0046142F">
        <w:rPr>
          <w:lang w:eastAsia="en-US"/>
        </w:rPr>
        <w:t xml:space="preserve"> : </w:t>
      </w:r>
      <w:r>
        <w:rPr>
          <w:lang w:eastAsia="en-US"/>
        </w:rPr>
        <w:t>Je mourrai ainsi</w:t>
      </w:r>
      <w:r w:rsidR="0046142F">
        <w:rPr>
          <w:lang w:eastAsia="en-US"/>
        </w:rPr>
        <w:t xml:space="preserve">, </w:t>
      </w:r>
      <w:r>
        <w:rPr>
          <w:lang w:eastAsia="en-US"/>
        </w:rPr>
        <w:t>avec ma fleur sur la bouche</w:t>
      </w:r>
      <w:r w:rsidR="0046142F">
        <w:rPr>
          <w:lang w:eastAsia="en-US"/>
        </w:rPr>
        <w:t>…</w:t>
      </w:r>
    </w:p>
    <w:p w14:paraId="1D683FDF" w14:textId="77777777" w:rsidR="0046142F" w:rsidRDefault="003148C9" w:rsidP="0046142F">
      <w:pPr>
        <w:rPr>
          <w:lang w:eastAsia="en-US"/>
        </w:rPr>
      </w:pPr>
      <w:r>
        <w:rPr>
          <w:lang w:eastAsia="en-US"/>
        </w:rPr>
        <w:t>Mais ne croyez pas que l</w:t>
      </w:r>
      <w:r w:rsidR="0046142F">
        <w:rPr>
          <w:lang w:eastAsia="en-US"/>
        </w:rPr>
        <w:t>’</w:t>
      </w:r>
      <w:r>
        <w:rPr>
          <w:lang w:eastAsia="en-US"/>
        </w:rPr>
        <w:t>élégie pût pleurer comme cela bien longtemps dans l</w:t>
      </w:r>
      <w:r w:rsidR="0046142F">
        <w:rPr>
          <w:lang w:eastAsia="en-US"/>
        </w:rPr>
        <w:t>’</w:t>
      </w:r>
      <w:r>
        <w:rPr>
          <w:lang w:eastAsia="en-US"/>
        </w:rPr>
        <w:t>âme de notre Mazurke</w:t>
      </w:r>
      <w:r w:rsidR="0046142F">
        <w:rPr>
          <w:lang w:eastAsia="en-US"/>
        </w:rPr>
        <w:t>.</w:t>
      </w:r>
    </w:p>
    <w:p w14:paraId="61BF496F" w14:textId="77777777" w:rsidR="0046142F" w:rsidRDefault="003148C9" w:rsidP="0046142F">
      <w:pPr>
        <w:rPr>
          <w:lang w:eastAsia="en-US"/>
        </w:rPr>
      </w:pPr>
      <w:r>
        <w:rPr>
          <w:lang w:eastAsia="en-US"/>
        </w:rPr>
        <w:t>C</w:t>
      </w:r>
      <w:r w:rsidR="0046142F">
        <w:rPr>
          <w:lang w:eastAsia="en-US"/>
        </w:rPr>
        <w:t>’</w:t>
      </w:r>
      <w:r>
        <w:rPr>
          <w:lang w:eastAsia="en-US"/>
        </w:rPr>
        <w:t>était de la surprise</w:t>
      </w:r>
      <w:r w:rsidR="0046142F">
        <w:rPr>
          <w:lang w:eastAsia="en-US"/>
        </w:rPr>
        <w:t xml:space="preserve">. </w:t>
      </w:r>
      <w:r>
        <w:rPr>
          <w:lang w:eastAsia="en-US"/>
        </w:rPr>
        <w:t>Après un coup de massue quelques moments de faiblesse sont bien permis</w:t>
      </w:r>
      <w:r w:rsidR="0046142F">
        <w:rPr>
          <w:lang w:eastAsia="en-US"/>
        </w:rPr>
        <w:t xml:space="preserve">. </w:t>
      </w:r>
      <w:r>
        <w:rPr>
          <w:lang w:eastAsia="en-US"/>
        </w:rPr>
        <w:t>Pendant qu</w:t>
      </w:r>
      <w:r w:rsidR="0046142F">
        <w:rPr>
          <w:lang w:eastAsia="en-US"/>
        </w:rPr>
        <w:t>’</w:t>
      </w:r>
      <w:r>
        <w:rPr>
          <w:lang w:eastAsia="en-US"/>
        </w:rPr>
        <w:t>il se livrait ainsi</w:t>
      </w:r>
      <w:r w:rsidR="0046142F">
        <w:rPr>
          <w:lang w:eastAsia="en-US"/>
        </w:rPr>
        <w:t xml:space="preserve">, </w:t>
      </w:r>
      <w:r>
        <w:rPr>
          <w:lang w:eastAsia="en-US"/>
        </w:rPr>
        <w:t>faute de mieux</w:t>
      </w:r>
      <w:r w:rsidR="0046142F">
        <w:rPr>
          <w:lang w:eastAsia="en-US"/>
        </w:rPr>
        <w:t xml:space="preserve">, </w:t>
      </w:r>
      <w:r>
        <w:rPr>
          <w:lang w:eastAsia="en-US"/>
        </w:rPr>
        <w:t>aux méditations les plus touchantes</w:t>
      </w:r>
      <w:r w:rsidR="0046142F">
        <w:rPr>
          <w:lang w:eastAsia="en-US"/>
        </w:rPr>
        <w:t xml:space="preserve">, </w:t>
      </w:r>
      <w:r>
        <w:rPr>
          <w:lang w:eastAsia="en-US"/>
        </w:rPr>
        <w:t>une idée traversa son cerveau tout à coup</w:t>
      </w:r>
      <w:r w:rsidR="0046142F">
        <w:rPr>
          <w:lang w:eastAsia="en-US"/>
        </w:rPr>
        <w:t>.</w:t>
      </w:r>
    </w:p>
    <w:p w14:paraId="46DE7C0E" w14:textId="77777777" w:rsidR="0046142F" w:rsidRDefault="003148C9" w:rsidP="0046142F">
      <w:pPr>
        <w:rPr>
          <w:lang w:eastAsia="en-US"/>
        </w:rPr>
      </w:pPr>
      <w:r>
        <w:rPr>
          <w:lang w:eastAsia="en-US"/>
        </w:rPr>
        <w:t>Il se redressa comme un ressort</w:t>
      </w:r>
      <w:r w:rsidR="0046142F">
        <w:rPr>
          <w:lang w:eastAsia="en-US"/>
        </w:rPr>
        <w:t>.</w:t>
      </w:r>
    </w:p>
    <w:p w14:paraId="12C58744" w14:textId="77777777" w:rsidR="0046142F" w:rsidRDefault="003148C9" w:rsidP="0046142F">
      <w:pPr>
        <w:rPr>
          <w:lang w:eastAsia="en-US"/>
        </w:rPr>
      </w:pPr>
      <w:r>
        <w:rPr>
          <w:lang w:eastAsia="en-US"/>
        </w:rPr>
        <w:t>Adieu la peur</w:t>
      </w:r>
      <w:r w:rsidR="0046142F">
        <w:rPr>
          <w:lang w:eastAsia="en-US"/>
        </w:rPr>
        <w:t xml:space="preserve">, </w:t>
      </w:r>
      <w:r>
        <w:rPr>
          <w:lang w:eastAsia="en-US"/>
        </w:rPr>
        <w:t>le découragement et la poésie fugitive</w:t>
      </w:r>
      <w:r w:rsidR="0046142F">
        <w:rPr>
          <w:lang w:eastAsia="en-US"/>
        </w:rPr>
        <w:t> !</w:t>
      </w:r>
    </w:p>
    <w:p w14:paraId="24183CB6" w14:textId="77777777" w:rsidR="0046142F" w:rsidRDefault="003148C9" w:rsidP="0046142F">
      <w:pPr>
        <w:rPr>
          <w:lang w:eastAsia="en-US"/>
        </w:rPr>
      </w:pPr>
      <w:r>
        <w:rPr>
          <w:lang w:eastAsia="en-US"/>
        </w:rPr>
        <w:lastRenderedPageBreak/>
        <w:t>Cette nuit</w:t>
      </w:r>
      <w:r w:rsidR="0046142F">
        <w:rPr>
          <w:lang w:eastAsia="en-US"/>
        </w:rPr>
        <w:t xml:space="preserve">, </w:t>
      </w:r>
      <w:r>
        <w:rPr>
          <w:lang w:eastAsia="en-US"/>
        </w:rPr>
        <w:t>cette nuit odieuse</w:t>
      </w:r>
      <w:r w:rsidR="0046142F">
        <w:rPr>
          <w:lang w:eastAsia="en-US"/>
        </w:rPr>
        <w:t xml:space="preserve">, </w:t>
      </w:r>
      <w:r>
        <w:rPr>
          <w:lang w:eastAsia="en-US"/>
        </w:rPr>
        <w:t>cette nuit qui l</w:t>
      </w:r>
      <w:r w:rsidR="0046142F">
        <w:rPr>
          <w:lang w:eastAsia="en-US"/>
        </w:rPr>
        <w:t>’</w:t>
      </w:r>
      <w:r>
        <w:rPr>
          <w:lang w:eastAsia="en-US"/>
        </w:rPr>
        <w:t>oppressait</w:t>
      </w:r>
      <w:r w:rsidR="0046142F">
        <w:rPr>
          <w:lang w:eastAsia="en-US"/>
        </w:rPr>
        <w:t xml:space="preserve">, </w:t>
      </w:r>
      <w:r>
        <w:rPr>
          <w:lang w:eastAsia="en-US"/>
        </w:rPr>
        <w:t>il allait la combattre</w:t>
      </w:r>
      <w:r w:rsidR="0046142F">
        <w:rPr>
          <w:lang w:eastAsia="en-US"/>
        </w:rPr>
        <w:t>.</w:t>
      </w:r>
    </w:p>
    <w:p w14:paraId="69988B5E" w14:textId="77777777" w:rsidR="0046142F" w:rsidRDefault="003148C9" w:rsidP="0046142F">
      <w:pPr>
        <w:rPr>
          <w:lang w:eastAsia="en-US"/>
        </w:rPr>
      </w:pPr>
      <w:r>
        <w:rPr>
          <w:lang w:eastAsia="en-US"/>
        </w:rPr>
        <w:t>Sa poitrine rendit un cri de triomphe</w:t>
      </w:r>
      <w:r w:rsidR="0046142F">
        <w:rPr>
          <w:lang w:eastAsia="en-US"/>
        </w:rPr>
        <w:t>.</w:t>
      </w:r>
    </w:p>
    <w:p w14:paraId="3382C76C" w14:textId="77777777" w:rsidR="0046142F" w:rsidRDefault="003148C9" w:rsidP="0046142F">
      <w:pPr>
        <w:rPr>
          <w:lang w:eastAsia="en-US"/>
        </w:rPr>
      </w:pPr>
      <w:r>
        <w:rPr>
          <w:lang w:eastAsia="en-US"/>
        </w:rPr>
        <w:t>Il venait de plonger la main dans la poche de son habit et sa main avait rencontré une de ces petites boîtes</w:t>
      </w:r>
      <w:r w:rsidR="0046142F">
        <w:rPr>
          <w:lang w:eastAsia="en-US"/>
        </w:rPr>
        <w:t xml:space="preserve">, </w:t>
      </w:r>
      <w:r>
        <w:rPr>
          <w:lang w:eastAsia="en-US"/>
        </w:rPr>
        <w:t>providence portative des fumeurs</w:t>
      </w:r>
      <w:r w:rsidR="0046142F">
        <w:rPr>
          <w:lang w:eastAsia="en-US"/>
        </w:rPr>
        <w:t xml:space="preserve">, </w:t>
      </w:r>
      <w:r>
        <w:rPr>
          <w:lang w:eastAsia="en-US"/>
        </w:rPr>
        <w:t>qui contiennent un cent d</w:t>
      </w:r>
      <w:r w:rsidR="0046142F">
        <w:rPr>
          <w:lang w:eastAsia="en-US"/>
        </w:rPr>
        <w:t>’</w:t>
      </w:r>
      <w:r>
        <w:rPr>
          <w:lang w:eastAsia="en-US"/>
        </w:rPr>
        <w:t>allumettes-bougies</w:t>
      </w:r>
      <w:r w:rsidR="0046142F">
        <w:rPr>
          <w:lang w:eastAsia="en-US"/>
        </w:rPr>
        <w:t>.</w:t>
      </w:r>
    </w:p>
    <w:p w14:paraId="3B5D30A5" w14:textId="77777777" w:rsidR="0046142F" w:rsidRDefault="003148C9" w:rsidP="0046142F">
      <w:pPr>
        <w:rPr>
          <w:lang w:eastAsia="en-US"/>
        </w:rPr>
      </w:pPr>
      <w:r>
        <w:rPr>
          <w:lang w:eastAsia="en-US"/>
        </w:rPr>
        <w:t>Il y eut un frôlement sec</w:t>
      </w:r>
      <w:r w:rsidR="0046142F">
        <w:rPr>
          <w:lang w:eastAsia="en-US"/>
        </w:rPr>
        <w:t xml:space="preserve">, </w:t>
      </w:r>
      <w:r>
        <w:rPr>
          <w:lang w:eastAsia="en-US"/>
        </w:rPr>
        <w:t>puis cette petite fusée qui précéda l</w:t>
      </w:r>
      <w:r w:rsidR="0046142F">
        <w:rPr>
          <w:lang w:eastAsia="en-US"/>
        </w:rPr>
        <w:t>’</w:t>
      </w:r>
      <w:r>
        <w:rPr>
          <w:lang w:eastAsia="en-US"/>
        </w:rPr>
        <w:t>embrasement du soufre</w:t>
      </w:r>
      <w:r w:rsidR="0046142F">
        <w:rPr>
          <w:lang w:eastAsia="en-US"/>
        </w:rPr>
        <w:t xml:space="preserve">, </w:t>
      </w:r>
      <w:r>
        <w:rPr>
          <w:lang w:eastAsia="en-US"/>
        </w:rPr>
        <w:t>puis enfin une lueur</w:t>
      </w:r>
      <w:r w:rsidR="0046142F">
        <w:rPr>
          <w:lang w:eastAsia="en-US"/>
        </w:rPr>
        <w:t>.</w:t>
      </w:r>
    </w:p>
    <w:p w14:paraId="428EB4BA" w14:textId="77777777" w:rsidR="0046142F" w:rsidRDefault="003148C9" w:rsidP="0046142F">
      <w:pPr>
        <w:rPr>
          <w:lang w:eastAsia="en-US"/>
        </w:rPr>
      </w:pPr>
      <w:r>
        <w:rPr>
          <w:lang w:eastAsia="en-US"/>
        </w:rPr>
        <w:t>Mazurke voyait</w:t>
      </w:r>
      <w:r w:rsidR="0046142F">
        <w:rPr>
          <w:lang w:eastAsia="en-US"/>
        </w:rPr>
        <w:t>.</w:t>
      </w:r>
    </w:p>
    <w:p w14:paraId="6DE29B8E" w14:textId="77777777" w:rsidR="0046142F" w:rsidRDefault="003148C9" w:rsidP="0046142F">
      <w:pPr>
        <w:rPr>
          <w:lang w:eastAsia="en-US"/>
        </w:rPr>
      </w:pPr>
      <w:r>
        <w:rPr>
          <w:lang w:eastAsia="en-US"/>
        </w:rPr>
        <w:t>Pas beaucoup</w:t>
      </w:r>
      <w:r w:rsidR="0046142F">
        <w:rPr>
          <w:lang w:eastAsia="en-US"/>
        </w:rPr>
        <w:t xml:space="preserve">, </w:t>
      </w:r>
      <w:r>
        <w:rPr>
          <w:lang w:eastAsia="en-US"/>
        </w:rPr>
        <w:t>car cette microscopique lumière éclairait à peine le pilier le plus voisin</w:t>
      </w:r>
      <w:r w:rsidR="0046142F">
        <w:rPr>
          <w:lang w:eastAsia="en-US"/>
        </w:rPr>
        <w:t xml:space="preserve">, </w:t>
      </w:r>
      <w:r>
        <w:rPr>
          <w:lang w:eastAsia="en-US"/>
        </w:rPr>
        <w:t>allumant çà et là au loin une vague étincelle sur le salpêtre des murailles et faisant miroiter faiblement les louis d</w:t>
      </w:r>
      <w:r w:rsidR="0046142F">
        <w:rPr>
          <w:lang w:eastAsia="en-US"/>
        </w:rPr>
        <w:t>’</w:t>
      </w:r>
      <w:r>
        <w:rPr>
          <w:lang w:eastAsia="en-US"/>
        </w:rPr>
        <w:t>or sur le sol</w:t>
      </w:r>
      <w:r w:rsidR="0046142F">
        <w:rPr>
          <w:lang w:eastAsia="en-US"/>
        </w:rPr>
        <w:t>.</w:t>
      </w:r>
    </w:p>
    <w:p w14:paraId="40E34A69" w14:textId="77777777" w:rsidR="0046142F" w:rsidRDefault="003148C9" w:rsidP="0046142F">
      <w:pPr>
        <w:rPr>
          <w:lang w:eastAsia="en-US"/>
        </w:rPr>
      </w:pPr>
      <w:r>
        <w:rPr>
          <w:lang w:eastAsia="en-US"/>
        </w:rPr>
        <w:t>Mais cela suffisait</w:t>
      </w:r>
      <w:r w:rsidR="0046142F">
        <w:rPr>
          <w:lang w:eastAsia="en-US"/>
        </w:rPr>
        <w:t xml:space="preserve">. </w:t>
      </w:r>
      <w:r>
        <w:rPr>
          <w:lang w:eastAsia="en-US"/>
        </w:rPr>
        <w:t>Ce n</w:t>
      </w:r>
      <w:r w:rsidR="0046142F">
        <w:rPr>
          <w:lang w:eastAsia="en-US"/>
        </w:rPr>
        <w:t>’</w:t>
      </w:r>
      <w:r>
        <w:rPr>
          <w:lang w:eastAsia="en-US"/>
        </w:rPr>
        <w:t>était plus la nuit</w:t>
      </w:r>
      <w:r w:rsidR="0046142F">
        <w:rPr>
          <w:lang w:eastAsia="en-US"/>
        </w:rPr>
        <w:t xml:space="preserve">. </w:t>
      </w:r>
      <w:r>
        <w:rPr>
          <w:lang w:eastAsia="en-US"/>
        </w:rPr>
        <w:t>Mazurke eût tué deux tigres comme celui du comte de Paris</w:t>
      </w:r>
      <w:r w:rsidR="0046142F">
        <w:rPr>
          <w:lang w:eastAsia="en-US"/>
        </w:rPr>
        <w:t> !</w:t>
      </w:r>
    </w:p>
    <w:p w14:paraId="2B3F53E6" w14:textId="77777777" w:rsidR="0046142F" w:rsidRDefault="003148C9" w:rsidP="0046142F">
      <w:pPr>
        <w:rPr>
          <w:lang w:eastAsia="en-US"/>
        </w:rPr>
      </w:pPr>
      <w:r>
        <w:rPr>
          <w:lang w:eastAsia="en-US"/>
        </w:rPr>
        <w:t>Du premier coup d</w:t>
      </w:r>
      <w:r w:rsidR="0046142F">
        <w:rPr>
          <w:lang w:eastAsia="en-US"/>
        </w:rPr>
        <w:t>’</w:t>
      </w:r>
      <w:r>
        <w:rPr>
          <w:lang w:eastAsia="en-US"/>
        </w:rPr>
        <w:t>œil</w:t>
      </w:r>
      <w:r w:rsidR="0046142F">
        <w:rPr>
          <w:lang w:eastAsia="en-US"/>
        </w:rPr>
        <w:t xml:space="preserve">, </w:t>
      </w:r>
      <w:r>
        <w:rPr>
          <w:lang w:eastAsia="en-US"/>
        </w:rPr>
        <w:t>il soupçonna la vérité</w:t>
      </w:r>
      <w:r w:rsidR="0046142F">
        <w:rPr>
          <w:lang w:eastAsia="en-US"/>
        </w:rPr>
        <w:t xml:space="preserve">. </w:t>
      </w:r>
      <w:r>
        <w:rPr>
          <w:lang w:eastAsia="en-US"/>
        </w:rPr>
        <w:t>Seulement il se trompa en pensant qu</w:t>
      </w:r>
      <w:r w:rsidR="0046142F">
        <w:rPr>
          <w:lang w:eastAsia="en-US"/>
        </w:rPr>
        <w:t>’</w:t>
      </w:r>
      <w:r>
        <w:rPr>
          <w:lang w:eastAsia="en-US"/>
        </w:rPr>
        <w:t>on l</w:t>
      </w:r>
      <w:r w:rsidR="0046142F">
        <w:rPr>
          <w:lang w:eastAsia="en-US"/>
        </w:rPr>
        <w:t>’</w:t>
      </w:r>
      <w:r>
        <w:rPr>
          <w:lang w:eastAsia="en-US"/>
        </w:rPr>
        <w:t>avait enfermé là de propos délibéré comme dans une prison sarcophage</w:t>
      </w:r>
      <w:r w:rsidR="0046142F">
        <w:rPr>
          <w:lang w:eastAsia="en-US"/>
        </w:rPr>
        <w:t xml:space="preserve">. </w:t>
      </w:r>
      <w:r>
        <w:rPr>
          <w:lang w:eastAsia="en-US"/>
        </w:rPr>
        <w:t>Mais l</w:t>
      </w:r>
      <w:r w:rsidR="0046142F">
        <w:rPr>
          <w:lang w:eastAsia="en-US"/>
        </w:rPr>
        <w:t>’</w:t>
      </w:r>
      <w:r>
        <w:rPr>
          <w:lang w:eastAsia="en-US"/>
        </w:rPr>
        <w:t>erreur était assurément excusable puisqu</w:t>
      </w:r>
      <w:r w:rsidR="0046142F">
        <w:rPr>
          <w:lang w:eastAsia="en-US"/>
        </w:rPr>
        <w:t>’</w:t>
      </w:r>
      <w:r>
        <w:rPr>
          <w:lang w:eastAsia="en-US"/>
        </w:rPr>
        <w:t>au moment où son allumette mourait</w:t>
      </w:r>
      <w:r w:rsidR="0046142F">
        <w:rPr>
          <w:lang w:eastAsia="en-US"/>
        </w:rPr>
        <w:t xml:space="preserve">, </w:t>
      </w:r>
      <w:r>
        <w:rPr>
          <w:lang w:eastAsia="en-US"/>
        </w:rPr>
        <w:t>son regard arrivait au squelette</w:t>
      </w:r>
      <w:r w:rsidR="0046142F">
        <w:rPr>
          <w:lang w:eastAsia="en-US"/>
        </w:rPr>
        <w:t>.</w:t>
      </w:r>
    </w:p>
    <w:p w14:paraId="203B0FEE" w14:textId="3A91D385"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dit-il tout haut</w:t>
      </w:r>
      <w:r>
        <w:rPr>
          <w:lang w:eastAsia="en-US"/>
        </w:rPr>
        <w:t xml:space="preserve">, </w:t>
      </w:r>
      <w:r w:rsidR="006C2AE1">
        <w:rPr>
          <w:lang w:eastAsia="en-US"/>
        </w:rPr>
        <w:t>—</w:t>
      </w:r>
      <w:r>
        <w:rPr>
          <w:lang w:eastAsia="en-US"/>
        </w:rPr>
        <w:t xml:space="preserve"> </w:t>
      </w:r>
      <w:r w:rsidR="003148C9">
        <w:rPr>
          <w:lang w:eastAsia="en-US"/>
        </w:rPr>
        <w:t>voici un pauvre diable qui m</w:t>
      </w:r>
      <w:r>
        <w:rPr>
          <w:lang w:eastAsia="en-US"/>
        </w:rPr>
        <w:t>’</w:t>
      </w:r>
      <w:r w:rsidR="003148C9">
        <w:rPr>
          <w:lang w:eastAsia="en-US"/>
        </w:rPr>
        <w:t>a devancé</w:t>
      </w:r>
      <w:r>
        <w:rPr>
          <w:lang w:eastAsia="en-US"/>
        </w:rPr>
        <w:t xml:space="preserve">… </w:t>
      </w:r>
      <w:r w:rsidR="003148C9">
        <w:rPr>
          <w:lang w:eastAsia="en-US"/>
        </w:rPr>
        <w:t>Il paraît qu</w:t>
      </w:r>
      <w:r>
        <w:rPr>
          <w:lang w:eastAsia="en-US"/>
        </w:rPr>
        <w:t>’</w:t>
      </w:r>
      <w:r w:rsidR="003148C9">
        <w:rPr>
          <w:lang w:eastAsia="en-US"/>
        </w:rPr>
        <w:t>on meurt ici tout de bon</w:t>
      </w:r>
      <w:r>
        <w:rPr>
          <w:lang w:eastAsia="en-US"/>
        </w:rPr>
        <w:t> !</w:t>
      </w:r>
    </w:p>
    <w:p w14:paraId="460D55D0" w14:textId="77777777" w:rsidR="0046142F" w:rsidRDefault="003148C9" w:rsidP="0046142F">
      <w:pPr>
        <w:rPr>
          <w:lang w:eastAsia="en-US"/>
        </w:rPr>
      </w:pPr>
      <w:r>
        <w:rPr>
          <w:lang w:eastAsia="en-US"/>
        </w:rPr>
        <w:t>La bougie était éteinte</w:t>
      </w:r>
      <w:r w:rsidR="0046142F">
        <w:rPr>
          <w:lang w:eastAsia="en-US"/>
        </w:rPr>
        <w:t>.</w:t>
      </w:r>
    </w:p>
    <w:p w14:paraId="455BB73D" w14:textId="77777777" w:rsidR="0046142F" w:rsidRDefault="003148C9" w:rsidP="0046142F">
      <w:pPr>
        <w:rPr>
          <w:lang w:eastAsia="en-US"/>
        </w:rPr>
      </w:pPr>
      <w:r>
        <w:rPr>
          <w:lang w:eastAsia="en-US"/>
        </w:rPr>
        <w:t>Mazurke</w:t>
      </w:r>
      <w:r w:rsidR="0046142F">
        <w:rPr>
          <w:lang w:eastAsia="en-US"/>
        </w:rPr>
        <w:t xml:space="preserve">, </w:t>
      </w:r>
      <w:r>
        <w:rPr>
          <w:lang w:eastAsia="en-US"/>
        </w:rPr>
        <w:t>dans ces ténèbres revenues</w:t>
      </w:r>
      <w:r w:rsidR="0046142F">
        <w:rPr>
          <w:lang w:eastAsia="en-US"/>
        </w:rPr>
        <w:t xml:space="preserve">, </w:t>
      </w:r>
      <w:r>
        <w:rPr>
          <w:lang w:eastAsia="en-US"/>
        </w:rPr>
        <w:t>eut peut-être un petit tressaillement</w:t>
      </w:r>
      <w:r w:rsidR="0046142F">
        <w:rPr>
          <w:lang w:eastAsia="en-US"/>
        </w:rPr>
        <w:t xml:space="preserve">, </w:t>
      </w:r>
      <w:r>
        <w:rPr>
          <w:lang w:eastAsia="en-US"/>
        </w:rPr>
        <w:t xml:space="preserve">car le squelette était un fâcheux </w:t>
      </w:r>
      <w:r>
        <w:rPr>
          <w:lang w:eastAsia="en-US"/>
        </w:rPr>
        <w:lastRenderedPageBreak/>
        <w:t>programme et semblait dire</w:t>
      </w:r>
      <w:r w:rsidR="0046142F">
        <w:rPr>
          <w:lang w:eastAsia="en-US"/>
        </w:rPr>
        <w:t xml:space="preserve"> : </w:t>
      </w:r>
      <w:r>
        <w:rPr>
          <w:lang w:eastAsia="en-US"/>
        </w:rPr>
        <w:t>Ami</w:t>
      </w:r>
      <w:r w:rsidR="0046142F">
        <w:rPr>
          <w:lang w:eastAsia="en-US"/>
        </w:rPr>
        <w:t xml:space="preserve">, </w:t>
      </w:r>
      <w:r>
        <w:rPr>
          <w:lang w:eastAsia="en-US"/>
        </w:rPr>
        <w:t>toi et moi nous ferons bientôt la paire</w:t>
      </w:r>
      <w:r w:rsidR="0046142F">
        <w:rPr>
          <w:lang w:eastAsia="en-US"/>
        </w:rPr>
        <w:t>.</w:t>
      </w:r>
    </w:p>
    <w:p w14:paraId="687476D6" w14:textId="77777777" w:rsidR="0046142F" w:rsidRDefault="003148C9" w:rsidP="0046142F">
      <w:pPr>
        <w:rPr>
          <w:lang w:eastAsia="en-US"/>
        </w:rPr>
      </w:pPr>
      <w:r>
        <w:rPr>
          <w:lang w:eastAsia="en-US"/>
        </w:rPr>
        <w:t>Mais bah</w:t>
      </w:r>
      <w:r w:rsidR="0046142F">
        <w:rPr>
          <w:lang w:eastAsia="en-US"/>
        </w:rPr>
        <w:t xml:space="preserve"> ! </w:t>
      </w:r>
      <w:r>
        <w:rPr>
          <w:lang w:eastAsia="en-US"/>
        </w:rPr>
        <w:t>ce squelette n</w:t>
      </w:r>
      <w:r w:rsidR="0046142F">
        <w:rPr>
          <w:lang w:eastAsia="en-US"/>
        </w:rPr>
        <w:t>’</w:t>
      </w:r>
      <w:r>
        <w:rPr>
          <w:lang w:eastAsia="en-US"/>
        </w:rPr>
        <w:t>avait sans doute pas</w:t>
      </w:r>
      <w:r w:rsidR="0046142F">
        <w:rPr>
          <w:lang w:eastAsia="en-US"/>
        </w:rPr>
        <w:t xml:space="preserve">, </w:t>
      </w:r>
      <w:r>
        <w:rPr>
          <w:lang w:eastAsia="en-US"/>
        </w:rPr>
        <w:t>de son vivant</w:t>
      </w:r>
      <w:r w:rsidR="0046142F">
        <w:rPr>
          <w:lang w:eastAsia="en-US"/>
        </w:rPr>
        <w:t xml:space="preserve">, </w:t>
      </w:r>
      <w:r>
        <w:rPr>
          <w:lang w:eastAsia="en-US"/>
        </w:rPr>
        <w:t>trouvé dans sa poche une boîte d</w:t>
      </w:r>
      <w:r w:rsidR="0046142F">
        <w:rPr>
          <w:lang w:eastAsia="en-US"/>
        </w:rPr>
        <w:t>’</w:t>
      </w:r>
      <w:r>
        <w:rPr>
          <w:lang w:eastAsia="en-US"/>
        </w:rPr>
        <w:t>allumettes-bougies</w:t>
      </w:r>
      <w:r w:rsidR="0046142F">
        <w:rPr>
          <w:lang w:eastAsia="en-US"/>
        </w:rPr>
        <w:t>.</w:t>
      </w:r>
    </w:p>
    <w:p w14:paraId="30496F41" w14:textId="77777777" w:rsidR="0046142F" w:rsidRDefault="003148C9" w:rsidP="0046142F">
      <w:pPr>
        <w:rPr>
          <w:lang w:eastAsia="en-US"/>
        </w:rPr>
      </w:pPr>
      <w:r>
        <w:rPr>
          <w:lang w:eastAsia="en-US"/>
        </w:rPr>
        <w:t>Mazurke fit prendre feu à la seconde</w:t>
      </w:r>
      <w:r w:rsidR="0046142F">
        <w:rPr>
          <w:lang w:eastAsia="en-US"/>
        </w:rPr>
        <w:t>.</w:t>
      </w:r>
    </w:p>
    <w:p w14:paraId="3EF64EB3" w14:textId="77777777" w:rsidR="0046142F" w:rsidRDefault="003148C9" w:rsidP="0046142F">
      <w:pPr>
        <w:rPr>
          <w:lang w:eastAsia="en-US"/>
        </w:rPr>
      </w:pPr>
      <w:r>
        <w:rPr>
          <w:lang w:eastAsia="en-US"/>
        </w:rPr>
        <w:t>Celle-ci lui servit à reconnaître le trésor amassé dans cette cave</w:t>
      </w:r>
      <w:r w:rsidR="0046142F">
        <w:rPr>
          <w:lang w:eastAsia="en-US"/>
        </w:rPr>
        <w:t xml:space="preserve">. </w:t>
      </w:r>
      <w:r>
        <w:rPr>
          <w:lang w:eastAsia="en-US"/>
        </w:rPr>
        <w:t>Dans la position où était Mazurke</w:t>
      </w:r>
      <w:r w:rsidR="0046142F">
        <w:rPr>
          <w:lang w:eastAsia="en-US"/>
        </w:rPr>
        <w:t xml:space="preserve">, </w:t>
      </w:r>
      <w:r>
        <w:rPr>
          <w:lang w:eastAsia="en-US"/>
        </w:rPr>
        <w:t>on a tout naturellement cette belle vertu</w:t>
      </w:r>
      <w:r w:rsidR="0046142F">
        <w:rPr>
          <w:lang w:eastAsia="en-US"/>
        </w:rPr>
        <w:t xml:space="preserve"> : </w:t>
      </w:r>
      <w:r>
        <w:rPr>
          <w:lang w:eastAsia="en-US"/>
        </w:rPr>
        <w:t>le mépris des richesses</w:t>
      </w:r>
      <w:r w:rsidR="0046142F">
        <w:rPr>
          <w:lang w:eastAsia="en-US"/>
        </w:rPr>
        <w:t xml:space="preserve">. </w:t>
      </w:r>
      <w:r>
        <w:rPr>
          <w:lang w:eastAsia="en-US"/>
        </w:rPr>
        <w:t>Une bougie</w:t>
      </w:r>
      <w:r w:rsidR="0046142F">
        <w:rPr>
          <w:lang w:eastAsia="en-US"/>
        </w:rPr>
        <w:t xml:space="preserve">, </w:t>
      </w:r>
      <w:r>
        <w:rPr>
          <w:lang w:eastAsia="en-US"/>
        </w:rPr>
        <w:t>c</w:t>
      </w:r>
      <w:r w:rsidR="0046142F">
        <w:rPr>
          <w:lang w:eastAsia="en-US"/>
        </w:rPr>
        <w:t>’</w:t>
      </w:r>
      <w:r>
        <w:rPr>
          <w:lang w:eastAsia="en-US"/>
        </w:rPr>
        <w:t>est-à-dire le quart d</w:t>
      </w:r>
      <w:r w:rsidR="0046142F">
        <w:rPr>
          <w:lang w:eastAsia="en-US"/>
        </w:rPr>
        <w:t>’</w:t>
      </w:r>
      <w:r>
        <w:rPr>
          <w:lang w:eastAsia="en-US"/>
        </w:rPr>
        <w:t>une minute lui suffit pour inventorier ce monceau d</w:t>
      </w:r>
      <w:r w:rsidR="0046142F">
        <w:rPr>
          <w:lang w:eastAsia="en-US"/>
        </w:rPr>
        <w:t>’</w:t>
      </w:r>
      <w:r>
        <w:rPr>
          <w:lang w:eastAsia="en-US"/>
        </w:rPr>
        <w:t>or et d</w:t>
      </w:r>
      <w:r w:rsidR="0046142F">
        <w:rPr>
          <w:lang w:eastAsia="en-US"/>
        </w:rPr>
        <w:t>’</w:t>
      </w:r>
      <w:r>
        <w:rPr>
          <w:lang w:eastAsia="en-US"/>
        </w:rPr>
        <w:t>argent</w:t>
      </w:r>
      <w:r w:rsidR="0046142F">
        <w:rPr>
          <w:lang w:eastAsia="en-US"/>
        </w:rPr>
        <w:t>.</w:t>
      </w:r>
    </w:p>
    <w:p w14:paraId="558EAB04" w14:textId="66641E0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égal</w:t>
      </w:r>
      <w:r>
        <w:rPr>
          <w:lang w:eastAsia="en-US"/>
        </w:rPr>
        <w:t xml:space="preserve">, </w:t>
      </w:r>
      <w:r w:rsidR="003148C9">
        <w:rPr>
          <w:lang w:eastAsia="en-US"/>
        </w:rPr>
        <w:t>murmura-t-il comme la seconde bougie s</w:t>
      </w:r>
      <w:r>
        <w:rPr>
          <w:lang w:eastAsia="en-US"/>
        </w:rPr>
        <w:t>’</w:t>
      </w:r>
      <w:r w:rsidR="003148C9">
        <w:rPr>
          <w:lang w:eastAsia="en-US"/>
        </w:rPr>
        <w:t>éteignait en lui brûlant un peu les doigts</w:t>
      </w:r>
      <w:r>
        <w:rPr>
          <w:lang w:eastAsia="en-US"/>
        </w:rPr>
        <w:t xml:space="preserve">, </w:t>
      </w:r>
      <w:r w:rsidR="006C2AE1">
        <w:rPr>
          <w:lang w:eastAsia="en-US"/>
        </w:rPr>
        <w:t>—</w:t>
      </w:r>
      <w:r>
        <w:rPr>
          <w:lang w:eastAsia="en-US"/>
        </w:rPr>
        <w:t xml:space="preserve"> </w:t>
      </w:r>
      <w:r w:rsidR="003148C9">
        <w:rPr>
          <w:lang w:eastAsia="en-US"/>
        </w:rPr>
        <w:t>une fois dehors</w:t>
      </w:r>
      <w:r>
        <w:rPr>
          <w:lang w:eastAsia="en-US"/>
        </w:rPr>
        <w:t xml:space="preserve">, </w:t>
      </w:r>
      <w:r w:rsidR="003148C9">
        <w:rPr>
          <w:lang w:eastAsia="en-US"/>
        </w:rPr>
        <w:t>je ne serai pas fâché de savoir où ces messieurs mettent leurs épargnes</w:t>
      </w:r>
      <w:r>
        <w:rPr>
          <w:lang w:eastAsia="en-US"/>
        </w:rPr>
        <w:t xml:space="preserve">… </w:t>
      </w:r>
      <w:r w:rsidR="003148C9">
        <w:rPr>
          <w:lang w:eastAsia="en-US"/>
        </w:rPr>
        <w:t>En somme</w:t>
      </w:r>
      <w:r>
        <w:rPr>
          <w:lang w:eastAsia="en-US"/>
        </w:rPr>
        <w:t xml:space="preserve">, </w:t>
      </w:r>
      <w:r w:rsidR="003148C9">
        <w:rPr>
          <w:lang w:eastAsia="en-US"/>
        </w:rPr>
        <w:t>il y a une part de ce bel argent qui est à moi</w:t>
      </w:r>
      <w:r>
        <w:rPr>
          <w:lang w:eastAsia="en-US"/>
        </w:rPr>
        <w:t xml:space="preserve">… </w:t>
      </w:r>
      <w:r w:rsidR="003148C9">
        <w:rPr>
          <w:lang w:eastAsia="en-US"/>
        </w:rPr>
        <w:t>nous pourrons y revenir</w:t>
      </w:r>
      <w:r>
        <w:rPr>
          <w:lang w:eastAsia="en-US"/>
        </w:rPr>
        <w:t>.</w:t>
      </w:r>
    </w:p>
    <w:p w14:paraId="07AB9241" w14:textId="77777777" w:rsidR="0046142F" w:rsidRDefault="003148C9" w:rsidP="0046142F">
      <w:pPr>
        <w:rPr>
          <w:lang w:eastAsia="en-US"/>
        </w:rPr>
      </w:pPr>
      <w:r>
        <w:rPr>
          <w:lang w:eastAsia="en-US"/>
        </w:rPr>
        <w:t>Fanfaron de Mazurke</w:t>
      </w:r>
      <w:r w:rsidR="0046142F">
        <w:rPr>
          <w:lang w:eastAsia="en-US"/>
        </w:rPr>
        <w:t xml:space="preserve"> ! </w:t>
      </w:r>
      <w:r>
        <w:rPr>
          <w:lang w:eastAsia="en-US"/>
        </w:rPr>
        <w:t>avant de revenir</w:t>
      </w:r>
      <w:r w:rsidR="0046142F">
        <w:rPr>
          <w:lang w:eastAsia="en-US"/>
        </w:rPr>
        <w:t xml:space="preserve">, </w:t>
      </w:r>
      <w:r>
        <w:rPr>
          <w:lang w:eastAsia="en-US"/>
        </w:rPr>
        <w:t>il faudrait s</w:t>
      </w:r>
      <w:r w:rsidR="0046142F">
        <w:rPr>
          <w:lang w:eastAsia="en-US"/>
        </w:rPr>
        <w:t>’</w:t>
      </w:r>
      <w:r>
        <w:rPr>
          <w:lang w:eastAsia="en-US"/>
        </w:rPr>
        <w:t>en aller</w:t>
      </w:r>
      <w:r w:rsidR="0046142F">
        <w:rPr>
          <w:lang w:eastAsia="en-US"/>
        </w:rPr>
        <w:t xml:space="preserve">. </w:t>
      </w:r>
      <w:r>
        <w:rPr>
          <w:lang w:eastAsia="en-US"/>
        </w:rPr>
        <w:t>Et le squelette ne mourut peut-être pas là pour son plaisir</w:t>
      </w:r>
      <w:r w:rsidR="0046142F">
        <w:rPr>
          <w:lang w:eastAsia="en-US"/>
        </w:rPr>
        <w:t> !</w:t>
      </w:r>
    </w:p>
    <w:p w14:paraId="64BC5BB1" w14:textId="34072F7E" w:rsidR="0046142F" w:rsidRDefault="003148C9" w:rsidP="0046142F">
      <w:pPr>
        <w:rPr>
          <w:lang w:eastAsia="en-US"/>
        </w:rPr>
      </w:pPr>
      <w:r>
        <w:rPr>
          <w:lang w:eastAsia="en-US"/>
        </w:rPr>
        <w:t>À l</w:t>
      </w:r>
      <w:r w:rsidR="0046142F">
        <w:rPr>
          <w:lang w:eastAsia="en-US"/>
        </w:rPr>
        <w:t>’</w:t>
      </w:r>
      <w:r>
        <w:rPr>
          <w:lang w:eastAsia="en-US"/>
        </w:rPr>
        <w:t>œuvre</w:t>
      </w:r>
      <w:r w:rsidR="0046142F">
        <w:rPr>
          <w:lang w:eastAsia="en-US"/>
        </w:rPr>
        <w:t xml:space="preserve"> ! </w:t>
      </w:r>
      <w:r>
        <w:rPr>
          <w:lang w:eastAsia="en-US"/>
        </w:rPr>
        <w:t>laissons le squelette et l</w:t>
      </w:r>
      <w:r w:rsidR="0046142F">
        <w:rPr>
          <w:lang w:eastAsia="en-US"/>
        </w:rPr>
        <w:t>’</w:t>
      </w:r>
      <w:r>
        <w:rPr>
          <w:lang w:eastAsia="en-US"/>
        </w:rPr>
        <w:t>or</w:t>
      </w:r>
      <w:r w:rsidR="0046142F">
        <w:rPr>
          <w:lang w:eastAsia="en-US"/>
        </w:rPr>
        <w:t xml:space="preserve">. </w:t>
      </w:r>
      <w:r>
        <w:rPr>
          <w:lang w:eastAsia="en-US"/>
        </w:rPr>
        <w:t>La troisième bougie et les suivantes furent employées par Mazurke à visiter tous les recoins de la cave pour chercher une issue</w:t>
      </w:r>
      <w:r w:rsidR="0046142F">
        <w:rPr>
          <w:lang w:eastAsia="en-US"/>
        </w:rPr>
        <w:t xml:space="preserve">. </w:t>
      </w:r>
      <w:r>
        <w:rPr>
          <w:lang w:eastAsia="en-US"/>
        </w:rPr>
        <w:t>Il trouva une belle porte en chêne massif</w:t>
      </w:r>
      <w:r w:rsidR="0046142F">
        <w:rPr>
          <w:lang w:eastAsia="en-US"/>
        </w:rPr>
        <w:t xml:space="preserve">, </w:t>
      </w:r>
      <w:r>
        <w:rPr>
          <w:lang w:eastAsia="en-US"/>
        </w:rPr>
        <w:t>renforcée par une armure de fer qui eût défié la hache</w:t>
      </w:r>
      <w:r w:rsidR="0046142F">
        <w:rPr>
          <w:lang w:eastAsia="en-US"/>
        </w:rPr>
        <w:t xml:space="preserve">, </w:t>
      </w:r>
      <w:r w:rsidR="006C2AE1">
        <w:rPr>
          <w:lang w:eastAsia="en-US"/>
        </w:rPr>
        <w:t>—</w:t>
      </w:r>
      <w:r w:rsidR="0046142F">
        <w:rPr>
          <w:lang w:eastAsia="en-US"/>
        </w:rPr>
        <w:t xml:space="preserve"> </w:t>
      </w:r>
      <w:r>
        <w:rPr>
          <w:lang w:eastAsia="en-US"/>
        </w:rPr>
        <w:t>et rien de plus</w:t>
      </w:r>
      <w:r w:rsidR="0046142F">
        <w:rPr>
          <w:lang w:eastAsia="en-US"/>
        </w:rPr>
        <w:t>.</w:t>
      </w:r>
    </w:p>
    <w:p w14:paraId="5DC39D76" w14:textId="77777777" w:rsidR="0046142F" w:rsidRDefault="003148C9" w:rsidP="0046142F">
      <w:pPr>
        <w:rPr>
          <w:lang w:eastAsia="en-US"/>
        </w:rPr>
      </w:pPr>
      <w:r>
        <w:rPr>
          <w:lang w:eastAsia="en-US"/>
        </w:rPr>
        <w:t>Les bougies brûlèrent et Mazurke fit une lieue en long et en large dans le souterrain</w:t>
      </w:r>
      <w:r w:rsidR="0046142F">
        <w:rPr>
          <w:lang w:eastAsia="en-US"/>
        </w:rPr>
        <w:t xml:space="preserve">. </w:t>
      </w:r>
      <w:r>
        <w:rPr>
          <w:lang w:eastAsia="en-US"/>
        </w:rPr>
        <w:t>Il n</w:t>
      </w:r>
      <w:r w:rsidR="0046142F">
        <w:rPr>
          <w:lang w:eastAsia="en-US"/>
        </w:rPr>
        <w:t>’</w:t>
      </w:r>
      <w:r>
        <w:rPr>
          <w:lang w:eastAsia="en-US"/>
        </w:rPr>
        <w:t>y eut pas un pouce carré de muraille qu</w:t>
      </w:r>
      <w:r w:rsidR="0046142F">
        <w:rPr>
          <w:lang w:eastAsia="en-US"/>
        </w:rPr>
        <w:t>’</w:t>
      </w:r>
      <w:r>
        <w:rPr>
          <w:lang w:eastAsia="en-US"/>
        </w:rPr>
        <w:t>il n</w:t>
      </w:r>
      <w:r w:rsidR="0046142F">
        <w:rPr>
          <w:lang w:eastAsia="en-US"/>
        </w:rPr>
        <w:t>’</w:t>
      </w:r>
      <w:r>
        <w:rPr>
          <w:lang w:eastAsia="en-US"/>
        </w:rPr>
        <w:t>éprouvât de l</w:t>
      </w:r>
      <w:r w:rsidR="0046142F">
        <w:rPr>
          <w:lang w:eastAsia="en-US"/>
        </w:rPr>
        <w:t>’</w:t>
      </w:r>
      <w:r>
        <w:rPr>
          <w:lang w:eastAsia="en-US"/>
        </w:rPr>
        <w:t>œil et de la main</w:t>
      </w:r>
      <w:r w:rsidR="0046142F">
        <w:rPr>
          <w:lang w:eastAsia="en-US"/>
        </w:rPr>
        <w:t xml:space="preserve">, </w:t>
      </w:r>
      <w:r>
        <w:rPr>
          <w:lang w:eastAsia="en-US"/>
        </w:rPr>
        <w:t>surtout derrière ces fameuses planches où le tigre domestique s</w:t>
      </w:r>
      <w:r w:rsidR="0046142F">
        <w:rPr>
          <w:lang w:eastAsia="en-US"/>
        </w:rPr>
        <w:t>’</w:t>
      </w:r>
      <w:r>
        <w:rPr>
          <w:lang w:eastAsia="en-US"/>
        </w:rPr>
        <w:t>était retiré</w:t>
      </w:r>
      <w:r w:rsidR="0046142F">
        <w:rPr>
          <w:lang w:eastAsia="en-US"/>
        </w:rPr>
        <w:t>.</w:t>
      </w:r>
    </w:p>
    <w:p w14:paraId="2E6F4A91" w14:textId="77777777" w:rsidR="0046142F" w:rsidRDefault="003148C9" w:rsidP="0046142F">
      <w:pPr>
        <w:rPr>
          <w:lang w:eastAsia="en-US"/>
        </w:rPr>
      </w:pPr>
      <w:r>
        <w:rPr>
          <w:lang w:eastAsia="en-US"/>
        </w:rPr>
        <w:lastRenderedPageBreak/>
        <w:t>Rien</w:t>
      </w:r>
      <w:r w:rsidR="0046142F">
        <w:rPr>
          <w:lang w:eastAsia="en-US"/>
        </w:rPr>
        <w:t xml:space="preserve"> ! </w:t>
      </w:r>
      <w:r>
        <w:rPr>
          <w:lang w:eastAsia="en-US"/>
        </w:rPr>
        <w:t>les parois étaient tantôt maçonnées</w:t>
      </w:r>
      <w:r w:rsidR="0046142F">
        <w:rPr>
          <w:lang w:eastAsia="en-US"/>
        </w:rPr>
        <w:t xml:space="preserve">, </w:t>
      </w:r>
      <w:r>
        <w:rPr>
          <w:lang w:eastAsia="en-US"/>
        </w:rPr>
        <w:t>tantôt taillées simplement au pic dans la terre rocheuse</w:t>
      </w:r>
      <w:r w:rsidR="0046142F">
        <w:rPr>
          <w:lang w:eastAsia="en-US"/>
        </w:rPr>
        <w:t xml:space="preserve">, </w:t>
      </w:r>
      <w:r>
        <w:rPr>
          <w:lang w:eastAsia="en-US"/>
        </w:rPr>
        <w:t>mais nulle part la moindre fissure</w:t>
      </w:r>
      <w:r w:rsidR="0046142F">
        <w:rPr>
          <w:lang w:eastAsia="en-US"/>
        </w:rPr>
        <w:t>.</w:t>
      </w:r>
    </w:p>
    <w:p w14:paraId="6D2A1D71" w14:textId="77777777" w:rsidR="0046142F" w:rsidRDefault="003148C9" w:rsidP="0046142F">
      <w:pPr>
        <w:rPr>
          <w:lang w:eastAsia="en-US"/>
        </w:rPr>
      </w:pPr>
      <w:r>
        <w:rPr>
          <w:lang w:eastAsia="en-US"/>
        </w:rPr>
        <w:t>Si Mazurke avait eu souvenir de son entrée</w:t>
      </w:r>
      <w:r w:rsidR="0046142F">
        <w:rPr>
          <w:lang w:eastAsia="en-US"/>
        </w:rPr>
        <w:t xml:space="preserve">, </w:t>
      </w:r>
      <w:r>
        <w:rPr>
          <w:lang w:eastAsia="en-US"/>
        </w:rPr>
        <w:t>ce n</w:t>
      </w:r>
      <w:r w:rsidR="0046142F">
        <w:rPr>
          <w:lang w:eastAsia="en-US"/>
        </w:rPr>
        <w:t>’</w:t>
      </w:r>
      <w:r>
        <w:rPr>
          <w:lang w:eastAsia="en-US"/>
        </w:rPr>
        <w:t>est point aux murailles qu</w:t>
      </w:r>
      <w:r w:rsidR="0046142F">
        <w:rPr>
          <w:lang w:eastAsia="en-US"/>
        </w:rPr>
        <w:t>’</w:t>
      </w:r>
      <w:r>
        <w:rPr>
          <w:lang w:eastAsia="en-US"/>
        </w:rPr>
        <w:t>il aurait cherché</w:t>
      </w:r>
      <w:r w:rsidR="0046142F">
        <w:rPr>
          <w:lang w:eastAsia="en-US"/>
        </w:rPr>
        <w:t xml:space="preserve">. </w:t>
      </w:r>
      <w:r>
        <w:rPr>
          <w:lang w:eastAsia="en-US"/>
        </w:rPr>
        <w:t>Mais étant donnée cette circonstance de l</w:t>
      </w:r>
      <w:r w:rsidR="0046142F">
        <w:rPr>
          <w:lang w:eastAsia="en-US"/>
        </w:rPr>
        <w:t>’</w:t>
      </w:r>
      <w:r>
        <w:rPr>
          <w:lang w:eastAsia="en-US"/>
        </w:rPr>
        <w:t>oubli complet</w:t>
      </w:r>
      <w:r w:rsidR="0046142F">
        <w:rPr>
          <w:lang w:eastAsia="en-US"/>
        </w:rPr>
        <w:t xml:space="preserve">, </w:t>
      </w:r>
      <w:r>
        <w:rPr>
          <w:lang w:eastAsia="en-US"/>
        </w:rPr>
        <w:t>et cette autre circonstance que les allumettes-bougies ne pouvaient guère durer plus d</w:t>
      </w:r>
      <w:r w:rsidR="0046142F">
        <w:rPr>
          <w:lang w:eastAsia="en-US"/>
        </w:rPr>
        <w:t>’</w:t>
      </w:r>
      <w:r>
        <w:rPr>
          <w:lang w:eastAsia="en-US"/>
        </w:rPr>
        <w:t>une heure</w:t>
      </w:r>
      <w:r w:rsidR="0046142F">
        <w:rPr>
          <w:lang w:eastAsia="en-US"/>
        </w:rPr>
        <w:t xml:space="preserve">, </w:t>
      </w:r>
      <w:r>
        <w:rPr>
          <w:lang w:eastAsia="en-US"/>
        </w:rPr>
        <w:t>il y avait mille à parier contre un que le squelette allait avoir un pendant</w:t>
      </w:r>
      <w:r w:rsidR="0046142F">
        <w:rPr>
          <w:lang w:eastAsia="en-US"/>
        </w:rPr>
        <w:t>.</w:t>
      </w:r>
    </w:p>
    <w:p w14:paraId="55E77300" w14:textId="77777777" w:rsidR="0046142F" w:rsidRDefault="003148C9" w:rsidP="0046142F">
      <w:pPr>
        <w:rPr>
          <w:lang w:eastAsia="en-US"/>
        </w:rPr>
      </w:pPr>
      <w:r>
        <w:rPr>
          <w:lang w:eastAsia="en-US"/>
        </w:rPr>
        <w:t>Ce fut du reste le squelette qui arrêta les recherches de Mazurke</w:t>
      </w:r>
      <w:r w:rsidR="0046142F">
        <w:rPr>
          <w:lang w:eastAsia="en-US"/>
        </w:rPr>
        <w:t>.</w:t>
      </w:r>
    </w:p>
    <w:p w14:paraId="75BF9482" w14:textId="77777777" w:rsidR="0046142F" w:rsidRDefault="003148C9" w:rsidP="0046142F">
      <w:pPr>
        <w:rPr>
          <w:lang w:eastAsia="en-US"/>
        </w:rPr>
      </w:pPr>
      <w:r>
        <w:rPr>
          <w:lang w:eastAsia="en-US"/>
        </w:rPr>
        <w:t>Quand ce dernier fut arrivé au pilier où s</w:t>
      </w:r>
      <w:r w:rsidR="0046142F">
        <w:rPr>
          <w:lang w:eastAsia="en-US"/>
        </w:rPr>
        <w:t>’</w:t>
      </w:r>
      <w:r>
        <w:rPr>
          <w:lang w:eastAsia="en-US"/>
        </w:rPr>
        <w:t>adossait le mort</w:t>
      </w:r>
      <w:r w:rsidR="0046142F">
        <w:rPr>
          <w:lang w:eastAsia="en-US"/>
        </w:rPr>
        <w:t xml:space="preserve">, </w:t>
      </w:r>
      <w:r>
        <w:rPr>
          <w:lang w:eastAsia="en-US"/>
        </w:rPr>
        <w:t>il ne put s</w:t>
      </w:r>
      <w:r w:rsidR="0046142F">
        <w:rPr>
          <w:lang w:eastAsia="en-US"/>
        </w:rPr>
        <w:t>’</w:t>
      </w:r>
      <w:r>
        <w:rPr>
          <w:lang w:eastAsia="en-US"/>
        </w:rPr>
        <w:t>empêcher de faire halte</w:t>
      </w:r>
      <w:r w:rsidR="0046142F">
        <w:rPr>
          <w:lang w:eastAsia="en-US"/>
        </w:rPr>
        <w:t xml:space="preserve">, </w:t>
      </w:r>
      <w:r>
        <w:rPr>
          <w:lang w:eastAsia="en-US"/>
        </w:rPr>
        <w:t>car l</w:t>
      </w:r>
      <w:r w:rsidR="0046142F">
        <w:rPr>
          <w:lang w:eastAsia="en-US"/>
        </w:rPr>
        <w:t>’</w:t>
      </w:r>
      <w:r>
        <w:rPr>
          <w:lang w:eastAsia="en-US"/>
        </w:rPr>
        <w:t>inutilité de ses investigations lui ramenait des idées terriblement noires</w:t>
      </w:r>
      <w:r w:rsidR="0046142F">
        <w:rPr>
          <w:lang w:eastAsia="en-US"/>
        </w:rPr>
        <w:t>.</w:t>
      </w:r>
    </w:p>
    <w:p w14:paraId="174E571F" w14:textId="77777777" w:rsidR="0046142F" w:rsidRDefault="003148C9" w:rsidP="0046142F">
      <w:pPr>
        <w:rPr>
          <w:lang w:eastAsia="en-US"/>
        </w:rPr>
      </w:pPr>
      <w:r>
        <w:rPr>
          <w:lang w:eastAsia="en-US"/>
        </w:rPr>
        <w:t>Et la boîte de bougies se vidait si vite</w:t>
      </w:r>
      <w:r w:rsidR="0046142F">
        <w:rPr>
          <w:lang w:eastAsia="en-US"/>
        </w:rPr>
        <w:t> !</w:t>
      </w:r>
    </w:p>
    <w:p w14:paraId="12CCE299" w14:textId="77777777" w:rsidR="0046142F" w:rsidRDefault="003148C9" w:rsidP="0046142F">
      <w:pPr>
        <w:rPr>
          <w:lang w:eastAsia="en-US"/>
        </w:rPr>
      </w:pPr>
      <w:r>
        <w:rPr>
          <w:lang w:eastAsia="en-US"/>
        </w:rPr>
        <w:t>Mazurke s</w:t>
      </w:r>
      <w:r w:rsidR="0046142F">
        <w:rPr>
          <w:lang w:eastAsia="en-US"/>
        </w:rPr>
        <w:t>’</w:t>
      </w:r>
      <w:r>
        <w:rPr>
          <w:lang w:eastAsia="en-US"/>
        </w:rPr>
        <w:t>assit sur les sacs d</w:t>
      </w:r>
      <w:r w:rsidR="0046142F">
        <w:rPr>
          <w:lang w:eastAsia="en-US"/>
        </w:rPr>
        <w:t>’</w:t>
      </w:r>
      <w:r>
        <w:rPr>
          <w:lang w:eastAsia="en-US"/>
        </w:rPr>
        <w:t>argent</w:t>
      </w:r>
      <w:r w:rsidR="0046142F">
        <w:rPr>
          <w:lang w:eastAsia="en-US"/>
        </w:rPr>
        <w:t xml:space="preserve">, </w:t>
      </w:r>
      <w:r>
        <w:rPr>
          <w:lang w:eastAsia="en-US"/>
        </w:rPr>
        <w:t>face à face avec le squelette</w:t>
      </w:r>
      <w:r w:rsidR="0046142F">
        <w:rPr>
          <w:lang w:eastAsia="en-US"/>
        </w:rPr>
        <w:t>.</w:t>
      </w:r>
    </w:p>
    <w:p w14:paraId="657B5629" w14:textId="77777777" w:rsidR="0046142F" w:rsidRDefault="003148C9" w:rsidP="0046142F">
      <w:pPr>
        <w:rPr>
          <w:lang w:eastAsia="en-US"/>
        </w:rPr>
      </w:pPr>
      <w:r>
        <w:rPr>
          <w:lang w:eastAsia="en-US"/>
        </w:rPr>
        <w:t>Il le considéra longuement</w:t>
      </w:r>
      <w:r w:rsidR="0046142F">
        <w:rPr>
          <w:lang w:eastAsia="en-US"/>
        </w:rPr>
        <w:t>.</w:t>
      </w:r>
    </w:p>
    <w:p w14:paraId="2D36BA82" w14:textId="77777777" w:rsidR="0046142F" w:rsidRDefault="003148C9" w:rsidP="0046142F">
      <w:pPr>
        <w:rPr>
          <w:lang w:eastAsia="en-US"/>
        </w:rPr>
      </w:pPr>
      <w:r>
        <w:rPr>
          <w:lang w:eastAsia="en-US"/>
        </w:rPr>
        <w:t>La bougie qu</w:t>
      </w:r>
      <w:r w:rsidR="0046142F">
        <w:rPr>
          <w:lang w:eastAsia="en-US"/>
        </w:rPr>
        <w:t>’</w:t>
      </w:r>
      <w:r>
        <w:rPr>
          <w:lang w:eastAsia="en-US"/>
        </w:rPr>
        <w:t>il tenait entre ses doigts s</w:t>
      </w:r>
      <w:r w:rsidR="0046142F">
        <w:rPr>
          <w:lang w:eastAsia="en-US"/>
        </w:rPr>
        <w:t>’</w:t>
      </w:r>
      <w:r>
        <w:rPr>
          <w:lang w:eastAsia="en-US"/>
        </w:rPr>
        <w:t>éteignit</w:t>
      </w:r>
      <w:r w:rsidR="0046142F">
        <w:rPr>
          <w:lang w:eastAsia="en-US"/>
        </w:rPr>
        <w:t xml:space="preserve">. </w:t>
      </w:r>
      <w:r>
        <w:rPr>
          <w:lang w:eastAsia="en-US"/>
        </w:rPr>
        <w:t>Il n</w:t>
      </w:r>
      <w:r w:rsidR="0046142F">
        <w:rPr>
          <w:lang w:eastAsia="en-US"/>
        </w:rPr>
        <w:t>’</w:t>
      </w:r>
      <w:r>
        <w:rPr>
          <w:lang w:eastAsia="en-US"/>
        </w:rPr>
        <w:t>en ralluma point d</w:t>
      </w:r>
      <w:r w:rsidR="0046142F">
        <w:rPr>
          <w:lang w:eastAsia="en-US"/>
        </w:rPr>
        <w:t>’</w:t>
      </w:r>
      <w:r>
        <w:rPr>
          <w:lang w:eastAsia="en-US"/>
        </w:rPr>
        <w:t>autre</w:t>
      </w:r>
      <w:r w:rsidR="0046142F">
        <w:rPr>
          <w:lang w:eastAsia="en-US"/>
        </w:rPr>
        <w:t>.</w:t>
      </w:r>
    </w:p>
    <w:p w14:paraId="6D3545AF" w14:textId="77777777" w:rsidR="0046142F" w:rsidRDefault="003148C9" w:rsidP="0046142F">
      <w:pPr>
        <w:rPr>
          <w:lang w:eastAsia="en-US"/>
        </w:rPr>
      </w:pPr>
      <w:r>
        <w:rPr>
          <w:lang w:eastAsia="en-US"/>
        </w:rPr>
        <w:t>L</w:t>
      </w:r>
      <w:r w:rsidR="0046142F">
        <w:rPr>
          <w:lang w:eastAsia="en-US"/>
        </w:rPr>
        <w:t>’</w:t>
      </w:r>
      <w:r>
        <w:rPr>
          <w:lang w:eastAsia="en-US"/>
        </w:rPr>
        <w:t>image du squelette restait en quelque sorte imprimée sur sa rétine</w:t>
      </w:r>
      <w:r w:rsidR="0046142F">
        <w:rPr>
          <w:lang w:eastAsia="en-US"/>
        </w:rPr>
        <w:t xml:space="preserve">. </w:t>
      </w:r>
      <w:r>
        <w:rPr>
          <w:lang w:eastAsia="en-US"/>
        </w:rPr>
        <w:t>Il le voyait parfaitement dans les ténèbres</w:t>
      </w:r>
      <w:r w:rsidR="0046142F">
        <w:rPr>
          <w:lang w:eastAsia="en-US"/>
        </w:rPr>
        <w:t xml:space="preserve">, </w:t>
      </w:r>
      <w:r>
        <w:rPr>
          <w:lang w:eastAsia="en-US"/>
        </w:rPr>
        <w:t>avec les trous de son visage et les angles aigus que formaient ses membres ramassés</w:t>
      </w:r>
      <w:r w:rsidR="0046142F">
        <w:rPr>
          <w:lang w:eastAsia="en-US"/>
        </w:rPr>
        <w:t>.</w:t>
      </w:r>
    </w:p>
    <w:p w14:paraId="585129DD" w14:textId="77777777" w:rsidR="0046142F" w:rsidRDefault="003148C9" w:rsidP="0046142F">
      <w:pPr>
        <w:rPr>
          <w:lang w:eastAsia="en-US"/>
        </w:rPr>
      </w:pPr>
      <w:r>
        <w:rPr>
          <w:lang w:eastAsia="en-US"/>
        </w:rPr>
        <w:t>En ce moment</w:t>
      </w:r>
      <w:r w:rsidR="0046142F">
        <w:rPr>
          <w:lang w:eastAsia="en-US"/>
        </w:rPr>
        <w:t xml:space="preserve">, </w:t>
      </w:r>
      <w:r>
        <w:rPr>
          <w:lang w:eastAsia="en-US"/>
        </w:rPr>
        <w:t>Mazurke était immobile comme le squelette lui-même</w:t>
      </w:r>
      <w:r w:rsidR="0046142F">
        <w:rPr>
          <w:lang w:eastAsia="en-US"/>
        </w:rPr>
        <w:t>.</w:t>
      </w:r>
    </w:p>
    <w:p w14:paraId="2A41E764" w14:textId="77777777" w:rsidR="0046142F" w:rsidRDefault="003148C9" w:rsidP="0046142F">
      <w:pPr>
        <w:rPr>
          <w:lang w:eastAsia="en-US"/>
        </w:rPr>
      </w:pPr>
      <w:r>
        <w:rPr>
          <w:lang w:eastAsia="en-US"/>
        </w:rPr>
        <w:lastRenderedPageBreak/>
        <w:t>Et par un singulier hasard</w:t>
      </w:r>
      <w:r w:rsidR="0046142F">
        <w:rPr>
          <w:lang w:eastAsia="en-US"/>
        </w:rPr>
        <w:t xml:space="preserve">, </w:t>
      </w:r>
      <w:r>
        <w:rPr>
          <w:lang w:eastAsia="en-US"/>
        </w:rPr>
        <w:t>il avait pris à son insu la pose même du squelette</w:t>
      </w:r>
      <w:r w:rsidR="0046142F">
        <w:rPr>
          <w:lang w:eastAsia="en-US"/>
        </w:rPr>
        <w:t>.</w:t>
      </w:r>
    </w:p>
    <w:p w14:paraId="404C6DB0" w14:textId="77777777" w:rsidR="0046142F" w:rsidRDefault="003148C9" w:rsidP="0046142F">
      <w:pPr>
        <w:rPr>
          <w:lang w:eastAsia="en-US"/>
        </w:rPr>
      </w:pPr>
      <w:r>
        <w:rPr>
          <w:lang w:eastAsia="en-US"/>
        </w:rPr>
        <w:t>Il était accroupi</w:t>
      </w:r>
      <w:r w:rsidR="0046142F">
        <w:rPr>
          <w:lang w:eastAsia="en-US"/>
        </w:rPr>
        <w:t xml:space="preserve">, </w:t>
      </w:r>
      <w:r>
        <w:rPr>
          <w:lang w:eastAsia="en-US"/>
        </w:rPr>
        <w:t>lui aussi</w:t>
      </w:r>
      <w:r w:rsidR="0046142F">
        <w:rPr>
          <w:lang w:eastAsia="en-US"/>
        </w:rPr>
        <w:t xml:space="preserve">, </w:t>
      </w:r>
      <w:r>
        <w:rPr>
          <w:lang w:eastAsia="en-US"/>
        </w:rPr>
        <w:t>les genoux à la hauteur de l</w:t>
      </w:r>
      <w:r w:rsidR="0046142F">
        <w:rPr>
          <w:lang w:eastAsia="en-US"/>
        </w:rPr>
        <w:t>’</w:t>
      </w:r>
      <w:r>
        <w:rPr>
          <w:lang w:eastAsia="en-US"/>
        </w:rPr>
        <w:t>estomac et la tête prise comme dans un étau entre les deux paumes de ses mains</w:t>
      </w:r>
      <w:r w:rsidR="0046142F">
        <w:rPr>
          <w:lang w:eastAsia="en-US"/>
        </w:rPr>
        <w:t>.</w:t>
      </w:r>
    </w:p>
    <w:p w14:paraId="0497A246" w14:textId="638AB14B" w:rsidR="0046142F" w:rsidRDefault="003148C9" w:rsidP="0046142F">
      <w:pPr>
        <w:rPr>
          <w:lang w:eastAsia="en-US"/>
        </w:rPr>
      </w:pPr>
      <w:r>
        <w:rPr>
          <w:lang w:eastAsia="en-US"/>
        </w:rPr>
        <w:t>Il songeait</w:t>
      </w:r>
      <w:r w:rsidR="0046142F">
        <w:rPr>
          <w:lang w:eastAsia="en-US"/>
        </w:rPr>
        <w:t xml:space="preserve">. </w:t>
      </w:r>
      <w:r w:rsidR="006C2AE1">
        <w:rPr>
          <w:lang w:eastAsia="en-US"/>
        </w:rPr>
        <w:t>—</w:t>
      </w:r>
      <w:r w:rsidR="0046142F">
        <w:rPr>
          <w:lang w:eastAsia="en-US"/>
        </w:rPr>
        <w:t xml:space="preserve"> </w:t>
      </w:r>
      <w:r>
        <w:rPr>
          <w:lang w:eastAsia="en-US"/>
        </w:rPr>
        <w:t>Il se défendait contre une idée redoutable qui voulait entrer malgré lui dans son esprit</w:t>
      </w:r>
      <w:r w:rsidR="0046142F">
        <w:rPr>
          <w:lang w:eastAsia="en-US"/>
        </w:rPr>
        <w:t>.</w:t>
      </w:r>
    </w:p>
    <w:p w14:paraId="4E8CA1A7" w14:textId="77777777" w:rsidR="0046142F" w:rsidRDefault="003148C9" w:rsidP="0046142F">
      <w:pPr>
        <w:rPr>
          <w:lang w:eastAsia="en-US"/>
        </w:rPr>
      </w:pPr>
      <w:r>
        <w:rPr>
          <w:lang w:eastAsia="en-US"/>
        </w:rPr>
        <w:t>Une de ces idées qui hâtent l</w:t>
      </w:r>
      <w:r w:rsidR="0046142F">
        <w:rPr>
          <w:lang w:eastAsia="en-US"/>
        </w:rPr>
        <w:t>’</w:t>
      </w:r>
      <w:r>
        <w:rPr>
          <w:lang w:eastAsia="en-US"/>
        </w:rPr>
        <w:t>agonie et font les dernières heures furieuses</w:t>
      </w:r>
      <w:r w:rsidR="0046142F">
        <w:rPr>
          <w:lang w:eastAsia="en-US"/>
        </w:rPr>
        <w:t>.</w:t>
      </w:r>
    </w:p>
    <w:p w14:paraId="35AC32ED" w14:textId="77777777" w:rsidR="0046142F" w:rsidRDefault="003148C9" w:rsidP="0046142F">
      <w:pPr>
        <w:rPr>
          <w:lang w:eastAsia="en-US"/>
        </w:rPr>
      </w:pPr>
      <w:r>
        <w:rPr>
          <w:lang w:eastAsia="en-US"/>
        </w:rPr>
        <w:t>Cet homme était mort de faim</w:t>
      </w:r>
      <w:r w:rsidR="0046142F">
        <w:rPr>
          <w:lang w:eastAsia="en-US"/>
        </w:rPr>
        <w:t>.</w:t>
      </w:r>
    </w:p>
    <w:p w14:paraId="39E7D3CE" w14:textId="77777777" w:rsidR="0046142F" w:rsidRDefault="003148C9" w:rsidP="0046142F">
      <w:pPr>
        <w:rPr>
          <w:lang w:eastAsia="en-US"/>
        </w:rPr>
      </w:pPr>
      <w:r>
        <w:rPr>
          <w:lang w:eastAsia="en-US"/>
        </w:rPr>
        <w:t>Il n</w:t>
      </w:r>
      <w:r w:rsidR="0046142F">
        <w:rPr>
          <w:lang w:eastAsia="en-US"/>
        </w:rPr>
        <w:t>’</w:t>
      </w:r>
      <w:r>
        <w:rPr>
          <w:lang w:eastAsia="en-US"/>
        </w:rPr>
        <w:t>y avait pas à en douter</w:t>
      </w:r>
      <w:r w:rsidR="0046142F">
        <w:rPr>
          <w:lang w:eastAsia="en-US"/>
        </w:rPr>
        <w:t xml:space="preserve">. </w:t>
      </w:r>
      <w:r>
        <w:rPr>
          <w:lang w:eastAsia="en-US"/>
        </w:rPr>
        <w:t>Il était mort assis</w:t>
      </w:r>
      <w:r w:rsidR="0046142F">
        <w:rPr>
          <w:lang w:eastAsia="en-US"/>
        </w:rPr>
        <w:t xml:space="preserve">, </w:t>
      </w:r>
      <w:r>
        <w:rPr>
          <w:lang w:eastAsia="en-US"/>
        </w:rPr>
        <w:t>sombre</w:t>
      </w:r>
      <w:r w:rsidR="0046142F">
        <w:rPr>
          <w:lang w:eastAsia="en-US"/>
        </w:rPr>
        <w:t xml:space="preserve">, </w:t>
      </w:r>
      <w:r>
        <w:rPr>
          <w:lang w:eastAsia="en-US"/>
        </w:rPr>
        <w:t>écrasé par le désespoir</w:t>
      </w:r>
      <w:r w:rsidR="0046142F">
        <w:rPr>
          <w:lang w:eastAsia="en-US"/>
        </w:rPr>
        <w:t>.</w:t>
      </w:r>
    </w:p>
    <w:p w14:paraId="7F640133" w14:textId="77777777" w:rsidR="0046142F" w:rsidRDefault="003148C9" w:rsidP="0046142F">
      <w:pPr>
        <w:rPr>
          <w:lang w:eastAsia="en-US"/>
        </w:rPr>
      </w:pPr>
      <w:r>
        <w:rPr>
          <w:lang w:eastAsia="en-US"/>
        </w:rPr>
        <w:t>Et lentement</w:t>
      </w:r>
      <w:r w:rsidR="0046142F">
        <w:rPr>
          <w:lang w:eastAsia="en-US"/>
        </w:rPr>
        <w:t xml:space="preserve">, </w:t>
      </w:r>
      <w:r>
        <w:rPr>
          <w:lang w:eastAsia="en-US"/>
        </w:rPr>
        <w:t>sans doute</w:t>
      </w:r>
      <w:r w:rsidR="0046142F">
        <w:rPr>
          <w:lang w:eastAsia="en-US"/>
        </w:rPr>
        <w:t xml:space="preserve"> ; </w:t>
      </w:r>
      <w:r>
        <w:rPr>
          <w:lang w:eastAsia="en-US"/>
        </w:rPr>
        <w:t>après avoir empli le souterrain de ses cris</w:t>
      </w:r>
      <w:r w:rsidR="0046142F">
        <w:rPr>
          <w:lang w:eastAsia="en-US"/>
        </w:rPr>
        <w:t xml:space="preserve">, </w:t>
      </w:r>
      <w:r>
        <w:rPr>
          <w:lang w:eastAsia="en-US"/>
        </w:rPr>
        <w:t>après avoir écorché de ses ongles saignants le chêne de cette porte inflexible</w:t>
      </w:r>
      <w:r w:rsidR="0046142F">
        <w:rPr>
          <w:lang w:eastAsia="en-US"/>
        </w:rPr>
        <w:t>.</w:t>
      </w:r>
    </w:p>
    <w:p w14:paraId="1D05804E" w14:textId="77777777" w:rsidR="0046142F" w:rsidRDefault="003148C9" w:rsidP="0046142F">
      <w:pPr>
        <w:rPr>
          <w:lang w:eastAsia="en-US"/>
        </w:rPr>
      </w:pPr>
      <w:r>
        <w:rPr>
          <w:lang w:eastAsia="en-US"/>
        </w:rPr>
        <w:t>L</w:t>
      </w:r>
      <w:r w:rsidR="0046142F">
        <w:rPr>
          <w:lang w:eastAsia="en-US"/>
        </w:rPr>
        <w:t>’</w:t>
      </w:r>
      <w:r>
        <w:rPr>
          <w:lang w:eastAsia="en-US"/>
        </w:rPr>
        <w:t>affaissement avait succédé à la rage</w:t>
      </w:r>
      <w:r w:rsidR="0046142F">
        <w:rPr>
          <w:lang w:eastAsia="en-US"/>
        </w:rPr>
        <w:t xml:space="preserve">. </w:t>
      </w:r>
      <w:r>
        <w:rPr>
          <w:lang w:eastAsia="en-US"/>
        </w:rPr>
        <w:t>Il s</w:t>
      </w:r>
      <w:r w:rsidR="0046142F">
        <w:rPr>
          <w:lang w:eastAsia="en-US"/>
        </w:rPr>
        <w:t>’</w:t>
      </w:r>
      <w:r>
        <w:rPr>
          <w:lang w:eastAsia="en-US"/>
        </w:rPr>
        <w:t>était mis là</w:t>
      </w:r>
      <w:r w:rsidR="0046142F">
        <w:rPr>
          <w:lang w:eastAsia="en-US"/>
        </w:rPr>
        <w:t xml:space="preserve">, </w:t>
      </w:r>
      <w:r>
        <w:rPr>
          <w:lang w:eastAsia="en-US"/>
        </w:rPr>
        <w:t>sur la base de ce pilier</w:t>
      </w:r>
      <w:r w:rsidR="0046142F">
        <w:rPr>
          <w:lang w:eastAsia="en-US"/>
        </w:rPr>
        <w:t xml:space="preserve">, </w:t>
      </w:r>
      <w:r>
        <w:rPr>
          <w:lang w:eastAsia="en-US"/>
        </w:rPr>
        <w:t>l</w:t>
      </w:r>
      <w:r w:rsidR="0046142F">
        <w:rPr>
          <w:lang w:eastAsia="en-US"/>
        </w:rPr>
        <w:t>’</w:t>
      </w:r>
      <w:r>
        <w:rPr>
          <w:lang w:eastAsia="en-US"/>
        </w:rPr>
        <w:t>écume à la bouche</w:t>
      </w:r>
      <w:r w:rsidR="0046142F">
        <w:rPr>
          <w:lang w:eastAsia="en-US"/>
        </w:rPr>
        <w:t xml:space="preserve">, </w:t>
      </w:r>
      <w:r>
        <w:rPr>
          <w:lang w:eastAsia="en-US"/>
        </w:rPr>
        <w:t>les yeux hors du front</w:t>
      </w:r>
      <w:r w:rsidR="0046142F">
        <w:rPr>
          <w:lang w:eastAsia="en-US"/>
        </w:rPr>
        <w:t xml:space="preserve">, </w:t>
      </w:r>
      <w:r>
        <w:rPr>
          <w:lang w:eastAsia="en-US"/>
        </w:rPr>
        <w:t>le blasphème dans l</w:t>
      </w:r>
      <w:r w:rsidR="0046142F">
        <w:rPr>
          <w:lang w:eastAsia="en-US"/>
        </w:rPr>
        <w:t>’</w:t>
      </w:r>
      <w:r>
        <w:rPr>
          <w:lang w:eastAsia="en-US"/>
        </w:rPr>
        <w:t>âme</w:t>
      </w:r>
      <w:r w:rsidR="0046142F">
        <w:rPr>
          <w:lang w:eastAsia="en-US"/>
        </w:rPr>
        <w:t>.</w:t>
      </w:r>
    </w:p>
    <w:p w14:paraId="6B408C16" w14:textId="2295A89D" w:rsidR="0046142F" w:rsidRDefault="003148C9" w:rsidP="0046142F">
      <w:pPr>
        <w:rPr>
          <w:lang w:eastAsia="en-US"/>
        </w:rPr>
      </w:pPr>
      <w:r>
        <w:rPr>
          <w:lang w:eastAsia="en-US"/>
        </w:rPr>
        <w:t>Sa tête était tombée entre ses mains</w:t>
      </w:r>
      <w:r w:rsidR="0046142F">
        <w:rPr>
          <w:lang w:eastAsia="en-US"/>
        </w:rPr>
        <w:t xml:space="preserve">. </w:t>
      </w:r>
      <w:r w:rsidR="006C2AE1">
        <w:rPr>
          <w:lang w:eastAsia="en-US"/>
        </w:rPr>
        <w:t>—</w:t>
      </w:r>
      <w:r w:rsidR="0046142F">
        <w:rPr>
          <w:lang w:eastAsia="en-US"/>
        </w:rPr>
        <w:t xml:space="preserve"> </w:t>
      </w:r>
      <w:r>
        <w:rPr>
          <w:lang w:eastAsia="en-US"/>
        </w:rPr>
        <w:t>Et la mort l</w:t>
      </w:r>
      <w:r w:rsidR="0046142F">
        <w:rPr>
          <w:lang w:eastAsia="en-US"/>
        </w:rPr>
        <w:t>’</w:t>
      </w:r>
      <w:r>
        <w:rPr>
          <w:lang w:eastAsia="en-US"/>
        </w:rPr>
        <w:t>avait pris</w:t>
      </w:r>
      <w:r w:rsidR="0046142F">
        <w:rPr>
          <w:lang w:eastAsia="en-US"/>
        </w:rPr>
        <w:t>…</w:t>
      </w:r>
    </w:p>
    <w:p w14:paraId="27D9CB62" w14:textId="557DFD2A" w:rsidR="0046142F" w:rsidRDefault="003148C9" w:rsidP="0046142F">
      <w:pPr>
        <w:rPr>
          <w:lang w:eastAsia="en-US"/>
        </w:rPr>
      </w:pPr>
      <w:r>
        <w:rPr>
          <w:lang w:eastAsia="en-US"/>
        </w:rPr>
        <w:t>Mazurke voyait en quelque sorte ce solitaire et lugubre drame</w:t>
      </w:r>
      <w:r w:rsidR="0046142F">
        <w:rPr>
          <w:lang w:eastAsia="en-US"/>
        </w:rPr>
        <w:t xml:space="preserve">. </w:t>
      </w:r>
      <w:r>
        <w:rPr>
          <w:lang w:eastAsia="en-US"/>
        </w:rPr>
        <w:t>Il le voyait</w:t>
      </w:r>
      <w:r w:rsidR="0046142F">
        <w:rPr>
          <w:lang w:eastAsia="en-US"/>
        </w:rPr>
        <w:t xml:space="preserve"> ; </w:t>
      </w:r>
      <w:r>
        <w:rPr>
          <w:lang w:eastAsia="en-US"/>
        </w:rPr>
        <w:t>sa fièvre grandissait</w:t>
      </w:r>
      <w:r w:rsidR="0046142F">
        <w:rPr>
          <w:lang w:eastAsia="en-US"/>
        </w:rPr>
        <w:t xml:space="preserve">. </w:t>
      </w:r>
      <w:r>
        <w:rPr>
          <w:lang w:eastAsia="en-US"/>
        </w:rPr>
        <w:t xml:space="preserve">Des frissons passaient dans la </w:t>
      </w:r>
      <w:r w:rsidR="0046142F">
        <w:rPr>
          <w:lang w:eastAsia="en-US"/>
        </w:rPr>
        <w:t>moel</w:t>
      </w:r>
      <w:r>
        <w:rPr>
          <w:lang w:eastAsia="en-US"/>
        </w:rPr>
        <w:t>le de ses os</w:t>
      </w:r>
      <w:r w:rsidR="0046142F">
        <w:rPr>
          <w:lang w:eastAsia="en-US"/>
        </w:rPr>
        <w:t>.</w:t>
      </w:r>
    </w:p>
    <w:p w14:paraId="13E3CDC5" w14:textId="77777777" w:rsidR="0046142F" w:rsidRDefault="003148C9" w:rsidP="0046142F">
      <w:pPr>
        <w:rPr>
          <w:lang w:eastAsia="en-US"/>
        </w:rPr>
      </w:pPr>
      <w:r>
        <w:rPr>
          <w:lang w:eastAsia="en-US"/>
        </w:rPr>
        <w:t>Et</w:t>
      </w:r>
      <w:r w:rsidR="0046142F">
        <w:rPr>
          <w:lang w:eastAsia="en-US"/>
        </w:rPr>
        <w:t xml:space="preserve">, </w:t>
      </w:r>
      <w:r>
        <w:rPr>
          <w:lang w:eastAsia="en-US"/>
        </w:rPr>
        <w:t>chose étrange</w:t>
      </w:r>
      <w:r w:rsidR="0046142F">
        <w:rPr>
          <w:lang w:eastAsia="en-US"/>
        </w:rPr>
        <w:t xml:space="preserve">, </w:t>
      </w:r>
      <w:r>
        <w:rPr>
          <w:lang w:eastAsia="en-US"/>
        </w:rPr>
        <w:t>la faim</w:t>
      </w:r>
      <w:r w:rsidR="0046142F">
        <w:rPr>
          <w:lang w:eastAsia="en-US"/>
        </w:rPr>
        <w:t xml:space="preserve">, </w:t>
      </w:r>
      <w:r>
        <w:rPr>
          <w:lang w:eastAsia="en-US"/>
        </w:rPr>
        <w:t>sollicitée par ses appréhensions mêmes</w:t>
      </w:r>
      <w:r w:rsidR="0046142F">
        <w:rPr>
          <w:lang w:eastAsia="en-US"/>
        </w:rPr>
        <w:t xml:space="preserve">, </w:t>
      </w:r>
      <w:r>
        <w:rPr>
          <w:lang w:eastAsia="en-US"/>
        </w:rPr>
        <w:t>venait déjà impérieuse</w:t>
      </w:r>
      <w:r w:rsidR="0046142F">
        <w:rPr>
          <w:lang w:eastAsia="en-US"/>
        </w:rPr>
        <w:t>.</w:t>
      </w:r>
    </w:p>
    <w:p w14:paraId="7E15B5E5" w14:textId="77777777" w:rsidR="0046142F" w:rsidRDefault="003148C9" w:rsidP="0046142F">
      <w:pPr>
        <w:rPr>
          <w:lang w:eastAsia="en-US"/>
        </w:rPr>
      </w:pPr>
      <w:r>
        <w:rPr>
          <w:lang w:eastAsia="en-US"/>
        </w:rPr>
        <w:t>Libre</w:t>
      </w:r>
      <w:r w:rsidR="0046142F">
        <w:rPr>
          <w:lang w:eastAsia="en-US"/>
        </w:rPr>
        <w:t xml:space="preserve">, </w:t>
      </w:r>
      <w:r>
        <w:rPr>
          <w:lang w:eastAsia="en-US"/>
        </w:rPr>
        <w:t>il eût jeuné longtemps encore</w:t>
      </w:r>
      <w:r w:rsidR="0046142F">
        <w:rPr>
          <w:lang w:eastAsia="en-US"/>
        </w:rPr>
        <w:t xml:space="preserve">. </w:t>
      </w:r>
      <w:r>
        <w:rPr>
          <w:lang w:eastAsia="en-US"/>
        </w:rPr>
        <w:t>Dans ce cachot</w:t>
      </w:r>
      <w:r w:rsidR="0046142F">
        <w:rPr>
          <w:lang w:eastAsia="en-US"/>
        </w:rPr>
        <w:t xml:space="preserve">, </w:t>
      </w:r>
      <w:r>
        <w:rPr>
          <w:lang w:eastAsia="en-US"/>
        </w:rPr>
        <w:t>auprès de cet homme que l</w:t>
      </w:r>
      <w:r w:rsidR="0046142F">
        <w:rPr>
          <w:lang w:eastAsia="en-US"/>
        </w:rPr>
        <w:t>’</w:t>
      </w:r>
      <w:r>
        <w:rPr>
          <w:lang w:eastAsia="en-US"/>
        </w:rPr>
        <w:t>inanition avait tué</w:t>
      </w:r>
      <w:r w:rsidR="0046142F">
        <w:rPr>
          <w:lang w:eastAsia="en-US"/>
        </w:rPr>
        <w:t xml:space="preserve">, </w:t>
      </w:r>
      <w:r>
        <w:rPr>
          <w:lang w:eastAsia="en-US"/>
        </w:rPr>
        <w:t xml:space="preserve">il sentait son </w:t>
      </w:r>
      <w:r>
        <w:rPr>
          <w:lang w:eastAsia="en-US"/>
        </w:rPr>
        <w:lastRenderedPageBreak/>
        <w:t>estomac vide et souffrait par anticipation l</w:t>
      </w:r>
      <w:r w:rsidR="0046142F">
        <w:rPr>
          <w:lang w:eastAsia="en-US"/>
        </w:rPr>
        <w:t>’</w:t>
      </w:r>
      <w:r>
        <w:rPr>
          <w:lang w:eastAsia="en-US"/>
        </w:rPr>
        <w:t>atroce supplice de la famine</w:t>
      </w:r>
      <w:r w:rsidR="0046142F">
        <w:rPr>
          <w:lang w:eastAsia="en-US"/>
        </w:rPr>
        <w:t>.</w:t>
      </w:r>
    </w:p>
    <w:p w14:paraId="1337D045" w14:textId="77777777" w:rsidR="0046142F" w:rsidRDefault="003148C9" w:rsidP="0046142F">
      <w:pPr>
        <w:rPr>
          <w:lang w:eastAsia="en-US"/>
        </w:rPr>
      </w:pPr>
      <w:r>
        <w:rPr>
          <w:lang w:eastAsia="en-US"/>
        </w:rPr>
        <w:t>Il se leva et secoua ses membres</w:t>
      </w:r>
      <w:r w:rsidR="0046142F">
        <w:rPr>
          <w:lang w:eastAsia="en-US"/>
        </w:rPr>
        <w:t xml:space="preserve">, </w:t>
      </w:r>
      <w:r>
        <w:rPr>
          <w:lang w:eastAsia="en-US"/>
        </w:rPr>
        <w:t>comme s</w:t>
      </w:r>
      <w:r w:rsidR="0046142F">
        <w:rPr>
          <w:lang w:eastAsia="en-US"/>
        </w:rPr>
        <w:t>’</w:t>
      </w:r>
      <w:r>
        <w:rPr>
          <w:lang w:eastAsia="en-US"/>
        </w:rPr>
        <w:t>il eût craint déjà de les voir engourdis</w:t>
      </w:r>
      <w:r w:rsidR="0046142F">
        <w:rPr>
          <w:lang w:eastAsia="en-US"/>
        </w:rPr>
        <w:t>.</w:t>
      </w:r>
    </w:p>
    <w:p w14:paraId="5AF9A5AC" w14:textId="77777777" w:rsidR="0046142F" w:rsidRDefault="003148C9" w:rsidP="0046142F">
      <w:pPr>
        <w:rPr>
          <w:lang w:eastAsia="en-US"/>
        </w:rPr>
      </w:pPr>
      <w:r>
        <w:rPr>
          <w:lang w:eastAsia="en-US"/>
        </w:rPr>
        <w:t>Il y avait encore à explorer le coin du souterrain qui était derrière le squelette</w:t>
      </w:r>
      <w:r w:rsidR="0046142F">
        <w:rPr>
          <w:lang w:eastAsia="en-US"/>
        </w:rPr>
        <w:t>.</w:t>
      </w:r>
    </w:p>
    <w:p w14:paraId="0F4FA550" w14:textId="77777777" w:rsidR="0046142F" w:rsidRDefault="003148C9" w:rsidP="0046142F">
      <w:pPr>
        <w:rPr>
          <w:lang w:eastAsia="en-US"/>
        </w:rPr>
      </w:pPr>
      <w:r>
        <w:rPr>
          <w:lang w:eastAsia="en-US"/>
        </w:rPr>
        <w:t>Dernier et bien faible espoir</w:t>
      </w:r>
      <w:r w:rsidR="0046142F">
        <w:rPr>
          <w:lang w:eastAsia="en-US"/>
        </w:rPr>
        <w:t>.</w:t>
      </w:r>
    </w:p>
    <w:p w14:paraId="0D7B7B50" w14:textId="77777777" w:rsidR="0046142F" w:rsidRDefault="003148C9" w:rsidP="0046142F">
      <w:pPr>
        <w:rPr>
          <w:lang w:eastAsia="en-US"/>
        </w:rPr>
      </w:pPr>
      <w:r>
        <w:rPr>
          <w:lang w:eastAsia="en-US"/>
        </w:rPr>
        <w:t>Une bougie fut allumée et il chercha</w:t>
      </w:r>
      <w:r w:rsidR="0046142F">
        <w:rPr>
          <w:lang w:eastAsia="en-US"/>
        </w:rPr>
        <w:t>.</w:t>
      </w:r>
    </w:p>
    <w:p w14:paraId="22F337AF" w14:textId="77777777" w:rsidR="0046142F" w:rsidRDefault="003148C9" w:rsidP="0046142F">
      <w:pPr>
        <w:rPr>
          <w:lang w:eastAsia="en-US"/>
        </w:rPr>
      </w:pPr>
      <w:r>
        <w:rPr>
          <w:lang w:eastAsia="en-US"/>
        </w:rPr>
        <w:t>Derrière le squelette</w:t>
      </w:r>
      <w:r w:rsidR="0046142F">
        <w:rPr>
          <w:lang w:eastAsia="en-US"/>
        </w:rPr>
        <w:t xml:space="preserve">, </w:t>
      </w:r>
      <w:r>
        <w:rPr>
          <w:lang w:eastAsia="en-US"/>
        </w:rPr>
        <w:t>parmi les lambeaux informes de ses vêtements qui étaient tombés pièce à pièce</w:t>
      </w:r>
      <w:r w:rsidR="0046142F">
        <w:rPr>
          <w:lang w:eastAsia="en-US"/>
        </w:rPr>
        <w:t xml:space="preserve">, </w:t>
      </w:r>
      <w:r>
        <w:rPr>
          <w:lang w:eastAsia="en-US"/>
        </w:rPr>
        <w:t>un objet brillait</w:t>
      </w:r>
      <w:r w:rsidR="0046142F">
        <w:rPr>
          <w:lang w:eastAsia="en-US"/>
        </w:rPr>
        <w:t xml:space="preserve">. </w:t>
      </w:r>
      <w:r>
        <w:rPr>
          <w:lang w:eastAsia="en-US"/>
        </w:rPr>
        <w:t>Mazurke se baissa</w:t>
      </w:r>
      <w:r w:rsidR="0046142F">
        <w:rPr>
          <w:lang w:eastAsia="en-US"/>
        </w:rPr>
        <w:t xml:space="preserve">. </w:t>
      </w:r>
      <w:r>
        <w:rPr>
          <w:lang w:eastAsia="en-US"/>
        </w:rPr>
        <w:t>C</w:t>
      </w:r>
      <w:r w:rsidR="0046142F">
        <w:rPr>
          <w:lang w:eastAsia="en-US"/>
        </w:rPr>
        <w:t>’</w:t>
      </w:r>
      <w:r>
        <w:rPr>
          <w:lang w:eastAsia="en-US"/>
        </w:rPr>
        <w:t>était le fermoir d</w:t>
      </w:r>
      <w:r w:rsidR="0046142F">
        <w:rPr>
          <w:lang w:eastAsia="en-US"/>
        </w:rPr>
        <w:t>’</w:t>
      </w:r>
      <w:r>
        <w:rPr>
          <w:lang w:eastAsia="en-US"/>
        </w:rPr>
        <w:t>acier d</w:t>
      </w:r>
      <w:r w:rsidR="0046142F">
        <w:rPr>
          <w:lang w:eastAsia="en-US"/>
        </w:rPr>
        <w:t>’</w:t>
      </w:r>
      <w:r>
        <w:rPr>
          <w:lang w:eastAsia="en-US"/>
        </w:rPr>
        <w:t>un grand et gros portefeuille</w:t>
      </w:r>
      <w:r w:rsidR="0046142F">
        <w:rPr>
          <w:lang w:eastAsia="en-US"/>
        </w:rPr>
        <w:t xml:space="preserve">, </w:t>
      </w:r>
      <w:r>
        <w:rPr>
          <w:lang w:eastAsia="en-US"/>
        </w:rPr>
        <w:t>dont le cuir était rongé en partie</w:t>
      </w:r>
      <w:r w:rsidR="0046142F">
        <w:rPr>
          <w:lang w:eastAsia="en-US"/>
        </w:rPr>
        <w:t xml:space="preserve">, </w:t>
      </w:r>
      <w:r>
        <w:rPr>
          <w:lang w:eastAsia="en-US"/>
        </w:rPr>
        <w:t>mais qui gardait encore le nom de Romblon père</w:t>
      </w:r>
      <w:r w:rsidR="0046142F">
        <w:rPr>
          <w:lang w:eastAsia="en-US"/>
        </w:rPr>
        <w:t xml:space="preserve">, </w:t>
      </w:r>
      <w:r>
        <w:rPr>
          <w:lang w:eastAsia="en-US"/>
        </w:rPr>
        <w:t>écrit sur sa couverture</w:t>
      </w:r>
      <w:r w:rsidR="0046142F">
        <w:rPr>
          <w:lang w:eastAsia="en-US"/>
        </w:rPr>
        <w:t>.</w:t>
      </w:r>
    </w:p>
    <w:p w14:paraId="4D41DABC" w14:textId="77777777" w:rsidR="0046142F" w:rsidRDefault="003148C9" w:rsidP="0046142F">
      <w:pPr>
        <w:rPr>
          <w:lang w:eastAsia="en-US"/>
        </w:rPr>
      </w:pPr>
      <w:r>
        <w:rPr>
          <w:lang w:eastAsia="en-US"/>
        </w:rPr>
        <w:t>Le squelette était une personne de sa connaissance</w:t>
      </w:r>
      <w:r w:rsidR="0046142F">
        <w:rPr>
          <w:lang w:eastAsia="en-US"/>
        </w:rPr>
        <w:t xml:space="preserve">. </w:t>
      </w:r>
      <w:r>
        <w:rPr>
          <w:lang w:eastAsia="en-US"/>
        </w:rPr>
        <w:t>Mazurke ramassa le portefeuille et l</w:t>
      </w:r>
      <w:r w:rsidR="0046142F">
        <w:rPr>
          <w:lang w:eastAsia="en-US"/>
        </w:rPr>
        <w:t>’</w:t>
      </w:r>
      <w:r>
        <w:rPr>
          <w:lang w:eastAsia="en-US"/>
        </w:rPr>
        <w:t>ouvrit</w:t>
      </w:r>
      <w:r w:rsidR="0046142F">
        <w:rPr>
          <w:lang w:eastAsia="en-US"/>
        </w:rPr>
        <w:t>.</w:t>
      </w:r>
    </w:p>
    <w:p w14:paraId="7699D4AE" w14:textId="67AC04D2" w:rsidR="003148C9" w:rsidRDefault="003148C9" w:rsidP="0046142F">
      <w:pPr>
        <w:pStyle w:val="Titre2"/>
        <w:rPr>
          <w:lang w:eastAsia="en-US"/>
        </w:rPr>
      </w:pPr>
      <w:bookmarkStart w:id="56" w:name="_Toc233868070"/>
      <w:bookmarkStart w:id="57" w:name="_Toc202196765"/>
      <w:r>
        <w:rPr>
          <w:lang w:eastAsia="en-US"/>
        </w:rPr>
        <w:lastRenderedPageBreak/>
        <w:t>L</w:t>
      </w:r>
      <w:r w:rsidR="0046142F">
        <w:rPr>
          <w:lang w:eastAsia="en-US"/>
        </w:rPr>
        <w:t>’</w:t>
      </w:r>
      <w:r>
        <w:rPr>
          <w:lang w:eastAsia="en-US"/>
        </w:rPr>
        <w:t>AVANT-DERNIÈRE BOUGIE</w:t>
      </w:r>
      <w:bookmarkEnd w:id="56"/>
      <w:bookmarkEnd w:id="57"/>
      <w:r>
        <w:rPr>
          <w:lang w:eastAsia="en-US"/>
        </w:rPr>
        <w:br/>
      </w:r>
    </w:p>
    <w:p w14:paraId="08F005D7" w14:textId="77777777" w:rsidR="0046142F" w:rsidRDefault="003148C9" w:rsidP="0046142F">
      <w:pPr>
        <w:rPr>
          <w:lang w:eastAsia="en-US"/>
        </w:rPr>
      </w:pPr>
      <w:r>
        <w:rPr>
          <w:lang w:eastAsia="en-US"/>
        </w:rPr>
        <w:t xml:space="preserve">Si Mazurke avait pu conserver </w:t>
      </w:r>
      <w:r>
        <w:t>l</w:t>
      </w:r>
      <w:r w:rsidR="0046142F">
        <w:rPr>
          <w:lang w:eastAsia="en-US"/>
        </w:rPr>
        <w:t>’</w:t>
      </w:r>
      <w:r>
        <w:rPr>
          <w:lang w:eastAsia="en-US"/>
        </w:rPr>
        <w:t>ombre d</w:t>
      </w:r>
      <w:r w:rsidR="0046142F">
        <w:rPr>
          <w:lang w:eastAsia="en-US"/>
        </w:rPr>
        <w:t>’</w:t>
      </w:r>
      <w:r>
        <w:rPr>
          <w:lang w:eastAsia="en-US"/>
        </w:rPr>
        <w:t>un doute sur la question de savoir en quel lieu il se trouvait</w:t>
      </w:r>
      <w:r w:rsidR="0046142F">
        <w:rPr>
          <w:lang w:eastAsia="en-US"/>
        </w:rPr>
        <w:t xml:space="preserve">, </w:t>
      </w:r>
      <w:r>
        <w:rPr>
          <w:lang w:eastAsia="en-US"/>
        </w:rPr>
        <w:t>le nom gravé sur le portefeuille l</w:t>
      </w:r>
      <w:r w:rsidR="0046142F">
        <w:rPr>
          <w:lang w:eastAsia="en-US"/>
        </w:rPr>
        <w:t>’</w:t>
      </w:r>
      <w:r>
        <w:rPr>
          <w:lang w:eastAsia="en-US"/>
        </w:rPr>
        <w:t>aurait fixé tout de suite</w:t>
      </w:r>
      <w:r w:rsidR="0046142F">
        <w:rPr>
          <w:lang w:eastAsia="en-US"/>
        </w:rPr>
        <w:t>.</w:t>
      </w:r>
    </w:p>
    <w:p w14:paraId="1678FFF2" w14:textId="77777777" w:rsidR="0046142F" w:rsidRDefault="003148C9" w:rsidP="0046142F">
      <w:pPr>
        <w:rPr>
          <w:lang w:eastAsia="en-US"/>
        </w:rPr>
      </w:pPr>
      <w:r>
        <w:rPr>
          <w:lang w:eastAsia="en-US"/>
        </w:rPr>
        <w:t>Sa conversation avec Romblon-Ballon lui revint en effet à la mémoire</w:t>
      </w:r>
      <w:r w:rsidR="0046142F">
        <w:rPr>
          <w:lang w:eastAsia="en-US"/>
        </w:rPr>
        <w:t xml:space="preserve">. </w:t>
      </w:r>
      <w:r>
        <w:rPr>
          <w:lang w:eastAsia="en-US"/>
        </w:rPr>
        <w:t>Il se souvint de ce singulier récit de la disparition de Romblon père qui avait essayé de suivre ces voitures mystérieuses</w:t>
      </w:r>
      <w:r w:rsidR="0046142F">
        <w:rPr>
          <w:lang w:eastAsia="en-US"/>
        </w:rPr>
        <w:t xml:space="preserve">, </w:t>
      </w:r>
      <w:r>
        <w:rPr>
          <w:lang w:eastAsia="en-US"/>
        </w:rPr>
        <w:t>partant du Pont-Neuf et menant les héritiers de feu Jean-de-la-Mer au lieu de leurs réunions annuelles</w:t>
      </w:r>
      <w:r w:rsidR="0046142F">
        <w:rPr>
          <w:lang w:eastAsia="en-US"/>
        </w:rPr>
        <w:t>.</w:t>
      </w:r>
    </w:p>
    <w:p w14:paraId="7E311933" w14:textId="7BA63765" w:rsidR="0046142F" w:rsidRDefault="003148C9" w:rsidP="0046142F">
      <w:pPr>
        <w:rPr>
          <w:lang w:eastAsia="en-US"/>
        </w:rPr>
      </w:pPr>
      <w:r>
        <w:rPr>
          <w:lang w:eastAsia="en-US"/>
        </w:rPr>
        <w:t>Romblon père avait surpris le secret de la tontine à outrance</w:t>
      </w:r>
      <w:r w:rsidR="0046142F">
        <w:rPr>
          <w:lang w:eastAsia="en-US"/>
        </w:rPr>
        <w:t xml:space="preserve"> ; </w:t>
      </w:r>
      <w:r>
        <w:rPr>
          <w:lang w:eastAsia="en-US"/>
        </w:rPr>
        <w:t>bien plus</w:t>
      </w:r>
      <w:r w:rsidR="0046142F">
        <w:rPr>
          <w:lang w:eastAsia="en-US"/>
        </w:rPr>
        <w:t xml:space="preserve">, </w:t>
      </w:r>
      <w:r>
        <w:rPr>
          <w:lang w:eastAsia="en-US"/>
        </w:rPr>
        <w:t xml:space="preserve">il était </w:t>
      </w:r>
      <w:r>
        <w:rPr>
          <w:lang w:eastAsia="en-US"/>
        </w:rPr>
        <w:t xml:space="preserve">entré </w:t>
      </w:r>
      <w:r>
        <w:rPr>
          <w:lang w:eastAsia="en-US"/>
        </w:rPr>
        <w:t>dans la tirelire commune</w:t>
      </w:r>
      <w:r w:rsidR="0046142F">
        <w:rPr>
          <w:lang w:eastAsia="en-US"/>
        </w:rPr>
        <w:t xml:space="preserve">. </w:t>
      </w:r>
      <w:r w:rsidR="006C2AE1">
        <w:rPr>
          <w:lang w:eastAsia="en-US"/>
        </w:rPr>
        <w:t>—</w:t>
      </w:r>
      <w:r w:rsidR="0046142F">
        <w:rPr>
          <w:lang w:eastAsia="en-US"/>
        </w:rPr>
        <w:t xml:space="preserve"> </w:t>
      </w:r>
      <w:r>
        <w:rPr>
          <w:lang w:eastAsia="en-US"/>
        </w:rPr>
        <w:t>Mais il n</w:t>
      </w:r>
      <w:r w:rsidR="0046142F">
        <w:rPr>
          <w:lang w:eastAsia="en-US"/>
        </w:rPr>
        <w:t>’</w:t>
      </w:r>
      <w:r>
        <w:rPr>
          <w:lang w:eastAsia="en-US"/>
        </w:rPr>
        <w:t>en était pas sorti</w:t>
      </w:r>
      <w:r w:rsidR="0046142F">
        <w:rPr>
          <w:lang w:eastAsia="en-US"/>
        </w:rPr>
        <w:t>.</w:t>
      </w:r>
    </w:p>
    <w:p w14:paraId="7BA35C74" w14:textId="77777777" w:rsidR="0046142F" w:rsidRDefault="003148C9" w:rsidP="0046142F">
      <w:pPr>
        <w:rPr>
          <w:lang w:eastAsia="en-US"/>
        </w:rPr>
      </w:pPr>
      <w:r>
        <w:rPr>
          <w:lang w:eastAsia="en-US"/>
        </w:rPr>
        <w:t>Entre morts</w:t>
      </w:r>
      <w:r w:rsidR="0046142F">
        <w:rPr>
          <w:lang w:eastAsia="en-US"/>
        </w:rPr>
        <w:t xml:space="preserve">, </w:t>
      </w:r>
      <w:r>
        <w:rPr>
          <w:lang w:eastAsia="en-US"/>
        </w:rPr>
        <w:t>on n</w:t>
      </w:r>
      <w:r w:rsidR="0046142F">
        <w:rPr>
          <w:lang w:eastAsia="en-US"/>
        </w:rPr>
        <w:t>’</w:t>
      </w:r>
      <w:r>
        <w:rPr>
          <w:lang w:eastAsia="en-US"/>
        </w:rPr>
        <w:t>est pas tenu à ces délicatesses qui facilitent et assurent les relations entre vivants</w:t>
      </w:r>
      <w:r w:rsidR="0046142F">
        <w:rPr>
          <w:lang w:eastAsia="en-US"/>
        </w:rPr>
        <w:t xml:space="preserve">. </w:t>
      </w:r>
      <w:r>
        <w:rPr>
          <w:lang w:eastAsia="en-US"/>
        </w:rPr>
        <w:t>Mazurke ne se fit aucun scrupule de fouiller le portefeuille de papa Romblon</w:t>
      </w:r>
      <w:r w:rsidR="0046142F">
        <w:rPr>
          <w:lang w:eastAsia="en-US"/>
        </w:rPr>
        <w:t xml:space="preserve">, </w:t>
      </w:r>
      <w:r>
        <w:rPr>
          <w:lang w:eastAsia="en-US"/>
        </w:rPr>
        <w:t>portefeuille que Ballon lui avait dit être si précieux et si bien garni</w:t>
      </w:r>
      <w:r w:rsidR="0046142F">
        <w:rPr>
          <w:lang w:eastAsia="en-US"/>
        </w:rPr>
        <w:t> !</w:t>
      </w:r>
    </w:p>
    <w:p w14:paraId="4B742568" w14:textId="64080E05" w:rsidR="0046142F" w:rsidRDefault="003148C9" w:rsidP="0046142F">
      <w:pPr>
        <w:rPr>
          <w:lang w:eastAsia="en-US"/>
        </w:rPr>
      </w:pPr>
      <w:r>
        <w:rPr>
          <w:lang w:eastAsia="en-US"/>
        </w:rPr>
        <w:t>Papa ayant l</w:t>
      </w:r>
      <w:r w:rsidR="0046142F">
        <w:rPr>
          <w:lang w:eastAsia="en-US"/>
        </w:rPr>
        <w:t>’</w:t>
      </w:r>
      <w:r>
        <w:rPr>
          <w:lang w:eastAsia="en-US"/>
        </w:rPr>
        <w:t>habitude</w:t>
      </w:r>
      <w:r w:rsidR="0046142F">
        <w:rPr>
          <w:lang w:eastAsia="en-US"/>
        </w:rPr>
        <w:t xml:space="preserve">, </w:t>
      </w:r>
      <w:r>
        <w:rPr>
          <w:lang w:eastAsia="en-US"/>
        </w:rPr>
        <w:t>toujours au dire de son fils</w:t>
      </w:r>
      <w:r w:rsidR="0046142F">
        <w:rPr>
          <w:lang w:eastAsia="en-US"/>
        </w:rPr>
        <w:t xml:space="preserve">, </w:t>
      </w:r>
      <w:r>
        <w:rPr>
          <w:lang w:eastAsia="en-US"/>
        </w:rPr>
        <w:t xml:space="preserve">de coucher toutes choses par écrit et de serrer </w:t>
      </w:r>
      <w:r>
        <w:rPr>
          <w:lang w:eastAsia="en-US"/>
        </w:rPr>
        <w:t xml:space="preserve">soigneusement </w:t>
      </w:r>
      <w:r>
        <w:rPr>
          <w:lang w:eastAsia="en-US"/>
        </w:rPr>
        <w:t>tout ce qui lui tombait sous la main</w:t>
      </w:r>
      <w:r w:rsidR="0046142F">
        <w:rPr>
          <w:lang w:eastAsia="en-US"/>
        </w:rPr>
        <w:t>.</w:t>
      </w:r>
    </w:p>
    <w:p w14:paraId="448C2FE9" w14:textId="77777777" w:rsidR="0046142F" w:rsidRDefault="003148C9" w:rsidP="0046142F">
      <w:pPr>
        <w:rPr>
          <w:lang w:eastAsia="en-US"/>
        </w:rPr>
      </w:pPr>
      <w:r>
        <w:rPr>
          <w:lang w:eastAsia="en-US"/>
        </w:rPr>
        <w:t>Le portefeuille était en effet bourré</w:t>
      </w:r>
      <w:r w:rsidR="0046142F">
        <w:rPr>
          <w:lang w:eastAsia="en-US"/>
        </w:rPr>
        <w:t xml:space="preserve">, </w:t>
      </w:r>
      <w:r>
        <w:rPr>
          <w:lang w:eastAsia="en-US"/>
        </w:rPr>
        <w:t>obèse</w:t>
      </w:r>
      <w:r w:rsidR="0046142F">
        <w:rPr>
          <w:lang w:eastAsia="en-US"/>
        </w:rPr>
        <w:t xml:space="preserve">, </w:t>
      </w:r>
      <w:r>
        <w:rPr>
          <w:lang w:eastAsia="en-US"/>
        </w:rPr>
        <w:t>gonflé comme l</w:t>
      </w:r>
      <w:r w:rsidR="0046142F">
        <w:rPr>
          <w:lang w:eastAsia="en-US"/>
        </w:rPr>
        <w:t>’</w:t>
      </w:r>
      <w:r>
        <w:rPr>
          <w:lang w:eastAsia="en-US"/>
        </w:rPr>
        <w:t>abdomen vêtu de nankin de notre ami Ballon</w:t>
      </w:r>
      <w:r w:rsidR="0046142F">
        <w:rPr>
          <w:lang w:eastAsia="en-US"/>
        </w:rPr>
        <w:t xml:space="preserve">. </w:t>
      </w:r>
      <w:r>
        <w:rPr>
          <w:lang w:eastAsia="en-US"/>
        </w:rPr>
        <w:t>Il y avait des volumes sous cette enveloppe de cuir</w:t>
      </w:r>
      <w:r w:rsidR="0046142F">
        <w:rPr>
          <w:lang w:eastAsia="en-US"/>
        </w:rPr>
        <w:t xml:space="preserve">, </w:t>
      </w:r>
      <w:r>
        <w:rPr>
          <w:lang w:eastAsia="en-US"/>
        </w:rPr>
        <w:t>rongée par les vers</w:t>
      </w:r>
      <w:r w:rsidR="0046142F">
        <w:rPr>
          <w:lang w:eastAsia="en-US"/>
        </w:rPr>
        <w:t>.</w:t>
      </w:r>
    </w:p>
    <w:p w14:paraId="728C7647" w14:textId="77777777" w:rsidR="0046142F" w:rsidRDefault="003148C9" w:rsidP="0046142F">
      <w:pPr>
        <w:rPr>
          <w:lang w:eastAsia="en-US"/>
        </w:rPr>
      </w:pPr>
      <w:r>
        <w:rPr>
          <w:lang w:eastAsia="en-US"/>
        </w:rPr>
        <w:t>Il y avait d</w:t>
      </w:r>
      <w:r w:rsidR="0046142F">
        <w:rPr>
          <w:lang w:eastAsia="en-US"/>
        </w:rPr>
        <w:t>’</w:t>
      </w:r>
      <w:r>
        <w:rPr>
          <w:lang w:eastAsia="en-US"/>
        </w:rPr>
        <w:t>abord des profusions de lettres de la maison Isidore-Baptiste et C</w:t>
      </w:r>
      <w:r>
        <w:rPr>
          <w:vertAlign w:val="superscript"/>
          <w:lang w:eastAsia="en-US"/>
        </w:rPr>
        <w:t>ie</w:t>
      </w:r>
      <w:r w:rsidR="0046142F">
        <w:rPr>
          <w:lang w:eastAsia="en-US"/>
        </w:rPr>
        <w:t>.</w:t>
      </w:r>
    </w:p>
    <w:p w14:paraId="22C680EF" w14:textId="77777777" w:rsidR="0046142F" w:rsidRDefault="003148C9" w:rsidP="0046142F">
      <w:pPr>
        <w:rPr>
          <w:lang w:eastAsia="en-US"/>
        </w:rPr>
      </w:pPr>
      <w:r>
        <w:rPr>
          <w:lang w:eastAsia="en-US"/>
        </w:rPr>
        <w:lastRenderedPageBreak/>
        <w:t>Toutes ces lettres de la maison Isidore-Baptiste et C</w:t>
      </w:r>
      <w:r>
        <w:rPr>
          <w:vertAlign w:val="superscript"/>
          <w:lang w:eastAsia="en-US"/>
        </w:rPr>
        <w:t>ie</w:t>
      </w:r>
      <w:r>
        <w:rPr>
          <w:lang w:eastAsia="en-US"/>
        </w:rPr>
        <w:t xml:space="preserve"> indiquaient un ensemble d</w:t>
      </w:r>
      <w:r w:rsidR="0046142F">
        <w:rPr>
          <w:lang w:eastAsia="en-US"/>
        </w:rPr>
        <w:t>’</w:t>
      </w:r>
      <w:r>
        <w:rPr>
          <w:lang w:eastAsia="en-US"/>
        </w:rPr>
        <w:t>efforts tendant tous au même but</w:t>
      </w:r>
      <w:r w:rsidR="0046142F">
        <w:rPr>
          <w:lang w:eastAsia="en-US"/>
        </w:rPr>
        <w:t>.</w:t>
      </w:r>
    </w:p>
    <w:p w14:paraId="0D11C876" w14:textId="77777777" w:rsidR="0046142F" w:rsidRDefault="003148C9" w:rsidP="0046142F">
      <w:pPr>
        <w:rPr>
          <w:lang w:eastAsia="en-US"/>
        </w:rPr>
      </w:pPr>
      <w:r>
        <w:rPr>
          <w:lang w:eastAsia="en-US"/>
        </w:rPr>
        <w:t>Ce but était de trouver</w:t>
      </w:r>
      <w:r w:rsidR="0046142F">
        <w:rPr>
          <w:lang w:eastAsia="en-US"/>
        </w:rPr>
        <w:t xml:space="preserve">, </w:t>
      </w:r>
      <w:r>
        <w:rPr>
          <w:lang w:eastAsia="en-US"/>
        </w:rPr>
        <w:t>sous leurs noms d</w:t>
      </w:r>
      <w:r w:rsidR="0046142F">
        <w:rPr>
          <w:lang w:eastAsia="en-US"/>
        </w:rPr>
        <w:t>’</w:t>
      </w:r>
      <w:r>
        <w:rPr>
          <w:lang w:eastAsia="en-US"/>
        </w:rPr>
        <w:t>emprunt</w:t>
      </w:r>
      <w:r w:rsidR="0046142F">
        <w:rPr>
          <w:lang w:eastAsia="en-US"/>
        </w:rPr>
        <w:t xml:space="preserve">, </w:t>
      </w:r>
      <w:r>
        <w:rPr>
          <w:lang w:eastAsia="en-US"/>
        </w:rPr>
        <w:t>les héritiers de Jean-de-la-Mer</w:t>
      </w:r>
      <w:r w:rsidR="0046142F">
        <w:rPr>
          <w:lang w:eastAsia="en-US"/>
        </w:rPr>
        <w:t xml:space="preserve">, </w:t>
      </w:r>
      <w:r>
        <w:rPr>
          <w:lang w:eastAsia="en-US"/>
        </w:rPr>
        <w:t>les membres de la tontine à outrance</w:t>
      </w:r>
      <w:r w:rsidR="0046142F">
        <w:rPr>
          <w:lang w:eastAsia="en-US"/>
        </w:rPr>
        <w:t>.</w:t>
      </w:r>
    </w:p>
    <w:p w14:paraId="15D4668C" w14:textId="77777777" w:rsidR="0046142F" w:rsidRDefault="003148C9" w:rsidP="0046142F">
      <w:pPr>
        <w:rPr>
          <w:lang w:eastAsia="en-US"/>
        </w:rPr>
      </w:pPr>
      <w:r>
        <w:rPr>
          <w:lang w:eastAsia="en-US"/>
        </w:rPr>
        <w:t xml:space="preserve">Le vieux Romblon exploitait toujours le système de </w:t>
      </w:r>
      <w:r>
        <w:rPr>
          <w:i/>
          <w:iCs/>
        </w:rPr>
        <w:t>black-mail</w:t>
      </w:r>
      <w:r w:rsidR="0046142F">
        <w:rPr>
          <w:lang w:eastAsia="en-US"/>
        </w:rPr>
        <w:t xml:space="preserve">, </w:t>
      </w:r>
      <w:r>
        <w:rPr>
          <w:lang w:eastAsia="en-US"/>
        </w:rPr>
        <w:t xml:space="preserve">système continué honorablement par le volumineux </w:t>
      </w:r>
      <w:proofErr w:type="spellStart"/>
      <w:r>
        <w:rPr>
          <w:lang w:eastAsia="en-US"/>
        </w:rPr>
        <w:t>sportmann</w:t>
      </w:r>
      <w:proofErr w:type="spellEnd"/>
      <w:r>
        <w:rPr>
          <w:lang w:eastAsia="en-US"/>
        </w:rPr>
        <w:t xml:space="preserve"> Romblon-Ballon</w:t>
      </w:r>
      <w:r w:rsidR="0046142F">
        <w:rPr>
          <w:lang w:eastAsia="en-US"/>
        </w:rPr>
        <w:t xml:space="preserve">, </w:t>
      </w:r>
      <w:r>
        <w:rPr>
          <w:lang w:eastAsia="en-US"/>
        </w:rPr>
        <w:t>son fils et son unique héritier</w:t>
      </w:r>
      <w:r w:rsidR="0046142F">
        <w:rPr>
          <w:lang w:eastAsia="en-US"/>
        </w:rPr>
        <w:t>.</w:t>
      </w:r>
    </w:p>
    <w:p w14:paraId="02338CD1" w14:textId="77777777" w:rsidR="0046142F" w:rsidRDefault="003148C9" w:rsidP="0046142F">
      <w:pPr>
        <w:rPr>
          <w:lang w:eastAsia="en-US"/>
        </w:rPr>
      </w:pPr>
      <w:r>
        <w:rPr>
          <w:lang w:eastAsia="en-US"/>
        </w:rPr>
        <w:t>Mazurke put suivre les filières à l</w:t>
      </w:r>
      <w:r w:rsidR="0046142F">
        <w:rPr>
          <w:lang w:eastAsia="en-US"/>
        </w:rPr>
        <w:t>’</w:t>
      </w:r>
      <w:r>
        <w:rPr>
          <w:lang w:eastAsia="en-US"/>
        </w:rPr>
        <w:t>aide desquelles on avait successivement reconnu le docteur Morin</w:t>
      </w:r>
      <w:r w:rsidR="0046142F">
        <w:rPr>
          <w:lang w:eastAsia="en-US"/>
        </w:rPr>
        <w:t xml:space="preserve">, </w:t>
      </w:r>
      <w:r>
        <w:rPr>
          <w:lang w:eastAsia="en-US"/>
        </w:rPr>
        <w:t xml:space="preserve">le vieux </w:t>
      </w:r>
      <w:proofErr w:type="spellStart"/>
      <w:r>
        <w:rPr>
          <w:lang w:eastAsia="en-US"/>
        </w:rPr>
        <w:t>Houël</w:t>
      </w:r>
      <w:proofErr w:type="spellEnd"/>
      <w:r w:rsidR="0046142F">
        <w:rPr>
          <w:lang w:eastAsia="en-US"/>
        </w:rPr>
        <w:t xml:space="preserve">, </w:t>
      </w:r>
      <w:r>
        <w:rPr>
          <w:lang w:eastAsia="en-US"/>
        </w:rPr>
        <w:t>Cousin-et-Ami</w:t>
      </w:r>
      <w:r w:rsidR="0046142F">
        <w:rPr>
          <w:lang w:eastAsia="en-US"/>
        </w:rPr>
        <w:t xml:space="preserve">, </w:t>
      </w:r>
      <w:proofErr w:type="spellStart"/>
      <w:r>
        <w:rPr>
          <w:lang w:eastAsia="en-US"/>
        </w:rPr>
        <w:t>Guérineul</w:t>
      </w:r>
      <w:proofErr w:type="spellEnd"/>
      <w:r w:rsidR="0046142F">
        <w:rPr>
          <w:lang w:eastAsia="en-US"/>
        </w:rPr>
        <w:t xml:space="preserve">, </w:t>
      </w:r>
      <w:r>
        <w:rPr>
          <w:lang w:eastAsia="en-US"/>
        </w:rPr>
        <w:t>Olivette</w:t>
      </w:r>
      <w:r w:rsidR="0046142F">
        <w:rPr>
          <w:lang w:eastAsia="en-US"/>
        </w:rPr>
        <w:t xml:space="preserve">, </w:t>
      </w:r>
      <w:r>
        <w:rPr>
          <w:lang w:eastAsia="en-US"/>
        </w:rPr>
        <w:t>et enfin Menand jeune</w:t>
      </w:r>
      <w:r w:rsidR="0046142F">
        <w:rPr>
          <w:lang w:eastAsia="en-US"/>
        </w:rPr>
        <w:t xml:space="preserve">, </w:t>
      </w:r>
      <w:r>
        <w:rPr>
          <w:lang w:eastAsia="en-US"/>
        </w:rPr>
        <w:t>ancien notaire</w:t>
      </w:r>
      <w:r w:rsidR="0046142F">
        <w:rPr>
          <w:lang w:eastAsia="en-US"/>
        </w:rPr>
        <w:t xml:space="preserve">, </w:t>
      </w:r>
      <w:r>
        <w:rPr>
          <w:lang w:eastAsia="en-US"/>
        </w:rPr>
        <w:t>et Artichaut</w:t>
      </w:r>
      <w:r w:rsidR="0046142F">
        <w:rPr>
          <w:lang w:eastAsia="en-US"/>
        </w:rPr>
        <w:t xml:space="preserve">, </w:t>
      </w:r>
      <w:r>
        <w:rPr>
          <w:lang w:eastAsia="en-US"/>
        </w:rPr>
        <w:t>qu</w:t>
      </w:r>
      <w:r w:rsidR="0046142F">
        <w:rPr>
          <w:lang w:eastAsia="en-US"/>
        </w:rPr>
        <w:t>’</w:t>
      </w:r>
      <w:r>
        <w:rPr>
          <w:lang w:eastAsia="en-US"/>
        </w:rPr>
        <w:t>une forte odeur d</w:t>
      </w:r>
      <w:r w:rsidR="0046142F">
        <w:rPr>
          <w:lang w:eastAsia="en-US"/>
        </w:rPr>
        <w:t>’</w:t>
      </w:r>
      <w:r>
        <w:rPr>
          <w:lang w:eastAsia="en-US"/>
        </w:rPr>
        <w:t>oignon cru avait trahi</w:t>
      </w:r>
      <w:r w:rsidR="0046142F">
        <w:rPr>
          <w:lang w:eastAsia="en-US"/>
        </w:rPr>
        <w:t xml:space="preserve">, </w:t>
      </w:r>
      <w:r>
        <w:rPr>
          <w:lang w:eastAsia="en-US"/>
        </w:rPr>
        <w:t>malgré son noble nom de Beaujoyeux</w:t>
      </w:r>
      <w:r w:rsidR="0046142F">
        <w:rPr>
          <w:lang w:eastAsia="en-US"/>
        </w:rPr>
        <w:t>.</w:t>
      </w:r>
    </w:p>
    <w:p w14:paraId="3EEF46A1" w14:textId="77777777" w:rsidR="0046142F" w:rsidRDefault="003148C9" w:rsidP="0046142F">
      <w:pPr>
        <w:rPr>
          <w:lang w:eastAsia="en-US"/>
        </w:rPr>
      </w:pPr>
      <w:r>
        <w:rPr>
          <w:lang w:eastAsia="en-US"/>
        </w:rPr>
        <w:t>Papa Romblon n</w:t>
      </w:r>
      <w:r w:rsidR="0046142F">
        <w:rPr>
          <w:lang w:eastAsia="en-US"/>
        </w:rPr>
        <w:t>’</w:t>
      </w:r>
      <w:r>
        <w:rPr>
          <w:lang w:eastAsia="en-US"/>
        </w:rPr>
        <w:t>avait plus à trouver que Fargeau et le happe-monnaie Honoré</w:t>
      </w:r>
      <w:r w:rsidR="0046142F">
        <w:rPr>
          <w:lang w:eastAsia="en-US"/>
        </w:rPr>
        <w:t xml:space="preserve">, </w:t>
      </w:r>
      <w:r>
        <w:rPr>
          <w:lang w:eastAsia="en-US"/>
        </w:rPr>
        <w:t>parmi les membres de la tontine</w:t>
      </w:r>
      <w:r w:rsidR="0046142F">
        <w:rPr>
          <w:lang w:eastAsia="en-US"/>
        </w:rPr>
        <w:t xml:space="preserve">, </w:t>
      </w:r>
      <w:r>
        <w:rPr>
          <w:lang w:eastAsia="en-US"/>
        </w:rPr>
        <w:t>et en dehors</w:t>
      </w:r>
      <w:r w:rsidR="0046142F">
        <w:rPr>
          <w:lang w:eastAsia="en-US"/>
        </w:rPr>
        <w:t xml:space="preserve">, </w:t>
      </w:r>
      <w:r>
        <w:rPr>
          <w:lang w:eastAsia="en-US"/>
        </w:rPr>
        <w:t>Lucien</w:t>
      </w:r>
      <w:r w:rsidR="0046142F">
        <w:rPr>
          <w:lang w:eastAsia="en-US"/>
        </w:rPr>
        <w:t xml:space="preserve">, </w:t>
      </w:r>
      <w:r>
        <w:rPr>
          <w:lang w:eastAsia="en-US"/>
        </w:rPr>
        <w:t xml:space="preserve">Berthe et </w:t>
      </w:r>
      <w:proofErr w:type="spellStart"/>
      <w:r>
        <w:rPr>
          <w:lang w:eastAsia="en-US"/>
        </w:rPr>
        <w:t>Tiennet</w:t>
      </w:r>
      <w:proofErr w:type="spellEnd"/>
      <w:r>
        <w:rPr>
          <w:lang w:eastAsia="en-US"/>
        </w:rPr>
        <w:t xml:space="preserve"> </w:t>
      </w:r>
      <w:proofErr w:type="spellStart"/>
      <w:r>
        <w:rPr>
          <w:lang w:eastAsia="en-US"/>
        </w:rPr>
        <w:t>Blône</w:t>
      </w:r>
      <w:proofErr w:type="spellEnd"/>
      <w:r w:rsidR="0046142F">
        <w:rPr>
          <w:lang w:eastAsia="en-US"/>
        </w:rPr>
        <w:t xml:space="preserve">, </w:t>
      </w:r>
      <w:r>
        <w:rPr>
          <w:lang w:eastAsia="en-US"/>
        </w:rPr>
        <w:t>lesquels n</w:t>
      </w:r>
      <w:r w:rsidR="0046142F">
        <w:rPr>
          <w:lang w:eastAsia="en-US"/>
        </w:rPr>
        <w:t>’</w:t>
      </w:r>
      <w:r>
        <w:rPr>
          <w:lang w:eastAsia="en-US"/>
        </w:rPr>
        <w:t>avaient point acquiescé</w:t>
      </w:r>
      <w:r w:rsidR="0046142F">
        <w:rPr>
          <w:lang w:eastAsia="en-US"/>
        </w:rPr>
        <w:t>.</w:t>
      </w:r>
    </w:p>
    <w:p w14:paraId="3D55E587" w14:textId="77777777" w:rsidR="0046142F" w:rsidRDefault="003148C9" w:rsidP="0046142F">
      <w:pPr>
        <w:rPr>
          <w:lang w:eastAsia="en-US"/>
        </w:rPr>
      </w:pPr>
      <w:r>
        <w:rPr>
          <w:lang w:eastAsia="en-US"/>
        </w:rPr>
        <w:t>Mais son œuvre avait été rudement interrompue</w:t>
      </w:r>
      <w:r w:rsidR="0046142F">
        <w:rPr>
          <w:lang w:eastAsia="en-US"/>
        </w:rPr>
        <w:t xml:space="preserve">, </w:t>
      </w:r>
      <w:r>
        <w:rPr>
          <w:lang w:eastAsia="en-US"/>
        </w:rPr>
        <w:t>et cet homme prudent ne devait plus rançonner personne</w:t>
      </w:r>
      <w:r w:rsidR="0046142F">
        <w:rPr>
          <w:lang w:eastAsia="en-US"/>
        </w:rPr>
        <w:t>.</w:t>
      </w:r>
    </w:p>
    <w:p w14:paraId="4B0913A8" w14:textId="13E310D3" w:rsidR="0046142F" w:rsidRDefault="003148C9" w:rsidP="0046142F">
      <w:pPr>
        <w:rPr>
          <w:lang w:eastAsia="en-US"/>
        </w:rPr>
      </w:pPr>
      <w:r>
        <w:rPr>
          <w:lang w:eastAsia="en-US"/>
        </w:rPr>
        <w:t>Il existait entre papa Romblon et la maison Isidore-Baptiste et Cie des relations tellement intimes qu</w:t>
      </w:r>
      <w:r w:rsidR="0046142F">
        <w:rPr>
          <w:lang w:eastAsia="en-US"/>
        </w:rPr>
        <w:t>’</w:t>
      </w:r>
      <w:r>
        <w:rPr>
          <w:lang w:eastAsia="en-US"/>
        </w:rPr>
        <w:t>on pouvait regarder Romblon comme l</w:t>
      </w:r>
      <w:r w:rsidR="0046142F">
        <w:rPr>
          <w:lang w:eastAsia="en-US"/>
        </w:rPr>
        <w:t>’</w:t>
      </w:r>
      <w:r>
        <w:rPr>
          <w:lang w:eastAsia="en-US"/>
        </w:rPr>
        <w:t>un des commanditaires de cette utile entreprise</w:t>
      </w:r>
      <w:r w:rsidR="0046142F">
        <w:rPr>
          <w:lang w:eastAsia="en-US"/>
        </w:rPr>
        <w:t xml:space="preserve">. </w:t>
      </w:r>
      <w:r w:rsidR="006C2AE1">
        <w:rPr>
          <w:lang w:eastAsia="en-US"/>
        </w:rPr>
        <w:t>—</w:t>
      </w:r>
      <w:r w:rsidR="0046142F">
        <w:rPr>
          <w:lang w:eastAsia="en-US"/>
        </w:rPr>
        <w:t xml:space="preserve"> </w:t>
      </w:r>
      <w:r>
        <w:rPr>
          <w:lang w:eastAsia="en-US"/>
        </w:rPr>
        <w:t>Il existait en outre</w:t>
      </w:r>
      <w:r w:rsidR="0046142F">
        <w:rPr>
          <w:lang w:eastAsia="en-US"/>
        </w:rPr>
        <w:t xml:space="preserve">, </w:t>
      </w:r>
      <w:r>
        <w:rPr>
          <w:lang w:eastAsia="en-US"/>
        </w:rPr>
        <w:t xml:space="preserve">entre lui et </w:t>
      </w:r>
      <w:proofErr w:type="spellStart"/>
      <w:r>
        <w:rPr>
          <w:lang w:eastAsia="en-US"/>
        </w:rPr>
        <w:t>Bubart</w:t>
      </w:r>
      <w:proofErr w:type="spellEnd"/>
      <w:r w:rsidR="0046142F">
        <w:rPr>
          <w:lang w:eastAsia="en-US"/>
        </w:rPr>
        <w:t xml:space="preserve"> (</w:t>
      </w:r>
      <w:r>
        <w:rPr>
          <w:lang w:eastAsia="en-US"/>
        </w:rPr>
        <w:t>Baptiste</w:t>
      </w:r>
      <w:r w:rsidR="0046142F">
        <w:rPr>
          <w:lang w:eastAsia="en-US"/>
        </w:rPr>
        <w:t xml:space="preserve">), </w:t>
      </w:r>
      <w:r>
        <w:rPr>
          <w:lang w:eastAsia="en-US"/>
        </w:rPr>
        <w:t>des relations secrètes qui devaient</w:t>
      </w:r>
      <w:r w:rsidR="0046142F">
        <w:rPr>
          <w:lang w:eastAsia="en-US"/>
        </w:rPr>
        <w:t xml:space="preserve">, </w:t>
      </w:r>
      <w:r>
        <w:rPr>
          <w:lang w:eastAsia="en-US"/>
        </w:rPr>
        <w:t>suivant toute apparence</w:t>
      </w:r>
      <w:r w:rsidR="0046142F">
        <w:rPr>
          <w:lang w:eastAsia="en-US"/>
        </w:rPr>
        <w:t xml:space="preserve">, </w:t>
      </w:r>
      <w:r>
        <w:rPr>
          <w:lang w:eastAsia="en-US"/>
        </w:rPr>
        <w:t>être un mystère pour les autres chefs de la maison</w:t>
      </w:r>
      <w:r w:rsidR="0046142F">
        <w:rPr>
          <w:lang w:eastAsia="en-US"/>
        </w:rPr>
        <w:t>.</w:t>
      </w:r>
    </w:p>
    <w:p w14:paraId="65266B69" w14:textId="77777777" w:rsidR="0046142F" w:rsidRDefault="003148C9" w:rsidP="0046142F">
      <w:pPr>
        <w:rPr>
          <w:lang w:eastAsia="en-US"/>
        </w:rPr>
      </w:pPr>
      <w:r>
        <w:rPr>
          <w:lang w:eastAsia="en-US"/>
        </w:rPr>
        <w:t>Le portefeuille contenait des lettres en chiffres</w:t>
      </w:r>
      <w:r w:rsidR="0046142F">
        <w:rPr>
          <w:lang w:eastAsia="en-US"/>
        </w:rPr>
        <w:t xml:space="preserve">, </w:t>
      </w:r>
      <w:r>
        <w:rPr>
          <w:lang w:eastAsia="en-US"/>
        </w:rPr>
        <w:t xml:space="preserve">des </w:t>
      </w:r>
      <w:r>
        <w:rPr>
          <w:i/>
          <w:iCs/>
        </w:rPr>
        <w:t>grilles</w:t>
      </w:r>
      <w:r>
        <w:rPr>
          <w:lang w:eastAsia="en-US"/>
        </w:rPr>
        <w:t xml:space="preserve"> ou clefs pour les messages sympathiques</w:t>
      </w:r>
      <w:r w:rsidR="0046142F">
        <w:rPr>
          <w:lang w:eastAsia="en-US"/>
        </w:rPr>
        <w:t>.</w:t>
      </w:r>
    </w:p>
    <w:p w14:paraId="500F76E4" w14:textId="77777777" w:rsidR="0046142F" w:rsidRDefault="003148C9" w:rsidP="0046142F">
      <w:pPr>
        <w:rPr>
          <w:lang w:eastAsia="en-US"/>
        </w:rPr>
      </w:pPr>
      <w:r>
        <w:rPr>
          <w:lang w:eastAsia="en-US"/>
        </w:rPr>
        <w:lastRenderedPageBreak/>
        <w:t>Sur l</w:t>
      </w:r>
      <w:r w:rsidR="0046142F">
        <w:rPr>
          <w:lang w:eastAsia="en-US"/>
        </w:rPr>
        <w:t>’</w:t>
      </w:r>
      <w:r>
        <w:rPr>
          <w:lang w:eastAsia="en-US"/>
        </w:rPr>
        <w:t>une des pages de chagrin qui sont au centre de tout portefeuille</w:t>
      </w:r>
      <w:r w:rsidR="0046142F">
        <w:rPr>
          <w:lang w:eastAsia="en-US"/>
        </w:rPr>
        <w:t xml:space="preserve">, </w:t>
      </w:r>
      <w:r>
        <w:rPr>
          <w:lang w:eastAsia="en-US"/>
        </w:rPr>
        <w:t>Mazurke trouva deux</w:t>
      </w:r>
      <w:r>
        <w:t xml:space="preserve"> mots écrits symétriquement</w:t>
      </w:r>
      <w:r w:rsidR="0046142F">
        <w:rPr>
          <w:lang w:eastAsia="en-US"/>
        </w:rPr>
        <w:t> :</w:t>
      </w:r>
    </w:p>
    <w:p w14:paraId="65111127" w14:textId="65443A3D" w:rsidR="0046142F" w:rsidRDefault="003148C9" w:rsidP="0046142F">
      <w:pPr>
        <w:ind w:firstLine="0"/>
        <w:jc w:val="center"/>
      </w:pPr>
      <w:r w:rsidRPr="0046142F">
        <w:t>ROMBLON-</w:t>
      </w:r>
      <w:r w:rsidRPr="0046142F">
        <w:t>RAISON</w:t>
      </w:r>
    </w:p>
    <w:p w14:paraId="4665082C" w14:textId="77777777" w:rsidR="0046142F" w:rsidRDefault="003148C9" w:rsidP="0046142F">
      <w:pPr>
        <w:rPr>
          <w:lang w:eastAsia="en-US"/>
        </w:rPr>
      </w:pPr>
      <w:r>
        <w:rPr>
          <w:lang w:eastAsia="en-US"/>
        </w:rPr>
        <w:t>Comme toutes les choses mystérieuses et qu</w:t>
      </w:r>
      <w:r w:rsidR="0046142F">
        <w:rPr>
          <w:lang w:eastAsia="en-US"/>
        </w:rPr>
        <w:t>’</w:t>
      </w:r>
      <w:r>
        <w:rPr>
          <w:lang w:eastAsia="en-US"/>
        </w:rPr>
        <w:t>on n</w:t>
      </w:r>
      <w:r w:rsidR="0046142F">
        <w:rPr>
          <w:lang w:eastAsia="en-US"/>
        </w:rPr>
        <w:t>’</w:t>
      </w:r>
      <w:r>
        <w:rPr>
          <w:lang w:eastAsia="en-US"/>
        </w:rPr>
        <w:t>explique point de prime aspect</w:t>
      </w:r>
      <w:r w:rsidR="0046142F">
        <w:rPr>
          <w:lang w:eastAsia="en-US"/>
        </w:rPr>
        <w:t xml:space="preserve">, </w:t>
      </w:r>
      <w:r>
        <w:rPr>
          <w:lang w:eastAsia="en-US"/>
        </w:rPr>
        <w:t>ces mots le frappèrent plus fortement que bien d</w:t>
      </w:r>
      <w:r w:rsidR="0046142F">
        <w:rPr>
          <w:lang w:eastAsia="en-US"/>
        </w:rPr>
        <w:t>’</w:t>
      </w:r>
      <w:r>
        <w:rPr>
          <w:lang w:eastAsia="en-US"/>
        </w:rPr>
        <w:t>autres choses en apparence plus importantes</w:t>
      </w:r>
      <w:r w:rsidR="0046142F">
        <w:rPr>
          <w:lang w:eastAsia="en-US"/>
        </w:rPr>
        <w:t>.</w:t>
      </w:r>
    </w:p>
    <w:p w14:paraId="2826C65C" w14:textId="77777777" w:rsidR="0046142F" w:rsidRDefault="003148C9" w:rsidP="0046142F">
      <w:pPr>
        <w:rPr>
          <w:lang w:eastAsia="en-US"/>
        </w:rPr>
      </w:pPr>
      <w:r>
        <w:rPr>
          <w:lang w:eastAsia="en-US"/>
        </w:rPr>
        <w:t xml:space="preserve">Il resta dix minutes à deviner ce </w:t>
      </w:r>
      <w:r>
        <w:t>rébus dont le mot lui écha</w:t>
      </w:r>
      <w:r>
        <w:rPr>
          <w:lang w:eastAsia="en-US"/>
        </w:rPr>
        <w:t>ppa en définitive</w:t>
      </w:r>
      <w:r w:rsidR="0046142F">
        <w:rPr>
          <w:lang w:eastAsia="en-US"/>
        </w:rPr>
        <w:t>.</w:t>
      </w:r>
    </w:p>
    <w:p w14:paraId="47B55319" w14:textId="77777777" w:rsidR="0046142F" w:rsidRDefault="003148C9" w:rsidP="0046142F">
      <w:pPr>
        <w:rPr>
          <w:lang w:eastAsia="en-US"/>
        </w:rPr>
      </w:pPr>
      <w:r>
        <w:rPr>
          <w:lang w:eastAsia="en-US"/>
        </w:rPr>
        <w:t>Mais les deux rimes se gravèrent d</w:t>
      </w:r>
      <w:r w:rsidR="0046142F">
        <w:rPr>
          <w:lang w:eastAsia="en-US"/>
        </w:rPr>
        <w:t>’</w:t>
      </w:r>
      <w:r>
        <w:rPr>
          <w:lang w:eastAsia="en-US"/>
        </w:rPr>
        <w:t>elles-mêmes dans sa mémoire</w:t>
      </w:r>
      <w:r w:rsidR="0046142F">
        <w:rPr>
          <w:lang w:eastAsia="en-US"/>
        </w:rPr>
        <w:t xml:space="preserve">, </w:t>
      </w:r>
      <w:r>
        <w:rPr>
          <w:lang w:eastAsia="en-US"/>
        </w:rPr>
        <w:t>et involontairement</w:t>
      </w:r>
      <w:r w:rsidR="0046142F">
        <w:rPr>
          <w:lang w:eastAsia="en-US"/>
        </w:rPr>
        <w:t xml:space="preserve">, </w:t>
      </w:r>
      <w:r>
        <w:rPr>
          <w:lang w:eastAsia="en-US"/>
        </w:rPr>
        <w:t>pendant tout le reste de son investigation</w:t>
      </w:r>
      <w:r w:rsidR="0046142F">
        <w:rPr>
          <w:lang w:eastAsia="en-US"/>
        </w:rPr>
        <w:t xml:space="preserve">, </w:t>
      </w:r>
      <w:r>
        <w:rPr>
          <w:lang w:eastAsia="en-US"/>
        </w:rPr>
        <w:t>il allait</w:t>
      </w:r>
      <w:r w:rsidR="0046142F">
        <w:rPr>
          <w:lang w:eastAsia="en-US"/>
        </w:rPr>
        <w:t xml:space="preserve">, </w:t>
      </w:r>
      <w:r>
        <w:rPr>
          <w:lang w:eastAsia="en-US"/>
        </w:rPr>
        <w:t>répétant</w:t>
      </w:r>
      <w:r w:rsidR="0046142F">
        <w:rPr>
          <w:lang w:eastAsia="en-US"/>
        </w:rPr>
        <w:t> :</w:t>
      </w:r>
    </w:p>
    <w:p w14:paraId="0188FA19" w14:textId="77777777" w:rsidR="0046142F" w:rsidRDefault="0046142F" w:rsidP="0046142F">
      <w:pPr>
        <w:rPr>
          <w:lang w:eastAsia="en-US"/>
        </w:rPr>
      </w:pPr>
      <w:r>
        <w:rPr>
          <w:lang w:eastAsia="en-US"/>
        </w:rPr>
        <w:t>— </w:t>
      </w:r>
      <w:r w:rsidR="003148C9">
        <w:rPr>
          <w:lang w:eastAsia="en-US"/>
        </w:rPr>
        <w:t>Romblon-Raison</w:t>
      </w:r>
      <w:r>
        <w:rPr>
          <w:lang w:eastAsia="en-US"/>
        </w:rPr>
        <w:t xml:space="preserve">… </w:t>
      </w:r>
      <w:r w:rsidR="003148C9">
        <w:rPr>
          <w:lang w:eastAsia="en-US"/>
        </w:rPr>
        <w:t>Romblon-Raison</w:t>
      </w:r>
      <w:r>
        <w:rPr>
          <w:lang w:eastAsia="en-US"/>
        </w:rPr>
        <w:t> !</w:t>
      </w:r>
    </w:p>
    <w:p w14:paraId="3AF54155" w14:textId="77777777" w:rsidR="0046142F" w:rsidRDefault="003148C9" w:rsidP="0046142F">
      <w:pPr>
        <w:rPr>
          <w:lang w:eastAsia="en-US"/>
        </w:rPr>
      </w:pPr>
      <w:r>
        <w:rPr>
          <w:lang w:eastAsia="en-US"/>
        </w:rPr>
        <w:t>C</w:t>
      </w:r>
      <w:r w:rsidR="0046142F">
        <w:rPr>
          <w:lang w:eastAsia="en-US"/>
        </w:rPr>
        <w:t>’</w:t>
      </w:r>
      <w:r>
        <w:rPr>
          <w:lang w:eastAsia="en-US"/>
        </w:rPr>
        <w:t>était un grand enfant</w:t>
      </w:r>
      <w:r w:rsidR="0046142F">
        <w:rPr>
          <w:lang w:eastAsia="en-US"/>
        </w:rPr>
        <w:t xml:space="preserve">, </w:t>
      </w:r>
      <w:r>
        <w:rPr>
          <w:lang w:eastAsia="en-US"/>
        </w:rPr>
        <w:t>vous savez bien</w:t>
      </w:r>
      <w:r w:rsidR="0046142F">
        <w:rPr>
          <w:lang w:eastAsia="en-US"/>
        </w:rPr>
        <w:t>…</w:t>
      </w:r>
    </w:p>
    <w:p w14:paraId="1867C0FD" w14:textId="77777777" w:rsidR="0046142F" w:rsidRDefault="003148C9" w:rsidP="0046142F">
      <w:pPr>
        <w:rPr>
          <w:lang w:eastAsia="en-US"/>
        </w:rPr>
      </w:pPr>
      <w:r>
        <w:rPr>
          <w:lang w:eastAsia="en-US"/>
        </w:rPr>
        <w:t>Nous ne ferons pas l</w:t>
      </w:r>
      <w:r w:rsidR="0046142F">
        <w:rPr>
          <w:lang w:eastAsia="en-US"/>
        </w:rPr>
        <w:t>’</w:t>
      </w:r>
      <w:r>
        <w:rPr>
          <w:lang w:eastAsia="en-US"/>
        </w:rPr>
        <w:t>inventaire complet de tout ce que contenait le portefeuille du papa</w:t>
      </w:r>
      <w:r w:rsidR="0046142F">
        <w:rPr>
          <w:lang w:eastAsia="en-US"/>
        </w:rPr>
        <w:t xml:space="preserve">. </w:t>
      </w:r>
      <w:r>
        <w:rPr>
          <w:lang w:eastAsia="en-US"/>
        </w:rPr>
        <w:t>Les choses les plus disparates s</w:t>
      </w:r>
      <w:r w:rsidR="0046142F">
        <w:rPr>
          <w:lang w:eastAsia="en-US"/>
        </w:rPr>
        <w:t>’</w:t>
      </w:r>
      <w:r>
        <w:rPr>
          <w:lang w:eastAsia="en-US"/>
        </w:rPr>
        <w:t>y trouvaient accolées</w:t>
      </w:r>
      <w:r w:rsidR="0046142F">
        <w:rPr>
          <w:lang w:eastAsia="en-US"/>
        </w:rPr>
        <w:t xml:space="preserve">. </w:t>
      </w:r>
      <w:r>
        <w:rPr>
          <w:lang w:eastAsia="en-US"/>
        </w:rPr>
        <w:t>Nous parlerons pourtant d</w:t>
      </w:r>
      <w:r w:rsidR="0046142F">
        <w:rPr>
          <w:lang w:eastAsia="en-US"/>
        </w:rPr>
        <w:t>’</w:t>
      </w:r>
      <w:r>
        <w:rPr>
          <w:lang w:eastAsia="en-US"/>
        </w:rPr>
        <w:t>un pauvre petit papier qui fit battre bien fort le cœur de Mazurke</w:t>
      </w:r>
      <w:r w:rsidR="0046142F">
        <w:rPr>
          <w:lang w:eastAsia="en-US"/>
        </w:rPr>
        <w:t>.</w:t>
      </w:r>
    </w:p>
    <w:p w14:paraId="00F9FC8A" w14:textId="77777777" w:rsidR="0046142F" w:rsidRDefault="003148C9" w:rsidP="0046142F">
      <w:pPr>
        <w:rPr>
          <w:lang w:eastAsia="en-US"/>
        </w:rPr>
      </w:pPr>
      <w:r>
        <w:rPr>
          <w:lang w:eastAsia="en-US"/>
        </w:rPr>
        <w:t>C</w:t>
      </w:r>
      <w:r w:rsidR="0046142F">
        <w:rPr>
          <w:lang w:eastAsia="en-US"/>
        </w:rPr>
        <w:t>’</w:t>
      </w:r>
      <w:r>
        <w:rPr>
          <w:lang w:eastAsia="en-US"/>
        </w:rPr>
        <w:t xml:space="preserve">était la promesse de mariage souscrite autrefois par Lucien </w:t>
      </w:r>
      <w:proofErr w:type="spellStart"/>
      <w:r>
        <w:rPr>
          <w:lang w:eastAsia="en-US"/>
        </w:rPr>
        <w:t>Crébu</w:t>
      </w:r>
      <w:proofErr w:type="spellEnd"/>
      <w:r>
        <w:rPr>
          <w:lang w:eastAsia="en-US"/>
        </w:rPr>
        <w:t xml:space="preserve"> de la </w:t>
      </w:r>
      <w:proofErr w:type="spellStart"/>
      <w:r>
        <w:rPr>
          <w:lang w:eastAsia="en-US"/>
        </w:rPr>
        <w:t>Saulays</w:t>
      </w:r>
      <w:proofErr w:type="spellEnd"/>
      <w:r>
        <w:rPr>
          <w:lang w:eastAsia="en-US"/>
        </w:rPr>
        <w:t xml:space="preserve"> au profit de sa cousine Berthe</w:t>
      </w:r>
      <w:r w:rsidR="0046142F">
        <w:rPr>
          <w:lang w:eastAsia="en-US"/>
        </w:rPr>
        <w:t>.</w:t>
      </w:r>
    </w:p>
    <w:p w14:paraId="413F93E1" w14:textId="77777777" w:rsidR="0046142F" w:rsidRDefault="003148C9" w:rsidP="0046142F">
      <w:pPr>
        <w:rPr>
          <w:lang w:eastAsia="en-US"/>
        </w:rPr>
      </w:pPr>
      <w:r>
        <w:rPr>
          <w:lang w:eastAsia="en-US"/>
        </w:rPr>
        <w:t>La promesse de mariage que la pauvre aveugle n</w:t>
      </w:r>
      <w:r w:rsidR="0046142F">
        <w:rPr>
          <w:lang w:eastAsia="en-US"/>
        </w:rPr>
        <w:t>’</w:t>
      </w:r>
      <w:r>
        <w:rPr>
          <w:lang w:eastAsia="en-US"/>
        </w:rPr>
        <w:t>avait jamais lue et qu</w:t>
      </w:r>
      <w:r w:rsidR="0046142F">
        <w:rPr>
          <w:lang w:eastAsia="en-US"/>
        </w:rPr>
        <w:t>’</w:t>
      </w:r>
      <w:r>
        <w:rPr>
          <w:lang w:eastAsia="en-US"/>
        </w:rPr>
        <w:t>elle aimait tant</w:t>
      </w:r>
      <w:r w:rsidR="0046142F">
        <w:rPr>
          <w:lang w:eastAsia="en-US"/>
        </w:rPr>
        <w:t> !</w:t>
      </w:r>
    </w:p>
    <w:p w14:paraId="3E314E73" w14:textId="77777777" w:rsidR="0046142F" w:rsidRDefault="003148C9" w:rsidP="0046142F">
      <w:pPr>
        <w:rPr>
          <w:lang w:eastAsia="en-US"/>
        </w:rPr>
      </w:pPr>
      <w:r>
        <w:rPr>
          <w:lang w:eastAsia="en-US"/>
        </w:rPr>
        <w:t xml:space="preserve">La promesse que Fargeau avait indignement volée dans le creux du chêne de la </w:t>
      </w:r>
      <w:proofErr w:type="spellStart"/>
      <w:r>
        <w:rPr>
          <w:lang w:eastAsia="en-US"/>
        </w:rPr>
        <w:t>Mestivière</w:t>
      </w:r>
      <w:proofErr w:type="spellEnd"/>
      <w:r w:rsidR="0046142F">
        <w:rPr>
          <w:lang w:eastAsia="en-US"/>
        </w:rPr>
        <w:t xml:space="preserve">, </w:t>
      </w:r>
      <w:r>
        <w:rPr>
          <w:lang w:eastAsia="en-US"/>
        </w:rPr>
        <w:t>à l</w:t>
      </w:r>
      <w:r w:rsidR="0046142F">
        <w:rPr>
          <w:lang w:eastAsia="en-US"/>
        </w:rPr>
        <w:t>’</w:t>
      </w:r>
      <w:r>
        <w:rPr>
          <w:lang w:eastAsia="en-US"/>
        </w:rPr>
        <w:t>instant même où l</w:t>
      </w:r>
      <w:r w:rsidR="0046142F">
        <w:rPr>
          <w:lang w:eastAsia="en-US"/>
        </w:rPr>
        <w:t>’</w:t>
      </w:r>
      <w:r>
        <w:rPr>
          <w:lang w:eastAsia="en-US"/>
        </w:rPr>
        <w:t>aveugle la cherchait d</w:t>
      </w:r>
      <w:r w:rsidR="0046142F">
        <w:rPr>
          <w:lang w:eastAsia="en-US"/>
        </w:rPr>
        <w:t>’</w:t>
      </w:r>
      <w:r>
        <w:rPr>
          <w:lang w:eastAsia="en-US"/>
        </w:rPr>
        <w:t>une main tremblante pour savoir si elle devait vivre ou mourir</w:t>
      </w:r>
      <w:r w:rsidR="0046142F">
        <w:rPr>
          <w:lang w:eastAsia="en-US"/>
        </w:rPr>
        <w:t>…</w:t>
      </w:r>
    </w:p>
    <w:p w14:paraId="5B2B8AAC" w14:textId="77777777" w:rsidR="0046142F" w:rsidRDefault="003148C9" w:rsidP="0046142F">
      <w:pPr>
        <w:rPr>
          <w:lang w:eastAsia="en-US"/>
        </w:rPr>
      </w:pPr>
      <w:r>
        <w:rPr>
          <w:lang w:eastAsia="en-US"/>
        </w:rPr>
        <w:lastRenderedPageBreak/>
        <w:t>Mazurke baisa ce papier froissé et jauni par le temps</w:t>
      </w:r>
      <w:r w:rsidR="0046142F">
        <w:rPr>
          <w:lang w:eastAsia="en-US"/>
        </w:rPr>
        <w:t xml:space="preserve">. </w:t>
      </w:r>
      <w:r>
        <w:rPr>
          <w:lang w:eastAsia="en-US"/>
        </w:rPr>
        <w:t>Un monde d</w:t>
      </w:r>
      <w:r w:rsidR="0046142F">
        <w:rPr>
          <w:lang w:eastAsia="en-US"/>
        </w:rPr>
        <w:t>’</w:t>
      </w:r>
      <w:r>
        <w:rPr>
          <w:lang w:eastAsia="en-US"/>
        </w:rPr>
        <w:t>idées s</w:t>
      </w:r>
      <w:r w:rsidR="0046142F">
        <w:rPr>
          <w:lang w:eastAsia="en-US"/>
        </w:rPr>
        <w:t>’</w:t>
      </w:r>
      <w:r>
        <w:rPr>
          <w:lang w:eastAsia="en-US"/>
        </w:rPr>
        <w:t>éveillait dans son esprit et dans son cœur</w:t>
      </w:r>
      <w:r w:rsidR="0046142F">
        <w:rPr>
          <w:lang w:eastAsia="en-US"/>
        </w:rPr>
        <w:t xml:space="preserve"> ; </w:t>
      </w:r>
      <w:r>
        <w:rPr>
          <w:lang w:eastAsia="en-US"/>
        </w:rPr>
        <w:t>il sautait à pieds joints par-dessus ces vingt années</w:t>
      </w:r>
      <w:r w:rsidR="0046142F">
        <w:rPr>
          <w:lang w:eastAsia="en-US"/>
        </w:rPr>
        <w:t xml:space="preserve"> ; </w:t>
      </w:r>
      <w:r>
        <w:rPr>
          <w:lang w:eastAsia="en-US"/>
        </w:rPr>
        <w:t>il voyait le vieux château</w:t>
      </w:r>
      <w:r w:rsidR="0046142F">
        <w:rPr>
          <w:lang w:eastAsia="en-US"/>
        </w:rPr>
        <w:t xml:space="preserve">, </w:t>
      </w:r>
      <w:r>
        <w:rPr>
          <w:lang w:eastAsia="en-US"/>
        </w:rPr>
        <w:t xml:space="preserve">la figure pâle de Jean </w:t>
      </w:r>
      <w:proofErr w:type="spellStart"/>
      <w:r>
        <w:rPr>
          <w:lang w:eastAsia="en-US"/>
        </w:rPr>
        <w:t>Crébu</w:t>
      </w:r>
      <w:proofErr w:type="spellEnd"/>
      <w:r>
        <w:rPr>
          <w:lang w:eastAsia="en-US"/>
        </w:rPr>
        <w:t xml:space="preserve"> avec son cadre de barbe blanche</w:t>
      </w:r>
      <w:r w:rsidR="0046142F">
        <w:rPr>
          <w:lang w:eastAsia="en-US"/>
        </w:rPr>
        <w:t xml:space="preserve">, </w:t>
      </w:r>
      <w:r>
        <w:rPr>
          <w:lang w:eastAsia="en-US"/>
        </w:rPr>
        <w:t>et Berthe</w:t>
      </w:r>
      <w:r w:rsidR="0046142F">
        <w:rPr>
          <w:lang w:eastAsia="en-US"/>
        </w:rPr>
        <w:t xml:space="preserve">, </w:t>
      </w:r>
      <w:r>
        <w:rPr>
          <w:lang w:eastAsia="en-US"/>
        </w:rPr>
        <w:t>appuyée mollement au bras de Lucien</w:t>
      </w:r>
      <w:r w:rsidR="0046142F">
        <w:rPr>
          <w:lang w:eastAsia="en-US"/>
        </w:rPr>
        <w:t xml:space="preserve">, </w:t>
      </w:r>
      <w:r>
        <w:rPr>
          <w:lang w:eastAsia="en-US"/>
        </w:rPr>
        <w:t xml:space="preserve">sous les grands arbres de la forêt du </w:t>
      </w:r>
      <w:proofErr w:type="spellStart"/>
      <w:r>
        <w:rPr>
          <w:lang w:eastAsia="en-US"/>
        </w:rPr>
        <w:t>Ceuil</w:t>
      </w:r>
      <w:proofErr w:type="spellEnd"/>
      <w:r w:rsidR="0046142F">
        <w:rPr>
          <w:lang w:eastAsia="en-US"/>
        </w:rPr>
        <w:t>.</w:t>
      </w:r>
    </w:p>
    <w:p w14:paraId="633AC419" w14:textId="77777777" w:rsidR="0046142F" w:rsidRDefault="003148C9" w:rsidP="0046142F">
      <w:pPr>
        <w:rPr>
          <w:lang w:eastAsia="en-US"/>
        </w:rPr>
      </w:pPr>
      <w:r>
        <w:rPr>
          <w:lang w:eastAsia="en-US"/>
        </w:rPr>
        <w:t>Toutes ces choses qui lui parlaient si énergiquement de sa jeunesse</w:t>
      </w:r>
      <w:r w:rsidR="0046142F">
        <w:rPr>
          <w:lang w:eastAsia="en-US"/>
        </w:rPr>
        <w:t> !</w:t>
      </w:r>
    </w:p>
    <w:p w14:paraId="7395D23E" w14:textId="77777777" w:rsidR="0046142F" w:rsidRDefault="003148C9" w:rsidP="0046142F">
      <w:pPr>
        <w:rPr>
          <w:lang w:eastAsia="en-US"/>
        </w:rPr>
      </w:pPr>
      <w:r>
        <w:rPr>
          <w:lang w:eastAsia="en-US"/>
        </w:rPr>
        <w:t>Et il se disait</w:t>
      </w:r>
      <w:r w:rsidR="0046142F">
        <w:rPr>
          <w:lang w:eastAsia="en-US"/>
        </w:rPr>
        <w:t xml:space="preserve">, </w:t>
      </w:r>
      <w:r>
        <w:rPr>
          <w:lang w:eastAsia="en-US"/>
        </w:rPr>
        <w:t>car il était Breton</w:t>
      </w:r>
      <w:r w:rsidR="0046142F">
        <w:rPr>
          <w:lang w:eastAsia="en-US"/>
        </w:rPr>
        <w:t xml:space="preserve"> : </w:t>
      </w:r>
      <w:r>
        <w:rPr>
          <w:lang w:eastAsia="en-US"/>
        </w:rPr>
        <w:t>Quand on va mourir</w:t>
      </w:r>
      <w:r w:rsidR="0046142F">
        <w:rPr>
          <w:lang w:eastAsia="en-US"/>
        </w:rPr>
        <w:t xml:space="preserve">, </w:t>
      </w:r>
      <w:r>
        <w:rPr>
          <w:lang w:eastAsia="en-US"/>
        </w:rPr>
        <w:t>le passé revient tout à la fois</w:t>
      </w:r>
      <w:r w:rsidR="0046142F">
        <w:rPr>
          <w:lang w:eastAsia="en-US"/>
        </w:rPr>
        <w:t xml:space="preserve"> : </w:t>
      </w:r>
      <w:r>
        <w:rPr>
          <w:lang w:eastAsia="en-US"/>
        </w:rPr>
        <w:t>je vais mourir</w:t>
      </w:r>
      <w:r w:rsidR="0046142F">
        <w:rPr>
          <w:lang w:eastAsia="en-US"/>
        </w:rPr>
        <w:t>.</w:t>
      </w:r>
    </w:p>
    <w:p w14:paraId="491515E8" w14:textId="41E475D4" w:rsidR="0046142F" w:rsidRDefault="003148C9" w:rsidP="0046142F">
      <w:pPr>
        <w:rPr>
          <w:lang w:eastAsia="en-US"/>
        </w:rPr>
      </w:pPr>
      <w:r>
        <w:rPr>
          <w:lang w:eastAsia="en-US"/>
        </w:rPr>
        <w:t>Mais il se demandait aussi</w:t>
      </w:r>
      <w:r w:rsidR="0046142F">
        <w:rPr>
          <w:lang w:eastAsia="en-US"/>
        </w:rPr>
        <w:t xml:space="preserve">, </w:t>
      </w:r>
      <w:r>
        <w:rPr>
          <w:lang w:eastAsia="en-US"/>
        </w:rPr>
        <w:t>et cela l</w:t>
      </w:r>
      <w:r w:rsidR="0046142F">
        <w:rPr>
          <w:lang w:eastAsia="en-US"/>
        </w:rPr>
        <w:t>’</w:t>
      </w:r>
      <w:r>
        <w:rPr>
          <w:lang w:eastAsia="en-US"/>
        </w:rPr>
        <w:t>intriguait presque autant que les trois flambeaux fantastiques</w:t>
      </w:r>
      <w:r w:rsidR="0046142F">
        <w:rPr>
          <w:lang w:eastAsia="en-US"/>
        </w:rPr>
        <w:t xml:space="preserve">, </w:t>
      </w:r>
      <w:r>
        <w:rPr>
          <w:lang w:eastAsia="en-US"/>
        </w:rPr>
        <w:t>pendant que les philosophes lui donnaient des coups de bâton sur le crâne</w:t>
      </w:r>
      <w:r w:rsidR="0046142F">
        <w:rPr>
          <w:lang w:eastAsia="en-US"/>
        </w:rPr>
        <w:t xml:space="preserve"> : </w:t>
      </w:r>
      <w:r w:rsidR="006C2AE1">
        <w:rPr>
          <w:lang w:eastAsia="en-US"/>
        </w:rPr>
        <w:t>—</w:t>
      </w:r>
      <w:r w:rsidR="0046142F">
        <w:rPr>
          <w:lang w:eastAsia="en-US"/>
        </w:rPr>
        <w:t xml:space="preserve"> </w:t>
      </w:r>
      <w:r>
        <w:rPr>
          <w:lang w:eastAsia="en-US"/>
        </w:rPr>
        <w:t>Comment diable ce vieux coquin de Romblon s</w:t>
      </w:r>
      <w:r w:rsidR="0046142F">
        <w:rPr>
          <w:lang w:eastAsia="en-US"/>
        </w:rPr>
        <w:t>’</w:t>
      </w:r>
      <w:r>
        <w:rPr>
          <w:lang w:eastAsia="en-US"/>
        </w:rPr>
        <w:t>était-il procuré cette promesse de mariage</w:t>
      </w:r>
      <w:r w:rsidR="0046142F">
        <w:rPr>
          <w:lang w:eastAsia="en-US"/>
        </w:rPr>
        <w:t> ?</w:t>
      </w:r>
    </w:p>
    <w:p w14:paraId="2B41EA07" w14:textId="77777777" w:rsidR="0046142F" w:rsidRDefault="003148C9" w:rsidP="0046142F">
      <w:pPr>
        <w:rPr>
          <w:lang w:eastAsia="en-US"/>
        </w:rPr>
      </w:pPr>
      <w:r>
        <w:rPr>
          <w:lang w:eastAsia="en-US"/>
        </w:rPr>
        <w:t>Ma foi</w:t>
      </w:r>
      <w:r w:rsidR="0046142F">
        <w:rPr>
          <w:lang w:eastAsia="en-US"/>
        </w:rPr>
        <w:t xml:space="preserve">, </w:t>
      </w:r>
      <w:r>
        <w:rPr>
          <w:lang w:eastAsia="en-US"/>
        </w:rPr>
        <w:t>comme il se procurait tout</w:t>
      </w:r>
      <w:r w:rsidR="0046142F">
        <w:rPr>
          <w:lang w:eastAsia="en-US"/>
        </w:rPr>
        <w:t xml:space="preserve">, </w:t>
      </w:r>
      <w:r>
        <w:rPr>
          <w:lang w:eastAsia="en-US"/>
        </w:rPr>
        <w:t>ce brave homme</w:t>
      </w:r>
      <w:r w:rsidR="0046142F">
        <w:rPr>
          <w:lang w:eastAsia="en-US"/>
        </w:rPr>
        <w:t xml:space="preserve">, </w:t>
      </w:r>
      <w:r>
        <w:rPr>
          <w:lang w:eastAsia="en-US"/>
        </w:rPr>
        <w:t>en la trouvant quand elle n</w:t>
      </w:r>
      <w:r w:rsidR="0046142F">
        <w:rPr>
          <w:lang w:eastAsia="en-US"/>
        </w:rPr>
        <w:t>’</w:t>
      </w:r>
      <w:r>
        <w:rPr>
          <w:lang w:eastAsia="en-US"/>
        </w:rPr>
        <w:t>était point perdue</w:t>
      </w:r>
      <w:r w:rsidR="0046142F">
        <w:rPr>
          <w:lang w:eastAsia="en-US"/>
        </w:rPr>
        <w:t>.</w:t>
      </w:r>
    </w:p>
    <w:p w14:paraId="34843826" w14:textId="77777777" w:rsidR="0046142F" w:rsidRDefault="003148C9" w:rsidP="0046142F">
      <w:pPr>
        <w:rPr>
          <w:lang w:eastAsia="en-US"/>
        </w:rPr>
      </w:pPr>
      <w:r>
        <w:rPr>
          <w:lang w:eastAsia="en-US"/>
        </w:rPr>
        <w:t>L</w:t>
      </w:r>
      <w:r w:rsidR="0046142F">
        <w:rPr>
          <w:lang w:eastAsia="en-US"/>
        </w:rPr>
        <w:t>’</w:t>
      </w:r>
      <w:r>
        <w:rPr>
          <w:lang w:eastAsia="en-US"/>
        </w:rPr>
        <w:t>inventaire du portefeuille était à peine à moitié</w:t>
      </w:r>
      <w:r w:rsidR="0046142F">
        <w:rPr>
          <w:lang w:eastAsia="en-US"/>
        </w:rPr>
        <w:t xml:space="preserve">, </w:t>
      </w:r>
      <w:r>
        <w:rPr>
          <w:lang w:eastAsia="en-US"/>
        </w:rPr>
        <w:t>et il n</w:t>
      </w:r>
      <w:r w:rsidR="0046142F">
        <w:rPr>
          <w:lang w:eastAsia="en-US"/>
        </w:rPr>
        <w:t>’</w:t>
      </w:r>
      <w:r>
        <w:rPr>
          <w:lang w:eastAsia="en-US"/>
        </w:rPr>
        <w:t>y avait plus guère de bougies</w:t>
      </w:r>
      <w:r w:rsidR="0046142F">
        <w:rPr>
          <w:lang w:eastAsia="en-US"/>
        </w:rPr>
        <w:t>.</w:t>
      </w:r>
    </w:p>
    <w:p w14:paraId="4EE34E32" w14:textId="77777777" w:rsidR="0046142F" w:rsidRDefault="003148C9" w:rsidP="0046142F">
      <w:pPr>
        <w:rPr>
          <w:lang w:eastAsia="en-US"/>
        </w:rPr>
      </w:pPr>
      <w:r>
        <w:rPr>
          <w:lang w:eastAsia="en-US"/>
        </w:rPr>
        <w:t>Mazurke cessa de chercher au hasard</w:t>
      </w:r>
      <w:r w:rsidR="0046142F">
        <w:rPr>
          <w:lang w:eastAsia="en-US"/>
        </w:rPr>
        <w:t xml:space="preserve">. </w:t>
      </w:r>
      <w:r>
        <w:rPr>
          <w:lang w:eastAsia="en-US"/>
        </w:rPr>
        <w:t>Il y avait une chose qu</w:t>
      </w:r>
      <w:r w:rsidR="0046142F">
        <w:rPr>
          <w:lang w:eastAsia="en-US"/>
        </w:rPr>
        <w:t>’</w:t>
      </w:r>
      <w:r>
        <w:rPr>
          <w:lang w:eastAsia="en-US"/>
        </w:rPr>
        <w:t>il voulait voir avant tout</w:t>
      </w:r>
      <w:r w:rsidR="0046142F">
        <w:rPr>
          <w:lang w:eastAsia="en-US"/>
        </w:rPr>
        <w:t xml:space="preserve">, </w:t>
      </w:r>
      <w:r>
        <w:rPr>
          <w:lang w:eastAsia="en-US"/>
        </w:rPr>
        <w:t>et il était sûr de la trouver dans le portefeuille</w:t>
      </w:r>
      <w:r w:rsidR="0046142F">
        <w:rPr>
          <w:lang w:eastAsia="en-US"/>
        </w:rPr>
        <w:t>.</w:t>
      </w:r>
    </w:p>
    <w:p w14:paraId="6AA6017D" w14:textId="77777777" w:rsidR="0046142F" w:rsidRDefault="003148C9" w:rsidP="0046142F">
      <w:pPr>
        <w:rPr>
          <w:lang w:eastAsia="en-US"/>
        </w:rPr>
      </w:pPr>
      <w:r>
        <w:rPr>
          <w:lang w:eastAsia="en-US"/>
        </w:rPr>
        <w:t>S</w:t>
      </w:r>
      <w:r w:rsidR="0046142F">
        <w:rPr>
          <w:lang w:eastAsia="en-US"/>
        </w:rPr>
        <w:t>’</w:t>
      </w:r>
      <w:r>
        <w:rPr>
          <w:lang w:eastAsia="en-US"/>
        </w:rPr>
        <w:t>il avait oublié</w:t>
      </w:r>
      <w:r w:rsidR="0046142F">
        <w:rPr>
          <w:lang w:eastAsia="en-US"/>
        </w:rPr>
        <w:t xml:space="preserve">, </w:t>
      </w:r>
      <w:r>
        <w:rPr>
          <w:lang w:eastAsia="en-US"/>
        </w:rPr>
        <w:t>en effet</w:t>
      </w:r>
      <w:r w:rsidR="0046142F">
        <w:rPr>
          <w:lang w:eastAsia="en-US"/>
        </w:rPr>
        <w:t xml:space="preserve">, </w:t>
      </w:r>
      <w:r>
        <w:rPr>
          <w:lang w:eastAsia="en-US"/>
        </w:rPr>
        <w:t>les circonstances de son entrée dans la cave</w:t>
      </w:r>
      <w:r w:rsidR="0046142F">
        <w:rPr>
          <w:lang w:eastAsia="en-US"/>
        </w:rPr>
        <w:t xml:space="preserve">, </w:t>
      </w:r>
      <w:r>
        <w:rPr>
          <w:lang w:eastAsia="en-US"/>
        </w:rPr>
        <w:t>comme cela ne manque jamais d</w:t>
      </w:r>
      <w:r w:rsidR="0046142F">
        <w:rPr>
          <w:lang w:eastAsia="en-US"/>
        </w:rPr>
        <w:t>’</w:t>
      </w:r>
      <w:r>
        <w:rPr>
          <w:lang w:eastAsia="en-US"/>
        </w:rPr>
        <w:t>arriver pour les derniers moments de l</w:t>
      </w:r>
      <w:r w:rsidR="0046142F">
        <w:rPr>
          <w:lang w:eastAsia="en-US"/>
        </w:rPr>
        <w:t>’</w:t>
      </w:r>
      <w:r>
        <w:rPr>
          <w:lang w:eastAsia="en-US"/>
        </w:rPr>
        <w:t>ivresse</w:t>
      </w:r>
      <w:r w:rsidR="0046142F">
        <w:rPr>
          <w:lang w:eastAsia="en-US"/>
        </w:rPr>
        <w:t xml:space="preserve">, </w:t>
      </w:r>
      <w:r>
        <w:rPr>
          <w:lang w:eastAsia="en-US"/>
        </w:rPr>
        <w:t>qui se résout dans le sommeil</w:t>
      </w:r>
      <w:r w:rsidR="0046142F">
        <w:rPr>
          <w:lang w:eastAsia="en-US"/>
        </w:rPr>
        <w:t xml:space="preserve">, </w:t>
      </w:r>
      <w:r>
        <w:rPr>
          <w:lang w:eastAsia="en-US"/>
        </w:rPr>
        <w:t>il se souvenait au contraire parfaitement de la conversation qu</w:t>
      </w:r>
      <w:r w:rsidR="0046142F">
        <w:rPr>
          <w:lang w:eastAsia="en-US"/>
        </w:rPr>
        <w:t>’</w:t>
      </w:r>
      <w:r>
        <w:rPr>
          <w:lang w:eastAsia="en-US"/>
        </w:rPr>
        <w:t>il avait eue avec Ballon dans le boudoir de madame de Beaujoyeux</w:t>
      </w:r>
      <w:r w:rsidR="0046142F">
        <w:rPr>
          <w:lang w:eastAsia="en-US"/>
        </w:rPr>
        <w:t>.</w:t>
      </w:r>
    </w:p>
    <w:p w14:paraId="3305D8C1" w14:textId="77777777" w:rsidR="0046142F" w:rsidRDefault="003148C9" w:rsidP="0046142F">
      <w:pPr>
        <w:rPr>
          <w:lang w:eastAsia="en-US"/>
        </w:rPr>
      </w:pPr>
      <w:r>
        <w:rPr>
          <w:lang w:eastAsia="en-US"/>
        </w:rPr>
        <w:lastRenderedPageBreak/>
        <w:t>Ballon lui avait dit</w:t>
      </w:r>
      <w:r w:rsidR="0046142F">
        <w:rPr>
          <w:lang w:eastAsia="en-US"/>
        </w:rPr>
        <w:t xml:space="preserve"> : </w:t>
      </w:r>
      <w:r>
        <w:rPr>
          <w:lang w:eastAsia="en-US"/>
        </w:rPr>
        <w:t>Ah</w:t>
      </w:r>
      <w:r w:rsidR="0046142F">
        <w:rPr>
          <w:lang w:eastAsia="en-US"/>
        </w:rPr>
        <w:t xml:space="preserve"> ! </w:t>
      </w:r>
      <w:r>
        <w:rPr>
          <w:lang w:eastAsia="en-US"/>
        </w:rPr>
        <w:t>si papa n</w:t>
      </w:r>
      <w:r w:rsidR="0046142F">
        <w:rPr>
          <w:lang w:eastAsia="en-US"/>
        </w:rPr>
        <w:t>’</w:t>
      </w:r>
      <w:r>
        <w:rPr>
          <w:lang w:eastAsia="en-US"/>
        </w:rPr>
        <w:t>avait pas emporté son carnet</w:t>
      </w:r>
      <w:r w:rsidR="0046142F">
        <w:rPr>
          <w:lang w:eastAsia="en-US"/>
        </w:rPr>
        <w:t xml:space="preserve">, </w:t>
      </w:r>
      <w:r>
        <w:rPr>
          <w:lang w:eastAsia="en-US"/>
        </w:rPr>
        <w:t xml:space="preserve">nous saurions bien tout ce qui a rapport à la succession de Jean </w:t>
      </w:r>
      <w:proofErr w:type="spellStart"/>
      <w:r>
        <w:rPr>
          <w:lang w:eastAsia="en-US"/>
        </w:rPr>
        <w:t>Crébu</w:t>
      </w:r>
      <w:proofErr w:type="spellEnd"/>
      <w:r w:rsidR="0046142F">
        <w:rPr>
          <w:lang w:eastAsia="en-US"/>
        </w:rPr>
        <w:t xml:space="preserve">, </w:t>
      </w:r>
      <w:r>
        <w:rPr>
          <w:lang w:eastAsia="en-US"/>
        </w:rPr>
        <w:t>car il avait une copie du testament</w:t>
      </w:r>
      <w:r w:rsidR="0046142F">
        <w:rPr>
          <w:lang w:eastAsia="en-US"/>
        </w:rPr>
        <w:t> !</w:t>
      </w:r>
    </w:p>
    <w:p w14:paraId="31ED2ADF" w14:textId="77777777" w:rsidR="0046142F" w:rsidRDefault="003148C9" w:rsidP="0046142F">
      <w:pPr>
        <w:rPr>
          <w:lang w:eastAsia="en-US"/>
        </w:rPr>
      </w:pPr>
      <w:r>
        <w:rPr>
          <w:lang w:eastAsia="en-US"/>
        </w:rPr>
        <w:t>C</w:t>
      </w:r>
      <w:r w:rsidR="0046142F">
        <w:rPr>
          <w:lang w:eastAsia="en-US"/>
        </w:rPr>
        <w:t>’</w:t>
      </w:r>
      <w:r>
        <w:rPr>
          <w:lang w:eastAsia="en-US"/>
        </w:rPr>
        <w:t>était cette copie que Mazurke cherchait</w:t>
      </w:r>
      <w:r w:rsidR="0046142F">
        <w:rPr>
          <w:lang w:eastAsia="en-US"/>
        </w:rPr>
        <w:t>.</w:t>
      </w:r>
    </w:p>
    <w:p w14:paraId="75B1B6E4" w14:textId="77777777" w:rsidR="0046142F" w:rsidRDefault="003148C9" w:rsidP="0046142F">
      <w:pPr>
        <w:rPr>
          <w:lang w:eastAsia="en-US"/>
        </w:rPr>
      </w:pPr>
      <w:r>
        <w:rPr>
          <w:lang w:eastAsia="en-US"/>
        </w:rPr>
        <w:t>Pour mettre la main dessus</w:t>
      </w:r>
      <w:r w:rsidR="0046142F">
        <w:rPr>
          <w:lang w:eastAsia="en-US"/>
        </w:rPr>
        <w:t xml:space="preserve">, </w:t>
      </w:r>
      <w:r>
        <w:rPr>
          <w:lang w:eastAsia="en-US"/>
        </w:rPr>
        <w:t>il lui fallut fouiller tous les plis et toutes les poches secrètes du portefeuille</w:t>
      </w:r>
      <w:r w:rsidR="0046142F">
        <w:rPr>
          <w:lang w:eastAsia="en-US"/>
        </w:rPr>
        <w:t>.</w:t>
      </w:r>
    </w:p>
    <w:p w14:paraId="604D971A" w14:textId="77777777" w:rsidR="0046142F" w:rsidRDefault="003148C9" w:rsidP="0046142F">
      <w:pPr>
        <w:rPr>
          <w:lang w:eastAsia="en-US"/>
        </w:rPr>
      </w:pPr>
      <w:r>
        <w:rPr>
          <w:lang w:eastAsia="en-US"/>
        </w:rPr>
        <w:t>Enfin</w:t>
      </w:r>
      <w:r w:rsidR="0046142F">
        <w:rPr>
          <w:lang w:eastAsia="en-US"/>
        </w:rPr>
        <w:t xml:space="preserve">, </w:t>
      </w:r>
      <w:r>
        <w:rPr>
          <w:lang w:eastAsia="en-US"/>
        </w:rPr>
        <w:t>il la trouva et se mit à la lire avidement</w:t>
      </w:r>
      <w:r w:rsidR="0046142F">
        <w:rPr>
          <w:lang w:eastAsia="en-US"/>
        </w:rPr>
        <w:t>.</w:t>
      </w:r>
    </w:p>
    <w:p w14:paraId="7CE4BD8E" w14:textId="4B082CB2" w:rsidR="0046142F" w:rsidRDefault="003148C9" w:rsidP="0046142F">
      <w:pPr>
        <w:rPr>
          <w:lang w:eastAsia="en-US"/>
        </w:rPr>
      </w:pPr>
      <w:r>
        <w:rPr>
          <w:lang w:eastAsia="en-US"/>
        </w:rPr>
        <w:t>Les termes de l</w:t>
      </w:r>
      <w:r w:rsidR="0046142F">
        <w:rPr>
          <w:lang w:eastAsia="en-US"/>
        </w:rPr>
        <w:t>’</w:t>
      </w:r>
      <w:r>
        <w:rPr>
          <w:lang w:eastAsia="en-US"/>
        </w:rPr>
        <w:t>acte lui étaient bien connus</w:t>
      </w:r>
      <w:r w:rsidR="0046142F">
        <w:rPr>
          <w:lang w:eastAsia="en-US"/>
        </w:rPr>
        <w:t xml:space="preserve">, </w:t>
      </w:r>
      <w:r>
        <w:rPr>
          <w:lang w:eastAsia="en-US"/>
        </w:rPr>
        <w:t>mais</w:t>
      </w:r>
      <w:r w:rsidR="0046142F">
        <w:rPr>
          <w:lang w:eastAsia="en-US"/>
        </w:rPr>
        <w:t xml:space="preserve">, </w:t>
      </w:r>
      <w:r>
        <w:rPr>
          <w:lang w:eastAsia="en-US"/>
        </w:rPr>
        <w:t>après vingt ans</w:t>
      </w:r>
      <w:r w:rsidR="0046142F">
        <w:rPr>
          <w:lang w:eastAsia="en-US"/>
        </w:rPr>
        <w:t xml:space="preserve">, </w:t>
      </w:r>
      <w:r>
        <w:rPr>
          <w:lang w:eastAsia="en-US"/>
        </w:rPr>
        <w:t>il n</w:t>
      </w:r>
      <w:r w:rsidR="0046142F">
        <w:rPr>
          <w:lang w:eastAsia="en-US"/>
        </w:rPr>
        <w:t>’</w:t>
      </w:r>
      <w:r>
        <w:rPr>
          <w:lang w:eastAsia="en-US"/>
        </w:rPr>
        <w:t>avait plus présentes les diverses dates</w:t>
      </w:r>
      <w:r w:rsidR="0046142F">
        <w:rPr>
          <w:lang w:eastAsia="en-US"/>
        </w:rPr>
        <w:t xml:space="preserve">. </w:t>
      </w:r>
      <w:r w:rsidR="006C2AE1">
        <w:rPr>
          <w:lang w:eastAsia="en-US"/>
        </w:rPr>
        <w:t>—</w:t>
      </w:r>
      <w:r w:rsidR="0046142F">
        <w:rPr>
          <w:lang w:eastAsia="en-US"/>
        </w:rPr>
        <w:t xml:space="preserve"> </w:t>
      </w:r>
      <w:r>
        <w:rPr>
          <w:lang w:eastAsia="en-US"/>
        </w:rPr>
        <w:t>Ainsi</w:t>
      </w:r>
      <w:r w:rsidR="0046142F">
        <w:rPr>
          <w:lang w:eastAsia="en-US"/>
        </w:rPr>
        <w:t xml:space="preserve">, </w:t>
      </w:r>
      <w:r>
        <w:rPr>
          <w:lang w:eastAsia="en-US"/>
        </w:rPr>
        <w:t>par exemple</w:t>
      </w:r>
      <w:r w:rsidR="0046142F">
        <w:rPr>
          <w:lang w:eastAsia="en-US"/>
        </w:rPr>
        <w:t xml:space="preserve">, </w:t>
      </w:r>
      <w:r>
        <w:rPr>
          <w:lang w:eastAsia="en-US"/>
        </w:rPr>
        <w:t>il n</w:t>
      </w:r>
      <w:r w:rsidR="0046142F">
        <w:rPr>
          <w:lang w:eastAsia="en-US"/>
        </w:rPr>
        <w:t>’</w:t>
      </w:r>
      <w:r>
        <w:rPr>
          <w:lang w:eastAsia="en-US"/>
        </w:rPr>
        <w:t>aurait point su dire à quelle époque</w:t>
      </w:r>
      <w:r w:rsidR="0046142F">
        <w:rPr>
          <w:lang w:eastAsia="en-US"/>
        </w:rPr>
        <w:t xml:space="preserve">, </w:t>
      </w:r>
      <w:r>
        <w:rPr>
          <w:lang w:eastAsia="en-US"/>
        </w:rPr>
        <w:t>faute d</w:t>
      </w:r>
      <w:r w:rsidR="0046142F">
        <w:rPr>
          <w:lang w:eastAsia="en-US"/>
        </w:rPr>
        <w:t>’</w:t>
      </w:r>
      <w:r>
        <w:rPr>
          <w:lang w:eastAsia="en-US"/>
        </w:rPr>
        <w:t>avoir rempli la condition principale du testament</w:t>
      </w:r>
      <w:r w:rsidR="0046142F">
        <w:rPr>
          <w:lang w:eastAsia="en-US"/>
        </w:rPr>
        <w:t xml:space="preserve"> (</w:t>
      </w:r>
      <w:r>
        <w:rPr>
          <w:lang w:eastAsia="en-US"/>
        </w:rPr>
        <w:t>la réunion sur une seule tête de toutes les portions de l</w:t>
      </w:r>
      <w:r w:rsidR="0046142F">
        <w:rPr>
          <w:lang w:eastAsia="en-US"/>
        </w:rPr>
        <w:t>’</w:t>
      </w:r>
      <w:r>
        <w:rPr>
          <w:lang w:eastAsia="en-US"/>
        </w:rPr>
        <w:t>héritage par suite du décès de tous les cohéritiers</w:t>
      </w:r>
      <w:r w:rsidR="0046142F">
        <w:rPr>
          <w:lang w:eastAsia="en-US"/>
        </w:rPr>
        <w:t xml:space="preserve">), </w:t>
      </w:r>
      <w:r>
        <w:rPr>
          <w:lang w:eastAsia="en-US"/>
        </w:rPr>
        <w:t xml:space="preserve">les membres de la tontine devaient se trouver déchus de leurs droits qui passaient à Berthe </w:t>
      </w:r>
      <w:proofErr w:type="spellStart"/>
      <w:r>
        <w:rPr>
          <w:lang w:eastAsia="en-US"/>
        </w:rPr>
        <w:t>Crébu</w:t>
      </w:r>
      <w:proofErr w:type="spellEnd"/>
      <w:r>
        <w:rPr>
          <w:lang w:eastAsia="en-US"/>
        </w:rPr>
        <w:t xml:space="preserve"> de la </w:t>
      </w:r>
      <w:proofErr w:type="spellStart"/>
      <w:r>
        <w:rPr>
          <w:lang w:eastAsia="en-US"/>
        </w:rPr>
        <w:t>Saulays</w:t>
      </w:r>
      <w:proofErr w:type="spellEnd"/>
      <w:r w:rsidR="0046142F">
        <w:rPr>
          <w:lang w:eastAsia="en-US"/>
        </w:rPr>
        <w:t>.</w:t>
      </w:r>
    </w:p>
    <w:p w14:paraId="00611A84" w14:textId="77777777" w:rsidR="0046142F" w:rsidRDefault="003148C9" w:rsidP="0046142F">
      <w:pPr>
        <w:rPr>
          <w:lang w:eastAsia="en-US"/>
        </w:rPr>
      </w:pPr>
      <w:r>
        <w:rPr>
          <w:lang w:eastAsia="en-US"/>
        </w:rPr>
        <w:t>La copie du testament lui donna ces dates</w:t>
      </w:r>
      <w:r w:rsidR="0046142F">
        <w:rPr>
          <w:lang w:eastAsia="en-US"/>
        </w:rPr>
        <w:t>.</w:t>
      </w:r>
    </w:p>
    <w:p w14:paraId="28230316" w14:textId="2365343B" w:rsidR="0046142F" w:rsidRDefault="003148C9" w:rsidP="0046142F">
      <w:pPr>
        <w:rPr>
          <w:lang w:eastAsia="en-US"/>
        </w:rPr>
      </w:pPr>
      <w:r>
        <w:rPr>
          <w:lang w:eastAsia="en-US"/>
        </w:rPr>
        <w:t>Les vingt ans accordés aux membres de la tontine pour arriver à un résultat s</w:t>
      </w:r>
      <w:r w:rsidR="0046142F">
        <w:rPr>
          <w:lang w:eastAsia="en-US"/>
        </w:rPr>
        <w:t>’</w:t>
      </w:r>
      <w:r>
        <w:rPr>
          <w:lang w:eastAsia="en-US"/>
        </w:rPr>
        <w:t>ouvraient à partir du 1</w:t>
      </w:r>
      <w:r w:rsidR="0046142F">
        <w:rPr>
          <w:lang w:eastAsia="en-US"/>
        </w:rPr>
        <w:t>3 mai</w:t>
      </w:r>
      <w:r>
        <w:rPr>
          <w:lang w:eastAsia="en-US"/>
        </w:rPr>
        <w:t xml:space="preserve"> 1829</w:t>
      </w:r>
      <w:r w:rsidR="0046142F">
        <w:rPr>
          <w:lang w:eastAsia="en-US"/>
        </w:rPr>
        <w:t>.</w:t>
      </w:r>
    </w:p>
    <w:p w14:paraId="6F36C94F" w14:textId="2853A11F" w:rsidR="0046142F" w:rsidRDefault="003148C9" w:rsidP="0046142F">
      <w:pPr>
        <w:rPr>
          <w:lang w:eastAsia="en-US"/>
        </w:rPr>
      </w:pPr>
      <w:r>
        <w:rPr>
          <w:lang w:eastAsia="en-US"/>
        </w:rPr>
        <w:t>En conséquence</w:t>
      </w:r>
      <w:r w:rsidR="0046142F">
        <w:rPr>
          <w:lang w:eastAsia="en-US"/>
        </w:rPr>
        <w:t xml:space="preserve">, </w:t>
      </w:r>
      <w:r>
        <w:rPr>
          <w:lang w:eastAsia="en-US"/>
        </w:rPr>
        <w:t>le 1</w:t>
      </w:r>
      <w:r w:rsidR="0046142F">
        <w:rPr>
          <w:lang w:eastAsia="en-US"/>
        </w:rPr>
        <w:t>3 mai</w:t>
      </w:r>
      <w:r>
        <w:rPr>
          <w:lang w:eastAsia="en-US"/>
        </w:rPr>
        <w:t xml:space="preserve"> 1849</w:t>
      </w:r>
      <w:r w:rsidR="0046142F">
        <w:rPr>
          <w:lang w:eastAsia="en-US"/>
        </w:rPr>
        <w:t>…</w:t>
      </w:r>
    </w:p>
    <w:p w14:paraId="59CD336E" w14:textId="77777777" w:rsidR="0046142F" w:rsidRDefault="003148C9" w:rsidP="0046142F">
      <w:pPr>
        <w:rPr>
          <w:lang w:eastAsia="en-US"/>
        </w:rPr>
      </w:pPr>
      <w:r>
        <w:rPr>
          <w:lang w:eastAsia="en-US"/>
        </w:rPr>
        <w:t>On était au 11</w:t>
      </w:r>
      <w:r w:rsidR="0046142F">
        <w:rPr>
          <w:lang w:eastAsia="en-US"/>
        </w:rPr>
        <w:t xml:space="preserve">. </w:t>
      </w:r>
      <w:r>
        <w:rPr>
          <w:lang w:eastAsia="en-US"/>
        </w:rPr>
        <w:t>Il restait deux jours</w:t>
      </w:r>
      <w:r w:rsidR="0046142F">
        <w:rPr>
          <w:lang w:eastAsia="en-US"/>
        </w:rPr>
        <w:t>.</w:t>
      </w:r>
    </w:p>
    <w:p w14:paraId="5D329646" w14:textId="77777777" w:rsidR="0046142F" w:rsidRDefault="003148C9" w:rsidP="0046142F">
      <w:pPr>
        <w:rPr>
          <w:lang w:eastAsia="en-US"/>
        </w:rPr>
      </w:pPr>
      <w:r>
        <w:rPr>
          <w:lang w:eastAsia="en-US"/>
        </w:rPr>
        <w:t>Le portefeuille s</w:t>
      </w:r>
      <w:r w:rsidR="0046142F">
        <w:rPr>
          <w:lang w:eastAsia="en-US"/>
        </w:rPr>
        <w:t>’</w:t>
      </w:r>
      <w:r>
        <w:rPr>
          <w:lang w:eastAsia="en-US"/>
        </w:rPr>
        <w:t>échappa des mains de Mazurke qui tomba dans une profonde méditation</w:t>
      </w:r>
      <w:r w:rsidR="0046142F">
        <w:rPr>
          <w:lang w:eastAsia="en-US"/>
        </w:rPr>
        <w:t>.</w:t>
      </w:r>
    </w:p>
    <w:p w14:paraId="597E6366" w14:textId="3B2DAEB5" w:rsidR="0046142F" w:rsidRDefault="003148C9" w:rsidP="0046142F">
      <w:pPr>
        <w:rPr>
          <w:lang w:eastAsia="en-US"/>
        </w:rPr>
      </w:pPr>
      <w:r>
        <w:rPr>
          <w:lang w:eastAsia="en-US"/>
        </w:rPr>
        <w:t>Deux jours</w:t>
      </w:r>
      <w:r w:rsidR="0046142F">
        <w:rPr>
          <w:lang w:eastAsia="en-US"/>
        </w:rPr>
        <w:t xml:space="preserve"> ! </w:t>
      </w:r>
      <w:r>
        <w:rPr>
          <w:lang w:eastAsia="en-US"/>
        </w:rPr>
        <w:t>Et</w:t>
      </w:r>
      <w:r w:rsidR="0046142F">
        <w:rPr>
          <w:lang w:eastAsia="en-US"/>
        </w:rPr>
        <w:t xml:space="preserve">, </w:t>
      </w:r>
      <w:r>
        <w:rPr>
          <w:lang w:eastAsia="en-US"/>
        </w:rPr>
        <w:t>sauf un seul</w:t>
      </w:r>
      <w:r w:rsidR="0046142F">
        <w:rPr>
          <w:lang w:eastAsia="en-US"/>
        </w:rPr>
        <w:t xml:space="preserve">, </w:t>
      </w:r>
      <w:r>
        <w:rPr>
          <w:lang w:eastAsia="en-US"/>
        </w:rPr>
        <w:t>tous les membres de la tontine vivaient</w:t>
      </w:r>
      <w:r w:rsidR="0046142F">
        <w:rPr>
          <w:lang w:eastAsia="en-US"/>
        </w:rPr>
        <w:t> !</w:t>
      </w:r>
    </w:p>
    <w:p w14:paraId="15F387C2" w14:textId="77777777" w:rsidR="0046142F" w:rsidRDefault="003148C9" w:rsidP="0046142F">
      <w:pPr>
        <w:rPr>
          <w:lang w:eastAsia="en-US"/>
        </w:rPr>
      </w:pPr>
      <w:r>
        <w:rPr>
          <w:lang w:eastAsia="en-US"/>
        </w:rPr>
        <w:t>Il fallait que</w:t>
      </w:r>
      <w:r w:rsidR="0046142F">
        <w:rPr>
          <w:lang w:eastAsia="en-US"/>
        </w:rPr>
        <w:t xml:space="preserve">, </w:t>
      </w:r>
      <w:r>
        <w:rPr>
          <w:lang w:eastAsia="en-US"/>
        </w:rPr>
        <w:t>dans ces deux jours</w:t>
      </w:r>
      <w:r w:rsidR="0046142F">
        <w:rPr>
          <w:lang w:eastAsia="en-US"/>
        </w:rPr>
        <w:t xml:space="preserve">, </w:t>
      </w:r>
      <w:r>
        <w:rPr>
          <w:lang w:eastAsia="en-US"/>
        </w:rPr>
        <w:t>on fit ce que vingt ans n</w:t>
      </w:r>
      <w:r w:rsidR="0046142F">
        <w:rPr>
          <w:lang w:eastAsia="en-US"/>
        </w:rPr>
        <w:t>’</w:t>
      </w:r>
      <w:r>
        <w:rPr>
          <w:lang w:eastAsia="en-US"/>
        </w:rPr>
        <w:t>avaient pu faire</w:t>
      </w:r>
      <w:r w:rsidR="0046142F">
        <w:rPr>
          <w:lang w:eastAsia="en-US"/>
        </w:rPr>
        <w:t xml:space="preserve">, </w:t>
      </w:r>
      <w:r>
        <w:rPr>
          <w:lang w:eastAsia="en-US"/>
        </w:rPr>
        <w:t xml:space="preserve">ou que les biens de Jean </w:t>
      </w:r>
      <w:proofErr w:type="spellStart"/>
      <w:r>
        <w:rPr>
          <w:lang w:eastAsia="en-US"/>
        </w:rPr>
        <w:t>Crébu</w:t>
      </w:r>
      <w:proofErr w:type="spellEnd"/>
      <w:r>
        <w:rPr>
          <w:lang w:eastAsia="en-US"/>
        </w:rPr>
        <w:t xml:space="preserve"> avec toutes les rentes accumulées retournassent à Berthe l</w:t>
      </w:r>
      <w:r w:rsidR="0046142F">
        <w:rPr>
          <w:lang w:eastAsia="en-US"/>
        </w:rPr>
        <w:t>’</w:t>
      </w:r>
      <w:r>
        <w:rPr>
          <w:lang w:eastAsia="en-US"/>
        </w:rPr>
        <w:t>aveugle</w:t>
      </w:r>
      <w:r w:rsidR="0046142F">
        <w:rPr>
          <w:lang w:eastAsia="en-US"/>
        </w:rPr>
        <w:t>.</w:t>
      </w:r>
    </w:p>
    <w:p w14:paraId="6CA43080" w14:textId="1E5748BE" w:rsidR="0046142F" w:rsidRDefault="003148C9" w:rsidP="0046142F">
      <w:pPr>
        <w:rPr>
          <w:lang w:eastAsia="en-US"/>
        </w:rPr>
      </w:pPr>
      <w:r>
        <w:rPr>
          <w:lang w:eastAsia="en-US"/>
        </w:rPr>
        <w:lastRenderedPageBreak/>
        <w:t>Car Berthe vivait</w:t>
      </w:r>
      <w:r w:rsidR="0046142F">
        <w:rPr>
          <w:lang w:eastAsia="en-US"/>
        </w:rPr>
        <w:t xml:space="preserve">, </w:t>
      </w:r>
      <w:r>
        <w:rPr>
          <w:lang w:eastAsia="en-US"/>
        </w:rPr>
        <w:t>Mazurke en était sûr</w:t>
      </w:r>
      <w:r w:rsidR="0046142F">
        <w:rPr>
          <w:lang w:eastAsia="en-US"/>
        </w:rPr>
        <w:t xml:space="preserve"> ; </w:t>
      </w:r>
      <w:r w:rsidR="006C2AE1">
        <w:rPr>
          <w:lang w:eastAsia="en-US"/>
        </w:rPr>
        <w:t>—</w:t>
      </w:r>
      <w:r w:rsidR="0046142F">
        <w:rPr>
          <w:lang w:eastAsia="en-US"/>
        </w:rPr>
        <w:t xml:space="preserve"> </w:t>
      </w:r>
      <w:r>
        <w:rPr>
          <w:lang w:eastAsia="en-US"/>
        </w:rPr>
        <w:t>et il pensait bien que son existence n</w:t>
      </w:r>
      <w:r w:rsidR="0046142F">
        <w:rPr>
          <w:lang w:eastAsia="en-US"/>
        </w:rPr>
        <w:t>’</w:t>
      </w:r>
      <w:r>
        <w:rPr>
          <w:lang w:eastAsia="en-US"/>
        </w:rPr>
        <w:t>était point ignorée des membres de la tontine</w:t>
      </w:r>
      <w:r w:rsidR="0046142F">
        <w:rPr>
          <w:lang w:eastAsia="en-US"/>
        </w:rPr>
        <w:t>.</w:t>
      </w:r>
    </w:p>
    <w:p w14:paraId="0E0F5348" w14:textId="77777777" w:rsidR="0046142F" w:rsidRDefault="003148C9" w:rsidP="0046142F">
      <w:pPr>
        <w:rPr>
          <w:lang w:eastAsia="en-US"/>
        </w:rPr>
      </w:pPr>
      <w:r>
        <w:rPr>
          <w:lang w:eastAsia="en-US"/>
        </w:rPr>
        <w:t>Ce qui résultait de tout ceci</w:t>
      </w:r>
      <w:r w:rsidR="0046142F">
        <w:rPr>
          <w:lang w:eastAsia="en-US"/>
        </w:rPr>
        <w:t xml:space="preserve">, </w:t>
      </w:r>
      <w:r>
        <w:rPr>
          <w:lang w:eastAsia="en-US"/>
        </w:rPr>
        <w:t>c</w:t>
      </w:r>
      <w:r w:rsidR="0046142F">
        <w:rPr>
          <w:lang w:eastAsia="en-US"/>
        </w:rPr>
        <w:t>’</w:t>
      </w:r>
      <w:r>
        <w:rPr>
          <w:lang w:eastAsia="en-US"/>
        </w:rPr>
        <w:t>est que Berthe</w:t>
      </w:r>
      <w:r w:rsidR="0046142F">
        <w:rPr>
          <w:lang w:eastAsia="en-US"/>
        </w:rPr>
        <w:t xml:space="preserve">, </w:t>
      </w:r>
      <w:r>
        <w:rPr>
          <w:lang w:eastAsia="en-US"/>
        </w:rPr>
        <w:t>de façon ou d</w:t>
      </w:r>
      <w:r w:rsidR="0046142F">
        <w:rPr>
          <w:lang w:eastAsia="en-US"/>
        </w:rPr>
        <w:t>’</w:t>
      </w:r>
      <w:r>
        <w:rPr>
          <w:lang w:eastAsia="en-US"/>
        </w:rPr>
        <w:t>autre</w:t>
      </w:r>
      <w:r w:rsidR="0046142F">
        <w:rPr>
          <w:lang w:eastAsia="en-US"/>
        </w:rPr>
        <w:t xml:space="preserve">, </w:t>
      </w:r>
      <w:r>
        <w:rPr>
          <w:lang w:eastAsia="en-US"/>
        </w:rPr>
        <w:t>allait être assassinée sous deux jours</w:t>
      </w:r>
      <w:r w:rsidR="0046142F">
        <w:rPr>
          <w:lang w:eastAsia="en-US"/>
        </w:rPr>
        <w:t>.</w:t>
      </w:r>
    </w:p>
    <w:p w14:paraId="39988959" w14:textId="77777777" w:rsidR="0046142F" w:rsidRDefault="003148C9" w:rsidP="0046142F">
      <w:pPr>
        <w:rPr>
          <w:lang w:eastAsia="en-US"/>
        </w:rPr>
      </w:pPr>
      <w:r>
        <w:rPr>
          <w:lang w:eastAsia="en-US"/>
        </w:rPr>
        <w:t>Évidemment</w:t>
      </w:r>
      <w:r w:rsidR="0046142F">
        <w:rPr>
          <w:lang w:eastAsia="en-US"/>
        </w:rPr>
        <w:t xml:space="preserve">, </w:t>
      </w:r>
      <w:r>
        <w:rPr>
          <w:lang w:eastAsia="en-US"/>
        </w:rPr>
        <w:t>ces hommes ne pouvaient renoncer à cette fortune qui était entre leurs mains</w:t>
      </w:r>
      <w:r w:rsidR="0046142F">
        <w:rPr>
          <w:lang w:eastAsia="en-US"/>
        </w:rPr>
        <w:t xml:space="preserve">. </w:t>
      </w:r>
      <w:r>
        <w:rPr>
          <w:lang w:eastAsia="en-US"/>
        </w:rPr>
        <w:t>Et comme Berthe seule leur faisait obstacle</w:t>
      </w:r>
      <w:r w:rsidR="0046142F">
        <w:rPr>
          <w:lang w:eastAsia="en-US"/>
        </w:rPr>
        <w:t xml:space="preserve">, </w:t>
      </w:r>
      <w:r>
        <w:rPr>
          <w:lang w:eastAsia="en-US"/>
        </w:rPr>
        <w:t>Berthe devait disparaître</w:t>
      </w:r>
      <w:r w:rsidR="0046142F">
        <w:rPr>
          <w:lang w:eastAsia="en-US"/>
        </w:rPr>
        <w:t>.</w:t>
      </w:r>
    </w:p>
    <w:p w14:paraId="6251F9A8" w14:textId="77777777" w:rsidR="0046142F" w:rsidRDefault="003148C9" w:rsidP="0046142F">
      <w:pPr>
        <w:rPr>
          <w:lang w:eastAsia="en-US"/>
        </w:rPr>
      </w:pPr>
      <w:r>
        <w:rPr>
          <w:lang w:eastAsia="en-US"/>
        </w:rPr>
        <w:t>Mazurke savait qu</w:t>
      </w:r>
      <w:r w:rsidR="0046142F">
        <w:rPr>
          <w:lang w:eastAsia="en-US"/>
        </w:rPr>
        <w:t>’</w:t>
      </w:r>
      <w:r>
        <w:rPr>
          <w:lang w:eastAsia="en-US"/>
        </w:rPr>
        <w:t>un crime ne leur coûterait rien</w:t>
      </w:r>
      <w:r w:rsidR="0046142F">
        <w:rPr>
          <w:lang w:eastAsia="en-US"/>
        </w:rPr>
        <w:t xml:space="preserve">, </w:t>
      </w:r>
      <w:r>
        <w:rPr>
          <w:lang w:eastAsia="en-US"/>
        </w:rPr>
        <w:t>pas même un remords</w:t>
      </w:r>
      <w:r w:rsidR="0046142F">
        <w:rPr>
          <w:lang w:eastAsia="en-US"/>
        </w:rPr>
        <w:t>.</w:t>
      </w:r>
    </w:p>
    <w:p w14:paraId="1DA90DF1" w14:textId="77777777" w:rsidR="0046142F" w:rsidRDefault="003148C9" w:rsidP="0046142F">
      <w:pPr>
        <w:rPr>
          <w:lang w:eastAsia="en-US"/>
        </w:rPr>
      </w:pPr>
      <w:r>
        <w:rPr>
          <w:lang w:eastAsia="en-US"/>
        </w:rPr>
        <w:t>Et Mazurke était là entre quatre murs</w:t>
      </w:r>
      <w:r w:rsidR="0046142F">
        <w:rPr>
          <w:lang w:eastAsia="en-US"/>
        </w:rPr>
        <w:t xml:space="preserve">, </w:t>
      </w:r>
      <w:r>
        <w:rPr>
          <w:lang w:eastAsia="en-US"/>
        </w:rPr>
        <w:t>sous une voûte impénétrable</w:t>
      </w:r>
      <w:r w:rsidR="0046142F">
        <w:rPr>
          <w:lang w:eastAsia="en-US"/>
        </w:rPr>
        <w:t xml:space="preserve">. </w:t>
      </w:r>
      <w:r>
        <w:rPr>
          <w:lang w:eastAsia="en-US"/>
        </w:rPr>
        <w:t>Mazurke était prisonnier</w:t>
      </w:r>
      <w:r w:rsidR="0046142F">
        <w:rPr>
          <w:lang w:eastAsia="en-US"/>
        </w:rPr>
        <w:t xml:space="preserve">, </w:t>
      </w:r>
      <w:r>
        <w:rPr>
          <w:lang w:eastAsia="en-US"/>
        </w:rPr>
        <w:t>c</w:t>
      </w:r>
      <w:r w:rsidR="0046142F">
        <w:rPr>
          <w:lang w:eastAsia="en-US"/>
        </w:rPr>
        <w:t>’</w:t>
      </w:r>
      <w:r>
        <w:rPr>
          <w:lang w:eastAsia="en-US"/>
        </w:rPr>
        <w:t>est-à-dire inutile</w:t>
      </w:r>
      <w:r w:rsidR="0046142F">
        <w:rPr>
          <w:lang w:eastAsia="en-US"/>
        </w:rPr>
        <w:t xml:space="preserve">, </w:t>
      </w:r>
      <w:r>
        <w:rPr>
          <w:lang w:eastAsia="en-US"/>
        </w:rPr>
        <w:t>impuissant</w:t>
      </w:r>
      <w:r w:rsidR="0046142F">
        <w:rPr>
          <w:lang w:eastAsia="en-US"/>
        </w:rPr>
        <w:t> !</w:t>
      </w:r>
    </w:p>
    <w:p w14:paraId="07C1ED98" w14:textId="77777777" w:rsidR="0046142F" w:rsidRDefault="003148C9" w:rsidP="0046142F">
      <w:pPr>
        <w:rPr>
          <w:lang w:eastAsia="en-US"/>
        </w:rPr>
      </w:pPr>
      <w:r>
        <w:rPr>
          <w:lang w:eastAsia="en-US"/>
        </w:rPr>
        <w:t>Il restait assis</w:t>
      </w:r>
      <w:r w:rsidR="0046142F">
        <w:rPr>
          <w:lang w:eastAsia="en-US"/>
        </w:rPr>
        <w:t xml:space="preserve">, </w:t>
      </w:r>
      <w:r>
        <w:rPr>
          <w:lang w:eastAsia="en-US"/>
        </w:rPr>
        <w:t>la tête inclinée sur sa poitrine</w:t>
      </w:r>
      <w:r w:rsidR="0046142F">
        <w:rPr>
          <w:lang w:eastAsia="en-US"/>
        </w:rPr>
        <w:t xml:space="preserve">, </w:t>
      </w:r>
      <w:r>
        <w:rPr>
          <w:lang w:eastAsia="en-US"/>
        </w:rPr>
        <w:t>mais le sang bouillait déjà dans ses veines</w:t>
      </w:r>
      <w:r w:rsidR="0046142F">
        <w:rPr>
          <w:lang w:eastAsia="en-US"/>
        </w:rPr>
        <w:t xml:space="preserve">, </w:t>
      </w:r>
      <w:r>
        <w:rPr>
          <w:lang w:eastAsia="en-US"/>
        </w:rPr>
        <w:t>et son front prenait feu</w:t>
      </w:r>
      <w:r w:rsidR="0046142F">
        <w:rPr>
          <w:lang w:eastAsia="en-US"/>
        </w:rPr>
        <w:t>.</w:t>
      </w:r>
    </w:p>
    <w:p w14:paraId="546542AD" w14:textId="77777777" w:rsidR="0046142F" w:rsidRDefault="003148C9" w:rsidP="0046142F">
      <w:pPr>
        <w:rPr>
          <w:lang w:eastAsia="en-US"/>
        </w:rPr>
      </w:pPr>
      <w:r>
        <w:rPr>
          <w:lang w:eastAsia="en-US"/>
        </w:rPr>
        <w:t>Ses deux mains crispées serraient sa poitrine</w:t>
      </w:r>
      <w:r w:rsidR="0046142F">
        <w:rPr>
          <w:lang w:eastAsia="en-US"/>
        </w:rPr>
        <w:t>.</w:t>
      </w:r>
    </w:p>
    <w:p w14:paraId="7E01246A" w14:textId="77777777" w:rsidR="0046142F" w:rsidRDefault="003148C9" w:rsidP="0046142F">
      <w:pPr>
        <w:rPr>
          <w:lang w:eastAsia="en-US"/>
        </w:rPr>
      </w:pPr>
      <w:r>
        <w:rPr>
          <w:lang w:eastAsia="en-US"/>
        </w:rPr>
        <w:t>La sueur collait les cheveux de ses tempes</w:t>
      </w:r>
      <w:r w:rsidR="0046142F">
        <w:rPr>
          <w:lang w:eastAsia="en-US"/>
        </w:rPr>
        <w:t>.</w:t>
      </w:r>
    </w:p>
    <w:p w14:paraId="60D973CB" w14:textId="77777777" w:rsidR="0046142F" w:rsidRDefault="0046142F" w:rsidP="0046142F">
      <w:pPr>
        <w:rPr>
          <w:lang w:eastAsia="en-US"/>
        </w:rPr>
      </w:pPr>
      <w:r>
        <w:rPr>
          <w:lang w:eastAsia="en-US"/>
        </w:rPr>
        <w:t>— </w:t>
      </w:r>
      <w:r w:rsidR="003148C9">
        <w:rPr>
          <w:lang w:eastAsia="en-US"/>
        </w:rPr>
        <w:t>Assassinée</w:t>
      </w:r>
      <w:r>
        <w:rPr>
          <w:lang w:eastAsia="en-US"/>
        </w:rPr>
        <w:t xml:space="preserve"> ! </w:t>
      </w:r>
      <w:r w:rsidR="003148C9">
        <w:rPr>
          <w:lang w:eastAsia="en-US"/>
        </w:rPr>
        <w:t>assassinée</w:t>
      </w:r>
      <w:r>
        <w:rPr>
          <w:lang w:eastAsia="en-US"/>
        </w:rPr>
        <w:t xml:space="preserve"> ! </w:t>
      </w:r>
      <w:r w:rsidR="003148C9">
        <w:rPr>
          <w:lang w:eastAsia="en-US"/>
        </w:rPr>
        <w:t>Berthe</w:t>
      </w:r>
      <w:r>
        <w:rPr>
          <w:lang w:eastAsia="en-US"/>
        </w:rPr>
        <w:t> !…</w:t>
      </w:r>
    </w:p>
    <w:p w14:paraId="4A53AA4A" w14:textId="77777777" w:rsidR="0046142F" w:rsidRDefault="003148C9" w:rsidP="0046142F">
      <w:pPr>
        <w:rPr>
          <w:lang w:eastAsia="en-US"/>
        </w:rPr>
      </w:pPr>
      <w:r>
        <w:rPr>
          <w:lang w:eastAsia="en-US"/>
        </w:rPr>
        <w:t>Il se leva enfin</w:t>
      </w:r>
      <w:r w:rsidR="0046142F">
        <w:rPr>
          <w:lang w:eastAsia="en-US"/>
        </w:rPr>
        <w:t xml:space="preserve">, </w:t>
      </w:r>
      <w:r>
        <w:rPr>
          <w:lang w:eastAsia="en-US"/>
        </w:rPr>
        <w:t>pris de vertige et de folie</w:t>
      </w:r>
      <w:r w:rsidR="0046142F">
        <w:rPr>
          <w:lang w:eastAsia="en-US"/>
        </w:rPr>
        <w:t xml:space="preserve">. </w:t>
      </w:r>
      <w:r>
        <w:rPr>
          <w:lang w:eastAsia="en-US"/>
        </w:rPr>
        <w:t>Ses angles grattèrent les parois solides</w:t>
      </w:r>
      <w:r w:rsidR="0046142F">
        <w:rPr>
          <w:lang w:eastAsia="en-US"/>
        </w:rPr>
        <w:t xml:space="preserve"> ; </w:t>
      </w:r>
      <w:r>
        <w:rPr>
          <w:lang w:eastAsia="en-US"/>
        </w:rPr>
        <w:t>son talon heurta les piliers comme s</w:t>
      </w:r>
      <w:r w:rsidR="0046142F">
        <w:rPr>
          <w:lang w:eastAsia="en-US"/>
        </w:rPr>
        <w:t>’</w:t>
      </w:r>
      <w:r>
        <w:rPr>
          <w:lang w:eastAsia="en-US"/>
        </w:rPr>
        <w:t>il eût voulu faire écrouler la voûte</w:t>
      </w:r>
      <w:r w:rsidR="0046142F">
        <w:rPr>
          <w:lang w:eastAsia="en-US"/>
        </w:rPr>
        <w:t> !</w:t>
      </w:r>
    </w:p>
    <w:p w14:paraId="77AD095E" w14:textId="77777777" w:rsidR="0046142F" w:rsidRDefault="003148C9" w:rsidP="0046142F">
      <w:pPr>
        <w:rPr>
          <w:lang w:eastAsia="en-US"/>
        </w:rPr>
      </w:pPr>
      <w:r>
        <w:rPr>
          <w:lang w:eastAsia="en-US"/>
        </w:rPr>
        <w:t>Il ne criait pas</w:t>
      </w:r>
      <w:r w:rsidR="0046142F">
        <w:rPr>
          <w:lang w:eastAsia="en-US"/>
        </w:rPr>
        <w:t xml:space="preserve">, </w:t>
      </w:r>
      <w:r>
        <w:rPr>
          <w:lang w:eastAsia="en-US"/>
        </w:rPr>
        <w:t>mais un râle sourd sortait de sa poitrine gonflée</w:t>
      </w:r>
      <w:r w:rsidR="0046142F">
        <w:rPr>
          <w:lang w:eastAsia="en-US"/>
        </w:rPr>
        <w:t>.</w:t>
      </w:r>
    </w:p>
    <w:p w14:paraId="636C2368" w14:textId="77777777" w:rsidR="0046142F" w:rsidRDefault="003148C9" w:rsidP="0046142F">
      <w:pPr>
        <w:rPr>
          <w:lang w:eastAsia="en-US"/>
        </w:rPr>
      </w:pPr>
      <w:r>
        <w:rPr>
          <w:lang w:eastAsia="en-US"/>
        </w:rPr>
        <w:t>Vous eussiez dit un lion</w:t>
      </w:r>
      <w:r w:rsidR="0046142F">
        <w:rPr>
          <w:lang w:eastAsia="en-US"/>
        </w:rPr>
        <w:t xml:space="preserve">, </w:t>
      </w:r>
      <w:r>
        <w:rPr>
          <w:lang w:eastAsia="en-US"/>
        </w:rPr>
        <w:t>rôdant et soufflant dans sa cage de pierre</w:t>
      </w:r>
      <w:r w:rsidR="0046142F">
        <w:rPr>
          <w:lang w:eastAsia="en-US"/>
        </w:rPr>
        <w:t>.</w:t>
      </w:r>
    </w:p>
    <w:p w14:paraId="34715CBB" w14:textId="77777777" w:rsidR="0046142F" w:rsidRDefault="003148C9" w:rsidP="0046142F">
      <w:pPr>
        <w:rPr>
          <w:lang w:eastAsia="en-US"/>
        </w:rPr>
      </w:pPr>
      <w:r>
        <w:rPr>
          <w:lang w:eastAsia="en-US"/>
        </w:rPr>
        <w:t>Il s</w:t>
      </w:r>
      <w:r w:rsidR="0046142F">
        <w:rPr>
          <w:lang w:eastAsia="en-US"/>
        </w:rPr>
        <w:t>’</w:t>
      </w:r>
      <w:r>
        <w:rPr>
          <w:lang w:eastAsia="en-US"/>
        </w:rPr>
        <w:t>arrêta devant la porte</w:t>
      </w:r>
      <w:r w:rsidR="0046142F">
        <w:rPr>
          <w:lang w:eastAsia="en-US"/>
        </w:rPr>
        <w:t>.</w:t>
      </w:r>
    </w:p>
    <w:p w14:paraId="0972BA7B" w14:textId="77777777" w:rsidR="0046142F" w:rsidRDefault="003148C9" w:rsidP="0046142F">
      <w:pPr>
        <w:rPr>
          <w:lang w:eastAsia="en-US"/>
        </w:rPr>
      </w:pPr>
      <w:r>
        <w:rPr>
          <w:lang w:eastAsia="en-US"/>
        </w:rPr>
        <w:lastRenderedPageBreak/>
        <w:t>Puis il alla au tas d</w:t>
      </w:r>
      <w:r w:rsidR="0046142F">
        <w:rPr>
          <w:lang w:eastAsia="en-US"/>
        </w:rPr>
        <w:t>’</w:t>
      </w:r>
      <w:r>
        <w:rPr>
          <w:lang w:eastAsia="en-US"/>
        </w:rPr>
        <w:t>argent et transporta des sacs qu</w:t>
      </w:r>
      <w:r w:rsidR="0046142F">
        <w:rPr>
          <w:lang w:eastAsia="en-US"/>
        </w:rPr>
        <w:t>’</w:t>
      </w:r>
      <w:r>
        <w:rPr>
          <w:lang w:eastAsia="en-US"/>
        </w:rPr>
        <w:t>il amoncela en face du seuil</w:t>
      </w:r>
      <w:r w:rsidR="0046142F">
        <w:rPr>
          <w:lang w:eastAsia="en-US"/>
        </w:rPr>
        <w:t>.</w:t>
      </w:r>
    </w:p>
    <w:p w14:paraId="77B4E77F" w14:textId="77777777" w:rsidR="0046142F" w:rsidRDefault="003148C9" w:rsidP="0046142F">
      <w:pPr>
        <w:rPr>
          <w:lang w:eastAsia="en-US"/>
        </w:rPr>
      </w:pPr>
      <w:r>
        <w:rPr>
          <w:lang w:eastAsia="en-US"/>
        </w:rPr>
        <w:t>Il avait encore trois bougies</w:t>
      </w:r>
      <w:r w:rsidR="0046142F">
        <w:rPr>
          <w:lang w:eastAsia="en-US"/>
        </w:rPr>
        <w:t>.</w:t>
      </w:r>
    </w:p>
    <w:p w14:paraId="19F47434" w14:textId="77777777" w:rsidR="0046142F" w:rsidRDefault="003148C9" w:rsidP="0046142F">
      <w:pPr>
        <w:rPr>
          <w:lang w:eastAsia="en-US"/>
        </w:rPr>
      </w:pPr>
      <w:r>
        <w:rPr>
          <w:lang w:eastAsia="en-US"/>
        </w:rPr>
        <w:t>Ces sacs amoncelés étaient des munitions pour battre en brèche la porte</w:t>
      </w:r>
      <w:r w:rsidR="0046142F">
        <w:rPr>
          <w:lang w:eastAsia="en-US"/>
        </w:rPr>
        <w:t>.</w:t>
      </w:r>
    </w:p>
    <w:p w14:paraId="62CE0214" w14:textId="77777777" w:rsidR="0046142F" w:rsidRDefault="003148C9" w:rsidP="0046142F">
      <w:pPr>
        <w:rPr>
          <w:lang w:eastAsia="en-US"/>
        </w:rPr>
      </w:pPr>
      <w:r>
        <w:rPr>
          <w:lang w:eastAsia="en-US"/>
        </w:rPr>
        <w:t>Il brûle une première bougie afin d</w:t>
      </w:r>
      <w:r w:rsidR="0046142F">
        <w:rPr>
          <w:lang w:eastAsia="en-US"/>
        </w:rPr>
        <w:t>’</w:t>
      </w:r>
      <w:r>
        <w:rPr>
          <w:lang w:eastAsia="en-US"/>
        </w:rPr>
        <w:t>établir sa batterie</w:t>
      </w:r>
      <w:r w:rsidR="0046142F">
        <w:rPr>
          <w:lang w:eastAsia="en-US"/>
        </w:rPr>
        <w:t xml:space="preserve">. </w:t>
      </w:r>
      <w:r>
        <w:rPr>
          <w:lang w:eastAsia="en-US"/>
        </w:rPr>
        <w:t>Puis</w:t>
      </w:r>
      <w:r w:rsidR="0046142F">
        <w:rPr>
          <w:lang w:eastAsia="en-US"/>
        </w:rPr>
        <w:t xml:space="preserve">, </w:t>
      </w:r>
      <w:r>
        <w:rPr>
          <w:lang w:eastAsia="en-US"/>
        </w:rPr>
        <w:t>il brandit un sac de mille francs</w:t>
      </w:r>
      <w:r w:rsidR="0046142F">
        <w:rPr>
          <w:lang w:eastAsia="en-US"/>
        </w:rPr>
        <w:t xml:space="preserve">, </w:t>
      </w:r>
      <w:r>
        <w:rPr>
          <w:lang w:eastAsia="en-US"/>
        </w:rPr>
        <w:t>et le lança contre la porte qui sonna comme si c</w:t>
      </w:r>
      <w:r w:rsidR="0046142F">
        <w:rPr>
          <w:lang w:eastAsia="en-US"/>
        </w:rPr>
        <w:t>’</w:t>
      </w:r>
      <w:r>
        <w:rPr>
          <w:lang w:eastAsia="en-US"/>
        </w:rPr>
        <w:t>eût été un coup de bélier</w:t>
      </w:r>
      <w:r w:rsidR="0046142F">
        <w:rPr>
          <w:lang w:eastAsia="en-US"/>
        </w:rPr>
        <w:t xml:space="preserve">. </w:t>
      </w:r>
      <w:r>
        <w:rPr>
          <w:lang w:eastAsia="en-US"/>
        </w:rPr>
        <w:t>Le sac s</w:t>
      </w:r>
      <w:r w:rsidR="0046142F">
        <w:rPr>
          <w:lang w:eastAsia="en-US"/>
        </w:rPr>
        <w:t>’</w:t>
      </w:r>
      <w:r>
        <w:rPr>
          <w:lang w:eastAsia="en-US"/>
        </w:rPr>
        <w:t>écrasa et les écus jaillirent</w:t>
      </w:r>
      <w:r w:rsidR="0046142F">
        <w:rPr>
          <w:lang w:eastAsia="en-US"/>
        </w:rPr>
        <w:t>.</w:t>
      </w:r>
    </w:p>
    <w:p w14:paraId="746D3707" w14:textId="77777777" w:rsidR="0046142F" w:rsidRDefault="003148C9" w:rsidP="0046142F">
      <w:pPr>
        <w:rPr>
          <w:lang w:eastAsia="en-US"/>
        </w:rPr>
      </w:pPr>
      <w:r>
        <w:rPr>
          <w:lang w:eastAsia="en-US"/>
        </w:rPr>
        <w:t>Mazurke saisit un autre sac</w:t>
      </w:r>
      <w:r w:rsidR="0046142F">
        <w:rPr>
          <w:lang w:eastAsia="en-US"/>
        </w:rPr>
        <w:t xml:space="preserve">, </w:t>
      </w:r>
      <w:r>
        <w:rPr>
          <w:lang w:eastAsia="en-US"/>
        </w:rPr>
        <w:t>puis un autre encore</w:t>
      </w:r>
      <w:r w:rsidR="0046142F">
        <w:rPr>
          <w:lang w:eastAsia="en-US"/>
        </w:rPr>
        <w:t xml:space="preserve">. </w:t>
      </w:r>
      <w:r>
        <w:rPr>
          <w:lang w:eastAsia="en-US"/>
        </w:rPr>
        <w:t>Il y allait avec furie</w:t>
      </w:r>
      <w:r w:rsidR="0046142F">
        <w:rPr>
          <w:lang w:eastAsia="en-US"/>
        </w:rPr>
        <w:t xml:space="preserve">. </w:t>
      </w:r>
      <w:r>
        <w:rPr>
          <w:lang w:eastAsia="en-US"/>
        </w:rPr>
        <w:t>La porte sonnait incessamment</w:t>
      </w:r>
      <w:r w:rsidR="0046142F">
        <w:rPr>
          <w:lang w:eastAsia="en-US"/>
        </w:rPr>
        <w:t xml:space="preserve">, </w:t>
      </w:r>
      <w:r>
        <w:rPr>
          <w:lang w:eastAsia="en-US"/>
        </w:rPr>
        <w:t>et les sacs s</w:t>
      </w:r>
      <w:r w:rsidR="0046142F">
        <w:rPr>
          <w:lang w:eastAsia="en-US"/>
        </w:rPr>
        <w:t>’</w:t>
      </w:r>
      <w:r>
        <w:rPr>
          <w:lang w:eastAsia="en-US"/>
        </w:rPr>
        <w:t>écrasaient l</w:t>
      </w:r>
      <w:r w:rsidR="0046142F">
        <w:rPr>
          <w:lang w:eastAsia="en-US"/>
        </w:rPr>
        <w:t>’</w:t>
      </w:r>
      <w:r>
        <w:rPr>
          <w:lang w:eastAsia="en-US"/>
        </w:rPr>
        <w:t>un après l</w:t>
      </w:r>
      <w:r w:rsidR="0046142F">
        <w:rPr>
          <w:lang w:eastAsia="en-US"/>
        </w:rPr>
        <w:t>’</w:t>
      </w:r>
      <w:r>
        <w:rPr>
          <w:lang w:eastAsia="en-US"/>
        </w:rPr>
        <w:t>autre comme le</w:t>
      </w:r>
      <w:r>
        <w:rPr>
          <w:lang w:eastAsia="en-US"/>
        </w:rPr>
        <w:t>s</w:t>
      </w:r>
      <w:r>
        <w:rPr>
          <w:lang w:eastAsia="en-US"/>
        </w:rPr>
        <w:t xml:space="preserve"> boules de neige qui servent aux batailles pour rire</w:t>
      </w:r>
      <w:r w:rsidR="0046142F">
        <w:rPr>
          <w:lang w:eastAsia="en-US"/>
        </w:rPr>
        <w:t>.</w:t>
      </w:r>
    </w:p>
    <w:p w14:paraId="1858C84B" w14:textId="77777777" w:rsidR="0046142F" w:rsidRDefault="003148C9" w:rsidP="0046142F">
      <w:pPr>
        <w:rPr>
          <w:lang w:eastAsia="en-US"/>
        </w:rPr>
      </w:pPr>
      <w:r>
        <w:rPr>
          <w:lang w:eastAsia="en-US"/>
        </w:rPr>
        <w:t>Mazurke allait</w:t>
      </w:r>
      <w:r w:rsidR="0046142F">
        <w:rPr>
          <w:lang w:eastAsia="en-US"/>
        </w:rPr>
        <w:t xml:space="preserve">, </w:t>
      </w:r>
      <w:r>
        <w:rPr>
          <w:lang w:eastAsia="en-US"/>
        </w:rPr>
        <w:t>allait</w:t>
      </w:r>
      <w:r w:rsidR="0046142F">
        <w:rPr>
          <w:lang w:eastAsia="en-US"/>
        </w:rPr>
        <w:t xml:space="preserve"> ! </w:t>
      </w:r>
      <w:r>
        <w:rPr>
          <w:lang w:eastAsia="en-US"/>
        </w:rPr>
        <w:t>ses cheveux inondaient son visage</w:t>
      </w:r>
      <w:r w:rsidR="0046142F">
        <w:rPr>
          <w:lang w:eastAsia="en-US"/>
        </w:rPr>
        <w:t xml:space="preserve">. </w:t>
      </w:r>
      <w:r>
        <w:rPr>
          <w:lang w:eastAsia="en-US"/>
        </w:rPr>
        <w:t>La sueur tombait à grosses gouttes de son front</w:t>
      </w:r>
      <w:r w:rsidR="0046142F">
        <w:rPr>
          <w:lang w:eastAsia="en-US"/>
        </w:rPr>
        <w:t>.</w:t>
      </w:r>
    </w:p>
    <w:p w14:paraId="63619129" w14:textId="77777777" w:rsidR="0046142F" w:rsidRDefault="003148C9" w:rsidP="0046142F">
      <w:pPr>
        <w:rPr>
          <w:lang w:eastAsia="en-US"/>
        </w:rPr>
      </w:pPr>
      <w:r>
        <w:rPr>
          <w:lang w:eastAsia="en-US"/>
        </w:rPr>
        <w:t>Il disait tout bas</w:t>
      </w:r>
      <w:r w:rsidR="0046142F">
        <w:rPr>
          <w:lang w:eastAsia="en-US"/>
        </w:rPr>
        <w:t xml:space="preserve">, </w:t>
      </w:r>
      <w:r>
        <w:rPr>
          <w:lang w:eastAsia="en-US"/>
        </w:rPr>
        <w:t>sans savoir qu</w:t>
      </w:r>
      <w:r w:rsidR="0046142F">
        <w:rPr>
          <w:lang w:eastAsia="en-US"/>
        </w:rPr>
        <w:t>’</w:t>
      </w:r>
      <w:r>
        <w:rPr>
          <w:lang w:eastAsia="en-US"/>
        </w:rPr>
        <w:t>il parlait</w:t>
      </w:r>
      <w:r w:rsidR="0046142F">
        <w:rPr>
          <w:lang w:eastAsia="en-US"/>
        </w:rPr>
        <w:t> :</w:t>
      </w:r>
    </w:p>
    <w:p w14:paraId="02FAAAFF" w14:textId="0B200649" w:rsidR="0046142F" w:rsidRDefault="0046142F" w:rsidP="0046142F">
      <w:pPr>
        <w:rPr>
          <w:lang w:eastAsia="en-US"/>
        </w:rPr>
      </w:pPr>
      <w:r>
        <w:rPr>
          <w:lang w:eastAsia="en-US"/>
        </w:rPr>
        <w:t>— </w:t>
      </w:r>
      <w:r w:rsidR="003148C9">
        <w:rPr>
          <w:lang w:eastAsia="en-US"/>
        </w:rPr>
        <w:t>Assassinée</w:t>
      </w:r>
      <w:r>
        <w:rPr>
          <w:lang w:eastAsia="en-US"/>
        </w:rPr>
        <w:t xml:space="preserve"> ! </w:t>
      </w:r>
      <w:r w:rsidR="003148C9">
        <w:rPr>
          <w:lang w:eastAsia="en-US"/>
        </w:rPr>
        <w:t>assassinée</w:t>
      </w:r>
      <w:r>
        <w:rPr>
          <w:lang w:eastAsia="en-US"/>
        </w:rPr>
        <w:t xml:space="preserve"> !… </w:t>
      </w:r>
      <w:r w:rsidR="003148C9">
        <w:rPr>
          <w:lang w:eastAsia="en-US"/>
        </w:rPr>
        <w:t>Oh</w:t>
      </w:r>
      <w:r>
        <w:rPr>
          <w:lang w:eastAsia="en-US"/>
        </w:rPr>
        <w:t xml:space="preserve"> ! </w:t>
      </w:r>
      <w:r w:rsidR="003148C9">
        <w:rPr>
          <w:lang w:eastAsia="en-US"/>
        </w:rPr>
        <w:t>je la briserai cette porte</w:t>
      </w:r>
      <w:r>
        <w:rPr>
          <w:lang w:eastAsia="en-US"/>
        </w:rPr>
        <w:t xml:space="preserve">… </w:t>
      </w:r>
      <w:r w:rsidR="003148C9">
        <w:rPr>
          <w:lang w:eastAsia="en-US"/>
        </w:rPr>
        <w:t xml:space="preserve">je la </w:t>
      </w:r>
      <w:r w:rsidR="003148C9">
        <w:rPr>
          <w:lang w:eastAsia="en-US"/>
        </w:rPr>
        <w:t>briserai</w:t>
      </w:r>
      <w:r>
        <w:rPr>
          <w:lang w:eastAsia="en-US"/>
        </w:rPr>
        <w:t xml:space="preserve"> !… </w:t>
      </w:r>
      <w:r w:rsidR="003148C9">
        <w:rPr>
          <w:lang w:eastAsia="en-US"/>
        </w:rPr>
        <w:t>s</w:t>
      </w:r>
      <w:r>
        <w:rPr>
          <w:lang w:eastAsia="en-US"/>
        </w:rPr>
        <w:t>’</w:t>
      </w:r>
      <w:r w:rsidR="003148C9">
        <w:rPr>
          <w:lang w:eastAsia="en-US"/>
        </w:rPr>
        <w:t>il y a quelqu</w:t>
      </w:r>
      <w:r>
        <w:rPr>
          <w:lang w:eastAsia="en-US"/>
        </w:rPr>
        <w:t>’</w:t>
      </w:r>
      <w:r w:rsidR="003148C9">
        <w:rPr>
          <w:lang w:eastAsia="en-US"/>
        </w:rPr>
        <w:t>un derrière pour me barrer le passage</w:t>
      </w:r>
      <w:r>
        <w:rPr>
          <w:lang w:eastAsia="en-US"/>
        </w:rPr>
        <w:t xml:space="preserve">, </w:t>
      </w:r>
      <w:r w:rsidR="003148C9">
        <w:rPr>
          <w:lang w:eastAsia="en-US"/>
        </w:rPr>
        <w:t>je l</w:t>
      </w:r>
      <w:r>
        <w:rPr>
          <w:lang w:eastAsia="en-US"/>
        </w:rPr>
        <w:t>’</w:t>
      </w:r>
      <w:r w:rsidR="003148C9">
        <w:rPr>
          <w:lang w:eastAsia="en-US"/>
        </w:rPr>
        <w:t>étoufferai entre mes bras</w:t>
      </w:r>
      <w:r>
        <w:rPr>
          <w:lang w:eastAsia="en-US"/>
        </w:rPr>
        <w:t xml:space="preserve">… </w:t>
      </w:r>
      <w:r w:rsidR="003148C9">
        <w:rPr>
          <w:lang w:eastAsia="en-US"/>
        </w:rPr>
        <w:t>et puis l</w:t>
      </w:r>
      <w:r>
        <w:rPr>
          <w:lang w:eastAsia="en-US"/>
        </w:rPr>
        <w:t>’</w:t>
      </w:r>
      <w:r w:rsidR="003148C9">
        <w:rPr>
          <w:lang w:eastAsia="en-US"/>
        </w:rPr>
        <w:t>air</w:t>
      </w:r>
      <w:r>
        <w:rPr>
          <w:lang w:eastAsia="en-US"/>
        </w:rPr>
        <w:t xml:space="preserve">, </w:t>
      </w:r>
      <w:r w:rsidR="003148C9">
        <w:rPr>
          <w:lang w:eastAsia="en-US"/>
        </w:rPr>
        <w:t>la lumière</w:t>
      </w:r>
      <w:r>
        <w:rPr>
          <w:lang w:eastAsia="en-US"/>
        </w:rPr>
        <w:t xml:space="preserve">, </w:t>
      </w:r>
      <w:r w:rsidR="003148C9">
        <w:rPr>
          <w:lang w:eastAsia="en-US"/>
        </w:rPr>
        <w:t>la force</w:t>
      </w:r>
      <w:r>
        <w:rPr>
          <w:lang w:eastAsia="en-US"/>
        </w:rPr>
        <w:t xml:space="preserve"> !… </w:t>
      </w:r>
      <w:r w:rsidR="003148C9">
        <w:rPr>
          <w:lang w:eastAsia="en-US"/>
        </w:rPr>
        <w:t>Par le nom de Dieu</w:t>
      </w:r>
      <w:r>
        <w:rPr>
          <w:lang w:eastAsia="en-US"/>
        </w:rPr>
        <w:t xml:space="preserve"> ! </w:t>
      </w:r>
      <w:r w:rsidR="003148C9">
        <w:rPr>
          <w:lang w:eastAsia="en-US"/>
        </w:rPr>
        <w:t>je serai là</w:t>
      </w:r>
      <w:r>
        <w:rPr>
          <w:lang w:eastAsia="en-US"/>
        </w:rPr>
        <w:t xml:space="preserve">… </w:t>
      </w:r>
      <w:r w:rsidR="003148C9">
        <w:rPr>
          <w:lang w:eastAsia="en-US"/>
        </w:rPr>
        <w:t>et quand je suis là</w:t>
      </w:r>
      <w:r>
        <w:rPr>
          <w:lang w:eastAsia="en-US"/>
        </w:rPr>
        <w:t xml:space="preserve">, </w:t>
      </w:r>
      <w:r w:rsidR="003148C9">
        <w:rPr>
          <w:lang w:eastAsia="en-US"/>
        </w:rPr>
        <w:t>on n</w:t>
      </w:r>
      <w:r>
        <w:rPr>
          <w:lang w:eastAsia="en-US"/>
        </w:rPr>
        <w:t>’</w:t>
      </w:r>
      <w:r w:rsidR="003148C9">
        <w:rPr>
          <w:lang w:eastAsia="en-US"/>
        </w:rPr>
        <w:t>assassine pas</w:t>
      </w:r>
      <w:r>
        <w:rPr>
          <w:lang w:eastAsia="en-US"/>
        </w:rPr>
        <w:t> !</w:t>
      </w:r>
    </w:p>
    <w:p w14:paraId="47F10275" w14:textId="77777777" w:rsidR="0046142F" w:rsidRDefault="003148C9" w:rsidP="0046142F">
      <w:pPr>
        <w:rPr>
          <w:lang w:eastAsia="en-US"/>
        </w:rPr>
      </w:pPr>
      <w:r>
        <w:rPr>
          <w:lang w:eastAsia="en-US"/>
        </w:rPr>
        <w:t>Et il précipitait sa tâche infatigable</w:t>
      </w:r>
      <w:r w:rsidR="0046142F">
        <w:rPr>
          <w:lang w:eastAsia="en-US"/>
        </w:rPr>
        <w:t>.</w:t>
      </w:r>
    </w:p>
    <w:p w14:paraId="631BCE58" w14:textId="77777777" w:rsidR="0046142F" w:rsidRDefault="003148C9" w:rsidP="0046142F">
      <w:pPr>
        <w:rPr>
          <w:lang w:eastAsia="en-US"/>
        </w:rPr>
      </w:pPr>
      <w:r>
        <w:rPr>
          <w:lang w:eastAsia="en-US"/>
        </w:rPr>
        <w:t>C</w:t>
      </w:r>
      <w:r w:rsidR="0046142F">
        <w:rPr>
          <w:lang w:eastAsia="en-US"/>
        </w:rPr>
        <w:t>’</w:t>
      </w:r>
      <w:r>
        <w:rPr>
          <w:lang w:eastAsia="en-US"/>
        </w:rPr>
        <w:t>était comme le marteau qui frappe l</w:t>
      </w:r>
      <w:r w:rsidR="0046142F">
        <w:rPr>
          <w:lang w:eastAsia="en-US"/>
        </w:rPr>
        <w:t>’</w:t>
      </w:r>
      <w:r>
        <w:rPr>
          <w:lang w:eastAsia="en-US"/>
        </w:rPr>
        <w:t>enclume à intervalles vifs et toujours égaux</w:t>
      </w:r>
      <w:r w:rsidR="0046142F">
        <w:rPr>
          <w:lang w:eastAsia="en-US"/>
        </w:rPr>
        <w:t>.</w:t>
      </w:r>
    </w:p>
    <w:p w14:paraId="5AD65A63" w14:textId="77777777" w:rsidR="0046142F" w:rsidRDefault="003148C9" w:rsidP="0046142F">
      <w:pPr>
        <w:rPr>
          <w:lang w:eastAsia="en-US"/>
        </w:rPr>
      </w:pPr>
      <w:r>
        <w:rPr>
          <w:lang w:eastAsia="en-US"/>
        </w:rPr>
        <w:t>Son bras était d</w:t>
      </w:r>
      <w:r w:rsidR="0046142F">
        <w:rPr>
          <w:lang w:eastAsia="en-US"/>
        </w:rPr>
        <w:t>’</w:t>
      </w:r>
      <w:r>
        <w:rPr>
          <w:lang w:eastAsia="en-US"/>
        </w:rPr>
        <w:t>acier</w:t>
      </w:r>
      <w:r w:rsidR="0046142F">
        <w:rPr>
          <w:lang w:eastAsia="en-US"/>
        </w:rPr>
        <w:t>.</w:t>
      </w:r>
    </w:p>
    <w:p w14:paraId="4B5A11D5" w14:textId="77777777" w:rsidR="0046142F" w:rsidRDefault="003148C9" w:rsidP="0046142F">
      <w:pPr>
        <w:rPr>
          <w:lang w:eastAsia="en-US"/>
        </w:rPr>
      </w:pPr>
      <w:r>
        <w:rPr>
          <w:lang w:eastAsia="en-US"/>
        </w:rPr>
        <w:t>Et pourtant la porte rendait toujours le même son plein et net</w:t>
      </w:r>
      <w:r w:rsidR="0046142F">
        <w:rPr>
          <w:lang w:eastAsia="en-US"/>
        </w:rPr>
        <w:t>.</w:t>
      </w:r>
    </w:p>
    <w:p w14:paraId="76DB2003" w14:textId="1194356F" w:rsidR="0046142F" w:rsidRDefault="003148C9" w:rsidP="0046142F">
      <w:pPr>
        <w:rPr>
          <w:lang w:eastAsia="en-US"/>
        </w:rPr>
      </w:pPr>
      <w:r>
        <w:rPr>
          <w:lang w:eastAsia="en-US"/>
        </w:rPr>
        <w:lastRenderedPageBreak/>
        <w:t>Il y avait sur les marches des milliers de pièces de cinq francs éparpillées</w:t>
      </w:r>
      <w:r w:rsidR="0046142F">
        <w:rPr>
          <w:lang w:eastAsia="en-US"/>
        </w:rPr>
        <w:t xml:space="preserve">. </w:t>
      </w:r>
      <w:r w:rsidR="006C2AE1">
        <w:rPr>
          <w:lang w:eastAsia="en-US"/>
        </w:rPr>
        <w:t>—</w:t>
      </w:r>
      <w:r w:rsidR="0046142F">
        <w:rPr>
          <w:lang w:eastAsia="en-US"/>
        </w:rPr>
        <w:t xml:space="preserve"> </w:t>
      </w:r>
      <w:r>
        <w:rPr>
          <w:lang w:eastAsia="en-US"/>
        </w:rPr>
        <w:t>La porte résistait</w:t>
      </w:r>
      <w:r w:rsidR="0046142F">
        <w:rPr>
          <w:lang w:eastAsia="en-US"/>
        </w:rPr>
        <w:t>.</w:t>
      </w:r>
    </w:p>
    <w:p w14:paraId="66A7B6C4" w14:textId="77777777" w:rsidR="0046142F" w:rsidRDefault="003148C9" w:rsidP="0046142F">
      <w:pPr>
        <w:rPr>
          <w:lang w:eastAsia="en-US"/>
        </w:rPr>
      </w:pPr>
      <w:r>
        <w:rPr>
          <w:lang w:eastAsia="en-US"/>
        </w:rPr>
        <w:t>Mazurke répétait</w:t>
      </w:r>
      <w:r w:rsidR="0046142F">
        <w:rPr>
          <w:lang w:eastAsia="en-US"/>
        </w:rPr>
        <w:t xml:space="preserve">, </w:t>
      </w:r>
      <w:r>
        <w:rPr>
          <w:lang w:eastAsia="en-US"/>
        </w:rPr>
        <w:t>mais sa voix était plus faible</w:t>
      </w:r>
      <w:r w:rsidR="0046142F">
        <w:rPr>
          <w:lang w:eastAsia="en-US"/>
        </w:rPr>
        <w:t> :</w:t>
      </w:r>
    </w:p>
    <w:p w14:paraId="7795BCBC" w14:textId="1B42B922" w:rsidR="0046142F" w:rsidRDefault="003148C9" w:rsidP="0046142F">
      <w:pPr>
        <w:rPr>
          <w:lang w:eastAsia="en-US"/>
        </w:rPr>
      </w:pPr>
      <w:r>
        <w:rPr>
          <w:lang w:eastAsia="en-US"/>
        </w:rPr>
        <w:t xml:space="preserve">Je la </w:t>
      </w:r>
      <w:r>
        <w:rPr>
          <w:lang w:eastAsia="en-US"/>
        </w:rPr>
        <w:t>briserai</w:t>
      </w:r>
      <w:r w:rsidR="0046142F">
        <w:rPr>
          <w:lang w:eastAsia="en-US"/>
        </w:rPr>
        <w:t xml:space="preserve"> !… </w:t>
      </w:r>
      <w:r>
        <w:rPr>
          <w:lang w:eastAsia="en-US"/>
        </w:rPr>
        <w:t>je la briserai</w:t>
      </w:r>
      <w:r w:rsidR="0046142F">
        <w:rPr>
          <w:lang w:eastAsia="en-US"/>
        </w:rPr>
        <w:t> !…</w:t>
      </w:r>
    </w:p>
    <w:p w14:paraId="4B162B85" w14:textId="11749938" w:rsidR="0046142F" w:rsidRDefault="003148C9" w:rsidP="0046142F">
      <w:pPr>
        <w:rPr>
          <w:lang w:eastAsia="en-US"/>
        </w:rPr>
      </w:pPr>
      <w:r>
        <w:rPr>
          <w:lang w:eastAsia="en-US"/>
        </w:rPr>
        <w:t>Les sacs volaient</w:t>
      </w:r>
      <w:r w:rsidR="0046142F">
        <w:rPr>
          <w:lang w:eastAsia="en-US"/>
        </w:rPr>
        <w:t xml:space="preserve">, </w:t>
      </w:r>
      <w:r>
        <w:rPr>
          <w:lang w:eastAsia="en-US"/>
        </w:rPr>
        <w:t>heurtant le bois</w:t>
      </w:r>
      <w:r w:rsidR="0046142F">
        <w:rPr>
          <w:lang w:eastAsia="en-US"/>
        </w:rPr>
        <w:t xml:space="preserve">. </w:t>
      </w:r>
      <w:r w:rsidR="006C2AE1">
        <w:rPr>
          <w:lang w:eastAsia="en-US"/>
        </w:rPr>
        <w:t>—</w:t>
      </w:r>
      <w:r w:rsidR="0046142F">
        <w:rPr>
          <w:lang w:eastAsia="en-US"/>
        </w:rPr>
        <w:t xml:space="preserve"> </w:t>
      </w:r>
      <w:r>
        <w:rPr>
          <w:lang w:eastAsia="en-US"/>
        </w:rPr>
        <w:t>Mazurke sentait bien qu</w:t>
      </w:r>
      <w:r w:rsidR="0046142F">
        <w:rPr>
          <w:lang w:eastAsia="en-US"/>
        </w:rPr>
        <w:t>’</w:t>
      </w:r>
      <w:r>
        <w:rPr>
          <w:lang w:eastAsia="en-US"/>
        </w:rPr>
        <w:t>après ce délirant effort</w:t>
      </w:r>
      <w:r w:rsidR="0046142F">
        <w:rPr>
          <w:lang w:eastAsia="en-US"/>
        </w:rPr>
        <w:t xml:space="preserve">, </w:t>
      </w:r>
      <w:r>
        <w:rPr>
          <w:lang w:eastAsia="en-US"/>
        </w:rPr>
        <w:t>il allait tomber tout d</w:t>
      </w:r>
      <w:r w:rsidR="0046142F">
        <w:rPr>
          <w:lang w:eastAsia="en-US"/>
        </w:rPr>
        <w:t>’</w:t>
      </w:r>
      <w:r>
        <w:rPr>
          <w:lang w:eastAsia="en-US"/>
        </w:rPr>
        <w:t>un coup</w:t>
      </w:r>
      <w:r w:rsidR="0046142F">
        <w:rPr>
          <w:lang w:eastAsia="en-US"/>
        </w:rPr>
        <w:t>…</w:t>
      </w:r>
    </w:p>
    <w:p w14:paraId="39316DF5" w14:textId="77777777" w:rsidR="0046142F" w:rsidRDefault="003148C9" w:rsidP="0046142F">
      <w:pPr>
        <w:rPr>
          <w:lang w:eastAsia="en-US"/>
        </w:rPr>
      </w:pPr>
      <w:r>
        <w:rPr>
          <w:lang w:eastAsia="en-US"/>
        </w:rPr>
        <w:t>Il tomba</w:t>
      </w:r>
      <w:r w:rsidR="0046142F">
        <w:rPr>
          <w:lang w:eastAsia="en-US"/>
        </w:rPr>
        <w:t xml:space="preserve">, </w:t>
      </w:r>
      <w:r>
        <w:rPr>
          <w:lang w:eastAsia="en-US"/>
        </w:rPr>
        <w:t>ses muscles se détendirent</w:t>
      </w:r>
      <w:r w:rsidR="0046142F">
        <w:rPr>
          <w:lang w:eastAsia="en-US"/>
        </w:rPr>
        <w:t xml:space="preserve">. </w:t>
      </w:r>
      <w:r>
        <w:rPr>
          <w:lang w:eastAsia="en-US"/>
        </w:rPr>
        <w:t>Un feu passa devant ses yeux et il lui sembla que le sol de la cave roulait comme le pont d</w:t>
      </w:r>
      <w:r w:rsidR="0046142F">
        <w:rPr>
          <w:lang w:eastAsia="en-US"/>
        </w:rPr>
        <w:t>’</w:t>
      </w:r>
      <w:r>
        <w:rPr>
          <w:lang w:eastAsia="en-US"/>
        </w:rPr>
        <w:t>un navire en grosse mer</w:t>
      </w:r>
      <w:r w:rsidR="0046142F">
        <w:rPr>
          <w:lang w:eastAsia="en-US"/>
        </w:rPr>
        <w:t>.</w:t>
      </w:r>
    </w:p>
    <w:p w14:paraId="0D5511FC" w14:textId="77777777" w:rsidR="0046142F" w:rsidRDefault="003148C9" w:rsidP="0046142F">
      <w:pPr>
        <w:rPr>
          <w:lang w:eastAsia="en-US"/>
        </w:rPr>
      </w:pPr>
      <w:r>
        <w:rPr>
          <w:lang w:eastAsia="en-US"/>
        </w:rPr>
        <w:t>La seconde bougie s</w:t>
      </w:r>
      <w:r w:rsidR="0046142F">
        <w:rPr>
          <w:lang w:eastAsia="en-US"/>
        </w:rPr>
        <w:t>’</w:t>
      </w:r>
      <w:r>
        <w:rPr>
          <w:lang w:eastAsia="en-US"/>
        </w:rPr>
        <w:t>alluma</w:t>
      </w:r>
      <w:r w:rsidR="0046142F">
        <w:rPr>
          <w:lang w:eastAsia="en-US"/>
        </w:rPr>
        <w:t xml:space="preserve">, </w:t>
      </w:r>
      <w:r>
        <w:rPr>
          <w:lang w:eastAsia="en-US"/>
        </w:rPr>
        <w:t>car il voulait voir si la porte n</w:t>
      </w:r>
      <w:r w:rsidR="0046142F">
        <w:rPr>
          <w:lang w:eastAsia="en-US"/>
        </w:rPr>
        <w:t>’</w:t>
      </w:r>
      <w:r>
        <w:rPr>
          <w:lang w:eastAsia="en-US"/>
        </w:rPr>
        <w:t>avait point cédé</w:t>
      </w:r>
      <w:r w:rsidR="0046142F">
        <w:rPr>
          <w:lang w:eastAsia="en-US"/>
        </w:rPr>
        <w:t xml:space="preserve">, </w:t>
      </w:r>
      <w:r>
        <w:rPr>
          <w:lang w:eastAsia="en-US"/>
        </w:rPr>
        <w:t>ne fût-ce qu</w:t>
      </w:r>
      <w:r w:rsidR="0046142F">
        <w:rPr>
          <w:lang w:eastAsia="en-US"/>
        </w:rPr>
        <w:t>’</w:t>
      </w:r>
      <w:r>
        <w:rPr>
          <w:lang w:eastAsia="en-US"/>
        </w:rPr>
        <w:t>un peu</w:t>
      </w:r>
      <w:r w:rsidR="0046142F">
        <w:rPr>
          <w:lang w:eastAsia="en-US"/>
        </w:rPr>
        <w:t>.</w:t>
      </w:r>
    </w:p>
    <w:p w14:paraId="6E10EF99" w14:textId="77777777" w:rsidR="0046142F" w:rsidRDefault="003148C9" w:rsidP="0046142F">
      <w:pPr>
        <w:rPr>
          <w:lang w:eastAsia="en-US"/>
        </w:rPr>
      </w:pPr>
      <w:r>
        <w:rPr>
          <w:lang w:eastAsia="en-US"/>
        </w:rPr>
        <w:t>Oh</w:t>
      </w:r>
      <w:r w:rsidR="0046142F">
        <w:rPr>
          <w:lang w:eastAsia="en-US"/>
        </w:rPr>
        <w:t xml:space="preserve"> ! </w:t>
      </w:r>
      <w:r>
        <w:rPr>
          <w:lang w:eastAsia="en-US"/>
        </w:rPr>
        <w:t>si la porte avait eu seulement une fente où passer la lame d</w:t>
      </w:r>
      <w:r w:rsidR="0046142F">
        <w:rPr>
          <w:lang w:eastAsia="en-US"/>
        </w:rPr>
        <w:t>’</w:t>
      </w:r>
      <w:r>
        <w:rPr>
          <w:lang w:eastAsia="en-US"/>
        </w:rPr>
        <w:t>un couteau</w:t>
      </w:r>
      <w:r w:rsidR="0046142F">
        <w:rPr>
          <w:lang w:eastAsia="en-US"/>
        </w:rPr>
        <w:t xml:space="preserve">, </w:t>
      </w:r>
      <w:r>
        <w:rPr>
          <w:lang w:eastAsia="en-US"/>
        </w:rPr>
        <w:t>une écorchure</w:t>
      </w:r>
      <w:r w:rsidR="0046142F">
        <w:rPr>
          <w:lang w:eastAsia="en-US"/>
        </w:rPr>
        <w:t xml:space="preserve">, </w:t>
      </w:r>
      <w:r>
        <w:rPr>
          <w:lang w:eastAsia="en-US"/>
        </w:rPr>
        <w:t>un rien</w:t>
      </w:r>
      <w:r w:rsidR="0046142F">
        <w:rPr>
          <w:lang w:eastAsia="en-US"/>
        </w:rPr>
        <w:t> !…</w:t>
      </w:r>
    </w:p>
    <w:p w14:paraId="09BD09D7" w14:textId="77777777" w:rsidR="0046142F" w:rsidRDefault="003148C9" w:rsidP="0046142F">
      <w:pPr>
        <w:rPr>
          <w:lang w:eastAsia="en-US"/>
        </w:rPr>
      </w:pPr>
      <w:r>
        <w:rPr>
          <w:lang w:eastAsia="en-US"/>
        </w:rPr>
        <w:t>Mais la porte</w:t>
      </w:r>
      <w:r w:rsidR="0046142F">
        <w:rPr>
          <w:lang w:eastAsia="en-US"/>
        </w:rPr>
        <w:t xml:space="preserve">, </w:t>
      </w:r>
      <w:r>
        <w:rPr>
          <w:lang w:eastAsia="en-US"/>
        </w:rPr>
        <w:t>défendue par son armure de fer</w:t>
      </w:r>
      <w:r w:rsidR="0046142F">
        <w:rPr>
          <w:lang w:eastAsia="en-US"/>
        </w:rPr>
        <w:t xml:space="preserve">, </w:t>
      </w:r>
      <w:r>
        <w:rPr>
          <w:lang w:eastAsia="en-US"/>
        </w:rPr>
        <w:t>gardait peine les traces de cette attaque vaine</w:t>
      </w:r>
      <w:r w:rsidR="0046142F">
        <w:rPr>
          <w:lang w:eastAsia="en-US"/>
        </w:rPr>
        <w:t>.</w:t>
      </w:r>
    </w:p>
    <w:p w14:paraId="1319A247" w14:textId="77777777" w:rsidR="0046142F" w:rsidRDefault="003148C9">
      <w:pPr>
        <w:rPr>
          <w:lang w:eastAsia="en-US"/>
        </w:rPr>
      </w:pPr>
      <w:r>
        <w:rPr>
          <w:lang w:eastAsia="en-US"/>
        </w:rPr>
        <w:t>Mazurke leva les mains vers le ciel</w:t>
      </w:r>
      <w:r w:rsidR="0046142F">
        <w:rPr>
          <w:lang w:eastAsia="en-US"/>
        </w:rPr>
        <w:t xml:space="preserve">, </w:t>
      </w:r>
      <w:r>
        <w:rPr>
          <w:lang w:eastAsia="en-US"/>
        </w:rPr>
        <w:t>puis il s</w:t>
      </w:r>
      <w:r w:rsidR="0046142F">
        <w:rPr>
          <w:lang w:eastAsia="en-US"/>
        </w:rPr>
        <w:t>’</w:t>
      </w:r>
      <w:r>
        <w:rPr>
          <w:lang w:eastAsia="en-US"/>
        </w:rPr>
        <w:t>affaissa</w:t>
      </w:r>
      <w:r w:rsidR="0046142F">
        <w:rPr>
          <w:lang w:eastAsia="en-US"/>
        </w:rPr>
        <w:t xml:space="preserve">, </w:t>
      </w:r>
      <w:r>
        <w:rPr>
          <w:lang w:eastAsia="en-US"/>
        </w:rPr>
        <w:t>le visage contre terre</w:t>
      </w:r>
      <w:r w:rsidR="0046142F">
        <w:rPr>
          <w:lang w:eastAsia="en-US"/>
        </w:rPr>
        <w:t xml:space="preserve">, </w:t>
      </w:r>
      <w:r>
        <w:rPr>
          <w:lang w:eastAsia="en-US"/>
        </w:rPr>
        <w:t>vaincu</w:t>
      </w:r>
      <w:r w:rsidR="0046142F">
        <w:rPr>
          <w:lang w:eastAsia="en-US"/>
        </w:rPr>
        <w:t xml:space="preserve">, </w:t>
      </w:r>
      <w:r>
        <w:rPr>
          <w:lang w:eastAsia="en-US"/>
        </w:rPr>
        <w:t>brisé</w:t>
      </w:r>
      <w:r w:rsidR="0046142F">
        <w:rPr>
          <w:lang w:eastAsia="en-US"/>
        </w:rPr>
        <w:t xml:space="preserve">, </w:t>
      </w:r>
      <w:r>
        <w:rPr>
          <w:lang w:eastAsia="en-US"/>
        </w:rPr>
        <w:t>déjà mort</w:t>
      </w:r>
      <w:r w:rsidR="0046142F">
        <w:rPr>
          <w:lang w:eastAsia="en-US"/>
        </w:rPr>
        <w:t>…</w:t>
      </w:r>
    </w:p>
    <w:p w14:paraId="053BC513" w14:textId="342F3BE5" w:rsidR="003148C9" w:rsidRDefault="003148C9" w:rsidP="0046142F">
      <w:pPr>
        <w:pStyle w:val="Titre2"/>
        <w:rPr>
          <w:lang w:eastAsia="en-US"/>
        </w:rPr>
      </w:pPr>
      <w:bookmarkStart w:id="58" w:name="_Toc233868071"/>
      <w:bookmarkStart w:id="59" w:name="_Toc202196766"/>
      <w:r>
        <w:rPr>
          <w:lang w:eastAsia="en-US"/>
        </w:rPr>
        <w:lastRenderedPageBreak/>
        <w:t>OÙ LUCIENNE FAIT DE LA MORALE</w:t>
      </w:r>
      <w:bookmarkEnd w:id="58"/>
      <w:bookmarkEnd w:id="59"/>
      <w:r>
        <w:rPr>
          <w:lang w:eastAsia="en-US"/>
        </w:rPr>
        <w:br/>
      </w:r>
    </w:p>
    <w:p w14:paraId="1F8F03E4" w14:textId="77777777" w:rsidR="0046142F" w:rsidRDefault="003148C9" w:rsidP="0046142F">
      <w:pPr>
        <w:rPr>
          <w:lang w:eastAsia="en-US"/>
        </w:rPr>
      </w:pPr>
      <w:r>
        <w:rPr>
          <w:lang w:eastAsia="en-US"/>
        </w:rPr>
        <w:t>Le jour se leva clair et gai comme la veille sur les deux jardins qui séparaient l</w:t>
      </w:r>
      <w:r w:rsidR="0046142F">
        <w:rPr>
          <w:lang w:eastAsia="en-US"/>
        </w:rPr>
        <w:t>’</w:t>
      </w:r>
      <w:r>
        <w:rPr>
          <w:lang w:eastAsia="en-US"/>
        </w:rPr>
        <w:t xml:space="preserve">hôtel </w:t>
      </w:r>
      <w:proofErr w:type="spellStart"/>
      <w:r>
        <w:rPr>
          <w:lang w:eastAsia="en-US"/>
        </w:rPr>
        <w:t>Lointier</w:t>
      </w:r>
      <w:proofErr w:type="spellEnd"/>
      <w:r>
        <w:rPr>
          <w:lang w:eastAsia="en-US"/>
        </w:rPr>
        <w:t xml:space="preserve"> de la maison de Marans</w:t>
      </w:r>
      <w:r w:rsidR="0046142F">
        <w:rPr>
          <w:lang w:eastAsia="en-US"/>
        </w:rPr>
        <w:t xml:space="preserve">. </w:t>
      </w:r>
      <w:r>
        <w:rPr>
          <w:lang w:eastAsia="en-US"/>
        </w:rPr>
        <w:t>Mais les oiseaux chanteurs bavardèrent tout seuls sous le feuillage</w:t>
      </w:r>
      <w:r w:rsidR="0046142F">
        <w:rPr>
          <w:lang w:eastAsia="en-US"/>
        </w:rPr>
        <w:t>.</w:t>
      </w:r>
    </w:p>
    <w:p w14:paraId="0B1A716C" w14:textId="77777777" w:rsidR="0046142F" w:rsidRDefault="003148C9" w:rsidP="0046142F">
      <w:pPr>
        <w:rPr>
          <w:lang w:eastAsia="en-US"/>
        </w:rPr>
      </w:pPr>
      <w:r>
        <w:rPr>
          <w:lang w:eastAsia="en-US"/>
        </w:rPr>
        <w:t>Lucienne s</w:t>
      </w:r>
      <w:r w:rsidR="0046142F">
        <w:rPr>
          <w:lang w:eastAsia="en-US"/>
        </w:rPr>
        <w:t>’</w:t>
      </w:r>
      <w:r>
        <w:rPr>
          <w:lang w:eastAsia="en-US"/>
        </w:rPr>
        <w:t xml:space="preserve">éveilla pourtant de </w:t>
      </w:r>
      <w:r>
        <w:t>bonne heure</w:t>
      </w:r>
      <w:r w:rsidR="0046142F">
        <w:rPr>
          <w:lang w:eastAsia="en-US"/>
        </w:rPr>
        <w:t xml:space="preserve">. </w:t>
      </w:r>
      <w:r>
        <w:rPr>
          <w:lang w:eastAsia="en-US"/>
        </w:rPr>
        <w:t>Avant même d</w:t>
      </w:r>
      <w:r w:rsidR="0046142F">
        <w:rPr>
          <w:lang w:eastAsia="en-US"/>
        </w:rPr>
        <w:t>’</w:t>
      </w:r>
      <w:r>
        <w:rPr>
          <w:lang w:eastAsia="en-US"/>
        </w:rPr>
        <w:t>ouvrir les yeux</w:t>
      </w:r>
      <w:r w:rsidR="0046142F">
        <w:rPr>
          <w:lang w:eastAsia="en-US"/>
        </w:rPr>
        <w:t xml:space="preserve">, </w:t>
      </w:r>
      <w:r>
        <w:rPr>
          <w:lang w:eastAsia="en-US"/>
        </w:rPr>
        <w:t>elle sentit sur sa poitrine ce poids qui devance la réflexion et qui invite l</w:t>
      </w:r>
      <w:r w:rsidR="0046142F">
        <w:rPr>
          <w:lang w:eastAsia="en-US"/>
        </w:rPr>
        <w:t>’</w:t>
      </w:r>
      <w:r>
        <w:rPr>
          <w:lang w:eastAsia="en-US"/>
        </w:rPr>
        <w:t>âme à rester engourdie</w:t>
      </w:r>
      <w:r w:rsidR="0046142F">
        <w:rPr>
          <w:lang w:eastAsia="en-US"/>
        </w:rPr>
        <w:t xml:space="preserve">, </w:t>
      </w:r>
      <w:r>
        <w:rPr>
          <w:lang w:eastAsia="en-US"/>
        </w:rPr>
        <w:t>par crainte d</w:t>
      </w:r>
      <w:r w:rsidR="0046142F">
        <w:rPr>
          <w:lang w:eastAsia="en-US"/>
        </w:rPr>
        <w:t>’</w:t>
      </w:r>
      <w:r>
        <w:rPr>
          <w:lang w:eastAsia="en-US"/>
        </w:rPr>
        <w:t>une peine inconnue</w:t>
      </w:r>
      <w:r w:rsidR="0046142F">
        <w:rPr>
          <w:lang w:eastAsia="en-US"/>
        </w:rPr>
        <w:t>.</w:t>
      </w:r>
    </w:p>
    <w:p w14:paraId="4C8F91B3" w14:textId="77777777" w:rsidR="0046142F" w:rsidRDefault="003148C9" w:rsidP="0046142F">
      <w:pPr>
        <w:rPr>
          <w:lang w:eastAsia="en-US"/>
        </w:rPr>
      </w:pPr>
      <w:r>
        <w:rPr>
          <w:lang w:eastAsia="en-US"/>
        </w:rPr>
        <w:t>On ne sait pas encore</w:t>
      </w:r>
      <w:r w:rsidR="0046142F">
        <w:rPr>
          <w:lang w:eastAsia="en-US"/>
        </w:rPr>
        <w:t xml:space="preserve">, </w:t>
      </w:r>
      <w:r>
        <w:rPr>
          <w:lang w:eastAsia="en-US"/>
        </w:rPr>
        <w:t>mais on a peur déjà</w:t>
      </w:r>
      <w:r w:rsidR="0046142F">
        <w:rPr>
          <w:lang w:eastAsia="en-US"/>
        </w:rPr>
        <w:t xml:space="preserve">. </w:t>
      </w:r>
      <w:r>
        <w:rPr>
          <w:lang w:eastAsia="en-US"/>
        </w:rPr>
        <w:t>Le cœur se serre</w:t>
      </w:r>
      <w:r w:rsidR="0046142F">
        <w:rPr>
          <w:lang w:eastAsia="en-US"/>
        </w:rPr>
        <w:t xml:space="preserve">. </w:t>
      </w:r>
      <w:r>
        <w:rPr>
          <w:lang w:eastAsia="en-US"/>
        </w:rPr>
        <w:t>On voudrait se</w:t>
      </w:r>
      <w:r>
        <w:t xml:space="preserve"> réfugier de nouveau dans le sommeil</w:t>
      </w:r>
      <w:r w:rsidR="0046142F">
        <w:rPr>
          <w:lang w:eastAsia="en-US"/>
        </w:rPr>
        <w:t>.</w:t>
      </w:r>
    </w:p>
    <w:p w14:paraId="26BFE17E" w14:textId="77777777" w:rsidR="0046142F" w:rsidRDefault="003148C9" w:rsidP="0046142F">
      <w:pPr>
        <w:rPr>
          <w:lang w:eastAsia="en-US"/>
        </w:rPr>
      </w:pPr>
      <w:r>
        <w:rPr>
          <w:lang w:eastAsia="en-US"/>
        </w:rPr>
        <w:t>Mais le sommeil est loin</w:t>
      </w:r>
      <w:r w:rsidR="0046142F">
        <w:rPr>
          <w:lang w:eastAsia="en-US"/>
        </w:rPr>
        <w:t xml:space="preserve">. </w:t>
      </w:r>
      <w:r>
        <w:rPr>
          <w:lang w:eastAsia="en-US"/>
        </w:rPr>
        <w:t>Les paupières entr</w:t>
      </w:r>
      <w:r w:rsidR="0046142F">
        <w:rPr>
          <w:lang w:eastAsia="en-US"/>
        </w:rPr>
        <w:t>’</w:t>
      </w:r>
      <w:r>
        <w:rPr>
          <w:lang w:eastAsia="en-US"/>
        </w:rPr>
        <w:t>ouvertes ont vu le grand jour</w:t>
      </w:r>
      <w:r w:rsidR="0046142F">
        <w:rPr>
          <w:lang w:eastAsia="en-US"/>
        </w:rPr>
        <w:t xml:space="preserve">, </w:t>
      </w:r>
      <w:r>
        <w:rPr>
          <w:lang w:eastAsia="en-US"/>
        </w:rPr>
        <w:t>et la mémoire secouée a dit son mot</w:t>
      </w:r>
      <w:r w:rsidR="0046142F">
        <w:rPr>
          <w:lang w:eastAsia="en-US"/>
        </w:rPr>
        <w:t>.</w:t>
      </w:r>
    </w:p>
    <w:p w14:paraId="1F2F3C59" w14:textId="77777777" w:rsidR="0046142F" w:rsidRDefault="003148C9" w:rsidP="0046142F">
      <w:pPr>
        <w:rPr>
          <w:lang w:eastAsia="en-US"/>
        </w:rPr>
      </w:pPr>
      <w:r>
        <w:rPr>
          <w:lang w:eastAsia="en-US"/>
        </w:rPr>
        <w:t>On vit</w:t>
      </w:r>
      <w:r w:rsidR="0046142F">
        <w:rPr>
          <w:lang w:eastAsia="en-US"/>
        </w:rPr>
        <w:t xml:space="preserve"> ; </w:t>
      </w:r>
      <w:r>
        <w:rPr>
          <w:lang w:eastAsia="en-US"/>
        </w:rPr>
        <w:t>on se souvient</w:t>
      </w:r>
      <w:r w:rsidR="0046142F">
        <w:rPr>
          <w:lang w:eastAsia="en-US"/>
        </w:rPr>
        <w:t xml:space="preserve"> : </w:t>
      </w:r>
      <w:r>
        <w:rPr>
          <w:lang w:eastAsia="en-US"/>
        </w:rPr>
        <w:t>on souffre</w:t>
      </w:r>
      <w:r w:rsidR="0046142F">
        <w:rPr>
          <w:lang w:eastAsia="en-US"/>
        </w:rPr>
        <w:t>.</w:t>
      </w:r>
    </w:p>
    <w:p w14:paraId="741F0C6A" w14:textId="77777777" w:rsidR="0046142F" w:rsidRDefault="003148C9" w:rsidP="0046142F">
      <w:pPr>
        <w:rPr>
          <w:lang w:eastAsia="en-US"/>
        </w:rPr>
      </w:pPr>
      <w:r>
        <w:rPr>
          <w:lang w:eastAsia="en-US"/>
        </w:rPr>
        <w:t>Lucienne</w:t>
      </w:r>
      <w:r w:rsidR="0046142F">
        <w:rPr>
          <w:lang w:eastAsia="en-US"/>
        </w:rPr>
        <w:t xml:space="preserve">, </w:t>
      </w:r>
      <w:r>
        <w:rPr>
          <w:lang w:eastAsia="en-US"/>
        </w:rPr>
        <w:t>au lieu de sauter hors de son lit comme d</w:t>
      </w:r>
      <w:r w:rsidR="0046142F">
        <w:rPr>
          <w:lang w:eastAsia="en-US"/>
        </w:rPr>
        <w:t>’</w:t>
      </w:r>
      <w:r>
        <w:rPr>
          <w:lang w:eastAsia="en-US"/>
        </w:rPr>
        <w:t>habitude</w:t>
      </w:r>
      <w:r w:rsidR="0046142F">
        <w:rPr>
          <w:lang w:eastAsia="en-US"/>
        </w:rPr>
        <w:t xml:space="preserve">, </w:t>
      </w:r>
      <w:r>
        <w:rPr>
          <w:lang w:eastAsia="en-US"/>
        </w:rPr>
        <w:t>le</w:t>
      </w:r>
      <w:r>
        <w:t>ste et vive</w:t>
      </w:r>
      <w:r w:rsidR="0046142F">
        <w:rPr>
          <w:lang w:eastAsia="en-US"/>
        </w:rPr>
        <w:t xml:space="preserve">, </w:t>
      </w:r>
      <w:r>
        <w:rPr>
          <w:lang w:eastAsia="en-US"/>
        </w:rPr>
        <w:t>laissa longtemps sa jolie tête sur l</w:t>
      </w:r>
      <w:r w:rsidR="0046142F">
        <w:rPr>
          <w:lang w:eastAsia="en-US"/>
        </w:rPr>
        <w:t>’</w:t>
      </w:r>
      <w:r>
        <w:rPr>
          <w:lang w:eastAsia="en-US"/>
        </w:rPr>
        <w:t>oreiller</w:t>
      </w:r>
      <w:r w:rsidR="0046142F">
        <w:rPr>
          <w:lang w:eastAsia="en-US"/>
        </w:rPr>
        <w:t xml:space="preserve">. </w:t>
      </w:r>
      <w:r>
        <w:rPr>
          <w:lang w:eastAsia="en-US"/>
        </w:rPr>
        <w:t>Tout ce que lui avait dit Clémence lui revenait</w:t>
      </w:r>
      <w:r w:rsidR="0046142F">
        <w:rPr>
          <w:lang w:eastAsia="en-US"/>
        </w:rPr>
        <w:t xml:space="preserve"> ; </w:t>
      </w:r>
      <w:r>
        <w:rPr>
          <w:lang w:eastAsia="en-US"/>
        </w:rPr>
        <w:t>elle avait peur</w:t>
      </w:r>
      <w:r w:rsidR="0046142F">
        <w:rPr>
          <w:lang w:eastAsia="en-US"/>
        </w:rPr>
        <w:t>.</w:t>
      </w:r>
    </w:p>
    <w:p w14:paraId="49D92497" w14:textId="77777777" w:rsidR="0046142F" w:rsidRDefault="003148C9" w:rsidP="0046142F">
      <w:pPr>
        <w:rPr>
          <w:lang w:eastAsia="en-US"/>
        </w:rPr>
      </w:pPr>
      <w:r>
        <w:rPr>
          <w:lang w:eastAsia="en-US"/>
        </w:rPr>
        <w:t>Il fallut la lettre de Mazurke</w:t>
      </w:r>
      <w:r w:rsidR="0046142F">
        <w:rPr>
          <w:lang w:eastAsia="en-US"/>
        </w:rPr>
        <w:t xml:space="preserve">, </w:t>
      </w:r>
      <w:r>
        <w:rPr>
          <w:lang w:eastAsia="en-US"/>
        </w:rPr>
        <w:t>toujours cachetée et posée à son chevet</w:t>
      </w:r>
      <w:r w:rsidR="0046142F">
        <w:rPr>
          <w:lang w:eastAsia="en-US"/>
        </w:rPr>
        <w:t xml:space="preserve">, </w:t>
      </w:r>
      <w:r>
        <w:rPr>
          <w:lang w:eastAsia="en-US"/>
        </w:rPr>
        <w:t>pour lui rendre un peu de cœur</w:t>
      </w:r>
      <w:r w:rsidR="0046142F">
        <w:rPr>
          <w:lang w:eastAsia="en-US"/>
        </w:rPr>
        <w:t xml:space="preserve">. </w:t>
      </w:r>
      <w:r>
        <w:rPr>
          <w:lang w:eastAsia="en-US"/>
        </w:rPr>
        <w:t>À la vue de la lettre</w:t>
      </w:r>
      <w:r w:rsidR="0046142F">
        <w:rPr>
          <w:lang w:eastAsia="en-US"/>
        </w:rPr>
        <w:t xml:space="preserve">, </w:t>
      </w:r>
      <w:r>
        <w:rPr>
          <w:lang w:eastAsia="en-US"/>
        </w:rPr>
        <w:t>ses yeux qui allaient pleurer eurent un pauvre sourire</w:t>
      </w:r>
      <w:r w:rsidR="0046142F">
        <w:rPr>
          <w:lang w:eastAsia="en-US"/>
        </w:rPr>
        <w:t>.</w:t>
      </w:r>
    </w:p>
    <w:p w14:paraId="60D0C480" w14:textId="77777777" w:rsidR="0046142F" w:rsidRDefault="003148C9" w:rsidP="0046142F">
      <w:pPr>
        <w:rPr>
          <w:lang w:eastAsia="en-US"/>
        </w:rPr>
      </w:pPr>
      <w:r>
        <w:rPr>
          <w:lang w:eastAsia="en-US"/>
        </w:rPr>
        <w:t>Ses petits pieds blancs touchèrent le tapis</w:t>
      </w:r>
      <w:r w:rsidR="0046142F">
        <w:rPr>
          <w:lang w:eastAsia="en-US"/>
        </w:rPr>
        <w:t xml:space="preserve">. </w:t>
      </w:r>
      <w:r>
        <w:rPr>
          <w:lang w:eastAsia="en-US"/>
        </w:rPr>
        <w:t>Elle souleva la mousseline sans broderie qui couvrait les carreaux de sa fenêtre</w:t>
      </w:r>
      <w:r w:rsidR="0046142F">
        <w:rPr>
          <w:lang w:eastAsia="en-US"/>
        </w:rPr>
        <w:t>.</w:t>
      </w:r>
    </w:p>
    <w:p w14:paraId="19EEEBBC" w14:textId="04BDBA96" w:rsidR="0046142F" w:rsidRDefault="0046142F" w:rsidP="0046142F">
      <w:pPr>
        <w:rPr>
          <w:lang w:eastAsia="en-US"/>
        </w:rPr>
      </w:pPr>
      <w:r>
        <w:rPr>
          <w:lang w:eastAsia="en-US"/>
        </w:rPr>
        <w:lastRenderedPageBreak/>
        <w:t>— </w:t>
      </w:r>
      <w:r w:rsidR="003148C9">
        <w:rPr>
          <w:lang w:eastAsia="en-US"/>
        </w:rPr>
        <w:t>Clémence n</w:t>
      </w:r>
      <w:r>
        <w:rPr>
          <w:lang w:eastAsia="en-US"/>
        </w:rPr>
        <w:t>’</w:t>
      </w:r>
      <w:r w:rsidR="003148C9">
        <w:rPr>
          <w:lang w:eastAsia="en-US"/>
        </w:rPr>
        <w:t>est pas encore au jardin</w:t>
      </w:r>
      <w:r>
        <w:rPr>
          <w:lang w:eastAsia="en-US"/>
        </w:rPr>
        <w:t xml:space="preserve">, </w:t>
      </w:r>
      <w:r w:rsidR="003148C9">
        <w:rPr>
          <w:lang w:eastAsia="en-US"/>
        </w:rPr>
        <w:t>murmura-t-elle</w:t>
      </w:r>
      <w:r>
        <w:rPr>
          <w:lang w:eastAsia="en-US"/>
        </w:rPr>
        <w:t xml:space="preserve"> ; </w:t>
      </w:r>
      <w:r w:rsidR="006C2AE1">
        <w:rPr>
          <w:lang w:eastAsia="en-US"/>
        </w:rPr>
        <w:t>—</w:t>
      </w:r>
      <w:r>
        <w:rPr>
          <w:lang w:eastAsia="en-US"/>
        </w:rPr>
        <w:t xml:space="preserve"> </w:t>
      </w:r>
      <w:r w:rsidR="003148C9">
        <w:rPr>
          <w:lang w:eastAsia="en-US"/>
        </w:rPr>
        <w:t>il faut que je la voie pourtant</w:t>
      </w:r>
      <w:r>
        <w:rPr>
          <w:lang w:eastAsia="en-US"/>
        </w:rPr>
        <w:t xml:space="preserve">, </w:t>
      </w:r>
      <w:r w:rsidR="003148C9">
        <w:rPr>
          <w:lang w:eastAsia="en-US"/>
        </w:rPr>
        <w:t>il faut que je sache tout</w:t>
      </w:r>
      <w:r>
        <w:rPr>
          <w:lang w:eastAsia="en-US"/>
        </w:rPr>
        <w:t xml:space="preserve">… </w:t>
      </w:r>
      <w:r w:rsidR="003148C9">
        <w:rPr>
          <w:lang w:eastAsia="en-US"/>
        </w:rPr>
        <w:t>tout</w:t>
      </w:r>
      <w:r>
        <w:rPr>
          <w:lang w:eastAsia="en-US"/>
        </w:rPr>
        <w:t> !</w:t>
      </w:r>
    </w:p>
    <w:p w14:paraId="1FD11C7E" w14:textId="3E443D8C" w:rsidR="0046142F" w:rsidRDefault="0046142F" w:rsidP="0046142F">
      <w:pPr>
        <w:rPr>
          <w:lang w:eastAsia="en-US"/>
        </w:rPr>
      </w:pPr>
      <w:r>
        <w:rPr>
          <w:lang w:eastAsia="en-US"/>
        </w:rPr>
        <w:t>— </w:t>
      </w:r>
      <w:r w:rsidR="003148C9">
        <w:rPr>
          <w:lang w:eastAsia="en-US"/>
        </w:rPr>
        <w:t>Mon Dieu</w:t>
      </w:r>
      <w:r>
        <w:rPr>
          <w:lang w:eastAsia="en-US"/>
        </w:rPr>
        <w:t xml:space="preserve"> ! </w:t>
      </w:r>
      <w:r w:rsidR="003148C9">
        <w:rPr>
          <w:lang w:eastAsia="en-US"/>
        </w:rPr>
        <w:t>ajouta-t-elle en regagnant son lit pour passer sa robe du matin</w:t>
      </w:r>
      <w:r>
        <w:rPr>
          <w:lang w:eastAsia="en-US"/>
        </w:rPr>
        <w:t xml:space="preserve"> : </w:t>
      </w:r>
      <w:r w:rsidR="006C2AE1">
        <w:rPr>
          <w:lang w:eastAsia="en-US"/>
        </w:rPr>
        <w:t>—</w:t>
      </w:r>
      <w:r>
        <w:rPr>
          <w:lang w:eastAsia="en-US"/>
        </w:rPr>
        <w:t xml:space="preserve"> </w:t>
      </w:r>
      <w:r w:rsidR="003148C9">
        <w:rPr>
          <w:lang w:eastAsia="en-US"/>
        </w:rPr>
        <w:t>faites que Clémence se soit trompée</w:t>
      </w:r>
      <w:r>
        <w:rPr>
          <w:lang w:eastAsia="en-US"/>
        </w:rPr>
        <w:t xml:space="preserve">, </w:t>
      </w:r>
      <w:r w:rsidR="003148C9">
        <w:rPr>
          <w:lang w:eastAsia="en-US"/>
        </w:rPr>
        <w:t>et protégez notre pauvre mère</w:t>
      </w:r>
      <w:r>
        <w:rPr>
          <w:lang w:eastAsia="en-US"/>
        </w:rPr>
        <w:t> !</w:t>
      </w:r>
    </w:p>
    <w:p w14:paraId="6701407D" w14:textId="77777777" w:rsidR="0046142F" w:rsidRDefault="003148C9" w:rsidP="0046142F">
      <w:pPr>
        <w:rPr>
          <w:lang w:eastAsia="en-US"/>
        </w:rPr>
      </w:pPr>
      <w:r>
        <w:rPr>
          <w:lang w:eastAsia="en-US"/>
        </w:rPr>
        <w:t>La robe agrafée</w:t>
      </w:r>
      <w:r w:rsidR="0046142F">
        <w:rPr>
          <w:lang w:eastAsia="en-US"/>
        </w:rPr>
        <w:t xml:space="preserve">, </w:t>
      </w:r>
      <w:r>
        <w:rPr>
          <w:lang w:eastAsia="en-US"/>
        </w:rPr>
        <w:t>et ce ne fut pas long</w:t>
      </w:r>
      <w:r w:rsidR="0046142F">
        <w:rPr>
          <w:lang w:eastAsia="en-US"/>
        </w:rPr>
        <w:t xml:space="preserve">, </w:t>
      </w:r>
      <w:r>
        <w:rPr>
          <w:lang w:eastAsia="en-US"/>
        </w:rPr>
        <w:t>Lucienne prit ses beaux cheveux blonds à deux mains et les noua derrière sa tête</w:t>
      </w:r>
      <w:r w:rsidR="0046142F">
        <w:rPr>
          <w:lang w:eastAsia="en-US"/>
        </w:rPr>
        <w:t>…</w:t>
      </w:r>
    </w:p>
    <w:p w14:paraId="34A62A5E" w14:textId="77777777" w:rsidR="0046142F" w:rsidRDefault="003148C9" w:rsidP="0046142F">
      <w:pPr>
        <w:rPr>
          <w:lang w:eastAsia="en-US"/>
        </w:rPr>
      </w:pPr>
      <w:r>
        <w:rPr>
          <w:lang w:eastAsia="en-US"/>
        </w:rPr>
        <w:t>Puis elle se mit à genoux devant une image de la Vierge que le prêtre lui avait donnée le jour de sa première communion</w:t>
      </w:r>
      <w:r w:rsidR="0046142F">
        <w:rPr>
          <w:lang w:eastAsia="en-US"/>
        </w:rPr>
        <w:t>.</w:t>
      </w:r>
    </w:p>
    <w:p w14:paraId="4BA6D753" w14:textId="77777777" w:rsidR="0046142F" w:rsidRDefault="003148C9" w:rsidP="0046142F">
      <w:pPr>
        <w:rPr>
          <w:lang w:eastAsia="en-US"/>
        </w:rPr>
      </w:pPr>
      <w:r>
        <w:rPr>
          <w:lang w:eastAsia="en-US"/>
        </w:rPr>
        <w:t>Une image naïve et douce où la mère de Dieu foulait des fleurs et se couronnait d</w:t>
      </w:r>
      <w:r w:rsidR="0046142F">
        <w:rPr>
          <w:lang w:eastAsia="en-US"/>
        </w:rPr>
        <w:t>’</w:t>
      </w:r>
      <w:r>
        <w:rPr>
          <w:lang w:eastAsia="en-US"/>
        </w:rPr>
        <w:t>étoiles</w:t>
      </w:r>
      <w:r w:rsidR="0046142F">
        <w:rPr>
          <w:lang w:eastAsia="en-US"/>
        </w:rPr>
        <w:t>.</w:t>
      </w:r>
    </w:p>
    <w:p w14:paraId="314B266D" w14:textId="77777777" w:rsidR="0046142F" w:rsidRDefault="003148C9" w:rsidP="0046142F">
      <w:pPr>
        <w:rPr>
          <w:lang w:eastAsia="en-US"/>
        </w:rPr>
      </w:pPr>
      <w:r>
        <w:rPr>
          <w:lang w:eastAsia="en-US"/>
        </w:rPr>
        <w:t>Lucienne pria de tout son cœur</w:t>
      </w:r>
      <w:r w:rsidR="0046142F">
        <w:rPr>
          <w:lang w:eastAsia="en-US"/>
        </w:rPr>
        <w:t xml:space="preserve">. </w:t>
      </w:r>
      <w:r>
        <w:rPr>
          <w:lang w:eastAsia="en-US"/>
        </w:rPr>
        <w:t>Et la pensée du beau capitaine Mazurke</w:t>
      </w:r>
      <w:r w:rsidR="0046142F">
        <w:rPr>
          <w:lang w:eastAsia="en-US"/>
        </w:rPr>
        <w:t xml:space="preserve">, </w:t>
      </w:r>
      <w:r>
        <w:rPr>
          <w:lang w:eastAsia="en-US"/>
        </w:rPr>
        <w:t>venant à traverser sa prière</w:t>
      </w:r>
      <w:r w:rsidR="0046142F">
        <w:rPr>
          <w:lang w:eastAsia="en-US"/>
        </w:rPr>
        <w:t xml:space="preserve">, </w:t>
      </w:r>
      <w:r>
        <w:rPr>
          <w:lang w:eastAsia="en-US"/>
        </w:rPr>
        <w:t>ne la troubla point</w:t>
      </w:r>
      <w:r w:rsidR="0046142F">
        <w:rPr>
          <w:lang w:eastAsia="en-US"/>
        </w:rPr>
        <w:t xml:space="preserve">. </w:t>
      </w:r>
      <w:r>
        <w:rPr>
          <w:lang w:eastAsia="en-US"/>
        </w:rPr>
        <w:t>Elle était trop pure pour craindre ou rougir</w:t>
      </w:r>
      <w:r w:rsidR="0046142F">
        <w:rPr>
          <w:lang w:eastAsia="en-US"/>
        </w:rPr>
        <w:t>.</w:t>
      </w:r>
    </w:p>
    <w:p w14:paraId="53503CE4" w14:textId="77777777" w:rsidR="0046142F" w:rsidRDefault="003148C9" w:rsidP="0046142F">
      <w:pPr>
        <w:rPr>
          <w:lang w:eastAsia="en-US"/>
        </w:rPr>
      </w:pPr>
      <w:r>
        <w:rPr>
          <w:lang w:eastAsia="en-US"/>
        </w:rPr>
        <w:t>Après sa prière qui monta vers Dieu comme le vol de l</w:t>
      </w:r>
      <w:r w:rsidR="0046142F">
        <w:rPr>
          <w:lang w:eastAsia="en-US"/>
        </w:rPr>
        <w:t>’</w:t>
      </w:r>
      <w:r>
        <w:rPr>
          <w:lang w:eastAsia="en-US"/>
        </w:rPr>
        <w:t>ange</w:t>
      </w:r>
      <w:r w:rsidR="0046142F">
        <w:rPr>
          <w:lang w:eastAsia="en-US"/>
        </w:rPr>
        <w:t xml:space="preserve">, </w:t>
      </w:r>
      <w:r>
        <w:rPr>
          <w:lang w:eastAsia="en-US"/>
        </w:rPr>
        <w:t>elle s</w:t>
      </w:r>
      <w:r w:rsidR="0046142F">
        <w:rPr>
          <w:lang w:eastAsia="en-US"/>
        </w:rPr>
        <w:t>’</w:t>
      </w:r>
      <w:r>
        <w:rPr>
          <w:lang w:eastAsia="en-US"/>
        </w:rPr>
        <w:t>assit sur le pied de son lit</w:t>
      </w:r>
      <w:r w:rsidR="0046142F">
        <w:rPr>
          <w:lang w:eastAsia="en-US"/>
        </w:rPr>
        <w:t xml:space="preserve">, </w:t>
      </w:r>
      <w:r>
        <w:rPr>
          <w:lang w:eastAsia="en-US"/>
        </w:rPr>
        <w:t>prenant un petit air grave et se disant</w:t>
      </w:r>
      <w:r w:rsidR="0046142F">
        <w:rPr>
          <w:lang w:eastAsia="en-US"/>
        </w:rPr>
        <w:t xml:space="preserve"> : </w:t>
      </w:r>
      <w:r>
        <w:rPr>
          <w:lang w:eastAsia="en-US"/>
        </w:rPr>
        <w:t>que faire</w:t>
      </w:r>
      <w:r w:rsidR="0046142F">
        <w:rPr>
          <w:lang w:eastAsia="en-US"/>
        </w:rPr>
        <w:t> ?</w:t>
      </w:r>
    </w:p>
    <w:p w14:paraId="63AA58ED" w14:textId="40F72B30" w:rsidR="0046142F" w:rsidRDefault="003148C9" w:rsidP="0046142F">
      <w:pPr>
        <w:rPr>
          <w:lang w:eastAsia="en-US"/>
        </w:rPr>
      </w:pPr>
      <w:r>
        <w:rPr>
          <w:lang w:eastAsia="en-US"/>
        </w:rPr>
        <w:t>Terrible question</w:t>
      </w:r>
      <w:r w:rsidR="0046142F">
        <w:rPr>
          <w:lang w:eastAsia="en-US"/>
        </w:rPr>
        <w:t xml:space="preserve"> ! </w:t>
      </w:r>
      <w:r w:rsidR="006C2AE1">
        <w:rPr>
          <w:lang w:eastAsia="en-US"/>
        </w:rPr>
        <w:t>—</w:t>
      </w:r>
      <w:r w:rsidR="0046142F">
        <w:rPr>
          <w:lang w:eastAsia="en-US"/>
        </w:rPr>
        <w:t xml:space="preserve"> </w:t>
      </w:r>
      <w:r>
        <w:rPr>
          <w:lang w:eastAsia="en-US"/>
        </w:rPr>
        <w:t>Si encore Lucienne avait tout su ce que Clémence voulait lui dire</w:t>
      </w:r>
      <w:r w:rsidR="0046142F">
        <w:rPr>
          <w:lang w:eastAsia="en-US"/>
        </w:rPr>
        <w:t> !</w:t>
      </w:r>
    </w:p>
    <w:p w14:paraId="5586E703" w14:textId="77777777" w:rsidR="0046142F" w:rsidRDefault="003148C9" w:rsidP="0046142F">
      <w:pPr>
        <w:rPr>
          <w:lang w:eastAsia="en-US"/>
        </w:rPr>
      </w:pPr>
      <w:r>
        <w:rPr>
          <w:lang w:eastAsia="en-US"/>
        </w:rPr>
        <w:t>Il fallait voir Clémence</w:t>
      </w:r>
      <w:r w:rsidR="0046142F">
        <w:rPr>
          <w:lang w:eastAsia="en-US"/>
        </w:rPr>
        <w:t>.</w:t>
      </w:r>
    </w:p>
    <w:p w14:paraId="045B4DC1" w14:textId="77777777" w:rsidR="0046142F" w:rsidRDefault="003148C9" w:rsidP="0046142F">
      <w:pPr>
        <w:rPr>
          <w:lang w:eastAsia="en-US"/>
        </w:rPr>
      </w:pPr>
      <w:r>
        <w:rPr>
          <w:lang w:eastAsia="en-US"/>
        </w:rPr>
        <w:t>Lucienne ouvrit sa fenêtre et fit entendre l</w:t>
      </w:r>
      <w:r w:rsidR="0046142F">
        <w:rPr>
          <w:lang w:eastAsia="en-US"/>
        </w:rPr>
        <w:t>’</w:t>
      </w:r>
      <w:r>
        <w:rPr>
          <w:lang w:eastAsia="en-US"/>
        </w:rPr>
        <w:t>appel matinal</w:t>
      </w:r>
      <w:r w:rsidR="0046142F">
        <w:rPr>
          <w:lang w:eastAsia="en-US"/>
        </w:rPr>
        <w:t>.</w:t>
      </w:r>
    </w:p>
    <w:p w14:paraId="6B2B8422" w14:textId="77777777" w:rsidR="0046142F" w:rsidRDefault="0046142F" w:rsidP="0046142F">
      <w:pPr>
        <w:rPr>
          <w:lang w:eastAsia="en-US"/>
        </w:rPr>
      </w:pPr>
      <w:r>
        <w:rPr>
          <w:lang w:eastAsia="en-US"/>
        </w:rPr>
        <w:t>— </w:t>
      </w:r>
      <w:proofErr w:type="spellStart"/>
      <w:r w:rsidR="003148C9">
        <w:rPr>
          <w:lang w:eastAsia="en-US"/>
        </w:rPr>
        <w:t>Pstt</w:t>
      </w:r>
      <w:proofErr w:type="spellEnd"/>
      <w:r>
        <w:rPr>
          <w:lang w:eastAsia="en-US"/>
        </w:rPr>
        <w:t xml:space="preserve"> ! </w:t>
      </w:r>
      <w:proofErr w:type="spellStart"/>
      <w:r w:rsidR="003148C9">
        <w:rPr>
          <w:lang w:eastAsia="en-US"/>
        </w:rPr>
        <w:t>pstt</w:t>
      </w:r>
      <w:proofErr w:type="spellEnd"/>
      <w:r>
        <w:rPr>
          <w:lang w:eastAsia="en-US"/>
        </w:rPr>
        <w:t> !</w:t>
      </w:r>
    </w:p>
    <w:p w14:paraId="5D9F267A" w14:textId="77777777" w:rsidR="0046142F" w:rsidRDefault="003148C9" w:rsidP="0046142F">
      <w:pPr>
        <w:rPr>
          <w:lang w:eastAsia="en-US"/>
        </w:rPr>
      </w:pPr>
      <w:r>
        <w:rPr>
          <w:lang w:eastAsia="en-US"/>
        </w:rPr>
        <w:t>Personne ne répondit</w:t>
      </w:r>
      <w:r w:rsidR="0046142F">
        <w:rPr>
          <w:lang w:eastAsia="en-US"/>
        </w:rPr>
        <w:t xml:space="preserve">, </w:t>
      </w:r>
      <w:r>
        <w:rPr>
          <w:lang w:eastAsia="en-US"/>
        </w:rPr>
        <w:t>et la porte de l</w:t>
      </w:r>
      <w:r w:rsidR="0046142F">
        <w:rPr>
          <w:lang w:eastAsia="en-US"/>
        </w:rPr>
        <w:t>’</w:t>
      </w:r>
      <w:r>
        <w:rPr>
          <w:lang w:eastAsia="en-US"/>
        </w:rPr>
        <w:t xml:space="preserve">hôtel </w:t>
      </w:r>
      <w:proofErr w:type="spellStart"/>
      <w:r>
        <w:rPr>
          <w:lang w:eastAsia="en-US"/>
        </w:rPr>
        <w:t>Lointier</w:t>
      </w:r>
      <w:proofErr w:type="spellEnd"/>
      <w:r>
        <w:rPr>
          <w:lang w:eastAsia="en-US"/>
        </w:rPr>
        <w:t xml:space="preserve"> resta close</w:t>
      </w:r>
      <w:r w:rsidR="0046142F">
        <w:rPr>
          <w:lang w:eastAsia="en-US"/>
        </w:rPr>
        <w:t>.</w:t>
      </w:r>
    </w:p>
    <w:p w14:paraId="6F65A715" w14:textId="79D499DD" w:rsidR="0046142F" w:rsidRDefault="0046142F" w:rsidP="0046142F">
      <w:pPr>
        <w:rPr>
          <w:lang w:eastAsia="en-US"/>
        </w:rPr>
      </w:pPr>
      <w:r>
        <w:rPr>
          <w:lang w:eastAsia="en-US"/>
        </w:rPr>
        <w:lastRenderedPageBreak/>
        <w:t>— </w:t>
      </w:r>
      <w:r w:rsidR="003148C9">
        <w:rPr>
          <w:lang w:eastAsia="en-US"/>
        </w:rPr>
        <w:t>Elle dort</w:t>
      </w:r>
      <w:r>
        <w:rPr>
          <w:lang w:eastAsia="en-US"/>
        </w:rPr>
        <w:t xml:space="preserve">, </w:t>
      </w:r>
      <w:r w:rsidR="003148C9">
        <w:rPr>
          <w:lang w:eastAsia="en-US"/>
        </w:rPr>
        <w:t>se dit Lucienne</w:t>
      </w:r>
      <w:r>
        <w:rPr>
          <w:lang w:eastAsia="en-US"/>
        </w:rPr>
        <w:t xml:space="preserve">, </w:t>
      </w:r>
      <w:r w:rsidR="006C2AE1">
        <w:rPr>
          <w:lang w:eastAsia="en-US"/>
        </w:rPr>
        <w:t>—</w:t>
      </w:r>
      <w:r>
        <w:rPr>
          <w:lang w:eastAsia="en-US"/>
        </w:rPr>
        <w:t xml:space="preserve"> </w:t>
      </w:r>
      <w:r w:rsidR="003148C9">
        <w:rPr>
          <w:lang w:eastAsia="en-US"/>
        </w:rPr>
        <w:t>la paresseuse</w:t>
      </w:r>
      <w:r>
        <w:rPr>
          <w:lang w:eastAsia="en-US"/>
        </w:rPr>
        <w:t> !</w:t>
      </w:r>
    </w:p>
    <w:p w14:paraId="6E4AB3AA" w14:textId="77777777" w:rsidR="0046142F" w:rsidRDefault="003148C9" w:rsidP="0046142F">
      <w:pPr>
        <w:rPr>
          <w:lang w:eastAsia="en-US"/>
        </w:rPr>
      </w:pPr>
      <w:r>
        <w:rPr>
          <w:lang w:eastAsia="en-US"/>
        </w:rPr>
        <w:t>La pauvre Clémence n</w:t>
      </w:r>
      <w:r w:rsidR="0046142F">
        <w:rPr>
          <w:lang w:eastAsia="en-US"/>
        </w:rPr>
        <w:t>’</w:t>
      </w:r>
      <w:r>
        <w:rPr>
          <w:lang w:eastAsia="en-US"/>
        </w:rPr>
        <w:t xml:space="preserve">avait </w:t>
      </w:r>
      <w:proofErr w:type="spellStart"/>
      <w:r>
        <w:rPr>
          <w:lang w:eastAsia="en-US"/>
        </w:rPr>
        <w:t>garde</w:t>
      </w:r>
      <w:proofErr w:type="spellEnd"/>
      <w:r>
        <w:rPr>
          <w:lang w:eastAsia="en-US"/>
        </w:rPr>
        <w:t xml:space="preserve"> de dormir</w:t>
      </w:r>
      <w:r w:rsidR="0046142F">
        <w:rPr>
          <w:lang w:eastAsia="en-US"/>
        </w:rPr>
        <w:t>.</w:t>
      </w:r>
    </w:p>
    <w:p w14:paraId="753AC539" w14:textId="77777777" w:rsidR="0046142F" w:rsidRDefault="003148C9" w:rsidP="0046142F">
      <w:pPr>
        <w:rPr>
          <w:lang w:eastAsia="en-US"/>
        </w:rPr>
      </w:pPr>
      <w:r>
        <w:rPr>
          <w:lang w:eastAsia="en-US"/>
        </w:rPr>
        <w:t>Lucienne songea d</w:t>
      </w:r>
      <w:r w:rsidR="0046142F">
        <w:rPr>
          <w:lang w:eastAsia="en-US"/>
        </w:rPr>
        <w:t>’</w:t>
      </w:r>
      <w:r>
        <w:rPr>
          <w:lang w:eastAsia="en-US"/>
        </w:rPr>
        <w:t>abord à l</w:t>
      </w:r>
      <w:r w:rsidR="0046142F">
        <w:rPr>
          <w:lang w:eastAsia="en-US"/>
        </w:rPr>
        <w:t>’</w:t>
      </w:r>
      <w:r>
        <w:rPr>
          <w:lang w:eastAsia="en-US"/>
        </w:rPr>
        <w:t>attendre</w:t>
      </w:r>
      <w:r w:rsidR="0046142F">
        <w:rPr>
          <w:lang w:eastAsia="en-US"/>
        </w:rPr>
        <w:t xml:space="preserve"> ; </w:t>
      </w:r>
      <w:r>
        <w:rPr>
          <w:lang w:eastAsia="en-US"/>
        </w:rPr>
        <w:t>mais son esprit avait la fièvre</w:t>
      </w:r>
      <w:r w:rsidR="0046142F">
        <w:rPr>
          <w:lang w:eastAsia="en-US"/>
        </w:rPr>
        <w:t xml:space="preserve">. </w:t>
      </w:r>
      <w:r>
        <w:rPr>
          <w:lang w:eastAsia="en-US"/>
        </w:rPr>
        <w:t>Elle ne pouvait rester en place</w:t>
      </w:r>
      <w:r w:rsidR="0046142F">
        <w:rPr>
          <w:lang w:eastAsia="en-US"/>
        </w:rPr>
        <w:t>.</w:t>
      </w:r>
    </w:p>
    <w:p w14:paraId="0E11AB99" w14:textId="77777777" w:rsidR="0046142F" w:rsidRDefault="003148C9" w:rsidP="0046142F">
      <w:pPr>
        <w:rPr>
          <w:lang w:eastAsia="en-US"/>
        </w:rPr>
      </w:pPr>
      <w:r>
        <w:rPr>
          <w:lang w:eastAsia="en-US"/>
        </w:rPr>
        <w:t>Elle prit à son chevet la lettre de Mazurke</w:t>
      </w:r>
      <w:r w:rsidR="0046142F">
        <w:rPr>
          <w:lang w:eastAsia="en-US"/>
        </w:rPr>
        <w:t xml:space="preserve">. </w:t>
      </w:r>
      <w:r>
        <w:rPr>
          <w:lang w:eastAsia="en-US"/>
        </w:rPr>
        <w:t>C</w:t>
      </w:r>
      <w:r w:rsidR="0046142F">
        <w:rPr>
          <w:lang w:eastAsia="en-US"/>
        </w:rPr>
        <w:t>’</w:t>
      </w:r>
      <w:r>
        <w:rPr>
          <w:lang w:eastAsia="en-US"/>
        </w:rPr>
        <w:t>était au moins un prétexte pour aller voir son frère</w:t>
      </w:r>
      <w:r w:rsidR="0046142F">
        <w:rPr>
          <w:lang w:eastAsia="en-US"/>
        </w:rPr>
        <w:t>.</w:t>
      </w:r>
    </w:p>
    <w:p w14:paraId="6FA852BA" w14:textId="0EAB668E" w:rsidR="0046142F" w:rsidRDefault="003148C9" w:rsidP="0046142F">
      <w:pPr>
        <w:rPr>
          <w:lang w:eastAsia="en-US"/>
        </w:rPr>
      </w:pPr>
      <w:r>
        <w:rPr>
          <w:lang w:eastAsia="en-US"/>
        </w:rPr>
        <w:t>Madame de Marans sommeillait encore</w:t>
      </w:r>
      <w:r w:rsidR="0046142F">
        <w:rPr>
          <w:lang w:eastAsia="en-US"/>
        </w:rPr>
        <w:t xml:space="preserve">. </w:t>
      </w:r>
      <w:r>
        <w:rPr>
          <w:lang w:eastAsia="en-US"/>
        </w:rPr>
        <w:t>Lucienne traversa sa chambre sur la pointe des pieds</w:t>
      </w:r>
      <w:r w:rsidR="0046142F">
        <w:rPr>
          <w:lang w:eastAsia="en-US"/>
        </w:rPr>
        <w:t xml:space="preserve">, </w:t>
      </w:r>
      <w:r>
        <w:rPr>
          <w:lang w:eastAsia="en-US"/>
        </w:rPr>
        <w:t>non sans jeter vers l</w:t>
      </w:r>
      <w:r w:rsidR="0046142F">
        <w:rPr>
          <w:lang w:eastAsia="en-US"/>
        </w:rPr>
        <w:t>’</w:t>
      </w:r>
      <w:r>
        <w:rPr>
          <w:lang w:eastAsia="en-US"/>
        </w:rPr>
        <w:t>alcôve un regard furtif et attendri</w:t>
      </w:r>
      <w:r w:rsidR="0046142F">
        <w:rPr>
          <w:lang w:eastAsia="en-US"/>
        </w:rPr>
        <w:t xml:space="preserve">, </w:t>
      </w:r>
      <w:r>
        <w:rPr>
          <w:lang w:eastAsia="en-US"/>
        </w:rPr>
        <w:t xml:space="preserve">puis elle entra chez </w:t>
      </w:r>
      <w:r w:rsidR="0046142F">
        <w:rPr>
          <w:lang w:eastAsia="en-US"/>
        </w:rPr>
        <w:t>M. </w:t>
      </w:r>
      <w:r>
        <w:rPr>
          <w:lang w:eastAsia="en-US"/>
        </w:rPr>
        <w:t>le docteur Gabriel</w:t>
      </w:r>
      <w:r w:rsidR="0046142F">
        <w:rPr>
          <w:lang w:eastAsia="en-US"/>
        </w:rPr>
        <w:t>.</w:t>
      </w:r>
    </w:p>
    <w:p w14:paraId="2657538C" w14:textId="77777777" w:rsidR="0046142F" w:rsidRDefault="003148C9" w:rsidP="0046142F">
      <w:pPr>
        <w:rPr>
          <w:lang w:eastAsia="en-US"/>
        </w:rPr>
      </w:pPr>
      <w:r>
        <w:rPr>
          <w:lang w:eastAsia="en-US"/>
        </w:rPr>
        <w:t>Chambre de jeune homme</w:t>
      </w:r>
      <w:r w:rsidR="0046142F">
        <w:rPr>
          <w:lang w:eastAsia="en-US"/>
        </w:rPr>
        <w:t xml:space="preserve"> : </w:t>
      </w:r>
      <w:r>
        <w:rPr>
          <w:lang w:eastAsia="en-US"/>
        </w:rPr>
        <w:t>ce docteur était si jeune</w:t>
      </w:r>
      <w:r w:rsidR="0046142F">
        <w:rPr>
          <w:lang w:eastAsia="en-US"/>
        </w:rPr>
        <w:t xml:space="preserve"> ! </w:t>
      </w:r>
      <w:r>
        <w:rPr>
          <w:lang w:eastAsia="en-US"/>
        </w:rPr>
        <w:t>Nous ne voulons point dire pourtant que cela sentit l</w:t>
      </w:r>
      <w:r w:rsidR="0046142F">
        <w:rPr>
          <w:lang w:eastAsia="en-US"/>
        </w:rPr>
        <w:t>’</w:t>
      </w:r>
      <w:r>
        <w:rPr>
          <w:lang w:eastAsia="en-US"/>
        </w:rPr>
        <w:t>étudiant en médecine</w:t>
      </w:r>
      <w:r w:rsidR="0046142F">
        <w:rPr>
          <w:lang w:eastAsia="en-US"/>
        </w:rPr>
        <w:t xml:space="preserve">. </w:t>
      </w:r>
      <w:r>
        <w:rPr>
          <w:lang w:eastAsia="en-US"/>
        </w:rPr>
        <w:t>Fi</w:t>
      </w:r>
      <w:r w:rsidR="0046142F">
        <w:rPr>
          <w:lang w:eastAsia="en-US"/>
        </w:rPr>
        <w:t xml:space="preserve"> ! </w:t>
      </w:r>
      <w:r>
        <w:rPr>
          <w:lang w:eastAsia="en-US"/>
        </w:rPr>
        <w:t>Gabriel avait des défauts</w:t>
      </w:r>
      <w:r w:rsidR="0046142F">
        <w:rPr>
          <w:lang w:eastAsia="en-US"/>
        </w:rPr>
        <w:t xml:space="preserve">, </w:t>
      </w:r>
      <w:r>
        <w:rPr>
          <w:lang w:eastAsia="en-US"/>
        </w:rPr>
        <w:t>il avait même des vices</w:t>
      </w:r>
      <w:r w:rsidR="0046142F">
        <w:rPr>
          <w:lang w:eastAsia="en-US"/>
        </w:rPr>
        <w:t xml:space="preserve">, </w:t>
      </w:r>
      <w:r>
        <w:rPr>
          <w:lang w:eastAsia="en-US"/>
        </w:rPr>
        <w:t>et le mauvais sentier où il s</w:t>
      </w:r>
      <w:r w:rsidR="0046142F">
        <w:rPr>
          <w:lang w:eastAsia="en-US"/>
        </w:rPr>
        <w:t>’</w:t>
      </w:r>
      <w:r>
        <w:rPr>
          <w:lang w:eastAsia="en-US"/>
        </w:rPr>
        <w:t>engageait devait le conduire bien près du crime</w:t>
      </w:r>
      <w:r w:rsidR="0046142F">
        <w:rPr>
          <w:lang w:eastAsia="en-US"/>
        </w:rPr>
        <w:t xml:space="preserve">, </w:t>
      </w:r>
      <w:r>
        <w:rPr>
          <w:lang w:eastAsia="en-US"/>
        </w:rPr>
        <w:t>mais il se mettait bien</w:t>
      </w:r>
      <w:r w:rsidR="0046142F">
        <w:rPr>
          <w:lang w:eastAsia="en-US"/>
        </w:rPr>
        <w:t xml:space="preserve">, </w:t>
      </w:r>
      <w:r>
        <w:rPr>
          <w:lang w:eastAsia="en-US"/>
        </w:rPr>
        <w:t>ce garçon-là</w:t>
      </w:r>
      <w:r w:rsidR="0046142F">
        <w:rPr>
          <w:lang w:eastAsia="en-US"/>
        </w:rPr>
        <w:t xml:space="preserve"> ! </w:t>
      </w:r>
      <w:r>
        <w:rPr>
          <w:lang w:eastAsia="en-US"/>
        </w:rPr>
        <w:t>Il eût fait tache dans un estaminet de la rue Saint-Jacques</w:t>
      </w:r>
      <w:r w:rsidR="0046142F">
        <w:rPr>
          <w:lang w:eastAsia="en-US"/>
        </w:rPr>
        <w:t xml:space="preserve">. </w:t>
      </w:r>
      <w:r>
        <w:rPr>
          <w:lang w:eastAsia="en-US"/>
        </w:rPr>
        <w:t>Sa chambre était honnête</w:t>
      </w:r>
      <w:r w:rsidR="0046142F">
        <w:rPr>
          <w:lang w:eastAsia="en-US"/>
        </w:rPr>
        <w:t xml:space="preserve">, </w:t>
      </w:r>
      <w:r>
        <w:rPr>
          <w:lang w:eastAsia="en-US"/>
        </w:rPr>
        <w:t>élégante</w:t>
      </w:r>
      <w:r w:rsidR="0046142F">
        <w:rPr>
          <w:lang w:eastAsia="en-US"/>
        </w:rPr>
        <w:t xml:space="preserve">, </w:t>
      </w:r>
      <w:r>
        <w:rPr>
          <w:lang w:eastAsia="en-US"/>
        </w:rPr>
        <w:t>un peu artiste peut-être</w:t>
      </w:r>
      <w:r w:rsidR="0046142F">
        <w:rPr>
          <w:lang w:eastAsia="en-US"/>
        </w:rPr>
        <w:t xml:space="preserve"> ; </w:t>
      </w:r>
      <w:r>
        <w:rPr>
          <w:lang w:eastAsia="en-US"/>
        </w:rPr>
        <w:t>l</w:t>
      </w:r>
      <w:r w:rsidR="0046142F">
        <w:rPr>
          <w:lang w:eastAsia="en-US"/>
        </w:rPr>
        <w:t>’</w:t>
      </w:r>
      <w:r>
        <w:rPr>
          <w:lang w:eastAsia="en-US"/>
        </w:rPr>
        <w:t>héritier d</w:t>
      </w:r>
      <w:r w:rsidR="0046142F">
        <w:rPr>
          <w:lang w:eastAsia="en-US"/>
        </w:rPr>
        <w:t>’</w:t>
      </w:r>
      <w:r>
        <w:rPr>
          <w:lang w:eastAsia="en-US"/>
        </w:rPr>
        <w:t>un banquier aurait pu y vivre</w:t>
      </w:r>
      <w:r w:rsidR="0046142F">
        <w:rPr>
          <w:lang w:eastAsia="en-US"/>
        </w:rPr>
        <w:t>.</w:t>
      </w:r>
    </w:p>
    <w:p w14:paraId="765A31E7" w14:textId="77777777" w:rsidR="0046142F" w:rsidRDefault="003148C9" w:rsidP="0046142F">
      <w:pPr>
        <w:rPr>
          <w:lang w:eastAsia="en-US"/>
        </w:rPr>
      </w:pPr>
      <w:r>
        <w:rPr>
          <w:lang w:eastAsia="en-US"/>
        </w:rPr>
        <w:t>Gabriel dormait</w:t>
      </w:r>
      <w:r w:rsidR="0046142F">
        <w:rPr>
          <w:lang w:eastAsia="en-US"/>
        </w:rPr>
        <w:t xml:space="preserve">, </w:t>
      </w:r>
      <w:r>
        <w:rPr>
          <w:lang w:eastAsia="en-US"/>
        </w:rPr>
        <w:t>lui aussi</w:t>
      </w:r>
      <w:r w:rsidR="0046142F">
        <w:rPr>
          <w:lang w:eastAsia="en-US"/>
        </w:rPr>
        <w:t xml:space="preserve">, </w:t>
      </w:r>
      <w:r>
        <w:rPr>
          <w:lang w:eastAsia="en-US"/>
        </w:rPr>
        <w:t>mais c</w:t>
      </w:r>
      <w:r w:rsidR="0046142F">
        <w:rPr>
          <w:lang w:eastAsia="en-US"/>
        </w:rPr>
        <w:t>’</w:t>
      </w:r>
      <w:r>
        <w:rPr>
          <w:lang w:eastAsia="en-US"/>
        </w:rPr>
        <w:t>était un sommeil fiévreux et agité qui se fatiguait en mouvements brusques</w:t>
      </w:r>
      <w:r w:rsidR="0046142F">
        <w:rPr>
          <w:lang w:eastAsia="en-US"/>
        </w:rPr>
        <w:t xml:space="preserve">, </w:t>
      </w:r>
      <w:r>
        <w:rPr>
          <w:lang w:eastAsia="en-US"/>
        </w:rPr>
        <w:t>et laissait échapper des paroles</w:t>
      </w:r>
      <w:r w:rsidR="0046142F">
        <w:rPr>
          <w:lang w:eastAsia="en-US"/>
        </w:rPr>
        <w:t>.</w:t>
      </w:r>
    </w:p>
    <w:p w14:paraId="1CDB2C83" w14:textId="77777777" w:rsidR="0046142F" w:rsidRDefault="003148C9" w:rsidP="0046142F">
      <w:pPr>
        <w:rPr>
          <w:lang w:eastAsia="en-US"/>
        </w:rPr>
      </w:pPr>
      <w:r>
        <w:rPr>
          <w:lang w:eastAsia="en-US"/>
        </w:rPr>
        <w:t>Quand Lucienne entra</w:t>
      </w:r>
      <w:r w:rsidR="0046142F">
        <w:rPr>
          <w:lang w:eastAsia="en-US"/>
        </w:rPr>
        <w:t xml:space="preserve">, </w:t>
      </w:r>
      <w:r>
        <w:rPr>
          <w:lang w:eastAsia="en-US"/>
        </w:rPr>
        <w:t>Gabriel disait</w:t>
      </w:r>
      <w:r w:rsidR="0046142F">
        <w:rPr>
          <w:lang w:eastAsia="en-US"/>
        </w:rPr>
        <w:t> :</w:t>
      </w:r>
    </w:p>
    <w:p w14:paraId="12F451B0" w14:textId="77777777" w:rsidR="0046142F" w:rsidRDefault="0046142F" w:rsidP="0046142F">
      <w:pPr>
        <w:rPr>
          <w:lang w:eastAsia="en-US"/>
        </w:rPr>
      </w:pPr>
      <w:r>
        <w:rPr>
          <w:lang w:eastAsia="en-US"/>
        </w:rPr>
        <w:t>— </w:t>
      </w:r>
      <w:r w:rsidR="003148C9">
        <w:rPr>
          <w:lang w:eastAsia="en-US"/>
        </w:rPr>
        <w:t>On vous paiera</w:t>
      </w:r>
      <w:r>
        <w:rPr>
          <w:lang w:eastAsia="en-US"/>
        </w:rPr>
        <w:t xml:space="preserve"> !… </w:t>
      </w:r>
      <w:r w:rsidR="003148C9">
        <w:rPr>
          <w:lang w:eastAsia="en-US"/>
        </w:rPr>
        <w:t>on vous paiera</w:t>
      </w:r>
      <w:r>
        <w:rPr>
          <w:lang w:eastAsia="en-US"/>
        </w:rPr>
        <w:t xml:space="preserve"> !… </w:t>
      </w:r>
      <w:r w:rsidR="003148C9">
        <w:rPr>
          <w:lang w:eastAsia="en-US"/>
        </w:rPr>
        <w:t>Dix mille francs</w:t>
      </w:r>
      <w:r>
        <w:rPr>
          <w:lang w:eastAsia="en-US"/>
        </w:rPr>
        <w:t xml:space="preserve"> !… </w:t>
      </w:r>
      <w:r w:rsidR="003148C9">
        <w:rPr>
          <w:lang w:eastAsia="en-US"/>
        </w:rPr>
        <w:t>en voilà-t-il pas une affaire</w:t>
      </w:r>
      <w:r>
        <w:rPr>
          <w:lang w:eastAsia="en-US"/>
        </w:rPr>
        <w:t> !</w:t>
      </w:r>
    </w:p>
    <w:p w14:paraId="78AC928D" w14:textId="77777777" w:rsidR="0046142F" w:rsidRDefault="003148C9" w:rsidP="0046142F">
      <w:pPr>
        <w:rPr>
          <w:lang w:eastAsia="en-US"/>
        </w:rPr>
      </w:pPr>
      <w:r>
        <w:rPr>
          <w:lang w:eastAsia="en-US"/>
        </w:rPr>
        <w:t>Et sa voix était étranglée comme si la main d</w:t>
      </w:r>
      <w:r w:rsidR="0046142F">
        <w:rPr>
          <w:lang w:eastAsia="en-US"/>
        </w:rPr>
        <w:t>’</w:t>
      </w:r>
      <w:r>
        <w:rPr>
          <w:lang w:eastAsia="en-US"/>
        </w:rPr>
        <w:t>un ennemi eût serré sa gorge</w:t>
      </w:r>
      <w:r w:rsidR="0046142F">
        <w:rPr>
          <w:lang w:eastAsia="en-US"/>
        </w:rPr>
        <w:t>.</w:t>
      </w:r>
    </w:p>
    <w:p w14:paraId="1D080278" w14:textId="77777777" w:rsidR="0046142F" w:rsidRDefault="003148C9" w:rsidP="0046142F">
      <w:pPr>
        <w:rPr>
          <w:lang w:eastAsia="en-US"/>
        </w:rPr>
      </w:pPr>
      <w:r>
        <w:rPr>
          <w:lang w:eastAsia="en-US"/>
        </w:rPr>
        <w:t>Son visage enflammé avait des gouttes de sueur</w:t>
      </w:r>
      <w:r w:rsidR="0046142F">
        <w:rPr>
          <w:lang w:eastAsia="en-US"/>
        </w:rPr>
        <w:t>.</w:t>
      </w:r>
    </w:p>
    <w:p w14:paraId="35A50CB4" w14:textId="77777777" w:rsidR="0046142F" w:rsidRDefault="0046142F" w:rsidP="0046142F">
      <w:pPr>
        <w:rPr>
          <w:lang w:eastAsia="en-US"/>
        </w:rPr>
      </w:pPr>
      <w:r>
        <w:rPr>
          <w:lang w:eastAsia="en-US"/>
        </w:rPr>
        <w:lastRenderedPageBreak/>
        <w:t>— </w:t>
      </w:r>
      <w:r w:rsidR="003148C9">
        <w:rPr>
          <w:lang w:eastAsia="en-US"/>
        </w:rPr>
        <w:t>Gabriel</w:t>
      </w:r>
      <w:r>
        <w:rPr>
          <w:lang w:eastAsia="en-US"/>
        </w:rPr>
        <w:t xml:space="preserve"> ! </w:t>
      </w:r>
      <w:r w:rsidR="003148C9">
        <w:rPr>
          <w:lang w:eastAsia="en-US"/>
        </w:rPr>
        <w:t>dit Lucienne en lui touchant l</w:t>
      </w:r>
      <w:r>
        <w:rPr>
          <w:lang w:eastAsia="en-US"/>
        </w:rPr>
        <w:t>’</w:t>
      </w:r>
      <w:r w:rsidR="003148C9">
        <w:rPr>
          <w:lang w:eastAsia="en-US"/>
        </w:rPr>
        <w:t>épaule</w:t>
      </w:r>
      <w:r>
        <w:rPr>
          <w:lang w:eastAsia="en-US"/>
        </w:rPr>
        <w:t xml:space="preserve">, </w:t>
      </w:r>
      <w:r w:rsidR="003148C9">
        <w:rPr>
          <w:lang w:eastAsia="en-US"/>
        </w:rPr>
        <w:t>éveille-toi</w:t>
      </w:r>
      <w:r>
        <w:rPr>
          <w:lang w:eastAsia="en-US"/>
        </w:rPr>
        <w:t> !</w:t>
      </w:r>
    </w:p>
    <w:p w14:paraId="4DADE37A" w14:textId="77777777" w:rsidR="0046142F" w:rsidRDefault="003148C9" w:rsidP="0046142F">
      <w:pPr>
        <w:rPr>
          <w:lang w:eastAsia="en-US"/>
        </w:rPr>
      </w:pPr>
      <w:r>
        <w:rPr>
          <w:lang w:eastAsia="en-US"/>
        </w:rPr>
        <w:t>Gabriel fronça le sourcil et ses poings se fermèrent</w:t>
      </w:r>
      <w:r w:rsidR="0046142F">
        <w:rPr>
          <w:lang w:eastAsia="en-US"/>
        </w:rPr>
        <w:t>.</w:t>
      </w:r>
    </w:p>
    <w:p w14:paraId="50306432" w14:textId="14B1B121" w:rsidR="0046142F" w:rsidRDefault="0046142F" w:rsidP="0046142F">
      <w:pPr>
        <w:rPr>
          <w:lang w:eastAsia="en-US"/>
        </w:rPr>
      </w:pPr>
      <w:r>
        <w:rPr>
          <w:lang w:eastAsia="en-US"/>
        </w:rPr>
        <w:t>— </w:t>
      </w:r>
      <w:r w:rsidR="003148C9">
        <w:rPr>
          <w:lang w:eastAsia="en-US"/>
        </w:rPr>
        <w:t>Encore perdu</w:t>
      </w:r>
      <w:r>
        <w:rPr>
          <w:lang w:eastAsia="en-US"/>
        </w:rPr>
        <w:t xml:space="preserve"> ! </w:t>
      </w:r>
      <w:r w:rsidR="003148C9">
        <w:rPr>
          <w:lang w:eastAsia="en-US"/>
        </w:rPr>
        <w:t>murmura-t-il</w:t>
      </w:r>
      <w:r>
        <w:rPr>
          <w:lang w:eastAsia="en-US"/>
        </w:rPr>
        <w:t xml:space="preserve">. </w:t>
      </w:r>
      <w:r w:rsidR="006C2AE1">
        <w:rPr>
          <w:lang w:eastAsia="en-US"/>
        </w:rPr>
        <w:t>—</w:t>
      </w:r>
      <w:r>
        <w:rPr>
          <w:lang w:eastAsia="en-US"/>
        </w:rPr>
        <w:t xml:space="preserve"> </w:t>
      </w:r>
      <w:r w:rsidR="003148C9">
        <w:rPr>
          <w:lang w:eastAsia="en-US"/>
        </w:rPr>
        <w:t>On vous paiera</w:t>
      </w:r>
      <w:r>
        <w:rPr>
          <w:lang w:eastAsia="en-US"/>
        </w:rPr>
        <w:t xml:space="preserve">… </w:t>
      </w:r>
      <w:r w:rsidR="003148C9">
        <w:rPr>
          <w:lang w:eastAsia="en-US"/>
        </w:rPr>
        <w:t>Je suis riche</w:t>
      </w:r>
      <w:r>
        <w:rPr>
          <w:lang w:eastAsia="en-US"/>
        </w:rPr>
        <w:t xml:space="preserve">… </w:t>
      </w:r>
      <w:r w:rsidR="003148C9">
        <w:rPr>
          <w:lang w:eastAsia="en-US"/>
        </w:rPr>
        <w:t>On vous paiera</w:t>
      </w:r>
      <w:r>
        <w:rPr>
          <w:lang w:eastAsia="en-US"/>
        </w:rPr>
        <w:t> !</w:t>
      </w:r>
    </w:p>
    <w:p w14:paraId="418D1CF5" w14:textId="77777777" w:rsidR="0046142F" w:rsidRDefault="003148C9" w:rsidP="0046142F">
      <w:pPr>
        <w:rPr>
          <w:lang w:eastAsia="en-US"/>
        </w:rPr>
      </w:pPr>
      <w:r>
        <w:rPr>
          <w:lang w:eastAsia="en-US"/>
        </w:rPr>
        <w:t>Lucienne secoua la tête tristement</w:t>
      </w:r>
      <w:r w:rsidR="0046142F">
        <w:rPr>
          <w:lang w:eastAsia="en-US"/>
        </w:rPr>
        <w:t>.</w:t>
      </w:r>
    </w:p>
    <w:p w14:paraId="6355A17F" w14:textId="77777777" w:rsidR="0046142F" w:rsidRDefault="0046142F" w:rsidP="0046142F">
      <w:pPr>
        <w:rPr>
          <w:lang w:eastAsia="en-US"/>
        </w:rPr>
      </w:pPr>
      <w:r>
        <w:rPr>
          <w:lang w:eastAsia="en-US"/>
        </w:rPr>
        <w:t>— </w:t>
      </w:r>
      <w:r w:rsidR="003148C9">
        <w:rPr>
          <w:lang w:eastAsia="en-US"/>
        </w:rPr>
        <w:t>Gabriel</w:t>
      </w:r>
      <w:r>
        <w:rPr>
          <w:lang w:eastAsia="en-US"/>
        </w:rPr>
        <w:t xml:space="preserve"> !… </w:t>
      </w:r>
      <w:r w:rsidR="003148C9">
        <w:rPr>
          <w:lang w:eastAsia="en-US"/>
        </w:rPr>
        <w:t>répéta-t-elle</w:t>
      </w:r>
      <w:r>
        <w:rPr>
          <w:lang w:eastAsia="en-US"/>
        </w:rPr>
        <w:t>.</w:t>
      </w:r>
    </w:p>
    <w:p w14:paraId="0B363598" w14:textId="77777777" w:rsidR="0046142F" w:rsidRDefault="003148C9" w:rsidP="0046142F">
      <w:pPr>
        <w:rPr>
          <w:lang w:eastAsia="en-US"/>
        </w:rPr>
      </w:pPr>
      <w:r>
        <w:rPr>
          <w:lang w:eastAsia="en-US"/>
        </w:rPr>
        <w:t>Le petit docteur se dressa en sursaut</w:t>
      </w:r>
      <w:r w:rsidR="0046142F">
        <w:rPr>
          <w:lang w:eastAsia="en-US"/>
        </w:rPr>
        <w:t>.</w:t>
      </w:r>
    </w:p>
    <w:p w14:paraId="173F3FB4" w14:textId="0E8F8163" w:rsidR="0046142F" w:rsidRDefault="0046142F" w:rsidP="0046142F">
      <w:pPr>
        <w:rPr>
          <w:lang w:eastAsia="en-US"/>
        </w:rPr>
      </w:pPr>
      <w:r>
        <w:rPr>
          <w:lang w:eastAsia="en-US"/>
        </w:rPr>
        <w:t>— </w:t>
      </w:r>
      <w:r w:rsidR="003148C9">
        <w:rPr>
          <w:lang w:eastAsia="en-US"/>
        </w:rPr>
        <w:t>Quoi</w:t>
      </w:r>
      <w:r>
        <w:rPr>
          <w:lang w:eastAsia="en-US"/>
        </w:rPr>
        <w:t xml:space="preserve"> ! </w:t>
      </w:r>
      <w:r w:rsidR="003148C9">
        <w:rPr>
          <w:lang w:eastAsia="en-US"/>
        </w:rPr>
        <w:t>qu</w:t>
      </w:r>
      <w:r>
        <w:rPr>
          <w:lang w:eastAsia="en-US"/>
        </w:rPr>
        <w:t>’</w:t>
      </w:r>
      <w:r w:rsidR="003148C9">
        <w:rPr>
          <w:lang w:eastAsia="en-US"/>
        </w:rPr>
        <w:t>y a-t-il</w:t>
      </w:r>
      <w:r>
        <w:rPr>
          <w:lang w:eastAsia="en-US"/>
        </w:rPr>
        <w:t xml:space="preserve"> ? </w:t>
      </w:r>
      <w:r w:rsidR="003148C9">
        <w:rPr>
          <w:lang w:eastAsia="en-US"/>
        </w:rPr>
        <w:t>que demandez-vous</w:t>
      </w:r>
      <w:r>
        <w:rPr>
          <w:lang w:eastAsia="en-US"/>
        </w:rPr>
        <w:t xml:space="preserve"> ?… </w:t>
      </w:r>
      <w:r w:rsidR="003148C9">
        <w:rPr>
          <w:lang w:eastAsia="en-US"/>
        </w:rPr>
        <w:t>s</w:t>
      </w:r>
      <w:r>
        <w:rPr>
          <w:lang w:eastAsia="en-US"/>
        </w:rPr>
        <w:t>’</w:t>
      </w:r>
      <w:r w:rsidR="003148C9">
        <w:rPr>
          <w:lang w:eastAsia="en-US"/>
        </w:rPr>
        <w:t>écria-t-il avec effroi</w:t>
      </w:r>
      <w:r>
        <w:rPr>
          <w:lang w:eastAsia="en-US"/>
        </w:rPr>
        <w:t xml:space="preserve">. </w:t>
      </w:r>
      <w:r w:rsidR="006C2AE1">
        <w:rPr>
          <w:lang w:eastAsia="en-US"/>
        </w:rPr>
        <w:t>—</w:t>
      </w:r>
      <w:r>
        <w:rPr>
          <w:lang w:eastAsia="en-US"/>
        </w:rPr>
        <w:t xml:space="preserve"> </w:t>
      </w:r>
      <w:r w:rsidR="003148C9">
        <w:rPr>
          <w:lang w:eastAsia="en-US"/>
        </w:rPr>
        <w:t>Pourquoi vient-on me chercher jusqu</w:t>
      </w:r>
      <w:r>
        <w:rPr>
          <w:lang w:eastAsia="en-US"/>
        </w:rPr>
        <w:t>’</w:t>
      </w:r>
      <w:r w:rsidR="003148C9">
        <w:rPr>
          <w:lang w:eastAsia="en-US"/>
        </w:rPr>
        <w:t>ici</w:t>
      </w:r>
      <w:r>
        <w:rPr>
          <w:lang w:eastAsia="en-US"/>
        </w:rPr>
        <w:t> ?</w:t>
      </w:r>
    </w:p>
    <w:p w14:paraId="50AF7948"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moi</w:t>
      </w:r>
      <w:r>
        <w:rPr>
          <w:lang w:eastAsia="en-US"/>
        </w:rPr>
        <w:t xml:space="preserve">, </w:t>
      </w:r>
      <w:r w:rsidR="003148C9">
        <w:rPr>
          <w:lang w:eastAsia="en-US"/>
        </w:rPr>
        <w:t>mon pauvre Gabriel</w:t>
      </w:r>
      <w:r>
        <w:rPr>
          <w:lang w:eastAsia="en-US"/>
        </w:rPr>
        <w:t xml:space="preserve">, </w:t>
      </w:r>
      <w:r w:rsidR="003148C9">
        <w:rPr>
          <w:lang w:eastAsia="en-US"/>
        </w:rPr>
        <w:t>prononça Lucienne bien doucement</w:t>
      </w:r>
      <w:r>
        <w:rPr>
          <w:lang w:eastAsia="en-US"/>
        </w:rPr>
        <w:t>.</w:t>
      </w:r>
    </w:p>
    <w:p w14:paraId="25F313D3" w14:textId="77777777" w:rsidR="0046142F" w:rsidRDefault="003148C9" w:rsidP="0046142F">
      <w:pPr>
        <w:rPr>
          <w:lang w:eastAsia="en-US"/>
        </w:rPr>
      </w:pPr>
      <w:r>
        <w:rPr>
          <w:lang w:eastAsia="en-US"/>
        </w:rPr>
        <w:t>Gabriel se frotta les yeux puis il remit sa tête sur l</w:t>
      </w:r>
      <w:r w:rsidR="0046142F">
        <w:rPr>
          <w:lang w:eastAsia="en-US"/>
        </w:rPr>
        <w:t>’</w:t>
      </w:r>
      <w:r>
        <w:rPr>
          <w:lang w:eastAsia="en-US"/>
        </w:rPr>
        <w:t>oreiller</w:t>
      </w:r>
      <w:r w:rsidR="0046142F">
        <w:rPr>
          <w:lang w:eastAsia="en-US"/>
        </w:rPr>
        <w:t xml:space="preserve">, </w:t>
      </w:r>
      <w:r>
        <w:rPr>
          <w:lang w:eastAsia="en-US"/>
        </w:rPr>
        <w:t>parce qu</w:t>
      </w:r>
      <w:r w:rsidR="0046142F">
        <w:rPr>
          <w:lang w:eastAsia="en-US"/>
        </w:rPr>
        <w:t>’</w:t>
      </w:r>
      <w:r>
        <w:rPr>
          <w:lang w:eastAsia="en-US"/>
        </w:rPr>
        <w:t>alors il avait honte</w:t>
      </w:r>
      <w:r w:rsidR="0046142F">
        <w:rPr>
          <w:lang w:eastAsia="en-US"/>
        </w:rPr>
        <w:t>.</w:t>
      </w:r>
    </w:p>
    <w:p w14:paraId="7C71F612" w14:textId="2AF34800"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c</w:t>
      </w:r>
      <w:r>
        <w:rPr>
          <w:lang w:eastAsia="en-US"/>
        </w:rPr>
        <w:t>’</w:t>
      </w:r>
      <w:r w:rsidR="003148C9">
        <w:rPr>
          <w:lang w:eastAsia="en-US"/>
        </w:rPr>
        <w:t>est toi</w:t>
      </w:r>
      <w:r>
        <w:rPr>
          <w:lang w:eastAsia="en-US"/>
        </w:rPr>
        <w:t xml:space="preserve">, </w:t>
      </w:r>
      <w:r w:rsidR="003148C9">
        <w:rPr>
          <w:lang w:eastAsia="en-US"/>
        </w:rPr>
        <w:t>Lucienne</w:t>
      </w:r>
      <w:r>
        <w:rPr>
          <w:lang w:eastAsia="en-US"/>
        </w:rPr>
        <w:t xml:space="preserve"> ! </w:t>
      </w:r>
      <w:r w:rsidR="003148C9">
        <w:rPr>
          <w:lang w:eastAsia="en-US"/>
        </w:rPr>
        <w:t>dit-il</w:t>
      </w:r>
      <w:r>
        <w:rPr>
          <w:lang w:eastAsia="en-US"/>
        </w:rPr>
        <w:t xml:space="preserve">. </w:t>
      </w:r>
      <w:r w:rsidR="006C2AE1">
        <w:rPr>
          <w:lang w:eastAsia="en-US"/>
        </w:rPr>
        <w:t>—</w:t>
      </w:r>
      <w:r>
        <w:rPr>
          <w:lang w:eastAsia="en-US"/>
        </w:rPr>
        <w:t xml:space="preserve"> </w:t>
      </w:r>
      <w:r w:rsidR="003148C9">
        <w:rPr>
          <w:lang w:eastAsia="en-US"/>
        </w:rPr>
        <w:t>Je croyais</w:t>
      </w:r>
      <w:r>
        <w:rPr>
          <w:lang w:eastAsia="en-US"/>
        </w:rPr>
        <w:t xml:space="preserve">… </w:t>
      </w:r>
      <w:r w:rsidR="003148C9">
        <w:rPr>
          <w:lang w:eastAsia="en-US"/>
        </w:rPr>
        <w:t>Tu m</w:t>
      </w:r>
      <w:r>
        <w:rPr>
          <w:lang w:eastAsia="en-US"/>
        </w:rPr>
        <w:t>’</w:t>
      </w:r>
      <w:r w:rsidR="003148C9">
        <w:rPr>
          <w:lang w:eastAsia="en-US"/>
        </w:rPr>
        <w:t>as fait peur</w:t>
      </w:r>
      <w:r>
        <w:rPr>
          <w:lang w:eastAsia="en-US"/>
        </w:rPr>
        <w:t> !</w:t>
      </w:r>
    </w:p>
    <w:p w14:paraId="257B251E" w14:textId="15C63516" w:rsidR="0046142F" w:rsidRDefault="00936BC9" w:rsidP="0046142F">
      <w:pPr>
        <w:rPr>
          <w:lang w:eastAsia="en-US"/>
        </w:rPr>
      </w:pPr>
      <w:r>
        <w:rPr>
          <w:lang w:eastAsia="en-US"/>
        </w:rPr>
        <w:t>— </w:t>
      </w:r>
      <w:r w:rsidR="003148C9">
        <w:rPr>
          <w:lang w:eastAsia="en-US"/>
        </w:rPr>
        <w:t>Parce que</w:t>
      </w:r>
      <w:r w:rsidR="0046142F">
        <w:rPr>
          <w:lang w:eastAsia="en-US"/>
        </w:rPr>
        <w:t xml:space="preserve">… </w:t>
      </w:r>
      <w:r w:rsidR="003148C9">
        <w:rPr>
          <w:lang w:eastAsia="en-US"/>
        </w:rPr>
        <w:t>Mais je suis fou de t</w:t>
      </w:r>
      <w:r w:rsidR="0046142F">
        <w:rPr>
          <w:lang w:eastAsia="en-US"/>
        </w:rPr>
        <w:t>’</w:t>
      </w:r>
      <w:r w:rsidR="003148C9">
        <w:rPr>
          <w:lang w:eastAsia="en-US"/>
        </w:rPr>
        <w:t>expliquer cela</w:t>
      </w:r>
      <w:r w:rsidR="0046142F">
        <w:rPr>
          <w:lang w:eastAsia="en-US"/>
        </w:rPr>
        <w:t xml:space="preserve"> !… </w:t>
      </w:r>
      <w:r w:rsidR="003148C9">
        <w:rPr>
          <w:lang w:eastAsia="en-US"/>
        </w:rPr>
        <w:t>Est-ce qu</w:t>
      </w:r>
      <w:r w:rsidR="0046142F">
        <w:rPr>
          <w:lang w:eastAsia="en-US"/>
        </w:rPr>
        <w:t>’</w:t>
      </w:r>
      <w:r w:rsidR="003148C9">
        <w:rPr>
          <w:lang w:eastAsia="en-US"/>
        </w:rPr>
        <w:t>on raisonne les lubies du sommeil</w:t>
      </w:r>
      <w:r w:rsidR="0046142F">
        <w:rPr>
          <w:lang w:eastAsia="en-US"/>
        </w:rPr>
        <w:t> ?</w:t>
      </w:r>
    </w:p>
    <w:p w14:paraId="752B58FA" w14:textId="77777777" w:rsidR="0046142F" w:rsidRDefault="003148C9" w:rsidP="0046142F">
      <w:pPr>
        <w:rPr>
          <w:lang w:eastAsia="en-US"/>
        </w:rPr>
      </w:pPr>
      <w:r>
        <w:rPr>
          <w:lang w:eastAsia="en-US"/>
        </w:rPr>
        <w:t>Lucienne roula un fauteuil auprès du lit et s</w:t>
      </w:r>
      <w:r w:rsidR="0046142F">
        <w:rPr>
          <w:lang w:eastAsia="en-US"/>
        </w:rPr>
        <w:t>’</w:t>
      </w:r>
      <w:r>
        <w:rPr>
          <w:lang w:eastAsia="en-US"/>
        </w:rPr>
        <w:t>assit</w:t>
      </w:r>
      <w:r w:rsidR="0046142F">
        <w:rPr>
          <w:lang w:eastAsia="en-US"/>
        </w:rPr>
        <w:t>.</w:t>
      </w:r>
    </w:p>
    <w:p w14:paraId="20F8FA25" w14:textId="77777777" w:rsidR="0046142F" w:rsidRDefault="0046142F" w:rsidP="0046142F">
      <w:pPr>
        <w:rPr>
          <w:lang w:eastAsia="en-US"/>
        </w:rPr>
      </w:pPr>
      <w:r>
        <w:rPr>
          <w:lang w:eastAsia="en-US"/>
        </w:rPr>
        <w:t>— </w:t>
      </w:r>
      <w:r w:rsidR="003148C9">
        <w:rPr>
          <w:lang w:eastAsia="en-US"/>
        </w:rPr>
        <w:t>Tu ne m</w:t>
      </w:r>
      <w:r>
        <w:rPr>
          <w:lang w:eastAsia="en-US"/>
        </w:rPr>
        <w:t>’</w:t>
      </w:r>
      <w:r w:rsidR="003148C9">
        <w:rPr>
          <w:lang w:eastAsia="en-US"/>
        </w:rPr>
        <w:t>embrasses pas</w:t>
      </w:r>
      <w:r>
        <w:rPr>
          <w:lang w:eastAsia="en-US"/>
        </w:rPr>
        <w:t xml:space="preserve">, </w:t>
      </w:r>
      <w:r w:rsidR="003148C9">
        <w:rPr>
          <w:lang w:eastAsia="en-US"/>
        </w:rPr>
        <w:t>ce matin</w:t>
      </w:r>
      <w:r>
        <w:rPr>
          <w:lang w:eastAsia="en-US"/>
        </w:rPr>
        <w:t xml:space="preserve">, </w:t>
      </w:r>
      <w:r w:rsidR="003148C9">
        <w:rPr>
          <w:lang w:eastAsia="en-US"/>
        </w:rPr>
        <w:t>Gabriel</w:t>
      </w:r>
      <w:r>
        <w:rPr>
          <w:lang w:eastAsia="en-US"/>
        </w:rPr>
        <w:t> ?</w:t>
      </w:r>
    </w:p>
    <w:p w14:paraId="639C504E"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pauvre petite sœur</w:t>
      </w:r>
      <w:r>
        <w:rPr>
          <w:lang w:eastAsia="en-US"/>
        </w:rPr>
        <w:t xml:space="preserve"> !… </w:t>
      </w:r>
      <w:r w:rsidR="003148C9">
        <w:rPr>
          <w:lang w:eastAsia="en-US"/>
        </w:rPr>
        <w:t>plutôt dix fois qu</w:t>
      </w:r>
      <w:r>
        <w:rPr>
          <w:lang w:eastAsia="en-US"/>
        </w:rPr>
        <w:t>’</w:t>
      </w:r>
      <w:r w:rsidR="003148C9">
        <w:rPr>
          <w:lang w:eastAsia="en-US"/>
        </w:rPr>
        <w:t>une</w:t>
      </w:r>
      <w:r>
        <w:rPr>
          <w:lang w:eastAsia="en-US"/>
        </w:rPr>
        <w:t xml:space="preserve"> ! </w:t>
      </w:r>
      <w:r w:rsidR="003148C9">
        <w:rPr>
          <w:lang w:eastAsia="en-US"/>
        </w:rPr>
        <w:t>s</w:t>
      </w:r>
      <w:r>
        <w:rPr>
          <w:lang w:eastAsia="en-US"/>
        </w:rPr>
        <w:t>’</w:t>
      </w:r>
      <w:r w:rsidR="003148C9">
        <w:rPr>
          <w:lang w:eastAsia="en-US"/>
        </w:rPr>
        <w:t>écria Gabriel en se retournant et en prenant la blonde tête de Lucienne à deux mains</w:t>
      </w:r>
      <w:r>
        <w:rPr>
          <w:lang w:eastAsia="en-US"/>
        </w:rPr>
        <w:t>.</w:t>
      </w:r>
    </w:p>
    <w:p w14:paraId="6521D80F" w14:textId="77777777" w:rsidR="0046142F" w:rsidRDefault="0046142F" w:rsidP="0046142F">
      <w:pPr>
        <w:rPr>
          <w:lang w:eastAsia="en-US"/>
        </w:rPr>
      </w:pPr>
      <w:r>
        <w:rPr>
          <w:lang w:eastAsia="en-US"/>
        </w:rPr>
        <w:t>— </w:t>
      </w:r>
      <w:r w:rsidR="003148C9">
        <w:rPr>
          <w:lang w:eastAsia="en-US"/>
        </w:rPr>
        <w:t>Mais comme te voilà grave</w:t>
      </w:r>
      <w:r>
        <w:rPr>
          <w:lang w:eastAsia="en-US"/>
        </w:rPr>
        <w:t xml:space="preserve"> ! </w:t>
      </w:r>
      <w:r w:rsidR="003148C9">
        <w:rPr>
          <w:lang w:eastAsia="en-US"/>
        </w:rPr>
        <w:t>ajouta-t-il</w:t>
      </w:r>
      <w:r>
        <w:rPr>
          <w:lang w:eastAsia="en-US"/>
        </w:rPr>
        <w:t>.</w:t>
      </w:r>
    </w:p>
    <w:p w14:paraId="3D7665F7" w14:textId="77777777" w:rsidR="0046142F" w:rsidRDefault="0046142F" w:rsidP="0046142F">
      <w:pPr>
        <w:rPr>
          <w:lang w:eastAsia="en-US"/>
        </w:rPr>
      </w:pPr>
      <w:r>
        <w:rPr>
          <w:lang w:eastAsia="en-US"/>
        </w:rPr>
        <w:lastRenderedPageBreak/>
        <w:t>— </w:t>
      </w:r>
      <w:r w:rsidR="003148C9">
        <w:rPr>
          <w:lang w:eastAsia="en-US"/>
        </w:rPr>
        <w:t>Tu as donc perdu dix mille francs cette nuit</w:t>
      </w:r>
      <w:r>
        <w:rPr>
          <w:lang w:eastAsia="en-US"/>
        </w:rPr>
        <w:t xml:space="preserve"> ? </w:t>
      </w:r>
      <w:r w:rsidR="003148C9">
        <w:rPr>
          <w:lang w:eastAsia="en-US"/>
        </w:rPr>
        <w:t>demanda tout bas Lucienne</w:t>
      </w:r>
      <w:r>
        <w:rPr>
          <w:lang w:eastAsia="en-US"/>
        </w:rPr>
        <w:t>.</w:t>
      </w:r>
    </w:p>
    <w:p w14:paraId="65752CA9" w14:textId="77777777" w:rsidR="0046142F" w:rsidRDefault="003148C9" w:rsidP="0046142F">
      <w:pPr>
        <w:rPr>
          <w:lang w:eastAsia="en-US"/>
        </w:rPr>
      </w:pPr>
      <w:r>
        <w:rPr>
          <w:lang w:eastAsia="en-US"/>
        </w:rPr>
        <w:t>Le docteur devint plus pâle</w:t>
      </w:r>
      <w:r w:rsidR="0046142F">
        <w:rPr>
          <w:lang w:eastAsia="en-US"/>
        </w:rPr>
        <w:t>.</w:t>
      </w:r>
    </w:p>
    <w:p w14:paraId="26031316" w14:textId="60C9CE59" w:rsidR="0046142F" w:rsidRDefault="0046142F" w:rsidP="0046142F">
      <w:pPr>
        <w:rPr>
          <w:lang w:eastAsia="en-US"/>
        </w:rPr>
      </w:pPr>
      <w:r>
        <w:rPr>
          <w:lang w:eastAsia="en-US"/>
        </w:rPr>
        <w:t>— </w:t>
      </w:r>
      <w:r w:rsidR="003148C9">
        <w:rPr>
          <w:lang w:eastAsia="en-US"/>
        </w:rPr>
        <w:t>Dix mille francs</w:t>
      </w:r>
      <w:r>
        <w:rPr>
          <w:lang w:eastAsia="en-US"/>
        </w:rPr>
        <w:t xml:space="preserve"> ! </w:t>
      </w:r>
      <w:r w:rsidR="003148C9">
        <w:rPr>
          <w:lang w:eastAsia="en-US"/>
        </w:rPr>
        <w:t>répéta-t-il en essayant de sourire</w:t>
      </w:r>
      <w:r>
        <w:rPr>
          <w:lang w:eastAsia="en-US"/>
        </w:rPr>
        <w:t xml:space="preserve">, </w:t>
      </w:r>
      <w:r w:rsidR="006C2AE1">
        <w:rPr>
          <w:lang w:eastAsia="en-US"/>
        </w:rPr>
        <w:t>—</w:t>
      </w:r>
      <w:r>
        <w:rPr>
          <w:lang w:eastAsia="en-US"/>
        </w:rPr>
        <w:t xml:space="preserve"> </w:t>
      </w:r>
      <w:r w:rsidR="003148C9">
        <w:rPr>
          <w:lang w:eastAsia="en-US"/>
        </w:rPr>
        <w:t>quelle folie</w:t>
      </w:r>
      <w:r>
        <w:rPr>
          <w:lang w:eastAsia="en-US"/>
        </w:rPr>
        <w:t> !</w:t>
      </w:r>
    </w:p>
    <w:p w14:paraId="1F7D7E9D" w14:textId="09305EC2"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dit la jeune fille d</w:t>
      </w:r>
      <w:r>
        <w:rPr>
          <w:lang w:eastAsia="en-US"/>
        </w:rPr>
        <w:t>’</w:t>
      </w:r>
      <w:r w:rsidR="003148C9">
        <w:rPr>
          <w:lang w:eastAsia="en-US"/>
        </w:rPr>
        <w:t>un ton sérieux et triste</w:t>
      </w:r>
      <w:r>
        <w:rPr>
          <w:lang w:eastAsia="en-US"/>
        </w:rPr>
        <w:t xml:space="preserve">, </w:t>
      </w:r>
      <w:r w:rsidR="006C2AE1">
        <w:rPr>
          <w:lang w:eastAsia="en-US"/>
        </w:rPr>
        <w:t>—</w:t>
      </w:r>
      <w:r>
        <w:rPr>
          <w:lang w:eastAsia="en-US"/>
        </w:rPr>
        <w:t xml:space="preserve"> </w:t>
      </w:r>
      <w:r w:rsidR="003148C9">
        <w:rPr>
          <w:lang w:eastAsia="en-US"/>
        </w:rPr>
        <w:t>ce serait une folie</w:t>
      </w:r>
      <w:r>
        <w:rPr>
          <w:lang w:eastAsia="en-US"/>
        </w:rPr>
        <w:t xml:space="preserve"> !… </w:t>
      </w:r>
      <w:r w:rsidR="003148C9">
        <w:rPr>
          <w:lang w:eastAsia="en-US"/>
        </w:rPr>
        <w:t>une folie bien grande</w:t>
      </w:r>
      <w:r>
        <w:rPr>
          <w:lang w:eastAsia="en-US"/>
        </w:rPr>
        <w:t xml:space="preserve">… </w:t>
      </w:r>
      <w:r w:rsidR="003148C9">
        <w:rPr>
          <w:lang w:eastAsia="en-US"/>
        </w:rPr>
        <w:t>bien coupable</w:t>
      </w:r>
      <w:r>
        <w:rPr>
          <w:lang w:eastAsia="en-US"/>
        </w:rPr>
        <w:t> !</w:t>
      </w:r>
    </w:p>
    <w:p w14:paraId="3CF16B0B" w14:textId="5DBEE3E2" w:rsidR="0046142F" w:rsidRDefault="0046142F" w:rsidP="0046142F">
      <w:pPr>
        <w:rPr>
          <w:lang w:eastAsia="en-US"/>
        </w:rPr>
      </w:pPr>
      <w:r>
        <w:rPr>
          <w:lang w:eastAsia="en-US"/>
        </w:rPr>
        <w:t>— </w:t>
      </w:r>
      <w:r w:rsidR="003148C9">
        <w:rPr>
          <w:lang w:eastAsia="en-US"/>
        </w:rPr>
        <w:t xml:space="preserve">Tu prêches un </w:t>
      </w:r>
      <w:r w:rsidR="003148C9">
        <w:rPr>
          <w:lang w:eastAsia="en-US"/>
        </w:rPr>
        <w:t>converti</w:t>
      </w:r>
      <w:r>
        <w:rPr>
          <w:lang w:eastAsia="en-US"/>
        </w:rPr>
        <w:t xml:space="preserve">, </w:t>
      </w:r>
      <w:r w:rsidR="003148C9">
        <w:rPr>
          <w:lang w:eastAsia="en-US"/>
        </w:rPr>
        <w:t>ma sœur</w:t>
      </w:r>
      <w:r>
        <w:rPr>
          <w:lang w:eastAsia="en-US"/>
        </w:rPr>
        <w:t>.</w:t>
      </w:r>
    </w:p>
    <w:p w14:paraId="7E6D0537" w14:textId="77777777" w:rsidR="0046142F" w:rsidRDefault="0046142F" w:rsidP="0046142F">
      <w:pPr>
        <w:rPr>
          <w:lang w:eastAsia="en-US"/>
        </w:rPr>
      </w:pPr>
      <w:r>
        <w:rPr>
          <w:lang w:eastAsia="en-US"/>
        </w:rPr>
        <w:t>— </w:t>
      </w:r>
      <w:r w:rsidR="003148C9">
        <w:rPr>
          <w:lang w:eastAsia="en-US"/>
        </w:rPr>
        <w:t>Je voudrais le croire</w:t>
      </w:r>
      <w:r>
        <w:rPr>
          <w:lang w:eastAsia="en-US"/>
        </w:rPr>
        <w:t xml:space="preserve">, </w:t>
      </w:r>
      <w:r w:rsidR="003148C9">
        <w:rPr>
          <w:lang w:eastAsia="en-US"/>
        </w:rPr>
        <w:t>mon frère</w:t>
      </w:r>
      <w:r>
        <w:rPr>
          <w:lang w:eastAsia="en-US"/>
        </w:rPr>
        <w:t>.</w:t>
      </w:r>
    </w:p>
    <w:p w14:paraId="14C4EA56" w14:textId="77777777" w:rsidR="0046142F" w:rsidRDefault="003148C9" w:rsidP="0046142F">
      <w:pPr>
        <w:rPr>
          <w:lang w:eastAsia="en-US"/>
        </w:rPr>
      </w:pPr>
      <w:r>
        <w:rPr>
          <w:lang w:eastAsia="en-US"/>
        </w:rPr>
        <w:t>Ces deux dernières répliques furent échangées sur un ton presque hostile</w:t>
      </w:r>
      <w:r w:rsidR="0046142F">
        <w:rPr>
          <w:lang w:eastAsia="en-US"/>
        </w:rPr>
        <w:t>.</w:t>
      </w:r>
    </w:p>
    <w:p w14:paraId="094B8C06" w14:textId="77777777" w:rsidR="0046142F" w:rsidRDefault="003148C9" w:rsidP="0046142F">
      <w:pPr>
        <w:rPr>
          <w:lang w:eastAsia="en-US"/>
        </w:rPr>
      </w:pPr>
      <w:r>
        <w:rPr>
          <w:lang w:eastAsia="en-US"/>
        </w:rPr>
        <w:t>Lucienne était indignée parce qu</w:t>
      </w:r>
      <w:r w:rsidR="0046142F">
        <w:rPr>
          <w:lang w:eastAsia="en-US"/>
        </w:rPr>
        <w:t>’</w:t>
      </w:r>
      <w:r>
        <w:rPr>
          <w:lang w:eastAsia="en-US"/>
        </w:rPr>
        <w:t>elle songeait aux paroles de Clémence et aux périls qui menaçaient sa mère</w:t>
      </w:r>
      <w:r w:rsidR="0046142F">
        <w:rPr>
          <w:lang w:eastAsia="en-US"/>
        </w:rPr>
        <w:t>.</w:t>
      </w:r>
    </w:p>
    <w:p w14:paraId="78C7733A" w14:textId="299BE738" w:rsidR="0046142F" w:rsidRDefault="0046142F" w:rsidP="0046142F">
      <w:pPr>
        <w:rPr>
          <w:lang w:eastAsia="en-US"/>
        </w:rPr>
      </w:pPr>
      <w:r>
        <w:rPr>
          <w:lang w:eastAsia="en-US"/>
        </w:rPr>
        <w:t>M. </w:t>
      </w:r>
      <w:r w:rsidR="003148C9">
        <w:rPr>
          <w:lang w:eastAsia="en-US"/>
        </w:rPr>
        <w:t>Gabriel trouvait le ton de sa sœur un peu irrévérencieux</w:t>
      </w:r>
      <w:r>
        <w:rPr>
          <w:lang w:eastAsia="en-US"/>
        </w:rPr>
        <w:t>.</w:t>
      </w:r>
    </w:p>
    <w:p w14:paraId="0CF2796B" w14:textId="5B866795" w:rsidR="0046142F" w:rsidRDefault="003148C9" w:rsidP="0046142F">
      <w:pPr>
        <w:rPr>
          <w:lang w:eastAsia="en-US"/>
        </w:rPr>
      </w:pPr>
      <w:r>
        <w:rPr>
          <w:lang w:eastAsia="en-US"/>
        </w:rPr>
        <w:t>Nous avons dû le dire</w:t>
      </w:r>
      <w:r w:rsidR="0046142F">
        <w:rPr>
          <w:lang w:eastAsia="en-US"/>
        </w:rPr>
        <w:t> : M. </w:t>
      </w:r>
      <w:r>
        <w:rPr>
          <w:lang w:eastAsia="en-US"/>
        </w:rPr>
        <w:t>Gabriel était entiché de sa noblesse à un degré qui frisait la manie</w:t>
      </w:r>
      <w:r w:rsidR="0046142F">
        <w:rPr>
          <w:lang w:eastAsia="en-US"/>
        </w:rPr>
        <w:t xml:space="preserve">. </w:t>
      </w:r>
      <w:r>
        <w:rPr>
          <w:lang w:eastAsia="en-US"/>
        </w:rPr>
        <w:t>Or</w:t>
      </w:r>
      <w:r w:rsidR="0046142F">
        <w:rPr>
          <w:lang w:eastAsia="en-US"/>
        </w:rPr>
        <w:t xml:space="preserve">, </w:t>
      </w:r>
      <w:r>
        <w:rPr>
          <w:lang w:eastAsia="en-US"/>
        </w:rPr>
        <w:t>dans les maisons de la haute chevalerie</w:t>
      </w:r>
      <w:r w:rsidR="0046142F">
        <w:rPr>
          <w:lang w:eastAsia="en-US"/>
        </w:rPr>
        <w:t xml:space="preserve">, </w:t>
      </w:r>
      <w:r>
        <w:rPr>
          <w:lang w:eastAsia="en-US"/>
        </w:rPr>
        <w:t>la loi salique règne</w:t>
      </w:r>
      <w:r w:rsidR="0046142F">
        <w:rPr>
          <w:lang w:eastAsia="en-US"/>
        </w:rPr>
        <w:t xml:space="preserve">, </w:t>
      </w:r>
      <w:r>
        <w:rPr>
          <w:lang w:eastAsia="en-US"/>
        </w:rPr>
        <w:t>despotiquement</w:t>
      </w:r>
      <w:r w:rsidR="0046142F">
        <w:rPr>
          <w:lang w:eastAsia="en-US"/>
        </w:rPr>
        <w:t>. M. </w:t>
      </w:r>
      <w:r>
        <w:rPr>
          <w:lang w:eastAsia="en-US"/>
        </w:rPr>
        <w:t>Gabriel se regardait comme le chef de la famille</w:t>
      </w:r>
      <w:r w:rsidR="0046142F">
        <w:rPr>
          <w:lang w:eastAsia="en-US"/>
        </w:rPr>
        <w:t>.</w:t>
      </w:r>
    </w:p>
    <w:p w14:paraId="2C569E72" w14:textId="77777777" w:rsidR="0046142F" w:rsidRDefault="003148C9" w:rsidP="0046142F">
      <w:pPr>
        <w:rPr>
          <w:lang w:eastAsia="en-US"/>
        </w:rPr>
      </w:pPr>
      <w:r>
        <w:rPr>
          <w:lang w:eastAsia="en-US"/>
        </w:rPr>
        <w:t>Pauvre petit</w:t>
      </w:r>
      <w:r w:rsidR="0046142F">
        <w:rPr>
          <w:lang w:eastAsia="en-US"/>
        </w:rPr>
        <w:t> !</w:t>
      </w:r>
    </w:p>
    <w:p w14:paraId="0A1E5B8A" w14:textId="77777777" w:rsidR="0046142F" w:rsidRDefault="003148C9" w:rsidP="0046142F">
      <w:pPr>
        <w:rPr>
          <w:lang w:eastAsia="en-US"/>
        </w:rPr>
      </w:pPr>
      <w:r>
        <w:rPr>
          <w:lang w:eastAsia="en-US"/>
        </w:rPr>
        <w:t>Mais ils s</w:t>
      </w:r>
      <w:r w:rsidR="0046142F">
        <w:rPr>
          <w:lang w:eastAsia="en-US"/>
        </w:rPr>
        <w:t>’</w:t>
      </w:r>
      <w:r>
        <w:rPr>
          <w:lang w:eastAsia="en-US"/>
        </w:rPr>
        <w:t>aimaient trop bien</w:t>
      </w:r>
      <w:r w:rsidR="0046142F">
        <w:rPr>
          <w:lang w:eastAsia="en-US"/>
        </w:rPr>
        <w:t xml:space="preserve">, </w:t>
      </w:r>
      <w:r>
        <w:rPr>
          <w:lang w:eastAsia="en-US"/>
        </w:rPr>
        <w:t>ces deux enfants pour reste</w:t>
      </w:r>
      <w:r>
        <w:rPr>
          <w:lang w:eastAsia="en-US"/>
        </w:rPr>
        <w:t>r</w:t>
      </w:r>
      <w:r>
        <w:rPr>
          <w:lang w:eastAsia="en-US"/>
        </w:rPr>
        <w:t xml:space="preserve"> longtemps sur le pied de guerre</w:t>
      </w:r>
      <w:r w:rsidR="0046142F">
        <w:rPr>
          <w:lang w:eastAsia="en-US"/>
        </w:rPr>
        <w:t>.</w:t>
      </w:r>
    </w:p>
    <w:p w14:paraId="2C9A6C3B" w14:textId="77777777" w:rsidR="0046142F" w:rsidRDefault="0046142F" w:rsidP="0046142F">
      <w:pPr>
        <w:rPr>
          <w:lang w:eastAsia="en-US"/>
        </w:rPr>
      </w:pPr>
      <w:r>
        <w:rPr>
          <w:lang w:eastAsia="en-US"/>
        </w:rPr>
        <w:t>— </w:t>
      </w:r>
      <w:r w:rsidR="003148C9">
        <w:rPr>
          <w:lang w:eastAsia="en-US"/>
        </w:rPr>
        <w:t>Écoute</w:t>
      </w:r>
      <w:r>
        <w:rPr>
          <w:lang w:eastAsia="en-US"/>
        </w:rPr>
        <w:t xml:space="preserve">, </w:t>
      </w:r>
      <w:r w:rsidR="003148C9">
        <w:rPr>
          <w:lang w:eastAsia="en-US"/>
        </w:rPr>
        <w:t>dit Lucienne</w:t>
      </w:r>
      <w:r>
        <w:rPr>
          <w:lang w:eastAsia="en-US"/>
        </w:rPr>
        <w:t xml:space="preserve">, </w:t>
      </w:r>
      <w:r w:rsidR="003148C9">
        <w:rPr>
          <w:lang w:eastAsia="en-US"/>
        </w:rPr>
        <w:t>sachant où trouver l</w:t>
      </w:r>
      <w:r>
        <w:rPr>
          <w:lang w:eastAsia="en-US"/>
        </w:rPr>
        <w:t>’</w:t>
      </w:r>
      <w:r w:rsidR="003148C9">
        <w:rPr>
          <w:lang w:eastAsia="en-US"/>
        </w:rPr>
        <w:t>argument décisif</w:t>
      </w:r>
      <w:r>
        <w:rPr>
          <w:lang w:eastAsia="en-US"/>
        </w:rPr>
        <w:t xml:space="preserve"> ; </w:t>
      </w:r>
      <w:r w:rsidR="003148C9">
        <w:rPr>
          <w:lang w:eastAsia="en-US"/>
        </w:rPr>
        <w:t>moi je ne sais pas te blâmer</w:t>
      </w:r>
      <w:r>
        <w:rPr>
          <w:lang w:eastAsia="en-US"/>
        </w:rPr>
        <w:t xml:space="preserve">, </w:t>
      </w:r>
      <w:r w:rsidR="003148C9">
        <w:rPr>
          <w:lang w:eastAsia="en-US"/>
        </w:rPr>
        <w:t>mon Gabriel</w:t>
      </w:r>
      <w:r>
        <w:rPr>
          <w:lang w:eastAsia="en-US"/>
        </w:rPr>
        <w:t xml:space="preserve">, </w:t>
      </w:r>
      <w:r w:rsidR="003148C9">
        <w:rPr>
          <w:lang w:eastAsia="en-US"/>
        </w:rPr>
        <w:t>ainsi ne te fâche pas contre moi</w:t>
      </w:r>
      <w:r>
        <w:rPr>
          <w:lang w:eastAsia="en-US"/>
        </w:rPr>
        <w:t xml:space="preserve">… </w:t>
      </w:r>
      <w:r w:rsidR="003148C9">
        <w:rPr>
          <w:lang w:eastAsia="en-US"/>
        </w:rPr>
        <w:t>Mais Clémence</w:t>
      </w:r>
      <w:r>
        <w:rPr>
          <w:lang w:eastAsia="en-US"/>
        </w:rPr>
        <w:t>…</w:t>
      </w:r>
    </w:p>
    <w:p w14:paraId="4308E152" w14:textId="77777777" w:rsidR="0046142F" w:rsidRDefault="0046142F" w:rsidP="0046142F">
      <w:pPr>
        <w:rPr>
          <w:lang w:eastAsia="en-US"/>
        </w:rPr>
      </w:pPr>
      <w:r>
        <w:rPr>
          <w:lang w:eastAsia="en-US"/>
        </w:rPr>
        <w:lastRenderedPageBreak/>
        <w:t>— </w:t>
      </w:r>
      <w:r w:rsidR="003148C9">
        <w:rPr>
          <w:lang w:eastAsia="en-US"/>
        </w:rPr>
        <w:t>Oh</w:t>
      </w:r>
      <w:r>
        <w:rPr>
          <w:lang w:eastAsia="en-US"/>
        </w:rPr>
        <w:t xml:space="preserve"> ! </w:t>
      </w:r>
      <w:r w:rsidR="003148C9">
        <w:rPr>
          <w:lang w:eastAsia="en-US"/>
        </w:rPr>
        <w:t>Clémence</w:t>
      </w:r>
      <w:r>
        <w:rPr>
          <w:lang w:eastAsia="en-US"/>
        </w:rPr>
        <w:t xml:space="preserve"> ! </w:t>
      </w:r>
      <w:r w:rsidR="003148C9">
        <w:rPr>
          <w:lang w:eastAsia="en-US"/>
        </w:rPr>
        <w:t>Clémence</w:t>
      </w:r>
      <w:r>
        <w:rPr>
          <w:lang w:eastAsia="en-US"/>
        </w:rPr>
        <w:t xml:space="preserve"> ! </w:t>
      </w:r>
      <w:r w:rsidR="003148C9">
        <w:rPr>
          <w:lang w:eastAsia="en-US"/>
        </w:rPr>
        <w:t>s</w:t>
      </w:r>
      <w:r>
        <w:rPr>
          <w:lang w:eastAsia="en-US"/>
        </w:rPr>
        <w:t>’</w:t>
      </w:r>
      <w:r w:rsidR="003148C9">
        <w:rPr>
          <w:lang w:eastAsia="en-US"/>
        </w:rPr>
        <w:t>écria le jeune homme avec colère</w:t>
      </w:r>
      <w:r>
        <w:rPr>
          <w:lang w:eastAsia="en-US"/>
        </w:rPr>
        <w:t xml:space="preserve"> ; </w:t>
      </w:r>
      <w:r w:rsidR="003148C9">
        <w:rPr>
          <w:lang w:eastAsia="en-US"/>
        </w:rPr>
        <w:t>Clémence abuse</w:t>
      </w:r>
      <w:r>
        <w:rPr>
          <w:lang w:eastAsia="en-US"/>
        </w:rPr>
        <w:t xml:space="preserve"> ! </w:t>
      </w:r>
      <w:r w:rsidR="003148C9">
        <w:rPr>
          <w:lang w:eastAsia="en-US"/>
        </w:rPr>
        <w:t>elle est impitoyable</w:t>
      </w:r>
      <w:r>
        <w:rPr>
          <w:lang w:eastAsia="en-US"/>
        </w:rPr>
        <w:t xml:space="preserve">, </w:t>
      </w:r>
      <w:r w:rsidR="003148C9">
        <w:rPr>
          <w:lang w:eastAsia="en-US"/>
        </w:rPr>
        <w:t>Clémence</w:t>
      </w:r>
      <w:r>
        <w:rPr>
          <w:lang w:eastAsia="en-US"/>
        </w:rPr>
        <w:t xml:space="preserve">, </w:t>
      </w:r>
      <w:r w:rsidR="003148C9">
        <w:rPr>
          <w:lang w:eastAsia="en-US"/>
        </w:rPr>
        <w:t>parce qu</w:t>
      </w:r>
      <w:r>
        <w:rPr>
          <w:lang w:eastAsia="en-US"/>
        </w:rPr>
        <w:t>’</w:t>
      </w:r>
      <w:r w:rsidR="003148C9">
        <w:rPr>
          <w:lang w:eastAsia="en-US"/>
        </w:rPr>
        <w:t>elle voit en moi un esclave</w:t>
      </w:r>
      <w:r>
        <w:rPr>
          <w:lang w:eastAsia="en-US"/>
        </w:rPr>
        <w:t xml:space="preserve"> ! </w:t>
      </w:r>
      <w:r w:rsidR="003148C9">
        <w:rPr>
          <w:lang w:eastAsia="en-US"/>
        </w:rPr>
        <w:t>Eh bien</w:t>
      </w:r>
      <w:r>
        <w:rPr>
          <w:lang w:eastAsia="en-US"/>
        </w:rPr>
        <w:t xml:space="preserve"> ! </w:t>
      </w:r>
      <w:r w:rsidR="003148C9">
        <w:rPr>
          <w:lang w:eastAsia="en-US"/>
        </w:rPr>
        <w:t>je crois que je ne l</w:t>
      </w:r>
      <w:r>
        <w:rPr>
          <w:lang w:eastAsia="en-US"/>
        </w:rPr>
        <w:t>’</w:t>
      </w:r>
      <w:r w:rsidR="003148C9">
        <w:rPr>
          <w:lang w:eastAsia="en-US"/>
        </w:rPr>
        <w:t>aimerai pas longtemps</w:t>
      </w:r>
      <w:r>
        <w:rPr>
          <w:lang w:eastAsia="en-US"/>
        </w:rPr>
        <w:t xml:space="preserve">, </w:t>
      </w:r>
      <w:r w:rsidR="003148C9">
        <w:rPr>
          <w:lang w:eastAsia="en-US"/>
        </w:rPr>
        <w:t>Clémence</w:t>
      </w:r>
      <w:r>
        <w:rPr>
          <w:lang w:eastAsia="en-US"/>
        </w:rPr>
        <w:t> !</w:t>
      </w:r>
    </w:p>
    <w:p w14:paraId="3D2F766E"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fit Lucienne qui ne put retenir un sourire</w:t>
      </w:r>
      <w:r>
        <w:rPr>
          <w:lang w:eastAsia="en-US"/>
        </w:rPr>
        <w:t>.</w:t>
      </w:r>
    </w:p>
    <w:p w14:paraId="6B24100D"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Clémence qui te met toutes ces idée</w:t>
      </w:r>
      <w:r w:rsidR="003148C9">
        <w:rPr>
          <w:lang w:eastAsia="en-US"/>
        </w:rPr>
        <w:t>s</w:t>
      </w:r>
      <w:r w:rsidR="003148C9">
        <w:rPr>
          <w:lang w:eastAsia="en-US"/>
        </w:rPr>
        <w:t>-là dans la tête</w:t>
      </w:r>
      <w:r>
        <w:rPr>
          <w:lang w:eastAsia="en-US"/>
        </w:rPr>
        <w:t xml:space="preserve"> ! </w:t>
      </w:r>
      <w:r w:rsidR="003148C9">
        <w:rPr>
          <w:lang w:eastAsia="en-US"/>
        </w:rPr>
        <w:t>reprit Gabriel en s</w:t>
      </w:r>
      <w:r>
        <w:rPr>
          <w:lang w:eastAsia="en-US"/>
        </w:rPr>
        <w:t>’</w:t>
      </w:r>
      <w:r w:rsidR="003148C9">
        <w:rPr>
          <w:lang w:eastAsia="en-US"/>
        </w:rPr>
        <w:t>animant de en plus</w:t>
      </w:r>
      <w:r>
        <w:rPr>
          <w:lang w:eastAsia="en-US"/>
        </w:rPr>
        <w:t xml:space="preserve"> : </w:t>
      </w:r>
      <w:r w:rsidR="003148C9">
        <w:rPr>
          <w:lang w:eastAsia="en-US"/>
        </w:rPr>
        <w:t>joueur</w:t>
      </w:r>
      <w:r>
        <w:rPr>
          <w:lang w:eastAsia="en-US"/>
        </w:rPr>
        <w:t xml:space="preserve"> ! </w:t>
      </w:r>
      <w:r w:rsidR="003148C9">
        <w:rPr>
          <w:lang w:eastAsia="en-US"/>
        </w:rPr>
        <w:t>joueur</w:t>
      </w:r>
      <w:r>
        <w:rPr>
          <w:lang w:eastAsia="en-US"/>
        </w:rPr>
        <w:t xml:space="preserve"> ! </w:t>
      </w:r>
      <w:r w:rsidR="003148C9">
        <w:rPr>
          <w:lang w:eastAsia="en-US"/>
        </w:rPr>
        <w:t>mon Dieu</w:t>
      </w:r>
      <w:r>
        <w:rPr>
          <w:lang w:eastAsia="en-US"/>
        </w:rPr>
        <w:t xml:space="preserve"> ! </w:t>
      </w:r>
      <w:r w:rsidR="003148C9">
        <w:rPr>
          <w:lang w:eastAsia="en-US"/>
        </w:rPr>
        <w:t>je joue en passant</w:t>
      </w:r>
      <w:r>
        <w:rPr>
          <w:lang w:eastAsia="en-US"/>
        </w:rPr>
        <w:t xml:space="preserve">… </w:t>
      </w:r>
      <w:r w:rsidR="003148C9">
        <w:rPr>
          <w:lang w:eastAsia="en-US"/>
        </w:rPr>
        <w:t>pour me distraire</w:t>
      </w:r>
      <w:r>
        <w:rPr>
          <w:lang w:eastAsia="en-US"/>
        </w:rPr>
        <w:t>…</w:t>
      </w:r>
    </w:p>
    <w:p w14:paraId="54B9864B" w14:textId="1AD631ED" w:rsidR="0046142F" w:rsidRDefault="0046142F" w:rsidP="0046142F">
      <w:pPr>
        <w:rPr>
          <w:lang w:eastAsia="en-US"/>
        </w:rPr>
      </w:pPr>
      <w:r>
        <w:rPr>
          <w:lang w:eastAsia="en-US"/>
        </w:rPr>
        <w:t>— </w:t>
      </w:r>
      <w:r w:rsidR="003148C9">
        <w:rPr>
          <w:lang w:eastAsia="en-US"/>
        </w:rPr>
        <w:t xml:space="preserve">Dix </w:t>
      </w:r>
      <w:r w:rsidR="003148C9">
        <w:rPr>
          <w:lang w:eastAsia="en-US"/>
        </w:rPr>
        <w:t xml:space="preserve">mille </w:t>
      </w:r>
      <w:r w:rsidR="003148C9">
        <w:rPr>
          <w:lang w:eastAsia="en-US"/>
        </w:rPr>
        <w:t>francs</w:t>
      </w:r>
      <w:r>
        <w:rPr>
          <w:lang w:eastAsia="en-US"/>
        </w:rPr>
        <w:t xml:space="preserve"> ! </w:t>
      </w:r>
      <w:r w:rsidR="003148C9">
        <w:rPr>
          <w:lang w:eastAsia="en-US"/>
        </w:rPr>
        <w:t>murmura Lucienne</w:t>
      </w:r>
      <w:r>
        <w:rPr>
          <w:lang w:eastAsia="en-US"/>
        </w:rPr>
        <w:t>.</w:t>
      </w:r>
    </w:p>
    <w:p w14:paraId="7D73D2EE" w14:textId="77777777" w:rsidR="0046142F" w:rsidRDefault="0046142F" w:rsidP="0046142F">
      <w:pPr>
        <w:rPr>
          <w:lang w:eastAsia="en-US"/>
        </w:rPr>
      </w:pPr>
      <w:r>
        <w:rPr>
          <w:lang w:eastAsia="en-US"/>
        </w:rPr>
        <w:t>— </w:t>
      </w:r>
      <w:r w:rsidR="003148C9">
        <w:rPr>
          <w:lang w:eastAsia="en-US"/>
        </w:rPr>
        <w:t>Qui a pu lui dire cela</w:t>
      </w:r>
      <w:r>
        <w:rPr>
          <w:lang w:eastAsia="en-US"/>
        </w:rPr>
        <w:t xml:space="preserve"> ? </w:t>
      </w:r>
      <w:r w:rsidR="003148C9">
        <w:rPr>
          <w:lang w:eastAsia="en-US"/>
        </w:rPr>
        <w:t>demanda brusquement Gabriel</w:t>
      </w:r>
      <w:r>
        <w:rPr>
          <w:lang w:eastAsia="en-US"/>
        </w:rPr>
        <w:t>.</w:t>
      </w:r>
    </w:p>
    <w:p w14:paraId="625DCE48" w14:textId="77777777" w:rsidR="0046142F" w:rsidRDefault="0046142F" w:rsidP="0046142F">
      <w:pPr>
        <w:rPr>
          <w:lang w:eastAsia="en-US"/>
        </w:rPr>
      </w:pPr>
      <w:r>
        <w:rPr>
          <w:lang w:eastAsia="en-US"/>
        </w:rPr>
        <w:t>— </w:t>
      </w:r>
      <w:r w:rsidR="003148C9">
        <w:rPr>
          <w:lang w:eastAsia="en-US"/>
        </w:rPr>
        <w:t>À qui</w:t>
      </w:r>
      <w:r>
        <w:rPr>
          <w:lang w:eastAsia="en-US"/>
        </w:rPr>
        <w:t> ?</w:t>
      </w:r>
    </w:p>
    <w:p w14:paraId="27F3AC8E" w14:textId="77777777" w:rsidR="0046142F" w:rsidRDefault="0046142F" w:rsidP="0046142F">
      <w:pPr>
        <w:rPr>
          <w:lang w:eastAsia="en-US"/>
        </w:rPr>
      </w:pPr>
      <w:r>
        <w:rPr>
          <w:lang w:eastAsia="en-US"/>
        </w:rPr>
        <w:t>— </w:t>
      </w:r>
      <w:r w:rsidR="003148C9">
        <w:rPr>
          <w:lang w:eastAsia="en-US"/>
        </w:rPr>
        <w:t>À Clémence</w:t>
      </w:r>
      <w:r>
        <w:rPr>
          <w:lang w:eastAsia="en-US"/>
        </w:rPr>
        <w:t xml:space="preserve"> !… </w:t>
      </w:r>
      <w:r w:rsidR="003148C9">
        <w:rPr>
          <w:lang w:eastAsia="en-US"/>
        </w:rPr>
        <w:t>car c</w:t>
      </w:r>
      <w:r>
        <w:rPr>
          <w:lang w:eastAsia="en-US"/>
        </w:rPr>
        <w:t>’</w:t>
      </w:r>
      <w:r w:rsidR="003148C9">
        <w:rPr>
          <w:lang w:eastAsia="en-US"/>
        </w:rPr>
        <w:t>est elle qui te l</w:t>
      </w:r>
      <w:r>
        <w:rPr>
          <w:lang w:eastAsia="en-US"/>
        </w:rPr>
        <w:t>’</w:t>
      </w:r>
      <w:r w:rsidR="003148C9">
        <w:rPr>
          <w:lang w:eastAsia="en-US"/>
        </w:rPr>
        <w:t>a dit</w:t>
      </w:r>
      <w:r>
        <w:rPr>
          <w:lang w:eastAsia="en-US"/>
        </w:rPr>
        <w:t> !</w:t>
      </w:r>
    </w:p>
    <w:p w14:paraId="1CC8F207"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ce n</w:t>
      </w:r>
      <w:r>
        <w:rPr>
          <w:lang w:eastAsia="en-US"/>
        </w:rPr>
        <w:t>’</w:t>
      </w:r>
      <w:r w:rsidR="003148C9">
        <w:rPr>
          <w:lang w:eastAsia="en-US"/>
        </w:rPr>
        <w:t>est pas Clémence</w:t>
      </w:r>
      <w:r>
        <w:rPr>
          <w:lang w:eastAsia="en-US"/>
        </w:rPr>
        <w:t xml:space="preserve">, </w:t>
      </w:r>
      <w:r w:rsidR="003148C9">
        <w:rPr>
          <w:lang w:eastAsia="en-US"/>
        </w:rPr>
        <w:t>mon pauvre Gabriel</w:t>
      </w:r>
      <w:r>
        <w:rPr>
          <w:lang w:eastAsia="en-US"/>
        </w:rPr>
        <w:t xml:space="preserve">, </w:t>
      </w:r>
      <w:r w:rsidR="003148C9">
        <w:rPr>
          <w:lang w:eastAsia="en-US"/>
        </w:rPr>
        <w:t>c</w:t>
      </w:r>
      <w:r>
        <w:rPr>
          <w:lang w:eastAsia="en-US"/>
        </w:rPr>
        <w:t>’</w:t>
      </w:r>
      <w:r w:rsidR="003148C9">
        <w:rPr>
          <w:lang w:eastAsia="en-US"/>
        </w:rPr>
        <w:t>est toi</w:t>
      </w:r>
      <w:r>
        <w:rPr>
          <w:lang w:eastAsia="en-US"/>
        </w:rPr>
        <w:t>.</w:t>
      </w:r>
    </w:p>
    <w:p w14:paraId="7C21B1CE" w14:textId="77777777" w:rsidR="0046142F" w:rsidRDefault="0046142F" w:rsidP="0046142F">
      <w:pPr>
        <w:rPr>
          <w:lang w:eastAsia="en-US"/>
        </w:rPr>
      </w:pPr>
      <w:r>
        <w:rPr>
          <w:lang w:eastAsia="en-US"/>
        </w:rPr>
        <w:t>— </w:t>
      </w:r>
      <w:r w:rsidR="003148C9">
        <w:rPr>
          <w:lang w:eastAsia="en-US"/>
        </w:rPr>
        <w:t>Moi</w:t>
      </w:r>
      <w:r>
        <w:rPr>
          <w:lang w:eastAsia="en-US"/>
        </w:rPr>
        <w:t> !…</w:t>
      </w:r>
    </w:p>
    <w:p w14:paraId="5FE0887B" w14:textId="77777777" w:rsidR="0046142F" w:rsidRDefault="0046142F" w:rsidP="0046142F">
      <w:pPr>
        <w:rPr>
          <w:lang w:eastAsia="en-US"/>
        </w:rPr>
      </w:pPr>
      <w:r>
        <w:rPr>
          <w:lang w:eastAsia="en-US"/>
        </w:rPr>
        <w:t>— </w:t>
      </w:r>
      <w:r w:rsidR="003148C9">
        <w:rPr>
          <w:lang w:eastAsia="en-US"/>
        </w:rPr>
        <w:t>Toi qui joues en dormant</w:t>
      </w:r>
      <w:r>
        <w:rPr>
          <w:lang w:eastAsia="en-US"/>
        </w:rPr>
        <w:t xml:space="preserve">… </w:t>
      </w:r>
      <w:r w:rsidR="003148C9">
        <w:rPr>
          <w:lang w:eastAsia="en-US"/>
        </w:rPr>
        <w:t>Toi qui n</w:t>
      </w:r>
      <w:r>
        <w:rPr>
          <w:lang w:eastAsia="en-US"/>
        </w:rPr>
        <w:t>’</w:t>
      </w:r>
      <w:r w:rsidR="003148C9">
        <w:rPr>
          <w:lang w:eastAsia="en-US"/>
        </w:rPr>
        <w:t>as plus une minute de repos</w:t>
      </w:r>
      <w:r>
        <w:rPr>
          <w:lang w:eastAsia="en-US"/>
        </w:rPr>
        <w:t xml:space="preserve">… </w:t>
      </w:r>
      <w:r w:rsidR="003148C9">
        <w:rPr>
          <w:lang w:eastAsia="en-US"/>
        </w:rPr>
        <w:t>Toi qui ne travailles plus et qui perds ton avenir</w:t>
      </w:r>
      <w:r>
        <w:rPr>
          <w:lang w:eastAsia="en-US"/>
        </w:rPr>
        <w:t>…</w:t>
      </w:r>
    </w:p>
    <w:p w14:paraId="227E4133" w14:textId="396393AD" w:rsidR="0046142F" w:rsidRDefault="0046142F" w:rsidP="0046142F">
      <w:pPr>
        <w:rPr>
          <w:lang w:eastAsia="en-US"/>
        </w:rPr>
      </w:pPr>
      <w:r>
        <w:rPr>
          <w:lang w:eastAsia="en-US"/>
        </w:rPr>
        <w:t>— </w:t>
      </w:r>
      <w:r w:rsidR="003148C9">
        <w:rPr>
          <w:lang w:eastAsia="en-US"/>
        </w:rPr>
        <w:t>Mais voilà un sermon en règle</w:t>
      </w:r>
      <w:r>
        <w:rPr>
          <w:lang w:eastAsia="en-US"/>
        </w:rPr>
        <w:t xml:space="preserve"> !, </w:t>
      </w:r>
      <w:r w:rsidR="003148C9">
        <w:rPr>
          <w:lang w:eastAsia="en-US"/>
        </w:rPr>
        <w:t>ma parole</w:t>
      </w:r>
      <w:r>
        <w:rPr>
          <w:lang w:eastAsia="en-US"/>
        </w:rPr>
        <w:t xml:space="preserve"> ! </w:t>
      </w:r>
      <w:r w:rsidR="003148C9">
        <w:rPr>
          <w:lang w:eastAsia="en-US"/>
        </w:rPr>
        <w:t xml:space="preserve">interrompit </w:t>
      </w:r>
      <w:r>
        <w:rPr>
          <w:lang w:eastAsia="en-US"/>
        </w:rPr>
        <w:t>M. </w:t>
      </w:r>
      <w:r w:rsidR="003148C9">
        <w:rPr>
          <w:lang w:eastAsia="en-US"/>
        </w:rPr>
        <w:t>le docteur</w:t>
      </w:r>
      <w:r>
        <w:rPr>
          <w:lang w:eastAsia="en-US"/>
        </w:rPr>
        <w:t xml:space="preserve"> ; </w:t>
      </w:r>
      <w:r w:rsidR="006C2AE1">
        <w:rPr>
          <w:lang w:eastAsia="en-US"/>
        </w:rPr>
        <w:t>—</w:t>
      </w:r>
      <w:r>
        <w:rPr>
          <w:lang w:eastAsia="en-US"/>
        </w:rPr>
        <w:t xml:space="preserve"> </w:t>
      </w:r>
      <w:r w:rsidR="003148C9">
        <w:rPr>
          <w:lang w:eastAsia="en-US"/>
        </w:rPr>
        <w:t>tiens</w:t>
      </w:r>
      <w:r>
        <w:rPr>
          <w:lang w:eastAsia="en-US"/>
        </w:rPr>
        <w:t xml:space="preserve">, </w:t>
      </w:r>
      <w:r w:rsidR="003148C9">
        <w:rPr>
          <w:lang w:eastAsia="en-US"/>
        </w:rPr>
        <w:t>je finirai par la détester</w:t>
      </w:r>
      <w:r>
        <w:rPr>
          <w:lang w:eastAsia="en-US"/>
        </w:rPr>
        <w:t xml:space="preserve">, </w:t>
      </w:r>
      <w:r w:rsidR="003148C9">
        <w:rPr>
          <w:lang w:eastAsia="en-US"/>
        </w:rPr>
        <w:t>cette Clémence</w:t>
      </w:r>
      <w:r>
        <w:rPr>
          <w:lang w:eastAsia="en-US"/>
        </w:rPr>
        <w:t> !</w:t>
      </w:r>
    </w:p>
    <w:p w14:paraId="4570218E" w14:textId="77777777" w:rsidR="0046142F" w:rsidRDefault="0046142F" w:rsidP="0046142F">
      <w:pPr>
        <w:rPr>
          <w:lang w:eastAsia="en-US"/>
        </w:rPr>
      </w:pPr>
      <w:r>
        <w:rPr>
          <w:lang w:eastAsia="en-US"/>
        </w:rPr>
        <w:t>— </w:t>
      </w:r>
      <w:r w:rsidR="003148C9">
        <w:rPr>
          <w:lang w:eastAsia="en-US"/>
        </w:rPr>
        <w:t>Parce qu</w:t>
      </w:r>
      <w:r>
        <w:rPr>
          <w:lang w:eastAsia="en-US"/>
        </w:rPr>
        <w:t>’</w:t>
      </w:r>
      <w:r w:rsidR="003148C9">
        <w:rPr>
          <w:lang w:eastAsia="en-US"/>
        </w:rPr>
        <w:t>elle t</w:t>
      </w:r>
      <w:r>
        <w:rPr>
          <w:lang w:eastAsia="en-US"/>
        </w:rPr>
        <w:t>’</w:t>
      </w:r>
      <w:r w:rsidR="003148C9">
        <w:rPr>
          <w:lang w:eastAsia="en-US"/>
        </w:rPr>
        <w:t>aime</w:t>
      </w:r>
      <w:r>
        <w:rPr>
          <w:lang w:eastAsia="en-US"/>
        </w:rPr>
        <w:t xml:space="preserve"> ?… </w:t>
      </w:r>
      <w:r w:rsidR="003148C9">
        <w:rPr>
          <w:lang w:eastAsia="en-US"/>
        </w:rPr>
        <w:t>ce sera bien</w:t>
      </w:r>
      <w:r>
        <w:rPr>
          <w:lang w:eastAsia="en-US"/>
        </w:rPr>
        <w:t> !</w:t>
      </w:r>
    </w:p>
    <w:p w14:paraId="7343339B" w14:textId="77777777" w:rsidR="0046142F" w:rsidRDefault="0046142F" w:rsidP="0046142F">
      <w:pPr>
        <w:rPr>
          <w:lang w:eastAsia="en-US"/>
        </w:rPr>
      </w:pPr>
      <w:r>
        <w:rPr>
          <w:lang w:eastAsia="en-US"/>
        </w:rPr>
        <w:t>— </w:t>
      </w:r>
      <w:r w:rsidR="003148C9">
        <w:rPr>
          <w:lang w:eastAsia="en-US"/>
        </w:rPr>
        <w:t>Parce qu</w:t>
      </w:r>
      <w:r>
        <w:rPr>
          <w:lang w:eastAsia="en-US"/>
        </w:rPr>
        <w:t>’</w:t>
      </w:r>
      <w:r w:rsidR="003148C9">
        <w:rPr>
          <w:lang w:eastAsia="en-US"/>
        </w:rPr>
        <w:t>elle me poursuit</w:t>
      </w:r>
      <w:r>
        <w:rPr>
          <w:lang w:eastAsia="en-US"/>
        </w:rPr>
        <w:t xml:space="preserve">, </w:t>
      </w:r>
      <w:r w:rsidR="003148C9">
        <w:rPr>
          <w:lang w:eastAsia="en-US"/>
        </w:rPr>
        <w:t>parce qu</w:t>
      </w:r>
      <w:r>
        <w:rPr>
          <w:lang w:eastAsia="en-US"/>
        </w:rPr>
        <w:t>’</w:t>
      </w:r>
      <w:r w:rsidR="003148C9">
        <w:rPr>
          <w:lang w:eastAsia="en-US"/>
        </w:rPr>
        <w:t>elle t</w:t>
      </w:r>
      <w:r>
        <w:rPr>
          <w:lang w:eastAsia="en-US"/>
        </w:rPr>
        <w:t>’</w:t>
      </w:r>
      <w:r w:rsidR="003148C9">
        <w:rPr>
          <w:lang w:eastAsia="en-US"/>
        </w:rPr>
        <w:t>apprend à me blâmer</w:t>
      </w:r>
      <w:r>
        <w:rPr>
          <w:lang w:eastAsia="en-US"/>
        </w:rPr>
        <w:t xml:space="preserve">, </w:t>
      </w:r>
      <w:r w:rsidR="003148C9">
        <w:rPr>
          <w:lang w:eastAsia="en-US"/>
        </w:rPr>
        <w:t>à me mépriser</w:t>
      </w:r>
      <w:r>
        <w:rPr>
          <w:lang w:eastAsia="en-US"/>
        </w:rPr>
        <w:t xml:space="preserve">… </w:t>
      </w:r>
      <w:r w:rsidR="003148C9">
        <w:rPr>
          <w:lang w:eastAsia="en-US"/>
        </w:rPr>
        <w:t>Voyons</w:t>
      </w:r>
      <w:r>
        <w:rPr>
          <w:lang w:eastAsia="en-US"/>
        </w:rPr>
        <w:t xml:space="preserve"> ! </w:t>
      </w:r>
      <w:r w:rsidR="003148C9">
        <w:rPr>
          <w:lang w:eastAsia="en-US"/>
        </w:rPr>
        <w:t>quand il serait vrai que je fusse joueur</w:t>
      </w:r>
      <w:r>
        <w:rPr>
          <w:lang w:eastAsia="en-US"/>
        </w:rPr>
        <w:t> !</w:t>
      </w:r>
    </w:p>
    <w:p w14:paraId="7D0581BC" w14:textId="77777777" w:rsidR="0046142F" w:rsidRDefault="0046142F" w:rsidP="0046142F">
      <w:pPr>
        <w:rPr>
          <w:lang w:eastAsia="en-US"/>
        </w:rPr>
      </w:pPr>
      <w:r>
        <w:rPr>
          <w:lang w:eastAsia="en-US"/>
        </w:rPr>
        <w:t>— </w:t>
      </w:r>
      <w:r w:rsidR="003148C9">
        <w:rPr>
          <w:lang w:eastAsia="en-US"/>
        </w:rPr>
        <w:t>Notre mère n</w:t>
      </w:r>
      <w:r>
        <w:rPr>
          <w:lang w:eastAsia="en-US"/>
        </w:rPr>
        <w:t>’</w:t>
      </w:r>
      <w:r w:rsidR="003148C9">
        <w:rPr>
          <w:lang w:eastAsia="en-US"/>
        </w:rPr>
        <w:t>est pas riche</w:t>
      </w:r>
      <w:r>
        <w:rPr>
          <w:lang w:eastAsia="en-US"/>
        </w:rPr>
        <w:t xml:space="preserve">… </w:t>
      </w:r>
      <w:r w:rsidR="003148C9">
        <w:rPr>
          <w:lang w:eastAsia="en-US"/>
        </w:rPr>
        <w:t>dit tout bas Lucienne</w:t>
      </w:r>
      <w:r>
        <w:rPr>
          <w:lang w:eastAsia="en-US"/>
        </w:rPr>
        <w:t>.</w:t>
      </w:r>
    </w:p>
    <w:p w14:paraId="0F5CF78B" w14:textId="77777777" w:rsidR="0046142F" w:rsidRDefault="0046142F" w:rsidP="0046142F">
      <w:pPr>
        <w:rPr>
          <w:lang w:eastAsia="en-US"/>
        </w:rPr>
      </w:pPr>
      <w:r>
        <w:rPr>
          <w:lang w:eastAsia="en-US"/>
        </w:rPr>
        <w:lastRenderedPageBreak/>
        <w:t>— </w:t>
      </w:r>
      <w:r w:rsidR="003148C9">
        <w:rPr>
          <w:lang w:eastAsia="en-US"/>
        </w:rPr>
        <w:t>Oh</w:t>
      </w:r>
      <w:r>
        <w:rPr>
          <w:lang w:eastAsia="en-US"/>
        </w:rPr>
        <w:t xml:space="preserve"> ! </w:t>
      </w:r>
      <w:r w:rsidR="003148C9">
        <w:rPr>
          <w:lang w:eastAsia="en-US"/>
        </w:rPr>
        <w:t>fit Gabriel</w:t>
      </w:r>
      <w:r>
        <w:rPr>
          <w:lang w:eastAsia="en-US"/>
        </w:rPr>
        <w:t xml:space="preserve">, </w:t>
      </w:r>
      <w:r w:rsidR="003148C9">
        <w:rPr>
          <w:lang w:eastAsia="en-US"/>
        </w:rPr>
        <w:t>d</w:t>
      </w:r>
      <w:r>
        <w:rPr>
          <w:lang w:eastAsia="en-US"/>
        </w:rPr>
        <w:t>’</w:t>
      </w:r>
      <w:r w:rsidR="003148C9">
        <w:rPr>
          <w:lang w:eastAsia="en-US"/>
        </w:rPr>
        <w:t>abord notre mère est plus riche que tu ne le crois</w:t>
      </w:r>
      <w:r>
        <w:rPr>
          <w:lang w:eastAsia="en-US"/>
        </w:rPr>
        <w:t xml:space="preserve">… </w:t>
      </w:r>
      <w:r w:rsidR="003148C9">
        <w:rPr>
          <w:lang w:eastAsia="en-US"/>
        </w:rPr>
        <w:t>Elle nous cache sa fortune</w:t>
      </w:r>
      <w:r>
        <w:rPr>
          <w:lang w:eastAsia="en-US"/>
        </w:rPr>
        <w:t xml:space="preserve">… </w:t>
      </w:r>
      <w:r w:rsidR="003148C9">
        <w:rPr>
          <w:lang w:eastAsia="en-US"/>
        </w:rPr>
        <w:t>Je ne dis pas qu</w:t>
      </w:r>
      <w:r>
        <w:rPr>
          <w:lang w:eastAsia="en-US"/>
        </w:rPr>
        <w:t>’</w:t>
      </w:r>
      <w:r w:rsidR="003148C9">
        <w:rPr>
          <w:lang w:eastAsia="en-US"/>
        </w:rPr>
        <w:t>elle ait tort</w:t>
      </w:r>
      <w:r>
        <w:rPr>
          <w:lang w:eastAsia="en-US"/>
        </w:rPr>
        <w:t xml:space="preserve">… </w:t>
      </w:r>
      <w:r w:rsidR="003148C9">
        <w:rPr>
          <w:lang w:eastAsia="en-US"/>
        </w:rPr>
        <w:t>Dieu me garde d</w:t>
      </w:r>
      <w:r>
        <w:rPr>
          <w:lang w:eastAsia="en-US"/>
        </w:rPr>
        <w:t>’</w:t>
      </w:r>
      <w:r w:rsidR="003148C9">
        <w:rPr>
          <w:lang w:eastAsia="en-US"/>
        </w:rPr>
        <w:t>exprimer jamais un blâme sur les actions de notre mère</w:t>
      </w:r>
      <w:r>
        <w:rPr>
          <w:lang w:eastAsia="en-US"/>
        </w:rPr>
        <w:t xml:space="preserve"> !… </w:t>
      </w:r>
      <w:r w:rsidR="003148C9">
        <w:rPr>
          <w:lang w:eastAsia="en-US"/>
        </w:rPr>
        <w:t>Mais</w:t>
      </w:r>
      <w:r>
        <w:rPr>
          <w:lang w:eastAsia="en-US"/>
        </w:rPr>
        <w:t xml:space="preserve">, </w:t>
      </w:r>
      <w:r w:rsidR="003148C9">
        <w:rPr>
          <w:lang w:eastAsia="en-US"/>
        </w:rPr>
        <w:t>vois-tu bien</w:t>
      </w:r>
      <w:r>
        <w:rPr>
          <w:lang w:eastAsia="en-US"/>
        </w:rPr>
        <w:t xml:space="preserve">, </w:t>
      </w:r>
      <w:r w:rsidR="003148C9">
        <w:rPr>
          <w:lang w:eastAsia="en-US"/>
        </w:rPr>
        <w:t>on ne porte pas le nom de Marans sans posséder des biens</w:t>
      </w:r>
      <w:r>
        <w:rPr>
          <w:lang w:eastAsia="en-US"/>
        </w:rPr>
        <w:t>.</w:t>
      </w:r>
    </w:p>
    <w:p w14:paraId="6A840A7B" w14:textId="77777777" w:rsidR="0046142F" w:rsidRDefault="0046142F" w:rsidP="0046142F">
      <w:pPr>
        <w:rPr>
          <w:lang w:eastAsia="en-US"/>
        </w:rPr>
      </w:pPr>
      <w:r>
        <w:rPr>
          <w:lang w:eastAsia="en-US"/>
        </w:rPr>
        <w:t>— </w:t>
      </w:r>
      <w:r w:rsidR="003148C9">
        <w:rPr>
          <w:lang w:eastAsia="en-US"/>
        </w:rPr>
        <w:t>Mais tu te trompes</w:t>
      </w:r>
      <w:r>
        <w:rPr>
          <w:lang w:eastAsia="en-US"/>
        </w:rPr>
        <w:t xml:space="preserve"> ! </w:t>
      </w:r>
      <w:r w:rsidR="003148C9">
        <w:rPr>
          <w:lang w:eastAsia="en-US"/>
        </w:rPr>
        <w:t>s</w:t>
      </w:r>
      <w:r>
        <w:rPr>
          <w:lang w:eastAsia="en-US"/>
        </w:rPr>
        <w:t>’</w:t>
      </w:r>
      <w:r w:rsidR="003148C9">
        <w:rPr>
          <w:lang w:eastAsia="en-US"/>
        </w:rPr>
        <w:t>écria Lucienne qui sentait vaguement tout le péril de cette croyance</w:t>
      </w:r>
      <w:r>
        <w:rPr>
          <w:lang w:eastAsia="en-US"/>
        </w:rPr>
        <w:t>.</w:t>
      </w:r>
    </w:p>
    <w:p w14:paraId="327D2BD4" w14:textId="77777777" w:rsidR="0046142F" w:rsidRDefault="0046142F" w:rsidP="0046142F">
      <w:pPr>
        <w:rPr>
          <w:lang w:eastAsia="en-US"/>
        </w:rPr>
      </w:pPr>
      <w:r>
        <w:rPr>
          <w:lang w:eastAsia="en-US"/>
        </w:rPr>
        <w:t>— </w:t>
      </w:r>
      <w:r w:rsidR="003148C9">
        <w:rPr>
          <w:lang w:eastAsia="en-US"/>
        </w:rPr>
        <w:t>Je sais ce que je dis</w:t>
      </w:r>
      <w:r>
        <w:rPr>
          <w:lang w:eastAsia="en-US"/>
        </w:rPr>
        <w:t xml:space="preserve">, </w:t>
      </w:r>
      <w:r w:rsidR="003148C9">
        <w:rPr>
          <w:lang w:eastAsia="en-US"/>
        </w:rPr>
        <w:t>petite fille</w:t>
      </w:r>
      <w:r>
        <w:rPr>
          <w:lang w:eastAsia="en-US"/>
        </w:rPr>
        <w:t xml:space="preserve">, </w:t>
      </w:r>
      <w:r w:rsidR="003148C9">
        <w:rPr>
          <w:lang w:eastAsia="en-US"/>
        </w:rPr>
        <w:t>riposta Gabriel</w:t>
      </w:r>
      <w:r>
        <w:rPr>
          <w:lang w:eastAsia="en-US"/>
        </w:rPr>
        <w:t xml:space="preserve">, </w:t>
      </w:r>
      <w:r w:rsidR="003148C9">
        <w:rPr>
          <w:lang w:eastAsia="en-US"/>
        </w:rPr>
        <w:t>il ne faut pas toujours me traiter comme un sot</w:t>
      </w:r>
      <w:r>
        <w:rPr>
          <w:lang w:eastAsia="en-US"/>
        </w:rPr>
        <w:t>.</w:t>
      </w:r>
    </w:p>
    <w:p w14:paraId="3A391F1D" w14:textId="77777777" w:rsidR="0046142F" w:rsidRDefault="003148C9" w:rsidP="0046142F">
      <w:pPr>
        <w:rPr>
          <w:lang w:eastAsia="en-US"/>
        </w:rPr>
      </w:pPr>
      <w:r>
        <w:rPr>
          <w:lang w:eastAsia="en-US"/>
        </w:rPr>
        <w:t>Lucienne lui prit la main</w:t>
      </w:r>
      <w:r w:rsidR="0046142F">
        <w:rPr>
          <w:lang w:eastAsia="en-US"/>
        </w:rPr>
        <w:t>.</w:t>
      </w:r>
    </w:p>
    <w:p w14:paraId="7F9FCB45" w14:textId="0F9F7942" w:rsidR="0046142F" w:rsidRDefault="0046142F" w:rsidP="0046142F">
      <w:pPr>
        <w:rPr>
          <w:lang w:eastAsia="en-US"/>
        </w:rPr>
      </w:pPr>
      <w:r>
        <w:rPr>
          <w:lang w:eastAsia="en-US"/>
        </w:rPr>
        <w:t>— </w:t>
      </w:r>
      <w:r w:rsidR="003148C9">
        <w:rPr>
          <w:lang w:eastAsia="en-US"/>
        </w:rPr>
        <w:t>Je te traite comme le mieux aimé des frères</w:t>
      </w:r>
      <w:r>
        <w:rPr>
          <w:lang w:eastAsia="en-US"/>
        </w:rPr>
        <w:t xml:space="preserve">, </w:t>
      </w:r>
      <w:r w:rsidR="003148C9">
        <w:rPr>
          <w:lang w:eastAsia="en-US"/>
        </w:rPr>
        <w:t>mon Gabriel dit-elle</w:t>
      </w:r>
      <w:r>
        <w:rPr>
          <w:lang w:eastAsia="en-US"/>
        </w:rPr>
        <w:t xml:space="preserve">, </w:t>
      </w:r>
      <w:r w:rsidR="006C2AE1">
        <w:rPr>
          <w:lang w:eastAsia="en-US"/>
        </w:rPr>
        <w:t>—</w:t>
      </w:r>
      <w:r>
        <w:rPr>
          <w:lang w:eastAsia="en-US"/>
        </w:rPr>
        <w:t xml:space="preserve"> </w:t>
      </w:r>
      <w:r w:rsidR="003148C9">
        <w:rPr>
          <w:lang w:eastAsia="en-US"/>
        </w:rPr>
        <w:t>tu ne peux pas savoir</w:t>
      </w:r>
      <w:r>
        <w:rPr>
          <w:lang w:eastAsia="en-US"/>
        </w:rPr>
        <w:t xml:space="preserve">… </w:t>
      </w:r>
      <w:r w:rsidR="003148C9">
        <w:rPr>
          <w:lang w:eastAsia="en-US"/>
        </w:rPr>
        <w:t>et moi-même</w:t>
      </w:r>
      <w:r>
        <w:rPr>
          <w:lang w:eastAsia="en-US"/>
        </w:rPr>
        <w:t xml:space="preserve">, </w:t>
      </w:r>
      <w:r w:rsidR="003148C9">
        <w:rPr>
          <w:lang w:eastAsia="en-US"/>
        </w:rPr>
        <w:t>je ne pourrais pas te l</w:t>
      </w:r>
      <w:r>
        <w:rPr>
          <w:lang w:eastAsia="en-US"/>
        </w:rPr>
        <w:t>’</w:t>
      </w:r>
      <w:r w:rsidR="003148C9">
        <w:rPr>
          <w:lang w:eastAsia="en-US"/>
        </w:rPr>
        <w:t>expliquer</w:t>
      </w:r>
      <w:r>
        <w:rPr>
          <w:lang w:eastAsia="en-US"/>
        </w:rPr>
        <w:t xml:space="preserve">… </w:t>
      </w:r>
      <w:r w:rsidR="003148C9">
        <w:rPr>
          <w:lang w:eastAsia="en-US"/>
        </w:rPr>
        <w:t xml:space="preserve">mais il y a bien du malheur autour </w:t>
      </w:r>
      <w:r w:rsidR="003148C9">
        <w:rPr>
          <w:lang w:eastAsia="en-US"/>
        </w:rPr>
        <w:t xml:space="preserve">de </w:t>
      </w:r>
      <w:r w:rsidR="003148C9">
        <w:rPr>
          <w:lang w:eastAsia="en-US"/>
        </w:rPr>
        <w:t>nous</w:t>
      </w:r>
      <w:r>
        <w:rPr>
          <w:lang w:eastAsia="en-US"/>
        </w:rPr>
        <w:t xml:space="preserve">, </w:t>
      </w:r>
      <w:r w:rsidR="003148C9">
        <w:rPr>
          <w:lang w:eastAsia="en-US"/>
        </w:rPr>
        <w:t>va</w:t>
      </w:r>
      <w:r>
        <w:rPr>
          <w:lang w:eastAsia="en-US"/>
        </w:rPr>
        <w:t xml:space="preserve"> !… </w:t>
      </w:r>
      <w:r w:rsidR="003148C9">
        <w:rPr>
          <w:lang w:eastAsia="en-US"/>
        </w:rPr>
        <w:t>Crois-moi</w:t>
      </w:r>
      <w:r>
        <w:rPr>
          <w:lang w:eastAsia="en-US"/>
        </w:rPr>
        <w:t xml:space="preserve">, </w:t>
      </w:r>
      <w:r w:rsidR="003148C9">
        <w:rPr>
          <w:lang w:eastAsia="en-US"/>
        </w:rPr>
        <w:t>mon frère</w:t>
      </w:r>
      <w:r>
        <w:rPr>
          <w:lang w:eastAsia="en-US"/>
        </w:rPr>
        <w:t xml:space="preserve">, </w:t>
      </w:r>
      <w:r w:rsidR="003148C9">
        <w:rPr>
          <w:lang w:eastAsia="en-US"/>
        </w:rPr>
        <w:t>ajouta-t-elle en mettant des caresses dans sa voix</w:t>
      </w:r>
      <w:r>
        <w:rPr>
          <w:lang w:eastAsia="en-US"/>
        </w:rPr>
        <w:t xml:space="preserve">, </w:t>
      </w:r>
      <w:r w:rsidR="006C2AE1">
        <w:rPr>
          <w:lang w:eastAsia="en-US"/>
        </w:rPr>
        <w:t>—</w:t>
      </w:r>
      <w:r>
        <w:rPr>
          <w:lang w:eastAsia="en-US"/>
        </w:rPr>
        <w:t xml:space="preserve"> </w:t>
      </w:r>
      <w:r w:rsidR="003148C9">
        <w:rPr>
          <w:lang w:eastAsia="en-US"/>
        </w:rPr>
        <w:t>ne t</w:t>
      </w:r>
      <w:r>
        <w:rPr>
          <w:lang w:eastAsia="en-US"/>
        </w:rPr>
        <w:t>’</w:t>
      </w:r>
      <w:r w:rsidR="003148C9">
        <w:rPr>
          <w:lang w:eastAsia="en-US"/>
        </w:rPr>
        <w:t>excuse pas à tes propres yeux en croyant que notre mère est riche</w:t>
      </w:r>
      <w:r>
        <w:rPr>
          <w:lang w:eastAsia="en-US"/>
        </w:rPr>
        <w:t xml:space="preserve">… </w:t>
      </w:r>
      <w:r w:rsidR="003148C9">
        <w:rPr>
          <w:lang w:eastAsia="en-US"/>
        </w:rPr>
        <w:t>notre mère est pauvre</w:t>
      </w:r>
      <w:r>
        <w:rPr>
          <w:lang w:eastAsia="en-US"/>
        </w:rPr>
        <w:t>.</w:t>
      </w:r>
    </w:p>
    <w:p w14:paraId="0C04E47D"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impossible</w:t>
      </w:r>
      <w:r>
        <w:rPr>
          <w:lang w:eastAsia="en-US"/>
        </w:rPr>
        <w:t> !</w:t>
      </w:r>
    </w:p>
    <w:p w14:paraId="4974A07D" w14:textId="77777777" w:rsidR="0046142F" w:rsidRDefault="0046142F" w:rsidP="0046142F">
      <w:pPr>
        <w:rPr>
          <w:lang w:eastAsia="en-US"/>
        </w:rPr>
      </w:pPr>
      <w:r>
        <w:rPr>
          <w:lang w:eastAsia="en-US"/>
        </w:rPr>
        <w:t>— </w:t>
      </w:r>
      <w:r w:rsidR="003148C9">
        <w:rPr>
          <w:lang w:eastAsia="en-US"/>
        </w:rPr>
        <w:t>Un jour qu</w:t>
      </w:r>
      <w:r>
        <w:rPr>
          <w:lang w:eastAsia="en-US"/>
        </w:rPr>
        <w:t>’</w:t>
      </w:r>
      <w:r w:rsidR="003148C9">
        <w:rPr>
          <w:lang w:eastAsia="en-US"/>
        </w:rPr>
        <w:t>elle parlait de la conscription</w:t>
      </w:r>
      <w:r>
        <w:rPr>
          <w:lang w:eastAsia="en-US"/>
        </w:rPr>
        <w:t xml:space="preserve">, </w:t>
      </w:r>
      <w:r w:rsidR="003148C9">
        <w:rPr>
          <w:lang w:eastAsia="en-US"/>
        </w:rPr>
        <w:t>j</w:t>
      </w:r>
      <w:r>
        <w:rPr>
          <w:lang w:eastAsia="en-US"/>
        </w:rPr>
        <w:t>’</w:t>
      </w:r>
      <w:r w:rsidR="003148C9">
        <w:rPr>
          <w:lang w:eastAsia="en-US"/>
        </w:rPr>
        <w:t>ai vu des larmes dans ses yeux</w:t>
      </w:r>
      <w:r>
        <w:rPr>
          <w:lang w:eastAsia="en-US"/>
        </w:rPr>
        <w:t xml:space="preserve">. </w:t>
      </w:r>
      <w:r w:rsidR="003148C9">
        <w:rPr>
          <w:lang w:eastAsia="en-US"/>
        </w:rPr>
        <w:t>Je crois qu</w:t>
      </w:r>
      <w:r>
        <w:rPr>
          <w:lang w:eastAsia="en-US"/>
        </w:rPr>
        <w:t>’</w:t>
      </w:r>
      <w:r w:rsidR="003148C9">
        <w:rPr>
          <w:lang w:eastAsia="en-US"/>
        </w:rPr>
        <w:t>elle n</w:t>
      </w:r>
      <w:r>
        <w:rPr>
          <w:lang w:eastAsia="en-US"/>
        </w:rPr>
        <w:t>’</w:t>
      </w:r>
      <w:r w:rsidR="003148C9">
        <w:rPr>
          <w:lang w:eastAsia="en-US"/>
        </w:rPr>
        <w:t>aurait pas de quoi te racheter en cas de malheur</w:t>
      </w:r>
      <w:r>
        <w:rPr>
          <w:lang w:eastAsia="en-US"/>
        </w:rPr>
        <w:t> !</w:t>
      </w:r>
    </w:p>
    <w:p w14:paraId="4C50CA91" w14:textId="16C6331B" w:rsidR="0046142F" w:rsidRDefault="0046142F" w:rsidP="0046142F">
      <w:pPr>
        <w:rPr>
          <w:lang w:eastAsia="en-US"/>
        </w:rPr>
      </w:pPr>
      <w:r>
        <w:rPr>
          <w:lang w:eastAsia="en-US"/>
        </w:rPr>
        <w:t>— </w:t>
      </w:r>
      <w:r w:rsidR="003148C9">
        <w:rPr>
          <w:lang w:eastAsia="en-US"/>
        </w:rPr>
        <w:t>À la bonne heure</w:t>
      </w:r>
      <w:r>
        <w:rPr>
          <w:lang w:eastAsia="en-US"/>
        </w:rPr>
        <w:t xml:space="preserve"> ! </w:t>
      </w:r>
      <w:r w:rsidR="003148C9">
        <w:rPr>
          <w:lang w:eastAsia="en-US"/>
        </w:rPr>
        <w:t>Voilà bien les petites filles</w:t>
      </w:r>
      <w:r>
        <w:rPr>
          <w:lang w:eastAsia="en-US"/>
        </w:rPr>
        <w:t xml:space="preserve"> ! </w:t>
      </w:r>
      <w:r w:rsidR="003148C9">
        <w:rPr>
          <w:lang w:eastAsia="en-US"/>
        </w:rPr>
        <w:t>s</w:t>
      </w:r>
      <w:r>
        <w:rPr>
          <w:lang w:eastAsia="en-US"/>
        </w:rPr>
        <w:t>’</w:t>
      </w:r>
      <w:r w:rsidR="003148C9">
        <w:rPr>
          <w:lang w:eastAsia="en-US"/>
        </w:rPr>
        <w:t>écria Gabriel triomphant</w:t>
      </w:r>
      <w:r>
        <w:rPr>
          <w:lang w:eastAsia="en-US"/>
        </w:rPr>
        <w:t xml:space="preserve">, </w:t>
      </w:r>
      <w:r w:rsidR="006C2AE1">
        <w:rPr>
          <w:lang w:eastAsia="en-US"/>
        </w:rPr>
        <w:t>—</w:t>
      </w:r>
      <w:r>
        <w:rPr>
          <w:lang w:eastAsia="en-US"/>
        </w:rPr>
        <w:t xml:space="preserve"> </w:t>
      </w:r>
      <w:r w:rsidR="003148C9">
        <w:rPr>
          <w:lang w:eastAsia="en-US"/>
        </w:rPr>
        <w:t>toujours se mêler de choses qu</w:t>
      </w:r>
      <w:r>
        <w:rPr>
          <w:lang w:eastAsia="en-US"/>
        </w:rPr>
        <w:t>’</w:t>
      </w:r>
      <w:r w:rsidR="003148C9">
        <w:rPr>
          <w:lang w:eastAsia="en-US"/>
        </w:rPr>
        <w:t>elles ignorent</w:t>
      </w:r>
      <w:r>
        <w:rPr>
          <w:lang w:eastAsia="en-US"/>
        </w:rPr>
        <w:t xml:space="preserve"> ! </w:t>
      </w:r>
      <w:r w:rsidR="003148C9">
        <w:rPr>
          <w:lang w:eastAsia="en-US"/>
        </w:rPr>
        <w:t>Notre mère n</w:t>
      </w:r>
      <w:r>
        <w:rPr>
          <w:lang w:eastAsia="en-US"/>
        </w:rPr>
        <w:t>’</w:t>
      </w:r>
      <w:r w:rsidR="003148C9">
        <w:rPr>
          <w:lang w:eastAsia="en-US"/>
        </w:rPr>
        <w:t>a pu pleurer en songeant à la conscription</w:t>
      </w:r>
      <w:r>
        <w:rPr>
          <w:lang w:eastAsia="en-US"/>
        </w:rPr>
        <w:t xml:space="preserve">, </w:t>
      </w:r>
      <w:r w:rsidR="003148C9">
        <w:rPr>
          <w:lang w:eastAsia="en-US"/>
        </w:rPr>
        <w:t>puisque la loi ne m</w:t>
      </w:r>
      <w:r>
        <w:rPr>
          <w:lang w:eastAsia="en-US"/>
        </w:rPr>
        <w:t>’</w:t>
      </w:r>
      <w:r w:rsidR="003148C9">
        <w:rPr>
          <w:lang w:eastAsia="en-US"/>
        </w:rPr>
        <w:t>atteint pas</w:t>
      </w:r>
      <w:r>
        <w:rPr>
          <w:lang w:eastAsia="en-US"/>
        </w:rPr>
        <w:t xml:space="preserve"> ; </w:t>
      </w:r>
      <w:r w:rsidR="003148C9">
        <w:rPr>
          <w:lang w:eastAsia="en-US"/>
        </w:rPr>
        <w:t>c</w:t>
      </w:r>
      <w:r>
        <w:rPr>
          <w:lang w:eastAsia="en-US"/>
        </w:rPr>
        <w:t>’</w:t>
      </w:r>
      <w:r w:rsidR="003148C9">
        <w:rPr>
          <w:lang w:eastAsia="en-US"/>
        </w:rPr>
        <w:t>est pour la forme que je tire</w:t>
      </w:r>
      <w:r>
        <w:rPr>
          <w:lang w:eastAsia="en-US"/>
        </w:rPr>
        <w:t xml:space="preserve">… </w:t>
      </w:r>
      <w:r w:rsidR="003148C9">
        <w:rPr>
          <w:lang w:eastAsia="en-US"/>
        </w:rPr>
        <w:t>Je se suis fils unique de veuve</w:t>
      </w:r>
      <w:r>
        <w:rPr>
          <w:lang w:eastAsia="en-US"/>
        </w:rPr>
        <w:t xml:space="preserve">… </w:t>
      </w:r>
      <w:r w:rsidR="003148C9">
        <w:rPr>
          <w:lang w:eastAsia="en-US"/>
        </w:rPr>
        <w:t>je suis soutien de famille</w:t>
      </w:r>
      <w:r>
        <w:rPr>
          <w:lang w:eastAsia="en-US"/>
        </w:rPr>
        <w:t>.</w:t>
      </w:r>
    </w:p>
    <w:p w14:paraId="623E34D6" w14:textId="77777777" w:rsidR="0046142F" w:rsidRDefault="0046142F" w:rsidP="0046142F">
      <w:pPr>
        <w:rPr>
          <w:lang w:eastAsia="en-US"/>
        </w:rPr>
      </w:pPr>
      <w:r>
        <w:rPr>
          <w:lang w:eastAsia="en-US"/>
        </w:rPr>
        <w:t>— </w:t>
      </w:r>
      <w:r w:rsidR="003148C9">
        <w:rPr>
          <w:lang w:eastAsia="en-US"/>
        </w:rPr>
        <w:t>Soutien de famille</w:t>
      </w:r>
      <w:r>
        <w:rPr>
          <w:lang w:eastAsia="en-US"/>
        </w:rPr>
        <w:t xml:space="preserve"> !… </w:t>
      </w:r>
      <w:r w:rsidR="003148C9">
        <w:rPr>
          <w:lang w:eastAsia="en-US"/>
        </w:rPr>
        <w:t>ne put s</w:t>
      </w:r>
      <w:r>
        <w:rPr>
          <w:lang w:eastAsia="en-US"/>
        </w:rPr>
        <w:t>’</w:t>
      </w:r>
      <w:r w:rsidR="003148C9">
        <w:rPr>
          <w:lang w:eastAsia="en-US"/>
        </w:rPr>
        <w:t>empêcher de répéter Lucienne</w:t>
      </w:r>
      <w:r>
        <w:rPr>
          <w:lang w:eastAsia="en-US"/>
        </w:rPr>
        <w:t>.</w:t>
      </w:r>
    </w:p>
    <w:p w14:paraId="011872BA" w14:textId="77777777" w:rsidR="0046142F" w:rsidRDefault="003148C9" w:rsidP="0046142F">
      <w:pPr>
        <w:rPr>
          <w:lang w:eastAsia="en-US"/>
        </w:rPr>
      </w:pPr>
      <w:r>
        <w:rPr>
          <w:lang w:eastAsia="en-US"/>
        </w:rPr>
        <w:lastRenderedPageBreak/>
        <w:t>Mais elle reprit tout de suite</w:t>
      </w:r>
      <w:r w:rsidR="0046142F">
        <w:rPr>
          <w:lang w:eastAsia="en-US"/>
        </w:rPr>
        <w:t xml:space="preserve">, </w:t>
      </w:r>
      <w:r>
        <w:rPr>
          <w:lang w:eastAsia="en-US"/>
        </w:rPr>
        <w:t>craignant d</w:t>
      </w:r>
      <w:r w:rsidR="0046142F">
        <w:rPr>
          <w:lang w:eastAsia="en-US"/>
        </w:rPr>
        <w:t>’</w:t>
      </w:r>
      <w:r>
        <w:rPr>
          <w:lang w:eastAsia="en-US"/>
        </w:rPr>
        <w:t>avoir blessé Gabriel</w:t>
      </w:r>
      <w:r w:rsidR="0046142F">
        <w:rPr>
          <w:lang w:eastAsia="en-US"/>
        </w:rPr>
        <w:t> :</w:t>
      </w:r>
    </w:p>
    <w:p w14:paraId="74A06B0A" w14:textId="77777777" w:rsidR="0046142F" w:rsidRDefault="0046142F" w:rsidP="0046142F">
      <w:pPr>
        <w:rPr>
          <w:lang w:eastAsia="en-US"/>
        </w:rPr>
      </w:pPr>
      <w:r>
        <w:rPr>
          <w:lang w:eastAsia="en-US"/>
        </w:rPr>
        <w:t>— </w:t>
      </w:r>
      <w:r w:rsidR="003148C9">
        <w:rPr>
          <w:lang w:eastAsia="en-US"/>
        </w:rPr>
        <w:t>Je te dis ce que j</w:t>
      </w:r>
      <w:r>
        <w:rPr>
          <w:lang w:eastAsia="en-US"/>
        </w:rPr>
        <w:t>’</w:t>
      </w:r>
      <w:r w:rsidR="003148C9">
        <w:rPr>
          <w:lang w:eastAsia="en-US"/>
        </w:rPr>
        <w:t>ai vu</w:t>
      </w:r>
      <w:r>
        <w:rPr>
          <w:lang w:eastAsia="en-US"/>
        </w:rPr>
        <w:t xml:space="preserve">… </w:t>
      </w:r>
      <w:r w:rsidR="003148C9">
        <w:rPr>
          <w:lang w:eastAsia="en-US"/>
        </w:rPr>
        <w:t>Maintenant je crois que tu as raison</w:t>
      </w:r>
      <w:r>
        <w:rPr>
          <w:lang w:eastAsia="en-US"/>
        </w:rPr>
        <w:t xml:space="preserve">, </w:t>
      </w:r>
      <w:r w:rsidR="003148C9">
        <w:rPr>
          <w:lang w:eastAsia="en-US"/>
        </w:rPr>
        <w:t>et j</w:t>
      </w:r>
      <w:r>
        <w:rPr>
          <w:lang w:eastAsia="en-US"/>
        </w:rPr>
        <w:t>’</w:t>
      </w:r>
      <w:r w:rsidR="003148C9">
        <w:rPr>
          <w:lang w:eastAsia="en-US"/>
        </w:rPr>
        <w:t>ai entendu parler de cette loi qui exempte les fils de veuve</w:t>
      </w:r>
      <w:r>
        <w:rPr>
          <w:lang w:eastAsia="en-US"/>
        </w:rPr>
        <w:t xml:space="preserve">…, </w:t>
      </w:r>
      <w:r w:rsidR="003148C9">
        <w:rPr>
          <w:lang w:eastAsia="en-US"/>
        </w:rPr>
        <w:t>mais ce n</w:t>
      </w:r>
      <w:r>
        <w:rPr>
          <w:lang w:eastAsia="en-US"/>
        </w:rPr>
        <w:t>’</w:t>
      </w:r>
      <w:r w:rsidR="003148C9">
        <w:rPr>
          <w:lang w:eastAsia="en-US"/>
        </w:rPr>
        <w:t>était là qu</w:t>
      </w:r>
      <w:r>
        <w:rPr>
          <w:lang w:eastAsia="en-US"/>
        </w:rPr>
        <w:t>’</w:t>
      </w:r>
      <w:r w:rsidR="003148C9">
        <w:rPr>
          <w:lang w:eastAsia="en-US"/>
        </w:rPr>
        <w:t>un détail</w:t>
      </w:r>
      <w:r>
        <w:rPr>
          <w:lang w:eastAsia="en-US"/>
        </w:rPr>
        <w:t>…</w:t>
      </w:r>
    </w:p>
    <w:p w14:paraId="6A0C12BC" w14:textId="7E300E52"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interrompit Gabriel</w:t>
      </w:r>
      <w:r>
        <w:rPr>
          <w:lang w:eastAsia="en-US"/>
        </w:rPr>
        <w:t xml:space="preserve">,… </w:t>
      </w:r>
      <w:r w:rsidR="003148C9">
        <w:rPr>
          <w:lang w:eastAsia="en-US"/>
        </w:rPr>
        <w:t>maintenant que tu es battue</w:t>
      </w:r>
      <w:r>
        <w:rPr>
          <w:lang w:eastAsia="en-US"/>
        </w:rPr>
        <w:t>…</w:t>
      </w:r>
    </w:p>
    <w:p w14:paraId="2B173B16" w14:textId="77777777" w:rsidR="0046142F" w:rsidRDefault="0046142F" w:rsidP="0046142F">
      <w:pPr>
        <w:rPr>
          <w:lang w:eastAsia="en-US"/>
        </w:rPr>
      </w:pPr>
      <w:r>
        <w:rPr>
          <w:lang w:eastAsia="en-US"/>
        </w:rPr>
        <w:t>— </w:t>
      </w:r>
      <w:r w:rsidR="003148C9">
        <w:rPr>
          <w:lang w:eastAsia="en-US"/>
        </w:rPr>
        <w:t>Écoute-moi</w:t>
      </w:r>
      <w:r>
        <w:rPr>
          <w:lang w:eastAsia="en-US"/>
        </w:rPr>
        <w:t xml:space="preserve">… </w:t>
      </w:r>
      <w:r w:rsidR="003148C9">
        <w:rPr>
          <w:lang w:eastAsia="en-US"/>
        </w:rPr>
        <w:t>Je vais revoir Clémence et j</w:t>
      </w:r>
      <w:r>
        <w:rPr>
          <w:lang w:eastAsia="en-US"/>
        </w:rPr>
        <w:t>’</w:t>
      </w:r>
      <w:r w:rsidR="003148C9">
        <w:rPr>
          <w:lang w:eastAsia="en-US"/>
        </w:rPr>
        <w:t>en saurai davantage</w:t>
      </w:r>
      <w:r>
        <w:rPr>
          <w:lang w:eastAsia="en-US"/>
        </w:rPr>
        <w:t xml:space="preserve">… </w:t>
      </w:r>
      <w:r w:rsidR="003148C9">
        <w:rPr>
          <w:lang w:eastAsia="en-US"/>
        </w:rPr>
        <w:t>Mais je parle bien sérieusement</w:t>
      </w:r>
      <w:r>
        <w:rPr>
          <w:lang w:eastAsia="en-US"/>
        </w:rPr>
        <w:t xml:space="preserve">, </w:t>
      </w:r>
      <w:r w:rsidR="003148C9">
        <w:rPr>
          <w:lang w:eastAsia="en-US"/>
        </w:rPr>
        <w:t>Gabriel</w:t>
      </w:r>
      <w:r>
        <w:rPr>
          <w:lang w:eastAsia="en-US"/>
        </w:rPr>
        <w:t xml:space="preserve">, </w:t>
      </w:r>
      <w:r w:rsidR="003148C9">
        <w:rPr>
          <w:lang w:eastAsia="en-US"/>
        </w:rPr>
        <w:t>quand je te dis que notre repos est menacé</w:t>
      </w:r>
      <w:r>
        <w:rPr>
          <w:lang w:eastAsia="en-US"/>
        </w:rPr>
        <w:t>…</w:t>
      </w:r>
    </w:p>
    <w:p w14:paraId="53F31C78" w14:textId="77777777" w:rsidR="0046142F" w:rsidRDefault="0046142F" w:rsidP="0046142F">
      <w:pPr>
        <w:rPr>
          <w:lang w:eastAsia="en-US"/>
        </w:rPr>
      </w:pPr>
      <w:r>
        <w:rPr>
          <w:lang w:eastAsia="en-US"/>
        </w:rPr>
        <w:t>— </w:t>
      </w:r>
      <w:r w:rsidR="003148C9">
        <w:rPr>
          <w:lang w:eastAsia="en-US"/>
        </w:rPr>
        <w:t>Par qui</w:t>
      </w:r>
      <w:r>
        <w:rPr>
          <w:lang w:eastAsia="en-US"/>
        </w:rPr>
        <w:t> ?</w:t>
      </w:r>
    </w:p>
    <w:p w14:paraId="511D20C6" w14:textId="77777777" w:rsidR="0046142F" w:rsidRDefault="0046142F" w:rsidP="0046142F">
      <w:pPr>
        <w:rPr>
          <w:lang w:eastAsia="en-US"/>
        </w:rPr>
      </w:pPr>
      <w:r>
        <w:rPr>
          <w:lang w:eastAsia="en-US"/>
        </w:rPr>
        <w:t>— </w:t>
      </w:r>
      <w:r w:rsidR="003148C9">
        <w:rPr>
          <w:lang w:eastAsia="en-US"/>
        </w:rPr>
        <w:t>Notre mère a des ennemis cruels</w:t>
      </w:r>
      <w:r>
        <w:rPr>
          <w:lang w:eastAsia="en-US"/>
        </w:rPr>
        <w:t xml:space="preserve">… </w:t>
      </w:r>
      <w:r w:rsidR="003148C9">
        <w:rPr>
          <w:lang w:eastAsia="en-US"/>
        </w:rPr>
        <w:t>tu prononçais tout à l</w:t>
      </w:r>
      <w:r>
        <w:rPr>
          <w:lang w:eastAsia="en-US"/>
        </w:rPr>
        <w:t>’</w:t>
      </w:r>
      <w:r w:rsidR="003148C9">
        <w:rPr>
          <w:lang w:eastAsia="en-US"/>
        </w:rPr>
        <w:t>heure un mot</w:t>
      </w:r>
      <w:r>
        <w:rPr>
          <w:lang w:eastAsia="en-US"/>
        </w:rPr>
        <w:t xml:space="preserve"> : </w:t>
      </w:r>
      <w:r w:rsidR="003148C9">
        <w:rPr>
          <w:lang w:eastAsia="en-US"/>
        </w:rPr>
        <w:t>soutien de famille</w:t>
      </w:r>
      <w:r>
        <w:rPr>
          <w:lang w:eastAsia="en-US"/>
        </w:rPr>
        <w:t>.</w:t>
      </w:r>
    </w:p>
    <w:p w14:paraId="5A62C208" w14:textId="77777777" w:rsidR="0046142F" w:rsidRDefault="0046142F" w:rsidP="0046142F">
      <w:pPr>
        <w:rPr>
          <w:lang w:eastAsia="en-US"/>
        </w:rPr>
      </w:pPr>
      <w:r>
        <w:rPr>
          <w:lang w:eastAsia="en-US"/>
        </w:rPr>
        <w:t>— </w:t>
      </w:r>
      <w:r w:rsidR="003148C9">
        <w:rPr>
          <w:lang w:eastAsia="en-US"/>
        </w:rPr>
        <w:t>Eh bien</w:t>
      </w:r>
      <w:r>
        <w:rPr>
          <w:lang w:eastAsia="en-US"/>
        </w:rPr>
        <w:t> ?…</w:t>
      </w:r>
    </w:p>
    <w:p w14:paraId="22D8EA2F"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nous aurons peut-être besoin d</w:t>
      </w:r>
      <w:r>
        <w:rPr>
          <w:lang w:eastAsia="en-US"/>
        </w:rPr>
        <w:t>’</w:t>
      </w:r>
      <w:r w:rsidR="003148C9">
        <w:rPr>
          <w:lang w:eastAsia="en-US"/>
        </w:rPr>
        <w:t>un défenseur</w:t>
      </w:r>
      <w:r>
        <w:rPr>
          <w:lang w:eastAsia="en-US"/>
        </w:rPr>
        <w:t xml:space="preserve">… </w:t>
      </w:r>
      <w:r w:rsidR="003148C9">
        <w:rPr>
          <w:lang w:eastAsia="en-US"/>
        </w:rPr>
        <w:t>mais si</w:t>
      </w:r>
      <w:r>
        <w:rPr>
          <w:lang w:eastAsia="en-US"/>
        </w:rPr>
        <w:t xml:space="preserve">, </w:t>
      </w:r>
      <w:r w:rsidR="003148C9">
        <w:rPr>
          <w:lang w:eastAsia="en-US"/>
        </w:rPr>
        <w:t>au lieu de nous défendre</w:t>
      </w:r>
      <w:r>
        <w:rPr>
          <w:lang w:eastAsia="en-US"/>
        </w:rPr>
        <w:t xml:space="preserve">… </w:t>
      </w:r>
      <w:r w:rsidR="003148C9">
        <w:rPr>
          <w:lang w:eastAsia="en-US"/>
        </w:rPr>
        <w:t>au lieu de défendre notre mère</w:t>
      </w:r>
      <w:r>
        <w:rPr>
          <w:lang w:eastAsia="en-US"/>
        </w:rPr>
        <w:t xml:space="preserve">, </w:t>
      </w:r>
      <w:r w:rsidR="003148C9">
        <w:rPr>
          <w:lang w:eastAsia="en-US"/>
        </w:rPr>
        <w:t>car</w:t>
      </w:r>
      <w:r>
        <w:rPr>
          <w:lang w:eastAsia="en-US"/>
        </w:rPr>
        <w:t xml:space="preserve">, </w:t>
      </w:r>
      <w:r w:rsidR="003148C9">
        <w:rPr>
          <w:lang w:eastAsia="en-US"/>
        </w:rPr>
        <w:t>moi</w:t>
      </w:r>
      <w:r>
        <w:rPr>
          <w:lang w:eastAsia="en-US"/>
        </w:rPr>
        <w:t xml:space="preserve">, </w:t>
      </w:r>
      <w:r w:rsidR="003148C9">
        <w:rPr>
          <w:lang w:eastAsia="en-US"/>
        </w:rPr>
        <w:t>qu</w:t>
      </w:r>
      <w:r>
        <w:rPr>
          <w:lang w:eastAsia="en-US"/>
        </w:rPr>
        <w:t>’</w:t>
      </w:r>
      <w:r w:rsidR="003148C9">
        <w:rPr>
          <w:lang w:eastAsia="en-US"/>
        </w:rPr>
        <w:t>importe</w:t>
      </w:r>
      <w:r>
        <w:rPr>
          <w:lang w:eastAsia="en-US"/>
        </w:rPr>
        <w:t xml:space="preserve">… </w:t>
      </w:r>
      <w:r w:rsidR="003148C9">
        <w:rPr>
          <w:lang w:eastAsia="en-US"/>
        </w:rPr>
        <w:t>si tu aides à nous perdre par tes imprudences</w:t>
      </w:r>
      <w:r>
        <w:rPr>
          <w:lang w:eastAsia="en-US"/>
        </w:rPr>
        <w:t>.</w:t>
      </w:r>
    </w:p>
    <w:p w14:paraId="77E123E4" w14:textId="77777777" w:rsidR="0046142F" w:rsidRDefault="0046142F" w:rsidP="0046142F">
      <w:pPr>
        <w:rPr>
          <w:lang w:eastAsia="en-US"/>
        </w:rPr>
      </w:pPr>
      <w:r>
        <w:rPr>
          <w:lang w:eastAsia="en-US"/>
        </w:rPr>
        <w:t>— </w:t>
      </w:r>
      <w:r w:rsidR="003148C9">
        <w:rPr>
          <w:lang w:eastAsia="en-US"/>
        </w:rPr>
        <w:t>Assez</w:t>
      </w:r>
      <w:r>
        <w:rPr>
          <w:lang w:eastAsia="en-US"/>
        </w:rPr>
        <w:t xml:space="preserve"> ! </w:t>
      </w:r>
      <w:r w:rsidR="003148C9">
        <w:rPr>
          <w:lang w:eastAsia="en-US"/>
        </w:rPr>
        <w:t>dit Gabriel</w:t>
      </w:r>
      <w:r>
        <w:rPr>
          <w:lang w:eastAsia="en-US"/>
        </w:rPr>
        <w:t>…</w:t>
      </w:r>
    </w:p>
    <w:p w14:paraId="6C7C3DB0" w14:textId="77777777" w:rsidR="0046142F" w:rsidRDefault="003148C9" w:rsidP="0046142F">
      <w:pPr>
        <w:rPr>
          <w:lang w:eastAsia="en-US"/>
        </w:rPr>
      </w:pPr>
      <w:r>
        <w:rPr>
          <w:lang w:eastAsia="en-US"/>
        </w:rPr>
        <w:t>Lucienne se tut</w:t>
      </w:r>
      <w:r w:rsidR="0046142F">
        <w:rPr>
          <w:lang w:eastAsia="en-US"/>
        </w:rPr>
        <w:t>.</w:t>
      </w:r>
    </w:p>
    <w:p w14:paraId="39ED1F22" w14:textId="77777777" w:rsidR="0046142F" w:rsidRDefault="003148C9" w:rsidP="0046142F">
      <w:pPr>
        <w:rPr>
          <w:lang w:eastAsia="en-US"/>
        </w:rPr>
      </w:pPr>
      <w:r>
        <w:rPr>
          <w:lang w:eastAsia="en-US"/>
        </w:rPr>
        <w:t>Il y eut un long silence</w:t>
      </w:r>
      <w:r w:rsidR="0046142F">
        <w:rPr>
          <w:lang w:eastAsia="en-US"/>
        </w:rPr>
        <w:t>.</w:t>
      </w:r>
    </w:p>
    <w:p w14:paraId="46CEE7E3" w14:textId="77777777" w:rsidR="0046142F" w:rsidRDefault="003148C9" w:rsidP="0046142F">
      <w:pPr>
        <w:rPr>
          <w:lang w:eastAsia="en-US"/>
        </w:rPr>
      </w:pPr>
      <w:r>
        <w:rPr>
          <w:lang w:eastAsia="en-US"/>
        </w:rPr>
        <w:t>Gabriel prit les mains de la jeune fille et les serra contre ses lèvres</w:t>
      </w:r>
      <w:r w:rsidR="0046142F">
        <w:rPr>
          <w:lang w:eastAsia="en-US"/>
        </w:rPr>
        <w:t>.</w:t>
      </w:r>
    </w:p>
    <w:p w14:paraId="2125D19D" w14:textId="77777777" w:rsidR="0046142F" w:rsidRDefault="0046142F" w:rsidP="0046142F">
      <w:pPr>
        <w:rPr>
          <w:lang w:eastAsia="en-US"/>
        </w:rPr>
      </w:pPr>
      <w:r>
        <w:rPr>
          <w:lang w:eastAsia="en-US"/>
        </w:rPr>
        <w:t>— </w:t>
      </w:r>
      <w:r w:rsidR="003148C9">
        <w:rPr>
          <w:lang w:eastAsia="en-US"/>
        </w:rPr>
        <w:t>Tu as raison</w:t>
      </w:r>
      <w:r>
        <w:rPr>
          <w:lang w:eastAsia="en-US"/>
        </w:rPr>
        <w:t xml:space="preserve">, </w:t>
      </w:r>
      <w:r w:rsidR="003148C9">
        <w:rPr>
          <w:lang w:eastAsia="en-US"/>
        </w:rPr>
        <w:t>petite sœur</w:t>
      </w:r>
      <w:r>
        <w:rPr>
          <w:lang w:eastAsia="en-US"/>
        </w:rPr>
        <w:t xml:space="preserve">, </w:t>
      </w:r>
      <w:r w:rsidR="003148C9">
        <w:rPr>
          <w:lang w:eastAsia="en-US"/>
        </w:rPr>
        <w:t>murmura-t-il</w:t>
      </w:r>
      <w:r>
        <w:rPr>
          <w:lang w:eastAsia="en-US"/>
        </w:rPr>
        <w:t xml:space="preserve">, </w:t>
      </w:r>
      <w:r w:rsidR="003148C9">
        <w:rPr>
          <w:lang w:eastAsia="en-US"/>
        </w:rPr>
        <w:t>mais tu ne sais pas</w:t>
      </w:r>
      <w:r>
        <w:rPr>
          <w:lang w:eastAsia="en-US"/>
        </w:rPr>
        <w:t xml:space="preserve">, </w:t>
      </w:r>
      <w:r w:rsidR="003148C9">
        <w:rPr>
          <w:lang w:eastAsia="en-US"/>
        </w:rPr>
        <w:t>toi</w:t>
      </w:r>
      <w:r>
        <w:rPr>
          <w:lang w:eastAsia="en-US"/>
        </w:rPr>
        <w:t xml:space="preserve">, </w:t>
      </w:r>
      <w:r w:rsidR="003148C9">
        <w:rPr>
          <w:lang w:eastAsia="en-US"/>
        </w:rPr>
        <w:t>oh</w:t>
      </w:r>
      <w:r>
        <w:rPr>
          <w:lang w:eastAsia="en-US"/>
        </w:rPr>
        <w:t xml:space="preserve"> ! </w:t>
      </w:r>
      <w:r w:rsidR="003148C9">
        <w:rPr>
          <w:lang w:eastAsia="en-US"/>
        </w:rPr>
        <w:t>tu ne sais pas ce que c</w:t>
      </w:r>
      <w:r>
        <w:rPr>
          <w:lang w:eastAsia="en-US"/>
        </w:rPr>
        <w:t>’</w:t>
      </w:r>
      <w:r w:rsidR="003148C9">
        <w:rPr>
          <w:lang w:eastAsia="en-US"/>
        </w:rPr>
        <w:t>est que d</w:t>
      </w:r>
      <w:r>
        <w:rPr>
          <w:lang w:eastAsia="en-US"/>
        </w:rPr>
        <w:t>’</w:t>
      </w:r>
      <w:r w:rsidR="003148C9">
        <w:rPr>
          <w:lang w:eastAsia="en-US"/>
        </w:rPr>
        <w:t>aimer</w:t>
      </w:r>
      <w:r>
        <w:rPr>
          <w:lang w:eastAsia="en-US"/>
        </w:rPr>
        <w:t> !…</w:t>
      </w:r>
    </w:p>
    <w:p w14:paraId="3D78697F" w14:textId="77777777" w:rsidR="0046142F" w:rsidRDefault="003148C9" w:rsidP="0046142F">
      <w:pPr>
        <w:rPr>
          <w:lang w:eastAsia="en-US"/>
        </w:rPr>
      </w:pPr>
      <w:r>
        <w:rPr>
          <w:lang w:eastAsia="en-US"/>
        </w:rPr>
        <w:lastRenderedPageBreak/>
        <w:t>À cela</w:t>
      </w:r>
      <w:r w:rsidR="0046142F">
        <w:rPr>
          <w:lang w:eastAsia="en-US"/>
        </w:rPr>
        <w:t xml:space="preserve">, </w:t>
      </w:r>
      <w:r>
        <w:rPr>
          <w:lang w:eastAsia="en-US"/>
        </w:rPr>
        <w:t>mademoiselle de Marans ne pouvait répondre</w:t>
      </w:r>
      <w:r w:rsidR="0046142F">
        <w:rPr>
          <w:lang w:eastAsia="en-US"/>
        </w:rPr>
        <w:t xml:space="preserve">, </w:t>
      </w:r>
      <w:r>
        <w:rPr>
          <w:lang w:eastAsia="en-US"/>
        </w:rPr>
        <w:t>mais elle glissa un regard sournois au fond de la poche mignonne de son tablier du matin où était la lettre de Mazurke</w:t>
      </w:r>
      <w:r w:rsidR="0046142F">
        <w:rPr>
          <w:lang w:eastAsia="en-US"/>
        </w:rPr>
        <w:t>.</w:t>
      </w:r>
    </w:p>
    <w:p w14:paraId="32282BE3" w14:textId="7AA0CF40" w:rsidR="0046142F" w:rsidRDefault="003148C9" w:rsidP="0046142F">
      <w:pPr>
        <w:rPr>
          <w:lang w:eastAsia="en-US"/>
        </w:rPr>
      </w:pPr>
      <w:r>
        <w:rPr>
          <w:lang w:eastAsia="en-US"/>
        </w:rPr>
        <w:t>Gabriel poursuivit</w:t>
      </w:r>
      <w:r w:rsidR="0046142F">
        <w:rPr>
          <w:lang w:eastAsia="en-US"/>
        </w:rPr>
        <w:t> :</w:t>
      </w:r>
    </w:p>
    <w:p w14:paraId="0F645F1D" w14:textId="77777777" w:rsidR="0046142F" w:rsidRDefault="0046142F" w:rsidP="0046142F">
      <w:pPr>
        <w:rPr>
          <w:lang w:eastAsia="en-US"/>
        </w:rPr>
      </w:pPr>
      <w:r>
        <w:rPr>
          <w:lang w:eastAsia="en-US"/>
        </w:rPr>
        <w:t>— </w:t>
      </w:r>
      <w:r w:rsidR="003148C9">
        <w:rPr>
          <w:lang w:eastAsia="en-US"/>
        </w:rPr>
        <w:t>Tu ne peux pas savoir</w:t>
      </w:r>
      <w:r>
        <w:rPr>
          <w:lang w:eastAsia="en-US"/>
        </w:rPr>
        <w:t xml:space="preserve"> ! </w:t>
      </w:r>
      <w:r w:rsidR="003148C9">
        <w:rPr>
          <w:lang w:eastAsia="en-US"/>
        </w:rPr>
        <w:t>Tout ce que j</w:t>
      </w:r>
      <w:r>
        <w:rPr>
          <w:lang w:eastAsia="en-US"/>
        </w:rPr>
        <w:t>’</w:t>
      </w:r>
      <w:r w:rsidR="003148C9">
        <w:rPr>
          <w:lang w:eastAsia="en-US"/>
        </w:rPr>
        <w:t>en fais</w:t>
      </w:r>
      <w:r>
        <w:rPr>
          <w:lang w:eastAsia="en-US"/>
        </w:rPr>
        <w:t xml:space="preserve">, </w:t>
      </w:r>
      <w:r w:rsidR="003148C9">
        <w:rPr>
          <w:lang w:eastAsia="en-US"/>
        </w:rPr>
        <w:t>c</w:t>
      </w:r>
      <w:r>
        <w:rPr>
          <w:lang w:eastAsia="en-US"/>
        </w:rPr>
        <w:t>’</w:t>
      </w:r>
      <w:r w:rsidR="003148C9">
        <w:rPr>
          <w:lang w:eastAsia="en-US"/>
        </w:rPr>
        <w:t>est pour elle</w:t>
      </w:r>
      <w:r>
        <w:rPr>
          <w:lang w:eastAsia="en-US"/>
        </w:rPr>
        <w:t xml:space="preserve"> ! </w:t>
      </w:r>
      <w:r w:rsidR="003148C9">
        <w:rPr>
          <w:lang w:eastAsia="en-US"/>
        </w:rPr>
        <w:t>J</w:t>
      </w:r>
      <w:r>
        <w:rPr>
          <w:lang w:eastAsia="en-US"/>
        </w:rPr>
        <w:t>’</w:t>
      </w:r>
      <w:r w:rsidR="003148C9">
        <w:rPr>
          <w:lang w:eastAsia="en-US"/>
        </w:rPr>
        <w:t>ai beau me révolter</w:t>
      </w:r>
      <w:r>
        <w:rPr>
          <w:lang w:eastAsia="en-US"/>
        </w:rPr>
        <w:t xml:space="preserve">, </w:t>
      </w:r>
      <w:r w:rsidR="003148C9">
        <w:rPr>
          <w:lang w:eastAsia="en-US"/>
        </w:rPr>
        <w:t>vois-tu</w:t>
      </w:r>
      <w:r>
        <w:rPr>
          <w:lang w:eastAsia="en-US"/>
        </w:rPr>
        <w:t xml:space="preserve">, </w:t>
      </w:r>
      <w:r w:rsidR="003148C9">
        <w:rPr>
          <w:lang w:eastAsia="en-US"/>
        </w:rPr>
        <w:t>mon cœur est à ses pieds</w:t>
      </w:r>
      <w:r>
        <w:rPr>
          <w:lang w:eastAsia="en-US"/>
        </w:rPr>
        <w:t xml:space="preserve">… </w:t>
      </w:r>
      <w:r w:rsidR="003148C9">
        <w:rPr>
          <w:lang w:eastAsia="en-US"/>
        </w:rPr>
        <w:t>Je l</w:t>
      </w:r>
      <w:r>
        <w:rPr>
          <w:lang w:eastAsia="en-US"/>
        </w:rPr>
        <w:t>’</w:t>
      </w:r>
      <w:r w:rsidR="003148C9">
        <w:rPr>
          <w:lang w:eastAsia="en-US"/>
        </w:rPr>
        <w:t>aime</w:t>
      </w:r>
      <w:r>
        <w:rPr>
          <w:lang w:eastAsia="en-US"/>
        </w:rPr>
        <w:t xml:space="preserve">, </w:t>
      </w:r>
      <w:r w:rsidR="003148C9">
        <w:rPr>
          <w:lang w:eastAsia="en-US"/>
        </w:rPr>
        <w:t>je l</w:t>
      </w:r>
      <w:r>
        <w:rPr>
          <w:lang w:eastAsia="en-US"/>
        </w:rPr>
        <w:t>’</w:t>
      </w:r>
      <w:r w:rsidR="003148C9">
        <w:rPr>
          <w:lang w:eastAsia="en-US"/>
        </w:rPr>
        <w:t>aime comme un fou</w:t>
      </w:r>
      <w:r>
        <w:rPr>
          <w:lang w:eastAsia="en-US"/>
        </w:rPr>
        <w:t xml:space="preserve">… </w:t>
      </w:r>
      <w:r w:rsidR="003148C9">
        <w:rPr>
          <w:lang w:eastAsia="en-US"/>
        </w:rPr>
        <w:t>plus que cela encore</w:t>
      </w:r>
      <w:r>
        <w:rPr>
          <w:lang w:eastAsia="en-US"/>
        </w:rPr>
        <w:t xml:space="preserve"> !… </w:t>
      </w:r>
      <w:r w:rsidR="003148C9">
        <w:rPr>
          <w:lang w:eastAsia="en-US"/>
        </w:rPr>
        <w:t>Est-ce que je sais dire comment je l</w:t>
      </w:r>
      <w:r>
        <w:rPr>
          <w:lang w:eastAsia="en-US"/>
        </w:rPr>
        <w:t>’</w:t>
      </w:r>
      <w:r w:rsidR="003148C9">
        <w:rPr>
          <w:lang w:eastAsia="en-US"/>
        </w:rPr>
        <w:t>aime</w:t>
      </w:r>
      <w:r>
        <w:rPr>
          <w:lang w:eastAsia="en-US"/>
        </w:rPr>
        <w:t xml:space="preserve">… </w:t>
      </w:r>
      <w:r w:rsidR="003148C9">
        <w:rPr>
          <w:lang w:eastAsia="en-US"/>
        </w:rPr>
        <w:t>Eh bien</w:t>
      </w:r>
      <w:r>
        <w:rPr>
          <w:lang w:eastAsia="en-US"/>
        </w:rPr>
        <w:t xml:space="preserve"> ! </w:t>
      </w:r>
      <w:r w:rsidR="003148C9">
        <w:rPr>
          <w:lang w:eastAsia="en-US"/>
        </w:rPr>
        <w:t>j</w:t>
      </w:r>
      <w:r>
        <w:rPr>
          <w:lang w:eastAsia="en-US"/>
        </w:rPr>
        <w:t>’</w:t>
      </w:r>
      <w:r w:rsidR="003148C9">
        <w:rPr>
          <w:lang w:eastAsia="en-US"/>
        </w:rPr>
        <w:t>ai de la fierté</w:t>
      </w:r>
      <w:r>
        <w:rPr>
          <w:lang w:eastAsia="en-US"/>
        </w:rPr>
        <w:t xml:space="preserve"> ! </w:t>
      </w:r>
      <w:r w:rsidR="003148C9">
        <w:rPr>
          <w:lang w:eastAsia="en-US"/>
        </w:rPr>
        <w:t>Clémence est la fille d</w:t>
      </w:r>
      <w:r>
        <w:rPr>
          <w:lang w:eastAsia="en-US"/>
        </w:rPr>
        <w:t>’</w:t>
      </w:r>
      <w:r w:rsidR="003148C9">
        <w:rPr>
          <w:lang w:eastAsia="en-US"/>
        </w:rPr>
        <w:t>un homme riche</w:t>
      </w:r>
      <w:r>
        <w:rPr>
          <w:lang w:eastAsia="en-US"/>
        </w:rPr>
        <w:t xml:space="preserve">… </w:t>
      </w:r>
      <w:r w:rsidR="003148C9">
        <w:rPr>
          <w:lang w:eastAsia="en-US"/>
        </w:rPr>
        <w:t>avec mon art de médecin</w:t>
      </w:r>
      <w:r>
        <w:rPr>
          <w:lang w:eastAsia="en-US"/>
        </w:rPr>
        <w:t xml:space="preserve">, </w:t>
      </w:r>
      <w:r w:rsidR="003148C9">
        <w:rPr>
          <w:lang w:eastAsia="en-US"/>
        </w:rPr>
        <w:t>la fortune sera si longue à venir</w:t>
      </w:r>
      <w:r>
        <w:rPr>
          <w:lang w:eastAsia="en-US"/>
        </w:rPr>
        <w:t xml:space="preserve"> ! </w:t>
      </w:r>
      <w:r w:rsidR="003148C9">
        <w:rPr>
          <w:lang w:eastAsia="en-US"/>
        </w:rPr>
        <w:t>j</w:t>
      </w:r>
      <w:r>
        <w:rPr>
          <w:lang w:eastAsia="en-US"/>
        </w:rPr>
        <w:t>’</w:t>
      </w:r>
      <w:r w:rsidR="003148C9">
        <w:rPr>
          <w:lang w:eastAsia="en-US"/>
        </w:rPr>
        <w:t>ai cru</w:t>
      </w:r>
      <w:r>
        <w:rPr>
          <w:lang w:eastAsia="en-US"/>
        </w:rPr>
        <w:t xml:space="preserve">… </w:t>
      </w:r>
      <w:r w:rsidR="003148C9">
        <w:rPr>
          <w:lang w:eastAsia="en-US"/>
        </w:rPr>
        <w:t>je crois encore que le père</w:t>
      </w:r>
      <w:r>
        <w:rPr>
          <w:lang w:eastAsia="en-US"/>
        </w:rPr>
        <w:t>…</w:t>
      </w:r>
    </w:p>
    <w:p w14:paraId="099370C8" w14:textId="2F9B26E2" w:rsidR="0046142F" w:rsidRDefault="0046142F" w:rsidP="0046142F">
      <w:pPr>
        <w:rPr>
          <w:lang w:eastAsia="en-US"/>
        </w:rPr>
      </w:pPr>
      <w:r>
        <w:rPr>
          <w:lang w:eastAsia="en-US"/>
        </w:rPr>
        <w:t>— </w:t>
      </w:r>
      <w:r w:rsidR="003148C9">
        <w:rPr>
          <w:lang w:eastAsia="en-US"/>
        </w:rPr>
        <w:t>Mais c</w:t>
      </w:r>
      <w:r>
        <w:rPr>
          <w:lang w:eastAsia="en-US"/>
        </w:rPr>
        <w:t>’</w:t>
      </w:r>
      <w:r w:rsidR="003148C9">
        <w:rPr>
          <w:lang w:eastAsia="en-US"/>
        </w:rPr>
        <w:t>est de la démence</w:t>
      </w:r>
      <w:r>
        <w:rPr>
          <w:lang w:eastAsia="en-US"/>
        </w:rPr>
        <w:t xml:space="preserve"> ! </w:t>
      </w:r>
      <w:r w:rsidR="003148C9">
        <w:rPr>
          <w:lang w:eastAsia="en-US"/>
        </w:rPr>
        <w:t>interrompit Lucienne</w:t>
      </w:r>
      <w:r>
        <w:rPr>
          <w:lang w:eastAsia="en-US"/>
        </w:rPr>
        <w:t xml:space="preserve"> ; </w:t>
      </w:r>
      <w:r w:rsidR="006C2AE1">
        <w:rPr>
          <w:lang w:eastAsia="en-US"/>
        </w:rPr>
        <w:t>—</w:t>
      </w:r>
      <w:r>
        <w:rPr>
          <w:lang w:eastAsia="en-US"/>
        </w:rPr>
        <w:t xml:space="preserve"> </w:t>
      </w:r>
      <w:r w:rsidR="003148C9">
        <w:rPr>
          <w:lang w:eastAsia="en-US"/>
        </w:rPr>
        <w:t>si Clémence savait</w:t>
      </w:r>
      <w:r>
        <w:rPr>
          <w:lang w:eastAsia="en-US"/>
        </w:rPr>
        <w:t> !</w:t>
      </w:r>
    </w:p>
    <w:p w14:paraId="3EA1499C" w14:textId="77777777" w:rsidR="0046142F" w:rsidRDefault="0046142F" w:rsidP="0046142F">
      <w:pPr>
        <w:rPr>
          <w:lang w:eastAsia="en-US"/>
        </w:rPr>
      </w:pPr>
      <w:r>
        <w:rPr>
          <w:lang w:eastAsia="en-US"/>
        </w:rPr>
        <w:t>— </w:t>
      </w:r>
      <w:r w:rsidR="003148C9">
        <w:rPr>
          <w:lang w:eastAsia="en-US"/>
        </w:rPr>
        <w:t>Clémence ne saura pas</w:t>
      </w:r>
      <w:r>
        <w:rPr>
          <w:lang w:eastAsia="en-US"/>
        </w:rPr>
        <w:t xml:space="preserve"> !… </w:t>
      </w:r>
      <w:r w:rsidR="003148C9">
        <w:rPr>
          <w:lang w:eastAsia="en-US"/>
        </w:rPr>
        <w:t>le jour où je serai riche</w:t>
      </w:r>
      <w:r>
        <w:rPr>
          <w:lang w:eastAsia="en-US"/>
        </w:rPr>
        <w:t xml:space="preserve">, </w:t>
      </w:r>
      <w:r w:rsidR="003148C9">
        <w:rPr>
          <w:lang w:eastAsia="en-US"/>
        </w:rPr>
        <w:t>je m</w:t>
      </w:r>
      <w:r>
        <w:rPr>
          <w:lang w:eastAsia="en-US"/>
        </w:rPr>
        <w:t>’</w:t>
      </w:r>
      <w:r w:rsidR="003148C9">
        <w:rPr>
          <w:lang w:eastAsia="en-US"/>
        </w:rPr>
        <w:t>agenouillerai devant elle et je lui dirai</w:t>
      </w:r>
      <w:r>
        <w:rPr>
          <w:lang w:eastAsia="en-US"/>
        </w:rPr>
        <w:t xml:space="preserve"> : </w:t>
      </w:r>
      <w:r w:rsidR="003148C9">
        <w:rPr>
          <w:lang w:eastAsia="en-US"/>
        </w:rPr>
        <w:t>Je suis noble et j</w:t>
      </w:r>
      <w:r>
        <w:rPr>
          <w:lang w:eastAsia="en-US"/>
        </w:rPr>
        <w:t>’</w:t>
      </w:r>
      <w:r w:rsidR="003148C9">
        <w:rPr>
          <w:lang w:eastAsia="en-US"/>
        </w:rPr>
        <w:t>ai de l</w:t>
      </w:r>
      <w:r>
        <w:rPr>
          <w:lang w:eastAsia="en-US"/>
        </w:rPr>
        <w:t>’</w:t>
      </w:r>
      <w:r w:rsidR="003148C9">
        <w:rPr>
          <w:lang w:eastAsia="en-US"/>
        </w:rPr>
        <w:t>or</w:t>
      </w:r>
      <w:r>
        <w:rPr>
          <w:lang w:eastAsia="en-US"/>
        </w:rPr>
        <w:t xml:space="preserve">… </w:t>
      </w:r>
      <w:r w:rsidR="003148C9">
        <w:rPr>
          <w:lang w:eastAsia="en-US"/>
        </w:rPr>
        <w:t>mon nom et mon or sont à vous</w:t>
      </w:r>
      <w:r>
        <w:rPr>
          <w:lang w:eastAsia="en-US"/>
        </w:rPr>
        <w:t> !</w:t>
      </w:r>
    </w:p>
    <w:p w14:paraId="0C956B79" w14:textId="77777777" w:rsidR="0046142F" w:rsidRDefault="0046142F" w:rsidP="0046142F">
      <w:pPr>
        <w:rPr>
          <w:lang w:eastAsia="en-US"/>
        </w:rPr>
      </w:pPr>
      <w:r>
        <w:rPr>
          <w:lang w:eastAsia="en-US"/>
        </w:rPr>
        <w:t>— </w:t>
      </w:r>
      <w:r w:rsidR="003148C9">
        <w:rPr>
          <w:lang w:eastAsia="en-US"/>
        </w:rPr>
        <w:t>Pauvre Gabriel</w:t>
      </w:r>
      <w:r>
        <w:rPr>
          <w:lang w:eastAsia="en-US"/>
        </w:rPr>
        <w:t xml:space="preserve"> ! </w:t>
      </w:r>
      <w:r w:rsidR="003148C9">
        <w:rPr>
          <w:lang w:eastAsia="en-US"/>
        </w:rPr>
        <w:t>dit encore la jeune fille sur qui ce sophisme sentimental ne laissait pas que de faire impression</w:t>
      </w:r>
      <w:r>
        <w:rPr>
          <w:lang w:eastAsia="en-US"/>
        </w:rPr>
        <w:t>.</w:t>
      </w:r>
    </w:p>
    <w:p w14:paraId="12B9EFE8" w14:textId="77777777" w:rsidR="0046142F" w:rsidRDefault="0046142F" w:rsidP="0046142F">
      <w:pPr>
        <w:rPr>
          <w:lang w:eastAsia="en-US"/>
        </w:rPr>
      </w:pPr>
      <w:r>
        <w:rPr>
          <w:lang w:eastAsia="en-US"/>
        </w:rPr>
        <w:t>— </w:t>
      </w:r>
      <w:r w:rsidR="003148C9">
        <w:rPr>
          <w:lang w:eastAsia="en-US"/>
        </w:rPr>
        <w:t>Ne me dis pas que j</w:t>
      </w:r>
      <w:r>
        <w:rPr>
          <w:lang w:eastAsia="en-US"/>
        </w:rPr>
        <w:t>’</w:t>
      </w:r>
      <w:r w:rsidR="003148C9">
        <w:rPr>
          <w:lang w:eastAsia="en-US"/>
        </w:rPr>
        <w:t>ai tort</w:t>
      </w:r>
      <w:r>
        <w:rPr>
          <w:lang w:eastAsia="en-US"/>
        </w:rPr>
        <w:t xml:space="preserve"> ! </w:t>
      </w:r>
      <w:r w:rsidR="003148C9">
        <w:rPr>
          <w:lang w:eastAsia="en-US"/>
        </w:rPr>
        <w:t>s</w:t>
      </w:r>
      <w:r>
        <w:rPr>
          <w:lang w:eastAsia="en-US"/>
        </w:rPr>
        <w:t>’</w:t>
      </w:r>
      <w:r w:rsidR="003148C9">
        <w:rPr>
          <w:lang w:eastAsia="en-US"/>
        </w:rPr>
        <w:t>écria Gabriel</w:t>
      </w:r>
      <w:r>
        <w:rPr>
          <w:lang w:eastAsia="en-US"/>
        </w:rPr>
        <w:t xml:space="preserve"> ; </w:t>
      </w:r>
      <w:r w:rsidR="003148C9">
        <w:rPr>
          <w:lang w:eastAsia="en-US"/>
        </w:rPr>
        <w:t>je suis sûr que j</w:t>
      </w:r>
      <w:r>
        <w:rPr>
          <w:lang w:eastAsia="en-US"/>
        </w:rPr>
        <w:t>’</w:t>
      </w:r>
      <w:r w:rsidR="003148C9">
        <w:rPr>
          <w:lang w:eastAsia="en-US"/>
        </w:rPr>
        <w:t>ai raison</w:t>
      </w:r>
      <w:r>
        <w:rPr>
          <w:lang w:eastAsia="en-US"/>
        </w:rPr>
        <w:t xml:space="preserve">… </w:t>
      </w:r>
      <w:r w:rsidR="003148C9">
        <w:rPr>
          <w:lang w:eastAsia="en-US"/>
        </w:rPr>
        <w:t>Le jeu ressemble à toutes les choses humaines</w:t>
      </w:r>
      <w:r>
        <w:rPr>
          <w:lang w:eastAsia="en-US"/>
        </w:rPr>
        <w:t xml:space="preserve">… </w:t>
      </w:r>
      <w:r w:rsidR="003148C9">
        <w:rPr>
          <w:lang w:eastAsia="en-US"/>
        </w:rPr>
        <w:t>Il faut de la patience</w:t>
      </w:r>
      <w:r>
        <w:rPr>
          <w:lang w:eastAsia="en-US"/>
        </w:rPr>
        <w:t xml:space="preserve">… </w:t>
      </w:r>
      <w:r w:rsidR="003148C9">
        <w:rPr>
          <w:lang w:eastAsia="en-US"/>
        </w:rPr>
        <w:t>mais je commence à comprendre très bien l</w:t>
      </w:r>
      <w:r>
        <w:rPr>
          <w:lang w:eastAsia="en-US"/>
        </w:rPr>
        <w:t>’</w:t>
      </w:r>
      <w:r w:rsidR="003148C9">
        <w:rPr>
          <w:lang w:eastAsia="en-US"/>
        </w:rPr>
        <w:t>équilibre des séries</w:t>
      </w:r>
      <w:r>
        <w:rPr>
          <w:lang w:eastAsia="en-US"/>
        </w:rPr>
        <w:t xml:space="preserve">…, </w:t>
      </w:r>
      <w:r w:rsidR="003148C9">
        <w:rPr>
          <w:lang w:eastAsia="en-US"/>
        </w:rPr>
        <w:t>et avant qu</w:t>
      </w:r>
      <w:r>
        <w:rPr>
          <w:lang w:eastAsia="en-US"/>
        </w:rPr>
        <w:t>’</w:t>
      </w:r>
      <w:r w:rsidR="003148C9">
        <w:rPr>
          <w:lang w:eastAsia="en-US"/>
        </w:rPr>
        <w:t>il soit quinze jours</w:t>
      </w:r>
      <w:r>
        <w:rPr>
          <w:lang w:eastAsia="en-US"/>
        </w:rPr>
        <w:t xml:space="preserve">, </w:t>
      </w:r>
      <w:r w:rsidR="003148C9">
        <w:rPr>
          <w:lang w:eastAsia="en-US"/>
        </w:rPr>
        <w:t>je veux jouer à coup sûr</w:t>
      </w:r>
      <w:r>
        <w:rPr>
          <w:lang w:eastAsia="en-US"/>
        </w:rPr>
        <w:t> !</w:t>
      </w:r>
    </w:p>
    <w:p w14:paraId="557598A0" w14:textId="0D8B04BA"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 xml:space="preserve">fit </w:t>
      </w:r>
      <w:r w:rsidR="003148C9">
        <w:rPr>
          <w:lang w:eastAsia="en-US"/>
        </w:rPr>
        <w:t>Lucienne étonnée</w:t>
      </w:r>
      <w:r>
        <w:rPr>
          <w:lang w:eastAsia="en-US"/>
        </w:rPr>
        <w:t xml:space="preserve">, </w:t>
      </w:r>
      <w:r w:rsidR="006C2AE1">
        <w:rPr>
          <w:lang w:eastAsia="en-US"/>
        </w:rPr>
        <w:t>—</w:t>
      </w:r>
      <w:r>
        <w:rPr>
          <w:lang w:eastAsia="en-US"/>
        </w:rPr>
        <w:t xml:space="preserve"> </w:t>
      </w:r>
      <w:r w:rsidR="003148C9">
        <w:rPr>
          <w:lang w:eastAsia="en-US"/>
        </w:rPr>
        <w:t>c</w:t>
      </w:r>
      <w:r>
        <w:rPr>
          <w:lang w:eastAsia="en-US"/>
        </w:rPr>
        <w:t>’</w:t>
      </w:r>
      <w:r w:rsidR="003148C9">
        <w:rPr>
          <w:lang w:eastAsia="en-US"/>
        </w:rPr>
        <w:t>est toi qui parles ainsi</w:t>
      </w:r>
      <w:r>
        <w:rPr>
          <w:lang w:eastAsia="en-US"/>
        </w:rPr>
        <w:t> !…</w:t>
      </w:r>
    </w:p>
    <w:p w14:paraId="42739FC4" w14:textId="699F463B" w:rsidR="0046142F" w:rsidRDefault="0046142F" w:rsidP="0046142F">
      <w:pPr>
        <w:rPr>
          <w:lang w:eastAsia="en-US"/>
        </w:rPr>
      </w:pPr>
      <w:r>
        <w:rPr>
          <w:lang w:eastAsia="en-US"/>
        </w:rPr>
        <w:t>— </w:t>
      </w:r>
      <w:r w:rsidR="003148C9">
        <w:rPr>
          <w:lang w:eastAsia="en-US"/>
        </w:rPr>
        <w:t>Je m</w:t>
      </w:r>
      <w:r>
        <w:rPr>
          <w:lang w:eastAsia="en-US"/>
        </w:rPr>
        <w:t>’</w:t>
      </w:r>
      <w:r w:rsidR="003148C9">
        <w:rPr>
          <w:lang w:eastAsia="en-US"/>
        </w:rPr>
        <w:t>entends</w:t>
      </w:r>
      <w:r>
        <w:rPr>
          <w:lang w:eastAsia="en-US"/>
        </w:rPr>
        <w:t xml:space="preserve">… </w:t>
      </w:r>
      <w:r w:rsidR="003148C9">
        <w:rPr>
          <w:lang w:eastAsia="en-US"/>
        </w:rPr>
        <w:t>et toi</w:t>
      </w:r>
      <w:r>
        <w:rPr>
          <w:lang w:eastAsia="en-US"/>
        </w:rPr>
        <w:t xml:space="preserve">, </w:t>
      </w:r>
      <w:r w:rsidR="003148C9">
        <w:rPr>
          <w:lang w:eastAsia="en-US"/>
        </w:rPr>
        <w:t>petite fille</w:t>
      </w:r>
      <w:r>
        <w:rPr>
          <w:lang w:eastAsia="en-US"/>
        </w:rPr>
        <w:t xml:space="preserve">, </w:t>
      </w:r>
      <w:r w:rsidR="003148C9">
        <w:rPr>
          <w:lang w:eastAsia="en-US"/>
        </w:rPr>
        <w:t>tu ne peux pas me comprendre</w:t>
      </w:r>
      <w:r>
        <w:rPr>
          <w:lang w:eastAsia="en-US"/>
        </w:rPr>
        <w:t xml:space="preserve">… </w:t>
      </w:r>
      <w:r w:rsidR="003148C9">
        <w:rPr>
          <w:lang w:eastAsia="en-US"/>
        </w:rPr>
        <w:t>Vous êtes deux folles ensemble</w:t>
      </w:r>
      <w:r>
        <w:rPr>
          <w:lang w:eastAsia="en-US"/>
        </w:rPr>
        <w:t xml:space="preserve">, </w:t>
      </w:r>
      <w:r w:rsidR="003148C9">
        <w:rPr>
          <w:lang w:eastAsia="en-US"/>
        </w:rPr>
        <w:t>Clémence et toi</w:t>
      </w:r>
      <w:r>
        <w:rPr>
          <w:lang w:eastAsia="en-US"/>
        </w:rPr>
        <w:t xml:space="preserve">, </w:t>
      </w:r>
      <w:r w:rsidR="003148C9">
        <w:rPr>
          <w:lang w:eastAsia="en-US"/>
        </w:rPr>
        <w:t>qui prétendez trancher et juger</w:t>
      </w:r>
      <w:r>
        <w:rPr>
          <w:lang w:eastAsia="en-US"/>
        </w:rPr>
        <w:t xml:space="preserve">… </w:t>
      </w:r>
      <w:r w:rsidR="003148C9">
        <w:rPr>
          <w:lang w:eastAsia="en-US"/>
        </w:rPr>
        <w:t>Je ne dis plus qu</w:t>
      </w:r>
      <w:r>
        <w:rPr>
          <w:lang w:eastAsia="en-US"/>
        </w:rPr>
        <w:t>’</w:t>
      </w:r>
      <w:r w:rsidR="003148C9">
        <w:rPr>
          <w:lang w:eastAsia="en-US"/>
        </w:rPr>
        <w:t xml:space="preserve">une </w:t>
      </w:r>
      <w:r w:rsidR="003148C9">
        <w:rPr>
          <w:lang w:eastAsia="en-US"/>
        </w:rPr>
        <w:lastRenderedPageBreak/>
        <w:t>chose</w:t>
      </w:r>
      <w:r>
        <w:rPr>
          <w:lang w:eastAsia="en-US"/>
        </w:rPr>
        <w:t xml:space="preserve"> : </w:t>
      </w:r>
      <w:r w:rsidR="003148C9">
        <w:rPr>
          <w:lang w:eastAsia="en-US"/>
        </w:rPr>
        <w:t xml:space="preserve">quelle figure ferait </w:t>
      </w:r>
      <w:r>
        <w:rPr>
          <w:lang w:eastAsia="en-US"/>
        </w:rPr>
        <w:t>M. </w:t>
      </w:r>
      <w:proofErr w:type="spellStart"/>
      <w:r w:rsidR="003148C9">
        <w:rPr>
          <w:lang w:eastAsia="en-US"/>
        </w:rPr>
        <w:t>Lointier</w:t>
      </w:r>
      <w:proofErr w:type="spellEnd"/>
      <w:r w:rsidR="003148C9">
        <w:rPr>
          <w:lang w:eastAsia="en-US"/>
        </w:rPr>
        <w:t xml:space="preserve"> si j</w:t>
      </w:r>
      <w:r>
        <w:rPr>
          <w:lang w:eastAsia="en-US"/>
        </w:rPr>
        <w:t>’</w:t>
      </w:r>
      <w:r w:rsidR="003148C9">
        <w:rPr>
          <w:lang w:eastAsia="en-US"/>
        </w:rPr>
        <w:t>allais lui demander ce matin la main de sa fille</w:t>
      </w:r>
      <w:r>
        <w:rPr>
          <w:lang w:eastAsia="en-US"/>
        </w:rPr>
        <w:t> ?</w:t>
      </w:r>
    </w:p>
    <w:p w14:paraId="68819E1B" w14:textId="77777777" w:rsidR="0046142F" w:rsidRDefault="0046142F" w:rsidP="0046142F">
      <w:pPr>
        <w:rPr>
          <w:lang w:eastAsia="en-US"/>
        </w:rPr>
      </w:pPr>
      <w:r>
        <w:rPr>
          <w:lang w:eastAsia="en-US"/>
        </w:rPr>
        <w:t>— </w:t>
      </w:r>
      <w:r w:rsidR="003148C9">
        <w:rPr>
          <w:lang w:eastAsia="en-US"/>
        </w:rPr>
        <w:t>Dame</w:t>
      </w:r>
      <w:r>
        <w:rPr>
          <w:lang w:eastAsia="en-US"/>
        </w:rPr>
        <w:t xml:space="preserve"> !… </w:t>
      </w:r>
      <w:r w:rsidR="003148C9">
        <w:rPr>
          <w:lang w:eastAsia="en-US"/>
        </w:rPr>
        <w:t>fit Lucienne</w:t>
      </w:r>
      <w:r>
        <w:rPr>
          <w:lang w:eastAsia="en-US"/>
        </w:rPr>
        <w:t>.</w:t>
      </w:r>
    </w:p>
    <w:p w14:paraId="15D13889" w14:textId="6E874823" w:rsidR="0046142F" w:rsidRDefault="0046142F" w:rsidP="0046142F">
      <w:pPr>
        <w:rPr>
          <w:lang w:eastAsia="en-US"/>
        </w:rPr>
      </w:pPr>
      <w:r>
        <w:rPr>
          <w:lang w:eastAsia="en-US"/>
        </w:rPr>
        <w:t>— M. </w:t>
      </w:r>
      <w:r w:rsidR="003148C9">
        <w:rPr>
          <w:lang w:eastAsia="en-US"/>
        </w:rPr>
        <w:t xml:space="preserve">André </w:t>
      </w:r>
      <w:proofErr w:type="spellStart"/>
      <w:r w:rsidR="003148C9">
        <w:rPr>
          <w:lang w:eastAsia="en-US"/>
        </w:rPr>
        <w:t>Lointier</w:t>
      </w:r>
      <w:proofErr w:type="spellEnd"/>
      <w:r>
        <w:rPr>
          <w:lang w:eastAsia="en-US"/>
        </w:rPr>
        <w:t xml:space="preserve">, </w:t>
      </w:r>
      <w:r w:rsidR="003148C9">
        <w:rPr>
          <w:lang w:eastAsia="en-US"/>
        </w:rPr>
        <w:t>reprit Gabriel</w:t>
      </w:r>
      <w:r>
        <w:rPr>
          <w:lang w:eastAsia="en-US"/>
        </w:rPr>
        <w:t xml:space="preserve">, </w:t>
      </w:r>
      <w:r w:rsidR="003148C9">
        <w:rPr>
          <w:lang w:eastAsia="en-US"/>
        </w:rPr>
        <w:t>me mettrait à la porte le mieux du monde parce que je n</w:t>
      </w:r>
      <w:r>
        <w:rPr>
          <w:lang w:eastAsia="en-US"/>
        </w:rPr>
        <w:t>’</w:t>
      </w:r>
      <w:r w:rsidR="003148C9">
        <w:rPr>
          <w:lang w:eastAsia="en-US"/>
        </w:rPr>
        <w:t>ai pas le sou</w:t>
      </w:r>
      <w:r>
        <w:rPr>
          <w:lang w:eastAsia="en-US"/>
        </w:rPr>
        <w:t xml:space="preserve">… </w:t>
      </w:r>
      <w:r w:rsidR="003148C9">
        <w:rPr>
          <w:lang w:eastAsia="en-US"/>
        </w:rPr>
        <w:t xml:space="preserve">Et ce pauvre </w:t>
      </w:r>
      <w:r>
        <w:rPr>
          <w:lang w:eastAsia="en-US"/>
        </w:rPr>
        <w:t>M. </w:t>
      </w:r>
      <w:r w:rsidR="003148C9">
        <w:rPr>
          <w:lang w:eastAsia="en-US"/>
        </w:rPr>
        <w:t>Raymond</w:t>
      </w:r>
      <w:r>
        <w:rPr>
          <w:lang w:eastAsia="en-US"/>
        </w:rPr>
        <w:t xml:space="preserve">, </w:t>
      </w:r>
      <w:r w:rsidR="003148C9">
        <w:rPr>
          <w:lang w:eastAsia="en-US"/>
        </w:rPr>
        <w:t>qui est si excellent</w:t>
      </w:r>
      <w:r>
        <w:rPr>
          <w:lang w:eastAsia="en-US"/>
        </w:rPr>
        <w:t xml:space="preserve">, </w:t>
      </w:r>
      <w:r w:rsidR="003148C9">
        <w:rPr>
          <w:lang w:eastAsia="en-US"/>
        </w:rPr>
        <w:t>aurait beau faire</w:t>
      </w:r>
      <w:r>
        <w:rPr>
          <w:lang w:eastAsia="en-US"/>
        </w:rPr>
        <w:t xml:space="preserve">… </w:t>
      </w:r>
      <w:r w:rsidR="003148C9">
        <w:rPr>
          <w:lang w:eastAsia="en-US"/>
        </w:rPr>
        <w:t>Tout serait perdu</w:t>
      </w:r>
      <w:r>
        <w:rPr>
          <w:lang w:eastAsia="en-US"/>
        </w:rPr>
        <w:t xml:space="preserve"> ! </w:t>
      </w:r>
      <w:r w:rsidR="003148C9">
        <w:rPr>
          <w:lang w:eastAsia="en-US"/>
        </w:rPr>
        <w:t xml:space="preserve">Tandis que si je vais dire à </w:t>
      </w:r>
      <w:r>
        <w:rPr>
          <w:lang w:eastAsia="en-US"/>
        </w:rPr>
        <w:t>M. </w:t>
      </w:r>
      <w:r w:rsidR="003148C9">
        <w:rPr>
          <w:lang w:eastAsia="en-US"/>
        </w:rPr>
        <w:t>André</w:t>
      </w:r>
      <w:r>
        <w:rPr>
          <w:lang w:eastAsia="en-US"/>
        </w:rPr>
        <w:t xml:space="preserve"> : </w:t>
      </w:r>
      <w:r w:rsidR="003148C9">
        <w:rPr>
          <w:lang w:eastAsia="en-US"/>
        </w:rPr>
        <w:t>j</w:t>
      </w:r>
      <w:r>
        <w:rPr>
          <w:lang w:eastAsia="en-US"/>
        </w:rPr>
        <w:t>’</w:t>
      </w:r>
      <w:r w:rsidR="003148C9">
        <w:rPr>
          <w:lang w:eastAsia="en-US"/>
        </w:rPr>
        <w:t>ai deux cent mille francs</w:t>
      </w:r>
      <w:r>
        <w:rPr>
          <w:lang w:eastAsia="en-US"/>
        </w:rPr>
        <w:t xml:space="preserve">, </w:t>
      </w:r>
      <w:r w:rsidR="003148C9">
        <w:rPr>
          <w:lang w:eastAsia="en-US"/>
        </w:rPr>
        <w:t>trois cent mille francs</w:t>
      </w:r>
      <w:r>
        <w:rPr>
          <w:lang w:eastAsia="en-US"/>
        </w:rPr>
        <w:t xml:space="preserve">… </w:t>
      </w:r>
      <w:r w:rsidR="003148C9">
        <w:rPr>
          <w:lang w:eastAsia="en-US"/>
        </w:rPr>
        <w:t>Et qu</w:t>
      </w:r>
      <w:r>
        <w:rPr>
          <w:lang w:eastAsia="en-US"/>
        </w:rPr>
        <w:t>’</w:t>
      </w:r>
      <w:r w:rsidR="003148C9">
        <w:rPr>
          <w:lang w:eastAsia="en-US"/>
        </w:rPr>
        <w:t>est-ce que cela quand on a la veine</w:t>
      </w:r>
      <w:r>
        <w:rPr>
          <w:lang w:eastAsia="en-US"/>
        </w:rPr>
        <w:t> !… M. </w:t>
      </w:r>
      <w:r w:rsidR="003148C9">
        <w:rPr>
          <w:lang w:eastAsia="en-US"/>
        </w:rPr>
        <w:t>André me caresse le menton</w:t>
      </w:r>
      <w:r>
        <w:rPr>
          <w:lang w:eastAsia="en-US"/>
        </w:rPr>
        <w:t xml:space="preserve"> ! </w:t>
      </w:r>
      <w:r w:rsidR="003148C9">
        <w:rPr>
          <w:lang w:eastAsia="en-US"/>
        </w:rPr>
        <w:t>et me trouve un charmant jeune homme</w:t>
      </w:r>
      <w:r>
        <w:rPr>
          <w:lang w:eastAsia="en-US"/>
        </w:rPr>
        <w:t xml:space="preserve">… </w:t>
      </w:r>
      <w:r w:rsidR="003148C9">
        <w:rPr>
          <w:lang w:eastAsia="en-US"/>
        </w:rPr>
        <w:t>Est-ce vrai</w:t>
      </w:r>
      <w:r>
        <w:rPr>
          <w:lang w:eastAsia="en-US"/>
        </w:rPr>
        <w:t xml:space="preserve">, </w:t>
      </w:r>
      <w:r w:rsidR="003148C9">
        <w:rPr>
          <w:lang w:eastAsia="en-US"/>
        </w:rPr>
        <w:t>oui ou non</w:t>
      </w:r>
      <w:r>
        <w:rPr>
          <w:lang w:eastAsia="en-US"/>
        </w:rPr>
        <w:t xml:space="preserve">, </w:t>
      </w:r>
      <w:r w:rsidR="003148C9">
        <w:rPr>
          <w:lang w:eastAsia="en-US"/>
        </w:rPr>
        <w:t>cela</w:t>
      </w:r>
      <w:r>
        <w:rPr>
          <w:lang w:eastAsia="en-US"/>
        </w:rPr>
        <w:t> ?</w:t>
      </w:r>
    </w:p>
    <w:p w14:paraId="1AE14FE7" w14:textId="020BA919" w:rsidR="003148C9" w:rsidRDefault="003148C9" w:rsidP="0046142F">
      <w:pPr>
        <w:pStyle w:val="Titre2"/>
        <w:rPr>
          <w:lang w:eastAsia="en-US"/>
        </w:rPr>
      </w:pPr>
      <w:bookmarkStart w:id="60" w:name="_Toc233868072"/>
      <w:bookmarkStart w:id="61" w:name="_Toc202196767"/>
      <w:r>
        <w:rPr>
          <w:lang w:eastAsia="en-US"/>
        </w:rPr>
        <w:lastRenderedPageBreak/>
        <w:t xml:space="preserve">UNE NUIT DE </w:t>
      </w:r>
      <w:r w:rsidR="0046142F">
        <w:rPr>
          <w:lang w:eastAsia="en-US"/>
        </w:rPr>
        <w:t>M. </w:t>
      </w:r>
      <w:r>
        <w:rPr>
          <w:lang w:eastAsia="en-US"/>
        </w:rPr>
        <w:t>FARGEAU</w:t>
      </w:r>
      <w:bookmarkEnd w:id="60"/>
      <w:bookmarkEnd w:id="61"/>
      <w:r>
        <w:rPr>
          <w:lang w:eastAsia="en-US"/>
        </w:rPr>
        <w:br/>
      </w:r>
    </w:p>
    <w:p w14:paraId="2198467E" w14:textId="77FFE8C3" w:rsidR="0046142F" w:rsidRDefault="003148C9" w:rsidP="0046142F">
      <w:pPr>
        <w:rPr>
          <w:lang w:eastAsia="en-US"/>
        </w:rPr>
      </w:pPr>
      <w:r>
        <w:rPr>
          <w:lang w:eastAsia="en-US"/>
        </w:rPr>
        <w:t>Lucienne sentait bien que tout cela n</w:t>
      </w:r>
      <w:r w:rsidR="0046142F">
        <w:rPr>
          <w:lang w:eastAsia="en-US"/>
        </w:rPr>
        <w:t>’</w:t>
      </w:r>
      <w:r>
        <w:rPr>
          <w:lang w:eastAsia="en-US"/>
        </w:rPr>
        <w:t>avait pas le sens commun</w:t>
      </w:r>
      <w:r w:rsidR="0046142F">
        <w:rPr>
          <w:lang w:eastAsia="en-US"/>
        </w:rPr>
        <w:t xml:space="preserve">, </w:t>
      </w:r>
      <w:r>
        <w:rPr>
          <w:lang w:eastAsia="en-US"/>
        </w:rPr>
        <w:t xml:space="preserve">mais ce qui regardait </w:t>
      </w:r>
      <w:r w:rsidR="0046142F">
        <w:rPr>
          <w:lang w:eastAsia="en-US"/>
        </w:rPr>
        <w:t>M. </w:t>
      </w:r>
      <w:r>
        <w:rPr>
          <w:lang w:eastAsia="en-US"/>
        </w:rPr>
        <w:t xml:space="preserve">André </w:t>
      </w:r>
      <w:proofErr w:type="spellStart"/>
      <w:r>
        <w:rPr>
          <w:lang w:eastAsia="en-US"/>
        </w:rPr>
        <w:t>Lointier</w:t>
      </w:r>
      <w:proofErr w:type="spellEnd"/>
      <w:r>
        <w:rPr>
          <w:lang w:eastAsia="en-US"/>
        </w:rPr>
        <w:t xml:space="preserve"> était la vérité même</w:t>
      </w:r>
      <w:r w:rsidR="0046142F">
        <w:rPr>
          <w:lang w:eastAsia="en-US"/>
        </w:rPr>
        <w:t xml:space="preserve">. </w:t>
      </w:r>
      <w:r>
        <w:rPr>
          <w:lang w:eastAsia="en-US"/>
        </w:rPr>
        <w:t>Et il eût fallu scinder l</w:t>
      </w:r>
      <w:r w:rsidR="0046142F">
        <w:rPr>
          <w:lang w:eastAsia="en-US"/>
        </w:rPr>
        <w:t>’</w:t>
      </w:r>
      <w:r>
        <w:rPr>
          <w:lang w:eastAsia="en-US"/>
        </w:rPr>
        <w:t>argument pou</w:t>
      </w:r>
      <w:r>
        <w:t>r y répondre</w:t>
      </w:r>
      <w:r w:rsidR="0046142F">
        <w:rPr>
          <w:lang w:eastAsia="en-US"/>
        </w:rPr>
        <w:t xml:space="preserve">, </w:t>
      </w:r>
      <w:r>
        <w:rPr>
          <w:lang w:eastAsia="en-US"/>
        </w:rPr>
        <w:t>et</w:t>
      </w:r>
      <w:r w:rsidR="0046142F">
        <w:rPr>
          <w:lang w:eastAsia="en-US"/>
        </w:rPr>
        <w:t xml:space="preserve">, </w:t>
      </w:r>
      <w:r>
        <w:rPr>
          <w:lang w:eastAsia="en-US"/>
        </w:rPr>
        <w:t>Dieu merci</w:t>
      </w:r>
      <w:r w:rsidR="0046142F">
        <w:rPr>
          <w:lang w:eastAsia="en-US"/>
        </w:rPr>
        <w:t xml:space="preserve">, </w:t>
      </w:r>
      <w:r>
        <w:rPr>
          <w:lang w:eastAsia="en-US"/>
        </w:rPr>
        <w:t>Lucienne n</w:t>
      </w:r>
      <w:r w:rsidR="0046142F">
        <w:rPr>
          <w:lang w:eastAsia="en-US"/>
        </w:rPr>
        <w:t>’</w:t>
      </w:r>
      <w:r>
        <w:rPr>
          <w:lang w:eastAsia="en-US"/>
        </w:rPr>
        <w:t>avait jamais fait sa philosophie</w:t>
      </w:r>
      <w:r w:rsidR="0046142F">
        <w:rPr>
          <w:lang w:eastAsia="en-US"/>
        </w:rPr>
        <w:t>.</w:t>
      </w:r>
    </w:p>
    <w:p w14:paraId="2DC4CA96" w14:textId="77777777" w:rsidR="0046142F" w:rsidRDefault="003148C9" w:rsidP="0046142F">
      <w:pPr>
        <w:rPr>
          <w:lang w:eastAsia="en-US"/>
        </w:rPr>
      </w:pPr>
      <w:r>
        <w:rPr>
          <w:lang w:eastAsia="en-US"/>
        </w:rPr>
        <w:t>Gabriel continuait en s</w:t>
      </w:r>
      <w:r w:rsidR="0046142F">
        <w:rPr>
          <w:lang w:eastAsia="en-US"/>
        </w:rPr>
        <w:t>’</w:t>
      </w:r>
      <w:r>
        <w:rPr>
          <w:lang w:eastAsia="en-US"/>
        </w:rPr>
        <w:t>animant</w:t>
      </w:r>
      <w:r w:rsidR="0046142F">
        <w:rPr>
          <w:lang w:eastAsia="en-US"/>
        </w:rPr>
        <w:t> :</w:t>
      </w:r>
    </w:p>
    <w:p w14:paraId="1FCFFD4F" w14:textId="7D32A79A" w:rsidR="0046142F" w:rsidRDefault="0046142F" w:rsidP="0046142F">
      <w:pPr>
        <w:rPr>
          <w:lang w:eastAsia="en-US"/>
        </w:rPr>
      </w:pPr>
      <w:r>
        <w:rPr>
          <w:lang w:eastAsia="en-US"/>
        </w:rPr>
        <w:t>— </w:t>
      </w:r>
      <w:r w:rsidR="003148C9">
        <w:rPr>
          <w:lang w:eastAsia="en-US"/>
        </w:rPr>
        <w:t>Songe donc</w:t>
      </w:r>
      <w:r>
        <w:rPr>
          <w:lang w:eastAsia="en-US"/>
        </w:rPr>
        <w:t xml:space="preserve">, </w:t>
      </w:r>
      <w:r w:rsidR="003148C9">
        <w:rPr>
          <w:lang w:eastAsia="en-US"/>
        </w:rPr>
        <w:t>petite sœur</w:t>
      </w:r>
      <w:r>
        <w:rPr>
          <w:lang w:eastAsia="en-US"/>
        </w:rPr>
        <w:t xml:space="preserve"> ! </w:t>
      </w:r>
      <w:r w:rsidR="003148C9">
        <w:rPr>
          <w:lang w:eastAsia="en-US"/>
        </w:rPr>
        <w:t xml:space="preserve">si une fois </w:t>
      </w:r>
      <w:r>
        <w:rPr>
          <w:lang w:eastAsia="en-US"/>
        </w:rPr>
        <w:t>M. </w:t>
      </w:r>
      <w:proofErr w:type="spellStart"/>
      <w:r w:rsidR="003148C9">
        <w:rPr>
          <w:lang w:eastAsia="en-US"/>
        </w:rPr>
        <w:t>Lointier</w:t>
      </w:r>
      <w:proofErr w:type="spellEnd"/>
      <w:r w:rsidR="003148C9">
        <w:rPr>
          <w:lang w:eastAsia="en-US"/>
        </w:rPr>
        <w:t xml:space="preserve"> disait oui</w:t>
      </w:r>
      <w:r>
        <w:rPr>
          <w:lang w:eastAsia="en-US"/>
        </w:rPr>
        <w:t xml:space="preserve"> ! </w:t>
      </w:r>
      <w:r w:rsidR="003148C9">
        <w:rPr>
          <w:lang w:eastAsia="en-US"/>
        </w:rPr>
        <w:t>comme nous serions heureux</w:t>
      </w:r>
      <w:r>
        <w:rPr>
          <w:lang w:eastAsia="en-US"/>
        </w:rPr>
        <w:t xml:space="preserve"> !… </w:t>
      </w:r>
      <w:r w:rsidR="003148C9">
        <w:rPr>
          <w:lang w:eastAsia="en-US"/>
        </w:rPr>
        <w:t>Moi</w:t>
      </w:r>
      <w:r>
        <w:rPr>
          <w:lang w:eastAsia="en-US"/>
        </w:rPr>
        <w:t xml:space="preserve">, </w:t>
      </w:r>
      <w:r w:rsidR="003148C9">
        <w:rPr>
          <w:lang w:eastAsia="en-US"/>
        </w:rPr>
        <w:t>le mari de Clémence</w:t>
      </w:r>
      <w:r>
        <w:rPr>
          <w:lang w:eastAsia="en-US"/>
        </w:rPr>
        <w:t xml:space="preserve"> ! </w:t>
      </w:r>
      <w:r w:rsidR="003148C9">
        <w:rPr>
          <w:lang w:eastAsia="en-US"/>
        </w:rPr>
        <w:t>Quand je pense à cela</w:t>
      </w:r>
      <w:r>
        <w:rPr>
          <w:lang w:eastAsia="en-US"/>
        </w:rPr>
        <w:t xml:space="preserve">, </w:t>
      </w:r>
      <w:r w:rsidR="003148C9">
        <w:rPr>
          <w:lang w:eastAsia="en-US"/>
        </w:rPr>
        <w:t>vois-tu</w:t>
      </w:r>
      <w:r>
        <w:rPr>
          <w:lang w:eastAsia="en-US"/>
        </w:rPr>
        <w:t xml:space="preserve">, </w:t>
      </w:r>
      <w:r w:rsidR="003148C9">
        <w:rPr>
          <w:lang w:eastAsia="en-US"/>
        </w:rPr>
        <w:t>je perds la tête</w:t>
      </w:r>
      <w:r>
        <w:rPr>
          <w:lang w:eastAsia="en-US"/>
        </w:rPr>
        <w:t xml:space="preserve"> !… </w:t>
      </w:r>
      <w:r w:rsidR="003148C9">
        <w:rPr>
          <w:lang w:eastAsia="en-US"/>
        </w:rPr>
        <w:t>Allons plus loin</w:t>
      </w:r>
      <w:r>
        <w:rPr>
          <w:lang w:eastAsia="en-US"/>
        </w:rPr>
        <w:t xml:space="preserve"> ! </w:t>
      </w:r>
      <w:r w:rsidR="003148C9">
        <w:rPr>
          <w:lang w:eastAsia="en-US"/>
        </w:rPr>
        <w:t>que me manquerait-il pour faire une brillante fortune médicale</w:t>
      </w:r>
      <w:r>
        <w:rPr>
          <w:lang w:eastAsia="en-US"/>
        </w:rPr>
        <w:t xml:space="preserve">, </w:t>
      </w:r>
      <w:r w:rsidR="003148C9">
        <w:rPr>
          <w:lang w:eastAsia="en-US"/>
        </w:rPr>
        <w:t>à moi qui possède seul au monde les traditions de Van-</w:t>
      </w:r>
      <w:proofErr w:type="spellStart"/>
      <w:r w:rsidR="003148C9">
        <w:rPr>
          <w:lang w:eastAsia="en-US"/>
        </w:rPr>
        <w:t>Eyde</w:t>
      </w:r>
      <w:proofErr w:type="spellEnd"/>
      <w:r>
        <w:rPr>
          <w:lang w:eastAsia="en-US"/>
        </w:rPr>
        <w:t xml:space="preserve">. </w:t>
      </w:r>
      <w:r w:rsidR="003148C9">
        <w:rPr>
          <w:lang w:eastAsia="en-US"/>
        </w:rPr>
        <w:t>Un premier pas</w:t>
      </w:r>
      <w:r>
        <w:rPr>
          <w:lang w:eastAsia="en-US"/>
        </w:rPr>
        <w:t xml:space="preserve">, </w:t>
      </w:r>
      <w:r w:rsidR="003148C9">
        <w:rPr>
          <w:lang w:eastAsia="en-US"/>
        </w:rPr>
        <w:t>un premier cri de la renommée</w:t>
      </w:r>
      <w:r>
        <w:rPr>
          <w:lang w:eastAsia="en-US"/>
        </w:rPr>
        <w:t xml:space="preserve">… </w:t>
      </w:r>
      <w:r w:rsidR="003148C9">
        <w:rPr>
          <w:lang w:eastAsia="en-US"/>
        </w:rPr>
        <w:t>avec un peu d</w:t>
      </w:r>
      <w:r>
        <w:rPr>
          <w:lang w:eastAsia="en-US"/>
        </w:rPr>
        <w:t>’</w:t>
      </w:r>
      <w:r w:rsidR="003148C9">
        <w:rPr>
          <w:lang w:eastAsia="en-US"/>
        </w:rPr>
        <w:t>argent</w:t>
      </w:r>
      <w:r>
        <w:rPr>
          <w:lang w:eastAsia="en-US"/>
        </w:rPr>
        <w:t xml:space="preserve">, </w:t>
      </w:r>
      <w:r w:rsidR="003148C9">
        <w:rPr>
          <w:lang w:eastAsia="en-US"/>
        </w:rPr>
        <w:t>on fait crier l</w:t>
      </w:r>
      <w:r w:rsidR="003148C9">
        <w:t>a renommée</w:t>
      </w:r>
      <w:r>
        <w:rPr>
          <w:lang w:eastAsia="en-US"/>
        </w:rPr>
        <w:t xml:space="preserve">… </w:t>
      </w:r>
      <w:r w:rsidR="003148C9">
        <w:rPr>
          <w:lang w:eastAsia="en-US"/>
        </w:rPr>
        <w:t>Tu dis que ma mère est pauvre</w:t>
      </w:r>
      <w:r>
        <w:rPr>
          <w:lang w:eastAsia="en-US"/>
        </w:rPr>
        <w:t xml:space="preserve"> : </w:t>
      </w:r>
      <w:r w:rsidR="003148C9">
        <w:rPr>
          <w:lang w:eastAsia="en-US"/>
        </w:rPr>
        <w:t>je n</w:t>
      </w:r>
      <w:r>
        <w:rPr>
          <w:lang w:eastAsia="en-US"/>
        </w:rPr>
        <w:t>’</w:t>
      </w:r>
      <w:r w:rsidR="003148C9">
        <w:rPr>
          <w:lang w:eastAsia="en-US"/>
        </w:rPr>
        <w:t>en crois rien</w:t>
      </w:r>
      <w:r>
        <w:rPr>
          <w:lang w:eastAsia="en-US"/>
        </w:rPr>
        <w:t xml:space="preserve">, </w:t>
      </w:r>
      <w:r w:rsidR="003148C9">
        <w:rPr>
          <w:lang w:eastAsia="en-US"/>
        </w:rPr>
        <w:t>mais enfin</w:t>
      </w:r>
      <w:r>
        <w:rPr>
          <w:lang w:eastAsia="en-US"/>
        </w:rPr>
        <w:t xml:space="preserve">, </w:t>
      </w:r>
      <w:r w:rsidR="003148C9">
        <w:rPr>
          <w:lang w:eastAsia="en-US"/>
        </w:rPr>
        <w:t>tu le dis</w:t>
      </w:r>
      <w:r>
        <w:rPr>
          <w:lang w:eastAsia="en-US"/>
        </w:rPr>
        <w:t xml:space="preserve">… </w:t>
      </w:r>
      <w:r w:rsidR="003148C9">
        <w:rPr>
          <w:lang w:eastAsia="en-US"/>
        </w:rPr>
        <w:t>Eh bien</w:t>
      </w:r>
      <w:r>
        <w:rPr>
          <w:lang w:eastAsia="en-US"/>
        </w:rPr>
        <w:t xml:space="preserve"> ! </w:t>
      </w:r>
      <w:r w:rsidR="003148C9">
        <w:rPr>
          <w:lang w:eastAsia="en-US"/>
        </w:rPr>
        <w:t>me voilà médecin célèbre</w:t>
      </w:r>
      <w:r>
        <w:rPr>
          <w:lang w:eastAsia="en-US"/>
        </w:rPr>
        <w:t xml:space="preserve"> ! </w:t>
      </w:r>
      <w:r w:rsidR="003148C9">
        <w:rPr>
          <w:lang w:eastAsia="en-US"/>
        </w:rPr>
        <w:t>ma caisse s</w:t>
      </w:r>
      <w:r>
        <w:rPr>
          <w:lang w:eastAsia="en-US"/>
        </w:rPr>
        <w:t>’</w:t>
      </w:r>
      <w:r w:rsidR="003148C9">
        <w:rPr>
          <w:lang w:eastAsia="en-US"/>
        </w:rPr>
        <w:t>enfle</w:t>
      </w:r>
      <w:r>
        <w:rPr>
          <w:lang w:eastAsia="en-US"/>
        </w:rPr>
        <w:t xml:space="preserve">. </w:t>
      </w:r>
      <w:r w:rsidR="003148C9">
        <w:rPr>
          <w:lang w:eastAsia="en-US"/>
        </w:rPr>
        <w:t>J</w:t>
      </w:r>
      <w:r>
        <w:rPr>
          <w:lang w:eastAsia="en-US"/>
        </w:rPr>
        <w:t>’</w:t>
      </w:r>
      <w:r w:rsidR="003148C9">
        <w:rPr>
          <w:lang w:eastAsia="en-US"/>
        </w:rPr>
        <w:t>aime bien Clémence</w:t>
      </w:r>
      <w:r>
        <w:rPr>
          <w:lang w:eastAsia="en-US"/>
        </w:rPr>
        <w:t xml:space="preserve">, </w:t>
      </w:r>
      <w:r w:rsidR="003148C9">
        <w:rPr>
          <w:lang w:eastAsia="en-US"/>
        </w:rPr>
        <w:t>mais notre mère</w:t>
      </w:r>
      <w:r>
        <w:rPr>
          <w:lang w:eastAsia="en-US"/>
        </w:rPr>
        <w:t xml:space="preserve"> ! </w:t>
      </w:r>
      <w:r w:rsidR="003148C9">
        <w:rPr>
          <w:lang w:eastAsia="en-US"/>
        </w:rPr>
        <w:t>oh</w:t>
      </w:r>
      <w:r>
        <w:rPr>
          <w:lang w:eastAsia="en-US"/>
        </w:rPr>
        <w:t xml:space="preserve"> ! </w:t>
      </w:r>
      <w:r w:rsidR="003148C9">
        <w:rPr>
          <w:lang w:eastAsia="en-US"/>
        </w:rPr>
        <w:t>notre chère mère</w:t>
      </w:r>
      <w:r>
        <w:rPr>
          <w:lang w:eastAsia="en-US"/>
        </w:rPr>
        <w:t xml:space="preserve">, </w:t>
      </w:r>
      <w:r w:rsidR="003148C9">
        <w:rPr>
          <w:lang w:eastAsia="en-US"/>
        </w:rPr>
        <w:t>c</w:t>
      </w:r>
      <w:r>
        <w:rPr>
          <w:lang w:eastAsia="en-US"/>
        </w:rPr>
        <w:t>’</w:t>
      </w:r>
      <w:r w:rsidR="003148C9">
        <w:rPr>
          <w:lang w:eastAsia="en-US"/>
        </w:rPr>
        <w:t>est de l</w:t>
      </w:r>
      <w:r>
        <w:rPr>
          <w:lang w:eastAsia="en-US"/>
        </w:rPr>
        <w:t>’</w:t>
      </w:r>
      <w:r w:rsidR="003148C9">
        <w:rPr>
          <w:lang w:eastAsia="en-US"/>
        </w:rPr>
        <w:t>adoration que j</w:t>
      </w:r>
      <w:r>
        <w:rPr>
          <w:lang w:eastAsia="en-US"/>
        </w:rPr>
        <w:t>’</w:t>
      </w:r>
      <w:r w:rsidR="003148C9">
        <w:rPr>
          <w:lang w:eastAsia="en-US"/>
        </w:rPr>
        <w:t>ai pour elle</w:t>
      </w:r>
      <w:r>
        <w:rPr>
          <w:lang w:eastAsia="en-US"/>
        </w:rPr>
        <w:t xml:space="preserve"> !… </w:t>
      </w:r>
      <w:r w:rsidR="003148C9">
        <w:rPr>
          <w:lang w:eastAsia="en-US"/>
        </w:rPr>
        <w:t>Je la fais notre reine</w:t>
      </w:r>
      <w:r>
        <w:rPr>
          <w:lang w:eastAsia="en-US"/>
        </w:rPr>
        <w:t xml:space="preserve"> ; </w:t>
      </w:r>
      <w:r w:rsidR="003148C9">
        <w:rPr>
          <w:lang w:eastAsia="en-US"/>
        </w:rPr>
        <w:t>elle est riche de notre richesse</w:t>
      </w:r>
      <w:r>
        <w:rPr>
          <w:lang w:eastAsia="en-US"/>
        </w:rPr>
        <w:t xml:space="preserve">… </w:t>
      </w:r>
      <w:r w:rsidR="003148C9">
        <w:rPr>
          <w:lang w:eastAsia="en-US"/>
        </w:rPr>
        <w:t>Quand à toi</w:t>
      </w:r>
      <w:r>
        <w:rPr>
          <w:lang w:eastAsia="en-US"/>
        </w:rPr>
        <w:t xml:space="preserve">, </w:t>
      </w:r>
      <w:r w:rsidR="003148C9">
        <w:rPr>
          <w:lang w:eastAsia="en-US"/>
        </w:rPr>
        <w:t>ma Lucienne</w:t>
      </w:r>
      <w:r>
        <w:rPr>
          <w:lang w:eastAsia="en-US"/>
        </w:rPr>
        <w:t xml:space="preserve">, </w:t>
      </w:r>
      <w:r w:rsidR="003148C9">
        <w:rPr>
          <w:lang w:eastAsia="en-US"/>
        </w:rPr>
        <w:t>je te donne une belle dot</w:t>
      </w:r>
      <w:r>
        <w:rPr>
          <w:lang w:eastAsia="en-US"/>
        </w:rPr>
        <w:t xml:space="preserve"> ; </w:t>
      </w:r>
      <w:r w:rsidR="003148C9">
        <w:rPr>
          <w:lang w:eastAsia="en-US"/>
        </w:rPr>
        <w:t>tu épouses quelque bon gentilhomme</w:t>
      </w:r>
      <w:r>
        <w:rPr>
          <w:lang w:eastAsia="en-US"/>
        </w:rPr>
        <w:t xml:space="preserve">, </w:t>
      </w:r>
      <w:r w:rsidR="003148C9">
        <w:rPr>
          <w:lang w:eastAsia="en-US"/>
        </w:rPr>
        <w:t>et nous vivons tous ensemble dans un vrai paradis</w:t>
      </w:r>
      <w:r>
        <w:rPr>
          <w:lang w:eastAsia="en-US"/>
        </w:rPr>
        <w:t>.</w:t>
      </w:r>
    </w:p>
    <w:p w14:paraId="655EF6B0" w14:textId="77777777" w:rsidR="0046142F" w:rsidRDefault="003148C9" w:rsidP="0046142F">
      <w:pPr>
        <w:rPr>
          <w:lang w:eastAsia="en-US"/>
        </w:rPr>
      </w:pPr>
      <w:r>
        <w:rPr>
          <w:lang w:eastAsia="en-US"/>
        </w:rPr>
        <w:t>Les programmes ne lui coûtaient rien à ce docteur blond</w:t>
      </w:r>
      <w:r w:rsidR="0046142F">
        <w:rPr>
          <w:lang w:eastAsia="en-US"/>
        </w:rPr>
        <w:t xml:space="preserve">. </w:t>
      </w:r>
      <w:r>
        <w:rPr>
          <w:lang w:eastAsia="en-US"/>
        </w:rPr>
        <w:t>Et il parlait de la meilleure foi du monde</w:t>
      </w:r>
      <w:r w:rsidR="0046142F">
        <w:rPr>
          <w:lang w:eastAsia="en-US"/>
        </w:rPr>
        <w:t>.</w:t>
      </w:r>
    </w:p>
    <w:p w14:paraId="08D0F62D" w14:textId="77777777" w:rsidR="0046142F" w:rsidRDefault="003148C9" w:rsidP="0046142F">
      <w:pPr>
        <w:rPr>
          <w:lang w:eastAsia="en-US"/>
        </w:rPr>
      </w:pPr>
      <w:r>
        <w:rPr>
          <w:lang w:eastAsia="en-US"/>
        </w:rPr>
        <w:t>Lucienne lui avait pris la main</w:t>
      </w:r>
      <w:r w:rsidR="0046142F">
        <w:rPr>
          <w:lang w:eastAsia="en-US"/>
        </w:rPr>
        <w:t>.</w:t>
      </w:r>
    </w:p>
    <w:p w14:paraId="0DDFF847" w14:textId="77777777" w:rsidR="0046142F" w:rsidRDefault="0046142F" w:rsidP="0046142F">
      <w:pPr>
        <w:rPr>
          <w:lang w:eastAsia="en-US"/>
        </w:rPr>
      </w:pPr>
      <w:r>
        <w:rPr>
          <w:lang w:eastAsia="en-US"/>
        </w:rPr>
        <w:t>— </w:t>
      </w:r>
      <w:r w:rsidR="003148C9">
        <w:rPr>
          <w:lang w:eastAsia="en-US"/>
        </w:rPr>
        <w:t>Tu es bon</w:t>
      </w:r>
      <w:r>
        <w:rPr>
          <w:lang w:eastAsia="en-US"/>
        </w:rPr>
        <w:t xml:space="preserve">, </w:t>
      </w:r>
      <w:r w:rsidR="003148C9">
        <w:rPr>
          <w:lang w:eastAsia="en-US"/>
        </w:rPr>
        <w:t>mon pauvre Gabriel</w:t>
      </w:r>
      <w:r>
        <w:rPr>
          <w:lang w:eastAsia="en-US"/>
        </w:rPr>
        <w:t xml:space="preserve">, </w:t>
      </w:r>
      <w:r w:rsidR="003148C9">
        <w:rPr>
          <w:lang w:eastAsia="en-US"/>
        </w:rPr>
        <w:t>dit-elle</w:t>
      </w:r>
      <w:r>
        <w:rPr>
          <w:lang w:eastAsia="en-US"/>
        </w:rPr>
        <w:t xml:space="preserve"> ; </w:t>
      </w:r>
      <w:r w:rsidR="003148C9">
        <w:rPr>
          <w:lang w:eastAsia="en-US"/>
        </w:rPr>
        <w:t>tu penses aux autres et tu veux nous donner une part de ton bonheur</w:t>
      </w:r>
      <w:r>
        <w:rPr>
          <w:lang w:eastAsia="en-US"/>
        </w:rPr>
        <w:t xml:space="preserve">… </w:t>
      </w:r>
      <w:r w:rsidR="003148C9">
        <w:rPr>
          <w:lang w:eastAsia="en-US"/>
        </w:rPr>
        <w:lastRenderedPageBreak/>
        <w:t>Mais</w:t>
      </w:r>
      <w:r>
        <w:rPr>
          <w:lang w:eastAsia="en-US"/>
        </w:rPr>
        <w:t xml:space="preserve">, </w:t>
      </w:r>
      <w:r w:rsidR="003148C9">
        <w:rPr>
          <w:lang w:eastAsia="en-US"/>
        </w:rPr>
        <w:t>ajouta-t-elle avec un soupir</w:t>
      </w:r>
      <w:r>
        <w:rPr>
          <w:lang w:eastAsia="en-US"/>
        </w:rPr>
        <w:t xml:space="preserve">, </w:t>
      </w:r>
      <w:r w:rsidR="003148C9">
        <w:rPr>
          <w:lang w:eastAsia="en-US"/>
        </w:rPr>
        <w:t>ton bonheur où est-il</w:t>
      </w:r>
      <w:r>
        <w:rPr>
          <w:lang w:eastAsia="en-US"/>
        </w:rPr>
        <w:t xml:space="preserve"> ? </w:t>
      </w:r>
      <w:r w:rsidR="003148C9">
        <w:rPr>
          <w:lang w:eastAsia="en-US"/>
        </w:rPr>
        <w:t>C</w:t>
      </w:r>
      <w:r>
        <w:rPr>
          <w:lang w:eastAsia="en-US"/>
        </w:rPr>
        <w:t>’</w:t>
      </w:r>
      <w:r w:rsidR="003148C9">
        <w:rPr>
          <w:lang w:eastAsia="en-US"/>
        </w:rPr>
        <w:t>est le pot au lait de Perrette</w:t>
      </w:r>
      <w:r>
        <w:rPr>
          <w:lang w:eastAsia="en-US"/>
        </w:rPr>
        <w:t>…</w:t>
      </w:r>
    </w:p>
    <w:p w14:paraId="32AC61E0" w14:textId="77777777" w:rsidR="0046142F" w:rsidRDefault="0046142F" w:rsidP="0046142F">
      <w:pPr>
        <w:rPr>
          <w:lang w:eastAsia="en-US"/>
        </w:rPr>
      </w:pPr>
      <w:r>
        <w:rPr>
          <w:lang w:eastAsia="en-US"/>
        </w:rPr>
        <w:t>— </w:t>
      </w:r>
      <w:r w:rsidR="003148C9">
        <w:rPr>
          <w:lang w:eastAsia="en-US"/>
        </w:rPr>
        <w:t>Les femme</w:t>
      </w:r>
      <w:r w:rsidR="003148C9">
        <w:rPr>
          <w:lang w:eastAsia="en-US"/>
        </w:rPr>
        <w:t>s</w:t>
      </w:r>
      <w:r w:rsidR="003148C9">
        <w:rPr>
          <w:lang w:eastAsia="en-US"/>
        </w:rPr>
        <w:t xml:space="preserve"> sont sceptiques</w:t>
      </w:r>
      <w:r>
        <w:rPr>
          <w:lang w:eastAsia="en-US"/>
        </w:rPr>
        <w:t xml:space="preserve"> ! </w:t>
      </w:r>
      <w:r w:rsidR="003148C9">
        <w:rPr>
          <w:lang w:eastAsia="en-US"/>
        </w:rPr>
        <w:t>prononça Gabriel sentencieusement</w:t>
      </w:r>
      <w:r>
        <w:rPr>
          <w:lang w:eastAsia="en-US"/>
        </w:rPr>
        <w:t>…</w:t>
      </w:r>
    </w:p>
    <w:p w14:paraId="47EEF880" w14:textId="77777777" w:rsidR="0046142F" w:rsidRDefault="003148C9" w:rsidP="0046142F">
      <w:pPr>
        <w:rPr>
          <w:lang w:eastAsia="en-US"/>
        </w:rPr>
      </w:pPr>
      <w:r>
        <w:rPr>
          <w:lang w:eastAsia="en-US"/>
        </w:rPr>
        <w:t>Lucienne se leva et reprit d</w:t>
      </w:r>
      <w:r w:rsidR="0046142F">
        <w:rPr>
          <w:lang w:eastAsia="en-US"/>
        </w:rPr>
        <w:t>’</w:t>
      </w:r>
      <w:r>
        <w:rPr>
          <w:lang w:eastAsia="en-US"/>
        </w:rPr>
        <w:t>un ton sérieux</w:t>
      </w:r>
      <w:r w:rsidR="0046142F">
        <w:rPr>
          <w:lang w:eastAsia="en-US"/>
        </w:rPr>
        <w:t> :</w:t>
      </w:r>
    </w:p>
    <w:p w14:paraId="2837E92C" w14:textId="638273D9" w:rsidR="0046142F" w:rsidRDefault="0046142F" w:rsidP="0046142F">
      <w:pPr>
        <w:rPr>
          <w:lang w:eastAsia="en-US"/>
        </w:rPr>
      </w:pPr>
      <w:r>
        <w:rPr>
          <w:lang w:eastAsia="en-US"/>
        </w:rPr>
        <w:t>— </w:t>
      </w:r>
      <w:r w:rsidR="003148C9">
        <w:rPr>
          <w:lang w:eastAsia="en-US"/>
        </w:rPr>
        <w:t>Je vais voir Clémence</w:t>
      </w:r>
      <w:r>
        <w:rPr>
          <w:lang w:eastAsia="en-US"/>
        </w:rPr>
        <w:t xml:space="preserve">. </w:t>
      </w:r>
      <w:r w:rsidR="003148C9">
        <w:rPr>
          <w:lang w:eastAsia="en-US"/>
        </w:rPr>
        <w:t>Quand je saurai</w:t>
      </w:r>
      <w:r>
        <w:rPr>
          <w:lang w:eastAsia="en-US"/>
        </w:rPr>
        <w:t xml:space="preserve">, </w:t>
      </w:r>
      <w:r w:rsidR="003148C9">
        <w:rPr>
          <w:lang w:eastAsia="en-US"/>
        </w:rPr>
        <w:t>au juste ce que nous avons à craindre</w:t>
      </w:r>
      <w:r>
        <w:rPr>
          <w:lang w:eastAsia="en-US"/>
        </w:rPr>
        <w:t xml:space="preserve">, </w:t>
      </w:r>
      <w:r w:rsidR="003148C9">
        <w:rPr>
          <w:lang w:eastAsia="en-US"/>
        </w:rPr>
        <w:t>je reviendrai te le dire</w:t>
      </w:r>
      <w:r>
        <w:rPr>
          <w:lang w:eastAsia="en-US"/>
        </w:rPr>
        <w:t xml:space="preserve">… </w:t>
      </w:r>
      <w:r w:rsidR="003148C9">
        <w:rPr>
          <w:lang w:eastAsia="en-US"/>
        </w:rPr>
        <w:t>Ah</w:t>
      </w:r>
      <w:r>
        <w:rPr>
          <w:lang w:eastAsia="en-US"/>
        </w:rPr>
        <w:t xml:space="preserve"> ! </w:t>
      </w:r>
      <w:r w:rsidR="003148C9">
        <w:rPr>
          <w:lang w:eastAsia="en-US"/>
        </w:rPr>
        <w:t>j</w:t>
      </w:r>
      <w:r>
        <w:rPr>
          <w:lang w:eastAsia="en-US"/>
        </w:rPr>
        <w:t>’</w:t>
      </w:r>
      <w:r w:rsidR="003148C9">
        <w:rPr>
          <w:lang w:eastAsia="en-US"/>
        </w:rPr>
        <w:t>y pense</w:t>
      </w:r>
      <w:r>
        <w:rPr>
          <w:lang w:eastAsia="en-US"/>
        </w:rPr>
        <w:t xml:space="preserve">, </w:t>
      </w:r>
      <w:r w:rsidR="003148C9">
        <w:rPr>
          <w:lang w:eastAsia="en-US"/>
        </w:rPr>
        <w:t>s</w:t>
      </w:r>
      <w:r>
        <w:rPr>
          <w:lang w:eastAsia="en-US"/>
        </w:rPr>
        <w:t>’</w:t>
      </w:r>
      <w:r w:rsidR="003148C9">
        <w:rPr>
          <w:lang w:eastAsia="en-US"/>
        </w:rPr>
        <w:t>interrompit-elle en rougissant un peu</w:t>
      </w:r>
      <w:r>
        <w:rPr>
          <w:lang w:eastAsia="en-US"/>
        </w:rPr>
        <w:t xml:space="preserve"> ; </w:t>
      </w:r>
      <w:r w:rsidR="006C2AE1">
        <w:rPr>
          <w:lang w:eastAsia="en-US"/>
        </w:rPr>
        <w:t>—</w:t>
      </w:r>
      <w:r>
        <w:rPr>
          <w:lang w:eastAsia="en-US"/>
        </w:rPr>
        <w:t xml:space="preserve"> </w:t>
      </w:r>
      <w:r w:rsidR="003148C9">
        <w:rPr>
          <w:lang w:eastAsia="en-US"/>
        </w:rPr>
        <w:t>j</w:t>
      </w:r>
      <w:r>
        <w:rPr>
          <w:lang w:eastAsia="en-US"/>
        </w:rPr>
        <w:t>’</w:t>
      </w:r>
      <w:r w:rsidR="003148C9">
        <w:rPr>
          <w:lang w:eastAsia="en-US"/>
        </w:rPr>
        <w:t>ai là quelque chose pour toi</w:t>
      </w:r>
      <w:r>
        <w:rPr>
          <w:lang w:eastAsia="en-US"/>
        </w:rPr>
        <w:t>.</w:t>
      </w:r>
    </w:p>
    <w:p w14:paraId="05A2B1B1" w14:textId="77EE1ADB" w:rsidR="0046142F" w:rsidRDefault="0046142F" w:rsidP="0046142F">
      <w:pPr>
        <w:rPr>
          <w:lang w:eastAsia="en-US"/>
        </w:rPr>
      </w:pPr>
      <w:r>
        <w:rPr>
          <w:lang w:eastAsia="en-US"/>
        </w:rPr>
        <w:t>— </w:t>
      </w:r>
      <w:r w:rsidR="003148C9">
        <w:rPr>
          <w:lang w:eastAsia="en-US"/>
        </w:rPr>
        <w:t>Une lettre de Mazurke</w:t>
      </w:r>
      <w:r>
        <w:rPr>
          <w:lang w:eastAsia="en-US"/>
        </w:rPr>
        <w:t xml:space="preserve"> ! </w:t>
      </w:r>
      <w:r w:rsidR="003148C9">
        <w:rPr>
          <w:lang w:eastAsia="en-US"/>
        </w:rPr>
        <w:t>s</w:t>
      </w:r>
      <w:r>
        <w:rPr>
          <w:lang w:eastAsia="en-US"/>
        </w:rPr>
        <w:t>’</w:t>
      </w:r>
      <w:r w:rsidR="003148C9">
        <w:rPr>
          <w:lang w:eastAsia="en-US"/>
        </w:rPr>
        <w:t>écria Gabriel en prenant le papier que Lucienne lui tendait</w:t>
      </w:r>
      <w:r>
        <w:rPr>
          <w:lang w:eastAsia="en-US"/>
        </w:rPr>
        <w:t xml:space="preserve"> ; </w:t>
      </w:r>
      <w:r w:rsidR="006C2AE1">
        <w:rPr>
          <w:lang w:eastAsia="en-US"/>
        </w:rPr>
        <w:t>—</w:t>
      </w:r>
      <w:r>
        <w:rPr>
          <w:lang w:eastAsia="en-US"/>
        </w:rPr>
        <w:t xml:space="preserve"> </w:t>
      </w:r>
      <w:r w:rsidR="003148C9">
        <w:rPr>
          <w:lang w:eastAsia="en-US"/>
        </w:rPr>
        <w:t>voilà un beau joueur</w:t>
      </w:r>
      <w:r>
        <w:rPr>
          <w:lang w:eastAsia="en-US"/>
        </w:rPr>
        <w:t xml:space="preserve"> !… </w:t>
      </w:r>
      <w:r w:rsidR="003148C9">
        <w:rPr>
          <w:lang w:eastAsia="en-US"/>
        </w:rPr>
        <w:t>Tu ne dois pas faire beaucoup de cas de celui-là</w:t>
      </w:r>
      <w:r>
        <w:rPr>
          <w:lang w:eastAsia="en-US"/>
        </w:rPr>
        <w:t xml:space="preserve">, </w:t>
      </w:r>
      <w:r w:rsidR="003148C9">
        <w:rPr>
          <w:lang w:eastAsia="en-US"/>
        </w:rPr>
        <w:t>toi</w:t>
      </w:r>
      <w:r>
        <w:rPr>
          <w:lang w:eastAsia="en-US"/>
        </w:rPr>
        <w:t xml:space="preserve">, </w:t>
      </w:r>
      <w:r w:rsidR="003148C9">
        <w:rPr>
          <w:lang w:eastAsia="en-US"/>
        </w:rPr>
        <w:t>Lucienne</w:t>
      </w:r>
      <w:r>
        <w:rPr>
          <w:lang w:eastAsia="en-US"/>
        </w:rPr>
        <w:t>.</w:t>
      </w:r>
    </w:p>
    <w:p w14:paraId="62086073" w14:textId="77777777" w:rsidR="0046142F" w:rsidRDefault="003148C9" w:rsidP="0046142F">
      <w:pPr>
        <w:rPr>
          <w:lang w:eastAsia="en-US"/>
        </w:rPr>
      </w:pPr>
      <w:r>
        <w:rPr>
          <w:lang w:eastAsia="en-US"/>
        </w:rPr>
        <w:t>Mademoiselle de Marans avait détourné la tête</w:t>
      </w:r>
      <w:r w:rsidR="0046142F">
        <w:rPr>
          <w:lang w:eastAsia="en-US"/>
        </w:rPr>
        <w:t>.</w:t>
      </w:r>
    </w:p>
    <w:p w14:paraId="33C03EC7" w14:textId="77777777" w:rsidR="0046142F" w:rsidRDefault="003148C9" w:rsidP="0046142F">
      <w:pPr>
        <w:rPr>
          <w:lang w:eastAsia="en-US"/>
        </w:rPr>
      </w:pPr>
      <w:r>
        <w:rPr>
          <w:lang w:eastAsia="en-US"/>
        </w:rPr>
        <w:t>Et</w:t>
      </w:r>
      <w:r w:rsidR="0046142F">
        <w:rPr>
          <w:lang w:eastAsia="en-US"/>
        </w:rPr>
        <w:t xml:space="preserve">, </w:t>
      </w:r>
      <w:r>
        <w:rPr>
          <w:lang w:eastAsia="en-US"/>
        </w:rPr>
        <w:t>bien qu</w:t>
      </w:r>
      <w:r w:rsidR="0046142F">
        <w:rPr>
          <w:lang w:eastAsia="en-US"/>
        </w:rPr>
        <w:t>’</w:t>
      </w:r>
      <w:r>
        <w:rPr>
          <w:lang w:eastAsia="en-US"/>
        </w:rPr>
        <w:t>elle eût annoncé l</w:t>
      </w:r>
      <w:r w:rsidR="0046142F">
        <w:rPr>
          <w:lang w:eastAsia="en-US"/>
        </w:rPr>
        <w:t>’</w:t>
      </w:r>
      <w:r>
        <w:rPr>
          <w:lang w:eastAsia="en-US"/>
        </w:rPr>
        <w:t>intention de descendre au jardin pour chercher Clémence</w:t>
      </w:r>
      <w:r w:rsidR="0046142F">
        <w:rPr>
          <w:lang w:eastAsia="en-US"/>
        </w:rPr>
        <w:t xml:space="preserve">, </w:t>
      </w:r>
      <w:r>
        <w:rPr>
          <w:lang w:eastAsia="en-US"/>
        </w:rPr>
        <w:t>elle demeurait à la même place</w:t>
      </w:r>
      <w:r w:rsidR="0046142F">
        <w:rPr>
          <w:lang w:eastAsia="en-US"/>
        </w:rPr>
        <w:t xml:space="preserve">, </w:t>
      </w:r>
      <w:r>
        <w:rPr>
          <w:lang w:eastAsia="en-US"/>
        </w:rPr>
        <w:t>indécise et troublée</w:t>
      </w:r>
      <w:r w:rsidR="0046142F">
        <w:rPr>
          <w:lang w:eastAsia="en-US"/>
        </w:rPr>
        <w:t>.</w:t>
      </w:r>
    </w:p>
    <w:p w14:paraId="205299B7" w14:textId="77777777" w:rsidR="0046142F" w:rsidRDefault="003148C9" w:rsidP="0046142F">
      <w:pPr>
        <w:rPr>
          <w:lang w:eastAsia="en-US"/>
        </w:rPr>
      </w:pPr>
      <w:r>
        <w:rPr>
          <w:lang w:eastAsia="en-US"/>
        </w:rPr>
        <w:t>Gabriel lisait</w:t>
      </w:r>
      <w:r w:rsidR="0046142F">
        <w:rPr>
          <w:lang w:eastAsia="en-US"/>
        </w:rPr>
        <w:t>.</w:t>
      </w:r>
    </w:p>
    <w:p w14:paraId="744FBD15" w14:textId="77777777" w:rsidR="0046142F" w:rsidRDefault="003148C9" w:rsidP="0046142F">
      <w:pPr>
        <w:rPr>
          <w:lang w:eastAsia="en-US"/>
        </w:rPr>
      </w:pPr>
      <w:r>
        <w:rPr>
          <w:lang w:eastAsia="en-US"/>
        </w:rPr>
        <w:t>Lucienne tournait la tête bien doucement et lui jetait un regard furtif</w:t>
      </w:r>
      <w:r w:rsidR="0046142F">
        <w:rPr>
          <w:lang w:eastAsia="en-US"/>
        </w:rPr>
        <w:t xml:space="preserve">, </w:t>
      </w:r>
      <w:r>
        <w:rPr>
          <w:lang w:eastAsia="en-US"/>
        </w:rPr>
        <w:t>comme si elle eût voulu lire la lettre dans ses yeux</w:t>
      </w:r>
      <w:r w:rsidR="0046142F">
        <w:rPr>
          <w:lang w:eastAsia="en-US"/>
        </w:rPr>
        <w:t>.</w:t>
      </w:r>
    </w:p>
    <w:p w14:paraId="068D7715"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s</w:t>
      </w:r>
      <w:r>
        <w:rPr>
          <w:lang w:eastAsia="en-US"/>
        </w:rPr>
        <w:t>’</w:t>
      </w:r>
      <w:r w:rsidR="003148C9">
        <w:rPr>
          <w:lang w:eastAsia="en-US"/>
        </w:rPr>
        <w:t>écria Gabriel</w:t>
      </w:r>
      <w:r>
        <w:rPr>
          <w:lang w:eastAsia="en-US"/>
        </w:rPr>
        <w:t xml:space="preserve">, </w:t>
      </w:r>
      <w:r w:rsidR="003148C9">
        <w:rPr>
          <w:lang w:eastAsia="en-US"/>
        </w:rPr>
        <w:t>il a encore fait sauter la banque de Wiesbaden</w:t>
      </w:r>
      <w:r>
        <w:rPr>
          <w:lang w:eastAsia="en-US"/>
        </w:rPr>
        <w:t xml:space="preserve"> !… </w:t>
      </w:r>
      <w:r w:rsidR="003148C9">
        <w:rPr>
          <w:lang w:eastAsia="en-US"/>
        </w:rPr>
        <w:t>Quel gaillard</w:t>
      </w:r>
      <w:r>
        <w:rPr>
          <w:lang w:eastAsia="en-US"/>
        </w:rPr>
        <w:t> !</w:t>
      </w:r>
    </w:p>
    <w:p w14:paraId="2926FF49" w14:textId="77777777" w:rsidR="0046142F" w:rsidRDefault="003148C9" w:rsidP="0046142F">
      <w:pPr>
        <w:rPr>
          <w:lang w:eastAsia="en-US"/>
        </w:rPr>
      </w:pPr>
      <w:r>
        <w:rPr>
          <w:lang w:eastAsia="en-US"/>
        </w:rPr>
        <w:t>Le front de Lucienne devint triste</w:t>
      </w:r>
      <w:r w:rsidR="0046142F">
        <w:rPr>
          <w:lang w:eastAsia="en-US"/>
        </w:rPr>
        <w:t>.</w:t>
      </w:r>
    </w:p>
    <w:p w14:paraId="50CDEB72" w14:textId="77777777" w:rsidR="0046142F" w:rsidRDefault="0046142F" w:rsidP="0046142F">
      <w:pPr>
        <w:rPr>
          <w:lang w:eastAsia="en-US"/>
        </w:rPr>
      </w:pPr>
      <w:r>
        <w:rPr>
          <w:lang w:eastAsia="en-US"/>
        </w:rPr>
        <w:t>— </w:t>
      </w:r>
      <w:r w:rsidR="003148C9">
        <w:rPr>
          <w:lang w:eastAsia="en-US"/>
        </w:rPr>
        <w:t>Il ne pense qu</w:t>
      </w:r>
      <w:r>
        <w:rPr>
          <w:lang w:eastAsia="en-US"/>
        </w:rPr>
        <w:t>’</w:t>
      </w:r>
      <w:r w:rsidR="003148C9">
        <w:rPr>
          <w:lang w:eastAsia="en-US"/>
        </w:rPr>
        <w:t>à jouer</w:t>
      </w:r>
      <w:r>
        <w:rPr>
          <w:lang w:eastAsia="en-US"/>
        </w:rPr>
        <w:t xml:space="preserve"> !… </w:t>
      </w:r>
      <w:r w:rsidR="003148C9">
        <w:rPr>
          <w:lang w:eastAsia="en-US"/>
        </w:rPr>
        <w:t>se dit-elle</w:t>
      </w:r>
      <w:r>
        <w:rPr>
          <w:lang w:eastAsia="en-US"/>
        </w:rPr>
        <w:t>.</w:t>
      </w:r>
    </w:p>
    <w:p w14:paraId="3369279D" w14:textId="21150F8B" w:rsidR="0046142F" w:rsidRDefault="0046142F" w:rsidP="0046142F">
      <w:pPr>
        <w:rPr>
          <w:lang w:eastAsia="en-US"/>
        </w:rPr>
      </w:pPr>
      <w:r>
        <w:rPr>
          <w:lang w:eastAsia="en-US"/>
        </w:rPr>
        <w:t>— </w:t>
      </w:r>
      <w:r w:rsidR="003148C9">
        <w:rPr>
          <w:lang w:eastAsia="en-US"/>
        </w:rPr>
        <w:t>Ah çà</w:t>
      </w:r>
      <w:r>
        <w:rPr>
          <w:lang w:eastAsia="en-US"/>
        </w:rPr>
        <w:t xml:space="preserve"> ! </w:t>
      </w:r>
      <w:r w:rsidR="003148C9">
        <w:rPr>
          <w:lang w:eastAsia="en-US"/>
        </w:rPr>
        <w:t>reprit Gabriel</w:t>
      </w:r>
      <w:r>
        <w:rPr>
          <w:lang w:eastAsia="en-US"/>
        </w:rPr>
        <w:t xml:space="preserve">, </w:t>
      </w:r>
      <w:r w:rsidR="003148C9">
        <w:rPr>
          <w:lang w:eastAsia="en-US"/>
        </w:rPr>
        <w:t>je n</w:t>
      </w:r>
      <w:r>
        <w:rPr>
          <w:lang w:eastAsia="en-US"/>
        </w:rPr>
        <w:t>’</w:t>
      </w:r>
      <w:r w:rsidR="003148C9">
        <w:rPr>
          <w:lang w:eastAsia="en-US"/>
        </w:rPr>
        <w:t>y comprends rien</w:t>
      </w:r>
      <w:r>
        <w:rPr>
          <w:lang w:eastAsia="en-US"/>
        </w:rPr>
        <w:t xml:space="preserve">, </w:t>
      </w:r>
      <w:r w:rsidR="003148C9">
        <w:rPr>
          <w:lang w:eastAsia="en-US"/>
        </w:rPr>
        <w:t>moi</w:t>
      </w:r>
      <w:r>
        <w:rPr>
          <w:lang w:eastAsia="en-US"/>
        </w:rPr>
        <w:t xml:space="preserve">, </w:t>
      </w:r>
      <w:r w:rsidR="003148C9">
        <w:rPr>
          <w:lang w:eastAsia="en-US"/>
        </w:rPr>
        <w:t>à sa lettre</w:t>
      </w:r>
      <w:r>
        <w:rPr>
          <w:lang w:eastAsia="en-US"/>
        </w:rPr>
        <w:t xml:space="preserve"> !… </w:t>
      </w:r>
      <w:r w:rsidR="003148C9">
        <w:rPr>
          <w:lang w:eastAsia="en-US"/>
        </w:rPr>
        <w:t xml:space="preserve">lui qui </w:t>
      </w:r>
      <w:r w:rsidR="003148C9">
        <w:rPr>
          <w:lang w:eastAsia="en-US"/>
        </w:rPr>
        <w:t xml:space="preserve">a </w:t>
      </w:r>
      <w:r w:rsidR="003148C9">
        <w:rPr>
          <w:lang w:eastAsia="en-US"/>
        </w:rPr>
        <w:t>tant</w:t>
      </w:r>
      <w:r>
        <w:rPr>
          <w:lang w:eastAsia="en-US"/>
        </w:rPr>
        <w:t xml:space="preserve">, </w:t>
      </w:r>
      <w:r w:rsidR="003148C9">
        <w:rPr>
          <w:lang w:eastAsia="en-US"/>
        </w:rPr>
        <w:t>d</w:t>
      </w:r>
      <w:r>
        <w:rPr>
          <w:lang w:eastAsia="en-US"/>
        </w:rPr>
        <w:t>’</w:t>
      </w:r>
      <w:r w:rsidR="003148C9">
        <w:rPr>
          <w:lang w:eastAsia="en-US"/>
        </w:rPr>
        <w:t>esprit</w:t>
      </w:r>
      <w:r>
        <w:rPr>
          <w:lang w:eastAsia="en-US"/>
        </w:rPr>
        <w:t xml:space="preserve">, </w:t>
      </w:r>
      <w:r w:rsidR="003148C9">
        <w:rPr>
          <w:lang w:eastAsia="en-US"/>
        </w:rPr>
        <w:t xml:space="preserve">le voilà qui fait du sentiment </w:t>
      </w:r>
      <w:r w:rsidR="003148C9">
        <w:rPr>
          <w:lang w:eastAsia="en-US"/>
        </w:rPr>
        <w:lastRenderedPageBreak/>
        <w:t>comme un troubadour</w:t>
      </w:r>
      <w:r>
        <w:rPr>
          <w:lang w:eastAsia="en-US"/>
        </w:rPr>
        <w:t xml:space="preserve"> !… </w:t>
      </w:r>
      <w:r w:rsidR="003148C9">
        <w:rPr>
          <w:lang w:eastAsia="en-US"/>
        </w:rPr>
        <w:t>Il parle d</w:t>
      </w:r>
      <w:r>
        <w:rPr>
          <w:lang w:eastAsia="en-US"/>
        </w:rPr>
        <w:t>’</w:t>
      </w:r>
      <w:r w:rsidR="003148C9">
        <w:rPr>
          <w:lang w:eastAsia="en-US"/>
        </w:rPr>
        <w:t>étoiles dans la nuit</w:t>
      </w:r>
      <w:r>
        <w:rPr>
          <w:lang w:eastAsia="en-US"/>
        </w:rPr>
        <w:t xml:space="preserve">, </w:t>
      </w:r>
      <w:r w:rsidR="003148C9">
        <w:rPr>
          <w:lang w:eastAsia="en-US"/>
        </w:rPr>
        <w:t>de fleurs bleues qui penchent leur tige sur le bord de sa route</w:t>
      </w:r>
      <w:r>
        <w:rPr>
          <w:lang w:eastAsia="en-US"/>
        </w:rPr>
        <w:t>…</w:t>
      </w:r>
    </w:p>
    <w:p w14:paraId="758CE738" w14:textId="77777777" w:rsidR="0046142F" w:rsidRDefault="003148C9" w:rsidP="0046142F">
      <w:pPr>
        <w:rPr>
          <w:lang w:eastAsia="en-US"/>
        </w:rPr>
      </w:pPr>
      <w:r>
        <w:rPr>
          <w:lang w:eastAsia="en-US"/>
        </w:rPr>
        <w:t>Le cœur de Lucienne battait</w:t>
      </w:r>
      <w:r w:rsidR="0046142F">
        <w:rPr>
          <w:lang w:eastAsia="en-US"/>
        </w:rPr>
        <w:t>.</w:t>
      </w:r>
    </w:p>
    <w:p w14:paraId="45CF6EF0" w14:textId="1E4780A1" w:rsidR="0046142F" w:rsidRDefault="0046142F" w:rsidP="0046142F">
      <w:pPr>
        <w:rPr>
          <w:lang w:eastAsia="en-US"/>
        </w:rPr>
      </w:pPr>
      <w:r>
        <w:rPr>
          <w:lang w:eastAsia="en-US"/>
        </w:rPr>
        <w:t>— </w:t>
      </w:r>
      <w:r w:rsidR="003148C9">
        <w:rPr>
          <w:lang w:eastAsia="en-US"/>
        </w:rPr>
        <w:t>Je crois</w:t>
      </w:r>
      <w:r>
        <w:rPr>
          <w:lang w:eastAsia="en-US"/>
        </w:rPr>
        <w:t xml:space="preserve">, </w:t>
      </w:r>
      <w:r w:rsidR="003148C9">
        <w:rPr>
          <w:lang w:eastAsia="en-US"/>
        </w:rPr>
        <w:t>ma parole d</w:t>
      </w:r>
      <w:r>
        <w:rPr>
          <w:lang w:eastAsia="en-US"/>
        </w:rPr>
        <w:t>’</w:t>
      </w:r>
      <w:r w:rsidR="003148C9">
        <w:rPr>
          <w:lang w:eastAsia="en-US"/>
        </w:rPr>
        <w:t>honneur</w:t>
      </w:r>
      <w:r>
        <w:rPr>
          <w:lang w:eastAsia="en-US"/>
        </w:rPr>
        <w:t xml:space="preserve"> ! </w:t>
      </w:r>
      <w:r w:rsidR="003148C9">
        <w:rPr>
          <w:lang w:eastAsia="en-US"/>
        </w:rPr>
        <w:t>acheva Gabriel</w:t>
      </w:r>
      <w:r>
        <w:rPr>
          <w:lang w:eastAsia="en-US"/>
        </w:rPr>
        <w:t xml:space="preserve">, </w:t>
      </w:r>
      <w:r w:rsidR="006C2AE1">
        <w:rPr>
          <w:lang w:eastAsia="en-US"/>
        </w:rPr>
        <w:t>—</w:t>
      </w:r>
      <w:r>
        <w:rPr>
          <w:lang w:eastAsia="en-US"/>
        </w:rPr>
        <w:t xml:space="preserve"> </w:t>
      </w:r>
      <w:r w:rsidR="003148C9">
        <w:rPr>
          <w:lang w:eastAsia="en-US"/>
        </w:rPr>
        <w:t>que le pauvre Mazurka est amoureux comme un fou</w:t>
      </w:r>
      <w:r>
        <w:rPr>
          <w:lang w:eastAsia="en-US"/>
        </w:rPr>
        <w:t> !…</w:t>
      </w:r>
    </w:p>
    <w:p w14:paraId="43AEE903" w14:textId="77777777" w:rsidR="0046142F" w:rsidRDefault="003148C9" w:rsidP="0046142F">
      <w:pPr>
        <w:rPr>
          <w:lang w:eastAsia="en-US"/>
        </w:rPr>
      </w:pPr>
      <w:r>
        <w:rPr>
          <w:lang w:eastAsia="en-US"/>
        </w:rPr>
        <w:t>Lucienne s</w:t>
      </w:r>
      <w:r w:rsidR="0046142F">
        <w:rPr>
          <w:lang w:eastAsia="en-US"/>
        </w:rPr>
        <w:t>’</w:t>
      </w:r>
      <w:r>
        <w:rPr>
          <w:lang w:eastAsia="en-US"/>
        </w:rPr>
        <w:t>enfuit</w:t>
      </w:r>
      <w:r w:rsidR="0046142F">
        <w:rPr>
          <w:lang w:eastAsia="en-US"/>
        </w:rPr>
        <w:t xml:space="preserve">. </w:t>
      </w:r>
      <w:r>
        <w:rPr>
          <w:lang w:eastAsia="en-US"/>
        </w:rPr>
        <w:t>Elle avait la paupière humide et le front radieux</w:t>
      </w:r>
      <w:r w:rsidR="0046142F">
        <w:rPr>
          <w:lang w:eastAsia="en-US"/>
        </w:rPr>
        <w:t>.</w:t>
      </w:r>
    </w:p>
    <w:p w14:paraId="0708993B" w14:textId="7E401FA2" w:rsidR="0046142F" w:rsidRDefault="003148C9" w:rsidP="0046142F">
      <w:pPr>
        <w:rPr>
          <w:lang w:eastAsia="en-US"/>
        </w:rPr>
      </w:pPr>
      <w:r>
        <w:rPr>
          <w:lang w:eastAsia="en-US"/>
        </w:rPr>
        <w:t>La lettre était pour elle</w:t>
      </w:r>
      <w:r w:rsidR="0046142F">
        <w:rPr>
          <w:lang w:eastAsia="en-US"/>
        </w:rPr>
        <w:t xml:space="preserve"> ! </w:t>
      </w:r>
      <w:r w:rsidR="006C2AE1">
        <w:rPr>
          <w:lang w:eastAsia="en-US"/>
        </w:rPr>
        <w:t>—</w:t>
      </w:r>
      <w:r w:rsidR="0046142F">
        <w:rPr>
          <w:lang w:eastAsia="en-US"/>
        </w:rPr>
        <w:t xml:space="preserve"> </w:t>
      </w:r>
      <w:r>
        <w:rPr>
          <w:lang w:eastAsia="en-US"/>
        </w:rPr>
        <w:t>Oh</w:t>
      </w:r>
      <w:r w:rsidR="0046142F">
        <w:rPr>
          <w:lang w:eastAsia="en-US"/>
        </w:rPr>
        <w:t xml:space="preserve"> ! </w:t>
      </w:r>
      <w:r>
        <w:rPr>
          <w:lang w:eastAsia="en-US"/>
        </w:rPr>
        <w:t>Gabriel pouvait la cacher cette lettre</w:t>
      </w:r>
      <w:r w:rsidR="0046142F">
        <w:rPr>
          <w:lang w:eastAsia="en-US"/>
        </w:rPr>
        <w:t xml:space="preserve">, </w:t>
      </w:r>
      <w:r>
        <w:rPr>
          <w:lang w:eastAsia="en-US"/>
        </w:rPr>
        <w:t>Lucienne était bien sûre de la retrouver</w:t>
      </w:r>
      <w:r w:rsidR="0046142F">
        <w:rPr>
          <w:lang w:eastAsia="en-US"/>
        </w:rPr>
        <w:t>.</w:t>
      </w:r>
    </w:p>
    <w:p w14:paraId="28E96E31" w14:textId="1E01FD72" w:rsidR="0046142F" w:rsidRDefault="003148C9" w:rsidP="0046142F">
      <w:pPr>
        <w:rPr>
          <w:lang w:eastAsia="en-US"/>
        </w:rPr>
      </w:pPr>
      <w:r>
        <w:rPr>
          <w:lang w:eastAsia="en-US"/>
        </w:rPr>
        <w:t xml:space="preserve">La chambre de </w:t>
      </w:r>
      <w:r w:rsidR="0046142F">
        <w:rPr>
          <w:lang w:eastAsia="en-US"/>
        </w:rPr>
        <w:t>M. </w:t>
      </w:r>
      <w:r>
        <w:rPr>
          <w:lang w:eastAsia="en-US"/>
        </w:rPr>
        <w:t>le docteur Gabriel communiquait avec le jardin par un petit escalier</w:t>
      </w:r>
      <w:r w:rsidR="0046142F">
        <w:rPr>
          <w:lang w:eastAsia="en-US"/>
        </w:rPr>
        <w:t xml:space="preserve">. </w:t>
      </w:r>
      <w:r>
        <w:rPr>
          <w:lang w:eastAsia="en-US"/>
        </w:rPr>
        <w:t>Lucienne n</w:t>
      </w:r>
      <w:r w:rsidR="0046142F">
        <w:rPr>
          <w:lang w:eastAsia="en-US"/>
        </w:rPr>
        <w:t>’</w:t>
      </w:r>
      <w:r>
        <w:rPr>
          <w:lang w:eastAsia="en-US"/>
        </w:rPr>
        <w:t>eut pas besoin de passer par l</w:t>
      </w:r>
      <w:r w:rsidR="0046142F">
        <w:rPr>
          <w:lang w:eastAsia="en-US"/>
        </w:rPr>
        <w:t>’</w:t>
      </w:r>
      <w:r>
        <w:rPr>
          <w:lang w:eastAsia="en-US"/>
        </w:rPr>
        <w:t>appartement de madame de Marans</w:t>
      </w:r>
      <w:r w:rsidR="0046142F">
        <w:rPr>
          <w:lang w:eastAsia="en-US"/>
        </w:rPr>
        <w:t xml:space="preserve">. </w:t>
      </w:r>
      <w:r>
        <w:rPr>
          <w:lang w:eastAsia="en-US"/>
        </w:rPr>
        <w:t>Elle était comme si Mazurke lui eût fait une déclaration d</w:t>
      </w:r>
      <w:r w:rsidR="0046142F">
        <w:rPr>
          <w:lang w:eastAsia="en-US"/>
        </w:rPr>
        <w:t>’</w:t>
      </w:r>
      <w:r>
        <w:rPr>
          <w:lang w:eastAsia="en-US"/>
        </w:rPr>
        <w:t>amour</w:t>
      </w:r>
      <w:r w:rsidR="0046142F">
        <w:rPr>
          <w:lang w:eastAsia="en-US"/>
        </w:rPr>
        <w:t>.</w:t>
      </w:r>
    </w:p>
    <w:p w14:paraId="7478BBB3" w14:textId="77777777" w:rsidR="0046142F" w:rsidRDefault="003148C9" w:rsidP="0046142F">
      <w:pPr>
        <w:rPr>
          <w:lang w:eastAsia="en-US"/>
        </w:rPr>
      </w:pPr>
      <w:r>
        <w:rPr>
          <w:lang w:eastAsia="en-US"/>
        </w:rPr>
        <w:t>Elle se rendit en courant au berceau où Clémence l</w:t>
      </w:r>
      <w:r w:rsidR="0046142F">
        <w:rPr>
          <w:lang w:eastAsia="en-US"/>
        </w:rPr>
        <w:t>’</w:t>
      </w:r>
      <w:r>
        <w:rPr>
          <w:lang w:eastAsia="en-US"/>
        </w:rPr>
        <w:t>attendait d</w:t>
      </w:r>
      <w:r w:rsidR="0046142F">
        <w:rPr>
          <w:lang w:eastAsia="en-US"/>
        </w:rPr>
        <w:t>’</w:t>
      </w:r>
      <w:r>
        <w:rPr>
          <w:lang w:eastAsia="en-US"/>
        </w:rPr>
        <w:t>ordinaire</w:t>
      </w:r>
      <w:r w:rsidR="0046142F">
        <w:rPr>
          <w:lang w:eastAsia="en-US"/>
        </w:rPr>
        <w:t xml:space="preserve">. </w:t>
      </w:r>
      <w:r>
        <w:rPr>
          <w:lang w:eastAsia="en-US"/>
        </w:rPr>
        <w:t>Clémence n</w:t>
      </w:r>
      <w:r w:rsidR="0046142F">
        <w:rPr>
          <w:lang w:eastAsia="en-US"/>
        </w:rPr>
        <w:t>’</w:t>
      </w:r>
      <w:r>
        <w:rPr>
          <w:lang w:eastAsia="en-US"/>
        </w:rPr>
        <w:t>y était point</w:t>
      </w:r>
      <w:r w:rsidR="0046142F">
        <w:rPr>
          <w:lang w:eastAsia="en-US"/>
        </w:rPr>
        <w:t>.</w:t>
      </w:r>
    </w:p>
    <w:p w14:paraId="7C31DDBF" w14:textId="77777777" w:rsidR="0046142F" w:rsidRDefault="003148C9" w:rsidP="0046142F">
      <w:pPr>
        <w:rPr>
          <w:lang w:eastAsia="en-US"/>
        </w:rPr>
      </w:pPr>
      <w:r>
        <w:rPr>
          <w:lang w:eastAsia="en-US"/>
        </w:rPr>
        <w:t>Lucienne resta longtemps</w:t>
      </w:r>
      <w:r w:rsidR="0046142F">
        <w:rPr>
          <w:lang w:eastAsia="en-US"/>
        </w:rPr>
        <w:t xml:space="preserve">, </w:t>
      </w:r>
      <w:r>
        <w:rPr>
          <w:lang w:eastAsia="en-US"/>
        </w:rPr>
        <w:t>espérant toujours que son amie avait dormi plus tard que d</w:t>
      </w:r>
      <w:r w:rsidR="0046142F">
        <w:rPr>
          <w:lang w:eastAsia="en-US"/>
        </w:rPr>
        <w:t>’</w:t>
      </w:r>
      <w:r>
        <w:rPr>
          <w:lang w:eastAsia="en-US"/>
        </w:rPr>
        <w:t>habitude</w:t>
      </w:r>
      <w:r w:rsidR="0046142F">
        <w:rPr>
          <w:lang w:eastAsia="en-US"/>
        </w:rPr>
        <w:t xml:space="preserve">, </w:t>
      </w:r>
      <w:r>
        <w:rPr>
          <w:lang w:eastAsia="en-US"/>
        </w:rPr>
        <w:t>et qu</w:t>
      </w:r>
      <w:r w:rsidR="0046142F">
        <w:rPr>
          <w:lang w:eastAsia="en-US"/>
        </w:rPr>
        <w:t>’</w:t>
      </w:r>
      <w:r>
        <w:rPr>
          <w:lang w:eastAsia="en-US"/>
        </w:rPr>
        <w:t>elle allait bientôt la voir descendre les degrés de marbre du perron</w:t>
      </w:r>
      <w:r w:rsidR="0046142F">
        <w:rPr>
          <w:lang w:eastAsia="en-US"/>
        </w:rPr>
        <w:t>.</w:t>
      </w:r>
    </w:p>
    <w:p w14:paraId="5B34B128" w14:textId="77777777" w:rsidR="0046142F" w:rsidRDefault="003148C9" w:rsidP="0046142F">
      <w:pPr>
        <w:rPr>
          <w:lang w:eastAsia="en-US"/>
        </w:rPr>
      </w:pPr>
      <w:proofErr w:type="spellStart"/>
      <w:r>
        <w:rPr>
          <w:lang w:eastAsia="en-US"/>
        </w:rPr>
        <w:t>Se</w:t>
      </w:r>
      <w:proofErr w:type="spellEnd"/>
      <w:r>
        <w:rPr>
          <w:lang w:eastAsia="en-US"/>
        </w:rPr>
        <w:t xml:space="preserve"> qui la soutenait dans son attente</w:t>
      </w:r>
      <w:r w:rsidR="0046142F">
        <w:rPr>
          <w:lang w:eastAsia="en-US"/>
        </w:rPr>
        <w:t xml:space="preserve">, </w:t>
      </w:r>
      <w:r>
        <w:rPr>
          <w:lang w:eastAsia="en-US"/>
        </w:rPr>
        <w:t>c</w:t>
      </w:r>
      <w:r w:rsidR="0046142F">
        <w:rPr>
          <w:lang w:eastAsia="en-US"/>
        </w:rPr>
        <w:t>’</w:t>
      </w:r>
      <w:r>
        <w:rPr>
          <w:lang w:eastAsia="en-US"/>
        </w:rPr>
        <w:t>était le souvenir de la lettre de Mazurke qui venait à chaque instant traverser son inquiétude</w:t>
      </w:r>
      <w:r w:rsidR="0046142F">
        <w:rPr>
          <w:lang w:eastAsia="en-US"/>
        </w:rPr>
        <w:t>.</w:t>
      </w:r>
    </w:p>
    <w:p w14:paraId="5395EB10" w14:textId="77777777" w:rsidR="0046142F" w:rsidRDefault="003148C9" w:rsidP="0046142F">
      <w:pPr>
        <w:rPr>
          <w:lang w:eastAsia="en-US"/>
        </w:rPr>
      </w:pPr>
      <w:r>
        <w:rPr>
          <w:lang w:eastAsia="en-US"/>
        </w:rPr>
        <w:t>Et aussi cette pensée que Clémence ne pouvait manquer au rendez-vous</w:t>
      </w:r>
      <w:r w:rsidR="0046142F">
        <w:rPr>
          <w:lang w:eastAsia="en-US"/>
        </w:rPr>
        <w:t xml:space="preserve">, </w:t>
      </w:r>
      <w:r>
        <w:rPr>
          <w:lang w:eastAsia="en-US"/>
        </w:rPr>
        <w:t>après avoir entamé les révélations qu</w:t>
      </w:r>
      <w:r w:rsidR="0046142F">
        <w:rPr>
          <w:lang w:eastAsia="en-US"/>
        </w:rPr>
        <w:t>’</w:t>
      </w:r>
      <w:r>
        <w:rPr>
          <w:lang w:eastAsia="en-US"/>
        </w:rPr>
        <w:t>elle-même traitait avec tant de solennité</w:t>
      </w:r>
      <w:r w:rsidR="0046142F">
        <w:rPr>
          <w:lang w:eastAsia="en-US"/>
        </w:rPr>
        <w:t>.</w:t>
      </w:r>
    </w:p>
    <w:p w14:paraId="5B40702B" w14:textId="77777777" w:rsidR="0046142F" w:rsidRDefault="003148C9" w:rsidP="0046142F">
      <w:pPr>
        <w:rPr>
          <w:lang w:eastAsia="en-US"/>
        </w:rPr>
      </w:pPr>
      <w:r>
        <w:rPr>
          <w:lang w:eastAsia="en-US"/>
        </w:rPr>
        <w:t>Cependant Clémence ne venait pas</w:t>
      </w:r>
      <w:r w:rsidR="0046142F">
        <w:rPr>
          <w:lang w:eastAsia="en-US"/>
        </w:rPr>
        <w:t>.</w:t>
      </w:r>
    </w:p>
    <w:p w14:paraId="1A36A541" w14:textId="167F025C" w:rsidR="0046142F" w:rsidRDefault="003148C9" w:rsidP="0046142F">
      <w:pPr>
        <w:rPr>
          <w:lang w:eastAsia="en-US"/>
        </w:rPr>
      </w:pPr>
      <w:r>
        <w:rPr>
          <w:lang w:eastAsia="en-US"/>
        </w:rPr>
        <w:t>Lucienne avait multiplié tous les signaux convenus entre elle</w:t>
      </w:r>
      <w:r>
        <w:rPr>
          <w:lang w:eastAsia="en-US"/>
        </w:rPr>
        <w:t>s</w:t>
      </w:r>
      <w:r w:rsidR="0046142F">
        <w:rPr>
          <w:lang w:eastAsia="en-US"/>
        </w:rPr>
        <w:t xml:space="preserve">. </w:t>
      </w:r>
      <w:r>
        <w:rPr>
          <w:lang w:eastAsia="en-US"/>
        </w:rPr>
        <w:t>Point de réponse</w:t>
      </w:r>
      <w:r w:rsidR="0046142F">
        <w:rPr>
          <w:lang w:eastAsia="en-US"/>
        </w:rPr>
        <w:t xml:space="preserve">. </w:t>
      </w:r>
      <w:r w:rsidR="006C2AE1">
        <w:rPr>
          <w:lang w:eastAsia="en-US"/>
        </w:rPr>
        <w:t>—</w:t>
      </w:r>
      <w:r w:rsidR="0046142F">
        <w:rPr>
          <w:lang w:eastAsia="en-US"/>
        </w:rPr>
        <w:t xml:space="preserve"> </w:t>
      </w:r>
      <w:r>
        <w:rPr>
          <w:lang w:eastAsia="en-US"/>
        </w:rPr>
        <w:t>Le soleil montait</w:t>
      </w:r>
      <w:r w:rsidR="0046142F">
        <w:rPr>
          <w:lang w:eastAsia="en-US"/>
        </w:rPr>
        <w:t xml:space="preserve"> ; </w:t>
      </w:r>
      <w:r>
        <w:rPr>
          <w:lang w:eastAsia="en-US"/>
        </w:rPr>
        <w:t xml:space="preserve">la matinée </w:t>
      </w:r>
      <w:r>
        <w:rPr>
          <w:lang w:eastAsia="en-US"/>
        </w:rPr>
        <w:lastRenderedPageBreak/>
        <w:t>avançait</w:t>
      </w:r>
      <w:r w:rsidR="0046142F">
        <w:rPr>
          <w:lang w:eastAsia="en-US"/>
        </w:rPr>
        <w:t xml:space="preserve">. </w:t>
      </w:r>
      <w:r>
        <w:rPr>
          <w:lang w:eastAsia="en-US"/>
        </w:rPr>
        <w:t>Bientôt</w:t>
      </w:r>
      <w:r w:rsidR="0046142F">
        <w:rPr>
          <w:lang w:eastAsia="en-US"/>
        </w:rPr>
        <w:t xml:space="preserve">, </w:t>
      </w:r>
      <w:r>
        <w:rPr>
          <w:lang w:eastAsia="en-US"/>
        </w:rPr>
        <w:t>eu égard à la position respective des deux familles</w:t>
      </w:r>
      <w:r w:rsidR="0046142F">
        <w:rPr>
          <w:lang w:eastAsia="en-US"/>
        </w:rPr>
        <w:t xml:space="preserve">, </w:t>
      </w:r>
      <w:r>
        <w:rPr>
          <w:lang w:eastAsia="en-US"/>
        </w:rPr>
        <w:t>l</w:t>
      </w:r>
      <w:r w:rsidR="0046142F">
        <w:rPr>
          <w:lang w:eastAsia="en-US"/>
        </w:rPr>
        <w:t>’</w:t>
      </w:r>
      <w:r>
        <w:rPr>
          <w:lang w:eastAsia="en-US"/>
        </w:rPr>
        <w:t>entrevue allait devenir impossible</w:t>
      </w:r>
      <w:r w:rsidR="0046142F">
        <w:rPr>
          <w:lang w:eastAsia="en-US"/>
        </w:rPr>
        <w:t>.</w:t>
      </w:r>
    </w:p>
    <w:p w14:paraId="4DE9C735" w14:textId="77777777" w:rsidR="0046142F" w:rsidRDefault="003148C9" w:rsidP="0046142F">
      <w:pPr>
        <w:rPr>
          <w:lang w:eastAsia="en-US"/>
        </w:rPr>
      </w:pPr>
      <w:r>
        <w:rPr>
          <w:lang w:eastAsia="en-US"/>
        </w:rPr>
        <w:t>Au moment où Lucienne songeait à la retraite</w:t>
      </w:r>
      <w:r w:rsidR="0046142F">
        <w:rPr>
          <w:lang w:eastAsia="en-US"/>
        </w:rPr>
        <w:t xml:space="preserve">, </w:t>
      </w:r>
      <w:r>
        <w:rPr>
          <w:lang w:eastAsia="en-US"/>
        </w:rPr>
        <w:t>la porte de l</w:t>
      </w:r>
      <w:r w:rsidR="0046142F">
        <w:rPr>
          <w:lang w:eastAsia="en-US"/>
        </w:rPr>
        <w:t>’</w:t>
      </w:r>
      <w:r>
        <w:rPr>
          <w:lang w:eastAsia="en-US"/>
        </w:rPr>
        <w:t xml:space="preserve">hôtel </w:t>
      </w:r>
      <w:proofErr w:type="spellStart"/>
      <w:r>
        <w:rPr>
          <w:lang w:eastAsia="en-US"/>
        </w:rPr>
        <w:t>Lointier</w:t>
      </w:r>
      <w:proofErr w:type="spellEnd"/>
      <w:r>
        <w:rPr>
          <w:lang w:eastAsia="en-US"/>
        </w:rPr>
        <w:t xml:space="preserve"> s</w:t>
      </w:r>
      <w:r w:rsidR="0046142F">
        <w:rPr>
          <w:lang w:eastAsia="en-US"/>
        </w:rPr>
        <w:t>’</w:t>
      </w:r>
      <w:r>
        <w:rPr>
          <w:lang w:eastAsia="en-US"/>
        </w:rPr>
        <w:t>ouvrit enfin</w:t>
      </w:r>
      <w:r w:rsidR="0046142F">
        <w:rPr>
          <w:lang w:eastAsia="en-US"/>
        </w:rPr>
        <w:t xml:space="preserve"> ; </w:t>
      </w:r>
      <w:r>
        <w:rPr>
          <w:lang w:eastAsia="en-US"/>
        </w:rPr>
        <w:t>mais ce ne fut point Clémence qui se montra sur le perron</w:t>
      </w:r>
      <w:r w:rsidR="0046142F">
        <w:rPr>
          <w:lang w:eastAsia="en-US"/>
        </w:rPr>
        <w:t>.</w:t>
      </w:r>
    </w:p>
    <w:p w14:paraId="48C1DFA7" w14:textId="77777777" w:rsidR="0046142F" w:rsidRDefault="003148C9" w:rsidP="0046142F">
      <w:pPr>
        <w:rPr>
          <w:lang w:eastAsia="en-US"/>
        </w:rPr>
      </w:pPr>
      <w:r>
        <w:rPr>
          <w:lang w:eastAsia="en-US"/>
        </w:rPr>
        <w:t>Une jeune fille de la campagne qui lui servait de femme de chambre descendit vivement les marches et vint droit à la charmille</w:t>
      </w:r>
      <w:r w:rsidR="0046142F">
        <w:rPr>
          <w:lang w:eastAsia="en-US"/>
        </w:rPr>
        <w:t>.</w:t>
      </w:r>
    </w:p>
    <w:p w14:paraId="3ADB19F1" w14:textId="77777777" w:rsidR="0046142F" w:rsidRDefault="0046142F" w:rsidP="0046142F">
      <w:pPr>
        <w:rPr>
          <w:lang w:eastAsia="en-US"/>
        </w:rPr>
      </w:pPr>
      <w:r>
        <w:rPr>
          <w:lang w:eastAsia="en-US"/>
        </w:rPr>
        <w:t>— </w:t>
      </w:r>
      <w:r w:rsidR="003148C9">
        <w:rPr>
          <w:lang w:eastAsia="en-US"/>
        </w:rPr>
        <w:t>Est-ce que mademoiselle Clémence est malade</w:t>
      </w:r>
      <w:r>
        <w:rPr>
          <w:lang w:eastAsia="en-US"/>
        </w:rPr>
        <w:t xml:space="preserve"> ? </w:t>
      </w:r>
      <w:r w:rsidR="003148C9">
        <w:rPr>
          <w:lang w:eastAsia="en-US"/>
        </w:rPr>
        <w:t>demanda Lucienne</w:t>
      </w:r>
      <w:r>
        <w:rPr>
          <w:lang w:eastAsia="en-US"/>
        </w:rPr>
        <w:t>.</w:t>
      </w:r>
    </w:p>
    <w:p w14:paraId="5D6A5CC0" w14:textId="77777777" w:rsidR="0046142F" w:rsidRDefault="0046142F" w:rsidP="0046142F">
      <w:pPr>
        <w:rPr>
          <w:lang w:eastAsia="en-US"/>
        </w:rPr>
      </w:pPr>
      <w:r>
        <w:rPr>
          <w:lang w:eastAsia="en-US"/>
        </w:rPr>
        <w:t>— </w:t>
      </w:r>
      <w:r w:rsidR="003148C9">
        <w:rPr>
          <w:lang w:eastAsia="en-US"/>
        </w:rPr>
        <w:t>Mademoiselle Clémence est partie</w:t>
      </w:r>
      <w:r>
        <w:rPr>
          <w:lang w:eastAsia="en-US"/>
        </w:rPr>
        <w:t xml:space="preserve">, </w:t>
      </w:r>
      <w:r w:rsidR="003148C9">
        <w:rPr>
          <w:lang w:eastAsia="en-US"/>
        </w:rPr>
        <w:t>répondit la femme de chambre</w:t>
      </w:r>
      <w:r>
        <w:rPr>
          <w:lang w:eastAsia="en-US"/>
        </w:rPr>
        <w:t>.</w:t>
      </w:r>
    </w:p>
    <w:p w14:paraId="2C894328" w14:textId="77777777" w:rsidR="0046142F" w:rsidRDefault="0046142F" w:rsidP="0046142F">
      <w:pPr>
        <w:rPr>
          <w:lang w:eastAsia="en-US"/>
        </w:rPr>
      </w:pPr>
      <w:r>
        <w:rPr>
          <w:lang w:eastAsia="en-US"/>
        </w:rPr>
        <w:t>— </w:t>
      </w:r>
      <w:r w:rsidR="003148C9">
        <w:rPr>
          <w:lang w:eastAsia="en-US"/>
        </w:rPr>
        <w:t>Partie</w:t>
      </w:r>
      <w:r>
        <w:rPr>
          <w:lang w:eastAsia="en-US"/>
        </w:rPr>
        <w:t xml:space="preserve"> ?… </w:t>
      </w:r>
      <w:r w:rsidR="003148C9">
        <w:rPr>
          <w:lang w:eastAsia="en-US"/>
        </w:rPr>
        <w:t>pour quel endroit</w:t>
      </w:r>
      <w:r>
        <w:rPr>
          <w:lang w:eastAsia="en-US"/>
        </w:rPr>
        <w:t> ?</w:t>
      </w:r>
    </w:p>
    <w:p w14:paraId="0690F496" w14:textId="77777777" w:rsidR="0046142F" w:rsidRDefault="0046142F" w:rsidP="0046142F">
      <w:pPr>
        <w:rPr>
          <w:lang w:eastAsia="en-US"/>
        </w:rPr>
      </w:pPr>
      <w:r>
        <w:rPr>
          <w:lang w:eastAsia="en-US"/>
        </w:rPr>
        <w:t>— </w:t>
      </w:r>
      <w:r w:rsidR="003148C9">
        <w:rPr>
          <w:lang w:eastAsia="en-US"/>
        </w:rPr>
        <w:t>Pour le château</w:t>
      </w:r>
      <w:r>
        <w:rPr>
          <w:lang w:eastAsia="en-US"/>
        </w:rPr>
        <w:t>.</w:t>
      </w:r>
    </w:p>
    <w:p w14:paraId="6830620A" w14:textId="77777777" w:rsidR="0046142F" w:rsidRDefault="0046142F" w:rsidP="0046142F">
      <w:pPr>
        <w:rPr>
          <w:lang w:eastAsia="en-US"/>
        </w:rPr>
      </w:pPr>
      <w:r>
        <w:rPr>
          <w:lang w:eastAsia="en-US"/>
        </w:rPr>
        <w:t>— </w:t>
      </w:r>
      <w:r w:rsidR="003148C9">
        <w:rPr>
          <w:lang w:eastAsia="en-US"/>
        </w:rPr>
        <w:t>Mais quand donc</w:t>
      </w:r>
      <w:r>
        <w:rPr>
          <w:lang w:eastAsia="en-US"/>
        </w:rPr>
        <w:t> ?</w:t>
      </w:r>
    </w:p>
    <w:p w14:paraId="373276FE" w14:textId="77777777" w:rsidR="0046142F" w:rsidRDefault="0046142F" w:rsidP="0046142F">
      <w:pPr>
        <w:rPr>
          <w:lang w:eastAsia="en-US"/>
        </w:rPr>
      </w:pPr>
      <w:r>
        <w:rPr>
          <w:lang w:eastAsia="en-US"/>
        </w:rPr>
        <w:t>— </w:t>
      </w:r>
      <w:r w:rsidR="003148C9">
        <w:rPr>
          <w:lang w:eastAsia="en-US"/>
        </w:rPr>
        <w:t>Cette nuit</w:t>
      </w:r>
      <w:r>
        <w:rPr>
          <w:lang w:eastAsia="en-US"/>
        </w:rPr>
        <w:t xml:space="preserve">, </w:t>
      </w:r>
      <w:r w:rsidR="003148C9">
        <w:rPr>
          <w:lang w:eastAsia="en-US"/>
        </w:rPr>
        <w:t>avant le jour</w:t>
      </w:r>
      <w:r>
        <w:rPr>
          <w:lang w:eastAsia="en-US"/>
        </w:rPr>
        <w:t>.</w:t>
      </w:r>
    </w:p>
    <w:p w14:paraId="2ADE0B2B"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impossible</w:t>
      </w:r>
      <w:r>
        <w:rPr>
          <w:lang w:eastAsia="en-US"/>
        </w:rPr>
        <w:t xml:space="preserve"> ! </w:t>
      </w:r>
      <w:r w:rsidR="003148C9">
        <w:rPr>
          <w:lang w:eastAsia="en-US"/>
        </w:rPr>
        <w:t>s</w:t>
      </w:r>
      <w:r>
        <w:rPr>
          <w:lang w:eastAsia="en-US"/>
        </w:rPr>
        <w:t>’</w:t>
      </w:r>
      <w:r w:rsidR="003148C9">
        <w:rPr>
          <w:lang w:eastAsia="en-US"/>
        </w:rPr>
        <w:t>écria Lucienne</w:t>
      </w:r>
      <w:r>
        <w:rPr>
          <w:lang w:eastAsia="en-US"/>
        </w:rPr>
        <w:t xml:space="preserve"> ; </w:t>
      </w:r>
      <w:r w:rsidR="003148C9">
        <w:rPr>
          <w:lang w:eastAsia="en-US"/>
        </w:rPr>
        <w:t>elle m</w:t>
      </w:r>
      <w:r>
        <w:rPr>
          <w:lang w:eastAsia="en-US"/>
        </w:rPr>
        <w:t>’</w:t>
      </w:r>
      <w:r w:rsidR="003148C9">
        <w:rPr>
          <w:lang w:eastAsia="en-US"/>
        </w:rPr>
        <w:t>avait promis</w:t>
      </w:r>
      <w:r>
        <w:rPr>
          <w:lang w:eastAsia="en-US"/>
        </w:rPr>
        <w:t>…</w:t>
      </w:r>
    </w:p>
    <w:p w14:paraId="181D5509" w14:textId="77777777" w:rsidR="0046142F" w:rsidRDefault="003148C9" w:rsidP="0046142F">
      <w:pPr>
        <w:rPr>
          <w:lang w:eastAsia="en-US"/>
        </w:rPr>
      </w:pPr>
      <w:r>
        <w:rPr>
          <w:lang w:eastAsia="en-US"/>
        </w:rPr>
        <w:t>La petite femme de chambre jeta vers l</w:t>
      </w:r>
      <w:r w:rsidR="0046142F">
        <w:rPr>
          <w:lang w:eastAsia="en-US"/>
        </w:rPr>
        <w:t>’</w:t>
      </w:r>
      <w:r>
        <w:rPr>
          <w:lang w:eastAsia="en-US"/>
        </w:rPr>
        <w:t>hôtel un regard craintif</w:t>
      </w:r>
      <w:r w:rsidR="0046142F">
        <w:rPr>
          <w:lang w:eastAsia="en-US"/>
        </w:rPr>
        <w:t xml:space="preserve">, </w:t>
      </w:r>
      <w:r>
        <w:rPr>
          <w:lang w:eastAsia="en-US"/>
        </w:rPr>
        <w:t>puis</w:t>
      </w:r>
      <w:r w:rsidR="0046142F">
        <w:rPr>
          <w:lang w:eastAsia="en-US"/>
        </w:rPr>
        <w:t xml:space="preserve">, </w:t>
      </w:r>
      <w:r>
        <w:rPr>
          <w:lang w:eastAsia="en-US"/>
        </w:rPr>
        <w:t>comme il n</w:t>
      </w:r>
      <w:r w:rsidR="0046142F">
        <w:rPr>
          <w:lang w:eastAsia="en-US"/>
        </w:rPr>
        <w:t>’</w:t>
      </w:r>
      <w:r>
        <w:rPr>
          <w:lang w:eastAsia="en-US"/>
        </w:rPr>
        <w:t>y avait personne aux fenêtres</w:t>
      </w:r>
      <w:r w:rsidR="0046142F">
        <w:rPr>
          <w:lang w:eastAsia="en-US"/>
        </w:rPr>
        <w:t xml:space="preserve">, </w:t>
      </w:r>
      <w:r>
        <w:rPr>
          <w:lang w:eastAsia="en-US"/>
        </w:rPr>
        <w:t>elle tira lestement de son sein un papier qu</w:t>
      </w:r>
      <w:r w:rsidR="0046142F">
        <w:rPr>
          <w:lang w:eastAsia="en-US"/>
        </w:rPr>
        <w:t>’</w:t>
      </w:r>
      <w:r>
        <w:rPr>
          <w:lang w:eastAsia="en-US"/>
        </w:rPr>
        <w:t>elle lança sur le tablier de Lucienne</w:t>
      </w:r>
      <w:r w:rsidR="0046142F">
        <w:rPr>
          <w:lang w:eastAsia="en-US"/>
        </w:rPr>
        <w:t>.</w:t>
      </w:r>
    </w:p>
    <w:p w14:paraId="08D712EA" w14:textId="77777777" w:rsidR="0046142F" w:rsidRDefault="003148C9" w:rsidP="0046142F">
      <w:pPr>
        <w:rPr>
          <w:lang w:eastAsia="en-US"/>
        </w:rPr>
      </w:pPr>
      <w:r>
        <w:rPr>
          <w:lang w:eastAsia="en-US"/>
        </w:rPr>
        <w:t>Cela fait</w:t>
      </w:r>
      <w:r w:rsidR="0046142F">
        <w:rPr>
          <w:lang w:eastAsia="en-US"/>
        </w:rPr>
        <w:t xml:space="preserve">, </w:t>
      </w:r>
      <w:r>
        <w:rPr>
          <w:lang w:eastAsia="en-US"/>
        </w:rPr>
        <w:t>elle s</w:t>
      </w:r>
      <w:r w:rsidR="0046142F">
        <w:rPr>
          <w:lang w:eastAsia="en-US"/>
        </w:rPr>
        <w:t>’</w:t>
      </w:r>
      <w:r>
        <w:rPr>
          <w:lang w:eastAsia="en-US"/>
        </w:rPr>
        <w:t>échappa en toute hâte</w:t>
      </w:r>
      <w:r w:rsidR="0046142F">
        <w:rPr>
          <w:lang w:eastAsia="en-US"/>
        </w:rPr>
        <w:t>.</w:t>
      </w:r>
    </w:p>
    <w:p w14:paraId="38572CA0" w14:textId="77777777" w:rsidR="0046142F" w:rsidRDefault="003148C9" w:rsidP="0046142F">
      <w:pPr>
        <w:rPr>
          <w:lang w:eastAsia="en-US"/>
        </w:rPr>
      </w:pPr>
      <w:r>
        <w:rPr>
          <w:lang w:eastAsia="en-US"/>
        </w:rPr>
        <w:t>Lucienne ouvrit le papier qui était un billet de Clémence</w:t>
      </w:r>
      <w:r w:rsidR="0046142F">
        <w:rPr>
          <w:lang w:eastAsia="en-US"/>
        </w:rPr>
        <w:t>.</w:t>
      </w:r>
    </w:p>
    <w:p w14:paraId="5BFA1B15" w14:textId="77777777" w:rsidR="0046142F" w:rsidRDefault="0046142F" w:rsidP="0046142F">
      <w:pPr>
        <w:rPr>
          <w:lang w:eastAsia="en-US"/>
        </w:rPr>
      </w:pPr>
      <w:r>
        <w:rPr>
          <w:lang w:eastAsia="en-US"/>
        </w:rPr>
        <w:t>« </w:t>
      </w:r>
      <w:r w:rsidR="003148C9">
        <w:rPr>
          <w:lang w:eastAsia="en-US"/>
        </w:rPr>
        <w:t>Ma chère Lucienne</w:t>
      </w:r>
      <w:r>
        <w:rPr>
          <w:lang w:eastAsia="en-US"/>
        </w:rPr>
        <w:t>,</w:t>
      </w:r>
    </w:p>
    <w:p w14:paraId="51A6884F" w14:textId="77777777" w:rsidR="0046142F" w:rsidRDefault="0046142F" w:rsidP="0046142F">
      <w:pPr>
        <w:rPr>
          <w:lang w:eastAsia="en-US"/>
        </w:rPr>
      </w:pPr>
      <w:r>
        <w:rPr>
          <w:lang w:eastAsia="en-US"/>
        </w:rPr>
        <w:lastRenderedPageBreak/>
        <w:t>« </w:t>
      </w:r>
      <w:r w:rsidR="003148C9">
        <w:rPr>
          <w:lang w:eastAsia="en-US"/>
        </w:rPr>
        <w:t>Je suis prisonnière cette nuit</w:t>
      </w:r>
      <w:r>
        <w:rPr>
          <w:lang w:eastAsia="en-US"/>
        </w:rPr>
        <w:t xml:space="preserve"> ; </w:t>
      </w:r>
      <w:r w:rsidR="003148C9">
        <w:rPr>
          <w:lang w:eastAsia="en-US"/>
        </w:rPr>
        <w:t>demain on m</w:t>
      </w:r>
      <w:r>
        <w:rPr>
          <w:lang w:eastAsia="en-US"/>
        </w:rPr>
        <w:t>’</w:t>
      </w:r>
      <w:r w:rsidR="003148C9">
        <w:rPr>
          <w:lang w:eastAsia="en-US"/>
        </w:rPr>
        <w:t>exilera</w:t>
      </w:r>
      <w:r>
        <w:rPr>
          <w:lang w:eastAsia="en-US"/>
        </w:rPr>
        <w:t xml:space="preserve">. </w:t>
      </w:r>
      <w:r w:rsidR="003148C9">
        <w:rPr>
          <w:lang w:eastAsia="en-US"/>
        </w:rPr>
        <w:t>Je te l</w:t>
      </w:r>
      <w:r>
        <w:rPr>
          <w:lang w:eastAsia="en-US"/>
        </w:rPr>
        <w:t>’</w:t>
      </w:r>
      <w:r w:rsidR="003148C9">
        <w:rPr>
          <w:lang w:eastAsia="en-US"/>
        </w:rPr>
        <w:t>ai dit</w:t>
      </w:r>
      <w:r>
        <w:rPr>
          <w:lang w:eastAsia="en-US"/>
        </w:rPr>
        <w:t xml:space="preserve"> : </w:t>
      </w:r>
      <w:r w:rsidR="003148C9">
        <w:rPr>
          <w:lang w:eastAsia="en-US"/>
        </w:rPr>
        <w:t>je suis avec toi contre ceux qui veulent perdre ta mère</w:t>
      </w:r>
      <w:r>
        <w:rPr>
          <w:lang w:eastAsia="en-US"/>
        </w:rPr>
        <w:t xml:space="preserve">. </w:t>
      </w:r>
      <w:r w:rsidR="003148C9">
        <w:rPr>
          <w:lang w:eastAsia="en-US"/>
        </w:rPr>
        <w:t>On est libre dès qu</w:t>
      </w:r>
      <w:r>
        <w:rPr>
          <w:lang w:eastAsia="en-US"/>
        </w:rPr>
        <w:t>’</w:t>
      </w:r>
      <w:r w:rsidR="003148C9">
        <w:rPr>
          <w:lang w:eastAsia="en-US"/>
        </w:rPr>
        <w:t>on est résolue</w:t>
      </w:r>
      <w:r>
        <w:rPr>
          <w:lang w:eastAsia="en-US"/>
        </w:rPr>
        <w:t xml:space="preserve">. </w:t>
      </w:r>
      <w:r w:rsidR="003148C9">
        <w:rPr>
          <w:lang w:eastAsia="en-US"/>
        </w:rPr>
        <w:t>Tu me reverras plus tôt que tu ne crois</w:t>
      </w:r>
      <w:r>
        <w:rPr>
          <w:lang w:eastAsia="en-US"/>
        </w:rPr>
        <w:t xml:space="preserve">. </w:t>
      </w:r>
      <w:r w:rsidR="003148C9">
        <w:rPr>
          <w:lang w:eastAsia="en-US"/>
        </w:rPr>
        <w:t>À ce soir</w:t>
      </w:r>
      <w:r>
        <w:rPr>
          <w:lang w:eastAsia="en-US"/>
        </w:rPr>
        <w:t> !</w:t>
      </w:r>
    </w:p>
    <w:p w14:paraId="37B795B5" w14:textId="24EDCB8C" w:rsidR="0046142F" w:rsidRDefault="0046142F" w:rsidP="0046142F">
      <w:pPr>
        <w:jc w:val="right"/>
        <w:rPr>
          <w:lang w:eastAsia="en-US"/>
        </w:rPr>
      </w:pPr>
      <w:r>
        <w:rPr>
          <w:lang w:eastAsia="en-US"/>
        </w:rPr>
        <w:t>« </w:t>
      </w:r>
      <w:r w:rsidR="003148C9" w:rsidRPr="0046142F">
        <w:rPr>
          <w:lang w:eastAsia="en-US"/>
        </w:rPr>
        <w:t>CLÉMENCE</w:t>
      </w:r>
      <w:r>
        <w:rPr>
          <w:lang w:eastAsia="en-US"/>
        </w:rPr>
        <w:t>. »</w:t>
      </w:r>
    </w:p>
    <w:p w14:paraId="2467CC0A" w14:textId="4E016BE2" w:rsidR="0046142F" w:rsidRDefault="0046142F" w:rsidP="0046142F">
      <w:r>
        <w:rPr>
          <w:lang w:eastAsia="en-US"/>
        </w:rPr>
        <w:t>— </w:t>
      </w:r>
      <w:r w:rsidR="003148C9">
        <w:rPr>
          <w:lang w:eastAsia="en-US"/>
        </w:rPr>
        <w:t>Prisonnière</w:t>
      </w:r>
      <w:r>
        <w:rPr>
          <w:lang w:eastAsia="en-US"/>
        </w:rPr>
        <w:t xml:space="preserve"> ! </w:t>
      </w:r>
      <w:r w:rsidR="003148C9">
        <w:rPr>
          <w:lang w:eastAsia="en-US"/>
        </w:rPr>
        <w:t>se dit Lucienne</w:t>
      </w:r>
      <w:r>
        <w:rPr>
          <w:lang w:eastAsia="en-US"/>
        </w:rPr>
        <w:t xml:space="preserve">, </w:t>
      </w:r>
      <w:r w:rsidR="006C2AE1">
        <w:rPr>
          <w:lang w:eastAsia="en-US"/>
        </w:rPr>
        <w:t>—</w:t>
      </w:r>
      <w:r>
        <w:rPr>
          <w:lang w:eastAsia="en-US"/>
        </w:rPr>
        <w:t xml:space="preserve"> </w:t>
      </w:r>
      <w:r w:rsidR="003148C9">
        <w:rPr>
          <w:lang w:eastAsia="en-US"/>
        </w:rPr>
        <w:t>exilée</w:t>
      </w:r>
      <w:r>
        <w:rPr>
          <w:lang w:eastAsia="en-US"/>
        </w:rPr>
        <w:t xml:space="preserve"> !… </w:t>
      </w:r>
      <w:r w:rsidR="003148C9">
        <w:rPr>
          <w:lang w:eastAsia="en-US"/>
        </w:rPr>
        <w:t>Pourquoi</w:t>
      </w:r>
      <w:r>
        <w:rPr>
          <w:lang w:eastAsia="en-US"/>
        </w:rPr>
        <w:t> ?</w:t>
      </w:r>
      <w:r>
        <w:t>…</w:t>
      </w:r>
    </w:p>
    <w:p w14:paraId="7722E89D" w14:textId="77777777" w:rsidR="0046142F" w:rsidRDefault="003148C9" w:rsidP="0046142F">
      <w:pPr>
        <w:rPr>
          <w:lang w:eastAsia="en-US"/>
        </w:rPr>
      </w:pPr>
      <w:r>
        <w:rPr>
          <w:lang w:eastAsia="en-US"/>
        </w:rPr>
        <w:t>On l</w:t>
      </w:r>
      <w:r w:rsidR="0046142F">
        <w:rPr>
          <w:lang w:eastAsia="en-US"/>
        </w:rPr>
        <w:t>’</w:t>
      </w:r>
      <w:r>
        <w:rPr>
          <w:lang w:eastAsia="en-US"/>
        </w:rPr>
        <w:t>avait donc épiée hier</w:t>
      </w:r>
      <w:r w:rsidR="0046142F">
        <w:rPr>
          <w:lang w:eastAsia="en-US"/>
        </w:rPr>
        <w:t xml:space="preserve"> ? </w:t>
      </w:r>
      <w:r>
        <w:rPr>
          <w:lang w:eastAsia="en-US"/>
        </w:rPr>
        <w:t>Il y a donc véritablement quelque chose</w:t>
      </w:r>
      <w:r w:rsidR="0046142F">
        <w:rPr>
          <w:lang w:eastAsia="en-US"/>
        </w:rPr>
        <w:t xml:space="preserve"> !… </w:t>
      </w:r>
      <w:r>
        <w:rPr>
          <w:lang w:eastAsia="en-US"/>
        </w:rPr>
        <w:t>Elle rentra toute pâle et pensive</w:t>
      </w:r>
      <w:r w:rsidR="0046142F">
        <w:rPr>
          <w:lang w:eastAsia="en-US"/>
        </w:rPr>
        <w:t xml:space="preserve">, </w:t>
      </w:r>
      <w:r>
        <w:rPr>
          <w:lang w:eastAsia="en-US"/>
        </w:rPr>
        <w:t>car c</w:t>
      </w:r>
      <w:r w:rsidR="0046142F">
        <w:rPr>
          <w:lang w:eastAsia="en-US"/>
        </w:rPr>
        <w:t>’</w:t>
      </w:r>
      <w:r>
        <w:rPr>
          <w:lang w:eastAsia="en-US"/>
        </w:rPr>
        <w:t>était l</w:t>
      </w:r>
      <w:r w:rsidR="0046142F">
        <w:rPr>
          <w:lang w:eastAsia="en-US"/>
        </w:rPr>
        <w:t>’</w:t>
      </w:r>
      <w:r>
        <w:rPr>
          <w:lang w:eastAsia="en-US"/>
        </w:rPr>
        <w:t>heure où madame de Marans se levait</w:t>
      </w:r>
      <w:r w:rsidR="0046142F">
        <w:rPr>
          <w:lang w:eastAsia="en-US"/>
        </w:rPr>
        <w:t>.</w:t>
      </w:r>
    </w:p>
    <w:p w14:paraId="0A822B04" w14:textId="3D0B575A" w:rsidR="003148C9" w:rsidRPr="0046142F" w:rsidRDefault="003148C9" w:rsidP="0046142F">
      <w:pPr>
        <w:keepNext/>
        <w:ind w:firstLine="0"/>
        <w:jc w:val="center"/>
        <w:rPr>
          <w:lang w:eastAsia="en-US"/>
        </w:rPr>
      </w:pPr>
      <w:r w:rsidRPr="0046142F">
        <w:rPr>
          <w:lang w:eastAsia="en-US"/>
        </w:rPr>
        <w:t>*</w:t>
      </w:r>
    </w:p>
    <w:p w14:paraId="1AF0D8B3" w14:textId="77777777" w:rsidR="0046142F" w:rsidRDefault="003148C9" w:rsidP="0046142F">
      <w:pPr>
        <w:ind w:firstLine="0"/>
        <w:jc w:val="center"/>
        <w:rPr>
          <w:lang w:eastAsia="en-US"/>
        </w:rPr>
      </w:pPr>
      <w:r w:rsidRPr="0046142F">
        <w:rPr>
          <w:lang w:eastAsia="en-US"/>
        </w:rPr>
        <w:t>* *</w:t>
      </w:r>
    </w:p>
    <w:p w14:paraId="4C121D87" w14:textId="2F33B985" w:rsidR="0046142F" w:rsidRDefault="003148C9" w:rsidP="0046142F">
      <w:pPr>
        <w:rPr>
          <w:lang w:eastAsia="en-US"/>
        </w:rPr>
      </w:pPr>
      <w:r>
        <w:rPr>
          <w:lang w:eastAsia="en-US"/>
        </w:rPr>
        <w:t>Cette nuit-là</w:t>
      </w:r>
      <w:r w:rsidR="0046142F">
        <w:rPr>
          <w:lang w:eastAsia="en-US"/>
        </w:rPr>
        <w:t xml:space="preserve">, </w:t>
      </w:r>
      <w:r>
        <w:rPr>
          <w:lang w:eastAsia="en-US"/>
        </w:rPr>
        <w:t xml:space="preserve">le bon </w:t>
      </w:r>
      <w:r w:rsidR="0046142F">
        <w:rPr>
          <w:lang w:eastAsia="en-US"/>
        </w:rPr>
        <w:t>M. </w:t>
      </w:r>
      <w:r>
        <w:rPr>
          <w:lang w:eastAsia="en-US"/>
        </w:rPr>
        <w:t>Fargeau ne s</w:t>
      </w:r>
      <w:r w:rsidR="0046142F">
        <w:rPr>
          <w:lang w:eastAsia="en-US"/>
        </w:rPr>
        <w:t>’</w:t>
      </w:r>
      <w:r>
        <w:rPr>
          <w:lang w:eastAsia="en-US"/>
        </w:rPr>
        <w:t>était point couché</w:t>
      </w:r>
      <w:r w:rsidR="0046142F">
        <w:rPr>
          <w:lang w:eastAsia="en-US"/>
        </w:rPr>
        <w:t xml:space="preserve">. </w:t>
      </w:r>
      <w:r>
        <w:rPr>
          <w:lang w:eastAsia="en-US"/>
        </w:rPr>
        <w:t>En prenant le nom d</w:t>
      </w:r>
      <w:r w:rsidR="0046142F">
        <w:rPr>
          <w:lang w:eastAsia="en-US"/>
        </w:rPr>
        <w:t>’</w:t>
      </w:r>
      <w:r>
        <w:rPr>
          <w:lang w:eastAsia="en-US"/>
        </w:rPr>
        <w:t xml:space="preserve">André </w:t>
      </w:r>
      <w:proofErr w:type="spellStart"/>
      <w:r>
        <w:rPr>
          <w:lang w:eastAsia="en-US"/>
        </w:rPr>
        <w:t>Lointier</w:t>
      </w:r>
      <w:proofErr w:type="spellEnd"/>
      <w:r w:rsidR="0046142F">
        <w:rPr>
          <w:lang w:eastAsia="en-US"/>
        </w:rPr>
        <w:t xml:space="preserve">, </w:t>
      </w:r>
      <w:r>
        <w:rPr>
          <w:lang w:eastAsia="en-US"/>
        </w:rPr>
        <w:t>il n</w:t>
      </w:r>
      <w:r w:rsidR="0046142F">
        <w:rPr>
          <w:lang w:eastAsia="en-US"/>
        </w:rPr>
        <w:t>’</w:t>
      </w:r>
      <w:r>
        <w:rPr>
          <w:lang w:eastAsia="en-US"/>
        </w:rPr>
        <w:t>avait point changé de caractère</w:t>
      </w:r>
      <w:r w:rsidR="0046142F">
        <w:rPr>
          <w:lang w:eastAsia="en-US"/>
        </w:rPr>
        <w:t xml:space="preserve">. </w:t>
      </w:r>
      <w:r>
        <w:rPr>
          <w:lang w:eastAsia="en-US"/>
        </w:rPr>
        <w:t>C</w:t>
      </w:r>
      <w:r w:rsidR="0046142F">
        <w:rPr>
          <w:lang w:eastAsia="en-US"/>
        </w:rPr>
        <w:t>’</w:t>
      </w:r>
      <w:r>
        <w:rPr>
          <w:lang w:eastAsia="en-US"/>
        </w:rPr>
        <w:t>était toujours un homme bien laborieux et ne craignant point sa peine</w:t>
      </w:r>
      <w:r w:rsidR="0046142F">
        <w:rPr>
          <w:lang w:eastAsia="en-US"/>
        </w:rPr>
        <w:t>.</w:t>
      </w:r>
    </w:p>
    <w:p w14:paraId="1A2BEB87" w14:textId="77777777" w:rsidR="0046142F" w:rsidRDefault="003148C9" w:rsidP="0046142F">
      <w:pPr>
        <w:rPr>
          <w:lang w:eastAsia="en-US"/>
        </w:rPr>
      </w:pPr>
      <w:r>
        <w:rPr>
          <w:lang w:eastAsia="en-US"/>
        </w:rPr>
        <w:t>Malgré l</w:t>
      </w:r>
      <w:r w:rsidR="0046142F">
        <w:rPr>
          <w:lang w:eastAsia="en-US"/>
        </w:rPr>
        <w:t>’</w:t>
      </w:r>
      <w:r>
        <w:rPr>
          <w:lang w:eastAsia="en-US"/>
        </w:rPr>
        <w:t>heure indue</w:t>
      </w:r>
      <w:r w:rsidR="0046142F">
        <w:rPr>
          <w:lang w:eastAsia="en-US"/>
        </w:rPr>
        <w:t xml:space="preserve">, </w:t>
      </w:r>
      <w:r>
        <w:rPr>
          <w:lang w:eastAsia="en-US"/>
        </w:rPr>
        <w:t>madame Paoli avait reçu sa visite et ils avaient eu ensemble une très longue conférence qui s</w:t>
      </w:r>
      <w:r w:rsidR="0046142F">
        <w:rPr>
          <w:lang w:eastAsia="en-US"/>
        </w:rPr>
        <w:t>’</w:t>
      </w:r>
      <w:r>
        <w:rPr>
          <w:lang w:eastAsia="en-US"/>
        </w:rPr>
        <w:t>était terminée au mieux</w:t>
      </w:r>
      <w:r w:rsidR="0046142F">
        <w:rPr>
          <w:lang w:eastAsia="en-US"/>
        </w:rPr>
        <w:t xml:space="preserve">, </w:t>
      </w:r>
      <w:r>
        <w:rPr>
          <w:lang w:eastAsia="en-US"/>
        </w:rPr>
        <w:t>parce qu</w:t>
      </w:r>
      <w:r w:rsidR="0046142F">
        <w:rPr>
          <w:lang w:eastAsia="en-US"/>
        </w:rPr>
        <w:t>’</w:t>
      </w:r>
      <w:r>
        <w:rPr>
          <w:lang w:eastAsia="en-US"/>
        </w:rPr>
        <w:t>ils étaient faits</w:t>
      </w:r>
      <w:r w:rsidR="0046142F">
        <w:rPr>
          <w:lang w:eastAsia="en-US"/>
        </w:rPr>
        <w:t xml:space="preserve">, </w:t>
      </w:r>
      <w:r>
        <w:rPr>
          <w:lang w:eastAsia="en-US"/>
        </w:rPr>
        <w:t>elle et lui</w:t>
      </w:r>
      <w:r w:rsidR="0046142F">
        <w:rPr>
          <w:lang w:eastAsia="en-US"/>
        </w:rPr>
        <w:t xml:space="preserve">, </w:t>
      </w:r>
      <w:r>
        <w:rPr>
          <w:lang w:eastAsia="en-US"/>
        </w:rPr>
        <w:t>pour se comprendre</w:t>
      </w:r>
      <w:r w:rsidR="0046142F">
        <w:rPr>
          <w:lang w:eastAsia="en-US"/>
        </w:rPr>
        <w:t>.</w:t>
      </w:r>
    </w:p>
    <w:p w14:paraId="2AA7537C" w14:textId="099AB6CC" w:rsidR="0046142F" w:rsidRDefault="003148C9" w:rsidP="0046142F">
      <w:pPr>
        <w:rPr>
          <w:lang w:eastAsia="en-US"/>
        </w:rPr>
      </w:pPr>
      <w:r>
        <w:rPr>
          <w:lang w:eastAsia="en-US"/>
        </w:rPr>
        <w:t>Par suite de cette conférence</w:t>
      </w:r>
      <w:r w:rsidR="0046142F">
        <w:rPr>
          <w:lang w:eastAsia="en-US"/>
        </w:rPr>
        <w:t xml:space="preserve">, </w:t>
      </w:r>
      <w:r>
        <w:rPr>
          <w:lang w:eastAsia="en-US"/>
        </w:rPr>
        <w:t>madame Paoli avait commencé sa journée dès l</w:t>
      </w:r>
      <w:r w:rsidR="0046142F">
        <w:rPr>
          <w:lang w:eastAsia="en-US"/>
        </w:rPr>
        <w:t>’</w:t>
      </w:r>
      <w:r>
        <w:rPr>
          <w:lang w:eastAsia="en-US"/>
        </w:rPr>
        <w:t>aube et s</w:t>
      </w:r>
      <w:r w:rsidR="0046142F">
        <w:rPr>
          <w:lang w:eastAsia="en-US"/>
        </w:rPr>
        <w:t>’</w:t>
      </w:r>
      <w:r>
        <w:rPr>
          <w:lang w:eastAsia="en-US"/>
        </w:rPr>
        <w:t>était fait conduire au domicile privé de mademoiselle Grièche</w:t>
      </w:r>
      <w:r w:rsidR="0046142F">
        <w:rPr>
          <w:lang w:eastAsia="en-US"/>
        </w:rPr>
        <w:t xml:space="preserve">, </w:t>
      </w:r>
      <w:r>
        <w:rPr>
          <w:lang w:eastAsia="en-US"/>
        </w:rPr>
        <w:t>seconde duègne du théâtre de Diane</w:t>
      </w:r>
      <w:r w:rsidR="0046142F">
        <w:rPr>
          <w:lang w:eastAsia="en-US"/>
        </w:rPr>
        <w:t xml:space="preserve">. </w:t>
      </w:r>
      <w:r w:rsidR="006C2AE1">
        <w:rPr>
          <w:lang w:eastAsia="en-US"/>
        </w:rPr>
        <w:t>—</w:t>
      </w:r>
      <w:r w:rsidR="0046142F">
        <w:rPr>
          <w:lang w:eastAsia="en-US"/>
        </w:rPr>
        <w:t xml:space="preserve"> </w:t>
      </w:r>
      <w:r>
        <w:rPr>
          <w:lang w:eastAsia="en-US"/>
        </w:rPr>
        <w:t>Nous verrons plus tard le résultat de cette visite</w:t>
      </w:r>
      <w:r w:rsidR="0046142F">
        <w:rPr>
          <w:lang w:eastAsia="en-US"/>
        </w:rPr>
        <w:t>.</w:t>
      </w:r>
    </w:p>
    <w:p w14:paraId="11A38201" w14:textId="1AA31048" w:rsidR="0046142F" w:rsidRDefault="003148C9" w:rsidP="0046142F">
      <w:pPr>
        <w:rPr>
          <w:lang w:eastAsia="en-US"/>
        </w:rPr>
      </w:pPr>
      <w:r>
        <w:rPr>
          <w:lang w:eastAsia="en-US"/>
        </w:rPr>
        <w:t xml:space="preserve">Quant à </w:t>
      </w:r>
      <w:r w:rsidR="0046142F">
        <w:rPr>
          <w:lang w:eastAsia="en-US"/>
        </w:rPr>
        <w:t>M. </w:t>
      </w:r>
      <w:r>
        <w:rPr>
          <w:lang w:eastAsia="en-US"/>
        </w:rPr>
        <w:t>Fargeau</w:t>
      </w:r>
      <w:r w:rsidR="0046142F">
        <w:rPr>
          <w:lang w:eastAsia="en-US"/>
        </w:rPr>
        <w:t xml:space="preserve">, </w:t>
      </w:r>
      <w:r>
        <w:rPr>
          <w:lang w:eastAsia="en-US"/>
        </w:rPr>
        <w:t>en revenant de chez la belle Milanaise</w:t>
      </w:r>
      <w:r w:rsidR="0046142F">
        <w:rPr>
          <w:lang w:eastAsia="en-US"/>
        </w:rPr>
        <w:t xml:space="preserve">, </w:t>
      </w:r>
      <w:r>
        <w:rPr>
          <w:lang w:eastAsia="en-US"/>
        </w:rPr>
        <w:t>il s</w:t>
      </w:r>
      <w:r w:rsidR="0046142F">
        <w:rPr>
          <w:lang w:eastAsia="en-US"/>
        </w:rPr>
        <w:t>’</w:t>
      </w:r>
      <w:r>
        <w:rPr>
          <w:lang w:eastAsia="en-US"/>
        </w:rPr>
        <w:t>était mis à son bureau</w:t>
      </w:r>
      <w:r w:rsidR="0046142F">
        <w:rPr>
          <w:lang w:eastAsia="en-US"/>
        </w:rPr>
        <w:t xml:space="preserve">, </w:t>
      </w:r>
      <w:r>
        <w:rPr>
          <w:lang w:eastAsia="en-US"/>
        </w:rPr>
        <w:t>et la besogne avait marché rondement</w:t>
      </w:r>
      <w:r w:rsidR="0046142F">
        <w:rPr>
          <w:lang w:eastAsia="en-US"/>
        </w:rPr>
        <w:t>.</w:t>
      </w:r>
    </w:p>
    <w:p w14:paraId="657FEFBE" w14:textId="77777777" w:rsidR="0046142F" w:rsidRDefault="003148C9" w:rsidP="0046142F">
      <w:pPr>
        <w:rPr>
          <w:lang w:eastAsia="en-US"/>
        </w:rPr>
      </w:pPr>
      <w:r>
        <w:rPr>
          <w:lang w:eastAsia="en-US"/>
        </w:rPr>
        <w:lastRenderedPageBreak/>
        <w:t>D</w:t>
      </w:r>
      <w:r w:rsidR="0046142F">
        <w:rPr>
          <w:lang w:eastAsia="en-US"/>
        </w:rPr>
        <w:t>’</w:t>
      </w:r>
      <w:r>
        <w:rPr>
          <w:lang w:eastAsia="en-US"/>
        </w:rPr>
        <w:t>abord il avait pris une leçon d</w:t>
      </w:r>
      <w:r w:rsidR="0046142F">
        <w:rPr>
          <w:lang w:eastAsia="en-US"/>
        </w:rPr>
        <w:t>’</w:t>
      </w:r>
      <w:r>
        <w:rPr>
          <w:lang w:eastAsia="en-US"/>
        </w:rPr>
        <w:t>écriture</w:t>
      </w:r>
      <w:r w:rsidR="0046142F">
        <w:rPr>
          <w:lang w:eastAsia="en-US"/>
        </w:rPr>
        <w:t xml:space="preserve">. </w:t>
      </w:r>
      <w:r>
        <w:rPr>
          <w:lang w:eastAsia="en-US"/>
        </w:rPr>
        <w:t>Voici comme</w:t>
      </w:r>
      <w:r w:rsidR="0046142F">
        <w:rPr>
          <w:lang w:eastAsia="en-US"/>
        </w:rPr>
        <w:t> :</w:t>
      </w:r>
    </w:p>
    <w:p w14:paraId="1200186D" w14:textId="0721CB87" w:rsidR="0046142F" w:rsidRDefault="003148C9" w:rsidP="0046142F">
      <w:pPr>
        <w:rPr>
          <w:lang w:eastAsia="en-US"/>
        </w:rPr>
      </w:pPr>
      <w:r>
        <w:rPr>
          <w:lang w:eastAsia="en-US"/>
        </w:rPr>
        <w:t>Pour se mettre en rapport avec la maison Isidore-Baptiste et compagnie</w:t>
      </w:r>
      <w:r w:rsidR="0046142F">
        <w:rPr>
          <w:lang w:eastAsia="en-US"/>
        </w:rPr>
        <w:t xml:space="preserve">, </w:t>
      </w:r>
      <w:r>
        <w:rPr>
          <w:lang w:eastAsia="en-US"/>
        </w:rPr>
        <w:t>Mazurke avait écrit à ces citoyens un billet de trois lignes</w:t>
      </w:r>
      <w:r w:rsidR="0046142F">
        <w:rPr>
          <w:lang w:eastAsia="en-US"/>
        </w:rPr>
        <w:t>. M. </w:t>
      </w:r>
      <w:r>
        <w:rPr>
          <w:lang w:eastAsia="en-US"/>
        </w:rPr>
        <w:t>Fargeau possédait cet autographe qu</w:t>
      </w:r>
      <w:r w:rsidR="0046142F">
        <w:rPr>
          <w:lang w:eastAsia="en-US"/>
        </w:rPr>
        <w:t>’</w:t>
      </w:r>
      <w:r>
        <w:rPr>
          <w:lang w:eastAsia="en-US"/>
        </w:rPr>
        <w:t>il avait obtenu de l</w:t>
      </w:r>
      <w:r w:rsidR="0046142F">
        <w:rPr>
          <w:lang w:eastAsia="en-US"/>
        </w:rPr>
        <w:t>’</w:t>
      </w:r>
      <w:r>
        <w:rPr>
          <w:lang w:eastAsia="en-US"/>
        </w:rPr>
        <w:t xml:space="preserve">obligeance de </w:t>
      </w:r>
      <w:r w:rsidR="0046142F">
        <w:rPr>
          <w:lang w:eastAsia="en-US"/>
        </w:rPr>
        <w:t>M. </w:t>
      </w:r>
      <w:r>
        <w:rPr>
          <w:lang w:eastAsia="en-US"/>
        </w:rPr>
        <w:t>Baptiste</w:t>
      </w:r>
      <w:r w:rsidR="0046142F">
        <w:rPr>
          <w:lang w:eastAsia="en-US"/>
        </w:rPr>
        <w:t>.</w:t>
      </w:r>
    </w:p>
    <w:p w14:paraId="5F274E4C" w14:textId="77777777" w:rsidR="0046142F" w:rsidRDefault="003148C9" w:rsidP="0046142F">
      <w:pPr>
        <w:rPr>
          <w:lang w:eastAsia="en-US"/>
        </w:rPr>
      </w:pPr>
      <w:r>
        <w:rPr>
          <w:lang w:eastAsia="en-US"/>
        </w:rPr>
        <w:t>L</w:t>
      </w:r>
      <w:r w:rsidR="0046142F">
        <w:rPr>
          <w:lang w:eastAsia="en-US"/>
        </w:rPr>
        <w:t>’</w:t>
      </w:r>
      <w:r>
        <w:rPr>
          <w:lang w:eastAsia="en-US"/>
        </w:rPr>
        <w:t>autographe était déplié sur le bureau comme un exemple d</w:t>
      </w:r>
      <w:r w:rsidR="0046142F">
        <w:rPr>
          <w:lang w:eastAsia="en-US"/>
        </w:rPr>
        <w:t>’</w:t>
      </w:r>
      <w:r>
        <w:rPr>
          <w:lang w:eastAsia="en-US"/>
        </w:rPr>
        <w:t>écriture</w:t>
      </w:r>
      <w:r w:rsidR="0046142F">
        <w:rPr>
          <w:lang w:eastAsia="en-US"/>
        </w:rPr>
        <w:t>.</w:t>
      </w:r>
    </w:p>
    <w:p w14:paraId="7BB98E6D" w14:textId="5C42886F" w:rsidR="0046142F" w:rsidRDefault="003148C9" w:rsidP="0046142F">
      <w:pPr>
        <w:rPr>
          <w:lang w:eastAsia="en-US"/>
        </w:rPr>
      </w:pPr>
      <w:r>
        <w:rPr>
          <w:lang w:eastAsia="en-US"/>
        </w:rPr>
        <w:t xml:space="preserve">Et </w:t>
      </w:r>
      <w:r w:rsidR="0046142F">
        <w:rPr>
          <w:lang w:eastAsia="en-US"/>
        </w:rPr>
        <w:t>M. </w:t>
      </w:r>
      <w:r>
        <w:rPr>
          <w:lang w:eastAsia="en-US"/>
        </w:rPr>
        <w:t>Fargeau le copiait avec beaucoup de soin</w:t>
      </w:r>
      <w:r w:rsidR="0046142F">
        <w:rPr>
          <w:lang w:eastAsia="en-US"/>
        </w:rPr>
        <w:t xml:space="preserve">, </w:t>
      </w:r>
      <w:r>
        <w:rPr>
          <w:lang w:eastAsia="en-US"/>
        </w:rPr>
        <w:t>cherchant à imiter les pleins</w:t>
      </w:r>
      <w:r w:rsidR="0046142F">
        <w:rPr>
          <w:lang w:eastAsia="en-US"/>
        </w:rPr>
        <w:t xml:space="preserve">, </w:t>
      </w:r>
      <w:r>
        <w:rPr>
          <w:lang w:eastAsia="en-US"/>
        </w:rPr>
        <w:t>les déliés et les liaisons</w:t>
      </w:r>
      <w:r w:rsidR="0046142F">
        <w:rPr>
          <w:lang w:eastAsia="en-US"/>
        </w:rPr>
        <w:t xml:space="preserve">. </w:t>
      </w:r>
      <w:r>
        <w:rPr>
          <w:lang w:eastAsia="en-US"/>
        </w:rPr>
        <w:t>Il y réussissait parfaitement</w:t>
      </w:r>
      <w:r w:rsidR="0046142F">
        <w:rPr>
          <w:lang w:eastAsia="en-US"/>
        </w:rPr>
        <w:t xml:space="preserve">, </w:t>
      </w:r>
      <w:r>
        <w:rPr>
          <w:lang w:eastAsia="en-US"/>
        </w:rPr>
        <w:t>car c</w:t>
      </w:r>
      <w:r w:rsidR="0046142F">
        <w:rPr>
          <w:lang w:eastAsia="en-US"/>
        </w:rPr>
        <w:t>’</w:t>
      </w:r>
      <w:r>
        <w:rPr>
          <w:lang w:eastAsia="en-US"/>
        </w:rPr>
        <w:t>était un homme très adroit et soigneux</w:t>
      </w:r>
      <w:r w:rsidR="0046142F">
        <w:rPr>
          <w:lang w:eastAsia="en-US"/>
        </w:rPr>
        <w:t>.</w:t>
      </w:r>
    </w:p>
    <w:p w14:paraId="608E2776" w14:textId="77777777" w:rsidR="0046142F" w:rsidRDefault="003148C9" w:rsidP="0046142F">
      <w:pPr>
        <w:rPr>
          <w:lang w:eastAsia="en-US"/>
        </w:rPr>
      </w:pPr>
      <w:r>
        <w:rPr>
          <w:lang w:eastAsia="en-US"/>
        </w:rPr>
        <w:t>Au bout d</w:t>
      </w:r>
      <w:r w:rsidR="0046142F">
        <w:rPr>
          <w:lang w:eastAsia="en-US"/>
        </w:rPr>
        <w:t>’</w:t>
      </w:r>
      <w:r>
        <w:rPr>
          <w:lang w:eastAsia="en-US"/>
        </w:rPr>
        <w:t>une heure</w:t>
      </w:r>
      <w:r w:rsidR="0046142F">
        <w:rPr>
          <w:lang w:eastAsia="en-US"/>
        </w:rPr>
        <w:t xml:space="preserve">, </w:t>
      </w:r>
      <w:r>
        <w:rPr>
          <w:lang w:eastAsia="en-US"/>
        </w:rPr>
        <w:t>il écrivait comme Mazurke</w:t>
      </w:r>
      <w:r w:rsidR="0046142F">
        <w:rPr>
          <w:lang w:eastAsia="en-US"/>
        </w:rPr>
        <w:t xml:space="preserve">, </w:t>
      </w:r>
      <w:r>
        <w:rPr>
          <w:lang w:eastAsia="en-US"/>
        </w:rPr>
        <w:t>de façon à tromper le meilleur ami de Mazurke</w:t>
      </w:r>
      <w:r w:rsidR="0046142F">
        <w:rPr>
          <w:lang w:eastAsia="en-US"/>
        </w:rPr>
        <w:t>.</w:t>
      </w:r>
    </w:p>
    <w:p w14:paraId="5B2FBD65" w14:textId="77777777" w:rsidR="0046142F" w:rsidRDefault="003148C9" w:rsidP="0046142F">
      <w:pPr>
        <w:rPr>
          <w:lang w:eastAsia="en-US"/>
        </w:rPr>
      </w:pPr>
      <w:r>
        <w:rPr>
          <w:lang w:eastAsia="en-US"/>
        </w:rPr>
        <w:t>C</w:t>
      </w:r>
      <w:r w:rsidR="0046142F">
        <w:rPr>
          <w:lang w:eastAsia="en-US"/>
        </w:rPr>
        <w:t>’</w:t>
      </w:r>
      <w:r>
        <w:rPr>
          <w:lang w:eastAsia="en-US"/>
        </w:rPr>
        <w:t>était la moitié de sa tâche</w:t>
      </w:r>
      <w:r w:rsidR="0046142F">
        <w:rPr>
          <w:lang w:eastAsia="en-US"/>
        </w:rPr>
        <w:t xml:space="preserve">. </w:t>
      </w:r>
      <w:r>
        <w:rPr>
          <w:lang w:eastAsia="en-US"/>
        </w:rPr>
        <w:t>Il se leva et alla réveiller un vieux domestique qu</w:t>
      </w:r>
      <w:r w:rsidR="0046142F">
        <w:rPr>
          <w:lang w:eastAsia="en-US"/>
        </w:rPr>
        <w:t>’</w:t>
      </w:r>
      <w:r>
        <w:rPr>
          <w:lang w:eastAsia="en-US"/>
        </w:rPr>
        <w:t>il payait mal et qui lui était dévoué</w:t>
      </w:r>
      <w:r w:rsidR="0046142F">
        <w:rPr>
          <w:lang w:eastAsia="en-US"/>
        </w:rPr>
        <w:t>.</w:t>
      </w:r>
    </w:p>
    <w:p w14:paraId="78CEA083" w14:textId="77777777" w:rsidR="0046142F" w:rsidRDefault="003148C9" w:rsidP="0046142F">
      <w:pPr>
        <w:rPr>
          <w:lang w:eastAsia="en-US"/>
        </w:rPr>
      </w:pPr>
      <w:r>
        <w:rPr>
          <w:lang w:eastAsia="en-US"/>
        </w:rPr>
        <w:t>Le vieux domestique fut chargé de préparer la berline qui devait servir au voyage de Clémence</w:t>
      </w:r>
      <w:r w:rsidR="0046142F">
        <w:rPr>
          <w:lang w:eastAsia="en-US"/>
        </w:rPr>
        <w:t xml:space="preserve">. </w:t>
      </w:r>
      <w:r>
        <w:rPr>
          <w:lang w:eastAsia="en-US"/>
        </w:rPr>
        <w:t>Les préparatifs ne pouvaient être longs</w:t>
      </w:r>
      <w:r w:rsidR="0046142F">
        <w:rPr>
          <w:lang w:eastAsia="en-US"/>
        </w:rPr>
        <w:t xml:space="preserve">. </w:t>
      </w:r>
      <w:r>
        <w:rPr>
          <w:lang w:eastAsia="en-US"/>
        </w:rPr>
        <w:t>Clémence monta dans la berline où François</w:t>
      </w:r>
      <w:r w:rsidR="0046142F">
        <w:rPr>
          <w:lang w:eastAsia="en-US"/>
        </w:rPr>
        <w:t xml:space="preserve">, </w:t>
      </w:r>
      <w:r>
        <w:rPr>
          <w:lang w:eastAsia="en-US"/>
        </w:rPr>
        <w:t>le vieux domestique</w:t>
      </w:r>
      <w:r w:rsidR="0046142F">
        <w:rPr>
          <w:lang w:eastAsia="en-US"/>
        </w:rPr>
        <w:t xml:space="preserve">, </w:t>
      </w:r>
      <w:r>
        <w:rPr>
          <w:lang w:eastAsia="en-US"/>
        </w:rPr>
        <w:t>s</w:t>
      </w:r>
      <w:r w:rsidR="0046142F">
        <w:rPr>
          <w:lang w:eastAsia="en-US"/>
        </w:rPr>
        <w:t>’</w:t>
      </w:r>
      <w:r>
        <w:rPr>
          <w:lang w:eastAsia="en-US"/>
        </w:rPr>
        <w:t>assit auprès d</w:t>
      </w:r>
      <w:r w:rsidR="0046142F">
        <w:rPr>
          <w:lang w:eastAsia="en-US"/>
        </w:rPr>
        <w:t>’</w:t>
      </w:r>
      <w:r>
        <w:rPr>
          <w:lang w:eastAsia="en-US"/>
        </w:rPr>
        <w:t>elle comme le gendarme qui partage avec les condamnés la planche suspendue des fourgons de la justice</w:t>
      </w:r>
      <w:r w:rsidR="0046142F">
        <w:rPr>
          <w:lang w:eastAsia="en-US"/>
        </w:rPr>
        <w:t>.</w:t>
      </w:r>
    </w:p>
    <w:p w14:paraId="1119DF05" w14:textId="77777777" w:rsidR="0046142F" w:rsidRDefault="003148C9" w:rsidP="0046142F">
      <w:pPr>
        <w:rPr>
          <w:lang w:eastAsia="en-US"/>
        </w:rPr>
      </w:pPr>
      <w:r>
        <w:rPr>
          <w:lang w:eastAsia="en-US"/>
        </w:rPr>
        <w:t>Il avait mission de garder Clémence pendant la route</w:t>
      </w:r>
      <w:r w:rsidR="0046142F">
        <w:rPr>
          <w:lang w:eastAsia="en-US"/>
        </w:rPr>
        <w:t xml:space="preserve">, </w:t>
      </w:r>
      <w:r>
        <w:rPr>
          <w:lang w:eastAsia="en-US"/>
        </w:rPr>
        <w:t>et de la garder encore une fois au château</w:t>
      </w:r>
      <w:r w:rsidR="0046142F">
        <w:rPr>
          <w:lang w:eastAsia="en-US"/>
        </w:rPr>
        <w:t>.</w:t>
      </w:r>
    </w:p>
    <w:p w14:paraId="583BF32E" w14:textId="77777777" w:rsidR="0046142F" w:rsidRDefault="003148C9" w:rsidP="0046142F">
      <w:pPr>
        <w:rPr>
          <w:lang w:eastAsia="en-US"/>
        </w:rPr>
      </w:pPr>
      <w:r>
        <w:rPr>
          <w:lang w:eastAsia="en-US"/>
        </w:rPr>
        <w:t>Et il était homme à remplir parfaitement cet emploi</w:t>
      </w:r>
      <w:r w:rsidR="0046142F">
        <w:rPr>
          <w:lang w:eastAsia="en-US"/>
        </w:rPr>
        <w:t>.</w:t>
      </w:r>
    </w:p>
    <w:p w14:paraId="397E7B6B" w14:textId="77777777" w:rsidR="0046142F" w:rsidRDefault="003148C9" w:rsidP="0046142F">
      <w:pPr>
        <w:rPr>
          <w:lang w:eastAsia="en-US"/>
        </w:rPr>
      </w:pPr>
      <w:r>
        <w:rPr>
          <w:lang w:eastAsia="en-US"/>
        </w:rPr>
        <w:t>Aucune parole ne fut échangée entre le père et la fille</w:t>
      </w:r>
      <w:r w:rsidR="0046142F">
        <w:rPr>
          <w:lang w:eastAsia="en-US"/>
        </w:rPr>
        <w:t>.</w:t>
      </w:r>
    </w:p>
    <w:p w14:paraId="04A98ED3" w14:textId="5D34A127" w:rsidR="0046142F" w:rsidRDefault="003148C9" w:rsidP="0046142F">
      <w:pPr>
        <w:rPr>
          <w:lang w:eastAsia="en-US"/>
        </w:rPr>
      </w:pPr>
      <w:r>
        <w:rPr>
          <w:lang w:eastAsia="en-US"/>
        </w:rPr>
        <w:lastRenderedPageBreak/>
        <w:t xml:space="preserve">Clémence avait eu le temps de remettre à sa petite soubrette un billet pour Lucienne et un billet pour </w:t>
      </w:r>
      <w:r w:rsidR="0046142F">
        <w:rPr>
          <w:lang w:eastAsia="en-US"/>
        </w:rPr>
        <w:t>M. </w:t>
      </w:r>
      <w:r>
        <w:rPr>
          <w:lang w:eastAsia="en-US"/>
        </w:rPr>
        <w:t>Albert</w:t>
      </w:r>
      <w:r w:rsidR="0046142F">
        <w:rPr>
          <w:lang w:eastAsia="en-US"/>
        </w:rPr>
        <w:t xml:space="preserve">, </w:t>
      </w:r>
      <w:r>
        <w:rPr>
          <w:lang w:eastAsia="en-US"/>
        </w:rPr>
        <w:t>le secrétaire mélancolique de l</w:t>
      </w:r>
      <w:r w:rsidR="0046142F">
        <w:rPr>
          <w:lang w:eastAsia="en-US"/>
        </w:rPr>
        <w:t>’</w:t>
      </w:r>
      <w:r>
        <w:rPr>
          <w:lang w:eastAsia="en-US"/>
        </w:rPr>
        <w:t>oncle Raymond</w:t>
      </w:r>
      <w:r w:rsidR="0046142F">
        <w:rPr>
          <w:lang w:eastAsia="en-US"/>
        </w:rPr>
        <w:t>.</w:t>
      </w:r>
    </w:p>
    <w:p w14:paraId="56BB7241" w14:textId="77777777" w:rsidR="0046142F" w:rsidRDefault="003148C9" w:rsidP="0046142F">
      <w:pPr>
        <w:rPr>
          <w:lang w:eastAsia="en-US"/>
        </w:rPr>
      </w:pPr>
      <w:r>
        <w:rPr>
          <w:lang w:eastAsia="en-US"/>
        </w:rPr>
        <w:t>La berline partit</w:t>
      </w:r>
      <w:r w:rsidR="0046142F">
        <w:rPr>
          <w:lang w:eastAsia="en-US"/>
        </w:rPr>
        <w:t>.</w:t>
      </w:r>
    </w:p>
    <w:p w14:paraId="59C571C6" w14:textId="5EC6B928" w:rsidR="0046142F" w:rsidRDefault="0046142F" w:rsidP="0046142F">
      <w:pPr>
        <w:rPr>
          <w:lang w:eastAsia="en-US"/>
        </w:rPr>
      </w:pPr>
      <w:r>
        <w:rPr>
          <w:lang w:eastAsia="en-US"/>
        </w:rPr>
        <w:t>M. </w:t>
      </w:r>
      <w:r w:rsidR="003148C9">
        <w:rPr>
          <w:lang w:eastAsia="en-US"/>
        </w:rPr>
        <w:t>Fargeau revint paisiblement à son cabinet</w:t>
      </w:r>
      <w:r>
        <w:rPr>
          <w:lang w:eastAsia="en-US"/>
        </w:rPr>
        <w:t>.</w:t>
      </w:r>
    </w:p>
    <w:p w14:paraId="5A03D345" w14:textId="671DEA79" w:rsidR="0046142F" w:rsidRDefault="003148C9" w:rsidP="0046142F">
      <w:pPr>
        <w:rPr>
          <w:lang w:eastAsia="en-US"/>
        </w:rPr>
      </w:pPr>
      <w:r>
        <w:rPr>
          <w:lang w:eastAsia="en-US"/>
        </w:rPr>
        <w:t>Le jour se montrait derrière les jalousies fermées et tuait déjà la lumière de la lampe</w:t>
      </w:r>
      <w:r w:rsidR="0046142F">
        <w:rPr>
          <w:lang w:eastAsia="en-US"/>
        </w:rPr>
        <w:t xml:space="preserve">. </w:t>
      </w:r>
      <w:r>
        <w:rPr>
          <w:lang w:eastAsia="en-US"/>
        </w:rPr>
        <w:t>Les plus charmantes créatures de Dieu sont laides à ce moment critique</w:t>
      </w:r>
      <w:r w:rsidR="0046142F">
        <w:rPr>
          <w:lang w:eastAsia="en-US"/>
        </w:rPr>
        <w:t xml:space="preserve"> ; </w:t>
      </w:r>
      <w:r>
        <w:rPr>
          <w:lang w:eastAsia="en-US"/>
        </w:rPr>
        <w:t xml:space="preserve">mais </w:t>
      </w:r>
      <w:r w:rsidR="0046142F">
        <w:rPr>
          <w:lang w:eastAsia="en-US"/>
        </w:rPr>
        <w:t>M. </w:t>
      </w:r>
      <w:r>
        <w:rPr>
          <w:lang w:eastAsia="en-US"/>
        </w:rPr>
        <w:t>Fargeau n</w:t>
      </w:r>
      <w:r w:rsidR="0046142F">
        <w:rPr>
          <w:lang w:eastAsia="en-US"/>
        </w:rPr>
        <w:t>’</w:t>
      </w:r>
      <w:r>
        <w:rPr>
          <w:lang w:eastAsia="en-US"/>
        </w:rPr>
        <w:t>avait pas de coquetterie</w:t>
      </w:r>
      <w:r w:rsidR="0046142F">
        <w:rPr>
          <w:lang w:eastAsia="en-US"/>
        </w:rPr>
        <w:t xml:space="preserve">, </w:t>
      </w:r>
      <w:r>
        <w:rPr>
          <w:lang w:eastAsia="en-US"/>
        </w:rPr>
        <w:t>et</w:t>
      </w:r>
      <w:r w:rsidR="0046142F">
        <w:rPr>
          <w:lang w:eastAsia="en-US"/>
        </w:rPr>
        <w:t xml:space="preserve">, </w:t>
      </w:r>
      <w:r>
        <w:rPr>
          <w:lang w:eastAsia="en-US"/>
        </w:rPr>
        <w:t>d</w:t>
      </w:r>
      <w:r w:rsidR="0046142F">
        <w:rPr>
          <w:lang w:eastAsia="en-US"/>
        </w:rPr>
        <w:t>’</w:t>
      </w:r>
      <w:r>
        <w:rPr>
          <w:lang w:eastAsia="en-US"/>
        </w:rPr>
        <w:t>ailleurs</w:t>
      </w:r>
      <w:r w:rsidR="0046142F">
        <w:rPr>
          <w:lang w:eastAsia="en-US"/>
        </w:rPr>
        <w:t xml:space="preserve">, </w:t>
      </w:r>
      <w:r>
        <w:rPr>
          <w:lang w:eastAsia="en-US"/>
        </w:rPr>
        <w:t>il était vilain à toute heure</w:t>
      </w:r>
      <w:r w:rsidR="0046142F">
        <w:rPr>
          <w:lang w:eastAsia="en-US"/>
        </w:rPr>
        <w:t>.</w:t>
      </w:r>
    </w:p>
    <w:p w14:paraId="52BCD759" w14:textId="31BC4379" w:rsidR="0046142F" w:rsidRDefault="003148C9" w:rsidP="0046142F">
      <w:pPr>
        <w:rPr>
          <w:i/>
          <w:iCs/>
          <w:lang w:eastAsia="en-US"/>
        </w:rPr>
      </w:pPr>
      <w:r>
        <w:rPr>
          <w:lang w:eastAsia="en-US"/>
        </w:rPr>
        <w:t>Son nouveau talent fut mis immédiatement à l</w:t>
      </w:r>
      <w:r w:rsidR="0046142F">
        <w:rPr>
          <w:lang w:eastAsia="en-US"/>
        </w:rPr>
        <w:t>’</w:t>
      </w:r>
      <w:r>
        <w:rPr>
          <w:lang w:eastAsia="en-US"/>
        </w:rPr>
        <w:t>épreuve</w:t>
      </w:r>
      <w:r w:rsidR="0046142F">
        <w:rPr>
          <w:lang w:eastAsia="en-US"/>
        </w:rPr>
        <w:t xml:space="preserve">. </w:t>
      </w:r>
      <w:r>
        <w:rPr>
          <w:lang w:eastAsia="en-US"/>
        </w:rPr>
        <w:t xml:space="preserve">Il écrivit séance tenante une lettre adressée à </w:t>
      </w:r>
      <w:r w:rsidR="0046142F">
        <w:rPr>
          <w:lang w:eastAsia="en-US"/>
        </w:rPr>
        <w:t>M. </w:t>
      </w:r>
      <w:r>
        <w:rPr>
          <w:lang w:eastAsia="en-US"/>
        </w:rPr>
        <w:t xml:space="preserve">Gabriel de Marans et signée </w:t>
      </w:r>
      <w:r>
        <w:rPr>
          <w:i/>
          <w:iCs/>
          <w:lang w:eastAsia="en-US"/>
        </w:rPr>
        <w:t>Philippe</w:t>
      </w:r>
      <w:r w:rsidR="0046142F">
        <w:rPr>
          <w:i/>
          <w:iCs/>
          <w:lang w:eastAsia="en-US"/>
        </w:rPr>
        <w:t>.</w:t>
      </w:r>
    </w:p>
    <w:p w14:paraId="1F18BB48" w14:textId="11AC3631" w:rsidR="0046142F" w:rsidRDefault="003148C9" w:rsidP="0046142F">
      <w:pPr>
        <w:rPr>
          <w:lang w:eastAsia="en-US"/>
        </w:rPr>
      </w:pPr>
      <w:r>
        <w:rPr>
          <w:lang w:eastAsia="en-US"/>
        </w:rPr>
        <w:t>Cette lettre fut comparée minutieusement au billet original de Mazurke</w:t>
      </w:r>
      <w:r w:rsidR="0046142F">
        <w:rPr>
          <w:lang w:eastAsia="en-US"/>
        </w:rPr>
        <w:t xml:space="preserve">. </w:t>
      </w:r>
      <w:r>
        <w:rPr>
          <w:lang w:eastAsia="en-US"/>
        </w:rPr>
        <w:t>C</w:t>
      </w:r>
      <w:r w:rsidR="0046142F">
        <w:rPr>
          <w:lang w:eastAsia="en-US"/>
        </w:rPr>
        <w:t>’</w:t>
      </w:r>
      <w:r>
        <w:rPr>
          <w:lang w:eastAsia="en-US"/>
        </w:rPr>
        <w:t>était réussi à souhait</w:t>
      </w:r>
      <w:r w:rsidR="0046142F">
        <w:rPr>
          <w:lang w:eastAsia="en-US"/>
        </w:rPr>
        <w:t xml:space="preserve">. </w:t>
      </w:r>
      <w:r>
        <w:rPr>
          <w:lang w:eastAsia="en-US"/>
        </w:rPr>
        <w:t>Fargeau se frotta les mains avec fierté</w:t>
      </w:r>
      <w:r w:rsidR="0046142F">
        <w:rPr>
          <w:lang w:eastAsia="en-US"/>
        </w:rPr>
        <w:t xml:space="preserve">, </w:t>
      </w:r>
      <w:r>
        <w:rPr>
          <w:lang w:eastAsia="en-US"/>
        </w:rPr>
        <w:t xml:space="preserve">comme doit se frotter les mains </w:t>
      </w:r>
      <w:r w:rsidR="0046142F">
        <w:rPr>
          <w:lang w:eastAsia="en-US"/>
        </w:rPr>
        <w:t>M. </w:t>
      </w:r>
      <w:r>
        <w:rPr>
          <w:lang w:eastAsia="en-US"/>
        </w:rPr>
        <w:t>Ingres quand il regarde le portrait de Bert</w:t>
      </w:r>
      <w:r>
        <w:t>in père</w:t>
      </w:r>
      <w:r w:rsidR="0046142F">
        <w:rPr>
          <w:lang w:eastAsia="en-US"/>
        </w:rPr>
        <w:t>.</w:t>
      </w:r>
    </w:p>
    <w:p w14:paraId="2355F643" w14:textId="77777777" w:rsidR="0046142F" w:rsidRDefault="003148C9" w:rsidP="0046142F">
      <w:pPr>
        <w:rPr>
          <w:lang w:eastAsia="en-US"/>
        </w:rPr>
      </w:pPr>
      <w:r>
        <w:rPr>
          <w:lang w:eastAsia="en-US"/>
        </w:rPr>
        <w:t>Tous les grands artistes ont leurs moments de triomphe solitaire</w:t>
      </w:r>
      <w:r w:rsidR="0046142F">
        <w:rPr>
          <w:lang w:eastAsia="en-US"/>
        </w:rPr>
        <w:t>.</w:t>
      </w:r>
    </w:p>
    <w:p w14:paraId="167E3A37" w14:textId="77777777" w:rsidR="0046142F" w:rsidRDefault="003148C9" w:rsidP="0046142F">
      <w:pPr>
        <w:rPr>
          <w:lang w:eastAsia="en-US"/>
        </w:rPr>
      </w:pPr>
      <w:r>
        <w:rPr>
          <w:lang w:eastAsia="en-US"/>
        </w:rPr>
        <w:t>Ensuite de quoi Fargeau fit une seconde lettre</w:t>
      </w:r>
      <w:r w:rsidR="0046142F">
        <w:rPr>
          <w:lang w:eastAsia="en-US"/>
        </w:rPr>
        <w:t xml:space="preserve">, </w:t>
      </w:r>
      <w:r>
        <w:rPr>
          <w:lang w:eastAsia="en-US"/>
        </w:rPr>
        <w:t>mais cette fois d</w:t>
      </w:r>
      <w:r w:rsidR="0046142F">
        <w:rPr>
          <w:lang w:eastAsia="en-US"/>
        </w:rPr>
        <w:t>’</w:t>
      </w:r>
      <w:r>
        <w:rPr>
          <w:lang w:eastAsia="en-US"/>
        </w:rPr>
        <w:t>une écriture renversée et banale qui n</w:t>
      </w:r>
      <w:r w:rsidR="0046142F">
        <w:rPr>
          <w:lang w:eastAsia="en-US"/>
        </w:rPr>
        <w:t>’</w:t>
      </w:r>
      <w:r>
        <w:rPr>
          <w:lang w:eastAsia="en-US"/>
        </w:rPr>
        <w:t>était ni son écriture à lui</w:t>
      </w:r>
      <w:r w:rsidR="0046142F">
        <w:rPr>
          <w:lang w:eastAsia="en-US"/>
        </w:rPr>
        <w:t xml:space="preserve">, </w:t>
      </w:r>
      <w:r>
        <w:rPr>
          <w:lang w:eastAsia="en-US"/>
        </w:rPr>
        <w:t>ni celle de Mazurke</w:t>
      </w:r>
      <w:r w:rsidR="0046142F">
        <w:rPr>
          <w:lang w:eastAsia="en-US"/>
        </w:rPr>
        <w:t xml:space="preserve"> : </w:t>
      </w:r>
      <w:r>
        <w:rPr>
          <w:lang w:eastAsia="en-US"/>
        </w:rPr>
        <w:t>l</w:t>
      </w:r>
      <w:r w:rsidR="0046142F">
        <w:rPr>
          <w:lang w:eastAsia="en-US"/>
        </w:rPr>
        <w:t>’</w:t>
      </w:r>
      <w:r>
        <w:rPr>
          <w:lang w:eastAsia="en-US"/>
        </w:rPr>
        <w:t xml:space="preserve">écriture des lettres </w:t>
      </w:r>
      <w:r>
        <w:t>anonymes et des manuscrits de théâtre</w:t>
      </w:r>
      <w:r w:rsidR="0046142F">
        <w:rPr>
          <w:lang w:eastAsia="en-US"/>
        </w:rPr>
        <w:t>.</w:t>
      </w:r>
    </w:p>
    <w:p w14:paraId="2E4DA717" w14:textId="37DC8890" w:rsidR="0046142F" w:rsidRDefault="003148C9" w:rsidP="0046142F">
      <w:pPr>
        <w:rPr>
          <w:lang w:eastAsia="en-US"/>
        </w:rPr>
      </w:pPr>
      <w:r>
        <w:rPr>
          <w:lang w:eastAsia="en-US"/>
        </w:rPr>
        <w:t xml:space="preserve">Cette seconde lettre fut encore adressée à </w:t>
      </w:r>
      <w:r w:rsidR="0046142F">
        <w:rPr>
          <w:lang w:eastAsia="en-US"/>
        </w:rPr>
        <w:t>M. </w:t>
      </w:r>
      <w:r>
        <w:rPr>
          <w:lang w:eastAsia="en-US"/>
        </w:rPr>
        <w:t>le docteur Gabriel de Marans</w:t>
      </w:r>
      <w:r w:rsidR="0046142F">
        <w:rPr>
          <w:lang w:eastAsia="en-US"/>
        </w:rPr>
        <w:t>.</w:t>
      </w:r>
    </w:p>
    <w:p w14:paraId="214C24B4" w14:textId="77777777" w:rsidR="0046142F" w:rsidRDefault="003148C9" w:rsidP="0046142F">
      <w:pPr>
        <w:rPr>
          <w:lang w:eastAsia="en-US"/>
        </w:rPr>
      </w:pPr>
      <w:r>
        <w:rPr>
          <w:lang w:eastAsia="en-US"/>
        </w:rPr>
        <w:t>C</w:t>
      </w:r>
      <w:r w:rsidR="0046142F">
        <w:rPr>
          <w:lang w:eastAsia="en-US"/>
        </w:rPr>
        <w:t>’</w:t>
      </w:r>
      <w:r>
        <w:rPr>
          <w:lang w:eastAsia="en-US"/>
        </w:rPr>
        <w:t>était tout</w:t>
      </w:r>
      <w:r w:rsidR="0046142F">
        <w:rPr>
          <w:lang w:eastAsia="en-US"/>
        </w:rPr>
        <w:t>.</w:t>
      </w:r>
    </w:p>
    <w:p w14:paraId="163936C5" w14:textId="35B9DBE3" w:rsidR="0046142F" w:rsidRDefault="0046142F" w:rsidP="0046142F">
      <w:pPr>
        <w:rPr>
          <w:lang w:eastAsia="en-US"/>
        </w:rPr>
      </w:pPr>
      <w:r>
        <w:rPr>
          <w:lang w:eastAsia="en-US"/>
        </w:rPr>
        <w:lastRenderedPageBreak/>
        <w:t>M. </w:t>
      </w:r>
      <w:r w:rsidR="003148C9">
        <w:rPr>
          <w:lang w:eastAsia="en-US"/>
        </w:rPr>
        <w:t>Fargeau mit les deux lettres dans son carnet</w:t>
      </w:r>
      <w:r>
        <w:rPr>
          <w:lang w:eastAsia="en-US"/>
        </w:rPr>
        <w:t xml:space="preserve">, </w:t>
      </w:r>
      <w:r w:rsidR="003148C9">
        <w:rPr>
          <w:lang w:eastAsia="en-US"/>
        </w:rPr>
        <w:t>se renversa sur son fauteuil et ferma les yeux</w:t>
      </w:r>
      <w:r>
        <w:rPr>
          <w:lang w:eastAsia="en-US"/>
        </w:rPr>
        <w:t xml:space="preserve">, </w:t>
      </w:r>
      <w:r w:rsidR="003148C9">
        <w:rPr>
          <w:lang w:eastAsia="en-US"/>
        </w:rPr>
        <w:t>comptant sur une heure ou deux de sommeil</w:t>
      </w:r>
      <w:r>
        <w:rPr>
          <w:lang w:eastAsia="en-US"/>
        </w:rPr>
        <w:t>.</w:t>
      </w:r>
    </w:p>
    <w:p w14:paraId="365CECEA" w14:textId="0A241900" w:rsidR="0046142F" w:rsidRDefault="003148C9" w:rsidP="0046142F">
      <w:pPr>
        <w:rPr>
          <w:lang w:eastAsia="en-US"/>
        </w:rPr>
      </w:pPr>
      <w:r>
        <w:rPr>
          <w:lang w:eastAsia="en-US"/>
        </w:rPr>
        <w:t>Mais il comptait sans l</w:t>
      </w:r>
      <w:r w:rsidR="0046142F">
        <w:rPr>
          <w:lang w:eastAsia="en-US"/>
        </w:rPr>
        <w:t>’</w:t>
      </w:r>
      <w:r>
        <w:rPr>
          <w:lang w:eastAsia="en-US"/>
        </w:rPr>
        <w:t>étudiant de quinzième année</w:t>
      </w:r>
      <w:r w:rsidR="0046142F">
        <w:rPr>
          <w:lang w:eastAsia="en-US"/>
        </w:rPr>
        <w:t>, M. de </w:t>
      </w:r>
      <w:r>
        <w:rPr>
          <w:lang w:eastAsia="en-US"/>
        </w:rPr>
        <w:t>Monsigny</w:t>
      </w:r>
      <w:r w:rsidR="0046142F">
        <w:rPr>
          <w:lang w:eastAsia="en-US"/>
        </w:rPr>
        <w:t xml:space="preserve"> : </w:t>
      </w:r>
      <w:r>
        <w:rPr>
          <w:lang w:eastAsia="en-US"/>
        </w:rPr>
        <w:t>première force au billard et amant de cœur de madame Oliva de Beaujoyeux</w:t>
      </w:r>
      <w:r w:rsidR="0046142F">
        <w:rPr>
          <w:lang w:eastAsia="en-US"/>
        </w:rPr>
        <w:t>.</w:t>
      </w:r>
    </w:p>
    <w:p w14:paraId="734DCDF3" w14:textId="77777777" w:rsidR="0046142F" w:rsidRDefault="003148C9" w:rsidP="0046142F">
      <w:pPr>
        <w:rPr>
          <w:lang w:eastAsia="en-US"/>
        </w:rPr>
      </w:pPr>
      <w:r>
        <w:rPr>
          <w:lang w:eastAsia="en-US"/>
        </w:rPr>
        <w:t>Au moment où Fargeau</w:t>
      </w:r>
      <w:r w:rsidR="0046142F">
        <w:rPr>
          <w:lang w:eastAsia="en-US"/>
        </w:rPr>
        <w:t xml:space="preserve">, </w:t>
      </w:r>
      <w:r>
        <w:rPr>
          <w:lang w:eastAsia="en-US"/>
        </w:rPr>
        <w:t>aidé par cet opium souverain</w:t>
      </w:r>
      <w:r w:rsidR="0046142F">
        <w:rPr>
          <w:lang w:eastAsia="en-US"/>
        </w:rPr>
        <w:t xml:space="preserve">, </w:t>
      </w:r>
      <w:r>
        <w:rPr>
          <w:lang w:eastAsia="en-US"/>
        </w:rPr>
        <w:t>une bonne conscience</w:t>
      </w:r>
      <w:r w:rsidR="0046142F">
        <w:rPr>
          <w:lang w:eastAsia="en-US"/>
        </w:rPr>
        <w:t xml:space="preserve">, </w:t>
      </w:r>
      <w:r>
        <w:rPr>
          <w:lang w:eastAsia="en-US"/>
        </w:rPr>
        <w:t>commençait un joli petit somme</w:t>
      </w:r>
      <w:r w:rsidR="0046142F">
        <w:rPr>
          <w:lang w:eastAsia="en-US"/>
        </w:rPr>
        <w:t xml:space="preserve">, </w:t>
      </w:r>
      <w:r>
        <w:rPr>
          <w:lang w:eastAsia="en-US"/>
        </w:rPr>
        <w:t>la sonnette de la rue fut agitée avec une violence formidable</w:t>
      </w:r>
      <w:r w:rsidR="0046142F">
        <w:rPr>
          <w:lang w:eastAsia="en-US"/>
        </w:rPr>
        <w:t>.</w:t>
      </w:r>
    </w:p>
    <w:p w14:paraId="3E51AB04" w14:textId="77777777" w:rsidR="0046142F" w:rsidRDefault="003148C9" w:rsidP="0046142F">
      <w:pPr>
        <w:rPr>
          <w:lang w:eastAsia="en-US"/>
        </w:rPr>
      </w:pPr>
      <w:r>
        <w:rPr>
          <w:lang w:eastAsia="en-US"/>
        </w:rPr>
        <w:t>Il était un peu plus de huit heures du matin</w:t>
      </w:r>
      <w:r w:rsidR="0046142F">
        <w:rPr>
          <w:lang w:eastAsia="en-US"/>
        </w:rPr>
        <w:t xml:space="preserve">, </w:t>
      </w:r>
      <w:r>
        <w:rPr>
          <w:lang w:eastAsia="en-US"/>
        </w:rPr>
        <w:t>et c</w:t>
      </w:r>
      <w:r w:rsidR="0046142F">
        <w:rPr>
          <w:lang w:eastAsia="en-US"/>
        </w:rPr>
        <w:t>’</w:t>
      </w:r>
      <w:r>
        <w:rPr>
          <w:lang w:eastAsia="en-US"/>
        </w:rPr>
        <w:t>était à peu près le moment où Lucienne rentrait à la maison avec le billet de Clémence</w:t>
      </w:r>
      <w:r w:rsidR="0046142F">
        <w:rPr>
          <w:lang w:eastAsia="en-US"/>
        </w:rPr>
        <w:t>.</w:t>
      </w:r>
    </w:p>
    <w:p w14:paraId="3B99425C" w14:textId="7FC1589C" w:rsidR="0046142F" w:rsidRDefault="0046142F" w:rsidP="0046142F">
      <w:pPr>
        <w:rPr>
          <w:lang w:eastAsia="en-US"/>
        </w:rPr>
      </w:pPr>
      <w:r>
        <w:rPr>
          <w:lang w:eastAsia="en-US"/>
        </w:rPr>
        <w:t>M. </w:t>
      </w:r>
      <w:r w:rsidR="003148C9">
        <w:rPr>
          <w:lang w:eastAsia="en-US"/>
        </w:rPr>
        <w:t>Fargeau se redressa</w:t>
      </w:r>
      <w:r>
        <w:rPr>
          <w:lang w:eastAsia="en-US"/>
        </w:rPr>
        <w:t xml:space="preserve">. </w:t>
      </w:r>
      <w:r w:rsidR="003148C9">
        <w:rPr>
          <w:lang w:eastAsia="en-US"/>
        </w:rPr>
        <w:t>Il avait reconnu son homme avant de l</w:t>
      </w:r>
      <w:r>
        <w:rPr>
          <w:lang w:eastAsia="en-US"/>
        </w:rPr>
        <w:t>’</w:t>
      </w:r>
      <w:r w:rsidR="003148C9">
        <w:rPr>
          <w:lang w:eastAsia="en-US"/>
        </w:rPr>
        <w:t>avoir vu</w:t>
      </w:r>
      <w:r>
        <w:rPr>
          <w:lang w:eastAsia="en-US"/>
        </w:rPr>
        <w:t xml:space="preserve">. </w:t>
      </w:r>
      <w:r w:rsidR="003148C9">
        <w:rPr>
          <w:lang w:eastAsia="en-US"/>
        </w:rPr>
        <w:t>La sonnette</w:t>
      </w:r>
      <w:r>
        <w:rPr>
          <w:lang w:eastAsia="en-US"/>
        </w:rPr>
        <w:t xml:space="preserve">, </w:t>
      </w:r>
      <w:r w:rsidR="003148C9">
        <w:rPr>
          <w:lang w:eastAsia="en-US"/>
        </w:rPr>
        <w:t>agitée ainsi</w:t>
      </w:r>
      <w:r>
        <w:rPr>
          <w:lang w:eastAsia="en-US"/>
        </w:rPr>
        <w:t xml:space="preserve">, </w:t>
      </w:r>
      <w:r w:rsidR="003148C9">
        <w:rPr>
          <w:lang w:eastAsia="en-US"/>
        </w:rPr>
        <w:t xml:space="preserve">avait un accent </w:t>
      </w:r>
      <w:proofErr w:type="spellStart"/>
      <w:r w:rsidR="003148C9">
        <w:rPr>
          <w:lang w:eastAsia="en-US"/>
        </w:rPr>
        <w:t>vitriâs</w:t>
      </w:r>
      <w:proofErr w:type="spellEnd"/>
      <w:r>
        <w:rPr>
          <w:lang w:eastAsia="en-US"/>
        </w:rPr>
        <w:t>.</w:t>
      </w:r>
    </w:p>
    <w:p w14:paraId="160AD044" w14:textId="77777777" w:rsidR="0046142F" w:rsidRDefault="003148C9" w:rsidP="0046142F">
      <w:pPr>
        <w:rPr>
          <w:lang w:eastAsia="en-US"/>
        </w:rPr>
      </w:pPr>
      <w:r>
        <w:rPr>
          <w:lang w:eastAsia="en-US"/>
        </w:rPr>
        <w:t>Il se dit</w:t>
      </w:r>
      <w:r w:rsidR="0046142F">
        <w:rPr>
          <w:lang w:eastAsia="en-US"/>
        </w:rPr>
        <w:t xml:space="preserve"> : </w:t>
      </w:r>
      <w:r>
        <w:rPr>
          <w:lang w:eastAsia="en-US"/>
        </w:rPr>
        <w:t>Je dormirai la nuit prochaine</w:t>
      </w:r>
      <w:r w:rsidR="0046142F">
        <w:rPr>
          <w:lang w:eastAsia="en-US"/>
        </w:rPr>
        <w:t>…</w:t>
      </w:r>
    </w:p>
    <w:p w14:paraId="54356FC5" w14:textId="77777777" w:rsidR="0046142F" w:rsidRDefault="003148C9" w:rsidP="0046142F">
      <w:pPr>
        <w:rPr>
          <w:lang w:eastAsia="en-US"/>
        </w:rPr>
      </w:pPr>
      <w:r>
        <w:rPr>
          <w:lang w:eastAsia="en-US"/>
        </w:rPr>
        <w:t>Mais l</w:t>
      </w:r>
      <w:r w:rsidR="0046142F">
        <w:rPr>
          <w:lang w:eastAsia="en-US"/>
        </w:rPr>
        <w:t>’</w:t>
      </w:r>
      <w:r>
        <w:rPr>
          <w:lang w:eastAsia="en-US"/>
        </w:rPr>
        <w:t>homme propose</w:t>
      </w:r>
      <w:r w:rsidR="0046142F">
        <w:rPr>
          <w:lang w:eastAsia="en-US"/>
        </w:rPr>
        <w:t>…</w:t>
      </w:r>
    </w:p>
    <w:p w14:paraId="2584F153" w14:textId="1476F4DE" w:rsidR="0046142F" w:rsidRDefault="0046142F" w:rsidP="0046142F">
      <w:pPr>
        <w:rPr>
          <w:lang w:eastAsia="en-US"/>
        </w:rPr>
      </w:pPr>
      <w:r>
        <w:rPr>
          <w:lang w:eastAsia="en-US"/>
        </w:rPr>
        <w:t>— </w:t>
      </w:r>
      <w:r w:rsidR="003148C9">
        <w:rPr>
          <w:lang w:eastAsia="en-US"/>
        </w:rPr>
        <w:t>Tonnerre de Landerneau</w:t>
      </w:r>
      <w:r>
        <w:rPr>
          <w:lang w:eastAsia="en-US"/>
        </w:rPr>
        <w:t xml:space="preserve"> ! </w:t>
      </w:r>
      <w:r w:rsidR="003148C9">
        <w:rPr>
          <w:lang w:eastAsia="en-US"/>
        </w:rPr>
        <w:t xml:space="preserve">dit une voix solidement </w:t>
      </w:r>
      <w:proofErr w:type="spellStart"/>
      <w:r w:rsidR="003148C9">
        <w:rPr>
          <w:lang w:eastAsia="en-US"/>
        </w:rPr>
        <w:t>nazillarde</w:t>
      </w:r>
      <w:proofErr w:type="spellEnd"/>
      <w:r w:rsidR="003148C9">
        <w:rPr>
          <w:lang w:eastAsia="en-US"/>
        </w:rPr>
        <w:t xml:space="preserve"> dans l</w:t>
      </w:r>
      <w:r>
        <w:rPr>
          <w:lang w:eastAsia="en-US"/>
        </w:rPr>
        <w:t>’</w:t>
      </w:r>
      <w:r w:rsidR="003148C9">
        <w:rPr>
          <w:lang w:eastAsia="en-US"/>
        </w:rPr>
        <w:t>antichambre</w:t>
      </w:r>
      <w:r>
        <w:rPr>
          <w:lang w:eastAsia="en-US"/>
        </w:rPr>
        <w:t xml:space="preserve"> ; </w:t>
      </w:r>
      <w:r w:rsidR="003148C9">
        <w:rPr>
          <w:lang w:eastAsia="en-US"/>
        </w:rPr>
        <w:t>voilà six fois que je sonne</w:t>
      </w:r>
      <w:r>
        <w:rPr>
          <w:lang w:eastAsia="en-US"/>
        </w:rPr>
        <w:t xml:space="preserve">… </w:t>
      </w:r>
      <w:r w:rsidR="003148C9">
        <w:rPr>
          <w:lang w:eastAsia="en-US"/>
        </w:rPr>
        <w:t>ça ressemble à une allée de cimetière</w:t>
      </w:r>
      <w:r>
        <w:rPr>
          <w:lang w:eastAsia="en-US"/>
        </w:rPr>
        <w:t xml:space="preserve">, </w:t>
      </w:r>
      <w:r w:rsidR="003148C9">
        <w:rPr>
          <w:lang w:eastAsia="en-US"/>
        </w:rPr>
        <w:t>cette rue du Regard</w:t>
      </w:r>
      <w:r>
        <w:rPr>
          <w:lang w:eastAsia="en-US"/>
        </w:rPr>
        <w:t xml:space="preserve"> ; </w:t>
      </w:r>
      <w:r w:rsidR="003148C9">
        <w:rPr>
          <w:lang w:eastAsia="en-US"/>
        </w:rPr>
        <w:t>filez</w:t>
      </w:r>
      <w:r>
        <w:rPr>
          <w:lang w:eastAsia="en-US"/>
        </w:rPr>
        <w:t xml:space="preserve">, </w:t>
      </w:r>
      <w:r w:rsidR="003148C9">
        <w:rPr>
          <w:lang w:eastAsia="en-US"/>
        </w:rPr>
        <w:t>vous</w:t>
      </w:r>
      <w:r>
        <w:rPr>
          <w:lang w:eastAsia="en-US"/>
        </w:rPr>
        <w:t xml:space="preserve">, </w:t>
      </w:r>
      <w:r w:rsidR="003148C9">
        <w:rPr>
          <w:lang w:eastAsia="en-US"/>
        </w:rPr>
        <w:t>et allez dire à votre maître que je suis là</w:t>
      </w:r>
      <w:r>
        <w:rPr>
          <w:lang w:eastAsia="en-US"/>
        </w:rPr>
        <w:t>… M. de </w:t>
      </w:r>
      <w:r w:rsidR="003148C9">
        <w:rPr>
          <w:lang w:eastAsia="en-US"/>
        </w:rPr>
        <w:t>Monsigny</w:t>
      </w:r>
      <w:r>
        <w:rPr>
          <w:lang w:eastAsia="en-US"/>
        </w:rPr>
        <w:t> !</w:t>
      </w:r>
    </w:p>
    <w:p w14:paraId="1DD747D6" w14:textId="77777777" w:rsidR="0046142F" w:rsidRDefault="0046142F" w:rsidP="0046142F">
      <w:pPr>
        <w:rPr>
          <w:lang w:eastAsia="en-US"/>
        </w:rPr>
      </w:pPr>
      <w:r>
        <w:rPr>
          <w:lang w:eastAsia="en-US"/>
        </w:rPr>
        <w:t>— </w:t>
      </w:r>
      <w:r w:rsidR="003148C9">
        <w:rPr>
          <w:lang w:eastAsia="en-US"/>
        </w:rPr>
        <w:t>Faites entrer</w:t>
      </w:r>
      <w:r>
        <w:rPr>
          <w:lang w:eastAsia="en-US"/>
        </w:rPr>
        <w:t xml:space="preserve"> ! </w:t>
      </w:r>
      <w:r w:rsidR="003148C9">
        <w:rPr>
          <w:lang w:eastAsia="en-US"/>
        </w:rPr>
        <w:t>cria Fargeau de sa place</w:t>
      </w:r>
      <w:r>
        <w:rPr>
          <w:lang w:eastAsia="en-US"/>
        </w:rPr>
        <w:t>.</w:t>
      </w:r>
    </w:p>
    <w:p w14:paraId="7927A20F" w14:textId="7294474D"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dit le nouveau venu</w:t>
      </w:r>
      <w:r>
        <w:rPr>
          <w:lang w:eastAsia="en-US"/>
        </w:rPr>
        <w:t xml:space="preserve">, </w:t>
      </w:r>
      <w:r w:rsidR="006C2AE1">
        <w:rPr>
          <w:lang w:eastAsia="en-US"/>
        </w:rPr>
        <w:t>—</w:t>
      </w:r>
      <w:r>
        <w:rPr>
          <w:lang w:eastAsia="en-US"/>
        </w:rPr>
        <w:t xml:space="preserve"> </w:t>
      </w:r>
      <w:r w:rsidR="003148C9">
        <w:rPr>
          <w:lang w:eastAsia="en-US"/>
        </w:rPr>
        <w:t>je connais cet organe</w:t>
      </w:r>
      <w:r>
        <w:rPr>
          <w:lang w:eastAsia="en-US"/>
        </w:rPr>
        <w:t>…</w:t>
      </w:r>
    </w:p>
    <w:p w14:paraId="7479E523" w14:textId="7C03571D" w:rsidR="0046142F" w:rsidRDefault="0046142F" w:rsidP="0046142F">
      <w:pPr>
        <w:rPr>
          <w:lang w:eastAsia="en-US"/>
        </w:rPr>
      </w:pPr>
      <w:r>
        <w:rPr>
          <w:lang w:eastAsia="en-US"/>
        </w:rPr>
        <w:t>— </w:t>
      </w:r>
      <w:r w:rsidR="003148C9">
        <w:rPr>
          <w:lang w:eastAsia="en-US"/>
        </w:rPr>
        <w:t>Eh parbleu</w:t>
      </w:r>
      <w:r>
        <w:rPr>
          <w:lang w:eastAsia="en-US"/>
        </w:rPr>
        <w:t xml:space="preserve"> ! </w:t>
      </w:r>
      <w:r w:rsidR="003148C9">
        <w:rPr>
          <w:lang w:eastAsia="en-US"/>
        </w:rPr>
        <w:t>ajouta-t-il en passant le seuil</w:t>
      </w:r>
      <w:r>
        <w:rPr>
          <w:lang w:eastAsia="en-US"/>
        </w:rPr>
        <w:t xml:space="preserve">, </w:t>
      </w:r>
      <w:r w:rsidR="006C2AE1">
        <w:rPr>
          <w:lang w:eastAsia="en-US"/>
        </w:rPr>
        <w:t>—</w:t>
      </w:r>
      <w:r>
        <w:rPr>
          <w:lang w:eastAsia="en-US"/>
        </w:rPr>
        <w:t xml:space="preserve"> </w:t>
      </w:r>
      <w:r w:rsidR="003148C9">
        <w:rPr>
          <w:lang w:eastAsia="en-US"/>
        </w:rPr>
        <w:t>je me doutais de ça</w:t>
      </w:r>
      <w:r>
        <w:rPr>
          <w:lang w:eastAsia="en-US"/>
        </w:rPr>
        <w:t xml:space="preserve"> !… </w:t>
      </w:r>
      <w:r w:rsidR="003148C9">
        <w:rPr>
          <w:lang w:eastAsia="en-US"/>
        </w:rPr>
        <w:t>Bonjour</w:t>
      </w:r>
      <w:r>
        <w:rPr>
          <w:lang w:eastAsia="en-US"/>
        </w:rPr>
        <w:t xml:space="preserve">, </w:t>
      </w:r>
      <w:r w:rsidR="003148C9">
        <w:rPr>
          <w:lang w:eastAsia="en-US"/>
        </w:rPr>
        <w:t>vieux</w:t>
      </w:r>
      <w:r>
        <w:rPr>
          <w:lang w:eastAsia="en-US"/>
        </w:rPr>
        <w:t> !</w:t>
      </w:r>
    </w:p>
    <w:p w14:paraId="6EBCB644" w14:textId="77777777" w:rsidR="0046142F" w:rsidRDefault="003148C9" w:rsidP="0046142F">
      <w:pPr>
        <w:rPr>
          <w:lang w:eastAsia="en-US"/>
        </w:rPr>
      </w:pPr>
      <w:r>
        <w:rPr>
          <w:lang w:eastAsia="en-US"/>
        </w:rPr>
        <w:lastRenderedPageBreak/>
        <w:t>Il tendit la main à Fargeau</w:t>
      </w:r>
      <w:r w:rsidR="0046142F">
        <w:rPr>
          <w:lang w:eastAsia="en-US"/>
        </w:rPr>
        <w:t xml:space="preserve"> ; </w:t>
      </w:r>
      <w:r>
        <w:rPr>
          <w:lang w:eastAsia="en-US"/>
        </w:rPr>
        <w:t>mais celui-ci</w:t>
      </w:r>
      <w:r w:rsidR="0046142F">
        <w:rPr>
          <w:lang w:eastAsia="en-US"/>
        </w:rPr>
        <w:t xml:space="preserve">, </w:t>
      </w:r>
      <w:r>
        <w:rPr>
          <w:lang w:eastAsia="en-US"/>
        </w:rPr>
        <w:t>toujours affectueux et tendre</w:t>
      </w:r>
      <w:r w:rsidR="0046142F">
        <w:rPr>
          <w:lang w:eastAsia="en-US"/>
        </w:rPr>
        <w:t xml:space="preserve">, </w:t>
      </w:r>
      <w:r>
        <w:rPr>
          <w:lang w:eastAsia="en-US"/>
        </w:rPr>
        <w:t>le serra contre son cœur</w:t>
      </w:r>
      <w:r w:rsidR="0046142F">
        <w:rPr>
          <w:lang w:eastAsia="en-US"/>
        </w:rPr>
        <w:t>.</w:t>
      </w:r>
    </w:p>
    <w:p w14:paraId="70C69D4D" w14:textId="77777777" w:rsidR="0046142F" w:rsidRDefault="0046142F" w:rsidP="0046142F">
      <w:pPr>
        <w:rPr>
          <w:lang w:eastAsia="en-US"/>
        </w:rPr>
      </w:pPr>
      <w:r>
        <w:rPr>
          <w:lang w:eastAsia="en-US"/>
        </w:rPr>
        <w:t>— </w:t>
      </w:r>
      <w:r w:rsidR="003148C9">
        <w:rPr>
          <w:lang w:eastAsia="en-US"/>
        </w:rPr>
        <w:t xml:space="preserve">Mon pauvre </w:t>
      </w:r>
      <w:proofErr w:type="spellStart"/>
      <w:r w:rsidR="003148C9">
        <w:rPr>
          <w:lang w:eastAsia="en-US"/>
        </w:rPr>
        <w:t>Guérineul</w:t>
      </w:r>
      <w:proofErr w:type="spellEnd"/>
      <w:r>
        <w:rPr>
          <w:lang w:eastAsia="en-US"/>
        </w:rPr>
        <w:t xml:space="preserve">, </w:t>
      </w:r>
      <w:r w:rsidR="003148C9">
        <w:rPr>
          <w:lang w:eastAsia="en-US"/>
        </w:rPr>
        <w:t>dit-il avec sentiment</w:t>
      </w:r>
      <w:r>
        <w:rPr>
          <w:lang w:eastAsia="en-US"/>
        </w:rPr>
        <w:t xml:space="preserve"> ; </w:t>
      </w:r>
      <w:r w:rsidR="003148C9">
        <w:rPr>
          <w:lang w:eastAsia="en-US"/>
        </w:rPr>
        <w:t>combien je suis heureux de revoir un parent</w:t>
      </w:r>
      <w:r>
        <w:rPr>
          <w:lang w:eastAsia="en-US"/>
        </w:rPr>
        <w:t xml:space="preserve">, </w:t>
      </w:r>
      <w:r w:rsidR="003148C9">
        <w:rPr>
          <w:lang w:eastAsia="en-US"/>
        </w:rPr>
        <w:t>un ami</w:t>
      </w:r>
      <w:r>
        <w:rPr>
          <w:lang w:eastAsia="en-US"/>
        </w:rPr>
        <w:t xml:space="preserve">, </w:t>
      </w:r>
      <w:r w:rsidR="003148C9">
        <w:rPr>
          <w:lang w:eastAsia="en-US"/>
        </w:rPr>
        <w:t>presque un frère</w:t>
      </w:r>
      <w:r>
        <w:rPr>
          <w:lang w:eastAsia="en-US"/>
        </w:rPr>
        <w:t xml:space="preserve"> !… </w:t>
      </w:r>
      <w:r w:rsidR="003148C9">
        <w:rPr>
          <w:lang w:eastAsia="en-US"/>
        </w:rPr>
        <w:t>Ah</w:t>
      </w:r>
      <w:r>
        <w:rPr>
          <w:lang w:eastAsia="en-US"/>
        </w:rPr>
        <w:t xml:space="preserve"> ! </w:t>
      </w:r>
      <w:r w:rsidR="003148C9">
        <w:rPr>
          <w:lang w:eastAsia="en-US"/>
        </w:rPr>
        <w:t>le testament de mon oncle n</w:t>
      </w:r>
      <w:r>
        <w:rPr>
          <w:lang w:eastAsia="en-US"/>
        </w:rPr>
        <w:t>’</w:t>
      </w:r>
      <w:r w:rsidR="003148C9">
        <w:rPr>
          <w:lang w:eastAsia="en-US"/>
        </w:rPr>
        <w:t>a pu m</w:t>
      </w:r>
      <w:r>
        <w:rPr>
          <w:lang w:eastAsia="en-US"/>
        </w:rPr>
        <w:t>’</w:t>
      </w:r>
      <w:r w:rsidR="003148C9">
        <w:rPr>
          <w:lang w:eastAsia="en-US"/>
        </w:rPr>
        <w:t>endurcir l</w:t>
      </w:r>
      <w:r>
        <w:rPr>
          <w:lang w:eastAsia="en-US"/>
        </w:rPr>
        <w:t>’</w:t>
      </w:r>
      <w:r w:rsidR="003148C9">
        <w:rPr>
          <w:lang w:eastAsia="en-US"/>
        </w:rPr>
        <w:t>âme</w:t>
      </w:r>
      <w:r>
        <w:rPr>
          <w:lang w:eastAsia="en-US"/>
        </w:rPr>
        <w:t xml:space="preserve">… </w:t>
      </w:r>
      <w:r w:rsidR="003148C9">
        <w:rPr>
          <w:lang w:eastAsia="en-US"/>
        </w:rPr>
        <w:t>Il y a bien longtemps que je sais où vous trouver</w:t>
      </w:r>
      <w:r>
        <w:rPr>
          <w:lang w:eastAsia="en-US"/>
        </w:rPr>
        <w:t xml:space="preserve">… </w:t>
      </w:r>
      <w:r w:rsidR="003148C9">
        <w:rPr>
          <w:lang w:eastAsia="en-US"/>
        </w:rPr>
        <w:t>Mais l</w:t>
      </w:r>
      <w:r>
        <w:rPr>
          <w:lang w:eastAsia="en-US"/>
        </w:rPr>
        <w:t>’</w:t>
      </w:r>
      <w:r w:rsidR="003148C9">
        <w:rPr>
          <w:lang w:eastAsia="en-US"/>
        </w:rPr>
        <w:t>idée de cette bataille impie me révolte</w:t>
      </w:r>
      <w:r>
        <w:rPr>
          <w:lang w:eastAsia="en-US"/>
        </w:rPr>
        <w:t>…</w:t>
      </w:r>
    </w:p>
    <w:p w14:paraId="66402F18" w14:textId="77777777" w:rsidR="0046142F" w:rsidRDefault="0046142F" w:rsidP="0046142F">
      <w:pPr>
        <w:rPr>
          <w:lang w:eastAsia="en-US"/>
        </w:rPr>
      </w:pPr>
      <w:r>
        <w:rPr>
          <w:lang w:eastAsia="en-US"/>
        </w:rPr>
        <w:t>— </w:t>
      </w:r>
      <w:r w:rsidR="003148C9">
        <w:rPr>
          <w:lang w:eastAsia="en-US"/>
        </w:rPr>
        <w:t>Bon</w:t>
      </w:r>
      <w:r>
        <w:rPr>
          <w:lang w:eastAsia="en-US"/>
        </w:rPr>
        <w:t xml:space="preserve">, </w:t>
      </w:r>
      <w:r w:rsidR="003148C9">
        <w:rPr>
          <w:lang w:eastAsia="en-US"/>
        </w:rPr>
        <w:t>bon</w:t>
      </w:r>
      <w:r>
        <w:rPr>
          <w:lang w:eastAsia="en-US"/>
        </w:rPr>
        <w:t xml:space="preserve"> ! </w:t>
      </w:r>
      <w:r w:rsidR="003148C9">
        <w:rPr>
          <w:lang w:eastAsia="en-US"/>
        </w:rPr>
        <w:t xml:space="preserve">interrompit </w:t>
      </w:r>
      <w:proofErr w:type="spellStart"/>
      <w:r w:rsidR="003148C9">
        <w:rPr>
          <w:lang w:eastAsia="en-US"/>
        </w:rPr>
        <w:t>Guérineul</w:t>
      </w:r>
      <w:proofErr w:type="spellEnd"/>
      <w:r>
        <w:rPr>
          <w:lang w:eastAsia="en-US"/>
        </w:rPr>
        <w:t xml:space="preserve">, </w:t>
      </w:r>
      <w:r w:rsidR="003148C9">
        <w:rPr>
          <w:lang w:eastAsia="en-US"/>
        </w:rPr>
        <w:t>moi aussi</w:t>
      </w:r>
      <w:r>
        <w:rPr>
          <w:lang w:eastAsia="en-US"/>
        </w:rPr>
        <w:t xml:space="preserve">, </w:t>
      </w:r>
      <w:r w:rsidR="003148C9">
        <w:rPr>
          <w:lang w:eastAsia="en-US"/>
        </w:rPr>
        <w:t>nom d</w:t>
      </w:r>
      <w:r>
        <w:rPr>
          <w:lang w:eastAsia="en-US"/>
        </w:rPr>
        <w:t>’</w:t>
      </w:r>
      <w:r w:rsidR="003148C9">
        <w:rPr>
          <w:lang w:eastAsia="en-US"/>
        </w:rPr>
        <w:t>un chien</w:t>
      </w:r>
      <w:r>
        <w:rPr>
          <w:lang w:eastAsia="en-US"/>
        </w:rPr>
        <w:t xml:space="preserve"> !… </w:t>
      </w:r>
      <w:r w:rsidR="003148C9">
        <w:rPr>
          <w:lang w:eastAsia="en-US"/>
        </w:rPr>
        <w:t>Seulement</w:t>
      </w:r>
      <w:r>
        <w:rPr>
          <w:lang w:eastAsia="en-US"/>
        </w:rPr>
        <w:t xml:space="preserve">, </w:t>
      </w:r>
      <w:r w:rsidR="003148C9">
        <w:rPr>
          <w:lang w:eastAsia="en-US"/>
        </w:rPr>
        <w:t>nous n</w:t>
      </w:r>
      <w:r>
        <w:rPr>
          <w:lang w:eastAsia="en-US"/>
        </w:rPr>
        <w:t>’</w:t>
      </w:r>
      <w:r w:rsidR="003148C9">
        <w:rPr>
          <w:lang w:eastAsia="en-US"/>
        </w:rPr>
        <w:t>avons plus que quarante-huit heures</w:t>
      </w:r>
      <w:r>
        <w:rPr>
          <w:lang w:eastAsia="en-US"/>
        </w:rPr>
        <w:t xml:space="preserve">. </w:t>
      </w:r>
      <w:r w:rsidR="003148C9">
        <w:rPr>
          <w:lang w:eastAsia="en-US"/>
        </w:rPr>
        <w:t xml:space="preserve">Mais </w:t>
      </w:r>
      <w:proofErr w:type="spellStart"/>
      <w:r w:rsidR="003148C9">
        <w:rPr>
          <w:lang w:eastAsia="en-US"/>
        </w:rPr>
        <w:t>peuh</w:t>
      </w:r>
      <w:proofErr w:type="spellEnd"/>
      <w:r>
        <w:rPr>
          <w:lang w:eastAsia="en-US"/>
        </w:rPr>
        <w:t xml:space="preserve"> !… </w:t>
      </w:r>
      <w:r w:rsidR="003148C9">
        <w:rPr>
          <w:lang w:eastAsia="en-US"/>
        </w:rPr>
        <w:t>personne ne veut jouer ça en trois liées</w:t>
      </w:r>
      <w:r>
        <w:rPr>
          <w:lang w:eastAsia="en-US"/>
        </w:rPr>
        <w:t xml:space="preserve"> !… </w:t>
      </w:r>
      <w:r w:rsidR="003148C9">
        <w:rPr>
          <w:lang w:eastAsia="en-US"/>
        </w:rPr>
        <w:t>Dites donc</w:t>
      </w:r>
      <w:r>
        <w:rPr>
          <w:lang w:eastAsia="en-US"/>
        </w:rPr>
        <w:t xml:space="preserve">, </w:t>
      </w:r>
      <w:r w:rsidR="003148C9">
        <w:rPr>
          <w:lang w:eastAsia="en-US"/>
        </w:rPr>
        <w:t>vieux</w:t>
      </w:r>
      <w:r>
        <w:rPr>
          <w:lang w:eastAsia="en-US"/>
        </w:rPr>
        <w:t xml:space="preserve">, </w:t>
      </w:r>
      <w:r w:rsidR="003148C9">
        <w:rPr>
          <w:lang w:eastAsia="en-US"/>
        </w:rPr>
        <w:t>le bazar ne me déplaît pas</w:t>
      </w:r>
      <w:r>
        <w:rPr>
          <w:lang w:eastAsia="en-US"/>
        </w:rPr>
        <w:t xml:space="preserve">, </w:t>
      </w:r>
      <w:r w:rsidR="003148C9">
        <w:rPr>
          <w:lang w:eastAsia="en-US"/>
        </w:rPr>
        <w:t>ici</w:t>
      </w:r>
      <w:r>
        <w:rPr>
          <w:lang w:eastAsia="en-US"/>
        </w:rPr>
        <w:t xml:space="preserve">… </w:t>
      </w:r>
      <w:r w:rsidR="003148C9">
        <w:rPr>
          <w:lang w:eastAsia="en-US"/>
        </w:rPr>
        <w:t>C</w:t>
      </w:r>
      <w:r>
        <w:rPr>
          <w:lang w:eastAsia="en-US"/>
        </w:rPr>
        <w:t>’</w:t>
      </w:r>
      <w:r w:rsidR="003148C9">
        <w:rPr>
          <w:lang w:eastAsia="en-US"/>
        </w:rPr>
        <w:t>est antique et faisandé un peu</w:t>
      </w:r>
      <w:r>
        <w:rPr>
          <w:lang w:eastAsia="en-US"/>
        </w:rPr>
        <w:t xml:space="preserve">, </w:t>
      </w:r>
      <w:r w:rsidR="003148C9">
        <w:rPr>
          <w:lang w:eastAsia="en-US"/>
        </w:rPr>
        <w:t>mais bien bâti</w:t>
      </w:r>
      <w:r>
        <w:rPr>
          <w:lang w:eastAsia="en-US"/>
        </w:rPr>
        <w:t xml:space="preserve">… </w:t>
      </w:r>
      <w:r w:rsidR="003148C9">
        <w:rPr>
          <w:lang w:eastAsia="en-US"/>
        </w:rPr>
        <w:t>Vous avez donc un bon état</w:t>
      </w:r>
      <w:r>
        <w:rPr>
          <w:lang w:eastAsia="en-US"/>
        </w:rPr>
        <w:t xml:space="preserve">, </w:t>
      </w:r>
      <w:r w:rsidR="003148C9">
        <w:rPr>
          <w:lang w:eastAsia="en-US"/>
        </w:rPr>
        <w:t>vous</w:t>
      </w:r>
      <w:r>
        <w:rPr>
          <w:lang w:eastAsia="en-US"/>
        </w:rPr>
        <w:t> ?</w:t>
      </w:r>
    </w:p>
    <w:p w14:paraId="1E6A21C0"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répondit Fargeau en souriant</w:t>
      </w:r>
      <w:r>
        <w:rPr>
          <w:lang w:eastAsia="en-US"/>
        </w:rPr>
        <w:t>.</w:t>
      </w:r>
    </w:p>
    <w:p w14:paraId="7F7396B5" w14:textId="77777777" w:rsidR="0046142F" w:rsidRDefault="0046142F" w:rsidP="0046142F">
      <w:pPr>
        <w:rPr>
          <w:lang w:eastAsia="en-US"/>
        </w:rPr>
      </w:pPr>
      <w:r>
        <w:rPr>
          <w:lang w:eastAsia="en-US"/>
        </w:rPr>
        <w:t>— </w:t>
      </w:r>
      <w:r w:rsidR="003148C9">
        <w:rPr>
          <w:lang w:eastAsia="en-US"/>
        </w:rPr>
        <w:t>Moi</w:t>
      </w:r>
      <w:r>
        <w:rPr>
          <w:lang w:eastAsia="en-US"/>
        </w:rPr>
        <w:t xml:space="preserve">, </w:t>
      </w:r>
      <w:r w:rsidR="003148C9">
        <w:rPr>
          <w:lang w:eastAsia="en-US"/>
        </w:rPr>
        <w:t>je bricole</w:t>
      </w:r>
      <w:r>
        <w:rPr>
          <w:lang w:eastAsia="en-US"/>
        </w:rPr>
        <w:t xml:space="preserve">, </w:t>
      </w:r>
      <w:r w:rsidR="003148C9">
        <w:rPr>
          <w:lang w:eastAsia="en-US"/>
        </w:rPr>
        <w:t>reprit le vieil étudiant</w:t>
      </w:r>
      <w:r>
        <w:rPr>
          <w:lang w:eastAsia="en-US"/>
        </w:rPr>
        <w:t xml:space="preserve">, </w:t>
      </w:r>
      <w:r w:rsidR="003148C9">
        <w:rPr>
          <w:lang w:eastAsia="en-US"/>
        </w:rPr>
        <w:t>je boulotte</w:t>
      </w:r>
      <w:r>
        <w:rPr>
          <w:lang w:eastAsia="en-US"/>
        </w:rPr>
        <w:t xml:space="preserve">, </w:t>
      </w:r>
      <w:r w:rsidR="003148C9">
        <w:rPr>
          <w:lang w:eastAsia="en-US"/>
        </w:rPr>
        <w:t>je carotte</w:t>
      </w:r>
      <w:r>
        <w:rPr>
          <w:lang w:eastAsia="en-US"/>
        </w:rPr>
        <w:t xml:space="preserve">, </w:t>
      </w:r>
      <w:r w:rsidR="003148C9">
        <w:rPr>
          <w:lang w:eastAsia="en-US"/>
        </w:rPr>
        <w:t xml:space="preserve">je </w:t>
      </w:r>
      <w:proofErr w:type="spellStart"/>
      <w:r w:rsidR="003148C9">
        <w:rPr>
          <w:lang w:eastAsia="en-US"/>
        </w:rPr>
        <w:t>rabiotte</w:t>
      </w:r>
      <w:proofErr w:type="spellEnd"/>
      <w:r>
        <w:rPr>
          <w:lang w:eastAsia="en-US"/>
        </w:rPr>
        <w:t xml:space="preserve">… </w:t>
      </w:r>
      <w:r w:rsidR="003148C9">
        <w:rPr>
          <w:lang w:eastAsia="en-US"/>
        </w:rPr>
        <w:t>Nom de bleu</w:t>
      </w:r>
      <w:r>
        <w:rPr>
          <w:lang w:eastAsia="en-US"/>
        </w:rPr>
        <w:t xml:space="preserve"> ! </w:t>
      </w:r>
      <w:r w:rsidR="003148C9">
        <w:rPr>
          <w:lang w:eastAsia="en-US"/>
        </w:rPr>
        <w:t>cependant</w:t>
      </w:r>
      <w:r>
        <w:rPr>
          <w:lang w:eastAsia="en-US"/>
        </w:rPr>
        <w:t xml:space="preserve">, </w:t>
      </w:r>
      <w:r w:rsidR="003148C9">
        <w:rPr>
          <w:lang w:eastAsia="en-US"/>
        </w:rPr>
        <w:t>je ne viens pas comme ça dans les maisons</w:t>
      </w:r>
      <w:r>
        <w:rPr>
          <w:lang w:eastAsia="en-US"/>
        </w:rPr>
        <w:t xml:space="preserve">… </w:t>
      </w:r>
      <w:r w:rsidR="003148C9">
        <w:rPr>
          <w:lang w:eastAsia="en-US"/>
        </w:rPr>
        <w:t>et si je n</w:t>
      </w:r>
      <w:r>
        <w:rPr>
          <w:lang w:eastAsia="en-US"/>
        </w:rPr>
        <w:t>’</w:t>
      </w:r>
      <w:r w:rsidR="003148C9">
        <w:rPr>
          <w:lang w:eastAsia="en-US"/>
        </w:rPr>
        <w:t xml:space="preserve">avais pas deviné le </w:t>
      </w:r>
      <w:r w:rsidR="003148C9">
        <w:rPr>
          <w:i/>
          <w:iCs/>
          <w:lang w:eastAsia="en-US"/>
        </w:rPr>
        <w:t>rébus</w:t>
      </w:r>
      <w:r w:rsidR="003148C9">
        <w:rPr>
          <w:lang w:eastAsia="en-US"/>
        </w:rPr>
        <w:t xml:space="preserve"> de ce louchon de Baptiste</w:t>
      </w:r>
      <w:r>
        <w:rPr>
          <w:lang w:eastAsia="en-US"/>
        </w:rPr>
        <w:t xml:space="preserve">… </w:t>
      </w:r>
      <w:r w:rsidR="003148C9">
        <w:rPr>
          <w:lang w:eastAsia="en-US"/>
        </w:rPr>
        <w:t>mais voyons</w:t>
      </w:r>
      <w:r>
        <w:rPr>
          <w:lang w:eastAsia="en-US"/>
        </w:rPr>
        <w:t xml:space="preserve">, </w:t>
      </w:r>
      <w:r w:rsidR="003148C9">
        <w:rPr>
          <w:lang w:eastAsia="en-US"/>
        </w:rPr>
        <w:t>que me voulez-vous</w:t>
      </w:r>
      <w:r>
        <w:rPr>
          <w:lang w:eastAsia="en-US"/>
        </w:rPr>
        <w:t> ?</w:t>
      </w:r>
    </w:p>
    <w:p w14:paraId="3F4DACC8" w14:textId="77777777" w:rsidR="0046142F" w:rsidRDefault="0046142F" w:rsidP="0046142F">
      <w:pPr>
        <w:rPr>
          <w:lang w:eastAsia="en-US"/>
        </w:rPr>
      </w:pPr>
      <w:r>
        <w:rPr>
          <w:lang w:eastAsia="en-US"/>
        </w:rPr>
        <w:t>— </w:t>
      </w:r>
      <w:r w:rsidR="003148C9">
        <w:rPr>
          <w:lang w:eastAsia="en-US"/>
        </w:rPr>
        <w:t>Je veux vous faire gagner deux cent cinquante mille francs</w:t>
      </w:r>
      <w:r>
        <w:rPr>
          <w:lang w:eastAsia="en-US"/>
        </w:rPr>
        <w:t xml:space="preserve">, </w:t>
      </w:r>
      <w:r w:rsidR="003148C9">
        <w:rPr>
          <w:lang w:eastAsia="en-US"/>
        </w:rPr>
        <w:t>répondit Fargeau</w:t>
      </w:r>
      <w:r>
        <w:rPr>
          <w:lang w:eastAsia="en-US"/>
        </w:rPr>
        <w:t>.</w:t>
      </w:r>
    </w:p>
    <w:p w14:paraId="35C0C513" w14:textId="77777777" w:rsidR="0046142F" w:rsidRDefault="003148C9" w:rsidP="0046142F">
      <w:pPr>
        <w:rPr>
          <w:lang w:eastAsia="en-US"/>
        </w:rPr>
      </w:pPr>
      <w:proofErr w:type="spellStart"/>
      <w:r>
        <w:rPr>
          <w:lang w:eastAsia="en-US"/>
        </w:rPr>
        <w:t>Guérineul</w:t>
      </w:r>
      <w:proofErr w:type="spellEnd"/>
      <w:r>
        <w:rPr>
          <w:lang w:eastAsia="en-US"/>
        </w:rPr>
        <w:t xml:space="preserve"> mit son chapeau sur sa tête et fourra ses mains dans les immenses poches de son pantalon écossais</w:t>
      </w:r>
      <w:r w:rsidR="0046142F">
        <w:rPr>
          <w:lang w:eastAsia="en-US"/>
        </w:rPr>
        <w:t>.</w:t>
      </w:r>
    </w:p>
    <w:p w14:paraId="457EFCE9" w14:textId="5E69F01B" w:rsidR="0046142F" w:rsidRDefault="0046142F" w:rsidP="0046142F">
      <w:pPr>
        <w:rPr>
          <w:lang w:eastAsia="en-US"/>
        </w:rPr>
      </w:pPr>
      <w:r>
        <w:rPr>
          <w:lang w:eastAsia="en-US"/>
        </w:rPr>
        <w:t>— </w:t>
      </w:r>
      <w:r w:rsidR="003148C9">
        <w:rPr>
          <w:lang w:eastAsia="en-US"/>
        </w:rPr>
        <w:t>À vue de nez</w:t>
      </w:r>
      <w:r>
        <w:rPr>
          <w:lang w:eastAsia="en-US"/>
        </w:rPr>
        <w:t xml:space="preserve">, </w:t>
      </w:r>
      <w:r w:rsidR="003148C9">
        <w:rPr>
          <w:lang w:eastAsia="en-US"/>
        </w:rPr>
        <w:t>dit-il</w:t>
      </w:r>
      <w:r>
        <w:rPr>
          <w:lang w:eastAsia="en-US"/>
        </w:rPr>
        <w:t xml:space="preserve">, </w:t>
      </w:r>
      <w:r w:rsidR="006C2AE1">
        <w:rPr>
          <w:lang w:eastAsia="en-US"/>
        </w:rPr>
        <w:t>—</w:t>
      </w:r>
      <w:r>
        <w:rPr>
          <w:lang w:eastAsia="en-US"/>
        </w:rPr>
        <w:t xml:space="preserve"> </w:t>
      </w:r>
      <w:r w:rsidR="003148C9">
        <w:rPr>
          <w:lang w:eastAsia="en-US"/>
        </w:rPr>
        <w:t>ça me sourit assez</w:t>
      </w:r>
      <w:r>
        <w:rPr>
          <w:lang w:eastAsia="en-US"/>
        </w:rPr>
        <w:t xml:space="preserve">… </w:t>
      </w:r>
      <w:r w:rsidR="003148C9">
        <w:rPr>
          <w:lang w:eastAsia="en-US"/>
        </w:rPr>
        <w:t xml:space="preserve">Roule </w:t>
      </w:r>
      <w:r w:rsidR="003148C9">
        <w:rPr>
          <w:lang w:eastAsia="en-US"/>
        </w:rPr>
        <w:t>ta bosse</w:t>
      </w:r>
      <w:r>
        <w:rPr>
          <w:lang w:eastAsia="en-US"/>
        </w:rPr>
        <w:t xml:space="preserve"> ! </w:t>
      </w:r>
      <w:r w:rsidR="003148C9">
        <w:rPr>
          <w:lang w:eastAsia="en-US"/>
        </w:rPr>
        <w:t>et du feu pour que j</w:t>
      </w:r>
      <w:r>
        <w:rPr>
          <w:lang w:eastAsia="en-US"/>
        </w:rPr>
        <w:t>’</w:t>
      </w:r>
      <w:r w:rsidR="003148C9">
        <w:rPr>
          <w:lang w:eastAsia="en-US"/>
        </w:rPr>
        <w:t>en fume une</w:t>
      </w:r>
      <w:r>
        <w:rPr>
          <w:lang w:eastAsia="en-US"/>
        </w:rPr>
        <w:t xml:space="preserve">, </w:t>
      </w:r>
      <w:r w:rsidR="003148C9">
        <w:rPr>
          <w:lang w:eastAsia="en-US"/>
        </w:rPr>
        <w:t>si c</w:t>
      </w:r>
      <w:r>
        <w:rPr>
          <w:lang w:eastAsia="en-US"/>
        </w:rPr>
        <w:t>’</w:t>
      </w:r>
      <w:r w:rsidR="003148C9">
        <w:rPr>
          <w:lang w:eastAsia="en-US"/>
        </w:rPr>
        <w:t>est l</w:t>
      </w:r>
      <w:r>
        <w:rPr>
          <w:lang w:eastAsia="en-US"/>
        </w:rPr>
        <w:t>’</w:t>
      </w:r>
      <w:r w:rsidR="003148C9">
        <w:rPr>
          <w:lang w:eastAsia="en-US"/>
        </w:rPr>
        <w:t>habitude de la maison</w:t>
      </w:r>
      <w:r>
        <w:rPr>
          <w:lang w:eastAsia="en-US"/>
        </w:rPr>
        <w:t>.</w:t>
      </w:r>
    </w:p>
    <w:p w14:paraId="211E554A" w14:textId="3F554684" w:rsidR="003148C9" w:rsidRDefault="003148C9" w:rsidP="0046142F">
      <w:pPr>
        <w:pStyle w:val="Titre2"/>
        <w:rPr>
          <w:lang w:eastAsia="en-US"/>
        </w:rPr>
      </w:pPr>
      <w:bookmarkStart w:id="62" w:name="_Toc233868073"/>
      <w:bookmarkStart w:id="63" w:name="_Toc202196768"/>
      <w:r>
        <w:rPr>
          <w:lang w:eastAsia="en-US"/>
        </w:rPr>
        <w:lastRenderedPageBreak/>
        <w:t>MARIAGE DE CONVENANCE</w:t>
      </w:r>
      <w:bookmarkEnd w:id="62"/>
      <w:bookmarkEnd w:id="63"/>
      <w:r>
        <w:rPr>
          <w:lang w:eastAsia="en-US"/>
        </w:rPr>
        <w:br/>
      </w:r>
    </w:p>
    <w:p w14:paraId="021A5C27" w14:textId="3FF418A4" w:rsidR="0046142F" w:rsidRDefault="0046142F" w:rsidP="0046142F">
      <w:pPr>
        <w:rPr>
          <w:lang w:eastAsia="en-US"/>
        </w:rPr>
      </w:pPr>
      <w:r>
        <w:rPr>
          <w:lang w:eastAsia="en-US"/>
        </w:rPr>
        <w:t>M. de </w:t>
      </w:r>
      <w:proofErr w:type="spellStart"/>
      <w:r w:rsidR="003148C9">
        <w:rPr>
          <w:lang w:eastAsia="en-US"/>
        </w:rPr>
        <w:t>Guérineul</w:t>
      </w:r>
      <w:proofErr w:type="spellEnd"/>
      <w:r w:rsidR="003148C9">
        <w:rPr>
          <w:lang w:eastAsia="en-US"/>
        </w:rPr>
        <w:t xml:space="preserve"> tira de la poche gauche de son pantalon une belle pipe bien répugnante à voir</w:t>
      </w:r>
      <w:r>
        <w:rPr>
          <w:lang w:eastAsia="en-US"/>
        </w:rPr>
        <w:t xml:space="preserve">, </w:t>
      </w:r>
      <w:r w:rsidR="003148C9">
        <w:rPr>
          <w:lang w:eastAsia="en-US"/>
        </w:rPr>
        <w:t>et de la poche droite une be</w:t>
      </w:r>
      <w:r w:rsidR="003148C9">
        <w:t xml:space="preserve">lle </w:t>
      </w:r>
      <w:r w:rsidR="003148C9">
        <w:rPr>
          <w:i/>
          <w:iCs/>
        </w:rPr>
        <w:t xml:space="preserve">blague </w:t>
      </w:r>
      <w:r w:rsidR="003148C9">
        <w:t>en perles</w:t>
      </w:r>
      <w:r>
        <w:rPr>
          <w:lang w:eastAsia="en-US"/>
        </w:rPr>
        <w:t>.</w:t>
      </w:r>
    </w:p>
    <w:p w14:paraId="6F67C60A" w14:textId="77777777" w:rsidR="0046142F" w:rsidRDefault="003148C9" w:rsidP="0046142F">
      <w:pPr>
        <w:rPr>
          <w:lang w:eastAsia="en-US"/>
        </w:rPr>
      </w:pPr>
      <w:r>
        <w:rPr>
          <w:lang w:eastAsia="en-US"/>
        </w:rPr>
        <w:t>La blague en perles est le dernier degré du vice</w:t>
      </w:r>
      <w:r w:rsidR="0046142F">
        <w:rPr>
          <w:lang w:eastAsia="en-US"/>
        </w:rPr>
        <w:t>.</w:t>
      </w:r>
    </w:p>
    <w:p w14:paraId="642D50EC" w14:textId="77777777" w:rsidR="0046142F" w:rsidRDefault="003148C9" w:rsidP="0046142F">
      <w:pPr>
        <w:rPr>
          <w:lang w:eastAsia="en-US"/>
        </w:rPr>
      </w:pPr>
      <w:r>
        <w:rPr>
          <w:lang w:eastAsia="en-US"/>
        </w:rPr>
        <w:t>Quand vous voyez un homme avec une blague en perles</w:t>
      </w:r>
      <w:r w:rsidR="0046142F">
        <w:rPr>
          <w:lang w:eastAsia="en-US"/>
        </w:rPr>
        <w:t xml:space="preserve">, </w:t>
      </w:r>
      <w:r>
        <w:rPr>
          <w:lang w:eastAsia="en-US"/>
        </w:rPr>
        <w:t>ma foi</w:t>
      </w:r>
      <w:r w:rsidR="0046142F">
        <w:rPr>
          <w:lang w:eastAsia="en-US"/>
        </w:rPr>
        <w:t xml:space="preserve">, </w:t>
      </w:r>
      <w:r>
        <w:rPr>
          <w:lang w:eastAsia="en-US"/>
        </w:rPr>
        <w:t>avisez</w:t>
      </w:r>
      <w:r w:rsidR="0046142F">
        <w:rPr>
          <w:lang w:eastAsia="en-US"/>
        </w:rPr>
        <w:t xml:space="preserve"> ! </w:t>
      </w:r>
      <w:r>
        <w:rPr>
          <w:lang w:eastAsia="en-US"/>
        </w:rPr>
        <w:t>méfiez-vous</w:t>
      </w:r>
      <w:r w:rsidR="0046142F">
        <w:rPr>
          <w:lang w:eastAsia="en-US"/>
        </w:rPr>
        <w:t xml:space="preserve"> ! </w:t>
      </w:r>
      <w:r>
        <w:rPr>
          <w:lang w:eastAsia="en-US"/>
        </w:rPr>
        <w:t>Prenez les mesures les plus énergiques</w:t>
      </w:r>
      <w:r w:rsidR="0046142F">
        <w:rPr>
          <w:lang w:eastAsia="en-US"/>
        </w:rPr>
        <w:t> !</w:t>
      </w:r>
    </w:p>
    <w:p w14:paraId="70495A80" w14:textId="5C5A6363" w:rsidR="0046142F" w:rsidRDefault="0046142F" w:rsidP="0046142F">
      <w:pPr>
        <w:rPr>
          <w:lang w:eastAsia="en-US"/>
        </w:rPr>
      </w:pPr>
      <w:r>
        <w:rPr>
          <w:lang w:eastAsia="en-US"/>
        </w:rPr>
        <w:t>M. de </w:t>
      </w:r>
      <w:proofErr w:type="spellStart"/>
      <w:r w:rsidR="003148C9">
        <w:rPr>
          <w:lang w:eastAsia="en-US"/>
        </w:rPr>
        <w:t>Guérineul</w:t>
      </w:r>
      <w:proofErr w:type="spellEnd"/>
      <w:r w:rsidR="003148C9">
        <w:rPr>
          <w:lang w:eastAsia="en-US"/>
        </w:rPr>
        <w:t xml:space="preserve"> en bourra une savamment</w:t>
      </w:r>
      <w:r>
        <w:rPr>
          <w:lang w:eastAsia="en-US"/>
        </w:rPr>
        <w:t xml:space="preserve">, </w:t>
      </w:r>
      <w:r w:rsidR="003148C9">
        <w:rPr>
          <w:lang w:eastAsia="en-US"/>
        </w:rPr>
        <w:t>et donna sur le tabac</w:t>
      </w:r>
      <w:r>
        <w:rPr>
          <w:lang w:eastAsia="en-US"/>
        </w:rPr>
        <w:t xml:space="preserve">, </w:t>
      </w:r>
      <w:r w:rsidR="003148C9">
        <w:rPr>
          <w:lang w:eastAsia="en-US"/>
        </w:rPr>
        <w:t>tassé avec méthode</w:t>
      </w:r>
      <w:r>
        <w:rPr>
          <w:lang w:eastAsia="en-US"/>
        </w:rPr>
        <w:t xml:space="preserve">, </w:t>
      </w:r>
      <w:r w:rsidR="003148C9">
        <w:rPr>
          <w:lang w:eastAsia="en-US"/>
        </w:rPr>
        <w:t>le coup de pouce amateur</w:t>
      </w:r>
      <w:r>
        <w:rPr>
          <w:lang w:eastAsia="en-US"/>
        </w:rPr>
        <w:t>.</w:t>
      </w:r>
    </w:p>
    <w:p w14:paraId="33EFA88D" w14:textId="77777777" w:rsidR="0046142F" w:rsidRDefault="003148C9" w:rsidP="0046142F">
      <w:pPr>
        <w:rPr>
          <w:lang w:eastAsia="en-US"/>
        </w:rPr>
      </w:pPr>
      <w:r>
        <w:rPr>
          <w:lang w:eastAsia="en-US"/>
        </w:rPr>
        <w:t>Puis</w:t>
      </w:r>
      <w:r w:rsidR="0046142F">
        <w:rPr>
          <w:lang w:eastAsia="en-US"/>
        </w:rPr>
        <w:t xml:space="preserve">, </w:t>
      </w:r>
      <w:r>
        <w:rPr>
          <w:lang w:eastAsia="en-US"/>
        </w:rPr>
        <w:t>à l</w:t>
      </w:r>
      <w:r w:rsidR="0046142F">
        <w:rPr>
          <w:lang w:eastAsia="en-US"/>
        </w:rPr>
        <w:t>’</w:t>
      </w:r>
      <w:r>
        <w:rPr>
          <w:lang w:eastAsia="en-US"/>
        </w:rPr>
        <w:t>aide d</w:t>
      </w:r>
      <w:r w:rsidR="0046142F">
        <w:rPr>
          <w:lang w:eastAsia="en-US"/>
        </w:rPr>
        <w:t>’</w:t>
      </w:r>
      <w:r>
        <w:rPr>
          <w:lang w:eastAsia="en-US"/>
        </w:rPr>
        <w:t>une allumette que lui passa le complaisant Fargeau</w:t>
      </w:r>
      <w:r w:rsidR="0046142F">
        <w:rPr>
          <w:lang w:eastAsia="en-US"/>
        </w:rPr>
        <w:t xml:space="preserve">, </w:t>
      </w:r>
      <w:r>
        <w:rPr>
          <w:lang w:eastAsia="en-US"/>
        </w:rPr>
        <w:t>il mit le feu et tordit le bec selon l</w:t>
      </w:r>
      <w:r w:rsidR="0046142F">
        <w:rPr>
          <w:lang w:eastAsia="en-US"/>
        </w:rPr>
        <w:t>’</w:t>
      </w:r>
      <w:r>
        <w:rPr>
          <w:lang w:eastAsia="en-US"/>
        </w:rPr>
        <w:t>art pour lâcher les premières bouffées</w:t>
      </w:r>
      <w:r w:rsidR="0046142F">
        <w:rPr>
          <w:lang w:eastAsia="en-US"/>
        </w:rPr>
        <w:t>.</w:t>
      </w:r>
    </w:p>
    <w:p w14:paraId="0FFBED11" w14:textId="23794E4F" w:rsidR="0046142F" w:rsidRDefault="003148C9" w:rsidP="0046142F">
      <w:pPr>
        <w:rPr>
          <w:lang w:eastAsia="en-US"/>
        </w:rPr>
      </w:pPr>
      <w:r>
        <w:rPr>
          <w:lang w:eastAsia="en-US"/>
        </w:rPr>
        <w:t xml:space="preserve">Il y eut bientôt </w:t>
      </w:r>
      <w:r>
        <w:rPr>
          <w:lang w:eastAsia="en-US"/>
        </w:rPr>
        <w:t xml:space="preserve">autour </w:t>
      </w:r>
      <w:r>
        <w:rPr>
          <w:lang w:eastAsia="en-US"/>
        </w:rPr>
        <w:t>de lui une épaisse auréole au milieu de laquelle brillait sa face effrontée et réjouie</w:t>
      </w:r>
      <w:r w:rsidR="0046142F">
        <w:rPr>
          <w:lang w:eastAsia="en-US"/>
        </w:rPr>
        <w:t>.</w:t>
      </w:r>
    </w:p>
    <w:p w14:paraId="0FB33D25" w14:textId="3E7DDC8A" w:rsidR="0046142F" w:rsidRDefault="0046142F" w:rsidP="0046142F">
      <w:pPr>
        <w:rPr>
          <w:lang w:eastAsia="en-US"/>
        </w:rPr>
      </w:pPr>
      <w:r>
        <w:rPr>
          <w:lang w:eastAsia="en-US"/>
        </w:rPr>
        <w:t>— </w:t>
      </w:r>
      <w:r w:rsidR="003148C9">
        <w:rPr>
          <w:lang w:eastAsia="en-US"/>
        </w:rPr>
        <w:t>À présent</w:t>
      </w:r>
      <w:r>
        <w:rPr>
          <w:lang w:eastAsia="en-US"/>
        </w:rPr>
        <w:t xml:space="preserve">, </w:t>
      </w:r>
      <w:r w:rsidR="003148C9">
        <w:rPr>
          <w:lang w:eastAsia="en-US"/>
        </w:rPr>
        <w:t>vieux Fargeau</w:t>
      </w:r>
      <w:r>
        <w:rPr>
          <w:lang w:eastAsia="en-US"/>
        </w:rPr>
        <w:t xml:space="preserve">, </w:t>
      </w:r>
      <w:r w:rsidR="003148C9">
        <w:rPr>
          <w:lang w:eastAsia="en-US"/>
        </w:rPr>
        <w:t>dit-il</w:t>
      </w:r>
      <w:r>
        <w:rPr>
          <w:lang w:eastAsia="en-US"/>
        </w:rPr>
        <w:t xml:space="preserve">, </w:t>
      </w:r>
      <w:r w:rsidR="006C2AE1">
        <w:rPr>
          <w:lang w:eastAsia="en-US"/>
        </w:rPr>
        <w:t>—</w:t>
      </w:r>
      <w:r>
        <w:rPr>
          <w:lang w:eastAsia="en-US"/>
        </w:rPr>
        <w:t xml:space="preserve"> </w:t>
      </w:r>
      <w:r w:rsidR="003148C9">
        <w:rPr>
          <w:lang w:eastAsia="en-US"/>
        </w:rPr>
        <w:t>amenez un verre de n</w:t>
      </w:r>
      <w:r>
        <w:rPr>
          <w:lang w:eastAsia="en-US"/>
        </w:rPr>
        <w:t>’</w:t>
      </w:r>
      <w:r w:rsidR="003148C9">
        <w:rPr>
          <w:lang w:eastAsia="en-US"/>
        </w:rPr>
        <w:t>importe quoi</w:t>
      </w:r>
      <w:r>
        <w:rPr>
          <w:lang w:eastAsia="en-US"/>
        </w:rPr>
        <w:t xml:space="preserve">, </w:t>
      </w:r>
      <w:r w:rsidR="003148C9">
        <w:rPr>
          <w:lang w:eastAsia="en-US"/>
        </w:rPr>
        <w:t>si ça ne vous désoblige pas</w:t>
      </w:r>
      <w:r>
        <w:rPr>
          <w:lang w:eastAsia="en-US"/>
        </w:rPr>
        <w:t xml:space="preserve">, </w:t>
      </w:r>
      <w:r w:rsidR="003148C9">
        <w:rPr>
          <w:lang w:eastAsia="en-US"/>
        </w:rPr>
        <w:t>et filez votre câble</w:t>
      </w:r>
      <w:r>
        <w:rPr>
          <w:lang w:eastAsia="en-US"/>
        </w:rPr>
        <w:t xml:space="preserve">… </w:t>
      </w:r>
      <w:r w:rsidR="003148C9">
        <w:rPr>
          <w:lang w:eastAsia="en-US"/>
        </w:rPr>
        <w:t>On vous écoute</w:t>
      </w:r>
      <w:r>
        <w:rPr>
          <w:lang w:eastAsia="en-US"/>
        </w:rPr>
        <w:t>.</w:t>
      </w:r>
    </w:p>
    <w:p w14:paraId="545D6AC9" w14:textId="77777777" w:rsidR="0046142F" w:rsidRDefault="0046142F" w:rsidP="0046142F">
      <w:pPr>
        <w:rPr>
          <w:lang w:eastAsia="en-US"/>
        </w:rPr>
      </w:pPr>
      <w:r>
        <w:rPr>
          <w:lang w:eastAsia="en-US"/>
        </w:rPr>
        <w:t>— </w:t>
      </w:r>
      <w:r w:rsidR="003148C9">
        <w:rPr>
          <w:lang w:eastAsia="en-US"/>
        </w:rPr>
        <w:t>Voulez-vous du cognac ou du rhum</w:t>
      </w:r>
      <w:r>
        <w:rPr>
          <w:lang w:eastAsia="en-US"/>
        </w:rPr>
        <w:t> ?</w:t>
      </w:r>
    </w:p>
    <w:p w14:paraId="2958CBE0" w14:textId="125435DD" w:rsidR="0046142F" w:rsidRDefault="0046142F" w:rsidP="0046142F">
      <w:pPr>
        <w:rPr>
          <w:lang w:eastAsia="en-US"/>
        </w:rPr>
      </w:pPr>
      <w:r>
        <w:rPr>
          <w:lang w:eastAsia="en-US"/>
        </w:rPr>
        <w:t>— </w:t>
      </w:r>
      <w:r w:rsidR="003148C9">
        <w:rPr>
          <w:lang w:eastAsia="en-US"/>
        </w:rPr>
        <w:t>Au fait</w:t>
      </w:r>
      <w:r>
        <w:rPr>
          <w:lang w:eastAsia="en-US"/>
        </w:rPr>
        <w:t xml:space="preserve">, </w:t>
      </w:r>
      <w:r w:rsidR="003148C9">
        <w:rPr>
          <w:lang w:eastAsia="en-US"/>
        </w:rPr>
        <w:t xml:space="preserve">interrompit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r w:rsidR="003148C9">
        <w:rPr>
          <w:lang w:eastAsia="en-US"/>
        </w:rPr>
        <w:t>je ne veux rien</w:t>
      </w:r>
      <w:r>
        <w:rPr>
          <w:lang w:eastAsia="en-US"/>
        </w:rPr>
        <w:t xml:space="preserve">… </w:t>
      </w:r>
      <w:r w:rsidR="003148C9">
        <w:rPr>
          <w:lang w:eastAsia="en-US"/>
        </w:rPr>
        <w:t>je n</w:t>
      </w:r>
      <w:r>
        <w:rPr>
          <w:lang w:eastAsia="en-US"/>
        </w:rPr>
        <w:t>’</w:t>
      </w:r>
      <w:r w:rsidR="003148C9">
        <w:rPr>
          <w:lang w:eastAsia="en-US"/>
        </w:rPr>
        <w:t>ai pas soif</w:t>
      </w:r>
      <w:r>
        <w:rPr>
          <w:lang w:eastAsia="en-US"/>
        </w:rPr>
        <w:t>.</w:t>
      </w:r>
    </w:p>
    <w:p w14:paraId="54AD1CB8" w14:textId="77777777" w:rsidR="0046142F" w:rsidRDefault="003148C9" w:rsidP="0046142F">
      <w:pPr>
        <w:rPr>
          <w:lang w:eastAsia="en-US"/>
        </w:rPr>
      </w:pPr>
      <w:r>
        <w:rPr>
          <w:lang w:eastAsia="en-US"/>
        </w:rPr>
        <w:t>Fargeau sourit</w:t>
      </w:r>
      <w:r w:rsidR="0046142F">
        <w:rPr>
          <w:lang w:eastAsia="en-US"/>
        </w:rPr>
        <w:t>.</w:t>
      </w:r>
    </w:p>
    <w:p w14:paraId="2513B328" w14:textId="61FC958B" w:rsidR="0046142F" w:rsidRDefault="0046142F" w:rsidP="0046142F">
      <w:pPr>
        <w:rPr>
          <w:lang w:eastAsia="en-US"/>
        </w:rPr>
      </w:pPr>
      <w:r>
        <w:rPr>
          <w:lang w:eastAsia="en-US"/>
        </w:rPr>
        <w:lastRenderedPageBreak/>
        <w:t>— </w:t>
      </w:r>
      <w:r w:rsidR="003148C9">
        <w:rPr>
          <w:lang w:eastAsia="en-US"/>
        </w:rPr>
        <w:t>Vous vous défiez de moi</w:t>
      </w:r>
      <w:r>
        <w:rPr>
          <w:lang w:eastAsia="en-US"/>
        </w:rPr>
        <w:t xml:space="preserve">, </w:t>
      </w:r>
      <w:r w:rsidR="003148C9">
        <w:rPr>
          <w:lang w:eastAsia="en-US"/>
        </w:rPr>
        <w:t>dit-il</w:t>
      </w:r>
      <w:r>
        <w:rPr>
          <w:lang w:eastAsia="en-US"/>
        </w:rPr>
        <w:t xml:space="preserve"> </w:t>
      </w:r>
      <w:r w:rsidR="006C2AE1">
        <w:rPr>
          <w:lang w:eastAsia="en-US"/>
        </w:rPr>
        <w:t>—</w:t>
      </w:r>
      <w:r>
        <w:rPr>
          <w:lang w:eastAsia="en-US"/>
        </w:rPr>
        <w:t xml:space="preserve"> </w:t>
      </w:r>
      <w:r w:rsidR="003148C9">
        <w:rPr>
          <w:lang w:eastAsia="en-US"/>
        </w:rPr>
        <w:t>vous en avez le droit</w:t>
      </w:r>
      <w:r>
        <w:rPr>
          <w:lang w:eastAsia="en-US"/>
        </w:rPr>
        <w:t xml:space="preserve">, </w:t>
      </w:r>
      <w:r w:rsidR="003148C9">
        <w:rPr>
          <w:lang w:eastAsia="en-US"/>
        </w:rPr>
        <w:t>mon cher garçon</w:t>
      </w:r>
      <w:r>
        <w:rPr>
          <w:lang w:eastAsia="en-US"/>
        </w:rPr>
        <w:t xml:space="preserve">… </w:t>
      </w:r>
      <w:r w:rsidR="003148C9">
        <w:rPr>
          <w:lang w:eastAsia="en-US"/>
        </w:rPr>
        <w:t>j</w:t>
      </w:r>
      <w:r>
        <w:rPr>
          <w:lang w:eastAsia="en-US"/>
        </w:rPr>
        <w:t>’</w:t>
      </w:r>
      <w:r w:rsidR="003148C9">
        <w:rPr>
          <w:lang w:eastAsia="en-US"/>
        </w:rPr>
        <w:t>arrive à notre affaire</w:t>
      </w:r>
      <w:r>
        <w:rPr>
          <w:lang w:eastAsia="en-US"/>
        </w:rPr>
        <w:t xml:space="preserve">… </w:t>
      </w:r>
      <w:r w:rsidR="003148C9">
        <w:rPr>
          <w:lang w:eastAsia="en-US"/>
        </w:rPr>
        <w:t>voulez-vous vous marier</w:t>
      </w:r>
      <w:r>
        <w:rPr>
          <w:lang w:eastAsia="en-US"/>
        </w:rPr>
        <w:t> ?</w:t>
      </w:r>
    </w:p>
    <w:p w14:paraId="6D0A6613" w14:textId="77777777" w:rsidR="0046142F" w:rsidRDefault="0046142F" w:rsidP="0046142F">
      <w:pPr>
        <w:rPr>
          <w:lang w:eastAsia="en-US"/>
        </w:rPr>
      </w:pPr>
      <w:r>
        <w:rPr>
          <w:lang w:eastAsia="en-US"/>
        </w:rPr>
        <w:t>— </w:t>
      </w:r>
      <w:r w:rsidR="003148C9">
        <w:rPr>
          <w:lang w:eastAsia="en-US"/>
        </w:rPr>
        <w:t>Pas beaucoup</w:t>
      </w:r>
      <w:r>
        <w:rPr>
          <w:lang w:eastAsia="en-US"/>
        </w:rPr>
        <w:t xml:space="preserve">… </w:t>
      </w:r>
      <w:r w:rsidR="003148C9">
        <w:rPr>
          <w:lang w:eastAsia="en-US"/>
        </w:rPr>
        <w:t xml:space="preserve">répliqua </w:t>
      </w:r>
      <w:proofErr w:type="spellStart"/>
      <w:r w:rsidR="003148C9">
        <w:rPr>
          <w:lang w:eastAsia="en-US"/>
        </w:rPr>
        <w:t>Guérineul</w:t>
      </w:r>
      <w:proofErr w:type="spellEnd"/>
      <w:r>
        <w:rPr>
          <w:lang w:eastAsia="en-US"/>
        </w:rPr>
        <w:t xml:space="preserve">, </w:t>
      </w:r>
      <w:r w:rsidR="003148C9">
        <w:rPr>
          <w:lang w:eastAsia="en-US"/>
        </w:rPr>
        <w:t>qui fit la grimace</w:t>
      </w:r>
      <w:r>
        <w:rPr>
          <w:lang w:eastAsia="en-US"/>
        </w:rPr>
        <w:t>.</w:t>
      </w:r>
    </w:p>
    <w:p w14:paraId="2E138D79" w14:textId="77777777" w:rsidR="0046142F" w:rsidRDefault="0046142F" w:rsidP="0046142F">
      <w:pPr>
        <w:rPr>
          <w:lang w:eastAsia="en-US"/>
        </w:rPr>
      </w:pPr>
      <w:r>
        <w:rPr>
          <w:lang w:eastAsia="en-US"/>
        </w:rPr>
        <w:t>— </w:t>
      </w:r>
      <w:r w:rsidR="003148C9">
        <w:rPr>
          <w:lang w:eastAsia="en-US"/>
        </w:rPr>
        <w:t>Deux cent cinquante mille francs comptant</w:t>
      </w:r>
      <w:r>
        <w:rPr>
          <w:lang w:eastAsia="en-US"/>
        </w:rPr>
        <w:t xml:space="preserve">, </w:t>
      </w:r>
      <w:r w:rsidR="003148C9">
        <w:rPr>
          <w:lang w:eastAsia="en-US"/>
        </w:rPr>
        <w:t>de la main à la main</w:t>
      </w:r>
      <w:r>
        <w:rPr>
          <w:lang w:eastAsia="en-US"/>
        </w:rPr>
        <w:t>.</w:t>
      </w:r>
    </w:p>
    <w:p w14:paraId="59D45950"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c</w:t>
      </w:r>
      <w:r>
        <w:rPr>
          <w:lang w:eastAsia="en-US"/>
        </w:rPr>
        <w:t>’</w:t>
      </w:r>
      <w:r w:rsidR="003148C9">
        <w:rPr>
          <w:lang w:eastAsia="en-US"/>
        </w:rPr>
        <w:t>est de l</w:t>
      </w:r>
      <w:r>
        <w:rPr>
          <w:lang w:eastAsia="en-US"/>
        </w:rPr>
        <w:t>’</w:t>
      </w:r>
      <w:r w:rsidR="003148C9">
        <w:rPr>
          <w:lang w:eastAsia="en-US"/>
        </w:rPr>
        <w:t>argent</w:t>
      </w:r>
      <w:r>
        <w:rPr>
          <w:lang w:eastAsia="en-US"/>
        </w:rPr>
        <w:t xml:space="preserve">, </w:t>
      </w:r>
      <w:r w:rsidR="003148C9">
        <w:rPr>
          <w:lang w:eastAsia="en-US"/>
        </w:rPr>
        <w:t>ça</w:t>
      </w:r>
      <w:r>
        <w:rPr>
          <w:lang w:eastAsia="en-US"/>
        </w:rPr>
        <w:t xml:space="preserve"> !… </w:t>
      </w:r>
      <w:r w:rsidR="003148C9">
        <w:rPr>
          <w:lang w:eastAsia="en-US"/>
        </w:rPr>
        <w:t>mais</w:t>
      </w:r>
      <w:r>
        <w:rPr>
          <w:lang w:eastAsia="en-US"/>
        </w:rPr>
        <w:t>…</w:t>
      </w:r>
    </w:p>
    <w:p w14:paraId="5828A5EC" w14:textId="77777777" w:rsidR="0046142F" w:rsidRDefault="003148C9" w:rsidP="0046142F">
      <w:pPr>
        <w:rPr>
          <w:lang w:eastAsia="en-US"/>
        </w:rPr>
      </w:pPr>
      <w:r>
        <w:rPr>
          <w:lang w:eastAsia="en-US"/>
        </w:rPr>
        <w:t>Fargeau prit sur la table un petit étui de peau qui contenait un médaillon et le passa au vieil étudiant</w:t>
      </w:r>
      <w:r w:rsidR="0046142F">
        <w:rPr>
          <w:lang w:eastAsia="en-US"/>
        </w:rPr>
        <w:t>.</w:t>
      </w:r>
    </w:p>
    <w:p w14:paraId="7D178CB2" w14:textId="77777777" w:rsidR="0046142F" w:rsidRDefault="0046142F" w:rsidP="0046142F">
      <w:pPr>
        <w:rPr>
          <w:lang w:eastAsia="en-US"/>
        </w:rPr>
      </w:pPr>
      <w:r>
        <w:rPr>
          <w:lang w:eastAsia="en-US"/>
        </w:rPr>
        <w:t>— </w:t>
      </w:r>
      <w:r w:rsidR="003148C9">
        <w:rPr>
          <w:lang w:eastAsia="en-US"/>
        </w:rPr>
        <w:t>Qu</w:t>
      </w:r>
      <w:r>
        <w:rPr>
          <w:lang w:eastAsia="en-US"/>
        </w:rPr>
        <w:t>’</w:t>
      </w:r>
      <w:r w:rsidR="003148C9">
        <w:rPr>
          <w:lang w:eastAsia="en-US"/>
        </w:rPr>
        <w:t>est-ce que c</w:t>
      </w:r>
      <w:r>
        <w:rPr>
          <w:lang w:eastAsia="en-US"/>
        </w:rPr>
        <w:t>’</w:t>
      </w:r>
      <w:r w:rsidR="003148C9">
        <w:rPr>
          <w:lang w:eastAsia="en-US"/>
        </w:rPr>
        <w:t>est que ça</w:t>
      </w:r>
      <w:r>
        <w:rPr>
          <w:lang w:eastAsia="en-US"/>
        </w:rPr>
        <w:t xml:space="preserve"> ? </w:t>
      </w:r>
      <w:r w:rsidR="003148C9">
        <w:rPr>
          <w:lang w:eastAsia="en-US"/>
        </w:rPr>
        <w:t>demanda ce dernier</w:t>
      </w:r>
      <w:r>
        <w:rPr>
          <w:lang w:eastAsia="en-US"/>
        </w:rPr>
        <w:t>.</w:t>
      </w:r>
    </w:p>
    <w:p w14:paraId="66FEC0BD"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la personne</w:t>
      </w:r>
      <w:r>
        <w:rPr>
          <w:lang w:eastAsia="en-US"/>
        </w:rPr>
        <w:t>.</w:t>
      </w:r>
    </w:p>
    <w:p w14:paraId="4C1625FC"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jolie fille</w:t>
      </w:r>
      <w:r>
        <w:rPr>
          <w:lang w:eastAsia="en-US"/>
        </w:rPr>
        <w:t xml:space="preserve">… </w:t>
      </w:r>
      <w:r w:rsidR="003148C9">
        <w:rPr>
          <w:lang w:eastAsia="en-US"/>
        </w:rPr>
        <w:t>pas surabondante pour la gorge</w:t>
      </w:r>
      <w:r>
        <w:rPr>
          <w:lang w:eastAsia="en-US"/>
        </w:rPr>
        <w:t xml:space="preserve">… </w:t>
      </w:r>
      <w:r w:rsidR="003148C9">
        <w:rPr>
          <w:lang w:eastAsia="en-US"/>
        </w:rPr>
        <w:t>moi</w:t>
      </w:r>
      <w:r>
        <w:rPr>
          <w:lang w:eastAsia="en-US"/>
        </w:rPr>
        <w:t xml:space="preserve">, </w:t>
      </w:r>
      <w:r w:rsidR="003148C9">
        <w:rPr>
          <w:lang w:eastAsia="en-US"/>
        </w:rPr>
        <w:t>j</w:t>
      </w:r>
      <w:r>
        <w:rPr>
          <w:lang w:eastAsia="en-US"/>
        </w:rPr>
        <w:t>’</w:t>
      </w:r>
      <w:r w:rsidR="003148C9">
        <w:rPr>
          <w:lang w:eastAsia="en-US"/>
        </w:rPr>
        <w:t>aime assez qu</w:t>
      </w:r>
      <w:r>
        <w:rPr>
          <w:lang w:eastAsia="en-US"/>
        </w:rPr>
        <w:t>’</w:t>
      </w:r>
      <w:r w:rsidR="003148C9">
        <w:rPr>
          <w:lang w:eastAsia="en-US"/>
        </w:rPr>
        <w:t>on soit bien en chair</w:t>
      </w:r>
      <w:r>
        <w:rPr>
          <w:lang w:eastAsia="en-US"/>
        </w:rPr>
        <w:t xml:space="preserve">, </w:t>
      </w:r>
      <w:r w:rsidR="003148C9">
        <w:rPr>
          <w:lang w:eastAsia="en-US"/>
        </w:rPr>
        <w:t>père Fargeau</w:t>
      </w:r>
      <w:r>
        <w:rPr>
          <w:lang w:eastAsia="en-US"/>
        </w:rPr>
        <w:t xml:space="preserve">… </w:t>
      </w:r>
      <w:r w:rsidR="003148C9">
        <w:rPr>
          <w:lang w:eastAsia="en-US"/>
        </w:rPr>
        <w:t>et ça a quel âge</w:t>
      </w:r>
      <w:r>
        <w:rPr>
          <w:lang w:eastAsia="en-US"/>
        </w:rPr>
        <w:t> ?</w:t>
      </w:r>
    </w:p>
    <w:p w14:paraId="31611F0F" w14:textId="77777777" w:rsidR="0046142F" w:rsidRDefault="0046142F" w:rsidP="0046142F">
      <w:pPr>
        <w:rPr>
          <w:lang w:eastAsia="en-US"/>
        </w:rPr>
      </w:pPr>
      <w:r>
        <w:rPr>
          <w:lang w:eastAsia="en-US"/>
        </w:rPr>
        <w:t>— </w:t>
      </w:r>
      <w:r w:rsidR="003148C9">
        <w:rPr>
          <w:lang w:eastAsia="en-US"/>
        </w:rPr>
        <w:t>Dix-huit ans</w:t>
      </w:r>
      <w:r>
        <w:rPr>
          <w:lang w:eastAsia="en-US"/>
        </w:rPr>
        <w:t>.</w:t>
      </w:r>
    </w:p>
    <w:p w14:paraId="4868694E" w14:textId="77777777" w:rsidR="0046142F" w:rsidRDefault="0046142F" w:rsidP="0046142F">
      <w:pPr>
        <w:rPr>
          <w:lang w:eastAsia="en-US"/>
        </w:rPr>
      </w:pPr>
      <w:r>
        <w:rPr>
          <w:lang w:eastAsia="en-US"/>
        </w:rPr>
        <w:t>— </w:t>
      </w:r>
      <w:r w:rsidR="003148C9">
        <w:rPr>
          <w:lang w:eastAsia="en-US"/>
        </w:rPr>
        <w:t>Gentillet</w:t>
      </w:r>
      <w:r>
        <w:rPr>
          <w:lang w:eastAsia="en-US"/>
        </w:rPr>
        <w:t xml:space="preserve"> ! </w:t>
      </w:r>
      <w:r w:rsidR="003148C9">
        <w:rPr>
          <w:lang w:eastAsia="en-US"/>
        </w:rPr>
        <w:t>gentillet</w:t>
      </w:r>
      <w:r>
        <w:rPr>
          <w:lang w:eastAsia="en-US"/>
        </w:rPr>
        <w:t xml:space="preserve"> ! </w:t>
      </w:r>
      <w:r w:rsidR="003148C9">
        <w:rPr>
          <w:lang w:eastAsia="en-US"/>
        </w:rPr>
        <w:t>dix-huit ans</w:t>
      </w:r>
      <w:r>
        <w:rPr>
          <w:lang w:eastAsia="en-US"/>
        </w:rPr>
        <w:t xml:space="preserve"> !… </w:t>
      </w:r>
      <w:r w:rsidR="003148C9">
        <w:rPr>
          <w:lang w:eastAsia="en-US"/>
        </w:rPr>
        <w:t>Et qu</w:t>
      </w:r>
      <w:r>
        <w:rPr>
          <w:lang w:eastAsia="en-US"/>
        </w:rPr>
        <w:t>’</w:t>
      </w:r>
      <w:r w:rsidR="003148C9">
        <w:rPr>
          <w:lang w:eastAsia="en-US"/>
        </w:rPr>
        <w:t>est-ce qu</w:t>
      </w:r>
      <w:r>
        <w:rPr>
          <w:lang w:eastAsia="en-US"/>
        </w:rPr>
        <w:t>’</w:t>
      </w:r>
      <w:r w:rsidR="003148C9">
        <w:rPr>
          <w:lang w:eastAsia="en-US"/>
        </w:rPr>
        <w:t>elle vous est</w:t>
      </w:r>
      <w:r>
        <w:rPr>
          <w:lang w:eastAsia="en-US"/>
        </w:rPr>
        <w:t xml:space="preserve">, </w:t>
      </w:r>
      <w:r w:rsidR="003148C9">
        <w:rPr>
          <w:lang w:eastAsia="en-US"/>
        </w:rPr>
        <w:t>cette enfant-là</w:t>
      </w:r>
      <w:r>
        <w:rPr>
          <w:lang w:eastAsia="en-US"/>
        </w:rPr>
        <w:t> ?</w:t>
      </w:r>
    </w:p>
    <w:p w14:paraId="5BEDFA8E" w14:textId="77777777" w:rsidR="0046142F" w:rsidRDefault="0046142F" w:rsidP="0046142F">
      <w:pPr>
        <w:rPr>
          <w:lang w:eastAsia="en-US"/>
        </w:rPr>
      </w:pPr>
      <w:r>
        <w:rPr>
          <w:lang w:eastAsia="en-US"/>
        </w:rPr>
        <w:t>— </w:t>
      </w:r>
      <w:r w:rsidR="003148C9">
        <w:rPr>
          <w:lang w:eastAsia="en-US"/>
        </w:rPr>
        <w:t>Ma fille</w:t>
      </w:r>
      <w:r>
        <w:rPr>
          <w:lang w:eastAsia="en-US"/>
        </w:rPr>
        <w:t>.</w:t>
      </w:r>
    </w:p>
    <w:p w14:paraId="6FEDCA93" w14:textId="77777777" w:rsidR="0046142F" w:rsidRDefault="003148C9" w:rsidP="0046142F">
      <w:pPr>
        <w:rPr>
          <w:lang w:eastAsia="en-US"/>
        </w:rPr>
      </w:pPr>
      <w:proofErr w:type="spellStart"/>
      <w:r>
        <w:rPr>
          <w:lang w:eastAsia="en-US"/>
        </w:rPr>
        <w:t>Guérineul</w:t>
      </w:r>
      <w:proofErr w:type="spellEnd"/>
      <w:r>
        <w:rPr>
          <w:lang w:eastAsia="en-US"/>
        </w:rPr>
        <w:t xml:space="preserve"> ôta sa pipe de sa bouche et regarda Fargeau en face</w:t>
      </w:r>
      <w:r w:rsidR="0046142F">
        <w:rPr>
          <w:lang w:eastAsia="en-US"/>
        </w:rPr>
        <w:t>.</w:t>
      </w:r>
    </w:p>
    <w:p w14:paraId="4BF19CC4" w14:textId="0F5B6FCA" w:rsidR="0046142F" w:rsidRDefault="0046142F" w:rsidP="0046142F">
      <w:pPr>
        <w:rPr>
          <w:lang w:eastAsia="en-US"/>
        </w:rPr>
      </w:pPr>
      <w:r>
        <w:rPr>
          <w:lang w:eastAsia="en-US"/>
        </w:rPr>
        <w:t>— </w:t>
      </w:r>
      <w:r w:rsidR="003148C9">
        <w:rPr>
          <w:lang w:eastAsia="en-US"/>
        </w:rPr>
        <w:t>Votre fille</w:t>
      </w:r>
      <w:r>
        <w:rPr>
          <w:lang w:eastAsia="en-US"/>
        </w:rPr>
        <w:t xml:space="preserve"> ! </w:t>
      </w:r>
      <w:r w:rsidR="003148C9">
        <w:rPr>
          <w:lang w:eastAsia="en-US"/>
        </w:rPr>
        <w:t>répéta-t-il</w:t>
      </w:r>
      <w:r>
        <w:rPr>
          <w:lang w:eastAsia="en-US"/>
        </w:rPr>
        <w:t xml:space="preserve"> ; </w:t>
      </w:r>
      <w:r w:rsidR="006C2AE1">
        <w:rPr>
          <w:lang w:eastAsia="en-US"/>
        </w:rPr>
        <w:t>—</w:t>
      </w:r>
      <w:r>
        <w:rPr>
          <w:lang w:eastAsia="en-US"/>
        </w:rPr>
        <w:t xml:space="preserve"> </w:t>
      </w:r>
      <w:r w:rsidR="003148C9">
        <w:rPr>
          <w:lang w:eastAsia="en-US"/>
        </w:rPr>
        <w:t>et vous voulez me la donner</w:t>
      </w:r>
      <w:r>
        <w:rPr>
          <w:lang w:eastAsia="en-US"/>
        </w:rPr>
        <w:t xml:space="preserve">… </w:t>
      </w:r>
      <w:r w:rsidR="003148C9">
        <w:rPr>
          <w:lang w:eastAsia="en-US"/>
        </w:rPr>
        <w:t>à moi</w:t>
      </w:r>
      <w:r>
        <w:rPr>
          <w:lang w:eastAsia="en-US"/>
        </w:rPr>
        <w:t> !</w:t>
      </w:r>
    </w:p>
    <w:p w14:paraId="257AE8FC"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je veux vous la donner</w:t>
      </w:r>
      <w:r>
        <w:rPr>
          <w:lang w:eastAsia="en-US"/>
        </w:rPr>
        <w:t xml:space="preserve">, </w:t>
      </w:r>
      <w:r w:rsidR="003148C9">
        <w:rPr>
          <w:lang w:eastAsia="en-US"/>
        </w:rPr>
        <w:t>à vous</w:t>
      </w:r>
      <w:r>
        <w:rPr>
          <w:lang w:eastAsia="en-US"/>
        </w:rPr>
        <w:t>.</w:t>
      </w:r>
    </w:p>
    <w:p w14:paraId="40AF0E7E" w14:textId="3D737048" w:rsidR="0046142F" w:rsidRDefault="0046142F" w:rsidP="0046142F">
      <w:pPr>
        <w:rPr>
          <w:lang w:eastAsia="en-US"/>
        </w:rPr>
      </w:pPr>
      <w:r>
        <w:rPr>
          <w:lang w:eastAsia="en-US"/>
        </w:rPr>
        <w:lastRenderedPageBreak/>
        <w:t>— </w:t>
      </w:r>
      <w:r w:rsidR="003148C9">
        <w:rPr>
          <w:lang w:eastAsia="en-US"/>
        </w:rPr>
        <w:t>Eh bien</w:t>
      </w:r>
      <w:r>
        <w:rPr>
          <w:lang w:eastAsia="en-US"/>
        </w:rPr>
        <w:t xml:space="preserve">, </w:t>
      </w:r>
      <w:r w:rsidR="003148C9">
        <w:rPr>
          <w:lang w:eastAsia="en-US"/>
        </w:rPr>
        <w:t>vous êtes encore plus gredin que je ne croyais</w:t>
      </w:r>
      <w:r>
        <w:rPr>
          <w:lang w:eastAsia="en-US"/>
        </w:rPr>
        <w:t xml:space="preserve">, </w:t>
      </w:r>
      <w:r w:rsidR="003148C9">
        <w:rPr>
          <w:lang w:eastAsia="en-US"/>
        </w:rPr>
        <w:t>père Fargeau</w:t>
      </w:r>
      <w:r>
        <w:rPr>
          <w:lang w:eastAsia="en-US"/>
        </w:rPr>
        <w:t xml:space="preserve">, </w:t>
      </w:r>
      <w:r w:rsidR="003148C9">
        <w:rPr>
          <w:lang w:eastAsia="en-US"/>
        </w:rPr>
        <w:t xml:space="preserve">dit </w:t>
      </w:r>
      <w:proofErr w:type="spellStart"/>
      <w:r w:rsidR="003148C9">
        <w:rPr>
          <w:lang w:eastAsia="en-US"/>
        </w:rPr>
        <w:t>Guérineul</w:t>
      </w:r>
      <w:proofErr w:type="spellEnd"/>
      <w:r>
        <w:rPr>
          <w:lang w:eastAsia="en-US"/>
        </w:rPr>
        <w:t xml:space="preserve">, </w:t>
      </w:r>
      <w:r w:rsidR="003148C9">
        <w:rPr>
          <w:lang w:eastAsia="en-US"/>
        </w:rPr>
        <w:t>qui remit sa pipe dans sa bouche</w:t>
      </w:r>
      <w:r>
        <w:rPr>
          <w:lang w:eastAsia="en-US"/>
        </w:rPr>
        <w:t xml:space="preserve">. </w:t>
      </w:r>
      <w:r w:rsidR="006C2AE1">
        <w:rPr>
          <w:lang w:eastAsia="en-US"/>
        </w:rPr>
        <w:t>—</w:t>
      </w:r>
      <w:r>
        <w:rPr>
          <w:lang w:eastAsia="en-US"/>
        </w:rPr>
        <w:t xml:space="preserve"> </w:t>
      </w:r>
      <w:r w:rsidR="003148C9">
        <w:rPr>
          <w:lang w:eastAsia="en-US"/>
        </w:rPr>
        <w:t>Qu</w:t>
      </w:r>
      <w:r>
        <w:rPr>
          <w:lang w:eastAsia="en-US"/>
        </w:rPr>
        <w:t>’</w:t>
      </w:r>
      <w:r w:rsidR="003148C9">
        <w:rPr>
          <w:lang w:eastAsia="en-US"/>
        </w:rPr>
        <w:t>est-ce que vous gagnez à ça</w:t>
      </w:r>
      <w:r>
        <w:rPr>
          <w:lang w:eastAsia="en-US"/>
        </w:rPr>
        <w:t xml:space="preserve">, </w:t>
      </w:r>
      <w:r w:rsidR="003148C9">
        <w:rPr>
          <w:lang w:eastAsia="en-US"/>
        </w:rPr>
        <w:t>vous</w:t>
      </w:r>
      <w:r>
        <w:rPr>
          <w:lang w:eastAsia="en-US"/>
        </w:rPr>
        <w:t> ?</w:t>
      </w:r>
    </w:p>
    <w:p w14:paraId="2509FC24" w14:textId="77777777" w:rsidR="0046142F" w:rsidRDefault="0046142F" w:rsidP="0046142F">
      <w:pPr>
        <w:rPr>
          <w:lang w:eastAsia="en-US"/>
        </w:rPr>
      </w:pPr>
      <w:r>
        <w:rPr>
          <w:lang w:eastAsia="en-US"/>
        </w:rPr>
        <w:t>— </w:t>
      </w:r>
      <w:r w:rsidR="003148C9">
        <w:rPr>
          <w:lang w:eastAsia="en-US"/>
        </w:rPr>
        <w:t>Deux cent cinquante mille francs</w:t>
      </w:r>
      <w:r>
        <w:rPr>
          <w:lang w:eastAsia="en-US"/>
        </w:rPr>
        <w:t>.</w:t>
      </w:r>
    </w:p>
    <w:p w14:paraId="18612AAD" w14:textId="77777777" w:rsidR="0046142F" w:rsidRDefault="0046142F" w:rsidP="0046142F">
      <w:pPr>
        <w:rPr>
          <w:lang w:eastAsia="en-US"/>
        </w:rPr>
      </w:pPr>
      <w:r>
        <w:rPr>
          <w:lang w:eastAsia="en-US"/>
        </w:rPr>
        <w:t>— </w:t>
      </w:r>
      <w:r w:rsidR="003148C9">
        <w:rPr>
          <w:lang w:eastAsia="en-US"/>
        </w:rPr>
        <w:t>Bah</w:t>
      </w:r>
      <w:r>
        <w:rPr>
          <w:lang w:eastAsia="en-US"/>
        </w:rPr>
        <w:t xml:space="preserve"> !… </w:t>
      </w:r>
      <w:r w:rsidR="003148C9">
        <w:rPr>
          <w:lang w:eastAsia="en-US"/>
        </w:rPr>
        <w:t>La dot est donc de cinq cent mille</w:t>
      </w:r>
      <w:r>
        <w:rPr>
          <w:lang w:eastAsia="en-US"/>
        </w:rPr>
        <w:t> ?</w:t>
      </w:r>
    </w:p>
    <w:p w14:paraId="6941A66D" w14:textId="77777777" w:rsidR="0046142F" w:rsidRDefault="003148C9" w:rsidP="0046142F">
      <w:pPr>
        <w:rPr>
          <w:lang w:eastAsia="en-US"/>
        </w:rPr>
      </w:pPr>
      <w:r>
        <w:rPr>
          <w:lang w:eastAsia="en-US"/>
        </w:rPr>
        <w:t>Fargeau fit un signe de tête affirmatif</w:t>
      </w:r>
      <w:r w:rsidR="0046142F">
        <w:rPr>
          <w:lang w:eastAsia="en-US"/>
        </w:rPr>
        <w:t>.</w:t>
      </w:r>
    </w:p>
    <w:p w14:paraId="445FCE98" w14:textId="77777777" w:rsidR="0046142F" w:rsidRDefault="0046142F" w:rsidP="0046142F">
      <w:pPr>
        <w:rPr>
          <w:lang w:eastAsia="en-US"/>
        </w:rPr>
      </w:pPr>
      <w:r>
        <w:rPr>
          <w:lang w:eastAsia="en-US"/>
        </w:rPr>
        <w:t>— </w:t>
      </w:r>
      <w:r w:rsidR="003148C9">
        <w:rPr>
          <w:lang w:eastAsia="en-US"/>
        </w:rPr>
        <w:t>Et ce n</w:t>
      </w:r>
      <w:r>
        <w:rPr>
          <w:lang w:eastAsia="en-US"/>
        </w:rPr>
        <w:t>’</w:t>
      </w:r>
      <w:r w:rsidR="003148C9">
        <w:rPr>
          <w:lang w:eastAsia="en-US"/>
        </w:rPr>
        <w:t>est pas vous qui dotez votre fille</w:t>
      </w:r>
      <w:r>
        <w:rPr>
          <w:lang w:eastAsia="en-US"/>
        </w:rPr>
        <w:t> ?</w:t>
      </w:r>
    </w:p>
    <w:p w14:paraId="5E210184" w14:textId="77777777" w:rsidR="0046142F" w:rsidRDefault="0046142F" w:rsidP="0046142F">
      <w:pPr>
        <w:rPr>
          <w:lang w:eastAsia="en-US"/>
        </w:rPr>
      </w:pPr>
      <w:r>
        <w:rPr>
          <w:lang w:eastAsia="en-US"/>
        </w:rPr>
        <w:t>— </w:t>
      </w:r>
      <w:r w:rsidR="003148C9">
        <w:rPr>
          <w:lang w:eastAsia="en-US"/>
        </w:rPr>
        <w:t>Non</w:t>
      </w:r>
      <w:r>
        <w:rPr>
          <w:lang w:eastAsia="en-US"/>
        </w:rPr>
        <w:t>.</w:t>
      </w:r>
    </w:p>
    <w:p w14:paraId="539AF785" w14:textId="77777777" w:rsidR="0046142F" w:rsidRDefault="0046142F" w:rsidP="0046142F">
      <w:pPr>
        <w:rPr>
          <w:lang w:eastAsia="en-US"/>
        </w:rPr>
      </w:pPr>
      <w:r>
        <w:rPr>
          <w:lang w:eastAsia="en-US"/>
        </w:rPr>
        <w:t>— </w:t>
      </w:r>
      <w:r w:rsidR="003148C9">
        <w:rPr>
          <w:lang w:eastAsia="en-US"/>
        </w:rPr>
        <w:t>Qui donc</w:t>
      </w:r>
      <w:r>
        <w:rPr>
          <w:lang w:eastAsia="en-US"/>
        </w:rPr>
        <w:t> ?</w:t>
      </w:r>
    </w:p>
    <w:p w14:paraId="2A4DA039" w14:textId="77777777" w:rsidR="0046142F" w:rsidRDefault="0046142F" w:rsidP="0046142F">
      <w:pPr>
        <w:rPr>
          <w:lang w:eastAsia="en-US"/>
        </w:rPr>
      </w:pPr>
      <w:r>
        <w:rPr>
          <w:lang w:eastAsia="en-US"/>
        </w:rPr>
        <w:t>— </w:t>
      </w:r>
      <w:r w:rsidR="003148C9">
        <w:rPr>
          <w:lang w:eastAsia="en-US"/>
        </w:rPr>
        <w:t>Mon frère</w:t>
      </w:r>
      <w:r>
        <w:rPr>
          <w:lang w:eastAsia="en-US"/>
        </w:rPr>
        <w:t>.</w:t>
      </w:r>
    </w:p>
    <w:p w14:paraId="0025F656" w14:textId="77777777" w:rsidR="0046142F" w:rsidRDefault="0046142F" w:rsidP="0046142F">
      <w:pPr>
        <w:rPr>
          <w:lang w:eastAsia="en-US"/>
        </w:rPr>
      </w:pPr>
      <w:r>
        <w:rPr>
          <w:lang w:eastAsia="en-US"/>
        </w:rPr>
        <w:t>— </w:t>
      </w:r>
      <w:r w:rsidR="003148C9">
        <w:rPr>
          <w:lang w:eastAsia="en-US"/>
        </w:rPr>
        <w:t>Ah bah</w:t>
      </w:r>
      <w:r>
        <w:rPr>
          <w:lang w:eastAsia="en-US"/>
        </w:rPr>
        <w:t xml:space="preserve"> !… </w:t>
      </w:r>
      <w:r w:rsidR="003148C9">
        <w:rPr>
          <w:lang w:eastAsia="en-US"/>
        </w:rPr>
        <w:t>Et ce frère-là</w:t>
      </w:r>
      <w:r>
        <w:rPr>
          <w:lang w:eastAsia="en-US"/>
        </w:rPr>
        <w:t xml:space="preserve">… </w:t>
      </w:r>
      <w:r w:rsidR="003148C9">
        <w:rPr>
          <w:lang w:eastAsia="en-US"/>
        </w:rPr>
        <w:t>c</w:t>
      </w:r>
      <w:r>
        <w:rPr>
          <w:lang w:eastAsia="en-US"/>
        </w:rPr>
        <w:t>’</w:t>
      </w:r>
      <w:r w:rsidR="003148C9">
        <w:rPr>
          <w:lang w:eastAsia="en-US"/>
        </w:rPr>
        <w:t>est</w:t>
      </w:r>
      <w:r>
        <w:rPr>
          <w:lang w:eastAsia="en-US"/>
        </w:rPr>
        <w:t xml:space="preserve">… </w:t>
      </w:r>
      <w:r w:rsidR="003148C9">
        <w:rPr>
          <w:lang w:eastAsia="en-US"/>
        </w:rPr>
        <w:t>lui</w:t>
      </w:r>
      <w:r>
        <w:rPr>
          <w:lang w:eastAsia="en-US"/>
        </w:rPr>
        <w:t> ?</w:t>
      </w:r>
    </w:p>
    <w:p w14:paraId="6C4C9DB9" w14:textId="77777777" w:rsidR="0046142F" w:rsidRDefault="0046142F" w:rsidP="0046142F">
      <w:pPr>
        <w:rPr>
          <w:lang w:eastAsia="en-US"/>
        </w:rPr>
      </w:pPr>
      <w:r>
        <w:rPr>
          <w:lang w:eastAsia="en-US"/>
        </w:rPr>
        <w:t>— </w:t>
      </w:r>
      <w:r w:rsidR="003148C9">
        <w:rPr>
          <w:lang w:eastAsia="en-US"/>
        </w:rPr>
        <w:t>Oui</w:t>
      </w:r>
      <w:r>
        <w:rPr>
          <w:lang w:eastAsia="en-US"/>
        </w:rPr>
        <w:t>.</w:t>
      </w:r>
    </w:p>
    <w:p w14:paraId="3F51492F" w14:textId="77777777" w:rsidR="0046142F" w:rsidRDefault="0046142F" w:rsidP="0046142F">
      <w:pPr>
        <w:rPr>
          <w:lang w:eastAsia="en-US"/>
        </w:rPr>
      </w:pPr>
      <w:r>
        <w:rPr>
          <w:lang w:eastAsia="en-US"/>
        </w:rPr>
        <w:t>— </w:t>
      </w:r>
      <w:r w:rsidR="003148C9">
        <w:rPr>
          <w:lang w:eastAsia="en-US"/>
        </w:rPr>
        <w:t>Il a donc fait fortune</w:t>
      </w:r>
      <w:r>
        <w:rPr>
          <w:lang w:eastAsia="en-US"/>
        </w:rPr>
        <w:t> ?</w:t>
      </w:r>
    </w:p>
    <w:p w14:paraId="17605784" w14:textId="77777777" w:rsidR="0046142F" w:rsidRDefault="0046142F" w:rsidP="0046142F">
      <w:pPr>
        <w:rPr>
          <w:lang w:eastAsia="en-US"/>
        </w:rPr>
      </w:pPr>
      <w:r>
        <w:rPr>
          <w:lang w:eastAsia="en-US"/>
        </w:rPr>
        <w:t>— </w:t>
      </w:r>
      <w:r w:rsidR="003148C9">
        <w:rPr>
          <w:lang w:eastAsia="en-US"/>
        </w:rPr>
        <w:t>Oui</w:t>
      </w:r>
      <w:r>
        <w:rPr>
          <w:lang w:eastAsia="en-US"/>
        </w:rPr>
        <w:t>.</w:t>
      </w:r>
    </w:p>
    <w:p w14:paraId="2F444685"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oui</w:t>
      </w:r>
      <w:r>
        <w:rPr>
          <w:lang w:eastAsia="en-US"/>
        </w:rPr>
        <w:t xml:space="preserve">… </w:t>
      </w:r>
      <w:r w:rsidR="003148C9">
        <w:rPr>
          <w:lang w:eastAsia="en-US"/>
        </w:rPr>
        <w:t>non</w:t>
      </w:r>
      <w:r>
        <w:rPr>
          <w:lang w:eastAsia="en-US"/>
        </w:rPr>
        <w:t xml:space="preserve"> ! </w:t>
      </w:r>
      <w:r w:rsidR="003148C9">
        <w:rPr>
          <w:lang w:eastAsia="en-US"/>
        </w:rPr>
        <w:t>C</w:t>
      </w:r>
      <w:r>
        <w:rPr>
          <w:lang w:eastAsia="en-US"/>
        </w:rPr>
        <w:t>’</w:t>
      </w:r>
      <w:r w:rsidR="003148C9">
        <w:rPr>
          <w:lang w:eastAsia="en-US"/>
        </w:rPr>
        <w:t>est embêtant</w:t>
      </w:r>
      <w:r>
        <w:rPr>
          <w:lang w:eastAsia="en-US"/>
        </w:rPr>
        <w:t xml:space="preserve">, </w:t>
      </w:r>
      <w:r w:rsidR="003148C9">
        <w:rPr>
          <w:lang w:eastAsia="en-US"/>
        </w:rPr>
        <w:t>ce genre de conversation</w:t>
      </w:r>
      <w:r>
        <w:rPr>
          <w:lang w:eastAsia="en-US"/>
        </w:rPr>
        <w:t xml:space="preserve">… </w:t>
      </w:r>
      <w:r w:rsidR="003148C9">
        <w:rPr>
          <w:lang w:eastAsia="en-US"/>
        </w:rPr>
        <w:t>Allons</w:t>
      </w:r>
      <w:r>
        <w:rPr>
          <w:lang w:eastAsia="en-US"/>
        </w:rPr>
        <w:t xml:space="preserve">, </w:t>
      </w:r>
      <w:proofErr w:type="spellStart"/>
      <w:r w:rsidR="003148C9">
        <w:rPr>
          <w:lang w:eastAsia="en-US"/>
        </w:rPr>
        <w:t>sacrebleure</w:t>
      </w:r>
      <w:proofErr w:type="spellEnd"/>
      <w:r>
        <w:rPr>
          <w:lang w:eastAsia="en-US"/>
        </w:rPr>
        <w:t xml:space="preserve"> ! </w:t>
      </w:r>
      <w:r w:rsidR="003148C9">
        <w:rPr>
          <w:lang w:eastAsia="en-US"/>
        </w:rPr>
        <w:t>vieux Fargeau</w:t>
      </w:r>
      <w:r>
        <w:rPr>
          <w:lang w:eastAsia="en-US"/>
        </w:rPr>
        <w:t xml:space="preserve">, </w:t>
      </w:r>
      <w:r w:rsidR="003148C9">
        <w:rPr>
          <w:lang w:eastAsia="en-US"/>
        </w:rPr>
        <w:t>déboutonnez-vous en grand si vous voulez qu</w:t>
      </w:r>
      <w:r>
        <w:rPr>
          <w:lang w:eastAsia="en-US"/>
        </w:rPr>
        <w:t>’</w:t>
      </w:r>
      <w:r w:rsidR="003148C9">
        <w:rPr>
          <w:lang w:eastAsia="en-US"/>
        </w:rPr>
        <w:t>on s</w:t>
      </w:r>
      <w:r>
        <w:rPr>
          <w:lang w:eastAsia="en-US"/>
        </w:rPr>
        <w:t>’</w:t>
      </w:r>
      <w:r w:rsidR="003148C9">
        <w:rPr>
          <w:lang w:eastAsia="en-US"/>
        </w:rPr>
        <w:t>entende</w:t>
      </w:r>
      <w:r>
        <w:rPr>
          <w:lang w:eastAsia="en-US"/>
        </w:rPr>
        <w:t xml:space="preserve"> !… </w:t>
      </w:r>
      <w:r w:rsidR="003148C9">
        <w:rPr>
          <w:lang w:eastAsia="en-US"/>
        </w:rPr>
        <w:t>Cette fille-là est-elle votre vraie fille</w:t>
      </w:r>
      <w:r>
        <w:rPr>
          <w:lang w:eastAsia="en-US"/>
        </w:rPr>
        <w:t> ?</w:t>
      </w:r>
    </w:p>
    <w:p w14:paraId="0D1D85F2" w14:textId="77777777" w:rsidR="0046142F" w:rsidRDefault="003148C9" w:rsidP="0046142F">
      <w:pPr>
        <w:rPr>
          <w:lang w:eastAsia="en-US"/>
        </w:rPr>
      </w:pPr>
      <w:r>
        <w:rPr>
          <w:lang w:eastAsia="en-US"/>
        </w:rPr>
        <w:t>Fargeau hésita</w:t>
      </w:r>
      <w:r w:rsidR="0046142F">
        <w:rPr>
          <w:lang w:eastAsia="en-US"/>
        </w:rPr>
        <w:t>.</w:t>
      </w:r>
    </w:p>
    <w:p w14:paraId="149482FE" w14:textId="7D1D7D04" w:rsidR="0046142F" w:rsidRDefault="0046142F" w:rsidP="0046142F">
      <w:pPr>
        <w:rPr>
          <w:lang w:eastAsia="en-US"/>
        </w:rPr>
      </w:pPr>
      <w:r>
        <w:rPr>
          <w:lang w:eastAsia="en-US"/>
        </w:rPr>
        <w:t>— </w:t>
      </w:r>
      <w:r w:rsidR="003148C9">
        <w:rPr>
          <w:lang w:eastAsia="en-US"/>
        </w:rPr>
        <w:t>Bien</w:t>
      </w:r>
      <w:r>
        <w:rPr>
          <w:lang w:eastAsia="en-US"/>
        </w:rPr>
        <w:t xml:space="preserve">, </w:t>
      </w:r>
      <w:r w:rsidR="003148C9">
        <w:rPr>
          <w:lang w:eastAsia="en-US"/>
        </w:rPr>
        <w:t xml:space="preserve">reprit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r w:rsidR="003148C9">
        <w:rPr>
          <w:lang w:eastAsia="en-US"/>
        </w:rPr>
        <w:t>c</w:t>
      </w:r>
      <w:r>
        <w:rPr>
          <w:lang w:eastAsia="en-US"/>
        </w:rPr>
        <w:t>’</w:t>
      </w:r>
      <w:r w:rsidR="003148C9">
        <w:rPr>
          <w:lang w:eastAsia="en-US"/>
        </w:rPr>
        <w:t>est une frime</w:t>
      </w:r>
      <w:r>
        <w:rPr>
          <w:lang w:eastAsia="en-US"/>
        </w:rPr>
        <w:t xml:space="preserve">… </w:t>
      </w:r>
      <w:r w:rsidR="003148C9">
        <w:rPr>
          <w:lang w:eastAsia="en-US"/>
        </w:rPr>
        <w:t>voilà que ça vient</w:t>
      </w:r>
      <w:r>
        <w:rPr>
          <w:lang w:eastAsia="en-US"/>
        </w:rPr>
        <w:t xml:space="preserve"> !… </w:t>
      </w:r>
      <w:r w:rsidR="003148C9">
        <w:rPr>
          <w:lang w:eastAsia="en-US"/>
        </w:rPr>
        <w:t>Je ne suis pas fort</w:t>
      </w:r>
      <w:r>
        <w:rPr>
          <w:lang w:eastAsia="en-US"/>
        </w:rPr>
        <w:t xml:space="preserve">, </w:t>
      </w:r>
      <w:r w:rsidR="003148C9">
        <w:rPr>
          <w:lang w:eastAsia="en-US"/>
        </w:rPr>
        <w:t>moi</w:t>
      </w:r>
      <w:r>
        <w:rPr>
          <w:lang w:eastAsia="en-US"/>
        </w:rPr>
        <w:t xml:space="preserve">, </w:t>
      </w:r>
      <w:r w:rsidR="003148C9">
        <w:rPr>
          <w:lang w:eastAsia="en-US"/>
        </w:rPr>
        <w:t>excepté à la poule</w:t>
      </w:r>
      <w:r>
        <w:rPr>
          <w:lang w:eastAsia="en-US"/>
        </w:rPr>
        <w:t xml:space="preserve">… </w:t>
      </w:r>
      <w:r w:rsidR="003148C9">
        <w:rPr>
          <w:lang w:eastAsia="en-US"/>
        </w:rPr>
        <w:t>Mais</w:t>
      </w:r>
      <w:r>
        <w:rPr>
          <w:lang w:eastAsia="en-US"/>
        </w:rPr>
        <w:t xml:space="preserve">, </w:t>
      </w:r>
      <w:r w:rsidR="003148C9">
        <w:rPr>
          <w:lang w:eastAsia="en-US"/>
        </w:rPr>
        <w:t>je ne sais pas pourquoi</w:t>
      </w:r>
      <w:r>
        <w:rPr>
          <w:lang w:eastAsia="en-US"/>
        </w:rPr>
        <w:t xml:space="preserve">, </w:t>
      </w:r>
      <w:r w:rsidR="003148C9">
        <w:rPr>
          <w:lang w:eastAsia="en-US"/>
        </w:rPr>
        <w:t>j</w:t>
      </w:r>
      <w:r>
        <w:rPr>
          <w:lang w:eastAsia="en-US"/>
        </w:rPr>
        <w:t>’</w:t>
      </w:r>
      <w:r w:rsidR="003148C9">
        <w:rPr>
          <w:lang w:eastAsia="en-US"/>
        </w:rPr>
        <w:t>enfonce toujours les gens qui ont trop d</w:t>
      </w:r>
      <w:r>
        <w:rPr>
          <w:lang w:eastAsia="en-US"/>
        </w:rPr>
        <w:t>’</w:t>
      </w:r>
      <w:r w:rsidR="003148C9">
        <w:rPr>
          <w:lang w:eastAsia="en-US"/>
        </w:rPr>
        <w:t>esprit</w:t>
      </w:r>
      <w:r>
        <w:rPr>
          <w:lang w:eastAsia="en-US"/>
        </w:rPr>
        <w:t xml:space="preserve">… </w:t>
      </w:r>
      <w:r w:rsidR="003148C9">
        <w:rPr>
          <w:lang w:eastAsia="en-US"/>
        </w:rPr>
        <w:t>Et il faut que vous en ayez de l</w:t>
      </w:r>
      <w:r>
        <w:rPr>
          <w:lang w:eastAsia="en-US"/>
        </w:rPr>
        <w:t>’</w:t>
      </w:r>
      <w:r w:rsidR="003148C9">
        <w:rPr>
          <w:lang w:eastAsia="en-US"/>
        </w:rPr>
        <w:t>esprit</w:t>
      </w:r>
      <w:r>
        <w:rPr>
          <w:lang w:eastAsia="en-US"/>
        </w:rPr>
        <w:t xml:space="preserve">, </w:t>
      </w:r>
      <w:r w:rsidR="003148C9">
        <w:rPr>
          <w:lang w:eastAsia="en-US"/>
        </w:rPr>
        <w:t>vieux Fargeau</w:t>
      </w:r>
      <w:r>
        <w:rPr>
          <w:lang w:eastAsia="en-US"/>
        </w:rPr>
        <w:t xml:space="preserve">… </w:t>
      </w:r>
      <w:r w:rsidR="003148C9">
        <w:rPr>
          <w:lang w:eastAsia="en-US"/>
        </w:rPr>
        <w:t>et drôlement</w:t>
      </w:r>
      <w:r>
        <w:rPr>
          <w:lang w:eastAsia="en-US"/>
        </w:rPr>
        <w:t xml:space="preserve">… </w:t>
      </w:r>
      <w:r w:rsidR="003148C9">
        <w:rPr>
          <w:lang w:eastAsia="en-US"/>
        </w:rPr>
        <w:t xml:space="preserve">pour vous être remis avec lui après </w:t>
      </w:r>
      <w:r w:rsidR="003148C9">
        <w:rPr>
          <w:lang w:eastAsia="en-US"/>
        </w:rPr>
        <w:lastRenderedPageBreak/>
        <w:t>les tours que vous aviez joués à son ancienne</w:t>
      </w:r>
      <w:r>
        <w:rPr>
          <w:lang w:eastAsia="en-US"/>
        </w:rPr>
        <w:t xml:space="preserve">, </w:t>
      </w:r>
      <w:r w:rsidR="003148C9">
        <w:rPr>
          <w:lang w:eastAsia="en-US"/>
        </w:rPr>
        <w:t>Berthe l</w:t>
      </w:r>
      <w:r>
        <w:rPr>
          <w:lang w:eastAsia="en-US"/>
        </w:rPr>
        <w:t>’</w:t>
      </w:r>
      <w:r w:rsidR="003148C9">
        <w:rPr>
          <w:lang w:eastAsia="en-US"/>
        </w:rPr>
        <w:t>aveugle</w:t>
      </w:r>
      <w:r>
        <w:rPr>
          <w:lang w:eastAsia="en-US"/>
        </w:rPr>
        <w:t> !</w:t>
      </w:r>
    </w:p>
    <w:p w14:paraId="5142D35C" w14:textId="77777777" w:rsidR="0046142F" w:rsidRDefault="003148C9" w:rsidP="0046142F">
      <w:pPr>
        <w:rPr>
          <w:lang w:eastAsia="en-US"/>
        </w:rPr>
      </w:pPr>
      <w:r>
        <w:rPr>
          <w:lang w:eastAsia="en-US"/>
        </w:rPr>
        <w:t xml:space="preserve">Pendant que </w:t>
      </w:r>
      <w:proofErr w:type="spellStart"/>
      <w:r>
        <w:rPr>
          <w:lang w:eastAsia="en-US"/>
        </w:rPr>
        <w:t>Guérineul</w:t>
      </w:r>
      <w:proofErr w:type="spellEnd"/>
      <w:r>
        <w:rPr>
          <w:lang w:eastAsia="en-US"/>
        </w:rPr>
        <w:t xml:space="preserve"> parlait</w:t>
      </w:r>
      <w:r w:rsidR="0046142F">
        <w:rPr>
          <w:lang w:eastAsia="en-US"/>
        </w:rPr>
        <w:t xml:space="preserve">, </w:t>
      </w:r>
      <w:r>
        <w:rPr>
          <w:lang w:eastAsia="en-US"/>
        </w:rPr>
        <w:t>Fargeau réfléchissait</w:t>
      </w:r>
      <w:r w:rsidR="0046142F">
        <w:rPr>
          <w:lang w:eastAsia="en-US"/>
        </w:rPr>
        <w:t xml:space="preserve">. </w:t>
      </w:r>
      <w:r>
        <w:rPr>
          <w:lang w:eastAsia="en-US"/>
        </w:rPr>
        <w:t>Il sembla prendre tout à coup son parti</w:t>
      </w:r>
      <w:r w:rsidR="0046142F">
        <w:rPr>
          <w:lang w:eastAsia="en-US"/>
        </w:rPr>
        <w:t>.</w:t>
      </w:r>
    </w:p>
    <w:p w14:paraId="7900D4D4" w14:textId="77777777" w:rsidR="0046142F" w:rsidRDefault="0046142F" w:rsidP="0046142F">
      <w:pPr>
        <w:rPr>
          <w:lang w:eastAsia="en-US"/>
        </w:rPr>
      </w:pPr>
      <w:r>
        <w:rPr>
          <w:lang w:eastAsia="en-US"/>
        </w:rPr>
        <w:t>— </w:t>
      </w:r>
      <w:r w:rsidR="003148C9">
        <w:rPr>
          <w:lang w:eastAsia="en-US"/>
        </w:rPr>
        <w:t>Mon cousin</w:t>
      </w:r>
      <w:r>
        <w:rPr>
          <w:lang w:eastAsia="en-US"/>
        </w:rPr>
        <w:t xml:space="preserve">, </w:t>
      </w:r>
      <w:r w:rsidR="003148C9">
        <w:rPr>
          <w:lang w:eastAsia="en-US"/>
        </w:rPr>
        <w:t>dit-il</w:t>
      </w:r>
      <w:r>
        <w:rPr>
          <w:lang w:eastAsia="en-US"/>
        </w:rPr>
        <w:t xml:space="preserve">, </w:t>
      </w:r>
      <w:r w:rsidR="003148C9">
        <w:rPr>
          <w:lang w:eastAsia="en-US"/>
        </w:rPr>
        <w:t>je crois que vous avez raison</w:t>
      </w:r>
      <w:r>
        <w:rPr>
          <w:lang w:eastAsia="en-US"/>
        </w:rPr>
        <w:t xml:space="preserve">… </w:t>
      </w:r>
      <w:r w:rsidR="003148C9">
        <w:rPr>
          <w:lang w:eastAsia="en-US"/>
        </w:rPr>
        <w:t>il faut se déboutonner</w:t>
      </w:r>
      <w:r>
        <w:rPr>
          <w:lang w:eastAsia="en-US"/>
        </w:rPr>
        <w:t xml:space="preserve">… </w:t>
      </w:r>
      <w:r w:rsidR="003148C9">
        <w:rPr>
          <w:lang w:eastAsia="en-US"/>
        </w:rPr>
        <w:t>parler franchement</w:t>
      </w:r>
      <w:r>
        <w:rPr>
          <w:lang w:eastAsia="en-US"/>
        </w:rPr>
        <w:t>…</w:t>
      </w:r>
    </w:p>
    <w:p w14:paraId="6615454E" w14:textId="77777777" w:rsidR="0046142F" w:rsidRDefault="0046142F" w:rsidP="0046142F">
      <w:pPr>
        <w:rPr>
          <w:lang w:eastAsia="en-US"/>
        </w:rPr>
      </w:pPr>
      <w:r>
        <w:rPr>
          <w:lang w:eastAsia="en-US"/>
        </w:rPr>
        <w:t>— </w:t>
      </w:r>
      <w:r w:rsidR="003148C9">
        <w:rPr>
          <w:lang w:eastAsia="en-US"/>
        </w:rPr>
        <w:t>Il va me lâcher une menterie grosse comme Romblon-Ballon</w:t>
      </w:r>
      <w:r>
        <w:rPr>
          <w:lang w:eastAsia="en-US"/>
        </w:rPr>
        <w:t xml:space="preserve"> ! </w:t>
      </w:r>
      <w:r w:rsidR="003148C9">
        <w:rPr>
          <w:lang w:eastAsia="en-US"/>
        </w:rPr>
        <w:t>pensa l</w:t>
      </w:r>
      <w:r>
        <w:rPr>
          <w:lang w:eastAsia="en-US"/>
        </w:rPr>
        <w:t>’</w:t>
      </w:r>
      <w:r w:rsidR="003148C9">
        <w:rPr>
          <w:lang w:eastAsia="en-US"/>
        </w:rPr>
        <w:t>étudiant de quinzième année</w:t>
      </w:r>
      <w:r>
        <w:rPr>
          <w:lang w:eastAsia="en-US"/>
        </w:rPr>
        <w:t>.</w:t>
      </w:r>
    </w:p>
    <w:p w14:paraId="6DC77763" w14:textId="77777777" w:rsidR="0046142F" w:rsidRDefault="003148C9" w:rsidP="0046142F">
      <w:pPr>
        <w:rPr>
          <w:lang w:eastAsia="en-US"/>
        </w:rPr>
      </w:pPr>
      <w:r>
        <w:rPr>
          <w:lang w:eastAsia="en-US"/>
        </w:rPr>
        <w:t>Il ajouta tout haut</w:t>
      </w:r>
      <w:r w:rsidR="0046142F">
        <w:rPr>
          <w:lang w:eastAsia="en-US"/>
        </w:rPr>
        <w:t> :</w:t>
      </w:r>
    </w:p>
    <w:p w14:paraId="5168E771"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ça</w:t>
      </w:r>
      <w:r>
        <w:rPr>
          <w:lang w:eastAsia="en-US"/>
        </w:rPr>
        <w:t xml:space="preserve"> ! </w:t>
      </w:r>
      <w:r w:rsidR="003148C9">
        <w:rPr>
          <w:lang w:eastAsia="en-US"/>
        </w:rPr>
        <w:t>déshabillons-nous</w:t>
      </w:r>
      <w:r>
        <w:rPr>
          <w:lang w:eastAsia="en-US"/>
        </w:rPr>
        <w:t xml:space="preserve">, </w:t>
      </w:r>
      <w:r w:rsidR="003148C9">
        <w:rPr>
          <w:lang w:eastAsia="en-US"/>
        </w:rPr>
        <w:t>nom d</w:t>
      </w:r>
      <w:r>
        <w:rPr>
          <w:lang w:eastAsia="en-US"/>
        </w:rPr>
        <w:t>’</w:t>
      </w:r>
      <w:r w:rsidR="003148C9">
        <w:rPr>
          <w:lang w:eastAsia="en-US"/>
        </w:rPr>
        <w:t>un chien</w:t>
      </w:r>
      <w:r>
        <w:rPr>
          <w:lang w:eastAsia="en-US"/>
        </w:rPr>
        <w:t xml:space="preserve"> ! </w:t>
      </w:r>
      <w:r w:rsidR="003148C9">
        <w:rPr>
          <w:lang w:eastAsia="en-US"/>
        </w:rPr>
        <w:t>ça met à l</w:t>
      </w:r>
      <w:r>
        <w:rPr>
          <w:lang w:eastAsia="en-US"/>
        </w:rPr>
        <w:t>’</w:t>
      </w:r>
      <w:r w:rsidR="003148C9">
        <w:rPr>
          <w:lang w:eastAsia="en-US"/>
        </w:rPr>
        <w:t>aise</w:t>
      </w:r>
      <w:r>
        <w:rPr>
          <w:lang w:eastAsia="en-US"/>
        </w:rPr>
        <w:t>.</w:t>
      </w:r>
    </w:p>
    <w:p w14:paraId="18D81526" w14:textId="77777777" w:rsidR="0046142F" w:rsidRDefault="0046142F" w:rsidP="0046142F">
      <w:pPr>
        <w:rPr>
          <w:lang w:eastAsia="en-US"/>
        </w:rPr>
      </w:pPr>
      <w:r>
        <w:rPr>
          <w:lang w:eastAsia="en-US"/>
        </w:rPr>
        <w:t>— </w:t>
      </w:r>
      <w:r w:rsidR="003148C9">
        <w:rPr>
          <w:lang w:eastAsia="en-US"/>
        </w:rPr>
        <w:t>Si je suis devenu le père de ma fille</w:t>
      </w:r>
      <w:r>
        <w:rPr>
          <w:lang w:eastAsia="en-US"/>
        </w:rPr>
        <w:t xml:space="preserve">, </w:t>
      </w:r>
      <w:r w:rsidR="003148C9">
        <w:rPr>
          <w:lang w:eastAsia="en-US"/>
        </w:rPr>
        <w:t>reprit Fargeau</w:t>
      </w:r>
      <w:r>
        <w:rPr>
          <w:lang w:eastAsia="en-US"/>
        </w:rPr>
        <w:t xml:space="preserve">, </w:t>
      </w:r>
      <w:r w:rsidR="003148C9">
        <w:rPr>
          <w:lang w:eastAsia="en-US"/>
        </w:rPr>
        <w:t>c</w:t>
      </w:r>
      <w:r>
        <w:rPr>
          <w:lang w:eastAsia="en-US"/>
        </w:rPr>
        <w:t>’</w:t>
      </w:r>
      <w:r w:rsidR="003148C9">
        <w:rPr>
          <w:lang w:eastAsia="en-US"/>
        </w:rPr>
        <w:t>est précisément pour me rapprocher de celui dont nous parlons</w:t>
      </w:r>
      <w:r>
        <w:rPr>
          <w:lang w:eastAsia="en-US"/>
        </w:rPr>
        <w:t xml:space="preserve">… </w:t>
      </w:r>
      <w:r w:rsidR="003148C9">
        <w:rPr>
          <w:lang w:eastAsia="en-US"/>
        </w:rPr>
        <w:t>J</w:t>
      </w:r>
      <w:r>
        <w:rPr>
          <w:lang w:eastAsia="en-US"/>
        </w:rPr>
        <w:t>’</w:t>
      </w:r>
      <w:r w:rsidR="003148C9">
        <w:rPr>
          <w:lang w:eastAsia="en-US"/>
        </w:rPr>
        <w:t>étais extrêmement gêné</w:t>
      </w:r>
      <w:r>
        <w:rPr>
          <w:lang w:eastAsia="en-US"/>
        </w:rPr>
        <w:t xml:space="preserve">, </w:t>
      </w:r>
      <w:r w:rsidR="003148C9">
        <w:rPr>
          <w:lang w:eastAsia="en-US"/>
        </w:rPr>
        <w:t>moi</w:t>
      </w:r>
      <w:r>
        <w:rPr>
          <w:lang w:eastAsia="en-US"/>
        </w:rPr>
        <w:t xml:space="preserve">, </w:t>
      </w:r>
      <w:r w:rsidR="003148C9">
        <w:rPr>
          <w:lang w:eastAsia="en-US"/>
        </w:rPr>
        <w:t>vous pensez</w:t>
      </w:r>
      <w:r>
        <w:rPr>
          <w:lang w:eastAsia="en-US"/>
        </w:rPr>
        <w:t xml:space="preserve">, </w:t>
      </w:r>
      <w:r w:rsidR="003148C9">
        <w:rPr>
          <w:lang w:eastAsia="en-US"/>
        </w:rPr>
        <w:t>n</w:t>
      </w:r>
      <w:r>
        <w:rPr>
          <w:lang w:eastAsia="en-US"/>
        </w:rPr>
        <w:t>’</w:t>
      </w:r>
      <w:r w:rsidR="003148C9">
        <w:rPr>
          <w:lang w:eastAsia="en-US"/>
        </w:rPr>
        <w:t>ayant pas d</w:t>
      </w:r>
      <w:r>
        <w:rPr>
          <w:lang w:eastAsia="en-US"/>
        </w:rPr>
        <w:t>’</w:t>
      </w:r>
      <w:r w:rsidR="003148C9">
        <w:rPr>
          <w:lang w:eastAsia="en-US"/>
        </w:rPr>
        <w:t>état et forcé de verser mon revenu entier dans cette diable de cave</w:t>
      </w:r>
      <w:r>
        <w:rPr>
          <w:lang w:eastAsia="en-US"/>
        </w:rPr>
        <w:t xml:space="preserve">… </w:t>
      </w:r>
      <w:r w:rsidR="003148C9">
        <w:rPr>
          <w:lang w:eastAsia="en-US"/>
        </w:rPr>
        <w:t>Le hasard me fit mettre la main sur mon brave Raymond</w:t>
      </w:r>
      <w:r>
        <w:rPr>
          <w:lang w:eastAsia="en-US"/>
        </w:rPr>
        <w:t xml:space="preserve">, </w:t>
      </w:r>
      <w:r w:rsidR="003148C9">
        <w:rPr>
          <w:lang w:eastAsia="en-US"/>
        </w:rPr>
        <w:t>qui était riche</w:t>
      </w:r>
      <w:r>
        <w:rPr>
          <w:lang w:eastAsia="en-US"/>
        </w:rPr>
        <w:t xml:space="preserve">, </w:t>
      </w:r>
      <w:r w:rsidR="003148C9">
        <w:rPr>
          <w:lang w:eastAsia="en-US"/>
        </w:rPr>
        <w:t>lui</w:t>
      </w:r>
      <w:r>
        <w:rPr>
          <w:lang w:eastAsia="en-US"/>
        </w:rPr>
        <w:t xml:space="preserve">, </w:t>
      </w:r>
      <w:proofErr w:type="spellStart"/>
      <w:r w:rsidR="003148C9">
        <w:rPr>
          <w:lang w:eastAsia="en-US"/>
        </w:rPr>
        <w:t>à</w:t>
      </w:r>
      <w:proofErr w:type="spellEnd"/>
      <w:r w:rsidR="003148C9">
        <w:rPr>
          <w:lang w:eastAsia="en-US"/>
        </w:rPr>
        <w:t xml:space="preserve"> beaucoup de guinées</w:t>
      </w:r>
      <w:r>
        <w:rPr>
          <w:lang w:eastAsia="en-US"/>
        </w:rPr>
        <w:t>…</w:t>
      </w:r>
    </w:p>
    <w:p w14:paraId="604CA58F" w14:textId="77777777" w:rsidR="0046142F" w:rsidRDefault="0046142F" w:rsidP="0046142F">
      <w:pPr>
        <w:rPr>
          <w:lang w:eastAsia="en-US"/>
        </w:rPr>
      </w:pPr>
      <w:r>
        <w:rPr>
          <w:lang w:eastAsia="en-US"/>
        </w:rPr>
        <w:t>— </w:t>
      </w:r>
      <w:r w:rsidR="003148C9">
        <w:rPr>
          <w:lang w:eastAsia="en-US"/>
        </w:rPr>
        <w:t xml:space="preserve">Il avait fait des affaires avec le </w:t>
      </w:r>
      <w:proofErr w:type="spellStart"/>
      <w:r w:rsidR="003148C9">
        <w:rPr>
          <w:lang w:eastAsia="en-US"/>
        </w:rPr>
        <w:t>Berthelleminot</w:t>
      </w:r>
      <w:proofErr w:type="spellEnd"/>
      <w:r>
        <w:rPr>
          <w:lang w:eastAsia="en-US"/>
        </w:rPr>
        <w:t xml:space="preserve">, </w:t>
      </w:r>
      <w:r w:rsidR="003148C9">
        <w:rPr>
          <w:lang w:eastAsia="en-US"/>
        </w:rPr>
        <w:t>je crois</w:t>
      </w:r>
      <w:r>
        <w:rPr>
          <w:lang w:eastAsia="en-US"/>
        </w:rPr>
        <w:t xml:space="preserve">, </w:t>
      </w:r>
      <w:r w:rsidR="003148C9">
        <w:rPr>
          <w:lang w:eastAsia="en-US"/>
        </w:rPr>
        <w:t xml:space="preserve">interrompit </w:t>
      </w:r>
      <w:proofErr w:type="spellStart"/>
      <w:r w:rsidR="003148C9">
        <w:rPr>
          <w:lang w:eastAsia="en-US"/>
        </w:rPr>
        <w:t>Guérineul</w:t>
      </w:r>
      <w:proofErr w:type="spellEnd"/>
      <w:r>
        <w:rPr>
          <w:lang w:eastAsia="en-US"/>
        </w:rPr>
        <w:t>.</w:t>
      </w:r>
    </w:p>
    <w:p w14:paraId="5CB3F1B2" w14:textId="77777777" w:rsidR="0046142F" w:rsidRDefault="003148C9" w:rsidP="0046142F">
      <w:pPr>
        <w:rPr>
          <w:lang w:eastAsia="en-US"/>
        </w:rPr>
      </w:pPr>
      <w:r>
        <w:rPr>
          <w:lang w:eastAsia="en-US"/>
        </w:rPr>
        <w:t>Fargeau leva les épaules</w:t>
      </w:r>
      <w:r w:rsidR="0046142F">
        <w:rPr>
          <w:lang w:eastAsia="en-US"/>
        </w:rPr>
        <w:t>.</w:t>
      </w:r>
    </w:p>
    <w:p w14:paraId="4B102572" w14:textId="34A4E22A" w:rsidR="0046142F" w:rsidRDefault="0046142F" w:rsidP="0046142F">
      <w:pPr>
        <w:rPr>
          <w:lang w:eastAsia="en-US"/>
        </w:rPr>
      </w:pPr>
      <w:r>
        <w:rPr>
          <w:lang w:eastAsia="en-US"/>
        </w:rPr>
        <w:t>— </w:t>
      </w:r>
      <w:r w:rsidR="003148C9">
        <w:rPr>
          <w:lang w:eastAsia="en-US"/>
        </w:rPr>
        <w:t>Allons donc</w:t>
      </w:r>
      <w:r>
        <w:rPr>
          <w:lang w:eastAsia="en-US"/>
        </w:rPr>
        <w:t xml:space="preserve"> ! </w:t>
      </w:r>
      <w:r w:rsidR="003148C9">
        <w:rPr>
          <w:lang w:eastAsia="en-US"/>
        </w:rPr>
        <w:t>dit-il</w:t>
      </w:r>
      <w:r>
        <w:rPr>
          <w:lang w:eastAsia="en-US"/>
        </w:rPr>
        <w:t xml:space="preserve"> ; </w:t>
      </w:r>
      <w:r w:rsidR="006C2AE1">
        <w:rPr>
          <w:lang w:eastAsia="en-US"/>
        </w:rPr>
        <w:t>—</w:t>
      </w:r>
      <w:r>
        <w:rPr>
          <w:lang w:eastAsia="en-US"/>
        </w:rPr>
        <w:t xml:space="preserve"> </w:t>
      </w:r>
      <w:proofErr w:type="spellStart"/>
      <w:r w:rsidR="003148C9">
        <w:rPr>
          <w:lang w:eastAsia="en-US"/>
        </w:rPr>
        <w:t>Berthelleminot</w:t>
      </w:r>
      <w:proofErr w:type="spellEnd"/>
      <w:r w:rsidR="003148C9">
        <w:rPr>
          <w:lang w:eastAsia="en-US"/>
        </w:rPr>
        <w:t xml:space="preserve"> est un malheureux</w:t>
      </w:r>
      <w:r>
        <w:rPr>
          <w:lang w:eastAsia="en-US"/>
        </w:rPr>
        <w:t xml:space="preserve"> !… </w:t>
      </w:r>
      <w:r w:rsidR="003148C9">
        <w:rPr>
          <w:lang w:eastAsia="en-US"/>
        </w:rPr>
        <w:t>Mon cher frère Raymond ne m</w:t>
      </w:r>
      <w:r>
        <w:rPr>
          <w:lang w:eastAsia="en-US"/>
        </w:rPr>
        <w:t>’</w:t>
      </w:r>
      <w:r w:rsidR="003148C9">
        <w:rPr>
          <w:lang w:eastAsia="en-US"/>
        </w:rPr>
        <w:t>a jamais dit au juste où il avait pêché tant d</w:t>
      </w:r>
      <w:r>
        <w:rPr>
          <w:lang w:eastAsia="en-US"/>
        </w:rPr>
        <w:t>’</w:t>
      </w:r>
      <w:r w:rsidR="003148C9">
        <w:rPr>
          <w:lang w:eastAsia="en-US"/>
        </w:rPr>
        <w:t>argent</w:t>
      </w:r>
      <w:r>
        <w:rPr>
          <w:lang w:eastAsia="en-US"/>
        </w:rPr>
        <w:t xml:space="preserve">, </w:t>
      </w:r>
      <w:r w:rsidR="003148C9">
        <w:rPr>
          <w:lang w:eastAsia="en-US"/>
        </w:rPr>
        <w:t>mais je crois bien que c</w:t>
      </w:r>
      <w:r>
        <w:rPr>
          <w:lang w:eastAsia="en-US"/>
        </w:rPr>
        <w:t>’</w:t>
      </w:r>
      <w:r w:rsidR="003148C9">
        <w:rPr>
          <w:lang w:eastAsia="en-US"/>
        </w:rPr>
        <w:t>est en Angleterre</w:t>
      </w:r>
      <w:r>
        <w:rPr>
          <w:lang w:eastAsia="en-US"/>
        </w:rPr>
        <w:t>…</w:t>
      </w:r>
    </w:p>
    <w:p w14:paraId="5AA283FA"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y ai été en Angleterre</w:t>
      </w:r>
      <w:r>
        <w:rPr>
          <w:lang w:eastAsia="en-US"/>
        </w:rPr>
        <w:t xml:space="preserve">, </w:t>
      </w:r>
      <w:r w:rsidR="003148C9">
        <w:rPr>
          <w:lang w:eastAsia="en-US"/>
        </w:rPr>
        <w:t xml:space="preserve">interrompit encore </w:t>
      </w:r>
      <w:proofErr w:type="spellStart"/>
      <w:r w:rsidR="003148C9">
        <w:rPr>
          <w:lang w:eastAsia="en-US"/>
        </w:rPr>
        <w:t>Guérineul</w:t>
      </w:r>
      <w:proofErr w:type="spellEnd"/>
      <w:r>
        <w:rPr>
          <w:lang w:eastAsia="en-US"/>
        </w:rPr>
        <w:t xml:space="preserve">, </w:t>
      </w:r>
      <w:r w:rsidR="003148C9">
        <w:rPr>
          <w:lang w:eastAsia="en-US"/>
        </w:rPr>
        <w:t>une chiffe de pays où il n</w:t>
      </w:r>
      <w:r>
        <w:rPr>
          <w:lang w:eastAsia="en-US"/>
        </w:rPr>
        <w:t>’</w:t>
      </w:r>
      <w:r w:rsidR="003148C9">
        <w:rPr>
          <w:lang w:eastAsia="en-US"/>
        </w:rPr>
        <w:t>y a pas d</w:t>
      </w:r>
      <w:r>
        <w:rPr>
          <w:lang w:eastAsia="en-US"/>
        </w:rPr>
        <w:t>’</w:t>
      </w:r>
      <w:r w:rsidR="003148C9">
        <w:rPr>
          <w:lang w:eastAsia="en-US"/>
        </w:rPr>
        <w:t>estaminets</w:t>
      </w:r>
      <w:r>
        <w:rPr>
          <w:lang w:eastAsia="en-US"/>
        </w:rPr>
        <w:t>…</w:t>
      </w:r>
    </w:p>
    <w:p w14:paraId="569FC46D" w14:textId="77777777" w:rsidR="0046142F" w:rsidRDefault="0046142F" w:rsidP="0046142F">
      <w:pPr>
        <w:rPr>
          <w:lang w:eastAsia="en-US"/>
        </w:rPr>
      </w:pPr>
      <w:r>
        <w:rPr>
          <w:lang w:eastAsia="en-US"/>
        </w:rPr>
        <w:lastRenderedPageBreak/>
        <w:t>— </w:t>
      </w:r>
      <w:r w:rsidR="003148C9">
        <w:rPr>
          <w:lang w:eastAsia="en-US"/>
        </w:rPr>
        <w:t>Vous sentez</w:t>
      </w:r>
      <w:r>
        <w:rPr>
          <w:lang w:eastAsia="en-US"/>
        </w:rPr>
        <w:t xml:space="preserve">, </w:t>
      </w:r>
      <w:r w:rsidR="003148C9">
        <w:rPr>
          <w:lang w:eastAsia="en-US"/>
        </w:rPr>
        <w:t>reprit Fargeau</w:t>
      </w:r>
      <w:r>
        <w:rPr>
          <w:lang w:eastAsia="en-US"/>
        </w:rPr>
        <w:t xml:space="preserve">, </w:t>
      </w:r>
      <w:r w:rsidR="003148C9">
        <w:rPr>
          <w:lang w:eastAsia="en-US"/>
        </w:rPr>
        <w:t>que ce n</w:t>
      </w:r>
      <w:r>
        <w:rPr>
          <w:lang w:eastAsia="en-US"/>
        </w:rPr>
        <w:t>’</w:t>
      </w:r>
      <w:r w:rsidR="003148C9">
        <w:rPr>
          <w:lang w:eastAsia="en-US"/>
        </w:rPr>
        <w:t>était pas déjà si facile</w:t>
      </w:r>
      <w:r>
        <w:rPr>
          <w:lang w:eastAsia="en-US"/>
        </w:rPr>
        <w:t xml:space="preserve">, </w:t>
      </w:r>
      <w:r w:rsidR="003148C9">
        <w:rPr>
          <w:lang w:eastAsia="en-US"/>
        </w:rPr>
        <w:t>la chose de se rapprocher de lui</w:t>
      </w:r>
      <w:r>
        <w:rPr>
          <w:lang w:eastAsia="en-US"/>
        </w:rPr>
        <w:t xml:space="preserve">… </w:t>
      </w:r>
      <w:r w:rsidR="003148C9">
        <w:rPr>
          <w:lang w:eastAsia="en-US"/>
        </w:rPr>
        <w:t>Il y avait un coquin de passé</w:t>
      </w:r>
      <w:r>
        <w:rPr>
          <w:lang w:eastAsia="en-US"/>
        </w:rPr>
        <w:t xml:space="preserve">… </w:t>
      </w:r>
      <w:r w:rsidR="003148C9">
        <w:rPr>
          <w:lang w:eastAsia="en-US"/>
        </w:rPr>
        <w:t>Ma foi</w:t>
      </w:r>
      <w:r>
        <w:rPr>
          <w:lang w:eastAsia="en-US"/>
        </w:rPr>
        <w:t xml:space="preserve">, </w:t>
      </w:r>
      <w:r w:rsidR="003148C9">
        <w:rPr>
          <w:lang w:eastAsia="en-US"/>
        </w:rPr>
        <w:t>j</w:t>
      </w:r>
      <w:r>
        <w:rPr>
          <w:lang w:eastAsia="en-US"/>
        </w:rPr>
        <w:t>’</w:t>
      </w:r>
      <w:r w:rsidR="003148C9">
        <w:rPr>
          <w:lang w:eastAsia="en-US"/>
        </w:rPr>
        <w:t>eus l</w:t>
      </w:r>
      <w:r>
        <w:rPr>
          <w:lang w:eastAsia="en-US"/>
        </w:rPr>
        <w:t>’</w:t>
      </w:r>
      <w:r w:rsidR="003148C9">
        <w:rPr>
          <w:lang w:eastAsia="en-US"/>
        </w:rPr>
        <w:t>idée de me marier et de devenir veuf</w:t>
      </w:r>
      <w:r>
        <w:rPr>
          <w:lang w:eastAsia="en-US"/>
        </w:rPr>
        <w:t>…</w:t>
      </w:r>
    </w:p>
    <w:p w14:paraId="7EADFC25" w14:textId="77777777" w:rsidR="0046142F" w:rsidRDefault="0046142F" w:rsidP="0046142F">
      <w:pPr>
        <w:rPr>
          <w:lang w:eastAsia="en-US"/>
        </w:rPr>
      </w:pPr>
      <w:r>
        <w:rPr>
          <w:lang w:eastAsia="en-US"/>
        </w:rPr>
        <w:t>— </w:t>
      </w:r>
      <w:r w:rsidR="003148C9">
        <w:rPr>
          <w:lang w:eastAsia="en-US"/>
        </w:rPr>
        <w:t>Hein</w:t>
      </w:r>
      <w:r>
        <w:rPr>
          <w:lang w:eastAsia="en-US"/>
        </w:rPr>
        <w:t xml:space="preserve"> ?… </w:t>
      </w:r>
      <w:r w:rsidR="003148C9">
        <w:rPr>
          <w:lang w:eastAsia="en-US"/>
        </w:rPr>
        <w:t xml:space="preserve">fit </w:t>
      </w:r>
      <w:proofErr w:type="spellStart"/>
      <w:r w:rsidR="003148C9">
        <w:rPr>
          <w:lang w:eastAsia="en-US"/>
        </w:rPr>
        <w:t>Guérineul</w:t>
      </w:r>
      <w:proofErr w:type="spellEnd"/>
      <w:r>
        <w:rPr>
          <w:lang w:eastAsia="en-US"/>
        </w:rPr>
        <w:t xml:space="preserve">, </w:t>
      </w:r>
      <w:r w:rsidR="003148C9">
        <w:rPr>
          <w:lang w:eastAsia="en-US"/>
        </w:rPr>
        <w:t>qui ne comprit pas tout de suite</w:t>
      </w:r>
      <w:r>
        <w:rPr>
          <w:lang w:eastAsia="en-US"/>
        </w:rPr>
        <w:t>.</w:t>
      </w:r>
    </w:p>
    <w:p w14:paraId="214D0E1E" w14:textId="77777777" w:rsidR="0046142F" w:rsidRDefault="003148C9" w:rsidP="0046142F">
      <w:pPr>
        <w:rPr>
          <w:lang w:eastAsia="en-US"/>
        </w:rPr>
      </w:pPr>
      <w:r>
        <w:rPr>
          <w:lang w:eastAsia="en-US"/>
        </w:rPr>
        <w:t>Fargeau souriait avec douceur</w:t>
      </w:r>
      <w:r w:rsidR="0046142F">
        <w:rPr>
          <w:lang w:eastAsia="en-US"/>
        </w:rPr>
        <w:t>.</w:t>
      </w:r>
    </w:p>
    <w:p w14:paraId="7CFD6A1B" w14:textId="743791C1" w:rsidR="0046142F" w:rsidRDefault="0046142F" w:rsidP="0046142F">
      <w:pPr>
        <w:rPr>
          <w:lang w:eastAsia="en-US"/>
        </w:rPr>
      </w:pPr>
      <w:r>
        <w:rPr>
          <w:lang w:eastAsia="en-US"/>
        </w:rPr>
        <w:t>— </w:t>
      </w:r>
      <w:r w:rsidR="003148C9">
        <w:rPr>
          <w:lang w:eastAsia="en-US"/>
        </w:rPr>
        <w:t>Une fille</w:t>
      </w:r>
      <w:r>
        <w:rPr>
          <w:lang w:eastAsia="en-US"/>
        </w:rPr>
        <w:t xml:space="preserve">, </w:t>
      </w:r>
      <w:r w:rsidR="003148C9">
        <w:rPr>
          <w:lang w:eastAsia="en-US"/>
        </w:rPr>
        <w:t>continua-t-il</w:t>
      </w:r>
      <w:r>
        <w:rPr>
          <w:lang w:eastAsia="en-US"/>
        </w:rPr>
        <w:t xml:space="preserve">, </w:t>
      </w:r>
      <w:r w:rsidR="006C2AE1">
        <w:rPr>
          <w:lang w:eastAsia="en-US"/>
        </w:rPr>
        <w:t>—</w:t>
      </w:r>
      <w:r>
        <w:rPr>
          <w:lang w:eastAsia="en-US"/>
        </w:rPr>
        <w:t xml:space="preserve"> </w:t>
      </w:r>
      <w:r w:rsidR="003148C9">
        <w:rPr>
          <w:lang w:eastAsia="en-US"/>
        </w:rPr>
        <w:t>une jolie enfant</w:t>
      </w:r>
      <w:r>
        <w:rPr>
          <w:lang w:eastAsia="en-US"/>
        </w:rPr>
        <w:t xml:space="preserve">, </w:t>
      </w:r>
      <w:r w:rsidR="003148C9">
        <w:rPr>
          <w:lang w:eastAsia="en-US"/>
        </w:rPr>
        <w:t>c</w:t>
      </w:r>
      <w:r>
        <w:rPr>
          <w:lang w:eastAsia="en-US"/>
        </w:rPr>
        <w:t>’</w:t>
      </w:r>
      <w:r w:rsidR="003148C9">
        <w:rPr>
          <w:lang w:eastAsia="en-US"/>
        </w:rPr>
        <w:t>est immanquable</w:t>
      </w:r>
      <w:r>
        <w:rPr>
          <w:lang w:eastAsia="en-US"/>
        </w:rPr>
        <w:t xml:space="preserve"> !… </w:t>
      </w:r>
      <w:r w:rsidR="003148C9">
        <w:rPr>
          <w:lang w:eastAsia="en-US"/>
        </w:rPr>
        <w:t>Je me procurai Clémence et je tuai sa mère</w:t>
      </w:r>
      <w:r>
        <w:rPr>
          <w:lang w:eastAsia="en-US"/>
        </w:rPr>
        <w:t>…</w:t>
      </w:r>
    </w:p>
    <w:p w14:paraId="48CAD4A1" w14:textId="7D8E7A6F"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s</w:t>
      </w:r>
      <w:r>
        <w:rPr>
          <w:lang w:eastAsia="en-US"/>
        </w:rPr>
        <w:t>’</w:t>
      </w:r>
      <w:r w:rsidR="003148C9">
        <w:rPr>
          <w:lang w:eastAsia="en-US"/>
        </w:rPr>
        <w:t xml:space="preserve">exclama de nouveau </w:t>
      </w:r>
      <w:proofErr w:type="spellStart"/>
      <w:r w:rsidR="003148C9">
        <w:rPr>
          <w:lang w:eastAsia="en-US"/>
        </w:rPr>
        <w:t>Guérineul</w:t>
      </w:r>
      <w:proofErr w:type="spellEnd"/>
      <w:r>
        <w:rPr>
          <w:lang w:eastAsia="en-US"/>
        </w:rPr>
        <w:t>.</w:t>
      </w:r>
    </w:p>
    <w:p w14:paraId="067CCD49" w14:textId="26855020" w:rsidR="0046142F" w:rsidRDefault="0046142F" w:rsidP="0046142F">
      <w:pPr>
        <w:rPr>
          <w:lang w:eastAsia="en-US"/>
        </w:rPr>
      </w:pPr>
      <w:r>
        <w:rPr>
          <w:lang w:eastAsia="en-US"/>
        </w:rPr>
        <w:t>— </w:t>
      </w:r>
      <w:r w:rsidR="003148C9">
        <w:rPr>
          <w:lang w:eastAsia="en-US"/>
        </w:rPr>
        <w:t>Comme les romanciers tuent leurs personnages</w:t>
      </w:r>
      <w:r>
        <w:rPr>
          <w:lang w:eastAsia="en-US"/>
        </w:rPr>
        <w:t xml:space="preserve">, </w:t>
      </w:r>
      <w:r w:rsidR="003148C9">
        <w:rPr>
          <w:lang w:eastAsia="en-US"/>
        </w:rPr>
        <w:t>mon bon</w:t>
      </w:r>
      <w:r>
        <w:rPr>
          <w:lang w:eastAsia="en-US"/>
        </w:rPr>
        <w:t xml:space="preserve">, </w:t>
      </w:r>
      <w:r w:rsidR="003148C9">
        <w:rPr>
          <w:lang w:eastAsia="en-US"/>
        </w:rPr>
        <w:t>poursuivit paisiblement Fargeau</w:t>
      </w:r>
      <w:r>
        <w:rPr>
          <w:lang w:eastAsia="en-US"/>
        </w:rPr>
        <w:t xml:space="preserve">, </w:t>
      </w:r>
      <w:r w:rsidR="006C2AE1">
        <w:rPr>
          <w:lang w:eastAsia="en-US"/>
        </w:rPr>
        <w:t>—</w:t>
      </w:r>
      <w:r>
        <w:rPr>
          <w:lang w:eastAsia="en-US"/>
        </w:rPr>
        <w:t xml:space="preserve"> </w:t>
      </w:r>
      <w:r w:rsidR="003148C9">
        <w:rPr>
          <w:lang w:eastAsia="en-US"/>
        </w:rPr>
        <w:t>je dis à Raymond que Clémence était orpheline et que je pleurais</w:t>
      </w:r>
      <w:r>
        <w:rPr>
          <w:lang w:eastAsia="en-US"/>
        </w:rPr>
        <w:t xml:space="preserve">, </w:t>
      </w:r>
      <w:r w:rsidR="003148C9">
        <w:rPr>
          <w:lang w:eastAsia="en-US"/>
        </w:rPr>
        <w:t>moi</w:t>
      </w:r>
      <w:r>
        <w:rPr>
          <w:lang w:eastAsia="en-US"/>
        </w:rPr>
        <w:t xml:space="preserve">, </w:t>
      </w:r>
      <w:r w:rsidR="003148C9">
        <w:rPr>
          <w:lang w:eastAsia="en-US"/>
        </w:rPr>
        <w:t>une compagne adorée</w:t>
      </w:r>
      <w:r>
        <w:rPr>
          <w:lang w:eastAsia="en-US"/>
        </w:rPr>
        <w:t xml:space="preserve">… </w:t>
      </w:r>
      <w:r w:rsidR="003148C9">
        <w:rPr>
          <w:lang w:eastAsia="en-US"/>
        </w:rPr>
        <w:t>Besnard est mort</w:t>
      </w:r>
      <w:r>
        <w:rPr>
          <w:lang w:eastAsia="en-US"/>
        </w:rPr>
        <w:t xml:space="preserve"> ; </w:t>
      </w:r>
      <w:r w:rsidR="003148C9">
        <w:rPr>
          <w:lang w:eastAsia="en-US"/>
        </w:rPr>
        <w:t>les morts ont bon dos</w:t>
      </w:r>
      <w:r>
        <w:rPr>
          <w:lang w:eastAsia="en-US"/>
        </w:rPr>
        <w:t xml:space="preserve"> ; </w:t>
      </w:r>
      <w:r w:rsidR="003148C9">
        <w:rPr>
          <w:lang w:eastAsia="en-US"/>
        </w:rPr>
        <w:t>je mis sur le dos de Besnard toutes les mauvaises affaires de là-bas</w:t>
      </w:r>
      <w:r>
        <w:rPr>
          <w:lang w:eastAsia="en-US"/>
        </w:rPr>
        <w:t xml:space="preserve">… </w:t>
      </w:r>
      <w:r w:rsidR="003148C9">
        <w:rPr>
          <w:lang w:eastAsia="en-US"/>
        </w:rPr>
        <w:t>À propos</w:t>
      </w:r>
      <w:r>
        <w:rPr>
          <w:lang w:eastAsia="en-US"/>
        </w:rPr>
        <w:t xml:space="preserve">, </w:t>
      </w:r>
      <w:r w:rsidR="003148C9">
        <w:rPr>
          <w:lang w:eastAsia="en-US"/>
        </w:rPr>
        <w:t>il paraît que c</w:t>
      </w:r>
      <w:r>
        <w:rPr>
          <w:lang w:eastAsia="en-US"/>
        </w:rPr>
        <w:t>’</w:t>
      </w:r>
      <w:r w:rsidR="003148C9">
        <w:rPr>
          <w:lang w:eastAsia="en-US"/>
        </w:rPr>
        <w:t>était lui</w:t>
      </w:r>
      <w:r>
        <w:rPr>
          <w:lang w:eastAsia="en-US"/>
        </w:rPr>
        <w:t xml:space="preserve">, </w:t>
      </w:r>
      <w:r w:rsidR="003148C9">
        <w:rPr>
          <w:lang w:eastAsia="en-US"/>
        </w:rPr>
        <w:t>Raymond</w:t>
      </w:r>
      <w:r>
        <w:rPr>
          <w:lang w:eastAsia="en-US"/>
        </w:rPr>
        <w:t xml:space="preserve">, </w:t>
      </w:r>
      <w:r w:rsidR="003148C9">
        <w:rPr>
          <w:lang w:eastAsia="en-US"/>
        </w:rPr>
        <w:t>qui avait mis les trois chevrotines dans la tête du pauvre Besnard</w:t>
      </w:r>
      <w:r>
        <w:rPr>
          <w:lang w:eastAsia="en-US"/>
        </w:rPr>
        <w:t>.</w:t>
      </w:r>
    </w:p>
    <w:p w14:paraId="24AD04AA"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 xml:space="preserve">fit </w:t>
      </w:r>
      <w:proofErr w:type="spellStart"/>
      <w:r w:rsidR="003148C9">
        <w:rPr>
          <w:lang w:eastAsia="en-US"/>
        </w:rPr>
        <w:t>Guérineul</w:t>
      </w:r>
      <w:proofErr w:type="spellEnd"/>
      <w:r>
        <w:rPr>
          <w:lang w:eastAsia="en-US"/>
        </w:rPr>
        <w:t>.</w:t>
      </w:r>
    </w:p>
    <w:p w14:paraId="2662CCFD" w14:textId="77777777" w:rsidR="0046142F" w:rsidRDefault="0046142F" w:rsidP="0046142F">
      <w:pPr>
        <w:rPr>
          <w:lang w:eastAsia="en-US"/>
        </w:rPr>
      </w:pPr>
      <w:r>
        <w:rPr>
          <w:lang w:eastAsia="en-US"/>
        </w:rPr>
        <w:t>— </w:t>
      </w:r>
      <w:r w:rsidR="003148C9">
        <w:rPr>
          <w:lang w:eastAsia="en-US"/>
        </w:rPr>
        <w:t>Ça m</w:t>
      </w:r>
      <w:r>
        <w:rPr>
          <w:lang w:eastAsia="en-US"/>
        </w:rPr>
        <w:t>’</w:t>
      </w:r>
      <w:r w:rsidR="003148C9">
        <w:rPr>
          <w:lang w:eastAsia="en-US"/>
        </w:rPr>
        <w:t>a aidé un peu à le tenir</w:t>
      </w:r>
      <w:r>
        <w:rPr>
          <w:lang w:eastAsia="en-US"/>
        </w:rPr>
        <w:t xml:space="preserve">, </w:t>
      </w:r>
      <w:r w:rsidR="003148C9">
        <w:rPr>
          <w:lang w:eastAsia="en-US"/>
        </w:rPr>
        <w:t>dit Fargeau</w:t>
      </w:r>
      <w:r>
        <w:rPr>
          <w:lang w:eastAsia="en-US"/>
        </w:rPr>
        <w:t xml:space="preserve"> ; </w:t>
      </w:r>
      <w:r w:rsidR="003148C9">
        <w:rPr>
          <w:lang w:eastAsia="en-US"/>
        </w:rPr>
        <w:t>mais c</w:t>
      </w:r>
      <w:r>
        <w:rPr>
          <w:lang w:eastAsia="en-US"/>
        </w:rPr>
        <w:t>’</w:t>
      </w:r>
      <w:r w:rsidR="003148C9">
        <w:rPr>
          <w:lang w:eastAsia="en-US"/>
        </w:rPr>
        <w:t>est surtout Clémence</w:t>
      </w:r>
      <w:r>
        <w:rPr>
          <w:lang w:eastAsia="en-US"/>
        </w:rPr>
        <w:t xml:space="preserve">… </w:t>
      </w:r>
      <w:r w:rsidR="003148C9">
        <w:rPr>
          <w:lang w:eastAsia="en-US"/>
        </w:rPr>
        <w:t>Il est fou de Clémence</w:t>
      </w:r>
      <w:r>
        <w:rPr>
          <w:lang w:eastAsia="en-US"/>
        </w:rPr>
        <w:t xml:space="preserve"> !… </w:t>
      </w:r>
      <w:r w:rsidR="003148C9">
        <w:rPr>
          <w:lang w:eastAsia="en-US"/>
        </w:rPr>
        <w:t>et s</w:t>
      </w:r>
      <w:r>
        <w:rPr>
          <w:lang w:eastAsia="en-US"/>
        </w:rPr>
        <w:t>’</w:t>
      </w:r>
      <w:r w:rsidR="003148C9">
        <w:rPr>
          <w:lang w:eastAsia="en-US"/>
        </w:rPr>
        <w:t>il n</w:t>
      </w:r>
      <w:r>
        <w:rPr>
          <w:lang w:eastAsia="en-US"/>
        </w:rPr>
        <w:t>’</w:t>
      </w:r>
      <w:r w:rsidR="003148C9">
        <w:rPr>
          <w:lang w:eastAsia="en-US"/>
        </w:rPr>
        <w:t>était pas resté amoureux comme un idiot de cette femme qui doit maintenant friser la quarantaine</w:t>
      </w:r>
      <w:r>
        <w:rPr>
          <w:lang w:eastAsia="en-US"/>
        </w:rPr>
        <w:t xml:space="preserve">, </w:t>
      </w:r>
      <w:r w:rsidR="003148C9">
        <w:rPr>
          <w:lang w:eastAsia="en-US"/>
        </w:rPr>
        <w:t>je crois qu</w:t>
      </w:r>
      <w:r>
        <w:rPr>
          <w:lang w:eastAsia="en-US"/>
        </w:rPr>
        <w:t>’</w:t>
      </w:r>
      <w:r w:rsidR="003148C9">
        <w:rPr>
          <w:lang w:eastAsia="en-US"/>
        </w:rPr>
        <w:t>il aurait eu l</w:t>
      </w:r>
      <w:r>
        <w:rPr>
          <w:lang w:eastAsia="en-US"/>
        </w:rPr>
        <w:t>’</w:t>
      </w:r>
      <w:r w:rsidR="003148C9">
        <w:rPr>
          <w:lang w:eastAsia="en-US"/>
        </w:rPr>
        <w:t>idée d</w:t>
      </w:r>
      <w:r>
        <w:rPr>
          <w:lang w:eastAsia="en-US"/>
        </w:rPr>
        <w:t>’</w:t>
      </w:r>
      <w:r w:rsidR="003148C9">
        <w:rPr>
          <w:lang w:eastAsia="en-US"/>
        </w:rPr>
        <w:t>épouser Clémence</w:t>
      </w:r>
      <w:r>
        <w:rPr>
          <w:lang w:eastAsia="en-US"/>
        </w:rPr>
        <w:t xml:space="preserve">… </w:t>
      </w:r>
      <w:r w:rsidR="003148C9">
        <w:rPr>
          <w:lang w:val="en-US" w:eastAsia="en-US"/>
        </w:rPr>
        <w:t>Mais Berthe</w:t>
      </w:r>
      <w:r>
        <w:rPr>
          <w:lang w:val="en-US" w:eastAsia="en-US"/>
        </w:rPr>
        <w:t xml:space="preserve"> ! </w:t>
      </w:r>
      <w:r w:rsidR="003148C9">
        <w:rPr>
          <w:lang w:val="en-US" w:eastAsia="en-US"/>
        </w:rPr>
        <w:t>Berthe</w:t>
      </w:r>
      <w:r>
        <w:rPr>
          <w:lang w:val="en-US" w:eastAsia="en-US"/>
        </w:rPr>
        <w:t xml:space="preserve"> ! </w:t>
      </w:r>
      <w:r w:rsidR="003148C9">
        <w:rPr>
          <w:lang w:eastAsia="en-US"/>
        </w:rPr>
        <w:t>Il a un ruban rose</w:t>
      </w:r>
      <w:r>
        <w:rPr>
          <w:lang w:eastAsia="en-US"/>
        </w:rPr>
        <w:t xml:space="preserve">, </w:t>
      </w:r>
      <w:r w:rsidR="003148C9">
        <w:rPr>
          <w:lang w:eastAsia="en-US"/>
        </w:rPr>
        <w:t>un ruban qui servait de laisse à Chéri</w:t>
      </w:r>
      <w:r>
        <w:rPr>
          <w:lang w:eastAsia="en-US"/>
        </w:rPr>
        <w:t xml:space="preserve">… </w:t>
      </w:r>
      <w:r w:rsidR="003148C9">
        <w:rPr>
          <w:lang w:eastAsia="en-US"/>
        </w:rPr>
        <w:t>c</w:t>
      </w:r>
      <w:r>
        <w:rPr>
          <w:lang w:eastAsia="en-US"/>
        </w:rPr>
        <w:t>’</w:t>
      </w:r>
      <w:r w:rsidR="003148C9">
        <w:rPr>
          <w:lang w:eastAsia="en-US"/>
        </w:rPr>
        <w:t>est son fétiche</w:t>
      </w:r>
      <w:r>
        <w:rPr>
          <w:lang w:eastAsia="en-US"/>
        </w:rPr>
        <w:t xml:space="preserve">… </w:t>
      </w:r>
      <w:r w:rsidR="003148C9">
        <w:rPr>
          <w:lang w:eastAsia="en-US"/>
        </w:rPr>
        <w:t>des larmes à n</w:t>
      </w:r>
      <w:r>
        <w:rPr>
          <w:lang w:eastAsia="en-US"/>
        </w:rPr>
        <w:t>’</w:t>
      </w:r>
      <w:r w:rsidR="003148C9">
        <w:rPr>
          <w:lang w:eastAsia="en-US"/>
        </w:rPr>
        <w:t>en plus finir</w:t>
      </w:r>
      <w:r>
        <w:rPr>
          <w:lang w:eastAsia="en-US"/>
        </w:rPr>
        <w:t> !…</w:t>
      </w:r>
    </w:p>
    <w:p w14:paraId="4A6200F6" w14:textId="77777777" w:rsidR="0046142F" w:rsidRDefault="0046142F" w:rsidP="0046142F">
      <w:pPr>
        <w:rPr>
          <w:lang w:eastAsia="en-US"/>
        </w:rPr>
      </w:pPr>
      <w:r>
        <w:rPr>
          <w:lang w:eastAsia="en-US"/>
        </w:rPr>
        <w:t>— </w:t>
      </w:r>
      <w:r w:rsidR="003148C9">
        <w:rPr>
          <w:lang w:eastAsia="en-US"/>
        </w:rPr>
        <w:t>Voilà une constance</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sidR="003148C9">
        <w:rPr>
          <w:lang w:eastAsia="en-US"/>
        </w:rPr>
        <w:t xml:space="preserve"> en secouant sur le tapis les cendres de sa pipe</w:t>
      </w:r>
      <w:r>
        <w:rPr>
          <w:lang w:eastAsia="en-US"/>
        </w:rPr>
        <w:t>.</w:t>
      </w:r>
    </w:p>
    <w:p w14:paraId="1E403DEE" w14:textId="77777777" w:rsidR="0046142F" w:rsidRDefault="0046142F" w:rsidP="0046142F">
      <w:pPr>
        <w:rPr>
          <w:lang w:eastAsia="en-US"/>
        </w:rPr>
      </w:pPr>
      <w:r>
        <w:rPr>
          <w:lang w:eastAsia="en-US"/>
        </w:rPr>
        <w:lastRenderedPageBreak/>
        <w:t>— </w:t>
      </w:r>
      <w:r w:rsidR="003148C9">
        <w:rPr>
          <w:lang w:eastAsia="en-US"/>
        </w:rPr>
        <w:t>En attendant</w:t>
      </w:r>
      <w:r>
        <w:rPr>
          <w:lang w:eastAsia="en-US"/>
        </w:rPr>
        <w:t xml:space="preserve">, </w:t>
      </w:r>
      <w:r w:rsidR="003148C9">
        <w:rPr>
          <w:lang w:eastAsia="en-US"/>
        </w:rPr>
        <w:t>poursuivit Fargeau</w:t>
      </w:r>
      <w:r>
        <w:rPr>
          <w:lang w:eastAsia="en-US"/>
        </w:rPr>
        <w:t xml:space="preserve">, </w:t>
      </w:r>
      <w:r w:rsidR="003148C9">
        <w:rPr>
          <w:lang w:eastAsia="en-US"/>
        </w:rPr>
        <w:t>il me défraye</w:t>
      </w:r>
      <w:r>
        <w:rPr>
          <w:lang w:eastAsia="en-US"/>
        </w:rPr>
        <w:t xml:space="preserve">, </w:t>
      </w:r>
      <w:r w:rsidR="003148C9">
        <w:rPr>
          <w:lang w:eastAsia="en-US"/>
        </w:rPr>
        <w:t>et c</w:t>
      </w:r>
      <w:r>
        <w:rPr>
          <w:lang w:eastAsia="en-US"/>
        </w:rPr>
        <w:t>’</w:t>
      </w:r>
      <w:r w:rsidR="003148C9">
        <w:rPr>
          <w:lang w:eastAsia="en-US"/>
        </w:rPr>
        <w:t>est tout</w:t>
      </w:r>
      <w:r>
        <w:rPr>
          <w:lang w:eastAsia="en-US"/>
        </w:rPr>
        <w:t xml:space="preserve">… </w:t>
      </w:r>
      <w:r w:rsidR="003148C9">
        <w:rPr>
          <w:lang w:eastAsia="en-US"/>
        </w:rPr>
        <w:t>Je trouve qu</w:t>
      </w:r>
      <w:r>
        <w:rPr>
          <w:lang w:eastAsia="en-US"/>
        </w:rPr>
        <w:t>’</w:t>
      </w:r>
      <w:r w:rsidR="003148C9">
        <w:rPr>
          <w:lang w:eastAsia="en-US"/>
        </w:rPr>
        <w:t>il est temps de lui couper une tranche</w:t>
      </w:r>
      <w:r>
        <w:rPr>
          <w:lang w:eastAsia="en-US"/>
        </w:rPr>
        <w:t xml:space="preserve">… </w:t>
      </w:r>
      <w:r w:rsidR="003148C9">
        <w:rPr>
          <w:lang w:eastAsia="en-US"/>
        </w:rPr>
        <w:t>Il a promis 500 mille francs à Clémence le jour de la signature de son contrat</w:t>
      </w:r>
      <w:r>
        <w:rPr>
          <w:lang w:eastAsia="en-US"/>
        </w:rPr>
        <w:t xml:space="preserve"> ; </w:t>
      </w:r>
      <w:r w:rsidR="003148C9">
        <w:rPr>
          <w:lang w:eastAsia="en-US"/>
        </w:rPr>
        <w:t>il faut que ce contrat soit signé ce soir</w:t>
      </w:r>
      <w:r>
        <w:rPr>
          <w:lang w:eastAsia="en-US"/>
        </w:rPr>
        <w:t>.</w:t>
      </w:r>
    </w:p>
    <w:p w14:paraId="59F837A2" w14:textId="77777777" w:rsidR="0046142F" w:rsidRDefault="0046142F" w:rsidP="0046142F">
      <w:pPr>
        <w:rPr>
          <w:lang w:eastAsia="en-US"/>
        </w:rPr>
      </w:pPr>
      <w:r>
        <w:rPr>
          <w:lang w:eastAsia="en-US"/>
        </w:rPr>
        <w:t>— </w:t>
      </w:r>
      <w:r w:rsidR="003148C9">
        <w:rPr>
          <w:lang w:eastAsia="en-US"/>
        </w:rPr>
        <w:t>Peste ça ne languira pas</w:t>
      </w:r>
      <w:r>
        <w:rPr>
          <w:lang w:eastAsia="en-US"/>
        </w:rPr>
        <w:t xml:space="preserve">, </w:t>
      </w:r>
      <w:r w:rsidR="003148C9">
        <w:rPr>
          <w:lang w:eastAsia="en-US"/>
        </w:rPr>
        <w:t>cette affaire-là</w:t>
      </w:r>
      <w:r>
        <w:rPr>
          <w:lang w:eastAsia="en-US"/>
        </w:rPr>
        <w:t> !</w:t>
      </w:r>
    </w:p>
    <w:p w14:paraId="6B857D12" w14:textId="77777777" w:rsidR="0046142F" w:rsidRDefault="003148C9" w:rsidP="0046142F">
      <w:pPr>
        <w:rPr>
          <w:lang w:eastAsia="en-US"/>
        </w:rPr>
      </w:pPr>
      <w:r>
        <w:rPr>
          <w:lang w:eastAsia="en-US"/>
        </w:rPr>
        <w:t>Ce disant</w:t>
      </w:r>
      <w:r w:rsidR="0046142F">
        <w:rPr>
          <w:lang w:eastAsia="en-US"/>
        </w:rPr>
        <w:t xml:space="preserve">, </w:t>
      </w:r>
      <w:proofErr w:type="spellStart"/>
      <w:r>
        <w:rPr>
          <w:lang w:eastAsia="en-US"/>
        </w:rPr>
        <w:t>Guérineul</w:t>
      </w:r>
      <w:proofErr w:type="spellEnd"/>
      <w:r>
        <w:rPr>
          <w:lang w:eastAsia="en-US"/>
        </w:rPr>
        <w:t xml:space="preserve"> </w:t>
      </w:r>
      <w:r>
        <w:rPr>
          <w:i/>
          <w:iCs/>
          <w:lang w:eastAsia="en-US"/>
        </w:rPr>
        <w:t>en bourrait</w:t>
      </w:r>
      <w:r>
        <w:rPr>
          <w:lang w:eastAsia="en-US"/>
        </w:rPr>
        <w:t xml:space="preserve"> une seconde</w:t>
      </w:r>
      <w:r w:rsidR="0046142F">
        <w:rPr>
          <w:lang w:eastAsia="en-US"/>
        </w:rPr>
        <w:t>.</w:t>
      </w:r>
    </w:p>
    <w:p w14:paraId="7BAF8FD3" w14:textId="77777777" w:rsidR="0046142F" w:rsidRDefault="003148C9" w:rsidP="0046142F">
      <w:pPr>
        <w:rPr>
          <w:lang w:eastAsia="en-US"/>
        </w:rPr>
      </w:pPr>
      <w:r>
        <w:rPr>
          <w:lang w:eastAsia="en-US"/>
        </w:rPr>
        <w:t>Fargeau</w:t>
      </w:r>
      <w:r w:rsidR="0046142F">
        <w:rPr>
          <w:lang w:eastAsia="en-US"/>
        </w:rPr>
        <w:t xml:space="preserve">, </w:t>
      </w:r>
      <w:r>
        <w:rPr>
          <w:lang w:eastAsia="en-US"/>
        </w:rPr>
        <w:t>que la fumée tenait à la gorge déjà</w:t>
      </w:r>
      <w:r w:rsidR="0046142F">
        <w:rPr>
          <w:lang w:eastAsia="en-US"/>
        </w:rPr>
        <w:t xml:space="preserve">, </w:t>
      </w:r>
      <w:r>
        <w:rPr>
          <w:lang w:eastAsia="en-US"/>
        </w:rPr>
        <w:t>se leva et ouvrit la porte-fenêtre qui donnait sur le jardin</w:t>
      </w:r>
      <w:r w:rsidR="0046142F">
        <w:rPr>
          <w:lang w:eastAsia="en-US"/>
        </w:rPr>
        <w:t>.</w:t>
      </w:r>
    </w:p>
    <w:p w14:paraId="04AE8B65" w14:textId="77777777" w:rsidR="0046142F" w:rsidRDefault="0046142F" w:rsidP="0046142F">
      <w:pPr>
        <w:rPr>
          <w:lang w:eastAsia="en-US"/>
        </w:rPr>
      </w:pPr>
      <w:r>
        <w:rPr>
          <w:lang w:eastAsia="en-US"/>
        </w:rPr>
        <w:t>— </w:t>
      </w:r>
      <w:r w:rsidR="003148C9">
        <w:rPr>
          <w:lang w:eastAsia="en-US"/>
        </w:rPr>
        <w:t>Faisons un tour</w:t>
      </w:r>
      <w:r>
        <w:rPr>
          <w:lang w:eastAsia="en-US"/>
        </w:rPr>
        <w:t xml:space="preserve">, </w:t>
      </w:r>
      <w:r w:rsidR="003148C9">
        <w:rPr>
          <w:lang w:eastAsia="en-US"/>
        </w:rPr>
        <w:t>fit-il</w:t>
      </w:r>
      <w:r>
        <w:rPr>
          <w:lang w:eastAsia="en-US"/>
        </w:rPr>
        <w:t xml:space="preserve">, </w:t>
      </w:r>
      <w:r w:rsidR="003148C9">
        <w:rPr>
          <w:lang w:eastAsia="en-US"/>
        </w:rPr>
        <w:t>nous serons mieux</w:t>
      </w:r>
      <w:r>
        <w:rPr>
          <w:lang w:eastAsia="en-US"/>
        </w:rPr>
        <w:t>.</w:t>
      </w:r>
    </w:p>
    <w:p w14:paraId="551F7E79" w14:textId="77777777" w:rsidR="0046142F" w:rsidRDefault="003148C9" w:rsidP="0046142F">
      <w:pPr>
        <w:rPr>
          <w:lang w:eastAsia="en-US"/>
        </w:rPr>
      </w:pPr>
      <w:r>
        <w:rPr>
          <w:lang w:eastAsia="en-US"/>
        </w:rPr>
        <w:t xml:space="preserve">Il prit le bras de </w:t>
      </w:r>
      <w:proofErr w:type="spellStart"/>
      <w:r>
        <w:rPr>
          <w:lang w:eastAsia="en-US"/>
        </w:rPr>
        <w:t>Guérineul</w:t>
      </w:r>
      <w:proofErr w:type="spellEnd"/>
      <w:r>
        <w:rPr>
          <w:lang w:eastAsia="en-US"/>
        </w:rPr>
        <w:t xml:space="preserve"> et descendit le perron</w:t>
      </w:r>
      <w:r w:rsidR="0046142F">
        <w:rPr>
          <w:lang w:eastAsia="en-US"/>
        </w:rPr>
        <w:t>.</w:t>
      </w:r>
    </w:p>
    <w:p w14:paraId="27519691" w14:textId="64A582BE" w:rsidR="0046142F" w:rsidRDefault="0046142F" w:rsidP="0046142F">
      <w:pPr>
        <w:rPr>
          <w:lang w:eastAsia="en-US"/>
        </w:rPr>
      </w:pPr>
      <w:r>
        <w:rPr>
          <w:lang w:eastAsia="en-US"/>
        </w:rPr>
        <w:t>— </w:t>
      </w:r>
      <w:r w:rsidR="003148C9">
        <w:rPr>
          <w:lang w:eastAsia="en-US"/>
        </w:rPr>
        <w:t>Mon bon</w:t>
      </w:r>
      <w:r>
        <w:rPr>
          <w:lang w:eastAsia="en-US"/>
        </w:rPr>
        <w:t xml:space="preserve">, </w:t>
      </w:r>
      <w:r w:rsidR="003148C9">
        <w:rPr>
          <w:lang w:eastAsia="en-US"/>
        </w:rPr>
        <w:t>continua-t-il d</w:t>
      </w:r>
      <w:r>
        <w:rPr>
          <w:lang w:eastAsia="en-US"/>
        </w:rPr>
        <w:t>’</w:t>
      </w:r>
      <w:r w:rsidR="003148C9">
        <w:rPr>
          <w:lang w:eastAsia="en-US"/>
        </w:rPr>
        <w:t>un ton plus confidentiel</w:t>
      </w:r>
      <w:r>
        <w:rPr>
          <w:lang w:eastAsia="en-US"/>
        </w:rPr>
        <w:t xml:space="preserve">, </w:t>
      </w:r>
      <w:r w:rsidR="006C2AE1">
        <w:rPr>
          <w:lang w:eastAsia="en-US"/>
        </w:rPr>
        <w:t>—</w:t>
      </w:r>
      <w:r>
        <w:rPr>
          <w:lang w:eastAsia="en-US"/>
        </w:rPr>
        <w:t xml:space="preserve"> </w:t>
      </w:r>
      <w:r w:rsidR="003148C9">
        <w:rPr>
          <w:lang w:eastAsia="en-US"/>
        </w:rPr>
        <w:t>il ne faut pas qu</w:t>
      </w:r>
      <w:r>
        <w:rPr>
          <w:lang w:eastAsia="en-US"/>
        </w:rPr>
        <w:t>’</w:t>
      </w:r>
      <w:r w:rsidR="003148C9">
        <w:rPr>
          <w:lang w:eastAsia="en-US"/>
        </w:rPr>
        <w:t>elle languisse</w:t>
      </w:r>
      <w:r>
        <w:rPr>
          <w:lang w:eastAsia="en-US"/>
        </w:rPr>
        <w:t xml:space="preserve">, </w:t>
      </w:r>
      <w:r w:rsidR="003148C9">
        <w:rPr>
          <w:lang w:eastAsia="en-US"/>
        </w:rPr>
        <w:t>cette affaire</w:t>
      </w:r>
      <w:r>
        <w:rPr>
          <w:lang w:eastAsia="en-US"/>
        </w:rPr>
        <w:t xml:space="preserve"> !… </w:t>
      </w:r>
      <w:r w:rsidR="003148C9">
        <w:rPr>
          <w:lang w:eastAsia="en-US"/>
        </w:rPr>
        <w:t>Il y a mille raisons pour cela</w:t>
      </w:r>
      <w:r>
        <w:rPr>
          <w:lang w:eastAsia="en-US"/>
        </w:rPr>
        <w:t xml:space="preserve">… </w:t>
      </w:r>
      <w:r w:rsidR="003148C9">
        <w:rPr>
          <w:lang w:eastAsia="en-US"/>
        </w:rPr>
        <w:t>Et avant de sortir d</w:t>
      </w:r>
      <w:r>
        <w:rPr>
          <w:lang w:eastAsia="en-US"/>
        </w:rPr>
        <w:t>’</w:t>
      </w:r>
      <w:r w:rsidR="003148C9">
        <w:rPr>
          <w:lang w:eastAsia="en-US"/>
        </w:rPr>
        <w:t>ici</w:t>
      </w:r>
      <w:r>
        <w:rPr>
          <w:lang w:eastAsia="en-US"/>
        </w:rPr>
        <w:t xml:space="preserve">, </w:t>
      </w:r>
      <w:r w:rsidR="003148C9">
        <w:rPr>
          <w:lang w:eastAsia="en-US"/>
        </w:rPr>
        <w:t>vous en connaîtrez plus d</w:t>
      </w:r>
      <w:r>
        <w:rPr>
          <w:lang w:eastAsia="en-US"/>
        </w:rPr>
        <w:t>’</w:t>
      </w:r>
      <w:r w:rsidR="003148C9">
        <w:rPr>
          <w:lang w:eastAsia="en-US"/>
        </w:rPr>
        <w:t>une</w:t>
      </w:r>
      <w:r>
        <w:rPr>
          <w:lang w:eastAsia="en-US"/>
        </w:rPr>
        <w:t xml:space="preserve">… </w:t>
      </w:r>
      <w:r w:rsidR="003148C9">
        <w:rPr>
          <w:lang w:eastAsia="en-US"/>
        </w:rPr>
        <w:t>D</w:t>
      </w:r>
      <w:r>
        <w:rPr>
          <w:lang w:eastAsia="en-US"/>
        </w:rPr>
        <w:t>’</w:t>
      </w:r>
      <w:r w:rsidR="003148C9">
        <w:rPr>
          <w:lang w:eastAsia="en-US"/>
        </w:rPr>
        <w:t>abord</w:t>
      </w:r>
      <w:r>
        <w:rPr>
          <w:lang w:eastAsia="en-US"/>
        </w:rPr>
        <w:t xml:space="preserve">, </w:t>
      </w:r>
      <w:r w:rsidR="003148C9">
        <w:rPr>
          <w:lang w:eastAsia="en-US"/>
        </w:rPr>
        <w:t xml:space="preserve">nous voici au terme fixé par le testament de Jean </w:t>
      </w:r>
      <w:proofErr w:type="spellStart"/>
      <w:r w:rsidR="003148C9">
        <w:rPr>
          <w:lang w:eastAsia="en-US"/>
        </w:rPr>
        <w:t>Crébu</w:t>
      </w:r>
      <w:proofErr w:type="spellEnd"/>
      <w:r>
        <w:rPr>
          <w:lang w:eastAsia="en-US"/>
        </w:rPr>
        <w:t xml:space="preserve">… </w:t>
      </w:r>
      <w:r w:rsidR="003148C9">
        <w:rPr>
          <w:lang w:eastAsia="en-US"/>
        </w:rPr>
        <w:t>Si nous ne nous entretenons pas sous deux jours</w:t>
      </w:r>
      <w:r>
        <w:rPr>
          <w:lang w:eastAsia="en-US"/>
        </w:rPr>
        <w:t>…</w:t>
      </w:r>
    </w:p>
    <w:p w14:paraId="1A98249B" w14:textId="554332AA" w:rsidR="0046142F" w:rsidRDefault="0046142F" w:rsidP="0046142F">
      <w:pPr>
        <w:rPr>
          <w:lang w:eastAsia="en-US"/>
        </w:rPr>
      </w:pPr>
      <w:r>
        <w:rPr>
          <w:lang w:eastAsia="en-US"/>
        </w:rPr>
        <w:t>— </w:t>
      </w:r>
      <w:r w:rsidR="003148C9">
        <w:rPr>
          <w:lang w:eastAsia="en-US"/>
        </w:rPr>
        <w:t>Bah</w:t>
      </w:r>
      <w:r>
        <w:rPr>
          <w:lang w:eastAsia="en-US"/>
        </w:rPr>
        <w:t xml:space="preserve"> ! </w:t>
      </w:r>
      <w:r w:rsidR="003148C9">
        <w:rPr>
          <w:lang w:eastAsia="en-US"/>
        </w:rPr>
        <w:t xml:space="preserve">fit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r w:rsidR="003148C9">
        <w:rPr>
          <w:lang w:eastAsia="en-US"/>
        </w:rPr>
        <w:t>on finira par partager</w:t>
      </w:r>
      <w:r>
        <w:rPr>
          <w:lang w:eastAsia="en-US"/>
        </w:rPr>
        <w:t>…</w:t>
      </w:r>
    </w:p>
    <w:p w14:paraId="5E9EE221" w14:textId="77777777" w:rsidR="0046142F" w:rsidRDefault="0046142F" w:rsidP="0046142F">
      <w:pPr>
        <w:rPr>
          <w:lang w:eastAsia="en-US"/>
        </w:rPr>
      </w:pPr>
      <w:r>
        <w:rPr>
          <w:lang w:eastAsia="en-US"/>
        </w:rPr>
        <w:t>— </w:t>
      </w:r>
      <w:r w:rsidR="003148C9">
        <w:rPr>
          <w:lang w:eastAsia="en-US"/>
        </w:rPr>
        <w:t>Et la clause en faveur de Berthe</w:t>
      </w:r>
      <w:r>
        <w:rPr>
          <w:lang w:eastAsia="en-US"/>
        </w:rPr>
        <w:t xml:space="preserve"> ?… </w:t>
      </w:r>
      <w:r w:rsidR="003148C9">
        <w:rPr>
          <w:lang w:eastAsia="en-US"/>
        </w:rPr>
        <w:t>prononça Fargeau à voix basse</w:t>
      </w:r>
      <w:r>
        <w:rPr>
          <w:lang w:eastAsia="en-US"/>
        </w:rPr>
        <w:t>.</w:t>
      </w:r>
    </w:p>
    <w:p w14:paraId="49C38EAC" w14:textId="77777777" w:rsidR="0046142F" w:rsidRDefault="003148C9" w:rsidP="0046142F">
      <w:pPr>
        <w:rPr>
          <w:lang w:eastAsia="en-US"/>
        </w:rPr>
      </w:pPr>
      <w:proofErr w:type="spellStart"/>
      <w:r>
        <w:rPr>
          <w:lang w:eastAsia="en-US"/>
        </w:rPr>
        <w:t>Guérineul</w:t>
      </w:r>
      <w:proofErr w:type="spellEnd"/>
      <w:r>
        <w:rPr>
          <w:lang w:eastAsia="en-US"/>
        </w:rPr>
        <w:t xml:space="preserve"> s</w:t>
      </w:r>
      <w:r w:rsidR="0046142F">
        <w:rPr>
          <w:lang w:eastAsia="en-US"/>
        </w:rPr>
        <w:t>’</w:t>
      </w:r>
      <w:r>
        <w:rPr>
          <w:lang w:eastAsia="en-US"/>
        </w:rPr>
        <w:t>arrêta</w:t>
      </w:r>
      <w:r w:rsidR="0046142F">
        <w:rPr>
          <w:lang w:eastAsia="en-US"/>
        </w:rPr>
        <w:t>.</w:t>
      </w:r>
    </w:p>
    <w:p w14:paraId="6F0B6DCA" w14:textId="77777777" w:rsidR="0046142F" w:rsidRDefault="0046142F" w:rsidP="0046142F">
      <w:pPr>
        <w:rPr>
          <w:lang w:eastAsia="en-US"/>
        </w:rPr>
      </w:pPr>
      <w:r>
        <w:rPr>
          <w:lang w:eastAsia="en-US"/>
        </w:rPr>
        <w:t>— </w:t>
      </w:r>
      <w:r w:rsidR="003148C9">
        <w:rPr>
          <w:lang w:eastAsia="en-US"/>
        </w:rPr>
        <w:t>Est-ce qu</w:t>
      </w:r>
      <w:r>
        <w:rPr>
          <w:lang w:eastAsia="en-US"/>
        </w:rPr>
        <w:t>’</w:t>
      </w:r>
      <w:r w:rsidR="003148C9">
        <w:rPr>
          <w:lang w:eastAsia="en-US"/>
        </w:rPr>
        <w:t>elle n</w:t>
      </w:r>
      <w:r>
        <w:rPr>
          <w:lang w:eastAsia="en-US"/>
        </w:rPr>
        <w:t>’</w:t>
      </w:r>
      <w:r w:rsidR="003148C9">
        <w:rPr>
          <w:lang w:eastAsia="en-US"/>
        </w:rPr>
        <w:t>est pas à tous les diables</w:t>
      </w:r>
      <w:r>
        <w:rPr>
          <w:lang w:eastAsia="en-US"/>
        </w:rPr>
        <w:t xml:space="preserve">, </w:t>
      </w:r>
      <w:r w:rsidR="003148C9">
        <w:rPr>
          <w:lang w:eastAsia="en-US"/>
        </w:rPr>
        <w:t>celle-là</w:t>
      </w:r>
      <w:r>
        <w:rPr>
          <w:lang w:eastAsia="en-US"/>
        </w:rPr>
        <w:t xml:space="preserve"> ? </w:t>
      </w:r>
      <w:r w:rsidR="003148C9">
        <w:rPr>
          <w:lang w:eastAsia="en-US"/>
        </w:rPr>
        <w:t>demanda-t-il</w:t>
      </w:r>
      <w:r>
        <w:rPr>
          <w:lang w:eastAsia="en-US"/>
        </w:rPr>
        <w:t>.</w:t>
      </w:r>
    </w:p>
    <w:p w14:paraId="56350D23" w14:textId="77777777" w:rsidR="0046142F" w:rsidRDefault="0046142F" w:rsidP="0046142F">
      <w:pPr>
        <w:rPr>
          <w:lang w:eastAsia="en-US"/>
        </w:rPr>
      </w:pPr>
      <w:r>
        <w:rPr>
          <w:lang w:eastAsia="en-US"/>
        </w:rPr>
        <w:t>— </w:t>
      </w:r>
      <w:r w:rsidR="003148C9">
        <w:rPr>
          <w:lang w:eastAsia="en-US"/>
        </w:rPr>
        <w:t>Vous pourrez bientôt vous-même répondre à cette question</w:t>
      </w:r>
      <w:r>
        <w:rPr>
          <w:lang w:eastAsia="en-US"/>
        </w:rPr>
        <w:t xml:space="preserve">, </w:t>
      </w:r>
      <w:r w:rsidR="003148C9">
        <w:rPr>
          <w:lang w:eastAsia="en-US"/>
        </w:rPr>
        <w:t>mon bon</w:t>
      </w:r>
      <w:r>
        <w:rPr>
          <w:lang w:eastAsia="en-US"/>
        </w:rPr>
        <w:t xml:space="preserve">… </w:t>
      </w:r>
      <w:r w:rsidR="003148C9">
        <w:rPr>
          <w:lang w:eastAsia="en-US"/>
        </w:rPr>
        <w:t>En tout cas</w:t>
      </w:r>
      <w:r>
        <w:rPr>
          <w:lang w:eastAsia="en-US"/>
        </w:rPr>
        <w:t xml:space="preserve">, </w:t>
      </w:r>
      <w:r w:rsidR="003148C9">
        <w:rPr>
          <w:lang w:eastAsia="en-US"/>
        </w:rPr>
        <w:t>partager</w:t>
      </w:r>
      <w:r>
        <w:rPr>
          <w:lang w:eastAsia="en-US"/>
        </w:rPr>
        <w:t xml:space="preserve">, </w:t>
      </w:r>
      <w:r w:rsidR="003148C9">
        <w:rPr>
          <w:lang w:eastAsia="en-US"/>
        </w:rPr>
        <w:t>partager</w:t>
      </w:r>
      <w:r>
        <w:rPr>
          <w:lang w:eastAsia="en-US"/>
        </w:rPr>
        <w:t xml:space="preserve"> !… </w:t>
      </w:r>
      <w:r w:rsidR="003148C9">
        <w:rPr>
          <w:lang w:eastAsia="en-US"/>
        </w:rPr>
        <w:t>Je partagerais bien avec vous</w:t>
      </w:r>
      <w:r>
        <w:rPr>
          <w:lang w:eastAsia="en-US"/>
        </w:rPr>
        <w:t xml:space="preserve">, </w:t>
      </w:r>
      <w:r w:rsidR="003148C9">
        <w:rPr>
          <w:lang w:eastAsia="en-US"/>
        </w:rPr>
        <w:t>moi</w:t>
      </w:r>
      <w:r>
        <w:rPr>
          <w:lang w:eastAsia="en-US"/>
        </w:rPr>
        <w:t xml:space="preserve">, </w:t>
      </w:r>
      <w:proofErr w:type="spellStart"/>
      <w:r w:rsidR="003148C9">
        <w:rPr>
          <w:lang w:eastAsia="en-US"/>
        </w:rPr>
        <w:t>Guérineul</w:t>
      </w:r>
      <w:proofErr w:type="spellEnd"/>
      <w:r>
        <w:rPr>
          <w:lang w:eastAsia="en-US"/>
        </w:rPr>
        <w:t xml:space="preserve">… </w:t>
      </w:r>
      <w:r w:rsidR="003148C9">
        <w:rPr>
          <w:lang w:eastAsia="en-US"/>
        </w:rPr>
        <w:t>chacun deux millions</w:t>
      </w:r>
      <w:r>
        <w:rPr>
          <w:lang w:eastAsia="en-US"/>
        </w:rPr>
        <w:t xml:space="preserve">, </w:t>
      </w:r>
      <w:r w:rsidR="003148C9">
        <w:rPr>
          <w:lang w:eastAsia="en-US"/>
        </w:rPr>
        <w:t>c</w:t>
      </w:r>
      <w:r>
        <w:rPr>
          <w:lang w:eastAsia="en-US"/>
        </w:rPr>
        <w:t>’</w:t>
      </w:r>
      <w:r w:rsidR="003148C9">
        <w:rPr>
          <w:lang w:eastAsia="en-US"/>
        </w:rPr>
        <w:t>est encore honnête</w:t>
      </w:r>
      <w:r>
        <w:rPr>
          <w:lang w:eastAsia="en-US"/>
        </w:rPr>
        <w:t xml:space="preserve">… </w:t>
      </w:r>
      <w:r w:rsidR="003148C9">
        <w:rPr>
          <w:lang w:eastAsia="en-US"/>
        </w:rPr>
        <w:t>mais avec tous ces drôles</w:t>
      </w:r>
      <w:r>
        <w:rPr>
          <w:lang w:eastAsia="en-US"/>
        </w:rPr>
        <w:t xml:space="preserve"> ! </w:t>
      </w:r>
      <w:r w:rsidR="003148C9">
        <w:rPr>
          <w:lang w:eastAsia="en-US"/>
        </w:rPr>
        <w:lastRenderedPageBreak/>
        <w:t>Voyons</w:t>
      </w:r>
      <w:r>
        <w:rPr>
          <w:lang w:eastAsia="en-US"/>
        </w:rPr>
        <w:t xml:space="preserve"> ! </w:t>
      </w:r>
      <w:r w:rsidR="003148C9">
        <w:rPr>
          <w:lang w:eastAsia="en-US"/>
        </w:rPr>
        <w:t>raisonnons un peu pendant que nous y sommes</w:t>
      </w:r>
      <w:r>
        <w:rPr>
          <w:lang w:eastAsia="en-US"/>
        </w:rPr>
        <w:t xml:space="preserve">… </w:t>
      </w:r>
      <w:r w:rsidR="003148C9">
        <w:rPr>
          <w:lang w:eastAsia="en-US"/>
        </w:rPr>
        <w:t>nous avons notre avant-dernière réunion ce soir</w:t>
      </w:r>
      <w:r>
        <w:rPr>
          <w:lang w:eastAsia="en-US"/>
        </w:rPr>
        <w:t xml:space="preserve">, </w:t>
      </w:r>
      <w:r w:rsidR="003148C9">
        <w:rPr>
          <w:lang w:eastAsia="en-US"/>
        </w:rPr>
        <w:t>là-bas</w:t>
      </w:r>
      <w:r>
        <w:rPr>
          <w:lang w:eastAsia="en-US"/>
        </w:rPr>
        <w:t xml:space="preserve">, </w:t>
      </w:r>
      <w:r w:rsidR="003148C9">
        <w:rPr>
          <w:lang w:eastAsia="en-US"/>
        </w:rPr>
        <w:t>chez le vieil Honoré</w:t>
      </w:r>
      <w:r>
        <w:rPr>
          <w:lang w:eastAsia="en-US"/>
        </w:rPr>
        <w:t xml:space="preserve">… </w:t>
      </w:r>
      <w:r w:rsidR="003148C9">
        <w:rPr>
          <w:lang w:eastAsia="en-US"/>
        </w:rPr>
        <w:t>Supposons qu</w:t>
      </w:r>
      <w:r>
        <w:rPr>
          <w:lang w:eastAsia="en-US"/>
        </w:rPr>
        <w:t>’</w:t>
      </w:r>
      <w:r w:rsidR="003148C9">
        <w:rPr>
          <w:lang w:eastAsia="en-US"/>
        </w:rPr>
        <w:t>il ne s</w:t>
      </w:r>
      <w:r>
        <w:rPr>
          <w:lang w:eastAsia="en-US"/>
        </w:rPr>
        <w:t>’</w:t>
      </w:r>
      <w:r w:rsidR="003148C9">
        <w:rPr>
          <w:lang w:eastAsia="en-US"/>
        </w:rPr>
        <w:t>y passe rien</w:t>
      </w:r>
      <w:r>
        <w:rPr>
          <w:lang w:eastAsia="en-US"/>
        </w:rPr>
        <w:t xml:space="preserve">… </w:t>
      </w:r>
      <w:r w:rsidR="003148C9">
        <w:rPr>
          <w:lang w:eastAsia="en-US"/>
        </w:rPr>
        <w:t>Une dernière fois</w:t>
      </w:r>
      <w:r>
        <w:rPr>
          <w:lang w:eastAsia="en-US"/>
        </w:rPr>
        <w:t xml:space="preserve">, </w:t>
      </w:r>
      <w:r w:rsidR="003148C9">
        <w:rPr>
          <w:lang w:eastAsia="en-US"/>
        </w:rPr>
        <w:t>nous nous réunirons</w:t>
      </w:r>
      <w:r>
        <w:rPr>
          <w:lang w:eastAsia="en-US"/>
        </w:rPr>
        <w:t xml:space="preserve">, </w:t>
      </w:r>
      <w:r w:rsidR="003148C9">
        <w:rPr>
          <w:lang w:eastAsia="en-US"/>
        </w:rPr>
        <w:t>quarante-huit heures après</w:t>
      </w:r>
      <w:r>
        <w:rPr>
          <w:lang w:eastAsia="en-US"/>
        </w:rPr>
        <w:t xml:space="preserve">… </w:t>
      </w:r>
      <w:r w:rsidR="003148C9">
        <w:rPr>
          <w:lang w:eastAsia="en-US"/>
        </w:rPr>
        <w:t>Je vous dis</w:t>
      </w:r>
      <w:r>
        <w:rPr>
          <w:lang w:eastAsia="en-US"/>
        </w:rPr>
        <w:t xml:space="preserve">, </w:t>
      </w:r>
      <w:r w:rsidR="003148C9">
        <w:rPr>
          <w:lang w:eastAsia="en-US"/>
        </w:rPr>
        <w:t>moi</w:t>
      </w:r>
      <w:r>
        <w:rPr>
          <w:lang w:eastAsia="en-US"/>
        </w:rPr>
        <w:t xml:space="preserve">, </w:t>
      </w:r>
      <w:proofErr w:type="spellStart"/>
      <w:r w:rsidR="003148C9">
        <w:rPr>
          <w:lang w:eastAsia="en-US"/>
        </w:rPr>
        <w:t>Guérineul</w:t>
      </w:r>
      <w:proofErr w:type="spellEnd"/>
      <w:r>
        <w:rPr>
          <w:lang w:eastAsia="en-US"/>
        </w:rPr>
        <w:t xml:space="preserve">, </w:t>
      </w:r>
      <w:r w:rsidR="003148C9">
        <w:rPr>
          <w:lang w:eastAsia="en-US"/>
        </w:rPr>
        <w:t>qu</w:t>
      </w:r>
      <w:r>
        <w:rPr>
          <w:lang w:eastAsia="en-US"/>
        </w:rPr>
        <w:t>’</w:t>
      </w:r>
      <w:r w:rsidR="003148C9">
        <w:rPr>
          <w:lang w:eastAsia="en-US"/>
        </w:rPr>
        <w:t>il peut arriver tel cas où les deux cent cinquante mille francs de la dot nous sauveront la vie bel et bien</w:t>
      </w:r>
      <w:r>
        <w:rPr>
          <w:lang w:eastAsia="en-US"/>
        </w:rPr>
        <w:t> !</w:t>
      </w:r>
    </w:p>
    <w:p w14:paraId="3079043F"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vrai</w:t>
      </w:r>
      <w:r>
        <w:rPr>
          <w:lang w:eastAsia="en-US"/>
        </w:rPr>
        <w:t xml:space="preserve">, </w:t>
      </w:r>
      <w:r w:rsidR="003148C9">
        <w:rPr>
          <w:lang w:eastAsia="en-US"/>
        </w:rPr>
        <w:t>ça</w:t>
      </w:r>
      <w:r>
        <w:rPr>
          <w:lang w:eastAsia="en-US"/>
        </w:rPr>
        <w:t xml:space="preserve">, </w:t>
      </w:r>
      <w:r w:rsidR="003148C9">
        <w:rPr>
          <w:lang w:eastAsia="en-US"/>
        </w:rPr>
        <w:t>tout de même</w:t>
      </w:r>
      <w:r>
        <w:rPr>
          <w:lang w:eastAsia="en-US"/>
        </w:rPr>
        <w:t xml:space="preserve">, </w:t>
      </w:r>
      <w:r w:rsidR="003148C9">
        <w:rPr>
          <w:lang w:eastAsia="en-US"/>
        </w:rPr>
        <w:t>nom de bleu</w:t>
      </w:r>
      <w:r>
        <w:rPr>
          <w:lang w:eastAsia="en-US"/>
        </w:rPr>
        <w:t xml:space="preserve"> ! </w:t>
      </w:r>
      <w:r w:rsidR="003148C9">
        <w:rPr>
          <w:lang w:eastAsia="en-US"/>
        </w:rPr>
        <w:t xml:space="preserve">grommela </w:t>
      </w:r>
      <w:proofErr w:type="spellStart"/>
      <w:r w:rsidR="003148C9">
        <w:rPr>
          <w:lang w:eastAsia="en-US"/>
        </w:rPr>
        <w:t>Guérineul</w:t>
      </w:r>
      <w:proofErr w:type="spellEnd"/>
      <w:r>
        <w:rPr>
          <w:lang w:eastAsia="en-US"/>
        </w:rPr>
        <w:t>.</w:t>
      </w:r>
    </w:p>
    <w:p w14:paraId="22B1A8B4"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songé à vous</w:t>
      </w:r>
      <w:r>
        <w:rPr>
          <w:lang w:eastAsia="en-US"/>
        </w:rPr>
        <w:t xml:space="preserve">, </w:t>
      </w:r>
      <w:r w:rsidR="003148C9">
        <w:rPr>
          <w:lang w:eastAsia="en-US"/>
        </w:rPr>
        <w:t>reprit Fargeau</w:t>
      </w:r>
      <w:r>
        <w:rPr>
          <w:lang w:eastAsia="en-US"/>
        </w:rPr>
        <w:t xml:space="preserve">, </w:t>
      </w:r>
      <w:r w:rsidR="003148C9">
        <w:rPr>
          <w:lang w:eastAsia="en-US"/>
        </w:rPr>
        <w:t>parce que vous êtes le plus jeune des héritiers</w:t>
      </w:r>
      <w:r>
        <w:rPr>
          <w:lang w:eastAsia="en-US"/>
        </w:rPr>
        <w:t xml:space="preserve">, </w:t>
      </w:r>
      <w:r w:rsidR="003148C9">
        <w:rPr>
          <w:lang w:eastAsia="en-US"/>
        </w:rPr>
        <w:t>et que je vous ai vu détourner la tête autrefois quand on voulait tuer une femme</w:t>
      </w:r>
      <w:r>
        <w:rPr>
          <w:lang w:eastAsia="en-US"/>
        </w:rPr>
        <w:t xml:space="preserve">… </w:t>
      </w:r>
      <w:r w:rsidR="003148C9">
        <w:rPr>
          <w:lang w:eastAsia="en-US"/>
        </w:rPr>
        <w:t>Il peut être utile de se liguer à ce dernier moment</w:t>
      </w:r>
      <w:r>
        <w:rPr>
          <w:lang w:eastAsia="en-US"/>
        </w:rPr>
        <w:t xml:space="preserve">… </w:t>
      </w:r>
      <w:r w:rsidR="003148C9">
        <w:rPr>
          <w:lang w:eastAsia="en-US"/>
        </w:rPr>
        <w:t>D</w:t>
      </w:r>
      <w:r>
        <w:rPr>
          <w:lang w:eastAsia="en-US"/>
        </w:rPr>
        <w:t>’</w:t>
      </w:r>
      <w:r w:rsidR="003148C9">
        <w:rPr>
          <w:lang w:eastAsia="en-US"/>
        </w:rPr>
        <w:t>ailleurs</w:t>
      </w:r>
      <w:r>
        <w:rPr>
          <w:lang w:eastAsia="en-US"/>
        </w:rPr>
        <w:t xml:space="preserve">, </w:t>
      </w:r>
      <w:r w:rsidR="003148C9">
        <w:rPr>
          <w:lang w:eastAsia="en-US"/>
        </w:rPr>
        <w:t>je ne vous le cache pas</w:t>
      </w:r>
      <w:r>
        <w:rPr>
          <w:lang w:eastAsia="en-US"/>
        </w:rPr>
        <w:t xml:space="preserve">, </w:t>
      </w:r>
      <w:r w:rsidR="003148C9">
        <w:rPr>
          <w:lang w:eastAsia="en-US"/>
        </w:rPr>
        <w:t>j</w:t>
      </w:r>
      <w:r>
        <w:rPr>
          <w:lang w:eastAsia="en-US"/>
        </w:rPr>
        <w:t>’</w:t>
      </w:r>
      <w:r w:rsidR="003148C9">
        <w:rPr>
          <w:lang w:eastAsia="en-US"/>
        </w:rPr>
        <w:t>ai besoin d</w:t>
      </w:r>
      <w:r>
        <w:rPr>
          <w:lang w:eastAsia="en-US"/>
        </w:rPr>
        <w:t>’</w:t>
      </w:r>
      <w:r w:rsidR="003148C9">
        <w:rPr>
          <w:lang w:eastAsia="en-US"/>
        </w:rPr>
        <w:t>éloigner Clémence</w:t>
      </w:r>
      <w:r>
        <w:rPr>
          <w:lang w:eastAsia="en-US"/>
        </w:rPr>
        <w:t xml:space="preserve">, </w:t>
      </w:r>
      <w:r w:rsidR="003148C9">
        <w:rPr>
          <w:lang w:eastAsia="en-US"/>
        </w:rPr>
        <w:t>qui a deviné certains secrets et qui ne m</w:t>
      </w:r>
      <w:r>
        <w:rPr>
          <w:lang w:eastAsia="en-US"/>
        </w:rPr>
        <w:t>’</w:t>
      </w:r>
      <w:r w:rsidR="003148C9">
        <w:rPr>
          <w:lang w:eastAsia="en-US"/>
        </w:rPr>
        <w:t>aime pas d</w:t>
      </w:r>
      <w:r>
        <w:rPr>
          <w:lang w:eastAsia="en-US"/>
        </w:rPr>
        <w:t>’</w:t>
      </w:r>
      <w:r w:rsidR="003148C9">
        <w:rPr>
          <w:lang w:eastAsia="en-US"/>
        </w:rPr>
        <w:t>amour très tendre</w:t>
      </w:r>
      <w:r>
        <w:rPr>
          <w:lang w:eastAsia="en-US"/>
        </w:rPr>
        <w:t>.</w:t>
      </w:r>
    </w:p>
    <w:p w14:paraId="1D75F9DD" w14:textId="77777777" w:rsidR="0046142F" w:rsidRDefault="0046142F" w:rsidP="0046142F">
      <w:pPr>
        <w:rPr>
          <w:lang w:eastAsia="en-US"/>
        </w:rPr>
      </w:pPr>
      <w:r>
        <w:rPr>
          <w:lang w:eastAsia="en-US"/>
        </w:rPr>
        <w:t>— </w:t>
      </w:r>
      <w:r w:rsidR="003148C9">
        <w:rPr>
          <w:lang w:eastAsia="en-US"/>
        </w:rPr>
        <w:t>Ces secrets-là</w:t>
      </w:r>
      <w:r>
        <w:rPr>
          <w:lang w:eastAsia="en-US"/>
        </w:rPr>
        <w:t xml:space="preserve">, </w:t>
      </w:r>
      <w:r w:rsidR="003148C9">
        <w:rPr>
          <w:lang w:eastAsia="en-US"/>
        </w:rPr>
        <w:t xml:space="preserve">pensa </w:t>
      </w:r>
      <w:proofErr w:type="spellStart"/>
      <w:r w:rsidR="003148C9">
        <w:rPr>
          <w:lang w:eastAsia="en-US"/>
        </w:rPr>
        <w:t>Guérineul</w:t>
      </w:r>
      <w:proofErr w:type="spellEnd"/>
      <w:r>
        <w:rPr>
          <w:lang w:eastAsia="en-US"/>
        </w:rPr>
        <w:t xml:space="preserve">, </w:t>
      </w:r>
      <w:r w:rsidR="003148C9">
        <w:rPr>
          <w:lang w:eastAsia="en-US"/>
        </w:rPr>
        <w:t>je les saurai quand je serai son mari</w:t>
      </w:r>
      <w:r>
        <w:rPr>
          <w:lang w:eastAsia="en-US"/>
        </w:rPr>
        <w:t> !</w:t>
      </w:r>
    </w:p>
    <w:p w14:paraId="496FD6D5" w14:textId="77777777" w:rsidR="0046142F" w:rsidRDefault="0046142F" w:rsidP="0046142F">
      <w:pPr>
        <w:rPr>
          <w:lang w:eastAsia="en-US"/>
        </w:rPr>
      </w:pPr>
      <w:r>
        <w:rPr>
          <w:lang w:eastAsia="en-US"/>
        </w:rPr>
        <w:t>— </w:t>
      </w:r>
      <w:r w:rsidR="003148C9">
        <w:rPr>
          <w:lang w:eastAsia="en-US"/>
        </w:rPr>
        <w:t>Dans quarante-huit heures</w:t>
      </w:r>
      <w:r>
        <w:rPr>
          <w:lang w:eastAsia="en-US"/>
        </w:rPr>
        <w:t xml:space="preserve">, </w:t>
      </w:r>
      <w:r w:rsidR="003148C9">
        <w:rPr>
          <w:lang w:eastAsia="en-US"/>
        </w:rPr>
        <w:t>pensait Fargeau de son côté</w:t>
      </w:r>
      <w:r>
        <w:rPr>
          <w:lang w:eastAsia="en-US"/>
        </w:rPr>
        <w:t xml:space="preserve">, </w:t>
      </w:r>
      <w:r w:rsidR="003148C9">
        <w:rPr>
          <w:lang w:eastAsia="en-US"/>
        </w:rPr>
        <w:t>je vous donnerai à tous carte blanche</w:t>
      </w:r>
      <w:r>
        <w:rPr>
          <w:lang w:eastAsia="en-US"/>
        </w:rPr>
        <w:t xml:space="preserve">… </w:t>
      </w:r>
      <w:r w:rsidR="003148C9">
        <w:rPr>
          <w:lang w:eastAsia="en-US"/>
        </w:rPr>
        <w:t>le tour sera joué</w:t>
      </w:r>
      <w:r>
        <w:rPr>
          <w:lang w:eastAsia="en-US"/>
        </w:rPr>
        <w:t> !</w:t>
      </w:r>
    </w:p>
    <w:p w14:paraId="010B080D" w14:textId="77777777" w:rsidR="0046142F" w:rsidRDefault="003148C9" w:rsidP="0046142F">
      <w:pPr>
        <w:rPr>
          <w:lang w:eastAsia="en-US"/>
        </w:rPr>
      </w:pPr>
      <w:r>
        <w:rPr>
          <w:lang w:eastAsia="en-US"/>
        </w:rPr>
        <w:t>Il continua tout haut</w:t>
      </w:r>
      <w:r w:rsidR="0046142F">
        <w:rPr>
          <w:lang w:eastAsia="en-US"/>
        </w:rPr>
        <w:t> :</w:t>
      </w:r>
    </w:p>
    <w:p w14:paraId="07631152" w14:textId="77777777" w:rsidR="0046142F" w:rsidRDefault="0046142F" w:rsidP="0046142F">
      <w:pPr>
        <w:rPr>
          <w:lang w:eastAsia="en-US"/>
        </w:rPr>
      </w:pPr>
      <w:r>
        <w:rPr>
          <w:lang w:eastAsia="en-US"/>
        </w:rPr>
        <w:t>— </w:t>
      </w:r>
      <w:r w:rsidR="003148C9">
        <w:rPr>
          <w:lang w:eastAsia="en-US"/>
        </w:rPr>
        <w:t>Voulez-vous</w:t>
      </w:r>
      <w:r>
        <w:rPr>
          <w:lang w:eastAsia="en-US"/>
        </w:rPr>
        <w:t xml:space="preserve">, </w:t>
      </w:r>
      <w:r w:rsidR="003148C9">
        <w:rPr>
          <w:lang w:eastAsia="en-US"/>
        </w:rPr>
        <w:t>oui ou non</w:t>
      </w:r>
      <w:r>
        <w:rPr>
          <w:lang w:eastAsia="en-US"/>
        </w:rPr>
        <w:t xml:space="preserve">, </w:t>
      </w:r>
      <w:r w:rsidR="003148C9">
        <w:rPr>
          <w:lang w:eastAsia="en-US"/>
        </w:rPr>
        <w:t>être avec moi</w:t>
      </w:r>
      <w:r>
        <w:rPr>
          <w:lang w:eastAsia="en-US"/>
        </w:rPr>
        <w:t> ?</w:t>
      </w:r>
    </w:p>
    <w:p w14:paraId="48BC2C8D" w14:textId="77777777" w:rsidR="0046142F" w:rsidRDefault="0046142F" w:rsidP="0046142F">
      <w:pPr>
        <w:rPr>
          <w:lang w:eastAsia="en-US"/>
        </w:rPr>
      </w:pPr>
      <w:r>
        <w:rPr>
          <w:lang w:eastAsia="en-US"/>
        </w:rPr>
        <w:t>— </w:t>
      </w:r>
      <w:r w:rsidR="003148C9">
        <w:rPr>
          <w:lang w:eastAsia="en-US"/>
        </w:rPr>
        <w:t>Comment diable avez-vous fait</w:t>
      </w:r>
      <w:r>
        <w:rPr>
          <w:lang w:eastAsia="en-US"/>
        </w:rPr>
        <w:t xml:space="preserve">, </w:t>
      </w:r>
      <w:r w:rsidR="003148C9">
        <w:rPr>
          <w:lang w:eastAsia="en-US"/>
        </w:rPr>
        <w:t>cousin Fargeau</w:t>
      </w:r>
      <w:r>
        <w:rPr>
          <w:lang w:eastAsia="en-US"/>
        </w:rPr>
        <w:t xml:space="preserve">, </w:t>
      </w:r>
      <w:r w:rsidR="003148C9">
        <w:rPr>
          <w:lang w:eastAsia="en-US"/>
        </w:rPr>
        <w:t xml:space="preserve">dit </w:t>
      </w:r>
      <w:proofErr w:type="spellStart"/>
      <w:r w:rsidR="003148C9">
        <w:rPr>
          <w:lang w:eastAsia="en-US"/>
        </w:rPr>
        <w:t>Guérineul</w:t>
      </w:r>
      <w:proofErr w:type="spellEnd"/>
      <w:r w:rsidR="003148C9">
        <w:rPr>
          <w:lang w:eastAsia="en-US"/>
        </w:rPr>
        <w:t xml:space="preserve"> en riant</w:t>
      </w:r>
      <w:r>
        <w:rPr>
          <w:lang w:eastAsia="en-US"/>
        </w:rPr>
        <w:t xml:space="preserve">, </w:t>
      </w:r>
      <w:r w:rsidR="003148C9">
        <w:rPr>
          <w:lang w:eastAsia="en-US"/>
        </w:rPr>
        <w:t>pour vous déboutonner avant de savoir ça au juste</w:t>
      </w:r>
      <w:r>
        <w:rPr>
          <w:lang w:eastAsia="en-US"/>
        </w:rPr>
        <w:t> ?</w:t>
      </w:r>
    </w:p>
    <w:p w14:paraId="5DD87300" w14:textId="065B6DBF" w:rsidR="0046142F" w:rsidRDefault="0046142F" w:rsidP="0046142F">
      <w:pPr>
        <w:rPr>
          <w:lang w:eastAsia="en-US"/>
        </w:rPr>
      </w:pPr>
      <w:r>
        <w:rPr>
          <w:lang w:eastAsia="en-US"/>
        </w:rPr>
        <w:t>— </w:t>
      </w:r>
      <w:r w:rsidR="003148C9">
        <w:rPr>
          <w:lang w:eastAsia="en-US"/>
        </w:rPr>
        <w:t>Vous savez</w:t>
      </w:r>
      <w:r>
        <w:rPr>
          <w:lang w:eastAsia="en-US"/>
        </w:rPr>
        <w:t xml:space="preserve">, </w:t>
      </w:r>
      <w:r w:rsidR="003148C9">
        <w:rPr>
          <w:lang w:eastAsia="en-US"/>
        </w:rPr>
        <w:t>répliqua Fargeau en baissant les yeux</w:t>
      </w:r>
      <w:r>
        <w:rPr>
          <w:lang w:eastAsia="en-US"/>
        </w:rPr>
        <w:t xml:space="preserve">, </w:t>
      </w:r>
      <w:r w:rsidR="006C2AE1">
        <w:rPr>
          <w:lang w:eastAsia="en-US"/>
        </w:rPr>
        <w:t>—</w:t>
      </w:r>
      <w:r>
        <w:rPr>
          <w:lang w:eastAsia="en-US"/>
        </w:rPr>
        <w:t xml:space="preserve"> </w:t>
      </w:r>
      <w:r w:rsidR="003148C9">
        <w:rPr>
          <w:lang w:eastAsia="en-US"/>
        </w:rPr>
        <w:t>j</w:t>
      </w:r>
      <w:r>
        <w:rPr>
          <w:lang w:eastAsia="en-US"/>
        </w:rPr>
        <w:t>’</w:t>
      </w:r>
      <w:r w:rsidR="003148C9">
        <w:rPr>
          <w:lang w:eastAsia="en-US"/>
        </w:rPr>
        <w:t>ai toujours été trop confiant</w:t>
      </w:r>
      <w:r>
        <w:rPr>
          <w:lang w:eastAsia="en-US"/>
        </w:rPr>
        <w:t xml:space="preserve">… </w:t>
      </w:r>
      <w:r w:rsidR="003148C9">
        <w:rPr>
          <w:lang w:eastAsia="en-US"/>
        </w:rPr>
        <w:t>trop étourdi</w:t>
      </w:r>
      <w:r>
        <w:rPr>
          <w:lang w:eastAsia="en-US"/>
        </w:rPr>
        <w:t>…</w:t>
      </w:r>
    </w:p>
    <w:p w14:paraId="22540DD8" w14:textId="77777777" w:rsidR="0046142F" w:rsidRDefault="003148C9" w:rsidP="0046142F">
      <w:pPr>
        <w:rPr>
          <w:lang w:eastAsia="en-US"/>
        </w:rPr>
      </w:pPr>
      <w:r>
        <w:rPr>
          <w:lang w:eastAsia="en-US"/>
        </w:rPr>
        <w:t>Le vieil étudiant éclata de rire</w:t>
      </w:r>
      <w:r w:rsidR="0046142F">
        <w:rPr>
          <w:lang w:eastAsia="en-US"/>
        </w:rPr>
        <w:t>.</w:t>
      </w:r>
    </w:p>
    <w:p w14:paraId="64310398" w14:textId="6B6D7127" w:rsidR="0046142F" w:rsidRDefault="0046142F" w:rsidP="0046142F">
      <w:pPr>
        <w:rPr>
          <w:lang w:eastAsia="en-US"/>
        </w:rPr>
      </w:pPr>
      <w:r>
        <w:rPr>
          <w:lang w:eastAsia="en-US"/>
        </w:rPr>
        <w:lastRenderedPageBreak/>
        <w:t>— </w:t>
      </w:r>
      <w:r w:rsidR="003148C9">
        <w:rPr>
          <w:lang w:eastAsia="en-US"/>
        </w:rPr>
        <w:t>Pour ça oui</w:t>
      </w:r>
      <w:r>
        <w:rPr>
          <w:lang w:eastAsia="en-US"/>
        </w:rPr>
        <w:t xml:space="preserve"> ! </w:t>
      </w:r>
      <w:r w:rsidR="003148C9">
        <w:rPr>
          <w:lang w:eastAsia="en-US"/>
        </w:rPr>
        <w:t>s</w:t>
      </w:r>
      <w:r>
        <w:rPr>
          <w:lang w:eastAsia="en-US"/>
        </w:rPr>
        <w:t>’</w:t>
      </w:r>
      <w:r w:rsidR="003148C9">
        <w:rPr>
          <w:lang w:eastAsia="en-US"/>
        </w:rPr>
        <w:t>écria-t-il</w:t>
      </w:r>
      <w:r>
        <w:rPr>
          <w:lang w:eastAsia="en-US"/>
        </w:rPr>
        <w:t xml:space="preserve">, </w:t>
      </w:r>
      <w:r w:rsidR="006C2AE1">
        <w:rPr>
          <w:lang w:eastAsia="en-US"/>
        </w:rPr>
        <w:t>—</w:t>
      </w:r>
      <w:r>
        <w:rPr>
          <w:lang w:eastAsia="en-US"/>
        </w:rPr>
        <w:t xml:space="preserve"> </w:t>
      </w:r>
      <w:r w:rsidR="003148C9">
        <w:rPr>
          <w:lang w:eastAsia="en-US"/>
        </w:rPr>
        <w:t>vous avez toujours été trop franc</w:t>
      </w:r>
      <w:r>
        <w:rPr>
          <w:lang w:eastAsia="en-US"/>
        </w:rPr>
        <w:t xml:space="preserve">, </w:t>
      </w:r>
      <w:r w:rsidR="003148C9">
        <w:rPr>
          <w:lang w:eastAsia="en-US"/>
        </w:rPr>
        <w:t>cousin Fargeau</w:t>
      </w:r>
      <w:r>
        <w:rPr>
          <w:lang w:eastAsia="en-US"/>
        </w:rPr>
        <w:t xml:space="preserve"> !… </w:t>
      </w:r>
      <w:r w:rsidR="003148C9">
        <w:rPr>
          <w:lang w:eastAsia="en-US"/>
        </w:rPr>
        <w:t>Eh bien</w:t>
      </w:r>
      <w:r>
        <w:rPr>
          <w:lang w:eastAsia="en-US"/>
        </w:rPr>
        <w:t xml:space="preserve">, </w:t>
      </w:r>
      <w:r w:rsidR="003148C9">
        <w:rPr>
          <w:lang w:eastAsia="en-US"/>
        </w:rPr>
        <w:t>j</w:t>
      </w:r>
      <w:r>
        <w:rPr>
          <w:lang w:eastAsia="en-US"/>
        </w:rPr>
        <w:t>’</w:t>
      </w:r>
      <w:r w:rsidR="003148C9">
        <w:rPr>
          <w:lang w:eastAsia="en-US"/>
        </w:rPr>
        <w:t>accepte l</w:t>
      </w:r>
      <w:r>
        <w:rPr>
          <w:lang w:eastAsia="en-US"/>
        </w:rPr>
        <w:t>’</w:t>
      </w:r>
      <w:r w:rsidR="003148C9">
        <w:rPr>
          <w:lang w:eastAsia="en-US"/>
        </w:rPr>
        <w:t>affaire en bloc</w:t>
      </w:r>
      <w:r>
        <w:rPr>
          <w:lang w:eastAsia="en-US"/>
        </w:rPr>
        <w:t xml:space="preserve">… </w:t>
      </w:r>
      <w:r w:rsidR="003148C9">
        <w:rPr>
          <w:lang w:eastAsia="en-US"/>
        </w:rPr>
        <w:t>Il faut se ranger</w:t>
      </w:r>
      <w:r>
        <w:rPr>
          <w:lang w:eastAsia="en-US"/>
        </w:rPr>
        <w:t xml:space="preserve">… </w:t>
      </w:r>
      <w:r w:rsidR="003148C9">
        <w:rPr>
          <w:lang w:eastAsia="en-US"/>
        </w:rPr>
        <w:t>Mais maintenant</w:t>
      </w:r>
      <w:r>
        <w:rPr>
          <w:lang w:eastAsia="en-US"/>
        </w:rPr>
        <w:t xml:space="preserve">, </w:t>
      </w:r>
      <w:r w:rsidR="003148C9">
        <w:rPr>
          <w:lang w:eastAsia="en-US"/>
        </w:rPr>
        <w:t>vous allez me dire le fin mot</w:t>
      </w:r>
      <w:r>
        <w:rPr>
          <w:lang w:eastAsia="en-US"/>
        </w:rPr>
        <w:t xml:space="preserve">… </w:t>
      </w:r>
      <w:r w:rsidR="003148C9">
        <w:rPr>
          <w:lang w:eastAsia="en-US"/>
        </w:rPr>
        <w:t>car vous devez avoir quelque tour dans votre sac</w:t>
      </w:r>
      <w:r>
        <w:rPr>
          <w:lang w:eastAsia="en-US"/>
        </w:rPr>
        <w:t>…</w:t>
      </w:r>
    </w:p>
    <w:p w14:paraId="5C3933D6" w14:textId="77777777" w:rsidR="0046142F" w:rsidRDefault="003148C9" w:rsidP="0046142F">
      <w:pPr>
        <w:rPr>
          <w:lang w:eastAsia="en-US"/>
        </w:rPr>
      </w:pPr>
      <w:r>
        <w:rPr>
          <w:lang w:eastAsia="en-US"/>
        </w:rPr>
        <w:t>Il s</w:t>
      </w:r>
      <w:r w:rsidR="0046142F">
        <w:rPr>
          <w:lang w:eastAsia="en-US"/>
        </w:rPr>
        <w:t>’</w:t>
      </w:r>
      <w:r>
        <w:rPr>
          <w:lang w:eastAsia="en-US"/>
        </w:rPr>
        <w:t>interrompit parce que Fargeau lui serrait fortement le bras</w:t>
      </w:r>
      <w:r w:rsidR="0046142F">
        <w:rPr>
          <w:lang w:eastAsia="en-US"/>
        </w:rPr>
        <w:t>.</w:t>
      </w:r>
    </w:p>
    <w:p w14:paraId="5A199F6E" w14:textId="77777777" w:rsidR="0046142F" w:rsidRDefault="003148C9" w:rsidP="0046142F">
      <w:pPr>
        <w:rPr>
          <w:lang w:eastAsia="en-US"/>
        </w:rPr>
      </w:pPr>
      <w:r>
        <w:rPr>
          <w:lang w:eastAsia="en-US"/>
        </w:rPr>
        <w:t>De son autre main</w:t>
      </w:r>
      <w:r w:rsidR="0046142F">
        <w:rPr>
          <w:lang w:eastAsia="en-US"/>
        </w:rPr>
        <w:t xml:space="preserve">, </w:t>
      </w:r>
      <w:r>
        <w:rPr>
          <w:lang w:eastAsia="en-US"/>
        </w:rPr>
        <w:t>Fargeau lui montrait</w:t>
      </w:r>
      <w:r w:rsidR="0046142F">
        <w:rPr>
          <w:lang w:eastAsia="en-US"/>
        </w:rPr>
        <w:t xml:space="preserve">, </w:t>
      </w:r>
      <w:r>
        <w:rPr>
          <w:lang w:eastAsia="en-US"/>
        </w:rPr>
        <w:t>à travers la charmille</w:t>
      </w:r>
      <w:r w:rsidR="0046142F">
        <w:rPr>
          <w:lang w:eastAsia="en-US"/>
        </w:rPr>
        <w:t xml:space="preserve">, </w:t>
      </w:r>
      <w:r>
        <w:rPr>
          <w:lang w:eastAsia="en-US"/>
        </w:rPr>
        <w:t>une femme qui venait d</w:t>
      </w:r>
      <w:r w:rsidR="0046142F">
        <w:rPr>
          <w:lang w:eastAsia="en-US"/>
        </w:rPr>
        <w:t>’</w:t>
      </w:r>
      <w:r>
        <w:rPr>
          <w:lang w:eastAsia="en-US"/>
        </w:rPr>
        <w:t>entrer dans le jardin voisin</w:t>
      </w:r>
      <w:r w:rsidR="0046142F">
        <w:rPr>
          <w:lang w:eastAsia="en-US"/>
        </w:rPr>
        <w:t>.</w:t>
      </w:r>
    </w:p>
    <w:p w14:paraId="1D9E0C59" w14:textId="30500B6B" w:rsidR="0046142F" w:rsidRDefault="003148C9" w:rsidP="0046142F">
      <w:pPr>
        <w:rPr>
          <w:lang w:eastAsia="en-US"/>
        </w:rPr>
      </w:pPr>
      <w:proofErr w:type="spellStart"/>
      <w:r>
        <w:rPr>
          <w:lang w:eastAsia="en-US"/>
        </w:rPr>
        <w:t>Guérineul</w:t>
      </w:r>
      <w:proofErr w:type="spellEnd"/>
      <w:r>
        <w:rPr>
          <w:lang w:eastAsia="en-US"/>
        </w:rPr>
        <w:t xml:space="preserve"> resta bouche béante</w:t>
      </w:r>
      <w:r w:rsidR="0046142F">
        <w:rPr>
          <w:lang w:eastAsia="en-US"/>
        </w:rPr>
        <w:t xml:space="preserve">, </w:t>
      </w:r>
      <w:r w:rsidR="006C2AE1">
        <w:rPr>
          <w:lang w:eastAsia="en-US"/>
        </w:rPr>
        <w:t>—</w:t>
      </w:r>
      <w:r w:rsidR="0046142F">
        <w:rPr>
          <w:lang w:eastAsia="en-US"/>
        </w:rPr>
        <w:t xml:space="preserve"> </w:t>
      </w:r>
      <w:r>
        <w:rPr>
          <w:lang w:eastAsia="en-US"/>
        </w:rPr>
        <w:t>puis il se frotta les yeux comme s</w:t>
      </w:r>
      <w:r w:rsidR="0046142F">
        <w:rPr>
          <w:lang w:eastAsia="en-US"/>
        </w:rPr>
        <w:t>’</w:t>
      </w:r>
      <w:r>
        <w:rPr>
          <w:lang w:eastAsia="en-US"/>
        </w:rPr>
        <w:t>il eût cru rêver</w:t>
      </w:r>
      <w:r w:rsidR="0046142F">
        <w:rPr>
          <w:lang w:eastAsia="en-US"/>
        </w:rPr>
        <w:t>.</w:t>
      </w:r>
    </w:p>
    <w:p w14:paraId="36A533F5" w14:textId="77777777" w:rsidR="0046142F" w:rsidRDefault="0046142F" w:rsidP="0046142F">
      <w:pPr>
        <w:rPr>
          <w:lang w:eastAsia="en-US"/>
        </w:rPr>
      </w:pPr>
      <w:r>
        <w:rPr>
          <w:lang w:eastAsia="en-US"/>
        </w:rPr>
        <w:t>— </w:t>
      </w:r>
      <w:proofErr w:type="spellStart"/>
      <w:r w:rsidR="003148C9">
        <w:rPr>
          <w:lang w:eastAsia="en-US"/>
        </w:rPr>
        <w:t>Sacrebleure</w:t>
      </w:r>
      <w:proofErr w:type="spellEnd"/>
      <w:r>
        <w:rPr>
          <w:lang w:eastAsia="en-US"/>
        </w:rPr>
        <w:t xml:space="preserve"> ! </w:t>
      </w:r>
      <w:r w:rsidR="003148C9">
        <w:rPr>
          <w:lang w:eastAsia="en-US"/>
        </w:rPr>
        <w:t>fit-il avec stupéfaction</w:t>
      </w:r>
      <w:r>
        <w:rPr>
          <w:lang w:eastAsia="en-US"/>
        </w:rPr>
        <w:t>.</w:t>
      </w:r>
    </w:p>
    <w:p w14:paraId="3FBA2FDF" w14:textId="77777777" w:rsidR="0046142F" w:rsidRDefault="0046142F" w:rsidP="0046142F">
      <w:pPr>
        <w:rPr>
          <w:lang w:eastAsia="en-US"/>
        </w:rPr>
      </w:pPr>
      <w:r>
        <w:rPr>
          <w:lang w:eastAsia="en-US"/>
        </w:rPr>
        <w:t>— </w:t>
      </w:r>
      <w:r w:rsidR="003148C9">
        <w:rPr>
          <w:lang w:eastAsia="en-US"/>
        </w:rPr>
        <w:t>Mettez-vous derrière ce lilas</w:t>
      </w:r>
      <w:r>
        <w:rPr>
          <w:lang w:eastAsia="en-US"/>
        </w:rPr>
        <w:t xml:space="preserve">, </w:t>
      </w:r>
      <w:r w:rsidR="003148C9">
        <w:rPr>
          <w:lang w:eastAsia="en-US"/>
        </w:rPr>
        <w:t>dit Fargeau</w:t>
      </w:r>
      <w:r>
        <w:rPr>
          <w:lang w:eastAsia="en-US"/>
        </w:rPr>
        <w:t xml:space="preserve"> ; </w:t>
      </w:r>
      <w:r w:rsidR="003148C9">
        <w:rPr>
          <w:lang w:eastAsia="en-US"/>
        </w:rPr>
        <w:t>il ne faut pas qu</w:t>
      </w:r>
      <w:r>
        <w:rPr>
          <w:lang w:eastAsia="en-US"/>
        </w:rPr>
        <w:t>’</w:t>
      </w:r>
      <w:r w:rsidR="003148C9">
        <w:rPr>
          <w:lang w:eastAsia="en-US"/>
        </w:rPr>
        <w:t>elle vous voie</w:t>
      </w:r>
      <w:r>
        <w:rPr>
          <w:lang w:eastAsia="en-US"/>
        </w:rPr>
        <w:t>…</w:t>
      </w:r>
    </w:p>
    <w:p w14:paraId="651638F9" w14:textId="75F3E549" w:rsidR="0046142F" w:rsidRDefault="0046142F" w:rsidP="0046142F">
      <w:pPr>
        <w:rPr>
          <w:lang w:eastAsia="en-US"/>
        </w:rPr>
      </w:pPr>
      <w:r>
        <w:rPr>
          <w:lang w:eastAsia="en-US"/>
        </w:rPr>
        <w:t>— </w:t>
      </w:r>
      <w:r w:rsidR="003148C9">
        <w:rPr>
          <w:lang w:eastAsia="en-US"/>
        </w:rPr>
        <w:t>Me voir</w:t>
      </w:r>
      <w:r>
        <w:rPr>
          <w:lang w:eastAsia="en-US"/>
        </w:rPr>
        <w:t xml:space="preserve"> ! </w:t>
      </w:r>
      <w:r w:rsidR="003148C9">
        <w:rPr>
          <w:lang w:eastAsia="en-US"/>
        </w:rPr>
        <w:t xml:space="preserve">répéta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r w:rsidR="003148C9">
        <w:rPr>
          <w:lang w:eastAsia="en-US"/>
        </w:rPr>
        <w:t>Berthe l</w:t>
      </w:r>
      <w:r>
        <w:rPr>
          <w:lang w:eastAsia="en-US"/>
        </w:rPr>
        <w:t>’</w:t>
      </w:r>
      <w:r w:rsidR="003148C9">
        <w:rPr>
          <w:lang w:eastAsia="en-US"/>
        </w:rPr>
        <w:t>aveugle</w:t>
      </w:r>
      <w:r>
        <w:rPr>
          <w:lang w:eastAsia="en-US"/>
        </w:rPr>
        <w:t xml:space="preserve">… </w:t>
      </w:r>
      <w:r w:rsidR="003148C9">
        <w:rPr>
          <w:lang w:eastAsia="en-US"/>
        </w:rPr>
        <w:t>me voir</w:t>
      </w:r>
      <w:r>
        <w:rPr>
          <w:lang w:eastAsia="en-US"/>
        </w:rPr>
        <w:t xml:space="preserve"> !… </w:t>
      </w:r>
      <w:r w:rsidR="003148C9">
        <w:rPr>
          <w:lang w:eastAsia="en-US"/>
        </w:rPr>
        <w:t>Mais c</w:t>
      </w:r>
      <w:r>
        <w:rPr>
          <w:lang w:eastAsia="en-US"/>
        </w:rPr>
        <w:t>’</w:t>
      </w:r>
      <w:r w:rsidR="003148C9">
        <w:rPr>
          <w:lang w:eastAsia="en-US"/>
        </w:rPr>
        <w:t>est vrai</w:t>
      </w:r>
      <w:r>
        <w:rPr>
          <w:lang w:eastAsia="en-US"/>
        </w:rPr>
        <w:t xml:space="preserve">, </w:t>
      </w:r>
      <w:r w:rsidR="003148C9">
        <w:rPr>
          <w:lang w:eastAsia="en-US"/>
        </w:rPr>
        <w:t>tonnerre de Landerneau</w:t>
      </w:r>
      <w:r>
        <w:rPr>
          <w:lang w:eastAsia="en-US"/>
        </w:rPr>
        <w:t xml:space="preserve"> !… </w:t>
      </w:r>
      <w:r w:rsidR="003148C9">
        <w:rPr>
          <w:lang w:eastAsia="en-US"/>
        </w:rPr>
        <w:t>Elle lit dans un livre</w:t>
      </w:r>
      <w:r>
        <w:rPr>
          <w:lang w:eastAsia="en-US"/>
        </w:rPr>
        <w:t>…</w:t>
      </w:r>
    </w:p>
    <w:p w14:paraId="7F260EF2" w14:textId="03DA5845" w:rsidR="0046142F" w:rsidRDefault="0046142F" w:rsidP="0046142F">
      <w:pPr>
        <w:rPr>
          <w:lang w:eastAsia="en-US"/>
        </w:rPr>
      </w:pPr>
      <w:r>
        <w:rPr>
          <w:lang w:eastAsia="en-US"/>
        </w:rPr>
        <w:t>— </w:t>
      </w:r>
      <w:r w:rsidR="003148C9">
        <w:rPr>
          <w:lang w:eastAsia="en-US"/>
        </w:rPr>
        <w:t>Chut</w:t>
      </w:r>
      <w:r>
        <w:rPr>
          <w:lang w:eastAsia="en-US"/>
        </w:rPr>
        <w:t xml:space="preserve"> ! </w:t>
      </w:r>
      <w:r w:rsidR="003148C9">
        <w:rPr>
          <w:lang w:eastAsia="en-US"/>
        </w:rPr>
        <w:t>dit Fargeau</w:t>
      </w:r>
      <w:r>
        <w:rPr>
          <w:lang w:eastAsia="en-US"/>
        </w:rPr>
        <w:t xml:space="preserve"> ; </w:t>
      </w:r>
      <w:r w:rsidR="006C2AE1">
        <w:rPr>
          <w:lang w:eastAsia="en-US"/>
        </w:rPr>
        <w:t>—</w:t>
      </w:r>
      <w:r>
        <w:rPr>
          <w:lang w:eastAsia="en-US"/>
        </w:rPr>
        <w:t xml:space="preserve"> </w:t>
      </w:r>
      <w:r w:rsidR="003148C9">
        <w:rPr>
          <w:lang w:eastAsia="en-US"/>
        </w:rPr>
        <w:t>voici mon frère qui descend au jardin</w:t>
      </w:r>
      <w:r>
        <w:rPr>
          <w:lang w:eastAsia="en-US"/>
        </w:rPr>
        <w:t>.</w:t>
      </w:r>
    </w:p>
    <w:p w14:paraId="2C0979DA"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pour le coup qu</w:t>
      </w:r>
      <w:r>
        <w:rPr>
          <w:lang w:eastAsia="en-US"/>
        </w:rPr>
        <w:t>’</w:t>
      </w:r>
      <w:r w:rsidR="003148C9">
        <w:rPr>
          <w:lang w:eastAsia="en-US"/>
        </w:rPr>
        <w:t>il faut me cacher</w:t>
      </w:r>
      <w:r>
        <w:rPr>
          <w:lang w:eastAsia="en-US"/>
        </w:rPr>
        <w:t xml:space="preserve">,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Pr>
          <w:lang w:eastAsia="en-US"/>
        </w:rPr>
        <w:t xml:space="preserve">, </w:t>
      </w:r>
      <w:r w:rsidR="003148C9">
        <w:rPr>
          <w:lang w:eastAsia="en-US"/>
        </w:rPr>
        <w:t>car</w:t>
      </w:r>
      <w:r>
        <w:rPr>
          <w:lang w:eastAsia="en-US"/>
        </w:rPr>
        <w:t xml:space="preserve">, </w:t>
      </w:r>
      <w:r w:rsidR="003148C9">
        <w:rPr>
          <w:lang w:eastAsia="en-US"/>
        </w:rPr>
        <w:t>lui</w:t>
      </w:r>
      <w:r>
        <w:rPr>
          <w:lang w:eastAsia="en-US"/>
        </w:rPr>
        <w:t xml:space="preserve">, </w:t>
      </w:r>
      <w:r w:rsidR="003148C9">
        <w:rPr>
          <w:lang w:eastAsia="en-US"/>
        </w:rPr>
        <w:t>il va me reconnaître tout de suite</w:t>
      </w:r>
      <w:r>
        <w:rPr>
          <w:lang w:eastAsia="en-US"/>
        </w:rPr>
        <w:t>.</w:t>
      </w:r>
    </w:p>
    <w:p w14:paraId="145705BD" w14:textId="77777777" w:rsidR="0046142F" w:rsidRDefault="003148C9" w:rsidP="0046142F">
      <w:pPr>
        <w:rPr>
          <w:lang w:eastAsia="en-US"/>
        </w:rPr>
      </w:pPr>
      <w:r>
        <w:rPr>
          <w:lang w:eastAsia="en-US"/>
        </w:rPr>
        <w:t>Fargeau secoua la tête en souriant</w:t>
      </w:r>
      <w:r w:rsidR="0046142F">
        <w:rPr>
          <w:lang w:eastAsia="en-US"/>
        </w:rPr>
        <w:t>.</w:t>
      </w:r>
    </w:p>
    <w:p w14:paraId="03906EFF"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murmura-t-il</w:t>
      </w:r>
      <w:r>
        <w:rPr>
          <w:lang w:eastAsia="en-US"/>
        </w:rPr>
        <w:t>.</w:t>
      </w:r>
    </w:p>
    <w:p w14:paraId="08D4C223" w14:textId="77777777" w:rsidR="0046142F" w:rsidRDefault="0046142F" w:rsidP="0046142F">
      <w:pPr>
        <w:rPr>
          <w:lang w:eastAsia="en-US"/>
        </w:rPr>
      </w:pPr>
      <w:r>
        <w:rPr>
          <w:lang w:eastAsia="en-US"/>
        </w:rPr>
        <w:t>— </w:t>
      </w:r>
      <w:r w:rsidR="003148C9">
        <w:rPr>
          <w:lang w:eastAsia="en-US"/>
        </w:rPr>
        <w:t>Vous croyez</w:t>
      </w:r>
      <w:r>
        <w:rPr>
          <w:lang w:eastAsia="en-US"/>
        </w:rPr>
        <w:t> ?</w:t>
      </w:r>
    </w:p>
    <w:p w14:paraId="59FF4EA7"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en suis sûr</w:t>
      </w:r>
      <w:r>
        <w:rPr>
          <w:lang w:eastAsia="en-US"/>
        </w:rPr>
        <w:t>.</w:t>
      </w:r>
    </w:p>
    <w:p w14:paraId="72B66228" w14:textId="77777777" w:rsidR="0046142F" w:rsidRDefault="0046142F" w:rsidP="0046142F">
      <w:pPr>
        <w:rPr>
          <w:lang w:eastAsia="en-US"/>
        </w:rPr>
      </w:pPr>
      <w:r>
        <w:rPr>
          <w:lang w:eastAsia="en-US"/>
        </w:rPr>
        <w:t>— </w:t>
      </w:r>
      <w:r w:rsidR="003148C9">
        <w:rPr>
          <w:lang w:eastAsia="en-US"/>
        </w:rPr>
        <w:t>Mais pourquoi donc</w:t>
      </w:r>
      <w:r>
        <w:rPr>
          <w:lang w:eastAsia="en-US"/>
        </w:rPr>
        <w:t> ?</w:t>
      </w:r>
    </w:p>
    <w:p w14:paraId="192D8C03" w14:textId="02BD7C33" w:rsidR="0046142F" w:rsidRDefault="0046142F" w:rsidP="0046142F">
      <w:pPr>
        <w:rPr>
          <w:lang w:eastAsia="en-US"/>
        </w:rPr>
      </w:pPr>
      <w:r>
        <w:rPr>
          <w:lang w:eastAsia="en-US"/>
        </w:rPr>
        <w:lastRenderedPageBreak/>
        <w:t>M. </w:t>
      </w:r>
      <w:r w:rsidR="003148C9">
        <w:rPr>
          <w:lang w:eastAsia="en-US"/>
        </w:rPr>
        <w:t>Raymond descendait lentement et avec précaution les marches du perron</w:t>
      </w:r>
      <w:r>
        <w:rPr>
          <w:lang w:eastAsia="en-US"/>
        </w:rPr>
        <w:t xml:space="preserve">. </w:t>
      </w:r>
      <w:proofErr w:type="spellStart"/>
      <w:r w:rsidR="003148C9">
        <w:rPr>
          <w:lang w:eastAsia="en-US"/>
        </w:rPr>
        <w:t>Guérineul</w:t>
      </w:r>
      <w:proofErr w:type="spellEnd"/>
      <w:r w:rsidR="003148C9">
        <w:rPr>
          <w:lang w:eastAsia="en-US"/>
        </w:rPr>
        <w:t xml:space="preserve"> ne pouvait apercevoir ses yeux</w:t>
      </w:r>
      <w:r>
        <w:rPr>
          <w:lang w:eastAsia="en-US"/>
        </w:rPr>
        <w:t xml:space="preserve">, </w:t>
      </w:r>
      <w:r w:rsidR="003148C9">
        <w:rPr>
          <w:lang w:eastAsia="en-US"/>
        </w:rPr>
        <w:t>qui étaient recouverts d</w:t>
      </w:r>
      <w:r>
        <w:rPr>
          <w:lang w:eastAsia="en-US"/>
        </w:rPr>
        <w:t>’</w:t>
      </w:r>
      <w:r w:rsidR="003148C9">
        <w:rPr>
          <w:lang w:eastAsia="en-US"/>
        </w:rPr>
        <w:t>un bandeau</w:t>
      </w:r>
      <w:r>
        <w:rPr>
          <w:lang w:eastAsia="en-US"/>
        </w:rPr>
        <w:t xml:space="preserve"> ; </w:t>
      </w:r>
      <w:r w:rsidR="003148C9">
        <w:rPr>
          <w:lang w:eastAsia="en-US"/>
        </w:rPr>
        <w:t xml:space="preserve">mais la manière dont </w:t>
      </w:r>
      <w:r>
        <w:rPr>
          <w:lang w:eastAsia="en-US"/>
        </w:rPr>
        <w:t>M. </w:t>
      </w:r>
      <w:r w:rsidR="003148C9">
        <w:rPr>
          <w:lang w:eastAsia="en-US"/>
        </w:rPr>
        <w:t>Raymond se servait de sa canne pour guider sa marche ne pouvait laisser l</w:t>
      </w:r>
      <w:r>
        <w:rPr>
          <w:lang w:eastAsia="en-US"/>
        </w:rPr>
        <w:t>’</w:t>
      </w:r>
      <w:r w:rsidR="003148C9">
        <w:rPr>
          <w:lang w:eastAsia="en-US"/>
        </w:rPr>
        <w:t>ombre d</w:t>
      </w:r>
      <w:r>
        <w:rPr>
          <w:lang w:eastAsia="en-US"/>
        </w:rPr>
        <w:t>’</w:t>
      </w:r>
      <w:r w:rsidR="003148C9">
        <w:rPr>
          <w:lang w:eastAsia="en-US"/>
        </w:rPr>
        <w:t>un doute</w:t>
      </w:r>
      <w:r>
        <w:rPr>
          <w:lang w:eastAsia="en-US"/>
        </w:rPr>
        <w:t>.</w:t>
      </w:r>
    </w:p>
    <w:p w14:paraId="3FCB36E3" w14:textId="77777777" w:rsidR="0046142F" w:rsidRDefault="003148C9" w:rsidP="0046142F">
      <w:pPr>
        <w:rPr>
          <w:lang w:eastAsia="en-US"/>
        </w:rPr>
      </w:pPr>
      <w:proofErr w:type="spellStart"/>
      <w:r>
        <w:rPr>
          <w:lang w:eastAsia="en-US"/>
        </w:rPr>
        <w:t>Guérineul</w:t>
      </w:r>
      <w:proofErr w:type="spellEnd"/>
      <w:r>
        <w:rPr>
          <w:lang w:eastAsia="en-US"/>
        </w:rPr>
        <w:t xml:space="preserve"> était abasourdi</w:t>
      </w:r>
      <w:r w:rsidR="0046142F">
        <w:rPr>
          <w:lang w:eastAsia="en-US"/>
        </w:rPr>
        <w:t>.</w:t>
      </w:r>
    </w:p>
    <w:p w14:paraId="54FD8AD9" w14:textId="41CD645D" w:rsidR="0046142F" w:rsidRDefault="0046142F" w:rsidP="0046142F">
      <w:pPr>
        <w:rPr>
          <w:lang w:eastAsia="en-US"/>
        </w:rPr>
      </w:pPr>
      <w:r>
        <w:rPr>
          <w:lang w:eastAsia="en-US"/>
        </w:rPr>
        <w:t>— </w:t>
      </w:r>
      <w:proofErr w:type="spellStart"/>
      <w:r w:rsidR="003148C9">
        <w:rPr>
          <w:lang w:eastAsia="en-US"/>
        </w:rPr>
        <w:t>Sacrebleure</w:t>
      </w:r>
      <w:proofErr w:type="spellEnd"/>
      <w:r>
        <w:rPr>
          <w:lang w:eastAsia="en-US"/>
        </w:rPr>
        <w:t xml:space="preserve"> ! </w:t>
      </w:r>
      <w:r w:rsidR="003148C9">
        <w:rPr>
          <w:lang w:eastAsia="en-US"/>
        </w:rPr>
        <w:t>répéta-t-il</w:t>
      </w:r>
      <w:r>
        <w:rPr>
          <w:lang w:eastAsia="en-US"/>
        </w:rPr>
        <w:t xml:space="preserve"> ; </w:t>
      </w:r>
      <w:r w:rsidR="006C2AE1">
        <w:rPr>
          <w:lang w:eastAsia="en-US"/>
        </w:rPr>
        <w:t>—</w:t>
      </w:r>
      <w:r>
        <w:rPr>
          <w:lang w:eastAsia="en-US"/>
        </w:rPr>
        <w:t xml:space="preserve"> </w:t>
      </w:r>
      <w:r w:rsidR="003148C9">
        <w:rPr>
          <w:lang w:eastAsia="en-US"/>
        </w:rPr>
        <w:t>ah</w:t>
      </w:r>
      <w:r>
        <w:rPr>
          <w:lang w:eastAsia="en-US"/>
        </w:rPr>
        <w:t xml:space="preserve"> ! </w:t>
      </w:r>
      <w:r w:rsidR="003148C9">
        <w:rPr>
          <w:lang w:eastAsia="en-US"/>
        </w:rPr>
        <w:t>nom de nom de nom</w:t>
      </w:r>
      <w:r>
        <w:rPr>
          <w:lang w:eastAsia="en-US"/>
        </w:rPr>
        <w:t xml:space="preserve"> ! </w:t>
      </w:r>
      <w:r w:rsidR="003148C9">
        <w:rPr>
          <w:lang w:eastAsia="en-US"/>
        </w:rPr>
        <w:t>voilà qui est drôle</w:t>
      </w:r>
      <w:r>
        <w:rPr>
          <w:lang w:eastAsia="en-US"/>
        </w:rPr>
        <w:t xml:space="preserve">, </w:t>
      </w:r>
      <w:r w:rsidR="003148C9">
        <w:rPr>
          <w:lang w:eastAsia="en-US"/>
        </w:rPr>
        <w:t>par exemple</w:t>
      </w:r>
      <w:r>
        <w:rPr>
          <w:lang w:eastAsia="en-US"/>
        </w:rPr>
        <w:t xml:space="preserve"> !… </w:t>
      </w:r>
      <w:r w:rsidR="003148C9">
        <w:rPr>
          <w:lang w:eastAsia="en-US"/>
        </w:rPr>
        <w:t>Berthe voit clair et Lucien est aveugle</w:t>
      </w:r>
      <w:r>
        <w:rPr>
          <w:lang w:eastAsia="en-US"/>
        </w:rPr>
        <w:t> !</w:t>
      </w:r>
    </w:p>
    <w:p w14:paraId="1B40AAB8" w14:textId="72056B98" w:rsidR="003148C9" w:rsidRDefault="003148C9" w:rsidP="0046142F">
      <w:pPr>
        <w:pStyle w:val="Titre2"/>
        <w:rPr>
          <w:lang w:eastAsia="en-US"/>
        </w:rPr>
      </w:pPr>
      <w:bookmarkStart w:id="64" w:name="_Toc233868074"/>
      <w:bookmarkStart w:id="65" w:name="_Toc202196769"/>
      <w:r>
        <w:rPr>
          <w:lang w:eastAsia="en-US"/>
        </w:rPr>
        <w:lastRenderedPageBreak/>
        <w:t>DES DEUX CÔTÉS DE LA CHARMILLE</w:t>
      </w:r>
      <w:bookmarkEnd w:id="64"/>
      <w:bookmarkEnd w:id="65"/>
      <w:r>
        <w:rPr>
          <w:lang w:eastAsia="en-US"/>
        </w:rPr>
        <w:br/>
      </w:r>
    </w:p>
    <w:p w14:paraId="707E12DB" w14:textId="77777777" w:rsidR="0046142F" w:rsidRDefault="003148C9" w:rsidP="0046142F">
      <w:pPr>
        <w:rPr>
          <w:lang w:eastAsia="en-US"/>
        </w:rPr>
      </w:pPr>
      <w:r>
        <w:rPr>
          <w:lang w:eastAsia="en-US"/>
        </w:rPr>
        <w:t>L</w:t>
      </w:r>
      <w:r>
        <w:t xml:space="preserve">es deux frères </w:t>
      </w:r>
      <w:proofErr w:type="spellStart"/>
      <w:r>
        <w:t>Lointier</w:t>
      </w:r>
      <w:proofErr w:type="spellEnd"/>
      <w:r>
        <w:t xml:space="preserve"> étaient donc en réalité les deux cousins Fargeau et Lucien </w:t>
      </w:r>
      <w:proofErr w:type="spellStart"/>
      <w:r>
        <w:t>Crébu</w:t>
      </w:r>
      <w:proofErr w:type="spellEnd"/>
      <w:r>
        <w:t xml:space="preserve"> de la </w:t>
      </w:r>
      <w:proofErr w:type="spellStart"/>
      <w:r>
        <w:t>Saulays</w:t>
      </w:r>
      <w:proofErr w:type="spellEnd"/>
      <w:r w:rsidR="0046142F">
        <w:rPr>
          <w:lang w:eastAsia="en-US"/>
        </w:rPr>
        <w:t>.</w:t>
      </w:r>
    </w:p>
    <w:p w14:paraId="1B0CE5BF" w14:textId="02F36D26" w:rsidR="0046142F" w:rsidRDefault="003148C9" w:rsidP="0046142F">
      <w:pPr>
        <w:rPr>
          <w:lang w:eastAsia="en-US"/>
        </w:rPr>
      </w:pPr>
      <w:r>
        <w:rPr>
          <w:lang w:eastAsia="en-US"/>
        </w:rPr>
        <w:t>Ce n</w:t>
      </w:r>
      <w:r w:rsidR="0046142F">
        <w:rPr>
          <w:lang w:eastAsia="en-US"/>
        </w:rPr>
        <w:t>’</w:t>
      </w:r>
      <w:r>
        <w:rPr>
          <w:lang w:eastAsia="en-US"/>
        </w:rPr>
        <w:t xml:space="preserve">était point </w:t>
      </w:r>
      <w:r w:rsidR="0046142F">
        <w:rPr>
          <w:lang w:eastAsia="en-US"/>
        </w:rPr>
        <w:t>M. </w:t>
      </w:r>
      <w:r>
        <w:rPr>
          <w:lang w:eastAsia="en-US"/>
        </w:rPr>
        <w:t>Fargeau qui avait choisi ce nouveau nom de famille</w:t>
      </w:r>
      <w:r w:rsidR="0046142F">
        <w:rPr>
          <w:lang w:eastAsia="en-US"/>
        </w:rPr>
        <w:t xml:space="preserve">. </w:t>
      </w:r>
      <w:r>
        <w:rPr>
          <w:lang w:eastAsia="en-US"/>
        </w:rPr>
        <w:t>Lucien l</w:t>
      </w:r>
      <w:r w:rsidR="0046142F">
        <w:rPr>
          <w:lang w:eastAsia="en-US"/>
        </w:rPr>
        <w:t>’</w:t>
      </w:r>
      <w:r>
        <w:rPr>
          <w:lang w:eastAsia="en-US"/>
        </w:rPr>
        <w:t>avait pris au hasard en fuyant après le meurtre de Besnard</w:t>
      </w:r>
      <w:r w:rsidR="0046142F">
        <w:rPr>
          <w:lang w:eastAsia="en-US"/>
        </w:rPr>
        <w:t xml:space="preserve">. </w:t>
      </w:r>
      <w:r>
        <w:rPr>
          <w:lang w:eastAsia="en-US"/>
        </w:rPr>
        <w:t>Depuis</w:t>
      </w:r>
      <w:r w:rsidR="0046142F">
        <w:rPr>
          <w:lang w:eastAsia="en-US"/>
        </w:rPr>
        <w:t xml:space="preserve">, </w:t>
      </w:r>
      <w:r>
        <w:rPr>
          <w:lang w:eastAsia="en-US"/>
        </w:rPr>
        <w:t>il l</w:t>
      </w:r>
      <w:r w:rsidR="0046142F">
        <w:rPr>
          <w:lang w:eastAsia="en-US"/>
        </w:rPr>
        <w:t>’</w:t>
      </w:r>
      <w:r>
        <w:rPr>
          <w:lang w:eastAsia="en-US"/>
        </w:rPr>
        <w:t>avait gardé</w:t>
      </w:r>
      <w:r w:rsidR="0046142F">
        <w:rPr>
          <w:lang w:eastAsia="en-US"/>
        </w:rPr>
        <w:t>.</w:t>
      </w:r>
    </w:p>
    <w:p w14:paraId="3A17553D" w14:textId="77777777" w:rsidR="0046142F" w:rsidRDefault="003148C9" w:rsidP="0046142F">
      <w:pPr>
        <w:rPr>
          <w:lang w:eastAsia="en-US"/>
        </w:rPr>
      </w:pPr>
      <w:r>
        <w:rPr>
          <w:lang w:eastAsia="en-US"/>
        </w:rPr>
        <w:t>Lorsque Fargeau rencontra Lucien après des années</w:t>
      </w:r>
      <w:r w:rsidR="0046142F">
        <w:rPr>
          <w:lang w:eastAsia="en-US"/>
        </w:rPr>
        <w:t xml:space="preserve">, </w:t>
      </w:r>
      <w:r>
        <w:rPr>
          <w:lang w:eastAsia="en-US"/>
        </w:rPr>
        <w:t>il avait lui-même besoin de changer de nom pour se soustraire au poignard de cette terrible association</w:t>
      </w:r>
      <w:r w:rsidR="0046142F">
        <w:rPr>
          <w:lang w:eastAsia="en-US"/>
        </w:rPr>
        <w:t xml:space="preserve">, </w:t>
      </w:r>
      <w:r>
        <w:rPr>
          <w:lang w:eastAsia="en-US"/>
        </w:rPr>
        <w:t>qui ne tuait personne</w:t>
      </w:r>
      <w:r w:rsidR="0046142F">
        <w:rPr>
          <w:lang w:eastAsia="en-US"/>
        </w:rPr>
        <w:t xml:space="preserve">, </w:t>
      </w:r>
      <w:r>
        <w:rPr>
          <w:lang w:eastAsia="en-US"/>
        </w:rPr>
        <w:t>il est vrai</w:t>
      </w:r>
      <w:r w:rsidR="0046142F">
        <w:rPr>
          <w:lang w:eastAsia="en-US"/>
        </w:rPr>
        <w:t xml:space="preserve">, </w:t>
      </w:r>
      <w:r>
        <w:rPr>
          <w:lang w:eastAsia="en-US"/>
        </w:rPr>
        <w:t>mais qui menaçait toujours</w:t>
      </w:r>
      <w:r w:rsidR="0046142F">
        <w:rPr>
          <w:lang w:eastAsia="en-US"/>
        </w:rPr>
        <w:t xml:space="preserve">. </w:t>
      </w:r>
      <w:r>
        <w:rPr>
          <w:lang w:eastAsia="en-US"/>
        </w:rPr>
        <w:t>Fargeau prit le même nom que Lucien</w:t>
      </w:r>
      <w:r w:rsidR="0046142F">
        <w:rPr>
          <w:lang w:eastAsia="en-US"/>
        </w:rPr>
        <w:t>.</w:t>
      </w:r>
    </w:p>
    <w:p w14:paraId="786062B1" w14:textId="77777777" w:rsidR="0046142F" w:rsidRDefault="003148C9" w:rsidP="0046142F">
      <w:pPr>
        <w:rPr>
          <w:lang w:eastAsia="en-US"/>
        </w:rPr>
      </w:pPr>
      <w:r>
        <w:rPr>
          <w:lang w:eastAsia="en-US"/>
        </w:rPr>
        <w:t>Le lecteur comprend comment Fargeau</w:t>
      </w:r>
      <w:r w:rsidR="0046142F">
        <w:rPr>
          <w:lang w:eastAsia="en-US"/>
        </w:rPr>
        <w:t xml:space="preserve">, </w:t>
      </w:r>
      <w:r>
        <w:rPr>
          <w:lang w:eastAsia="en-US"/>
        </w:rPr>
        <w:t>à l</w:t>
      </w:r>
      <w:r w:rsidR="0046142F">
        <w:rPr>
          <w:lang w:eastAsia="en-US"/>
        </w:rPr>
        <w:t>’</w:t>
      </w:r>
      <w:r>
        <w:rPr>
          <w:lang w:eastAsia="en-US"/>
        </w:rPr>
        <w:t>aide de sa fille prétendue</w:t>
      </w:r>
      <w:r w:rsidR="0046142F">
        <w:rPr>
          <w:lang w:eastAsia="en-US"/>
        </w:rPr>
        <w:t xml:space="preserve">, </w:t>
      </w:r>
      <w:r>
        <w:rPr>
          <w:lang w:eastAsia="en-US"/>
        </w:rPr>
        <w:t>parvint à circonvenir l</w:t>
      </w:r>
      <w:r w:rsidR="0046142F">
        <w:rPr>
          <w:lang w:eastAsia="en-US"/>
        </w:rPr>
        <w:t>’</w:t>
      </w:r>
      <w:r>
        <w:rPr>
          <w:lang w:eastAsia="en-US"/>
        </w:rPr>
        <w:t>esprit faible et bon de son prétendu frère</w:t>
      </w:r>
      <w:r w:rsidR="0046142F">
        <w:rPr>
          <w:lang w:eastAsia="en-US"/>
        </w:rPr>
        <w:t>.</w:t>
      </w:r>
    </w:p>
    <w:p w14:paraId="20BA22C9" w14:textId="77777777" w:rsidR="0046142F" w:rsidRDefault="003148C9" w:rsidP="0046142F">
      <w:pPr>
        <w:rPr>
          <w:lang w:eastAsia="en-US"/>
        </w:rPr>
      </w:pPr>
      <w:r>
        <w:rPr>
          <w:lang w:eastAsia="en-US"/>
        </w:rPr>
        <w:t>Lucien pardonna</w:t>
      </w:r>
      <w:r w:rsidR="0046142F">
        <w:rPr>
          <w:lang w:eastAsia="en-US"/>
        </w:rPr>
        <w:t xml:space="preserve">, </w:t>
      </w:r>
      <w:r>
        <w:rPr>
          <w:lang w:eastAsia="en-US"/>
        </w:rPr>
        <w:t>ou plutôt il finit par croire à l</w:t>
      </w:r>
      <w:r w:rsidR="0046142F">
        <w:rPr>
          <w:lang w:eastAsia="en-US"/>
        </w:rPr>
        <w:t>’</w:t>
      </w:r>
      <w:r>
        <w:rPr>
          <w:lang w:eastAsia="en-US"/>
        </w:rPr>
        <w:t>innocence de Fargeau</w:t>
      </w:r>
      <w:r w:rsidR="0046142F">
        <w:rPr>
          <w:lang w:eastAsia="en-US"/>
        </w:rPr>
        <w:t xml:space="preserve">, </w:t>
      </w:r>
      <w:r>
        <w:rPr>
          <w:lang w:eastAsia="en-US"/>
        </w:rPr>
        <w:t>parce que Clémence était sa fille et qu</w:t>
      </w:r>
      <w:r w:rsidR="0046142F">
        <w:rPr>
          <w:lang w:eastAsia="en-US"/>
        </w:rPr>
        <w:t>’</w:t>
      </w:r>
      <w:r>
        <w:rPr>
          <w:lang w:eastAsia="en-US"/>
        </w:rPr>
        <w:t>il aimait Clémence</w:t>
      </w:r>
      <w:r w:rsidR="0046142F">
        <w:rPr>
          <w:lang w:eastAsia="en-US"/>
        </w:rPr>
        <w:t>.</w:t>
      </w:r>
    </w:p>
    <w:p w14:paraId="551DBC00" w14:textId="77777777" w:rsidR="0046142F" w:rsidRDefault="003148C9" w:rsidP="0046142F">
      <w:pPr>
        <w:rPr>
          <w:lang w:eastAsia="en-US"/>
        </w:rPr>
      </w:pPr>
      <w:r>
        <w:rPr>
          <w:lang w:eastAsia="en-US"/>
        </w:rPr>
        <w:t>Fargeau utilisa</w:t>
      </w:r>
      <w:r w:rsidR="0046142F">
        <w:rPr>
          <w:lang w:eastAsia="en-US"/>
        </w:rPr>
        <w:t xml:space="preserve">, </w:t>
      </w:r>
      <w:r>
        <w:rPr>
          <w:lang w:eastAsia="en-US"/>
        </w:rPr>
        <w:t>on peut bien le penser</w:t>
      </w:r>
      <w:r w:rsidR="0046142F">
        <w:rPr>
          <w:lang w:eastAsia="en-US"/>
        </w:rPr>
        <w:t xml:space="preserve">, </w:t>
      </w:r>
      <w:r>
        <w:rPr>
          <w:lang w:eastAsia="en-US"/>
        </w:rPr>
        <w:t>le souvenir du meurtre</w:t>
      </w:r>
      <w:r w:rsidR="0046142F">
        <w:rPr>
          <w:lang w:eastAsia="en-US"/>
        </w:rPr>
        <w:t xml:space="preserve">. </w:t>
      </w:r>
      <w:r>
        <w:rPr>
          <w:lang w:eastAsia="en-US"/>
        </w:rPr>
        <w:t>Ce fut pour rendre leur commun déguisement plus complet que Lucien consentit à prendre cette qualité de frère par rapport à Fargeau</w:t>
      </w:r>
      <w:r w:rsidR="0046142F">
        <w:rPr>
          <w:lang w:eastAsia="en-US"/>
        </w:rPr>
        <w:t>.</w:t>
      </w:r>
    </w:p>
    <w:p w14:paraId="63075CB7" w14:textId="77777777" w:rsidR="0046142F" w:rsidRDefault="003148C9" w:rsidP="0046142F">
      <w:pPr>
        <w:rPr>
          <w:lang w:eastAsia="en-US"/>
        </w:rPr>
      </w:pPr>
      <w:r>
        <w:rPr>
          <w:lang w:eastAsia="en-US"/>
        </w:rPr>
        <w:t>Ils vivaient ainsi depuis bien longtemps</w:t>
      </w:r>
      <w:r w:rsidR="0046142F">
        <w:rPr>
          <w:lang w:eastAsia="en-US"/>
        </w:rPr>
        <w:t>.</w:t>
      </w:r>
    </w:p>
    <w:p w14:paraId="4A471DA1" w14:textId="77777777" w:rsidR="0046142F" w:rsidRDefault="003148C9" w:rsidP="0046142F">
      <w:pPr>
        <w:rPr>
          <w:lang w:eastAsia="en-US"/>
        </w:rPr>
      </w:pPr>
      <w:r>
        <w:rPr>
          <w:lang w:eastAsia="en-US"/>
        </w:rPr>
        <w:t>Un jour</w:t>
      </w:r>
      <w:r w:rsidR="0046142F">
        <w:rPr>
          <w:lang w:eastAsia="en-US"/>
        </w:rPr>
        <w:t xml:space="preserve">, </w:t>
      </w:r>
      <w:r>
        <w:rPr>
          <w:lang w:eastAsia="en-US"/>
        </w:rPr>
        <w:t>la maison blanche</w:t>
      </w:r>
      <w:r w:rsidR="0046142F">
        <w:rPr>
          <w:lang w:eastAsia="en-US"/>
        </w:rPr>
        <w:t xml:space="preserve">, </w:t>
      </w:r>
      <w:r>
        <w:rPr>
          <w:lang w:eastAsia="en-US"/>
        </w:rPr>
        <w:t>qui n</w:t>
      </w:r>
      <w:r w:rsidR="0046142F">
        <w:rPr>
          <w:lang w:eastAsia="en-US"/>
        </w:rPr>
        <w:t>’</w:t>
      </w:r>
      <w:r>
        <w:rPr>
          <w:lang w:eastAsia="en-US"/>
        </w:rPr>
        <w:t xml:space="preserve">était point habitée lorsque Raymond </w:t>
      </w:r>
      <w:proofErr w:type="spellStart"/>
      <w:r>
        <w:rPr>
          <w:lang w:eastAsia="en-US"/>
        </w:rPr>
        <w:t>Lointier</w:t>
      </w:r>
      <w:proofErr w:type="spellEnd"/>
      <w:r>
        <w:rPr>
          <w:lang w:eastAsia="en-US"/>
        </w:rPr>
        <w:t xml:space="preserve"> avait pris l</w:t>
      </w:r>
      <w:r w:rsidR="0046142F">
        <w:rPr>
          <w:lang w:eastAsia="en-US"/>
        </w:rPr>
        <w:t>’</w:t>
      </w:r>
      <w:r>
        <w:rPr>
          <w:lang w:eastAsia="en-US"/>
        </w:rPr>
        <w:t>hôtel</w:t>
      </w:r>
      <w:r w:rsidR="0046142F">
        <w:rPr>
          <w:lang w:eastAsia="en-US"/>
        </w:rPr>
        <w:t xml:space="preserve">, </w:t>
      </w:r>
      <w:r>
        <w:rPr>
          <w:lang w:eastAsia="en-US"/>
        </w:rPr>
        <w:t>trouva des locataires</w:t>
      </w:r>
      <w:r w:rsidR="0046142F">
        <w:rPr>
          <w:lang w:eastAsia="en-US"/>
        </w:rPr>
        <w:t xml:space="preserve"> : </w:t>
      </w:r>
      <w:r>
        <w:rPr>
          <w:lang w:eastAsia="en-US"/>
        </w:rPr>
        <w:t>madame de Marans et ses deux enfants</w:t>
      </w:r>
      <w:r w:rsidR="0046142F">
        <w:rPr>
          <w:lang w:eastAsia="en-US"/>
        </w:rPr>
        <w:t xml:space="preserve">. </w:t>
      </w:r>
      <w:r>
        <w:rPr>
          <w:lang w:eastAsia="en-US"/>
        </w:rPr>
        <w:t>La mère et la fille vivaient en solitaires</w:t>
      </w:r>
      <w:r w:rsidR="0046142F">
        <w:rPr>
          <w:lang w:eastAsia="en-US"/>
        </w:rPr>
        <w:t xml:space="preserve">. </w:t>
      </w:r>
      <w:r>
        <w:rPr>
          <w:lang w:eastAsia="en-US"/>
        </w:rPr>
        <w:t>Le fils suivait les cours de l</w:t>
      </w:r>
      <w:r w:rsidR="0046142F">
        <w:rPr>
          <w:lang w:eastAsia="en-US"/>
        </w:rPr>
        <w:t>’</w:t>
      </w:r>
      <w:r>
        <w:rPr>
          <w:lang w:eastAsia="en-US"/>
        </w:rPr>
        <w:t>École-</w:t>
      </w:r>
      <w:r>
        <w:rPr>
          <w:lang w:eastAsia="en-US"/>
        </w:rPr>
        <w:lastRenderedPageBreak/>
        <w:t>de-Médecine sous le patronage du docteur Van-</w:t>
      </w:r>
      <w:proofErr w:type="spellStart"/>
      <w:r>
        <w:rPr>
          <w:lang w:eastAsia="en-US"/>
        </w:rPr>
        <w:t>Eyde</w:t>
      </w:r>
      <w:proofErr w:type="spellEnd"/>
      <w:r w:rsidR="0046142F">
        <w:rPr>
          <w:lang w:eastAsia="en-US"/>
        </w:rPr>
        <w:t xml:space="preserve">, </w:t>
      </w:r>
      <w:r>
        <w:rPr>
          <w:lang w:eastAsia="en-US"/>
        </w:rPr>
        <w:t>le plus célèbre praticien oculiste de l</w:t>
      </w:r>
      <w:r w:rsidR="0046142F">
        <w:rPr>
          <w:lang w:eastAsia="en-US"/>
        </w:rPr>
        <w:t>’</w:t>
      </w:r>
      <w:r>
        <w:rPr>
          <w:lang w:eastAsia="en-US"/>
        </w:rPr>
        <w:t>époque</w:t>
      </w:r>
      <w:r w:rsidR="0046142F">
        <w:rPr>
          <w:lang w:eastAsia="en-US"/>
        </w:rPr>
        <w:t>.</w:t>
      </w:r>
    </w:p>
    <w:p w14:paraId="695345A7" w14:textId="77777777" w:rsidR="0046142F" w:rsidRDefault="003148C9" w:rsidP="0046142F">
      <w:pPr>
        <w:rPr>
          <w:lang w:eastAsia="en-US"/>
        </w:rPr>
      </w:pPr>
      <w:r>
        <w:rPr>
          <w:lang w:eastAsia="en-US"/>
        </w:rPr>
        <w:t>Lucien voulut se faire traiter par le docteur Van-</w:t>
      </w:r>
      <w:proofErr w:type="spellStart"/>
      <w:r>
        <w:rPr>
          <w:lang w:eastAsia="en-US"/>
        </w:rPr>
        <w:t>Eyde</w:t>
      </w:r>
      <w:proofErr w:type="spellEnd"/>
      <w:r w:rsidR="0046142F">
        <w:rPr>
          <w:lang w:eastAsia="en-US"/>
        </w:rPr>
        <w:t xml:space="preserve">, </w:t>
      </w:r>
      <w:r>
        <w:rPr>
          <w:lang w:eastAsia="en-US"/>
        </w:rPr>
        <w:t>et ce fut ainsi que Gabriel de Marans se vit introduit à l</w:t>
      </w:r>
      <w:r w:rsidR="0046142F">
        <w:rPr>
          <w:lang w:eastAsia="en-US"/>
        </w:rPr>
        <w:t>’</w:t>
      </w:r>
      <w:r>
        <w:rPr>
          <w:lang w:eastAsia="en-US"/>
        </w:rPr>
        <w:t>hôtel</w:t>
      </w:r>
      <w:r w:rsidR="0046142F">
        <w:rPr>
          <w:lang w:eastAsia="en-US"/>
        </w:rPr>
        <w:t>.</w:t>
      </w:r>
    </w:p>
    <w:p w14:paraId="4085C21A" w14:textId="77777777" w:rsidR="0046142F" w:rsidRDefault="003148C9" w:rsidP="0046142F">
      <w:pPr>
        <w:rPr>
          <w:lang w:eastAsia="en-US"/>
        </w:rPr>
      </w:pPr>
      <w:r>
        <w:rPr>
          <w:lang w:eastAsia="en-US"/>
        </w:rPr>
        <w:t xml:space="preserve">On se tromperait en pensant que Fargeau avait reconnu tout de suite Berthe de la </w:t>
      </w:r>
      <w:proofErr w:type="spellStart"/>
      <w:r>
        <w:rPr>
          <w:lang w:eastAsia="en-US"/>
        </w:rPr>
        <w:t>Saulays</w:t>
      </w:r>
      <w:proofErr w:type="spellEnd"/>
      <w:r>
        <w:rPr>
          <w:lang w:eastAsia="en-US"/>
        </w:rPr>
        <w:t xml:space="preserve"> dans cette belle madame de Marans</w:t>
      </w:r>
      <w:r w:rsidR="0046142F">
        <w:rPr>
          <w:lang w:eastAsia="en-US"/>
        </w:rPr>
        <w:t xml:space="preserve">, </w:t>
      </w:r>
      <w:r>
        <w:rPr>
          <w:lang w:eastAsia="en-US"/>
        </w:rPr>
        <w:t>qui habitait la maison voisine</w:t>
      </w:r>
      <w:r w:rsidR="0046142F">
        <w:rPr>
          <w:lang w:eastAsia="en-US"/>
        </w:rPr>
        <w:t xml:space="preserve">. </w:t>
      </w:r>
      <w:r>
        <w:rPr>
          <w:lang w:eastAsia="en-US"/>
        </w:rPr>
        <w:t>Il la vit tous les jours pendant de longs mois sans avoir même un soupçon</w:t>
      </w:r>
      <w:r w:rsidR="0046142F">
        <w:rPr>
          <w:lang w:eastAsia="en-US"/>
        </w:rPr>
        <w:t>.</w:t>
      </w:r>
    </w:p>
    <w:p w14:paraId="150E2873" w14:textId="77777777" w:rsidR="0046142F" w:rsidRDefault="003148C9" w:rsidP="0046142F">
      <w:pPr>
        <w:rPr>
          <w:lang w:eastAsia="en-US"/>
        </w:rPr>
      </w:pPr>
      <w:r>
        <w:rPr>
          <w:lang w:eastAsia="en-US"/>
        </w:rPr>
        <w:t>Il y avait</w:t>
      </w:r>
      <w:r w:rsidR="0046142F">
        <w:rPr>
          <w:lang w:eastAsia="en-US"/>
        </w:rPr>
        <w:t xml:space="preserve">, </w:t>
      </w:r>
      <w:r>
        <w:rPr>
          <w:lang w:eastAsia="en-US"/>
        </w:rPr>
        <w:t>nous le savons</w:t>
      </w:r>
      <w:r w:rsidR="0046142F">
        <w:rPr>
          <w:lang w:eastAsia="en-US"/>
        </w:rPr>
        <w:t xml:space="preserve">, </w:t>
      </w:r>
      <w:r>
        <w:rPr>
          <w:lang w:eastAsia="en-US"/>
        </w:rPr>
        <w:t>à la charmille</w:t>
      </w:r>
      <w:r w:rsidR="0046142F">
        <w:rPr>
          <w:lang w:eastAsia="en-US"/>
        </w:rPr>
        <w:t xml:space="preserve">, </w:t>
      </w:r>
      <w:r>
        <w:rPr>
          <w:lang w:eastAsia="en-US"/>
        </w:rPr>
        <w:t>une ouverture par où l</w:t>
      </w:r>
      <w:r w:rsidR="0046142F">
        <w:rPr>
          <w:lang w:eastAsia="en-US"/>
        </w:rPr>
        <w:t>’</w:t>
      </w:r>
      <w:r>
        <w:rPr>
          <w:lang w:eastAsia="en-US"/>
        </w:rPr>
        <w:t>on passait d</w:t>
      </w:r>
      <w:r w:rsidR="0046142F">
        <w:rPr>
          <w:lang w:eastAsia="en-US"/>
        </w:rPr>
        <w:t>’</w:t>
      </w:r>
      <w:r>
        <w:rPr>
          <w:lang w:eastAsia="en-US"/>
        </w:rPr>
        <w:t>un jardin dans l</w:t>
      </w:r>
      <w:r w:rsidR="0046142F">
        <w:rPr>
          <w:lang w:eastAsia="en-US"/>
        </w:rPr>
        <w:t>’</w:t>
      </w:r>
      <w:r>
        <w:rPr>
          <w:lang w:eastAsia="en-US"/>
        </w:rPr>
        <w:t>autre</w:t>
      </w:r>
      <w:r w:rsidR="0046142F">
        <w:rPr>
          <w:lang w:eastAsia="en-US"/>
        </w:rPr>
        <w:t>.</w:t>
      </w:r>
    </w:p>
    <w:p w14:paraId="3E5A1924" w14:textId="77777777" w:rsidR="0046142F" w:rsidRDefault="003148C9" w:rsidP="0046142F">
      <w:pPr>
        <w:rPr>
          <w:lang w:eastAsia="en-US"/>
        </w:rPr>
      </w:pPr>
      <w:r>
        <w:rPr>
          <w:lang w:eastAsia="en-US"/>
        </w:rPr>
        <w:t>Une fois</w:t>
      </w:r>
      <w:r w:rsidR="0046142F">
        <w:rPr>
          <w:lang w:eastAsia="en-US"/>
        </w:rPr>
        <w:t xml:space="preserve">, </w:t>
      </w:r>
      <w:r>
        <w:rPr>
          <w:lang w:eastAsia="en-US"/>
        </w:rPr>
        <w:t>madame de Marans oublia son livre sur le banc du berceau où nous avons vu Clémence et Lucienne assises</w:t>
      </w:r>
      <w:r w:rsidR="0046142F">
        <w:rPr>
          <w:lang w:eastAsia="en-US"/>
        </w:rPr>
        <w:t xml:space="preserve">. </w:t>
      </w:r>
      <w:r>
        <w:rPr>
          <w:lang w:eastAsia="en-US"/>
        </w:rPr>
        <w:t>Fargeau dérangea la planche</w:t>
      </w:r>
      <w:r w:rsidR="0046142F">
        <w:rPr>
          <w:lang w:eastAsia="en-US"/>
        </w:rPr>
        <w:t xml:space="preserve">, </w:t>
      </w:r>
      <w:r>
        <w:rPr>
          <w:lang w:eastAsia="en-US"/>
        </w:rPr>
        <w:t>prit le livre et fut frappé comme d</w:t>
      </w:r>
      <w:r w:rsidR="0046142F">
        <w:rPr>
          <w:lang w:eastAsia="en-US"/>
        </w:rPr>
        <w:t>’</w:t>
      </w:r>
      <w:r>
        <w:rPr>
          <w:lang w:eastAsia="en-US"/>
        </w:rPr>
        <w:t>un trait de lumière</w:t>
      </w:r>
      <w:r w:rsidR="0046142F">
        <w:rPr>
          <w:lang w:eastAsia="en-US"/>
        </w:rPr>
        <w:t>.</w:t>
      </w:r>
    </w:p>
    <w:p w14:paraId="472E64EC" w14:textId="77777777" w:rsidR="0046142F" w:rsidRDefault="003148C9" w:rsidP="0046142F">
      <w:pPr>
        <w:rPr>
          <w:lang w:eastAsia="en-US"/>
        </w:rPr>
      </w:pPr>
      <w:r>
        <w:rPr>
          <w:lang w:eastAsia="en-US"/>
        </w:rPr>
        <w:t>Depuis lors</w:t>
      </w:r>
      <w:r w:rsidR="0046142F">
        <w:rPr>
          <w:lang w:eastAsia="en-US"/>
        </w:rPr>
        <w:t xml:space="preserve">, </w:t>
      </w:r>
      <w:r>
        <w:rPr>
          <w:lang w:eastAsia="en-US"/>
        </w:rPr>
        <w:t>Fargeau n</w:t>
      </w:r>
      <w:r w:rsidR="0046142F">
        <w:rPr>
          <w:lang w:eastAsia="en-US"/>
        </w:rPr>
        <w:t>’</w:t>
      </w:r>
      <w:r>
        <w:rPr>
          <w:lang w:eastAsia="en-US"/>
        </w:rPr>
        <w:t>eut plus qu</w:t>
      </w:r>
      <w:r w:rsidR="0046142F">
        <w:rPr>
          <w:lang w:eastAsia="en-US"/>
        </w:rPr>
        <w:t>’</w:t>
      </w:r>
      <w:r>
        <w:rPr>
          <w:lang w:eastAsia="en-US"/>
        </w:rPr>
        <w:t>une idée</w:t>
      </w:r>
      <w:r w:rsidR="0046142F">
        <w:rPr>
          <w:lang w:eastAsia="en-US"/>
        </w:rPr>
        <w:t xml:space="preserve"> : </w:t>
      </w:r>
      <w:r>
        <w:rPr>
          <w:lang w:eastAsia="en-US"/>
        </w:rPr>
        <w:t>éloigner cette femme ou la fuir</w:t>
      </w:r>
      <w:r w:rsidR="0046142F">
        <w:rPr>
          <w:lang w:eastAsia="en-US"/>
        </w:rPr>
        <w:t>.</w:t>
      </w:r>
    </w:p>
    <w:p w14:paraId="61A168A0" w14:textId="77777777" w:rsidR="0046142F" w:rsidRDefault="003148C9" w:rsidP="0046142F">
      <w:pPr>
        <w:rPr>
          <w:lang w:eastAsia="en-US"/>
        </w:rPr>
      </w:pPr>
      <w:r>
        <w:rPr>
          <w:lang w:eastAsia="en-US"/>
        </w:rPr>
        <w:t>Mais Lucien</w:t>
      </w:r>
      <w:r w:rsidR="0046142F">
        <w:rPr>
          <w:lang w:eastAsia="en-US"/>
        </w:rPr>
        <w:t xml:space="preserve">, </w:t>
      </w:r>
      <w:r>
        <w:rPr>
          <w:lang w:eastAsia="en-US"/>
        </w:rPr>
        <w:t>si faible d</w:t>
      </w:r>
      <w:r w:rsidR="0046142F">
        <w:rPr>
          <w:lang w:eastAsia="en-US"/>
        </w:rPr>
        <w:t>’</w:t>
      </w:r>
      <w:r>
        <w:rPr>
          <w:lang w:eastAsia="en-US"/>
        </w:rPr>
        <w:t>ordinaire</w:t>
      </w:r>
      <w:r w:rsidR="0046142F">
        <w:rPr>
          <w:lang w:eastAsia="en-US"/>
        </w:rPr>
        <w:t xml:space="preserve">, </w:t>
      </w:r>
      <w:r>
        <w:rPr>
          <w:lang w:eastAsia="en-US"/>
        </w:rPr>
        <w:t>résista cette fois avec une sorte d</w:t>
      </w:r>
      <w:r w:rsidR="0046142F">
        <w:rPr>
          <w:lang w:eastAsia="en-US"/>
        </w:rPr>
        <w:t>’</w:t>
      </w:r>
      <w:r>
        <w:rPr>
          <w:lang w:eastAsia="en-US"/>
        </w:rPr>
        <w:t>énergie</w:t>
      </w:r>
      <w:r w:rsidR="0046142F">
        <w:rPr>
          <w:lang w:eastAsia="en-US"/>
        </w:rPr>
        <w:t xml:space="preserve">. </w:t>
      </w:r>
      <w:r>
        <w:rPr>
          <w:lang w:eastAsia="en-US"/>
        </w:rPr>
        <w:t>Il aimait Gabriel comme un fils</w:t>
      </w:r>
      <w:r w:rsidR="0046142F">
        <w:rPr>
          <w:lang w:eastAsia="en-US"/>
        </w:rPr>
        <w:t xml:space="preserve">, </w:t>
      </w:r>
      <w:r>
        <w:rPr>
          <w:lang w:eastAsia="en-US"/>
        </w:rPr>
        <w:t>et la douce voix de Lucienne</w:t>
      </w:r>
      <w:r w:rsidR="0046142F">
        <w:rPr>
          <w:lang w:eastAsia="en-US"/>
        </w:rPr>
        <w:t xml:space="preserve">, </w:t>
      </w:r>
      <w:r>
        <w:rPr>
          <w:lang w:eastAsia="en-US"/>
        </w:rPr>
        <w:t>qu</w:t>
      </w:r>
      <w:r w:rsidR="0046142F">
        <w:rPr>
          <w:lang w:eastAsia="en-US"/>
        </w:rPr>
        <w:t>’</w:t>
      </w:r>
      <w:r>
        <w:rPr>
          <w:lang w:eastAsia="en-US"/>
        </w:rPr>
        <w:t>il entendait souvent à travers la charmille</w:t>
      </w:r>
      <w:r w:rsidR="0046142F">
        <w:rPr>
          <w:lang w:eastAsia="en-US"/>
        </w:rPr>
        <w:t xml:space="preserve">, </w:t>
      </w:r>
      <w:r>
        <w:rPr>
          <w:lang w:eastAsia="en-US"/>
        </w:rPr>
        <w:t>lui faisait battre le cœur</w:t>
      </w:r>
      <w:r w:rsidR="0046142F">
        <w:rPr>
          <w:lang w:eastAsia="en-US"/>
        </w:rPr>
        <w:t>.</w:t>
      </w:r>
    </w:p>
    <w:p w14:paraId="5CA5B384" w14:textId="77777777" w:rsidR="0046142F" w:rsidRDefault="003148C9" w:rsidP="0046142F">
      <w:pPr>
        <w:rPr>
          <w:lang w:eastAsia="en-US"/>
        </w:rPr>
      </w:pPr>
      <w:r>
        <w:rPr>
          <w:lang w:eastAsia="en-US"/>
        </w:rPr>
        <w:t>Gabriel et Lucienne étaient</w:t>
      </w:r>
      <w:r w:rsidR="0046142F">
        <w:rPr>
          <w:lang w:eastAsia="en-US"/>
        </w:rPr>
        <w:t xml:space="preserve">, </w:t>
      </w:r>
      <w:r>
        <w:rPr>
          <w:lang w:eastAsia="en-US"/>
        </w:rPr>
        <w:t>sans qu</w:t>
      </w:r>
      <w:r w:rsidR="0046142F">
        <w:rPr>
          <w:lang w:eastAsia="en-US"/>
        </w:rPr>
        <w:t>’</w:t>
      </w:r>
      <w:r>
        <w:rPr>
          <w:lang w:eastAsia="en-US"/>
        </w:rPr>
        <w:t>il voulût s</w:t>
      </w:r>
      <w:r w:rsidR="0046142F">
        <w:rPr>
          <w:lang w:eastAsia="en-US"/>
        </w:rPr>
        <w:t>’</w:t>
      </w:r>
      <w:r>
        <w:rPr>
          <w:lang w:eastAsia="en-US"/>
        </w:rPr>
        <w:t>en rendre compte</w:t>
      </w:r>
      <w:r w:rsidR="0046142F">
        <w:rPr>
          <w:lang w:eastAsia="en-US"/>
        </w:rPr>
        <w:t xml:space="preserve">, </w:t>
      </w:r>
      <w:r>
        <w:rPr>
          <w:lang w:eastAsia="en-US"/>
        </w:rPr>
        <w:t>un des éléments de sa vie</w:t>
      </w:r>
      <w:r w:rsidR="0046142F">
        <w:rPr>
          <w:lang w:eastAsia="en-US"/>
        </w:rPr>
        <w:t xml:space="preserve">. </w:t>
      </w:r>
      <w:r>
        <w:rPr>
          <w:lang w:eastAsia="en-US"/>
        </w:rPr>
        <w:t>Il n</w:t>
      </w:r>
      <w:r w:rsidR="0046142F">
        <w:rPr>
          <w:lang w:eastAsia="en-US"/>
        </w:rPr>
        <w:t>’</w:t>
      </w:r>
      <w:r>
        <w:rPr>
          <w:lang w:eastAsia="en-US"/>
        </w:rPr>
        <w:t>avait jamais parlé à Lucienne</w:t>
      </w:r>
      <w:r w:rsidR="0046142F">
        <w:rPr>
          <w:lang w:eastAsia="en-US"/>
        </w:rPr>
        <w:t xml:space="preserve">, </w:t>
      </w:r>
      <w:r>
        <w:rPr>
          <w:lang w:eastAsia="en-US"/>
        </w:rPr>
        <w:t>mais Gabriel était son médecin depuis la mort du docteur Van-</w:t>
      </w:r>
      <w:proofErr w:type="spellStart"/>
      <w:r>
        <w:rPr>
          <w:lang w:eastAsia="en-US"/>
        </w:rPr>
        <w:t>Eyde</w:t>
      </w:r>
      <w:proofErr w:type="spellEnd"/>
      <w:r w:rsidR="0046142F">
        <w:rPr>
          <w:lang w:eastAsia="en-US"/>
        </w:rPr>
        <w:t xml:space="preserve">. </w:t>
      </w:r>
      <w:r>
        <w:rPr>
          <w:lang w:eastAsia="en-US"/>
        </w:rPr>
        <w:t>Ce fut le prétexte qu</w:t>
      </w:r>
      <w:r w:rsidR="0046142F">
        <w:rPr>
          <w:lang w:eastAsia="en-US"/>
        </w:rPr>
        <w:t>’</w:t>
      </w:r>
      <w:r>
        <w:rPr>
          <w:lang w:eastAsia="en-US"/>
        </w:rPr>
        <w:t>il prit pour repousser les demandes de Fargeau</w:t>
      </w:r>
      <w:r w:rsidR="0046142F">
        <w:rPr>
          <w:lang w:eastAsia="en-US"/>
        </w:rPr>
        <w:t>.</w:t>
      </w:r>
    </w:p>
    <w:p w14:paraId="705FAC11" w14:textId="77777777" w:rsidR="0046142F" w:rsidRDefault="003148C9" w:rsidP="0046142F">
      <w:pPr>
        <w:rPr>
          <w:lang w:eastAsia="en-US"/>
        </w:rPr>
      </w:pPr>
      <w:r>
        <w:rPr>
          <w:lang w:eastAsia="en-US"/>
        </w:rPr>
        <w:t>La méthode du docteur Van-</w:t>
      </w:r>
      <w:proofErr w:type="spellStart"/>
      <w:r>
        <w:rPr>
          <w:lang w:eastAsia="en-US"/>
        </w:rPr>
        <w:t>Eyde</w:t>
      </w:r>
      <w:proofErr w:type="spellEnd"/>
      <w:r>
        <w:rPr>
          <w:lang w:eastAsia="en-US"/>
        </w:rPr>
        <w:t xml:space="preserve"> avait opéré des cures qui tenaient du miracle</w:t>
      </w:r>
      <w:r w:rsidR="0046142F">
        <w:rPr>
          <w:lang w:eastAsia="en-US"/>
        </w:rPr>
        <w:t xml:space="preserve">. </w:t>
      </w:r>
      <w:r>
        <w:rPr>
          <w:lang w:eastAsia="en-US"/>
        </w:rPr>
        <w:t>Elle procédait avec une extrême lenteur</w:t>
      </w:r>
      <w:r w:rsidR="0046142F">
        <w:rPr>
          <w:lang w:eastAsia="en-US"/>
        </w:rPr>
        <w:t xml:space="preserve">, </w:t>
      </w:r>
      <w:r>
        <w:rPr>
          <w:lang w:eastAsia="en-US"/>
        </w:rPr>
        <w:t>mais elle arrivait au but</w:t>
      </w:r>
      <w:r w:rsidR="0046142F">
        <w:rPr>
          <w:lang w:eastAsia="en-US"/>
        </w:rPr>
        <w:t xml:space="preserve">. </w:t>
      </w:r>
      <w:r>
        <w:rPr>
          <w:lang w:eastAsia="en-US"/>
        </w:rPr>
        <w:t>Lucien espérait encore</w:t>
      </w:r>
      <w:r w:rsidR="0046142F">
        <w:rPr>
          <w:lang w:eastAsia="en-US"/>
        </w:rPr>
        <w:t xml:space="preserve">, </w:t>
      </w:r>
      <w:r>
        <w:rPr>
          <w:lang w:eastAsia="en-US"/>
        </w:rPr>
        <w:t>bien que deux épreuves successives eussent échoué</w:t>
      </w:r>
      <w:r w:rsidR="0046142F">
        <w:rPr>
          <w:lang w:eastAsia="en-US"/>
        </w:rPr>
        <w:t>.</w:t>
      </w:r>
    </w:p>
    <w:p w14:paraId="6F418761" w14:textId="77777777" w:rsidR="0046142F" w:rsidRDefault="003148C9" w:rsidP="0046142F">
      <w:pPr>
        <w:rPr>
          <w:lang w:eastAsia="en-US"/>
        </w:rPr>
      </w:pPr>
      <w:r>
        <w:rPr>
          <w:lang w:eastAsia="en-US"/>
        </w:rPr>
        <w:lastRenderedPageBreak/>
        <w:t>Depuis trois mois</w:t>
      </w:r>
      <w:r w:rsidR="0046142F">
        <w:rPr>
          <w:lang w:eastAsia="en-US"/>
        </w:rPr>
        <w:t xml:space="preserve">, </w:t>
      </w:r>
      <w:r>
        <w:rPr>
          <w:lang w:eastAsia="en-US"/>
        </w:rPr>
        <w:t>Gabriel de Marans avait commencé un troisième traitement</w:t>
      </w:r>
      <w:r w:rsidR="0046142F">
        <w:rPr>
          <w:lang w:eastAsia="en-US"/>
        </w:rPr>
        <w:t>.</w:t>
      </w:r>
    </w:p>
    <w:p w14:paraId="7D8CF07D" w14:textId="0705AB57" w:rsidR="0046142F" w:rsidRDefault="003148C9" w:rsidP="0046142F">
      <w:pPr>
        <w:rPr>
          <w:lang w:eastAsia="en-US"/>
        </w:rPr>
      </w:pPr>
      <w:r>
        <w:rPr>
          <w:lang w:eastAsia="en-US"/>
        </w:rPr>
        <w:t>Une chose étrange</w:t>
      </w:r>
      <w:r w:rsidR="00E0766A">
        <w:rPr>
          <w:lang w:eastAsia="en-US"/>
        </w:rPr>
        <w:t>,</w:t>
      </w:r>
      <w:r w:rsidR="0046142F">
        <w:rPr>
          <w:lang w:eastAsia="en-US"/>
        </w:rPr>
        <w:t xml:space="preserve"> </w:t>
      </w:r>
      <w:r>
        <w:rPr>
          <w:lang w:eastAsia="en-US"/>
        </w:rPr>
        <w:t>c</w:t>
      </w:r>
      <w:r w:rsidR="0046142F">
        <w:rPr>
          <w:lang w:eastAsia="en-US"/>
        </w:rPr>
        <w:t>’</w:t>
      </w:r>
      <w:r>
        <w:rPr>
          <w:lang w:eastAsia="en-US"/>
        </w:rPr>
        <w:t>est que madame de Marans était à peu près dans la situation de Fargeau</w:t>
      </w:r>
      <w:r w:rsidR="0046142F">
        <w:rPr>
          <w:lang w:eastAsia="en-US"/>
        </w:rPr>
        <w:t xml:space="preserve"> ; </w:t>
      </w:r>
      <w:r>
        <w:rPr>
          <w:lang w:eastAsia="en-US"/>
        </w:rPr>
        <w:t xml:space="preserve">elle semblait voir avec une peine extrême les rapports de son fils et de </w:t>
      </w:r>
      <w:r w:rsidR="0046142F">
        <w:rPr>
          <w:lang w:eastAsia="en-US"/>
        </w:rPr>
        <w:t>M. </w:t>
      </w:r>
      <w:r>
        <w:rPr>
          <w:lang w:eastAsia="en-US"/>
        </w:rPr>
        <w:t>Raymond</w:t>
      </w:r>
      <w:r w:rsidR="0046142F">
        <w:rPr>
          <w:lang w:eastAsia="en-US"/>
        </w:rPr>
        <w:t xml:space="preserve"> ; </w:t>
      </w:r>
      <w:r>
        <w:rPr>
          <w:lang w:eastAsia="en-US"/>
        </w:rPr>
        <w:t>certes</w:t>
      </w:r>
      <w:r w:rsidR="0046142F">
        <w:rPr>
          <w:lang w:eastAsia="en-US"/>
        </w:rPr>
        <w:t xml:space="preserve">, </w:t>
      </w:r>
      <w:r>
        <w:rPr>
          <w:lang w:eastAsia="en-US"/>
        </w:rPr>
        <w:t xml:space="preserve">ses motifs et ceux de </w:t>
      </w:r>
      <w:r w:rsidR="0046142F">
        <w:rPr>
          <w:lang w:eastAsia="en-US"/>
        </w:rPr>
        <w:t>M. </w:t>
      </w:r>
      <w:r>
        <w:rPr>
          <w:lang w:eastAsia="en-US"/>
        </w:rPr>
        <w:t>Fargeau devaient être bien différents</w:t>
      </w:r>
      <w:r w:rsidR="0046142F">
        <w:rPr>
          <w:lang w:eastAsia="en-US"/>
        </w:rPr>
        <w:t xml:space="preserve">, </w:t>
      </w:r>
      <w:r>
        <w:rPr>
          <w:lang w:eastAsia="en-US"/>
        </w:rPr>
        <w:t>si le résultat était le même</w:t>
      </w:r>
      <w:r w:rsidR="0046142F">
        <w:rPr>
          <w:lang w:eastAsia="en-US"/>
        </w:rPr>
        <w:t>.</w:t>
      </w:r>
    </w:p>
    <w:p w14:paraId="5AE9E781" w14:textId="77777777" w:rsidR="0046142F" w:rsidRDefault="003148C9" w:rsidP="0046142F">
      <w:pPr>
        <w:rPr>
          <w:lang w:eastAsia="en-US"/>
        </w:rPr>
      </w:pPr>
      <w:r>
        <w:rPr>
          <w:lang w:eastAsia="en-US"/>
        </w:rPr>
        <w:t>Madame de Marans avait refusé</w:t>
      </w:r>
      <w:r w:rsidR="0046142F">
        <w:rPr>
          <w:lang w:eastAsia="en-US"/>
        </w:rPr>
        <w:t xml:space="preserve">, </w:t>
      </w:r>
      <w:r>
        <w:rPr>
          <w:lang w:eastAsia="en-US"/>
        </w:rPr>
        <w:t>à différentes reprises</w:t>
      </w:r>
      <w:r w:rsidR="0046142F">
        <w:rPr>
          <w:lang w:eastAsia="en-US"/>
        </w:rPr>
        <w:t xml:space="preserve">, </w:t>
      </w:r>
      <w:r>
        <w:rPr>
          <w:lang w:eastAsia="en-US"/>
        </w:rPr>
        <w:t>d</w:t>
      </w:r>
      <w:r w:rsidR="0046142F">
        <w:rPr>
          <w:lang w:eastAsia="en-US"/>
        </w:rPr>
        <w:t>’</w:t>
      </w:r>
      <w:r>
        <w:rPr>
          <w:lang w:eastAsia="en-US"/>
        </w:rPr>
        <w:t>admettre Clémence chez elle</w:t>
      </w:r>
      <w:r w:rsidR="0046142F">
        <w:rPr>
          <w:lang w:eastAsia="en-US"/>
        </w:rPr>
        <w:t>.</w:t>
      </w:r>
    </w:p>
    <w:p w14:paraId="28E068EA" w14:textId="77777777" w:rsidR="0046142F" w:rsidRDefault="003148C9" w:rsidP="0046142F">
      <w:pPr>
        <w:rPr>
          <w:lang w:eastAsia="en-US"/>
        </w:rPr>
      </w:pPr>
      <w:r>
        <w:rPr>
          <w:lang w:eastAsia="en-US"/>
        </w:rPr>
        <w:t>Et ce petit mystère était d</w:t>
      </w:r>
      <w:r w:rsidR="0046142F">
        <w:rPr>
          <w:lang w:eastAsia="en-US"/>
        </w:rPr>
        <w:t>’</w:t>
      </w:r>
      <w:r>
        <w:rPr>
          <w:lang w:eastAsia="en-US"/>
        </w:rPr>
        <w:t>autant plus difficile à expliquer</w:t>
      </w:r>
      <w:r w:rsidR="0046142F">
        <w:rPr>
          <w:lang w:eastAsia="en-US"/>
        </w:rPr>
        <w:t xml:space="preserve">, </w:t>
      </w:r>
      <w:r>
        <w:rPr>
          <w:lang w:eastAsia="en-US"/>
        </w:rPr>
        <w:t>que madame de Marans était la douceur et la bonté même</w:t>
      </w:r>
      <w:r w:rsidR="0046142F">
        <w:rPr>
          <w:lang w:eastAsia="en-US"/>
        </w:rPr>
        <w:t>.</w:t>
      </w:r>
    </w:p>
    <w:p w14:paraId="0D27C293" w14:textId="5A63271D" w:rsidR="0046142F" w:rsidRDefault="0046142F" w:rsidP="0046142F">
      <w:pPr>
        <w:rPr>
          <w:lang w:eastAsia="en-US"/>
        </w:rPr>
      </w:pPr>
    </w:p>
    <w:p w14:paraId="73E97068" w14:textId="77777777" w:rsidR="0046142F" w:rsidRDefault="003148C9" w:rsidP="0046142F">
      <w:pPr>
        <w:rPr>
          <w:lang w:eastAsia="en-US"/>
        </w:rPr>
      </w:pPr>
      <w:r>
        <w:rPr>
          <w:lang w:eastAsia="en-US"/>
        </w:rPr>
        <w:t>Madame de Marans était allée s</w:t>
      </w:r>
      <w:r w:rsidR="0046142F">
        <w:rPr>
          <w:lang w:eastAsia="en-US"/>
        </w:rPr>
        <w:t>’</w:t>
      </w:r>
      <w:r>
        <w:rPr>
          <w:lang w:eastAsia="en-US"/>
        </w:rPr>
        <w:t>asseoir sous le berceau</w:t>
      </w:r>
      <w:r w:rsidR="0046142F">
        <w:rPr>
          <w:lang w:eastAsia="en-US"/>
        </w:rPr>
        <w:t>.</w:t>
      </w:r>
    </w:p>
    <w:p w14:paraId="1DD3B90D" w14:textId="77777777" w:rsidR="0046142F" w:rsidRDefault="003148C9" w:rsidP="0046142F">
      <w:pPr>
        <w:rPr>
          <w:lang w:eastAsia="en-US"/>
        </w:rPr>
      </w:pPr>
      <w:r>
        <w:rPr>
          <w:lang w:eastAsia="en-US"/>
        </w:rPr>
        <w:t xml:space="preserve">Raymond </w:t>
      </w:r>
      <w:proofErr w:type="spellStart"/>
      <w:r>
        <w:rPr>
          <w:lang w:eastAsia="en-US"/>
        </w:rPr>
        <w:t>Lointier</w:t>
      </w:r>
      <w:proofErr w:type="spellEnd"/>
      <w:r w:rsidR="0046142F">
        <w:rPr>
          <w:lang w:eastAsia="en-US"/>
        </w:rPr>
        <w:t xml:space="preserve">, </w:t>
      </w:r>
      <w:r>
        <w:rPr>
          <w:lang w:eastAsia="en-US"/>
        </w:rPr>
        <w:t>à qui nous rendrons son nom de Lucien</w:t>
      </w:r>
      <w:r w:rsidR="0046142F">
        <w:rPr>
          <w:lang w:eastAsia="en-US"/>
        </w:rPr>
        <w:t xml:space="preserve">, </w:t>
      </w:r>
      <w:r>
        <w:rPr>
          <w:lang w:eastAsia="en-US"/>
        </w:rPr>
        <w:t>parvenu au bas du perron</w:t>
      </w:r>
      <w:r w:rsidR="0046142F">
        <w:rPr>
          <w:lang w:eastAsia="en-US"/>
        </w:rPr>
        <w:t xml:space="preserve">, </w:t>
      </w:r>
      <w:r>
        <w:rPr>
          <w:lang w:eastAsia="en-US"/>
        </w:rPr>
        <w:t>se dirigea vers l</w:t>
      </w:r>
      <w:r w:rsidR="0046142F">
        <w:rPr>
          <w:lang w:eastAsia="en-US"/>
        </w:rPr>
        <w:t>’</w:t>
      </w:r>
      <w:r>
        <w:rPr>
          <w:lang w:eastAsia="en-US"/>
        </w:rPr>
        <w:t xml:space="preserve">allée où Fargeau et </w:t>
      </w:r>
      <w:proofErr w:type="spellStart"/>
      <w:r>
        <w:rPr>
          <w:lang w:eastAsia="en-US"/>
        </w:rPr>
        <w:t>Guérineul</w:t>
      </w:r>
      <w:proofErr w:type="spellEnd"/>
      <w:r>
        <w:rPr>
          <w:lang w:eastAsia="en-US"/>
        </w:rPr>
        <w:t xml:space="preserve"> tenaient leur conférence</w:t>
      </w:r>
      <w:r w:rsidR="0046142F">
        <w:rPr>
          <w:lang w:eastAsia="en-US"/>
        </w:rPr>
        <w:t>.</w:t>
      </w:r>
    </w:p>
    <w:p w14:paraId="5F829230" w14:textId="562F3BE9"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parbleu</w:t>
      </w:r>
      <w:r>
        <w:rPr>
          <w:lang w:eastAsia="en-US"/>
        </w:rPr>
        <w:t xml:space="preserve"> ! </w:t>
      </w:r>
      <w:r w:rsidR="003148C9">
        <w:rPr>
          <w:lang w:eastAsia="en-US"/>
        </w:rPr>
        <w:t>parbleu</w:t>
      </w:r>
      <w:r>
        <w:rPr>
          <w:lang w:eastAsia="en-US"/>
        </w:rPr>
        <w:t xml:space="preserve"> ! </w:t>
      </w:r>
      <w:r w:rsidR="003148C9">
        <w:rPr>
          <w:lang w:eastAsia="en-US"/>
        </w:rPr>
        <w:t xml:space="preserve">répétait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r w:rsidR="003148C9">
        <w:rPr>
          <w:lang w:eastAsia="en-US"/>
        </w:rPr>
        <w:t>je n</w:t>
      </w:r>
      <w:r>
        <w:rPr>
          <w:lang w:eastAsia="en-US"/>
        </w:rPr>
        <w:t>’</w:t>
      </w:r>
      <w:r w:rsidR="003148C9">
        <w:rPr>
          <w:lang w:eastAsia="en-US"/>
        </w:rPr>
        <w:t>aurais jamais deviné celle-là</w:t>
      </w:r>
      <w:r>
        <w:rPr>
          <w:lang w:eastAsia="en-US"/>
        </w:rPr>
        <w:t> !…</w:t>
      </w:r>
    </w:p>
    <w:p w14:paraId="3D726967" w14:textId="20A07472" w:rsidR="0046142F" w:rsidRDefault="003148C9" w:rsidP="0046142F">
      <w:pPr>
        <w:rPr>
          <w:lang w:eastAsia="en-US"/>
        </w:rPr>
      </w:pPr>
      <w:r>
        <w:rPr>
          <w:lang w:eastAsia="en-US"/>
        </w:rPr>
        <w:t>Lucien approchait</w:t>
      </w:r>
      <w:r w:rsidR="0046142F">
        <w:rPr>
          <w:lang w:eastAsia="en-US"/>
        </w:rPr>
        <w:t xml:space="preserve">. </w:t>
      </w:r>
      <w:r w:rsidR="006C2AE1">
        <w:rPr>
          <w:lang w:eastAsia="en-US"/>
        </w:rPr>
        <w:t>—</w:t>
      </w:r>
      <w:r w:rsidR="0046142F">
        <w:rPr>
          <w:lang w:eastAsia="en-US"/>
        </w:rPr>
        <w:t xml:space="preserve"> </w:t>
      </w:r>
      <w:proofErr w:type="spellStart"/>
      <w:r>
        <w:rPr>
          <w:lang w:eastAsia="en-US"/>
        </w:rPr>
        <w:t>Guérineul</w:t>
      </w:r>
      <w:proofErr w:type="spellEnd"/>
      <w:r>
        <w:rPr>
          <w:lang w:eastAsia="en-US"/>
        </w:rPr>
        <w:t xml:space="preserve"> et Fargeau s</w:t>
      </w:r>
      <w:r w:rsidR="0046142F">
        <w:rPr>
          <w:lang w:eastAsia="en-US"/>
        </w:rPr>
        <w:t>’</w:t>
      </w:r>
      <w:r>
        <w:rPr>
          <w:lang w:eastAsia="en-US"/>
        </w:rPr>
        <w:t>écartèrent pour le laisser passer</w:t>
      </w:r>
      <w:r w:rsidR="0046142F">
        <w:rPr>
          <w:lang w:eastAsia="en-US"/>
        </w:rPr>
        <w:t xml:space="preserve">, </w:t>
      </w:r>
      <w:r>
        <w:rPr>
          <w:lang w:eastAsia="en-US"/>
        </w:rPr>
        <w:t>comme on fait au jeu de colin-maillard</w:t>
      </w:r>
      <w:r w:rsidR="0046142F">
        <w:rPr>
          <w:lang w:eastAsia="en-US"/>
        </w:rPr>
        <w:t>.</w:t>
      </w:r>
    </w:p>
    <w:p w14:paraId="3558C278" w14:textId="77777777" w:rsidR="0046142F" w:rsidRDefault="003148C9" w:rsidP="0046142F">
      <w:pPr>
        <w:numPr>
          <w:ins w:id="66" w:author="Alain" w:date="2009-12-21T10:07:00Z"/>
        </w:numPr>
        <w:rPr>
          <w:lang w:eastAsia="en-US"/>
        </w:rPr>
      </w:pPr>
      <w:r>
        <w:rPr>
          <w:lang w:eastAsia="en-US"/>
        </w:rPr>
        <w:t>Lucien poursuivit sa route sans s</w:t>
      </w:r>
      <w:r w:rsidR="0046142F">
        <w:rPr>
          <w:lang w:eastAsia="en-US"/>
        </w:rPr>
        <w:t>’</w:t>
      </w:r>
      <w:r>
        <w:rPr>
          <w:lang w:eastAsia="en-US"/>
        </w:rPr>
        <w:t>apercevoir de leur présence</w:t>
      </w:r>
      <w:r w:rsidR="0046142F">
        <w:rPr>
          <w:lang w:eastAsia="en-US"/>
        </w:rPr>
        <w:t>.</w:t>
      </w:r>
    </w:p>
    <w:p w14:paraId="2D2D3149" w14:textId="77777777" w:rsidR="0046142F" w:rsidRDefault="003148C9" w:rsidP="0046142F">
      <w:pPr>
        <w:numPr>
          <w:ins w:id="67" w:author="Alain" w:date="2009-12-21T10:07:00Z"/>
        </w:numPr>
        <w:rPr>
          <w:lang w:eastAsia="en-US"/>
        </w:rPr>
      </w:pPr>
      <w:r>
        <w:rPr>
          <w:lang w:eastAsia="en-US"/>
        </w:rPr>
        <w:t>Il murmurait</w:t>
      </w:r>
      <w:r w:rsidR="0046142F">
        <w:rPr>
          <w:lang w:eastAsia="en-US"/>
        </w:rPr>
        <w:t> :</w:t>
      </w:r>
    </w:p>
    <w:p w14:paraId="600D0E76" w14:textId="77777777" w:rsidR="0046142F" w:rsidRDefault="0046142F" w:rsidP="0046142F">
      <w:pPr>
        <w:rPr>
          <w:lang w:eastAsia="en-US"/>
        </w:rPr>
      </w:pPr>
      <w:r>
        <w:rPr>
          <w:lang w:eastAsia="en-US"/>
        </w:rPr>
        <w:t>— </w:t>
      </w:r>
      <w:r w:rsidR="003148C9">
        <w:rPr>
          <w:lang w:eastAsia="en-US"/>
        </w:rPr>
        <w:t>Je n</w:t>
      </w:r>
      <w:r>
        <w:rPr>
          <w:lang w:eastAsia="en-US"/>
        </w:rPr>
        <w:t>’</w:t>
      </w:r>
      <w:r w:rsidR="003148C9">
        <w:rPr>
          <w:lang w:eastAsia="en-US"/>
        </w:rPr>
        <w:t>entends ni Albert</w:t>
      </w:r>
      <w:r>
        <w:rPr>
          <w:lang w:eastAsia="en-US"/>
        </w:rPr>
        <w:t xml:space="preserve">, </w:t>
      </w:r>
      <w:r w:rsidR="003148C9">
        <w:rPr>
          <w:lang w:eastAsia="en-US"/>
        </w:rPr>
        <w:t>ni Clémence</w:t>
      </w:r>
      <w:r>
        <w:rPr>
          <w:lang w:eastAsia="en-US"/>
        </w:rPr>
        <w:t xml:space="preserve">, </w:t>
      </w:r>
      <w:r w:rsidR="003148C9">
        <w:rPr>
          <w:lang w:eastAsia="en-US"/>
        </w:rPr>
        <w:t>ni Gabriel</w:t>
      </w:r>
      <w:r>
        <w:rPr>
          <w:lang w:eastAsia="en-US"/>
        </w:rPr>
        <w:t xml:space="preserve">… </w:t>
      </w:r>
      <w:r w:rsidR="003148C9">
        <w:rPr>
          <w:lang w:eastAsia="en-US"/>
        </w:rPr>
        <w:t>tout le monde me délaisse</w:t>
      </w:r>
      <w:r>
        <w:rPr>
          <w:lang w:eastAsia="en-US"/>
        </w:rPr>
        <w:t> !</w:t>
      </w:r>
    </w:p>
    <w:p w14:paraId="00C28C5D" w14:textId="03A29239" w:rsidR="0046142F" w:rsidRDefault="0046142F" w:rsidP="0046142F">
      <w:pPr>
        <w:rPr>
          <w:lang w:eastAsia="en-US"/>
        </w:rPr>
      </w:pPr>
      <w:r>
        <w:rPr>
          <w:lang w:eastAsia="en-US"/>
        </w:rPr>
        <w:lastRenderedPageBreak/>
        <w:t>— </w:t>
      </w:r>
      <w:r w:rsidR="003148C9">
        <w:rPr>
          <w:lang w:eastAsia="en-US"/>
        </w:rPr>
        <w:t>Ah çà</w:t>
      </w:r>
      <w:r>
        <w:rPr>
          <w:lang w:eastAsia="en-US"/>
        </w:rPr>
        <w:t xml:space="preserve"> ! </w:t>
      </w:r>
      <w:r w:rsidR="003148C9">
        <w:rPr>
          <w:lang w:eastAsia="en-US"/>
        </w:rPr>
        <w:t>il me fait pitié</w:t>
      </w:r>
      <w:r>
        <w:rPr>
          <w:lang w:eastAsia="en-US"/>
        </w:rPr>
        <w:t xml:space="preserve">, </w:t>
      </w:r>
      <w:r w:rsidR="003148C9">
        <w:rPr>
          <w:lang w:eastAsia="en-US"/>
        </w:rPr>
        <w:t>à moi</w:t>
      </w:r>
      <w:r>
        <w:rPr>
          <w:lang w:eastAsia="en-US"/>
        </w:rPr>
        <w:t xml:space="preserve">, </w:t>
      </w:r>
      <w:r w:rsidR="003148C9">
        <w:rPr>
          <w:lang w:eastAsia="en-US"/>
        </w:rPr>
        <w:t>ce pauvre gars-là</w:t>
      </w:r>
      <w:r>
        <w:rPr>
          <w:lang w:eastAsia="en-US"/>
        </w:rPr>
        <w:t xml:space="preserve"> ! </w:t>
      </w:r>
      <w:r w:rsidR="003148C9">
        <w:rPr>
          <w:lang w:eastAsia="en-US"/>
        </w:rPr>
        <w:t xml:space="preserve">murmura </w:t>
      </w:r>
      <w:proofErr w:type="spellStart"/>
      <w:r w:rsidR="003148C9">
        <w:rPr>
          <w:lang w:eastAsia="en-US"/>
        </w:rPr>
        <w:t>Guérineul</w:t>
      </w:r>
      <w:proofErr w:type="spellEnd"/>
      <w:r>
        <w:rPr>
          <w:lang w:eastAsia="en-US"/>
        </w:rPr>
        <w:t xml:space="preserve"> ; </w:t>
      </w:r>
      <w:r w:rsidR="006C2AE1">
        <w:rPr>
          <w:lang w:eastAsia="en-US"/>
        </w:rPr>
        <w:t>—</w:t>
      </w:r>
      <w:r>
        <w:rPr>
          <w:lang w:eastAsia="en-US"/>
        </w:rPr>
        <w:t xml:space="preserve"> </w:t>
      </w:r>
      <w:r w:rsidR="003148C9">
        <w:rPr>
          <w:lang w:eastAsia="en-US"/>
        </w:rPr>
        <w:t>à deux pas de sa Dulcinée</w:t>
      </w:r>
      <w:r>
        <w:rPr>
          <w:lang w:eastAsia="en-US"/>
        </w:rPr>
        <w:t xml:space="preserve">, </w:t>
      </w:r>
      <w:r w:rsidR="003148C9">
        <w:rPr>
          <w:lang w:eastAsia="en-US"/>
        </w:rPr>
        <w:t>et il ne s</w:t>
      </w:r>
      <w:r>
        <w:rPr>
          <w:lang w:eastAsia="en-US"/>
        </w:rPr>
        <w:t>’</w:t>
      </w:r>
      <w:r w:rsidR="003148C9">
        <w:rPr>
          <w:lang w:eastAsia="en-US"/>
        </w:rPr>
        <w:t>en doute pas</w:t>
      </w:r>
      <w:r>
        <w:rPr>
          <w:lang w:eastAsia="en-US"/>
        </w:rPr>
        <w:t> !</w:t>
      </w:r>
    </w:p>
    <w:p w14:paraId="1753F088" w14:textId="77777777" w:rsidR="0046142F" w:rsidRDefault="0046142F" w:rsidP="0046142F">
      <w:pPr>
        <w:rPr>
          <w:lang w:eastAsia="en-US"/>
        </w:rPr>
      </w:pPr>
      <w:r>
        <w:rPr>
          <w:lang w:eastAsia="en-US"/>
        </w:rPr>
        <w:t>— </w:t>
      </w:r>
      <w:r w:rsidR="003148C9">
        <w:rPr>
          <w:lang w:eastAsia="en-US"/>
        </w:rPr>
        <w:t>Et j</w:t>
      </w:r>
      <w:r>
        <w:rPr>
          <w:lang w:eastAsia="en-US"/>
        </w:rPr>
        <w:t>’</w:t>
      </w:r>
      <w:r w:rsidR="003148C9">
        <w:rPr>
          <w:lang w:eastAsia="en-US"/>
        </w:rPr>
        <w:t>espère bien qu</w:t>
      </w:r>
      <w:r>
        <w:rPr>
          <w:lang w:eastAsia="en-US"/>
        </w:rPr>
        <w:t>’</w:t>
      </w:r>
      <w:r w:rsidR="003148C9">
        <w:rPr>
          <w:lang w:eastAsia="en-US"/>
        </w:rPr>
        <w:t>il ne s</w:t>
      </w:r>
      <w:r>
        <w:rPr>
          <w:lang w:eastAsia="en-US"/>
        </w:rPr>
        <w:t>’</w:t>
      </w:r>
      <w:r w:rsidR="003148C9">
        <w:rPr>
          <w:lang w:eastAsia="en-US"/>
        </w:rPr>
        <w:t>en doutera jamais</w:t>
      </w:r>
      <w:r>
        <w:rPr>
          <w:lang w:eastAsia="en-US"/>
        </w:rPr>
        <w:t xml:space="preserve"> ! </w:t>
      </w:r>
      <w:r w:rsidR="003148C9">
        <w:rPr>
          <w:lang w:eastAsia="en-US"/>
        </w:rPr>
        <w:t>ajouta Fargeau qui se complaisait évidemment dans ce que cette situation avait de pointu</w:t>
      </w:r>
      <w:r>
        <w:rPr>
          <w:lang w:eastAsia="en-US"/>
        </w:rPr>
        <w:t xml:space="preserve">, </w:t>
      </w:r>
      <w:r w:rsidR="003148C9">
        <w:rPr>
          <w:lang w:eastAsia="en-US"/>
        </w:rPr>
        <w:t>de bizarre</w:t>
      </w:r>
      <w:r>
        <w:rPr>
          <w:lang w:eastAsia="en-US"/>
        </w:rPr>
        <w:t xml:space="preserve">, </w:t>
      </w:r>
      <w:r w:rsidR="003148C9">
        <w:rPr>
          <w:lang w:eastAsia="en-US"/>
        </w:rPr>
        <w:t>de subtil</w:t>
      </w:r>
      <w:r>
        <w:rPr>
          <w:lang w:eastAsia="en-US"/>
        </w:rPr>
        <w:t xml:space="preserve">. </w:t>
      </w:r>
      <w:r w:rsidR="003148C9">
        <w:rPr>
          <w:lang w:eastAsia="en-US"/>
        </w:rPr>
        <w:t>Berthe ne peut pas le reconnaître</w:t>
      </w:r>
      <w:r>
        <w:rPr>
          <w:lang w:eastAsia="en-US"/>
        </w:rPr>
        <w:t xml:space="preserve">, </w:t>
      </w:r>
      <w:r w:rsidR="003148C9">
        <w:rPr>
          <w:lang w:eastAsia="en-US"/>
        </w:rPr>
        <w:t>puisqu</w:t>
      </w:r>
      <w:r>
        <w:rPr>
          <w:lang w:eastAsia="en-US"/>
        </w:rPr>
        <w:t>’</w:t>
      </w:r>
      <w:r w:rsidR="003148C9">
        <w:rPr>
          <w:lang w:eastAsia="en-US"/>
        </w:rPr>
        <w:t>elle ne l</w:t>
      </w:r>
      <w:r>
        <w:rPr>
          <w:lang w:eastAsia="en-US"/>
        </w:rPr>
        <w:t>’</w:t>
      </w:r>
      <w:r w:rsidR="003148C9">
        <w:rPr>
          <w:lang w:eastAsia="en-US"/>
        </w:rPr>
        <w:t>a jamais vu</w:t>
      </w:r>
      <w:r>
        <w:rPr>
          <w:lang w:eastAsia="en-US"/>
        </w:rPr>
        <w:t xml:space="preserve">… </w:t>
      </w:r>
      <w:r w:rsidR="003148C9">
        <w:rPr>
          <w:lang w:eastAsia="en-US"/>
        </w:rPr>
        <w:t>et lui ne reconnaîtra pas Berthe</w:t>
      </w:r>
      <w:r>
        <w:rPr>
          <w:lang w:eastAsia="en-US"/>
        </w:rPr>
        <w:t xml:space="preserve">, </w:t>
      </w:r>
      <w:r w:rsidR="003148C9">
        <w:rPr>
          <w:lang w:eastAsia="en-US"/>
        </w:rPr>
        <w:t>puisqu</w:t>
      </w:r>
      <w:r>
        <w:rPr>
          <w:lang w:eastAsia="en-US"/>
        </w:rPr>
        <w:t>’</w:t>
      </w:r>
      <w:r w:rsidR="003148C9">
        <w:rPr>
          <w:lang w:eastAsia="en-US"/>
        </w:rPr>
        <w:t>il ne peut la voir</w:t>
      </w:r>
      <w:r>
        <w:rPr>
          <w:lang w:eastAsia="en-US"/>
        </w:rPr>
        <w:t>.</w:t>
      </w:r>
    </w:p>
    <w:p w14:paraId="39BAF2D5" w14:textId="6887B812"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arrangé comme avec la main</w:t>
      </w:r>
      <w:r>
        <w:rPr>
          <w:lang w:eastAsia="en-US"/>
        </w:rPr>
        <w:t xml:space="preserve">, </w:t>
      </w:r>
      <w:r w:rsidR="003148C9">
        <w:rPr>
          <w:lang w:eastAsia="en-US"/>
        </w:rPr>
        <w:t xml:space="preserve">dit </w:t>
      </w:r>
      <w:proofErr w:type="spellStart"/>
      <w:r w:rsidR="003148C9">
        <w:rPr>
          <w:lang w:eastAsia="en-US"/>
        </w:rPr>
        <w:t>Guérineul</w:t>
      </w:r>
      <w:proofErr w:type="spellEnd"/>
      <w:r>
        <w:rPr>
          <w:lang w:eastAsia="en-US"/>
        </w:rPr>
        <w:t xml:space="preserve"> ; </w:t>
      </w:r>
      <w:r w:rsidR="006C2AE1">
        <w:rPr>
          <w:lang w:eastAsia="en-US"/>
        </w:rPr>
        <w:t>—</w:t>
      </w:r>
      <w:r>
        <w:rPr>
          <w:lang w:eastAsia="en-US"/>
        </w:rPr>
        <w:t xml:space="preserve"> </w:t>
      </w:r>
      <w:r w:rsidR="003148C9">
        <w:rPr>
          <w:lang w:eastAsia="en-US"/>
        </w:rPr>
        <w:t>ils pourraient passer leur vie comme ça</w:t>
      </w:r>
      <w:r>
        <w:rPr>
          <w:lang w:eastAsia="en-US"/>
        </w:rPr>
        <w:t xml:space="preserve">, </w:t>
      </w:r>
      <w:r w:rsidR="003148C9">
        <w:rPr>
          <w:lang w:eastAsia="en-US"/>
        </w:rPr>
        <w:t>côte à côte</w:t>
      </w:r>
      <w:r>
        <w:rPr>
          <w:lang w:eastAsia="en-US"/>
        </w:rPr>
        <w:t xml:space="preserve">, </w:t>
      </w:r>
      <w:r w:rsidR="003148C9">
        <w:rPr>
          <w:lang w:eastAsia="en-US"/>
        </w:rPr>
        <w:t>sans inconvénient</w:t>
      </w:r>
      <w:r>
        <w:rPr>
          <w:lang w:eastAsia="en-US"/>
        </w:rPr>
        <w:t xml:space="preserve">… </w:t>
      </w:r>
      <w:r w:rsidR="003148C9">
        <w:rPr>
          <w:lang w:eastAsia="en-US"/>
        </w:rPr>
        <w:t>à moins</w:t>
      </w:r>
      <w:r>
        <w:rPr>
          <w:lang w:eastAsia="en-US"/>
        </w:rPr>
        <w:t xml:space="preserve">, </w:t>
      </w:r>
      <w:r w:rsidR="003148C9">
        <w:rPr>
          <w:lang w:eastAsia="en-US"/>
        </w:rPr>
        <w:t>pourtant</w:t>
      </w:r>
      <w:r>
        <w:rPr>
          <w:lang w:eastAsia="en-US"/>
        </w:rPr>
        <w:t xml:space="preserve">, </w:t>
      </w:r>
      <w:r w:rsidR="003148C9">
        <w:rPr>
          <w:lang w:eastAsia="en-US"/>
        </w:rPr>
        <w:t>qu</w:t>
      </w:r>
      <w:r>
        <w:rPr>
          <w:lang w:eastAsia="en-US"/>
        </w:rPr>
        <w:t>’</w:t>
      </w:r>
      <w:r w:rsidR="003148C9">
        <w:rPr>
          <w:lang w:eastAsia="en-US"/>
        </w:rPr>
        <w:t>ils ne se parlent</w:t>
      </w:r>
      <w:r>
        <w:rPr>
          <w:lang w:eastAsia="en-US"/>
        </w:rPr>
        <w:t>…</w:t>
      </w:r>
    </w:p>
    <w:p w14:paraId="058D2E95" w14:textId="77777777" w:rsidR="0046142F" w:rsidRDefault="003148C9" w:rsidP="0046142F">
      <w:pPr>
        <w:rPr>
          <w:lang w:eastAsia="en-US"/>
        </w:rPr>
      </w:pPr>
      <w:r>
        <w:rPr>
          <w:lang w:eastAsia="en-US"/>
        </w:rPr>
        <w:t>Fargeau fronça le sourcil</w:t>
      </w:r>
      <w:r w:rsidR="0046142F">
        <w:rPr>
          <w:lang w:eastAsia="en-US"/>
        </w:rPr>
        <w:t>.</w:t>
      </w:r>
    </w:p>
    <w:p w14:paraId="1074EEFA"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là le diable</w:t>
      </w:r>
      <w:r>
        <w:rPr>
          <w:lang w:eastAsia="en-US"/>
        </w:rPr>
        <w:t xml:space="preserve"> ! </w:t>
      </w:r>
      <w:r w:rsidR="003148C9">
        <w:rPr>
          <w:lang w:eastAsia="en-US"/>
        </w:rPr>
        <w:t>grommela-t-il</w:t>
      </w:r>
      <w:r>
        <w:rPr>
          <w:lang w:eastAsia="en-US"/>
        </w:rPr>
        <w:t xml:space="preserve">, </w:t>
      </w:r>
      <w:r w:rsidR="003148C9">
        <w:rPr>
          <w:lang w:eastAsia="en-US"/>
        </w:rPr>
        <w:t>et je travaille pour qu</w:t>
      </w:r>
      <w:r>
        <w:rPr>
          <w:lang w:eastAsia="en-US"/>
        </w:rPr>
        <w:t>’</w:t>
      </w:r>
      <w:r w:rsidR="003148C9">
        <w:rPr>
          <w:lang w:eastAsia="en-US"/>
        </w:rPr>
        <w:t>ils ne se parlent jamais</w:t>
      </w:r>
      <w:r>
        <w:rPr>
          <w:lang w:eastAsia="en-US"/>
        </w:rPr>
        <w:t> !…</w:t>
      </w:r>
    </w:p>
    <w:p w14:paraId="43680EDF" w14:textId="77777777" w:rsidR="0046142F" w:rsidRDefault="003148C9" w:rsidP="0046142F">
      <w:pPr>
        <w:rPr>
          <w:lang w:eastAsia="en-US"/>
        </w:rPr>
      </w:pPr>
      <w:r>
        <w:rPr>
          <w:lang w:eastAsia="en-US"/>
        </w:rPr>
        <w:t xml:space="preserve">Il emmena </w:t>
      </w:r>
      <w:proofErr w:type="spellStart"/>
      <w:r>
        <w:rPr>
          <w:lang w:eastAsia="en-US"/>
        </w:rPr>
        <w:t>Guérineul</w:t>
      </w:r>
      <w:proofErr w:type="spellEnd"/>
      <w:r w:rsidR="0046142F">
        <w:rPr>
          <w:lang w:eastAsia="en-US"/>
        </w:rPr>
        <w:t xml:space="preserve">, </w:t>
      </w:r>
      <w:r>
        <w:rPr>
          <w:lang w:eastAsia="en-US"/>
        </w:rPr>
        <w:t>qui ne pouvait détacher ses yeux de cet endroit de la charmille où l</w:t>
      </w:r>
      <w:r w:rsidR="0046142F">
        <w:rPr>
          <w:lang w:eastAsia="en-US"/>
        </w:rPr>
        <w:t>’</w:t>
      </w:r>
      <w:r>
        <w:rPr>
          <w:lang w:eastAsia="en-US"/>
        </w:rPr>
        <w:t>on voyait</w:t>
      </w:r>
      <w:r w:rsidR="0046142F">
        <w:rPr>
          <w:lang w:eastAsia="en-US"/>
        </w:rPr>
        <w:t xml:space="preserve">, </w:t>
      </w:r>
      <w:r>
        <w:rPr>
          <w:lang w:eastAsia="en-US"/>
        </w:rPr>
        <w:t>d</w:t>
      </w:r>
      <w:r w:rsidR="0046142F">
        <w:rPr>
          <w:lang w:eastAsia="en-US"/>
        </w:rPr>
        <w:t>’</w:t>
      </w:r>
      <w:r>
        <w:rPr>
          <w:lang w:eastAsia="en-US"/>
        </w:rPr>
        <w:t>un côté</w:t>
      </w:r>
      <w:r w:rsidR="0046142F">
        <w:rPr>
          <w:lang w:eastAsia="en-US"/>
        </w:rPr>
        <w:t xml:space="preserve">, </w:t>
      </w:r>
      <w:r>
        <w:rPr>
          <w:lang w:eastAsia="en-US"/>
        </w:rPr>
        <w:t>Lucien assis sur le banc de gazon</w:t>
      </w:r>
      <w:r w:rsidR="0046142F">
        <w:rPr>
          <w:lang w:eastAsia="en-US"/>
        </w:rPr>
        <w:t xml:space="preserve">, </w:t>
      </w:r>
      <w:r>
        <w:rPr>
          <w:lang w:eastAsia="en-US"/>
        </w:rPr>
        <w:t>et</w:t>
      </w:r>
      <w:r w:rsidR="0046142F">
        <w:rPr>
          <w:lang w:eastAsia="en-US"/>
        </w:rPr>
        <w:t xml:space="preserve">, </w:t>
      </w:r>
      <w:r>
        <w:rPr>
          <w:lang w:eastAsia="en-US"/>
        </w:rPr>
        <w:t>de l</w:t>
      </w:r>
      <w:r w:rsidR="0046142F">
        <w:rPr>
          <w:lang w:eastAsia="en-US"/>
        </w:rPr>
        <w:t>’</w:t>
      </w:r>
      <w:r>
        <w:rPr>
          <w:lang w:eastAsia="en-US"/>
        </w:rPr>
        <w:t>autre</w:t>
      </w:r>
      <w:r w:rsidR="0046142F">
        <w:rPr>
          <w:lang w:eastAsia="en-US"/>
        </w:rPr>
        <w:t xml:space="preserve">, </w:t>
      </w:r>
      <w:r>
        <w:rPr>
          <w:lang w:eastAsia="en-US"/>
        </w:rPr>
        <w:t>à travers les feuilles</w:t>
      </w:r>
      <w:r w:rsidR="0046142F">
        <w:rPr>
          <w:lang w:eastAsia="en-US"/>
        </w:rPr>
        <w:t xml:space="preserve">, </w:t>
      </w:r>
      <w:r>
        <w:rPr>
          <w:lang w:eastAsia="en-US"/>
        </w:rPr>
        <w:t>le peignoir blanc de Berthe</w:t>
      </w:r>
      <w:r w:rsidR="0046142F">
        <w:rPr>
          <w:lang w:eastAsia="en-US"/>
        </w:rPr>
        <w:t>.</w:t>
      </w:r>
    </w:p>
    <w:p w14:paraId="0A9BA92E" w14:textId="77777777" w:rsidR="0046142F" w:rsidRDefault="003148C9" w:rsidP="0046142F">
      <w:pPr>
        <w:rPr>
          <w:lang w:eastAsia="en-US"/>
        </w:rPr>
      </w:pPr>
      <w:r>
        <w:rPr>
          <w:lang w:eastAsia="en-US"/>
        </w:rPr>
        <w:t>Ils auraient pu se toucher</w:t>
      </w:r>
      <w:r w:rsidR="0046142F">
        <w:rPr>
          <w:lang w:eastAsia="en-US"/>
        </w:rPr>
        <w:t>.</w:t>
      </w:r>
    </w:p>
    <w:p w14:paraId="32401AC8" w14:textId="77777777" w:rsidR="0046142F" w:rsidRDefault="0046142F" w:rsidP="0046142F">
      <w:pPr>
        <w:rPr>
          <w:lang w:eastAsia="en-US"/>
        </w:rPr>
      </w:pPr>
      <w:r>
        <w:rPr>
          <w:lang w:eastAsia="en-US"/>
        </w:rPr>
        <w:t>— </w:t>
      </w:r>
      <w:r w:rsidR="003148C9">
        <w:rPr>
          <w:lang w:eastAsia="en-US"/>
        </w:rPr>
        <w:t>Nom de nom de nom</w:t>
      </w:r>
      <w:r>
        <w:rPr>
          <w:lang w:eastAsia="en-US"/>
        </w:rPr>
        <w:t xml:space="preserve"> ! </w:t>
      </w:r>
      <w:r w:rsidR="003148C9">
        <w:rPr>
          <w:lang w:eastAsia="en-US"/>
        </w:rPr>
        <w:t>murmurait-il</w:t>
      </w:r>
      <w:r>
        <w:rPr>
          <w:lang w:eastAsia="en-US"/>
        </w:rPr>
        <w:t xml:space="preserve">. </w:t>
      </w:r>
      <w:r w:rsidR="003148C9">
        <w:rPr>
          <w:lang w:eastAsia="en-US"/>
        </w:rPr>
        <w:t>Ça</w:t>
      </w:r>
      <w:r>
        <w:rPr>
          <w:lang w:eastAsia="en-US"/>
        </w:rPr>
        <w:t xml:space="preserve">, </w:t>
      </w:r>
      <w:r w:rsidR="003148C9">
        <w:rPr>
          <w:lang w:eastAsia="en-US"/>
        </w:rPr>
        <w:t>voyez-vous</w:t>
      </w:r>
      <w:r>
        <w:rPr>
          <w:lang w:eastAsia="en-US"/>
        </w:rPr>
        <w:t xml:space="preserve">, </w:t>
      </w:r>
      <w:r w:rsidR="003148C9">
        <w:rPr>
          <w:lang w:eastAsia="en-US"/>
        </w:rPr>
        <w:t>je ne peux pas l</w:t>
      </w:r>
      <w:r>
        <w:rPr>
          <w:lang w:eastAsia="en-US"/>
        </w:rPr>
        <w:t>’</w:t>
      </w:r>
      <w:r w:rsidR="003148C9">
        <w:rPr>
          <w:lang w:eastAsia="en-US"/>
        </w:rPr>
        <w:t>avaler</w:t>
      </w:r>
      <w:r>
        <w:rPr>
          <w:lang w:eastAsia="en-US"/>
        </w:rPr>
        <w:t xml:space="preserve"> !… </w:t>
      </w:r>
      <w:r w:rsidR="003148C9">
        <w:rPr>
          <w:lang w:eastAsia="en-US"/>
        </w:rPr>
        <w:t>Des gens qui se cherchent depuis longtemps</w:t>
      </w:r>
      <w:r>
        <w:rPr>
          <w:lang w:eastAsia="en-US"/>
        </w:rPr>
        <w:t xml:space="preserve">, </w:t>
      </w:r>
      <w:r w:rsidR="003148C9">
        <w:rPr>
          <w:lang w:eastAsia="en-US"/>
        </w:rPr>
        <w:t>et qui sont là</w:t>
      </w:r>
      <w:r>
        <w:rPr>
          <w:lang w:eastAsia="en-US"/>
        </w:rPr>
        <w:t xml:space="preserve">… </w:t>
      </w:r>
      <w:r w:rsidR="003148C9">
        <w:rPr>
          <w:lang w:eastAsia="en-US"/>
        </w:rPr>
        <w:t>tous deux</w:t>
      </w:r>
      <w:r>
        <w:rPr>
          <w:lang w:eastAsia="en-US"/>
        </w:rPr>
        <w:t xml:space="preserve">… </w:t>
      </w:r>
      <w:r w:rsidR="003148C9">
        <w:rPr>
          <w:lang w:eastAsia="en-US"/>
        </w:rPr>
        <w:t>Ma parole</w:t>
      </w:r>
      <w:r>
        <w:rPr>
          <w:lang w:eastAsia="en-US"/>
        </w:rPr>
        <w:t xml:space="preserve">, </w:t>
      </w:r>
      <w:r w:rsidR="003148C9">
        <w:rPr>
          <w:lang w:eastAsia="en-US"/>
        </w:rPr>
        <w:t>j</w:t>
      </w:r>
      <w:r>
        <w:rPr>
          <w:lang w:eastAsia="en-US"/>
        </w:rPr>
        <w:t>’</w:t>
      </w:r>
      <w:r w:rsidR="003148C9">
        <w:rPr>
          <w:lang w:eastAsia="en-US"/>
        </w:rPr>
        <w:t>ai des envies d</w:t>
      </w:r>
      <w:r>
        <w:rPr>
          <w:lang w:eastAsia="en-US"/>
        </w:rPr>
        <w:t>’</w:t>
      </w:r>
      <w:r w:rsidR="003148C9">
        <w:rPr>
          <w:lang w:eastAsia="en-US"/>
        </w:rPr>
        <w:t>aller là-bas</w:t>
      </w:r>
      <w:r>
        <w:rPr>
          <w:lang w:eastAsia="en-US"/>
        </w:rPr>
        <w:t xml:space="preserve">, </w:t>
      </w:r>
      <w:r w:rsidR="003148C9">
        <w:rPr>
          <w:lang w:eastAsia="en-US"/>
        </w:rPr>
        <w:t>moi</w:t>
      </w:r>
      <w:r>
        <w:rPr>
          <w:lang w:eastAsia="en-US"/>
        </w:rPr>
        <w:t xml:space="preserve">, </w:t>
      </w:r>
      <w:r w:rsidR="003148C9">
        <w:rPr>
          <w:lang w:eastAsia="en-US"/>
        </w:rPr>
        <w:t>et de dire</w:t>
      </w:r>
      <w:r>
        <w:rPr>
          <w:lang w:eastAsia="en-US"/>
        </w:rPr>
        <w:t xml:space="preserve"> : </w:t>
      </w:r>
      <w:r w:rsidR="003148C9">
        <w:rPr>
          <w:lang w:eastAsia="en-US"/>
        </w:rPr>
        <w:t>Bonjour</w:t>
      </w:r>
      <w:r>
        <w:rPr>
          <w:lang w:eastAsia="en-US"/>
        </w:rPr>
        <w:t xml:space="preserve">, </w:t>
      </w:r>
      <w:r w:rsidR="003148C9">
        <w:rPr>
          <w:lang w:eastAsia="en-US"/>
        </w:rPr>
        <w:t>vieux Lucien</w:t>
      </w:r>
      <w:r>
        <w:rPr>
          <w:lang w:eastAsia="en-US"/>
        </w:rPr>
        <w:t xml:space="preserve"> ! </w:t>
      </w:r>
      <w:r w:rsidR="003148C9">
        <w:rPr>
          <w:lang w:eastAsia="en-US"/>
        </w:rPr>
        <w:t>bonjour</w:t>
      </w:r>
      <w:r>
        <w:rPr>
          <w:lang w:eastAsia="en-US"/>
        </w:rPr>
        <w:t xml:space="preserve">, </w:t>
      </w:r>
      <w:r w:rsidR="003148C9">
        <w:rPr>
          <w:lang w:eastAsia="en-US"/>
        </w:rPr>
        <w:t>ma cousine Berthe</w:t>
      </w:r>
      <w:r>
        <w:rPr>
          <w:lang w:eastAsia="en-US"/>
        </w:rPr>
        <w:t> !</w:t>
      </w:r>
    </w:p>
    <w:p w14:paraId="000AA8B6" w14:textId="77777777" w:rsidR="0046142F" w:rsidRDefault="003148C9" w:rsidP="0046142F">
      <w:pPr>
        <w:rPr>
          <w:lang w:eastAsia="en-US"/>
        </w:rPr>
      </w:pPr>
      <w:r>
        <w:rPr>
          <w:lang w:eastAsia="en-US"/>
        </w:rPr>
        <w:t>Fargeau pâlit</w:t>
      </w:r>
      <w:r w:rsidR="0046142F">
        <w:rPr>
          <w:lang w:eastAsia="en-US"/>
        </w:rPr>
        <w:t>.</w:t>
      </w:r>
    </w:p>
    <w:p w14:paraId="27ED9FE9" w14:textId="77777777" w:rsidR="0046142F" w:rsidRDefault="0046142F" w:rsidP="0046142F">
      <w:pPr>
        <w:rPr>
          <w:lang w:eastAsia="en-US"/>
        </w:rPr>
      </w:pPr>
      <w:r>
        <w:rPr>
          <w:lang w:eastAsia="en-US"/>
        </w:rPr>
        <w:t>— </w:t>
      </w:r>
      <w:r w:rsidR="003148C9">
        <w:rPr>
          <w:lang w:eastAsia="en-US"/>
        </w:rPr>
        <w:t>Seraient-ils contents</w:t>
      </w:r>
      <w:r>
        <w:rPr>
          <w:lang w:eastAsia="en-US"/>
        </w:rPr>
        <w:t xml:space="preserve"> ! </w:t>
      </w:r>
      <w:r w:rsidR="003148C9">
        <w:rPr>
          <w:lang w:eastAsia="en-US"/>
        </w:rPr>
        <w:t xml:space="preserve">poursuivit </w:t>
      </w:r>
      <w:proofErr w:type="spellStart"/>
      <w:r w:rsidR="003148C9">
        <w:rPr>
          <w:lang w:eastAsia="en-US"/>
        </w:rPr>
        <w:t>Guérineul</w:t>
      </w:r>
      <w:proofErr w:type="spellEnd"/>
      <w:r w:rsidR="003148C9">
        <w:rPr>
          <w:lang w:eastAsia="en-US"/>
        </w:rPr>
        <w:t xml:space="preserve"> qui riait avec une sorte d</w:t>
      </w:r>
      <w:r>
        <w:rPr>
          <w:lang w:eastAsia="en-US"/>
        </w:rPr>
        <w:t>’</w:t>
      </w:r>
      <w:r w:rsidR="003148C9">
        <w:rPr>
          <w:lang w:eastAsia="en-US"/>
        </w:rPr>
        <w:t>attendrissement</w:t>
      </w:r>
      <w:r>
        <w:rPr>
          <w:lang w:eastAsia="en-US"/>
        </w:rPr>
        <w:t xml:space="preserve"> ; </w:t>
      </w:r>
      <w:r w:rsidR="003148C9">
        <w:rPr>
          <w:lang w:eastAsia="en-US"/>
        </w:rPr>
        <w:t>Dieu de Dieu</w:t>
      </w:r>
      <w:r>
        <w:rPr>
          <w:lang w:eastAsia="en-US"/>
        </w:rPr>
        <w:t xml:space="preserve"> ! </w:t>
      </w:r>
      <w:r w:rsidR="003148C9">
        <w:rPr>
          <w:lang w:eastAsia="en-US"/>
        </w:rPr>
        <w:t>seraient-ils contents</w:t>
      </w:r>
      <w:r>
        <w:rPr>
          <w:lang w:eastAsia="en-US"/>
        </w:rPr>
        <w:t> !</w:t>
      </w:r>
    </w:p>
    <w:p w14:paraId="2652AE0D" w14:textId="33F70E55" w:rsidR="003148C9" w:rsidRPr="0046142F" w:rsidRDefault="003148C9" w:rsidP="0046142F">
      <w:pPr>
        <w:keepNext/>
        <w:ind w:firstLine="0"/>
        <w:jc w:val="center"/>
        <w:rPr>
          <w:lang w:eastAsia="en-US"/>
        </w:rPr>
      </w:pPr>
      <w:r w:rsidRPr="0046142F">
        <w:rPr>
          <w:lang w:eastAsia="en-US"/>
        </w:rPr>
        <w:lastRenderedPageBreak/>
        <w:t>*</w:t>
      </w:r>
    </w:p>
    <w:p w14:paraId="10A9E75B" w14:textId="77777777" w:rsidR="0046142F" w:rsidRDefault="003148C9" w:rsidP="0046142F">
      <w:pPr>
        <w:ind w:firstLine="0"/>
        <w:jc w:val="center"/>
        <w:rPr>
          <w:lang w:eastAsia="en-US"/>
        </w:rPr>
      </w:pPr>
      <w:r w:rsidRPr="0046142F">
        <w:rPr>
          <w:lang w:eastAsia="en-US"/>
        </w:rPr>
        <w:t>* *</w:t>
      </w:r>
    </w:p>
    <w:p w14:paraId="763F6E80" w14:textId="77777777" w:rsidR="0046142F" w:rsidRDefault="003148C9" w:rsidP="0046142F">
      <w:pPr>
        <w:rPr>
          <w:lang w:eastAsia="en-US"/>
        </w:rPr>
      </w:pPr>
      <w:r>
        <w:rPr>
          <w:lang w:eastAsia="en-US"/>
        </w:rPr>
        <w:t>Lucien était assis</w:t>
      </w:r>
      <w:r w:rsidR="0046142F">
        <w:rPr>
          <w:lang w:eastAsia="en-US"/>
        </w:rPr>
        <w:t xml:space="preserve">, </w:t>
      </w:r>
      <w:r>
        <w:rPr>
          <w:lang w:eastAsia="en-US"/>
        </w:rPr>
        <w:t>la tête appuyée contre un coussin qu</w:t>
      </w:r>
      <w:r w:rsidR="0046142F">
        <w:rPr>
          <w:lang w:eastAsia="en-US"/>
        </w:rPr>
        <w:t>’</w:t>
      </w:r>
      <w:r>
        <w:rPr>
          <w:lang w:eastAsia="en-US"/>
        </w:rPr>
        <w:t>on avait mis là pour lui</w:t>
      </w:r>
      <w:r w:rsidR="0046142F">
        <w:rPr>
          <w:lang w:eastAsia="en-US"/>
        </w:rPr>
        <w:t xml:space="preserve">, </w:t>
      </w:r>
      <w:r>
        <w:rPr>
          <w:lang w:eastAsia="en-US"/>
        </w:rPr>
        <w:t>muet et immobile comme nous l</w:t>
      </w:r>
      <w:r w:rsidR="0046142F">
        <w:rPr>
          <w:lang w:eastAsia="en-US"/>
        </w:rPr>
        <w:t>’</w:t>
      </w:r>
      <w:r>
        <w:rPr>
          <w:lang w:eastAsia="en-US"/>
        </w:rPr>
        <w:t>avons vu sur son lit au commencement de la nuit précédente</w:t>
      </w:r>
      <w:r w:rsidR="0046142F">
        <w:rPr>
          <w:lang w:eastAsia="en-US"/>
        </w:rPr>
        <w:t>.</w:t>
      </w:r>
    </w:p>
    <w:p w14:paraId="77AD81CB" w14:textId="77777777" w:rsidR="0046142F" w:rsidRDefault="003148C9" w:rsidP="0046142F">
      <w:pPr>
        <w:rPr>
          <w:lang w:eastAsia="en-US"/>
        </w:rPr>
      </w:pPr>
      <w:r>
        <w:rPr>
          <w:lang w:eastAsia="en-US"/>
        </w:rPr>
        <w:t>Berthe était assise aussi</w:t>
      </w:r>
      <w:r w:rsidR="0046142F">
        <w:rPr>
          <w:lang w:eastAsia="en-US"/>
        </w:rPr>
        <w:t xml:space="preserve">, </w:t>
      </w:r>
      <w:r>
        <w:rPr>
          <w:lang w:eastAsia="en-US"/>
        </w:rPr>
        <w:t>et lisait</w:t>
      </w:r>
      <w:r w:rsidR="0046142F">
        <w:rPr>
          <w:lang w:eastAsia="en-US"/>
        </w:rPr>
        <w:t>.</w:t>
      </w:r>
    </w:p>
    <w:p w14:paraId="3A16E69C" w14:textId="77777777" w:rsidR="0046142F" w:rsidRDefault="003148C9" w:rsidP="0046142F">
      <w:pPr>
        <w:rPr>
          <w:lang w:eastAsia="en-US"/>
        </w:rPr>
      </w:pPr>
      <w:r>
        <w:rPr>
          <w:lang w:eastAsia="en-US"/>
        </w:rPr>
        <w:t>Son livre était ouvert à cette page blanche qui précède le titre</w:t>
      </w:r>
      <w:r w:rsidR="0046142F">
        <w:rPr>
          <w:lang w:eastAsia="en-US"/>
        </w:rPr>
        <w:t>.</w:t>
      </w:r>
    </w:p>
    <w:p w14:paraId="7782A62E" w14:textId="77777777" w:rsidR="0046142F" w:rsidRDefault="003148C9" w:rsidP="0046142F">
      <w:pPr>
        <w:rPr>
          <w:lang w:eastAsia="en-US"/>
        </w:rPr>
      </w:pPr>
      <w:r>
        <w:rPr>
          <w:lang w:eastAsia="en-US"/>
        </w:rPr>
        <w:t>Ce qu</w:t>
      </w:r>
      <w:r w:rsidR="0046142F">
        <w:rPr>
          <w:lang w:eastAsia="en-US"/>
        </w:rPr>
        <w:t>’</w:t>
      </w:r>
      <w:r>
        <w:rPr>
          <w:lang w:eastAsia="en-US"/>
        </w:rPr>
        <w:t>elle lisait</w:t>
      </w:r>
      <w:r w:rsidR="0046142F">
        <w:rPr>
          <w:lang w:eastAsia="en-US"/>
        </w:rPr>
        <w:t xml:space="preserve">, </w:t>
      </w:r>
      <w:r>
        <w:rPr>
          <w:lang w:eastAsia="en-US"/>
        </w:rPr>
        <w:t>c</w:t>
      </w:r>
      <w:r w:rsidR="0046142F">
        <w:rPr>
          <w:lang w:eastAsia="en-US"/>
        </w:rPr>
        <w:t>’</w:t>
      </w:r>
      <w:r>
        <w:rPr>
          <w:lang w:eastAsia="en-US"/>
        </w:rPr>
        <w:t>était une ligne écrite à la main et suivie d</w:t>
      </w:r>
      <w:r w:rsidR="0046142F">
        <w:rPr>
          <w:lang w:eastAsia="en-US"/>
        </w:rPr>
        <w:t>’</w:t>
      </w:r>
      <w:r>
        <w:rPr>
          <w:lang w:eastAsia="en-US"/>
        </w:rPr>
        <w:t>une signature</w:t>
      </w:r>
      <w:r w:rsidR="0046142F">
        <w:rPr>
          <w:lang w:eastAsia="en-US"/>
        </w:rPr>
        <w:t>.</w:t>
      </w:r>
    </w:p>
    <w:p w14:paraId="06648F37" w14:textId="77777777" w:rsidR="0046142F" w:rsidRDefault="003148C9" w:rsidP="0046142F">
      <w:pPr>
        <w:rPr>
          <w:lang w:eastAsia="en-US"/>
        </w:rPr>
      </w:pPr>
      <w:r>
        <w:rPr>
          <w:lang w:eastAsia="en-US"/>
        </w:rPr>
        <w:t>Cette ligne disait</w:t>
      </w:r>
      <w:r w:rsidR="0046142F">
        <w:rPr>
          <w:lang w:eastAsia="en-US"/>
        </w:rPr>
        <w:t> :</w:t>
      </w:r>
    </w:p>
    <w:p w14:paraId="7F216407" w14:textId="77777777" w:rsidR="0046142F" w:rsidRDefault="0046142F" w:rsidP="0046142F">
      <w:pPr>
        <w:rPr>
          <w:lang w:eastAsia="en-US"/>
        </w:rPr>
      </w:pPr>
      <w:r>
        <w:rPr>
          <w:lang w:eastAsia="en-US"/>
        </w:rPr>
        <w:t>« </w:t>
      </w:r>
      <w:r w:rsidR="003148C9">
        <w:rPr>
          <w:lang w:eastAsia="en-US"/>
        </w:rPr>
        <w:t>Ma petite Berthe chérie lira ce livre quand je lui aurai rendu la vue</w:t>
      </w:r>
      <w:r>
        <w:rPr>
          <w:lang w:eastAsia="en-US"/>
        </w:rPr>
        <w:t>.</w:t>
      </w:r>
    </w:p>
    <w:p w14:paraId="5CD043FF" w14:textId="5AD6D7CB" w:rsidR="0046142F" w:rsidRDefault="0046142F" w:rsidP="0046142F">
      <w:pPr>
        <w:jc w:val="right"/>
        <w:rPr>
          <w:lang w:eastAsia="en-US"/>
        </w:rPr>
      </w:pPr>
      <w:r>
        <w:rPr>
          <w:lang w:eastAsia="en-US"/>
        </w:rPr>
        <w:t>« </w:t>
      </w:r>
      <w:r w:rsidR="003148C9" w:rsidRPr="0046142F">
        <w:rPr>
          <w:lang w:eastAsia="en-US"/>
        </w:rPr>
        <w:t>LUCIEN</w:t>
      </w:r>
      <w:r>
        <w:rPr>
          <w:lang w:eastAsia="en-US"/>
        </w:rPr>
        <w:t>. »</w:t>
      </w:r>
    </w:p>
    <w:p w14:paraId="19E9279F" w14:textId="77777777" w:rsidR="0046142F" w:rsidRDefault="003148C9" w:rsidP="0046142F">
      <w:pPr>
        <w:rPr>
          <w:lang w:eastAsia="en-US"/>
        </w:rPr>
      </w:pPr>
      <w:r>
        <w:rPr>
          <w:lang w:eastAsia="en-US"/>
        </w:rPr>
        <w:t>Et tandis que</w:t>
      </w:r>
      <w:r w:rsidR="0046142F">
        <w:rPr>
          <w:lang w:eastAsia="en-US"/>
        </w:rPr>
        <w:t xml:space="preserve">, </w:t>
      </w:r>
      <w:r>
        <w:rPr>
          <w:lang w:eastAsia="en-US"/>
        </w:rPr>
        <w:t>d</w:t>
      </w:r>
      <w:r w:rsidR="0046142F">
        <w:rPr>
          <w:lang w:eastAsia="en-US"/>
        </w:rPr>
        <w:t>’</w:t>
      </w:r>
      <w:r>
        <w:rPr>
          <w:lang w:eastAsia="en-US"/>
        </w:rPr>
        <w:t>un côté de la charmille</w:t>
      </w:r>
      <w:r w:rsidR="0046142F">
        <w:rPr>
          <w:lang w:eastAsia="en-US"/>
        </w:rPr>
        <w:t xml:space="preserve">, </w:t>
      </w:r>
      <w:r>
        <w:rPr>
          <w:lang w:eastAsia="en-US"/>
        </w:rPr>
        <w:t xml:space="preserve">Berthe baisait en </w:t>
      </w:r>
      <w:r>
        <w:t>pleurant l</w:t>
      </w:r>
      <w:r w:rsidR="0046142F">
        <w:rPr>
          <w:lang w:eastAsia="en-US"/>
        </w:rPr>
        <w:t>’</w:t>
      </w:r>
      <w:r>
        <w:rPr>
          <w:lang w:eastAsia="en-US"/>
        </w:rPr>
        <w:t>écriture de Lucien</w:t>
      </w:r>
      <w:r w:rsidR="0046142F">
        <w:rPr>
          <w:lang w:eastAsia="en-US"/>
        </w:rPr>
        <w:t xml:space="preserve">, </w:t>
      </w:r>
      <w:r>
        <w:rPr>
          <w:lang w:eastAsia="en-US"/>
        </w:rPr>
        <w:t>Lucien pleurait en baisant le pauvre ruban rose</w:t>
      </w:r>
      <w:r w:rsidR="0046142F">
        <w:rPr>
          <w:lang w:eastAsia="en-US"/>
        </w:rPr>
        <w:t xml:space="preserve">, </w:t>
      </w:r>
      <w:r>
        <w:rPr>
          <w:lang w:eastAsia="en-US"/>
        </w:rPr>
        <w:t xml:space="preserve">laissé par Berthe sur le tertre de la </w:t>
      </w:r>
      <w:proofErr w:type="spellStart"/>
      <w:r>
        <w:rPr>
          <w:lang w:eastAsia="en-US"/>
        </w:rPr>
        <w:t>Mestivière</w:t>
      </w:r>
      <w:proofErr w:type="spellEnd"/>
      <w:r w:rsidR="0046142F">
        <w:rPr>
          <w:lang w:eastAsia="en-US"/>
        </w:rPr>
        <w:t xml:space="preserve">, </w:t>
      </w:r>
      <w:r>
        <w:rPr>
          <w:lang w:eastAsia="en-US"/>
        </w:rPr>
        <w:t>le soir où elle avait voulu mourir</w:t>
      </w:r>
      <w:r w:rsidR="0046142F">
        <w:rPr>
          <w:lang w:eastAsia="en-US"/>
        </w:rPr>
        <w:t>.</w:t>
      </w:r>
    </w:p>
    <w:p w14:paraId="77173621" w14:textId="70882EB3" w:rsidR="0046142F" w:rsidRDefault="003148C9" w:rsidP="0046142F">
      <w:pPr>
        <w:rPr>
          <w:lang w:eastAsia="en-US"/>
        </w:rPr>
      </w:pPr>
      <w:r>
        <w:rPr>
          <w:lang w:eastAsia="en-US"/>
        </w:rPr>
        <w:t>Tous les jours Lucien et Berthe</w:t>
      </w:r>
      <w:r w:rsidR="0046142F">
        <w:rPr>
          <w:lang w:eastAsia="en-US"/>
        </w:rPr>
        <w:t>, M. </w:t>
      </w:r>
      <w:r>
        <w:rPr>
          <w:lang w:eastAsia="en-US"/>
        </w:rPr>
        <w:t xml:space="preserve">Raymond </w:t>
      </w:r>
      <w:proofErr w:type="spellStart"/>
      <w:r>
        <w:rPr>
          <w:lang w:eastAsia="en-US"/>
        </w:rPr>
        <w:t>Lointier</w:t>
      </w:r>
      <w:proofErr w:type="spellEnd"/>
      <w:r>
        <w:rPr>
          <w:lang w:eastAsia="en-US"/>
        </w:rPr>
        <w:t xml:space="preserve"> et madame de Marans</w:t>
      </w:r>
      <w:r w:rsidR="0046142F">
        <w:rPr>
          <w:lang w:eastAsia="en-US"/>
        </w:rPr>
        <w:t xml:space="preserve">, </w:t>
      </w:r>
      <w:r>
        <w:rPr>
          <w:lang w:eastAsia="en-US"/>
        </w:rPr>
        <w:t xml:space="preserve">se </w:t>
      </w:r>
      <w:r>
        <w:rPr>
          <w:i/>
          <w:iCs/>
          <w:lang w:eastAsia="en-US"/>
        </w:rPr>
        <w:t>rencontraient</w:t>
      </w:r>
      <w:r>
        <w:rPr>
          <w:lang w:eastAsia="en-US"/>
        </w:rPr>
        <w:t xml:space="preserve"> ainsi</w:t>
      </w:r>
      <w:r w:rsidR="0046142F">
        <w:rPr>
          <w:lang w:eastAsia="en-US"/>
        </w:rPr>
        <w:t xml:space="preserve">, </w:t>
      </w:r>
      <w:r>
        <w:rPr>
          <w:lang w:eastAsia="en-US"/>
        </w:rPr>
        <w:t>sans se parler et sans se voir</w:t>
      </w:r>
      <w:r w:rsidR="0046142F">
        <w:rPr>
          <w:lang w:eastAsia="en-US"/>
        </w:rPr>
        <w:t xml:space="preserve">. </w:t>
      </w:r>
      <w:r>
        <w:rPr>
          <w:lang w:eastAsia="en-US"/>
        </w:rPr>
        <w:t>Et c</w:t>
      </w:r>
      <w:r w:rsidR="0046142F">
        <w:rPr>
          <w:lang w:eastAsia="en-US"/>
        </w:rPr>
        <w:t>’</w:t>
      </w:r>
      <w:r>
        <w:rPr>
          <w:lang w:eastAsia="en-US"/>
        </w:rPr>
        <w:t>était l</w:t>
      </w:r>
      <w:r w:rsidR="0046142F">
        <w:rPr>
          <w:lang w:eastAsia="en-US"/>
        </w:rPr>
        <w:t>’</w:t>
      </w:r>
      <w:r>
        <w:rPr>
          <w:lang w:eastAsia="en-US"/>
        </w:rPr>
        <w:t>aveugle qui seul devinait sa solitude partagée</w:t>
      </w:r>
      <w:r w:rsidR="0046142F">
        <w:rPr>
          <w:lang w:eastAsia="en-US"/>
        </w:rPr>
        <w:t xml:space="preserve">, </w:t>
      </w:r>
      <w:r>
        <w:rPr>
          <w:lang w:eastAsia="en-US"/>
        </w:rPr>
        <w:t>car Berthe ne se doutait même pas qu</w:t>
      </w:r>
      <w:r w:rsidR="0046142F">
        <w:rPr>
          <w:lang w:eastAsia="en-US"/>
        </w:rPr>
        <w:t>’</w:t>
      </w:r>
      <w:r>
        <w:rPr>
          <w:lang w:eastAsia="en-US"/>
        </w:rPr>
        <w:t>il y eût là un homme</w:t>
      </w:r>
      <w:r w:rsidR="0046142F">
        <w:rPr>
          <w:lang w:eastAsia="en-US"/>
        </w:rPr>
        <w:t>.</w:t>
      </w:r>
    </w:p>
    <w:p w14:paraId="0837DE01" w14:textId="77777777" w:rsidR="0046142F" w:rsidRDefault="003148C9" w:rsidP="0046142F">
      <w:pPr>
        <w:rPr>
          <w:lang w:eastAsia="en-US"/>
        </w:rPr>
      </w:pPr>
      <w:r>
        <w:rPr>
          <w:lang w:eastAsia="en-US"/>
        </w:rPr>
        <w:t>L</w:t>
      </w:r>
      <w:r w:rsidR="0046142F">
        <w:rPr>
          <w:lang w:eastAsia="en-US"/>
        </w:rPr>
        <w:t>’</w:t>
      </w:r>
      <w:r>
        <w:rPr>
          <w:lang w:eastAsia="en-US"/>
        </w:rPr>
        <w:t>aveugle y venait</w:t>
      </w:r>
      <w:r w:rsidR="0046142F">
        <w:rPr>
          <w:lang w:eastAsia="en-US"/>
        </w:rPr>
        <w:t xml:space="preserve">, </w:t>
      </w:r>
      <w:r>
        <w:rPr>
          <w:lang w:eastAsia="en-US"/>
        </w:rPr>
        <w:t>parce qu</w:t>
      </w:r>
      <w:r w:rsidR="0046142F">
        <w:rPr>
          <w:lang w:eastAsia="en-US"/>
        </w:rPr>
        <w:t>’</w:t>
      </w:r>
      <w:r>
        <w:rPr>
          <w:lang w:eastAsia="en-US"/>
        </w:rPr>
        <w:t>à l</w:t>
      </w:r>
      <w:r w:rsidR="0046142F">
        <w:rPr>
          <w:lang w:eastAsia="en-US"/>
        </w:rPr>
        <w:t>’</w:t>
      </w:r>
      <w:r>
        <w:rPr>
          <w:lang w:eastAsia="en-US"/>
        </w:rPr>
        <w:t>heure du déjeuner</w:t>
      </w:r>
      <w:r w:rsidR="0046142F">
        <w:rPr>
          <w:lang w:eastAsia="en-US"/>
        </w:rPr>
        <w:t xml:space="preserve">, </w:t>
      </w:r>
      <w:r>
        <w:rPr>
          <w:lang w:eastAsia="en-US"/>
        </w:rPr>
        <w:t>Lucienne et Gabriel accouraient pour embrasser leur mère</w:t>
      </w:r>
      <w:r w:rsidR="0046142F">
        <w:rPr>
          <w:lang w:eastAsia="en-US"/>
        </w:rPr>
        <w:t>.</w:t>
      </w:r>
    </w:p>
    <w:p w14:paraId="2A5E5D76" w14:textId="77777777" w:rsidR="0046142F" w:rsidRDefault="003148C9" w:rsidP="0046142F">
      <w:pPr>
        <w:rPr>
          <w:lang w:eastAsia="en-US"/>
        </w:rPr>
      </w:pPr>
      <w:r>
        <w:rPr>
          <w:lang w:eastAsia="en-US"/>
        </w:rPr>
        <w:lastRenderedPageBreak/>
        <w:t>Ce moment</w:t>
      </w:r>
      <w:r w:rsidR="0046142F">
        <w:rPr>
          <w:lang w:eastAsia="en-US"/>
        </w:rPr>
        <w:t xml:space="preserve">, </w:t>
      </w:r>
      <w:r>
        <w:rPr>
          <w:lang w:eastAsia="en-US"/>
        </w:rPr>
        <w:t>il l</w:t>
      </w:r>
      <w:r w:rsidR="0046142F">
        <w:rPr>
          <w:lang w:eastAsia="en-US"/>
        </w:rPr>
        <w:t>’</w:t>
      </w:r>
      <w:r>
        <w:rPr>
          <w:lang w:eastAsia="en-US"/>
        </w:rPr>
        <w:t>attendait</w:t>
      </w:r>
      <w:r w:rsidR="0046142F">
        <w:rPr>
          <w:lang w:eastAsia="en-US"/>
        </w:rPr>
        <w:t xml:space="preserve">. </w:t>
      </w:r>
      <w:r>
        <w:rPr>
          <w:lang w:eastAsia="en-US"/>
        </w:rPr>
        <w:t>C</w:t>
      </w:r>
      <w:r w:rsidR="0046142F">
        <w:rPr>
          <w:lang w:eastAsia="en-US"/>
        </w:rPr>
        <w:t>’</w:t>
      </w:r>
      <w:r>
        <w:rPr>
          <w:lang w:eastAsia="en-US"/>
        </w:rPr>
        <w:t>était du bonheur mêlé de tristesse</w:t>
      </w:r>
      <w:r w:rsidR="0046142F">
        <w:rPr>
          <w:lang w:eastAsia="en-US"/>
        </w:rPr>
        <w:t xml:space="preserve">. </w:t>
      </w:r>
      <w:r>
        <w:rPr>
          <w:lang w:eastAsia="en-US"/>
        </w:rPr>
        <w:t>Sans savoir pourquoi</w:t>
      </w:r>
      <w:r w:rsidR="0046142F">
        <w:rPr>
          <w:lang w:eastAsia="en-US"/>
        </w:rPr>
        <w:t xml:space="preserve">, </w:t>
      </w:r>
      <w:r>
        <w:rPr>
          <w:lang w:eastAsia="en-US"/>
        </w:rPr>
        <w:t>quand il entendait ces trois voix se mêler</w:t>
      </w:r>
      <w:r w:rsidR="0046142F">
        <w:rPr>
          <w:lang w:eastAsia="en-US"/>
        </w:rPr>
        <w:t xml:space="preserve">, </w:t>
      </w:r>
      <w:r>
        <w:rPr>
          <w:lang w:eastAsia="en-US"/>
        </w:rPr>
        <w:t>caressantes et amies</w:t>
      </w:r>
      <w:r w:rsidR="0046142F">
        <w:rPr>
          <w:lang w:eastAsia="en-US"/>
        </w:rPr>
        <w:t xml:space="preserve">, </w:t>
      </w:r>
      <w:r>
        <w:rPr>
          <w:lang w:eastAsia="en-US"/>
        </w:rPr>
        <w:t>son cœur battait plus fort et sa paupière tremblait</w:t>
      </w:r>
      <w:r w:rsidR="0046142F">
        <w:rPr>
          <w:lang w:eastAsia="en-US"/>
        </w:rPr>
        <w:t>.</w:t>
      </w:r>
    </w:p>
    <w:p w14:paraId="4E4C48A4" w14:textId="77777777" w:rsidR="0046142F" w:rsidRDefault="0046142F" w:rsidP="0046142F">
      <w:pPr>
        <w:rPr>
          <w:lang w:eastAsia="en-US"/>
        </w:rPr>
      </w:pPr>
      <w:r>
        <w:rPr>
          <w:lang w:eastAsia="en-US"/>
        </w:rPr>
        <w:t>— </w:t>
      </w:r>
      <w:r w:rsidR="003148C9">
        <w:rPr>
          <w:lang w:eastAsia="en-US"/>
        </w:rPr>
        <w:t>Bonjour</w:t>
      </w:r>
      <w:r>
        <w:rPr>
          <w:lang w:eastAsia="en-US"/>
        </w:rPr>
        <w:t xml:space="preserve">, </w:t>
      </w:r>
      <w:r w:rsidR="003148C9">
        <w:rPr>
          <w:lang w:eastAsia="en-US"/>
        </w:rPr>
        <w:t>mère</w:t>
      </w:r>
      <w:r>
        <w:rPr>
          <w:lang w:eastAsia="en-US"/>
        </w:rPr>
        <w:t xml:space="preserve"> ! </w:t>
      </w:r>
      <w:r w:rsidR="003148C9">
        <w:rPr>
          <w:lang w:eastAsia="en-US"/>
        </w:rPr>
        <w:t>dirent ensemble Gabriel et Lucienne de l</w:t>
      </w:r>
      <w:r>
        <w:rPr>
          <w:lang w:eastAsia="en-US"/>
        </w:rPr>
        <w:t>’</w:t>
      </w:r>
      <w:r w:rsidR="003148C9">
        <w:rPr>
          <w:lang w:eastAsia="en-US"/>
        </w:rPr>
        <w:t>autre côté de la charmille</w:t>
      </w:r>
      <w:r>
        <w:rPr>
          <w:lang w:eastAsia="en-US"/>
        </w:rPr>
        <w:t>.</w:t>
      </w:r>
    </w:p>
    <w:p w14:paraId="0BAA8796" w14:textId="77777777" w:rsidR="0046142F" w:rsidRDefault="003148C9" w:rsidP="0046142F">
      <w:pPr>
        <w:rPr>
          <w:lang w:eastAsia="en-US"/>
        </w:rPr>
      </w:pPr>
      <w:r>
        <w:rPr>
          <w:lang w:eastAsia="en-US"/>
        </w:rPr>
        <w:t>Puis des baisers</w:t>
      </w:r>
      <w:r w:rsidR="0046142F">
        <w:rPr>
          <w:lang w:eastAsia="en-US"/>
        </w:rPr>
        <w:t>.</w:t>
      </w:r>
    </w:p>
    <w:p w14:paraId="7559293B" w14:textId="77777777" w:rsidR="0046142F" w:rsidRDefault="003148C9" w:rsidP="0046142F">
      <w:pPr>
        <w:rPr>
          <w:lang w:eastAsia="en-US"/>
        </w:rPr>
      </w:pPr>
      <w:r>
        <w:rPr>
          <w:lang w:eastAsia="en-US"/>
        </w:rPr>
        <w:t>Un gros soupir souleva la poitrine de Lucien</w:t>
      </w:r>
      <w:r w:rsidR="0046142F">
        <w:rPr>
          <w:lang w:eastAsia="en-US"/>
        </w:rPr>
        <w:t>.</w:t>
      </w:r>
    </w:p>
    <w:p w14:paraId="3C3C16DC" w14:textId="77777777" w:rsidR="0046142F" w:rsidRDefault="003148C9" w:rsidP="0046142F">
      <w:pPr>
        <w:rPr>
          <w:lang w:eastAsia="en-US"/>
        </w:rPr>
      </w:pPr>
      <w:r>
        <w:rPr>
          <w:lang w:eastAsia="en-US"/>
        </w:rPr>
        <w:t>Gabriel et Lucienne emmenaient madame de Marans en la tenant par la main</w:t>
      </w:r>
      <w:r w:rsidR="0046142F">
        <w:rPr>
          <w:lang w:eastAsia="en-US"/>
        </w:rPr>
        <w:t>.</w:t>
      </w:r>
    </w:p>
    <w:p w14:paraId="5990B9E4" w14:textId="77777777" w:rsidR="0046142F" w:rsidRDefault="003148C9" w:rsidP="0046142F">
      <w:pPr>
        <w:rPr>
          <w:lang w:eastAsia="en-US"/>
        </w:rPr>
      </w:pPr>
      <w:r>
        <w:rPr>
          <w:lang w:eastAsia="en-US"/>
        </w:rPr>
        <w:t>Lucien restait seul</w:t>
      </w:r>
      <w:r w:rsidR="0046142F">
        <w:rPr>
          <w:lang w:eastAsia="en-US"/>
        </w:rPr>
        <w:t>.</w:t>
      </w:r>
    </w:p>
    <w:p w14:paraId="27EC6817" w14:textId="77777777" w:rsidR="0046142F" w:rsidRDefault="003148C9" w:rsidP="0046142F">
      <w:pPr>
        <w:rPr>
          <w:lang w:eastAsia="en-US"/>
        </w:rPr>
      </w:pPr>
      <w:r>
        <w:rPr>
          <w:lang w:eastAsia="en-US"/>
        </w:rPr>
        <w:t xml:space="preserve">Il </w:t>
      </w:r>
      <w:proofErr w:type="spellStart"/>
      <w:r>
        <w:rPr>
          <w:lang w:eastAsia="en-US"/>
        </w:rPr>
        <w:t>serra</w:t>
      </w:r>
      <w:proofErr w:type="spellEnd"/>
      <w:r>
        <w:rPr>
          <w:lang w:eastAsia="en-US"/>
        </w:rPr>
        <w:t xml:space="preserve"> le ruban rose dans son sein</w:t>
      </w:r>
      <w:r w:rsidR="0046142F">
        <w:rPr>
          <w:lang w:eastAsia="en-US"/>
        </w:rPr>
        <w:t xml:space="preserve">, </w:t>
      </w:r>
      <w:r>
        <w:rPr>
          <w:lang w:eastAsia="en-US"/>
        </w:rPr>
        <w:t>parce qu</w:t>
      </w:r>
      <w:r w:rsidR="0046142F">
        <w:rPr>
          <w:lang w:eastAsia="en-US"/>
        </w:rPr>
        <w:t>’</w:t>
      </w:r>
      <w:r>
        <w:rPr>
          <w:lang w:eastAsia="en-US"/>
        </w:rPr>
        <w:t>il entendait des pas du côté de l</w:t>
      </w:r>
      <w:r w:rsidR="0046142F">
        <w:rPr>
          <w:lang w:eastAsia="en-US"/>
        </w:rPr>
        <w:t>’</w:t>
      </w:r>
      <w:r>
        <w:rPr>
          <w:lang w:eastAsia="en-US"/>
        </w:rPr>
        <w:t>hôtel</w:t>
      </w:r>
      <w:r w:rsidR="0046142F">
        <w:rPr>
          <w:lang w:eastAsia="en-US"/>
        </w:rPr>
        <w:t>.</w:t>
      </w:r>
    </w:p>
    <w:p w14:paraId="4F49D1E9" w14:textId="77777777" w:rsidR="0046142F" w:rsidRDefault="003148C9" w:rsidP="0046142F">
      <w:pPr>
        <w:rPr>
          <w:lang w:eastAsia="en-US"/>
        </w:rPr>
      </w:pPr>
      <w:r>
        <w:rPr>
          <w:lang w:eastAsia="en-US"/>
        </w:rPr>
        <w:t>C</w:t>
      </w:r>
      <w:r w:rsidR="0046142F">
        <w:rPr>
          <w:lang w:eastAsia="en-US"/>
        </w:rPr>
        <w:t>’</w:t>
      </w:r>
      <w:r>
        <w:rPr>
          <w:lang w:eastAsia="en-US"/>
        </w:rPr>
        <w:t>était Albert qui venait à lui plus pâle encore et plus triste qu</w:t>
      </w:r>
      <w:r w:rsidR="0046142F">
        <w:rPr>
          <w:lang w:eastAsia="en-US"/>
        </w:rPr>
        <w:t>’</w:t>
      </w:r>
      <w:r>
        <w:rPr>
          <w:lang w:eastAsia="en-US"/>
        </w:rPr>
        <w:t>à l</w:t>
      </w:r>
      <w:r w:rsidR="0046142F">
        <w:rPr>
          <w:lang w:eastAsia="en-US"/>
        </w:rPr>
        <w:t>’</w:t>
      </w:r>
      <w:r>
        <w:rPr>
          <w:lang w:eastAsia="en-US"/>
        </w:rPr>
        <w:t>ordinaire</w:t>
      </w:r>
      <w:r w:rsidR="0046142F">
        <w:rPr>
          <w:lang w:eastAsia="en-US"/>
        </w:rPr>
        <w:t>.</w:t>
      </w:r>
    </w:p>
    <w:p w14:paraId="44FE4F40" w14:textId="1426E335" w:rsidR="0046142F" w:rsidRDefault="0046142F" w:rsidP="0046142F">
      <w:pPr>
        <w:rPr>
          <w:lang w:eastAsia="en-US"/>
        </w:rPr>
      </w:pPr>
      <w:r>
        <w:rPr>
          <w:lang w:eastAsia="en-US"/>
        </w:rPr>
        <w:t>— </w:t>
      </w:r>
      <w:r w:rsidR="003148C9">
        <w:rPr>
          <w:lang w:eastAsia="en-US"/>
        </w:rPr>
        <w:t>Monsieur</w:t>
      </w:r>
      <w:r>
        <w:rPr>
          <w:lang w:eastAsia="en-US"/>
        </w:rPr>
        <w:t xml:space="preserve">, </w:t>
      </w:r>
      <w:r w:rsidR="003148C9">
        <w:rPr>
          <w:lang w:eastAsia="en-US"/>
        </w:rPr>
        <w:t>dit-il</w:t>
      </w:r>
      <w:r>
        <w:rPr>
          <w:lang w:eastAsia="en-US"/>
        </w:rPr>
        <w:t xml:space="preserve">, </w:t>
      </w:r>
      <w:r w:rsidR="003148C9">
        <w:rPr>
          <w:lang w:eastAsia="en-US"/>
        </w:rPr>
        <w:t>pardonnez-moi</w:t>
      </w:r>
      <w:r>
        <w:rPr>
          <w:lang w:eastAsia="en-US"/>
        </w:rPr>
        <w:t xml:space="preserve">, </w:t>
      </w:r>
      <w:r w:rsidR="003148C9">
        <w:rPr>
          <w:lang w:eastAsia="en-US"/>
        </w:rPr>
        <w:t>si je vous ai laissé seul ce matin</w:t>
      </w:r>
      <w:r>
        <w:rPr>
          <w:lang w:eastAsia="en-US"/>
        </w:rPr>
        <w:t xml:space="preserve">… </w:t>
      </w:r>
      <w:r w:rsidR="003148C9">
        <w:rPr>
          <w:lang w:eastAsia="en-US"/>
        </w:rPr>
        <w:t xml:space="preserve">Je voulais savoir ce que </w:t>
      </w:r>
      <w:r>
        <w:rPr>
          <w:lang w:eastAsia="en-US"/>
        </w:rPr>
        <w:t>M. </w:t>
      </w:r>
      <w:r w:rsidR="003148C9">
        <w:rPr>
          <w:lang w:eastAsia="en-US"/>
        </w:rPr>
        <w:t>André</w:t>
      </w:r>
      <w:r>
        <w:rPr>
          <w:lang w:eastAsia="en-US"/>
        </w:rPr>
        <w:t xml:space="preserve">, </w:t>
      </w:r>
      <w:r w:rsidR="003148C9">
        <w:rPr>
          <w:lang w:eastAsia="en-US"/>
        </w:rPr>
        <w:t>votre frère</w:t>
      </w:r>
      <w:r>
        <w:rPr>
          <w:lang w:eastAsia="en-US"/>
        </w:rPr>
        <w:t xml:space="preserve">, </w:t>
      </w:r>
      <w:r w:rsidR="003148C9">
        <w:rPr>
          <w:lang w:eastAsia="en-US"/>
        </w:rPr>
        <w:t>allait chercher chez madame Paoli à deux heures de nuit</w:t>
      </w:r>
      <w:r>
        <w:rPr>
          <w:lang w:eastAsia="en-US"/>
        </w:rPr>
        <w:t>.</w:t>
      </w:r>
    </w:p>
    <w:p w14:paraId="223BEC34" w14:textId="4E971063"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fit Lucien qui ne s</w:t>
      </w:r>
      <w:r>
        <w:rPr>
          <w:lang w:eastAsia="en-US"/>
        </w:rPr>
        <w:t>’</w:t>
      </w:r>
      <w:r w:rsidR="003148C9">
        <w:rPr>
          <w:lang w:eastAsia="en-US"/>
        </w:rPr>
        <w:t>émut point comme Albert le voulait</w:t>
      </w:r>
      <w:r>
        <w:rPr>
          <w:lang w:eastAsia="en-US"/>
        </w:rPr>
        <w:t xml:space="preserve"> ; </w:t>
      </w:r>
      <w:r w:rsidR="006C2AE1">
        <w:rPr>
          <w:lang w:eastAsia="en-US"/>
        </w:rPr>
        <w:t>—</w:t>
      </w:r>
      <w:r>
        <w:rPr>
          <w:lang w:eastAsia="en-US"/>
        </w:rPr>
        <w:t xml:space="preserve"> </w:t>
      </w:r>
      <w:r w:rsidR="003148C9">
        <w:rPr>
          <w:lang w:eastAsia="en-US"/>
        </w:rPr>
        <w:t>et tu l</w:t>
      </w:r>
      <w:r>
        <w:rPr>
          <w:lang w:eastAsia="en-US"/>
        </w:rPr>
        <w:t>’</w:t>
      </w:r>
      <w:r w:rsidR="003148C9">
        <w:rPr>
          <w:lang w:eastAsia="en-US"/>
        </w:rPr>
        <w:t>as su</w:t>
      </w:r>
      <w:r>
        <w:rPr>
          <w:lang w:eastAsia="en-US"/>
        </w:rPr>
        <w:t> ?</w:t>
      </w:r>
    </w:p>
    <w:p w14:paraId="32D8C829" w14:textId="6858F882"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su</w:t>
      </w:r>
      <w:r>
        <w:rPr>
          <w:lang w:eastAsia="en-US"/>
        </w:rPr>
        <w:t xml:space="preserve">, </w:t>
      </w:r>
      <w:r w:rsidR="003148C9">
        <w:rPr>
          <w:lang w:eastAsia="en-US"/>
        </w:rPr>
        <w:t>répondit Albert</w:t>
      </w:r>
      <w:r>
        <w:rPr>
          <w:lang w:eastAsia="en-US"/>
        </w:rPr>
        <w:t xml:space="preserve">, </w:t>
      </w:r>
      <w:r w:rsidR="003148C9">
        <w:rPr>
          <w:lang w:eastAsia="en-US"/>
        </w:rPr>
        <w:t>qu</w:t>
      </w:r>
      <w:r>
        <w:rPr>
          <w:lang w:eastAsia="en-US"/>
        </w:rPr>
        <w:t>’</w:t>
      </w:r>
      <w:r w:rsidR="003148C9">
        <w:rPr>
          <w:lang w:eastAsia="en-US"/>
        </w:rPr>
        <w:t>en revenant de chez madame Paoli</w:t>
      </w:r>
      <w:r>
        <w:rPr>
          <w:lang w:eastAsia="en-US"/>
        </w:rPr>
        <w:t>, M. </w:t>
      </w:r>
      <w:r w:rsidR="003148C9">
        <w:rPr>
          <w:lang w:eastAsia="en-US"/>
        </w:rPr>
        <w:t>André a fait monter sa fille dans la berline et l</w:t>
      </w:r>
      <w:r>
        <w:rPr>
          <w:lang w:eastAsia="en-US"/>
        </w:rPr>
        <w:t>’</w:t>
      </w:r>
      <w:r w:rsidR="003148C9">
        <w:rPr>
          <w:lang w:eastAsia="en-US"/>
        </w:rPr>
        <w:t>a envoyée au château</w:t>
      </w:r>
      <w:r>
        <w:rPr>
          <w:lang w:eastAsia="en-US"/>
        </w:rPr>
        <w:t>.</w:t>
      </w:r>
    </w:p>
    <w:p w14:paraId="7124DD09" w14:textId="77777777" w:rsidR="0046142F" w:rsidRDefault="0046142F" w:rsidP="0046142F">
      <w:pPr>
        <w:rPr>
          <w:lang w:eastAsia="en-US"/>
        </w:rPr>
      </w:pPr>
      <w:r>
        <w:rPr>
          <w:lang w:eastAsia="en-US"/>
        </w:rPr>
        <w:t>— </w:t>
      </w:r>
      <w:r w:rsidR="003148C9">
        <w:rPr>
          <w:lang w:eastAsia="en-US"/>
        </w:rPr>
        <w:t>Clémence</w:t>
      </w:r>
      <w:r>
        <w:rPr>
          <w:lang w:eastAsia="en-US"/>
        </w:rPr>
        <w:t xml:space="preserve"> !… </w:t>
      </w:r>
      <w:r w:rsidR="003148C9">
        <w:rPr>
          <w:lang w:eastAsia="en-US"/>
        </w:rPr>
        <w:t>Pourquoi</w:t>
      </w:r>
      <w:r>
        <w:rPr>
          <w:lang w:eastAsia="en-US"/>
        </w:rPr>
        <w:t> ?</w:t>
      </w:r>
    </w:p>
    <w:p w14:paraId="019D0296" w14:textId="68FA045A" w:rsidR="0046142F" w:rsidRDefault="0046142F" w:rsidP="0046142F">
      <w:pPr>
        <w:rPr>
          <w:lang w:eastAsia="en-US"/>
        </w:rPr>
      </w:pPr>
      <w:r>
        <w:rPr>
          <w:lang w:eastAsia="en-US"/>
        </w:rPr>
        <w:t>— </w:t>
      </w:r>
      <w:r w:rsidR="003148C9">
        <w:rPr>
          <w:lang w:eastAsia="en-US"/>
        </w:rPr>
        <w:t xml:space="preserve">On ne sait jamais le motif des actions de </w:t>
      </w:r>
      <w:r>
        <w:rPr>
          <w:lang w:eastAsia="en-US"/>
        </w:rPr>
        <w:t>M. </w:t>
      </w:r>
      <w:r w:rsidR="003148C9">
        <w:rPr>
          <w:lang w:eastAsia="en-US"/>
        </w:rPr>
        <w:t xml:space="preserve">André </w:t>
      </w:r>
      <w:proofErr w:type="spellStart"/>
      <w:r w:rsidR="003148C9">
        <w:rPr>
          <w:lang w:eastAsia="en-US"/>
        </w:rPr>
        <w:t>Lointier</w:t>
      </w:r>
      <w:proofErr w:type="spellEnd"/>
      <w:r>
        <w:rPr>
          <w:lang w:eastAsia="en-US"/>
        </w:rPr>
        <w:t xml:space="preserve">, </w:t>
      </w:r>
      <w:r w:rsidR="003148C9">
        <w:rPr>
          <w:lang w:eastAsia="en-US"/>
        </w:rPr>
        <w:t>monsieur</w:t>
      </w:r>
      <w:r>
        <w:rPr>
          <w:lang w:eastAsia="en-US"/>
        </w:rPr>
        <w:t>.</w:t>
      </w:r>
    </w:p>
    <w:p w14:paraId="5C034B4B" w14:textId="77777777" w:rsidR="0046142F" w:rsidRDefault="003148C9" w:rsidP="0046142F">
      <w:pPr>
        <w:rPr>
          <w:lang w:eastAsia="en-US"/>
        </w:rPr>
      </w:pPr>
      <w:r>
        <w:rPr>
          <w:lang w:eastAsia="en-US"/>
        </w:rPr>
        <w:lastRenderedPageBreak/>
        <w:t>Lucien s</w:t>
      </w:r>
      <w:r w:rsidR="0046142F">
        <w:rPr>
          <w:lang w:eastAsia="en-US"/>
        </w:rPr>
        <w:t>’</w:t>
      </w:r>
      <w:r>
        <w:rPr>
          <w:lang w:eastAsia="en-US"/>
        </w:rPr>
        <w:t>était soulevé à demi</w:t>
      </w:r>
      <w:r w:rsidR="0046142F">
        <w:rPr>
          <w:lang w:eastAsia="en-US"/>
        </w:rPr>
        <w:t xml:space="preserve">. </w:t>
      </w:r>
      <w:r>
        <w:rPr>
          <w:lang w:eastAsia="en-US"/>
        </w:rPr>
        <w:t>Un instant</w:t>
      </w:r>
      <w:r w:rsidR="0046142F">
        <w:rPr>
          <w:lang w:eastAsia="en-US"/>
        </w:rPr>
        <w:t xml:space="preserve">, </w:t>
      </w:r>
      <w:r>
        <w:rPr>
          <w:lang w:eastAsia="en-US"/>
        </w:rPr>
        <w:t>Albert crut qu</w:t>
      </w:r>
      <w:r w:rsidR="0046142F">
        <w:rPr>
          <w:lang w:eastAsia="en-US"/>
        </w:rPr>
        <w:t>’</w:t>
      </w:r>
      <w:r>
        <w:rPr>
          <w:lang w:eastAsia="en-US"/>
        </w:rPr>
        <w:t>il allait parler en maître</w:t>
      </w:r>
      <w:r w:rsidR="0046142F">
        <w:rPr>
          <w:lang w:eastAsia="en-US"/>
        </w:rPr>
        <w:t>.</w:t>
      </w:r>
    </w:p>
    <w:p w14:paraId="287A184E" w14:textId="77777777" w:rsidR="0046142F" w:rsidRDefault="003148C9" w:rsidP="0046142F">
      <w:pPr>
        <w:rPr>
          <w:lang w:eastAsia="en-US"/>
        </w:rPr>
      </w:pPr>
      <w:r>
        <w:rPr>
          <w:lang w:eastAsia="en-US"/>
        </w:rPr>
        <w:t>Mais la tête de Lucien retomba sur le coussin</w:t>
      </w:r>
      <w:r w:rsidR="0046142F">
        <w:rPr>
          <w:lang w:eastAsia="en-US"/>
        </w:rPr>
        <w:t>.</w:t>
      </w:r>
    </w:p>
    <w:p w14:paraId="666E3F4D" w14:textId="3F48E959" w:rsidR="0046142F" w:rsidRDefault="0046142F" w:rsidP="0046142F">
      <w:pPr>
        <w:rPr>
          <w:lang w:eastAsia="en-US"/>
        </w:rPr>
      </w:pPr>
      <w:r>
        <w:rPr>
          <w:lang w:eastAsia="en-US"/>
        </w:rPr>
        <w:t>— </w:t>
      </w:r>
      <w:r w:rsidR="003148C9">
        <w:rPr>
          <w:lang w:eastAsia="en-US"/>
        </w:rPr>
        <w:t>André est son père</w:t>
      </w:r>
      <w:r>
        <w:rPr>
          <w:lang w:eastAsia="en-US"/>
        </w:rPr>
        <w:t xml:space="preserve">… </w:t>
      </w:r>
      <w:r w:rsidR="003148C9">
        <w:rPr>
          <w:lang w:eastAsia="en-US"/>
        </w:rPr>
        <w:t>murmura-t-il</w:t>
      </w:r>
      <w:r>
        <w:rPr>
          <w:lang w:eastAsia="en-US"/>
        </w:rPr>
        <w:t xml:space="preserve"> ; </w:t>
      </w:r>
      <w:r w:rsidR="006C2AE1">
        <w:rPr>
          <w:lang w:eastAsia="en-US"/>
        </w:rPr>
        <w:t>—</w:t>
      </w:r>
      <w:r>
        <w:rPr>
          <w:lang w:eastAsia="en-US"/>
        </w:rPr>
        <w:t xml:space="preserve"> </w:t>
      </w:r>
      <w:r w:rsidR="003148C9">
        <w:rPr>
          <w:lang w:eastAsia="en-US"/>
        </w:rPr>
        <w:t>moi</w:t>
      </w:r>
      <w:r>
        <w:rPr>
          <w:lang w:eastAsia="en-US"/>
        </w:rPr>
        <w:t xml:space="preserve">, </w:t>
      </w:r>
      <w:r w:rsidR="003148C9">
        <w:rPr>
          <w:lang w:eastAsia="en-US"/>
        </w:rPr>
        <w:t>je ne puis rien</w:t>
      </w:r>
      <w:r>
        <w:rPr>
          <w:lang w:eastAsia="en-US"/>
        </w:rPr>
        <w:t> !</w:t>
      </w:r>
    </w:p>
    <w:p w14:paraId="6F1E2E9C" w14:textId="6F03234D" w:rsidR="003148C9" w:rsidRDefault="003148C9" w:rsidP="0046142F">
      <w:pPr>
        <w:pStyle w:val="Titre2"/>
        <w:rPr>
          <w:lang w:eastAsia="en-US"/>
        </w:rPr>
      </w:pPr>
      <w:bookmarkStart w:id="68" w:name="_Toc233868075"/>
      <w:bookmarkStart w:id="69" w:name="_Toc202196770"/>
      <w:r>
        <w:rPr>
          <w:lang w:eastAsia="en-US"/>
        </w:rPr>
        <w:lastRenderedPageBreak/>
        <w:t>AVANT L</w:t>
      </w:r>
      <w:r w:rsidR="0046142F">
        <w:rPr>
          <w:lang w:eastAsia="en-US"/>
        </w:rPr>
        <w:t>’</w:t>
      </w:r>
      <w:r>
        <w:rPr>
          <w:lang w:eastAsia="en-US"/>
        </w:rPr>
        <w:t>ORAGE</w:t>
      </w:r>
      <w:bookmarkEnd w:id="68"/>
      <w:bookmarkEnd w:id="69"/>
      <w:r>
        <w:rPr>
          <w:lang w:eastAsia="en-US"/>
        </w:rPr>
        <w:br/>
      </w:r>
    </w:p>
    <w:p w14:paraId="05B2B7AC" w14:textId="77777777" w:rsidR="0046142F" w:rsidRDefault="003148C9" w:rsidP="0046142F">
      <w:pPr>
        <w:rPr>
          <w:lang w:eastAsia="en-US"/>
        </w:rPr>
      </w:pPr>
      <w:r>
        <w:rPr>
          <w:lang w:eastAsia="en-US"/>
        </w:rPr>
        <w:t>La famille de Marans était réunie dans la salle à manger pour le déjeuner</w:t>
      </w:r>
      <w:r w:rsidR="0046142F">
        <w:rPr>
          <w:lang w:eastAsia="en-US"/>
        </w:rPr>
        <w:t>.</w:t>
      </w:r>
    </w:p>
    <w:p w14:paraId="1F580C85" w14:textId="77777777" w:rsidR="0046142F" w:rsidRDefault="003148C9" w:rsidP="0046142F">
      <w:pPr>
        <w:rPr>
          <w:lang w:eastAsia="en-US"/>
        </w:rPr>
      </w:pPr>
      <w:r>
        <w:rPr>
          <w:lang w:eastAsia="en-US"/>
        </w:rPr>
        <w:t>Lucienne et Gabriel étaient à côté l</w:t>
      </w:r>
      <w:r w:rsidR="0046142F">
        <w:rPr>
          <w:lang w:eastAsia="en-US"/>
        </w:rPr>
        <w:t>’</w:t>
      </w:r>
      <w:r>
        <w:rPr>
          <w:lang w:eastAsia="en-US"/>
        </w:rPr>
        <w:t>un de l</w:t>
      </w:r>
      <w:r w:rsidR="0046142F">
        <w:rPr>
          <w:lang w:eastAsia="en-US"/>
        </w:rPr>
        <w:t>’</w:t>
      </w:r>
      <w:r>
        <w:rPr>
          <w:lang w:eastAsia="en-US"/>
        </w:rPr>
        <w:t>autre</w:t>
      </w:r>
      <w:r w:rsidR="0046142F">
        <w:rPr>
          <w:lang w:eastAsia="en-US"/>
        </w:rPr>
        <w:t xml:space="preserve">, </w:t>
      </w:r>
      <w:r>
        <w:rPr>
          <w:lang w:eastAsia="en-US"/>
        </w:rPr>
        <w:t>vis-à-vis de madame de Marans</w:t>
      </w:r>
      <w:r w:rsidR="0046142F">
        <w:rPr>
          <w:lang w:eastAsia="en-US"/>
        </w:rPr>
        <w:t xml:space="preserve">, </w:t>
      </w:r>
      <w:r>
        <w:rPr>
          <w:lang w:eastAsia="en-US"/>
        </w:rPr>
        <w:t>qui les regarda</w:t>
      </w:r>
      <w:r>
        <w:t>it tour à tour</w:t>
      </w:r>
      <w:r w:rsidR="0046142F">
        <w:rPr>
          <w:lang w:eastAsia="en-US"/>
        </w:rPr>
        <w:t>.</w:t>
      </w:r>
    </w:p>
    <w:p w14:paraId="5FC67C75" w14:textId="77777777" w:rsidR="0046142F" w:rsidRDefault="003148C9" w:rsidP="0046142F">
      <w:pPr>
        <w:rPr>
          <w:lang w:eastAsia="en-US"/>
        </w:rPr>
      </w:pPr>
      <w:r>
        <w:rPr>
          <w:lang w:eastAsia="en-US"/>
        </w:rPr>
        <w:t>Ils causaient de cette douce façon qui met les bonnes heures passées en famille au premier rang des félicités humaines</w:t>
      </w:r>
      <w:r w:rsidR="0046142F">
        <w:rPr>
          <w:lang w:eastAsia="en-US"/>
        </w:rPr>
        <w:t>.</w:t>
      </w:r>
    </w:p>
    <w:p w14:paraId="3C31E82E" w14:textId="77777777" w:rsidR="0046142F" w:rsidRDefault="003148C9" w:rsidP="0046142F">
      <w:pPr>
        <w:rPr>
          <w:lang w:eastAsia="en-US"/>
        </w:rPr>
      </w:pPr>
      <w:r>
        <w:rPr>
          <w:lang w:eastAsia="en-US"/>
        </w:rPr>
        <w:t>Que sais-je</w:t>
      </w:r>
      <w:r w:rsidR="0046142F">
        <w:rPr>
          <w:lang w:eastAsia="en-US"/>
        </w:rPr>
        <w:t xml:space="preserve"> ! </w:t>
      </w:r>
      <w:r>
        <w:rPr>
          <w:lang w:eastAsia="en-US"/>
        </w:rPr>
        <w:t>c</w:t>
      </w:r>
      <w:r w:rsidR="0046142F">
        <w:rPr>
          <w:lang w:eastAsia="en-US"/>
        </w:rPr>
        <w:t>’</w:t>
      </w:r>
      <w:r>
        <w:rPr>
          <w:lang w:eastAsia="en-US"/>
        </w:rPr>
        <w:t>était mieux que cela encore</w:t>
      </w:r>
      <w:r w:rsidR="0046142F">
        <w:rPr>
          <w:lang w:eastAsia="en-US"/>
        </w:rPr>
        <w:t xml:space="preserve">, </w:t>
      </w:r>
      <w:r>
        <w:rPr>
          <w:lang w:eastAsia="en-US"/>
        </w:rPr>
        <w:t>car chacun d</w:t>
      </w:r>
      <w:r w:rsidR="0046142F">
        <w:rPr>
          <w:lang w:eastAsia="en-US"/>
        </w:rPr>
        <w:t>’</w:t>
      </w:r>
      <w:r>
        <w:rPr>
          <w:lang w:eastAsia="en-US"/>
        </w:rPr>
        <w:t>eux semblait savourer ces moments avec une sorte d</w:t>
      </w:r>
      <w:r w:rsidR="0046142F">
        <w:rPr>
          <w:lang w:eastAsia="en-US"/>
        </w:rPr>
        <w:t>’</w:t>
      </w:r>
      <w:r>
        <w:rPr>
          <w:lang w:eastAsia="en-US"/>
        </w:rPr>
        <w:t>avidité passionnée</w:t>
      </w:r>
      <w:r w:rsidR="0046142F">
        <w:rPr>
          <w:lang w:eastAsia="en-US"/>
        </w:rPr>
        <w:t>.</w:t>
      </w:r>
    </w:p>
    <w:p w14:paraId="10781DBD" w14:textId="77777777" w:rsidR="0046142F" w:rsidRDefault="003148C9" w:rsidP="0046142F">
      <w:pPr>
        <w:rPr>
          <w:lang w:eastAsia="en-US"/>
        </w:rPr>
      </w:pPr>
      <w:r>
        <w:rPr>
          <w:lang w:eastAsia="en-US"/>
        </w:rPr>
        <w:t>Ce déjeuner n</w:t>
      </w:r>
      <w:r w:rsidR="0046142F">
        <w:rPr>
          <w:lang w:eastAsia="en-US"/>
        </w:rPr>
        <w:t>’</w:t>
      </w:r>
      <w:r>
        <w:rPr>
          <w:lang w:eastAsia="en-US"/>
        </w:rPr>
        <w:t>était point comme tous les autres</w:t>
      </w:r>
      <w:r w:rsidR="0046142F">
        <w:rPr>
          <w:lang w:eastAsia="en-US"/>
        </w:rPr>
        <w:t xml:space="preserve"> ; </w:t>
      </w:r>
      <w:r>
        <w:rPr>
          <w:lang w:eastAsia="en-US"/>
        </w:rPr>
        <w:t>les deux enfants mettaient dans leur tendresse plus de coquetterie</w:t>
      </w:r>
      <w:r w:rsidR="0046142F">
        <w:rPr>
          <w:lang w:eastAsia="en-US"/>
        </w:rPr>
        <w:t xml:space="preserve">, </w:t>
      </w:r>
      <w:r>
        <w:rPr>
          <w:lang w:eastAsia="en-US"/>
        </w:rPr>
        <w:t>et madame de Marans les contemplait d</w:t>
      </w:r>
      <w:r w:rsidR="0046142F">
        <w:rPr>
          <w:lang w:eastAsia="en-US"/>
        </w:rPr>
        <w:t>’</w:t>
      </w:r>
      <w:r>
        <w:rPr>
          <w:lang w:eastAsia="en-US"/>
        </w:rPr>
        <w:t>un regard plus ému</w:t>
      </w:r>
      <w:r w:rsidR="0046142F">
        <w:rPr>
          <w:lang w:eastAsia="en-US"/>
        </w:rPr>
        <w:t>.</w:t>
      </w:r>
    </w:p>
    <w:p w14:paraId="4E41A723" w14:textId="77777777" w:rsidR="0046142F" w:rsidRDefault="003148C9" w:rsidP="0046142F">
      <w:pPr>
        <w:rPr>
          <w:lang w:eastAsia="en-US"/>
        </w:rPr>
      </w:pPr>
      <w:r>
        <w:rPr>
          <w:lang w:eastAsia="en-US"/>
        </w:rPr>
        <w:t>Parfois ainsi</w:t>
      </w:r>
      <w:r w:rsidR="0046142F">
        <w:rPr>
          <w:lang w:eastAsia="en-US"/>
        </w:rPr>
        <w:t xml:space="preserve">, </w:t>
      </w:r>
      <w:r>
        <w:rPr>
          <w:lang w:eastAsia="en-US"/>
        </w:rPr>
        <w:t>vous le savez</w:t>
      </w:r>
      <w:r w:rsidR="0046142F">
        <w:rPr>
          <w:lang w:eastAsia="en-US"/>
        </w:rPr>
        <w:t xml:space="preserve">, </w:t>
      </w:r>
      <w:r>
        <w:rPr>
          <w:lang w:eastAsia="en-US"/>
        </w:rPr>
        <w:t>l</w:t>
      </w:r>
      <w:r w:rsidR="0046142F">
        <w:rPr>
          <w:lang w:eastAsia="en-US"/>
        </w:rPr>
        <w:t>’</w:t>
      </w:r>
      <w:r>
        <w:rPr>
          <w:lang w:eastAsia="en-US"/>
        </w:rPr>
        <w:t>heure qui précède la tempête est voluptueuse et molle entre toutes</w:t>
      </w:r>
      <w:r w:rsidR="0046142F">
        <w:rPr>
          <w:lang w:eastAsia="en-US"/>
        </w:rPr>
        <w:t>.</w:t>
      </w:r>
    </w:p>
    <w:p w14:paraId="23B72947" w14:textId="77777777" w:rsidR="0046142F" w:rsidRDefault="003148C9" w:rsidP="0046142F">
      <w:pPr>
        <w:rPr>
          <w:lang w:eastAsia="en-US"/>
        </w:rPr>
      </w:pPr>
      <w:r>
        <w:rPr>
          <w:lang w:eastAsia="en-US"/>
        </w:rPr>
        <w:t>Le ciel sourit</w:t>
      </w:r>
      <w:r w:rsidR="0046142F">
        <w:rPr>
          <w:lang w:eastAsia="en-US"/>
        </w:rPr>
        <w:t xml:space="preserve">, </w:t>
      </w:r>
      <w:r>
        <w:rPr>
          <w:lang w:eastAsia="en-US"/>
        </w:rPr>
        <w:t>les feuilles tremblent</w:t>
      </w:r>
      <w:r w:rsidR="0046142F">
        <w:rPr>
          <w:lang w:eastAsia="en-US"/>
        </w:rPr>
        <w:t xml:space="preserve">, </w:t>
      </w:r>
      <w:r>
        <w:rPr>
          <w:lang w:eastAsia="en-US"/>
        </w:rPr>
        <w:t>les fleurs jettent de chauds parfums</w:t>
      </w:r>
      <w:r w:rsidR="0046142F">
        <w:rPr>
          <w:lang w:eastAsia="en-US"/>
        </w:rPr>
        <w:t>.</w:t>
      </w:r>
    </w:p>
    <w:p w14:paraId="45A3E853" w14:textId="77777777" w:rsidR="0046142F" w:rsidRDefault="003148C9" w:rsidP="0046142F">
      <w:pPr>
        <w:rPr>
          <w:lang w:eastAsia="en-US"/>
        </w:rPr>
      </w:pPr>
      <w:r>
        <w:rPr>
          <w:lang w:eastAsia="en-US"/>
        </w:rPr>
        <w:t>Sous ces belles joies de la famille</w:t>
      </w:r>
      <w:r w:rsidR="0046142F">
        <w:rPr>
          <w:lang w:eastAsia="en-US"/>
        </w:rPr>
        <w:t xml:space="preserve">, </w:t>
      </w:r>
      <w:r>
        <w:rPr>
          <w:lang w:eastAsia="en-US"/>
        </w:rPr>
        <w:t>parmi ces tendresses si suaves</w:t>
      </w:r>
      <w:r w:rsidR="0046142F">
        <w:rPr>
          <w:lang w:eastAsia="en-US"/>
        </w:rPr>
        <w:t xml:space="preserve">, </w:t>
      </w:r>
      <w:r>
        <w:rPr>
          <w:lang w:eastAsia="en-US"/>
        </w:rPr>
        <w:t>derrière cette tranquillité si chère</w:t>
      </w:r>
      <w:r w:rsidR="0046142F">
        <w:rPr>
          <w:lang w:eastAsia="en-US"/>
        </w:rPr>
        <w:t xml:space="preserve">, </w:t>
      </w:r>
      <w:r>
        <w:rPr>
          <w:lang w:eastAsia="en-US"/>
        </w:rPr>
        <w:t>il y avait une tempête menaçante</w:t>
      </w:r>
      <w:r w:rsidR="0046142F">
        <w:rPr>
          <w:lang w:eastAsia="en-US"/>
        </w:rPr>
        <w:t>.</w:t>
      </w:r>
    </w:p>
    <w:p w14:paraId="7A546469" w14:textId="77777777" w:rsidR="0046142F" w:rsidRDefault="003148C9">
      <w:pPr>
        <w:pStyle w:val="Retraitcorpsdetexte2"/>
      </w:pPr>
      <w:r>
        <w:t>Madame de Marans</w:t>
      </w:r>
      <w:r w:rsidR="0046142F">
        <w:t xml:space="preserve">, </w:t>
      </w:r>
      <w:r>
        <w:t>Lucienne et Gabriel se disaient tous les trois à la fois</w:t>
      </w:r>
      <w:r w:rsidR="0046142F">
        <w:t xml:space="preserve"> : </w:t>
      </w:r>
      <w:r>
        <w:t>C</w:t>
      </w:r>
      <w:r w:rsidR="0046142F">
        <w:t>’</w:t>
      </w:r>
      <w:r>
        <w:t>est peut-être</w:t>
      </w:r>
      <w:r w:rsidR="0046142F">
        <w:t xml:space="preserve">, </w:t>
      </w:r>
      <w:r>
        <w:t>le dernier jour</w:t>
      </w:r>
      <w:r w:rsidR="0046142F">
        <w:t xml:space="preserve"> ! </w:t>
      </w:r>
      <w:r>
        <w:t>Demain</w:t>
      </w:r>
      <w:r w:rsidR="0046142F">
        <w:t xml:space="preserve">, </w:t>
      </w:r>
      <w:r>
        <w:t>ce bonheur ne sera plus</w:t>
      </w:r>
      <w:r w:rsidR="0046142F">
        <w:t> !</w:t>
      </w:r>
    </w:p>
    <w:p w14:paraId="08499A3C" w14:textId="3C14858E" w:rsidR="003148C9" w:rsidRDefault="003148C9">
      <w:pPr>
        <w:rPr>
          <w:lang w:eastAsia="en-US"/>
        </w:rPr>
      </w:pPr>
    </w:p>
    <w:p w14:paraId="2D8083FA" w14:textId="77777777" w:rsidR="0046142F" w:rsidRDefault="003148C9" w:rsidP="0046142F">
      <w:pPr>
        <w:rPr>
          <w:lang w:eastAsia="en-US"/>
        </w:rPr>
      </w:pPr>
      <w:r>
        <w:rPr>
          <w:lang w:eastAsia="en-US"/>
        </w:rPr>
        <w:lastRenderedPageBreak/>
        <w:t>Fêtons le dernier sourire</w:t>
      </w:r>
      <w:r w:rsidR="0046142F">
        <w:rPr>
          <w:lang w:eastAsia="en-US"/>
        </w:rPr>
        <w:t xml:space="preserve"> : </w:t>
      </w:r>
      <w:r>
        <w:rPr>
          <w:lang w:eastAsia="en-US"/>
        </w:rPr>
        <w:t>demain les larmes</w:t>
      </w:r>
      <w:r w:rsidR="0046142F">
        <w:rPr>
          <w:lang w:eastAsia="en-US"/>
        </w:rPr>
        <w:t>.</w:t>
      </w:r>
    </w:p>
    <w:p w14:paraId="4C38AC93" w14:textId="77777777" w:rsidR="0046142F" w:rsidRDefault="003148C9" w:rsidP="0046142F">
      <w:pPr>
        <w:rPr>
          <w:lang w:eastAsia="en-US"/>
        </w:rPr>
      </w:pPr>
      <w:r>
        <w:rPr>
          <w:lang w:eastAsia="en-US"/>
        </w:rPr>
        <w:t>Cette pensée</w:t>
      </w:r>
      <w:r w:rsidR="0046142F">
        <w:rPr>
          <w:lang w:eastAsia="en-US"/>
        </w:rPr>
        <w:t xml:space="preserve">, </w:t>
      </w:r>
      <w:r>
        <w:rPr>
          <w:lang w:eastAsia="en-US"/>
        </w:rPr>
        <w:t>nul ne l</w:t>
      </w:r>
      <w:r w:rsidR="0046142F">
        <w:rPr>
          <w:lang w:eastAsia="en-US"/>
        </w:rPr>
        <w:t>’</w:t>
      </w:r>
      <w:r>
        <w:rPr>
          <w:lang w:eastAsia="en-US"/>
        </w:rPr>
        <w:t>exprimait</w:t>
      </w:r>
      <w:r w:rsidR="0046142F">
        <w:rPr>
          <w:lang w:eastAsia="en-US"/>
        </w:rPr>
        <w:t xml:space="preserve"> ; </w:t>
      </w:r>
      <w:r>
        <w:rPr>
          <w:lang w:eastAsia="en-US"/>
        </w:rPr>
        <w:t>chacun cherchait au contraire à paraître bien joyeux</w:t>
      </w:r>
      <w:r w:rsidR="0046142F">
        <w:rPr>
          <w:lang w:eastAsia="en-US"/>
        </w:rPr>
        <w:t>.</w:t>
      </w:r>
    </w:p>
    <w:p w14:paraId="28243F61" w14:textId="77777777" w:rsidR="0046142F" w:rsidRDefault="003148C9" w:rsidP="0046142F">
      <w:pPr>
        <w:rPr>
          <w:lang w:eastAsia="en-US"/>
        </w:rPr>
      </w:pPr>
      <w:r>
        <w:rPr>
          <w:lang w:eastAsia="en-US"/>
        </w:rPr>
        <w:t>Lucienne songeait aux avertissements de Clémence</w:t>
      </w:r>
      <w:r w:rsidR="0046142F">
        <w:rPr>
          <w:lang w:eastAsia="en-US"/>
        </w:rPr>
        <w:t xml:space="preserve">. </w:t>
      </w:r>
      <w:r>
        <w:rPr>
          <w:lang w:eastAsia="en-US"/>
        </w:rPr>
        <w:t>Et ce qu</w:t>
      </w:r>
      <w:r w:rsidR="0046142F">
        <w:rPr>
          <w:lang w:eastAsia="en-US"/>
        </w:rPr>
        <w:t>’</w:t>
      </w:r>
      <w:r>
        <w:rPr>
          <w:lang w:eastAsia="en-US"/>
        </w:rPr>
        <w:t>elle savait du secret de sa mère</w:t>
      </w:r>
      <w:r w:rsidR="0046142F">
        <w:rPr>
          <w:lang w:eastAsia="en-US"/>
        </w:rPr>
        <w:t xml:space="preserve"> : </w:t>
      </w:r>
      <w:r>
        <w:rPr>
          <w:lang w:eastAsia="en-US"/>
        </w:rPr>
        <w:t>ces absences nocturnes et mystérieuses</w:t>
      </w:r>
      <w:r w:rsidR="0046142F">
        <w:rPr>
          <w:lang w:eastAsia="en-US"/>
        </w:rPr>
        <w:t xml:space="preserve">, </w:t>
      </w:r>
      <w:r>
        <w:rPr>
          <w:lang w:eastAsia="en-US"/>
        </w:rPr>
        <w:t>suffisait à la remplir d</w:t>
      </w:r>
      <w:r w:rsidR="0046142F">
        <w:rPr>
          <w:lang w:eastAsia="en-US"/>
        </w:rPr>
        <w:t>’</w:t>
      </w:r>
      <w:r>
        <w:rPr>
          <w:lang w:eastAsia="en-US"/>
        </w:rPr>
        <w:t>effroi</w:t>
      </w:r>
      <w:r w:rsidR="0046142F">
        <w:rPr>
          <w:lang w:eastAsia="en-US"/>
        </w:rPr>
        <w:t>.</w:t>
      </w:r>
    </w:p>
    <w:p w14:paraId="47D096EF" w14:textId="77777777" w:rsidR="0046142F" w:rsidRDefault="003148C9" w:rsidP="0046142F">
      <w:pPr>
        <w:rPr>
          <w:lang w:eastAsia="en-US"/>
        </w:rPr>
      </w:pPr>
      <w:r>
        <w:rPr>
          <w:lang w:eastAsia="en-US"/>
        </w:rPr>
        <w:t>Gabriel se disait</w:t>
      </w:r>
      <w:r w:rsidR="0046142F">
        <w:rPr>
          <w:lang w:eastAsia="en-US"/>
        </w:rPr>
        <w:t xml:space="preserve"> : </w:t>
      </w:r>
      <w:r>
        <w:rPr>
          <w:lang w:eastAsia="en-US"/>
        </w:rPr>
        <w:t>J</w:t>
      </w:r>
      <w:r w:rsidR="0046142F">
        <w:rPr>
          <w:lang w:eastAsia="en-US"/>
        </w:rPr>
        <w:t>’</w:t>
      </w:r>
      <w:r>
        <w:rPr>
          <w:lang w:eastAsia="en-US"/>
        </w:rPr>
        <w:t>ai une dette d</w:t>
      </w:r>
      <w:r w:rsidR="0046142F">
        <w:rPr>
          <w:lang w:eastAsia="en-US"/>
        </w:rPr>
        <w:t>’</w:t>
      </w:r>
      <w:r>
        <w:rPr>
          <w:lang w:eastAsia="en-US"/>
        </w:rPr>
        <w:t>honneur et je ne puis la payer</w:t>
      </w:r>
      <w:r w:rsidR="0046142F">
        <w:rPr>
          <w:lang w:eastAsia="en-US"/>
        </w:rPr>
        <w:t xml:space="preserve">. </w:t>
      </w:r>
      <w:r>
        <w:rPr>
          <w:lang w:eastAsia="en-US"/>
        </w:rPr>
        <w:t>Je suis un homme perdu</w:t>
      </w:r>
      <w:r w:rsidR="0046142F">
        <w:rPr>
          <w:lang w:eastAsia="en-US"/>
        </w:rPr>
        <w:t xml:space="preserve">, </w:t>
      </w:r>
      <w:r>
        <w:rPr>
          <w:lang w:eastAsia="en-US"/>
        </w:rPr>
        <w:t>moi</w:t>
      </w:r>
      <w:r w:rsidR="0046142F">
        <w:rPr>
          <w:lang w:eastAsia="en-US"/>
        </w:rPr>
        <w:t xml:space="preserve">, </w:t>
      </w:r>
      <w:r>
        <w:rPr>
          <w:lang w:eastAsia="en-US"/>
        </w:rPr>
        <w:t>un gentilhomme</w:t>
      </w:r>
      <w:r w:rsidR="0046142F">
        <w:rPr>
          <w:lang w:eastAsia="en-US"/>
        </w:rPr>
        <w:t xml:space="preserve"> ! </w:t>
      </w:r>
      <w:r>
        <w:rPr>
          <w:lang w:eastAsia="en-US"/>
        </w:rPr>
        <w:t>moi</w:t>
      </w:r>
      <w:r w:rsidR="0046142F">
        <w:rPr>
          <w:lang w:eastAsia="en-US"/>
        </w:rPr>
        <w:t xml:space="preserve">, </w:t>
      </w:r>
      <w:r>
        <w:rPr>
          <w:lang w:eastAsia="en-US"/>
        </w:rPr>
        <w:t>Gabriel de Marans</w:t>
      </w:r>
      <w:r w:rsidR="0046142F">
        <w:rPr>
          <w:lang w:eastAsia="en-US"/>
        </w:rPr>
        <w:t> !</w:t>
      </w:r>
    </w:p>
    <w:p w14:paraId="03769232" w14:textId="77777777" w:rsidR="0046142F" w:rsidRDefault="003148C9" w:rsidP="0046142F">
      <w:pPr>
        <w:rPr>
          <w:lang w:eastAsia="en-US"/>
        </w:rPr>
      </w:pPr>
      <w:r>
        <w:rPr>
          <w:lang w:eastAsia="en-US"/>
        </w:rPr>
        <w:t>Mais madame de Marans rêvait</w:t>
      </w:r>
      <w:r w:rsidR="0046142F">
        <w:rPr>
          <w:lang w:eastAsia="en-US"/>
        </w:rPr>
        <w:t xml:space="preserve">… </w:t>
      </w:r>
      <w:r>
        <w:rPr>
          <w:lang w:eastAsia="en-US"/>
        </w:rPr>
        <w:t>Oh</w:t>
      </w:r>
      <w:r w:rsidR="0046142F">
        <w:rPr>
          <w:lang w:eastAsia="en-US"/>
        </w:rPr>
        <w:t xml:space="preserve"> ! </w:t>
      </w:r>
      <w:r>
        <w:rPr>
          <w:lang w:eastAsia="en-US"/>
        </w:rPr>
        <w:t>pauvre femme</w:t>
      </w:r>
      <w:r w:rsidR="0046142F">
        <w:rPr>
          <w:lang w:eastAsia="en-US"/>
        </w:rPr>
        <w:t xml:space="preserve"> ! </w:t>
      </w:r>
      <w:r>
        <w:rPr>
          <w:lang w:eastAsia="en-US"/>
        </w:rPr>
        <w:t>son cœur à elle était déjà torturé</w:t>
      </w:r>
      <w:r w:rsidR="0046142F">
        <w:rPr>
          <w:lang w:eastAsia="en-US"/>
        </w:rPr>
        <w:t>.</w:t>
      </w:r>
    </w:p>
    <w:p w14:paraId="22D45B09" w14:textId="77777777" w:rsidR="0046142F" w:rsidRDefault="003148C9" w:rsidP="0046142F">
      <w:pPr>
        <w:rPr>
          <w:lang w:eastAsia="en-US"/>
        </w:rPr>
      </w:pPr>
      <w:r>
        <w:rPr>
          <w:lang w:eastAsia="en-US"/>
        </w:rPr>
        <w:t>Elle vivait en ses enfants</w:t>
      </w:r>
      <w:r w:rsidR="0046142F">
        <w:rPr>
          <w:lang w:eastAsia="en-US"/>
        </w:rPr>
        <w:t xml:space="preserve">, </w:t>
      </w:r>
      <w:r>
        <w:rPr>
          <w:lang w:eastAsia="en-US"/>
        </w:rPr>
        <w:t>cette mère</w:t>
      </w:r>
      <w:r w:rsidR="0046142F">
        <w:rPr>
          <w:lang w:eastAsia="en-US"/>
        </w:rPr>
        <w:t xml:space="preserve">. </w:t>
      </w:r>
      <w:r>
        <w:rPr>
          <w:lang w:eastAsia="en-US"/>
        </w:rPr>
        <w:t>Tout ce qu</w:t>
      </w:r>
      <w:r w:rsidR="0046142F">
        <w:rPr>
          <w:lang w:eastAsia="en-US"/>
        </w:rPr>
        <w:t>’</w:t>
      </w:r>
      <w:r>
        <w:rPr>
          <w:lang w:eastAsia="en-US"/>
        </w:rPr>
        <w:t>elle avait fait en ce monde depuis vingt ans</w:t>
      </w:r>
      <w:r w:rsidR="0046142F">
        <w:rPr>
          <w:lang w:eastAsia="en-US"/>
        </w:rPr>
        <w:t xml:space="preserve">, </w:t>
      </w:r>
      <w:r>
        <w:rPr>
          <w:lang w:eastAsia="en-US"/>
        </w:rPr>
        <w:t>c</w:t>
      </w:r>
      <w:r w:rsidR="0046142F">
        <w:rPr>
          <w:lang w:eastAsia="en-US"/>
        </w:rPr>
        <w:t>’</w:t>
      </w:r>
      <w:r>
        <w:rPr>
          <w:lang w:eastAsia="en-US"/>
        </w:rPr>
        <w:t>était pour ses enfants</w:t>
      </w:r>
      <w:r w:rsidR="0046142F">
        <w:rPr>
          <w:lang w:eastAsia="en-US"/>
        </w:rPr>
        <w:t xml:space="preserve">. </w:t>
      </w:r>
      <w:r>
        <w:rPr>
          <w:lang w:eastAsia="en-US"/>
        </w:rPr>
        <w:t>Elle avait souffert</w:t>
      </w:r>
      <w:r w:rsidR="0046142F">
        <w:rPr>
          <w:lang w:eastAsia="en-US"/>
        </w:rPr>
        <w:t xml:space="preserve">, </w:t>
      </w:r>
      <w:r>
        <w:rPr>
          <w:lang w:eastAsia="en-US"/>
        </w:rPr>
        <w:t>veillé</w:t>
      </w:r>
      <w:r w:rsidR="0046142F">
        <w:rPr>
          <w:lang w:eastAsia="en-US"/>
        </w:rPr>
        <w:t xml:space="preserve">, </w:t>
      </w:r>
      <w:r>
        <w:rPr>
          <w:lang w:eastAsia="en-US"/>
        </w:rPr>
        <w:t>pleuré</w:t>
      </w:r>
      <w:r w:rsidR="0046142F">
        <w:rPr>
          <w:lang w:eastAsia="en-US"/>
        </w:rPr>
        <w:t xml:space="preserve">. </w:t>
      </w:r>
      <w:r>
        <w:rPr>
          <w:lang w:eastAsia="en-US"/>
        </w:rPr>
        <w:t>Elle avait combiné une de ces comédies sublimes d</w:t>
      </w:r>
      <w:r w:rsidR="0046142F">
        <w:rPr>
          <w:lang w:eastAsia="en-US"/>
        </w:rPr>
        <w:t>’</w:t>
      </w:r>
      <w:r>
        <w:rPr>
          <w:lang w:eastAsia="en-US"/>
        </w:rPr>
        <w:t>audace et d</w:t>
      </w:r>
      <w:r w:rsidR="0046142F">
        <w:rPr>
          <w:lang w:eastAsia="en-US"/>
        </w:rPr>
        <w:t>’</w:t>
      </w:r>
      <w:r>
        <w:rPr>
          <w:lang w:eastAsia="en-US"/>
        </w:rPr>
        <w:t>amour qui choquent la froide raison et qui épouvanteraient tout courage autre que le courage d</w:t>
      </w:r>
      <w:r w:rsidR="0046142F">
        <w:rPr>
          <w:lang w:eastAsia="en-US"/>
        </w:rPr>
        <w:t>’</w:t>
      </w:r>
      <w:r>
        <w:rPr>
          <w:lang w:eastAsia="en-US"/>
        </w:rPr>
        <w:t>une mère</w:t>
      </w:r>
      <w:r w:rsidR="0046142F">
        <w:rPr>
          <w:lang w:eastAsia="en-US"/>
        </w:rPr>
        <w:t>.</w:t>
      </w:r>
    </w:p>
    <w:p w14:paraId="0A357D38" w14:textId="77777777" w:rsidR="0046142F" w:rsidRDefault="003148C9" w:rsidP="0046142F">
      <w:pPr>
        <w:rPr>
          <w:lang w:eastAsia="en-US"/>
        </w:rPr>
      </w:pPr>
      <w:r>
        <w:rPr>
          <w:lang w:eastAsia="en-US"/>
        </w:rPr>
        <w:t>Elle s</w:t>
      </w:r>
      <w:r w:rsidR="0046142F">
        <w:rPr>
          <w:lang w:eastAsia="en-US"/>
        </w:rPr>
        <w:t>’</w:t>
      </w:r>
      <w:r>
        <w:rPr>
          <w:lang w:eastAsia="en-US"/>
        </w:rPr>
        <w:t>était fait une vie de mensonge et d</w:t>
      </w:r>
      <w:r w:rsidR="0046142F">
        <w:rPr>
          <w:lang w:eastAsia="en-US"/>
        </w:rPr>
        <w:t>’</w:t>
      </w:r>
      <w:r>
        <w:rPr>
          <w:lang w:eastAsia="en-US"/>
        </w:rPr>
        <w:t>intrigue</w:t>
      </w:r>
      <w:r w:rsidR="0046142F">
        <w:rPr>
          <w:lang w:eastAsia="en-US"/>
        </w:rPr>
        <w:t xml:space="preserve">, </w:t>
      </w:r>
      <w:r>
        <w:rPr>
          <w:lang w:eastAsia="en-US"/>
        </w:rPr>
        <w:t>une vie double où le monde devait voir la honte ou le crime</w:t>
      </w:r>
      <w:r w:rsidR="0046142F">
        <w:rPr>
          <w:lang w:eastAsia="en-US"/>
        </w:rPr>
        <w:t>.</w:t>
      </w:r>
    </w:p>
    <w:p w14:paraId="555FE2CA" w14:textId="77777777" w:rsidR="0046142F" w:rsidRDefault="003148C9" w:rsidP="0046142F">
      <w:pPr>
        <w:rPr>
          <w:lang w:eastAsia="en-US"/>
        </w:rPr>
      </w:pPr>
      <w:r>
        <w:rPr>
          <w:lang w:eastAsia="en-US"/>
        </w:rPr>
        <w:t>Elle avait tout bravé</w:t>
      </w:r>
      <w:r w:rsidR="0046142F">
        <w:rPr>
          <w:lang w:eastAsia="en-US"/>
        </w:rPr>
        <w:t xml:space="preserve">, </w:t>
      </w:r>
      <w:r>
        <w:rPr>
          <w:lang w:eastAsia="en-US"/>
        </w:rPr>
        <w:t>tout</w:t>
      </w:r>
      <w:r w:rsidR="0046142F">
        <w:rPr>
          <w:lang w:eastAsia="en-US"/>
        </w:rPr>
        <w:t> !</w:t>
      </w:r>
    </w:p>
    <w:p w14:paraId="5402A8C5" w14:textId="77777777" w:rsidR="0046142F" w:rsidRDefault="003148C9" w:rsidP="0046142F">
      <w:pPr>
        <w:rPr>
          <w:lang w:eastAsia="en-US"/>
        </w:rPr>
      </w:pPr>
      <w:r>
        <w:rPr>
          <w:lang w:eastAsia="en-US"/>
        </w:rPr>
        <w:t>Pour ses enfants</w:t>
      </w:r>
      <w:r w:rsidR="0046142F">
        <w:rPr>
          <w:lang w:eastAsia="en-US"/>
        </w:rPr>
        <w:t xml:space="preserve">, </w:t>
      </w:r>
      <w:r>
        <w:rPr>
          <w:lang w:eastAsia="en-US"/>
        </w:rPr>
        <w:t>pour ses enfants chéris</w:t>
      </w:r>
      <w:r w:rsidR="0046142F">
        <w:rPr>
          <w:lang w:eastAsia="en-US"/>
        </w:rPr>
        <w:t xml:space="preserve">, </w:t>
      </w:r>
      <w:r>
        <w:rPr>
          <w:lang w:eastAsia="en-US"/>
        </w:rPr>
        <w:t>le trésor que Dieu lui avait laissé</w:t>
      </w:r>
      <w:r w:rsidR="0046142F">
        <w:rPr>
          <w:lang w:eastAsia="en-US"/>
        </w:rPr>
        <w:t>.</w:t>
      </w:r>
    </w:p>
    <w:p w14:paraId="09344163" w14:textId="77777777" w:rsidR="0046142F" w:rsidRDefault="003148C9" w:rsidP="0046142F">
      <w:pPr>
        <w:rPr>
          <w:lang w:eastAsia="en-US"/>
        </w:rPr>
      </w:pPr>
      <w:r>
        <w:rPr>
          <w:lang w:eastAsia="en-US"/>
        </w:rPr>
        <w:t>Seule</w:t>
      </w:r>
      <w:r w:rsidR="0046142F">
        <w:rPr>
          <w:lang w:eastAsia="en-US"/>
        </w:rPr>
        <w:t xml:space="preserve">, </w:t>
      </w:r>
      <w:r>
        <w:rPr>
          <w:lang w:eastAsia="en-US"/>
        </w:rPr>
        <w:t>abandonnée</w:t>
      </w:r>
      <w:r w:rsidR="0046142F">
        <w:rPr>
          <w:lang w:eastAsia="en-US"/>
        </w:rPr>
        <w:t xml:space="preserve">, </w:t>
      </w:r>
      <w:r>
        <w:rPr>
          <w:lang w:eastAsia="en-US"/>
        </w:rPr>
        <w:t>aveugle encore à cette époque</w:t>
      </w:r>
      <w:r w:rsidR="0046142F">
        <w:rPr>
          <w:lang w:eastAsia="en-US"/>
        </w:rPr>
        <w:t xml:space="preserve">, </w:t>
      </w:r>
      <w:r>
        <w:rPr>
          <w:lang w:eastAsia="en-US"/>
        </w:rPr>
        <w:t>elle s</w:t>
      </w:r>
      <w:r w:rsidR="0046142F">
        <w:rPr>
          <w:lang w:eastAsia="en-US"/>
        </w:rPr>
        <w:t>’</w:t>
      </w:r>
      <w:r>
        <w:rPr>
          <w:lang w:eastAsia="en-US"/>
        </w:rPr>
        <w:t>était dit en les berçant tous deux</w:t>
      </w:r>
      <w:r w:rsidR="0046142F">
        <w:rPr>
          <w:lang w:eastAsia="en-US"/>
        </w:rPr>
        <w:t xml:space="preserve"> : </w:t>
      </w:r>
      <w:r>
        <w:rPr>
          <w:lang w:eastAsia="en-US"/>
        </w:rPr>
        <w:t>Je veux qu</w:t>
      </w:r>
      <w:r w:rsidR="0046142F">
        <w:rPr>
          <w:lang w:eastAsia="en-US"/>
        </w:rPr>
        <w:t>’</w:t>
      </w:r>
      <w:r>
        <w:rPr>
          <w:lang w:eastAsia="en-US"/>
        </w:rPr>
        <w:t>ils soient parmi les heureux de ce monde</w:t>
      </w:r>
      <w:r w:rsidR="0046142F">
        <w:rPr>
          <w:lang w:eastAsia="en-US"/>
        </w:rPr>
        <w:t>.</w:t>
      </w:r>
    </w:p>
    <w:p w14:paraId="565EDB65" w14:textId="77777777" w:rsidR="0046142F" w:rsidRDefault="003148C9" w:rsidP="0046142F">
      <w:pPr>
        <w:rPr>
          <w:lang w:eastAsia="en-US"/>
        </w:rPr>
      </w:pPr>
      <w:r>
        <w:rPr>
          <w:lang w:eastAsia="en-US"/>
        </w:rPr>
        <w:t>J</w:t>
      </w:r>
      <w:r w:rsidR="0046142F">
        <w:rPr>
          <w:lang w:eastAsia="en-US"/>
        </w:rPr>
        <w:t>’</w:t>
      </w:r>
      <w:r>
        <w:rPr>
          <w:lang w:eastAsia="en-US"/>
        </w:rPr>
        <w:t>eus toutes les souffrances</w:t>
      </w:r>
      <w:r w:rsidR="0046142F">
        <w:rPr>
          <w:lang w:eastAsia="en-US"/>
        </w:rPr>
        <w:t xml:space="preserve">, </w:t>
      </w:r>
      <w:r>
        <w:rPr>
          <w:lang w:eastAsia="en-US"/>
        </w:rPr>
        <w:t>moi</w:t>
      </w:r>
      <w:r w:rsidR="0046142F">
        <w:rPr>
          <w:lang w:eastAsia="en-US"/>
        </w:rPr>
        <w:t xml:space="preserve">, </w:t>
      </w:r>
      <w:r>
        <w:rPr>
          <w:lang w:eastAsia="en-US"/>
        </w:rPr>
        <w:t>leur mère</w:t>
      </w:r>
      <w:r w:rsidR="0046142F">
        <w:rPr>
          <w:lang w:eastAsia="en-US"/>
        </w:rPr>
        <w:t xml:space="preserve"> : </w:t>
      </w:r>
      <w:r>
        <w:rPr>
          <w:lang w:eastAsia="en-US"/>
        </w:rPr>
        <w:t>je veux qu</w:t>
      </w:r>
      <w:r w:rsidR="0046142F">
        <w:rPr>
          <w:lang w:eastAsia="en-US"/>
        </w:rPr>
        <w:t>’</w:t>
      </w:r>
      <w:r>
        <w:rPr>
          <w:lang w:eastAsia="en-US"/>
        </w:rPr>
        <w:t>ils aient toutes les joies</w:t>
      </w:r>
      <w:r w:rsidR="0046142F">
        <w:rPr>
          <w:lang w:eastAsia="en-US"/>
        </w:rPr>
        <w:t> !</w:t>
      </w:r>
    </w:p>
    <w:p w14:paraId="5BD38FEF" w14:textId="77777777" w:rsidR="0046142F" w:rsidRDefault="003148C9" w:rsidP="0046142F">
      <w:pPr>
        <w:rPr>
          <w:lang w:eastAsia="en-US"/>
        </w:rPr>
      </w:pPr>
      <w:r>
        <w:rPr>
          <w:lang w:eastAsia="en-US"/>
        </w:rPr>
        <w:lastRenderedPageBreak/>
        <w:t>Et la voilà forte</w:t>
      </w:r>
      <w:r w:rsidR="0046142F">
        <w:rPr>
          <w:lang w:eastAsia="en-US"/>
        </w:rPr>
        <w:t xml:space="preserve">, </w:t>
      </w:r>
      <w:r>
        <w:rPr>
          <w:lang w:eastAsia="en-US"/>
        </w:rPr>
        <w:t>cette femme</w:t>
      </w:r>
      <w:r w:rsidR="0046142F">
        <w:rPr>
          <w:lang w:eastAsia="en-US"/>
        </w:rPr>
        <w:t xml:space="preserve">, </w:t>
      </w:r>
      <w:r>
        <w:rPr>
          <w:lang w:eastAsia="en-US"/>
        </w:rPr>
        <w:t>dans sa nuit isolée</w:t>
      </w:r>
      <w:r w:rsidR="0046142F">
        <w:rPr>
          <w:lang w:eastAsia="en-US"/>
        </w:rPr>
        <w:t xml:space="preserve"> ; </w:t>
      </w:r>
      <w:r>
        <w:rPr>
          <w:lang w:eastAsia="en-US"/>
        </w:rPr>
        <w:t>la voilà qui se redresse sous l</w:t>
      </w:r>
      <w:r w:rsidR="0046142F">
        <w:rPr>
          <w:lang w:eastAsia="en-US"/>
        </w:rPr>
        <w:t>’</w:t>
      </w:r>
      <w:r>
        <w:rPr>
          <w:lang w:eastAsia="en-US"/>
        </w:rPr>
        <w:t>œil de Dieu qu</w:t>
      </w:r>
      <w:r w:rsidR="0046142F">
        <w:rPr>
          <w:lang w:eastAsia="en-US"/>
        </w:rPr>
        <w:t>’</w:t>
      </w:r>
      <w:r>
        <w:rPr>
          <w:lang w:eastAsia="en-US"/>
        </w:rPr>
        <w:t>elle implore</w:t>
      </w:r>
      <w:r w:rsidR="0046142F">
        <w:rPr>
          <w:lang w:eastAsia="en-US"/>
        </w:rPr>
        <w:t xml:space="preserve"> ; </w:t>
      </w:r>
      <w:r>
        <w:rPr>
          <w:lang w:eastAsia="en-US"/>
        </w:rPr>
        <w:t>la voilà qui commence la lutte sans fin du proscrit contre la foule</w:t>
      </w:r>
      <w:r w:rsidR="0046142F">
        <w:rPr>
          <w:lang w:eastAsia="en-US"/>
        </w:rPr>
        <w:t>.</w:t>
      </w:r>
    </w:p>
    <w:p w14:paraId="335BEACA" w14:textId="77777777" w:rsidR="0046142F" w:rsidRDefault="003148C9" w:rsidP="0046142F">
      <w:pPr>
        <w:rPr>
          <w:lang w:eastAsia="en-US"/>
        </w:rPr>
      </w:pPr>
      <w:r>
        <w:rPr>
          <w:lang w:eastAsia="en-US"/>
        </w:rPr>
        <w:t>Car elle était proscrite</w:t>
      </w:r>
      <w:r w:rsidR="0046142F">
        <w:rPr>
          <w:lang w:eastAsia="en-US"/>
        </w:rPr>
        <w:t xml:space="preserve">. </w:t>
      </w:r>
      <w:r>
        <w:rPr>
          <w:lang w:eastAsia="en-US"/>
        </w:rPr>
        <w:t>Ces enfants réunis dans le même berceau n</w:t>
      </w:r>
      <w:r w:rsidR="0046142F">
        <w:rPr>
          <w:lang w:eastAsia="en-US"/>
        </w:rPr>
        <w:t>’</w:t>
      </w:r>
      <w:r>
        <w:rPr>
          <w:lang w:eastAsia="en-US"/>
        </w:rPr>
        <w:t>avaient pas de père</w:t>
      </w:r>
      <w:r w:rsidR="0046142F">
        <w:rPr>
          <w:lang w:eastAsia="en-US"/>
        </w:rPr>
        <w:t xml:space="preserve">. </w:t>
      </w:r>
      <w:r>
        <w:rPr>
          <w:lang w:eastAsia="en-US"/>
        </w:rPr>
        <w:t>Ce n</w:t>
      </w:r>
      <w:r w:rsidR="0046142F">
        <w:rPr>
          <w:lang w:eastAsia="en-US"/>
        </w:rPr>
        <w:t>’</w:t>
      </w:r>
      <w:r>
        <w:rPr>
          <w:lang w:eastAsia="en-US"/>
        </w:rPr>
        <w:t>était pas une femme que madame de Marans</w:t>
      </w:r>
      <w:r w:rsidR="0046142F">
        <w:rPr>
          <w:lang w:eastAsia="en-US"/>
        </w:rPr>
        <w:t xml:space="preserve">, </w:t>
      </w:r>
      <w:r>
        <w:rPr>
          <w:lang w:eastAsia="en-US"/>
        </w:rPr>
        <w:t>c</w:t>
      </w:r>
      <w:r w:rsidR="0046142F">
        <w:rPr>
          <w:lang w:eastAsia="en-US"/>
        </w:rPr>
        <w:t>’</w:t>
      </w:r>
      <w:r>
        <w:rPr>
          <w:lang w:eastAsia="en-US"/>
        </w:rPr>
        <w:t>était une demoiselle qui avait des enfants</w:t>
      </w:r>
      <w:r w:rsidR="0046142F">
        <w:rPr>
          <w:lang w:eastAsia="en-US"/>
        </w:rPr>
        <w:t>.</w:t>
      </w:r>
    </w:p>
    <w:p w14:paraId="21D10137" w14:textId="77777777" w:rsidR="0046142F" w:rsidRDefault="003148C9" w:rsidP="0046142F">
      <w:pPr>
        <w:rPr>
          <w:lang w:eastAsia="en-US"/>
        </w:rPr>
      </w:pPr>
      <w:r>
        <w:rPr>
          <w:lang w:eastAsia="en-US"/>
        </w:rPr>
        <w:t>Et les enfants de madame de Marans étaient des bâtards</w:t>
      </w:r>
      <w:r w:rsidR="0046142F">
        <w:rPr>
          <w:lang w:eastAsia="en-US"/>
        </w:rPr>
        <w:t>.</w:t>
      </w:r>
    </w:p>
    <w:p w14:paraId="27C3EB43" w14:textId="31CCCCBA" w:rsidR="0046142F" w:rsidRDefault="003148C9" w:rsidP="0046142F">
      <w:pPr>
        <w:rPr>
          <w:lang w:eastAsia="en-US"/>
        </w:rPr>
      </w:pPr>
      <w:r>
        <w:rPr>
          <w:lang w:eastAsia="en-US"/>
        </w:rPr>
        <w:t>Or</w:t>
      </w:r>
      <w:r w:rsidR="0046142F">
        <w:rPr>
          <w:lang w:eastAsia="en-US"/>
        </w:rPr>
        <w:t xml:space="preserve">, </w:t>
      </w:r>
      <w:r>
        <w:rPr>
          <w:lang w:eastAsia="en-US"/>
        </w:rPr>
        <w:t>dans la vie d</w:t>
      </w:r>
      <w:r w:rsidR="0046142F">
        <w:rPr>
          <w:lang w:eastAsia="en-US"/>
        </w:rPr>
        <w:t>’</w:t>
      </w:r>
      <w:r>
        <w:rPr>
          <w:lang w:eastAsia="en-US"/>
        </w:rPr>
        <w:t>un homme</w:t>
      </w:r>
      <w:r w:rsidR="0046142F">
        <w:rPr>
          <w:lang w:eastAsia="en-US"/>
        </w:rPr>
        <w:t xml:space="preserve">, </w:t>
      </w:r>
      <w:r>
        <w:rPr>
          <w:lang w:eastAsia="en-US"/>
        </w:rPr>
        <w:t>il est deux époques où l</w:t>
      </w:r>
      <w:r w:rsidR="0046142F">
        <w:rPr>
          <w:lang w:eastAsia="en-US"/>
        </w:rPr>
        <w:t>’</w:t>
      </w:r>
      <w:r>
        <w:rPr>
          <w:lang w:eastAsia="en-US"/>
        </w:rPr>
        <w:t>état civil doit être mis au grand jour</w:t>
      </w:r>
      <w:r w:rsidR="0046142F">
        <w:rPr>
          <w:lang w:eastAsia="en-US"/>
        </w:rPr>
        <w:t xml:space="preserve">, </w:t>
      </w:r>
      <w:r>
        <w:rPr>
          <w:lang w:eastAsia="en-US"/>
        </w:rPr>
        <w:t>inévitablement</w:t>
      </w:r>
      <w:r w:rsidR="0046142F">
        <w:rPr>
          <w:lang w:eastAsia="en-US"/>
        </w:rPr>
        <w:t xml:space="preserve">. </w:t>
      </w:r>
      <w:r>
        <w:rPr>
          <w:lang w:eastAsia="en-US"/>
        </w:rPr>
        <w:t>La femme échappe à l</w:t>
      </w:r>
      <w:r w:rsidR="0046142F">
        <w:rPr>
          <w:lang w:eastAsia="en-US"/>
        </w:rPr>
        <w:t>’</w:t>
      </w:r>
      <w:r>
        <w:rPr>
          <w:lang w:eastAsia="en-US"/>
        </w:rPr>
        <w:t>une de ces nécessités</w:t>
      </w:r>
      <w:r w:rsidR="0046142F">
        <w:rPr>
          <w:lang w:eastAsia="en-US"/>
        </w:rPr>
        <w:t xml:space="preserve">, </w:t>
      </w:r>
      <w:r w:rsidR="006C2AE1">
        <w:rPr>
          <w:lang w:eastAsia="en-US"/>
        </w:rPr>
        <w:t>—</w:t>
      </w:r>
      <w:r w:rsidR="0046142F">
        <w:rPr>
          <w:lang w:eastAsia="en-US"/>
        </w:rPr>
        <w:t xml:space="preserve"> </w:t>
      </w:r>
      <w:r>
        <w:rPr>
          <w:lang w:eastAsia="en-US"/>
        </w:rPr>
        <w:t>à la plus absolue</w:t>
      </w:r>
      <w:r w:rsidR="0046142F">
        <w:rPr>
          <w:lang w:eastAsia="en-US"/>
        </w:rPr>
        <w:t> :</w:t>
      </w:r>
    </w:p>
    <w:p w14:paraId="0A051398" w14:textId="77777777" w:rsidR="0046142F" w:rsidRDefault="003148C9" w:rsidP="0046142F">
      <w:pPr>
        <w:rPr>
          <w:lang w:eastAsia="en-US"/>
        </w:rPr>
      </w:pPr>
      <w:r>
        <w:rPr>
          <w:lang w:eastAsia="en-US"/>
        </w:rPr>
        <w:t>C</w:t>
      </w:r>
      <w:r w:rsidR="0046142F">
        <w:rPr>
          <w:lang w:eastAsia="en-US"/>
        </w:rPr>
        <w:t>’</w:t>
      </w:r>
      <w:r>
        <w:rPr>
          <w:lang w:eastAsia="en-US"/>
        </w:rPr>
        <w:t>est la conscription</w:t>
      </w:r>
      <w:r w:rsidR="0046142F">
        <w:rPr>
          <w:lang w:eastAsia="en-US"/>
        </w:rPr>
        <w:t>.</w:t>
      </w:r>
    </w:p>
    <w:p w14:paraId="05FE71C5" w14:textId="77777777" w:rsidR="0046142F" w:rsidRDefault="003148C9" w:rsidP="0046142F">
      <w:pPr>
        <w:rPr>
          <w:lang w:eastAsia="en-US"/>
        </w:rPr>
      </w:pPr>
      <w:r>
        <w:rPr>
          <w:lang w:eastAsia="en-US"/>
        </w:rPr>
        <w:t>Vous pouvez ne point vous marier</w:t>
      </w:r>
      <w:r w:rsidR="0046142F">
        <w:rPr>
          <w:lang w:eastAsia="en-US"/>
        </w:rPr>
        <w:t xml:space="preserve">, </w:t>
      </w:r>
      <w:r>
        <w:rPr>
          <w:lang w:eastAsia="en-US"/>
        </w:rPr>
        <w:t>ne point faire inscrire votre nom sur la liste électorale</w:t>
      </w:r>
      <w:r w:rsidR="0046142F">
        <w:rPr>
          <w:lang w:eastAsia="en-US"/>
        </w:rPr>
        <w:t xml:space="preserve">, </w:t>
      </w:r>
      <w:r>
        <w:rPr>
          <w:lang w:eastAsia="en-US"/>
        </w:rPr>
        <w:t>ne point solliciter d</w:t>
      </w:r>
      <w:r w:rsidR="0046142F">
        <w:rPr>
          <w:lang w:eastAsia="en-US"/>
        </w:rPr>
        <w:t>’</w:t>
      </w:r>
      <w:r>
        <w:rPr>
          <w:lang w:eastAsia="en-US"/>
        </w:rPr>
        <w:t>emplois publics et prendre vos grades à l</w:t>
      </w:r>
      <w:r w:rsidR="0046142F">
        <w:rPr>
          <w:lang w:eastAsia="en-US"/>
        </w:rPr>
        <w:t>’</w:t>
      </w:r>
      <w:r>
        <w:rPr>
          <w:lang w:eastAsia="en-US"/>
        </w:rPr>
        <w:t>étranger</w:t>
      </w:r>
      <w:r w:rsidR="0046142F">
        <w:rPr>
          <w:lang w:eastAsia="en-US"/>
        </w:rPr>
        <w:t xml:space="preserve">, </w:t>
      </w:r>
      <w:r>
        <w:rPr>
          <w:lang w:eastAsia="en-US"/>
        </w:rPr>
        <w:t>si vous êtes praticien</w:t>
      </w:r>
      <w:r w:rsidR="0046142F">
        <w:rPr>
          <w:lang w:eastAsia="en-US"/>
        </w:rPr>
        <w:t xml:space="preserve">, </w:t>
      </w:r>
      <w:r>
        <w:rPr>
          <w:lang w:eastAsia="en-US"/>
        </w:rPr>
        <w:t>par exemple</w:t>
      </w:r>
      <w:r w:rsidR="0046142F">
        <w:rPr>
          <w:lang w:eastAsia="en-US"/>
        </w:rPr>
        <w:t>.</w:t>
      </w:r>
    </w:p>
    <w:p w14:paraId="1B486315" w14:textId="77777777" w:rsidR="0046142F" w:rsidRDefault="003148C9" w:rsidP="0046142F">
      <w:pPr>
        <w:rPr>
          <w:lang w:eastAsia="en-US"/>
        </w:rPr>
      </w:pPr>
      <w:r>
        <w:rPr>
          <w:lang w:eastAsia="en-US"/>
        </w:rPr>
        <w:t>Et c</w:t>
      </w:r>
      <w:r w:rsidR="0046142F">
        <w:rPr>
          <w:lang w:eastAsia="en-US"/>
        </w:rPr>
        <w:t>’</w:t>
      </w:r>
      <w:r>
        <w:rPr>
          <w:lang w:eastAsia="en-US"/>
        </w:rPr>
        <w:t>était le cas de Gabriel qui s</w:t>
      </w:r>
      <w:r w:rsidR="0046142F">
        <w:rPr>
          <w:lang w:eastAsia="en-US"/>
        </w:rPr>
        <w:t>’</w:t>
      </w:r>
      <w:r>
        <w:rPr>
          <w:lang w:eastAsia="en-US"/>
        </w:rPr>
        <w:t>était fait recevoir docteur à Francfort</w:t>
      </w:r>
      <w:r w:rsidR="0046142F">
        <w:rPr>
          <w:lang w:eastAsia="en-US"/>
        </w:rPr>
        <w:t xml:space="preserve">, </w:t>
      </w:r>
      <w:r>
        <w:rPr>
          <w:lang w:eastAsia="en-US"/>
        </w:rPr>
        <w:t>patrie d</w:t>
      </w:r>
      <w:r w:rsidR="0046142F">
        <w:rPr>
          <w:lang w:eastAsia="en-US"/>
        </w:rPr>
        <w:t>’</w:t>
      </w:r>
      <w:r>
        <w:rPr>
          <w:lang w:eastAsia="en-US"/>
        </w:rPr>
        <w:t>adoption de son maître Van-</w:t>
      </w:r>
      <w:proofErr w:type="spellStart"/>
      <w:r>
        <w:rPr>
          <w:lang w:eastAsia="en-US"/>
        </w:rPr>
        <w:t>Eyde</w:t>
      </w:r>
      <w:proofErr w:type="spellEnd"/>
      <w:r w:rsidR="0046142F">
        <w:rPr>
          <w:lang w:eastAsia="en-US"/>
        </w:rPr>
        <w:t>.</w:t>
      </w:r>
    </w:p>
    <w:p w14:paraId="08C975E0" w14:textId="77777777" w:rsidR="0046142F" w:rsidRDefault="003148C9" w:rsidP="0046142F">
      <w:pPr>
        <w:rPr>
          <w:lang w:eastAsia="en-US"/>
        </w:rPr>
      </w:pPr>
      <w:r>
        <w:rPr>
          <w:lang w:eastAsia="en-US"/>
        </w:rPr>
        <w:t>Mais si vous n</w:t>
      </w:r>
      <w:r w:rsidR="0046142F">
        <w:rPr>
          <w:lang w:eastAsia="en-US"/>
        </w:rPr>
        <w:t>’</w:t>
      </w:r>
      <w:r>
        <w:rPr>
          <w:lang w:eastAsia="en-US"/>
        </w:rPr>
        <w:t>avez pas perdu votre qualité de Français</w:t>
      </w:r>
      <w:r w:rsidR="0046142F">
        <w:rPr>
          <w:lang w:eastAsia="en-US"/>
        </w:rPr>
        <w:t xml:space="preserve">, </w:t>
      </w:r>
      <w:r>
        <w:rPr>
          <w:lang w:eastAsia="en-US"/>
        </w:rPr>
        <w:t>vous ne pouvez éviter de tirer à la conscription</w:t>
      </w:r>
      <w:r w:rsidR="0046142F">
        <w:rPr>
          <w:lang w:eastAsia="en-US"/>
        </w:rPr>
        <w:t>.</w:t>
      </w:r>
    </w:p>
    <w:p w14:paraId="44771B51" w14:textId="77777777" w:rsidR="0046142F" w:rsidRDefault="003148C9" w:rsidP="0046142F">
      <w:pPr>
        <w:rPr>
          <w:lang w:eastAsia="en-US"/>
        </w:rPr>
      </w:pPr>
      <w:r>
        <w:rPr>
          <w:lang w:eastAsia="en-US"/>
        </w:rPr>
        <w:t>C</w:t>
      </w:r>
      <w:r w:rsidR="0046142F">
        <w:rPr>
          <w:lang w:eastAsia="en-US"/>
        </w:rPr>
        <w:t>’</w:t>
      </w:r>
      <w:r>
        <w:rPr>
          <w:lang w:eastAsia="en-US"/>
        </w:rPr>
        <w:t>était ce jour-là même que Gabriel de Marans tirait à la conscription</w:t>
      </w:r>
      <w:r w:rsidR="0046142F">
        <w:rPr>
          <w:lang w:eastAsia="en-US"/>
        </w:rPr>
        <w:t>.</w:t>
      </w:r>
    </w:p>
    <w:p w14:paraId="7F17D3C4" w14:textId="77777777" w:rsidR="0046142F" w:rsidRDefault="003148C9" w:rsidP="0046142F">
      <w:pPr>
        <w:rPr>
          <w:lang w:eastAsia="en-US"/>
        </w:rPr>
      </w:pPr>
      <w:r>
        <w:rPr>
          <w:lang w:eastAsia="en-US"/>
        </w:rPr>
        <w:t>C</w:t>
      </w:r>
      <w:r w:rsidR="0046142F">
        <w:rPr>
          <w:lang w:eastAsia="en-US"/>
        </w:rPr>
        <w:t>’</w:t>
      </w:r>
      <w:r>
        <w:rPr>
          <w:lang w:eastAsia="en-US"/>
        </w:rPr>
        <w:t>était ce jour-là même que la vie de madame de Maras pouvait être brisée par le plus trivial de tous les incidents</w:t>
      </w:r>
      <w:r w:rsidR="0046142F">
        <w:rPr>
          <w:lang w:eastAsia="en-US"/>
        </w:rPr>
        <w:t>.</w:t>
      </w:r>
    </w:p>
    <w:p w14:paraId="121F09A2" w14:textId="77777777" w:rsidR="0046142F" w:rsidRDefault="003148C9" w:rsidP="0046142F">
      <w:pPr>
        <w:rPr>
          <w:lang w:eastAsia="en-US"/>
        </w:rPr>
      </w:pPr>
      <w:r>
        <w:rPr>
          <w:lang w:eastAsia="en-US"/>
        </w:rPr>
        <w:t>Elle avait sur la conscription un ensemble d</w:t>
      </w:r>
      <w:r w:rsidR="0046142F">
        <w:rPr>
          <w:lang w:eastAsia="en-US"/>
        </w:rPr>
        <w:t>’</w:t>
      </w:r>
      <w:r>
        <w:rPr>
          <w:lang w:eastAsia="en-US"/>
        </w:rPr>
        <w:t>idées monstrueux</w:t>
      </w:r>
      <w:r w:rsidR="0046142F">
        <w:rPr>
          <w:lang w:eastAsia="en-US"/>
        </w:rPr>
        <w:t xml:space="preserve">. </w:t>
      </w:r>
      <w:r>
        <w:rPr>
          <w:lang w:eastAsia="en-US"/>
        </w:rPr>
        <w:t>C</w:t>
      </w:r>
      <w:r w:rsidR="0046142F">
        <w:rPr>
          <w:lang w:eastAsia="en-US"/>
        </w:rPr>
        <w:t>’</w:t>
      </w:r>
      <w:r>
        <w:rPr>
          <w:lang w:eastAsia="en-US"/>
        </w:rPr>
        <w:t>était un chaos où sa pensée n</w:t>
      </w:r>
      <w:r w:rsidR="0046142F">
        <w:rPr>
          <w:lang w:eastAsia="en-US"/>
        </w:rPr>
        <w:t>’</w:t>
      </w:r>
      <w:r>
        <w:rPr>
          <w:lang w:eastAsia="en-US"/>
        </w:rPr>
        <w:t>entrait jamais sans se perdre</w:t>
      </w:r>
      <w:r w:rsidR="0046142F">
        <w:rPr>
          <w:lang w:eastAsia="en-US"/>
        </w:rPr>
        <w:t>…</w:t>
      </w:r>
    </w:p>
    <w:p w14:paraId="514DD82D" w14:textId="77777777" w:rsidR="0046142F" w:rsidRDefault="003148C9" w:rsidP="0046142F">
      <w:pPr>
        <w:rPr>
          <w:lang w:eastAsia="en-US"/>
        </w:rPr>
      </w:pPr>
      <w:r>
        <w:rPr>
          <w:lang w:eastAsia="en-US"/>
        </w:rPr>
        <w:lastRenderedPageBreak/>
        <w:t>Une idée dominait pourtant ce chaos</w:t>
      </w:r>
      <w:r w:rsidR="0046142F">
        <w:rPr>
          <w:lang w:eastAsia="en-US"/>
        </w:rPr>
        <w:t xml:space="preserve">, </w:t>
      </w:r>
      <w:r>
        <w:rPr>
          <w:lang w:eastAsia="en-US"/>
        </w:rPr>
        <w:t>une idée de salut</w:t>
      </w:r>
      <w:r w:rsidR="0046142F">
        <w:rPr>
          <w:lang w:eastAsia="en-US"/>
        </w:rPr>
        <w:t xml:space="preserve">. </w:t>
      </w:r>
      <w:r>
        <w:rPr>
          <w:lang w:eastAsia="en-US"/>
        </w:rPr>
        <w:t>Avec le caractère de Gabriel</w:t>
      </w:r>
      <w:r w:rsidR="0046142F">
        <w:rPr>
          <w:lang w:eastAsia="en-US"/>
        </w:rPr>
        <w:t xml:space="preserve">, </w:t>
      </w:r>
      <w:r>
        <w:rPr>
          <w:lang w:eastAsia="en-US"/>
        </w:rPr>
        <w:t>tout ce qui le concernait pouvait se passer autour de lui sans qu</w:t>
      </w:r>
      <w:r w:rsidR="0046142F">
        <w:rPr>
          <w:lang w:eastAsia="en-US"/>
        </w:rPr>
        <w:t>’</w:t>
      </w:r>
      <w:r>
        <w:rPr>
          <w:lang w:eastAsia="en-US"/>
        </w:rPr>
        <w:t>il en eût bien nettement la conscience</w:t>
      </w:r>
      <w:r w:rsidR="0046142F">
        <w:rPr>
          <w:lang w:eastAsia="en-US"/>
        </w:rPr>
        <w:t xml:space="preserve">. </w:t>
      </w:r>
      <w:r>
        <w:rPr>
          <w:lang w:eastAsia="en-US"/>
        </w:rPr>
        <w:t>Ainsi</w:t>
      </w:r>
      <w:r w:rsidR="0046142F">
        <w:rPr>
          <w:lang w:eastAsia="en-US"/>
        </w:rPr>
        <w:t xml:space="preserve">, </w:t>
      </w:r>
      <w:r>
        <w:rPr>
          <w:lang w:eastAsia="en-US"/>
        </w:rPr>
        <w:t>par exemple</w:t>
      </w:r>
      <w:r w:rsidR="0046142F">
        <w:rPr>
          <w:lang w:eastAsia="en-US"/>
        </w:rPr>
        <w:t xml:space="preserve">, </w:t>
      </w:r>
      <w:r>
        <w:rPr>
          <w:lang w:eastAsia="en-US"/>
        </w:rPr>
        <w:t>s</w:t>
      </w:r>
      <w:r w:rsidR="0046142F">
        <w:rPr>
          <w:lang w:eastAsia="en-US"/>
        </w:rPr>
        <w:t>’</w:t>
      </w:r>
      <w:r>
        <w:rPr>
          <w:lang w:eastAsia="en-US"/>
        </w:rPr>
        <w:t>il tombait sur un bon numéro</w:t>
      </w:r>
      <w:r w:rsidR="0046142F">
        <w:rPr>
          <w:lang w:eastAsia="en-US"/>
        </w:rPr>
        <w:t xml:space="preserve">, </w:t>
      </w:r>
      <w:r>
        <w:rPr>
          <w:lang w:eastAsia="en-US"/>
        </w:rPr>
        <w:t>tout était dit</w:t>
      </w:r>
      <w:r w:rsidR="0046142F">
        <w:rPr>
          <w:lang w:eastAsia="en-US"/>
        </w:rPr>
        <w:t xml:space="preserve"> ; </w:t>
      </w:r>
      <w:r>
        <w:rPr>
          <w:lang w:eastAsia="en-US"/>
        </w:rPr>
        <w:t>s</w:t>
      </w:r>
      <w:r w:rsidR="0046142F">
        <w:rPr>
          <w:lang w:eastAsia="en-US"/>
        </w:rPr>
        <w:t>’</w:t>
      </w:r>
      <w:r>
        <w:rPr>
          <w:lang w:eastAsia="en-US"/>
        </w:rPr>
        <w:t>il tombait sur un mauvais numéro</w:t>
      </w:r>
      <w:r w:rsidR="0046142F">
        <w:rPr>
          <w:lang w:eastAsia="en-US"/>
        </w:rPr>
        <w:t xml:space="preserve">, </w:t>
      </w:r>
      <w:r>
        <w:rPr>
          <w:lang w:eastAsia="en-US"/>
        </w:rPr>
        <w:t>en achetant un conscrit tout de suite</w:t>
      </w:r>
      <w:r w:rsidR="0046142F">
        <w:rPr>
          <w:lang w:eastAsia="en-US"/>
        </w:rPr>
        <w:t xml:space="preserve">, </w:t>
      </w:r>
      <w:r>
        <w:rPr>
          <w:lang w:eastAsia="en-US"/>
        </w:rPr>
        <w:t>en dehors de lui et sans qu</w:t>
      </w:r>
      <w:r w:rsidR="0046142F">
        <w:rPr>
          <w:lang w:eastAsia="en-US"/>
        </w:rPr>
        <w:t>’</w:t>
      </w:r>
      <w:r>
        <w:rPr>
          <w:lang w:eastAsia="en-US"/>
        </w:rPr>
        <w:t>il eût à s</w:t>
      </w:r>
      <w:r w:rsidR="0046142F">
        <w:rPr>
          <w:lang w:eastAsia="en-US"/>
        </w:rPr>
        <w:t>’</w:t>
      </w:r>
      <w:r>
        <w:rPr>
          <w:lang w:eastAsia="en-US"/>
        </w:rPr>
        <w:t>en mêler</w:t>
      </w:r>
      <w:r w:rsidR="0046142F">
        <w:rPr>
          <w:lang w:eastAsia="en-US"/>
        </w:rPr>
        <w:t xml:space="preserve">, </w:t>
      </w:r>
      <w:r>
        <w:rPr>
          <w:lang w:eastAsia="en-US"/>
        </w:rPr>
        <w:t>on pouvait encore éviter la catastrophe</w:t>
      </w:r>
      <w:r w:rsidR="0046142F">
        <w:rPr>
          <w:lang w:eastAsia="en-US"/>
        </w:rPr>
        <w:t xml:space="preserve">. </w:t>
      </w:r>
      <w:r>
        <w:rPr>
          <w:lang w:eastAsia="en-US"/>
        </w:rPr>
        <w:t>C</w:t>
      </w:r>
      <w:r w:rsidR="0046142F">
        <w:rPr>
          <w:lang w:eastAsia="en-US"/>
        </w:rPr>
        <w:t>’</w:t>
      </w:r>
      <w:r>
        <w:rPr>
          <w:lang w:eastAsia="en-US"/>
        </w:rPr>
        <w:t>était plus difficile sans doute</w:t>
      </w:r>
      <w:r w:rsidR="0046142F">
        <w:rPr>
          <w:lang w:eastAsia="en-US"/>
        </w:rPr>
        <w:t xml:space="preserve"> ; </w:t>
      </w:r>
      <w:r>
        <w:rPr>
          <w:lang w:eastAsia="en-US"/>
        </w:rPr>
        <w:t>à cause du conseil de révision et autres formalités</w:t>
      </w:r>
      <w:r w:rsidR="0046142F">
        <w:rPr>
          <w:lang w:eastAsia="en-US"/>
        </w:rPr>
        <w:t xml:space="preserve">, </w:t>
      </w:r>
      <w:r>
        <w:rPr>
          <w:lang w:eastAsia="en-US"/>
        </w:rPr>
        <w:t>mais enfin</w:t>
      </w:r>
      <w:r w:rsidR="0046142F">
        <w:rPr>
          <w:lang w:eastAsia="en-US"/>
        </w:rPr>
        <w:t xml:space="preserve">, </w:t>
      </w:r>
      <w:r>
        <w:rPr>
          <w:lang w:eastAsia="en-US"/>
        </w:rPr>
        <w:t>dans l</w:t>
      </w:r>
      <w:r w:rsidR="0046142F">
        <w:rPr>
          <w:lang w:eastAsia="en-US"/>
        </w:rPr>
        <w:t>’</w:t>
      </w:r>
      <w:r>
        <w:rPr>
          <w:lang w:eastAsia="en-US"/>
        </w:rPr>
        <w:t>idée de madame de Marans</w:t>
      </w:r>
      <w:r w:rsidR="0046142F">
        <w:rPr>
          <w:lang w:eastAsia="en-US"/>
        </w:rPr>
        <w:t xml:space="preserve">, </w:t>
      </w:r>
      <w:r>
        <w:rPr>
          <w:lang w:eastAsia="en-US"/>
        </w:rPr>
        <w:t>c</w:t>
      </w:r>
      <w:r w:rsidR="0046142F">
        <w:rPr>
          <w:lang w:eastAsia="en-US"/>
        </w:rPr>
        <w:t>’</w:t>
      </w:r>
      <w:r>
        <w:rPr>
          <w:lang w:eastAsia="en-US"/>
        </w:rPr>
        <w:t>était possible</w:t>
      </w:r>
      <w:r w:rsidR="0046142F">
        <w:rPr>
          <w:lang w:eastAsia="en-US"/>
        </w:rPr>
        <w:t>.</w:t>
      </w:r>
    </w:p>
    <w:p w14:paraId="517B260C" w14:textId="77777777" w:rsidR="0046142F" w:rsidRDefault="003148C9" w:rsidP="0046142F">
      <w:pPr>
        <w:rPr>
          <w:i/>
          <w:iCs/>
          <w:lang w:eastAsia="en-US"/>
        </w:rPr>
      </w:pPr>
      <w:r>
        <w:rPr>
          <w:lang w:eastAsia="en-US"/>
        </w:rPr>
        <w:t>Aussi avait-elle mis de côté</w:t>
      </w:r>
      <w:r w:rsidR="0046142F">
        <w:rPr>
          <w:lang w:eastAsia="en-US"/>
        </w:rPr>
        <w:t xml:space="preserve">, </w:t>
      </w:r>
      <w:r>
        <w:rPr>
          <w:lang w:eastAsia="en-US"/>
        </w:rPr>
        <w:t>dès longtemps</w:t>
      </w:r>
      <w:r w:rsidR="0046142F">
        <w:rPr>
          <w:lang w:eastAsia="en-US"/>
        </w:rPr>
        <w:t xml:space="preserve">, </w:t>
      </w:r>
      <w:r>
        <w:rPr>
          <w:lang w:eastAsia="en-US"/>
        </w:rPr>
        <w:t>la somme voulue</w:t>
      </w:r>
      <w:r w:rsidR="0046142F">
        <w:rPr>
          <w:lang w:eastAsia="en-US"/>
        </w:rPr>
        <w:t xml:space="preserve">, </w:t>
      </w:r>
      <w:r>
        <w:rPr>
          <w:lang w:eastAsia="en-US"/>
        </w:rPr>
        <w:t>qui était enfermée dans la petite boîte portant cette inscription</w:t>
      </w:r>
      <w:r w:rsidR="0046142F">
        <w:rPr>
          <w:lang w:eastAsia="en-US"/>
        </w:rPr>
        <w:t xml:space="preserve"> : </w:t>
      </w:r>
      <w:r>
        <w:rPr>
          <w:i/>
          <w:iCs/>
          <w:lang w:eastAsia="en-US"/>
        </w:rPr>
        <w:t>Pour Gabriel</w:t>
      </w:r>
      <w:r w:rsidR="0046142F">
        <w:rPr>
          <w:i/>
          <w:iCs/>
          <w:lang w:eastAsia="en-US"/>
        </w:rPr>
        <w:t>.</w:t>
      </w:r>
    </w:p>
    <w:p w14:paraId="5B95B104" w14:textId="77777777" w:rsidR="0046142F" w:rsidRDefault="003148C9" w:rsidP="0046142F">
      <w:pPr>
        <w:rPr>
          <w:lang w:eastAsia="en-US"/>
        </w:rPr>
      </w:pPr>
      <w:r>
        <w:rPr>
          <w:lang w:eastAsia="en-US"/>
        </w:rPr>
        <w:t>Telles étaien</w:t>
      </w:r>
      <w:r>
        <w:t>t ses espérances</w:t>
      </w:r>
      <w:r w:rsidR="0046142F">
        <w:rPr>
          <w:lang w:eastAsia="en-US"/>
        </w:rPr>
        <w:t>.</w:t>
      </w:r>
    </w:p>
    <w:p w14:paraId="6B5876DC" w14:textId="77777777" w:rsidR="0046142F" w:rsidRDefault="003148C9" w:rsidP="0046142F">
      <w:pPr>
        <w:rPr>
          <w:lang w:eastAsia="en-US"/>
        </w:rPr>
      </w:pPr>
      <w:r>
        <w:rPr>
          <w:lang w:eastAsia="en-US"/>
        </w:rPr>
        <w:t>Ses craintes</w:t>
      </w:r>
      <w:r w:rsidR="0046142F">
        <w:rPr>
          <w:lang w:eastAsia="en-US"/>
        </w:rPr>
        <w:t xml:space="preserve">, </w:t>
      </w:r>
      <w:r>
        <w:rPr>
          <w:lang w:eastAsia="en-US"/>
        </w:rPr>
        <w:t>il faudrait des volumes pour les nombrer</w:t>
      </w:r>
      <w:r w:rsidR="0046142F">
        <w:rPr>
          <w:lang w:eastAsia="en-US"/>
        </w:rPr>
        <w:t xml:space="preserve">. </w:t>
      </w:r>
      <w:r>
        <w:rPr>
          <w:lang w:eastAsia="en-US"/>
        </w:rPr>
        <w:t>Imprudente comme toutes celles qui aiment ardemment</w:t>
      </w:r>
      <w:r w:rsidR="0046142F">
        <w:rPr>
          <w:lang w:eastAsia="en-US"/>
        </w:rPr>
        <w:t xml:space="preserve">, </w:t>
      </w:r>
      <w:r>
        <w:rPr>
          <w:lang w:eastAsia="en-US"/>
        </w:rPr>
        <w:t>elle avait fait la position de Gabriel en quelque sorte suivant la propre ambition de l</w:t>
      </w:r>
      <w:r w:rsidR="0046142F">
        <w:rPr>
          <w:lang w:eastAsia="en-US"/>
        </w:rPr>
        <w:t>’</w:t>
      </w:r>
      <w:r>
        <w:rPr>
          <w:lang w:eastAsia="en-US"/>
        </w:rPr>
        <w:t>enfant</w:t>
      </w:r>
      <w:r w:rsidR="0046142F">
        <w:rPr>
          <w:lang w:eastAsia="en-US"/>
        </w:rPr>
        <w:t xml:space="preserve">. </w:t>
      </w:r>
      <w:r>
        <w:rPr>
          <w:lang w:eastAsia="en-US"/>
        </w:rPr>
        <w:t>Le voyant orgueilleux dès ses premiers pas dans la vie</w:t>
      </w:r>
      <w:r w:rsidR="0046142F">
        <w:rPr>
          <w:lang w:eastAsia="en-US"/>
        </w:rPr>
        <w:t xml:space="preserve">, </w:t>
      </w:r>
      <w:r>
        <w:rPr>
          <w:lang w:eastAsia="en-US"/>
        </w:rPr>
        <w:t>elle lui avait donné un nom noble</w:t>
      </w:r>
      <w:r w:rsidR="0046142F">
        <w:rPr>
          <w:lang w:eastAsia="en-US"/>
        </w:rPr>
        <w:t>.</w:t>
      </w:r>
    </w:p>
    <w:p w14:paraId="6F32DADA" w14:textId="77777777" w:rsidR="0046142F" w:rsidRDefault="003148C9" w:rsidP="0046142F">
      <w:pPr>
        <w:rPr>
          <w:lang w:eastAsia="en-US"/>
        </w:rPr>
      </w:pPr>
      <w:r>
        <w:rPr>
          <w:lang w:eastAsia="en-US"/>
        </w:rPr>
        <w:t>À mesure qu</w:t>
      </w:r>
      <w:r w:rsidR="0046142F">
        <w:rPr>
          <w:lang w:eastAsia="en-US"/>
        </w:rPr>
        <w:t>’</w:t>
      </w:r>
      <w:r>
        <w:rPr>
          <w:lang w:eastAsia="en-US"/>
        </w:rPr>
        <w:t>il grandissait</w:t>
      </w:r>
      <w:r w:rsidR="0046142F">
        <w:rPr>
          <w:lang w:eastAsia="en-US"/>
        </w:rPr>
        <w:t xml:space="preserve">, </w:t>
      </w:r>
      <w:r>
        <w:rPr>
          <w:lang w:eastAsia="en-US"/>
        </w:rPr>
        <w:t>elle avait vu avec effroi de quel attachement passionné il se prenait pour sa prétendue noblesse</w:t>
      </w:r>
      <w:r w:rsidR="0046142F">
        <w:rPr>
          <w:lang w:eastAsia="en-US"/>
        </w:rPr>
        <w:t>.</w:t>
      </w:r>
    </w:p>
    <w:p w14:paraId="40761514" w14:textId="230C2969" w:rsidR="0046142F" w:rsidRDefault="003148C9" w:rsidP="0046142F">
      <w:pPr>
        <w:rPr>
          <w:lang w:eastAsia="en-US"/>
        </w:rPr>
      </w:pPr>
      <w:r>
        <w:rPr>
          <w:lang w:eastAsia="en-US"/>
        </w:rPr>
        <w:t>Lui</w:t>
      </w:r>
      <w:r w:rsidR="0046142F">
        <w:rPr>
          <w:lang w:eastAsia="en-US"/>
        </w:rPr>
        <w:t xml:space="preserve">, </w:t>
      </w:r>
      <w:r>
        <w:rPr>
          <w:lang w:eastAsia="en-US"/>
        </w:rPr>
        <w:t>Gabriel</w:t>
      </w:r>
      <w:r w:rsidR="0046142F">
        <w:rPr>
          <w:lang w:eastAsia="en-US"/>
        </w:rPr>
        <w:t xml:space="preserve">, </w:t>
      </w:r>
      <w:r>
        <w:rPr>
          <w:lang w:eastAsia="en-US"/>
        </w:rPr>
        <w:t>apprendre qu</w:t>
      </w:r>
      <w:r w:rsidR="0046142F">
        <w:rPr>
          <w:lang w:eastAsia="en-US"/>
        </w:rPr>
        <w:t>’</w:t>
      </w:r>
      <w:r>
        <w:rPr>
          <w:lang w:eastAsia="en-US"/>
        </w:rPr>
        <w:t>il était un bâtard</w:t>
      </w:r>
      <w:r w:rsidR="0046142F">
        <w:rPr>
          <w:lang w:eastAsia="en-US"/>
        </w:rPr>
        <w:t xml:space="preserve"> ! </w:t>
      </w:r>
      <w:r>
        <w:rPr>
          <w:lang w:eastAsia="en-US"/>
        </w:rPr>
        <w:t xml:space="preserve">madame de </w:t>
      </w:r>
      <w:r>
        <w:rPr>
          <w:lang w:eastAsia="en-US"/>
        </w:rPr>
        <w:t xml:space="preserve">Marans </w:t>
      </w:r>
      <w:r>
        <w:rPr>
          <w:lang w:eastAsia="en-US"/>
        </w:rPr>
        <w:t>se disait</w:t>
      </w:r>
      <w:r w:rsidR="0046142F">
        <w:rPr>
          <w:lang w:eastAsia="en-US"/>
        </w:rPr>
        <w:t xml:space="preserve"> : </w:t>
      </w:r>
      <w:r w:rsidR="006C2AE1">
        <w:rPr>
          <w:lang w:eastAsia="en-US"/>
        </w:rPr>
        <w:t>—</w:t>
      </w:r>
      <w:r w:rsidR="0046142F">
        <w:rPr>
          <w:lang w:eastAsia="en-US"/>
        </w:rPr>
        <w:t xml:space="preserve"> </w:t>
      </w:r>
      <w:r>
        <w:rPr>
          <w:lang w:eastAsia="en-US"/>
        </w:rPr>
        <w:t>L</w:t>
      </w:r>
      <w:r w:rsidR="0046142F">
        <w:rPr>
          <w:lang w:eastAsia="en-US"/>
        </w:rPr>
        <w:t>’</w:t>
      </w:r>
      <w:r>
        <w:rPr>
          <w:lang w:eastAsia="en-US"/>
        </w:rPr>
        <w:t>enfant mourrait</w:t>
      </w:r>
      <w:r w:rsidR="0046142F">
        <w:rPr>
          <w:lang w:eastAsia="en-US"/>
        </w:rPr>
        <w:t xml:space="preserve"> ! </w:t>
      </w:r>
      <w:r>
        <w:rPr>
          <w:lang w:eastAsia="en-US"/>
        </w:rPr>
        <w:t xml:space="preserve">Et </w:t>
      </w:r>
      <w:r>
        <w:rPr>
          <w:lang w:eastAsia="en-US"/>
        </w:rPr>
        <w:t>son cœur se déchirait sous la torture anticipée</w:t>
      </w:r>
      <w:r w:rsidR="0046142F">
        <w:rPr>
          <w:lang w:eastAsia="en-US"/>
        </w:rPr>
        <w:t>.</w:t>
      </w:r>
    </w:p>
    <w:p w14:paraId="3D2C6768" w14:textId="77777777" w:rsidR="0046142F" w:rsidRDefault="003148C9" w:rsidP="0046142F">
      <w:pPr>
        <w:rPr>
          <w:lang w:eastAsia="en-US"/>
        </w:rPr>
      </w:pPr>
      <w:r>
        <w:rPr>
          <w:lang w:eastAsia="en-US"/>
        </w:rPr>
        <w:t>Elle avait eu tort</w:t>
      </w:r>
      <w:r w:rsidR="0046142F">
        <w:rPr>
          <w:lang w:eastAsia="en-US"/>
        </w:rPr>
        <w:t xml:space="preserve">, </w:t>
      </w:r>
      <w:r>
        <w:rPr>
          <w:lang w:eastAsia="en-US"/>
        </w:rPr>
        <w:t>la pauvre Berthe</w:t>
      </w:r>
      <w:r w:rsidR="0046142F">
        <w:rPr>
          <w:lang w:eastAsia="en-US"/>
        </w:rPr>
        <w:t xml:space="preserve">. </w:t>
      </w:r>
      <w:r>
        <w:rPr>
          <w:lang w:eastAsia="en-US"/>
        </w:rPr>
        <w:t>Mais souvenons-nous du hasard terrible qui l</w:t>
      </w:r>
      <w:r w:rsidR="0046142F">
        <w:rPr>
          <w:lang w:eastAsia="en-US"/>
        </w:rPr>
        <w:t>’</w:t>
      </w:r>
      <w:r>
        <w:rPr>
          <w:lang w:eastAsia="en-US"/>
        </w:rPr>
        <w:t>avait tirée de sa solitude ignorante pour la jeter au milieu du monde</w:t>
      </w:r>
      <w:r w:rsidR="0046142F">
        <w:rPr>
          <w:lang w:eastAsia="en-US"/>
        </w:rPr>
        <w:t>.</w:t>
      </w:r>
    </w:p>
    <w:p w14:paraId="550EC09D" w14:textId="77777777" w:rsidR="0046142F" w:rsidRDefault="003148C9" w:rsidP="0046142F">
      <w:pPr>
        <w:rPr>
          <w:lang w:eastAsia="en-US"/>
        </w:rPr>
      </w:pPr>
      <w:r>
        <w:rPr>
          <w:lang w:eastAsia="en-US"/>
        </w:rPr>
        <w:lastRenderedPageBreak/>
        <w:t>N</w:t>
      </w:r>
      <w:r w:rsidR="0046142F">
        <w:rPr>
          <w:lang w:eastAsia="en-US"/>
        </w:rPr>
        <w:t>’</w:t>
      </w:r>
      <w:r>
        <w:rPr>
          <w:lang w:eastAsia="en-US"/>
        </w:rPr>
        <w:t>était-ce pas assez que d</w:t>
      </w:r>
      <w:r w:rsidR="0046142F">
        <w:rPr>
          <w:lang w:eastAsia="en-US"/>
        </w:rPr>
        <w:t>’</w:t>
      </w:r>
      <w:r>
        <w:rPr>
          <w:lang w:eastAsia="en-US"/>
        </w:rPr>
        <w:t>avoir lutté dans sa faiblesse contre le sort et que d</w:t>
      </w:r>
      <w:r w:rsidR="0046142F">
        <w:rPr>
          <w:lang w:eastAsia="en-US"/>
        </w:rPr>
        <w:t>’</w:t>
      </w:r>
      <w:r>
        <w:rPr>
          <w:lang w:eastAsia="en-US"/>
        </w:rPr>
        <w:t>avoir vaincu le sort</w:t>
      </w:r>
      <w:r w:rsidR="0046142F">
        <w:rPr>
          <w:lang w:eastAsia="en-US"/>
        </w:rPr>
        <w:t xml:space="preserve"> ? </w:t>
      </w:r>
      <w:r>
        <w:rPr>
          <w:lang w:eastAsia="en-US"/>
        </w:rPr>
        <w:t>N</w:t>
      </w:r>
      <w:r w:rsidR="0046142F">
        <w:rPr>
          <w:lang w:eastAsia="en-US"/>
        </w:rPr>
        <w:t>’</w:t>
      </w:r>
      <w:r>
        <w:rPr>
          <w:lang w:eastAsia="en-US"/>
        </w:rPr>
        <w:t>était-ce pas assez que d</w:t>
      </w:r>
      <w:r w:rsidR="0046142F">
        <w:rPr>
          <w:lang w:eastAsia="en-US"/>
        </w:rPr>
        <w:t>’</w:t>
      </w:r>
      <w:r>
        <w:rPr>
          <w:lang w:eastAsia="en-US"/>
        </w:rPr>
        <w:t>avoir</w:t>
      </w:r>
      <w:r w:rsidR="0046142F">
        <w:rPr>
          <w:lang w:eastAsia="en-US"/>
        </w:rPr>
        <w:t xml:space="preserve">, </w:t>
      </w:r>
      <w:r>
        <w:rPr>
          <w:lang w:eastAsia="en-US"/>
        </w:rPr>
        <w:t xml:space="preserve">pure et sans autre </w:t>
      </w:r>
      <w:proofErr w:type="spellStart"/>
      <w:r>
        <w:rPr>
          <w:lang w:eastAsia="en-US"/>
        </w:rPr>
        <w:t>tache</w:t>
      </w:r>
      <w:proofErr w:type="spellEnd"/>
      <w:r>
        <w:rPr>
          <w:lang w:eastAsia="en-US"/>
        </w:rPr>
        <w:t xml:space="preserve"> que sa chute première</w:t>
      </w:r>
      <w:r w:rsidR="0046142F">
        <w:rPr>
          <w:lang w:eastAsia="en-US"/>
        </w:rPr>
        <w:t xml:space="preserve">, </w:t>
      </w:r>
      <w:r>
        <w:rPr>
          <w:lang w:eastAsia="en-US"/>
        </w:rPr>
        <w:t>traversé ces longues années</w:t>
      </w:r>
      <w:r w:rsidR="0046142F">
        <w:rPr>
          <w:lang w:eastAsia="en-US"/>
        </w:rPr>
        <w:t xml:space="preserve">, </w:t>
      </w:r>
      <w:r>
        <w:rPr>
          <w:lang w:eastAsia="en-US"/>
        </w:rPr>
        <w:t>toujours belle et chargée de faire une vie demi-brillante à Lucienne et à Gabriel qui lui croyaient de la fortune</w:t>
      </w:r>
      <w:r w:rsidR="0046142F">
        <w:rPr>
          <w:lang w:eastAsia="en-US"/>
        </w:rPr>
        <w:t> ?</w:t>
      </w:r>
    </w:p>
    <w:p w14:paraId="4D865A2E" w14:textId="77777777" w:rsidR="0046142F" w:rsidRDefault="003148C9" w:rsidP="0046142F">
      <w:pPr>
        <w:rPr>
          <w:lang w:eastAsia="en-US"/>
        </w:rPr>
      </w:pPr>
      <w:r>
        <w:rPr>
          <w:lang w:eastAsia="en-US"/>
        </w:rPr>
        <w:t>Ce miracle</w:t>
      </w:r>
      <w:r w:rsidR="0046142F">
        <w:rPr>
          <w:lang w:eastAsia="en-US"/>
        </w:rPr>
        <w:t xml:space="preserve">, </w:t>
      </w:r>
      <w:r>
        <w:rPr>
          <w:lang w:eastAsia="en-US"/>
        </w:rPr>
        <w:t>elle l</w:t>
      </w:r>
      <w:r w:rsidR="0046142F">
        <w:rPr>
          <w:lang w:eastAsia="en-US"/>
        </w:rPr>
        <w:t>’</w:t>
      </w:r>
      <w:r>
        <w:rPr>
          <w:lang w:eastAsia="en-US"/>
        </w:rPr>
        <w:t>avait opéré</w:t>
      </w:r>
      <w:r w:rsidR="0046142F">
        <w:rPr>
          <w:lang w:eastAsia="en-US"/>
        </w:rPr>
        <w:t xml:space="preserve">, </w:t>
      </w:r>
      <w:r>
        <w:rPr>
          <w:lang w:eastAsia="en-US"/>
        </w:rPr>
        <w:t>la pauvre Berthe</w:t>
      </w:r>
      <w:r w:rsidR="0046142F">
        <w:rPr>
          <w:lang w:eastAsia="en-US"/>
        </w:rPr>
        <w:t xml:space="preserve"> : </w:t>
      </w:r>
      <w:r>
        <w:rPr>
          <w:lang w:eastAsia="en-US"/>
        </w:rPr>
        <w:t>mère de famille le jour</w:t>
      </w:r>
      <w:r w:rsidR="0046142F">
        <w:rPr>
          <w:lang w:eastAsia="en-US"/>
        </w:rPr>
        <w:t xml:space="preserve">, </w:t>
      </w:r>
      <w:r>
        <w:rPr>
          <w:lang w:eastAsia="en-US"/>
        </w:rPr>
        <w:t>et le soir cantatrice</w:t>
      </w:r>
      <w:r w:rsidR="0046142F">
        <w:rPr>
          <w:lang w:eastAsia="en-US"/>
        </w:rPr>
        <w:t xml:space="preserve"> ; </w:t>
      </w:r>
      <w:r>
        <w:rPr>
          <w:lang w:eastAsia="en-US"/>
        </w:rPr>
        <w:t>le jour</w:t>
      </w:r>
      <w:r w:rsidR="0046142F">
        <w:rPr>
          <w:lang w:eastAsia="en-US"/>
        </w:rPr>
        <w:t xml:space="preserve">, </w:t>
      </w:r>
      <w:r>
        <w:rPr>
          <w:lang w:eastAsia="en-US"/>
        </w:rPr>
        <w:t>modeste femme donnant à ses enfants l</w:t>
      </w:r>
      <w:r w:rsidR="0046142F">
        <w:rPr>
          <w:lang w:eastAsia="en-US"/>
        </w:rPr>
        <w:t>’</w:t>
      </w:r>
      <w:r>
        <w:rPr>
          <w:lang w:eastAsia="en-US"/>
        </w:rPr>
        <w:t>exemple de la plus sincère vertu</w:t>
      </w:r>
      <w:r w:rsidR="0046142F">
        <w:rPr>
          <w:lang w:eastAsia="en-US"/>
        </w:rPr>
        <w:t xml:space="preserve">, </w:t>
      </w:r>
      <w:r>
        <w:rPr>
          <w:lang w:eastAsia="en-US"/>
        </w:rPr>
        <w:t>la nuit artiste fêtée</w:t>
      </w:r>
      <w:r w:rsidR="0046142F">
        <w:rPr>
          <w:lang w:eastAsia="en-US"/>
        </w:rPr>
        <w:t xml:space="preserve">, </w:t>
      </w:r>
      <w:r>
        <w:rPr>
          <w:lang w:eastAsia="en-US"/>
        </w:rPr>
        <w:t>couronnée et regrettant sa retraite obscure sous sa moisson de bravos et de fleurs</w:t>
      </w:r>
      <w:r w:rsidR="0046142F">
        <w:rPr>
          <w:lang w:eastAsia="en-US"/>
        </w:rPr>
        <w:t>.</w:t>
      </w:r>
    </w:p>
    <w:p w14:paraId="14AFE00D" w14:textId="77777777" w:rsidR="0046142F" w:rsidRDefault="003148C9" w:rsidP="0046142F">
      <w:pPr>
        <w:rPr>
          <w:lang w:eastAsia="en-US"/>
        </w:rPr>
      </w:pPr>
      <w:r>
        <w:rPr>
          <w:lang w:eastAsia="en-US"/>
        </w:rPr>
        <w:t>Après la conscription</w:t>
      </w:r>
      <w:r w:rsidR="0046142F">
        <w:rPr>
          <w:lang w:eastAsia="en-US"/>
        </w:rPr>
        <w:t xml:space="preserve">, </w:t>
      </w:r>
      <w:r>
        <w:rPr>
          <w:lang w:eastAsia="en-US"/>
        </w:rPr>
        <w:t>le mariage</w:t>
      </w:r>
      <w:r w:rsidR="0046142F">
        <w:rPr>
          <w:lang w:eastAsia="en-US"/>
        </w:rPr>
        <w:t xml:space="preserve"> ! </w:t>
      </w:r>
      <w:r>
        <w:rPr>
          <w:lang w:eastAsia="en-US"/>
        </w:rPr>
        <w:t>autre effroi</w:t>
      </w:r>
      <w:r w:rsidR="0046142F">
        <w:rPr>
          <w:lang w:eastAsia="en-US"/>
        </w:rPr>
        <w:t xml:space="preserve"> ; </w:t>
      </w:r>
      <w:r>
        <w:rPr>
          <w:lang w:eastAsia="en-US"/>
        </w:rPr>
        <w:t>car le mariage éclaire le passé comme la conscription</w:t>
      </w:r>
      <w:r w:rsidR="0046142F">
        <w:rPr>
          <w:lang w:eastAsia="en-US"/>
        </w:rPr>
        <w:t>.</w:t>
      </w:r>
    </w:p>
    <w:p w14:paraId="56197AD0" w14:textId="2D609E14" w:rsidR="0046142F" w:rsidRDefault="003148C9" w:rsidP="0046142F">
      <w:pPr>
        <w:rPr>
          <w:lang w:eastAsia="en-US"/>
        </w:rPr>
      </w:pPr>
      <w:r>
        <w:rPr>
          <w:lang w:eastAsia="en-US"/>
        </w:rPr>
        <w:t>Berthe avait vu Clémence</w:t>
      </w:r>
      <w:r w:rsidR="0046142F">
        <w:rPr>
          <w:lang w:eastAsia="en-US"/>
        </w:rPr>
        <w:t xml:space="preserve"> ; </w:t>
      </w:r>
      <w:r>
        <w:rPr>
          <w:lang w:eastAsia="en-US"/>
        </w:rPr>
        <w:t>elle l</w:t>
      </w:r>
      <w:r w:rsidR="0046142F">
        <w:rPr>
          <w:lang w:eastAsia="en-US"/>
        </w:rPr>
        <w:t>’</w:t>
      </w:r>
      <w:r>
        <w:rPr>
          <w:lang w:eastAsia="en-US"/>
        </w:rPr>
        <w:t>aimait du fond du cœur parce que Clémence aimait Gabriel</w:t>
      </w:r>
      <w:r w:rsidR="0046142F">
        <w:rPr>
          <w:lang w:eastAsia="en-US"/>
        </w:rPr>
        <w:t xml:space="preserve">. </w:t>
      </w:r>
      <w:r>
        <w:rPr>
          <w:lang w:eastAsia="en-US"/>
        </w:rPr>
        <w:t>Mais Berthe</w:t>
      </w:r>
      <w:r w:rsidR="0046142F">
        <w:rPr>
          <w:lang w:eastAsia="en-US"/>
        </w:rPr>
        <w:t xml:space="preserve">, </w:t>
      </w:r>
      <w:r>
        <w:rPr>
          <w:lang w:eastAsia="en-US"/>
        </w:rPr>
        <w:t>engagée dans un</w:t>
      </w:r>
      <w:r w:rsidR="00E0766A">
        <w:rPr>
          <w:lang w:eastAsia="en-US"/>
        </w:rPr>
        <w:t>e</w:t>
      </w:r>
      <w:r>
        <w:rPr>
          <w:lang w:eastAsia="en-US"/>
        </w:rPr>
        <w:t xml:space="preserve"> impasse moral</w:t>
      </w:r>
      <w:r w:rsidR="00E0766A">
        <w:rPr>
          <w:lang w:eastAsia="en-US"/>
        </w:rPr>
        <w:t>e</w:t>
      </w:r>
      <w:r w:rsidR="0046142F">
        <w:rPr>
          <w:lang w:eastAsia="en-US"/>
        </w:rPr>
        <w:t xml:space="preserve">, </w:t>
      </w:r>
      <w:r>
        <w:rPr>
          <w:lang w:eastAsia="en-US"/>
        </w:rPr>
        <w:t>ne voulait pas que Lucienne vit Clémence</w:t>
      </w:r>
      <w:r w:rsidR="0046142F">
        <w:rPr>
          <w:lang w:eastAsia="en-US"/>
        </w:rPr>
        <w:t xml:space="preserve">. </w:t>
      </w:r>
      <w:r>
        <w:rPr>
          <w:lang w:eastAsia="en-US"/>
        </w:rPr>
        <w:t>Clémence lui faisait peur</w:t>
      </w:r>
      <w:r w:rsidR="0046142F">
        <w:rPr>
          <w:lang w:eastAsia="en-US"/>
        </w:rPr>
        <w:t xml:space="preserve">, </w:t>
      </w:r>
      <w:r>
        <w:rPr>
          <w:lang w:eastAsia="en-US"/>
        </w:rPr>
        <w:t>au même titre que l</w:t>
      </w:r>
      <w:r w:rsidR="0046142F">
        <w:rPr>
          <w:lang w:eastAsia="en-US"/>
        </w:rPr>
        <w:t>’</w:t>
      </w:r>
      <w:r>
        <w:rPr>
          <w:lang w:eastAsia="en-US"/>
        </w:rPr>
        <w:t>urne du recrutement</w:t>
      </w:r>
      <w:r w:rsidR="0046142F">
        <w:rPr>
          <w:lang w:eastAsia="en-US"/>
        </w:rPr>
        <w:t>.</w:t>
      </w:r>
    </w:p>
    <w:p w14:paraId="7571737B" w14:textId="5D5271ED" w:rsidR="0046142F" w:rsidRDefault="003148C9" w:rsidP="0046142F">
      <w:pPr>
        <w:rPr>
          <w:lang w:eastAsia="en-US"/>
        </w:rPr>
      </w:pPr>
      <w:r>
        <w:rPr>
          <w:lang w:eastAsia="en-US"/>
        </w:rPr>
        <w:t>Et c</w:t>
      </w:r>
      <w:r w:rsidR="0046142F">
        <w:rPr>
          <w:lang w:eastAsia="en-US"/>
        </w:rPr>
        <w:t>’</w:t>
      </w:r>
      <w:r>
        <w:rPr>
          <w:lang w:eastAsia="en-US"/>
        </w:rPr>
        <w:t>est ainsi qu</w:t>
      </w:r>
      <w:r w:rsidR="0046142F">
        <w:rPr>
          <w:lang w:eastAsia="en-US"/>
        </w:rPr>
        <w:t>’</w:t>
      </w:r>
      <w:r>
        <w:rPr>
          <w:lang w:eastAsia="en-US"/>
        </w:rPr>
        <w:t xml:space="preserve">elle se trouvait complice du bon </w:t>
      </w:r>
      <w:r w:rsidR="0046142F">
        <w:rPr>
          <w:lang w:eastAsia="en-US"/>
        </w:rPr>
        <w:t>M. </w:t>
      </w:r>
      <w:r>
        <w:rPr>
          <w:lang w:eastAsia="en-US"/>
        </w:rPr>
        <w:t>Fargeau</w:t>
      </w:r>
      <w:r w:rsidR="0046142F">
        <w:rPr>
          <w:lang w:eastAsia="en-US"/>
        </w:rPr>
        <w:t xml:space="preserve">, </w:t>
      </w:r>
      <w:r>
        <w:rPr>
          <w:lang w:eastAsia="en-US"/>
        </w:rPr>
        <w:t>qui ne voulait pas non plus de ces entretiens à travers la charmille</w:t>
      </w:r>
      <w:r w:rsidR="0046142F">
        <w:rPr>
          <w:lang w:eastAsia="en-US"/>
        </w:rPr>
        <w:t>.</w:t>
      </w:r>
    </w:p>
    <w:p w14:paraId="0A18D614" w14:textId="2A896EEE" w:rsidR="0046142F" w:rsidRDefault="0046142F" w:rsidP="0046142F">
      <w:pPr>
        <w:rPr>
          <w:lang w:eastAsia="en-US"/>
        </w:rPr>
      </w:pPr>
    </w:p>
    <w:p w14:paraId="60A3C85B" w14:textId="77777777" w:rsidR="0046142F" w:rsidRDefault="003148C9" w:rsidP="0046142F">
      <w:pPr>
        <w:rPr>
          <w:lang w:eastAsia="en-US"/>
        </w:rPr>
      </w:pPr>
      <w:r>
        <w:rPr>
          <w:lang w:eastAsia="en-US"/>
        </w:rPr>
        <w:t>Le déjeuner tirait à sa fin</w:t>
      </w:r>
      <w:r w:rsidR="0046142F">
        <w:rPr>
          <w:lang w:eastAsia="en-US"/>
        </w:rPr>
        <w:t xml:space="preserve">, </w:t>
      </w:r>
      <w:r>
        <w:rPr>
          <w:lang w:eastAsia="en-US"/>
        </w:rPr>
        <w:t>et madame de Marans avait été obligée de se joindre à Gabriel pour railler Lucienne sur ses craintes touchant la conscription</w:t>
      </w:r>
      <w:r w:rsidR="0046142F">
        <w:rPr>
          <w:lang w:eastAsia="en-US"/>
        </w:rPr>
        <w:t>.</w:t>
      </w:r>
    </w:p>
    <w:p w14:paraId="6567FDDF" w14:textId="77777777" w:rsidR="0046142F" w:rsidRDefault="003148C9" w:rsidP="0046142F">
      <w:pPr>
        <w:rPr>
          <w:lang w:eastAsia="en-US"/>
        </w:rPr>
      </w:pPr>
      <w:r>
        <w:rPr>
          <w:lang w:eastAsia="en-US"/>
        </w:rPr>
        <w:t>N</w:t>
      </w:r>
      <w:r w:rsidR="0046142F">
        <w:rPr>
          <w:lang w:eastAsia="en-US"/>
        </w:rPr>
        <w:t>’</w:t>
      </w:r>
      <w:r>
        <w:rPr>
          <w:lang w:eastAsia="en-US"/>
        </w:rPr>
        <w:t>était-il pas fils de veuve</w:t>
      </w:r>
      <w:r w:rsidR="0046142F">
        <w:rPr>
          <w:lang w:eastAsia="en-US"/>
        </w:rPr>
        <w:t> ?</w:t>
      </w:r>
    </w:p>
    <w:p w14:paraId="03881315" w14:textId="77777777" w:rsidR="0046142F" w:rsidRDefault="003148C9" w:rsidP="0046142F">
      <w:pPr>
        <w:rPr>
          <w:lang w:eastAsia="en-US"/>
        </w:rPr>
      </w:pPr>
      <w:r>
        <w:rPr>
          <w:lang w:eastAsia="en-US"/>
        </w:rPr>
        <w:t>En plaisantant ainsi sur ce brûlant sujet</w:t>
      </w:r>
      <w:r w:rsidR="0046142F">
        <w:rPr>
          <w:lang w:eastAsia="en-US"/>
        </w:rPr>
        <w:t xml:space="preserve">, </w:t>
      </w:r>
      <w:r>
        <w:rPr>
          <w:lang w:eastAsia="en-US"/>
        </w:rPr>
        <w:t>Berthe avait le sourire aux lèvres et la mort dans le cœur</w:t>
      </w:r>
      <w:r w:rsidR="0046142F">
        <w:rPr>
          <w:lang w:eastAsia="en-US"/>
        </w:rPr>
        <w:t>.</w:t>
      </w:r>
    </w:p>
    <w:p w14:paraId="336DB767" w14:textId="77777777" w:rsidR="0046142F" w:rsidRDefault="003148C9" w:rsidP="0046142F">
      <w:pPr>
        <w:rPr>
          <w:lang w:eastAsia="en-US"/>
        </w:rPr>
      </w:pPr>
      <w:r>
        <w:rPr>
          <w:lang w:eastAsia="en-US"/>
        </w:rPr>
        <w:lastRenderedPageBreak/>
        <w:t>La porte s</w:t>
      </w:r>
      <w:r w:rsidR="0046142F">
        <w:rPr>
          <w:lang w:eastAsia="en-US"/>
        </w:rPr>
        <w:t>’</w:t>
      </w:r>
      <w:r>
        <w:rPr>
          <w:lang w:eastAsia="en-US"/>
        </w:rPr>
        <w:t>ouvrit</w:t>
      </w:r>
      <w:r w:rsidR="0046142F">
        <w:rPr>
          <w:lang w:eastAsia="en-US"/>
        </w:rPr>
        <w:t xml:space="preserve">, </w:t>
      </w:r>
      <w:r>
        <w:rPr>
          <w:lang w:eastAsia="en-US"/>
        </w:rPr>
        <w:t>et la domestique apporta deux lettres</w:t>
      </w:r>
      <w:r w:rsidR="0046142F">
        <w:rPr>
          <w:lang w:eastAsia="en-US"/>
        </w:rPr>
        <w:t xml:space="preserve">. </w:t>
      </w:r>
      <w:r>
        <w:rPr>
          <w:lang w:eastAsia="en-US"/>
        </w:rPr>
        <w:t>L</w:t>
      </w:r>
      <w:r w:rsidR="0046142F">
        <w:rPr>
          <w:lang w:eastAsia="en-US"/>
        </w:rPr>
        <w:t>’</w:t>
      </w:r>
      <w:r>
        <w:rPr>
          <w:lang w:eastAsia="en-US"/>
        </w:rPr>
        <w:t>une était pour madame de Marans</w:t>
      </w:r>
      <w:r w:rsidR="0046142F">
        <w:rPr>
          <w:lang w:eastAsia="en-US"/>
        </w:rPr>
        <w:t xml:space="preserve">, </w:t>
      </w:r>
      <w:r>
        <w:rPr>
          <w:lang w:eastAsia="en-US"/>
        </w:rPr>
        <w:t>l</w:t>
      </w:r>
      <w:r w:rsidR="0046142F">
        <w:rPr>
          <w:lang w:eastAsia="en-US"/>
        </w:rPr>
        <w:t>’</w:t>
      </w:r>
      <w:r>
        <w:rPr>
          <w:lang w:eastAsia="en-US"/>
        </w:rPr>
        <w:t>autre pour Gabriel</w:t>
      </w:r>
      <w:r w:rsidR="0046142F">
        <w:rPr>
          <w:lang w:eastAsia="en-US"/>
        </w:rPr>
        <w:t xml:space="preserve">. </w:t>
      </w:r>
      <w:r>
        <w:rPr>
          <w:lang w:eastAsia="en-US"/>
        </w:rPr>
        <w:t>Aux premières lignes de la sienne</w:t>
      </w:r>
      <w:r w:rsidR="0046142F">
        <w:rPr>
          <w:lang w:eastAsia="en-US"/>
        </w:rPr>
        <w:t xml:space="preserve">, </w:t>
      </w:r>
      <w:r>
        <w:rPr>
          <w:lang w:eastAsia="en-US"/>
        </w:rPr>
        <w:t>Gabriel fronça le sourcil violemment</w:t>
      </w:r>
      <w:r w:rsidR="0046142F">
        <w:rPr>
          <w:lang w:eastAsia="en-US"/>
        </w:rPr>
        <w:t>.</w:t>
      </w:r>
    </w:p>
    <w:p w14:paraId="1119CDA9" w14:textId="77777777" w:rsidR="0046142F" w:rsidRDefault="003148C9" w:rsidP="0046142F">
      <w:pPr>
        <w:rPr>
          <w:lang w:eastAsia="en-US"/>
        </w:rPr>
      </w:pPr>
      <w:r>
        <w:rPr>
          <w:lang w:eastAsia="en-US"/>
        </w:rPr>
        <w:t>Pendant cela</w:t>
      </w:r>
      <w:r w:rsidR="0046142F">
        <w:rPr>
          <w:lang w:eastAsia="en-US"/>
        </w:rPr>
        <w:t xml:space="preserve">, </w:t>
      </w:r>
      <w:r>
        <w:rPr>
          <w:lang w:eastAsia="en-US"/>
        </w:rPr>
        <w:t>madame de Marans devenait plus pâle qu</w:t>
      </w:r>
      <w:r w:rsidR="0046142F">
        <w:rPr>
          <w:lang w:eastAsia="en-US"/>
        </w:rPr>
        <w:t>’</w:t>
      </w:r>
      <w:r>
        <w:rPr>
          <w:lang w:eastAsia="en-US"/>
        </w:rPr>
        <w:t>une morte</w:t>
      </w:r>
      <w:r w:rsidR="0046142F">
        <w:rPr>
          <w:lang w:eastAsia="en-US"/>
        </w:rPr>
        <w:t>.</w:t>
      </w:r>
    </w:p>
    <w:p w14:paraId="0B51EA9B" w14:textId="1E05F2FE" w:rsidR="0046142F" w:rsidRDefault="003148C9" w:rsidP="0046142F">
      <w:pPr>
        <w:rPr>
          <w:lang w:eastAsia="en-US"/>
        </w:rPr>
      </w:pPr>
      <w:r>
        <w:rPr>
          <w:lang w:eastAsia="en-US"/>
        </w:rPr>
        <w:t>La lettre de Gabriel était le chef-d</w:t>
      </w:r>
      <w:r w:rsidR="0046142F">
        <w:rPr>
          <w:lang w:eastAsia="en-US"/>
        </w:rPr>
        <w:t>’</w:t>
      </w:r>
      <w:r>
        <w:rPr>
          <w:lang w:eastAsia="en-US"/>
        </w:rPr>
        <w:t xml:space="preserve">œuvre de </w:t>
      </w:r>
      <w:r w:rsidR="0046142F">
        <w:rPr>
          <w:lang w:eastAsia="en-US"/>
        </w:rPr>
        <w:t>M. </w:t>
      </w:r>
      <w:r>
        <w:rPr>
          <w:lang w:eastAsia="en-US"/>
        </w:rPr>
        <w:t>Fargeau</w:t>
      </w:r>
      <w:r w:rsidR="0046142F">
        <w:rPr>
          <w:lang w:eastAsia="en-US"/>
        </w:rPr>
        <w:t xml:space="preserve">, </w:t>
      </w:r>
      <w:r>
        <w:rPr>
          <w:lang w:eastAsia="en-US"/>
        </w:rPr>
        <w:t>imitant l</w:t>
      </w:r>
      <w:r w:rsidR="0046142F">
        <w:rPr>
          <w:lang w:eastAsia="en-US"/>
        </w:rPr>
        <w:t>’</w:t>
      </w:r>
      <w:r>
        <w:rPr>
          <w:lang w:eastAsia="en-US"/>
        </w:rPr>
        <w:t xml:space="preserve">écriture </w:t>
      </w:r>
      <w:r>
        <w:rPr>
          <w:lang w:eastAsia="en-US"/>
        </w:rPr>
        <w:t xml:space="preserve">du </w:t>
      </w:r>
      <w:r>
        <w:rPr>
          <w:lang w:eastAsia="en-US"/>
        </w:rPr>
        <w:t>capitaine Mazurke</w:t>
      </w:r>
      <w:r w:rsidR="0046142F">
        <w:rPr>
          <w:lang w:eastAsia="en-US"/>
        </w:rPr>
        <w:t>.</w:t>
      </w:r>
    </w:p>
    <w:p w14:paraId="42390402" w14:textId="77777777" w:rsidR="0046142F" w:rsidRDefault="003148C9" w:rsidP="0046142F">
      <w:pPr>
        <w:rPr>
          <w:i/>
          <w:iCs/>
          <w:lang w:eastAsia="en-US"/>
        </w:rPr>
      </w:pPr>
      <w:r>
        <w:rPr>
          <w:lang w:eastAsia="en-US"/>
        </w:rPr>
        <w:t>La lettre de madame de Marans était signée</w:t>
      </w:r>
      <w:r w:rsidR="0046142F">
        <w:rPr>
          <w:lang w:eastAsia="en-US"/>
        </w:rPr>
        <w:t xml:space="preserve"> : </w:t>
      </w:r>
      <w:r>
        <w:rPr>
          <w:i/>
          <w:iCs/>
          <w:lang w:eastAsia="en-US"/>
        </w:rPr>
        <w:t>Stéphanie Grièche</w:t>
      </w:r>
      <w:r w:rsidR="0046142F">
        <w:rPr>
          <w:i/>
          <w:iCs/>
          <w:lang w:eastAsia="en-US"/>
        </w:rPr>
        <w:t>.</w:t>
      </w:r>
    </w:p>
    <w:p w14:paraId="735FB433" w14:textId="77777777" w:rsidR="0046142F" w:rsidRDefault="003148C9" w:rsidP="0046142F">
      <w:pPr>
        <w:rPr>
          <w:lang w:eastAsia="en-US"/>
        </w:rPr>
      </w:pPr>
      <w:r>
        <w:rPr>
          <w:lang w:eastAsia="en-US"/>
        </w:rPr>
        <w:t>Il y avait de quoi pâlir et de quoi trembler</w:t>
      </w:r>
      <w:r w:rsidR="0046142F">
        <w:rPr>
          <w:lang w:eastAsia="en-US"/>
        </w:rPr>
        <w:t>.</w:t>
      </w:r>
    </w:p>
    <w:p w14:paraId="0CDA962B" w14:textId="77777777" w:rsidR="0046142F" w:rsidRDefault="003148C9" w:rsidP="0046142F">
      <w:pPr>
        <w:rPr>
          <w:lang w:eastAsia="en-US"/>
        </w:rPr>
      </w:pPr>
      <w:r>
        <w:rPr>
          <w:lang w:eastAsia="en-US"/>
        </w:rPr>
        <w:t xml:space="preserve">Comment cette femme savait-elle que </w:t>
      </w:r>
      <w:proofErr w:type="spellStart"/>
      <w:r>
        <w:rPr>
          <w:lang w:eastAsia="en-US"/>
        </w:rPr>
        <w:t>Lovely</w:t>
      </w:r>
      <w:proofErr w:type="spellEnd"/>
      <w:r>
        <w:rPr>
          <w:lang w:eastAsia="en-US"/>
        </w:rPr>
        <w:t xml:space="preserve"> du théâtre de Diane s</w:t>
      </w:r>
      <w:r w:rsidR="0046142F">
        <w:rPr>
          <w:lang w:eastAsia="en-US"/>
        </w:rPr>
        <w:t>’</w:t>
      </w:r>
      <w:r>
        <w:rPr>
          <w:lang w:eastAsia="en-US"/>
        </w:rPr>
        <w:t>appelait madame de Marans</w:t>
      </w:r>
      <w:r w:rsidR="0046142F">
        <w:rPr>
          <w:lang w:eastAsia="en-US"/>
        </w:rPr>
        <w:t>.</w:t>
      </w:r>
    </w:p>
    <w:p w14:paraId="2BB85E0E" w14:textId="77777777" w:rsidR="0046142F" w:rsidRDefault="003148C9" w:rsidP="0046142F">
      <w:pPr>
        <w:rPr>
          <w:lang w:eastAsia="en-US"/>
        </w:rPr>
      </w:pPr>
      <w:r>
        <w:rPr>
          <w:lang w:eastAsia="en-US"/>
        </w:rPr>
        <w:t>La tempête se déclarait</w:t>
      </w:r>
      <w:r w:rsidR="0046142F">
        <w:rPr>
          <w:lang w:eastAsia="en-US"/>
        </w:rPr>
        <w:t>…</w:t>
      </w:r>
    </w:p>
    <w:p w14:paraId="221D7A21" w14:textId="38BFA8B8" w:rsidR="003148C9" w:rsidRDefault="003148C9" w:rsidP="0046142F">
      <w:pPr>
        <w:pStyle w:val="Titre2"/>
      </w:pPr>
      <w:bookmarkStart w:id="70" w:name="_Toc233868076"/>
      <w:bookmarkStart w:id="71" w:name="_Toc202196771"/>
      <w:r>
        <w:rPr>
          <w:lang w:eastAsia="en-US"/>
        </w:rPr>
        <w:lastRenderedPageBreak/>
        <w:t>LE DÉMON DU JEU</w:t>
      </w:r>
      <w:bookmarkEnd w:id="70"/>
      <w:bookmarkEnd w:id="71"/>
      <w:r>
        <w:rPr>
          <w:lang w:eastAsia="en-US"/>
        </w:rPr>
        <w:br/>
      </w:r>
    </w:p>
    <w:p w14:paraId="3014EEB1" w14:textId="77777777" w:rsidR="0046142F" w:rsidRDefault="003148C9" w:rsidP="0046142F">
      <w:pPr>
        <w:rPr>
          <w:lang w:eastAsia="en-US"/>
        </w:rPr>
      </w:pPr>
      <w:r>
        <w:rPr>
          <w:lang w:eastAsia="en-US"/>
        </w:rPr>
        <w:t xml:space="preserve">Dans cette lettre dont la suscription portait le nom de madame </w:t>
      </w:r>
      <w:r>
        <w:t>de Marans</w:t>
      </w:r>
      <w:r w:rsidR="0046142F">
        <w:rPr>
          <w:lang w:eastAsia="en-US"/>
        </w:rPr>
        <w:t xml:space="preserve">, </w:t>
      </w:r>
      <w:r>
        <w:rPr>
          <w:lang w:eastAsia="en-US"/>
        </w:rPr>
        <w:t xml:space="preserve">Grièche priait tout simplement sa camarade </w:t>
      </w:r>
      <w:proofErr w:type="spellStart"/>
      <w:r>
        <w:rPr>
          <w:lang w:eastAsia="en-US"/>
        </w:rPr>
        <w:t>Lovely</w:t>
      </w:r>
      <w:proofErr w:type="spellEnd"/>
      <w:r>
        <w:rPr>
          <w:lang w:eastAsia="en-US"/>
        </w:rPr>
        <w:t xml:space="preserve"> de se rendre sur-le-champ au théâtre de Diane</w:t>
      </w:r>
      <w:r w:rsidR="0046142F">
        <w:rPr>
          <w:lang w:eastAsia="en-US"/>
        </w:rPr>
        <w:t>.</w:t>
      </w:r>
    </w:p>
    <w:p w14:paraId="13BFB78B" w14:textId="77777777" w:rsidR="0046142F" w:rsidRDefault="003148C9" w:rsidP="0046142F">
      <w:pPr>
        <w:rPr>
          <w:lang w:eastAsia="en-US"/>
        </w:rPr>
      </w:pPr>
      <w:r>
        <w:rPr>
          <w:lang w:eastAsia="en-US"/>
        </w:rPr>
        <w:t>Mais encore une fois comment savait-elle ce nom de Marans</w:t>
      </w:r>
      <w:r w:rsidR="0046142F">
        <w:rPr>
          <w:lang w:eastAsia="en-US"/>
        </w:rPr>
        <w:t> ?</w:t>
      </w:r>
    </w:p>
    <w:p w14:paraId="046243C3" w14:textId="77777777" w:rsidR="0046142F" w:rsidRDefault="003148C9" w:rsidP="0046142F">
      <w:pPr>
        <w:rPr>
          <w:lang w:eastAsia="en-US"/>
        </w:rPr>
      </w:pPr>
      <w:r>
        <w:rPr>
          <w:lang w:eastAsia="en-US"/>
        </w:rPr>
        <w:t>Berthe se vit perdue</w:t>
      </w:r>
      <w:r w:rsidR="0046142F">
        <w:rPr>
          <w:lang w:eastAsia="en-US"/>
        </w:rPr>
        <w:t>.</w:t>
      </w:r>
    </w:p>
    <w:p w14:paraId="2DD95680" w14:textId="77777777" w:rsidR="0046142F" w:rsidRDefault="003148C9" w:rsidP="0046142F">
      <w:pPr>
        <w:rPr>
          <w:lang w:eastAsia="en-US"/>
        </w:rPr>
      </w:pPr>
      <w:r>
        <w:rPr>
          <w:lang w:eastAsia="en-US"/>
        </w:rPr>
        <w:t>Quant à Gabriel</w:t>
      </w:r>
      <w:r w:rsidR="0046142F">
        <w:rPr>
          <w:lang w:eastAsia="en-US"/>
        </w:rPr>
        <w:t xml:space="preserve">, </w:t>
      </w:r>
      <w:r>
        <w:rPr>
          <w:lang w:eastAsia="en-US"/>
        </w:rPr>
        <w:t>il semblait frappé de la foudre</w:t>
      </w:r>
      <w:r w:rsidR="0046142F">
        <w:rPr>
          <w:lang w:eastAsia="en-US"/>
        </w:rPr>
        <w:t xml:space="preserve">. </w:t>
      </w:r>
      <w:r>
        <w:rPr>
          <w:lang w:eastAsia="en-US"/>
        </w:rPr>
        <w:t>Mazurke deman</w:t>
      </w:r>
      <w:r>
        <w:t>dait en termes d</w:t>
      </w:r>
      <w:r w:rsidR="0046142F">
        <w:rPr>
          <w:lang w:eastAsia="en-US"/>
        </w:rPr>
        <w:t>’</w:t>
      </w:r>
      <w:r>
        <w:rPr>
          <w:lang w:eastAsia="en-US"/>
        </w:rPr>
        <w:t>homme d</w:t>
      </w:r>
      <w:r w:rsidR="0046142F">
        <w:rPr>
          <w:lang w:eastAsia="en-US"/>
        </w:rPr>
        <w:t>’</w:t>
      </w:r>
      <w:r>
        <w:rPr>
          <w:lang w:eastAsia="en-US"/>
        </w:rPr>
        <w:t>affaires le paiement immédiat de dix mille francs que Gabriel lui avait empruntés à Wiesbaden</w:t>
      </w:r>
      <w:r w:rsidR="0046142F">
        <w:rPr>
          <w:lang w:eastAsia="en-US"/>
        </w:rPr>
        <w:t>.</w:t>
      </w:r>
    </w:p>
    <w:p w14:paraId="5557260B" w14:textId="77777777" w:rsidR="0046142F" w:rsidRDefault="003148C9" w:rsidP="0046142F">
      <w:pPr>
        <w:rPr>
          <w:lang w:eastAsia="en-US"/>
        </w:rPr>
      </w:pPr>
      <w:r>
        <w:rPr>
          <w:lang w:eastAsia="en-US"/>
        </w:rPr>
        <w:t>Il vous faut dire que Gabriel comptait un peu sur Mazurke pour payer ces autres dix mille francs terribles</w:t>
      </w:r>
      <w:r w:rsidR="0046142F">
        <w:rPr>
          <w:lang w:eastAsia="en-US"/>
        </w:rPr>
        <w:t xml:space="preserve">, </w:t>
      </w:r>
      <w:r>
        <w:rPr>
          <w:lang w:eastAsia="en-US"/>
        </w:rPr>
        <w:t xml:space="preserve">la </w:t>
      </w:r>
      <w:r>
        <w:rPr>
          <w:i/>
          <w:iCs/>
        </w:rPr>
        <w:t>dette d</w:t>
      </w:r>
      <w:r w:rsidR="0046142F">
        <w:rPr>
          <w:i/>
          <w:iCs/>
        </w:rPr>
        <w:t>’</w:t>
      </w:r>
      <w:r>
        <w:rPr>
          <w:i/>
          <w:iCs/>
        </w:rPr>
        <w:t xml:space="preserve">honneur </w:t>
      </w:r>
      <w:r>
        <w:rPr>
          <w:lang w:eastAsia="en-US"/>
        </w:rPr>
        <w:t>qui deva</w:t>
      </w:r>
      <w:r>
        <w:t>it être soldée ce matin même</w:t>
      </w:r>
      <w:r w:rsidR="0046142F">
        <w:rPr>
          <w:lang w:eastAsia="en-US"/>
        </w:rPr>
        <w:t>.</w:t>
      </w:r>
    </w:p>
    <w:p w14:paraId="4A83685E" w14:textId="77777777" w:rsidR="0046142F" w:rsidRDefault="003148C9" w:rsidP="0046142F">
      <w:pPr>
        <w:rPr>
          <w:lang w:eastAsia="en-US"/>
        </w:rPr>
      </w:pPr>
      <w:r>
        <w:rPr>
          <w:lang w:eastAsia="en-US"/>
        </w:rPr>
        <w:t>Au lieu d</w:t>
      </w:r>
      <w:r w:rsidR="0046142F">
        <w:rPr>
          <w:lang w:eastAsia="en-US"/>
        </w:rPr>
        <w:t>’</w:t>
      </w:r>
      <w:r>
        <w:rPr>
          <w:lang w:eastAsia="en-US"/>
        </w:rPr>
        <w:t>un aide</w:t>
      </w:r>
      <w:r w:rsidR="0046142F">
        <w:rPr>
          <w:lang w:eastAsia="en-US"/>
        </w:rPr>
        <w:t xml:space="preserve">, </w:t>
      </w:r>
      <w:r>
        <w:rPr>
          <w:lang w:eastAsia="en-US"/>
        </w:rPr>
        <w:t>il trouvait un bourreau</w:t>
      </w:r>
      <w:r w:rsidR="0046142F">
        <w:rPr>
          <w:lang w:eastAsia="en-US"/>
        </w:rPr>
        <w:t xml:space="preserve">. </w:t>
      </w:r>
      <w:r>
        <w:rPr>
          <w:lang w:eastAsia="en-US"/>
        </w:rPr>
        <w:t>Vingt mille francs à payer au lieu de dix mille</w:t>
      </w:r>
      <w:r w:rsidR="0046142F">
        <w:rPr>
          <w:lang w:eastAsia="en-US"/>
        </w:rPr>
        <w:t>.</w:t>
      </w:r>
    </w:p>
    <w:p w14:paraId="125B8036" w14:textId="77777777" w:rsidR="0046142F" w:rsidRDefault="003148C9" w:rsidP="0046142F">
      <w:pPr>
        <w:rPr>
          <w:lang w:eastAsia="en-US"/>
        </w:rPr>
      </w:pPr>
      <w:r>
        <w:rPr>
          <w:lang w:eastAsia="en-US"/>
        </w:rPr>
        <w:t>Il cacha la lettre vivement et se planta devant une croisée</w:t>
      </w:r>
      <w:r w:rsidR="0046142F">
        <w:rPr>
          <w:lang w:eastAsia="en-US"/>
        </w:rPr>
        <w:t xml:space="preserve">, </w:t>
      </w:r>
      <w:r>
        <w:rPr>
          <w:lang w:eastAsia="en-US"/>
        </w:rPr>
        <w:t>le visage aux vitres</w:t>
      </w:r>
      <w:r w:rsidR="0046142F">
        <w:rPr>
          <w:lang w:eastAsia="en-US"/>
        </w:rPr>
        <w:t xml:space="preserve">, </w:t>
      </w:r>
      <w:r>
        <w:rPr>
          <w:lang w:eastAsia="en-US"/>
        </w:rPr>
        <w:t>pour dissimuler au moins son trouble</w:t>
      </w:r>
      <w:r w:rsidR="0046142F">
        <w:rPr>
          <w:lang w:eastAsia="en-US"/>
        </w:rPr>
        <w:t xml:space="preserve">. </w:t>
      </w:r>
      <w:r>
        <w:rPr>
          <w:lang w:eastAsia="en-US"/>
        </w:rPr>
        <w:t>Madame de Marans venait de glisser dans son sein la lettre de Grièche</w:t>
      </w:r>
      <w:r w:rsidR="0046142F">
        <w:rPr>
          <w:lang w:eastAsia="en-US"/>
        </w:rPr>
        <w:t>.</w:t>
      </w:r>
    </w:p>
    <w:p w14:paraId="016AAEA0" w14:textId="77777777" w:rsidR="0046142F" w:rsidRDefault="0046142F" w:rsidP="0046142F">
      <w:pPr>
        <w:rPr>
          <w:lang w:eastAsia="en-US"/>
        </w:rPr>
      </w:pPr>
      <w:r>
        <w:rPr>
          <w:lang w:eastAsia="en-US"/>
        </w:rPr>
        <w:t>— </w:t>
      </w:r>
      <w:r w:rsidR="003148C9">
        <w:rPr>
          <w:lang w:eastAsia="en-US"/>
        </w:rPr>
        <w:t>Je sors</w:t>
      </w:r>
      <w:r>
        <w:rPr>
          <w:lang w:eastAsia="en-US"/>
        </w:rPr>
        <w:t xml:space="preserve">, </w:t>
      </w:r>
      <w:r w:rsidR="003148C9">
        <w:rPr>
          <w:lang w:eastAsia="en-US"/>
        </w:rPr>
        <w:t>dit-elle</w:t>
      </w:r>
      <w:r>
        <w:rPr>
          <w:lang w:eastAsia="en-US"/>
        </w:rPr>
        <w:t xml:space="preserve"> ; </w:t>
      </w:r>
      <w:r w:rsidR="003148C9">
        <w:rPr>
          <w:lang w:eastAsia="en-US"/>
        </w:rPr>
        <w:t>cette lettre que je reçois me rappelle une affaire pressante</w:t>
      </w:r>
      <w:r>
        <w:rPr>
          <w:lang w:eastAsia="en-US"/>
        </w:rPr>
        <w:t>.</w:t>
      </w:r>
    </w:p>
    <w:p w14:paraId="18F04D0C" w14:textId="77777777" w:rsidR="0046142F" w:rsidRDefault="003148C9" w:rsidP="0046142F">
      <w:pPr>
        <w:rPr>
          <w:lang w:eastAsia="en-US"/>
        </w:rPr>
      </w:pPr>
      <w:r>
        <w:rPr>
          <w:lang w:eastAsia="en-US"/>
        </w:rPr>
        <w:t>Lucienne quitta aussitôt le piano</w:t>
      </w:r>
      <w:r w:rsidR="0046142F">
        <w:rPr>
          <w:lang w:eastAsia="en-US"/>
        </w:rPr>
        <w:t xml:space="preserve">. </w:t>
      </w:r>
      <w:r>
        <w:rPr>
          <w:lang w:eastAsia="en-US"/>
        </w:rPr>
        <w:t>Elle courut à la chambre de sa mère chercher son châle et son chapeau</w:t>
      </w:r>
      <w:r w:rsidR="0046142F">
        <w:rPr>
          <w:lang w:eastAsia="en-US"/>
        </w:rPr>
        <w:t xml:space="preserve">. </w:t>
      </w:r>
      <w:r>
        <w:rPr>
          <w:lang w:eastAsia="en-US"/>
        </w:rPr>
        <w:t>Lucienne n</w:t>
      </w:r>
      <w:r w:rsidR="0046142F">
        <w:rPr>
          <w:lang w:eastAsia="en-US"/>
        </w:rPr>
        <w:t>’</w:t>
      </w:r>
      <w:r>
        <w:rPr>
          <w:lang w:eastAsia="en-US"/>
        </w:rPr>
        <w:t>avait rien vu</w:t>
      </w:r>
      <w:r w:rsidR="0046142F">
        <w:rPr>
          <w:lang w:eastAsia="en-US"/>
        </w:rPr>
        <w:t xml:space="preserve">. </w:t>
      </w:r>
      <w:r>
        <w:rPr>
          <w:lang w:eastAsia="en-US"/>
        </w:rPr>
        <w:t>Pour la première fois de sa vie peut-</w:t>
      </w:r>
      <w:r>
        <w:rPr>
          <w:lang w:eastAsia="en-US"/>
        </w:rPr>
        <w:lastRenderedPageBreak/>
        <w:t>être</w:t>
      </w:r>
      <w:r w:rsidR="0046142F">
        <w:rPr>
          <w:lang w:eastAsia="en-US"/>
        </w:rPr>
        <w:t xml:space="preserve">, </w:t>
      </w:r>
      <w:r>
        <w:rPr>
          <w:lang w:eastAsia="en-US"/>
        </w:rPr>
        <w:t>elle éprouvait un secret plaisir à voir sa mère s</w:t>
      </w:r>
      <w:r w:rsidR="0046142F">
        <w:rPr>
          <w:lang w:eastAsia="en-US"/>
        </w:rPr>
        <w:t>’</w:t>
      </w:r>
      <w:r>
        <w:rPr>
          <w:lang w:eastAsia="en-US"/>
        </w:rPr>
        <w:t>éloigner</w:t>
      </w:r>
      <w:r w:rsidR="0046142F">
        <w:rPr>
          <w:lang w:eastAsia="en-US"/>
        </w:rPr>
        <w:t xml:space="preserve">. </w:t>
      </w:r>
      <w:r>
        <w:rPr>
          <w:lang w:eastAsia="en-US"/>
        </w:rPr>
        <w:t>Lucienne avait besoin d</w:t>
      </w:r>
      <w:r w:rsidR="0046142F">
        <w:rPr>
          <w:lang w:eastAsia="en-US"/>
        </w:rPr>
        <w:t>’</w:t>
      </w:r>
      <w:r>
        <w:rPr>
          <w:lang w:eastAsia="en-US"/>
        </w:rPr>
        <w:t>être seule</w:t>
      </w:r>
      <w:r w:rsidR="0046142F">
        <w:rPr>
          <w:lang w:eastAsia="en-US"/>
        </w:rPr>
        <w:t>.</w:t>
      </w:r>
    </w:p>
    <w:p w14:paraId="066EBFD1" w14:textId="77777777" w:rsidR="0046142F" w:rsidRDefault="003148C9" w:rsidP="0046142F">
      <w:pPr>
        <w:rPr>
          <w:lang w:eastAsia="en-US"/>
        </w:rPr>
      </w:pPr>
      <w:r>
        <w:rPr>
          <w:lang w:eastAsia="en-US"/>
        </w:rPr>
        <w:t>Mais ce fut Gabriel qui ressentit une véritable émotion à l</w:t>
      </w:r>
      <w:r w:rsidR="0046142F">
        <w:rPr>
          <w:lang w:eastAsia="en-US"/>
        </w:rPr>
        <w:t>’</w:t>
      </w:r>
      <w:r>
        <w:rPr>
          <w:lang w:eastAsia="en-US"/>
        </w:rPr>
        <w:t>annonce du départ de madame de Marans</w:t>
      </w:r>
      <w:r w:rsidR="0046142F">
        <w:rPr>
          <w:lang w:eastAsia="en-US"/>
        </w:rPr>
        <w:t>.</w:t>
      </w:r>
    </w:p>
    <w:p w14:paraId="51BE20E3" w14:textId="77777777" w:rsidR="0046142F" w:rsidRDefault="003148C9" w:rsidP="0046142F">
      <w:pPr>
        <w:rPr>
          <w:lang w:eastAsia="en-US"/>
        </w:rPr>
      </w:pPr>
      <w:r>
        <w:rPr>
          <w:lang w:eastAsia="en-US"/>
        </w:rPr>
        <w:t>Lucienne avait drapé le cachemire sur les épaules de sa mère</w:t>
      </w:r>
      <w:r w:rsidR="0046142F">
        <w:rPr>
          <w:lang w:eastAsia="en-US"/>
        </w:rPr>
        <w:t xml:space="preserve">. </w:t>
      </w:r>
      <w:r>
        <w:rPr>
          <w:lang w:eastAsia="en-US"/>
        </w:rPr>
        <w:t>La domestique venait d</w:t>
      </w:r>
      <w:r w:rsidR="0046142F">
        <w:rPr>
          <w:lang w:eastAsia="en-US"/>
        </w:rPr>
        <w:t>’</w:t>
      </w:r>
      <w:r>
        <w:rPr>
          <w:lang w:eastAsia="en-US"/>
        </w:rPr>
        <w:t>annoncer que la voiture attendait en bas</w:t>
      </w:r>
      <w:r w:rsidR="0046142F">
        <w:rPr>
          <w:lang w:eastAsia="en-US"/>
        </w:rPr>
        <w:t>.</w:t>
      </w:r>
    </w:p>
    <w:p w14:paraId="5A90184D"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Gabriel</w:t>
      </w:r>
      <w:r>
        <w:rPr>
          <w:lang w:eastAsia="en-US"/>
        </w:rPr>
        <w:t xml:space="preserve">, </w:t>
      </w:r>
      <w:r w:rsidR="003148C9">
        <w:rPr>
          <w:lang w:eastAsia="en-US"/>
        </w:rPr>
        <w:t>dit madame de Marans</w:t>
      </w:r>
      <w:r>
        <w:rPr>
          <w:lang w:eastAsia="en-US"/>
        </w:rPr>
        <w:t xml:space="preserve">, </w:t>
      </w:r>
      <w:r w:rsidR="003148C9">
        <w:rPr>
          <w:lang w:eastAsia="en-US"/>
        </w:rPr>
        <w:t>qui avait les lèvres sur le front de Lucienne</w:t>
      </w:r>
      <w:r>
        <w:rPr>
          <w:lang w:eastAsia="en-US"/>
        </w:rPr>
        <w:t xml:space="preserve">, </w:t>
      </w:r>
      <w:r w:rsidR="003148C9">
        <w:rPr>
          <w:lang w:eastAsia="en-US"/>
        </w:rPr>
        <w:t>tu ne m</w:t>
      </w:r>
      <w:r>
        <w:rPr>
          <w:lang w:eastAsia="en-US"/>
        </w:rPr>
        <w:t>’</w:t>
      </w:r>
      <w:r w:rsidR="003148C9">
        <w:rPr>
          <w:lang w:eastAsia="en-US"/>
        </w:rPr>
        <w:t>embrasses pas</w:t>
      </w:r>
      <w:r>
        <w:rPr>
          <w:lang w:eastAsia="en-US"/>
        </w:rPr>
        <w:t> ?</w:t>
      </w:r>
    </w:p>
    <w:p w14:paraId="79972992"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si fait</w:t>
      </w:r>
      <w:r>
        <w:rPr>
          <w:lang w:eastAsia="en-US"/>
        </w:rPr>
        <w:t xml:space="preserve"> ? </w:t>
      </w:r>
      <w:r w:rsidR="003148C9">
        <w:rPr>
          <w:lang w:eastAsia="en-US"/>
        </w:rPr>
        <w:t>s</w:t>
      </w:r>
      <w:r>
        <w:rPr>
          <w:lang w:eastAsia="en-US"/>
        </w:rPr>
        <w:t>’</w:t>
      </w:r>
      <w:r w:rsidR="003148C9">
        <w:rPr>
          <w:lang w:eastAsia="en-US"/>
        </w:rPr>
        <w:t>écria le jeune docteur qui se retourna brusquement</w:t>
      </w:r>
      <w:r>
        <w:rPr>
          <w:lang w:eastAsia="en-US"/>
        </w:rPr>
        <w:t>.</w:t>
      </w:r>
    </w:p>
    <w:p w14:paraId="4D413D14" w14:textId="77777777" w:rsidR="0046142F" w:rsidRDefault="003148C9" w:rsidP="0046142F">
      <w:pPr>
        <w:rPr>
          <w:lang w:eastAsia="en-US"/>
        </w:rPr>
      </w:pPr>
      <w:r>
        <w:rPr>
          <w:lang w:eastAsia="en-US"/>
        </w:rPr>
        <w:t>Madame de Marans l</w:t>
      </w:r>
      <w:r w:rsidR="0046142F">
        <w:rPr>
          <w:lang w:eastAsia="en-US"/>
        </w:rPr>
        <w:t>’</w:t>
      </w:r>
      <w:r>
        <w:rPr>
          <w:lang w:eastAsia="en-US"/>
        </w:rPr>
        <w:t>embrassa</w:t>
      </w:r>
      <w:r w:rsidR="0046142F">
        <w:rPr>
          <w:lang w:eastAsia="en-US"/>
        </w:rPr>
        <w:t xml:space="preserve">, </w:t>
      </w:r>
      <w:r>
        <w:rPr>
          <w:lang w:eastAsia="en-US"/>
        </w:rPr>
        <w:t>puis elle s</w:t>
      </w:r>
      <w:r w:rsidR="0046142F">
        <w:rPr>
          <w:lang w:eastAsia="en-US"/>
        </w:rPr>
        <w:t>’</w:t>
      </w:r>
      <w:r>
        <w:rPr>
          <w:lang w:eastAsia="en-US"/>
        </w:rPr>
        <w:t>éloigna en disant</w:t>
      </w:r>
      <w:r w:rsidR="0046142F">
        <w:rPr>
          <w:lang w:eastAsia="en-US"/>
        </w:rPr>
        <w:t xml:space="preserve"> : </w:t>
      </w:r>
      <w:r>
        <w:rPr>
          <w:lang w:eastAsia="en-US"/>
        </w:rPr>
        <w:t>À bientôt</w:t>
      </w:r>
      <w:r w:rsidR="0046142F">
        <w:rPr>
          <w:lang w:eastAsia="en-US"/>
        </w:rPr>
        <w:t> !</w:t>
      </w:r>
    </w:p>
    <w:p w14:paraId="2083E963" w14:textId="77777777" w:rsidR="0046142F" w:rsidRDefault="003148C9" w:rsidP="0046142F">
      <w:pPr>
        <w:rPr>
          <w:lang w:eastAsia="en-US"/>
        </w:rPr>
      </w:pPr>
      <w:r>
        <w:rPr>
          <w:lang w:eastAsia="en-US"/>
        </w:rPr>
        <w:t>Lucienne et Gabriel étaient seuls</w:t>
      </w:r>
      <w:r w:rsidR="0046142F">
        <w:rPr>
          <w:lang w:eastAsia="en-US"/>
        </w:rPr>
        <w:t>.</w:t>
      </w:r>
    </w:p>
    <w:p w14:paraId="4DA6843B" w14:textId="77777777" w:rsidR="0046142F" w:rsidRDefault="003148C9" w:rsidP="0046142F">
      <w:pPr>
        <w:rPr>
          <w:lang w:eastAsia="en-US"/>
        </w:rPr>
      </w:pPr>
      <w:r>
        <w:rPr>
          <w:lang w:eastAsia="en-US"/>
        </w:rPr>
        <w:t>Gabriel avait regagné la fenêtre</w:t>
      </w:r>
      <w:r w:rsidR="0046142F">
        <w:rPr>
          <w:lang w:eastAsia="en-US"/>
        </w:rPr>
        <w:t xml:space="preserve">. </w:t>
      </w:r>
      <w:r>
        <w:rPr>
          <w:lang w:eastAsia="en-US"/>
        </w:rPr>
        <w:t>Il mettait un soin extrême à dessiner des profils sur les vitres ternies par son haleine</w:t>
      </w:r>
      <w:r w:rsidR="0046142F">
        <w:rPr>
          <w:lang w:eastAsia="en-US"/>
        </w:rPr>
        <w:t>.</w:t>
      </w:r>
    </w:p>
    <w:p w14:paraId="0B4E18AD" w14:textId="77777777" w:rsidR="0046142F" w:rsidRDefault="003148C9" w:rsidP="0046142F">
      <w:pPr>
        <w:rPr>
          <w:lang w:eastAsia="en-US"/>
        </w:rPr>
      </w:pPr>
      <w:r>
        <w:rPr>
          <w:lang w:eastAsia="en-US"/>
        </w:rPr>
        <w:t>Lucienne traversa la chambre sur la pointe des pieds</w:t>
      </w:r>
      <w:r w:rsidR="0046142F">
        <w:rPr>
          <w:lang w:eastAsia="en-US"/>
        </w:rPr>
        <w:t xml:space="preserve">. </w:t>
      </w:r>
      <w:r>
        <w:rPr>
          <w:lang w:eastAsia="en-US"/>
        </w:rPr>
        <w:t>Elle ouvrit la porte sans bruit et courut droit au cabinet de Gabriel</w:t>
      </w:r>
      <w:r w:rsidR="0046142F">
        <w:rPr>
          <w:lang w:eastAsia="en-US"/>
        </w:rPr>
        <w:t>.</w:t>
      </w:r>
    </w:p>
    <w:p w14:paraId="26349F72" w14:textId="7FAD4D39" w:rsidR="0046142F" w:rsidRDefault="003148C9" w:rsidP="0046142F">
      <w:pPr>
        <w:rPr>
          <w:lang w:eastAsia="en-US"/>
        </w:rPr>
      </w:pPr>
      <w:r>
        <w:rPr>
          <w:lang w:eastAsia="en-US"/>
        </w:rPr>
        <w:t>Le jeune docteur avait laissé la lettre de Mazurke</w:t>
      </w:r>
      <w:r w:rsidR="0046142F">
        <w:rPr>
          <w:lang w:eastAsia="en-US"/>
        </w:rPr>
        <w:t xml:space="preserve">, </w:t>
      </w:r>
      <w:r>
        <w:rPr>
          <w:lang w:eastAsia="en-US"/>
        </w:rPr>
        <w:t>la première</w:t>
      </w:r>
      <w:r w:rsidR="0046142F">
        <w:rPr>
          <w:lang w:eastAsia="en-US"/>
        </w:rPr>
        <w:t xml:space="preserve">, </w:t>
      </w:r>
      <w:r w:rsidR="006C2AE1">
        <w:rPr>
          <w:lang w:eastAsia="en-US"/>
        </w:rPr>
        <w:t>—</w:t>
      </w:r>
      <w:r w:rsidR="0046142F">
        <w:rPr>
          <w:lang w:eastAsia="en-US"/>
        </w:rPr>
        <w:t xml:space="preserve"> </w:t>
      </w:r>
      <w:r>
        <w:rPr>
          <w:lang w:eastAsia="en-US"/>
        </w:rPr>
        <w:t>la vraie</w:t>
      </w:r>
      <w:r w:rsidR="0046142F">
        <w:rPr>
          <w:lang w:eastAsia="en-US"/>
        </w:rPr>
        <w:t xml:space="preserve">, </w:t>
      </w:r>
      <w:r w:rsidR="006C2AE1">
        <w:rPr>
          <w:lang w:eastAsia="en-US"/>
        </w:rPr>
        <w:t>—</w:t>
      </w:r>
      <w:r w:rsidR="0046142F">
        <w:rPr>
          <w:lang w:eastAsia="en-US"/>
        </w:rPr>
        <w:t xml:space="preserve"> </w:t>
      </w:r>
      <w:r>
        <w:rPr>
          <w:lang w:eastAsia="en-US"/>
        </w:rPr>
        <w:t>ouverte sur son bureau</w:t>
      </w:r>
      <w:r w:rsidR="0046142F">
        <w:rPr>
          <w:lang w:eastAsia="en-US"/>
        </w:rPr>
        <w:t xml:space="preserve">. </w:t>
      </w:r>
      <w:r>
        <w:rPr>
          <w:lang w:eastAsia="en-US"/>
        </w:rPr>
        <w:t>Lucienne le savait bien</w:t>
      </w:r>
      <w:r w:rsidR="0046142F">
        <w:rPr>
          <w:lang w:eastAsia="en-US"/>
        </w:rPr>
        <w:t>.</w:t>
      </w:r>
    </w:p>
    <w:p w14:paraId="5AD1B696" w14:textId="77777777" w:rsidR="0046142F" w:rsidRDefault="003148C9" w:rsidP="0046142F">
      <w:pPr>
        <w:rPr>
          <w:lang w:eastAsia="en-US"/>
        </w:rPr>
      </w:pPr>
      <w:r>
        <w:rPr>
          <w:lang w:eastAsia="en-US"/>
        </w:rPr>
        <w:t>Rouge et craintive</w:t>
      </w:r>
      <w:r w:rsidR="0046142F">
        <w:rPr>
          <w:lang w:eastAsia="en-US"/>
        </w:rPr>
        <w:t xml:space="preserve">, </w:t>
      </w:r>
      <w:r>
        <w:rPr>
          <w:lang w:eastAsia="en-US"/>
        </w:rPr>
        <w:t>la main tremblante</w:t>
      </w:r>
      <w:r w:rsidR="0046142F">
        <w:rPr>
          <w:lang w:eastAsia="en-US"/>
        </w:rPr>
        <w:t xml:space="preserve">, </w:t>
      </w:r>
      <w:r>
        <w:rPr>
          <w:lang w:eastAsia="en-US"/>
        </w:rPr>
        <w:t>le cœur bien gros</w:t>
      </w:r>
      <w:r w:rsidR="0046142F">
        <w:rPr>
          <w:lang w:eastAsia="en-US"/>
        </w:rPr>
        <w:t xml:space="preserve">, </w:t>
      </w:r>
      <w:r>
        <w:rPr>
          <w:lang w:eastAsia="en-US"/>
        </w:rPr>
        <w:t>elle prit la lettre et s</w:t>
      </w:r>
      <w:r w:rsidR="0046142F">
        <w:rPr>
          <w:lang w:eastAsia="en-US"/>
        </w:rPr>
        <w:t>’</w:t>
      </w:r>
      <w:r>
        <w:rPr>
          <w:lang w:eastAsia="en-US"/>
        </w:rPr>
        <w:t>enfuit</w:t>
      </w:r>
      <w:r w:rsidR="0046142F">
        <w:rPr>
          <w:lang w:eastAsia="en-US"/>
        </w:rPr>
        <w:t>.</w:t>
      </w:r>
    </w:p>
    <w:p w14:paraId="20E2FEC3" w14:textId="77777777" w:rsidR="0046142F" w:rsidRDefault="003148C9" w:rsidP="0046142F">
      <w:pPr>
        <w:rPr>
          <w:lang w:eastAsia="en-US"/>
        </w:rPr>
      </w:pPr>
      <w:r>
        <w:rPr>
          <w:lang w:eastAsia="en-US"/>
        </w:rPr>
        <w:t>Lucienne s</w:t>
      </w:r>
      <w:r w:rsidR="0046142F">
        <w:rPr>
          <w:lang w:eastAsia="en-US"/>
        </w:rPr>
        <w:t>’</w:t>
      </w:r>
      <w:r>
        <w:rPr>
          <w:lang w:eastAsia="en-US"/>
        </w:rPr>
        <w:t>enferma dans sa chambre avec sa conquête</w:t>
      </w:r>
      <w:r w:rsidR="0046142F">
        <w:rPr>
          <w:lang w:eastAsia="en-US"/>
        </w:rPr>
        <w:t>.</w:t>
      </w:r>
    </w:p>
    <w:p w14:paraId="1CEFD588" w14:textId="77777777" w:rsidR="0046142F" w:rsidRDefault="003148C9" w:rsidP="0046142F">
      <w:pPr>
        <w:rPr>
          <w:lang w:eastAsia="en-US"/>
        </w:rPr>
      </w:pPr>
      <w:r>
        <w:rPr>
          <w:lang w:eastAsia="en-US"/>
        </w:rPr>
        <w:lastRenderedPageBreak/>
        <w:t>Dans cette lettre tous les mots portaient</w:t>
      </w:r>
      <w:r w:rsidR="0046142F">
        <w:rPr>
          <w:lang w:eastAsia="en-US"/>
        </w:rPr>
        <w:t xml:space="preserve">. </w:t>
      </w:r>
      <w:r>
        <w:rPr>
          <w:lang w:eastAsia="en-US"/>
        </w:rPr>
        <w:t>C</w:t>
      </w:r>
      <w:r w:rsidR="0046142F">
        <w:rPr>
          <w:lang w:eastAsia="en-US"/>
        </w:rPr>
        <w:t>’</w:t>
      </w:r>
      <w:r>
        <w:rPr>
          <w:lang w:eastAsia="en-US"/>
        </w:rPr>
        <w:t>était l</w:t>
      </w:r>
      <w:r w:rsidR="0046142F">
        <w:rPr>
          <w:lang w:eastAsia="en-US"/>
        </w:rPr>
        <w:t>’</w:t>
      </w:r>
      <w:r>
        <w:rPr>
          <w:lang w:eastAsia="en-US"/>
        </w:rPr>
        <w:t>aveu le plus joli</w:t>
      </w:r>
      <w:r w:rsidR="0046142F">
        <w:rPr>
          <w:lang w:eastAsia="en-US"/>
        </w:rPr>
        <w:t xml:space="preserve">, </w:t>
      </w:r>
      <w:r>
        <w:rPr>
          <w:lang w:eastAsia="en-US"/>
        </w:rPr>
        <w:t>le plus délicat</w:t>
      </w:r>
      <w:r w:rsidR="0046142F">
        <w:rPr>
          <w:lang w:eastAsia="en-US"/>
        </w:rPr>
        <w:t xml:space="preserve">, </w:t>
      </w:r>
      <w:r>
        <w:rPr>
          <w:lang w:eastAsia="en-US"/>
        </w:rPr>
        <w:t>le plus franc</w:t>
      </w:r>
      <w:r w:rsidR="0046142F">
        <w:rPr>
          <w:lang w:eastAsia="en-US"/>
        </w:rPr>
        <w:t xml:space="preserve">, </w:t>
      </w:r>
      <w:r>
        <w:rPr>
          <w:lang w:eastAsia="en-US"/>
        </w:rPr>
        <w:t>le plus chaud</w:t>
      </w:r>
      <w:r w:rsidR="0046142F">
        <w:rPr>
          <w:lang w:eastAsia="en-US"/>
        </w:rPr>
        <w:t xml:space="preserve"> : </w:t>
      </w:r>
      <w:r>
        <w:rPr>
          <w:lang w:eastAsia="en-US"/>
        </w:rPr>
        <w:t>une perle d</w:t>
      </w:r>
      <w:r w:rsidR="0046142F">
        <w:rPr>
          <w:lang w:eastAsia="en-US"/>
        </w:rPr>
        <w:t>’</w:t>
      </w:r>
      <w:r>
        <w:rPr>
          <w:lang w:eastAsia="en-US"/>
        </w:rPr>
        <w:t>aveu</w:t>
      </w:r>
      <w:r w:rsidR="0046142F">
        <w:rPr>
          <w:lang w:eastAsia="en-US"/>
        </w:rPr>
        <w:t> !</w:t>
      </w:r>
    </w:p>
    <w:p w14:paraId="12F3AE31" w14:textId="77777777" w:rsidR="0046142F" w:rsidRDefault="003148C9" w:rsidP="0046142F">
      <w:pPr>
        <w:rPr>
          <w:lang w:eastAsia="en-US"/>
        </w:rPr>
      </w:pPr>
      <w:r>
        <w:rPr>
          <w:lang w:eastAsia="en-US"/>
        </w:rPr>
        <w:t>Lucienne souriait</w:t>
      </w:r>
      <w:r w:rsidR="0046142F">
        <w:rPr>
          <w:lang w:eastAsia="en-US"/>
        </w:rPr>
        <w:t xml:space="preserve">, </w:t>
      </w:r>
      <w:r>
        <w:rPr>
          <w:lang w:eastAsia="en-US"/>
        </w:rPr>
        <w:t>émue</w:t>
      </w:r>
      <w:r w:rsidR="0046142F">
        <w:rPr>
          <w:lang w:eastAsia="en-US"/>
        </w:rPr>
        <w:t xml:space="preserve">, </w:t>
      </w:r>
      <w:r>
        <w:rPr>
          <w:lang w:eastAsia="en-US"/>
        </w:rPr>
        <w:t>heureuse</w:t>
      </w:r>
      <w:r w:rsidR="0046142F">
        <w:rPr>
          <w:lang w:eastAsia="en-US"/>
        </w:rPr>
        <w:t xml:space="preserve">, </w:t>
      </w:r>
      <w:r>
        <w:rPr>
          <w:lang w:eastAsia="en-US"/>
        </w:rPr>
        <w:t>effrayée de sa joie</w:t>
      </w:r>
      <w:r w:rsidR="0046142F">
        <w:rPr>
          <w:lang w:eastAsia="en-US"/>
        </w:rPr>
        <w:t xml:space="preserve">, </w:t>
      </w:r>
      <w:r>
        <w:rPr>
          <w:lang w:eastAsia="en-US"/>
        </w:rPr>
        <w:t>étonnée de son émotion</w:t>
      </w:r>
      <w:r w:rsidR="0046142F">
        <w:rPr>
          <w:lang w:eastAsia="en-US"/>
        </w:rPr>
        <w:t xml:space="preserve">. </w:t>
      </w:r>
      <w:r>
        <w:rPr>
          <w:lang w:eastAsia="en-US"/>
        </w:rPr>
        <w:t>Lucienne était avec Mazurke autant et plus que si Mazurke se fût trouvé réellement assis auprès d</w:t>
      </w:r>
      <w:r w:rsidR="0046142F">
        <w:rPr>
          <w:lang w:eastAsia="en-US"/>
        </w:rPr>
        <w:t>’</w:t>
      </w:r>
      <w:r>
        <w:rPr>
          <w:lang w:eastAsia="en-US"/>
        </w:rPr>
        <w:t xml:space="preserve">elle sur le petit </w:t>
      </w:r>
      <w:proofErr w:type="spellStart"/>
      <w:r>
        <w:rPr>
          <w:lang w:eastAsia="en-US"/>
        </w:rPr>
        <w:t>sopha</w:t>
      </w:r>
      <w:proofErr w:type="spellEnd"/>
      <w:r>
        <w:rPr>
          <w:lang w:eastAsia="en-US"/>
        </w:rPr>
        <w:t xml:space="preserve"> de sa chambrette</w:t>
      </w:r>
      <w:r w:rsidR="0046142F">
        <w:rPr>
          <w:lang w:eastAsia="en-US"/>
        </w:rPr>
        <w:t>.</w:t>
      </w:r>
    </w:p>
    <w:p w14:paraId="04DF5D13" w14:textId="77777777" w:rsidR="0046142F" w:rsidRDefault="003148C9" w:rsidP="0046142F">
      <w:pPr>
        <w:rPr>
          <w:lang w:eastAsia="en-US"/>
        </w:rPr>
      </w:pPr>
      <w:r>
        <w:rPr>
          <w:lang w:eastAsia="en-US"/>
        </w:rPr>
        <w:t>Mais que faisait Gabriel pendant que Lucienne dépouillait sa correspondance</w:t>
      </w:r>
      <w:r w:rsidR="0046142F">
        <w:rPr>
          <w:lang w:eastAsia="en-US"/>
        </w:rPr>
        <w:t> ?</w:t>
      </w:r>
    </w:p>
    <w:p w14:paraId="5B67495C" w14:textId="77777777" w:rsidR="0046142F" w:rsidRDefault="003148C9" w:rsidP="0046142F">
      <w:pPr>
        <w:rPr>
          <w:lang w:eastAsia="en-US"/>
        </w:rPr>
      </w:pPr>
      <w:r>
        <w:rPr>
          <w:lang w:eastAsia="en-US"/>
        </w:rPr>
        <w:t>Gabriel avait regagné sa chambre</w:t>
      </w:r>
      <w:r w:rsidR="0046142F">
        <w:rPr>
          <w:lang w:eastAsia="en-US"/>
        </w:rPr>
        <w:t xml:space="preserve">, </w:t>
      </w:r>
      <w:r>
        <w:rPr>
          <w:lang w:eastAsia="en-US"/>
        </w:rPr>
        <w:t>l</w:t>
      </w:r>
      <w:r w:rsidR="0046142F">
        <w:rPr>
          <w:lang w:eastAsia="en-US"/>
        </w:rPr>
        <w:t>’</w:t>
      </w:r>
      <w:r>
        <w:rPr>
          <w:lang w:eastAsia="en-US"/>
        </w:rPr>
        <w:t>œil fixe et la tête basse</w:t>
      </w:r>
      <w:r w:rsidR="0046142F">
        <w:rPr>
          <w:lang w:eastAsia="en-US"/>
        </w:rPr>
        <w:t>.</w:t>
      </w:r>
    </w:p>
    <w:p w14:paraId="64DF1968" w14:textId="77777777" w:rsidR="0046142F" w:rsidRDefault="003148C9" w:rsidP="0046142F">
      <w:pPr>
        <w:rPr>
          <w:lang w:eastAsia="en-US"/>
        </w:rPr>
      </w:pPr>
      <w:r>
        <w:rPr>
          <w:lang w:eastAsia="en-US"/>
        </w:rPr>
        <w:t>Gabriel était tombé à ce dernier degré de la prostration morale qui précède chez les âmes faibles l</w:t>
      </w:r>
      <w:r w:rsidR="0046142F">
        <w:rPr>
          <w:lang w:eastAsia="en-US"/>
        </w:rPr>
        <w:t>’</w:t>
      </w:r>
      <w:r>
        <w:rPr>
          <w:lang w:eastAsia="en-US"/>
        </w:rPr>
        <w:t>audace des déterminations fatales</w:t>
      </w:r>
      <w:r w:rsidR="0046142F">
        <w:rPr>
          <w:lang w:eastAsia="en-US"/>
        </w:rPr>
        <w:t>.</w:t>
      </w:r>
    </w:p>
    <w:p w14:paraId="3D9B0D89" w14:textId="77777777" w:rsidR="0046142F" w:rsidRDefault="003148C9" w:rsidP="0046142F">
      <w:pPr>
        <w:rPr>
          <w:lang w:eastAsia="en-US"/>
        </w:rPr>
      </w:pPr>
      <w:r>
        <w:rPr>
          <w:lang w:eastAsia="en-US"/>
        </w:rPr>
        <w:t>Il s</w:t>
      </w:r>
      <w:r w:rsidR="0046142F">
        <w:rPr>
          <w:lang w:eastAsia="en-US"/>
        </w:rPr>
        <w:t>’</w:t>
      </w:r>
      <w:r>
        <w:rPr>
          <w:lang w:eastAsia="en-US"/>
        </w:rPr>
        <w:t>était jeté sur son lit</w:t>
      </w:r>
      <w:r w:rsidR="0046142F">
        <w:rPr>
          <w:lang w:eastAsia="en-US"/>
        </w:rPr>
        <w:t xml:space="preserve">, </w:t>
      </w:r>
      <w:r>
        <w:rPr>
          <w:lang w:eastAsia="en-US"/>
        </w:rPr>
        <w:t>la sueur au front</w:t>
      </w:r>
      <w:r w:rsidR="0046142F">
        <w:rPr>
          <w:lang w:eastAsia="en-US"/>
        </w:rPr>
        <w:t xml:space="preserve">, </w:t>
      </w:r>
      <w:r>
        <w:rPr>
          <w:lang w:eastAsia="en-US"/>
        </w:rPr>
        <w:t>des larmes dans les yeux</w:t>
      </w:r>
      <w:r w:rsidR="0046142F">
        <w:rPr>
          <w:lang w:eastAsia="en-US"/>
        </w:rPr>
        <w:t>.</w:t>
      </w:r>
    </w:p>
    <w:p w14:paraId="759BDD5B" w14:textId="77777777" w:rsidR="0046142F" w:rsidRDefault="003148C9" w:rsidP="0046142F">
      <w:pPr>
        <w:rPr>
          <w:lang w:eastAsia="en-US"/>
        </w:rPr>
      </w:pPr>
      <w:r>
        <w:rPr>
          <w:lang w:eastAsia="en-US"/>
        </w:rPr>
        <w:t>Déshonoré</w:t>
      </w:r>
      <w:r w:rsidR="0046142F">
        <w:rPr>
          <w:lang w:eastAsia="en-US"/>
        </w:rPr>
        <w:t xml:space="preserve"> ! </w:t>
      </w:r>
      <w:r>
        <w:rPr>
          <w:lang w:eastAsia="en-US"/>
        </w:rPr>
        <w:t>déshonoré</w:t>
      </w:r>
      <w:r w:rsidR="0046142F">
        <w:rPr>
          <w:lang w:eastAsia="en-US"/>
        </w:rPr>
        <w:t xml:space="preserve"> ! </w:t>
      </w:r>
      <w:r>
        <w:rPr>
          <w:lang w:eastAsia="en-US"/>
        </w:rPr>
        <w:t>une voix impitoyable murmurait sans relâche ce mot à son oreille</w:t>
      </w:r>
      <w:r w:rsidR="0046142F">
        <w:rPr>
          <w:lang w:eastAsia="en-US"/>
        </w:rPr>
        <w:t>.</w:t>
      </w:r>
    </w:p>
    <w:p w14:paraId="35939A0F" w14:textId="47AB9BED" w:rsidR="0046142F" w:rsidRDefault="003148C9" w:rsidP="0046142F">
      <w:pPr>
        <w:rPr>
          <w:lang w:eastAsia="en-US"/>
        </w:rPr>
      </w:pPr>
      <w:r>
        <w:rPr>
          <w:lang w:eastAsia="en-US"/>
        </w:rPr>
        <w:t>Et l</w:t>
      </w:r>
      <w:r w:rsidR="0046142F">
        <w:rPr>
          <w:lang w:eastAsia="en-US"/>
        </w:rPr>
        <w:t>’</w:t>
      </w:r>
      <w:r>
        <w:rPr>
          <w:lang w:eastAsia="en-US"/>
        </w:rPr>
        <w:t>image de Clémence qui passait</w:t>
      </w:r>
      <w:r w:rsidR="0046142F">
        <w:rPr>
          <w:lang w:eastAsia="en-US"/>
        </w:rPr>
        <w:t xml:space="preserve"> ! </w:t>
      </w:r>
      <w:r w:rsidR="006C2AE1">
        <w:rPr>
          <w:lang w:eastAsia="en-US"/>
        </w:rPr>
        <w:t>—</w:t>
      </w:r>
      <w:r w:rsidR="0046142F">
        <w:rPr>
          <w:lang w:eastAsia="en-US"/>
        </w:rPr>
        <w:t xml:space="preserve"> </w:t>
      </w:r>
      <w:r>
        <w:rPr>
          <w:lang w:eastAsia="en-US"/>
        </w:rPr>
        <w:t>Clémence perdue pour lui</w:t>
      </w:r>
      <w:r w:rsidR="0046142F">
        <w:rPr>
          <w:lang w:eastAsia="en-US"/>
        </w:rPr>
        <w:t> !</w:t>
      </w:r>
    </w:p>
    <w:p w14:paraId="1B58F925" w14:textId="77777777" w:rsidR="0046142F" w:rsidRDefault="003148C9" w:rsidP="0046142F">
      <w:pPr>
        <w:rPr>
          <w:lang w:eastAsia="en-US"/>
        </w:rPr>
      </w:pPr>
      <w:r>
        <w:rPr>
          <w:lang w:eastAsia="en-US"/>
        </w:rPr>
        <w:t>Oh le jeu</w:t>
      </w:r>
      <w:r w:rsidR="0046142F">
        <w:rPr>
          <w:lang w:eastAsia="en-US"/>
        </w:rPr>
        <w:t xml:space="preserve"> ! </w:t>
      </w:r>
      <w:r>
        <w:rPr>
          <w:lang w:eastAsia="en-US"/>
        </w:rPr>
        <w:t>cette fascination diabolique des cœurs de vingt ans</w:t>
      </w:r>
      <w:r w:rsidR="0046142F">
        <w:rPr>
          <w:lang w:eastAsia="en-US"/>
        </w:rPr>
        <w:t> !</w:t>
      </w:r>
    </w:p>
    <w:p w14:paraId="192A6837" w14:textId="77777777" w:rsidR="0046142F" w:rsidRDefault="003148C9" w:rsidP="0046142F">
      <w:pPr>
        <w:rPr>
          <w:lang w:eastAsia="en-US"/>
        </w:rPr>
      </w:pPr>
      <w:r>
        <w:rPr>
          <w:lang w:eastAsia="en-US"/>
        </w:rPr>
        <w:t>Car c</w:t>
      </w:r>
      <w:r w:rsidR="0046142F">
        <w:rPr>
          <w:lang w:eastAsia="en-US"/>
        </w:rPr>
        <w:t>’</w:t>
      </w:r>
      <w:r>
        <w:rPr>
          <w:lang w:eastAsia="en-US"/>
        </w:rPr>
        <w:t>est à vingt ans qu</w:t>
      </w:r>
      <w:r w:rsidR="0046142F">
        <w:rPr>
          <w:lang w:eastAsia="en-US"/>
        </w:rPr>
        <w:t>’</w:t>
      </w:r>
      <w:r>
        <w:rPr>
          <w:lang w:eastAsia="en-US"/>
        </w:rPr>
        <w:t>on est joueur</w:t>
      </w:r>
      <w:r w:rsidR="0046142F">
        <w:rPr>
          <w:lang w:eastAsia="en-US"/>
        </w:rPr>
        <w:t xml:space="preserve">, </w:t>
      </w:r>
      <w:r>
        <w:rPr>
          <w:lang w:eastAsia="en-US"/>
        </w:rPr>
        <w:t>que tout le monde est joueur</w:t>
      </w:r>
      <w:r w:rsidR="0046142F">
        <w:rPr>
          <w:lang w:eastAsia="en-US"/>
        </w:rPr>
        <w:t> !</w:t>
      </w:r>
    </w:p>
    <w:p w14:paraId="3603D5A5" w14:textId="77777777" w:rsidR="0046142F" w:rsidRDefault="003148C9" w:rsidP="0046142F">
      <w:pPr>
        <w:rPr>
          <w:lang w:eastAsia="en-US"/>
        </w:rPr>
      </w:pPr>
      <w:r>
        <w:rPr>
          <w:lang w:eastAsia="en-US"/>
        </w:rPr>
        <w:t>À vingt ans</w:t>
      </w:r>
      <w:r w:rsidR="0046142F">
        <w:rPr>
          <w:lang w:eastAsia="en-US"/>
        </w:rPr>
        <w:t xml:space="preserve">, </w:t>
      </w:r>
      <w:r>
        <w:rPr>
          <w:lang w:eastAsia="en-US"/>
        </w:rPr>
        <w:t>on désire si ardemment tout ce qui brille et tout ce qui brûle</w:t>
      </w:r>
      <w:r w:rsidR="0046142F">
        <w:rPr>
          <w:lang w:eastAsia="en-US"/>
        </w:rPr>
        <w:t xml:space="preserve"> : </w:t>
      </w:r>
      <w:r>
        <w:rPr>
          <w:lang w:eastAsia="en-US"/>
        </w:rPr>
        <w:t>l</w:t>
      </w:r>
      <w:r w:rsidR="0046142F">
        <w:rPr>
          <w:lang w:eastAsia="en-US"/>
        </w:rPr>
        <w:t>’</w:t>
      </w:r>
      <w:r>
        <w:rPr>
          <w:lang w:eastAsia="en-US"/>
        </w:rPr>
        <w:t>or et l</w:t>
      </w:r>
      <w:r w:rsidR="0046142F">
        <w:rPr>
          <w:lang w:eastAsia="en-US"/>
        </w:rPr>
        <w:t>’</w:t>
      </w:r>
      <w:r>
        <w:rPr>
          <w:lang w:eastAsia="en-US"/>
        </w:rPr>
        <w:t>amour</w:t>
      </w:r>
      <w:r w:rsidR="0046142F">
        <w:rPr>
          <w:lang w:eastAsia="en-US"/>
        </w:rPr>
        <w:t>.</w:t>
      </w:r>
    </w:p>
    <w:p w14:paraId="303798C0" w14:textId="77777777" w:rsidR="0046142F" w:rsidRDefault="003148C9" w:rsidP="0046142F">
      <w:pPr>
        <w:rPr>
          <w:lang w:eastAsia="en-US"/>
        </w:rPr>
      </w:pPr>
      <w:r>
        <w:rPr>
          <w:lang w:eastAsia="en-US"/>
        </w:rPr>
        <w:t>L</w:t>
      </w:r>
      <w:r w:rsidR="0046142F">
        <w:rPr>
          <w:lang w:eastAsia="en-US"/>
        </w:rPr>
        <w:t>’</w:t>
      </w:r>
      <w:r>
        <w:rPr>
          <w:lang w:eastAsia="en-US"/>
        </w:rPr>
        <w:t>enfant qui est sous le démon du jeu est capable de tout</w:t>
      </w:r>
      <w:r w:rsidR="0046142F">
        <w:rPr>
          <w:lang w:eastAsia="en-US"/>
        </w:rPr>
        <w:t>.</w:t>
      </w:r>
    </w:p>
    <w:p w14:paraId="714280FF" w14:textId="473A93A9" w:rsidR="0046142F" w:rsidRDefault="003148C9" w:rsidP="0046142F">
      <w:pPr>
        <w:rPr>
          <w:lang w:eastAsia="en-US"/>
        </w:rPr>
      </w:pPr>
      <w:r>
        <w:rPr>
          <w:lang w:eastAsia="en-US"/>
        </w:rPr>
        <w:lastRenderedPageBreak/>
        <w:t>Au fond de sa pensée</w:t>
      </w:r>
      <w:r w:rsidR="0046142F">
        <w:rPr>
          <w:lang w:eastAsia="en-US"/>
        </w:rPr>
        <w:t xml:space="preserve">, </w:t>
      </w:r>
      <w:r>
        <w:rPr>
          <w:lang w:eastAsia="en-US"/>
        </w:rPr>
        <w:t>Gabriel roulait un projet</w:t>
      </w:r>
      <w:r w:rsidR="0046142F">
        <w:rPr>
          <w:lang w:eastAsia="en-US"/>
        </w:rPr>
        <w:t xml:space="preserve">. </w:t>
      </w:r>
      <w:r w:rsidR="006C2AE1">
        <w:rPr>
          <w:lang w:eastAsia="en-US"/>
        </w:rPr>
        <w:t>—</w:t>
      </w:r>
      <w:r w:rsidR="0046142F">
        <w:rPr>
          <w:lang w:eastAsia="en-US"/>
        </w:rPr>
        <w:t xml:space="preserve"> </w:t>
      </w:r>
      <w:r>
        <w:rPr>
          <w:lang w:eastAsia="en-US"/>
        </w:rPr>
        <w:t>Non pas un projet</w:t>
      </w:r>
      <w:r w:rsidR="0046142F">
        <w:rPr>
          <w:lang w:eastAsia="en-US"/>
        </w:rPr>
        <w:t xml:space="preserve"> ; </w:t>
      </w:r>
      <w:r>
        <w:rPr>
          <w:lang w:eastAsia="en-US"/>
        </w:rPr>
        <w:t>c</w:t>
      </w:r>
      <w:r w:rsidR="0046142F">
        <w:rPr>
          <w:lang w:eastAsia="en-US"/>
        </w:rPr>
        <w:t>’</w:t>
      </w:r>
      <w:r>
        <w:rPr>
          <w:lang w:eastAsia="en-US"/>
        </w:rPr>
        <w:t>était si confus</w:t>
      </w:r>
      <w:r w:rsidR="0046142F">
        <w:rPr>
          <w:lang w:eastAsia="en-US"/>
        </w:rPr>
        <w:t> !</w:t>
      </w:r>
    </w:p>
    <w:p w14:paraId="1B06B8ED" w14:textId="77777777" w:rsidR="0046142F" w:rsidRDefault="003148C9" w:rsidP="0046142F">
      <w:pPr>
        <w:rPr>
          <w:lang w:eastAsia="en-US"/>
        </w:rPr>
      </w:pPr>
      <w:r>
        <w:rPr>
          <w:lang w:eastAsia="en-US"/>
        </w:rPr>
        <w:t>Sait-on quel nom donner à ce premier germe du crime qui naît dans un cœur honnête</w:t>
      </w:r>
      <w:r w:rsidR="0046142F">
        <w:rPr>
          <w:lang w:eastAsia="en-US"/>
        </w:rPr>
        <w:t> ?</w:t>
      </w:r>
    </w:p>
    <w:p w14:paraId="1BF1D4ED" w14:textId="77777777" w:rsidR="0046142F" w:rsidRDefault="003148C9" w:rsidP="0046142F">
      <w:pPr>
        <w:rPr>
          <w:lang w:eastAsia="en-US"/>
        </w:rPr>
      </w:pPr>
      <w:r>
        <w:rPr>
          <w:lang w:eastAsia="en-US"/>
        </w:rPr>
        <w:t>Le sang bouillonnait dans ses veines et ses tempes battaient</w:t>
      </w:r>
      <w:r w:rsidR="0046142F">
        <w:rPr>
          <w:lang w:eastAsia="en-US"/>
        </w:rPr>
        <w:t>.</w:t>
      </w:r>
    </w:p>
    <w:p w14:paraId="4E9555A3" w14:textId="796EC741"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le va-tout</w:t>
      </w:r>
      <w:r>
        <w:rPr>
          <w:lang w:eastAsia="en-US"/>
        </w:rPr>
        <w:t xml:space="preserve"> ! </w:t>
      </w:r>
      <w:r w:rsidR="003148C9">
        <w:rPr>
          <w:lang w:eastAsia="en-US"/>
        </w:rPr>
        <w:t>murmura-t-il d</w:t>
      </w:r>
      <w:r>
        <w:rPr>
          <w:lang w:eastAsia="en-US"/>
        </w:rPr>
        <w:t>’</w:t>
      </w:r>
      <w:r w:rsidR="003148C9">
        <w:rPr>
          <w:lang w:eastAsia="en-US"/>
        </w:rPr>
        <w:t>une voix creuse et changée</w:t>
      </w:r>
      <w:r>
        <w:rPr>
          <w:lang w:eastAsia="en-US"/>
        </w:rPr>
        <w:t xml:space="preserve">. </w:t>
      </w:r>
      <w:r w:rsidR="006C2AE1">
        <w:rPr>
          <w:lang w:eastAsia="en-US"/>
        </w:rPr>
        <w:t>—</w:t>
      </w:r>
      <w:r>
        <w:rPr>
          <w:lang w:eastAsia="en-US"/>
        </w:rPr>
        <w:t xml:space="preserve"> </w:t>
      </w:r>
      <w:r w:rsidR="003148C9">
        <w:rPr>
          <w:lang w:eastAsia="en-US"/>
        </w:rPr>
        <w:t>Allons</w:t>
      </w:r>
      <w:r>
        <w:rPr>
          <w:lang w:eastAsia="en-US"/>
        </w:rPr>
        <w:t> !</w:t>
      </w:r>
    </w:p>
    <w:p w14:paraId="5EAE6C8C" w14:textId="77777777" w:rsidR="0046142F" w:rsidRDefault="003148C9" w:rsidP="0046142F">
      <w:pPr>
        <w:rPr>
          <w:lang w:eastAsia="en-US"/>
        </w:rPr>
      </w:pPr>
      <w:r>
        <w:rPr>
          <w:lang w:eastAsia="en-US"/>
        </w:rPr>
        <w:t>Il quitta sa chambre et entra dans celle de sa mère</w:t>
      </w:r>
      <w:r w:rsidR="0046142F">
        <w:rPr>
          <w:lang w:eastAsia="en-US"/>
        </w:rPr>
        <w:t xml:space="preserve">. </w:t>
      </w:r>
      <w:r>
        <w:rPr>
          <w:lang w:eastAsia="en-US"/>
        </w:rPr>
        <w:t>Madame de Marans n</w:t>
      </w:r>
      <w:r w:rsidR="0046142F">
        <w:rPr>
          <w:lang w:eastAsia="en-US"/>
        </w:rPr>
        <w:t>’</w:t>
      </w:r>
      <w:r>
        <w:rPr>
          <w:lang w:eastAsia="en-US"/>
        </w:rPr>
        <w:t xml:space="preserve">avait </w:t>
      </w:r>
      <w:proofErr w:type="spellStart"/>
      <w:r>
        <w:rPr>
          <w:lang w:eastAsia="en-US"/>
        </w:rPr>
        <w:t>garde</w:t>
      </w:r>
      <w:proofErr w:type="spellEnd"/>
      <w:r>
        <w:rPr>
          <w:lang w:eastAsia="en-US"/>
        </w:rPr>
        <w:t xml:space="preserve"> de se cacher de ses enfants</w:t>
      </w:r>
      <w:r w:rsidR="0046142F">
        <w:rPr>
          <w:lang w:eastAsia="en-US"/>
        </w:rPr>
        <w:t xml:space="preserve">. </w:t>
      </w:r>
      <w:r>
        <w:rPr>
          <w:lang w:eastAsia="en-US"/>
        </w:rPr>
        <w:t>Gabriel savait où était la clef du secrétaire</w:t>
      </w:r>
      <w:r w:rsidR="0046142F">
        <w:rPr>
          <w:lang w:eastAsia="en-US"/>
        </w:rPr>
        <w:t>.</w:t>
      </w:r>
    </w:p>
    <w:p w14:paraId="3160FD9C" w14:textId="77777777" w:rsidR="0046142F" w:rsidRDefault="003148C9" w:rsidP="0046142F">
      <w:pPr>
        <w:rPr>
          <w:lang w:eastAsia="en-US"/>
        </w:rPr>
      </w:pPr>
      <w:r>
        <w:rPr>
          <w:lang w:eastAsia="en-US"/>
        </w:rPr>
        <w:t>Il la prit et la mit dans la serrure</w:t>
      </w:r>
      <w:r w:rsidR="0046142F">
        <w:rPr>
          <w:lang w:eastAsia="en-US"/>
        </w:rPr>
        <w:t>.</w:t>
      </w:r>
    </w:p>
    <w:p w14:paraId="7662DD79" w14:textId="77777777" w:rsidR="0046142F" w:rsidRDefault="003148C9" w:rsidP="0046142F">
      <w:pPr>
        <w:rPr>
          <w:lang w:eastAsia="en-US"/>
        </w:rPr>
      </w:pPr>
      <w:r>
        <w:rPr>
          <w:lang w:eastAsia="en-US"/>
        </w:rPr>
        <w:t>Sa main tremblait et ses dents claquaient</w:t>
      </w:r>
      <w:r w:rsidR="0046142F">
        <w:rPr>
          <w:lang w:eastAsia="en-US"/>
        </w:rPr>
        <w:t>.</w:t>
      </w:r>
    </w:p>
    <w:p w14:paraId="6584F4AD" w14:textId="77777777" w:rsidR="0046142F" w:rsidRDefault="003148C9" w:rsidP="0046142F">
      <w:pPr>
        <w:rPr>
          <w:lang w:eastAsia="en-US"/>
        </w:rPr>
      </w:pPr>
      <w:r>
        <w:rPr>
          <w:lang w:eastAsia="en-US"/>
        </w:rPr>
        <w:t>Le tablier du secrétaire s</w:t>
      </w:r>
      <w:r w:rsidR="0046142F">
        <w:rPr>
          <w:lang w:eastAsia="en-US"/>
        </w:rPr>
        <w:t>’</w:t>
      </w:r>
      <w:r>
        <w:rPr>
          <w:lang w:eastAsia="en-US"/>
        </w:rPr>
        <w:t>abattit</w:t>
      </w:r>
      <w:r w:rsidR="0046142F">
        <w:rPr>
          <w:lang w:eastAsia="en-US"/>
        </w:rPr>
        <w:t>.</w:t>
      </w:r>
    </w:p>
    <w:p w14:paraId="28A094A1" w14:textId="77777777" w:rsidR="0046142F" w:rsidRDefault="003148C9" w:rsidP="0046142F">
      <w:pPr>
        <w:rPr>
          <w:lang w:eastAsia="en-US"/>
        </w:rPr>
      </w:pPr>
      <w:r>
        <w:rPr>
          <w:lang w:eastAsia="en-US"/>
        </w:rPr>
        <w:t>Sur le devant</w:t>
      </w:r>
      <w:r w:rsidR="0046142F">
        <w:rPr>
          <w:lang w:eastAsia="en-US"/>
        </w:rPr>
        <w:t xml:space="preserve">, </w:t>
      </w:r>
      <w:r>
        <w:rPr>
          <w:lang w:eastAsia="en-US"/>
        </w:rPr>
        <w:t>il y avait un petit paquet composé de dix billets de mille francs</w:t>
      </w:r>
      <w:r w:rsidR="0046142F">
        <w:rPr>
          <w:lang w:eastAsia="en-US"/>
        </w:rPr>
        <w:t xml:space="preserve">. </w:t>
      </w:r>
      <w:r>
        <w:rPr>
          <w:lang w:eastAsia="en-US"/>
        </w:rPr>
        <w:t>À côté se trouvait la boîte renfermant les cent louis en or</w:t>
      </w:r>
      <w:r w:rsidR="0046142F">
        <w:rPr>
          <w:lang w:eastAsia="en-US"/>
        </w:rPr>
        <w:t>.</w:t>
      </w:r>
    </w:p>
    <w:p w14:paraId="521C63C9" w14:textId="77777777" w:rsidR="0046142F" w:rsidRDefault="003148C9" w:rsidP="0046142F">
      <w:pPr>
        <w:rPr>
          <w:i/>
          <w:iCs/>
          <w:lang w:eastAsia="en-US"/>
        </w:rPr>
      </w:pPr>
      <w:r>
        <w:rPr>
          <w:lang w:eastAsia="en-US"/>
        </w:rPr>
        <w:t>Gabriel avait déjà la main sur les billets</w:t>
      </w:r>
      <w:r w:rsidR="0046142F">
        <w:rPr>
          <w:lang w:eastAsia="en-US"/>
        </w:rPr>
        <w:t xml:space="preserve">, </w:t>
      </w:r>
      <w:r>
        <w:rPr>
          <w:lang w:eastAsia="en-US"/>
        </w:rPr>
        <w:t>lorsque ses yeux rencontrèrent l</w:t>
      </w:r>
      <w:r w:rsidR="0046142F">
        <w:rPr>
          <w:lang w:eastAsia="en-US"/>
        </w:rPr>
        <w:t>’</w:t>
      </w:r>
      <w:r>
        <w:rPr>
          <w:lang w:eastAsia="en-US"/>
        </w:rPr>
        <w:t>inscription de la boîte</w:t>
      </w:r>
      <w:r w:rsidR="0046142F">
        <w:rPr>
          <w:lang w:eastAsia="en-US"/>
        </w:rPr>
        <w:t xml:space="preserve"> : </w:t>
      </w:r>
      <w:r>
        <w:rPr>
          <w:i/>
          <w:iCs/>
          <w:lang w:eastAsia="en-US"/>
        </w:rPr>
        <w:t>Pour Gabriel</w:t>
      </w:r>
      <w:r w:rsidR="0046142F">
        <w:rPr>
          <w:i/>
          <w:iCs/>
          <w:lang w:eastAsia="en-US"/>
        </w:rPr>
        <w:t> !</w:t>
      </w:r>
    </w:p>
    <w:p w14:paraId="24904161" w14:textId="77777777" w:rsidR="0046142F" w:rsidRDefault="003148C9" w:rsidP="0046142F">
      <w:pPr>
        <w:rPr>
          <w:lang w:eastAsia="en-US"/>
        </w:rPr>
      </w:pPr>
      <w:r>
        <w:rPr>
          <w:lang w:eastAsia="en-US"/>
        </w:rPr>
        <w:t>L</w:t>
      </w:r>
      <w:r w:rsidR="0046142F">
        <w:rPr>
          <w:lang w:eastAsia="en-US"/>
        </w:rPr>
        <w:t>’</w:t>
      </w:r>
      <w:r>
        <w:rPr>
          <w:lang w:eastAsia="en-US"/>
        </w:rPr>
        <w:t>écriture de sa mère</w:t>
      </w:r>
      <w:r w:rsidR="0046142F">
        <w:rPr>
          <w:lang w:eastAsia="en-US"/>
        </w:rPr>
        <w:t xml:space="preserve"> ! </w:t>
      </w:r>
      <w:r>
        <w:rPr>
          <w:lang w:eastAsia="en-US"/>
        </w:rPr>
        <w:t>Son cœur se brisa</w:t>
      </w:r>
      <w:r w:rsidR="0046142F">
        <w:rPr>
          <w:lang w:eastAsia="en-US"/>
        </w:rPr>
        <w:t xml:space="preserve">. </w:t>
      </w:r>
      <w:r>
        <w:rPr>
          <w:lang w:eastAsia="en-US"/>
        </w:rPr>
        <w:t>Ses yeux retrouvèrent des larmes</w:t>
      </w:r>
      <w:r w:rsidR="0046142F">
        <w:rPr>
          <w:lang w:eastAsia="en-US"/>
        </w:rPr>
        <w:t xml:space="preserve">. </w:t>
      </w:r>
      <w:r>
        <w:rPr>
          <w:lang w:eastAsia="en-US"/>
        </w:rPr>
        <w:t>Il fut s</w:t>
      </w:r>
      <w:r>
        <w:t>ur le point de fermer le secrétaire et de s</w:t>
      </w:r>
      <w:r w:rsidR="0046142F">
        <w:rPr>
          <w:lang w:eastAsia="en-US"/>
        </w:rPr>
        <w:t>’</w:t>
      </w:r>
      <w:r>
        <w:rPr>
          <w:lang w:eastAsia="en-US"/>
        </w:rPr>
        <w:t>en aller les mains vides</w:t>
      </w:r>
      <w:r w:rsidR="0046142F">
        <w:rPr>
          <w:lang w:eastAsia="en-US"/>
        </w:rPr>
        <w:t>.</w:t>
      </w:r>
    </w:p>
    <w:p w14:paraId="38BE3365" w14:textId="77777777" w:rsidR="0046142F" w:rsidRDefault="003148C9" w:rsidP="0046142F">
      <w:pPr>
        <w:rPr>
          <w:lang w:eastAsia="en-US"/>
        </w:rPr>
      </w:pPr>
      <w:r>
        <w:rPr>
          <w:lang w:eastAsia="en-US"/>
        </w:rPr>
        <w:t xml:space="preserve">Mais la </w:t>
      </w:r>
      <w:r>
        <w:rPr>
          <w:i/>
          <w:iCs/>
        </w:rPr>
        <w:t>dernière ressource</w:t>
      </w:r>
      <w:r w:rsidR="0046142F">
        <w:rPr>
          <w:i/>
          <w:iCs/>
        </w:rPr>
        <w:t xml:space="preserve"> ! </w:t>
      </w:r>
      <w:r>
        <w:rPr>
          <w:lang w:eastAsia="en-US"/>
        </w:rPr>
        <w:t>et le démon du jeu</w:t>
      </w:r>
      <w:r w:rsidR="0046142F">
        <w:rPr>
          <w:lang w:eastAsia="en-US"/>
        </w:rPr>
        <w:t> !</w:t>
      </w:r>
    </w:p>
    <w:p w14:paraId="21DBE824" w14:textId="77777777" w:rsidR="0046142F" w:rsidRDefault="003148C9" w:rsidP="0046142F">
      <w:pPr>
        <w:rPr>
          <w:lang w:eastAsia="en-US"/>
        </w:rPr>
      </w:pPr>
      <w:r>
        <w:rPr>
          <w:lang w:eastAsia="en-US"/>
        </w:rPr>
        <w:t>Le démon du jeu lui cria</w:t>
      </w:r>
      <w:r w:rsidR="0046142F">
        <w:rPr>
          <w:lang w:eastAsia="en-US"/>
        </w:rPr>
        <w:t> :</w:t>
      </w:r>
    </w:p>
    <w:p w14:paraId="2A63A02C" w14:textId="77777777" w:rsidR="0046142F" w:rsidRDefault="0046142F" w:rsidP="0046142F">
      <w:pPr>
        <w:rPr>
          <w:lang w:eastAsia="en-US"/>
        </w:rPr>
      </w:pPr>
      <w:r>
        <w:rPr>
          <w:lang w:eastAsia="en-US"/>
        </w:rPr>
        <w:t>— </w:t>
      </w:r>
      <w:r w:rsidR="003148C9">
        <w:rPr>
          <w:lang w:eastAsia="en-US"/>
        </w:rPr>
        <w:t>La veine</w:t>
      </w:r>
      <w:r>
        <w:rPr>
          <w:lang w:eastAsia="en-US"/>
        </w:rPr>
        <w:t xml:space="preserve"> ! </w:t>
      </w:r>
      <w:r w:rsidR="003148C9">
        <w:rPr>
          <w:lang w:eastAsia="en-US"/>
        </w:rPr>
        <w:t>la veine</w:t>
      </w:r>
      <w:r>
        <w:rPr>
          <w:lang w:eastAsia="en-US"/>
        </w:rPr>
        <w:t> !</w:t>
      </w:r>
    </w:p>
    <w:p w14:paraId="0475D5B7" w14:textId="77777777" w:rsidR="0046142F" w:rsidRDefault="003148C9" w:rsidP="0046142F">
      <w:pPr>
        <w:rPr>
          <w:lang w:eastAsia="en-US"/>
        </w:rPr>
      </w:pPr>
      <w:r>
        <w:rPr>
          <w:lang w:eastAsia="en-US"/>
        </w:rPr>
        <w:lastRenderedPageBreak/>
        <w:t>Et Gabriel se dit</w:t>
      </w:r>
      <w:r w:rsidR="0046142F">
        <w:rPr>
          <w:lang w:eastAsia="en-US"/>
        </w:rPr>
        <w:t> :</w:t>
      </w:r>
    </w:p>
    <w:p w14:paraId="56215450" w14:textId="691211BF" w:rsidR="0046142F" w:rsidRDefault="0046142F" w:rsidP="0046142F">
      <w:pPr>
        <w:rPr>
          <w:lang w:eastAsia="en-US"/>
        </w:rPr>
      </w:pPr>
      <w:r>
        <w:rPr>
          <w:lang w:eastAsia="en-US"/>
        </w:rPr>
        <w:t>— </w:t>
      </w:r>
      <w:r w:rsidR="003148C9">
        <w:rPr>
          <w:lang w:eastAsia="en-US"/>
        </w:rPr>
        <w:t>Si je perds</w:t>
      </w:r>
      <w:r>
        <w:rPr>
          <w:lang w:eastAsia="en-US"/>
        </w:rPr>
        <w:t xml:space="preserve">, </w:t>
      </w:r>
      <w:r w:rsidR="003148C9">
        <w:rPr>
          <w:lang w:eastAsia="en-US"/>
        </w:rPr>
        <w:t xml:space="preserve">je me jette aux genoux de </w:t>
      </w:r>
      <w:r>
        <w:rPr>
          <w:lang w:eastAsia="en-US"/>
        </w:rPr>
        <w:t>M. </w:t>
      </w:r>
      <w:r w:rsidR="003148C9">
        <w:rPr>
          <w:lang w:eastAsia="en-US"/>
        </w:rPr>
        <w:t>Raymond</w:t>
      </w:r>
      <w:r>
        <w:rPr>
          <w:lang w:eastAsia="en-US"/>
        </w:rPr>
        <w:t xml:space="preserve">, </w:t>
      </w:r>
      <w:r w:rsidR="003148C9">
        <w:rPr>
          <w:lang w:eastAsia="en-US"/>
        </w:rPr>
        <w:t>qui m</w:t>
      </w:r>
      <w:r>
        <w:rPr>
          <w:lang w:eastAsia="en-US"/>
        </w:rPr>
        <w:t>’</w:t>
      </w:r>
      <w:r w:rsidR="003148C9">
        <w:rPr>
          <w:lang w:eastAsia="en-US"/>
        </w:rPr>
        <w:t>a</w:t>
      </w:r>
      <w:r w:rsidR="003148C9">
        <w:t>ime comme un père</w:t>
      </w:r>
      <w:r>
        <w:rPr>
          <w:lang w:eastAsia="en-US"/>
        </w:rPr>
        <w:t xml:space="preserve">, </w:t>
      </w:r>
      <w:r w:rsidR="006C2AE1">
        <w:rPr>
          <w:lang w:eastAsia="en-US"/>
        </w:rPr>
        <w:t>—</w:t>
      </w:r>
      <w:r>
        <w:rPr>
          <w:lang w:eastAsia="en-US"/>
        </w:rPr>
        <w:t xml:space="preserve"> </w:t>
      </w:r>
      <w:r w:rsidR="003148C9">
        <w:rPr>
          <w:lang w:eastAsia="en-US"/>
        </w:rPr>
        <w:t>et qui est joueur</w:t>
      </w:r>
      <w:r>
        <w:rPr>
          <w:lang w:eastAsia="en-US"/>
        </w:rPr>
        <w:t xml:space="preserve"> ! </w:t>
      </w:r>
      <w:r w:rsidR="003148C9">
        <w:rPr>
          <w:lang w:eastAsia="en-US"/>
        </w:rPr>
        <w:t>Je lui avoue tout</w:t>
      </w:r>
      <w:r>
        <w:rPr>
          <w:lang w:eastAsia="en-US"/>
        </w:rPr>
        <w:t xml:space="preserve">… </w:t>
      </w:r>
      <w:r w:rsidR="003148C9">
        <w:rPr>
          <w:lang w:eastAsia="en-US"/>
        </w:rPr>
        <w:t>et il me prêtera de quoi remplacer ce que j</w:t>
      </w:r>
      <w:r>
        <w:rPr>
          <w:lang w:eastAsia="en-US"/>
        </w:rPr>
        <w:t>’</w:t>
      </w:r>
      <w:r w:rsidR="003148C9">
        <w:rPr>
          <w:lang w:eastAsia="en-US"/>
        </w:rPr>
        <w:t>emprunte à ma mère</w:t>
      </w:r>
      <w:r>
        <w:rPr>
          <w:lang w:eastAsia="en-US"/>
        </w:rPr>
        <w:t>.</w:t>
      </w:r>
    </w:p>
    <w:p w14:paraId="0DEDF624" w14:textId="77777777" w:rsidR="0046142F" w:rsidRDefault="003148C9" w:rsidP="0046142F">
      <w:pPr>
        <w:rPr>
          <w:lang w:eastAsia="en-US"/>
        </w:rPr>
      </w:pPr>
      <w:r>
        <w:rPr>
          <w:lang w:eastAsia="en-US"/>
        </w:rPr>
        <w:t xml:space="preserve">Car le joueur </w:t>
      </w:r>
      <w:r>
        <w:rPr>
          <w:i/>
          <w:lang w:eastAsia="en-US"/>
        </w:rPr>
        <w:t>emprunte</w:t>
      </w:r>
      <w:r w:rsidR="0046142F">
        <w:rPr>
          <w:lang w:eastAsia="en-US"/>
        </w:rPr>
        <w:t xml:space="preserve">. </w:t>
      </w:r>
      <w:r>
        <w:rPr>
          <w:lang w:eastAsia="en-US"/>
        </w:rPr>
        <w:t>C</w:t>
      </w:r>
      <w:r w:rsidR="0046142F">
        <w:rPr>
          <w:lang w:eastAsia="en-US"/>
        </w:rPr>
        <w:t>’</w:t>
      </w:r>
      <w:r>
        <w:rPr>
          <w:lang w:eastAsia="en-US"/>
        </w:rPr>
        <w:t>est sa manière de voler</w:t>
      </w:r>
      <w:r w:rsidR="0046142F">
        <w:rPr>
          <w:lang w:eastAsia="en-US"/>
        </w:rPr>
        <w:t>.</w:t>
      </w:r>
    </w:p>
    <w:p w14:paraId="481DBE3E" w14:textId="77777777" w:rsidR="0046142F" w:rsidRDefault="003148C9" w:rsidP="0046142F">
      <w:pPr>
        <w:rPr>
          <w:lang w:eastAsia="en-US"/>
        </w:rPr>
      </w:pPr>
      <w:r>
        <w:rPr>
          <w:lang w:eastAsia="en-US"/>
        </w:rPr>
        <w:t>Gabriel toucha les billets</w:t>
      </w:r>
      <w:r w:rsidR="0046142F">
        <w:rPr>
          <w:lang w:eastAsia="en-US"/>
        </w:rPr>
        <w:t xml:space="preserve"> ; </w:t>
      </w:r>
      <w:r>
        <w:rPr>
          <w:lang w:eastAsia="en-US"/>
        </w:rPr>
        <w:t>il retira sa main qui s</w:t>
      </w:r>
      <w:r w:rsidR="0046142F">
        <w:rPr>
          <w:lang w:eastAsia="en-US"/>
        </w:rPr>
        <w:t>’</w:t>
      </w:r>
      <w:r>
        <w:rPr>
          <w:lang w:eastAsia="en-US"/>
        </w:rPr>
        <w:t>avança de nouveau</w:t>
      </w:r>
      <w:r w:rsidR="0046142F">
        <w:rPr>
          <w:lang w:eastAsia="en-US"/>
        </w:rPr>
        <w:t xml:space="preserve">. </w:t>
      </w:r>
      <w:r>
        <w:rPr>
          <w:lang w:eastAsia="en-US"/>
        </w:rPr>
        <w:t>Hélas</w:t>
      </w:r>
      <w:r w:rsidR="0046142F">
        <w:rPr>
          <w:lang w:eastAsia="en-US"/>
        </w:rPr>
        <w:t xml:space="preserve"> ! </w:t>
      </w:r>
      <w:r>
        <w:rPr>
          <w:lang w:eastAsia="en-US"/>
        </w:rPr>
        <w:t>à ce moment</w:t>
      </w:r>
      <w:r w:rsidR="0046142F">
        <w:rPr>
          <w:lang w:eastAsia="en-US"/>
        </w:rPr>
        <w:t xml:space="preserve">, </w:t>
      </w:r>
      <w:r>
        <w:rPr>
          <w:lang w:eastAsia="en-US"/>
        </w:rPr>
        <w:t>les scrupules luttent toujours en vain</w:t>
      </w:r>
      <w:r w:rsidR="0046142F">
        <w:rPr>
          <w:lang w:eastAsia="en-US"/>
        </w:rPr>
        <w:t xml:space="preserve">. </w:t>
      </w:r>
      <w:r>
        <w:rPr>
          <w:lang w:eastAsia="en-US"/>
        </w:rPr>
        <w:t>La lutte poussa la fièvre jusqu</w:t>
      </w:r>
      <w:r w:rsidR="0046142F">
        <w:rPr>
          <w:lang w:eastAsia="en-US"/>
        </w:rPr>
        <w:t>’</w:t>
      </w:r>
      <w:r>
        <w:rPr>
          <w:lang w:eastAsia="en-US"/>
        </w:rPr>
        <w:t>au délire</w:t>
      </w:r>
      <w:r w:rsidR="0046142F">
        <w:rPr>
          <w:lang w:eastAsia="en-US"/>
        </w:rPr>
        <w:t xml:space="preserve">, </w:t>
      </w:r>
      <w:r>
        <w:rPr>
          <w:lang w:eastAsia="en-US"/>
        </w:rPr>
        <w:t>voilà tout</w:t>
      </w:r>
      <w:r w:rsidR="0046142F">
        <w:rPr>
          <w:lang w:eastAsia="en-US"/>
        </w:rPr>
        <w:t xml:space="preserve">. </w:t>
      </w:r>
      <w:r>
        <w:rPr>
          <w:lang w:eastAsia="en-US"/>
        </w:rPr>
        <w:t>Et c</w:t>
      </w:r>
      <w:r w:rsidR="0046142F">
        <w:rPr>
          <w:lang w:eastAsia="en-US"/>
        </w:rPr>
        <w:t>’</w:t>
      </w:r>
      <w:r>
        <w:rPr>
          <w:lang w:eastAsia="en-US"/>
        </w:rPr>
        <w:t>était bien un fou qui était là devant le secrétaire</w:t>
      </w:r>
      <w:r w:rsidR="0046142F">
        <w:rPr>
          <w:lang w:eastAsia="en-US"/>
        </w:rPr>
        <w:t xml:space="preserve">, </w:t>
      </w:r>
      <w:r>
        <w:rPr>
          <w:lang w:eastAsia="en-US"/>
        </w:rPr>
        <w:t>les cheveux hérissés</w:t>
      </w:r>
      <w:r w:rsidR="0046142F">
        <w:rPr>
          <w:lang w:eastAsia="en-US"/>
        </w:rPr>
        <w:t xml:space="preserve">, </w:t>
      </w:r>
      <w:r>
        <w:rPr>
          <w:lang w:eastAsia="en-US"/>
        </w:rPr>
        <w:t>le front blême</w:t>
      </w:r>
      <w:r w:rsidR="0046142F">
        <w:rPr>
          <w:lang w:eastAsia="en-US"/>
        </w:rPr>
        <w:t xml:space="preserve">, </w:t>
      </w:r>
      <w:r>
        <w:rPr>
          <w:lang w:eastAsia="en-US"/>
        </w:rPr>
        <w:t>les yeux hagards</w:t>
      </w:r>
      <w:r w:rsidR="0046142F">
        <w:rPr>
          <w:lang w:eastAsia="en-US"/>
        </w:rPr>
        <w:t>.</w:t>
      </w:r>
    </w:p>
    <w:p w14:paraId="10E7916D" w14:textId="77777777" w:rsidR="0046142F" w:rsidRDefault="003148C9" w:rsidP="0046142F">
      <w:pPr>
        <w:rPr>
          <w:lang w:eastAsia="en-US"/>
        </w:rPr>
      </w:pPr>
      <w:r>
        <w:rPr>
          <w:lang w:eastAsia="en-US"/>
        </w:rPr>
        <w:t>Il prit les billets</w:t>
      </w:r>
      <w:r w:rsidR="0046142F">
        <w:rPr>
          <w:lang w:eastAsia="en-US"/>
        </w:rPr>
        <w:t xml:space="preserve">, </w:t>
      </w:r>
      <w:r>
        <w:rPr>
          <w:lang w:eastAsia="en-US"/>
        </w:rPr>
        <w:t>il prit l</w:t>
      </w:r>
      <w:r w:rsidR="0046142F">
        <w:rPr>
          <w:lang w:eastAsia="en-US"/>
        </w:rPr>
        <w:t>’</w:t>
      </w:r>
      <w:r>
        <w:rPr>
          <w:lang w:eastAsia="en-US"/>
        </w:rPr>
        <w:t>or de la boîte</w:t>
      </w:r>
      <w:r w:rsidR="0046142F">
        <w:rPr>
          <w:lang w:eastAsia="en-US"/>
        </w:rPr>
        <w:t>.</w:t>
      </w:r>
    </w:p>
    <w:p w14:paraId="3233E185" w14:textId="77777777" w:rsidR="0046142F" w:rsidRDefault="003148C9" w:rsidP="0046142F">
      <w:pPr>
        <w:rPr>
          <w:lang w:eastAsia="en-US"/>
        </w:rPr>
      </w:pPr>
      <w:r>
        <w:rPr>
          <w:lang w:eastAsia="en-US"/>
        </w:rPr>
        <w:t>Sa poitrine râlait</w:t>
      </w:r>
      <w:r w:rsidR="0046142F">
        <w:rPr>
          <w:lang w:eastAsia="en-US"/>
        </w:rPr>
        <w:t>.</w:t>
      </w:r>
    </w:p>
    <w:p w14:paraId="67E93F34" w14:textId="77777777" w:rsidR="0046142F" w:rsidRDefault="003148C9" w:rsidP="0046142F">
      <w:pPr>
        <w:rPr>
          <w:lang w:eastAsia="en-US"/>
        </w:rPr>
      </w:pPr>
      <w:r>
        <w:rPr>
          <w:lang w:eastAsia="en-US"/>
        </w:rPr>
        <w:t>Sans même refermer le secrétaire</w:t>
      </w:r>
      <w:r w:rsidR="0046142F">
        <w:rPr>
          <w:lang w:eastAsia="en-US"/>
        </w:rPr>
        <w:t xml:space="preserve">, </w:t>
      </w:r>
      <w:r>
        <w:rPr>
          <w:lang w:eastAsia="en-US"/>
        </w:rPr>
        <w:t>il s</w:t>
      </w:r>
      <w:r w:rsidR="0046142F">
        <w:rPr>
          <w:lang w:eastAsia="en-US"/>
        </w:rPr>
        <w:t>’</w:t>
      </w:r>
      <w:r>
        <w:rPr>
          <w:lang w:eastAsia="en-US"/>
        </w:rPr>
        <w:t>élança dehors et courut</w:t>
      </w:r>
      <w:r w:rsidR="0046142F">
        <w:rPr>
          <w:lang w:eastAsia="en-US"/>
        </w:rPr>
        <w:t xml:space="preserve">, </w:t>
      </w:r>
      <w:r>
        <w:rPr>
          <w:lang w:eastAsia="en-US"/>
        </w:rPr>
        <w:t>la tête nue</w:t>
      </w:r>
      <w:r w:rsidR="0046142F">
        <w:rPr>
          <w:lang w:eastAsia="en-US"/>
        </w:rPr>
        <w:t xml:space="preserve">, </w:t>
      </w:r>
      <w:r>
        <w:rPr>
          <w:lang w:eastAsia="en-US"/>
        </w:rPr>
        <w:t>à la maison de jeu</w:t>
      </w:r>
      <w:r w:rsidR="0046142F">
        <w:rPr>
          <w:lang w:eastAsia="en-US"/>
        </w:rPr>
        <w:t>.</w:t>
      </w:r>
    </w:p>
    <w:p w14:paraId="2B8E1CBA" w14:textId="0B5F73C7" w:rsidR="003148C9" w:rsidRDefault="003148C9" w:rsidP="0046142F">
      <w:pPr>
        <w:pStyle w:val="Titre2"/>
        <w:rPr>
          <w:lang w:eastAsia="en-US"/>
        </w:rPr>
      </w:pPr>
      <w:bookmarkStart w:id="72" w:name="_Toc233868077"/>
      <w:bookmarkStart w:id="73" w:name="_Toc202196772"/>
      <w:r>
        <w:rPr>
          <w:lang w:eastAsia="en-US"/>
        </w:rPr>
        <w:lastRenderedPageBreak/>
        <w:t>FILS DE VEUVE</w:t>
      </w:r>
      <w:bookmarkEnd w:id="72"/>
      <w:bookmarkEnd w:id="73"/>
      <w:r>
        <w:rPr>
          <w:lang w:eastAsia="en-US"/>
        </w:rPr>
        <w:br/>
      </w:r>
    </w:p>
    <w:p w14:paraId="38A8BB87" w14:textId="77777777" w:rsidR="0046142F" w:rsidRDefault="003148C9" w:rsidP="0046142F">
      <w:pPr>
        <w:rPr>
          <w:lang w:eastAsia="en-US"/>
        </w:rPr>
      </w:pPr>
      <w:r>
        <w:rPr>
          <w:lang w:eastAsia="en-US"/>
        </w:rPr>
        <w:t>Il était environ une heure de l</w:t>
      </w:r>
      <w:r w:rsidR="0046142F">
        <w:rPr>
          <w:lang w:eastAsia="en-US"/>
        </w:rPr>
        <w:t>’</w:t>
      </w:r>
      <w:r>
        <w:rPr>
          <w:lang w:eastAsia="en-US"/>
        </w:rPr>
        <w:t>après-midi</w:t>
      </w:r>
      <w:r w:rsidR="0046142F">
        <w:rPr>
          <w:lang w:eastAsia="en-US"/>
        </w:rPr>
        <w:t xml:space="preserve">. </w:t>
      </w:r>
      <w:r>
        <w:rPr>
          <w:lang w:eastAsia="en-US"/>
        </w:rPr>
        <w:t>Lucienne était descendue bien des fois au jardin</w:t>
      </w:r>
      <w:r w:rsidR="0046142F">
        <w:rPr>
          <w:lang w:eastAsia="en-US"/>
        </w:rPr>
        <w:t xml:space="preserve">. </w:t>
      </w:r>
      <w:r>
        <w:rPr>
          <w:lang w:eastAsia="en-US"/>
        </w:rPr>
        <w:t xml:space="preserve">Clémence lui </w:t>
      </w:r>
      <w:r>
        <w:t>avait écrit</w:t>
      </w:r>
      <w:r w:rsidR="0046142F">
        <w:rPr>
          <w:lang w:eastAsia="en-US"/>
        </w:rPr>
        <w:t> : « </w:t>
      </w:r>
      <w:r>
        <w:rPr>
          <w:lang w:eastAsia="en-US"/>
        </w:rPr>
        <w:t>Je reviendrai</w:t>
      </w:r>
      <w:r w:rsidR="0046142F">
        <w:rPr>
          <w:lang w:eastAsia="en-US"/>
        </w:rPr>
        <w:t>. »</w:t>
      </w:r>
      <w:r>
        <w:rPr>
          <w:lang w:eastAsia="en-US"/>
        </w:rPr>
        <w:t xml:space="preserve"> Elle attendait</w:t>
      </w:r>
      <w:r w:rsidR="0046142F">
        <w:rPr>
          <w:lang w:eastAsia="en-US"/>
        </w:rPr>
        <w:t xml:space="preserve">. </w:t>
      </w:r>
      <w:r>
        <w:rPr>
          <w:lang w:eastAsia="en-US"/>
        </w:rPr>
        <w:t>Mais Clémence ne se montrait point</w:t>
      </w:r>
      <w:r w:rsidR="0046142F">
        <w:rPr>
          <w:lang w:eastAsia="en-US"/>
        </w:rPr>
        <w:t>.</w:t>
      </w:r>
    </w:p>
    <w:p w14:paraId="7258CAE9" w14:textId="6491E5F5" w:rsidR="0046142F" w:rsidRDefault="003148C9" w:rsidP="0046142F">
      <w:pPr>
        <w:rPr>
          <w:lang w:eastAsia="en-US"/>
        </w:rPr>
      </w:pPr>
      <w:r>
        <w:rPr>
          <w:lang w:eastAsia="en-US"/>
        </w:rPr>
        <w:t>Vers une heure et demie</w:t>
      </w:r>
      <w:r w:rsidR="0046142F">
        <w:rPr>
          <w:lang w:eastAsia="en-US"/>
        </w:rPr>
        <w:t xml:space="preserve">, </w:t>
      </w:r>
      <w:r>
        <w:rPr>
          <w:lang w:eastAsia="en-US"/>
        </w:rPr>
        <w:t xml:space="preserve">Lucienne avait vu </w:t>
      </w:r>
      <w:r w:rsidR="0046142F">
        <w:rPr>
          <w:lang w:eastAsia="en-US"/>
        </w:rPr>
        <w:t>M. </w:t>
      </w:r>
      <w:r>
        <w:rPr>
          <w:lang w:eastAsia="en-US"/>
        </w:rPr>
        <w:t xml:space="preserve">Raymond </w:t>
      </w:r>
      <w:proofErr w:type="spellStart"/>
      <w:r>
        <w:rPr>
          <w:lang w:eastAsia="en-US"/>
        </w:rPr>
        <w:t>Lointier</w:t>
      </w:r>
      <w:proofErr w:type="spellEnd"/>
      <w:r w:rsidR="0046142F">
        <w:rPr>
          <w:lang w:eastAsia="en-US"/>
        </w:rPr>
        <w:t xml:space="preserve">, </w:t>
      </w:r>
      <w:r>
        <w:rPr>
          <w:lang w:eastAsia="en-US"/>
        </w:rPr>
        <w:t>l</w:t>
      </w:r>
      <w:r w:rsidR="0046142F">
        <w:rPr>
          <w:lang w:eastAsia="en-US"/>
        </w:rPr>
        <w:t>’</w:t>
      </w:r>
      <w:r>
        <w:rPr>
          <w:lang w:eastAsia="en-US"/>
        </w:rPr>
        <w:t>aveugle</w:t>
      </w:r>
      <w:r w:rsidR="0046142F">
        <w:rPr>
          <w:lang w:eastAsia="en-US"/>
        </w:rPr>
        <w:t xml:space="preserve">, </w:t>
      </w:r>
      <w:r>
        <w:rPr>
          <w:lang w:eastAsia="en-US"/>
        </w:rPr>
        <w:t>descendre les degrés du perron et regarder cette place qu</w:t>
      </w:r>
      <w:r w:rsidR="0046142F">
        <w:rPr>
          <w:lang w:eastAsia="en-US"/>
        </w:rPr>
        <w:t>’</w:t>
      </w:r>
      <w:r>
        <w:rPr>
          <w:lang w:eastAsia="en-US"/>
        </w:rPr>
        <w:t>il affectionnait</w:t>
      </w:r>
      <w:r w:rsidR="0046142F">
        <w:rPr>
          <w:lang w:eastAsia="en-US"/>
        </w:rPr>
        <w:t xml:space="preserve">. </w:t>
      </w:r>
      <w:r>
        <w:rPr>
          <w:lang w:eastAsia="en-US"/>
        </w:rPr>
        <w:t>Cette place était justement le seul endroit où les deux jeunes filles pussent se parler</w:t>
      </w:r>
      <w:r w:rsidR="0046142F">
        <w:rPr>
          <w:lang w:eastAsia="en-US"/>
        </w:rPr>
        <w:t xml:space="preserve">. </w:t>
      </w:r>
      <w:r>
        <w:rPr>
          <w:lang w:eastAsia="en-US"/>
        </w:rPr>
        <w:t>Lucienne perdit espoir</w:t>
      </w:r>
      <w:r w:rsidR="0046142F">
        <w:rPr>
          <w:lang w:eastAsia="en-US"/>
        </w:rPr>
        <w:t xml:space="preserve">. </w:t>
      </w:r>
      <w:r>
        <w:rPr>
          <w:lang w:eastAsia="en-US"/>
        </w:rPr>
        <w:t>Elle s</w:t>
      </w:r>
      <w:r w:rsidR="0046142F">
        <w:rPr>
          <w:lang w:eastAsia="en-US"/>
        </w:rPr>
        <w:t>’</w:t>
      </w:r>
      <w:r>
        <w:rPr>
          <w:lang w:eastAsia="en-US"/>
        </w:rPr>
        <w:t>habilla</w:t>
      </w:r>
      <w:r w:rsidR="0046142F">
        <w:rPr>
          <w:lang w:eastAsia="en-US"/>
        </w:rPr>
        <w:t xml:space="preserve">, </w:t>
      </w:r>
      <w:r>
        <w:rPr>
          <w:lang w:eastAsia="en-US"/>
        </w:rPr>
        <w:t>et cherchant un prétexte de sortir</w:t>
      </w:r>
      <w:r w:rsidR="0046142F">
        <w:rPr>
          <w:lang w:eastAsia="en-US"/>
        </w:rPr>
        <w:t xml:space="preserve">, </w:t>
      </w:r>
      <w:r>
        <w:rPr>
          <w:lang w:eastAsia="en-US"/>
        </w:rPr>
        <w:t>pour tromper la vague inquiétude qui la tourmentait</w:t>
      </w:r>
      <w:r w:rsidR="0046142F">
        <w:rPr>
          <w:lang w:eastAsia="en-US"/>
        </w:rPr>
        <w:t xml:space="preserve">, </w:t>
      </w:r>
      <w:r>
        <w:rPr>
          <w:lang w:eastAsia="en-US"/>
        </w:rPr>
        <w:t>elle se fit conduire rue de Vaugirard</w:t>
      </w:r>
      <w:r w:rsidR="0046142F">
        <w:rPr>
          <w:lang w:eastAsia="en-US"/>
        </w:rPr>
        <w:t xml:space="preserve">, </w:t>
      </w:r>
      <w:r>
        <w:rPr>
          <w:lang w:eastAsia="en-US"/>
        </w:rPr>
        <w:t>chez ses anciennes maîtresses de pension qui l</w:t>
      </w:r>
      <w:r w:rsidR="0046142F">
        <w:rPr>
          <w:lang w:eastAsia="en-US"/>
        </w:rPr>
        <w:t>’</w:t>
      </w:r>
      <w:r>
        <w:rPr>
          <w:lang w:eastAsia="en-US"/>
        </w:rPr>
        <w:t>aimaient comme leur fille</w:t>
      </w:r>
      <w:r w:rsidR="0046142F">
        <w:rPr>
          <w:lang w:eastAsia="en-US"/>
        </w:rPr>
        <w:t xml:space="preserve">. </w:t>
      </w:r>
      <w:r>
        <w:rPr>
          <w:lang w:eastAsia="en-US"/>
        </w:rPr>
        <w:t>Il ne restait personne dans la maison de Marans</w:t>
      </w:r>
      <w:r w:rsidR="0046142F">
        <w:rPr>
          <w:lang w:eastAsia="en-US"/>
        </w:rPr>
        <w:t>.</w:t>
      </w:r>
    </w:p>
    <w:p w14:paraId="1FDCD89A" w14:textId="77777777" w:rsidR="0046142F" w:rsidRDefault="003148C9" w:rsidP="0046142F">
      <w:pPr>
        <w:rPr>
          <w:lang w:eastAsia="en-US"/>
        </w:rPr>
      </w:pPr>
      <w:r>
        <w:rPr>
          <w:lang w:eastAsia="en-US"/>
        </w:rPr>
        <w:t>Il n</w:t>
      </w:r>
      <w:r w:rsidR="0046142F">
        <w:rPr>
          <w:lang w:eastAsia="en-US"/>
        </w:rPr>
        <w:t>’</w:t>
      </w:r>
      <w:r>
        <w:rPr>
          <w:lang w:eastAsia="en-US"/>
        </w:rPr>
        <w:t>y avait personne non plus à l</w:t>
      </w:r>
      <w:r w:rsidR="0046142F">
        <w:rPr>
          <w:lang w:eastAsia="en-US"/>
        </w:rPr>
        <w:t>’</w:t>
      </w:r>
      <w:r>
        <w:rPr>
          <w:lang w:eastAsia="en-US"/>
        </w:rPr>
        <w:t xml:space="preserve">hôtel des </w:t>
      </w:r>
      <w:proofErr w:type="spellStart"/>
      <w:r>
        <w:rPr>
          <w:lang w:eastAsia="en-US"/>
        </w:rPr>
        <w:t>Lointier</w:t>
      </w:r>
      <w:proofErr w:type="spellEnd"/>
      <w:r w:rsidR="0046142F">
        <w:rPr>
          <w:lang w:eastAsia="en-US"/>
        </w:rPr>
        <w:t>.</w:t>
      </w:r>
    </w:p>
    <w:p w14:paraId="02D6921F" w14:textId="29BE43DE" w:rsidR="0046142F" w:rsidRDefault="003148C9" w:rsidP="0046142F">
      <w:pPr>
        <w:rPr>
          <w:lang w:eastAsia="en-US"/>
        </w:rPr>
      </w:pPr>
      <w:r>
        <w:rPr>
          <w:lang w:eastAsia="en-US"/>
        </w:rPr>
        <w:t>Il faisait un temps chaud et lourd</w:t>
      </w:r>
      <w:r w:rsidR="0046142F">
        <w:rPr>
          <w:lang w:eastAsia="en-US"/>
        </w:rPr>
        <w:t xml:space="preserve">. </w:t>
      </w:r>
      <w:r w:rsidR="006C2AE1">
        <w:rPr>
          <w:lang w:eastAsia="en-US"/>
        </w:rPr>
        <w:t>—</w:t>
      </w:r>
      <w:r w:rsidR="0046142F">
        <w:rPr>
          <w:lang w:eastAsia="en-US"/>
        </w:rPr>
        <w:t xml:space="preserve"> </w:t>
      </w:r>
      <w:r>
        <w:rPr>
          <w:lang w:eastAsia="en-US"/>
        </w:rPr>
        <w:t>Lucien s</w:t>
      </w:r>
      <w:r w:rsidR="0046142F">
        <w:rPr>
          <w:lang w:eastAsia="en-US"/>
        </w:rPr>
        <w:t>’</w:t>
      </w:r>
      <w:r>
        <w:rPr>
          <w:lang w:eastAsia="en-US"/>
        </w:rPr>
        <w:t>était assoupi sur son banc</w:t>
      </w:r>
      <w:r w:rsidR="0046142F">
        <w:rPr>
          <w:lang w:eastAsia="en-US"/>
        </w:rPr>
        <w:t xml:space="preserve">, </w:t>
      </w:r>
      <w:r>
        <w:rPr>
          <w:lang w:eastAsia="en-US"/>
        </w:rPr>
        <w:t>la tête appuyée contre un coussin</w:t>
      </w:r>
      <w:r w:rsidR="0046142F">
        <w:rPr>
          <w:lang w:eastAsia="en-US"/>
        </w:rPr>
        <w:t>.</w:t>
      </w:r>
    </w:p>
    <w:p w14:paraId="13AC56A7" w14:textId="77777777" w:rsidR="0046142F" w:rsidRDefault="003148C9" w:rsidP="0046142F">
      <w:pPr>
        <w:rPr>
          <w:lang w:eastAsia="en-US"/>
        </w:rPr>
      </w:pPr>
      <w:r>
        <w:rPr>
          <w:lang w:eastAsia="en-US"/>
        </w:rPr>
        <w:t>Un fiacre s</w:t>
      </w:r>
      <w:r w:rsidR="0046142F">
        <w:rPr>
          <w:lang w:eastAsia="en-US"/>
        </w:rPr>
        <w:t>’</w:t>
      </w:r>
      <w:r>
        <w:rPr>
          <w:lang w:eastAsia="en-US"/>
        </w:rPr>
        <w:t>arrêta rue du Regard devant la porte de l</w:t>
      </w:r>
      <w:r w:rsidR="0046142F">
        <w:rPr>
          <w:lang w:eastAsia="en-US"/>
        </w:rPr>
        <w:t>’</w:t>
      </w:r>
      <w:r>
        <w:rPr>
          <w:lang w:eastAsia="en-US"/>
        </w:rPr>
        <w:t>allée qui conduisait à la maison blanche</w:t>
      </w:r>
      <w:r w:rsidR="0046142F">
        <w:rPr>
          <w:lang w:eastAsia="en-US"/>
        </w:rPr>
        <w:t xml:space="preserve">. </w:t>
      </w:r>
      <w:r>
        <w:rPr>
          <w:lang w:eastAsia="en-US"/>
        </w:rPr>
        <w:t>Madame de Marans mit pied à terre</w:t>
      </w:r>
      <w:r w:rsidR="0046142F">
        <w:rPr>
          <w:lang w:eastAsia="en-US"/>
        </w:rPr>
        <w:t>.</w:t>
      </w:r>
    </w:p>
    <w:p w14:paraId="67F44356" w14:textId="77777777" w:rsidR="0046142F" w:rsidRDefault="003148C9" w:rsidP="0046142F">
      <w:pPr>
        <w:rPr>
          <w:lang w:eastAsia="en-US"/>
        </w:rPr>
      </w:pPr>
      <w:r>
        <w:rPr>
          <w:lang w:eastAsia="en-US"/>
        </w:rPr>
        <w:t>Elle était très pâle</w:t>
      </w:r>
      <w:r w:rsidR="0046142F">
        <w:rPr>
          <w:lang w:eastAsia="en-US"/>
        </w:rPr>
        <w:t xml:space="preserve">. </w:t>
      </w:r>
      <w:r>
        <w:rPr>
          <w:lang w:eastAsia="en-US"/>
        </w:rPr>
        <w:t>Ses yeux avaient quelque chose d</w:t>
      </w:r>
      <w:r w:rsidR="0046142F">
        <w:rPr>
          <w:lang w:eastAsia="en-US"/>
        </w:rPr>
        <w:t>’</w:t>
      </w:r>
      <w:r>
        <w:rPr>
          <w:lang w:eastAsia="en-US"/>
        </w:rPr>
        <w:t>égaré</w:t>
      </w:r>
      <w:r w:rsidR="0046142F">
        <w:rPr>
          <w:lang w:eastAsia="en-US"/>
        </w:rPr>
        <w:t xml:space="preserve">. </w:t>
      </w:r>
      <w:r>
        <w:rPr>
          <w:lang w:eastAsia="en-US"/>
        </w:rPr>
        <w:t>Gabriel est-il rentré</w:t>
      </w:r>
      <w:r w:rsidR="0046142F">
        <w:rPr>
          <w:lang w:eastAsia="en-US"/>
        </w:rPr>
        <w:t xml:space="preserve"> ? </w:t>
      </w:r>
      <w:r>
        <w:rPr>
          <w:lang w:eastAsia="en-US"/>
        </w:rPr>
        <w:t>demanda-t-elle à la servante qui lui ouvrit la porte</w:t>
      </w:r>
      <w:r w:rsidR="0046142F">
        <w:rPr>
          <w:lang w:eastAsia="en-US"/>
        </w:rPr>
        <w:t>.</w:t>
      </w:r>
    </w:p>
    <w:p w14:paraId="3B578605" w14:textId="77777777" w:rsidR="0046142F" w:rsidRDefault="003148C9" w:rsidP="0046142F">
      <w:pPr>
        <w:rPr>
          <w:lang w:eastAsia="en-US"/>
        </w:rPr>
      </w:pPr>
      <w:r>
        <w:rPr>
          <w:lang w:eastAsia="en-US"/>
        </w:rPr>
        <w:t>La servante répondit que non</w:t>
      </w:r>
      <w:r w:rsidR="0046142F">
        <w:rPr>
          <w:lang w:eastAsia="en-US"/>
        </w:rPr>
        <w:t>.</w:t>
      </w:r>
    </w:p>
    <w:p w14:paraId="21E61B8D" w14:textId="77777777" w:rsidR="0046142F" w:rsidRDefault="0046142F" w:rsidP="0046142F">
      <w:pPr>
        <w:rPr>
          <w:lang w:eastAsia="en-US"/>
        </w:rPr>
      </w:pPr>
      <w:r>
        <w:rPr>
          <w:lang w:eastAsia="en-US"/>
        </w:rPr>
        <w:t>— </w:t>
      </w:r>
      <w:r w:rsidR="003148C9">
        <w:rPr>
          <w:lang w:eastAsia="en-US"/>
        </w:rPr>
        <w:t>Et Lucienne</w:t>
      </w:r>
      <w:r>
        <w:rPr>
          <w:lang w:eastAsia="en-US"/>
        </w:rPr>
        <w:t xml:space="preserve"> ? </w:t>
      </w:r>
      <w:r w:rsidR="003148C9">
        <w:rPr>
          <w:lang w:eastAsia="en-US"/>
        </w:rPr>
        <w:t>demanda encore madame de Marans</w:t>
      </w:r>
      <w:r>
        <w:rPr>
          <w:lang w:eastAsia="en-US"/>
        </w:rPr>
        <w:t>.</w:t>
      </w:r>
    </w:p>
    <w:p w14:paraId="252FA5E7" w14:textId="77777777" w:rsidR="0046142F" w:rsidRDefault="0046142F" w:rsidP="0046142F">
      <w:pPr>
        <w:rPr>
          <w:lang w:eastAsia="en-US"/>
        </w:rPr>
      </w:pPr>
      <w:r>
        <w:rPr>
          <w:lang w:eastAsia="en-US"/>
        </w:rPr>
        <w:lastRenderedPageBreak/>
        <w:t>— </w:t>
      </w:r>
      <w:r w:rsidR="003148C9">
        <w:rPr>
          <w:lang w:eastAsia="en-US"/>
        </w:rPr>
        <w:t>Mademoiselle vient de sortir pour aller à la pension</w:t>
      </w:r>
      <w:r>
        <w:rPr>
          <w:lang w:eastAsia="en-US"/>
        </w:rPr>
        <w:t xml:space="preserve">, </w:t>
      </w:r>
      <w:r w:rsidR="003148C9">
        <w:rPr>
          <w:lang w:eastAsia="en-US"/>
        </w:rPr>
        <w:t>répliqua la servante</w:t>
      </w:r>
      <w:r>
        <w:rPr>
          <w:lang w:eastAsia="en-US"/>
        </w:rPr>
        <w:t>.</w:t>
      </w:r>
    </w:p>
    <w:p w14:paraId="7D469A72" w14:textId="77777777" w:rsidR="0046142F" w:rsidRDefault="003148C9" w:rsidP="0046142F">
      <w:pPr>
        <w:rPr>
          <w:lang w:eastAsia="en-US"/>
        </w:rPr>
      </w:pPr>
      <w:r>
        <w:rPr>
          <w:lang w:eastAsia="en-US"/>
        </w:rPr>
        <w:t>Madame de Marans eut comme un soupir de soulagement</w:t>
      </w:r>
      <w:r w:rsidR="0046142F">
        <w:rPr>
          <w:lang w:eastAsia="en-US"/>
        </w:rPr>
        <w:t xml:space="preserve">. </w:t>
      </w:r>
      <w:r>
        <w:rPr>
          <w:lang w:eastAsia="en-US"/>
        </w:rPr>
        <w:t>Il lui plaisait en ce moment d</w:t>
      </w:r>
      <w:r w:rsidR="0046142F">
        <w:rPr>
          <w:lang w:eastAsia="en-US"/>
        </w:rPr>
        <w:t>’</w:t>
      </w:r>
      <w:r>
        <w:rPr>
          <w:lang w:eastAsia="en-US"/>
        </w:rPr>
        <w:t>être seule</w:t>
      </w:r>
      <w:r w:rsidR="0046142F">
        <w:rPr>
          <w:lang w:eastAsia="en-US"/>
        </w:rPr>
        <w:t>.</w:t>
      </w:r>
    </w:p>
    <w:p w14:paraId="4B20AEE0" w14:textId="77777777" w:rsidR="0046142F" w:rsidRDefault="003148C9" w:rsidP="0046142F">
      <w:pPr>
        <w:rPr>
          <w:lang w:eastAsia="en-US"/>
        </w:rPr>
      </w:pPr>
      <w:r>
        <w:rPr>
          <w:lang w:eastAsia="en-US"/>
        </w:rPr>
        <w:t>Elle entra et renvoya la servante</w:t>
      </w:r>
      <w:r w:rsidR="0046142F">
        <w:rPr>
          <w:lang w:eastAsia="en-US"/>
        </w:rPr>
        <w:t>.</w:t>
      </w:r>
    </w:p>
    <w:p w14:paraId="4C1841FE" w14:textId="0C8A60F8" w:rsidR="0046142F" w:rsidRDefault="0046142F" w:rsidP="0046142F">
      <w:pPr>
        <w:rPr>
          <w:lang w:eastAsia="en-US"/>
        </w:rPr>
      </w:pPr>
      <w:r>
        <w:rPr>
          <w:lang w:eastAsia="en-US"/>
        </w:rPr>
        <w:t>— </w:t>
      </w:r>
      <w:r w:rsidR="003148C9">
        <w:rPr>
          <w:lang w:eastAsia="en-US"/>
        </w:rPr>
        <w:t>Il y a un malheur sur nous</w:t>
      </w:r>
      <w:r>
        <w:rPr>
          <w:lang w:eastAsia="en-US"/>
        </w:rPr>
        <w:t xml:space="preserve"> !… </w:t>
      </w:r>
      <w:r w:rsidR="003148C9">
        <w:rPr>
          <w:lang w:eastAsia="en-US"/>
        </w:rPr>
        <w:t>murmura-t-elle</w:t>
      </w:r>
      <w:r>
        <w:rPr>
          <w:lang w:eastAsia="en-US"/>
        </w:rPr>
        <w:t xml:space="preserve"> ; </w:t>
      </w:r>
      <w:r w:rsidR="006C2AE1">
        <w:rPr>
          <w:lang w:eastAsia="en-US"/>
        </w:rPr>
        <w:t>—</w:t>
      </w:r>
      <w:r>
        <w:rPr>
          <w:lang w:eastAsia="en-US"/>
        </w:rPr>
        <w:t xml:space="preserve"> </w:t>
      </w:r>
      <w:r w:rsidR="003148C9">
        <w:rPr>
          <w:lang w:eastAsia="en-US"/>
        </w:rPr>
        <w:t>mon Dieu</w:t>
      </w:r>
      <w:r>
        <w:rPr>
          <w:lang w:eastAsia="en-US"/>
        </w:rPr>
        <w:t xml:space="preserve"> ! </w:t>
      </w:r>
      <w:r w:rsidR="003148C9">
        <w:rPr>
          <w:lang w:eastAsia="en-US"/>
        </w:rPr>
        <w:t>ayez pitié de mes enfants</w:t>
      </w:r>
      <w:r>
        <w:rPr>
          <w:lang w:eastAsia="en-US"/>
        </w:rPr>
        <w:t> !…</w:t>
      </w:r>
    </w:p>
    <w:p w14:paraId="2FADA838" w14:textId="77777777" w:rsidR="0046142F" w:rsidRDefault="003148C9" w:rsidP="0046142F">
      <w:pPr>
        <w:rPr>
          <w:lang w:eastAsia="en-US"/>
        </w:rPr>
      </w:pPr>
      <w:r>
        <w:rPr>
          <w:lang w:eastAsia="en-US"/>
        </w:rPr>
        <w:t>Sa main pressa son front comme pour se forcer à réfléchir</w:t>
      </w:r>
      <w:r w:rsidR="0046142F">
        <w:rPr>
          <w:lang w:eastAsia="en-US"/>
        </w:rPr>
        <w:t>.</w:t>
      </w:r>
    </w:p>
    <w:p w14:paraId="141B795D"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oh</w:t>
      </w:r>
      <w:r>
        <w:rPr>
          <w:lang w:eastAsia="en-US"/>
        </w:rPr>
        <w:t xml:space="preserve"> ! </w:t>
      </w:r>
      <w:r w:rsidR="003148C9">
        <w:rPr>
          <w:lang w:eastAsia="en-US"/>
        </w:rPr>
        <w:t>oui répéta-t-elle</w:t>
      </w:r>
      <w:r>
        <w:rPr>
          <w:lang w:eastAsia="en-US"/>
        </w:rPr>
        <w:t xml:space="preserve"> ; </w:t>
      </w:r>
      <w:r w:rsidR="003148C9">
        <w:rPr>
          <w:lang w:eastAsia="en-US"/>
        </w:rPr>
        <w:t>un ennemi acharné me poursuit dans l</w:t>
      </w:r>
      <w:r>
        <w:rPr>
          <w:lang w:eastAsia="en-US"/>
        </w:rPr>
        <w:t>’</w:t>
      </w:r>
      <w:r w:rsidR="003148C9">
        <w:rPr>
          <w:lang w:eastAsia="en-US"/>
        </w:rPr>
        <w:t>ombre</w:t>
      </w:r>
      <w:r>
        <w:rPr>
          <w:lang w:eastAsia="en-US"/>
        </w:rPr>
        <w:t xml:space="preserve">… </w:t>
      </w:r>
      <w:r w:rsidR="003148C9">
        <w:rPr>
          <w:lang w:eastAsia="en-US"/>
        </w:rPr>
        <w:t>et je suis à sa merci</w:t>
      </w:r>
      <w:r>
        <w:rPr>
          <w:lang w:eastAsia="en-US"/>
        </w:rPr>
        <w:t xml:space="preserve">, </w:t>
      </w:r>
      <w:r w:rsidR="003148C9">
        <w:rPr>
          <w:lang w:eastAsia="en-US"/>
        </w:rPr>
        <w:t>puisqu</w:t>
      </w:r>
      <w:r>
        <w:rPr>
          <w:lang w:eastAsia="en-US"/>
        </w:rPr>
        <w:t>’</w:t>
      </w:r>
      <w:r w:rsidR="003148C9">
        <w:rPr>
          <w:lang w:eastAsia="en-US"/>
        </w:rPr>
        <w:t>il connaît ma double existence</w:t>
      </w:r>
      <w:r>
        <w:rPr>
          <w:lang w:eastAsia="en-US"/>
        </w:rPr>
        <w:t xml:space="preserve">… </w:t>
      </w:r>
      <w:r w:rsidR="003148C9">
        <w:rPr>
          <w:lang w:eastAsia="en-US"/>
        </w:rPr>
        <w:t>Cette fille</w:t>
      </w:r>
      <w:r>
        <w:rPr>
          <w:lang w:eastAsia="en-US"/>
        </w:rPr>
        <w:t xml:space="preserve">, </w:t>
      </w:r>
      <w:r w:rsidR="003148C9">
        <w:rPr>
          <w:lang w:eastAsia="en-US"/>
        </w:rPr>
        <w:t>cette Grièche</w:t>
      </w:r>
      <w:r>
        <w:rPr>
          <w:lang w:eastAsia="en-US"/>
        </w:rPr>
        <w:t xml:space="preserve"> ! </w:t>
      </w:r>
      <w:r w:rsidR="003148C9">
        <w:rPr>
          <w:lang w:eastAsia="en-US"/>
        </w:rPr>
        <w:t>Je n</w:t>
      </w:r>
      <w:r>
        <w:rPr>
          <w:lang w:eastAsia="en-US"/>
        </w:rPr>
        <w:t>’</w:t>
      </w:r>
      <w:r w:rsidR="003148C9">
        <w:rPr>
          <w:lang w:eastAsia="en-US"/>
        </w:rPr>
        <w:t>avais pas sollicité sa confiance</w:t>
      </w:r>
      <w:r>
        <w:rPr>
          <w:lang w:eastAsia="en-US"/>
        </w:rPr>
        <w:t xml:space="preserve">, </w:t>
      </w:r>
      <w:r w:rsidR="003148C9">
        <w:rPr>
          <w:lang w:eastAsia="en-US"/>
        </w:rPr>
        <w:t>moi</w:t>
      </w:r>
      <w:r>
        <w:rPr>
          <w:lang w:eastAsia="en-US"/>
        </w:rPr>
        <w:t xml:space="preserve"> !… </w:t>
      </w:r>
      <w:r w:rsidR="003148C9">
        <w:rPr>
          <w:lang w:eastAsia="en-US"/>
        </w:rPr>
        <w:t>son argent est là</w:t>
      </w:r>
      <w:r>
        <w:rPr>
          <w:lang w:eastAsia="en-US"/>
        </w:rPr>
        <w:t xml:space="preserve"> ; </w:t>
      </w:r>
      <w:r w:rsidR="003148C9">
        <w:rPr>
          <w:lang w:eastAsia="en-US"/>
        </w:rPr>
        <w:t>je vais le lui rendre</w:t>
      </w:r>
      <w:r>
        <w:rPr>
          <w:lang w:eastAsia="en-US"/>
        </w:rPr>
        <w:t xml:space="preserve"> ; </w:t>
      </w:r>
      <w:r w:rsidR="003148C9">
        <w:rPr>
          <w:lang w:eastAsia="en-US"/>
        </w:rPr>
        <w:t>mais elle</w:t>
      </w:r>
      <w:r>
        <w:rPr>
          <w:lang w:eastAsia="en-US"/>
        </w:rPr>
        <w:t xml:space="preserve">, </w:t>
      </w:r>
      <w:r w:rsidR="003148C9">
        <w:rPr>
          <w:lang w:eastAsia="en-US"/>
        </w:rPr>
        <w:t>pourra-t-elle me rendre ma sécurité perdue</w:t>
      </w:r>
      <w:r>
        <w:rPr>
          <w:lang w:eastAsia="en-US"/>
        </w:rPr>
        <w:t> !…</w:t>
      </w:r>
    </w:p>
    <w:p w14:paraId="4197EB9B" w14:textId="77777777" w:rsidR="0046142F" w:rsidRDefault="003148C9" w:rsidP="0046142F">
      <w:pPr>
        <w:rPr>
          <w:lang w:eastAsia="en-US"/>
        </w:rPr>
      </w:pPr>
      <w:r>
        <w:rPr>
          <w:lang w:eastAsia="en-US"/>
        </w:rPr>
        <w:t>Elle resta un instant abattue et pensive</w:t>
      </w:r>
      <w:r w:rsidR="0046142F">
        <w:rPr>
          <w:lang w:eastAsia="en-US"/>
        </w:rPr>
        <w:t xml:space="preserve">, </w:t>
      </w:r>
      <w:r>
        <w:rPr>
          <w:lang w:eastAsia="en-US"/>
        </w:rPr>
        <w:t>puis elle se leva brusquement</w:t>
      </w:r>
      <w:r w:rsidR="0046142F">
        <w:rPr>
          <w:lang w:eastAsia="en-US"/>
        </w:rPr>
        <w:t>.</w:t>
      </w:r>
    </w:p>
    <w:p w14:paraId="4FF7C9F5" w14:textId="77777777" w:rsidR="0046142F" w:rsidRDefault="0046142F" w:rsidP="0046142F">
      <w:pPr>
        <w:rPr>
          <w:lang w:eastAsia="en-US"/>
        </w:rPr>
      </w:pPr>
      <w:r>
        <w:rPr>
          <w:lang w:eastAsia="en-US"/>
        </w:rPr>
        <w:t>— </w:t>
      </w:r>
      <w:r w:rsidR="003148C9">
        <w:rPr>
          <w:lang w:eastAsia="en-US"/>
        </w:rPr>
        <w:t>Allons</w:t>
      </w:r>
      <w:r>
        <w:rPr>
          <w:lang w:eastAsia="en-US"/>
        </w:rPr>
        <w:t xml:space="preserve">, </w:t>
      </w:r>
      <w:r w:rsidR="003148C9">
        <w:rPr>
          <w:lang w:eastAsia="en-US"/>
        </w:rPr>
        <w:t>dit-elle</w:t>
      </w:r>
      <w:r>
        <w:rPr>
          <w:lang w:eastAsia="en-US"/>
        </w:rPr>
        <w:t xml:space="preserve">, </w:t>
      </w:r>
      <w:r w:rsidR="003148C9">
        <w:rPr>
          <w:lang w:eastAsia="en-US"/>
        </w:rPr>
        <w:t>profitons du moment où je suis seule</w:t>
      </w:r>
      <w:r>
        <w:rPr>
          <w:lang w:eastAsia="en-US"/>
        </w:rPr>
        <w:t xml:space="preserve">… </w:t>
      </w:r>
      <w:r w:rsidR="003148C9">
        <w:rPr>
          <w:lang w:eastAsia="en-US"/>
        </w:rPr>
        <w:t>Une demi-heure me suffira pour reporter cet argent</w:t>
      </w:r>
      <w:r>
        <w:rPr>
          <w:lang w:eastAsia="en-US"/>
        </w:rPr>
        <w:t xml:space="preserve">… </w:t>
      </w:r>
      <w:r w:rsidR="003148C9">
        <w:rPr>
          <w:lang w:eastAsia="en-US"/>
        </w:rPr>
        <w:t>et je serai de retour quand Gabriel reviendra</w:t>
      </w:r>
      <w:r>
        <w:rPr>
          <w:lang w:eastAsia="en-US"/>
        </w:rPr>
        <w:t>.</w:t>
      </w:r>
    </w:p>
    <w:p w14:paraId="0ABC2BE6" w14:textId="77777777" w:rsidR="0046142F" w:rsidRDefault="003148C9" w:rsidP="0046142F">
      <w:pPr>
        <w:rPr>
          <w:lang w:eastAsia="en-US"/>
        </w:rPr>
      </w:pPr>
      <w:r>
        <w:rPr>
          <w:lang w:eastAsia="en-US"/>
        </w:rPr>
        <w:t>Elle se dirigea vers sa chambre</w:t>
      </w:r>
      <w:r w:rsidR="0046142F">
        <w:rPr>
          <w:lang w:eastAsia="en-US"/>
        </w:rPr>
        <w:t>.</w:t>
      </w:r>
    </w:p>
    <w:p w14:paraId="6A5FE2F4" w14:textId="77777777" w:rsidR="0046142F" w:rsidRDefault="003148C9" w:rsidP="0046142F">
      <w:pPr>
        <w:rPr>
          <w:lang w:eastAsia="en-US"/>
        </w:rPr>
      </w:pPr>
      <w:r>
        <w:rPr>
          <w:lang w:eastAsia="en-US"/>
        </w:rPr>
        <w:t>En entrant dans sa chambre</w:t>
      </w:r>
      <w:r w:rsidR="0046142F">
        <w:rPr>
          <w:lang w:eastAsia="en-US"/>
        </w:rPr>
        <w:t xml:space="preserve">, </w:t>
      </w:r>
      <w:r>
        <w:rPr>
          <w:lang w:eastAsia="en-US"/>
        </w:rPr>
        <w:t>la première chose qu</w:t>
      </w:r>
      <w:r w:rsidR="0046142F">
        <w:rPr>
          <w:lang w:eastAsia="en-US"/>
        </w:rPr>
        <w:t>’</w:t>
      </w:r>
      <w:r>
        <w:rPr>
          <w:lang w:eastAsia="en-US"/>
        </w:rPr>
        <w:t>elle vit</w:t>
      </w:r>
      <w:r w:rsidR="0046142F">
        <w:rPr>
          <w:lang w:eastAsia="en-US"/>
        </w:rPr>
        <w:t xml:space="preserve">, </w:t>
      </w:r>
      <w:r>
        <w:rPr>
          <w:lang w:eastAsia="en-US"/>
        </w:rPr>
        <w:t>ce fut son secrétaire dont la tablette était baissée</w:t>
      </w:r>
      <w:r w:rsidR="0046142F">
        <w:rPr>
          <w:lang w:eastAsia="en-US"/>
        </w:rPr>
        <w:t>.</w:t>
      </w:r>
    </w:p>
    <w:p w14:paraId="4499F32D" w14:textId="77777777" w:rsidR="0046142F" w:rsidRDefault="003148C9" w:rsidP="0046142F">
      <w:pPr>
        <w:rPr>
          <w:lang w:eastAsia="en-US"/>
        </w:rPr>
      </w:pPr>
      <w:r>
        <w:rPr>
          <w:lang w:eastAsia="en-US"/>
        </w:rPr>
        <w:t>Elle s</w:t>
      </w:r>
      <w:r w:rsidR="0046142F">
        <w:rPr>
          <w:lang w:eastAsia="en-US"/>
        </w:rPr>
        <w:t>’</w:t>
      </w:r>
      <w:r>
        <w:rPr>
          <w:lang w:eastAsia="en-US"/>
        </w:rPr>
        <w:t>élança</w:t>
      </w:r>
      <w:r w:rsidR="0046142F">
        <w:rPr>
          <w:lang w:eastAsia="en-US"/>
        </w:rPr>
        <w:t xml:space="preserve">. </w:t>
      </w:r>
      <w:r>
        <w:rPr>
          <w:lang w:eastAsia="en-US"/>
        </w:rPr>
        <w:t>L</w:t>
      </w:r>
      <w:r w:rsidR="0046142F">
        <w:rPr>
          <w:lang w:eastAsia="en-US"/>
        </w:rPr>
        <w:t>’</w:t>
      </w:r>
      <w:r>
        <w:rPr>
          <w:lang w:eastAsia="en-US"/>
        </w:rPr>
        <w:t>argent de Grièche avait disparu avec l</w:t>
      </w:r>
      <w:r w:rsidR="0046142F">
        <w:rPr>
          <w:lang w:eastAsia="en-US"/>
        </w:rPr>
        <w:t>’</w:t>
      </w:r>
      <w:r>
        <w:rPr>
          <w:lang w:eastAsia="en-US"/>
        </w:rPr>
        <w:t>argent de Gabriel</w:t>
      </w:r>
      <w:r w:rsidR="0046142F">
        <w:rPr>
          <w:lang w:eastAsia="en-US"/>
        </w:rPr>
        <w:t>.</w:t>
      </w:r>
    </w:p>
    <w:p w14:paraId="2B2E8FF1" w14:textId="77777777" w:rsidR="0046142F" w:rsidRDefault="003148C9" w:rsidP="0046142F">
      <w:pPr>
        <w:rPr>
          <w:lang w:eastAsia="en-US"/>
        </w:rPr>
      </w:pPr>
      <w:r>
        <w:rPr>
          <w:lang w:eastAsia="en-US"/>
        </w:rPr>
        <w:t>Elle se retint à un fauteuil pour ne point tomber à la renverse</w:t>
      </w:r>
      <w:r w:rsidR="0046142F">
        <w:rPr>
          <w:lang w:eastAsia="en-US"/>
        </w:rPr>
        <w:t xml:space="preserve">, </w:t>
      </w:r>
      <w:r>
        <w:rPr>
          <w:lang w:eastAsia="en-US"/>
        </w:rPr>
        <w:t>et ne put que prononcer ces mots</w:t>
      </w:r>
      <w:r w:rsidR="0046142F">
        <w:rPr>
          <w:lang w:eastAsia="en-US"/>
        </w:rPr>
        <w:t> :</w:t>
      </w:r>
    </w:p>
    <w:p w14:paraId="33D14821" w14:textId="77777777" w:rsidR="0046142F" w:rsidRDefault="0046142F" w:rsidP="0046142F">
      <w:pPr>
        <w:rPr>
          <w:lang w:eastAsia="en-US"/>
        </w:rPr>
      </w:pPr>
      <w:r>
        <w:rPr>
          <w:lang w:eastAsia="en-US"/>
        </w:rPr>
        <w:lastRenderedPageBreak/>
        <w:t>— </w:t>
      </w:r>
      <w:r w:rsidR="003148C9">
        <w:rPr>
          <w:lang w:eastAsia="en-US"/>
        </w:rPr>
        <w:t>Mon Dieu</w:t>
      </w:r>
      <w:r>
        <w:rPr>
          <w:lang w:eastAsia="en-US"/>
        </w:rPr>
        <w:t xml:space="preserve"> ! </w:t>
      </w:r>
      <w:r w:rsidR="003148C9">
        <w:rPr>
          <w:lang w:eastAsia="en-US"/>
        </w:rPr>
        <w:t>mon Dieu</w:t>
      </w:r>
      <w:r>
        <w:rPr>
          <w:lang w:eastAsia="en-US"/>
        </w:rPr>
        <w:t> !</w:t>
      </w:r>
    </w:p>
    <w:p w14:paraId="7BFFF78D" w14:textId="77777777" w:rsidR="0046142F" w:rsidRDefault="003148C9" w:rsidP="0046142F">
      <w:pPr>
        <w:rPr>
          <w:lang w:eastAsia="en-US"/>
        </w:rPr>
      </w:pPr>
      <w:r>
        <w:rPr>
          <w:lang w:eastAsia="en-US"/>
        </w:rPr>
        <w:t>Son âme était brisée</w:t>
      </w:r>
      <w:r w:rsidR="0046142F">
        <w:rPr>
          <w:lang w:eastAsia="en-US"/>
        </w:rPr>
        <w:t>.</w:t>
      </w:r>
    </w:p>
    <w:p w14:paraId="22BAB602" w14:textId="77777777" w:rsidR="0046142F" w:rsidRDefault="003148C9" w:rsidP="0046142F">
      <w:pPr>
        <w:rPr>
          <w:lang w:eastAsia="en-US"/>
        </w:rPr>
      </w:pPr>
      <w:r>
        <w:rPr>
          <w:lang w:eastAsia="en-US"/>
        </w:rPr>
        <w:t>Elle ne parla plus</w:t>
      </w:r>
      <w:r w:rsidR="0046142F">
        <w:rPr>
          <w:lang w:eastAsia="en-US"/>
        </w:rPr>
        <w:t>.</w:t>
      </w:r>
    </w:p>
    <w:p w14:paraId="43882547" w14:textId="77777777" w:rsidR="0046142F" w:rsidRDefault="003148C9" w:rsidP="0046142F">
      <w:pPr>
        <w:rPr>
          <w:lang w:eastAsia="en-US"/>
        </w:rPr>
      </w:pPr>
      <w:r>
        <w:rPr>
          <w:lang w:eastAsia="en-US"/>
        </w:rPr>
        <w:t>Au bout d</w:t>
      </w:r>
      <w:r w:rsidR="0046142F">
        <w:rPr>
          <w:lang w:eastAsia="en-US"/>
        </w:rPr>
        <w:t>’</w:t>
      </w:r>
      <w:r>
        <w:rPr>
          <w:lang w:eastAsia="en-US"/>
        </w:rPr>
        <w:t>un certain temps</w:t>
      </w:r>
      <w:r w:rsidR="0046142F">
        <w:rPr>
          <w:lang w:eastAsia="en-US"/>
        </w:rPr>
        <w:t xml:space="preserve">, </w:t>
      </w:r>
      <w:r>
        <w:rPr>
          <w:lang w:eastAsia="en-US"/>
        </w:rPr>
        <w:t>long ou court</w:t>
      </w:r>
      <w:r w:rsidR="0046142F">
        <w:rPr>
          <w:lang w:eastAsia="en-US"/>
        </w:rPr>
        <w:t xml:space="preserve">, </w:t>
      </w:r>
      <w:r>
        <w:rPr>
          <w:lang w:eastAsia="en-US"/>
        </w:rPr>
        <w:t>elle n</w:t>
      </w:r>
      <w:r w:rsidR="0046142F">
        <w:rPr>
          <w:lang w:eastAsia="en-US"/>
        </w:rPr>
        <w:t>’</w:t>
      </w:r>
      <w:r>
        <w:rPr>
          <w:lang w:eastAsia="en-US"/>
        </w:rPr>
        <w:t xml:space="preserve">eût point </w:t>
      </w:r>
      <w:proofErr w:type="spellStart"/>
      <w:r>
        <w:rPr>
          <w:lang w:eastAsia="en-US"/>
        </w:rPr>
        <w:t>su</w:t>
      </w:r>
      <w:proofErr w:type="spellEnd"/>
      <w:r>
        <w:rPr>
          <w:lang w:eastAsia="en-US"/>
        </w:rPr>
        <w:t xml:space="preserve"> le dire</w:t>
      </w:r>
      <w:r w:rsidR="0046142F">
        <w:rPr>
          <w:lang w:eastAsia="en-US"/>
        </w:rPr>
        <w:t xml:space="preserve">, </w:t>
      </w:r>
      <w:r>
        <w:rPr>
          <w:lang w:eastAsia="en-US"/>
        </w:rPr>
        <w:t>elle entendit des pas dans le jardin</w:t>
      </w:r>
      <w:r w:rsidR="0046142F">
        <w:rPr>
          <w:lang w:eastAsia="en-US"/>
        </w:rPr>
        <w:t xml:space="preserve">, </w:t>
      </w:r>
      <w:r>
        <w:rPr>
          <w:lang w:eastAsia="en-US"/>
        </w:rPr>
        <w:t>sous la fenêtre</w:t>
      </w:r>
      <w:r w:rsidR="0046142F">
        <w:rPr>
          <w:lang w:eastAsia="en-US"/>
        </w:rPr>
        <w:t>.</w:t>
      </w:r>
    </w:p>
    <w:p w14:paraId="14DBBE3B" w14:textId="77777777" w:rsidR="0046142F" w:rsidRDefault="003148C9" w:rsidP="0046142F">
      <w:pPr>
        <w:rPr>
          <w:lang w:eastAsia="en-US"/>
        </w:rPr>
      </w:pPr>
      <w:r>
        <w:rPr>
          <w:lang w:eastAsia="en-US"/>
        </w:rPr>
        <w:t>C</w:t>
      </w:r>
      <w:r w:rsidR="0046142F">
        <w:rPr>
          <w:lang w:eastAsia="en-US"/>
        </w:rPr>
        <w:t>’</w:t>
      </w:r>
      <w:r>
        <w:rPr>
          <w:lang w:eastAsia="en-US"/>
        </w:rPr>
        <w:t>était Gabriel</w:t>
      </w:r>
      <w:r w:rsidR="0046142F">
        <w:rPr>
          <w:lang w:eastAsia="en-US"/>
        </w:rPr>
        <w:t>.</w:t>
      </w:r>
    </w:p>
    <w:p w14:paraId="04E7EE51" w14:textId="77777777" w:rsidR="0046142F" w:rsidRDefault="003148C9" w:rsidP="0046142F">
      <w:pPr>
        <w:rPr>
          <w:lang w:eastAsia="en-US"/>
        </w:rPr>
      </w:pPr>
      <w:r>
        <w:rPr>
          <w:lang w:eastAsia="en-US"/>
        </w:rPr>
        <w:t>Il marchait en chancelant sur le sable des allées</w:t>
      </w:r>
      <w:r w:rsidR="0046142F">
        <w:rPr>
          <w:lang w:eastAsia="en-US"/>
        </w:rPr>
        <w:t xml:space="preserve">, </w:t>
      </w:r>
      <w:r>
        <w:rPr>
          <w:lang w:eastAsia="en-US"/>
        </w:rPr>
        <w:t>comme un homme ivre</w:t>
      </w:r>
      <w:r w:rsidR="0046142F">
        <w:rPr>
          <w:lang w:eastAsia="en-US"/>
        </w:rPr>
        <w:t>.</w:t>
      </w:r>
    </w:p>
    <w:p w14:paraId="4A2AC731" w14:textId="77777777" w:rsidR="0046142F" w:rsidRDefault="003148C9" w:rsidP="0046142F">
      <w:pPr>
        <w:rPr>
          <w:lang w:eastAsia="en-US"/>
        </w:rPr>
      </w:pPr>
      <w:r>
        <w:rPr>
          <w:lang w:eastAsia="en-US"/>
        </w:rPr>
        <w:t>Il avait à la main une lettre dépliée</w:t>
      </w:r>
      <w:r w:rsidR="0046142F">
        <w:rPr>
          <w:lang w:eastAsia="en-US"/>
        </w:rPr>
        <w:t>.</w:t>
      </w:r>
    </w:p>
    <w:p w14:paraId="3C30DB02" w14:textId="77777777" w:rsidR="0046142F" w:rsidRDefault="003148C9" w:rsidP="0046142F">
      <w:pPr>
        <w:rPr>
          <w:lang w:eastAsia="en-US"/>
        </w:rPr>
      </w:pPr>
      <w:r>
        <w:rPr>
          <w:lang w:eastAsia="en-US"/>
        </w:rPr>
        <w:t>Madame de Marans traversa la chambre</w:t>
      </w:r>
      <w:r w:rsidR="0046142F">
        <w:rPr>
          <w:lang w:eastAsia="en-US"/>
        </w:rPr>
        <w:t xml:space="preserve">, </w:t>
      </w:r>
      <w:r>
        <w:rPr>
          <w:lang w:eastAsia="en-US"/>
        </w:rPr>
        <w:t>s</w:t>
      </w:r>
      <w:r w:rsidR="0046142F">
        <w:rPr>
          <w:lang w:eastAsia="en-US"/>
        </w:rPr>
        <w:t>’</w:t>
      </w:r>
      <w:r>
        <w:rPr>
          <w:lang w:eastAsia="en-US"/>
        </w:rPr>
        <w:t>appuyant aux meubles</w:t>
      </w:r>
      <w:r w:rsidR="0046142F">
        <w:rPr>
          <w:lang w:eastAsia="en-US"/>
        </w:rPr>
        <w:t xml:space="preserve">, </w:t>
      </w:r>
      <w:r>
        <w:rPr>
          <w:lang w:eastAsia="en-US"/>
        </w:rPr>
        <w:t>car elle défaillait</w:t>
      </w:r>
      <w:r w:rsidR="0046142F">
        <w:rPr>
          <w:lang w:eastAsia="en-US"/>
        </w:rPr>
        <w:t xml:space="preserve">, </w:t>
      </w:r>
      <w:r>
        <w:rPr>
          <w:lang w:eastAsia="en-US"/>
        </w:rPr>
        <w:t>et tâchant de rappeler sa force évanouie</w:t>
      </w:r>
      <w:r w:rsidR="0046142F">
        <w:rPr>
          <w:lang w:eastAsia="en-US"/>
        </w:rPr>
        <w:t>.</w:t>
      </w:r>
    </w:p>
    <w:p w14:paraId="18C9ADAF" w14:textId="77777777" w:rsidR="0046142F" w:rsidRDefault="003148C9" w:rsidP="0046142F">
      <w:pPr>
        <w:rPr>
          <w:lang w:eastAsia="en-US"/>
        </w:rPr>
      </w:pPr>
      <w:r>
        <w:rPr>
          <w:lang w:eastAsia="en-US"/>
        </w:rPr>
        <w:t>Elle arriva jusqu</w:t>
      </w:r>
      <w:r w:rsidR="0046142F">
        <w:rPr>
          <w:lang w:eastAsia="en-US"/>
        </w:rPr>
        <w:t>’</w:t>
      </w:r>
      <w:r>
        <w:rPr>
          <w:lang w:eastAsia="en-US"/>
        </w:rPr>
        <w:t>au seuil de la porte qui s</w:t>
      </w:r>
      <w:r w:rsidR="0046142F">
        <w:rPr>
          <w:lang w:eastAsia="en-US"/>
        </w:rPr>
        <w:t>’</w:t>
      </w:r>
      <w:r>
        <w:rPr>
          <w:lang w:eastAsia="en-US"/>
        </w:rPr>
        <w:t>ouvrait sur le jardin</w:t>
      </w:r>
      <w:r w:rsidR="0046142F">
        <w:rPr>
          <w:lang w:eastAsia="en-US"/>
        </w:rPr>
        <w:t>.</w:t>
      </w:r>
    </w:p>
    <w:p w14:paraId="2C8CBCBE" w14:textId="77777777" w:rsidR="0046142F" w:rsidRDefault="003148C9" w:rsidP="0046142F">
      <w:pPr>
        <w:rPr>
          <w:lang w:eastAsia="en-US"/>
        </w:rPr>
      </w:pPr>
      <w:r>
        <w:rPr>
          <w:lang w:eastAsia="en-US"/>
        </w:rPr>
        <w:t>Gabriel l</w:t>
      </w:r>
      <w:r w:rsidR="0046142F">
        <w:rPr>
          <w:lang w:eastAsia="en-US"/>
        </w:rPr>
        <w:t>’</w:t>
      </w:r>
      <w:r>
        <w:rPr>
          <w:lang w:eastAsia="en-US"/>
        </w:rPr>
        <w:t>aperçut et détourna la tête</w:t>
      </w:r>
      <w:r w:rsidR="0046142F">
        <w:rPr>
          <w:lang w:eastAsia="en-US"/>
        </w:rPr>
        <w:t>.</w:t>
      </w:r>
    </w:p>
    <w:p w14:paraId="3E4131A2" w14:textId="77777777" w:rsidR="0046142F" w:rsidRDefault="003148C9" w:rsidP="0046142F">
      <w:pPr>
        <w:rPr>
          <w:lang w:eastAsia="en-US"/>
        </w:rPr>
      </w:pPr>
      <w:r>
        <w:rPr>
          <w:lang w:eastAsia="en-US"/>
        </w:rPr>
        <w:t>Madame de Marans s</w:t>
      </w:r>
      <w:r w:rsidR="0046142F">
        <w:rPr>
          <w:lang w:eastAsia="en-US"/>
        </w:rPr>
        <w:t>’</w:t>
      </w:r>
      <w:r>
        <w:rPr>
          <w:lang w:eastAsia="en-US"/>
        </w:rPr>
        <w:t>avança vers lui</w:t>
      </w:r>
      <w:r w:rsidR="0046142F">
        <w:rPr>
          <w:lang w:eastAsia="en-US"/>
        </w:rPr>
        <w:t>.</w:t>
      </w:r>
    </w:p>
    <w:p w14:paraId="0B9DF287" w14:textId="77777777" w:rsidR="0046142F" w:rsidRDefault="003148C9" w:rsidP="0046142F">
      <w:pPr>
        <w:rPr>
          <w:lang w:eastAsia="en-US"/>
        </w:rPr>
      </w:pPr>
      <w:r>
        <w:rPr>
          <w:lang w:eastAsia="en-US"/>
        </w:rPr>
        <w:t>Gabriel fit un mouvement comme pour s</w:t>
      </w:r>
      <w:r w:rsidR="0046142F">
        <w:rPr>
          <w:lang w:eastAsia="en-US"/>
        </w:rPr>
        <w:t>’</w:t>
      </w:r>
      <w:r>
        <w:rPr>
          <w:lang w:eastAsia="en-US"/>
        </w:rPr>
        <w:t>enfuir</w:t>
      </w:r>
      <w:r w:rsidR="0046142F">
        <w:rPr>
          <w:lang w:eastAsia="en-US"/>
        </w:rPr>
        <w:t xml:space="preserve">, </w:t>
      </w:r>
      <w:r>
        <w:rPr>
          <w:lang w:eastAsia="en-US"/>
        </w:rPr>
        <w:t>puis il s</w:t>
      </w:r>
      <w:r w:rsidR="0046142F">
        <w:rPr>
          <w:lang w:eastAsia="en-US"/>
        </w:rPr>
        <w:t>’</w:t>
      </w:r>
      <w:r>
        <w:rPr>
          <w:lang w:eastAsia="en-US"/>
        </w:rPr>
        <w:t>arrêta brusquement et vint à la rencontre de sa mère</w:t>
      </w:r>
      <w:r w:rsidR="0046142F">
        <w:rPr>
          <w:lang w:eastAsia="en-US"/>
        </w:rPr>
        <w:t>.</w:t>
      </w:r>
    </w:p>
    <w:p w14:paraId="23B065A0" w14:textId="77777777" w:rsidR="0046142F" w:rsidRDefault="003148C9" w:rsidP="0046142F">
      <w:pPr>
        <w:rPr>
          <w:lang w:eastAsia="en-US"/>
        </w:rPr>
      </w:pPr>
      <w:r>
        <w:rPr>
          <w:lang w:eastAsia="en-US"/>
        </w:rPr>
        <w:t>Il était si défait et si changé que madame de Marans n</w:t>
      </w:r>
      <w:r w:rsidR="0046142F">
        <w:rPr>
          <w:lang w:eastAsia="en-US"/>
        </w:rPr>
        <w:t>’</w:t>
      </w:r>
      <w:r>
        <w:rPr>
          <w:lang w:eastAsia="en-US"/>
        </w:rPr>
        <w:t>eut pas le courage de l</w:t>
      </w:r>
      <w:r w:rsidR="0046142F">
        <w:rPr>
          <w:lang w:eastAsia="en-US"/>
        </w:rPr>
        <w:t>’</w:t>
      </w:r>
      <w:r>
        <w:rPr>
          <w:lang w:eastAsia="en-US"/>
        </w:rPr>
        <w:t>interroger</w:t>
      </w:r>
      <w:r w:rsidR="0046142F">
        <w:rPr>
          <w:lang w:eastAsia="en-US"/>
        </w:rPr>
        <w:t xml:space="preserve">. </w:t>
      </w:r>
      <w:r>
        <w:rPr>
          <w:lang w:eastAsia="en-US"/>
        </w:rPr>
        <w:t>Elle lui tendit les bras</w:t>
      </w:r>
      <w:r w:rsidR="0046142F">
        <w:rPr>
          <w:lang w:eastAsia="en-US"/>
        </w:rPr>
        <w:t xml:space="preserve">. </w:t>
      </w:r>
      <w:r>
        <w:rPr>
          <w:lang w:eastAsia="en-US"/>
        </w:rPr>
        <w:t>Gabriel s</w:t>
      </w:r>
      <w:r w:rsidR="0046142F">
        <w:rPr>
          <w:lang w:eastAsia="en-US"/>
        </w:rPr>
        <w:t>’</w:t>
      </w:r>
      <w:r>
        <w:rPr>
          <w:lang w:eastAsia="en-US"/>
        </w:rPr>
        <w:t>y jeta en pleurant</w:t>
      </w:r>
      <w:r w:rsidR="0046142F">
        <w:rPr>
          <w:lang w:eastAsia="en-US"/>
        </w:rPr>
        <w:t>.</w:t>
      </w:r>
    </w:p>
    <w:p w14:paraId="086DDAFF" w14:textId="77777777" w:rsidR="0046142F" w:rsidRDefault="003148C9" w:rsidP="0046142F">
      <w:pPr>
        <w:rPr>
          <w:lang w:eastAsia="en-US"/>
        </w:rPr>
      </w:pPr>
      <w:r>
        <w:rPr>
          <w:lang w:eastAsia="en-US"/>
        </w:rPr>
        <w:t>Ils restèrent longtemps ainsi</w:t>
      </w:r>
      <w:r w:rsidR="0046142F">
        <w:rPr>
          <w:lang w:eastAsia="en-US"/>
        </w:rPr>
        <w:t xml:space="preserve">. </w:t>
      </w:r>
      <w:r>
        <w:rPr>
          <w:lang w:eastAsia="en-US"/>
        </w:rPr>
        <w:t>Madame de Marans n</w:t>
      </w:r>
      <w:r w:rsidR="0046142F">
        <w:rPr>
          <w:lang w:eastAsia="en-US"/>
        </w:rPr>
        <w:t>’</w:t>
      </w:r>
      <w:r>
        <w:rPr>
          <w:lang w:eastAsia="en-US"/>
        </w:rPr>
        <w:t>avait point de larmes</w:t>
      </w:r>
      <w:r w:rsidR="0046142F">
        <w:rPr>
          <w:lang w:eastAsia="en-US"/>
        </w:rPr>
        <w:t>.</w:t>
      </w:r>
    </w:p>
    <w:p w14:paraId="672E30D9" w14:textId="02B0886F" w:rsidR="0046142F" w:rsidRDefault="0046142F" w:rsidP="0046142F">
      <w:pPr>
        <w:rPr>
          <w:lang w:eastAsia="en-US"/>
        </w:rPr>
      </w:pPr>
      <w:r>
        <w:rPr>
          <w:lang w:eastAsia="en-US"/>
        </w:rPr>
        <w:t>— </w:t>
      </w:r>
      <w:r w:rsidR="003148C9">
        <w:rPr>
          <w:lang w:eastAsia="en-US"/>
        </w:rPr>
        <w:t>Ô ma mère</w:t>
      </w:r>
      <w:r>
        <w:rPr>
          <w:lang w:eastAsia="en-US"/>
        </w:rPr>
        <w:t xml:space="preserve"> !… </w:t>
      </w:r>
      <w:r w:rsidR="003148C9">
        <w:rPr>
          <w:lang w:eastAsia="en-US"/>
        </w:rPr>
        <w:t>ma mère</w:t>
      </w:r>
      <w:r>
        <w:rPr>
          <w:lang w:eastAsia="en-US"/>
        </w:rPr>
        <w:t xml:space="preserve"> ! </w:t>
      </w:r>
      <w:r w:rsidR="003148C9">
        <w:rPr>
          <w:lang w:eastAsia="en-US"/>
        </w:rPr>
        <w:t>dit enfin Gabriel parmi des sanglots</w:t>
      </w:r>
      <w:r>
        <w:rPr>
          <w:lang w:eastAsia="en-US"/>
        </w:rPr>
        <w:t xml:space="preserve">, </w:t>
      </w:r>
      <w:r w:rsidR="006C2AE1">
        <w:rPr>
          <w:lang w:eastAsia="en-US"/>
        </w:rPr>
        <w:t>—</w:t>
      </w:r>
      <w:r>
        <w:rPr>
          <w:lang w:eastAsia="en-US"/>
        </w:rPr>
        <w:t xml:space="preserve"> </w:t>
      </w:r>
      <w:r w:rsidR="003148C9">
        <w:rPr>
          <w:lang w:eastAsia="en-US"/>
        </w:rPr>
        <w:t>pardonnez-moi</w:t>
      </w:r>
      <w:r>
        <w:rPr>
          <w:lang w:eastAsia="en-US"/>
        </w:rPr>
        <w:t xml:space="preserve"> ! </w:t>
      </w:r>
      <w:r w:rsidR="003148C9">
        <w:rPr>
          <w:lang w:eastAsia="en-US"/>
        </w:rPr>
        <w:t>j</w:t>
      </w:r>
      <w:r>
        <w:rPr>
          <w:lang w:eastAsia="en-US"/>
        </w:rPr>
        <w:t>’</w:t>
      </w:r>
      <w:r w:rsidR="003148C9">
        <w:rPr>
          <w:lang w:eastAsia="en-US"/>
        </w:rPr>
        <w:t>étais fou</w:t>
      </w:r>
      <w:r>
        <w:rPr>
          <w:lang w:eastAsia="en-US"/>
        </w:rPr>
        <w:t> !…</w:t>
      </w:r>
    </w:p>
    <w:p w14:paraId="23F5E666" w14:textId="77777777" w:rsidR="0046142F" w:rsidRDefault="0046142F" w:rsidP="0046142F">
      <w:pPr>
        <w:rPr>
          <w:lang w:eastAsia="en-US"/>
        </w:rPr>
      </w:pPr>
      <w:r>
        <w:rPr>
          <w:lang w:eastAsia="en-US"/>
        </w:rPr>
        <w:lastRenderedPageBreak/>
        <w:t>— </w:t>
      </w:r>
      <w:r w:rsidR="003148C9">
        <w:rPr>
          <w:lang w:eastAsia="en-US"/>
        </w:rPr>
        <w:t>C</w:t>
      </w:r>
      <w:r>
        <w:rPr>
          <w:lang w:eastAsia="en-US"/>
        </w:rPr>
        <w:t>’</w:t>
      </w:r>
      <w:r w:rsidR="003148C9">
        <w:rPr>
          <w:lang w:eastAsia="en-US"/>
        </w:rPr>
        <w:t>est donc toi</w:t>
      </w:r>
      <w:r>
        <w:rPr>
          <w:lang w:eastAsia="en-US"/>
        </w:rPr>
        <w:t xml:space="preserve"> !… </w:t>
      </w:r>
      <w:r w:rsidR="003148C9">
        <w:rPr>
          <w:lang w:eastAsia="en-US"/>
        </w:rPr>
        <w:t>murmura madame de Marans</w:t>
      </w:r>
      <w:r>
        <w:rPr>
          <w:lang w:eastAsia="en-US"/>
        </w:rPr>
        <w:t xml:space="preserve">, </w:t>
      </w:r>
      <w:r w:rsidR="003148C9">
        <w:rPr>
          <w:lang w:eastAsia="en-US"/>
        </w:rPr>
        <w:t>toi</w:t>
      </w:r>
      <w:r>
        <w:rPr>
          <w:lang w:eastAsia="en-US"/>
        </w:rPr>
        <w:t xml:space="preserve">, </w:t>
      </w:r>
      <w:r w:rsidR="003148C9">
        <w:rPr>
          <w:lang w:eastAsia="en-US"/>
        </w:rPr>
        <w:t>Gabriel</w:t>
      </w:r>
      <w:r>
        <w:rPr>
          <w:lang w:eastAsia="en-US"/>
        </w:rPr>
        <w:t> !…</w:t>
      </w:r>
    </w:p>
    <w:p w14:paraId="7FB830DD" w14:textId="77777777" w:rsidR="0046142F" w:rsidRDefault="0046142F" w:rsidP="0046142F">
      <w:pPr>
        <w:rPr>
          <w:lang w:eastAsia="en-US"/>
        </w:rPr>
      </w:pPr>
      <w:r>
        <w:rPr>
          <w:lang w:eastAsia="en-US"/>
        </w:rPr>
        <w:t>— </w:t>
      </w:r>
      <w:r w:rsidR="003148C9">
        <w:rPr>
          <w:lang w:eastAsia="en-US"/>
        </w:rPr>
        <w:t>Je devais dix mille francs</w:t>
      </w:r>
      <w:r>
        <w:rPr>
          <w:lang w:eastAsia="en-US"/>
        </w:rPr>
        <w:t xml:space="preserve">, </w:t>
      </w:r>
      <w:r w:rsidR="003148C9">
        <w:rPr>
          <w:lang w:eastAsia="en-US"/>
        </w:rPr>
        <w:t>ma mère</w:t>
      </w:r>
      <w:r>
        <w:rPr>
          <w:lang w:eastAsia="en-US"/>
        </w:rPr>
        <w:t xml:space="preserve">… </w:t>
      </w:r>
      <w:r w:rsidR="003148C9">
        <w:rPr>
          <w:lang w:eastAsia="en-US"/>
        </w:rPr>
        <w:t>Une dette d</w:t>
      </w:r>
      <w:r>
        <w:rPr>
          <w:lang w:eastAsia="en-US"/>
        </w:rPr>
        <w:t>’</w:t>
      </w:r>
      <w:r w:rsidR="003148C9">
        <w:rPr>
          <w:lang w:eastAsia="en-US"/>
        </w:rPr>
        <w:t>honneur</w:t>
      </w:r>
      <w:r>
        <w:rPr>
          <w:lang w:eastAsia="en-US"/>
        </w:rPr>
        <w:t xml:space="preserve"> !…, </w:t>
      </w:r>
      <w:r w:rsidR="003148C9">
        <w:rPr>
          <w:lang w:eastAsia="en-US"/>
        </w:rPr>
        <w:t>ma tête s</w:t>
      </w:r>
      <w:r>
        <w:rPr>
          <w:lang w:eastAsia="en-US"/>
        </w:rPr>
        <w:t>’</w:t>
      </w:r>
      <w:r w:rsidR="003148C9">
        <w:rPr>
          <w:lang w:eastAsia="en-US"/>
        </w:rPr>
        <w:t>est perdue</w:t>
      </w:r>
      <w:r>
        <w:rPr>
          <w:lang w:eastAsia="en-US"/>
        </w:rPr>
        <w:t xml:space="preserve">… </w:t>
      </w:r>
      <w:r w:rsidR="003148C9">
        <w:rPr>
          <w:lang w:eastAsia="en-US"/>
        </w:rPr>
        <w:t>Je me suis dit</w:t>
      </w:r>
      <w:r>
        <w:rPr>
          <w:lang w:eastAsia="en-US"/>
        </w:rPr>
        <w:t xml:space="preserve"> : </w:t>
      </w:r>
      <w:r w:rsidR="003148C9">
        <w:rPr>
          <w:lang w:eastAsia="en-US"/>
        </w:rPr>
        <w:t>Je gagnerai</w:t>
      </w:r>
      <w:r>
        <w:rPr>
          <w:lang w:eastAsia="en-US"/>
        </w:rPr>
        <w:t xml:space="preserve">… </w:t>
      </w:r>
      <w:r w:rsidR="003148C9">
        <w:rPr>
          <w:lang w:eastAsia="en-US"/>
        </w:rPr>
        <w:t>C</w:t>
      </w:r>
      <w:r>
        <w:rPr>
          <w:lang w:eastAsia="en-US"/>
        </w:rPr>
        <w:t>’</w:t>
      </w:r>
      <w:r w:rsidR="003148C9">
        <w:rPr>
          <w:lang w:eastAsia="en-US"/>
        </w:rPr>
        <w:t>est un dépôt que je me confie à moi-même</w:t>
      </w:r>
      <w:r>
        <w:rPr>
          <w:lang w:eastAsia="en-US"/>
        </w:rPr>
        <w:t>…</w:t>
      </w:r>
    </w:p>
    <w:p w14:paraId="65DDE91B"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pensa la pauvre femme</w:t>
      </w:r>
      <w:r>
        <w:rPr>
          <w:lang w:eastAsia="en-US"/>
        </w:rPr>
        <w:t xml:space="preserve"> ; </w:t>
      </w:r>
      <w:r w:rsidR="003148C9">
        <w:rPr>
          <w:lang w:eastAsia="en-US"/>
        </w:rPr>
        <w:t>c</w:t>
      </w:r>
      <w:r>
        <w:rPr>
          <w:lang w:eastAsia="en-US"/>
        </w:rPr>
        <w:t>’</w:t>
      </w:r>
      <w:r w:rsidR="003148C9">
        <w:rPr>
          <w:lang w:eastAsia="en-US"/>
        </w:rPr>
        <w:t>était un dépôt</w:t>
      </w:r>
      <w:r>
        <w:rPr>
          <w:lang w:eastAsia="en-US"/>
        </w:rPr>
        <w:t> !</w:t>
      </w:r>
    </w:p>
    <w:p w14:paraId="1A2BAC9C" w14:textId="77777777" w:rsidR="0046142F" w:rsidRDefault="003148C9" w:rsidP="0046142F">
      <w:pPr>
        <w:rPr>
          <w:lang w:eastAsia="en-US"/>
        </w:rPr>
      </w:pPr>
      <w:r>
        <w:rPr>
          <w:lang w:eastAsia="en-US"/>
        </w:rPr>
        <w:t>Puis elle ajouta en essayant de dissimuler son angoisse</w:t>
      </w:r>
      <w:r w:rsidR="0046142F">
        <w:rPr>
          <w:lang w:eastAsia="en-US"/>
        </w:rPr>
        <w:t> :</w:t>
      </w:r>
    </w:p>
    <w:p w14:paraId="6FA57C66" w14:textId="77777777" w:rsidR="0046142F" w:rsidRDefault="0046142F" w:rsidP="0046142F">
      <w:pPr>
        <w:rPr>
          <w:lang w:eastAsia="en-US"/>
        </w:rPr>
      </w:pPr>
      <w:r>
        <w:rPr>
          <w:lang w:eastAsia="en-US"/>
        </w:rPr>
        <w:t>— </w:t>
      </w:r>
      <w:r w:rsidR="003148C9">
        <w:rPr>
          <w:lang w:eastAsia="en-US"/>
        </w:rPr>
        <w:t>As-tu tiré à la conscription</w:t>
      </w:r>
      <w:r>
        <w:rPr>
          <w:lang w:eastAsia="en-US"/>
        </w:rPr>
        <w:t xml:space="preserve">, </w:t>
      </w:r>
      <w:r w:rsidR="003148C9">
        <w:rPr>
          <w:lang w:eastAsia="en-US"/>
        </w:rPr>
        <w:t>Gabriel</w:t>
      </w:r>
      <w:r>
        <w:rPr>
          <w:lang w:eastAsia="en-US"/>
        </w:rPr>
        <w:t> ?</w:t>
      </w:r>
    </w:p>
    <w:p w14:paraId="7D3B1E59" w14:textId="77777777" w:rsidR="0046142F" w:rsidRDefault="0046142F" w:rsidP="0046142F">
      <w:pPr>
        <w:rPr>
          <w:lang w:eastAsia="en-US"/>
        </w:rPr>
      </w:pPr>
      <w:r>
        <w:rPr>
          <w:lang w:eastAsia="en-US"/>
        </w:rPr>
        <w:t>— </w:t>
      </w:r>
      <w:r w:rsidR="003148C9">
        <w:rPr>
          <w:lang w:eastAsia="en-US"/>
        </w:rPr>
        <w:t>Qu</w:t>
      </w:r>
      <w:r>
        <w:rPr>
          <w:lang w:eastAsia="en-US"/>
        </w:rPr>
        <w:t>’</w:t>
      </w:r>
      <w:r w:rsidR="003148C9">
        <w:rPr>
          <w:lang w:eastAsia="en-US"/>
        </w:rPr>
        <w:t>importe cela</w:t>
      </w:r>
      <w:r>
        <w:rPr>
          <w:lang w:eastAsia="en-US"/>
        </w:rPr>
        <w:t xml:space="preserve"> ! </w:t>
      </w:r>
      <w:r w:rsidR="003148C9">
        <w:rPr>
          <w:lang w:eastAsia="en-US"/>
        </w:rPr>
        <w:t>s</w:t>
      </w:r>
      <w:r>
        <w:rPr>
          <w:lang w:eastAsia="en-US"/>
        </w:rPr>
        <w:t>’</w:t>
      </w:r>
      <w:r w:rsidR="003148C9">
        <w:rPr>
          <w:lang w:eastAsia="en-US"/>
        </w:rPr>
        <w:t>écria le jeune homme</w:t>
      </w:r>
      <w:r>
        <w:rPr>
          <w:lang w:eastAsia="en-US"/>
        </w:rPr>
        <w:t xml:space="preserve"> ; </w:t>
      </w:r>
      <w:r w:rsidR="003148C9">
        <w:rPr>
          <w:lang w:eastAsia="en-US"/>
        </w:rPr>
        <w:t>ma mère</w:t>
      </w:r>
      <w:r>
        <w:rPr>
          <w:lang w:eastAsia="en-US"/>
        </w:rPr>
        <w:t xml:space="preserve"> ! </w:t>
      </w:r>
      <w:r w:rsidR="003148C9">
        <w:rPr>
          <w:lang w:eastAsia="en-US"/>
        </w:rPr>
        <w:t>ma mère</w:t>
      </w:r>
      <w:r>
        <w:rPr>
          <w:lang w:eastAsia="en-US"/>
        </w:rPr>
        <w:t xml:space="preserve"> ! </w:t>
      </w:r>
      <w:r w:rsidR="003148C9">
        <w:rPr>
          <w:lang w:eastAsia="en-US"/>
        </w:rPr>
        <w:t>je ne suis pas un infâme</w:t>
      </w:r>
      <w:r>
        <w:rPr>
          <w:lang w:eastAsia="en-US"/>
        </w:rPr>
        <w:t xml:space="preserve">, </w:t>
      </w:r>
      <w:r w:rsidR="003148C9">
        <w:rPr>
          <w:lang w:eastAsia="en-US"/>
        </w:rPr>
        <w:t>croyez-le</w:t>
      </w:r>
      <w:r>
        <w:rPr>
          <w:lang w:eastAsia="en-US"/>
        </w:rPr>
        <w:t xml:space="preserve"> !… </w:t>
      </w:r>
      <w:r w:rsidR="003148C9">
        <w:rPr>
          <w:lang w:eastAsia="en-US"/>
        </w:rPr>
        <w:t>Ce que j</w:t>
      </w:r>
      <w:r>
        <w:rPr>
          <w:lang w:eastAsia="en-US"/>
        </w:rPr>
        <w:t>’</w:t>
      </w:r>
      <w:r w:rsidR="003148C9">
        <w:rPr>
          <w:lang w:eastAsia="en-US"/>
        </w:rPr>
        <w:t>ai fait</w:t>
      </w:r>
      <w:r>
        <w:rPr>
          <w:lang w:eastAsia="en-US"/>
        </w:rPr>
        <w:t xml:space="preserve">, </w:t>
      </w:r>
      <w:r w:rsidR="003148C9">
        <w:rPr>
          <w:lang w:eastAsia="en-US"/>
        </w:rPr>
        <w:t>je voudrais l</w:t>
      </w:r>
      <w:r>
        <w:rPr>
          <w:lang w:eastAsia="en-US"/>
        </w:rPr>
        <w:t>’</w:t>
      </w:r>
      <w:r w:rsidR="003148C9">
        <w:rPr>
          <w:lang w:eastAsia="en-US"/>
        </w:rPr>
        <w:t>expier au prix de tout mon sang</w:t>
      </w:r>
      <w:r>
        <w:rPr>
          <w:lang w:eastAsia="en-US"/>
        </w:rPr>
        <w:t xml:space="preserve"> !… </w:t>
      </w:r>
      <w:r w:rsidR="003148C9">
        <w:rPr>
          <w:lang w:eastAsia="en-US"/>
        </w:rPr>
        <w:t>Plus vous êtes bonne et miséricordieuse</w:t>
      </w:r>
      <w:r>
        <w:rPr>
          <w:lang w:eastAsia="en-US"/>
        </w:rPr>
        <w:t xml:space="preserve">, </w:t>
      </w:r>
      <w:r w:rsidR="003148C9">
        <w:rPr>
          <w:lang w:eastAsia="en-US"/>
        </w:rPr>
        <w:t>car vous ne me grondez même pas</w:t>
      </w:r>
      <w:r>
        <w:rPr>
          <w:lang w:eastAsia="en-US"/>
        </w:rPr>
        <w:t xml:space="preserve">, </w:t>
      </w:r>
      <w:r w:rsidR="003148C9">
        <w:rPr>
          <w:lang w:eastAsia="en-US"/>
        </w:rPr>
        <w:t>ma mère</w:t>
      </w:r>
      <w:r>
        <w:rPr>
          <w:lang w:eastAsia="en-US"/>
        </w:rPr>
        <w:t xml:space="preserve"> ! </w:t>
      </w:r>
      <w:r w:rsidR="003148C9">
        <w:rPr>
          <w:lang w:eastAsia="en-US"/>
        </w:rPr>
        <w:t>plus j</w:t>
      </w:r>
      <w:r>
        <w:rPr>
          <w:lang w:eastAsia="en-US"/>
        </w:rPr>
        <w:t>’</w:t>
      </w:r>
      <w:r w:rsidR="003148C9">
        <w:rPr>
          <w:lang w:eastAsia="en-US"/>
        </w:rPr>
        <w:t>ai le cœur déchiré de remords</w:t>
      </w:r>
      <w:r>
        <w:rPr>
          <w:lang w:eastAsia="en-US"/>
        </w:rPr>
        <w:t xml:space="preserve">… </w:t>
      </w:r>
      <w:r w:rsidR="003148C9">
        <w:rPr>
          <w:lang w:eastAsia="en-US"/>
        </w:rPr>
        <w:t>Oh</w:t>
      </w:r>
      <w:r>
        <w:rPr>
          <w:lang w:eastAsia="en-US"/>
        </w:rPr>
        <w:t xml:space="preserve"> ! </w:t>
      </w:r>
      <w:r w:rsidR="003148C9">
        <w:rPr>
          <w:lang w:eastAsia="en-US"/>
        </w:rPr>
        <w:t>ce que peut coûter une minute de démence</w:t>
      </w:r>
      <w:r>
        <w:rPr>
          <w:lang w:eastAsia="en-US"/>
        </w:rPr>
        <w:t> !…</w:t>
      </w:r>
    </w:p>
    <w:p w14:paraId="36D647CA" w14:textId="77777777" w:rsidR="0046142F" w:rsidRDefault="0046142F" w:rsidP="0046142F">
      <w:pPr>
        <w:rPr>
          <w:lang w:eastAsia="en-US"/>
        </w:rPr>
      </w:pPr>
      <w:r>
        <w:rPr>
          <w:lang w:eastAsia="en-US"/>
        </w:rPr>
        <w:t>— </w:t>
      </w:r>
      <w:r w:rsidR="003148C9">
        <w:rPr>
          <w:lang w:eastAsia="en-US"/>
        </w:rPr>
        <w:t>Enfant</w:t>
      </w:r>
      <w:r>
        <w:rPr>
          <w:lang w:eastAsia="en-US"/>
        </w:rPr>
        <w:t xml:space="preserve">, </w:t>
      </w:r>
      <w:r w:rsidR="003148C9">
        <w:rPr>
          <w:lang w:eastAsia="en-US"/>
        </w:rPr>
        <w:t>dit madame de Marans</w:t>
      </w:r>
      <w:r>
        <w:rPr>
          <w:lang w:eastAsia="en-US"/>
        </w:rPr>
        <w:t xml:space="preserve">, </w:t>
      </w:r>
      <w:r w:rsidR="003148C9">
        <w:rPr>
          <w:lang w:eastAsia="en-US"/>
        </w:rPr>
        <w:t>tu ne sais pas le mal que tu as fait</w:t>
      </w:r>
      <w:r>
        <w:rPr>
          <w:lang w:eastAsia="en-US"/>
        </w:rPr>
        <w:t xml:space="preserve">… </w:t>
      </w:r>
      <w:r w:rsidR="003148C9">
        <w:rPr>
          <w:lang w:eastAsia="en-US"/>
        </w:rPr>
        <w:t>mais je te pardonne</w:t>
      </w:r>
      <w:r>
        <w:rPr>
          <w:lang w:eastAsia="en-US"/>
        </w:rPr>
        <w:t xml:space="preserve">… </w:t>
      </w:r>
      <w:r w:rsidR="003148C9">
        <w:rPr>
          <w:lang w:eastAsia="en-US"/>
        </w:rPr>
        <w:t>et Dieu veuille qu</w:t>
      </w:r>
      <w:r>
        <w:rPr>
          <w:lang w:eastAsia="en-US"/>
        </w:rPr>
        <w:t>’</w:t>
      </w:r>
      <w:r w:rsidR="003148C9">
        <w:rPr>
          <w:lang w:eastAsia="en-US"/>
        </w:rPr>
        <w:t>il n</w:t>
      </w:r>
      <w:r>
        <w:rPr>
          <w:lang w:eastAsia="en-US"/>
        </w:rPr>
        <w:t>’</w:t>
      </w:r>
      <w:r w:rsidR="003148C9">
        <w:rPr>
          <w:lang w:eastAsia="en-US"/>
        </w:rPr>
        <w:t>y ait que moi de punie</w:t>
      </w:r>
      <w:r>
        <w:rPr>
          <w:lang w:eastAsia="en-US"/>
        </w:rPr>
        <w:t> !</w:t>
      </w:r>
    </w:p>
    <w:p w14:paraId="1B07F29D" w14:textId="77777777" w:rsidR="0046142F" w:rsidRDefault="003148C9" w:rsidP="0046142F">
      <w:pPr>
        <w:rPr>
          <w:lang w:eastAsia="en-US"/>
        </w:rPr>
      </w:pPr>
      <w:r>
        <w:rPr>
          <w:lang w:eastAsia="en-US"/>
        </w:rPr>
        <w:t>Gabriel frissonna</w:t>
      </w:r>
      <w:r w:rsidR="0046142F">
        <w:rPr>
          <w:lang w:eastAsia="en-US"/>
        </w:rPr>
        <w:t>.</w:t>
      </w:r>
    </w:p>
    <w:p w14:paraId="7E05D929" w14:textId="77777777" w:rsidR="0046142F" w:rsidRDefault="0046142F" w:rsidP="0046142F">
      <w:pPr>
        <w:rPr>
          <w:lang w:eastAsia="en-US"/>
        </w:rPr>
      </w:pPr>
      <w:r>
        <w:rPr>
          <w:lang w:eastAsia="en-US"/>
        </w:rPr>
        <w:t>— </w:t>
      </w:r>
      <w:r w:rsidR="003148C9">
        <w:rPr>
          <w:lang w:eastAsia="en-US"/>
        </w:rPr>
        <w:t>Cet argent n</w:t>
      </w:r>
      <w:r>
        <w:rPr>
          <w:lang w:eastAsia="en-US"/>
        </w:rPr>
        <w:t>’</w:t>
      </w:r>
      <w:r w:rsidR="003148C9">
        <w:rPr>
          <w:lang w:eastAsia="en-US"/>
        </w:rPr>
        <w:t>était pas à vous peut-être</w:t>
      </w:r>
      <w:r>
        <w:rPr>
          <w:lang w:eastAsia="en-US"/>
        </w:rPr>
        <w:t xml:space="preserve"> ?… </w:t>
      </w:r>
      <w:r w:rsidR="003148C9">
        <w:rPr>
          <w:lang w:eastAsia="en-US"/>
        </w:rPr>
        <w:t>prononça-t-il d</w:t>
      </w:r>
      <w:r>
        <w:rPr>
          <w:lang w:eastAsia="en-US"/>
        </w:rPr>
        <w:t>’</w:t>
      </w:r>
      <w:r w:rsidR="003148C9">
        <w:rPr>
          <w:lang w:eastAsia="en-US"/>
        </w:rPr>
        <w:t>une voix si basse que sa mère devina la question plutôt qu</w:t>
      </w:r>
      <w:r>
        <w:rPr>
          <w:lang w:eastAsia="en-US"/>
        </w:rPr>
        <w:t>’</w:t>
      </w:r>
      <w:r w:rsidR="003148C9">
        <w:rPr>
          <w:lang w:eastAsia="en-US"/>
        </w:rPr>
        <w:t>elle ne la comprit</w:t>
      </w:r>
      <w:r>
        <w:rPr>
          <w:lang w:eastAsia="en-US"/>
        </w:rPr>
        <w:t>.</w:t>
      </w:r>
    </w:p>
    <w:p w14:paraId="74EA7068" w14:textId="77777777" w:rsidR="0046142F" w:rsidRDefault="0046142F" w:rsidP="0046142F">
      <w:pPr>
        <w:rPr>
          <w:lang w:eastAsia="en-US"/>
        </w:rPr>
      </w:pPr>
      <w:r>
        <w:rPr>
          <w:lang w:eastAsia="en-US"/>
        </w:rPr>
        <w:t>— </w:t>
      </w:r>
      <w:r w:rsidR="003148C9">
        <w:rPr>
          <w:lang w:eastAsia="en-US"/>
        </w:rPr>
        <w:t>Ne parlons pas de cela</w:t>
      </w:r>
      <w:r>
        <w:rPr>
          <w:lang w:eastAsia="en-US"/>
        </w:rPr>
        <w:t xml:space="preserve">… </w:t>
      </w:r>
      <w:r w:rsidR="003148C9">
        <w:rPr>
          <w:lang w:eastAsia="en-US"/>
        </w:rPr>
        <w:t>voulut-elle dire</w:t>
      </w:r>
      <w:r>
        <w:rPr>
          <w:lang w:eastAsia="en-US"/>
        </w:rPr>
        <w:t>.</w:t>
      </w:r>
    </w:p>
    <w:p w14:paraId="23664704"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interrompit Gabriel avec violence</w:t>
      </w:r>
      <w:r>
        <w:rPr>
          <w:lang w:eastAsia="en-US"/>
        </w:rPr>
        <w:t xml:space="preserve">, </w:t>
      </w:r>
      <w:r w:rsidR="003148C9">
        <w:rPr>
          <w:lang w:eastAsia="en-US"/>
        </w:rPr>
        <w:t>Dieu me punit</w:t>
      </w:r>
      <w:r>
        <w:rPr>
          <w:lang w:eastAsia="en-US"/>
        </w:rPr>
        <w:t xml:space="preserve"> !… </w:t>
      </w:r>
      <w:r w:rsidR="003148C9">
        <w:rPr>
          <w:lang w:eastAsia="en-US"/>
        </w:rPr>
        <w:t>Cet argent n</w:t>
      </w:r>
      <w:r>
        <w:rPr>
          <w:lang w:eastAsia="en-US"/>
        </w:rPr>
        <w:t>’</w:t>
      </w:r>
      <w:r w:rsidR="003148C9">
        <w:rPr>
          <w:lang w:eastAsia="en-US"/>
        </w:rPr>
        <w:t>était pas à vous</w:t>
      </w:r>
      <w:r>
        <w:rPr>
          <w:lang w:eastAsia="en-US"/>
        </w:rPr>
        <w:t xml:space="preserve"> !…, </w:t>
      </w:r>
      <w:r w:rsidR="003148C9">
        <w:rPr>
          <w:lang w:eastAsia="en-US"/>
        </w:rPr>
        <w:t>ma mère</w:t>
      </w:r>
      <w:r>
        <w:rPr>
          <w:lang w:eastAsia="en-US"/>
        </w:rPr>
        <w:t xml:space="preserve"> ! </w:t>
      </w:r>
      <w:r w:rsidR="003148C9">
        <w:rPr>
          <w:lang w:eastAsia="en-US"/>
        </w:rPr>
        <w:t>ma mère adorée</w:t>
      </w:r>
      <w:r>
        <w:rPr>
          <w:lang w:eastAsia="en-US"/>
        </w:rPr>
        <w:t xml:space="preserve"> ! </w:t>
      </w:r>
      <w:r w:rsidR="003148C9">
        <w:rPr>
          <w:lang w:eastAsia="en-US"/>
        </w:rPr>
        <w:t>ayez pitié de moi</w:t>
      </w:r>
      <w:r>
        <w:rPr>
          <w:lang w:eastAsia="en-US"/>
        </w:rPr>
        <w:t xml:space="preserve"> ! </w:t>
      </w:r>
      <w:r w:rsidR="003148C9">
        <w:rPr>
          <w:lang w:eastAsia="en-US"/>
        </w:rPr>
        <w:t>grondez-moi</w:t>
      </w:r>
      <w:r>
        <w:rPr>
          <w:lang w:eastAsia="en-US"/>
        </w:rPr>
        <w:t xml:space="preserve"> ! </w:t>
      </w:r>
      <w:r w:rsidR="003148C9">
        <w:rPr>
          <w:lang w:eastAsia="en-US"/>
        </w:rPr>
        <w:t>punissez-moi</w:t>
      </w:r>
      <w:r>
        <w:rPr>
          <w:lang w:eastAsia="en-US"/>
        </w:rPr>
        <w:t xml:space="preserve"> !… </w:t>
      </w:r>
      <w:r w:rsidR="003148C9">
        <w:rPr>
          <w:lang w:eastAsia="en-US"/>
        </w:rPr>
        <w:t>votre pardon me tue</w:t>
      </w:r>
      <w:r>
        <w:rPr>
          <w:lang w:eastAsia="en-US"/>
        </w:rPr>
        <w:t> !</w:t>
      </w:r>
    </w:p>
    <w:p w14:paraId="3421BC4A" w14:textId="77777777" w:rsidR="0046142F" w:rsidRDefault="003148C9" w:rsidP="0046142F">
      <w:pPr>
        <w:rPr>
          <w:lang w:eastAsia="en-US"/>
        </w:rPr>
      </w:pPr>
      <w:r>
        <w:rPr>
          <w:lang w:eastAsia="en-US"/>
        </w:rPr>
        <w:lastRenderedPageBreak/>
        <w:t>Il était à genoux sur le sable</w:t>
      </w:r>
      <w:r w:rsidR="0046142F">
        <w:rPr>
          <w:lang w:eastAsia="en-US"/>
        </w:rPr>
        <w:t xml:space="preserve">. </w:t>
      </w:r>
      <w:r>
        <w:rPr>
          <w:lang w:eastAsia="en-US"/>
        </w:rPr>
        <w:t>Ce désespoir où il se tordait était profond et sincère</w:t>
      </w:r>
      <w:r w:rsidR="0046142F">
        <w:rPr>
          <w:lang w:eastAsia="en-US"/>
        </w:rPr>
        <w:t>.</w:t>
      </w:r>
    </w:p>
    <w:p w14:paraId="1B672F83" w14:textId="77777777" w:rsidR="0046142F" w:rsidRDefault="003148C9" w:rsidP="0046142F">
      <w:pPr>
        <w:rPr>
          <w:lang w:eastAsia="en-US"/>
        </w:rPr>
      </w:pPr>
      <w:r>
        <w:rPr>
          <w:lang w:eastAsia="en-US"/>
        </w:rPr>
        <w:t>À quiconque eût suivi de loin cette scène</w:t>
      </w:r>
      <w:r w:rsidR="0046142F">
        <w:rPr>
          <w:lang w:eastAsia="en-US"/>
        </w:rPr>
        <w:t xml:space="preserve">, </w:t>
      </w:r>
      <w:r>
        <w:rPr>
          <w:lang w:eastAsia="en-US"/>
        </w:rPr>
        <w:t>une circonstance aurait paru bien étrange</w:t>
      </w:r>
      <w:r w:rsidR="0046142F">
        <w:rPr>
          <w:lang w:eastAsia="en-US"/>
        </w:rPr>
        <w:t xml:space="preserve"> : </w:t>
      </w:r>
      <w:r>
        <w:rPr>
          <w:lang w:eastAsia="en-US"/>
        </w:rPr>
        <w:t>c</w:t>
      </w:r>
      <w:r w:rsidR="0046142F">
        <w:rPr>
          <w:lang w:eastAsia="en-US"/>
        </w:rPr>
        <w:t>’</w:t>
      </w:r>
      <w:r>
        <w:rPr>
          <w:lang w:eastAsia="en-US"/>
        </w:rPr>
        <w:t>est que madame de Marans semblait distraite</w:t>
      </w:r>
      <w:r w:rsidR="0046142F">
        <w:rPr>
          <w:lang w:eastAsia="en-US"/>
        </w:rPr>
        <w:t xml:space="preserve">. </w:t>
      </w:r>
      <w:r>
        <w:rPr>
          <w:lang w:eastAsia="en-US"/>
        </w:rPr>
        <w:t>Au milieu de cette grande catastrophe de famille</w:t>
      </w:r>
      <w:r w:rsidR="0046142F">
        <w:rPr>
          <w:lang w:eastAsia="en-US"/>
        </w:rPr>
        <w:t xml:space="preserve">, </w:t>
      </w:r>
      <w:r>
        <w:rPr>
          <w:lang w:eastAsia="en-US"/>
        </w:rPr>
        <w:t>parmi toute cette angoisse si réelle et si dure</w:t>
      </w:r>
      <w:r w:rsidR="0046142F">
        <w:rPr>
          <w:lang w:eastAsia="en-US"/>
        </w:rPr>
        <w:t xml:space="preserve">, </w:t>
      </w:r>
      <w:r>
        <w:rPr>
          <w:lang w:eastAsia="en-US"/>
        </w:rPr>
        <w:t>un autre objet la préoccupait</w:t>
      </w:r>
      <w:r w:rsidR="0046142F">
        <w:rPr>
          <w:lang w:eastAsia="en-US"/>
        </w:rPr>
        <w:t>.</w:t>
      </w:r>
    </w:p>
    <w:p w14:paraId="045CCEC6" w14:textId="77777777" w:rsidR="0046142F" w:rsidRDefault="003148C9" w:rsidP="0046142F">
      <w:pPr>
        <w:rPr>
          <w:lang w:eastAsia="en-US"/>
        </w:rPr>
      </w:pPr>
      <w:r>
        <w:rPr>
          <w:lang w:eastAsia="en-US"/>
        </w:rPr>
        <w:t>Et c</w:t>
      </w:r>
      <w:r w:rsidR="0046142F">
        <w:rPr>
          <w:lang w:eastAsia="en-US"/>
        </w:rPr>
        <w:t>’</w:t>
      </w:r>
      <w:r>
        <w:rPr>
          <w:lang w:eastAsia="en-US"/>
        </w:rPr>
        <w:t>était visible à ce point que Gabriel s</w:t>
      </w:r>
      <w:r w:rsidR="0046142F">
        <w:rPr>
          <w:lang w:eastAsia="en-US"/>
        </w:rPr>
        <w:t>’</w:t>
      </w:r>
      <w:r>
        <w:rPr>
          <w:lang w:eastAsia="en-US"/>
        </w:rPr>
        <w:t>en aperçut</w:t>
      </w:r>
      <w:r w:rsidR="0046142F">
        <w:rPr>
          <w:lang w:eastAsia="en-US"/>
        </w:rPr>
        <w:t>.</w:t>
      </w:r>
    </w:p>
    <w:p w14:paraId="68DBEDF0" w14:textId="3AC2E892" w:rsidR="0046142F" w:rsidRDefault="003148C9" w:rsidP="0046142F">
      <w:pPr>
        <w:rPr>
          <w:lang w:eastAsia="en-US"/>
        </w:rPr>
      </w:pPr>
      <w:r>
        <w:rPr>
          <w:lang w:eastAsia="en-US"/>
        </w:rPr>
        <w:t>Il s</w:t>
      </w:r>
      <w:r w:rsidR="0046142F">
        <w:rPr>
          <w:lang w:eastAsia="en-US"/>
        </w:rPr>
        <w:t>’</w:t>
      </w:r>
      <w:r>
        <w:rPr>
          <w:lang w:eastAsia="en-US"/>
        </w:rPr>
        <w:t>étonna</w:t>
      </w:r>
      <w:r w:rsidR="0046142F">
        <w:rPr>
          <w:lang w:eastAsia="en-US"/>
        </w:rPr>
        <w:t xml:space="preserve">, </w:t>
      </w:r>
      <w:r>
        <w:rPr>
          <w:lang w:eastAsia="en-US"/>
        </w:rPr>
        <w:t>et ses yeux se séchèrent</w:t>
      </w:r>
      <w:r w:rsidR="0046142F">
        <w:rPr>
          <w:lang w:eastAsia="en-US"/>
        </w:rPr>
        <w:t xml:space="preserve">. </w:t>
      </w:r>
      <w:r w:rsidR="006C2AE1">
        <w:rPr>
          <w:lang w:eastAsia="en-US"/>
        </w:rPr>
        <w:t>—</w:t>
      </w:r>
      <w:r w:rsidR="0046142F">
        <w:rPr>
          <w:lang w:eastAsia="en-US"/>
        </w:rPr>
        <w:t xml:space="preserve"> </w:t>
      </w:r>
      <w:r>
        <w:rPr>
          <w:lang w:eastAsia="en-US"/>
        </w:rPr>
        <w:t>Involontairement</w:t>
      </w:r>
      <w:r w:rsidR="0046142F">
        <w:rPr>
          <w:lang w:eastAsia="en-US"/>
        </w:rPr>
        <w:t xml:space="preserve">, </w:t>
      </w:r>
      <w:r>
        <w:rPr>
          <w:lang w:eastAsia="en-US"/>
        </w:rPr>
        <w:t>son regard tomba sur cette lettre dépliée qu</w:t>
      </w:r>
      <w:r w:rsidR="0046142F">
        <w:rPr>
          <w:lang w:eastAsia="en-US"/>
        </w:rPr>
        <w:t>’</w:t>
      </w:r>
      <w:r>
        <w:rPr>
          <w:lang w:eastAsia="en-US"/>
        </w:rPr>
        <w:t>il tenait encore à la main</w:t>
      </w:r>
      <w:r w:rsidR="0046142F">
        <w:rPr>
          <w:lang w:eastAsia="en-US"/>
        </w:rPr>
        <w:t>.</w:t>
      </w:r>
    </w:p>
    <w:p w14:paraId="4607A012" w14:textId="77777777" w:rsidR="0046142F" w:rsidRDefault="003148C9" w:rsidP="0046142F">
      <w:pPr>
        <w:rPr>
          <w:lang w:eastAsia="en-US"/>
        </w:rPr>
      </w:pPr>
      <w:r>
        <w:rPr>
          <w:lang w:eastAsia="en-US"/>
        </w:rPr>
        <w:t>Madame de Marans disait à ce moment-là même</w:t>
      </w:r>
      <w:r w:rsidR="0046142F">
        <w:rPr>
          <w:lang w:eastAsia="en-US"/>
        </w:rPr>
        <w:t> :</w:t>
      </w:r>
    </w:p>
    <w:p w14:paraId="39F6AA4F" w14:textId="77777777" w:rsidR="0046142F" w:rsidRDefault="0046142F" w:rsidP="0046142F">
      <w:pPr>
        <w:rPr>
          <w:lang w:eastAsia="en-US"/>
        </w:rPr>
      </w:pPr>
      <w:r>
        <w:rPr>
          <w:lang w:eastAsia="en-US"/>
        </w:rPr>
        <w:t>— </w:t>
      </w:r>
      <w:r w:rsidR="003148C9">
        <w:rPr>
          <w:lang w:eastAsia="en-US"/>
        </w:rPr>
        <w:t>Voyons</w:t>
      </w:r>
      <w:r>
        <w:rPr>
          <w:lang w:eastAsia="en-US"/>
        </w:rPr>
        <w:t xml:space="preserve"> ! </w:t>
      </w:r>
      <w:r w:rsidR="003148C9">
        <w:rPr>
          <w:lang w:eastAsia="en-US"/>
        </w:rPr>
        <w:t>tu ne veux donc pas me dire si tu as tiré à la conscription</w:t>
      </w:r>
      <w:r>
        <w:rPr>
          <w:lang w:eastAsia="en-US"/>
        </w:rPr>
        <w:t> !</w:t>
      </w:r>
    </w:p>
    <w:p w14:paraId="11FC6315" w14:textId="77777777" w:rsidR="0046142F" w:rsidRDefault="003148C9" w:rsidP="0046142F">
      <w:pPr>
        <w:rPr>
          <w:lang w:eastAsia="en-US"/>
        </w:rPr>
      </w:pPr>
      <w:r>
        <w:rPr>
          <w:lang w:eastAsia="en-US"/>
        </w:rPr>
        <w:t>Gabriel évita le regard de sa mère</w:t>
      </w:r>
      <w:r w:rsidR="0046142F">
        <w:rPr>
          <w:lang w:eastAsia="en-US"/>
        </w:rPr>
        <w:t>.</w:t>
      </w:r>
    </w:p>
    <w:p w14:paraId="1D9992D7" w14:textId="3EC982A2" w:rsidR="0046142F" w:rsidRDefault="0046142F" w:rsidP="0046142F">
      <w:pPr>
        <w:rPr>
          <w:lang w:eastAsia="en-US"/>
        </w:rPr>
      </w:pPr>
      <w:r>
        <w:rPr>
          <w:lang w:eastAsia="en-US"/>
        </w:rPr>
        <w:t>— </w:t>
      </w:r>
      <w:r w:rsidR="003148C9">
        <w:rPr>
          <w:lang w:eastAsia="en-US"/>
        </w:rPr>
        <w:t>Bon Dieu</w:t>
      </w:r>
      <w:r>
        <w:rPr>
          <w:lang w:eastAsia="en-US"/>
        </w:rPr>
        <w:t xml:space="preserve"> ! </w:t>
      </w:r>
      <w:r w:rsidR="003148C9">
        <w:rPr>
          <w:lang w:eastAsia="en-US"/>
        </w:rPr>
        <w:t>dit-il d</w:t>
      </w:r>
      <w:r>
        <w:rPr>
          <w:lang w:eastAsia="en-US"/>
        </w:rPr>
        <w:t>’</w:t>
      </w:r>
      <w:r w:rsidR="003148C9">
        <w:rPr>
          <w:lang w:eastAsia="en-US"/>
        </w:rPr>
        <w:t>une voix qui tremblait encore</w:t>
      </w:r>
      <w:r>
        <w:rPr>
          <w:lang w:eastAsia="en-US"/>
        </w:rPr>
        <w:t xml:space="preserve">, </w:t>
      </w:r>
      <w:r w:rsidR="003148C9">
        <w:rPr>
          <w:lang w:eastAsia="en-US"/>
        </w:rPr>
        <w:t>mais d</w:t>
      </w:r>
      <w:r>
        <w:rPr>
          <w:lang w:eastAsia="en-US"/>
        </w:rPr>
        <w:t>’</w:t>
      </w:r>
      <w:r w:rsidR="003148C9">
        <w:rPr>
          <w:lang w:eastAsia="en-US"/>
        </w:rPr>
        <w:t>une autre émotion</w:t>
      </w:r>
      <w:r>
        <w:rPr>
          <w:lang w:eastAsia="en-US"/>
        </w:rPr>
        <w:t xml:space="preserve">. </w:t>
      </w:r>
      <w:r w:rsidR="006C2AE1">
        <w:rPr>
          <w:lang w:eastAsia="en-US"/>
        </w:rPr>
        <w:t>—</w:t>
      </w:r>
      <w:r>
        <w:rPr>
          <w:lang w:eastAsia="en-US"/>
        </w:rPr>
        <w:t xml:space="preserve"> </w:t>
      </w:r>
      <w:r w:rsidR="003148C9">
        <w:rPr>
          <w:lang w:eastAsia="en-US"/>
        </w:rPr>
        <w:t>Vous attachez donc beaucoup d</w:t>
      </w:r>
      <w:r>
        <w:rPr>
          <w:lang w:eastAsia="en-US"/>
        </w:rPr>
        <w:t>’</w:t>
      </w:r>
      <w:r w:rsidR="003148C9">
        <w:rPr>
          <w:lang w:eastAsia="en-US"/>
        </w:rPr>
        <w:t>intérêt à cela</w:t>
      </w:r>
      <w:r>
        <w:rPr>
          <w:lang w:eastAsia="en-US"/>
        </w:rPr>
        <w:t> ?</w:t>
      </w:r>
    </w:p>
    <w:p w14:paraId="36A4EDE6" w14:textId="0B8EF337" w:rsidR="0046142F" w:rsidRDefault="0046142F" w:rsidP="0046142F">
      <w:pPr>
        <w:rPr>
          <w:lang w:eastAsia="en-US"/>
        </w:rPr>
      </w:pPr>
      <w:r>
        <w:rPr>
          <w:lang w:eastAsia="en-US"/>
        </w:rPr>
        <w:t>— </w:t>
      </w:r>
      <w:r w:rsidR="003148C9">
        <w:rPr>
          <w:lang w:eastAsia="en-US"/>
        </w:rPr>
        <w:t>Mais</w:t>
      </w:r>
      <w:r>
        <w:rPr>
          <w:lang w:eastAsia="en-US"/>
        </w:rPr>
        <w:t xml:space="preserve">, </w:t>
      </w:r>
      <w:r w:rsidR="003148C9">
        <w:rPr>
          <w:lang w:eastAsia="en-US"/>
        </w:rPr>
        <w:t>répliqua madame de Marans qui</w:t>
      </w:r>
      <w:r>
        <w:rPr>
          <w:lang w:eastAsia="en-US"/>
        </w:rPr>
        <w:t xml:space="preserve">, </w:t>
      </w:r>
      <w:r w:rsidR="003148C9">
        <w:rPr>
          <w:lang w:eastAsia="en-US"/>
        </w:rPr>
        <w:t>par un dernier effort</w:t>
      </w:r>
      <w:r>
        <w:rPr>
          <w:lang w:eastAsia="en-US"/>
        </w:rPr>
        <w:t xml:space="preserve">, </w:t>
      </w:r>
      <w:r w:rsidR="003148C9">
        <w:rPr>
          <w:lang w:eastAsia="en-US"/>
        </w:rPr>
        <w:t>essaya de donner à ses paroles un accent insoucieux</w:t>
      </w:r>
      <w:r>
        <w:rPr>
          <w:lang w:eastAsia="en-US"/>
        </w:rPr>
        <w:t xml:space="preserve">, </w:t>
      </w:r>
      <w:r w:rsidR="006C2AE1">
        <w:rPr>
          <w:lang w:eastAsia="en-US"/>
        </w:rPr>
        <w:t>—</w:t>
      </w:r>
      <w:r>
        <w:rPr>
          <w:lang w:eastAsia="en-US"/>
        </w:rPr>
        <w:t xml:space="preserve"> </w:t>
      </w:r>
      <w:r w:rsidR="003148C9">
        <w:rPr>
          <w:lang w:eastAsia="en-US"/>
        </w:rPr>
        <w:t>tu sais bien ce que je t</w:t>
      </w:r>
      <w:r>
        <w:rPr>
          <w:lang w:eastAsia="en-US"/>
        </w:rPr>
        <w:t>’</w:t>
      </w:r>
      <w:r w:rsidR="003148C9">
        <w:rPr>
          <w:lang w:eastAsia="en-US"/>
        </w:rPr>
        <w:t>ai dit</w:t>
      </w:r>
      <w:r>
        <w:rPr>
          <w:lang w:eastAsia="en-US"/>
        </w:rPr>
        <w:t xml:space="preserve">… </w:t>
      </w:r>
      <w:r w:rsidR="003148C9">
        <w:rPr>
          <w:lang w:eastAsia="en-US"/>
        </w:rPr>
        <w:t>Il me semble qu</w:t>
      </w:r>
      <w:r>
        <w:rPr>
          <w:lang w:eastAsia="en-US"/>
        </w:rPr>
        <w:t>’</w:t>
      </w:r>
      <w:r w:rsidR="003148C9">
        <w:rPr>
          <w:lang w:eastAsia="en-US"/>
        </w:rPr>
        <w:t>un bon numéro te porterait bonheur</w:t>
      </w:r>
      <w:r>
        <w:rPr>
          <w:lang w:eastAsia="en-US"/>
        </w:rPr>
        <w:t>.</w:t>
      </w:r>
    </w:p>
    <w:p w14:paraId="7D3148B9" w14:textId="77777777" w:rsidR="0046142F" w:rsidRDefault="003148C9" w:rsidP="0046142F">
      <w:pPr>
        <w:rPr>
          <w:lang w:eastAsia="en-US"/>
        </w:rPr>
      </w:pPr>
      <w:r>
        <w:rPr>
          <w:lang w:eastAsia="en-US"/>
        </w:rPr>
        <w:t>Gabriel avait baissé la tête et ses sourcils étaient froncés</w:t>
      </w:r>
      <w:r w:rsidR="0046142F">
        <w:rPr>
          <w:lang w:eastAsia="en-US"/>
        </w:rPr>
        <w:t>.</w:t>
      </w:r>
    </w:p>
    <w:p w14:paraId="6B9BBADA" w14:textId="77777777" w:rsidR="0046142F" w:rsidRDefault="0046142F" w:rsidP="0046142F">
      <w:pPr>
        <w:rPr>
          <w:lang w:eastAsia="en-US"/>
        </w:rPr>
      </w:pPr>
      <w:r>
        <w:rPr>
          <w:lang w:eastAsia="en-US"/>
        </w:rPr>
        <w:t>— </w:t>
      </w:r>
      <w:r w:rsidR="003148C9">
        <w:rPr>
          <w:lang w:eastAsia="en-US"/>
        </w:rPr>
        <w:t>Est-ce bien cela</w:t>
      </w:r>
      <w:r>
        <w:rPr>
          <w:lang w:eastAsia="en-US"/>
        </w:rPr>
        <w:t xml:space="preserve">, </w:t>
      </w:r>
      <w:r w:rsidR="003148C9">
        <w:rPr>
          <w:lang w:eastAsia="en-US"/>
        </w:rPr>
        <w:t>ma mère</w:t>
      </w:r>
      <w:r>
        <w:rPr>
          <w:lang w:eastAsia="en-US"/>
        </w:rPr>
        <w:t xml:space="preserve"> ?… </w:t>
      </w:r>
      <w:r w:rsidR="003148C9">
        <w:rPr>
          <w:lang w:eastAsia="en-US"/>
        </w:rPr>
        <w:t>murmura-t-il</w:t>
      </w:r>
      <w:r>
        <w:rPr>
          <w:lang w:eastAsia="en-US"/>
        </w:rPr>
        <w:t>.</w:t>
      </w:r>
    </w:p>
    <w:p w14:paraId="7CCEEDD5" w14:textId="779C6CBE" w:rsidR="0046142F" w:rsidRDefault="0046142F" w:rsidP="0046142F">
      <w:pPr>
        <w:rPr>
          <w:lang w:eastAsia="en-US"/>
        </w:rPr>
      </w:pPr>
      <w:r>
        <w:rPr>
          <w:lang w:eastAsia="en-US"/>
        </w:rPr>
        <w:t>— </w:t>
      </w:r>
      <w:r w:rsidR="003148C9">
        <w:rPr>
          <w:lang w:eastAsia="en-US"/>
        </w:rPr>
        <w:t>Mon enfant</w:t>
      </w:r>
      <w:r>
        <w:rPr>
          <w:lang w:eastAsia="en-US"/>
        </w:rPr>
        <w:t xml:space="preserve"> !… </w:t>
      </w:r>
      <w:r w:rsidR="003148C9">
        <w:rPr>
          <w:lang w:eastAsia="en-US"/>
        </w:rPr>
        <w:t>répondit Berthe à bout de forces</w:t>
      </w:r>
      <w:r>
        <w:rPr>
          <w:lang w:eastAsia="en-US"/>
        </w:rPr>
        <w:t xml:space="preserve">, </w:t>
      </w:r>
      <w:r w:rsidR="006C2AE1">
        <w:rPr>
          <w:lang w:eastAsia="en-US"/>
        </w:rPr>
        <w:t>—</w:t>
      </w:r>
      <w:r>
        <w:rPr>
          <w:lang w:eastAsia="en-US"/>
        </w:rPr>
        <w:t xml:space="preserve"> </w:t>
      </w:r>
      <w:r w:rsidR="003148C9">
        <w:rPr>
          <w:lang w:eastAsia="en-US"/>
        </w:rPr>
        <w:t>tu vois bien que je tremble</w:t>
      </w:r>
      <w:r>
        <w:rPr>
          <w:lang w:eastAsia="en-US"/>
        </w:rPr>
        <w:t> !…</w:t>
      </w:r>
    </w:p>
    <w:p w14:paraId="399CD2E9" w14:textId="17A6E67B" w:rsidR="0046142F" w:rsidRDefault="0046142F" w:rsidP="0046142F">
      <w:pPr>
        <w:rPr>
          <w:lang w:eastAsia="en-US"/>
        </w:rPr>
      </w:pPr>
      <w:r>
        <w:rPr>
          <w:lang w:eastAsia="en-US"/>
        </w:rPr>
        <w:lastRenderedPageBreak/>
        <w:t>— </w:t>
      </w:r>
      <w:r w:rsidR="003148C9">
        <w:rPr>
          <w:lang w:eastAsia="en-US"/>
        </w:rPr>
        <w:t>Ma mère</w:t>
      </w:r>
      <w:r>
        <w:rPr>
          <w:lang w:eastAsia="en-US"/>
        </w:rPr>
        <w:t xml:space="preserve">, </w:t>
      </w:r>
      <w:r w:rsidR="003148C9">
        <w:rPr>
          <w:lang w:eastAsia="en-US"/>
        </w:rPr>
        <w:t>prononça lentement Gabriel qui la regardait en face d</w:t>
      </w:r>
      <w:r>
        <w:rPr>
          <w:lang w:eastAsia="en-US"/>
        </w:rPr>
        <w:t>’</w:t>
      </w:r>
      <w:r w:rsidR="003148C9">
        <w:rPr>
          <w:lang w:eastAsia="en-US"/>
        </w:rPr>
        <w:t>un air froid et défiant</w:t>
      </w:r>
      <w:r>
        <w:rPr>
          <w:lang w:eastAsia="en-US"/>
        </w:rPr>
        <w:t xml:space="preserve">, </w:t>
      </w:r>
      <w:r w:rsidR="006C2AE1">
        <w:rPr>
          <w:lang w:eastAsia="en-US"/>
        </w:rPr>
        <w:t>—</w:t>
      </w:r>
      <w:r>
        <w:rPr>
          <w:lang w:eastAsia="en-US"/>
        </w:rPr>
        <w:t xml:space="preserve"> </w:t>
      </w:r>
      <w:r w:rsidR="003148C9">
        <w:rPr>
          <w:lang w:eastAsia="en-US"/>
        </w:rPr>
        <w:t>j</w:t>
      </w:r>
      <w:r>
        <w:rPr>
          <w:lang w:eastAsia="en-US"/>
        </w:rPr>
        <w:t>’</w:t>
      </w:r>
      <w:r w:rsidR="003148C9">
        <w:rPr>
          <w:lang w:eastAsia="en-US"/>
        </w:rPr>
        <w:t>ai tiré à la conscription</w:t>
      </w:r>
      <w:r>
        <w:rPr>
          <w:lang w:eastAsia="en-US"/>
        </w:rPr>
        <w:t xml:space="preserve">, </w:t>
      </w:r>
      <w:r w:rsidR="003148C9">
        <w:rPr>
          <w:lang w:eastAsia="en-US"/>
        </w:rPr>
        <w:t>et je serais soldat</w:t>
      </w:r>
      <w:r>
        <w:rPr>
          <w:lang w:eastAsia="en-US"/>
        </w:rPr>
        <w:t xml:space="preserve">, </w:t>
      </w:r>
      <w:r w:rsidR="003148C9">
        <w:rPr>
          <w:lang w:eastAsia="en-US"/>
        </w:rPr>
        <w:t>si je n</w:t>
      </w:r>
      <w:r>
        <w:rPr>
          <w:lang w:eastAsia="en-US"/>
        </w:rPr>
        <w:t>’</w:t>
      </w:r>
      <w:r w:rsidR="003148C9">
        <w:rPr>
          <w:lang w:eastAsia="en-US"/>
        </w:rPr>
        <w:t>étais exempté par la loi</w:t>
      </w:r>
      <w:r>
        <w:rPr>
          <w:lang w:eastAsia="en-US"/>
        </w:rPr>
        <w:t>.</w:t>
      </w:r>
    </w:p>
    <w:p w14:paraId="44381728" w14:textId="77777777" w:rsidR="0046142F" w:rsidRDefault="003148C9" w:rsidP="0046142F">
      <w:pPr>
        <w:rPr>
          <w:lang w:eastAsia="en-US"/>
        </w:rPr>
      </w:pPr>
      <w:r>
        <w:rPr>
          <w:lang w:eastAsia="en-US"/>
        </w:rPr>
        <w:t>Madame de Marans couvrit son visage de ses mains</w:t>
      </w:r>
      <w:r w:rsidR="0046142F">
        <w:rPr>
          <w:lang w:eastAsia="en-US"/>
        </w:rPr>
        <w:t>.</w:t>
      </w:r>
    </w:p>
    <w:p w14:paraId="6127DCBD" w14:textId="77777777" w:rsidR="0046142F" w:rsidRDefault="0046142F" w:rsidP="0046142F">
      <w:pPr>
        <w:rPr>
          <w:lang w:eastAsia="en-US"/>
        </w:rPr>
      </w:pPr>
      <w:r>
        <w:rPr>
          <w:lang w:eastAsia="en-US"/>
        </w:rPr>
        <w:t>— </w:t>
      </w:r>
      <w:r w:rsidR="003148C9">
        <w:rPr>
          <w:lang w:eastAsia="en-US"/>
        </w:rPr>
        <w:t>Mon Dieu</w:t>
      </w:r>
      <w:r>
        <w:rPr>
          <w:lang w:eastAsia="en-US"/>
        </w:rPr>
        <w:t xml:space="preserve"> !… </w:t>
      </w:r>
      <w:r w:rsidR="003148C9">
        <w:rPr>
          <w:lang w:eastAsia="en-US"/>
        </w:rPr>
        <w:t>mon Dieu</w:t>
      </w:r>
      <w:r>
        <w:rPr>
          <w:lang w:eastAsia="en-US"/>
        </w:rPr>
        <w:t xml:space="preserve"> ! </w:t>
      </w:r>
      <w:r w:rsidR="003148C9">
        <w:rPr>
          <w:lang w:eastAsia="en-US"/>
        </w:rPr>
        <w:t>répéta-t-elle comme à l</w:t>
      </w:r>
      <w:r>
        <w:rPr>
          <w:lang w:eastAsia="en-US"/>
        </w:rPr>
        <w:t>’</w:t>
      </w:r>
      <w:r w:rsidR="003148C9">
        <w:rPr>
          <w:lang w:eastAsia="en-US"/>
        </w:rPr>
        <w:t>instant où elle avait trouvé son secrétaire ouvert et vide</w:t>
      </w:r>
      <w:r>
        <w:rPr>
          <w:lang w:eastAsia="en-US"/>
        </w:rPr>
        <w:t>.</w:t>
      </w:r>
    </w:p>
    <w:p w14:paraId="7345AAC7" w14:textId="77777777" w:rsidR="0046142F" w:rsidRDefault="003148C9" w:rsidP="0046142F">
      <w:pPr>
        <w:rPr>
          <w:lang w:eastAsia="en-US"/>
        </w:rPr>
      </w:pPr>
      <w:r>
        <w:rPr>
          <w:lang w:eastAsia="en-US"/>
        </w:rPr>
        <w:t>Gabriel n</w:t>
      </w:r>
      <w:r w:rsidR="0046142F">
        <w:rPr>
          <w:lang w:eastAsia="en-US"/>
        </w:rPr>
        <w:t>’</w:t>
      </w:r>
      <w:r>
        <w:rPr>
          <w:lang w:eastAsia="en-US"/>
        </w:rPr>
        <w:t>était plus à genoux</w:t>
      </w:r>
      <w:r w:rsidR="0046142F">
        <w:rPr>
          <w:lang w:eastAsia="en-US"/>
        </w:rPr>
        <w:t>.</w:t>
      </w:r>
    </w:p>
    <w:p w14:paraId="16EFAD46" w14:textId="780A8947" w:rsidR="0046142F" w:rsidRDefault="0046142F" w:rsidP="0046142F">
      <w:pPr>
        <w:rPr>
          <w:lang w:eastAsia="en-US"/>
        </w:rPr>
      </w:pPr>
      <w:r>
        <w:rPr>
          <w:lang w:eastAsia="en-US"/>
        </w:rPr>
        <w:t>— </w:t>
      </w:r>
      <w:r w:rsidR="003148C9">
        <w:rPr>
          <w:lang w:eastAsia="en-US"/>
        </w:rPr>
        <w:t>Pourquoi cette douleur</w:t>
      </w:r>
      <w:r>
        <w:rPr>
          <w:lang w:eastAsia="en-US"/>
        </w:rPr>
        <w:t xml:space="preserve">, </w:t>
      </w:r>
      <w:r w:rsidR="003148C9">
        <w:rPr>
          <w:lang w:eastAsia="en-US"/>
        </w:rPr>
        <w:t>ma mère</w:t>
      </w:r>
      <w:r>
        <w:rPr>
          <w:lang w:eastAsia="en-US"/>
        </w:rPr>
        <w:t xml:space="preserve"> ? </w:t>
      </w:r>
      <w:r w:rsidR="003148C9">
        <w:rPr>
          <w:lang w:eastAsia="en-US"/>
        </w:rPr>
        <w:t>dit-il entre ses dents serrées</w:t>
      </w:r>
      <w:r>
        <w:rPr>
          <w:lang w:eastAsia="en-US"/>
        </w:rPr>
        <w:t xml:space="preserve"> ; </w:t>
      </w:r>
      <w:r w:rsidR="006C2AE1">
        <w:rPr>
          <w:lang w:eastAsia="en-US"/>
        </w:rPr>
        <w:t>—</w:t>
      </w:r>
      <w:r>
        <w:rPr>
          <w:lang w:eastAsia="en-US"/>
        </w:rPr>
        <w:t xml:space="preserve"> </w:t>
      </w:r>
      <w:r w:rsidR="003148C9">
        <w:rPr>
          <w:lang w:eastAsia="en-US"/>
        </w:rPr>
        <w:t>ne suis-je pas fils de veuve</w:t>
      </w:r>
      <w:r>
        <w:rPr>
          <w:lang w:eastAsia="en-US"/>
        </w:rPr>
        <w:t> ?</w:t>
      </w:r>
    </w:p>
    <w:p w14:paraId="6E025FAA" w14:textId="77777777" w:rsidR="0046142F" w:rsidRDefault="0046142F" w:rsidP="0046142F">
      <w:pPr>
        <w:rPr>
          <w:lang w:eastAsia="en-US"/>
        </w:rPr>
      </w:pPr>
      <w:r>
        <w:rPr>
          <w:lang w:eastAsia="en-US"/>
        </w:rPr>
        <w:t>— </w:t>
      </w:r>
      <w:r w:rsidR="003148C9">
        <w:rPr>
          <w:lang w:eastAsia="en-US"/>
        </w:rPr>
        <w:t>Malheureux</w:t>
      </w:r>
      <w:r>
        <w:rPr>
          <w:lang w:eastAsia="en-US"/>
        </w:rPr>
        <w:t xml:space="preserve"> ! </w:t>
      </w:r>
      <w:r w:rsidR="003148C9">
        <w:rPr>
          <w:lang w:eastAsia="en-US"/>
        </w:rPr>
        <w:t>murmura Berthe</w:t>
      </w:r>
      <w:r>
        <w:rPr>
          <w:lang w:eastAsia="en-US"/>
        </w:rPr>
        <w:t xml:space="preserve"> ; </w:t>
      </w:r>
      <w:r w:rsidR="003148C9">
        <w:rPr>
          <w:lang w:eastAsia="en-US"/>
        </w:rPr>
        <w:t>oh</w:t>
      </w:r>
      <w:r>
        <w:rPr>
          <w:lang w:eastAsia="en-US"/>
        </w:rPr>
        <w:t xml:space="preserve"> ! </w:t>
      </w:r>
      <w:r w:rsidR="003148C9">
        <w:rPr>
          <w:lang w:eastAsia="en-US"/>
        </w:rPr>
        <w:t>malheureux</w:t>
      </w:r>
      <w:r>
        <w:rPr>
          <w:lang w:eastAsia="en-US"/>
        </w:rPr>
        <w:t xml:space="preserve"> !… </w:t>
      </w:r>
      <w:r w:rsidR="003148C9">
        <w:rPr>
          <w:lang w:eastAsia="en-US"/>
        </w:rPr>
        <w:t>Ces deux mille francs qui étaient dans la boîte et que tu as pris auraient servi à te racheter</w:t>
      </w:r>
      <w:r>
        <w:rPr>
          <w:lang w:eastAsia="en-US"/>
        </w:rPr>
        <w:t> !</w:t>
      </w:r>
    </w:p>
    <w:p w14:paraId="2B3BC7EB" w14:textId="77777777" w:rsidR="0046142F" w:rsidRDefault="003148C9" w:rsidP="0046142F">
      <w:pPr>
        <w:rPr>
          <w:lang w:eastAsia="en-US"/>
        </w:rPr>
      </w:pPr>
      <w:r>
        <w:rPr>
          <w:lang w:eastAsia="en-US"/>
        </w:rPr>
        <w:t>Gabriel recula comme s</w:t>
      </w:r>
      <w:r w:rsidR="0046142F">
        <w:rPr>
          <w:lang w:eastAsia="en-US"/>
        </w:rPr>
        <w:t>’</w:t>
      </w:r>
      <w:r>
        <w:rPr>
          <w:lang w:eastAsia="en-US"/>
        </w:rPr>
        <w:t>il eût reçu un choc dans la poitrine</w:t>
      </w:r>
      <w:r w:rsidR="0046142F">
        <w:rPr>
          <w:lang w:eastAsia="en-US"/>
        </w:rPr>
        <w:t xml:space="preserve">. </w:t>
      </w:r>
      <w:r>
        <w:rPr>
          <w:lang w:eastAsia="en-US"/>
        </w:rPr>
        <w:t>Ses yeux brûlèrent</w:t>
      </w:r>
      <w:r w:rsidR="0046142F">
        <w:rPr>
          <w:lang w:eastAsia="en-US"/>
        </w:rPr>
        <w:t xml:space="preserve">. </w:t>
      </w:r>
      <w:r>
        <w:rPr>
          <w:lang w:eastAsia="en-US"/>
        </w:rPr>
        <w:t>Puis un douloureux sourire vint à sa lèvre</w:t>
      </w:r>
      <w:r w:rsidR="0046142F">
        <w:rPr>
          <w:lang w:eastAsia="en-US"/>
        </w:rPr>
        <w:t>.</w:t>
      </w:r>
    </w:p>
    <w:p w14:paraId="26B285EB"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donc vrai</w:t>
      </w:r>
      <w:r>
        <w:rPr>
          <w:lang w:eastAsia="en-US"/>
        </w:rPr>
        <w:t xml:space="preserve"> !… </w:t>
      </w:r>
      <w:r w:rsidR="003148C9">
        <w:rPr>
          <w:lang w:eastAsia="en-US"/>
        </w:rPr>
        <w:t>dit-il</w:t>
      </w:r>
      <w:r>
        <w:rPr>
          <w:lang w:eastAsia="en-US"/>
        </w:rPr>
        <w:t>.</w:t>
      </w:r>
    </w:p>
    <w:p w14:paraId="03DA6C6B" w14:textId="77777777" w:rsidR="0046142F" w:rsidRDefault="0046142F" w:rsidP="0046142F">
      <w:pPr>
        <w:rPr>
          <w:lang w:eastAsia="en-US"/>
        </w:rPr>
      </w:pPr>
      <w:r>
        <w:rPr>
          <w:lang w:eastAsia="en-US"/>
        </w:rPr>
        <w:t>— </w:t>
      </w:r>
      <w:r w:rsidR="003148C9">
        <w:rPr>
          <w:lang w:eastAsia="en-US"/>
        </w:rPr>
        <w:t>Quoi</w:t>
      </w:r>
      <w:r>
        <w:rPr>
          <w:lang w:eastAsia="en-US"/>
        </w:rPr>
        <w:t xml:space="preserve"> !… </w:t>
      </w:r>
      <w:r w:rsidR="003148C9">
        <w:rPr>
          <w:lang w:eastAsia="en-US"/>
        </w:rPr>
        <w:t>demanda madame de Marans qui se découvrit le visage</w:t>
      </w:r>
      <w:r>
        <w:rPr>
          <w:lang w:eastAsia="en-US"/>
        </w:rPr>
        <w:t>.</w:t>
      </w:r>
    </w:p>
    <w:p w14:paraId="1587B62E" w14:textId="34D00017" w:rsidR="0046142F" w:rsidRDefault="0046142F" w:rsidP="0046142F">
      <w:pPr>
        <w:rPr>
          <w:lang w:eastAsia="en-US"/>
        </w:rPr>
      </w:pPr>
      <w:r>
        <w:rPr>
          <w:lang w:eastAsia="en-US"/>
        </w:rPr>
        <w:t>— </w:t>
      </w:r>
      <w:r w:rsidR="003148C9">
        <w:rPr>
          <w:lang w:eastAsia="en-US"/>
        </w:rPr>
        <w:t>Vous me pardonniez trop vite</w:t>
      </w:r>
      <w:r>
        <w:rPr>
          <w:lang w:eastAsia="en-US"/>
        </w:rPr>
        <w:t xml:space="preserve"> ! </w:t>
      </w:r>
      <w:r w:rsidR="003148C9">
        <w:rPr>
          <w:lang w:eastAsia="en-US"/>
        </w:rPr>
        <w:t>reprit Gabriel</w:t>
      </w:r>
      <w:r>
        <w:rPr>
          <w:lang w:eastAsia="en-US"/>
        </w:rPr>
        <w:t xml:space="preserve">, </w:t>
      </w:r>
      <w:r w:rsidR="003148C9">
        <w:rPr>
          <w:lang w:eastAsia="en-US"/>
        </w:rPr>
        <w:t>impitoyable en face de ce martyre</w:t>
      </w:r>
      <w:r>
        <w:rPr>
          <w:lang w:eastAsia="en-US"/>
        </w:rPr>
        <w:t xml:space="preserve"> ; </w:t>
      </w:r>
      <w:r w:rsidR="006C2AE1">
        <w:rPr>
          <w:lang w:eastAsia="en-US"/>
        </w:rPr>
        <w:t>—</w:t>
      </w:r>
      <w:r>
        <w:rPr>
          <w:lang w:eastAsia="en-US"/>
        </w:rPr>
        <w:t xml:space="preserve"> </w:t>
      </w:r>
      <w:r w:rsidR="003148C9">
        <w:rPr>
          <w:lang w:eastAsia="en-US"/>
        </w:rPr>
        <w:t>ma mère</w:t>
      </w:r>
      <w:r>
        <w:rPr>
          <w:lang w:eastAsia="en-US"/>
        </w:rPr>
        <w:t xml:space="preserve">, </w:t>
      </w:r>
      <w:r w:rsidR="003148C9">
        <w:rPr>
          <w:lang w:eastAsia="en-US"/>
        </w:rPr>
        <w:t>vous étiez trop clémente et trop douce</w:t>
      </w:r>
      <w:r>
        <w:rPr>
          <w:lang w:eastAsia="en-US"/>
        </w:rPr>
        <w:t xml:space="preserve">… </w:t>
      </w:r>
      <w:r w:rsidR="003148C9">
        <w:rPr>
          <w:lang w:eastAsia="en-US"/>
        </w:rPr>
        <w:t>et moi qui me traînais à genoux à vos pieds</w:t>
      </w:r>
      <w:r>
        <w:rPr>
          <w:lang w:eastAsia="en-US"/>
        </w:rPr>
        <w:t> !…</w:t>
      </w:r>
    </w:p>
    <w:p w14:paraId="3BB12C7E" w14:textId="77777777" w:rsidR="0046142F" w:rsidRDefault="0046142F" w:rsidP="0046142F">
      <w:pPr>
        <w:rPr>
          <w:lang w:eastAsia="en-US"/>
        </w:rPr>
      </w:pPr>
      <w:r>
        <w:rPr>
          <w:lang w:eastAsia="en-US"/>
        </w:rPr>
        <w:t>— </w:t>
      </w:r>
      <w:r w:rsidR="003148C9">
        <w:rPr>
          <w:lang w:eastAsia="en-US"/>
        </w:rPr>
        <w:t>Que dis-tu</w:t>
      </w:r>
      <w:r>
        <w:rPr>
          <w:lang w:eastAsia="en-US"/>
        </w:rPr>
        <w:t xml:space="preserve">, </w:t>
      </w:r>
      <w:r w:rsidR="003148C9">
        <w:rPr>
          <w:lang w:eastAsia="en-US"/>
        </w:rPr>
        <w:t>Gabriel</w:t>
      </w:r>
      <w:r>
        <w:rPr>
          <w:lang w:eastAsia="en-US"/>
        </w:rPr>
        <w:t xml:space="preserve"> ? </w:t>
      </w:r>
      <w:r w:rsidR="003148C9">
        <w:rPr>
          <w:lang w:eastAsia="en-US"/>
        </w:rPr>
        <w:t>que dis-tu</w:t>
      </w:r>
      <w:r>
        <w:rPr>
          <w:lang w:eastAsia="en-US"/>
        </w:rPr>
        <w:t xml:space="preserve"> !… </w:t>
      </w:r>
      <w:r w:rsidR="003148C9">
        <w:rPr>
          <w:lang w:eastAsia="en-US"/>
        </w:rPr>
        <w:t>balbutia Berthe éperdue</w:t>
      </w:r>
      <w:r>
        <w:rPr>
          <w:lang w:eastAsia="en-US"/>
        </w:rPr>
        <w:t>.</w:t>
      </w:r>
    </w:p>
    <w:p w14:paraId="27CEB8B2" w14:textId="607E6405" w:rsidR="0046142F" w:rsidRDefault="0046142F" w:rsidP="0046142F">
      <w:pPr>
        <w:rPr>
          <w:lang w:eastAsia="en-US"/>
        </w:rPr>
      </w:pPr>
      <w:r>
        <w:rPr>
          <w:lang w:eastAsia="en-US"/>
        </w:rPr>
        <w:t>— </w:t>
      </w:r>
      <w:r w:rsidR="003148C9">
        <w:rPr>
          <w:lang w:eastAsia="en-US"/>
        </w:rPr>
        <w:t>Je dis que je suis un voleur</w:t>
      </w:r>
      <w:r>
        <w:rPr>
          <w:lang w:eastAsia="en-US"/>
        </w:rPr>
        <w:t xml:space="preserve">, </w:t>
      </w:r>
      <w:r w:rsidR="003148C9">
        <w:rPr>
          <w:lang w:eastAsia="en-US"/>
        </w:rPr>
        <w:t>répliqua le jeune homme amèrement</w:t>
      </w:r>
      <w:r>
        <w:rPr>
          <w:lang w:eastAsia="en-US"/>
        </w:rPr>
        <w:t xml:space="preserve"> ; </w:t>
      </w:r>
      <w:r w:rsidR="006C2AE1">
        <w:rPr>
          <w:lang w:eastAsia="en-US"/>
        </w:rPr>
        <w:t>—</w:t>
      </w:r>
      <w:r>
        <w:rPr>
          <w:lang w:eastAsia="en-US"/>
        </w:rPr>
        <w:t xml:space="preserve"> </w:t>
      </w:r>
      <w:r w:rsidR="003148C9">
        <w:rPr>
          <w:lang w:eastAsia="en-US"/>
        </w:rPr>
        <w:t>tous les bâtards finissent ainsi</w:t>
      </w:r>
      <w:r>
        <w:rPr>
          <w:lang w:eastAsia="en-US"/>
        </w:rPr>
        <w:t> !…</w:t>
      </w:r>
    </w:p>
    <w:p w14:paraId="7BDCDFAC" w14:textId="77777777" w:rsidR="0046142F" w:rsidRDefault="0046142F" w:rsidP="0046142F">
      <w:pPr>
        <w:rPr>
          <w:lang w:eastAsia="en-US"/>
        </w:rPr>
      </w:pPr>
      <w:r>
        <w:rPr>
          <w:lang w:eastAsia="en-US"/>
        </w:rPr>
        <w:lastRenderedPageBreak/>
        <w:t>— </w:t>
      </w:r>
      <w:r w:rsidR="003148C9">
        <w:rPr>
          <w:lang w:eastAsia="en-US"/>
        </w:rPr>
        <w:t>Oh tais-toi</w:t>
      </w:r>
      <w:r>
        <w:rPr>
          <w:lang w:eastAsia="en-US"/>
        </w:rPr>
        <w:t xml:space="preserve"> !… </w:t>
      </w:r>
      <w:r w:rsidR="003148C9">
        <w:rPr>
          <w:lang w:eastAsia="en-US"/>
        </w:rPr>
        <w:t>tais-toi</w:t>
      </w:r>
      <w:r>
        <w:rPr>
          <w:lang w:eastAsia="en-US"/>
        </w:rPr>
        <w:t xml:space="preserve"> !… </w:t>
      </w:r>
      <w:r w:rsidR="003148C9">
        <w:rPr>
          <w:lang w:eastAsia="en-US"/>
        </w:rPr>
        <w:t>supplia Berthe</w:t>
      </w:r>
      <w:r>
        <w:rPr>
          <w:lang w:eastAsia="en-US"/>
        </w:rPr>
        <w:t xml:space="preserve">, </w:t>
      </w:r>
      <w:r w:rsidR="003148C9">
        <w:rPr>
          <w:lang w:eastAsia="en-US"/>
        </w:rPr>
        <w:t>qui tomba sur ses genoux à son tour</w:t>
      </w:r>
      <w:r>
        <w:rPr>
          <w:lang w:eastAsia="en-US"/>
        </w:rPr>
        <w:t>.</w:t>
      </w:r>
    </w:p>
    <w:p w14:paraId="6B087E2F" w14:textId="77777777" w:rsidR="0046142F" w:rsidRDefault="0046142F" w:rsidP="0046142F">
      <w:pPr>
        <w:rPr>
          <w:lang w:eastAsia="en-US"/>
        </w:rPr>
      </w:pPr>
      <w:r>
        <w:rPr>
          <w:lang w:eastAsia="en-US"/>
        </w:rPr>
        <w:t>— </w:t>
      </w:r>
      <w:r w:rsidR="003148C9">
        <w:rPr>
          <w:lang w:eastAsia="en-US"/>
        </w:rPr>
        <w:t>Je dis que vous m</w:t>
      </w:r>
      <w:r>
        <w:rPr>
          <w:lang w:eastAsia="en-US"/>
        </w:rPr>
        <w:t>’</w:t>
      </w:r>
      <w:r w:rsidR="003148C9">
        <w:rPr>
          <w:lang w:eastAsia="en-US"/>
        </w:rPr>
        <w:t>avez trompé bien longtemps</w:t>
      </w:r>
      <w:r>
        <w:rPr>
          <w:lang w:eastAsia="en-US"/>
        </w:rPr>
        <w:t xml:space="preserve">, </w:t>
      </w:r>
      <w:r w:rsidR="003148C9">
        <w:rPr>
          <w:lang w:eastAsia="en-US"/>
        </w:rPr>
        <w:t>ma mère</w:t>
      </w:r>
      <w:r>
        <w:rPr>
          <w:lang w:eastAsia="en-US"/>
        </w:rPr>
        <w:t> !…</w:t>
      </w:r>
    </w:p>
    <w:p w14:paraId="383FEA2B" w14:textId="77777777" w:rsidR="0046142F" w:rsidRDefault="0046142F" w:rsidP="0046142F">
      <w:pPr>
        <w:rPr>
          <w:lang w:eastAsia="en-US"/>
        </w:rPr>
      </w:pPr>
      <w:r>
        <w:rPr>
          <w:lang w:eastAsia="en-US"/>
        </w:rPr>
        <w:t>— </w:t>
      </w:r>
      <w:r w:rsidR="003148C9">
        <w:rPr>
          <w:lang w:eastAsia="en-US"/>
        </w:rPr>
        <w:t>Pitié</w:t>
      </w:r>
      <w:r>
        <w:rPr>
          <w:lang w:eastAsia="en-US"/>
        </w:rPr>
        <w:t xml:space="preserve">, </w:t>
      </w:r>
      <w:r w:rsidR="003148C9">
        <w:rPr>
          <w:lang w:eastAsia="en-US"/>
        </w:rPr>
        <w:t>mon fils</w:t>
      </w:r>
      <w:r>
        <w:rPr>
          <w:lang w:eastAsia="en-US"/>
        </w:rPr>
        <w:t xml:space="preserve">, </w:t>
      </w:r>
      <w:r w:rsidR="003148C9">
        <w:rPr>
          <w:lang w:eastAsia="en-US"/>
        </w:rPr>
        <w:t>pitié</w:t>
      </w:r>
      <w:r>
        <w:rPr>
          <w:lang w:eastAsia="en-US"/>
        </w:rPr>
        <w:t> !…</w:t>
      </w:r>
    </w:p>
    <w:p w14:paraId="3E029BBD" w14:textId="77777777" w:rsidR="0046142F" w:rsidRDefault="0046142F" w:rsidP="0046142F">
      <w:pPr>
        <w:rPr>
          <w:lang w:eastAsia="en-US"/>
        </w:rPr>
      </w:pPr>
      <w:r>
        <w:rPr>
          <w:lang w:eastAsia="en-US"/>
        </w:rPr>
        <w:t>— </w:t>
      </w:r>
      <w:r w:rsidR="003148C9">
        <w:rPr>
          <w:lang w:eastAsia="en-US"/>
        </w:rPr>
        <w:t>Je dis encore qu</w:t>
      </w:r>
      <w:r>
        <w:rPr>
          <w:lang w:eastAsia="en-US"/>
        </w:rPr>
        <w:t>’</w:t>
      </w:r>
      <w:r w:rsidR="003148C9">
        <w:rPr>
          <w:lang w:eastAsia="en-US"/>
        </w:rPr>
        <w:t>il m</w:t>
      </w:r>
      <w:r>
        <w:rPr>
          <w:lang w:eastAsia="en-US"/>
        </w:rPr>
        <w:t>’</w:t>
      </w:r>
      <w:r w:rsidR="003148C9">
        <w:rPr>
          <w:lang w:eastAsia="en-US"/>
        </w:rPr>
        <w:t>a fallu votre aveu pour croire</w:t>
      </w:r>
      <w:r>
        <w:rPr>
          <w:lang w:eastAsia="en-US"/>
        </w:rPr>
        <w:t xml:space="preserve">, </w:t>
      </w:r>
      <w:r w:rsidR="003148C9">
        <w:rPr>
          <w:lang w:eastAsia="en-US"/>
        </w:rPr>
        <w:t>car Dieu m</w:t>
      </w:r>
      <w:r>
        <w:rPr>
          <w:lang w:eastAsia="en-US"/>
        </w:rPr>
        <w:t>’</w:t>
      </w:r>
      <w:r w:rsidR="003148C9">
        <w:rPr>
          <w:lang w:eastAsia="en-US"/>
        </w:rPr>
        <w:t>est témoin que je vous respectais plus encore que je ne vous aimais</w:t>
      </w:r>
      <w:r>
        <w:rPr>
          <w:lang w:eastAsia="en-US"/>
        </w:rPr>
        <w:t xml:space="preserve">… </w:t>
      </w:r>
      <w:r w:rsidR="003148C9">
        <w:rPr>
          <w:lang w:eastAsia="en-US"/>
        </w:rPr>
        <w:t>Et je vous aimais bien</w:t>
      </w:r>
      <w:r>
        <w:rPr>
          <w:lang w:eastAsia="en-US"/>
        </w:rPr>
        <w:t xml:space="preserve">, </w:t>
      </w:r>
      <w:r w:rsidR="003148C9">
        <w:rPr>
          <w:lang w:eastAsia="en-US"/>
        </w:rPr>
        <w:t>ma mère</w:t>
      </w:r>
      <w:r>
        <w:rPr>
          <w:lang w:eastAsia="en-US"/>
        </w:rPr>
        <w:t> !</w:t>
      </w:r>
    </w:p>
    <w:p w14:paraId="56069B75" w14:textId="77777777" w:rsidR="0046142F" w:rsidRDefault="0046142F" w:rsidP="0046142F">
      <w:pPr>
        <w:rPr>
          <w:lang w:eastAsia="en-US"/>
        </w:rPr>
      </w:pPr>
      <w:r>
        <w:rPr>
          <w:lang w:eastAsia="en-US"/>
        </w:rPr>
        <w:t>— </w:t>
      </w:r>
      <w:r w:rsidR="003148C9">
        <w:rPr>
          <w:lang w:eastAsia="en-US"/>
        </w:rPr>
        <w:t>Mais tu veux donc me tuer</w:t>
      </w:r>
      <w:r>
        <w:rPr>
          <w:lang w:eastAsia="en-US"/>
        </w:rPr>
        <w:t xml:space="preserve"> ! </w:t>
      </w:r>
      <w:r w:rsidR="003148C9">
        <w:rPr>
          <w:lang w:eastAsia="en-US"/>
        </w:rPr>
        <w:t>sanglota Berthe navrée</w:t>
      </w:r>
      <w:r>
        <w:rPr>
          <w:lang w:eastAsia="en-US"/>
        </w:rPr>
        <w:t>.</w:t>
      </w:r>
    </w:p>
    <w:p w14:paraId="096AE1D7" w14:textId="234D32A9" w:rsidR="0046142F" w:rsidRDefault="0046142F" w:rsidP="0046142F">
      <w:pPr>
        <w:rPr>
          <w:lang w:eastAsia="en-US"/>
        </w:rPr>
      </w:pPr>
      <w:r>
        <w:rPr>
          <w:lang w:eastAsia="en-US"/>
        </w:rPr>
        <w:t>— </w:t>
      </w:r>
      <w:r w:rsidR="003148C9">
        <w:rPr>
          <w:lang w:eastAsia="en-US"/>
        </w:rPr>
        <w:t>Et je dis</w:t>
      </w:r>
      <w:r>
        <w:rPr>
          <w:lang w:eastAsia="en-US"/>
        </w:rPr>
        <w:t xml:space="preserve">, </w:t>
      </w:r>
      <w:r w:rsidR="003148C9">
        <w:rPr>
          <w:lang w:eastAsia="en-US"/>
        </w:rPr>
        <w:t>acheva Gabriel</w:t>
      </w:r>
      <w:r>
        <w:rPr>
          <w:lang w:eastAsia="en-US"/>
        </w:rPr>
        <w:t xml:space="preserve">, </w:t>
      </w:r>
      <w:r w:rsidR="006C2AE1">
        <w:rPr>
          <w:lang w:eastAsia="en-US"/>
        </w:rPr>
        <w:t>—</w:t>
      </w:r>
      <w:r>
        <w:rPr>
          <w:lang w:eastAsia="en-US"/>
        </w:rPr>
        <w:t xml:space="preserve"> </w:t>
      </w:r>
      <w:r w:rsidR="003148C9">
        <w:rPr>
          <w:lang w:eastAsia="en-US"/>
        </w:rPr>
        <w:t>je dis</w:t>
      </w:r>
      <w:r>
        <w:rPr>
          <w:lang w:eastAsia="en-US"/>
        </w:rPr>
        <w:t xml:space="preserve"> : </w:t>
      </w:r>
      <w:r w:rsidR="003148C9">
        <w:rPr>
          <w:lang w:eastAsia="en-US"/>
        </w:rPr>
        <w:t>Adieu</w:t>
      </w:r>
      <w:r>
        <w:rPr>
          <w:lang w:eastAsia="en-US"/>
        </w:rPr>
        <w:t xml:space="preserve">, </w:t>
      </w:r>
      <w:r w:rsidR="003148C9">
        <w:rPr>
          <w:lang w:eastAsia="en-US"/>
        </w:rPr>
        <w:t>ma mère</w:t>
      </w:r>
      <w:r>
        <w:rPr>
          <w:lang w:eastAsia="en-US"/>
        </w:rPr>
        <w:t xml:space="preserve"> !… </w:t>
      </w:r>
      <w:r w:rsidR="003148C9">
        <w:rPr>
          <w:lang w:eastAsia="en-US"/>
        </w:rPr>
        <w:t>adieu pour toujours</w:t>
      </w:r>
      <w:r>
        <w:rPr>
          <w:lang w:eastAsia="en-US"/>
        </w:rPr>
        <w:t> !</w:t>
      </w:r>
    </w:p>
    <w:p w14:paraId="53667664" w14:textId="77777777" w:rsidR="0046142F" w:rsidRDefault="003148C9" w:rsidP="0046142F">
      <w:pPr>
        <w:rPr>
          <w:lang w:eastAsia="en-US"/>
        </w:rPr>
      </w:pPr>
      <w:r>
        <w:rPr>
          <w:lang w:eastAsia="en-US"/>
        </w:rPr>
        <w:t>Il jeta aux pieds de madame de Marans la lettre qu</w:t>
      </w:r>
      <w:r w:rsidR="0046142F">
        <w:rPr>
          <w:lang w:eastAsia="en-US"/>
        </w:rPr>
        <w:t>’</w:t>
      </w:r>
      <w:r>
        <w:rPr>
          <w:lang w:eastAsia="en-US"/>
        </w:rPr>
        <w:t>il tenait à la main et s</w:t>
      </w:r>
      <w:r w:rsidR="0046142F">
        <w:rPr>
          <w:lang w:eastAsia="en-US"/>
        </w:rPr>
        <w:t>’</w:t>
      </w:r>
      <w:r>
        <w:rPr>
          <w:lang w:eastAsia="en-US"/>
        </w:rPr>
        <w:t>éloigna d</w:t>
      </w:r>
      <w:r w:rsidR="0046142F">
        <w:rPr>
          <w:lang w:eastAsia="en-US"/>
        </w:rPr>
        <w:t>’</w:t>
      </w:r>
      <w:r>
        <w:rPr>
          <w:lang w:eastAsia="en-US"/>
        </w:rPr>
        <w:t>un pas rapide</w:t>
      </w:r>
      <w:r w:rsidR="0046142F">
        <w:rPr>
          <w:lang w:eastAsia="en-US"/>
        </w:rPr>
        <w:t>.</w:t>
      </w:r>
    </w:p>
    <w:p w14:paraId="43A6A336" w14:textId="63F4D60C" w:rsidR="0046142F" w:rsidRDefault="003148C9" w:rsidP="0046142F">
      <w:pPr>
        <w:rPr>
          <w:lang w:eastAsia="en-US"/>
        </w:rPr>
      </w:pPr>
      <w:r>
        <w:rPr>
          <w:lang w:eastAsia="en-US"/>
        </w:rPr>
        <w:t>C</w:t>
      </w:r>
      <w:r w:rsidR="0046142F">
        <w:rPr>
          <w:lang w:eastAsia="en-US"/>
        </w:rPr>
        <w:t>’</w:t>
      </w:r>
      <w:r>
        <w:rPr>
          <w:lang w:eastAsia="en-US"/>
        </w:rPr>
        <w:t xml:space="preserve">était la missive écrite par </w:t>
      </w:r>
      <w:r w:rsidR="0046142F">
        <w:rPr>
          <w:lang w:eastAsia="en-US"/>
        </w:rPr>
        <w:t>M. </w:t>
      </w:r>
      <w:r>
        <w:rPr>
          <w:lang w:eastAsia="en-US"/>
        </w:rPr>
        <w:t>Fargeau</w:t>
      </w:r>
      <w:r w:rsidR="0046142F">
        <w:rPr>
          <w:lang w:eastAsia="en-US"/>
        </w:rPr>
        <w:t xml:space="preserve">, </w:t>
      </w:r>
      <w:r>
        <w:rPr>
          <w:lang w:eastAsia="en-US"/>
        </w:rPr>
        <w:t>à l</w:t>
      </w:r>
      <w:r w:rsidR="0046142F">
        <w:rPr>
          <w:lang w:eastAsia="en-US"/>
        </w:rPr>
        <w:t>’</w:t>
      </w:r>
      <w:r>
        <w:rPr>
          <w:lang w:eastAsia="en-US"/>
        </w:rPr>
        <w:t>aide de ces caractères ronds et renversés qui servent toujours aux lettres anonymes</w:t>
      </w:r>
      <w:r w:rsidR="0046142F">
        <w:rPr>
          <w:lang w:eastAsia="en-US"/>
        </w:rPr>
        <w:t>.</w:t>
      </w:r>
    </w:p>
    <w:p w14:paraId="4EC6C103" w14:textId="250337A9" w:rsidR="0046142F" w:rsidRDefault="003148C9" w:rsidP="0046142F">
      <w:pPr>
        <w:rPr>
          <w:lang w:eastAsia="en-US"/>
        </w:rPr>
      </w:pPr>
      <w:r>
        <w:rPr>
          <w:lang w:eastAsia="en-US"/>
        </w:rPr>
        <w:t>Madame de Marans la ramassa</w:t>
      </w:r>
      <w:r w:rsidR="0046142F">
        <w:rPr>
          <w:lang w:eastAsia="en-US"/>
        </w:rPr>
        <w:t xml:space="preserve">. </w:t>
      </w:r>
      <w:r w:rsidR="006C2AE1">
        <w:rPr>
          <w:lang w:eastAsia="en-US"/>
        </w:rPr>
        <w:t>—</w:t>
      </w:r>
      <w:r w:rsidR="0046142F">
        <w:rPr>
          <w:lang w:eastAsia="en-US"/>
        </w:rPr>
        <w:t xml:space="preserve"> </w:t>
      </w:r>
      <w:r>
        <w:rPr>
          <w:lang w:eastAsia="en-US"/>
        </w:rPr>
        <w:t>À travers les larmes qui baignaient ses yeux</w:t>
      </w:r>
      <w:r w:rsidR="0046142F">
        <w:rPr>
          <w:lang w:eastAsia="en-US"/>
        </w:rPr>
        <w:t xml:space="preserve">, </w:t>
      </w:r>
      <w:r>
        <w:rPr>
          <w:lang w:eastAsia="en-US"/>
        </w:rPr>
        <w:t>elle lut la première ligne</w:t>
      </w:r>
      <w:r w:rsidR="0046142F">
        <w:rPr>
          <w:lang w:eastAsia="en-US"/>
        </w:rPr>
        <w:t> :</w:t>
      </w:r>
    </w:p>
    <w:p w14:paraId="7DFA1F94" w14:textId="77777777" w:rsidR="0046142F" w:rsidRDefault="0046142F" w:rsidP="0046142F">
      <w:pPr>
        <w:rPr>
          <w:lang w:eastAsia="en-US"/>
        </w:rPr>
      </w:pPr>
      <w:r>
        <w:rPr>
          <w:lang w:eastAsia="en-US"/>
        </w:rPr>
        <w:t>« </w:t>
      </w:r>
      <w:r w:rsidR="003148C9">
        <w:rPr>
          <w:lang w:eastAsia="en-US"/>
        </w:rPr>
        <w:t>Monsieur Gabriel</w:t>
      </w:r>
      <w:r>
        <w:rPr>
          <w:lang w:eastAsia="en-US"/>
        </w:rPr>
        <w:t>,</w:t>
      </w:r>
    </w:p>
    <w:p w14:paraId="7AC10831" w14:textId="39E76AD4" w:rsidR="0046142F" w:rsidRDefault="0046142F" w:rsidP="0046142F">
      <w:pPr>
        <w:rPr>
          <w:lang w:eastAsia="en-US"/>
        </w:rPr>
      </w:pPr>
      <w:r>
        <w:rPr>
          <w:lang w:eastAsia="en-US"/>
        </w:rPr>
        <w:t>« </w:t>
      </w:r>
      <w:r w:rsidR="003148C9">
        <w:rPr>
          <w:lang w:eastAsia="en-US"/>
        </w:rPr>
        <w:t>Votre mère vous trompe</w:t>
      </w:r>
      <w:r>
        <w:rPr>
          <w:lang w:eastAsia="en-US"/>
        </w:rPr>
        <w:t xml:space="preserve">, </w:t>
      </w:r>
      <w:r w:rsidR="003148C9">
        <w:rPr>
          <w:lang w:eastAsia="en-US"/>
        </w:rPr>
        <w:t>elle n</w:t>
      </w:r>
      <w:r>
        <w:rPr>
          <w:lang w:eastAsia="en-US"/>
        </w:rPr>
        <w:t>’</w:t>
      </w:r>
      <w:r w:rsidR="003148C9">
        <w:rPr>
          <w:lang w:eastAsia="en-US"/>
        </w:rPr>
        <w:t>est pas mariée</w:t>
      </w:r>
      <w:r>
        <w:rPr>
          <w:lang w:eastAsia="en-US"/>
        </w:rPr>
        <w:t xml:space="preserve">. </w:t>
      </w:r>
      <w:r w:rsidR="003148C9">
        <w:rPr>
          <w:lang w:eastAsia="en-US"/>
        </w:rPr>
        <w:t>Un beau jour</w:t>
      </w:r>
      <w:r>
        <w:rPr>
          <w:lang w:eastAsia="en-US"/>
        </w:rPr>
        <w:t xml:space="preserve">, </w:t>
      </w:r>
      <w:r w:rsidR="003148C9">
        <w:rPr>
          <w:lang w:eastAsia="en-US"/>
        </w:rPr>
        <w:t>dans ces salons où vous passez si fier</w:t>
      </w:r>
      <w:r>
        <w:rPr>
          <w:lang w:eastAsia="en-US"/>
        </w:rPr>
        <w:t xml:space="preserve">, </w:t>
      </w:r>
      <w:r w:rsidR="003148C9">
        <w:rPr>
          <w:lang w:eastAsia="en-US"/>
        </w:rPr>
        <w:t>quelqu</w:t>
      </w:r>
      <w:r>
        <w:rPr>
          <w:lang w:eastAsia="en-US"/>
        </w:rPr>
        <w:t>’</w:t>
      </w:r>
      <w:r w:rsidR="003148C9">
        <w:rPr>
          <w:lang w:eastAsia="en-US"/>
        </w:rPr>
        <w:t>un vous appellera bâtard</w:t>
      </w:r>
      <w:r>
        <w:rPr>
          <w:lang w:eastAsia="en-US"/>
        </w:rPr>
        <w:t>… »</w:t>
      </w:r>
    </w:p>
    <w:p w14:paraId="6131FFC1" w14:textId="77777777" w:rsidR="0046142F" w:rsidRDefault="003148C9" w:rsidP="0046142F">
      <w:pPr>
        <w:rPr>
          <w:lang w:eastAsia="en-US"/>
        </w:rPr>
      </w:pPr>
      <w:r>
        <w:rPr>
          <w:lang w:eastAsia="en-US"/>
        </w:rPr>
        <w:t>Berthe leva ses deux mains au ciel et poussa un grand cri</w:t>
      </w:r>
      <w:r w:rsidR="0046142F">
        <w:rPr>
          <w:lang w:eastAsia="en-US"/>
        </w:rPr>
        <w:t xml:space="preserve">. </w:t>
      </w:r>
      <w:r>
        <w:rPr>
          <w:lang w:eastAsia="en-US"/>
        </w:rPr>
        <w:t>Puis elle tomba à la renverse</w:t>
      </w:r>
      <w:r w:rsidR="0046142F">
        <w:rPr>
          <w:lang w:eastAsia="en-US"/>
        </w:rPr>
        <w:t xml:space="preserve">, </w:t>
      </w:r>
      <w:r>
        <w:rPr>
          <w:lang w:eastAsia="en-US"/>
        </w:rPr>
        <w:t>foudroyée et comme morte</w:t>
      </w:r>
      <w:r w:rsidR="0046142F">
        <w:rPr>
          <w:lang w:eastAsia="en-US"/>
        </w:rPr>
        <w:t xml:space="preserve">, </w:t>
      </w:r>
      <w:r>
        <w:rPr>
          <w:lang w:eastAsia="en-US"/>
        </w:rPr>
        <w:t>la tête dans les basses branches des lilas</w:t>
      </w:r>
      <w:r w:rsidR="0046142F">
        <w:rPr>
          <w:lang w:eastAsia="en-US"/>
        </w:rPr>
        <w:t>.</w:t>
      </w:r>
    </w:p>
    <w:p w14:paraId="2B3C3AFB" w14:textId="77777777" w:rsidR="0046142F" w:rsidRDefault="003148C9" w:rsidP="0046142F">
      <w:pPr>
        <w:rPr>
          <w:lang w:eastAsia="en-US"/>
        </w:rPr>
      </w:pPr>
      <w:r>
        <w:rPr>
          <w:lang w:eastAsia="en-US"/>
        </w:rPr>
        <w:lastRenderedPageBreak/>
        <w:t>À ce cri qui partait si près de lui</w:t>
      </w:r>
      <w:r w:rsidR="0046142F">
        <w:rPr>
          <w:lang w:eastAsia="en-US"/>
        </w:rPr>
        <w:t xml:space="preserve">, </w:t>
      </w:r>
      <w:r>
        <w:rPr>
          <w:lang w:eastAsia="en-US"/>
        </w:rPr>
        <w:t>Lucien s</w:t>
      </w:r>
      <w:r w:rsidR="0046142F">
        <w:rPr>
          <w:lang w:eastAsia="en-US"/>
        </w:rPr>
        <w:t>’</w:t>
      </w:r>
      <w:r>
        <w:rPr>
          <w:lang w:eastAsia="en-US"/>
        </w:rPr>
        <w:t>éveilla en sursaut de l</w:t>
      </w:r>
      <w:r w:rsidR="0046142F">
        <w:rPr>
          <w:lang w:eastAsia="en-US"/>
        </w:rPr>
        <w:t>’</w:t>
      </w:r>
      <w:r>
        <w:rPr>
          <w:lang w:eastAsia="en-US"/>
        </w:rPr>
        <w:t>autre côté de la charmille</w:t>
      </w:r>
      <w:r w:rsidR="0046142F">
        <w:rPr>
          <w:lang w:eastAsia="en-US"/>
        </w:rPr>
        <w:t>.</w:t>
      </w:r>
    </w:p>
    <w:p w14:paraId="27459295" w14:textId="77777777" w:rsidR="0046142F" w:rsidRDefault="0046142F" w:rsidP="0046142F">
      <w:pPr>
        <w:rPr>
          <w:lang w:eastAsia="en-US"/>
        </w:rPr>
      </w:pPr>
      <w:r>
        <w:rPr>
          <w:lang w:eastAsia="en-US"/>
        </w:rPr>
        <w:t>— </w:t>
      </w:r>
      <w:r w:rsidR="003148C9">
        <w:rPr>
          <w:lang w:eastAsia="en-US"/>
        </w:rPr>
        <w:t>Qui est là</w:t>
      </w:r>
      <w:r>
        <w:rPr>
          <w:lang w:eastAsia="en-US"/>
        </w:rPr>
        <w:t xml:space="preserve"> ? </w:t>
      </w:r>
      <w:r w:rsidR="003148C9">
        <w:rPr>
          <w:lang w:eastAsia="en-US"/>
        </w:rPr>
        <w:t>demanda-t-il</w:t>
      </w:r>
      <w:r>
        <w:rPr>
          <w:lang w:eastAsia="en-US"/>
        </w:rPr>
        <w:t>.</w:t>
      </w:r>
    </w:p>
    <w:p w14:paraId="4A84F6A7" w14:textId="77777777" w:rsidR="0046142F" w:rsidRDefault="003148C9" w:rsidP="0046142F">
      <w:pPr>
        <w:rPr>
          <w:lang w:eastAsia="en-US"/>
        </w:rPr>
      </w:pPr>
      <w:r>
        <w:rPr>
          <w:lang w:eastAsia="en-US"/>
        </w:rPr>
        <w:t>Personne ne répondit</w:t>
      </w:r>
      <w:r w:rsidR="0046142F">
        <w:rPr>
          <w:lang w:eastAsia="en-US"/>
        </w:rPr>
        <w:t>.</w:t>
      </w:r>
    </w:p>
    <w:p w14:paraId="4D764F47" w14:textId="77777777" w:rsidR="0046142F" w:rsidRDefault="003148C9" w:rsidP="0046142F">
      <w:pPr>
        <w:rPr>
          <w:lang w:eastAsia="en-US"/>
        </w:rPr>
      </w:pPr>
      <w:r>
        <w:rPr>
          <w:lang w:eastAsia="en-US"/>
        </w:rPr>
        <w:t>Lucien se leva</w:t>
      </w:r>
      <w:r w:rsidR="0046142F">
        <w:rPr>
          <w:lang w:eastAsia="en-US"/>
        </w:rPr>
        <w:t xml:space="preserve">. </w:t>
      </w:r>
      <w:r>
        <w:rPr>
          <w:lang w:eastAsia="en-US"/>
        </w:rPr>
        <w:t>Il ne savait trop s</w:t>
      </w:r>
      <w:r w:rsidR="0046142F">
        <w:rPr>
          <w:lang w:eastAsia="en-US"/>
        </w:rPr>
        <w:t>’</w:t>
      </w:r>
      <w:r>
        <w:rPr>
          <w:lang w:eastAsia="en-US"/>
        </w:rPr>
        <w:t>il avait rêve ou si c</w:t>
      </w:r>
      <w:r w:rsidR="0046142F">
        <w:rPr>
          <w:lang w:eastAsia="en-US"/>
        </w:rPr>
        <w:t>’</w:t>
      </w:r>
      <w:r>
        <w:rPr>
          <w:lang w:eastAsia="en-US"/>
        </w:rPr>
        <w:t>était bien réellement un cri de détresse</w:t>
      </w:r>
      <w:r w:rsidR="0046142F">
        <w:rPr>
          <w:lang w:eastAsia="en-US"/>
        </w:rPr>
        <w:t>.</w:t>
      </w:r>
    </w:p>
    <w:p w14:paraId="0A55C9D2" w14:textId="77777777" w:rsidR="0046142F" w:rsidRDefault="003148C9" w:rsidP="0046142F">
      <w:pPr>
        <w:rPr>
          <w:lang w:eastAsia="en-US"/>
        </w:rPr>
      </w:pPr>
      <w:r>
        <w:rPr>
          <w:lang w:eastAsia="en-US"/>
        </w:rPr>
        <w:t>Il suivit la charmille en tâtonnant</w:t>
      </w:r>
      <w:r w:rsidR="0046142F">
        <w:rPr>
          <w:lang w:eastAsia="en-US"/>
        </w:rPr>
        <w:t xml:space="preserve">, </w:t>
      </w:r>
      <w:r>
        <w:rPr>
          <w:lang w:eastAsia="en-US"/>
        </w:rPr>
        <w:t>et arriva auprès de l</w:t>
      </w:r>
      <w:r w:rsidR="0046142F">
        <w:rPr>
          <w:lang w:eastAsia="en-US"/>
        </w:rPr>
        <w:t>’</w:t>
      </w:r>
      <w:r>
        <w:rPr>
          <w:lang w:eastAsia="en-US"/>
        </w:rPr>
        <w:t>ouverture</w:t>
      </w:r>
      <w:r w:rsidR="0046142F">
        <w:rPr>
          <w:lang w:eastAsia="en-US"/>
        </w:rPr>
        <w:t>.</w:t>
      </w:r>
    </w:p>
    <w:p w14:paraId="72B39CBC" w14:textId="77777777" w:rsidR="0046142F" w:rsidRDefault="0046142F" w:rsidP="0046142F">
      <w:pPr>
        <w:rPr>
          <w:lang w:eastAsia="en-US"/>
        </w:rPr>
      </w:pPr>
      <w:r>
        <w:rPr>
          <w:lang w:eastAsia="en-US"/>
        </w:rPr>
        <w:t>— </w:t>
      </w:r>
      <w:r w:rsidR="003148C9">
        <w:rPr>
          <w:lang w:eastAsia="en-US"/>
        </w:rPr>
        <w:t>Y a-t-il quelqu</w:t>
      </w:r>
      <w:r>
        <w:rPr>
          <w:lang w:eastAsia="en-US"/>
        </w:rPr>
        <w:t>’</w:t>
      </w:r>
      <w:r w:rsidR="003148C9">
        <w:rPr>
          <w:lang w:eastAsia="en-US"/>
        </w:rPr>
        <w:t>un</w:t>
      </w:r>
      <w:r>
        <w:rPr>
          <w:lang w:eastAsia="en-US"/>
        </w:rPr>
        <w:t xml:space="preserve"> ? </w:t>
      </w:r>
      <w:r w:rsidR="003148C9">
        <w:rPr>
          <w:lang w:eastAsia="en-US"/>
        </w:rPr>
        <w:t>demanda-t-il encore</w:t>
      </w:r>
      <w:r>
        <w:rPr>
          <w:lang w:eastAsia="en-US"/>
        </w:rPr>
        <w:t>.</w:t>
      </w:r>
    </w:p>
    <w:p w14:paraId="203955FE" w14:textId="04923B34" w:rsidR="0046142F" w:rsidRDefault="003148C9" w:rsidP="0046142F">
      <w:pPr>
        <w:rPr>
          <w:lang w:eastAsia="en-US"/>
        </w:rPr>
      </w:pPr>
      <w:r>
        <w:rPr>
          <w:lang w:eastAsia="en-US"/>
        </w:rPr>
        <w:t>En ce moment</w:t>
      </w:r>
      <w:r w:rsidR="0046142F">
        <w:rPr>
          <w:lang w:eastAsia="en-US"/>
        </w:rPr>
        <w:t>, M. </w:t>
      </w:r>
      <w:r>
        <w:rPr>
          <w:lang w:eastAsia="en-US"/>
        </w:rPr>
        <w:t>Fargeau</w:t>
      </w:r>
      <w:r w:rsidR="0046142F">
        <w:rPr>
          <w:lang w:eastAsia="en-US"/>
        </w:rPr>
        <w:t xml:space="preserve">, </w:t>
      </w:r>
      <w:r>
        <w:rPr>
          <w:lang w:eastAsia="en-US"/>
        </w:rPr>
        <w:t>qui venait de rentrer peut-être pour guetter précisément l</w:t>
      </w:r>
      <w:r w:rsidR="0046142F">
        <w:rPr>
          <w:lang w:eastAsia="en-US"/>
        </w:rPr>
        <w:t>’</w:t>
      </w:r>
      <w:r>
        <w:rPr>
          <w:lang w:eastAsia="en-US"/>
        </w:rPr>
        <w:t>effet de sa lettre</w:t>
      </w:r>
      <w:r w:rsidR="0046142F">
        <w:rPr>
          <w:lang w:eastAsia="en-US"/>
        </w:rPr>
        <w:t xml:space="preserve">, </w:t>
      </w:r>
      <w:r>
        <w:rPr>
          <w:lang w:eastAsia="en-US"/>
        </w:rPr>
        <w:t>parut au haut du perron</w:t>
      </w:r>
      <w:r w:rsidR="0046142F">
        <w:rPr>
          <w:lang w:eastAsia="en-US"/>
        </w:rPr>
        <w:t>.</w:t>
      </w:r>
    </w:p>
    <w:p w14:paraId="165EB13A" w14:textId="77777777" w:rsidR="0046142F" w:rsidRDefault="003148C9" w:rsidP="0046142F">
      <w:pPr>
        <w:rPr>
          <w:lang w:eastAsia="en-US"/>
        </w:rPr>
      </w:pPr>
      <w:r>
        <w:rPr>
          <w:lang w:eastAsia="en-US"/>
        </w:rPr>
        <w:t>Il se garda de répondre</w:t>
      </w:r>
      <w:r w:rsidR="0046142F">
        <w:rPr>
          <w:lang w:eastAsia="en-US"/>
        </w:rPr>
        <w:t>.</w:t>
      </w:r>
    </w:p>
    <w:p w14:paraId="2A7F6E99" w14:textId="0AE8601F" w:rsidR="0046142F" w:rsidRDefault="003148C9" w:rsidP="0046142F">
      <w:pPr>
        <w:rPr>
          <w:lang w:eastAsia="en-US"/>
        </w:rPr>
      </w:pPr>
      <w:r>
        <w:rPr>
          <w:lang w:eastAsia="en-US"/>
        </w:rPr>
        <w:t>Sans le vouloir</w:t>
      </w:r>
      <w:r w:rsidR="0046142F">
        <w:rPr>
          <w:lang w:eastAsia="en-US"/>
        </w:rPr>
        <w:t xml:space="preserve">, </w:t>
      </w:r>
      <w:r>
        <w:rPr>
          <w:lang w:eastAsia="en-US"/>
        </w:rPr>
        <w:t>l</w:t>
      </w:r>
      <w:r w:rsidR="0046142F">
        <w:rPr>
          <w:lang w:eastAsia="en-US"/>
        </w:rPr>
        <w:t>’</w:t>
      </w:r>
      <w:r>
        <w:rPr>
          <w:lang w:eastAsia="en-US"/>
        </w:rPr>
        <w:t>aveugle dérangea la planche qui fermait l</w:t>
      </w:r>
      <w:r w:rsidR="0046142F">
        <w:rPr>
          <w:lang w:eastAsia="en-US"/>
        </w:rPr>
        <w:t>’</w:t>
      </w:r>
      <w:r>
        <w:rPr>
          <w:lang w:eastAsia="en-US"/>
        </w:rPr>
        <w:t>ouverture</w:t>
      </w:r>
      <w:r w:rsidR="0046142F">
        <w:rPr>
          <w:lang w:eastAsia="en-US"/>
        </w:rPr>
        <w:t xml:space="preserve"> ; </w:t>
      </w:r>
      <w:r>
        <w:rPr>
          <w:lang w:eastAsia="en-US"/>
        </w:rPr>
        <w:t>la planche oscilla</w:t>
      </w:r>
      <w:r w:rsidR="0046142F">
        <w:rPr>
          <w:lang w:eastAsia="en-US"/>
        </w:rPr>
        <w:t xml:space="preserve">, </w:t>
      </w:r>
      <w:r>
        <w:rPr>
          <w:lang w:eastAsia="en-US"/>
        </w:rPr>
        <w:t>puis tomba</w:t>
      </w:r>
      <w:r w:rsidR="0046142F">
        <w:rPr>
          <w:lang w:eastAsia="en-US"/>
        </w:rPr>
        <w:t xml:space="preserve">, </w:t>
      </w:r>
      <w:r>
        <w:rPr>
          <w:lang w:eastAsia="en-US"/>
        </w:rPr>
        <w:t xml:space="preserve">et </w:t>
      </w:r>
      <w:r w:rsidR="0046142F">
        <w:rPr>
          <w:lang w:eastAsia="en-US"/>
        </w:rPr>
        <w:t>M. </w:t>
      </w:r>
      <w:r>
        <w:rPr>
          <w:lang w:eastAsia="en-US"/>
        </w:rPr>
        <w:t>Fargeau put voir Berthe évanouie</w:t>
      </w:r>
      <w:r w:rsidR="0046142F">
        <w:rPr>
          <w:lang w:eastAsia="en-US"/>
        </w:rPr>
        <w:t>.</w:t>
      </w:r>
    </w:p>
    <w:p w14:paraId="470716A7" w14:textId="77777777" w:rsidR="0046142F" w:rsidRDefault="003148C9" w:rsidP="0046142F">
      <w:pPr>
        <w:rPr>
          <w:lang w:eastAsia="en-US"/>
        </w:rPr>
      </w:pPr>
      <w:r>
        <w:rPr>
          <w:lang w:eastAsia="en-US"/>
        </w:rPr>
        <w:t>Lucien était à deux pas d</w:t>
      </w:r>
      <w:r w:rsidR="0046142F">
        <w:rPr>
          <w:lang w:eastAsia="en-US"/>
        </w:rPr>
        <w:t>’</w:t>
      </w:r>
      <w:r>
        <w:rPr>
          <w:lang w:eastAsia="en-US"/>
        </w:rPr>
        <w:t>elle</w:t>
      </w:r>
      <w:r w:rsidR="0046142F">
        <w:rPr>
          <w:lang w:eastAsia="en-US"/>
        </w:rPr>
        <w:t>.</w:t>
      </w:r>
    </w:p>
    <w:p w14:paraId="01D6E88E" w14:textId="77777777" w:rsidR="0046142F" w:rsidRDefault="003148C9" w:rsidP="0046142F">
      <w:pPr>
        <w:rPr>
          <w:lang w:eastAsia="en-US"/>
        </w:rPr>
      </w:pPr>
      <w:r>
        <w:rPr>
          <w:lang w:eastAsia="en-US"/>
        </w:rPr>
        <w:t>Fargeau eut froid dans les veines</w:t>
      </w:r>
      <w:r w:rsidR="0046142F">
        <w:rPr>
          <w:lang w:eastAsia="en-US"/>
        </w:rPr>
        <w:t xml:space="preserve">. </w:t>
      </w:r>
      <w:r>
        <w:rPr>
          <w:lang w:eastAsia="en-US"/>
        </w:rPr>
        <w:t>Il ne s</w:t>
      </w:r>
      <w:r w:rsidR="0046142F">
        <w:rPr>
          <w:lang w:eastAsia="en-US"/>
        </w:rPr>
        <w:t>’</w:t>
      </w:r>
      <w:r>
        <w:rPr>
          <w:lang w:eastAsia="en-US"/>
        </w:rPr>
        <w:t>attendait pas à cela</w:t>
      </w:r>
      <w:r w:rsidR="0046142F">
        <w:rPr>
          <w:lang w:eastAsia="en-US"/>
        </w:rPr>
        <w:t xml:space="preserve">. </w:t>
      </w:r>
      <w:r>
        <w:rPr>
          <w:lang w:eastAsia="en-US"/>
        </w:rPr>
        <w:t>Lucien franchit l</w:t>
      </w:r>
      <w:r w:rsidR="0046142F">
        <w:rPr>
          <w:lang w:eastAsia="en-US"/>
        </w:rPr>
        <w:t>’</w:t>
      </w:r>
      <w:r>
        <w:rPr>
          <w:lang w:eastAsia="en-US"/>
        </w:rPr>
        <w:t>ouverture</w:t>
      </w:r>
      <w:r w:rsidR="0046142F">
        <w:rPr>
          <w:lang w:eastAsia="en-US"/>
        </w:rPr>
        <w:t xml:space="preserve">. </w:t>
      </w:r>
      <w:r>
        <w:rPr>
          <w:lang w:eastAsia="en-US"/>
        </w:rPr>
        <w:t>Son pied heurta le corps de Berthe</w:t>
      </w:r>
      <w:r w:rsidR="0046142F">
        <w:rPr>
          <w:lang w:eastAsia="en-US"/>
        </w:rPr>
        <w:t xml:space="preserve">. </w:t>
      </w:r>
      <w:r>
        <w:rPr>
          <w:lang w:eastAsia="en-US"/>
        </w:rPr>
        <w:t>Il se pencha et la tâta comme font les aveugles</w:t>
      </w:r>
      <w:r w:rsidR="0046142F">
        <w:rPr>
          <w:lang w:eastAsia="en-US"/>
        </w:rPr>
        <w:t xml:space="preserve">. </w:t>
      </w:r>
      <w:r>
        <w:rPr>
          <w:lang w:eastAsia="en-US"/>
        </w:rPr>
        <w:t>Fargeau était tout blême</w:t>
      </w:r>
      <w:r w:rsidR="0046142F">
        <w:rPr>
          <w:lang w:eastAsia="en-US"/>
        </w:rPr>
        <w:t xml:space="preserve">. </w:t>
      </w:r>
      <w:r>
        <w:rPr>
          <w:lang w:eastAsia="en-US"/>
        </w:rPr>
        <w:t>Il avait descendu les marches du perron à pas de loup</w:t>
      </w:r>
      <w:r w:rsidR="0046142F">
        <w:rPr>
          <w:lang w:eastAsia="en-US"/>
        </w:rPr>
        <w:t xml:space="preserve">. </w:t>
      </w:r>
      <w:r>
        <w:rPr>
          <w:lang w:eastAsia="en-US"/>
        </w:rPr>
        <w:t>Il retenait son souffle</w:t>
      </w:r>
      <w:r w:rsidR="0046142F">
        <w:rPr>
          <w:lang w:eastAsia="en-US"/>
        </w:rPr>
        <w:t>.</w:t>
      </w:r>
    </w:p>
    <w:p w14:paraId="36F7F41B" w14:textId="501F1F18" w:rsidR="0046142F" w:rsidRDefault="003148C9" w:rsidP="0046142F">
      <w:pPr>
        <w:rPr>
          <w:lang w:eastAsia="en-US"/>
        </w:rPr>
      </w:pPr>
      <w:r>
        <w:rPr>
          <w:lang w:eastAsia="en-US"/>
        </w:rPr>
        <w:t>L</w:t>
      </w:r>
      <w:r w:rsidR="0046142F">
        <w:rPr>
          <w:lang w:eastAsia="en-US"/>
        </w:rPr>
        <w:t>’</w:t>
      </w:r>
      <w:r>
        <w:rPr>
          <w:lang w:eastAsia="en-US"/>
        </w:rPr>
        <w:t>amour allait-il déchirer le voile mystérieux et fatal qui était entre ces deux âmes</w:t>
      </w:r>
      <w:r w:rsidR="0046142F">
        <w:rPr>
          <w:lang w:eastAsia="en-US"/>
        </w:rPr>
        <w:t xml:space="preserve"> ? </w:t>
      </w:r>
      <w:r>
        <w:rPr>
          <w:lang w:eastAsia="en-US"/>
        </w:rPr>
        <w:t>L</w:t>
      </w:r>
      <w:r w:rsidR="0046142F">
        <w:rPr>
          <w:lang w:eastAsia="en-US"/>
        </w:rPr>
        <w:t>’</w:t>
      </w:r>
      <w:r>
        <w:rPr>
          <w:lang w:eastAsia="en-US"/>
        </w:rPr>
        <w:t>amour qui fait</w:t>
      </w:r>
      <w:r w:rsidR="0046142F">
        <w:rPr>
          <w:lang w:eastAsia="en-US"/>
        </w:rPr>
        <w:t xml:space="preserve">, </w:t>
      </w:r>
      <w:r>
        <w:rPr>
          <w:lang w:eastAsia="en-US"/>
        </w:rPr>
        <w:t>lui aussi</w:t>
      </w:r>
      <w:r w:rsidR="0046142F">
        <w:rPr>
          <w:lang w:eastAsia="en-US"/>
        </w:rPr>
        <w:t xml:space="preserve">, </w:t>
      </w:r>
      <w:r>
        <w:rPr>
          <w:lang w:eastAsia="en-US"/>
        </w:rPr>
        <w:t>des miracles</w:t>
      </w:r>
      <w:r w:rsidR="0046142F">
        <w:rPr>
          <w:lang w:eastAsia="en-US"/>
        </w:rPr>
        <w:t xml:space="preserve"> ! </w:t>
      </w:r>
      <w:r>
        <w:rPr>
          <w:lang w:eastAsia="en-US"/>
        </w:rPr>
        <w:t>Lucien avait Berthe entre ses bras</w:t>
      </w:r>
      <w:r w:rsidR="0046142F">
        <w:rPr>
          <w:lang w:eastAsia="en-US"/>
        </w:rPr>
        <w:t xml:space="preserve">, </w:t>
      </w:r>
      <w:r w:rsidR="006C2AE1">
        <w:rPr>
          <w:lang w:eastAsia="en-US"/>
        </w:rPr>
        <w:t>—</w:t>
      </w:r>
      <w:r w:rsidR="0046142F">
        <w:rPr>
          <w:lang w:eastAsia="en-US"/>
        </w:rPr>
        <w:t xml:space="preserve"> </w:t>
      </w:r>
      <w:r>
        <w:rPr>
          <w:lang w:eastAsia="en-US"/>
        </w:rPr>
        <w:t>la femme aimée et tant pleurée</w:t>
      </w:r>
      <w:r w:rsidR="0046142F">
        <w:rPr>
          <w:lang w:eastAsia="en-US"/>
        </w:rPr>
        <w:t xml:space="preserve"> ; </w:t>
      </w:r>
      <w:r w:rsidR="006C2AE1">
        <w:rPr>
          <w:lang w:eastAsia="en-US"/>
        </w:rPr>
        <w:t>—</w:t>
      </w:r>
      <w:r w:rsidR="0046142F">
        <w:rPr>
          <w:lang w:eastAsia="en-US"/>
        </w:rPr>
        <w:t xml:space="preserve"> </w:t>
      </w:r>
      <w:r>
        <w:rPr>
          <w:lang w:eastAsia="en-US"/>
        </w:rPr>
        <w:t>le trésor qu</w:t>
      </w:r>
      <w:r w:rsidR="0046142F">
        <w:rPr>
          <w:lang w:eastAsia="en-US"/>
        </w:rPr>
        <w:t>’</w:t>
      </w:r>
      <w:r>
        <w:rPr>
          <w:lang w:eastAsia="en-US"/>
        </w:rPr>
        <w:t>il cherchait avec tant de passion et depuis si longtemps</w:t>
      </w:r>
      <w:r w:rsidR="0046142F">
        <w:rPr>
          <w:lang w:eastAsia="en-US"/>
        </w:rPr>
        <w:t> !</w:t>
      </w:r>
    </w:p>
    <w:p w14:paraId="34396C93" w14:textId="77777777" w:rsidR="0046142F" w:rsidRDefault="003148C9" w:rsidP="0046142F">
      <w:pPr>
        <w:rPr>
          <w:lang w:eastAsia="en-US"/>
        </w:rPr>
      </w:pPr>
      <w:r>
        <w:rPr>
          <w:lang w:eastAsia="en-US"/>
        </w:rPr>
        <w:lastRenderedPageBreak/>
        <w:t>Un instant la sueur froide perla aux tempes de Fargeau</w:t>
      </w:r>
      <w:r w:rsidR="0046142F">
        <w:rPr>
          <w:lang w:eastAsia="en-US"/>
        </w:rPr>
        <w:t xml:space="preserve">, </w:t>
      </w:r>
      <w:r>
        <w:rPr>
          <w:lang w:eastAsia="en-US"/>
        </w:rPr>
        <w:t>car Lucien passait à plusieurs reprises sa main sur le visage de Berthe</w:t>
      </w:r>
      <w:r w:rsidR="0046142F">
        <w:rPr>
          <w:lang w:eastAsia="en-US"/>
        </w:rPr>
        <w:t>.</w:t>
      </w:r>
    </w:p>
    <w:p w14:paraId="1D8F49FC" w14:textId="77777777" w:rsidR="0046142F" w:rsidRDefault="003148C9" w:rsidP="0046142F">
      <w:pPr>
        <w:rPr>
          <w:lang w:eastAsia="en-US"/>
        </w:rPr>
      </w:pPr>
      <w:r>
        <w:rPr>
          <w:lang w:eastAsia="en-US"/>
        </w:rPr>
        <w:t>Mais Lucien se redressa et dit</w:t>
      </w:r>
      <w:r w:rsidR="0046142F">
        <w:rPr>
          <w:lang w:eastAsia="en-US"/>
        </w:rPr>
        <w:t> :</w:t>
      </w:r>
    </w:p>
    <w:p w14:paraId="6F3BA64E"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avais cru entendre un cri</w:t>
      </w:r>
      <w:r>
        <w:rPr>
          <w:lang w:eastAsia="en-US"/>
        </w:rPr>
        <w:t xml:space="preserve">… </w:t>
      </w:r>
      <w:r w:rsidR="003148C9">
        <w:rPr>
          <w:lang w:eastAsia="en-US"/>
        </w:rPr>
        <w:t>j</w:t>
      </w:r>
      <w:r>
        <w:rPr>
          <w:lang w:eastAsia="en-US"/>
        </w:rPr>
        <w:t>’</w:t>
      </w:r>
      <w:r w:rsidR="003148C9">
        <w:rPr>
          <w:lang w:eastAsia="en-US"/>
        </w:rPr>
        <w:t>aurai rêvé</w:t>
      </w:r>
      <w:r>
        <w:rPr>
          <w:lang w:eastAsia="en-US"/>
        </w:rPr>
        <w:t xml:space="preserve">… </w:t>
      </w:r>
      <w:r w:rsidR="003148C9">
        <w:rPr>
          <w:lang w:eastAsia="en-US"/>
        </w:rPr>
        <w:t>C</w:t>
      </w:r>
      <w:r>
        <w:rPr>
          <w:lang w:eastAsia="en-US"/>
        </w:rPr>
        <w:t>’</w:t>
      </w:r>
      <w:r w:rsidR="003148C9">
        <w:rPr>
          <w:lang w:eastAsia="en-US"/>
        </w:rPr>
        <w:t>est une femme qui dort</w:t>
      </w:r>
      <w:r>
        <w:rPr>
          <w:lang w:eastAsia="en-US"/>
        </w:rPr>
        <w:t>…</w:t>
      </w:r>
    </w:p>
    <w:p w14:paraId="56C7E403" w14:textId="77777777" w:rsidR="0046142F" w:rsidRDefault="003148C9" w:rsidP="0046142F">
      <w:pPr>
        <w:rPr>
          <w:lang w:eastAsia="en-US"/>
        </w:rPr>
      </w:pPr>
      <w:r>
        <w:rPr>
          <w:lang w:eastAsia="en-US"/>
        </w:rPr>
        <w:t>Et il rentra dans le jardin</w:t>
      </w:r>
      <w:r w:rsidR="0046142F">
        <w:rPr>
          <w:lang w:eastAsia="en-US"/>
        </w:rPr>
        <w:t>.</w:t>
      </w:r>
    </w:p>
    <w:p w14:paraId="6C56594A" w14:textId="5E67FFA9" w:rsidR="0046142F" w:rsidRDefault="003148C9" w:rsidP="0046142F">
      <w:pPr>
        <w:ind w:firstLine="0"/>
        <w:jc w:val="center"/>
      </w:pPr>
      <w:r w:rsidRPr="0046142F">
        <w:t>FIN DE LA DEUXIÈME PARTIE</w:t>
      </w:r>
    </w:p>
    <w:p w14:paraId="2134782B" w14:textId="182A4E16" w:rsidR="003148C9" w:rsidRPr="0046142F" w:rsidRDefault="0046142F" w:rsidP="0046142F">
      <w:pPr>
        <w:pStyle w:val="Titre1"/>
        <w:rPr>
          <w:sz w:val="60"/>
          <w:lang w:eastAsia="en-US"/>
        </w:rPr>
      </w:pPr>
      <w:bookmarkStart w:id="74" w:name="_Toc233868078"/>
      <w:r>
        <w:rPr>
          <w:sz w:val="60"/>
          <w:lang w:eastAsia="en-US"/>
        </w:rPr>
        <w:lastRenderedPageBreak/>
        <w:br/>
      </w:r>
      <w:r>
        <w:rPr>
          <w:sz w:val="60"/>
          <w:lang w:eastAsia="en-US"/>
        </w:rPr>
        <w:br/>
      </w:r>
      <w:r>
        <w:rPr>
          <w:sz w:val="60"/>
          <w:lang w:eastAsia="en-US"/>
        </w:rPr>
        <w:br/>
      </w:r>
      <w:bookmarkStart w:id="75" w:name="_Toc202196773"/>
      <w:r w:rsidR="003148C9" w:rsidRPr="0046142F">
        <w:rPr>
          <w:sz w:val="60"/>
          <w:lang w:eastAsia="en-US"/>
        </w:rPr>
        <w:t>TROISIÈME PARTIE</w:t>
      </w:r>
      <w:bookmarkEnd w:id="74"/>
      <w:r w:rsidR="003148C9" w:rsidRPr="0046142F">
        <w:rPr>
          <w:sz w:val="60"/>
          <w:lang w:eastAsia="en-US"/>
        </w:rPr>
        <w:br/>
      </w:r>
      <w:r w:rsidR="003148C9" w:rsidRPr="0046142F">
        <w:rPr>
          <w:sz w:val="60"/>
          <w:lang w:eastAsia="en-US"/>
        </w:rPr>
        <w:br/>
      </w:r>
      <w:bookmarkStart w:id="76" w:name="_Toc233868079"/>
      <w:r w:rsidR="003148C9" w:rsidRPr="0046142F">
        <w:rPr>
          <w:sz w:val="60"/>
          <w:lang w:eastAsia="en-US"/>
        </w:rPr>
        <w:t>L</w:t>
      </w:r>
      <w:r w:rsidRPr="0046142F">
        <w:rPr>
          <w:sz w:val="60"/>
          <w:lang w:eastAsia="en-US"/>
        </w:rPr>
        <w:t>’</w:t>
      </w:r>
      <w:r w:rsidR="003148C9" w:rsidRPr="0046142F">
        <w:rPr>
          <w:sz w:val="60"/>
          <w:lang w:eastAsia="en-US"/>
        </w:rPr>
        <w:t>HISTOIRE D</w:t>
      </w:r>
      <w:r w:rsidRPr="0046142F">
        <w:rPr>
          <w:sz w:val="60"/>
          <w:lang w:eastAsia="en-US"/>
        </w:rPr>
        <w:t>’</w:t>
      </w:r>
      <w:r w:rsidR="003148C9" w:rsidRPr="0046142F">
        <w:rPr>
          <w:sz w:val="60"/>
          <w:lang w:eastAsia="en-US"/>
        </w:rPr>
        <w:t>UNE NUIT</w:t>
      </w:r>
      <w:bookmarkEnd w:id="75"/>
      <w:bookmarkEnd w:id="76"/>
      <w:r w:rsidR="003148C9" w:rsidRPr="0046142F">
        <w:rPr>
          <w:sz w:val="60"/>
          <w:lang w:eastAsia="en-US"/>
        </w:rPr>
        <w:br/>
      </w:r>
    </w:p>
    <w:p w14:paraId="74F2C928" w14:textId="77777777" w:rsidR="003148C9" w:rsidRDefault="003148C9" w:rsidP="0046142F">
      <w:pPr>
        <w:pStyle w:val="Titre2"/>
        <w:rPr>
          <w:lang w:eastAsia="en-US"/>
        </w:rPr>
      </w:pPr>
      <w:bookmarkStart w:id="77" w:name="_Toc233868080"/>
      <w:bookmarkStart w:id="78" w:name="_Toc202196774"/>
      <w:r>
        <w:rPr>
          <w:lang w:eastAsia="en-US"/>
        </w:rPr>
        <w:lastRenderedPageBreak/>
        <w:t>COURSE EN FIACRE</w:t>
      </w:r>
      <w:bookmarkEnd w:id="77"/>
      <w:bookmarkEnd w:id="78"/>
      <w:r>
        <w:rPr>
          <w:lang w:eastAsia="en-US"/>
        </w:rPr>
        <w:br/>
      </w:r>
    </w:p>
    <w:p w14:paraId="3ED48B1E" w14:textId="42C27D5E" w:rsidR="0046142F" w:rsidRDefault="0046142F" w:rsidP="0046142F">
      <w:pPr>
        <w:rPr>
          <w:lang w:eastAsia="en-US"/>
        </w:rPr>
      </w:pPr>
      <w:r>
        <w:rPr>
          <w:lang w:eastAsia="en-US"/>
        </w:rPr>
        <w:t>M. </w:t>
      </w:r>
      <w:r w:rsidR="003148C9">
        <w:rPr>
          <w:lang w:eastAsia="en-US"/>
        </w:rPr>
        <w:t>Fargeau resta dans le jardin jusqu</w:t>
      </w:r>
      <w:r>
        <w:rPr>
          <w:lang w:eastAsia="en-US"/>
        </w:rPr>
        <w:t>’</w:t>
      </w:r>
      <w:r w:rsidR="003148C9">
        <w:rPr>
          <w:lang w:eastAsia="en-US"/>
        </w:rPr>
        <w:t>au moment où l</w:t>
      </w:r>
      <w:r>
        <w:rPr>
          <w:lang w:eastAsia="en-US"/>
        </w:rPr>
        <w:t>’</w:t>
      </w:r>
      <w:r w:rsidR="003148C9">
        <w:rPr>
          <w:lang w:eastAsia="en-US"/>
        </w:rPr>
        <w:t>aveugle franchit le seuil de l</w:t>
      </w:r>
      <w:r>
        <w:rPr>
          <w:lang w:eastAsia="en-US"/>
        </w:rPr>
        <w:t>’</w:t>
      </w:r>
      <w:r w:rsidR="003148C9">
        <w:rPr>
          <w:lang w:eastAsia="en-US"/>
        </w:rPr>
        <w:t xml:space="preserve">hôtel </w:t>
      </w:r>
      <w:proofErr w:type="spellStart"/>
      <w:r w:rsidR="003148C9">
        <w:rPr>
          <w:lang w:eastAsia="en-US"/>
        </w:rPr>
        <w:t>Lointier</w:t>
      </w:r>
      <w:proofErr w:type="spellEnd"/>
      <w:r>
        <w:rPr>
          <w:lang w:eastAsia="en-US"/>
        </w:rPr>
        <w:t>.</w:t>
      </w:r>
    </w:p>
    <w:p w14:paraId="799B8D18" w14:textId="77777777" w:rsidR="0046142F" w:rsidRDefault="003148C9" w:rsidP="0046142F">
      <w:pPr>
        <w:rPr>
          <w:lang w:eastAsia="en-US"/>
        </w:rPr>
      </w:pPr>
      <w:r>
        <w:rPr>
          <w:lang w:eastAsia="en-US"/>
        </w:rPr>
        <w:t>Madame de Marans était toujours re</w:t>
      </w:r>
      <w:r>
        <w:t>nversée sur le sol et privée de sentiment</w:t>
      </w:r>
      <w:r w:rsidR="0046142F">
        <w:rPr>
          <w:lang w:eastAsia="en-US"/>
        </w:rPr>
        <w:t>.</w:t>
      </w:r>
    </w:p>
    <w:p w14:paraId="6B1C26D3" w14:textId="36927DAC" w:rsidR="0046142F" w:rsidRDefault="003148C9" w:rsidP="0046142F">
      <w:pPr>
        <w:rPr>
          <w:lang w:eastAsia="en-US"/>
        </w:rPr>
      </w:pPr>
      <w:r>
        <w:rPr>
          <w:lang w:eastAsia="en-US"/>
        </w:rPr>
        <w:t xml:space="preserve">Mais </w:t>
      </w:r>
      <w:r w:rsidR="0046142F">
        <w:rPr>
          <w:lang w:eastAsia="en-US"/>
        </w:rPr>
        <w:t>M. </w:t>
      </w:r>
      <w:r>
        <w:rPr>
          <w:lang w:eastAsia="en-US"/>
        </w:rPr>
        <w:t>Fargeau</w:t>
      </w:r>
      <w:r w:rsidR="0046142F">
        <w:rPr>
          <w:lang w:eastAsia="en-US"/>
        </w:rPr>
        <w:t xml:space="preserve">, </w:t>
      </w:r>
      <w:r>
        <w:rPr>
          <w:lang w:eastAsia="en-US"/>
        </w:rPr>
        <w:t>nous le savons bien</w:t>
      </w:r>
      <w:r w:rsidR="0046142F">
        <w:rPr>
          <w:lang w:eastAsia="en-US"/>
        </w:rPr>
        <w:t xml:space="preserve">, </w:t>
      </w:r>
      <w:r>
        <w:rPr>
          <w:lang w:eastAsia="en-US"/>
        </w:rPr>
        <w:t>n</w:t>
      </w:r>
      <w:r w:rsidR="0046142F">
        <w:rPr>
          <w:lang w:eastAsia="en-US"/>
        </w:rPr>
        <w:t>’</w:t>
      </w:r>
      <w:r>
        <w:rPr>
          <w:lang w:eastAsia="en-US"/>
        </w:rPr>
        <w:t>avait point de vaine sensiblerie</w:t>
      </w:r>
      <w:r w:rsidR="0046142F">
        <w:rPr>
          <w:lang w:eastAsia="en-US"/>
        </w:rPr>
        <w:t xml:space="preserve">. </w:t>
      </w:r>
      <w:r>
        <w:rPr>
          <w:lang w:eastAsia="en-US"/>
        </w:rPr>
        <w:t>Au lieu de la secourir</w:t>
      </w:r>
      <w:r w:rsidR="0046142F">
        <w:rPr>
          <w:lang w:eastAsia="en-US"/>
        </w:rPr>
        <w:t xml:space="preserve">, </w:t>
      </w:r>
      <w:r>
        <w:rPr>
          <w:lang w:eastAsia="en-US"/>
        </w:rPr>
        <w:t>il remonta le perron en se frottant les mains et en se disant</w:t>
      </w:r>
      <w:r w:rsidR="0046142F">
        <w:rPr>
          <w:lang w:eastAsia="en-US"/>
        </w:rPr>
        <w:t> :</w:t>
      </w:r>
    </w:p>
    <w:p w14:paraId="53A30F07" w14:textId="77777777" w:rsidR="0046142F" w:rsidRDefault="0046142F" w:rsidP="0046142F">
      <w:pPr>
        <w:rPr>
          <w:lang w:eastAsia="en-US"/>
        </w:rPr>
      </w:pPr>
      <w:r>
        <w:rPr>
          <w:lang w:eastAsia="en-US"/>
        </w:rPr>
        <w:t>— </w:t>
      </w:r>
      <w:r w:rsidR="003148C9">
        <w:rPr>
          <w:lang w:eastAsia="en-US"/>
        </w:rPr>
        <w:t>Ils ne se trouveront jamais plus près l</w:t>
      </w:r>
      <w:r>
        <w:rPr>
          <w:lang w:eastAsia="en-US"/>
        </w:rPr>
        <w:t>’</w:t>
      </w:r>
      <w:r w:rsidR="003148C9">
        <w:rPr>
          <w:lang w:eastAsia="en-US"/>
        </w:rPr>
        <w:t>un de l</w:t>
      </w:r>
      <w:r>
        <w:rPr>
          <w:lang w:eastAsia="en-US"/>
        </w:rPr>
        <w:t>’</w:t>
      </w:r>
      <w:r w:rsidR="003148C9">
        <w:rPr>
          <w:lang w:eastAsia="en-US"/>
        </w:rPr>
        <w:t>a</w:t>
      </w:r>
      <w:r w:rsidR="003148C9">
        <w:t>utre</w:t>
      </w:r>
      <w:r>
        <w:rPr>
          <w:lang w:eastAsia="en-US"/>
        </w:rPr>
        <w:t xml:space="preserve">…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comme il lui palpait la figure</w:t>
      </w:r>
      <w:r>
        <w:rPr>
          <w:lang w:eastAsia="en-US"/>
        </w:rPr>
        <w:t xml:space="preserve">… </w:t>
      </w:r>
      <w:r w:rsidR="003148C9">
        <w:rPr>
          <w:lang w:eastAsia="en-US"/>
        </w:rPr>
        <w:t xml:space="preserve">Et on dit encore que les aveugles ont </w:t>
      </w:r>
      <w:proofErr w:type="spellStart"/>
      <w:r w:rsidR="003148C9">
        <w:rPr>
          <w:lang w:eastAsia="en-US"/>
        </w:rPr>
        <w:t>du</w:t>
      </w:r>
      <w:proofErr w:type="spellEnd"/>
      <w:r w:rsidR="003148C9">
        <w:rPr>
          <w:lang w:eastAsia="en-US"/>
        </w:rPr>
        <w:t xml:space="preserve"> tact</w:t>
      </w:r>
      <w:r>
        <w:rPr>
          <w:lang w:eastAsia="en-US"/>
        </w:rPr>
        <w:t xml:space="preserve"> !… </w:t>
      </w:r>
      <w:r w:rsidR="003148C9">
        <w:rPr>
          <w:lang w:eastAsia="en-US"/>
        </w:rPr>
        <w:t>La chose certaine</w:t>
      </w:r>
      <w:r>
        <w:rPr>
          <w:lang w:eastAsia="en-US"/>
        </w:rPr>
        <w:t xml:space="preserve">, </w:t>
      </w:r>
      <w:r w:rsidR="003148C9">
        <w:rPr>
          <w:lang w:eastAsia="en-US"/>
        </w:rPr>
        <w:t>c</w:t>
      </w:r>
      <w:r>
        <w:rPr>
          <w:lang w:eastAsia="en-US"/>
        </w:rPr>
        <w:t>’</w:t>
      </w:r>
      <w:r w:rsidR="003148C9">
        <w:rPr>
          <w:lang w:eastAsia="en-US"/>
        </w:rPr>
        <w:t>est que ma lettre a fait son effet</w:t>
      </w:r>
      <w:r>
        <w:rPr>
          <w:lang w:eastAsia="en-US"/>
        </w:rPr>
        <w:t xml:space="preserve"> !… </w:t>
      </w:r>
      <w:r w:rsidR="003148C9">
        <w:rPr>
          <w:lang w:eastAsia="en-US"/>
        </w:rPr>
        <w:t>Maintenant</w:t>
      </w:r>
      <w:r>
        <w:rPr>
          <w:lang w:eastAsia="en-US"/>
        </w:rPr>
        <w:t xml:space="preserve">, </w:t>
      </w:r>
      <w:r w:rsidR="003148C9">
        <w:rPr>
          <w:lang w:eastAsia="en-US"/>
        </w:rPr>
        <w:t>procédons à une autre besogne</w:t>
      </w:r>
      <w:r>
        <w:rPr>
          <w:lang w:eastAsia="en-US"/>
        </w:rPr>
        <w:t>.</w:t>
      </w:r>
    </w:p>
    <w:p w14:paraId="3F685F20" w14:textId="77777777" w:rsidR="0046142F" w:rsidRDefault="003148C9" w:rsidP="0046142F">
      <w:pPr>
        <w:rPr>
          <w:lang w:eastAsia="en-US"/>
        </w:rPr>
      </w:pPr>
      <w:r>
        <w:rPr>
          <w:lang w:eastAsia="en-US"/>
        </w:rPr>
        <w:t>C</w:t>
      </w:r>
      <w:r w:rsidR="0046142F">
        <w:rPr>
          <w:lang w:eastAsia="en-US"/>
        </w:rPr>
        <w:t>’</w:t>
      </w:r>
      <w:r>
        <w:rPr>
          <w:lang w:eastAsia="en-US"/>
        </w:rPr>
        <w:t>était un homme bien laborieux</w:t>
      </w:r>
      <w:r w:rsidR="0046142F">
        <w:rPr>
          <w:lang w:eastAsia="en-US"/>
        </w:rPr>
        <w:t>.</w:t>
      </w:r>
    </w:p>
    <w:p w14:paraId="45B99ECF" w14:textId="77777777" w:rsidR="0046142F" w:rsidRDefault="003148C9" w:rsidP="0046142F">
      <w:pPr>
        <w:rPr>
          <w:lang w:eastAsia="en-US"/>
        </w:rPr>
      </w:pPr>
      <w:r>
        <w:rPr>
          <w:lang w:eastAsia="en-US"/>
        </w:rPr>
        <w:t>Il se jeta dans sa voiture et dit au cocher</w:t>
      </w:r>
      <w:r w:rsidR="0046142F">
        <w:rPr>
          <w:lang w:eastAsia="en-US"/>
        </w:rPr>
        <w:t> :</w:t>
      </w:r>
    </w:p>
    <w:p w14:paraId="28A374FC" w14:textId="6584F32B" w:rsidR="0046142F" w:rsidRDefault="0046142F" w:rsidP="0046142F">
      <w:pPr>
        <w:rPr>
          <w:lang w:eastAsia="en-US"/>
        </w:rPr>
      </w:pPr>
      <w:r>
        <w:rPr>
          <w:lang w:eastAsia="en-US"/>
        </w:rPr>
        <w:t>— </w:t>
      </w:r>
      <w:r w:rsidR="003148C9">
        <w:rPr>
          <w:lang w:eastAsia="en-US"/>
        </w:rPr>
        <w:t>Pont-Neuf</w:t>
      </w:r>
      <w:r>
        <w:rPr>
          <w:lang w:eastAsia="en-US"/>
        </w:rPr>
        <w:t xml:space="preserve"> ! </w:t>
      </w:r>
      <w:r w:rsidR="003148C9">
        <w:rPr>
          <w:lang w:eastAsia="en-US"/>
        </w:rPr>
        <w:t>devant la statue</w:t>
      </w:r>
      <w:r>
        <w:rPr>
          <w:lang w:eastAsia="en-US"/>
        </w:rPr>
        <w:t xml:space="preserve">. </w:t>
      </w:r>
      <w:r w:rsidR="006C2AE1">
        <w:rPr>
          <w:lang w:eastAsia="en-US"/>
        </w:rPr>
        <w:t>—</w:t>
      </w:r>
      <w:r>
        <w:rPr>
          <w:lang w:eastAsia="en-US"/>
        </w:rPr>
        <w:t xml:space="preserve"> </w:t>
      </w:r>
      <w:r w:rsidR="003148C9">
        <w:rPr>
          <w:lang w:eastAsia="en-US"/>
        </w:rPr>
        <w:t>Au galop</w:t>
      </w:r>
      <w:r>
        <w:rPr>
          <w:lang w:eastAsia="en-US"/>
        </w:rPr>
        <w:t> !</w:t>
      </w:r>
    </w:p>
    <w:p w14:paraId="2059898E" w14:textId="77777777" w:rsidR="0046142F" w:rsidRDefault="003148C9" w:rsidP="0046142F">
      <w:pPr>
        <w:rPr>
          <w:lang w:eastAsia="en-US"/>
        </w:rPr>
      </w:pPr>
      <w:r>
        <w:rPr>
          <w:lang w:eastAsia="en-US"/>
        </w:rPr>
        <w:t>La voiture partit</w:t>
      </w:r>
      <w:r w:rsidR="0046142F">
        <w:rPr>
          <w:lang w:eastAsia="en-US"/>
        </w:rPr>
        <w:t>.</w:t>
      </w:r>
    </w:p>
    <w:p w14:paraId="398272D4" w14:textId="77777777" w:rsidR="0046142F" w:rsidRDefault="003148C9" w:rsidP="0046142F">
      <w:pPr>
        <w:rPr>
          <w:lang w:eastAsia="en-US"/>
        </w:rPr>
      </w:pPr>
      <w:r>
        <w:rPr>
          <w:lang w:eastAsia="en-US"/>
        </w:rPr>
        <w:t>Lucien avait regagné sa chambre</w:t>
      </w:r>
      <w:r w:rsidR="0046142F">
        <w:rPr>
          <w:lang w:eastAsia="en-US"/>
        </w:rPr>
        <w:t>.</w:t>
      </w:r>
    </w:p>
    <w:p w14:paraId="1E1EC337" w14:textId="77777777" w:rsidR="0046142F" w:rsidRDefault="003148C9" w:rsidP="0046142F">
      <w:pPr>
        <w:rPr>
          <w:lang w:eastAsia="en-US"/>
        </w:rPr>
      </w:pPr>
      <w:r>
        <w:rPr>
          <w:lang w:eastAsia="en-US"/>
        </w:rPr>
        <w:t>Depuis le matin</w:t>
      </w:r>
      <w:r w:rsidR="0046142F">
        <w:rPr>
          <w:lang w:eastAsia="en-US"/>
        </w:rPr>
        <w:t xml:space="preserve">, </w:t>
      </w:r>
      <w:r>
        <w:rPr>
          <w:lang w:eastAsia="en-US"/>
        </w:rPr>
        <w:t>il y avait comme une fièvre sous son bandeau</w:t>
      </w:r>
      <w:r w:rsidR="0046142F">
        <w:rPr>
          <w:lang w:eastAsia="en-US"/>
        </w:rPr>
        <w:t xml:space="preserve">, </w:t>
      </w:r>
      <w:r>
        <w:rPr>
          <w:lang w:eastAsia="en-US"/>
        </w:rPr>
        <w:t>dans l</w:t>
      </w:r>
      <w:r w:rsidR="0046142F">
        <w:rPr>
          <w:lang w:eastAsia="en-US"/>
        </w:rPr>
        <w:t>’</w:t>
      </w:r>
      <w:r>
        <w:rPr>
          <w:lang w:eastAsia="en-US"/>
        </w:rPr>
        <w:t>orbite éteint de ses yeux</w:t>
      </w:r>
      <w:r w:rsidR="0046142F">
        <w:rPr>
          <w:lang w:eastAsia="en-US"/>
        </w:rPr>
        <w:t xml:space="preserve">. </w:t>
      </w:r>
      <w:r>
        <w:rPr>
          <w:lang w:eastAsia="en-US"/>
        </w:rPr>
        <w:t>C</w:t>
      </w:r>
      <w:r w:rsidR="0046142F">
        <w:rPr>
          <w:lang w:eastAsia="en-US"/>
        </w:rPr>
        <w:t>’</w:t>
      </w:r>
      <w:r>
        <w:rPr>
          <w:lang w:eastAsia="en-US"/>
        </w:rPr>
        <w:t>était le lendemain que l</w:t>
      </w:r>
      <w:r w:rsidR="0046142F">
        <w:rPr>
          <w:lang w:eastAsia="en-US"/>
        </w:rPr>
        <w:t>’</w:t>
      </w:r>
      <w:r>
        <w:rPr>
          <w:lang w:eastAsia="en-US"/>
        </w:rPr>
        <w:t>appareil devait être enlevé</w:t>
      </w:r>
      <w:r w:rsidR="0046142F">
        <w:rPr>
          <w:lang w:eastAsia="en-US"/>
        </w:rPr>
        <w:t xml:space="preserve">, </w:t>
      </w:r>
      <w:r>
        <w:rPr>
          <w:lang w:eastAsia="en-US"/>
        </w:rPr>
        <w:t>puis replacé pour la dernière fois</w:t>
      </w:r>
      <w:r w:rsidR="0046142F">
        <w:rPr>
          <w:lang w:eastAsia="en-US"/>
        </w:rPr>
        <w:t xml:space="preserve">. </w:t>
      </w:r>
      <w:r>
        <w:rPr>
          <w:lang w:eastAsia="en-US"/>
        </w:rPr>
        <w:t>Lucien se prit à rêver la lumière</w:t>
      </w:r>
      <w:r w:rsidR="0046142F">
        <w:rPr>
          <w:lang w:eastAsia="en-US"/>
        </w:rPr>
        <w:t xml:space="preserve"> ; </w:t>
      </w:r>
      <w:r>
        <w:rPr>
          <w:lang w:eastAsia="en-US"/>
        </w:rPr>
        <w:t>des lueurs d</w:t>
      </w:r>
      <w:r w:rsidR="0046142F">
        <w:rPr>
          <w:lang w:eastAsia="en-US"/>
        </w:rPr>
        <w:t>’</w:t>
      </w:r>
      <w:r>
        <w:rPr>
          <w:lang w:eastAsia="en-US"/>
        </w:rPr>
        <w:t>espoir coururent dans sa nuit</w:t>
      </w:r>
      <w:r w:rsidR="0046142F">
        <w:rPr>
          <w:lang w:eastAsia="en-US"/>
        </w:rPr>
        <w:t>.</w:t>
      </w:r>
    </w:p>
    <w:p w14:paraId="6880EC72" w14:textId="77777777" w:rsidR="0046142F" w:rsidRDefault="003148C9" w:rsidP="0046142F">
      <w:pPr>
        <w:rPr>
          <w:lang w:eastAsia="en-US"/>
        </w:rPr>
      </w:pPr>
      <w:r>
        <w:rPr>
          <w:lang w:eastAsia="en-US"/>
        </w:rPr>
        <w:lastRenderedPageBreak/>
        <w:t>La vue recouvrée</w:t>
      </w:r>
      <w:r w:rsidR="0046142F">
        <w:rPr>
          <w:lang w:eastAsia="en-US"/>
        </w:rPr>
        <w:t xml:space="preserve"> ! </w:t>
      </w:r>
      <w:r>
        <w:rPr>
          <w:lang w:eastAsia="en-US"/>
        </w:rPr>
        <w:t>oh</w:t>
      </w:r>
      <w:r w:rsidR="0046142F">
        <w:rPr>
          <w:lang w:eastAsia="en-US"/>
        </w:rPr>
        <w:t xml:space="preserve"> ! </w:t>
      </w:r>
      <w:r>
        <w:rPr>
          <w:lang w:eastAsia="en-US"/>
        </w:rPr>
        <w:t>s</w:t>
      </w:r>
      <w:r w:rsidR="0046142F">
        <w:rPr>
          <w:lang w:eastAsia="en-US"/>
        </w:rPr>
        <w:t>’</w:t>
      </w:r>
      <w:r>
        <w:rPr>
          <w:lang w:eastAsia="en-US"/>
        </w:rPr>
        <w:t>il pouvait voir</w:t>
      </w:r>
      <w:r w:rsidR="0046142F">
        <w:rPr>
          <w:lang w:eastAsia="en-US"/>
        </w:rPr>
        <w:t xml:space="preserve">, </w:t>
      </w:r>
      <w:r>
        <w:rPr>
          <w:lang w:eastAsia="en-US"/>
        </w:rPr>
        <w:t>chercher</w:t>
      </w:r>
      <w:r w:rsidR="0046142F">
        <w:rPr>
          <w:lang w:eastAsia="en-US"/>
        </w:rPr>
        <w:t xml:space="preserve"> ! </w:t>
      </w:r>
      <w:r>
        <w:rPr>
          <w:lang w:eastAsia="en-US"/>
        </w:rPr>
        <w:t>et si Dieu lui donnait cette joie avant de mourir</w:t>
      </w:r>
      <w:r w:rsidR="0046142F">
        <w:rPr>
          <w:lang w:eastAsia="en-US"/>
        </w:rPr>
        <w:t xml:space="preserve">, </w:t>
      </w:r>
      <w:r>
        <w:rPr>
          <w:lang w:eastAsia="en-US"/>
        </w:rPr>
        <w:t>cette joie qui l</w:t>
      </w:r>
      <w:r w:rsidR="0046142F">
        <w:rPr>
          <w:lang w:eastAsia="en-US"/>
        </w:rPr>
        <w:t>’</w:t>
      </w:r>
      <w:r>
        <w:rPr>
          <w:lang w:eastAsia="en-US"/>
        </w:rPr>
        <w:t>écrasait d</w:t>
      </w:r>
      <w:r w:rsidR="0046142F">
        <w:rPr>
          <w:lang w:eastAsia="en-US"/>
        </w:rPr>
        <w:t>’</w:t>
      </w:r>
      <w:r>
        <w:rPr>
          <w:lang w:eastAsia="en-US"/>
        </w:rPr>
        <w:t>avance de revoir Berthe et de connaître son enfant</w:t>
      </w:r>
      <w:r w:rsidR="0046142F">
        <w:rPr>
          <w:lang w:eastAsia="en-US"/>
        </w:rPr>
        <w:t> !</w:t>
      </w:r>
    </w:p>
    <w:p w14:paraId="3B4F2FF3" w14:textId="77777777" w:rsidR="0046142F" w:rsidRDefault="003148C9" w:rsidP="0046142F">
      <w:pPr>
        <w:rPr>
          <w:lang w:eastAsia="en-US"/>
        </w:rPr>
      </w:pPr>
      <w:r>
        <w:rPr>
          <w:lang w:eastAsia="en-US"/>
        </w:rPr>
        <w:t>Car Berthe allait être mère</w:t>
      </w:r>
      <w:r w:rsidR="0046142F">
        <w:rPr>
          <w:lang w:eastAsia="en-US"/>
        </w:rPr>
        <w:t xml:space="preserve">, </w:t>
      </w:r>
      <w:r>
        <w:rPr>
          <w:lang w:eastAsia="en-US"/>
        </w:rPr>
        <w:t>quand il la perdit</w:t>
      </w:r>
      <w:r w:rsidR="0046142F">
        <w:rPr>
          <w:lang w:eastAsia="en-US"/>
        </w:rPr>
        <w:t>.</w:t>
      </w:r>
    </w:p>
    <w:p w14:paraId="65245D9A" w14:textId="77777777" w:rsidR="0046142F" w:rsidRDefault="003148C9" w:rsidP="0046142F">
      <w:pPr>
        <w:rPr>
          <w:lang w:eastAsia="en-US"/>
        </w:rPr>
      </w:pPr>
      <w:r>
        <w:rPr>
          <w:lang w:eastAsia="en-US"/>
        </w:rPr>
        <w:t>L</w:t>
      </w:r>
      <w:r w:rsidR="0046142F">
        <w:rPr>
          <w:lang w:eastAsia="en-US"/>
        </w:rPr>
        <w:t>’</w:t>
      </w:r>
      <w:r>
        <w:rPr>
          <w:lang w:eastAsia="en-US"/>
        </w:rPr>
        <w:t>enfant devait avoir vingt ans</w:t>
      </w:r>
      <w:r w:rsidR="0046142F">
        <w:rPr>
          <w:lang w:eastAsia="en-US"/>
        </w:rPr>
        <w:t>.</w:t>
      </w:r>
    </w:p>
    <w:p w14:paraId="73D53515" w14:textId="77777777" w:rsidR="0046142F" w:rsidRDefault="003148C9" w:rsidP="0046142F">
      <w:pPr>
        <w:rPr>
          <w:lang w:eastAsia="en-US"/>
        </w:rPr>
      </w:pPr>
      <w:r>
        <w:rPr>
          <w:lang w:eastAsia="en-US"/>
        </w:rPr>
        <w:t>Que ce fût un fils ou que ce fût une fille</w:t>
      </w:r>
      <w:r w:rsidR="0046142F">
        <w:rPr>
          <w:lang w:eastAsia="en-US"/>
        </w:rPr>
        <w:t xml:space="preserve">, </w:t>
      </w:r>
      <w:r>
        <w:rPr>
          <w:lang w:eastAsia="en-US"/>
        </w:rPr>
        <w:t>quelle ivresse sans borne</w:t>
      </w:r>
      <w:r w:rsidR="0046142F">
        <w:rPr>
          <w:lang w:eastAsia="en-US"/>
        </w:rPr>
        <w:t xml:space="preserve"> ! </w:t>
      </w:r>
      <w:r>
        <w:rPr>
          <w:lang w:eastAsia="en-US"/>
        </w:rPr>
        <w:t>Au prix de vingt ans passés dans la tristesse amère et morne</w:t>
      </w:r>
      <w:r w:rsidR="0046142F">
        <w:rPr>
          <w:lang w:eastAsia="en-US"/>
        </w:rPr>
        <w:t xml:space="preserve">, </w:t>
      </w:r>
      <w:r>
        <w:rPr>
          <w:lang w:eastAsia="en-US"/>
        </w:rPr>
        <w:t>cette joie suprême n</w:t>
      </w:r>
      <w:r w:rsidR="0046142F">
        <w:rPr>
          <w:lang w:eastAsia="en-US"/>
        </w:rPr>
        <w:t>’</w:t>
      </w:r>
      <w:r>
        <w:rPr>
          <w:lang w:eastAsia="en-US"/>
        </w:rPr>
        <w:t>était pas trop payée</w:t>
      </w:r>
      <w:r w:rsidR="0046142F">
        <w:rPr>
          <w:lang w:eastAsia="en-US"/>
        </w:rPr>
        <w:t> !…</w:t>
      </w:r>
    </w:p>
    <w:p w14:paraId="3971DDC0" w14:textId="77777777" w:rsidR="0046142F" w:rsidRDefault="003148C9" w:rsidP="0046142F">
      <w:pPr>
        <w:rPr>
          <w:lang w:eastAsia="en-US"/>
        </w:rPr>
      </w:pPr>
      <w:r>
        <w:rPr>
          <w:lang w:eastAsia="en-US"/>
        </w:rPr>
        <w:t>Pauvre Lucien</w:t>
      </w:r>
      <w:r w:rsidR="0046142F">
        <w:rPr>
          <w:lang w:eastAsia="en-US"/>
        </w:rPr>
        <w:t xml:space="preserve"> ! </w:t>
      </w:r>
      <w:r>
        <w:rPr>
          <w:lang w:eastAsia="en-US"/>
        </w:rPr>
        <w:t>Il venait de toucher Berthe et de dire</w:t>
      </w:r>
      <w:r w:rsidR="0046142F">
        <w:rPr>
          <w:lang w:eastAsia="en-US"/>
        </w:rPr>
        <w:t xml:space="preserve"> : </w:t>
      </w:r>
      <w:r>
        <w:rPr>
          <w:lang w:eastAsia="en-US"/>
        </w:rPr>
        <w:t>C</w:t>
      </w:r>
      <w:r w:rsidR="0046142F">
        <w:rPr>
          <w:lang w:eastAsia="en-US"/>
        </w:rPr>
        <w:t>’</w:t>
      </w:r>
      <w:r>
        <w:rPr>
          <w:lang w:eastAsia="en-US"/>
        </w:rPr>
        <w:t>est une femme qui dort</w:t>
      </w:r>
      <w:r w:rsidR="0046142F">
        <w:rPr>
          <w:lang w:eastAsia="en-US"/>
        </w:rPr>
        <w:t> !</w:t>
      </w:r>
    </w:p>
    <w:p w14:paraId="3257F274" w14:textId="77777777" w:rsidR="0046142F" w:rsidRDefault="003148C9" w:rsidP="0046142F">
      <w:pPr>
        <w:rPr>
          <w:lang w:eastAsia="en-US"/>
        </w:rPr>
      </w:pPr>
      <w:r>
        <w:rPr>
          <w:lang w:eastAsia="en-US"/>
        </w:rPr>
        <w:t>Berthe évanouie et mourante</w:t>
      </w:r>
      <w:r w:rsidR="0046142F">
        <w:rPr>
          <w:lang w:eastAsia="en-US"/>
        </w:rPr>
        <w:t> !</w:t>
      </w:r>
    </w:p>
    <w:p w14:paraId="73DAC909" w14:textId="77777777" w:rsidR="0046142F" w:rsidRDefault="003148C9" w:rsidP="0046142F">
      <w:pPr>
        <w:rPr>
          <w:lang w:eastAsia="en-US"/>
        </w:rPr>
      </w:pPr>
      <w:r>
        <w:rPr>
          <w:lang w:eastAsia="en-US"/>
        </w:rPr>
        <w:t>Et</w:t>
      </w:r>
      <w:r w:rsidR="0046142F">
        <w:rPr>
          <w:lang w:eastAsia="en-US"/>
        </w:rPr>
        <w:t xml:space="preserve">, </w:t>
      </w:r>
      <w:r>
        <w:rPr>
          <w:lang w:eastAsia="en-US"/>
        </w:rPr>
        <w:t>à supposer même que Dieu lui rendit la vue</w:t>
      </w:r>
      <w:r w:rsidR="0046142F">
        <w:rPr>
          <w:lang w:eastAsia="en-US"/>
        </w:rPr>
        <w:t xml:space="preserve">, </w:t>
      </w:r>
      <w:r>
        <w:rPr>
          <w:lang w:eastAsia="en-US"/>
        </w:rPr>
        <w:t>serait-il encore temps</w:t>
      </w:r>
      <w:r w:rsidR="0046142F">
        <w:rPr>
          <w:lang w:eastAsia="en-US"/>
        </w:rPr>
        <w:t> ?</w:t>
      </w:r>
    </w:p>
    <w:p w14:paraId="0284B30E" w14:textId="4CAE3CBC" w:rsidR="0046142F" w:rsidRDefault="003148C9" w:rsidP="0046142F">
      <w:pPr>
        <w:rPr>
          <w:lang w:eastAsia="en-US"/>
        </w:rPr>
      </w:pPr>
      <w:r>
        <w:rPr>
          <w:lang w:eastAsia="en-US"/>
        </w:rPr>
        <w:t>N</w:t>
      </w:r>
      <w:r w:rsidR="0046142F">
        <w:rPr>
          <w:lang w:eastAsia="en-US"/>
        </w:rPr>
        <w:t>’</w:t>
      </w:r>
      <w:r>
        <w:rPr>
          <w:lang w:eastAsia="en-US"/>
        </w:rPr>
        <w:t>y eût-il qu</w:t>
      </w:r>
      <w:r w:rsidR="0046142F">
        <w:rPr>
          <w:lang w:eastAsia="en-US"/>
        </w:rPr>
        <w:t>’</w:t>
      </w:r>
      <w:r>
        <w:rPr>
          <w:lang w:eastAsia="en-US"/>
        </w:rPr>
        <w:t>un mois à attendre désormais</w:t>
      </w:r>
      <w:r w:rsidR="0046142F">
        <w:rPr>
          <w:lang w:eastAsia="en-US"/>
        </w:rPr>
        <w:t xml:space="preserve">, </w:t>
      </w:r>
      <w:r w:rsidR="006C2AE1">
        <w:rPr>
          <w:lang w:eastAsia="en-US"/>
        </w:rPr>
        <w:t>—</w:t>
      </w:r>
      <w:r w:rsidR="0046142F">
        <w:rPr>
          <w:lang w:eastAsia="en-US"/>
        </w:rPr>
        <w:t xml:space="preserve"> </w:t>
      </w:r>
      <w:r>
        <w:rPr>
          <w:lang w:eastAsia="en-US"/>
        </w:rPr>
        <w:t>n</w:t>
      </w:r>
      <w:r w:rsidR="0046142F">
        <w:rPr>
          <w:lang w:eastAsia="en-US"/>
        </w:rPr>
        <w:t>’</w:t>
      </w:r>
      <w:r>
        <w:rPr>
          <w:lang w:eastAsia="en-US"/>
        </w:rPr>
        <w:t>y eût-il qu</w:t>
      </w:r>
      <w:r w:rsidR="0046142F">
        <w:rPr>
          <w:lang w:eastAsia="en-US"/>
        </w:rPr>
        <w:t>’</w:t>
      </w:r>
      <w:r>
        <w:rPr>
          <w:lang w:eastAsia="en-US"/>
        </w:rPr>
        <w:t>une semaine</w:t>
      </w:r>
      <w:r w:rsidR="0046142F">
        <w:rPr>
          <w:lang w:eastAsia="en-US"/>
        </w:rPr>
        <w:t xml:space="preserve">, </w:t>
      </w:r>
      <w:r w:rsidR="006C2AE1">
        <w:rPr>
          <w:lang w:eastAsia="en-US"/>
        </w:rPr>
        <w:t>—</w:t>
      </w:r>
      <w:r w:rsidR="0046142F">
        <w:rPr>
          <w:lang w:eastAsia="en-US"/>
        </w:rPr>
        <w:t xml:space="preserve"> </w:t>
      </w:r>
      <w:r>
        <w:rPr>
          <w:lang w:eastAsia="en-US"/>
        </w:rPr>
        <w:t>n</w:t>
      </w:r>
      <w:r w:rsidR="0046142F">
        <w:rPr>
          <w:lang w:eastAsia="en-US"/>
        </w:rPr>
        <w:t>’</w:t>
      </w:r>
      <w:r>
        <w:rPr>
          <w:lang w:eastAsia="en-US"/>
        </w:rPr>
        <w:t>y eût-il qu</w:t>
      </w:r>
      <w:r w:rsidR="0046142F">
        <w:rPr>
          <w:lang w:eastAsia="en-US"/>
        </w:rPr>
        <w:t>’</w:t>
      </w:r>
      <w:r>
        <w:rPr>
          <w:lang w:eastAsia="en-US"/>
        </w:rPr>
        <w:t>un jour</w:t>
      </w:r>
      <w:r w:rsidR="0046142F">
        <w:rPr>
          <w:lang w:eastAsia="en-US"/>
        </w:rPr>
        <w:t> !…</w:t>
      </w:r>
    </w:p>
    <w:p w14:paraId="226C9E1E" w14:textId="77777777" w:rsidR="0046142F" w:rsidRDefault="003148C9" w:rsidP="0046142F">
      <w:pPr>
        <w:rPr>
          <w:lang w:eastAsia="en-US"/>
        </w:rPr>
      </w:pPr>
      <w:r>
        <w:rPr>
          <w:lang w:eastAsia="en-US"/>
        </w:rPr>
        <w:t>Un jour</w:t>
      </w:r>
      <w:r w:rsidR="0046142F">
        <w:rPr>
          <w:lang w:eastAsia="en-US"/>
        </w:rPr>
        <w:t xml:space="preserve"> ! </w:t>
      </w:r>
      <w:r>
        <w:rPr>
          <w:lang w:eastAsia="en-US"/>
        </w:rPr>
        <w:t>quand on est</w:t>
      </w:r>
      <w:r w:rsidR="0046142F">
        <w:rPr>
          <w:lang w:eastAsia="en-US"/>
        </w:rPr>
        <w:t xml:space="preserve">, </w:t>
      </w:r>
      <w:r>
        <w:rPr>
          <w:lang w:eastAsia="en-US"/>
        </w:rPr>
        <w:t>comme l</w:t>
      </w:r>
      <w:r w:rsidR="0046142F">
        <w:rPr>
          <w:lang w:eastAsia="en-US"/>
        </w:rPr>
        <w:t>’</w:t>
      </w:r>
      <w:r>
        <w:rPr>
          <w:lang w:eastAsia="en-US"/>
        </w:rPr>
        <w:t>était Berthe</w:t>
      </w:r>
      <w:r w:rsidR="0046142F">
        <w:rPr>
          <w:lang w:eastAsia="en-US"/>
        </w:rPr>
        <w:t xml:space="preserve">, </w:t>
      </w:r>
      <w:r>
        <w:rPr>
          <w:lang w:eastAsia="en-US"/>
        </w:rPr>
        <w:t>en équilibre sur le bord d</w:t>
      </w:r>
      <w:r w:rsidR="0046142F">
        <w:rPr>
          <w:lang w:eastAsia="en-US"/>
        </w:rPr>
        <w:t>’</w:t>
      </w:r>
      <w:r>
        <w:rPr>
          <w:lang w:eastAsia="en-US"/>
        </w:rPr>
        <w:t>un abîme</w:t>
      </w:r>
      <w:r w:rsidR="0046142F">
        <w:rPr>
          <w:lang w:eastAsia="en-US"/>
        </w:rPr>
        <w:t> !</w:t>
      </w:r>
    </w:p>
    <w:p w14:paraId="190D5D08" w14:textId="77777777" w:rsidR="0046142F" w:rsidRDefault="003148C9" w:rsidP="0046142F">
      <w:pPr>
        <w:rPr>
          <w:lang w:eastAsia="en-US"/>
        </w:rPr>
      </w:pPr>
      <w:r>
        <w:rPr>
          <w:lang w:eastAsia="en-US"/>
        </w:rPr>
        <w:t>Elle resta bien longtemps sur le sable</w:t>
      </w:r>
      <w:r w:rsidR="0046142F">
        <w:rPr>
          <w:lang w:eastAsia="en-US"/>
        </w:rPr>
        <w:t xml:space="preserve">, </w:t>
      </w:r>
      <w:r>
        <w:rPr>
          <w:lang w:eastAsia="en-US"/>
        </w:rPr>
        <w:t>immobile et privée de sentiment</w:t>
      </w:r>
      <w:r w:rsidR="0046142F">
        <w:rPr>
          <w:lang w:eastAsia="en-US"/>
        </w:rPr>
        <w:t xml:space="preserve">. </w:t>
      </w:r>
      <w:r>
        <w:rPr>
          <w:lang w:eastAsia="en-US"/>
        </w:rPr>
        <w:t>Quand elle s</w:t>
      </w:r>
      <w:r w:rsidR="0046142F">
        <w:rPr>
          <w:lang w:eastAsia="en-US"/>
        </w:rPr>
        <w:t>’</w:t>
      </w:r>
      <w:r>
        <w:rPr>
          <w:lang w:eastAsia="en-US"/>
        </w:rPr>
        <w:t>éveilla</w:t>
      </w:r>
      <w:r w:rsidR="0046142F">
        <w:rPr>
          <w:lang w:eastAsia="en-US"/>
        </w:rPr>
        <w:t xml:space="preserve">, </w:t>
      </w:r>
      <w:r>
        <w:rPr>
          <w:lang w:eastAsia="en-US"/>
        </w:rPr>
        <w:t>elle était dans les bras de Lucienne</w:t>
      </w:r>
      <w:r w:rsidR="0046142F">
        <w:rPr>
          <w:lang w:eastAsia="en-US"/>
        </w:rPr>
        <w:t xml:space="preserve">, </w:t>
      </w:r>
      <w:r>
        <w:rPr>
          <w:lang w:eastAsia="en-US"/>
        </w:rPr>
        <w:t>qui pleurait et qui souriait</w:t>
      </w:r>
      <w:r w:rsidR="0046142F">
        <w:rPr>
          <w:lang w:eastAsia="en-US"/>
        </w:rPr>
        <w:t>.</w:t>
      </w:r>
    </w:p>
    <w:p w14:paraId="6C02CDCE" w14:textId="2D82DD08"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mère</w:t>
      </w:r>
      <w:r>
        <w:rPr>
          <w:lang w:eastAsia="en-US"/>
        </w:rPr>
        <w:t xml:space="preserve"> ! </w:t>
      </w:r>
      <w:r w:rsidR="003148C9">
        <w:rPr>
          <w:lang w:eastAsia="en-US"/>
        </w:rPr>
        <w:t>disait la pauvre enfant en la couvrant de baisers</w:t>
      </w:r>
      <w:r>
        <w:rPr>
          <w:lang w:eastAsia="en-US"/>
        </w:rPr>
        <w:t xml:space="preserve">, </w:t>
      </w:r>
      <w:r w:rsidR="006C2AE1">
        <w:rPr>
          <w:lang w:eastAsia="en-US"/>
        </w:rPr>
        <w:t>—</w:t>
      </w:r>
      <w:r>
        <w:rPr>
          <w:lang w:eastAsia="en-US"/>
        </w:rPr>
        <w:t xml:space="preserve"> </w:t>
      </w:r>
      <w:r w:rsidR="003148C9">
        <w:rPr>
          <w:lang w:eastAsia="en-US"/>
        </w:rPr>
        <w:t>mère chérie</w:t>
      </w:r>
      <w:r>
        <w:rPr>
          <w:lang w:eastAsia="en-US"/>
        </w:rPr>
        <w:t xml:space="preserve"> ! </w:t>
      </w:r>
      <w:r w:rsidR="003148C9">
        <w:rPr>
          <w:lang w:eastAsia="en-US"/>
        </w:rPr>
        <w:t>je te croyais morte</w:t>
      </w:r>
      <w:r>
        <w:rPr>
          <w:lang w:eastAsia="en-US"/>
        </w:rPr>
        <w:t> !…</w:t>
      </w:r>
    </w:p>
    <w:p w14:paraId="4D70E2BA" w14:textId="77777777" w:rsidR="0046142F" w:rsidRDefault="0046142F" w:rsidP="0046142F">
      <w:pPr>
        <w:rPr>
          <w:lang w:eastAsia="en-US"/>
        </w:rPr>
      </w:pPr>
      <w:r>
        <w:rPr>
          <w:lang w:eastAsia="en-US"/>
        </w:rPr>
        <w:t>— </w:t>
      </w:r>
      <w:r w:rsidR="003148C9">
        <w:rPr>
          <w:lang w:eastAsia="en-US"/>
        </w:rPr>
        <w:t>Où est Gabriel</w:t>
      </w:r>
      <w:r>
        <w:rPr>
          <w:lang w:eastAsia="en-US"/>
        </w:rPr>
        <w:t xml:space="preserve"> ? </w:t>
      </w:r>
      <w:r w:rsidR="003148C9">
        <w:rPr>
          <w:lang w:eastAsia="en-US"/>
        </w:rPr>
        <w:t>demanda madame de Marans</w:t>
      </w:r>
      <w:r>
        <w:rPr>
          <w:lang w:eastAsia="en-US"/>
        </w:rPr>
        <w:t>.</w:t>
      </w:r>
    </w:p>
    <w:p w14:paraId="4823C5F2" w14:textId="77777777" w:rsidR="0046142F" w:rsidRDefault="0046142F" w:rsidP="0046142F">
      <w:pPr>
        <w:rPr>
          <w:lang w:eastAsia="en-US"/>
        </w:rPr>
      </w:pPr>
      <w:r>
        <w:rPr>
          <w:lang w:eastAsia="en-US"/>
        </w:rPr>
        <w:t>— </w:t>
      </w:r>
      <w:r w:rsidR="003148C9">
        <w:rPr>
          <w:lang w:eastAsia="en-US"/>
        </w:rPr>
        <w:t>Il n</w:t>
      </w:r>
      <w:r>
        <w:rPr>
          <w:lang w:eastAsia="en-US"/>
        </w:rPr>
        <w:t>’</w:t>
      </w:r>
      <w:r w:rsidR="003148C9">
        <w:rPr>
          <w:lang w:eastAsia="en-US"/>
        </w:rPr>
        <w:t>est pas rentré</w:t>
      </w:r>
      <w:r>
        <w:rPr>
          <w:lang w:eastAsia="en-US"/>
        </w:rPr>
        <w:t xml:space="preserve">, </w:t>
      </w:r>
      <w:r w:rsidR="003148C9">
        <w:rPr>
          <w:lang w:eastAsia="en-US"/>
        </w:rPr>
        <w:t>mère</w:t>
      </w:r>
      <w:r>
        <w:rPr>
          <w:lang w:eastAsia="en-US"/>
        </w:rPr>
        <w:t xml:space="preserve">… </w:t>
      </w:r>
      <w:r w:rsidR="003148C9">
        <w:rPr>
          <w:lang w:eastAsia="en-US"/>
        </w:rPr>
        <w:t>Mais il faut vous soigner</w:t>
      </w:r>
      <w:r>
        <w:rPr>
          <w:lang w:eastAsia="en-US"/>
        </w:rPr>
        <w:t xml:space="preserve">… </w:t>
      </w:r>
      <w:r w:rsidR="003148C9">
        <w:rPr>
          <w:lang w:eastAsia="en-US"/>
        </w:rPr>
        <w:t>Je vais m</w:t>
      </w:r>
      <w:r>
        <w:rPr>
          <w:lang w:eastAsia="en-US"/>
        </w:rPr>
        <w:t>’</w:t>
      </w:r>
      <w:r w:rsidR="003148C9">
        <w:rPr>
          <w:lang w:eastAsia="en-US"/>
        </w:rPr>
        <w:t>établir auprès de votre lit</w:t>
      </w:r>
      <w:r>
        <w:rPr>
          <w:lang w:eastAsia="en-US"/>
        </w:rPr>
        <w:t>…</w:t>
      </w:r>
    </w:p>
    <w:p w14:paraId="4BBF4BD7" w14:textId="77777777" w:rsidR="0046142F" w:rsidRDefault="0046142F" w:rsidP="0046142F">
      <w:pPr>
        <w:rPr>
          <w:lang w:eastAsia="en-US"/>
        </w:rPr>
      </w:pPr>
      <w:r>
        <w:rPr>
          <w:lang w:eastAsia="en-US"/>
        </w:rPr>
        <w:lastRenderedPageBreak/>
        <w:t>— </w:t>
      </w:r>
      <w:r w:rsidR="003148C9">
        <w:rPr>
          <w:lang w:eastAsia="en-US"/>
        </w:rPr>
        <w:t>Mon lit</w:t>
      </w:r>
      <w:r>
        <w:rPr>
          <w:lang w:eastAsia="en-US"/>
        </w:rPr>
        <w:t xml:space="preserve"> !… </w:t>
      </w:r>
      <w:r w:rsidR="003148C9">
        <w:rPr>
          <w:lang w:eastAsia="en-US"/>
        </w:rPr>
        <w:t>répéta Berthe qui secoua la tête</w:t>
      </w:r>
      <w:r>
        <w:rPr>
          <w:lang w:eastAsia="en-US"/>
        </w:rPr>
        <w:t>.</w:t>
      </w:r>
    </w:p>
    <w:p w14:paraId="537927A7" w14:textId="77777777" w:rsidR="0046142F" w:rsidRDefault="003148C9" w:rsidP="0046142F">
      <w:pPr>
        <w:rPr>
          <w:lang w:eastAsia="en-US"/>
        </w:rPr>
      </w:pPr>
      <w:r>
        <w:rPr>
          <w:lang w:eastAsia="en-US"/>
        </w:rPr>
        <w:t>Puis elle mit un baiser distrait sur le front de Lucienne en disant</w:t>
      </w:r>
      <w:r w:rsidR="0046142F">
        <w:rPr>
          <w:lang w:eastAsia="en-US"/>
        </w:rPr>
        <w:t> :</w:t>
      </w:r>
    </w:p>
    <w:p w14:paraId="301DDD15" w14:textId="77777777" w:rsidR="0046142F" w:rsidRDefault="0046142F" w:rsidP="0046142F">
      <w:pPr>
        <w:rPr>
          <w:lang w:eastAsia="en-US"/>
        </w:rPr>
      </w:pPr>
      <w:r>
        <w:rPr>
          <w:lang w:eastAsia="en-US"/>
        </w:rPr>
        <w:t>— </w:t>
      </w:r>
      <w:r w:rsidR="003148C9">
        <w:rPr>
          <w:lang w:eastAsia="en-US"/>
        </w:rPr>
        <w:t>Je ne suis pas malade</w:t>
      </w:r>
      <w:r>
        <w:rPr>
          <w:lang w:eastAsia="en-US"/>
        </w:rPr>
        <w:t xml:space="preserve">… </w:t>
      </w:r>
      <w:r w:rsidR="003148C9">
        <w:rPr>
          <w:lang w:eastAsia="en-US"/>
        </w:rPr>
        <w:t>c</w:t>
      </w:r>
      <w:r>
        <w:rPr>
          <w:lang w:eastAsia="en-US"/>
        </w:rPr>
        <w:t>’</w:t>
      </w:r>
      <w:r w:rsidR="003148C9">
        <w:rPr>
          <w:lang w:eastAsia="en-US"/>
        </w:rPr>
        <w:t>est un accident</w:t>
      </w:r>
      <w:r>
        <w:rPr>
          <w:lang w:eastAsia="en-US"/>
        </w:rPr>
        <w:t>…</w:t>
      </w:r>
    </w:p>
    <w:p w14:paraId="06F96E8B" w14:textId="77777777" w:rsidR="0046142F" w:rsidRDefault="003148C9" w:rsidP="0046142F">
      <w:pPr>
        <w:rPr>
          <w:lang w:eastAsia="en-US"/>
        </w:rPr>
      </w:pPr>
      <w:r>
        <w:rPr>
          <w:lang w:eastAsia="en-US"/>
        </w:rPr>
        <w:t>Elle essaya de traverser le jardin</w:t>
      </w:r>
      <w:r w:rsidR="0046142F">
        <w:rPr>
          <w:lang w:eastAsia="en-US"/>
        </w:rPr>
        <w:t xml:space="preserve">. </w:t>
      </w:r>
      <w:r>
        <w:rPr>
          <w:lang w:eastAsia="en-US"/>
        </w:rPr>
        <w:t>Lucienne était obligée de la soutenir</w:t>
      </w:r>
      <w:r w:rsidR="0046142F">
        <w:rPr>
          <w:lang w:eastAsia="en-US"/>
        </w:rPr>
        <w:t>.</w:t>
      </w:r>
    </w:p>
    <w:p w14:paraId="24C7B07D" w14:textId="77777777" w:rsidR="0046142F" w:rsidRDefault="003148C9" w:rsidP="0046142F">
      <w:pPr>
        <w:rPr>
          <w:lang w:eastAsia="en-US"/>
        </w:rPr>
      </w:pPr>
      <w:r>
        <w:rPr>
          <w:lang w:eastAsia="en-US"/>
        </w:rPr>
        <w:t>La pauvre Lucienne pensait</w:t>
      </w:r>
      <w:r w:rsidR="0046142F">
        <w:rPr>
          <w:lang w:eastAsia="en-US"/>
        </w:rPr>
        <w:t> :</w:t>
      </w:r>
    </w:p>
    <w:p w14:paraId="4297C33C"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le commencement</w:t>
      </w:r>
      <w:r>
        <w:rPr>
          <w:lang w:eastAsia="en-US"/>
        </w:rPr>
        <w:t xml:space="preserve"> !… </w:t>
      </w:r>
      <w:r w:rsidR="003148C9">
        <w:rPr>
          <w:lang w:eastAsia="en-US"/>
        </w:rPr>
        <w:t>Clémence m</w:t>
      </w:r>
      <w:r>
        <w:rPr>
          <w:lang w:eastAsia="en-US"/>
        </w:rPr>
        <w:t>’</w:t>
      </w:r>
      <w:r w:rsidR="003148C9">
        <w:rPr>
          <w:lang w:eastAsia="en-US"/>
        </w:rPr>
        <w:t>avait bien dit</w:t>
      </w:r>
      <w:r>
        <w:rPr>
          <w:lang w:eastAsia="en-US"/>
        </w:rPr>
        <w:t xml:space="preserve">… </w:t>
      </w:r>
      <w:r w:rsidR="003148C9">
        <w:rPr>
          <w:lang w:eastAsia="en-US"/>
        </w:rPr>
        <w:t>Que faire</w:t>
      </w:r>
      <w:r>
        <w:rPr>
          <w:lang w:eastAsia="en-US"/>
        </w:rPr>
        <w:t xml:space="preserve">, </w:t>
      </w:r>
      <w:r w:rsidR="003148C9">
        <w:rPr>
          <w:lang w:eastAsia="en-US"/>
        </w:rPr>
        <w:t>mon Dieu</w:t>
      </w:r>
      <w:r>
        <w:rPr>
          <w:lang w:eastAsia="en-US"/>
        </w:rPr>
        <w:t xml:space="preserve"> ! </w:t>
      </w:r>
      <w:r w:rsidR="003148C9">
        <w:rPr>
          <w:lang w:eastAsia="en-US"/>
        </w:rPr>
        <w:t>que faire</w:t>
      </w:r>
      <w:r>
        <w:rPr>
          <w:lang w:eastAsia="en-US"/>
        </w:rPr>
        <w:t> !…</w:t>
      </w:r>
    </w:p>
    <w:p w14:paraId="7F85473F" w14:textId="77777777" w:rsidR="0046142F" w:rsidRDefault="003148C9" w:rsidP="0046142F">
      <w:pPr>
        <w:rPr>
          <w:lang w:eastAsia="en-US"/>
        </w:rPr>
      </w:pPr>
      <w:r>
        <w:rPr>
          <w:lang w:eastAsia="en-US"/>
        </w:rPr>
        <w:t>Quand madame de Marans fut au salon</w:t>
      </w:r>
      <w:r w:rsidR="0046142F">
        <w:rPr>
          <w:lang w:eastAsia="en-US"/>
        </w:rPr>
        <w:t xml:space="preserve">, </w:t>
      </w:r>
      <w:r>
        <w:rPr>
          <w:lang w:eastAsia="en-US"/>
        </w:rPr>
        <w:t>Lucienne l</w:t>
      </w:r>
      <w:r w:rsidR="0046142F">
        <w:rPr>
          <w:lang w:eastAsia="en-US"/>
        </w:rPr>
        <w:t>’</w:t>
      </w:r>
      <w:r>
        <w:rPr>
          <w:lang w:eastAsia="en-US"/>
        </w:rPr>
        <w:t>assit dans une bergère et se mit à ses pieds</w:t>
      </w:r>
      <w:r w:rsidR="0046142F">
        <w:rPr>
          <w:lang w:eastAsia="en-US"/>
        </w:rPr>
        <w:t>.</w:t>
      </w:r>
    </w:p>
    <w:p w14:paraId="46718011" w14:textId="3EACCC50" w:rsidR="0046142F" w:rsidRDefault="0046142F" w:rsidP="0046142F">
      <w:pPr>
        <w:rPr>
          <w:lang w:eastAsia="en-US"/>
        </w:rPr>
      </w:pPr>
      <w:r>
        <w:rPr>
          <w:lang w:eastAsia="en-US"/>
        </w:rPr>
        <w:t>— </w:t>
      </w:r>
      <w:r w:rsidR="003148C9">
        <w:rPr>
          <w:lang w:eastAsia="en-US"/>
        </w:rPr>
        <w:t>Mère</w:t>
      </w:r>
      <w:r>
        <w:rPr>
          <w:lang w:eastAsia="en-US"/>
        </w:rPr>
        <w:t xml:space="preserve">, </w:t>
      </w:r>
      <w:r w:rsidR="003148C9">
        <w:rPr>
          <w:lang w:eastAsia="en-US"/>
        </w:rPr>
        <w:t>dit-elle bien doucement et comme si elle eût craint d</w:t>
      </w:r>
      <w:r>
        <w:rPr>
          <w:lang w:eastAsia="en-US"/>
        </w:rPr>
        <w:t>’</w:t>
      </w:r>
      <w:r w:rsidR="003148C9">
        <w:rPr>
          <w:lang w:eastAsia="en-US"/>
        </w:rPr>
        <w:t>effrayer ou d</w:t>
      </w:r>
      <w:r>
        <w:rPr>
          <w:lang w:eastAsia="en-US"/>
        </w:rPr>
        <w:t>’</w:t>
      </w:r>
      <w:r w:rsidR="003148C9">
        <w:rPr>
          <w:lang w:eastAsia="en-US"/>
        </w:rPr>
        <w:t>offenser</w:t>
      </w:r>
      <w:r>
        <w:rPr>
          <w:lang w:eastAsia="en-US"/>
        </w:rPr>
        <w:t xml:space="preserve">, </w:t>
      </w:r>
      <w:r w:rsidR="006C2AE1">
        <w:rPr>
          <w:lang w:eastAsia="en-US"/>
        </w:rPr>
        <w:t>—</w:t>
      </w:r>
      <w:r>
        <w:rPr>
          <w:lang w:eastAsia="en-US"/>
        </w:rPr>
        <w:t xml:space="preserve"> </w:t>
      </w:r>
      <w:r w:rsidR="003148C9">
        <w:rPr>
          <w:lang w:eastAsia="en-US"/>
        </w:rPr>
        <w:t>il y a des gens qui vous haïssent et qui veulent vous faire du mal</w:t>
      </w:r>
      <w:r>
        <w:rPr>
          <w:lang w:eastAsia="en-US"/>
        </w:rPr>
        <w:t>…</w:t>
      </w:r>
    </w:p>
    <w:p w14:paraId="5289A315" w14:textId="77777777" w:rsidR="0046142F" w:rsidRDefault="0046142F" w:rsidP="0046142F">
      <w:pPr>
        <w:rPr>
          <w:lang w:eastAsia="en-US"/>
        </w:rPr>
      </w:pPr>
      <w:r>
        <w:rPr>
          <w:lang w:eastAsia="en-US"/>
        </w:rPr>
        <w:t>— </w:t>
      </w:r>
      <w:r w:rsidR="003148C9">
        <w:rPr>
          <w:lang w:eastAsia="en-US"/>
        </w:rPr>
        <w:t>Aide-moi à m</w:t>
      </w:r>
      <w:r>
        <w:rPr>
          <w:lang w:eastAsia="en-US"/>
        </w:rPr>
        <w:t>’</w:t>
      </w:r>
      <w:r w:rsidR="003148C9">
        <w:rPr>
          <w:lang w:eastAsia="en-US"/>
        </w:rPr>
        <w:t>habiller</w:t>
      </w:r>
      <w:r>
        <w:rPr>
          <w:lang w:eastAsia="en-US"/>
        </w:rPr>
        <w:t xml:space="preserve">, </w:t>
      </w:r>
      <w:r w:rsidR="003148C9">
        <w:rPr>
          <w:lang w:eastAsia="en-US"/>
        </w:rPr>
        <w:t>interrompit Berthe qui la baisa encore comme on caresse un enfant</w:t>
      </w:r>
      <w:r>
        <w:rPr>
          <w:lang w:eastAsia="en-US"/>
        </w:rPr>
        <w:t xml:space="preserve">, </w:t>
      </w:r>
      <w:r w:rsidR="003148C9">
        <w:rPr>
          <w:lang w:eastAsia="en-US"/>
        </w:rPr>
        <w:t>pour lui fermer la bouche</w:t>
      </w:r>
      <w:r>
        <w:rPr>
          <w:lang w:eastAsia="en-US"/>
        </w:rPr>
        <w:t>.</w:t>
      </w:r>
    </w:p>
    <w:p w14:paraId="59AEBA10" w14:textId="77777777" w:rsidR="0046142F" w:rsidRDefault="0046142F" w:rsidP="0046142F">
      <w:pPr>
        <w:rPr>
          <w:lang w:eastAsia="en-US"/>
        </w:rPr>
      </w:pPr>
      <w:r>
        <w:rPr>
          <w:lang w:eastAsia="en-US"/>
        </w:rPr>
        <w:t>— </w:t>
      </w:r>
      <w:r w:rsidR="003148C9">
        <w:rPr>
          <w:lang w:eastAsia="en-US"/>
        </w:rPr>
        <w:t>Vous ne voulez pas que je parle</w:t>
      </w:r>
      <w:r>
        <w:rPr>
          <w:lang w:eastAsia="en-US"/>
        </w:rPr>
        <w:t xml:space="preserve"> ? </w:t>
      </w:r>
      <w:r w:rsidR="003148C9">
        <w:rPr>
          <w:lang w:eastAsia="en-US"/>
        </w:rPr>
        <w:t>murmura Lucienne</w:t>
      </w:r>
      <w:r>
        <w:rPr>
          <w:lang w:eastAsia="en-US"/>
        </w:rPr>
        <w:t>.</w:t>
      </w:r>
    </w:p>
    <w:p w14:paraId="6693B6E9" w14:textId="77777777" w:rsidR="0046142F" w:rsidRDefault="003148C9" w:rsidP="0046142F">
      <w:pPr>
        <w:rPr>
          <w:lang w:eastAsia="en-US"/>
        </w:rPr>
      </w:pPr>
      <w:r>
        <w:rPr>
          <w:lang w:eastAsia="en-US"/>
        </w:rPr>
        <w:t>Berthe la regarda un instant et ses yeux se remplirent de larmes</w:t>
      </w:r>
      <w:r w:rsidR="0046142F">
        <w:rPr>
          <w:lang w:eastAsia="en-US"/>
        </w:rPr>
        <w:t>.</w:t>
      </w:r>
    </w:p>
    <w:p w14:paraId="765944A7" w14:textId="1E13872C" w:rsidR="0046142F" w:rsidRDefault="0046142F" w:rsidP="0046142F">
      <w:pPr>
        <w:rPr>
          <w:lang w:eastAsia="en-US"/>
        </w:rPr>
      </w:pPr>
      <w:r>
        <w:rPr>
          <w:lang w:eastAsia="en-US"/>
        </w:rPr>
        <w:t>— </w:t>
      </w:r>
      <w:r w:rsidR="003148C9">
        <w:rPr>
          <w:lang w:eastAsia="en-US"/>
        </w:rPr>
        <w:t>Je veux que tu pries</w:t>
      </w:r>
      <w:r>
        <w:rPr>
          <w:lang w:eastAsia="en-US"/>
        </w:rPr>
        <w:t xml:space="preserve">, </w:t>
      </w:r>
      <w:r w:rsidR="003148C9">
        <w:rPr>
          <w:lang w:eastAsia="en-US"/>
        </w:rPr>
        <w:t>enfant</w:t>
      </w:r>
      <w:r>
        <w:rPr>
          <w:lang w:eastAsia="en-US"/>
        </w:rPr>
        <w:t xml:space="preserve">, </w:t>
      </w:r>
      <w:r w:rsidR="003148C9">
        <w:rPr>
          <w:lang w:eastAsia="en-US"/>
        </w:rPr>
        <w:t>dit-elle tout bas avec lenteur</w:t>
      </w:r>
      <w:r>
        <w:rPr>
          <w:lang w:eastAsia="en-US"/>
        </w:rPr>
        <w:t xml:space="preserve"> ; </w:t>
      </w:r>
      <w:r w:rsidR="006C2AE1">
        <w:rPr>
          <w:lang w:eastAsia="en-US"/>
        </w:rPr>
        <w:t>—</w:t>
      </w:r>
      <w:r>
        <w:rPr>
          <w:lang w:eastAsia="en-US"/>
        </w:rPr>
        <w:t xml:space="preserve"> </w:t>
      </w:r>
      <w:r w:rsidR="003148C9">
        <w:rPr>
          <w:lang w:eastAsia="en-US"/>
        </w:rPr>
        <w:t>que tu pries ardemment</w:t>
      </w:r>
      <w:r>
        <w:rPr>
          <w:lang w:eastAsia="en-US"/>
        </w:rPr>
        <w:t xml:space="preserve">… </w:t>
      </w:r>
      <w:r w:rsidR="003148C9">
        <w:rPr>
          <w:lang w:eastAsia="en-US"/>
        </w:rPr>
        <w:t>Dieu t</w:t>
      </w:r>
      <w:r>
        <w:rPr>
          <w:lang w:eastAsia="en-US"/>
        </w:rPr>
        <w:t>’</w:t>
      </w:r>
      <w:r w:rsidR="003148C9">
        <w:rPr>
          <w:lang w:eastAsia="en-US"/>
        </w:rPr>
        <w:t>écoutera</w:t>
      </w:r>
      <w:r>
        <w:rPr>
          <w:lang w:eastAsia="en-US"/>
        </w:rPr>
        <w:t xml:space="preserve">, </w:t>
      </w:r>
      <w:r w:rsidR="003148C9">
        <w:rPr>
          <w:lang w:eastAsia="en-US"/>
        </w:rPr>
        <w:t>toi qui es un ange</w:t>
      </w:r>
      <w:r>
        <w:rPr>
          <w:lang w:eastAsia="en-US"/>
        </w:rPr>
        <w:t xml:space="preserve"> ; </w:t>
      </w:r>
      <w:r w:rsidR="003148C9">
        <w:rPr>
          <w:lang w:eastAsia="en-US"/>
        </w:rPr>
        <w:t>demande pitié pour ton frère</w:t>
      </w:r>
      <w:r>
        <w:rPr>
          <w:lang w:eastAsia="en-US"/>
        </w:rPr>
        <w:t xml:space="preserve">, </w:t>
      </w:r>
      <w:r w:rsidR="003148C9">
        <w:rPr>
          <w:lang w:eastAsia="en-US"/>
        </w:rPr>
        <w:t>Lucienne</w:t>
      </w:r>
      <w:r>
        <w:rPr>
          <w:lang w:eastAsia="en-US"/>
        </w:rPr>
        <w:t xml:space="preserve"> ! </w:t>
      </w:r>
      <w:r w:rsidR="003148C9">
        <w:rPr>
          <w:lang w:eastAsia="en-US"/>
        </w:rPr>
        <w:t>pitié pour moi</w:t>
      </w:r>
      <w:r>
        <w:rPr>
          <w:lang w:eastAsia="en-US"/>
        </w:rPr>
        <w:t xml:space="preserve"> ! </w:t>
      </w:r>
      <w:r w:rsidR="003148C9">
        <w:rPr>
          <w:lang w:eastAsia="en-US"/>
        </w:rPr>
        <w:t>pitié pour toi</w:t>
      </w:r>
      <w:r>
        <w:rPr>
          <w:lang w:eastAsia="en-US"/>
        </w:rPr>
        <w:t> !</w:t>
      </w:r>
    </w:p>
    <w:p w14:paraId="2A52842D" w14:textId="77777777" w:rsidR="0046142F" w:rsidRDefault="0046142F" w:rsidP="0046142F">
      <w:pPr>
        <w:rPr>
          <w:lang w:eastAsia="en-US"/>
        </w:rPr>
      </w:pPr>
      <w:r>
        <w:rPr>
          <w:lang w:eastAsia="en-US"/>
        </w:rPr>
        <w:t>— </w:t>
      </w:r>
      <w:r w:rsidR="003148C9">
        <w:rPr>
          <w:lang w:eastAsia="en-US"/>
        </w:rPr>
        <w:t>Nous sommes donc bien malheureux</w:t>
      </w:r>
      <w:r>
        <w:rPr>
          <w:lang w:eastAsia="en-US"/>
        </w:rPr>
        <w:t xml:space="preserve"> ! </w:t>
      </w:r>
      <w:r w:rsidR="003148C9">
        <w:rPr>
          <w:lang w:eastAsia="en-US"/>
        </w:rPr>
        <w:t>balbutia la jeune fille</w:t>
      </w:r>
      <w:r>
        <w:rPr>
          <w:lang w:eastAsia="en-US"/>
        </w:rPr>
        <w:t>.</w:t>
      </w:r>
    </w:p>
    <w:p w14:paraId="76B03C47" w14:textId="10CC8CD3" w:rsidR="0046142F" w:rsidRDefault="0046142F" w:rsidP="0046142F">
      <w:pPr>
        <w:rPr>
          <w:lang w:eastAsia="en-US"/>
        </w:rPr>
      </w:pPr>
      <w:r>
        <w:rPr>
          <w:lang w:eastAsia="en-US"/>
        </w:rPr>
        <w:lastRenderedPageBreak/>
        <w:t>— </w:t>
      </w:r>
      <w:r w:rsidR="003148C9">
        <w:rPr>
          <w:lang w:eastAsia="en-US"/>
        </w:rPr>
        <w:t>Oui</w:t>
      </w:r>
      <w:r>
        <w:rPr>
          <w:lang w:eastAsia="en-US"/>
        </w:rPr>
        <w:t xml:space="preserve">, </w:t>
      </w:r>
      <w:r w:rsidR="003148C9">
        <w:rPr>
          <w:lang w:eastAsia="en-US"/>
        </w:rPr>
        <w:t>dit Berthe</w:t>
      </w:r>
      <w:r>
        <w:rPr>
          <w:lang w:eastAsia="en-US"/>
        </w:rPr>
        <w:t xml:space="preserve">, </w:t>
      </w:r>
      <w:r w:rsidR="003148C9">
        <w:rPr>
          <w:lang w:eastAsia="en-US"/>
        </w:rPr>
        <w:t>dont l</w:t>
      </w:r>
      <w:r>
        <w:rPr>
          <w:lang w:eastAsia="en-US"/>
        </w:rPr>
        <w:t>’</w:t>
      </w:r>
      <w:r w:rsidR="003148C9">
        <w:rPr>
          <w:lang w:eastAsia="en-US"/>
        </w:rPr>
        <w:t>œil était fixe et comme égaré</w:t>
      </w:r>
      <w:r>
        <w:rPr>
          <w:lang w:eastAsia="en-US"/>
        </w:rPr>
        <w:t xml:space="preserve"> ; </w:t>
      </w:r>
      <w:r w:rsidR="006C2AE1">
        <w:rPr>
          <w:lang w:eastAsia="en-US"/>
        </w:rPr>
        <w:t>—</w:t>
      </w:r>
      <w:r>
        <w:rPr>
          <w:lang w:eastAsia="en-US"/>
        </w:rPr>
        <w:t xml:space="preserve"> </w:t>
      </w:r>
      <w:r w:rsidR="003148C9">
        <w:rPr>
          <w:lang w:eastAsia="en-US"/>
        </w:rPr>
        <w:t>bien malheureux</w:t>
      </w:r>
      <w:r>
        <w:rPr>
          <w:lang w:eastAsia="en-US"/>
        </w:rPr>
        <w:t xml:space="preserve"> !… </w:t>
      </w:r>
      <w:r w:rsidR="003148C9">
        <w:rPr>
          <w:lang w:eastAsia="en-US"/>
        </w:rPr>
        <w:t>oh</w:t>
      </w:r>
      <w:r>
        <w:rPr>
          <w:lang w:eastAsia="en-US"/>
        </w:rPr>
        <w:t xml:space="preserve"> ! </w:t>
      </w:r>
      <w:r w:rsidR="003148C9">
        <w:rPr>
          <w:lang w:eastAsia="en-US"/>
        </w:rPr>
        <w:t>trop malheureux</w:t>
      </w:r>
      <w:r>
        <w:rPr>
          <w:lang w:eastAsia="en-US"/>
        </w:rPr>
        <w:t xml:space="preserve">, </w:t>
      </w:r>
      <w:r w:rsidR="003148C9">
        <w:rPr>
          <w:lang w:eastAsia="en-US"/>
        </w:rPr>
        <w:t>mon Dieu</w:t>
      </w:r>
      <w:r>
        <w:rPr>
          <w:lang w:eastAsia="en-US"/>
        </w:rPr>
        <w:t> !…</w:t>
      </w:r>
    </w:p>
    <w:p w14:paraId="047E48A2" w14:textId="728B30B9" w:rsidR="0046142F" w:rsidRDefault="003148C9" w:rsidP="0046142F">
      <w:pPr>
        <w:rPr>
          <w:lang w:eastAsia="en-US"/>
        </w:rPr>
      </w:pPr>
      <w:r>
        <w:rPr>
          <w:lang w:eastAsia="en-US"/>
        </w:rPr>
        <w:t xml:space="preserve">Le cocher de </w:t>
      </w:r>
      <w:r w:rsidR="0046142F">
        <w:rPr>
          <w:lang w:eastAsia="en-US"/>
        </w:rPr>
        <w:t>M. </w:t>
      </w:r>
      <w:r>
        <w:rPr>
          <w:lang w:eastAsia="en-US"/>
        </w:rPr>
        <w:t>Fargeau s</w:t>
      </w:r>
      <w:r w:rsidR="0046142F">
        <w:rPr>
          <w:lang w:eastAsia="en-US"/>
        </w:rPr>
        <w:t>’</w:t>
      </w:r>
      <w:r>
        <w:rPr>
          <w:lang w:eastAsia="en-US"/>
        </w:rPr>
        <w:t>arrêta sur le Pont-Neuf</w:t>
      </w:r>
      <w:r w:rsidR="0046142F">
        <w:rPr>
          <w:lang w:eastAsia="en-US"/>
        </w:rPr>
        <w:t>.</w:t>
      </w:r>
    </w:p>
    <w:p w14:paraId="6F405EB1" w14:textId="04E5C09B" w:rsidR="0046142F" w:rsidRDefault="0046142F" w:rsidP="0046142F">
      <w:pPr>
        <w:rPr>
          <w:lang w:eastAsia="en-US"/>
        </w:rPr>
      </w:pPr>
      <w:r>
        <w:rPr>
          <w:lang w:eastAsia="en-US"/>
        </w:rPr>
        <w:t>M. </w:t>
      </w:r>
      <w:r w:rsidR="003148C9">
        <w:rPr>
          <w:lang w:eastAsia="en-US"/>
        </w:rPr>
        <w:t>Fargeau descendit de voiture</w:t>
      </w:r>
      <w:r>
        <w:rPr>
          <w:lang w:eastAsia="en-US"/>
        </w:rPr>
        <w:t xml:space="preserve">, </w:t>
      </w:r>
      <w:r w:rsidR="003148C9">
        <w:rPr>
          <w:lang w:eastAsia="en-US"/>
        </w:rPr>
        <w:t>prit une sacoche déposée sur le coussin</w:t>
      </w:r>
      <w:r>
        <w:rPr>
          <w:lang w:eastAsia="en-US"/>
        </w:rPr>
        <w:t xml:space="preserve">, </w:t>
      </w:r>
      <w:r w:rsidR="003148C9">
        <w:rPr>
          <w:lang w:eastAsia="en-US"/>
        </w:rPr>
        <w:t>et renvoya son cocher</w:t>
      </w:r>
      <w:r>
        <w:rPr>
          <w:lang w:eastAsia="en-US"/>
        </w:rPr>
        <w:t>.</w:t>
      </w:r>
    </w:p>
    <w:p w14:paraId="57D3DCA9" w14:textId="77777777" w:rsidR="0046142F" w:rsidRDefault="003148C9" w:rsidP="0046142F">
      <w:pPr>
        <w:rPr>
          <w:lang w:eastAsia="en-US"/>
        </w:rPr>
      </w:pPr>
      <w:r>
        <w:rPr>
          <w:lang w:eastAsia="en-US"/>
        </w:rPr>
        <w:t>Il resta sur le terre-plein jusqu</w:t>
      </w:r>
      <w:r w:rsidR="0046142F">
        <w:rPr>
          <w:lang w:eastAsia="en-US"/>
        </w:rPr>
        <w:t>’</w:t>
      </w:r>
      <w:r>
        <w:rPr>
          <w:lang w:eastAsia="en-US"/>
        </w:rPr>
        <w:t>au moment où sa voiture disparut dans la rue Dauphine</w:t>
      </w:r>
      <w:r w:rsidR="0046142F">
        <w:rPr>
          <w:lang w:eastAsia="en-US"/>
        </w:rPr>
        <w:t xml:space="preserve">. </w:t>
      </w:r>
      <w:r>
        <w:rPr>
          <w:lang w:eastAsia="en-US"/>
        </w:rPr>
        <w:t>Dès qu</w:t>
      </w:r>
      <w:r w:rsidR="0046142F">
        <w:rPr>
          <w:lang w:eastAsia="en-US"/>
        </w:rPr>
        <w:t>’</w:t>
      </w:r>
      <w:r>
        <w:rPr>
          <w:lang w:eastAsia="en-US"/>
        </w:rPr>
        <w:t>il cessa de la voir</w:t>
      </w:r>
      <w:r w:rsidR="0046142F">
        <w:rPr>
          <w:lang w:eastAsia="en-US"/>
        </w:rPr>
        <w:t xml:space="preserve">, </w:t>
      </w:r>
      <w:r>
        <w:rPr>
          <w:lang w:eastAsia="en-US"/>
        </w:rPr>
        <w:t>il vint très vivement sur ses pas et gagna l</w:t>
      </w:r>
      <w:r w:rsidR="0046142F">
        <w:rPr>
          <w:lang w:eastAsia="en-US"/>
        </w:rPr>
        <w:t>’</w:t>
      </w:r>
      <w:r>
        <w:rPr>
          <w:lang w:eastAsia="en-US"/>
        </w:rPr>
        <w:t>angle formé par le pont et le quai des Grands-Augustins</w:t>
      </w:r>
      <w:r w:rsidR="0046142F">
        <w:rPr>
          <w:lang w:eastAsia="en-US"/>
        </w:rPr>
        <w:t>.</w:t>
      </w:r>
    </w:p>
    <w:p w14:paraId="26B63557" w14:textId="77777777" w:rsidR="0046142F" w:rsidRDefault="003148C9" w:rsidP="0046142F">
      <w:pPr>
        <w:rPr>
          <w:lang w:eastAsia="en-US"/>
        </w:rPr>
      </w:pPr>
      <w:r>
        <w:rPr>
          <w:lang w:eastAsia="en-US"/>
        </w:rPr>
        <w:t>En cet endroit</w:t>
      </w:r>
      <w:r w:rsidR="0046142F">
        <w:rPr>
          <w:lang w:eastAsia="en-US"/>
        </w:rPr>
        <w:t xml:space="preserve">, </w:t>
      </w:r>
      <w:r>
        <w:rPr>
          <w:lang w:eastAsia="en-US"/>
        </w:rPr>
        <w:t xml:space="preserve">où se tenait à Pâques le marché-foire dit </w:t>
      </w:r>
      <w:r>
        <w:rPr>
          <w:i/>
          <w:iCs/>
        </w:rPr>
        <w:t>de la Vallée</w:t>
      </w:r>
      <w:r w:rsidR="0046142F">
        <w:rPr>
          <w:lang w:eastAsia="en-US"/>
        </w:rPr>
        <w:t xml:space="preserve">, </w:t>
      </w:r>
      <w:r>
        <w:rPr>
          <w:lang w:eastAsia="en-US"/>
        </w:rPr>
        <w:t>on voyait se</w:t>
      </w:r>
      <w:r>
        <w:t>pt fiacres pareils et sans numéros</w:t>
      </w:r>
      <w:r w:rsidR="0046142F">
        <w:rPr>
          <w:lang w:eastAsia="en-US"/>
        </w:rPr>
        <w:t xml:space="preserve">, </w:t>
      </w:r>
      <w:r>
        <w:rPr>
          <w:lang w:eastAsia="en-US"/>
        </w:rPr>
        <w:t>arrêtés le long du parapet</w:t>
      </w:r>
      <w:r w:rsidR="0046142F">
        <w:rPr>
          <w:lang w:eastAsia="en-US"/>
        </w:rPr>
        <w:t>.</w:t>
      </w:r>
    </w:p>
    <w:p w14:paraId="3D15215E" w14:textId="00FD470D" w:rsidR="0046142F" w:rsidRDefault="0046142F" w:rsidP="0046142F">
      <w:pPr>
        <w:rPr>
          <w:lang w:eastAsia="en-US"/>
        </w:rPr>
      </w:pPr>
      <w:r>
        <w:rPr>
          <w:lang w:eastAsia="en-US"/>
        </w:rPr>
        <w:t>M. </w:t>
      </w:r>
      <w:r w:rsidR="003148C9">
        <w:rPr>
          <w:lang w:eastAsia="en-US"/>
        </w:rPr>
        <w:t>Fargeau passa derrière et regarda dans chacun d</w:t>
      </w:r>
      <w:r>
        <w:rPr>
          <w:lang w:eastAsia="en-US"/>
        </w:rPr>
        <w:t>’</w:t>
      </w:r>
      <w:r w:rsidR="003148C9">
        <w:rPr>
          <w:lang w:eastAsia="en-US"/>
        </w:rPr>
        <w:t>eux</w:t>
      </w:r>
      <w:r>
        <w:rPr>
          <w:lang w:eastAsia="en-US"/>
        </w:rPr>
        <w:t xml:space="preserve">. </w:t>
      </w:r>
      <w:r w:rsidR="003148C9">
        <w:rPr>
          <w:lang w:eastAsia="en-US"/>
        </w:rPr>
        <w:t>Dans chacun d</w:t>
      </w:r>
      <w:r>
        <w:rPr>
          <w:lang w:eastAsia="en-US"/>
        </w:rPr>
        <w:t>’</w:t>
      </w:r>
      <w:r w:rsidR="003148C9">
        <w:rPr>
          <w:lang w:eastAsia="en-US"/>
        </w:rPr>
        <w:t>eux</w:t>
      </w:r>
      <w:r>
        <w:rPr>
          <w:lang w:eastAsia="en-US"/>
        </w:rPr>
        <w:t xml:space="preserve">, </w:t>
      </w:r>
      <w:r w:rsidR="003148C9">
        <w:rPr>
          <w:lang w:eastAsia="en-US"/>
        </w:rPr>
        <w:t>il y avait un grand gaillard</w:t>
      </w:r>
      <w:r>
        <w:rPr>
          <w:lang w:eastAsia="en-US"/>
        </w:rPr>
        <w:t xml:space="preserve">, </w:t>
      </w:r>
      <w:r w:rsidR="003148C9">
        <w:rPr>
          <w:lang w:eastAsia="en-US"/>
        </w:rPr>
        <w:t>le chapeau sur les yeux et la pipe à la bouche</w:t>
      </w:r>
      <w:r>
        <w:rPr>
          <w:lang w:eastAsia="en-US"/>
        </w:rPr>
        <w:t>.</w:t>
      </w:r>
    </w:p>
    <w:p w14:paraId="202D45CF" w14:textId="5B7A6A5E" w:rsidR="0046142F" w:rsidRDefault="0046142F" w:rsidP="0046142F">
      <w:pPr>
        <w:rPr>
          <w:lang w:eastAsia="en-US"/>
        </w:rPr>
      </w:pPr>
      <w:r>
        <w:rPr>
          <w:lang w:eastAsia="en-US"/>
        </w:rPr>
        <w:t>— </w:t>
      </w:r>
      <w:r w:rsidR="003148C9">
        <w:rPr>
          <w:lang w:eastAsia="en-US"/>
        </w:rPr>
        <w:t>Je suis en avance</w:t>
      </w:r>
      <w:r>
        <w:rPr>
          <w:lang w:eastAsia="en-US"/>
        </w:rPr>
        <w:t xml:space="preserve">, </w:t>
      </w:r>
      <w:r w:rsidR="003148C9">
        <w:rPr>
          <w:lang w:eastAsia="en-US"/>
        </w:rPr>
        <w:t>à ce qu</w:t>
      </w:r>
      <w:r>
        <w:rPr>
          <w:lang w:eastAsia="en-US"/>
        </w:rPr>
        <w:t>’</w:t>
      </w:r>
      <w:r w:rsidR="003148C9">
        <w:rPr>
          <w:lang w:eastAsia="en-US"/>
        </w:rPr>
        <w:t>il paraît</w:t>
      </w:r>
      <w:r>
        <w:rPr>
          <w:lang w:eastAsia="en-US"/>
        </w:rPr>
        <w:t xml:space="preserve">, </w:t>
      </w:r>
      <w:r w:rsidR="003148C9">
        <w:rPr>
          <w:lang w:eastAsia="en-US"/>
        </w:rPr>
        <w:t xml:space="preserve">se dit </w:t>
      </w:r>
      <w:r>
        <w:rPr>
          <w:lang w:eastAsia="en-US"/>
        </w:rPr>
        <w:t>M. </w:t>
      </w:r>
      <w:r w:rsidR="003148C9">
        <w:rPr>
          <w:lang w:eastAsia="en-US"/>
        </w:rPr>
        <w:t>Fargeau</w:t>
      </w:r>
      <w:r>
        <w:rPr>
          <w:lang w:eastAsia="en-US"/>
        </w:rPr>
        <w:t>.</w:t>
      </w:r>
    </w:p>
    <w:p w14:paraId="26750E3D" w14:textId="77777777" w:rsidR="0046142F" w:rsidRDefault="003148C9" w:rsidP="0046142F">
      <w:pPr>
        <w:rPr>
          <w:lang w:eastAsia="en-US"/>
        </w:rPr>
      </w:pPr>
      <w:r>
        <w:rPr>
          <w:lang w:eastAsia="en-US"/>
        </w:rPr>
        <w:t>Il consulta sa montre qui lui donna deux heures moins le quart</w:t>
      </w:r>
      <w:r w:rsidR="0046142F">
        <w:rPr>
          <w:lang w:eastAsia="en-US"/>
        </w:rPr>
        <w:t>.</w:t>
      </w:r>
    </w:p>
    <w:p w14:paraId="436F6785" w14:textId="77777777" w:rsidR="0046142F" w:rsidRDefault="003148C9" w:rsidP="0046142F">
      <w:pPr>
        <w:rPr>
          <w:lang w:eastAsia="en-US"/>
        </w:rPr>
      </w:pPr>
      <w:r>
        <w:rPr>
          <w:lang w:eastAsia="en-US"/>
        </w:rPr>
        <w:t>Il s</w:t>
      </w:r>
      <w:r w:rsidR="0046142F">
        <w:rPr>
          <w:lang w:eastAsia="en-US"/>
        </w:rPr>
        <w:t>’</w:t>
      </w:r>
      <w:r>
        <w:rPr>
          <w:lang w:eastAsia="en-US"/>
        </w:rPr>
        <w:t>accouda sur le parapet et regarda le beau paysage formé par la Préfecture de Police et les pittoresques abords de la rue de Jérusalem</w:t>
      </w:r>
      <w:r w:rsidR="0046142F">
        <w:rPr>
          <w:lang w:eastAsia="en-US"/>
        </w:rPr>
        <w:t>.</w:t>
      </w:r>
    </w:p>
    <w:p w14:paraId="5D1A639E" w14:textId="37DFE78E" w:rsidR="0046142F" w:rsidRDefault="003148C9" w:rsidP="0046142F">
      <w:pPr>
        <w:rPr>
          <w:lang w:eastAsia="en-US"/>
        </w:rPr>
      </w:pPr>
      <w:r>
        <w:rPr>
          <w:lang w:eastAsia="en-US"/>
        </w:rPr>
        <w:t>Comme deux heures sonnaient</w:t>
      </w:r>
      <w:r>
        <w:t xml:space="preserve"> à l</w:t>
      </w:r>
      <w:r w:rsidR="0046142F">
        <w:rPr>
          <w:lang w:eastAsia="en-US"/>
        </w:rPr>
        <w:t>’</w:t>
      </w:r>
      <w:r>
        <w:rPr>
          <w:lang w:eastAsia="en-US"/>
        </w:rPr>
        <w:t>horloge du Palais-de-Justice</w:t>
      </w:r>
      <w:r w:rsidR="0046142F">
        <w:rPr>
          <w:lang w:eastAsia="en-US"/>
        </w:rPr>
        <w:t xml:space="preserve">, </w:t>
      </w:r>
      <w:r>
        <w:rPr>
          <w:lang w:eastAsia="en-US"/>
        </w:rPr>
        <w:t>Fargeau se retourna vivement au bruit de la portière de l</w:t>
      </w:r>
      <w:r w:rsidR="0046142F">
        <w:rPr>
          <w:lang w:eastAsia="en-US"/>
        </w:rPr>
        <w:t>’</w:t>
      </w:r>
      <w:r>
        <w:rPr>
          <w:lang w:eastAsia="en-US"/>
        </w:rPr>
        <w:t>un des fiacres qui s</w:t>
      </w:r>
      <w:r w:rsidR="0046142F">
        <w:rPr>
          <w:lang w:eastAsia="en-US"/>
        </w:rPr>
        <w:t>’</w:t>
      </w:r>
      <w:r>
        <w:rPr>
          <w:lang w:eastAsia="en-US"/>
        </w:rPr>
        <w:t>ouvrait</w:t>
      </w:r>
      <w:r w:rsidR="0046142F">
        <w:rPr>
          <w:lang w:eastAsia="en-US"/>
        </w:rPr>
        <w:t xml:space="preserve">. </w:t>
      </w:r>
      <w:r w:rsidR="006C2AE1">
        <w:rPr>
          <w:lang w:eastAsia="en-US"/>
        </w:rPr>
        <w:t>—</w:t>
      </w:r>
      <w:r w:rsidR="0046142F">
        <w:rPr>
          <w:lang w:eastAsia="en-US"/>
        </w:rPr>
        <w:t xml:space="preserve"> </w:t>
      </w:r>
      <w:r>
        <w:rPr>
          <w:lang w:eastAsia="en-US"/>
        </w:rPr>
        <w:t>Un vieux monsieur</w:t>
      </w:r>
      <w:r w:rsidR="0046142F">
        <w:rPr>
          <w:lang w:eastAsia="en-US"/>
        </w:rPr>
        <w:t xml:space="preserve">, </w:t>
      </w:r>
      <w:r>
        <w:rPr>
          <w:lang w:eastAsia="en-US"/>
        </w:rPr>
        <w:t>emmitouflé dans une chaude douillette</w:t>
      </w:r>
      <w:r w:rsidR="0046142F">
        <w:rPr>
          <w:lang w:eastAsia="en-US"/>
        </w:rPr>
        <w:t xml:space="preserve">, </w:t>
      </w:r>
      <w:r>
        <w:rPr>
          <w:lang w:eastAsia="en-US"/>
        </w:rPr>
        <w:t>et portant une sacoche sous le bras</w:t>
      </w:r>
      <w:r w:rsidR="0046142F">
        <w:rPr>
          <w:lang w:eastAsia="en-US"/>
        </w:rPr>
        <w:t xml:space="preserve">, </w:t>
      </w:r>
      <w:r>
        <w:rPr>
          <w:lang w:eastAsia="en-US"/>
        </w:rPr>
        <w:t>venait d</w:t>
      </w:r>
      <w:r w:rsidR="0046142F">
        <w:rPr>
          <w:lang w:eastAsia="en-US"/>
        </w:rPr>
        <w:t>’</w:t>
      </w:r>
      <w:r>
        <w:rPr>
          <w:lang w:eastAsia="en-US"/>
        </w:rPr>
        <w:t>y entrer</w:t>
      </w:r>
      <w:r w:rsidR="0046142F">
        <w:rPr>
          <w:lang w:eastAsia="en-US"/>
        </w:rPr>
        <w:t xml:space="preserve">. </w:t>
      </w:r>
      <w:r>
        <w:rPr>
          <w:lang w:eastAsia="en-US"/>
        </w:rPr>
        <w:t xml:space="preserve">Fargeau avait reconnu </w:t>
      </w:r>
      <w:proofErr w:type="spellStart"/>
      <w:r>
        <w:rPr>
          <w:lang w:eastAsia="en-US"/>
        </w:rPr>
        <w:t>Houël</w:t>
      </w:r>
      <w:proofErr w:type="spellEnd"/>
      <w:r w:rsidR="0046142F">
        <w:rPr>
          <w:lang w:eastAsia="en-US"/>
        </w:rPr>
        <w:t>.</w:t>
      </w:r>
    </w:p>
    <w:p w14:paraId="56EE67EA" w14:textId="77777777" w:rsidR="0046142F" w:rsidRDefault="003148C9" w:rsidP="0046142F">
      <w:pPr>
        <w:rPr>
          <w:lang w:eastAsia="en-US"/>
        </w:rPr>
      </w:pPr>
      <w:r>
        <w:rPr>
          <w:lang w:eastAsia="en-US"/>
        </w:rPr>
        <w:t>Les stores rouges du fiacre se baissèrent</w:t>
      </w:r>
      <w:r w:rsidR="0046142F">
        <w:rPr>
          <w:lang w:eastAsia="en-US"/>
        </w:rPr>
        <w:t>.</w:t>
      </w:r>
    </w:p>
    <w:p w14:paraId="371A9A05" w14:textId="77777777" w:rsidR="0046142F" w:rsidRDefault="003148C9" w:rsidP="0046142F">
      <w:pPr>
        <w:rPr>
          <w:lang w:eastAsia="en-US"/>
        </w:rPr>
      </w:pPr>
      <w:r>
        <w:rPr>
          <w:lang w:eastAsia="en-US"/>
        </w:rPr>
        <w:lastRenderedPageBreak/>
        <w:t>Presque aussitôt</w:t>
      </w:r>
      <w:r w:rsidR="0046142F">
        <w:rPr>
          <w:lang w:eastAsia="en-US"/>
        </w:rPr>
        <w:t xml:space="preserve">, </w:t>
      </w:r>
      <w:r>
        <w:rPr>
          <w:lang w:eastAsia="en-US"/>
        </w:rPr>
        <w:t>Cousin-et-Ami</w:t>
      </w:r>
      <w:r w:rsidR="0046142F">
        <w:rPr>
          <w:lang w:eastAsia="en-US"/>
        </w:rPr>
        <w:t xml:space="preserve">, </w:t>
      </w:r>
      <w:r>
        <w:rPr>
          <w:lang w:eastAsia="en-US"/>
        </w:rPr>
        <w:t>chargé d</w:t>
      </w:r>
      <w:r w:rsidR="0046142F">
        <w:rPr>
          <w:lang w:eastAsia="en-US"/>
        </w:rPr>
        <w:t>’</w:t>
      </w:r>
      <w:r>
        <w:rPr>
          <w:lang w:eastAsia="en-US"/>
        </w:rPr>
        <w:t>une sacoche et tout de noir habillé</w:t>
      </w:r>
      <w:r w:rsidR="0046142F">
        <w:rPr>
          <w:lang w:eastAsia="en-US"/>
        </w:rPr>
        <w:t xml:space="preserve">, </w:t>
      </w:r>
      <w:r>
        <w:rPr>
          <w:lang w:eastAsia="en-US"/>
        </w:rPr>
        <w:t>comme doit l</w:t>
      </w:r>
      <w:r w:rsidR="0046142F">
        <w:rPr>
          <w:lang w:eastAsia="en-US"/>
        </w:rPr>
        <w:t>’</w:t>
      </w:r>
      <w:r>
        <w:rPr>
          <w:lang w:eastAsia="en-US"/>
        </w:rPr>
        <w:t>être un employé important des pompes funèbres</w:t>
      </w:r>
      <w:r w:rsidR="0046142F">
        <w:rPr>
          <w:lang w:eastAsia="en-US"/>
        </w:rPr>
        <w:t xml:space="preserve">, </w:t>
      </w:r>
      <w:r>
        <w:rPr>
          <w:lang w:eastAsia="en-US"/>
        </w:rPr>
        <w:t>entra dans le second fiacre qui ferma aussi ses stores</w:t>
      </w:r>
      <w:r w:rsidR="0046142F">
        <w:rPr>
          <w:lang w:eastAsia="en-US"/>
        </w:rPr>
        <w:t>.</w:t>
      </w:r>
    </w:p>
    <w:p w14:paraId="3E7BDF12" w14:textId="0C75C6A3" w:rsidR="0046142F" w:rsidRDefault="003148C9" w:rsidP="0046142F">
      <w:pPr>
        <w:rPr>
          <w:lang w:eastAsia="en-US"/>
        </w:rPr>
      </w:pPr>
      <w:r>
        <w:rPr>
          <w:lang w:eastAsia="en-US"/>
        </w:rPr>
        <w:t>Dans le troisième</w:t>
      </w:r>
      <w:r w:rsidR="0046142F">
        <w:rPr>
          <w:lang w:eastAsia="en-US"/>
        </w:rPr>
        <w:t>, M. de </w:t>
      </w:r>
      <w:proofErr w:type="spellStart"/>
      <w:r>
        <w:rPr>
          <w:lang w:eastAsia="en-US"/>
        </w:rPr>
        <w:t>Guérineul</w:t>
      </w:r>
      <w:proofErr w:type="spellEnd"/>
      <w:r>
        <w:rPr>
          <w:lang w:eastAsia="en-US"/>
        </w:rPr>
        <w:t xml:space="preserve"> s</w:t>
      </w:r>
      <w:r w:rsidR="0046142F">
        <w:rPr>
          <w:lang w:eastAsia="en-US"/>
        </w:rPr>
        <w:t>’</w:t>
      </w:r>
      <w:r>
        <w:rPr>
          <w:lang w:eastAsia="en-US"/>
        </w:rPr>
        <w:t>installa</w:t>
      </w:r>
      <w:r w:rsidR="0046142F">
        <w:rPr>
          <w:lang w:eastAsia="en-US"/>
        </w:rPr>
        <w:t xml:space="preserve">, </w:t>
      </w:r>
      <w:r>
        <w:rPr>
          <w:lang w:eastAsia="en-US"/>
        </w:rPr>
        <w:t>non sans échanger avec Fargeau</w:t>
      </w:r>
      <w:r w:rsidR="0046142F">
        <w:rPr>
          <w:lang w:eastAsia="en-US"/>
        </w:rPr>
        <w:t xml:space="preserve">, </w:t>
      </w:r>
      <w:r>
        <w:rPr>
          <w:lang w:eastAsia="en-US"/>
        </w:rPr>
        <w:t>son futur beau-père</w:t>
      </w:r>
      <w:r w:rsidR="0046142F">
        <w:rPr>
          <w:lang w:eastAsia="en-US"/>
        </w:rPr>
        <w:t xml:space="preserve">, </w:t>
      </w:r>
      <w:r>
        <w:rPr>
          <w:lang w:eastAsia="en-US"/>
        </w:rPr>
        <w:t>un signe de tête amical</w:t>
      </w:r>
      <w:r w:rsidR="0046142F">
        <w:rPr>
          <w:lang w:eastAsia="en-US"/>
        </w:rPr>
        <w:t xml:space="preserve">. </w:t>
      </w:r>
      <w:r w:rsidR="006C2AE1">
        <w:rPr>
          <w:lang w:eastAsia="en-US"/>
        </w:rPr>
        <w:t>—</w:t>
      </w:r>
      <w:r w:rsidR="0046142F">
        <w:rPr>
          <w:lang w:eastAsia="en-US"/>
        </w:rPr>
        <w:t xml:space="preserve"> </w:t>
      </w:r>
      <w:r>
        <w:rPr>
          <w:lang w:eastAsia="en-US"/>
        </w:rPr>
        <w:t>Il avait une sacoche</w:t>
      </w:r>
      <w:r w:rsidR="0046142F">
        <w:rPr>
          <w:lang w:eastAsia="en-US"/>
        </w:rPr>
        <w:t>.</w:t>
      </w:r>
    </w:p>
    <w:p w14:paraId="20B96192" w14:textId="77777777" w:rsidR="0046142F" w:rsidRDefault="003148C9" w:rsidP="0046142F">
      <w:pPr>
        <w:rPr>
          <w:lang w:eastAsia="en-US"/>
        </w:rPr>
      </w:pPr>
      <w:r>
        <w:rPr>
          <w:lang w:eastAsia="en-US"/>
        </w:rPr>
        <w:t>Le docteur Morin prit place dans le quatrième fiacre</w:t>
      </w:r>
      <w:r w:rsidR="0046142F">
        <w:rPr>
          <w:lang w:eastAsia="en-US"/>
        </w:rPr>
        <w:t xml:space="preserve">, </w:t>
      </w:r>
      <w:r>
        <w:rPr>
          <w:lang w:eastAsia="en-US"/>
        </w:rPr>
        <w:t>avec sa canne à pomme de cuir</w:t>
      </w:r>
      <w:r w:rsidR="0046142F">
        <w:rPr>
          <w:lang w:eastAsia="en-US"/>
        </w:rPr>
        <w:t xml:space="preserve">, </w:t>
      </w:r>
      <w:r>
        <w:rPr>
          <w:lang w:eastAsia="en-US"/>
        </w:rPr>
        <w:t xml:space="preserve">un numéro de </w:t>
      </w:r>
      <w:r>
        <w:rPr>
          <w:i/>
          <w:iCs/>
        </w:rPr>
        <w:t>l</w:t>
      </w:r>
      <w:r w:rsidR="0046142F">
        <w:rPr>
          <w:i/>
          <w:iCs/>
        </w:rPr>
        <w:t>’</w:t>
      </w:r>
      <w:r>
        <w:rPr>
          <w:i/>
          <w:iCs/>
        </w:rPr>
        <w:t>Union</w:t>
      </w:r>
      <w:r w:rsidR="0046142F">
        <w:rPr>
          <w:i/>
          <w:iCs/>
        </w:rPr>
        <w:t xml:space="preserve">, </w:t>
      </w:r>
      <w:r>
        <w:rPr>
          <w:lang w:eastAsia="en-US"/>
        </w:rPr>
        <w:t>ci</w:t>
      </w:r>
      <w:r>
        <w:t>-devant monarchique</w:t>
      </w:r>
      <w:r w:rsidR="0046142F">
        <w:rPr>
          <w:lang w:eastAsia="en-US"/>
        </w:rPr>
        <w:t xml:space="preserve">, </w:t>
      </w:r>
      <w:r>
        <w:rPr>
          <w:lang w:eastAsia="en-US"/>
        </w:rPr>
        <w:t>et l</w:t>
      </w:r>
      <w:r w:rsidR="0046142F">
        <w:rPr>
          <w:lang w:eastAsia="en-US"/>
        </w:rPr>
        <w:t>’</w:t>
      </w:r>
      <w:r>
        <w:rPr>
          <w:lang w:eastAsia="en-US"/>
        </w:rPr>
        <w:t>inévitable sacoche</w:t>
      </w:r>
      <w:r w:rsidR="0046142F">
        <w:rPr>
          <w:lang w:eastAsia="en-US"/>
        </w:rPr>
        <w:t>.</w:t>
      </w:r>
    </w:p>
    <w:p w14:paraId="07A431AE" w14:textId="77777777" w:rsidR="0046142F" w:rsidRDefault="003148C9" w:rsidP="0046142F">
      <w:pPr>
        <w:rPr>
          <w:lang w:eastAsia="en-US"/>
        </w:rPr>
      </w:pPr>
      <w:r>
        <w:rPr>
          <w:lang w:eastAsia="en-US"/>
        </w:rPr>
        <w:t>Ensuite</w:t>
      </w:r>
      <w:r w:rsidR="0046142F">
        <w:rPr>
          <w:lang w:eastAsia="en-US"/>
        </w:rPr>
        <w:t xml:space="preserve">… </w:t>
      </w:r>
      <w:r>
        <w:rPr>
          <w:lang w:eastAsia="en-US"/>
        </w:rPr>
        <w:t>Ô lyre</w:t>
      </w:r>
      <w:r w:rsidR="0046142F">
        <w:rPr>
          <w:lang w:eastAsia="en-US"/>
        </w:rPr>
        <w:t xml:space="preserve"> ! </w:t>
      </w:r>
      <w:r>
        <w:rPr>
          <w:lang w:eastAsia="en-US"/>
        </w:rPr>
        <w:t>change ton mode austère et adoucis tes savants accords</w:t>
      </w:r>
      <w:r w:rsidR="0046142F">
        <w:rPr>
          <w:lang w:eastAsia="en-US"/>
        </w:rPr>
        <w:t xml:space="preserve"> ! </w:t>
      </w:r>
      <w:r>
        <w:rPr>
          <w:lang w:eastAsia="en-US"/>
        </w:rPr>
        <w:t>Voici venir Menand jeune</w:t>
      </w:r>
      <w:r w:rsidR="0046142F">
        <w:rPr>
          <w:lang w:eastAsia="en-US"/>
        </w:rPr>
        <w:t xml:space="preserve">, </w:t>
      </w:r>
      <w:r>
        <w:rPr>
          <w:lang w:eastAsia="en-US"/>
        </w:rPr>
        <w:t>poussant jusqu</w:t>
      </w:r>
      <w:r w:rsidR="0046142F">
        <w:rPr>
          <w:lang w:eastAsia="en-US"/>
        </w:rPr>
        <w:t>’</w:t>
      </w:r>
      <w:r>
        <w:rPr>
          <w:lang w:eastAsia="en-US"/>
        </w:rPr>
        <w:t>à l</w:t>
      </w:r>
      <w:r w:rsidR="0046142F">
        <w:rPr>
          <w:lang w:eastAsia="en-US"/>
        </w:rPr>
        <w:t>’</w:t>
      </w:r>
      <w:r>
        <w:rPr>
          <w:lang w:eastAsia="en-US"/>
        </w:rPr>
        <w:t>exagération les grâces et la beauté d</w:t>
      </w:r>
      <w:r w:rsidR="0046142F">
        <w:rPr>
          <w:lang w:eastAsia="en-US"/>
        </w:rPr>
        <w:t>’</w:t>
      </w:r>
      <w:r>
        <w:rPr>
          <w:lang w:eastAsia="en-US"/>
        </w:rPr>
        <w:t>un ancien notaire</w:t>
      </w:r>
      <w:r w:rsidR="0046142F">
        <w:rPr>
          <w:lang w:eastAsia="en-US"/>
        </w:rPr>
        <w:t> !</w:t>
      </w:r>
    </w:p>
    <w:p w14:paraId="7E574B04" w14:textId="77777777" w:rsidR="0046142F" w:rsidRDefault="003148C9" w:rsidP="0046142F">
      <w:pPr>
        <w:rPr>
          <w:lang w:eastAsia="en-US"/>
        </w:rPr>
      </w:pPr>
      <w:r>
        <w:rPr>
          <w:lang w:eastAsia="en-US"/>
        </w:rPr>
        <w:t>Il arriva</w:t>
      </w:r>
      <w:r w:rsidR="0046142F">
        <w:rPr>
          <w:lang w:eastAsia="en-US"/>
        </w:rPr>
        <w:t xml:space="preserve">, </w:t>
      </w:r>
      <w:r>
        <w:rPr>
          <w:lang w:eastAsia="en-US"/>
        </w:rPr>
        <w:t>courbé sous le poids de deux sacoches</w:t>
      </w:r>
      <w:r w:rsidR="0046142F">
        <w:rPr>
          <w:lang w:eastAsia="en-US"/>
        </w:rPr>
        <w:t xml:space="preserve">, </w:t>
      </w:r>
      <w:r>
        <w:rPr>
          <w:lang w:eastAsia="en-US"/>
        </w:rPr>
        <w:t>et donnant le bras à un petit jeune homme</w:t>
      </w:r>
      <w:r w:rsidR="0046142F">
        <w:rPr>
          <w:lang w:eastAsia="en-US"/>
        </w:rPr>
        <w:t xml:space="preserve">, </w:t>
      </w:r>
      <w:r>
        <w:rPr>
          <w:lang w:eastAsia="en-US"/>
        </w:rPr>
        <w:t>leste et bien découplé</w:t>
      </w:r>
      <w:r w:rsidR="0046142F">
        <w:rPr>
          <w:lang w:eastAsia="en-US"/>
        </w:rPr>
        <w:t xml:space="preserve">, </w:t>
      </w:r>
      <w:r>
        <w:rPr>
          <w:lang w:eastAsia="en-US"/>
        </w:rPr>
        <w:t>qui n</w:t>
      </w:r>
      <w:r w:rsidR="0046142F">
        <w:rPr>
          <w:lang w:eastAsia="en-US"/>
        </w:rPr>
        <w:t>’</w:t>
      </w:r>
      <w:r>
        <w:rPr>
          <w:lang w:eastAsia="en-US"/>
        </w:rPr>
        <w:t>était autre que madame la marquise Oliva de Beaujoyeux sa femme</w:t>
      </w:r>
      <w:r w:rsidR="0046142F">
        <w:rPr>
          <w:lang w:eastAsia="en-US"/>
        </w:rPr>
        <w:t>.</w:t>
      </w:r>
    </w:p>
    <w:p w14:paraId="0E704E4D" w14:textId="77777777" w:rsidR="0046142F" w:rsidRDefault="003148C9" w:rsidP="0046142F">
      <w:pPr>
        <w:rPr>
          <w:lang w:eastAsia="en-US"/>
        </w:rPr>
      </w:pPr>
      <w:r>
        <w:rPr>
          <w:lang w:eastAsia="en-US"/>
        </w:rPr>
        <w:t>En principe</w:t>
      </w:r>
      <w:r w:rsidR="0046142F">
        <w:rPr>
          <w:lang w:eastAsia="en-US"/>
        </w:rPr>
        <w:t xml:space="preserve">, </w:t>
      </w:r>
      <w:r>
        <w:rPr>
          <w:lang w:eastAsia="en-US"/>
        </w:rPr>
        <w:t>Menand jeune aurait dû monter dans un fiacre</w:t>
      </w:r>
      <w:r w:rsidR="0046142F">
        <w:rPr>
          <w:lang w:eastAsia="en-US"/>
        </w:rPr>
        <w:t xml:space="preserve">, </w:t>
      </w:r>
      <w:r>
        <w:rPr>
          <w:lang w:eastAsia="en-US"/>
        </w:rPr>
        <w:t>et sa femme dans un autre</w:t>
      </w:r>
      <w:r w:rsidR="0046142F">
        <w:rPr>
          <w:lang w:eastAsia="en-US"/>
        </w:rPr>
        <w:t xml:space="preserve">. </w:t>
      </w:r>
      <w:r>
        <w:rPr>
          <w:lang w:eastAsia="en-US"/>
        </w:rPr>
        <w:t>Mais quoi de plus touchant que l</w:t>
      </w:r>
      <w:r w:rsidR="0046142F">
        <w:rPr>
          <w:lang w:eastAsia="en-US"/>
        </w:rPr>
        <w:t>’</w:t>
      </w:r>
      <w:r>
        <w:rPr>
          <w:lang w:eastAsia="en-US"/>
        </w:rPr>
        <w:t>amour conjugal</w:t>
      </w:r>
      <w:r w:rsidR="0046142F">
        <w:rPr>
          <w:lang w:eastAsia="en-US"/>
        </w:rPr>
        <w:t xml:space="preserve"> ? </w:t>
      </w:r>
      <w:r>
        <w:rPr>
          <w:lang w:eastAsia="en-US"/>
        </w:rPr>
        <w:t>On leur permit de se réunir dans la même voiture</w:t>
      </w:r>
      <w:r w:rsidR="0046142F">
        <w:rPr>
          <w:lang w:eastAsia="en-US"/>
        </w:rPr>
        <w:t xml:space="preserve">, </w:t>
      </w:r>
      <w:r>
        <w:rPr>
          <w:lang w:eastAsia="en-US"/>
        </w:rPr>
        <w:t>sous la surveillance de l</w:t>
      </w:r>
      <w:r w:rsidR="0046142F">
        <w:rPr>
          <w:lang w:eastAsia="en-US"/>
        </w:rPr>
        <w:t>’</w:t>
      </w:r>
      <w:r>
        <w:rPr>
          <w:lang w:eastAsia="en-US"/>
        </w:rPr>
        <w:t>un de ces grands gaillards dont nous avons parlé déjà</w:t>
      </w:r>
      <w:r w:rsidR="0046142F">
        <w:rPr>
          <w:lang w:eastAsia="en-US"/>
        </w:rPr>
        <w:t>.</w:t>
      </w:r>
    </w:p>
    <w:p w14:paraId="7DC8F3EE" w14:textId="77777777" w:rsidR="0046142F" w:rsidRDefault="003148C9" w:rsidP="0046142F">
      <w:pPr>
        <w:rPr>
          <w:lang w:eastAsia="en-US"/>
        </w:rPr>
      </w:pPr>
      <w:r>
        <w:rPr>
          <w:lang w:eastAsia="en-US"/>
        </w:rPr>
        <w:t>Enfin Fargeau dut faire son ascension comme les autres</w:t>
      </w:r>
      <w:r w:rsidR="0046142F">
        <w:rPr>
          <w:lang w:eastAsia="en-US"/>
        </w:rPr>
        <w:t>.</w:t>
      </w:r>
    </w:p>
    <w:p w14:paraId="1DB435BC" w14:textId="77777777" w:rsidR="0046142F" w:rsidRDefault="003148C9" w:rsidP="0046142F">
      <w:pPr>
        <w:numPr>
          <w:ins w:id="79" w:author="Alain" w:date="2009-12-22T11:33:00Z"/>
        </w:numPr>
        <w:rPr>
          <w:lang w:eastAsia="en-US"/>
        </w:rPr>
      </w:pPr>
      <w:r>
        <w:rPr>
          <w:lang w:eastAsia="en-US"/>
        </w:rPr>
        <w:t>Tous les stores étaient fermés</w:t>
      </w:r>
      <w:r w:rsidR="0046142F">
        <w:rPr>
          <w:lang w:eastAsia="en-US"/>
        </w:rPr>
        <w:t xml:space="preserve">, </w:t>
      </w:r>
      <w:r>
        <w:rPr>
          <w:lang w:eastAsia="en-US"/>
        </w:rPr>
        <w:t>et Dieu sait ce que devait sentir le fiacre qui possédait Menand jeune</w:t>
      </w:r>
      <w:r w:rsidR="0046142F">
        <w:rPr>
          <w:lang w:eastAsia="en-US"/>
        </w:rPr>
        <w:t> !</w:t>
      </w:r>
    </w:p>
    <w:p w14:paraId="754E5FFC" w14:textId="77777777" w:rsidR="0046142F" w:rsidRDefault="003148C9" w:rsidP="0046142F">
      <w:pPr>
        <w:rPr>
          <w:lang w:eastAsia="en-US"/>
        </w:rPr>
      </w:pPr>
      <w:r>
        <w:rPr>
          <w:lang w:eastAsia="en-US"/>
        </w:rPr>
        <w:t>De l</w:t>
      </w:r>
      <w:r w:rsidR="0046142F">
        <w:rPr>
          <w:lang w:eastAsia="en-US"/>
        </w:rPr>
        <w:t>’</w:t>
      </w:r>
      <w:r>
        <w:rPr>
          <w:lang w:eastAsia="en-US"/>
        </w:rPr>
        <w:t>autre côté du pont</w:t>
      </w:r>
      <w:r w:rsidR="0046142F">
        <w:rPr>
          <w:lang w:eastAsia="en-US"/>
        </w:rPr>
        <w:t xml:space="preserve">, </w:t>
      </w:r>
      <w:r>
        <w:rPr>
          <w:lang w:eastAsia="en-US"/>
        </w:rPr>
        <w:t>sur le trottoir étroit et mal pavé qui longe le tortueux parapet du quai Voltaire</w:t>
      </w:r>
      <w:r w:rsidR="0046142F">
        <w:rPr>
          <w:lang w:eastAsia="en-US"/>
        </w:rPr>
        <w:t xml:space="preserve">, </w:t>
      </w:r>
      <w:r>
        <w:rPr>
          <w:lang w:eastAsia="en-US"/>
        </w:rPr>
        <w:t>un mendiant stationnait</w:t>
      </w:r>
      <w:r w:rsidR="0046142F">
        <w:rPr>
          <w:lang w:eastAsia="en-US"/>
        </w:rPr>
        <w:t>.</w:t>
      </w:r>
    </w:p>
    <w:p w14:paraId="59B44E0D" w14:textId="77777777" w:rsidR="0046142F" w:rsidRDefault="003148C9" w:rsidP="0046142F">
      <w:pPr>
        <w:rPr>
          <w:lang w:eastAsia="en-US"/>
        </w:rPr>
      </w:pPr>
      <w:r>
        <w:rPr>
          <w:lang w:eastAsia="en-US"/>
        </w:rPr>
        <w:lastRenderedPageBreak/>
        <w:t>Ce mendiant n</w:t>
      </w:r>
      <w:r w:rsidR="0046142F">
        <w:rPr>
          <w:lang w:eastAsia="en-US"/>
        </w:rPr>
        <w:t>’</w:t>
      </w:r>
      <w:r>
        <w:rPr>
          <w:lang w:eastAsia="en-US"/>
        </w:rPr>
        <w:t>était pas beau</w:t>
      </w:r>
      <w:r w:rsidR="0046142F">
        <w:rPr>
          <w:lang w:eastAsia="en-US"/>
        </w:rPr>
        <w:t xml:space="preserve"> ; </w:t>
      </w:r>
      <w:r>
        <w:rPr>
          <w:lang w:eastAsia="en-US"/>
        </w:rPr>
        <w:t>il louchait</w:t>
      </w:r>
      <w:r w:rsidR="0046142F">
        <w:rPr>
          <w:lang w:eastAsia="en-US"/>
        </w:rPr>
        <w:t>.</w:t>
      </w:r>
    </w:p>
    <w:p w14:paraId="5FCC61AA" w14:textId="77777777" w:rsidR="0046142F" w:rsidRDefault="003148C9" w:rsidP="0046142F">
      <w:pPr>
        <w:rPr>
          <w:lang w:eastAsia="en-US"/>
        </w:rPr>
      </w:pPr>
      <w:r>
        <w:rPr>
          <w:lang w:eastAsia="en-US"/>
        </w:rPr>
        <w:t>En revanche</w:t>
      </w:r>
      <w:r w:rsidR="0046142F">
        <w:rPr>
          <w:lang w:eastAsia="en-US"/>
        </w:rPr>
        <w:t xml:space="preserve">, </w:t>
      </w:r>
      <w:r>
        <w:rPr>
          <w:lang w:eastAsia="en-US"/>
        </w:rPr>
        <w:t>il avait quelques économies</w:t>
      </w:r>
      <w:r w:rsidR="0046142F">
        <w:rPr>
          <w:lang w:eastAsia="en-US"/>
        </w:rPr>
        <w:t xml:space="preserve">, </w:t>
      </w:r>
      <w:r>
        <w:rPr>
          <w:lang w:eastAsia="en-US"/>
        </w:rPr>
        <w:t>car</w:t>
      </w:r>
      <w:r w:rsidR="0046142F">
        <w:rPr>
          <w:lang w:eastAsia="en-US"/>
        </w:rPr>
        <w:t xml:space="preserve">, </w:t>
      </w:r>
      <w:r>
        <w:rPr>
          <w:lang w:eastAsia="en-US"/>
        </w:rPr>
        <w:t>au grand étonnement de deux ou trois badauds</w:t>
      </w:r>
      <w:r w:rsidR="0046142F">
        <w:rPr>
          <w:lang w:eastAsia="en-US"/>
        </w:rPr>
        <w:t xml:space="preserve">, </w:t>
      </w:r>
      <w:r>
        <w:rPr>
          <w:lang w:eastAsia="en-US"/>
        </w:rPr>
        <w:t xml:space="preserve">il sauta dans un </w:t>
      </w:r>
      <w:proofErr w:type="spellStart"/>
      <w:r>
        <w:rPr>
          <w:lang w:eastAsia="en-US"/>
        </w:rPr>
        <w:t>mylord</w:t>
      </w:r>
      <w:proofErr w:type="spellEnd"/>
      <w:r>
        <w:rPr>
          <w:lang w:eastAsia="en-US"/>
        </w:rPr>
        <w:t xml:space="preserve"> et s</w:t>
      </w:r>
      <w:r w:rsidR="0046142F">
        <w:rPr>
          <w:lang w:eastAsia="en-US"/>
        </w:rPr>
        <w:t>’</w:t>
      </w:r>
      <w:r>
        <w:rPr>
          <w:lang w:eastAsia="en-US"/>
        </w:rPr>
        <w:t>y installa confortablement</w:t>
      </w:r>
      <w:r w:rsidR="0046142F">
        <w:rPr>
          <w:lang w:eastAsia="en-US"/>
        </w:rPr>
        <w:t>.</w:t>
      </w:r>
    </w:p>
    <w:p w14:paraId="24B035A6" w14:textId="77777777" w:rsidR="0046142F" w:rsidRDefault="003148C9" w:rsidP="0046142F">
      <w:pPr>
        <w:rPr>
          <w:lang w:eastAsia="en-US"/>
        </w:rPr>
      </w:pPr>
      <w:r>
        <w:rPr>
          <w:lang w:eastAsia="en-US"/>
        </w:rPr>
        <w:t>Les six voitures partirent au galop</w:t>
      </w:r>
      <w:r w:rsidR="0046142F">
        <w:rPr>
          <w:lang w:eastAsia="en-US"/>
        </w:rPr>
        <w:t>.</w:t>
      </w:r>
    </w:p>
    <w:p w14:paraId="003F9EBE" w14:textId="77777777" w:rsidR="0046142F" w:rsidRDefault="003148C9" w:rsidP="0046142F">
      <w:pPr>
        <w:rPr>
          <w:lang w:eastAsia="en-US"/>
        </w:rPr>
      </w:pPr>
      <w:r>
        <w:rPr>
          <w:lang w:eastAsia="en-US"/>
        </w:rPr>
        <w:t xml:space="preserve">Le mendiant dit au cocher du </w:t>
      </w:r>
      <w:proofErr w:type="spellStart"/>
      <w:r>
        <w:rPr>
          <w:lang w:eastAsia="en-US"/>
        </w:rPr>
        <w:t>mylord</w:t>
      </w:r>
      <w:proofErr w:type="spellEnd"/>
      <w:r w:rsidR="0046142F">
        <w:rPr>
          <w:lang w:eastAsia="en-US"/>
        </w:rPr>
        <w:t> :</w:t>
      </w:r>
    </w:p>
    <w:p w14:paraId="1E16EE21" w14:textId="77777777" w:rsidR="0046142F" w:rsidRDefault="0046142F" w:rsidP="0046142F">
      <w:pPr>
        <w:rPr>
          <w:lang w:eastAsia="en-US"/>
        </w:rPr>
      </w:pPr>
      <w:r>
        <w:rPr>
          <w:lang w:eastAsia="en-US"/>
        </w:rPr>
        <w:t>— </w:t>
      </w:r>
      <w:r w:rsidR="003148C9">
        <w:rPr>
          <w:lang w:eastAsia="en-US"/>
        </w:rPr>
        <w:t>Un louis si tu ne perds pas de vue cette noce-là</w:t>
      </w:r>
      <w:r>
        <w:rPr>
          <w:lang w:eastAsia="en-US"/>
        </w:rPr>
        <w:t> !</w:t>
      </w:r>
    </w:p>
    <w:p w14:paraId="3009E6E7"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fit le cocher</w:t>
      </w:r>
      <w:r>
        <w:rPr>
          <w:lang w:eastAsia="en-US"/>
        </w:rPr>
        <w:t xml:space="preserve">, </w:t>
      </w:r>
      <w:r w:rsidR="003148C9">
        <w:rPr>
          <w:lang w:eastAsia="en-US"/>
        </w:rPr>
        <w:t>c</w:t>
      </w:r>
      <w:r>
        <w:rPr>
          <w:lang w:eastAsia="en-US"/>
        </w:rPr>
        <w:t>’</w:t>
      </w:r>
      <w:r w:rsidR="003148C9">
        <w:rPr>
          <w:lang w:eastAsia="en-US"/>
        </w:rPr>
        <w:t>est une noce</w:t>
      </w:r>
      <w:r>
        <w:rPr>
          <w:lang w:eastAsia="en-US"/>
        </w:rPr>
        <w:t> ?…</w:t>
      </w:r>
    </w:p>
    <w:p w14:paraId="24F3D430" w14:textId="77777777" w:rsidR="0046142F" w:rsidRDefault="003148C9" w:rsidP="0046142F">
      <w:pPr>
        <w:rPr>
          <w:lang w:eastAsia="en-US"/>
        </w:rPr>
      </w:pPr>
      <w:r>
        <w:rPr>
          <w:lang w:eastAsia="en-US"/>
        </w:rPr>
        <w:t>Il fouetta sa bête qui se lança de son mieux</w:t>
      </w:r>
      <w:r w:rsidR="0046142F">
        <w:rPr>
          <w:lang w:eastAsia="en-US"/>
        </w:rPr>
        <w:t>.</w:t>
      </w:r>
    </w:p>
    <w:p w14:paraId="1CA3B7BA" w14:textId="1926C655" w:rsidR="0046142F" w:rsidRDefault="0046142F" w:rsidP="0046142F">
      <w:pPr>
        <w:rPr>
          <w:lang w:eastAsia="en-US"/>
        </w:rPr>
      </w:pPr>
      <w:r>
        <w:rPr>
          <w:lang w:eastAsia="en-US"/>
        </w:rPr>
        <w:t>M. </w:t>
      </w:r>
      <w:r w:rsidR="003148C9">
        <w:rPr>
          <w:lang w:eastAsia="en-US"/>
        </w:rPr>
        <w:t>Fargeau était dans la sixième voiture de la noce</w:t>
      </w:r>
      <w:r>
        <w:rPr>
          <w:lang w:eastAsia="en-US"/>
        </w:rPr>
        <w:t>.</w:t>
      </w:r>
    </w:p>
    <w:p w14:paraId="6615080F" w14:textId="77777777" w:rsidR="0046142F" w:rsidRDefault="003148C9" w:rsidP="0046142F">
      <w:pPr>
        <w:rPr>
          <w:lang w:eastAsia="en-US"/>
        </w:rPr>
      </w:pPr>
      <w:r>
        <w:rPr>
          <w:lang w:eastAsia="en-US"/>
        </w:rPr>
        <w:t>Nous dirons ce qui se passa derrière les stores de cette voiture</w:t>
      </w:r>
      <w:r w:rsidR="0046142F">
        <w:rPr>
          <w:lang w:eastAsia="en-US"/>
        </w:rPr>
        <w:t xml:space="preserve">. </w:t>
      </w:r>
      <w:r>
        <w:rPr>
          <w:lang w:eastAsia="en-US"/>
        </w:rPr>
        <w:t>Cela nous servira pour toutes</w:t>
      </w:r>
      <w:r w:rsidR="0046142F">
        <w:rPr>
          <w:lang w:eastAsia="en-US"/>
        </w:rPr>
        <w:t>.</w:t>
      </w:r>
    </w:p>
    <w:p w14:paraId="556166C6" w14:textId="77777777" w:rsidR="0046142F" w:rsidRDefault="003148C9" w:rsidP="0046142F">
      <w:pPr>
        <w:rPr>
          <w:lang w:eastAsia="en-US"/>
        </w:rPr>
      </w:pPr>
      <w:r>
        <w:rPr>
          <w:lang w:eastAsia="en-US"/>
        </w:rPr>
        <w:t>Le grand gaillard à pipe et à chapeau rabattu tira de sa poche un foulard qu</w:t>
      </w:r>
      <w:r w:rsidR="0046142F">
        <w:rPr>
          <w:lang w:eastAsia="en-US"/>
        </w:rPr>
        <w:t>’</w:t>
      </w:r>
      <w:r>
        <w:rPr>
          <w:lang w:eastAsia="en-US"/>
        </w:rPr>
        <w:t>il plia sur ses genoux en cravate</w:t>
      </w:r>
      <w:r w:rsidR="0046142F">
        <w:rPr>
          <w:lang w:eastAsia="en-US"/>
        </w:rPr>
        <w:t xml:space="preserve">. </w:t>
      </w:r>
      <w:r>
        <w:rPr>
          <w:lang w:eastAsia="en-US"/>
        </w:rPr>
        <w:t>Fargeau tendit sa tête bien docilement et on lui banda les yeux</w:t>
      </w:r>
      <w:r w:rsidR="0046142F">
        <w:rPr>
          <w:lang w:eastAsia="en-US"/>
        </w:rPr>
        <w:t>.</w:t>
      </w:r>
    </w:p>
    <w:p w14:paraId="578EA24E" w14:textId="77777777" w:rsidR="0046142F" w:rsidRDefault="003148C9" w:rsidP="0046142F">
      <w:pPr>
        <w:rPr>
          <w:lang w:eastAsia="en-US"/>
        </w:rPr>
      </w:pPr>
      <w:r>
        <w:rPr>
          <w:lang w:eastAsia="en-US"/>
        </w:rPr>
        <w:t>Pas davantage</w:t>
      </w:r>
      <w:r w:rsidR="0046142F">
        <w:rPr>
          <w:lang w:eastAsia="en-US"/>
        </w:rPr>
        <w:t>.</w:t>
      </w:r>
    </w:p>
    <w:p w14:paraId="00D4B240" w14:textId="77777777" w:rsidR="0046142F" w:rsidRDefault="003148C9" w:rsidP="0046142F">
      <w:pPr>
        <w:rPr>
          <w:lang w:eastAsia="en-US"/>
        </w:rPr>
      </w:pPr>
      <w:r>
        <w:rPr>
          <w:lang w:eastAsia="en-US"/>
        </w:rPr>
        <w:t>Du reste</w:t>
      </w:r>
      <w:r w:rsidR="0046142F">
        <w:rPr>
          <w:lang w:eastAsia="en-US"/>
        </w:rPr>
        <w:t xml:space="preserve">, </w:t>
      </w:r>
      <w:r>
        <w:rPr>
          <w:lang w:eastAsia="en-US"/>
        </w:rPr>
        <w:t>nulle parole échangée</w:t>
      </w:r>
      <w:r w:rsidR="0046142F">
        <w:rPr>
          <w:lang w:eastAsia="en-US"/>
        </w:rPr>
        <w:t>.</w:t>
      </w:r>
    </w:p>
    <w:p w14:paraId="3C87E22D" w14:textId="77777777" w:rsidR="0046142F" w:rsidRDefault="003148C9" w:rsidP="0046142F">
      <w:pPr>
        <w:rPr>
          <w:lang w:eastAsia="en-US"/>
        </w:rPr>
      </w:pPr>
      <w:r>
        <w:rPr>
          <w:lang w:eastAsia="en-US"/>
        </w:rPr>
        <w:t>Les fiacres galopèrent de conserve jusqu</w:t>
      </w:r>
      <w:r w:rsidR="0046142F">
        <w:rPr>
          <w:lang w:eastAsia="en-US"/>
        </w:rPr>
        <w:t>’</w:t>
      </w:r>
      <w:r>
        <w:rPr>
          <w:lang w:eastAsia="en-US"/>
        </w:rPr>
        <w:t>à la Croix-Rouge</w:t>
      </w:r>
      <w:r w:rsidR="0046142F">
        <w:rPr>
          <w:lang w:eastAsia="en-US"/>
        </w:rPr>
        <w:t>.</w:t>
      </w:r>
    </w:p>
    <w:p w14:paraId="507AAB0A" w14:textId="6EC87C74" w:rsidR="0046142F" w:rsidRDefault="003148C9" w:rsidP="0046142F">
      <w:pPr>
        <w:rPr>
          <w:lang w:eastAsia="en-US"/>
        </w:rPr>
      </w:pPr>
      <w:r>
        <w:rPr>
          <w:lang w:eastAsia="en-US"/>
        </w:rPr>
        <w:t>Tout le long de la route</w:t>
      </w:r>
      <w:r w:rsidR="0046142F">
        <w:rPr>
          <w:lang w:eastAsia="en-US"/>
        </w:rPr>
        <w:t xml:space="preserve">, </w:t>
      </w:r>
      <w:r>
        <w:rPr>
          <w:lang w:eastAsia="en-US"/>
        </w:rPr>
        <w:t>les cochers regardaient de temps en temps derrière eux pour voir s</w:t>
      </w:r>
      <w:r w:rsidR="0046142F">
        <w:rPr>
          <w:lang w:eastAsia="en-US"/>
        </w:rPr>
        <w:t>’</w:t>
      </w:r>
      <w:r>
        <w:rPr>
          <w:lang w:eastAsia="en-US"/>
        </w:rPr>
        <w:t>ils n</w:t>
      </w:r>
      <w:r w:rsidR="0046142F">
        <w:rPr>
          <w:lang w:eastAsia="en-US"/>
        </w:rPr>
        <w:t>’</w:t>
      </w:r>
      <w:r>
        <w:rPr>
          <w:lang w:eastAsia="en-US"/>
        </w:rPr>
        <w:t>étaient point suivis</w:t>
      </w:r>
      <w:r w:rsidR="0046142F">
        <w:rPr>
          <w:lang w:eastAsia="en-US"/>
        </w:rPr>
        <w:t xml:space="preserve">. </w:t>
      </w:r>
      <w:r w:rsidR="006C2AE1">
        <w:rPr>
          <w:lang w:eastAsia="en-US"/>
        </w:rPr>
        <w:t>—</w:t>
      </w:r>
      <w:r w:rsidR="0046142F">
        <w:rPr>
          <w:lang w:eastAsia="en-US"/>
        </w:rPr>
        <w:t xml:space="preserve"> </w:t>
      </w:r>
      <w:r>
        <w:rPr>
          <w:lang w:eastAsia="en-US"/>
        </w:rPr>
        <w:t>Le cabriolet du mendiant se tenait à distance</w:t>
      </w:r>
      <w:r w:rsidR="0046142F">
        <w:rPr>
          <w:lang w:eastAsia="en-US"/>
        </w:rPr>
        <w:t>.</w:t>
      </w:r>
    </w:p>
    <w:p w14:paraId="67A739C8" w14:textId="7AC1B66B" w:rsidR="0046142F" w:rsidRDefault="003148C9" w:rsidP="0046142F">
      <w:pPr>
        <w:rPr>
          <w:lang w:eastAsia="en-US"/>
        </w:rPr>
      </w:pPr>
      <w:r>
        <w:rPr>
          <w:lang w:eastAsia="en-US"/>
        </w:rPr>
        <w:t>À la Croix-Rouge tout se débanda soudain</w:t>
      </w:r>
      <w:r w:rsidR="0046142F">
        <w:rPr>
          <w:lang w:eastAsia="en-US"/>
        </w:rPr>
        <w:t xml:space="preserve">. </w:t>
      </w:r>
      <w:r>
        <w:rPr>
          <w:lang w:eastAsia="en-US"/>
        </w:rPr>
        <w:t>L</w:t>
      </w:r>
      <w:r w:rsidR="0046142F">
        <w:rPr>
          <w:lang w:eastAsia="en-US"/>
        </w:rPr>
        <w:t>’</w:t>
      </w:r>
      <w:r>
        <w:rPr>
          <w:lang w:eastAsia="en-US"/>
        </w:rPr>
        <w:t>un des fiacres prit la rue du Cherche-Midi</w:t>
      </w:r>
      <w:r w:rsidR="0046142F">
        <w:rPr>
          <w:lang w:eastAsia="en-US"/>
        </w:rPr>
        <w:t xml:space="preserve">, </w:t>
      </w:r>
      <w:r>
        <w:rPr>
          <w:lang w:eastAsia="en-US"/>
        </w:rPr>
        <w:t>un second la rue de Sèvres</w:t>
      </w:r>
      <w:r w:rsidR="0046142F">
        <w:rPr>
          <w:lang w:eastAsia="en-US"/>
        </w:rPr>
        <w:t xml:space="preserve">, </w:t>
      </w:r>
      <w:r>
        <w:rPr>
          <w:lang w:eastAsia="en-US"/>
        </w:rPr>
        <w:t>un troisième la rue de Grenelle</w:t>
      </w:r>
      <w:r w:rsidR="0046142F">
        <w:rPr>
          <w:lang w:eastAsia="en-US"/>
        </w:rPr>
        <w:t xml:space="preserve">, </w:t>
      </w:r>
      <w:r>
        <w:rPr>
          <w:lang w:eastAsia="en-US"/>
        </w:rPr>
        <w:t xml:space="preserve">un quatrième la rue </w:t>
      </w:r>
      <w:r>
        <w:rPr>
          <w:lang w:eastAsia="en-US"/>
        </w:rPr>
        <w:lastRenderedPageBreak/>
        <w:t>du Dragon</w:t>
      </w:r>
      <w:r w:rsidR="0046142F">
        <w:rPr>
          <w:lang w:eastAsia="en-US"/>
        </w:rPr>
        <w:t xml:space="preserve">. </w:t>
      </w:r>
      <w:r w:rsidR="006C2AE1">
        <w:rPr>
          <w:lang w:eastAsia="en-US"/>
        </w:rPr>
        <w:t>—</w:t>
      </w:r>
      <w:r w:rsidR="0046142F">
        <w:rPr>
          <w:lang w:eastAsia="en-US"/>
        </w:rPr>
        <w:t xml:space="preserve"> </w:t>
      </w:r>
      <w:r>
        <w:rPr>
          <w:lang w:eastAsia="en-US"/>
        </w:rPr>
        <w:t>Les deux autres rétrogradèrent par les rues du Four et du Vieux-Colombier</w:t>
      </w:r>
      <w:r w:rsidR="0046142F">
        <w:rPr>
          <w:lang w:eastAsia="en-US"/>
        </w:rPr>
        <w:t>.</w:t>
      </w:r>
    </w:p>
    <w:p w14:paraId="342C59F2" w14:textId="77777777" w:rsidR="0046142F" w:rsidRDefault="003148C9" w:rsidP="0046142F">
      <w:pPr>
        <w:rPr>
          <w:lang w:eastAsia="en-US"/>
        </w:rPr>
      </w:pPr>
      <w:r>
        <w:rPr>
          <w:lang w:eastAsia="en-US"/>
        </w:rPr>
        <w:t>Et tous de courir comme si le diable les emportait</w:t>
      </w:r>
      <w:r w:rsidR="0046142F">
        <w:rPr>
          <w:lang w:eastAsia="en-US"/>
        </w:rPr>
        <w:t> !</w:t>
      </w:r>
    </w:p>
    <w:p w14:paraId="61A26A1C" w14:textId="0418C94D" w:rsidR="0046142F" w:rsidRDefault="0046142F" w:rsidP="0046142F">
      <w:pPr>
        <w:rPr>
          <w:lang w:eastAsia="en-US"/>
        </w:rPr>
      </w:pPr>
      <w:r>
        <w:rPr>
          <w:lang w:eastAsia="en-US"/>
        </w:rPr>
        <w:t>— </w:t>
      </w:r>
      <w:r w:rsidR="003148C9">
        <w:rPr>
          <w:lang w:eastAsia="en-US"/>
        </w:rPr>
        <w:t>Lequel suivre</w:t>
      </w:r>
      <w:r>
        <w:rPr>
          <w:lang w:eastAsia="en-US"/>
        </w:rPr>
        <w:t xml:space="preserve"> ? </w:t>
      </w:r>
      <w:r w:rsidR="003148C9">
        <w:rPr>
          <w:lang w:eastAsia="en-US"/>
        </w:rPr>
        <w:t xml:space="preserve">demanda le cocher du </w:t>
      </w:r>
      <w:proofErr w:type="spellStart"/>
      <w:r w:rsidR="003148C9">
        <w:rPr>
          <w:lang w:eastAsia="en-US"/>
        </w:rPr>
        <w:t>mylord</w:t>
      </w:r>
      <w:proofErr w:type="spellEnd"/>
      <w:r>
        <w:rPr>
          <w:lang w:eastAsia="en-US"/>
        </w:rPr>
        <w:t xml:space="preserve">, </w:t>
      </w:r>
      <w:r w:rsidR="003148C9">
        <w:rPr>
          <w:lang w:eastAsia="en-US"/>
        </w:rPr>
        <w:t xml:space="preserve">qui ajouta </w:t>
      </w:r>
      <w:r w:rsidR="003148C9">
        <w:rPr>
          <w:i/>
          <w:iCs/>
        </w:rPr>
        <w:t>in petto</w:t>
      </w:r>
      <w:r>
        <w:rPr>
          <w:lang w:eastAsia="en-US"/>
        </w:rPr>
        <w:t xml:space="preserve"> : </w:t>
      </w:r>
      <w:r w:rsidR="003148C9">
        <w:rPr>
          <w:lang w:eastAsia="en-US"/>
        </w:rPr>
        <w:t xml:space="preserve">En </w:t>
      </w:r>
      <w:r w:rsidR="003148C9">
        <w:rPr>
          <w:lang w:eastAsia="en-US"/>
        </w:rPr>
        <w:t>voilà une drôle de noce</w:t>
      </w:r>
      <w:r>
        <w:rPr>
          <w:lang w:eastAsia="en-US"/>
        </w:rPr>
        <w:t> !</w:t>
      </w:r>
    </w:p>
    <w:p w14:paraId="241A9DB9" w14:textId="77777777" w:rsidR="0046142F" w:rsidRDefault="003148C9" w:rsidP="0046142F">
      <w:pPr>
        <w:rPr>
          <w:lang w:eastAsia="en-US"/>
        </w:rPr>
      </w:pPr>
      <w:r>
        <w:rPr>
          <w:lang w:eastAsia="en-US"/>
        </w:rPr>
        <w:t>Le mendiant désigna du doigt la voiture de Fargeau</w:t>
      </w:r>
      <w:r w:rsidR="0046142F">
        <w:rPr>
          <w:lang w:eastAsia="en-US"/>
        </w:rPr>
        <w:t xml:space="preserve">, </w:t>
      </w:r>
      <w:r>
        <w:rPr>
          <w:lang w:eastAsia="en-US"/>
        </w:rPr>
        <w:t>qui enfilait la rue de Sèvres</w:t>
      </w:r>
      <w:r w:rsidR="0046142F">
        <w:rPr>
          <w:lang w:eastAsia="en-US"/>
        </w:rPr>
        <w:t>.</w:t>
      </w:r>
    </w:p>
    <w:p w14:paraId="1C50395E" w14:textId="77777777" w:rsidR="0046142F" w:rsidRDefault="003148C9" w:rsidP="0046142F">
      <w:pPr>
        <w:rPr>
          <w:lang w:eastAsia="en-US"/>
        </w:rPr>
      </w:pPr>
      <w:r>
        <w:rPr>
          <w:lang w:eastAsia="en-US"/>
        </w:rPr>
        <w:t>À trois quarts d</w:t>
      </w:r>
      <w:r w:rsidR="0046142F">
        <w:rPr>
          <w:lang w:eastAsia="en-US"/>
        </w:rPr>
        <w:t>’</w:t>
      </w:r>
      <w:r>
        <w:rPr>
          <w:lang w:eastAsia="en-US"/>
        </w:rPr>
        <w:t>heure de là</w:t>
      </w:r>
      <w:r w:rsidR="0046142F">
        <w:rPr>
          <w:lang w:eastAsia="en-US"/>
        </w:rPr>
        <w:t xml:space="preserve">, </w:t>
      </w:r>
      <w:r>
        <w:rPr>
          <w:lang w:eastAsia="en-US"/>
        </w:rPr>
        <w:t xml:space="preserve">cinq des fiacres arrivèrent à </w:t>
      </w:r>
      <w:r>
        <w:t>peu près en même temps devant une maison isolée qui s</w:t>
      </w:r>
      <w:r w:rsidR="0046142F">
        <w:rPr>
          <w:lang w:eastAsia="en-US"/>
        </w:rPr>
        <w:t>’</w:t>
      </w:r>
      <w:r>
        <w:rPr>
          <w:lang w:eastAsia="en-US"/>
        </w:rPr>
        <w:t>élevait au bout d</w:t>
      </w:r>
      <w:r w:rsidR="0046142F">
        <w:rPr>
          <w:lang w:eastAsia="en-US"/>
        </w:rPr>
        <w:t>’</w:t>
      </w:r>
      <w:r>
        <w:rPr>
          <w:lang w:eastAsia="en-US"/>
        </w:rPr>
        <w:t>un terrain désert dans l</w:t>
      </w:r>
      <w:r w:rsidR="0046142F">
        <w:rPr>
          <w:lang w:eastAsia="en-US"/>
        </w:rPr>
        <w:t>’</w:t>
      </w:r>
      <w:r>
        <w:rPr>
          <w:lang w:eastAsia="en-US"/>
        </w:rPr>
        <w:t>une de ces rues froides et mortes qui sont entre l</w:t>
      </w:r>
      <w:r w:rsidR="0046142F">
        <w:rPr>
          <w:lang w:eastAsia="en-US"/>
        </w:rPr>
        <w:t>’</w:t>
      </w:r>
      <w:r>
        <w:rPr>
          <w:lang w:eastAsia="en-US"/>
        </w:rPr>
        <w:t>École-Militaire et Grenelle</w:t>
      </w:r>
      <w:r w:rsidR="0046142F">
        <w:rPr>
          <w:lang w:eastAsia="en-US"/>
        </w:rPr>
        <w:t>.</w:t>
      </w:r>
    </w:p>
    <w:p w14:paraId="6B87FD9F" w14:textId="73F4AF3C" w:rsidR="0046142F" w:rsidRDefault="003148C9" w:rsidP="0046142F">
      <w:pPr>
        <w:rPr>
          <w:lang w:eastAsia="en-US"/>
        </w:rPr>
      </w:pPr>
      <w:r>
        <w:rPr>
          <w:lang w:eastAsia="en-US"/>
        </w:rPr>
        <w:t>Il n</w:t>
      </w:r>
      <w:r w:rsidR="0046142F">
        <w:rPr>
          <w:lang w:eastAsia="en-US"/>
        </w:rPr>
        <w:t>’</w:t>
      </w:r>
      <w:r>
        <w:rPr>
          <w:lang w:eastAsia="en-US"/>
        </w:rPr>
        <w:t>y avait âme qui vive aux environs</w:t>
      </w:r>
      <w:r w:rsidR="0046142F">
        <w:rPr>
          <w:lang w:eastAsia="en-US"/>
        </w:rPr>
        <w:t xml:space="preserve">, </w:t>
      </w:r>
      <w:r w:rsidR="006C2AE1">
        <w:rPr>
          <w:lang w:eastAsia="en-US"/>
        </w:rPr>
        <w:t>—</w:t>
      </w:r>
      <w:r w:rsidR="0046142F">
        <w:rPr>
          <w:lang w:eastAsia="en-US"/>
        </w:rPr>
        <w:t xml:space="preserve"> </w:t>
      </w:r>
      <w:r>
        <w:rPr>
          <w:lang w:eastAsia="en-US"/>
        </w:rPr>
        <w:t>sinon un pauvre diable de mendiant qui louchait et qui était assis sur une pierre</w:t>
      </w:r>
      <w:r w:rsidR="0046142F">
        <w:rPr>
          <w:lang w:eastAsia="en-US"/>
        </w:rPr>
        <w:t>.</w:t>
      </w:r>
    </w:p>
    <w:p w14:paraId="01069470" w14:textId="757C10D9" w:rsidR="0046142F" w:rsidRDefault="003148C9" w:rsidP="0046142F">
      <w:pPr>
        <w:rPr>
          <w:lang w:eastAsia="en-US"/>
        </w:rPr>
      </w:pPr>
      <w:r>
        <w:rPr>
          <w:lang w:eastAsia="en-US"/>
        </w:rPr>
        <w:t>Les portières s</w:t>
      </w:r>
      <w:r w:rsidR="0046142F">
        <w:rPr>
          <w:lang w:eastAsia="en-US"/>
        </w:rPr>
        <w:t>’</w:t>
      </w:r>
      <w:r>
        <w:rPr>
          <w:lang w:eastAsia="en-US"/>
        </w:rPr>
        <w:t>ouvrirent</w:t>
      </w:r>
      <w:r w:rsidR="0046142F">
        <w:rPr>
          <w:lang w:eastAsia="en-US"/>
        </w:rPr>
        <w:t xml:space="preserve">. </w:t>
      </w:r>
      <w:r w:rsidR="006C2AE1">
        <w:rPr>
          <w:lang w:eastAsia="en-US"/>
        </w:rPr>
        <w:t>—</w:t>
      </w:r>
      <w:r w:rsidR="0046142F">
        <w:rPr>
          <w:lang w:eastAsia="en-US"/>
        </w:rPr>
        <w:t xml:space="preserve"> </w:t>
      </w:r>
      <w:r>
        <w:rPr>
          <w:lang w:eastAsia="en-US"/>
        </w:rPr>
        <w:t>Le mendiant ne tourna seulement pas la tête de ce côté</w:t>
      </w:r>
      <w:r w:rsidR="0046142F">
        <w:rPr>
          <w:lang w:eastAsia="en-US"/>
        </w:rPr>
        <w:t>.</w:t>
      </w:r>
    </w:p>
    <w:p w14:paraId="67B6DE6D" w14:textId="77777777" w:rsidR="0046142F" w:rsidRDefault="003148C9" w:rsidP="0046142F">
      <w:pPr>
        <w:rPr>
          <w:lang w:eastAsia="en-US"/>
        </w:rPr>
      </w:pPr>
      <w:r>
        <w:rPr>
          <w:lang w:eastAsia="en-US"/>
        </w:rPr>
        <w:t>Fargeau</w:t>
      </w:r>
      <w:r w:rsidR="0046142F">
        <w:rPr>
          <w:lang w:eastAsia="en-US"/>
        </w:rPr>
        <w:t xml:space="preserve">, </w:t>
      </w:r>
      <w:proofErr w:type="spellStart"/>
      <w:r>
        <w:rPr>
          <w:lang w:eastAsia="en-US"/>
        </w:rPr>
        <w:t>Guérineul</w:t>
      </w:r>
      <w:proofErr w:type="spellEnd"/>
      <w:r w:rsidR="0046142F">
        <w:rPr>
          <w:lang w:eastAsia="en-US"/>
        </w:rPr>
        <w:t xml:space="preserve">, </w:t>
      </w:r>
      <w:proofErr w:type="spellStart"/>
      <w:r>
        <w:rPr>
          <w:lang w:eastAsia="en-US"/>
        </w:rPr>
        <w:t>Houël</w:t>
      </w:r>
      <w:proofErr w:type="spellEnd"/>
      <w:r w:rsidR="0046142F">
        <w:rPr>
          <w:lang w:eastAsia="en-US"/>
        </w:rPr>
        <w:t xml:space="preserve">, </w:t>
      </w:r>
      <w:r>
        <w:rPr>
          <w:lang w:eastAsia="en-US"/>
        </w:rPr>
        <w:t>Morin et Cousin-et-Ami descendirent</w:t>
      </w:r>
      <w:r w:rsidR="0046142F">
        <w:rPr>
          <w:lang w:eastAsia="en-US"/>
        </w:rPr>
        <w:t xml:space="preserve">, </w:t>
      </w:r>
      <w:r>
        <w:rPr>
          <w:lang w:eastAsia="en-US"/>
        </w:rPr>
        <w:t>les yeux bandés</w:t>
      </w:r>
      <w:r w:rsidR="0046142F">
        <w:rPr>
          <w:lang w:eastAsia="en-US"/>
        </w:rPr>
        <w:t xml:space="preserve">. </w:t>
      </w:r>
      <w:r>
        <w:rPr>
          <w:lang w:eastAsia="en-US"/>
        </w:rPr>
        <w:t>Chacun d</w:t>
      </w:r>
      <w:r w:rsidR="0046142F">
        <w:rPr>
          <w:lang w:eastAsia="en-US"/>
        </w:rPr>
        <w:t>’</w:t>
      </w:r>
      <w:r>
        <w:rPr>
          <w:lang w:eastAsia="en-US"/>
        </w:rPr>
        <w:t>eux était guidé par son gardien à chapeau rabattu</w:t>
      </w:r>
      <w:r w:rsidR="0046142F">
        <w:rPr>
          <w:lang w:eastAsia="en-US"/>
        </w:rPr>
        <w:t>.</w:t>
      </w:r>
    </w:p>
    <w:p w14:paraId="5CD2B3DB" w14:textId="77777777" w:rsidR="0046142F" w:rsidRDefault="003148C9" w:rsidP="0046142F">
      <w:pPr>
        <w:rPr>
          <w:lang w:eastAsia="en-US"/>
        </w:rPr>
      </w:pPr>
      <w:r>
        <w:rPr>
          <w:lang w:eastAsia="en-US"/>
        </w:rPr>
        <w:t>On les fit entrer dans la maison isolée</w:t>
      </w:r>
      <w:r w:rsidR="0046142F">
        <w:rPr>
          <w:lang w:eastAsia="en-US"/>
        </w:rPr>
        <w:t xml:space="preserve">. </w:t>
      </w:r>
      <w:r>
        <w:rPr>
          <w:lang w:eastAsia="en-US"/>
        </w:rPr>
        <w:t>Ils traversèrent une assez longue enfilade d</w:t>
      </w:r>
      <w:r w:rsidR="0046142F">
        <w:rPr>
          <w:lang w:eastAsia="en-US"/>
        </w:rPr>
        <w:t>’</w:t>
      </w:r>
      <w:r>
        <w:rPr>
          <w:lang w:eastAsia="en-US"/>
        </w:rPr>
        <w:t>appartements</w:t>
      </w:r>
      <w:r w:rsidR="0046142F">
        <w:rPr>
          <w:lang w:eastAsia="en-US"/>
        </w:rPr>
        <w:t xml:space="preserve">, </w:t>
      </w:r>
      <w:r>
        <w:rPr>
          <w:lang w:eastAsia="en-US"/>
        </w:rPr>
        <w:t>puis ils entendirent une porte se refermer sur eux</w:t>
      </w:r>
      <w:r w:rsidR="0046142F">
        <w:rPr>
          <w:lang w:eastAsia="en-US"/>
        </w:rPr>
        <w:t>.</w:t>
      </w:r>
    </w:p>
    <w:p w14:paraId="4306128C" w14:textId="03C19E42" w:rsidR="0046142F" w:rsidRDefault="0046142F" w:rsidP="0046142F">
      <w:pPr>
        <w:rPr>
          <w:lang w:eastAsia="en-US"/>
        </w:rPr>
      </w:pPr>
      <w:r>
        <w:rPr>
          <w:lang w:eastAsia="en-US"/>
        </w:rPr>
        <w:t>— </w:t>
      </w:r>
      <w:r w:rsidR="003148C9">
        <w:rPr>
          <w:lang w:eastAsia="en-US"/>
        </w:rPr>
        <w:t xml:space="preserve">Mes </w:t>
      </w:r>
      <w:proofErr w:type="spellStart"/>
      <w:r w:rsidR="003148C9">
        <w:rPr>
          <w:lang w:eastAsia="en-US"/>
        </w:rPr>
        <w:t>petits enfants</w:t>
      </w:r>
      <w:proofErr w:type="spellEnd"/>
      <w:r>
        <w:rPr>
          <w:lang w:eastAsia="en-US"/>
        </w:rPr>
        <w:t xml:space="preserve">, </w:t>
      </w:r>
      <w:r w:rsidR="003148C9">
        <w:rPr>
          <w:lang w:eastAsia="en-US"/>
        </w:rPr>
        <w:t>dit une voix vieillotte et grotesquement cassée</w:t>
      </w:r>
      <w:r>
        <w:rPr>
          <w:lang w:eastAsia="en-US"/>
        </w:rPr>
        <w:t xml:space="preserve">, </w:t>
      </w:r>
      <w:r w:rsidR="006C2AE1">
        <w:rPr>
          <w:lang w:eastAsia="en-US"/>
        </w:rPr>
        <w:t>—</w:t>
      </w:r>
      <w:r>
        <w:rPr>
          <w:lang w:eastAsia="en-US"/>
        </w:rPr>
        <w:t xml:space="preserve"> </w:t>
      </w:r>
      <w:r w:rsidR="003148C9">
        <w:rPr>
          <w:lang w:eastAsia="en-US"/>
        </w:rPr>
        <w:t>vous pouvez ôter vos bandeaux</w:t>
      </w:r>
      <w:r>
        <w:rPr>
          <w:lang w:eastAsia="en-US"/>
        </w:rPr>
        <w:t>.</w:t>
      </w:r>
    </w:p>
    <w:p w14:paraId="06BDF645" w14:textId="77777777" w:rsidR="0046142F" w:rsidRDefault="003148C9" w:rsidP="0046142F">
      <w:pPr>
        <w:rPr>
          <w:lang w:eastAsia="en-US"/>
        </w:rPr>
      </w:pPr>
      <w:r>
        <w:rPr>
          <w:lang w:eastAsia="en-US"/>
        </w:rPr>
        <w:t>Les foulards furent dénoués</w:t>
      </w:r>
      <w:r w:rsidR="0046142F">
        <w:rPr>
          <w:lang w:eastAsia="en-US"/>
        </w:rPr>
        <w:t>.</w:t>
      </w:r>
    </w:p>
    <w:p w14:paraId="71D76D21" w14:textId="77777777" w:rsidR="0046142F" w:rsidRDefault="003148C9" w:rsidP="0046142F">
      <w:pPr>
        <w:rPr>
          <w:lang w:eastAsia="en-US"/>
        </w:rPr>
      </w:pPr>
      <w:r>
        <w:rPr>
          <w:lang w:eastAsia="en-US"/>
        </w:rPr>
        <w:lastRenderedPageBreak/>
        <w:t>Nos cinq amis se trouvèrent dans une chambre close de toutes parts et éclairée par des bougies</w:t>
      </w:r>
      <w:r w:rsidR="0046142F">
        <w:rPr>
          <w:lang w:eastAsia="en-US"/>
        </w:rPr>
        <w:t xml:space="preserve">, </w:t>
      </w:r>
      <w:r>
        <w:rPr>
          <w:lang w:eastAsia="en-US"/>
        </w:rPr>
        <w:t>bien qu</w:t>
      </w:r>
      <w:r w:rsidR="0046142F">
        <w:rPr>
          <w:lang w:eastAsia="en-US"/>
        </w:rPr>
        <w:t>’</w:t>
      </w:r>
      <w:r>
        <w:rPr>
          <w:lang w:eastAsia="en-US"/>
        </w:rPr>
        <w:t>on fût en plein jour</w:t>
      </w:r>
      <w:r w:rsidR="0046142F">
        <w:rPr>
          <w:lang w:eastAsia="en-US"/>
        </w:rPr>
        <w:t>.</w:t>
      </w:r>
    </w:p>
    <w:p w14:paraId="5BE06003" w14:textId="77777777" w:rsidR="0046142F" w:rsidRDefault="003148C9" w:rsidP="0046142F">
      <w:pPr>
        <w:rPr>
          <w:lang w:eastAsia="en-US"/>
        </w:rPr>
      </w:pPr>
      <w:r>
        <w:rPr>
          <w:lang w:eastAsia="en-US"/>
        </w:rPr>
        <w:t>Cela ne les étonna point</w:t>
      </w:r>
      <w:r w:rsidR="0046142F">
        <w:rPr>
          <w:lang w:eastAsia="en-US"/>
        </w:rPr>
        <w:t xml:space="preserve">. </w:t>
      </w:r>
      <w:r>
        <w:rPr>
          <w:lang w:eastAsia="en-US"/>
        </w:rPr>
        <w:t>Ils étaient blasés sur ce mystère</w:t>
      </w:r>
      <w:r w:rsidR="0046142F">
        <w:rPr>
          <w:lang w:eastAsia="en-US"/>
        </w:rPr>
        <w:t xml:space="preserve">. </w:t>
      </w:r>
      <w:r>
        <w:rPr>
          <w:lang w:eastAsia="en-US"/>
        </w:rPr>
        <w:t>En face d</w:t>
      </w:r>
      <w:r w:rsidR="0046142F">
        <w:rPr>
          <w:lang w:eastAsia="en-US"/>
        </w:rPr>
        <w:t>’</w:t>
      </w:r>
      <w:r>
        <w:rPr>
          <w:lang w:eastAsia="en-US"/>
        </w:rPr>
        <w:t>eux était le bon petit fantôme du souper des funérailles</w:t>
      </w:r>
      <w:r w:rsidR="0046142F">
        <w:rPr>
          <w:lang w:eastAsia="en-US"/>
        </w:rPr>
        <w:t xml:space="preserve">, </w:t>
      </w:r>
      <w:r>
        <w:rPr>
          <w:lang w:eastAsia="en-US"/>
        </w:rPr>
        <w:t>Honoré le happe-monnaie</w:t>
      </w:r>
      <w:r w:rsidR="0046142F">
        <w:rPr>
          <w:lang w:eastAsia="en-US"/>
        </w:rPr>
        <w:t>.</w:t>
      </w:r>
    </w:p>
    <w:p w14:paraId="52D132B3" w14:textId="77777777" w:rsidR="0046142F" w:rsidRDefault="003148C9" w:rsidP="0046142F">
      <w:pPr>
        <w:rPr>
          <w:lang w:eastAsia="en-US"/>
        </w:rPr>
      </w:pPr>
      <w:r>
        <w:rPr>
          <w:lang w:eastAsia="en-US"/>
        </w:rPr>
        <w:t>Ses rides se choquèrent en un sourire agréable</w:t>
      </w:r>
      <w:r w:rsidR="0046142F">
        <w:rPr>
          <w:lang w:eastAsia="en-US"/>
        </w:rPr>
        <w:t xml:space="preserve">, </w:t>
      </w:r>
      <w:r>
        <w:rPr>
          <w:lang w:eastAsia="en-US"/>
        </w:rPr>
        <w:t>et il dit bien poliment</w:t>
      </w:r>
      <w:r w:rsidR="0046142F">
        <w:rPr>
          <w:lang w:eastAsia="en-US"/>
        </w:rPr>
        <w:t> :</w:t>
      </w:r>
    </w:p>
    <w:p w14:paraId="250734C4" w14:textId="77777777" w:rsidR="0046142F" w:rsidRDefault="0046142F" w:rsidP="0046142F">
      <w:pPr>
        <w:rPr>
          <w:lang w:eastAsia="en-US"/>
        </w:rPr>
      </w:pPr>
      <w:r>
        <w:rPr>
          <w:lang w:eastAsia="en-US"/>
        </w:rPr>
        <w:t>— </w:t>
      </w:r>
      <w:r w:rsidR="003148C9">
        <w:rPr>
          <w:lang w:eastAsia="en-US"/>
        </w:rPr>
        <w:t>Bonjour</w:t>
      </w:r>
      <w:r>
        <w:rPr>
          <w:lang w:eastAsia="en-US"/>
        </w:rPr>
        <w:t xml:space="preserve">, </w:t>
      </w:r>
      <w:r w:rsidR="003148C9">
        <w:rPr>
          <w:lang w:eastAsia="en-US"/>
        </w:rPr>
        <w:t>bonjour</w:t>
      </w:r>
      <w:r>
        <w:rPr>
          <w:lang w:eastAsia="en-US"/>
        </w:rPr>
        <w:t xml:space="preserve">, </w:t>
      </w:r>
      <w:r w:rsidR="003148C9">
        <w:rPr>
          <w:lang w:eastAsia="en-US"/>
        </w:rPr>
        <w:t>bonjour</w:t>
      </w:r>
      <w:r>
        <w:rPr>
          <w:lang w:eastAsia="en-US"/>
        </w:rPr>
        <w:t xml:space="preserve">, </w:t>
      </w:r>
      <w:r w:rsidR="003148C9">
        <w:rPr>
          <w:lang w:eastAsia="en-US"/>
        </w:rPr>
        <w:t>mes chéris</w:t>
      </w:r>
      <w:r>
        <w:rPr>
          <w:lang w:eastAsia="en-US"/>
        </w:rPr>
        <w:t> !</w:t>
      </w:r>
    </w:p>
    <w:p w14:paraId="6C9F4F69" w14:textId="77777777" w:rsidR="0046142F" w:rsidRDefault="003148C9" w:rsidP="0046142F">
      <w:pPr>
        <w:rPr>
          <w:lang w:eastAsia="en-US"/>
        </w:rPr>
      </w:pPr>
      <w:r>
        <w:rPr>
          <w:lang w:eastAsia="en-US"/>
        </w:rPr>
        <w:t>Puis il ajouta en les comptant</w:t>
      </w:r>
      <w:r w:rsidR="0046142F">
        <w:rPr>
          <w:lang w:eastAsia="en-US"/>
        </w:rPr>
        <w:t> :</w:t>
      </w:r>
    </w:p>
    <w:p w14:paraId="0B73ADC7" w14:textId="77777777" w:rsidR="0046142F" w:rsidRDefault="0046142F" w:rsidP="0046142F">
      <w:pPr>
        <w:rPr>
          <w:lang w:eastAsia="en-US"/>
        </w:rPr>
      </w:pPr>
      <w:r>
        <w:rPr>
          <w:lang w:eastAsia="en-US"/>
        </w:rPr>
        <w:t>— </w:t>
      </w:r>
      <w:r w:rsidR="003148C9">
        <w:rPr>
          <w:lang w:eastAsia="en-US"/>
        </w:rPr>
        <w:t>Il m</w:t>
      </w:r>
      <w:r>
        <w:rPr>
          <w:lang w:eastAsia="en-US"/>
        </w:rPr>
        <w:t>’</w:t>
      </w:r>
      <w:r w:rsidR="003148C9">
        <w:rPr>
          <w:lang w:eastAsia="en-US"/>
        </w:rPr>
        <w:t>en manque deux</w:t>
      </w:r>
      <w:r>
        <w:rPr>
          <w:lang w:eastAsia="en-US"/>
        </w:rPr>
        <w:t xml:space="preserve">… </w:t>
      </w:r>
      <w:r w:rsidR="003148C9">
        <w:rPr>
          <w:lang w:eastAsia="en-US"/>
        </w:rPr>
        <w:t>Olivette et Menant jeune</w:t>
      </w:r>
      <w:r>
        <w:rPr>
          <w:lang w:eastAsia="en-US"/>
        </w:rPr>
        <w:t xml:space="preserve">… </w:t>
      </w:r>
      <w:r w:rsidR="003148C9">
        <w:rPr>
          <w:lang w:eastAsia="en-US"/>
        </w:rPr>
        <w:t>Est-ce qu</w:t>
      </w:r>
      <w:r>
        <w:rPr>
          <w:lang w:eastAsia="en-US"/>
        </w:rPr>
        <w:t>’</w:t>
      </w:r>
      <w:r w:rsidR="003148C9">
        <w:rPr>
          <w:lang w:eastAsia="en-US"/>
        </w:rPr>
        <w:t>on aurait fait un bon petit coup</w:t>
      </w:r>
      <w:r>
        <w:rPr>
          <w:lang w:eastAsia="en-US"/>
        </w:rPr>
        <w:t xml:space="preserve">, </w:t>
      </w:r>
      <w:r w:rsidR="003148C9">
        <w:rPr>
          <w:lang w:eastAsia="en-US"/>
        </w:rPr>
        <w:t xml:space="preserve">mes </w:t>
      </w:r>
      <w:proofErr w:type="spellStart"/>
      <w:r w:rsidR="003148C9">
        <w:rPr>
          <w:lang w:eastAsia="en-US"/>
        </w:rPr>
        <w:t>garçailles</w:t>
      </w:r>
      <w:proofErr w:type="spellEnd"/>
      <w:r>
        <w:rPr>
          <w:lang w:eastAsia="en-US"/>
        </w:rPr>
        <w:t> ?</w:t>
      </w:r>
    </w:p>
    <w:p w14:paraId="2379F6A7" w14:textId="36B651FA" w:rsidR="003148C9" w:rsidRDefault="003148C9" w:rsidP="0046142F">
      <w:pPr>
        <w:pStyle w:val="Titre2"/>
        <w:rPr>
          <w:lang w:eastAsia="en-US"/>
        </w:rPr>
      </w:pPr>
      <w:bookmarkStart w:id="80" w:name="_Toc233868081"/>
      <w:bookmarkStart w:id="81" w:name="_Toc202196775"/>
      <w:r>
        <w:rPr>
          <w:lang w:eastAsia="en-US"/>
        </w:rPr>
        <w:lastRenderedPageBreak/>
        <w:t>LE JEU DE LA VIE</w:t>
      </w:r>
      <w:bookmarkEnd w:id="80"/>
      <w:bookmarkEnd w:id="81"/>
      <w:r>
        <w:rPr>
          <w:lang w:eastAsia="en-US"/>
        </w:rPr>
        <w:br/>
      </w:r>
    </w:p>
    <w:p w14:paraId="1F240D49" w14:textId="77777777" w:rsidR="0046142F" w:rsidRDefault="003148C9" w:rsidP="0046142F">
      <w:pPr>
        <w:rPr>
          <w:lang w:eastAsia="en-US"/>
        </w:rPr>
      </w:pPr>
      <w:r>
        <w:rPr>
          <w:lang w:eastAsia="en-US"/>
        </w:rPr>
        <w:t>Tous nos gens de Vitré</w:t>
      </w:r>
      <w:r w:rsidR="0046142F">
        <w:rPr>
          <w:lang w:eastAsia="en-US"/>
        </w:rPr>
        <w:t xml:space="preserve">, </w:t>
      </w:r>
      <w:r>
        <w:rPr>
          <w:lang w:eastAsia="en-US"/>
        </w:rPr>
        <w:t xml:space="preserve">de </w:t>
      </w:r>
      <w:proofErr w:type="spellStart"/>
      <w:r>
        <w:rPr>
          <w:lang w:eastAsia="en-US"/>
        </w:rPr>
        <w:t>Vesvron</w:t>
      </w:r>
      <w:proofErr w:type="spellEnd"/>
      <w:r>
        <w:rPr>
          <w:lang w:eastAsia="en-US"/>
        </w:rPr>
        <w:t xml:space="preserve"> et du </w:t>
      </w:r>
      <w:proofErr w:type="spellStart"/>
      <w:r>
        <w:rPr>
          <w:lang w:eastAsia="en-US"/>
        </w:rPr>
        <w:t>Ceuil</w:t>
      </w:r>
      <w:proofErr w:type="spellEnd"/>
      <w:r>
        <w:rPr>
          <w:lang w:eastAsia="en-US"/>
        </w:rPr>
        <w:t xml:space="preserve"> étaient là</w:t>
      </w:r>
      <w:r w:rsidR="0046142F">
        <w:rPr>
          <w:lang w:eastAsia="en-US"/>
        </w:rPr>
        <w:t xml:space="preserve">, </w:t>
      </w:r>
      <w:r>
        <w:rPr>
          <w:lang w:eastAsia="en-US"/>
        </w:rPr>
        <w:t>sauf Menand jeune et sa tendre Olivette</w:t>
      </w:r>
      <w:r w:rsidR="0046142F">
        <w:rPr>
          <w:lang w:eastAsia="en-US"/>
        </w:rPr>
        <w:t xml:space="preserve">, </w:t>
      </w:r>
      <w:r>
        <w:rPr>
          <w:lang w:eastAsia="en-US"/>
        </w:rPr>
        <w:t>qui se portaient au mieux et devaient tromper l</w:t>
      </w:r>
      <w:r w:rsidR="0046142F">
        <w:rPr>
          <w:lang w:eastAsia="en-US"/>
        </w:rPr>
        <w:t>’</w:t>
      </w:r>
      <w:r>
        <w:rPr>
          <w:lang w:eastAsia="en-US"/>
        </w:rPr>
        <w:t>espoi</w:t>
      </w:r>
      <w:r>
        <w:t>r du happe-monnaie</w:t>
      </w:r>
      <w:r w:rsidR="0046142F">
        <w:rPr>
          <w:lang w:eastAsia="en-US"/>
        </w:rPr>
        <w:t>.</w:t>
      </w:r>
    </w:p>
    <w:p w14:paraId="3A5B035E" w14:textId="77777777" w:rsidR="0046142F" w:rsidRDefault="003148C9" w:rsidP="0046142F">
      <w:pPr>
        <w:rPr>
          <w:lang w:eastAsia="en-US"/>
        </w:rPr>
      </w:pPr>
      <w:r>
        <w:rPr>
          <w:lang w:eastAsia="en-US"/>
        </w:rPr>
        <w:t>Or</w:t>
      </w:r>
      <w:r w:rsidR="0046142F">
        <w:rPr>
          <w:lang w:eastAsia="en-US"/>
        </w:rPr>
        <w:t xml:space="preserve">, </w:t>
      </w:r>
      <w:r>
        <w:rPr>
          <w:lang w:eastAsia="en-US"/>
        </w:rPr>
        <w:t>faisons un peu nos comptes</w:t>
      </w:r>
      <w:r w:rsidR="0046142F">
        <w:rPr>
          <w:lang w:eastAsia="en-US"/>
        </w:rPr>
        <w:t xml:space="preserve">, </w:t>
      </w:r>
      <w:r>
        <w:rPr>
          <w:lang w:eastAsia="en-US"/>
        </w:rPr>
        <w:t>à l</w:t>
      </w:r>
      <w:r w:rsidR="0046142F">
        <w:rPr>
          <w:lang w:eastAsia="en-US"/>
        </w:rPr>
        <w:t>’</w:t>
      </w:r>
      <w:r>
        <w:rPr>
          <w:lang w:eastAsia="en-US"/>
        </w:rPr>
        <w:t>approche du terme assigné par notre auteur</w:t>
      </w:r>
      <w:r w:rsidR="0046142F">
        <w:rPr>
          <w:lang w:eastAsia="en-US"/>
        </w:rPr>
        <w:t xml:space="preserve">, </w:t>
      </w:r>
      <w:r>
        <w:rPr>
          <w:lang w:eastAsia="en-US"/>
        </w:rPr>
        <w:t>Jean-de-la-Mer</w:t>
      </w:r>
      <w:r w:rsidR="0046142F">
        <w:rPr>
          <w:lang w:eastAsia="en-US"/>
        </w:rPr>
        <w:t xml:space="preserve">, </w:t>
      </w:r>
      <w:r>
        <w:rPr>
          <w:lang w:eastAsia="en-US"/>
        </w:rPr>
        <w:t>en son vivant philosophe éclectique</w:t>
      </w:r>
      <w:r w:rsidR="0046142F">
        <w:rPr>
          <w:lang w:eastAsia="en-US"/>
        </w:rPr>
        <w:t>.</w:t>
      </w:r>
    </w:p>
    <w:p w14:paraId="32A64F25" w14:textId="54F36B15" w:rsidR="0046142F" w:rsidRDefault="003148C9" w:rsidP="0046142F">
      <w:pPr>
        <w:rPr>
          <w:lang w:eastAsia="en-US"/>
        </w:rPr>
      </w:pPr>
      <w:r>
        <w:rPr>
          <w:lang w:eastAsia="en-US"/>
        </w:rPr>
        <w:t>Nous avons ici Cousin-et-Ami</w:t>
      </w:r>
      <w:r w:rsidR="0046142F">
        <w:rPr>
          <w:lang w:eastAsia="en-US"/>
        </w:rPr>
        <w:t xml:space="preserve">, </w:t>
      </w:r>
      <w:proofErr w:type="spellStart"/>
      <w:r>
        <w:rPr>
          <w:lang w:eastAsia="en-US"/>
        </w:rPr>
        <w:t>Houël</w:t>
      </w:r>
      <w:proofErr w:type="spellEnd"/>
      <w:r w:rsidR="0046142F">
        <w:rPr>
          <w:lang w:eastAsia="en-US"/>
        </w:rPr>
        <w:t xml:space="preserve">, </w:t>
      </w:r>
      <w:proofErr w:type="spellStart"/>
      <w:r>
        <w:rPr>
          <w:lang w:eastAsia="en-US"/>
        </w:rPr>
        <w:t>Guérineul</w:t>
      </w:r>
      <w:proofErr w:type="spellEnd"/>
      <w:r w:rsidR="0046142F">
        <w:rPr>
          <w:lang w:eastAsia="en-US"/>
        </w:rPr>
        <w:t xml:space="preserve">, </w:t>
      </w:r>
      <w:r>
        <w:rPr>
          <w:lang w:eastAsia="en-US"/>
        </w:rPr>
        <w:t>le docteur Morin</w:t>
      </w:r>
      <w:r w:rsidR="0046142F">
        <w:rPr>
          <w:lang w:eastAsia="en-US"/>
        </w:rPr>
        <w:t xml:space="preserve">, </w:t>
      </w:r>
      <w:r>
        <w:rPr>
          <w:lang w:eastAsia="en-US"/>
        </w:rPr>
        <w:t xml:space="preserve">notre bon </w:t>
      </w:r>
      <w:r w:rsidR="0046142F">
        <w:rPr>
          <w:lang w:eastAsia="en-US"/>
        </w:rPr>
        <w:t>M. </w:t>
      </w:r>
      <w:r>
        <w:rPr>
          <w:lang w:eastAsia="en-US"/>
        </w:rPr>
        <w:t xml:space="preserve">Fargeau et le président Honoré </w:t>
      </w:r>
      <w:proofErr w:type="spellStart"/>
      <w:r>
        <w:rPr>
          <w:lang w:eastAsia="en-US"/>
        </w:rPr>
        <w:t>Crébu</w:t>
      </w:r>
      <w:proofErr w:type="spellEnd"/>
      <w:r w:rsidR="0046142F">
        <w:rPr>
          <w:lang w:eastAsia="en-US"/>
        </w:rPr>
        <w:t xml:space="preserve">, </w:t>
      </w:r>
      <w:r>
        <w:rPr>
          <w:lang w:eastAsia="en-US"/>
        </w:rPr>
        <w:t>fantôme en parchemin</w:t>
      </w:r>
      <w:r w:rsidR="0046142F">
        <w:rPr>
          <w:lang w:eastAsia="en-US"/>
        </w:rPr>
        <w:t>.</w:t>
      </w:r>
    </w:p>
    <w:p w14:paraId="27698DD3" w14:textId="77777777" w:rsidR="0046142F" w:rsidRDefault="003148C9" w:rsidP="0046142F">
      <w:pPr>
        <w:rPr>
          <w:lang w:eastAsia="en-US"/>
        </w:rPr>
      </w:pPr>
      <w:r>
        <w:rPr>
          <w:lang w:eastAsia="en-US"/>
        </w:rPr>
        <w:t>Menand jeune et Olivette respirent</w:t>
      </w:r>
      <w:r w:rsidR="0046142F">
        <w:rPr>
          <w:lang w:eastAsia="en-US"/>
        </w:rPr>
        <w:t>.</w:t>
      </w:r>
    </w:p>
    <w:p w14:paraId="23A5FC41" w14:textId="77777777" w:rsidR="0046142F" w:rsidRDefault="003148C9" w:rsidP="0046142F">
      <w:pPr>
        <w:rPr>
          <w:lang w:eastAsia="en-US"/>
        </w:rPr>
      </w:pPr>
      <w:r>
        <w:rPr>
          <w:lang w:eastAsia="en-US"/>
        </w:rPr>
        <w:t>Lucien vit</w:t>
      </w:r>
      <w:r w:rsidR="0046142F">
        <w:rPr>
          <w:lang w:eastAsia="en-US"/>
        </w:rPr>
        <w:t xml:space="preserve"> ; </w:t>
      </w:r>
      <w:r>
        <w:rPr>
          <w:lang w:eastAsia="en-US"/>
        </w:rPr>
        <w:t>Berthe n</w:t>
      </w:r>
      <w:r w:rsidR="0046142F">
        <w:rPr>
          <w:lang w:eastAsia="en-US"/>
        </w:rPr>
        <w:t>’</w:t>
      </w:r>
      <w:r>
        <w:rPr>
          <w:lang w:eastAsia="en-US"/>
        </w:rPr>
        <w:t>est pas morte</w:t>
      </w:r>
      <w:r w:rsidR="0046142F">
        <w:rPr>
          <w:lang w:eastAsia="en-US"/>
        </w:rPr>
        <w:t>.</w:t>
      </w:r>
    </w:p>
    <w:p w14:paraId="53D7C777" w14:textId="77777777" w:rsidR="0046142F" w:rsidRDefault="003148C9" w:rsidP="0046142F">
      <w:pPr>
        <w:rPr>
          <w:lang w:eastAsia="en-US"/>
        </w:rPr>
      </w:pPr>
      <w:r>
        <w:rPr>
          <w:lang w:eastAsia="en-US"/>
        </w:rPr>
        <w:t xml:space="preserve">Tout nous porte à penser que </w:t>
      </w:r>
      <w:proofErr w:type="spellStart"/>
      <w:r>
        <w:rPr>
          <w:lang w:eastAsia="en-US"/>
        </w:rPr>
        <w:t>Tiennet</w:t>
      </w:r>
      <w:proofErr w:type="spellEnd"/>
      <w:r>
        <w:rPr>
          <w:lang w:eastAsia="en-US"/>
        </w:rPr>
        <w:t xml:space="preserve"> </w:t>
      </w:r>
      <w:proofErr w:type="spellStart"/>
      <w:r>
        <w:rPr>
          <w:lang w:eastAsia="en-US"/>
        </w:rPr>
        <w:t>Blône</w:t>
      </w:r>
      <w:proofErr w:type="spellEnd"/>
      <w:r>
        <w:rPr>
          <w:lang w:eastAsia="en-US"/>
        </w:rPr>
        <w:t xml:space="preserve"> n</w:t>
      </w:r>
      <w:r w:rsidR="0046142F">
        <w:rPr>
          <w:lang w:eastAsia="en-US"/>
        </w:rPr>
        <w:t>’</w:t>
      </w:r>
      <w:r>
        <w:rPr>
          <w:lang w:eastAsia="en-US"/>
        </w:rPr>
        <w:t>a point vu sa dernière heure</w:t>
      </w:r>
      <w:r w:rsidR="0046142F">
        <w:rPr>
          <w:lang w:eastAsia="en-US"/>
        </w:rPr>
        <w:t>.</w:t>
      </w:r>
    </w:p>
    <w:p w14:paraId="20A49DC5" w14:textId="77777777" w:rsidR="0046142F" w:rsidRDefault="003148C9" w:rsidP="0046142F">
      <w:pPr>
        <w:rPr>
          <w:lang w:eastAsia="en-US"/>
        </w:rPr>
      </w:pPr>
      <w:r>
        <w:rPr>
          <w:lang w:eastAsia="en-US"/>
        </w:rPr>
        <w:t>Il n</w:t>
      </w:r>
      <w:r w:rsidR="0046142F">
        <w:rPr>
          <w:lang w:eastAsia="en-US"/>
        </w:rPr>
        <w:t>’</w:t>
      </w:r>
      <w:r>
        <w:rPr>
          <w:lang w:eastAsia="en-US"/>
        </w:rPr>
        <w:t>y a donc eu d</w:t>
      </w:r>
      <w:r w:rsidR="0046142F">
        <w:rPr>
          <w:lang w:eastAsia="en-US"/>
        </w:rPr>
        <w:t>’</w:t>
      </w:r>
      <w:r>
        <w:rPr>
          <w:lang w:eastAsia="en-US"/>
        </w:rPr>
        <w:t>occis que l</w:t>
      </w:r>
      <w:r w:rsidR="0046142F">
        <w:rPr>
          <w:lang w:eastAsia="en-US"/>
        </w:rPr>
        <w:t>’</w:t>
      </w:r>
      <w:r>
        <w:rPr>
          <w:lang w:eastAsia="en-US"/>
        </w:rPr>
        <w:t>ex-Besnard</w:t>
      </w:r>
      <w:r w:rsidR="0046142F">
        <w:rPr>
          <w:lang w:eastAsia="en-US"/>
        </w:rPr>
        <w:t xml:space="preserve">, </w:t>
      </w:r>
      <w:r>
        <w:rPr>
          <w:lang w:eastAsia="en-US"/>
        </w:rPr>
        <w:t>homme d</w:t>
      </w:r>
      <w:r w:rsidR="0046142F">
        <w:rPr>
          <w:lang w:eastAsia="en-US"/>
        </w:rPr>
        <w:t>’</w:t>
      </w:r>
      <w:r>
        <w:rPr>
          <w:lang w:eastAsia="en-US"/>
        </w:rPr>
        <w:t>affaires</w:t>
      </w:r>
      <w:r w:rsidR="0046142F">
        <w:rPr>
          <w:lang w:eastAsia="en-US"/>
        </w:rPr>
        <w:t xml:space="preserve">, </w:t>
      </w:r>
      <w:r>
        <w:rPr>
          <w:lang w:eastAsia="en-US"/>
        </w:rPr>
        <w:t>lequel n</w:t>
      </w:r>
      <w:r w:rsidR="0046142F">
        <w:rPr>
          <w:lang w:eastAsia="en-US"/>
        </w:rPr>
        <w:t>’</w:t>
      </w:r>
      <w:r>
        <w:rPr>
          <w:lang w:eastAsia="en-US"/>
        </w:rPr>
        <w:t>est point passé de vie à trépas par le fait de la tontine à outrance</w:t>
      </w:r>
      <w:r w:rsidR="0046142F">
        <w:rPr>
          <w:lang w:eastAsia="en-US"/>
        </w:rPr>
        <w:t>.</w:t>
      </w:r>
    </w:p>
    <w:p w14:paraId="0DF46447" w14:textId="77777777" w:rsidR="0046142F" w:rsidRDefault="003148C9" w:rsidP="0046142F">
      <w:pPr>
        <w:rPr>
          <w:lang w:eastAsia="en-US"/>
        </w:rPr>
      </w:pPr>
      <w:r>
        <w:rPr>
          <w:lang w:eastAsia="en-US"/>
        </w:rPr>
        <w:t>Et Romblon père</w:t>
      </w:r>
      <w:r w:rsidR="0046142F">
        <w:rPr>
          <w:lang w:eastAsia="en-US"/>
        </w:rPr>
        <w:t xml:space="preserve">, </w:t>
      </w:r>
      <w:r>
        <w:rPr>
          <w:lang w:eastAsia="en-US"/>
        </w:rPr>
        <w:t>qui n</w:t>
      </w:r>
      <w:r w:rsidR="0046142F">
        <w:rPr>
          <w:lang w:eastAsia="en-US"/>
        </w:rPr>
        <w:t>’</w:t>
      </w:r>
      <w:r>
        <w:rPr>
          <w:lang w:eastAsia="en-US"/>
        </w:rPr>
        <w:t>était pas membre de ladite tontine</w:t>
      </w:r>
      <w:r w:rsidR="0046142F">
        <w:rPr>
          <w:lang w:eastAsia="en-US"/>
        </w:rPr>
        <w:t xml:space="preserve">. </w:t>
      </w:r>
      <w:r>
        <w:rPr>
          <w:lang w:eastAsia="en-US"/>
        </w:rPr>
        <w:t>Voilà donc ce que c</w:t>
      </w:r>
      <w:r w:rsidR="0046142F">
        <w:rPr>
          <w:lang w:eastAsia="en-US"/>
        </w:rPr>
        <w:t>’</w:t>
      </w:r>
      <w:r>
        <w:rPr>
          <w:lang w:eastAsia="en-US"/>
        </w:rPr>
        <w:t>est que le Jeu de la Mort</w:t>
      </w:r>
      <w:r w:rsidR="0046142F">
        <w:rPr>
          <w:lang w:eastAsia="en-US"/>
        </w:rPr>
        <w:t> !</w:t>
      </w:r>
    </w:p>
    <w:p w14:paraId="69D314FC" w14:textId="77777777" w:rsidR="0046142F" w:rsidRDefault="003148C9" w:rsidP="0046142F">
      <w:pPr>
        <w:rPr>
          <w:lang w:eastAsia="en-US"/>
        </w:rPr>
      </w:pPr>
      <w:r>
        <w:rPr>
          <w:lang w:eastAsia="en-US"/>
        </w:rPr>
        <w:t>Citoyens</w:t>
      </w:r>
      <w:r w:rsidR="0046142F">
        <w:rPr>
          <w:lang w:eastAsia="en-US"/>
        </w:rPr>
        <w:t xml:space="preserve"> ! </w:t>
      </w:r>
      <w:r>
        <w:rPr>
          <w:lang w:eastAsia="en-US"/>
        </w:rPr>
        <w:t>ceci n</w:t>
      </w:r>
      <w:r w:rsidR="0046142F">
        <w:rPr>
          <w:lang w:eastAsia="en-US"/>
        </w:rPr>
        <w:t>’</w:t>
      </w:r>
      <w:r>
        <w:rPr>
          <w:lang w:eastAsia="en-US"/>
        </w:rPr>
        <w:t>est point une digression</w:t>
      </w:r>
      <w:r w:rsidR="0046142F">
        <w:rPr>
          <w:lang w:eastAsia="en-US"/>
        </w:rPr>
        <w:t xml:space="preserve">. </w:t>
      </w:r>
      <w:r>
        <w:rPr>
          <w:lang w:eastAsia="en-US"/>
        </w:rPr>
        <w:t>C</w:t>
      </w:r>
      <w:r w:rsidR="0046142F">
        <w:rPr>
          <w:lang w:eastAsia="en-US"/>
        </w:rPr>
        <w:t>’</w:t>
      </w:r>
      <w:r>
        <w:rPr>
          <w:lang w:eastAsia="en-US"/>
        </w:rPr>
        <w:t>est notre drame lui-même qui éprouve le besoin de vous dire en quelques mots le fond de sa pensée</w:t>
      </w:r>
      <w:r w:rsidR="0046142F">
        <w:rPr>
          <w:lang w:eastAsia="en-US"/>
        </w:rPr>
        <w:t>.</w:t>
      </w:r>
    </w:p>
    <w:p w14:paraId="5AACC938" w14:textId="77777777" w:rsidR="0046142F" w:rsidRDefault="003148C9" w:rsidP="0046142F">
      <w:pPr>
        <w:rPr>
          <w:lang w:eastAsia="en-US"/>
        </w:rPr>
      </w:pPr>
      <w:r>
        <w:rPr>
          <w:lang w:eastAsia="en-US"/>
        </w:rPr>
        <w:t>Il est vrai</w:t>
      </w:r>
      <w:r w:rsidR="0046142F">
        <w:rPr>
          <w:lang w:eastAsia="en-US"/>
        </w:rPr>
        <w:t xml:space="preserve">, </w:t>
      </w:r>
      <w:r>
        <w:rPr>
          <w:lang w:eastAsia="en-US"/>
        </w:rPr>
        <w:t>le Jeu de la Mort a été jusqu</w:t>
      </w:r>
      <w:r w:rsidR="0046142F">
        <w:rPr>
          <w:lang w:eastAsia="en-US"/>
        </w:rPr>
        <w:t>’</w:t>
      </w:r>
      <w:r>
        <w:rPr>
          <w:lang w:eastAsia="en-US"/>
        </w:rPr>
        <w:t>à présent une sorte de Congrès de la Paix dont les membres n</w:t>
      </w:r>
      <w:r w:rsidR="0046142F">
        <w:rPr>
          <w:lang w:eastAsia="en-US"/>
        </w:rPr>
        <w:t>’</w:t>
      </w:r>
      <w:r>
        <w:rPr>
          <w:lang w:eastAsia="en-US"/>
        </w:rPr>
        <w:t>ont pas subi la moindre égratignure</w:t>
      </w:r>
      <w:r w:rsidR="0046142F">
        <w:rPr>
          <w:lang w:eastAsia="en-US"/>
        </w:rPr>
        <w:t>.</w:t>
      </w:r>
    </w:p>
    <w:p w14:paraId="534A6585" w14:textId="77777777" w:rsidR="0046142F" w:rsidRDefault="003148C9" w:rsidP="0046142F">
      <w:pPr>
        <w:rPr>
          <w:lang w:eastAsia="en-US"/>
        </w:rPr>
      </w:pPr>
      <w:r>
        <w:rPr>
          <w:lang w:eastAsia="en-US"/>
        </w:rPr>
        <w:lastRenderedPageBreak/>
        <w:t>Tous les hommes s</w:t>
      </w:r>
      <w:r w:rsidR="0046142F">
        <w:rPr>
          <w:lang w:eastAsia="en-US"/>
        </w:rPr>
        <w:t>’</w:t>
      </w:r>
      <w:r>
        <w:rPr>
          <w:lang w:eastAsia="en-US"/>
        </w:rPr>
        <w:t>étaient réunis un jour et s</w:t>
      </w:r>
      <w:r w:rsidR="0046142F">
        <w:rPr>
          <w:lang w:eastAsia="en-US"/>
        </w:rPr>
        <w:t>’</w:t>
      </w:r>
      <w:r>
        <w:rPr>
          <w:lang w:eastAsia="en-US"/>
        </w:rPr>
        <w:t>étaient dit</w:t>
      </w:r>
      <w:r w:rsidR="0046142F">
        <w:rPr>
          <w:lang w:eastAsia="en-US"/>
        </w:rPr>
        <w:t> :</w:t>
      </w:r>
    </w:p>
    <w:p w14:paraId="01A2B9D4" w14:textId="77777777" w:rsidR="0046142F" w:rsidRDefault="0046142F" w:rsidP="0046142F">
      <w:pPr>
        <w:rPr>
          <w:lang w:eastAsia="en-US"/>
        </w:rPr>
      </w:pPr>
      <w:r>
        <w:rPr>
          <w:lang w:eastAsia="en-US"/>
        </w:rPr>
        <w:t>— </w:t>
      </w:r>
      <w:r w:rsidR="003148C9">
        <w:rPr>
          <w:lang w:eastAsia="en-US"/>
        </w:rPr>
        <w:t>La guerre est déclarée</w:t>
      </w:r>
      <w:r>
        <w:rPr>
          <w:lang w:eastAsia="en-US"/>
        </w:rPr>
        <w:t xml:space="preserve"> ! </w:t>
      </w:r>
      <w:r w:rsidR="003148C9">
        <w:rPr>
          <w:lang w:eastAsia="en-US"/>
        </w:rPr>
        <w:t>Nous nous entre-tuerons par tous les moyens possibles</w:t>
      </w:r>
      <w:r>
        <w:rPr>
          <w:lang w:eastAsia="en-US"/>
        </w:rPr>
        <w:t xml:space="preserve">, </w:t>
      </w:r>
      <w:r w:rsidR="003148C9">
        <w:rPr>
          <w:lang w:eastAsia="en-US"/>
        </w:rPr>
        <w:t>par le fer</w:t>
      </w:r>
      <w:r>
        <w:rPr>
          <w:lang w:eastAsia="en-US"/>
        </w:rPr>
        <w:t xml:space="preserve">, </w:t>
      </w:r>
      <w:r w:rsidR="003148C9">
        <w:rPr>
          <w:lang w:eastAsia="en-US"/>
        </w:rPr>
        <w:t>par le feu</w:t>
      </w:r>
      <w:r>
        <w:rPr>
          <w:lang w:eastAsia="en-US"/>
        </w:rPr>
        <w:t xml:space="preserve">, </w:t>
      </w:r>
      <w:r w:rsidR="003148C9">
        <w:rPr>
          <w:lang w:eastAsia="en-US"/>
        </w:rPr>
        <w:t>par le poison</w:t>
      </w:r>
      <w:r>
        <w:rPr>
          <w:lang w:eastAsia="en-US"/>
        </w:rPr>
        <w:t xml:space="preserve">, </w:t>
      </w:r>
      <w:r w:rsidR="003148C9">
        <w:rPr>
          <w:lang w:eastAsia="en-US"/>
        </w:rPr>
        <w:t>par la calomnie</w:t>
      </w:r>
      <w:r>
        <w:rPr>
          <w:lang w:eastAsia="en-US"/>
        </w:rPr>
        <w:t xml:space="preserve">, </w:t>
      </w:r>
      <w:r w:rsidR="003148C9">
        <w:rPr>
          <w:lang w:eastAsia="en-US"/>
        </w:rPr>
        <w:t>par la délation</w:t>
      </w:r>
      <w:r>
        <w:rPr>
          <w:lang w:eastAsia="en-US"/>
        </w:rPr>
        <w:t xml:space="preserve">, </w:t>
      </w:r>
      <w:r w:rsidR="003148C9">
        <w:rPr>
          <w:lang w:eastAsia="en-US"/>
        </w:rPr>
        <w:t>par le canon ou par l</w:t>
      </w:r>
      <w:r>
        <w:rPr>
          <w:lang w:eastAsia="en-US"/>
        </w:rPr>
        <w:t>’</w:t>
      </w:r>
      <w:r w:rsidR="003148C9">
        <w:rPr>
          <w:lang w:eastAsia="en-US"/>
        </w:rPr>
        <w:t>épingle</w:t>
      </w:r>
      <w:r>
        <w:rPr>
          <w:lang w:eastAsia="en-US"/>
        </w:rPr>
        <w:t> !</w:t>
      </w:r>
    </w:p>
    <w:p w14:paraId="03C36B3B" w14:textId="77777777" w:rsidR="0046142F" w:rsidRDefault="003148C9" w:rsidP="0046142F">
      <w:pPr>
        <w:rPr>
          <w:lang w:eastAsia="en-US"/>
        </w:rPr>
      </w:pPr>
      <w:r>
        <w:rPr>
          <w:lang w:eastAsia="en-US"/>
        </w:rPr>
        <w:t>Peut-on partir d</w:t>
      </w:r>
      <w:r w:rsidR="0046142F">
        <w:rPr>
          <w:lang w:eastAsia="en-US"/>
        </w:rPr>
        <w:t>’</w:t>
      </w:r>
      <w:r>
        <w:rPr>
          <w:lang w:eastAsia="en-US"/>
        </w:rPr>
        <w:t>un point plus tragique</w:t>
      </w:r>
      <w:r w:rsidR="0046142F">
        <w:rPr>
          <w:lang w:eastAsia="en-US"/>
        </w:rPr>
        <w:t> ?</w:t>
      </w:r>
    </w:p>
    <w:p w14:paraId="33154B04" w14:textId="77777777" w:rsidR="0046142F" w:rsidRDefault="003148C9" w:rsidP="0046142F">
      <w:pPr>
        <w:rPr>
          <w:lang w:eastAsia="en-US"/>
        </w:rPr>
      </w:pPr>
      <w:r>
        <w:rPr>
          <w:lang w:eastAsia="en-US"/>
        </w:rPr>
        <w:t>Notez que le pacte fut signé devant un drap noir semé de larmes blanches</w:t>
      </w:r>
      <w:r w:rsidR="0046142F">
        <w:rPr>
          <w:lang w:eastAsia="en-US"/>
        </w:rPr>
        <w:t xml:space="preserve">, </w:t>
      </w:r>
      <w:r>
        <w:rPr>
          <w:lang w:eastAsia="en-US"/>
        </w:rPr>
        <w:t>dans une chambre funèbre</w:t>
      </w:r>
      <w:r w:rsidR="0046142F">
        <w:rPr>
          <w:lang w:eastAsia="en-US"/>
        </w:rPr>
        <w:t xml:space="preserve">, </w:t>
      </w:r>
      <w:r>
        <w:rPr>
          <w:lang w:eastAsia="en-US"/>
        </w:rPr>
        <w:t>au bruit des prières de l</w:t>
      </w:r>
      <w:r w:rsidR="0046142F">
        <w:rPr>
          <w:lang w:eastAsia="en-US"/>
        </w:rPr>
        <w:t>’</w:t>
      </w:r>
      <w:r>
        <w:rPr>
          <w:lang w:eastAsia="en-US"/>
        </w:rPr>
        <w:t>agonie</w:t>
      </w:r>
      <w:r w:rsidR="0046142F">
        <w:rPr>
          <w:lang w:eastAsia="en-US"/>
        </w:rPr>
        <w:t>.</w:t>
      </w:r>
    </w:p>
    <w:p w14:paraId="3768B5D1" w14:textId="12964642" w:rsidR="0046142F" w:rsidRDefault="003148C9" w:rsidP="0046142F">
      <w:pPr>
        <w:rPr>
          <w:lang w:eastAsia="en-US"/>
        </w:rPr>
      </w:pPr>
      <w:r>
        <w:rPr>
          <w:lang w:eastAsia="en-US"/>
        </w:rPr>
        <w:t>La mise en scène y était</w:t>
      </w:r>
      <w:r w:rsidR="0046142F">
        <w:rPr>
          <w:lang w:eastAsia="en-US"/>
        </w:rPr>
        <w:t xml:space="preserve">. </w:t>
      </w:r>
      <w:r w:rsidR="006C2AE1">
        <w:rPr>
          <w:lang w:eastAsia="en-US"/>
        </w:rPr>
        <w:t>—</w:t>
      </w:r>
      <w:r w:rsidR="0046142F">
        <w:rPr>
          <w:lang w:eastAsia="en-US"/>
        </w:rPr>
        <w:t xml:space="preserve"> </w:t>
      </w:r>
      <w:r>
        <w:rPr>
          <w:lang w:eastAsia="en-US"/>
        </w:rPr>
        <w:t>Une mise en scène superbe</w:t>
      </w:r>
      <w:r w:rsidR="0046142F">
        <w:rPr>
          <w:lang w:eastAsia="en-US"/>
        </w:rPr>
        <w:t> !</w:t>
      </w:r>
    </w:p>
    <w:p w14:paraId="5F0AD3EE" w14:textId="77777777" w:rsidR="0046142F" w:rsidRDefault="003148C9" w:rsidP="0046142F">
      <w:pPr>
        <w:rPr>
          <w:lang w:eastAsia="en-US"/>
        </w:rPr>
      </w:pPr>
      <w:r>
        <w:rPr>
          <w:lang w:eastAsia="en-US"/>
        </w:rPr>
        <w:t>Et nos membres de la tontine mortelle étaient tous coquins sans foi ni loi</w:t>
      </w:r>
      <w:r w:rsidR="0046142F">
        <w:rPr>
          <w:lang w:eastAsia="en-US"/>
        </w:rPr>
        <w:t xml:space="preserve">, </w:t>
      </w:r>
      <w:r>
        <w:rPr>
          <w:lang w:eastAsia="en-US"/>
        </w:rPr>
        <w:t>qui ne devaient point reculer devant le meurtre</w:t>
      </w:r>
      <w:r w:rsidR="0046142F">
        <w:rPr>
          <w:lang w:eastAsia="en-US"/>
        </w:rPr>
        <w:t xml:space="preserve">. </w:t>
      </w:r>
      <w:r>
        <w:rPr>
          <w:lang w:eastAsia="en-US"/>
        </w:rPr>
        <w:t>Que diable</w:t>
      </w:r>
      <w:r w:rsidR="0046142F">
        <w:rPr>
          <w:lang w:eastAsia="en-US"/>
        </w:rPr>
        <w:t xml:space="preserve"> ! </w:t>
      </w:r>
      <w:r>
        <w:rPr>
          <w:lang w:eastAsia="en-US"/>
        </w:rPr>
        <w:t>après vingt ans</w:t>
      </w:r>
      <w:r w:rsidR="0046142F">
        <w:rPr>
          <w:lang w:eastAsia="en-US"/>
        </w:rPr>
        <w:t xml:space="preserve">, </w:t>
      </w:r>
      <w:r>
        <w:rPr>
          <w:lang w:eastAsia="en-US"/>
        </w:rPr>
        <w:t>nous ne devrions seulement pas retrouver la queue d</w:t>
      </w:r>
      <w:r w:rsidR="0046142F">
        <w:rPr>
          <w:lang w:eastAsia="en-US"/>
        </w:rPr>
        <w:t>’</w:t>
      </w:r>
      <w:r>
        <w:rPr>
          <w:lang w:eastAsia="en-US"/>
        </w:rPr>
        <w:t>un de ces drôles</w:t>
      </w:r>
      <w:r w:rsidR="0046142F">
        <w:rPr>
          <w:lang w:eastAsia="en-US"/>
        </w:rPr>
        <w:t>.</w:t>
      </w:r>
    </w:p>
    <w:p w14:paraId="3C0F5E32" w14:textId="77777777" w:rsidR="0046142F" w:rsidRDefault="003148C9" w:rsidP="0046142F">
      <w:pPr>
        <w:rPr>
          <w:lang w:eastAsia="en-US"/>
        </w:rPr>
      </w:pPr>
      <w:r>
        <w:rPr>
          <w:lang w:eastAsia="en-US"/>
        </w:rPr>
        <w:t>Pas du tout</w:t>
      </w:r>
      <w:r w:rsidR="0046142F">
        <w:rPr>
          <w:lang w:eastAsia="en-US"/>
        </w:rPr>
        <w:t xml:space="preserve"> ! </w:t>
      </w:r>
      <w:r>
        <w:rPr>
          <w:lang w:eastAsia="en-US"/>
        </w:rPr>
        <w:t>Ils sont vieillis</w:t>
      </w:r>
      <w:r w:rsidR="0046142F">
        <w:rPr>
          <w:lang w:eastAsia="en-US"/>
        </w:rPr>
        <w:t xml:space="preserve">, </w:t>
      </w:r>
      <w:r>
        <w:rPr>
          <w:lang w:eastAsia="en-US"/>
        </w:rPr>
        <w:t>cassés</w:t>
      </w:r>
      <w:r w:rsidR="0046142F">
        <w:rPr>
          <w:lang w:eastAsia="en-US"/>
        </w:rPr>
        <w:t xml:space="preserve">, </w:t>
      </w:r>
      <w:r>
        <w:rPr>
          <w:lang w:eastAsia="en-US"/>
        </w:rPr>
        <w:t>fourbus</w:t>
      </w:r>
      <w:r w:rsidR="0046142F">
        <w:rPr>
          <w:lang w:eastAsia="en-US"/>
        </w:rPr>
        <w:t xml:space="preserve">, </w:t>
      </w:r>
      <w:r>
        <w:rPr>
          <w:lang w:eastAsia="en-US"/>
        </w:rPr>
        <w:t>généralement laids</w:t>
      </w:r>
      <w:r w:rsidR="0046142F">
        <w:rPr>
          <w:lang w:eastAsia="en-US"/>
        </w:rPr>
        <w:t xml:space="preserve">, </w:t>
      </w:r>
      <w:r>
        <w:rPr>
          <w:lang w:eastAsia="en-US"/>
        </w:rPr>
        <w:t>mais en bonne santé</w:t>
      </w:r>
      <w:r w:rsidR="0046142F">
        <w:rPr>
          <w:lang w:eastAsia="en-US"/>
        </w:rPr>
        <w:t>.</w:t>
      </w:r>
    </w:p>
    <w:p w14:paraId="154328B7" w14:textId="0F6DF011" w:rsidR="0046142F" w:rsidRDefault="003148C9" w:rsidP="0046142F">
      <w:pPr>
        <w:rPr>
          <w:lang w:eastAsia="en-US"/>
        </w:rPr>
      </w:pPr>
      <w:r>
        <w:rPr>
          <w:lang w:eastAsia="en-US"/>
        </w:rPr>
        <w:t>Cette terrible partie d</w:t>
      </w:r>
      <w:r w:rsidR="0046142F">
        <w:rPr>
          <w:lang w:eastAsia="en-US"/>
        </w:rPr>
        <w:t>’</w:t>
      </w:r>
      <w:r>
        <w:rPr>
          <w:lang w:eastAsia="en-US"/>
        </w:rPr>
        <w:t>assassinat a fait l</w:t>
      </w:r>
      <w:r w:rsidR="0046142F">
        <w:rPr>
          <w:lang w:eastAsia="en-US"/>
        </w:rPr>
        <w:t>’</w:t>
      </w:r>
      <w:r>
        <w:rPr>
          <w:lang w:eastAsia="en-US"/>
        </w:rPr>
        <w:t>effet d</w:t>
      </w:r>
      <w:r w:rsidR="0046142F">
        <w:rPr>
          <w:lang w:eastAsia="en-US"/>
        </w:rPr>
        <w:t>’</w:t>
      </w:r>
      <w:r>
        <w:rPr>
          <w:lang w:eastAsia="en-US"/>
        </w:rPr>
        <w:t>un vernis hémostatique et conservateur</w:t>
      </w:r>
      <w:r w:rsidR="0046142F">
        <w:rPr>
          <w:lang w:eastAsia="en-US"/>
        </w:rPr>
        <w:t xml:space="preserve">. </w:t>
      </w:r>
      <w:r>
        <w:rPr>
          <w:lang w:eastAsia="en-US"/>
        </w:rPr>
        <w:t>Chacun de nos hommes se sent de force à vivre encore cinquante ans</w:t>
      </w:r>
      <w:r w:rsidR="0046142F">
        <w:rPr>
          <w:lang w:eastAsia="en-US"/>
        </w:rPr>
        <w:t xml:space="preserve">, </w:t>
      </w:r>
      <w:r w:rsidR="006C2AE1">
        <w:rPr>
          <w:lang w:eastAsia="en-US"/>
        </w:rPr>
        <w:t>—</w:t>
      </w:r>
      <w:r w:rsidR="0046142F">
        <w:rPr>
          <w:lang w:eastAsia="en-US"/>
        </w:rPr>
        <w:t xml:space="preserve"> </w:t>
      </w:r>
      <w:r>
        <w:rPr>
          <w:lang w:eastAsia="en-US"/>
        </w:rPr>
        <w:t>excepté le bon petit fantôme qui espère compléter ses deux siècles</w:t>
      </w:r>
      <w:r w:rsidR="0046142F">
        <w:rPr>
          <w:lang w:eastAsia="en-US"/>
        </w:rPr>
        <w:t>.</w:t>
      </w:r>
    </w:p>
    <w:p w14:paraId="0E2516B6" w14:textId="77777777" w:rsidR="0046142F" w:rsidRDefault="003148C9" w:rsidP="0046142F">
      <w:pPr>
        <w:rPr>
          <w:lang w:eastAsia="en-US"/>
        </w:rPr>
      </w:pPr>
      <w:r>
        <w:rPr>
          <w:lang w:eastAsia="en-US"/>
        </w:rPr>
        <w:t>Ils sont confits</w:t>
      </w:r>
      <w:r w:rsidR="0046142F">
        <w:rPr>
          <w:lang w:eastAsia="en-US"/>
        </w:rPr>
        <w:t xml:space="preserve">, </w:t>
      </w:r>
      <w:r>
        <w:rPr>
          <w:lang w:eastAsia="en-US"/>
        </w:rPr>
        <w:t>ces joueurs de la Mort</w:t>
      </w:r>
      <w:r w:rsidR="0046142F">
        <w:rPr>
          <w:lang w:eastAsia="en-US"/>
        </w:rPr>
        <w:t xml:space="preserve"> ; </w:t>
      </w:r>
      <w:r>
        <w:rPr>
          <w:lang w:eastAsia="en-US"/>
        </w:rPr>
        <w:t>ils dureront des éternités</w:t>
      </w:r>
      <w:r w:rsidR="0046142F">
        <w:rPr>
          <w:lang w:eastAsia="en-US"/>
        </w:rPr>
        <w:t> !</w:t>
      </w:r>
    </w:p>
    <w:p w14:paraId="4D8E18CE" w14:textId="77777777" w:rsidR="0046142F" w:rsidRDefault="003148C9" w:rsidP="0046142F">
      <w:pPr>
        <w:rPr>
          <w:lang w:eastAsia="en-US"/>
        </w:rPr>
      </w:pPr>
      <w:r>
        <w:rPr>
          <w:lang w:eastAsia="en-US"/>
        </w:rPr>
        <w:t>Est-ce une mauvaise plaisanterie</w:t>
      </w:r>
      <w:r w:rsidR="0046142F">
        <w:rPr>
          <w:lang w:eastAsia="en-US"/>
        </w:rPr>
        <w:t> ?</w:t>
      </w:r>
    </w:p>
    <w:p w14:paraId="2C08E9DE" w14:textId="77777777" w:rsidR="0046142F" w:rsidRDefault="003148C9" w:rsidP="0046142F">
      <w:pPr>
        <w:rPr>
          <w:lang w:eastAsia="en-US"/>
        </w:rPr>
      </w:pPr>
      <w:r>
        <w:rPr>
          <w:lang w:eastAsia="en-US"/>
        </w:rPr>
        <w:t>Quand des hommes</w:t>
      </w:r>
      <w:r w:rsidR="0046142F">
        <w:rPr>
          <w:lang w:eastAsia="en-US"/>
        </w:rPr>
        <w:t xml:space="preserve">, </w:t>
      </w:r>
      <w:r>
        <w:rPr>
          <w:lang w:eastAsia="en-US"/>
        </w:rPr>
        <w:t>fils d</w:t>
      </w:r>
      <w:r w:rsidR="0046142F">
        <w:rPr>
          <w:lang w:eastAsia="en-US"/>
        </w:rPr>
        <w:t>’</w:t>
      </w:r>
      <w:r>
        <w:rPr>
          <w:lang w:eastAsia="en-US"/>
        </w:rPr>
        <w:t>Adam</w:t>
      </w:r>
      <w:r w:rsidR="0046142F">
        <w:rPr>
          <w:lang w:eastAsia="en-US"/>
        </w:rPr>
        <w:t xml:space="preserve">, </w:t>
      </w:r>
      <w:r>
        <w:rPr>
          <w:lang w:eastAsia="en-US"/>
        </w:rPr>
        <w:t>se réunissent et crient</w:t>
      </w:r>
      <w:r w:rsidR="0046142F">
        <w:rPr>
          <w:lang w:eastAsia="en-US"/>
        </w:rPr>
        <w:t xml:space="preserve"> : </w:t>
      </w:r>
      <w:r>
        <w:rPr>
          <w:lang w:eastAsia="en-US"/>
        </w:rPr>
        <w:t>Nous allons faire quelque chose</w:t>
      </w:r>
      <w:r w:rsidR="0046142F">
        <w:rPr>
          <w:lang w:eastAsia="en-US"/>
        </w:rPr>
        <w:t xml:space="preserve">, </w:t>
      </w:r>
      <w:r>
        <w:rPr>
          <w:lang w:eastAsia="en-US"/>
        </w:rPr>
        <w:t>il n</w:t>
      </w:r>
      <w:r w:rsidR="0046142F">
        <w:rPr>
          <w:lang w:eastAsia="en-US"/>
        </w:rPr>
        <w:t>’</w:t>
      </w:r>
      <w:r>
        <w:rPr>
          <w:lang w:eastAsia="en-US"/>
        </w:rPr>
        <w:t>y a jamais rien de fait</w:t>
      </w:r>
      <w:r w:rsidR="0046142F">
        <w:rPr>
          <w:lang w:eastAsia="en-US"/>
        </w:rPr>
        <w:t>.</w:t>
      </w:r>
    </w:p>
    <w:p w14:paraId="4C4ADE47" w14:textId="77777777" w:rsidR="0046142F" w:rsidRDefault="003148C9" w:rsidP="0046142F">
      <w:pPr>
        <w:rPr>
          <w:lang w:eastAsia="en-US"/>
        </w:rPr>
      </w:pPr>
      <w:r>
        <w:rPr>
          <w:lang w:eastAsia="en-US"/>
        </w:rPr>
        <w:t>Le proverbe qui dit</w:t>
      </w:r>
      <w:r w:rsidR="0046142F">
        <w:rPr>
          <w:lang w:eastAsia="en-US"/>
        </w:rPr>
        <w:t xml:space="preserve"> : </w:t>
      </w:r>
      <w:r>
        <w:rPr>
          <w:lang w:eastAsia="en-US"/>
        </w:rPr>
        <w:t>L</w:t>
      </w:r>
      <w:r w:rsidR="0046142F">
        <w:rPr>
          <w:lang w:eastAsia="en-US"/>
        </w:rPr>
        <w:t>’</w:t>
      </w:r>
      <w:r>
        <w:rPr>
          <w:lang w:eastAsia="en-US"/>
        </w:rPr>
        <w:t>homme propose et Dieu dispose</w:t>
      </w:r>
      <w:r w:rsidR="0046142F">
        <w:rPr>
          <w:lang w:eastAsia="en-US"/>
        </w:rPr>
        <w:t xml:space="preserve">, </w:t>
      </w:r>
      <w:r>
        <w:rPr>
          <w:lang w:eastAsia="en-US"/>
        </w:rPr>
        <w:t>vaut à lui seul toutes les philosophies</w:t>
      </w:r>
      <w:r w:rsidR="0046142F">
        <w:rPr>
          <w:lang w:eastAsia="en-US"/>
        </w:rPr>
        <w:t>.</w:t>
      </w:r>
    </w:p>
    <w:p w14:paraId="3FCCB9CC" w14:textId="77777777" w:rsidR="0046142F" w:rsidRDefault="003148C9" w:rsidP="0046142F">
      <w:pPr>
        <w:rPr>
          <w:lang w:eastAsia="en-US"/>
        </w:rPr>
      </w:pPr>
      <w:r>
        <w:rPr>
          <w:lang w:eastAsia="en-US"/>
        </w:rPr>
        <w:lastRenderedPageBreak/>
        <w:t>Nous pourrions creuser l</w:t>
      </w:r>
      <w:r w:rsidR="0046142F">
        <w:rPr>
          <w:lang w:eastAsia="en-US"/>
        </w:rPr>
        <w:t>’</w:t>
      </w:r>
      <w:r>
        <w:rPr>
          <w:lang w:eastAsia="en-US"/>
        </w:rPr>
        <w:t>axiome</w:t>
      </w:r>
      <w:r w:rsidR="0046142F">
        <w:rPr>
          <w:lang w:eastAsia="en-US"/>
        </w:rPr>
        <w:t xml:space="preserve">, </w:t>
      </w:r>
      <w:r>
        <w:rPr>
          <w:lang w:eastAsia="en-US"/>
        </w:rPr>
        <w:t>mais ce serait braire</w:t>
      </w:r>
      <w:r w:rsidR="0046142F">
        <w:rPr>
          <w:lang w:eastAsia="en-US"/>
        </w:rPr>
        <w:t>.</w:t>
      </w:r>
    </w:p>
    <w:p w14:paraId="2EDADF92" w14:textId="77777777" w:rsidR="0046142F" w:rsidRDefault="003148C9" w:rsidP="0046142F">
      <w:pPr>
        <w:rPr>
          <w:lang w:eastAsia="en-US"/>
        </w:rPr>
      </w:pPr>
      <w:r>
        <w:rPr>
          <w:lang w:eastAsia="en-US"/>
        </w:rPr>
        <w:t>Éclairons plutôt cette longue métaphore que nous avons arrangée en roman</w:t>
      </w:r>
      <w:r w:rsidR="0046142F">
        <w:rPr>
          <w:lang w:eastAsia="en-US"/>
        </w:rPr>
        <w:t xml:space="preserve">, </w:t>
      </w:r>
      <w:r>
        <w:rPr>
          <w:lang w:eastAsia="en-US"/>
        </w:rPr>
        <w:t>et montrons jusqu</w:t>
      </w:r>
      <w:r w:rsidR="0046142F">
        <w:rPr>
          <w:lang w:eastAsia="en-US"/>
        </w:rPr>
        <w:t>’</w:t>
      </w:r>
      <w:r>
        <w:rPr>
          <w:lang w:eastAsia="en-US"/>
        </w:rPr>
        <w:t>à l</w:t>
      </w:r>
      <w:r w:rsidR="0046142F">
        <w:rPr>
          <w:lang w:eastAsia="en-US"/>
        </w:rPr>
        <w:t>’</w:t>
      </w:r>
      <w:r>
        <w:rPr>
          <w:lang w:eastAsia="en-US"/>
        </w:rPr>
        <w:t xml:space="preserve">évidence que le </w:t>
      </w:r>
      <w:r>
        <w:rPr>
          <w:i/>
          <w:iCs/>
          <w:lang w:eastAsia="en-US"/>
        </w:rPr>
        <w:t>jeu de</w:t>
      </w:r>
      <w:r>
        <w:rPr>
          <w:lang w:eastAsia="en-US"/>
        </w:rPr>
        <w:t xml:space="preserve"> </w:t>
      </w:r>
      <w:r>
        <w:rPr>
          <w:i/>
          <w:iCs/>
          <w:lang w:eastAsia="en-US"/>
        </w:rPr>
        <w:t>la mort</w:t>
      </w:r>
      <w:r>
        <w:rPr>
          <w:lang w:eastAsia="en-US"/>
        </w:rPr>
        <w:t xml:space="preserve"> c</w:t>
      </w:r>
      <w:r w:rsidR="0046142F">
        <w:rPr>
          <w:lang w:eastAsia="en-US"/>
        </w:rPr>
        <w:t>’</w:t>
      </w:r>
      <w:r>
        <w:rPr>
          <w:lang w:eastAsia="en-US"/>
        </w:rPr>
        <w:t xml:space="preserve">est tout bonnement le </w:t>
      </w:r>
      <w:r>
        <w:rPr>
          <w:i/>
          <w:iCs/>
          <w:lang w:eastAsia="en-US"/>
        </w:rPr>
        <w:t>jeu de la vie</w:t>
      </w:r>
      <w:r w:rsidR="0046142F">
        <w:rPr>
          <w:lang w:eastAsia="en-US"/>
        </w:rPr>
        <w:t xml:space="preserve">, </w:t>
      </w:r>
      <w:r>
        <w:rPr>
          <w:lang w:eastAsia="en-US"/>
        </w:rPr>
        <w:t>la vie humaine rendue à la sincérité de ses mille antagonismes</w:t>
      </w:r>
      <w:r w:rsidR="0046142F">
        <w:rPr>
          <w:lang w:eastAsia="en-US"/>
        </w:rPr>
        <w:t xml:space="preserve">, </w:t>
      </w:r>
      <w:r>
        <w:rPr>
          <w:lang w:eastAsia="en-US"/>
        </w:rPr>
        <w:t>et par conséquent assurée contre une foule de catastrophes</w:t>
      </w:r>
      <w:r w:rsidR="0046142F">
        <w:rPr>
          <w:lang w:eastAsia="en-US"/>
        </w:rPr>
        <w:t>.</w:t>
      </w:r>
    </w:p>
    <w:p w14:paraId="5FDE72AB" w14:textId="77777777" w:rsidR="0046142F" w:rsidRDefault="003148C9" w:rsidP="0046142F">
      <w:pPr>
        <w:rPr>
          <w:lang w:eastAsia="en-US"/>
        </w:rPr>
      </w:pPr>
      <w:r>
        <w:rPr>
          <w:lang w:eastAsia="en-US"/>
        </w:rPr>
        <w:t>Car du moment qu</w:t>
      </w:r>
      <w:r w:rsidR="0046142F">
        <w:rPr>
          <w:lang w:eastAsia="en-US"/>
        </w:rPr>
        <w:t>’</w:t>
      </w:r>
      <w:r>
        <w:rPr>
          <w:lang w:eastAsia="en-US"/>
        </w:rPr>
        <w:t>on est averti on se gare</w:t>
      </w:r>
      <w:r w:rsidR="0046142F">
        <w:rPr>
          <w:lang w:eastAsia="en-US"/>
        </w:rPr>
        <w:t xml:space="preserve"> ; </w:t>
      </w:r>
      <w:r>
        <w:rPr>
          <w:lang w:eastAsia="en-US"/>
        </w:rPr>
        <w:t>et nous prétendons que nos joueurs de la Mort étaient beaucoup moins exposés que vous et moi</w:t>
      </w:r>
      <w:r w:rsidR="0046142F">
        <w:rPr>
          <w:lang w:eastAsia="en-US"/>
        </w:rPr>
        <w:t>.</w:t>
      </w:r>
    </w:p>
    <w:p w14:paraId="3D1E1897" w14:textId="77777777" w:rsidR="0046142F" w:rsidRDefault="003148C9" w:rsidP="0046142F">
      <w:pPr>
        <w:rPr>
          <w:lang w:eastAsia="en-US"/>
        </w:rPr>
      </w:pPr>
      <w:r>
        <w:rPr>
          <w:lang w:eastAsia="en-US"/>
        </w:rPr>
        <w:t>Si Jean-de-la-Mer</w:t>
      </w:r>
      <w:r w:rsidR="0046142F">
        <w:rPr>
          <w:lang w:eastAsia="en-US"/>
        </w:rPr>
        <w:t xml:space="preserve">, </w:t>
      </w:r>
      <w:r>
        <w:rPr>
          <w:lang w:eastAsia="en-US"/>
        </w:rPr>
        <w:t>dans sa prévoyance diabolique</w:t>
      </w:r>
      <w:r w:rsidR="0046142F">
        <w:rPr>
          <w:lang w:eastAsia="en-US"/>
        </w:rPr>
        <w:t xml:space="preserve">, </w:t>
      </w:r>
      <w:r>
        <w:rPr>
          <w:lang w:eastAsia="en-US"/>
        </w:rPr>
        <w:t>ne leur eût point assigné un terme de rigueur</w:t>
      </w:r>
      <w:r w:rsidR="0046142F">
        <w:rPr>
          <w:lang w:eastAsia="en-US"/>
        </w:rPr>
        <w:t xml:space="preserve">, </w:t>
      </w:r>
      <w:r>
        <w:rPr>
          <w:lang w:eastAsia="en-US"/>
        </w:rPr>
        <w:t>après lequel ils n</w:t>
      </w:r>
      <w:r w:rsidR="0046142F">
        <w:rPr>
          <w:lang w:eastAsia="en-US"/>
        </w:rPr>
        <w:t>’</w:t>
      </w:r>
      <w:r>
        <w:rPr>
          <w:lang w:eastAsia="en-US"/>
        </w:rPr>
        <w:t>étaient plus même admis au partage du gâteau</w:t>
      </w:r>
      <w:r w:rsidR="0046142F">
        <w:rPr>
          <w:lang w:eastAsia="en-US"/>
        </w:rPr>
        <w:t xml:space="preserve">, </w:t>
      </w:r>
      <w:r>
        <w:rPr>
          <w:lang w:eastAsia="en-US"/>
        </w:rPr>
        <w:t>ils seraient tous décédés dans leur lit</w:t>
      </w:r>
      <w:r w:rsidR="0046142F">
        <w:rPr>
          <w:lang w:eastAsia="en-US"/>
        </w:rPr>
        <w:t xml:space="preserve">, </w:t>
      </w:r>
      <w:r>
        <w:rPr>
          <w:lang w:eastAsia="en-US"/>
        </w:rPr>
        <w:t>avec des pistolets sous l</w:t>
      </w:r>
      <w:r w:rsidR="0046142F">
        <w:rPr>
          <w:lang w:eastAsia="en-US"/>
        </w:rPr>
        <w:t>’</w:t>
      </w:r>
      <w:r>
        <w:rPr>
          <w:lang w:eastAsia="en-US"/>
        </w:rPr>
        <w:t>oreiller et une cuirasse par-dessus leur chemise</w:t>
      </w:r>
      <w:r w:rsidR="0046142F">
        <w:rPr>
          <w:lang w:eastAsia="en-US"/>
        </w:rPr>
        <w:t>.</w:t>
      </w:r>
    </w:p>
    <w:p w14:paraId="5677343C" w14:textId="77777777" w:rsidR="0046142F" w:rsidRDefault="003148C9" w:rsidP="0046142F">
      <w:pPr>
        <w:rPr>
          <w:lang w:eastAsia="en-US"/>
        </w:rPr>
      </w:pPr>
      <w:r>
        <w:rPr>
          <w:lang w:eastAsia="en-US"/>
        </w:rPr>
        <w:t>Ils étaient sages</w:t>
      </w:r>
      <w:r w:rsidR="0046142F">
        <w:rPr>
          <w:lang w:eastAsia="en-US"/>
        </w:rPr>
        <w:t xml:space="preserve">, </w:t>
      </w:r>
      <w:r>
        <w:rPr>
          <w:lang w:eastAsia="en-US"/>
        </w:rPr>
        <w:t>ces gens</w:t>
      </w:r>
      <w:r w:rsidR="0046142F">
        <w:rPr>
          <w:lang w:eastAsia="en-US"/>
        </w:rPr>
        <w:t xml:space="preserve">, </w:t>
      </w:r>
      <w:r>
        <w:rPr>
          <w:lang w:eastAsia="en-US"/>
        </w:rPr>
        <w:t>et vingt ans d</w:t>
      </w:r>
      <w:r w:rsidR="0046142F">
        <w:rPr>
          <w:lang w:eastAsia="en-US"/>
        </w:rPr>
        <w:t>’</w:t>
      </w:r>
      <w:r>
        <w:rPr>
          <w:lang w:eastAsia="en-US"/>
        </w:rPr>
        <w:t>inquiétudes les avaient tous rendus prudents comme des lièvres</w:t>
      </w:r>
      <w:r w:rsidR="0046142F">
        <w:rPr>
          <w:lang w:eastAsia="en-US"/>
        </w:rPr>
        <w:t xml:space="preserve">. </w:t>
      </w:r>
      <w:r>
        <w:rPr>
          <w:lang w:eastAsia="en-US"/>
        </w:rPr>
        <w:t>Se préserver</w:t>
      </w:r>
      <w:r w:rsidR="0046142F">
        <w:rPr>
          <w:lang w:eastAsia="en-US"/>
        </w:rPr>
        <w:t xml:space="preserve">, </w:t>
      </w:r>
      <w:r>
        <w:rPr>
          <w:lang w:eastAsia="en-US"/>
        </w:rPr>
        <w:t xml:space="preserve">voilà </w:t>
      </w:r>
      <w:proofErr w:type="spellStart"/>
      <w:r>
        <w:rPr>
          <w:lang w:eastAsia="en-US"/>
        </w:rPr>
        <w:t>quelle</w:t>
      </w:r>
      <w:proofErr w:type="spellEnd"/>
      <w:r>
        <w:rPr>
          <w:lang w:eastAsia="en-US"/>
        </w:rPr>
        <w:t xml:space="preserve"> était leur préoccupation unique</w:t>
      </w:r>
      <w:r w:rsidR="0046142F">
        <w:rPr>
          <w:lang w:eastAsia="en-US"/>
        </w:rPr>
        <w:t xml:space="preserve">. </w:t>
      </w:r>
      <w:r>
        <w:rPr>
          <w:lang w:eastAsia="en-US"/>
        </w:rPr>
        <w:t>Ils ne songeaient plus du tout à attaquer</w:t>
      </w:r>
      <w:r w:rsidR="0046142F">
        <w:rPr>
          <w:lang w:eastAsia="en-US"/>
        </w:rPr>
        <w:t>.</w:t>
      </w:r>
    </w:p>
    <w:p w14:paraId="603C766C" w14:textId="77777777" w:rsidR="0046142F" w:rsidRDefault="003148C9" w:rsidP="0046142F">
      <w:pPr>
        <w:rPr>
          <w:lang w:eastAsia="en-US"/>
        </w:rPr>
      </w:pPr>
      <w:r>
        <w:rPr>
          <w:lang w:eastAsia="en-US"/>
        </w:rPr>
        <w:t>Après ça</w:t>
      </w:r>
      <w:r w:rsidR="0046142F">
        <w:rPr>
          <w:lang w:eastAsia="en-US"/>
        </w:rPr>
        <w:t xml:space="preserve">, </w:t>
      </w:r>
      <w:r>
        <w:rPr>
          <w:lang w:eastAsia="en-US"/>
        </w:rPr>
        <w:t xml:space="preserve">nos </w:t>
      </w:r>
      <w:proofErr w:type="spellStart"/>
      <w:r>
        <w:rPr>
          <w:lang w:eastAsia="en-US"/>
        </w:rPr>
        <w:t>vitriâs</w:t>
      </w:r>
      <w:proofErr w:type="spellEnd"/>
      <w:r>
        <w:rPr>
          <w:lang w:eastAsia="en-US"/>
        </w:rPr>
        <w:t xml:space="preserve"> pourront bien réparer le temps perdu et donner un coup de collier à la dernière heure</w:t>
      </w:r>
      <w:r w:rsidR="0046142F">
        <w:rPr>
          <w:lang w:eastAsia="en-US"/>
        </w:rPr>
        <w:t>.</w:t>
      </w:r>
    </w:p>
    <w:p w14:paraId="00FB9068" w14:textId="77777777" w:rsidR="0046142F" w:rsidRDefault="003148C9" w:rsidP="0046142F">
      <w:pPr>
        <w:rPr>
          <w:lang w:eastAsia="en-US"/>
        </w:rPr>
      </w:pPr>
      <w:r>
        <w:rPr>
          <w:lang w:eastAsia="en-US"/>
        </w:rPr>
        <w:t>Ils ont tous bonne envie des quatre millions</w:t>
      </w:r>
      <w:r w:rsidR="0046142F">
        <w:rPr>
          <w:lang w:eastAsia="en-US"/>
        </w:rPr>
        <w:t xml:space="preserve">, </w:t>
      </w:r>
      <w:r>
        <w:rPr>
          <w:lang w:eastAsia="en-US"/>
        </w:rPr>
        <w:t>allez</w:t>
      </w:r>
      <w:r w:rsidR="0046142F">
        <w:rPr>
          <w:lang w:eastAsia="en-US"/>
        </w:rPr>
        <w:t xml:space="preserve"> ! </w:t>
      </w:r>
      <w:r>
        <w:rPr>
          <w:lang w:eastAsia="en-US"/>
        </w:rPr>
        <w:t>Laissons-les à leur affaire</w:t>
      </w:r>
      <w:r w:rsidR="0046142F">
        <w:rPr>
          <w:lang w:eastAsia="en-US"/>
        </w:rPr>
        <w:t>.</w:t>
      </w:r>
    </w:p>
    <w:p w14:paraId="14411F16" w14:textId="77777777" w:rsidR="0046142F" w:rsidRDefault="003148C9" w:rsidP="0046142F">
      <w:pPr>
        <w:rPr>
          <w:lang w:eastAsia="en-US"/>
        </w:rPr>
      </w:pPr>
      <w:r>
        <w:rPr>
          <w:lang w:eastAsia="en-US"/>
        </w:rPr>
        <w:t>Après avoir jeté un rapide coup d</w:t>
      </w:r>
      <w:r w:rsidR="0046142F">
        <w:rPr>
          <w:lang w:eastAsia="en-US"/>
        </w:rPr>
        <w:t>’</w:t>
      </w:r>
      <w:r>
        <w:rPr>
          <w:lang w:eastAsia="en-US"/>
        </w:rPr>
        <w:t>œil tout autour de la chambre éclairée par des bougies en plein midi</w:t>
      </w:r>
      <w:r w:rsidR="0046142F">
        <w:rPr>
          <w:lang w:eastAsia="en-US"/>
        </w:rPr>
        <w:t xml:space="preserve">, </w:t>
      </w:r>
      <w:r>
        <w:rPr>
          <w:lang w:eastAsia="en-US"/>
        </w:rPr>
        <w:t>Fargeau</w:t>
      </w:r>
      <w:r w:rsidR="0046142F">
        <w:rPr>
          <w:lang w:eastAsia="en-US"/>
        </w:rPr>
        <w:t xml:space="preserve">, </w:t>
      </w:r>
      <w:proofErr w:type="spellStart"/>
      <w:r>
        <w:rPr>
          <w:lang w:eastAsia="en-US"/>
        </w:rPr>
        <w:t>Houël</w:t>
      </w:r>
      <w:proofErr w:type="spellEnd"/>
      <w:r w:rsidR="0046142F">
        <w:rPr>
          <w:lang w:eastAsia="en-US"/>
        </w:rPr>
        <w:t xml:space="preserve">, </w:t>
      </w:r>
      <w:r>
        <w:rPr>
          <w:lang w:eastAsia="en-US"/>
        </w:rPr>
        <w:t>Morin</w:t>
      </w:r>
      <w:r w:rsidR="0046142F">
        <w:rPr>
          <w:lang w:eastAsia="en-US"/>
        </w:rPr>
        <w:t xml:space="preserve">, </w:t>
      </w:r>
      <w:proofErr w:type="spellStart"/>
      <w:r>
        <w:rPr>
          <w:lang w:eastAsia="en-US"/>
        </w:rPr>
        <w:t>Guérineul</w:t>
      </w:r>
      <w:proofErr w:type="spellEnd"/>
      <w:r>
        <w:rPr>
          <w:lang w:eastAsia="en-US"/>
        </w:rPr>
        <w:t xml:space="preserve"> et </w:t>
      </w:r>
      <w:proofErr w:type="spellStart"/>
      <w:r>
        <w:rPr>
          <w:lang w:eastAsia="en-US"/>
        </w:rPr>
        <w:t>Maudreuil</w:t>
      </w:r>
      <w:proofErr w:type="spellEnd"/>
      <w:r>
        <w:rPr>
          <w:lang w:eastAsia="en-US"/>
        </w:rPr>
        <w:t xml:space="preserve"> tirèrent chacun de sa poche une paire de pistolets</w:t>
      </w:r>
      <w:r w:rsidR="0046142F">
        <w:rPr>
          <w:lang w:eastAsia="en-US"/>
        </w:rPr>
        <w:t>.</w:t>
      </w:r>
    </w:p>
    <w:p w14:paraId="6D4B1610" w14:textId="77777777" w:rsidR="0046142F" w:rsidRDefault="003148C9" w:rsidP="0046142F">
      <w:pPr>
        <w:rPr>
          <w:lang w:eastAsia="en-US"/>
        </w:rPr>
      </w:pPr>
      <w:r>
        <w:rPr>
          <w:lang w:eastAsia="en-US"/>
        </w:rPr>
        <w:t>Puis chacun d</w:t>
      </w:r>
      <w:r w:rsidR="0046142F">
        <w:rPr>
          <w:lang w:eastAsia="en-US"/>
        </w:rPr>
        <w:t>’</w:t>
      </w:r>
      <w:r>
        <w:rPr>
          <w:lang w:eastAsia="en-US"/>
        </w:rPr>
        <w:t>eux s</w:t>
      </w:r>
      <w:r w:rsidR="0046142F">
        <w:rPr>
          <w:lang w:eastAsia="en-US"/>
        </w:rPr>
        <w:t>’</w:t>
      </w:r>
      <w:r>
        <w:rPr>
          <w:lang w:eastAsia="en-US"/>
        </w:rPr>
        <w:t>assit avec sa paire de pistolets devant soi</w:t>
      </w:r>
      <w:r w:rsidR="0046142F">
        <w:rPr>
          <w:lang w:eastAsia="en-US"/>
        </w:rPr>
        <w:t>.</w:t>
      </w:r>
    </w:p>
    <w:p w14:paraId="6043F30F" w14:textId="77777777" w:rsidR="0046142F" w:rsidRDefault="003148C9" w:rsidP="0046142F">
      <w:pPr>
        <w:rPr>
          <w:lang w:eastAsia="en-US"/>
        </w:rPr>
      </w:pPr>
      <w:r>
        <w:rPr>
          <w:lang w:eastAsia="en-US"/>
        </w:rPr>
        <w:lastRenderedPageBreak/>
        <w:t>Le petit fantôme</w:t>
      </w:r>
      <w:r w:rsidR="0046142F">
        <w:rPr>
          <w:lang w:eastAsia="en-US"/>
        </w:rPr>
        <w:t xml:space="preserve">, </w:t>
      </w:r>
      <w:r>
        <w:rPr>
          <w:lang w:eastAsia="en-US"/>
        </w:rPr>
        <w:t>qui était sans armes</w:t>
      </w:r>
      <w:r w:rsidR="0046142F">
        <w:rPr>
          <w:lang w:eastAsia="en-US"/>
        </w:rPr>
        <w:t xml:space="preserve">, </w:t>
      </w:r>
      <w:r>
        <w:rPr>
          <w:lang w:eastAsia="en-US"/>
        </w:rPr>
        <w:t>regardait ce manège et souriait comme on sourit en voyant des enfants jouer au soldat</w:t>
      </w:r>
      <w:r w:rsidR="0046142F">
        <w:rPr>
          <w:lang w:eastAsia="en-US"/>
        </w:rPr>
        <w:t>.</w:t>
      </w:r>
    </w:p>
    <w:p w14:paraId="3E94144F" w14:textId="0C76B53B" w:rsidR="0046142F" w:rsidRDefault="0046142F" w:rsidP="0046142F">
      <w:pPr>
        <w:rPr>
          <w:lang w:eastAsia="en-US"/>
        </w:rPr>
      </w:pPr>
      <w:r>
        <w:rPr>
          <w:lang w:eastAsia="en-US"/>
        </w:rPr>
        <w:t>— </w:t>
      </w:r>
      <w:r w:rsidR="003148C9">
        <w:rPr>
          <w:lang w:eastAsia="en-US"/>
        </w:rPr>
        <w:t>Comme si on n</w:t>
      </w:r>
      <w:r>
        <w:rPr>
          <w:lang w:eastAsia="en-US"/>
        </w:rPr>
        <w:t>’</w:t>
      </w:r>
      <w:r w:rsidR="003148C9">
        <w:rPr>
          <w:lang w:eastAsia="en-US"/>
        </w:rPr>
        <w:t>aurait pas pu vous faire votre petite affaire pendant que vous aviez les yeux bandés</w:t>
      </w:r>
      <w:r>
        <w:rPr>
          <w:lang w:eastAsia="en-US"/>
        </w:rPr>
        <w:t xml:space="preserve"> ! </w:t>
      </w:r>
      <w:r w:rsidR="003148C9">
        <w:rPr>
          <w:lang w:eastAsia="en-US"/>
        </w:rPr>
        <w:t>grommela-t-il</w:t>
      </w:r>
      <w:r>
        <w:rPr>
          <w:lang w:eastAsia="en-US"/>
        </w:rPr>
        <w:t xml:space="preserve">. </w:t>
      </w:r>
      <w:r w:rsidR="006C2AE1">
        <w:rPr>
          <w:lang w:eastAsia="en-US"/>
        </w:rPr>
        <w:t>—</w:t>
      </w:r>
      <w:r>
        <w:rPr>
          <w:lang w:eastAsia="en-US"/>
        </w:rPr>
        <w:t xml:space="preserve"> </w:t>
      </w:r>
      <w:r w:rsidR="003148C9">
        <w:rPr>
          <w:lang w:eastAsia="en-US"/>
        </w:rPr>
        <w:t xml:space="preserve">Ah </w:t>
      </w:r>
      <w:proofErr w:type="spellStart"/>
      <w:r w:rsidR="003148C9">
        <w:rPr>
          <w:lang w:eastAsia="en-US"/>
        </w:rPr>
        <w:t>garçailles</w:t>
      </w:r>
      <w:proofErr w:type="spellEnd"/>
      <w:r>
        <w:rPr>
          <w:lang w:eastAsia="en-US"/>
        </w:rPr>
        <w:t xml:space="preserve"> ! </w:t>
      </w:r>
      <w:proofErr w:type="spellStart"/>
      <w:r w:rsidR="003148C9">
        <w:rPr>
          <w:lang w:eastAsia="en-US"/>
        </w:rPr>
        <w:t>garçailles</w:t>
      </w:r>
      <w:proofErr w:type="spellEnd"/>
      <w:r>
        <w:rPr>
          <w:lang w:eastAsia="en-US"/>
        </w:rPr>
        <w:t> !…</w:t>
      </w:r>
    </w:p>
    <w:p w14:paraId="7BE57EF6" w14:textId="77777777" w:rsidR="0046142F" w:rsidRDefault="003148C9" w:rsidP="0046142F">
      <w:pPr>
        <w:rPr>
          <w:lang w:eastAsia="en-US"/>
        </w:rPr>
      </w:pPr>
      <w:r>
        <w:rPr>
          <w:lang w:eastAsia="en-US"/>
        </w:rPr>
        <w:t>Il s</w:t>
      </w:r>
      <w:r w:rsidR="0046142F">
        <w:rPr>
          <w:lang w:eastAsia="en-US"/>
        </w:rPr>
        <w:t>’</w:t>
      </w:r>
      <w:r>
        <w:rPr>
          <w:lang w:eastAsia="en-US"/>
        </w:rPr>
        <w:t>assit à son tour</w:t>
      </w:r>
      <w:r w:rsidR="0046142F">
        <w:rPr>
          <w:lang w:eastAsia="en-US"/>
        </w:rPr>
        <w:t>.</w:t>
      </w:r>
    </w:p>
    <w:p w14:paraId="17A907CB" w14:textId="77777777" w:rsidR="0046142F" w:rsidRDefault="0046142F" w:rsidP="0046142F">
      <w:pPr>
        <w:rPr>
          <w:lang w:eastAsia="en-US"/>
        </w:rPr>
      </w:pPr>
      <w:r>
        <w:rPr>
          <w:lang w:eastAsia="en-US"/>
        </w:rPr>
        <w:t>— </w:t>
      </w:r>
      <w:r w:rsidR="003148C9">
        <w:rPr>
          <w:lang w:eastAsia="en-US"/>
        </w:rPr>
        <w:t>Mais dites-moi donc</w:t>
      </w:r>
      <w:r>
        <w:rPr>
          <w:lang w:eastAsia="en-US"/>
        </w:rPr>
        <w:t xml:space="preserve">, </w:t>
      </w:r>
      <w:r w:rsidR="003148C9">
        <w:rPr>
          <w:lang w:eastAsia="en-US"/>
        </w:rPr>
        <w:t>reprit-il</w:t>
      </w:r>
      <w:r>
        <w:rPr>
          <w:lang w:eastAsia="en-US"/>
        </w:rPr>
        <w:t xml:space="preserve">, </w:t>
      </w:r>
      <w:r w:rsidR="003148C9">
        <w:rPr>
          <w:lang w:eastAsia="en-US"/>
        </w:rPr>
        <w:t>si Menand et Olivette sont finis</w:t>
      </w:r>
      <w:r>
        <w:rPr>
          <w:lang w:eastAsia="en-US"/>
        </w:rPr>
        <w:t>.</w:t>
      </w:r>
    </w:p>
    <w:p w14:paraId="77C2384C" w14:textId="77777777" w:rsidR="0046142F" w:rsidRDefault="0046142F" w:rsidP="0046142F">
      <w:pPr>
        <w:rPr>
          <w:lang w:eastAsia="en-US"/>
        </w:rPr>
      </w:pPr>
      <w:r>
        <w:rPr>
          <w:lang w:eastAsia="en-US"/>
        </w:rPr>
        <w:t>— </w:t>
      </w:r>
      <w:r w:rsidR="003148C9">
        <w:rPr>
          <w:lang w:eastAsia="en-US"/>
        </w:rPr>
        <w:t>Je les ai vus monter dans leur fiacre</w:t>
      </w:r>
      <w:r>
        <w:rPr>
          <w:lang w:eastAsia="en-US"/>
        </w:rPr>
        <w:t xml:space="preserve">, </w:t>
      </w:r>
      <w:r w:rsidR="003148C9">
        <w:rPr>
          <w:lang w:eastAsia="en-US"/>
        </w:rPr>
        <w:t>papa Honoré</w:t>
      </w:r>
      <w:r>
        <w:rPr>
          <w:lang w:eastAsia="en-US"/>
        </w:rPr>
        <w:t xml:space="preserve">, </w:t>
      </w:r>
      <w:r w:rsidR="003148C9">
        <w:rPr>
          <w:lang w:eastAsia="en-US"/>
        </w:rPr>
        <w:t xml:space="preserve">répondit </w:t>
      </w:r>
      <w:proofErr w:type="spellStart"/>
      <w:r w:rsidR="003148C9">
        <w:rPr>
          <w:lang w:eastAsia="en-US"/>
        </w:rPr>
        <w:t>Guérineul</w:t>
      </w:r>
      <w:proofErr w:type="spellEnd"/>
      <w:r>
        <w:rPr>
          <w:lang w:eastAsia="en-US"/>
        </w:rPr>
        <w:t xml:space="preserve">, </w:t>
      </w:r>
      <w:r w:rsidR="003148C9">
        <w:rPr>
          <w:lang w:eastAsia="en-US"/>
        </w:rPr>
        <w:t>et à moins que vous ne les ayez fait étrangler par un de vos muets</w:t>
      </w:r>
      <w:r>
        <w:rPr>
          <w:lang w:eastAsia="en-US"/>
        </w:rPr>
        <w:t>…</w:t>
      </w:r>
    </w:p>
    <w:p w14:paraId="4436D03E" w14:textId="2E2CDC39" w:rsidR="0046142F" w:rsidRDefault="0046142F">
      <w:pPr>
        <w:pStyle w:val="Retraitcorpsdetexte2"/>
      </w:pPr>
      <w:r>
        <w:t>— </w:t>
      </w:r>
      <w:r w:rsidR="003148C9">
        <w:t>Incapable</w:t>
      </w:r>
      <w:r>
        <w:t xml:space="preserve"> ! </w:t>
      </w:r>
      <w:r w:rsidR="003148C9">
        <w:t>incapable</w:t>
      </w:r>
      <w:r>
        <w:t xml:space="preserve"> ! </w:t>
      </w:r>
      <w:r w:rsidR="003148C9">
        <w:t>incapable</w:t>
      </w:r>
      <w:r>
        <w:t xml:space="preserve"> ! </w:t>
      </w:r>
      <w:r w:rsidR="003148C9">
        <w:t>s</w:t>
      </w:r>
      <w:r>
        <w:t>’</w:t>
      </w:r>
      <w:r w:rsidR="003148C9">
        <w:t>écria vivement le vieillard</w:t>
      </w:r>
      <w:r>
        <w:t xml:space="preserve"> ; </w:t>
      </w:r>
      <w:r w:rsidR="006C2AE1">
        <w:t>—</w:t>
      </w:r>
      <w:r>
        <w:t xml:space="preserve"> </w:t>
      </w:r>
      <w:r w:rsidR="003148C9">
        <w:t>je suis là pour tenir les enjeux</w:t>
      </w:r>
      <w:r>
        <w:t xml:space="preserve">… </w:t>
      </w:r>
      <w:r w:rsidR="003148C9">
        <w:t>Je vous laisse la besogne</w:t>
      </w:r>
      <w:r>
        <w:t xml:space="preserve">, </w:t>
      </w:r>
      <w:r w:rsidR="003148C9">
        <w:t>mes mignons</w:t>
      </w:r>
      <w:r>
        <w:t xml:space="preserve">… </w:t>
      </w:r>
      <w:r w:rsidR="003148C9">
        <w:t>et vous êtes tous de grands vilains paresseux</w:t>
      </w:r>
      <w:r>
        <w:t xml:space="preserve">, </w:t>
      </w:r>
      <w:r w:rsidR="003148C9">
        <w:t>da</w:t>
      </w:r>
      <w:r>
        <w:t> !</w:t>
      </w:r>
    </w:p>
    <w:p w14:paraId="1EB27281" w14:textId="70F6B97C" w:rsidR="003148C9" w:rsidRDefault="003148C9">
      <w:pPr>
        <w:rPr>
          <w:lang w:eastAsia="en-US"/>
        </w:rPr>
      </w:pPr>
    </w:p>
    <w:p w14:paraId="73EE903F" w14:textId="77777777" w:rsidR="0046142F" w:rsidRDefault="003148C9" w:rsidP="0046142F">
      <w:pPr>
        <w:rPr>
          <w:lang w:eastAsia="en-US"/>
        </w:rPr>
      </w:pPr>
      <w:r>
        <w:rPr>
          <w:lang w:eastAsia="en-US"/>
        </w:rPr>
        <w:t>Il était enjoué</w:t>
      </w:r>
      <w:r w:rsidR="0046142F">
        <w:rPr>
          <w:lang w:eastAsia="en-US"/>
        </w:rPr>
        <w:t xml:space="preserve"> ! </w:t>
      </w:r>
      <w:r>
        <w:rPr>
          <w:lang w:eastAsia="en-US"/>
        </w:rPr>
        <w:t>il était caressant</w:t>
      </w:r>
      <w:r w:rsidR="0046142F">
        <w:rPr>
          <w:lang w:eastAsia="en-US"/>
        </w:rPr>
        <w:t xml:space="preserve">, </w:t>
      </w:r>
      <w:r>
        <w:rPr>
          <w:lang w:eastAsia="en-US"/>
        </w:rPr>
        <w:t>ce vieux coquin</w:t>
      </w:r>
      <w:r w:rsidR="0046142F">
        <w:rPr>
          <w:lang w:eastAsia="en-US"/>
        </w:rPr>
        <w:t> !</w:t>
      </w:r>
    </w:p>
    <w:p w14:paraId="59FECABE"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reprit-il</w:t>
      </w:r>
      <w:r>
        <w:rPr>
          <w:lang w:eastAsia="en-US"/>
        </w:rPr>
        <w:t xml:space="preserve">, </w:t>
      </w:r>
      <w:r w:rsidR="003148C9">
        <w:rPr>
          <w:lang w:eastAsia="en-US"/>
        </w:rPr>
        <w:t>puisque nous n</w:t>
      </w:r>
      <w:r>
        <w:rPr>
          <w:lang w:eastAsia="en-US"/>
        </w:rPr>
        <w:t>’</w:t>
      </w:r>
      <w:r w:rsidR="003148C9">
        <w:rPr>
          <w:lang w:eastAsia="en-US"/>
        </w:rPr>
        <w:t>avons à pleurer aucun de nos amis</w:t>
      </w:r>
      <w:r>
        <w:rPr>
          <w:lang w:eastAsia="en-US"/>
        </w:rPr>
        <w:t xml:space="preserve">, </w:t>
      </w:r>
      <w:r w:rsidR="003148C9">
        <w:rPr>
          <w:lang w:eastAsia="en-US"/>
        </w:rPr>
        <w:t>il faut un peu parler de nos petites affaires</w:t>
      </w:r>
      <w:r>
        <w:rPr>
          <w:lang w:eastAsia="en-US"/>
        </w:rPr>
        <w:t xml:space="preserve">, </w:t>
      </w:r>
      <w:r w:rsidR="003148C9">
        <w:rPr>
          <w:lang w:eastAsia="en-US"/>
        </w:rPr>
        <w:t>mes chéris</w:t>
      </w:r>
      <w:r>
        <w:rPr>
          <w:lang w:eastAsia="en-US"/>
        </w:rPr>
        <w:t xml:space="preserve">… </w:t>
      </w:r>
      <w:r w:rsidR="003148C9">
        <w:rPr>
          <w:lang w:eastAsia="en-US"/>
        </w:rPr>
        <w:t>Après-demain</w:t>
      </w:r>
      <w:r>
        <w:rPr>
          <w:lang w:eastAsia="en-US"/>
        </w:rPr>
        <w:t xml:space="preserve">, </w:t>
      </w:r>
      <w:r w:rsidR="003148C9">
        <w:rPr>
          <w:lang w:eastAsia="en-US"/>
        </w:rPr>
        <w:t>nous serons tous forclos</w:t>
      </w:r>
      <w:r>
        <w:rPr>
          <w:lang w:eastAsia="en-US"/>
        </w:rPr>
        <w:t xml:space="preserve">, </w:t>
      </w:r>
      <w:r w:rsidR="003148C9">
        <w:rPr>
          <w:lang w:eastAsia="en-US"/>
        </w:rPr>
        <w:t>comme on dit</w:t>
      </w:r>
      <w:r>
        <w:rPr>
          <w:lang w:eastAsia="en-US"/>
        </w:rPr>
        <w:t xml:space="preserve">… </w:t>
      </w:r>
      <w:r w:rsidR="003148C9">
        <w:rPr>
          <w:lang w:eastAsia="en-US"/>
        </w:rPr>
        <w:t>et nous n</w:t>
      </w:r>
      <w:r>
        <w:rPr>
          <w:lang w:eastAsia="en-US"/>
        </w:rPr>
        <w:t>’</w:t>
      </w:r>
      <w:r w:rsidR="003148C9">
        <w:rPr>
          <w:lang w:eastAsia="en-US"/>
        </w:rPr>
        <w:t>avons plus que trente-six heures pour jouer notre dernière partie</w:t>
      </w:r>
      <w:r>
        <w:rPr>
          <w:lang w:eastAsia="en-US"/>
        </w:rPr>
        <w:t xml:space="preserve">… </w:t>
      </w:r>
      <w:r w:rsidR="003148C9">
        <w:rPr>
          <w:lang w:eastAsia="en-US"/>
        </w:rPr>
        <w:t>Attendre</w:t>
      </w:r>
      <w:r>
        <w:rPr>
          <w:lang w:eastAsia="en-US"/>
        </w:rPr>
        <w:t xml:space="preserve">, </w:t>
      </w:r>
      <w:r w:rsidR="003148C9">
        <w:rPr>
          <w:lang w:eastAsia="en-US"/>
        </w:rPr>
        <w:t>c</w:t>
      </w:r>
      <w:r>
        <w:rPr>
          <w:lang w:eastAsia="en-US"/>
        </w:rPr>
        <w:t>’</w:t>
      </w:r>
      <w:r w:rsidR="003148C9">
        <w:rPr>
          <w:lang w:eastAsia="en-US"/>
        </w:rPr>
        <w:t>est très bien</w:t>
      </w:r>
      <w:r>
        <w:rPr>
          <w:lang w:eastAsia="en-US"/>
        </w:rPr>
        <w:t xml:space="preserve">… </w:t>
      </w:r>
      <w:r w:rsidR="003148C9">
        <w:rPr>
          <w:lang w:eastAsia="en-US"/>
        </w:rPr>
        <w:t>mais il y a un terme à tout</w:t>
      </w:r>
      <w:r>
        <w:rPr>
          <w:lang w:eastAsia="en-US"/>
        </w:rPr>
        <w:t>…</w:t>
      </w:r>
    </w:p>
    <w:p w14:paraId="19E981A7" w14:textId="77777777" w:rsidR="0046142F" w:rsidRDefault="0046142F" w:rsidP="0046142F">
      <w:pPr>
        <w:rPr>
          <w:lang w:eastAsia="en-US"/>
        </w:rPr>
      </w:pPr>
      <w:r>
        <w:rPr>
          <w:lang w:eastAsia="en-US"/>
        </w:rPr>
        <w:t>— </w:t>
      </w:r>
      <w:r w:rsidR="003148C9">
        <w:rPr>
          <w:lang w:eastAsia="en-US"/>
        </w:rPr>
        <w:t>Nom de bleu</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Pr>
          <w:lang w:eastAsia="en-US"/>
        </w:rPr>
        <w:t xml:space="preserve">, </w:t>
      </w:r>
      <w:r w:rsidR="003148C9">
        <w:rPr>
          <w:lang w:eastAsia="en-US"/>
        </w:rPr>
        <w:t>je vous ai toujours dit</w:t>
      </w:r>
      <w:r>
        <w:rPr>
          <w:lang w:eastAsia="en-US"/>
        </w:rPr>
        <w:t xml:space="preserve">, </w:t>
      </w:r>
      <w:r w:rsidR="003148C9">
        <w:rPr>
          <w:lang w:eastAsia="en-US"/>
        </w:rPr>
        <w:t>moi qu</w:t>
      </w:r>
      <w:r>
        <w:rPr>
          <w:lang w:eastAsia="en-US"/>
        </w:rPr>
        <w:t>’</w:t>
      </w:r>
      <w:r w:rsidR="003148C9">
        <w:rPr>
          <w:lang w:eastAsia="en-US"/>
        </w:rPr>
        <w:t>il faudrait finir par où nous aurions dû commencer</w:t>
      </w:r>
      <w:r>
        <w:rPr>
          <w:lang w:eastAsia="en-US"/>
        </w:rPr>
        <w:t xml:space="preserve">… </w:t>
      </w:r>
      <w:r w:rsidR="003148C9">
        <w:rPr>
          <w:lang w:eastAsia="en-US"/>
        </w:rPr>
        <w:t>des pistolets et des couteaux</w:t>
      </w:r>
      <w:r>
        <w:rPr>
          <w:lang w:eastAsia="en-US"/>
        </w:rPr>
        <w:t xml:space="preserve"> !… </w:t>
      </w:r>
      <w:r w:rsidR="003148C9">
        <w:rPr>
          <w:lang w:eastAsia="en-US"/>
        </w:rPr>
        <w:t>et puis au petit bonheur</w:t>
      </w:r>
      <w:r>
        <w:rPr>
          <w:lang w:eastAsia="en-US"/>
        </w:rPr>
        <w:t> !</w:t>
      </w:r>
    </w:p>
    <w:p w14:paraId="0E1E4ACC" w14:textId="77777777" w:rsidR="0046142F" w:rsidRDefault="003148C9" w:rsidP="0046142F">
      <w:pPr>
        <w:rPr>
          <w:lang w:eastAsia="en-US"/>
        </w:rPr>
      </w:pPr>
      <w:r>
        <w:rPr>
          <w:lang w:eastAsia="en-US"/>
        </w:rPr>
        <w:lastRenderedPageBreak/>
        <w:t>Il prit ses deux pistolets et les fit sonner sur la table</w:t>
      </w:r>
      <w:r w:rsidR="0046142F">
        <w:rPr>
          <w:lang w:eastAsia="en-US"/>
        </w:rPr>
        <w:t>.</w:t>
      </w:r>
    </w:p>
    <w:p w14:paraId="0E135C36" w14:textId="77777777" w:rsidR="0046142F" w:rsidRDefault="003148C9" w:rsidP="0046142F">
      <w:pPr>
        <w:rPr>
          <w:lang w:eastAsia="en-US"/>
        </w:rPr>
      </w:pPr>
      <w:r>
        <w:rPr>
          <w:lang w:eastAsia="en-US"/>
        </w:rPr>
        <w:t>Tout le monde tressaillit</w:t>
      </w:r>
      <w:r w:rsidR="0046142F">
        <w:rPr>
          <w:lang w:eastAsia="en-US"/>
        </w:rPr>
        <w:t xml:space="preserve">, </w:t>
      </w:r>
      <w:r>
        <w:rPr>
          <w:lang w:eastAsia="en-US"/>
        </w:rPr>
        <w:t>excepté le fantôme</w:t>
      </w:r>
      <w:r w:rsidR="0046142F">
        <w:rPr>
          <w:lang w:eastAsia="en-US"/>
        </w:rPr>
        <w:t>.</w:t>
      </w:r>
    </w:p>
    <w:p w14:paraId="04E4F9A0" w14:textId="28C5A79D" w:rsidR="0046142F" w:rsidRDefault="0046142F" w:rsidP="0046142F">
      <w:pPr>
        <w:rPr>
          <w:lang w:eastAsia="en-US"/>
        </w:rPr>
      </w:pPr>
      <w:r>
        <w:rPr>
          <w:lang w:eastAsia="en-US"/>
        </w:rPr>
        <w:t>— </w:t>
      </w:r>
      <w:r w:rsidR="003148C9">
        <w:rPr>
          <w:lang w:eastAsia="en-US"/>
        </w:rPr>
        <w:t>Ça peut se faire</w:t>
      </w:r>
      <w:r>
        <w:rPr>
          <w:lang w:eastAsia="en-US"/>
        </w:rPr>
        <w:t xml:space="preserve"> ! </w:t>
      </w:r>
      <w:r w:rsidR="003148C9">
        <w:rPr>
          <w:lang w:eastAsia="en-US"/>
        </w:rPr>
        <w:t>ça peut se faire</w:t>
      </w:r>
      <w:r>
        <w:rPr>
          <w:lang w:eastAsia="en-US"/>
        </w:rPr>
        <w:t xml:space="preserve">, </w:t>
      </w:r>
      <w:r w:rsidR="003148C9">
        <w:rPr>
          <w:lang w:eastAsia="en-US"/>
        </w:rPr>
        <w:t xml:space="preserve">dit-il en adressant à </w:t>
      </w:r>
      <w:proofErr w:type="spellStart"/>
      <w:r w:rsidR="003148C9">
        <w:rPr>
          <w:lang w:eastAsia="en-US"/>
        </w:rPr>
        <w:t>Guérineul</w:t>
      </w:r>
      <w:proofErr w:type="spellEnd"/>
      <w:r w:rsidR="003148C9">
        <w:rPr>
          <w:lang w:eastAsia="en-US"/>
        </w:rPr>
        <w:t xml:space="preserve"> un petit signe d</w:t>
      </w:r>
      <w:r>
        <w:rPr>
          <w:lang w:eastAsia="en-US"/>
        </w:rPr>
        <w:t>’</w:t>
      </w:r>
      <w:r w:rsidR="003148C9">
        <w:rPr>
          <w:lang w:eastAsia="en-US"/>
        </w:rPr>
        <w:t>approbation</w:t>
      </w:r>
      <w:r>
        <w:rPr>
          <w:lang w:eastAsia="en-US"/>
        </w:rPr>
        <w:t xml:space="preserve"> ; </w:t>
      </w:r>
      <w:r w:rsidR="006C2AE1">
        <w:rPr>
          <w:lang w:eastAsia="en-US"/>
        </w:rPr>
        <w:t>—</w:t>
      </w:r>
      <w:r>
        <w:rPr>
          <w:lang w:eastAsia="en-US"/>
        </w:rPr>
        <w:t xml:space="preserve"> </w:t>
      </w:r>
      <w:r w:rsidR="003148C9">
        <w:rPr>
          <w:lang w:eastAsia="en-US"/>
        </w:rPr>
        <w:t>mais voyons si tout le monde est du même avis</w:t>
      </w:r>
      <w:r>
        <w:rPr>
          <w:lang w:eastAsia="en-US"/>
        </w:rPr>
        <w:t>.</w:t>
      </w:r>
    </w:p>
    <w:p w14:paraId="14FA9186" w14:textId="77777777" w:rsidR="0046142F" w:rsidRDefault="003148C9" w:rsidP="0046142F">
      <w:pPr>
        <w:rPr>
          <w:lang w:eastAsia="en-US"/>
        </w:rPr>
      </w:pPr>
      <w:proofErr w:type="spellStart"/>
      <w:r>
        <w:rPr>
          <w:lang w:eastAsia="en-US"/>
        </w:rPr>
        <w:t>Houël</w:t>
      </w:r>
      <w:proofErr w:type="spellEnd"/>
      <w:r w:rsidR="0046142F">
        <w:rPr>
          <w:lang w:eastAsia="en-US"/>
        </w:rPr>
        <w:t xml:space="preserve">, </w:t>
      </w:r>
      <w:r>
        <w:rPr>
          <w:lang w:eastAsia="en-US"/>
        </w:rPr>
        <w:t>Fargeau et Morin gardèrent le silence</w:t>
      </w:r>
      <w:r w:rsidR="0046142F">
        <w:rPr>
          <w:lang w:eastAsia="en-US"/>
        </w:rPr>
        <w:t>.</w:t>
      </w:r>
    </w:p>
    <w:p w14:paraId="7A0F5EB5" w14:textId="77777777" w:rsidR="0046142F" w:rsidRDefault="003148C9" w:rsidP="0046142F">
      <w:pPr>
        <w:rPr>
          <w:lang w:eastAsia="en-US"/>
        </w:rPr>
      </w:pPr>
      <w:r>
        <w:rPr>
          <w:lang w:eastAsia="en-US"/>
        </w:rPr>
        <w:t>Cousin-et-Ami réclama du geste l</w:t>
      </w:r>
      <w:r w:rsidR="0046142F">
        <w:rPr>
          <w:lang w:eastAsia="en-US"/>
        </w:rPr>
        <w:t>’</w:t>
      </w:r>
      <w:r>
        <w:rPr>
          <w:lang w:eastAsia="en-US"/>
        </w:rPr>
        <w:t>attention générale</w:t>
      </w:r>
      <w:r w:rsidR="0046142F">
        <w:rPr>
          <w:lang w:eastAsia="en-US"/>
        </w:rPr>
        <w:t>.</w:t>
      </w:r>
    </w:p>
    <w:p w14:paraId="3BB37253" w14:textId="77777777" w:rsidR="0046142F" w:rsidRDefault="0046142F" w:rsidP="0046142F">
      <w:pPr>
        <w:rPr>
          <w:lang w:eastAsia="en-US"/>
        </w:rPr>
      </w:pPr>
      <w:r>
        <w:rPr>
          <w:lang w:eastAsia="en-US"/>
        </w:rPr>
        <w:t>— </w:t>
      </w:r>
      <w:r w:rsidR="003148C9">
        <w:rPr>
          <w:lang w:eastAsia="en-US"/>
        </w:rPr>
        <w:t>Messieurs</w:t>
      </w:r>
      <w:r>
        <w:rPr>
          <w:lang w:eastAsia="en-US"/>
        </w:rPr>
        <w:t xml:space="preserve">, </w:t>
      </w:r>
      <w:r w:rsidR="003148C9">
        <w:rPr>
          <w:lang w:eastAsia="en-US"/>
        </w:rPr>
        <w:t>dit-il</w:t>
      </w:r>
      <w:r>
        <w:rPr>
          <w:lang w:eastAsia="en-US"/>
        </w:rPr>
        <w:t xml:space="preserve">, </w:t>
      </w:r>
      <w:r w:rsidR="003148C9">
        <w:rPr>
          <w:lang w:eastAsia="en-US"/>
        </w:rPr>
        <w:t>délibérons et délibérons vite</w:t>
      </w:r>
      <w:r>
        <w:rPr>
          <w:lang w:eastAsia="en-US"/>
        </w:rPr>
        <w:t xml:space="preserve">, </w:t>
      </w:r>
      <w:r w:rsidR="003148C9">
        <w:rPr>
          <w:lang w:eastAsia="en-US"/>
        </w:rPr>
        <w:t>car l</w:t>
      </w:r>
      <w:r>
        <w:rPr>
          <w:lang w:eastAsia="en-US"/>
        </w:rPr>
        <w:t>’</w:t>
      </w:r>
      <w:r w:rsidR="003148C9">
        <w:rPr>
          <w:lang w:eastAsia="en-US"/>
        </w:rPr>
        <w:t>absence de notre cohéritière Olivette nous sert</w:t>
      </w:r>
      <w:r>
        <w:rPr>
          <w:lang w:eastAsia="en-US"/>
        </w:rPr>
        <w:t xml:space="preserve">… </w:t>
      </w:r>
      <w:r w:rsidR="003148C9">
        <w:rPr>
          <w:lang w:eastAsia="en-US"/>
        </w:rPr>
        <w:t>Je crois savoir qu</w:t>
      </w:r>
      <w:r>
        <w:rPr>
          <w:lang w:eastAsia="en-US"/>
        </w:rPr>
        <w:t>’</w:t>
      </w:r>
      <w:r w:rsidR="003148C9">
        <w:rPr>
          <w:lang w:eastAsia="en-US"/>
        </w:rPr>
        <w:t>elle a gardé dans son cœur</w:t>
      </w:r>
      <w:r>
        <w:rPr>
          <w:lang w:eastAsia="en-US"/>
        </w:rPr>
        <w:t>…</w:t>
      </w:r>
    </w:p>
    <w:p w14:paraId="1ADCE4C1" w14:textId="4FA30EC7" w:rsidR="0046142F" w:rsidRDefault="0046142F" w:rsidP="0046142F">
      <w:pPr>
        <w:rPr>
          <w:lang w:eastAsia="en-US"/>
        </w:rPr>
      </w:pPr>
      <w:r>
        <w:rPr>
          <w:lang w:eastAsia="en-US"/>
        </w:rPr>
        <w:t>— </w:t>
      </w:r>
      <w:r w:rsidR="003148C9">
        <w:rPr>
          <w:lang w:eastAsia="en-US"/>
        </w:rPr>
        <w:t>Écoutez</w:t>
      </w:r>
      <w:r>
        <w:rPr>
          <w:lang w:eastAsia="en-US"/>
        </w:rPr>
        <w:t xml:space="preserve">, </w:t>
      </w:r>
      <w:r w:rsidR="003148C9">
        <w:rPr>
          <w:lang w:eastAsia="en-US"/>
        </w:rPr>
        <w:t>nom de bleu</w:t>
      </w:r>
      <w:r>
        <w:rPr>
          <w:lang w:eastAsia="en-US"/>
        </w:rPr>
        <w:t xml:space="preserve"> ! </w:t>
      </w:r>
      <w:proofErr w:type="spellStart"/>
      <w:r w:rsidR="003148C9">
        <w:rPr>
          <w:lang w:eastAsia="en-US"/>
        </w:rPr>
        <w:t>Maudreuil</w:t>
      </w:r>
      <w:proofErr w:type="spellEnd"/>
      <w:r>
        <w:rPr>
          <w:lang w:eastAsia="en-US"/>
        </w:rPr>
        <w:t xml:space="preserve"> ! </w:t>
      </w:r>
      <w:r w:rsidR="003148C9">
        <w:rPr>
          <w:lang w:eastAsia="en-US"/>
        </w:rPr>
        <w:t xml:space="preserve">interrompit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r w:rsidR="003148C9">
        <w:rPr>
          <w:lang w:eastAsia="en-US"/>
        </w:rPr>
        <w:t xml:space="preserve">ne </w:t>
      </w:r>
      <w:r w:rsidR="003148C9">
        <w:rPr>
          <w:i/>
          <w:iCs/>
        </w:rPr>
        <w:t>débinez</w:t>
      </w:r>
      <w:r w:rsidR="003148C9">
        <w:rPr>
          <w:lang w:eastAsia="en-US"/>
        </w:rPr>
        <w:t xml:space="preserve"> </w:t>
      </w:r>
      <w:r w:rsidR="003148C9">
        <w:rPr>
          <w:lang w:eastAsia="en-US"/>
        </w:rPr>
        <w:t>pas trop la marquise</w:t>
      </w:r>
      <w:r>
        <w:rPr>
          <w:lang w:eastAsia="en-US"/>
        </w:rPr>
        <w:t xml:space="preserve">, </w:t>
      </w:r>
      <w:r w:rsidR="003148C9">
        <w:rPr>
          <w:lang w:eastAsia="en-US"/>
        </w:rPr>
        <w:t>parce que les convenances</w:t>
      </w:r>
      <w:r>
        <w:rPr>
          <w:lang w:eastAsia="en-US"/>
        </w:rPr>
        <w:t>…</w:t>
      </w:r>
    </w:p>
    <w:p w14:paraId="6F1DB3D6" w14:textId="77777777" w:rsidR="0046142F" w:rsidRDefault="0046142F" w:rsidP="0046142F">
      <w:pPr>
        <w:rPr>
          <w:lang w:eastAsia="en-US"/>
        </w:rPr>
      </w:pPr>
      <w:r>
        <w:rPr>
          <w:lang w:eastAsia="en-US"/>
        </w:rPr>
        <w:t>— </w:t>
      </w:r>
      <w:r w:rsidR="003148C9">
        <w:rPr>
          <w:lang w:eastAsia="en-US"/>
        </w:rPr>
        <w:t>La paix</w:t>
      </w:r>
      <w:r>
        <w:rPr>
          <w:lang w:eastAsia="en-US"/>
        </w:rPr>
        <w:t xml:space="preserve"> ! </w:t>
      </w:r>
      <w:r w:rsidR="003148C9">
        <w:rPr>
          <w:lang w:eastAsia="en-US"/>
        </w:rPr>
        <w:t>la paix</w:t>
      </w:r>
      <w:r>
        <w:rPr>
          <w:lang w:eastAsia="en-US"/>
        </w:rPr>
        <w:t xml:space="preserve"> ! </w:t>
      </w:r>
      <w:r w:rsidR="003148C9">
        <w:rPr>
          <w:lang w:eastAsia="en-US"/>
        </w:rPr>
        <w:t>la paix</w:t>
      </w:r>
      <w:r>
        <w:rPr>
          <w:lang w:eastAsia="en-US"/>
        </w:rPr>
        <w:t xml:space="preserve"> ! </w:t>
      </w:r>
      <w:r w:rsidR="003148C9">
        <w:rPr>
          <w:lang w:eastAsia="en-US"/>
        </w:rPr>
        <w:t>dit le président Honoré</w:t>
      </w:r>
      <w:r>
        <w:rPr>
          <w:lang w:eastAsia="en-US"/>
        </w:rPr>
        <w:t>.</w:t>
      </w:r>
    </w:p>
    <w:p w14:paraId="5F503E8B" w14:textId="77777777" w:rsidR="0046142F" w:rsidRDefault="0046142F" w:rsidP="0046142F">
      <w:pPr>
        <w:rPr>
          <w:lang w:eastAsia="en-US"/>
        </w:rPr>
      </w:pPr>
      <w:r>
        <w:rPr>
          <w:lang w:eastAsia="en-US"/>
        </w:rPr>
        <w:t>— </w:t>
      </w:r>
      <w:r w:rsidR="003148C9">
        <w:rPr>
          <w:lang w:eastAsia="en-US"/>
        </w:rPr>
        <w:t>Je crois savoir qu</w:t>
      </w:r>
      <w:r>
        <w:rPr>
          <w:lang w:eastAsia="en-US"/>
        </w:rPr>
        <w:t>’</w:t>
      </w:r>
      <w:r w:rsidR="003148C9">
        <w:rPr>
          <w:lang w:eastAsia="en-US"/>
        </w:rPr>
        <w:t>elle a gardé</w:t>
      </w:r>
      <w:r>
        <w:rPr>
          <w:lang w:eastAsia="en-US"/>
        </w:rPr>
        <w:t xml:space="preserve">, </w:t>
      </w:r>
      <w:r w:rsidR="003148C9">
        <w:rPr>
          <w:lang w:eastAsia="en-US"/>
        </w:rPr>
        <w:t>reprit Cousin-et-Ami</w:t>
      </w:r>
      <w:r>
        <w:rPr>
          <w:lang w:eastAsia="en-US"/>
        </w:rPr>
        <w:t xml:space="preserve">, </w:t>
      </w:r>
      <w:r w:rsidR="003148C9">
        <w:rPr>
          <w:lang w:eastAsia="en-US"/>
        </w:rPr>
        <w:t xml:space="preserve">un amour romanesque pour ce gars de </w:t>
      </w:r>
      <w:proofErr w:type="spellStart"/>
      <w:r w:rsidR="003148C9">
        <w:rPr>
          <w:lang w:eastAsia="en-US"/>
        </w:rPr>
        <w:t>Vesvron</w:t>
      </w:r>
      <w:proofErr w:type="spellEnd"/>
      <w:r>
        <w:rPr>
          <w:lang w:eastAsia="en-US"/>
        </w:rPr>
        <w:t xml:space="preserv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w:t>
      </w:r>
    </w:p>
    <w:p w14:paraId="5065C592" w14:textId="3D819684" w:rsidR="0046142F" w:rsidRDefault="0046142F" w:rsidP="0046142F">
      <w:pPr>
        <w:rPr>
          <w:lang w:eastAsia="en-US"/>
        </w:rPr>
      </w:pPr>
      <w:r>
        <w:rPr>
          <w:lang w:eastAsia="en-US"/>
        </w:rPr>
        <w:t>— </w:t>
      </w:r>
      <w:r w:rsidR="003148C9">
        <w:rPr>
          <w:lang w:eastAsia="en-US"/>
        </w:rPr>
        <w:t>Bah</w:t>
      </w:r>
      <w:r>
        <w:rPr>
          <w:lang w:eastAsia="en-US"/>
        </w:rPr>
        <w:t xml:space="preserve"> ! </w:t>
      </w:r>
      <w:r w:rsidR="003148C9">
        <w:rPr>
          <w:lang w:eastAsia="en-US"/>
        </w:rPr>
        <w:t xml:space="preserve">fit </w:t>
      </w:r>
      <w:proofErr w:type="spellStart"/>
      <w:r w:rsidR="003148C9">
        <w:rPr>
          <w:lang w:eastAsia="en-US"/>
        </w:rPr>
        <w:t>Guérin</w:t>
      </w:r>
      <w:r w:rsidR="003148C9">
        <w:t>eul</w:t>
      </w:r>
      <w:proofErr w:type="spellEnd"/>
      <w:r w:rsidR="003148C9">
        <w:t xml:space="preserve"> d</w:t>
      </w:r>
      <w:r>
        <w:rPr>
          <w:lang w:eastAsia="en-US"/>
        </w:rPr>
        <w:t>’</w:t>
      </w:r>
      <w:r w:rsidR="003148C9">
        <w:rPr>
          <w:lang w:eastAsia="en-US"/>
        </w:rPr>
        <w:t>un air fat</w:t>
      </w:r>
      <w:r>
        <w:rPr>
          <w:lang w:eastAsia="en-US"/>
        </w:rPr>
        <w:t xml:space="preserve">, </w:t>
      </w:r>
      <w:r w:rsidR="006C2AE1">
        <w:rPr>
          <w:lang w:eastAsia="en-US"/>
        </w:rPr>
        <w:t>—</w:t>
      </w:r>
      <w:r>
        <w:rPr>
          <w:lang w:eastAsia="en-US"/>
        </w:rPr>
        <w:t xml:space="preserve"> </w:t>
      </w:r>
      <w:r w:rsidR="003148C9">
        <w:rPr>
          <w:lang w:eastAsia="en-US"/>
        </w:rPr>
        <w:t>lâche</w:t>
      </w:r>
      <w:r>
        <w:rPr>
          <w:lang w:eastAsia="en-US"/>
        </w:rPr>
        <w:t> !</w:t>
      </w:r>
    </w:p>
    <w:p w14:paraId="5DB7D1C7"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ricana le bonhomme Honoré</w:t>
      </w:r>
      <w:r>
        <w:rPr>
          <w:lang w:eastAsia="en-US"/>
        </w:rPr>
        <w:t xml:space="preserve"> ;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xml:space="preserve"> !… </w:t>
      </w:r>
      <w:r w:rsidR="003148C9">
        <w:rPr>
          <w:lang w:eastAsia="en-US"/>
        </w:rPr>
        <w:t>un beau brin de garçon</w:t>
      </w:r>
      <w:r>
        <w:rPr>
          <w:lang w:eastAsia="en-US"/>
        </w:rPr>
        <w:t xml:space="preserve">… </w:t>
      </w:r>
      <w:r w:rsidR="003148C9">
        <w:rPr>
          <w:lang w:eastAsia="en-US"/>
        </w:rPr>
        <w:t>Après</w:t>
      </w:r>
      <w:r>
        <w:rPr>
          <w:lang w:eastAsia="en-US"/>
        </w:rPr>
        <w:t> ?</w:t>
      </w:r>
    </w:p>
    <w:p w14:paraId="09D4325A" w14:textId="2BF2FCBE" w:rsidR="0046142F" w:rsidRDefault="0046142F" w:rsidP="0046142F">
      <w:pPr>
        <w:rPr>
          <w:lang w:eastAsia="en-US"/>
        </w:rPr>
      </w:pPr>
      <w:r>
        <w:rPr>
          <w:lang w:eastAsia="en-US"/>
        </w:rPr>
        <w:t>— </w:t>
      </w:r>
      <w:r w:rsidR="003148C9">
        <w:rPr>
          <w:lang w:eastAsia="en-US"/>
        </w:rPr>
        <w:t>Après</w:t>
      </w:r>
      <w:r>
        <w:rPr>
          <w:lang w:eastAsia="en-US"/>
        </w:rPr>
        <w:t xml:space="preserve"> ? </w:t>
      </w:r>
      <w:r w:rsidR="003148C9">
        <w:rPr>
          <w:lang w:eastAsia="en-US"/>
        </w:rPr>
        <w:t>dit Cousin-et-Ami</w:t>
      </w:r>
      <w:r>
        <w:rPr>
          <w:lang w:eastAsia="en-US"/>
        </w:rPr>
        <w:t xml:space="preserve"> ; </w:t>
      </w:r>
      <w:r w:rsidR="006C2AE1">
        <w:rPr>
          <w:lang w:eastAsia="en-US"/>
        </w:rPr>
        <w:t>—</w:t>
      </w:r>
      <w:r>
        <w:rPr>
          <w:lang w:eastAsia="en-US"/>
        </w:rPr>
        <w:t xml:space="preserve"> </w:t>
      </w:r>
      <w:r w:rsidR="003148C9">
        <w:rPr>
          <w:lang w:eastAsia="en-US"/>
        </w:rPr>
        <w:t>Après</w:t>
      </w:r>
      <w:r>
        <w:rPr>
          <w:lang w:eastAsia="en-US"/>
        </w:rPr>
        <w:t xml:space="preserve"> ?… </w:t>
      </w:r>
      <w:r w:rsidR="003148C9">
        <w:rPr>
          <w:lang w:eastAsia="en-US"/>
        </w:rPr>
        <w:t>Il nous reste deux jours pour arranger nos affaires</w:t>
      </w:r>
      <w:r>
        <w:rPr>
          <w:lang w:eastAsia="en-US"/>
        </w:rPr>
        <w:t xml:space="preserve">… </w:t>
      </w:r>
      <w:r w:rsidR="003148C9">
        <w:rPr>
          <w:lang w:eastAsia="en-US"/>
        </w:rPr>
        <w:t xml:space="preserve">Ce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et Berthe sont vivants tous les deux</w:t>
      </w:r>
      <w:r>
        <w:rPr>
          <w:lang w:eastAsia="en-US"/>
        </w:rPr>
        <w:t xml:space="preserve">… </w:t>
      </w:r>
      <w:r w:rsidR="003148C9">
        <w:rPr>
          <w:lang w:eastAsia="en-US"/>
        </w:rPr>
        <w:t>C</w:t>
      </w:r>
      <w:r>
        <w:rPr>
          <w:lang w:eastAsia="en-US"/>
        </w:rPr>
        <w:t>’</w:t>
      </w:r>
      <w:r w:rsidR="003148C9">
        <w:rPr>
          <w:lang w:eastAsia="en-US"/>
        </w:rPr>
        <w:t>est là le nœud</w:t>
      </w:r>
      <w:r>
        <w:rPr>
          <w:lang w:eastAsia="en-US"/>
        </w:rPr>
        <w:t xml:space="preserve">… </w:t>
      </w:r>
      <w:r w:rsidR="003148C9">
        <w:rPr>
          <w:lang w:eastAsia="en-US"/>
        </w:rPr>
        <w:t>Il faut le trancher</w:t>
      </w:r>
      <w:r>
        <w:rPr>
          <w:lang w:eastAsia="en-US"/>
        </w:rPr>
        <w:t> !</w:t>
      </w:r>
    </w:p>
    <w:p w14:paraId="6340766F" w14:textId="6FF7A079" w:rsidR="003148C9" w:rsidRDefault="003148C9" w:rsidP="0046142F">
      <w:pPr>
        <w:pStyle w:val="Titre2"/>
        <w:rPr>
          <w:lang w:eastAsia="en-US"/>
        </w:rPr>
      </w:pPr>
      <w:bookmarkStart w:id="82" w:name="_Toc233868082"/>
      <w:bookmarkStart w:id="83" w:name="_Toc202196776"/>
      <w:r>
        <w:rPr>
          <w:lang w:eastAsia="en-US"/>
        </w:rPr>
        <w:lastRenderedPageBreak/>
        <w:t xml:space="preserve">HAUTS FAIT DE </w:t>
      </w:r>
      <w:proofErr w:type="spellStart"/>
      <w:r>
        <w:rPr>
          <w:lang w:eastAsia="en-US"/>
        </w:rPr>
        <w:t>TIENNET</w:t>
      </w:r>
      <w:proofErr w:type="spellEnd"/>
      <w:r>
        <w:rPr>
          <w:lang w:eastAsia="en-US"/>
        </w:rPr>
        <w:t xml:space="preserve"> </w:t>
      </w:r>
      <w:proofErr w:type="spellStart"/>
      <w:r>
        <w:rPr>
          <w:lang w:eastAsia="en-US"/>
        </w:rPr>
        <w:t>BLÔNE</w:t>
      </w:r>
      <w:bookmarkEnd w:id="82"/>
      <w:bookmarkEnd w:id="83"/>
      <w:proofErr w:type="spellEnd"/>
      <w:r>
        <w:rPr>
          <w:lang w:eastAsia="en-US"/>
        </w:rPr>
        <w:br/>
      </w:r>
    </w:p>
    <w:p w14:paraId="30816DA9" w14:textId="77777777" w:rsidR="0046142F" w:rsidRDefault="003148C9" w:rsidP="0046142F">
      <w:pPr>
        <w:rPr>
          <w:lang w:eastAsia="en-US"/>
        </w:rPr>
      </w:pPr>
      <w:r>
        <w:rPr>
          <w:lang w:eastAsia="en-US"/>
        </w:rPr>
        <w:t>Ce Cousin-et-Ami avait eu un beau moment autrefois au souper des funérailles</w:t>
      </w:r>
      <w:r w:rsidR="0046142F">
        <w:rPr>
          <w:lang w:eastAsia="en-US"/>
        </w:rPr>
        <w:t xml:space="preserve">. </w:t>
      </w:r>
      <w:r>
        <w:rPr>
          <w:lang w:eastAsia="en-US"/>
        </w:rPr>
        <w:t>Un instant nous avions espéré qu</w:t>
      </w:r>
      <w:r w:rsidR="0046142F">
        <w:rPr>
          <w:lang w:eastAsia="en-US"/>
        </w:rPr>
        <w:t>’</w:t>
      </w:r>
      <w:r>
        <w:rPr>
          <w:lang w:eastAsia="en-US"/>
        </w:rPr>
        <w:t>il s</w:t>
      </w:r>
      <w:r w:rsidR="0046142F">
        <w:rPr>
          <w:lang w:eastAsia="en-US"/>
        </w:rPr>
        <w:t>’</w:t>
      </w:r>
      <w:r>
        <w:rPr>
          <w:lang w:eastAsia="en-US"/>
        </w:rPr>
        <w:t>élèverait au-dessus du commun et prendrait une positio</w:t>
      </w:r>
      <w:r>
        <w:t>n un peu importante</w:t>
      </w:r>
      <w:r w:rsidR="0046142F">
        <w:rPr>
          <w:lang w:eastAsia="en-US"/>
        </w:rPr>
        <w:t>.</w:t>
      </w:r>
    </w:p>
    <w:p w14:paraId="170A90DF" w14:textId="77777777" w:rsidR="0046142F" w:rsidRDefault="003148C9" w:rsidP="0046142F">
      <w:pPr>
        <w:rPr>
          <w:lang w:eastAsia="en-US"/>
        </w:rPr>
      </w:pPr>
      <w:r>
        <w:rPr>
          <w:lang w:eastAsia="en-US"/>
        </w:rPr>
        <w:t>Mais du tout</w:t>
      </w:r>
      <w:r w:rsidR="0046142F">
        <w:rPr>
          <w:lang w:eastAsia="en-US"/>
        </w:rPr>
        <w:t xml:space="preserve">. </w:t>
      </w:r>
      <w:r>
        <w:rPr>
          <w:lang w:eastAsia="en-US"/>
        </w:rPr>
        <w:t>Feu de paille</w:t>
      </w:r>
      <w:r w:rsidR="0046142F">
        <w:rPr>
          <w:lang w:eastAsia="en-US"/>
        </w:rPr>
        <w:t xml:space="preserve">. </w:t>
      </w:r>
      <w:r>
        <w:rPr>
          <w:lang w:eastAsia="en-US"/>
        </w:rPr>
        <w:t>L</w:t>
      </w:r>
      <w:r w:rsidR="0046142F">
        <w:rPr>
          <w:lang w:eastAsia="en-US"/>
        </w:rPr>
        <w:t>’</w:t>
      </w:r>
      <w:r>
        <w:rPr>
          <w:lang w:eastAsia="en-US"/>
        </w:rPr>
        <w:t>exaltation de l</w:t>
      </w:r>
      <w:r w:rsidR="0046142F">
        <w:rPr>
          <w:lang w:eastAsia="en-US"/>
        </w:rPr>
        <w:t>’</w:t>
      </w:r>
      <w:r>
        <w:rPr>
          <w:lang w:eastAsia="en-US"/>
        </w:rPr>
        <w:t>homme qui hérite l</w:t>
      </w:r>
      <w:r w:rsidR="0046142F">
        <w:rPr>
          <w:lang w:eastAsia="en-US"/>
        </w:rPr>
        <w:t>’</w:t>
      </w:r>
      <w:r>
        <w:rPr>
          <w:lang w:eastAsia="en-US"/>
        </w:rPr>
        <w:t>avait grandi pour quelques heures</w:t>
      </w:r>
      <w:r w:rsidR="0046142F">
        <w:rPr>
          <w:lang w:eastAsia="en-US"/>
        </w:rPr>
        <w:t xml:space="preserve">, </w:t>
      </w:r>
      <w:r>
        <w:rPr>
          <w:lang w:eastAsia="en-US"/>
        </w:rPr>
        <w:t>puis il était retombé</w:t>
      </w:r>
      <w:r w:rsidR="0046142F">
        <w:rPr>
          <w:lang w:eastAsia="en-US"/>
        </w:rPr>
        <w:t>.</w:t>
      </w:r>
    </w:p>
    <w:p w14:paraId="2784FC5C" w14:textId="77777777" w:rsidR="0046142F" w:rsidRDefault="003148C9" w:rsidP="0046142F">
      <w:pPr>
        <w:rPr>
          <w:lang w:eastAsia="en-US"/>
        </w:rPr>
      </w:pPr>
      <w:r>
        <w:rPr>
          <w:lang w:eastAsia="en-US"/>
        </w:rPr>
        <w:t>Bon employé des pompes funèbres</w:t>
      </w:r>
      <w:r w:rsidR="0046142F">
        <w:rPr>
          <w:lang w:eastAsia="en-US"/>
        </w:rPr>
        <w:t xml:space="preserve">, </w:t>
      </w:r>
      <w:r>
        <w:rPr>
          <w:lang w:eastAsia="en-US"/>
        </w:rPr>
        <w:t>du reste</w:t>
      </w:r>
      <w:r w:rsidR="0046142F">
        <w:rPr>
          <w:lang w:eastAsia="en-US"/>
        </w:rPr>
        <w:t xml:space="preserve">, </w:t>
      </w:r>
      <w:r>
        <w:rPr>
          <w:lang w:eastAsia="en-US"/>
        </w:rPr>
        <w:t>aimant le cimetière</w:t>
      </w:r>
      <w:r w:rsidR="0046142F">
        <w:rPr>
          <w:lang w:eastAsia="en-US"/>
        </w:rPr>
        <w:t xml:space="preserve">, </w:t>
      </w:r>
      <w:r>
        <w:rPr>
          <w:lang w:eastAsia="en-US"/>
        </w:rPr>
        <w:t>plein de goût pour tout ce qui concerne les corbillards</w:t>
      </w:r>
      <w:r w:rsidR="0046142F">
        <w:rPr>
          <w:lang w:eastAsia="en-US"/>
        </w:rPr>
        <w:t xml:space="preserve">, </w:t>
      </w:r>
      <w:r>
        <w:rPr>
          <w:lang w:eastAsia="en-US"/>
        </w:rPr>
        <w:t>ferré sur la première</w:t>
      </w:r>
      <w:r w:rsidR="0046142F">
        <w:rPr>
          <w:lang w:eastAsia="en-US"/>
        </w:rPr>
        <w:t xml:space="preserve">, </w:t>
      </w:r>
      <w:r>
        <w:rPr>
          <w:lang w:eastAsia="en-US"/>
        </w:rPr>
        <w:t>la seconde et la troisième classe</w:t>
      </w:r>
      <w:r w:rsidR="0046142F">
        <w:rPr>
          <w:lang w:eastAsia="en-US"/>
        </w:rPr>
        <w:t xml:space="preserve">, </w:t>
      </w:r>
      <w:r>
        <w:rPr>
          <w:lang w:eastAsia="en-US"/>
        </w:rPr>
        <w:t>l</w:t>
      </w:r>
      <w:r w:rsidR="0046142F">
        <w:rPr>
          <w:lang w:eastAsia="en-US"/>
        </w:rPr>
        <w:t>’</w:t>
      </w:r>
      <w:r>
        <w:rPr>
          <w:lang w:eastAsia="en-US"/>
        </w:rPr>
        <w:t>esprit meublé d</w:t>
      </w:r>
      <w:r w:rsidR="0046142F">
        <w:rPr>
          <w:lang w:eastAsia="en-US"/>
        </w:rPr>
        <w:t>’</w:t>
      </w:r>
      <w:r>
        <w:rPr>
          <w:lang w:eastAsia="en-US"/>
        </w:rPr>
        <w:t>os en croix</w:t>
      </w:r>
      <w:r w:rsidR="0046142F">
        <w:rPr>
          <w:lang w:eastAsia="en-US"/>
        </w:rPr>
        <w:t xml:space="preserve">, </w:t>
      </w:r>
      <w:r>
        <w:rPr>
          <w:lang w:eastAsia="en-US"/>
        </w:rPr>
        <w:t>de larmes d</w:t>
      </w:r>
      <w:r w:rsidR="0046142F">
        <w:rPr>
          <w:lang w:eastAsia="en-US"/>
        </w:rPr>
        <w:t>’</w:t>
      </w:r>
      <w:r>
        <w:rPr>
          <w:lang w:eastAsia="en-US"/>
        </w:rPr>
        <w:t>argent et de jolies épitaphes</w:t>
      </w:r>
      <w:r w:rsidR="0046142F">
        <w:rPr>
          <w:lang w:eastAsia="en-US"/>
        </w:rPr>
        <w:t>.</w:t>
      </w:r>
    </w:p>
    <w:p w14:paraId="1DFC5696" w14:textId="77777777" w:rsidR="0046142F" w:rsidRDefault="003148C9" w:rsidP="0046142F">
      <w:pPr>
        <w:rPr>
          <w:lang w:eastAsia="en-US"/>
        </w:rPr>
      </w:pPr>
      <w:r>
        <w:rPr>
          <w:lang w:eastAsia="en-US"/>
        </w:rPr>
        <w:t>Dans son intérieur</w:t>
      </w:r>
      <w:r w:rsidR="0046142F">
        <w:rPr>
          <w:lang w:eastAsia="en-US"/>
        </w:rPr>
        <w:t xml:space="preserve">, </w:t>
      </w:r>
      <w:r>
        <w:rPr>
          <w:lang w:eastAsia="en-US"/>
        </w:rPr>
        <w:t>les objets d</w:t>
      </w:r>
      <w:r w:rsidR="0046142F">
        <w:rPr>
          <w:lang w:eastAsia="en-US"/>
        </w:rPr>
        <w:t>’</w:t>
      </w:r>
      <w:r>
        <w:rPr>
          <w:lang w:eastAsia="en-US"/>
        </w:rPr>
        <w:t>art consistaient en plusieurs vues du Père-Lachaise et en tableaux exécutés avec des cheveux</w:t>
      </w:r>
      <w:r w:rsidR="0046142F">
        <w:rPr>
          <w:lang w:eastAsia="en-US"/>
        </w:rPr>
        <w:t xml:space="preserve">, </w:t>
      </w:r>
      <w:r>
        <w:rPr>
          <w:lang w:eastAsia="en-US"/>
        </w:rPr>
        <w:t>où des messieurs et des dames</w:t>
      </w:r>
      <w:r w:rsidR="0046142F">
        <w:rPr>
          <w:lang w:eastAsia="en-US"/>
        </w:rPr>
        <w:t xml:space="preserve">, </w:t>
      </w:r>
      <w:r>
        <w:rPr>
          <w:lang w:eastAsia="en-US"/>
        </w:rPr>
        <w:t>agenouillés à l</w:t>
      </w:r>
      <w:r w:rsidR="0046142F">
        <w:rPr>
          <w:lang w:eastAsia="en-US"/>
        </w:rPr>
        <w:t>’</w:t>
      </w:r>
      <w:r>
        <w:rPr>
          <w:lang w:eastAsia="en-US"/>
        </w:rPr>
        <w:t>ombre des saules pleureurs</w:t>
      </w:r>
      <w:r w:rsidR="0046142F">
        <w:rPr>
          <w:lang w:eastAsia="en-US"/>
        </w:rPr>
        <w:t xml:space="preserve">, </w:t>
      </w:r>
      <w:r>
        <w:rPr>
          <w:lang w:eastAsia="en-US"/>
        </w:rPr>
        <w:t>se mettaient des mouchoirs sous le nez et gravaient sur des mausolées des inscriptions ingénieuses</w:t>
      </w:r>
      <w:r w:rsidR="0046142F">
        <w:rPr>
          <w:lang w:eastAsia="en-US"/>
        </w:rPr>
        <w:t>.</w:t>
      </w:r>
    </w:p>
    <w:p w14:paraId="3535A1DD" w14:textId="77777777" w:rsidR="0046142F" w:rsidRDefault="003148C9" w:rsidP="0046142F">
      <w:pPr>
        <w:rPr>
          <w:lang w:eastAsia="en-US"/>
        </w:rPr>
      </w:pPr>
      <w:r>
        <w:rPr>
          <w:lang w:eastAsia="en-US"/>
        </w:rPr>
        <w:t>Ces tableaux étaient tous animés par des chouettes</w:t>
      </w:r>
      <w:r w:rsidR="0046142F">
        <w:rPr>
          <w:lang w:eastAsia="en-US"/>
        </w:rPr>
        <w:t xml:space="preserve">, </w:t>
      </w:r>
      <w:r>
        <w:rPr>
          <w:lang w:eastAsia="en-US"/>
        </w:rPr>
        <w:t>des chauves-souris et des sabliers ailés</w:t>
      </w:r>
      <w:r w:rsidR="0046142F">
        <w:rPr>
          <w:lang w:eastAsia="en-US"/>
        </w:rPr>
        <w:t>.</w:t>
      </w:r>
    </w:p>
    <w:p w14:paraId="49FAB067" w14:textId="0264D62A" w:rsidR="0046142F" w:rsidRDefault="0046142F" w:rsidP="0046142F">
      <w:pPr>
        <w:rPr>
          <w:lang w:eastAsia="en-US"/>
        </w:rPr>
      </w:pPr>
      <w:r>
        <w:rPr>
          <w:lang w:eastAsia="en-US"/>
        </w:rPr>
        <w:t>— </w:t>
      </w:r>
      <w:r w:rsidR="003148C9">
        <w:rPr>
          <w:lang w:eastAsia="en-US"/>
        </w:rPr>
        <w:t>Trancher le nœud</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sidR="003148C9">
        <w:rPr>
          <w:lang w:eastAsia="en-US"/>
        </w:rPr>
        <w:t xml:space="preserve"> répondant à la motion de Cousin-et-Ami</w:t>
      </w:r>
      <w:r>
        <w:rPr>
          <w:lang w:eastAsia="en-US"/>
        </w:rPr>
        <w:t xml:space="preserve">, </w:t>
      </w:r>
      <w:r w:rsidR="006C2AE1">
        <w:rPr>
          <w:lang w:eastAsia="en-US"/>
        </w:rPr>
        <w:t>—</w:t>
      </w:r>
      <w:r>
        <w:rPr>
          <w:lang w:eastAsia="en-US"/>
        </w:rPr>
        <w:t xml:space="preserve"> </w:t>
      </w:r>
      <w:r w:rsidR="003148C9">
        <w:rPr>
          <w:lang w:eastAsia="en-US"/>
        </w:rPr>
        <w:t>voilà vingt ans qu</w:t>
      </w:r>
      <w:r>
        <w:rPr>
          <w:lang w:eastAsia="en-US"/>
        </w:rPr>
        <w:t>’</w:t>
      </w:r>
      <w:r w:rsidR="003148C9">
        <w:rPr>
          <w:lang w:eastAsia="en-US"/>
        </w:rPr>
        <w:t>on répétaille cette bourde-là</w:t>
      </w:r>
      <w:r>
        <w:rPr>
          <w:lang w:eastAsia="en-US"/>
        </w:rPr>
        <w:t xml:space="preserve"> ; </w:t>
      </w:r>
      <w:r w:rsidR="003148C9">
        <w:rPr>
          <w:lang w:eastAsia="en-US"/>
        </w:rPr>
        <w:t>proposez quelque chose</w:t>
      </w:r>
      <w:r>
        <w:rPr>
          <w:lang w:eastAsia="en-US"/>
        </w:rPr>
        <w:t> !</w:t>
      </w:r>
    </w:p>
    <w:p w14:paraId="211FA8D7" w14:textId="77777777" w:rsidR="0046142F" w:rsidRDefault="0046142F" w:rsidP="0046142F">
      <w:pPr>
        <w:rPr>
          <w:lang w:eastAsia="en-US"/>
        </w:rPr>
      </w:pPr>
      <w:r>
        <w:rPr>
          <w:lang w:eastAsia="en-US"/>
        </w:rPr>
        <w:t>— </w:t>
      </w:r>
      <w:r w:rsidR="003148C9">
        <w:rPr>
          <w:lang w:eastAsia="en-US"/>
        </w:rPr>
        <w:t>D</w:t>
      </w:r>
      <w:r>
        <w:rPr>
          <w:lang w:eastAsia="en-US"/>
        </w:rPr>
        <w:t>’</w:t>
      </w:r>
      <w:r w:rsidR="003148C9">
        <w:rPr>
          <w:lang w:eastAsia="en-US"/>
        </w:rPr>
        <w:t>abord</w:t>
      </w:r>
      <w:r>
        <w:rPr>
          <w:lang w:eastAsia="en-US"/>
        </w:rPr>
        <w:t xml:space="preserve">, </w:t>
      </w:r>
      <w:r w:rsidR="003148C9">
        <w:rPr>
          <w:lang w:eastAsia="en-US"/>
        </w:rPr>
        <w:t>reprit Cousin-et-Ami</w:t>
      </w:r>
      <w:r>
        <w:rPr>
          <w:lang w:eastAsia="en-US"/>
        </w:rPr>
        <w:t xml:space="preserve">, </w:t>
      </w:r>
      <w:r w:rsidR="003148C9">
        <w:rPr>
          <w:lang w:eastAsia="en-US"/>
        </w:rPr>
        <w:t xml:space="preserve">est-on bien sûr que ce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soit à Paris</w:t>
      </w:r>
      <w:r>
        <w:rPr>
          <w:lang w:eastAsia="en-US"/>
        </w:rPr>
        <w:t> ?</w:t>
      </w:r>
    </w:p>
    <w:p w14:paraId="61024CBA" w14:textId="77777777" w:rsidR="0046142F" w:rsidRDefault="0046142F" w:rsidP="0046142F">
      <w:pPr>
        <w:rPr>
          <w:lang w:eastAsia="en-US"/>
        </w:rPr>
      </w:pPr>
      <w:r>
        <w:rPr>
          <w:lang w:eastAsia="en-US"/>
        </w:rPr>
        <w:lastRenderedPageBreak/>
        <w:t>—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oui</w:t>
      </w:r>
      <w:r>
        <w:rPr>
          <w:lang w:eastAsia="en-US"/>
        </w:rPr>
        <w:t xml:space="preserve"> ! </w:t>
      </w:r>
      <w:r w:rsidR="003148C9">
        <w:rPr>
          <w:lang w:eastAsia="en-US"/>
        </w:rPr>
        <w:t>répliqua le fantôme</w:t>
      </w:r>
      <w:r>
        <w:rPr>
          <w:lang w:eastAsia="en-US"/>
        </w:rPr>
        <w:t xml:space="preserve">, </w:t>
      </w:r>
      <w:r w:rsidR="003148C9">
        <w:rPr>
          <w:lang w:eastAsia="en-US"/>
        </w:rPr>
        <w:t>toujours gai comme pinson</w:t>
      </w:r>
      <w:r>
        <w:rPr>
          <w:lang w:eastAsia="en-US"/>
        </w:rPr>
        <w:t>.</w:t>
      </w:r>
    </w:p>
    <w:p w14:paraId="174717CD" w14:textId="77777777" w:rsidR="0046142F" w:rsidRDefault="0046142F" w:rsidP="0046142F">
      <w:pPr>
        <w:rPr>
          <w:lang w:eastAsia="en-US"/>
        </w:rPr>
      </w:pPr>
      <w:r>
        <w:rPr>
          <w:lang w:eastAsia="en-US"/>
        </w:rPr>
        <w:t>— </w:t>
      </w:r>
      <w:r w:rsidR="003148C9">
        <w:rPr>
          <w:lang w:eastAsia="en-US"/>
        </w:rPr>
        <w:t>Puisqu</w:t>
      </w:r>
      <w:r>
        <w:rPr>
          <w:lang w:eastAsia="en-US"/>
        </w:rPr>
        <w:t>’</w:t>
      </w:r>
      <w:r w:rsidR="003148C9">
        <w:rPr>
          <w:lang w:eastAsia="en-US"/>
        </w:rPr>
        <w:t>il était hier chez la marquise</w:t>
      </w:r>
      <w:r>
        <w:rPr>
          <w:lang w:eastAsia="en-US"/>
        </w:rPr>
        <w:t xml:space="preserve"> ! </w:t>
      </w:r>
      <w:r w:rsidR="003148C9">
        <w:rPr>
          <w:lang w:eastAsia="en-US"/>
        </w:rPr>
        <w:t xml:space="preserve">ajouta </w:t>
      </w:r>
      <w:proofErr w:type="spellStart"/>
      <w:r w:rsidR="003148C9">
        <w:rPr>
          <w:lang w:eastAsia="en-US"/>
        </w:rPr>
        <w:t>Houël</w:t>
      </w:r>
      <w:proofErr w:type="spellEnd"/>
      <w:r>
        <w:rPr>
          <w:lang w:eastAsia="en-US"/>
        </w:rPr>
        <w:t>.</w:t>
      </w:r>
    </w:p>
    <w:p w14:paraId="56E1B2BE" w14:textId="3E693B6E" w:rsidR="0046142F" w:rsidRDefault="0046142F" w:rsidP="0046142F">
      <w:pPr>
        <w:rPr>
          <w:lang w:eastAsia="en-US"/>
        </w:rPr>
      </w:pPr>
      <w:r>
        <w:rPr>
          <w:lang w:eastAsia="en-US"/>
        </w:rPr>
        <w:t>— </w:t>
      </w:r>
      <w:r w:rsidR="003148C9">
        <w:rPr>
          <w:lang w:eastAsia="en-US"/>
        </w:rPr>
        <w:t>Eh bien</w:t>
      </w:r>
      <w:r>
        <w:rPr>
          <w:lang w:eastAsia="en-US"/>
        </w:rPr>
        <w:t xml:space="preserve">, </w:t>
      </w:r>
      <w:r w:rsidR="003148C9">
        <w:rPr>
          <w:lang w:eastAsia="en-US"/>
        </w:rPr>
        <w:t>s</w:t>
      </w:r>
      <w:r>
        <w:rPr>
          <w:lang w:eastAsia="en-US"/>
        </w:rPr>
        <w:t>’</w:t>
      </w:r>
      <w:r w:rsidR="003148C9">
        <w:rPr>
          <w:lang w:eastAsia="en-US"/>
        </w:rPr>
        <w:t>écria Cousin-et-Ami</w:t>
      </w:r>
      <w:r>
        <w:rPr>
          <w:lang w:eastAsia="en-US"/>
        </w:rPr>
        <w:t xml:space="preserve"> ; </w:t>
      </w:r>
      <w:r w:rsidR="006C2AE1">
        <w:rPr>
          <w:lang w:eastAsia="en-US"/>
        </w:rPr>
        <w:t>—</w:t>
      </w:r>
      <w:r>
        <w:rPr>
          <w:lang w:eastAsia="en-US"/>
        </w:rPr>
        <w:t xml:space="preserve"> </w:t>
      </w:r>
      <w:r w:rsidR="003148C9">
        <w:rPr>
          <w:lang w:eastAsia="en-US"/>
        </w:rPr>
        <w:t>je vous le dis franchement</w:t>
      </w:r>
      <w:r>
        <w:rPr>
          <w:lang w:eastAsia="en-US"/>
        </w:rPr>
        <w:t xml:space="preserve">, </w:t>
      </w:r>
      <w:r w:rsidR="003148C9">
        <w:rPr>
          <w:lang w:eastAsia="en-US"/>
        </w:rPr>
        <w:t>il n</w:t>
      </w:r>
      <w:r>
        <w:rPr>
          <w:lang w:eastAsia="en-US"/>
        </w:rPr>
        <w:t>’</w:t>
      </w:r>
      <w:r w:rsidR="003148C9">
        <w:rPr>
          <w:lang w:eastAsia="en-US"/>
        </w:rPr>
        <w:t>y a pas à tortiller</w:t>
      </w:r>
      <w:r>
        <w:rPr>
          <w:lang w:eastAsia="en-US"/>
        </w:rPr>
        <w:t xml:space="preserve">, </w:t>
      </w:r>
      <w:r w:rsidR="003148C9">
        <w:rPr>
          <w:lang w:eastAsia="en-US"/>
        </w:rPr>
        <w:t>puisque Berthe est encore en vie</w:t>
      </w:r>
      <w:r>
        <w:rPr>
          <w:lang w:eastAsia="en-US"/>
        </w:rPr>
        <w:t xml:space="preserve">… </w:t>
      </w:r>
      <w:r w:rsidR="003148C9">
        <w:rPr>
          <w:lang w:eastAsia="en-US"/>
        </w:rPr>
        <w:t>J</w:t>
      </w:r>
      <w:r>
        <w:rPr>
          <w:lang w:eastAsia="en-US"/>
        </w:rPr>
        <w:t>’</w:t>
      </w:r>
      <w:r w:rsidR="003148C9">
        <w:rPr>
          <w:lang w:eastAsia="en-US"/>
        </w:rPr>
        <w:t>opine</w:t>
      </w:r>
      <w:r>
        <w:rPr>
          <w:lang w:eastAsia="en-US"/>
        </w:rPr>
        <w:t xml:space="preserve">… </w:t>
      </w:r>
      <w:r w:rsidR="003148C9">
        <w:rPr>
          <w:lang w:eastAsia="en-US"/>
        </w:rPr>
        <w:t>et pourtant</w:t>
      </w:r>
      <w:r>
        <w:rPr>
          <w:lang w:eastAsia="en-US"/>
        </w:rPr>
        <w:t xml:space="preserve">… </w:t>
      </w:r>
      <w:r w:rsidR="003148C9">
        <w:rPr>
          <w:lang w:eastAsia="en-US"/>
        </w:rPr>
        <w:t>Ma foi</w:t>
      </w:r>
      <w:r>
        <w:rPr>
          <w:lang w:eastAsia="en-US"/>
        </w:rPr>
        <w:t xml:space="preserve">, </w:t>
      </w:r>
      <w:r w:rsidR="003148C9">
        <w:rPr>
          <w:lang w:eastAsia="en-US"/>
        </w:rPr>
        <w:t>écoutez donc</w:t>
      </w:r>
      <w:r>
        <w:rPr>
          <w:lang w:eastAsia="en-US"/>
        </w:rPr>
        <w:t xml:space="preserve">, </w:t>
      </w:r>
      <w:r w:rsidR="003148C9">
        <w:rPr>
          <w:lang w:eastAsia="en-US"/>
        </w:rPr>
        <w:t>c</w:t>
      </w:r>
      <w:r>
        <w:rPr>
          <w:lang w:eastAsia="en-US"/>
        </w:rPr>
        <w:t>’</w:t>
      </w:r>
      <w:r w:rsidR="003148C9">
        <w:rPr>
          <w:lang w:eastAsia="en-US"/>
        </w:rPr>
        <w:t>est un terrible homme que ce gars-là</w:t>
      </w:r>
      <w:r>
        <w:rPr>
          <w:lang w:eastAsia="en-US"/>
        </w:rPr>
        <w:t> !</w:t>
      </w:r>
    </w:p>
    <w:p w14:paraId="42AAA88F" w14:textId="77777777" w:rsidR="0046142F" w:rsidRDefault="0046142F" w:rsidP="0046142F">
      <w:pPr>
        <w:rPr>
          <w:lang w:eastAsia="en-US"/>
        </w:rPr>
      </w:pPr>
      <w:r>
        <w:rPr>
          <w:lang w:eastAsia="en-US"/>
        </w:rPr>
        <w:t>— </w:t>
      </w:r>
      <w:r w:rsidR="003148C9">
        <w:rPr>
          <w:lang w:eastAsia="en-US"/>
        </w:rPr>
        <w:t>Pour ma part</w:t>
      </w:r>
      <w:r>
        <w:rPr>
          <w:lang w:eastAsia="en-US"/>
        </w:rPr>
        <w:t xml:space="preserve">, </w:t>
      </w:r>
      <w:r w:rsidR="003148C9">
        <w:rPr>
          <w:lang w:eastAsia="en-US"/>
        </w:rPr>
        <w:t xml:space="preserve">dit Fargeau très </w:t>
      </w:r>
      <w:proofErr w:type="spellStart"/>
      <w:r w:rsidR="003148C9">
        <w:rPr>
          <w:lang w:eastAsia="en-US"/>
        </w:rPr>
        <w:t>résolûment</w:t>
      </w:r>
      <w:proofErr w:type="spellEnd"/>
      <w:r>
        <w:rPr>
          <w:lang w:eastAsia="en-US"/>
        </w:rPr>
        <w:t xml:space="preserve">, </w:t>
      </w:r>
      <w:r w:rsidR="003148C9">
        <w:rPr>
          <w:lang w:eastAsia="en-US"/>
        </w:rPr>
        <w:t>je ne veux pas m</w:t>
      </w:r>
      <w:r>
        <w:rPr>
          <w:lang w:eastAsia="en-US"/>
        </w:rPr>
        <w:t>’</w:t>
      </w:r>
      <w:r w:rsidR="003148C9">
        <w:rPr>
          <w:lang w:eastAsia="en-US"/>
        </w:rPr>
        <w:t>attaquer à lui</w:t>
      </w:r>
      <w:r>
        <w:rPr>
          <w:lang w:eastAsia="en-US"/>
        </w:rPr>
        <w:t>.</w:t>
      </w:r>
    </w:p>
    <w:p w14:paraId="3A76D255" w14:textId="77777777" w:rsidR="0046142F" w:rsidRDefault="003148C9" w:rsidP="0046142F">
      <w:pPr>
        <w:rPr>
          <w:lang w:eastAsia="en-US"/>
        </w:rPr>
      </w:pPr>
      <w:proofErr w:type="spellStart"/>
      <w:r>
        <w:rPr>
          <w:lang w:eastAsia="en-US"/>
        </w:rPr>
        <w:t>Guérineul</w:t>
      </w:r>
      <w:proofErr w:type="spellEnd"/>
      <w:r>
        <w:rPr>
          <w:lang w:eastAsia="en-US"/>
        </w:rPr>
        <w:t xml:space="preserve"> le regarda</w:t>
      </w:r>
      <w:r w:rsidR="0046142F">
        <w:rPr>
          <w:lang w:eastAsia="en-US"/>
        </w:rPr>
        <w:t xml:space="preserve">. </w:t>
      </w:r>
      <w:r>
        <w:rPr>
          <w:lang w:eastAsia="en-US"/>
        </w:rPr>
        <w:t>En suivant Fargeau</w:t>
      </w:r>
      <w:r w:rsidR="0046142F">
        <w:rPr>
          <w:lang w:eastAsia="en-US"/>
        </w:rPr>
        <w:t xml:space="preserve">, </w:t>
      </w:r>
      <w:r>
        <w:rPr>
          <w:lang w:eastAsia="en-US"/>
        </w:rPr>
        <w:t>il pensait jouer au fin</w:t>
      </w:r>
      <w:r w:rsidR="0046142F">
        <w:rPr>
          <w:lang w:eastAsia="en-US"/>
        </w:rPr>
        <w:t>.</w:t>
      </w:r>
    </w:p>
    <w:p w14:paraId="0D438D92" w14:textId="77777777" w:rsidR="0046142F" w:rsidRDefault="0046142F" w:rsidP="0046142F">
      <w:pPr>
        <w:rPr>
          <w:lang w:eastAsia="en-US"/>
        </w:rPr>
      </w:pPr>
      <w:r>
        <w:rPr>
          <w:lang w:eastAsia="en-US"/>
        </w:rPr>
        <w:t>— </w:t>
      </w:r>
      <w:r w:rsidR="003148C9">
        <w:rPr>
          <w:lang w:eastAsia="en-US"/>
        </w:rPr>
        <w:t>Ni moi non plus</w:t>
      </w:r>
      <w:r>
        <w:rPr>
          <w:lang w:eastAsia="en-US"/>
        </w:rPr>
        <w:t xml:space="preserve"> ! </w:t>
      </w:r>
      <w:r w:rsidR="003148C9">
        <w:rPr>
          <w:lang w:eastAsia="en-US"/>
        </w:rPr>
        <w:t>fit-il</w:t>
      </w:r>
      <w:r>
        <w:rPr>
          <w:lang w:eastAsia="en-US"/>
        </w:rPr>
        <w:t>.</w:t>
      </w:r>
    </w:p>
    <w:p w14:paraId="17B67101" w14:textId="77777777" w:rsidR="0046142F" w:rsidRDefault="0046142F" w:rsidP="0046142F">
      <w:pPr>
        <w:rPr>
          <w:lang w:eastAsia="en-US"/>
        </w:rPr>
      </w:pPr>
      <w:r>
        <w:rPr>
          <w:lang w:eastAsia="en-US"/>
        </w:rPr>
        <w:t>— </w:t>
      </w:r>
      <w:r w:rsidR="003148C9">
        <w:rPr>
          <w:lang w:eastAsia="en-US"/>
        </w:rPr>
        <w:t>Permettez</w:t>
      </w:r>
      <w:r>
        <w:rPr>
          <w:lang w:eastAsia="en-US"/>
        </w:rPr>
        <w:t xml:space="preserve">, </w:t>
      </w:r>
      <w:r w:rsidR="003148C9">
        <w:rPr>
          <w:lang w:eastAsia="en-US"/>
        </w:rPr>
        <w:t>mes agneaux</w:t>
      </w:r>
      <w:r>
        <w:rPr>
          <w:lang w:eastAsia="en-US"/>
        </w:rPr>
        <w:t xml:space="preserve"> ! </w:t>
      </w:r>
      <w:r w:rsidR="003148C9">
        <w:rPr>
          <w:lang w:eastAsia="en-US"/>
        </w:rPr>
        <w:t>dit le fantôme</w:t>
      </w:r>
      <w:r>
        <w:rPr>
          <w:lang w:eastAsia="en-US"/>
        </w:rPr>
        <w:t xml:space="preserve">, </w:t>
      </w:r>
      <w:r w:rsidR="003148C9">
        <w:rPr>
          <w:lang w:eastAsia="en-US"/>
        </w:rPr>
        <w:t>il ne s</w:t>
      </w:r>
      <w:r>
        <w:rPr>
          <w:lang w:eastAsia="en-US"/>
        </w:rPr>
        <w:t>’</w:t>
      </w:r>
      <w:r w:rsidR="003148C9">
        <w:rPr>
          <w:lang w:eastAsia="en-US"/>
        </w:rPr>
        <w:t>agit pas du gars</w:t>
      </w:r>
      <w:r>
        <w:rPr>
          <w:lang w:eastAsia="en-US"/>
        </w:rPr>
        <w:t xml:space="preserve">… </w:t>
      </w:r>
      <w:r w:rsidR="003148C9">
        <w:rPr>
          <w:lang w:eastAsia="en-US"/>
        </w:rPr>
        <w:t>il s</w:t>
      </w:r>
      <w:r>
        <w:rPr>
          <w:lang w:eastAsia="en-US"/>
        </w:rPr>
        <w:t>’</w:t>
      </w:r>
      <w:r w:rsidR="003148C9">
        <w:rPr>
          <w:lang w:eastAsia="en-US"/>
        </w:rPr>
        <w:t>agit de notre petite cousine Berthe qui va hériter de quatre millions après-demain</w:t>
      </w:r>
      <w:r>
        <w:rPr>
          <w:lang w:eastAsia="en-US"/>
        </w:rPr>
        <w:t xml:space="preserve">, </w:t>
      </w:r>
      <w:r w:rsidR="003148C9">
        <w:rPr>
          <w:lang w:eastAsia="en-US"/>
        </w:rPr>
        <w:t>y compris l</w:t>
      </w:r>
      <w:r>
        <w:rPr>
          <w:lang w:eastAsia="en-US"/>
        </w:rPr>
        <w:t>’</w:t>
      </w:r>
      <w:r w:rsidR="003148C9">
        <w:rPr>
          <w:lang w:eastAsia="en-US"/>
        </w:rPr>
        <w:t>annuité que vous venez d</w:t>
      </w:r>
      <w:r>
        <w:rPr>
          <w:lang w:eastAsia="en-US"/>
        </w:rPr>
        <w:t>’</w:t>
      </w:r>
      <w:r w:rsidR="003148C9">
        <w:rPr>
          <w:lang w:eastAsia="en-US"/>
        </w:rPr>
        <w:t>apporter comme de bons petits enfants</w:t>
      </w:r>
      <w:r>
        <w:rPr>
          <w:lang w:eastAsia="en-US"/>
        </w:rPr>
        <w:t>…</w:t>
      </w:r>
    </w:p>
    <w:p w14:paraId="761593A3" w14:textId="77777777" w:rsidR="0046142F" w:rsidRDefault="003148C9" w:rsidP="0046142F">
      <w:pPr>
        <w:rPr>
          <w:lang w:eastAsia="en-US"/>
        </w:rPr>
      </w:pPr>
      <w:r>
        <w:rPr>
          <w:lang w:eastAsia="en-US"/>
        </w:rPr>
        <w:t>Son regard qui avait</w:t>
      </w:r>
      <w:r w:rsidR="0046142F">
        <w:rPr>
          <w:lang w:eastAsia="en-US"/>
        </w:rPr>
        <w:t xml:space="preserve">, </w:t>
      </w:r>
      <w:r>
        <w:rPr>
          <w:lang w:eastAsia="en-US"/>
        </w:rPr>
        <w:t>à ce moment</w:t>
      </w:r>
      <w:r w:rsidR="0046142F">
        <w:rPr>
          <w:lang w:eastAsia="en-US"/>
        </w:rPr>
        <w:t xml:space="preserve">, </w:t>
      </w:r>
      <w:r>
        <w:rPr>
          <w:lang w:eastAsia="en-US"/>
        </w:rPr>
        <w:t>un rayon sarcastique</w:t>
      </w:r>
      <w:r w:rsidR="0046142F">
        <w:rPr>
          <w:lang w:eastAsia="en-US"/>
        </w:rPr>
        <w:t xml:space="preserve">, </w:t>
      </w:r>
      <w:r>
        <w:rPr>
          <w:lang w:eastAsia="en-US"/>
        </w:rPr>
        <w:t>glissa vers le coin de la chambre où l</w:t>
      </w:r>
      <w:r w:rsidR="0046142F">
        <w:rPr>
          <w:lang w:eastAsia="en-US"/>
        </w:rPr>
        <w:t>’</w:t>
      </w:r>
      <w:r>
        <w:rPr>
          <w:lang w:eastAsia="en-US"/>
        </w:rPr>
        <w:t>on avait déposé les sacoches</w:t>
      </w:r>
      <w:r w:rsidR="0046142F">
        <w:rPr>
          <w:lang w:eastAsia="en-US"/>
        </w:rPr>
        <w:t xml:space="preserve">. </w:t>
      </w:r>
      <w:r>
        <w:rPr>
          <w:lang w:eastAsia="en-US"/>
        </w:rPr>
        <w:t>Tous les regards des assistants suivirent le sien et il y eut un gros soupir poussé en chœur</w:t>
      </w:r>
      <w:r w:rsidR="0046142F">
        <w:rPr>
          <w:lang w:eastAsia="en-US"/>
        </w:rPr>
        <w:t>.</w:t>
      </w:r>
    </w:p>
    <w:p w14:paraId="54C5BC5D" w14:textId="6C1142B8" w:rsidR="0046142F" w:rsidRDefault="003148C9" w:rsidP="0046142F">
      <w:pPr>
        <w:rPr>
          <w:lang w:eastAsia="en-US"/>
        </w:rPr>
      </w:pPr>
      <w:r>
        <w:rPr>
          <w:lang w:eastAsia="en-US"/>
        </w:rPr>
        <w:t>Ces sacoches</w:t>
      </w:r>
      <w:r w:rsidR="0046142F">
        <w:rPr>
          <w:lang w:eastAsia="en-US"/>
        </w:rPr>
        <w:t xml:space="preserve">, </w:t>
      </w:r>
      <w:r>
        <w:rPr>
          <w:lang w:eastAsia="en-US"/>
        </w:rPr>
        <w:t>c</w:t>
      </w:r>
      <w:r w:rsidR="0046142F">
        <w:rPr>
          <w:lang w:eastAsia="en-US"/>
        </w:rPr>
        <w:t>’</w:t>
      </w:r>
      <w:r>
        <w:rPr>
          <w:lang w:eastAsia="en-US"/>
        </w:rPr>
        <w:t>était le plus pur de leur sang</w:t>
      </w:r>
      <w:r w:rsidR="0046142F">
        <w:rPr>
          <w:lang w:eastAsia="en-US"/>
        </w:rPr>
        <w:t xml:space="preserve">. </w:t>
      </w:r>
      <w:r>
        <w:rPr>
          <w:lang w:eastAsia="en-US"/>
        </w:rPr>
        <w:t>C</w:t>
      </w:r>
      <w:r w:rsidR="0046142F">
        <w:rPr>
          <w:lang w:eastAsia="en-US"/>
        </w:rPr>
        <w:t>’</w:t>
      </w:r>
      <w:r>
        <w:rPr>
          <w:lang w:eastAsia="en-US"/>
        </w:rPr>
        <w:t>était le revenu intact de leur part d</w:t>
      </w:r>
      <w:r w:rsidR="0046142F">
        <w:rPr>
          <w:lang w:eastAsia="en-US"/>
        </w:rPr>
        <w:t>’</w:t>
      </w:r>
      <w:r>
        <w:rPr>
          <w:lang w:eastAsia="en-US"/>
        </w:rPr>
        <w:t>héritage qu</w:t>
      </w:r>
      <w:r w:rsidR="0046142F">
        <w:rPr>
          <w:lang w:eastAsia="en-US"/>
        </w:rPr>
        <w:t>’</w:t>
      </w:r>
      <w:r>
        <w:rPr>
          <w:lang w:eastAsia="en-US"/>
        </w:rPr>
        <w:t>ils apportaient ainsi pour la vingtième fois depuis vingt ans</w:t>
      </w:r>
      <w:r w:rsidR="006B583A">
        <w:rPr>
          <w:lang w:eastAsia="en-US"/>
        </w:rPr>
        <w:t>.</w:t>
      </w:r>
      <w:r>
        <w:rPr>
          <w:lang w:eastAsia="en-US"/>
        </w:rPr>
        <w:t xml:space="preserve"> Depuis que la succession de Jean-de-la-Mer était ouverte</w:t>
      </w:r>
      <w:r w:rsidR="0046142F">
        <w:rPr>
          <w:lang w:eastAsia="en-US"/>
        </w:rPr>
        <w:t xml:space="preserve">, </w:t>
      </w:r>
      <w:r>
        <w:rPr>
          <w:lang w:eastAsia="en-US"/>
        </w:rPr>
        <w:t>ils n</w:t>
      </w:r>
      <w:r w:rsidR="0046142F">
        <w:rPr>
          <w:lang w:eastAsia="en-US"/>
        </w:rPr>
        <w:t>’</w:t>
      </w:r>
      <w:r>
        <w:rPr>
          <w:lang w:eastAsia="en-US"/>
        </w:rPr>
        <w:t>avaient pas touché un sou</w:t>
      </w:r>
      <w:r w:rsidR="0046142F">
        <w:rPr>
          <w:lang w:eastAsia="en-US"/>
        </w:rPr>
        <w:t xml:space="preserve">, </w:t>
      </w:r>
      <w:r>
        <w:rPr>
          <w:lang w:eastAsia="en-US"/>
        </w:rPr>
        <w:t>les malheureux</w:t>
      </w:r>
      <w:r w:rsidR="0046142F">
        <w:rPr>
          <w:lang w:eastAsia="en-US"/>
        </w:rPr>
        <w:t> !</w:t>
      </w:r>
    </w:p>
    <w:p w14:paraId="3C0D54F2" w14:textId="77777777" w:rsidR="0046142F" w:rsidRDefault="003148C9" w:rsidP="0046142F">
      <w:pPr>
        <w:rPr>
          <w:lang w:eastAsia="en-US"/>
        </w:rPr>
      </w:pPr>
      <w:r>
        <w:rPr>
          <w:lang w:eastAsia="en-US"/>
        </w:rPr>
        <w:t>Et cette atroce plaisanterie du vieux philosophe menaçait de finir au plus mal</w:t>
      </w:r>
      <w:r w:rsidR="0046142F">
        <w:rPr>
          <w:lang w:eastAsia="en-US"/>
        </w:rPr>
        <w:t xml:space="preserve">. </w:t>
      </w:r>
      <w:r>
        <w:rPr>
          <w:lang w:eastAsia="en-US"/>
        </w:rPr>
        <w:t>Après s</w:t>
      </w:r>
      <w:r w:rsidR="0046142F">
        <w:rPr>
          <w:lang w:eastAsia="en-US"/>
        </w:rPr>
        <w:t>’</w:t>
      </w:r>
      <w:r>
        <w:rPr>
          <w:lang w:eastAsia="en-US"/>
        </w:rPr>
        <w:t xml:space="preserve">être serré le ventre plus ou moins </w:t>
      </w:r>
      <w:r>
        <w:rPr>
          <w:lang w:eastAsia="en-US"/>
        </w:rPr>
        <w:lastRenderedPageBreak/>
        <w:t>pendant vingt ans</w:t>
      </w:r>
      <w:r w:rsidR="0046142F">
        <w:rPr>
          <w:lang w:eastAsia="en-US"/>
        </w:rPr>
        <w:t xml:space="preserve">, </w:t>
      </w:r>
      <w:r>
        <w:rPr>
          <w:lang w:eastAsia="en-US"/>
        </w:rPr>
        <w:t>les cohéritiers voyaient leurs épargnes prêtes à s</w:t>
      </w:r>
      <w:r w:rsidR="0046142F">
        <w:rPr>
          <w:lang w:eastAsia="en-US"/>
        </w:rPr>
        <w:t>’</w:t>
      </w:r>
      <w:r>
        <w:rPr>
          <w:lang w:eastAsia="en-US"/>
        </w:rPr>
        <w:t>envoler</w:t>
      </w:r>
      <w:r w:rsidR="0046142F">
        <w:rPr>
          <w:lang w:eastAsia="en-US"/>
        </w:rPr>
        <w:t>.</w:t>
      </w:r>
    </w:p>
    <w:p w14:paraId="6E62EAF3" w14:textId="77777777" w:rsidR="0046142F" w:rsidRDefault="003148C9" w:rsidP="0046142F">
      <w:pPr>
        <w:rPr>
          <w:lang w:eastAsia="en-US"/>
        </w:rPr>
      </w:pPr>
      <w:r>
        <w:rPr>
          <w:lang w:eastAsia="en-US"/>
        </w:rPr>
        <w:t>Ils n</w:t>
      </w:r>
      <w:r w:rsidR="0046142F">
        <w:rPr>
          <w:lang w:eastAsia="en-US"/>
        </w:rPr>
        <w:t>’</w:t>
      </w:r>
      <w:r>
        <w:rPr>
          <w:lang w:eastAsia="en-US"/>
        </w:rPr>
        <w:t>étaient pas là</w:t>
      </w:r>
      <w:r w:rsidR="0046142F">
        <w:rPr>
          <w:lang w:eastAsia="en-US"/>
        </w:rPr>
        <w:t xml:space="preserve">, </w:t>
      </w:r>
      <w:r>
        <w:rPr>
          <w:lang w:eastAsia="en-US"/>
        </w:rPr>
        <w:t>croyez-le bien</w:t>
      </w:r>
      <w:r w:rsidR="0046142F">
        <w:rPr>
          <w:lang w:eastAsia="en-US"/>
        </w:rPr>
        <w:t xml:space="preserve">, </w:t>
      </w:r>
      <w:r>
        <w:rPr>
          <w:lang w:eastAsia="en-US"/>
        </w:rPr>
        <w:t>sur un lit de roses</w:t>
      </w:r>
      <w:r w:rsidR="0046142F">
        <w:rPr>
          <w:lang w:eastAsia="en-US"/>
        </w:rPr>
        <w:t xml:space="preserve">. </w:t>
      </w:r>
      <w:r>
        <w:rPr>
          <w:lang w:eastAsia="en-US"/>
        </w:rPr>
        <w:t>Jean-de-la-Mer les avait mis en face les uns des autres</w:t>
      </w:r>
      <w:r w:rsidR="0046142F">
        <w:rPr>
          <w:lang w:eastAsia="en-US"/>
        </w:rPr>
        <w:t xml:space="preserve">, </w:t>
      </w:r>
      <w:r>
        <w:rPr>
          <w:lang w:eastAsia="en-US"/>
        </w:rPr>
        <w:t>et au premier abord</w:t>
      </w:r>
      <w:r w:rsidR="0046142F">
        <w:rPr>
          <w:lang w:eastAsia="en-US"/>
        </w:rPr>
        <w:t xml:space="preserve">, </w:t>
      </w:r>
      <w:r>
        <w:rPr>
          <w:lang w:eastAsia="en-US"/>
        </w:rPr>
        <w:t>ils avaient accepté la lutte assez gaîment</w:t>
      </w:r>
      <w:r w:rsidR="0046142F">
        <w:rPr>
          <w:lang w:eastAsia="en-US"/>
        </w:rPr>
        <w:t xml:space="preserve">. </w:t>
      </w:r>
      <w:r>
        <w:rPr>
          <w:lang w:eastAsia="en-US"/>
        </w:rPr>
        <w:t xml:space="preserve">Mais Romblon ayant escamoté la bataille définitive qui devait </w:t>
      </w:r>
      <w:r>
        <w:rPr>
          <w:i/>
          <w:iCs/>
        </w:rPr>
        <w:t xml:space="preserve">trancher le nœud </w:t>
      </w:r>
      <w:r>
        <w:rPr>
          <w:lang w:eastAsia="en-US"/>
        </w:rPr>
        <w:t xml:space="preserve">derrière la roche de la </w:t>
      </w:r>
      <w:proofErr w:type="spellStart"/>
      <w:r>
        <w:rPr>
          <w:lang w:eastAsia="en-US"/>
        </w:rPr>
        <w:t>Mestivière</w:t>
      </w:r>
      <w:proofErr w:type="spellEnd"/>
      <w:r w:rsidR="0046142F">
        <w:rPr>
          <w:lang w:eastAsia="en-US"/>
        </w:rPr>
        <w:t xml:space="preserve">, </w:t>
      </w:r>
      <w:r>
        <w:rPr>
          <w:lang w:eastAsia="en-US"/>
        </w:rPr>
        <w:t>ils s</w:t>
      </w:r>
      <w:r w:rsidR="0046142F">
        <w:rPr>
          <w:lang w:eastAsia="en-US"/>
        </w:rPr>
        <w:t>’</w:t>
      </w:r>
      <w:r>
        <w:rPr>
          <w:lang w:eastAsia="en-US"/>
        </w:rPr>
        <w:t>étaient dégoûtés du péril</w:t>
      </w:r>
      <w:r>
        <w:t xml:space="preserve"> pour l</w:t>
      </w:r>
      <w:r w:rsidR="0046142F">
        <w:rPr>
          <w:lang w:eastAsia="en-US"/>
        </w:rPr>
        <w:t>’</w:t>
      </w:r>
      <w:r>
        <w:rPr>
          <w:lang w:eastAsia="en-US"/>
        </w:rPr>
        <w:t>avoir vu de trop près</w:t>
      </w:r>
      <w:r w:rsidR="0046142F">
        <w:rPr>
          <w:lang w:eastAsia="en-US"/>
        </w:rPr>
        <w:t>.</w:t>
      </w:r>
    </w:p>
    <w:p w14:paraId="16DF0307" w14:textId="77777777" w:rsidR="0046142F" w:rsidRDefault="003148C9" w:rsidP="0046142F">
      <w:pPr>
        <w:rPr>
          <w:lang w:eastAsia="en-US"/>
        </w:rPr>
      </w:pPr>
      <w:r>
        <w:rPr>
          <w:lang w:eastAsia="en-US"/>
        </w:rPr>
        <w:t>Ils s</w:t>
      </w:r>
      <w:r w:rsidR="0046142F">
        <w:rPr>
          <w:lang w:eastAsia="en-US"/>
        </w:rPr>
        <w:t>’</w:t>
      </w:r>
      <w:r>
        <w:rPr>
          <w:lang w:eastAsia="en-US"/>
        </w:rPr>
        <w:t>étaient dit</w:t>
      </w:r>
      <w:r w:rsidR="0046142F">
        <w:rPr>
          <w:lang w:eastAsia="en-US"/>
        </w:rPr>
        <w:t xml:space="preserve"> : </w:t>
      </w:r>
      <w:r>
        <w:rPr>
          <w:lang w:eastAsia="en-US"/>
        </w:rPr>
        <w:t>Vingt ans</w:t>
      </w:r>
      <w:r w:rsidR="0046142F">
        <w:rPr>
          <w:lang w:eastAsia="en-US"/>
        </w:rPr>
        <w:t xml:space="preserve"> ! </w:t>
      </w:r>
      <w:r>
        <w:rPr>
          <w:lang w:eastAsia="en-US"/>
        </w:rPr>
        <w:t>Pardieu dans vingt ans</w:t>
      </w:r>
      <w:r w:rsidR="0046142F">
        <w:rPr>
          <w:lang w:eastAsia="en-US"/>
        </w:rPr>
        <w:t xml:space="preserve">, </w:t>
      </w:r>
      <w:r>
        <w:rPr>
          <w:lang w:eastAsia="en-US"/>
        </w:rPr>
        <w:t>il passe bien de l</w:t>
      </w:r>
      <w:r w:rsidR="0046142F">
        <w:rPr>
          <w:lang w:eastAsia="en-US"/>
        </w:rPr>
        <w:t>’</w:t>
      </w:r>
      <w:r>
        <w:rPr>
          <w:lang w:eastAsia="en-US"/>
        </w:rPr>
        <w:t>eau sous les ponts</w:t>
      </w:r>
      <w:r w:rsidR="0046142F">
        <w:rPr>
          <w:lang w:eastAsia="en-US"/>
        </w:rPr>
        <w:t xml:space="preserve">. </w:t>
      </w:r>
      <w:r>
        <w:rPr>
          <w:lang w:eastAsia="en-US"/>
        </w:rPr>
        <w:t>Laissons faire le temps</w:t>
      </w:r>
      <w:r w:rsidR="0046142F">
        <w:rPr>
          <w:lang w:eastAsia="en-US"/>
        </w:rPr>
        <w:t>.</w:t>
      </w:r>
    </w:p>
    <w:p w14:paraId="517AC560" w14:textId="77777777" w:rsidR="0046142F" w:rsidRDefault="003148C9" w:rsidP="0046142F">
      <w:pPr>
        <w:rPr>
          <w:lang w:eastAsia="en-US"/>
        </w:rPr>
      </w:pPr>
      <w:r>
        <w:rPr>
          <w:lang w:eastAsia="en-US"/>
        </w:rPr>
        <w:t>Et le temps s</w:t>
      </w:r>
      <w:r w:rsidR="0046142F">
        <w:rPr>
          <w:lang w:eastAsia="en-US"/>
        </w:rPr>
        <w:t>’</w:t>
      </w:r>
      <w:r>
        <w:rPr>
          <w:lang w:eastAsia="en-US"/>
        </w:rPr>
        <w:t>était moqué d</w:t>
      </w:r>
      <w:r w:rsidR="0046142F">
        <w:rPr>
          <w:lang w:eastAsia="en-US"/>
        </w:rPr>
        <w:t>’</w:t>
      </w:r>
      <w:r>
        <w:rPr>
          <w:lang w:eastAsia="en-US"/>
        </w:rPr>
        <w:t xml:space="preserve">eux comme ce vieux singe de Jean </w:t>
      </w:r>
      <w:proofErr w:type="spellStart"/>
      <w:r>
        <w:rPr>
          <w:lang w:eastAsia="en-US"/>
        </w:rPr>
        <w:t>Crébu</w:t>
      </w:r>
      <w:proofErr w:type="spellEnd"/>
      <w:r w:rsidR="0046142F">
        <w:rPr>
          <w:lang w:eastAsia="en-US"/>
        </w:rPr>
        <w:t>.</w:t>
      </w:r>
    </w:p>
    <w:p w14:paraId="174091DA" w14:textId="77777777" w:rsidR="0046142F" w:rsidRDefault="003148C9" w:rsidP="0046142F">
      <w:pPr>
        <w:rPr>
          <w:lang w:eastAsia="en-US"/>
        </w:rPr>
      </w:pPr>
      <w:r>
        <w:rPr>
          <w:lang w:eastAsia="en-US"/>
        </w:rPr>
        <w:t>Pauvres gens</w:t>
      </w:r>
      <w:r w:rsidR="0046142F">
        <w:rPr>
          <w:lang w:eastAsia="en-US"/>
        </w:rPr>
        <w:t xml:space="preserve"> ! </w:t>
      </w:r>
      <w:r>
        <w:rPr>
          <w:lang w:eastAsia="en-US"/>
        </w:rPr>
        <w:t>versons une larme sur leurs embarras</w:t>
      </w:r>
      <w:r w:rsidR="0046142F">
        <w:rPr>
          <w:lang w:eastAsia="en-US"/>
        </w:rPr>
        <w:t>.</w:t>
      </w:r>
    </w:p>
    <w:p w14:paraId="55B2F05C" w14:textId="5F1BA4EE" w:rsidR="0046142F" w:rsidRDefault="0046142F" w:rsidP="0046142F">
      <w:pPr>
        <w:rPr>
          <w:lang w:eastAsia="en-US"/>
        </w:rPr>
      </w:pPr>
      <w:r>
        <w:rPr>
          <w:lang w:eastAsia="en-US"/>
        </w:rPr>
        <w:t>— </w:t>
      </w:r>
      <w:r w:rsidR="003148C9">
        <w:rPr>
          <w:lang w:eastAsia="en-US"/>
        </w:rPr>
        <w:t>Je vous prie de croire</w:t>
      </w:r>
      <w:r>
        <w:rPr>
          <w:lang w:eastAsia="en-US"/>
        </w:rPr>
        <w:t xml:space="preserve">, </w:t>
      </w:r>
      <w:r w:rsidR="003148C9">
        <w:rPr>
          <w:lang w:eastAsia="en-US"/>
        </w:rPr>
        <w:t>mon respectable ami et cousin</w:t>
      </w:r>
      <w:r>
        <w:rPr>
          <w:lang w:eastAsia="en-US"/>
        </w:rPr>
        <w:t xml:space="preserve">, </w:t>
      </w:r>
      <w:r w:rsidR="003148C9">
        <w:rPr>
          <w:lang w:eastAsia="en-US"/>
        </w:rPr>
        <w:t xml:space="preserve">reprit </w:t>
      </w:r>
      <w:proofErr w:type="spellStart"/>
      <w:r w:rsidR="003148C9">
        <w:rPr>
          <w:lang w:eastAsia="en-US"/>
        </w:rPr>
        <w:t>Maudreuil</w:t>
      </w:r>
      <w:proofErr w:type="spellEnd"/>
      <w:r w:rsidR="003148C9">
        <w:rPr>
          <w:lang w:eastAsia="en-US"/>
        </w:rPr>
        <w:t xml:space="preserve"> en s</w:t>
      </w:r>
      <w:r>
        <w:rPr>
          <w:lang w:eastAsia="en-US"/>
        </w:rPr>
        <w:t>’</w:t>
      </w:r>
      <w:r w:rsidR="003148C9">
        <w:rPr>
          <w:lang w:eastAsia="en-US"/>
        </w:rPr>
        <w:t>adressant au happe-monnaie Honoré</w:t>
      </w:r>
      <w:r>
        <w:rPr>
          <w:lang w:eastAsia="en-US"/>
        </w:rPr>
        <w:t xml:space="preserve">, </w:t>
      </w:r>
      <w:r w:rsidR="006C2AE1">
        <w:rPr>
          <w:lang w:eastAsia="en-US"/>
        </w:rPr>
        <w:t>—</w:t>
      </w:r>
      <w:r>
        <w:rPr>
          <w:lang w:eastAsia="en-US"/>
        </w:rPr>
        <w:t xml:space="preserve"> </w:t>
      </w:r>
      <w:r w:rsidR="003148C9">
        <w:rPr>
          <w:lang w:eastAsia="en-US"/>
        </w:rPr>
        <w:t>que je parle avec réflexion</w:t>
      </w:r>
      <w:r>
        <w:rPr>
          <w:lang w:eastAsia="en-US"/>
        </w:rPr>
        <w:t xml:space="preserve"> </w:t>
      </w:r>
      <w:r w:rsidR="006C2AE1">
        <w:rPr>
          <w:lang w:eastAsia="en-US"/>
        </w:rPr>
        <w:t>—</w:t>
      </w:r>
      <w:r>
        <w:rPr>
          <w:lang w:eastAsia="en-US"/>
        </w:rPr>
        <w:t xml:space="preserve"> </w:t>
      </w:r>
      <w:r w:rsidR="003148C9">
        <w:rPr>
          <w:lang w:eastAsia="en-US"/>
        </w:rPr>
        <w:t>Il s</w:t>
      </w:r>
      <w:r>
        <w:rPr>
          <w:lang w:eastAsia="en-US"/>
        </w:rPr>
        <w:t>’</w:t>
      </w:r>
      <w:r w:rsidR="003148C9">
        <w:rPr>
          <w:lang w:eastAsia="en-US"/>
        </w:rPr>
        <w:t xml:space="preserve">agit beaucoup de ce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xml:space="preserve">… </w:t>
      </w:r>
      <w:r w:rsidR="003148C9">
        <w:rPr>
          <w:lang w:eastAsia="en-US"/>
        </w:rPr>
        <w:t>Nous le retrouverons</w:t>
      </w:r>
      <w:r>
        <w:rPr>
          <w:lang w:eastAsia="en-US"/>
        </w:rPr>
        <w:t xml:space="preserve">, </w:t>
      </w:r>
      <w:r w:rsidR="003148C9">
        <w:rPr>
          <w:lang w:eastAsia="en-US"/>
        </w:rPr>
        <w:t>soyez-en bien sûr</w:t>
      </w:r>
      <w:r>
        <w:rPr>
          <w:lang w:eastAsia="en-US"/>
        </w:rPr>
        <w:t xml:space="preserve">, </w:t>
      </w:r>
      <w:r w:rsidR="003148C9">
        <w:rPr>
          <w:lang w:eastAsia="en-US"/>
        </w:rPr>
        <w:t>entre nous et notre cousine et amie</w:t>
      </w:r>
      <w:r>
        <w:rPr>
          <w:lang w:eastAsia="en-US"/>
        </w:rPr>
        <w:t>…</w:t>
      </w:r>
    </w:p>
    <w:p w14:paraId="5B45D2CA" w14:textId="77777777" w:rsidR="0046142F" w:rsidRDefault="0046142F" w:rsidP="0046142F">
      <w:pPr>
        <w:rPr>
          <w:lang w:eastAsia="en-US"/>
        </w:rPr>
      </w:pPr>
      <w:r>
        <w:rPr>
          <w:lang w:eastAsia="en-US"/>
        </w:rPr>
        <w:t>— </w:t>
      </w:r>
      <w:r w:rsidR="003148C9">
        <w:rPr>
          <w:lang w:eastAsia="en-US"/>
        </w:rPr>
        <w:t>Savoir</w:t>
      </w:r>
      <w:r>
        <w:rPr>
          <w:lang w:eastAsia="en-US"/>
        </w:rPr>
        <w:t xml:space="preserve"> ! </w:t>
      </w:r>
      <w:r w:rsidR="003148C9">
        <w:rPr>
          <w:lang w:eastAsia="en-US"/>
        </w:rPr>
        <w:t>dit le fantôme</w:t>
      </w:r>
      <w:r>
        <w:rPr>
          <w:lang w:eastAsia="en-US"/>
        </w:rPr>
        <w:t xml:space="preserve">, </w:t>
      </w:r>
      <w:r w:rsidR="003148C9">
        <w:rPr>
          <w:lang w:eastAsia="en-US"/>
        </w:rPr>
        <w:t>savoir</w:t>
      </w:r>
      <w:r>
        <w:rPr>
          <w:lang w:eastAsia="en-US"/>
        </w:rPr>
        <w:t xml:space="preserve">, </w:t>
      </w:r>
      <w:r w:rsidR="003148C9">
        <w:rPr>
          <w:lang w:eastAsia="en-US"/>
        </w:rPr>
        <w:t>savoir</w:t>
      </w:r>
      <w:r>
        <w:rPr>
          <w:lang w:eastAsia="en-US"/>
        </w:rPr>
        <w:t xml:space="preserve">, </w:t>
      </w:r>
      <w:r w:rsidR="003148C9">
        <w:rPr>
          <w:lang w:eastAsia="en-US"/>
        </w:rPr>
        <w:t>savoir</w:t>
      </w:r>
      <w:r>
        <w:rPr>
          <w:lang w:eastAsia="en-US"/>
        </w:rPr>
        <w:t xml:space="preserve">, </w:t>
      </w:r>
      <w:r w:rsidR="003148C9">
        <w:rPr>
          <w:lang w:eastAsia="en-US"/>
        </w:rPr>
        <w:t>mon chou</w:t>
      </w:r>
      <w:r>
        <w:rPr>
          <w:lang w:eastAsia="en-US"/>
        </w:rPr>
        <w:t xml:space="preserve">, </w:t>
      </w:r>
      <w:r w:rsidR="003148C9">
        <w:rPr>
          <w:lang w:eastAsia="en-US"/>
        </w:rPr>
        <w:t>savoir</w:t>
      </w:r>
      <w:r>
        <w:rPr>
          <w:lang w:eastAsia="en-US"/>
        </w:rPr>
        <w:t> !</w:t>
      </w:r>
    </w:p>
    <w:p w14:paraId="44BF7B2C" w14:textId="2273B87D" w:rsidR="0046142F" w:rsidRDefault="0046142F" w:rsidP="0046142F">
      <w:pPr>
        <w:rPr>
          <w:lang w:eastAsia="en-US"/>
        </w:rPr>
      </w:pPr>
      <w:r>
        <w:rPr>
          <w:lang w:eastAsia="en-US"/>
        </w:rPr>
        <w:t>— </w:t>
      </w:r>
      <w:r w:rsidR="003148C9">
        <w:rPr>
          <w:lang w:eastAsia="en-US"/>
        </w:rPr>
        <w:t>Notre cousin et ami Fargeau</w:t>
      </w:r>
      <w:r>
        <w:rPr>
          <w:lang w:eastAsia="en-US"/>
        </w:rPr>
        <w:t xml:space="preserve">, </w:t>
      </w:r>
      <w:r w:rsidR="003148C9">
        <w:rPr>
          <w:lang w:eastAsia="en-US"/>
        </w:rPr>
        <w:t xml:space="preserve">reprit encore </w:t>
      </w:r>
      <w:proofErr w:type="spellStart"/>
      <w:r w:rsidR="003148C9">
        <w:rPr>
          <w:lang w:eastAsia="en-US"/>
        </w:rPr>
        <w:t>Maudreuil</w:t>
      </w:r>
      <w:proofErr w:type="spellEnd"/>
      <w:r>
        <w:rPr>
          <w:lang w:eastAsia="en-US"/>
        </w:rPr>
        <w:t xml:space="preserve">, </w:t>
      </w:r>
      <w:r w:rsidR="006C2AE1">
        <w:rPr>
          <w:lang w:eastAsia="en-US"/>
        </w:rPr>
        <w:t>—</w:t>
      </w:r>
      <w:r>
        <w:rPr>
          <w:lang w:eastAsia="en-US"/>
        </w:rPr>
        <w:t xml:space="preserve"> </w:t>
      </w:r>
      <w:r w:rsidR="003148C9">
        <w:rPr>
          <w:lang w:eastAsia="en-US"/>
        </w:rPr>
        <w:t>a voulu résoudre le problème en sens inverse</w:t>
      </w:r>
      <w:r>
        <w:rPr>
          <w:lang w:eastAsia="en-US"/>
        </w:rPr>
        <w:t xml:space="preserve">… </w:t>
      </w:r>
      <w:r w:rsidR="003148C9">
        <w:rPr>
          <w:lang w:eastAsia="en-US"/>
        </w:rPr>
        <w:t>Il a proposé hier un arrangement à quelqu</w:t>
      </w:r>
      <w:r>
        <w:rPr>
          <w:lang w:eastAsia="en-US"/>
        </w:rPr>
        <w:t>’</w:t>
      </w:r>
      <w:r w:rsidR="003148C9">
        <w:rPr>
          <w:lang w:eastAsia="en-US"/>
        </w:rPr>
        <w:t>un pour nous faire égorger tous</w:t>
      </w:r>
      <w:r>
        <w:rPr>
          <w:lang w:eastAsia="en-US"/>
        </w:rPr>
        <w:t>.</w:t>
      </w:r>
    </w:p>
    <w:p w14:paraId="7031DB72" w14:textId="77777777"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moi aussi</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Pr>
          <w:lang w:eastAsia="en-US"/>
        </w:rPr>
        <w:t>.</w:t>
      </w:r>
    </w:p>
    <w:p w14:paraId="3291D1E6"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était avant notre entrevue</w:t>
      </w:r>
      <w:r>
        <w:rPr>
          <w:lang w:eastAsia="en-US"/>
        </w:rPr>
        <w:t xml:space="preserve">, </w:t>
      </w:r>
      <w:r w:rsidR="003148C9">
        <w:rPr>
          <w:lang w:eastAsia="en-US"/>
        </w:rPr>
        <w:t>répliqua simplement Fargeau</w:t>
      </w:r>
      <w:r>
        <w:rPr>
          <w:lang w:eastAsia="en-US"/>
        </w:rPr>
        <w:t>.</w:t>
      </w:r>
    </w:p>
    <w:p w14:paraId="4A47EF71" w14:textId="77777777" w:rsidR="0046142F" w:rsidRDefault="0046142F" w:rsidP="0046142F">
      <w:pPr>
        <w:rPr>
          <w:lang w:eastAsia="en-US"/>
        </w:rPr>
      </w:pPr>
      <w:r>
        <w:rPr>
          <w:lang w:eastAsia="en-US"/>
        </w:rPr>
        <w:lastRenderedPageBreak/>
        <w:t>— </w:t>
      </w:r>
      <w:r w:rsidR="003148C9">
        <w:rPr>
          <w:lang w:eastAsia="en-US"/>
        </w:rPr>
        <w:t>Hé</w:t>
      </w:r>
      <w:r>
        <w:rPr>
          <w:lang w:eastAsia="en-US"/>
        </w:rPr>
        <w:t xml:space="preserve"> ! </w:t>
      </w:r>
      <w:r w:rsidR="003148C9">
        <w:rPr>
          <w:lang w:eastAsia="en-US"/>
        </w:rPr>
        <w:t>hé</w:t>
      </w:r>
      <w:r>
        <w:rPr>
          <w:lang w:eastAsia="en-US"/>
        </w:rPr>
        <w:t xml:space="preserve"> ! </w:t>
      </w:r>
      <w:r w:rsidR="003148C9">
        <w:rPr>
          <w:lang w:eastAsia="en-US"/>
        </w:rPr>
        <w:t>hé</w:t>
      </w:r>
      <w:r>
        <w:rPr>
          <w:lang w:eastAsia="en-US"/>
        </w:rPr>
        <w:t xml:space="preserve"> ! </w:t>
      </w:r>
      <w:r w:rsidR="003148C9">
        <w:rPr>
          <w:lang w:eastAsia="en-US"/>
        </w:rPr>
        <w:t>ricana le fantôme</w:t>
      </w:r>
      <w:r>
        <w:rPr>
          <w:lang w:eastAsia="en-US"/>
        </w:rPr>
        <w:t xml:space="preserve">, </w:t>
      </w:r>
      <w:r w:rsidR="003148C9">
        <w:rPr>
          <w:lang w:eastAsia="en-US"/>
        </w:rPr>
        <w:t>en avons-nous fait de ces jolis projets</w:t>
      </w:r>
      <w:r>
        <w:rPr>
          <w:lang w:eastAsia="en-US"/>
        </w:rPr>
        <w:t xml:space="preserve"> !… </w:t>
      </w:r>
      <w:r w:rsidR="003148C9">
        <w:rPr>
          <w:lang w:eastAsia="en-US"/>
        </w:rPr>
        <w:t>Mais ce pauvre cousin Fargeau</w:t>
      </w:r>
      <w:r>
        <w:rPr>
          <w:lang w:eastAsia="en-US"/>
        </w:rPr>
        <w:t xml:space="preserve"> !… </w:t>
      </w:r>
      <w:r w:rsidR="003148C9">
        <w:rPr>
          <w:lang w:eastAsia="en-US"/>
        </w:rPr>
        <w:t>il ne se décourage pas</w:t>
      </w:r>
      <w:r>
        <w:rPr>
          <w:lang w:eastAsia="en-US"/>
        </w:rPr>
        <w:t xml:space="preserve">, </w:t>
      </w:r>
      <w:r w:rsidR="003148C9">
        <w:rPr>
          <w:lang w:eastAsia="en-US"/>
        </w:rPr>
        <w:t>au moins</w:t>
      </w:r>
      <w:r>
        <w:rPr>
          <w:lang w:eastAsia="en-US"/>
        </w:rPr>
        <w:t xml:space="preserve"> !… </w:t>
      </w:r>
      <w:r w:rsidR="003148C9">
        <w:rPr>
          <w:lang w:eastAsia="en-US"/>
        </w:rPr>
        <w:t>C</w:t>
      </w:r>
      <w:r>
        <w:rPr>
          <w:lang w:eastAsia="en-US"/>
        </w:rPr>
        <w:t>’</w:t>
      </w:r>
      <w:r w:rsidR="003148C9">
        <w:rPr>
          <w:lang w:eastAsia="en-US"/>
        </w:rPr>
        <w:t>est bien</w:t>
      </w:r>
      <w:r>
        <w:rPr>
          <w:lang w:eastAsia="en-US"/>
        </w:rPr>
        <w:t xml:space="preserve">, </w:t>
      </w:r>
      <w:r w:rsidR="003148C9">
        <w:rPr>
          <w:lang w:eastAsia="en-US"/>
        </w:rPr>
        <w:t>mon bichet</w:t>
      </w:r>
      <w:r>
        <w:rPr>
          <w:lang w:eastAsia="en-US"/>
        </w:rPr>
        <w:t xml:space="preserve"> ! </w:t>
      </w:r>
      <w:r w:rsidR="003148C9">
        <w:rPr>
          <w:lang w:eastAsia="en-US"/>
        </w:rPr>
        <w:t>c</w:t>
      </w:r>
      <w:r>
        <w:rPr>
          <w:lang w:eastAsia="en-US"/>
        </w:rPr>
        <w:t>’</w:t>
      </w:r>
      <w:r w:rsidR="003148C9">
        <w:rPr>
          <w:lang w:eastAsia="en-US"/>
        </w:rPr>
        <w:t>est très bien</w:t>
      </w:r>
      <w:r>
        <w:rPr>
          <w:lang w:eastAsia="en-US"/>
        </w:rPr>
        <w:t> !</w:t>
      </w:r>
    </w:p>
    <w:p w14:paraId="227B4A86" w14:textId="77777777" w:rsidR="0046142F" w:rsidRDefault="003148C9" w:rsidP="0046142F">
      <w:pPr>
        <w:rPr>
          <w:lang w:eastAsia="en-US"/>
        </w:rPr>
      </w:pPr>
      <w:r>
        <w:rPr>
          <w:lang w:eastAsia="en-US"/>
        </w:rPr>
        <w:t>Fargeau réfléchissait</w:t>
      </w:r>
      <w:r w:rsidR="0046142F">
        <w:rPr>
          <w:lang w:eastAsia="en-US"/>
        </w:rPr>
        <w:t>.</w:t>
      </w:r>
    </w:p>
    <w:p w14:paraId="25874AC3" w14:textId="6619A7AF" w:rsidR="0046142F" w:rsidRDefault="0046142F" w:rsidP="0046142F">
      <w:pPr>
        <w:rPr>
          <w:lang w:eastAsia="en-US"/>
        </w:rPr>
      </w:pPr>
      <w:r>
        <w:rPr>
          <w:lang w:eastAsia="en-US"/>
        </w:rPr>
        <w:t>— </w:t>
      </w:r>
      <w:r w:rsidR="003148C9">
        <w:rPr>
          <w:lang w:eastAsia="en-US"/>
        </w:rPr>
        <w:t>Diable</w:t>
      </w:r>
      <w:r>
        <w:rPr>
          <w:lang w:eastAsia="en-US"/>
        </w:rPr>
        <w:t xml:space="preserve"> ! </w:t>
      </w:r>
      <w:r w:rsidR="003148C9">
        <w:rPr>
          <w:lang w:eastAsia="en-US"/>
        </w:rPr>
        <w:t>se disait-il</w:t>
      </w:r>
      <w:r>
        <w:rPr>
          <w:lang w:eastAsia="en-US"/>
        </w:rPr>
        <w:t xml:space="preserve">, </w:t>
      </w:r>
      <w:r w:rsidR="006C2AE1">
        <w:rPr>
          <w:lang w:eastAsia="en-US"/>
        </w:rPr>
        <w:t>—</w:t>
      </w:r>
      <w:r>
        <w:rPr>
          <w:lang w:eastAsia="en-US"/>
        </w:rPr>
        <w:t xml:space="preserve"> M. </w:t>
      </w:r>
      <w:r w:rsidR="003148C9">
        <w:rPr>
          <w:lang w:eastAsia="en-US"/>
        </w:rPr>
        <w:t>Baptiste m</w:t>
      </w:r>
      <w:r>
        <w:rPr>
          <w:lang w:eastAsia="en-US"/>
        </w:rPr>
        <w:t>’</w:t>
      </w:r>
      <w:r w:rsidR="003148C9">
        <w:rPr>
          <w:lang w:eastAsia="en-US"/>
        </w:rPr>
        <w:t>a vendu</w:t>
      </w:r>
      <w:r>
        <w:rPr>
          <w:lang w:eastAsia="en-US"/>
        </w:rPr>
        <w:t xml:space="preserve">… </w:t>
      </w:r>
      <w:r w:rsidR="003148C9">
        <w:rPr>
          <w:lang w:eastAsia="en-US"/>
        </w:rPr>
        <w:t>Heureusement que c</w:t>
      </w:r>
      <w:r>
        <w:rPr>
          <w:lang w:eastAsia="en-US"/>
        </w:rPr>
        <w:t>’</w:t>
      </w:r>
      <w:r w:rsidR="003148C9">
        <w:rPr>
          <w:lang w:eastAsia="en-US"/>
        </w:rPr>
        <w:t>était une fausse attaque</w:t>
      </w:r>
      <w:r>
        <w:rPr>
          <w:lang w:eastAsia="en-US"/>
        </w:rPr>
        <w:t xml:space="preserve">… </w:t>
      </w:r>
      <w:r w:rsidR="003148C9">
        <w:rPr>
          <w:lang w:eastAsia="en-US"/>
        </w:rPr>
        <w:t>Jouons serré</w:t>
      </w:r>
      <w:r>
        <w:rPr>
          <w:lang w:eastAsia="en-US"/>
        </w:rPr>
        <w:t xml:space="preserve"> : </w:t>
      </w:r>
      <w:r w:rsidR="003148C9">
        <w:rPr>
          <w:lang w:eastAsia="en-US"/>
        </w:rPr>
        <w:t>la partie est encore belle</w:t>
      </w:r>
      <w:r>
        <w:rPr>
          <w:lang w:eastAsia="en-US"/>
        </w:rPr>
        <w:t> !</w:t>
      </w:r>
    </w:p>
    <w:p w14:paraId="42843C19" w14:textId="77777777" w:rsidR="0046142F" w:rsidRDefault="0046142F" w:rsidP="0046142F">
      <w:pPr>
        <w:rPr>
          <w:lang w:eastAsia="en-US"/>
        </w:rPr>
      </w:pPr>
      <w:r>
        <w:rPr>
          <w:lang w:eastAsia="en-US"/>
        </w:rPr>
        <w:t>— </w:t>
      </w:r>
      <w:r w:rsidR="003148C9">
        <w:rPr>
          <w:lang w:eastAsia="en-US"/>
        </w:rPr>
        <w:t>Notre bon Fargeau a usé de son droit</w:t>
      </w:r>
      <w:r>
        <w:rPr>
          <w:lang w:eastAsia="en-US"/>
        </w:rPr>
        <w:t xml:space="preserve">, </w:t>
      </w:r>
      <w:r w:rsidR="003148C9">
        <w:rPr>
          <w:lang w:eastAsia="en-US"/>
        </w:rPr>
        <w:t>dit le docteur Morin</w:t>
      </w:r>
      <w:r>
        <w:rPr>
          <w:lang w:eastAsia="en-US"/>
        </w:rPr>
        <w:t xml:space="preserve"> ; </w:t>
      </w:r>
      <w:r w:rsidR="003148C9">
        <w:rPr>
          <w:lang w:eastAsia="en-US"/>
        </w:rPr>
        <w:t>c</w:t>
      </w:r>
      <w:r>
        <w:rPr>
          <w:lang w:eastAsia="en-US"/>
        </w:rPr>
        <w:t>’</w:t>
      </w:r>
      <w:r w:rsidR="003148C9">
        <w:rPr>
          <w:lang w:eastAsia="en-US"/>
        </w:rPr>
        <w:t>est l</w:t>
      </w:r>
      <w:r>
        <w:rPr>
          <w:lang w:eastAsia="en-US"/>
        </w:rPr>
        <w:t>’</w:t>
      </w:r>
      <w:r w:rsidR="003148C9">
        <w:rPr>
          <w:lang w:eastAsia="en-US"/>
        </w:rPr>
        <w:t>argent qui lui manque comme à nous</w:t>
      </w:r>
      <w:r>
        <w:rPr>
          <w:lang w:eastAsia="en-US"/>
        </w:rPr>
        <w:t xml:space="preserve">… </w:t>
      </w:r>
      <w:r w:rsidR="003148C9">
        <w:rPr>
          <w:lang w:eastAsia="en-US"/>
        </w:rPr>
        <w:t xml:space="preserve">Si ce vieux libéral de Jean </w:t>
      </w:r>
      <w:proofErr w:type="spellStart"/>
      <w:r w:rsidR="003148C9">
        <w:rPr>
          <w:lang w:eastAsia="en-US"/>
        </w:rPr>
        <w:t>Crébu</w:t>
      </w:r>
      <w:proofErr w:type="spellEnd"/>
      <w:r w:rsidR="003148C9">
        <w:rPr>
          <w:lang w:eastAsia="en-US"/>
        </w:rPr>
        <w:t xml:space="preserve"> ne nous avait pas coupé les vivres</w:t>
      </w:r>
      <w:r>
        <w:rPr>
          <w:lang w:eastAsia="en-US"/>
        </w:rPr>
        <w:t xml:space="preserve">, </w:t>
      </w:r>
      <w:r w:rsidR="003148C9">
        <w:rPr>
          <w:lang w:eastAsia="en-US"/>
        </w:rPr>
        <w:t>notre affaire serait faite depuis longtemps</w:t>
      </w:r>
      <w:r>
        <w:rPr>
          <w:lang w:eastAsia="en-US"/>
        </w:rPr>
        <w:t>…</w:t>
      </w:r>
    </w:p>
    <w:p w14:paraId="022EE2B5" w14:textId="77777777" w:rsidR="0046142F" w:rsidRDefault="0046142F" w:rsidP="0046142F">
      <w:pPr>
        <w:rPr>
          <w:lang w:eastAsia="en-US"/>
        </w:rPr>
      </w:pPr>
      <w:r>
        <w:rPr>
          <w:lang w:eastAsia="en-US"/>
        </w:rPr>
        <w:t>— </w:t>
      </w:r>
      <w:r w:rsidR="003148C9">
        <w:rPr>
          <w:lang w:eastAsia="en-US"/>
        </w:rPr>
        <w:t>Délibérons</w:t>
      </w:r>
      <w:r>
        <w:rPr>
          <w:lang w:eastAsia="en-US"/>
        </w:rPr>
        <w:t xml:space="preserve"> ! </w:t>
      </w:r>
      <w:r w:rsidR="003148C9">
        <w:rPr>
          <w:lang w:eastAsia="en-US"/>
        </w:rPr>
        <w:t>délibérons</w:t>
      </w:r>
      <w:r>
        <w:rPr>
          <w:lang w:eastAsia="en-US"/>
        </w:rPr>
        <w:t xml:space="preserve"> ! </w:t>
      </w:r>
      <w:r w:rsidR="003148C9">
        <w:rPr>
          <w:lang w:eastAsia="en-US"/>
        </w:rPr>
        <w:t xml:space="preserve">interrompit </w:t>
      </w:r>
      <w:proofErr w:type="spellStart"/>
      <w:r w:rsidR="003148C9">
        <w:rPr>
          <w:lang w:eastAsia="en-US"/>
        </w:rPr>
        <w:t>Houël</w:t>
      </w:r>
      <w:proofErr w:type="spellEnd"/>
      <w:r>
        <w:rPr>
          <w:lang w:eastAsia="en-US"/>
        </w:rPr>
        <w:t xml:space="preserve"> ; </w:t>
      </w:r>
      <w:r w:rsidR="003148C9">
        <w:rPr>
          <w:lang w:eastAsia="en-US"/>
        </w:rPr>
        <w:t>le temps presse</w:t>
      </w:r>
      <w:r>
        <w:rPr>
          <w:lang w:eastAsia="en-US"/>
        </w:rPr>
        <w:t>.</w:t>
      </w:r>
    </w:p>
    <w:p w14:paraId="5371C324" w14:textId="77777777" w:rsidR="0046142F" w:rsidRDefault="0046142F" w:rsidP="0046142F">
      <w:pPr>
        <w:rPr>
          <w:lang w:eastAsia="en-US"/>
        </w:rPr>
      </w:pPr>
      <w:r>
        <w:rPr>
          <w:lang w:eastAsia="en-US"/>
        </w:rPr>
        <w:t>— </w:t>
      </w:r>
      <w:r w:rsidR="003148C9">
        <w:rPr>
          <w:lang w:eastAsia="en-US"/>
        </w:rPr>
        <w:t>Je sais où est Berthe</w:t>
      </w:r>
      <w:r>
        <w:rPr>
          <w:lang w:eastAsia="en-US"/>
        </w:rPr>
        <w:t xml:space="preserve">, </w:t>
      </w:r>
      <w:r w:rsidR="003148C9">
        <w:rPr>
          <w:lang w:eastAsia="en-US"/>
        </w:rPr>
        <w:t>dit Cousin-et-Ami</w:t>
      </w:r>
      <w:r>
        <w:rPr>
          <w:lang w:eastAsia="en-US"/>
        </w:rPr>
        <w:t>.</w:t>
      </w:r>
    </w:p>
    <w:p w14:paraId="26DFEC6E" w14:textId="77777777" w:rsidR="0046142F" w:rsidRDefault="0046142F" w:rsidP="0046142F">
      <w:pPr>
        <w:rPr>
          <w:lang w:eastAsia="en-US"/>
        </w:rPr>
      </w:pPr>
      <w:r>
        <w:rPr>
          <w:lang w:eastAsia="en-US"/>
        </w:rPr>
        <w:t>— </w:t>
      </w:r>
      <w:r w:rsidR="003148C9">
        <w:rPr>
          <w:lang w:eastAsia="en-US"/>
        </w:rPr>
        <w:t>Moi aussi</w:t>
      </w:r>
      <w:r>
        <w:rPr>
          <w:lang w:eastAsia="en-US"/>
        </w:rPr>
        <w:t xml:space="preserve">, </w:t>
      </w:r>
      <w:r w:rsidR="003148C9">
        <w:rPr>
          <w:lang w:eastAsia="en-US"/>
        </w:rPr>
        <w:t>s</w:t>
      </w:r>
      <w:r>
        <w:rPr>
          <w:lang w:eastAsia="en-US"/>
        </w:rPr>
        <w:t>’</w:t>
      </w:r>
      <w:r w:rsidR="003148C9">
        <w:rPr>
          <w:lang w:eastAsia="en-US"/>
        </w:rPr>
        <w:t xml:space="preserve">écrièrent à la fois </w:t>
      </w:r>
      <w:proofErr w:type="spellStart"/>
      <w:r w:rsidR="003148C9">
        <w:rPr>
          <w:lang w:eastAsia="en-US"/>
        </w:rPr>
        <w:t>Houël</w:t>
      </w:r>
      <w:proofErr w:type="spellEnd"/>
      <w:r w:rsidR="003148C9">
        <w:rPr>
          <w:lang w:eastAsia="en-US"/>
        </w:rPr>
        <w:t xml:space="preserve"> et Morin</w:t>
      </w:r>
      <w:r>
        <w:rPr>
          <w:lang w:eastAsia="en-US"/>
        </w:rPr>
        <w:t>.</w:t>
      </w:r>
    </w:p>
    <w:p w14:paraId="36F9FFA0" w14:textId="77777777" w:rsidR="0046142F" w:rsidRDefault="0046142F" w:rsidP="0046142F">
      <w:pPr>
        <w:rPr>
          <w:lang w:eastAsia="en-US"/>
        </w:rPr>
      </w:pPr>
      <w:r>
        <w:rPr>
          <w:lang w:eastAsia="en-US"/>
        </w:rPr>
        <w:t>— </w:t>
      </w:r>
      <w:r w:rsidR="003148C9">
        <w:rPr>
          <w:lang w:eastAsia="en-US"/>
        </w:rPr>
        <w:t>Bavard de Baptiste</w:t>
      </w:r>
      <w:r>
        <w:rPr>
          <w:lang w:eastAsia="en-US"/>
        </w:rPr>
        <w:t xml:space="preserve"> ! </w:t>
      </w:r>
      <w:r w:rsidR="003148C9">
        <w:rPr>
          <w:lang w:eastAsia="en-US"/>
        </w:rPr>
        <w:t>pensa Fargeau</w:t>
      </w:r>
      <w:r>
        <w:rPr>
          <w:lang w:eastAsia="en-US"/>
        </w:rPr>
        <w:t>.</w:t>
      </w:r>
    </w:p>
    <w:p w14:paraId="69378D02" w14:textId="77777777" w:rsidR="0046142F" w:rsidRDefault="0046142F" w:rsidP="0046142F">
      <w:pPr>
        <w:rPr>
          <w:lang w:eastAsia="en-US"/>
        </w:rPr>
      </w:pPr>
      <w:r>
        <w:rPr>
          <w:lang w:eastAsia="en-US"/>
        </w:rPr>
        <w:t>— </w:t>
      </w:r>
      <w:r w:rsidR="003148C9">
        <w:rPr>
          <w:lang w:eastAsia="en-US"/>
        </w:rPr>
        <w:t xml:space="preserve">Le cousin Fargeau le sait </w:t>
      </w:r>
      <w:proofErr w:type="spellStart"/>
      <w:r w:rsidR="003148C9">
        <w:rPr>
          <w:lang w:eastAsia="en-US"/>
        </w:rPr>
        <w:t>parbleure</w:t>
      </w:r>
      <w:proofErr w:type="spellEnd"/>
      <w:r w:rsidR="003148C9">
        <w:rPr>
          <w:lang w:eastAsia="en-US"/>
        </w:rPr>
        <w:t xml:space="preserve"> mieux que vous</w:t>
      </w:r>
      <w:r>
        <w:rPr>
          <w:lang w:eastAsia="en-US"/>
        </w:rPr>
        <w:t xml:space="preserve"> ! </w:t>
      </w:r>
      <w:r w:rsidR="003148C9">
        <w:rPr>
          <w:lang w:eastAsia="en-US"/>
        </w:rPr>
        <w:t xml:space="preserve">ajouta </w:t>
      </w:r>
      <w:proofErr w:type="spellStart"/>
      <w:r w:rsidR="003148C9">
        <w:rPr>
          <w:lang w:eastAsia="en-US"/>
        </w:rPr>
        <w:t>Guérineul</w:t>
      </w:r>
      <w:proofErr w:type="spellEnd"/>
      <w:r>
        <w:rPr>
          <w:lang w:eastAsia="en-US"/>
        </w:rPr>
        <w:t>.</w:t>
      </w:r>
    </w:p>
    <w:p w14:paraId="36BF7E47" w14:textId="77777777" w:rsidR="0046142F" w:rsidRDefault="0046142F" w:rsidP="0046142F">
      <w:pPr>
        <w:rPr>
          <w:lang w:eastAsia="en-US"/>
        </w:rPr>
      </w:pPr>
      <w:r>
        <w:rPr>
          <w:lang w:eastAsia="en-US"/>
        </w:rPr>
        <w:t>— </w:t>
      </w:r>
      <w:r w:rsidR="003148C9">
        <w:rPr>
          <w:lang w:eastAsia="en-US"/>
        </w:rPr>
        <w:t>Penser à nous détruire réciproquement désormais</w:t>
      </w:r>
      <w:r>
        <w:rPr>
          <w:lang w:eastAsia="en-US"/>
        </w:rPr>
        <w:t xml:space="preserve">, </w:t>
      </w:r>
      <w:r w:rsidR="003148C9">
        <w:rPr>
          <w:lang w:eastAsia="en-US"/>
        </w:rPr>
        <w:t>reprit Cousin-et-Ami</w:t>
      </w:r>
      <w:r>
        <w:rPr>
          <w:lang w:eastAsia="en-US"/>
        </w:rPr>
        <w:t xml:space="preserve">, </w:t>
      </w:r>
      <w:r w:rsidR="003148C9">
        <w:rPr>
          <w:lang w:eastAsia="en-US"/>
        </w:rPr>
        <w:t>c</w:t>
      </w:r>
      <w:r>
        <w:rPr>
          <w:lang w:eastAsia="en-US"/>
        </w:rPr>
        <w:t>’</w:t>
      </w:r>
      <w:r w:rsidR="003148C9">
        <w:rPr>
          <w:lang w:eastAsia="en-US"/>
        </w:rPr>
        <w:t>est bien grave</w:t>
      </w:r>
      <w:r>
        <w:rPr>
          <w:lang w:eastAsia="en-US"/>
        </w:rPr>
        <w:t xml:space="preserve"> !… </w:t>
      </w:r>
      <w:r w:rsidR="003148C9">
        <w:rPr>
          <w:lang w:eastAsia="en-US"/>
        </w:rPr>
        <w:t xml:space="preserve">Sans ce diable incarné de </w:t>
      </w:r>
      <w:proofErr w:type="spellStart"/>
      <w:r w:rsidR="003148C9">
        <w:rPr>
          <w:lang w:eastAsia="en-US"/>
        </w:rPr>
        <w:t>Tiennet</w:t>
      </w:r>
      <w:proofErr w:type="spellEnd"/>
      <w:r>
        <w:rPr>
          <w:lang w:eastAsia="en-US"/>
        </w:rPr>
        <w:t xml:space="preserve">, </w:t>
      </w:r>
      <w:r w:rsidR="003148C9">
        <w:rPr>
          <w:lang w:eastAsia="en-US"/>
        </w:rPr>
        <w:t>je dirais</w:t>
      </w:r>
      <w:r>
        <w:rPr>
          <w:lang w:eastAsia="en-US"/>
        </w:rPr>
        <w:t xml:space="preserve"> : </w:t>
      </w:r>
      <w:r w:rsidR="003148C9">
        <w:rPr>
          <w:lang w:eastAsia="en-US"/>
        </w:rPr>
        <w:t>occupons-nous exclusivement de Berthe</w:t>
      </w:r>
      <w:r>
        <w:rPr>
          <w:lang w:eastAsia="en-US"/>
        </w:rPr>
        <w:t>…</w:t>
      </w:r>
    </w:p>
    <w:p w14:paraId="4C81BC32"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dit le fantôme</w:t>
      </w:r>
      <w:r>
        <w:rPr>
          <w:lang w:eastAsia="en-US"/>
        </w:rPr>
        <w:t>.</w:t>
      </w:r>
    </w:p>
    <w:p w14:paraId="172069E5" w14:textId="2A911322" w:rsidR="0046142F" w:rsidRDefault="003148C9" w:rsidP="0046142F">
      <w:pPr>
        <w:rPr>
          <w:lang w:eastAsia="en-US"/>
        </w:rPr>
      </w:pPr>
      <w:r>
        <w:rPr>
          <w:lang w:eastAsia="en-US"/>
        </w:rPr>
        <w:t>Il y avait de l</w:t>
      </w:r>
      <w:r w:rsidR="0046142F">
        <w:rPr>
          <w:lang w:eastAsia="en-US"/>
        </w:rPr>
        <w:t>’</w:t>
      </w:r>
      <w:r>
        <w:rPr>
          <w:lang w:eastAsia="en-US"/>
        </w:rPr>
        <w:t>hésitation sur tous les visages</w:t>
      </w:r>
      <w:r w:rsidR="0046142F">
        <w:rPr>
          <w:lang w:eastAsia="en-US"/>
        </w:rPr>
        <w:t xml:space="preserve">, </w:t>
      </w:r>
      <w:r>
        <w:rPr>
          <w:lang w:eastAsia="en-US"/>
        </w:rPr>
        <w:t xml:space="preserve">sauf celui de </w:t>
      </w:r>
      <w:r w:rsidR="0046142F">
        <w:rPr>
          <w:lang w:eastAsia="en-US"/>
        </w:rPr>
        <w:t>M. </w:t>
      </w:r>
      <w:r>
        <w:rPr>
          <w:lang w:eastAsia="en-US"/>
        </w:rPr>
        <w:t>Fargeau</w:t>
      </w:r>
      <w:r w:rsidR="0046142F">
        <w:rPr>
          <w:lang w:eastAsia="en-US"/>
        </w:rPr>
        <w:t xml:space="preserve">, </w:t>
      </w:r>
      <w:r>
        <w:rPr>
          <w:lang w:eastAsia="en-US"/>
        </w:rPr>
        <w:t>qui semblait assister à cette conférence en homme désintéressé</w:t>
      </w:r>
      <w:r w:rsidR="0046142F">
        <w:rPr>
          <w:lang w:eastAsia="en-US"/>
        </w:rPr>
        <w:t>.</w:t>
      </w:r>
    </w:p>
    <w:p w14:paraId="6667ED26" w14:textId="77777777" w:rsidR="0046142F" w:rsidRDefault="003148C9" w:rsidP="0046142F">
      <w:pPr>
        <w:rPr>
          <w:lang w:eastAsia="en-US"/>
        </w:rPr>
      </w:pPr>
      <w:r>
        <w:rPr>
          <w:lang w:eastAsia="en-US"/>
        </w:rPr>
        <w:lastRenderedPageBreak/>
        <w:t>Évidemment</w:t>
      </w:r>
      <w:r w:rsidR="0046142F">
        <w:rPr>
          <w:lang w:eastAsia="en-US"/>
        </w:rPr>
        <w:t xml:space="preserve">, </w:t>
      </w:r>
      <w:r>
        <w:rPr>
          <w:lang w:eastAsia="en-US"/>
        </w:rPr>
        <w:t>il avait d</w:t>
      </w:r>
      <w:r w:rsidR="0046142F">
        <w:rPr>
          <w:lang w:eastAsia="en-US"/>
        </w:rPr>
        <w:t>’</w:t>
      </w:r>
      <w:r>
        <w:rPr>
          <w:lang w:eastAsia="en-US"/>
        </w:rPr>
        <w:t>autres cordes à son arc</w:t>
      </w:r>
      <w:r w:rsidR="0046142F">
        <w:rPr>
          <w:lang w:eastAsia="en-US"/>
        </w:rPr>
        <w:t>.</w:t>
      </w:r>
    </w:p>
    <w:p w14:paraId="2860853C" w14:textId="77777777" w:rsidR="0046142F" w:rsidRDefault="0046142F" w:rsidP="0046142F">
      <w:pPr>
        <w:rPr>
          <w:lang w:eastAsia="en-US"/>
        </w:rPr>
      </w:pPr>
      <w:r>
        <w:rPr>
          <w:lang w:eastAsia="en-US"/>
        </w:rPr>
        <w:t>— </w:t>
      </w:r>
      <w:r w:rsidR="003148C9">
        <w:rPr>
          <w:lang w:eastAsia="en-US"/>
        </w:rPr>
        <w:t>Eh bien</w:t>
      </w:r>
      <w:r>
        <w:rPr>
          <w:lang w:eastAsia="en-US"/>
        </w:rPr>
        <w:t xml:space="preserve">… </w:t>
      </w:r>
      <w:r w:rsidR="003148C9">
        <w:rPr>
          <w:lang w:eastAsia="en-US"/>
        </w:rPr>
        <w:t>répéta Cousin-et-Ami</w:t>
      </w:r>
      <w:r>
        <w:rPr>
          <w:lang w:eastAsia="en-US"/>
        </w:rPr>
        <w:t>.</w:t>
      </w:r>
    </w:p>
    <w:p w14:paraId="5BA54430" w14:textId="7A9AE2A4" w:rsidR="0046142F" w:rsidRDefault="0046142F" w:rsidP="0046142F">
      <w:pPr>
        <w:rPr>
          <w:lang w:eastAsia="en-US"/>
        </w:rPr>
      </w:pPr>
      <w:r>
        <w:rPr>
          <w:lang w:eastAsia="en-US"/>
        </w:rPr>
        <w:t>— </w:t>
      </w:r>
      <w:r w:rsidR="003148C9">
        <w:rPr>
          <w:lang w:eastAsia="en-US"/>
        </w:rPr>
        <w:t>Il n</w:t>
      </w:r>
      <w:r>
        <w:rPr>
          <w:lang w:eastAsia="en-US"/>
        </w:rPr>
        <w:t>’</w:t>
      </w:r>
      <w:r w:rsidR="003148C9">
        <w:rPr>
          <w:lang w:eastAsia="en-US"/>
        </w:rPr>
        <w:t>y a pas de doute</w:t>
      </w:r>
      <w:r>
        <w:rPr>
          <w:lang w:eastAsia="en-US"/>
        </w:rPr>
        <w:t xml:space="preserve"> !… </w:t>
      </w:r>
      <w:r w:rsidR="003148C9">
        <w:rPr>
          <w:lang w:eastAsia="en-US"/>
        </w:rPr>
        <w:t xml:space="preserve">murmura </w:t>
      </w:r>
      <w:proofErr w:type="spellStart"/>
      <w:r w:rsidR="003148C9">
        <w:rPr>
          <w:lang w:eastAsia="en-US"/>
        </w:rPr>
        <w:t>Houël</w:t>
      </w:r>
      <w:proofErr w:type="spellEnd"/>
      <w:r>
        <w:rPr>
          <w:lang w:eastAsia="en-US"/>
        </w:rPr>
        <w:t xml:space="preserve"> ; </w:t>
      </w:r>
      <w:r w:rsidR="006C2AE1">
        <w:rPr>
          <w:lang w:eastAsia="en-US"/>
        </w:rPr>
        <w:t>—</w:t>
      </w:r>
      <w:r>
        <w:rPr>
          <w:lang w:eastAsia="en-US"/>
        </w:rPr>
        <w:t xml:space="preserve"> </w:t>
      </w:r>
      <w:r w:rsidR="003148C9">
        <w:rPr>
          <w:lang w:eastAsia="en-US"/>
        </w:rPr>
        <w:t>c</w:t>
      </w:r>
      <w:r>
        <w:rPr>
          <w:lang w:eastAsia="en-US"/>
        </w:rPr>
        <w:t>’</w:t>
      </w:r>
      <w:r w:rsidR="003148C9">
        <w:rPr>
          <w:lang w:eastAsia="en-US"/>
        </w:rPr>
        <w:t>est épineux</w:t>
      </w:r>
      <w:r>
        <w:rPr>
          <w:lang w:eastAsia="en-US"/>
        </w:rPr>
        <w:t xml:space="preserve"> !… </w:t>
      </w:r>
      <w:r w:rsidR="003148C9">
        <w:rPr>
          <w:lang w:eastAsia="en-US"/>
        </w:rPr>
        <w:t>Souvenez-vous du souper des funérailles</w:t>
      </w:r>
      <w:r>
        <w:rPr>
          <w:lang w:eastAsia="en-US"/>
        </w:rPr>
        <w:t xml:space="preserve">… </w:t>
      </w:r>
      <w:r w:rsidR="003148C9">
        <w:rPr>
          <w:lang w:eastAsia="en-US"/>
        </w:rPr>
        <w:t xml:space="preserve">ce </w:t>
      </w:r>
      <w:proofErr w:type="spellStart"/>
      <w:r w:rsidR="003148C9">
        <w:rPr>
          <w:lang w:eastAsia="en-US"/>
        </w:rPr>
        <w:t>Tiennet</w:t>
      </w:r>
      <w:proofErr w:type="spellEnd"/>
      <w:r w:rsidR="003148C9">
        <w:rPr>
          <w:lang w:eastAsia="en-US"/>
        </w:rPr>
        <w:t xml:space="preserve"> nous en fit voir de rudes</w:t>
      </w:r>
      <w:r>
        <w:rPr>
          <w:lang w:eastAsia="en-US"/>
        </w:rPr>
        <w:t> !…</w:t>
      </w:r>
    </w:p>
    <w:p w14:paraId="1E6DDEAD"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vu mieux que cela</w:t>
      </w:r>
      <w:r>
        <w:rPr>
          <w:lang w:eastAsia="en-US"/>
        </w:rPr>
        <w:t xml:space="preserve"> ! </w:t>
      </w:r>
      <w:r w:rsidR="003148C9">
        <w:rPr>
          <w:lang w:eastAsia="en-US"/>
        </w:rPr>
        <w:t xml:space="preserve">dit </w:t>
      </w:r>
      <w:proofErr w:type="spellStart"/>
      <w:r w:rsidR="003148C9">
        <w:rPr>
          <w:lang w:eastAsia="en-US"/>
        </w:rPr>
        <w:t>Maudreuil</w:t>
      </w:r>
      <w:proofErr w:type="spellEnd"/>
      <w:r w:rsidR="003148C9">
        <w:rPr>
          <w:lang w:eastAsia="en-US"/>
        </w:rPr>
        <w:t xml:space="preserve"> avec une certaine emphase</w:t>
      </w:r>
      <w:r>
        <w:rPr>
          <w:lang w:eastAsia="en-US"/>
        </w:rPr>
        <w:t>.</w:t>
      </w:r>
    </w:p>
    <w:p w14:paraId="57E525FF" w14:textId="77777777" w:rsidR="0046142F" w:rsidRDefault="0046142F" w:rsidP="0046142F">
      <w:pPr>
        <w:rPr>
          <w:lang w:eastAsia="en-US"/>
        </w:rPr>
      </w:pPr>
      <w:r>
        <w:rPr>
          <w:lang w:eastAsia="en-US"/>
        </w:rPr>
        <w:t>— </w:t>
      </w:r>
      <w:r w:rsidR="003148C9">
        <w:rPr>
          <w:lang w:eastAsia="en-US"/>
        </w:rPr>
        <w:t>Quoi donc</w:t>
      </w:r>
      <w:r>
        <w:rPr>
          <w:lang w:eastAsia="en-US"/>
        </w:rPr>
        <w:t> ?</w:t>
      </w:r>
    </w:p>
    <w:p w14:paraId="5A4A025F" w14:textId="77777777" w:rsidR="0046142F" w:rsidRDefault="0046142F" w:rsidP="0046142F">
      <w:pPr>
        <w:rPr>
          <w:lang w:eastAsia="en-US"/>
        </w:rPr>
      </w:pPr>
      <w:r>
        <w:rPr>
          <w:lang w:eastAsia="en-US"/>
        </w:rPr>
        <w:t>— </w:t>
      </w:r>
      <w:r w:rsidR="003148C9">
        <w:rPr>
          <w:lang w:eastAsia="en-US"/>
        </w:rPr>
        <w:t>Je vous dis que c</w:t>
      </w:r>
      <w:r>
        <w:rPr>
          <w:lang w:eastAsia="en-US"/>
        </w:rPr>
        <w:t>’</w:t>
      </w:r>
      <w:r w:rsidR="003148C9">
        <w:rPr>
          <w:lang w:eastAsia="en-US"/>
        </w:rPr>
        <w:t>est un diable</w:t>
      </w:r>
      <w:r>
        <w:rPr>
          <w:lang w:eastAsia="en-US"/>
        </w:rPr>
        <w:t xml:space="preserve"> !… </w:t>
      </w:r>
      <w:r w:rsidR="003148C9">
        <w:rPr>
          <w:lang w:eastAsia="en-US"/>
        </w:rPr>
        <w:t>Quand j</w:t>
      </w:r>
      <w:r>
        <w:rPr>
          <w:lang w:eastAsia="en-US"/>
        </w:rPr>
        <w:t>’</w:t>
      </w:r>
      <w:r w:rsidR="003148C9">
        <w:rPr>
          <w:lang w:eastAsia="en-US"/>
        </w:rPr>
        <w:t>ai été à Londres pour étudier la question des obsèques anglaises</w:t>
      </w:r>
      <w:r>
        <w:rPr>
          <w:lang w:eastAsia="en-US"/>
        </w:rPr>
        <w:t xml:space="preserve">, </w:t>
      </w:r>
      <w:r w:rsidR="003148C9">
        <w:rPr>
          <w:lang w:eastAsia="en-US"/>
        </w:rPr>
        <w:t>j</w:t>
      </w:r>
      <w:r>
        <w:rPr>
          <w:lang w:eastAsia="en-US"/>
        </w:rPr>
        <w:t>’</w:t>
      </w:r>
      <w:r w:rsidR="003148C9">
        <w:rPr>
          <w:lang w:eastAsia="en-US"/>
        </w:rPr>
        <w:t>ai voulu voir un pugilat</w:t>
      </w:r>
      <w:r>
        <w:rPr>
          <w:lang w:eastAsia="en-US"/>
        </w:rPr>
        <w:t xml:space="preserve">… </w:t>
      </w:r>
      <w:r w:rsidR="003148C9">
        <w:rPr>
          <w:lang w:eastAsia="en-US"/>
        </w:rPr>
        <w:t>Je rattachais cet exercice à l</w:t>
      </w:r>
      <w:r>
        <w:rPr>
          <w:lang w:eastAsia="en-US"/>
        </w:rPr>
        <w:t>’</w:t>
      </w:r>
      <w:r w:rsidR="003148C9">
        <w:rPr>
          <w:lang w:eastAsia="en-US"/>
        </w:rPr>
        <w:t>art des gladiateurs que les anciens faisaient combattre autour des tombeaux</w:t>
      </w:r>
      <w:r>
        <w:rPr>
          <w:lang w:eastAsia="en-US"/>
        </w:rPr>
        <w:t xml:space="preserve">… </w:t>
      </w:r>
      <w:r w:rsidR="003148C9">
        <w:rPr>
          <w:lang w:eastAsia="en-US"/>
        </w:rPr>
        <w:t>Il y avait un nommé Swift qui était étonnant</w:t>
      </w:r>
      <w:r>
        <w:rPr>
          <w:lang w:eastAsia="en-US"/>
        </w:rPr>
        <w:t>…</w:t>
      </w:r>
    </w:p>
    <w:p w14:paraId="01548125" w14:textId="77777777" w:rsidR="0046142F" w:rsidRDefault="0046142F" w:rsidP="0046142F">
      <w:pPr>
        <w:rPr>
          <w:lang w:eastAsia="en-US"/>
        </w:rPr>
      </w:pPr>
      <w:r>
        <w:rPr>
          <w:lang w:eastAsia="en-US"/>
        </w:rPr>
        <w:t>« </w:t>
      </w:r>
      <w:r w:rsidR="003148C9">
        <w:rPr>
          <w:lang w:eastAsia="en-US"/>
        </w:rPr>
        <w:t>Pendant que je regardais ce Swift battre tous ses concurrents</w:t>
      </w:r>
      <w:r>
        <w:rPr>
          <w:lang w:eastAsia="en-US"/>
        </w:rPr>
        <w:t xml:space="preserve">, </w:t>
      </w:r>
      <w:r w:rsidR="003148C9">
        <w:rPr>
          <w:lang w:eastAsia="en-US"/>
        </w:rPr>
        <w:t>j</w:t>
      </w:r>
      <w:r>
        <w:rPr>
          <w:lang w:eastAsia="en-US"/>
        </w:rPr>
        <w:t>’</w:t>
      </w:r>
      <w:r w:rsidR="003148C9">
        <w:rPr>
          <w:lang w:eastAsia="en-US"/>
        </w:rPr>
        <w:t>aperçus parmi les spectateurs une figure de connaissance</w:t>
      </w:r>
      <w:r>
        <w:rPr>
          <w:lang w:eastAsia="en-US"/>
        </w:rPr>
        <w:t xml:space="preserve">… </w:t>
      </w:r>
      <w:r w:rsidR="003148C9">
        <w:rPr>
          <w:lang w:eastAsia="en-US"/>
        </w:rPr>
        <w:t xml:space="preserve">Notre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xml:space="preserve">, </w:t>
      </w:r>
      <w:r w:rsidR="003148C9">
        <w:rPr>
          <w:lang w:eastAsia="en-US"/>
        </w:rPr>
        <w:t>habillé en pure gentleman et suivant la lutte avec un binocle d</w:t>
      </w:r>
      <w:r>
        <w:rPr>
          <w:lang w:eastAsia="en-US"/>
        </w:rPr>
        <w:t>’</w:t>
      </w:r>
      <w:r w:rsidR="003148C9">
        <w:rPr>
          <w:lang w:eastAsia="en-US"/>
        </w:rPr>
        <w:t>or</w:t>
      </w:r>
      <w:r>
        <w:rPr>
          <w:lang w:eastAsia="en-US"/>
        </w:rPr>
        <w:t>.</w:t>
      </w:r>
    </w:p>
    <w:p w14:paraId="51F16B2F" w14:textId="77777777" w:rsidR="0046142F" w:rsidRDefault="0046142F" w:rsidP="0046142F">
      <w:pPr>
        <w:rPr>
          <w:lang w:eastAsia="en-US"/>
        </w:rPr>
      </w:pPr>
      <w:r>
        <w:rPr>
          <w:lang w:eastAsia="en-US"/>
        </w:rPr>
        <w:t>« </w:t>
      </w:r>
      <w:r w:rsidR="003148C9">
        <w:rPr>
          <w:lang w:eastAsia="en-US"/>
        </w:rPr>
        <w:t>Je me procurai son adresse et j</w:t>
      </w:r>
      <w:r>
        <w:rPr>
          <w:lang w:eastAsia="en-US"/>
        </w:rPr>
        <w:t>’</w:t>
      </w:r>
      <w:r w:rsidR="003148C9">
        <w:rPr>
          <w:lang w:eastAsia="en-US"/>
        </w:rPr>
        <w:t>allai chez Swift</w:t>
      </w:r>
      <w:r>
        <w:rPr>
          <w:lang w:eastAsia="en-US"/>
        </w:rPr>
        <w:t> :</w:t>
      </w:r>
    </w:p>
    <w:p w14:paraId="4DE03D5E" w14:textId="77777777" w:rsidR="0046142F" w:rsidRDefault="0046142F" w:rsidP="0046142F">
      <w:pPr>
        <w:rPr>
          <w:lang w:eastAsia="en-US"/>
        </w:rPr>
      </w:pPr>
      <w:r>
        <w:rPr>
          <w:lang w:eastAsia="en-US"/>
        </w:rPr>
        <w:t>« — </w:t>
      </w:r>
      <w:r w:rsidR="003148C9">
        <w:rPr>
          <w:lang w:eastAsia="en-US"/>
        </w:rPr>
        <w:t>Peut-on tuer un homme d</w:t>
      </w:r>
      <w:r>
        <w:rPr>
          <w:lang w:eastAsia="en-US"/>
        </w:rPr>
        <w:t>’</w:t>
      </w:r>
      <w:r w:rsidR="003148C9">
        <w:rPr>
          <w:lang w:eastAsia="en-US"/>
        </w:rPr>
        <w:t>un coup de poing</w:t>
      </w:r>
      <w:r>
        <w:rPr>
          <w:lang w:eastAsia="en-US"/>
        </w:rPr>
        <w:t xml:space="preserve"> ? </w:t>
      </w:r>
      <w:r w:rsidR="003148C9">
        <w:rPr>
          <w:lang w:eastAsia="en-US"/>
        </w:rPr>
        <w:t>lui demandai-je</w:t>
      </w:r>
      <w:r>
        <w:rPr>
          <w:lang w:eastAsia="en-US"/>
        </w:rPr>
        <w:t>.</w:t>
      </w:r>
    </w:p>
    <w:p w14:paraId="2785FF7B" w14:textId="77777777" w:rsidR="0046142F" w:rsidRDefault="0046142F" w:rsidP="0046142F">
      <w:pPr>
        <w:rPr>
          <w:lang w:eastAsia="en-US"/>
        </w:rPr>
      </w:pPr>
      <w:r>
        <w:rPr>
          <w:lang w:eastAsia="en-US"/>
        </w:rPr>
        <w:t>« — </w:t>
      </w:r>
      <w:r w:rsidR="003148C9">
        <w:rPr>
          <w:lang w:eastAsia="en-US"/>
        </w:rPr>
        <w:t>Je crois bien</w:t>
      </w:r>
      <w:r>
        <w:rPr>
          <w:lang w:eastAsia="en-US"/>
        </w:rPr>
        <w:t xml:space="preserve">, </w:t>
      </w:r>
      <w:r w:rsidR="003148C9">
        <w:rPr>
          <w:lang w:eastAsia="en-US"/>
        </w:rPr>
        <w:t>me répondit-il</w:t>
      </w:r>
      <w:r>
        <w:rPr>
          <w:lang w:eastAsia="en-US"/>
        </w:rPr>
        <w:t xml:space="preserve"> ; </w:t>
      </w:r>
      <w:r w:rsidR="003148C9">
        <w:rPr>
          <w:lang w:eastAsia="en-US"/>
        </w:rPr>
        <w:t>le coup de poing du poumon</w:t>
      </w:r>
      <w:r>
        <w:rPr>
          <w:lang w:eastAsia="en-US"/>
        </w:rPr>
        <w:t>…</w:t>
      </w:r>
    </w:p>
    <w:p w14:paraId="4FE88DE3" w14:textId="77777777" w:rsidR="0046142F" w:rsidRDefault="0046142F" w:rsidP="0046142F">
      <w:pPr>
        <w:rPr>
          <w:lang w:eastAsia="en-US"/>
        </w:rPr>
      </w:pPr>
      <w:r>
        <w:rPr>
          <w:lang w:eastAsia="en-US"/>
        </w:rPr>
        <w:t>« — </w:t>
      </w:r>
      <w:r w:rsidR="003148C9">
        <w:rPr>
          <w:lang w:eastAsia="en-US"/>
        </w:rPr>
        <w:t>Voulez-vous me vendre un coup de poing du poumon cinq cents livres sterling</w:t>
      </w:r>
      <w:r>
        <w:rPr>
          <w:lang w:eastAsia="en-US"/>
        </w:rPr>
        <w:t> ?</w:t>
      </w:r>
    </w:p>
    <w:p w14:paraId="1135D7D7" w14:textId="42DCD430" w:rsidR="0046142F" w:rsidRDefault="0046142F" w:rsidP="0046142F">
      <w:pPr>
        <w:rPr>
          <w:lang w:eastAsia="en-US"/>
        </w:rPr>
      </w:pPr>
      <w:r>
        <w:rPr>
          <w:lang w:eastAsia="en-US"/>
        </w:rPr>
        <w:t>« </w:t>
      </w:r>
      <w:r w:rsidR="003148C9">
        <w:rPr>
          <w:lang w:eastAsia="en-US"/>
        </w:rPr>
        <w:t>Il fit quelques difficultés</w:t>
      </w:r>
      <w:r>
        <w:rPr>
          <w:lang w:eastAsia="en-US"/>
        </w:rPr>
        <w:t xml:space="preserve">, </w:t>
      </w:r>
      <w:r w:rsidR="003148C9">
        <w:rPr>
          <w:lang w:eastAsia="en-US"/>
        </w:rPr>
        <w:t>puis il fut convenu qu</w:t>
      </w:r>
      <w:r>
        <w:rPr>
          <w:lang w:eastAsia="en-US"/>
        </w:rPr>
        <w:t>’</w:t>
      </w:r>
      <w:r w:rsidR="003148C9">
        <w:rPr>
          <w:lang w:eastAsia="en-US"/>
        </w:rPr>
        <w:t xml:space="preserve">il écraserait le pied de notre </w:t>
      </w:r>
      <w:proofErr w:type="spellStart"/>
      <w:r w:rsidR="003148C9">
        <w:rPr>
          <w:lang w:eastAsia="en-US"/>
        </w:rPr>
        <w:t>Tiennet</w:t>
      </w:r>
      <w:proofErr w:type="spellEnd"/>
      <w:r w:rsidR="003148C9">
        <w:rPr>
          <w:lang w:eastAsia="en-US"/>
        </w:rPr>
        <w:t xml:space="preserve"> au sortir de son hôtel</w:t>
      </w:r>
      <w:r>
        <w:rPr>
          <w:lang w:eastAsia="en-US"/>
        </w:rPr>
        <w:t xml:space="preserve">, </w:t>
      </w:r>
      <w:r w:rsidR="003148C9">
        <w:rPr>
          <w:lang w:eastAsia="en-US"/>
        </w:rPr>
        <w:t>qu</w:t>
      </w:r>
      <w:r>
        <w:rPr>
          <w:lang w:eastAsia="en-US"/>
        </w:rPr>
        <w:t>’</w:t>
      </w:r>
      <w:r w:rsidR="003148C9">
        <w:rPr>
          <w:lang w:eastAsia="en-US"/>
        </w:rPr>
        <w:t>une bagarre s</w:t>
      </w:r>
      <w:r>
        <w:rPr>
          <w:lang w:eastAsia="en-US"/>
        </w:rPr>
        <w:t>’</w:t>
      </w:r>
      <w:r w:rsidR="003148C9">
        <w:rPr>
          <w:lang w:eastAsia="en-US"/>
        </w:rPr>
        <w:t>ensuivrait</w:t>
      </w:r>
      <w:r>
        <w:rPr>
          <w:lang w:eastAsia="en-US"/>
        </w:rPr>
        <w:t xml:space="preserve">, </w:t>
      </w:r>
      <w:r w:rsidR="006C2AE1">
        <w:rPr>
          <w:lang w:eastAsia="en-US"/>
        </w:rPr>
        <w:t>—</w:t>
      </w:r>
      <w:r>
        <w:rPr>
          <w:lang w:eastAsia="en-US"/>
        </w:rPr>
        <w:t xml:space="preserve"> </w:t>
      </w:r>
      <w:r w:rsidR="003148C9">
        <w:rPr>
          <w:lang w:eastAsia="en-US"/>
        </w:rPr>
        <w:t>puis le coup de poing du poumon</w:t>
      </w:r>
      <w:r>
        <w:rPr>
          <w:lang w:eastAsia="en-US"/>
        </w:rPr>
        <w:t>.</w:t>
      </w:r>
    </w:p>
    <w:p w14:paraId="4F91283C" w14:textId="77777777" w:rsidR="0046142F" w:rsidRDefault="0046142F" w:rsidP="0046142F">
      <w:pPr>
        <w:rPr>
          <w:lang w:eastAsia="en-US"/>
        </w:rPr>
      </w:pPr>
      <w:r>
        <w:rPr>
          <w:lang w:eastAsia="en-US"/>
        </w:rPr>
        <w:lastRenderedPageBreak/>
        <w:t>« </w:t>
      </w:r>
      <w:r w:rsidR="003148C9">
        <w:rPr>
          <w:lang w:eastAsia="en-US"/>
        </w:rPr>
        <w:t>Ce Swift</w:t>
      </w:r>
      <w:r>
        <w:rPr>
          <w:lang w:eastAsia="en-US"/>
        </w:rPr>
        <w:t xml:space="preserve">, </w:t>
      </w:r>
      <w:r w:rsidR="003148C9">
        <w:rPr>
          <w:lang w:eastAsia="en-US"/>
        </w:rPr>
        <w:t>sans exagérer</w:t>
      </w:r>
      <w:r>
        <w:rPr>
          <w:lang w:eastAsia="en-US"/>
        </w:rPr>
        <w:t xml:space="preserve">, </w:t>
      </w:r>
      <w:r w:rsidR="003148C9">
        <w:rPr>
          <w:lang w:eastAsia="en-US"/>
        </w:rPr>
        <w:t>porterait Romblon-Ballon à bout de bras</w:t>
      </w:r>
      <w:r>
        <w:rPr>
          <w:lang w:eastAsia="en-US"/>
        </w:rPr>
        <w:t>.</w:t>
      </w:r>
    </w:p>
    <w:p w14:paraId="08251A99" w14:textId="4E73FE79" w:rsidR="0046142F" w:rsidRDefault="0046142F" w:rsidP="0046142F">
      <w:pPr>
        <w:rPr>
          <w:lang w:eastAsia="en-US"/>
        </w:rPr>
      </w:pPr>
      <w:r>
        <w:rPr>
          <w:lang w:eastAsia="en-US"/>
        </w:rPr>
        <w:t>« </w:t>
      </w:r>
      <w:r w:rsidR="003148C9">
        <w:rPr>
          <w:lang w:eastAsia="en-US"/>
        </w:rPr>
        <w:t>Le lendemain</w:t>
      </w:r>
      <w:r>
        <w:rPr>
          <w:lang w:eastAsia="en-US"/>
        </w:rPr>
        <w:t xml:space="preserve">, </w:t>
      </w:r>
      <w:r w:rsidR="003148C9">
        <w:rPr>
          <w:lang w:eastAsia="en-US"/>
        </w:rPr>
        <w:t xml:space="preserve">il attendit </w:t>
      </w:r>
      <w:proofErr w:type="spellStart"/>
      <w:r w:rsidR="003148C9">
        <w:rPr>
          <w:lang w:eastAsia="en-US"/>
        </w:rPr>
        <w:t>Tiennet</w:t>
      </w:r>
      <w:proofErr w:type="spellEnd"/>
      <w:r>
        <w:rPr>
          <w:lang w:eastAsia="en-US"/>
        </w:rPr>
        <w:t xml:space="preserve">, </w:t>
      </w:r>
      <w:r w:rsidR="003148C9">
        <w:rPr>
          <w:lang w:eastAsia="en-US"/>
        </w:rPr>
        <w:t>qui s</w:t>
      </w:r>
      <w:r>
        <w:rPr>
          <w:lang w:eastAsia="en-US"/>
        </w:rPr>
        <w:t>’</w:t>
      </w:r>
      <w:r w:rsidR="003148C9">
        <w:rPr>
          <w:lang w:eastAsia="en-US"/>
        </w:rPr>
        <w:t xml:space="preserve">appelait </w:t>
      </w:r>
      <w:r>
        <w:rPr>
          <w:lang w:eastAsia="en-US"/>
        </w:rPr>
        <w:t>M. </w:t>
      </w:r>
      <w:proofErr w:type="spellStart"/>
      <w:r w:rsidR="003148C9">
        <w:rPr>
          <w:lang w:eastAsia="en-US"/>
        </w:rPr>
        <w:t>Mérieul</w:t>
      </w:r>
      <w:proofErr w:type="spellEnd"/>
      <w:r>
        <w:rPr>
          <w:lang w:eastAsia="en-US"/>
        </w:rPr>
        <w:t>. »</w:t>
      </w:r>
    </w:p>
    <w:p w14:paraId="2B45447A" w14:textId="77777777" w:rsidR="0046142F" w:rsidRDefault="0046142F" w:rsidP="0046142F">
      <w:pPr>
        <w:rPr>
          <w:lang w:eastAsia="en-US"/>
        </w:rPr>
      </w:pPr>
      <w:r>
        <w:rPr>
          <w:lang w:eastAsia="en-US"/>
        </w:rPr>
        <w:t>— </w:t>
      </w:r>
      <w:r w:rsidR="003148C9">
        <w:rPr>
          <w:lang w:eastAsia="en-US"/>
        </w:rPr>
        <w:t>Ah diable</w:t>
      </w:r>
      <w:r>
        <w:rPr>
          <w:lang w:eastAsia="en-US"/>
        </w:rPr>
        <w:t xml:space="preserve"> !… </w:t>
      </w:r>
      <w:r w:rsidR="003148C9">
        <w:rPr>
          <w:lang w:eastAsia="en-US"/>
        </w:rPr>
        <w:t>interrompit-on dans l</w:t>
      </w:r>
      <w:r>
        <w:rPr>
          <w:lang w:eastAsia="en-US"/>
        </w:rPr>
        <w:t>’</w:t>
      </w:r>
      <w:r w:rsidR="003148C9">
        <w:rPr>
          <w:lang w:eastAsia="en-US"/>
        </w:rPr>
        <w:t>assistance</w:t>
      </w:r>
      <w:r>
        <w:rPr>
          <w:lang w:eastAsia="en-US"/>
        </w:rPr>
        <w:t>.</w:t>
      </w:r>
    </w:p>
    <w:p w14:paraId="680E2DBA" w14:textId="77777777" w:rsidR="0046142F" w:rsidRDefault="0046142F" w:rsidP="0046142F">
      <w:pPr>
        <w:rPr>
          <w:lang w:eastAsia="en-US"/>
        </w:rPr>
      </w:pPr>
      <w:r>
        <w:rPr>
          <w:lang w:eastAsia="en-US"/>
        </w:rPr>
        <w:t>— </w:t>
      </w:r>
      <w:r w:rsidR="003148C9">
        <w:rPr>
          <w:lang w:eastAsia="en-US"/>
        </w:rPr>
        <w:t xml:space="preserve">Il attendit </w:t>
      </w:r>
      <w:proofErr w:type="spellStart"/>
      <w:r w:rsidR="003148C9">
        <w:rPr>
          <w:lang w:eastAsia="en-US"/>
        </w:rPr>
        <w:t>Tiennet</w:t>
      </w:r>
      <w:proofErr w:type="spellEnd"/>
      <w:r>
        <w:rPr>
          <w:lang w:eastAsia="en-US"/>
        </w:rPr>
        <w:t xml:space="preserve">, </w:t>
      </w:r>
      <w:r w:rsidR="003148C9">
        <w:rPr>
          <w:lang w:eastAsia="en-US"/>
        </w:rPr>
        <w:t>reprit Cousin-et-Ami</w:t>
      </w:r>
      <w:r>
        <w:rPr>
          <w:lang w:eastAsia="en-US"/>
        </w:rPr>
        <w:t xml:space="preserve">, </w:t>
      </w:r>
      <w:r w:rsidR="003148C9">
        <w:rPr>
          <w:lang w:eastAsia="en-US"/>
        </w:rPr>
        <w:t>et lui planta loyalement sa botte sur le cou-de-pied</w:t>
      </w:r>
      <w:r>
        <w:rPr>
          <w:lang w:eastAsia="en-US"/>
        </w:rPr>
        <w:t>.</w:t>
      </w:r>
    </w:p>
    <w:p w14:paraId="4469F8C7"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étais là</w:t>
      </w:r>
      <w:r>
        <w:rPr>
          <w:lang w:eastAsia="en-US"/>
        </w:rPr>
        <w:t xml:space="preserve">, </w:t>
      </w:r>
      <w:r w:rsidR="003148C9">
        <w:rPr>
          <w:lang w:eastAsia="en-US"/>
        </w:rPr>
        <w:t>moi</w:t>
      </w:r>
      <w:r>
        <w:rPr>
          <w:lang w:eastAsia="en-US"/>
        </w:rPr>
        <w:t xml:space="preserve">, </w:t>
      </w:r>
      <w:r w:rsidR="003148C9">
        <w:rPr>
          <w:lang w:eastAsia="en-US"/>
        </w:rPr>
        <w:t>pour voir si mon boxeur gagnait ses 1</w:t>
      </w:r>
      <w:r>
        <w:rPr>
          <w:lang w:eastAsia="en-US"/>
        </w:rPr>
        <w:t>2,0</w:t>
      </w:r>
      <w:r w:rsidR="003148C9">
        <w:rPr>
          <w:lang w:eastAsia="en-US"/>
        </w:rPr>
        <w:t xml:space="preserve">00 </w:t>
      </w:r>
      <w:proofErr w:type="spellStart"/>
      <w:r w:rsidR="003148C9">
        <w:rPr>
          <w:lang w:eastAsia="en-US"/>
        </w:rPr>
        <w:t>fr</w:t>
      </w:r>
      <w:r>
        <w:rPr>
          <w:lang w:eastAsia="en-US"/>
        </w:rPr>
        <w:t>.</w:t>
      </w:r>
      <w:proofErr w:type="spellEnd"/>
      <w:r>
        <w:rPr>
          <w:lang w:eastAsia="en-US"/>
        </w:rPr>
        <w:t xml:space="preserve">, </w:t>
      </w:r>
      <w:r w:rsidR="003148C9">
        <w:rPr>
          <w:lang w:eastAsia="en-US"/>
        </w:rPr>
        <w:t>que j</w:t>
      </w:r>
      <w:r>
        <w:rPr>
          <w:lang w:eastAsia="en-US"/>
        </w:rPr>
        <w:t>’</w:t>
      </w:r>
      <w:r w:rsidR="003148C9">
        <w:rPr>
          <w:lang w:eastAsia="en-US"/>
        </w:rPr>
        <w:t>avais pris</w:t>
      </w:r>
      <w:r>
        <w:rPr>
          <w:lang w:eastAsia="en-US"/>
        </w:rPr>
        <w:t xml:space="preserve">, </w:t>
      </w:r>
      <w:r w:rsidR="003148C9">
        <w:rPr>
          <w:lang w:eastAsia="en-US"/>
        </w:rPr>
        <w:t>je dois l</w:t>
      </w:r>
      <w:r>
        <w:rPr>
          <w:lang w:eastAsia="en-US"/>
        </w:rPr>
        <w:t>’</w:t>
      </w:r>
      <w:r w:rsidR="003148C9">
        <w:rPr>
          <w:lang w:eastAsia="en-US"/>
        </w:rPr>
        <w:t>avouer</w:t>
      </w:r>
      <w:r>
        <w:rPr>
          <w:lang w:eastAsia="en-US"/>
        </w:rPr>
        <w:t xml:space="preserve">, </w:t>
      </w:r>
      <w:r w:rsidR="003148C9">
        <w:rPr>
          <w:lang w:eastAsia="en-US"/>
        </w:rPr>
        <w:t>chez le banquier de mon administration</w:t>
      </w:r>
      <w:r>
        <w:rPr>
          <w:lang w:eastAsia="en-US"/>
        </w:rPr>
        <w:t>.</w:t>
      </w:r>
    </w:p>
    <w:p w14:paraId="4B96E751"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le repoussa rudement</w:t>
      </w:r>
      <w:r>
        <w:rPr>
          <w:lang w:eastAsia="en-US"/>
        </w:rPr>
        <w:t>.</w:t>
      </w:r>
    </w:p>
    <w:p w14:paraId="45D8D231" w14:textId="77777777" w:rsidR="0046142F" w:rsidRDefault="0046142F" w:rsidP="0046142F">
      <w:pPr>
        <w:rPr>
          <w:lang w:eastAsia="en-US"/>
        </w:rPr>
      </w:pPr>
      <w:r>
        <w:rPr>
          <w:lang w:eastAsia="en-US"/>
        </w:rPr>
        <w:t>« </w:t>
      </w:r>
      <w:r w:rsidR="003148C9">
        <w:rPr>
          <w:lang w:eastAsia="en-US"/>
        </w:rPr>
        <w:t>Swift se mit en garde</w:t>
      </w:r>
      <w:r>
        <w:rPr>
          <w:lang w:eastAsia="en-US"/>
        </w:rPr>
        <w:t>.</w:t>
      </w:r>
    </w:p>
    <w:p w14:paraId="08785AB8" w14:textId="77777777" w:rsidR="0046142F" w:rsidRDefault="0046142F" w:rsidP="0046142F">
      <w:pPr>
        <w:rPr>
          <w:lang w:eastAsia="en-US"/>
        </w:rPr>
      </w:pPr>
      <w:r>
        <w:rPr>
          <w:lang w:eastAsia="en-US"/>
        </w:rPr>
        <w:t>« </w:t>
      </w:r>
      <w:r w:rsidR="003148C9">
        <w:rPr>
          <w:lang w:eastAsia="en-US"/>
        </w:rPr>
        <w:t>Il se fit aussitôt un cercle de curieux</w:t>
      </w:r>
      <w:r>
        <w:rPr>
          <w:lang w:eastAsia="en-US"/>
        </w:rPr>
        <w:t>.</w:t>
      </w:r>
    </w:p>
    <w:p w14:paraId="1C201BAB" w14:textId="1F5DC32A"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jeta son chapeau</w:t>
      </w:r>
      <w:r>
        <w:rPr>
          <w:lang w:eastAsia="en-US"/>
        </w:rPr>
        <w:t xml:space="preserve">. </w:t>
      </w:r>
      <w:r w:rsidR="003148C9">
        <w:rPr>
          <w:lang w:eastAsia="en-US"/>
        </w:rPr>
        <w:t>À la première passe</w:t>
      </w:r>
      <w:r>
        <w:rPr>
          <w:lang w:eastAsia="en-US"/>
        </w:rPr>
        <w:t xml:space="preserve">, </w:t>
      </w:r>
      <w:r w:rsidR="003148C9">
        <w:rPr>
          <w:lang w:eastAsia="en-US"/>
        </w:rPr>
        <w:t>je le crus mort</w:t>
      </w:r>
      <w:r>
        <w:rPr>
          <w:lang w:eastAsia="en-US"/>
        </w:rPr>
        <w:t xml:space="preserve">. </w:t>
      </w:r>
      <w:r w:rsidR="003148C9">
        <w:rPr>
          <w:lang w:eastAsia="en-US"/>
        </w:rPr>
        <w:t>À la seconde</w:t>
      </w:r>
      <w:r>
        <w:rPr>
          <w:lang w:eastAsia="en-US"/>
        </w:rPr>
        <w:t xml:space="preserve">, </w:t>
      </w:r>
      <w:r w:rsidR="003148C9">
        <w:rPr>
          <w:lang w:eastAsia="en-US"/>
        </w:rPr>
        <w:t>il sauta de côté</w:t>
      </w:r>
      <w:r>
        <w:rPr>
          <w:lang w:eastAsia="en-US"/>
        </w:rPr>
        <w:t xml:space="preserve">, </w:t>
      </w:r>
      <w:r w:rsidR="003148C9">
        <w:rPr>
          <w:lang w:eastAsia="en-US"/>
        </w:rPr>
        <w:t>mit le cou de Swift sous son bras</w:t>
      </w:r>
      <w:r>
        <w:rPr>
          <w:lang w:eastAsia="en-US"/>
        </w:rPr>
        <w:t xml:space="preserve">, </w:t>
      </w:r>
      <w:r w:rsidR="003148C9">
        <w:rPr>
          <w:lang w:eastAsia="en-US"/>
        </w:rPr>
        <w:t>le saisit par les hanches</w:t>
      </w:r>
      <w:r>
        <w:rPr>
          <w:lang w:eastAsia="en-US"/>
        </w:rPr>
        <w:t xml:space="preserve">, </w:t>
      </w:r>
      <w:r w:rsidR="003148C9">
        <w:rPr>
          <w:lang w:eastAsia="en-US"/>
        </w:rPr>
        <w:t>fit un haut-le-corps</w:t>
      </w:r>
      <w:r>
        <w:rPr>
          <w:lang w:eastAsia="en-US"/>
        </w:rPr>
        <w:t xml:space="preserve">, </w:t>
      </w:r>
      <w:r w:rsidR="006C2AE1">
        <w:rPr>
          <w:lang w:eastAsia="en-US"/>
        </w:rPr>
        <w:t>—</w:t>
      </w:r>
      <w:r>
        <w:rPr>
          <w:lang w:eastAsia="en-US"/>
        </w:rPr>
        <w:t xml:space="preserve"> </w:t>
      </w:r>
      <w:r w:rsidR="003148C9">
        <w:rPr>
          <w:lang w:eastAsia="en-US"/>
        </w:rPr>
        <w:t>et ramassa son chapeau</w:t>
      </w:r>
      <w:r>
        <w:rPr>
          <w:lang w:eastAsia="en-US"/>
        </w:rPr>
        <w:t>.</w:t>
      </w:r>
    </w:p>
    <w:p w14:paraId="17CDCA83" w14:textId="643D0447" w:rsidR="0046142F" w:rsidRDefault="0046142F" w:rsidP="0046142F">
      <w:pPr>
        <w:rPr>
          <w:lang w:eastAsia="en-US"/>
        </w:rPr>
      </w:pPr>
      <w:r>
        <w:rPr>
          <w:lang w:eastAsia="en-US"/>
        </w:rPr>
        <w:t>« </w:t>
      </w:r>
      <w:r w:rsidR="003148C9">
        <w:rPr>
          <w:lang w:eastAsia="en-US"/>
        </w:rPr>
        <w:t>Swift avait été lancé comme un bâton qu</w:t>
      </w:r>
      <w:r>
        <w:rPr>
          <w:lang w:eastAsia="en-US"/>
        </w:rPr>
        <w:t>’</w:t>
      </w:r>
      <w:r w:rsidR="003148C9">
        <w:rPr>
          <w:lang w:eastAsia="en-US"/>
        </w:rPr>
        <w:t>on fait tourner en l</w:t>
      </w:r>
      <w:r>
        <w:rPr>
          <w:lang w:eastAsia="en-US"/>
        </w:rPr>
        <w:t>’</w:t>
      </w:r>
      <w:r w:rsidR="003148C9">
        <w:rPr>
          <w:lang w:eastAsia="en-US"/>
        </w:rPr>
        <w:t>air</w:t>
      </w:r>
      <w:r>
        <w:rPr>
          <w:lang w:eastAsia="en-US"/>
        </w:rPr>
        <w:t xml:space="preserve">. </w:t>
      </w:r>
      <w:r w:rsidR="003148C9">
        <w:rPr>
          <w:lang w:eastAsia="en-US"/>
        </w:rPr>
        <w:t xml:space="preserve">Il gisait à </w:t>
      </w:r>
      <w:r w:rsidR="003148C9">
        <w:rPr>
          <w:lang w:eastAsia="en-US"/>
        </w:rPr>
        <w:t xml:space="preserve">dix </w:t>
      </w:r>
      <w:r w:rsidR="003148C9">
        <w:rPr>
          <w:lang w:eastAsia="en-US"/>
        </w:rPr>
        <w:t>pas de là sur le pavé la tête fendue</w:t>
      </w:r>
      <w:r>
        <w:rPr>
          <w:lang w:eastAsia="en-US"/>
        </w:rPr>
        <w:t>…</w:t>
      </w:r>
    </w:p>
    <w:p w14:paraId="1B6627B5" w14:textId="77777777" w:rsidR="0046142F" w:rsidRDefault="0046142F" w:rsidP="0046142F">
      <w:pPr>
        <w:rPr>
          <w:lang w:eastAsia="en-US"/>
        </w:rPr>
      </w:pPr>
      <w:r>
        <w:rPr>
          <w:lang w:eastAsia="en-US"/>
        </w:rPr>
        <w:t>— </w:t>
      </w:r>
      <w:r w:rsidR="003148C9">
        <w:rPr>
          <w:lang w:eastAsia="en-US"/>
        </w:rPr>
        <w:t>Tonnerre de Landerneau</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Pr>
          <w:lang w:eastAsia="en-US"/>
        </w:rPr>
        <w:t xml:space="preserve"> ; </w:t>
      </w:r>
      <w:r w:rsidR="003148C9">
        <w:rPr>
          <w:lang w:eastAsia="en-US"/>
        </w:rPr>
        <w:t>j</w:t>
      </w:r>
      <w:r>
        <w:rPr>
          <w:lang w:eastAsia="en-US"/>
        </w:rPr>
        <w:t>’</w:t>
      </w:r>
      <w:r w:rsidR="003148C9">
        <w:rPr>
          <w:lang w:eastAsia="en-US"/>
        </w:rPr>
        <w:t>aurais voulu être là par exemple</w:t>
      </w:r>
      <w:r>
        <w:rPr>
          <w:lang w:eastAsia="en-US"/>
        </w:rPr>
        <w:t xml:space="preserve">… </w:t>
      </w:r>
      <w:r w:rsidR="003148C9">
        <w:rPr>
          <w:lang w:eastAsia="en-US"/>
        </w:rPr>
        <w:t>c</w:t>
      </w:r>
      <w:r>
        <w:rPr>
          <w:lang w:eastAsia="en-US"/>
        </w:rPr>
        <w:t>’</w:t>
      </w:r>
      <w:r w:rsidR="003148C9">
        <w:rPr>
          <w:lang w:eastAsia="en-US"/>
        </w:rPr>
        <w:t>est le coup des lutteurs du Midi</w:t>
      </w:r>
      <w:r>
        <w:rPr>
          <w:lang w:eastAsia="en-US"/>
        </w:rPr>
        <w:t> !…</w:t>
      </w:r>
    </w:p>
    <w:p w14:paraId="69D623FB"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vu mieux que ça</w:t>
      </w:r>
      <w:r>
        <w:rPr>
          <w:lang w:eastAsia="en-US"/>
        </w:rPr>
        <w:t xml:space="preserve">, </w:t>
      </w:r>
      <w:r w:rsidR="003148C9">
        <w:rPr>
          <w:lang w:eastAsia="en-US"/>
        </w:rPr>
        <w:t>dit Morin à son tour</w:t>
      </w:r>
      <w:r>
        <w:rPr>
          <w:lang w:eastAsia="en-US"/>
        </w:rPr>
        <w:t>.</w:t>
      </w:r>
    </w:p>
    <w:p w14:paraId="4C553C31" w14:textId="77777777" w:rsidR="0046142F" w:rsidRDefault="0046142F" w:rsidP="0046142F">
      <w:pPr>
        <w:rPr>
          <w:lang w:eastAsia="en-US"/>
        </w:rPr>
      </w:pPr>
      <w:r>
        <w:rPr>
          <w:lang w:eastAsia="en-US"/>
        </w:rPr>
        <w:t>— </w:t>
      </w:r>
      <w:r w:rsidR="003148C9">
        <w:rPr>
          <w:lang w:eastAsia="en-US"/>
        </w:rPr>
        <w:t>Ah bah</w:t>
      </w:r>
      <w:r>
        <w:rPr>
          <w:lang w:eastAsia="en-US"/>
        </w:rPr>
        <w:t xml:space="preserve"> ! </w:t>
      </w:r>
      <w:r w:rsidR="003148C9">
        <w:rPr>
          <w:lang w:eastAsia="en-US"/>
        </w:rPr>
        <w:t>s</w:t>
      </w:r>
      <w:r>
        <w:rPr>
          <w:lang w:eastAsia="en-US"/>
        </w:rPr>
        <w:t>’</w:t>
      </w:r>
      <w:r w:rsidR="003148C9">
        <w:rPr>
          <w:lang w:eastAsia="en-US"/>
        </w:rPr>
        <w:t>écria-t-on à la ronde</w:t>
      </w:r>
      <w:r>
        <w:rPr>
          <w:lang w:eastAsia="en-US"/>
        </w:rPr>
        <w:t>.</w:t>
      </w:r>
    </w:p>
    <w:p w14:paraId="0F781F95" w14:textId="77777777" w:rsidR="0046142F" w:rsidRDefault="0046142F" w:rsidP="0046142F">
      <w:pPr>
        <w:rPr>
          <w:lang w:eastAsia="en-US"/>
        </w:rPr>
      </w:pPr>
      <w:r>
        <w:rPr>
          <w:lang w:eastAsia="en-US"/>
        </w:rPr>
        <w:lastRenderedPageBreak/>
        <w:t>— </w:t>
      </w:r>
      <w:r w:rsidR="003148C9">
        <w:rPr>
          <w:lang w:eastAsia="en-US"/>
        </w:rPr>
        <w:t>Je ne l</w:t>
      </w:r>
      <w:r>
        <w:rPr>
          <w:lang w:eastAsia="en-US"/>
        </w:rPr>
        <w:t>’</w:t>
      </w:r>
      <w:r w:rsidR="003148C9">
        <w:rPr>
          <w:lang w:eastAsia="en-US"/>
        </w:rPr>
        <w:t>aime pas</w:t>
      </w:r>
      <w:r>
        <w:rPr>
          <w:lang w:eastAsia="en-US"/>
        </w:rPr>
        <w:t xml:space="preserve">, </w:t>
      </w:r>
      <w:r w:rsidR="003148C9">
        <w:rPr>
          <w:lang w:eastAsia="en-US"/>
        </w:rPr>
        <w:t>moi</w:t>
      </w:r>
      <w:r>
        <w:rPr>
          <w:lang w:eastAsia="en-US"/>
        </w:rPr>
        <w:t xml:space="preserve">, </w:t>
      </w:r>
      <w:r w:rsidR="003148C9">
        <w:rPr>
          <w:lang w:eastAsia="en-US"/>
        </w:rPr>
        <w:t xml:space="preserve">ce </w:t>
      </w:r>
      <w:proofErr w:type="spellStart"/>
      <w:r w:rsidR="003148C9">
        <w:rPr>
          <w:lang w:eastAsia="en-US"/>
        </w:rPr>
        <w:t>Tiennet</w:t>
      </w:r>
      <w:proofErr w:type="spellEnd"/>
      <w:r>
        <w:rPr>
          <w:lang w:eastAsia="en-US"/>
        </w:rPr>
        <w:t xml:space="preserve">, </w:t>
      </w:r>
      <w:r w:rsidR="003148C9">
        <w:rPr>
          <w:lang w:eastAsia="en-US"/>
        </w:rPr>
        <w:t>reprit le docteur</w:t>
      </w:r>
      <w:r>
        <w:rPr>
          <w:lang w:eastAsia="en-US"/>
        </w:rPr>
        <w:t xml:space="preserve"> : </w:t>
      </w:r>
      <w:r w:rsidR="003148C9">
        <w:rPr>
          <w:lang w:eastAsia="en-US"/>
        </w:rPr>
        <w:t>c</w:t>
      </w:r>
      <w:r>
        <w:rPr>
          <w:lang w:eastAsia="en-US"/>
        </w:rPr>
        <w:t>’</w:t>
      </w:r>
      <w:r w:rsidR="003148C9">
        <w:rPr>
          <w:lang w:eastAsia="en-US"/>
        </w:rPr>
        <w:t xml:space="preserve">est lui qui alla chercher cet âne bâté de </w:t>
      </w:r>
      <w:proofErr w:type="spellStart"/>
      <w:r w:rsidR="003148C9">
        <w:rPr>
          <w:lang w:eastAsia="en-US"/>
        </w:rPr>
        <w:t>Méaulle</w:t>
      </w:r>
      <w:proofErr w:type="spellEnd"/>
      <w:r w:rsidR="003148C9">
        <w:rPr>
          <w:lang w:eastAsia="en-US"/>
        </w:rPr>
        <w:t xml:space="preserve"> pour soigner Jean-de-la-Mer</w:t>
      </w:r>
      <w:r>
        <w:rPr>
          <w:lang w:eastAsia="en-US"/>
        </w:rPr>
        <w:t>.</w:t>
      </w:r>
    </w:p>
    <w:p w14:paraId="214E54A2"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étais à Alger</w:t>
      </w:r>
      <w:r>
        <w:rPr>
          <w:lang w:eastAsia="en-US"/>
        </w:rPr>
        <w:t xml:space="preserve">, </w:t>
      </w:r>
      <w:r w:rsidR="003148C9">
        <w:rPr>
          <w:lang w:eastAsia="en-US"/>
        </w:rPr>
        <w:t>pour éviter la rencontre de nos amis</w:t>
      </w:r>
      <w:r>
        <w:rPr>
          <w:lang w:eastAsia="en-US"/>
        </w:rPr>
        <w:t xml:space="preserve">, </w:t>
      </w:r>
      <w:r w:rsidR="003148C9">
        <w:rPr>
          <w:lang w:eastAsia="en-US"/>
        </w:rPr>
        <w:t>ici présents</w:t>
      </w:r>
      <w:r>
        <w:rPr>
          <w:lang w:eastAsia="en-US"/>
        </w:rPr>
        <w:t xml:space="preserve">. </w:t>
      </w:r>
      <w:r w:rsidR="003148C9">
        <w:rPr>
          <w:lang w:eastAsia="en-US"/>
        </w:rPr>
        <w:t>Deux fois de suite j</w:t>
      </w:r>
      <w:r>
        <w:rPr>
          <w:lang w:eastAsia="en-US"/>
        </w:rPr>
        <w:t>’</w:t>
      </w:r>
      <w:r w:rsidR="003148C9">
        <w:rPr>
          <w:lang w:eastAsia="en-US"/>
        </w:rPr>
        <w:t>entendis siffler quelque chose à mon oreille</w:t>
      </w:r>
      <w:r>
        <w:rPr>
          <w:lang w:eastAsia="en-US"/>
        </w:rPr>
        <w:t xml:space="preserve">, </w:t>
      </w:r>
      <w:r w:rsidR="003148C9">
        <w:rPr>
          <w:lang w:eastAsia="en-US"/>
        </w:rPr>
        <w:t>en me promenant derrière la ville</w:t>
      </w:r>
      <w:r>
        <w:rPr>
          <w:lang w:eastAsia="en-US"/>
        </w:rPr>
        <w:t>.</w:t>
      </w:r>
    </w:p>
    <w:p w14:paraId="0D654216" w14:textId="0E60594B"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étaient des balles</w:t>
      </w:r>
      <w:r>
        <w:rPr>
          <w:lang w:eastAsia="en-US"/>
        </w:rPr>
        <w:t xml:space="preserve">. </w:t>
      </w:r>
      <w:r w:rsidR="003148C9">
        <w:rPr>
          <w:lang w:eastAsia="en-US"/>
        </w:rPr>
        <w:t>Comme j</w:t>
      </w:r>
      <w:r>
        <w:rPr>
          <w:lang w:eastAsia="en-US"/>
        </w:rPr>
        <w:t>’</w:t>
      </w:r>
      <w:r w:rsidR="003148C9">
        <w:rPr>
          <w:lang w:eastAsia="en-US"/>
        </w:rPr>
        <w:t xml:space="preserve">avais entrevu le </w:t>
      </w:r>
      <w:proofErr w:type="spellStart"/>
      <w:r w:rsidR="003148C9">
        <w:rPr>
          <w:lang w:eastAsia="en-US"/>
        </w:rPr>
        <w:t>Tiennet</w:t>
      </w:r>
      <w:proofErr w:type="spellEnd"/>
      <w:r>
        <w:rPr>
          <w:lang w:eastAsia="en-US"/>
        </w:rPr>
        <w:t xml:space="preserve">, </w:t>
      </w:r>
      <w:r w:rsidR="003148C9">
        <w:rPr>
          <w:lang w:eastAsia="en-US"/>
        </w:rPr>
        <w:t>qui était officier de spahis</w:t>
      </w:r>
      <w:r>
        <w:rPr>
          <w:lang w:eastAsia="en-US"/>
        </w:rPr>
        <w:t xml:space="preserve">, </w:t>
      </w:r>
      <w:r w:rsidR="003148C9">
        <w:rPr>
          <w:lang w:eastAsia="en-US"/>
        </w:rPr>
        <w:t>je lui attribuai ces attentions anonymes</w:t>
      </w:r>
      <w:r>
        <w:rPr>
          <w:lang w:eastAsia="en-US"/>
        </w:rPr>
        <w:t xml:space="preserve">. </w:t>
      </w:r>
      <w:r w:rsidR="003148C9">
        <w:rPr>
          <w:lang w:eastAsia="en-US"/>
        </w:rPr>
        <w:t>J</w:t>
      </w:r>
      <w:r>
        <w:rPr>
          <w:lang w:eastAsia="en-US"/>
        </w:rPr>
        <w:t>’</w:t>
      </w:r>
      <w:r w:rsidR="003148C9">
        <w:rPr>
          <w:lang w:eastAsia="en-US"/>
        </w:rPr>
        <w:t>avais grand tort</w:t>
      </w:r>
      <w:r>
        <w:rPr>
          <w:lang w:eastAsia="en-US"/>
        </w:rPr>
        <w:t xml:space="preserve">, </w:t>
      </w:r>
      <w:r w:rsidR="003148C9">
        <w:rPr>
          <w:lang w:eastAsia="en-US"/>
        </w:rPr>
        <w:t>mais j</w:t>
      </w:r>
      <w:r>
        <w:rPr>
          <w:lang w:eastAsia="en-US"/>
        </w:rPr>
        <w:t>’</w:t>
      </w:r>
      <w:r w:rsidR="003148C9">
        <w:rPr>
          <w:lang w:eastAsia="en-US"/>
        </w:rPr>
        <w:t>ignorais que notre cousin Fargeau fût alors en Afrique</w:t>
      </w:r>
      <w:r>
        <w:rPr>
          <w:lang w:eastAsia="en-US"/>
        </w:rPr>
        <w:t>… »</w:t>
      </w:r>
    </w:p>
    <w:p w14:paraId="2086305F" w14:textId="77777777" w:rsidR="0046142F" w:rsidRDefault="003148C9" w:rsidP="0046142F">
      <w:pPr>
        <w:rPr>
          <w:lang w:eastAsia="en-US"/>
        </w:rPr>
      </w:pPr>
      <w:r>
        <w:rPr>
          <w:lang w:eastAsia="en-US"/>
        </w:rPr>
        <w:t>Fargeau salua</w:t>
      </w:r>
      <w:r w:rsidR="0046142F">
        <w:rPr>
          <w:lang w:eastAsia="en-US"/>
        </w:rPr>
        <w:t xml:space="preserve">. </w:t>
      </w:r>
      <w:r>
        <w:rPr>
          <w:lang w:eastAsia="en-US"/>
        </w:rPr>
        <w:t>Le fantôme lui décerna un bravo caressant et paternel</w:t>
      </w:r>
      <w:r w:rsidR="0046142F">
        <w:rPr>
          <w:lang w:eastAsia="en-US"/>
        </w:rPr>
        <w:t>.</w:t>
      </w:r>
    </w:p>
    <w:p w14:paraId="61F01429" w14:textId="77777777" w:rsidR="0046142F" w:rsidRDefault="0046142F" w:rsidP="0046142F">
      <w:pPr>
        <w:rPr>
          <w:lang w:eastAsia="en-US"/>
        </w:rPr>
      </w:pPr>
      <w:r>
        <w:rPr>
          <w:lang w:eastAsia="en-US"/>
        </w:rPr>
        <w:t>— </w:t>
      </w:r>
      <w:r w:rsidR="003148C9">
        <w:rPr>
          <w:lang w:eastAsia="en-US"/>
        </w:rPr>
        <w:t>Voulant mettre fin à ces tentatives</w:t>
      </w:r>
      <w:r>
        <w:rPr>
          <w:lang w:eastAsia="en-US"/>
        </w:rPr>
        <w:t xml:space="preserve">, </w:t>
      </w:r>
      <w:r w:rsidR="003148C9">
        <w:rPr>
          <w:lang w:eastAsia="en-US"/>
        </w:rPr>
        <w:t>poursuivit le docteur</w:t>
      </w:r>
      <w:r>
        <w:rPr>
          <w:lang w:eastAsia="en-US"/>
        </w:rPr>
        <w:t xml:space="preserve">, </w:t>
      </w:r>
      <w:r w:rsidR="003148C9">
        <w:rPr>
          <w:lang w:eastAsia="en-US"/>
        </w:rPr>
        <w:t>je m</w:t>
      </w:r>
      <w:r>
        <w:rPr>
          <w:lang w:eastAsia="en-US"/>
        </w:rPr>
        <w:t>’</w:t>
      </w:r>
      <w:r w:rsidR="003148C9">
        <w:rPr>
          <w:lang w:eastAsia="en-US"/>
        </w:rPr>
        <w:t>abouchai avec quelques Arabes des douars</w:t>
      </w:r>
      <w:r>
        <w:rPr>
          <w:lang w:eastAsia="en-US"/>
        </w:rPr>
        <w:t xml:space="preserve">. </w:t>
      </w:r>
      <w:r w:rsidR="003148C9">
        <w:rPr>
          <w:lang w:eastAsia="en-US"/>
        </w:rPr>
        <w:t>Je suis prudent</w:t>
      </w:r>
      <w:r>
        <w:rPr>
          <w:lang w:eastAsia="en-US"/>
        </w:rPr>
        <w:t xml:space="preserve">, </w:t>
      </w:r>
      <w:r w:rsidR="003148C9">
        <w:rPr>
          <w:lang w:eastAsia="en-US"/>
        </w:rPr>
        <w:t>moi</w:t>
      </w:r>
      <w:r>
        <w:rPr>
          <w:lang w:eastAsia="en-US"/>
        </w:rPr>
        <w:t xml:space="preserve"> ; </w:t>
      </w:r>
      <w:r w:rsidR="003148C9">
        <w:rPr>
          <w:lang w:eastAsia="en-US"/>
        </w:rPr>
        <w:t>je ne liardai pas sur le nombre</w:t>
      </w:r>
      <w:r>
        <w:rPr>
          <w:lang w:eastAsia="en-US"/>
        </w:rPr>
        <w:t xml:space="preserve">, </w:t>
      </w:r>
      <w:r w:rsidR="003148C9">
        <w:rPr>
          <w:lang w:eastAsia="en-US"/>
        </w:rPr>
        <w:t>et d</w:t>
      </w:r>
      <w:r>
        <w:rPr>
          <w:lang w:eastAsia="en-US"/>
        </w:rPr>
        <w:t>’</w:t>
      </w:r>
      <w:r w:rsidR="003148C9">
        <w:rPr>
          <w:lang w:eastAsia="en-US"/>
        </w:rPr>
        <w:t>ailleurs</w:t>
      </w:r>
      <w:r>
        <w:rPr>
          <w:lang w:eastAsia="en-US"/>
        </w:rPr>
        <w:t xml:space="preserve">, </w:t>
      </w:r>
      <w:r w:rsidR="003148C9">
        <w:rPr>
          <w:lang w:eastAsia="en-US"/>
        </w:rPr>
        <w:t>en conscience</w:t>
      </w:r>
      <w:r>
        <w:rPr>
          <w:lang w:eastAsia="en-US"/>
        </w:rPr>
        <w:t xml:space="preserve">, </w:t>
      </w:r>
      <w:r w:rsidR="003148C9">
        <w:rPr>
          <w:lang w:eastAsia="en-US"/>
        </w:rPr>
        <w:t>ces Arabes ne coûtent pas cher</w:t>
      </w:r>
      <w:r>
        <w:rPr>
          <w:lang w:eastAsia="en-US"/>
        </w:rPr>
        <w:t> !</w:t>
      </w:r>
    </w:p>
    <w:p w14:paraId="575C860C" w14:textId="0049722D" w:rsidR="0046142F" w:rsidRDefault="0046142F" w:rsidP="0046142F">
      <w:pPr>
        <w:rPr>
          <w:lang w:eastAsia="en-US"/>
        </w:rPr>
      </w:pPr>
      <w:r>
        <w:rPr>
          <w:lang w:eastAsia="en-US"/>
        </w:rPr>
        <w:t>« </w:t>
      </w:r>
      <w:r w:rsidR="003148C9">
        <w:rPr>
          <w:lang w:eastAsia="en-US"/>
        </w:rPr>
        <w:t xml:space="preserve">Quelques livres de </w:t>
      </w:r>
      <w:proofErr w:type="spellStart"/>
      <w:r w:rsidR="003148C9">
        <w:rPr>
          <w:lang w:eastAsia="en-US"/>
        </w:rPr>
        <w:t>kouskoussou</w:t>
      </w:r>
      <w:proofErr w:type="spellEnd"/>
      <w:r>
        <w:rPr>
          <w:lang w:eastAsia="en-US"/>
        </w:rPr>
        <w:t xml:space="preserve">, </w:t>
      </w:r>
      <w:r w:rsidR="003148C9">
        <w:rPr>
          <w:lang w:eastAsia="en-US"/>
        </w:rPr>
        <w:t xml:space="preserve">du </w:t>
      </w:r>
      <w:proofErr w:type="spellStart"/>
      <w:r w:rsidR="003148C9">
        <w:rPr>
          <w:lang w:eastAsia="en-US"/>
        </w:rPr>
        <w:t>tett</w:t>
      </w:r>
      <w:proofErr w:type="spellEnd"/>
      <w:r w:rsidR="003148C9">
        <w:rPr>
          <w:lang w:eastAsia="en-US"/>
        </w:rPr>
        <w:t xml:space="preserve"> et des dattes</w:t>
      </w:r>
      <w:r>
        <w:rPr>
          <w:lang w:eastAsia="en-US"/>
        </w:rPr>
        <w:t xml:space="preserve"> : </w:t>
      </w:r>
      <w:r w:rsidR="003148C9">
        <w:rPr>
          <w:lang w:eastAsia="en-US"/>
        </w:rPr>
        <w:t>cent francs le tout</w:t>
      </w:r>
      <w:r>
        <w:rPr>
          <w:lang w:eastAsia="en-US"/>
        </w:rPr>
        <w:t xml:space="preserve">. </w:t>
      </w:r>
      <w:r w:rsidR="003148C9">
        <w:rPr>
          <w:lang w:eastAsia="en-US"/>
        </w:rPr>
        <w:t>Moyennant ça</w:t>
      </w:r>
      <w:r>
        <w:rPr>
          <w:lang w:eastAsia="en-US"/>
        </w:rPr>
        <w:t xml:space="preserve">, </w:t>
      </w:r>
      <w:r w:rsidR="003148C9">
        <w:rPr>
          <w:lang w:eastAsia="en-US"/>
        </w:rPr>
        <w:t>vous achetez une demi-douzaine de coquins verdâtres</w:t>
      </w:r>
      <w:r>
        <w:rPr>
          <w:lang w:eastAsia="en-US"/>
        </w:rPr>
        <w:t xml:space="preserve">, </w:t>
      </w:r>
      <w:r w:rsidR="003148C9">
        <w:rPr>
          <w:lang w:eastAsia="en-US"/>
        </w:rPr>
        <w:t>avec des coiffes blanches</w:t>
      </w:r>
      <w:r>
        <w:rPr>
          <w:lang w:eastAsia="en-US"/>
        </w:rPr>
        <w:t xml:space="preserve">, </w:t>
      </w:r>
      <w:r w:rsidR="003148C9">
        <w:rPr>
          <w:lang w:eastAsia="en-US"/>
        </w:rPr>
        <w:t xml:space="preserve">qui feraient peur à la vieille servante </w:t>
      </w:r>
      <w:r w:rsidR="003148C9">
        <w:rPr>
          <w:lang w:eastAsia="en-US"/>
        </w:rPr>
        <w:t xml:space="preserve">des </w:t>
      </w:r>
      <w:r w:rsidR="003148C9">
        <w:rPr>
          <w:lang w:eastAsia="en-US"/>
        </w:rPr>
        <w:t>brigands de Gil-Blas</w:t>
      </w:r>
      <w:r>
        <w:rPr>
          <w:lang w:eastAsia="en-US"/>
        </w:rPr>
        <w:t>.</w:t>
      </w:r>
    </w:p>
    <w:p w14:paraId="7FA05789" w14:textId="77777777" w:rsidR="0046142F" w:rsidRDefault="0046142F" w:rsidP="0046142F">
      <w:pPr>
        <w:rPr>
          <w:lang w:eastAsia="en-US"/>
        </w:rPr>
      </w:pPr>
      <w:r>
        <w:rPr>
          <w:lang w:eastAsia="en-US"/>
        </w:rPr>
        <w:t>« </w:t>
      </w:r>
      <w:r w:rsidR="003148C9">
        <w:rPr>
          <w:lang w:eastAsia="en-US"/>
        </w:rPr>
        <w:t>Je pris donc six burnous</w:t>
      </w:r>
      <w:r>
        <w:rPr>
          <w:lang w:eastAsia="en-US"/>
        </w:rPr>
        <w:t xml:space="preserve">. </w:t>
      </w:r>
      <w:r w:rsidR="003148C9">
        <w:rPr>
          <w:lang w:eastAsia="en-US"/>
        </w:rPr>
        <w:t xml:space="preserve">Le </w:t>
      </w:r>
      <w:proofErr w:type="spellStart"/>
      <w:r w:rsidR="003148C9">
        <w:rPr>
          <w:lang w:eastAsia="en-US"/>
        </w:rPr>
        <w:t>Tiennet</w:t>
      </w:r>
      <w:proofErr w:type="spellEnd"/>
      <w:r w:rsidR="003148C9">
        <w:rPr>
          <w:lang w:eastAsia="en-US"/>
        </w:rPr>
        <w:t xml:space="preserve"> chassait le lion</w:t>
      </w:r>
      <w:r>
        <w:rPr>
          <w:lang w:eastAsia="en-US"/>
        </w:rPr>
        <w:t xml:space="preserve">, </w:t>
      </w:r>
      <w:r w:rsidR="003148C9">
        <w:rPr>
          <w:lang w:eastAsia="en-US"/>
        </w:rPr>
        <w:t>comme Gérard</w:t>
      </w:r>
      <w:r>
        <w:rPr>
          <w:lang w:eastAsia="en-US"/>
        </w:rPr>
        <w:t xml:space="preserve">, </w:t>
      </w:r>
      <w:r w:rsidR="003148C9">
        <w:rPr>
          <w:lang w:eastAsia="en-US"/>
        </w:rPr>
        <w:t>tout seul dans les sables</w:t>
      </w:r>
      <w:r>
        <w:rPr>
          <w:lang w:eastAsia="en-US"/>
        </w:rPr>
        <w:t>.</w:t>
      </w:r>
    </w:p>
    <w:p w14:paraId="6FAEAF03" w14:textId="77777777" w:rsidR="0046142F" w:rsidRDefault="0046142F" w:rsidP="0046142F">
      <w:pPr>
        <w:rPr>
          <w:lang w:eastAsia="en-US"/>
        </w:rPr>
      </w:pPr>
      <w:r>
        <w:rPr>
          <w:lang w:eastAsia="en-US"/>
        </w:rPr>
        <w:t>« </w:t>
      </w:r>
      <w:r w:rsidR="003148C9">
        <w:rPr>
          <w:lang w:eastAsia="en-US"/>
        </w:rPr>
        <w:t>Mes six engeances se cachèrent au fond d</w:t>
      </w:r>
      <w:r>
        <w:rPr>
          <w:lang w:eastAsia="en-US"/>
        </w:rPr>
        <w:t>’</w:t>
      </w:r>
      <w:r w:rsidR="003148C9">
        <w:rPr>
          <w:lang w:eastAsia="en-US"/>
        </w:rPr>
        <w:t>un oued desséché</w:t>
      </w:r>
      <w:r>
        <w:rPr>
          <w:lang w:eastAsia="en-US"/>
        </w:rPr>
        <w:t xml:space="preserve">. </w:t>
      </w:r>
      <w:r w:rsidR="003148C9">
        <w:rPr>
          <w:lang w:eastAsia="en-US"/>
        </w:rPr>
        <w:t>Moi</w:t>
      </w:r>
      <w:r>
        <w:rPr>
          <w:lang w:eastAsia="en-US"/>
        </w:rPr>
        <w:t xml:space="preserve">, </w:t>
      </w:r>
      <w:r w:rsidR="003148C9">
        <w:rPr>
          <w:lang w:eastAsia="en-US"/>
        </w:rPr>
        <w:t>je pris position entre les quatre murs d</w:t>
      </w:r>
      <w:r>
        <w:rPr>
          <w:lang w:eastAsia="en-US"/>
        </w:rPr>
        <w:t>’</w:t>
      </w:r>
      <w:r w:rsidR="003148C9">
        <w:rPr>
          <w:lang w:eastAsia="en-US"/>
        </w:rPr>
        <w:t>un marabout</w:t>
      </w:r>
      <w:r>
        <w:rPr>
          <w:lang w:eastAsia="en-US"/>
        </w:rPr>
        <w:t xml:space="preserve">, </w:t>
      </w:r>
      <w:r w:rsidR="003148C9">
        <w:rPr>
          <w:lang w:eastAsia="en-US"/>
        </w:rPr>
        <w:t>afin d</w:t>
      </w:r>
      <w:r>
        <w:rPr>
          <w:lang w:eastAsia="en-US"/>
        </w:rPr>
        <w:t>’</w:t>
      </w:r>
      <w:r w:rsidR="003148C9">
        <w:rPr>
          <w:lang w:eastAsia="en-US"/>
        </w:rPr>
        <w:t>avoir au moins le spectacle pour mon argent</w:t>
      </w:r>
      <w:r>
        <w:rPr>
          <w:lang w:eastAsia="en-US"/>
        </w:rPr>
        <w:t> :</w:t>
      </w:r>
    </w:p>
    <w:p w14:paraId="21E0D10A" w14:textId="08A8D4C6" w:rsidR="0046142F" w:rsidRDefault="0046142F" w:rsidP="0046142F">
      <w:pPr>
        <w:rPr>
          <w:lang w:eastAsia="en-US"/>
        </w:rPr>
      </w:pPr>
      <w:r>
        <w:rPr>
          <w:lang w:eastAsia="en-US"/>
        </w:rPr>
        <w:t>« </w:t>
      </w:r>
      <w:proofErr w:type="spellStart"/>
      <w:r w:rsidR="003148C9">
        <w:rPr>
          <w:lang w:eastAsia="en-US"/>
        </w:rPr>
        <w:t>Tiennet</w:t>
      </w:r>
      <w:proofErr w:type="spellEnd"/>
      <w:r>
        <w:rPr>
          <w:lang w:eastAsia="en-US"/>
        </w:rPr>
        <w:t xml:space="preserve">, </w:t>
      </w:r>
      <w:r w:rsidR="006C2AE1">
        <w:rPr>
          <w:lang w:eastAsia="en-US"/>
        </w:rPr>
        <w:t>—</w:t>
      </w:r>
      <w:r>
        <w:rPr>
          <w:lang w:eastAsia="en-US"/>
        </w:rPr>
        <w:t xml:space="preserve"> </w:t>
      </w:r>
      <w:r w:rsidR="003148C9">
        <w:rPr>
          <w:lang w:eastAsia="en-US"/>
        </w:rPr>
        <w:t xml:space="preserve">le lieutenant </w:t>
      </w:r>
      <w:proofErr w:type="spellStart"/>
      <w:r w:rsidR="003148C9">
        <w:rPr>
          <w:lang w:eastAsia="en-US"/>
        </w:rPr>
        <w:t>Mérieul</w:t>
      </w:r>
      <w:proofErr w:type="spellEnd"/>
      <w:r>
        <w:rPr>
          <w:lang w:eastAsia="en-US"/>
        </w:rPr>
        <w:t xml:space="preserve">, </w:t>
      </w:r>
      <w:r w:rsidR="006C2AE1">
        <w:rPr>
          <w:lang w:eastAsia="en-US"/>
        </w:rPr>
        <w:t>—</w:t>
      </w:r>
      <w:r>
        <w:rPr>
          <w:lang w:eastAsia="en-US"/>
        </w:rPr>
        <w:t xml:space="preserve"> </w:t>
      </w:r>
      <w:r w:rsidR="003148C9">
        <w:rPr>
          <w:lang w:eastAsia="en-US"/>
        </w:rPr>
        <w:t>passa bientôt à cheval</w:t>
      </w:r>
      <w:r>
        <w:rPr>
          <w:lang w:eastAsia="en-US"/>
        </w:rPr>
        <w:t>.</w:t>
      </w:r>
    </w:p>
    <w:p w14:paraId="0F37B15A" w14:textId="61205947" w:rsidR="0046142F" w:rsidRDefault="0046142F" w:rsidP="0046142F">
      <w:pPr>
        <w:rPr>
          <w:lang w:val="en-US" w:eastAsia="en-US"/>
        </w:rPr>
      </w:pPr>
      <w:r>
        <w:rPr>
          <w:lang w:val="en-US" w:eastAsia="en-US"/>
        </w:rPr>
        <w:t>« </w:t>
      </w:r>
      <w:proofErr w:type="spellStart"/>
      <w:r w:rsidR="003148C9">
        <w:rPr>
          <w:lang w:val="en-US" w:eastAsia="en-US"/>
        </w:rPr>
        <w:t>Prrrran</w:t>
      </w:r>
      <w:proofErr w:type="spellEnd"/>
      <w:r>
        <w:rPr>
          <w:lang w:val="en-US" w:eastAsia="en-US"/>
        </w:rPr>
        <w:t xml:space="preserve"> ! </w:t>
      </w:r>
      <w:r w:rsidR="006C2AE1">
        <w:rPr>
          <w:lang w:val="en-US" w:eastAsia="en-US"/>
        </w:rPr>
        <w:t>—</w:t>
      </w:r>
      <w:r>
        <w:rPr>
          <w:lang w:val="en-US" w:eastAsia="en-US"/>
        </w:rPr>
        <w:t xml:space="preserve"> </w:t>
      </w:r>
      <w:r w:rsidR="003148C9">
        <w:rPr>
          <w:lang w:val="en-US" w:eastAsia="en-US"/>
        </w:rPr>
        <w:t>Pan</w:t>
      </w:r>
      <w:r>
        <w:rPr>
          <w:lang w:val="en-US" w:eastAsia="en-US"/>
        </w:rPr>
        <w:t xml:space="preserve"> ! </w:t>
      </w:r>
      <w:r w:rsidR="003148C9">
        <w:rPr>
          <w:lang w:val="en-US" w:eastAsia="en-US"/>
        </w:rPr>
        <w:t>Pan</w:t>
      </w:r>
      <w:r>
        <w:rPr>
          <w:lang w:val="en-US" w:eastAsia="en-US"/>
        </w:rPr>
        <w:t> !</w:t>
      </w:r>
    </w:p>
    <w:p w14:paraId="79B88924" w14:textId="77777777" w:rsidR="0046142F" w:rsidRDefault="0046142F" w:rsidP="0046142F">
      <w:pPr>
        <w:rPr>
          <w:lang w:eastAsia="en-US"/>
        </w:rPr>
      </w:pPr>
      <w:r>
        <w:rPr>
          <w:lang w:eastAsia="en-US"/>
        </w:rPr>
        <w:lastRenderedPageBreak/>
        <w:t>« </w:t>
      </w:r>
      <w:r w:rsidR="003148C9">
        <w:rPr>
          <w:lang w:eastAsia="en-US"/>
        </w:rPr>
        <w:t>Six coups de fusil</w:t>
      </w:r>
      <w:r>
        <w:rPr>
          <w:lang w:eastAsia="en-US"/>
        </w:rPr>
        <w:t> !</w:t>
      </w:r>
    </w:p>
    <w:p w14:paraId="2EF59EB3" w14:textId="7E4FF4BD" w:rsidR="0046142F" w:rsidRDefault="0046142F" w:rsidP="0046142F">
      <w:pPr>
        <w:rPr>
          <w:lang w:eastAsia="en-US"/>
        </w:rPr>
      </w:pPr>
      <w:r>
        <w:rPr>
          <w:lang w:eastAsia="en-US"/>
        </w:rPr>
        <w:t>« </w:t>
      </w:r>
      <w:r w:rsidR="003148C9">
        <w:rPr>
          <w:lang w:eastAsia="en-US"/>
        </w:rPr>
        <w:t>Des lambeaux de l</w:t>
      </w:r>
      <w:r>
        <w:rPr>
          <w:lang w:eastAsia="en-US"/>
        </w:rPr>
        <w:t>’</w:t>
      </w:r>
      <w:r w:rsidR="003148C9">
        <w:rPr>
          <w:lang w:eastAsia="en-US"/>
        </w:rPr>
        <w:t>uniforme volèrent au veut</w:t>
      </w:r>
      <w:r>
        <w:rPr>
          <w:lang w:eastAsia="en-US"/>
        </w:rPr>
        <w:t xml:space="preserve">. </w:t>
      </w:r>
      <w:r w:rsidR="006C2AE1">
        <w:rPr>
          <w:lang w:eastAsia="en-US"/>
        </w:rPr>
        <w:t>—</w:t>
      </w:r>
      <w:r>
        <w:rPr>
          <w:lang w:eastAsia="en-US"/>
        </w:rPr>
        <w:t xml:space="preserve"> </w:t>
      </w:r>
      <w:proofErr w:type="spellStart"/>
      <w:r w:rsidR="003148C9">
        <w:rPr>
          <w:lang w:eastAsia="en-US"/>
        </w:rPr>
        <w:t>Tiennet</w:t>
      </w:r>
      <w:proofErr w:type="spellEnd"/>
      <w:r w:rsidR="003148C9">
        <w:rPr>
          <w:lang w:eastAsia="en-US"/>
        </w:rPr>
        <w:t xml:space="preserve"> prit le galop et disparut dans un tourbillon de sable</w:t>
      </w:r>
      <w:r>
        <w:rPr>
          <w:lang w:eastAsia="en-US"/>
        </w:rPr>
        <w:t>.</w:t>
      </w:r>
    </w:p>
    <w:p w14:paraId="6FE9DF7C" w14:textId="5B0DD09E" w:rsidR="0046142F" w:rsidRDefault="0046142F" w:rsidP="0046142F">
      <w:pPr>
        <w:rPr>
          <w:lang w:eastAsia="en-US"/>
        </w:rPr>
      </w:pPr>
      <w:r>
        <w:rPr>
          <w:lang w:eastAsia="en-US"/>
        </w:rPr>
        <w:t>« </w:t>
      </w:r>
      <w:r w:rsidR="003148C9">
        <w:rPr>
          <w:lang w:eastAsia="en-US"/>
        </w:rPr>
        <w:t>Vous croyez que c</w:t>
      </w:r>
      <w:r>
        <w:rPr>
          <w:lang w:eastAsia="en-US"/>
        </w:rPr>
        <w:t>’</w:t>
      </w:r>
      <w:r w:rsidR="003148C9">
        <w:rPr>
          <w:lang w:eastAsia="en-US"/>
        </w:rPr>
        <w:t>est tout</w:t>
      </w:r>
      <w:r>
        <w:rPr>
          <w:lang w:eastAsia="en-US"/>
        </w:rPr>
        <w:t xml:space="preserve"> ? </w:t>
      </w:r>
      <w:r w:rsidR="006C2AE1">
        <w:rPr>
          <w:lang w:eastAsia="en-US"/>
        </w:rPr>
        <w:t>—</w:t>
      </w:r>
      <w:r>
        <w:rPr>
          <w:lang w:eastAsia="en-US"/>
        </w:rPr>
        <w:t xml:space="preserve"> </w:t>
      </w:r>
      <w:r w:rsidR="003148C9">
        <w:rPr>
          <w:lang w:eastAsia="en-US"/>
        </w:rPr>
        <w:t>mes Arabes partageaient cette opinion</w:t>
      </w:r>
      <w:r>
        <w:rPr>
          <w:lang w:eastAsia="en-US"/>
        </w:rPr>
        <w:t>.</w:t>
      </w:r>
    </w:p>
    <w:p w14:paraId="0E3B8913" w14:textId="77777777" w:rsidR="0046142F" w:rsidRDefault="0046142F" w:rsidP="0046142F">
      <w:pPr>
        <w:rPr>
          <w:lang w:eastAsia="en-US"/>
        </w:rPr>
      </w:pPr>
      <w:r>
        <w:rPr>
          <w:lang w:eastAsia="en-US"/>
        </w:rPr>
        <w:t>« </w:t>
      </w:r>
      <w:r w:rsidR="003148C9">
        <w:rPr>
          <w:lang w:eastAsia="en-US"/>
        </w:rPr>
        <w:t xml:space="preserve">Mais </w:t>
      </w:r>
      <w:proofErr w:type="spellStart"/>
      <w:r w:rsidR="003148C9">
        <w:rPr>
          <w:lang w:eastAsia="en-US"/>
        </w:rPr>
        <w:t>Tiennet</w:t>
      </w:r>
      <w:proofErr w:type="spellEnd"/>
      <w:r w:rsidR="003148C9">
        <w:rPr>
          <w:lang w:eastAsia="en-US"/>
        </w:rPr>
        <w:t xml:space="preserve"> sortit soudain du tourbillon de sable</w:t>
      </w:r>
      <w:r>
        <w:rPr>
          <w:lang w:eastAsia="en-US"/>
        </w:rPr>
        <w:t xml:space="preserve">. </w:t>
      </w:r>
      <w:r w:rsidR="003148C9">
        <w:rPr>
          <w:lang w:eastAsia="en-US"/>
        </w:rPr>
        <w:t>Il était blessé</w:t>
      </w:r>
      <w:r>
        <w:rPr>
          <w:lang w:eastAsia="en-US"/>
        </w:rPr>
        <w:t xml:space="preserve">. </w:t>
      </w:r>
      <w:r w:rsidR="003148C9">
        <w:rPr>
          <w:lang w:eastAsia="en-US"/>
        </w:rPr>
        <w:t>Son burnous blanc avait des taches rouges</w:t>
      </w:r>
      <w:r>
        <w:rPr>
          <w:lang w:eastAsia="en-US"/>
        </w:rPr>
        <w:t>.</w:t>
      </w:r>
    </w:p>
    <w:p w14:paraId="150857F3" w14:textId="77777777" w:rsidR="0046142F" w:rsidRDefault="0046142F" w:rsidP="0046142F">
      <w:pPr>
        <w:rPr>
          <w:lang w:eastAsia="en-US"/>
        </w:rPr>
      </w:pPr>
      <w:r>
        <w:rPr>
          <w:lang w:eastAsia="en-US"/>
        </w:rPr>
        <w:t>« </w:t>
      </w:r>
      <w:r w:rsidR="003148C9">
        <w:rPr>
          <w:lang w:eastAsia="en-US"/>
        </w:rPr>
        <w:t>Il tenait à la main un fusil double</w:t>
      </w:r>
      <w:r>
        <w:rPr>
          <w:lang w:eastAsia="en-US"/>
        </w:rPr>
        <w:t>.</w:t>
      </w:r>
    </w:p>
    <w:p w14:paraId="5CDCC15A" w14:textId="45A1DBC0" w:rsidR="0046142F" w:rsidRDefault="0046142F" w:rsidP="0046142F">
      <w:pPr>
        <w:rPr>
          <w:lang w:eastAsia="en-US"/>
        </w:rPr>
      </w:pPr>
      <w:r>
        <w:rPr>
          <w:lang w:eastAsia="en-US"/>
        </w:rPr>
        <w:t>« </w:t>
      </w:r>
      <w:r w:rsidR="003148C9">
        <w:rPr>
          <w:lang w:eastAsia="en-US"/>
        </w:rPr>
        <w:t>Nous le vîmes se coucher le long du flanc de son cheval</w:t>
      </w:r>
      <w:r>
        <w:rPr>
          <w:lang w:eastAsia="en-US"/>
        </w:rPr>
        <w:t xml:space="preserve">, </w:t>
      </w:r>
      <w:r w:rsidR="003148C9">
        <w:rPr>
          <w:lang w:eastAsia="en-US"/>
        </w:rPr>
        <w:t>de telle sorte que la selle et le garrot lui faisaient un rempart</w:t>
      </w:r>
      <w:r>
        <w:rPr>
          <w:lang w:eastAsia="en-US"/>
        </w:rPr>
        <w:t xml:space="preserve">, </w:t>
      </w:r>
      <w:r w:rsidR="006C2AE1">
        <w:rPr>
          <w:lang w:eastAsia="en-US"/>
        </w:rPr>
        <w:t>—</w:t>
      </w:r>
      <w:r>
        <w:rPr>
          <w:lang w:eastAsia="en-US"/>
        </w:rPr>
        <w:t xml:space="preserve"> </w:t>
      </w:r>
      <w:r w:rsidR="003148C9">
        <w:rPr>
          <w:lang w:eastAsia="en-US"/>
        </w:rPr>
        <w:t>sa jambe seule restait visible</w:t>
      </w:r>
      <w:r>
        <w:rPr>
          <w:lang w:eastAsia="en-US"/>
        </w:rPr>
        <w:t xml:space="preserve">, </w:t>
      </w:r>
      <w:r w:rsidR="003148C9">
        <w:rPr>
          <w:lang w:eastAsia="en-US"/>
        </w:rPr>
        <w:t>sous le ventre</w:t>
      </w:r>
      <w:r>
        <w:rPr>
          <w:lang w:eastAsia="en-US"/>
        </w:rPr>
        <w:t xml:space="preserve">, </w:t>
      </w:r>
      <w:r w:rsidR="003148C9">
        <w:rPr>
          <w:lang w:eastAsia="en-US"/>
        </w:rPr>
        <w:t>à l</w:t>
      </w:r>
      <w:r>
        <w:rPr>
          <w:lang w:eastAsia="en-US"/>
        </w:rPr>
        <w:t>’</w:t>
      </w:r>
      <w:r w:rsidR="003148C9">
        <w:rPr>
          <w:lang w:eastAsia="en-US"/>
        </w:rPr>
        <w:t>étrier</w:t>
      </w:r>
      <w:r>
        <w:rPr>
          <w:lang w:eastAsia="en-US"/>
        </w:rPr>
        <w:t>.</w:t>
      </w:r>
    </w:p>
    <w:p w14:paraId="3F5E1F68" w14:textId="77777777" w:rsidR="0046142F" w:rsidRDefault="0046142F" w:rsidP="0046142F">
      <w:pPr>
        <w:rPr>
          <w:lang w:eastAsia="en-US"/>
        </w:rPr>
      </w:pPr>
      <w:r>
        <w:rPr>
          <w:lang w:eastAsia="en-US"/>
        </w:rPr>
        <w:t>« </w:t>
      </w:r>
      <w:r w:rsidR="003148C9">
        <w:rPr>
          <w:lang w:eastAsia="en-US"/>
        </w:rPr>
        <w:t>Il passa comme le vent</w:t>
      </w:r>
      <w:r>
        <w:rPr>
          <w:lang w:eastAsia="en-US"/>
        </w:rPr>
        <w:t xml:space="preserve">. </w:t>
      </w:r>
      <w:r w:rsidR="003148C9">
        <w:rPr>
          <w:lang w:eastAsia="en-US"/>
        </w:rPr>
        <w:t>Son fusil s</w:t>
      </w:r>
      <w:r>
        <w:rPr>
          <w:lang w:eastAsia="en-US"/>
        </w:rPr>
        <w:t>’</w:t>
      </w:r>
      <w:r w:rsidR="003148C9">
        <w:rPr>
          <w:lang w:eastAsia="en-US"/>
        </w:rPr>
        <w:t>alluma deux fois</w:t>
      </w:r>
      <w:r>
        <w:rPr>
          <w:lang w:eastAsia="en-US"/>
        </w:rPr>
        <w:t xml:space="preserve">. </w:t>
      </w:r>
      <w:r w:rsidR="003148C9">
        <w:rPr>
          <w:lang w:eastAsia="en-US"/>
        </w:rPr>
        <w:t>Deux de mes Arabes tombèrent</w:t>
      </w:r>
      <w:r>
        <w:rPr>
          <w:lang w:eastAsia="en-US"/>
        </w:rPr>
        <w:t>.</w:t>
      </w:r>
    </w:p>
    <w:p w14:paraId="0C7A06E7" w14:textId="77777777" w:rsidR="0046142F" w:rsidRDefault="0046142F" w:rsidP="0046142F">
      <w:pPr>
        <w:rPr>
          <w:lang w:eastAsia="en-US"/>
        </w:rPr>
      </w:pPr>
      <w:r>
        <w:rPr>
          <w:lang w:eastAsia="en-US"/>
        </w:rPr>
        <w:t>« </w:t>
      </w:r>
      <w:r w:rsidR="003148C9">
        <w:rPr>
          <w:lang w:eastAsia="en-US"/>
        </w:rPr>
        <w:t>Les quatre autres rechargeaient</w:t>
      </w:r>
      <w:r>
        <w:rPr>
          <w:lang w:eastAsia="en-US"/>
        </w:rPr>
        <w:t>.</w:t>
      </w:r>
    </w:p>
    <w:p w14:paraId="5CF99E16"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revint</w:t>
      </w:r>
      <w:r>
        <w:rPr>
          <w:lang w:eastAsia="en-US"/>
        </w:rPr>
        <w:t xml:space="preserve">, </w:t>
      </w:r>
      <w:r w:rsidR="003148C9">
        <w:rPr>
          <w:lang w:eastAsia="en-US"/>
        </w:rPr>
        <w:t>essuya la décharge</w:t>
      </w:r>
      <w:r>
        <w:rPr>
          <w:lang w:eastAsia="en-US"/>
        </w:rPr>
        <w:t xml:space="preserve">, </w:t>
      </w:r>
      <w:r w:rsidR="003148C9">
        <w:rPr>
          <w:lang w:eastAsia="en-US"/>
        </w:rPr>
        <w:t>qui tua son cheval raide</w:t>
      </w:r>
      <w:r>
        <w:rPr>
          <w:lang w:eastAsia="en-US"/>
        </w:rPr>
        <w:t xml:space="preserve">, </w:t>
      </w:r>
      <w:r w:rsidR="003148C9">
        <w:rPr>
          <w:lang w:eastAsia="en-US"/>
        </w:rPr>
        <w:t>et tira ses deux coups</w:t>
      </w:r>
      <w:r>
        <w:rPr>
          <w:lang w:eastAsia="en-US"/>
        </w:rPr>
        <w:t xml:space="preserve">, </w:t>
      </w:r>
      <w:r w:rsidR="003148C9">
        <w:rPr>
          <w:lang w:eastAsia="en-US"/>
        </w:rPr>
        <w:t>couché qu</w:t>
      </w:r>
      <w:r>
        <w:rPr>
          <w:lang w:eastAsia="en-US"/>
        </w:rPr>
        <w:t>’</w:t>
      </w:r>
      <w:r w:rsidR="003148C9">
        <w:rPr>
          <w:lang w:eastAsia="en-US"/>
        </w:rPr>
        <w:t>il était à plat ventre</w:t>
      </w:r>
      <w:r>
        <w:rPr>
          <w:lang w:eastAsia="en-US"/>
        </w:rPr>
        <w:t>.</w:t>
      </w:r>
    </w:p>
    <w:p w14:paraId="04785608" w14:textId="77777777" w:rsidR="0046142F" w:rsidRDefault="0046142F" w:rsidP="0046142F">
      <w:pPr>
        <w:rPr>
          <w:lang w:eastAsia="en-US"/>
        </w:rPr>
      </w:pPr>
      <w:r>
        <w:rPr>
          <w:lang w:eastAsia="en-US"/>
        </w:rPr>
        <w:t>« </w:t>
      </w:r>
      <w:r w:rsidR="003148C9">
        <w:rPr>
          <w:lang w:eastAsia="en-US"/>
        </w:rPr>
        <w:t>Deux Arabes de moins</w:t>
      </w:r>
      <w:r>
        <w:rPr>
          <w:lang w:eastAsia="en-US"/>
        </w:rPr>
        <w:t> !</w:t>
      </w:r>
    </w:p>
    <w:p w14:paraId="059B7A61" w14:textId="4A40830A" w:rsidR="0046142F" w:rsidRDefault="0046142F" w:rsidP="0046142F">
      <w:pPr>
        <w:rPr>
          <w:lang w:eastAsia="en-US"/>
        </w:rPr>
      </w:pPr>
      <w:r>
        <w:rPr>
          <w:lang w:eastAsia="en-US"/>
        </w:rPr>
        <w:t>« </w:t>
      </w:r>
      <w:r w:rsidR="003148C9">
        <w:rPr>
          <w:lang w:eastAsia="en-US"/>
        </w:rPr>
        <w:t xml:space="preserve">Et avant que les autres eussent </w:t>
      </w:r>
      <w:r w:rsidR="003148C9">
        <w:rPr>
          <w:lang w:eastAsia="en-US"/>
        </w:rPr>
        <w:t xml:space="preserve">le </w:t>
      </w:r>
      <w:r w:rsidR="003148C9">
        <w:rPr>
          <w:lang w:eastAsia="en-US"/>
        </w:rPr>
        <w:t>temps de recharger</w:t>
      </w:r>
      <w:r>
        <w:rPr>
          <w:lang w:eastAsia="en-US"/>
        </w:rPr>
        <w:t xml:space="preserve">, </w:t>
      </w:r>
      <w:r w:rsidR="003148C9">
        <w:rPr>
          <w:lang w:eastAsia="en-US"/>
        </w:rPr>
        <w:t>il bondit comme un lion sur le sable</w:t>
      </w:r>
      <w:r>
        <w:rPr>
          <w:lang w:eastAsia="en-US"/>
        </w:rPr>
        <w:t xml:space="preserve">. </w:t>
      </w:r>
      <w:r w:rsidR="006C2AE1">
        <w:rPr>
          <w:lang w:eastAsia="en-US"/>
        </w:rPr>
        <w:t>—</w:t>
      </w:r>
      <w:r>
        <w:rPr>
          <w:lang w:eastAsia="en-US"/>
        </w:rPr>
        <w:t xml:space="preserve"> </w:t>
      </w:r>
      <w:r w:rsidR="003148C9">
        <w:rPr>
          <w:lang w:eastAsia="en-US"/>
        </w:rPr>
        <w:t>Il n</w:t>
      </w:r>
      <w:r>
        <w:rPr>
          <w:lang w:eastAsia="en-US"/>
        </w:rPr>
        <w:t>’</w:t>
      </w:r>
      <w:r w:rsidR="003148C9">
        <w:rPr>
          <w:lang w:eastAsia="en-US"/>
        </w:rPr>
        <w:t>avait que son couteau de chasse contre deux grands yatagans affilés comme des rasoirs</w:t>
      </w:r>
      <w:r>
        <w:rPr>
          <w:lang w:eastAsia="en-US"/>
        </w:rPr>
        <w:t>.</w:t>
      </w:r>
    </w:p>
    <w:p w14:paraId="330EABB1" w14:textId="77777777" w:rsidR="0046142F" w:rsidRDefault="0046142F" w:rsidP="0046142F">
      <w:pPr>
        <w:rPr>
          <w:lang w:eastAsia="en-US"/>
        </w:rPr>
      </w:pPr>
      <w:r>
        <w:rPr>
          <w:lang w:eastAsia="en-US"/>
        </w:rPr>
        <w:t>« </w:t>
      </w:r>
      <w:r w:rsidR="003148C9">
        <w:rPr>
          <w:lang w:eastAsia="en-US"/>
        </w:rPr>
        <w:t>Son sang coulait</w:t>
      </w:r>
      <w:r>
        <w:rPr>
          <w:lang w:eastAsia="en-US"/>
        </w:rPr>
        <w:t>.</w:t>
      </w:r>
    </w:p>
    <w:p w14:paraId="4DBCF845" w14:textId="77777777" w:rsidR="0046142F" w:rsidRDefault="0046142F" w:rsidP="0046142F">
      <w:pPr>
        <w:rPr>
          <w:lang w:eastAsia="en-US"/>
        </w:rPr>
      </w:pPr>
      <w:r>
        <w:rPr>
          <w:lang w:eastAsia="en-US"/>
        </w:rPr>
        <w:t>« </w:t>
      </w:r>
      <w:r w:rsidR="003148C9">
        <w:rPr>
          <w:lang w:eastAsia="en-US"/>
        </w:rPr>
        <w:t>Les deux Arabes l</w:t>
      </w:r>
      <w:r>
        <w:rPr>
          <w:lang w:eastAsia="en-US"/>
        </w:rPr>
        <w:t>’</w:t>
      </w:r>
      <w:r w:rsidR="003148C9">
        <w:rPr>
          <w:lang w:eastAsia="en-US"/>
        </w:rPr>
        <w:t>attendaient de pied ferme</w:t>
      </w:r>
      <w:r>
        <w:rPr>
          <w:lang w:eastAsia="en-US"/>
        </w:rPr>
        <w:t>.</w:t>
      </w:r>
    </w:p>
    <w:p w14:paraId="7A26E772" w14:textId="77777777" w:rsidR="0046142F" w:rsidRDefault="0046142F" w:rsidP="0046142F">
      <w:pPr>
        <w:rPr>
          <w:lang w:eastAsia="en-US"/>
        </w:rPr>
      </w:pPr>
      <w:r>
        <w:rPr>
          <w:lang w:eastAsia="en-US"/>
        </w:rPr>
        <w:t>« </w:t>
      </w:r>
      <w:r w:rsidR="003148C9">
        <w:rPr>
          <w:lang w:eastAsia="en-US"/>
        </w:rPr>
        <w:t>Avez-vous vu la foudre tomber</w:t>
      </w:r>
      <w:r>
        <w:rPr>
          <w:lang w:eastAsia="en-US"/>
        </w:rPr>
        <w:t> ?…</w:t>
      </w:r>
    </w:p>
    <w:p w14:paraId="67FB6B7C" w14:textId="77777777" w:rsidR="0046142F" w:rsidRDefault="0046142F" w:rsidP="0046142F">
      <w:pPr>
        <w:rPr>
          <w:lang w:eastAsia="en-US"/>
        </w:rPr>
      </w:pPr>
      <w:r>
        <w:rPr>
          <w:lang w:eastAsia="en-US"/>
        </w:rPr>
        <w:lastRenderedPageBreak/>
        <w:t>« </w:t>
      </w:r>
      <w:r w:rsidR="003148C9">
        <w:rPr>
          <w:lang w:eastAsia="en-US"/>
        </w:rPr>
        <w:t>Je ne sais pas comment ça se fit</w:t>
      </w:r>
      <w:r>
        <w:rPr>
          <w:lang w:eastAsia="en-US"/>
        </w:rPr>
        <w:t xml:space="preserve">, </w:t>
      </w:r>
      <w:r w:rsidR="003148C9">
        <w:rPr>
          <w:lang w:eastAsia="en-US"/>
        </w:rPr>
        <w:t>moi</w:t>
      </w:r>
      <w:r>
        <w:rPr>
          <w:lang w:eastAsia="en-US"/>
        </w:rPr>
        <w:t xml:space="preserve">. </w:t>
      </w:r>
      <w:r w:rsidR="003148C9">
        <w:rPr>
          <w:lang w:eastAsia="en-US"/>
        </w:rPr>
        <w:t>Ce ne fut pas un combat</w:t>
      </w:r>
      <w:r>
        <w:rPr>
          <w:lang w:eastAsia="en-US"/>
        </w:rPr>
        <w:t xml:space="preserve">. </w:t>
      </w:r>
      <w:r w:rsidR="003148C9">
        <w:rPr>
          <w:lang w:eastAsia="en-US"/>
        </w:rPr>
        <w:t>Les deux Arabes n</w:t>
      </w:r>
      <w:r>
        <w:rPr>
          <w:lang w:eastAsia="en-US"/>
        </w:rPr>
        <w:t>’</w:t>
      </w:r>
      <w:r w:rsidR="003148C9">
        <w:rPr>
          <w:lang w:eastAsia="en-US"/>
        </w:rPr>
        <w:t>eurent seulement pas le temps de crier</w:t>
      </w:r>
      <w:r>
        <w:rPr>
          <w:lang w:eastAsia="en-US"/>
        </w:rPr>
        <w:t xml:space="preserve"> : </w:t>
      </w:r>
      <w:r w:rsidR="003148C9">
        <w:rPr>
          <w:lang w:eastAsia="en-US"/>
        </w:rPr>
        <w:t>Allah</w:t>
      </w:r>
      <w:r>
        <w:rPr>
          <w:lang w:eastAsia="en-US"/>
        </w:rPr>
        <w:t> !</w:t>
      </w:r>
    </w:p>
    <w:p w14:paraId="3C2AB766" w14:textId="77777777" w:rsidR="0046142F" w:rsidRDefault="0046142F" w:rsidP="0046142F">
      <w:pPr>
        <w:rPr>
          <w:lang w:eastAsia="en-US"/>
        </w:rPr>
      </w:pPr>
      <w:r>
        <w:rPr>
          <w:lang w:eastAsia="en-US"/>
        </w:rPr>
        <w:t>« </w:t>
      </w:r>
      <w:r w:rsidR="003148C9">
        <w:rPr>
          <w:lang w:eastAsia="en-US"/>
        </w:rPr>
        <w:t>Ils roulèrent</w:t>
      </w:r>
      <w:r>
        <w:rPr>
          <w:lang w:eastAsia="en-US"/>
        </w:rPr>
        <w:t xml:space="preserve">, </w:t>
      </w:r>
      <w:r w:rsidR="003148C9">
        <w:rPr>
          <w:lang w:eastAsia="en-US"/>
        </w:rPr>
        <w:t>sanglants</w:t>
      </w:r>
      <w:r>
        <w:rPr>
          <w:lang w:eastAsia="en-US"/>
        </w:rPr>
        <w:t xml:space="preserve">, </w:t>
      </w:r>
      <w:r w:rsidR="003148C9">
        <w:rPr>
          <w:lang w:eastAsia="en-US"/>
        </w:rPr>
        <w:t>au fond de l</w:t>
      </w:r>
      <w:r>
        <w:rPr>
          <w:lang w:eastAsia="en-US"/>
        </w:rPr>
        <w:t>’</w:t>
      </w:r>
      <w:r w:rsidR="003148C9">
        <w:rPr>
          <w:lang w:eastAsia="en-US"/>
        </w:rPr>
        <w:t>oued</w:t>
      </w:r>
      <w:r>
        <w:rPr>
          <w:lang w:eastAsia="en-US"/>
        </w:rPr>
        <w:t xml:space="preserve">, </w:t>
      </w:r>
      <w:r w:rsidR="003148C9">
        <w:rPr>
          <w:lang w:eastAsia="en-US"/>
        </w:rPr>
        <w:t>sur les cadavres de leurs quatre compagnons</w:t>
      </w:r>
      <w:r>
        <w:rPr>
          <w:lang w:eastAsia="en-US"/>
        </w:rPr>
        <w:t>.</w:t>
      </w:r>
    </w:p>
    <w:p w14:paraId="6F4F206C"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essuya son couteau</w:t>
      </w:r>
      <w:r>
        <w:rPr>
          <w:lang w:eastAsia="en-US"/>
        </w:rPr>
        <w:t xml:space="preserve">, </w:t>
      </w:r>
      <w:r w:rsidR="003148C9">
        <w:rPr>
          <w:lang w:eastAsia="en-US"/>
        </w:rPr>
        <w:t>souffla dans son fusil</w:t>
      </w:r>
      <w:r>
        <w:rPr>
          <w:lang w:eastAsia="en-US"/>
        </w:rPr>
        <w:t xml:space="preserve">, </w:t>
      </w:r>
      <w:r w:rsidR="003148C9">
        <w:rPr>
          <w:lang w:eastAsia="en-US"/>
        </w:rPr>
        <w:t>embrassa son cheval mort et s</w:t>
      </w:r>
      <w:r>
        <w:rPr>
          <w:lang w:eastAsia="en-US"/>
        </w:rPr>
        <w:t>’</w:t>
      </w:r>
      <w:r w:rsidR="003148C9">
        <w:rPr>
          <w:lang w:eastAsia="en-US"/>
        </w:rPr>
        <w:t>en alla en sifflant l</w:t>
      </w:r>
      <w:r>
        <w:rPr>
          <w:lang w:eastAsia="en-US"/>
        </w:rPr>
        <w:t>’</w:t>
      </w:r>
      <w:r w:rsidR="003148C9">
        <w:rPr>
          <w:lang w:eastAsia="en-US"/>
        </w:rPr>
        <w:t>air de chez nous</w:t>
      </w:r>
      <w:r>
        <w:rPr>
          <w:lang w:eastAsia="en-US"/>
        </w:rPr>
        <w:t> :</w:t>
      </w:r>
    </w:p>
    <w:p w14:paraId="79D668FB" w14:textId="77777777" w:rsidR="0046142F" w:rsidRDefault="0046142F" w:rsidP="0046142F">
      <w:pPr>
        <w:ind w:firstLine="0"/>
        <w:jc w:val="center"/>
        <w:rPr>
          <w:i/>
          <w:iCs/>
        </w:rPr>
      </w:pPr>
      <w:r>
        <w:rPr>
          <w:i/>
          <w:iCs/>
        </w:rPr>
        <w:t>« </w:t>
      </w:r>
      <w:r w:rsidR="003148C9" w:rsidRPr="0046142F">
        <w:rPr>
          <w:i/>
          <w:iCs/>
        </w:rPr>
        <w:t>Monsieur Bertrand dit à l</w:t>
      </w:r>
      <w:r>
        <w:rPr>
          <w:i/>
          <w:iCs/>
        </w:rPr>
        <w:t>’</w:t>
      </w:r>
      <w:r w:rsidR="003148C9" w:rsidRPr="0046142F">
        <w:rPr>
          <w:i/>
          <w:iCs/>
        </w:rPr>
        <w:t>Anglais</w:t>
      </w:r>
      <w:r>
        <w:rPr>
          <w:i/>
          <w:iCs/>
        </w:rPr>
        <w:t>,</w:t>
      </w:r>
    </w:p>
    <w:p w14:paraId="099393D2" w14:textId="77777777" w:rsidR="0046142F" w:rsidRDefault="0046142F" w:rsidP="0046142F">
      <w:pPr>
        <w:ind w:firstLine="0"/>
        <w:jc w:val="center"/>
        <w:rPr>
          <w:i/>
          <w:iCs/>
        </w:rPr>
      </w:pPr>
      <w:r>
        <w:rPr>
          <w:i/>
          <w:iCs/>
        </w:rPr>
        <w:t>« </w:t>
      </w:r>
      <w:r w:rsidR="003148C9" w:rsidRPr="0046142F">
        <w:rPr>
          <w:i/>
          <w:iCs/>
        </w:rPr>
        <w:t>Arrête</w:t>
      </w:r>
      <w:r>
        <w:rPr>
          <w:i/>
          <w:iCs/>
        </w:rPr>
        <w:t> !</w:t>
      </w:r>
    </w:p>
    <w:p w14:paraId="51C6E133" w14:textId="318655BA" w:rsidR="0046142F" w:rsidRDefault="0046142F" w:rsidP="0046142F">
      <w:pPr>
        <w:ind w:firstLine="0"/>
        <w:jc w:val="center"/>
      </w:pPr>
      <w:r>
        <w:rPr>
          <w:i/>
          <w:iCs/>
        </w:rPr>
        <w:t>« </w:t>
      </w:r>
      <w:r w:rsidR="003148C9" w:rsidRPr="0046142F">
        <w:rPr>
          <w:i/>
          <w:iCs/>
        </w:rPr>
        <w:t>Arrête</w:t>
      </w:r>
      <w:r>
        <w:rPr>
          <w:i/>
          <w:iCs/>
        </w:rPr>
        <w:t> !… »</w:t>
      </w:r>
    </w:p>
    <w:p w14:paraId="2CDAE7F0" w14:textId="77777777" w:rsidR="0046142F" w:rsidRDefault="003148C9" w:rsidP="0046142F">
      <w:pPr>
        <w:rPr>
          <w:lang w:eastAsia="en-US"/>
        </w:rPr>
      </w:pPr>
      <w:r>
        <w:rPr>
          <w:lang w:eastAsia="en-US"/>
        </w:rPr>
        <w:t>Le docteur se t</w:t>
      </w:r>
      <w:r>
        <w:t>ut</w:t>
      </w:r>
      <w:r w:rsidR="0046142F">
        <w:rPr>
          <w:lang w:eastAsia="en-US"/>
        </w:rPr>
        <w:t>.</w:t>
      </w:r>
    </w:p>
    <w:p w14:paraId="674E74D1" w14:textId="77777777" w:rsidR="0046142F" w:rsidRDefault="0046142F" w:rsidP="0046142F">
      <w:pPr>
        <w:rPr>
          <w:lang w:eastAsia="en-US"/>
        </w:rPr>
      </w:pPr>
      <w:r>
        <w:rPr>
          <w:lang w:eastAsia="en-US"/>
        </w:rPr>
        <w:t>— </w:t>
      </w:r>
      <w:r w:rsidR="003148C9">
        <w:rPr>
          <w:lang w:eastAsia="en-US"/>
        </w:rPr>
        <w:t>Nom de bleu</w:t>
      </w:r>
      <w:r>
        <w:rPr>
          <w:lang w:eastAsia="en-US"/>
        </w:rPr>
        <w:t xml:space="preserve"> ! </w:t>
      </w:r>
      <w:r w:rsidR="003148C9">
        <w:rPr>
          <w:lang w:eastAsia="en-US"/>
        </w:rPr>
        <w:t>Ah</w:t>
      </w:r>
      <w:r>
        <w:rPr>
          <w:lang w:eastAsia="en-US"/>
        </w:rPr>
        <w:t xml:space="preserve"> ! </w:t>
      </w:r>
      <w:r w:rsidR="003148C9">
        <w:rPr>
          <w:lang w:eastAsia="en-US"/>
        </w:rPr>
        <w:t>nom de nom de nom</w:t>
      </w:r>
      <w:r>
        <w:rPr>
          <w:lang w:eastAsia="en-US"/>
        </w:rPr>
        <w:t xml:space="preserve"> ! </w:t>
      </w:r>
      <w:r w:rsidR="003148C9">
        <w:rPr>
          <w:lang w:eastAsia="en-US"/>
        </w:rPr>
        <w:t xml:space="preserve">fit </w:t>
      </w:r>
      <w:proofErr w:type="spellStart"/>
      <w:r w:rsidR="003148C9">
        <w:rPr>
          <w:lang w:eastAsia="en-US"/>
        </w:rPr>
        <w:t>Guérineul</w:t>
      </w:r>
      <w:proofErr w:type="spellEnd"/>
      <w:r w:rsidR="003148C9">
        <w:rPr>
          <w:lang w:eastAsia="en-US"/>
        </w:rPr>
        <w:t xml:space="preserve"> avec admiration</w:t>
      </w:r>
      <w:r>
        <w:rPr>
          <w:lang w:eastAsia="en-US"/>
        </w:rPr>
        <w:t xml:space="preserve"> ; </w:t>
      </w:r>
      <w:r w:rsidR="003148C9">
        <w:rPr>
          <w:lang w:eastAsia="en-US"/>
        </w:rPr>
        <w:t>dès là-bas</w:t>
      </w:r>
      <w:r>
        <w:rPr>
          <w:lang w:eastAsia="en-US"/>
        </w:rPr>
        <w:t xml:space="preserve">, </w:t>
      </w:r>
      <w:r w:rsidR="003148C9">
        <w:rPr>
          <w:lang w:eastAsia="en-US"/>
        </w:rPr>
        <w:t xml:space="preserve">il donnait un peu </w:t>
      </w:r>
      <w:proofErr w:type="spellStart"/>
      <w:r w:rsidR="003148C9">
        <w:rPr>
          <w:i/>
          <w:iCs/>
        </w:rPr>
        <w:t>cossument</w:t>
      </w:r>
      <w:proofErr w:type="spellEnd"/>
      <w:r w:rsidR="003148C9">
        <w:rPr>
          <w:lang w:eastAsia="en-US"/>
        </w:rPr>
        <w:t xml:space="preserve"> le coup du bélier</w:t>
      </w:r>
      <w:r>
        <w:rPr>
          <w:lang w:eastAsia="en-US"/>
        </w:rPr>
        <w:t xml:space="preserve"> !… </w:t>
      </w:r>
      <w:r w:rsidR="003148C9">
        <w:rPr>
          <w:lang w:eastAsia="en-US"/>
        </w:rPr>
        <w:t>Ah</w:t>
      </w:r>
      <w:r>
        <w:rPr>
          <w:lang w:eastAsia="en-US"/>
        </w:rPr>
        <w:t xml:space="preserve"> ! </w:t>
      </w:r>
      <w:r w:rsidR="003148C9">
        <w:rPr>
          <w:lang w:eastAsia="en-US"/>
        </w:rPr>
        <w:t>nom d</w:t>
      </w:r>
      <w:r>
        <w:rPr>
          <w:lang w:eastAsia="en-US"/>
        </w:rPr>
        <w:t>’</w:t>
      </w:r>
      <w:r w:rsidR="003148C9">
        <w:rPr>
          <w:lang w:eastAsia="en-US"/>
        </w:rPr>
        <w:t>un chien</w:t>
      </w:r>
      <w:r>
        <w:rPr>
          <w:lang w:eastAsia="en-US"/>
        </w:rPr>
        <w:t xml:space="preserve"> ! </w:t>
      </w:r>
      <w:r w:rsidR="003148C9">
        <w:rPr>
          <w:lang w:eastAsia="en-US"/>
        </w:rPr>
        <w:t>nom d</w:t>
      </w:r>
      <w:r>
        <w:rPr>
          <w:lang w:eastAsia="en-US"/>
        </w:rPr>
        <w:t>’</w:t>
      </w:r>
      <w:r w:rsidR="003148C9">
        <w:rPr>
          <w:lang w:eastAsia="en-US"/>
        </w:rPr>
        <w:t>un chien</w:t>
      </w:r>
      <w:r>
        <w:rPr>
          <w:lang w:eastAsia="en-US"/>
        </w:rPr>
        <w:t> !…</w:t>
      </w:r>
    </w:p>
    <w:p w14:paraId="2169AF1D" w14:textId="006CBE1A"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joli</w:t>
      </w:r>
      <w:r>
        <w:rPr>
          <w:lang w:eastAsia="en-US"/>
        </w:rPr>
        <w:t xml:space="preserve"> ! </w:t>
      </w:r>
      <w:r w:rsidR="003148C9">
        <w:rPr>
          <w:lang w:eastAsia="en-US"/>
        </w:rPr>
        <w:t>dit le fantôme</w:t>
      </w:r>
      <w:r>
        <w:rPr>
          <w:lang w:eastAsia="en-US"/>
        </w:rPr>
        <w:t xml:space="preserve"> ; </w:t>
      </w:r>
      <w:r w:rsidR="006C2AE1">
        <w:rPr>
          <w:lang w:eastAsia="en-US"/>
        </w:rPr>
        <w:t>—</w:t>
      </w:r>
      <w:r>
        <w:rPr>
          <w:lang w:eastAsia="en-US"/>
        </w:rPr>
        <w:t xml:space="preserve"> </w:t>
      </w:r>
      <w:r w:rsidR="003148C9">
        <w:rPr>
          <w:lang w:eastAsia="en-US"/>
        </w:rPr>
        <w:t>bien gentil</w:t>
      </w:r>
      <w:r>
        <w:rPr>
          <w:lang w:eastAsia="en-US"/>
        </w:rPr>
        <w:t xml:space="preserve"> ! </w:t>
      </w:r>
      <w:r w:rsidR="003148C9">
        <w:rPr>
          <w:lang w:eastAsia="en-US"/>
        </w:rPr>
        <w:t>bien gentil</w:t>
      </w:r>
      <w:r>
        <w:rPr>
          <w:lang w:eastAsia="en-US"/>
        </w:rPr>
        <w:t xml:space="preserve"> ! </w:t>
      </w:r>
      <w:r w:rsidR="003148C9">
        <w:rPr>
          <w:lang w:eastAsia="en-US"/>
        </w:rPr>
        <w:t xml:space="preserve">Les autres se </w:t>
      </w:r>
      <w:r w:rsidR="003148C9">
        <w:t>regardaient déco</w:t>
      </w:r>
      <w:r w:rsidR="003148C9">
        <w:rPr>
          <w:lang w:eastAsia="en-US"/>
        </w:rPr>
        <w:t>ncertés</w:t>
      </w:r>
      <w:r>
        <w:rPr>
          <w:lang w:eastAsia="en-US"/>
        </w:rPr>
        <w:t>.</w:t>
      </w:r>
    </w:p>
    <w:p w14:paraId="4C1FBD28" w14:textId="77777777" w:rsidR="0046142F" w:rsidRDefault="003148C9" w:rsidP="0046142F">
      <w:pPr>
        <w:rPr>
          <w:lang w:eastAsia="en-US"/>
        </w:rPr>
      </w:pPr>
      <w:r>
        <w:rPr>
          <w:lang w:eastAsia="en-US"/>
        </w:rPr>
        <w:t>Fargeau</w:t>
      </w:r>
      <w:r w:rsidR="0046142F">
        <w:rPr>
          <w:lang w:eastAsia="en-US"/>
        </w:rPr>
        <w:t xml:space="preserve">, </w:t>
      </w:r>
      <w:r>
        <w:rPr>
          <w:lang w:eastAsia="en-US"/>
        </w:rPr>
        <w:t>qui n</w:t>
      </w:r>
      <w:r w:rsidR="0046142F">
        <w:rPr>
          <w:lang w:eastAsia="en-US"/>
        </w:rPr>
        <w:t>’</w:t>
      </w:r>
      <w:r>
        <w:rPr>
          <w:lang w:eastAsia="en-US"/>
        </w:rPr>
        <w:t>avait pas encore parlé</w:t>
      </w:r>
      <w:r w:rsidR="0046142F">
        <w:rPr>
          <w:lang w:eastAsia="en-US"/>
        </w:rPr>
        <w:t xml:space="preserve">, </w:t>
      </w:r>
      <w:r>
        <w:rPr>
          <w:lang w:eastAsia="en-US"/>
        </w:rPr>
        <w:t>toussa comme font tous les pédants avant l</w:t>
      </w:r>
      <w:r w:rsidR="0046142F">
        <w:rPr>
          <w:lang w:eastAsia="en-US"/>
        </w:rPr>
        <w:t>’</w:t>
      </w:r>
      <w:r>
        <w:rPr>
          <w:lang w:eastAsia="en-US"/>
        </w:rPr>
        <w:t>exorde</w:t>
      </w:r>
      <w:r w:rsidR="0046142F">
        <w:rPr>
          <w:lang w:eastAsia="en-US"/>
        </w:rPr>
        <w:t xml:space="preserve">, </w:t>
      </w:r>
      <w:r>
        <w:rPr>
          <w:lang w:eastAsia="en-US"/>
        </w:rPr>
        <w:t>et prononça de sa voix discrète et flûtée</w:t>
      </w:r>
      <w:r w:rsidR="0046142F">
        <w:rPr>
          <w:lang w:eastAsia="en-US"/>
        </w:rPr>
        <w:t> :</w:t>
      </w:r>
    </w:p>
    <w:p w14:paraId="74805F48"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a fait mieux que cela</w:t>
      </w:r>
      <w:r>
        <w:rPr>
          <w:lang w:eastAsia="en-US"/>
        </w:rPr>
        <w:t>.</w:t>
      </w:r>
    </w:p>
    <w:p w14:paraId="1B498CEE" w14:textId="77777777" w:rsidR="0046142F" w:rsidRDefault="0046142F" w:rsidP="0046142F">
      <w:pPr>
        <w:numPr>
          <w:ins w:id="84" w:author="Cathelineau Alain" w:date="2010-01-07T10:27:00Z"/>
        </w:numPr>
        <w:rPr>
          <w:lang w:eastAsia="en-US"/>
        </w:rPr>
      </w:pPr>
      <w:r>
        <w:rPr>
          <w:lang w:eastAsia="en-US"/>
        </w:rPr>
        <w:t>— </w:t>
      </w:r>
      <w:r w:rsidR="003148C9">
        <w:rPr>
          <w:lang w:eastAsia="en-US"/>
        </w:rPr>
        <w:t>Pas possible</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Pr>
          <w:lang w:eastAsia="en-US"/>
        </w:rPr>
        <w:t>.</w:t>
      </w:r>
    </w:p>
    <w:p w14:paraId="57917383" w14:textId="77777777" w:rsidR="0046142F" w:rsidRDefault="0046142F" w:rsidP="0046142F">
      <w:pPr>
        <w:numPr>
          <w:ins w:id="85" w:author="Cathelineau Alain" w:date="2010-01-07T10:27:00Z"/>
        </w:numPr>
        <w:rPr>
          <w:lang w:eastAsia="en-US"/>
        </w:rPr>
      </w:pPr>
      <w:r>
        <w:rPr>
          <w:lang w:eastAsia="en-US"/>
        </w:rPr>
        <w:t>— </w:t>
      </w:r>
      <w:r w:rsidR="003148C9">
        <w:rPr>
          <w:lang w:eastAsia="en-US"/>
        </w:rPr>
        <w:t>Écoutez et jugez</w:t>
      </w:r>
      <w:r>
        <w:rPr>
          <w:lang w:eastAsia="en-US"/>
        </w:rPr>
        <w:t> :</w:t>
      </w:r>
    </w:p>
    <w:p w14:paraId="5100A591" w14:textId="6FB03FEE" w:rsidR="003148C9" w:rsidRDefault="003148C9" w:rsidP="0046142F">
      <w:pPr>
        <w:pStyle w:val="Titre2"/>
        <w:rPr>
          <w:lang w:eastAsia="en-US"/>
        </w:rPr>
      </w:pPr>
      <w:bookmarkStart w:id="86" w:name="_Toc233868083"/>
      <w:bookmarkStart w:id="87" w:name="_Toc202196777"/>
      <w:r>
        <w:rPr>
          <w:lang w:eastAsia="en-US"/>
        </w:rPr>
        <w:lastRenderedPageBreak/>
        <w:t>OÙ LE FANTÔME SE MONTRE BIEN LÉGER</w:t>
      </w:r>
      <w:bookmarkEnd w:id="86"/>
      <w:bookmarkEnd w:id="87"/>
      <w:r>
        <w:rPr>
          <w:lang w:eastAsia="en-US"/>
        </w:rPr>
        <w:br/>
      </w:r>
    </w:p>
    <w:p w14:paraId="11698A31" w14:textId="4C35C18F" w:rsidR="0046142F" w:rsidRDefault="0046142F" w:rsidP="0046142F">
      <w:pPr>
        <w:rPr>
          <w:lang w:eastAsia="en-US"/>
        </w:rPr>
      </w:pPr>
      <w:r>
        <w:rPr>
          <w:lang w:eastAsia="en-US"/>
        </w:rPr>
        <w:t>M. </w:t>
      </w:r>
      <w:r w:rsidR="003148C9">
        <w:rPr>
          <w:lang w:eastAsia="en-US"/>
        </w:rPr>
        <w:t>Fargeau toussa une seconde fois</w:t>
      </w:r>
      <w:r>
        <w:rPr>
          <w:lang w:eastAsia="en-US"/>
        </w:rPr>
        <w:t xml:space="preserve">, </w:t>
      </w:r>
      <w:r w:rsidR="003148C9">
        <w:rPr>
          <w:lang w:eastAsia="en-US"/>
        </w:rPr>
        <w:t>prit une pose universitaire et commença ainsi</w:t>
      </w:r>
      <w:r>
        <w:rPr>
          <w:lang w:eastAsia="en-US"/>
        </w:rPr>
        <w:t> :</w:t>
      </w:r>
    </w:p>
    <w:p w14:paraId="7892A505" w14:textId="77777777" w:rsidR="0046142F" w:rsidRDefault="0046142F" w:rsidP="0046142F">
      <w:pPr>
        <w:rPr>
          <w:lang w:eastAsia="en-US"/>
        </w:rPr>
      </w:pPr>
      <w:r>
        <w:rPr>
          <w:lang w:eastAsia="en-US"/>
        </w:rPr>
        <w:t>— </w:t>
      </w:r>
      <w:r w:rsidR="003148C9">
        <w:rPr>
          <w:lang w:eastAsia="en-US"/>
        </w:rPr>
        <w:t>La force et ce brutal entraînement que vous appelez le courage ne sont rien à mes yeux</w:t>
      </w:r>
      <w:r>
        <w:rPr>
          <w:lang w:eastAsia="en-US"/>
        </w:rPr>
        <w:t xml:space="preserve">. </w:t>
      </w:r>
      <w:r w:rsidR="003148C9">
        <w:rPr>
          <w:lang w:eastAsia="en-US"/>
        </w:rPr>
        <w:t>Ce qui rend un homme redoutable</w:t>
      </w:r>
      <w:r>
        <w:rPr>
          <w:lang w:eastAsia="en-US"/>
        </w:rPr>
        <w:t xml:space="preserve">, </w:t>
      </w:r>
      <w:r w:rsidR="003148C9">
        <w:rPr>
          <w:lang w:eastAsia="en-US"/>
        </w:rPr>
        <w:t>c</w:t>
      </w:r>
      <w:r>
        <w:rPr>
          <w:lang w:eastAsia="en-US"/>
        </w:rPr>
        <w:t>’</w:t>
      </w:r>
      <w:r w:rsidR="003148C9">
        <w:rPr>
          <w:lang w:eastAsia="en-US"/>
        </w:rPr>
        <w:t>est l</w:t>
      </w:r>
      <w:r>
        <w:rPr>
          <w:lang w:eastAsia="en-US"/>
        </w:rPr>
        <w:t>’</w:t>
      </w:r>
      <w:r w:rsidR="003148C9">
        <w:rPr>
          <w:lang w:eastAsia="en-US"/>
        </w:rPr>
        <w:t>adr</w:t>
      </w:r>
      <w:r w:rsidR="003148C9">
        <w:t>esse d</w:t>
      </w:r>
      <w:r>
        <w:rPr>
          <w:lang w:eastAsia="en-US"/>
        </w:rPr>
        <w:t>’</w:t>
      </w:r>
      <w:r w:rsidR="003148C9">
        <w:rPr>
          <w:lang w:eastAsia="en-US"/>
        </w:rPr>
        <w:t>esprit</w:t>
      </w:r>
      <w:r>
        <w:rPr>
          <w:lang w:eastAsia="en-US"/>
        </w:rPr>
        <w:t xml:space="preserve">. </w:t>
      </w:r>
      <w:r w:rsidR="003148C9">
        <w:rPr>
          <w:lang w:eastAsia="en-US"/>
        </w:rPr>
        <w:t>Quand l</w:t>
      </w:r>
      <w:r>
        <w:rPr>
          <w:lang w:eastAsia="en-US"/>
        </w:rPr>
        <w:t>’</w:t>
      </w:r>
      <w:r w:rsidR="003148C9">
        <w:rPr>
          <w:lang w:eastAsia="en-US"/>
        </w:rPr>
        <w:t>adresse d</w:t>
      </w:r>
      <w:r>
        <w:rPr>
          <w:lang w:eastAsia="en-US"/>
        </w:rPr>
        <w:t>’</w:t>
      </w:r>
      <w:r w:rsidR="003148C9">
        <w:rPr>
          <w:lang w:eastAsia="en-US"/>
        </w:rPr>
        <w:t>esprit se trouve réunie à la force et au courage</w:t>
      </w:r>
      <w:r>
        <w:rPr>
          <w:lang w:eastAsia="en-US"/>
        </w:rPr>
        <w:t xml:space="preserve">, </w:t>
      </w:r>
      <w:r w:rsidR="003148C9">
        <w:rPr>
          <w:lang w:eastAsia="en-US"/>
        </w:rPr>
        <w:t>ma foi</w:t>
      </w:r>
      <w:r>
        <w:rPr>
          <w:lang w:eastAsia="en-US"/>
        </w:rPr>
        <w:t xml:space="preserve">, </w:t>
      </w:r>
      <w:r w:rsidR="003148C9">
        <w:rPr>
          <w:lang w:eastAsia="en-US"/>
        </w:rPr>
        <w:t>il ne faut pas s</w:t>
      </w:r>
      <w:r>
        <w:rPr>
          <w:lang w:eastAsia="en-US"/>
        </w:rPr>
        <w:t>’</w:t>
      </w:r>
      <w:r w:rsidR="003148C9">
        <w:rPr>
          <w:lang w:eastAsia="en-US"/>
        </w:rPr>
        <w:t>y frotter</w:t>
      </w:r>
      <w:r>
        <w:rPr>
          <w:lang w:eastAsia="en-US"/>
        </w:rPr>
        <w:t>.</w:t>
      </w:r>
    </w:p>
    <w:p w14:paraId="045874F1" w14:textId="77777777" w:rsidR="0046142F" w:rsidRDefault="0046142F" w:rsidP="0046142F">
      <w:pPr>
        <w:rPr>
          <w:lang w:eastAsia="en-US"/>
        </w:rPr>
      </w:pPr>
      <w:r>
        <w:rPr>
          <w:lang w:eastAsia="en-US"/>
        </w:rPr>
        <w:t>— </w:t>
      </w:r>
      <w:r w:rsidR="003148C9">
        <w:rPr>
          <w:lang w:eastAsia="en-US"/>
        </w:rPr>
        <w:t>Avez-vous entendu parler du major Hans Bach</w:t>
      </w:r>
      <w:r>
        <w:rPr>
          <w:lang w:eastAsia="en-US"/>
        </w:rPr>
        <w:t xml:space="preserve">, </w:t>
      </w:r>
      <w:r w:rsidR="003148C9">
        <w:rPr>
          <w:lang w:eastAsia="en-US"/>
        </w:rPr>
        <w:t>le mangeur de Hongrois</w:t>
      </w:r>
      <w:r>
        <w:rPr>
          <w:lang w:eastAsia="en-US"/>
        </w:rPr>
        <w:t> ?…</w:t>
      </w:r>
    </w:p>
    <w:p w14:paraId="7F98EBAF" w14:textId="77777777" w:rsidR="0046142F" w:rsidRDefault="0046142F" w:rsidP="0046142F">
      <w:pPr>
        <w:rPr>
          <w:lang w:eastAsia="en-US"/>
        </w:rPr>
      </w:pPr>
      <w:r>
        <w:rPr>
          <w:lang w:eastAsia="en-US"/>
        </w:rPr>
        <w:t>— </w:t>
      </w:r>
      <w:r w:rsidR="003148C9">
        <w:rPr>
          <w:lang w:eastAsia="en-US"/>
        </w:rPr>
        <w:t>Je l</w:t>
      </w:r>
      <w:r>
        <w:rPr>
          <w:lang w:eastAsia="en-US"/>
        </w:rPr>
        <w:t>’</w:t>
      </w:r>
      <w:r w:rsidR="003148C9">
        <w:rPr>
          <w:lang w:eastAsia="en-US"/>
        </w:rPr>
        <w:t>ai vu à Vienne</w:t>
      </w:r>
      <w:r>
        <w:rPr>
          <w:lang w:eastAsia="en-US"/>
        </w:rPr>
        <w:t xml:space="preserve">, </w:t>
      </w:r>
      <w:r w:rsidR="003148C9">
        <w:rPr>
          <w:lang w:eastAsia="en-US"/>
        </w:rPr>
        <w:t>répondit Cousin-et-Ami</w:t>
      </w:r>
      <w:r>
        <w:rPr>
          <w:lang w:eastAsia="en-US"/>
        </w:rPr>
        <w:t xml:space="preserve">, </w:t>
      </w:r>
      <w:r w:rsidR="003148C9">
        <w:rPr>
          <w:lang w:eastAsia="en-US"/>
        </w:rPr>
        <w:t>quand je suis allé prendre des notes sur le système d</w:t>
      </w:r>
      <w:r>
        <w:rPr>
          <w:lang w:eastAsia="en-US"/>
        </w:rPr>
        <w:t>’</w:t>
      </w:r>
      <w:r w:rsidR="003148C9">
        <w:rPr>
          <w:lang w:eastAsia="en-US"/>
        </w:rPr>
        <w:t>inhumation germanique</w:t>
      </w:r>
      <w:r>
        <w:rPr>
          <w:lang w:eastAsia="en-US"/>
        </w:rPr>
        <w:t xml:space="preserve">… </w:t>
      </w:r>
      <w:r w:rsidR="003148C9">
        <w:rPr>
          <w:lang w:eastAsia="en-US"/>
        </w:rPr>
        <w:t>un terrible boucher</w:t>
      </w:r>
      <w:r>
        <w:rPr>
          <w:lang w:eastAsia="en-US"/>
        </w:rPr>
        <w:t> !</w:t>
      </w:r>
    </w:p>
    <w:p w14:paraId="3319CB5B" w14:textId="0FBE035F" w:rsidR="0046142F" w:rsidRDefault="0046142F" w:rsidP="0046142F">
      <w:pPr>
        <w:rPr>
          <w:lang w:eastAsia="en-US"/>
        </w:rPr>
      </w:pPr>
      <w:r>
        <w:rPr>
          <w:lang w:eastAsia="en-US"/>
        </w:rPr>
        <w:t>— </w:t>
      </w:r>
      <w:r w:rsidR="003148C9">
        <w:rPr>
          <w:lang w:eastAsia="en-US"/>
        </w:rPr>
        <w:t>Un taureau-chacal</w:t>
      </w:r>
      <w:r>
        <w:rPr>
          <w:lang w:eastAsia="en-US"/>
        </w:rPr>
        <w:t xml:space="preserve"> ! </w:t>
      </w:r>
      <w:r w:rsidR="003148C9">
        <w:rPr>
          <w:lang w:eastAsia="en-US"/>
        </w:rPr>
        <w:t xml:space="preserve">reprit </w:t>
      </w:r>
      <w:r>
        <w:rPr>
          <w:lang w:eastAsia="en-US"/>
        </w:rPr>
        <w:t>M. </w:t>
      </w:r>
      <w:r w:rsidR="003148C9">
        <w:rPr>
          <w:lang w:eastAsia="en-US"/>
        </w:rPr>
        <w:t>Fargeau</w:t>
      </w:r>
      <w:r>
        <w:rPr>
          <w:lang w:eastAsia="en-US"/>
        </w:rPr>
        <w:t xml:space="preserve"> ; </w:t>
      </w:r>
      <w:r w:rsidR="003148C9">
        <w:rPr>
          <w:lang w:eastAsia="en-US"/>
        </w:rPr>
        <w:t>Hercule et Thersite</w:t>
      </w:r>
      <w:r>
        <w:rPr>
          <w:lang w:eastAsia="en-US"/>
        </w:rPr>
        <w:t xml:space="preserve">. </w:t>
      </w:r>
      <w:r w:rsidR="003148C9">
        <w:rPr>
          <w:lang w:eastAsia="en-US"/>
        </w:rPr>
        <w:t xml:space="preserve">Quand le capitaine Philippe fut fait prisonnier sous </w:t>
      </w:r>
      <w:proofErr w:type="spellStart"/>
      <w:r w:rsidR="003148C9">
        <w:rPr>
          <w:lang w:eastAsia="en-US"/>
        </w:rPr>
        <w:t>Comora</w:t>
      </w:r>
      <w:proofErr w:type="spellEnd"/>
      <w:r>
        <w:rPr>
          <w:lang w:eastAsia="en-US"/>
        </w:rPr>
        <w:t>…</w:t>
      </w:r>
    </w:p>
    <w:p w14:paraId="0005675D" w14:textId="77777777" w:rsidR="0046142F" w:rsidRDefault="0046142F" w:rsidP="0046142F">
      <w:pPr>
        <w:rPr>
          <w:lang w:eastAsia="en-US"/>
        </w:rPr>
      </w:pPr>
      <w:r>
        <w:rPr>
          <w:lang w:eastAsia="en-US"/>
        </w:rPr>
        <w:t>— </w:t>
      </w:r>
      <w:r w:rsidR="003148C9">
        <w:rPr>
          <w:lang w:eastAsia="en-US"/>
        </w:rPr>
        <w:t>Qu</w:t>
      </w:r>
      <w:r>
        <w:rPr>
          <w:lang w:eastAsia="en-US"/>
        </w:rPr>
        <w:t>’</w:t>
      </w:r>
      <w:r w:rsidR="003148C9">
        <w:rPr>
          <w:lang w:eastAsia="en-US"/>
        </w:rPr>
        <w:t>est-ce que c</w:t>
      </w:r>
      <w:r>
        <w:rPr>
          <w:lang w:eastAsia="en-US"/>
        </w:rPr>
        <w:t>’</w:t>
      </w:r>
      <w:r w:rsidR="003148C9">
        <w:rPr>
          <w:lang w:eastAsia="en-US"/>
        </w:rPr>
        <w:t>est que le capitaine Philippe</w:t>
      </w:r>
      <w:r>
        <w:rPr>
          <w:lang w:eastAsia="en-US"/>
        </w:rPr>
        <w:t xml:space="preserve"> ? </w:t>
      </w:r>
      <w:r w:rsidR="003148C9">
        <w:rPr>
          <w:lang w:eastAsia="en-US"/>
        </w:rPr>
        <w:t xml:space="preserve">demanda </w:t>
      </w:r>
      <w:proofErr w:type="spellStart"/>
      <w:r w:rsidR="003148C9">
        <w:rPr>
          <w:lang w:eastAsia="en-US"/>
        </w:rPr>
        <w:t>Guérineul</w:t>
      </w:r>
      <w:proofErr w:type="spellEnd"/>
      <w:r>
        <w:rPr>
          <w:lang w:eastAsia="en-US"/>
        </w:rPr>
        <w:t>.</w:t>
      </w:r>
    </w:p>
    <w:p w14:paraId="3FB54F3E"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xml:space="preserve">… </w:t>
      </w:r>
      <w:r w:rsidR="003148C9">
        <w:rPr>
          <w:lang w:eastAsia="en-US"/>
        </w:rPr>
        <w:t>Quand il fut fait prisonnier par les Autrichiens</w:t>
      </w:r>
      <w:r>
        <w:rPr>
          <w:lang w:eastAsia="en-US"/>
        </w:rPr>
        <w:t xml:space="preserve">, </w:t>
      </w:r>
      <w:r w:rsidR="003148C9">
        <w:rPr>
          <w:lang w:eastAsia="en-US"/>
        </w:rPr>
        <w:t>on le mit dans la forteresse de Tarvis</w:t>
      </w:r>
      <w:r>
        <w:rPr>
          <w:lang w:eastAsia="en-US"/>
        </w:rPr>
        <w:t xml:space="preserve">, </w:t>
      </w:r>
      <w:r w:rsidR="003148C9">
        <w:rPr>
          <w:lang w:eastAsia="en-US"/>
        </w:rPr>
        <w:t>d</w:t>
      </w:r>
      <w:r>
        <w:rPr>
          <w:lang w:eastAsia="en-US"/>
        </w:rPr>
        <w:t>’</w:t>
      </w:r>
      <w:r w:rsidR="003148C9">
        <w:rPr>
          <w:lang w:eastAsia="en-US"/>
        </w:rPr>
        <w:t>où jamais captif ne s</w:t>
      </w:r>
      <w:r>
        <w:rPr>
          <w:lang w:eastAsia="en-US"/>
        </w:rPr>
        <w:t>’</w:t>
      </w:r>
      <w:r w:rsidR="003148C9">
        <w:rPr>
          <w:lang w:eastAsia="en-US"/>
        </w:rPr>
        <w:t>évada</w:t>
      </w:r>
      <w:r>
        <w:rPr>
          <w:lang w:eastAsia="en-US"/>
        </w:rPr>
        <w:t>.</w:t>
      </w:r>
    </w:p>
    <w:p w14:paraId="0B06D529"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avait beaucoup fatigué pendant la guerre</w:t>
      </w:r>
      <w:r>
        <w:rPr>
          <w:lang w:eastAsia="en-US"/>
        </w:rPr>
        <w:t xml:space="preserve">. </w:t>
      </w:r>
      <w:proofErr w:type="spellStart"/>
      <w:r w:rsidR="003148C9">
        <w:rPr>
          <w:lang w:eastAsia="en-US"/>
        </w:rPr>
        <w:t>Georgey</w:t>
      </w:r>
      <w:proofErr w:type="spellEnd"/>
      <w:r>
        <w:rPr>
          <w:lang w:eastAsia="en-US"/>
        </w:rPr>
        <w:t xml:space="preserve">, </w:t>
      </w:r>
      <w:r w:rsidR="003148C9">
        <w:rPr>
          <w:lang w:eastAsia="en-US"/>
        </w:rPr>
        <w:t>son général</w:t>
      </w:r>
      <w:r>
        <w:rPr>
          <w:lang w:eastAsia="en-US"/>
        </w:rPr>
        <w:t xml:space="preserve">, </w:t>
      </w:r>
      <w:r w:rsidR="003148C9">
        <w:rPr>
          <w:lang w:eastAsia="en-US"/>
        </w:rPr>
        <w:t>comptait sur lui et ne le ménageait pas</w:t>
      </w:r>
      <w:r>
        <w:rPr>
          <w:lang w:eastAsia="en-US"/>
        </w:rPr>
        <w:t xml:space="preserve">. </w:t>
      </w:r>
      <w:r w:rsidR="003148C9">
        <w:rPr>
          <w:lang w:eastAsia="en-US"/>
        </w:rPr>
        <w:t>Il se reposa pendant huit jours</w:t>
      </w:r>
      <w:r>
        <w:rPr>
          <w:lang w:eastAsia="en-US"/>
        </w:rPr>
        <w:t xml:space="preserve">. </w:t>
      </w:r>
      <w:r w:rsidR="003148C9">
        <w:rPr>
          <w:lang w:eastAsia="en-US"/>
        </w:rPr>
        <w:t>Le commandant de la forteresse était un brave homme</w:t>
      </w:r>
      <w:r>
        <w:rPr>
          <w:lang w:eastAsia="en-US"/>
        </w:rPr>
        <w:t>.</w:t>
      </w:r>
    </w:p>
    <w:p w14:paraId="5E8A41B0" w14:textId="77777777" w:rsidR="0046142F" w:rsidRDefault="0046142F" w:rsidP="0046142F">
      <w:pPr>
        <w:rPr>
          <w:lang w:eastAsia="en-US"/>
        </w:rPr>
      </w:pPr>
      <w:r>
        <w:rPr>
          <w:lang w:eastAsia="en-US"/>
        </w:rPr>
        <w:lastRenderedPageBreak/>
        <w:t>« </w:t>
      </w:r>
      <w:r w:rsidR="003148C9">
        <w:rPr>
          <w:lang w:eastAsia="en-US"/>
        </w:rPr>
        <w:t>Au bout de huit jours</w:t>
      </w:r>
      <w:r>
        <w:rPr>
          <w:lang w:eastAsia="en-US"/>
        </w:rPr>
        <w:t xml:space="preserve">, </w:t>
      </w:r>
      <w:r w:rsidR="003148C9">
        <w:rPr>
          <w:lang w:eastAsia="en-US"/>
        </w:rPr>
        <w:t>ce commandant fut changé et remplacé par le major Hans Bach</w:t>
      </w:r>
      <w:r>
        <w:rPr>
          <w:lang w:eastAsia="en-US"/>
        </w:rPr>
        <w:t xml:space="preserve">, </w:t>
      </w:r>
      <w:r w:rsidR="003148C9">
        <w:rPr>
          <w:lang w:eastAsia="en-US"/>
        </w:rPr>
        <w:t>le mangeur de Hongrois</w:t>
      </w:r>
      <w:r>
        <w:rPr>
          <w:lang w:eastAsia="en-US"/>
        </w:rPr>
        <w:t>.</w:t>
      </w:r>
    </w:p>
    <w:p w14:paraId="175EB6FA"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donna une poignée de main au gouverneur destitué et lui dit</w:t>
      </w:r>
      <w:r>
        <w:rPr>
          <w:lang w:eastAsia="en-US"/>
        </w:rPr>
        <w:t xml:space="preserve"> : </w:t>
      </w:r>
      <w:r w:rsidR="003148C9">
        <w:rPr>
          <w:lang w:eastAsia="en-US"/>
        </w:rPr>
        <w:t>Commandant</w:t>
      </w:r>
      <w:r>
        <w:rPr>
          <w:lang w:eastAsia="en-US"/>
        </w:rPr>
        <w:t xml:space="preserve">, </w:t>
      </w:r>
      <w:r w:rsidR="003148C9">
        <w:rPr>
          <w:lang w:eastAsia="en-US"/>
        </w:rPr>
        <w:t>vous étiez trop bon</w:t>
      </w:r>
      <w:r>
        <w:rPr>
          <w:lang w:eastAsia="en-US"/>
        </w:rPr>
        <w:t xml:space="preserve"> : </w:t>
      </w:r>
      <w:r w:rsidR="003148C9">
        <w:rPr>
          <w:lang w:eastAsia="en-US"/>
        </w:rPr>
        <w:t>vous me gêniez</w:t>
      </w:r>
      <w:r>
        <w:rPr>
          <w:lang w:eastAsia="en-US"/>
        </w:rPr>
        <w:t>…</w:t>
      </w:r>
    </w:p>
    <w:p w14:paraId="7D796697" w14:textId="77777777" w:rsidR="0046142F" w:rsidRDefault="003148C9" w:rsidP="0046142F">
      <w:pPr>
        <w:rPr>
          <w:lang w:eastAsia="en-US"/>
        </w:rPr>
      </w:pPr>
      <w:r>
        <w:rPr>
          <w:lang w:eastAsia="en-US"/>
        </w:rPr>
        <w:t>Ce sera un plaisir au moins de faire la guerre à ce coquin de Hans Bach</w:t>
      </w:r>
      <w:r w:rsidR="0046142F">
        <w:rPr>
          <w:lang w:eastAsia="en-US"/>
        </w:rPr>
        <w:t> !</w:t>
      </w:r>
    </w:p>
    <w:p w14:paraId="7DED768F" w14:textId="77777777" w:rsidR="0046142F" w:rsidRDefault="0046142F" w:rsidP="0046142F">
      <w:pPr>
        <w:rPr>
          <w:lang w:eastAsia="en-US"/>
        </w:rPr>
      </w:pPr>
      <w:r>
        <w:rPr>
          <w:lang w:eastAsia="en-US"/>
        </w:rPr>
        <w:t>— </w:t>
      </w:r>
      <w:r w:rsidR="003148C9">
        <w:rPr>
          <w:lang w:eastAsia="en-US"/>
        </w:rPr>
        <w:t>Prenez garde</w:t>
      </w:r>
      <w:r>
        <w:rPr>
          <w:lang w:eastAsia="en-US"/>
        </w:rPr>
        <w:t xml:space="preserve"> ! </w:t>
      </w:r>
      <w:r w:rsidR="003148C9">
        <w:rPr>
          <w:lang w:eastAsia="en-US"/>
        </w:rPr>
        <w:t>répliqua le commandant</w:t>
      </w:r>
      <w:r>
        <w:rPr>
          <w:lang w:eastAsia="en-US"/>
        </w:rPr>
        <w:t xml:space="preserve"> ; </w:t>
      </w:r>
      <w:r w:rsidR="003148C9">
        <w:rPr>
          <w:lang w:eastAsia="en-US"/>
        </w:rPr>
        <w:t>à la moindre fredaine</w:t>
      </w:r>
      <w:r>
        <w:rPr>
          <w:lang w:eastAsia="en-US"/>
        </w:rPr>
        <w:t xml:space="preserve">, </w:t>
      </w:r>
      <w:r w:rsidR="003148C9">
        <w:rPr>
          <w:lang w:eastAsia="en-US"/>
        </w:rPr>
        <w:t>Hans Bach vous cassera la tête</w:t>
      </w:r>
      <w:r>
        <w:rPr>
          <w:lang w:eastAsia="en-US"/>
        </w:rPr>
        <w:t xml:space="preserve">… </w:t>
      </w:r>
      <w:r w:rsidR="003148C9">
        <w:rPr>
          <w:lang w:eastAsia="en-US"/>
        </w:rPr>
        <w:t>Portez-vous bien</w:t>
      </w:r>
      <w:r>
        <w:rPr>
          <w:lang w:eastAsia="en-US"/>
        </w:rPr>
        <w:t> !</w:t>
      </w:r>
    </w:p>
    <w:p w14:paraId="49284BFE" w14:textId="77777777" w:rsidR="0046142F" w:rsidRDefault="0046142F" w:rsidP="0046142F">
      <w:pPr>
        <w:rPr>
          <w:lang w:eastAsia="en-US"/>
        </w:rPr>
      </w:pPr>
      <w:r>
        <w:rPr>
          <w:lang w:eastAsia="en-US"/>
        </w:rPr>
        <w:t>« </w:t>
      </w:r>
      <w:r w:rsidR="003148C9">
        <w:rPr>
          <w:lang w:eastAsia="en-US"/>
        </w:rPr>
        <w:t>Ils se séparèrent</w:t>
      </w:r>
      <w:r>
        <w:rPr>
          <w:lang w:eastAsia="en-US"/>
        </w:rPr>
        <w:t>.</w:t>
      </w:r>
    </w:p>
    <w:p w14:paraId="2E73C48C" w14:textId="77777777" w:rsidR="0046142F" w:rsidRDefault="0046142F" w:rsidP="0046142F">
      <w:pPr>
        <w:rPr>
          <w:lang w:eastAsia="en-US"/>
        </w:rPr>
      </w:pPr>
      <w:r>
        <w:rPr>
          <w:lang w:eastAsia="en-US"/>
        </w:rPr>
        <w:t>« </w:t>
      </w:r>
      <w:r w:rsidR="003148C9">
        <w:rPr>
          <w:lang w:eastAsia="en-US"/>
        </w:rPr>
        <w:t>Hans Bach vint voir son prisonnier</w:t>
      </w:r>
      <w:r>
        <w:rPr>
          <w:lang w:eastAsia="en-US"/>
        </w:rPr>
        <w:t xml:space="preserve">. </w:t>
      </w:r>
      <w:r w:rsidR="003148C9">
        <w:rPr>
          <w:lang w:eastAsia="en-US"/>
        </w:rPr>
        <w:t>Il le trouva beaucoup trop bien logé</w:t>
      </w:r>
      <w:r>
        <w:rPr>
          <w:lang w:eastAsia="en-US"/>
        </w:rPr>
        <w:t xml:space="preserve">, </w:t>
      </w:r>
      <w:r w:rsidR="003148C9">
        <w:rPr>
          <w:lang w:eastAsia="en-US"/>
        </w:rPr>
        <w:t>trop bien vêtu</w:t>
      </w:r>
      <w:r>
        <w:rPr>
          <w:lang w:eastAsia="en-US"/>
        </w:rPr>
        <w:t xml:space="preserve">, </w:t>
      </w:r>
      <w:r w:rsidR="003148C9">
        <w:rPr>
          <w:lang w:eastAsia="en-US"/>
        </w:rPr>
        <w:t>trop bien nourri</w:t>
      </w:r>
      <w:r>
        <w:rPr>
          <w:lang w:eastAsia="en-US"/>
        </w:rPr>
        <w:t xml:space="preserve">. </w:t>
      </w:r>
      <w:r w:rsidR="003148C9">
        <w:rPr>
          <w:i/>
          <w:iCs/>
        </w:rPr>
        <w:t>Der Teufel</w:t>
      </w:r>
      <w:r>
        <w:rPr>
          <w:i/>
          <w:iCs/>
        </w:rPr>
        <w:t xml:space="preserve"> ! </w:t>
      </w:r>
      <w:r w:rsidR="003148C9">
        <w:rPr>
          <w:lang w:eastAsia="en-US"/>
        </w:rPr>
        <w:t>un Français au service de la Hongrie</w:t>
      </w:r>
      <w:r>
        <w:rPr>
          <w:lang w:eastAsia="en-US"/>
        </w:rPr>
        <w:t xml:space="preserve"> ! </w:t>
      </w:r>
      <w:r w:rsidR="003148C9">
        <w:rPr>
          <w:lang w:eastAsia="en-US"/>
        </w:rPr>
        <w:t>abomination double</w:t>
      </w:r>
      <w:r>
        <w:rPr>
          <w:lang w:eastAsia="en-US"/>
        </w:rPr>
        <w:t xml:space="preserve"> ! </w:t>
      </w:r>
      <w:r w:rsidR="003148C9">
        <w:rPr>
          <w:lang w:eastAsia="en-US"/>
        </w:rPr>
        <w:t>Hans Bach défendit qu</w:t>
      </w:r>
      <w:r>
        <w:rPr>
          <w:lang w:eastAsia="en-US"/>
        </w:rPr>
        <w:t>’</w:t>
      </w:r>
      <w:r w:rsidR="003148C9">
        <w:rPr>
          <w:lang w:eastAsia="en-US"/>
        </w:rPr>
        <w:t>on le l</w:t>
      </w:r>
      <w:r w:rsidR="003148C9">
        <w:t>aissât sortir pour faire la promenade sur le rempart</w:t>
      </w:r>
      <w:r>
        <w:rPr>
          <w:lang w:eastAsia="en-US"/>
        </w:rPr>
        <w:t xml:space="preserve"> ; </w:t>
      </w:r>
      <w:r w:rsidR="003148C9">
        <w:rPr>
          <w:lang w:eastAsia="en-US"/>
        </w:rPr>
        <w:t>il ordonna qu</w:t>
      </w:r>
      <w:r>
        <w:rPr>
          <w:lang w:eastAsia="en-US"/>
        </w:rPr>
        <w:t>’</w:t>
      </w:r>
      <w:r w:rsidR="003148C9">
        <w:rPr>
          <w:lang w:eastAsia="en-US"/>
        </w:rPr>
        <w:t>on le mît tout en haut du donjon</w:t>
      </w:r>
      <w:r>
        <w:rPr>
          <w:lang w:eastAsia="en-US"/>
        </w:rPr>
        <w:t xml:space="preserve">, </w:t>
      </w:r>
      <w:r w:rsidR="003148C9">
        <w:rPr>
          <w:lang w:eastAsia="en-US"/>
        </w:rPr>
        <w:t>vêtu d</w:t>
      </w:r>
      <w:r>
        <w:rPr>
          <w:lang w:eastAsia="en-US"/>
        </w:rPr>
        <w:t>’</w:t>
      </w:r>
      <w:r w:rsidR="003148C9">
        <w:rPr>
          <w:lang w:eastAsia="en-US"/>
        </w:rPr>
        <w:t>une manière de sac de toile et nourri comme un chien</w:t>
      </w:r>
      <w:r>
        <w:rPr>
          <w:lang w:eastAsia="en-US"/>
        </w:rPr>
        <w:t>.</w:t>
      </w:r>
    </w:p>
    <w:p w14:paraId="26DBFFB6"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lui dit</w:t>
      </w:r>
      <w:r>
        <w:rPr>
          <w:lang w:eastAsia="en-US"/>
        </w:rPr>
        <w:t xml:space="preserve"> : </w:t>
      </w:r>
      <w:r w:rsidR="003148C9">
        <w:rPr>
          <w:lang w:eastAsia="en-US"/>
        </w:rPr>
        <w:t>Merci</w:t>
      </w:r>
      <w:r>
        <w:rPr>
          <w:lang w:eastAsia="en-US"/>
        </w:rPr>
        <w:t xml:space="preserve">, </w:t>
      </w:r>
      <w:r w:rsidR="003148C9">
        <w:rPr>
          <w:lang w:eastAsia="en-US"/>
        </w:rPr>
        <w:t>major</w:t>
      </w:r>
      <w:r>
        <w:rPr>
          <w:lang w:eastAsia="en-US"/>
        </w:rPr>
        <w:t xml:space="preserve"> ; </w:t>
      </w:r>
      <w:r w:rsidR="003148C9">
        <w:rPr>
          <w:lang w:eastAsia="en-US"/>
        </w:rPr>
        <w:t>comme cela</w:t>
      </w:r>
      <w:r>
        <w:rPr>
          <w:lang w:eastAsia="en-US"/>
        </w:rPr>
        <w:t xml:space="preserve">, </w:t>
      </w:r>
      <w:r w:rsidR="003148C9">
        <w:rPr>
          <w:lang w:eastAsia="en-US"/>
        </w:rPr>
        <w:t>je m</w:t>
      </w:r>
      <w:r>
        <w:rPr>
          <w:lang w:eastAsia="en-US"/>
        </w:rPr>
        <w:t>’</w:t>
      </w:r>
      <w:r w:rsidR="003148C9">
        <w:rPr>
          <w:lang w:eastAsia="en-US"/>
        </w:rPr>
        <w:t>en irai demain</w:t>
      </w:r>
      <w:r>
        <w:rPr>
          <w:lang w:eastAsia="en-US"/>
        </w:rPr>
        <w:t>.</w:t>
      </w:r>
    </w:p>
    <w:p w14:paraId="1B18314B" w14:textId="46A25314" w:rsidR="0046142F" w:rsidRDefault="0046142F" w:rsidP="0046142F">
      <w:pPr>
        <w:rPr>
          <w:lang w:eastAsia="en-US"/>
        </w:rPr>
      </w:pPr>
      <w:r>
        <w:rPr>
          <w:lang w:eastAsia="en-US"/>
        </w:rPr>
        <w:t>« </w:t>
      </w:r>
      <w:r w:rsidR="003148C9">
        <w:rPr>
          <w:lang w:eastAsia="en-US"/>
        </w:rPr>
        <w:t>Hans Bach sourit</w:t>
      </w:r>
      <w:r>
        <w:rPr>
          <w:lang w:eastAsia="en-US"/>
        </w:rPr>
        <w:t xml:space="preserve">. </w:t>
      </w:r>
      <w:r w:rsidR="003148C9">
        <w:rPr>
          <w:lang w:eastAsia="en-US"/>
        </w:rPr>
        <w:t>Il plaça un factionnaire dans le cachot</w:t>
      </w:r>
      <w:r>
        <w:rPr>
          <w:lang w:eastAsia="en-US"/>
        </w:rPr>
        <w:t xml:space="preserve">, </w:t>
      </w:r>
      <w:r w:rsidR="003148C9">
        <w:rPr>
          <w:lang w:eastAsia="en-US"/>
        </w:rPr>
        <w:t>un factionnaire à la porte et deux sentinelles sous la fenêtre</w:t>
      </w:r>
      <w:r>
        <w:rPr>
          <w:lang w:eastAsia="en-US"/>
        </w:rPr>
        <w:t xml:space="preserve">, </w:t>
      </w:r>
      <w:r w:rsidR="003148C9">
        <w:rPr>
          <w:lang w:eastAsia="en-US"/>
        </w:rPr>
        <w:t>dans le préau</w:t>
      </w:r>
      <w:r>
        <w:rPr>
          <w:lang w:eastAsia="en-US"/>
        </w:rPr>
        <w:t xml:space="preserve">. </w:t>
      </w:r>
      <w:r w:rsidR="006C2AE1">
        <w:rPr>
          <w:lang w:eastAsia="en-US"/>
        </w:rPr>
        <w:t>—</w:t>
      </w:r>
      <w:r>
        <w:rPr>
          <w:lang w:eastAsia="en-US"/>
        </w:rPr>
        <w:t xml:space="preserve"> </w:t>
      </w:r>
      <w:r w:rsidR="003148C9">
        <w:rPr>
          <w:lang w:eastAsia="en-US"/>
        </w:rPr>
        <w:t>Tous les quarts d</w:t>
      </w:r>
      <w:r>
        <w:rPr>
          <w:lang w:eastAsia="en-US"/>
        </w:rPr>
        <w:t>’</w:t>
      </w:r>
      <w:r w:rsidR="003148C9">
        <w:rPr>
          <w:lang w:eastAsia="en-US"/>
        </w:rPr>
        <w:t>heure</w:t>
      </w:r>
      <w:r>
        <w:rPr>
          <w:lang w:eastAsia="en-US"/>
        </w:rPr>
        <w:t xml:space="preserve">, </w:t>
      </w:r>
      <w:r w:rsidR="003148C9">
        <w:rPr>
          <w:lang w:eastAsia="en-US"/>
        </w:rPr>
        <w:t>les deux sentinelles du préau devaient crier</w:t>
      </w:r>
      <w:r>
        <w:rPr>
          <w:lang w:eastAsia="en-US"/>
        </w:rPr>
        <w:t xml:space="preserve"> : </w:t>
      </w:r>
      <w:r w:rsidR="003148C9">
        <w:rPr>
          <w:lang w:eastAsia="en-US"/>
        </w:rPr>
        <w:t>Garde à vous</w:t>
      </w:r>
      <w:r>
        <w:rPr>
          <w:lang w:eastAsia="en-US"/>
        </w:rPr>
        <w:t xml:space="preserve"> ! </w:t>
      </w:r>
      <w:r w:rsidR="003148C9">
        <w:rPr>
          <w:lang w:eastAsia="en-US"/>
        </w:rPr>
        <w:t>auquel cri le factionnaire du cachot devait répondre en se montrant à la fenêtre</w:t>
      </w:r>
      <w:r>
        <w:rPr>
          <w:lang w:eastAsia="en-US"/>
        </w:rPr>
        <w:t>.</w:t>
      </w:r>
    </w:p>
    <w:p w14:paraId="32610B79" w14:textId="77777777" w:rsidR="0046142F" w:rsidRDefault="0046142F" w:rsidP="0046142F">
      <w:pPr>
        <w:rPr>
          <w:lang w:eastAsia="en-US"/>
        </w:rPr>
      </w:pPr>
      <w:r>
        <w:rPr>
          <w:lang w:eastAsia="en-US"/>
        </w:rPr>
        <w:t>« </w:t>
      </w:r>
      <w:r w:rsidR="003148C9">
        <w:rPr>
          <w:lang w:eastAsia="en-US"/>
        </w:rPr>
        <w:t>Toute la nuit on fit des rondes à n</w:t>
      </w:r>
      <w:r>
        <w:rPr>
          <w:lang w:eastAsia="en-US"/>
        </w:rPr>
        <w:t>’</w:t>
      </w:r>
      <w:r w:rsidR="003148C9">
        <w:rPr>
          <w:lang w:eastAsia="en-US"/>
        </w:rPr>
        <w:t>en plus finir</w:t>
      </w:r>
      <w:r>
        <w:rPr>
          <w:lang w:eastAsia="en-US"/>
        </w:rPr>
        <w:t>.</w:t>
      </w:r>
    </w:p>
    <w:p w14:paraId="7707D564" w14:textId="77777777" w:rsidR="0046142F" w:rsidRDefault="0046142F" w:rsidP="0046142F">
      <w:pPr>
        <w:rPr>
          <w:lang w:eastAsia="en-US"/>
        </w:rPr>
      </w:pPr>
      <w:r>
        <w:rPr>
          <w:lang w:eastAsia="en-US"/>
        </w:rPr>
        <w:t>« </w:t>
      </w:r>
      <w:r w:rsidR="003148C9">
        <w:rPr>
          <w:lang w:eastAsia="en-US"/>
        </w:rPr>
        <w:t>Le lendemain</w:t>
      </w:r>
      <w:r>
        <w:rPr>
          <w:lang w:eastAsia="en-US"/>
        </w:rPr>
        <w:t xml:space="preserve">, </w:t>
      </w:r>
      <w:r w:rsidR="003148C9">
        <w:rPr>
          <w:lang w:eastAsia="en-US"/>
        </w:rPr>
        <w:t>Hans Bach monta au donjon après le déjeuner</w:t>
      </w:r>
      <w:r>
        <w:rPr>
          <w:lang w:eastAsia="en-US"/>
        </w:rPr>
        <w:t>.</w:t>
      </w:r>
    </w:p>
    <w:p w14:paraId="422F7231" w14:textId="77777777" w:rsidR="0046142F" w:rsidRDefault="0046142F" w:rsidP="0046142F">
      <w:pPr>
        <w:rPr>
          <w:lang w:eastAsia="en-US"/>
        </w:rPr>
      </w:pPr>
      <w:r>
        <w:rPr>
          <w:lang w:eastAsia="en-US"/>
        </w:rPr>
        <w:lastRenderedPageBreak/>
        <w:t>« </w:t>
      </w:r>
      <w:r w:rsidR="003148C9">
        <w:rPr>
          <w:lang w:eastAsia="en-US"/>
        </w:rPr>
        <w:t>Il entra et referma derrière lui la porte du cachot</w:t>
      </w:r>
      <w:r>
        <w:rPr>
          <w:lang w:eastAsia="en-US"/>
        </w:rPr>
        <w:t>.</w:t>
      </w:r>
    </w:p>
    <w:p w14:paraId="7F39D395" w14:textId="77777777" w:rsidR="0046142F" w:rsidRDefault="0046142F" w:rsidP="0046142F">
      <w:pPr>
        <w:rPr>
          <w:lang w:eastAsia="en-US"/>
        </w:rPr>
      </w:pPr>
      <w:r>
        <w:rPr>
          <w:lang w:eastAsia="en-US"/>
        </w:rPr>
        <w:t>« </w:t>
      </w:r>
      <w:r w:rsidR="003148C9">
        <w:rPr>
          <w:lang w:eastAsia="en-US"/>
        </w:rPr>
        <w:t>Le prisonnier était couché sur la paille dans son sac de toile</w:t>
      </w:r>
      <w:r>
        <w:rPr>
          <w:lang w:eastAsia="en-US"/>
        </w:rPr>
        <w:t xml:space="preserve"> ; </w:t>
      </w:r>
      <w:r w:rsidR="003148C9">
        <w:rPr>
          <w:lang w:eastAsia="en-US"/>
        </w:rPr>
        <w:t>le factionnaire</w:t>
      </w:r>
      <w:r>
        <w:rPr>
          <w:lang w:eastAsia="en-US"/>
        </w:rPr>
        <w:t xml:space="preserve">, </w:t>
      </w:r>
      <w:r w:rsidR="003148C9">
        <w:rPr>
          <w:lang w:eastAsia="en-US"/>
        </w:rPr>
        <w:t>après avoir présenté les armes</w:t>
      </w:r>
      <w:r>
        <w:rPr>
          <w:lang w:eastAsia="en-US"/>
        </w:rPr>
        <w:t xml:space="preserve">, </w:t>
      </w:r>
      <w:r w:rsidR="003148C9">
        <w:rPr>
          <w:lang w:eastAsia="en-US"/>
        </w:rPr>
        <w:t>continuait sa promenade militaire</w:t>
      </w:r>
      <w:r>
        <w:rPr>
          <w:lang w:eastAsia="en-US"/>
        </w:rPr>
        <w:t>.</w:t>
      </w:r>
    </w:p>
    <w:p w14:paraId="381EB76B" w14:textId="77777777" w:rsidR="0046142F" w:rsidRDefault="0046142F" w:rsidP="0046142F">
      <w:pPr>
        <w:rPr>
          <w:lang w:eastAsia="en-US"/>
        </w:rPr>
      </w:pPr>
      <w:r>
        <w:rPr>
          <w:lang w:eastAsia="en-US"/>
        </w:rPr>
        <w:t>« — </w:t>
      </w:r>
      <w:r w:rsidR="003148C9">
        <w:rPr>
          <w:lang w:eastAsia="en-US"/>
        </w:rPr>
        <w:t>Eh bien</w:t>
      </w:r>
      <w:r>
        <w:rPr>
          <w:lang w:eastAsia="en-US"/>
        </w:rPr>
        <w:t xml:space="preserve"> ! </w:t>
      </w:r>
      <w:r w:rsidR="003148C9">
        <w:rPr>
          <w:lang w:eastAsia="en-US"/>
        </w:rPr>
        <w:t>capitaine</w:t>
      </w:r>
      <w:r>
        <w:rPr>
          <w:lang w:eastAsia="en-US"/>
        </w:rPr>
        <w:t xml:space="preserve"> ! </w:t>
      </w:r>
      <w:r w:rsidR="003148C9">
        <w:rPr>
          <w:lang w:eastAsia="en-US"/>
        </w:rPr>
        <w:t>dit Hans Bach</w:t>
      </w:r>
      <w:r>
        <w:rPr>
          <w:lang w:eastAsia="en-US"/>
        </w:rPr>
        <w:t xml:space="preserve">, </w:t>
      </w:r>
      <w:r w:rsidR="003148C9">
        <w:rPr>
          <w:lang w:eastAsia="en-US"/>
        </w:rPr>
        <w:t>nous ne sommes pas encore parti</w:t>
      </w:r>
      <w:r>
        <w:rPr>
          <w:lang w:eastAsia="en-US"/>
        </w:rPr>
        <w:t> ?…</w:t>
      </w:r>
    </w:p>
    <w:p w14:paraId="5C64B1EC" w14:textId="6876FEED" w:rsidR="0046142F" w:rsidRDefault="0046142F" w:rsidP="0046142F">
      <w:pPr>
        <w:rPr>
          <w:lang w:eastAsia="en-US"/>
        </w:rPr>
      </w:pPr>
      <w:r>
        <w:rPr>
          <w:lang w:eastAsia="en-US"/>
        </w:rPr>
        <w:t>« </w:t>
      </w:r>
      <w:r w:rsidR="003148C9">
        <w:rPr>
          <w:lang w:eastAsia="en-US"/>
        </w:rPr>
        <w:t>Comme le prisonnier ne répondait pas</w:t>
      </w:r>
      <w:r>
        <w:rPr>
          <w:lang w:eastAsia="en-US"/>
        </w:rPr>
        <w:t xml:space="preserve">, </w:t>
      </w:r>
      <w:r w:rsidR="003148C9">
        <w:rPr>
          <w:lang w:eastAsia="en-US"/>
        </w:rPr>
        <w:t>Hans Bach se pencha</w:t>
      </w:r>
      <w:r>
        <w:rPr>
          <w:lang w:eastAsia="en-US"/>
        </w:rPr>
        <w:t xml:space="preserve"> ; </w:t>
      </w:r>
      <w:r w:rsidR="003148C9">
        <w:rPr>
          <w:lang w:eastAsia="en-US"/>
        </w:rPr>
        <w:t>mais à ce moment une main d</w:t>
      </w:r>
      <w:r>
        <w:rPr>
          <w:lang w:eastAsia="en-US"/>
        </w:rPr>
        <w:t>’</w:t>
      </w:r>
      <w:r w:rsidR="003148C9">
        <w:rPr>
          <w:lang w:eastAsia="en-US"/>
        </w:rPr>
        <w:t>acier le saisit à la gorge et le terrassa</w:t>
      </w:r>
      <w:r>
        <w:rPr>
          <w:lang w:eastAsia="en-US"/>
        </w:rPr>
        <w:t xml:space="preserve">. </w:t>
      </w:r>
      <w:r w:rsidR="003148C9">
        <w:rPr>
          <w:lang w:eastAsia="en-US"/>
        </w:rPr>
        <w:t>C</w:t>
      </w:r>
      <w:r>
        <w:rPr>
          <w:lang w:eastAsia="en-US"/>
        </w:rPr>
        <w:t>’</w:t>
      </w:r>
      <w:r w:rsidR="003148C9">
        <w:rPr>
          <w:lang w:eastAsia="en-US"/>
        </w:rPr>
        <w:t>était le factionnaire</w:t>
      </w:r>
      <w:r>
        <w:rPr>
          <w:lang w:eastAsia="en-US"/>
        </w:rPr>
        <w:t xml:space="preserve">… </w:t>
      </w:r>
      <w:r w:rsidR="003148C9">
        <w:rPr>
          <w:lang w:eastAsia="en-US"/>
        </w:rPr>
        <w:t xml:space="preserve">Et le factionnaire était notre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w:t>
      </w:r>
    </w:p>
    <w:p w14:paraId="047EFFE3"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fichtre</w:t>
      </w:r>
      <w:r>
        <w:rPr>
          <w:lang w:eastAsia="en-US"/>
        </w:rPr>
        <w:t xml:space="preserve"> ! </w:t>
      </w:r>
      <w:r w:rsidR="003148C9">
        <w:rPr>
          <w:lang w:eastAsia="en-US"/>
        </w:rPr>
        <w:t xml:space="preserve">interrompit </w:t>
      </w:r>
      <w:proofErr w:type="spellStart"/>
      <w:r w:rsidR="003148C9">
        <w:rPr>
          <w:lang w:eastAsia="en-US"/>
        </w:rPr>
        <w:t>Guérineul</w:t>
      </w:r>
      <w:proofErr w:type="spellEnd"/>
      <w:r>
        <w:rPr>
          <w:lang w:eastAsia="en-US"/>
        </w:rPr>
        <w:t>.</w:t>
      </w:r>
    </w:p>
    <w:p w14:paraId="76A87192" w14:textId="77777777" w:rsidR="0046142F" w:rsidRDefault="003148C9" w:rsidP="0046142F">
      <w:pPr>
        <w:rPr>
          <w:lang w:eastAsia="en-US"/>
        </w:rPr>
      </w:pPr>
      <w:r>
        <w:rPr>
          <w:lang w:eastAsia="en-US"/>
        </w:rPr>
        <w:t>On écoutait autour de la table</w:t>
      </w:r>
      <w:r w:rsidR="0046142F">
        <w:rPr>
          <w:lang w:eastAsia="en-US"/>
        </w:rPr>
        <w:t>.</w:t>
      </w:r>
    </w:p>
    <w:p w14:paraId="78C732FD" w14:textId="77777777" w:rsidR="0046142F" w:rsidRDefault="003148C9" w:rsidP="0046142F">
      <w:pPr>
        <w:rPr>
          <w:lang w:eastAsia="en-US"/>
        </w:rPr>
      </w:pPr>
      <w:r>
        <w:rPr>
          <w:lang w:eastAsia="en-US"/>
        </w:rPr>
        <w:t>Fargeau poursuivit</w:t>
      </w:r>
      <w:r w:rsidR="0046142F">
        <w:rPr>
          <w:lang w:eastAsia="en-US"/>
        </w:rPr>
        <w:t> :</w:t>
      </w:r>
    </w:p>
    <w:p w14:paraId="3CF895BB" w14:textId="77777777" w:rsidR="0046142F" w:rsidRDefault="0046142F" w:rsidP="0046142F">
      <w:pPr>
        <w:rPr>
          <w:lang w:eastAsia="en-US"/>
        </w:rPr>
      </w:pPr>
      <w:r>
        <w:rPr>
          <w:lang w:eastAsia="en-US"/>
        </w:rPr>
        <w:t>« </w:t>
      </w:r>
      <w:r w:rsidR="003148C9">
        <w:rPr>
          <w:lang w:eastAsia="en-US"/>
        </w:rPr>
        <w:t>Mon Dieu</w:t>
      </w:r>
      <w:r>
        <w:rPr>
          <w:lang w:eastAsia="en-US"/>
        </w:rPr>
        <w:t xml:space="preserve">, </w:t>
      </w:r>
      <w:r w:rsidR="003148C9">
        <w:rPr>
          <w:lang w:eastAsia="en-US"/>
        </w:rPr>
        <w:t>oui</w:t>
      </w:r>
      <w:r>
        <w:rPr>
          <w:lang w:eastAsia="en-US"/>
        </w:rPr>
        <w:t xml:space="preserve">… </w:t>
      </w:r>
      <w:r w:rsidR="003148C9">
        <w:rPr>
          <w:lang w:eastAsia="en-US"/>
        </w:rPr>
        <w:t>le prétendu prisonnier</w:t>
      </w:r>
      <w:r>
        <w:rPr>
          <w:lang w:eastAsia="en-US"/>
        </w:rPr>
        <w:t xml:space="preserve">, </w:t>
      </w:r>
      <w:r w:rsidR="003148C9">
        <w:rPr>
          <w:lang w:eastAsia="en-US"/>
        </w:rPr>
        <w:t>couché dans son sac de toile sur la paille</w:t>
      </w:r>
      <w:r>
        <w:rPr>
          <w:lang w:eastAsia="en-US"/>
        </w:rPr>
        <w:t xml:space="preserve">, </w:t>
      </w:r>
      <w:r w:rsidR="003148C9">
        <w:rPr>
          <w:lang w:eastAsia="en-US"/>
        </w:rPr>
        <w:t>n</w:t>
      </w:r>
      <w:r>
        <w:rPr>
          <w:lang w:eastAsia="en-US"/>
        </w:rPr>
        <w:t>’</w:t>
      </w:r>
      <w:r w:rsidR="003148C9">
        <w:rPr>
          <w:lang w:eastAsia="en-US"/>
        </w:rPr>
        <w:t>était autre que le soldat allemand</w:t>
      </w:r>
      <w:r>
        <w:rPr>
          <w:lang w:eastAsia="en-US"/>
        </w:rPr>
        <w:t xml:space="preserve">, </w:t>
      </w:r>
      <w:r w:rsidR="003148C9">
        <w:rPr>
          <w:lang w:eastAsia="en-US"/>
        </w:rPr>
        <w:t>avec un bâillon gros comme la tête dans la bouche</w:t>
      </w:r>
      <w:r>
        <w:rPr>
          <w:lang w:eastAsia="en-US"/>
        </w:rPr>
        <w:t xml:space="preserve">… </w:t>
      </w:r>
      <w:proofErr w:type="spellStart"/>
      <w:r w:rsidR="003148C9">
        <w:rPr>
          <w:lang w:eastAsia="en-US"/>
        </w:rPr>
        <w:t>Tiennet</w:t>
      </w:r>
      <w:proofErr w:type="spellEnd"/>
      <w:r w:rsidR="003148C9">
        <w:rPr>
          <w:lang w:eastAsia="en-US"/>
        </w:rPr>
        <w:t xml:space="preserve"> lui avait emprunté son costume sans lui en demander la permission</w:t>
      </w:r>
      <w:r>
        <w:rPr>
          <w:lang w:eastAsia="en-US"/>
        </w:rPr>
        <w:t xml:space="preserve">, </w:t>
      </w:r>
      <w:r w:rsidR="003148C9">
        <w:rPr>
          <w:lang w:eastAsia="en-US"/>
        </w:rPr>
        <w:t>et il se pavanait de long en large</w:t>
      </w:r>
      <w:r>
        <w:rPr>
          <w:lang w:eastAsia="en-US"/>
        </w:rPr>
        <w:t xml:space="preserve">, </w:t>
      </w:r>
      <w:r w:rsidR="003148C9">
        <w:rPr>
          <w:lang w:eastAsia="en-US"/>
        </w:rPr>
        <w:t>le mousquet sur l</w:t>
      </w:r>
      <w:r>
        <w:rPr>
          <w:lang w:eastAsia="en-US"/>
        </w:rPr>
        <w:t>’</w:t>
      </w:r>
      <w:r w:rsidR="003148C9">
        <w:rPr>
          <w:lang w:eastAsia="en-US"/>
        </w:rPr>
        <w:t>épaule</w:t>
      </w:r>
      <w:r>
        <w:rPr>
          <w:lang w:eastAsia="en-US"/>
        </w:rPr>
        <w:t>.</w:t>
      </w:r>
    </w:p>
    <w:p w14:paraId="17464065" w14:textId="05CB2614" w:rsidR="0046142F" w:rsidRDefault="0046142F" w:rsidP="0046142F">
      <w:pPr>
        <w:rPr>
          <w:lang w:eastAsia="en-US"/>
        </w:rPr>
      </w:pPr>
      <w:r>
        <w:rPr>
          <w:lang w:eastAsia="en-US"/>
        </w:rPr>
        <w:t>« </w:t>
      </w:r>
      <w:r w:rsidR="003148C9">
        <w:rPr>
          <w:lang w:eastAsia="en-US"/>
        </w:rPr>
        <w:t>Hans Bach n</w:t>
      </w:r>
      <w:r>
        <w:rPr>
          <w:lang w:eastAsia="en-US"/>
        </w:rPr>
        <w:t>’</w:t>
      </w:r>
      <w:r w:rsidR="003148C9">
        <w:rPr>
          <w:lang w:eastAsia="en-US"/>
        </w:rPr>
        <w:t xml:space="preserve">avait </w:t>
      </w:r>
      <w:proofErr w:type="spellStart"/>
      <w:r w:rsidR="003148C9">
        <w:rPr>
          <w:lang w:eastAsia="en-US"/>
        </w:rPr>
        <w:t>garde</w:t>
      </w:r>
      <w:proofErr w:type="spellEnd"/>
      <w:r w:rsidR="003148C9">
        <w:rPr>
          <w:lang w:eastAsia="en-US"/>
        </w:rPr>
        <w:t xml:space="preserve"> de crier</w:t>
      </w:r>
      <w:r>
        <w:rPr>
          <w:lang w:eastAsia="en-US"/>
        </w:rPr>
        <w:t xml:space="preserve">, </w:t>
      </w:r>
      <w:r w:rsidR="003148C9">
        <w:rPr>
          <w:lang w:eastAsia="en-US"/>
        </w:rPr>
        <w:t xml:space="preserve">car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l</w:t>
      </w:r>
      <w:r>
        <w:rPr>
          <w:lang w:eastAsia="en-US"/>
        </w:rPr>
        <w:t>’</w:t>
      </w:r>
      <w:r w:rsidR="003148C9">
        <w:rPr>
          <w:lang w:eastAsia="en-US"/>
        </w:rPr>
        <w:t>étranglait</w:t>
      </w:r>
      <w:r>
        <w:rPr>
          <w:lang w:eastAsia="en-US"/>
        </w:rPr>
        <w:t xml:space="preserve">. </w:t>
      </w:r>
      <w:r w:rsidR="006C2AE1">
        <w:rPr>
          <w:lang w:eastAsia="en-US"/>
        </w:rPr>
        <w:t>—</w:t>
      </w:r>
      <w:r>
        <w:rPr>
          <w:lang w:eastAsia="en-US"/>
        </w:rPr>
        <w:t xml:space="preserve"> </w:t>
      </w:r>
      <w:r w:rsidR="003148C9">
        <w:rPr>
          <w:lang w:eastAsia="en-US"/>
        </w:rPr>
        <w:t>Sans lâcher la gorge</w:t>
      </w:r>
      <w:r>
        <w:rPr>
          <w:lang w:eastAsia="en-US"/>
        </w:rPr>
        <w:t xml:space="preserve">, </w:t>
      </w:r>
      <w:r w:rsidR="003148C9">
        <w:rPr>
          <w:lang w:eastAsia="en-US"/>
        </w:rPr>
        <w:t>il s</w:t>
      </w:r>
      <w:r>
        <w:rPr>
          <w:lang w:eastAsia="en-US"/>
        </w:rPr>
        <w:t>’</w:t>
      </w:r>
      <w:r w:rsidR="003148C9">
        <w:rPr>
          <w:lang w:eastAsia="en-US"/>
        </w:rPr>
        <w:t>assit commodément sur la poitrine du mangeur de Hongrois et lui enfonça de la paille à poignée dans la bouche</w:t>
      </w:r>
      <w:r>
        <w:rPr>
          <w:lang w:eastAsia="en-US"/>
        </w:rPr>
        <w:t xml:space="preserve">. </w:t>
      </w:r>
      <w:r w:rsidR="003148C9">
        <w:rPr>
          <w:lang w:eastAsia="en-US"/>
        </w:rPr>
        <w:t>Il en mettait</w:t>
      </w:r>
      <w:r>
        <w:rPr>
          <w:lang w:eastAsia="en-US"/>
        </w:rPr>
        <w:t xml:space="preserve">, </w:t>
      </w:r>
      <w:r w:rsidR="003148C9">
        <w:rPr>
          <w:lang w:eastAsia="en-US"/>
        </w:rPr>
        <w:t>il en mettait</w:t>
      </w:r>
      <w:r>
        <w:rPr>
          <w:lang w:eastAsia="en-US"/>
        </w:rPr>
        <w:t> !</w:t>
      </w:r>
    </w:p>
    <w:p w14:paraId="78B2A8EC" w14:textId="77777777" w:rsidR="0046142F" w:rsidRDefault="0046142F" w:rsidP="0046142F">
      <w:pPr>
        <w:rPr>
          <w:lang w:eastAsia="en-US"/>
        </w:rPr>
      </w:pPr>
      <w:r>
        <w:rPr>
          <w:lang w:eastAsia="en-US"/>
        </w:rPr>
        <w:t>« </w:t>
      </w:r>
      <w:r w:rsidR="003148C9">
        <w:rPr>
          <w:lang w:eastAsia="en-US"/>
        </w:rPr>
        <w:t>Quand le major fut empaillé</w:t>
      </w:r>
      <w:r>
        <w:rPr>
          <w:lang w:eastAsia="en-US"/>
        </w:rPr>
        <w:t xml:space="preserve">, </w:t>
      </w:r>
      <w:proofErr w:type="spellStart"/>
      <w:r w:rsidR="003148C9">
        <w:rPr>
          <w:lang w:eastAsia="en-US"/>
        </w:rPr>
        <w:t>Tiennet</w:t>
      </w:r>
      <w:proofErr w:type="spellEnd"/>
      <w:r w:rsidR="003148C9">
        <w:rPr>
          <w:lang w:eastAsia="en-US"/>
        </w:rPr>
        <w:t xml:space="preserve"> lui lia son foulard sur la bouche pour que le tout fût bien solide</w:t>
      </w:r>
      <w:r>
        <w:rPr>
          <w:lang w:eastAsia="en-US"/>
        </w:rPr>
        <w:t xml:space="preserve">. </w:t>
      </w:r>
      <w:r w:rsidR="003148C9">
        <w:rPr>
          <w:lang w:eastAsia="en-US"/>
        </w:rPr>
        <w:t>Après quoi il le déshabilla</w:t>
      </w:r>
      <w:r>
        <w:rPr>
          <w:lang w:eastAsia="en-US"/>
        </w:rPr>
        <w:t>.</w:t>
      </w:r>
    </w:p>
    <w:p w14:paraId="2801A66D" w14:textId="77777777" w:rsidR="0046142F" w:rsidRDefault="0046142F" w:rsidP="0046142F">
      <w:pPr>
        <w:rPr>
          <w:lang w:eastAsia="en-US"/>
        </w:rPr>
      </w:pPr>
      <w:r>
        <w:rPr>
          <w:lang w:eastAsia="en-US"/>
        </w:rPr>
        <w:lastRenderedPageBreak/>
        <w:t>« </w:t>
      </w:r>
      <w:r w:rsidR="003148C9">
        <w:rPr>
          <w:lang w:eastAsia="en-US"/>
        </w:rPr>
        <w:t>Il fit une seconde fois sa toilette auprès du major garrotté</w:t>
      </w:r>
      <w:r>
        <w:rPr>
          <w:lang w:eastAsia="en-US"/>
        </w:rPr>
        <w:t xml:space="preserve">. </w:t>
      </w:r>
      <w:r w:rsidR="003148C9">
        <w:rPr>
          <w:lang w:eastAsia="en-US"/>
        </w:rPr>
        <w:t>Ce que le major prodiguait de blasphèmes intérieurs pendant cela</w:t>
      </w:r>
      <w:r>
        <w:rPr>
          <w:lang w:eastAsia="en-US"/>
        </w:rPr>
        <w:t xml:space="preserve">, </w:t>
      </w:r>
      <w:r w:rsidR="003148C9">
        <w:rPr>
          <w:lang w:eastAsia="en-US"/>
        </w:rPr>
        <w:t>vous pouvez le deviner</w:t>
      </w:r>
      <w:r>
        <w:rPr>
          <w:lang w:eastAsia="en-US"/>
        </w:rPr>
        <w:t>.</w:t>
      </w:r>
    </w:p>
    <w:p w14:paraId="3F833D4C" w14:textId="77777777" w:rsidR="0046142F" w:rsidRDefault="0046142F" w:rsidP="0046142F">
      <w:pPr>
        <w:rPr>
          <w:lang w:eastAsia="en-US"/>
        </w:rPr>
      </w:pPr>
      <w:r>
        <w:rPr>
          <w:lang w:eastAsia="en-US"/>
        </w:rPr>
        <w:t>« </w:t>
      </w:r>
      <w:r w:rsidR="003148C9">
        <w:rPr>
          <w:lang w:eastAsia="en-US"/>
        </w:rPr>
        <w:t>Mais voici le comble</w:t>
      </w:r>
      <w:r>
        <w:rPr>
          <w:lang w:eastAsia="en-US"/>
        </w:rPr>
        <w:t> !</w:t>
      </w:r>
    </w:p>
    <w:p w14:paraId="51B4D3F3" w14:textId="77777777" w:rsidR="0046142F" w:rsidRDefault="0046142F" w:rsidP="0046142F">
      <w:pPr>
        <w:rPr>
          <w:lang w:eastAsia="en-US"/>
        </w:rPr>
      </w:pPr>
      <w:r>
        <w:rPr>
          <w:lang w:eastAsia="en-US"/>
        </w:rPr>
        <w:t>« </w:t>
      </w:r>
      <w:r w:rsidR="003148C9">
        <w:rPr>
          <w:lang w:eastAsia="en-US"/>
        </w:rPr>
        <w:t>Le major portait d</w:t>
      </w:r>
      <w:r>
        <w:rPr>
          <w:lang w:eastAsia="en-US"/>
        </w:rPr>
        <w:t>’</w:t>
      </w:r>
      <w:r w:rsidR="003148C9">
        <w:rPr>
          <w:lang w:eastAsia="en-US"/>
        </w:rPr>
        <w:t>incommensurables moustaches rousses</w:t>
      </w:r>
      <w:r>
        <w:rPr>
          <w:lang w:eastAsia="en-US"/>
        </w:rPr>
        <w:t xml:space="preserve">. </w:t>
      </w:r>
      <w:proofErr w:type="spellStart"/>
      <w:r w:rsidR="003148C9">
        <w:rPr>
          <w:lang w:eastAsia="en-US"/>
        </w:rPr>
        <w:t>Tiennet</w:t>
      </w:r>
      <w:proofErr w:type="spellEnd"/>
      <w:r w:rsidR="003148C9">
        <w:rPr>
          <w:lang w:eastAsia="en-US"/>
        </w:rPr>
        <w:t xml:space="preserve"> les coupa proprement</w:t>
      </w:r>
      <w:r>
        <w:rPr>
          <w:lang w:eastAsia="en-US"/>
        </w:rPr>
        <w:t xml:space="preserve">, </w:t>
      </w:r>
      <w:r w:rsidR="003148C9">
        <w:rPr>
          <w:lang w:eastAsia="en-US"/>
        </w:rPr>
        <w:t>les fixa sur un peu de poix arrachée aux fentes de la porte</w:t>
      </w:r>
      <w:r>
        <w:rPr>
          <w:lang w:eastAsia="en-US"/>
        </w:rPr>
        <w:t xml:space="preserve">, </w:t>
      </w:r>
      <w:r w:rsidR="003148C9">
        <w:rPr>
          <w:lang w:eastAsia="en-US"/>
        </w:rPr>
        <w:t>et se les appropria sous les yeux de leur ancien propriétaire</w:t>
      </w:r>
      <w:r>
        <w:rPr>
          <w:lang w:eastAsia="en-US"/>
        </w:rPr>
        <w:t>.</w:t>
      </w:r>
    </w:p>
    <w:p w14:paraId="5E6B3F9B" w14:textId="77777777" w:rsidR="0046142F" w:rsidRDefault="0046142F" w:rsidP="0046142F">
      <w:pPr>
        <w:rPr>
          <w:lang w:eastAsia="en-US"/>
        </w:rPr>
      </w:pPr>
      <w:r>
        <w:rPr>
          <w:lang w:eastAsia="en-US"/>
        </w:rPr>
        <w:t>« </w:t>
      </w:r>
      <w:r w:rsidR="003148C9">
        <w:rPr>
          <w:lang w:eastAsia="en-US"/>
        </w:rPr>
        <w:t>Pauvre mangeur de Hongrois</w:t>
      </w:r>
      <w:r>
        <w:rPr>
          <w:lang w:eastAsia="en-US"/>
        </w:rPr>
        <w:t> !</w:t>
      </w:r>
    </w:p>
    <w:p w14:paraId="24A36A0C" w14:textId="77777777" w:rsidR="0046142F" w:rsidRDefault="0046142F" w:rsidP="0046142F">
      <w:pPr>
        <w:rPr>
          <w:lang w:eastAsia="en-US"/>
        </w:rPr>
      </w:pPr>
      <w:r>
        <w:rPr>
          <w:lang w:eastAsia="en-US"/>
        </w:rPr>
        <w:t>« </w:t>
      </w:r>
      <w:r w:rsidR="003148C9">
        <w:rPr>
          <w:lang w:eastAsia="en-US"/>
        </w:rPr>
        <w:t>La toilette était achevée</w:t>
      </w:r>
      <w:r>
        <w:rPr>
          <w:lang w:eastAsia="en-US"/>
        </w:rPr>
        <w:t xml:space="preserve">. </w:t>
      </w:r>
      <w:proofErr w:type="spellStart"/>
      <w:r w:rsidR="003148C9">
        <w:rPr>
          <w:lang w:eastAsia="en-US"/>
        </w:rPr>
        <w:t>Tiennet</w:t>
      </w:r>
      <w:proofErr w:type="spellEnd"/>
      <w:r w:rsidR="003148C9">
        <w:rPr>
          <w:lang w:eastAsia="en-US"/>
        </w:rPr>
        <w:t xml:space="preserve"> avait le costume complet du major autrichien</w:t>
      </w:r>
      <w:r>
        <w:rPr>
          <w:lang w:eastAsia="en-US"/>
        </w:rPr>
        <w:t xml:space="preserve">, </w:t>
      </w:r>
      <w:r w:rsidR="003148C9">
        <w:rPr>
          <w:lang w:eastAsia="en-US"/>
        </w:rPr>
        <w:t>depuis le shako-casquette jusqu</w:t>
      </w:r>
      <w:r>
        <w:rPr>
          <w:lang w:eastAsia="en-US"/>
        </w:rPr>
        <w:t>’</w:t>
      </w:r>
      <w:r w:rsidR="003148C9">
        <w:rPr>
          <w:lang w:eastAsia="en-US"/>
        </w:rPr>
        <w:t>aux bottes molles</w:t>
      </w:r>
      <w:r>
        <w:rPr>
          <w:lang w:eastAsia="en-US"/>
        </w:rPr>
        <w:t xml:space="preserve">, </w:t>
      </w:r>
      <w:r w:rsidR="003148C9">
        <w:rPr>
          <w:lang w:eastAsia="en-US"/>
        </w:rPr>
        <w:t>en passant par les moustaches rousses</w:t>
      </w:r>
      <w:r>
        <w:rPr>
          <w:lang w:eastAsia="en-US"/>
        </w:rPr>
        <w:t xml:space="preserve">. </w:t>
      </w:r>
      <w:r w:rsidR="003148C9">
        <w:rPr>
          <w:lang w:eastAsia="en-US"/>
        </w:rPr>
        <w:t>Comme il allait prendre congé du commandant</w:t>
      </w:r>
      <w:r>
        <w:rPr>
          <w:lang w:eastAsia="en-US"/>
        </w:rPr>
        <w:t xml:space="preserve">, </w:t>
      </w:r>
      <w:r w:rsidR="003148C9">
        <w:rPr>
          <w:lang w:eastAsia="en-US"/>
        </w:rPr>
        <w:t>les sentinelles crièrent</w:t>
      </w:r>
      <w:r>
        <w:rPr>
          <w:lang w:eastAsia="en-US"/>
        </w:rPr>
        <w:t xml:space="preserve"> : </w:t>
      </w:r>
      <w:r w:rsidR="003148C9">
        <w:rPr>
          <w:lang w:eastAsia="en-US"/>
        </w:rPr>
        <w:t>Garde à vous</w:t>
      </w:r>
      <w:r>
        <w:rPr>
          <w:lang w:eastAsia="en-US"/>
        </w:rPr>
        <w:t xml:space="preserve"> ! </w:t>
      </w:r>
      <w:r w:rsidR="003148C9">
        <w:rPr>
          <w:lang w:eastAsia="en-US"/>
        </w:rPr>
        <w:t>dans le préau</w:t>
      </w:r>
      <w:r>
        <w:rPr>
          <w:lang w:eastAsia="en-US"/>
        </w:rPr>
        <w:t>.</w:t>
      </w:r>
    </w:p>
    <w:p w14:paraId="15F23F62"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était le quart d</w:t>
      </w:r>
      <w:r>
        <w:rPr>
          <w:lang w:eastAsia="en-US"/>
        </w:rPr>
        <w:t>’</w:t>
      </w:r>
      <w:r w:rsidR="003148C9">
        <w:rPr>
          <w:lang w:eastAsia="en-US"/>
        </w:rPr>
        <w:t>heure qui finissait</w:t>
      </w:r>
      <w:r>
        <w:rPr>
          <w:lang w:eastAsia="en-US"/>
        </w:rPr>
        <w:t>.</w:t>
      </w:r>
    </w:p>
    <w:p w14:paraId="1A28F668"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se mit à la fenêtre et fit le salut militaire</w:t>
      </w:r>
      <w:r>
        <w:rPr>
          <w:lang w:eastAsia="en-US"/>
        </w:rPr>
        <w:t>.</w:t>
      </w:r>
    </w:p>
    <w:p w14:paraId="7864E75F" w14:textId="77777777" w:rsidR="0046142F" w:rsidRDefault="0046142F" w:rsidP="0046142F">
      <w:pPr>
        <w:rPr>
          <w:lang w:eastAsia="en-US"/>
        </w:rPr>
      </w:pPr>
      <w:r>
        <w:rPr>
          <w:lang w:eastAsia="en-US"/>
        </w:rPr>
        <w:t>« </w:t>
      </w:r>
      <w:r w:rsidR="003148C9">
        <w:rPr>
          <w:lang w:eastAsia="en-US"/>
        </w:rPr>
        <w:t>Les sentinelles pensèrent</w:t>
      </w:r>
      <w:r>
        <w:rPr>
          <w:lang w:eastAsia="en-US"/>
        </w:rPr>
        <w:t>.</w:t>
      </w:r>
    </w:p>
    <w:p w14:paraId="5B46C56B" w14:textId="77777777" w:rsidR="0046142F" w:rsidRDefault="0046142F" w:rsidP="0046142F">
      <w:pPr>
        <w:rPr>
          <w:lang w:eastAsia="en-US"/>
        </w:rPr>
      </w:pPr>
      <w:r>
        <w:rPr>
          <w:lang w:eastAsia="en-US"/>
        </w:rPr>
        <w:t>« — </w:t>
      </w:r>
      <w:r w:rsidR="003148C9">
        <w:rPr>
          <w:lang w:eastAsia="en-US"/>
        </w:rPr>
        <w:t>En voilà un qui garde un peu bien ses prisonniers</w:t>
      </w:r>
      <w:r>
        <w:rPr>
          <w:lang w:eastAsia="en-US"/>
        </w:rPr>
        <w:t xml:space="preserve">, </w:t>
      </w:r>
      <w:r w:rsidR="003148C9">
        <w:rPr>
          <w:lang w:eastAsia="en-US"/>
        </w:rPr>
        <w:t>le major Hans Bach</w:t>
      </w:r>
      <w:r>
        <w:rPr>
          <w:lang w:eastAsia="en-US"/>
        </w:rPr>
        <w:t> !…</w:t>
      </w:r>
    </w:p>
    <w:p w14:paraId="269517DD" w14:textId="77777777" w:rsidR="0046142F" w:rsidRDefault="0046142F" w:rsidP="0046142F">
      <w:pPr>
        <w:rPr>
          <w:lang w:eastAsia="en-US"/>
        </w:rPr>
      </w:pPr>
      <w:r>
        <w:rPr>
          <w:lang w:eastAsia="en-US"/>
        </w:rPr>
        <w:t>« — </w:t>
      </w:r>
      <w:r w:rsidR="003148C9">
        <w:rPr>
          <w:lang w:eastAsia="en-US"/>
        </w:rPr>
        <w:t>Bonsoir</w:t>
      </w:r>
      <w:r>
        <w:rPr>
          <w:lang w:eastAsia="en-US"/>
        </w:rPr>
        <w:t xml:space="preserve">, </w:t>
      </w:r>
      <w:r w:rsidR="003148C9">
        <w:rPr>
          <w:lang w:eastAsia="en-US"/>
        </w:rPr>
        <w:t>major</w:t>
      </w:r>
      <w:r>
        <w:rPr>
          <w:lang w:eastAsia="en-US"/>
        </w:rPr>
        <w:t xml:space="preserve"> ! </w:t>
      </w:r>
      <w:r w:rsidR="003148C9">
        <w:rPr>
          <w:lang w:eastAsia="en-US"/>
        </w:rPr>
        <w:t xml:space="preserve">dit </w:t>
      </w:r>
      <w:proofErr w:type="spellStart"/>
      <w:r w:rsidR="003148C9">
        <w:rPr>
          <w:lang w:eastAsia="en-US"/>
        </w:rPr>
        <w:t>Tiennet</w:t>
      </w:r>
      <w:proofErr w:type="spellEnd"/>
      <w:r w:rsidR="003148C9">
        <w:rPr>
          <w:lang w:eastAsia="en-US"/>
        </w:rPr>
        <w:t xml:space="preserve"> avec politesse</w:t>
      </w:r>
      <w:r>
        <w:rPr>
          <w:lang w:eastAsia="en-US"/>
        </w:rPr>
        <w:t>.</w:t>
      </w:r>
    </w:p>
    <w:p w14:paraId="51A1FB30" w14:textId="77777777" w:rsidR="0046142F" w:rsidRDefault="0046142F" w:rsidP="0046142F">
      <w:pPr>
        <w:rPr>
          <w:lang w:eastAsia="en-US"/>
        </w:rPr>
      </w:pPr>
      <w:r>
        <w:rPr>
          <w:lang w:eastAsia="en-US"/>
        </w:rPr>
        <w:t>« </w:t>
      </w:r>
      <w:r w:rsidR="003148C9">
        <w:rPr>
          <w:lang w:eastAsia="en-US"/>
        </w:rPr>
        <w:t>Puis il sortit et ajouta sur la porte en grossissant sa voix</w:t>
      </w:r>
      <w:r>
        <w:rPr>
          <w:lang w:eastAsia="en-US"/>
        </w:rPr>
        <w:t> :</w:t>
      </w:r>
    </w:p>
    <w:p w14:paraId="5E816755" w14:textId="55EB1D6D" w:rsidR="0046142F" w:rsidRDefault="0046142F" w:rsidP="0046142F">
      <w:pPr>
        <w:rPr>
          <w:lang w:eastAsia="en-US"/>
        </w:rPr>
      </w:pPr>
      <w:r>
        <w:rPr>
          <w:lang w:eastAsia="en-US"/>
        </w:rPr>
        <w:t>« — </w:t>
      </w:r>
      <w:r w:rsidR="003148C9">
        <w:rPr>
          <w:lang w:eastAsia="en-US"/>
        </w:rPr>
        <w:t>De la paille</w:t>
      </w:r>
      <w:r>
        <w:rPr>
          <w:lang w:eastAsia="en-US"/>
        </w:rPr>
        <w:t xml:space="preserve"> !… </w:t>
      </w:r>
      <w:r w:rsidR="003148C9">
        <w:rPr>
          <w:lang w:eastAsia="en-US"/>
        </w:rPr>
        <w:t>de la paille</w:t>
      </w:r>
      <w:r>
        <w:rPr>
          <w:lang w:eastAsia="en-US"/>
        </w:rPr>
        <w:t> !… S.M. </w:t>
      </w:r>
      <w:r w:rsidR="003148C9">
        <w:rPr>
          <w:lang w:eastAsia="en-US"/>
        </w:rPr>
        <w:t>impériale est trop bonne d</w:t>
      </w:r>
      <w:r>
        <w:rPr>
          <w:lang w:eastAsia="en-US"/>
        </w:rPr>
        <w:t>’</w:t>
      </w:r>
      <w:r w:rsidR="003148C9">
        <w:rPr>
          <w:lang w:eastAsia="en-US"/>
        </w:rPr>
        <w:t>accorder de la paille à de pareils coquins</w:t>
      </w:r>
      <w:r>
        <w:rPr>
          <w:lang w:eastAsia="en-US"/>
        </w:rPr>
        <w:t> !…</w:t>
      </w:r>
    </w:p>
    <w:p w14:paraId="5A6D2730" w14:textId="77777777" w:rsidR="0046142F" w:rsidRDefault="0046142F" w:rsidP="0046142F">
      <w:pPr>
        <w:rPr>
          <w:lang w:eastAsia="en-US"/>
        </w:rPr>
      </w:pPr>
      <w:r>
        <w:rPr>
          <w:lang w:eastAsia="en-US"/>
        </w:rPr>
        <w:t>« </w:t>
      </w:r>
      <w:r w:rsidR="003148C9">
        <w:rPr>
          <w:lang w:eastAsia="en-US"/>
        </w:rPr>
        <w:t>Le factionnaire du corridor porta les armes</w:t>
      </w:r>
      <w:r>
        <w:rPr>
          <w:lang w:eastAsia="en-US"/>
        </w:rPr>
        <w:t>.</w:t>
      </w:r>
    </w:p>
    <w:p w14:paraId="1C9C4FA5" w14:textId="77777777" w:rsidR="0046142F" w:rsidRDefault="0046142F" w:rsidP="0046142F">
      <w:pPr>
        <w:rPr>
          <w:lang w:eastAsia="en-US"/>
        </w:rPr>
      </w:pPr>
      <w:r>
        <w:rPr>
          <w:lang w:eastAsia="en-US"/>
        </w:rPr>
        <w:lastRenderedPageBreak/>
        <w:t>« </w:t>
      </w:r>
      <w:proofErr w:type="spellStart"/>
      <w:r w:rsidR="003148C9">
        <w:rPr>
          <w:lang w:eastAsia="en-US"/>
        </w:rPr>
        <w:t>Tiennet</w:t>
      </w:r>
      <w:proofErr w:type="spellEnd"/>
      <w:r>
        <w:rPr>
          <w:lang w:eastAsia="en-US"/>
        </w:rPr>
        <w:t xml:space="preserve">, </w:t>
      </w:r>
      <w:r w:rsidR="003148C9">
        <w:rPr>
          <w:lang w:eastAsia="en-US"/>
        </w:rPr>
        <w:t>qui avait la canne de Hans Bach</w:t>
      </w:r>
      <w:r>
        <w:rPr>
          <w:lang w:eastAsia="en-US"/>
        </w:rPr>
        <w:t xml:space="preserve">, </w:t>
      </w:r>
      <w:r w:rsidR="003148C9">
        <w:rPr>
          <w:lang w:eastAsia="en-US"/>
        </w:rPr>
        <w:t>corrigea un peu son mouvement et passa</w:t>
      </w:r>
      <w:r>
        <w:rPr>
          <w:lang w:eastAsia="en-US"/>
        </w:rPr>
        <w:t>.</w:t>
      </w:r>
    </w:p>
    <w:p w14:paraId="55468B27" w14:textId="77777777" w:rsidR="0046142F" w:rsidRDefault="0046142F" w:rsidP="0046142F">
      <w:pPr>
        <w:rPr>
          <w:lang w:eastAsia="en-US"/>
        </w:rPr>
      </w:pPr>
      <w:r>
        <w:rPr>
          <w:lang w:eastAsia="en-US"/>
        </w:rPr>
        <w:t>« </w:t>
      </w:r>
      <w:r w:rsidR="003148C9">
        <w:rPr>
          <w:lang w:eastAsia="en-US"/>
        </w:rPr>
        <w:t>Il traversa les galeries</w:t>
      </w:r>
      <w:r>
        <w:rPr>
          <w:lang w:eastAsia="en-US"/>
        </w:rPr>
        <w:t xml:space="preserve">, </w:t>
      </w:r>
      <w:r w:rsidR="003148C9">
        <w:rPr>
          <w:lang w:eastAsia="en-US"/>
        </w:rPr>
        <w:t>la salle d</w:t>
      </w:r>
      <w:r>
        <w:rPr>
          <w:lang w:eastAsia="en-US"/>
        </w:rPr>
        <w:t>’</w:t>
      </w:r>
      <w:r w:rsidR="003148C9">
        <w:rPr>
          <w:lang w:eastAsia="en-US"/>
        </w:rPr>
        <w:t>armes</w:t>
      </w:r>
      <w:r>
        <w:rPr>
          <w:lang w:eastAsia="en-US"/>
        </w:rPr>
        <w:t xml:space="preserve">, </w:t>
      </w:r>
      <w:r w:rsidR="003148C9">
        <w:rPr>
          <w:lang w:eastAsia="en-US"/>
        </w:rPr>
        <w:t>les cours</w:t>
      </w:r>
      <w:r>
        <w:rPr>
          <w:lang w:eastAsia="en-US"/>
        </w:rPr>
        <w:t xml:space="preserve">, </w:t>
      </w:r>
      <w:r w:rsidR="003148C9">
        <w:rPr>
          <w:lang w:eastAsia="en-US"/>
        </w:rPr>
        <w:t>les préaux</w:t>
      </w:r>
      <w:r>
        <w:rPr>
          <w:lang w:eastAsia="en-US"/>
        </w:rPr>
        <w:t xml:space="preserve">, </w:t>
      </w:r>
      <w:r w:rsidR="003148C9">
        <w:rPr>
          <w:lang w:eastAsia="en-US"/>
        </w:rPr>
        <w:t>tout doucement</w:t>
      </w:r>
      <w:r>
        <w:rPr>
          <w:lang w:eastAsia="en-US"/>
        </w:rPr>
        <w:t xml:space="preserve">, </w:t>
      </w:r>
      <w:r w:rsidR="003148C9">
        <w:rPr>
          <w:lang w:eastAsia="en-US"/>
        </w:rPr>
        <w:t>sans se presser</w:t>
      </w:r>
      <w:r>
        <w:rPr>
          <w:lang w:eastAsia="en-US"/>
        </w:rPr>
        <w:t xml:space="preserve">. </w:t>
      </w:r>
      <w:r w:rsidR="003148C9">
        <w:rPr>
          <w:lang w:eastAsia="en-US"/>
        </w:rPr>
        <w:t>Le nouveau commandant n</w:t>
      </w:r>
      <w:r>
        <w:rPr>
          <w:lang w:eastAsia="en-US"/>
        </w:rPr>
        <w:t>’</w:t>
      </w:r>
      <w:r w:rsidR="003148C9">
        <w:rPr>
          <w:lang w:eastAsia="en-US"/>
        </w:rPr>
        <w:t>était à la forteresse que depuis la veille</w:t>
      </w:r>
      <w:r>
        <w:rPr>
          <w:lang w:eastAsia="en-US"/>
        </w:rPr>
        <w:t xml:space="preserve"> ; </w:t>
      </w:r>
      <w:r w:rsidR="003148C9">
        <w:rPr>
          <w:lang w:eastAsia="en-US"/>
        </w:rPr>
        <w:t>on n</w:t>
      </w:r>
      <w:r>
        <w:rPr>
          <w:lang w:eastAsia="en-US"/>
        </w:rPr>
        <w:t>’</w:t>
      </w:r>
      <w:r w:rsidR="003148C9">
        <w:rPr>
          <w:lang w:eastAsia="en-US"/>
        </w:rPr>
        <w:t>était pas encore familier avec ses allures</w:t>
      </w:r>
      <w:r>
        <w:rPr>
          <w:lang w:eastAsia="en-US"/>
        </w:rPr>
        <w:t>.</w:t>
      </w:r>
    </w:p>
    <w:p w14:paraId="7673BDD1" w14:textId="77777777" w:rsidR="0046142F" w:rsidRDefault="0046142F" w:rsidP="0046142F">
      <w:pPr>
        <w:rPr>
          <w:lang w:eastAsia="en-US"/>
        </w:rPr>
      </w:pPr>
      <w:r>
        <w:rPr>
          <w:lang w:eastAsia="en-US"/>
        </w:rPr>
        <w:t>« </w:t>
      </w:r>
      <w:r w:rsidR="003148C9">
        <w:rPr>
          <w:lang w:eastAsia="en-US"/>
        </w:rPr>
        <w:t>Arrivé à l</w:t>
      </w:r>
      <w:r>
        <w:rPr>
          <w:lang w:eastAsia="en-US"/>
        </w:rPr>
        <w:t>’</w:t>
      </w:r>
      <w:r w:rsidR="003148C9">
        <w:rPr>
          <w:lang w:eastAsia="en-US"/>
        </w:rPr>
        <w:t>écurie</w:t>
      </w:r>
      <w:r>
        <w:rPr>
          <w:lang w:eastAsia="en-US"/>
        </w:rPr>
        <w:t xml:space="preserve">, </w:t>
      </w:r>
      <w:r w:rsidR="003148C9">
        <w:rPr>
          <w:lang w:eastAsia="en-US"/>
        </w:rPr>
        <w:t>il dit au palefrenier</w:t>
      </w:r>
      <w:r>
        <w:rPr>
          <w:lang w:eastAsia="en-US"/>
        </w:rPr>
        <w:t> :</w:t>
      </w:r>
    </w:p>
    <w:p w14:paraId="0313A615" w14:textId="77777777" w:rsidR="0046142F" w:rsidRDefault="0046142F" w:rsidP="0046142F">
      <w:pPr>
        <w:rPr>
          <w:lang w:eastAsia="en-US"/>
        </w:rPr>
      </w:pPr>
      <w:r>
        <w:rPr>
          <w:lang w:eastAsia="en-US"/>
        </w:rPr>
        <w:t>« — </w:t>
      </w:r>
      <w:r w:rsidR="003148C9">
        <w:rPr>
          <w:lang w:eastAsia="en-US"/>
        </w:rPr>
        <w:t>Qu</w:t>
      </w:r>
      <w:r>
        <w:rPr>
          <w:lang w:eastAsia="en-US"/>
        </w:rPr>
        <w:t>’</w:t>
      </w:r>
      <w:r w:rsidR="003148C9">
        <w:rPr>
          <w:lang w:eastAsia="en-US"/>
        </w:rPr>
        <w:t>est-ce que tu as de bon</w:t>
      </w:r>
      <w:r>
        <w:rPr>
          <w:lang w:eastAsia="en-US"/>
        </w:rPr>
        <w:t xml:space="preserve">, </w:t>
      </w:r>
      <w:r w:rsidR="003148C9">
        <w:rPr>
          <w:lang w:eastAsia="en-US"/>
        </w:rPr>
        <w:t>Fritz</w:t>
      </w:r>
      <w:r>
        <w:rPr>
          <w:lang w:eastAsia="en-US"/>
        </w:rPr>
        <w:t xml:space="preserve">, </w:t>
      </w:r>
      <w:r w:rsidR="003148C9">
        <w:rPr>
          <w:lang w:eastAsia="en-US"/>
        </w:rPr>
        <w:t>en fait de coureur</w:t>
      </w:r>
      <w:r>
        <w:rPr>
          <w:lang w:eastAsia="en-US"/>
        </w:rPr>
        <w:t> ?</w:t>
      </w:r>
    </w:p>
    <w:p w14:paraId="121210D2" w14:textId="77777777" w:rsidR="0046142F" w:rsidRDefault="0046142F" w:rsidP="0046142F">
      <w:pPr>
        <w:rPr>
          <w:lang w:eastAsia="en-US"/>
        </w:rPr>
      </w:pPr>
      <w:r>
        <w:rPr>
          <w:lang w:eastAsia="en-US"/>
        </w:rPr>
        <w:t>« — </w:t>
      </w:r>
      <w:r w:rsidR="003148C9">
        <w:rPr>
          <w:lang w:eastAsia="en-US"/>
        </w:rPr>
        <w:t>Gracieux Seigneur</w:t>
      </w:r>
      <w:r>
        <w:rPr>
          <w:lang w:eastAsia="en-US"/>
        </w:rPr>
        <w:t xml:space="preserve">, </w:t>
      </w:r>
      <w:r w:rsidR="003148C9">
        <w:rPr>
          <w:lang w:eastAsia="en-US"/>
        </w:rPr>
        <w:t xml:space="preserve">il y a </w:t>
      </w:r>
      <w:proofErr w:type="spellStart"/>
      <w:r w:rsidR="003148C9">
        <w:rPr>
          <w:i/>
          <w:iCs/>
        </w:rPr>
        <w:t>Lisola</w:t>
      </w:r>
      <w:proofErr w:type="spellEnd"/>
      <w:r>
        <w:rPr>
          <w:lang w:eastAsia="en-US"/>
        </w:rPr>
        <w:t xml:space="preserve">, </w:t>
      </w:r>
      <w:r w:rsidR="003148C9">
        <w:rPr>
          <w:lang w:eastAsia="en-US"/>
        </w:rPr>
        <w:t xml:space="preserve">un </w:t>
      </w:r>
      <w:r w:rsidR="003148C9">
        <w:t>vrai tourbillon</w:t>
      </w:r>
      <w:r>
        <w:rPr>
          <w:lang w:eastAsia="en-US"/>
        </w:rPr>
        <w:t>.</w:t>
      </w:r>
    </w:p>
    <w:p w14:paraId="7E2EE487" w14:textId="77777777" w:rsidR="0046142F" w:rsidRDefault="0046142F" w:rsidP="0046142F">
      <w:pPr>
        <w:rPr>
          <w:lang w:eastAsia="en-US"/>
        </w:rPr>
      </w:pPr>
      <w:r>
        <w:rPr>
          <w:lang w:eastAsia="en-US"/>
        </w:rPr>
        <w:t>« — </w:t>
      </w:r>
      <w:r w:rsidR="003148C9">
        <w:rPr>
          <w:lang w:eastAsia="en-US"/>
        </w:rPr>
        <w:t>Voyons</w:t>
      </w:r>
      <w:r>
        <w:rPr>
          <w:lang w:eastAsia="en-US"/>
        </w:rPr>
        <w:t xml:space="preserve"> ! </w:t>
      </w:r>
      <w:r w:rsidR="003148C9">
        <w:rPr>
          <w:lang w:eastAsia="en-US"/>
        </w:rPr>
        <w:t xml:space="preserve">selle-moi </w:t>
      </w:r>
      <w:proofErr w:type="spellStart"/>
      <w:r w:rsidR="003148C9">
        <w:rPr>
          <w:lang w:eastAsia="en-US"/>
        </w:rPr>
        <w:t>Lisola</w:t>
      </w:r>
      <w:proofErr w:type="spellEnd"/>
      <w:r>
        <w:rPr>
          <w:lang w:eastAsia="en-US"/>
        </w:rPr>
        <w:t xml:space="preserve">, </w:t>
      </w:r>
      <w:r w:rsidR="003148C9">
        <w:rPr>
          <w:lang w:eastAsia="en-US"/>
        </w:rPr>
        <w:t>que je gagne un peu d</w:t>
      </w:r>
      <w:r>
        <w:rPr>
          <w:lang w:eastAsia="en-US"/>
        </w:rPr>
        <w:t>’</w:t>
      </w:r>
      <w:r w:rsidR="003148C9">
        <w:rPr>
          <w:lang w:eastAsia="en-US"/>
        </w:rPr>
        <w:t>appétit pour mon second déjeuner</w:t>
      </w:r>
      <w:r>
        <w:rPr>
          <w:lang w:eastAsia="en-US"/>
        </w:rPr>
        <w:t> !</w:t>
      </w:r>
    </w:p>
    <w:p w14:paraId="313AFF34" w14:textId="77777777" w:rsidR="0046142F" w:rsidRDefault="0046142F" w:rsidP="0046142F">
      <w:pPr>
        <w:rPr>
          <w:lang w:eastAsia="en-US"/>
        </w:rPr>
      </w:pPr>
      <w:r>
        <w:rPr>
          <w:lang w:eastAsia="en-US"/>
        </w:rPr>
        <w:t>« — </w:t>
      </w:r>
      <w:r w:rsidR="003148C9">
        <w:rPr>
          <w:lang w:eastAsia="en-US"/>
        </w:rPr>
        <w:t>Oui</w:t>
      </w:r>
      <w:r>
        <w:rPr>
          <w:lang w:eastAsia="en-US"/>
        </w:rPr>
        <w:t xml:space="preserve">, </w:t>
      </w:r>
      <w:r w:rsidR="003148C9">
        <w:rPr>
          <w:lang w:eastAsia="en-US"/>
        </w:rPr>
        <w:t>gracieux Seigneur</w:t>
      </w:r>
      <w:r>
        <w:rPr>
          <w:lang w:eastAsia="en-US"/>
        </w:rPr>
        <w:t>.</w:t>
      </w:r>
    </w:p>
    <w:p w14:paraId="7944FAB7" w14:textId="233A08D5" w:rsidR="0046142F" w:rsidRDefault="0046142F" w:rsidP="0046142F">
      <w:pPr>
        <w:rPr>
          <w:lang w:eastAsia="en-US"/>
        </w:rPr>
      </w:pPr>
      <w:r>
        <w:rPr>
          <w:lang w:eastAsia="en-US"/>
        </w:rPr>
        <w:t>« </w:t>
      </w:r>
      <w:proofErr w:type="spellStart"/>
      <w:r w:rsidR="003148C9">
        <w:rPr>
          <w:lang w:eastAsia="en-US"/>
        </w:rPr>
        <w:t>Lisola</w:t>
      </w:r>
      <w:proofErr w:type="spellEnd"/>
      <w:r w:rsidR="003148C9">
        <w:rPr>
          <w:lang w:eastAsia="en-US"/>
        </w:rPr>
        <w:t xml:space="preserve"> fut sellée</w:t>
      </w:r>
      <w:r>
        <w:rPr>
          <w:lang w:eastAsia="en-US"/>
        </w:rPr>
        <w:t xml:space="preserve">. </w:t>
      </w:r>
      <w:r w:rsidR="006C2AE1">
        <w:rPr>
          <w:lang w:eastAsia="en-US"/>
        </w:rPr>
        <w:t>—</w:t>
      </w:r>
      <w:r>
        <w:rPr>
          <w:lang w:eastAsia="en-US"/>
        </w:rPr>
        <w:t xml:space="preserve"> </w:t>
      </w:r>
      <w:r w:rsidR="003148C9">
        <w:rPr>
          <w:lang w:eastAsia="en-US"/>
        </w:rPr>
        <w:t>Un tourbillon</w:t>
      </w:r>
      <w:r>
        <w:rPr>
          <w:lang w:eastAsia="en-US"/>
        </w:rPr>
        <w:t xml:space="preserve">, </w:t>
      </w:r>
      <w:r w:rsidR="003148C9">
        <w:rPr>
          <w:lang w:eastAsia="en-US"/>
        </w:rPr>
        <w:t>c</w:t>
      </w:r>
      <w:r>
        <w:rPr>
          <w:lang w:eastAsia="en-US"/>
        </w:rPr>
        <w:t>’</w:t>
      </w:r>
      <w:r w:rsidR="003148C9">
        <w:rPr>
          <w:lang w:eastAsia="en-US"/>
        </w:rPr>
        <w:t>était vrai</w:t>
      </w:r>
      <w:r>
        <w:rPr>
          <w:lang w:eastAsia="en-US"/>
        </w:rPr>
        <w:t xml:space="preserve"> ! </w:t>
      </w:r>
      <w:r w:rsidR="003148C9">
        <w:rPr>
          <w:lang w:eastAsia="en-US"/>
        </w:rPr>
        <w:t>Deux heures après</w:t>
      </w:r>
      <w:r>
        <w:rPr>
          <w:lang w:eastAsia="en-US"/>
        </w:rPr>
        <w:t xml:space="preserve">, </w:t>
      </w:r>
      <w:proofErr w:type="spellStart"/>
      <w:r w:rsidR="003148C9">
        <w:rPr>
          <w:lang w:eastAsia="en-US"/>
        </w:rPr>
        <w:t>Tiennet</w:t>
      </w:r>
      <w:proofErr w:type="spellEnd"/>
      <w:r w:rsidR="003148C9">
        <w:rPr>
          <w:lang w:eastAsia="en-US"/>
        </w:rPr>
        <w:t xml:space="preserve"> avait fait douze lieues</w:t>
      </w:r>
      <w:r>
        <w:rPr>
          <w:lang w:eastAsia="en-US"/>
        </w:rPr>
        <w:t>.</w:t>
      </w:r>
    </w:p>
    <w:p w14:paraId="1F59D6C6" w14:textId="77777777" w:rsidR="0046142F" w:rsidRDefault="0046142F" w:rsidP="0046142F">
      <w:pPr>
        <w:rPr>
          <w:lang w:eastAsia="en-US"/>
        </w:rPr>
      </w:pPr>
      <w:r>
        <w:rPr>
          <w:lang w:eastAsia="en-US"/>
        </w:rPr>
        <w:t>« </w:t>
      </w:r>
      <w:r w:rsidR="003148C9">
        <w:rPr>
          <w:lang w:eastAsia="en-US"/>
        </w:rPr>
        <w:t>On le cherch</w:t>
      </w:r>
      <w:r w:rsidR="003148C9">
        <w:t>a sur la route de Hongrie</w:t>
      </w:r>
      <w:r>
        <w:rPr>
          <w:lang w:eastAsia="en-US"/>
        </w:rPr>
        <w:t xml:space="preserve">. </w:t>
      </w:r>
      <w:r w:rsidR="003148C9">
        <w:rPr>
          <w:lang w:eastAsia="en-US"/>
        </w:rPr>
        <w:t>Il courait du côté de Francfort</w:t>
      </w:r>
      <w:r>
        <w:rPr>
          <w:lang w:eastAsia="en-US"/>
        </w:rPr>
        <w:t>.</w:t>
      </w:r>
    </w:p>
    <w:p w14:paraId="60697633" w14:textId="77777777" w:rsidR="0046142F" w:rsidRDefault="0046142F" w:rsidP="0046142F">
      <w:pPr>
        <w:rPr>
          <w:lang w:eastAsia="en-US"/>
        </w:rPr>
      </w:pPr>
      <w:r>
        <w:rPr>
          <w:lang w:eastAsia="en-US"/>
        </w:rPr>
        <w:t>« </w:t>
      </w:r>
      <w:r w:rsidR="003148C9">
        <w:rPr>
          <w:lang w:eastAsia="en-US"/>
        </w:rPr>
        <w:t>Quant au Major Hans Bach</w:t>
      </w:r>
      <w:r>
        <w:rPr>
          <w:lang w:eastAsia="en-US"/>
        </w:rPr>
        <w:t xml:space="preserve">, </w:t>
      </w:r>
      <w:r w:rsidR="003148C9">
        <w:rPr>
          <w:lang w:eastAsia="en-US"/>
        </w:rPr>
        <w:t>le mangeur de Hongrois</w:t>
      </w:r>
      <w:r>
        <w:rPr>
          <w:lang w:eastAsia="en-US"/>
        </w:rPr>
        <w:t xml:space="preserve">, </w:t>
      </w:r>
      <w:r w:rsidR="003148C9">
        <w:rPr>
          <w:lang w:eastAsia="en-US"/>
        </w:rPr>
        <w:t>il fut délivré à la garde montante</w:t>
      </w:r>
      <w:r>
        <w:rPr>
          <w:lang w:eastAsia="en-US"/>
        </w:rPr>
        <w:t xml:space="preserve">, </w:t>
      </w:r>
      <w:r w:rsidR="003148C9">
        <w:rPr>
          <w:lang w:eastAsia="en-US"/>
        </w:rPr>
        <w:t>désempaillé</w:t>
      </w:r>
      <w:r>
        <w:rPr>
          <w:lang w:eastAsia="en-US"/>
        </w:rPr>
        <w:t xml:space="preserve">, </w:t>
      </w:r>
      <w:r w:rsidR="003148C9">
        <w:rPr>
          <w:lang w:eastAsia="en-US"/>
        </w:rPr>
        <w:t>baigné</w:t>
      </w:r>
      <w:r>
        <w:rPr>
          <w:lang w:eastAsia="en-US"/>
        </w:rPr>
        <w:t xml:space="preserve">, </w:t>
      </w:r>
      <w:r w:rsidR="003148C9">
        <w:rPr>
          <w:lang w:eastAsia="en-US"/>
        </w:rPr>
        <w:t>lotionné</w:t>
      </w:r>
      <w:r>
        <w:rPr>
          <w:lang w:eastAsia="en-US"/>
        </w:rPr>
        <w:t xml:space="preserve">, </w:t>
      </w:r>
      <w:r w:rsidR="003148C9">
        <w:rPr>
          <w:lang w:eastAsia="en-US"/>
        </w:rPr>
        <w:t>etc</w:t>
      </w:r>
      <w:r>
        <w:rPr>
          <w:lang w:eastAsia="en-US"/>
        </w:rPr>
        <w:t>.…</w:t>
      </w:r>
    </w:p>
    <w:p w14:paraId="1637A7CC" w14:textId="77777777" w:rsidR="0046142F" w:rsidRDefault="0046142F" w:rsidP="0046142F">
      <w:pPr>
        <w:rPr>
          <w:lang w:eastAsia="en-US"/>
        </w:rPr>
      </w:pPr>
      <w:r>
        <w:rPr>
          <w:lang w:eastAsia="en-US"/>
        </w:rPr>
        <w:t>— </w:t>
      </w:r>
      <w:r w:rsidR="003148C9">
        <w:rPr>
          <w:lang w:eastAsia="en-US"/>
        </w:rPr>
        <w:t xml:space="preserve">Et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xml:space="preserve"> ? </w:t>
      </w:r>
      <w:r w:rsidR="003148C9">
        <w:rPr>
          <w:lang w:eastAsia="en-US"/>
        </w:rPr>
        <w:t>demanda Morin</w:t>
      </w:r>
      <w:r>
        <w:rPr>
          <w:lang w:eastAsia="en-US"/>
        </w:rPr>
        <w:t>.</w:t>
      </w:r>
    </w:p>
    <w:p w14:paraId="07139C4C" w14:textId="7F56D3E3"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n</w:t>
      </w:r>
      <w:r>
        <w:rPr>
          <w:lang w:eastAsia="en-US"/>
        </w:rPr>
        <w:t>’</w:t>
      </w:r>
      <w:r w:rsidR="003148C9">
        <w:rPr>
          <w:lang w:eastAsia="en-US"/>
        </w:rPr>
        <w:t>était pas fâché de voir l</w:t>
      </w:r>
      <w:r>
        <w:rPr>
          <w:lang w:eastAsia="en-US"/>
        </w:rPr>
        <w:t>’</w:t>
      </w:r>
      <w:r w:rsidR="003148C9">
        <w:rPr>
          <w:lang w:eastAsia="en-US"/>
        </w:rPr>
        <w:t>Allemagne</w:t>
      </w:r>
      <w:r>
        <w:rPr>
          <w:lang w:eastAsia="en-US"/>
        </w:rPr>
        <w:t xml:space="preserve">… </w:t>
      </w:r>
      <w:r w:rsidR="003148C9">
        <w:rPr>
          <w:lang w:eastAsia="en-US"/>
        </w:rPr>
        <w:t>En passant à Wiesbaden</w:t>
      </w:r>
      <w:r>
        <w:rPr>
          <w:lang w:eastAsia="en-US"/>
        </w:rPr>
        <w:t xml:space="preserve">, </w:t>
      </w:r>
      <w:r w:rsidR="003148C9">
        <w:rPr>
          <w:lang w:eastAsia="en-US"/>
        </w:rPr>
        <w:t xml:space="preserve">il dansa comme un perdu et </w:t>
      </w:r>
      <w:r w:rsidR="003148C9">
        <w:rPr>
          <w:lang w:eastAsia="en-US"/>
        </w:rPr>
        <w:t xml:space="preserve">fit </w:t>
      </w:r>
      <w:r w:rsidR="003148C9">
        <w:rPr>
          <w:lang w:eastAsia="en-US"/>
        </w:rPr>
        <w:t>sauter trois fois la banque</w:t>
      </w:r>
      <w:r>
        <w:rPr>
          <w:lang w:eastAsia="en-US"/>
        </w:rPr>
        <w:t xml:space="preserve">… </w:t>
      </w:r>
      <w:r w:rsidR="003148C9">
        <w:rPr>
          <w:lang w:eastAsia="en-US"/>
        </w:rPr>
        <w:t>J</w:t>
      </w:r>
      <w:r>
        <w:rPr>
          <w:lang w:eastAsia="en-US"/>
        </w:rPr>
        <w:t>’</w:t>
      </w:r>
      <w:r w:rsidR="003148C9">
        <w:rPr>
          <w:lang w:eastAsia="en-US"/>
        </w:rPr>
        <w:t>oubliais de vous dire qu</w:t>
      </w:r>
      <w:r>
        <w:rPr>
          <w:lang w:eastAsia="en-US"/>
        </w:rPr>
        <w:t>’</w:t>
      </w:r>
      <w:r w:rsidR="003148C9">
        <w:rPr>
          <w:lang w:eastAsia="en-US"/>
        </w:rPr>
        <w:t>il renvoya au major</w:t>
      </w:r>
      <w:r>
        <w:rPr>
          <w:lang w:eastAsia="en-US"/>
        </w:rPr>
        <w:t xml:space="preserve">, </w:t>
      </w:r>
      <w:r w:rsidR="003148C9">
        <w:rPr>
          <w:lang w:eastAsia="en-US"/>
        </w:rPr>
        <w:t>dans un paquet cacheté</w:t>
      </w:r>
      <w:r>
        <w:rPr>
          <w:lang w:eastAsia="en-US"/>
        </w:rPr>
        <w:t xml:space="preserve">, </w:t>
      </w:r>
      <w:r w:rsidR="003148C9">
        <w:rPr>
          <w:lang w:eastAsia="en-US"/>
        </w:rPr>
        <w:t>son uniforme et ses moustaches</w:t>
      </w:r>
      <w:r>
        <w:rPr>
          <w:lang w:eastAsia="en-US"/>
        </w:rPr>
        <w:t>.</w:t>
      </w:r>
    </w:p>
    <w:p w14:paraId="735BAE32" w14:textId="12693012" w:rsidR="0046142F" w:rsidRDefault="0046142F" w:rsidP="0046142F">
      <w:pPr>
        <w:rPr>
          <w:lang w:eastAsia="en-US"/>
        </w:rPr>
      </w:pPr>
      <w:r>
        <w:rPr>
          <w:lang w:eastAsia="en-US"/>
        </w:rPr>
        <w:lastRenderedPageBreak/>
        <w:t>— </w:t>
      </w:r>
      <w:r w:rsidR="003148C9">
        <w:rPr>
          <w:lang w:eastAsia="en-US"/>
        </w:rPr>
        <w:t>Ah bien</w:t>
      </w:r>
      <w:r>
        <w:rPr>
          <w:lang w:eastAsia="en-US"/>
        </w:rPr>
        <w:t xml:space="preserve"> ! </w:t>
      </w:r>
      <w:r w:rsidR="003148C9">
        <w:rPr>
          <w:lang w:eastAsia="en-US"/>
        </w:rPr>
        <w:t>ah bien</w:t>
      </w:r>
      <w:r>
        <w:rPr>
          <w:lang w:eastAsia="en-US"/>
        </w:rPr>
        <w:t xml:space="preserve"> ! </w:t>
      </w:r>
      <w:r w:rsidR="003148C9">
        <w:rPr>
          <w:lang w:eastAsia="en-US"/>
        </w:rPr>
        <w:t>par exemple</w:t>
      </w:r>
      <w:r>
        <w:rPr>
          <w:lang w:eastAsia="en-US"/>
        </w:rPr>
        <w:t xml:space="preserve"> ! </w:t>
      </w:r>
      <w:r w:rsidR="003148C9">
        <w:rPr>
          <w:lang w:eastAsia="en-US"/>
        </w:rPr>
        <w:t xml:space="preserve">dit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r w:rsidR="003148C9">
        <w:rPr>
          <w:lang w:eastAsia="en-US"/>
        </w:rPr>
        <w:t>en voilà des histoires</w:t>
      </w:r>
      <w:r>
        <w:rPr>
          <w:lang w:eastAsia="en-US"/>
        </w:rPr>
        <w:t> !</w:t>
      </w:r>
    </w:p>
    <w:p w14:paraId="0E7EE53F" w14:textId="25EFC7B4" w:rsidR="0046142F" w:rsidRDefault="003148C9" w:rsidP="0046142F">
      <w:pPr>
        <w:rPr>
          <w:lang w:eastAsia="en-US"/>
        </w:rPr>
      </w:pPr>
      <w:r>
        <w:rPr>
          <w:lang w:eastAsia="en-US"/>
        </w:rPr>
        <w:t>Tout le monde réfléchissait</w:t>
      </w:r>
      <w:r w:rsidR="0046142F">
        <w:rPr>
          <w:lang w:eastAsia="en-US"/>
        </w:rPr>
        <w:t xml:space="preserve">. </w:t>
      </w:r>
      <w:r w:rsidR="006C2AE1">
        <w:rPr>
          <w:lang w:eastAsia="en-US"/>
        </w:rPr>
        <w:t>—</w:t>
      </w:r>
      <w:r w:rsidR="0046142F">
        <w:rPr>
          <w:lang w:eastAsia="en-US"/>
        </w:rPr>
        <w:t xml:space="preserve"> </w:t>
      </w:r>
      <w:r>
        <w:rPr>
          <w:lang w:eastAsia="en-US"/>
        </w:rPr>
        <w:t>C</w:t>
      </w:r>
      <w:r w:rsidR="0046142F">
        <w:rPr>
          <w:lang w:eastAsia="en-US"/>
        </w:rPr>
        <w:t>’</w:t>
      </w:r>
      <w:r>
        <w:rPr>
          <w:lang w:eastAsia="en-US"/>
        </w:rPr>
        <w:t>était à cet homme-là qu</w:t>
      </w:r>
      <w:r w:rsidR="0046142F">
        <w:rPr>
          <w:lang w:eastAsia="en-US"/>
        </w:rPr>
        <w:t>’</w:t>
      </w:r>
      <w:r>
        <w:rPr>
          <w:lang w:eastAsia="en-US"/>
        </w:rPr>
        <w:t>il fallait s</w:t>
      </w:r>
      <w:r w:rsidR="0046142F">
        <w:rPr>
          <w:lang w:eastAsia="en-US"/>
        </w:rPr>
        <w:t>’</w:t>
      </w:r>
      <w:r>
        <w:rPr>
          <w:lang w:eastAsia="en-US"/>
        </w:rPr>
        <w:t>attaquer</w:t>
      </w:r>
      <w:r w:rsidR="0046142F">
        <w:rPr>
          <w:lang w:eastAsia="en-US"/>
        </w:rPr>
        <w:t>.</w:t>
      </w:r>
    </w:p>
    <w:p w14:paraId="287B3396" w14:textId="28F0FBE9"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gentil</w:t>
      </w:r>
      <w:r>
        <w:rPr>
          <w:lang w:eastAsia="en-US"/>
        </w:rPr>
        <w:t xml:space="preserve">, </w:t>
      </w:r>
      <w:r w:rsidR="003148C9">
        <w:rPr>
          <w:lang w:eastAsia="en-US"/>
        </w:rPr>
        <w:t>prononça le fantôme du bout des lèvres</w:t>
      </w:r>
      <w:r>
        <w:rPr>
          <w:lang w:eastAsia="en-US"/>
        </w:rPr>
        <w:t xml:space="preserve">, </w:t>
      </w:r>
      <w:r w:rsidR="006C2AE1">
        <w:rPr>
          <w:lang w:eastAsia="en-US"/>
        </w:rPr>
        <w:t>—</w:t>
      </w:r>
      <w:r>
        <w:rPr>
          <w:lang w:eastAsia="en-US"/>
        </w:rPr>
        <w:t xml:space="preserve"> </w:t>
      </w:r>
      <w:r w:rsidR="003148C9">
        <w:rPr>
          <w:lang w:eastAsia="en-US"/>
        </w:rPr>
        <w:t>c</w:t>
      </w:r>
      <w:r>
        <w:rPr>
          <w:lang w:eastAsia="en-US"/>
        </w:rPr>
        <w:t>’</w:t>
      </w:r>
      <w:r w:rsidR="003148C9">
        <w:rPr>
          <w:lang w:eastAsia="en-US"/>
        </w:rPr>
        <w:t>est bien gentil</w:t>
      </w:r>
      <w:r>
        <w:rPr>
          <w:lang w:eastAsia="en-US"/>
        </w:rPr>
        <w:t xml:space="preserve">… </w:t>
      </w:r>
      <w:r w:rsidR="003148C9">
        <w:rPr>
          <w:lang w:eastAsia="en-US"/>
        </w:rPr>
        <w:t>mais</w:t>
      </w:r>
      <w:r>
        <w:rPr>
          <w:lang w:eastAsia="en-US"/>
        </w:rPr>
        <w:t>…</w:t>
      </w:r>
    </w:p>
    <w:p w14:paraId="7DAF95BB" w14:textId="77777777" w:rsidR="0046142F" w:rsidRDefault="003148C9" w:rsidP="0046142F">
      <w:pPr>
        <w:rPr>
          <w:lang w:eastAsia="en-US"/>
        </w:rPr>
      </w:pPr>
      <w:r>
        <w:rPr>
          <w:lang w:eastAsia="en-US"/>
        </w:rPr>
        <w:t>Il s</w:t>
      </w:r>
      <w:r w:rsidR="0046142F">
        <w:rPr>
          <w:lang w:eastAsia="en-US"/>
        </w:rPr>
        <w:t>’</w:t>
      </w:r>
      <w:r>
        <w:rPr>
          <w:lang w:eastAsia="en-US"/>
        </w:rPr>
        <w:t>interrompit</w:t>
      </w:r>
      <w:r w:rsidR="0046142F">
        <w:rPr>
          <w:lang w:eastAsia="en-US"/>
        </w:rPr>
        <w:t xml:space="preserve">. </w:t>
      </w:r>
      <w:r>
        <w:rPr>
          <w:lang w:eastAsia="en-US"/>
        </w:rPr>
        <w:t>On entendit le bruit sec de sa petite tabatière d</w:t>
      </w:r>
      <w:r w:rsidR="0046142F">
        <w:rPr>
          <w:lang w:eastAsia="en-US"/>
        </w:rPr>
        <w:t>’</w:t>
      </w:r>
      <w:r>
        <w:rPr>
          <w:lang w:eastAsia="en-US"/>
        </w:rPr>
        <w:t>argent</w:t>
      </w:r>
      <w:r w:rsidR="0046142F">
        <w:rPr>
          <w:lang w:eastAsia="en-US"/>
        </w:rPr>
        <w:t xml:space="preserve">, </w:t>
      </w:r>
      <w:r>
        <w:rPr>
          <w:lang w:eastAsia="en-US"/>
        </w:rPr>
        <w:t>il prit une prise</w:t>
      </w:r>
      <w:r w:rsidR="0046142F">
        <w:rPr>
          <w:lang w:eastAsia="en-US"/>
        </w:rPr>
        <w:t xml:space="preserve">, </w:t>
      </w:r>
      <w:r>
        <w:rPr>
          <w:lang w:eastAsia="en-US"/>
        </w:rPr>
        <w:t>et l</w:t>
      </w:r>
      <w:r w:rsidR="0046142F">
        <w:rPr>
          <w:lang w:eastAsia="en-US"/>
        </w:rPr>
        <w:t>’</w:t>
      </w:r>
      <w:r>
        <w:rPr>
          <w:lang w:eastAsia="en-US"/>
        </w:rPr>
        <w:t>assistance éternua comme toujours</w:t>
      </w:r>
      <w:r w:rsidR="0046142F">
        <w:rPr>
          <w:lang w:eastAsia="en-US"/>
        </w:rPr>
        <w:t>.</w:t>
      </w:r>
    </w:p>
    <w:p w14:paraId="0B2A567F" w14:textId="77777777" w:rsidR="0046142F" w:rsidRDefault="0046142F" w:rsidP="0046142F">
      <w:pPr>
        <w:rPr>
          <w:lang w:eastAsia="en-US"/>
        </w:rPr>
      </w:pPr>
      <w:r>
        <w:rPr>
          <w:lang w:eastAsia="en-US"/>
        </w:rPr>
        <w:t>— </w:t>
      </w:r>
      <w:r w:rsidR="003148C9">
        <w:rPr>
          <w:lang w:eastAsia="en-US"/>
        </w:rPr>
        <w:t>Mais quoi</w:t>
      </w:r>
      <w:r>
        <w:rPr>
          <w:lang w:eastAsia="en-US"/>
        </w:rPr>
        <w:t xml:space="preserve">, ? </w:t>
      </w:r>
      <w:r w:rsidR="003148C9">
        <w:rPr>
          <w:lang w:eastAsia="en-US"/>
        </w:rPr>
        <w:t>demanda-t-on</w:t>
      </w:r>
      <w:r>
        <w:rPr>
          <w:lang w:eastAsia="en-US"/>
        </w:rPr>
        <w:t>.</w:t>
      </w:r>
    </w:p>
    <w:p w14:paraId="5C1762F9" w14:textId="77777777" w:rsidR="0046142F" w:rsidRDefault="003148C9" w:rsidP="0046142F">
      <w:pPr>
        <w:rPr>
          <w:lang w:eastAsia="en-US"/>
        </w:rPr>
      </w:pPr>
      <w:r>
        <w:rPr>
          <w:lang w:eastAsia="en-US"/>
        </w:rPr>
        <w:t>Le fantôme secoua d</w:t>
      </w:r>
      <w:r w:rsidR="0046142F">
        <w:rPr>
          <w:lang w:eastAsia="en-US"/>
        </w:rPr>
        <w:t>’</w:t>
      </w:r>
      <w:r>
        <w:rPr>
          <w:lang w:eastAsia="en-US"/>
        </w:rPr>
        <w:t>un air fat sa vieille figure d</w:t>
      </w:r>
      <w:r w:rsidR="0046142F">
        <w:rPr>
          <w:lang w:eastAsia="en-US"/>
        </w:rPr>
        <w:t>’</w:t>
      </w:r>
      <w:r>
        <w:rPr>
          <w:lang w:eastAsia="en-US"/>
        </w:rPr>
        <w:t>ivoire jauni</w:t>
      </w:r>
      <w:r w:rsidR="0046142F">
        <w:rPr>
          <w:lang w:eastAsia="en-US"/>
        </w:rPr>
        <w:t>.</w:t>
      </w:r>
    </w:p>
    <w:p w14:paraId="1EB0A45F"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vu encore mieux que ça</w:t>
      </w:r>
      <w:r>
        <w:rPr>
          <w:lang w:eastAsia="en-US"/>
        </w:rPr>
        <w:t xml:space="preserve"> ! </w:t>
      </w:r>
      <w:r w:rsidR="003148C9">
        <w:rPr>
          <w:lang w:eastAsia="en-US"/>
        </w:rPr>
        <w:t>dit-il avec une mystérieuse solennité</w:t>
      </w:r>
      <w:r>
        <w:rPr>
          <w:lang w:eastAsia="en-US"/>
        </w:rPr>
        <w:t>.</w:t>
      </w:r>
    </w:p>
    <w:p w14:paraId="50B058CA" w14:textId="77777777" w:rsidR="0046142F" w:rsidRDefault="0046142F" w:rsidP="0046142F">
      <w:pPr>
        <w:rPr>
          <w:lang w:eastAsia="en-US"/>
        </w:rPr>
      </w:pPr>
      <w:r>
        <w:rPr>
          <w:lang w:eastAsia="en-US"/>
        </w:rPr>
        <w:t>— </w:t>
      </w:r>
      <w:r w:rsidR="003148C9">
        <w:rPr>
          <w:lang w:eastAsia="en-US"/>
        </w:rPr>
        <w:t>Allons donc</w:t>
      </w:r>
      <w:r>
        <w:rPr>
          <w:lang w:eastAsia="en-US"/>
        </w:rPr>
        <w:t> !…</w:t>
      </w:r>
    </w:p>
    <w:p w14:paraId="14A12D8E" w14:textId="77777777" w:rsidR="0046142F" w:rsidRDefault="0046142F" w:rsidP="0046142F">
      <w:pPr>
        <w:rPr>
          <w:lang w:eastAsia="en-US"/>
        </w:rPr>
      </w:pPr>
      <w:r>
        <w:rPr>
          <w:lang w:eastAsia="en-US"/>
        </w:rPr>
        <w:t>— </w:t>
      </w:r>
      <w:r w:rsidR="003148C9">
        <w:rPr>
          <w:lang w:eastAsia="en-US"/>
        </w:rPr>
        <w:t>Il n</w:t>
      </w:r>
      <w:r>
        <w:rPr>
          <w:lang w:eastAsia="en-US"/>
        </w:rPr>
        <w:t>’</w:t>
      </w:r>
      <w:r w:rsidR="003148C9">
        <w:rPr>
          <w:lang w:eastAsia="en-US"/>
        </w:rPr>
        <w:t>y a pas d</w:t>
      </w:r>
      <w:r>
        <w:rPr>
          <w:lang w:eastAsia="en-US"/>
        </w:rPr>
        <w:t>’</w:t>
      </w:r>
      <w:r w:rsidR="003148C9">
        <w:rPr>
          <w:lang w:eastAsia="en-US"/>
        </w:rPr>
        <w:t>allons donc</w:t>
      </w:r>
      <w:r>
        <w:rPr>
          <w:lang w:eastAsia="en-US"/>
        </w:rPr>
        <w:t xml:space="preserve"> ! </w:t>
      </w:r>
      <w:r w:rsidR="003148C9">
        <w:rPr>
          <w:lang w:eastAsia="en-US"/>
        </w:rPr>
        <w:t>répliqua le fantôme en clignant de l</w:t>
      </w:r>
      <w:r>
        <w:rPr>
          <w:lang w:eastAsia="en-US"/>
        </w:rPr>
        <w:t>’</w:t>
      </w:r>
      <w:r w:rsidR="003148C9">
        <w:rPr>
          <w:lang w:eastAsia="en-US"/>
        </w:rPr>
        <w:t>œil</w:t>
      </w:r>
      <w:r>
        <w:rPr>
          <w:lang w:eastAsia="en-US"/>
        </w:rPr>
        <w:t xml:space="preserve">… </w:t>
      </w:r>
      <w:r w:rsidR="003148C9">
        <w:rPr>
          <w:lang w:eastAsia="en-US"/>
        </w:rPr>
        <w:t>j</w:t>
      </w:r>
      <w:r>
        <w:rPr>
          <w:lang w:eastAsia="en-US"/>
        </w:rPr>
        <w:t>’</w:t>
      </w:r>
      <w:r w:rsidR="003148C9">
        <w:rPr>
          <w:lang w:eastAsia="en-US"/>
        </w:rPr>
        <w:t>ai vu mieux que ça</w:t>
      </w:r>
      <w:r>
        <w:rPr>
          <w:lang w:eastAsia="en-US"/>
        </w:rPr>
        <w:t xml:space="preserve">, </w:t>
      </w:r>
      <w:r w:rsidR="003148C9">
        <w:rPr>
          <w:lang w:eastAsia="en-US"/>
        </w:rPr>
        <w:t>mieux que ça</w:t>
      </w:r>
      <w:r>
        <w:rPr>
          <w:lang w:eastAsia="en-US"/>
        </w:rPr>
        <w:t xml:space="preserve">…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Écoutez plutôt</w:t>
      </w:r>
      <w:r>
        <w:rPr>
          <w:lang w:eastAsia="en-US"/>
        </w:rPr>
        <w:t> :</w:t>
      </w:r>
    </w:p>
    <w:p w14:paraId="5904CF04" w14:textId="5827348C" w:rsidR="0046142F" w:rsidRDefault="0046142F" w:rsidP="0046142F">
      <w:pPr>
        <w:rPr>
          <w:lang w:eastAsia="en-US"/>
        </w:rPr>
      </w:pPr>
      <w:r>
        <w:rPr>
          <w:lang w:eastAsia="en-US"/>
        </w:rPr>
        <w:t>« </w:t>
      </w:r>
      <w:r w:rsidR="003148C9">
        <w:rPr>
          <w:lang w:eastAsia="en-US"/>
        </w:rPr>
        <w:t>À la cour d</w:t>
      </w:r>
      <w:r>
        <w:rPr>
          <w:lang w:eastAsia="en-US"/>
        </w:rPr>
        <w:t>’</w:t>
      </w:r>
      <w:r w:rsidR="003148C9">
        <w:rPr>
          <w:lang w:eastAsia="en-US"/>
        </w:rPr>
        <w:t>un sultan des Indes</w:t>
      </w:r>
      <w:r>
        <w:rPr>
          <w:lang w:eastAsia="en-US"/>
        </w:rPr>
        <w:t xml:space="preserve">, </w:t>
      </w:r>
      <w:r w:rsidR="003148C9">
        <w:rPr>
          <w:lang w:eastAsia="en-US"/>
        </w:rPr>
        <w:t xml:space="preserve">que je ne </w:t>
      </w:r>
      <w:r w:rsidR="003148C9">
        <w:rPr>
          <w:lang w:eastAsia="en-US"/>
        </w:rPr>
        <w:t xml:space="preserve">nommerai </w:t>
      </w:r>
      <w:r w:rsidR="003148C9">
        <w:rPr>
          <w:lang w:eastAsia="en-US"/>
        </w:rPr>
        <w:t>pas par discrétion</w:t>
      </w:r>
      <w:r>
        <w:rPr>
          <w:lang w:eastAsia="en-US"/>
        </w:rPr>
        <w:t>… »</w:t>
      </w:r>
    </w:p>
    <w:p w14:paraId="446C0720" w14:textId="77777777" w:rsidR="0046142F" w:rsidRDefault="003148C9" w:rsidP="0046142F">
      <w:pPr>
        <w:rPr>
          <w:lang w:eastAsia="en-US"/>
        </w:rPr>
      </w:pPr>
      <w:r>
        <w:rPr>
          <w:lang w:eastAsia="en-US"/>
        </w:rPr>
        <w:t>Tout le monde dressa l</w:t>
      </w:r>
      <w:r w:rsidR="0046142F">
        <w:rPr>
          <w:lang w:eastAsia="en-US"/>
        </w:rPr>
        <w:t>’</w:t>
      </w:r>
      <w:r>
        <w:rPr>
          <w:lang w:eastAsia="en-US"/>
        </w:rPr>
        <w:t>oreille à ce début</w:t>
      </w:r>
      <w:r w:rsidR="0046142F">
        <w:rPr>
          <w:lang w:eastAsia="en-US"/>
        </w:rPr>
        <w:t xml:space="preserve">. </w:t>
      </w:r>
      <w:r>
        <w:rPr>
          <w:lang w:eastAsia="en-US"/>
        </w:rPr>
        <w:t>On regarda le petit homme</w:t>
      </w:r>
      <w:r w:rsidR="0046142F">
        <w:rPr>
          <w:lang w:eastAsia="en-US"/>
        </w:rPr>
        <w:t xml:space="preserve">. </w:t>
      </w:r>
      <w:r>
        <w:rPr>
          <w:lang w:eastAsia="en-US"/>
        </w:rPr>
        <w:t>Ses yeux avaient repris leur fixité morne et sa barbe d</w:t>
      </w:r>
      <w:r w:rsidR="0046142F">
        <w:rPr>
          <w:lang w:eastAsia="en-US"/>
        </w:rPr>
        <w:t>’</w:t>
      </w:r>
      <w:r>
        <w:rPr>
          <w:lang w:eastAsia="en-US"/>
        </w:rPr>
        <w:t>un blanc sale remuait toute seule aux mouvements de sa bouche</w:t>
      </w:r>
      <w:r w:rsidR="0046142F">
        <w:rPr>
          <w:lang w:eastAsia="en-US"/>
        </w:rPr>
        <w:t>.</w:t>
      </w:r>
    </w:p>
    <w:p w14:paraId="40082DAA" w14:textId="77777777" w:rsidR="0046142F" w:rsidRDefault="0046142F" w:rsidP="0046142F">
      <w:pPr>
        <w:rPr>
          <w:lang w:eastAsia="en-US"/>
        </w:rPr>
      </w:pPr>
      <w:r>
        <w:rPr>
          <w:lang w:eastAsia="en-US"/>
        </w:rPr>
        <w:t>— </w:t>
      </w:r>
      <w:r w:rsidR="003148C9">
        <w:rPr>
          <w:lang w:eastAsia="en-US"/>
        </w:rPr>
        <w:t>Vous vous demandez</w:t>
      </w:r>
      <w:r>
        <w:rPr>
          <w:lang w:eastAsia="en-US"/>
        </w:rPr>
        <w:t xml:space="preserve">, </w:t>
      </w:r>
      <w:r w:rsidR="003148C9">
        <w:rPr>
          <w:lang w:eastAsia="en-US"/>
        </w:rPr>
        <w:t>reprit-il</w:t>
      </w:r>
      <w:r>
        <w:rPr>
          <w:lang w:eastAsia="en-US"/>
        </w:rPr>
        <w:t xml:space="preserve">, </w:t>
      </w:r>
      <w:r w:rsidR="003148C9">
        <w:rPr>
          <w:lang w:eastAsia="en-US"/>
        </w:rPr>
        <w:t>comment j</w:t>
      </w:r>
      <w:r>
        <w:rPr>
          <w:lang w:eastAsia="en-US"/>
        </w:rPr>
        <w:t>’</w:t>
      </w:r>
      <w:r w:rsidR="003148C9">
        <w:rPr>
          <w:lang w:eastAsia="en-US"/>
        </w:rPr>
        <w:t>ai pu aller aux Indes</w:t>
      </w:r>
      <w:r>
        <w:rPr>
          <w:lang w:eastAsia="en-US"/>
        </w:rPr>
        <w:t xml:space="preserve">, </w:t>
      </w:r>
      <w:r w:rsidR="003148C9">
        <w:rPr>
          <w:lang w:eastAsia="en-US"/>
        </w:rPr>
        <w:t>étant forcé de présider vos réunions tous les ans</w:t>
      </w:r>
      <w:r>
        <w:rPr>
          <w:lang w:eastAsia="en-US"/>
        </w:rPr>
        <w:t xml:space="preserve">… </w:t>
      </w:r>
      <w:r w:rsidR="003148C9">
        <w:rPr>
          <w:lang w:eastAsia="en-US"/>
        </w:rPr>
        <w:t>je vous expliquerai ça à la fin</w:t>
      </w:r>
      <w:r>
        <w:rPr>
          <w:lang w:eastAsia="en-US"/>
        </w:rPr>
        <w:t>.</w:t>
      </w:r>
    </w:p>
    <w:p w14:paraId="0A70C1FB" w14:textId="63EDC68C" w:rsidR="0046142F" w:rsidRDefault="0046142F" w:rsidP="0046142F">
      <w:pPr>
        <w:rPr>
          <w:lang w:eastAsia="en-US"/>
        </w:rPr>
      </w:pPr>
      <w:r>
        <w:rPr>
          <w:lang w:eastAsia="en-US"/>
        </w:rPr>
        <w:lastRenderedPageBreak/>
        <w:t>« </w:t>
      </w:r>
      <w:r w:rsidR="003148C9">
        <w:rPr>
          <w:lang w:eastAsia="en-US"/>
        </w:rPr>
        <w:t>C</w:t>
      </w:r>
      <w:r>
        <w:rPr>
          <w:lang w:eastAsia="en-US"/>
        </w:rPr>
        <w:t>’</w:t>
      </w:r>
      <w:r w:rsidR="003148C9">
        <w:rPr>
          <w:lang w:eastAsia="en-US"/>
        </w:rPr>
        <w:t>était une cour cossue</w:t>
      </w:r>
      <w:r>
        <w:rPr>
          <w:lang w:eastAsia="en-US"/>
        </w:rPr>
        <w:t xml:space="preserve">, </w:t>
      </w:r>
      <w:r w:rsidR="003148C9">
        <w:rPr>
          <w:lang w:eastAsia="en-US"/>
        </w:rPr>
        <w:t>genre mogol</w:t>
      </w:r>
      <w:r>
        <w:rPr>
          <w:lang w:eastAsia="en-US"/>
        </w:rPr>
        <w:t xml:space="preserve"> ; </w:t>
      </w:r>
      <w:r w:rsidR="003148C9">
        <w:rPr>
          <w:lang w:eastAsia="en-US"/>
        </w:rPr>
        <w:t>des diamants partout et des cachemires pour linge de corps</w:t>
      </w:r>
      <w:r>
        <w:rPr>
          <w:lang w:eastAsia="en-US"/>
        </w:rPr>
        <w:t xml:space="preserve">. </w:t>
      </w:r>
      <w:r w:rsidR="006C2AE1">
        <w:rPr>
          <w:lang w:eastAsia="en-US"/>
        </w:rPr>
        <w:t>—</w:t>
      </w:r>
      <w:r>
        <w:rPr>
          <w:lang w:eastAsia="en-US"/>
        </w:rPr>
        <w:t xml:space="preserve"> </w:t>
      </w:r>
      <w:r w:rsidR="003148C9">
        <w:rPr>
          <w:lang w:eastAsia="en-US"/>
        </w:rPr>
        <w:t>Éléphants et rhinocéros à bouche-que-veux-tu</w:t>
      </w:r>
      <w:r>
        <w:rPr>
          <w:lang w:eastAsia="en-US"/>
        </w:rPr>
        <w:t>.</w:t>
      </w:r>
    </w:p>
    <w:p w14:paraId="679ED80B" w14:textId="77777777" w:rsidR="0046142F" w:rsidRDefault="0046142F" w:rsidP="0046142F">
      <w:pPr>
        <w:rPr>
          <w:lang w:eastAsia="en-US"/>
        </w:rPr>
      </w:pPr>
      <w:r>
        <w:rPr>
          <w:lang w:eastAsia="en-US"/>
        </w:rPr>
        <w:t>« </w:t>
      </w:r>
      <w:r w:rsidR="003148C9">
        <w:rPr>
          <w:lang w:eastAsia="en-US"/>
        </w:rPr>
        <w:t>Et des bayadères</w:t>
      </w:r>
      <w:r>
        <w:rPr>
          <w:lang w:eastAsia="en-US"/>
        </w:rPr>
        <w:t xml:space="preserve"> ! </w:t>
      </w:r>
      <w:r w:rsidR="003148C9">
        <w:rPr>
          <w:lang w:eastAsia="en-US"/>
        </w:rPr>
        <w:t>ah</w:t>
      </w:r>
      <w:r>
        <w:rPr>
          <w:lang w:eastAsia="en-US"/>
        </w:rPr>
        <w:t xml:space="preserve"> ! </w:t>
      </w:r>
      <w:r w:rsidR="003148C9">
        <w:rPr>
          <w:lang w:eastAsia="en-US"/>
        </w:rPr>
        <w:t>des bayadères</w:t>
      </w:r>
      <w:r>
        <w:rPr>
          <w:lang w:eastAsia="en-US"/>
        </w:rPr>
        <w:t> !</w:t>
      </w:r>
    </w:p>
    <w:p w14:paraId="61D08383" w14:textId="77777777" w:rsidR="0046142F" w:rsidRDefault="003148C9" w:rsidP="0046142F">
      <w:pPr>
        <w:rPr>
          <w:lang w:eastAsia="en-US"/>
        </w:rPr>
      </w:pPr>
      <w:r>
        <w:rPr>
          <w:lang w:eastAsia="en-US"/>
        </w:rPr>
        <w:t>Et des brames et des parias</w:t>
      </w:r>
      <w:r w:rsidR="0046142F">
        <w:rPr>
          <w:lang w:eastAsia="en-US"/>
        </w:rPr>
        <w:t xml:space="preserve">, </w:t>
      </w:r>
      <w:r>
        <w:rPr>
          <w:lang w:eastAsia="en-US"/>
        </w:rPr>
        <w:t>enfin toutes les productions pays</w:t>
      </w:r>
      <w:r w:rsidR="0046142F">
        <w:rPr>
          <w:lang w:eastAsia="en-US"/>
        </w:rPr>
        <w:t> !</w:t>
      </w:r>
    </w:p>
    <w:p w14:paraId="464E6CF5" w14:textId="77777777" w:rsidR="0046142F" w:rsidRDefault="0046142F" w:rsidP="0046142F">
      <w:pPr>
        <w:rPr>
          <w:lang w:eastAsia="en-US"/>
        </w:rPr>
      </w:pPr>
      <w:r>
        <w:rPr>
          <w:lang w:eastAsia="en-US"/>
        </w:rPr>
        <w:t>« </w:t>
      </w:r>
      <w:r w:rsidR="003148C9">
        <w:rPr>
          <w:lang w:eastAsia="en-US"/>
        </w:rPr>
        <w:t>Beaucoup d</w:t>
      </w:r>
      <w:r>
        <w:rPr>
          <w:lang w:eastAsia="en-US"/>
        </w:rPr>
        <w:t>’</w:t>
      </w:r>
      <w:r w:rsidR="003148C9">
        <w:rPr>
          <w:lang w:eastAsia="en-US"/>
        </w:rPr>
        <w:t>Anglais qui vont là vendre leurs rasoirs</w:t>
      </w:r>
      <w:r>
        <w:rPr>
          <w:lang w:eastAsia="en-US"/>
        </w:rPr>
        <w:t>…</w:t>
      </w:r>
    </w:p>
    <w:p w14:paraId="0236EAAA" w14:textId="77777777" w:rsidR="0046142F" w:rsidRDefault="0046142F" w:rsidP="0046142F">
      <w:pPr>
        <w:rPr>
          <w:lang w:eastAsia="en-US"/>
        </w:rPr>
      </w:pPr>
      <w:r>
        <w:rPr>
          <w:lang w:eastAsia="en-US"/>
        </w:rPr>
        <w:t>« </w:t>
      </w:r>
      <w:r w:rsidR="003148C9">
        <w:rPr>
          <w:lang w:eastAsia="en-US"/>
        </w:rPr>
        <w:t>Un jour il arriva des Jungles un tigre de toute beauté</w:t>
      </w:r>
      <w:r>
        <w:rPr>
          <w:lang w:eastAsia="en-US"/>
        </w:rPr>
        <w:t xml:space="preserve">. </w:t>
      </w:r>
      <w:r w:rsidR="003148C9">
        <w:rPr>
          <w:lang w:eastAsia="en-US"/>
        </w:rPr>
        <w:t>Nous allâmes le voir avec l</w:t>
      </w:r>
      <w:r>
        <w:rPr>
          <w:lang w:eastAsia="en-US"/>
        </w:rPr>
        <w:t>’</w:t>
      </w:r>
      <w:r w:rsidR="003148C9">
        <w:rPr>
          <w:lang w:eastAsia="en-US"/>
        </w:rPr>
        <w:t>empereur</w:t>
      </w:r>
      <w:r>
        <w:rPr>
          <w:lang w:eastAsia="en-US"/>
        </w:rPr>
        <w:t xml:space="preserve">, </w:t>
      </w:r>
      <w:r w:rsidR="003148C9">
        <w:rPr>
          <w:lang w:eastAsia="en-US"/>
        </w:rPr>
        <w:t>un homme d</w:t>
      </w:r>
      <w:r>
        <w:rPr>
          <w:lang w:eastAsia="en-US"/>
        </w:rPr>
        <w:t>’</w:t>
      </w:r>
      <w:r w:rsidR="003148C9">
        <w:rPr>
          <w:lang w:eastAsia="en-US"/>
        </w:rPr>
        <w:t>éducation et pas fier</w:t>
      </w:r>
      <w:r>
        <w:rPr>
          <w:lang w:eastAsia="en-US"/>
        </w:rPr>
        <w:t xml:space="preserve">. </w:t>
      </w:r>
      <w:r w:rsidR="003148C9">
        <w:rPr>
          <w:lang w:eastAsia="en-US"/>
        </w:rPr>
        <w:t>Qu</w:t>
      </w:r>
      <w:r>
        <w:rPr>
          <w:lang w:eastAsia="en-US"/>
        </w:rPr>
        <w:t>’</w:t>
      </w:r>
      <w:r w:rsidR="003148C9">
        <w:rPr>
          <w:lang w:eastAsia="en-US"/>
        </w:rPr>
        <w:t>aperçois-je auprès du tigre</w:t>
      </w:r>
      <w:r>
        <w:rPr>
          <w:lang w:eastAsia="en-US"/>
        </w:rPr>
        <w:t xml:space="preserve"> ? </w:t>
      </w:r>
      <w:r w:rsidR="003148C9">
        <w:rPr>
          <w:lang w:eastAsia="en-US"/>
        </w:rPr>
        <w:t xml:space="preserve">Le sieur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xml:space="preserve">, </w:t>
      </w:r>
      <w:r w:rsidR="003148C9">
        <w:rPr>
          <w:lang w:eastAsia="en-US"/>
        </w:rPr>
        <w:t>en costume de satrape et entouré de riches marchands de rasoirs</w:t>
      </w:r>
      <w:r>
        <w:rPr>
          <w:lang w:eastAsia="en-US"/>
        </w:rPr>
        <w:t>.</w:t>
      </w:r>
    </w:p>
    <w:p w14:paraId="510A7DF0" w14:textId="49B6BB29" w:rsidR="0046142F" w:rsidRDefault="0046142F" w:rsidP="0046142F">
      <w:pPr>
        <w:rPr>
          <w:lang w:eastAsia="en-US"/>
        </w:rPr>
      </w:pPr>
      <w:r>
        <w:rPr>
          <w:lang w:eastAsia="en-US"/>
        </w:rPr>
        <w:t>« </w:t>
      </w:r>
      <w:r w:rsidR="003148C9">
        <w:rPr>
          <w:lang w:eastAsia="en-US"/>
        </w:rPr>
        <w:t>Ma surprise</w:t>
      </w:r>
      <w:r>
        <w:rPr>
          <w:lang w:eastAsia="en-US"/>
        </w:rPr>
        <w:t xml:space="preserve">, </w:t>
      </w:r>
      <w:r w:rsidR="003148C9">
        <w:rPr>
          <w:lang w:eastAsia="en-US"/>
        </w:rPr>
        <w:t>je vous l</w:t>
      </w:r>
      <w:r>
        <w:rPr>
          <w:lang w:eastAsia="en-US"/>
        </w:rPr>
        <w:t>’</w:t>
      </w:r>
      <w:r w:rsidR="003148C9">
        <w:rPr>
          <w:lang w:eastAsia="en-US"/>
        </w:rPr>
        <w:t>avoue</w:t>
      </w:r>
      <w:r>
        <w:rPr>
          <w:lang w:eastAsia="en-US"/>
        </w:rPr>
        <w:t xml:space="preserve">, </w:t>
      </w:r>
      <w:r w:rsidR="003148C9">
        <w:rPr>
          <w:lang w:eastAsia="en-US"/>
        </w:rPr>
        <w:t>fut égale à mon étonnement</w:t>
      </w:r>
      <w:r>
        <w:rPr>
          <w:lang w:eastAsia="en-US"/>
        </w:rPr>
        <w:t>… »</w:t>
      </w:r>
    </w:p>
    <w:p w14:paraId="02760BF9" w14:textId="3A4EB617" w:rsidR="0046142F" w:rsidRDefault="0046142F" w:rsidP="0046142F">
      <w:pPr>
        <w:rPr>
          <w:lang w:eastAsia="en-US"/>
        </w:rPr>
      </w:pPr>
      <w:r>
        <w:rPr>
          <w:lang w:eastAsia="en-US"/>
        </w:rPr>
        <w:t>— </w:t>
      </w:r>
      <w:r w:rsidR="003148C9">
        <w:rPr>
          <w:lang w:eastAsia="en-US"/>
        </w:rPr>
        <w:t>Ah çà</w:t>
      </w:r>
      <w:r>
        <w:rPr>
          <w:lang w:eastAsia="en-US"/>
        </w:rPr>
        <w:t xml:space="preserve"> ! </w:t>
      </w:r>
      <w:r w:rsidR="003148C9">
        <w:rPr>
          <w:lang w:eastAsia="en-US"/>
        </w:rPr>
        <w:t xml:space="preserve">gronda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r w:rsidR="003148C9">
        <w:rPr>
          <w:lang w:eastAsia="en-US"/>
        </w:rPr>
        <w:t>est-ce qu</w:t>
      </w:r>
      <w:r>
        <w:rPr>
          <w:lang w:eastAsia="en-US"/>
        </w:rPr>
        <w:t>’</w:t>
      </w:r>
      <w:r w:rsidR="003148C9">
        <w:rPr>
          <w:lang w:eastAsia="en-US"/>
        </w:rPr>
        <w:t>il nous fait poser</w:t>
      </w:r>
      <w:r>
        <w:rPr>
          <w:lang w:eastAsia="en-US"/>
        </w:rPr>
        <w:t xml:space="preserve">, </w:t>
      </w:r>
      <w:r w:rsidR="003148C9">
        <w:rPr>
          <w:lang w:eastAsia="en-US"/>
        </w:rPr>
        <w:t>le happe-monnaie</w:t>
      </w:r>
      <w:r>
        <w:rPr>
          <w:lang w:eastAsia="en-US"/>
        </w:rPr>
        <w:t> ?</w:t>
      </w:r>
    </w:p>
    <w:p w14:paraId="3203035B" w14:textId="0AEE40C5" w:rsidR="0046142F" w:rsidRDefault="0046142F" w:rsidP="0046142F">
      <w:pPr>
        <w:rPr>
          <w:lang w:eastAsia="en-US"/>
        </w:rPr>
      </w:pPr>
      <w:r>
        <w:rPr>
          <w:lang w:eastAsia="en-US"/>
        </w:rPr>
        <w:t>— </w:t>
      </w:r>
      <w:r w:rsidR="003148C9">
        <w:rPr>
          <w:lang w:eastAsia="en-US"/>
        </w:rPr>
        <w:t>Chu-u-ut</w:t>
      </w:r>
      <w:r>
        <w:rPr>
          <w:lang w:eastAsia="en-US"/>
        </w:rPr>
        <w:t xml:space="preserve"> ! </w:t>
      </w:r>
      <w:r w:rsidR="003148C9">
        <w:rPr>
          <w:lang w:eastAsia="en-US"/>
        </w:rPr>
        <w:t>fit le vieil Honoré</w:t>
      </w:r>
      <w:r>
        <w:rPr>
          <w:lang w:eastAsia="en-US"/>
        </w:rPr>
        <w:t xml:space="preserve">, </w:t>
      </w:r>
      <w:r w:rsidR="006C2AE1">
        <w:rPr>
          <w:lang w:eastAsia="en-US"/>
        </w:rPr>
        <w:t>—</w:t>
      </w:r>
      <w:r>
        <w:rPr>
          <w:lang w:eastAsia="en-US"/>
        </w:rPr>
        <w:t xml:space="preserve"> </w:t>
      </w:r>
      <w:r w:rsidR="003148C9">
        <w:rPr>
          <w:lang w:eastAsia="en-US"/>
        </w:rPr>
        <w:t>vous allez voir</w:t>
      </w:r>
      <w:r>
        <w:rPr>
          <w:lang w:eastAsia="en-US"/>
        </w:rPr>
        <w:t> !</w:t>
      </w:r>
    </w:p>
    <w:p w14:paraId="18A883D9" w14:textId="77777777" w:rsidR="0046142F" w:rsidRDefault="0046142F" w:rsidP="0046142F">
      <w:pPr>
        <w:rPr>
          <w:lang w:eastAsia="en-US"/>
        </w:rPr>
      </w:pPr>
      <w:r>
        <w:rPr>
          <w:lang w:eastAsia="en-US"/>
        </w:rPr>
        <w:t>« </w:t>
      </w:r>
      <w:r w:rsidR="003148C9">
        <w:rPr>
          <w:lang w:eastAsia="en-US"/>
        </w:rPr>
        <w:t xml:space="preserve">Les Anglais et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étaient en grande conférence</w:t>
      </w:r>
      <w:r>
        <w:rPr>
          <w:lang w:eastAsia="en-US"/>
        </w:rPr>
        <w:t>.</w:t>
      </w:r>
    </w:p>
    <w:p w14:paraId="4F5842A9" w14:textId="38A47851"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appris qu</w:t>
      </w:r>
      <w:r>
        <w:rPr>
          <w:lang w:eastAsia="en-US"/>
        </w:rPr>
        <w:t>’</w:t>
      </w:r>
      <w:r w:rsidR="003148C9">
        <w:rPr>
          <w:lang w:eastAsia="en-US"/>
        </w:rPr>
        <w:t>ils réglaient entre eux les conditions d</w:t>
      </w:r>
      <w:r>
        <w:rPr>
          <w:lang w:eastAsia="en-US"/>
        </w:rPr>
        <w:t>’</w:t>
      </w:r>
      <w:r w:rsidR="003148C9">
        <w:rPr>
          <w:lang w:eastAsia="en-US"/>
        </w:rPr>
        <w:t>un pari et d</w:t>
      </w:r>
      <w:r>
        <w:rPr>
          <w:lang w:eastAsia="en-US"/>
        </w:rPr>
        <w:t>’</w:t>
      </w:r>
      <w:r w:rsidR="003148C9">
        <w:rPr>
          <w:lang w:eastAsia="en-US"/>
        </w:rPr>
        <w:t>un combat</w:t>
      </w:r>
      <w:r>
        <w:rPr>
          <w:lang w:eastAsia="en-US"/>
        </w:rPr>
        <w:t>… »</w:t>
      </w:r>
    </w:p>
    <w:p w14:paraId="332F379F" w14:textId="77177915" w:rsidR="0046142F" w:rsidRDefault="0046142F" w:rsidP="0046142F">
      <w:pPr>
        <w:rPr>
          <w:lang w:eastAsia="en-US"/>
        </w:rPr>
      </w:pPr>
      <w:r>
        <w:rPr>
          <w:lang w:eastAsia="en-US"/>
        </w:rPr>
        <w:t>— </w:t>
      </w:r>
      <w:r w:rsidR="003148C9">
        <w:rPr>
          <w:lang w:eastAsia="en-US"/>
        </w:rPr>
        <w:t>Parbleu</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proofErr w:type="spellStart"/>
      <w:r w:rsidR="003148C9">
        <w:rPr>
          <w:lang w:eastAsia="en-US"/>
        </w:rPr>
        <w:t>Tiennet</w:t>
      </w:r>
      <w:proofErr w:type="spellEnd"/>
      <w:r w:rsidR="003148C9">
        <w:rPr>
          <w:lang w:eastAsia="en-US"/>
        </w:rPr>
        <w:t xml:space="preserve"> va se battre avec le tigre</w:t>
      </w:r>
      <w:r>
        <w:rPr>
          <w:lang w:eastAsia="en-US"/>
        </w:rPr>
        <w:t xml:space="preserve">… </w:t>
      </w:r>
      <w:r w:rsidR="003148C9">
        <w:rPr>
          <w:lang w:eastAsia="en-US"/>
        </w:rPr>
        <w:t>ce n</w:t>
      </w:r>
      <w:r>
        <w:rPr>
          <w:lang w:eastAsia="en-US"/>
        </w:rPr>
        <w:t>’</w:t>
      </w:r>
      <w:r w:rsidR="003148C9">
        <w:rPr>
          <w:lang w:eastAsia="en-US"/>
        </w:rPr>
        <w:t>est pas drôle du tout</w:t>
      </w:r>
      <w:r>
        <w:rPr>
          <w:lang w:eastAsia="en-US"/>
        </w:rPr>
        <w:t> !</w:t>
      </w:r>
    </w:p>
    <w:p w14:paraId="7D171605" w14:textId="77777777" w:rsidR="0046142F" w:rsidRDefault="003148C9" w:rsidP="0046142F">
      <w:pPr>
        <w:rPr>
          <w:lang w:eastAsia="en-US"/>
        </w:rPr>
      </w:pPr>
      <w:r>
        <w:rPr>
          <w:lang w:eastAsia="en-US"/>
        </w:rPr>
        <w:t>Le fantôme haussa les épaules</w:t>
      </w:r>
      <w:r w:rsidR="0046142F">
        <w:rPr>
          <w:lang w:eastAsia="en-US"/>
        </w:rPr>
        <w:t>.</w:t>
      </w:r>
    </w:p>
    <w:p w14:paraId="25BF796E" w14:textId="77777777" w:rsidR="0046142F" w:rsidRDefault="0046142F" w:rsidP="0046142F">
      <w:pPr>
        <w:rPr>
          <w:lang w:eastAsia="en-US"/>
        </w:rPr>
      </w:pPr>
      <w:r>
        <w:rPr>
          <w:lang w:eastAsia="en-US"/>
        </w:rPr>
        <w:t>— </w:t>
      </w:r>
      <w:r w:rsidR="003148C9">
        <w:rPr>
          <w:lang w:eastAsia="en-US"/>
        </w:rPr>
        <w:t>Mon mignonnet chéri</w:t>
      </w:r>
      <w:r>
        <w:rPr>
          <w:lang w:eastAsia="en-US"/>
        </w:rPr>
        <w:t xml:space="preserve">, </w:t>
      </w:r>
      <w:r w:rsidR="003148C9">
        <w:rPr>
          <w:lang w:eastAsia="en-US"/>
        </w:rPr>
        <w:t>vous n</w:t>
      </w:r>
      <w:r>
        <w:rPr>
          <w:lang w:eastAsia="en-US"/>
        </w:rPr>
        <w:t>’</w:t>
      </w:r>
      <w:r w:rsidR="003148C9">
        <w:rPr>
          <w:lang w:eastAsia="en-US"/>
        </w:rPr>
        <w:t>y êtes pas</w:t>
      </w:r>
      <w:r>
        <w:rPr>
          <w:lang w:eastAsia="en-US"/>
        </w:rPr>
        <w:t xml:space="preserve">, </w:t>
      </w:r>
      <w:r w:rsidR="003148C9">
        <w:rPr>
          <w:lang w:eastAsia="en-US"/>
        </w:rPr>
        <w:t>dit-il</w:t>
      </w:r>
      <w:r>
        <w:rPr>
          <w:lang w:eastAsia="en-US"/>
        </w:rPr>
        <w:t xml:space="preserve"> ; </w:t>
      </w:r>
      <w:r w:rsidR="003148C9">
        <w:rPr>
          <w:lang w:eastAsia="en-US"/>
        </w:rPr>
        <w:t>donnez-nous un peu la paix</w:t>
      </w:r>
      <w:r>
        <w:rPr>
          <w:lang w:eastAsia="en-US"/>
        </w:rPr>
        <w:t xml:space="preserve"> ! </w:t>
      </w:r>
      <w:r w:rsidR="003148C9">
        <w:rPr>
          <w:lang w:eastAsia="en-US"/>
        </w:rPr>
        <w:t>Il s</w:t>
      </w:r>
      <w:r>
        <w:rPr>
          <w:lang w:eastAsia="en-US"/>
        </w:rPr>
        <w:t>’</w:t>
      </w:r>
      <w:r w:rsidR="003148C9">
        <w:rPr>
          <w:lang w:eastAsia="en-US"/>
        </w:rPr>
        <w:t xml:space="preserve">agissait en effet de battre le </w:t>
      </w:r>
      <w:r w:rsidR="003148C9">
        <w:rPr>
          <w:lang w:eastAsia="en-US"/>
        </w:rPr>
        <w:lastRenderedPageBreak/>
        <w:t>tigre</w:t>
      </w:r>
      <w:r>
        <w:rPr>
          <w:lang w:eastAsia="en-US"/>
        </w:rPr>
        <w:t xml:space="preserve">… </w:t>
      </w:r>
      <w:r w:rsidR="003148C9">
        <w:rPr>
          <w:lang w:eastAsia="en-US"/>
        </w:rPr>
        <w:t>mais ceci n</w:t>
      </w:r>
      <w:r>
        <w:rPr>
          <w:lang w:eastAsia="en-US"/>
        </w:rPr>
        <w:t>’</w:t>
      </w:r>
      <w:r w:rsidR="003148C9">
        <w:rPr>
          <w:lang w:eastAsia="en-US"/>
        </w:rPr>
        <w:t>est rien</w:t>
      </w:r>
      <w:r>
        <w:rPr>
          <w:lang w:eastAsia="en-US"/>
        </w:rPr>
        <w:t xml:space="preserve">… </w:t>
      </w:r>
      <w:r w:rsidR="003148C9">
        <w:rPr>
          <w:lang w:eastAsia="en-US"/>
        </w:rPr>
        <w:t>après l</w:t>
      </w:r>
      <w:r>
        <w:rPr>
          <w:lang w:eastAsia="en-US"/>
        </w:rPr>
        <w:t>’</w:t>
      </w:r>
      <w:r w:rsidR="003148C9">
        <w:rPr>
          <w:lang w:eastAsia="en-US"/>
        </w:rPr>
        <w:t>avoir battu</w:t>
      </w:r>
      <w:r>
        <w:rPr>
          <w:lang w:eastAsia="en-US"/>
        </w:rPr>
        <w:t xml:space="preserve">, </w:t>
      </w:r>
      <w:r w:rsidR="003148C9">
        <w:rPr>
          <w:lang w:eastAsia="en-US"/>
        </w:rPr>
        <w:t>il fallait le manger</w:t>
      </w:r>
      <w:r>
        <w:rPr>
          <w:lang w:eastAsia="en-US"/>
        </w:rPr>
        <w:t>.</w:t>
      </w:r>
    </w:p>
    <w:p w14:paraId="13D20688" w14:textId="77777777" w:rsidR="0046142F" w:rsidRDefault="0046142F" w:rsidP="0046142F">
      <w:pPr>
        <w:rPr>
          <w:lang w:eastAsia="en-US"/>
        </w:rPr>
      </w:pPr>
      <w:r>
        <w:rPr>
          <w:lang w:eastAsia="en-US"/>
        </w:rPr>
        <w:t>— </w:t>
      </w:r>
      <w:r w:rsidR="003148C9">
        <w:rPr>
          <w:lang w:eastAsia="en-US"/>
        </w:rPr>
        <w:t>Tout entier</w:t>
      </w:r>
      <w:r>
        <w:rPr>
          <w:lang w:eastAsia="en-US"/>
        </w:rPr>
        <w:t xml:space="preserve">, </w:t>
      </w:r>
      <w:r w:rsidR="003148C9">
        <w:rPr>
          <w:lang w:eastAsia="en-US"/>
        </w:rPr>
        <w:t>s</w:t>
      </w:r>
      <w:r>
        <w:rPr>
          <w:lang w:eastAsia="en-US"/>
        </w:rPr>
        <w:t>’</w:t>
      </w:r>
      <w:r w:rsidR="003148C9">
        <w:rPr>
          <w:lang w:eastAsia="en-US"/>
        </w:rPr>
        <w:t>écria-t-on</w:t>
      </w:r>
      <w:r>
        <w:rPr>
          <w:lang w:eastAsia="en-US"/>
        </w:rPr>
        <w:t>.</w:t>
      </w:r>
    </w:p>
    <w:p w14:paraId="76EFF03D" w14:textId="77777777" w:rsidR="0046142F" w:rsidRDefault="0046142F" w:rsidP="0046142F">
      <w:pPr>
        <w:rPr>
          <w:lang w:eastAsia="en-US"/>
        </w:rPr>
      </w:pPr>
      <w:r>
        <w:rPr>
          <w:lang w:eastAsia="en-US"/>
        </w:rPr>
        <w:t>— </w:t>
      </w:r>
      <w:r w:rsidR="003148C9">
        <w:rPr>
          <w:lang w:eastAsia="en-US"/>
        </w:rPr>
        <w:t>Tout entier</w:t>
      </w:r>
      <w:r>
        <w:rPr>
          <w:lang w:eastAsia="en-US"/>
        </w:rPr>
        <w:t xml:space="preserve">, </w:t>
      </w:r>
      <w:r w:rsidR="003148C9">
        <w:rPr>
          <w:lang w:eastAsia="en-US"/>
        </w:rPr>
        <w:t>comme j</w:t>
      </w:r>
      <w:r>
        <w:rPr>
          <w:lang w:eastAsia="en-US"/>
        </w:rPr>
        <w:t>’</w:t>
      </w:r>
      <w:r w:rsidR="003148C9">
        <w:rPr>
          <w:lang w:eastAsia="en-US"/>
        </w:rPr>
        <w:t>ai l</w:t>
      </w:r>
      <w:r>
        <w:rPr>
          <w:lang w:eastAsia="en-US"/>
        </w:rPr>
        <w:t>’</w:t>
      </w:r>
      <w:r w:rsidR="003148C9">
        <w:rPr>
          <w:lang w:eastAsia="en-US"/>
        </w:rPr>
        <w:t>honneur de vous le dire</w:t>
      </w:r>
      <w:r>
        <w:rPr>
          <w:lang w:eastAsia="en-US"/>
        </w:rPr>
        <w:t xml:space="preserve">… </w:t>
      </w:r>
      <w:r w:rsidR="003148C9">
        <w:rPr>
          <w:lang w:eastAsia="en-US"/>
        </w:rPr>
        <w:t>Il y avait des millions d</w:t>
      </w:r>
      <w:r>
        <w:rPr>
          <w:lang w:eastAsia="en-US"/>
        </w:rPr>
        <w:t>’</w:t>
      </w:r>
      <w:r w:rsidR="003148C9">
        <w:rPr>
          <w:lang w:eastAsia="en-US"/>
        </w:rPr>
        <w:t>engagés des deux côtés</w:t>
      </w:r>
      <w:r>
        <w:rPr>
          <w:lang w:eastAsia="en-US"/>
        </w:rPr>
        <w:t xml:space="preserve">… </w:t>
      </w:r>
      <w:r w:rsidR="003148C9">
        <w:rPr>
          <w:lang w:eastAsia="en-US"/>
        </w:rPr>
        <w:t>L</w:t>
      </w:r>
      <w:r>
        <w:rPr>
          <w:lang w:eastAsia="en-US"/>
        </w:rPr>
        <w:t>’</w:t>
      </w:r>
      <w:r w:rsidR="003148C9">
        <w:rPr>
          <w:lang w:eastAsia="en-US"/>
        </w:rPr>
        <w:t>empereur paria trente-six bayadères contre deux douzaines de beaux mouchoirs de poche</w:t>
      </w:r>
      <w:r>
        <w:rPr>
          <w:lang w:eastAsia="en-US"/>
        </w:rPr>
        <w:t xml:space="preserve">… </w:t>
      </w:r>
      <w:r w:rsidR="003148C9">
        <w:rPr>
          <w:lang w:eastAsia="en-US"/>
        </w:rPr>
        <w:t>Moi</w:t>
      </w:r>
      <w:r>
        <w:rPr>
          <w:lang w:eastAsia="en-US"/>
        </w:rPr>
        <w:t xml:space="preserve">, </w:t>
      </w:r>
      <w:r w:rsidR="003148C9">
        <w:rPr>
          <w:lang w:eastAsia="en-US"/>
        </w:rPr>
        <w:t>je fis un franc cinquante pour le tigre</w:t>
      </w:r>
      <w:r>
        <w:rPr>
          <w:lang w:eastAsia="en-US"/>
        </w:rPr>
        <w:t>.</w:t>
      </w:r>
    </w:p>
    <w:p w14:paraId="4E626FF3" w14:textId="77777777" w:rsidR="0046142F" w:rsidRDefault="0046142F" w:rsidP="0046142F">
      <w:pPr>
        <w:rPr>
          <w:lang w:eastAsia="en-US"/>
        </w:rPr>
      </w:pPr>
      <w:r>
        <w:rPr>
          <w:lang w:eastAsia="en-US"/>
        </w:rPr>
        <w:t>« </w:t>
      </w:r>
      <w:r w:rsidR="003148C9">
        <w:rPr>
          <w:lang w:eastAsia="en-US"/>
        </w:rPr>
        <w:t>Le combat commença</w:t>
      </w:r>
      <w:r>
        <w:rPr>
          <w:lang w:eastAsia="en-US"/>
        </w:rPr>
        <w:t xml:space="preserv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tua le tigre d</w:t>
      </w:r>
      <w:r>
        <w:rPr>
          <w:lang w:eastAsia="en-US"/>
        </w:rPr>
        <w:t>’</w:t>
      </w:r>
      <w:r w:rsidR="003148C9">
        <w:rPr>
          <w:lang w:eastAsia="en-US"/>
        </w:rPr>
        <w:t>un coup de pied au bas des reins</w:t>
      </w:r>
      <w:r>
        <w:rPr>
          <w:lang w:eastAsia="en-US"/>
        </w:rPr>
        <w:t xml:space="preserve">. </w:t>
      </w:r>
      <w:r w:rsidR="003148C9">
        <w:rPr>
          <w:lang w:eastAsia="en-US"/>
        </w:rPr>
        <w:t>Il se mit à le manger tout de suite</w:t>
      </w:r>
      <w:r>
        <w:rPr>
          <w:lang w:eastAsia="en-US"/>
        </w:rPr>
        <w:t>.</w:t>
      </w:r>
    </w:p>
    <w:p w14:paraId="0B957479" w14:textId="6DE03BC9" w:rsidR="0046142F" w:rsidRDefault="0046142F" w:rsidP="0046142F">
      <w:pPr>
        <w:rPr>
          <w:lang w:eastAsia="en-US"/>
        </w:rPr>
      </w:pPr>
      <w:r>
        <w:rPr>
          <w:lang w:eastAsia="en-US"/>
        </w:rPr>
        <w:t>« </w:t>
      </w:r>
      <w:r w:rsidR="003148C9">
        <w:rPr>
          <w:lang w:eastAsia="en-US"/>
        </w:rPr>
        <w:t>Ce fut vite fait</w:t>
      </w:r>
      <w:r>
        <w:rPr>
          <w:lang w:eastAsia="en-US"/>
        </w:rPr>
        <w:t>… »</w:t>
      </w:r>
    </w:p>
    <w:p w14:paraId="56A110AB" w14:textId="77777777" w:rsidR="0046142F" w:rsidRDefault="0046142F" w:rsidP="0046142F">
      <w:pPr>
        <w:rPr>
          <w:lang w:eastAsia="en-US"/>
        </w:rPr>
      </w:pPr>
      <w:r>
        <w:rPr>
          <w:lang w:eastAsia="en-US"/>
        </w:rPr>
        <w:t>— </w:t>
      </w:r>
      <w:r w:rsidR="003148C9">
        <w:rPr>
          <w:lang w:eastAsia="en-US"/>
        </w:rPr>
        <w:t>Allons</w:t>
      </w:r>
      <w:r>
        <w:rPr>
          <w:lang w:eastAsia="en-US"/>
        </w:rPr>
        <w:t xml:space="preserve"> ! </w:t>
      </w:r>
      <w:r w:rsidR="003148C9">
        <w:rPr>
          <w:lang w:eastAsia="en-US"/>
        </w:rPr>
        <w:t>allons</w:t>
      </w:r>
      <w:r>
        <w:rPr>
          <w:lang w:eastAsia="en-US"/>
        </w:rPr>
        <w:t xml:space="preserve"> ! </w:t>
      </w:r>
      <w:r w:rsidR="003148C9">
        <w:rPr>
          <w:lang w:eastAsia="en-US"/>
        </w:rPr>
        <w:t>monsieur Honoré</w:t>
      </w:r>
      <w:r>
        <w:rPr>
          <w:lang w:eastAsia="en-US"/>
        </w:rPr>
        <w:t xml:space="preserve">, </w:t>
      </w:r>
      <w:r w:rsidR="003148C9">
        <w:rPr>
          <w:lang w:eastAsia="en-US"/>
        </w:rPr>
        <w:t>dit Cousin-et-Ami</w:t>
      </w:r>
      <w:r>
        <w:rPr>
          <w:lang w:eastAsia="en-US"/>
        </w:rPr>
        <w:t xml:space="preserve">, </w:t>
      </w:r>
      <w:r w:rsidR="003148C9">
        <w:rPr>
          <w:lang w:eastAsia="en-US"/>
        </w:rPr>
        <w:t>quand il s</w:t>
      </w:r>
      <w:r>
        <w:rPr>
          <w:lang w:eastAsia="en-US"/>
        </w:rPr>
        <w:t>’</w:t>
      </w:r>
      <w:r w:rsidR="003148C9">
        <w:rPr>
          <w:lang w:eastAsia="en-US"/>
        </w:rPr>
        <w:t>agit de vie et de mort</w:t>
      </w:r>
      <w:r>
        <w:rPr>
          <w:lang w:eastAsia="en-US"/>
        </w:rPr>
        <w:t>…</w:t>
      </w:r>
    </w:p>
    <w:p w14:paraId="0F1BC95D" w14:textId="77777777" w:rsidR="0046142F" w:rsidRDefault="0046142F" w:rsidP="0046142F">
      <w:pPr>
        <w:rPr>
          <w:lang w:eastAsia="en-US"/>
        </w:rPr>
      </w:pPr>
      <w:r>
        <w:rPr>
          <w:lang w:eastAsia="en-US"/>
        </w:rPr>
        <w:t>— </w:t>
      </w:r>
      <w:r w:rsidR="003148C9">
        <w:rPr>
          <w:lang w:eastAsia="en-US"/>
        </w:rPr>
        <w:t>Monsieur</w:t>
      </w:r>
      <w:r>
        <w:rPr>
          <w:lang w:eastAsia="en-US"/>
        </w:rPr>
        <w:t xml:space="preserve"> ! </w:t>
      </w:r>
      <w:r w:rsidR="003148C9">
        <w:rPr>
          <w:lang w:eastAsia="en-US"/>
        </w:rPr>
        <w:t>déclama le fantôme d</w:t>
      </w:r>
      <w:r>
        <w:rPr>
          <w:lang w:eastAsia="en-US"/>
        </w:rPr>
        <w:t>’</w:t>
      </w:r>
      <w:r w:rsidR="003148C9">
        <w:rPr>
          <w:lang w:eastAsia="en-US"/>
        </w:rPr>
        <w:t>un accent chevaleresque</w:t>
      </w:r>
      <w:r>
        <w:rPr>
          <w:lang w:eastAsia="en-US"/>
        </w:rPr>
        <w:t xml:space="preserve">, </w:t>
      </w:r>
      <w:r w:rsidR="003148C9">
        <w:rPr>
          <w:lang w:eastAsia="en-US"/>
        </w:rPr>
        <w:t>mourir n</w:t>
      </w:r>
      <w:r>
        <w:rPr>
          <w:lang w:eastAsia="en-US"/>
        </w:rPr>
        <w:t>’</w:t>
      </w:r>
      <w:r w:rsidR="003148C9">
        <w:rPr>
          <w:lang w:eastAsia="en-US"/>
        </w:rPr>
        <w:t>est rien</w:t>
      </w:r>
      <w:r>
        <w:rPr>
          <w:lang w:eastAsia="en-US"/>
        </w:rPr>
        <w:t xml:space="preserve">, </w:t>
      </w:r>
      <w:r w:rsidR="003148C9">
        <w:rPr>
          <w:lang w:eastAsia="en-US"/>
        </w:rPr>
        <w:t>c</w:t>
      </w:r>
      <w:r>
        <w:rPr>
          <w:lang w:eastAsia="en-US"/>
        </w:rPr>
        <w:t>’</w:t>
      </w:r>
      <w:r w:rsidR="003148C9">
        <w:rPr>
          <w:lang w:eastAsia="en-US"/>
        </w:rPr>
        <w:t>est notre dernière heure</w:t>
      </w:r>
      <w:r>
        <w:rPr>
          <w:lang w:eastAsia="en-US"/>
        </w:rPr>
        <w:t> !</w:t>
      </w:r>
    </w:p>
    <w:p w14:paraId="42454051" w14:textId="77777777" w:rsidR="0046142F" w:rsidRDefault="0046142F" w:rsidP="0046142F">
      <w:pPr>
        <w:rPr>
          <w:lang w:eastAsia="en-US"/>
        </w:rPr>
      </w:pPr>
      <w:r>
        <w:rPr>
          <w:lang w:eastAsia="en-US"/>
        </w:rPr>
        <w:t>— </w:t>
      </w:r>
      <w:r w:rsidR="003148C9">
        <w:rPr>
          <w:lang w:eastAsia="en-US"/>
        </w:rPr>
        <w:t>Puis</w:t>
      </w:r>
      <w:r>
        <w:rPr>
          <w:lang w:eastAsia="en-US"/>
        </w:rPr>
        <w:t xml:space="preserve">, </w:t>
      </w:r>
      <w:r w:rsidR="003148C9">
        <w:rPr>
          <w:lang w:eastAsia="en-US"/>
        </w:rPr>
        <w:t>bravant le mécontentement général et prenant un sourire décidément goguenard</w:t>
      </w:r>
      <w:r>
        <w:rPr>
          <w:lang w:eastAsia="en-US"/>
        </w:rPr>
        <w:t xml:space="preserve">, </w:t>
      </w:r>
      <w:r w:rsidR="003148C9">
        <w:rPr>
          <w:lang w:eastAsia="en-US"/>
        </w:rPr>
        <w:t>il ajouta</w:t>
      </w:r>
      <w:r>
        <w:rPr>
          <w:lang w:eastAsia="en-US"/>
        </w:rPr>
        <w:t> :</w:t>
      </w:r>
    </w:p>
    <w:p w14:paraId="134C54E0" w14:textId="77777777" w:rsidR="0046142F" w:rsidRDefault="0046142F" w:rsidP="0046142F">
      <w:pPr>
        <w:rPr>
          <w:lang w:eastAsia="en-US"/>
        </w:rPr>
      </w:pPr>
      <w:r>
        <w:rPr>
          <w:lang w:eastAsia="en-US"/>
        </w:rPr>
        <w:t>— </w:t>
      </w:r>
      <w:r w:rsidR="003148C9">
        <w:rPr>
          <w:lang w:eastAsia="en-US"/>
        </w:rPr>
        <w:t>Quand il s</w:t>
      </w:r>
      <w:r>
        <w:rPr>
          <w:lang w:eastAsia="en-US"/>
        </w:rPr>
        <w:t>’</w:t>
      </w:r>
      <w:r w:rsidR="003148C9">
        <w:rPr>
          <w:lang w:eastAsia="en-US"/>
        </w:rPr>
        <w:t>agirait de l</w:t>
      </w:r>
      <w:r>
        <w:rPr>
          <w:lang w:eastAsia="en-US"/>
        </w:rPr>
        <w:t>’</w:t>
      </w:r>
      <w:r w:rsidR="003148C9">
        <w:rPr>
          <w:lang w:eastAsia="en-US"/>
        </w:rPr>
        <w:t>honneur même</w:t>
      </w:r>
      <w:r>
        <w:rPr>
          <w:lang w:eastAsia="en-US"/>
        </w:rPr>
        <w:t xml:space="preserve">, </w:t>
      </w:r>
      <w:r w:rsidR="003148C9">
        <w:rPr>
          <w:lang w:eastAsia="en-US"/>
        </w:rPr>
        <w:t>de l</w:t>
      </w:r>
      <w:r>
        <w:rPr>
          <w:lang w:eastAsia="en-US"/>
        </w:rPr>
        <w:t>’</w:t>
      </w:r>
      <w:r w:rsidR="003148C9">
        <w:rPr>
          <w:lang w:eastAsia="en-US"/>
        </w:rPr>
        <w:t>honneur</w:t>
      </w:r>
      <w:r>
        <w:rPr>
          <w:lang w:eastAsia="en-US"/>
        </w:rPr>
        <w:t xml:space="preserve">, </w:t>
      </w:r>
      <w:r w:rsidR="003148C9">
        <w:rPr>
          <w:lang w:eastAsia="en-US"/>
        </w:rPr>
        <w:t>bien plus cher que la vie à toute âme généreuse</w:t>
      </w:r>
      <w:r>
        <w:rPr>
          <w:lang w:eastAsia="en-US"/>
        </w:rPr>
        <w:t xml:space="preserve">, </w:t>
      </w:r>
      <w:r w:rsidR="003148C9">
        <w:rPr>
          <w:lang w:eastAsia="en-US"/>
        </w:rPr>
        <w:t>je ne pourrais vous dire autre chose</w:t>
      </w:r>
      <w:r>
        <w:rPr>
          <w:lang w:eastAsia="en-US"/>
        </w:rPr>
        <w:t xml:space="preserve">, </w:t>
      </w:r>
      <w:r w:rsidR="003148C9">
        <w:rPr>
          <w:lang w:eastAsia="en-US"/>
        </w:rPr>
        <w:t xml:space="preserve">sinon que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dévora le tigre</w:t>
      </w:r>
      <w:r>
        <w:rPr>
          <w:lang w:eastAsia="en-US"/>
        </w:rPr>
        <w:t xml:space="preserve">… </w:t>
      </w:r>
      <w:r w:rsidR="003148C9">
        <w:rPr>
          <w:lang w:eastAsia="en-US"/>
        </w:rPr>
        <w:t>Il le dévora</w:t>
      </w:r>
      <w:r>
        <w:rPr>
          <w:lang w:eastAsia="en-US"/>
        </w:rPr>
        <w:t xml:space="preserve">, </w:t>
      </w:r>
      <w:r w:rsidR="003148C9">
        <w:rPr>
          <w:lang w:eastAsia="en-US"/>
        </w:rPr>
        <w:t>sac-à-papier</w:t>
      </w:r>
      <w:r>
        <w:rPr>
          <w:lang w:eastAsia="en-US"/>
        </w:rPr>
        <w:t xml:space="preserve"> ! </w:t>
      </w:r>
      <w:r w:rsidR="003148C9">
        <w:rPr>
          <w:lang w:eastAsia="en-US"/>
        </w:rPr>
        <w:t>Je soutiendrai ça</w:t>
      </w:r>
      <w:r>
        <w:rPr>
          <w:lang w:eastAsia="en-US"/>
        </w:rPr>
        <w:t xml:space="preserve">, </w:t>
      </w:r>
      <w:r w:rsidR="003148C9">
        <w:rPr>
          <w:lang w:eastAsia="en-US"/>
        </w:rPr>
        <w:t>voyez-vous</w:t>
      </w:r>
      <w:r>
        <w:rPr>
          <w:lang w:eastAsia="en-US"/>
        </w:rPr>
        <w:t xml:space="preserve">, </w:t>
      </w:r>
      <w:r w:rsidR="003148C9">
        <w:rPr>
          <w:lang w:eastAsia="en-US"/>
        </w:rPr>
        <w:t>jusque sur l</w:t>
      </w:r>
      <w:r>
        <w:rPr>
          <w:lang w:eastAsia="en-US"/>
        </w:rPr>
        <w:t>’</w:t>
      </w:r>
      <w:r w:rsidR="003148C9">
        <w:rPr>
          <w:lang w:eastAsia="en-US"/>
        </w:rPr>
        <w:t>échafaud</w:t>
      </w:r>
      <w:r>
        <w:rPr>
          <w:lang w:eastAsia="en-US"/>
        </w:rPr>
        <w:t> !…</w:t>
      </w:r>
    </w:p>
    <w:p w14:paraId="07BB1137" w14:textId="77777777" w:rsidR="0046142F" w:rsidRDefault="0046142F" w:rsidP="0046142F">
      <w:pPr>
        <w:rPr>
          <w:lang w:eastAsia="en-US"/>
        </w:rPr>
      </w:pPr>
      <w:r>
        <w:rPr>
          <w:lang w:eastAsia="en-US"/>
        </w:rPr>
        <w:t>— </w:t>
      </w:r>
      <w:r w:rsidR="003148C9">
        <w:rPr>
          <w:lang w:eastAsia="en-US"/>
        </w:rPr>
        <w:t>Il est ivre</w:t>
      </w:r>
      <w:r>
        <w:rPr>
          <w:lang w:eastAsia="en-US"/>
        </w:rPr>
        <w:t xml:space="preserve"> !… </w:t>
      </w:r>
      <w:r w:rsidR="003148C9">
        <w:rPr>
          <w:lang w:eastAsia="en-US"/>
        </w:rPr>
        <w:t>se disait-on autour de la table</w:t>
      </w:r>
      <w:r>
        <w:rPr>
          <w:lang w:eastAsia="en-US"/>
        </w:rPr>
        <w:t>.</w:t>
      </w:r>
    </w:p>
    <w:p w14:paraId="67FED66B" w14:textId="77777777" w:rsidR="0046142F" w:rsidRDefault="0046142F" w:rsidP="0046142F">
      <w:pPr>
        <w:rPr>
          <w:lang w:eastAsia="en-US"/>
        </w:rPr>
      </w:pPr>
      <w:r>
        <w:rPr>
          <w:lang w:eastAsia="en-US"/>
        </w:rPr>
        <w:t>— </w:t>
      </w:r>
      <w:r w:rsidR="003148C9">
        <w:rPr>
          <w:lang w:eastAsia="en-US"/>
        </w:rPr>
        <w:t>Ivre ou fou</w:t>
      </w:r>
      <w:r>
        <w:rPr>
          <w:lang w:eastAsia="en-US"/>
        </w:rPr>
        <w:t> !</w:t>
      </w:r>
    </w:p>
    <w:p w14:paraId="35F25903" w14:textId="77777777" w:rsidR="0046142F" w:rsidRDefault="003148C9" w:rsidP="0046142F">
      <w:pPr>
        <w:rPr>
          <w:lang w:eastAsia="en-US"/>
        </w:rPr>
      </w:pPr>
      <w:r>
        <w:rPr>
          <w:lang w:eastAsia="en-US"/>
        </w:rPr>
        <w:lastRenderedPageBreak/>
        <w:t>Par le fait</w:t>
      </w:r>
      <w:r w:rsidR="0046142F">
        <w:rPr>
          <w:lang w:eastAsia="en-US"/>
        </w:rPr>
        <w:t xml:space="preserve">, </w:t>
      </w:r>
      <w:r>
        <w:rPr>
          <w:lang w:eastAsia="en-US"/>
        </w:rPr>
        <w:t>c</w:t>
      </w:r>
      <w:r w:rsidR="0046142F">
        <w:rPr>
          <w:lang w:eastAsia="en-US"/>
        </w:rPr>
        <w:t>’</w:t>
      </w:r>
      <w:r>
        <w:rPr>
          <w:lang w:eastAsia="en-US"/>
        </w:rPr>
        <w:t>était une chose fort bizarre que de voir cette momie plaisanter à la façon des commis-voyageurs en goguette</w:t>
      </w:r>
      <w:r w:rsidR="0046142F">
        <w:rPr>
          <w:lang w:eastAsia="en-US"/>
        </w:rPr>
        <w:t>.</w:t>
      </w:r>
    </w:p>
    <w:p w14:paraId="12F71F6B"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non</w:t>
      </w:r>
      <w:r>
        <w:rPr>
          <w:lang w:eastAsia="en-US"/>
        </w:rPr>
        <w:t xml:space="preserve">, </w:t>
      </w:r>
      <w:r w:rsidR="003148C9">
        <w:rPr>
          <w:lang w:eastAsia="en-US"/>
        </w:rPr>
        <w:t>non</w:t>
      </w:r>
      <w:r>
        <w:rPr>
          <w:lang w:eastAsia="en-US"/>
        </w:rPr>
        <w:t xml:space="preserve">, </w:t>
      </w:r>
      <w:r w:rsidR="003148C9">
        <w:rPr>
          <w:lang w:eastAsia="en-US"/>
        </w:rPr>
        <w:t>mes amours</w:t>
      </w:r>
      <w:r>
        <w:rPr>
          <w:lang w:eastAsia="en-US"/>
        </w:rPr>
        <w:t xml:space="preserve">, </w:t>
      </w:r>
      <w:r w:rsidR="003148C9">
        <w:rPr>
          <w:lang w:eastAsia="en-US"/>
        </w:rPr>
        <w:t>je ne suis pas ivre</w:t>
      </w:r>
      <w:r>
        <w:rPr>
          <w:lang w:eastAsia="en-US"/>
        </w:rPr>
        <w:t xml:space="preserve">, </w:t>
      </w:r>
      <w:r w:rsidR="003148C9">
        <w:rPr>
          <w:lang w:eastAsia="en-US"/>
        </w:rPr>
        <w:t>poursuivit-il en secouant son crâne proprement disséqué</w:t>
      </w:r>
      <w:r>
        <w:rPr>
          <w:lang w:eastAsia="en-US"/>
        </w:rPr>
        <w:t xml:space="preserve">, </w:t>
      </w:r>
      <w:r w:rsidR="003148C9">
        <w:rPr>
          <w:lang w:eastAsia="en-US"/>
        </w:rPr>
        <w:t>et nous verrons bien</w:t>
      </w:r>
      <w:r>
        <w:rPr>
          <w:lang w:eastAsia="en-US"/>
        </w:rPr>
        <w:t xml:space="preserve">, </w:t>
      </w:r>
      <w:r w:rsidR="003148C9">
        <w:rPr>
          <w:lang w:eastAsia="en-US"/>
        </w:rPr>
        <w:t>avant qu</w:t>
      </w:r>
      <w:r>
        <w:rPr>
          <w:lang w:eastAsia="en-US"/>
        </w:rPr>
        <w:t>’</w:t>
      </w:r>
      <w:r w:rsidR="003148C9">
        <w:rPr>
          <w:lang w:eastAsia="en-US"/>
        </w:rPr>
        <w:t>il soit deux jours</w:t>
      </w:r>
      <w:r>
        <w:rPr>
          <w:lang w:eastAsia="en-US"/>
        </w:rPr>
        <w:t xml:space="preserve">, </w:t>
      </w:r>
      <w:r w:rsidR="003148C9">
        <w:rPr>
          <w:lang w:eastAsia="en-US"/>
        </w:rPr>
        <w:t>lequel de nous tous était le plus sage</w:t>
      </w:r>
      <w:r>
        <w:rPr>
          <w:lang w:eastAsia="en-US"/>
        </w:rPr>
        <w:t xml:space="preserve">… </w:t>
      </w:r>
      <w:r w:rsidR="003148C9">
        <w:rPr>
          <w:lang w:eastAsia="en-US"/>
        </w:rPr>
        <w:t xml:space="preserve">Mais </w:t>
      </w:r>
      <w:proofErr w:type="spellStart"/>
      <w:r w:rsidR="003148C9">
        <w:rPr>
          <w:lang w:eastAsia="en-US"/>
        </w:rPr>
        <w:t>Tiennet</w:t>
      </w:r>
      <w:proofErr w:type="spellEnd"/>
      <w:r w:rsidR="003148C9">
        <w:rPr>
          <w:lang w:eastAsia="en-US"/>
        </w:rPr>
        <w:t xml:space="preserve"> avala le tigre</w:t>
      </w:r>
      <w:r>
        <w:rPr>
          <w:lang w:eastAsia="en-US"/>
        </w:rPr>
        <w:t xml:space="preserve"> : </w:t>
      </w:r>
      <w:r w:rsidR="003148C9">
        <w:rPr>
          <w:lang w:eastAsia="en-US"/>
        </w:rPr>
        <w:t>c</w:t>
      </w:r>
      <w:r>
        <w:rPr>
          <w:lang w:eastAsia="en-US"/>
        </w:rPr>
        <w:t>’</w:t>
      </w:r>
      <w:r w:rsidR="003148C9">
        <w:rPr>
          <w:lang w:eastAsia="en-US"/>
        </w:rPr>
        <w:t>est de l</w:t>
      </w:r>
      <w:r>
        <w:rPr>
          <w:lang w:eastAsia="en-US"/>
        </w:rPr>
        <w:t>’</w:t>
      </w:r>
      <w:r w:rsidR="003148C9">
        <w:rPr>
          <w:lang w:eastAsia="en-US"/>
        </w:rPr>
        <w:t>histoire</w:t>
      </w:r>
      <w:r>
        <w:rPr>
          <w:lang w:eastAsia="en-US"/>
        </w:rPr>
        <w:t xml:space="preserve">… </w:t>
      </w:r>
      <w:r w:rsidR="003148C9">
        <w:rPr>
          <w:lang w:eastAsia="en-US"/>
        </w:rPr>
        <w:t>Et j</w:t>
      </w:r>
      <w:r>
        <w:rPr>
          <w:lang w:eastAsia="en-US"/>
        </w:rPr>
        <w:t>’</w:t>
      </w:r>
      <w:r w:rsidR="003148C9">
        <w:rPr>
          <w:lang w:eastAsia="en-US"/>
        </w:rPr>
        <w:t>aurais perdu mes trente sous</w:t>
      </w:r>
      <w:r>
        <w:rPr>
          <w:lang w:eastAsia="en-US"/>
        </w:rPr>
        <w:t xml:space="preserve">, </w:t>
      </w:r>
      <w:r w:rsidR="003148C9">
        <w:rPr>
          <w:lang w:eastAsia="en-US"/>
        </w:rPr>
        <w:t>moi qui vous parle</w:t>
      </w:r>
      <w:r>
        <w:rPr>
          <w:lang w:eastAsia="en-US"/>
        </w:rPr>
        <w:t xml:space="preserve">, </w:t>
      </w:r>
      <w:r w:rsidR="003148C9">
        <w:rPr>
          <w:lang w:eastAsia="en-US"/>
        </w:rPr>
        <w:t>s</w:t>
      </w:r>
      <w:r>
        <w:rPr>
          <w:lang w:eastAsia="en-US"/>
        </w:rPr>
        <w:t>’</w:t>
      </w:r>
      <w:r w:rsidR="003148C9">
        <w:rPr>
          <w:lang w:eastAsia="en-US"/>
        </w:rPr>
        <w:t>il ne s</w:t>
      </w:r>
      <w:r>
        <w:rPr>
          <w:lang w:eastAsia="en-US"/>
        </w:rPr>
        <w:t>’</w:t>
      </w:r>
      <w:r w:rsidR="003148C9">
        <w:rPr>
          <w:lang w:eastAsia="en-US"/>
        </w:rPr>
        <w:t>était pas arrêté devant les intestins</w:t>
      </w:r>
      <w:r>
        <w:rPr>
          <w:lang w:eastAsia="en-US"/>
        </w:rPr>
        <w:t>…</w:t>
      </w:r>
    </w:p>
    <w:p w14:paraId="2E20993B" w14:textId="77777777" w:rsidR="0046142F" w:rsidRDefault="003148C9" w:rsidP="0046142F">
      <w:pPr>
        <w:rPr>
          <w:lang w:eastAsia="en-US"/>
        </w:rPr>
      </w:pPr>
      <w:r>
        <w:rPr>
          <w:lang w:eastAsia="en-US"/>
        </w:rPr>
        <w:t>Ça ne vous amuse pas</w:t>
      </w:r>
      <w:r w:rsidR="0046142F">
        <w:rPr>
          <w:lang w:eastAsia="en-US"/>
        </w:rPr>
        <w:t xml:space="preserve">, </w:t>
      </w:r>
      <w:r>
        <w:rPr>
          <w:lang w:eastAsia="en-US"/>
        </w:rPr>
        <w:t>mes pauvres enfants</w:t>
      </w:r>
      <w:r w:rsidR="0046142F">
        <w:rPr>
          <w:lang w:eastAsia="en-US"/>
        </w:rPr>
        <w:t xml:space="preserve">, </w:t>
      </w:r>
      <w:r>
        <w:rPr>
          <w:lang w:eastAsia="en-US"/>
        </w:rPr>
        <w:t>s</w:t>
      </w:r>
      <w:r w:rsidR="0046142F">
        <w:rPr>
          <w:lang w:eastAsia="en-US"/>
        </w:rPr>
        <w:t>’</w:t>
      </w:r>
      <w:r>
        <w:rPr>
          <w:lang w:eastAsia="en-US"/>
        </w:rPr>
        <w:t>interrompit le fantôme</w:t>
      </w:r>
      <w:r w:rsidR="0046142F">
        <w:rPr>
          <w:lang w:eastAsia="en-US"/>
        </w:rPr>
        <w:t xml:space="preserve">, </w:t>
      </w:r>
      <w:r>
        <w:rPr>
          <w:lang w:eastAsia="en-US"/>
        </w:rPr>
        <w:t>parce que vous n</w:t>
      </w:r>
      <w:r w:rsidR="0046142F">
        <w:rPr>
          <w:lang w:eastAsia="en-US"/>
        </w:rPr>
        <w:t>’</w:t>
      </w:r>
      <w:r>
        <w:rPr>
          <w:lang w:eastAsia="en-US"/>
        </w:rPr>
        <w:t>êtes pas en train de vous amuser</w:t>
      </w:r>
      <w:r w:rsidR="0046142F">
        <w:rPr>
          <w:lang w:eastAsia="en-US"/>
        </w:rPr>
        <w:t xml:space="preserve">… </w:t>
      </w:r>
      <w:r>
        <w:rPr>
          <w:lang w:eastAsia="en-US"/>
        </w:rPr>
        <w:t>Si vous étiez en train de vous amuser</w:t>
      </w:r>
      <w:r w:rsidR="0046142F">
        <w:rPr>
          <w:lang w:eastAsia="en-US"/>
        </w:rPr>
        <w:t xml:space="preserve">, </w:t>
      </w:r>
      <w:r>
        <w:rPr>
          <w:lang w:eastAsia="en-US"/>
        </w:rPr>
        <w:t>vous ririez comme des bossus</w:t>
      </w:r>
      <w:r w:rsidR="0046142F">
        <w:rPr>
          <w:lang w:eastAsia="en-US"/>
        </w:rPr>
        <w:t xml:space="preserve">… </w:t>
      </w:r>
      <w:r>
        <w:rPr>
          <w:lang w:eastAsia="en-US"/>
        </w:rPr>
        <w:t>oui</w:t>
      </w:r>
      <w:r w:rsidR="0046142F">
        <w:rPr>
          <w:lang w:eastAsia="en-US"/>
        </w:rPr>
        <w:t xml:space="preserve">, </w:t>
      </w:r>
      <w:r>
        <w:rPr>
          <w:lang w:eastAsia="en-US"/>
        </w:rPr>
        <w:t>oui</w:t>
      </w:r>
      <w:r w:rsidR="0046142F">
        <w:rPr>
          <w:lang w:eastAsia="en-US"/>
        </w:rPr>
        <w:t xml:space="preserve">, </w:t>
      </w:r>
      <w:r>
        <w:rPr>
          <w:lang w:eastAsia="en-US"/>
        </w:rPr>
        <w:t>oui</w:t>
      </w:r>
      <w:r w:rsidR="0046142F">
        <w:rPr>
          <w:lang w:eastAsia="en-US"/>
        </w:rPr>
        <w:t xml:space="preserve">… </w:t>
      </w:r>
      <w:r>
        <w:rPr>
          <w:lang w:eastAsia="en-US"/>
        </w:rPr>
        <w:t>mais je vous raconte ça</w:t>
      </w:r>
      <w:r w:rsidR="0046142F">
        <w:rPr>
          <w:lang w:eastAsia="en-US"/>
        </w:rPr>
        <w:t xml:space="preserve">, </w:t>
      </w:r>
      <w:r>
        <w:rPr>
          <w:lang w:eastAsia="en-US"/>
        </w:rPr>
        <w:t>moi</w:t>
      </w:r>
      <w:r w:rsidR="0046142F">
        <w:rPr>
          <w:lang w:eastAsia="en-US"/>
        </w:rPr>
        <w:t xml:space="preserve">, </w:t>
      </w:r>
      <w:r>
        <w:rPr>
          <w:lang w:eastAsia="en-US"/>
        </w:rPr>
        <w:t>dans un but sérieux</w:t>
      </w:r>
      <w:r w:rsidR="0046142F">
        <w:rPr>
          <w:lang w:eastAsia="en-US"/>
        </w:rPr>
        <w:t xml:space="preserve">… </w:t>
      </w:r>
      <w:r>
        <w:rPr>
          <w:lang w:eastAsia="en-US"/>
        </w:rPr>
        <w:t>car</w:t>
      </w:r>
      <w:r w:rsidR="0046142F">
        <w:rPr>
          <w:lang w:eastAsia="en-US"/>
        </w:rPr>
        <w:t xml:space="preserve">, </w:t>
      </w:r>
      <w:r>
        <w:rPr>
          <w:lang w:eastAsia="en-US"/>
        </w:rPr>
        <w:t>que voulons-nous</w:t>
      </w:r>
      <w:r w:rsidR="0046142F">
        <w:rPr>
          <w:lang w:eastAsia="en-US"/>
        </w:rPr>
        <w:t xml:space="preserve"> ? </w:t>
      </w:r>
      <w:r>
        <w:rPr>
          <w:lang w:eastAsia="en-US"/>
        </w:rPr>
        <w:t xml:space="preserve">faire du chagrin à ce </w:t>
      </w:r>
      <w:proofErr w:type="spellStart"/>
      <w:r>
        <w:rPr>
          <w:lang w:eastAsia="en-US"/>
        </w:rPr>
        <w:t>Tiennet</w:t>
      </w:r>
      <w:proofErr w:type="spellEnd"/>
      <w:r>
        <w:rPr>
          <w:lang w:eastAsia="en-US"/>
        </w:rPr>
        <w:t xml:space="preserve"> </w:t>
      </w:r>
      <w:proofErr w:type="spellStart"/>
      <w:r>
        <w:rPr>
          <w:lang w:eastAsia="en-US"/>
        </w:rPr>
        <w:t>Blône</w:t>
      </w:r>
      <w:proofErr w:type="spellEnd"/>
      <w:r w:rsidR="0046142F">
        <w:rPr>
          <w:lang w:eastAsia="en-US"/>
        </w:rPr>
        <w:t xml:space="preserve">, </w:t>
      </w:r>
      <w:r>
        <w:rPr>
          <w:lang w:eastAsia="en-US"/>
        </w:rPr>
        <w:t>n</w:t>
      </w:r>
      <w:r w:rsidR="0046142F">
        <w:rPr>
          <w:lang w:eastAsia="en-US"/>
        </w:rPr>
        <w:t>’</w:t>
      </w:r>
      <w:r>
        <w:rPr>
          <w:lang w:eastAsia="en-US"/>
        </w:rPr>
        <w:t>est-ce pas</w:t>
      </w:r>
      <w:r w:rsidR="0046142F">
        <w:rPr>
          <w:lang w:eastAsia="en-US"/>
        </w:rPr>
        <w:t xml:space="preserve"> ?… </w:t>
      </w:r>
      <w:r>
        <w:rPr>
          <w:lang w:eastAsia="en-US"/>
        </w:rPr>
        <w:t>Eh bien</w:t>
      </w:r>
      <w:r w:rsidR="0046142F">
        <w:rPr>
          <w:lang w:eastAsia="en-US"/>
        </w:rPr>
        <w:t xml:space="preserve">, </w:t>
      </w:r>
      <w:r>
        <w:rPr>
          <w:lang w:eastAsia="en-US"/>
        </w:rPr>
        <w:t>voici la recette</w:t>
      </w:r>
      <w:r w:rsidR="0046142F">
        <w:rPr>
          <w:lang w:eastAsia="en-US"/>
        </w:rPr>
        <w:t xml:space="preserve">. </w:t>
      </w:r>
      <w:r>
        <w:rPr>
          <w:lang w:eastAsia="en-US"/>
        </w:rPr>
        <w:t>Donnez-lui des intestins de tigre</w:t>
      </w:r>
      <w:r w:rsidR="0046142F">
        <w:rPr>
          <w:lang w:eastAsia="en-US"/>
        </w:rPr>
        <w:t xml:space="preserve">… </w:t>
      </w:r>
      <w:r>
        <w:rPr>
          <w:lang w:eastAsia="en-US"/>
        </w:rPr>
        <w:t>Il les déteste</w:t>
      </w:r>
      <w:r w:rsidR="0046142F">
        <w:rPr>
          <w:lang w:eastAsia="en-US"/>
        </w:rPr>
        <w:t>.</w:t>
      </w:r>
    </w:p>
    <w:p w14:paraId="18AC4A09" w14:textId="77777777" w:rsidR="0046142F" w:rsidRDefault="0046142F" w:rsidP="0046142F">
      <w:pPr>
        <w:rPr>
          <w:lang w:eastAsia="en-US"/>
        </w:rPr>
      </w:pPr>
      <w:r>
        <w:rPr>
          <w:lang w:eastAsia="en-US"/>
        </w:rPr>
        <w:t>— </w:t>
      </w:r>
      <w:r w:rsidR="003148C9">
        <w:rPr>
          <w:lang w:eastAsia="en-US"/>
        </w:rPr>
        <w:t>Est-ce fini</w:t>
      </w:r>
      <w:r>
        <w:rPr>
          <w:lang w:eastAsia="en-US"/>
        </w:rPr>
        <w:t xml:space="preserve"> ? </w:t>
      </w:r>
      <w:r w:rsidR="003148C9">
        <w:rPr>
          <w:lang w:eastAsia="en-US"/>
        </w:rPr>
        <w:t>dit Cousin-et-Ami</w:t>
      </w:r>
      <w:r>
        <w:rPr>
          <w:lang w:eastAsia="en-US"/>
        </w:rPr>
        <w:t>.</w:t>
      </w:r>
    </w:p>
    <w:p w14:paraId="5126F6B1" w14:textId="77777777" w:rsidR="0046142F" w:rsidRDefault="003148C9" w:rsidP="0046142F">
      <w:pPr>
        <w:rPr>
          <w:lang w:eastAsia="en-US"/>
        </w:rPr>
      </w:pPr>
      <w:r>
        <w:rPr>
          <w:lang w:eastAsia="en-US"/>
        </w:rPr>
        <w:t>Le bonhomme éclata de rire tout seul au milieu de ces figures refrognées</w:t>
      </w:r>
      <w:r w:rsidR="0046142F">
        <w:rPr>
          <w:lang w:eastAsia="en-US"/>
        </w:rPr>
        <w:t>.</w:t>
      </w:r>
    </w:p>
    <w:p w14:paraId="54C1492A" w14:textId="6E4BDD2A"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fit-il en coquettant</w:t>
      </w:r>
      <w:r>
        <w:rPr>
          <w:lang w:eastAsia="en-US"/>
        </w:rPr>
        <w:t xml:space="preserve">, </w:t>
      </w:r>
      <w:r w:rsidR="003148C9">
        <w:rPr>
          <w:lang w:eastAsia="en-US"/>
        </w:rPr>
        <w:t>comme s</w:t>
      </w:r>
      <w:r>
        <w:rPr>
          <w:lang w:eastAsia="en-US"/>
        </w:rPr>
        <w:t>’</w:t>
      </w:r>
      <w:r w:rsidR="003148C9">
        <w:rPr>
          <w:lang w:eastAsia="en-US"/>
        </w:rPr>
        <w:t>il eût obtenu un franc succès de gaîté</w:t>
      </w:r>
      <w:r>
        <w:rPr>
          <w:lang w:eastAsia="en-US"/>
        </w:rPr>
        <w:t xml:space="preserve">, </w:t>
      </w:r>
      <w:r w:rsidR="006C2AE1">
        <w:rPr>
          <w:lang w:eastAsia="en-US"/>
        </w:rPr>
        <w:t>—</w:t>
      </w:r>
      <w:r>
        <w:rPr>
          <w:lang w:eastAsia="en-US"/>
        </w:rPr>
        <w:t xml:space="preserve"> </w:t>
      </w:r>
      <w:r w:rsidR="003148C9">
        <w:rPr>
          <w:lang w:eastAsia="en-US"/>
        </w:rPr>
        <w:t>il y a quatre-vingts ou quatre-vingt-dix ans</w:t>
      </w:r>
      <w:r>
        <w:rPr>
          <w:lang w:eastAsia="en-US"/>
        </w:rPr>
        <w:t xml:space="preserve">, </w:t>
      </w:r>
      <w:r w:rsidR="003148C9">
        <w:rPr>
          <w:lang w:eastAsia="en-US"/>
        </w:rPr>
        <w:t>j</w:t>
      </w:r>
      <w:r>
        <w:rPr>
          <w:lang w:eastAsia="en-US"/>
        </w:rPr>
        <w:t>’</w:t>
      </w:r>
      <w:r w:rsidR="003148C9">
        <w:rPr>
          <w:lang w:eastAsia="en-US"/>
        </w:rPr>
        <w:t>étais un satané farceur</w:t>
      </w:r>
      <w:r>
        <w:rPr>
          <w:lang w:eastAsia="en-US"/>
        </w:rPr>
        <w:t xml:space="preserve"> !… </w:t>
      </w:r>
      <w:r w:rsidR="003148C9">
        <w:rPr>
          <w:lang w:eastAsia="en-US"/>
        </w:rPr>
        <w:t>J</w:t>
      </w:r>
      <w:r>
        <w:rPr>
          <w:lang w:eastAsia="en-US"/>
        </w:rPr>
        <w:t>’</w:t>
      </w:r>
      <w:r w:rsidR="003148C9">
        <w:rPr>
          <w:lang w:eastAsia="en-US"/>
        </w:rPr>
        <w:t>inventais des bêtises à mourir de rire</w:t>
      </w:r>
      <w:r>
        <w:rPr>
          <w:lang w:eastAsia="en-US"/>
        </w:rPr>
        <w:t xml:space="preserve"> !… </w:t>
      </w:r>
      <w:r w:rsidR="003148C9">
        <w:rPr>
          <w:lang w:eastAsia="en-US"/>
        </w:rPr>
        <w:t>Mais ne vous fâchez pas</w:t>
      </w:r>
      <w:r>
        <w:rPr>
          <w:lang w:eastAsia="en-US"/>
        </w:rPr>
        <w:t xml:space="preserve">, </w:t>
      </w:r>
      <w:r w:rsidR="003148C9">
        <w:rPr>
          <w:lang w:eastAsia="en-US"/>
        </w:rPr>
        <w:t xml:space="preserve">mes </w:t>
      </w:r>
      <w:proofErr w:type="spellStart"/>
      <w:r w:rsidR="003148C9">
        <w:rPr>
          <w:lang w:eastAsia="en-US"/>
        </w:rPr>
        <w:t>garçailles</w:t>
      </w:r>
      <w:proofErr w:type="spellEnd"/>
      <w:r>
        <w:rPr>
          <w:lang w:eastAsia="en-US"/>
        </w:rPr>
        <w:t xml:space="preserve"> ; </w:t>
      </w:r>
      <w:r w:rsidR="003148C9">
        <w:rPr>
          <w:lang w:eastAsia="en-US"/>
        </w:rPr>
        <w:t>c</w:t>
      </w:r>
      <w:r>
        <w:rPr>
          <w:lang w:eastAsia="en-US"/>
        </w:rPr>
        <w:t>’</w:t>
      </w:r>
      <w:r w:rsidR="003148C9">
        <w:rPr>
          <w:lang w:eastAsia="en-US"/>
        </w:rPr>
        <w:t>est fini</w:t>
      </w:r>
      <w:r>
        <w:rPr>
          <w:lang w:eastAsia="en-US"/>
        </w:rPr>
        <w:t xml:space="preserve">, </w:t>
      </w:r>
      <w:r w:rsidR="003148C9">
        <w:rPr>
          <w:lang w:eastAsia="en-US"/>
        </w:rPr>
        <w:t>comme vous dites</w:t>
      </w:r>
      <w:r>
        <w:rPr>
          <w:lang w:eastAsia="en-US"/>
        </w:rPr>
        <w:t xml:space="preserve">… </w:t>
      </w:r>
      <w:r w:rsidR="003148C9">
        <w:rPr>
          <w:lang w:eastAsia="en-US"/>
        </w:rPr>
        <w:t>Je n</w:t>
      </w:r>
      <w:r>
        <w:rPr>
          <w:lang w:eastAsia="en-US"/>
        </w:rPr>
        <w:t>’</w:t>
      </w:r>
      <w:r w:rsidR="003148C9">
        <w:rPr>
          <w:lang w:eastAsia="en-US"/>
        </w:rPr>
        <w:t>ajoute plus qu</w:t>
      </w:r>
      <w:r>
        <w:rPr>
          <w:lang w:eastAsia="en-US"/>
        </w:rPr>
        <w:t>’</w:t>
      </w:r>
      <w:r w:rsidR="003148C9">
        <w:rPr>
          <w:lang w:eastAsia="en-US"/>
        </w:rPr>
        <w:t>un mot qui va nous réconcilier joliment</w:t>
      </w:r>
      <w:r>
        <w:rPr>
          <w:lang w:eastAsia="en-US"/>
        </w:rPr>
        <w:t xml:space="preserve"> : </w:t>
      </w:r>
      <w:r w:rsidR="003148C9">
        <w:rPr>
          <w:lang w:eastAsia="en-US"/>
        </w:rPr>
        <w:t xml:space="preserve">votre grand drôle de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ne boxera plus d</w:t>
      </w:r>
      <w:r>
        <w:rPr>
          <w:lang w:eastAsia="en-US"/>
        </w:rPr>
        <w:t>’</w:t>
      </w:r>
      <w:r w:rsidR="003148C9">
        <w:rPr>
          <w:lang w:eastAsia="en-US"/>
        </w:rPr>
        <w:t>Anglais</w:t>
      </w:r>
      <w:r>
        <w:rPr>
          <w:lang w:eastAsia="en-US"/>
        </w:rPr>
        <w:t xml:space="preserve">, </w:t>
      </w:r>
      <w:r w:rsidR="003148C9">
        <w:rPr>
          <w:lang w:eastAsia="en-US"/>
        </w:rPr>
        <w:t>ne fusillera plus d</w:t>
      </w:r>
      <w:r>
        <w:rPr>
          <w:lang w:eastAsia="en-US"/>
        </w:rPr>
        <w:t>’</w:t>
      </w:r>
      <w:r w:rsidR="003148C9">
        <w:rPr>
          <w:lang w:eastAsia="en-US"/>
        </w:rPr>
        <w:t>Arabes et n</w:t>
      </w:r>
      <w:r>
        <w:rPr>
          <w:lang w:eastAsia="en-US"/>
        </w:rPr>
        <w:t>’</w:t>
      </w:r>
      <w:r w:rsidR="003148C9">
        <w:rPr>
          <w:lang w:eastAsia="en-US"/>
        </w:rPr>
        <w:t>empaillera plus de major autrichien</w:t>
      </w:r>
      <w:r>
        <w:rPr>
          <w:lang w:eastAsia="en-US"/>
        </w:rPr>
        <w:t>.</w:t>
      </w:r>
    </w:p>
    <w:p w14:paraId="7FE4FED6" w14:textId="77777777"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s</w:t>
      </w:r>
      <w:r>
        <w:rPr>
          <w:lang w:eastAsia="en-US"/>
        </w:rPr>
        <w:t>’</w:t>
      </w:r>
      <w:r w:rsidR="003148C9">
        <w:rPr>
          <w:lang w:eastAsia="en-US"/>
        </w:rPr>
        <w:t>écria-t-on autour de la table</w:t>
      </w:r>
      <w:r>
        <w:rPr>
          <w:lang w:eastAsia="en-US"/>
        </w:rPr>
        <w:t>.</w:t>
      </w:r>
    </w:p>
    <w:p w14:paraId="24375564" w14:textId="77777777" w:rsidR="0046142F" w:rsidRDefault="003148C9" w:rsidP="0046142F">
      <w:pPr>
        <w:rPr>
          <w:lang w:eastAsia="en-US"/>
        </w:rPr>
      </w:pPr>
      <w:r>
        <w:rPr>
          <w:lang w:eastAsia="en-US"/>
        </w:rPr>
        <w:t>Fargeau lui-même devint attentif</w:t>
      </w:r>
      <w:r w:rsidR="0046142F">
        <w:rPr>
          <w:lang w:eastAsia="en-US"/>
        </w:rPr>
        <w:t>.</w:t>
      </w:r>
    </w:p>
    <w:p w14:paraId="484C73A2" w14:textId="77777777" w:rsidR="0046142F" w:rsidRDefault="0046142F" w:rsidP="0046142F">
      <w:pPr>
        <w:rPr>
          <w:lang w:eastAsia="en-US"/>
        </w:rPr>
      </w:pPr>
      <w:r>
        <w:rPr>
          <w:lang w:eastAsia="en-US"/>
        </w:rPr>
        <w:lastRenderedPageBreak/>
        <w:t>— </w:t>
      </w:r>
      <w:r w:rsidR="003148C9">
        <w:rPr>
          <w:lang w:eastAsia="en-US"/>
        </w:rPr>
        <w:t>Je l</w:t>
      </w:r>
      <w:r>
        <w:rPr>
          <w:lang w:eastAsia="en-US"/>
        </w:rPr>
        <w:t>’</w:t>
      </w:r>
      <w:r w:rsidR="003148C9">
        <w:rPr>
          <w:lang w:eastAsia="en-US"/>
        </w:rPr>
        <w:t xml:space="preserve">ai là sous clef votre </w:t>
      </w:r>
      <w:proofErr w:type="spellStart"/>
      <w:r w:rsidR="003148C9">
        <w:rPr>
          <w:lang w:eastAsia="en-US"/>
        </w:rPr>
        <w:t>Tiennet</w:t>
      </w:r>
      <w:proofErr w:type="spellEnd"/>
      <w:r>
        <w:rPr>
          <w:lang w:eastAsia="en-US"/>
        </w:rPr>
        <w:t xml:space="preserve"> ! </w:t>
      </w:r>
      <w:r w:rsidR="003148C9">
        <w:rPr>
          <w:lang w:eastAsia="en-US"/>
        </w:rPr>
        <w:t>acheva le vieillard</w:t>
      </w:r>
      <w:r>
        <w:rPr>
          <w:lang w:eastAsia="en-US"/>
        </w:rPr>
        <w:t>.</w:t>
      </w:r>
    </w:p>
    <w:p w14:paraId="7AAD95DA" w14:textId="77777777" w:rsidR="0046142F" w:rsidRDefault="003148C9" w:rsidP="0046142F">
      <w:pPr>
        <w:rPr>
          <w:lang w:eastAsia="en-US"/>
        </w:rPr>
      </w:pPr>
      <w:r>
        <w:rPr>
          <w:lang w:eastAsia="en-US"/>
        </w:rPr>
        <w:t>Tout le monde s</w:t>
      </w:r>
      <w:r w:rsidR="0046142F">
        <w:rPr>
          <w:lang w:eastAsia="en-US"/>
        </w:rPr>
        <w:t>’</w:t>
      </w:r>
      <w:r>
        <w:rPr>
          <w:lang w:eastAsia="en-US"/>
        </w:rPr>
        <w:t>était levé</w:t>
      </w:r>
      <w:r w:rsidR="0046142F">
        <w:rPr>
          <w:lang w:eastAsia="en-US"/>
        </w:rPr>
        <w:t>.</w:t>
      </w:r>
    </w:p>
    <w:p w14:paraId="647D4C87" w14:textId="77777777" w:rsidR="0046142F" w:rsidRDefault="0046142F" w:rsidP="0046142F">
      <w:pPr>
        <w:rPr>
          <w:lang w:eastAsia="en-US"/>
        </w:rPr>
      </w:pPr>
      <w:r>
        <w:rPr>
          <w:lang w:eastAsia="en-US"/>
        </w:rPr>
        <w:t>— </w:t>
      </w:r>
      <w:r w:rsidR="003148C9">
        <w:rPr>
          <w:lang w:eastAsia="en-US"/>
        </w:rPr>
        <w:t xml:space="preserve">Où </w:t>
      </w:r>
      <w:proofErr w:type="spellStart"/>
      <w:r w:rsidR="003148C9">
        <w:rPr>
          <w:lang w:eastAsia="en-US"/>
        </w:rPr>
        <w:t>çà</w:t>
      </w:r>
      <w:proofErr w:type="spellEnd"/>
      <w:r>
        <w:rPr>
          <w:lang w:eastAsia="en-US"/>
        </w:rPr>
        <w:t xml:space="preserve"> ? </w:t>
      </w:r>
      <w:r w:rsidR="003148C9">
        <w:rPr>
          <w:lang w:eastAsia="en-US"/>
        </w:rPr>
        <w:t xml:space="preserve">demanda </w:t>
      </w:r>
      <w:proofErr w:type="spellStart"/>
      <w:r w:rsidR="003148C9">
        <w:rPr>
          <w:lang w:eastAsia="en-US"/>
        </w:rPr>
        <w:t>Maudreuil</w:t>
      </w:r>
      <w:proofErr w:type="spellEnd"/>
      <w:r>
        <w:rPr>
          <w:lang w:eastAsia="en-US"/>
        </w:rPr>
        <w:t>.</w:t>
      </w:r>
    </w:p>
    <w:p w14:paraId="7BE99149" w14:textId="77777777" w:rsidR="0046142F" w:rsidRDefault="0046142F" w:rsidP="0046142F">
      <w:pPr>
        <w:rPr>
          <w:lang w:eastAsia="en-US"/>
        </w:rPr>
      </w:pPr>
      <w:r>
        <w:rPr>
          <w:lang w:eastAsia="en-US"/>
        </w:rPr>
        <w:t>— </w:t>
      </w:r>
      <w:r w:rsidR="003148C9">
        <w:rPr>
          <w:lang w:eastAsia="en-US"/>
        </w:rPr>
        <w:t>Dans la tirelire</w:t>
      </w:r>
      <w:r>
        <w:rPr>
          <w:lang w:eastAsia="en-US"/>
        </w:rPr>
        <w:t>.</w:t>
      </w:r>
    </w:p>
    <w:p w14:paraId="69AB56CC" w14:textId="77777777" w:rsidR="0046142F" w:rsidRDefault="003148C9" w:rsidP="0046142F">
      <w:pPr>
        <w:rPr>
          <w:lang w:eastAsia="en-US"/>
        </w:rPr>
      </w:pPr>
      <w:r>
        <w:rPr>
          <w:lang w:eastAsia="en-US"/>
        </w:rPr>
        <w:t xml:space="preserve">Les héritiers de Jean </w:t>
      </w:r>
      <w:proofErr w:type="spellStart"/>
      <w:r>
        <w:rPr>
          <w:lang w:eastAsia="en-US"/>
        </w:rPr>
        <w:t>Crébu</w:t>
      </w:r>
      <w:proofErr w:type="spellEnd"/>
      <w:r>
        <w:rPr>
          <w:lang w:eastAsia="en-US"/>
        </w:rPr>
        <w:t xml:space="preserve"> se regardèrent</w:t>
      </w:r>
      <w:r w:rsidR="0046142F">
        <w:rPr>
          <w:lang w:eastAsia="en-US"/>
        </w:rPr>
        <w:t xml:space="preserve">. </w:t>
      </w:r>
      <w:r>
        <w:rPr>
          <w:lang w:eastAsia="en-US"/>
        </w:rPr>
        <w:t>Ils hésitaient à croire</w:t>
      </w:r>
      <w:r w:rsidR="0046142F">
        <w:rPr>
          <w:lang w:eastAsia="en-US"/>
        </w:rPr>
        <w:t xml:space="preserve">, </w:t>
      </w:r>
      <w:r>
        <w:rPr>
          <w:lang w:eastAsia="en-US"/>
        </w:rPr>
        <w:t>tant ce coup de fortune était au-dessus de leurs espérances</w:t>
      </w:r>
      <w:r w:rsidR="0046142F">
        <w:rPr>
          <w:lang w:eastAsia="en-US"/>
        </w:rPr>
        <w:t>.</w:t>
      </w:r>
    </w:p>
    <w:p w14:paraId="0EEE5DA6" w14:textId="499B0B9E" w:rsidR="0046142F" w:rsidRDefault="0046142F" w:rsidP="0046142F">
      <w:pPr>
        <w:rPr>
          <w:lang w:eastAsia="en-US"/>
        </w:rPr>
      </w:pPr>
      <w:r>
        <w:rPr>
          <w:lang w:eastAsia="en-US"/>
        </w:rPr>
        <w:t>— </w:t>
      </w:r>
      <w:r w:rsidR="003148C9">
        <w:rPr>
          <w:lang w:eastAsia="en-US"/>
        </w:rPr>
        <w:t>Et</w:t>
      </w:r>
      <w:r>
        <w:rPr>
          <w:lang w:eastAsia="en-US"/>
        </w:rPr>
        <w:t xml:space="preserve">… </w:t>
      </w:r>
      <w:r w:rsidR="003148C9">
        <w:rPr>
          <w:lang w:eastAsia="en-US"/>
        </w:rPr>
        <w:t>dit Fargeau</w:t>
      </w:r>
      <w:r>
        <w:rPr>
          <w:lang w:eastAsia="en-US"/>
        </w:rPr>
        <w:t xml:space="preserve">, </w:t>
      </w:r>
      <w:r w:rsidR="006C2AE1">
        <w:rPr>
          <w:lang w:eastAsia="en-US"/>
        </w:rPr>
        <w:t>—</w:t>
      </w:r>
      <w:r>
        <w:rPr>
          <w:lang w:eastAsia="en-US"/>
        </w:rPr>
        <w:t xml:space="preserve"> </w:t>
      </w:r>
      <w:r w:rsidR="003148C9">
        <w:rPr>
          <w:lang w:eastAsia="en-US"/>
        </w:rPr>
        <w:t>il est vivant</w:t>
      </w:r>
      <w:r>
        <w:rPr>
          <w:lang w:eastAsia="en-US"/>
        </w:rPr>
        <w:t> ?</w:t>
      </w:r>
    </w:p>
    <w:p w14:paraId="2084CC93" w14:textId="5873B886" w:rsidR="0046142F" w:rsidRDefault="0046142F" w:rsidP="0046142F">
      <w:pPr>
        <w:rPr>
          <w:lang w:eastAsia="en-US"/>
        </w:rPr>
      </w:pPr>
      <w:r>
        <w:rPr>
          <w:lang w:eastAsia="en-US"/>
        </w:rPr>
        <w:t>— </w:t>
      </w:r>
      <w:r w:rsidR="003148C9">
        <w:rPr>
          <w:lang w:eastAsia="en-US"/>
        </w:rPr>
        <w:t>La cave est profonde</w:t>
      </w:r>
      <w:r>
        <w:rPr>
          <w:lang w:eastAsia="en-US"/>
        </w:rPr>
        <w:t xml:space="preserve">, </w:t>
      </w:r>
      <w:r w:rsidR="003148C9">
        <w:rPr>
          <w:lang w:eastAsia="en-US"/>
        </w:rPr>
        <w:t>répondit le fantôme</w:t>
      </w:r>
      <w:r>
        <w:rPr>
          <w:lang w:eastAsia="en-US"/>
        </w:rPr>
        <w:t xml:space="preserve">, </w:t>
      </w:r>
      <w:r w:rsidR="006C2AE1">
        <w:rPr>
          <w:lang w:eastAsia="en-US"/>
        </w:rPr>
        <w:t>—</w:t>
      </w:r>
      <w:r>
        <w:rPr>
          <w:lang w:eastAsia="en-US"/>
        </w:rPr>
        <w:t xml:space="preserve"> </w:t>
      </w:r>
      <w:r w:rsidR="003148C9">
        <w:rPr>
          <w:lang w:eastAsia="en-US"/>
        </w:rPr>
        <w:t>et la maison isolée</w:t>
      </w:r>
      <w:r>
        <w:rPr>
          <w:lang w:eastAsia="en-US"/>
        </w:rPr>
        <w:t xml:space="preserve">… </w:t>
      </w:r>
      <w:r w:rsidR="003148C9">
        <w:rPr>
          <w:lang w:eastAsia="en-US"/>
        </w:rPr>
        <w:t>Il n</w:t>
      </w:r>
      <w:r>
        <w:rPr>
          <w:lang w:eastAsia="en-US"/>
        </w:rPr>
        <w:t>’</w:t>
      </w:r>
      <w:r w:rsidR="003148C9">
        <w:rPr>
          <w:lang w:eastAsia="en-US"/>
        </w:rPr>
        <w:t>a pas d</w:t>
      </w:r>
      <w:r>
        <w:rPr>
          <w:lang w:eastAsia="en-US"/>
        </w:rPr>
        <w:t>’</w:t>
      </w:r>
      <w:r w:rsidR="003148C9">
        <w:rPr>
          <w:lang w:eastAsia="en-US"/>
        </w:rPr>
        <w:t>armes</w:t>
      </w:r>
      <w:r>
        <w:rPr>
          <w:lang w:eastAsia="en-US"/>
        </w:rPr>
        <w:t xml:space="preserve">… </w:t>
      </w:r>
      <w:r w:rsidR="003148C9">
        <w:rPr>
          <w:lang w:eastAsia="en-US"/>
        </w:rPr>
        <w:t>Si le cœur vous en dit</w:t>
      </w:r>
      <w:r>
        <w:rPr>
          <w:lang w:eastAsia="en-US"/>
        </w:rPr>
        <w:t xml:space="preserve">, </w:t>
      </w:r>
      <w:r w:rsidR="003148C9">
        <w:rPr>
          <w:lang w:eastAsia="en-US"/>
        </w:rPr>
        <w:t>prenez vos pistolets et descendez</w:t>
      </w:r>
      <w:r>
        <w:rPr>
          <w:lang w:eastAsia="en-US"/>
        </w:rPr>
        <w:t xml:space="preserve">… </w:t>
      </w:r>
      <w:r w:rsidR="003148C9">
        <w:rPr>
          <w:lang w:eastAsia="en-US"/>
        </w:rPr>
        <w:t>Moi</w:t>
      </w:r>
      <w:r>
        <w:rPr>
          <w:lang w:eastAsia="en-US"/>
        </w:rPr>
        <w:t xml:space="preserve">, </w:t>
      </w:r>
      <w:r w:rsidR="003148C9">
        <w:rPr>
          <w:lang w:eastAsia="en-US"/>
        </w:rPr>
        <w:t>je m</w:t>
      </w:r>
      <w:r>
        <w:rPr>
          <w:lang w:eastAsia="en-US"/>
        </w:rPr>
        <w:t>’</w:t>
      </w:r>
      <w:r w:rsidR="003148C9">
        <w:rPr>
          <w:lang w:eastAsia="en-US"/>
        </w:rPr>
        <w:t>en lave les mains</w:t>
      </w:r>
      <w:r>
        <w:rPr>
          <w:lang w:eastAsia="en-US"/>
        </w:rPr>
        <w:t>.</w:t>
      </w:r>
    </w:p>
    <w:p w14:paraId="4F025BDC" w14:textId="698B4FE4" w:rsidR="003148C9" w:rsidRDefault="003148C9" w:rsidP="0046142F">
      <w:pPr>
        <w:pStyle w:val="Titre2"/>
        <w:rPr>
          <w:lang w:eastAsia="en-US"/>
        </w:rPr>
      </w:pPr>
      <w:bookmarkStart w:id="88" w:name="_Toc233868084"/>
      <w:bookmarkStart w:id="89" w:name="_Toc202196778"/>
      <w:r>
        <w:rPr>
          <w:lang w:eastAsia="en-US"/>
        </w:rPr>
        <w:lastRenderedPageBreak/>
        <w:t>RENDEZ-VOUS</w:t>
      </w:r>
      <w:bookmarkEnd w:id="88"/>
      <w:bookmarkEnd w:id="89"/>
      <w:r>
        <w:rPr>
          <w:lang w:eastAsia="en-US"/>
        </w:rPr>
        <w:br/>
      </w:r>
    </w:p>
    <w:p w14:paraId="0178530B" w14:textId="77777777" w:rsidR="0046142F" w:rsidRDefault="003148C9" w:rsidP="0046142F">
      <w:pPr>
        <w:rPr>
          <w:lang w:eastAsia="en-US"/>
        </w:rPr>
      </w:pPr>
      <w:r>
        <w:rPr>
          <w:lang w:eastAsia="en-US"/>
        </w:rPr>
        <w:t>Cette nouvelle</w:t>
      </w:r>
      <w:r w:rsidR="0046142F">
        <w:rPr>
          <w:lang w:eastAsia="en-US"/>
        </w:rPr>
        <w:t xml:space="preserve">, </w:t>
      </w:r>
      <w:r>
        <w:rPr>
          <w:lang w:eastAsia="en-US"/>
        </w:rPr>
        <w:t>donnée par le fantôme</w:t>
      </w:r>
      <w:r w:rsidR="0046142F">
        <w:rPr>
          <w:lang w:eastAsia="en-US"/>
        </w:rPr>
        <w:t xml:space="preserve">, </w:t>
      </w:r>
      <w:r>
        <w:rPr>
          <w:lang w:eastAsia="en-US"/>
        </w:rPr>
        <w:t>était tellement invraisemblable et venait si mal après le conte à dormir debout qu</w:t>
      </w:r>
      <w:r w:rsidR="0046142F">
        <w:rPr>
          <w:lang w:eastAsia="en-US"/>
        </w:rPr>
        <w:t>’</w:t>
      </w:r>
      <w:r>
        <w:rPr>
          <w:lang w:eastAsia="en-US"/>
        </w:rPr>
        <w:t>il avait pris la peine d</w:t>
      </w:r>
      <w:r w:rsidR="0046142F">
        <w:rPr>
          <w:lang w:eastAsia="en-US"/>
        </w:rPr>
        <w:t>’</w:t>
      </w:r>
      <w:r>
        <w:rPr>
          <w:lang w:eastAsia="en-US"/>
        </w:rPr>
        <w:t>improviser</w:t>
      </w:r>
      <w:r w:rsidR="0046142F">
        <w:rPr>
          <w:lang w:eastAsia="en-US"/>
        </w:rPr>
        <w:t xml:space="preserve">, </w:t>
      </w:r>
      <w:r>
        <w:rPr>
          <w:lang w:eastAsia="en-US"/>
        </w:rPr>
        <w:t>que tout le monde douta</w:t>
      </w:r>
      <w:r w:rsidR="0046142F">
        <w:rPr>
          <w:lang w:eastAsia="en-US"/>
        </w:rPr>
        <w:t>.</w:t>
      </w:r>
    </w:p>
    <w:p w14:paraId="792C008F" w14:textId="77777777" w:rsidR="0046142F" w:rsidRDefault="003148C9" w:rsidP="0046142F">
      <w:pPr>
        <w:rPr>
          <w:lang w:eastAsia="en-US"/>
        </w:rPr>
      </w:pPr>
      <w:proofErr w:type="spellStart"/>
      <w:r>
        <w:rPr>
          <w:lang w:eastAsia="en-US"/>
        </w:rPr>
        <w:t>Tiennet</w:t>
      </w:r>
      <w:proofErr w:type="spellEnd"/>
      <w:r>
        <w:rPr>
          <w:lang w:eastAsia="en-US"/>
        </w:rPr>
        <w:t xml:space="preserve"> </w:t>
      </w:r>
      <w:proofErr w:type="spellStart"/>
      <w:r>
        <w:rPr>
          <w:lang w:eastAsia="en-US"/>
        </w:rPr>
        <w:t>Blône</w:t>
      </w:r>
      <w:proofErr w:type="spellEnd"/>
      <w:r>
        <w:rPr>
          <w:lang w:eastAsia="en-US"/>
        </w:rPr>
        <w:t xml:space="preserve"> dans la tirel</w:t>
      </w:r>
      <w:r>
        <w:t>ire</w:t>
      </w:r>
      <w:r w:rsidR="0046142F">
        <w:rPr>
          <w:lang w:eastAsia="en-US"/>
        </w:rPr>
        <w:t xml:space="preserve"> ! </w:t>
      </w:r>
      <w:r>
        <w:rPr>
          <w:lang w:eastAsia="en-US"/>
        </w:rPr>
        <w:t>quelle apparence</w:t>
      </w:r>
      <w:r w:rsidR="0046142F">
        <w:rPr>
          <w:lang w:eastAsia="en-US"/>
        </w:rPr>
        <w:t xml:space="preserve">, </w:t>
      </w:r>
      <w:r>
        <w:rPr>
          <w:lang w:eastAsia="en-US"/>
        </w:rPr>
        <w:t>comment y serait-il entré</w:t>
      </w:r>
      <w:r w:rsidR="0046142F">
        <w:rPr>
          <w:lang w:eastAsia="en-US"/>
        </w:rPr>
        <w:t xml:space="preserve"> ? </w:t>
      </w:r>
      <w:r>
        <w:rPr>
          <w:lang w:eastAsia="en-US"/>
        </w:rPr>
        <w:t>Les cohéritiers se disaient</w:t>
      </w:r>
      <w:r w:rsidR="0046142F">
        <w:rPr>
          <w:lang w:eastAsia="en-US"/>
        </w:rPr>
        <w:t xml:space="preserve">, </w:t>
      </w:r>
      <w:r>
        <w:rPr>
          <w:lang w:eastAsia="en-US"/>
        </w:rPr>
        <w:t>chacun à part soi</w:t>
      </w:r>
      <w:r w:rsidR="0046142F">
        <w:rPr>
          <w:lang w:eastAsia="en-US"/>
        </w:rPr>
        <w:t> :</w:t>
      </w:r>
    </w:p>
    <w:p w14:paraId="32A1191E" w14:textId="77777777" w:rsidR="0046142F" w:rsidRDefault="0046142F" w:rsidP="0046142F">
      <w:pPr>
        <w:rPr>
          <w:lang w:eastAsia="en-US"/>
        </w:rPr>
      </w:pPr>
      <w:r>
        <w:rPr>
          <w:lang w:eastAsia="en-US"/>
        </w:rPr>
        <w:t>— </w:t>
      </w:r>
      <w:r w:rsidR="003148C9">
        <w:rPr>
          <w:lang w:eastAsia="en-US"/>
        </w:rPr>
        <w:t>Nous la cherchons depuis des années</w:t>
      </w:r>
      <w:r>
        <w:rPr>
          <w:lang w:eastAsia="en-US"/>
        </w:rPr>
        <w:t xml:space="preserve">, </w:t>
      </w:r>
      <w:r w:rsidR="003148C9">
        <w:rPr>
          <w:lang w:eastAsia="en-US"/>
        </w:rPr>
        <w:t>nous</w:t>
      </w:r>
      <w:r>
        <w:rPr>
          <w:lang w:eastAsia="en-US"/>
        </w:rPr>
        <w:t xml:space="preserve">, </w:t>
      </w:r>
      <w:r w:rsidR="003148C9">
        <w:rPr>
          <w:lang w:eastAsia="en-US"/>
        </w:rPr>
        <w:t>cette coquine de tirelire</w:t>
      </w:r>
      <w:r>
        <w:rPr>
          <w:lang w:eastAsia="en-US"/>
        </w:rPr>
        <w:t xml:space="preserve"> ! </w:t>
      </w:r>
      <w:r w:rsidR="003148C9">
        <w:rPr>
          <w:lang w:eastAsia="en-US"/>
        </w:rPr>
        <w:t>et voilà un homme qui tombe des bords du Danube</w:t>
      </w:r>
      <w:r>
        <w:rPr>
          <w:lang w:eastAsia="en-US"/>
        </w:rPr>
        <w:t xml:space="preserve">, </w:t>
      </w:r>
      <w:r w:rsidR="003148C9">
        <w:rPr>
          <w:lang w:eastAsia="en-US"/>
        </w:rPr>
        <w:t>et qui la trouve en un seul jour</w:t>
      </w:r>
      <w:r>
        <w:rPr>
          <w:lang w:eastAsia="en-US"/>
        </w:rPr>
        <w:t> !</w:t>
      </w:r>
    </w:p>
    <w:p w14:paraId="5B0A56BC" w14:textId="0421625A" w:rsidR="0046142F" w:rsidRDefault="0046142F" w:rsidP="0046142F">
      <w:pPr>
        <w:rPr>
          <w:lang w:eastAsia="en-US"/>
        </w:rPr>
      </w:pPr>
      <w:r>
        <w:rPr>
          <w:lang w:eastAsia="en-US"/>
        </w:rPr>
        <w:t>— </w:t>
      </w:r>
      <w:r w:rsidR="003148C9">
        <w:rPr>
          <w:lang w:eastAsia="en-US"/>
        </w:rPr>
        <w:t>Mes meilleurs amis</w:t>
      </w:r>
      <w:r>
        <w:rPr>
          <w:lang w:eastAsia="en-US"/>
        </w:rPr>
        <w:t xml:space="preserve">, </w:t>
      </w:r>
      <w:r w:rsidR="003148C9">
        <w:rPr>
          <w:lang w:eastAsia="en-US"/>
        </w:rPr>
        <w:t>dit le fantôme avec sentiment</w:t>
      </w:r>
      <w:r>
        <w:rPr>
          <w:lang w:eastAsia="en-US"/>
        </w:rPr>
        <w:t xml:space="preserve">, </w:t>
      </w:r>
      <w:r w:rsidR="006C2AE1">
        <w:rPr>
          <w:lang w:eastAsia="en-US"/>
        </w:rPr>
        <w:t>—</w:t>
      </w:r>
      <w:r>
        <w:rPr>
          <w:lang w:eastAsia="en-US"/>
        </w:rPr>
        <w:t xml:space="preserve"> </w:t>
      </w:r>
      <w:r w:rsidR="003148C9">
        <w:rPr>
          <w:lang w:eastAsia="en-US"/>
        </w:rPr>
        <w:t>ça vous étonne</w:t>
      </w:r>
      <w:r>
        <w:rPr>
          <w:lang w:eastAsia="en-US"/>
        </w:rPr>
        <w:t xml:space="preserve"> ?… </w:t>
      </w:r>
      <w:r w:rsidR="003148C9">
        <w:rPr>
          <w:lang w:eastAsia="en-US"/>
        </w:rPr>
        <w:t>je n</w:t>
      </w:r>
      <w:r>
        <w:rPr>
          <w:lang w:eastAsia="en-US"/>
        </w:rPr>
        <w:t>’</w:t>
      </w:r>
      <w:r w:rsidR="003148C9">
        <w:rPr>
          <w:lang w:eastAsia="en-US"/>
        </w:rPr>
        <w:t>en suis pas surpris</w:t>
      </w:r>
      <w:r>
        <w:rPr>
          <w:lang w:eastAsia="en-US"/>
        </w:rPr>
        <w:t xml:space="preserve">…, </w:t>
      </w:r>
      <w:r w:rsidR="003148C9">
        <w:rPr>
          <w:lang w:eastAsia="en-US"/>
        </w:rPr>
        <w:t>mais croyez-en mon cœur</w:t>
      </w:r>
      <w:r>
        <w:rPr>
          <w:lang w:eastAsia="en-US"/>
        </w:rPr>
        <w:t xml:space="preserve">… </w:t>
      </w:r>
      <w:r w:rsidR="003148C9">
        <w:rPr>
          <w:lang w:eastAsia="en-US"/>
        </w:rPr>
        <w:t>je ne me serais pas permis cette jolie histoire indienne</w:t>
      </w:r>
      <w:r>
        <w:rPr>
          <w:lang w:eastAsia="en-US"/>
        </w:rPr>
        <w:t xml:space="preserve">… </w:t>
      </w:r>
      <w:r w:rsidR="003148C9">
        <w:rPr>
          <w:lang w:eastAsia="en-US"/>
        </w:rPr>
        <w:t>car elle est jolie</w:t>
      </w:r>
      <w:r>
        <w:rPr>
          <w:lang w:eastAsia="en-US"/>
        </w:rPr>
        <w:t xml:space="preserve">, </w:t>
      </w:r>
      <w:r w:rsidR="003148C9">
        <w:rPr>
          <w:lang w:eastAsia="en-US"/>
        </w:rPr>
        <w:t>au fond</w:t>
      </w:r>
      <w:r>
        <w:rPr>
          <w:lang w:eastAsia="en-US"/>
        </w:rPr>
        <w:t xml:space="preserve">, </w:t>
      </w:r>
      <w:r w:rsidR="003148C9">
        <w:rPr>
          <w:lang w:eastAsia="en-US"/>
        </w:rPr>
        <w:t>cette histoire-là</w:t>
      </w:r>
      <w:r>
        <w:rPr>
          <w:lang w:eastAsia="en-US"/>
        </w:rPr>
        <w:t xml:space="preserve">… </w:t>
      </w:r>
      <w:r w:rsidR="003148C9">
        <w:rPr>
          <w:lang w:eastAsia="en-US"/>
        </w:rPr>
        <w:t>Je ne l</w:t>
      </w:r>
      <w:r>
        <w:rPr>
          <w:lang w:eastAsia="en-US"/>
        </w:rPr>
        <w:t>’</w:t>
      </w:r>
      <w:r w:rsidR="003148C9">
        <w:rPr>
          <w:lang w:eastAsia="en-US"/>
        </w:rPr>
        <w:t>aurais pas ri</w:t>
      </w:r>
      <w:r w:rsidR="003148C9">
        <w:t>squée</w:t>
      </w:r>
      <w:r>
        <w:rPr>
          <w:lang w:eastAsia="en-US"/>
        </w:rPr>
        <w:t xml:space="preserve">, </w:t>
      </w:r>
      <w:r w:rsidR="003148C9">
        <w:rPr>
          <w:lang w:eastAsia="en-US"/>
        </w:rPr>
        <w:t>dis-je</w:t>
      </w:r>
      <w:r>
        <w:rPr>
          <w:lang w:eastAsia="en-US"/>
        </w:rPr>
        <w:t xml:space="preserve">, </w:t>
      </w:r>
      <w:r w:rsidR="003148C9">
        <w:rPr>
          <w:lang w:eastAsia="en-US"/>
        </w:rPr>
        <w:t>si je n</w:t>
      </w:r>
      <w:r>
        <w:rPr>
          <w:lang w:eastAsia="en-US"/>
        </w:rPr>
        <w:t>’</w:t>
      </w:r>
      <w:r w:rsidR="003148C9">
        <w:rPr>
          <w:lang w:eastAsia="en-US"/>
        </w:rPr>
        <w:t>avais eu sous la main de quoi me faire pardonner ce que ma verve peut avoir d</w:t>
      </w:r>
      <w:r>
        <w:rPr>
          <w:lang w:eastAsia="en-US"/>
        </w:rPr>
        <w:t>’</w:t>
      </w:r>
      <w:r w:rsidR="003148C9">
        <w:rPr>
          <w:lang w:eastAsia="en-US"/>
        </w:rPr>
        <w:t>audacieux et d</w:t>
      </w:r>
      <w:r>
        <w:rPr>
          <w:lang w:eastAsia="en-US"/>
        </w:rPr>
        <w:t>’</w:t>
      </w:r>
      <w:r w:rsidR="003148C9">
        <w:rPr>
          <w:lang w:eastAsia="en-US"/>
        </w:rPr>
        <w:t>un peu caustique</w:t>
      </w:r>
      <w:r>
        <w:rPr>
          <w:lang w:eastAsia="en-US"/>
        </w:rPr>
        <w:t xml:space="preserve">… </w:t>
      </w:r>
      <w:r w:rsidR="003148C9">
        <w:rPr>
          <w:lang w:eastAsia="en-US"/>
        </w:rPr>
        <w:t>Sérieusement parlant</w:t>
      </w:r>
      <w:r>
        <w:rPr>
          <w:lang w:eastAsia="en-US"/>
        </w:rPr>
        <w:t xml:space="preserve">, </w:t>
      </w:r>
      <w:r w:rsidR="003148C9">
        <w:rPr>
          <w:lang w:eastAsia="en-US"/>
        </w:rPr>
        <w:t>j</w:t>
      </w:r>
      <w:r>
        <w:rPr>
          <w:lang w:eastAsia="en-US"/>
        </w:rPr>
        <w:t>’</w:t>
      </w:r>
      <w:r w:rsidR="003148C9">
        <w:rPr>
          <w:lang w:eastAsia="en-US"/>
        </w:rPr>
        <w:t>ai trouvé ce beau garçon endormi dans ma cave en faisant la ronde quotidienne qui m</w:t>
      </w:r>
      <w:r>
        <w:rPr>
          <w:lang w:eastAsia="en-US"/>
        </w:rPr>
        <w:t>’</w:t>
      </w:r>
      <w:r w:rsidR="003148C9">
        <w:rPr>
          <w:lang w:eastAsia="en-US"/>
        </w:rPr>
        <w:t>est prescrite par nos statuts</w:t>
      </w:r>
      <w:r>
        <w:rPr>
          <w:lang w:eastAsia="en-US"/>
        </w:rPr>
        <w:t xml:space="preserve">… </w:t>
      </w:r>
      <w:r w:rsidR="003148C9">
        <w:rPr>
          <w:lang w:eastAsia="en-US"/>
        </w:rPr>
        <w:t>Un instant</w:t>
      </w:r>
      <w:r>
        <w:rPr>
          <w:lang w:eastAsia="en-US"/>
        </w:rPr>
        <w:t xml:space="preserve">, </w:t>
      </w:r>
      <w:r w:rsidR="003148C9">
        <w:rPr>
          <w:lang w:eastAsia="en-US"/>
        </w:rPr>
        <w:t>j</w:t>
      </w:r>
      <w:r>
        <w:rPr>
          <w:lang w:eastAsia="en-US"/>
        </w:rPr>
        <w:t>’</w:t>
      </w:r>
      <w:r w:rsidR="003148C9">
        <w:rPr>
          <w:lang w:eastAsia="en-US"/>
        </w:rPr>
        <w:t>ai eu l</w:t>
      </w:r>
      <w:r>
        <w:rPr>
          <w:lang w:eastAsia="en-US"/>
        </w:rPr>
        <w:t>’</w:t>
      </w:r>
      <w:r w:rsidR="003148C9">
        <w:rPr>
          <w:lang w:eastAsia="en-US"/>
        </w:rPr>
        <w:t>idée de lui couler une balle dans l</w:t>
      </w:r>
      <w:r>
        <w:rPr>
          <w:lang w:eastAsia="en-US"/>
        </w:rPr>
        <w:t>’</w:t>
      </w:r>
      <w:r w:rsidR="003148C9">
        <w:rPr>
          <w:lang w:eastAsia="en-US"/>
        </w:rPr>
        <w:t>oreille</w:t>
      </w:r>
      <w:r>
        <w:rPr>
          <w:lang w:eastAsia="en-US"/>
        </w:rPr>
        <w:t>…</w:t>
      </w:r>
    </w:p>
    <w:p w14:paraId="596702A2" w14:textId="77777777" w:rsidR="0046142F" w:rsidRDefault="0046142F" w:rsidP="0046142F">
      <w:pPr>
        <w:rPr>
          <w:lang w:eastAsia="en-US"/>
        </w:rPr>
      </w:pPr>
      <w:r>
        <w:rPr>
          <w:lang w:eastAsia="en-US"/>
        </w:rPr>
        <w:t>— </w:t>
      </w:r>
      <w:r w:rsidR="003148C9">
        <w:rPr>
          <w:lang w:eastAsia="en-US"/>
        </w:rPr>
        <w:t>Et vous ne l</w:t>
      </w:r>
      <w:r>
        <w:rPr>
          <w:lang w:eastAsia="en-US"/>
        </w:rPr>
        <w:t>’</w:t>
      </w:r>
      <w:r w:rsidR="003148C9">
        <w:rPr>
          <w:lang w:eastAsia="en-US"/>
        </w:rPr>
        <w:t>avez pas fait</w:t>
      </w:r>
      <w:r>
        <w:rPr>
          <w:lang w:eastAsia="en-US"/>
        </w:rPr>
        <w:t xml:space="preserve"> ! </w:t>
      </w:r>
      <w:r w:rsidR="003148C9">
        <w:rPr>
          <w:lang w:eastAsia="en-US"/>
        </w:rPr>
        <w:t>s</w:t>
      </w:r>
      <w:r>
        <w:rPr>
          <w:lang w:eastAsia="en-US"/>
        </w:rPr>
        <w:t>’</w:t>
      </w:r>
      <w:r w:rsidR="003148C9">
        <w:rPr>
          <w:lang w:eastAsia="en-US"/>
        </w:rPr>
        <w:t>écria Cousin-et-Ami</w:t>
      </w:r>
      <w:r>
        <w:rPr>
          <w:lang w:eastAsia="en-US"/>
        </w:rPr>
        <w:t>.</w:t>
      </w:r>
    </w:p>
    <w:p w14:paraId="3676AD35" w14:textId="77777777" w:rsidR="0046142F" w:rsidRDefault="0046142F" w:rsidP="0046142F">
      <w:pPr>
        <w:rPr>
          <w:lang w:eastAsia="en-US"/>
        </w:rPr>
      </w:pPr>
      <w:r>
        <w:rPr>
          <w:lang w:eastAsia="en-US"/>
        </w:rPr>
        <w:t>— </w:t>
      </w:r>
      <w:r w:rsidR="003148C9">
        <w:rPr>
          <w:lang w:eastAsia="en-US"/>
        </w:rPr>
        <w:t>Mon bon enfant</w:t>
      </w:r>
      <w:r>
        <w:rPr>
          <w:lang w:eastAsia="en-US"/>
        </w:rPr>
        <w:t xml:space="preserve">, </w:t>
      </w:r>
      <w:r w:rsidR="003148C9">
        <w:rPr>
          <w:lang w:eastAsia="en-US"/>
        </w:rPr>
        <w:t>je vous en ai réservé l</w:t>
      </w:r>
      <w:r>
        <w:rPr>
          <w:lang w:eastAsia="en-US"/>
        </w:rPr>
        <w:t>’</w:t>
      </w:r>
      <w:r w:rsidR="003148C9">
        <w:rPr>
          <w:lang w:eastAsia="en-US"/>
        </w:rPr>
        <w:t>honneur</w:t>
      </w:r>
      <w:r>
        <w:rPr>
          <w:lang w:eastAsia="en-US"/>
        </w:rPr>
        <w:t xml:space="preserve">, </w:t>
      </w:r>
      <w:r w:rsidR="003148C9">
        <w:rPr>
          <w:lang w:eastAsia="en-US"/>
        </w:rPr>
        <w:t>répliqua le fantôme</w:t>
      </w:r>
      <w:r>
        <w:rPr>
          <w:lang w:eastAsia="en-US"/>
        </w:rPr>
        <w:t>.</w:t>
      </w:r>
    </w:p>
    <w:p w14:paraId="79C6F3FC" w14:textId="77777777" w:rsidR="0046142F" w:rsidRDefault="003148C9" w:rsidP="0046142F">
      <w:pPr>
        <w:rPr>
          <w:lang w:eastAsia="en-US"/>
        </w:rPr>
      </w:pPr>
      <w:r>
        <w:rPr>
          <w:lang w:eastAsia="en-US"/>
        </w:rPr>
        <w:t>Cousin-et-Ami rentra ses cornes</w:t>
      </w:r>
      <w:r w:rsidR="0046142F">
        <w:rPr>
          <w:lang w:eastAsia="en-US"/>
        </w:rPr>
        <w:t>.</w:t>
      </w:r>
    </w:p>
    <w:p w14:paraId="50BDF549" w14:textId="5A1E3672" w:rsidR="0046142F" w:rsidRDefault="0046142F" w:rsidP="0046142F">
      <w:pPr>
        <w:rPr>
          <w:lang w:eastAsia="en-US"/>
        </w:rPr>
      </w:pPr>
      <w:r>
        <w:rPr>
          <w:lang w:eastAsia="en-US"/>
        </w:rPr>
        <w:t>— </w:t>
      </w:r>
      <w:r w:rsidR="003148C9">
        <w:rPr>
          <w:lang w:eastAsia="en-US"/>
        </w:rPr>
        <w:t>Il est là-dedans depuis hier soir</w:t>
      </w:r>
      <w:r>
        <w:rPr>
          <w:lang w:eastAsia="en-US"/>
        </w:rPr>
        <w:t xml:space="preserve">, </w:t>
      </w:r>
      <w:r w:rsidR="003148C9">
        <w:rPr>
          <w:lang w:eastAsia="en-US"/>
        </w:rPr>
        <w:t>reprit le vieil Honoré</w:t>
      </w:r>
      <w:r>
        <w:rPr>
          <w:lang w:eastAsia="en-US"/>
        </w:rPr>
        <w:t xml:space="preserve"> ; </w:t>
      </w:r>
      <w:r w:rsidR="006C2AE1">
        <w:rPr>
          <w:lang w:eastAsia="en-US"/>
        </w:rPr>
        <w:t>—</w:t>
      </w:r>
      <w:r>
        <w:rPr>
          <w:lang w:eastAsia="en-US"/>
        </w:rPr>
        <w:t xml:space="preserve"> </w:t>
      </w:r>
      <w:r w:rsidR="003148C9">
        <w:rPr>
          <w:lang w:eastAsia="en-US"/>
        </w:rPr>
        <w:t>il m</w:t>
      </w:r>
      <w:r>
        <w:rPr>
          <w:lang w:eastAsia="en-US"/>
        </w:rPr>
        <w:t>’</w:t>
      </w:r>
      <w:r w:rsidR="003148C9">
        <w:rPr>
          <w:lang w:eastAsia="en-US"/>
        </w:rPr>
        <w:t>aura suivi comme autrefois papa Romblon</w:t>
      </w:r>
      <w:r>
        <w:rPr>
          <w:lang w:eastAsia="en-US"/>
        </w:rPr>
        <w:t xml:space="preserve">, </w:t>
      </w:r>
      <w:r w:rsidR="003148C9">
        <w:rPr>
          <w:lang w:eastAsia="en-US"/>
        </w:rPr>
        <w:t>car il n</w:t>
      </w:r>
      <w:r>
        <w:rPr>
          <w:lang w:eastAsia="en-US"/>
        </w:rPr>
        <w:t>’</w:t>
      </w:r>
      <w:r w:rsidR="003148C9">
        <w:rPr>
          <w:lang w:eastAsia="en-US"/>
        </w:rPr>
        <w:t xml:space="preserve">y a </w:t>
      </w:r>
      <w:r w:rsidR="003148C9">
        <w:rPr>
          <w:lang w:eastAsia="en-US"/>
        </w:rPr>
        <w:lastRenderedPageBreak/>
        <w:t>pas d</w:t>
      </w:r>
      <w:r>
        <w:rPr>
          <w:lang w:eastAsia="en-US"/>
        </w:rPr>
        <w:t>’</w:t>
      </w:r>
      <w:r w:rsidR="003148C9">
        <w:rPr>
          <w:lang w:eastAsia="en-US"/>
        </w:rPr>
        <w:t>issue</w:t>
      </w:r>
      <w:r>
        <w:rPr>
          <w:lang w:eastAsia="en-US"/>
        </w:rPr>
        <w:t xml:space="preserve">… </w:t>
      </w:r>
      <w:r w:rsidR="003148C9">
        <w:rPr>
          <w:lang w:eastAsia="en-US"/>
        </w:rPr>
        <w:t>Vers neuf heure</w:t>
      </w:r>
      <w:r w:rsidR="003148C9">
        <w:rPr>
          <w:lang w:eastAsia="en-US"/>
        </w:rPr>
        <w:t>s</w:t>
      </w:r>
      <w:r>
        <w:rPr>
          <w:lang w:eastAsia="en-US"/>
        </w:rPr>
        <w:t xml:space="preserve">, </w:t>
      </w:r>
      <w:r w:rsidR="003148C9">
        <w:rPr>
          <w:lang w:eastAsia="en-US"/>
        </w:rPr>
        <w:t>ce matin</w:t>
      </w:r>
      <w:r>
        <w:rPr>
          <w:lang w:eastAsia="en-US"/>
        </w:rPr>
        <w:t xml:space="preserve">, </w:t>
      </w:r>
      <w:r w:rsidR="003148C9">
        <w:rPr>
          <w:lang w:eastAsia="en-US"/>
        </w:rPr>
        <w:t>il s</w:t>
      </w:r>
      <w:r>
        <w:rPr>
          <w:lang w:eastAsia="en-US"/>
        </w:rPr>
        <w:t>’</w:t>
      </w:r>
      <w:r w:rsidR="003148C9">
        <w:rPr>
          <w:lang w:eastAsia="en-US"/>
        </w:rPr>
        <w:t>est réveillé</w:t>
      </w:r>
      <w:r>
        <w:rPr>
          <w:lang w:eastAsia="en-US"/>
        </w:rPr>
        <w:t xml:space="preserve">… </w:t>
      </w:r>
      <w:r w:rsidR="003148C9">
        <w:rPr>
          <w:lang w:eastAsia="en-US"/>
        </w:rPr>
        <w:t>Bonté de Dieu</w:t>
      </w:r>
      <w:r>
        <w:rPr>
          <w:lang w:eastAsia="en-US"/>
        </w:rPr>
        <w:t xml:space="preserve"> ! </w:t>
      </w:r>
      <w:r w:rsidR="003148C9">
        <w:rPr>
          <w:lang w:eastAsia="en-US"/>
        </w:rPr>
        <w:t>si vous saviez quelle vie il a fait dans son trou</w:t>
      </w:r>
      <w:r>
        <w:rPr>
          <w:lang w:eastAsia="en-US"/>
        </w:rPr>
        <w:t xml:space="preserve">… </w:t>
      </w:r>
      <w:r w:rsidR="003148C9">
        <w:rPr>
          <w:lang w:eastAsia="en-US"/>
        </w:rPr>
        <w:t>J</w:t>
      </w:r>
      <w:r>
        <w:rPr>
          <w:lang w:eastAsia="en-US"/>
        </w:rPr>
        <w:t>’</w:t>
      </w:r>
      <w:r w:rsidR="003148C9">
        <w:rPr>
          <w:lang w:eastAsia="en-US"/>
        </w:rPr>
        <w:t>ai cru que la maison allait tomber</w:t>
      </w:r>
      <w:r>
        <w:rPr>
          <w:lang w:eastAsia="en-US"/>
        </w:rPr>
        <w:t xml:space="preserve">. </w:t>
      </w:r>
      <w:r w:rsidR="003148C9">
        <w:rPr>
          <w:lang w:eastAsia="en-US"/>
        </w:rPr>
        <w:t>J</w:t>
      </w:r>
      <w:r>
        <w:rPr>
          <w:lang w:eastAsia="en-US"/>
        </w:rPr>
        <w:t>’</w:t>
      </w:r>
      <w:r w:rsidR="003148C9">
        <w:rPr>
          <w:lang w:eastAsia="en-US"/>
        </w:rPr>
        <w:t>ai soulevé un coin de la trappe</w:t>
      </w:r>
      <w:r>
        <w:rPr>
          <w:lang w:eastAsia="en-US"/>
        </w:rPr>
        <w:t xml:space="preserve">… </w:t>
      </w:r>
      <w:r w:rsidR="003148C9">
        <w:rPr>
          <w:lang w:eastAsia="en-US"/>
        </w:rPr>
        <w:t>il se faisait de la lumière avec des bougies de briquet</w:t>
      </w:r>
      <w:r>
        <w:rPr>
          <w:lang w:eastAsia="en-US"/>
        </w:rPr>
        <w:t xml:space="preserve">…, </w:t>
      </w:r>
      <w:r w:rsidR="003148C9">
        <w:rPr>
          <w:lang w:eastAsia="en-US"/>
        </w:rPr>
        <w:t>mais ça ne dure pas longtemps</w:t>
      </w:r>
      <w:r>
        <w:rPr>
          <w:lang w:eastAsia="en-US"/>
        </w:rPr>
        <w:t xml:space="preserve">… </w:t>
      </w:r>
      <w:r w:rsidR="003148C9">
        <w:rPr>
          <w:lang w:eastAsia="en-US"/>
        </w:rPr>
        <w:t>Je l</w:t>
      </w:r>
      <w:r>
        <w:rPr>
          <w:lang w:eastAsia="en-US"/>
        </w:rPr>
        <w:t>’</w:t>
      </w:r>
      <w:r w:rsidR="003148C9">
        <w:rPr>
          <w:lang w:eastAsia="en-US"/>
        </w:rPr>
        <w:t>ai vu prendre des sacoches dans le tas qui est sous la trappe et les lancer contre la porte</w:t>
      </w:r>
      <w:r>
        <w:rPr>
          <w:lang w:eastAsia="en-US"/>
        </w:rPr>
        <w:t xml:space="preserve">… </w:t>
      </w:r>
      <w:r w:rsidR="003148C9">
        <w:rPr>
          <w:lang w:eastAsia="en-US"/>
        </w:rPr>
        <w:t>Ah</w:t>
      </w:r>
      <w:r>
        <w:rPr>
          <w:lang w:eastAsia="en-US"/>
        </w:rPr>
        <w:t xml:space="preserve"> ! </w:t>
      </w:r>
      <w:r w:rsidR="003148C9">
        <w:rPr>
          <w:lang w:eastAsia="en-US"/>
        </w:rPr>
        <w:t>la porte est bonne</w:t>
      </w:r>
      <w:r>
        <w:rPr>
          <w:lang w:eastAsia="en-US"/>
        </w:rPr>
        <w:t xml:space="preserve">… </w:t>
      </w:r>
      <w:r w:rsidR="003148C9">
        <w:rPr>
          <w:lang w:eastAsia="en-US"/>
        </w:rPr>
        <w:t>Quand il a eu bien travaillé</w:t>
      </w:r>
      <w:r>
        <w:rPr>
          <w:lang w:eastAsia="en-US"/>
        </w:rPr>
        <w:t xml:space="preserve">, </w:t>
      </w:r>
      <w:r w:rsidR="003148C9">
        <w:rPr>
          <w:lang w:eastAsia="en-US"/>
        </w:rPr>
        <w:t>il s</w:t>
      </w:r>
      <w:r>
        <w:rPr>
          <w:lang w:eastAsia="en-US"/>
        </w:rPr>
        <w:t>’</w:t>
      </w:r>
      <w:r w:rsidR="003148C9">
        <w:rPr>
          <w:lang w:eastAsia="en-US"/>
        </w:rPr>
        <w:t>est reposé sans doute</w:t>
      </w:r>
      <w:r>
        <w:rPr>
          <w:lang w:eastAsia="en-US"/>
        </w:rPr>
        <w:t xml:space="preserve">, </w:t>
      </w:r>
      <w:r w:rsidR="003148C9">
        <w:rPr>
          <w:lang w:eastAsia="en-US"/>
        </w:rPr>
        <w:t>car voilà déjà du temps qu</w:t>
      </w:r>
      <w:r>
        <w:rPr>
          <w:lang w:eastAsia="en-US"/>
        </w:rPr>
        <w:t>’</w:t>
      </w:r>
      <w:r w:rsidR="003148C9">
        <w:rPr>
          <w:lang w:eastAsia="en-US"/>
        </w:rPr>
        <w:t>on ne l</w:t>
      </w:r>
      <w:r>
        <w:rPr>
          <w:lang w:eastAsia="en-US"/>
        </w:rPr>
        <w:t>’</w:t>
      </w:r>
      <w:r w:rsidR="003148C9">
        <w:rPr>
          <w:lang w:eastAsia="en-US"/>
        </w:rPr>
        <w:t>entend plus</w:t>
      </w:r>
      <w:r>
        <w:rPr>
          <w:lang w:eastAsia="en-US"/>
        </w:rPr>
        <w:t xml:space="preserve">… </w:t>
      </w:r>
      <w:r w:rsidR="003148C9">
        <w:rPr>
          <w:lang w:eastAsia="en-US"/>
        </w:rPr>
        <w:t>Voyez-vous</w:t>
      </w:r>
      <w:r>
        <w:rPr>
          <w:lang w:eastAsia="en-US"/>
        </w:rPr>
        <w:t xml:space="preserve">, </w:t>
      </w:r>
      <w:r w:rsidR="003148C9">
        <w:rPr>
          <w:lang w:eastAsia="en-US"/>
        </w:rPr>
        <w:t xml:space="preserve">mes </w:t>
      </w:r>
      <w:proofErr w:type="spellStart"/>
      <w:r w:rsidR="003148C9">
        <w:rPr>
          <w:lang w:eastAsia="en-US"/>
        </w:rPr>
        <w:t>bichonneaux</w:t>
      </w:r>
      <w:proofErr w:type="spellEnd"/>
      <w:r>
        <w:rPr>
          <w:lang w:eastAsia="en-US"/>
        </w:rPr>
        <w:t xml:space="preserve">, </w:t>
      </w:r>
      <w:r w:rsidR="003148C9">
        <w:rPr>
          <w:lang w:eastAsia="en-US"/>
        </w:rPr>
        <w:t>il y a deux manière</w:t>
      </w:r>
      <w:r w:rsidR="003148C9">
        <w:rPr>
          <w:lang w:eastAsia="en-US"/>
        </w:rPr>
        <w:t>s</w:t>
      </w:r>
      <w:r>
        <w:rPr>
          <w:lang w:eastAsia="en-US"/>
        </w:rPr>
        <w:t xml:space="preserve"> : </w:t>
      </w:r>
      <w:r w:rsidR="003148C9">
        <w:rPr>
          <w:lang w:eastAsia="en-US"/>
        </w:rPr>
        <w:t>le laisser là se mitonner tout seul comme le Romblon ou le dépêcher à l</w:t>
      </w:r>
      <w:r>
        <w:rPr>
          <w:lang w:eastAsia="en-US"/>
        </w:rPr>
        <w:t>’</w:t>
      </w:r>
      <w:r w:rsidR="003148C9">
        <w:rPr>
          <w:lang w:eastAsia="en-US"/>
        </w:rPr>
        <w:t>instant</w:t>
      </w:r>
      <w:r>
        <w:rPr>
          <w:lang w:eastAsia="en-US"/>
        </w:rPr>
        <w:t xml:space="preserve"> ; </w:t>
      </w:r>
      <w:r w:rsidR="003148C9">
        <w:rPr>
          <w:lang w:eastAsia="en-US"/>
        </w:rPr>
        <w:t>ça vous regarde</w:t>
      </w:r>
      <w:r>
        <w:rPr>
          <w:lang w:eastAsia="en-US"/>
        </w:rPr>
        <w:t>.</w:t>
      </w:r>
    </w:p>
    <w:p w14:paraId="683A402B" w14:textId="77777777" w:rsidR="0046142F" w:rsidRDefault="003148C9" w:rsidP="0046142F">
      <w:pPr>
        <w:rPr>
          <w:lang w:eastAsia="en-US"/>
        </w:rPr>
      </w:pPr>
      <w:r>
        <w:rPr>
          <w:lang w:eastAsia="en-US"/>
        </w:rPr>
        <w:t>Fargeau se rassit</w:t>
      </w:r>
      <w:r w:rsidR="0046142F">
        <w:rPr>
          <w:lang w:eastAsia="en-US"/>
        </w:rPr>
        <w:t>.</w:t>
      </w:r>
    </w:p>
    <w:p w14:paraId="6B355ADD" w14:textId="77777777" w:rsidR="0046142F" w:rsidRDefault="003148C9" w:rsidP="0046142F">
      <w:pPr>
        <w:rPr>
          <w:lang w:eastAsia="en-US"/>
        </w:rPr>
      </w:pPr>
      <w:proofErr w:type="spellStart"/>
      <w:r>
        <w:rPr>
          <w:lang w:eastAsia="en-US"/>
        </w:rPr>
        <w:t>Maudreuil</w:t>
      </w:r>
      <w:proofErr w:type="spellEnd"/>
      <w:r w:rsidR="0046142F">
        <w:rPr>
          <w:lang w:eastAsia="en-US"/>
        </w:rPr>
        <w:t xml:space="preserve">, </w:t>
      </w:r>
      <w:proofErr w:type="spellStart"/>
      <w:r>
        <w:rPr>
          <w:lang w:eastAsia="en-US"/>
        </w:rPr>
        <w:t>Houël</w:t>
      </w:r>
      <w:proofErr w:type="spellEnd"/>
      <w:r>
        <w:rPr>
          <w:lang w:eastAsia="en-US"/>
        </w:rPr>
        <w:t xml:space="preserve"> et Morin s</w:t>
      </w:r>
      <w:r w:rsidR="0046142F">
        <w:rPr>
          <w:lang w:eastAsia="en-US"/>
        </w:rPr>
        <w:t>’</w:t>
      </w:r>
      <w:r>
        <w:rPr>
          <w:lang w:eastAsia="en-US"/>
        </w:rPr>
        <w:t>interrogeaient de l</w:t>
      </w:r>
      <w:r w:rsidR="0046142F">
        <w:rPr>
          <w:lang w:eastAsia="en-US"/>
        </w:rPr>
        <w:t>’</w:t>
      </w:r>
      <w:r>
        <w:rPr>
          <w:lang w:eastAsia="en-US"/>
        </w:rPr>
        <w:t>œil</w:t>
      </w:r>
      <w:r w:rsidR="0046142F">
        <w:rPr>
          <w:lang w:eastAsia="en-US"/>
        </w:rPr>
        <w:t>.</w:t>
      </w:r>
    </w:p>
    <w:p w14:paraId="095C8094" w14:textId="77777777" w:rsidR="0046142F" w:rsidRDefault="0046142F" w:rsidP="0046142F">
      <w:pPr>
        <w:rPr>
          <w:lang w:eastAsia="en-US"/>
        </w:rPr>
      </w:pPr>
      <w:r>
        <w:rPr>
          <w:lang w:eastAsia="en-US"/>
        </w:rPr>
        <w:t>— </w:t>
      </w:r>
      <w:r w:rsidR="003148C9">
        <w:rPr>
          <w:lang w:eastAsia="en-US"/>
        </w:rPr>
        <w:t>Ça a l</w:t>
      </w:r>
      <w:r>
        <w:rPr>
          <w:lang w:eastAsia="en-US"/>
        </w:rPr>
        <w:t>’</w:t>
      </w:r>
      <w:r w:rsidR="003148C9">
        <w:rPr>
          <w:lang w:eastAsia="en-US"/>
        </w:rPr>
        <w:t>air vrai</w:t>
      </w:r>
      <w:r>
        <w:rPr>
          <w:lang w:eastAsia="en-US"/>
        </w:rPr>
        <w:t xml:space="preserve">, </w:t>
      </w:r>
      <w:r w:rsidR="003148C9">
        <w:rPr>
          <w:lang w:eastAsia="en-US"/>
        </w:rPr>
        <w:t>tout ça</w:t>
      </w:r>
      <w:r>
        <w:rPr>
          <w:lang w:eastAsia="en-US"/>
        </w:rPr>
        <w:t xml:space="preserve">, </w:t>
      </w:r>
      <w:r w:rsidR="003148C9">
        <w:rPr>
          <w:lang w:eastAsia="en-US"/>
        </w:rPr>
        <w:t xml:space="preserve">dit </w:t>
      </w:r>
      <w:proofErr w:type="spellStart"/>
      <w:r w:rsidR="003148C9">
        <w:rPr>
          <w:lang w:eastAsia="en-US"/>
        </w:rPr>
        <w:t>Guérineul</w:t>
      </w:r>
      <w:proofErr w:type="spellEnd"/>
      <w:r>
        <w:rPr>
          <w:lang w:eastAsia="en-US"/>
        </w:rPr>
        <w:t xml:space="preserve"> ; </w:t>
      </w:r>
      <w:r w:rsidR="003148C9">
        <w:rPr>
          <w:lang w:eastAsia="en-US"/>
        </w:rPr>
        <w:t>le vieux n</w:t>
      </w:r>
      <w:r>
        <w:rPr>
          <w:lang w:eastAsia="en-US"/>
        </w:rPr>
        <w:t>’</w:t>
      </w:r>
      <w:r w:rsidR="003148C9">
        <w:rPr>
          <w:lang w:eastAsia="en-US"/>
        </w:rPr>
        <w:t>oserait pas nous en tirer une de cette longueur-là</w:t>
      </w:r>
      <w:r>
        <w:rPr>
          <w:lang w:eastAsia="en-US"/>
        </w:rPr>
        <w:t xml:space="preserve">… </w:t>
      </w:r>
      <w:r w:rsidR="003148C9">
        <w:rPr>
          <w:lang w:eastAsia="en-US"/>
        </w:rPr>
        <w:t>Moi je dis</w:t>
      </w:r>
      <w:r>
        <w:rPr>
          <w:lang w:eastAsia="en-US"/>
        </w:rPr>
        <w:t xml:space="preserve"> : </w:t>
      </w:r>
      <w:r w:rsidR="003148C9">
        <w:rPr>
          <w:lang w:eastAsia="en-US"/>
        </w:rPr>
        <w:t>Roule ta bosse</w:t>
      </w:r>
      <w:r>
        <w:rPr>
          <w:lang w:eastAsia="en-US"/>
        </w:rPr>
        <w:t xml:space="preserve">, </w:t>
      </w:r>
      <w:proofErr w:type="spellStart"/>
      <w:r w:rsidR="003148C9">
        <w:rPr>
          <w:lang w:eastAsia="en-US"/>
        </w:rPr>
        <w:t>sacrebleure</w:t>
      </w:r>
      <w:proofErr w:type="spellEnd"/>
      <w:r>
        <w:rPr>
          <w:lang w:eastAsia="en-US"/>
        </w:rPr>
        <w:t xml:space="preserve"> ! </w:t>
      </w:r>
      <w:r w:rsidR="003148C9">
        <w:rPr>
          <w:lang w:eastAsia="en-US"/>
        </w:rPr>
        <w:t>J</w:t>
      </w:r>
      <w:r>
        <w:rPr>
          <w:lang w:eastAsia="en-US"/>
        </w:rPr>
        <w:t>’</w:t>
      </w:r>
      <w:r w:rsidR="003148C9">
        <w:rPr>
          <w:lang w:eastAsia="en-US"/>
        </w:rPr>
        <w:t>opine pour casser le gars en deux temps</w:t>
      </w:r>
      <w:r>
        <w:rPr>
          <w:lang w:eastAsia="en-US"/>
        </w:rPr>
        <w:t>.</w:t>
      </w:r>
    </w:p>
    <w:p w14:paraId="47A76070"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peut-être le plus prudent</w:t>
      </w:r>
      <w:r>
        <w:rPr>
          <w:lang w:eastAsia="en-US"/>
        </w:rPr>
        <w:t xml:space="preserve">, </w:t>
      </w:r>
      <w:r w:rsidR="003148C9">
        <w:rPr>
          <w:lang w:eastAsia="en-US"/>
        </w:rPr>
        <w:t xml:space="preserve">appuya </w:t>
      </w:r>
      <w:proofErr w:type="spellStart"/>
      <w:r w:rsidR="003148C9">
        <w:rPr>
          <w:lang w:eastAsia="en-US"/>
        </w:rPr>
        <w:t>Houël</w:t>
      </w:r>
      <w:proofErr w:type="spellEnd"/>
      <w:r>
        <w:rPr>
          <w:lang w:eastAsia="en-US"/>
        </w:rPr>
        <w:t>.</w:t>
      </w:r>
    </w:p>
    <w:p w14:paraId="4F410675" w14:textId="77777777" w:rsidR="0046142F" w:rsidRDefault="0046142F" w:rsidP="0046142F">
      <w:pPr>
        <w:rPr>
          <w:lang w:eastAsia="en-US"/>
        </w:rPr>
      </w:pPr>
      <w:r>
        <w:rPr>
          <w:lang w:eastAsia="en-US"/>
        </w:rPr>
        <w:t>— </w:t>
      </w:r>
      <w:r w:rsidR="003148C9">
        <w:rPr>
          <w:lang w:eastAsia="en-US"/>
        </w:rPr>
        <w:t>Je suis de cet avis</w:t>
      </w:r>
      <w:r>
        <w:rPr>
          <w:lang w:eastAsia="en-US"/>
        </w:rPr>
        <w:t xml:space="preserve">… </w:t>
      </w:r>
      <w:r w:rsidR="003148C9">
        <w:rPr>
          <w:lang w:eastAsia="en-US"/>
        </w:rPr>
        <w:t>murmura Morin</w:t>
      </w:r>
      <w:r>
        <w:rPr>
          <w:lang w:eastAsia="en-US"/>
        </w:rPr>
        <w:t>.</w:t>
      </w:r>
    </w:p>
    <w:p w14:paraId="2BDDE0A5" w14:textId="68CF9BD3" w:rsidR="0046142F" w:rsidRDefault="0046142F" w:rsidP="0046142F">
      <w:pPr>
        <w:rPr>
          <w:lang w:eastAsia="en-US"/>
        </w:rPr>
      </w:pPr>
      <w:r>
        <w:rPr>
          <w:lang w:eastAsia="en-US"/>
        </w:rPr>
        <w:t>— </w:t>
      </w:r>
      <w:r w:rsidR="003148C9">
        <w:rPr>
          <w:lang w:eastAsia="en-US"/>
        </w:rPr>
        <w:t xml:space="preserve">Moi </w:t>
      </w:r>
      <w:r w:rsidR="003148C9">
        <w:rPr>
          <w:lang w:eastAsia="en-US"/>
        </w:rPr>
        <w:t>aussi</w:t>
      </w:r>
      <w:r>
        <w:rPr>
          <w:lang w:eastAsia="en-US"/>
        </w:rPr>
        <w:t xml:space="preserve">… </w:t>
      </w:r>
      <w:r w:rsidR="003148C9">
        <w:rPr>
          <w:lang w:eastAsia="en-US"/>
        </w:rPr>
        <w:t xml:space="preserve">dit </w:t>
      </w:r>
      <w:proofErr w:type="spellStart"/>
      <w:r w:rsidR="003148C9">
        <w:rPr>
          <w:lang w:eastAsia="en-US"/>
        </w:rPr>
        <w:t>Maudreuil</w:t>
      </w:r>
      <w:proofErr w:type="spellEnd"/>
      <w:r>
        <w:rPr>
          <w:lang w:eastAsia="en-US"/>
        </w:rPr>
        <w:t>.</w:t>
      </w:r>
    </w:p>
    <w:p w14:paraId="680D75CC" w14:textId="19639FC9" w:rsidR="0046142F" w:rsidRDefault="003148C9" w:rsidP="0046142F">
      <w:pPr>
        <w:rPr>
          <w:lang w:eastAsia="en-US"/>
        </w:rPr>
      </w:pPr>
      <w:r>
        <w:rPr>
          <w:lang w:eastAsia="en-US"/>
        </w:rPr>
        <w:t>Ces trois messieurs n</w:t>
      </w:r>
      <w:r w:rsidR="0046142F">
        <w:rPr>
          <w:lang w:eastAsia="en-US"/>
        </w:rPr>
        <w:t>’</w:t>
      </w:r>
      <w:r>
        <w:rPr>
          <w:lang w:eastAsia="en-US"/>
        </w:rPr>
        <w:t>y allaient pas de très bon cœur</w:t>
      </w:r>
      <w:r w:rsidR="0046142F">
        <w:rPr>
          <w:lang w:eastAsia="en-US"/>
        </w:rPr>
        <w:t xml:space="preserve">, </w:t>
      </w:r>
      <w:r>
        <w:rPr>
          <w:lang w:eastAsia="en-US"/>
        </w:rPr>
        <w:t>parce qu</w:t>
      </w:r>
      <w:r w:rsidR="0046142F">
        <w:rPr>
          <w:lang w:eastAsia="en-US"/>
        </w:rPr>
        <w:t>’</w:t>
      </w:r>
      <w:r>
        <w:rPr>
          <w:lang w:eastAsia="en-US"/>
        </w:rPr>
        <w:t xml:space="preserve">ils se </w:t>
      </w:r>
      <w:r>
        <w:rPr>
          <w:lang w:eastAsia="en-US"/>
        </w:rPr>
        <w:t xml:space="preserve">doutaient </w:t>
      </w:r>
      <w:r>
        <w:rPr>
          <w:lang w:eastAsia="en-US"/>
        </w:rPr>
        <w:t>bien qu</w:t>
      </w:r>
      <w:r w:rsidR="0046142F">
        <w:rPr>
          <w:lang w:eastAsia="en-US"/>
        </w:rPr>
        <w:t>’</w:t>
      </w:r>
      <w:r>
        <w:rPr>
          <w:lang w:eastAsia="en-US"/>
        </w:rPr>
        <w:t>on allait leur dire</w:t>
      </w:r>
      <w:r w:rsidR="0046142F">
        <w:rPr>
          <w:lang w:eastAsia="en-US"/>
        </w:rPr>
        <w:t> :</w:t>
      </w:r>
    </w:p>
    <w:p w14:paraId="5A68E553" w14:textId="77777777" w:rsidR="0046142F" w:rsidRDefault="0046142F" w:rsidP="0046142F">
      <w:pPr>
        <w:rPr>
          <w:lang w:eastAsia="en-US"/>
        </w:rPr>
      </w:pPr>
      <w:r>
        <w:rPr>
          <w:lang w:eastAsia="en-US"/>
        </w:rPr>
        <w:t>— </w:t>
      </w:r>
      <w:r w:rsidR="003148C9">
        <w:rPr>
          <w:lang w:eastAsia="en-US"/>
        </w:rPr>
        <w:t>Alors</w:t>
      </w:r>
      <w:r>
        <w:rPr>
          <w:lang w:eastAsia="en-US"/>
        </w:rPr>
        <w:t xml:space="preserve">, </w:t>
      </w:r>
      <w:r w:rsidR="003148C9">
        <w:rPr>
          <w:lang w:eastAsia="en-US"/>
        </w:rPr>
        <w:t>en avant</w:t>
      </w:r>
      <w:r>
        <w:rPr>
          <w:lang w:eastAsia="en-US"/>
        </w:rPr>
        <w:t> !</w:t>
      </w:r>
    </w:p>
    <w:p w14:paraId="7FA1D18B" w14:textId="77777777" w:rsidR="0046142F" w:rsidRDefault="0046142F" w:rsidP="0046142F">
      <w:pPr>
        <w:rPr>
          <w:lang w:eastAsia="en-US"/>
        </w:rPr>
      </w:pPr>
      <w:r>
        <w:rPr>
          <w:lang w:eastAsia="en-US"/>
        </w:rPr>
        <w:t>— </w:t>
      </w:r>
      <w:r w:rsidR="003148C9">
        <w:rPr>
          <w:lang w:eastAsia="en-US"/>
        </w:rPr>
        <w:t>Et vous</w:t>
      </w:r>
      <w:r>
        <w:rPr>
          <w:lang w:eastAsia="en-US"/>
        </w:rPr>
        <w:t xml:space="preserve">, </w:t>
      </w:r>
      <w:r w:rsidR="003148C9">
        <w:rPr>
          <w:lang w:eastAsia="en-US"/>
        </w:rPr>
        <w:t>cousin Fargeau</w:t>
      </w:r>
      <w:r>
        <w:rPr>
          <w:lang w:eastAsia="en-US"/>
        </w:rPr>
        <w:t xml:space="preserve"> ? </w:t>
      </w:r>
      <w:r w:rsidR="003148C9">
        <w:rPr>
          <w:lang w:eastAsia="en-US"/>
        </w:rPr>
        <w:t>demanda le fantôme</w:t>
      </w:r>
      <w:r>
        <w:rPr>
          <w:lang w:eastAsia="en-US"/>
        </w:rPr>
        <w:t>.</w:t>
      </w:r>
    </w:p>
    <w:p w14:paraId="14E56893" w14:textId="76137999" w:rsidR="0046142F" w:rsidRDefault="0046142F" w:rsidP="0046142F">
      <w:pPr>
        <w:rPr>
          <w:lang w:eastAsia="en-US"/>
        </w:rPr>
      </w:pPr>
      <w:r>
        <w:rPr>
          <w:lang w:eastAsia="en-US"/>
        </w:rPr>
        <w:t>— </w:t>
      </w:r>
      <w:r w:rsidR="003148C9">
        <w:rPr>
          <w:lang w:eastAsia="en-US"/>
        </w:rPr>
        <w:t>Moi</w:t>
      </w:r>
      <w:r>
        <w:rPr>
          <w:lang w:eastAsia="en-US"/>
        </w:rPr>
        <w:t xml:space="preserve">, </w:t>
      </w:r>
      <w:r w:rsidR="003148C9">
        <w:rPr>
          <w:lang w:eastAsia="en-US"/>
        </w:rPr>
        <w:t>je m</w:t>
      </w:r>
      <w:r>
        <w:rPr>
          <w:lang w:eastAsia="en-US"/>
        </w:rPr>
        <w:t>’</w:t>
      </w:r>
      <w:r w:rsidR="003148C9">
        <w:rPr>
          <w:lang w:eastAsia="en-US"/>
        </w:rPr>
        <w:t>en lave les mains</w:t>
      </w:r>
      <w:r>
        <w:rPr>
          <w:lang w:eastAsia="en-US"/>
        </w:rPr>
        <w:t xml:space="preserve">, </w:t>
      </w:r>
      <w:r w:rsidR="003148C9">
        <w:rPr>
          <w:lang w:eastAsia="en-US"/>
        </w:rPr>
        <w:t xml:space="preserve">répliqua </w:t>
      </w:r>
      <w:r>
        <w:rPr>
          <w:lang w:eastAsia="en-US"/>
        </w:rPr>
        <w:t>M. </w:t>
      </w:r>
      <w:r w:rsidR="003148C9">
        <w:rPr>
          <w:lang w:eastAsia="en-US"/>
        </w:rPr>
        <w:t>Fargeau</w:t>
      </w:r>
      <w:r>
        <w:rPr>
          <w:lang w:eastAsia="en-US"/>
        </w:rPr>
        <w:t>.</w:t>
      </w:r>
    </w:p>
    <w:p w14:paraId="7E992906" w14:textId="77777777" w:rsidR="0046142F" w:rsidRDefault="003148C9" w:rsidP="0046142F">
      <w:pPr>
        <w:rPr>
          <w:lang w:eastAsia="en-US"/>
        </w:rPr>
      </w:pPr>
      <w:r>
        <w:rPr>
          <w:lang w:eastAsia="en-US"/>
        </w:rPr>
        <w:t>Le fantôme l</w:t>
      </w:r>
      <w:r w:rsidR="0046142F">
        <w:rPr>
          <w:lang w:eastAsia="en-US"/>
        </w:rPr>
        <w:t>’</w:t>
      </w:r>
      <w:r>
        <w:rPr>
          <w:lang w:eastAsia="en-US"/>
        </w:rPr>
        <w:t>observait en-dessous</w:t>
      </w:r>
      <w:r w:rsidR="0046142F">
        <w:rPr>
          <w:lang w:eastAsia="en-US"/>
        </w:rPr>
        <w:t>.</w:t>
      </w:r>
    </w:p>
    <w:p w14:paraId="103F7B70" w14:textId="4228EFB7" w:rsidR="0046142F" w:rsidRDefault="0046142F" w:rsidP="0046142F">
      <w:pPr>
        <w:rPr>
          <w:lang w:eastAsia="en-US"/>
        </w:rPr>
      </w:pPr>
      <w:r>
        <w:rPr>
          <w:lang w:eastAsia="en-US"/>
        </w:rPr>
        <w:lastRenderedPageBreak/>
        <w:t>— </w:t>
      </w:r>
      <w:r w:rsidR="003148C9">
        <w:rPr>
          <w:lang w:eastAsia="en-US"/>
        </w:rPr>
        <w:t>Il a son idée</w:t>
      </w:r>
      <w:r>
        <w:rPr>
          <w:lang w:eastAsia="en-US"/>
        </w:rPr>
        <w:t xml:space="preserve"> ! </w:t>
      </w:r>
      <w:r w:rsidR="003148C9">
        <w:rPr>
          <w:lang w:eastAsia="en-US"/>
        </w:rPr>
        <w:t>pensait-il</w:t>
      </w:r>
      <w:r>
        <w:rPr>
          <w:lang w:eastAsia="en-US"/>
        </w:rPr>
        <w:t xml:space="preserve">, </w:t>
      </w:r>
      <w:r w:rsidR="006C2AE1">
        <w:rPr>
          <w:lang w:eastAsia="en-US"/>
        </w:rPr>
        <w:t>—</w:t>
      </w:r>
      <w:r>
        <w:rPr>
          <w:lang w:eastAsia="en-US"/>
        </w:rPr>
        <w:t xml:space="preserve"> </w:t>
      </w:r>
      <w:r w:rsidR="003148C9">
        <w:rPr>
          <w:lang w:eastAsia="en-US"/>
        </w:rPr>
        <w:t>bien sûr</w:t>
      </w:r>
      <w:r>
        <w:rPr>
          <w:lang w:eastAsia="en-US"/>
        </w:rPr>
        <w:t xml:space="preserve">, </w:t>
      </w:r>
      <w:r w:rsidR="003148C9">
        <w:rPr>
          <w:lang w:eastAsia="en-US"/>
        </w:rPr>
        <w:t>il a son idée</w:t>
      </w:r>
      <w:r>
        <w:rPr>
          <w:lang w:eastAsia="en-US"/>
        </w:rPr>
        <w:t xml:space="preserve"> !… </w:t>
      </w:r>
      <w:r w:rsidR="003148C9">
        <w:rPr>
          <w:lang w:eastAsia="en-US"/>
        </w:rPr>
        <w:t>mais il y passera tout de même</w:t>
      </w:r>
      <w:r>
        <w:rPr>
          <w:lang w:eastAsia="en-US"/>
        </w:rPr>
        <w:t> !</w:t>
      </w:r>
    </w:p>
    <w:p w14:paraId="3A59161C" w14:textId="6C484C65" w:rsidR="0046142F" w:rsidRDefault="0046142F" w:rsidP="0046142F">
      <w:pPr>
        <w:rPr>
          <w:lang w:eastAsia="en-US"/>
        </w:rPr>
      </w:pPr>
      <w:r>
        <w:rPr>
          <w:lang w:eastAsia="en-US"/>
        </w:rPr>
        <w:t>— </w:t>
      </w:r>
      <w:r w:rsidR="003148C9">
        <w:rPr>
          <w:lang w:eastAsia="en-US"/>
        </w:rPr>
        <w:t>Mes mignonnets</w:t>
      </w:r>
      <w:r>
        <w:rPr>
          <w:lang w:eastAsia="en-US"/>
        </w:rPr>
        <w:t xml:space="preserve">, </w:t>
      </w:r>
      <w:r w:rsidR="003148C9">
        <w:rPr>
          <w:lang w:eastAsia="en-US"/>
        </w:rPr>
        <w:t>poursuivit-il tout haut</w:t>
      </w:r>
      <w:r>
        <w:rPr>
          <w:lang w:eastAsia="en-US"/>
        </w:rPr>
        <w:t xml:space="preserve">, </w:t>
      </w:r>
      <w:r w:rsidR="006C2AE1">
        <w:rPr>
          <w:lang w:eastAsia="en-US"/>
        </w:rPr>
        <w:t>—</w:t>
      </w:r>
      <w:r>
        <w:rPr>
          <w:lang w:eastAsia="en-US"/>
        </w:rPr>
        <w:t xml:space="preserve"> </w:t>
      </w:r>
      <w:r w:rsidR="003148C9">
        <w:rPr>
          <w:lang w:eastAsia="en-US"/>
        </w:rPr>
        <w:t>voici ce que je propose</w:t>
      </w:r>
      <w:r>
        <w:rPr>
          <w:lang w:eastAsia="en-US"/>
        </w:rPr>
        <w:t xml:space="preserve">… </w:t>
      </w:r>
      <w:r w:rsidR="003148C9">
        <w:rPr>
          <w:lang w:eastAsia="en-US"/>
        </w:rPr>
        <w:t xml:space="preserve">le cousin </w:t>
      </w:r>
      <w:proofErr w:type="spellStart"/>
      <w:r w:rsidR="003148C9">
        <w:rPr>
          <w:lang w:eastAsia="en-US"/>
        </w:rPr>
        <w:t>Houël</w:t>
      </w:r>
      <w:proofErr w:type="spellEnd"/>
      <w:r w:rsidR="003148C9">
        <w:rPr>
          <w:lang w:eastAsia="en-US"/>
        </w:rPr>
        <w:t xml:space="preserve"> est cassé comme un vieux pot</w:t>
      </w:r>
      <w:r>
        <w:rPr>
          <w:lang w:eastAsia="en-US"/>
        </w:rPr>
        <w:t xml:space="preserve">, </w:t>
      </w:r>
      <w:r w:rsidR="003148C9">
        <w:rPr>
          <w:lang w:eastAsia="en-US"/>
        </w:rPr>
        <w:t xml:space="preserve">le cousin </w:t>
      </w:r>
      <w:proofErr w:type="spellStart"/>
      <w:r w:rsidR="003148C9">
        <w:rPr>
          <w:lang w:eastAsia="en-US"/>
        </w:rPr>
        <w:t>Maudreuil</w:t>
      </w:r>
      <w:proofErr w:type="spellEnd"/>
      <w:r w:rsidR="003148C9">
        <w:rPr>
          <w:lang w:eastAsia="en-US"/>
        </w:rPr>
        <w:t xml:space="preserve"> n</w:t>
      </w:r>
      <w:r>
        <w:rPr>
          <w:lang w:eastAsia="en-US"/>
        </w:rPr>
        <w:t>’</w:t>
      </w:r>
      <w:r w:rsidR="003148C9">
        <w:rPr>
          <w:lang w:eastAsia="en-US"/>
        </w:rPr>
        <w:t>a que le courage civil</w:t>
      </w:r>
      <w:r>
        <w:rPr>
          <w:lang w:eastAsia="en-US"/>
        </w:rPr>
        <w:t xml:space="preserve">, </w:t>
      </w:r>
      <w:r w:rsidR="003148C9">
        <w:rPr>
          <w:lang w:eastAsia="en-US"/>
        </w:rPr>
        <w:t>et le docteur Morin est un peu plus poltron que moi qui fais honte aux lièvres</w:t>
      </w:r>
      <w:r>
        <w:rPr>
          <w:lang w:eastAsia="en-US"/>
        </w:rPr>
        <w:t xml:space="preserve">… </w:t>
      </w:r>
      <w:r w:rsidR="003148C9">
        <w:rPr>
          <w:lang w:eastAsia="en-US"/>
        </w:rPr>
        <w:t xml:space="preserve">Notre cousin </w:t>
      </w:r>
      <w:proofErr w:type="spellStart"/>
      <w:r w:rsidR="003148C9">
        <w:rPr>
          <w:lang w:eastAsia="en-US"/>
        </w:rPr>
        <w:t>Guérineul</w:t>
      </w:r>
      <w:proofErr w:type="spellEnd"/>
      <w:r>
        <w:rPr>
          <w:lang w:eastAsia="en-US"/>
        </w:rPr>
        <w:t xml:space="preserve">, </w:t>
      </w:r>
      <w:r w:rsidR="003148C9">
        <w:rPr>
          <w:lang w:eastAsia="en-US"/>
        </w:rPr>
        <w:t>au contraire</w:t>
      </w:r>
      <w:r>
        <w:rPr>
          <w:lang w:eastAsia="en-US"/>
        </w:rPr>
        <w:t xml:space="preserve">… </w:t>
      </w:r>
      <w:r w:rsidR="003148C9">
        <w:rPr>
          <w:lang w:eastAsia="en-US"/>
        </w:rPr>
        <w:t>ah</w:t>
      </w:r>
      <w:r>
        <w:rPr>
          <w:lang w:eastAsia="en-US"/>
        </w:rPr>
        <w:t xml:space="preserve"> ! </w:t>
      </w:r>
      <w:r w:rsidR="003148C9">
        <w:rPr>
          <w:lang w:eastAsia="en-US"/>
        </w:rPr>
        <w:t>ah Tonnerre de Landerneau</w:t>
      </w:r>
      <w:r>
        <w:rPr>
          <w:lang w:eastAsia="en-US"/>
        </w:rPr>
        <w:t xml:space="preserve"> ! </w:t>
      </w:r>
      <w:r w:rsidR="003148C9">
        <w:rPr>
          <w:lang w:eastAsia="en-US"/>
        </w:rPr>
        <w:t>comme il dit</w:t>
      </w:r>
      <w:r>
        <w:rPr>
          <w:lang w:eastAsia="en-US"/>
        </w:rPr>
        <w:t xml:space="preserve">, </w:t>
      </w:r>
      <w:r w:rsidR="003148C9">
        <w:rPr>
          <w:lang w:eastAsia="en-US"/>
        </w:rPr>
        <w:t>voilà un brave garçon</w:t>
      </w:r>
      <w:r>
        <w:rPr>
          <w:lang w:eastAsia="en-US"/>
        </w:rPr>
        <w:t xml:space="preserve">, </w:t>
      </w:r>
      <w:r w:rsidR="003148C9">
        <w:rPr>
          <w:lang w:eastAsia="en-US"/>
        </w:rPr>
        <w:t>celui-là</w:t>
      </w:r>
      <w:r>
        <w:rPr>
          <w:lang w:eastAsia="en-US"/>
        </w:rPr>
        <w:t> !</w:t>
      </w:r>
    </w:p>
    <w:p w14:paraId="781CDC6A" w14:textId="35AD1E7B"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bon</w:t>
      </w:r>
      <w:r>
        <w:rPr>
          <w:lang w:eastAsia="en-US"/>
        </w:rPr>
        <w:t xml:space="preserve"> ! </w:t>
      </w:r>
      <w:r w:rsidR="003148C9">
        <w:rPr>
          <w:lang w:eastAsia="en-US"/>
        </w:rPr>
        <w:t xml:space="preserve">grommela </w:t>
      </w:r>
      <w:proofErr w:type="spellStart"/>
      <w:r w:rsidR="003148C9">
        <w:rPr>
          <w:lang w:eastAsia="en-US"/>
        </w:rPr>
        <w:t>Guérineul</w:t>
      </w:r>
      <w:proofErr w:type="spellEnd"/>
      <w:r>
        <w:rPr>
          <w:lang w:eastAsia="en-US"/>
        </w:rPr>
        <w:t xml:space="preserve">, </w:t>
      </w:r>
      <w:r w:rsidR="006C2AE1">
        <w:rPr>
          <w:lang w:eastAsia="en-US"/>
        </w:rPr>
        <w:t>—</w:t>
      </w:r>
      <w:r>
        <w:rPr>
          <w:lang w:eastAsia="en-US"/>
        </w:rPr>
        <w:t xml:space="preserve"> </w:t>
      </w:r>
      <w:r w:rsidR="003148C9">
        <w:rPr>
          <w:lang w:eastAsia="en-US"/>
        </w:rPr>
        <w:t>je vous vois venir</w:t>
      </w:r>
      <w:r>
        <w:rPr>
          <w:lang w:eastAsia="en-US"/>
        </w:rPr>
        <w:t xml:space="preserve">, </w:t>
      </w:r>
      <w:r w:rsidR="003148C9">
        <w:rPr>
          <w:lang w:eastAsia="en-US"/>
        </w:rPr>
        <w:t>vous</w:t>
      </w:r>
      <w:r>
        <w:rPr>
          <w:lang w:eastAsia="en-US"/>
        </w:rPr>
        <w:t xml:space="preserve">, </w:t>
      </w:r>
      <w:r w:rsidR="003148C9">
        <w:rPr>
          <w:lang w:eastAsia="en-US"/>
        </w:rPr>
        <w:t>l</w:t>
      </w:r>
      <w:r>
        <w:rPr>
          <w:lang w:eastAsia="en-US"/>
        </w:rPr>
        <w:t>’</w:t>
      </w:r>
      <w:r w:rsidR="003148C9">
        <w:rPr>
          <w:lang w:eastAsia="en-US"/>
        </w:rPr>
        <w:t>ancêtre</w:t>
      </w:r>
      <w:r>
        <w:rPr>
          <w:lang w:eastAsia="en-US"/>
        </w:rPr>
        <w:t xml:space="preserve">, </w:t>
      </w:r>
      <w:proofErr w:type="spellStart"/>
      <w:r w:rsidR="003148C9">
        <w:rPr>
          <w:lang w:eastAsia="en-US"/>
        </w:rPr>
        <w:t>sacrebleure</w:t>
      </w:r>
      <w:proofErr w:type="spellEnd"/>
      <w:r>
        <w:rPr>
          <w:lang w:eastAsia="en-US"/>
        </w:rPr>
        <w:t xml:space="preserve"> !… </w:t>
      </w:r>
      <w:r w:rsidR="003148C9">
        <w:rPr>
          <w:lang w:eastAsia="en-US"/>
        </w:rPr>
        <w:t>C</w:t>
      </w:r>
      <w:r>
        <w:rPr>
          <w:lang w:eastAsia="en-US"/>
        </w:rPr>
        <w:t>’</w:t>
      </w:r>
      <w:r w:rsidR="003148C9">
        <w:rPr>
          <w:lang w:eastAsia="en-US"/>
        </w:rPr>
        <w:t>est à moi le tour</w:t>
      </w:r>
      <w:r>
        <w:rPr>
          <w:lang w:eastAsia="en-US"/>
        </w:rPr>
        <w:t xml:space="preserve">, </w:t>
      </w:r>
      <w:r w:rsidR="003148C9">
        <w:rPr>
          <w:lang w:eastAsia="en-US"/>
        </w:rPr>
        <w:t>pas vrai</w:t>
      </w:r>
      <w:r>
        <w:rPr>
          <w:lang w:eastAsia="en-US"/>
        </w:rPr>
        <w:t xml:space="preserve">… </w:t>
      </w:r>
      <w:r w:rsidR="003148C9">
        <w:rPr>
          <w:lang w:eastAsia="en-US"/>
        </w:rPr>
        <w:t>Je n</w:t>
      </w:r>
      <w:r>
        <w:rPr>
          <w:lang w:eastAsia="en-US"/>
        </w:rPr>
        <w:t>’</w:t>
      </w:r>
      <w:r w:rsidR="003148C9">
        <w:rPr>
          <w:lang w:eastAsia="en-US"/>
        </w:rPr>
        <w:t>aime pas beaucoup ce jeu-là</w:t>
      </w:r>
      <w:r>
        <w:rPr>
          <w:lang w:eastAsia="en-US"/>
        </w:rPr>
        <w:t xml:space="preserve">, </w:t>
      </w:r>
      <w:r w:rsidR="003148C9">
        <w:rPr>
          <w:lang w:eastAsia="en-US"/>
        </w:rPr>
        <w:t>moi</w:t>
      </w:r>
      <w:r>
        <w:rPr>
          <w:lang w:eastAsia="en-US"/>
        </w:rPr>
        <w:t xml:space="preserve">… </w:t>
      </w:r>
      <w:r w:rsidR="003148C9">
        <w:rPr>
          <w:lang w:eastAsia="en-US"/>
        </w:rPr>
        <w:t>nom d</w:t>
      </w:r>
      <w:r>
        <w:rPr>
          <w:lang w:eastAsia="en-US"/>
        </w:rPr>
        <w:t>’</w:t>
      </w:r>
      <w:r w:rsidR="003148C9">
        <w:rPr>
          <w:lang w:eastAsia="en-US"/>
        </w:rPr>
        <w:t>un chien</w:t>
      </w:r>
      <w:r>
        <w:rPr>
          <w:lang w:eastAsia="en-US"/>
        </w:rPr>
        <w:t xml:space="preserve"> !… </w:t>
      </w:r>
      <w:r w:rsidR="003148C9">
        <w:rPr>
          <w:lang w:eastAsia="en-US"/>
        </w:rPr>
        <w:t>tirer sur un homme dans une cave</w:t>
      </w:r>
      <w:r>
        <w:rPr>
          <w:lang w:eastAsia="en-US"/>
        </w:rPr>
        <w:t> !…</w:t>
      </w:r>
    </w:p>
    <w:p w14:paraId="7BCBD5F4" w14:textId="6E329404" w:rsidR="0046142F" w:rsidRDefault="0046142F" w:rsidP="0046142F">
      <w:pPr>
        <w:rPr>
          <w:lang w:eastAsia="en-US"/>
        </w:rPr>
      </w:pPr>
      <w:r>
        <w:rPr>
          <w:lang w:eastAsia="en-US"/>
        </w:rPr>
        <w:t>— </w:t>
      </w:r>
      <w:r w:rsidR="003148C9">
        <w:rPr>
          <w:lang w:eastAsia="en-US"/>
        </w:rPr>
        <w:t>Écoutez</w:t>
      </w:r>
      <w:r>
        <w:rPr>
          <w:lang w:eastAsia="en-US"/>
        </w:rPr>
        <w:t xml:space="preserve"> ! </w:t>
      </w:r>
      <w:r w:rsidR="003148C9">
        <w:rPr>
          <w:lang w:eastAsia="en-US"/>
        </w:rPr>
        <w:t>reprit le happe-monnaie</w:t>
      </w:r>
      <w:r>
        <w:rPr>
          <w:lang w:eastAsia="en-US"/>
        </w:rPr>
        <w:t xml:space="preserve">, </w:t>
      </w:r>
      <w:r w:rsidR="006C2AE1">
        <w:rPr>
          <w:lang w:eastAsia="en-US"/>
        </w:rPr>
        <w:t>—</w:t>
      </w:r>
      <w:r>
        <w:rPr>
          <w:lang w:eastAsia="en-US"/>
        </w:rPr>
        <w:t xml:space="preserve"> </w:t>
      </w:r>
      <w:r w:rsidR="003148C9">
        <w:rPr>
          <w:lang w:eastAsia="en-US"/>
        </w:rPr>
        <w:t xml:space="preserve">je vais vous donner deux de mes petites </w:t>
      </w:r>
      <w:proofErr w:type="spellStart"/>
      <w:r w:rsidR="003148C9">
        <w:rPr>
          <w:lang w:eastAsia="en-US"/>
        </w:rPr>
        <w:t>garçailles</w:t>
      </w:r>
      <w:proofErr w:type="spellEnd"/>
      <w:r>
        <w:rPr>
          <w:lang w:eastAsia="en-US"/>
        </w:rPr>
        <w:t>…</w:t>
      </w:r>
    </w:p>
    <w:p w14:paraId="6ECEC02F" w14:textId="77777777" w:rsidR="0046142F" w:rsidRDefault="003148C9" w:rsidP="0046142F">
      <w:pPr>
        <w:rPr>
          <w:lang w:eastAsia="en-US"/>
        </w:rPr>
      </w:pPr>
      <w:r>
        <w:rPr>
          <w:lang w:eastAsia="en-US"/>
        </w:rPr>
        <w:t>Il appelait ainsi les grands drôles qui accompagnaient les héritiers dans les fiacres pour les garder et leur bander les yeux</w:t>
      </w:r>
      <w:r w:rsidR="0046142F">
        <w:rPr>
          <w:lang w:eastAsia="en-US"/>
        </w:rPr>
        <w:t>.</w:t>
      </w:r>
    </w:p>
    <w:p w14:paraId="4FA8CE05" w14:textId="77777777" w:rsidR="0046142F" w:rsidRDefault="003148C9" w:rsidP="0046142F">
      <w:pPr>
        <w:rPr>
          <w:lang w:eastAsia="en-US"/>
        </w:rPr>
      </w:pPr>
      <w:proofErr w:type="spellStart"/>
      <w:r>
        <w:rPr>
          <w:lang w:eastAsia="en-US"/>
        </w:rPr>
        <w:t>Guérineul</w:t>
      </w:r>
      <w:proofErr w:type="spellEnd"/>
      <w:r>
        <w:rPr>
          <w:lang w:eastAsia="en-US"/>
        </w:rPr>
        <w:t xml:space="preserve"> prit ses pistolets et les arma</w:t>
      </w:r>
      <w:r w:rsidR="0046142F">
        <w:rPr>
          <w:lang w:eastAsia="en-US"/>
        </w:rPr>
        <w:t>.</w:t>
      </w:r>
    </w:p>
    <w:p w14:paraId="50B17A1C" w14:textId="3ABE7F43" w:rsidR="0046142F" w:rsidRDefault="0046142F" w:rsidP="0046142F">
      <w:pPr>
        <w:rPr>
          <w:lang w:eastAsia="en-US"/>
        </w:rPr>
      </w:pPr>
      <w:r>
        <w:rPr>
          <w:lang w:eastAsia="en-US"/>
        </w:rPr>
        <w:t>— </w:t>
      </w:r>
      <w:r w:rsidR="003148C9">
        <w:rPr>
          <w:lang w:eastAsia="en-US"/>
        </w:rPr>
        <w:t>Voyons</w:t>
      </w:r>
      <w:r>
        <w:rPr>
          <w:lang w:eastAsia="en-US"/>
        </w:rPr>
        <w:t xml:space="preserve">, </w:t>
      </w:r>
      <w:r w:rsidR="003148C9">
        <w:rPr>
          <w:lang w:eastAsia="en-US"/>
        </w:rPr>
        <w:t>Fargeau</w:t>
      </w:r>
      <w:r>
        <w:rPr>
          <w:lang w:eastAsia="en-US"/>
        </w:rPr>
        <w:t xml:space="preserve">, </w:t>
      </w:r>
      <w:r w:rsidR="003148C9">
        <w:rPr>
          <w:lang w:eastAsia="en-US"/>
        </w:rPr>
        <w:t>dit-il</w:t>
      </w:r>
      <w:r>
        <w:rPr>
          <w:lang w:eastAsia="en-US"/>
        </w:rPr>
        <w:t xml:space="preserve">, </w:t>
      </w:r>
      <w:r w:rsidR="006C2AE1">
        <w:rPr>
          <w:lang w:eastAsia="en-US"/>
        </w:rPr>
        <w:t>—</w:t>
      </w:r>
      <w:r>
        <w:rPr>
          <w:lang w:eastAsia="en-US"/>
        </w:rPr>
        <w:t xml:space="preserve"> </w:t>
      </w:r>
      <w:r w:rsidR="003148C9">
        <w:rPr>
          <w:lang w:eastAsia="en-US"/>
        </w:rPr>
        <w:t>faut-il marcher</w:t>
      </w:r>
      <w:r>
        <w:rPr>
          <w:lang w:eastAsia="en-US"/>
        </w:rPr>
        <w:t> ?</w:t>
      </w:r>
    </w:p>
    <w:p w14:paraId="60464CB3" w14:textId="77777777" w:rsidR="0046142F" w:rsidRDefault="0046142F" w:rsidP="0046142F">
      <w:pPr>
        <w:rPr>
          <w:lang w:eastAsia="en-US"/>
        </w:rPr>
      </w:pPr>
      <w:r>
        <w:rPr>
          <w:lang w:eastAsia="en-US"/>
        </w:rPr>
        <w:t>— </w:t>
      </w:r>
      <w:r w:rsidR="003148C9">
        <w:rPr>
          <w:lang w:eastAsia="en-US"/>
        </w:rPr>
        <w:t>Marchez</w:t>
      </w:r>
      <w:r>
        <w:rPr>
          <w:lang w:eastAsia="en-US"/>
        </w:rPr>
        <w:t xml:space="preserve">, </w:t>
      </w:r>
      <w:r w:rsidR="003148C9">
        <w:rPr>
          <w:lang w:eastAsia="en-US"/>
        </w:rPr>
        <w:t>répliqua Fargeau avec une tranquillité qui contraria manifestement le fantôme</w:t>
      </w:r>
      <w:r>
        <w:rPr>
          <w:lang w:eastAsia="en-US"/>
        </w:rPr>
        <w:t>.</w:t>
      </w:r>
    </w:p>
    <w:p w14:paraId="10DFB69F" w14:textId="5B636EF6" w:rsidR="0046142F" w:rsidRDefault="0046142F" w:rsidP="0046142F">
      <w:pPr>
        <w:rPr>
          <w:lang w:eastAsia="en-US"/>
        </w:rPr>
      </w:pPr>
      <w:r>
        <w:rPr>
          <w:lang w:eastAsia="en-US"/>
        </w:rPr>
        <w:t>— </w:t>
      </w:r>
      <w:r w:rsidR="003148C9">
        <w:rPr>
          <w:lang w:eastAsia="en-US"/>
        </w:rPr>
        <w:t>Diable</w:t>
      </w:r>
      <w:r>
        <w:rPr>
          <w:lang w:eastAsia="en-US"/>
        </w:rPr>
        <w:t xml:space="preserve"> ! </w:t>
      </w:r>
      <w:r w:rsidR="003148C9">
        <w:rPr>
          <w:lang w:eastAsia="en-US"/>
        </w:rPr>
        <w:t>diable</w:t>
      </w:r>
      <w:r>
        <w:rPr>
          <w:lang w:eastAsia="en-US"/>
        </w:rPr>
        <w:t xml:space="preserve"> ! </w:t>
      </w:r>
      <w:r w:rsidR="003148C9">
        <w:rPr>
          <w:lang w:eastAsia="en-US"/>
        </w:rPr>
        <w:t>diable</w:t>
      </w:r>
      <w:r>
        <w:rPr>
          <w:lang w:eastAsia="en-US"/>
        </w:rPr>
        <w:t xml:space="preserve"> !…, </w:t>
      </w:r>
      <w:r w:rsidR="003148C9">
        <w:rPr>
          <w:lang w:eastAsia="en-US"/>
        </w:rPr>
        <w:t>fit ce dernier</w:t>
      </w:r>
      <w:r>
        <w:rPr>
          <w:lang w:eastAsia="en-US"/>
        </w:rPr>
        <w:t xml:space="preserve"> ; </w:t>
      </w:r>
      <w:r w:rsidR="006C2AE1">
        <w:rPr>
          <w:lang w:eastAsia="en-US"/>
        </w:rPr>
        <w:t>—</w:t>
      </w:r>
      <w:r>
        <w:rPr>
          <w:lang w:eastAsia="en-US"/>
        </w:rPr>
        <w:t xml:space="preserve"> </w:t>
      </w:r>
      <w:r w:rsidR="003148C9">
        <w:rPr>
          <w:lang w:eastAsia="en-US"/>
        </w:rPr>
        <w:t>il a décidément son idée</w:t>
      </w:r>
      <w:r>
        <w:rPr>
          <w:lang w:eastAsia="en-US"/>
        </w:rPr>
        <w:t> !</w:t>
      </w:r>
    </w:p>
    <w:p w14:paraId="16774630" w14:textId="77777777" w:rsidR="0046142F" w:rsidRDefault="003148C9" w:rsidP="0046142F">
      <w:pPr>
        <w:rPr>
          <w:lang w:eastAsia="en-US"/>
        </w:rPr>
      </w:pPr>
      <w:r>
        <w:rPr>
          <w:lang w:eastAsia="en-US"/>
        </w:rPr>
        <w:t>Par le fait</w:t>
      </w:r>
      <w:r w:rsidR="0046142F">
        <w:rPr>
          <w:lang w:eastAsia="en-US"/>
        </w:rPr>
        <w:t xml:space="preserve">, </w:t>
      </w:r>
      <w:r>
        <w:rPr>
          <w:lang w:eastAsia="en-US"/>
        </w:rPr>
        <w:t>Fargeau mettait en ce moment la dernière main au plan de l</w:t>
      </w:r>
      <w:r w:rsidR="0046142F">
        <w:rPr>
          <w:lang w:eastAsia="en-US"/>
        </w:rPr>
        <w:t>’</w:t>
      </w:r>
      <w:r>
        <w:rPr>
          <w:lang w:eastAsia="en-US"/>
        </w:rPr>
        <w:t>une de ces comédies subtiles et compliquées qui étaient sa spécialité</w:t>
      </w:r>
      <w:r w:rsidR="0046142F">
        <w:rPr>
          <w:lang w:eastAsia="en-US"/>
        </w:rPr>
        <w:t>.</w:t>
      </w:r>
    </w:p>
    <w:p w14:paraId="54308EAD" w14:textId="77777777" w:rsidR="0046142F" w:rsidRDefault="003148C9" w:rsidP="0046142F">
      <w:pPr>
        <w:rPr>
          <w:lang w:eastAsia="en-US"/>
        </w:rPr>
      </w:pPr>
      <w:r>
        <w:rPr>
          <w:lang w:eastAsia="en-US"/>
        </w:rPr>
        <w:lastRenderedPageBreak/>
        <w:t>Ça se dessinait</w:t>
      </w:r>
      <w:r w:rsidR="0046142F">
        <w:rPr>
          <w:lang w:eastAsia="en-US"/>
        </w:rPr>
        <w:t xml:space="preserve">. </w:t>
      </w:r>
      <w:r>
        <w:rPr>
          <w:lang w:eastAsia="en-US"/>
        </w:rPr>
        <w:t>C</w:t>
      </w:r>
      <w:r w:rsidR="0046142F">
        <w:rPr>
          <w:lang w:eastAsia="en-US"/>
        </w:rPr>
        <w:t>’</w:t>
      </w:r>
      <w:r>
        <w:rPr>
          <w:lang w:eastAsia="en-US"/>
        </w:rPr>
        <w:t>était noué</w:t>
      </w:r>
      <w:r w:rsidR="0046142F">
        <w:rPr>
          <w:lang w:eastAsia="en-US"/>
        </w:rPr>
        <w:t xml:space="preserve">, </w:t>
      </w:r>
      <w:r>
        <w:rPr>
          <w:lang w:eastAsia="en-US"/>
        </w:rPr>
        <w:t>serré</w:t>
      </w:r>
      <w:r w:rsidR="0046142F">
        <w:rPr>
          <w:lang w:eastAsia="en-US"/>
        </w:rPr>
        <w:t xml:space="preserve">, </w:t>
      </w:r>
      <w:r>
        <w:rPr>
          <w:lang w:eastAsia="en-US"/>
        </w:rPr>
        <w:t>brouillé comme une toile d</w:t>
      </w:r>
      <w:r w:rsidR="0046142F">
        <w:rPr>
          <w:lang w:eastAsia="en-US"/>
        </w:rPr>
        <w:t>’</w:t>
      </w:r>
      <w:r>
        <w:rPr>
          <w:lang w:eastAsia="en-US"/>
        </w:rPr>
        <w:t>araignée</w:t>
      </w:r>
      <w:r w:rsidR="0046142F">
        <w:rPr>
          <w:lang w:eastAsia="en-US"/>
        </w:rPr>
        <w:t>.</w:t>
      </w:r>
    </w:p>
    <w:p w14:paraId="1EFE18F5" w14:textId="77777777" w:rsidR="0046142F" w:rsidRDefault="003148C9" w:rsidP="0046142F">
      <w:pPr>
        <w:rPr>
          <w:lang w:eastAsia="en-US"/>
        </w:rPr>
      </w:pPr>
      <w:proofErr w:type="spellStart"/>
      <w:r>
        <w:rPr>
          <w:lang w:eastAsia="en-US"/>
        </w:rPr>
        <w:t>Guérineul</w:t>
      </w:r>
      <w:proofErr w:type="spellEnd"/>
      <w:r>
        <w:rPr>
          <w:lang w:eastAsia="en-US"/>
        </w:rPr>
        <w:t xml:space="preserve"> partit</w:t>
      </w:r>
      <w:r w:rsidR="0046142F">
        <w:rPr>
          <w:lang w:eastAsia="en-US"/>
        </w:rPr>
        <w:t xml:space="preserve">, </w:t>
      </w:r>
      <w:r>
        <w:rPr>
          <w:lang w:eastAsia="en-US"/>
        </w:rPr>
        <w:t>le pistolet à la main</w:t>
      </w:r>
      <w:r w:rsidR="0046142F">
        <w:rPr>
          <w:lang w:eastAsia="en-US"/>
        </w:rPr>
        <w:t xml:space="preserve">, </w:t>
      </w:r>
      <w:r>
        <w:rPr>
          <w:lang w:eastAsia="en-US"/>
        </w:rPr>
        <w:t>escorté par deux estafiers armés</w:t>
      </w:r>
      <w:r w:rsidR="0046142F">
        <w:rPr>
          <w:lang w:eastAsia="en-US"/>
        </w:rPr>
        <w:t>.</w:t>
      </w:r>
    </w:p>
    <w:p w14:paraId="27B9D257" w14:textId="77777777" w:rsidR="0046142F" w:rsidRDefault="0046142F" w:rsidP="0046142F">
      <w:pPr>
        <w:rPr>
          <w:lang w:eastAsia="en-US"/>
        </w:rPr>
      </w:pPr>
      <w:r>
        <w:rPr>
          <w:lang w:eastAsia="en-US"/>
        </w:rPr>
        <w:t>— </w:t>
      </w:r>
      <w:r w:rsidR="003148C9">
        <w:rPr>
          <w:lang w:eastAsia="en-US"/>
        </w:rPr>
        <w:t>Nous allons entendre la chose</w:t>
      </w:r>
      <w:r>
        <w:rPr>
          <w:lang w:eastAsia="en-US"/>
        </w:rPr>
        <w:t xml:space="preserve">, </w:t>
      </w:r>
      <w:r w:rsidR="003148C9">
        <w:rPr>
          <w:lang w:eastAsia="en-US"/>
        </w:rPr>
        <w:t>dit le fantôme</w:t>
      </w:r>
      <w:r>
        <w:rPr>
          <w:lang w:eastAsia="en-US"/>
        </w:rPr>
        <w:t xml:space="preserve">, </w:t>
      </w:r>
      <w:r w:rsidR="003148C9">
        <w:rPr>
          <w:lang w:eastAsia="en-US"/>
        </w:rPr>
        <w:t>qui mit son menton sur ses deux ponces et prêta l</w:t>
      </w:r>
      <w:r>
        <w:rPr>
          <w:lang w:eastAsia="en-US"/>
        </w:rPr>
        <w:t>’</w:t>
      </w:r>
      <w:r w:rsidR="003148C9">
        <w:rPr>
          <w:lang w:eastAsia="en-US"/>
        </w:rPr>
        <w:t>oreille</w:t>
      </w:r>
      <w:r>
        <w:rPr>
          <w:lang w:eastAsia="en-US"/>
        </w:rPr>
        <w:t xml:space="preserve">, </w:t>
      </w:r>
      <w:r w:rsidR="003148C9">
        <w:rPr>
          <w:lang w:eastAsia="en-US"/>
        </w:rPr>
        <w:t>attendant l</w:t>
      </w:r>
      <w:r>
        <w:rPr>
          <w:lang w:eastAsia="en-US"/>
        </w:rPr>
        <w:t>’</w:t>
      </w:r>
      <w:r w:rsidR="003148C9">
        <w:rPr>
          <w:lang w:eastAsia="en-US"/>
        </w:rPr>
        <w:t>explosion</w:t>
      </w:r>
      <w:r>
        <w:rPr>
          <w:lang w:eastAsia="en-US"/>
        </w:rPr>
        <w:t>.</w:t>
      </w:r>
    </w:p>
    <w:p w14:paraId="564A6C93" w14:textId="77777777" w:rsidR="0046142F" w:rsidRDefault="003148C9" w:rsidP="0046142F">
      <w:pPr>
        <w:rPr>
          <w:lang w:eastAsia="en-US"/>
        </w:rPr>
      </w:pPr>
      <w:r>
        <w:rPr>
          <w:lang w:eastAsia="en-US"/>
        </w:rPr>
        <w:t>Morin</w:t>
      </w:r>
      <w:r w:rsidR="0046142F">
        <w:rPr>
          <w:lang w:eastAsia="en-US"/>
        </w:rPr>
        <w:t xml:space="preserve">, </w:t>
      </w:r>
      <w:proofErr w:type="spellStart"/>
      <w:r>
        <w:rPr>
          <w:lang w:eastAsia="en-US"/>
        </w:rPr>
        <w:t>Houël</w:t>
      </w:r>
      <w:proofErr w:type="spellEnd"/>
      <w:r>
        <w:rPr>
          <w:lang w:eastAsia="en-US"/>
        </w:rPr>
        <w:t xml:space="preserve"> et </w:t>
      </w:r>
      <w:proofErr w:type="spellStart"/>
      <w:r>
        <w:rPr>
          <w:lang w:eastAsia="en-US"/>
        </w:rPr>
        <w:t>Maudreuil</w:t>
      </w:r>
      <w:proofErr w:type="spellEnd"/>
      <w:r>
        <w:rPr>
          <w:lang w:eastAsia="en-US"/>
        </w:rPr>
        <w:t xml:space="preserve"> se rapprochèrent de la trappe</w:t>
      </w:r>
      <w:r w:rsidR="0046142F">
        <w:rPr>
          <w:lang w:eastAsia="en-US"/>
        </w:rPr>
        <w:t xml:space="preserve">. </w:t>
      </w:r>
      <w:r>
        <w:rPr>
          <w:lang w:eastAsia="en-US"/>
        </w:rPr>
        <w:t>Fargeau méditait comme si la partie qui se jouait là</w:t>
      </w:r>
      <w:r w:rsidR="0046142F">
        <w:rPr>
          <w:lang w:eastAsia="en-US"/>
        </w:rPr>
        <w:t xml:space="preserve">, </w:t>
      </w:r>
      <w:r>
        <w:rPr>
          <w:lang w:eastAsia="en-US"/>
        </w:rPr>
        <w:t>si près de lui</w:t>
      </w:r>
      <w:r w:rsidR="0046142F">
        <w:rPr>
          <w:lang w:eastAsia="en-US"/>
        </w:rPr>
        <w:t xml:space="preserve">, </w:t>
      </w:r>
      <w:r>
        <w:rPr>
          <w:lang w:eastAsia="en-US"/>
        </w:rPr>
        <w:t>ne l</w:t>
      </w:r>
      <w:r w:rsidR="0046142F">
        <w:rPr>
          <w:lang w:eastAsia="en-US"/>
        </w:rPr>
        <w:t>’</w:t>
      </w:r>
      <w:r>
        <w:rPr>
          <w:lang w:eastAsia="en-US"/>
        </w:rPr>
        <w:t>eût en aucune façon regardé</w:t>
      </w:r>
      <w:r w:rsidR="0046142F">
        <w:rPr>
          <w:lang w:eastAsia="en-US"/>
        </w:rPr>
        <w:t>.</w:t>
      </w:r>
    </w:p>
    <w:p w14:paraId="69FC6913" w14:textId="1A1F6A36" w:rsidR="0046142F" w:rsidRDefault="0046142F" w:rsidP="0046142F">
      <w:pPr>
        <w:rPr>
          <w:lang w:eastAsia="en-US"/>
        </w:rPr>
      </w:pPr>
      <w:r>
        <w:rPr>
          <w:lang w:eastAsia="en-US"/>
        </w:rPr>
        <w:t>— </w:t>
      </w:r>
      <w:r w:rsidR="003148C9">
        <w:rPr>
          <w:lang w:eastAsia="en-US"/>
        </w:rPr>
        <w:t>Tu y passeras</w:t>
      </w:r>
      <w:r>
        <w:rPr>
          <w:lang w:eastAsia="en-US"/>
        </w:rPr>
        <w:t xml:space="preserve">, </w:t>
      </w:r>
      <w:r w:rsidR="003148C9">
        <w:rPr>
          <w:lang w:eastAsia="en-US"/>
        </w:rPr>
        <w:t>mon mimi</w:t>
      </w:r>
      <w:r>
        <w:rPr>
          <w:lang w:eastAsia="en-US"/>
        </w:rPr>
        <w:t xml:space="preserve">, </w:t>
      </w:r>
      <w:r w:rsidR="003148C9">
        <w:rPr>
          <w:lang w:eastAsia="en-US"/>
        </w:rPr>
        <w:t>pensait le fantôme</w:t>
      </w:r>
      <w:r>
        <w:rPr>
          <w:lang w:eastAsia="en-US"/>
        </w:rPr>
        <w:t xml:space="preserve">, </w:t>
      </w:r>
      <w:r w:rsidR="003148C9">
        <w:rPr>
          <w:lang w:eastAsia="en-US"/>
        </w:rPr>
        <w:t>en le guettant sournoisement</w:t>
      </w:r>
      <w:r>
        <w:rPr>
          <w:lang w:eastAsia="en-US"/>
        </w:rPr>
        <w:t xml:space="preserve">, </w:t>
      </w:r>
      <w:r w:rsidR="006C2AE1">
        <w:rPr>
          <w:lang w:eastAsia="en-US"/>
        </w:rPr>
        <w:t>—</w:t>
      </w:r>
      <w:r>
        <w:rPr>
          <w:lang w:eastAsia="en-US"/>
        </w:rPr>
        <w:t xml:space="preserve"> </w:t>
      </w:r>
      <w:r w:rsidR="003148C9">
        <w:rPr>
          <w:lang w:eastAsia="en-US"/>
        </w:rPr>
        <w:t>tu y passeras tout de même</w:t>
      </w:r>
      <w:r>
        <w:rPr>
          <w:lang w:eastAsia="en-US"/>
        </w:rPr>
        <w:t> !</w:t>
      </w:r>
    </w:p>
    <w:p w14:paraId="2D32E61E" w14:textId="533BF16A" w:rsidR="0046142F" w:rsidRDefault="0046142F" w:rsidP="0046142F">
      <w:pPr>
        <w:rPr>
          <w:lang w:eastAsia="en-US"/>
        </w:rPr>
      </w:pPr>
      <w:r>
        <w:rPr>
          <w:lang w:eastAsia="en-US"/>
        </w:rPr>
        <w:t>— </w:t>
      </w:r>
      <w:r w:rsidR="003148C9">
        <w:rPr>
          <w:lang w:eastAsia="en-US"/>
        </w:rPr>
        <w:t>Mon bon monsieur Honoré</w:t>
      </w:r>
      <w:r>
        <w:rPr>
          <w:lang w:eastAsia="en-US"/>
        </w:rPr>
        <w:t xml:space="preserve">, </w:t>
      </w:r>
      <w:r w:rsidR="003148C9">
        <w:rPr>
          <w:lang w:eastAsia="en-US"/>
        </w:rPr>
        <w:t>dit la voix de Cousin-et-Ami à son oreille</w:t>
      </w:r>
      <w:r>
        <w:rPr>
          <w:lang w:eastAsia="en-US"/>
        </w:rPr>
        <w:t xml:space="preserve">, </w:t>
      </w:r>
      <w:r w:rsidR="006C2AE1">
        <w:rPr>
          <w:lang w:eastAsia="en-US"/>
        </w:rPr>
        <w:t>—</w:t>
      </w:r>
      <w:r>
        <w:rPr>
          <w:lang w:eastAsia="en-US"/>
        </w:rPr>
        <w:t xml:space="preserve"> </w:t>
      </w:r>
      <w:r w:rsidR="003148C9">
        <w:rPr>
          <w:lang w:eastAsia="en-US"/>
        </w:rPr>
        <w:t>je voudrais bien vous parler avant de partir</w:t>
      </w:r>
      <w:r>
        <w:rPr>
          <w:lang w:eastAsia="en-US"/>
        </w:rPr>
        <w:t>.</w:t>
      </w:r>
    </w:p>
    <w:p w14:paraId="2A0C2338" w14:textId="77777777" w:rsidR="0046142F" w:rsidRDefault="003148C9" w:rsidP="0046142F">
      <w:pPr>
        <w:rPr>
          <w:lang w:eastAsia="en-US"/>
        </w:rPr>
      </w:pPr>
      <w:r>
        <w:rPr>
          <w:lang w:eastAsia="en-US"/>
        </w:rPr>
        <w:t>Le fantôme fit un signe de consentement</w:t>
      </w:r>
      <w:r w:rsidR="0046142F">
        <w:rPr>
          <w:lang w:eastAsia="en-US"/>
        </w:rPr>
        <w:t>.</w:t>
      </w:r>
    </w:p>
    <w:p w14:paraId="2D07F8A6" w14:textId="77777777" w:rsidR="0046142F" w:rsidRDefault="0046142F" w:rsidP="0046142F">
      <w:pPr>
        <w:rPr>
          <w:lang w:eastAsia="en-US"/>
        </w:rPr>
      </w:pPr>
      <w:r>
        <w:rPr>
          <w:lang w:eastAsia="en-US"/>
        </w:rPr>
        <w:t>— </w:t>
      </w:r>
      <w:r w:rsidR="003148C9">
        <w:rPr>
          <w:lang w:eastAsia="en-US"/>
        </w:rPr>
        <w:t>Avant de partir</w:t>
      </w:r>
      <w:r>
        <w:rPr>
          <w:lang w:eastAsia="en-US"/>
        </w:rPr>
        <w:t xml:space="preserve">, </w:t>
      </w:r>
      <w:r w:rsidR="003148C9">
        <w:rPr>
          <w:lang w:eastAsia="en-US"/>
        </w:rPr>
        <w:t>murmura la voix du docteur Morin à son autre oreille</w:t>
      </w:r>
      <w:r>
        <w:rPr>
          <w:lang w:eastAsia="en-US"/>
        </w:rPr>
        <w:t xml:space="preserve">, </w:t>
      </w:r>
      <w:r w:rsidR="003148C9">
        <w:rPr>
          <w:lang w:eastAsia="en-US"/>
        </w:rPr>
        <w:t>j</w:t>
      </w:r>
      <w:r>
        <w:rPr>
          <w:lang w:eastAsia="en-US"/>
        </w:rPr>
        <w:t>’</w:t>
      </w:r>
      <w:r w:rsidR="003148C9">
        <w:rPr>
          <w:lang w:eastAsia="en-US"/>
        </w:rPr>
        <w:t>aurais deux mots à vous dire</w:t>
      </w:r>
      <w:r>
        <w:rPr>
          <w:lang w:eastAsia="en-US"/>
        </w:rPr>
        <w:t>.</w:t>
      </w:r>
    </w:p>
    <w:p w14:paraId="52E59358" w14:textId="77777777" w:rsidR="0046142F" w:rsidRDefault="003148C9" w:rsidP="0046142F">
      <w:pPr>
        <w:rPr>
          <w:lang w:eastAsia="en-US"/>
        </w:rPr>
      </w:pPr>
      <w:r>
        <w:rPr>
          <w:lang w:eastAsia="en-US"/>
        </w:rPr>
        <w:t>Second signe de consentement</w:t>
      </w:r>
      <w:r w:rsidR="0046142F">
        <w:rPr>
          <w:lang w:eastAsia="en-US"/>
        </w:rPr>
        <w:t>.</w:t>
      </w:r>
    </w:p>
    <w:p w14:paraId="102C18FB" w14:textId="77777777" w:rsidR="0046142F" w:rsidRDefault="0046142F" w:rsidP="0046142F">
      <w:pPr>
        <w:rPr>
          <w:lang w:eastAsia="en-US"/>
        </w:rPr>
      </w:pPr>
      <w:r>
        <w:rPr>
          <w:lang w:eastAsia="en-US"/>
        </w:rPr>
        <w:t>— </w:t>
      </w:r>
      <w:r w:rsidR="003148C9">
        <w:rPr>
          <w:lang w:eastAsia="en-US"/>
        </w:rPr>
        <w:t>Peut-on vous causer un tout petit peu avant de partir</w:t>
      </w:r>
      <w:r>
        <w:rPr>
          <w:lang w:eastAsia="en-US"/>
        </w:rPr>
        <w:t xml:space="preserve"> ? </w:t>
      </w:r>
      <w:r w:rsidR="003148C9">
        <w:rPr>
          <w:lang w:eastAsia="en-US"/>
        </w:rPr>
        <w:t xml:space="preserve">lui dit tout bas </w:t>
      </w:r>
      <w:proofErr w:type="spellStart"/>
      <w:r w:rsidR="003148C9">
        <w:rPr>
          <w:lang w:eastAsia="en-US"/>
        </w:rPr>
        <w:t>Houël</w:t>
      </w:r>
      <w:proofErr w:type="spellEnd"/>
      <w:r w:rsidR="003148C9">
        <w:rPr>
          <w:lang w:eastAsia="en-US"/>
        </w:rPr>
        <w:t xml:space="preserve"> en s</w:t>
      </w:r>
      <w:r>
        <w:rPr>
          <w:lang w:eastAsia="en-US"/>
        </w:rPr>
        <w:t>’</w:t>
      </w:r>
      <w:r w:rsidR="003148C9">
        <w:rPr>
          <w:lang w:eastAsia="en-US"/>
        </w:rPr>
        <w:t>approchant sous prétexte de lui demander une prise</w:t>
      </w:r>
      <w:r>
        <w:rPr>
          <w:lang w:eastAsia="en-US"/>
        </w:rPr>
        <w:t>.</w:t>
      </w:r>
    </w:p>
    <w:p w14:paraId="1CCC4B42" w14:textId="77777777" w:rsidR="0046142F" w:rsidRDefault="003148C9" w:rsidP="0046142F">
      <w:pPr>
        <w:rPr>
          <w:lang w:eastAsia="en-US"/>
        </w:rPr>
      </w:pPr>
      <w:r>
        <w:rPr>
          <w:lang w:eastAsia="en-US"/>
        </w:rPr>
        <w:t>Troisième acceptation gracieuse</w:t>
      </w:r>
      <w:r w:rsidR="0046142F">
        <w:rPr>
          <w:lang w:eastAsia="en-US"/>
        </w:rPr>
        <w:t xml:space="preserve">, </w:t>
      </w:r>
      <w:r>
        <w:rPr>
          <w:lang w:eastAsia="en-US"/>
        </w:rPr>
        <w:t>coquette</w:t>
      </w:r>
      <w:r w:rsidR="0046142F">
        <w:rPr>
          <w:lang w:eastAsia="en-US"/>
        </w:rPr>
        <w:t xml:space="preserve">, </w:t>
      </w:r>
      <w:r>
        <w:rPr>
          <w:lang w:eastAsia="en-US"/>
        </w:rPr>
        <w:t>folichonne</w:t>
      </w:r>
      <w:r w:rsidR="0046142F">
        <w:rPr>
          <w:lang w:eastAsia="en-US"/>
        </w:rPr>
        <w:t xml:space="preserve">, </w:t>
      </w:r>
      <w:r>
        <w:rPr>
          <w:lang w:eastAsia="en-US"/>
        </w:rPr>
        <w:t>comme savait les faire ce bon petit fantôme</w:t>
      </w:r>
      <w:r w:rsidR="0046142F">
        <w:rPr>
          <w:lang w:eastAsia="en-US"/>
        </w:rPr>
        <w:t>.</w:t>
      </w:r>
    </w:p>
    <w:p w14:paraId="344BD1BE" w14:textId="22C30941" w:rsidR="0046142F" w:rsidRDefault="0046142F" w:rsidP="0046142F">
      <w:pPr>
        <w:rPr>
          <w:lang w:eastAsia="en-US"/>
        </w:rPr>
      </w:pPr>
      <w:r>
        <w:rPr>
          <w:lang w:eastAsia="en-US"/>
        </w:rPr>
        <w:t>— </w:t>
      </w:r>
      <w:r w:rsidR="003148C9">
        <w:rPr>
          <w:lang w:eastAsia="en-US"/>
        </w:rPr>
        <w:t>Il est longtemps</w:t>
      </w:r>
      <w:r>
        <w:rPr>
          <w:lang w:eastAsia="en-US"/>
        </w:rPr>
        <w:t xml:space="preserve">, </w:t>
      </w:r>
      <w:r w:rsidR="003148C9">
        <w:rPr>
          <w:lang w:eastAsia="en-US"/>
        </w:rPr>
        <w:t>le cousin</w:t>
      </w:r>
      <w:r>
        <w:rPr>
          <w:lang w:eastAsia="en-US"/>
        </w:rPr>
        <w:t xml:space="preserve"> ? </w:t>
      </w:r>
      <w:r w:rsidR="003148C9">
        <w:rPr>
          <w:lang w:eastAsia="en-US"/>
        </w:rPr>
        <w:t>dit-il au bout de quelques minutes</w:t>
      </w:r>
      <w:r>
        <w:rPr>
          <w:lang w:eastAsia="en-US"/>
        </w:rPr>
        <w:t xml:space="preserve"> ; </w:t>
      </w:r>
      <w:r w:rsidR="006C2AE1">
        <w:rPr>
          <w:lang w:eastAsia="en-US"/>
        </w:rPr>
        <w:t>—</w:t>
      </w:r>
      <w:r>
        <w:rPr>
          <w:lang w:eastAsia="en-US"/>
        </w:rPr>
        <w:t xml:space="preserve"> </w:t>
      </w:r>
      <w:r w:rsidR="003148C9">
        <w:rPr>
          <w:lang w:eastAsia="en-US"/>
        </w:rPr>
        <w:t>je lui ai donné des aides</w:t>
      </w:r>
      <w:r>
        <w:rPr>
          <w:lang w:eastAsia="en-US"/>
        </w:rPr>
        <w:t xml:space="preserve">, </w:t>
      </w:r>
      <w:r w:rsidR="003148C9">
        <w:rPr>
          <w:lang w:eastAsia="en-US"/>
        </w:rPr>
        <w:t>non pas pour le défendre</w:t>
      </w:r>
      <w:r>
        <w:rPr>
          <w:lang w:eastAsia="en-US"/>
        </w:rPr>
        <w:t xml:space="preserve">, </w:t>
      </w:r>
      <w:r w:rsidR="003148C9">
        <w:rPr>
          <w:lang w:eastAsia="en-US"/>
        </w:rPr>
        <w:t>mais pour l</w:t>
      </w:r>
      <w:r>
        <w:rPr>
          <w:lang w:eastAsia="en-US"/>
        </w:rPr>
        <w:t>’</w:t>
      </w:r>
      <w:r w:rsidR="003148C9">
        <w:rPr>
          <w:lang w:eastAsia="en-US"/>
        </w:rPr>
        <w:t>empêcher de rien emporter</w:t>
      </w:r>
      <w:r>
        <w:rPr>
          <w:lang w:eastAsia="en-US"/>
        </w:rPr>
        <w:t>…</w:t>
      </w:r>
    </w:p>
    <w:p w14:paraId="0F70BE28" w14:textId="77777777" w:rsidR="0046142F" w:rsidRDefault="003148C9" w:rsidP="0046142F">
      <w:pPr>
        <w:rPr>
          <w:lang w:eastAsia="en-US"/>
        </w:rPr>
      </w:pPr>
      <w:r>
        <w:rPr>
          <w:lang w:eastAsia="en-US"/>
        </w:rPr>
        <w:lastRenderedPageBreak/>
        <w:t xml:space="preserve">Il tira de son gousset une montre </w:t>
      </w:r>
      <w:proofErr w:type="spellStart"/>
      <w:r>
        <w:rPr>
          <w:lang w:eastAsia="en-US"/>
        </w:rPr>
        <w:t>vitriâse</w:t>
      </w:r>
      <w:proofErr w:type="spellEnd"/>
      <w:r w:rsidR="0046142F">
        <w:rPr>
          <w:lang w:eastAsia="en-US"/>
        </w:rPr>
        <w:t xml:space="preserve">, </w:t>
      </w:r>
      <w:r>
        <w:rPr>
          <w:lang w:eastAsia="en-US"/>
        </w:rPr>
        <w:t xml:space="preserve">large comme une soucoupe et couverte de </w:t>
      </w:r>
      <w:proofErr w:type="spellStart"/>
      <w:r>
        <w:rPr>
          <w:lang w:eastAsia="en-US"/>
        </w:rPr>
        <w:t>mirodures</w:t>
      </w:r>
      <w:proofErr w:type="spellEnd"/>
      <w:r w:rsidR="0046142F">
        <w:rPr>
          <w:lang w:eastAsia="en-US"/>
        </w:rPr>
        <w:t>.</w:t>
      </w:r>
    </w:p>
    <w:p w14:paraId="544B7F31" w14:textId="4BC94838" w:rsidR="0046142F" w:rsidRDefault="003148C9" w:rsidP="0046142F">
      <w:pPr>
        <w:rPr>
          <w:lang w:eastAsia="en-US"/>
        </w:rPr>
      </w:pPr>
      <w:r>
        <w:rPr>
          <w:lang w:eastAsia="en-US"/>
        </w:rPr>
        <w:t>Chacun se taisait</w:t>
      </w:r>
      <w:r w:rsidR="0046142F">
        <w:rPr>
          <w:lang w:eastAsia="en-US"/>
        </w:rPr>
        <w:t xml:space="preserve">. </w:t>
      </w:r>
      <w:r w:rsidR="006C2AE1">
        <w:rPr>
          <w:lang w:eastAsia="en-US"/>
        </w:rPr>
        <w:t>—</w:t>
      </w:r>
      <w:r w:rsidR="0046142F">
        <w:rPr>
          <w:lang w:eastAsia="en-US"/>
        </w:rPr>
        <w:t xml:space="preserve"> </w:t>
      </w:r>
      <w:r>
        <w:rPr>
          <w:lang w:eastAsia="en-US"/>
        </w:rPr>
        <w:t>L</w:t>
      </w:r>
      <w:r w:rsidR="0046142F">
        <w:rPr>
          <w:lang w:eastAsia="en-US"/>
        </w:rPr>
        <w:t>’</w:t>
      </w:r>
      <w:r>
        <w:rPr>
          <w:lang w:eastAsia="en-US"/>
        </w:rPr>
        <w:t>explosion se faisait attendre</w:t>
      </w:r>
      <w:r w:rsidR="0046142F">
        <w:rPr>
          <w:lang w:eastAsia="en-US"/>
        </w:rPr>
        <w:t>.</w:t>
      </w:r>
    </w:p>
    <w:p w14:paraId="1F7FD598" w14:textId="77777777" w:rsidR="0046142F" w:rsidRDefault="0046142F" w:rsidP="0046142F">
      <w:pPr>
        <w:rPr>
          <w:lang w:eastAsia="en-US"/>
        </w:rPr>
      </w:pPr>
      <w:r>
        <w:rPr>
          <w:lang w:eastAsia="en-US"/>
        </w:rPr>
        <w:t>— </w:t>
      </w:r>
      <w:r w:rsidR="003148C9">
        <w:rPr>
          <w:lang w:eastAsia="en-US"/>
        </w:rPr>
        <w:t>Il est si fort</w:t>
      </w:r>
      <w:r>
        <w:rPr>
          <w:lang w:eastAsia="en-US"/>
        </w:rPr>
        <w:t xml:space="preserve"> !… </w:t>
      </w:r>
      <w:r w:rsidR="003148C9">
        <w:rPr>
          <w:lang w:eastAsia="en-US"/>
        </w:rPr>
        <w:t>dit enfin Morin</w:t>
      </w:r>
      <w:r>
        <w:rPr>
          <w:lang w:eastAsia="en-US"/>
        </w:rPr>
        <w:t>.</w:t>
      </w:r>
    </w:p>
    <w:p w14:paraId="4597615D" w14:textId="77777777" w:rsidR="0046142F" w:rsidRDefault="0046142F" w:rsidP="0046142F">
      <w:pPr>
        <w:rPr>
          <w:lang w:eastAsia="en-US"/>
        </w:rPr>
      </w:pPr>
      <w:r>
        <w:rPr>
          <w:lang w:eastAsia="en-US"/>
        </w:rPr>
        <w:t>— </w:t>
      </w:r>
      <w:r w:rsidR="003148C9">
        <w:rPr>
          <w:lang w:eastAsia="en-US"/>
        </w:rPr>
        <w:t>S</w:t>
      </w:r>
      <w:r>
        <w:rPr>
          <w:lang w:eastAsia="en-US"/>
        </w:rPr>
        <w:t>’</w:t>
      </w:r>
      <w:r w:rsidR="003148C9">
        <w:rPr>
          <w:lang w:eastAsia="en-US"/>
        </w:rPr>
        <w:t xml:space="preserve">il étranglait </w:t>
      </w:r>
      <w:proofErr w:type="spellStart"/>
      <w:r w:rsidR="003148C9">
        <w:rPr>
          <w:lang w:eastAsia="en-US"/>
        </w:rPr>
        <w:t>Guérineul</w:t>
      </w:r>
      <w:proofErr w:type="spellEnd"/>
      <w:r>
        <w:rPr>
          <w:lang w:eastAsia="en-US"/>
        </w:rPr>
        <w:t xml:space="preserve">… </w:t>
      </w:r>
      <w:r w:rsidR="003148C9">
        <w:rPr>
          <w:lang w:eastAsia="en-US"/>
        </w:rPr>
        <w:t xml:space="preserve">ajouta </w:t>
      </w:r>
      <w:proofErr w:type="spellStart"/>
      <w:r w:rsidR="003148C9">
        <w:rPr>
          <w:lang w:eastAsia="en-US"/>
        </w:rPr>
        <w:t>Houël</w:t>
      </w:r>
      <w:proofErr w:type="spellEnd"/>
      <w:r>
        <w:rPr>
          <w:lang w:eastAsia="en-US"/>
        </w:rPr>
        <w:t>.</w:t>
      </w:r>
    </w:p>
    <w:p w14:paraId="35DA1B05" w14:textId="77777777" w:rsidR="0046142F" w:rsidRDefault="0046142F" w:rsidP="0046142F">
      <w:pPr>
        <w:rPr>
          <w:lang w:eastAsia="en-US"/>
        </w:rPr>
      </w:pPr>
      <w:r>
        <w:rPr>
          <w:lang w:eastAsia="en-US"/>
        </w:rPr>
        <w:t>— </w:t>
      </w:r>
      <w:r w:rsidR="003148C9">
        <w:rPr>
          <w:lang w:eastAsia="en-US"/>
        </w:rPr>
        <w:t>Et s</w:t>
      </w:r>
      <w:r>
        <w:rPr>
          <w:lang w:eastAsia="en-US"/>
        </w:rPr>
        <w:t>’</w:t>
      </w:r>
      <w:r w:rsidR="003148C9">
        <w:rPr>
          <w:lang w:eastAsia="en-US"/>
        </w:rPr>
        <w:t>il venait tomber sur nous comme une bombe</w:t>
      </w:r>
      <w:r>
        <w:rPr>
          <w:lang w:eastAsia="en-US"/>
        </w:rPr>
        <w:t xml:space="preserve"> ! </w:t>
      </w:r>
      <w:r w:rsidR="003148C9">
        <w:rPr>
          <w:lang w:eastAsia="en-US"/>
        </w:rPr>
        <w:t xml:space="preserve">acheva </w:t>
      </w:r>
      <w:proofErr w:type="spellStart"/>
      <w:r w:rsidR="003148C9">
        <w:rPr>
          <w:lang w:eastAsia="en-US"/>
        </w:rPr>
        <w:t>Maudreuil</w:t>
      </w:r>
      <w:proofErr w:type="spellEnd"/>
      <w:r>
        <w:rPr>
          <w:lang w:eastAsia="en-US"/>
        </w:rPr>
        <w:t>.</w:t>
      </w:r>
    </w:p>
    <w:p w14:paraId="63A7ECFB" w14:textId="77777777" w:rsidR="0046142F" w:rsidRDefault="003148C9" w:rsidP="0046142F">
      <w:pPr>
        <w:rPr>
          <w:lang w:eastAsia="en-US"/>
        </w:rPr>
      </w:pPr>
      <w:r>
        <w:rPr>
          <w:lang w:eastAsia="en-US"/>
        </w:rPr>
        <w:t>Fargeau glissa un regard inquiet vers la porte</w:t>
      </w:r>
      <w:r w:rsidR="0046142F">
        <w:rPr>
          <w:lang w:eastAsia="en-US"/>
        </w:rPr>
        <w:t>.</w:t>
      </w:r>
    </w:p>
    <w:p w14:paraId="4AA4CADD" w14:textId="77777777" w:rsidR="0046142F" w:rsidRDefault="003148C9" w:rsidP="0046142F">
      <w:pPr>
        <w:rPr>
          <w:lang w:eastAsia="en-US"/>
        </w:rPr>
      </w:pPr>
      <w:r>
        <w:rPr>
          <w:lang w:eastAsia="en-US"/>
        </w:rPr>
        <w:t>En ce moment</w:t>
      </w:r>
      <w:r w:rsidR="0046142F">
        <w:rPr>
          <w:lang w:eastAsia="en-US"/>
        </w:rPr>
        <w:t xml:space="preserve">, </w:t>
      </w:r>
      <w:r>
        <w:rPr>
          <w:lang w:eastAsia="en-US"/>
        </w:rPr>
        <w:t>on entendit des pas précipités dans le corridor</w:t>
      </w:r>
      <w:r w:rsidR="0046142F">
        <w:rPr>
          <w:lang w:eastAsia="en-US"/>
        </w:rPr>
        <w:t>.</w:t>
      </w:r>
    </w:p>
    <w:p w14:paraId="46F9DC3B" w14:textId="77777777" w:rsidR="0046142F" w:rsidRDefault="003148C9" w:rsidP="0046142F">
      <w:pPr>
        <w:rPr>
          <w:lang w:eastAsia="en-US"/>
        </w:rPr>
      </w:pPr>
      <w:r>
        <w:rPr>
          <w:lang w:eastAsia="en-US"/>
        </w:rPr>
        <w:t>Les quatre cohéritiers saisirent instinctivement leurs pistolets</w:t>
      </w:r>
      <w:r w:rsidR="0046142F">
        <w:rPr>
          <w:lang w:eastAsia="en-US"/>
        </w:rPr>
        <w:t>.</w:t>
      </w:r>
    </w:p>
    <w:p w14:paraId="7E4BA9F2" w14:textId="77777777" w:rsidR="0046142F" w:rsidRDefault="003148C9" w:rsidP="0046142F">
      <w:pPr>
        <w:rPr>
          <w:lang w:eastAsia="en-US"/>
        </w:rPr>
      </w:pPr>
      <w:r>
        <w:rPr>
          <w:lang w:eastAsia="en-US"/>
        </w:rPr>
        <w:t xml:space="preserve">Ils croyaient voir déjà </w:t>
      </w:r>
      <w:proofErr w:type="spellStart"/>
      <w:r>
        <w:rPr>
          <w:lang w:eastAsia="en-US"/>
        </w:rPr>
        <w:t>Tiennet</w:t>
      </w:r>
      <w:proofErr w:type="spellEnd"/>
      <w:r>
        <w:rPr>
          <w:lang w:eastAsia="en-US"/>
        </w:rPr>
        <w:t xml:space="preserve"> </w:t>
      </w:r>
      <w:proofErr w:type="spellStart"/>
      <w:r>
        <w:rPr>
          <w:lang w:eastAsia="en-US"/>
        </w:rPr>
        <w:t>Blône</w:t>
      </w:r>
      <w:proofErr w:type="spellEnd"/>
      <w:r>
        <w:rPr>
          <w:lang w:eastAsia="en-US"/>
        </w:rPr>
        <w:t xml:space="preserve"> sur le seuil</w:t>
      </w:r>
      <w:r w:rsidR="0046142F">
        <w:rPr>
          <w:lang w:eastAsia="en-US"/>
        </w:rPr>
        <w:t>.</w:t>
      </w:r>
    </w:p>
    <w:p w14:paraId="6727C20F" w14:textId="77777777" w:rsidR="0046142F" w:rsidRDefault="003148C9" w:rsidP="0046142F">
      <w:pPr>
        <w:rPr>
          <w:lang w:eastAsia="en-US"/>
        </w:rPr>
      </w:pPr>
      <w:r>
        <w:rPr>
          <w:lang w:eastAsia="en-US"/>
        </w:rPr>
        <w:t>Mais ce n</w:t>
      </w:r>
      <w:r w:rsidR="0046142F">
        <w:rPr>
          <w:lang w:eastAsia="en-US"/>
        </w:rPr>
        <w:t>’</w:t>
      </w:r>
      <w:r>
        <w:rPr>
          <w:lang w:eastAsia="en-US"/>
        </w:rPr>
        <w:t xml:space="preserve">était que </w:t>
      </w:r>
      <w:proofErr w:type="spellStart"/>
      <w:r>
        <w:rPr>
          <w:lang w:eastAsia="en-US"/>
        </w:rPr>
        <w:t>Guérineul</w:t>
      </w:r>
      <w:proofErr w:type="spellEnd"/>
      <w:r w:rsidR="0046142F">
        <w:rPr>
          <w:lang w:eastAsia="en-US"/>
        </w:rPr>
        <w:t>.</w:t>
      </w:r>
    </w:p>
    <w:p w14:paraId="46814F9C"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s</w:t>
      </w:r>
      <w:r>
        <w:rPr>
          <w:lang w:eastAsia="en-US"/>
        </w:rPr>
        <w:t>’</w:t>
      </w:r>
      <w:r w:rsidR="003148C9">
        <w:rPr>
          <w:lang w:eastAsia="en-US"/>
        </w:rPr>
        <w:t>écria le fantôme</w:t>
      </w:r>
      <w:r>
        <w:rPr>
          <w:lang w:eastAsia="en-US"/>
        </w:rPr>
        <w:t>.</w:t>
      </w:r>
    </w:p>
    <w:p w14:paraId="1E602E00" w14:textId="77777777" w:rsidR="0046142F" w:rsidRDefault="003148C9" w:rsidP="0046142F">
      <w:pPr>
        <w:rPr>
          <w:lang w:eastAsia="en-US"/>
        </w:rPr>
      </w:pPr>
      <w:proofErr w:type="spellStart"/>
      <w:r>
        <w:rPr>
          <w:lang w:eastAsia="en-US"/>
        </w:rPr>
        <w:t>Guérineul</w:t>
      </w:r>
      <w:proofErr w:type="spellEnd"/>
      <w:r w:rsidR="0046142F">
        <w:rPr>
          <w:lang w:eastAsia="en-US"/>
        </w:rPr>
        <w:t xml:space="preserve">, </w:t>
      </w:r>
      <w:r>
        <w:rPr>
          <w:lang w:eastAsia="en-US"/>
        </w:rPr>
        <w:t>qui était pâle</w:t>
      </w:r>
      <w:r w:rsidR="0046142F">
        <w:rPr>
          <w:lang w:eastAsia="en-US"/>
        </w:rPr>
        <w:t xml:space="preserve">, </w:t>
      </w:r>
      <w:r>
        <w:rPr>
          <w:lang w:eastAsia="en-US"/>
        </w:rPr>
        <w:t>jeta sur la table</w:t>
      </w:r>
      <w:r w:rsidR="0046142F">
        <w:rPr>
          <w:lang w:eastAsia="en-US"/>
        </w:rPr>
        <w:t xml:space="preserve">, </w:t>
      </w:r>
      <w:r>
        <w:rPr>
          <w:lang w:eastAsia="en-US"/>
        </w:rPr>
        <w:t>pour toute réponse</w:t>
      </w:r>
      <w:r w:rsidR="0046142F">
        <w:rPr>
          <w:lang w:eastAsia="en-US"/>
        </w:rPr>
        <w:t xml:space="preserve">, </w:t>
      </w:r>
      <w:r>
        <w:rPr>
          <w:lang w:eastAsia="en-US"/>
        </w:rPr>
        <w:t>un petit papier où se voyaient trois ou quatre lignes écrites en lettres rouges</w:t>
      </w:r>
      <w:r w:rsidR="0046142F">
        <w:rPr>
          <w:lang w:eastAsia="en-US"/>
        </w:rPr>
        <w:t>.</w:t>
      </w:r>
    </w:p>
    <w:p w14:paraId="03AD869C" w14:textId="6C05CCAF"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fit le fantôme</w:t>
      </w:r>
      <w:r>
        <w:rPr>
          <w:lang w:eastAsia="en-US"/>
        </w:rPr>
        <w:t xml:space="preserve">, </w:t>
      </w:r>
      <w:r w:rsidR="006C2AE1">
        <w:rPr>
          <w:lang w:eastAsia="en-US"/>
        </w:rPr>
        <w:t>—</w:t>
      </w:r>
      <w:r>
        <w:rPr>
          <w:lang w:eastAsia="en-US"/>
        </w:rPr>
        <w:t xml:space="preserve"> </w:t>
      </w:r>
      <w:r w:rsidR="003148C9">
        <w:rPr>
          <w:lang w:eastAsia="en-US"/>
        </w:rPr>
        <w:t>écrit avec du sang</w:t>
      </w:r>
      <w:r>
        <w:rPr>
          <w:lang w:eastAsia="en-US"/>
        </w:rPr>
        <w:t> !</w:t>
      </w:r>
    </w:p>
    <w:p w14:paraId="4C37F321" w14:textId="77777777" w:rsidR="0046142F" w:rsidRDefault="003148C9" w:rsidP="0046142F">
      <w:pPr>
        <w:rPr>
          <w:lang w:eastAsia="en-US"/>
        </w:rPr>
      </w:pPr>
      <w:r>
        <w:rPr>
          <w:lang w:eastAsia="en-US"/>
        </w:rPr>
        <w:t>Il lut à travers ses lunettes de fer</w:t>
      </w:r>
      <w:r w:rsidR="0046142F">
        <w:rPr>
          <w:lang w:eastAsia="en-US"/>
        </w:rPr>
        <w:t> :</w:t>
      </w:r>
    </w:p>
    <w:p w14:paraId="0A5EC691"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le portefeuille de Romblon</w:t>
      </w:r>
      <w:r>
        <w:rPr>
          <w:lang w:eastAsia="en-US"/>
        </w:rPr>
        <w:t xml:space="preserve"> ; </w:t>
      </w:r>
      <w:r w:rsidR="003148C9">
        <w:rPr>
          <w:lang w:eastAsia="en-US"/>
        </w:rPr>
        <w:t>je sais où vous prendre tous</w:t>
      </w:r>
      <w:r>
        <w:rPr>
          <w:lang w:eastAsia="en-US"/>
        </w:rPr>
        <w:t xml:space="preserve"> ; </w:t>
      </w:r>
      <w:r w:rsidR="003148C9">
        <w:rPr>
          <w:lang w:eastAsia="en-US"/>
        </w:rPr>
        <w:t>si un cheveu tombe de la tête de Berthe</w:t>
      </w:r>
      <w:r>
        <w:rPr>
          <w:lang w:eastAsia="en-US"/>
        </w:rPr>
        <w:t xml:space="preserve">, </w:t>
      </w:r>
      <w:r w:rsidR="003148C9">
        <w:rPr>
          <w:lang w:eastAsia="en-US"/>
        </w:rPr>
        <w:t>vous aurez de mes nouvelles</w:t>
      </w:r>
      <w:r>
        <w:rPr>
          <w:lang w:eastAsia="en-US"/>
        </w:rPr>
        <w:t> !</w:t>
      </w:r>
    </w:p>
    <w:p w14:paraId="3559F0B7" w14:textId="197721F7" w:rsidR="0046142F" w:rsidRDefault="0046142F" w:rsidP="0046142F">
      <w:pPr>
        <w:jc w:val="right"/>
        <w:rPr>
          <w:lang w:eastAsia="en-US"/>
        </w:rPr>
      </w:pPr>
      <w:r>
        <w:rPr>
          <w:lang w:eastAsia="en-US"/>
        </w:rPr>
        <w:t>« </w:t>
      </w:r>
      <w:proofErr w:type="spellStart"/>
      <w:r w:rsidR="003148C9" w:rsidRPr="0046142F">
        <w:rPr>
          <w:lang w:eastAsia="en-US"/>
        </w:rPr>
        <w:t>TIENNET</w:t>
      </w:r>
      <w:proofErr w:type="spellEnd"/>
      <w:r w:rsidR="003148C9" w:rsidRPr="0046142F">
        <w:rPr>
          <w:lang w:eastAsia="en-US"/>
        </w:rPr>
        <w:t xml:space="preserve"> </w:t>
      </w:r>
      <w:proofErr w:type="spellStart"/>
      <w:r w:rsidR="003148C9" w:rsidRPr="0046142F">
        <w:rPr>
          <w:lang w:eastAsia="en-US"/>
        </w:rPr>
        <w:t>BLÔNE</w:t>
      </w:r>
      <w:proofErr w:type="spellEnd"/>
      <w:r>
        <w:rPr>
          <w:lang w:eastAsia="en-US"/>
        </w:rPr>
        <w:t>. »</w:t>
      </w:r>
    </w:p>
    <w:p w14:paraId="6B2982B3" w14:textId="77777777" w:rsidR="0046142F" w:rsidRDefault="0046142F" w:rsidP="0046142F">
      <w:pPr>
        <w:rPr>
          <w:lang w:eastAsia="en-US"/>
        </w:rPr>
      </w:pPr>
      <w:r>
        <w:rPr>
          <w:lang w:eastAsia="en-US"/>
        </w:rPr>
        <w:lastRenderedPageBreak/>
        <w:t>— </w:t>
      </w:r>
      <w:r w:rsidR="003148C9">
        <w:rPr>
          <w:lang w:eastAsia="en-US"/>
        </w:rPr>
        <w:t>C</w:t>
      </w:r>
      <w:r>
        <w:rPr>
          <w:lang w:eastAsia="en-US"/>
        </w:rPr>
        <w:t>’</w:t>
      </w:r>
      <w:r w:rsidR="003148C9">
        <w:rPr>
          <w:lang w:eastAsia="en-US"/>
        </w:rPr>
        <w:t>était par terre</w:t>
      </w:r>
      <w:r>
        <w:rPr>
          <w:lang w:eastAsia="en-US"/>
        </w:rPr>
        <w:t xml:space="preserve">, </w:t>
      </w:r>
      <w:r w:rsidR="003148C9">
        <w:rPr>
          <w:lang w:eastAsia="en-US"/>
        </w:rPr>
        <w:t>au milieu de la cave</w:t>
      </w:r>
      <w:r>
        <w:rPr>
          <w:lang w:eastAsia="en-US"/>
        </w:rPr>
        <w:t xml:space="preserve">, </w:t>
      </w:r>
      <w:r w:rsidR="003148C9">
        <w:rPr>
          <w:lang w:eastAsia="en-US"/>
        </w:rPr>
        <w:t xml:space="preserve">dit </w:t>
      </w:r>
      <w:proofErr w:type="spellStart"/>
      <w:r w:rsidR="003148C9">
        <w:rPr>
          <w:lang w:eastAsia="en-US"/>
        </w:rPr>
        <w:t>Guérineul</w:t>
      </w:r>
      <w:proofErr w:type="spellEnd"/>
      <w:r>
        <w:rPr>
          <w:lang w:eastAsia="en-US"/>
        </w:rPr>
        <w:t xml:space="preserve"> ; </w:t>
      </w:r>
      <w:r w:rsidR="003148C9">
        <w:rPr>
          <w:lang w:eastAsia="en-US"/>
        </w:rPr>
        <w:t>nous avons cherché partout</w:t>
      </w:r>
      <w:r>
        <w:rPr>
          <w:lang w:eastAsia="en-US"/>
        </w:rPr>
        <w:t xml:space="preserve">… </w:t>
      </w:r>
      <w:r w:rsidR="003148C9">
        <w:rPr>
          <w:lang w:eastAsia="en-US"/>
        </w:rPr>
        <w:t>pas d</w:t>
      </w:r>
      <w:r>
        <w:rPr>
          <w:lang w:eastAsia="en-US"/>
        </w:rPr>
        <w:t>’</w:t>
      </w:r>
      <w:r w:rsidR="003148C9">
        <w:rPr>
          <w:lang w:eastAsia="en-US"/>
        </w:rPr>
        <w:t>issues</w:t>
      </w:r>
      <w:r>
        <w:rPr>
          <w:lang w:eastAsia="en-US"/>
        </w:rPr>
        <w:t xml:space="preserve"> !… </w:t>
      </w:r>
      <w:r w:rsidR="003148C9">
        <w:rPr>
          <w:lang w:eastAsia="en-US"/>
        </w:rPr>
        <w:t>Ce gars-là</w:t>
      </w:r>
      <w:r>
        <w:rPr>
          <w:lang w:eastAsia="en-US"/>
        </w:rPr>
        <w:t xml:space="preserve">, </w:t>
      </w:r>
      <w:r w:rsidR="003148C9">
        <w:rPr>
          <w:lang w:eastAsia="en-US"/>
        </w:rPr>
        <w:t>c</w:t>
      </w:r>
      <w:r>
        <w:rPr>
          <w:lang w:eastAsia="en-US"/>
        </w:rPr>
        <w:t>’</w:t>
      </w:r>
      <w:r w:rsidR="003148C9">
        <w:rPr>
          <w:lang w:eastAsia="en-US"/>
        </w:rPr>
        <w:t>est le diable</w:t>
      </w:r>
      <w:r>
        <w:rPr>
          <w:lang w:eastAsia="en-US"/>
        </w:rPr>
        <w:t> !</w:t>
      </w:r>
    </w:p>
    <w:p w14:paraId="71DD7F5B" w14:textId="70F4673D" w:rsidR="003148C9" w:rsidRPr="0046142F" w:rsidRDefault="003148C9" w:rsidP="0046142F">
      <w:pPr>
        <w:keepNext/>
        <w:ind w:firstLine="0"/>
        <w:jc w:val="center"/>
        <w:rPr>
          <w:lang w:eastAsia="en-US"/>
        </w:rPr>
      </w:pPr>
      <w:r w:rsidRPr="0046142F">
        <w:rPr>
          <w:lang w:eastAsia="en-US"/>
        </w:rPr>
        <w:t>*</w:t>
      </w:r>
    </w:p>
    <w:p w14:paraId="07F598CF" w14:textId="77777777" w:rsidR="0046142F" w:rsidRDefault="003148C9" w:rsidP="0046142F">
      <w:pPr>
        <w:ind w:firstLine="0"/>
        <w:jc w:val="center"/>
        <w:rPr>
          <w:lang w:eastAsia="en-US"/>
        </w:rPr>
      </w:pPr>
      <w:r w:rsidRPr="0046142F">
        <w:rPr>
          <w:lang w:eastAsia="en-US"/>
        </w:rPr>
        <w:t>* *</w:t>
      </w:r>
    </w:p>
    <w:p w14:paraId="233A9E31" w14:textId="77777777" w:rsidR="0046142F" w:rsidRDefault="003148C9" w:rsidP="0046142F">
      <w:pPr>
        <w:rPr>
          <w:lang w:eastAsia="en-US"/>
        </w:rPr>
      </w:pPr>
      <w:r>
        <w:rPr>
          <w:lang w:eastAsia="en-US"/>
        </w:rPr>
        <w:t>Olivette et son époux Menand jeune venaient d</w:t>
      </w:r>
      <w:r w:rsidR="0046142F">
        <w:rPr>
          <w:lang w:eastAsia="en-US"/>
        </w:rPr>
        <w:t>’</w:t>
      </w:r>
      <w:r>
        <w:rPr>
          <w:lang w:eastAsia="en-US"/>
        </w:rPr>
        <w:t>entrer</w:t>
      </w:r>
      <w:r w:rsidR="0046142F">
        <w:rPr>
          <w:lang w:eastAsia="en-US"/>
        </w:rPr>
        <w:t xml:space="preserve">. </w:t>
      </w:r>
      <w:r>
        <w:rPr>
          <w:lang w:eastAsia="en-US"/>
        </w:rPr>
        <w:t>Olivette portait les pistolets</w:t>
      </w:r>
      <w:r w:rsidR="0046142F">
        <w:rPr>
          <w:lang w:eastAsia="en-US"/>
        </w:rPr>
        <w:t>.</w:t>
      </w:r>
    </w:p>
    <w:p w14:paraId="3CC1A18F" w14:textId="77777777" w:rsidR="0046142F" w:rsidRDefault="003148C9" w:rsidP="0046142F">
      <w:pPr>
        <w:rPr>
          <w:lang w:eastAsia="en-US"/>
        </w:rPr>
      </w:pPr>
      <w:r>
        <w:rPr>
          <w:lang w:eastAsia="en-US"/>
        </w:rPr>
        <w:t>Combien il était intéressant</w:t>
      </w:r>
      <w:r w:rsidR="0046142F">
        <w:rPr>
          <w:lang w:eastAsia="en-US"/>
        </w:rPr>
        <w:t xml:space="preserve">, </w:t>
      </w:r>
      <w:r>
        <w:rPr>
          <w:lang w:eastAsia="en-US"/>
        </w:rPr>
        <w:t>Menand jeune</w:t>
      </w:r>
      <w:r w:rsidR="0046142F">
        <w:rPr>
          <w:lang w:eastAsia="en-US"/>
        </w:rPr>
        <w:t xml:space="preserve">, </w:t>
      </w:r>
      <w:r>
        <w:rPr>
          <w:lang w:eastAsia="en-US"/>
        </w:rPr>
        <w:t>ému par le péril et peut-être par l</w:t>
      </w:r>
      <w:r w:rsidR="0046142F">
        <w:rPr>
          <w:lang w:eastAsia="en-US"/>
        </w:rPr>
        <w:t>’</w:t>
      </w:r>
      <w:r>
        <w:rPr>
          <w:lang w:eastAsia="en-US"/>
        </w:rPr>
        <w:t>amour</w:t>
      </w:r>
      <w:r w:rsidR="0046142F">
        <w:rPr>
          <w:lang w:eastAsia="en-US"/>
        </w:rPr>
        <w:t> !</w:t>
      </w:r>
    </w:p>
    <w:p w14:paraId="55691B68" w14:textId="77777777" w:rsidR="0046142F" w:rsidRDefault="003148C9" w:rsidP="0046142F">
      <w:pPr>
        <w:rPr>
          <w:lang w:eastAsia="en-US"/>
        </w:rPr>
      </w:pPr>
      <w:r>
        <w:rPr>
          <w:lang w:eastAsia="en-US"/>
        </w:rPr>
        <w:t>Par l</w:t>
      </w:r>
      <w:r w:rsidR="0046142F">
        <w:rPr>
          <w:lang w:eastAsia="en-US"/>
        </w:rPr>
        <w:t>’</w:t>
      </w:r>
      <w:r>
        <w:rPr>
          <w:lang w:eastAsia="en-US"/>
        </w:rPr>
        <w:t>amour</w:t>
      </w:r>
      <w:r w:rsidR="0046142F">
        <w:rPr>
          <w:lang w:eastAsia="en-US"/>
        </w:rPr>
        <w:t xml:space="preserve">, </w:t>
      </w:r>
      <w:r>
        <w:rPr>
          <w:lang w:eastAsia="en-US"/>
        </w:rPr>
        <w:t>puisqu</w:t>
      </w:r>
      <w:r w:rsidR="0046142F">
        <w:rPr>
          <w:lang w:eastAsia="en-US"/>
        </w:rPr>
        <w:t>’</w:t>
      </w:r>
      <w:r>
        <w:rPr>
          <w:lang w:eastAsia="en-US"/>
        </w:rPr>
        <w:t>il venait de passer deux heures en tête à tête avec celle qu</w:t>
      </w:r>
      <w:r w:rsidR="0046142F">
        <w:rPr>
          <w:lang w:eastAsia="en-US"/>
        </w:rPr>
        <w:t>’</w:t>
      </w:r>
      <w:r>
        <w:rPr>
          <w:lang w:eastAsia="en-US"/>
        </w:rPr>
        <w:t>il avait choisie</w:t>
      </w:r>
      <w:r w:rsidR="0046142F">
        <w:rPr>
          <w:lang w:eastAsia="en-US"/>
        </w:rPr>
        <w:t>.</w:t>
      </w:r>
    </w:p>
    <w:p w14:paraId="7A5CABF3" w14:textId="14BC3FA1" w:rsidR="0046142F" w:rsidRDefault="003148C9" w:rsidP="0046142F">
      <w:pPr>
        <w:rPr>
          <w:lang w:eastAsia="en-US"/>
        </w:rPr>
      </w:pPr>
      <w:r>
        <w:rPr>
          <w:lang w:eastAsia="en-US"/>
        </w:rPr>
        <w:t>Par le péril</w:t>
      </w:r>
      <w:r w:rsidR="0046142F">
        <w:rPr>
          <w:lang w:eastAsia="en-US"/>
        </w:rPr>
        <w:t xml:space="preserve">, </w:t>
      </w:r>
      <w:r>
        <w:rPr>
          <w:lang w:eastAsia="en-US"/>
        </w:rPr>
        <w:t>car les deux chevaux de son fiacre avaient pris le mors aux dents</w:t>
      </w:r>
      <w:r w:rsidR="0046142F">
        <w:rPr>
          <w:lang w:eastAsia="en-US"/>
        </w:rPr>
        <w:t xml:space="preserve">, </w:t>
      </w:r>
      <w:r>
        <w:rPr>
          <w:lang w:eastAsia="en-US"/>
        </w:rPr>
        <w:t>et s</w:t>
      </w:r>
      <w:r w:rsidR="0046142F">
        <w:rPr>
          <w:lang w:eastAsia="en-US"/>
        </w:rPr>
        <w:t>’</w:t>
      </w:r>
      <w:r>
        <w:rPr>
          <w:lang w:eastAsia="en-US"/>
        </w:rPr>
        <w:t>étaient emportés derrière l</w:t>
      </w:r>
      <w:r w:rsidR="0046142F">
        <w:rPr>
          <w:lang w:eastAsia="en-US"/>
        </w:rPr>
        <w:t>’</w:t>
      </w:r>
      <w:r>
        <w:rPr>
          <w:lang w:eastAsia="en-US"/>
        </w:rPr>
        <w:t>aqueduc d</w:t>
      </w:r>
      <w:r w:rsidR="0046142F">
        <w:rPr>
          <w:lang w:eastAsia="en-US"/>
        </w:rPr>
        <w:t>’</w:t>
      </w:r>
      <w:r>
        <w:rPr>
          <w:lang w:eastAsia="en-US"/>
        </w:rPr>
        <w:t>Arcueil</w:t>
      </w:r>
      <w:r w:rsidR="0046142F">
        <w:rPr>
          <w:lang w:eastAsia="en-US"/>
        </w:rPr>
        <w:t xml:space="preserve">. </w:t>
      </w:r>
      <w:r w:rsidR="006C2AE1">
        <w:rPr>
          <w:lang w:eastAsia="en-US"/>
        </w:rPr>
        <w:t>—</w:t>
      </w:r>
      <w:r w:rsidR="0046142F">
        <w:rPr>
          <w:lang w:eastAsia="en-US"/>
        </w:rPr>
        <w:t xml:space="preserve"> </w:t>
      </w:r>
      <w:r>
        <w:rPr>
          <w:lang w:eastAsia="en-US"/>
        </w:rPr>
        <w:t>C</w:t>
      </w:r>
      <w:r w:rsidR="0046142F">
        <w:rPr>
          <w:lang w:eastAsia="en-US"/>
        </w:rPr>
        <w:t>’</w:t>
      </w:r>
      <w:r>
        <w:rPr>
          <w:lang w:eastAsia="en-US"/>
        </w:rPr>
        <w:t>était là le motif du retard de Menand jeune et de son Olivette</w:t>
      </w:r>
      <w:r w:rsidR="0046142F">
        <w:rPr>
          <w:lang w:eastAsia="en-US"/>
        </w:rPr>
        <w:t>.</w:t>
      </w:r>
    </w:p>
    <w:p w14:paraId="60776BF8" w14:textId="77777777" w:rsidR="0046142F" w:rsidRDefault="003148C9" w:rsidP="0046142F">
      <w:pPr>
        <w:rPr>
          <w:lang w:eastAsia="en-US"/>
        </w:rPr>
      </w:pPr>
      <w:r>
        <w:rPr>
          <w:lang w:eastAsia="en-US"/>
        </w:rPr>
        <w:t>Nous l</w:t>
      </w:r>
      <w:r w:rsidR="0046142F">
        <w:rPr>
          <w:lang w:eastAsia="en-US"/>
        </w:rPr>
        <w:t>’</w:t>
      </w:r>
      <w:r>
        <w:rPr>
          <w:lang w:eastAsia="en-US"/>
        </w:rPr>
        <w:t>avouons sans fausse modestie</w:t>
      </w:r>
      <w:r w:rsidR="0046142F">
        <w:rPr>
          <w:lang w:eastAsia="en-US"/>
        </w:rPr>
        <w:t xml:space="preserve"> : </w:t>
      </w:r>
      <w:r>
        <w:rPr>
          <w:lang w:eastAsia="en-US"/>
        </w:rPr>
        <w:t>cette création de Menand jeune nous a valu bien des compliments agréables</w:t>
      </w:r>
      <w:r w:rsidR="0046142F">
        <w:rPr>
          <w:lang w:eastAsia="en-US"/>
        </w:rPr>
        <w:t xml:space="preserve">. </w:t>
      </w:r>
      <w:r>
        <w:rPr>
          <w:lang w:eastAsia="en-US"/>
        </w:rPr>
        <w:t>Quelques femmes ont poussé l</w:t>
      </w:r>
      <w:r w:rsidR="0046142F">
        <w:rPr>
          <w:lang w:eastAsia="en-US"/>
        </w:rPr>
        <w:t>’</w:t>
      </w:r>
      <w:r>
        <w:rPr>
          <w:lang w:eastAsia="en-US"/>
        </w:rPr>
        <w:t>admiration jusqu</w:t>
      </w:r>
      <w:r w:rsidR="0046142F">
        <w:rPr>
          <w:lang w:eastAsia="en-US"/>
        </w:rPr>
        <w:t>’</w:t>
      </w:r>
      <w:r>
        <w:rPr>
          <w:lang w:eastAsia="en-US"/>
        </w:rPr>
        <w:t>à l</w:t>
      </w:r>
      <w:r w:rsidR="0046142F">
        <w:rPr>
          <w:lang w:eastAsia="en-US"/>
        </w:rPr>
        <w:t>’</w:t>
      </w:r>
      <w:r>
        <w:rPr>
          <w:lang w:eastAsia="en-US"/>
        </w:rPr>
        <w:t>inconvenance</w:t>
      </w:r>
      <w:r w:rsidR="0046142F">
        <w:rPr>
          <w:lang w:eastAsia="en-US"/>
        </w:rPr>
        <w:t xml:space="preserve">, </w:t>
      </w:r>
      <w:r>
        <w:rPr>
          <w:lang w:eastAsia="en-US"/>
        </w:rPr>
        <w:t>et les anciens notaires nous ont fait frapper une médaille dorée par le procédé Ruolz</w:t>
      </w:r>
      <w:r w:rsidR="0046142F">
        <w:rPr>
          <w:lang w:eastAsia="en-US"/>
        </w:rPr>
        <w:t>.</w:t>
      </w:r>
    </w:p>
    <w:p w14:paraId="269B1078" w14:textId="77777777" w:rsidR="0046142F" w:rsidRDefault="003148C9" w:rsidP="0046142F">
      <w:pPr>
        <w:rPr>
          <w:lang w:eastAsia="en-US"/>
        </w:rPr>
      </w:pPr>
      <w:r>
        <w:rPr>
          <w:lang w:eastAsia="en-US"/>
        </w:rPr>
        <w:t xml:space="preserve">Menand jeune restera dans le souvenir reconnaissant des peuples comme </w:t>
      </w:r>
      <w:r>
        <w:rPr>
          <w:i/>
          <w:iCs/>
        </w:rPr>
        <w:t>les Orphelins du Hameau</w:t>
      </w:r>
      <w:r>
        <w:t xml:space="preserve"> et le jeune Alexis de </w:t>
      </w:r>
      <w:r>
        <w:rPr>
          <w:i/>
          <w:iCs/>
        </w:rPr>
        <w:t>la Maisonnette dans les bois</w:t>
      </w:r>
      <w:r w:rsidR="0046142F">
        <w:rPr>
          <w:lang w:eastAsia="en-US"/>
        </w:rPr>
        <w:t>.</w:t>
      </w:r>
    </w:p>
    <w:p w14:paraId="437B8520" w14:textId="77777777" w:rsidR="0046142F" w:rsidRDefault="003148C9" w:rsidP="0046142F">
      <w:pPr>
        <w:rPr>
          <w:lang w:eastAsia="en-US"/>
        </w:rPr>
      </w:pPr>
      <w:r>
        <w:rPr>
          <w:lang w:eastAsia="en-US"/>
        </w:rPr>
        <w:t>Il est seulement plus joli</w:t>
      </w:r>
      <w:r w:rsidR="0046142F">
        <w:rPr>
          <w:lang w:eastAsia="en-US"/>
        </w:rPr>
        <w:t xml:space="preserve">, </w:t>
      </w:r>
      <w:r>
        <w:rPr>
          <w:lang w:eastAsia="en-US"/>
        </w:rPr>
        <w:t>plus espiègle</w:t>
      </w:r>
      <w:r w:rsidR="0046142F">
        <w:rPr>
          <w:lang w:eastAsia="en-US"/>
        </w:rPr>
        <w:t xml:space="preserve">, </w:t>
      </w:r>
      <w:r>
        <w:rPr>
          <w:lang w:eastAsia="en-US"/>
        </w:rPr>
        <w:t>plus susceptible d</w:t>
      </w:r>
      <w:r w:rsidR="0046142F">
        <w:rPr>
          <w:lang w:eastAsia="en-US"/>
        </w:rPr>
        <w:t>’</w:t>
      </w:r>
      <w:r>
        <w:rPr>
          <w:lang w:eastAsia="en-US"/>
        </w:rPr>
        <w:t>inspirer de dangereux caprices aux femmes</w:t>
      </w:r>
      <w:r w:rsidR="0046142F">
        <w:rPr>
          <w:lang w:eastAsia="en-US"/>
        </w:rPr>
        <w:t>.</w:t>
      </w:r>
    </w:p>
    <w:p w14:paraId="77BEDE90" w14:textId="77777777" w:rsidR="0046142F" w:rsidRDefault="003148C9" w:rsidP="0046142F">
      <w:pPr>
        <w:rPr>
          <w:lang w:eastAsia="en-US"/>
        </w:rPr>
      </w:pPr>
      <w:r>
        <w:rPr>
          <w:lang w:eastAsia="en-US"/>
        </w:rPr>
        <w:t>Il s</w:t>
      </w:r>
      <w:r w:rsidR="0046142F">
        <w:rPr>
          <w:lang w:eastAsia="en-US"/>
        </w:rPr>
        <w:t>’</w:t>
      </w:r>
      <w:r>
        <w:rPr>
          <w:lang w:eastAsia="en-US"/>
        </w:rPr>
        <w:t>assit auprès de la po</w:t>
      </w:r>
      <w:r>
        <w:t>rte et fit des boules de terre glaise pour sa sarbacane</w:t>
      </w:r>
      <w:r w:rsidR="0046142F">
        <w:rPr>
          <w:lang w:eastAsia="en-US"/>
        </w:rPr>
        <w:t>.</w:t>
      </w:r>
    </w:p>
    <w:p w14:paraId="27D83DCF" w14:textId="77777777" w:rsidR="0046142F" w:rsidRDefault="003148C9" w:rsidP="0046142F">
      <w:pPr>
        <w:rPr>
          <w:lang w:eastAsia="en-US"/>
        </w:rPr>
      </w:pPr>
      <w:r>
        <w:rPr>
          <w:lang w:eastAsia="en-US"/>
        </w:rPr>
        <w:lastRenderedPageBreak/>
        <w:t>Heureux les hommes qui connaissent le prix du temps</w:t>
      </w:r>
      <w:r w:rsidR="0046142F">
        <w:rPr>
          <w:lang w:eastAsia="en-US"/>
        </w:rPr>
        <w:t xml:space="preserve"> ! </w:t>
      </w:r>
      <w:r>
        <w:rPr>
          <w:lang w:eastAsia="en-US"/>
        </w:rPr>
        <w:t>Olivette avait pris place parmi les héritiers</w:t>
      </w:r>
      <w:r w:rsidR="0046142F">
        <w:rPr>
          <w:lang w:eastAsia="en-US"/>
        </w:rPr>
        <w:t>.</w:t>
      </w:r>
    </w:p>
    <w:p w14:paraId="695FED8D" w14:textId="77777777" w:rsidR="0046142F" w:rsidRDefault="003148C9" w:rsidP="0046142F">
      <w:pPr>
        <w:rPr>
          <w:lang w:eastAsia="en-US"/>
        </w:rPr>
      </w:pPr>
      <w:r>
        <w:rPr>
          <w:lang w:eastAsia="en-US"/>
        </w:rPr>
        <w:t xml:space="preserve">On avait mis devant elle le billet de </w:t>
      </w:r>
      <w:proofErr w:type="spellStart"/>
      <w:r>
        <w:rPr>
          <w:lang w:eastAsia="en-US"/>
        </w:rPr>
        <w:t>Tiennet</w:t>
      </w:r>
      <w:proofErr w:type="spellEnd"/>
      <w:r>
        <w:rPr>
          <w:lang w:eastAsia="en-US"/>
        </w:rPr>
        <w:t xml:space="preserve"> </w:t>
      </w:r>
      <w:proofErr w:type="spellStart"/>
      <w:r>
        <w:rPr>
          <w:lang w:eastAsia="en-US"/>
        </w:rPr>
        <w:t>Blône</w:t>
      </w:r>
      <w:proofErr w:type="spellEnd"/>
      <w:r w:rsidR="0046142F">
        <w:rPr>
          <w:lang w:eastAsia="en-US"/>
        </w:rPr>
        <w:t xml:space="preserve">. </w:t>
      </w:r>
      <w:r>
        <w:rPr>
          <w:lang w:eastAsia="en-US"/>
        </w:rPr>
        <w:t>Ses sourcils étaient froncés violemment</w:t>
      </w:r>
      <w:r w:rsidR="0046142F">
        <w:rPr>
          <w:lang w:eastAsia="en-US"/>
        </w:rPr>
        <w:t>.</w:t>
      </w:r>
    </w:p>
    <w:p w14:paraId="652CA1E0" w14:textId="3459FAB4" w:rsidR="0046142F" w:rsidRDefault="0046142F" w:rsidP="0046142F">
      <w:pPr>
        <w:rPr>
          <w:lang w:eastAsia="en-US"/>
        </w:rPr>
      </w:pPr>
      <w:r>
        <w:rPr>
          <w:lang w:eastAsia="en-US"/>
        </w:rPr>
        <w:t>— </w:t>
      </w:r>
      <w:r w:rsidR="003148C9">
        <w:rPr>
          <w:lang w:eastAsia="en-US"/>
        </w:rPr>
        <w:t>Berthe</w:t>
      </w:r>
      <w:r>
        <w:rPr>
          <w:lang w:eastAsia="en-US"/>
        </w:rPr>
        <w:t xml:space="preserve"> ! </w:t>
      </w:r>
      <w:r w:rsidR="003148C9">
        <w:rPr>
          <w:lang w:eastAsia="en-US"/>
        </w:rPr>
        <w:t>pensait-elle</w:t>
      </w:r>
      <w:r>
        <w:rPr>
          <w:lang w:eastAsia="en-US"/>
        </w:rPr>
        <w:t xml:space="preserve">, </w:t>
      </w:r>
      <w:r w:rsidR="006C2AE1">
        <w:rPr>
          <w:lang w:eastAsia="en-US"/>
        </w:rPr>
        <w:t>—</w:t>
      </w:r>
      <w:r>
        <w:rPr>
          <w:lang w:eastAsia="en-US"/>
        </w:rPr>
        <w:t xml:space="preserve"> </w:t>
      </w:r>
      <w:r w:rsidR="003148C9">
        <w:rPr>
          <w:lang w:eastAsia="en-US"/>
        </w:rPr>
        <w:t>Berthe</w:t>
      </w:r>
      <w:r>
        <w:rPr>
          <w:lang w:eastAsia="en-US"/>
        </w:rPr>
        <w:t xml:space="preserve"> !… </w:t>
      </w:r>
      <w:r w:rsidR="003148C9">
        <w:rPr>
          <w:lang w:eastAsia="en-US"/>
        </w:rPr>
        <w:t>mon malheur</w:t>
      </w:r>
      <w:r>
        <w:rPr>
          <w:lang w:eastAsia="en-US"/>
        </w:rPr>
        <w:t xml:space="preserve"> !… </w:t>
      </w:r>
      <w:r w:rsidR="003148C9">
        <w:rPr>
          <w:lang w:eastAsia="en-US"/>
        </w:rPr>
        <w:t>Celle qu</w:t>
      </w:r>
      <w:r>
        <w:rPr>
          <w:lang w:eastAsia="en-US"/>
        </w:rPr>
        <w:t>’</w:t>
      </w:r>
      <w:r w:rsidR="003148C9">
        <w:rPr>
          <w:lang w:eastAsia="en-US"/>
        </w:rPr>
        <w:t>il aimait dès ce temps-là</w:t>
      </w:r>
      <w:r>
        <w:rPr>
          <w:lang w:eastAsia="en-US"/>
        </w:rPr>
        <w:t> !…</w:t>
      </w:r>
    </w:p>
    <w:p w14:paraId="64DD280F" w14:textId="77777777" w:rsidR="0046142F" w:rsidRDefault="003148C9" w:rsidP="0046142F">
      <w:pPr>
        <w:rPr>
          <w:lang w:eastAsia="en-US"/>
        </w:rPr>
      </w:pPr>
      <w:r>
        <w:rPr>
          <w:lang w:eastAsia="en-US"/>
        </w:rPr>
        <w:t>S</w:t>
      </w:r>
      <w:r w:rsidR="0046142F">
        <w:rPr>
          <w:lang w:eastAsia="en-US"/>
        </w:rPr>
        <w:t>’</w:t>
      </w:r>
      <w:r>
        <w:rPr>
          <w:lang w:eastAsia="en-US"/>
        </w:rPr>
        <w:t>il y a en ce bas-monde quelque chose de méchant</w:t>
      </w:r>
      <w:r w:rsidR="0046142F">
        <w:rPr>
          <w:lang w:eastAsia="en-US"/>
        </w:rPr>
        <w:t xml:space="preserve">, </w:t>
      </w:r>
      <w:r>
        <w:rPr>
          <w:lang w:eastAsia="en-US"/>
        </w:rPr>
        <w:t>de cruel</w:t>
      </w:r>
      <w:r w:rsidR="0046142F">
        <w:rPr>
          <w:lang w:eastAsia="en-US"/>
        </w:rPr>
        <w:t xml:space="preserve">, </w:t>
      </w:r>
      <w:r>
        <w:rPr>
          <w:lang w:eastAsia="en-US"/>
        </w:rPr>
        <w:t>d</w:t>
      </w:r>
      <w:r w:rsidR="0046142F">
        <w:rPr>
          <w:lang w:eastAsia="en-US"/>
        </w:rPr>
        <w:t>’</w:t>
      </w:r>
      <w:r>
        <w:rPr>
          <w:lang w:eastAsia="en-US"/>
        </w:rPr>
        <w:t>impitoyable</w:t>
      </w:r>
      <w:r w:rsidR="0046142F">
        <w:rPr>
          <w:lang w:eastAsia="en-US"/>
        </w:rPr>
        <w:t xml:space="preserve">, </w:t>
      </w:r>
      <w:r>
        <w:rPr>
          <w:lang w:eastAsia="en-US"/>
        </w:rPr>
        <w:t>c</w:t>
      </w:r>
      <w:r w:rsidR="0046142F">
        <w:rPr>
          <w:lang w:eastAsia="en-US"/>
        </w:rPr>
        <w:t>’</w:t>
      </w:r>
      <w:r>
        <w:rPr>
          <w:lang w:eastAsia="en-US"/>
        </w:rPr>
        <w:t>est une ancienne servante devenue dame</w:t>
      </w:r>
      <w:r w:rsidR="0046142F">
        <w:rPr>
          <w:lang w:eastAsia="en-US"/>
        </w:rPr>
        <w:t>.</w:t>
      </w:r>
    </w:p>
    <w:p w14:paraId="001CC70A" w14:textId="77777777" w:rsidR="0046142F" w:rsidRDefault="003148C9" w:rsidP="0046142F">
      <w:pPr>
        <w:rPr>
          <w:lang w:eastAsia="en-US"/>
        </w:rPr>
      </w:pPr>
      <w:r>
        <w:rPr>
          <w:lang w:eastAsia="en-US"/>
        </w:rPr>
        <w:t>Un serpent à sonnettes n</w:t>
      </w:r>
      <w:r w:rsidR="0046142F">
        <w:rPr>
          <w:lang w:eastAsia="en-US"/>
        </w:rPr>
        <w:t>’</w:t>
      </w:r>
      <w:r>
        <w:rPr>
          <w:lang w:eastAsia="en-US"/>
        </w:rPr>
        <w:t>a sous la dent que de l</w:t>
      </w:r>
      <w:r w:rsidR="0046142F">
        <w:rPr>
          <w:lang w:eastAsia="en-US"/>
        </w:rPr>
        <w:t>’</w:t>
      </w:r>
      <w:r>
        <w:rPr>
          <w:lang w:eastAsia="en-US"/>
        </w:rPr>
        <w:t>eau de fleur d</w:t>
      </w:r>
      <w:r w:rsidR="0046142F">
        <w:rPr>
          <w:lang w:eastAsia="en-US"/>
        </w:rPr>
        <w:t>’</w:t>
      </w:r>
      <w:r>
        <w:rPr>
          <w:lang w:eastAsia="en-US"/>
        </w:rPr>
        <w:t>oranger en comparaison des couleuvres dont nous parlons ici</w:t>
      </w:r>
      <w:r w:rsidR="0046142F">
        <w:rPr>
          <w:lang w:eastAsia="en-US"/>
        </w:rPr>
        <w:t>.</w:t>
      </w:r>
    </w:p>
    <w:p w14:paraId="573821E6" w14:textId="77777777" w:rsidR="0046142F" w:rsidRDefault="003148C9" w:rsidP="0046142F">
      <w:pPr>
        <w:rPr>
          <w:lang w:eastAsia="en-US"/>
        </w:rPr>
      </w:pPr>
      <w:r>
        <w:rPr>
          <w:lang w:eastAsia="en-US"/>
        </w:rPr>
        <w:t>Fargeau regardait la jolie marquise</w:t>
      </w:r>
      <w:r w:rsidR="0046142F">
        <w:rPr>
          <w:lang w:eastAsia="en-US"/>
        </w:rPr>
        <w:t xml:space="preserve">, </w:t>
      </w:r>
      <w:r>
        <w:rPr>
          <w:lang w:eastAsia="en-US"/>
        </w:rPr>
        <w:t>qui était vraiment à croquer sous son costume masculin</w:t>
      </w:r>
      <w:r w:rsidR="0046142F">
        <w:rPr>
          <w:lang w:eastAsia="en-US"/>
        </w:rPr>
        <w:t xml:space="preserve">, </w:t>
      </w:r>
      <w:r>
        <w:rPr>
          <w:lang w:eastAsia="en-US"/>
        </w:rPr>
        <w:t>et il souriait à ses pensées</w:t>
      </w:r>
      <w:r w:rsidR="0046142F">
        <w:rPr>
          <w:lang w:eastAsia="en-US"/>
        </w:rPr>
        <w:t>.</w:t>
      </w:r>
    </w:p>
    <w:p w14:paraId="0DBB339B" w14:textId="77777777" w:rsidR="0046142F" w:rsidRDefault="003148C9" w:rsidP="0046142F">
      <w:pPr>
        <w:rPr>
          <w:lang w:eastAsia="en-US"/>
        </w:rPr>
      </w:pPr>
      <w:r>
        <w:rPr>
          <w:lang w:eastAsia="en-US"/>
        </w:rPr>
        <w:t>Olivette était justement ce qu</w:t>
      </w:r>
      <w:r w:rsidR="0046142F">
        <w:rPr>
          <w:lang w:eastAsia="en-US"/>
        </w:rPr>
        <w:t>’</w:t>
      </w:r>
      <w:r>
        <w:rPr>
          <w:lang w:eastAsia="en-US"/>
        </w:rPr>
        <w:t>il lui fallait pour entamer le premier acte de sa comédie</w:t>
      </w:r>
      <w:r w:rsidR="0046142F">
        <w:rPr>
          <w:lang w:eastAsia="en-US"/>
        </w:rPr>
        <w:t>.</w:t>
      </w:r>
    </w:p>
    <w:p w14:paraId="5680CF42" w14:textId="77777777" w:rsidR="0046142F" w:rsidRDefault="003148C9" w:rsidP="0046142F">
      <w:pPr>
        <w:rPr>
          <w:lang w:eastAsia="en-US"/>
        </w:rPr>
      </w:pPr>
      <w:r>
        <w:rPr>
          <w:lang w:eastAsia="en-US"/>
        </w:rPr>
        <w:t>Autrefois</w:t>
      </w:r>
      <w:r w:rsidR="0046142F">
        <w:rPr>
          <w:lang w:eastAsia="en-US"/>
        </w:rPr>
        <w:t xml:space="preserve">, </w:t>
      </w:r>
      <w:r>
        <w:rPr>
          <w:lang w:eastAsia="en-US"/>
        </w:rPr>
        <w:t xml:space="preserve">Olivette avait déjà joué une pièce de lui dans le chêne creux de la </w:t>
      </w:r>
      <w:proofErr w:type="spellStart"/>
      <w:r>
        <w:rPr>
          <w:lang w:eastAsia="en-US"/>
        </w:rPr>
        <w:t>Mestivière</w:t>
      </w:r>
      <w:proofErr w:type="spellEnd"/>
      <w:r w:rsidR="0046142F">
        <w:rPr>
          <w:lang w:eastAsia="en-US"/>
        </w:rPr>
        <w:t>…</w:t>
      </w:r>
    </w:p>
    <w:p w14:paraId="4A2FB40B" w14:textId="6D0B9D26" w:rsidR="0046142F" w:rsidRDefault="003148C9" w:rsidP="0046142F">
      <w:pPr>
        <w:rPr>
          <w:lang w:eastAsia="en-US"/>
        </w:rPr>
      </w:pPr>
      <w:r>
        <w:rPr>
          <w:lang w:eastAsia="en-US"/>
        </w:rPr>
        <w:t>En somme</w:t>
      </w:r>
      <w:r w:rsidR="0046142F">
        <w:rPr>
          <w:lang w:eastAsia="en-US"/>
        </w:rPr>
        <w:t xml:space="preserve">, </w:t>
      </w:r>
      <w:r>
        <w:rPr>
          <w:lang w:eastAsia="en-US"/>
        </w:rPr>
        <w:t>il y avait là quatre personnages importants et bien tranchés</w:t>
      </w:r>
      <w:r w:rsidR="0046142F">
        <w:rPr>
          <w:lang w:eastAsia="en-US"/>
        </w:rPr>
        <w:t xml:space="preserve">. </w:t>
      </w:r>
      <w:r>
        <w:rPr>
          <w:lang w:eastAsia="en-US"/>
        </w:rPr>
        <w:t>D</w:t>
      </w:r>
      <w:r w:rsidR="0046142F">
        <w:rPr>
          <w:lang w:eastAsia="en-US"/>
        </w:rPr>
        <w:t>’</w:t>
      </w:r>
      <w:r>
        <w:rPr>
          <w:lang w:eastAsia="en-US"/>
        </w:rPr>
        <w:t>abord</w:t>
      </w:r>
      <w:r w:rsidR="0046142F">
        <w:rPr>
          <w:lang w:eastAsia="en-US"/>
        </w:rPr>
        <w:t xml:space="preserve">, </w:t>
      </w:r>
      <w:r>
        <w:rPr>
          <w:lang w:eastAsia="en-US"/>
        </w:rPr>
        <w:t>le fantôme</w:t>
      </w:r>
      <w:r w:rsidR="0046142F">
        <w:rPr>
          <w:lang w:eastAsia="en-US"/>
        </w:rPr>
        <w:t xml:space="preserve">, </w:t>
      </w:r>
      <w:r>
        <w:rPr>
          <w:lang w:eastAsia="en-US"/>
        </w:rPr>
        <w:t>qui avait ses raisons pour se croire sûr de son affaire</w:t>
      </w:r>
      <w:r w:rsidR="0046142F">
        <w:rPr>
          <w:lang w:eastAsia="en-US"/>
        </w:rPr>
        <w:t xml:space="preserve">, </w:t>
      </w:r>
      <w:r w:rsidR="006C2AE1">
        <w:rPr>
          <w:lang w:eastAsia="en-US"/>
        </w:rPr>
        <w:t>—</w:t>
      </w:r>
      <w:r w:rsidR="0046142F">
        <w:rPr>
          <w:lang w:eastAsia="en-US"/>
        </w:rPr>
        <w:t xml:space="preserve"> </w:t>
      </w:r>
      <w:r>
        <w:rPr>
          <w:lang w:eastAsia="en-US"/>
        </w:rPr>
        <w:t>c</w:t>
      </w:r>
      <w:r w:rsidR="0046142F">
        <w:rPr>
          <w:lang w:eastAsia="en-US"/>
        </w:rPr>
        <w:t>’</w:t>
      </w:r>
      <w:r>
        <w:rPr>
          <w:lang w:eastAsia="en-US"/>
        </w:rPr>
        <w:t>est-à-dire d</w:t>
      </w:r>
      <w:r w:rsidR="0046142F">
        <w:rPr>
          <w:lang w:eastAsia="en-US"/>
        </w:rPr>
        <w:t>’</w:t>
      </w:r>
      <w:r>
        <w:rPr>
          <w:lang w:eastAsia="en-US"/>
        </w:rPr>
        <w:t>envoyer</w:t>
      </w:r>
      <w:r w:rsidR="0046142F">
        <w:rPr>
          <w:lang w:eastAsia="en-US"/>
        </w:rPr>
        <w:t xml:space="preserve">, </w:t>
      </w:r>
      <w:r>
        <w:rPr>
          <w:lang w:eastAsia="en-US"/>
        </w:rPr>
        <w:t>avant que trente-six heures fussent écoulées</w:t>
      </w:r>
      <w:r w:rsidR="0046142F">
        <w:rPr>
          <w:lang w:eastAsia="en-US"/>
        </w:rPr>
        <w:t xml:space="preserve">, </w:t>
      </w:r>
      <w:r>
        <w:rPr>
          <w:lang w:eastAsia="en-US"/>
        </w:rPr>
        <w:t>tous ses héritiers au Père-Lachaise</w:t>
      </w:r>
      <w:r w:rsidR="0046142F">
        <w:rPr>
          <w:lang w:eastAsia="en-US"/>
        </w:rPr>
        <w:t>.</w:t>
      </w:r>
    </w:p>
    <w:p w14:paraId="585BA928" w14:textId="77777777" w:rsidR="0046142F" w:rsidRDefault="003148C9" w:rsidP="0046142F">
      <w:pPr>
        <w:rPr>
          <w:lang w:eastAsia="en-US"/>
        </w:rPr>
      </w:pPr>
      <w:r>
        <w:rPr>
          <w:lang w:eastAsia="en-US"/>
        </w:rPr>
        <w:t>En second lieu</w:t>
      </w:r>
      <w:r w:rsidR="0046142F">
        <w:rPr>
          <w:lang w:eastAsia="en-US"/>
        </w:rPr>
        <w:t xml:space="preserve">, </w:t>
      </w:r>
      <w:r>
        <w:rPr>
          <w:lang w:eastAsia="en-US"/>
        </w:rPr>
        <w:t>Menand Jeune</w:t>
      </w:r>
      <w:r w:rsidR="0046142F">
        <w:rPr>
          <w:lang w:eastAsia="en-US"/>
        </w:rPr>
        <w:t xml:space="preserve">, </w:t>
      </w:r>
      <w:r>
        <w:rPr>
          <w:lang w:eastAsia="en-US"/>
        </w:rPr>
        <w:t>insouciant et léger</w:t>
      </w:r>
      <w:r w:rsidR="0046142F">
        <w:rPr>
          <w:lang w:eastAsia="en-US"/>
        </w:rPr>
        <w:t xml:space="preserve">, </w:t>
      </w:r>
      <w:r>
        <w:rPr>
          <w:lang w:eastAsia="en-US"/>
        </w:rPr>
        <w:t>blonde fantaisie</w:t>
      </w:r>
      <w:r w:rsidR="0046142F">
        <w:rPr>
          <w:lang w:eastAsia="en-US"/>
        </w:rPr>
        <w:t xml:space="preserve">, </w:t>
      </w:r>
      <w:r>
        <w:rPr>
          <w:lang w:eastAsia="en-US"/>
        </w:rPr>
        <w:t>souriant comme le printemps</w:t>
      </w:r>
      <w:r w:rsidR="0046142F">
        <w:rPr>
          <w:lang w:eastAsia="en-US"/>
        </w:rPr>
        <w:t xml:space="preserve">, </w:t>
      </w:r>
      <w:r>
        <w:rPr>
          <w:lang w:eastAsia="en-US"/>
        </w:rPr>
        <w:t>séduisant comme une rose</w:t>
      </w:r>
      <w:r w:rsidR="0046142F">
        <w:rPr>
          <w:lang w:eastAsia="en-US"/>
        </w:rPr>
        <w:t>.</w:t>
      </w:r>
    </w:p>
    <w:p w14:paraId="611927AA" w14:textId="77777777" w:rsidR="0046142F" w:rsidRDefault="003148C9" w:rsidP="0046142F">
      <w:pPr>
        <w:rPr>
          <w:lang w:eastAsia="en-US"/>
        </w:rPr>
      </w:pPr>
      <w:r>
        <w:rPr>
          <w:lang w:eastAsia="en-US"/>
        </w:rPr>
        <w:lastRenderedPageBreak/>
        <w:t>Troisièmement</w:t>
      </w:r>
      <w:r w:rsidR="0046142F">
        <w:rPr>
          <w:lang w:eastAsia="en-US"/>
        </w:rPr>
        <w:t xml:space="preserve">, </w:t>
      </w:r>
      <w:r>
        <w:rPr>
          <w:lang w:eastAsia="en-US"/>
        </w:rPr>
        <w:t>Olivette qui avait eu ce moment dans les veines du fiel au lieu de sang</w:t>
      </w:r>
      <w:r w:rsidR="0046142F">
        <w:rPr>
          <w:lang w:eastAsia="en-US"/>
        </w:rPr>
        <w:t>.</w:t>
      </w:r>
    </w:p>
    <w:p w14:paraId="107C3ECA" w14:textId="77777777" w:rsidR="0046142F" w:rsidRDefault="003148C9" w:rsidP="0046142F">
      <w:pPr>
        <w:rPr>
          <w:lang w:eastAsia="en-US"/>
        </w:rPr>
      </w:pPr>
      <w:r>
        <w:rPr>
          <w:lang w:eastAsia="en-US"/>
        </w:rPr>
        <w:t xml:space="preserve">Elle avait revu </w:t>
      </w:r>
      <w:proofErr w:type="spellStart"/>
      <w:r>
        <w:rPr>
          <w:lang w:eastAsia="en-US"/>
        </w:rPr>
        <w:t>Tiennet</w:t>
      </w:r>
      <w:proofErr w:type="spellEnd"/>
      <w:r w:rsidR="0046142F">
        <w:rPr>
          <w:lang w:eastAsia="en-US"/>
        </w:rPr>
        <w:t xml:space="preserve">. </w:t>
      </w:r>
      <w:r>
        <w:rPr>
          <w:lang w:eastAsia="en-US"/>
        </w:rPr>
        <w:t>Elle était furieuse d</w:t>
      </w:r>
      <w:r w:rsidR="0046142F">
        <w:rPr>
          <w:lang w:eastAsia="en-US"/>
        </w:rPr>
        <w:t>’</w:t>
      </w:r>
      <w:r>
        <w:rPr>
          <w:lang w:eastAsia="en-US"/>
        </w:rPr>
        <w:t>amour et de jalousie</w:t>
      </w:r>
      <w:r w:rsidR="0046142F">
        <w:rPr>
          <w:lang w:eastAsia="en-US"/>
        </w:rPr>
        <w:t xml:space="preserve">. </w:t>
      </w:r>
      <w:r>
        <w:rPr>
          <w:lang w:eastAsia="en-US"/>
        </w:rPr>
        <w:t xml:space="preserve">Il lui fallait </w:t>
      </w:r>
      <w:proofErr w:type="spellStart"/>
      <w:r>
        <w:rPr>
          <w:lang w:eastAsia="en-US"/>
        </w:rPr>
        <w:t>Tiennet</w:t>
      </w:r>
      <w:proofErr w:type="spellEnd"/>
      <w:r>
        <w:rPr>
          <w:lang w:eastAsia="en-US"/>
        </w:rPr>
        <w:t xml:space="preserve"> et la vengeance</w:t>
      </w:r>
      <w:r w:rsidR="0046142F">
        <w:rPr>
          <w:lang w:eastAsia="en-US"/>
        </w:rPr>
        <w:t>.</w:t>
      </w:r>
    </w:p>
    <w:p w14:paraId="4B78E6BA" w14:textId="290ACA82" w:rsidR="0046142F" w:rsidRDefault="003148C9" w:rsidP="0046142F">
      <w:pPr>
        <w:rPr>
          <w:lang w:eastAsia="en-US"/>
        </w:rPr>
      </w:pPr>
      <w:r>
        <w:rPr>
          <w:lang w:eastAsia="en-US"/>
        </w:rPr>
        <w:t>Quatrièmement</w:t>
      </w:r>
      <w:r w:rsidR="0046142F">
        <w:rPr>
          <w:lang w:eastAsia="en-US"/>
        </w:rPr>
        <w:t>, M. </w:t>
      </w:r>
      <w:r>
        <w:rPr>
          <w:lang w:eastAsia="en-US"/>
        </w:rPr>
        <w:t>Fargeau</w:t>
      </w:r>
      <w:r w:rsidR="0046142F">
        <w:rPr>
          <w:lang w:eastAsia="en-US"/>
        </w:rPr>
        <w:t xml:space="preserve">, </w:t>
      </w:r>
      <w:r>
        <w:rPr>
          <w:lang w:eastAsia="en-US"/>
        </w:rPr>
        <w:t>possesseur d</w:t>
      </w:r>
      <w:r w:rsidR="0046142F">
        <w:rPr>
          <w:lang w:eastAsia="en-US"/>
        </w:rPr>
        <w:t>’</w:t>
      </w:r>
      <w:r>
        <w:rPr>
          <w:lang w:eastAsia="en-US"/>
        </w:rPr>
        <w:t>un plan tout fait qui valait juste quatre millions</w:t>
      </w:r>
      <w:r w:rsidR="0046142F">
        <w:rPr>
          <w:lang w:eastAsia="en-US"/>
        </w:rPr>
        <w:t xml:space="preserve">, </w:t>
      </w:r>
      <w:r>
        <w:rPr>
          <w:lang w:eastAsia="en-US"/>
        </w:rPr>
        <w:t>à son estime</w:t>
      </w:r>
      <w:r w:rsidR="0046142F">
        <w:rPr>
          <w:lang w:eastAsia="en-US"/>
        </w:rPr>
        <w:t>.</w:t>
      </w:r>
    </w:p>
    <w:p w14:paraId="225795F9" w14:textId="77777777" w:rsidR="0046142F" w:rsidRDefault="003148C9" w:rsidP="0046142F">
      <w:pPr>
        <w:rPr>
          <w:lang w:eastAsia="en-US"/>
        </w:rPr>
      </w:pPr>
      <w:r>
        <w:rPr>
          <w:lang w:eastAsia="en-US"/>
        </w:rPr>
        <w:t xml:space="preserve">Quant à </w:t>
      </w:r>
      <w:proofErr w:type="spellStart"/>
      <w:r>
        <w:rPr>
          <w:lang w:eastAsia="en-US"/>
        </w:rPr>
        <w:t>Houël</w:t>
      </w:r>
      <w:proofErr w:type="spellEnd"/>
      <w:r w:rsidR="0046142F">
        <w:rPr>
          <w:lang w:eastAsia="en-US"/>
        </w:rPr>
        <w:t xml:space="preserve">, </w:t>
      </w:r>
      <w:r>
        <w:rPr>
          <w:lang w:eastAsia="en-US"/>
        </w:rPr>
        <w:t>Morin</w:t>
      </w:r>
      <w:r w:rsidR="0046142F">
        <w:rPr>
          <w:lang w:eastAsia="en-US"/>
        </w:rPr>
        <w:t xml:space="preserve">, </w:t>
      </w:r>
      <w:proofErr w:type="spellStart"/>
      <w:r>
        <w:rPr>
          <w:lang w:eastAsia="en-US"/>
        </w:rPr>
        <w:t>Guérineul</w:t>
      </w:r>
      <w:proofErr w:type="spellEnd"/>
      <w:r w:rsidR="0046142F">
        <w:rPr>
          <w:lang w:eastAsia="en-US"/>
        </w:rPr>
        <w:t xml:space="preserve">, </w:t>
      </w:r>
      <w:r>
        <w:rPr>
          <w:lang w:eastAsia="en-US"/>
        </w:rPr>
        <w:t>comparses</w:t>
      </w:r>
      <w:r w:rsidR="0046142F">
        <w:rPr>
          <w:lang w:eastAsia="en-US"/>
        </w:rPr>
        <w:t xml:space="preserve"> ! </w:t>
      </w:r>
      <w:r>
        <w:rPr>
          <w:lang w:eastAsia="en-US"/>
        </w:rPr>
        <w:t>Ils se sentaient débordés en ce moment</w:t>
      </w:r>
      <w:r w:rsidR="0046142F">
        <w:rPr>
          <w:lang w:eastAsia="en-US"/>
        </w:rPr>
        <w:t xml:space="preserve">, </w:t>
      </w:r>
      <w:r>
        <w:rPr>
          <w:lang w:eastAsia="en-US"/>
        </w:rPr>
        <w:t>et devinaient vaguement qu</w:t>
      </w:r>
      <w:r w:rsidR="0046142F">
        <w:rPr>
          <w:lang w:eastAsia="en-US"/>
        </w:rPr>
        <w:t>’</w:t>
      </w:r>
      <w:r>
        <w:rPr>
          <w:lang w:eastAsia="en-US"/>
        </w:rPr>
        <w:t>il y avait là des gens qui les tenaient</w:t>
      </w:r>
      <w:r w:rsidR="0046142F">
        <w:rPr>
          <w:lang w:eastAsia="en-US"/>
        </w:rPr>
        <w:t xml:space="preserve">. </w:t>
      </w:r>
      <w:proofErr w:type="spellStart"/>
      <w:r>
        <w:rPr>
          <w:lang w:eastAsia="en-US"/>
        </w:rPr>
        <w:t>Maudreuil</w:t>
      </w:r>
      <w:proofErr w:type="spellEnd"/>
      <w:r>
        <w:rPr>
          <w:lang w:eastAsia="en-US"/>
        </w:rPr>
        <w:t xml:space="preserve"> lui-même voyait la partie désespérée</w:t>
      </w:r>
      <w:r w:rsidR="0046142F">
        <w:rPr>
          <w:lang w:eastAsia="en-US"/>
        </w:rPr>
        <w:t>…</w:t>
      </w:r>
    </w:p>
    <w:p w14:paraId="372A8D1D" w14:textId="77777777" w:rsidR="0046142F" w:rsidRDefault="003148C9" w:rsidP="0046142F">
      <w:pPr>
        <w:rPr>
          <w:lang w:eastAsia="en-US"/>
        </w:rPr>
      </w:pPr>
      <w:r>
        <w:rPr>
          <w:lang w:eastAsia="en-US"/>
        </w:rPr>
        <w:t>Il regrettait à cette heure les vingt années perdues</w:t>
      </w:r>
      <w:r w:rsidR="0046142F">
        <w:rPr>
          <w:lang w:eastAsia="en-US"/>
        </w:rPr>
        <w:t> !</w:t>
      </w:r>
    </w:p>
    <w:p w14:paraId="690EED27" w14:textId="77777777" w:rsidR="0046142F" w:rsidRDefault="003148C9" w:rsidP="0046142F">
      <w:pPr>
        <w:rPr>
          <w:lang w:eastAsia="en-US"/>
        </w:rPr>
      </w:pPr>
      <w:r>
        <w:rPr>
          <w:lang w:eastAsia="en-US"/>
        </w:rPr>
        <w:t>La réunion n</w:t>
      </w:r>
      <w:r w:rsidR="0046142F">
        <w:rPr>
          <w:lang w:eastAsia="en-US"/>
        </w:rPr>
        <w:t>’</w:t>
      </w:r>
      <w:r>
        <w:rPr>
          <w:lang w:eastAsia="en-US"/>
        </w:rPr>
        <w:t>avait plus de but</w:t>
      </w:r>
      <w:r w:rsidR="0046142F">
        <w:rPr>
          <w:lang w:eastAsia="en-US"/>
        </w:rPr>
        <w:t>.</w:t>
      </w:r>
    </w:p>
    <w:p w14:paraId="0D704C55" w14:textId="77777777" w:rsidR="0046142F" w:rsidRDefault="003148C9" w:rsidP="0046142F">
      <w:pPr>
        <w:rPr>
          <w:lang w:eastAsia="en-US"/>
        </w:rPr>
      </w:pPr>
      <w:r>
        <w:rPr>
          <w:lang w:eastAsia="en-US"/>
        </w:rPr>
        <w:t>On mit cependant quelques propositions sur le tapis</w:t>
      </w:r>
      <w:r w:rsidR="0046142F">
        <w:rPr>
          <w:lang w:eastAsia="en-US"/>
        </w:rPr>
        <w:t xml:space="preserve">. </w:t>
      </w:r>
      <w:proofErr w:type="spellStart"/>
      <w:r>
        <w:rPr>
          <w:lang w:eastAsia="en-US"/>
        </w:rPr>
        <w:t>Maudreuil</w:t>
      </w:r>
      <w:proofErr w:type="spellEnd"/>
      <w:r>
        <w:rPr>
          <w:lang w:eastAsia="en-US"/>
        </w:rPr>
        <w:t xml:space="preserve"> ouvrit cet avis qui était assurément praticable</w:t>
      </w:r>
      <w:r w:rsidR="0046142F">
        <w:rPr>
          <w:lang w:eastAsia="en-US"/>
        </w:rPr>
        <w:t xml:space="preserve">, </w:t>
      </w:r>
      <w:r>
        <w:rPr>
          <w:lang w:eastAsia="en-US"/>
        </w:rPr>
        <w:t>de feindre l</w:t>
      </w:r>
      <w:r w:rsidR="0046142F">
        <w:rPr>
          <w:lang w:eastAsia="en-US"/>
        </w:rPr>
        <w:t>’</w:t>
      </w:r>
      <w:r>
        <w:rPr>
          <w:lang w:eastAsia="en-US"/>
        </w:rPr>
        <w:t xml:space="preserve">accomplissement de la condition testamentaire et de partager </w:t>
      </w:r>
      <w:proofErr w:type="spellStart"/>
      <w:r>
        <w:rPr>
          <w:lang w:eastAsia="en-US"/>
        </w:rPr>
        <w:t>sous main</w:t>
      </w:r>
      <w:proofErr w:type="spellEnd"/>
      <w:r w:rsidR="0046142F">
        <w:rPr>
          <w:lang w:eastAsia="en-US"/>
        </w:rPr>
        <w:t xml:space="preserve">, </w:t>
      </w:r>
      <w:r>
        <w:rPr>
          <w:lang w:eastAsia="en-US"/>
        </w:rPr>
        <w:t>entre les prétendus morts et les vivants</w:t>
      </w:r>
      <w:r w:rsidR="0046142F">
        <w:rPr>
          <w:lang w:eastAsia="en-US"/>
        </w:rPr>
        <w:t>.</w:t>
      </w:r>
    </w:p>
    <w:p w14:paraId="622BDD25" w14:textId="77777777" w:rsidR="0046142F" w:rsidRDefault="003148C9" w:rsidP="0046142F">
      <w:pPr>
        <w:rPr>
          <w:lang w:eastAsia="en-US"/>
        </w:rPr>
      </w:pPr>
      <w:r>
        <w:rPr>
          <w:lang w:eastAsia="en-US"/>
        </w:rPr>
        <w:t>Quoi de plus facile</w:t>
      </w:r>
      <w:r w:rsidR="0046142F">
        <w:rPr>
          <w:lang w:eastAsia="en-US"/>
        </w:rPr>
        <w:t xml:space="preserve">, </w:t>
      </w:r>
      <w:r>
        <w:rPr>
          <w:lang w:eastAsia="en-US"/>
        </w:rPr>
        <w:t>puisqu</w:t>
      </w:r>
      <w:r w:rsidR="0046142F">
        <w:rPr>
          <w:lang w:eastAsia="en-US"/>
        </w:rPr>
        <w:t>’</w:t>
      </w:r>
      <w:r>
        <w:rPr>
          <w:lang w:eastAsia="en-US"/>
        </w:rPr>
        <w:t>ils avaient tous changé de nom</w:t>
      </w:r>
      <w:r w:rsidR="0046142F">
        <w:rPr>
          <w:lang w:eastAsia="en-US"/>
        </w:rPr>
        <w:t>.</w:t>
      </w:r>
    </w:p>
    <w:p w14:paraId="07187DEA" w14:textId="28C4BBD3" w:rsidR="0046142F" w:rsidRDefault="003148C9" w:rsidP="0046142F">
      <w:pPr>
        <w:rPr>
          <w:lang w:eastAsia="en-US"/>
        </w:rPr>
      </w:pPr>
      <w:r>
        <w:rPr>
          <w:lang w:eastAsia="en-US"/>
        </w:rPr>
        <w:t xml:space="preserve">Mais le fantôme repoussa bien loin cette motion et chacun put remarquer le sourire de mépris qui vint à la lèvre de </w:t>
      </w:r>
      <w:r w:rsidR="0046142F">
        <w:rPr>
          <w:lang w:eastAsia="en-US"/>
        </w:rPr>
        <w:t>M. </w:t>
      </w:r>
      <w:r>
        <w:rPr>
          <w:lang w:eastAsia="en-US"/>
        </w:rPr>
        <w:t>Fargeau</w:t>
      </w:r>
      <w:r w:rsidR="0046142F">
        <w:rPr>
          <w:lang w:eastAsia="en-US"/>
        </w:rPr>
        <w:t xml:space="preserve">. </w:t>
      </w:r>
      <w:r>
        <w:rPr>
          <w:lang w:eastAsia="en-US"/>
        </w:rPr>
        <w:t>Olivette ne daignait même pas écouter</w:t>
      </w:r>
      <w:r w:rsidR="0046142F">
        <w:rPr>
          <w:lang w:eastAsia="en-US"/>
        </w:rPr>
        <w:t>.</w:t>
      </w:r>
    </w:p>
    <w:p w14:paraId="7EA4223B" w14:textId="77777777" w:rsidR="0046142F" w:rsidRDefault="003148C9" w:rsidP="0046142F">
      <w:pPr>
        <w:rPr>
          <w:lang w:eastAsia="en-US"/>
        </w:rPr>
      </w:pPr>
      <w:r>
        <w:rPr>
          <w:lang w:eastAsia="en-US"/>
        </w:rPr>
        <w:t>Une bataille</w:t>
      </w:r>
      <w:r w:rsidR="0046142F">
        <w:rPr>
          <w:lang w:eastAsia="en-US"/>
        </w:rPr>
        <w:t xml:space="preserve"> ? </w:t>
      </w:r>
      <w:r>
        <w:rPr>
          <w:lang w:eastAsia="en-US"/>
        </w:rPr>
        <w:t>C</w:t>
      </w:r>
      <w:r w:rsidR="0046142F">
        <w:rPr>
          <w:lang w:eastAsia="en-US"/>
        </w:rPr>
        <w:t>’</w:t>
      </w:r>
      <w:r>
        <w:rPr>
          <w:lang w:eastAsia="en-US"/>
        </w:rPr>
        <w:t>était encore possible et chacun pouvait la provoquer</w:t>
      </w:r>
      <w:r w:rsidR="0046142F">
        <w:rPr>
          <w:lang w:eastAsia="en-US"/>
        </w:rPr>
        <w:t>.</w:t>
      </w:r>
    </w:p>
    <w:p w14:paraId="27116D54" w14:textId="77777777" w:rsidR="0046142F" w:rsidRDefault="003148C9" w:rsidP="0046142F">
      <w:pPr>
        <w:rPr>
          <w:lang w:eastAsia="en-US"/>
        </w:rPr>
      </w:pPr>
      <w:r>
        <w:rPr>
          <w:lang w:eastAsia="en-US"/>
        </w:rPr>
        <w:t>Mais quand on a reculé pendant vingt</w:t>
      </w:r>
      <w:r w:rsidR="0046142F">
        <w:rPr>
          <w:lang w:eastAsia="en-US"/>
        </w:rPr>
        <w:t xml:space="preserve"> </w:t>
      </w:r>
      <w:r>
        <w:rPr>
          <w:lang w:eastAsia="en-US"/>
        </w:rPr>
        <w:t>ans</w:t>
      </w:r>
      <w:r w:rsidR="0046142F">
        <w:rPr>
          <w:lang w:eastAsia="en-US"/>
        </w:rPr>
        <w:t> !…</w:t>
      </w:r>
    </w:p>
    <w:p w14:paraId="1679013C" w14:textId="77777777" w:rsidR="0046142F" w:rsidRDefault="003148C9" w:rsidP="0046142F">
      <w:pPr>
        <w:rPr>
          <w:lang w:eastAsia="en-US"/>
        </w:rPr>
      </w:pPr>
      <w:r>
        <w:rPr>
          <w:lang w:eastAsia="en-US"/>
        </w:rPr>
        <w:t>Et puis le premier qui aurait mis la main sur ses pistolets était si sûr d</w:t>
      </w:r>
      <w:r w:rsidR="0046142F">
        <w:rPr>
          <w:lang w:eastAsia="en-US"/>
        </w:rPr>
        <w:t>’</w:t>
      </w:r>
      <w:r>
        <w:rPr>
          <w:lang w:eastAsia="en-US"/>
        </w:rPr>
        <w:t>être accablé</w:t>
      </w:r>
      <w:r w:rsidR="0046142F">
        <w:rPr>
          <w:lang w:eastAsia="en-US"/>
        </w:rPr>
        <w:t> !…</w:t>
      </w:r>
    </w:p>
    <w:p w14:paraId="653F569D" w14:textId="77777777" w:rsidR="0046142F" w:rsidRDefault="0046142F" w:rsidP="0046142F">
      <w:pPr>
        <w:rPr>
          <w:lang w:eastAsia="en-US"/>
        </w:rPr>
      </w:pPr>
      <w:r>
        <w:rPr>
          <w:lang w:eastAsia="en-US"/>
        </w:rPr>
        <w:lastRenderedPageBreak/>
        <w:t>— </w:t>
      </w:r>
      <w:r w:rsidR="003148C9">
        <w:rPr>
          <w:lang w:eastAsia="en-US"/>
        </w:rPr>
        <w:t>Mes enfants chéris</w:t>
      </w:r>
      <w:r>
        <w:rPr>
          <w:lang w:eastAsia="en-US"/>
        </w:rPr>
        <w:t xml:space="preserve">, </w:t>
      </w:r>
      <w:r w:rsidR="003148C9">
        <w:rPr>
          <w:lang w:eastAsia="en-US"/>
        </w:rPr>
        <w:t>dit le fantôme la séance est levée</w:t>
      </w:r>
      <w:r>
        <w:rPr>
          <w:lang w:eastAsia="en-US"/>
        </w:rPr>
        <w:t xml:space="preserve">… </w:t>
      </w:r>
      <w:r w:rsidR="003148C9">
        <w:rPr>
          <w:lang w:eastAsia="en-US"/>
        </w:rPr>
        <w:t>nous ne nous reverrons qu</w:t>
      </w:r>
      <w:r>
        <w:rPr>
          <w:lang w:eastAsia="en-US"/>
        </w:rPr>
        <w:t>’</w:t>
      </w:r>
      <w:r w:rsidR="003148C9">
        <w:rPr>
          <w:lang w:eastAsia="en-US"/>
        </w:rPr>
        <w:t>en enfer</w:t>
      </w:r>
      <w:r>
        <w:rPr>
          <w:lang w:eastAsia="en-US"/>
        </w:rPr>
        <w:t> !</w:t>
      </w:r>
    </w:p>
    <w:p w14:paraId="4E5E49AD" w14:textId="77777777" w:rsidR="0046142F" w:rsidRDefault="003148C9" w:rsidP="0046142F">
      <w:pPr>
        <w:rPr>
          <w:lang w:eastAsia="en-US"/>
        </w:rPr>
      </w:pPr>
      <w:r>
        <w:rPr>
          <w:lang w:eastAsia="en-US"/>
        </w:rPr>
        <w:t>Il y avait du terrible</w:t>
      </w:r>
      <w:r w:rsidR="0046142F">
        <w:rPr>
          <w:lang w:eastAsia="en-US"/>
        </w:rPr>
        <w:t xml:space="preserve">, </w:t>
      </w:r>
      <w:r>
        <w:rPr>
          <w:lang w:eastAsia="en-US"/>
        </w:rPr>
        <w:t>beaucoup de terrible sous le grotesque de ce vieil homme</w:t>
      </w:r>
      <w:r w:rsidR="0046142F">
        <w:rPr>
          <w:lang w:eastAsia="en-US"/>
        </w:rPr>
        <w:t>.</w:t>
      </w:r>
    </w:p>
    <w:p w14:paraId="5692D954" w14:textId="2FAAA195" w:rsidR="0046142F" w:rsidRDefault="003148C9" w:rsidP="0046142F">
      <w:pPr>
        <w:rPr>
          <w:lang w:eastAsia="en-US"/>
        </w:rPr>
      </w:pPr>
      <w:proofErr w:type="spellStart"/>
      <w:r>
        <w:rPr>
          <w:lang w:eastAsia="en-US"/>
        </w:rPr>
        <w:t>Maudreuil</w:t>
      </w:r>
      <w:proofErr w:type="spellEnd"/>
      <w:r w:rsidR="0046142F">
        <w:rPr>
          <w:lang w:eastAsia="en-US"/>
        </w:rPr>
        <w:t xml:space="preserve">, </w:t>
      </w:r>
      <w:proofErr w:type="spellStart"/>
      <w:r>
        <w:rPr>
          <w:lang w:eastAsia="en-US"/>
        </w:rPr>
        <w:t>Guérineul</w:t>
      </w:r>
      <w:proofErr w:type="spellEnd"/>
      <w:r w:rsidR="0046142F">
        <w:rPr>
          <w:lang w:eastAsia="en-US"/>
        </w:rPr>
        <w:t xml:space="preserve">, </w:t>
      </w:r>
      <w:proofErr w:type="spellStart"/>
      <w:r>
        <w:rPr>
          <w:lang w:eastAsia="en-US"/>
        </w:rPr>
        <w:t>Houël</w:t>
      </w:r>
      <w:proofErr w:type="spellEnd"/>
      <w:r>
        <w:rPr>
          <w:lang w:eastAsia="en-US"/>
        </w:rPr>
        <w:t xml:space="preserve"> et Morin eurent froid jusqu</w:t>
      </w:r>
      <w:r w:rsidR="0046142F">
        <w:rPr>
          <w:lang w:eastAsia="en-US"/>
        </w:rPr>
        <w:t>’</w:t>
      </w:r>
      <w:r>
        <w:rPr>
          <w:lang w:eastAsia="en-US"/>
        </w:rPr>
        <w:t xml:space="preserve">à la </w:t>
      </w:r>
      <w:r w:rsidR="0046142F">
        <w:rPr>
          <w:lang w:eastAsia="en-US"/>
        </w:rPr>
        <w:t>moel</w:t>
      </w:r>
      <w:r>
        <w:rPr>
          <w:lang w:eastAsia="en-US"/>
        </w:rPr>
        <w:t>le des os</w:t>
      </w:r>
      <w:r w:rsidR="0046142F">
        <w:rPr>
          <w:lang w:eastAsia="en-US"/>
        </w:rPr>
        <w:t>.</w:t>
      </w:r>
    </w:p>
    <w:p w14:paraId="08399A8A" w14:textId="77777777" w:rsidR="0046142F" w:rsidRDefault="003148C9" w:rsidP="0046142F">
      <w:pPr>
        <w:rPr>
          <w:lang w:eastAsia="en-US"/>
        </w:rPr>
      </w:pPr>
      <w:r>
        <w:rPr>
          <w:lang w:eastAsia="en-US"/>
        </w:rPr>
        <w:t>Sans se consulter</w:t>
      </w:r>
      <w:r w:rsidR="0046142F">
        <w:rPr>
          <w:lang w:eastAsia="en-US"/>
        </w:rPr>
        <w:t xml:space="preserve">, </w:t>
      </w:r>
      <w:r>
        <w:rPr>
          <w:lang w:eastAsia="en-US"/>
        </w:rPr>
        <w:t>ils songèrent tous à quelque coup de désespoir</w:t>
      </w:r>
      <w:r w:rsidR="0046142F">
        <w:rPr>
          <w:lang w:eastAsia="en-US"/>
        </w:rPr>
        <w:t xml:space="preserve">. </w:t>
      </w:r>
      <w:r>
        <w:rPr>
          <w:lang w:eastAsia="en-US"/>
        </w:rPr>
        <w:t>Ces mots que le centenaire venait de prononcer tout doucement avec son sourire moitié joyeux</w:t>
      </w:r>
      <w:r w:rsidR="0046142F">
        <w:rPr>
          <w:lang w:eastAsia="en-US"/>
        </w:rPr>
        <w:t xml:space="preserve">, </w:t>
      </w:r>
      <w:r>
        <w:rPr>
          <w:lang w:eastAsia="en-US"/>
        </w:rPr>
        <w:t>moitié funèbre</w:t>
      </w:r>
      <w:r w:rsidR="0046142F">
        <w:rPr>
          <w:lang w:eastAsia="en-US"/>
        </w:rPr>
        <w:t xml:space="preserve">, </w:t>
      </w:r>
      <w:r>
        <w:rPr>
          <w:lang w:eastAsia="en-US"/>
        </w:rPr>
        <w:t>c</w:t>
      </w:r>
      <w:r w:rsidR="0046142F">
        <w:rPr>
          <w:lang w:eastAsia="en-US"/>
        </w:rPr>
        <w:t>’</w:t>
      </w:r>
      <w:r>
        <w:rPr>
          <w:lang w:eastAsia="en-US"/>
        </w:rPr>
        <w:t>était leur arrêt</w:t>
      </w:r>
      <w:r w:rsidR="0046142F">
        <w:rPr>
          <w:lang w:eastAsia="en-US"/>
        </w:rPr>
        <w:t xml:space="preserve">. </w:t>
      </w:r>
      <w:r>
        <w:rPr>
          <w:lang w:eastAsia="en-US"/>
        </w:rPr>
        <w:t>Ils le savaient</w:t>
      </w:r>
      <w:r w:rsidR="0046142F">
        <w:rPr>
          <w:lang w:eastAsia="en-US"/>
        </w:rPr>
        <w:t>.</w:t>
      </w:r>
    </w:p>
    <w:p w14:paraId="4D37521A" w14:textId="5680E244" w:rsidR="0046142F" w:rsidRDefault="003148C9" w:rsidP="0046142F">
      <w:pPr>
        <w:rPr>
          <w:lang w:eastAsia="en-US"/>
        </w:rPr>
      </w:pPr>
      <w:r>
        <w:rPr>
          <w:lang w:eastAsia="en-US"/>
        </w:rPr>
        <w:t>Un chose singulière</w:t>
      </w:r>
      <w:r w:rsidR="0046142F">
        <w:rPr>
          <w:lang w:eastAsia="en-US"/>
        </w:rPr>
        <w:t xml:space="preserve">, </w:t>
      </w:r>
      <w:r>
        <w:rPr>
          <w:lang w:eastAsia="en-US"/>
        </w:rPr>
        <w:t>c</w:t>
      </w:r>
      <w:r w:rsidR="0046142F">
        <w:rPr>
          <w:lang w:eastAsia="en-US"/>
        </w:rPr>
        <w:t>’</w:t>
      </w:r>
      <w:r>
        <w:rPr>
          <w:lang w:eastAsia="en-US"/>
        </w:rPr>
        <w:t xml:space="preserve">est que madame la marquise Oliva de Beaujoyeux choisit ce moment pour coquetter avec </w:t>
      </w:r>
      <w:r w:rsidR="0046142F">
        <w:rPr>
          <w:lang w:eastAsia="en-US"/>
        </w:rPr>
        <w:t>M. </w:t>
      </w:r>
      <w:r>
        <w:rPr>
          <w:lang w:eastAsia="en-US"/>
        </w:rPr>
        <w:t>Fargeau</w:t>
      </w:r>
      <w:r w:rsidR="0046142F">
        <w:rPr>
          <w:lang w:eastAsia="en-US"/>
        </w:rPr>
        <w:t>.</w:t>
      </w:r>
    </w:p>
    <w:p w14:paraId="12584901" w14:textId="116ED18D" w:rsidR="0046142F" w:rsidRDefault="003148C9" w:rsidP="0046142F">
      <w:pPr>
        <w:rPr>
          <w:lang w:eastAsia="en-US"/>
        </w:rPr>
      </w:pPr>
      <w:r>
        <w:rPr>
          <w:lang w:eastAsia="en-US"/>
        </w:rPr>
        <w:t>Fargeau l</w:t>
      </w:r>
      <w:r w:rsidR="0046142F">
        <w:rPr>
          <w:lang w:eastAsia="en-US"/>
        </w:rPr>
        <w:t>’</w:t>
      </w:r>
      <w:r>
        <w:rPr>
          <w:lang w:eastAsia="en-US"/>
        </w:rPr>
        <w:t xml:space="preserve">avait </w:t>
      </w:r>
      <w:r>
        <w:rPr>
          <w:lang w:eastAsia="en-US"/>
        </w:rPr>
        <w:t xml:space="preserve">abordée </w:t>
      </w:r>
      <w:r>
        <w:rPr>
          <w:lang w:eastAsia="en-US"/>
        </w:rPr>
        <w:t>galamment et lui avait dit</w:t>
      </w:r>
      <w:r w:rsidR="0046142F">
        <w:rPr>
          <w:lang w:eastAsia="en-US"/>
        </w:rPr>
        <w:t> :</w:t>
      </w:r>
    </w:p>
    <w:p w14:paraId="66188F2F" w14:textId="77777777" w:rsidR="0046142F" w:rsidRDefault="0046142F" w:rsidP="0046142F">
      <w:pPr>
        <w:rPr>
          <w:lang w:eastAsia="en-US"/>
        </w:rPr>
      </w:pPr>
      <w:r>
        <w:rPr>
          <w:lang w:eastAsia="en-US"/>
        </w:rPr>
        <w:t>— </w:t>
      </w:r>
      <w:r w:rsidR="003148C9">
        <w:rPr>
          <w:lang w:eastAsia="en-US"/>
        </w:rPr>
        <w:t>Je ne viens pas vous parler tontine et millions</w:t>
      </w:r>
      <w:r>
        <w:rPr>
          <w:lang w:eastAsia="en-US"/>
        </w:rPr>
        <w:t xml:space="preserve">, </w:t>
      </w:r>
      <w:r w:rsidR="003148C9">
        <w:rPr>
          <w:lang w:eastAsia="en-US"/>
        </w:rPr>
        <w:t>belle dame</w:t>
      </w:r>
      <w:r>
        <w:rPr>
          <w:lang w:eastAsia="en-US"/>
        </w:rPr>
        <w:t xml:space="preserve">… </w:t>
      </w:r>
      <w:r w:rsidR="003148C9">
        <w:rPr>
          <w:lang w:eastAsia="en-US"/>
        </w:rPr>
        <w:t>Je sais que vous ne songez pas à cela</w:t>
      </w:r>
      <w:r>
        <w:rPr>
          <w:lang w:eastAsia="en-US"/>
        </w:rPr>
        <w:t>.</w:t>
      </w:r>
    </w:p>
    <w:p w14:paraId="666400E5" w14:textId="0BE086C0" w:rsidR="0046142F" w:rsidRDefault="0046142F" w:rsidP="0046142F">
      <w:pPr>
        <w:rPr>
          <w:lang w:eastAsia="en-US"/>
        </w:rPr>
      </w:pPr>
      <w:r>
        <w:rPr>
          <w:lang w:eastAsia="en-US"/>
        </w:rPr>
        <w:t>— </w:t>
      </w:r>
      <w:r w:rsidR="003148C9">
        <w:rPr>
          <w:lang w:eastAsia="en-US"/>
        </w:rPr>
        <w:t>Si fait</w:t>
      </w:r>
      <w:r>
        <w:rPr>
          <w:lang w:eastAsia="en-US"/>
        </w:rPr>
        <w:t xml:space="preserve">, </w:t>
      </w:r>
      <w:r w:rsidR="003148C9">
        <w:rPr>
          <w:lang w:eastAsia="en-US"/>
        </w:rPr>
        <w:t>répliqua Olivette</w:t>
      </w:r>
      <w:r>
        <w:rPr>
          <w:lang w:eastAsia="en-US"/>
        </w:rPr>
        <w:t xml:space="preserve">, </w:t>
      </w:r>
      <w:r w:rsidR="006C2AE1">
        <w:rPr>
          <w:lang w:eastAsia="en-US"/>
        </w:rPr>
        <w:t>—</w:t>
      </w:r>
      <w:r>
        <w:rPr>
          <w:lang w:eastAsia="en-US"/>
        </w:rPr>
        <w:t xml:space="preserve"> </w:t>
      </w:r>
      <w:r w:rsidR="003148C9">
        <w:rPr>
          <w:lang w:eastAsia="en-US"/>
        </w:rPr>
        <w:t>mais j</w:t>
      </w:r>
      <w:r>
        <w:rPr>
          <w:lang w:eastAsia="en-US"/>
        </w:rPr>
        <w:t>’</w:t>
      </w:r>
      <w:r w:rsidR="003148C9">
        <w:rPr>
          <w:lang w:eastAsia="en-US"/>
        </w:rPr>
        <w:t>ai mon affaire</w:t>
      </w:r>
      <w:r>
        <w:rPr>
          <w:lang w:eastAsia="en-US"/>
        </w:rPr>
        <w:t>.</w:t>
      </w:r>
    </w:p>
    <w:p w14:paraId="36F68279"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vous aussi</w:t>
      </w:r>
      <w:r>
        <w:rPr>
          <w:lang w:eastAsia="en-US"/>
        </w:rPr>
        <w:t xml:space="preserve"> !… </w:t>
      </w:r>
      <w:r w:rsidR="003148C9">
        <w:rPr>
          <w:lang w:eastAsia="en-US"/>
        </w:rPr>
        <w:t>Ces dernières heures pourront être fort intéressantes</w:t>
      </w:r>
      <w:r>
        <w:rPr>
          <w:lang w:eastAsia="en-US"/>
        </w:rPr>
        <w:t xml:space="preserve">… </w:t>
      </w:r>
      <w:r w:rsidR="003148C9">
        <w:rPr>
          <w:lang w:eastAsia="en-US"/>
        </w:rPr>
        <w:t>Mais venons au fait</w:t>
      </w:r>
      <w:r>
        <w:rPr>
          <w:lang w:eastAsia="en-US"/>
        </w:rPr>
        <w:t xml:space="preserve"> : </w:t>
      </w:r>
      <w:r w:rsidR="003148C9">
        <w:rPr>
          <w:lang w:eastAsia="en-US"/>
        </w:rPr>
        <w:t>l</w:t>
      </w:r>
      <w:r>
        <w:rPr>
          <w:lang w:eastAsia="en-US"/>
        </w:rPr>
        <w:t>’</w:t>
      </w:r>
      <w:r w:rsidR="003148C9">
        <w:rPr>
          <w:lang w:eastAsia="en-US"/>
        </w:rPr>
        <w:t>aimez-vous encore</w:t>
      </w:r>
      <w:r>
        <w:rPr>
          <w:lang w:eastAsia="en-US"/>
        </w:rPr>
        <w:t> ?</w:t>
      </w:r>
    </w:p>
    <w:p w14:paraId="2F4386AA" w14:textId="77777777" w:rsidR="0046142F" w:rsidRDefault="0046142F" w:rsidP="0046142F">
      <w:pPr>
        <w:rPr>
          <w:lang w:eastAsia="en-US"/>
        </w:rPr>
      </w:pPr>
      <w:r>
        <w:rPr>
          <w:lang w:eastAsia="en-US"/>
        </w:rPr>
        <w:t>— </w:t>
      </w:r>
      <w:r w:rsidR="003148C9">
        <w:rPr>
          <w:lang w:eastAsia="en-US"/>
        </w:rPr>
        <w:t>Comme une folle</w:t>
      </w:r>
      <w:r>
        <w:rPr>
          <w:lang w:eastAsia="en-US"/>
        </w:rPr>
        <w:t> !</w:t>
      </w:r>
    </w:p>
    <w:p w14:paraId="19179376" w14:textId="77777777" w:rsidR="0046142F" w:rsidRDefault="0046142F" w:rsidP="0046142F">
      <w:pPr>
        <w:rPr>
          <w:lang w:eastAsia="en-US"/>
        </w:rPr>
      </w:pPr>
      <w:r>
        <w:rPr>
          <w:lang w:eastAsia="en-US"/>
        </w:rPr>
        <w:t>— </w:t>
      </w:r>
      <w:r w:rsidR="003148C9">
        <w:rPr>
          <w:lang w:eastAsia="en-US"/>
        </w:rPr>
        <w:t>Alors vous détestez Berthe</w:t>
      </w:r>
      <w:r>
        <w:rPr>
          <w:lang w:eastAsia="en-US"/>
        </w:rPr>
        <w:t> ?</w:t>
      </w:r>
    </w:p>
    <w:p w14:paraId="43A71960" w14:textId="77777777" w:rsidR="0046142F" w:rsidRDefault="003148C9" w:rsidP="0046142F">
      <w:pPr>
        <w:rPr>
          <w:lang w:eastAsia="en-US"/>
        </w:rPr>
      </w:pPr>
      <w:r>
        <w:rPr>
          <w:lang w:eastAsia="en-US"/>
        </w:rPr>
        <w:t>Les yeux d</w:t>
      </w:r>
      <w:r w:rsidR="0046142F">
        <w:rPr>
          <w:lang w:eastAsia="en-US"/>
        </w:rPr>
        <w:t>’</w:t>
      </w:r>
      <w:r>
        <w:rPr>
          <w:lang w:eastAsia="en-US"/>
        </w:rPr>
        <w:t>Olivette brûlèrent</w:t>
      </w:r>
      <w:r w:rsidR="0046142F">
        <w:rPr>
          <w:lang w:eastAsia="en-US"/>
        </w:rPr>
        <w:t>.</w:t>
      </w:r>
    </w:p>
    <w:p w14:paraId="23DB914A" w14:textId="34B206F2" w:rsidR="0046142F" w:rsidRDefault="0046142F" w:rsidP="0046142F">
      <w:pPr>
        <w:rPr>
          <w:lang w:eastAsia="en-US"/>
        </w:rPr>
      </w:pPr>
      <w:r>
        <w:rPr>
          <w:lang w:eastAsia="en-US"/>
        </w:rPr>
        <w:t>— </w:t>
      </w:r>
      <w:r w:rsidR="003148C9">
        <w:rPr>
          <w:lang w:eastAsia="en-US"/>
        </w:rPr>
        <w:t>Fort bien</w:t>
      </w:r>
      <w:r>
        <w:rPr>
          <w:lang w:eastAsia="en-US"/>
        </w:rPr>
        <w:t xml:space="preserve">, </w:t>
      </w:r>
      <w:r w:rsidR="003148C9">
        <w:rPr>
          <w:lang w:eastAsia="en-US"/>
        </w:rPr>
        <w:t>dit Fargeau</w:t>
      </w:r>
      <w:r>
        <w:rPr>
          <w:lang w:eastAsia="en-US"/>
        </w:rPr>
        <w:t xml:space="preserve"> ; </w:t>
      </w:r>
      <w:r w:rsidR="006C2AE1">
        <w:rPr>
          <w:lang w:eastAsia="en-US"/>
        </w:rPr>
        <w:t>—</w:t>
      </w:r>
      <w:r>
        <w:rPr>
          <w:lang w:eastAsia="en-US"/>
        </w:rPr>
        <w:t xml:space="preserve"> </w:t>
      </w:r>
      <w:r w:rsidR="003148C9">
        <w:rPr>
          <w:lang w:eastAsia="en-US"/>
        </w:rPr>
        <w:t>nous allons nous entendre</w:t>
      </w:r>
      <w:r>
        <w:rPr>
          <w:lang w:eastAsia="en-US"/>
        </w:rPr>
        <w:t xml:space="preserve">… </w:t>
      </w:r>
      <w:r w:rsidR="003148C9">
        <w:rPr>
          <w:lang w:eastAsia="en-US"/>
        </w:rPr>
        <w:t>je puis mettre votre rivale entre vos mains</w:t>
      </w:r>
      <w:r>
        <w:rPr>
          <w:lang w:eastAsia="en-US"/>
        </w:rPr>
        <w:t>…</w:t>
      </w:r>
    </w:p>
    <w:p w14:paraId="6E183477" w14:textId="77777777" w:rsidR="0046142F" w:rsidRDefault="0046142F" w:rsidP="0046142F">
      <w:pPr>
        <w:rPr>
          <w:lang w:eastAsia="en-US"/>
        </w:rPr>
      </w:pPr>
      <w:r>
        <w:rPr>
          <w:lang w:eastAsia="en-US"/>
        </w:rPr>
        <w:t>— </w:t>
      </w:r>
      <w:r w:rsidR="003148C9">
        <w:rPr>
          <w:lang w:eastAsia="en-US"/>
        </w:rPr>
        <w:t>Expliquez-vous</w:t>
      </w:r>
      <w:r>
        <w:rPr>
          <w:lang w:eastAsia="en-US"/>
        </w:rPr>
        <w:t>.</w:t>
      </w:r>
    </w:p>
    <w:p w14:paraId="24A9E531" w14:textId="77777777" w:rsidR="0046142F" w:rsidRDefault="0046142F" w:rsidP="0046142F">
      <w:pPr>
        <w:rPr>
          <w:lang w:eastAsia="en-US"/>
        </w:rPr>
      </w:pPr>
      <w:r>
        <w:rPr>
          <w:lang w:eastAsia="en-US"/>
        </w:rPr>
        <w:lastRenderedPageBreak/>
        <w:t>— </w:t>
      </w:r>
      <w:r w:rsidR="003148C9">
        <w:rPr>
          <w:lang w:eastAsia="en-US"/>
        </w:rPr>
        <w:t>Pas ici</w:t>
      </w:r>
      <w:r>
        <w:rPr>
          <w:lang w:eastAsia="en-US"/>
        </w:rPr>
        <w:t xml:space="preserve">… </w:t>
      </w:r>
      <w:r w:rsidR="003148C9">
        <w:rPr>
          <w:lang w:eastAsia="en-US"/>
        </w:rPr>
        <w:t>Dans une demi-heure je serai au Luxembourg</w:t>
      </w:r>
      <w:r>
        <w:rPr>
          <w:lang w:eastAsia="en-US"/>
        </w:rPr>
        <w:t xml:space="preserve">, </w:t>
      </w:r>
      <w:r w:rsidR="003148C9">
        <w:rPr>
          <w:lang w:eastAsia="en-US"/>
        </w:rPr>
        <w:t>derrière le carré des Roses</w:t>
      </w:r>
      <w:r>
        <w:rPr>
          <w:lang w:eastAsia="en-US"/>
        </w:rPr>
        <w:t xml:space="preserve">… </w:t>
      </w:r>
      <w:r w:rsidR="003148C9">
        <w:rPr>
          <w:lang w:eastAsia="en-US"/>
        </w:rPr>
        <w:t>puis-je espérer que vous voudrez bien m</w:t>
      </w:r>
      <w:r>
        <w:rPr>
          <w:lang w:eastAsia="en-US"/>
        </w:rPr>
        <w:t>’</w:t>
      </w:r>
      <w:r w:rsidR="003148C9">
        <w:rPr>
          <w:lang w:eastAsia="en-US"/>
        </w:rPr>
        <w:t>y rejoindre</w:t>
      </w:r>
      <w:r>
        <w:rPr>
          <w:lang w:eastAsia="en-US"/>
        </w:rPr>
        <w:t> ?</w:t>
      </w:r>
    </w:p>
    <w:p w14:paraId="02E962BF"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y serai avant vous</w:t>
      </w:r>
      <w:r>
        <w:rPr>
          <w:lang w:eastAsia="en-US"/>
        </w:rPr>
        <w:t xml:space="preserve">, </w:t>
      </w:r>
      <w:r w:rsidR="003148C9">
        <w:rPr>
          <w:lang w:eastAsia="en-US"/>
        </w:rPr>
        <w:t>dit Olivette</w:t>
      </w:r>
      <w:r>
        <w:rPr>
          <w:lang w:eastAsia="en-US"/>
        </w:rPr>
        <w:t>.</w:t>
      </w:r>
    </w:p>
    <w:p w14:paraId="2C2C71FA" w14:textId="24CA609E" w:rsidR="003148C9" w:rsidRDefault="003148C9" w:rsidP="0046142F">
      <w:pPr>
        <w:pStyle w:val="Titre2"/>
        <w:rPr>
          <w:lang w:eastAsia="en-US"/>
        </w:rPr>
      </w:pPr>
      <w:bookmarkStart w:id="90" w:name="_Toc233868085"/>
      <w:bookmarkStart w:id="91" w:name="_Toc202196779"/>
      <w:r>
        <w:rPr>
          <w:lang w:eastAsia="en-US"/>
        </w:rPr>
        <w:lastRenderedPageBreak/>
        <w:t>LE CARRÉ DE ROSES</w:t>
      </w:r>
      <w:bookmarkEnd w:id="90"/>
      <w:bookmarkEnd w:id="91"/>
      <w:r>
        <w:rPr>
          <w:lang w:eastAsia="en-US"/>
        </w:rPr>
        <w:br/>
      </w:r>
    </w:p>
    <w:p w14:paraId="72DD91EC" w14:textId="124EE8E6" w:rsidR="0046142F" w:rsidRDefault="003148C9" w:rsidP="0046142F">
      <w:pPr>
        <w:rPr>
          <w:lang w:eastAsia="en-US"/>
        </w:rPr>
      </w:pPr>
      <w:r>
        <w:rPr>
          <w:lang w:eastAsia="en-US"/>
        </w:rPr>
        <w:t>Avant de partir</w:t>
      </w:r>
      <w:r w:rsidR="0046142F">
        <w:rPr>
          <w:lang w:eastAsia="en-US"/>
        </w:rPr>
        <w:t xml:space="preserve">, </w:t>
      </w:r>
      <w:proofErr w:type="spellStart"/>
      <w:r>
        <w:rPr>
          <w:lang w:eastAsia="en-US"/>
        </w:rPr>
        <w:t>Guérineul</w:t>
      </w:r>
      <w:proofErr w:type="spellEnd"/>
      <w:r w:rsidR="0046142F">
        <w:rPr>
          <w:lang w:eastAsia="en-US"/>
        </w:rPr>
        <w:t xml:space="preserve">, </w:t>
      </w:r>
      <w:r>
        <w:rPr>
          <w:lang w:eastAsia="en-US"/>
        </w:rPr>
        <w:t>Morin</w:t>
      </w:r>
      <w:r w:rsidR="0046142F">
        <w:rPr>
          <w:lang w:eastAsia="en-US"/>
        </w:rPr>
        <w:t xml:space="preserve">, </w:t>
      </w:r>
      <w:proofErr w:type="spellStart"/>
      <w:r>
        <w:rPr>
          <w:lang w:eastAsia="en-US"/>
        </w:rPr>
        <w:t>Houël</w:t>
      </w:r>
      <w:proofErr w:type="spellEnd"/>
      <w:r>
        <w:rPr>
          <w:lang w:eastAsia="en-US"/>
        </w:rPr>
        <w:t xml:space="preserve"> et </w:t>
      </w:r>
      <w:proofErr w:type="spellStart"/>
      <w:r>
        <w:rPr>
          <w:lang w:eastAsia="en-US"/>
        </w:rPr>
        <w:t>Maudreuil</w:t>
      </w:r>
      <w:proofErr w:type="spellEnd"/>
      <w:r>
        <w:rPr>
          <w:lang w:eastAsia="en-US"/>
        </w:rPr>
        <w:t xml:space="preserve"> tentèrent un dernier effort auprès de </w:t>
      </w:r>
      <w:r w:rsidR="0046142F">
        <w:rPr>
          <w:lang w:eastAsia="en-US"/>
        </w:rPr>
        <w:t>M. </w:t>
      </w:r>
      <w:r>
        <w:rPr>
          <w:lang w:eastAsia="en-US"/>
        </w:rPr>
        <w:t>Honoré</w:t>
      </w:r>
      <w:r w:rsidR="0046142F">
        <w:rPr>
          <w:lang w:eastAsia="en-US"/>
        </w:rPr>
        <w:t xml:space="preserve">. </w:t>
      </w:r>
      <w:r>
        <w:rPr>
          <w:lang w:eastAsia="en-US"/>
        </w:rPr>
        <w:t>Ils allèrent à lui</w:t>
      </w:r>
      <w:r w:rsidR="0046142F">
        <w:rPr>
          <w:lang w:eastAsia="en-US"/>
        </w:rPr>
        <w:t xml:space="preserve">, </w:t>
      </w:r>
      <w:r>
        <w:rPr>
          <w:lang w:eastAsia="en-US"/>
        </w:rPr>
        <w:t>les naïfs</w:t>
      </w:r>
      <w:r w:rsidR="0046142F">
        <w:rPr>
          <w:lang w:eastAsia="en-US"/>
        </w:rPr>
        <w:t xml:space="preserve"> ; </w:t>
      </w:r>
      <w:r>
        <w:rPr>
          <w:lang w:eastAsia="en-US"/>
        </w:rPr>
        <w:t>et lui dirent chacun à l</w:t>
      </w:r>
      <w:r w:rsidR="0046142F">
        <w:rPr>
          <w:lang w:eastAsia="en-US"/>
        </w:rPr>
        <w:t>’</w:t>
      </w:r>
      <w:r>
        <w:rPr>
          <w:lang w:eastAsia="en-US"/>
        </w:rPr>
        <w:t>oreille</w:t>
      </w:r>
      <w:r w:rsidR="0046142F">
        <w:rPr>
          <w:lang w:eastAsia="en-US"/>
        </w:rPr>
        <w:t> :</w:t>
      </w:r>
    </w:p>
    <w:p w14:paraId="1C9A2AAE" w14:textId="77777777" w:rsidR="0046142F" w:rsidRDefault="0046142F" w:rsidP="0046142F">
      <w:pPr>
        <w:rPr>
          <w:lang w:eastAsia="en-US"/>
        </w:rPr>
      </w:pPr>
      <w:r>
        <w:rPr>
          <w:lang w:eastAsia="en-US"/>
        </w:rPr>
        <w:t>— </w:t>
      </w:r>
      <w:r w:rsidR="003148C9">
        <w:rPr>
          <w:lang w:eastAsia="en-US"/>
        </w:rPr>
        <w:t>Si vous voulez</w:t>
      </w:r>
      <w:r>
        <w:rPr>
          <w:lang w:eastAsia="en-US"/>
        </w:rPr>
        <w:t xml:space="preserve">, </w:t>
      </w:r>
      <w:r w:rsidR="003148C9">
        <w:rPr>
          <w:lang w:eastAsia="en-US"/>
        </w:rPr>
        <w:t>nous emporterons le</w:t>
      </w:r>
      <w:r w:rsidR="003148C9">
        <w:t xml:space="preserve"> magot et nous pa</w:t>
      </w:r>
      <w:r w:rsidR="003148C9">
        <w:rPr>
          <w:lang w:eastAsia="en-US"/>
        </w:rPr>
        <w:t>rtagerons</w:t>
      </w:r>
      <w:r>
        <w:rPr>
          <w:lang w:eastAsia="en-US"/>
        </w:rPr>
        <w:t>.</w:t>
      </w:r>
    </w:p>
    <w:p w14:paraId="556BFC95" w14:textId="77777777" w:rsidR="0046142F" w:rsidRDefault="003148C9" w:rsidP="0046142F">
      <w:pPr>
        <w:rPr>
          <w:lang w:eastAsia="en-US"/>
        </w:rPr>
      </w:pPr>
      <w:r>
        <w:rPr>
          <w:lang w:eastAsia="en-US"/>
        </w:rPr>
        <w:t>Le fantôme les envoya paître avec ce laisser-aller plein de bonhomie qui faisait de lui un si aimable compagnon</w:t>
      </w:r>
      <w:r w:rsidR="0046142F">
        <w:rPr>
          <w:lang w:eastAsia="en-US"/>
        </w:rPr>
        <w:t>.</w:t>
      </w:r>
    </w:p>
    <w:p w14:paraId="011FB261" w14:textId="77777777" w:rsidR="0046142F" w:rsidRDefault="003148C9" w:rsidP="0046142F">
      <w:pPr>
        <w:rPr>
          <w:lang w:eastAsia="en-US"/>
        </w:rPr>
      </w:pPr>
      <w:r>
        <w:rPr>
          <w:lang w:eastAsia="en-US"/>
        </w:rPr>
        <w:t>Il n</w:t>
      </w:r>
      <w:r w:rsidR="0046142F">
        <w:rPr>
          <w:lang w:eastAsia="en-US"/>
        </w:rPr>
        <w:t>’</w:t>
      </w:r>
      <w:r>
        <w:rPr>
          <w:lang w:eastAsia="en-US"/>
        </w:rPr>
        <w:t>avait aucune envie de partager</w:t>
      </w:r>
      <w:r w:rsidR="0046142F">
        <w:rPr>
          <w:lang w:eastAsia="en-US"/>
        </w:rPr>
        <w:t xml:space="preserve">, </w:t>
      </w:r>
      <w:r>
        <w:rPr>
          <w:lang w:eastAsia="en-US"/>
        </w:rPr>
        <w:t>ce digne vieillard</w:t>
      </w:r>
      <w:r w:rsidR="0046142F">
        <w:rPr>
          <w:lang w:eastAsia="en-US"/>
        </w:rPr>
        <w:t> !</w:t>
      </w:r>
    </w:p>
    <w:p w14:paraId="13C93D19" w14:textId="77777777" w:rsidR="0046142F" w:rsidRDefault="003148C9" w:rsidP="0046142F">
      <w:pPr>
        <w:rPr>
          <w:lang w:eastAsia="en-US"/>
        </w:rPr>
      </w:pPr>
      <w:proofErr w:type="spellStart"/>
      <w:r>
        <w:rPr>
          <w:lang w:eastAsia="en-US"/>
        </w:rPr>
        <w:t>Guérineul</w:t>
      </w:r>
      <w:proofErr w:type="spellEnd"/>
      <w:r w:rsidR="0046142F">
        <w:rPr>
          <w:lang w:eastAsia="en-US"/>
        </w:rPr>
        <w:t xml:space="preserve">, </w:t>
      </w:r>
      <w:r>
        <w:rPr>
          <w:lang w:eastAsia="en-US"/>
        </w:rPr>
        <w:t>Morin</w:t>
      </w:r>
      <w:r w:rsidR="0046142F">
        <w:rPr>
          <w:lang w:eastAsia="en-US"/>
        </w:rPr>
        <w:t xml:space="preserve">, </w:t>
      </w:r>
      <w:proofErr w:type="spellStart"/>
      <w:r>
        <w:rPr>
          <w:lang w:eastAsia="en-US"/>
        </w:rPr>
        <w:t>Houël</w:t>
      </w:r>
      <w:proofErr w:type="spellEnd"/>
      <w:r>
        <w:rPr>
          <w:lang w:eastAsia="en-US"/>
        </w:rPr>
        <w:t xml:space="preserve"> et Cousin-et-Ami montèrent mélancoliquement dans leurs fiacres respectifs</w:t>
      </w:r>
      <w:r w:rsidR="0046142F">
        <w:rPr>
          <w:lang w:eastAsia="en-US"/>
        </w:rPr>
        <w:t xml:space="preserve">, </w:t>
      </w:r>
      <w:r>
        <w:rPr>
          <w:lang w:eastAsia="en-US"/>
        </w:rPr>
        <w:t>et se laissèrent bander les yeux comme des victimes résignées</w:t>
      </w:r>
      <w:r w:rsidR="0046142F">
        <w:rPr>
          <w:lang w:eastAsia="en-US"/>
        </w:rPr>
        <w:t>.</w:t>
      </w:r>
    </w:p>
    <w:p w14:paraId="012276D4" w14:textId="77777777" w:rsidR="0046142F" w:rsidRDefault="003148C9" w:rsidP="0046142F">
      <w:pPr>
        <w:rPr>
          <w:lang w:eastAsia="en-US"/>
        </w:rPr>
      </w:pPr>
      <w:proofErr w:type="spellStart"/>
      <w:r>
        <w:rPr>
          <w:lang w:eastAsia="en-US"/>
        </w:rPr>
        <w:t>Guérineul</w:t>
      </w:r>
      <w:proofErr w:type="spellEnd"/>
      <w:r w:rsidR="0046142F">
        <w:rPr>
          <w:lang w:eastAsia="en-US"/>
        </w:rPr>
        <w:t xml:space="preserve">, </w:t>
      </w:r>
      <w:r>
        <w:rPr>
          <w:lang w:eastAsia="en-US"/>
        </w:rPr>
        <w:t>jusqu</w:t>
      </w:r>
      <w:r w:rsidR="0046142F">
        <w:rPr>
          <w:lang w:eastAsia="en-US"/>
        </w:rPr>
        <w:t>’</w:t>
      </w:r>
      <w:r>
        <w:rPr>
          <w:lang w:eastAsia="en-US"/>
        </w:rPr>
        <w:t>au dernier moment</w:t>
      </w:r>
      <w:r w:rsidR="0046142F">
        <w:rPr>
          <w:lang w:eastAsia="en-US"/>
        </w:rPr>
        <w:t xml:space="preserve">, </w:t>
      </w:r>
      <w:r>
        <w:rPr>
          <w:lang w:eastAsia="en-US"/>
        </w:rPr>
        <w:t>avait espéré l</w:t>
      </w:r>
      <w:r w:rsidR="0046142F">
        <w:rPr>
          <w:lang w:eastAsia="en-US"/>
        </w:rPr>
        <w:t>’</w:t>
      </w:r>
      <w:r>
        <w:rPr>
          <w:lang w:eastAsia="en-US"/>
        </w:rPr>
        <w:t>appui de Fargeau</w:t>
      </w:r>
      <w:r w:rsidR="0046142F">
        <w:rPr>
          <w:lang w:eastAsia="en-US"/>
        </w:rPr>
        <w:t xml:space="preserve">, </w:t>
      </w:r>
      <w:r>
        <w:rPr>
          <w:lang w:eastAsia="en-US"/>
        </w:rPr>
        <w:t>son futur beau-père</w:t>
      </w:r>
      <w:r w:rsidR="0046142F">
        <w:rPr>
          <w:lang w:eastAsia="en-US"/>
        </w:rPr>
        <w:t xml:space="preserve">, </w:t>
      </w:r>
      <w:r>
        <w:rPr>
          <w:lang w:eastAsia="en-US"/>
        </w:rPr>
        <w:t>et celui d</w:t>
      </w:r>
      <w:r w:rsidR="0046142F">
        <w:rPr>
          <w:lang w:eastAsia="en-US"/>
        </w:rPr>
        <w:t>’</w:t>
      </w:r>
      <w:r>
        <w:rPr>
          <w:lang w:eastAsia="en-US"/>
        </w:rPr>
        <w:t>Oliva</w:t>
      </w:r>
      <w:r w:rsidR="0046142F">
        <w:rPr>
          <w:lang w:eastAsia="en-US"/>
        </w:rPr>
        <w:t xml:space="preserve">. </w:t>
      </w:r>
      <w:r>
        <w:rPr>
          <w:lang w:eastAsia="en-US"/>
        </w:rPr>
        <w:t>Mais le rapprochement inattendu d</w:t>
      </w:r>
      <w:r w:rsidR="0046142F">
        <w:rPr>
          <w:lang w:eastAsia="en-US"/>
        </w:rPr>
        <w:t>’</w:t>
      </w:r>
      <w:r>
        <w:rPr>
          <w:lang w:eastAsia="en-US"/>
        </w:rPr>
        <w:t>Oliva et de Fargeau lui était d</w:t>
      </w:r>
      <w:r w:rsidR="0046142F">
        <w:rPr>
          <w:lang w:eastAsia="en-US"/>
        </w:rPr>
        <w:t>’</w:t>
      </w:r>
      <w:r>
        <w:rPr>
          <w:lang w:eastAsia="en-US"/>
        </w:rPr>
        <w:t>un bien triste présage</w:t>
      </w:r>
      <w:r w:rsidR="0046142F">
        <w:rPr>
          <w:lang w:eastAsia="en-US"/>
        </w:rPr>
        <w:t>.</w:t>
      </w:r>
    </w:p>
    <w:p w14:paraId="748BA2B3" w14:textId="0D254C91" w:rsidR="0046142F" w:rsidRDefault="003148C9" w:rsidP="0046142F">
      <w:pPr>
        <w:rPr>
          <w:lang w:eastAsia="en-US"/>
        </w:rPr>
      </w:pPr>
      <w:r>
        <w:rPr>
          <w:lang w:eastAsia="en-US"/>
        </w:rPr>
        <w:t>C</w:t>
      </w:r>
      <w:r w:rsidR="0046142F">
        <w:rPr>
          <w:lang w:eastAsia="en-US"/>
        </w:rPr>
        <w:t>’</w:t>
      </w:r>
      <w:r>
        <w:rPr>
          <w:lang w:eastAsia="en-US"/>
        </w:rPr>
        <w:t>est à peine s</w:t>
      </w:r>
      <w:r w:rsidR="0046142F">
        <w:rPr>
          <w:lang w:eastAsia="en-US"/>
        </w:rPr>
        <w:t>’</w:t>
      </w:r>
      <w:r>
        <w:rPr>
          <w:lang w:eastAsia="en-US"/>
        </w:rPr>
        <w:t>il avait la force de jurer nom d</w:t>
      </w:r>
      <w:r w:rsidR="0046142F">
        <w:rPr>
          <w:lang w:eastAsia="en-US"/>
        </w:rPr>
        <w:t>’</w:t>
      </w:r>
      <w:r>
        <w:rPr>
          <w:lang w:eastAsia="en-US"/>
        </w:rPr>
        <w:t>un chien</w:t>
      </w:r>
      <w:r w:rsidR="0046142F">
        <w:rPr>
          <w:lang w:eastAsia="en-US"/>
        </w:rPr>
        <w:t xml:space="preserve"> ! </w:t>
      </w:r>
      <w:r>
        <w:rPr>
          <w:lang w:eastAsia="en-US"/>
        </w:rPr>
        <w:t>ou nom d</w:t>
      </w:r>
      <w:r w:rsidR="0046142F">
        <w:rPr>
          <w:lang w:eastAsia="en-US"/>
        </w:rPr>
        <w:t>’</w:t>
      </w:r>
      <w:r>
        <w:rPr>
          <w:lang w:eastAsia="en-US"/>
        </w:rPr>
        <w:t>une pipe</w:t>
      </w:r>
      <w:r w:rsidR="0046142F">
        <w:rPr>
          <w:lang w:eastAsia="en-US"/>
        </w:rPr>
        <w:t xml:space="preserve"> ! </w:t>
      </w:r>
      <w:r>
        <w:rPr>
          <w:lang w:eastAsia="en-US"/>
        </w:rPr>
        <w:t>en songeant qu</w:t>
      </w:r>
      <w:r w:rsidR="0046142F">
        <w:rPr>
          <w:lang w:eastAsia="en-US"/>
        </w:rPr>
        <w:t>’</w:t>
      </w:r>
      <w:r>
        <w:rPr>
          <w:lang w:eastAsia="en-US"/>
        </w:rPr>
        <w:t>Oliva n</w:t>
      </w:r>
      <w:r w:rsidR="0046142F">
        <w:rPr>
          <w:lang w:eastAsia="en-US"/>
        </w:rPr>
        <w:t>’</w:t>
      </w:r>
      <w:r>
        <w:rPr>
          <w:lang w:eastAsia="en-US"/>
        </w:rPr>
        <w:t>avait même pas répondu à son sourire excessivement tendre</w:t>
      </w:r>
      <w:r w:rsidR="0046142F">
        <w:rPr>
          <w:lang w:eastAsia="en-US"/>
        </w:rPr>
        <w:t xml:space="preserve">. </w:t>
      </w:r>
      <w:r w:rsidR="006C2AE1">
        <w:rPr>
          <w:lang w:eastAsia="en-US"/>
        </w:rPr>
        <w:t>—</w:t>
      </w:r>
      <w:r w:rsidR="0046142F">
        <w:rPr>
          <w:lang w:eastAsia="en-US"/>
        </w:rPr>
        <w:t xml:space="preserve"> </w:t>
      </w:r>
      <w:r>
        <w:rPr>
          <w:lang w:eastAsia="en-US"/>
        </w:rPr>
        <w:t>Tout était fini</w:t>
      </w:r>
      <w:r w:rsidR="0046142F">
        <w:rPr>
          <w:lang w:eastAsia="en-US"/>
        </w:rPr>
        <w:t xml:space="preserve">, </w:t>
      </w:r>
      <w:r>
        <w:rPr>
          <w:lang w:eastAsia="en-US"/>
        </w:rPr>
        <w:t>même de ce côté</w:t>
      </w:r>
      <w:r w:rsidR="0046142F">
        <w:rPr>
          <w:lang w:eastAsia="en-US"/>
        </w:rPr>
        <w:t>.</w:t>
      </w:r>
    </w:p>
    <w:p w14:paraId="58594F70" w14:textId="77777777" w:rsidR="0046142F" w:rsidRDefault="0046142F" w:rsidP="0046142F">
      <w:pPr>
        <w:rPr>
          <w:lang w:eastAsia="en-US"/>
        </w:rPr>
      </w:pPr>
      <w:r>
        <w:rPr>
          <w:lang w:eastAsia="en-US"/>
        </w:rPr>
        <w:t>— </w:t>
      </w:r>
      <w:proofErr w:type="spellStart"/>
      <w:r w:rsidR="003148C9">
        <w:rPr>
          <w:lang w:eastAsia="en-US"/>
        </w:rPr>
        <w:t>Sacrebleure</w:t>
      </w:r>
      <w:proofErr w:type="spellEnd"/>
      <w:r>
        <w:rPr>
          <w:lang w:eastAsia="en-US"/>
        </w:rPr>
        <w:t xml:space="preserve"> ! </w:t>
      </w:r>
      <w:r w:rsidR="003148C9">
        <w:rPr>
          <w:lang w:eastAsia="en-US"/>
        </w:rPr>
        <w:t>ces découragements</w:t>
      </w:r>
      <w:r>
        <w:rPr>
          <w:lang w:eastAsia="en-US"/>
        </w:rPr>
        <w:t xml:space="preserve">, </w:t>
      </w:r>
      <w:r w:rsidR="003148C9">
        <w:rPr>
          <w:lang w:eastAsia="en-US"/>
        </w:rPr>
        <w:t>on les secoue</w:t>
      </w:r>
      <w:r>
        <w:rPr>
          <w:lang w:eastAsia="en-US"/>
        </w:rPr>
        <w:t xml:space="preserve">. </w:t>
      </w:r>
      <w:proofErr w:type="spellStart"/>
      <w:r w:rsidR="003148C9">
        <w:rPr>
          <w:lang w:eastAsia="en-US"/>
        </w:rPr>
        <w:t>Guérineul</w:t>
      </w:r>
      <w:proofErr w:type="spellEnd"/>
      <w:r w:rsidR="003148C9">
        <w:rPr>
          <w:lang w:eastAsia="en-US"/>
        </w:rPr>
        <w:t xml:space="preserve"> se dit que s</w:t>
      </w:r>
      <w:r>
        <w:rPr>
          <w:lang w:eastAsia="en-US"/>
        </w:rPr>
        <w:t>’</w:t>
      </w:r>
      <w:r w:rsidR="003148C9">
        <w:rPr>
          <w:lang w:eastAsia="en-US"/>
        </w:rPr>
        <w:t>il fallait y passer</w:t>
      </w:r>
      <w:r>
        <w:rPr>
          <w:lang w:eastAsia="en-US"/>
        </w:rPr>
        <w:t xml:space="preserve">, </w:t>
      </w:r>
      <w:r w:rsidR="003148C9">
        <w:rPr>
          <w:lang w:eastAsia="en-US"/>
        </w:rPr>
        <w:t>nom de nom</w:t>
      </w:r>
      <w:r>
        <w:rPr>
          <w:lang w:eastAsia="en-US"/>
        </w:rPr>
        <w:t xml:space="preserve"> ! </w:t>
      </w:r>
      <w:r w:rsidR="003148C9">
        <w:rPr>
          <w:lang w:eastAsia="en-US"/>
        </w:rPr>
        <w:t>il y aurait du grabuge</w:t>
      </w:r>
      <w:r>
        <w:rPr>
          <w:lang w:eastAsia="en-US"/>
        </w:rPr>
        <w:t> !</w:t>
      </w:r>
    </w:p>
    <w:p w14:paraId="191B10F3" w14:textId="77777777" w:rsidR="0046142F" w:rsidRDefault="003148C9" w:rsidP="0046142F">
      <w:pPr>
        <w:rPr>
          <w:lang w:eastAsia="en-US"/>
        </w:rPr>
      </w:pPr>
      <w:r>
        <w:rPr>
          <w:lang w:eastAsia="en-US"/>
        </w:rPr>
        <w:lastRenderedPageBreak/>
        <w:t xml:space="preserve">Pendant que tous les héritiers de Jean </w:t>
      </w:r>
      <w:proofErr w:type="spellStart"/>
      <w:r>
        <w:rPr>
          <w:lang w:eastAsia="en-US"/>
        </w:rPr>
        <w:t>Crébu</w:t>
      </w:r>
      <w:proofErr w:type="spellEnd"/>
      <w:r>
        <w:rPr>
          <w:lang w:eastAsia="en-US"/>
        </w:rPr>
        <w:t xml:space="preserve"> montaient en fiacre</w:t>
      </w:r>
      <w:r w:rsidR="0046142F">
        <w:rPr>
          <w:lang w:eastAsia="en-US"/>
        </w:rPr>
        <w:t xml:space="preserve">, </w:t>
      </w:r>
      <w:r>
        <w:rPr>
          <w:lang w:eastAsia="en-US"/>
        </w:rPr>
        <w:t>le bon petit fantôme était à sa fenêtre et les regardait d</w:t>
      </w:r>
      <w:r w:rsidR="0046142F">
        <w:rPr>
          <w:lang w:eastAsia="en-US"/>
        </w:rPr>
        <w:t>’</w:t>
      </w:r>
      <w:r>
        <w:rPr>
          <w:lang w:eastAsia="en-US"/>
        </w:rPr>
        <w:t>un air narquois</w:t>
      </w:r>
      <w:r w:rsidR="0046142F">
        <w:rPr>
          <w:lang w:eastAsia="en-US"/>
        </w:rPr>
        <w:t>.</w:t>
      </w:r>
    </w:p>
    <w:p w14:paraId="6B416A09" w14:textId="77777777" w:rsidR="0046142F" w:rsidRDefault="0046142F" w:rsidP="0046142F">
      <w:pPr>
        <w:rPr>
          <w:lang w:eastAsia="en-US"/>
        </w:rPr>
      </w:pPr>
      <w:r>
        <w:rPr>
          <w:lang w:eastAsia="en-US"/>
        </w:rPr>
        <w:t>— </w:t>
      </w:r>
      <w:r w:rsidR="003148C9">
        <w:rPr>
          <w:lang w:eastAsia="en-US"/>
        </w:rPr>
        <w:t>Bonsoir</w:t>
      </w:r>
      <w:r>
        <w:rPr>
          <w:lang w:eastAsia="en-US"/>
        </w:rPr>
        <w:t xml:space="preserve">, </w:t>
      </w:r>
      <w:r w:rsidR="003148C9">
        <w:rPr>
          <w:lang w:eastAsia="en-US"/>
        </w:rPr>
        <w:t>mes mignonnets</w:t>
      </w:r>
      <w:r>
        <w:rPr>
          <w:lang w:eastAsia="en-US"/>
        </w:rPr>
        <w:t xml:space="preserve">, </w:t>
      </w:r>
      <w:r w:rsidR="003148C9">
        <w:rPr>
          <w:lang w:eastAsia="en-US"/>
        </w:rPr>
        <w:t xml:space="preserve">disait-il en frottant ses mains qui faisaient </w:t>
      </w:r>
      <w:proofErr w:type="spellStart"/>
      <w:r w:rsidR="003148C9">
        <w:rPr>
          <w:lang w:eastAsia="en-US"/>
        </w:rPr>
        <w:t>tic tac</w:t>
      </w:r>
      <w:proofErr w:type="spellEnd"/>
      <w:r w:rsidR="003148C9">
        <w:rPr>
          <w:lang w:eastAsia="en-US"/>
        </w:rPr>
        <w:t xml:space="preserve"> comme des osselets bien secs</w:t>
      </w:r>
      <w:r>
        <w:rPr>
          <w:lang w:eastAsia="en-US"/>
        </w:rPr>
        <w:t xml:space="preserve">, </w:t>
      </w:r>
      <w:r w:rsidR="003148C9">
        <w:rPr>
          <w:lang w:eastAsia="en-US"/>
        </w:rPr>
        <w:t>bonsoir</w:t>
      </w:r>
      <w:r>
        <w:rPr>
          <w:lang w:eastAsia="en-US"/>
        </w:rPr>
        <w:t xml:space="preserve"> ! </w:t>
      </w:r>
      <w:r w:rsidR="003148C9">
        <w:rPr>
          <w:lang w:eastAsia="en-US"/>
        </w:rPr>
        <w:t>bonsoir</w:t>
      </w:r>
      <w:r>
        <w:rPr>
          <w:lang w:eastAsia="en-US"/>
        </w:rPr>
        <w:t xml:space="preserve"> ! </w:t>
      </w:r>
      <w:r w:rsidR="003148C9">
        <w:rPr>
          <w:lang w:eastAsia="en-US"/>
        </w:rPr>
        <w:t>bonsoir</w:t>
      </w:r>
      <w:r>
        <w:rPr>
          <w:lang w:eastAsia="en-US"/>
        </w:rPr>
        <w:t> !</w:t>
      </w:r>
    </w:p>
    <w:p w14:paraId="27210E9B" w14:textId="77777777" w:rsidR="0046142F" w:rsidRDefault="003148C9" w:rsidP="0046142F">
      <w:pPr>
        <w:rPr>
          <w:lang w:eastAsia="en-US"/>
        </w:rPr>
      </w:pPr>
      <w:r>
        <w:rPr>
          <w:lang w:eastAsia="en-US"/>
        </w:rPr>
        <w:t>Nous croyons même qu</w:t>
      </w:r>
      <w:r w:rsidR="0046142F">
        <w:rPr>
          <w:lang w:eastAsia="en-US"/>
        </w:rPr>
        <w:t>’</w:t>
      </w:r>
      <w:r>
        <w:rPr>
          <w:lang w:eastAsia="en-US"/>
        </w:rPr>
        <w:t>il leur fit un pied de nez</w:t>
      </w:r>
      <w:r w:rsidR="0046142F">
        <w:rPr>
          <w:lang w:eastAsia="en-US"/>
        </w:rPr>
        <w:t>.</w:t>
      </w:r>
    </w:p>
    <w:p w14:paraId="5EFDA433" w14:textId="77777777" w:rsidR="0046142F" w:rsidRDefault="003148C9" w:rsidP="0046142F">
      <w:pPr>
        <w:rPr>
          <w:lang w:eastAsia="en-US"/>
        </w:rPr>
      </w:pPr>
      <w:r>
        <w:rPr>
          <w:lang w:eastAsia="en-US"/>
        </w:rPr>
        <w:t>Mais</w:t>
      </w:r>
      <w:r w:rsidR="0046142F">
        <w:rPr>
          <w:lang w:eastAsia="en-US"/>
        </w:rPr>
        <w:t xml:space="preserve">, </w:t>
      </w:r>
      <w:r>
        <w:rPr>
          <w:lang w:eastAsia="en-US"/>
        </w:rPr>
        <w:t>au moment où les fiacres partirent</w:t>
      </w:r>
      <w:r w:rsidR="0046142F">
        <w:rPr>
          <w:lang w:eastAsia="en-US"/>
        </w:rPr>
        <w:t xml:space="preserve">, </w:t>
      </w:r>
      <w:r>
        <w:rPr>
          <w:lang w:eastAsia="en-US"/>
        </w:rPr>
        <w:t>sa figure se rembrunit notablement</w:t>
      </w:r>
      <w:r w:rsidR="0046142F">
        <w:rPr>
          <w:lang w:eastAsia="en-US"/>
        </w:rPr>
        <w:t>.</w:t>
      </w:r>
    </w:p>
    <w:p w14:paraId="2FFBCC00" w14:textId="77777777" w:rsidR="0046142F" w:rsidRDefault="003148C9" w:rsidP="0046142F">
      <w:pPr>
        <w:rPr>
          <w:lang w:eastAsia="en-US"/>
        </w:rPr>
      </w:pPr>
      <w:r>
        <w:rPr>
          <w:lang w:eastAsia="en-US"/>
        </w:rPr>
        <w:t>Il venait de voir un objet qui se mouvait dans le terrain voisin</w:t>
      </w:r>
      <w:r w:rsidR="0046142F">
        <w:rPr>
          <w:lang w:eastAsia="en-US"/>
        </w:rPr>
        <w:t>.</w:t>
      </w:r>
    </w:p>
    <w:p w14:paraId="1E402090" w14:textId="721D52BB" w:rsidR="0046142F" w:rsidRDefault="003148C9" w:rsidP="0046142F">
      <w:pPr>
        <w:rPr>
          <w:lang w:eastAsia="en-US"/>
        </w:rPr>
      </w:pPr>
      <w:r>
        <w:rPr>
          <w:lang w:eastAsia="en-US"/>
        </w:rPr>
        <w:t>Il mit précipitamment ses lunettes</w:t>
      </w:r>
      <w:r w:rsidR="0046142F">
        <w:rPr>
          <w:lang w:eastAsia="en-US"/>
        </w:rPr>
        <w:t xml:space="preserve">. </w:t>
      </w:r>
      <w:r w:rsidR="006C2AE1">
        <w:rPr>
          <w:lang w:eastAsia="en-US"/>
        </w:rPr>
        <w:t>—</w:t>
      </w:r>
      <w:r w:rsidR="0046142F">
        <w:rPr>
          <w:lang w:eastAsia="en-US"/>
        </w:rPr>
        <w:t xml:space="preserve"> </w:t>
      </w:r>
      <w:r>
        <w:rPr>
          <w:lang w:eastAsia="en-US"/>
        </w:rPr>
        <w:t>L</w:t>
      </w:r>
      <w:r w:rsidR="0046142F">
        <w:rPr>
          <w:lang w:eastAsia="en-US"/>
        </w:rPr>
        <w:t>’</w:t>
      </w:r>
      <w:r>
        <w:rPr>
          <w:lang w:eastAsia="en-US"/>
        </w:rPr>
        <w:t xml:space="preserve">objet était un mendiant qui courait à toutes jambes en suivant les fiacres de </w:t>
      </w:r>
      <w:r>
        <w:rPr>
          <w:lang w:eastAsia="en-US"/>
        </w:rPr>
        <w:t>loin</w:t>
      </w:r>
      <w:r w:rsidR="0046142F">
        <w:rPr>
          <w:lang w:eastAsia="en-US"/>
        </w:rPr>
        <w:t>.</w:t>
      </w:r>
    </w:p>
    <w:p w14:paraId="0804C0D2" w14:textId="77777777" w:rsidR="0046142F" w:rsidRDefault="003148C9" w:rsidP="0046142F">
      <w:pPr>
        <w:rPr>
          <w:lang w:eastAsia="en-US"/>
        </w:rPr>
      </w:pPr>
      <w:r>
        <w:rPr>
          <w:lang w:eastAsia="en-US"/>
        </w:rPr>
        <w:t>Le fantôme ferma sa fenêtre</w:t>
      </w:r>
      <w:r w:rsidR="0046142F">
        <w:rPr>
          <w:lang w:eastAsia="en-US"/>
        </w:rPr>
        <w:t xml:space="preserve">. </w:t>
      </w:r>
      <w:r>
        <w:rPr>
          <w:lang w:eastAsia="en-US"/>
        </w:rPr>
        <w:t>Il ne souriait plus</w:t>
      </w:r>
      <w:r w:rsidR="0046142F">
        <w:rPr>
          <w:lang w:eastAsia="en-US"/>
        </w:rPr>
        <w:t>.</w:t>
      </w:r>
    </w:p>
    <w:p w14:paraId="184316A9" w14:textId="36CC2B0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d</w:t>
      </w:r>
      <w:r>
        <w:rPr>
          <w:lang w:eastAsia="en-US"/>
        </w:rPr>
        <w:t>’</w:t>
      </w:r>
      <w:r w:rsidR="003148C9">
        <w:rPr>
          <w:lang w:eastAsia="en-US"/>
        </w:rPr>
        <w:t>un côté</w:t>
      </w:r>
      <w:r>
        <w:rPr>
          <w:lang w:eastAsia="en-US"/>
        </w:rPr>
        <w:t xml:space="preserve">, </w:t>
      </w:r>
      <w:r w:rsidR="003148C9">
        <w:rPr>
          <w:lang w:eastAsia="en-US"/>
        </w:rPr>
        <w:t>murmura-t-il</w:t>
      </w:r>
      <w:r>
        <w:rPr>
          <w:lang w:eastAsia="en-US"/>
        </w:rPr>
        <w:t xml:space="preserve">, </w:t>
      </w:r>
      <w:r w:rsidR="006C2AE1">
        <w:rPr>
          <w:lang w:eastAsia="en-US"/>
        </w:rPr>
        <w:t>—</w:t>
      </w:r>
      <w:r>
        <w:rPr>
          <w:lang w:eastAsia="en-US"/>
        </w:rPr>
        <w:t xml:space="preserve"> </w:t>
      </w:r>
      <w:r w:rsidR="003148C9">
        <w:rPr>
          <w:lang w:eastAsia="en-US"/>
        </w:rPr>
        <w:t>ce coquin-là de l</w:t>
      </w:r>
      <w:r>
        <w:rPr>
          <w:lang w:eastAsia="en-US"/>
        </w:rPr>
        <w:t>’</w:t>
      </w:r>
      <w:r w:rsidR="003148C9">
        <w:rPr>
          <w:lang w:eastAsia="en-US"/>
        </w:rPr>
        <w:t>autre</w:t>
      </w:r>
      <w:r>
        <w:rPr>
          <w:lang w:eastAsia="en-US"/>
        </w:rPr>
        <w:t xml:space="preserve">, </w:t>
      </w:r>
      <w:r w:rsidR="006C2AE1">
        <w:rPr>
          <w:lang w:eastAsia="en-US"/>
        </w:rPr>
        <w:t>—</w:t>
      </w:r>
      <w:r>
        <w:rPr>
          <w:lang w:eastAsia="en-US"/>
        </w:rPr>
        <w:t xml:space="preserve"> </w:t>
      </w:r>
      <w:r w:rsidR="003148C9">
        <w:rPr>
          <w:lang w:eastAsia="en-US"/>
        </w:rPr>
        <w:t>il faut se hâter de faire sa petite affaire</w:t>
      </w:r>
      <w:r>
        <w:rPr>
          <w:lang w:eastAsia="en-US"/>
        </w:rPr>
        <w:t xml:space="preserve"> !… </w:t>
      </w:r>
      <w:r w:rsidR="003148C9">
        <w:rPr>
          <w:lang w:eastAsia="en-US"/>
        </w:rPr>
        <w:t>oui</w:t>
      </w:r>
      <w:r>
        <w:rPr>
          <w:lang w:eastAsia="en-US"/>
        </w:rPr>
        <w:t xml:space="preserve">, </w:t>
      </w:r>
      <w:r w:rsidR="003148C9">
        <w:rPr>
          <w:lang w:eastAsia="en-US"/>
        </w:rPr>
        <w:t>oui</w:t>
      </w:r>
      <w:r>
        <w:rPr>
          <w:lang w:eastAsia="en-US"/>
        </w:rPr>
        <w:t xml:space="preserve">, </w:t>
      </w:r>
      <w:r w:rsidR="003148C9">
        <w:rPr>
          <w:lang w:eastAsia="en-US"/>
        </w:rPr>
        <w:t>oui</w:t>
      </w:r>
      <w:r>
        <w:rPr>
          <w:lang w:eastAsia="en-US"/>
        </w:rPr>
        <w:t> !</w:t>
      </w:r>
    </w:p>
    <w:p w14:paraId="5D2034E0" w14:textId="3965FA60" w:rsidR="003148C9" w:rsidRPr="0046142F" w:rsidRDefault="003148C9" w:rsidP="0046142F">
      <w:pPr>
        <w:keepNext/>
        <w:ind w:firstLine="0"/>
        <w:jc w:val="center"/>
        <w:rPr>
          <w:lang w:eastAsia="en-US"/>
        </w:rPr>
      </w:pPr>
      <w:r w:rsidRPr="0046142F">
        <w:rPr>
          <w:lang w:eastAsia="en-US"/>
        </w:rPr>
        <w:t>*</w:t>
      </w:r>
    </w:p>
    <w:p w14:paraId="2BEF2A0C" w14:textId="77777777" w:rsidR="0046142F" w:rsidRDefault="003148C9" w:rsidP="0046142F">
      <w:pPr>
        <w:ind w:firstLine="0"/>
        <w:jc w:val="center"/>
        <w:rPr>
          <w:lang w:eastAsia="en-US"/>
        </w:rPr>
      </w:pPr>
      <w:r w:rsidRPr="0046142F">
        <w:rPr>
          <w:lang w:eastAsia="en-US"/>
        </w:rPr>
        <w:t>* *</w:t>
      </w:r>
    </w:p>
    <w:p w14:paraId="1B090DF8" w14:textId="77777777" w:rsidR="0046142F" w:rsidRDefault="003148C9" w:rsidP="0046142F">
      <w:pPr>
        <w:rPr>
          <w:lang w:eastAsia="en-US"/>
        </w:rPr>
      </w:pPr>
      <w:r>
        <w:rPr>
          <w:lang w:eastAsia="en-US"/>
        </w:rPr>
        <w:t>Derrière le grand carré des Roses</w:t>
      </w:r>
      <w:r w:rsidR="0046142F">
        <w:rPr>
          <w:lang w:eastAsia="en-US"/>
        </w:rPr>
        <w:t xml:space="preserve">, </w:t>
      </w:r>
      <w:r>
        <w:rPr>
          <w:lang w:eastAsia="en-US"/>
        </w:rPr>
        <w:t>dans le jardin du Luxembourg</w:t>
      </w:r>
      <w:r w:rsidR="0046142F">
        <w:rPr>
          <w:lang w:eastAsia="en-US"/>
        </w:rPr>
        <w:t xml:space="preserve">, </w:t>
      </w:r>
      <w:r>
        <w:rPr>
          <w:lang w:eastAsia="en-US"/>
        </w:rPr>
        <w:t>il y a une large et belle allée que les bonnes d</w:t>
      </w:r>
      <w:r w:rsidR="0046142F">
        <w:rPr>
          <w:lang w:eastAsia="en-US"/>
        </w:rPr>
        <w:t>’</w:t>
      </w:r>
      <w:r>
        <w:rPr>
          <w:lang w:eastAsia="en-US"/>
        </w:rPr>
        <w:t>enfants et les militaires désertent pour encombrer l</w:t>
      </w:r>
      <w:r w:rsidR="0046142F">
        <w:rPr>
          <w:lang w:eastAsia="en-US"/>
        </w:rPr>
        <w:t>’</w:t>
      </w:r>
      <w:r>
        <w:rPr>
          <w:lang w:eastAsia="en-US"/>
        </w:rPr>
        <w:t>esplanade ou pour aller s</w:t>
      </w:r>
      <w:r w:rsidR="0046142F">
        <w:rPr>
          <w:lang w:eastAsia="en-US"/>
        </w:rPr>
        <w:t>’</w:t>
      </w:r>
      <w:r>
        <w:rPr>
          <w:lang w:eastAsia="en-US"/>
        </w:rPr>
        <w:t>asseoir en espalier le long des murs brûlants de la Pépinière</w:t>
      </w:r>
      <w:r w:rsidR="0046142F">
        <w:rPr>
          <w:lang w:eastAsia="en-US"/>
        </w:rPr>
        <w:t>.</w:t>
      </w:r>
    </w:p>
    <w:p w14:paraId="02F82038" w14:textId="77777777" w:rsidR="0046142F" w:rsidRDefault="003148C9" w:rsidP="0046142F">
      <w:pPr>
        <w:rPr>
          <w:lang w:eastAsia="en-US"/>
        </w:rPr>
      </w:pPr>
      <w:r>
        <w:rPr>
          <w:lang w:eastAsia="en-US"/>
        </w:rPr>
        <w:t>Vers trois heures et demie de l</w:t>
      </w:r>
      <w:r w:rsidR="0046142F">
        <w:rPr>
          <w:lang w:eastAsia="en-US"/>
        </w:rPr>
        <w:t>’</w:t>
      </w:r>
      <w:r>
        <w:rPr>
          <w:lang w:eastAsia="en-US"/>
        </w:rPr>
        <w:t>après-midi</w:t>
      </w:r>
      <w:r w:rsidR="0046142F">
        <w:rPr>
          <w:lang w:eastAsia="en-US"/>
        </w:rPr>
        <w:t xml:space="preserve">, </w:t>
      </w:r>
      <w:r>
        <w:rPr>
          <w:lang w:eastAsia="en-US"/>
        </w:rPr>
        <w:t xml:space="preserve">une jeune femme dont la tête fine et hardie se cachait sous un mantelet </w:t>
      </w:r>
      <w:r>
        <w:rPr>
          <w:lang w:eastAsia="en-US"/>
        </w:rPr>
        <w:lastRenderedPageBreak/>
        <w:t>de soie sombre</w:t>
      </w:r>
      <w:r w:rsidR="0046142F">
        <w:rPr>
          <w:lang w:eastAsia="en-US"/>
        </w:rPr>
        <w:t xml:space="preserve">, </w:t>
      </w:r>
      <w:r>
        <w:rPr>
          <w:lang w:eastAsia="en-US"/>
        </w:rPr>
        <w:t>tourna le carré des Roses et entra d</w:t>
      </w:r>
      <w:r w:rsidR="0046142F">
        <w:rPr>
          <w:lang w:eastAsia="en-US"/>
        </w:rPr>
        <w:t>’</w:t>
      </w:r>
      <w:r>
        <w:rPr>
          <w:lang w:eastAsia="en-US"/>
        </w:rPr>
        <w:t>un pas pressé dans l</w:t>
      </w:r>
      <w:r w:rsidR="0046142F">
        <w:rPr>
          <w:lang w:eastAsia="en-US"/>
        </w:rPr>
        <w:t>’</w:t>
      </w:r>
      <w:r>
        <w:rPr>
          <w:lang w:eastAsia="en-US"/>
        </w:rPr>
        <w:t>allée en question</w:t>
      </w:r>
      <w:r w:rsidR="0046142F">
        <w:rPr>
          <w:lang w:eastAsia="en-US"/>
        </w:rPr>
        <w:t>.</w:t>
      </w:r>
    </w:p>
    <w:p w14:paraId="75FEB87D" w14:textId="77777777" w:rsidR="0046142F" w:rsidRDefault="003148C9" w:rsidP="0046142F">
      <w:pPr>
        <w:rPr>
          <w:lang w:eastAsia="en-US"/>
        </w:rPr>
      </w:pPr>
      <w:r>
        <w:rPr>
          <w:lang w:eastAsia="en-US"/>
        </w:rPr>
        <w:t>Son visage disparaissait presque derrière un voile noir chargé d</w:t>
      </w:r>
      <w:r w:rsidR="0046142F">
        <w:rPr>
          <w:lang w:eastAsia="en-US"/>
        </w:rPr>
        <w:t>’</w:t>
      </w:r>
      <w:r>
        <w:rPr>
          <w:lang w:eastAsia="en-US"/>
        </w:rPr>
        <w:t>épaisses broderies</w:t>
      </w:r>
      <w:r w:rsidR="0046142F">
        <w:rPr>
          <w:lang w:eastAsia="en-US"/>
        </w:rPr>
        <w:t>.</w:t>
      </w:r>
    </w:p>
    <w:p w14:paraId="2529B072" w14:textId="3527E792" w:rsidR="0046142F" w:rsidRDefault="003148C9" w:rsidP="0046142F">
      <w:pPr>
        <w:rPr>
          <w:lang w:eastAsia="en-US"/>
        </w:rPr>
      </w:pPr>
      <w:r>
        <w:rPr>
          <w:lang w:eastAsia="en-US"/>
        </w:rPr>
        <w:t>Elle regarda des deux côtés de l</w:t>
      </w:r>
      <w:r w:rsidR="0046142F">
        <w:rPr>
          <w:lang w:eastAsia="en-US"/>
        </w:rPr>
        <w:t>’</w:t>
      </w:r>
      <w:r>
        <w:rPr>
          <w:lang w:eastAsia="en-US"/>
        </w:rPr>
        <w:t>allée</w:t>
      </w:r>
      <w:r w:rsidR="0046142F">
        <w:rPr>
          <w:lang w:eastAsia="en-US"/>
        </w:rPr>
        <w:t xml:space="preserve">. </w:t>
      </w:r>
      <w:r>
        <w:rPr>
          <w:lang w:eastAsia="en-US"/>
        </w:rPr>
        <w:t>Il n</w:t>
      </w:r>
      <w:r w:rsidR="0046142F">
        <w:rPr>
          <w:lang w:eastAsia="en-US"/>
        </w:rPr>
        <w:t>’</w:t>
      </w:r>
      <w:r>
        <w:rPr>
          <w:lang w:eastAsia="en-US"/>
        </w:rPr>
        <w:t>y avait personne</w:t>
      </w:r>
      <w:r w:rsidR="0046142F">
        <w:rPr>
          <w:lang w:eastAsia="en-US"/>
        </w:rPr>
        <w:t xml:space="preserve">. </w:t>
      </w:r>
      <w:r>
        <w:rPr>
          <w:lang w:eastAsia="en-US"/>
        </w:rPr>
        <w:t>C</w:t>
      </w:r>
      <w:r w:rsidR="0046142F">
        <w:rPr>
          <w:lang w:eastAsia="en-US"/>
        </w:rPr>
        <w:t>’</w:t>
      </w:r>
      <w:r>
        <w:rPr>
          <w:lang w:eastAsia="en-US"/>
        </w:rPr>
        <w:t xml:space="preserve">était Olivette qui arrivait la première au rendez-vous donné par </w:t>
      </w:r>
      <w:r w:rsidR="0046142F">
        <w:rPr>
          <w:lang w:eastAsia="en-US"/>
        </w:rPr>
        <w:t>M. </w:t>
      </w:r>
      <w:r>
        <w:rPr>
          <w:lang w:eastAsia="en-US"/>
        </w:rPr>
        <w:t>Fargeau</w:t>
      </w:r>
      <w:r w:rsidR="0046142F">
        <w:rPr>
          <w:lang w:eastAsia="en-US"/>
        </w:rPr>
        <w:t>.</w:t>
      </w:r>
    </w:p>
    <w:p w14:paraId="290D89F4" w14:textId="77777777" w:rsidR="0046142F" w:rsidRDefault="003148C9" w:rsidP="0046142F">
      <w:pPr>
        <w:rPr>
          <w:lang w:eastAsia="en-US"/>
        </w:rPr>
      </w:pPr>
      <w:r>
        <w:rPr>
          <w:lang w:eastAsia="en-US"/>
        </w:rPr>
        <w:t>Olivette consulta la montre mignonne qui pendait à sa ceinture</w:t>
      </w:r>
      <w:r w:rsidR="0046142F">
        <w:rPr>
          <w:lang w:eastAsia="en-US"/>
        </w:rPr>
        <w:t xml:space="preserve">. </w:t>
      </w:r>
      <w:r>
        <w:rPr>
          <w:lang w:eastAsia="en-US"/>
        </w:rPr>
        <w:t>Il y avait à peine une demi-heure que les fiacres avaient quitté la maison du fantôme</w:t>
      </w:r>
      <w:r w:rsidR="0046142F">
        <w:rPr>
          <w:lang w:eastAsia="en-US"/>
        </w:rPr>
        <w:t>.</w:t>
      </w:r>
    </w:p>
    <w:p w14:paraId="408C0AC4" w14:textId="77777777" w:rsidR="0046142F" w:rsidRDefault="003148C9" w:rsidP="0046142F">
      <w:pPr>
        <w:rPr>
          <w:lang w:eastAsia="en-US"/>
        </w:rPr>
      </w:pPr>
      <w:r>
        <w:rPr>
          <w:lang w:eastAsia="en-US"/>
        </w:rPr>
        <w:t>Cette demi-heure lui avait suffi pour faire sa route</w:t>
      </w:r>
      <w:r w:rsidR="0046142F">
        <w:rPr>
          <w:lang w:eastAsia="en-US"/>
        </w:rPr>
        <w:t xml:space="preserve">, </w:t>
      </w:r>
      <w:r>
        <w:rPr>
          <w:lang w:eastAsia="en-US"/>
        </w:rPr>
        <w:t>pour changer de toilette et pour se débarrasser de Menand jeune</w:t>
      </w:r>
      <w:r w:rsidR="0046142F">
        <w:rPr>
          <w:lang w:eastAsia="en-US"/>
        </w:rPr>
        <w:t xml:space="preserve">. </w:t>
      </w:r>
      <w:r>
        <w:rPr>
          <w:lang w:eastAsia="en-US"/>
        </w:rPr>
        <w:t>Elle était donc bien pressée</w:t>
      </w:r>
      <w:r w:rsidR="0046142F">
        <w:rPr>
          <w:lang w:eastAsia="en-US"/>
        </w:rPr>
        <w:t> !</w:t>
      </w:r>
    </w:p>
    <w:p w14:paraId="41EC8C4D" w14:textId="22082263" w:rsidR="0046142F" w:rsidRDefault="003148C9" w:rsidP="0046142F">
      <w:pPr>
        <w:rPr>
          <w:lang w:eastAsia="en-US"/>
        </w:rPr>
      </w:pPr>
      <w:r>
        <w:rPr>
          <w:lang w:eastAsia="en-US"/>
        </w:rPr>
        <w:t>Oui</w:t>
      </w:r>
      <w:r w:rsidR="0046142F">
        <w:rPr>
          <w:lang w:eastAsia="en-US"/>
        </w:rPr>
        <w:t xml:space="preserve">. </w:t>
      </w:r>
      <w:r w:rsidR="006C2AE1">
        <w:rPr>
          <w:lang w:eastAsia="en-US"/>
        </w:rPr>
        <w:t>—</w:t>
      </w:r>
      <w:r w:rsidR="0046142F">
        <w:rPr>
          <w:lang w:eastAsia="en-US"/>
        </w:rPr>
        <w:t xml:space="preserve"> </w:t>
      </w:r>
      <w:r>
        <w:rPr>
          <w:lang w:eastAsia="en-US"/>
        </w:rPr>
        <w:t>Et cela lui faisait peur</w:t>
      </w:r>
      <w:r w:rsidR="0046142F">
        <w:rPr>
          <w:lang w:eastAsia="en-US"/>
        </w:rPr>
        <w:t xml:space="preserve">. </w:t>
      </w:r>
      <w:r w:rsidR="006C2AE1">
        <w:rPr>
          <w:lang w:eastAsia="en-US"/>
        </w:rPr>
        <w:t>—</w:t>
      </w:r>
      <w:r w:rsidR="0046142F">
        <w:rPr>
          <w:lang w:eastAsia="en-US"/>
        </w:rPr>
        <w:t xml:space="preserve"> </w:t>
      </w:r>
      <w:r>
        <w:rPr>
          <w:lang w:eastAsia="en-US"/>
        </w:rPr>
        <w:t>Elle mit la main sur sa poitrine où son cœur battait avec violence</w:t>
      </w:r>
      <w:r w:rsidR="0046142F">
        <w:rPr>
          <w:lang w:eastAsia="en-US"/>
        </w:rPr>
        <w:t>.</w:t>
      </w:r>
    </w:p>
    <w:p w14:paraId="6D3CEFCF" w14:textId="77777777" w:rsidR="0046142F" w:rsidRDefault="003148C9" w:rsidP="0046142F">
      <w:pPr>
        <w:rPr>
          <w:lang w:eastAsia="en-US"/>
        </w:rPr>
      </w:pPr>
      <w:r>
        <w:rPr>
          <w:lang w:eastAsia="en-US"/>
        </w:rPr>
        <w:t>Les vaudevilles et les proverbes ont eu beau le répéter</w:t>
      </w:r>
      <w:r w:rsidR="0046142F">
        <w:rPr>
          <w:lang w:eastAsia="en-US"/>
        </w:rPr>
        <w:t xml:space="preserve">. </w:t>
      </w:r>
      <w:r>
        <w:rPr>
          <w:lang w:eastAsia="en-US"/>
        </w:rPr>
        <w:t>Cette chose banale est restée une chose vraie</w:t>
      </w:r>
      <w:r w:rsidR="0046142F">
        <w:rPr>
          <w:lang w:eastAsia="en-US"/>
        </w:rPr>
        <w:t xml:space="preserve">. </w:t>
      </w:r>
      <w:r>
        <w:rPr>
          <w:lang w:eastAsia="en-US"/>
        </w:rPr>
        <w:t>Le premier amour ne meurt pas</w:t>
      </w:r>
      <w:r w:rsidR="0046142F">
        <w:rPr>
          <w:lang w:eastAsia="en-US"/>
        </w:rPr>
        <w:t>.</w:t>
      </w:r>
    </w:p>
    <w:p w14:paraId="115FC46B" w14:textId="24AE982B" w:rsidR="0046142F" w:rsidRDefault="003148C9" w:rsidP="0046142F">
      <w:pPr>
        <w:rPr>
          <w:lang w:eastAsia="en-US"/>
        </w:rPr>
      </w:pPr>
      <w:r>
        <w:rPr>
          <w:lang w:eastAsia="en-US"/>
        </w:rPr>
        <w:t>Il y a plus</w:t>
      </w:r>
      <w:r w:rsidR="0046142F">
        <w:rPr>
          <w:lang w:eastAsia="en-US"/>
        </w:rPr>
        <w:t xml:space="preserve">. </w:t>
      </w:r>
      <w:r>
        <w:rPr>
          <w:lang w:eastAsia="en-US"/>
        </w:rPr>
        <w:t>Ce premier amour peut rester jeune</w:t>
      </w:r>
      <w:r w:rsidR="0046142F">
        <w:rPr>
          <w:lang w:eastAsia="en-US"/>
        </w:rPr>
        <w:t xml:space="preserve">, </w:t>
      </w:r>
      <w:r>
        <w:rPr>
          <w:lang w:eastAsia="en-US"/>
        </w:rPr>
        <w:t>ardent</w:t>
      </w:r>
      <w:r w:rsidR="0046142F">
        <w:rPr>
          <w:lang w:eastAsia="en-US"/>
        </w:rPr>
        <w:t xml:space="preserve">, </w:t>
      </w:r>
      <w:r>
        <w:rPr>
          <w:lang w:eastAsia="en-US"/>
        </w:rPr>
        <w:t>héroïque</w:t>
      </w:r>
      <w:r w:rsidR="0046142F">
        <w:rPr>
          <w:lang w:eastAsia="en-US"/>
        </w:rPr>
        <w:t xml:space="preserve">, </w:t>
      </w:r>
      <w:r>
        <w:rPr>
          <w:lang w:eastAsia="en-US"/>
        </w:rPr>
        <w:t>au milieu de l</w:t>
      </w:r>
      <w:r w:rsidR="0046142F">
        <w:rPr>
          <w:lang w:eastAsia="en-US"/>
        </w:rPr>
        <w:t>’</w:t>
      </w:r>
      <w:r>
        <w:rPr>
          <w:lang w:eastAsia="en-US"/>
        </w:rPr>
        <w:t>âme perdue</w:t>
      </w:r>
      <w:r w:rsidR="0046142F">
        <w:rPr>
          <w:lang w:eastAsia="en-US"/>
        </w:rPr>
        <w:t xml:space="preserve">. </w:t>
      </w:r>
      <w:r>
        <w:rPr>
          <w:lang w:eastAsia="en-US"/>
        </w:rPr>
        <w:t>Le contact du mal est impuissant à le ternir</w:t>
      </w:r>
      <w:r w:rsidR="0046142F">
        <w:rPr>
          <w:lang w:eastAsia="en-US"/>
        </w:rPr>
        <w:t xml:space="preserve">. </w:t>
      </w:r>
      <w:r>
        <w:rPr>
          <w:lang w:eastAsia="en-US"/>
        </w:rPr>
        <w:t>Il vit</w:t>
      </w:r>
      <w:r w:rsidR="0046142F">
        <w:rPr>
          <w:lang w:eastAsia="en-US"/>
        </w:rPr>
        <w:t xml:space="preserve">, </w:t>
      </w:r>
      <w:r>
        <w:rPr>
          <w:lang w:eastAsia="en-US"/>
        </w:rPr>
        <w:t>vainqueur du temps</w:t>
      </w:r>
      <w:r w:rsidR="0046142F">
        <w:rPr>
          <w:lang w:eastAsia="en-US"/>
        </w:rPr>
        <w:t xml:space="preserve">, </w:t>
      </w:r>
      <w:r>
        <w:rPr>
          <w:lang w:eastAsia="en-US"/>
        </w:rPr>
        <w:t>invulnérable à la contagion du crime</w:t>
      </w:r>
      <w:r w:rsidR="0046142F">
        <w:rPr>
          <w:lang w:eastAsia="en-US"/>
        </w:rPr>
        <w:t xml:space="preserve">, </w:t>
      </w:r>
      <w:r w:rsidR="006C2AE1">
        <w:rPr>
          <w:lang w:eastAsia="en-US"/>
        </w:rPr>
        <w:t>—</w:t>
      </w:r>
      <w:r w:rsidR="0046142F">
        <w:rPr>
          <w:lang w:eastAsia="en-US"/>
        </w:rPr>
        <w:t xml:space="preserve"> </w:t>
      </w:r>
      <w:r>
        <w:rPr>
          <w:lang w:eastAsia="en-US"/>
        </w:rPr>
        <w:t>comme ces belles fleurs d</w:t>
      </w:r>
      <w:r w:rsidR="0046142F">
        <w:rPr>
          <w:lang w:eastAsia="en-US"/>
        </w:rPr>
        <w:t>’</w:t>
      </w:r>
      <w:r>
        <w:rPr>
          <w:lang w:eastAsia="en-US"/>
        </w:rPr>
        <w:t xml:space="preserve">azur que le voyageur </w:t>
      </w:r>
      <w:proofErr w:type="spellStart"/>
      <w:r>
        <w:rPr>
          <w:lang w:eastAsia="en-US"/>
        </w:rPr>
        <w:t>Levaillant</w:t>
      </w:r>
      <w:proofErr w:type="spellEnd"/>
      <w:r>
        <w:rPr>
          <w:lang w:eastAsia="en-US"/>
        </w:rPr>
        <w:t xml:space="preserve"> trouva dans la gueule empestée d</w:t>
      </w:r>
      <w:r w:rsidR="0046142F">
        <w:rPr>
          <w:lang w:eastAsia="en-US"/>
        </w:rPr>
        <w:t>’</w:t>
      </w:r>
      <w:r>
        <w:rPr>
          <w:lang w:eastAsia="en-US"/>
        </w:rPr>
        <w:t>un crocodile mort</w:t>
      </w:r>
      <w:r w:rsidR="0046142F">
        <w:rPr>
          <w:lang w:eastAsia="en-US"/>
        </w:rPr>
        <w:t>.</w:t>
      </w:r>
    </w:p>
    <w:p w14:paraId="4C31F9AF" w14:textId="77777777" w:rsidR="0046142F" w:rsidRDefault="003148C9" w:rsidP="0046142F">
      <w:pPr>
        <w:rPr>
          <w:lang w:eastAsia="en-US"/>
        </w:rPr>
      </w:pPr>
      <w:r>
        <w:rPr>
          <w:lang w:eastAsia="en-US"/>
        </w:rPr>
        <w:t>Olivette se promenait sous les hauts tilleuls de l</w:t>
      </w:r>
      <w:r w:rsidR="0046142F">
        <w:rPr>
          <w:lang w:eastAsia="en-US"/>
        </w:rPr>
        <w:t>’</w:t>
      </w:r>
      <w:r>
        <w:rPr>
          <w:lang w:eastAsia="en-US"/>
        </w:rPr>
        <w:t>allée</w:t>
      </w:r>
      <w:r w:rsidR="0046142F">
        <w:rPr>
          <w:lang w:eastAsia="en-US"/>
        </w:rPr>
        <w:t xml:space="preserve">. </w:t>
      </w:r>
      <w:r>
        <w:rPr>
          <w:lang w:eastAsia="en-US"/>
        </w:rPr>
        <w:t xml:space="preserve">Elle tenait à la main le billet que </w:t>
      </w:r>
      <w:proofErr w:type="spellStart"/>
      <w:r>
        <w:rPr>
          <w:lang w:eastAsia="en-US"/>
        </w:rPr>
        <w:t>Tiennet</w:t>
      </w:r>
      <w:proofErr w:type="spellEnd"/>
      <w:r>
        <w:rPr>
          <w:lang w:eastAsia="en-US"/>
        </w:rPr>
        <w:t xml:space="preserve"> </w:t>
      </w:r>
      <w:proofErr w:type="spellStart"/>
      <w:r>
        <w:rPr>
          <w:lang w:eastAsia="en-US"/>
        </w:rPr>
        <w:t>Blône</w:t>
      </w:r>
      <w:proofErr w:type="spellEnd"/>
      <w:r>
        <w:rPr>
          <w:lang w:eastAsia="en-US"/>
        </w:rPr>
        <w:t xml:space="preserve"> avait écrit dans le souterrain avec son sang</w:t>
      </w:r>
      <w:r w:rsidR="0046142F">
        <w:rPr>
          <w:lang w:eastAsia="en-US"/>
        </w:rPr>
        <w:t>.</w:t>
      </w:r>
    </w:p>
    <w:p w14:paraId="466862B4" w14:textId="77777777" w:rsidR="0046142F" w:rsidRDefault="003148C9" w:rsidP="0046142F">
      <w:pPr>
        <w:rPr>
          <w:lang w:eastAsia="en-US"/>
        </w:rPr>
      </w:pPr>
      <w:r>
        <w:rPr>
          <w:lang w:eastAsia="en-US"/>
        </w:rPr>
        <w:lastRenderedPageBreak/>
        <w:t>Elle était pâle sous son voile</w:t>
      </w:r>
      <w:r w:rsidR="0046142F">
        <w:rPr>
          <w:lang w:eastAsia="en-US"/>
        </w:rPr>
        <w:t xml:space="preserve">. </w:t>
      </w:r>
      <w:r>
        <w:rPr>
          <w:lang w:eastAsia="en-US"/>
        </w:rPr>
        <w:t>Ses yeux brûlaient</w:t>
      </w:r>
      <w:r w:rsidR="0046142F">
        <w:rPr>
          <w:lang w:eastAsia="en-US"/>
        </w:rPr>
        <w:t xml:space="preserve">, </w:t>
      </w:r>
      <w:r>
        <w:rPr>
          <w:lang w:eastAsia="en-US"/>
        </w:rPr>
        <w:t>creusés par la fièvre</w:t>
      </w:r>
      <w:r w:rsidR="0046142F">
        <w:rPr>
          <w:lang w:eastAsia="en-US"/>
        </w:rPr>
        <w:t xml:space="preserve"> ; </w:t>
      </w:r>
      <w:r>
        <w:rPr>
          <w:lang w:eastAsia="en-US"/>
        </w:rPr>
        <w:t>ses mains étaient froides et tremblantes</w:t>
      </w:r>
      <w:r w:rsidR="0046142F">
        <w:rPr>
          <w:lang w:eastAsia="en-US"/>
        </w:rPr>
        <w:t>.</w:t>
      </w:r>
    </w:p>
    <w:p w14:paraId="572E6D9D" w14:textId="77777777" w:rsidR="0046142F" w:rsidRDefault="003148C9" w:rsidP="0046142F">
      <w:pPr>
        <w:rPr>
          <w:lang w:eastAsia="en-US"/>
        </w:rPr>
      </w:pPr>
      <w:r>
        <w:rPr>
          <w:lang w:eastAsia="en-US"/>
        </w:rPr>
        <w:t>Elle eût poignardé Berthe</w:t>
      </w:r>
      <w:r w:rsidR="0046142F">
        <w:rPr>
          <w:lang w:eastAsia="en-US"/>
        </w:rPr>
        <w:t xml:space="preserve">, </w:t>
      </w:r>
      <w:r>
        <w:rPr>
          <w:lang w:eastAsia="en-US"/>
        </w:rPr>
        <w:t>en ce moment</w:t>
      </w:r>
      <w:r w:rsidR="0046142F">
        <w:rPr>
          <w:lang w:eastAsia="en-US"/>
        </w:rPr>
        <w:t xml:space="preserve">, </w:t>
      </w:r>
      <w:r>
        <w:rPr>
          <w:lang w:eastAsia="en-US"/>
        </w:rPr>
        <w:t>sans hésitation</w:t>
      </w:r>
      <w:r w:rsidR="0046142F">
        <w:rPr>
          <w:lang w:eastAsia="en-US"/>
        </w:rPr>
        <w:t xml:space="preserve">, </w:t>
      </w:r>
      <w:r>
        <w:rPr>
          <w:lang w:eastAsia="en-US"/>
        </w:rPr>
        <w:t>ni remords</w:t>
      </w:r>
      <w:r w:rsidR="0046142F">
        <w:rPr>
          <w:lang w:eastAsia="en-US"/>
        </w:rPr>
        <w:t>.</w:t>
      </w:r>
    </w:p>
    <w:p w14:paraId="6DB993B4" w14:textId="77777777" w:rsidR="0046142F" w:rsidRDefault="003148C9" w:rsidP="0046142F">
      <w:pPr>
        <w:rPr>
          <w:lang w:eastAsia="en-US"/>
        </w:rPr>
      </w:pPr>
      <w:r>
        <w:rPr>
          <w:lang w:eastAsia="en-US"/>
        </w:rPr>
        <w:t>Ses lèvres remuaient machinalement et disaient</w:t>
      </w:r>
      <w:r w:rsidR="0046142F">
        <w:rPr>
          <w:lang w:eastAsia="en-US"/>
        </w:rPr>
        <w:t> :</w:t>
      </w:r>
    </w:p>
    <w:p w14:paraId="3BB8261A" w14:textId="77777777" w:rsidR="0046142F" w:rsidRDefault="0046142F" w:rsidP="0046142F">
      <w:pPr>
        <w:rPr>
          <w:lang w:eastAsia="en-US"/>
        </w:rPr>
      </w:pPr>
      <w:r>
        <w:rPr>
          <w:lang w:eastAsia="en-US"/>
        </w:rPr>
        <w:t>— </w:t>
      </w:r>
      <w:r w:rsidR="003148C9">
        <w:rPr>
          <w:lang w:eastAsia="en-US"/>
        </w:rPr>
        <w:t>Il l</w:t>
      </w:r>
      <w:r>
        <w:rPr>
          <w:lang w:eastAsia="en-US"/>
        </w:rPr>
        <w:t>’</w:t>
      </w:r>
      <w:r w:rsidR="003148C9">
        <w:rPr>
          <w:lang w:eastAsia="en-US"/>
        </w:rPr>
        <w:t>aime</w:t>
      </w:r>
      <w:r>
        <w:rPr>
          <w:lang w:eastAsia="en-US"/>
        </w:rPr>
        <w:t xml:space="preserve"> ! </w:t>
      </w:r>
      <w:r w:rsidR="003148C9">
        <w:rPr>
          <w:lang w:eastAsia="en-US"/>
        </w:rPr>
        <w:t>oh</w:t>
      </w:r>
      <w:r>
        <w:rPr>
          <w:lang w:eastAsia="en-US"/>
        </w:rPr>
        <w:t xml:space="preserve"> ! </w:t>
      </w:r>
      <w:r w:rsidR="003148C9">
        <w:rPr>
          <w:lang w:eastAsia="en-US"/>
        </w:rPr>
        <w:t>comme il l</w:t>
      </w:r>
      <w:r>
        <w:rPr>
          <w:lang w:eastAsia="en-US"/>
        </w:rPr>
        <w:t>’</w:t>
      </w:r>
      <w:r w:rsidR="003148C9">
        <w:rPr>
          <w:lang w:eastAsia="en-US"/>
        </w:rPr>
        <w:t>aime</w:t>
      </w:r>
      <w:r>
        <w:rPr>
          <w:lang w:eastAsia="en-US"/>
        </w:rPr>
        <w:t> !</w:t>
      </w:r>
    </w:p>
    <w:p w14:paraId="1F530DE0" w14:textId="77777777" w:rsidR="0046142F" w:rsidRDefault="003148C9" w:rsidP="0046142F">
      <w:pPr>
        <w:rPr>
          <w:lang w:eastAsia="en-US"/>
        </w:rPr>
      </w:pPr>
      <w:r>
        <w:rPr>
          <w:lang w:eastAsia="en-US"/>
        </w:rPr>
        <w:t>Des pas sonnèrent sur le sable</w:t>
      </w:r>
      <w:r w:rsidR="0046142F">
        <w:rPr>
          <w:lang w:eastAsia="en-US"/>
        </w:rPr>
        <w:t>.</w:t>
      </w:r>
    </w:p>
    <w:p w14:paraId="74724AE8" w14:textId="275350EA" w:rsidR="0046142F" w:rsidRDefault="003148C9" w:rsidP="0046142F">
      <w:pPr>
        <w:rPr>
          <w:lang w:eastAsia="en-US"/>
        </w:rPr>
      </w:pPr>
      <w:r>
        <w:rPr>
          <w:lang w:eastAsia="en-US"/>
        </w:rPr>
        <w:t>Olivette reconnut l</w:t>
      </w:r>
      <w:r w:rsidR="0046142F">
        <w:rPr>
          <w:lang w:eastAsia="en-US"/>
        </w:rPr>
        <w:t>’</w:t>
      </w:r>
      <w:r>
        <w:rPr>
          <w:lang w:eastAsia="en-US"/>
        </w:rPr>
        <w:t xml:space="preserve">allure discrète et scholastique de </w:t>
      </w:r>
      <w:r w:rsidR="0046142F">
        <w:rPr>
          <w:lang w:eastAsia="en-US"/>
        </w:rPr>
        <w:t>M. </w:t>
      </w:r>
      <w:r>
        <w:rPr>
          <w:lang w:eastAsia="en-US"/>
        </w:rPr>
        <w:t>Fargeau</w:t>
      </w:r>
      <w:r w:rsidR="0046142F">
        <w:rPr>
          <w:lang w:eastAsia="en-US"/>
        </w:rPr>
        <w:t xml:space="preserve">. </w:t>
      </w:r>
      <w:r>
        <w:rPr>
          <w:lang w:eastAsia="en-US"/>
        </w:rPr>
        <w:t>Elle s</w:t>
      </w:r>
      <w:r w:rsidR="0046142F">
        <w:rPr>
          <w:lang w:eastAsia="en-US"/>
        </w:rPr>
        <w:t>’</w:t>
      </w:r>
      <w:r>
        <w:rPr>
          <w:lang w:eastAsia="en-US"/>
        </w:rPr>
        <w:t>élança vers lui</w:t>
      </w:r>
      <w:r w:rsidR="0046142F">
        <w:rPr>
          <w:lang w:eastAsia="en-US"/>
        </w:rPr>
        <w:t>.</w:t>
      </w:r>
    </w:p>
    <w:p w14:paraId="17F5491A" w14:textId="68486648" w:rsidR="0046142F" w:rsidRDefault="0046142F" w:rsidP="0046142F">
      <w:pPr>
        <w:rPr>
          <w:lang w:eastAsia="en-US"/>
        </w:rPr>
      </w:pPr>
      <w:r>
        <w:rPr>
          <w:lang w:eastAsia="en-US"/>
        </w:rPr>
        <w:t>— </w:t>
      </w:r>
      <w:r w:rsidR="003148C9">
        <w:rPr>
          <w:lang w:eastAsia="en-US"/>
        </w:rPr>
        <w:t>Vous l</w:t>
      </w:r>
      <w:r>
        <w:rPr>
          <w:lang w:eastAsia="en-US"/>
        </w:rPr>
        <w:t>’</w:t>
      </w:r>
      <w:r w:rsidR="003148C9">
        <w:rPr>
          <w:lang w:eastAsia="en-US"/>
        </w:rPr>
        <w:t>avez vue</w:t>
      </w:r>
      <w:r>
        <w:rPr>
          <w:lang w:eastAsia="en-US"/>
        </w:rPr>
        <w:t xml:space="preserve"> ? </w:t>
      </w:r>
      <w:r w:rsidR="003148C9">
        <w:rPr>
          <w:lang w:eastAsia="en-US"/>
        </w:rPr>
        <w:t>s</w:t>
      </w:r>
      <w:r>
        <w:rPr>
          <w:lang w:eastAsia="en-US"/>
        </w:rPr>
        <w:t>’</w:t>
      </w:r>
      <w:r w:rsidR="003148C9">
        <w:rPr>
          <w:lang w:eastAsia="en-US"/>
        </w:rPr>
        <w:t>écria-t-elle en l</w:t>
      </w:r>
      <w:r>
        <w:rPr>
          <w:lang w:eastAsia="en-US"/>
        </w:rPr>
        <w:t>’</w:t>
      </w:r>
      <w:r w:rsidR="003148C9">
        <w:rPr>
          <w:lang w:eastAsia="en-US"/>
        </w:rPr>
        <w:t>abordant</w:t>
      </w:r>
      <w:r>
        <w:rPr>
          <w:lang w:eastAsia="en-US"/>
        </w:rPr>
        <w:t xml:space="preserve"> ; </w:t>
      </w:r>
      <w:r w:rsidR="006C2AE1">
        <w:rPr>
          <w:lang w:eastAsia="en-US"/>
        </w:rPr>
        <w:t>—</w:t>
      </w:r>
      <w:r>
        <w:rPr>
          <w:lang w:eastAsia="en-US"/>
        </w:rPr>
        <w:t xml:space="preserve"> </w:t>
      </w:r>
      <w:r w:rsidR="003148C9">
        <w:rPr>
          <w:lang w:eastAsia="en-US"/>
        </w:rPr>
        <w:t>dites-moi tout de suite si elle est belle</w:t>
      </w:r>
      <w:r>
        <w:rPr>
          <w:lang w:eastAsia="en-US"/>
        </w:rPr>
        <w:t>.</w:t>
      </w:r>
    </w:p>
    <w:p w14:paraId="4792B241" w14:textId="77777777" w:rsidR="0046142F" w:rsidRDefault="003148C9" w:rsidP="0046142F">
      <w:pPr>
        <w:rPr>
          <w:lang w:eastAsia="en-US"/>
        </w:rPr>
      </w:pPr>
      <w:r>
        <w:rPr>
          <w:lang w:eastAsia="en-US"/>
        </w:rPr>
        <w:t>Fargeau salua selon toutes les règles de la politesse</w:t>
      </w:r>
      <w:r w:rsidR="0046142F">
        <w:rPr>
          <w:lang w:eastAsia="en-US"/>
        </w:rPr>
        <w:t>.</w:t>
      </w:r>
    </w:p>
    <w:p w14:paraId="1C0C9D07" w14:textId="77777777" w:rsidR="0046142F" w:rsidRDefault="0046142F" w:rsidP="0046142F">
      <w:pPr>
        <w:rPr>
          <w:lang w:eastAsia="en-US"/>
        </w:rPr>
      </w:pPr>
      <w:r>
        <w:rPr>
          <w:lang w:eastAsia="en-US"/>
        </w:rPr>
        <w:t>— </w:t>
      </w:r>
      <w:r w:rsidR="003148C9">
        <w:rPr>
          <w:lang w:eastAsia="en-US"/>
        </w:rPr>
        <w:t>Mais répondez donc</w:t>
      </w:r>
      <w:r>
        <w:rPr>
          <w:lang w:eastAsia="en-US"/>
        </w:rPr>
        <w:t xml:space="preserve"> ! </w:t>
      </w:r>
      <w:r w:rsidR="003148C9">
        <w:rPr>
          <w:lang w:eastAsia="en-US"/>
        </w:rPr>
        <w:t>dit Olivette impérieusement</w:t>
      </w:r>
      <w:r>
        <w:rPr>
          <w:lang w:eastAsia="en-US"/>
        </w:rPr>
        <w:t>.</w:t>
      </w:r>
    </w:p>
    <w:p w14:paraId="758A11E3" w14:textId="647A45CA" w:rsidR="0046142F" w:rsidRDefault="0046142F" w:rsidP="0046142F">
      <w:pPr>
        <w:rPr>
          <w:lang w:eastAsia="en-US"/>
        </w:rPr>
      </w:pPr>
      <w:r>
        <w:rPr>
          <w:lang w:eastAsia="en-US"/>
        </w:rPr>
        <w:t>— </w:t>
      </w:r>
      <w:r w:rsidR="003148C9">
        <w:rPr>
          <w:lang w:eastAsia="en-US"/>
        </w:rPr>
        <w:t>Je suis aux ordres de madame la marquise</w:t>
      </w:r>
      <w:r>
        <w:rPr>
          <w:lang w:eastAsia="en-US"/>
        </w:rPr>
        <w:t xml:space="preserve">, </w:t>
      </w:r>
      <w:r w:rsidR="003148C9">
        <w:rPr>
          <w:lang w:eastAsia="en-US"/>
        </w:rPr>
        <w:t>répliqua Fargeau</w:t>
      </w:r>
      <w:r>
        <w:rPr>
          <w:lang w:eastAsia="en-US"/>
        </w:rPr>
        <w:t xml:space="preserve">, </w:t>
      </w:r>
      <w:r w:rsidR="003148C9">
        <w:rPr>
          <w:lang w:eastAsia="en-US"/>
        </w:rPr>
        <w:t>dont la voix eut peut-être un tout petit accent de raillerie en prononçant ce dernier mot</w:t>
      </w:r>
      <w:r>
        <w:rPr>
          <w:lang w:eastAsia="en-US"/>
        </w:rPr>
        <w:t xml:space="preserve"> ; </w:t>
      </w:r>
      <w:r w:rsidR="006C2AE1">
        <w:rPr>
          <w:lang w:eastAsia="en-US"/>
        </w:rPr>
        <w:t>—</w:t>
      </w:r>
      <w:r>
        <w:rPr>
          <w:lang w:eastAsia="en-US"/>
        </w:rPr>
        <w:t xml:space="preserve"> </w:t>
      </w:r>
      <w:r w:rsidR="003148C9">
        <w:rPr>
          <w:lang w:eastAsia="en-US"/>
        </w:rPr>
        <w:t>madame la marquise a-t-elle entendu parler d</w:t>
      </w:r>
      <w:r>
        <w:rPr>
          <w:lang w:eastAsia="en-US"/>
        </w:rPr>
        <w:t>’</w:t>
      </w:r>
      <w:r w:rsidR="003148C9">
        <w:rPr>
          <w:lang w:eastAsia="en-US"/>
        </w:rPr>
        <w:t>une cantatrice d</w:t>
      </w:r>
      <w:r>
        <w:rPr>
          <w:lang w:eastAsia="en-US"/>
        </w:rPr>
        <w:t>’</w:t>
      </w:r>
      <w:r w:rsidR="003148C9">
        <w:rPr>
          <w:lang w:eastAsia="en-US"/>
        </w:rPr>
        <w:t>un théâtre très infime</w:t>
      </w:r>
      <w:r>
        <w:rPr>
          <w:lang w:eastAsia="en-US"/>
        </w:rPr>
        <w:t xml:space="preserve"> ?… </w:t>
      </w:r>
      <w:r w:rsidR="003148C9">
        <w:rPr>
          <w:lang w:eastAsia="en-US"/>
        </w:rPr>
        <w:t>Mais</w:t>
      </w:r>
      <w:r>
        <w:rPr>
          <w:lang w:eastAsia="en-US"/>
        </w:rPr>
        <w:t xml:space="preserve">, </w:t>
      </w:r>
      <w:r w:rsidR="003148C9">
        <w:rPr>
          <w:lang w:eastAsia="en-US"/>
        </w:rPr>
        <w:t>non</w:t>
      </w:r>
      <w:r>
        <w:rPr>
          <w:lang w:eastAsia="en-US"/>
        </w:rPr>
        <w:t xml:space="preserve"> ; </w:t>
      </w:r>
      <w:r w:rsidR="003148C9">
        <w:rPr>
          <w:lang w:eastAsia="en-US"/>
        </w:rPr>
        <w:t>madame la marquise ne descend jamais si bas</w:t>
      </w:r>
      <w:r>
        <w:rPr>
          <w:lang w:eastAsia="en-US"/>
        </w:rPr>
        <w:t>.</w:t>
      </w:r>
    </w:p>
    <w:p w14:paraId="5A68BA14" w14:textId="77777777" w:rsidR="0046142F" w:rsidRDefault="0046142F" w:rsidP="0046142F">
      <w:pPr>
        <w:rPr>
          <w:lang w:eastAsia="en-US"/>
        </w:rPr>
      </w:pPr>
      <w:r>
        <w:rPr>
          <w:lang w:eastAsia="en-US"/>
        </w:rPr>
        <w:t>— </w:t>
      </w:r>
      <w:r w:rsidR="003148C9">
        <w:rPr>
          <w:lang w:eastAsia="en-US"/>
        </w:rPr>
        <w:t>Le théâtre de Diane</w:t>
      </w:r>
      <w:r>
        <w:rPr>
          <w:lang w:eastAsia="en-US"/>
        </w:rPr>
        <w:t xml:space="preserve"> ? </w:t>
      </w:r>
      <w:r w:rsidR="003148C9">
        <w:rPr>
          <w:lang w:eastAsia="en-US"/>
        </w:rPr>
        <w:t xml:space="preserve">demanda Olivette dont la voix </w:t>
      </w:r>
      <w:proofErr w:type="spellStart"/>
      <w:r w:rsidR="003148C9">
        <w:rPr>
          <w:lang w:eastAsia="en-US"/>
        </w:rPr>
        <w:t>chevrottait</w:t>
      </w:r>
      <w:proofErr w:type="spellEnd"/>
      <w:r>
        <w:rPr>
          <w:lang w:eastAsia="en-US"/>
        </w:rPr>
        <w:t>.</w:t>
      </w:r>
    </w:p>
    <w:p w14:paraId="6157B128" w14:textId="77777777" w:rsidR="0046142F" w:rsidRDefault="0046142F" w:rsidP="0046142F">
      <w:pPr>
        <w:rPr>
          <w:lang w:eastAsia="en-US"/>
        </w:rPr>
      </w:pPr>
      <w:r>
        <w:rPr>
          <w:lang w:eastAsia="en-US"/>
        </w:rPr>
        <w:t>— </w:t>
      </w:r>
      <w:r w:rsidR="003148C9">
        <w:rPr>
          <w:lang w:eastAsia="en-US"/>
        </w:rPr>
        <w:t>Précisément</w:t>
      </w:r>
      <w:r>
        <w:rPr>
          <w:lang w:eastAsia="en-US"/>
        </w:rPr>
        <w:t>.</w:t>
      </w:r>
    </w:p>
    <w:p w14:paraId="77903EEC" w14:textId="77777777" w:rsidR="0046142F" w:rsidRDefault="0046142F" w:rsidP="0046142F">
      <w:pPr>
        <w:rPr>
          <w:lang w:eastAsia="en-US"/>
        </w:rPr>
      </w:pPr>
      <w:r>
        <w:rPr>
          <w:lang w:eastAsia="en-US"/>
        </w:rPr>
        <w:t>— </w:t>
      </w:r>
      <w:r w:rsidR="003148C9">
        <w:rPr>
          <w:lang w:eastAsia="en-US"/>
        </w:rPr>
        <w:t>Est-ce qu</w:t>
      </w:r>
      <w:r>
        <w:rPr>
          <w:lang w:eastAsia="en-US"/>
        </w:rPr>
        <w:t>’</w:t>
      </w:r>
      <w:r w:rsidR="003148C9">
        <w:rPr>
          <w:lang w:eastAsia="en-US"/>
        </w:rPr>
        <w:t>elle ressemble à cette femme</w:t>
      </w:r>
      <w:r>
        <w:rPr>
          <w:lang w:eastAsia="en-US"/>
        </w:rPr>
        <w:t xml:space="preserve">… </w:t>
      </w:r>
      <w:r w:rsidR="003148C9">
        <w:rPr>
          <w:lang w:eastAsia="en-US"/>
        </w:rPr>
        <w:t>qu</w:t>
      </w:r>
      <w:r>
        <w:rPr>
          <w:lang w:eastAsia="en-US"/>
        </w:rPr>
        <w:t>’</w:t>
      </w:r>
      <w:r w:rsidR="003148C9">
        <w:rPr>
          <w:lang w:eastAsia="en-US"/>
        </w:rPr>
        <w:t>on dit si belle</w:t>
      </w:r>
      <w:r>
        <w:rPr>
          <w:lang w:eastAsia="en-US"/>
        </w:rPr>
        <w:t> ?</w:t>
      </w:r>
    </w:p>
    <w:p w14:paraId="4849CEF0"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elle</w:t>
      </w:r>
      <w:r>
        <w:rPr>
          <w:lang w:eastAsia="en-US"/>
        </w:rPr>
        <w:t>.</w:t>
      </w:r>
    </w:p>
    <w:p w14:paraId="29BC2188" w14:textId="77777777" w:rsidR="0046142F" w:rsidRDefault="003148C9" w:rsidP="0046142F">
      <w:pPr>
        <w:rPr>
          <w:lang w:eastAsia="en-US"/>
        </w:rPr>
      </w:pPr>
      <w:r>
        <w:rPr>
          <w:lang w:eastAsia="en-US"/>
        </w:rPr>
        <w:lastRenderedPageBreak/>
        <w:t>Olivette appuya ses deux mains contre sa poitrine</w:t>
      </w:r>
      <w:r w:rsidR="0046142F">
        <w:rPr>
          <w:lang w:eastAsia="en-US"/>
        </w:rPr>
        <w:t>.</w:t>
      </w:r>
    </w:p>
    <w:p w14:paraId="284C109E" w14:textId="77777777" w:rsidR="0046142F" w:rsidRDefault="003148C9" w:rsidP="0046142F">
      <w:pPr>
        <w:rPr>
          <w:lang w:eastAsia="en-US"/>
        </w:rPr>
      </w:pPr>
      <w:r>
        <w:rPr>
          <w:lang w:eastAsia="en-US"/>
        </w:rPr>
        <w:t>Fargeau la regardait en souriant</w:t>
      </w:r>
      <w:r w:rsidR="0046142F">
        <w:rPr>
          <w:lang w:eastAsia="en-US"/>
        </w:rPr>
        <w:t>.</w:t>
      </w:r>
    </w:p>
    <w:p w14:paraId="1E4C9814" w14:textId="04DA85EB"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dit-il avec onction</w:t>
      </w:r>
      <w:r>
        <w:rPr>
          <w:lang w:eastAsia="en-US"/>
        </w:rPr>
        <w:t xml:space="preserve">, </w:t>
      </w:r>
      <w:r w:rsidR="006C2AE1">
        <w:rPr>
          <w:lang w:eastAsia="en-US"/>
        </w:rPr>
        <w:t>—</w:t>
      </w:r>
      <w:r>
        <w:rPr>
          <w:lang w:eastAsia="en-US"/>
        </w:rPr>
        <w:t xml:space="preserve"> </w:t>
      </w:r>
      <w:r w:rsidR="003148C9">
        <w:rPr>
          <w:lang w:eastAsia="en-US"/>
        </w:rPr>
        <w:t>comme nous allons bien nous entendre</w:t>
      </w:r>
      <w:r>
        <w:rPr>
          <w:lang w:eastAsia="en-US"/>
        </w:rPr>
        <w:t xml:space="preserve">, </w:t>
      </w:r>
      <w:r w:rsidR="003148C9">
        <w:rPr>
          <w:lang w:eastAsia="en-US"/>
        </w:rPr>
        <w:t>madame la marquise et moi</w:t>
      </w:r>
      <w:r>
        <w:rPr>
          <w:lang w:eastAsia="en-US"/>
        </w:rPr>
        <w:t>.</w:t>
      </w:r>
    </w:p>
    <w:p w14:paraId="02AA0C71" w14:textId="77777777" w:rsidR="0046142F" w:rsidRDefault="003148C9" w:rsidP="0046142F">
      <w:pPr>
        <w:rPr>
          <w:lang w:eastAsia="en-US"/>
        </w:rPr>
      </w:pPr>
      <w:r>
        <w:rPr>
          <w:lang w:eastAsia="en-US"/>
        </w:rPr>
        <w:t>Il y avait des chaises le long du treillage du grand carré des Roses</w:t>
      </w:r>
      <w:r w:rsidR="0046142F">
        <w:rPr>
          <w:lang w:eastAsia="en-US"/>
        </w:rPr>
        <w:t xml:space="preserve">. </w:t>
      </w:r>
      <w:r>
        <w:rPr>
          <w:lang w:eastAsia="en-US"/>
        </w:rPr>
        <w:t>Olivette chancelait</w:t>
      </w:r>
      <w:r w:rsidR="0046142F">
        <w:rPr>
          <w:lang w:eastAsia="en-US"/>
        </w:rPr>
        <w:t xml:space="preserve">, </w:t>
      </w:r>
      <w:r>
        <w:rPr>
          <w:lang w:eastAsia="en-US"/>
        </w:rPr>
        <w:t>Fargeau la fit asseoir</w:t>
      </w:r>
      <w:r w:rsidR="0046142F">
        <w:rPr>
          <w:lang w:eastAsia="en-US"/>
        </w:rPr>
        <w:t>.</w:t>
      </w:r>
    </w:p>
    <w:p w14:paraId="7002E1B7" w14:textId="74E15ED9" w:rsidR="0046142F" w:rsidRDefault="0046142F" w:rsidP="0046142F">
      <w:pPr>
        <w:rPr>
          <w:lang w:eastAsia="en-US"/>
        </w:rPr>
      </w:pPr>
      <w:r>
        <w:rPr>
          <w:lang w:eastAsia="en-US"/>
        </w:rPr>
        <w:t>— </w:t>
      </w:r>
      <w:r w:rsidR="003148C9">
        <w:rPr>
          <w:lang w:eastAsia="en-US"/>
        </w:rPr>
        <w:t>Nous l</w:t>
      </w:r>
      <w:r>
        <w:rPr>
          <w:lang w:eastAsia="en-US"/>
        </w:rPr>
        <w:t>’</w:t>
      </w:r>
      <w:r w:rsidR="003148C9">
        <w:rPr>
          <w:lang w:eastAsia="en-US"/>
        </w:rPr>
        <w:t>aimons donc terriblement</w:t>
      </w:r>
      <w:r>
        <w:rPr>
          <w:lang w:eastAsia="en-US"/>
        </w:rPr>
        <w:t xml:space="preserve"> ! </w:t>
      </w:r>
      <w:r w:rsidR="003148C9">
        <w:rPr>
          <w:lang w:eastAsia="en-US"/>
        </w:rPr>
        <w:t>murmura-t-il</w:t>
      </w:r>
      <w:r>
        <w:rPr>
          <w:lang w:eastAsia="en-US"/>
        </w:rPr>
        <w:t xml:space="preserve">, </w:t>
      </w:r>
      <w:r w:rsidR="006C2AE1">
        <w:rPr>
          <w:lang w:eastAsia="en-US"/>
        </w:rPr>
        <w:t>—</w:t>
      </w:r>
      <w:r>
        <w:rPr>
          <w:lang w:eastAsia="en-US"/>
        </w:rPr>
        <w:t xml:space="preserve"> </w:t>
      </w:r>
      <w:r w:rsidR="003148C9">
        <w:rPr>
          <w:lang w:eastAsia="en-US"/>
        </w:rPr>
        <w:t>puisque nous nous occupons de lui en ce moment où il s</w:t>
      </w:r>
      <w:r>
        <w:rPr>
          <w:lang w:eastAsia="en-US"/>
        </w:rPr>
        <w:t>’</w:t>
      </w:r>
      <w:r w:rsidR="003148C9">
        <w:rPr>
          <w:lang w:eastAsia="en-US"/>
        </w:rPr>
        <w:t>agit de quatre millions</w:t>
      </w:r>
      <w:r>
        <w:rPr>
          <w:lang w:eastAsia="en-US"/>
        </w:rPr>
        <w:t>…</w:t>
      </w:r>
    </w:p>
    <w:p w14:paraId="6A85CD03" w14:textId="05ED872D" w:rsidR="0046142F" w:rsidRDefault="0046142F" w:rsidP="0046142F">
      <w:pPr>
        <w:rPr>
          <w:lang w:eastAsia="en-US"/>
        </w:rPr>
      </w:pPr>
      <w:r>
        <w:rPr>
          <w:lang w:eastAsia="en-US"/>
        </w:rPr>
        <w:t>— </w:t>
      </w:r>
      <w:r w:rsidR="003148C9">
        <w:rPr>
          <w:lang w:eastAsia="en-US"/>
        </w:rPr>
        <w:t>Je vous ai dit</w:t>
      </w:r>
      <w:r>
        <w:rPr>
          <w:lang w:eastAsia="en-US"/>
        </w:rPr>
        <w:t xml:space="preserve"> ! </w:t>
      </w:r>
      <w:r w:rsidR="003148C9">
        <w:rPr>
          <w:lang w:eastAsia="en-US"/>
        </w:rPr>
        <w:t>répliqua Olivette</w:t>
      </w:r>
      <w:r>
        <w:rPr>
          <w:lang w:eastAsia="en-US"/>
        </w:rPr>
        <w:t xml:space="preserve">, </w:t>
      </w:r>
      <w:r w:rsidR="006C2AE1">
        <w:rPr>
          <w:lang w:eastAsia="en-US"/>
        </w:rPr>
        <w:t>—</w:t>
      </w:r>
      <w:r>
        <w:rPr>
          <w:lang w:eastAsia="en-US"/>
        </w:rPr>
        <w:t xml:space="preserve"> </w:t>
      </w:r>
      <w:r w:rsidR="003148C9">
        <w:rPr>
          <w:lang w:eastAsia="en-US"/>
        </w:rPr>
        <w:t>que je suis sûre de réussir</w:t>
      </w:r>
      <w:r>
        <w:rPr>
          <w:lang w:eastAsia="en-US"/>
        </w:rPr>
        <w:t>…</w:t>
      </w:r>
    </w:p>
    <w:p w14:paraId="48719916" w14:textId="77777777" w:rsidR="0046142F" w:rsidRDefault="0046142F" w:rsidP="0046142F">
      <w:pPr>
        <w:rPr>
          <w:lang w:eastAsia="en-US"/>
        </w:rPr>
      </w:pPr>
      <w:r>
        <w:rPr>
          <w:lang w:eastAsia="en-US"/>
        </w:rPr>
        <w:t>— </w:t>
      </w:r>
      <w:r w:rsidR="003148C9">
        <w:rPr>
          <w:lang w:eastAsia="en-US"/>
        </w:rPr>
        <w:t>On a son petit plan</w:t>
      </w:r>
      <w:r>
        <w:rPr>
          <w:lang w:eastAsia="en-US"/>
        </w:rPr>
        <w:t xml:space="preserve">, </w:t>
      </w:r>
      <w:r w:rsidR="003148C9">
        <w:rPr>
          <w:lang w:eastAsia="en-US"/>
        </w:rPr>
        <w:t>à ce qu</w:t>
      </w:r>
      <w:r>
        <w:rPr>
          <w:lang w:eastAsia="en-US"/>
        </w:rPr>
        <w:t>’</w:t>
      </w:r>
      <w:r w:rsidR="003148C9">
        <w:rPr>
          <w:lang w:eastAsia="en-US"/>
        </w:rPr>
        <w:t>il paraît</w:t>
      </w:r>
      <w:r>
        <w:rPr>
          <w:lang w:eastAsia="en-US"/>
        </w:rPr>
        <w:t xml:space="preserve">, </w:t>
      </w:r>
      <w:r w:rsidR="003148C9">
        <w:rPr>
          <w:lang w:eastAsia="en-US"/>
        </w:rPr>
        <w:t>poursuivit paternellement Fargeau</w:t>
      </w:r>
      <w:r>
        <w:rPr>
          <w:lang w:eastAsia="en-US"/>
        </w:rPr>
        <w:t xml:space="preserve"> ; </w:t>
      </w:r>
      <w:r w:rsidR="003148C9">
        <w:rPr>
          <w:lang w:eastAsia="en-US"/>
        </w:rPr>
        <w:t>c</w:t>
      </w:r>
      <w:r>
        <w:rPr>
          <w:lang w:eastAsia="en-US"/>
        </w:rPr>
        <w:t>’</w:t>
      </w:r>
      <w:r w:rsidR="003148C9">
        <w:rPr>
          <w:lang w:eastAsia="en-US"/>
        </w:rPr>
        <w:t>est très bien</w:t>
      </w:r>
      <w:r>
        <w:rPr>
          <w:lang w:eastAsia="en-US"/>
        </w:rPr>
        <w:t xml:space="preserve">… </w:t>
      </w:r>
      <w:r w:rsidR="003148C9">
        <w:rPr>
          <w:lang w:eastAsia="en-US"/>
        </w:rPr>
        <w:t>Moi</w:t>
      </w:r>
      <w:r>
        <w:rPr>
          <w:lang w:eastAsia="en-US"/>
        </w:rPr>
        <w:t xml:space="preserve">, </w:t>
      </w:r>
      <w:r w:rsidR="003148C9">
        <w:rPr>
          <w:lang w:eastAsia="en-US"/>
        </w:rPr>
        <w:t>qui ne suis pas amoureux</w:t>
      </w:r>
      <w:r>
        <w:rPr>
          <w:lang w:eastAsia="en-US"/>
        </w:rPr>
        <w:t xml:space="preserve">, </w:t>
      </w:r>
      <w:r w:rsidR="003148C9">
        <w:rPr>
          <w:lang w:eastAsia="en-US"/>
        </w:rPr>
        <w:t>j</w:t>
      </w:r>
      <w:r>
        <w:rPr>
          <w:lang w:eastAsia="en-US"/>
        </w:rPr>
        <w:t>’</w:t>
      </w:r>
      <w:r w:rsidR="003148C9">
        <w:rPr>
          <w:lang w:eastAsia="en-US"/>
        </w:rPr>
        <w:t>ai aussi le mien</w:t>
      </w:r>
      <w:r>
        <w:rPr>
          <w:lang w:eastAsia="en-US"/>
        </w:rPr>
        <w:t xml:space="preserve">… </w:t>
      </w:r>
      <w:r w:rsidR="003148C9">
        <w:rPr>
          <w:lang w:eastAsia="en-US"/>
        </w:rPr>
        <w:t>je joue cartes sur table comme toujours</w:t>
      </w:r>
      <w:r>
        <w:rPr>
          <w:lang w:eastAsia="en-US"/>
        </w:rPr>
        <w:t>…</w:t>
      </w:r>
    </w:p>
    <w:p w14:paraId="3D9F98AE" w14:textId="77777777" w:rsidR="0046142F" w:rsidRDefault="003148C9" w:rsidP="0046142F">
      <w:pPr>
        <w:rPr>
          <w:lang w:eastAsia="en-US"/>
        </w:rPr>
      </w:pPr>
      <w:r>
        <w:rPr>
          <w:lang w:eastAsia="en-US"/>
        </w:rPr>
        <w:t>Olivette</w:t>
      </w:r>
      <w:r w:rsidR="0046142F">
        <w:rPr>
          <w:lang w:eastAsia="en-US"/>
        </w:rPr>
        <w:t xml:space="preserve">, </w:t>
      </w:r>
      <w:r>
        <w:rPr>
          <w:lang w:eastAsia="en-US"/>
        </w:rPr>
        <w:t>malgré son émotion</w:t>
      </w:r>
      <w:r w:rsidR="0046142F">
        <w:rPr>
          <w:lang w:eastAsia="en-US"/>
        </w:rPr>
        <w:t xml:space="preserve">, </w:t>
      </w:r>
      <w:r>
        <w:rPr>
          <w:lang w:eastAsia="en-US"/>
        </w:rPr>
        <w:t>ne put s</w:t>
      </w:r>
      <w:r w:rsidR="0046142F">
        <w:rPr>
          <w:lang w:eastAsia="en-US"/>
        </w:rPr>
        <w:t>’</w:t>
      </w:r>
      <w:r>
        <w:rPr>
          <w:lang w:eastAsia="en-US"/>
        </w:rPr>
        <w:t>empêcher de sourire</w:t>
      </w:r>
      <w:r w:rsidR="0046142F">
        <w:rPr>
          <w:lang w:eastAsia="en-US"/>
        </w:rPr>
        <w:t>.</w:t>
      </w:r>
    </w:p>
    <w:p w14:paraId="597A7CD6" w14:textId="28F3BDB7" w:rsidR="0046142F" w:rsidRDefault="0046142F" w:rsidP="0046142F">
      <w:pPr>
        <w:rPr>
          <w:lang w:eastAsia="en-US"/>
        </w:rPr>
      </w:pPr>
      <w:r>
        <w:rPr>
          <w:lang w:eastAsia="en-US"/>
        </w:rPr>
        <w:t>— </w:t>
      </w:r>
      <w:r w:rsidR="003148C9">
        <w:rPr>
          <w:lang w:eastAsia="en-US"/>
        </w:rPr>
        <w:t>Pour la réussite de ce plan</w:t>
      </w:r>
      <w:r>
        <w:rPr>
          <w:lang w:eastAsia="en-US"/>
        </w:rPr>
        <w:t xml:space="preserve"> : </w:t>
      </w:r>
      <w:r w:rsidR="003148C9">
        <w:rPr>
          <w:lang w:eastAsia="en-US"/>
        </w:rPr>
        <w:t xml:space="preserve">continua encore </w:t>
      </w:r>
      <w:r>
        <w:rPr>
          <w:lang w:eastAsia="en-US"/>
        </w:rPr>
        <w:t>M. </w:t>
      </w:r>
      <w:r w:rsidR="003148C9">
        <w:rPr>
          <w:lang w:eastAsia="en-US"/>
        </w:rPr>
        <w:t>Fargeau</w:t>
      </w:r>
      <w:r>
        <w:rPr>
          <w:lang w:eastAsia="en-US"/>
        </w:rPr>
        <w:t xml:space="preserve">, </w:t>
      </w:r>
      <w:r w:rsidR="003148C9">
        <w:rPr>
          <w:lang w:eastAsia="en-US"/>
        </w:rPr>
        <w:t>je pourrais me passer de vous</w:t>
      </w:r>
      <w:r>
        <w:rPr>
          <w:lang w:eastAsia="en-US"/>
        </w:rPr>
        <w:t xml:space="preserve">… </w:t>
      </w:r>
      <w:r w:rsidR="003148C9">
        <w:rPr>
          <w:lang w:eastAsia="en-US"/>
        </w:rPr>
        <w:t>mais j</w:t>
      </w:r>
      <w:r>
        <w:rPr>
          <w:lang w:eastAsia="en-US"/>
        </w:rPr>
        <w:t>’</w:t>
      </w:r>
      <w:r w:rsidR="003148C9">
        <w:rPr>
          <w:lang w:eastAsia="en-US"/>
        </w:rPr>
        <w:t>avoue que vous faites admirablement mon affaire</w:t>
      </w:r>
      <w:r>
        <w:rPr>
          <w:lang w:eastAsia="en-US"/>
        </w:rPr>
        <w:t xml:space="preserve">… </w:t>
      </w:r>
      <w:r w:rsidR="003148C9">
        <w:rPr>
          <w:lang w:eastAsia="en-US"/>
        </w:rPr>
        <w:t>Vous frapperez Berthe</w:t>
      </w:r>
      <w:r>
        <w:rPr>
          <w:lang w:eastAsia="en-US"/>
        </w:rPr>
        <w:t>…</w:t>
      </w:r>
    </w:p>
    <w:p w14:paraId="5C608F02" w14:textId="77777777" w:rsidR="0046142F" w:rsidRDefault="0046142F" w:rsidP="0046142F">
      <w:pPr>
        <w:rPr>
          <w:lang w:eastAsia="en-US"/>
        </w:rPr>
      </w:pPr>
      <w:r>
        <w:rPr>
          <w:lang w:eastAsia="en-US"/>
        </w:rPr>
        <w:t>— </w:t>
      </w:r>
      <w:r w:rsidR="003148C9">
        <w:rPr>
          <w:lang w:eastAsia="en-US"/>
        </w:rPr>
        <w:t>Au cœur si je peux</w:t>
      </w:r>
      <w:r>
        <w:rPr>
          <w:lang w:eastAsia="en-US"/>
        </w:rPr>
        <w:t xml:space="preserve"> ! </w:t>
      </w:r>
      <w:r w:rsidR="003148C9">
        <w:rPr>
          <w:lang w:eastAsia="en-US"/>
        </w:rPr>
        <w:t>interrompit Olivette avec une rage contenue</w:t>
      </w:r>
      <w:r>
        <w:rPr>
          <w:lang w:eastAsia="en-US"/>
        </w:rPr>
        <w:t>.</w:t>
      </w:r>
    </w:p>
    <w:p w14:paraId="68911793"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bien ce que j</w:t>
      </w:r>
      <w:r>
        <w:rPr>
          <w:lang w:eastAsia="en-US"/>
        </w:rPr>
        <w:t>’</w:t>
      </w:r>
      <w:r w:rsidR="003148C9">
        <w:rPr>
          <w:lang w:eastAsia="en-US"/>
        </w:rPr>
        <w:t>ai pensé</w:t>
      </w:r>
      <w:r>
        <w:rPr>
          <w:lang w:eastAsia="en-US"/>
        </w:rPr>
        <w:t xml:space="preserve">… </w:t>
      </w:r>
      <w:r w:rsidR="003148C9">
        <w:rPr>
          <w:lang w:eastAsia="en-US"/>
        </w:rPr>
        <w:t>au cœur</w:t>
      </w:r>
      <w:r>
        <w:rPr>
          <w:lang w:eastAsia="en-US"/>
        </w:rPr>
        <w:t xml:space="preserve">… </w:t>
      </w:r>
      <w:r w:rsidR="003148C9">
        <w:rPr>
          <w:lang w:eastAsia="en-US"/>
        </w:rPr>
        <w:t>et de la bonne manière</w:t>
      </w:r>
      <w:r>
        <w:rPr>
          <w:lang w:eastAsia="en-US"/>
        </w:rPr>
        <w:t xml:space="preserve">… </w:t>
      </w:r>
      <w:r w:rsidR="003148C9">
        <w:rPr>
          <w:lang w:eastAsia="en-US"/>
        </w:rPr>
        <w:t>voyons</w:t>
      </w:r>
      <w:r>
        <w:rPr>
          <w:lang w:eastAsia="en-US"/>
        </w:rPr>
        <w:t xml:space="preserve"> ? </w:t>
      </w:r>
      <w:r w:rsidR="003148C9">
        <w:rPr>
          <w:lang w:eastAsia="en-US"/>
        </w:rPr>
        <w:t>Laissez ce chiffon de papier et prêtez-moi toute votre attention</w:t>
      </w:r>
      <w:r>
        <w:rPr>
          <w:lang w:eastAsia="en-US"/>
        </w:rPr>
        <w:t xml:space="preserve">… </w:t>
      </w:r>
      <w:r w:rsidR="003148C9">
        <w:rPr>
          <w:lang w:eastAsia="en-US"/>
        </w:rPr>
        <w:t>Vous savez que je ne frappe que moralement-parlant</w:t>
      </w:r>
      <w:r>
        <w:rPr>
          <w:lang w:eastAsia="en-US"/>
        </w:rPr>
        <w:t xml:space="preserve">, </w:t>
      </w:r>
      <w:r w:rsidR="003148C9">
        <w:rPr>
          <w:lang w:eastAsia="en-US"/>
        </w:rPr>
        <w:t>moi</w:t>
      </w:r>
      <w:r>
        <w:rPr>
          <w:lang w:eastAsia="en-US"/>
        </w:rPr>
        <w:t xml:space="preserve">… </w:t>
      </w:r>
      <w:r w:rsidR="003148C9">
        <w:rPr>
          <w:lang w:eastAsia="en-US"/>
        </w:rPr>
        <w:t>vous allez juger si le coup vous convient</w:t>
      </w:r>
      <w:r>
        <w:rPr>
          <w:lang w:eastAsia="en-US"/>
        </w:rPr>
        <w:t>.</w:t>
      </w:r>
    </w:p>
    <w:p w14:paraId="432FDF80" w14:textId="7F5B31C4" w:rsidR="0046142F" w:rsidRDefault="0046142F" w:rsidP="0046142F">
      <w:pPr>
        <w:rPr>
          <w:lang w:eastAsia="en-US"/>
        </w:rPr>
      </w:pPr>
      <w:r>
        <w:rPr>
          <w:lang w:eastAsia="en-US"/>
        </w:rPr>
        <w:lastRenderedPageBreak/>
        <w:t>« </w:t>
      </w:r>
      <w:r w:rsidR="003148C9">
        <w:rPr>
          <w:lang w:eastAsia="en-US"/>
        </w:rPr>
        <w:t>C</w:t>
      </w:r>
      <w:r>
        <w:rPr>
          <w:lang w:eastAsia="en-US"/>
        </w:rPr>
        <w:t>’</w:t>
      </w:r>
      <w:r w:rsidR="003148C9">
        <w:rPr>
          <w:lang w:eastAsia="en-US"/>
        </w:rPr>
        <w:t>est pour ce soir</w:t>
      </w:r>
      <w:r>
        <w:rPr>
          <w:lang w:eastAsia="en-US"/>
        </w:rPr>
        <w:t>… »</w:t>
      </w:r>
    </w:p>
    <w:p w14:paraId="06BD14CD" w14:textId="0DC24897" w:rsidR="0046142F" w:rsidRDefault="003148C9" w:rsidP="0046142F">
      <w:pPr>
        <w:rPr>
          <w:lang w:eastAsia="en-US"/>
        </w:rPr>
      </w:pPr>
      <w:r>
        <w:rPr>
          <w:lang w:eastAsia="en-US"/>
        </w:rPr>
        <w:t>Mais</w:t>
      </w:r>
      <w:r w:rsidR="0046142F">
        <w:rPr>
          <w:lang w:eastAsia="en-US"/>
        </w:rPr>
        <w:t xml:space="preserve">, </w:t>
      </w:r>
      <w:r>
        <w:rPr>
          <w:lang w:eastAsia="en-US"/>
        </w:rPr>
        <w:t xml:space="preserve">avant de laisser poursuivre </w:t>
      </w:r>
      <w:r w:rsidR="0046142F">
        <w:rPr>
          <w:lang w:eastAsia="en-US"/>
        </w:rPr>
        <w:t>M. </w:t>
      </w:r>
      <w:r>
        <w:rPr>
          <w:lang w:eastAsia="en-US"/>
        </w:rPr>
        <w:t>Fargeau</w:t>
      </w:r>
      <w:r w:rsidR="0046142F">
        <w:rPr>
          <w:lang w:eastAsia="en-US"/>
        </w:rPr>
        <w:t xml:space="preserve">, </w:t>
      </w:r>
      <w:r>
        <w:rPr>
          <w:lang w:eastAsia="en-US"/>
        </w:rPr>
        <w:t>nous constaterons l</w:t>
      </w:r>
      <w:r w:rsidR="0046142F">
        <w:rPr>
          <w:lang w:eastAsia="en-US"/>
        </w:rPr>
        <w:t>’</w:t>
      </w:r>
      <w:r>
        <w:rPr>
          <w:lang w:eastAsia="en-US"/>
        </w:rPr>
        <w:t xml:space="preserve">indiscrétion obstinée de </w:t>
      </w:r>
      <w:r>
        <w:rPr>
          <w:lang w:eastAsia="en-US"/>
        </w:rPr>
        <w:t xml:space="preserve">ce </w:t>
      </w:r>
      <w:r>
        <w:rPr>
          <w:lang w:eastAsia="en-US"/>
        </w:rPr>
        <w:t>coquin de mendiant du Pont-Neuf</w:t>
      </w:r>
      <w:r w:rsidR="0046142F">
        <w:rPr>
          <w:lang w:eastAsia="en-US"/>
        </w:rPr>
        <w:t>.</w:t>
      </w:r>
    </w:p>
    <w:p w14:paraId="3959D73A" w14:textId="77777777" w:rsidR="0046142F" w:rsidRDefault="003148C9" w:rsidP="0046142F">
      <w:pPr>
        <w:rPr>
          <w:lang w:eastAsia="en-US"/>
        </w:rPr>
      </w:pPr>
      <w:r>
        <w:rPr>
          <w:lang w:eastAsia="en-US"/>
        </w:rPr>
        <w:t>Ce mendiant qui louchait</w:t>
      </w:r>
      <w:r w:rsidR="0046142F">
        <w:rPr>
          <w:lang w:eastAsia="en-US"/>
        </w:rPr>
        <w:t>.</w:t>
      </w:r>
    </w:p>
    <w:p w14:paraId="67FA765E" w14:textId="100FE921" w:rsidR="0046142F" w:rsidRDefault="003148C9" w:rsidP="0046142F">
      <w:pPr>
        <w:rPr>
          <w:lang w:eastAsia="en-US"/>
        </w:rPr>
      </w:pPr>
      <w:r>
        <w:rPr>
          <w:lang w:eastAsia="en-US"/>
        </w:rPr>
        <w:t>Depuis la république</w:t>
      </w:r>
      <w:r w:rsidR="0046142F">
        <w:rPr>
          <w:lang w:eastAsia="en-US"/>
        </w:rPr>
        <w:t xml:space="preserve">, </w:t>
      </w:r>
      <w:r>
        <w:rPr>
          <w:lang w:eastAsia="en-US"/>
        </w:rPr>
        <w:t>on laisse entrer les mendiants au Luxembourg</w:t>
      </w:r>
      <w:r w:rsidR="0046142F">
        <w:rPr>
          <w:lang w:eastAsia="en-US"/>
        </w:rPr>
        <w:t xml:space="preserve">. </w:t>
      </w:r>
      <w:r>
        <w:rPr>
          <w:lang w:eastAsia="en-US"/>
        </w:rPr>
        <w:t>Le nôtre</w:t>
      </w:r>
      <w:r w:rsidR="0046142F">
        <w:rPr>
          <w:lang w:eastAsia="en-US"/>
        </w:rPr>
        <w:t xml:space="preserve">, </w:t>
      </w:r>
      <w:r>
        <w:rPr>
          <w:lang w:eastAsia="en-US"/>
        </w:rPr>
        <w:t>profitant de cette amélioration sociale</w:t>
      </w:r>
      <w:r w:rsidR="0046142F">
        <w:rPr>
          <w:lang w:eastAsia="en-US"/>
        </w:rPr>
        <w:t xml:space="preserve">, </w:t>
      </w:r>
      <w:r>
        <w:rPr>
          <w:lang w:eastAsia="en-US"/>
        </w:rPr>
        <w:t xml:space="preserve">avait suivi </w:t>
      </w:r>
      <w:r w:rsidR="0046142F">
        <w:rPr>
          <w:lang w:eastAsia="en-US"/>
        </w:rPr>
        <w:t>M. </w:t>
      </w:r>
      <w:r>
        <w:rPr>
          <w:lang w:eastAsia="en-US"/>
        </w:rPr>
        <w:t>Fargeau jusqu</w:t>
      </w:r>
      <w:r w:rsidR="0046142F">
        <w:rPr>
          <w:lang w:eastAsia="en-US"/>
        </w:rPr>
        <w:t>’</w:t>
      </w:r>
      <w:r>
        <w:rPr>
          <w:lang w:eastAsia="en-US"/>
        </w:rPr>
        <w:t>au carré des Roses</w:t>
      </w:r>
      <w:r w:rsidR="0046142F">
        <w:rPr>
          <w:lang w:eastAsia="en-US"/>
        </w:rPr>
        <w:t xml:space="preserve">. </w:t>
      </w:r>
      <w:r w:rsidR="006C2AE1">
        <w:rPr>
          <w:lang w:eastAsia="en-US"/>
        </w:rPr>
        <w:t>—</w:t>
      </w:r>
      <w:r w:rsidR="0046142F">
        <w:rPr>
          <w:lang w:eastAsia="en-US"/>
        </w:rPr>
        <w:t xml:space="preserve"> </w:t>
      </w:r>
      <w:r>
        <w:rPr>
          <w:lang w:eastAsia="en-US"/>
        </w:rPr>
        <w:t xml:space="preserve">Une </w:t>
      </w:r>
      <w:proofErr w:type="spellStart"/>
      <w:r>
        <w:rPr>
          <w:lang w:eastAsia="en-US"/>
        </w:rPr>
        <w:t>fois là</w:t>
      </w:r>
      <w:proofErr w:type="spellEnd"/>
      <w:r w:rsidR="0046142F">
        <w:rPr>
          <w:lang w:eastAsia="en-US"/>
        </w:rPr>
        <w:t xml:space="preserve">, </w:t>
      </w:r>
      <w:r>
        <w:rPr>
          <w:lang w:eastAsia="en-US"/>
        </w:rPr>
        <w:t>il avait escaladé le treillage et s</w:t>
      </w:r>
      <w:r w:rsidR="0046142F">
        <w:rPr>
          <w:lang w:eastAsia="en-US"/>
        </w:rPr>
        <w:t>’</w:t>
      </w:r>
      <w:r>
        <w:rPr>
          <w:lang w:eastAsia="en-US"/>
        </w:rPr>
        <w:t>était glissé parmi les rosiers</w:t>
      </w:r>
      <w:r w:rsidR="0046142F">
        <w:rPr>
          <w:lang w:eastAsia="en-US"/>
        </w:rPr>
        <w:t xml:space="preserve">, </w:t>
      </w:r>
      <w:r>
        <w:rPr>
          <w:lang w:eastAsia="en-US"/>
        </w:rPr>
        <w:t>au mépris des lois et règlements qui concernent la police des jardins publics</w:t>
      </w:r>
      <w:r w:rsidR="0046142F">
        <w:rPr>
          <w:lang w:eastAsia="en-US"/>
        </w:rPr>
        <w:t>.</w:t>
      </w:r>
    </w:p>
    <w:p w14:paraId="0D2592F6" w14:textId="4CB7B08F" w:rsidR="0046142F" w:rsidRDefault="003148C9" w:rsidP="0046142F">
      <w:pPr>
        <w:rPr>
          <w:lang w:eastAsia="en-US"/>
        </w:rPr>
      </w:pPr>
      <w:r>
        <w:rPr>
          <w:lang w:eastAsia="en-US"/>
        </w:rPr>
        <w:t xml:space="preserve">Pendant que </w:t>
      </w:r>
      <w:r w:rsidR="0046142F">
        <w:rPr>
          <w:lang w:eastAsia="en-US"/>
        </w:rPr>
        <w:t>M. </w:t>
      </w:r>
      <w:r>
        <w:rPr>
          <w:lang w:eastAsia="en-US"/>
        </w:rPr>
        <w:t>Fargeau parlait</w:t>
      </w:r>
      <w:r w:rsidR="0046142F">
        <w:rPr>
          <w:lang w:eastAsia="en-US"/>
        </w:rPr>
        <w:t xml:space="preserve">, </w:t>
      </w:r>
      <w:r>
        <w:rPr>
          <w:lang w:eastAsia="en-US"/>
        </w:rPr>
        <w:t>le mendiant était tapi derrière un beau rosier-buisson</w:t>
      </w:r>
      <w:r w:rsidR="0046142F">
        <w:rPr>
          <w:lang w:eastAsia="en-US"/>
        </w:rPr>
        <w:t xml:space="preserve">, </w:t>
      </w:r>
      <w:r>
        <w:rPr>
          <w:lang w:eastAsia="en-US"/>
        </w:rPr>
        <w:t>touffu comme un if et placé à distance convenable</w:t>
      </w:r>
      <w:r w:rsidR="0046142F">
        <w:rPr>
          <w:lang w:eastAsia="en-US"/>
        </w:rPr>
        <w:t>.</w:t>
      </w:r>
    </w:p>
    <w:p w14:paraId="552E5E43" w14:textId="77777777" w:rsidR="0046142F" w:rsidRDefault="003148C9" w:rsidP="0046142F">
      <w:pPr>
        <w:rPr>
          <w:lang w:eastAsia="en-US"/>
        </w:rPr>
      </w:pPr>
      <w:r>
        <w:rPr>
          <w:lang w:eastAsia="en-US"/>
        </w:rPr>
        <w:t>Il entendait très bien toute la conversation</w:t>
      </w:r>
      <w:r w:rsidR="0046142F">
        <w:rPr>
          <w:lang w:eastAsia="en-US"/>
        </w:rPr>
        <w:t>.</w:t>
      </w:r>
    </w:p>
    <w:p w14:paraId="15B167E8" w14:textId="77777777" w:rsidR="0046142F" w:rsidRDefault="003148C9" w:rsidP="0046142F">
      <w:pPr>
        <w:rPr>
          <w:lang w:eastAsia="en-US"/>
        </w:rPr>
      </w:pPr>
      <w:r>
        <w:rPr>
          <w:lang w:eastAsia="en-US"/>
        </w:rPr>
        <w:t>C</w:t>
      </w:r>
      <w:r w:rsidR="0046142F">
        <w:rPr>
          <w:lang w:eastAsia="en-US"/>
        </w:rPr>
        <w:t>’</w:t>
      </w:r>
      <w:r>
        <w:rPr>
          <w:lang w:eastAsia="en-US"/>
        </w:rPr>
        <w:t>était un homme actif que ce mendiant</w:t>
      </w:r>
      <w:r w:rsidR="0046142F">
        <w:rPr>
          <w:lang w:eastAsia="en-US"/>
        </w:rPr>
        <w:t xml:space="preserve">. </w:t>
      </w:r>
      <w:r>
        <w:rPr>
          <w:lang w:eastAsia="en-US"/>
        </w:rPr>
        <w:t>Tout en écoutant il prenait des notes</w:t>
      </w:r>
      <w:r w:rsidR="0046142F">
        <w:rPr>
          <w:lang w:eastAsia="en-US"/>
        </w:rPr>
        <w:t>.</w:t>
      </w:r>
    </w:p>
    <w:p w14:paraId="60BA85E8" w14:textId="36ED4B12" w:rsidR="0046142F" w:rsidRDefault="0046142F" w:rsidP="0046142F">
      <w:pPr>
        <w:rPr>
          <w:lang w:eastAsia="en-US"/>
        </w:rPr>
      </w:pPr>
      <w:r>
        <w:rPr>
          <w:lang w:eastAsia="en-US"/>
        </w:rPr>
        <w:t>M. </w:t>
      </w:r>
      <w:r w:rsidR="003148C9">
        <w:rPr>
          <w:lang w:eastAsia="en-US"/>
        </w:rPr>
        <w:t>Fargeau fut bien un quart d</w:t>
      </w:r>
      <w:r>
        <w:rPr>
          <w:lang w:eastAsia="en-US"/>
        </w:rPr>
        <w:t>’</w:t>
      </w:r>
      <w:r w:rsidR="003148C9">
        <w:rPr>
          <w:lang w:eastAsia="en-US"/>
        </w:rPr>
        <w:t>heure à expliquer son affaire à la charmante marquise</w:t>
      </w:r>
      <w:r>
        <w:rPr>
          <w:lang w:eastAsia="en-US"/>
        </w:rPr>
        <w:t>.</w:t>
      </w:r>
    </w:p>
    <w:p w14:paraId="70F36D38" w14:textId="77777777" w:rsidR="0046142F" w:rsidRDefault="003148C9" w:rsidP="0046142F">
      <w:pPr>
        <w:rPr>
          <w:lang w:eastAsia="en-US"/>
        </w:rPr>
      </w:pPr>
      <w:r>
        <w:rPr>
          <w:lang w:eastAsia="en-US"/>
        </w:rPr>
        <w:t>En achevant</w:t>
      </w:r>
      <w:r w:rsidR="0046142F">
        <w:rPr>
          <w:lang w:eastAsia="en-US"/>
        </w:rPr>
        <w:t xml:space="preserve">, </w:t>
      </w:r>
      <w:r>
        <w:rPr>
          <w:lang w:eastAsia="en-US"/>
        </w:rPr>
        <w:t>il dit</w:t>
      </w:r>
      <w:r w:rsidR="0046142F">
        <w:rPr>
          <w:lang w:eastAsia="en-US"/>
        </w:rPr>
        <w:t> :</w:t>
      </w:r>
    </w:p>
    <w:p w14:paraId="5927AC4B" w14:textId="77777777" w:rsidR="0046142F" w:rsidRDefault="0046142F" w:rsidP="0046142F">
      <w:pPr>
        <w:rPr>
          <w:lang w:eastAsia="en-US"/>
        </w:rPr>
      </w:pPr>
      <w:r>
        <w:rPr>
          <w:lang w:eastAsia="en-US"/>
        </w:rPr>
        <w:t>— </w:t>
      </w:r>
      <w:r w:rsidR="003148C9">
        <w:rPr>
          <w:lang w:eastAsia="en-US"/>
        </w:rPr>
        <w:t>Cela vous convient-il</w:t>
      </w:r>
      <w:r>
        <w:rPr>
          <w:lang w:eastAsia="en-US"/>
        </w:rPr>
        <w:t> ?</w:t>
      </w:r>
    </w:p>
    <w:p w14:paraId="26DD87D4" w14:textId="451D7FA6"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une idée infernale</w:t>
      </w:r>
      <w:r>
        <w:rPr>
          <w:lang w:eastAsia="en-US"/>
        </w:rPr>
        <w:t xml:space="preserve"> ! </w:t>
      </w:r>
      <w:r w:rsidR="003148C9">
        <w:rPr>
          <w:lang w:eastAsia="en-US"/>
        </w:rPr>
        <w:t>murmura Oliva comme en se parlant à elle-même</w:t>
      </w:r>
      <w:r>
        <w:rPr>
          <w:lang w:eastAsia="en-US"/>
        </w:rPr>
        <w:t xml:space="preserve"> ; </w:t>
      </w:r>
      <w:r w:rsidR="006C2AE1">
        <w:rPr>
          <w:lang w:eastAsia="en-US"/>
        </w:rPr>
        <w:t>—</w:t>
      </w:r>
      <w:r>
        <w:rPr>
          <w:lang w:eastAsia="en-US"/>
        </w:rPr>
        <w:t xml:space="preserve"> </w:t>
      </w:r>
      <w:r w:rsidR="003148C9">
        <w:rPr>
          <w:lang w:eastAsia="en-US"/>
        </w:rPr>
        <w:t>elle en mourra de honte</w:t>
      </w:r>
      <w:r>
        <w:rPr>
          <w:lang w:eastAsia="en-US"/>
        </w:rPr>
        <w:t> !</w:t>
      </w:r>
    </w:p>
    <w:p w14:paraId="5DE2283F" w14:textId="77777777" w:rsidR="0046142F" w:rsidRDefault="0046142F" w:rsidP="0046142F">
      <w:pPr>
        <w:rPr>
          <w:lang w:eastAsia="en-US"/>
        </w:rPr>
      </w:pPr>
      <w:r>
        <w:rPr>
          <w:lang w:eastAsia="en-US"/>
        </w:rPr>
        <w:t>— </w:t>
      </w:r>
      <w:r w:rsidR="003148C9">
        <w:rPr>
          <w:lang w:eastAsia="en-US"/>
        </w:rPr>
        <w:t>Ça</w:t>
      </w:r>
      <w:r>
        <w:rPr>
          <w:lang w:eastAsia="en-US"/>
        </w:rPr>
        <w:t xml:space="preserve">, </w:t>
      </w:r>
      <w:r w:rsidR="003148C9">
        <w:rPr>
          <w:lang w:eastAsia="en-US"/>
        </w:rPr>
        <w:t>je vous en réponds</w:t>
      </w:r>
      <w:r>
        <w:rPr>
          <w:lang w:eastAsia="en-US"/>
        </w:rPr>
        <w:t xml:space="preserve"> ! </w:t>
      </w:r>
      <w:r w:rsidR="003148C9">
        <w:rPr>
          <w:lang w:eastAsia="en-US"/>
        </w:rPr>
        <w:t>son fils est l</w:t>
      </w:r>
      <w:r>
        <w:rPr>
          <w:lang w:eastAsia="en-US"/>
        </w:rPr>
        <w:t>’</w:t>
      </w:r>
      <w:r w:rsidR="003148C9">
        <w:rPr>
          <w:lang w:eastAsia="en-US"/>
        </w:rPr>
        <w:t>orgueil incarné</w:t>
      </w:r>
      <w:r>
        <w:rPr>
          <w:lang w:eastAsia="en-US"/>
        </w:rPr>
        <w:t xml:space="preserve">. </w:t>
      </w:r>
      <w:r w:rsidR="003148C9">
        <w:rPr>
          <w:lang w:eastAsia="en-US"/>
        </w:rPr>
        <w:t>C</w:t>
      </w:r>
      <w:r>
        <w:rPr>
          <w:lang w:eastAsia="en-US"/>
        </w:rPr>
        <w:t>’</w:t>
      </w:r>
      <w:r w:rsidR="003148C9">
        <w:rPr>
          <w:lang w:eastAsia="en-US"/>
        </w:rPr>
        <w:t>est un coup décisif que vous portez à votre rivale</w:t>
      </w:r>
      <w:r>
        <w:rPr>
          <w:lang w:eastAsia="en-US"/>
        </w:rPr>
        <w:t xml:space="preserve">… </w:t>
      </w:r>
      <w:r w:rsidR="003148C9">
        <w:rPr>
          <w:lang w:eastAsia="en-US"/>
        </w:rPr>
        <w:t>J</w:t>
      </w:r>
      <w:r>
        <w:rPr>
          <w:lang w:eastAsia="en-US"/>
        </w:rPr>
        <w:t>’</w:t>
      </w:r>
      <w:r w:rsidR="003148C9">
        <w:rPr>
          <w:lang w:eastAsia="en-US"/>
        </w:rPr>
        <w:t>ajouterai que les choses sont d</w:t>
      </w:r>
      <w:r>
        <w:rPr>
          <w:lang w:eastAsia="en-US"/>
        </w:rPr>
        <w:t>’</w:t>
      </w:r>
      <w:r w:rsidR="003148C9">
        <w:rPr>
          <w:lang w:eastAsia="en-US"/>
        </w:rPr>
        <w:t>avance un peu préparée</w:t>
      </w:r>
      <w:r w:rsidR="003148C9">
        <w:rPr>
          <w:lang w:eastAsia="en-US"/>
        </w:rPr>
        <w:t>s</w:t>
      </w:r>
      <w:r>
        <w:rPr>
          <w:lang w:eastAsia="en-US"/>
        </w:rPr>
        <w:t xml:space="preserve">… </w:t>
      </w:r>
      <w:r w:rsidR="003148C9">
        <w:rPr>
          <w:lang w:eastAsia="en-US"/>
        </w:rPr>
        <w:t>Le fils a déjà de mes nouvelles</w:t>
      </w:r>
      <w:r>
        <w:rPr>
          <w:lang w:eastAsia="en-US"/>
        </w:rPr>
        <w:t>.</w:t>
      </w:r>
    </w:p>
    <w:p w14:paraId="48459082" w14:textId="77777777" w:rsidR="0046142F" w:rsidRDefault="0046142F" w:rsidP="0046142F">
      <w:pPr>
        <w:rPr>
          <w:lang w:eastAsia="en-US"/>
        </w:rPr>
      </w:pPr>
      <w:r>
        <w:rPr>
          <w:lang w:eastAsia="en-US"/>
        </w:rPr>
        <w:lastRenderedPageBreak/>
        <w:t>— </w:t>
      </w:r>
      <w:r w:rsidR="003148C9">
        <w:rPr>
          <w:lang w:eastAsia="en-US"/>
        </w:rPr>
        <w:t>Vous êtes un démon</w:t>
      </w:r>
      <w:r>
        <w:rPr>
          <w:lang w:eastAsia="en-US"/>
        </w:rPr>
        <w:t xml:space="preserve">, </w:t>
      </w:r>
      <w:r w:rsidR="003148C9">
        <w:rPr>
          <w:lang w:eastAsia="en-US"/>
        </w:rPr>
        <w:t>Fargeau</w:t>
      </w:r>
      <w:r>
        <w:rPr>
          <w:lang w:eastAsia="en-US"/>
        </w:rPr>
        <w:t xml:space="preserve"> ! </w:t>
      </w:r>
      <w:r w:rsidR="003148C9">
        <w:rPr>
          <w:lang w:eastAsia="en-US"/>
        </w:rPr>
        <w:t>dit Olivette qui semblait rêver</w:t>
      </w:r>
      <w:r>
        <w:rPr>
          <w:lang w:eastAsia="en-US"/>
        </w:rPr>
        <w:t>.</w:t>
      </w:r>
    </w:p>
    <w:p w14:paraId="4CC4AA10" w14:textId="77777777" w:rsidR="0046142F" w:rsidRDefault="0046142F" w:rsidP="0046142F">
      <w:pPr>
        <w:rPr>
          <w:lang w:eastAsia="en-US"/>
        </w:rPr>
      </w:pPr>
      <w:r>
        <w:rPr>
          <w:lang w:eastAsia="en-US"/>
        </w:rPr>
        <w:t>— </w:t>
      </w:r>
      <w:r w:rsidR="003148C9">
        <w:rPr>
          <w:lang w:eastAsia="en-US"/>
        </w:rPr>
        <w:t>Trop aimable</w:t>
      </w:r>
      <w:r>
        <w:rPr>
          <w:lang w:eastAsia="en-US"/>
        </w:rPr>
        <w:t xml:space="preserve"> ! </w:t>
      </w:r>
      <w:r w:rsidR="003148C9">
        <w:rPr>
          <w:lang w:eastAsia="en-US"/>
        </w:rPr>
        <w:t>murmura Fargeau</w:t>
      </w:r>
      <w:r>
        <w:rPr>
          <w:lang w:eastAsia="en-US"/>
        </w:rPr>
        <w:t xml:space="preserve">, </w:t>
      </w:r>
      <w:r w:rsidR="003148C9">
        <w:rPr>
          <w:lang w:eastAsia="en-US"/>
        </w:rPr>
        <w:t>qui salua d</w:t>
      </w:r>
      <w:r>
        <w:rPr>
          <w:lang w:eastAsia="en-US"/>
        </w:rPr>
        <w:t>’</w:t>
      </w:r>
      <w:r w:rsidR="003148C9">
        <w:rPr>
          <w:lang w:eastAsia="en-US"/>
        </w:rPr>
        <w:t>un air reconnaissant</w:t>
      </w:r>
      <w:r>
        <w:rPr>
          <w:lang w:eastAsia="en-US"/>
        </w:rPr>
        <w:t>.</w:t>
      </w:r>
    </w:p>
    <w:p w14:paraId="01095470" w14:textId="77777777" w:rsidR="0046142F" w:rsidRDefault="0046142F" w:rsidP="0046142F">
      <w:pPr>
        <w:rPr>
          <w:lang w:eastAsia="en-US"/>
        </w:rPr>
      </w:pPr>
      <w:r>
        <w:rPr>
          <w:lang w:eastAsia="en-US"/>
        </w:rPr>
        <w:t>— </w:t>
      </w:r>
      <w:r w:rsidR="003148C9">
        <w:rPr>
          <w:lang w:eastAsia="en-US"/>
        </w:rPr>
        <w:t>Il faut que vous me disiez pourquoi vous vous êtes adressé à moi</w:t>
      </w:r>
      <w:r>
        <w:rPr>
          <w:lang w:eastAsia="en-US"/>
        </w:rPr>
        <w:t>.</w:t>
      </w:r>
    </w:p>
    <w:p w14:paraId="35E3ED49"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tout simple</w:t>
      </w:r>
      <w:r>
        <w:rPr>
          <w:lang w:eastAsia="en-US"/>
        </w:rPr>
        <w:t xml:space="preserve">… </w:t>
      </w:r>
      <w:r w:rsidR="003148C9">
        <w:rPr>
          <w:lang w:eastAsia="en-US"/>
        </w:rPr>
        <w:t>Moi</w:t>
      </w:r>
      <w:r>
        <w:rPr>
          <w:lang w:eastAsia="en-US"/>
        </w:rPr>
        <w:t xml:space="preserve">, </w:t>
      </w:r>
      <w:r w:rsidR="003148C9">
        <w:rPr>
          <w:lang w:eastAsia="en-US"/>
        </w:rPr>
        <w:t>je vis fort retiré</w:t>
      </w:r>
      <w:r>
        <w:rPr>
          <w:lang w:eastAsia="en-US"/>
        </w:rPr>
        <w:t xml:space="preserve">… </w:t>
      </w:r>
      <w:r w:rsidR="003148C9">
        <w:rPr>
          <w:lang w:eastAsia="en-US"/>
        </w:rPr>
        <w:t>Tous</w:t>
      </w:r>
      <w:r>
        <w:rPr>
          <w:lang w:eastAsia="en-US"/>
        </w:rPr>
        <w:t xml:space="preserve">, </w:t>
      </w:r>
      <w:r w:rsidR="003148C9">
        <w:rPr>
          <w:lang w:eastAsia="en-US"/>
        </w:rPr>
        <w:t>vous avez justement l</w:t>
      </w:r>
      <w:r>
        <w:rPr>
          <w:lang w:eastAsia="en-US"/>
        </w:rPr>
        <w:t>’</w:t>
      </w:r>
      <w:r w:rsidR="003148C9">
        <w:rPr>
          <w:lang w:eastAsia="en-US"/>
        </w:rPr>
        <w:t>entourage qu</w:t>
      </w:r>
      <w:r>
        <w:rPr>
          <w:lang w:eastAsia="en-US"/>
        </w:rPr>
        <w:t>’</w:t>
      </w:r>
      <w:r w:rsidR="003148C9">
        <w:rPr>
          <w:lang w:eastAsia="en-US"/>
        </w:rPr>
        <w:t>il faut pour rendre la fête complète</w:t>
      </w:r>
      <w:r>
        <w:rPr>
          <w:lang w:eastAsia="en-US"/>
        </w:rPr>
        <w:t xml:space="preserve">… </w:t>
      </w:r>
      <w:r w:rsidR="003148C9">
        <w:rPr>
          <w:lang w:eastAsia="en-US"/>
        </w:rPr>
        <w:t>Tous ces beaux messieurs qui fréquentent vos salons</w:t>
      </w:r>
      <w:r>
        <w:rPr>
          <w:lang w:eastAsia="en-US"/>
        </w:rPr>
        <w:t xml:space="preserve">… </w:t>
      </w:r>
      <w:r w:rsidR="003148C9">
        <w:rPr>
          <w:lang w:eastAsia="en-US"/>
        </w:rPr>
        <w:t>Toutes ces jeunes filles rieuses et moqueuses</w:t>
      </w:r>
      <w:r>
        <w:rPr>
          <w:lang w:eastAsia="en-US"/>
        </w:rPr>
        <w:t xml:space="preserve">… </w:t>
      </w:r>
      <w:r w:rsidR="003148C9">
        <w:rPr>
          <w:lang w:eastAsia="en-US"/>
        </w:rPr>
        <w:t>Le signal partira de votre loge</w:t>
      </w:r>
      <w:r>
        <w:rPr>
          <w:lang w:eastAsia="en-US"/>
        </w:rPr>
        <w:t xml:space="preserve">… </w:t>
      </w:r>
      <w:r w:rsidR="003148C9">
        <w:rPr>
          <w:lang w:eastAsia="en-US"/>
        </w:rPr>
        <w:t>Moi</w:t>
      </w:r>
      <w:r>
        <w:rPr>
          <w:lang w:eastAsia="en-US"/>
        </w:rPr>
        <w:t xml:space="preserve">, </w:t>
      </w:r>
      <w:r w:rsidR="003148C9">
        <w:rPr>
          <w:lang w:eastAsia="en-US"/>
        </w:rPr>
        <w:t>je me charge d</w:t>
      </w:r>
      <w:r>
        <w:rPr>
          <w:lang w:eastAsia="en-US"/>
        </w:rPr>
        <w:t>’</w:t>
      </w:r>
      <w:r w:rsidR="003148C9">
        <w:rPr>
          <w:lang w:eastAsia="en-US"/>
        </w:rPr>
        <w:t>amener le jeune homme</w:t>
      </w:r>
      <w:r>
        <w:rPr>
          <w:lang w:eastAsia="en-US"/>
        </w:rPr>
        <w:t>.</w:t>
      </w:r>
    </w:p>
    <w:p w14:paraId="5F92C12B" w14:textId="77777777" w:rsidR="0046142F" w:rsidRDefault="003148C9" w:rsidP="0046142F">
      <w:pPr>
        <w:rPr>
          <w:lang w:eastAsia="en-US"/>
        </w:rPr>
      </w:pPr>
      <w:r>
        <w:rPr>
          <w:lang w:eastAsia="en-US"/>
        </w:rPr>
        <w:t>Oliva hésitait</w:t>
      </w:r>
      <w:r w:rsidR="0046142F">
        <w:rPr>
          <w:lang w:eastAsia="en-US"/>
        </w:rPr>
        <w:t xml:space="preserve">. </w:t>
      </w:r>
      <w:r>
        <w:rPr>
          <w:lang w:eastAsia="en-US"/>
        </w:rPr>
        <w:t>Sa tête s</w:t>
      </w:r>
      <w:r w:rsidR="0046142F">
        <w:rPr>
          <w:lang w:eastAsia="en-US"/>
        </w:rPr>
        <w:t>’</w:t>
      </w:r>
      <w:r>
        <w:rPr>
          <w:lang w:eastAsia="en-US"/>
        </w:rPr>
        <w:t>inclina sur sa poitrine</w:t>
      </w:r>
      <w:r w:rsidR="0046142F">
        <w:rPr>
          <w:lang w:eastAsia="en-US"/>
        </w:rPr>
        <w:t>.</w:t>
      </w:r>
    </w:p>
    <w:p w14:paraId="307D8297" w14:textId="5BB3989B"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lâche</w:t>
      </w:r>
      <w:r>
        <w:rPr>
          <w:lang w:eastAsia="en-US"/>
        </w:rPr>
        <w:t xml:space="preserve"> !… </w:t>
      </w:r>
      <w:r w:rsidR="003148C9">
        <w:rPr>
          <w:lang w:eastAsia="en-US"/>
        </w:rPr>
        <w:t>lâche</w:t>
      </w:r>
      <w:r>
        <w:rPr>
          <w:lang w:eastAsia="en-US"/>
        </w:rPr>
        <w:t xml:space="preserve"> ! </w:t>
      </w:r>
      <w:r w:rsidR="003148C9">
        <w:rPr>
          <w:lang w:eastAsia="en-US"/>
        </w:rPr>
        <w:t>dit-t-elle tout bas au bout de quelques instants</w:t>
      </w:r>
      <w:r>
        <w:rPr>
          <w:lang w:eastAsia="en-US"/>
        </w:rPr>
        <w:t xml:space="preserve"> ; </w:t>
      </w:r>
      <w:r w:rsidR="006C2AE1">
        <w:rPr>
          <w:lang w:eastAsia="en-US"/>
        </w:rPr>
        <w:t>—</w:t>
      </w:r>
      <w:r>
        <w:rPr>
          <w:lang w:eastAsia="en-US"/>
        </w:rPr>
        <w:t xml:space="preserve"> </w:t>
      </w:r>
      <w:r w:rsidR="003148C9">
        <w:rPr>
          <w:lang w:eastAsia="en-US"/>
        </w:rPr>
        <w:t>c</w:t>
      </w:r>
      <w:r>
        <w:rPr>
          <w:lang w:eastAsia="en-US"/>
        </w:rPr>
        <w:t>’</w:t>
      </w:r>
      <w:r w:rsidR="003148C9">
        <w:rPr>
          <w:lang w:eastAsia="en-US"/>
        </w:rPr>
        <w:t>est lâche comme tout ce qui vient de vous</w:t>
      </w:r>
      <w:r>
        <w:rPr>
          <w:lang w:eastAsia="en-US"/>
        </w:rPr>
        <w:t xml:space="preserve">, </w:t>
      </w:r>
      <w:r w:rsidR="003148C9">
        <w:rPr>
          <w:lang w:eastAsia="en-US"/>
        </w:rPr>
        <w:t>Fargeau</w:t>
      </w:r>
      <w:r>
        <w:rPr>
          <w:lang w:eastAsia="en-US"/>
        </w:rPr>
        <w:t xml:space="preserve">, </w:t>
      </w:r>
      <w:r w:rsidR="003148C9">
        <w:rPr>
          <w:lang w:eastAsia="en-US"/>
        </w:rPr>
        <w:t>lâche comme le vol de la promesse de mariage</w:t>
      </w:r>
      <w:r>
        <w:rPr>
          <w:lang w:eastAsia="en-US"/>
        </w:rPr>
        <w:t>.</w:t>
      </w:r>
    </w:p>
    <w:p w14:paraId="74F0DF3B" w14:textId="054C0D80"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 xml:space="preserve">fit </w:t>
      </w:r>
      <w:r>
        <w:rPr>
          <w:lang w:eastAsia="en-US"/>
        </w:rPr>
        <w:t>M. </w:t>
      </w:r>
      <w:r w:rsidR="003148C9">
        <w:rPr>
          <w:lang w:eastAsia="en-US"/>
        </w:rPr>
        <w:t>Fargeau en souriant</w:t>
      </w:r>
      <w:r>
        <w:rPr>
          <w:lang w:eastAsia="en-US"/>
        </w:rPr>
        <w:t xml:space="preserve"> : </w:t>
      </w:r>
      <w:r w:rsidR="003148C9">
        <w:rPr>
          <w:lang w:eastAsia="en-US"/>
        </w:rPr>
        <w:t>vous vous souvenez de cette petite histoire</w:t>
      </w:r>
      <w:r>
        <w:rPr>
          <w:lang w:eastAsia="en-US"/>
        </w:rPr>
        <w:t xml:space="preserve"> ? </w:t>
      </w:r>
      <w:r w:rsidR="003148C9">
        <w:rPr>
          <w:lang w:eastAsia="en-US"/>
        </w:rPr>
        <w:t>L</w:t>
      </w:r>
      <w:r>
        <w:rPr>
          <w:lang w:eastAsia="en-US"/>
        </w:rPr>
        <w:t>’</w:t>
      </w:r>
      <w:r w:rsidR="003148C9">
        <w:rPr>
          <w:lang w:eastAsia="en-US"/>
        </w:rPr>
        <w:t>idée était assez originale</w:t>
      </w:r>
      <w:r>
        <w:rPr>
          <w:lang w:eastAsia="en-US"/>
        </w:rPr>
        <w:t xml:space="preserve">, </w:t>
      </w:r>
      <w:r w:rsidR="003148C9">
        <w:rPr>
          <w:lang w:eastAsia="en-US"/>
        </w:rPr>
        <w:t>mais nous n</w:t>
      </w:r>
      <w:r>
        <w:rPr>
          <w:lang w:eastAsia="en-US"/>
        </w:rPr>
        <w:t>’</w:t>
      </w:r>
      <w:r w:rsidR="003148C9">
        <w:rPr>
          <w:lang w:eastAsia="en-US"/>
        </w:rPr>
        <w:t>avons pas le loisir de faire de la critique rétrospective</w:t>
      </w:r>
      <w:r>
        <w:rPr>
          <w:lang w:eastAsia="en-US"/>
        </w:rPr>
        <w:t xml:space="preserve">, </w:t>
      </w:r>
      <w:r w:rsidR="003148C9">
        <w:rPr>
          <w:lang w:eastAsia="en-US"/>
        </w:rPr>
        <w:t>madame la marquise</w:t>
      </w:r>
      <w:r>
        <w:rPr>
          <w:lang w:eastAsia="en-US"/>
        </w:rPr>
        <w:t xml:space="preserv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sidR="003148C9">
        <w:rPr>
          <w:lang w:eastAsia="en-US"/>
        </w:rPr>
        <w:t xml:space="preserve"> est libre</w:t>
      </w:r>
      <w:r>
        <w:rPr>
          <w:lang w:eastAsia="en-US"/>
        </w:rPr>
        <w:t xml:space="preserve">… </w:t>
      </w:r>
      <w:r w:rsidR="003148C9">
        <w:rPr>
          <w:lang w:eastAsia="en-US"/>
        </w:rPr>
        <w:t>Demain il aura retrouvé cette belle des belles</w:t>
      </w:r>
      <w:r>
        <w:rPr>
          <w:lang w:eastAsia="en-US"/>
        </w:rPr>
        <w:t xml:space="preserve">… </w:t>
      </w:r>
      <w:r w:rsidR="003148C9">
        <w:rPr>
          <w:lang w:eastAsia="en-US"/>
        </w:rPr>
        <w:t xml:space="preserve">la </w:t>
      </w:r>
      <w:proofErr w:type="spellStart"/>
      <w:r w:rsidR="003148C9">
        <w:rPr>
          <w:lang w:eastAsia="en-US"/>
        </w:rPr>
        <w:t>Lovely</w:t>
      </w:r>
      <w:proofErr w:type="spellEnd"/>
      <w:r>
        <w:rPr>
          <w:lang w:eastAsia="en-US"/>
        </w:rPr>
        <w:t xml:space="preserve">… </w:t>
      </w:r>
      <w:r w:rsidR="003148C9">
        <w:rPr>
          <w:lang w:eastAsia="en-US"/>
        </w:rPr>
        <w:t>demain</w:t>
      </w:r>
      <w:r>
        <w:rPr>
          <w:lang w:eastAsia="en-US"/>
        </w:rPr>
        <w:t xml:space="preserve">, </w:t>
      </w:r>
      <w:r w:rsidR="003148C9">
        <w:rPr>
          <w:lang w:eastAsia="en-US"/>
        </w:rPr>
        <w:t>il sera trop tard</w:t>
      </w:r>
      <w:r>
        <w:rPr>
          <w:lang w:eastAsia="en-US"/>
        </w:rPr>
        <w:t>.</w:t>
      </w:r>
    </w:p>
    <w:p w14:paraId="335C5805" w14:textId="77777777" w:rsidR="0046142F" w:rsidRDefault="003148C9" w:rsidP="0046142F">
      <w:pPr>
        <w:rPr>
          <w:lang w:eastAsia="en-US"/>
        </w:rPr>
      </w:pPr>
      <w:r>
        <w:rPr>
          <w:lang w:eastAsia="en-US"/>
        </w:rPr>
        <w:t>Olivette se redressa</w:t>
      </w:r>
      <w:r w:rsidR="0046142F">
        <w:rPr>
          <w:lang w:eastAsia="en-US"/>
        </w:rPr>
        <w:t xml:space="preserve">, </w:t>
      </w:r>
      <w:r>
        <w:rPr>
          <w:lang w:eastAsia="en-US"/>
        </w:rPr>
        <w:t>l</w:t>
      </w:r>
      <w:r w:rsidR="0046142F">
        <w:rPr>
          <w:lang w:eastAsia="en-US"/>
        </w:rPr>
        <w:t>’</w:t>
      </w:r>
      <w:r>
        <w:rPr>
          <w:lang w:eastAsia="en-US"/>
        </w:rPr>
        <w:t>expression de son visage était sombre et résolue</w:t>
      </w:r>
      <w:r w:rsidR="0046142F">
        <w:rPr>
          <w:lang w:eastAsia="en-US"/>
        </w:rPr>
        <w:t>.</w:t>
      </w:r>
    </w:p>
    <w:p w14:paraId="1A09A571" w14:textId="77777777" w:rsidR="0046142F" w:rsidRDefault="0046142F" w:rsidP="0046142F">
      <w:pPr>
        <w:rPr>
          <w:lang w:eastAsia="en-US"/>
        </w:rPr>
      </w:pPr>
      <w:r>
        <w:rPr>
          <w:lang w:eastAsia="en-US"/>
        </w:rPr>
        <w:t>— </w:t>
      </w:r>
      <w:r w:rsidR="003148C9">
        <w:rPr>
          <w:lang w:eastAsia="en-US"/>
        </w:rPr>
        <w:t>À ce soir</w:t>
      </w:r>
      <w:r>
        <w:rPr>
          <w:lang w:eastAsia="en-US"/>
        </w:rPr>
        <w:t xml:space="preserve">, </w:t>
      </w:r>
      <w:r w:rsidR="003148C9">
        <w:rPr>
          <w:lang w:eastAsia="en-US"/>
        </w:rPr>
        <w:t>dit-elle</w:t>
      </w:r>
      <w:r>
        <w:rPr>
          <w:lang w:eastAsia="en-US"/>
        </w:rPr>
        <w:t>…</w:t>
      </w:r>
    </w:p>
    <w:p w14:paraId="0870DB68" w14:textId="77777777" w:rsidR="0046142F" w:rsidRDefault="003148C9" w:rsidP="0046142F">
      <w:pPr>
        <w:rPr>
          <w:lang w:eastAsia="en-US"/>
        </w:rPr>
      </w:pPr>
      <w:r>
        <w:rPr>
          <w:lang w:eastAsia="en-US"/>
        </w:rPr>
        <w:t>Une jeune fille qui semblait venir de loin</w:t>
      </w:r>
      <w:r w:rsidR="0046142F">
        <w:rPr>
          <w:lang w:eastAsia="en-US"/>
        </w:rPr>
        <w:t xml:space="preserve">, </w:t>
      </w:r>
      <w:r>
        <w:rPr>
          <w:lang w:eastAsia="en-US"/>
        </w:rPr>
        <w:t>car sa démarche était inégale et comme harassée</w:t>
      </w:r>
      <w:r w:rsidR="0046142F">
        <w:rPr>
          <w:lang w:eastAsia="en-US"/>
        </w:rPr>
        <w:t xml:space="preserve">, </w:t>
      </w:r>
      <w:r>
        <w:rPr>
          <w:lang w:eastAsia="en-US"/>
        </w:rPr>
        <w:t xml:space="preserve">tournait en ce moment le </w:t>
      </w:r>
      <w:r>
        <w:rPr>
          <w:lang w:eastAsia="en-US"/>
        </w:rPr>
        <w:lastRenderedPageBreak/>
        <w:t>coin de l</w:t>
      </w:r>
      <w:r w:rsidR="0046142F">
        <w:rPr>
          <w:lang w:eastAsia="en-US"/>
        </w:rPr>
        <w:t>’</w:t>
      </w:r>
      <w:r>
        <w:rPr>
          <w:lang w:eastAsia="en-US"/>
        </w:rPr>
        <w:t>allée de l</w:t>
      </w:r>
      <w:r w:rsidR="0046142F">
        <w:rPr>
          <w:lang w:eastAsia="en-US"/>
        </w:rPr>
        <w:t>’</w:t>
      </w:r>
      <w:r>
        <w:rPr>
          <w:lang w:eastAsia="en-US"/>
        </w:rPr>
        <w:t>Observatoire</w:t>
      </w:r>
      <w:r w:rsidR="0046142F">
        <w:rPr>
          <w:lang w:eastAsia="en-US"/>
        </w:rPr>
        <w:t xml:space="preserve">. </w:t>
      </w:r>
      <w:r>
        <w:rPr>
          <w:lang w:eastAsia="en-US"/>
        </w:rPr>
        <w:t>Elle aussi était voilée</w:t>
      </w:r>
      <w:r w:rsidR="0046142F">
        <w:rPr>
          <w:lang w:eastAsia="en-US"/>
        </w:rPr>
        <w:t xml:space="preserve">, </w:t>
      </w:r>
      <w:r>
        <w:rPr>
          <w:lang w:eastAsia="en-US"/>
        </w:rPr>
        <w:t>et la rapidité de sa course collait son voile à sa figure</w:t>
      </w:r>
      <w:r w:rsidR="0046142F">
        <w:rPr>
          <w:lang w:eastAsia="en-US"/>
        </w:rPr>
        <w:t>.</w:t>
      </w:r>
    </w:p>
    <w:p w14:paraId="7D533B18" w14:textId="3DAFE430" w:rsidR="0046142F" w:rsidRDefault="003148C9" w:rsidP="0046142F">
      <w:pPr>
        <w:rPr>
          <w:lang w:eastAsia="en-US"/>
        </w:rPr>
      </w:pPr>
      <w:r>
        <w:rPr>
          <w:lang w:eastAsia="en-US"/>
        </w:rPr>
        <w:t xml:space="preserve">Il y avait de </w:t>
      </w:r>
      <w:r>
        <w:rPr>
          <w:lang w:eastAsia="en-US"/>
        </w:rPr>
        <w:t xml:space="preserve">la </w:t>
      </w:r>
      <w:r>
        <w:rPr>
          <w:lang w:eastAsia="en-US"/>
        </w:rPr>
        <w:t>poussière à sa robe</w:t>
      </w:r>
      <w:r w:rsidR="0046142F">
        <w:rPr>
          <w:lang w:eastAsia="en-US"/>
        </w:rPr>
        <w:t xml:space="preserve">, </w:t>
      </w:r>
      <w:r>
        <w:rPr>
          <w:lang w:eastAsia="en-US"/>
        </w:rPr>
        <w:t>du désordre dans sa mise et dans tous ses mouvements une sorte de fièvre</w:t>
      </w:r>
      <w:r w:rsidR="0046142F">
        <w:rPr>
          <w:lang w:eastAsia="en-US"/>
        </w:rPr>
        <w:t>.</w:t>
      </w:r>
    </w:p>
    <w:p w14:paraId="45A12F9E" w14:textId="77777777" w:rsidR="0046142F" w:rsidRDefault="003148C9" w:rsidP="0046142F">
      <w:pPr>
        <w:rPr>
          <w:lang w:eastAsia="en-US"/>
        </w:rPr>
      </w:pPr>
      <w:r>
        <w:rPr>
          <w:lang w:eastAsia="en-US"/>
        </w:rPr>
        <w:t>Ce pouvait être une de ces pauvres fleurs flétries qui émaillent le pays latin</w:t>
      </w:r>
      <w:r w:rsidR="0046142F">
        <w:rPr>
          <w:lang w:eastAsia="en-US"/>
        </w:rPr>
        <w:t>…</w:t>
      </w:r>
    </w:p>
    <w:p w14:paraId="20805E01" w14:textId="77777777" w:rsidR="0046142F" w:rsidRDefault="003148C9" w:rsidP="0046142F">
      <w:pPr>
        <w:rPr>
          <w:lang w:eastAsia="en-US"/>
        </w:rPr>
      </w:pPr>
      <w:r>
        <w:rPr>
          <w:lang w:eastAsia="en-US"/>
        </w:rPr>
        <w:t>Elle passa en courant devant le carré des roses</w:t>
      </w:r>
      <w:r w:rsidR="0046142F">
        <w:rPr>
          <w:lang w:eastAsia="en-US"/>
        </w:rPr>
        <w:t>.</w:t>
      </w:r>
    </w:p>
    <w:p w14:paraId="47FAB634" w14:textId="309F0FF6" w:rsidR="0046142F" w:rsidRDefault="0046142F" w:rsidP="0046142F">
      <w:pPr>
        <w:rPr>
          <w:lang w:eastAsia="en-US"/>
        </w:rPr>
      </w:pPr>
      <w:r>
        <w:rPr>
          <w:lang w:eastAsia="en-US"/>
        </w:rPr>
        <w:t>M. </w:t>
      </w:r>
      <w:r w:rsidR="003148C9">
        <w:rPr>
          <w:lang w:eastAsia="en-US"/>
        </w:rPr>
        <w:t>Fargeau l</w:t>
      </w:r>
      <w:r>
        <w:rPr>
          <w:lang w:eastAsia="en-US"/>
        </w:rPr>
        <w:t>’</w:t>
      </w:r>
      <w:r w:rsidR="003148C9">
        <w:rPr>
          <w:lang w:eastAsia="en-US"/>
        </w:rPr>
        <w:t>aperçut et demeura la bouche béante au milieu d</w:t>
      </w:r>
      <w:r>
        <w:rPr>
          <w:lang w:eastAsia="en-US"/>
        </w:rPr>
        <w:t>’</w:t>
      </w:r>
      <w:r w:rsidR="003148C9">
        <w:rPr>
          <w:lang w:eastAsia="en-US"/>
        </w:rPr>
        <w:t>une phrase commencée</w:t>
      </w:r>
      <w:r>
        <w:rPr>
          <w:lang w:eastAsia="en-US"/>
        </w:rPr>
        <w:t>.</w:t>
      </w:r>
    </w:p>
    <w:p w14:paraId="663D685D" w14:textId="5362A854" w:rsidR="0046142F" w:rsidRDefault="0046142F" w:rsidP="0046142F">
      <w:pPr>
        <w:rPr>
          <w:lang w:eastAsia="en-US"/>
        </w:rPr>
      </w:pPr>
      <w:r>
        <w:rPr>
          <w:lang w:eastAsia="en-US"/>
        </w:rPr>
        <w:t>— </w:t>
      </w:r>
      <w:r w:rsidR="003148C9">
        <w:rPr>
          <w:lang w:eastAsia="en-US"/>
        </w:rPr>
        <w:t>Clémence</w:t>
      </w:r>
      <w:r>
        <w:rPr>
          <w:lang w:eastAsia="en-US"/>
        </w:rPr>
        <w:t xml:space="preserve"> !… </w:t>
      </w:r>
      <w:r w:rsidR="003148C9">
        <w:rPr>
          <w:lang w:eastAsia="en-US"/>
        </w:rPr>
        <w:t>cria-t-il</w:t>
      </w:r>
      <w:r>
        <w:rPr>
          <w:lang w:eastAsia="en-US"/>
        </w:rPr>
        <w:t xml:space="preserve"> : </w:t>
      </w:r>
      <w:r w:rsidR="006C2AE1">
        <w:rPr>
          <w:lang w:eastAsia="en-US"/>
        </w:rPr>
        <w:t>—</w:t>
      </w:r>
      <w:r>
        <w:rPr>
          <w:lang w:eastAsia="en-US"/>
        </w:rPr>
        <w:t xml:space="preserve"> </w:t>
      </w:r>
      <w:r w:rsidR="003148C9">
        <w:rPr>
          <w:lang w:eastAsia="en-US"/>
        </w:rPr>
        <w:t>Clémence</w:t>
      </w:r>
      <w:r>
        <w:rPr>
          <w:lang w:eastAsia="en-US"/>
        </w:rPr>
        <w:t> !</w:t>
      </w:r>
    </w:p>
    <w:p w14:paraId="26DEBD4F" w14:textId="77777777" w:rsidR="0046142F" w:rsidRDefault="003148C9" w:rsidP="0046142F">
      <w:pPr>
        <w:rPr>
          <w:lang w:eastAsia="en-US"/>
        </w:rPr>
      </w:pPr>
      <w:r>
        <w:rPr>
          <w:lang w:eastAsia="en-US"/>
        </w:rPr>
        <w:t>La jeune fille eut un tressaillement léger</w:t>
      </w:r>
      <w:r w:rsidR="0046142F">
        <w:rPr>
          <w:lang w:eastAsia="en-US"/>
        </w:rPr>
        <w:t xml:space="preserve">, </w:t>
      </w:r>
      <w:r>
        <w:rPr>
          <w:lang w:eastAsia="en-US"/>
        </w:rPr>
        <w:t>mais elle continua sa course sans tourner la tête</w:t>
      </w:r>
      <w:r w:rsidR="0046142F">
        <w:rPr>
          <w:lang w:eastAsia="en-US"/>
        </w:rPr>
        <w:t>.</w:t>
      </w:r>
    </w:p>
    <w:p w14:paraId="46B68CC2" w14:textId="5CD9B417" w:rsidR="003148C9" w:rsidRDefault="003148C9" w:rsidP="0046142F">
      <w:pPr>
        <w:pStyle w:val="Titre2"/>
        <w:rPr>
          <w:lang w:eastAsia="en-US"/>
        </w:rPr>
      </w:pPr>
      <w:bookmarkStart w:id="92" w:name="_Toc233868086"/>
      <w:bookmarkStart w:id="93" w:name="_Toc202196780"/>
      <w:r>
        <w:rPr>
          <w:lang w:eastAsia="en-US"/>
        </w:rPr>
        <w:lastRenderedPageBreak/>
        <w:t>ROMBLON-RAISON</w:t>
      </w:r>
      <w:bookmarkEnd w:id="92"/>
      <w:bookmarkEnd w:id="93"/>
      <w:r>
        <w:rPr>
          <w:lang w:eastAsia="en-US"/>
        </w:rPr>
        <w:br/>
      </w:r>
    </w:p>
    <w:p w14:paraId="6BE43828" w14:textId="283B90D3" w:rsidR="0046142F" w:rsidRDefault="003148C9" w:rsidP="0046142F">
      <w:pPr>
        <w:rPr>
          <w:lang w:eastAsia="en-US"/>
        </w:rPr>
      </w:pPr>
      <w:r>
        <w:rPr>
          <w:lang w:eastAsia="en-US"/>
        </w:rPr>
        <w:t xml:space="preserve">La jeune fille dont la vue avait excité chez </w:t>
      </w:r>
      <w:r w:rsidR="0046142F">
        <w:rPr>
          <w:lang w:eastAsia="en-US"/>
        </w:rPr>
        <w:t>M. </w:t>
      </w:r>
      <w:r>
        <w:rPr>
          <w:lang w:eastAsia="en-US"/>
        </w:rPr>
        <w:t>Fargeau un si vif mouvement de surprise</w:t>
      </w:r>
      <w:r w:rsidR="0046142F">
        <w:rPr>
          <w:lang w:eastAsia="en-US"/>
        </w:rPr>
        <w:t xml:space="preserve">, </w:t>
      </w:r>
      <w:r>
        <w:rPr>
          <w:lang w:eastAsia="en-US"/>
        </w:rPr>
        <w:t>se perdit bientôt parmi les arbres</w:t>
      </w:r>
      <w:r w:rsidR="0046142F">
        <w:rPr>
          <w:lang w:eastAsia="en-US"/>
        </w:rPr>
        <w:t>.</w:t>
      </w:r>
    </w:p>
    <w:p w14:paraId="3BA4DA91" w14:textId="5F147CA3" w:rsidR="0046142F" w:rsidRDefault="003148C9" w:rsidP="0046142F">
      <w:pPr>
        <w:rPr>
          <w:lang w:eastAsia="en-US"/>
        </w:rPr>
      </w:pPr>
      <w:r>
        <w:rPr>
          <w:lang w:eastAsia="en-US"/>
        </w:rPr>
        <w:t>Elle se dirigeait vers la grille de cet h</w:t>
      </w:r>
      <w:r>
        <w:t>eureux théâtre où l</w:t>
      </w:r>
      <w:r w:rsidR="0046142F">
        <w:rPr>
          <w:lang w:eastAsia="en-US"/>
        </w:rPr>
        <w:t>’</w:t>
      </w:r>
      <w:r>
        <w:rPr>
          <w:lang w:eastAsia="en-US"/>
        </w:rPr>
        <w:t>on mange des pommes et du flan dans les avant-scènes</w:t>
      </w:r>
      <w:r w:rsidR="0046142F">
        <w:rPr>
          <w:lang w:eastAsia="en-US"/>
        </w:rPr>
        <w:t xml:space="preserve">, </w:t>
      </w:r>
      <w:r>
        <w:rPr>
          <w:lang w:eastAsia="en-US"/>
        </w:rPr>
        <w:t xml:space="preserve">le théâtre national de </w:t>
      </w:r>
      <w:r>
        <w:rPr>
          <w:i/>
          <w:iCs/>
        </w:rPr>
        <w:t>Bobino</w:t>
      </w:r>
      <w:r w:rsidR="0046142F">
        <w:rPr>
          <w:lang w:eastAsia="en-US"/>
        </w:rPr>
        <w:t xml:space="preserve">. </w:t>
      </w:r>
      <w:r w:rsidR="006C2AE1">
        <w:rPr>
          <w:lang w:eastAsia="en-US"/>
        </w:rPr>
        <w:t>—</w:t>
      </w:r>
      <w:r w:rsidR="0046142F">
        <w:rPr>
          <w:lang w:eastAsia="en-US"/>
        </w:rPr>
        <w:t xml:space="preserve"> </w:t>
      </w:r>
      <w:r>
        <w:rPr>
          <w:lang w:eastAsia="en-US"/>
        </w:rPr>
        <w:t>C</w:t>
      </w:r>
      <w:r w:rsidR="0046142F">
        <w:rPr>
          <w:lang w:eastAsia="en-US"/>
        </w:rPr>
        <w:t>’</w:t>
      </w:r>
      <w:r>
        <w:rPr>
          <w:lang w:eastAsia="en-US"/>
        </w:rPr>
        <w:t>était bien la route la plus droite pour gagner la rue du Regard</w:t>
      </w:r>
      <w:r w:rsidR="0046142F">
        <w:rPr>
          <w:lang w:eastAsia="en-US"/>
        </w:rPr>
        <w:t>.</w:t>
      </w:r>
    </w:p>
    <w:p w14:paraId="4549474F" w14:textId="77777777" w:rsidR="0046142F" w:rsidRDefault="003148C9" w:rsidP="0046142F">
      <w:pPr>
        <w:rPr>
          <w:lang w:eastAsia="en-US"/>
        </w:rPr>
      </w:pPr>
      <w:r>
        <w:rPr>
          <w:lang w:eastAsia="en-US"/>
        </w:rPr>
        <w:t>Fargeau fut sur le point de s</w:t>
      </w:r>
      <w:r w:rsidR="0046142F">
        <w:rPr>
          <w:lang w:eastAsia="en-US"/>
        </w:rPr>
        <w:t>’</w:t>
      </w:r>
      <w:r>
        <w:rPr>
          <w:lang w:eastAsia="en-US"/>
        </w:rPr>
        <w:t>élancer à sa poursuite</w:t>
      </w:r>
      <w:r w:rsidR="0046142F">
        <w:rPr>
          <w:lang w:eastAsia="en-US"/>
        </w:rPr>
        <w:t xml:space="preserve">, </w:t>
      </w:r>
      <w:r>
        <w:rPr>
          <w:lang w:eastAsia="en-US"/>
        </w:rPr>
        <w:t>mais il se contint</w:t>
      </w:r>
      <w:r w:rsidR="0046142F">
        <w:rPr>
          <w:lang w:eastAsia="en-US"/>
        </w:rPr>
        <w:t xml:space="preserve">, </w:t>
      </w:r>
      <w:r>
        <w:rPr>
          <w:lang w:eastAsia="en-US"/>
        </w:rPr>
        <w:t>parce q</w:t>
      </w:r>
      <w:r>
        <w:t>u</w:t>
      </w:r>
      <w:r w:rsidR="0046142F">
        <w:rPr>
          <w:lang w:eastAsia="en-US"/>
        </w:rPr>
        <w:t>’</w:t>
      </w:r>
      <w:r>
        <w:rPr>
          <w:lang w:eastAsia="en-US"/>
        </w:rPr>
        <w:t>il pensa</w:t>
      </w:r>
      <w:r w:rsidR="0046142F">
        <w:rPr>
          <w:lang w:eastAsia="en-US"/>
        </w:rPr>
        <w:t> :</w:t>
      </w:r>
    </w:p>
    <w:p w14:paraId="17F07A81" w14:textId="77777777" w:rsidR="0046142F" w:rsidRDefault="0046142F" w:rsidP="0046142F">
      <w:pPr>
        <w:rPr>
          <w:lang w:eastAsia="en-US"/>
        </w:rPr>
      </w:pPr>
      <w:r>
        <w:rPr>
          <w:lang w:eastAsia="en-US"/>
        </w:rPr>
        <w:t>— </w:t>
      </w:r>
      <w:r w:rsidR="003148C9">
        <w:rPr>
          <w:lang w:eastAsia="en-US"/>
        </w:rPr>
        <w:t>Si c</w:t>
      </w:r>
      <w:r>
        <w:rPr>
          <w:lang w:eastAsia="en-US"/>
        </w:rPr>
        <w:t>’</w:t>
      </w:r>
      <w:r w:rsidR="003148C9">
        <w:rPr>
          <w:lang w:eastAsia="en-US"/>
        </w:rPr>
        <w:t>est Clémence</w:t>
      </w:r>
      <w:r>
        <w:rPr>
          <w:lang w:eastAsia="en-US"/>
        </w:rPr>
        <w:t xml:space="preserve">, </w:t>
      </w:r>
      <w:r w:rsidR="003148C9">
        <w:rPr>
          <w:lang w:eastAsia="en-US"/>
        </w:rPr>
        <w:t>je la retrouverai toujours à l</w:t>
      </w:r>
      <w:r>
        <w:rPr>
          <w:lang w:eastAsia="en-US"/>
        </w:rPr>
        <w:t>’</w:t>
      </w:r>
      <w:r w:rsidR="003148C9">
        <w:rPr>
          <w:lang w:eastAsia="en-US"/>
        </w:rPr>
        <w:t>hôtel</w:t>
      </w:r>
      <w:r>
        <w:rPr>
          <w:lang w:eastAsia="en-US"/>
        </w:rPr>
        <w:t>.</w:t>
      </w:r>
    </w:p>
    <w:p w14:paraId="1383A522" w14:textId="77777777" w:rsidR="0046142F" w:rsidRDefault="003148C9" w:rsidP="0046142F">
      <w:pPr>
        <w:rPr>
          <w:lang w:eastAsia="en-US"/>
        </w:rPr>
      </w:pPr>
      <w:r>
        <w:rPr>
          <w:lang w:eastAsia="en-US"/>
        </w:rPr>
        <w:t>Il lui restait d</w:t>
      </w:r>
      <w:r w:rsidR="0046142F">
        <w:rPr>
          <w:lang w:eastAsia="en-US"/>
        </w:rPr>
        <w:t>’</w:t>
      </w:r>
      <w:r>
        <w:rPr>
          <w:lang w:eastAsia="en-US"/>
        </w:rPr>
        <w:t>ailleurs à compléter l</w:t>
      </w:r>
      <w:r w:rsidR="0046142F">
        <w:rPr>
          <w:lang w:eastAsia="en-US"/>
        </w:rPr>
        <w:t>’</w:t>
      </w:r>
      <w:r>
        <w:rPr>
          <w:lang w:eastAsia="en-US"/>
        </w:rPr>
        <w:t>explication de son plan</w:t>
      </w:r>
      <w:r w:rsidR="0046142F">
        <w:rPr>
          <w:lang w:eastAsia="en-US"/>
        </w:rPr>
        <w:t>.</w:t>
      </w:r>
    </w:p>
    <w:p w14:paraId="343A93F2" w14:textId="136DA3FC" w:rsidR="0046142F" w:rsidRDefault="003148C9" w:rsidP="0046142F">
      <w:pPr>
        <w:rPr>
          <w:lang w:eastAsia="en-US"/>
        </w:rPr>
      </w:pPr>
      <w:r>
        <w:rPr>
          <w:lang w:eastAsia="en-US"/>
        </w:rPr>
        <w:t>C</w:t>
      </w:r>
      <w:r w:rsidR="0046142F">
        <w:rPr>
          <w:lang w:eastAsia="en-US"/>
        </w:rPr>
        <w:t>’</w:t>
      </w:r>
      <w:r>
        <w:rPr>
          <w:lang w:eastAsia="en-US"/>
        </w:rPr>
        <w:t>était une de ces comédies à la Fargeau</w:t>
      </w:r>
      <w:r w:rsidR="0046142F">
        <w:rPr>
          <w:lang w:eastAsia="en-US"/>
        </w:rPr>
        <w:t xml:space="preserve">, </w:t>
      </w:r>
      <w:r>
        <w:rPr>
          <w:lang w:eastAsia="en-US"/>
        </w:rPr>
        <w:t>comédies torturées</w:t>
      </w:r>
      <w:r w:rsidR="0046142F">
        <w:rPr>
          <w:lang w:eastAsia="en-US"/>
        </w:rPr>
        <w:t xml:space="preserve">, </w:t>
      </w:r>
      <w:r>
        <w:rPr>
          <w:lang w:eastAsia="en-US"/>
        </w:rPr>
        <w:t>subtiles</w:t>
      </w:r>
      <w:r w:rsidR="0046142F">
        <w:rPr>
          <w:lang w:eastAsia="en-US"/>
        </w:rPr>
        <w:t xml:space="preserve">, </w:t>
      </w:r>
      <w:r>
        <w:rPr>
          <w:lang w:eastAsia="en-US"/>
        </w:rPr>
        <w:t>envenimées</w:t>
      </w:r>
      <w:r w:rsidR="0046142F">
        <w:rPr>
          <w:lang w:eastAsia="en-US"/>
        </w:rPr>
        <w:t xml:space="preserve">, </w:t>
      </w:r>
      <w:r>
        <w:rPr>
          <w:lang w:eastAsia="en-US"/>
        </w:rPr>
        <w:t xml:space="preserve">dont le creux du chêne de la </w:t>
      </w:r>
      <w:proofErr w:type="spellStart"/>
      <w:r>
        <w:rPr>
          <w:lang w:eastAsia="en-US"/>
        </w:rPr>
        <w:t>Mestivière</w:t>
      </w:r>
      <w:proofErr w:type="spellEnd"/>
      <w:r>
        <w:rPr>
          <w:lang w:eastAsia="en-US"/>
        </w:rPr>
        <w:t xml:space="preserve"> nous a montré jadis un spécimen</w:t>
      </w:r>
      <w:r w:rsidR="0046142F">
        <w:rPr>
          <w:lang w:eastAsia="en-US"/>
        </w:rPr>
        <w:t xml:space="preserve">. </w:t>
      </w:r>
      <w:r>
        <w:rPr>
          <w:lang w:eastAsia="en-US"/>
        </w:rPr>
        <w:t xml:space="preserve">Mais le talent de </w:t>
      </w:r>
      <w:r w:rsidR="0046142F">
        <w:rPr>
          <w:lang w:eastAsia="en-US"/>
        </w:rPr>
        <w:t>M. </w:t>
      </w:r>
      <w:r>
        <w:rPr>
          <w:lang w:eastAsia="en-US"/>
        </w:rPr>
        <w:t>Fargeau avait grandi avec les années</w:t>
      </w:r>
      <w:r w:rsidR="0046142F">
        <w:rPr>
          <w:lang w:eastAsia="en-US"/>
        </w:rPr>
        <w:t xml:space="preserve">. </w:t>
      </w:r>
      <w:r>
        <w:rPr>
          <w:lang w:eastAsia="en-US"/>
        </w:rPr>
        <w:t xml:space="preserve">Au chêne de la </w:t>
      </w:r>
      <w:proofErr w:type="spellStart"/>
      <w:r>
        <w:rPr>
          <w:lang w:eastAsia="en-US"/>
        </w:rPr>
        <w:t>Mestivière</w:t>
      </w:r>
      <w:proofErr w:type="spellEnd"/>
      <w:r w:rsidR="0046142F">
        <w:rPr>
          <w:lang w:eastAsia="en-US"/>
        </w:rPr>
        <w:t xml:space="preserve">, </w:t>
      </w:r>
      <w:r>
        <w:rPr>
          <w:lang w:eastAsia="en-US"/>
        </w:rPr>
        <w:t>nous n</w:t>
      </w:r>
      <w:r w:rsidR="0046142F">
        <w:rPr>
          <w:lang w:eastAsia="en-US"/>
        </w:rPr>
        <w:t>’</w:t>
      </w:r>
      <w:r>
        <w:rPr>
          <w:lang w:eastAsia="en-US"/>
        </w:rPr>
        <w:t>avons vu qu</w:t>
      </w:r>
      <w:r w:rsidR="0046142F">
        <w:rPr>
          <w:lang w:eastAsia="en-US"/>
        </w:rPr>
        <w:t>’</w:t>
      </w:r>
      <w:r>
        <w:rPr>
          <w:lang w:eastAsia="en-US"/>
        </w:rPr>
        <w:t>un tout petit lever de rideau</w:t>
      </w:r>
      <w:r w:rsidR="0046142F">
        <w:rPr>
          <w:lang w:eastAsia="en-US"/>
        </w:rPr>
        <w:t xml:space="preserve"> : </w:t>
      </w:r>
      <w:r>
        <w:rPr>
          <w:lang w:eastAsia="en-US"/>
        </w:rPr>
        <w:t>il faisait maintenant de grandes pièces</w:t>
      </w:r>
      <w:r w:rsidR="0046142F">
        <w:rPr>
          <w:lang w:eastAsia="en-US"/>
        </w:rPr>
        <w:t>.</w:t>
      </w:r>
    </w:p>
    <w:p w14:paraId="325842DB" w14:textId="77777777" w:rsidR="0046142F" w:rsidRDefault="003148C9" w:rsidP="0046142F">
      <w:pPr>
        <w:rPr>
          <w:lang w:eastAsia="en-US"/>
        </w:rPr>
      </w:pPr>
      <w:r>
        <w:rPr>
          <w:lang w:eastAsia="en-US"/>
        </w:rPr>
        <w:t>La scène</w:t>
      </w:r>
      <w:r w:rsidR="0046142F">
        <w:rPr>
          <w:lang w:eastAsia="en-US"/>
        </w:rPr>
        <w:t xml:space="preserve">, </w:t>
      </w:r>
      <w:r>
        <w:rPr>
          <w:lang w:eastAsia="en-US"/>
        </w:rPr>
        <w:t>pour laquelle il avait besoin de madame la marquise Oliva de Beaujoyeux</w:t>
      </w:r>
      <w:r w:rsidR="0046142F">
        <w:rPr>
          <w:lang w:eastAsia="en-US"/>
        </w:rPr>
        <w:t xml:space="preserve">, </w:t>
      </w:r>
      <w:r>
        <w:rPr>
          <w:lang w:eastAsia="en-US"/>
        </w:rPr>
        <w:t>n</w:t>
      </w:r>
      <w:r w:rsidR="0046142F">
        <w:rPr>
          <w:lang w:eastAsia="en-US"/>
        </w:rPr>
        <w:t>’</w:t>
      </w:r>
      <w:r>
        <w:rPr>
          <w:lang w:eastAsia="en-US"/>
        </w:rPr>
        <w:t>était du reste que le prologue de cette grande pièce</w:t>
      </w:r>
      <w:r w:rsidR="0046142F">
        <w:rPr>
          <w:lang w:eastAsia="en-US"/>
        </w:rPr>
        <w:t xml:space="preserve">, </w:t>
      </w:r>
      <w:r>
        <w:rPr>
          <w:lang w:eastAsia="en-US"/>
        </w:rPr>
        <w:t>qui devait se nouer et se dénouer entre Berthe et lui</w:t>
      </w:r>
      <w:r w:rsidR="0046142F">
        <w:rPr>
          <w:lang w:eastAsia="en-US"/>
        </w:rPr>
        <w:t>.</w:t>
      </w:r>
    </w:p>
    <w:p w14:paraId="3112409B" w14:textId="77777777" w:rsidR="0046142F" w:rsidRDefault="003148C9" w:rsidP="0046142F">
      <w:pPr>
        <w:rPr>
          <w:lang w:eastAsia="en-US"/>
        </w:rPr>
      </w:pPr>
      <w:r>
        <w:rPr>
          <w:lang w:eastAsia="en-US"/>
        </w:rPr>
        <w:t>C</w:t>
      </w:r>
      <w:r w:rsidR="0046142F">
        <w:rPr>
          <w:lang w:eastAsia="en-US"/>
        </w:rPr>
        <w:t>’</w:t>
      </w:r>
      <w:r>
        <w:rPr>
          <w:lang w:eastAsia="en-US"/>
        </w:rPr>
        <w:t>était combiné fort habilement</w:t>
      </w:r>
      <w:r w:rsidR="0046142F">
        <w:rPr>
          <w:lang w:eastAsia="en-US"/>
        </w:rPr>
        <w:t xml:space="preserve">. </w:t>
      </w:r>
      <w:r>
        <w:rPr>
          <w:lang w:eastAsia="en-US"/>
        </w:rPr>
        <w:t>Il n</w:t>
      </w:r>
      <w:r w:rsidR="0046142F">
        <w:rPr>
          <w:lang w:eastAsia="en-US"/>
        </w:rPr>
        <w:t>’</w:t>
      </w:r>
      <w:r>
        <w:rPr>
          <w:lang w:eastAsia="en-US"/>
        </w:rPr>
        <w:t>avait rien donné au hasard</w:t>
      </w:r>
      <w:r w:rsidR="0046142F">
        <w:rPr>
          <w:lang w:eastAsia="en-US"/>
        </w:rPr>
        <w:t xml:space="preserve">. </w:t>
      </w:r>
      <w:r>
        <w:rPr>
          <w:lang w:eastAsia="en-US"/>
        </w:rPr>
        <w:t>Comme il n</w:t>
      </w:r>
      <w:r w:rsidR="0046142F">
        <w:rPr>
          <w:lang w:eastAsia="en-US"/>
        </w:rPr>
        <w:t>’</w:t>
      </w:r>
      <w:r>
        <w:rPr>
          <w:lang w:eastAsia="en-US"/>
        </w:rPr>
        <w:t>avait ni aide ni confident</w:t>
      </w:r>
      <w:r w:rsidR="0046142F">
        <w:rPr>
          <w:lang w:eastAsia="en-US"/>
        </w:rPr>
        <w:t xml:space="preserve">, </w:t>
      </w:r>
      <w:r>
        <w:rPr>
          <w:lang w:eastAsia="en-US"/>
        </w:rPr>
        <w:t xml:space="preserve">sauf pour ce </w:t>
      </w:r>
      <w:r>
        <w:rPr>
          <w:lang w:eastAsia="en-US"/>
        </w:rPr>
        <w:lastRenderedPageBreak/>
        <w:t>prologue qu</w:t>
      </w:r>
      <w:r w:rsidR="0046142F">
        <w:rPr>
          <w:lang w:eastAsia="en-US"/>
        </w:rPr>
        <w:t>’</w:t>
      </w:r>
      <w:r>
        <w:rPr>
          <w:lang w:eastAsia="en-US"/>
        </w:rPr>
        <w:t>Olivette elle-même trouvait diabolique</w:t>
      </w:r>
      <w:r w:rsidR="0046142F">
        <w:rPr>
          <w:lang w:eastAsia="en-US"/>
        </w:rPr>
        <w:t xml:space="preserve">, </w:t>
      </w:r>
      <w:r>
        <w:rPr>
          <w:lang w:eastAsia="en-US"/>
        </w:rPr>
        <w:t>toutes les chances étaient en sa faveur</w:t>
      </w:r>
      <w:r w:rsidR="0046142F">
        <w:rPr>
          <w:lang w:eastAsia="en-US"/>
        </w:rPr>
        <w:t>.</w:t>
      </w:r>
    </w:p>
    <w:p w14:paraId="114A1809" w14:textId="77777777" w:rsidR="0046142F" w:rsidRDefault="003148C9" w:rsidP="0046142F">
      <w:pPr>
        <w:rPr>
          <w:lang w:eastAsia="en-US"/>
        </w:rPr>
      </w:pPr>
      <w:r>
        <w:rPr>
          <w:lang w:eastAsia="en-US"/>
        </w:rPr>
        <w:t>Olivette et Fargeau causèrent encore pendant une dizaine de minutes</w:t>
      </w:r>
      <w:r w:rsidR="0046142F">
        <w:rPr>
          <w:lang w:eastAsia="en-US"/>
        </w:rPr>
        <w:t xml:space="preserve">. </w:t>
      </w:r>
      <w:r>
        <w:rPr>
          <w:lang w:eastAsia="en-US"/>
        </w:rPr>
        <w:t>Fargeau en dit assez sur la position de Berthe pour que l</w:t>
      </w:r>
      <w:r w:rsidR="0046142F">
        <w:rPr>
          <w:lang w:eastAsia="en-US"/>
        </w:rPr>
        <w:t>’</w:t>
      </w:r>
      <w:r>
        <w:rPr>
          <w:lang w:eastAsia="en-US"/>
        </w:rPr>
        <w:t>ancienne servante comprit la portée du coup qu</w:t>
      </w:r>
      <w:r w:rsidR="0046142F">
        <w:rPr>
          <w:lang w:eastAsia="en-US"/>
        </w:rPr>
        <w:t>’</w:t>
      </w:r>
      <w:r>
        <w:rPr>
          <w:lang w:eastAsia="en-US"/>
        </w:rPr>
        <w:t>on allait frapper</w:t>
      </w:r>
      <w:r w:rsidR="0046142F">
        <w:rPr>
          <w:lang w:eastAsia="en-US"/>
        </w:rPr>
        <w:t xml:space="preserve">. </w:t>
      </w:r>
      <w:r>
        <w:rPr>
          <w:lang w:eastAsia="en-US"/>
        </w:rPr>
        <w:t>Il garda le reste</w:t>
      </w:r>
      <w:r w:rsidR="0046142F">
        <w:rPr>
          <w:lang w:eastAsia="en-US"/>
        </w:rPr>
        <w:t>.</w:t>
      </w:r>
    </w:p>
    <w:p w14:paraId="326F7664" w14:textId="77777777" w:rsidR="0046142F" w:rsidRDefault="003148C9" w:rsidP="0046142F">
      <w:pPr>
        <w:rPr>
          <w:lang w:eastAsia="en-US"/>
        </w:rPr>
      </w:pPr>
      <w:r>
        <w:rPr>
          <w:lang w:eastAsia="en-US"/>
        </w:rPr>
        <w:t>Dans le carré des Roses le mendiant écrivait sur son genou</w:t>
      </w:r>
      <w:r w:rsidR="0046142F">
        <w:rPr>
          <w:lang w:eastAsia="en-US"/>
        </w:rPr>
        <w:t>.</w:t>
      </w:r>
    </w:p>
    <w:p w14:paraId="0009502A" w14:textId="4BED2470" w:rsidR="0046142F" w:rsidRDefault="003148C9" w:rsidP="0046142F">
      <w:pPr>
        <w:rPr>
          <w:lang w:eastAsia="en-US"/>
        </w:rPr>
      </w:pPr>
      <w:r>
        <w:rPr>
          <w:lang w:eastAsia="en-US"/>
        </w:rPr>
        <w:t>Olivette et Fargeau se séparèrent en se donnant rendez-vous pour le soir</w:t>
      </w:r>
      <w:r w:rsidR="0046142F">
        <w:rPr>
          <w:lang w:eastAsia="en-US"/>
        </w:rPr>
        <w:t xml:space="preserve">, </w:t>
      </w:r>
      <w:r>
        <w:rPr>
          <w:lang w:eastAsia="en-US"/>
        </w:rPr>
        <w:t>au théâtre de Diane</w:t>
      </w:r>
      <w:r w:rsidR="0046142F">
        <w:rPr>
          <w:lang w:eastAsia="en-US"/>
        </w:rPr>
        <w:t xml:space="preserve">. </w:t>
      </w:r>
      <w:r w:rsidR="006C2AE1">
        <w:rPr>
          <w:lang w:eastAsia="en-US"/>
        </w:rPr>
        <w:t>—</w:t>
      </w:r>
      <w:r w:rsidR="0046142F">
        <w:rPr>
          <w:lang w:eastAsia="en-US"/>
        </w:rPr>
        <w:t xml:space="preserve"> </w:t>
      </w:r>
      <w:r>
        <w:rPr>
          <w:lang w:eastAsia="en-US"/>
        </w:rPr>
        <w:t>Olivette se chargea de convoquer les acteurs du prologue</w:t>
      </w:r>
      <w:r w:rsidR="0046142F">
        <w:rPr>
          <w:lang w:eastAsia="en-US"/>
        </w:rPr>
        <w:t>.</w:t>
      </w:r>
    </w:p>
    <w:p w14:paraId="59C7181B" w14:textId="77777777" w:rsidR="0046142F" w:rsidRDefault="003148C9" w:rsidP="0046142F">
      <w:pPr>
        <w:rPr>
          <w:lang w:eastAsia="en-US"/>
        </w:rPr>
      </w:pPr>
      <w:r>
        <w:rPr>
          <w:lang w:eastAsia="en-US"/>
        </w:rPr>
        <w:t>Le mendiant enjamba la balustrade</w:t>
      </w:r>
      <w:r w:rsidR="0046142F">
        <w:rPr>
          <w:lang w:eastAsia="en-US"/>
        </w:rPr>
        <w:t xml:space="preserve">, </w:t>
      </w:r>
      <w:r>
        <w:rPr>
          <w:lang w:eastAsia="en-US"/>
        </w:rPr>
        <w:t>plia son papier en forme de lettre et le cacheta</w:t>
      </w:r>
      <w:r w:rsidR="0046142F">
        <w:rPr>
          <w:lang w:eastAsia="en-US"/>
        </w:rPr>
        <w:t xml:space="preserve">. </w:t>
      </w:r>
      <w:r>
        <w:rPr>
          <w:lang w:eastAsia="en-US"/>
        </w:rPr>
        <w:t>Il ne mit point d</w:t>
      </w:r>
      <w:r w:rsidR="0046142F">
        <w:rPr>
          <w:lang w:eastAsia="en-US"/>
        </w:rPr>
        <w:t>’</w:t>
      </w:r>
      <w:r>
        <w:rPr>
          <w:lang w:eastAsia="en-US"/>
        </w:rPr>
        <w:t>adresse</w:t>
      </w:r>
      <w:r w:rsidR="0046142F">
        <w:rPr>
          <w:lang w:eastAsia="en-US"/>
        </w:rPr>
        <w:t>.</w:t>
      </w:r>
    </w:p>
    <w:p w14:paraId="58CF3C59" w14:textId="67460FC2" w:rsidR="0046142F" w:rsidRDefault="0046142F" w:rsidP="0046142F">
      <w:pPr>
        <w:rPr>
          <w:lang w:eastAsia="en-US"/>
        </w:rPr>
      </w:pPr>
      <w:r>
        <w:rPr>
          <w:lang w:eastAsia="en-US"/>
        </w:rPr>
        <w:t>— </w:t>
      </w:r>
      <w:r w:rsidR="003148C9">
        <w:rPr>
          <w:lang w:eastAsia="en-US"/>
        </w:rPr>
        <w:t xml:space="preserve">Je sais tout et je ne sais pas </w:t>
      </w:r>
      <w:proofErr w:type="spellStart"/>
      <w:r w:rsidR="003148C9">
        <w:rPr>
          <w:lang w:eastAsia="en-US"/>
        </w:rPr>
        <w:t>grand</w:t>
      </w:r>
      <w:r>
        <w:rPr>
          <w:lang w:eastAsia="en-US"/>
        </w:rPr>
        <w:t>’</w:t>
      </w:r>
      <w:r w:rsidR="003148C9">
        <w:rPr>
          <w:lang w:eastAsia="en-US"/>
        </w:rPr>
        <w:t>chose</w:t>
      </w:r>
      <w:proofErr w:type="spellEnd"/>
      <w:r>
        <w:rPr>
          <w:lang w:eastAsia="en-US"/>
        </w:rPr>
        <w:t xml:space="preserve">, </w:t>
      </w:r>
      <w:r w:rsidR="003148C9">
        <w:rPr>
          <w:lang w:eastAsia="en-US"/>
        </w:rPr>
        <w:t>grommela-t-il</w:t>
      </w:r>
      <w:r>
        <w:rPr>
          <w:lang w:eastAsia="en-US"/>
        </w:rPr>
        <w:t xml:space="preserve"> ; </w:t>
      </w:r>
      <w:r w:rsidR="006C2AE1">
        <w:rPr>
          <w:lang w:eastAsia="en-US"/>
        </w:rPr>
        <w:t>—</w:t>
      </w:r>
      <w:r>
        <w:rPr>
          <w:lang w:eastAsia="en-US"/>
        </w:rPr>
        <w:t xml:space="preserve"> </w:t>
      </w:r>
      <w:r w:rsidR="003148C9">
        <w:rPr>
          <w:lang w:eastAsia="en-US"/>
        </w:rPr>
        <w:t>je n</w:t>
      </w:r>
      <w:r>
        <w:rPr>
          <w:lang w:eastAsia="en-US"/>
        </w:rPr>
        <w:t>’</w:t>
      </w:r>
      <w:r w:rsidR="003148C9">
        <w:rPr>
          <w:lang w:eastAsia="en-US"/>
        </w:rPr>
        <w:t>ai pas la clef</w:t>
      </w:r>
      <w:r>
        <w:rPr>
          <w:lang w:eastAsia="en-US"/>
        </w:rPr>
        <w:t xml:space="preserve">… </w:t>
      </w:r>
      <w:r w:rsidR="003148C9">
        <w:rPr>
          <w:lang w:eastAsia="en-US"/>
        </w:rPr>
        <w:t>C</w:t>
      </w:r>
      <w:r>
        <w:rPr>
          <w:lang w:eastAsia="en-US"/>
        </w:rPr>
        <w:t>’</w:t>
      </w:r>
      <w:r w:rsidR="003148C9">
        <w:rPr>
          <w:lang w:eastAsia="en-US"/>
        </w:rPr>
        <w:t>est embrouillé comme l</w:t>
      </w:r>
      <w:r>
        <w:rPr>
          <w:lang w:eastAsia="en-US"/>
        </w:rPr>
        <w:t>’</w:t>
      </w:r>
      <w:r w:rsidR="003148C9">
        <w:rPr>
          <w:lang w:eastAsia="en-US"/>
        </w:rPr>
        <w:t>écheveau des sorcières</w:t>
      </w:r>
      <w:r>
        <w:rPr>
          <w:lang w:eastAsia="en-US"/>
        </w:rPr>
        <w:t> !…</w:t>
      </w:r>
    </w:p>
    <w:p w14:paraId="54FB12AE" w14:textId="33760C54" w:rsidR="0046142F" w:rsidRDefault="0046142F" w:rsidP="0046142F">
      <w:pPr>
        <w:rPr>
          <w:lang w:eastAsia="en-US"/>
        </w:rPr>
      </w:pPr>
      <w:r>
        <w:rPr>
          <w:lang w:eastAsia="en-US"/>
        </w:rPr>
        <w:t>— </w:t>
      </w:r>
      <w:r w:rsidR="003148C9">
        <w:rPr>
          <w:lang w:eastAsia="en-US"/>
        </w:rPr>
        <w:t>Si j</w:t>
      </w:r>
      <w:r>
        <w:rPr>
          <w:lang w:eastAsia="en-US"/>
        </w:rPr>
        <w:t>’</w:t>
      </w:r>
      <w:r w:rsidR="003148C9">
        <w:rPr>
          <w:lang w:eastAsia="en-US"/>
        </w:rPr>
        <w:t>avais fait affaire avec cet homme-là</w:t>
      </w:r>
      <w:r>
        <w:rPr>
          <w:lang w:eastAsia="en-US"/>
        </w:rPr>
        <w:t xml:space="preserve">, </w:t>
      </w:r>
      <w:r w:rsidR="003148C9">
        <w:rPr>
          <w:lang w:eastAsia="en-US"/>
        </w:rPr>
        <w:t>poursuivit-il en regardant de loin Fargeau qui entrait dans la rue Madame</w:t>
      </w:r>
      <w:r>
        <w:rPr>
          <w:lang w:eastAsia="en-US"/>
        </w:rPr>
        <w:t xml:space="preserve">, </w:t>
      </w:r>
      <w:r w:rsidR="006C2AE1">
        <w:rPr>
          <w:lang w:eastAsia="en-US"/>
        </w:rPr>
        <w:t>—</w:t>
      </w:r>
      <w:r>
        <w:rPr>
          <w:lang w:eastAsia="en-US"/>
        </w:rPr>
        <w:t xml:space="preserve"> </w:t>
      </w:r>
      <w:r w:rsidR="003148C9">
        <w:rPr>
          <w:lang w:eastAsia="en-US"/>
        </w:rPr>
        <w:t>peut-être aurais-je eu le gros lot</w:t>
      </w:r>
      <w:r>
        <w:rPr>
          <w:lang w:eastAsia="en-US"/>
        </w:rPr>
        <w:t xml:space="preserve">…, </w:t>
      </w:r>
      <w:r w:rsidR="003148C9">
        <w:rPr>
          <w:lang w:eastAsia="en-US"/>
        </w:rPr>
        <w:t>mais j</w:t>
      </w:r>
      <w:r>
        <w:rPr>
          <w:lang w:eastAsia="en-US"/>
        </w:rPr>
        <w:t>’</w:t>
      </w:r>
      <w:r w:rsidR="003148C9">
        <w:rPr>
          <w:lang w:eastAsia="en-US"/>
        </w:rPr>
        <w:t>ai peur de lui</w:t>
      </w:r>
      <w:r>
        <w:rPr>
          <w:lang w:eastAsia="en-US"/>
        </w:rPr>
        <w:t xml:space="preserve">… </w:t>
      </w:r>
      <w:r w:rsidR="003148C9">
        <w:rPr>
          <w:lang w:eastAsia="en-US"/>
        </w:rPr>
        <w:t>Dès qu</w:t>
      </w:r>
      <w:r>
        <w:rPr>
          <w:lang w:eastAsia="en-US"/>
        </w:rPr>
        <w:t>’</w:t>
      </w:r>
      <w:r w:rsidR="003148C9">
        <w:rPr>
          <w:lang w:eastAsia="en-US"/>
        </w:rPr>
        <w:t>il sera tombé au fond de l</w:t>
      </w:r>
      <w:r>
        <w:rPr>
          <w:lang w:eastAsia="en-US"/>
        </w:rPr>
        <w:t>’</w:t>
      </w:r>
      <w:r w:rsidR="003148C9">
        <w:rPr>
          <w:lang w:eastAsia="en-US"/>
        </w:rPr>
        <w:t>enfer</w:t>
      </w:r>
      <w:r>
        <w:rPr>
          <w:lang w:eastAsia="en-US"/>
        </w:rPr>
        <w:t xml:space="preserve">, </w:t>
      </w:r>
      <w:r w:rsidR="003148C9">
        <w:rPr>
          <w:lang w:eastAsia="en-US"/>
        </w:rPr>
        <w:t>il trompera Satan</w:t>
      </w:r>
      <w:r>
        <w:rPr>
          <w:lang w:eastAsia="en-US"/>
        </w:rPr>
        <w:t xml:space="preserve">… </w:t>
      </w:r>
      <w:r w:rsidR="003148C9">
        <w:rPr>
          <w:lang w:eastAsia="en-US"/>
        </w:rPr>
        <w:t>J</w:t>
      </w:r>
      <w:r>
        <w:rPr>
          <w:lang w:eastAsia="en-US"/>
        </w:rPr>
        <w:t>’</w:t>
      </w:r>
      <w:r w:rsidR="003148C9">
        <w:rPr>
          <w:lang w:eastAsia="en-US"/>
        </w:rPr>
        <w:t>aime mieux Ballon</w:t>
      </w:r>
      <w:r>
        <w:rPr>
          <w:lang w:eastAsia="en-US"/>
        </w:rPr>
        <w:t>.</w:t>
      </w:r>
    </w:p>
    <w:p w14:paraId="45C5BD20" w14:textId="77777777" w:rsidR="0046142F" w:rsidRDefault="003148C9" w:rsidP="0046142F">
      <w:pPr>
        <w:rPr>
          <w:lang w:eastAsia="en-US"/>
        </w:rPr>
      </w:pPr>
      <w:r>
        <w:rPr>
          <w:lang w:eastAsia="en-US"/>
        </w:rPr>
        <w:t>Au coin des rues Madame et de Vaugirard</w:t>
      </w:r>
      <w:r w:rsidR="0046142F">
        <w:rPr>
          <w:lang w:eastAsia="en-US"/>
        </w:rPr>
        <w:t xml:space="preserve">, </w:t>
      </w:r>
      <w:r>
        <w:rPr>
          <w:lang w:eastAsia="en-US"/>
        </w:rPr>
        <w:t>il trouva un honnête Auvergnat</w:t>
      </w:r>
      <w:r w:rsidR="0046142F">
        <w:rPr>
          <w:lang w:eastAsia="en-US"/>
        </w:rPr>
        <w:t xml:space="preserve">, </w:t>
      </w:r>
      <w:r>
        <w:rPr>
          <w:lang w:eastAsia="en-US"/>
        </w:rPr>
        <w:t>mollement assis sur ses crochets</w:t>
      </w:r>
      <w:r w:rsidR="0046142F">
        <w:rPr>
          <w:lang w:eastAsia="en-US"/>
        </w:rPr>
        <w:t>.</w:t>
      </w:r>
    </w:p>
    <w:p w14:paraId="540FBC96" w14:textId="3DBCE2A2" w:rsidR="0046142F" w:rsidRDefault="0046142F" w:rsidP="0046142F">
      <w:pPr>
        <w:rPr>
          <w:lang w:eastAsia="en-US"/>
        </w:rPr>
      </w:pPr>
      <w:r>
        <w:rPr>
          <w:lang w:eastAsia="en-US"/>
        </w:rPr>
        <w:t>— </w:t>
      </w:r>
      <w:r w:rsidR="003148C9">
        <w:rPr>
          <w:lang w:eastAsia="en-US"/>
        </w:rPr>
        <w:t>Mon brave</w:t>
      </w:r>
      <w:r>
        <w:rPr>
          <w:lang w:eastAsia="en-US"/>
        </w:rPr>
        <w:t xml:space="preserve">, </w:t>
      </w:r>
      <w:r w:rsidR="003148C9">
        <w:rPr>
          <w:lang w:eastAsia="en-US"/>
        </w:rPr>
        <w:t>dit-il en lui mettant dans la main un franc et la lettre sans adresse</w:t>
      </w:r>
      <w:r>
        <w:rPr>
          <w:lang w:eastAsia="en-US"/>
        </w:rPr>
        <w:t xml:space="preserve">, </w:t>
      </w:r>
      <w:r w:rsidR="006C2AE1">
        <w:rPr>
          <w:lang w:eastAsia="en-US"/>
        </w:rPr>
        <w:t>—</w:t>
      </w:r>
      <w:r>
        <w:rPr>
          <w:lang w:eastAsia="en-US"/>
        </w:rPr>
        <w:t xml:space="preserve"> </w:t>
      </w:r>
      <w:r w:rsidR="003148C9">
        <w:rPr>
          <w:lang w:eastAsia="en-US"/>
        </w:rPr>
        <w:t>tu vas aller rue de l</w:t>
      </w:r>
      <w:r>
        <w:rPr>
          <w:lang w:eastAsia="en-US"/>
        </w:rPr>
        <w:t>’</w:t>
      </w:r>
      <w:r w:rsidR="003148C9">
        <w:rPr>
          <w:lang w:eastAsia="en-US"/>
        </w:rPr>
        <w:t>Ancienne-Comédie</w:t>
      </w:r>
      <w:r>
        <w:rPr>
          <w:lang w:eastAsia="en-US"/>
        </w:rPr>
        <w:t xml:space="preserve">, </w:t>
      </w:r>
      <w:r w:rsidR="003148C9">
        <w:rPr>
          <w:lang w:eastAsia="en-US"/>
        </w:rPr>
        <w:t>n°</w:t>
      </w:r>
      <w:r>
        <w:rPr>
          <w:lang w:eastAsia="en-US"/>
        </w:rPr>
        <w:t xml:space="preserve">…, </w:t>
      </w:r>
      <w:r w:rsidR="003148C9">
        <w:rPr>
          <w:lang w:eastAsia="en-US"/>
        </w:rPr>
        <w:t>chez madame la marquise de Beaujoyeux</w:t>
      </w:r>
      <w:r>
        <w:rPr>
          <w:lang w:eastAsia="en-US"/>
        </w:rPr>
        <w:t>.</w:t>
      </w:r>
    </w:p>
    <w:p w14:paraId="1950FA40" w14:textId="77777777" w:rsidR="0046142F" w:rsidRDefault="003148C9" w:rsidP="0046142F">
      <w:pPr>
        <w:rPr>
          <w:lang w:eastAsia="en-US"/>
        </w:rPr>
      </w:pPr>
      <w:r>
        <w:rPr>
          <w:lang w:eastAsia="en-US"/>
        </w:rPr>
        <w:t>L</w:t>
      </w:r>
      <w:r w:rsidR="0046142F">
        <w:rPr>
          <w:lang w:eastAsia="en-US"/>
        </w:rPr>
        <w:t>’</w:t>
      </w:r>
      <w:r>
        <w:rPr>
          <w:lang w:eastAsia="en-US"/>
        </w:rPr>
        <w:t>Auvergnat le regardait avec des yeux énormes</w:t>
      </w:r>
      <w:r w:rsidR="0046142F">
        <w:rPr>
          <w:lang w:eastAsia="en-US"/>
        </w:rPr>
        <w:t>.</w:t>
      </w:r>
    </w:p>
    <w:p w14:paraId="711BD4F6" w14:textId="77777777" w:rsidR="0046142F" w:rsidRDefault="003148C9" w:rsidP="0046142F">
      <w:pPr>
        <w:rPr>
          <w:lang w:eastAsia="en-US"/>
        </w:rPr>
      </w:pPr>
      <w:r>
        <w:rPr>
          <w:lang w:eastAsia="en-US"/>
        </w:rPr>
        <w:lastRenderedPageBreak/>
        <w:t>Un mendiant qui donnait vingt sous pour une commission de cinq minutes de marche</w:t>
      </w:r>
      <w:r w:rsidR="0046142F">
        <w:rPr>
          <w:lang w:eastAsia="en-US"/>
        </w:rPr>
        <w:t> !</w:t>
      </w:r>
    </w:p>
    <w:p w14:paraId="6A122848" w14:textId="77777777" w:rsidR="0046142F" w:rsidRDefault="0046142F" w:rsidP="0046142F">
      <w:pPr>
        <w:rPr>
          <w:lang w:eastAsia="en-US"/>
        </w:rPr>
      </w:pPr>
      <w:r>
        <w:rPr>
          <w:lang w:eastAsia="en-US"/>
        </w:rPr>
        <w:t>— </w:t>
      </w:r>
      <w:r w:rsidR="003148C9">
        <w:rPr>
          <w:lang w:eastAsia="en-US"/>
        </w:rPr>
        <w:t>Faudra rapporter la réponse</w:t>
      </w:r>
      <w:r>
        <w:rPr>
          <w:lang w:eastAsia="en-US"/>
        </w:rPr>
        <w:t xml:space="preserve"> ? </w:t>
      </w:r>
      <w:r w:rsidR="003148C9">
        <w:rPr>
          <w:lang w:eastAsia="en-US"/>
        </w:rPr>
        <w:t>demanda-t-il</w:t>
      </w:r>
      <w:r>
        <w:rPr>
          <w:lang w:eastAsia="en-US"/>
        </w:rPr>
        <w:t>.</w:t>
      </w:r>
    </w:p>
    <w:p w14:paraId="022B491B" w14:textId="1B17760E" w:rsidR="0046142F" w:rsidRDefault="0046142F" w:rsidP="0046142F">
      <w:pPr>
        <w:rPr>
          <w:lang w:eastAsia="en-US"/>
        </w:rPr>
      </w:pPr>
      <w:r>
        <w:rPr>
          <w:lang w:eastAsia="en-US"/>
        </w:rPr>
        <w:t>— </w:t>
      </w:r>
      <w:r w:rsidR="003148C9">
        <w:rPr>
          <w:lang w:eastAsia="en-US"/>
        </w:rPr>
        <w:t>Tâche d</w:t>
      </w:r>
      <w:r>
        <w:rPr>
          <w:lang w:eastAsia="en-US"/>
        </w:rPr>
        <w:t>’</w:t>
      </w:r>
      <w:r w:rsidR="003148C9">
        <w:rPr>
          <w:lang w:eastAsia="en-US"/>
        </w:rPr>
        <w:t>écouter</w:t>
      </w:r>
      <w:r>
        <w:rPr>
          <w:lang w:eastAsia="en-US"/>
        </w:rPr>
        <w:t xml:space="preserve"> ! </w:t>
      </w:r>
      <w:r w:rsidR="003148C9">
        <w:rPr>
          <w:lang w:eastAsia="en-US"/>
        </w:rPr>
        <w:t>interrompit le mendiant</w:t>
      </w:r>
      <w:r>
        <w:rPr>
          <w:lang w:eastAsia="en-US"/>
        </w:rPr>
        <w:t xml:space="preserve">. </w:t>
      </w:r>
      <w:r w:rsidR="006C2AE1">
        <w:rPr>
          <w:lang w:eastAsia="en-US"/>
        </w:rPr>
        <w:t>—</w:t>
      </w:r>
      <w:r>
        <w:rPr>
          <w:lang w:eastAsia="en-US"/>
        </w:rPr>
        <w:t xml:space="preserve"> </w:t>
      </w:r>
      <w:r w:rsidR="003148C9">
        <w:rPr>
          <w:lang w:eastAsia="en-US"/>
        </w:rPr>
        <w:t>Chez la marquise</w:t>
      </w:r>
      <w:r>
        <w:rPr>
          <w:lang w:eastAsia="en-US"/>
        </w:rPr>
        <w:t xml:space="preserve">, </w:t>
      </w:r>
      <w:r w:rsidR="003148C9">
        <w:rPr>
          <w:lang w:eastAsia="en-US"/>
        </w:rPr>
        <w:t>tu trouveras un gros monsieur qui a l</w:t>
      </w:r>
      <w:r>
        <w:rPr>
          <w:lang w:eastAsia="en-US"/>
        </w:rPr>
        <w:t>’</w:t>
      </w:r>
      <w:r w:rsidR="003148C9">
        <w:rPr>
          <w:lang w:eastAsia="en-US"/>
        </w:rPr>
        <w:t>air riche comme un puits</w:t>
      </w:r>
      <w:r>
        <w:rPr>
          <w:lang w:eastAsia="en-US"/>
        </w:rPr>
        <w:t xml:space="preserve">. </w:t>
      </w:r>
      <w:r w:rsidR="003148C9">
        <w:rPr>
          <w:lang w:eastAsia="en-US"/>
        </w:rPr>
        <w:t>Tu lui diras</w:t>
      </w:r>
      <w:r>
        <w:rPr>
          <w:lang w:eastAsia="en-US"/>
        </w:rPr>
        <w:t xml:space="preserve"> : </w:t>
      </w:r>
      <w:r w:rsidR="003148C9">
        <w:rPr>
          <w:i/>
          <w:iCs/>
          <w:lang w:eastAsia="en-US"/>
        </w:rPr>
        <w:t>Romblon</w:t>
      </w:r>
      <w:r>
        <w:rPr>
          <w:lang w:eastAsia="en-US"/>
        </w:rPr>
        <w:t xml:space="preserve">. </w:t>
      </w:r>
      <w:r w:rsidR="003148C9">
        <w:rPr>
          <w:lang w:eastAsia="en-US"/>
        </w:rPr>
        <w:t>Si l</w:t>
      </w:r>
      <w:r>
        <w:rPr>
          <w:lang w:eastAsia="en-US"/>
        </w:rPr>
        <w:t>’</w:t>
      </w:r>
      <w:r w:rsidR="003148C9">
        <w:rPr>
          <w:lang w:eastAsia="en-US"/>
        </w:rPr>
        <w:t xml:space="preserve">on te répond </w:t>
      </w:r>
      <w:r w:rsidR="003148C9">
        <w:rPr>
          <w:i/>
          <w:iCs/>
          <w:lang w:eastAsia="en-US"/>
        </w:rPr>
        <w:t>Raison</w:t>
      </w:r>
      <w:r>
        <w:rPr>
          <w:lang w:eastAsia="en-US"/>
        </w:rPr>
        <w:t xml:space="preserve">, </w:t>
      </w:r>
      <w:r w:rsidR="003148C9">
        <w:rPr>
          <w:lang w:eastAsia="en-US"/>
        </w:rPr>
        <w:t>tu donneras la lettre</w:t>
      </w:r>
      <w:r>
        <w:rPr>
          <w:lang w:eastAsia="en-US"/>
        </w:rPr>
        <w:t xml:space="preserve">. </w:t>
      </w:r>
      <w:r w:rsidR="006C2AE1">
        <w:rPr>
          <w:lang w:eastAsia="en-US"/>
        </w:rPr>
        <w:t>—</w:t>
      </w:r>
      <w:r>
        <w:rPr>
          <w:lang w:eastAsia="en-US"/>
        </w:rPr>
        <w:t xml:space="preserve"> </w:t>
      </w:r>
      <w:r w:rsidR="003148C9">
        <w:rPr>
          <w:lang w:eastAsia="en-US"/>
        </w:rPr>
        <w:t>Sinon tu te mettras à la porte et tu attendras le gros monsieur</w:t>
      </w:r>
      <w:r>
        <w:rPr>
          <w:lang w:eastAsia="en-US"/>
        </w:rPr>
        <w:t>…</w:t>
      </w:r>
    </w:p>
    <w:p w14:paraId="0E3D011E" w14:textId="77777777" w:rsidR="0046142F" w:rsidRDefault="0046142F" w:rsidP="0046142F">
      <w:pPr>
        <w:rPr>
          <w:lang w:eastAsia="en-US"/>
        </w:rPr>
      </w:pPr>
      <w:r>
        <w:rPr>
          <w:lang w:eastAsia="en-US"/>
        </w:rPr>
        <w:t>— </w:t>
      </w:r>
      <w:r w:rsidR="003148C9">
        <w:rPr>
          <w:lang w:eastAsia="en-US"/>
        </w:rPr>
        <w:t>Je lui dirai quoi</w:t>
      </w:r>
      <w:r>
        <w:rPr>
          <w:lang w:eastAsia="en-US"/>
        </w:rPr>
        <w:t> ?</w:t>
      </w:r>
    </w:p>
    <w:p w14:paraId="74DC225F" w14:textId="77777777" w:rsidR="0046142F" w:rsidRDefault="0046142F" w:rsidP="0046142F">
      <w:pPr>
        <w:rPr>
          <w:lang w:eastAsia="en-US"/>
        </w:rPr>
      </w:pPr>
      <w:r>
        <w:rPr>
          <w:lang w:eastAsia="en-US"/>
        </w:rPr>
        <w:t>— </w:t>
      </w:r>
      <w:r w:rsidR="003148C9">
        <w:rPr>
          <w:lang w:eastAsia="en-US"/>
        </w:rPr>
        <w:t>Romblon</w:t>
      </w:r>
      <w:r>
        <w:rPr>
          <w:lang w:eastAsia="en-US"/>
        </w:rPr>
        <w:t>.</w:t>
      </w:r>
    </w:p>
    <w:p w14:paraId="211F90AA" w14:textId="463CA67D" w:rsidR="0046142F" w:rsidRDefault="0046142F" w:rsidP="0046142F">
      <w:pPr>
        <w:rPr>
          <w:lang w:eastAsia="en-US"/>
        </w:rPr>
      </w:pPr>
      <w:r>
        <w:rPr>
          <w:lang w:eastAsia="en-US"/>
        </w:rPr>
        <w:t>— </w:t>
      </w:r>
      <w:r w:rsidR="003148C9">
        <w:rPr>
          <w:lang w:eastAsia="en-US"/>
        </w:rPr>
        <w:t>Romblon</w:t>
      </w:r>
      <w:r>
        <w:rPr>
          <w:lang w:eastAsia="en-US"/>
        </w:rPr>
        <w:t xml:space="preserve">, </w:t>
      </w:r>
      <w:r w:rsidR="003148C9">
        <w:rPr>
          <w:lang w:eastAsia="en-US"/>
        </w:rPr>
        <w:t>Romblon</w:t>
      </w:r>
      <w:r>
        <w:rPr>
          <w:lang w:eastAsia="en-US"/>
        </w:rPr>
        <w:t xml:space="preserve">, </w:t>
      </w:r>
      <w:r w:rsidR="003148C9">
        <w:rPr>
          <w:lang w:eastAsia="en-US"/>
        </w:rPr>
        <w:t>Romblon</w:t>
      </w:r>
      <w:r>
        <w:rPr>
          <w:lang w:eastAsia="en-US"/>
        </w:rPr>
        <w:t xml:space="preserve"> ! </w:t>
      </w:r>
      <w:r w:rsidR="003148C9">
        <w:rPr>
          <w:lang w:eastAsia="en-US"/>
        </w:rPr>
        <w:t>répéta l</w:t>
      </w:r>
      <w:r>
        <w:rPr>
          <w:lang w:eastAsia="en-US"/>
        </w:rPr>
        <w:t>’</w:t>
      </w:r>
      <w:r w:rsidR="003148C9">
        <w:rPr>
          <w:lang w:eastAsia="en-US"/>
        </w:rPr>
        <w:t>Auvergnat pour se bien mettre la chose dans la tête</w:t>
      </w:r>
      <w:r>
        <w:rPr>
          <w:lang w:eastAsia="en-US"/>
        </w:rPr>
        <w:t xml:space="preserve">, </w:t>
      </w:r>
      <w:r w:rsidR="006C2AE1">
        <w:rPr>
          <w:lang w:eastAsia="en-US"/>
        </w:rPr>
        <w:t>—</w:t>
      </w:r>
      <w:r>
        <w:rPr>
          <w:lang w:eastAsia="en-US"/>
        </w:rPr>
        <w:t xml:space="preserve"> </w:t>
      </w:r>
      <w:r w:rsidR="003148C9">
        <w:rPr>
          <w:lang w:eastAsia="en-US"/>
        </w:rPr>
        <w:t>et il me répondra</w:t>
      </w:r>
      <w:r>
        <w:rPr>
          <w:lang w:eastAsia="en-US"/>
        </w:rPr>
        <w:t> ?</w:t>
      </w:r>
    </w:p>
    <w:p w14:paraId="628C0F07" w14:textId="77777777" w:rsidR="0046142F" w:rsidRDefault="0046142F" w:rsidP="0046142F">
      <w:pPr>
        <w:rPr>
          <w:lang w:eastAsia="en-US"/>
        </w:rPr>
      </w:pPr>
      <w:r>
        <w:rPr>
          <w:lang w:eastAsia="en-US"/>
        </w:rPr>
        <w:t>— </w:t>
      </w:r>
      <w:r w:rsidR="003148C9">
        <w:rPr>
          <w:lang w:eastAsia="en-US"/>
        </w:rPr>
        <w:t>Raison</w:t>
      </w:r>
      <w:r>
        <w:rPr>
          <w:lang w:eastAsia="en-US"/>
        </w:rPr>
        <w:t>.</w:t>
      </w:r>
    </w:p>
    <w:p w14:paraId="782E6C92"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est-il de la politique</w:t>
      </w:r>
      <w:r>
        <w:rPr>
          <w:lang w:eastAsia="en-US"/>
        </w:rPr>
        <w:t> ?</w:t>
      </w:r>
    </w:p>
    <w:p w14:paraId="59F209B8" w14:textId="77777777" w:rsidR="0046142F" w:rsidRDefault="0046142F" w:rsidP="0046142F">
      <w:pPr>
        <w:rPr>
          <w:lang w:eastAsia="en-US"/>
        </w:rPr>
      </w:pPr>
      <w:r>
        <w:rPr>
          <w:lang w:eastAsia="en-US"/>
        </w:rPr>
        <w:t>— </w:t>
      </w:r>
      <w:r w:rsidR="003148C9">
        <w:rPr>
          <w:lang w:eastAsia="en-US"/>
        </w:rPr>
        <w:t>Non</w:t>
      </w:r>
      <w:r>
        <w:rPr>
          <w:lang w:eastAsia="en-US"/>
        </w:rPr>
        <w:t>.</w:t>
      </w:r>
    </w:p>
    <w:p w14:paraId="03D946B8" w14:textId="77777777" w:rsidR="0046142F" w:rsidRDefault="003148C9" w:rsidP="0046142F">
      <w:pPr>
        <w:rPr>
          <w:lang w:eastAsia="en-US"/>
        </w:rPr>
      </w:pPr>
      <w:r>
        <w:rPr>
          <w:lang w:eastAsia="en-US"/>
        </w:rPr>
        <w:t>L</w:t>
      </w:r>
      <w:r w:rsidR="0046142F">
        <w:rPr>
          <w:lang w:eastAsia="en-US"/>
        </w:rPr>
        <w:t>’</w:t>
      </w:r>
      <w:r>
        <w:rPr>
          <w:lang w:eastAsia="en-US"/>
        </w:rPr>
        <w:t>Auvergnat partit</w:t>
      </w:r>
      <w:r w:rsidR="0046142F">
        <w:rPr>
          <w:lang w:eastAsia="en-US"/>
        </w:rPr>
        <w:t>.</w:t>
      </w:r>
    </w:p>
    <w:p w14:paraId="1A8169AE" w14:textId="49EBE8AE" w:rsidR="0046142F" w:rsidRDefault="003148C9" w:rsidP="0046142F">
      <w:pPr>
        <w:rPr>
          <w:lang w:eastAsia="en-US"/>
        </w:rPr>
      </w:pPr>
      <w:r>
        <w:rPr>
          <w:lang w:eastAsia="en-US"/>
        </w:rPr>
        <w:t xml:space="preserve">Le mendiant pressa le pas vers la rue du Regard où </w:t>
      </w:r>
      <w:r w:rsidR="0046142F">
        <w:rPr>
          <w:lang w:eastAsia="en-US"/>
        </w:rPr>
        <w:t>M. </w:t>
      </w:r>
      <w:r>
        <w:rPr>
          <w:lang w:eastAsia="en-US"/>
        </w:rPr>
        <w:t>Fargeau venait de s</w:t>
      </w:r>
      <w:r w:rsidR="0046142F">
        <w:rPr>
          <w:lang w:eastAsia="en-US"/>
        </w:rPr>
        <w:t>’</w:t>
      </w:r>
      <w:r>
        <w:rPr>
          <w:lang w:eastAsia="en-US"/>
        </w:rPr>
        <w:t>engager</w:t>
      </w:r>
      <w:r w:rsidR="0046142F">
        <w:rPr>
          <w:lang w:eastAsia="en-US"/>
        </w:rPr>
        <w:t> :</w:t>
      </w:r>
    </w:p>
    <w:p w14:paraId="6D7C112E" w14:textId="77777777" w:rsidR="0046142F" w:rsidRDefault="003148C9" w:rsidP="0046142F">
      <w:pPr>
        <w:rPr>
          <w:lang w:eastAsia="en-US"/>
        </w:rPr>
      </w:pPr>
      <w:r>
        <w:rPr>
          <w:lang w:eastAsia="en-US"/>
        </w:rPr>
        <w:t>Tout en marchant</w:t>
      </w:r>
      <w:r w:rsidR="0046142F">
        <w:rPr>
          <w:lang w:eastAsia="en-US"/>
        </w:rPr>
        <w:t xml:space="preserve">, </w:t>
      </w:r>
      <w:r>
        <w:rPr>
          <w:lang w:eastAsia="en-US"/>
        </w:rPr>
        <w:t>l</w:t>
      </w:r>
      <w:r w:rsidR="0046142F">
        <w:rPr>
          <w:lang w:eastAsia="en-US"/>
        </w:rPr>
        <w:t>’</w:t>
      </w:r>
      <w:r>
        <w:rPr>
          <w:lang w:eastAsia="en-US"/>
        </w:rPr>
        <w:t>Auvergnat se disait</w:t>
      </w:r>
      <w:r w:rsidR="0046142F">
        <w:rPr>
          <w:lang w:eastAsia="en-US"/>
        </w:rPr>
        <w:t> :</w:t>
      </w:r>
    </w:p>
    <w:p w14:paraId="22915742" w14:textId="77777777" w:rsidR="0046142F" w:rsidRDefault="0046142F" w:rsidP="0046142F">
      <w:pPr>
        <w:rPr>
          <w:lang w:eastAsia="en-US"/>
        </w:rPr>
      </w:pPr>
      <w:r>
        <w:rPr>
          <w:lang w:eastAsia="en-US"/>
        </w:rPr>
        <w:t>— </w:t>
      </w:r>
      <w:r w:rsidR="003148C9">
        <w:rPr>
          <w:lang w:eastAsia="en-US"/>
        </w:rPr>
        <w:t>Louche-t-il</w:t>
      </w:r>
      <w:r>
        <w:rPr>
          <w:lang w:eastAsia="en-US"/>
        </w:rPr>
        <w:t xml:space="preserve">, </w:t>
      </w:r>
      <w:r w:rsidR="003148C9">
        <w:rPr>
          <w:lang w:eastAsia="en-US"/>
        </w:rPr>
        <w:t>ce gueux-là</w:t>
      </w:r>
      <w:r>
        <w:rPr>
          <w:lang w:eastAsia="en-US"/>
        </w:rPr>
        <w:t xml:space="preserve"> !… </w:t>
      </w:r>
      <w:r w:rsidR="003148C9">
        <w:rPr>
          <w:lang w:eastAsia="en-US"/>
        </w:rPr>
        <w:t>c</w:t>
      </w:r>
      <w:r>
        <w:rPr>
          <w:lang w:eastAsia="en-US"/>
        </w:rPr>
        <w:t>’</w:t>
      </w:r>
      <w:r w:rsidR="003148C9">
        <w:rPr>
          <w:lang w:eastAsia="en-US"/>
        </w:rPr>
        <w:t>est des manigances</w:t>
      </w:r>
      <w:r>
        <w:rPr>
          <w:lang w:eastAsia="en-US"/>
        </w:rPr>
        <w:t xml:space="preserve">, </w:t>
      </w:r>
      <w:r w:rsidR="003148C9">
        <w:rPr>
          <w:lang w:eastAsia="en-US"/>
        </w:rPr>
        <w:t>bien sûr</w:t>
      </w:r>
      <w:r>
        <w:rPr>
          <w:lang w:eastAsia="en-US"/>
        </w:rPr>
        <w:t> ?</w:t>
      </w:r>
    </w:p>
    <w:p w14:paraId="2962A34D" w14:textId="77777777" w:rsidR="0046142F" w:rsidRDefault="003148C9" w:rsidP="0046142F">
      <w:pPr>
        <w:rPr>
          <w:lang w:eastAsia="en-US"/>
        </w:rPr>
      </w:pPr>
      <w:r>
        <w:rPr>
          <w:lang w:eastAsia="en-US"/>
        </w:rPr>
        <w:t>Et il répétait</w:t>
      </w:r>
      <w:r w:rsidR="0046142F">
        <w:rPr>
          <w:lang w:eastAsia="en-US"/>
        </w:rPr>
        <w:t> :</w:t>
      </w:r>
    </w:p>
    <w:p w14:paraId="7F52116E" w14:textId="77777777" w:rsidR="0046142F" w:rsidRDefault="0046142F" w:rsidP="0046142F">
      <w:pPr>
        <w:rPr>
          <w:lang w:eastAsia="en-US"/>
        </w:rPr>
      </w:pPr>
      <w:r>
        <w:rPr>
          <w:lang w:eastAsia="en-US"/>
        </w:rPr>
        <w:t>— </w:t>
      </w:r>
      <w:r w:rsidR="003148C9">
        <w:rPr>
          <w:lang w:eastAsia="en-US"/>
        </w:rPr>
        <w:t>Romblon-Raison</w:t>
      </w:r>
      <w:r>
        <w:rPr>
          <w:lang w:eastAsia="en-US"/>
        </w:rPr>
        <w:t xml:space="preserve">… </w:t>
      </w:r>
      <w:r w:rsidR="003148C9">
        <w:rPr>
          <w:lang w:eastAsia="en-US"/>
        </w:rPr>
        <w:t>Romblon-Raison</w:t>
      </w:r>
      <w:r>
        <w:rPr>
          <w:lang w:eastAsia="en-US"/>
        </w:rPr>
        <w:t xml:space="preserve">… </w:t>
      </w:r>
      <w:r w:rsidR="003148C9">
        <w:rPr>
          <w:lang w:eastAsia="en-US"/>
        </w:rPr>
        <w:t>Romblon-Raison</w:t>
      </w:r>
      <w:r>
        <w:rPr>
          <w:lang w:eastAsia="en-US"/>
        </w:rPr>
        <w:t>…</w:t>
      </w:r>
    </w:p>
    <w:p w14:paraId="111C6E38" w14:textId="77777777" w:rsidR="0046142F" w:rsidRDefault="003148C9" w:rsidP="0046142F">
      <w:pPr>
        <w:rPr>
          <w:lang w:eastAsia="en-US"/>
        </w:rPr>
      </w:pPr>
      <w:r>
        <w:rPr>
          <w:lang w:eastAsia="en-US"/>
        </w:rPr>
        <w:lastRenderedPageBreak/>
        <w:t>Par une singulière coïncidence</w:t>
      </w:r>
      <w:r w:rsidR="0046142F">
        <w:rPr>
          <w:lang w:eastAsia="en-US"/>
        </w:rPr>
        <w:t xml:space="preserve">, </w:t>
      </w:r>
      <w:r>
        <w:rPr>
          <w:lang w:eastAsia="en-US"/>
        </w:rPr>
        <w:t>il y avait dans la rue de l</w:t>
      </w:r>
      <w:r w:rsidR="0046142F">
        <w:rPr>
          <w:lang w:eastAsia="en-US"/>
        </w:rPr>
        <w:t>’</w:t>
      </w:r>
      <w:r>
        <w:rPr>
          <w:lang w:eastAsia="en-US"/>
        </w:rPr>
        <w:t>Ancienne-Comédie en ce moment un superbe cavalier</w:t>
      </w:r>
      <w:r w:rsidR="0046142F">
        <w:rPr>
          <w:lang w:eastAsia="en-US"/>
        </w:rPr>
        <w:t xml:space="preserve">, </w:t>
      </w:r>
      <w:r>
        <w:rPr>
          <w:lang w:eastAsia="en-US"/>
        </w:rPr>
        <w:t>vêtu selon les règles du dandysme le plus irréprochable</w:t>
      </w:r>
      <w:r w:rsidR="0046142F">
        <w:rPr>
          <w:lang w:eastAsia="en-US"/>
        </w:rPr>
        <w:t xml:space="preserve">, </w:t>
      </w:r>
      <w:r>
        <w:rPr>
          <w:lang w:eastAsia="en-US"/>
        </w:rPr>
        <w:t>qui arpentait le trottoir en répétant</w:t>
      </w:r>
      <w:r w:rsidR="0046142F">
        <w:rPr>
          <w:lang w:eastAsia="en-US"/>
        </w:rPr>
        <w:t xml:space="preserve">, </w:t>
      </w:r>
      <w:r>
        <w:rPr>
          <w:lang w:eastAsia="en-US"/>
        </w:rPr>
        <w:t>lui aussi</w:t>
      </w:r>
      <w:r w:rsidR="0046142F">
        <w:rPr>
          <w:lang w:eastAsia="en-US"/>
        </w:rPr>
        <w:t xml:space="preserve">, </w:t>
      </w:r>
      <w:r>
        <w:rPr>
          <w:lang w:eastAsia="en-US"/>
        </w:rPr>
        <w:t>entre ses dents</w:t>
      </w:r>
      <w:r w:rsidR="0046142F">
        <w:rPr>
          <w:lang w:eastAsia="en-US"/>
        </w:rPr>
        <w:t> :</w:t>
      </w:r>
    </w:p>
    <w:p w14:paraId="12E49629" w14:textId="77777777" w:rsidR="0046142F" w:rsidRDefault="0046142F" w:rsidP="0046142F">
      <w:pPr>
        <w:rPr>
          <w:lang w:eastAsia="en-US"/>
        </w:rPr>
      </w:pPr>
      <w:r>
        <w:rPr>
          <w:lang w:eastAsia="en-US"/>
        </w:rPr>
        <w:t>— </w:t>
      </w:r>
      <w:r w:rsidR="003148C9">
        <w:rPr>
          <w:lang w:eastAsia="en-US"/>
        </w:rPr>
        <w:t>Romblon-Raison</w:t>
      </w:r>
      <w:r>
        <w:rPr>
          <w:lang w:eastAsia="en-US"/>
        </w:rPr>
        <w:t xml:space="preserve">… </w:t>
      </w:r>
      <w:r w:rsidR="003148C9">
        <w:rPr>
          <w:lang w:eastAsia="en-US"/>
        </w:rPr>
        <w:t>Romblon-Raison</w:t>
      </w:r>
      <w:r>
        <w:rPr>
          <w:lang w:eastAsia="en-US"/>
        </w:rPr>
        <w:t xml:space="preserve">… </w:t>
      </w:r>
      <w:r w:rsidR="003148C9">
        <w:rPr>
          <w:lang w:eastAsia="en-US"/>
        </w:rPr>
        <w:t>Romblon-Raison</w:t>
      </w:r>
      <w:r>
        <w:rPr>
          <w:lang w:eastAsia="en-US"/>
        </w:rPr>
        <w:t>.</w:t>
      </w:r>
    </w:p>
    <w:p w14:paraId="414394C7" w14:textId="77777777" w:rsidR="0046142F" w:rsidRDefault="003148C9" w:rsidP="0046142F">
      <w:pPr>
        <w:rPr>
          <w:lang w:eastAsia="en-US"/>
        </w:rPr>
      </w:pPr>
      <w:r>
        <w:rPr>
          <w:lang w:eastAsia="en-US"/>
        </w:rPr>
        <w:t>Ce beau cavalier était entré tout à l</w:t>
      </w:r>
      <w:r w:rsidR="0046142F">
        <w:rPr>
          <w:lang w:eastAsia="en-US"/>
        </w:rPr>
        <w:t>’</w:t>
      </w:r>
      <w:r>
        <w:rPr>
          <w:lang w:eastAsia="en-US"/>
        </w:rPr>
        <w:t>heure chez madame la marquise et venait d</w:t>
      </w:r>
      <w:r w:rsidR="0046142F">
        <w:rPr>
          <w:lang w:eastAsia="en-US"/>
        </w:rPr>
        <w:t>’</w:t>
      </w:r>
      <w:r>
        <w:rPr>
          <w:lang w:eastAsia="en-US"/>
        </w:rPr>
        <w:t>en ressortir</w:t>
      </w:r>
      <w:r w:rsidR="0046142F">
        <w:rPr>
          <w:lang w:eastAsia="en-US"/>
        </w:rPr>
        <w:t xml:space="preserve">, </w:t>
      </w:r>
      <w:r>
        <w:rPr>
          <w:lang w:eastAsia="en-US"/>
        </w:rPr>
        <w:t>n</w:t>
      </w:r>
      <w:r w:rsidR="0046142F">
        <w:rPr>
          <w:lang w:eastAsia="en-US"/>
        </w:rPr>
        <w:t>’</w:t>
      </w:r>
      <w:r>
        <w:rPr>
          <w:lang w:eastAsia="en-US"/>
        </w:rPr>
        <w:t>ayant trouvé personne</w:t>
      </w:r>
      <w:r w:rsidR="0046142F">
        <w:rPr>
          <w:lang w:eastAsia="en-US"/>
        </w:rPr>
        <w:t>.</w:t>
      </w:r>
    </w:p>
    <w:p w14:paraId="5ACFD828" w14:textId="77777777" w:rsidR="0046142F" w:rsidRDefault="003148C9" w:rsidP="0046142F">
      <w:pPr>
        <w:rPr>
          <w:lang w:eastAsia="en-US"/>
        </w:rPr>
      </w:pPr>
      <w:r>
        <w:rPr>
          <w:lang w:eastAsia="en-US"/>
        </w:rPr>
        <w:t>L</w:t>
      </w:r>
      <w:r w:rsidR="0046142F">
        <w:rPr>
          <w:lang w:eastAsia="en-US"/>
        </w:rPr>
        <w:t>’</w:t>
      </w:r>
      <w:r>
        <w:rPr>
          <w:lang w:eastAsia="en-US"/>
        </w:rPr>
        <w:t>Auvergnat franchit le seuil de la marquise</w:t>
      </w:r>
      <w:r w:rsidR="0046142F">
        <w:rPr>
          <w:lang w:eastAsia="en-US"/>
        </w:rPr>
        <w:t>.</w:t>
      </w:r>
    </w:p>
    <w:p w14:paraId="24C5FD06" w14:textId="77777777" w:rsidR="0046142F" w:rsidRDefault="003148C9" w:rsidP="0046142F">
      <w:pPr>
        <w:rPr>
          <w:lang w:eastAsia="en-US"/>
        </w:rPr>
      </w:pPr>
      <w:r>
        <w:rPr>
          <w:lang w:eastAsia="en-US"/>
        </w:rPr>
        <w:t>Le beau cavalier s</w:t>
      </w:r>
      <w:r w:rsidR="0046142F">
        <w:rPr>
          <w:lang w:eastAsia="en-US"/>
        </w:rPr>
        <w:t>’</w:t>
      </w:r>
      <w:r>
        <w:rPr>
          <w:lang w:eastAsia="en-US"/>
        </w:rPr>
        <w:t>arrêta devant la porte</w:t>
      </w:r>
      <w:r w:rsidR="0046142F">
        <w:rPr>
          <w:lang w:eastAsia="en-US"/>
        </w:rPr>
        <w:t xml:space="preserve">. </w:t>
      </w:r>
      <w:r>
        <w:rPr>
          <w:lang w:eastAsia="en-US"/>
        </w:rPr>
        <w:t>Il rêvait profondément</w:t>
      </w:r>
      <w:r w:rsidR="0046142F">
        <w:rPr>
          <w:lang w:eastAsia="en-US"/>
        </w:rPr>
        <w:t>.</w:t>
      </w:r>
    </w:p>
    <w:p w14:paraId="422BB727" w14:textId="6CD114CC" w:rsidR="0046142F" w:rsidRDefault="003148C9" w:rsidP="0046142F">
      <w:pPr>
        <w:rPr>
          <w:lang w:eastAsia="en-US"/>
        </w:rPr>
      </w:pPr>
      <w:r>
        <w:rPr>
          <w:lang w:eastAsia="en-US"/>
        </w:rPr>
        <w:t>L</w:t>
      </w:r>
      <w:r w:rsidR="0046142F">
        <w:rPr>
          <w:lang w:eastAsia="en-US"/>
        </w:rPr>
        <w:t>’</w:t>
      </w:r>
      <w:r>
        <w:rPr>
          <w:lang w:eastAsia="en-US"/>
        </w:rPr>
        <w:t>Auvergnat redescendit et vint se planter de faction sur le trottoir</w:t>
      </w:r>
      <w:r w:rsidR="0046142F">
        <w:rPr>
          <w:lang w:eastAsia="en-US"/>
        </w:rPr>
        <w:t xml:space="preserve">. </w:t>
      </w:r>
      <w:r w:rsidR="006C2AE1">
        <w:rPr>
          <w:lang w:eastAsia="en-US"/>
        </w:rPr>
        <w:t>—</w:t>
      </w:r>
      <w:r w:rsidR="0046142F">
        <w:rPr>
          <w:lang w:eastAsia="en-US"/>
        </w:rPr>
        <w:t xml:space="preserve"> </w:t>
      </w:r>
      <w:r>
        <w:rPr>
          <w:lang w:eastAsia="en-US"/>
        </w:rPr>
        <w:t>Il regarda son voisin le beau cavalier et se dit</w:t>
      </w:r>
      <w:r w:rsidR="0046142F">
        <w:rPr>
          <w:lang w:eastAsia="en-US"/>
        </w:rPr>
        <w:t> :</w:t>
      </w:r>
    </w:p>
    <w:p w14:paraId="78F6CB50" w14:textId="77777777" w:rsidR="0046142F" w:rsidRDefault="0046142F" w:rsidP="0046142F">
      <w:pPr>
        <w:rPr>
          <w:lang w:eastAsia="en-US"/>
        </w:rPr>
      </w:pPr>
      <w:r>
        <w:rPr>
          <w:lang w:eastAsia="en-US"/>
        </w:rPr>
        <w:t>— </w:t>
      </w:r>
      <w:r w:rsidR="003148C9">
        <w:rPr>
          <w:lang w:eastAsia="en-US"/>
        </w:rPr>
        <w:t>Il a l</w:t>
      </w:r>
      <w:r>
        <w:rPr>
          <w:lang w:eastAsia="en-US"/>
        </w:rPr>
        <w:t>’</w:t>
      </w:r>
      <w:r w:rsidR="003148C9">
        <w:rPr>
          <w:lang w:eastAsia="en-US"/>
        </w:rPr>
        <w:t>air un peu riche</w:t>
      </w:r>
      <w:r>
        <w:rPr>
          <w:lang w:eastAsia="en-US"/>
        </w:rPr>
        <w:t xml:space="preserve">, </w:t>
      </w:r>
      <w:r w:rsidR="003148C9">
        <w:rPr>
          <w:lang w:eastAsia="en-US"/>
        </w:rPr>
        <w:t>celui-là</w:t>
      </w:r>
      <w:r>
        <w:rPr>
          <w:lang w:eastAsia="en-US"/>
        </w:rPr>
        <w:t> !</w:t>
      </w:r>
    </w:p>
    <w:p w14:paraId="48AB6D7D" w14:textId="77777777" w:rsidR="0046142F" w:rsidRDefault="003148C9" w:rsidP="0046142F">
      <w:pPr>
        <w:rPr>
          <w:lang w:eastAsia="en-US"/>
        </w:rPr>
      </w:pPr>
      <w:r>
        <w:rPr>
          <w:lang w:eastAsia="en-US"/>
        </w:rPr>
        <w:t>Puis il ajouta</w:t>
      </w:r>
      <w:r w:rsidR="0046142F">
        <w:rPr>
          <w:lang w:eastAsia="en-US"/>
        </w:rPr>
        <w:t> :</w:t>
      </w:r>
    </w:p>
    <w:p w14:paraId="16774228" w14:textId="77777777" w:rsidR="0046142F" w:rsidRDefault="0046142F" w:rsidP="0046142F">
      <w:pPr>
        <w:rPr>
          <w:lang w:eastAsia="en-US"/>
        </w:rPr>
      </w:pPr>
      <w:r>
        <w:rPr>
          <w:lang w:eastAsia="en-US"/>
        </w:rPr>
        <w:t>— </w:t>
      </w:r>
      <w:r w:rsidR="003148C9">
        <w:rPr>
          <w:lang w:eastAsia="en-US"/>
        </w:rPr>
        <w:t>Si je fais faction ici pendant deux heures</w:t>
      </w:r>
      <w:r>
        <w:rPr>
          <w:lang w:eastAsia="en-US"/>
        </w:rPr>
        <w:t xml:space="preserve">, </w:t>
      </w:r>
      <w:r w:rsidR="003148C9">
        <w:rPr>
          <w:lang w:eastAsia="en-US"/>
        </w:rPr>
        <w:t>les vingt sous du gueux qui louche</w:t>
      </w:r>
      <w:r>
        <w:rPr>
          <w:lang w:eastAsia="en-US"/>
        </w:rPr>
        <w:t xml:space="preserve">, </w:t>
      </w:r>
      <w:r w:rsidR="003148C9">
        <w:rPr>
          <w:lang w:eastAsia="en-US"/>
        </w:rPr>
        <w:t>ça ne pèsera pas lourd</w:t>
      </w:r>
      <w:r>
        <w:rPr>
          <w:lang w:eastAsia="en-US"/>
        </w:rPr>
        <w:t xml:space="preserve">… </w:t>
      </w:r>
      <w:r w:rsidR="003148C9">
        <w:rPr>
          <w:lang w:eastAsia="en-US"/>
        </w:rPr>
        <w:t>Voyons voir</w:t>
      </w:r>
      <w:r>
        <w:rPr>
          <w:lang w:eastAsia="en-US"/>
        </w:rPr>
        <w:t>.</w:t>
      </w:r>
    </w:p>
    <w:p w14:paraId="28832DA7" w14:textId="28159D5D" w:rsidR="0046142F" w:rsidRDefault="0046142F" w:rsidP="0046142F">
      <w:pPr>
        <w:rPr>
          <w:lang w:eastAsia="en-US"/>
        </w:rPr>
      </w:pPr>
      <w:r>
        <w:rPr>
          <w:lang w:eastAsia="en-US"/>
        </w:rPr>
        <w:t>— </w:t>
      </w:r>
      <w:r w:rsidR="003148C9">
        <w:rPr>
          <w:lang w:eastAsia="en-US"/>
        </w:rPr>
        <w:t>Sans vous commander</w:t>
      </w:r>
      <w:r>
        <w:rPr>
          <w:lang w:eastAsia="en-US"/>
        </w:rPr>
        <w:t xml:space="preserve">, </w:t>
      </w:r>
      <w:r w:rsidR="003148C9">
        <w:rPr>
          <w:lang w:eastAsia="en-US"/>
        </w:rPr>
        <w:t>bourgeois</w:t>
      </w:r>
      <w:r>
        <w:rPr>
          <w:lang w:eastAsia="en-US"/>
        </w:rPr>
        <w:t xml:space="preserve">, </w:t>
      </w:r>
      <w:r w:rsidR="003148C9">
        <w:rPr>
          <w:lang w:eastAsia="en-US"/>
        </w:rPr>
        <w:t>dit-il tout haut</w:t>
      </w:r>
      <w:r>
        <w:rPr>
          <w:lang w:eastAsia="en-US"/>
        </w:rPr>
        <w:t xml:space="preserve">, </w:t>
      </w:r>
      <w:r w:rsidR="006C2AE1">
        <w:rPr>
          <w:lang w:eastAsia="en-US"/>
        </w:rPr>
        <w:t>—</w:t>
      </w:r>
      <w:r>
        <w:rPr>
          <w:lang w:eastAsia="en-US"/>
        </w:rPr>
        <w:t xml:space="preserve"> </w:t>
      </w:r>
      <w:r w:rsidR="003148C9">
        <w:rPr>
          <w:lang w:eastAsia="en-US"/>
        </w:rPr>
        <w:t>cette lettre-là est peut-être bien pour vous</w:t>
      </w:r>
      <w:r>
        <w:rPr>
          <w:lang w:eastAsia="en-US"/>
        </w:rPr>
        <w:t xml:space="preserve">… </w:t>
      </w:r>
      <w:r w:rsidR="003148C9">
        <w:rPr>
          <w:lang w:eastAsia="en-US"/>
        </w:rPr>
        <w:t>Attention</w:t>
      </w:r>
      <w:r>
        <w:rPr>
          <w:lang w:eastAsia="en-US"/>
        </w:rPr>
        <w:t xml:space="preserve">… </w:t>
      </w:r>
      <w:r w:rsidR="003148C9">
        <w:rPr>
          <w:lang w:eastAsia="en-US"/>
        </w:rPr>
        <w:t>Romblon</w:t>
      </w:r>
      <w:r>
        <w:rPr>
          <w:lang w:eastAsia="en-US"/>
        </w:rPr>
        <w:t>…</w:t>
      </w:r>
    </w:p>
    <w:p w14:paraId="50518DCC" w14:textId="77777777" w:rsidR="0046142F" w:rsidRDefault="0046142F" w:rsidP="0046142F">
      <w:pPr>
        <w:rPr>
          <w:lang w:eastAsia="en-US"/>
        </w:rPr>
      </w:pPr>
      <w:r>
        <w:rPr>
          <w:lang w:eastAsia="en-US"/>
        </w:rPr>
        <w:t>— </w:t>
      </w:r>
      <w:r w:rsidR="003148C9">
        <w:rPr>
          <w:lang w:eastAsia="en-US"/>
        </w:rPr>
        <w:t>Raison</w:t>
      </w:r>
      <w:r>
        <w:rPr>
          <w:lang w:eastAsia="en-US"/>
        </w:rPr>
        <w:t xml:space="preserve"> ! </w:t>
      </w:r>
      <w:r w:rsidR="003148C9">
        <w:rPr>
          <w:lang w:eastAsia="en-US"/>
        </w:rPr>
        <w:t>répliqua aussitôt Mazurke</w:t>
      </w:r>
      <w:r>
        <w:rPr>
          <w:lang w:eastAsia="en-US"/>
        </w:rPr>
        <w:t>.</w:t>
      </w:r>
    </w:p>
    <w:p w14:paraId="633C187C" w14:textId="77777777" w:rsidR="0046142F" w:rsidRDefault="003148C9" w:rsidP="0046142F">
      <w:pPr>
        <w:rPr>
          <w:lang w:eastAsia="en-US"/>
        </w:rPr>
      </w:pPr>
      <w:r>
        <w:rPr>
          <w:lang w:eastAsia="en-US"/>
        </w:rPr>
        <w:t>Car c</w:t>
      </w:r>
      <w:r w:rsidR="0046142F">
        <w:rPr>
          <w:lang w:eastAsia="en-US"/>
        </w:rPr>
        <w:t>’</w:t>
      </w:r>
      <w:r>
        <w:rPr>
          <w:lang w:eastAsia="en-US"/>
        </w:rPr>
        <w:t>était Mazurke</w:t>
      </w:r>
      <w:r w:rsidR="0046142F">
        <w:rPr>
          <w:lang w:eastAsia="en-US"/>
        </w:rPr>
        <w:t xml:space="preserve">, </w:t>
      </w:r>
      <w:r>
        <w:rPr>
          <w:lang w:eastAsia="en-US"/>
        </w:rPr>
        <w:t>ce superbe cavalier</w:t>
      </w:r>
      <w:r w:rsidR="0046142F">
        <w:rPr>
          <w:lang w:eastAsia="en-US"/>
        </w:rPr>
        <w:t>.</w:t>
      </w:r>
    </w:p>
    <w:p w14:paraId="50479EF7" w14:textId="77777777" w:rsidR="0046142F" w:rsidRDefault="003148C9" w:rsidP="0046142F">
      <w:pPr>
        <w:rPr>
          <w:lang w:eastAsia="en-US"/>
        </w:rPr>
      </w:pPr>
      <w:r>
        <w:rPr>
          <w:lang w:eastAsia="en-US"/>
        </w:rPr>
        <w:t>Mazurke qui</w:t>
      </w:r>
      <w:r w:rsidR="0046142F">
        <w:rPr>
          <w:lang w:eastAsia="en-US"/>
        </w:rPr>
        <w:t xml:space="preserve">, </w:t>
      </w:r>
      <w:r>
        <w:rPr>
          <w:lang w:eastAsia="en-US"/>
        </w:rPr>
        <w:t>tout en réfléchissant</w:t>
      </w:r>
      <w:r w:rsidR="0046142F">
        <w:rPr>
          <w:lang w:eastAsia="en-US"/>
        </w:rPr>
        <w:t xml:space="preserve">, </w:t>
      </w:r>
      <w:r>
        <w:rPr>
          <w:lang w:eastAsia="en-US"/>
        </w:rPr>
        <w:t>répétait comme un refrain ces mots étranges trouvés dans le portefeuille du squelette</w:t>
      </w:r>
      <w:r w:rsidR="0046142F">
        <w:rPr>
          <w:lang w:eastAsia="en-US"/>
        </w:rPr>
        <w:t> :</w:t>
      </w:r>
    </w:p>
    <w:p w14:paraId="2B28DE25" w14:textId="77777777" w:rsidR="0046142F" w:rsidRDefault="0046142F" w:rsidP="0046142F">
      <w:pPr>
        <w:rPr>
          <w:lang w:eastAsia="en-US"/>
        </w:rPr>
      </w:pPr>
      <w:r>
        <w:rPr>
          <w:lang w:eastAsia="en-US"/>
        </w:rPr>
        <w:t>— </w:t>
      </w:r>
      <w:r w:rsidR="003148C9">
        <w:rPr>
          <w:lang w:eastAsia="en-US"/>
        </w:rPr>
        <w:t>Romblon-Raison</w:t>
      </w:r>
      <w:r>
        <w:rPr>
          <w:lang w:eastAsia="en-US"/>
        </w:rPr>
        <w:t>…</w:t>
      </w:r>
    </w:p>
    <w:p w14:paraId="5C871D6A" w14:textId="77777777" w:rsidR="0046142F" w:rsidRDefault="003148C9" w:rsidP="0046142F">
      <w:pPr>
        <w:rPr>
          <w:lang w:eastAsia="en-US"/>
        </w:rPr>
      </w:pPr>
      <w:r>
        <w:rPr>
          <w:lang w:eastAsia="en-US"/>
        </w:rPr>
        <w:lastRenderedPageBreak/>
        <w:t>Le commissionnaire lui tendit la lettre</w:t>
      </w:r>
      <w:r w:rsidR="0046142F">
        <w:rPr>
          <w:lang w:eastAsia="en-US"/>
        </w:rPr>
        <w:t xml:space="preserve">, </w:t>
      </w:r>
      <w:r>
        <w:rPr>
          <w:lang w:eastAsia="en-US"/>
        </w:rPr>
        <w:t>mais il se ravisa</w:t>
      </w:r>
      <w:r w:rsidR="0046142F">
        <w:rPr>
          <w:lang w:eastAsia="en-US"/>
        </w:rPr>
        <w:t>.</w:t>
      </w:r>
    </w:p>
    <w:p w14:paraId="42BA6FF4" w14:textId="7E213B19"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que</w:t>
      </w:r>
      <w:r>
        <w:rPr>
          <w:lang w:eastAsia="en-US"/>
        </w:rPr>
        <w:t xml:space="preserve">… </w:t>
      </w:r>
      <w:r w:rsidR="003148C9">
        <w:rPr>
          <w:lang w:eastAsia="en-US"/>
        </w:rPr>
        <w:t>dit-il en se grattant l</w:t>
      </w:r>
      <w:r>
        <w:rPr>
          <w:lang w:eastAsia="en-US"/>
        </w:rPr>
        <w:t>’</w:t>
      </w:r>
      <w:r w:rsidR="003148C9">
        <w:rPr>
          <w:lang w:eastAsia="en-US"/>
        </w:rPr>
        <w:t>oreille</w:t>
      </w:r>
      <w:r>
        <w:rPr>
          <w:lang w:eastAsia="en-US"/>
        </w:rPr>
        <w:t xml:space="preserve"> ; </w:t>
      </w:r>
      <w:r w:rsidR="006C2AE1">
        <w:rPr>
          <w:lang w:eastAsia="en-US"/>
        </w:rPr>
        <w:t>—</w:t>
      </w:r>
      <w:r>
        <w:rPr>
          <w:lang w:eastAsia="en-US"/>
        </w:rPr>
        <w:t xml:space="preserve"> </w:t>
      </w:r>
      <w:r w:rsidR="003148C9">
        <w:rPr>
          <w:lang w:eastAsia="en-US"/>
        </w:rPr>
        <w:t>le monsieur doit être très gros</w:t>
      </w:r>
      <w:r>
        <w:rPr>
          <w:lang w:eastAsia="en-US"/>
        </w:rPr>
        <w:t xml:space="preserve">, </w:t>
      </w:r>
      <w:r w:rsidR="003148C9">
        <w:rPr>
          <w:lang w:eastAsia="en-US"/>
        </w:rPr>
        <w:t>qu</w:t>
      </w:r>
      <w:r>
        <w:rPr>
          <w:lang w:eastAsia="en-US"/>
        </w:rPr>
        <w:t>’</w:t>
      </w:r>
      <w:r w:rsidR="003148C9">
        <w:rPr>
          <w:lang w:eastAsia="en-US"/>
        </w:rPr>
        <w:t>on m</w:t>
      </w:r>
      <w:r>
        <w:rPr>
          <w:lang w:eastAsia="en-US"/>
        </w:rPr>
        <w:t>’</w:t>
      </w:r>
      <w:r w:rsidR="003148C9">
        <w:rPr>
          <w:lang w:eastAsia="en-US"/>
        </w:rPr>
        <w:t>a bien recommandé</w:t>
      </w:r>
      <w:r>
        <w:rPr>
          <w:lang w:eastAsia="en-US"/>
        </w:rPr>
        <w:t> !</w:t>
      </w:r>
    </w:p>
    <w:p w14:paraId="28150C89" w14:textId="77777777" w:rsidR="0046142F" w:rsidRDefault="0046142F" w:rsidP="0046142F">
      <w:pPr>
        <w:rPr>
          <w:lang w:eastAsia="en-US"/>
        </w:rPr>
      </w:pPr>
      <w:r>
        <w:rPr>
          <w:lang w:eastAsia="en-US"/>
        </w:rPr>
        <w:t>— </w:t>
      </w:r>
      <w:r w:rsidR="003148C9">
        <w:t>J</w:t>
      </w:r>
      <w:r>
        <w:t>’</w:t>
      </w:r>
      <w:r w:rsidR="003148C9">
        <w:t>ai b</w:t>
      </w:r>
      <w:r w:rsidR="003148C9">
        <w:rPr>
          <w:lang w:eastAsia="en-US"/>
        </w:rPr>
        <w:t>eaucoup maigri ces jours-ci</w:t>
      </w:r>
      <w:r>
        <w:rPr>
          <w:lang w:eastAsia="en-US"/>
        </w:rPr>
        <w:t xml:space="preserve">, </w:t>
      </w:r>
      <w:r w:rsidR="003148C9">
        <w:rPr>
          <w:lang w:eastAsia="en-US"/>
        </w:rPr>
        <w:t>répondit Mazurke</w:t>
      </w:r>
      <w:r>
        <w:rPr>
          <w:lang w:eastAsia="en-US"/>
        </w:rPr>
        <w:t>.</w:t>
      </w:r>
    </w:p>
    <w:p w14:paraId="5C7DCFD9"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donc ça</w:t>
      </w:r>
      <w:r>
        <w:rPr>
          <w:lang w:eastAsia="en-US"/>
        </w:rPr>
        <w:t> !</w:t>
      </w:r>
    </w:p>
    <w:p w14:paraId="2BA59D53" w14:textId="77777777" w:rsidR="0046142F" w:rsidRDefault="0046142F" w:rsidP="0046142F">
      <w:pPr>
        <w:rPr>
          <w:lang w:eastAsia="en-US"/>
        </w:rPr>
      </w:pPr>
      <w:r>
        <w:rPr>
          <w:lang w:eastAsia="en-US"/>
        </w:rPr>
        <w:t>— </w:t>
      </w:r>
      <w:r w:rsidR="003148C9">
        <w:rPr>
          <w:lang w:eastAsia="en-US"/>
        </w:rPr>
        <w:t>Donne</w:t>
      </w:r>
      <w:r>
        <w:rPr>
          <w:lang w:eastAsia="en-US"/>
        </w:rPr>
        <w:t> !</w:t>
      </w:r>
    </w:p>
    <w:p w14:paraId="6099F269" w14:textId="77777777" w:rsidR="0046142F" w:rsidRDefault="003148C9" w:rsidP="0046142F">
      <w:pPr>
        <w:rPr>
          <w:lang w:eastAsia="en-US"/>
        </w:rPr>
      </w:pPr>
      <w:r>
        <w:rPr>
          <w:lang w:eastAsia="en-US"/>
        </w:rPr>
        <w:t>Comme l</w:t>
      </w:r>
      <w:r w:rsidR="0046142F">
        <w:rPr>
          <w:lang w:eastAsia="en-US"/>
        </w:rPr>
        <w:t>’</w:t>
      </w:r>
      <w:r>
        <w:rPr>
          <w:lang w:eastAsia="en-US"/>
        </w:rPr>
        <w:t>Auvergnat hésitait</w:t>
      </w:r>
      <w:r w:rsidR="0046142F">
        <w:rPr>
          <w:lang w:eastAsia="en-US"/>
        </w:rPr>
        <w:t xml:space="preserve">, </w:t>
      </w:r>
      <w:r>
        <w:rPr>
          <w:lang w:eastAsia="en-US"/>
        </w:rPr>
        <w:t>Mazurke lui arracha la lettre et lui mit une pièce de cinq francs dans la main</w:t>
      </w:r>
      <w:r w:rsidR="0046142F">
        <w:rPr>
          <w:lang w:eastAsia="en-US"/>
        </w:rPr>
        <w:t>.</w:t>
      </w:r>
    </w:p>
    <w:p w14:paraId="434CA06C" w14:textId="7EAF8069" w:rsidR="0046142F" w:rsidRDefault="0046142F" w:rsidP="0046142F">
      <w:pPr>
        <w:rPr>
          <w:lang w:eastAsia="en-US"/>
        </w:rPr>
      </w:pPr>
      <w:r>
        <w:rPr>
          <w:lang w:eastAsia="en-US"/>
        </w:rPr>
        <w:t>— </w:t>
      </w:r>
      <w:proofErr w:type="spellStart"/>
      <w:r w:rsidR="003148C9">
        <w:rPr>
          <w:lang w:eastAsia="en-US"/>
        </w:rPr>
        <w:t>Fichtrrra</w:t>
      </w:r>
      <w:proofErr w:type="spellEnd"/>
      <w:r>
        <w:rPr>
          <w:lang w:eastAsia="en-US"/>
        </w:rPr>
        <w:t xml:space="preserve"> ! </w:t>
      </w:r>
      <w:r w:rsidR="003148C9">
        <w:rPr>
          <w:lang w:eastAsia="en-US"/>
        </w:rPr>
        <w:t>s</w:t>
      </w:r>
      <w:r>
        <w:rPr>
          <w:lang w:eastAsia="en-US"/>
        </w:rPr>
        <w:t>’</w:t>
      </w:r>
      <w:r w:rsidR="003148C9">
        <w:rPr>
          <w:lang w:eastAsia="en-US"/>
        </w:rPr>
        <w:t>écria l</w:t>
      </w:r>
      <w:r>
        <w:rPr>
          <w:lang w:eastAsia="en-US"/>
        </w:rPr>
        <w:t>’</w:t>
      </w:r>
      <w:r w:rsidR="003148C9">
        <w:rPr>
          <w:lang w:eastAsia="en-US"/>
        </w:rPr>
        <w:t xml:space="preserve">enfant de </w:t>
      </w:r>
      <w:r w:rsidR="003148C9">
        <w:t>l</w:t>
      </w:r>
      <w:r>
        <w:rPr>
          <w:lang w:eastAsia="en-US"/>
        </w:rPr>
        <w:t>’</w:t>
      </w:r>
      <w:r w:rsidR="003148C9">
        <w:rPr>
          <w:lang w:eastAsia="en-US"/>
        </w:rPr>
        <w:t>Auvergne</w:t>
      </w:r>
      <w:r>
        <w:rPr>
          <w:lang w:eastAsia="en-US"/>
        </w:rPr>
        <w:t xml:space="preserve"> ; </w:t>
      </w:r>
      <w:r w:rsidR="006C2AE1">
        <w:rPr>
          <w:lang w:eastAsia="en-US"/>
        </w:rPr>
        <w:t>—</w:t>
      </w:r>
      <w:r>
        <w:rPr>
          <w:lang w:eastAsia="en-US"/>
        </w:rPr>
        <w:t xml:space="preserve"> </w:t>
      </w:r>
      <w:r w:rsidR="003148C9">
        <w:rPr>
          <w:lang w:eastAsia="en-US"/>
        </w:rPr>
        <w:t>ah</w:t>
      </w:r>
      <w:r>
        <w:rPr>
          <w:lang w:eastAsia="en-US"/>
        </w:rPr>
        <w:t xml:space="preserve"> ! </w:t>
      </w:r>
      <w:proofErr w:type="spellStart"/>
      <w:r w:rsidR="003148C9">
        <w:rPr>
          <w:lang w:eastAsia="en-US"/>
        </w:rPr>
        <w:t>bougrrri</w:t>
      </w:r>
      <w:proofErr w:type="spellEnd"/>
      <w:r>
        <w:rPr>
          <w:lang w:eastAsia="en-US"/>
        </w:rPr>
        <w:t xml:space="preserve"> !… </w:t>
      </w:r>
      <w:proofErr w:type="spellStart"/>
      <w:r w:rsidR="003148C9">
        <w:rPr>
          <w:lang w:eastAsia="en-US"/>
        </w:rPr>
        <w:t>bougrrri</w:t>
      </w:r>
      <w:proofErr w:type="spellEnd"/>
      <w:r>
        <w:rPr>
          <w:lang w:eastAsia="en-US"/>
        </w:rPr>
        <w:t xml:space="preserve"> !… </w:t>
      </w:r>
      <w:r w:rsidR="003148C9">
        <w:rPr>
          <w:lang w:eastAsia="en-US"/>
        </w:rPr>
        <w:t>Riche comme un puits</w:t>
      </w:r>
      <w:r>
        <w:rPr>
          <w:lang w:eastAsia="en-US"/>
        </w:rPr>
        <w:t xml:space="preserve">… </w:t>
      </w:r>
      <w:r w:rsidR="003148C9">
        <w:rPr>
          <w:lang w:eastAsia="en-US"/>
        </w:rPr>
        <w:t>c</w:t>
      </w:r>
      <w:r>
        <w:rPr>
          <w:lang w:eastAsia="en-US"/>
        </w:rPr>
        <w:t>’</w:t>
      </w:r>
      <w:r w:rsidR="003148C9">
        <w:rPr>
          <w:lang w:eastAsia="en-US"/>
        </w:rPr>
        <w:t>est ça</w:t>
      </w:r>
      <w:r>
        <w:rPr>
          <w:lang w:eastAsia="en-US"/>
        </w:rPr>
        <w:t xml:space="preserve"> !… </w:t>
      </w:r>
      <w:r w:rsidR="003148C9">
        <w:rPr>
          <w:lang w:eastAsia="en-US"/>
        </w:rPr>
        <w:t>c</w:t>
      </w:r>
      <w:r>
        <w:rPr>
          <w:lang w:eastAsia="en-US"/>
        </w:rPr>
        <w:t>’</w:t>
      </w:r>
      <w:r w:rsidR="003148C9">
        <w:rPr>
          <w:lang w:eastAsia="en-US"/>
        </w:rPr>
        <w:t>est ça</w:t>
      </w:r>
      <w:r>
        <w:rPr>
          <w:lang w:eastAsia="en-US"/>
        </w:rPr>
        <w:t xml:space="preserve"> !… </w:t>
      </w:r>
      <w:r w:rsidR="003148C9">
        <w:rPr>
          <w:lang w:eastAsia="en-US"/>
        </w:rPr>
        <w:t>N</w:t>
      </w:r>
      <w:r>
        <w:rPr>
          <w:lang w:eastAsia="en-US"/>
        </w:rPr>
        <w:t>’</w:t>
      </w:r>
      <w:r w:rsidR="003148C9">
        <w:rPr>
          <w:lang w:eastAsia="en-US"/>
        </w:rPr>
        <w:t>y a pas de réponse pour le gueux qui louche</w:t>
      </w:r>
      <w:r>
        <w:rPr>
          <w:lang w:eastAsia="en-US"/>
        </w:rPr>
        <w:t> ?</w:t>
      </w:r>
    </w:p>
    <w:p w14:paraId="0E8340D6" w14:textId="3E45BC1E" w:rsidR="0046142F" w:rsidRDefault="0046142F" w:rsidP="0046142F">
      <w:pPr>
        <w:rPr>
          <w:lang w:eastAsia="en-US"/>
        </w:rPr>
      </w:pPr>
      <w:r>
        <w:rPr>
          <w:lang w:eastAsia="en-US"/>
        </w:rPr>
        <w:t>— </w:t>
      </w:r>
      <w:r w:rsidR="003148C9">
        <w:rPr>
          <w:lang w:eastAsia="en-US"/>
        </w:rPr>
        <w:t>Qui louche</w:t>
      </w:r>
      <w:r>
        <w:rPr>
          <w:lang w:eastAsia="en-US"/>
        </w:rPr>
        <w:t xml:space="preserve"> ?… </w:t>
      </w:r>
      <w:r w:rsidR="003148C9">
        <w:rPr>
          <w:lang w:eastAsia="en-US"/>
        </w:rPr>
        <w:t>répéta Mazurke</w:t>
      </w:r>
      <w:r>
        <w:rPr>
          <w:lang w:eastAsia="en-US"/>
        </w:rPr>
        <w:t xml:space="preserve"> ; </w:t>
      </w:r>
      <w:r w:rsidR="006C2AE1">
        <w:rPr>
          <w:lang w:eastAsia="en-US"/>
        </w:rPr>
        <w:t>—</w:t>
      </w:r>
      <w:r>
        <w:rPr>
          <w:lang w:eastAsia="en-US"/>
        </w:rPr>
        <w:t xml:space="preserve"> </w:t>
      </w:r>
      <w:r w:rsidR="003148C9">
        <w:rPr>
          <w:lang w:eastAsia="en-US"/>
        </w:rPr>
        <w:t>non</w:t>
      </w:r>
      <w:r>
        <w:rPr>
          <w:lang w:eastAsia="en-US"/>
        </w:rPr>
        <w:t xml:space="preserve">… </w:t>
      </w:r>
      <w:r w:rsidR="003148C9">
        <w:rPr>
          <w:lang w:eastAsia="en-US"/>
        </w:rPr>
        <w:t>va</w:t>
      </w:r>
      <w:r>
        <w:rPr>
          <w:lang w:eastAsia="en-US"/>
        </w:rPr>
        <w:t> !</w:t>
      </w:r>
    </w:p>
    <w:p w14:paraId="29689817" w14:textId="77777777" w:rsidR="0046142F" w:rsidRDefault="003148C9" w:rsidP="0046142F">
      <w:pPr>
        <w:rPr>
          <w:lang w:eastAsia="en-US"/>
        </w:rPr>
      </w:pPr>
      <w:r>
        <w:rPr>
          <w:lang w:eastAsia="en-US"/>
        </w:rPr>
        <w:t>L</w:t>
      </w:r>
      <w:r w:rsidR="0046142F">
        <w:rPr>
          <w:lang w:eastAsia="en-US"/>
        </w:rPr>
        <w:t>’</w:t>
      </w:r>
      <w:r>
        <w:rPr>
          <w:lang w:eastAsia="en-US"/>
        </w:rPr>
        <w:t>Auvergnat se paya plusieurs canons et alla</w:t>
      </w:r>
      <w:r w:rsidR="0046142F">
        <w:rPr>
          <w:lang w:eastAsia="en-US"/>
        </w:rPr>
        <w:t xml:space="preserve">, </w:t>
      </w:r>
      <w:r>
        <w:rPr>
          <w:lang w:eastAsia="en-US"/>
        </w:rPr>
        <w:t>le soir</w:t>
      </w:r>
      <w:r w:rsidR="0046142F">
        <w:rPr>
          <w:lang w:eastAsia="en-US"/>
        </w:rPr>
        <w:t xml:space="preserve">, </w:t>
      </w:r>
      <w:r>
        <w:rPr>
          <w:lang w:eastAsia="en-US"/>
        </w:rPr>
        <w:t xml:space="preserve">entendre </w:t>
      </w:r>
      <w:r>
        <w:rPr>
          <w:i/>
          <w:iCs/>
        </w:rPr>
        <w:t xml:space="preserve">le vaisseau le vengeur </w:t>
      </w:r>
      <w:r>
        <w:rPr>
          <w:lang w:eastAsia="en-US"/>
        </w:rPr>
        <w:t>aux Champs-Élysées</w:t>
      </w:r>
      <w:r w:rsidR="0046142F">
        <w:rPr>
          <w:lang w:eastAsia="en-US"/>
        </w:rPr>
        <w:t>.</w:t>
      </w:r>
    </w:p>
    <w:p w14:paraId="79D6BAED" w14:textId="77777777" w:rsidR="0046142F" w:rsidRDefault="003148C9" w:rsidP="0046142F">
      <w:pPr>
        <w:rPr>
          <w:lang w:eastAsia="en-US"/>
        </w:rPr>
      </w:pPr>
      <w:r>
        <w:rPr>
          <w:lang w:eastAsia="en-US"/>
        </w:rPr>
        <w:t>Mazurke ouvrit la lettre</w:t>
      </w:r>
      <w:r w:rsidR="0046142F">
        <w:rPr>
          <w:lang w:eastAsia="en-US"/>
        </w:rPr>
        <w:t>.</w:t>
      </w:r>
    </w:p>
    <w:p w14:paraId="24CA6A46" w14:textId="0A219993" w:rsidR="0046142F" w:rsidRDefault="003148C9">
      <w:pPr>
        <w:pStyle w:val="Retraitcorpsdetexte2"/>
      </w:pPr>
      <w:r>
        <w:t>Il reconnut tout de suite l</w:t>
      </w:r>
      <w:r w:rsidR="0046142F">
        <w:t>’</w:t>
      </w:r>
      <w:r>
        <w:t xml:space="preserve">écriture de </w:t>
      </w:r>
      <w:r w:rsidR="0046142F">
        <w:t>M. </w:t>
      </w:r>
      <w:r>
        <w:t>Baptiste</w:t>
      </w:r>
      <w:r w:rsidR="0046142F">
        <w:t xml:space="preserve">, </w:t>
      </w:r>
      <w:r>
        <w:t>l</w:t>
      </w:r>
      <w:r w:rsidR="0046142F">
        <w:t>’</w:t>
      </w:r>
      <w:r>
        <w:t>homme</w:t>
      </w:r>
      <w:r w:rsidR="0046142F">
        <w:t xml:space="preserve">, </w:t>
      </w:r>
      <w:r>
        <w:t>aux lunettes bleues</w:t>
      </w:r>
      <w:r w:rsidR="0046142F">
        <w:t>.</w:t>
      </w:r>
    </w:p>
    <w:p w14:paraId="2E0BBED3" w14:textId="3DCE0CB6" w:rsidR="003148C9" w:rsidRDefault="003148C9">
      <w:pPr>
        <w:rPr>
          <w:lang w:eastAsia="en-US"/>
        </w:rPr>
      </w:pPr>
    </w:p>
    <w:p w14:paraId="5235230A" w14:textId="2574F678" w:rsidR="0046142F" w:rsidRDefault="003148C9" w:rsidP="0046142F">
      <w:pPr>
        <w:rPr>
          <w:lang w:eastAsia="en-US"/>
        </w:rPr>
      </w:pPr>
      <w:r>
        <w:rPr>
          <w:lang w:eastAsia="en-US"/>
        </w:rPr>
        <w:t>La lettre</w:t>
      </w:r>
      <w:r w:rsidR="0046142F">
        <w:rPr>
          <w:lang w:eastAsia="en-US"/>
        </w:rPr>
        <w:t xml:space="preserve">… </w:t>
      </w:r>
      <w:r w:rsidR="006C2AE1">
        <w:rPr>
          <w:lang w:eastAsia="en-US"/>
        </w:rPr>
        <w:t>—</w:t>
      </w:r>
      <w:r w:rsidR="0046142F">
        <w:rPr>
          <w:lang w:eastAsia="en-US"/>
        </w:rPr>
        <w:t xml:space="preserve"> </w:t>
      </w:r>
      <w:r>
        <w:rPr>
          <w:lang w:eastAsia="en-US"/>
        </w:rPr>
        <w:t>Mais avant de lire cette lettre</w:t>
      </w:r>
      <w:r w:rsidR="0046142F">
        <w:rPr>
          <w:lang w:eastAsia="en-US"/>
        </w:rPr>
        <w:t xml:space="preserve">, </w:t>
      </w:r>
      <w:r>
        <w:rPr>
          <w:lang w:eastAsia="en-US"/>
        </w:rPr>
        <w:t>il faut bien vous apprendre comment Mazurke était sorti de son</w:t>
      </w:r>
      <w:r>
        <w:t xml:space="preserve"> trou</w:t>
      </w:r>
      <w:r w:rsidR="0046142F">
        <w:rPr>
          <w:lang w:eastAsia="en-US"/>
        </w:rPr>
        <w:t>.</w:t>
      </w:r>
    </w:p>
    <w:p w14:paraId="765C89A2" w14:textId="77777777" w:rsidR="0046142F" w:rsidRDefault="003148C9" w:rsidP="0046142F">
      <w:pPr>
        <w:rPr>
          <w:lang w:eastAsia="en-US"/>
        </w:rPr>
      </w:pPr>
      <w:r>
        <w:rPr>
          <w:lang w:eastAsia="en-US"/>
        </w:rPr>
        <w:t>Mazurke avait eu à passer une heure terrible</w:t>
      </w:r>
      <w:r w:rsidR="0046142F">
        <w:rPr>
          <w:lang w:eastAsia="en-US"/>
        </w:rPr>
        <w:t xml:space="preserve">, </w:t>
      </w:r>
      <w:r>
        <w:rPr>
          <w:lang w:eastAsia="en-US"/>
        </w:rPr>
        <w:t>une de ces heures dont on se souvient toute sa vie</w:t>
      </w:r>
      <w:r w:rsidR="0046142F">
        <w:rPr>
          <w:lang w:eastAsia="en-US"/>
        </w:rPr>
        <w:t>.</w:t>
      </w:r>
    </w:p>
    <w:p w14:paraId="73780EDE" w14:textId="77777777" w:rsidR="0046142F" w:rsidRDefault="003148C9" w:rsidP="0046142F">
      <w:pPr>
        <w:rPr>
          <w:lang w:eastAsia="en-US"/>
        </w:rPr>
      </w:pPr>
      <w:r>
        <w:rPr>
          <w:lang w:eastAsia="en-US"/>
        </w:rPr>
        <w:t>Il était tombé sur le sol froid de cette cave</w:t>
      </w:r>
      <w:r w:rsidR="0046142F">
        <w:rPr>
          <w:lang w:eastAsia="en-US"/>
        </w:rPr>
        <w:t xml:space="preserve">, </w:t>
      </w:r>
      <w:r>
        <w:rPr>
          <w:lang w:eastAsia="en-US"/>
        </w:rPr>
        <w:t>brisé de cœur et de corps</w:t>
      </w:r>
      <w:r w:rsidR="0046142F">
        <w:rPr>
          <w:lang w:eastAsia="en-US"/>
        </w:rPr>
        <w:t xml:space="preserve">, </w:t>
      </w:r>
      <w:r>
        <w:rPr>
          <w:lang w:eastAsia="en-US"/>
        </w:rPr>
        <w:t>vaincu</w:t>
      </w:r>
      <w:r w:rsidR="0046142F">
        <w:rPr>
          <w:lang w:eastAsia="en-US"/>
        </w:rPr>
        <w:t xml:space="preserve">, </w:t>
      </w:r>
      <w:r>
        <w:rPr>
          <w:lang w:eastAsia="en-US"/>
        </w:rPr>
        <w:t>perdu</w:t>
      </w:r>
      <w:r w:rsidR="0046142F">
        <w:rPr>
          <w:lang w:eastAsia="en-US"/>
        </w:rPr>
        <w:t xml:space="preserve">, </w:t>
      </w:r>
      <w:r>
        <w:rPr>
          <w:lang w:eastAsia="en-US"/>
        </w:rPr>
        <w:t>plus faible désormais qu</w:t>
      </w:r>
      <w:r w:rsidR="0046142F">
        <w:rPr>
          <w:lang w:eastAsia="en-US"/>
        </w:rPr>
        <w:t>’</w:t>
      </w:r>
      <w:r>
        <w:rPr>
          <w:lang w:eastAsia="en-US"/>
        </w:rPr>
        <w:t>un enfant ou qu</w:t>
      </w:r>
      <w:r w:rsidR="0046142F">
        <w:rPr>
          <w:lang w:eastAsia="en-US"/>
        </w:rPr>
        <w:t>’</w:t>
      </w:r>
      <w:r>
        <w:rPr>
          <w:lang w:eastAsia="en-US"/>
        </w:rPr>
        <w:t>une femme</w:t>
      </w:r>
      <w:r w:rsidR="0046142F">
        <w:rPr>
          <w:lang w:eastAsia="en-US"/>
        </w:rPr>
        <w:t>.</w:t>
      </w:r>
    </w:p>
    <w:p w14:paraId="140F6D27" w14:textId="77777777" w:rsidR="0046142F" w:rsidRDefault="003148C9" w:rsidP="0046142F">
      <w:pPr>
        <w:rPr>
          <w:lang w:eastAsia="en-US"/>
        </w:rPr>
      </w:pPr>
      <w:r>
        <w:rPr>
          <w:lang w:eastAsia="en-US"/>
        </w:rPr>
        <w:lastRenderedPageBreak/>
        <w:t>La force qu</w:t>
      </w:r>
      <w:r w:rsidR="0046142F">
        <w:rPr>
          <w:lang w:eastAsia="en-US"/>
        </w:rPr>
        <w:t>’</w:t>
      </w:r>
      <w:r>
        <w:rPr>
          <w:lang w:eastAsia="en-US"/>
        </w:rPr>
        <w:t>il avait prodiguée avec folie dans sa lutte contre la porte de fer</w:t>
      </w:r>
      <w:r w:rsidR="0046142F">
        <w:rPr>
          <w:lang w:eastAsia="en-US"/>
        </w:rPr>
        <w:t xml:space="preserve">, </w:t>
      </w:r>
      <w:r>
        <w:rPr>
          <w:lang w:eastAsia="en-US"/>
        </w:rPr>
        <w:t>cette force était complètement épuisée</w:t>
      </w:r>
      <w:r w:rsidR="0046142F">
        <w:rPr>
          <w:lang w:eastAsia="en-US"/>
        </w:rPr>
        <w:t>.</w:t>
      </w:r>
    </w:p>
    <w:p w14:paraId="2A4A2665" w14:textId="77777777" w:rsidR="0046142F" w:rsidRDefault="003148C9" w:rsidP="0046142F">
      <w:pPr>
        <w:rPr>
          <w:lang w:eastAsia="en-US"/>
        </w:rPr>
      </w:pPr>
      <w:r>
        <w:rPr>
          <w:lang w:eastAsia="en-US"/>
        </w:rPr>
        <w:t>Il gisait là sur les pièces d</w:t>
      </w:r>
      <w:r w:rsidR="0046142F">
        <w:rPr>
          <w:lang w:eastAsia="en-US"/>
        </w:rPr>
        <w:t>’</w:t>
      </w:r>
      <w:r>
        <w:rPr>
          <w:lang w:eastAsia="en-US"/>
        </w:rPr>
        <w:t>or et d</w:t>
      </w:r>
      <w:r w:rsidR="0046142F">
        <w:rPr>
          <w:lang w:eastAsia="en-US"/>
        </w:rPr>
        <w:t>’</w:t>
      </w:r>
      <w:r>
        <w:rPr>
          <w:lang w:eastAsia="en-US"/>
        </w:rPr>
        <w:t>argent éparses</w:t>
      </w:r>
      <w:r w:rsidR="0046142F">
        <w:rPr>
          <w:lang w:eastAsia="en-US"/>
        </w:rPr>
        <w:t xml:space="preserve">. </w:t>
      </w:r>
      <w:r>
        <w:rPr>
          <w:lang w:eastAsia="en-US"/>
        </w:rPr>
        <w:t>Il ne bougeait pas</w:t>
      </w:r>
      <w:r w:rsidR="0046142F">
        <w:rPr>
          <w:lang w:eastAsia="en-US"/>
        </w:rPr>
        <w:t xml:space="preserve"> ; </w:t>
      </w:r>
      <w:r>
        <w:rPr>
          <w:lang w:eastAsia="en-US"/>
        </w:rPr>
        <w:t>il ne pensait pas</w:t>
      </w:r>
      <w:r w:rsidR="0046142F">
        <w:rPr>
          <w:lang w:eastAsia="en-US"/>
        </w:rPr>
        <w:t xml:space="preserve">. </w:t>
      </w:r>
      <w:r>
        <w:rPr>
          <w:lang w:eastAsia="en-US"/>
        </w:rPr>
        <w:t>La sueur se glaçait à son front morne</w:t>
      </w:r>
      <w:r w:rsidR="0046142F">
        <w:rPr>
          <w:lang w:eastAsia="en-US"/>
        </w:rPr>
        <w:t>.</w:t>
      </w:r>
    </w:p>
    <w:p w14:paraId="6835F25C" w14:textId="7E1CD238" w:rsidR="0046142F" w:rsidRDefault="003148C9" w:rsidP="0046142F">
      <w:pPr>
        <w:rPr>
          <w:lang w:eastAsia="en-US"/>
        </w:rPr>
      </w:pPr>
      <w:r>
        <w:rPr>
          <w:lang w:eastAsia="en-US"/>
        </w:rPr>
        <w:t>Ces deux espoirs de sa vie</w:t>
      </w:r>
      <w:r w:rsidR="0046142F">
        <w:rPr>
          <w:lang w:eastAsia="en-US"/>
        </w:rPr>
        <w:t xml:space="preserve">, </w:t>
      </w:r>
      <w:r>
        <w:rPr>
          <w:lang w:eastAsia="en-US"/>
        </w:rPr>
        <w:t xml:space="preserve">Berthe </w:t>
      </w:r>
      <w:r>
        <w:rPr>
          <w:lang w:eastAsia="en-US"/>
        </w:rPr>
        <w:t>et Lucienne</w:t>
      </w:r>
      <w:r w:rsidR="0046142F">
        <w:rPr>
          <w:lang w:eastAsia="en-US"/>
        </w:rPr>
        <w:t xml:space="preserve">, </w:t>
      </w:r>
      <w:r>
        <w:rPr>
          <w:lang w:eastAsia="en-US"/>
        </w:rPr>
        <w:t>il les repoussait pour mourir sans souffrir</w:t>
      </w:r>
      <w:r w:rsidR="0046142F">
        <w:rPr>
          <w:lang w:eastAsia="en-US"/>
        </w:rPr>
        <w:t>.</w:t>
      </w:r>
    </w:p>
    <w:p w14:paraId="2033E463" w14:textId="4FBC1C0C" w:rsidR="0046142F" w:rsidRDefault="003148C9" w:rsidP="0046142F">
      <w:pPr>
        <w:rPr>
          <w:lang w:eastAsia="en-US"/>
        </w:rPr>
      </w:pPr>
      <w:r>
        <w:rPr>
          <w:lang w:eastAsia="en-US"/>
        </w:rPr>
        <w:t>Mais Berthe et Lucienne étaient là dans ces épaisses ténèbres</w:t>
      </w:r>
      <w:r w:rsidR="0046142F">
        <w:rPr>
          <w:lang w:eastAsia="en-US"/>
        </w:rPr>
        <w:t xml:space="preserve">, </w:t>
      </w:r>
      <w:r>
        <w:rPr>
          <w:lang w:eastAsia="en-US"/>
        </w:rPr>
        <w:t>toutes deux belles</w:t>
      </w:r>
      <w:r w:rsidR="0046142F">
        <w:rPr>
          <w:lang w:eastAsia="en-US"/>
        </w:rPr>
        <w:t xml:space="preserve">, </w:t>
      </w:r>
      <w:r>
        <w:rPr>
          <w:lang w:eastAsia="en-US"/>
        </w:rPr>
        <w:t>tantôt souriantes comme de railleuses promesses</w:t>
      </w:r>
      <w:r w:rsidR="0046142F">
        <w:rPr>
          <w:lang w:eastAsia="en-US"/>
        </w:rPr>
        <w:t xml:space="preserve">, </w:t>
      </w:r>
      <w:r w:rsidR="006C2AE1">
        <w:rPr>
          <w:lang w:eastAsia="en-US"/>
        </w:rPr>
        <w:t>—</w:t>
      </w:r>
      <w:r w:rsidR="0046142F">
        <w:rPr>
          <w:lang w:eastAsia="en-US"/>
        </w:rPr>
        <w:t xml:space="preserve"> </w:t>
      </w:r>
      <w:r>
        <w:rPr>
          <w:lang w:eastAsia="en-US"/>
        </w:rPr>
        <w:t>tantôt éplorées et demandant secours</w:t>
      </w:r>
      <w:r w:rsidR="0046142F">
        <w:rPr>
          <w:lang w:eastAsia="en-US"/>
        </w:rPr>
        <w:t>.</w:t>
      </w:r>
    </w:p>
    <w:p w14:paraId="41FBE1E4" w14:textId="77777777" w:rsidR="0046142F" w:rsidRDefault="003148C9" w:rsidP="0046142F">
      <w:pPr>
        <w:rPr>
          <w:lang w:eastAsia="en-US"/>
        </w:rPr>
      </w:pPr>
      <w:r>
        <w:rPr>
          <w:lang w:eastAsia="en-US"/>
        </w:rPr>
        <w:t>Secours</w:t>
      </w:r>
      <w:r w:rsidR="0046142F">
        <w:rPr>
          <w:lang w:eastAsia="en-US"/>
        </w:rPr>
        <w:t xml:space="preserve"> ! </w:t>
      </w:r>
      <w:r>
        <w:rPr>
          <w:lang w:eastAsia="en-US"/>
        </w:rPr>
        <w:t>à ce mort dans sa tombe</w:t>
      </w:r>
      <w:r w:rsidR="0046142F">
        <w:rPr>
          <w:lang w:eastAsia="en-US"/>
        </w:rPr>
        <w:t> !</w:t>
      </w:r>
    </w:p>
    <w:p w14:paraId="1823EC44" w14:textId="77777777" w:rsidR="0046142F" w:rsidRDefault="003148C9" w:rsidP="0046142F">
      <w:pPr>
        <w:rPr>
          <w:lang w:eastAsia="en-US"/>
        </w:rPr>
      </w:pPr>
      <w:r>
        <w:rPr>
          <w:lang w:eastAsia="en-US"/>
        </w:rPr>
        <w:t>Mazurke s</w:t>
      </w:r>
      <w:r w:rsidR="0046142F">
        <w:rPr>
          <w:lang w:eastAsia="en-US"/>
        </w:rPr>
        <w:t>’</w:t>
      </w:r>
      <w:r>
        <w:rPr>
          <w:lang w:eastAsia="en-US"/>
        </w:rPr>
        <w:t>accrochait à son atonie</w:t>
      </w:r>
      <w:r w:rsidR="0046142F">
        <w:rPr>
          <w:lang w:eastAsia="en-US"/>
        </w:rPr>
        <w:t xml:space="preserve">. </w:t>
      </w:r>
      <w:r>
        <w:rPr>
          <w:lang w:eastAsia="en-US"/>
        </w:rPr>
        <w:t>Il sentait que le réveil serait horrible</w:t>
      </w:r>
      <w:r w:rsidR="0046142F">
        <w:rPr>
          <w:lang w:eastAsia="en-US"/>
        </w:rPr>
        <w:t>.</w:t>
      </w:r>
    </w:p>
    <w:p w14:paraId="6664CE1B" w14:textId="7B885EC6" w:rsidR="0046142F" w:rsidRDefault="003148C9" w:rsidP="0046142F">
      <w:pPr>
        <w:rPr>
          <w:lang w:eastAsia="en-US"/>
        </w:rPr>
      </w:pPr>
      <w:r>
        <w:rPr>
          <w:lang w:eastAsia="en-US"/>
        </w:rPr>
        <w:t>Il ne voulait plus vivre</w:t>
      </w:r>
      <w:r w:rsidR="0046142F">
        <w:rPr>
          <w:lang w:eastAsia="en-US"/>
        </w:rPr>
        <w:t xml:space="preserve">. </w:t>
      </w:r>
      <w:r w:rsidR="006C2AE1">
        <w:rPr>
          <w:lang w:eastAsia="en-US"/>
        </w:rPr>
        <w:t>—</w:t>
      </w:r>
      <w:r w:rsidR="0046142F">
        <w:rPr>
          <w:lang w:eastAsia="en-US"/>
        </w:rPr>
        <w:t xml:space="preserve"> </w:t>
      </w:r>
      <w:r>
        <w:rPr>
          <w:lang w:eastAsia="en-US"/>
        </w:rPr>
        <w:t>Il avait peur de ces suprêmes convulsions où se tord le désespoir</w:t>
      </w:r>
      <w:r w:rsidR="0046142F">
        <w:rPr>
          <w:lang w:eastAsia="en-US"/>
        </w:rPr>
        <w:t>.</w:t>
      </w:r>
    </w:p>
    <w:p w14:paraId="76295979" w14:textId="77777777" w:rsidR="0046142F" w:rsidRDefault="003148C9" w:rsidP="0046142F">
      <w:pPr>
        <w:rPr>
          <w:lang w:eastAsia="en-US"/>
        </w:rPr>
      </w:pPr>
      <w:r>
        <w:rPr>
          <w:lang w:eastAsia="en-US"/>
        </w:rPr>
        <w:t>Oh</w:t>
      </w:r>
      <w:r w:rsidR="0046142F">
        <w:rPr>
          <w:lang w:eastAsia="en-US"/>
        </w:rPr>
        <w:t xml:space="preserve"> ! </w:t>
      </w:r>
      <w:r>
        <w:rPr>
          <w:lang w:eastAsia="en-US"/>
        </w:rPr>
        <w:t>pauvre enfant</w:t>
      </w:r>
      <w:r w:rsidR="0046142F">
        <w:rPr>
          <w:lang w:eastAsia="en-US"/>
        </w:rPr>
        <w:t xml:space="preserve"> ! </w:t>
      </w:r>
      <w:r>
        <w:rPr>
          <w:lang w:eastAsia="en-US"/>
        </w:rPr>
        <w:t>cette blonde Lucienne qui allait l</w:t>
      </w:r>
      <w:r w:rsidR="0046142F">
        <w:rPr>
          <w:lang w:eastAsia="en-US"/>
        </w:rPr>
        <w:t>’</w:t>
      </w:r>
      <w:r>
        <w:rPr>
          <w:lang w:eastAsia="en-US"/>
        </w:rPr>
        <w:t>aimer</w:t>
      </w:r>
      <w:r w:rsidR="0046142F">
        <w:rPr>
          <w:lang w:eastAsia="en-US"/>
        </w:rPr>
        <w:t xml:space="preserve">, </w:t>
      </w:r>
      <w:r>
        <w:rPr>
          <w:lang w:eastAsia="en-US"/>
        </w:rPr>
        <w:t>qui l</w:t>
      </w:r>
      <w:r w:rsidR="0046142F">
        <w:rPr>
          <w:lang w:eastAsia="en-US"/>
        </w:rPr>
        <w:t>’</w:t>
      </w:r>
      <w:r>
        <w:rPr>
          <w:lang w:eastAsia="en-US"/>
        </w:rPr>
        <w:t>aimait déjà</w:t>
      </w:r>
      <w:r w:rsidR="0046142F">
        <w:rPr>
          <w:lang w:eastAsia="en-US"/>
        </w:rPr>
        <w:t xml:space="preserve">, </w:t>
      </w:r>
      <w:r>
        <w:rPr>
          <w:lang w:eastAsia="en-US"/>
        </w:rPr>
        <w:t>et qu</w:t>
      </w:r>
      <w:r w:rsidR="0046142F">
        <w:rPr>
          <w:lang w:eastAsia="en-US"/>
        </w:rPr>
        <w:t>’</w:t>
      </w:r>
      <w:r>
        <w:rPr>
          <w:lang w:eastAsia="en-US"/>
        </w:rPr>
        <w:t>il adorait lui</w:t>
      </w:r>
      <w:r w:rsidR="0046142F">
        <w:rPr>
          <w:lang w:eastAsia="en-US"/>
        </w:rPr>
        <w:t xml:space="preserve">, </w:t>
      </w:r>
      <w:r>
        <w:rPr>
          <w:lang w:eastAsia="en-US"/>
        </w:rPr>
        <w:t>à sa dernière heure</w:t>
      </w:r>
      <w:r w:rsidR="0046142F">
        <w:rPr>
          <w:lang w:eastAsia="en-US"/>
        </w:rPr>
        <w:t>.</w:t>
      </w:r>
    </w:p>
    <w:p w14:paraId="4735C1AD" w14:textId="77777777" w:rsidR="0046142F" w:rsidRDefault="003148C9" w:rsidP="0046142F">
      <w:pPr>
        <w:rPr>
          <w:lang w:eastAsia="en-US"/>
        </w:rPr>
      </w:pPr>
      <w:r>
        <w:rPr>
          <w:lang w:eastAsia="en-US"/>
        </w:rPr>
        <w:t>Oh</w:t>
      </w:r>
      <w:r w:rsidR="0046142F">
        <w:rPr>
          <w:lang w:eastAsia="en-US"/>
        </w:rPr>
        <w:t xml:space="preserve"> ! </w:t>
      </w:r>
      <w:r>
        <w:rPr>
          <w:lang w:eastAsia="en-US"/>
        </w:rPr>
        <w:t>Berthe</w:t>
      </w:r>
      <w:r w:rsidR="0046142F">
        <w:rPr>
          <w:lang w:eastAsia="en-US"/>
        </w:rPr>
        <w:t xml:space="preserve"> ! </w:t>
      </w:r>
      <w:r>
        <w:rPr>
          <w:lang w:eastAsia="en-US"/>
        </w:rPr>
        <w:t>Berthe retrouvée</w:t>
      </w:r>
      <w:r w:rsidR="0046142F">
        <w:rPr>
          <w:lang w:eastAsia="en-US"/>
        </w:rPr>
        <w:t xml:space="preserve"> ! </w:t>
      </w:r>
      <w:r>
        <w:rPr>
          <w:lang w:eastAsia="en-US"/>
        </w:rPr>
        <w:t>sa sœur</w:t>
      </w:r>
      <w:r w:rsidR="0046142F">
        <w:rPr>
          <w:lang w:eastAsia="en-US"/>
        </w:rPr>
        <w:t xml:space="preserve">, </w:t>
      </w:r>
      <w:r>
        <w:rPr>
          <w:lang w:eastAsia="en-US"/>
        </w:rPr>
        <w:t>sa famille</w:t>
      </w:r>
      <w:r w:rsidR="0046142F">
        <w:rPr>
          <w:lang w:eastAsia="en-US"/>
        </w:rPr>
        <w:t xml:space="preserve">, </w:t>
      </w:r>
      <w:r>
        <w:rPr>
          <w:lang w:eastAsia="en-US"/>
        </w:rPr>
        <w:t>à lui qui avait tant de fois dit à Dieu en pleurant</w:t>
      </w:r>
      <w:r w:rsidR="0046142F">
        <w:rPr>
          <w:lang w:eastAsia="en-US"/>
        </w:rPr>
        <w:t xml:space="preserve"> : </w:t>
      </w:r>
      <w:r>
        <w:rPr>
          <w:lang w:eastAsia="en-US"/>
        </w:rPr>
        <w:t>Je suis seul</w:t>
      </w:r>
      <w:r w:rsidR="0046142F">
        <w:rPr>
          <w:lang w:eastAsia="en-US"/>
        </w:rPr>
        <w:t xml:space="preserve">, </w:t>
      </w:r>
      <w:r>
        <w:rPr>
          <w:lang w:eastAsia="en-US"/>
        </w:rPr>
        <w:t>tout seul</w:t>
      </w:r>
      <w:r w:rsidR="0046142F">
        <w:rPr>
          <w:lang w:eastAsia="en-US"/>
        </w:rPr>
        <w:t xml:space="preserve"> ! </w:t>
      </w:r>
      <w:r>
        <w:rPr>
          <w:lang w:eastAsia="en-US"/>
        </w:rPr>
        <w:t>je n</w:t>
      </w:r>
      <w:r w:rsidR="0046142F">
        <w:rPr>
          <w:lang w:eastAsia="en-US"/>
        </w:rPr>
        <w:t>’</w:t>
      </w:r>
      <w:r>
        <w:rPr>
          <w:lang w:eastAsia="en-US"/>
        </w:rPr>
        <w:t>ai pas de famille</w:t>
      </w:r>
      <w:r w:rsidR="0046142F">
        <w:rPr>
          <w:lang w:eastAsia="en-US"/>
        </w:rPr>
        <w:t xml:space="preserve"> ! </w:t>
      </w:r>
      <w:r>
        <w:rPr>
          <w:lang w:eastAsia="en-US"/>
        </w:rPr>
        <w:t>ayez pitié de moi</w:t>
      </w:r>
      <w:r w:rsidR="0046142F">
        <w:rPr>
          <w:lang w:eastAsia="en-US"/>
        </w:rPr>
        <w:t> !…</w:t>
      </w:r>
    </w:p>
    <w:p w14:paraId="54242826" w14:textId="77777777" w:rsidR="0046142F" w:rsidRDefault="003148C9" w:rsidP="0046142F">
      <w:pPr>
        <w:rPr>
          <w:lang w:eastAsia="en-US"/>
        </w:rPr>
      </w:pPr>
      <w:r>
        <w:rPr>
          <w:lang w:eastAsia="en-US"/>
        </w:rPr>
        <w:t>Elles se seraient aimées</w:t>
      </w:r>
      <w:r w:rsidR="0046142F">
        <w:rPr>
          <w:lang w:eastAsia="en-US"/>
        </w:rPr>
        <w:t xml:space="preserve">, </w:t>
      </w:r>
      <w:r>
        <w:rPr>
          <w:lang w:eastAsia="en-US"/>
        </w:rPr>
        <w:t>Berthe et Lucienne</w:t>
      </w:r>
      <w:r w:rsidR="0046142F">
        <w:rPr>
          <w:lang w:eastAsia="en-US"/>
        </w:rPr>
        <w:t xml:space="preserve">, </w:t>
      </w:r>
      <w:r>
        <w:rPr>
          <w:lang w:eastAsia="en-US"/>
        </w:rPr>
        <w:t>sa femme et sa sœur</w:t>
      </w:r>
      <w:r w:rsidR="0046142F">
        <w:rPr>
          <w:lang w:eastAsia="en-US"/>
        </w:rPr>
        <w:t>.</w:t>
      </w:r>
    </w:p>
    <w:p w14:paraId="4B97B0CD" w14:textId="77777777" w:rsidR="0046142F" w:rsidRDefault="003148C9" w:rsidP="0046142F">
      <w:pPr>
        <w:rPr>
          <w:lang w:eastAsia="en-US"/>
        </w:rPr>
      </w:pPr>
      <w:r>
        <w:rPr>
          <w:lang w:eastAsia="en-US"/>
        </w:rPr>
        <w:t>Sa femme</w:t>
      </w:r>
      <w:r w:rsidR="0046142F">
        <w:rPr>
          <w:lang w:eastAsia="en-US"/>
        </w:rPr>
        <w:t xml:space="preserve"> ! </w:t>
      </w:r>
      <w:r>
        <w:rPr>
          <w:lang w:eastAsia="en-US"/>
        </w:rPr>
        <w:t>sa sœur</w:t>
      </w:r>
      <w:r w:rsidR="0046142F">
        <w:rPr>
          <w:lang w:eastAsia="en-US"/>
        </w:rPr>
        <w:t xml:space="preserve"> !… </w:t>
      </w:r>
      <w:r>
        <w:rPr>
          <w:lang w:eastAsia="en-US"/>
        </w:rPr>
        <w:t>oh</w:t>
      </w:r>
      <w:r w:rsidR="0046142F">
        <w:rPr>
          <w:lang w:eastAsia="en-US"/>
        </w:rPr>
        <w:t xml:space="preserve"> ! </w:t>
      </w:r>
      <w:r>
        <w:rPr>
          <w:lang w:eastAsia="en-US"/>
        </w:rPr>
        <w:t>le délire revenait</w:t>
      </w:r>
      <w:r w:rsidR="0046142F">
        <w:rPr>
          <w:lang w:eastAsia="en-US"/>
        </w:rPr>
        <w:t> !</w:t>
      </w:r>
    </w:p>
    <w:p w14:paraId="1B6AE8AA" w14:textId="77777777" w:rsidR="0046142F" w:rsidRDefault="003148C9" w:rsidP="0046142F">
      <w:pPr>
        <w:rPr>
          <w:lang w:eastAsia="en-US"/>
        </w:rPr>
      </w:pPr>
      <w:r>
        <w:rPr>
          <w:lang w:eastAsia="en-US"/>
        </w:rPr>
        <w:t>Sa main crispée déchirait déjà sa poitrine</w:t>
      </w:r>
      <w:r w:rsidR="0046142F">
        <w:rPr>
          <w:lang w:eastAsia="en-US"/>
        </w:rPr>
        <w:t>.</w:t>
      </w:r>
    </w:p>
    <w:p w14:paraId="30D9F973" w14:textId="77777777" w:rsidR="0046142F" w:rsidRDefault="003148C9" w:rsidP="0046142F">
      <w:pPr>
        <w:rPr>
          <w:lang w:eastAsia="en-US"/>
        </w:rPr>
      </w:pPr>
      <w:r>
        <w:rPr>
          <w:lang w:eastAsia="en-US"/>
        </w:rPr>
        <w:lastRenderedPageBreak/>
        <w:t>Il sauta sur ses pieds tout à coup</w:t>
      </w:r>
      <w:r w:rsidR="0046142F">
        <w:rPr>
          <w:lang w:eastAsia="en-US"/>
        </w:rPr>
        <w:t xml:space="preserve">. </w:t>
      </w:r>
      <w:r>
        <w:rPr>
          <w:lang w:eastAsia="en-US"/>
        </w:rPr>
        <w:t>Vous eussiez dit une secousse galvanique</w:t>
      </w:r>
      <w:r w:rsidR="0046142F">
        <w:rPr>
          <w:lang w:eastAsia="en-US"/>
        </w:rPr>
        <w:t xml:space="preserve">. </w:t>
      </w:r>
      <w:r>
        <w:rPr>
          <w:lang w:eastAsia="en-US"/>
        </w:rPr>
        <w:t>Ses deux mains pressèrent son front</w:t>
      </w:r>
      <w:r w:rsidR="0046142F">
        <w:rPr>
          <w:lang w:eastAsia="en-US"/>
        </w:rPr>
        <w:t xml:space="preserve">. </w:t>
      </w:r>
      <w:r>
        <w:rPr>
          <w:lang w:eastAsia="en-US"/>
        </w:rPr>
        <w:t>Un mot timide et tremblant tomba de ses lèvres</w:t>
      </w:r>
      <w:r w:rsidR="0046142F">
        <w:rPr>
          <w:lang w:eastAsia="en-US"/>
        </w:rPr>
        <w:t> :</w:t>
      </w:r>
    </w:p>
    <w:p w14:paraId="7A6629DC" w14:textId="77777777" w:rsidR="0046142F" w:rsidRDefault="0046142F" w:rsidP="0046142F">
      <w:pPr>
        <w:rPr>
          <w:lang w:eastAsia="en-US"/>
        </w:rPr>
      </w:pPr>
      <w:r>
        <w:rPr>
          <w:lang w:eastAsia="en-US"/>
        </w:rPr>
        <w:t>— </w:t>
      </w:r>
      <w:r w:rsidR="003148C9">
        <w:rPr>
          <w:lang w:eastAsia="en-US"/>
        </w:rPr>
        <w:t>Peut-être</w:t>
      </w:r>
      <w:r>
        <w:rPr>
          <w:lang w:eastAsia="en-US"/>
        </w:rPr>
        <w:t>…</w:t>
      </w:r>
    </w:p>
    <w:p w14:paraId="6CBF12F8" w14:textId="77777777" w:rsidR="0046142F" w:rsidRDefault="003148C9" w:rsidP="0046142F">
      <w:pPr>
        <w:rPr>
          <w:lang w:eastAsia="en-US"/>
        </w:rPr>
      </w:pPr>
      <w:r>
        <w:rPr>
          <w:lang w:eastAsia="en-US"/>
        </w:rPr>
        <w:t>Il venait de revoir dans l</w:t>
      </w:r>
      <w:r w:rsidR="0046142F">
        <w:rPr>
          <w:lang w:eastAsia="en-US"/>
        </w:rPr>
        <w:t>’</w:t>
      </w:r>
      <w:r>
        <w:rPr>
          <w:lang w:eastAsia="en-US"/>
        </w:rPr>
        <w:t>ombre ces deux rayons verdâtres</w:t>
      </w:r>
      <w:r w:rsidR="0046142F">
        <w:rPr>
          <w:lang w:eastAsia="en-US"/>
        </w:rPr>
        <w:t xml:space="preserve">, </w:t>
      </w:r>
      <w:r>
        <w:rPr>
          <w:lang w:eastAsia="en-US"/>
        </w:rPr>
        <w:t>mobiles</w:t>
      </w:r>
      <w:r w:rsidR="0046142F">
        <w:rPr>
          <w:lang w:eastAsia="en-US"/>
        </w:rPr>
        <w:t xml:space="preserve">, </w:t>
      </w:r>
      <w:r>
        <w:rPr>
          <w:lang w:eastAsia="en-US"/>
        </w:rPr>
        <w:t>vitreux</w:t>
      </w:r>
      <w:r w:rsidR="0046142F">
        <w:rPr>
          <w:lang w:eastAsia="en-US"/>
        </w:rPr>
        <w:t>.</w:t>
      </w:r>
    </w:p>
    <w:p w14:paraId="4F2FF588" w14:textId="77777777" w:rsidR="0046142F" w:rsidRDefault="003148C9" w:rsidP="0046142F">
      <w:pPr>
        <w:rPr>
          <w:lang w:eastAsia="en-US"/>
        </w:rPr>
      </w:pPr>
      <w:r>
        <w:rPr>
          <w:lang w:eastAsia="en-US"/>
        </w:rPr>
        <w:t>Et comme le vieil Honoré</w:t>
      </w:r>
      <w:r w:rsidR="0046142F">
        <w:rPr>
          <w:lang w:eastAsia="en-US"/>
        </w:rPr>
        <w:t xml:space="preserve">, </w:t>
      </w:r>
      <w:r>
        <w:rPr>
          <w:lang w:eastAsia="en-US"/>
        </w:rPr>
        <w:t>il s</w:t>
      </w:r>
      <w:r w:rsidR="0046142F">
        <w:rPr>
          <w:lang w:eastAsia="en-US"/>
        </w:rPr>
        <w:t>’</w:t>
      </w:r>
      <w:r>
        <w:rPr>
          <w:lang w:eastAsia="en-US"/>
        </w:rPr>
        <w:t>était dit</w:t>
      </w:r>
      <w:r w:rsidR="0046142F">
        <w:rPr>
          <w:lang w:eastAsia="en-US"/>
        </w:rPr>
        <w:t xml:space="preserve"> : </w:t>
      </w:r>
      <w:r>
        <w:rPr>
          <w:lang w:eastAsia="en-US"/>
        </w:rPr>
        <w:t>Là où passe cet animal</w:t>
      </w:r>
      <w:r w:rsidR="0046142F">
        <w:rPr>
          <w:lang w:eastAsia="en-US"/>
        </w:rPr>
        <w:t xml:space="preserve">, </w:t>
      </w:r>
      <w:r>
        <w:rPr>
          <w:lang w:eastAsia="en-US"/>
        </w:rPr>
        <w:t>un homme peut passer aussi</w:t>
      </w:r>
      <w:r w:rsidR="0046142F">
        <w:rPr>
          <w:lang w:eastAsia="en-US"/>
        </w:rPr>
        <w:t xml:space="preserve">, </w:t>
      </w:r>
      <w:r>
        <w:rPr>
          <w:lang w:eastAsia="en-US"/>
        </w:rPr>
        <w:t>peut-être</w:t>
      </w:r>
      <w:r w:rsidR="0046142F">
        <w:rPr>
          <w:lang w:eastAsia="en-US"/>
        </w:rPr>
        <w:t>.</w:t>
      </w:r>
    </w:p>
    <w:p w14:paraId="43BB16D6" w14:textId="77777777" w:rsidR="0046142F" w:rsidRDefault="003148C9" w:rsidP="0046142F">
      <w:pPr>
        <w:rPr>
          <w:lang w:eastAsia="en-US"/>
        </w:rPr>
      </w:pPr>
      <w:r>
        <w:rPr>
          <w:lang w:eastAsia="en-US"/>
        </w:rPr>
        <w:t>L</w:t>
      </w:r>
      <w:r w:rsidR="0046142F">
        <w:rPr>
          <w:lang w:eastAsia="en-US"/>
        </w:rPr>
        <w:t>’</w:t>
      </w:r>
      <w:r>
        <w:rPr>
          <w:lang w:eastAsia="en-US"/>
        </w:rPr>
        <w:t>air respirable qui emplissait la cave annonçait une communication quelconque avec l</w:t>
      </w:r>
      <w:r w:rsidR="0046142F">
        <w:rPr>
          <w:lang w:eastAsia="en-US"/>
        </w:rPr>
        <w:t>’</w:t>
      </w:r>
      <w:r>
        <w:rPr>
          <w:lang w:eastAsia="en-US"/>
        </w:rPr>
        <w:t>extérieur</w:t>
      </w:r>
      <w:r w:rsidR="0046142F">
        <w:rPr>
          <w:lang w:eastAsia="en-US"/>
        </w:rPr>
        <w:t>.</w:t>
      </w:r>
    </w:p>
    <w:p w14:paraId="5BB55398" w14:textId="77777777" w:rsidR="0046142F" w:rsidRDefault="003148C9" w:rsidP="0046142F">
      <w:pPr>
        <w:rPr>
          <w:lang w:eastAsia="en-US"/>
        </w:rPr>
      </w:pPr>
      <w:r>
        <w:rPr>
          <w:lang w:eastAsia="en-US"/>
        </w:rPr>
        <w:t>Le voilà fort</w:t>
      </w:r>
      <w:r w:rsidR="0046142F">
        <w:rPr>
          <w:lang w:eastAsia="en-US"/>
        </w:rPr>
        <w:t xml:space="preserve">. </w:t>
      </w:r>
      <w:r>
        <w:rPr>
          <w:lang w:eastAsia="en-US"/>
        </w:rPr>
        <w:t>Voilà que sa poitrine s</w:t>
      </w:r>
      <w:r w:rsidR="0046142F">
        <w:rPr>
          <w:lang w:eastAsia="en-US"/>
        </w:rPr>
        <w:t>’</w:t>
      </w:r>
      <w:r>
        <w:rPr>
          <w:lang w:eastAsia="en-US"/>
        </w:rPr>
        <w:t>élargit</w:t>
      </w:r>
      <w:r w:rsidR="0046142F">
        <w:rPr>
          <w:lang w:eastAsia="en-US"/>
        </w:rPr>
        <w:t xml:space="preserve">, </w:t>
      </w:r>
      <w:r>
        <w:rPr>
          <w:lang w:eastAsia="en-US"/>
        </w:rPr>
        <w:t>vivifiée</w:t>
      </w:r>
      <w:r w:rsidR="0046142F">
        <w:rPr>
          <w:lang w:eastAsia="en-US"/>
        </w:rPr>
        <w:t xml:space="preserve">. </w:t>
      </w:r>
      <w:r>
        <w:rPr>
          <w:lang w:eastAsia="en-US"/>
        </w:rPr>
        <w:t>Ses membres se tendent</w:t>
      </w:r>
      <w:r w:rsidR="0046142F">
        <w:rPr>
          <w:lang w:eastAsia="en-US"/>
        </w:rPr>
        <w:t xml:space="preserve"> : </w:t>
      </w:r>
      <w:r>
        <w:rPr>
          <w:lang w:eastAsia="en-US"/>
        </w:rPr>
        <w:t>c</w:t>
      </w:r>
      <w:r w:rsidR="0046142F">
        <w:rPr>
          <w:lang w:eastAsia="en-US"/>
        </w:rPr>
        <w:t>’</w:t>
      </w:r>
      <w:r>
        <w:rPr>
          <w:lang w:eastAsia="en-US"/>
        </w:rPr>
        <w:t>est notre Mazurke qui casse les boxeurs anglais</w:t>
      </w:r>
      <w:r w:rsidR="0046142F">
        <w:rPr>
          <w:lang w:eastAsia="en-US"/>
        </w:rPr>
        <w:t xml:space="preserve">, </w:t>
      </w:r>
      <w:r>
        <w:rPr>
          <w:lang w:eastAsia="en-US"/>
        </w:rPr>
        <w:t>qui lance les Italiens par les fenêtres</w:t>
      </w:r>
      <w:r w:rsidR="0046142F">
        <w:rPr>
          <w:lang w:eastAsia="en-US"/>
        </w:rPr>
        <w:t xml:space="preserve">, </w:t>
      </w:r>
      <w:r>
        <w:rPr>
          <w:lang w:eastAsia="en-US"/>
        </w:rPr>
        <w:t>qui tue les Arabes par demi-douzaines et empaille les majors allemands</w:t>
      </w:r>
      <w:r w:rsidR="0046142F">
        <w:rPr>
          <w:lang w:eastAsia="en-US"/>
        </w:rPr>
        <w:t> !</w:t>
      </w:r>
    </w:p>
    <w:p w14:paraId="0F40A578" w14:textId="77777777" w:rsidR="0046142F" w:rsidRDefault="003148C9" w:rsidP="0046142F">
      <w:pPr>
        <w:rPr>
          <w:lang w:eastAsia="en-US"/>
        </w:rPr>
      </w:pPr>
      <w:r>
        <w:rPr>
          <w:lang w:eastAsia="en-US"/>
        </w:rPr>
        <w:t>Vive-Dieu</w:t>
      </w:r>
      <w:r w:rsidR="0046142F">
        <w:rPr>
          <w:lang w:eastAsia="en-US"/>
        </w:rPr>
        <w:t xml:space="preserve"> ! </w:t>
      </w:r>
      <w:r>
        <w:rPr>
          <w:lang w:eastAsia="en-US"/>
        </w:rPr>
        <w:t>il n</w:t>
      </w:r>
      <w:r w:rsidR="0046142F">
        <w:rPr>
          <w:lang w:eastAsia="en-US"/>
        </w:rPr>
        <w:t>’</w:t>
      </w:r>
      <w:r>
        <w:rPr>
          <w:lang w:eastAsia="en-US"/>
        </w:rPr>
        <w:t>est pas encore libre</w:t>
      </w:r>
      <w:r w:rsidR="0046142F">
        <w:rPr>
          <w:lang w:eastAsia="en-US"/>
        </w:rPr>
        <w:t xml:space="preserve">, </w:t>
      </w:r>
      <w:r>
        <w:rPr>
          <w:lang w:eastAsia="en-US"/>
        </w:rPr>
        <w:t>mais il n</w:t>
      </w:r>
      <w:r w:rsidR="0046142F">
        <w:rPr>
          <w:lang w:eastAsia="en-US"/>
        </w:rPr>
        <w:t>’</w:t>
      </w:r>
      <w:r>
        <w:rPr>
          <w:lang w:eastAsia="en-US"/>
        </w:rPr>
        <w:t>est plus couché là comme un enfant découragé</w:t>
      </w:r>
      <w:r w:rsidR="0046142F">
        <w:rPr>
          <w:lang w:eastAsia="en-US"/>
        </w:rPr>
        <w:t> !</w:t>
      </w:r>
    </w:p>
    <w:p w14:paraId="4FCD7AB7" w14:textId="77777777" w:rsidR="0046142F" w:rsidRDefault="003148C9" w:rsidP="0046142F">
      <w:pPr>
        <w:rPr>
          <w:lang w:eastAsia="en-US"/>
        </w:rPr>
      </w:pPr>
      <w:r>
        <w:rPr>
          <w:lang w:eastAsia="en-US"/>
        </w:rPr>
        <w:t>Il fit un pas bien doucement</w:t>
      </w:r>
      <w:r w:rsidR="0046142F">
        <w:rPr>
          <w:lang w:eastAsia="en-US"/>
        </w:rPr>
        <w:t xml:space="preserve">, </w:t>
      </w:r>
      <w:r>
        <w:rPr>
          <w:lang w:eastAsia="en-US"/>
        </w:rPr>
        <w:t>les rayons verts reculèrent</w:t>
      </w:r>
      <w:r w:rsidR="0046142F">
        <w:rPr>
          <w:lang w:eastAsia="en-US"/>
        </w:rPr>
        <w:t xml:space="preserve">. </w:t>
      </w:r>
      <w:r>
        <w:rPr>
          <w:lang w:eastAsia="en-US"/>
        </w:rPr>
        <w:t>Il avança de nouveau</w:t>
      </w:r>
      <w:r w:rsidR="0046142F">
        <w:rPr>
          <w:lang w:eastAsia="en-US"/>
        </w:rPr>
        <w:t xml:space="preserve"> ; </w:t>
      </w:r>
      <w:r>
        <w:rPr>
          <w:lang w:eastAsia="en-US"/>
        </w:rPr>
        <w:t>le tigre domestique battait en retraite avec lenteur</w:t>
      </w:r>
      <w:r w:rsidR="0046142F">
        <w:rPr>
          <w:lang w:eastAsia="en-US"/>
        </w:rPr>
        <w:t xml:space="preserve">. </w:t>
      </w:r>
      <w:r>
        <w:rPr>
          <w:lang w:eastAsia="en-US"/>
        </w:rPr>
        <w:t>Au bout de dix à douze pas</w:t>
      </w:r>
      <w:r w:rsidR="0046142F">
        <w:rPr>
          <w:lang w:eastAsia="en-US"/>
        </w:rPr>
        <w:t xml:space="preserve">, </w:t>
      </w:r>
      <w:r>
        <w:rPr>
          <w:lang w:eastAsia="en-US"/>
        </w:rPr>
        <w:t>les rayons verts s</w:t>
      </w:r>
      <w:r w:rsidR="0046142F">
        <w:rPr>
          <w:lang w:eastAsia="en-US"/>
        </w:rPr>
        <w:t>’</w:t>
      </w:r>
      <w:r>
        <w:rPr>
          <w:lang w:eastAsia="en-US"/>
        </w:rPr>
        <w:t>éteignirent tout à coup</w:t>
      </w:r>
      <w:r w:rsidR="0046142F">
        <w:rPr>
          <w:lang w:eastAsia="en-US"/>
        </w:rPr>
        <w:t xml:space="preserve">, </w:t>
      </w:r>
      <w:r>
        <w:rPr>
          <w:lang w:eastAsia="en-US"/>
        </w:rPr>
        <w:t>et Mazurke entendit comme un frôlement sous les planches</w:t>
      </w:r>
      <w:r w:rsidR="0046142F">
        <w:rPr>
          <w:lang w:eastAsia="en-US"/>
        </w:rPr>
        <w:t>.</w:t>
      </w:r>
    </w:p>
    <w:p w14:paraId="52ADE8AB" w14:textId="77777777" w:rsidR="0046142F" w:rsidRDefault="003148C9" w:rsidP="0046142F">
      <w:pPr>
        <w:rPr>
          <w:lang w:eastAsia="en-US"/>
        </w:rPr>
      </w:pPr>
      <w:r>
        <w:rPr>
          <w:lang w:eastAsia="en-US"/>
        </w:rPr>
        <w:t>Il avait une dernière bougie</w:t>
      </w:r>
      <w:r w:rsidR="0046142F">
        <w:rPr>
          <w:lang w:eastAsia="en-US"/>
        </w:rPr>
        <w:t>.</w:t>
      </w:r>
    </w:p>
    <w:p w14:paraId="186FE3F3" w14:textId="4FB99C48" w:rsidR="0046142F" w:rsidRDefault="003148C9" w:rsidP="0046142F">
      <w:pPr>
        <w:rPr>
          <w:lang w:eastAsia="en-US"/>
        </w:rPr>
      </w:pPr>
      <w:r>
        <w:rPr>
          <w:lang w:eastAsia="en-US"/>
        </w:rPr>
        <w:t>Plus rien qu</w:t>
      </w:r>
      <w:r w:rsidR="0046142F">
        <w:rPr>
          <w:lang w:eastAsia="en-US"/>
        </w:rPr>
        <w:t>’</w:t>
      </w:r>
      <w:r>
        <w:rPr>
          <w:lang w:eastAsia="en-US"/>
        </w:rPr>
        <w:t>une</w:t>
      </w:r>
      <w:r w:rsidR="0046142F">
        <w:rPr>
          <w:lang w:eastAsia="en-US"/>
        </w:rPr>
        <w:t xml:space="preserve">. </w:t>
      </w:r>
      <w:r w:rsidR="006C2AE1">
        <w:rPr>
          <w:lang w:eastAsia="en-US"/>
        </w:rPr>
        <w:t>—</w:t>
      </w:r>
      <w:r w:rsidR="0046142F">
        <w:rPr>
          <w:lang w:eastAsia="en-US"/>
        </w:rPr>
        <w:t xml:space="preserve"> </w:t>
      </w:r>
      <w:r>
        <w:rPr>
          <w:lang w:eastAsia="en-US"/>
        </w:rPr>
        <w:t>Au petit bonheur</w:t>
      </w:r>
      <w:r w:rsidR="0046142F">
        <w:rPr>
          <w:lang w:eastAsia="en-US"/>
        </w:rPr>
        <w:t xml:space="preserve"> ! </w:t>
      </w:r>
      <w:r w:rsidR="006C2AE1">
        <w:rPr>
          <w:lang w:eastAsia="en-US"/>
        </w:rPr>
        <w:t>—</w:t>
      </w:r>
      <w:r w:rsidR="0046142F">
        <w:rPr>
          <w:lang w:eastAsia="en-US"/>
        </w:rPr>
        <w:t xml:space="preserve"> </w:t>
      </w:r>
      <w:r>
        <w:rPr>
          <w:lang w:eastAsia="en-US"/>
        </w:rPr>
        <w:t>Il l</w:t>
      </w:r>
      <w:r w:rsidR="0046142F">
        <w:rPr>
          <w:lang w:eastAsia="en-US"/>
        </w:rPr>
        <w:t>’</w:t>
      </w:r>
      <w:r>
        <w:rPr>
          <w:lang w:eastAsia="en-US"/>
        </w:rPr>
        <w:t>alluma</w:t>
      </w:r>
      <w:r w:rsidR="0046142F">
        <w:rPr>
          <w:lang w:eastAsia="en-US"/>
        </w:rPr>
        <w:t>.</w:t>
      </w:r>
    </w:p>
    <w:p w14:paraId="71B35442" w14:textId="77777777" w:rsidR="0046142F" w:rsidRDefault="003148C9" w:rsidP="0046142F">
      <w:pPr>
        <w:rPr>
          <w:lang w:eastAsia="en-US"/>
        </w:rPr>
      </w:pPr>
      <w:r>
        <w:rPr>
          <w:lang w:eastAsia="en-US"/>
        </w:rPr>
        <w:t>Et il chercha</w:t>
      </w:r>
      <w:r w:rsidR="0046142F">
        <w:rPr>
          <w:lang w:eastAsia="en-US"/>
        </w:rPr>
        <w:t xml:space="preserve">. </w:t>
      </w:r>
      <w:r>
        <w:rPr>
          <w:lang w:eastAsia="en-US"/>
        </w:rPr>
        <w:t>Les trois quarts de la bougie brûlèrent</w:t>
      </w:r>
      <w:r w:rsidR="0046142F">
        <w:rPr>
          <w:lang w:eastAsia="en-US"/>
        </w:rPr>
        <w:t xml:space="preserve">. </w:t>
      </w:r>
      <w:r>
        <w:rPr>
          <w:lang w:eastAsia="en-US"/>
        </w:rPr>
        <w:t>Mazurke ne voyait rien</w:t>
      </w:r>
      <w:r w:rsidR="0046142F">
        <w:rPr>
          <w:lang w:eastAsia="en-US"/>
        </w:rPr>
        <w:t>.</w:t>
      </w:r>
    </w:p>
    <w:p w14:paraId="301032D2" w14:textId="77777777" w:rsidR="0046142F" w:rsidRDefault="003148C9" w:rsidP="0046142F">
      <w:pPr>
        <w:rPr>
          <w:lang w:eastAsia="en-US"/>
        </w:rPr>
      </w:pPr>
      <w:r>
        <w:rPr>
          <w:lang w:eastAsia="en-US"/>
        </w:rPr>
        <w:t>L</w:t>
      </w:r>
      <w:r w:rsidR="0046142F">
        <w:rPr>
          <w:lang w:eastAsia="en-US"/>
        </w:rPr>
        <w:t>’</w:t>
      </w:r>
      <w:r>
        <w:rPr>
          <w:lang w:eastAsia="en-US"/>
        </w:rPr>
        <w:t>angoisse est plus cruelle après un moment d</w:t>
      </w:r>
      <w:r w:rsidR="0046142F">
        <w:rPr>
          <w:lang w:eastAsia="en-US"/>
        </w:rPr>
        <w:t>’</w:t>
      </w:r>
      <w:r>
        <w:rPr>
          <w:lang w:eastAsia="en-US"/>
        </w:rPr>
        <w:t>espoir</w:t>
      </w:r>
      <w:r w:rsidR="0046142F">
        <w:rPr>
          <w:lang w:eastAsia="en-US"/>
        </w:rPr>
        <w:t>.</w:t>
      </w:r>
    </w:p>
    <w:p w14:paraId="0B1BD0A4" w14:textId="77777777" w:rsidR="0046142F" w:rsidRDefault="003148C9" w:rsidP="0046142F">
      <w:pPr>
        <w:rPr>
          <w:lang w:eastAsia="en-US"/>
        </w:rPr>
      </w:pPr>
      <w:r>
        <w:rPr>
          <w:lang w:eastAsia="en-US"/>
        </w:rPr>
        <w:lastRenderedPageBreak/>
        <w:t>Le cœur de Mazurke se serra</w:t>
      </w:r>
      <w:r w:rsidR="0046142F">
        <w:rPr>
          <w:lang w:eastAsia="en-US"/>
        </w:rPr>
        <w:t>.</w:t>
      </w:r>
    </w:p>
    <w:p w14:paraId="73BD6C68" w14:textId="77777777" w:rsidR="0046142F" w:rsidRDefault="003148C9" w:rsidP="0046142F">
      <w:pPr>
        <w:rPr>
          <w:lang w:eastAsia="en-US"/>
        </w:rPr>
      </w:pPr>
      <w:r>
        <w:rPr>
          <w:lang w:eastAsia="en-US"/>
        </w:rPr>
        <w:t>Mais comme la bougie allait s</w:t>
      </w:r>
      <w:r w:rsidR="0046142F">
        <w:rPr>
          <w:lang w:eastAsia="en-US"/>
        </w:rPr>
        <w:t>’</w:t>
      </w:r>
      <w:r>
        <w:rPr>
          <w:lang w:eastAsia="en-US"/>
        </w:rPr>
        <w:t>éteindre la flamme vacilla brusquement</w:t>
      </w:r>
      <w:r w:rsidR="0046142F">
        <w:rPr>
          <w:lang w:eastAsia="en-US"/>
        </w:rPr>
        <w:t xml:space="preserve">. </w:t>
      </w:r>
      <w:r>
        <w:rPr>
          <w:lang w:eastAsia="en-US"/>
        </w:rPr>
        <w:t>Mazurke s</w:t>
      </w:r>
      <w:r w:rsidR="0046142F">
        <w:rPr>
          <w:lang w:eastAsia="en-US"/>
        </w:rPr>
        <w:t>’</w:t>
      </w:r>
      <w:r>
        <w:rPr>
          <w:lang w:eastAsia="en-US"/>
        </w:rPr>
        <w:t>agenouilla</w:t>
      </w:r>
      <w:r w:rsidR="0046142F">
        <w:rPr>
          <w:lang w:eastAsia="en-US"/>
        </w:rPr>
        <w:t xml:space="preserve">. </w:t>
      </w:r>
      <w:r>
        <w:rPr>
          <w:lang w:eastAsia="en-US"/>
        </w:rPr>
        <w:t>Un souffle d</w:t>
      </w:r>
      <w:r w:rsidR="0046142F">
        <w:rPr>
          <w:lang w:eastAsia="en-US"/>
        </w:rPr>
        <w:t>’</w:t>
      </w:r>
      <w:r>
        <w:rPr>
          <w:lang w:eastAsia="en-US"/>
        </w:rPr>
        <w:t>air humide et frais lui caressa le visage</w:t>
      </w:r>
      <w:r w:rsidR="0046142F">
        <w:rPr>
          <w:lang w:eastAsia="en-US"/>
        </w:rPr>
        <w:t>.</w:t>
      </w:r>
    </w:p>
    <w:p w14:paraId="7EC6C6B0" w14:textId="77777777" w:rsidR="0046142F" w:rsidRDefault="003148C9" w:rsidP="0046142F">
      <w:pPr>
        <w:rPr>
          <w:lang w:eastAsia="en-US"/>
        </w:rPr>
      </w:pPr>
      <w:r>
        <w:rPr>
          <w:lang w:eastAsia="en-US"/>
        </w:rPr>
        <w:t>Il joignit les mains et remercia Dieu</w:t>
      </w:r>
      <w:r w:rsidR="0046142F">
        <w:rPr>
          <w:lang w:eastAsia="en-US"/>
        </w:rPr>
        <w:t>.</w:t>
      </w:r>
    </w:p>
    <w:p w14:paraId="53D9F885" w14:textId="7D9190E3" w:rsidR="0046142F" w:rsidRDefault="003148C9" w:rsidP="0046142F">
      <w:pPr>
        <w:rPr>
          <w:lang w:eastAsia="en-US"/>
        </w:rPr>
      </w:pPr>
      <w:r>
        <w:rPr>
          <w:lang w:eastAsia="en-US"/>
        </w:rPr>
        <w:t>C</w:t>
      </w:r>
      <w:r w:rsidR="0046142F">
        <w:rPr>
          <w:lang w:eastAsia="en-US"/>
        </w:rPr>
        <w:t>’</w:t>
      </w:r>
      <w:r>
        <w:rPr>
          <w:lang w:eastAsia="en-US"/>
        </w:rPr>
        <w:t>était la vie</w:t>
      </w:r>
      <w:r w:rsidR="0046142F">
        <w:rPr>
          <w:lang w:eastAsia="en-US"/>
        </w:rPr>
        <w:t xml:space="preserve"> ! </w:t>
      </w:r>
      <w:r w:rsidR="006C2AE1">
        <w:rPr>
          <w:lang w:eastAsia="en-US"/>
        </w:rPr>
        <w:t>—</w:t>
      </w:r>
      <w:r w:rsidR="0046142F">
        <w:rPr>
          <w:lang w:eastAsia="en-US"/>
        </w:rPr>
        <w:t xml:space="preserve"> </w:t>
      </w:r>
      <w:r>
        <w:rPr>
          <w:lang w:eastAsia="en-US"/>
        </w:rPr>
        <w:t>D</w:t>
      </w:r>
      <w:r w:rsidR="0046142F">
        <w:rPr>
          <w:lang w:eastAsia="en-US"/>
        </w:rPr>
        <w:t>’</w:t>
      </w:r>
      <w:r>
        <w:rPr>
          <w:lang w:eastAsia="en-US"/>
        </w:rPr>
        <w:t>un geste rapide comme l</w:t>
      </w:r>
      <w:r w:rsidR="0046142F">
        <w:rPr>
          <w:lang w:eastAsia="en-US"/>
        </w:rPr>
        <w:t>’</w:t>
      </w:r>
      <w:r>
        <w:rPr>
          <w:lang w:eastAsia="en-US"/>
        </w:rPr>
        <w:t>éclair</w:t>
      </w:r>
      <w:r w:rsidR="0046142F">
        <w:rPr>
          <w:lang w:eastAsia="en-US"/>
        </w:rPr>
        <w:t xml:space="preserve">, </w:t>
      </w:r>
      <w:r>
        <w:rPr>
          <w:lang w:eastAsia="en-US"/>
        </w:rPr>
        <w:t>il déchira une page du portefeuille de Romblon père</w:t>
      </w:r>
      <w:r w:rsidR="0046142F">
        <w:rPr>
          <w:lang w:eastAsia="en-US"/>
        </w:rPr>
        <w:t xml:space="preserve">, </w:t>
      </w:r>
      <w:r>
        <w:rPr>
          <w:lang w:eastAsia="en-US"/>
        </w:rPr>
        <w:t xml:space="preserve">et y traça les lignes menaçantes que </w:t>
      </w:r>
      <w:proofErr w:type="spellStart"/>
      <w:r>
        <w:rPr>
          <w:lang w:eastAsia="en-US"/>
        </w:rPr>
        <w:t>Guérineul</w:t>
      </w:r>
      <w:proofErr w:type="spellEnd"/>
      <w:r>
        <w:rPr>
          <w:lang w:eastAsia="en-US"/>
        </w:rPr>
        <w:t xml:space="preserve"> rapporta aux héritiers de Jean-de-la-Mer</w:t>
      </w:r>
      <w:r w:rsidR="0046142F">
        <w:rPr>
          <w:lang w:eastAsia="en-US"/>
        </w:rPr>
        <w:t>.</w:t>
      </w:r>
    </w:p>
    <w:p w14:paraId="1C8B5FDB" w14:textId="77777777" w:rsidR="0046142F" w:rsidRDefault="003148C9" w:rsidP="0046142F">
      <w:pPr>
        <w:rPr>
          <w:lang w:eastAsia="en-US"/>
        </w:rPr>
      </w:pPr>
      <w:r>
        <w:rPr>
          <w:lang w:eastAsia="en-US"/>
        </w:rPr>
        <w:t xml:space="preserve">Puis il sauta </w:t>
      </w:r>
      <w:proofErr w:type="spellStart"/>
      <w:r>
        <w:rPr>
          <w:lang w:eastAsia="en-US"/>
        </w:rPr>
        <w:t>résolûment</w:t>
      </w:r>
      <w:proofErr w:type="spellEnd"/>
      <w:r>
        <w:rPr>
          <w:lang w:eastAsia="en-US"/>
        </w:rPr>
        <w:t xml:space="preserve"> dans le trou</w:t>
      </w:r>
      <w:r w:rsidR="0046142F">
        <w:rPr>
          <w:lang w:eastAsia="en-US"/>
        </w:rPr>
        <w:t>.</w:t>
      </w:r>
    </w:p>
    <w:p w14:paraId="6BD4D3B7" w14:textId="77777777" w:rsidR="0046142F" w:rsidRDefault="003148C9" w:rsidP="0046142F">
      <w:pPr>
        <w:rPr>
          <w:lang w:eastAsia="en-US"/>
        </w:rPr>
      </w:pPr>
      <w:r>
        <w:rPr>
          <w:lang w:eastAsia="en-US"/>
        </w:rPr>
        <w:t>C</w:t>
      </w:r>
      <w:r w:rsidR="0046142F">
        <w:rPr>
          <w:lang w:eastAsia="en-US"/>
        </w:rPr>
        <w:t>’</w:t>
      </w:r>
      <w:r>
        <w:rPr>
          <w:lang w:eastAsia="en-US"/>
        </w:rPr>
        <w:t>était par là qu</w:t>
      </w:r>
      <w:r w:rsidR="0046142F">
        <w:rPr>
          <w:lang w:eastAsia="en-US"/>
        </w:rPr>
        <w:t>’</w:t>
      </w:r>
      <w:r>
        <w:rPr>
          <w:lang w:eastAsia="en-US"/>
        </w:rPr>
        <w:t>il avait pénétré dans la cave douze heures auparavant</w:t>
      </w:r>
      <w:r w:rsidR="0046142F">
        <w:rPr>
          <w:lang w:eastAsia="en-US"/>
        </w:rPr>
        <w:t>.</w:t>
      </w:r>
    </w:p>
    <w:p w14:paraId="2DA28AA3" w14:textId="77777777" w:rsidR="0046142F" w:rsidRDefault="003148C9" w:rsidP="0046142F">
      <w:pPr>
        <w:rPr>
          <w:lang w:eastAsia="en-US"/>
        </w:rPr>
      </w:pPr>
      <w:r>
        <w:rPr>
          <w:lang w:eastAsia="en-US"/>
        </w:rPr>
        <w:t>Une sorte de puits étroit affectant la figure d</w:t>
      </w:r>
      <w:r w:rsidR="0046142F">
        <w:rPr>
          <w:lang w:eastAsia="en-US"/>
        </w:rPr>
        <w:t>’</w:t>
      </w:r>
      <w:r>
        <w:rPr>
          <w:lang w:eastAsia="en-US"/>
        </w:rPr>
        <w:t>un baromètre ordinaire</w:t>
      </w:r>
      <w:r w:rsidR="0046142F">
        <w:rPr>
          <w:lang w:eastAsia="en-US"/>
        </w:rPr>
        <w:t xml:space="preserve">, </w:t>
      </w:r>
      <w:r>
        <w:rPr>
          <w:lang w:eastAsia="en-US"/>
        </w:rPr>
        <w:t>et dont la courbe aboutissait dans la cave</w:t>
      </w:r>
      <w:r w:rsidR="0046142F">
        <w:rPr>
          <w:lang w:eastAsia="en-US"/>
        </w:rPr>
        <w:t>.</w:t>
      </w:r>
    </w:p>
    <w:p w14:paraId="46FDD9CA" w14:textId="7302C629" w:rsidR="0046142F" w:rsidRDefault="003148C9" w:rsidP="0046142F">
      <w:pPr>
        <w:rPr>
          <w:lang w:eastAsia="en-US"/>
        </w:rPr>
      </w:pPr>
      <w:r>
        <w:rPr>
          <w:lang w:eastAsia="en-US"/>
        </w:rPr>
        <w:t>La maison isolée</w:t>
      </w:r>
      <w:r w:rsidR="0046142F">
        <w:rPr>
          <w:lang w:eastAsia="en-US"/>
        </w:rPr>
        <w:t xml:space="preserve">, </w:t>
      </w:r>
      <w:r>
        <w:rPr>
          <w:lang w:eastAsia="en-US"/>
        </w:rPr>
        <w:t>choisie par le vieil Honoré pour déposer les fonds de la tontine</w:t>
      </w:r>
      <w:r w:rsidR="0046142F">
        <w:rPr>
          <w:lang w:eastAsia="en-US"/>
        </w:rPr>
        <w:t xml:space="preserve">, </w:t>
      </w:r>
      <w:r>
        <w:rPr>
          <w:lang w:eastAsia="en-US"/>
        </w:rPr>
        <w:t>était la maison historique du chevalier de C</w:t>
      </w:r>
      <w:r w:rsidR="0046142F">
        <w:rPr>
          <w:lang w:eastAsia="en-US"/>
        </w:rPr>
        <w:t xml:space="preserve">. </w:t>
      </w:r>
      <w:r>
        <w:rPr>
          <w:lang w:eastAsia="en-US"/>
        </w:rPr>
        <w:t>-B</w:t>
      </w:r>
      <w:r w:rsidR="0046142F">
        <w:rPr>
          <w:lang w:eastAsia="en-US"/>
        </w:rPr>
        <w:t xml:space="preserve">. </w:t>
      </w:r>
      <w:r w:rsidR="006C2AE1">
        <w:rPr>
          <w:lang w:eastAsia="en-US"/>
        </w:rPr>
        <w:t>—</w:t>
      </w:r>
      <w:r w:rsidR="0046142F">
        <w:rPr>
          <w:lang w:eastAsia="en-US"/>
        </w:rPr>
        <w:t xml:space="preserve">, </w:t>
      </w:r>
      <w:r>
        <w:rPr>
          <w:lang w:eastAsia="en-US"/>
        </w:rPr>
        <w:t>où l</w:t>
      </w:r>
      <w:r w:rsidR="0046142F">
        <w:rPr>
          <w:lang w:eastAsia="en-US"/>
        </w:rPr>
        <w:t>’</w:t>
      </w:r>
      <w:r>
        <w:rPr>
          <w:lang w:eastAsia="en-US"/>
        </w:rPr>
        <w:t>on trouva un amas d</w:t>
      </w:r>
      <w:r w:rsidR="0046142F">
        <w:rPr>
          <w:lang w:eastAsia="en-US"/>
        </w:rPr>
        <w:t>’</w:t>
      </w:r>
      <w:r>
        <w:rPr>
          <w:lang w:eastAsia="en-US"/>
        </w:rPr>
        <w:t>armes</w:t>
      </w:r>
      <w:r w:rsidR="0046142F">
        <w:rPr>
          <w:lang w:eastAsia="en-US"/>
        </w:rPr>
        <w:t xml:space="preserve">, </w:t>
      </w:r>
      <w:r>
        <w:rPr>
          <w:lang w:eastAsia="en-US"/>
        </w:rPr>
        <w:t>sous l</w:t>
      </w:r>
      <w:r w:rsidR="0046142F">
        <w:rPr>
          <w:lang w:eastAsia="en-US"/>
        </w:rPr>
        <w:t>’</w:t>
      </w:r>
      <w:r>
        <w:rPr>
          <w:lang w:eastAsia="en-US"/>
        </w:rPr>
        <w:t>empire</w:t>
      </w:r>
      <w:r w:rsidR="0046142F">
        <w:rPr>
          <w:lang w:eastAsia="en-US"/>
        </w:rPr>
        <w:t xml:space="preserve">, </w:t>
      </w:r>
      <w:r>
        <w:rPr>
          <w:lang w:eastAsia="en-US"/>
        </w:rPr>
        <w:t>lors du procès Cadoudal</w:t>
      </w:r>
      <w:r w:rsidR="0046142F">
        <w:rPr>
          <w:lang w:eastAsia="en-US"/>
        </w:rPr>
        <w:t>.</w:t>
      </w:r>
    </w:p>
    <w:p w14:paraId="6D4B66F9" w14:textId="77777777" w:rsidR="0046142F" w:rsidRDefault="003148C9" w:rsidP="0046142F">
      <w:pPr>
        <w:rPr>
          <w:lang w:eastAsia="en-US"/>
        </w:rPr>
      </w:pPr>
      <w:r>
        <w:rPr>
          <w:lang w:eastAsia="en-US"/>
        </w:rPr>
        <w:t>Jamais on n</w:t>
      </w:r>
      <w:r w:rsidR="0046142F">
        <w:rPr>
          <w:lang w:eastAsia="en-US"/>
        </w:rPr>
        <w:t>’</w:t>
      </w:r>
      <w:r>
        <w:rPr>
          <w:lang w:eastAsia="en-US"/>
        </w:rPr>
        <w:t>avait vu entrer chez le chevalier seulement un pistolet de poche</w:t>
      </w:r>
      <w:r w:rsidR="0046142F">
        <w:rPr>
          <w:lang w:eastAsia="en-US"/>
        </w:rPr>
        <w:t>.</w:t>
      </w:r>
    </w:p>
    <w:p w14:paraId="05BD8E87" w14:textId="77777777" w:rsidR="0046142F" w:rsidRDefault="003148C9" w:rsidP="0046142F">
      <w:pPr>
        <w:rPr>
          <w:lang w:eastAsia="en-US"/>
        </w:rPr>
      </w:pPr>
      <w:r>
        <w:rPr>
          <w:lang w:eastAsia="en-US"/>
        </w:rPr>
        <w:t>Et pourtant sa cave contenait cinq cents fusils</w:t>
      </w:r>
      <w:r w:rsidR="0046142F">
        <w:rPr>
          <w:lang w:eastAsia="en-US"/>
        </w:rPr>
        <w:t xml:space="preserve">. </w:t>
      </w:r>
      <w:r>
        <w:rPr>
          <w:lang w:eastAsia="en-US"/>
        </w:rPr>
        <w:t>Le puits avait joué son rôle</w:t>
      </w:r>
      <w:r w:rsidR="0046142F">
        <w:rPr>
          <w:lang w:eastAsia="en-US"/>
        </w:rPr>
        <w:t>.</w:t>
      </w:r>
    </w:p>
    <w:p w14:paraId="3D3B74D3" w14:textId="77777777" w:rsidR="0046142F" w:rsidRDefault="003148C9" w:rsidP="0046142F">
      <w:pPr>
        <w:rPr>
          <w:lang w:eastAsia="en-US"/>
        </w:rPr>
      </w:pPr>
      <w:r>
        <w:rPr>
          <w:lang w:eastAsia="en-US"/>
        </w:rPr>
        <w:t>Depuis lors</w:t>
      </w:r>
      <w:r w:rsidR="0046142F">
        <w:rPr>
          <w:lang w:eastAsia="en-US"/>
        </w:rPr>
        <w:t xml:space="preserve">, </w:t>
      </w:r>
      <w:r>
        <w:rPr>
          <w:lang w:eastAsia="en-US"/>
        </w:rPr>
        <w:t>l</w:t>
      </w:r>
      <w:r w:rsidR="0046142F">
        <w:rPr>
          <w:lang w:eastAsia="en-US"/>
        </w:rPr>
        <w:t>’</w:t>
      </w:r>
      <w:r>
        <w:rPr>
          <w:lang w:eastAsia="en-US"/>
        </w:rPr>
        <w:t>herbe et le sable avaient recouvert la trappe</w:t>
      </w:r>
      <w:r w:rsidR="0046142F">
        <w:rPr>
          <w:lang w:eastAsia="en-US"/>
        </w:rPr>
        <w:t>.</w:t>
      </w:r>
    </w:p>
    <w:p w14:paraId="17D1064D" w14:textId="77777777" w:rsidR="0046142F" w:rsidRDefault="003148C9" w:rsidP="0046142F">
      <w:pPr>
        <w:rPr>
          <w:lang w:eastAsia="en-US"/>
        </w:rPr>
      </w:pPr>
      <w:r>
        <w:rPr>
          <w:lang w:eastAsia="en-US"/>
        </w:rPr>
        <w:t>Personne</w:t>
      </w:r>
      <w:r w:rsidR="0046142F">
        <w:rPr>
          <w:lang w:eastAsia="en-US"/>
        </w:rPr>
        <w:t xml:space="preserve">, </w:t>
      </w:r>
      <w:r>
        <w:rPr>
          <w:lang w:eastAsia="en-US"/>
        </w:rPr>
        <w:t>pas même notre ami le fantôme</w:t>
      </w:r>
      <w:r w:rsidR="0046142F">
        <w:rPr>
          <w:lang w:eastAsia="en-US"/>
        </w:rPr>
        <w:t xml:space="preserve">, </w:t>
      </w:r>
      <w:r>
        <w:rPr>
          <w:lang w:eastAsia="en-US"/>
        </w:rPr>
        <w:t>ne connaissait l</w:t>
      </w:r>
      <w:r w:rsidR="0046142F">
        <w:rPr>
          <w:lang w:eastAsia="en-US"/>
        </w:rPr>
        <w:t>’</w:t>
      </w:r>
      <w:r>
        <w:rPr>
          <w:lang w:eastAsia="en-US"/>
        </w:rPr>
        <w:t>existence du puits</w:t>
      </w:r>
      <w:r w:rsidR="0046142F">
        <w:rPr>
          <w:lang w:eastAsia="en-US"/>
        </w:rPr>
        <w:t xml:space="preserve">, </w:t>
      </w:r>
      <w:r>
        <w:rPr>
          <w:lang w:eastAsia="en-US"/>
        </w:rPr>
        <w:t>dont l</w:t>
      </w:r>
      <w:r w:rsidR="0046142F">
        <w:rPr>
          <w:lang w:eastAsia="en-US"/>
        </w:rPr>
        <w:t>’</w:t>
      </w:r>
      <w:r>
        <w:rPr>
          <w:lang w:eastAsia="en-US"/>
        </w:rPr>
        <w:t xml:space="preserve">orifice aboutissait derrière la </w:t>
      </w:r>
      <w:r>
        <w:rPr>
          <w:lang w:eastAsia="en-US"/>
        </w:rPr>
        <w:lastRenderedPageBreak/>
        <w:t>maison</w:t>
      </w:r>
      <w:r w:rsidR="0046142F">
        <w:rPr>
          <w:lang w:eastAsia="en-US"/>
        </w:rPr>
        <w:t xml:space="preserve">, </w:t>
      </w:r>
      <w:r>
        <w:rPr>
          <w:lang w:eastAsia="en-US"/>
        </w:rPr>
        <w:t>dans une cour abandonnée et défendue seulement par une grille de bois vermoulu</w:t>
      </w:r>
      <w:r w:rsidR="0046142F">
        <w:rPr>
          <w:lang w:eastAsia="en-US"/>
        </w:rPr>
        <w:t>.</w:t>
      </w:r>
    </w:p>
    <w:p w14:paraId="0E711F51" w14:textId="77777777" w:rsidR="0046142F" w:rsidRDefault="003148C9" w:rsidP="0046142F">
      <w:pPr>
        <w:rPr>
          <w:lang w:eastAsia="en-US"/>
        </w:rPr>
      </w:pPr>
      <w:r>
        <w:rPr>
          <w:lang w:eastAsia="en-US"/>
        </w:rPr>
        <w:t>Mazurke éprouva plus de difficultés à remonter qu</w:t>
      </w:r>
      <w:r w:rsidR="0046142F">
        <w:rPr>
          <w:lang w:eastAsia="en-US"/>
        </w:rPr>
        <w:t>’</w:t>
      </w:r>
      <w:r>
        <w:rPr>
          <w:lang w:eastAsia="en-US"/>
        </w:rPr>
        <w:t>il n</w:t>
      </w:r>
      <w:r w:rsidR="0046142F">
        <w:rPr>
          <w:lang w:eastAsia="en-US"/>
        </w:rPr>
        <w:t>’</w:t>
      </w:r>
      <w:r>
        <w:rPr>
          <w:lang w:eastAsia="en-US"/>
        </w:rPr>
        <w:t>en avait eu pour descendre</w:t>
      </w:r>
      <w:r w:rsidR="0046142F">
        <w:rPr>
          <w:lang w:eastAsia="en-US"/>
        </w:rPr>
        <w:t xml:space="preserve">. </w:t>
      </w:r>
      <w:r>
        <w:rPr>
          <w:lang w:eastAsia="en-US"/>
        </w:rPr>
        <w:t>Comme il n</w:t>
      </w:r>
      <w:r w:rsidR="0046142F">
        <w:rPr>
          <w:lang w:eastAsia="en-US"/>
        </w:rPr>
        <w:t>’</w:t>
      </w:r>
      <w:r>
        <w:rPr>
          <w:lang w:eastAsia="en-US"/>
        </w:rPr>
        <w:t>avait en aucune façon la conscience du chemin parcouru la veille</w:t>
      </w:r>
      <w:r w:rsidR="0046142F">
        <w:rPr>
          <w:lang w:eastAsia="en-US"/>
        </w:rPr>
        <w:t xml:space="preserve">, </w:t>
      </w:r>
      <w:r>
        <w:rPr>
          <w:lang w:eastAsia="en-US"/>
        </w:rPr>
        <w:t>il ne savait pas où il allait</w:t>
      </w:r>
      <w:r w:rsidR="0046142F">
        <w:rPr>
          <w:lang w:eastAsia="en-US"/>
        </w:rPr>
        <w:t xml:space="preserve">. </w:t>
      </w:r>
      <w:r>
        <w:rPr>
          <w:lang w:eastAsia="en-US"/>
        </w:rPr>
        <w:t>La trappe supérieure s</w:t>
      </w:r>
      <w:r w:rsidR="0046142F">
        <w:rPr>
          <w:lang w:eastAsia="en-US"/>
        </w:rPr>
        <w:t>’</w:t>
      </w:r>
      <w:r>
        <w:rPr>
          <w:lang w:eastAsia="en-US"/>
        </w:rPr>
        <w:t>était refermée tant bien que mal après son passage</w:t>
      </w:r>
      <w:r w:rsidR="0046142F">
        <w:rPr>
          <w:lang w:eastAsia="en-US"/>
        </w:rPr>
        <w:t xml:space="preserve">. </w:t>
      </w:r>
      <w:r>
        <w:rPr>
          <w:lang w:eastAsia="en-US"/>
        </w:rPr>
        <w:t>On n</w:t>
      </w:r>
      <w:r w:rsidR="0046142F">
        <w:rPr>
          <w:lang w:eastAsia="en-US"/>
        </w:rPr>
        <w:t>’</w:t>
      </w:r>
      <w:r>
        <w:rPr>
          <w:lang w:eastAsia="en-US"/>
        </w:rPr>
        <w:t>y voyait guère plus dans le puits que dans la cave</w:t>
      </w:r>
      <w:r w:rsidR="0046142F">
        <w:rPr>
          <w:lang w:eastAsia="en-US"/>
        </w:rPr>
        <w:t>.</w:t>
      </w:r>
    </w:p>
    <w:p w14:paraId="218A839D" w14:textId="77777777" w:rsidR="0046142F" w:rsidRDefault="003148C9" w:rsidP="0046142F">
      <w:pPr>
        <w:rPr>
          <w:lang w:eastAsia="en-US"/>
        </w:rPr>
      </w:pPr>
      <w:r>
        <w:rPr>
          <w:lang w:eastAsia="en-US"/>
        </w:rPr>
        <w:t>Mais au premier rayon du jour</w:t>
      </w:r>
      <w:r w:rsidR="0046142F">
        <w:rPr>
          <w:lang w:eastAsia="en-US"/>
        </w:rPr>
        <w:t xml:space="preserve">, </w:t>
      </w:r>
      <w:r>
        <w:rPr>
          <w:lang w:eastAsia="en-US"/>
        </w:rPr>
        <w:t>faible et lointain</w:t>
      </w:r>
      <w:r w:rsidR="0046142F">
        <w:rPr>
          <w:lang w:eastAsia="en-US"/>
        </w:rPr>
        <w:t xml:space="preserve">, </w:t>
      </w:r>
      <w:r>
        <w:rPr>
          <w:lang w:eastAsia="en-US"/>
        </w:rPr>
        <w:t>qui lui arriva par les fentes de la trappe</w:t>
      </w:r>
      <w:r w:rsidR="0046142F">
        <w:rPr>
          <w:lang w:eastAsia="en-US"/>
        </w:rPr>
        <w:t xml:space="preserve">, </w:t>
      </w:r>
      <w:r>
        <w:rPr>
          <w:lang w:eastAsia="en-US"/>
        </w:rPr>
        <w:t>quel vif transport</w:t>
      </w:r>
      <w:r w:rsidR="0046142F">
        <w:rPr>
          <w:lang w:eastAsia="en-US"/>
        </w:rPr>
        <w:t xml:space="preserve"> ! </w:t>
      </w:r>
      <w:r>
        <w:rPr>
          <w:lang w:eastAsia="en-US"/>
        </w:rPr>
        <w:t>Son cœur emplit joyeusement sa poitrine</w:t>
      </w:r>
      <w:r w:rsidR="0046142F">
        <w:rPr>
          <w:lang w:eastAsia="en-US"/>
        </w:rPr>
        <w:t xml:space="preserve">. </w:t>
      </w:r>
      <w:r>
        <w:rPr>
          <w:lang w:eastAsia="en-US"/>
        </w:rPr>
        <w:t>Il poussa un hourra comme aux heures de bataille</w:t>
      </w:r>
      <w:r w:rsidR="0046142F">
        <w:rPr>
          <w:lang w:eastAsia="en-US"/>
        </w:rPr>
        <w:t xml:space="preserve">, </w:t>
      </w:r>
      <w:r>
        <w:rPr>
          <w:lang w:eastAsia="en-US"/>
        </w:rPr>
        <w:t>quand son cheval au galop le lançait</w:t>
      </w:r>
      <w:r w:rsidR="0046142F">
        <w:rPr>
          <w:lang w:eastAsia="en-US"/>
        </w:rPr>
        <w:t xml:space="preserve">, </w:t>
      </w:r>
      <w:r>
        <w:rPr>
          <w:lang w:eastAsia="en-US"/>
        </w:rPr>
        <w:t>sabre au vent</w:t>
      </w:r>
      <w:r w:rsidR="0046142F">
        <w:rPr>
          <w:lang w:eastAsia="en-US"/>
        </w:rPr>
        <w:t xml:space="preserve">, </w:t>
      </w:r>
      <w:r>
        <w:rPr>
          <w:lang w:eastAsia="en-US"/>
        </w:rPr>
        <w:t>dans les carrés autrichiens</w:t>
      </w:r>
      <w:r w:rsidR="0046142F">
        <w:rPr>
          <w:lang w:eastAsia="en-US"/>
        </w:rPr>
        <w:t xml:space="preserve">. </w:t>
      </w:r>
      <w:r>
        <w:rPr>
          <w:lang w:eastAsia="en-US"/>
        </w:rPr>
        <w:t>Plus de fatigue</w:t>
      </w:r>
      <w:r w:rsidR="0046142F">
        <w:rPr>
          <w:lang w:eastAsia="en-US"/>
        </w:rPr>
        <w:t xml:space="preserve"> ! </w:t>
      </w:r>
      <w:r>
        <w:rPr>
          <w:lang w:eastAsia="en-US"/>
        </w:rPr>
        <w:t>Il montait</w:t>
      </w:r>
      <w:r w:rsidR="0046142F">
        <w:rPr>
          <w:lang w:eastAsia="en-US"/>
        </w:rPr>
        <w:t xml:space="preserve">, </w:t>
      </w:r>
      <w:r>
        <w:rPr>
          <w:lang w:eastAsia="en-US"/>
        </w:rPr>
        <w:t>il montait</w:t>
      </w:r>
      <w:r w:rsidR="0046142F">
        <w:rPr>
          <w:lang w:eastAsia="en-US"/>
        </w:rPr>
        <w:t xml:space="preserve">, </w:t>
      </w:r>
      <w:r>
        <w:rPr>
          <w:lang w:eastAsia="en-US"/>
        </w:rPr>
        <w:t>et bientôt sa tête souleva la trappe</w:t>
      </w:r>
      <w:r w:rsidR="0046142F">
        <w:rPr>
          <w:lang w:eastAsia="en-US"/>
        </w:rPr>
        <w:t>.</w:t>
      </w:r>
    </w:p>
    <w:p w14:paraId="30CA18D2" w14:textId="77777777" w:rsidR="0046142F" w:rsidRDefault="003148C9" w:rsidP="0046142F">
      <w:pPr>
        <w:rPr>
          <w:lang w:eastAsia="en-US"/>
        </w:rPr>
      </w:pPr>
      <w:r>
        <w:rPr>
          <w:lang w:eastAsia="en-US"/>
        </w:rPr>
        <w:t>Il regarda le ciel avec des yeux affolés</w:t>
      </w:r>
      <w:r w:rsidR="0046142F">
        <w:rPr>
          <w:lang w:eastAsia="en-US"/>
        </w:rPr>
        <w:t xml:space="preserve">. </w:t>
      </w:r>
      <w:r>
        <w:rPr>
          <w:lang w:eastAsia="en-US"/>
        </w:rPr>
        <w:t>Il était libre</w:t>
      </w:r>
      <w:r w:rsidR="0046142F">
        <w:rPr>
          <w:lang w:eastAsia="en-US"/>
        </w:rPr>
        <w:t xml:space="preserve"> ! </w:t>
      </w:r>
      <w:r>
        <w:rPr>
          <w:lang w:eastAsia="en-US"/>
        </w:rPr>
        <w:t>Ah</w:t>
      </w:r>
      <w:r w:rsidR="0046142F">
        <w:rPr>
          <w:lang w:eastAsia="en-US"/>
        </w:rPr>
        <w:t xml:space="preserve"> ! </w:t>
      </w:r>
      <w:r>
        <w:rPr>
          <w:lang w:eastAsia="en-US"/>
        </w:rPr>
        <w:t>vive-Dieu</w:t>
      </w:r>
      <w:r w:rsidR="0046142F">
        <w:rPr>
          <w:lang w:eastAsia="en-US"/>
        </w:rPr>
        <w:t xml:space="preserve"> ! </w:t>
      </w:r>
      <w:r>
        <w:rPr>
          <w:lang w:eastAsia="en-US"/>
        </w:rPr>
        <w:t>gare aux joueurs de la mort</w:t>
      </w:r>
      <w:r w:rsidR="0046142F">
        <w:rPr>
          <w:lang w:eastAsia="en-US"/>
        </w:rPr>
        <w:t>.</w:t>
      </w:r>
    </w:p>
    <w:p w14:paraId="74473900" w14:textId="5A2C6B48" w:rsidR="0046142F" w:rsidRDefault="003148C9" w:rsidP="0046142F">
      <w:pPr>
        <w:rPr>
          <w:lang w:eastAsia="en-US"/>
        </w:rPr>
      </w:pPr>
      <w:r>
        <w:rPr>
          <w:lang w:eastAsia="en-US"/>
        </w:rPr>
        <w:t>Cependant tout n</w:t>
      </w:r>
      <w:r w:rsidR="0046142F">
        <w:rPr>
          <w:lang w:eastAsia="en-US"/>
        </w:rPr>
        <w:t>’</w:t>
      </w:r>
      <w:r>
        <w:rPr>
          <w:lang w:eastAsia="en-US"/>
        </w:rPr>
        <w:t>était pas fini</w:t>
      </w:r>
      <w:r w:rsidR="0046142F">
        <w:rPr>
          <w:lang w:eastAsia="en-US"/>
        </w:rPr>
        <w:t xml:space="preserve">. </w:t>
      </w:r>
      <w:r>
        <w:rPr>
          <w:lang w:eastAsia="en-US"/>
        </w:rPr>
        <w:t>Mazurke sortait de son trou dans un état pitoyable</w:t>
      </w:r>
      <w:r w:rsidR="0046142F">
        <w:rPr>
          <w:lang w:eastAsia="en-US"/>
        </w:rPr>
        <w:t xml:space="preserve">. </w:t>
      </w:r>
      <w:r>
        <w:rPr>
          <w:lang w:eastAsia="en-US"/>
        </w:rPr>
        <w:t>Ses vêtements étaient souillés de glaise du haut en bas</w:t>
      </w:r>
      <w:r w:rsidR="0046142F">
        <w:rPr>
          <w:lang w:eastAsia="en-US"/>
        </w:rPr>
        <w:t xml:space="preserve">, </w:t>
      </w:r>
      <w:r>
        <w:rPr>
          <w:lang w:eastAsia="en-US"/>
        </w:rPr>
        <w:t>ainsi que sa figure et ses mains</w:t>
      </w:r>
      <w:r w:rsidR="0046142F">
        <w:rPr>
          <w:lang w:eastAsia="en-US"/>
        </w:rPr>
        <w:t xml:space="preserve">. </w:t>
      </w:r>
      <w:r>
        <w:rPr>
          <w:lang w:eastAsia="en-US"/>
        </w:rPr>
        <w:t>Il n</w:t>
      </w:r>
      <w:r w:rsidR="0046142F">
        <w:rPr>
          <w:lang w:eastAsia="en-US"/>
        </w:rPr>
        <w:t>’</w:t>
      </w:r>
      <w:r>
        <w:rPr>
          <w:lang w:eastAsia="en-US"/>
        </w:rPr>
        <w:t>avait plus de chapeau</w:t>
      </w:r>
      <w:r w:rsidR="0046142F">
        <w:rPr>
          <w:lang w:eastAsia="en-US"/>
        </w:rPr>
        <w:t xml:space="preserve">. </w:t>
      </w:r>
      <w:r w:rsidR="006C2AE1">
        <w:rPr>
          <w:lang w:eastAsia="en-US"/>
        </w:rPr>
        <w:t>—</w:t>
      </w:r>
      <w:r w:rsidR="0046142F">
        <w:rPr>
          <w:lang w:eastAsia="en-US"/>
        </w:rPr>
        <w:t xml:space="preserve"> </w:t>
      </w:r>
      <w:r>
        <w:rPr>
          <w:lang w:eastAsia="en-US"/>
        </w:rPr>
        <w:t>Il était enfin dans cet état où l</w:t>
      </w:r>
      <w:r w:rsidR="0046142F">
        <w:rPr>
          <w:lang w:eastAsia="en-US"/>
        </w:rPr>
        <w:t>’</w:t>
      </w:r>
      <w:r>
        <w:rPr>
          <w:lang w:eastAsia="en-US"/>
        </w:rPr>
        <w:t>on arrête un homme</w:t>
      </w:r>
      <w:r w:rsidR="0046142F">
        <w:rPr>
          <w:lang w:eastAsia="en-US"/>
        </w:rPr>
        <w:t xml:space="preserve">, </w:t>
      </w:r>
      <w:r>
        <w:rPr>
          <w:lang w:eastAsia="en-US"/>
        </w:rPr>
        <w:t>de confiance et sur sa mauvaise mine</w:t>
      </w:r>
      <w:r w:rsidR="0046142F">
        <w:rPr>
          <w:lang w:eastAsia="en-US"/>
        </w:rPr>
        <w:t>.</w:t>
      </w:r>
    </w:p>
    <w:p w14:paraId="42B4D5BF" w14:textId="77777777" w:rsidR="0046142F" w:rsidRDefault="003148C9" w:rsidP="0046142F">
      <w:pPr>
        <w:rPr>
          <w:lang w:eastAsia="en-US"/>
        </w:rPr>
      </w:pPr>
      <w:r>
        <w:rPr>
          <w:lang w:eastAsia="en-US"/>
        </w:rPr>
        <w:t>À peine avait-il franchi la grille de bois qu</w:t>
      </w:r>
      <w:r w:rsidR="0046142F">
        <w:rPr>
          <w:lang w:eastAsia="en-US"/>
        </w:rPr>
        <w:t>’</w:t>
      </w:r>
      <w:r>
        <w:rPr>
          <w:lang w:eastAsia="en-US"/>
        </w:rPr>
        <w:t>un long cri retentit à l</w:t>
      </w:r>
      <w:r w:rsidR="0046142F">
        <w:rPr>
          <w:lang w:eastAsia="en-US"/>
        </w:rPr>
        <w:t>’</w:t>
      </w:r>
      <w:r>
        <w:rPr>
          <w:lang w:eastAsia="en-US"/>
        </w:rPr>
        <w:t>autre extrémité de la rue</w:t>
      </w:r>
      <w:r w:rsidR="0046142F">
        <w:rPr>
          <w:lang w:eastAsia="en-US"/>
        </w:rPr>
        <w:t xml:space="preserve">. </w:t>
      </w:r>
      <w:r>
        <w:rPr>
          <w:lang w:eastAsia="en-US"/>
        </w:rPr>
        <w:t>Mazurke était en train d</w:t>
      </w:r>
      <w:r w:rsidR="0046142F">
        <w:rPr>
          <w:lang w:eastAsia="en-US"/>
        </w:rPr>
        <w:t>’</w:t>
      </w:r>
      <w:r>
        <w:rPr>
          <w:lang w:eastAsia="en-US"/>
        </w:rPr>
        <w:t>examiner les lieux pour s</w:t>
      </w:r>
      <w:r w:rsidR="0046142F">
        <w:rPr>
          <w:lang w:eastAsia="en-US"/>
        </w:rPr>
        <w:t>’</w:t>
      </w:r>
      <w:r>
        <w:rPr>
          <w:lang w:eastAsia="en-US"/>
        </w:rPr>
        <w:t>y retrouver à l</w:t>
      </w:r>
      <w:r w:rsidR="0046142F">
        <w:rPr>
          <w:lang w:eastAsia="en-US"/>
        </w:rPr>
        <w:t>’</w:t>
      </w:r>
      <w:r>
        <w:rPr>
          <w:lang w:eastAsia="en-US"/>
        </w:rPr>
        <w:t>occasion</w:t>
      </w:r>
      <w:r w:rsidR="0046142F">
        <w:rPr>
          <w:lang w:eastAsia="en-US"/>
        </w:rPr>
        <w:t xml:space="preserve">, </w:t>
      </w:r>
      <w:r>
        <w:rPr>
          <w:lang w:eastAsia="en-US"/>
        </w:rPr>
        <w:t>il fut rudement dérangé dans son examen</w:t>
      </w:r>
      <w:r w:rsidR="0046142F">
        <w:rPr>
          <w:lang w:eastAsia="en-US"/>
        </w:rPr>
        <w:t>.</w:t>
      </w:r>
    </w:p>
    <w:p w14:paraId="6DCBAF91" w14:textId="630DD478" w:rsidR="0046142F" w:rsidRDefault="0046142F" w:rsidP="0046142F">
      <w:pPr>
        <w:rPr>
          <w:lang w:eastAsia="en-US"/>
        </w:rPr>
      </w:pPr>
      <w:r>
        <w:rPr>
          <w:lang w:eastAsia="en-US"/>
        </w:rPr>
        <w:t>— </w:t>
      </w:r>
      <w:r w:rsidR="003148C9">
        <w:rPr>
          <w:lang w:eastAsia="en-US"/>
        </w:rPr>
        <w:t>Le voilà</w:t>
      </w:r>
      <w:r>
        <w:rPr>
          <w:lang w:eastAsia="en-US"/>
        </w:rPr>
        <w:t xml:space="preserve"> ! </w:t>
      </w:r>
      <w:r w:rsidR="003148C9">
        <w:rPr>
          <w:lang w:eastAsia="en-US"/>
        </w:rPr>
        <w:t>le voilà</w:t>
      </w:r>
      <w:r>
        <w:rPr>
          <w:lang w:eastAsia="en-US"/>
        </w:rPr>
        <w:t xml:space="preserve"> ! </w:t>
      </w:r>
      <w:r w:rsidR="003148C9">
        <w:rPr>
          <w:lang w:eastAsia="en-US"/>
        </w:rPr>
        <w:t>criait-on</w:t>
      </w:r>
      <w:r>
        <w:rPr>
          <w:lang w:eastAsia="en-US"/>
        </w:rPr>
        <w:t xml:space="preserve"> ; </w:t>
      </w:r>
      <w:r w:rsidR="006C2AE1">
        <w:rPr>
          <w:lang w:eastAsia="en-US"/>
        </w:rPr>
        <w:t>—</w:t>
      </w:r>
      <w:r>
        <w:rPr>
          <w:lang w:eastAsia="en-US"/>
        </w:rPr>
        <w:t xml:space="preserve"> </w:t>
      </w:r>
      <w:r w:rsidR="003148C9">
        <w:rPr>
          <w:lang w:eastAsia="en-US"/>
        </w:rPr>
        <w:t>arrêtez-le</w:t>
      </w:r>
      <w:r>
        <w:rPr>
          <w:lang w:eastAsia="en-US"/>
        </w:rPr>
        <w:t> !</w:t>
      </w:r>
    </w:p>
    <w:p w14:paraId="42C156EB" w14:textId="77777777" w:rsidR="0046142F" w:rsidRDefault="003148C9" w:rsidP="0046142F">
      <w:pPr>
        <w:rPr>
          <w:lang w:eastAsia="en-US"/>
        </w:rPr>
      </w:pPr>
      <w:r>
        <w:rPr>
          <w:lang w:eastAsia="en-US"/>
        </w:rPr>
        <w:t>Le premier mouvement d</w:t>
      </w:r>
      <w:r w:rsidR="0046142F">
        <w:rPr>
          <w:lang w:eastAsia="en-US"/>
        </w:rPr>
        <w:t>’</w:t>
      </w:r>
      <w:r>
        <w:rPr>
          <w:lang w:eastAsia="en-US"/>
        </w:rPr>
        <w:t>un honnête homme est d</w:t>
      </w:r>
      <w:r w:rsidR="0046142F">
        <w:rPr>
          <w:lang w:eastAsia="en-US"/>
        </w:rPr>
        <w:t>’</w:t>
      </w:r>
      <w:r>
        <w:rPr>
          <w:lang w:eastAsia="en-US"/>
        </w:rPr>
        <w:t>attendre de pied ferme</w:t>
      </w:r>
      <w:r w:rsidR="0046142F">
        <w:rPr>
          <w:lang w:eastAsia="en-US"/>
        </w:rPr>
        <w:t xml:space="preserve">, </w:t>
      </w:r>
      <w:r>
        <w:rPr>
          <w:lang w:eastAsia="en-US"/>
        </w:rPr>
        <w:t>quand un quiproquo de cette sorte lui barre le chemin</w:t>
      </w:r>
      <w:r w:rsidR="0046142F">
        <w:rPr>
          <w:lang w:eastAsia="en-US"/>
        </w:rPr>
        <w:t xml:space="preserve">. </w:t>
      </w:r>
      <w:r>
        <w:rPr>
          <w:lang w:eastAsia="en-US"/>
        </w:rPr>
        <w:t>Car c</w:t>
      </w:r>
      <w:r w:rsidR="0046142F">
        <w:rPr>
          <w:lang w:eastAsia="en-US"/>
        </w:rPr>
        <w:t>’</w:t>
      </w:r>
      <w:r>
        <w:rPr>
          <w:lang w:eastAsia="en-US"/>
        </w:rPr>
        <w:t>était évidemment un quiproquo</w:t>
      </w:r>
      <w:r w:rsidR="0046142F">
        <w:rPr>
          <w:lang w:eastAsia="en-US"/>
        </w:rPr>
        <w:t xml:space="preserve">. </w:t>
      </w:r>
      <w:r>
        <w:rPr>
          <w:lang w:eastAsia="en-US"/>
        </w:rPr>
        <w:t xml:space="preserve">Il y </w:t>
      </w:r>
      <w:r>
        <w:rPr>
          <w:lang w:eastAsia="en-US"/>
        </w:rPr>
        <w:lastRenderedPageBreak/>
        <w:t>avait là des soldats</w:t>
      </w:r>
      <w:r w:rsidR="0046142F">
        <w:rPr>
          <w:lang w:eastAsia="en-US"/>
        </w:rPr>
        <w:t xml:space="preserve">, </w:t>
      </w:r>
      <w:r>
        <w:rPr>
          <w:lang w:eastAsia="en-US"/>
        </w:rPr>
        <w:t>des gardes nationaux et du peuple</w:t>
      </w:r>
      <w:r w:rsidR="0046142F">
        <w:rPr>
          <w:lang w:eastAsia="en-US"/>
        </w:rPr>
        <w:t xml:space="preserve">. </w:t>
      </w:r>
      <w:r>
        <w:rPr>
          <w:lang w:eastAsia="en-US"/>
        </w:rPr>
        <w:t>On cherchait un voleur</w:t>
      </w:r>
      <w:r w:rsidR="0046142F">
        <w:rPr>
          <w:lang w:eastAsia="en-US"/>
        </w:rPr>
        <w:t xml:space="preserve"> (</w:t>
      </w:r>
      <w:r>
        <w:rPr>
          <w:lang w:eastAsia="en-US"/>
        </w:rPr>
        <w:t>et Dieu sait que le quartier est bon pour les battues de ce genre</w:t>
      </w:r>
      <w:r w:rsidR="0046142F">
        <w:rPr>
          <w:lang w:eastAsia="en-US"/>
        </w:rPr>
        <w:t xml:space="preserve"> !) ; </w:t>
      </w:r>
      <w:r>
        <w:rPr>
          <w:lang w:eastAsia="en-US"/>
        </w:rPr>
        <w:t>on voyait un homme sortir de terre</w:t>
      </w:r>
      <w:r w:rsidR="0046142F">
        <w:rPr>
          <w:lang w:eastAsia="en-US"/>
        </w:rPr>
        <w:t xml:space="preserve"> ; </w:t>
      </w:r>
      <w:r>
        <w:rPr>
          <w:lang w:eastAsia="en-US"/>
        </w:rPr>
        <w:t>on criait</w:t>
      </w:r>
      <w:r w:rsidR="0046142F">
        <w:rPr>
          <w:lang w:eastAsia="en-US"/>
        </w:rPr>
        <w:t xml:space="preserve"> : </w:t>
      </w:r>
      <w:r>
        <w:rPr>
          <w:lang w:eastAsia="en-US"/>
        </w:rPr>
        <w:t>sus</w:t>
      </w:r>
      <w:r w:rsidR="0046142F">
        <w:rPr>
          <w:lang w:eastAsia="en-US"/>
        </w:rPr>
        <w:t xml:space="preserve"> ! </w:t>
      </w:r>
      <w:r>
        <w:rPr>
          <w:lang w:eastAsia="en-US"/>
        </w:rPr>
        <w:t>c</w:t>
      </w:r>
      <w:r w:rsidR="0046142F">
        <w:rPr>
          <w:lang w:eastAsia="en-US"/>
        </w:rPr>
        <w:t>’</w:t>
      </w:r>
      <w:r>
        <w:rPr>
          <w:lang w:eastAsia="en-US"/>
        </w:rPr>
        <w:t>est la règle</w:t>
      </w:r>
      <w:r w:rsidR="0046142F">
        <w:rPr>
          <w:lang w:eastAsia="en-US"/>
        </w:rPr>
        <w:t>.</w:t>
      </w:r>
    </w:p>
    <w:p w14:paraId="6F2D72D8" w14:textId="77777777" w:rsidR="0046142F" w:rsidRDefault="003148C9" w:rsidP="0046142F">
      <w:pPr>
        <w:rPr>
          <w:lang w:eastAsia="en-US"/>
        </w:rPr>
      </w:pPr>
      <w:r>
        <w:rPr>
          <w:lang w:eastAsia="en-US"/>
        </w:rPr>
        <w:t>Mais le second mouvement de Mazurke fut de prendre ses jambes à son cou et de détaler à grande vitesse</w:t>
      </w:r>
      <w:r w:rsidR="0046142F">
        <w:rPr>
          <w:lang w:eastAsia="en-US"/>
        </w:rPr>
        <w:t>.</w:t>
      </w:r>
    </w:p>
    <w:p w14:paraId="1D45D69C" w14:textId="77777777" w:rsidR="0046142F" w:rsidRDefault="003148C9" w:rsidP="0046142F">
      <w:pPr>
        <w:rPr>
          <w:lang w:eastAsia="en-US"/>
        </w:rPr>
      </w:pPr>
      <w:r>
        <w:rPr>
          <w:lang w:eastAsia="en-US"/>
        </w:rPr>
        <w:t>Il venait de songer en effet à sa position exceptionnelle</w:t>
      </w:r>
      <w:r w:rsidR="0046142F">
        <w:rPr>
          <w:lang w:eastAsia="en-US"/>
        </w:rPr>
        <w:t xml:space="preserve">. </w:t>
      </w:r>
      <w:r>
        <w:rPr>
          <w:lang w:eastAsia="en-US"/>
        </w:rPr>
        <w:t>Il n</w:t>
      </w:r>
      <w:r w:rsidR="0046142F">
        <w:rPr>
          <w:lang w:eastAsia="en-US"/>
        </w:rPr>
        <w:t>’</w:t>
      </w:r>
      <w:r>
        <w:rPr>
          <w:lang w:eastAsia="en-US"/>
        </w:rPr>
        <w:t>avait sur lui d</w:t>
      </w:r>
      <w:r w:rsidR="0046142F">
        <w:rPr>
          <w:lang w:eastAsia="en-US"/>
        </w:rPr>
        <w:t>’</w:t>
      </w:r>
      <w:r>
        <w:rPr>
          <w:lang w:eastAsia="en-US"/>
        </w:rPr>
        <w:t>autres papiers que le portefeuille de papa Romblon</w:t>
      </w:r>
      <w:r w:rsidR="0046142F">
        <w:rPr>
          <w:lang w:eastAsia="en-US"/>
        </w:rPr>
        <w:t xml:space="preserve">, </w:t>
      </w:r>
      <w:r>
        <w:rPr>
          <w:lang w:eastAsia="en-US"/>
        </w:rPr>
        <w:t>qui n</w:t>
      </w:r>
      <w:r w:rsidR="0046142F">
        <w:rPr>
          <w:lang w:eastAsia="en-US"/>
        </w:rPr>
        <w:t>’</w:t>
      </w:r>
      <w:r>
        <w:rPr>
          <w:lang w:eastAsia="en-US"/>
        </w:rPr>
        <w:t>aurait pas été une recommandation bien puissante auprès de la justice</w:t>
      </w:r>
      <w:r w:rsidR="0046142F">
        <w:rPr>
          <w:lang w:eastAsia="en-US"/>
        </w:rPr>
        <w:t>.</w:t>
      </w:r>
    </w:p>
    <w:p w14:paraId="08AAD9F4" w14:textId="77777777" w:rsidR="0046142F" w:rsidRDefault="003148C9" w:rsidP="0046142F">
      <w:pPr>
        <w:rPr>
          <w:lang w:eastAsia="en-US"/>
        </w:rPr>
      </w:pPr>
      <w:r>
        <w:rPr>
          <w:lang w:eastAsia="en-US"/>
        </w:rPr>
        <w:t>En cavant au mieux</w:t>
      </w:r>
      <w:r w:rsidR="0046142F">
        <w:rPr>
          <w:lang w:eastAsia="en-US"/>
        </w:rPr>
        <w:t xml:space="preserve">, </w:t>
      </w:r>
      <w:r>
        <w:rPr>
          <w:lang w:eastAsia="en-US"/>
        </w:rPr>
        <w:t>dépourvu qu</w:t>
      </w:r>
      <w:r w:rsidR="0046142F">
        <w:rPr>
          <w:lang w:eastAsia="en-US"/>
        </w:rPr>
        <w:t>’</w:t>
      </w:r>
      <w:r>
        <w:rPr>
          <w:lang w:eastAsia="en-US"/>
        </w:rPr>
        <w:t>il était de passeport</w:t>
      </w:r>
      <w:r w:rsidR="0046142F">
        <w:rPr>
          <w:lang w:eastAsia="en-US"/>
        </w:rPr>
        <w:t xml:space="preserve">, </w:t>
      </w:r>
      <w:r>
        <w:rPr>
          <w:lang w:eastAsia="en-US"/>
        </w:rPr>
        <w:t>le moins qu</w:t>
      </w:r>
      <w:r w:rsidR="0046142F">
        <w:rPr>
          <w:lang w:eastAsia="en-US"/>
        </w:rPr>
        <w:t>’</w:t>
      </w:r>
      <w:r>
        <w:rPr>
          <w:lang w:eastAsia="en-US"/>
        </w:rPr>
        <w:t>il pouvait craindre</w:t>
      </w:r>
      <w:r w:rsidR="0046142F">
        <w:rPr>
          <w:lang w:eastAsia="en-US"/>
        </w:rPr>
        <w:t xml:space="preserve">, </w:t>
      </w:r>
      <w:r>
        <w:rPr>
          <w:lang w:eastAsia="en-US"/>
        </w:rPr>
        <w:t>c</w:t>
      </w:r>
      <w:r w:rsidR="0046142F">
        <w:rPr>
          <w:lang w:eastAsia="en-US"/>
        </w:rPr>
        <w:t>’</w:t>
      </w:r>
      <w:r>
        <w:rPr>
          <w:lang w:eastAsia="en-US"/>
        </w:rPr>
        <w:t>était une détention de quelques jours</w:t>
      </w:r>
      <w:r w:rsidR="0046142F">
        <w:rPr>
          <w:lang w:eastAsia="en-US"/>
        </w:rPr>
        <w:t>.</w:t>
      </w:r>
    </w:p>
    <w:p w14:paraId="221254F6" w14:textId="77777777" w:rsidR="0046142F" w:rsidRDefault="003148C9" w:rsidP="0046142F">
      <w:pPr>
        <w:rPr>
          <w:lang w:val="en-US" w:eastAsia="en-US"/>
        </w:rPr>
      </w:pPr>
      <w:r>
        <w:rPr>
          <w:lang w:val="en-US" w:eastAsia="en-US"/>
        </w:rPr>
        <w:t>Et Berthe</w:t>
      </w:r>
      <w:r w:rsidR="0046142F">
        <w:rPr>
          <w:lang w:val="en-US" w:eastAsia="en-US"/>
        </w:rPr>
        <w:t xml:space="preserve"> ! </w:t>
      </w:r>
      <w:r>
        <w:rPr>
          <w:lang w:val="en-US" w:eastAsia="en-US"/>
        </w:rPr>
        <w:t>Berthe</w:t>
      </w:r>
      <w:r w:rsidR="0046142F">
        <w:rPr>
          <w:lang w:val="en-US" w:eastAsia="en-US"/>
        </w:rPr>
        <w:t> !</w:t>
      </w:r>
    </w:p>
    <w:p w14:paraId="5065E10E" w14:textId="77777777" w:rsidR="0046142F" w:rsidRDefault="003148C9" w:rsidP="0046142F">
      <w:pPr>
        <w:rPr>
          <w:lang w:eastAsia="en-US"/>
        </w:rPr>
      </w:pPr>
      <w:r>
        <w:rPr>
          <w:lang w:eastAsia="en-US"/>
        </w:rPr>
        <w:t>Il sauta d</w:t>
      </w:r>
      <w:r w:rsidR="0046142F">
        <w:rPr>
          <w:lang w:eastAsia="en-US"/>
        </w:rPr>
        <w:t>’</w:t>
      </w:r>
      <w:r>
        <w:rPr>
          <w:lang w:eastAsia="en-US"/>
        </w:rPr>
        <w:t>un bond dans le terrain où plus tard le mendiant vint s</w:t>
      </w:r>
      <w:r w:rsidR="0046142F">
        <w:rPr>
          <w:lang w:eastAsia="en-US"/>
        </w:rPr>
        <w:t>’</w:t>
      </w:r>
      <w:r>
        <w:rPr>
          <w:lang w:eastAsia="en-US"/>
        </w:rPr>
        <w:t>établir</w:t>
      </w:r>
      <w:r w:rsidR="0046142F">
        <w:rPr>
          <w:lang w:eastAsia="en-US"/>
        </w:rPr>
        <w:t xml:space="preserve">, </w:t>
      </w:r>
      <w:r>
        <w:rPr>
          <w:lang w:eastAsia="en-US"/>
        </w:rPr>
        <w:t>et prit chasse aux cris de deux ou trois cents badauds</w:t>
      </w:r>
      <w:r w:rsidR="0046142F">
        <w:rPr>
          <w:lang w:eastAsia="en-US"/>
        </w:rPr>
        <w:t xml:space="preserve">, </w:t>
      </w:r>
      <w:r>
        <w:rPr>
          <w:lang w:eastAsia="en-US"/>
        </w:rPr>
        <w:t>agents et tourlourous qui se mirent à sa poursuite</w:t>
      </w:r>
      <w:r w:rsidR="0046142F">
        <w:rPr>
          <w:lang w:eastAsia="en-US"/>
        </w:rPr>
        <w:t>.</w:t>
      </w:r>
    </w:p>
    <w:p w14:paraId="60D823E9" w14:textId="77777777" w:rsidR="0046142F" w:rsidRDefault="003148C9" w:rsidP="0046142F">
      <w:pPr>
        <w:rPr>
          <w:lang w:eastAsia="en-US"/>
        </w:rPr>
      </w:pPr>
      <w:r>
        <w:rPr>
          <w:lang w:eastAsia="en-US"/>
        </w:rPr>
        <w:t>Mais on n</w:t>
      </w:r>
      <w:r w:rsidR="0046142F">
        <w:rPr>
          <w:lang w:eastAsia="en-US"/>
        </w:rPr>
        <w:t>’</w:t>
      </w:r>
      <w:r>
        <w:rPr>
          <w:lang w:eastAsia="en-US"/>
        </w:rPr>
        <w:t>a pas mérité le beau nom de Mazurke sans avoir des jambes à l</w:t>
      </w:r>
      <w:r w:rsidR="0046142F">
        <w:rPr>
          <w:lang w:eastAsia="en-US"/>
        </w:rPr>
        <w:t>’</w:t>
      </w:r>
      <w:r>
        <w:rPr>
          <w:lang w:eastAsia="en-US"/>
        </w:rPr>
        <w:t>épreuve</w:t>
      </w:r>
      <w:r w:rsidR="0046142F">
        <w:rPr>
          <w:lang w:eastAsia="en-US"/>
        </w:rPr>
        <w:t xml:space="preserve">. </w:t>
      </w:r>
      <w:r>
        <w:rPr>
          <w:lang w:eastAsia="en-US"/>
        </w:rPr>
        <w:t>Il dépista en quelques minutes la meute humaine qui le poursuivit</w:t>
      </w:r>
      <w:r w:rsidR="0046142F">
        <w:rPr>
          <w:lang w:eastAsia="en-US"/>
        </w:rPr>
        <w:t xml:space="preserve">, </w:t>
      </w:r>
      <w:r>
        <w:rPr>
          <w:lang w:eastAsia="en-US"/>
        </w:rPr>
        <w:t>et sauta dans un fiacre</w:t>
      </w:r>
      <w:r w:rsidR="0046142F">
        <w:rPr>
          <w:lang w:eastAsia="en-US"/>
        </w:rPr>
        <w:t xml:space="preserve">, </w:t>
      </w:r>
      <w:r>
        <w:rPr>
          <w:lang w:eastAsia="en-US"/>
        </w:rPr>
        <w:t>au coin du quai d</w:t>
      </w:r>
      <w:r w:rsidR="0046142F">
        <w:rPr>
          <w:lang w:eastAsia="en-US"/>
        </w:rPr>
        <w:t>’</w:t>
      </w:r>
      <w:r>
        <w:rPr>
          <w:lang w:eastAsia="en-US"/>
        </w:rPr>
        <w:t>Orsay</w:t>
      </w:r>
      <w:r w:rsidR="0046142F">
        <w:rPr>
          <w:lang w:eastAsia="en-US"/>
        </w:rPr>
        <w:t xml:space="preserve">, </w:t>
      </w:r>
      <w:r>
        <w:rPr>
          <w:lang w:eastAsia="en-US"/>
        </w:rPr>
        <w:t>derrière les Invalides</w:t>
      </w:r>
      <w:r w:rsidR="0046142F">
        <w:rPr>
          <w:lang w:eastAsia="en-US"/>
        </w:rPr>
        <w:t>.</w:t>
      </w:r>
    </w:p>
    <w:p w14:paraId="4D43FCE3" w14:textId="33286826" w:rsidR="0046142F" w:rsidRDefault="003148C9" w:rsidP="0046142F">
      <w:pPr>
        <w:rPr>
          <w:lang w:eastAsia="en-US"/>
        </w:rPr>
      </w:pPr>
      <w:r>
        <w:rPr>
          <w:lang w:eastAsia="en-US"/>
        </w:rPr>
        <w:t>Le fiacre prit le trot bien tranquillement</w:t>
      </w:r>
      <w:r w:rsidR="0046142F">
        <w:rPr>
          <w:lang w:eastAsia="en-US"/>
        </w:rPr>
        <w:t xml:space="preserve">. </w:t>
      </w:r>
      <w:r>
        <w:rPr>
          <w:lang w:eastAsia="en-US"/>
        </w:rPr>
        <w:t>Cette fois Mazurke était sauve pour tout de bon</w:t>
      </w:r>
      <w:r w:rsidR="0046142F">
        <w:rPr>
          <w:lang w:eastAsia="en-US"/>
        </w:rPr>
        <w:t xml:space="preserve">, </w:t>
      </w:r>
      <w:r w:rsidR="006C2AE1">
        <w:rPr>
          <w:lang w:eastAsia="en-US"/>
        </w:rPr>
        <w:t>—</w:t>
      </w:r>
      <w:r w:rsidR="0046142F">
        <w:rPr>
          <w:lang w:eastAsia="en-US"/>
        </w:rPr>
        <w:t xml:space="preserve"> </w:t>
      </w:r>
      <w:r>
        <w:rPr>
          <w:lang w:eastAsia="en-US"/>
        </w:rPr>
        <w:t>mais du diable s</w:t>
      </w:r>
      <w:r w:rsidR="0046142F">
        <w:rPr>
          <w:lang w:eastAsia="en-US"/>
        </w:rPr>
        <w:t>’</w:t>
      </w:r>
      <w:r>
        <w:rPr>
          <w:lang w:eastAsia="en-US"/>
        </w:rPr>
        <w:t>il eût pu retrouver la route qu</w:t>
      </w:r>
      <w:r w:rsidR="0046142F">
        <w:rPr>
          <w:lang w:eastAsia="en-US"/>
        </w:rPr>
        <w:t>’</w:t>
      </w:r>
      <w:r>
        <w:rPr>
          <w:lang w:eastAsia="en-US"/>
        </w:rPr>
        <w:t>il avait suivie à traverses les chantiers</w:t>
      </w:r>
      <w:r w:rsidR="0046142F">
        <w:rPr>
          <w:lang w:eastAsia="en-US"/>
        </w:rPr>
        <w:t xml:space="preserve">, </w:t>
      </w:r>
      <w:r>
        <w:rPr>
          <w:lang w:eastAsia="en-US"/>
        </w:rPr>
        <w:t>les terrains et les dépôts de pierre de taille qui diaprent la bonne ville du Gros-Caillou</w:t>
      </w:r>
      <w:r w:rsidR="0046142F">
        <w:rPr>
          <w:lang w:eastAsia="en-US"/>
        </w:rPr>
        <w:t>.</w:t>
      </w:r>
    </w:p>
    <w:p w14:paraId="5196ABF4" w14:textId="77777777" w:rsidR="0046142F" w:rsidRDefault="003148C9" w:rsidP="0046142F">
      <w:pPr>
        <w:rPr>
          <w:lang w:eastAsia="en-US"/>
        </w:rPr>
      </w:pPr>
      <w:r>
        <w:rPr>
          <w:lang w:eastAsia="en-US"/>
        </w:rPr>
        <w:t>Le hasard l</w:t>
      </w:r>
      <w:r w:rsidR="0046142F">
        <w:rPr>
          <w:lang w:eastAsia="en-US"/>
        </w:rPr>
        <w:t>’</w:t>
      </w:r>
      <w:r>
        <w:rPr>
          <w:lang w:eastAsia="en-US"/>
        </w:rPr>
        <w:t>avait couché là sur un lit d</w:t>
      </w:r>
      <w:r w:rsidR="0046142F">
        <w:rPr>
          <w:lang w:eastAsia="en-US"/>
        </w:rPr>
        <w:t>’</w:t>
      </w:r>
      <w:r>
        <w:rPr>
          <w:lang w:eastAsia="en-US"/>
        </w:rPr>
        <w:t>or</w:t>
      </w:r>
      <w:r w:rsidR="0046142F">
        <w:rPr>
          <w:lang w:eastAsia="en-US"/>
        </w:rPr>
        <w:t xml:space="preserve">, </w:t>
      </w:r>
      <w:r>
        <w:rPr>
          <w:lang w:eastAsia="en-US"/>
        </w:rPr>
        <w:t>deux millions amoncelés</w:t>
      </w:r>
      <w:r w:rsidR="0046142F">
        <w:rPr>
          <w:lang w:eastAsia="en-US"/>
        </w:rPr>
        <w:t xml:space="preserve"> ; </w:t>
      </w:r>
      <w:r>
        <w:rPr>
          <w:lang w:eastAsia="en-US"/>
        </w:rPr>
        <w:t>deux millions qui venaient de son père</w:t>
      </w:r>
      <w:r w:rsidR="0046142F">
        <w:rPr>
          <w:lang w:eastAsia="en-US"/>
        </w:rPr>
        <w:t>.</w:t>
      </w:r>
    </w:p>
    <w:p w14:paraId="326584D7" w14:textId="77777777" w:rsidR="0046142F" w:rsidRDefault="003148C9" w:rsidP="0046142F">
      <w:pPr>
        <w:rPr>
          <w:lang w:eastAsia="en-US"/>
        </w:rPr>
      </w:pPr>
      <w:r>
        <w:rPr>
          <w:lang w:eastAsia="en-US"/>
        </w:rPr>
        <w:lastRenderedPageBreak/>
        <w:t>Le hasard refermait derrière lui la porte du trésor</w:t>
      </w:r>
      <w:r w:rsidR="0046142F">
        <w:rPr>
          <w:lang w:eastAsia="en-US"/>
        </w:rPr>
        <w:t>.</w:t>
      </w:r>
    </w:p>
    <w:p w14:paraId="3EFD9A5C" w14:textId="1C4F89C8" w:rsidR="003148C9" w:rsidRDefault="003148C9" w:rsidP="0046142F">
      <w:pPr>
        <w:pStyle w:val="Titre2"/>
        <w:rPr>
          <w:lang w:eastAsia="en-US"/>
        </w:rPr>
      </w:pPr>
      <w:bookmarkStart w:id="94" w:name="_Toc233868087"/>
      <w:bookmarkStart w:id="95" w:name="_Toc202196781"/>
      <w:r>
        <w:rPr>
          <w:lang w:eastAsia="en-US"/>
        </w:rPr>
        <w:lastRenderedPageBreak/>
        <w:t xml:space="preserve">OÙ </w:t>
      </w:r>
      <w:proofErr w:type="spellStart"/>
      <w:r>
        <w:rPr>
          <w:lang w:eastAsia="en-US"/>
        </w:rPr>
        <w:t>YAUME</w:t>
      </w:r>
      <w:proofErr w:type="spellEnd"/>
      <w:r>
        <w:rPr>
          <w:lang w:eastAsia="en-US"/>
        </w:rPr>
        <w:t xml:space="preserve"> LE PÂTOUR ÉCRIT AU </w:t>
      </w:r>
      <w:proofErr w:type="spellStart"/>
      <w:r>
        <w:rPr>
          <w:lang w:eastAsia="en-US"/>
        </w:rPr>
        <w:t>LOUCHARD</w:t>
      </w:r>
      <w:bookmarkEnd w:id="94"/>
      <w:bookmarkEnd w:id="95"/>
      <w:proofErr w:type="spellEnd"/>
      <w:r>
        <w:rPr>
          <w:lang w:eastAsia="en-US"/>
        </w:rPr>
        <w:br/>
      </w:r>
    </w:p>
    <w:p w14:paraId="54A21D30" w14:textId="77777777" w:rsidR="0046142F" w:rsidRDefault="003148C9" w:rsidP="0046142F">
      <w:pPr>
        <w:rPr>
          <w:lang w:eastAsia="en-US"/>
        </w:rPr>
      </w:pPr>
      <w:r>
        <w:rPr>
          <w:lang w:eastAsia="en-US"/>
        </w:rPr>
        <w:t>Mazurke se fit con</w:t>
      </w:r>
      <w:r>
        <w:t>duire chez un tailleur et troqua</w:t>
      </w:r>
      <w:r w:rsidR="0046142F">
        <w:rPr>
          <w:lang w:eastAsia="en-US"/>
        </w:rPr>
        <w:t xml:space="preserve">, </w:t>
      </w:r>
      <w:r>
        <w:rPr>
          <w:lang w:eastAsia="en-US"/>
        </w:rPr>
        <w:t>grâce à quelques louis qui restaient dans sa poche</w:t>
      </w:r>
      <w:r w:rsidR="0046142F">
        <w:rPr>
          <w:lang w:eastAsia="en-US"/>
        </w:rPr>
        <w:t xml:space="preserve">, </w:t>
      </w:r>
      <w:r>
        <w:rPr>
          <w:lang w:eastAsia="en-US"/>
        </w:rPr>
        <w:t>son costume déchiré</w:t>
      </w:r>
      <w:r w:rsidR="0046142F">
        <w:rPr>
          <w:lang w:eastAsia="en-US"/>
        </w:rPr>
        <w:t xml:space="preserve">, </w:t>
      </w:r>
      <w:r>
        <w:rPr>
          <w:lang w:eastAsia="en-US"/>
        </w:rPr>
        <w:t>souillé</w:t>
      </w:r>
      <w:r w:rsidR="0046142F">
        <w:rPr>
          <w:lang w:eastAsia="en-US"/>
        </w:rPr>
        <w:t xml:space="preserve">, </w:t>
      </w:r>
      <w:r>
        <w:rPr>
          <w:lang w:eastAsia="en-US"/>
        </w:rPr>
        <w:t>impossible contre un accoutrement complet de dandy</w:t>
      </w:r>
      <w:r w:rsidR="0046142F">
        <w:rPr>
          <w:lang w:eastAsia="en-US"/>
        </w:rPr>
        <w:t>.</w:t>
      </w:r>
    </w:p>
    <w:p w14:paraId="318DAFA3" w14:textId="77777777" w:rsidR="0046142F" w:rsidRDefault="003148C9" w:rsidP="0046142F">
      <w:pPr>
        <w:rPr>
          <w:lang w:eastAsia="en-US"/>
        </w:rPr>
      </w:pPr>
      <w:r>
        <w:rPr>
          <w:lang w:eastAsia="en-US"/>
        </w:rPr>
        <w:t>Après quoi il revint rue de l</w:t>
      </w:r>
      <w:r w:rsidR="0046142F">
        <w:rPr>
          <w:lang w:eastAsia="en-US"/>
        </w:rPr>
        <w:t>’</w:t>
      </w:r>
      <w:r>
        <w:rPr>
          <w:lang w:eastAsia="en-US"/>
        </w:rPr>
        <w:t>Ancienne-Comédie</w:t>
      </w:r>
      <w:r w:rsidR="0046142F">
        <w:rPr>
          <w:lang w:eastAsia="en-US"/>
        </w:rPr>
        <w:t xml:space="preserve">, </w:t>
      </w:r>
      <w:r>
        <w:rPr>
          <w:lang w:eastAsia="en-US"/>
        </w:rPr>
        <w:t>déterminé à voir la marquise Romblon</w:t>
      </w:r>
      <w:r w:rsidR="0046142F">
        <w:rPr>
          <w:lang w:eastAsia="en-US"/>
        </w:rPr>
        <w:t xml:space="preserve">, </w:t>
      </w:r>
      <w:r>
        <w:rPr>
          <w:lang w:eastAsia="en-US"/>
        </w:rPr>
        <w:t>et tout ce monde mystérieux qu</w:t>
      </w:r>
      <w:r w:rsidR="0046142F">
        <w:rPr>
          <w:lang w:eastAsia="en-US"/>
        </w:rPr>
        <w:t>’</w:t>
      </w:r>
      <w:r>
        <w:rPr>
          <w:lang w:eastAsia="en-US"/>
        </w:rPr>
        <w:t>il lui fallait combattre et briser</w:t>
      </w:r>
      <w:r w:rsidR="0046142F">
        <w:rPr>
          <w:lang w:eastAsia="en-US"/>
        </w:rPr>
        <w:t>.</w:t>
      </w:r>
    </w:p>
    <w:p w14:paraId="12926866" w14:textId="77777777" w:rsidR="0046142F" w:rsidRDefault="003148C9" w:rsidP="0046142F">
      <w:pPr>
        <w:rPr>
          <w:lang w:eastAsia="en-US"/>
        </w:rPr>
      </w:pPr>
      <w:r>
        <w:rPr>
          <w:lang w:eastAsia="en-US"/>
        </w:rPr>
        <w:t>Il n</w:t>
      </w:r>
      <w:r w:rsidR="0046142F">
        <w:rPr>
          <w:lang w:eastAsia="en-US"/>
        </w:rPr>
        <w:t>’</w:t>
      </w:r>
      <w:r>
        <w:rPr>
          <w:lang w:eastAsia="en-US"/>
        </w:rPr>
        <w:t>était pas sans se douter de ce qu</w:t>
      </w:r>
      <w:r w:rsidR="0046142F">
        <w:rPr>
          <w:lang w:eastAsia="en-US"/>
        </w:rPr>
        <w:t>’</w:t>
      </w:r>
      <w:r>
        <w:rPr>
          <w:lang w:eastAsia="en-US"/>
        </w:rPr>
        <w:t>il devait à Romblon-Ballon</w:t>
      </w:r>
      <w:r w:rsidR="0046142F">
        <w:rPr>
          <w:lang w:eastAsia="en-US"/>
        </w:rPr>
        <w:t>.</w:t>
      </w:r>
    </w:p>
    <w:p w14:paraId="63353B9F" w14:textId="7146F12F" w:rsidR="0046142F" w:rsidRDefault="003148C9" w:rsidP="0046142F">
      <w:pPr>
        <w:rPr>
          <w:lang w:eastAsia="en-US"/>
        </w:rPr>
      </w:pPr>
      <w:r>
        <w:rPr>
          <w:lang w:eastAsia="en-US"/>
        </w:rPr>
        <w:t>La maison de madame la marquise de Beaujoyeux était vide</w:t>
      </w:r>
      <w:r w:rsidR="0046142F">
        <w:rPr>
          <w:lang w:eastAsia="en-US"/>
        </w:rPr>
        <w:t xml:space="preserve">. </w:t>
      </w:r>
      <w:r>
        <w:rPr>
          <w:lang w:eastAsia="en-US"/>
        </w:rPr>
        <w:t>Mazurke sortit et fit cent pas sur le trottoir</w:t>
      </w:r>
      <w:r w:rsidR="0046142F">
        <w:rPr>
          <w:lang w:eastAsia="en-US"/>
        </w:rPr>
        <w:t xml:space="preserve">. </w:t>
      </w:r>
      <w:r>
        <w:rPr>
          <w:lang w:eastAsia="en-US"/>
        </w:rPr>
        <w:t>Ce fut là qu</w:t>
      </w:r>
      <w:r w:rsidR="0046142F">
        <w:rPr>
          <w:lang w:eastAsia="en-US"/>
        </w:rPr>
        <w:t>’</w:t>
      </w:r>
      <w:r>
        <w:rPr>
          <w:lang w:eastAsia="en-US"/>
        </w:rPr>
        <w:t>il rencontra l</w:t>
      </w:r>
      <w:r w:rsidR="0046142F">
        <w:rPr>
          <w:lang w:eastAsia="en-US"/>
        </w:rPr>
        <w:t>’</w:t>
      </w:r>
      <w:r>
        <w:rPr>
          <w:lang w:eastAsia="en-US"/>
        </w:rPr>
        <w:t>Auvergnat intelligent chargé de la missive du mendiant</w:t>
      </w:r>
      <w:r w:rsidR="0046142F">
        <w:rPr>
          <w:lang w:eastAsia="en-US"/>
        </w:rPr>
        <w:t>.</w:t>
      </w:r>
    </w:p>
    <w:p w14:paraId="24A39663" w14:textId="77777777" w:rsidR="0046142F" w:rsidRDefault="003148C9" w:rsidP="0046142F">
      <w:pPr>
        <w:rPr>
          <w:lang w:eastAsia="en-US"/>
        </w:rPr>
      </w:pPr>
      <w:r>
        <w:rPr>
          <w:lang w:eastAsia="en-US"/>
        </w:rPr>
        <w:t>Mazurke</w:t>
      </w:r>
      <w:r w:rsidR="0046142F">
        <w:rPr>
          <w:lang w:eastAsia="en-US"/>
        </w:rPr>
        <w:t xml:space="preserve">, </w:t>
      </w:r>
      <w:r>
        <w:rPr>
          <w:lang w:eastAsia="en-US"/>
        </w:rPr>
        <w:t>nous l</w:t>
      </w:r>
      <w:r w:rsidR="0046142F">
        <w:rPr>
          <w:lang w:eastAsia="en-US"/>
        </w:rPr>
        <w:t>’</w:t>
      </w:r>
      <w:r>
        <w:rPr>
          <w:lang w:eastAsia="en-US"/>
        </w:rPr>
        <w:t>avons dit souvent</w:t>
      </w:r>
      <w:r w:rsidR="0046142F">
        <w:rPr>
          <w:lang w:eastAsia="en-US"/>
        </w:rPr>
        <w:t xml:space="preserve">, </w:t>
      </w:r>
      <w:r>
        <w:rPr>
          <w:lang w:eastAsia="en-US"/>
        </w:rPr>
        <w:t>avait de l</w:t>
      </w:r>
      <w:r w:rsidR="0046142F">
        <w:rPr>
          <w:lang w:eastAsia="en-US"/>
        </w:rPr>
        <w:t>’</w:t>
      </w:r>
      <w:r>
        <w:rPr>
          <w:lang w:eastAsia="en-US"/>
        </w:rPr>
        <w:t>enfantillage un peu plus qu</w:t>
      </w:r>
      <w:r w:rsidR="0046142F">
        <w:rPr>
          <w:lang w:eastAsia="en-US"/>
        </w:rPr>
        <w:t>’</w:t>
      </w:r>
      <w:r>
        <w:rPr>
          <w:lang w:eastAsia="en-US"/>
        </w:rPr>
        <w:t>il ne faut au fond du caractère</w:t>
      </w:r>
      <w:r w:rsidR="0046142F">
        <w:rPr>
          <w:lang w:eastAsia="en-US"/>
        </w:rPr>
        <w:t xml:space="preserve">. </w:t>
      </w:r>
      <w:r>
        <w:rPr>
          <w:lang w:eastAsia="en-US"/>
        </w:rPr>
        <w:t>Une des choses qui l</w:t>
      </w:r>
      <w:r w:rsidR="0046142F">
        <w:rPr>
          <w:lang w:eastAsia="en-US"/>
        </w:rPr>
        <w:t>’</w:t>
      </w:r>
      <w:r>
        <w:rPr>
          <w:lang w:eastAsia="en-US"/>
        </w:rPr>
        <w:t>avaient le plus frappé dans cette cave</w:t>
      </w:r>
      <w:r w:rsidR="0046142F">
        <w:rPr>
          <w:lang w:eastAsia="en-US"/>
        </w:rPr>
        <w:t xml:space="preserve">, </w:t>
      </w:r>
      <w:r>
        <w:rPr>
          <w:lang w:eastAsia="en-US"/>
        </w:rPr>
        <w:t>c</w:t>
      </w:r>
      <w:r w:rsidR="0046142F">
        <w:rPr>
          <w:lang w:eastAsia="en-US"/>
        </w:rPr>
        <w:t>’</w:t>
      </w:r>
      <w:r>
        <w:rPr>
          <w:lang w:eastAsia="en-US"/>
        </w:rPr>
        <w:t>était la bizarre et inexplicable alliance de mots</w:t>
      </w:r>
      <w:r w:rsidR="0046142F">
        <w:rPr>
          <w:lang w:eastAsia="en-US"/>
        </w:rPr>
        <w:t xml:space="preserve"> : </w:t>
      </w:r>
      <w:r>
        <w:rPr>
          <w:lang w:eastAsia="en-US"/>
        </w:rPr>
        <w:t>Romblon-Raison</w:t>
      </w:r>
      <w:r w:rsidR="0046142F">
        <w:rPr>
          <w:lang w:eastAsia="en-US"/>
        </w:rPr>
        <w:t>.</w:t>
      </w:r>
    </w:p>
    <w:p w14:paraId="032C977B" w14:textId="77777777" w:rsidR="0046142F" w:rsidRDefault="003148C9" w:rsidP="0046142F">
      <w:pPr>
        <w:rPr>
          <w:i/>
          <w:iCs/>
          <w:lang w:eastAsia="en-US"/>
        </w:rPr>
      </w:pPr>
      <w:r>
        <w:rPr>
          <w:lang w:eastAsia="en-US"/>
        </w:rPr>
        <w:t>Il allait</w:t>
      </w:r>
      <w:r w:rsidR="0046142F">
        <w:rPr>
          <w:lang w:eastAsia="en-US"/>
        </w:rPr>
        <w:t xml:space="preserve">, </w:t>
      </w:r>
      <w:r>
        <w:rPr>
          <w:lang w:eastAsia="en-US"/>
        </w:rPr>
        <w:t>répétait ce nom et ce mot</w:t>
      </w:r>
      <w:r w:rsidR="0046142F">
        <w:rPr>
          <w:lang w:eastAsia="en-US"/>
        </w:rPr>
        <w:t xml:space="preserve">, </w:t>
      </w:r>
      <w:r>
        <w:rPr>
          <w:lang w:eastAsia="en-US"/>
        </w:rPr>
        <w:t>lorsque l</w:t>
      </w:r>
      <w:r w:rsidR="0046142F">
        <w:rPr>
          <w:lang w:eastAsia="en-US"/>
        </w:rPr>
        <w:t>’</w:t>
      </w:r>
      <w:r>
        <w:rPr>
          <w:lang w:eastAsia="en-US"/>
        </w:rPr>
        <w:t>Auvergnat lui dit</w:t>
      </w:r>
      <w:r w:rsidR="0046142F">
        <w:rPr>
          <w:lang w:eastAsia="en-US"/>
        </w:rPr>
        <w:t xml:space="preserve"> : </w:t>
      </w:r>
      <w:r>
        <w:rPr>
          <w:i/>
          <w:iCs/>
          <w:lang w:eastAsia="en-US"/>
        </w:rPr>
        <w:t>Romblon</w:t>
      </w:r>
      <w:r w:rsidR="0046142F">
        <w:rPr>
          <w:i/>
          <w:iCs/>
          <w:lang w:eastAsia="en-US"/>
        </w:rPr>
        <w:t>.</w:t>
      </w:r>
    </w:p>
    <w:p w14:paraId="24903ABB" w14:textId="77777777" w:rsidR="0046142F" w:rsidRDefault="003148C9" w:rsidP="0046142F">
      <w:pPr>
        <w:rPr>
          <w:lang w:eastAsia="en-US"/>
        </w:rPr>
      </w:pPr>
      <w:r>
        <w:t xml:space="preserve">Il répondit </w:t>
      </w:r>
      <w:r>
        <w:rPr>
          <w:i/>
          <w:iCs/>
        </w:rPr>
        <w:t>Raison</w:t>
      </w:r>
      <w:r>
        <w:rPr>
          <w:lang w:eastAsia="en-US"/>
        </w:rPr>
        <w:t xml:space="preserve"> tout naturellement</w:t>
      </w:r>
      <w:r w:rsidR="0046142F">
        <w:rPr>
          <w:lang w:eastAsia="en-US"/>
        </w:rPr>
        <w:t xml:space="preserve">. </w:t>
      </w:r>
      <w:r>
        <w:rPr>
          <w:lang w:eastAsia="en-US"/>
        </w:rPr>
        <w:t>Et l</w:t>
      </w:r>
      <w:r w:rsidR="0046142F">
        <w:rPr>
          <w:lang w:eastAsia="en-US"/>
        </w:rPr>
        <w:t>’</w:t>
      </w:r>
      <w:r>
        <w:rPr>
          <w:lang w:eastAsia="en-US"/>
        </w:rPr>
        <w:t>Auvergnat lui remit la lettre</w:t>
      </w:r>
      <w:r w:rsidR="0046142F">
        <w:rPr>
          <w:lang w:eastAsia="en-US"/>
        </w:rPr>
        <w:t>.</w:t>
      </w:r>
    </w:p>
    <w:p w14:paraId="7B44E31D" w14:textId="77777777" w:rsidR="0046142F" w:rsidRDefault="003148C9" w:rsidP="0046142F">
      <w:pPr>
        <w:rPr>
          <w:lang w:eastAsia="en-US"/>
        </w:rPr>
      </w:pPr>
      <w:r>
        <w:rPr>
          <w:lang w:eastAsia="en-US"/>
        </w:rPr>
        <w:t>Mazurke traversa la rue et entra dans le passage</w:t>
      </w:r>
      <w:r>
        <w:t xml:space="preserve"> de Co</w:t>
      </w:r>
      <w:r>
        <w:rPr>
          <w:lang w:eastAsia="en-US"/>
        </w:rPr>
        <w:t>mmerce pour la lire plus commodément</w:t>
      </w:r>
      <w:r w:rsidR="0046142F">
        <w:rPr>
          <w:lang w:eastAsia="en-US"/>
        </w:rPr>
        <w:t>.</w:t>
      </w:r>
    </w:p>
    <w:p w14:paraId="04CEBBDD" w14:textId="77777777" w:rsidR="0046142F" w:rsidRDefault="003148C9" w:rsidP="0046142F">
      <w:pPr>
        <w:rPr>
          <w:lang w:eastAsia="en-US"/>
        </w:rPr>
      </w:pPr>
      <w:r>
        <w:rPr>
          <w:lang w:eastAsia="en-US"/>
        </w:rPr>
        <w:lastRenderedPageBreak/>
        <w:t>Voici ce que disait la lettre</w:t>
      </w:r>
      <w:r w:rsidR="0046142F">
        <w:rPr>
          <w:lang w:eastAsia="en-US"/>
        </w:rPr>
        <w:t> :</w:t>
      </w:r>
    </w:p>
    <w:p w14:paraId="7279F224" w14:textId="1CC9CD1E" w:rsidR="0046142F" w:rsidRDefault="0046142F" w:rsidP="0046142F">
      <w:pPr>
        <w:rPr>
          <w:lang w:eastAsia="en-US"/>
        </w:rPr>
      </w:pPr>
      <w:r>
        <w:rPr>
          <w:lang w:eastAsia="en-US"/>
        </w:rPr>
        <w:t>« </w:t>
      </w:r>
      <w:r w:rsidR="003148C9">
        <w:rPr>
          <w:lang w:eastAsia="en-US"/>
        </w:rPr>
        <w:t>Vous avez dû recevoir ma dernière ce matin</w:t>
      </w:r>
      <w:r>
        <w:rPr>
          <w:lang w:eastAsia="en-US"/>
        </w:rPr>
        <w:t xml:space="preserve">. </w:t>
      </w:r>
      <w:r w:rsidR="003148C9">
        <w:rPr>
          <w:lang w:eastAsia="en-US"/>
        </w:rPr>
        <w:t>Le Fargeau travaille comme un diable</w:t>
      </w:r>
      <w:r>
        <w:rPr>
          <w:lang w:eastAsia="en-US"/>
        </w:rPr>
        <w:t xml:space="preserve">. </w:t>
      </w:r>
      <w:r w:rsidR="003148C9">
        <w:rPr>
          <w:lang w:eastAsia="en-US"/>
        </w:rPr>
        <w:t>Ses mécaniques ont complétement réussi chez madame de Marans</w:t>
      </w:r>
      <w:r>
        <w:rPr>
          <w:lang w:eastAsia="en-US"/>
        </w:rPr>
        <w:t>… »</w:t>
      </w:r>
    </w:p>
    <w:p w14:paraId="31C1FB32" w14:textId="4750C645" w:rsidR="0046142F" w:rsidRDefault="0046142F" w:rsidP="0046142F">
      <w:pPr>
        <w:rPr>
          <w:lang w:eastAsia="en-US"/>
        </w:rPr>
      </w:pPr>
      <w:r>
        <w:rPr>
          <w:lang w:eastAsia="en-US"/>
        </w:rPr>
        <w:t>— </w:t>
      </w:r>
      <w:r w:rsidR="003148C9">
        <w:rPr>
          <w:lang w:eastAsia="en-US"/>
        </w:rPr>
        <w:t>Madame de Marins s</w:t>
      </w:r>
      <w:r>
        <w:rPr>
          <w:lang w:eastAsia="en-US"/>
        </w:rPr>
        <w:t>’</w:t>
      </w:r>
      <w:r w:rsidR="003148C9">
        <w:rPr>
          <w:lang w:eastAsia="en-US"/>
        </w:rPr>
        <w:t>interrom</w:t>
      </w:r>
      <w:r w:rsidR="003148C9">
        <w:t>pit Mazurke</w:t>
      </w:r>
      <w:r>
        <w:rPr>
          <w:lang w:eastAsia="en-US"/>
        </w:rPr>
        <w:t xml:space="preserve"> ; </w:t>
      </w:r>
      <w:r w:rsidR="006C2AE1">
        <w:rPr>
          <w:lang w:eastAsia="en-US"/>
        </w:rPr>
        <w:t>—</w:t>
      </w:r>
      <w:r>
        <w:rPr>
          <w:lang w:eastAsia="en-US"/>
        </w:rPr>
        <w:t xml:space="preserve"> </w:t>
      </w:r>
      <w:r w:rsidR="003148C9">
        <w:rPr>
          <w:lang w:eastAsia="en-US"/>
        </w:rPr>
        <w:t>sa mère</w:t>
      </w:r>
      <w:r>
        <w:rPr>
          <w:lang w:eastAsia="en-US"/>
        </w:rPr>
        <w:t xml:space="preserve"> !… </w:t>
      </w:r>
      <w:r w:rsidR="003148C9">
        <w:rPr>
          <w:lang w:eastAsia="en-US"/>
        </w:rPr>
        <w:t>Voilà qu</w:t>
      </w:r>
      <w:r>
        <w:rPr>
          <w:lang w:eastAsia="en-US"/>
        </w:rPr>
        <w:t>’</w:t>
      </w:r>
      <w:r w:rsidR="003148C9">
        <w:rPr>
          <w:lang w:eastAsia="en-US"/>
        </w:rPr>
        <w:t>elle est mêlée à tout cela</w:t>
      </w:r>
      <w:r>
        <w:rPr>
          <w:lang w:eastAsia="en-US"/>
        </w:rPr>
        <w:t xml:space="preserve">, </w:t>
      </w:r>
      <w:r w:rsidR="003148C9">
        <w:rPr>
          <w:lang w:eastAsia="en-US"/>
        </w:rPr>
        <w:t>maintenant</w:t>
      </w:r>
      <w:r>
        <w:rPr>
          <w:lang w:eastAsia="en-US"/>
        </w:rPr>
        <w:t> !…</w:t>
      </w:r>
    </w:p>
    <w:p w14:paraId="023AED42" w14:textId="77777777" w:rsidR="0046142F" w:rsidRDefault="003148C9" w:rsidP="0046142F">
      <w:pPr>
        <w:rPr>
          <w:lang w:eastAsia="en-US"/>
        </w:rPr>
      </w:pPr>
      <w:r>
        <w:rPr>
          <w:lang w:eastAsia="en-US"/>
        </w:rPr>
        <w:t>Il lut avec une avidité croissante</w:t>
      </w:r>
      <w:r w:rsidR="0046142F">
        <w:rPr>
          <w:lang w:eastAsia="en-US"/>
        </w:rPr>
        <w:t> :</w:t>
      </w:r>
    </w:p>
    <w:p w14:paraId="424D9333" w14:textId="79CE8115" w:rsidR="0046142F" w:rsidRDefault="0046142F" w:rsidP="0046142F">
      <w:pPr>
        <w:rPr>
          <w:lang w:eastAsia="en-US"/>
        </w:rPr>
      </w:pPr>
      <w:r>
        <w:rPr>
          <w:lang w:eastAsia="en-US"/>
        </w:rPr>
        <w:t xml:space="preserve">« … </w:t>
      </w:r>
      <w:r w:rsidR="003148C9">
        <w:rPr>
          <w:lang w:eastAsia="en-US"/>
        </w:rPr>
        <w:t>Tout est sens dessus dessous</w:t>
      </w:r>
      <w:r>
        <w:rPr>
          <w:lang w:eastAsia="en-US"/>
        </w:rPr>
        <w:t xml:space="preserve">. </w:t>
      </w:r>
      <w:r w:rsidR="003148C9">
        <w:rPr>
          <w:lang w:eastAsia="en-US"/>
        </w:rPr>
        <w:t>Le fils est pris à la conscription</w:t>
      </w:r>
      <w:r>
        <w:rPr>
          <w:lang w:eastAsia="en-US"/>
        </w:rPr>
        <w:t xml:space="preserve">, </w:t>
      </w:r>
      <w:r w:rsidR="003148C9">
        <w:rPr>
          <w:lang w:eastAsia="en-US"/>
        </w:rPr>
        <w:t>ce qui fera découvrir la vérité</w:t>
      </w:r>
      <w:r>
        <w:rPr>
          <w:lang w:eastAsia="en-US"/>
        </w:rPr>
        <w:t xml:space="preserve">. </w:t>
      </w:r>
      <w:r w:rsidR="003148C9">
        <w:rPr>
          <w:lang w:eastAsia="en-US"/>
        </w:rPr>
        <w:t>En outre</w:t>
      </w:r>
      <w:r>
        <w:rPr>
          <w:lang w:eastAsia="en-US"/>
        </w:rPr>
        <w:t xml:space="preserve">, </w:t>
      </w:r>
      <w:r w:rsidR="003148C9">
        <w:rPr>
          <w:lang w:eastAsia="en-US"/>
        </w:rPr>
        <w:t xml:space="preserve">comme il a jugé à propos de </w:t>
      </w:r>
      <w:proofErr w:type="spellStart"/>
      <w:r w:rsidR="003148C9">
        <w:rPr>
          <w:lang w:eastAsia="en-US"/>
        </w:rPr>
        <w:t>chipper</w:t>
      </w:r>
      <w:proofErr w:type="spellEnd"/>
      <w:r w:rsidR="003148C9">
        <w:rPr>
          <w:lang w:eastAsia="en-US"/>
        </w:rPr>
        <w:t xml:space="preserve"> l</w:t>
      </w:r>
      <w:r>
        <w:rPr>
          <w:lang w:eastAsia="en-US"/>
        </w:rPr>
        <w:t>’</w:t>
      </w:r>
      <w:r w:rsidR="003148C9">
        <w:rPr>
          <w:lang w:eastAsia="en-US"/>
        </w:rPr>
        <w:t>argent du remplaçant et le dépôt de la Grièche</w:t>
      </w:r>
      <w:r>
        <w:rPr>
          <w:lang w:eastAsia="en-US"/>
        </w:rPr>
        <w:t xml:space="preserve">, </w:t>
      </w:r>
      <w:r w:rsidR="003148C9">
        <w:rPr>
          <w:lang w:eastAsia="en-US"/>
        </w:rPr>
        <w:t>madame de Marans est bel et bien perdue</w:t>
      </w:r>
      <w:r>
        <w:rPr>
          <w:lang w:eastAsia="en-US"/>
        </w:rPr>
        <w:t>… »</w:t>
      </w:r>
    </w:p>
    <w:p w14:paraId="5DF7C679" w14:textId="77777777" w:rsidR="0046142F" w:rsidRDefault="0046142F" w:rsidP="0046142F">
      <w:pPr>
        <w:rPr>
          <w:lang w:eastAsia="en-US"/>
        </w:rPr>
      </w:pPr>
      <w:r>
        <w:rPr>
          <w:lang w:eastAsia="en-US"/>
        </w:rPr>
        <w:t>— </w:t>
      </w:r>
      <w:r w:rsidR="003148C9">
        <w:rPr>
          <w:lang w:eastAsia="en-US"/>
        </w:rPr>
        <w:t>Qu</w:t>
      </w:r>
      <w:r>
        <w:rPr>
          <w:lang w:eastAsia="en-US"/>
        </w:rPr>
        <w:t>’</w:t>
      </w:r>
      <w:r w:rsidR="003148C9">
        <w:rPr>
          <w:lang w:eastAsia="en-US"/>
        </w:rPr>
        <w:t>est-ce que tout cela veut dire</w:t>
      </w:r>
      <w:r>
        <w:rPr>
          <w:lang w:eastAsia="en-US"/>
        </w:rPr>
        <w:t xml:space="preserve"> ? </w:t>
      </w:r>
      <w:r w:rsidR="003148C9">
        <w:rPr>
          <w:lang w:eastAsia="en-US"/>
        </w:rPr>
        <w:t>pensait Mazurke pris d</w:t>
      </w:r>
      <w:r>
        <w:rPr>
          <w:lang w:eastAsia="en-US"/>
        </w:rPr>
        <w:t>’</w:t>
      </w:r>
      <w:r w:rsidR="003148C9">
        <w:rPr>
          <w:lang w:eastAsia="en-US"/>
        </w:rPr>
        <w:t>effroi</w:t>
      </w:r>
      <w:r>
        <w:rPr>
          <w:lang w:eastAsia="en-US"/>
        </w:rPr>
        <w:t>.</w:t>
      </w:r>
    </w:p>
    <w:p w14:paraId="7F91CFD1" w14:textId="77777777" w:rsidR="0046142F" w:rsidRDefault="003148C9" w:rsidP="0046142F">
      <w:pPr>
        <w:rPr>
          <w:lang w:eastAsia="en-US"/>
        </w:rPr>
      </w:pPr>
      <w:r>
        <w:rPr>
          <w:lang w:eastAsia="en-US"/>
        </w:rPr>
        <w:t>La lettre continuait</w:t>
      </w:r>
      <w:r w:rsidR="0046142F">
        <w:rPr>
          <w:lang w:eastAsia="en-US"/>
        </w:rPr>
        <w:t> :</w:t>
      </w:r>
    </w:p>
    <w:p w14:paraId="63A90756" w14:textId="0585F843" w:rsidR="0046142F" w:rsidRDefault="0046142F" w:rsidP="0046142F">
      <w:pPr>
        <w:rPr>
          <w:lang w:eastAsia="en-US"/>
        </w:rPr>
      </w:pPr>
      <w:r>
        <w:rPr>
          <w:lang w:eastAsia="en-US"/>
        </w:rPr>
        <w:t xml:space="preserve">« … </w:t>
      </w:r>
      <w:r w:rsidR="003148C9">
        <w:rPr>
          <w:lang w:eastAsia="en-US"/>
        </w:rPr>
        <w:t>Perdue de fond en comble</w:t>
      </w:r>
      <w:r>
        <w:rPr>
          <w:lang w:eastAsia="en-US"/>
        </w:rPr>
        <w:t xml:space="preserve">, </w:t>
      </w:r>
      <w:r w:rsidR="003148C9">
        <w:rPr>
          <w:lang w:eastAsia="en-US"/>
        </w:rPr>
        <w:t>si elle n</w:t>
      </w:r>
      <w:r>
        <w:rPr>
          <w:lang w:eastAsia="en-US"/>
        </w:rPr>
        <w:t>’</w:t>
      </w:r>
      <w:r w:rsidR="003148C9">
        <w:rPr>
          <w:lang w:eastAsia="en-US"/>
        </w:rPr>
        <w:t>a pas douze à quinze mille francs ce soir</w:t>
      </w:r>
      <w:r>
        <w:rPr>
          <w:lang w:eastAsia="en-US"/>
        </w:rPr>
        <w:t>… »</w:t>
      </w:r>
    </w:p>
    <w:p w14:paraId="501EA3DE" w14:textId="77777777" w:rsidR="0046142F" w:rsidRDefault="0046142F" w:rsidP="0046142F">
      <w:pPr>
        <w:rPr>
          <w:lang w:eastAsia="en-US"/>
        </w:rPr>
      </w:pPr>
      <w:r>
        <w:rPr>
          <w:lang w:eastAsia="en-US"/>
        </w:rPr>
        <w:t>— </w:t>
      </w:r>
      <w:r w:rsidR="003148C9">
        <w:rPr>
          <w:lang w:eastAsia="en-US"/>
        </w:rPr>
        <w:t xml:space="preserve">Il faut que je les </w:t>
      </w:r>
      <w:proofErr w:type="spellStart"/>
      <w:r w:rsidR="003148C9">
        <w:rPr>
          <w:lang w:eastAsia="en-US"/>
        </w:rPr>
        <w:t>aie</w:t>
      </w:r>
      <w:proofErr w:type="spellEnd"/>
      <w:r>
        <w:rPr>
          <w:lang w:eastAsia="en-US"/>
        </w:rPr>
        <w:t xml:space="preserve">, </w:t>
      </w:r>
      <w:r w:rsidR="003148C9">
        <w:rPr>
          <w:lang w:eastAsia="en-US"/>
        </w:rPr>
        <w:t>moi</w:t>
      </w:r>
      <w:r>
        <w:rPr>
          <w:lang w:eastAsia="en-US"/>
        </w:rPr>
        <w:t xml:space="preserve">, </w:t>
      </w:r>
      <w:r w:rsidR="003148C9">
        <w:rPr>
          <w:lang w:eastAsia="en-US"/>
        </w:rPr>
        <w:t>se dit Mazurke</w:t>
      </w:r>
      <w:r>
        <w:rPr>
          <w:lang w:eastAsia="en-US"/>
        </w:rPr>
        <w:t>.</w:t>
      </w:r>
    </w:p>
    <w:p w14:paraId="737AE77D" w14:textId="17DE8EF2" w:rsidR="0046142F" w:rsidRDefault="0046142F" w:rsidP="0046142F">
      <w:pPr>
        <w:rPr>
          <w:lang w:eastAsia="en-US"/>
        </w:rPr>
      </w:pPr>
      <w:r>
        <w:rPr>
          <w:lang w:eastAsia="en-US"/>
        </w:rPr>
        <w:t>« </w:t>
      </w:r>
      <w:r w:rsidR="003148C9">
        <w:rPr>
          <w:lang w:eastAsia="en-US"/>
        </w:rPr>
        <w:t>Mais ce n</w:t>
      </w:r>
      <w:r>
        <w:rPr>
          <w:lang w:eastAsia="en-US"/>
        </w:rPr>
        <w:t>’</w:t>
      </w:r>
      <w:r w:rsidR="003148C9">
        <w:rPr>
          <w:lang w:eastAsia="en-US"/>
        </w:rPr>
        <w:t>est pas tout</w:t>
      </w:r>
      <w:r>
        <w:rPr>
          <w:lang w:eastAsia="en-US"/>
        </w:rPr>
        <w:t xml:space="preserve">, </w:t>
      </w:r>
      <w:r w:rsidR="003148C9">
        <w:rPr>
          <w:lang w:eastAsia="en-US"/>
        </w:rPr>
        <w:t>reprenait la lettre</w:t>
      </w:r>
      <w:r>
        <w:rPr>
          <w:lang w:eastAsia="en-US"/>
        </w:rPr>
        <w:t xml:space="preserve"> ; </w:t>
      </w:r>
      <w:r w:rsidR="003148C9">
        <w:rPr>
          <w:lang w:eastAsia="en-US"/>
        </w:rPr>
        <w:t>Fargeau a inventé une bien autre mécanique</w:t>
      </w:r>
      <w:r>
        <w:rPr>
          <w:lang w:eastAsia="en-US"/>
        </w:rPr>
        <w:t xml:space="preserve">, </w:t>
      </w:r>
      <w:r w:rsidR="003148C9">
        <w:rPr>
          <w:lang w:eastAsia="en-US"/>
        </w:rPr>
        <w:t>une vraie</w:t>
      </w:r>
      <w:r>
        <w:rPr>
          <w:lang w:eastAsia="en-US"/>
        </w:rPr>
        <w:t xml:space="preserve"> ! </w:t>
      </w:r>
      <w:r w:rsidR="003148C9">
        <w:rPr>
          <w:lang w:eastAsia="en-US"/>
        </w:rPr>
        <w:t>On doit attirer le petit docteur au théâtre de Diane pour lui bien montrer ce que c</w:t>
      </w:r>
      <w:r>
        <w:rPr>
          <w:lang w:eastAsia="en-US"/>
        </w:rPr>
        <w:t>’</w:t>
      </w:r>
      <w:r w:rsidR="003148C9">
        <w:rPr>
          <w:lang w:eastAsia="en-US"/>
        </w:rPr>
        <w:t>est que sa mère</w:t>
      </w:r>
      <w:r>
        <w:rPr>
          <w:lang w:eastAsia="en-US"/>
        </w:rPr>
        <w:t xml:space="preserve">. </w:t>
      </w:r>
      <w:r w:rsidR="003148C9">
        <w:rPr>
          <w:lang w:eastAsia="en-US"/>
        </w:rPr>
        <w:t>Et tous les habitués de la marquise seront là pour faire un scandale d</w:t>
      </w:r>
      <w:r>
        <w:rPr>
          <w:lang w:eastAsia="en-US"/>
        </w:rPr>
        <w:t>’</w:t>
      </w:r>
      <w:r w:rsidR="003148C9">
        <w:rPr>
          <w:lang w:eastAsia="en-US"/>
        </w:rPr>
        <w:t>enfer</w:t>
      </w:r>
      <w:r>
        <w:rPr>
          <w:lang w:eastAsia="en-US"/>
        </w:rPr>
        <w:t>… »</w:t>
      </w:r>
    </w:p>
    <w:p w14:paraId="78547B96" w14:textId="40272701" w:rsidR="0046142F" w:rsidRDefault="0046142F" w:rsidP="0046142F">
      <w:pPr>
        <w:rPr>
          <w:lang w:eastAsia="en-US"/>
        </w:rPr>
      </w:pPr>
      <w:r>
        <w:rPr>
          <w:lang w:eastAsia="en-US"/>
        </w:rPr>
        <w:t>— </w:t>
      </w:r>
      <w:r w:rsidR="003148C9">
        <w:rPr>
          <w:lang w:eastAsia="en-US"/>
        </w:rPr>
        <w:t>Ce que c</w:t>
      </w:r>
      <w:r>
        <w:rPr>
          <w:lang w:eastAsia="en-US"/>
        </w:rPr>
        <w:t>’</w:t>
      </w:r>
      <w:r w:rsidR="003148C9">
        <w:rPr>
          <w:lang w:eastAsia="en-US"/>
        </w:rPr>
        <w:t>est que sa mère</w:t>
      </w:r>
      <w:r>
        <w:rPr>
          <w:lang w:eastAsia="en-US"/>
        </w:rPr>
        <w:t xml:space="preserve"> ! </w:t>
      </w:r>
      <w:r w:rsidR="003148C9">
        <w:rPr>
          <w:lang w:eastAsia="en-US"/>
        </w:rPr>
        <w:t>répétait Mazurke</w:t>
      </w:r>
      <w:r>
        <w:rPr>
          <w:lang w:eastAsia="en-US"/>
        </w:rPr>
        <w:t xml:space="preserve">, </w:t>
      </w:r>
      <w:r w:rsidR="003148C9">
        <w:rPr>
          <w:lang w:eastAsia="en-US"/>
        </w:rPr>
        <w:t>qui se perdait dans un dédale inextricable de pensées</w:t>
      </w:r>
      <w:r>
        <w:rPr>
          <w:lang w:eastAsia="en-US"/>
        </w:rPr>
        <w:t xml:space="preserve"> : </w:t>
      </w:r>
      <w:r w:rsidR="006C2AE1">
        <w:rPr>
          <w:lang w:eastAsia="en-US"/>
        </w:rPr>
        <w:t>—</w:t>
      </w:r>
      <w:r>
        <w:rPr>
          <w:lang w:eastAsia="en-US"/>
        </w:rPr>
        <w:t xml:space="preserve"> </w:t>
      </w:r>
      <w:r w:rsidR="003148C9">
        <w:rPr>
          <w:lang w:eastAsia="en-US"/>
        </w:rPr>
        <w:t>C</w:t>
      </w:r>
      <w:r>
        <w:rPr>
          <w:lang w:eastAsia="en-US"/>
        </w:rPr>
        <w:t>’</w:t>
      </w:r>
      <w:r w:rsidR="003148C9">
        <w:rPr>
          <w:lang w:eastAsia="en-US"/>
        </w:rPr>
        <w:t>est quelque atroce guet-apens</w:t>
      </w:r>
      <w:r>
        <w:rPr>
          <w:lang w:eastAsia="en-US"/>
        </w:rPr>
        <w:t xml:space="preserve"> : </w:t>
      </w:r>
      <w:r w:rsidR="003148C9">
        <w:rPr>
          <w:lang w:eastAsia="en-US"/>
        </w:rPr>
        <w:t xml:space="preserve">Mais </w:t>
      </w:r>
      <w:r w:rsidR="003148C9">
        <w:rPr>
          <w:i/>
          <w:iCs/>
        </w:rPr>
        <w:t>ce que c</w:t>
      </w:r>
      <w:r>
        <w:rPr>
          <w:i/>
          <w:iCs/>
        </w:rPr>
        <w:t>’</w:t>
      </w:r>
      <w:r w:rsidR="003148C9">
        <w:rPr>
          <w:i/>
          <w:iCs/>
        </w:rPr>
        <w:t>est que sa mère</w:t>
      </w:r>
      <w:r>
        <w:rPr>
          <w:i/>
          <w:iCs/>
        </w:rPr>
        <w:t xml:space="preserve"> !… </w:t>
      </w:r>
      <w:r w:rsidR="003148C9">
        <w:rPr>
          <w:lang w:eastAsia="en-US"/>
        </w:rPr>
        <w:t>que signifie cela</w:t>
      </w:r>
      <w:r>
        <w:rPr>
          <w:lang w:eastAsia="en-US"/>
        </w:rPr>
        <w:t> ?</w:t>
      </w:r>
    </w:p>
    <w:p w14:paraId="57255C09" w14:textId="77777777" w:rsidR="0046142F" w:rsidRDefault="003148C9" w:rsidP="0046142F">
      <w:pPr>
        <w:rPr>
          <w:lang w:eastAsia="en-US"/>
        </w:rPr>
      </w:pPr>
      <w:r>
        <w:rPr>
          <w:lang w:eastAsia="en-US"/>
        </w:rPr>
        <w:t>Il poursuivit</w:t>
      </w:r>
      <w:r w:rsidR="0046142F">
        <w:rPr>
          <w:lang w:eastAsia="en-US"/>
        </w:rPr>
        <w:t> :</w:t>
      </w:r>
    </w:p>
    <w:p w14:paraId="32F54559" w14:textId="41375500" w:rsidR="0046142F" w:rsidRDefault="0046142F" w:rsidP="0046142F">
      <w:pPr>
        <w:rPr>
          <w:lang w:eastAsia="en-US"/>
        </w:rPr>
      </w:pPr>
      <w:r>
        <w:rPr>
          <w:lang w:eastAsia="en-US"/>
        </w:rPr>
        <w:lastRenderedPageBreak/>
        <w:t>« </w:t>
      </w:r>
      <w:r w:rsidR="003148C9">
        <w:rPr>
          <w:lang w:eastAsia="en-US"/>
        </w:rPr>
        <w:t>Vous sentez</w:t>
      </w:r>
      <w:r>
        <w:rPr>
          <w:lang w:eastAsia="en-US"/>
        </w:rPr>
        <w:t xml:space="preserve">, </w:t>
      </w:r>
      <w:r w:rsidR="003148C9">
        <w:rPr>
          <w:lang w:eastAsia="en-US"/>
        </w:rPr>
        <w:t>la Grièche criera comme une pie</w:t>
      </w:r>
      <w:r>
        <w:rPr>
          <w:lang w:eastAsia="en-US"/>
        </w:rPr>
        <w:t xml:space="preserve"> ; </w:t>
      </w:r>
      <w:r w:rsidR="003148C9">
        <w:rPr>
          <w:lang w:eastAsia="en-US"/>
        </w:rPr>
        <w:t xml:space="preserve">les sifflets </w:t>
      </w:r>
      <w:r w:rsidR="003148C9">
        <w:rPr>
          <w:lang w:eastAsia="en-US"/>
        </w:rPr>
        <w:t xml:space="preserve">iront </w:t>
      </w:r>
      <w:r w:rsidR="003148C9">
        <w:rPr>
          <w:lang w:eastAsia="en-US"/>
        </w:rPr>
        <w:t>leur train</w:t>
      </w:r>
      <w:r>
        <w:rPr>
          <w:lang w:eastAsia="en-US"/>
        </w:rPr>
        <w:t xml:space="preserve">, </w:t>
      </w:r>
      <w:r w:rsidR="003148C9">
        <w:rPr>
          <w:lang w:eastAsia="en-US"/>
        </w:rPr>
        <w:t>et le petit Gabriel arrivera là au bon moment</w:t>
      </w:r>
      <w:r>
        <w:rPr>
          <w:lang w:eastAsia="en-US"/>
        </w:rPr>
        <w:t>…</w:t>
      </w:r>
    </w:p>
    <w:p w14:paraId="3D92EFD5" w14:textId="4F48B284" w:rsidR="0046142F" w:rsidRDefault="0046142F" w:rsidP="0046142F">
      <w:pPr>
        <w:rPr>
          <w:lang w:eastAsia="en-US"/>
        </w:rPr>
      </w:pPr>
      <w:r>
        <w:rPr>
          <w:lang w:eastAsia="en-US"/>
        </w:rPr>
        <w:t>« </w:t>
      </w:r>
      <w:r w:rsidR="003148C9">
        <w:rPr>
          <w:lang w:eastAsia="en-US"/>
        </w:rPr>
        <w:t>Il n</w:t>
      </w:r>
      <w:r>
        <w:rPr>
          <w:lang w:eastAsia="en-US"/>
        </w:rPr>
        <w:t>’</w:t>
      </w:r>
      <w:r w:rsidR="003148C9">
        <w:rPr>
          <w:lang w:eastAsia="en-US"/>
        </w:rPr>
        <w:t>y a pas à dire</w:t>
      </w:r>
      <w:r>
        <w:rPr>
          <w:lang w:eastAsia="en-US"/>
        </w:rPr>
        <w:t xml:space="preserve">, </w:t>
      </w:r>
      <w:r w:rsidR="003148C9">
        <w:rPr>
          <w:lang w:eastAsia="en-US"/>
        </w:rPr>
        <w:t>le Fargeau est étonnant pour avoir comme çà d</w:t>
      </w:r>
      <w:r w:rsidR="003148C9">
        <w:t>es idées</w:t>
      </w:r>
      <w:r>
        <w:rPr>
          <w:lang w:eastAsia="en-US"/>
        </w:rPr>
        <w:t xml:space="preserve"> ! </w:t>
      </w:r>
      <w:r w:rsidR="003148C9">
        <w:rPr>
          <w:lang w:eastAsia="en-US"/>
        </w:rPr>
        <w:t>Le docteur blond est capable d</w:t>
      </w:r>
      <w:r>
        <w:rPr>
          <w:lang w:eastAsia="en-US"/>
        </w:rPr>
        <w:t>’</w:t>
      </w:r>
      <w:r w:rsidR="003148C9">
        <w:rPr>
          <w:lang w:eastAsia="en-US"/>
        </w:rPr>
        <w:t>étouffer sur le coup</w:t>
      </w:r>
      <w:r>
        <w:rPr>
          <w:lang w:eastAsia="en-US"/>
        </w:rPr>
        <w:t>… »</w:t>
      </w:r>
    </w:p>
    <w:p w14:paraId="692F5BA9" w14:textId="77777777" w:rsidR="0046142F" w:rsidRDefault="003148C9" w:rsidP="0046142F">
      <w:pPr>
        <w:rPr>
          <w:lang w:eastAsia="en-US"/>
        </w:rPr>
      </w:pPr>
      <w:r>
        <w:rPr>
          <w:lang w:eastAsia="en-US"/>
        </w:rPr>
        <w:t>Mazurke se creusait la cervelle</w:t>
      </w:r>
      <w:r w:rsidR="0046142F">
        <w:rPr>
          <w:lang w:eastAsia="en-US"/>
        </w:rPr>
        <w:t>.</w:t>
      </w:r>
    </w:p>
    <w:p w14:paraId="18ED82B3" w14:textId="77777777" w:rsidR="0046142F" w:rsidRDefault="003148C9" w:rsidP="0046142F">
      <w:pPr>
        <w:rPr>
          <w:lang w:eastAsia="en-US"/>
        </w:rPr>
      </w:pPr>
      <w:r>
        <w:rPr>
          <w:lang w:eastAsia="en-US"/>
        </w:rPr>
        <w:t>Dans cette famille qui était celle de Lucienne</w:t>
      </w:r>
      <w:r w:rsidR="0046142F">
        <w:rPr>
          <w:lang w:eastAsia="en-US"/>
        </w:rPr>
        <w:t xml:space="preserve">, </w:t>
      </w:r>
      <w:r>
        <w:rPr>
          <w:lang w:eastAsia="en-US"/>
        </w:rPr>
        <w:t>il y avait donc aussi de grands malheurs menaçants</w:t>
      </w:r>
      <w:r w:rsidR="0046142F">
        <w:rPr>
          <w:lang w:eastAsia="en-US"/>
        </w:rPr>
        <w:t> !…</w:t>
      </w:r>
    </w:p>
    <w:p w14:paraId="3EDAD1C9" w14:textId="77777777" w:rsidR="0046142F" w:rsidRDefault="003148C9" w:rsidP="0046142F">
      <w:pPr>
        <w:rPr>
          <w:lang w:eastAsia="en-US"/>
        </w:rPr>
      </w:pPr>
      <w:r>
        <w:rPr>
          <w:lang w:eastAsia="en-US"/>
        </w:rPr>
        <w:t>Il reconnut bien vite qu</w:t>
      </w:r>
      <w:r w:rsidR="0046142F">
        <w:rPr>
          <w:lang w:eastAsia="en-US"/>
        </w:rPr>
        <w:t>’</w:t>
      </w:r>
      <w:r>
        <w:rPr>
          <w:lang w:eastAsia="en-US"/>
        </w:rPr>
        <w:t>il perdrait son temps à vouloir sonder dès à présent ce mystère</w:t>
      </w:r>
      <w:r w:rsidR="0046142F">
        <w:rPr>
          <w:lang w:eastAsia="en-US"/>
        </w:rPr>
        <w:t xml:space="preserve">. </w:t>
      </w:r>
      <w:r>
        <w:rPr>
          <w:lang w:eastAsia="en-US"/>
        </w:rPr>
        <w:t>D</w:t>
      </w:r>
      <w:r w:rsidR="0046142F">
        <w:rPr>
          <w:lang w:eastAsia="en-US"/>
        </w:rPr>
        <w:t>’</w:t>
      </w:r>
      <w:r>
        <w:rPr>
          <w:lang w:eastAsia="en-US"/>
        </w:rPr>
        <w:t>ailleurs la phrase qui suivait attira violemment son attention</w:t>
      </w:r>
      <w:r w:rsidR="0046142F">
        <w:rPr>
          <w:lang w:eastAsia="en-US"/>
        </w:rPr>
        <w:t>.</w:t>
      </w:r>
    </w:p>
    <w:p w14:paraId="5ED6A7B8" w14:textId="39F4E272" w:rsidR="0046142F" w:rsidRDefault="0046142F" w:rsidP="0046142F">
      <w:pPr>
        <w:rPr>
          <w:lang w:eastAsia="en-US"/>
        </w:rPr>
      </w:pPr>
      <w:r>
        <w:rPr>
          <w:lang w:eastAsia="en-US"/>
        </w:rPr>
        <w:t>« </w:t>
      </w:r>
      <w:r w:rsidR="003148C9">
        <w:rPr>
          <w:lang w:eastAsia="en-US"/>
        </w:rPr>
        <w:t>Il est superflu de vous dire que Fargeau ignore l</w:t>
      </w:r>
      <w:r>
        <w:rPr>
          <w:lang w:eastAsia="en-US"/>
        </w:rPr>
        <w:t>’</w:t>
      </w:r>
      <w:r w:rsidR="003148C9">
        <w:rPr>
          <w:lang w:eastAsia="en-US"/>
        </w:rPr>
        <w:t>affaire de cette nuit</w:t>
      </w:r>
      <w:r>
        <w:rPr>
          <w:lang w:eastAsia="en-US"/>
        </w:rPr>
        <w:t xml:space="preserve">, </w:t>
      </w:r>
      <w:r w:rsidR="003148C9">
        <w:rPr>
          <w:lang w:eastAsia="en-US"/>
        </w:rPr>
        <w:t>à moins qu</w:t>
      </w:r>
      <w:r>
        <w:rPr>
          <w:lang w:eastAsia="en-US"/>
        </w:rPr>
        <w:t>’</w:t>
      </w:r>
      <w:r w:rsidR="003148C9">
        <w:rPr>
          <w:lang w:eastAsia="en-US"/>
        </w:rPr>
        <w:t>il ne l</w:t>
      </w:r>
      <w:r>
        <w:rPr>
          <w:lang w:eastAsia="en-US"/>
        </w:rPr>
        <w:t>’</w:t>
      </w:r>
      <w:r w:rsidR="003148C9">
        <w:rPr>
          <w:lang w:eastAsia="en-US"/>
        </w:rPr>
        <w:t>ait apprise en un lieu dont je vais vous parler tout à l</w:t>
      </w:r>
      <w:r>
        <w:rPr>
          <w:lang w:eastAsia="en-US"/>
        </w:rPr>
        <w:t>’</w:t>
      </w:r>
      <w:r w:rsidR="003148C9">
        <w:rPr>
          <w:lang w:eastAsia="en-US"/>
        </w:rPr>
        <w:t>heure</w:t>
      </w:r>
      <w:r>
        <w:rPr>
          <w:lang w:eastAsia="en-US"/>
        </w:rPr>
        <w:t xml:space="preserve">. </w:t>
      </w:r>
      <w:r w:rsidR="003148C9">
        <w:rPr>
          <w:lang w:eastAsia="en-US"/>
        </w:rPr>
        <w:t>Le hasard a voulu en effet que le Hongrois ait été assommé justement dans la cour de la fameuse maison</w:t>
      </w:r>
      <w:r>
        <w:rPr>
          <w:lang w:eastAsia="en-US"/>
        </w:rPr>
        <w:t xml:space="preserve"> ; </w:t>
      </w:r>
      <w:r w:rsidR="006C2AE1">
        <w:rPr>
          <w:lang w:eastAsia="en-US"/>
        </w:rPr>
        <w:t>—</w:t>
      </w:r>
      <w:r>
        <w:rPr>
          <w:lang w:eastAsia="en-US"/>
        </w:rPr>
        <w:t xml:space="preserve"> </w:t>
      </w:r>
      <w:r w:rsidR="003148C9">
        <w:rPr>
          <w:lang w:eastAsia="en-US"/>
        </w:rPr>
        <w:t>dont je puis désormais vous indiquer la position exacte</w:t>
      </w:r>
      <w:r>
        <w:rPr>
          <w:lang w:eastAsia="en-US"/>
        </w:rPr>
        <w:t>. »</w:t>
      </w:r>
    </w:p>
    <w:p w14:paraId="31A0847B" w14:textId="77777777"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se dit Mazurke</w:t>
      </w:r>
      <w:r>
        <w:rPr>
          <w:lang w:eastAsia="en-US"/>
        </w:rPr>
        <w:t xml:space="preserve">, </w:t>
      </w:r>
      <w:r w:rsidR="003148C9">
        <w:rPr>
          <w:lang w:eastAsia="en-US"/>
        </w:rPr>
        <w:t>je suis fixé au moins</w:t>
      </w:r>
      <w:r>
        <w:rPr>
          <w:lang w:eastAsia="en-US"/>
        </w:rPr>
        <w:t xml:space="preserve"> ! </w:t>
      </w:r>
      <w:r w:rsidR="003148C9">
        <w:rPr>
          <w:lang w:eastAsia="en-US"/>
        </w:rPr>
        <w:t>je sais à qui je dois mon aubaine de cette nuit</w:t>
      </w:r>
      <w:r>
        <w:rPr>
          <w:lang w:eastAsia="en-US"/>
        </w:rPr>
        <w:t>.</w:t>
      </w:r>
    </w:p>
    <w:p w14:paraId="057377A0" w14:textId="6BAEF2AB" w:rsidR="0046142F" w:rsidRDefault="0046142F" w:rsidP="0046142F">
      <w:pPr>
        <w:rPr>
          <w:lang w:eastAsia="en-US"/>
        </w:rPr>
      </w:pPr>
      <w:r>
        <w:rPr>
          <w:lang w:eastAsia="en-US"/>
        </w:rPr>
        <w:t>« </w:t>
      </w:r>
      <w:r w:rsidR="003148C9">
        <w:rPr>
          <w:lang w:eastAsia="en-US"/>
        </w:rPr>
        <w:t>Ce qui me fait revenir au Hongrois</w:t>
      </w:r>
      <w:r>
        <w:rPr>
          <w:lang w:eastAsia="en-US"/>
        </w:rPr>
        <w:t xml:space="preserve">, </w:t>
      </w:r>
      <w:r w:rsidR="003148C9">
        <w:rPr>
          <w:lang w:eastAsia="en-US"/>
        </w:rPr>
        <w:t>continuait la lettre</w:t>
      </w:r>
      <w:r>
        <w:rPr>
          <w:lang w:eastAsia="en-US"/>
        </w:rPr>
        <w:t xml:space="preserve">, </w:t>
      </w:r>
      <w:r w:rsidR="003148C9">
        <w:rPr>
          <w:lang w:eastAsia="en-US"/>
        </w:rPr>
        <w:t>c</w:t>
      </w:r>
      <w:r>
        <w:rPr>
          <w:lang w:eastAsia="en-US"/>
        </w:rPr>
        <w:t>’</w:t>
      </w:r>
      <w:r w:rsidR="003148C9">
        <w:rPr>
          <w:lang w:eastAsia="en-US"/>
        </w:rPr>
        <w:t>est que Fargeau a écrit sous son nom au petit Gabriel pour réclamer une dette d</w:t>
      </w:r>
      <w:r>
        <w:rPr>
          <w:lang w:eastAsia="en-US"/>
        </w:rPr>
        <w:t>’</w:t>
      </w:r>
      <w:r w:rsidR="003148C9">
        <w:rPr>
          <w:lang w:eastAsia="en-US"/>
        </w:rPr>
        <w:t>honneur</w:t>
      </w:r>
      <w:r>
        <w:rPr>
          <w:lang w:eastAsia="en-US"/>
        </w:rPr>
        <w:t>… »</w:t>
      </w:r>
    </w:p>
    <w:p w14:paraId="0C7C0B72" w14:textId="77777777" w:rsidR="0046142F" w:rsidRDefault="003148C9" w:rsidP="0046142F">
      <w:pPr>
        <w:rPr>
          <w:lang w:eastAsia="en-US"/>
        </w:rPr>
      </w:pPr>
      <w:r>
        <w:rPr>
          <w:lang w:eastAsia="en-US"/>
        </w:rPr>
        <w:t>Les bras de Mazurke tombaient</w:t>
      </w:r>
      <w:r w:rsidR="0046142F">
        <w:rPr>
          <w:lang w:eastAsia="en-US"/>
        </w:rPr>
        <w:t>.</w:t>
      </w:r>
    </w:p>
    <w:p w14:paraId="763752E1" w14:textId="77777777" w:rsidR="0046142F" w:rsidRDefault="003148C9" w:rsidP="0046142F">
      <w:pPr>
        <w:rPr>
          <w:lang w:eastAsia="en-US"/>
        </w:rPr>
      </w:pPr>
      <w:r>
        <w:rPr>
          <w:lang w:eastAsia="en-US"/>
        </w:rPr>
        <w:t>Jamais toile d</w:t>
      </w:r>
      <w:r w:rsidR="0046142F">
        <w:rPr>
          <w:lang w:eastAsia="en-US"/>
        </w:rPr>
        <w:t>’</w:t>
      </w:r>
      <w:r>
        <w:rPr>
          <w:lang w:eastAsia="en-US"/>
        </w:rPr>
        <w:t>araignée n</w:t>
      </w:r>
      <w:r w:rsidR="0046142F">
        <w:rPr>
          <w:lang w:eastAsia="en-US"/>
        </w:rPr>
        <w:t>’</w:t>
      </w:r>
      <w:r>
        <w:rPr>
          <w:lang w:eastAsia="en-US"/>
        </w:rPr>
        <w:t>avait eu tant de fils enchevêtrés</w:t>
      </w:r>
      <w:r w:rsidR="0046142F">
        <w:rPr>
          <w:lang w:eastAsia="en-US"/>
        </w:rPr>
        <w:t> !</w:t>
      </w:r>
    </w:p>
    <w:p w14:paraId="3E16B149" w14:textId="77777777" w:rsidR="0046142F" w:rsidRDefault="0046142F" w:rsidP="0046142F">
      <w:pPr>
        <w:rPr>
          <w:lang w:eastAsia="en-US"/>
        </w:rPr>
      </w:pPr>
      <w:r>
        <w:rPr>
          <w:lang w:eastAsia="en-US"/>
        </w:rPr>
        <w:lastRenderedPageBreak/>
        <w:t xml:space="preserve">« … </w:t>
      </w:r>
      <w:r w:rsidR="003148C9">
        <w:rPr>
          <w:lang w:eastAsia="en-US"/>
        </w:rPr>
        <w:t>Il est évident que ce Fargeau a tout un plan</w:t>
      </w:r>
      <w:r>
        <w:rPr>
          <w:lang w:eastAsia="en-US"/>
        </w:rPr>
        <w:t xml:space="preserve">. </w:t>
      </w:r>
      <w:r w:rsidR="003148C9">
        <w:rPr>
          <w:lang w:eastAsia="en-US"/>
        </w:rPr>
        <w:t>Si vous voulez avoir les deux millions</w:t>
      </w:r>
      <w:r>
        <w:rPr>
          <w:lang w:eastAsia="en-US"/>
        </w:rPr>
        <w:t xml:space="preserve">, </w:t>
      </w:r>
      <w:r w:rsidR="003148C9">
        <w:rPr>
          <w:lang w:eastAsia="en-US"/>
        </w:rPr>
        <w:t>il faut vous hâter et en finir dans les vingt-quatre heures</w:t>
      </w:r>
      <w:r>
        <w:rPr>
          <w:lang w:eastAsia="en-US"/>
        </w:rPr>
        <w:t>.</w:t>
      </w:r>
    </w:p>
    <w:p w14:paraId="4E8D6762" w14:textId="43736C83"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passé ma journée entière à espionner</w:t>
      </w:r>
      <w:r>
        <w:rPr>
          <w:lang w:eastAsia="en-US"/>
        </w:rPr>
        <w:t xml:space="preserve">, </w:t>
      </w:r>
      <w:r w:rsidR="003148C9">
        <w:rPr>
          <w:lang w:eastAsia="en-US"/>
        </w:rPr>
        <w:t>à guetter</w:t>
      </w:r>
      <w:r>
        <w:rPr>
          <w:lang w:eastAsia="en-US"/>
        </w:rPr>
        <w:t xml:space="preserve">, </w:t>
      </w:r>
      <w:r w:rsidR="003148C9">
        <w:rPr>
          <w:lang w:eastAsia="en-US"/>
        </w:rPr>
        <w:t>à courir</w:t>
      </w:r>
      <w:r>
        <w:rPr>
          <w:lang w:eastAsia="en-US"/>
        </w:rPr>
        <w:t xml:space="preserve">. </w:t>
      </w:r>
      <w:r w:rsidR="003148C9">
        <w:rPr>
          <w:lang w:eastAsia="en-US"/>
        </w:rPr>
        <w:t>Vous êtes trop juste pour ne pas convenir que ma découverte mérite un bon prix</w:t>
      </w:r>
      <w:r>
        <w:rPr>
          <w:lang w:eastAsia="en-US"/>
        </w:rPr>
        <w:t xml:space="preserve">. </w:t>
      </w:r>
      <w:r w:rsidR="003148C9">
        <w:rPr>
          <w:lang w:eastAsia="en-US"/>
        </w:rPr>
        <w:t>Comme je ne veux pas que vous perdiez du temps à vous demander ce que cela vaut</w:t>
      </w:r>
      <w:r>
        <w:rPr>
          <w:lang w:eastAsia="en-US"/>
        </w:rPr>
        <w:t xml:space="preserve">, </w:t>
      </w:r>
      <w:r w:rsidR="003148C9">
        <w:rPr>
          <w:lang w:eastAsia="en-US"/>
        </w:rPr>
        <w:t>je vous taxe à cinquante pauvres billets de mille francs comptant</w:t>
      </w:r>
      <w:r>
        <w:rPr>
          <w:lang w:eastAsia="en-US"/>
        </w:rPr>
        <w:t xml:space="preserve">, </w:t>
      </w:r>
      <w:r w:rsidR="003148C9">
        <w:rPr>
          <w:lang w:eastAsia="en-US"/>
        </w:rPr>
        <w:t>si vous voulez savoir la fameuse adresse</w:t>
      </w:r>
      <w:r>
        <w:rPr>
          <w:lang w:eastAsia="en-US"/>
        </w:rPr>
        <w:t>. »</w:t>
      </w:r>
    </w:p>
    <w:p w14:paraId="099ADD36" w14:textId="77777777" w:rsidR="0046142F" w:rsidRDefault="003148C9" w:rsidP="0046142F">
      <w:pPr>
        <w:rPr>
          <w:lang w:eastAsia="en-US"/>
        </w:rPr>
      </w:pPr>
      <w:r>
        <w:rPr>
          <w:lang w:eastAsia="en-US"/>
        </w:rPr>
        <w:t>La lettre finissait là</w:t>
      </w:r>
      <w:r w:rsidR="0046142F">
        <w:rPr>
          <w:lang w:eastAsia="en-US"/>
        </w:rPr>
        <w:t xml:space="preserve">. </w:t>
      </w:r>
      <w:r>
        <w:rPr>
          <w:lang w:eastAsia="en-US"/>
        </w:rPr>
        <w:t>Il n</w:t>
      </w:r>
      <w:r w:rsidR="0046142F">
        <w:rPr>
          <w:lang w:eastAsia="en-US"/>
        </w:rPr>
        <w:t>’</w:t>
      </w:r>
      <w:r>
        <w:rPr>
          <w:lang w:eastAsia="en-US"/>
        </w:rPr>
        <w:t>y avait point de signature</w:t>
      </w:r>
      <w:r w:rsidR="0046142F">
        <w:rPr>
          <w:lang w:eastAsia="en-US"/>
        </w:rPr>
        <w:t>.</w:t>
      </w:r>
    </w:p>
    <w:p w14:paraId="49E8553F" w14:textId="77777777" w:rsidR="0046142F" w:rsidRDefault="003148C9" w:rsidP="0046142F">
      <w:pPr>
        <w:rPr>
          <w:lang w:eastAsia="en-US"/>
        </w:rPr>
      </w:pPr>
      <w:r>
        <w:rPr>
          <w:lang w:eastAsia="en-US"/>
        </w:rPr>
        <w:t>Mazurke demeura un instant comme abêti</w:t>
      </w:r>
      <w:r w:rsidR="0046142F">
        <w:rPr>
          <w:lang w:eastAsia="en-US"/>
        </w:rPr>
        <w:t>.</w:t>
      </w:r>
    </w:p>
    <w:p w14:paraId="3894C553" w14:textId="77777777" w:rsidR="0046142F" w:rsidRDefault="003148C9" w:rsidP="0046142F">
      <w:pPr>
        <w:rPr>
          <w:lang w:eastAsia="en-US"/>
        </w:rPr>
      </w:pPr>
      <w:r>
        <w:rPr>
          <w:lang w:eastAsia="en-US"/>
        </w:rPr>
        <w:t>Plus il réfléchissait</w:t>
      </w:r>
      <w:r w:rsidR="0046142F">
        <w:rPr>
          <w:lang w:eastAsia="en-US"/>
        </w:rPr>
        <w:t xml:space="preserve">, </w:t>
      </w:r>
      <w:r>
        <w:rPr>
          <w:lang w:eastAsia="en-US"/>
        </w:rPr>
        <w:t>plus la nuit se faisait dans son esprit</w:t>
      </w:r>
      <w:r w:rsidR="0046142F">
        <w:rPr>
          <w:lang w:eastAsia="en-US"/>
        </w:rPr>
        <w:t>.</w:t>
      </w:r>
    </w:p>
    <w:p w14:paraId="6E98350D" w14:textId="77777777" w:rsidR="0046142F" w:rsidRDefault="003148C9" w:rsidP="0046142F">
      <w:pPr>
        <w:rPr>
          <w:lang w:eastAsia="en-US"/>
        </w:rPr>
      </w:pPr>
      <w:r>
        <w:rPr>
          <w:lang w:eastAsia="en-US"/>
        </w:rPr>
        <w:t>Une seule idée était lucide</w:t>
      </w:r>
      <w:r w:rsidR="0046142F">
        <w:rPr>
          <w:lang w:eastAsia="en-US"/>
        </w:rPr>
        <w:t xml:space="preserve">, </w:t>
      </w:r>
      <w:r>
        <w:rPr>
          <w:lang w:eastAsia="en-US"/>
        </w:rPr>
        <w:t>en lui</w:t>
      </w:r>
      <w:r w:rsidR="0046142F">
        <w:rPr>
          <w:lang w:eastAsia="en-US"/>
        </w:rPr>
        <w:t xml:space="preserve">, </w:t>
      </w:r>
      <w:r>
        <w:rPr>
          <w:lang w:eastAsia="en-US"/>
        </w:rPr>
        <w:t>c</w:t>
      </w:r>
      <w:r w:rsidR="0046142F">
        <w:rPr>
          <w:lang w:eastAsia="en-US"/>
        </w:rPr>
        <w:t>’</w:t>
      </w:r>
      <w:r>
        <w:rPr>
          <w:lang w:eastAsia="en-US"/>
        </w:rPr>
        <w:t>est que Lucienne était menacée d</w:t>
      </w:r>
      <w:r w:rsidR="0046142F">
        <w:rPr>
          <w:lang w:eastAsia="en-US"/>
        </w:rPr>
        <w:t>’</w:t>
      </w:r>
      <w:r>
        <w:rPr>
          <w:lang w:eastAsia="en-US"/>
        </w:rPr>
        <w:t>un affreux malheur</w:t>
      </w:r>
      <w:r w:rsidR="0046142F">
        <w:rPr>
          <w:lang w:eastAsia="en-US"/>
        </w:rPr>
        <w:t xml:space="preserve">. </w:t>
      </w:r>
      <w:r>
        <w:rPr>
          <w:lang w:eastAsia="en-US"/>
        </w:rPr>
        <w:t>Elle lui en devenait mille fois plus chère</w:t>
      </w:r>
      <w:r w:rsidR="0046142F">
        <w:rPr>
          <w:lang w:eastAsia="en-US"/>
        </w:rPr>
        <w:t xml:space="preserve">. </w:t>
      </w:r>
      <w:r>
        <w:rPr>
          <w:lang w:eastAsia="en-US"/>
        </w:rPr>
        <w:t>La sauver à tout prix</w:t>
      </w:r>
      <w:r w:rsidR="0046142F">
        <w:rPr>
          <w:lang w:eastAsia="en-US"/>
        </w:rPr>
        <w:t xml:space="preserve">, </w:t>
      </w:r>
      <w:r>
        <w:rPr>
          <w:lang w:eastAsia="en-US"/>
        </w:rPr>
        <w:t>voilà le plus pressé</w:t>
      </w:r>
      <w:r w:rsidR="0046142F">
        <w:rPr>
          <w:lang w:eastAsia="en-US"/>
        </w:rPr>
        <w:t>.</w:t>
      </w:r>
    </w:p>
    <w:p w14:paraId="643BBEBA" w14:textId="77777777" w:rsidR="0046142F" w:rsidRDefault="003148C9" w:rsidP="0046142F">
      <w:pPr>
        <w:rPr>
          <w:lang w:eastAsia="en-US"/>
        </w:rPr>
      </w:pPr>
      <w:r>
        <w:rPr>
          <w:lang w:eastAsia="en-US"/>
        </w:rPr>
        <w:t>Mais comment</w:t>
      </w:r>
      <w:r w:rsidR="0046142F">
        <w:rPr>
          <w:lang w:eastAsia="en-US"/>
        </w:rPr>
        <w:t> ?</w:t>
      </w:r>
    </w:p>
    <w:p w14:paraId="165ABBFF" w14:textId="77777777" w:rsidR="0046142F" w:rsidRDefault="003148C9" w:rsidP="0046142F">
      <w:pPr>
        <w:rPr>
          <w:lang w:eastAsia="en-US"/>
        </w:rPr>
      </w:pPr>
      <w:r>
        <w:rPr>
          <w:lang w:eastAsia="en-US"/>
        </w:rPr>
        <w:t>Et par quel enchaînement de circonstances madame de Marans</w:t>
      </w:r>
      <w:r w:rsidR="0046142F">
        <w:rPr>
          <w:lang w:eastAsia="en-US"/>
        </w:rPr>
        <w:t> ?…</w:t>
      </w:r>
    </w:p>
    <w:p w14:paraId="1D94714C" w14:textId="77777777" w:rsidR="0046142F" w:rsidRDefault="003148C9" w:rsidP="0046142F">
      <w:pPr>
        <w:rPr>
          <w:lang w:eastAsia="en-US"/>
        </w:rPr>
      </w:pPr>
      <w:r>
        <w:rPr>
          <w:lang w:eastAsia="en-US"/>
        </w:rPr>
        <w:t>Mais ces questions auraient pu l</w:t>
      </w:r>
      <w:r w:rsidR="0046142F">
        <w:rPr>
          <w:lang w:eastAsia="en-US"/>
        </w:rPr>
        <w:t>’</w:t>
      </w:r>
      <w:r>
        <w:rPr>
          <w:lang w:eastAsia="en-US"/>
        </w:rPr>
        <w:t>occuper quinze jours durant</w:t>
      </w:r>
      <w:r w:rsidR="0046142F">
        <w:rPr>
          <w:lang w:eastAsia="en-US"/>
        </w:rPr>
        <w:t>.</w:t>
      </w:r>
    </w:p>
    <w:p w14:paraId="2B1C5926" w14:textId="4DFD91E6" w:rsidR="0046142F" w:rsidRDefault="003148C9" w:rsidP="0046142F">
      <w:pPr>
        <w:rPr>
          <w:lang w:eastAsia="en-US"/>
        </w:rPr>
      </w:pPr>
      <w:r>
        <w:rPr>
          <w:lang w:eastAsia="en-US"/>
        </w:rPr>
        <w:t>Une fois la vérité voulut se faire jour dans son cerveau</w:t>
      </w:r>
      <w:r w:rsidR="0046142F">
        <w:rPr>
          <w:lang w:eastAsia="en-US"/>
        </w:rPr>
        <w:t xml:space="preserve">. </w:t>
      </w:r>
      <w:r>
        <w:rPr>
          <w:lang w:eastAsia="en-US"/>
        </w:rPr>
        <w:t>Il est comme une intuition rapide et soudaine</w:t>
      </w:r>
      <w:r w:rsidR="0046142F">
        <w:rPr>
          <w:lang w:eastAsia="en-US"/>
        </w:rPr>
        <w:t xml:space="preserve">. </w:t>
      </w:r>
      <w:r>
        <w:rPr>
          <w:lang w:eastAsia="en-US"/>
        </w:rPr>
        <w:t>Il devina</w:t>
      </w:r>
      <w:r w:rsidR="0046142F">
        <w:rPr>
          <w:lang w:eastAsia="en-US"/>
        </w:rPr>
        <w:t xml:space="preserve">. </w:t>
      </w:r>
      <w:r w:rsidR="006C2AE1">
        <w:rPr>
          <w:lang w:eastAsia="en-US"/>
        </w:rPr>
        <w:t>—</w:t>
      </w:r>
      <w:r w:rsidR="0046142F">
        <w:rPr>
          <w:lang w:eastAsia="en-US"/>
        </w:rPr>
        <w:t xml:space="preserve"> </w:t>
      </w:r>
      <w:r>
        <w:rPr>
          <w:lang w:eastAsia="en-US"/>
        </w:rPr>
        <w:t>Mais le vrai peut quelquefois n</w:t>
      </w:r>
      <w:r w:rsidR="0046142F">
        <w:rPr>
          <w:lang w:eastAsia="en-US"/>
        </w:rPr>
        <w:t>’</w:t>
      </w:r>
      <w:r>
        <w:rPr>
          <w:lang w:eastAsia="en-US"/>
        </w:rPr>
        <w:t>être pas vraisemblable</w:t>
      </w:r>
      <w:r w:rsidR="0046142F">
        <w:rPr>
          <w:lang w:eastAsia="en-US"/>
        </w:rPr>
        <w:t xml:space="preserve">. </w:t>
      </w:r>
      <w:r>
        <w:rPr>
          <w:lang w:eastAsia="en-US"/>
        </w:rPr>
        <w:t>C</w:t>
      </w:r>
      <w:r w:rsidR="0046142F">
        <w:rPr>
          <w:lang w:eastAsia="en-US"/>
        </w:rPr>
        <w:t>’</w:t>
      </w:r>
      <w:r>
        <w:rPr>
          <w:lang w:eastAsia="en-US"/>
        </w:rPr>
        <w:t>est Boileau qui l</w:t>
      </w:r>
      <w:r w:rsidR="0046142F">
        <w:rPr>
          <w:lang w:eastAsia="en-US"/>
        </w:rPr>
        <w:t>’</w:t>
      </w:r>
      <w:r>
        <w:rPr>
          <w:lang w:eastAsia="en-US"/>
        </w:rPr>
        <w:t>a dit</w:t>
      </w:r>
      <w:r w:rsidR="0046142F">
        <w:rPr>
          <w:lang w:eastAsia="en-US"/>
        </w:rPr>
        <w:t>.</w:t>
      </w:r>
    </w:p>
    <w:p w14:paraId="5FBD08A3" w14:textId="77777777" w:rsidR="0046142F" w:rsidRDefault="003148C9" w:rsidP="0046142F">
      <w:pPr>
        <w:rPr>
          <w:lang w:eastAsia="en-US"/>
        </w:rPr>
      </w:pPr>
      <w:r>
        <w:rPr>
          <w:lang w:eastAsia="en-US"/>
        </w:rPr>
        <w:t>La vérité ici était tellement romanesque</w:t>
      </w:r>
      <w:r w:rsidR="0046142F">
        <w:rPr>
          <w:lang w:eastAsia="en-US"/>
        </w:rPr>
        <w:t xml:space="preserve">, </w:t>
      </w:r>
      <w:r>
        <w:rPr>
          <w:lang w:eastAsia="en-US"/>
        </w:rPr>
        <w:t>qu</w:t>
      </w:r>
      <w:r w:rsidR="0046142F">
        <w:rPr>
          <w:lang w:eastAsia="en-US"/>
        </w:rPr>
        <w:t>’</w:t>
      </w:r>
      <w:r>
        <w:rPr>
          <w:lang w:eastAsia="en-US"/>
        </w:rPr>
        <w:t>il la repoussa</w:t>
      </w:r>
      <w:r w:rsidR="0046142F">
        <w:rPr>
          <w:lang w:eastAsia="en-US"/>
        </w:rPr>
        <w:t>.</w:t>
      </w:r>
    </w:p>
    <w:p w14:paraId="35739B5C" w14:textId="77777777" w:rsidR="0046142F" w:rsidRDefault="003148C9" w:rsidP="0046142F">
      <w:pPr>
        <w:rPr>
          <w:lang w:eastAsia="en-US"/>
        </w:rPr>
      </w:pPr>
      <w:r>
        <w:rPr>
          <w:lang w:eastAsia="en-US"/>
        </w:rPr>
        <w:t>Il consulta sa montre qui marquait quatre heures et demie</w:t>
      </w:r>
      <w:r w:rsidR="0046142F">
        <w:rPr>
          <w:lang w:eastAsia="en-US"/>
        </w:rPr>
        <w:t>.</w:t>
      </w:r>
    </w:p>
    <w:p w14:paraId="5ACB6CCF" w14:textId="77777777" w:rsidR="0046142F" w:rsidRDefault="003148C9" w:rsidP="0046142F">
      <w:pPr>
        <w:rPr>
          <w:lang w:eastAsia="en-US"/>
        </w:rPr>
      </w:pPr>
      <w:r>
        <w:rPr>
          <w:lang w:eastAsia="en-US"/>
        </w:rPr>
        <w:lastRenderedPageBreak/>
        <w:t>Il avait environ trois heures devant lui</w:t>
      </w:r>
      <w:r w:rsidR="0046142F">
        <w:rPr>
          <w:lang w:eastAsia="en-US"/>
        </w:rPr>
        <w:t>.</w:t>
      </w:r>
    </w:p>
    <w:p w14:paraId="0AC85215" w14:textId="77777777" w:rsidR="0046142F" w:rsidRDefault="003148C9" w:rsidP="0046142F">
      <w:pPr>
        <w:rPr>
          <w:lang w:eastAsia="en-US"/>
        </w:rPr>
      </w:pPr>
      <w:r>
        <w:rPr>
          <w:lang w:eastAsia="en-US"/>
        </w:rPr>
        <w:t>Dans ces trois heures il fallait se procurer les douze ou quinze mille francs qui manquaient à la mère de Lucienne</w:t>
      </w:r>
      <w:r w:rsidR="0046142F">
        <w:rPr>
          <w:lang w:eastAsia="en-US"/>
        </w:rPr>
        <w:t xml:space="preserve">, </w:t>
      </w:r>
      <w:r>
        <w:rPr>
          <w:lang w:eastAsia="en-US"/>
        </w:rPr>
        <w:t>organiser une contre-cabale</w:t>
      </w:r>
      <w:r w:rsidR="0046142F">
        <w:rPr>
          <w:lang w:eastAsia="en-US"/>
        </w:rPr>
        <w:t xml:space="preserve">, </w:t>
      </w:r>
      <w:r>
        <w:rPr>
          <w:lang w:eastAsia="en-US"/>
        </w:rPr>
        <w:t>et trouver le moyen de fermer au docteur Gabriel les portes du théâtre de Diane</w:t>
      </w:r>
      <w:r w:rsidR="0046142F">
        <w:rPr>
          <w:lang w:eastAsia="en-US"/>
        </w:rPr>
        <w:t>.</w:t>
      </w:r>
    </w:p>
    <w:p w14:paraId="54D80919" w14:textId="77777777" w:rsidR="0046142F" w:rsidRDefault="003148C9" w:rsidP="0046142F">
      <w:pPr>
        <w:rPr>
          <w:lang w:eastAsia="en-US"/>
        </w:rPr>
      </w:pPr>
      <w:r>
        <w:rPr>
          <w:lang w:eastAsia="en-US"/>
        </w:rPr>
        <w:t>Quinze mille francs</w:t>
      </w:r>
      <w:r w:rsidR="0046142F">
        <w:rPr>
          <w:lang w:eastAsia="en-US"/>
        </w:rPr>
        <w:t xml:space="preserve"> ! </w:t>
      </w:r>
      <w:r>
        <w:rPr>
          <w:lang w:eastAsia="en-US"/>
        </w:rPr>
        <w:t>quand on songe que Mazurke avait couché cette nuit sur un lit de deux millions</w:t>
      </w:r>
      <w:r w:rsidR="0046142F">
        <w:rPr>
          <w:lang w:eastAsia="en-US"/>
        </w:rPr>
        <w:t> !</w:t>
      </w:r>
    </w:p>
    <w:p w14:paraId="3D1F14F9" w14:textId="77777777" w:rsidR="0046142F" w:rsidRDefault="003148C9" w:rsidP="0046142F">
      <w:pPr>
        <w:rPr>
          <w:lang w:eastAsia="en-US"/>
        </w:rPr>
      </w:pPr>
      <w:r>
        <w:rPr>
          <w:lang w:eastAsia="en-US"/>
        </w:rPr>
        <w:t>Mais il n</w:t>
      </w:r>
      <w:r w:rsidR="0046142F">
        <w:rPr>
          <w:lang w:eastAsia="en-US"/>
        </w:rPr>
        <w:t>’</w:t>
      </w:r>
      <w:r>
        <w:rPr>
          <w:lang w:eastAsia="en-US"/>
        </w:rPr>
        <w:t>avait pas même songé à emplir ses poches de louis</w:t>
      </w:r>
      <w:r w:rsidR="0046142F">
        <w:rPr>
          <w:lang w:eastAsia="en-US"/>
        </w:rPr>
        <w:t xml:space="preserve">, </w:t>
      </w:r>
      <w:r>
        <w:rPr>
          <w:lang w:eastAsia="en-US"/>
        </w:rPr>
        <w:t>tant il se croyait sûr de retrouver le trésor tout entier</w:t>
      </w:r>
      <w:r w:rsidR="0046142F">
        <w:rPr>
          <w:lang w:eastAsia="en-US"/>
        </w:rPr>
        <w:t>.</w:t>
      </w:r>
    </w:p>
    <w:p w14:paraId="4728C8C4" w14:textId="77777777" w:rsidR="0046142F" w:rsidRDefault="003148C9" w:rsidP="0046142F">
      <w:pPr>
        <w:rPr>
          <w:lang w:eastAsia="en-US"/>
        </w:rPr>
      </w:pPr>
      <w:r>
        <w:rPr>
          <w:lang w:eastAsia="en-US"/>
        </w:rPr>
        <w:t>Mazurke monta dans un remise en se disant</w:t>
      </w:r>
      <w:r w:rsidR="0046142F">
        <w:rPr>
          <w:lang w:eastAsia="en-US"/>
        </w:rPr>
        <w:t> :</w:t>
      </w:r>
    </w:p>
    <w:p w14:paraId="73511498" w14:textId="77777777" w:rsidR="0046142F" w:rsidRDefault="0046142F" w:rsidP="0046142F">
      <w:pPr>
        <w:rPr>
          <w:lang w:eastAsia="en-US"/>
        </w:rPr>
      </w:pPr>
      <w:r>
        <w:rPr>
          <w:lang w:eastAsia="en-US"/>
        </w:rPr>
        <w:t>— </w:t>
      </w:r>
      <w:r w:rsidR="003148C9">
        <w:rPr>
          <w:lang w:eastAsia="en-US"/>
        </w:rPr>
        <w:t>À Lucienne d</w:t>
      </w:r>
      <w:r>
        <w:rPr>
          <w:lang w:eastAsia="en-US"/>
        </w:rPr>
        <w:t>’</w:t>
      </w:r>
      <w:r w:rsidR="003148C9">
        <w:rPr>
          <w:lang w:eastAsia="en-US"/>
        </w:rPr>
        <w:t>abord</w:t>
      </w:r>
      <w:r>
        <w:rPr>
          <w:lang w:eastAsia="en-US"/>
        </w:rPr>
        <w:t>…</w:t>
      </w:r>
    </w:p>
    <w:p w14:paraId="1553021B" w14:textId="77777777" w:rsidR="0046142F" w:rsidRDefault="003148C9" w:rsidP="0046142F">
      <w:pPr>
        <w:rPr>
          <w:lang w:eastAsia="en-US"/>
        </w:rPr>
      </w:pPr>
      <w:r>
        <w:rPr>
          <w:lang w:eastAsia="en-US"/>
        </w:rPr>
        <w:t>Il y avait en lui bien de l</w:t>
      </w:r>
      <w:r w:rsidR="0046142F">
        <w:rPr>
          <w:lang w:eastAsia="en-US"/>
        </w:rPr>
        <w:t>’</w:t>
      </w:r>
      <w:r>
        <w:rPr>
          <w:lang w:eastAsia="en-US"/>
        </w:rPr>
        <w:t>inquiétude</w:t>
      </w:r>
      <w:r w:rsidR="0046142F">
        <w:rPr>
          <w:lang w:eastAsia="en-US"/>
        </w:rPr>
        <w:t xml:space="preserve">, </w:t>
      </w:r>
      <w:r>
        <w:rPr>
          <w:lang w:eastAsia="en-US"/>
        </w:rPr>
        <w:t>mais aussi bien de la joie</w:t>
      </w:r>
      <w:r w:rsidR="0046142F">
        <w:rPr>
          <w:lang w:eastAsia="en-US"/>
        </w:rPr>
        <w:t xml:space="preserve">. </w:t>
      </w:r>
      <w:r>
        <w:rPr>
          <w:lang w:eastAsia="en-US"/>
        </w:rPr>
        <w:t>Protéger Lucienne</w:t>
      </w:r>
      <w:r w:rsidR="0046142F">
        <w:rPr>
          <w:lang w:eastAsia="en-US"/>
        </w:rPr>
        <w:t xml:space="preserve"> ! </w:t>
      </w:r>
      <w:r>
        <w:rPr>
          <w:lang w:eastAsia="en-US"/>
        </w:rPr>
        <w:t>sauver la mère de Lucienne</w:t>
      </w:r>
      <w:r w:rsidR="0046142F">
        <w:rPr>
          <w:lang w:eastAsia="en-US"/>
        </w:rPr>
        <w:t> !</w:t>
      </w:r>
    </w:p>
    <w:p w14:paraId="74CE2D6B" w14:textId="77777777" w:rsidR="0046142F" w:rsidRDefault="003148C9" w:rsidP="0046142F">
      <w:pPr>
        <w:rPr>
          <w:lang w:eastAsia="en-US"/>
        </w:rPr>
      </w:pPr>
      <w:r>
        <w:rPr>
          <w:lang w:eastAsia="en-US"/>
        </w:rPr>
        <w:t>Quant à Berthe</w:t>
      </w:r>
      <w:r w:rsidR="0046142F">
        <w:rPr>
          <w:lang w:eastAsia="en-US"/>
        </w:rPr>
        <w:t xml:space="preserve">, </w:t>
      </w:r>
      <w:r>
        <w:rPr>
          <w:lang w:eastAsia="en-US"/>
        </w:rPr>
        <w:t>eh bien</w:t>
      </w:r>
      <w:r w:rsidR="0046142F">
        <w:rPr>
          <w:lang w:eastAsia="en-US"/>
        </w:rPr>
        <w:t xml:space="preserve"> ! </w:t>
      </w:r>
      <w:r>
        <w:rPr>
          <w:lang w:eastAsia="en-US"/>
        </w:rPr>
        <w:t>les heures de la nuit lui restaient pour serrer la gorge de Romblon ou de Baptiste</w:t>
      </w:r>
      <w:r w:rsidR="0046142F">
        <w:rPr>
          <w:lang w:eastAsia="en-US"/>
        </w:rPr>
        <w:t xml:space="preserve">. </w:t>
      </w:r>
      <w:r>
        <w:rPr>
          <w:lang w:eastAsia="en-US"/>
        </w:rPr>
        <w:t>L</w:t>
      </w:r>
      <w:r w:rsidR="0046142F">
        <w:rPr>
          <w:lang w:eastAsia="en-US"/>
        </w:rPr>
        <w:t>’</w:t>
      </w:r>
      <w:r>
        <w:rPr>
          <w:lang w:eastAsia="en-US"/>
        </w:rPr>
        <w:t>un ou l</w:t>
      </w:r>
      <w:r w:rsidR="0046142F">
        <w:rPr>
          <w:lang w:eastAsia="en-US"/>
        </w:rPr>
        <w:t>’</w:t>
      </w:r>
      <w:r>
        <w:rPr>
          <w:lang w:eastAsia="en-US"/>
        </w:rPr>
        <w:t>autre saurait certainement où trouver Berthe</w:t>
      </w:r>
      <w:r w:rsidR="0046142F">
        <w:rPr>
          <w:lang w:eastAsia="en-US"/>
        </w:rPr>
        <w:t xml:space="preserve">, </w:t>
      </w:r>
      <w:r>
        <w:rPr>
          <w:lang w:eastAsia="en-US"/>
        </w:rPr>
        <w:t>et Mazurke avait des recettes pour faire parler les coquins trop discrets</w:t>
      </w:r>
      <w:r w:rsidR="0046142F">
        <w:rPr>
          <w:lang w:eastAsia="en-US"/>
        </w:rPr>
        <w:t>.</w:t>
      </w:r>
    </w:p>
    <w:p w14:paraId="3FF8D385" w14:textId="77777777" w:rsidR="0046142F" w:rsidRDefault="003148C9" w:rsidP="0046142F">
      <w:pPr>
        <w:rPr>
          <w:lang w:eastAsia="en-US"/>
        </w:rPr>
      </w:pPr>
      <w:r>
        <w:rPr>
          <w:lang w:eastAsia="en-US"/>
        </w:rPr>
        <w:t>Il cria au cocher</w:t>
      </w:r>
      <w:r w:rsidR="0046142F">
        <w:rPr>
          <w:lang w:eastAsia="en-US"/>
        </w:rPr>
        <w:t> :</w:t>
      </w:r>
    </w:p>
    <w:p w14:paraId="2EB6445E" w14:textId="77777777" w:rsidR="0046142F" w:rsidRDefault="0046142F" w:rsidP="0046142F">
      <w:pPr>
        <w:rPr>
          <w:lang w:eastAsia="en-US"/>
        </w:rPr>
      </w:pPr>
      <w:r>
        <w:rPr>
          <w:lang w:eastAsia="en-US"/>
        </w:rPr>
        <w:t>— </w:t>
      </w:r>
      <w:r w:rsidR="003148C9">
        <w:rPr>
          <w:lang w:eastAsia="en-US"/>
        </w:rPr>
        <w:t>À l</w:t>
      </w:r>
      <w:r>
        <w:rPr>
          <w:lang w:eastAsia="en-US"/>
        </w:rPr>
        <w:t>’</w:t>
      </w:r>
      <w:r w:rsidR="003148C9">
        <w:rPr>
          <w:lang w:eastAsia="en-US"/>
        </w:rPr>
        <w:t>hôtel Bristol</w:t>
      </w:r>
      <w:r>
        <w:rPr>
          <w:lang w:eastAsia="en-US"/>
        </w:rPr>
        <w:t> !</w:t>
      </w:r>
    </w:p>
    <w:p w14:paraId="5B8EBE21" w14:textId="47D76E7B" w:rsidR="003148C9" w:rsidRPr="0046142F" w:rsidRDefault="003148C9" w:rsidP="0046142F">
      <w:pPr>
        <w:keepNext/>
        <w:ind w:firstLine="0"/>
        <w:jc w:val="center"/>
        <w:rPr>
          <w:lang w:eastAsia="en-US"/>
        </w:rPr>
      </w:pPr>
      <w:r w:rsidRPr="0046142F">
        <w:rPr>
          <w:lang w:eastAsia="en-US"/>
        </w:rPr>
        <w:t>*</w:t>
      </w:r>
    </w:p>
    <w:p w14:paraId="394CAC4B" w14:textId="77777777" w:rsidR="0046142F" w:rsidRDefault="003148C9" w:rsidP="0046142F">
      <w:pPr>
        <w:ind w:firstLine="0"/>
        <w:jc w:val="center"/>
        <w:rPr>
          <w:lang w:eastAsia="en-US"/>
        </w:rPr>
      </w:pPr>
      <w:r w:rsidRPr="0046142F">
        <w:rPr>
          <w:lang w:eastAsia="en-US"/>
        </w:rPr>
        <w:t>* *</w:t>
      </w:r>
    </w:p>
    <w:p w14:paraId="6C82D58E" w14:textId="77777777" w:rsidR="0046142F" w:rsidRDefault="003148C9" w:rsidP="0046142F">
      <w:pPr>
        <w:rPr>
          <w:lang w:eastAsia="en-US"/>
        </w:rPr>
      </w:pPr>
      <w:r>
        <w:rPr>
          <w:lang w:eastAsia="en-US"/>
        </w:rPr>
        <w:t>À l</w:t>
      </w:r>
      <w:r w:rsidR="0046142F">
        <w:rPr>
          <w:lang w:eastAsia="en-US"/>
        </w:rPr>
        <w:t>’</w:t>
      </w:r>
      <w:r>
        <w:rPr>
          <w:lang w:eastAsia="en-US"/>
        </w:rPr>
        <w:t>hôtel Bristol</w:t>
      </w:r>
      <w:r w:rsidR="0046142F">
        <w:rPr>
          <w:lang w:eastAsia="en-US"/>
        </w:rPr>
        <w:t xml:space="preserve">, </w:t>
      </w:r>
      <w:proofErr w:type="spellStart"/>
      <w:r>
        <w:rPr>
          <w:lang w:eastAsia="en-US"/>
        </w:rPr>
        <w:t>Yaume</w:t>
      </w:r>
      <w:proofErr w:type="spellEnd"/>
      <w:r w:rsidR="0046142F">
        <w:rPr>
          <w:lang w:eastAsia="en-US"/>
        </w:rPr>
        <w:t xml:space="preserve">, </w:t>
      </w:r>
      <w:r>
        <w:rPr>
          <w:lang w:eastAsia="en-US"/>
        </w:rPr>
        <w:t>l</w:t>
      </w:r>
      <w:r w:rsidR="0046142F">
        <w:rPr>
          <w:lang w:eastAsia="en-US"/>
        </w:rPr>
        <w:t>’</w:t>
      </w:r>
      <w:r>
        <w:rPr>
          <w:lang w:eastAsia="en-US"/>
        </w:rPr>
        <w:t>ancien pâtour</w:t>
      </w:r>
      <w:r w:rsidR="0046142F">
        <w:rPr>
          <w:lang w:eastAsia="en-US"/>
        </w:rPr>
        <w:t xml:space="preserve">, </w:t>
      </w:r>
      <w:r>
        <w:rPr>
          <w:lang w:eastAsia="en-US"/>
        </w:rPr>
        <w:t>était bien tristement vautré sur la causeuse de son maître</w:t>
      </w:r>
      <w:r w:rsidR="0046142F">
        <w:rPr>
          <w:lang w:eastAsia="en-US"/>
        </w:rPr>
        <w:t xml:space="preserve">, </w:t>
      </w:r>
      <w:r>
        <w:rPr>
          <w:lang w:eastAsia="en-US"/>
        </w:rPr>
        <w:t>et fumait un cigare panatellas avec une profonde mélancolie</w:t>
      </w:r>
      <w:r w:rsidR="0046142F">
        <w:rPr>
          <w:lang w:eastAsia="en-US"/>
        </w:rPr>
        <w:t>.</w:t>
      </w:r>
    </w:p>
    <w:p w14:paraId="3F06E307" w14:textId="77777777" w:rsidR="0046142F" w:rsidRDefault="003148C9" w:rsidP="0046142F">
      <w:pPr>
        <w:rPr>
          <w:lang w:eastAsia="en-US"/>
        </w:rPr>
      </w:pPr>
      <w:r>
        <w:rPr>
          <w:lang w:eastAsia="en-US"/>
        </w:rPr>
        <w:t>Il attendait son maître depuis le matin</w:t>
      </w:r>
      <w:r w:rsidR="0046142F">
        <w:rPr>
          <w:lang w:eastAsia="en-US"/>
        </w:rPr>
        <w:t>.</w:t>
      </w:r>
    </w:p>
    <w:p w14:paraId="6EEC4307" w14:textId="77777777" w:rsidR="0046142F" w:rsidRDefault="003148C9" w:rsidP="0046142F">
      <w:pPr>
        <w:rPr>
          <w:lang w:eastAsia="en-US"/>
        </w:rPr>
      </w:pPr>
      <w:r>
        <w:rPr>
          <w:lang w:eastAsia="en-US"/>
        </w:rPr>
        <w:lastRenderedPageBreak/>
        <w:t>Il s</w:t>
      </w:r>
      <w:r w:rsidR="0046142F">
        <w:rPr>
          <w:lang w:eastAsia="en-US"/>
        </w:rPr>
        <w:t>’</w:t>
      </w:r>
      <w:r>
        <w:rPr>
          <w:lang w:eastAsia="en-US"/>
        </w:rPr>
        <w:t>était dit d</w:t>
      </w:r>
      <w:r w:rsidR="0046142F">
        <w:rPr>
          <w:lang w:eastAsia="en-US"/>
        </w:rPr>
        <w:t>’</w:t>
      </w:r>
      <w:r>
        <w:rPr>
          <w:lang w:eastAsia="en-US"/>
        </w:rPr>
        <w:t>abord</w:t>
      </w:r>
      <w:r w:rsidR="0046142F">
        <w:rPr>
          <w:lang w:eastAsia="en-US"/>
        </w:rPr>
        <w:t> :</w:t>
      </w:r>
    </w:p>
    <w:p w14:paraId="06DB29F3" w14:textId="77777777" w:rsidR="0046142F" w:rsidRDefault="0046142F" w:rsidP="0046142F">
      <w:pPr>
        <w:rPr>
          <w:lang w:eastAsia="en-US"/>
        </w:rPr>
      </w:pPr>
      <w:r>
        <w:rPr>
          <w:lang w:eastAsia="en-US"/>
        </w:rPr>
        <w:t>— </w:t>
      </w:r>
      <w:r w:rsidR="003148C9">
        <w:rPr>
          <w:lang w:eastAsia="en-US"/>
        </w:rPr>
        <w:t>Censé</w:t>
      </w:r>
      <w:r>
        <w:rPr>
          <w:lang w:eastAsia="en-US"/>
        </w:rPr>
        <w:t xml:space="preserve">, </w:t>
      </w:r>
      <w:r w:rsidR="003148C9">
        <w:rPr>
          <w:lang w:eastAsia="en-US"/>
        </w:rPr>
        <w:t>je présuppose qu</w:t>
      </w:r>
      <w:r>
        <w:rPr>
          <w:lang w:eastAsia="en-US"/>
        </w:rPr>
        <w:t>’</w:t>
      </w:r>
      <w:r w:rsidR="003148C9">
        <w:rPr>
          <w:lang w:eastAsia="en-US"/>
        </w:rPr>
        <w:t>il va réintégrer</w:t>
      </w:r>
      <w:r>
        <w:rPr>
          <w:lang w:eastAsia="en-US"/>
        </w:rPr>
        <w:t xml:space="preserve">, </w:t>
      </w:r>
      <w:r w:rsidR="003148C9">
        <w:rPr>
          <w:lang w:eastAsia="en-US"/>
        </w:rPr>
        <w:t>comme l</w:t>
      </w:r>
      <w:r>
        <w:rPr>
          <w:lang w:eastAsia="en-US"/>
        </w:rPr>
        <w:t>’</w:t>
      </w:r>
      <w:r w:rsidR="003148C9">
        <w:rPr>
          <w:lang w:eastAsia="en-US"/>
        </w:rPr>
        <w:t>on dit</w:t>
      </w:r>
      <w:r>
        <w:rPr>
          <w:lang w:eastAsia="en-US"/>
        </w:rPr>
        <w:t xml:space="preserve">, </w:t>
      </w:r>
      <w:r w:rsidR="003148C9">
        <w:rPr>
          <w:lang w:eastAsia="en-US"/>
        </w:rPr>
        <w:t>à l</w:t>
      </w:r>
      <w:r>
        <w:rPr>
          <w:lang w:eastAsia="en-US"/>
        </w:rPr>
        <w:t>’</w:t>
      </w:r>
      <w:r w:rsidR="003148C9">
        <w:rPr>
          <w:lang w:eastAsia="en-US"/>
        </w:rPr>
        <w:t>heure du déjeuner</w:t>
      </w:r>
      <w:r>
        <w:rPr>
          <w:lang w:eastAsia="en-US"/>
        </w:rPr>
        <w:t>.</w:t>
      </w:r>
    </w:p>
    <w:p w14:paraId="0ACA4D42" w14:textId="77777777" w:rsidR="0046142F" w:rsidRDefault="003148C9" w:rsidP="0046142F">
      <w:pPr>
        <w:rPr>
          <w:lang w:eastAsia="en-US"/>
        </w:rPr>
      </w:pPr>
      <w:r>
        <w:rPr>
          <w:lang w:eastAsia="en-US"/>
        </w:rPr>
        <w:t>Et il avait commandé un de ces braves déjeuners substantiels et solides que Mazurke avalait chaque matin si gaillardement</w:t>
      </w:r>
      <w:r w:rsidR="0046142F">
        <w:rPr>
          <w:lang w:eastAsia="en-US"/>
        </w:rPr>
        <w:t>.</w:t>
      </w:r>
    </w:p>
    <w:p w14:paraId="12640FB7" w14:textId="77777777" w:rsidR="0046142F" w:rsidRDefault="003148C9" w:rsidP="0046142F">
      <w:pPr>
        <w:rPr>
          <w:lang w:eastAsia="en-US"/>
        </w:rPr>
      </w:pPr>
      <w:r>
        <w:rPr>
          <w:lang w:eastAsia="en-US"/>
        </w:rPr>
        <w:t>Le déjeuner servi</w:t>
      </w:r>
      <w:r w:rsidR="0046142F">
        <w:rPr>
          <w:lang w:eastAsia="en-US"/>
        </w:rPr>
        <w:t xml:space="preserve">, </w:t>
      </w:r>
      <w:r>
        <w:rPr>
          <w:lang w:eastAsia="en-US"/>
        </w:rPr>
        <w:t>comme Mazurke ne revenait pas</w:t>
      </w:r>
      <w:r w:rsidR="0046142F">
        <w:rPr>
          <w:lang w:eastAsia="en-US"/>
        </w:rPr>
        <w:t xml:space="preserve">, </w:t>
      </w:r>
      <w:proofErr w:type="spellStart"/>
      <w:r>
        <w:rPr>
          <w:lang w:eastAsia="en-US"/>
        </w:rPr>
        <w:t>Yaume</w:t>
      </w:r>
      <w:proofErr w:type="spellEnd"/>
      <w:r>
        <w:rPr>
          <w:lang w:eastAsia="en-US"/>
        </w:rPr>
        <w:t xml:space="preserve"> se mit à table et mangea encore mieux que n</w:t>
      </w:r>
      <w:r w:rsidR="0046142F">
        <w:rPr>
          <w:lang w:eastAsia="en-US"/>
        </w:rPr>
        <w:t>’</w:t>
      </w:r>
      <w:r>
        <w:rPr>
          <w:lang w:eastAsia="en-US"/>
        </w:rPr>
        <w:t>eût fait Mazurke</w:t>
      </w:r>
      <w:r w:rsidR="0046142F">
        <w:rPr>
          <w:lang w:eastAsia="en-US"/>
        </w:rPr>
        <w:t>.</w:t>
      </w:r>
    </w:p>
    <w:p w14:paraId="6D43DB35" w14:textId="77777777" w:rsidR="0046142F" w:rsidRDefault="0046142F" w:rsidP="0046142F">
      <w:pPr>
        <w:rPr>
          <w:lang w:eastAsia="en-US"/>
        </w:rPr>
      </w:pPr>
      <w:r>
        <w:rPr>
          <w:lang w:eastAsia="en-US"/>
        </w:rPr>
        <w:t>— </w:t>
      </w:r>
      <w:r w:rsidR="003148C9">
        <w:rPr>
          <w:lang w:eastAsia="en-US"/>
        </w:rPr>
        <w:t>Censément</w:t>
      </w:r>
      <w:r>
        <w:rPr>
          <w:lang w:eastAsia="en-US"/>
        </w:rPr>
        <w:t xml:space="preserve">, </w:t>
      </w:r>
      <w:r w:rsidR="003148C9">
        <w:rPr>
          <w:lang w:eastAsia="en-US"/>
        </w:rPr>
        <w:t>pensa-t-il au dessert</w:t>
      </w:r>
      <w:r>
        <w:rPr>
          <w:lang w:eastAsia="en-US"/>
        </w:rPr>
        <w:t xml:space="preserve">, </w:t>
      </w:r>
      <w:r w:rsidR="003148C9">
        <w:rPr>
          <w:lang w:eastAsia="en-US"/>
        </w:rPr>
        <w:t>comme pour excuser sa hardiesse</w:t>
      </w:r>
      <w:r>
        <w:rPr>
          <w:lang w:eastAsia="en-US"/>
        </w:rPr>
        <w:t xml:space="preserve">, </w:t>
      </w:r>
      <w:r w:rsidR="003148C9">
        <w:rPr>
          <w:lang w:eastAsia="en-US"/>
        </w:rPr>
        <w:t>fallait-il laisser tout ça se perdre</w:t>
      </w:r>
      <w:r>
        <w:rPr>
          <w:lang w:eastAsia="en-US"/>
        </w:rPr>
        <w:t> ?</w:t>
      </w:r>
    </w:p>
    <w:p w14:paraId="55E8D514" w14:textId="77777777" w:rsidR="0046142F" w:rsidRDefault="003148C9" w:rsidP="0046142F">
      <w:pPr>
        <w:rPr>
          <w:lang w:eastAsia="en-US"/>
        </w:rPr>
      </w:pPr>
      <w:r>
        <w:rPr>
          <w:lang w:eastAsia="en-US"/>
        </w:rPr>
        <w:t>Il poussa un gros soupir en allumant un des cigares de Mazurke</w:t>
      </w:r>
      <w:r w:rsidR="0046142F">
        <w:rPr>
          <w:lang w:eastAsia="en-US"/>
        </w:rPr>
        <w:t>.</w:t>
      </w:r>
    </w:p>
    <w:p w14:paraId="0D5E17E4" w14:textId="77777777" w:rsidR="0046142F" w:rsidRDefault="003148C9" w:rsidP="0046142F">
      <w:pPr>
        <w:rPr>
          <w:lang w:eastAsia="en-US"/>
        </w:rPr>
      </w:pPr>
      <w:r>
        <w:rPr>
          <w:lang w:eastAsia="en-US"/>
        </w:rPr>
        <w:t>Comme il avait un poids sur le cœur</w:t>
      </w:r>
      <w:r w:rsidR="0046142F">
        <w:rPr>
          <w:lang w:eastAsia="en-US"/>
        </w:rPr>
        <w:t xml:space="preserve">, </w:t>
      </w:r>
      <w:r>
        <w:rPr>
          <w:lang w:eastAsia="en-US"/>
        </w:rPr>
        <w:t>il but coup sur coup trois ou quatre petits verres</w:t>
      </w:r>
      <w:r w:rsidR="0046142F">
        <w:rPr>
          <w:lang w:eastAsia="en-US"/>
        </w:rPr>
        <w:t>.</w:t>
      </w:r>
    </w:p>
    <w:p w14:paraId="0EC318F3" w14:textId="77777777" w:rsidR="0046142F" w:rsidRDefault="003148C9" w:rsidP="0046142F">
      <w:pPr>
        <w:rPr>
          <w:lang w:eastAsia="en-US"/>
        </w:rPr>
      </w:pPr>
      <w:r>
        <w:rPr>
          <w:lang w:eastAsia="en-US"/>
        </w:rPr>
        <w:t>Hélas</w:t>
      </w:r>
      <w:r w:rsidR="0046142F">
        <w:rPr>
          <w:lang w:eastAsia="en-US"/>
        </w:rPr>
        <w:t xml:space="preserve"> ! </w:t>
      </w:r>
      <w:r>
        <w:rPr>
          <w:lang w:eastAsia="en-US"/>
        </w:rPr>
        <w:t>rien ne pouvait l</w:t>
      </w:r>
      <w:r w:rsidR="0046142F">
        <w:rPr>
          <w:lang w:eastAsia="en-US"/>
        </w:rPr>
        <w:t>’</w:t>
      </w:r>
      <w:r>
        <w:rPr>
          <w:lang w:eastAsia="en-US"/>
        </w:rPr>
        <w:t>égayer le pauvre garçon</w:t>
      </w:r>
      <w:r w:rsidR="0046142F">
        <w:rPr>
          <w:lang w:eastAsia="en-US"/>
        </w:rPr>
        <w:t> !</w:t>
      </w:r>
    </w:p>
    <w:p w14:paraId="51AA76F4" w14:textId="23D78A71" w:rsidR="0046142F" w:rsidRDefault="0046142F" w:rsidP="0046142F">
      <w:pPr>
        <w:rPr>
          <w:lang w:eastAsia="en-US"/>
        </w:rPr>
      </w:pPr>
      <w:r>
        <w:rPr>
          <w:lang w:eastAsia="en-US"/>
        </w:rPr>
        <w:t>— </w:t>
      </w:r>
      <w:r w:rsidR="003148C9">
        <w:rPr>
          <w:lang w:eastAsia="en-US"/>
        </w:rPr>
        <w:t>Ah dame</w:t>
      </w:r>
      <w:r>
        <w:rPr>
          <w:lang w:eastAsia="en-US"/>
        </w:rPr>
        <w:t xml:space="preserve"> ! </w:t>
      </w:r>
      <w:r w:rsidR="003148C9">
        <w:rPr>
          <w:lang w:eastAsia="en-US"/>
        </w:rPr>
        <w:t>ah dame</w:t>
      </w:r>
      <w:r>
        <w:rPr>
          <w:lang w:eastAsia="en-US"/>
        </w:rPr>
        <w:t xml:space="preserve"> ! </w:t>
      </w:r>
      <w:r w:rsidR="003148C9">
        <w:rPr>
          <w:lang w:eastAsia="en-US"/>
        </w:rPr>
        <w:t>se disait-il</w:t>
      </w:r>
      <w:r>
        <w:rPr>
          <w:lang w:eastAsia="en-US"/>
        </w:rPr>
        <w:t xml:space="preserve"> : </w:t>
      </w:r>
      <w:r w:rsidR="006C2AE1">
        <w:rPr>
          <w:lang w:eastAsia="en-US"/>
        </w:rPr>
        <w:t>—</w:t>
      </w:r>
      <w:r>
        <w:rPr>
          <w:lang w:eastAsia="en-US"/>
        </w:rPr>
        <w:t xml:space="preserve"> </w:t>
      </w:r>
      <w:r w:rsidR="003148C9">
        <w:rPr>
          <w:lang w:eastAsia="en-US"/>
        </w:rPr>
        <w:t>où donc qu</w:t>
      </w:r>
      <w:r>
        <w:rPr>
          <w:lang w:eastAsia="en-US"/>
        </w:rPr>
        <w:t>’</w:t>
      </w:r>
      <w:r w:rsidR="003148C9">
        <w:rPr>
          <w:lang w:eastAsia="en-US"/>
        </w:rPr>
        <w:t>il s</w:t>
      </w:r>
      <w:r>
        <w:rPr>
          <w:lang w:eastAsia="en-US"/>
        </w:rPr>
        <w:t>’</w:t>
      </w:r>
      <w:r w:rsidR="003148C9">
        <w:rPr>
          <w:lang w:eastAsia="en-US"/>
        </w:rPr>
        <w:t xml:space="preserve">aura égaré </w:t>
      </w:r>
      <w:r>
        <w:rPr>
          <w:lang w:eastAsia="en-US"/>
        </w:rPr>
        <w:t>M. </w:t>
      </w:r>
      <w:r w:rsidR="003148C9">
        <w:rPr>
          <w:lang w:eastAsia="en-US"/>
        </w:rPr>
        <w:t>Philippe</w:t>
      </w:r>
      <w:r>
        <w:rPr>
          <w:lang w:eastAsia="en-US"/>
        </w:rPr>
        <w:t xml:space="preserve"> !… </w:t>
      </w:r>
      <w:r w:rsidR="003148C9">
        <w:rPr>
          <w:lang w:eastAsia="en-US"/>
        </w:rPr>
        <w:t>Il avait pas mal bu du madère avec excès sans modération</w:t>
      </w:r>
      <w:r>
        <w:rPr>
          <w:lang w:eastAsia="en-US"/>
        </w:rPr>
        <w:t xml:space="preserve">, </w:t>
      </w:r>
      <w:r w:rsidR="003148C9">
        <w:rPr>
          <w:lang w:eastAsia="en-US"/>
        </w:rPr>
        <w:t>cette nuit</w:t>
      </w:r>
      <w:r>
        <w:rPr>
          <w:lang w:eastAsia="en-US"/>
        </w:rPr>
        <w:t xml:space="preserve">… </w:t>
      </w:r>
      <w:r w:rsidR="003148C9">
        <w:rPr>
          <w:lang w:eastAsia="en-US"/>
        </w:rPr>
        <w:t>Les hommes qu</w:t>
      </w:r>
      <w:r>
        <w:rPr>
          <w:lang w:eastAsia="en-US"/>
        </w:rPr>
        <w:t>’</w:t>
      </w:r>
      <w:r w:rsidR="003148C9">
        <w:rPr>
          <w:lang w:eastAsia="en-US"/>
        </w:rPr>
        <w:t>est pas naturellement pochards ne devraient jamais boire</w:t>
      </w:r>
      <w:r>
        <w:rPr>
          <w:lang w:eastAsia="en-US"/>
        </w:rPr>
        <w:t> !</w:t>
      </w:r>
    </w:p>
    <w:p w14:paraId="53396E90" w14:textId="77777777" w:rsidR="0046142F" w:rsidRDefault="003148C9" w:rsidP="0046142F">
      <w:pPr>
        <w:rPr>
          <w:lang w:eastAsia="en-US"/>
        </w:rPr>
      </w:pPr>
      <w:r>
        <w:rPr>
          <w:lang w:eastAsia="en-US"/>
        </w:rPr>
        <w:t>Il siffla un bon verre de cognac et ajouta</w:t>
      </w:r>
      <w:r w:rsidR="0046142F">
        <w:rPr>
          <w:lang w:eastAsia="en-US"/>
        </w:rPr>
        <w:t> :</w:t>
      </w:r>
    </w:p>
    <w:p w14:paraId="640AB445" w14:textId="77777777" w:rsidR="0046142F" w:rsidRDefault="0046142F" w:rsidP="0046142F">
      <w:pPr>
        <w:rPr>
          <w:lang w:eastAsia="en-US"/>
        </w:rPr>
      </w:pPr>
      <w:r>
        <w:rPr>
          <w:lang w:eastAsia="en-US"/>
        </w:rPr>
        <w:t>— </w:t>
      </w:r>
      <w:r w:rsidR="003148C9">
        <w:rPr>
          <w:lang w:eastAsia="en-US"/>
        </w:rPr>
        <w:t>La boisson</w:t>
      </w:r>
      <w:r>
        <w:rPr>
          <w:lang w:eastAsia="en-US"/>
        </w:rPr>
        <w:t xml:space="preserve">, </w:t>
      </w:r>
      <w:r w:rsidR="003148C9">
        <w:rPr>
          <w:lang w:eastAsia="en-US"/>
        </w:rPr>
        <w:t>c</w:t>
      </w:r>
      <w:r>
        <w:rPr>
          <w:lang w:eastAsia="en-US"/>
        </w:rPr>
        <w:t>’</w:t>
      </w:r>
      <w:r w:rsidR="003148C9">
        <w:rPr>
          <w:lang w:eastAsia="en-US"/>
        </w:rPr>
        <w:t>est des bêtises</w:t>
      </w:r>
      <w:r>
        <w:rPr>
          <w:lang w:eastAsia="en-US"/>
        </w:rPr>
        <w:t xml:space="preserve">, </w:t>
      </w:r>
      <w:r w:rsidR="003148C9">
        <w:rPr>
          <w:lang w:eastAsia="en-US"/>
        </w:rPr>
        <w:t>censément censé révérence parler</w:t>
      </w:r>
      <w:r>
        <w:rPr>
          <w:lang w:eastAsia="en-US"/>
        </w:rPr>
        <w:t xml:space="preserve"> ! </w:t>
      </w:r>
      <w:r w:rsidR="003148C9">
        <w:rPr>
          <w:lang w:eastAsia="en-US"/>
        </w:rPr>
        <w:t>L</w:t>
      </w:r>
      <w:r>
        <w:rPr>
          <w:lang w:eastAsia="en-US"/>
        </w:rPr>
        <w:t>’</w:t>
      </w:r>
      <w:r w:rsidR="003148C9">
        <w:rPr>
          <w:lang w:eastAsia="en-US"/>
        </w:rPr>
        <w:t>ivrogne est au-dessous des animaux à quatre pattes</w:t>
      </w:r>
      <w:r>
        <w:rPr>
          <w:lang w:eastAsia="en-US"/>
        </w:rPr>
        <w:t xml:space="preserve">, </w:t>
      </w:r>
      <w:r w:rsidR="003148C9">
        <w:rPr>
          <w:lang w:eastAsia="en-US"/>
        </w:rPr>
        <w:t>sauvages et sans raison</w:t>
      </w:r>
      <w:r>
        <w:rPr>
          <w:lang w:eastAsia="en-US"/>
        </w:rPr>
        <w:t>.</w:t>
      </w:r>
    </w:p>
    <w:p w14:paraId="2340D75E" w14:textId="77777777" w:rsidR="0046142F" w:rsidRDefault="003148C9" w:rsidP="0046142F">
      <w:pPr>
        <w:rPr>
          <w:lang w:eastAsia="en-US"/>
        </w:rPr>
      </w:pPr>
      <w:r>
        <w:rPr>
          <w:lang w:eastAsia="en-US"/>
        </w:rPr>
        <w:t>En foi de quoi</w:t>
      </w:r>
      <w:r w:rsidR="0046142F">
        <w:rPr>
          <w:lang w:eastAsia="en-US"/>
        </w:rPr>
        <w:t xml:space="preserve">, </w:t>
      </w:r>
      <w:r>
        <w:rPr>
          <w:lang w:eastAsia="en-US"/>
        </w:rPr>
        <w:t>il se renversa sur la causeuse et regarda monter la fumée de son cigare</w:t>
      </w:r>
      <w:r w:rsidR="0046142F">
        <w:rPr>
          <w:lang w:eastAsia="en-US"/>
        </w:rPr>
        <w:t>.</w:t>
      </w:r>
    </w:p>
    <w:p w14:paraId="682DA82F" w14:textId="77777777" w:rsidR="0046142F" w:rsidRDefault="003148C9" w:rsidP="0046142F">
      <w:pPr>
        <w:rPr>
          <w:lang w:eastAsia="en-US"/>
        </w:rPr>
      </w:pPr>
      <w:r>
        <w:rPr>
          <w:lang w:eastAsia="en-US"/>
        </w:rPr>
        <w:lastRenderedPageBreak/>
        <w:t>Il s</w:t>
      </w:r>
      <w:r w:rsidR="0046142F">
        <w:rPr>
          <w:lang w:eastAsia="en-US"/>
        </w:rPr>
        <w:t>’</w:t>
      </w:r>
      <w:r>
        <w:rPr>
          <w:lang w:eastAsia="en-US"/>
        </w:rPr>
        <w:t>ennuyait</w:t>
      </w:r>
      <w:r w:rsidR="0046142F">
        <w:rPr>
          <w:lang w:eastAsia="en-US"/>
        </w:rPr>
        <w:t xml:space="preserve">. </w:t>
      </w:r>
      <w:r>
        <w:rPr>
          <w:lang w:eastAsia="en-US"/>
        </w:rPr>
        <w:t>L</w:t>
      </w:r>
      <w:r w:rsidR="0046142F">
        <w:rPr>
          <w:lang w:eastAsia="en-US"/>
        </w:rPr>
        <w:t>’</w:t>
      </w:r>
      <w:r>
        <w:rPr>
          <w:lang w:eastAsia="en-US"/>
        </w:rPr>
        <w:t xml:space="preserve">idée ne lui venait même pas de chanter une de ces belles chansons </w:t>
      </w:r>
      <w:proofErr w:type="spellStart"/>
      <w:r>
        <w:rPr>
          <w:lang w:eastAsia="en-US"/>
        </w:rPr>
        <w:t>vitriâses</w:t>
      </w:r>
      <w:proofErr w:type="spellEnd"/>
      <w:r>
        <w:rPr>
          <w:lang w:eastAsia="en-US"/>
        </w:rPr>
        <w:t xml:space="preserve"> qui ébranlent les murailles et cassent les vitres</w:t>
      </w:r>
      <w:r w:rsidR="0046142F">
        <w:rPr>
          <w:lang w:eastAsia="en-US"/>
        </w:rPr>
        <w:t>.</w:t>
      </w:r>
    </w:p>
    <w:p w14:paraId="42B769EA" w14:textId="77777777" w:rsidR="0046142F" w:rsidRDefault="003148C9" w:rsidP="0046142F">
      <w:pPr>
        <w:rPr>
          <w:lang w:eastAsia="en-US"/>
        </w:rPr>
      </w:pPr>
      <w:r>
        <w:rPr>
          <w:lang w:eastAsia="en-US"/>
        </w:rPr>
        <w:t>Tout à coup</w:t>
      </w:r>
      <w:r w:rsidR="0046142F">
        <w:rPr>
          <w:lang w:eastAsia="en-US"/>
        </w:rPr>
        <w:t xml:space="preserve">, </w:t>
      </w:r>
      <w:r>
        <w:rPr>
          <w:lang w:eastAsia="en-US"/>
        </w:rPr>
        <w:t>il se leva et courut au secrétaire de Mazurke</w:t>
      </w:r>
      <w:r w:rsidR="0046142F">
        <w:rPr>
          <w:lang w:eastAsia="en-US"/>
        </w:rPr>
        <w:t>.</w:t>
      </w:r>
    </w:p>
    <w:p w14:paraId="3AC37EE6" w14:textId="77777777" w:rsidR="0046142F" w:rsidRDefault="003148C9" w:rsidP="0046142F">
      <w:pPr>
        <w:rPr>
          <w:lang w:eastAsia="en-US"/>
        </w:rPr>
      </w:pPr>
      <w:r>
        <w:rPr>
          <w:lang w:eastAsia="en-US"/>
        </w:rPr>
        <w:t>Il avait jeté</w:t>
      </w:r>
      <w:r w:rsidR="0046142F">
        <w:rPr>
          <w:lang w:eastAsia="en-US"/>
        </w:rPr>
        <w:t xml:space="preserve">, </w:t>
      </w:r>
      <w:r>
        <w:rPr>
          <w:lang w:eastAsia="en-US"/>
        </w:rPr>
        <w:t>ma foi</w:t>
      </w:r>
      <w:r w:rsidR="0046142F">
        <w:rPr>
          <w:lang w:eastAsia="en-US"/>
        </w:rPr>
        <w:t xml:space="preserve"> : ! </w:t>
      </w:r>
      <w:r>
        <w:rPr>
          <w:lang w:eastAsia="en-US"/>
        </w:rPr>
        <w:t>son cigare entamé comme un gentleman</w:t>
      </w:r>
      <w:r w:rsidR="0046142F">
        <w:rPr>
          <w:lang w:eastAsia="en-US"/>
        </w:rPr>
        <w:t>.</w:t>
      </w:r>
    </w:p>
    <w:p w14:paraId="7BDEC376" w14:textId="1875650B" w:rsidR="0046142F" w:rsidRDefault="0046142F" w:rsidP="0046142F">
      <w:pPr>
        <w:rPr>
          <w:lang w:eastAsia="en-US"/>
        </w:rPr>
      </w:pPr>
      <w:r>
        <w:rPr>
          <w:lang w:eastAsia="en-US"/>
        </w:rPr>
        <w:t>— </w:t>
      </w:r>
      <w:r w:rsidR="003148C9">
        <w:rPr>
          <w:lang w:eastAsia="en-US"/>
        </w:rPr>
        <w:t>Puisque je l</w:t>
      </w:r>
      <w:r>
        <w:rPr>
          <w:lang w:eastAsia="en-US"/>
        </w:rPr>
        <w:t>’</w:t>
      </w:r>
      <w:r w:rsidR="003148C9">
        <w:rPr>
          <w:lang w:eastAsia="en-US"/>
        </w:rPr>
        <w:t>ambitionne</w:t>
      </w:r>
      <w:r>
        <w:rPr>
          <w:lang w:eastAsia="en-US"/>
        </w:rPr>
        <w:t xml:space="preserve">, </w:t>
      </w:r>
      <w:r w:rsidR="003148C9">
        <w:rPr>
          <w:lang w:eastAsia="en-US"/>
        </w:rPr>
        <w:t>dit-il</w:t>
      </w:r>
      <w:r>
        <w:rPr>
          <w:lang w:eastAsia="en-US"/>
        </w:rPr>
        <w:t xml:space="preserve">, </w:t>
      </w:r>
      <w:r w:rsidR="003148C9">
        <w:rPr>
          <w:lang w:eastAsia="en-US"/>
        </w:rPr>
        <w:t>en saisissant une plume et du papier</w:t>
      </w:r>
      <w:r>
        <w:rPr>
          <w:lang w:eastAsia="en-US"/>
        </w:rPr>
        <w:t xml:space="preserve">, </w:t>
      </w:r>
      <w:r w:rsidR="006C2AE1">
        <w:rPr>
          <w:lang w:eastAsia="en-US"/>
        </w:rPr>
        <w:t>—</w:t>
      </w:r>
      <w:r>
        <w:rPr>
          <w:lang w:eastAsia="en-US"/>
        </w:rPr>
        <w:t xml:space="preserve"> </w:t>
      </w:r>
      <w:r w:rsidR="003148C9">
        <w:rPr>
          <w:lang w:eastAsia="en-US"/>
        </w:rPr>
        <w:t>je dois enfin me le payer d</w:t>
      </w:r>
      <w:r>
        <w:rPr>
          <w:lang w:eastAsia="en-US"/>
        </w:rPr>
        <w:t>’</w:t>
      </w:r>
      <w:r w:rsidR="003148C9">
        <w:rPr>
          <w:lang w:eastAsia="en-US"/>
        </w:rPr>
        <w:t xml:space="preserve">écrire censément au </w:t>
      </w:r>
      <w:proofErr w:type="spellStart"/>
      <w:r w:rsidR="003148C9">
        <w:rPr>
          <w:lang w:eastAsia="en-US"/>
        </w:rPr>
        <w:t>louchard</w:t>
      </w:r>
      <w:proofErr w:type="spellEnd"/>
      <w:r>
        <w:rPr>
          <w:lang w:eastAsia="en-US"/>
        </w:rPr>
        <w:t> !</w:t>
      </w:r>
    </w:p>
    <w:p w14:paraId="38AE2B0B" w14:textId="77777777" w:rsidR="0046142F" w:rsidRDefault="003148C9" w:rsidP="0046142F">
      <w:pPr>
        <w:rPr>
          <w:lang w:eastAsia="en-US"/>
        </w:rPr>
      </w:pPr>
      <w:r>
        <w:rPr>
          <w:lang w:eastAsia="en-US"/>
        </w:rPr>
        <w:t>Le feu de l</w:t>
      </w:r>
      <w:r w:rsidR="0046142F">
        <w:rPr>
          <w:lang w:eastAsia="en-US"/>
        </w:rPr>
        <w:t>’</w:t>
      </w:r>
      <w:r>
        <w:rPr>
          <w:lang w:eastAsia="en-US"/>
        </w:rPr>
        <w:t>inspiration était dans ses yeux</w:t>
      </w:r>
      <w:r w:rsidR="0046142F">
        <w:rPr>
          <w:lang w:eastAsia="en-US"/>
        </w:rPr>
        <w:t>.</w:t>
      </w:r>
    </w:p>
    <w:p w14:paraId="42ACDF33" w14:textId="77777777" w:rsidR="0046142F" w:rsidRDefault="003148C9" w:rsidP="0046142F">
      <w:pPr>
        <w:rPr>
          <w:lang w:eastAsia="en-US"/>
        </w:rPr>
      </w:pPr>
      <w:r>
        <w:rPr>
          <w:lang w:eastAsia="en-US"/>
        </w:rPr>
        <w:t>Il écrivit en gros bâtons écrasés</w:t>
      </w:r>
      <w:r w:rsidR="0046142F">
        <w:rPr>
          <w:lang w:eastAsia="en-US"/>
        </w:rPr>
        <w:t xml:space="preserve">, </w:t>
      </w:r>
      <w:r>
        <w:rPr>
          <w:lang w:eastAsia="en-US"/>
        </w:rPr>
        <w:t>courant du grenier à la cave</w:t>
      </w:r>
      <w:r w:rsidR="0046142F">
        <w:rPr>
          <w:lang w:eastAsia="en-US"/>
        </w:rPr>
        <w:t> :</w:t>
      </w:r>
    </w:p>
    <w:p w14:paraId="54C1C5CC" w14:textId="77777777" w:rsidR="0046142F" w:rsidRDefault="0046142F" w:rsidP="0046142F">
      <w:pPr>
        <w:rPr>
          <w:lang w:eastAsia="en-US"/>
        </w:rPr>
      </w:pPr>
      <w:r>
        <w:rPr>
          <w:lang w:eastAsia="en-US"/>
        </w:rPr>
        <w:t>« </w:t>
      </w:r>
      <w:r w:rsidR="003148C9">
        <w:rPr>
          <w:lang w:eastAsia="en-US"/>
        </w:rPr>
        <w:t>Monsieur Baptiste</w:t>
      </w:r>
      <w:r>
        <w:rPr>
          <w:lang w:eastAsia="en-US"/>
        </w:rPr>
        <w:t>,</w:t>
      </w:r>
    </w:p>
    <w:p w14:paraId="03A12E9B" w14:textId="77777777" w:rsidR="0046142F" w:rsidRDefault="0046142F" w:rsidP="0046142F">
      <w:pPr>
        <w:rPr>
          <w:lang w:eastAsia="en-US"/>
        </w:rPr>
      </w:pPr>
      <w:r>
        <w:rPr>
          <w:lang w:eastAsia="en-US"/>
        </w:rPr>
        <w:t>« </w:t>
      </w:r>
      <w:r w:rsidR="003148C9">
        <w:rPr>
          <w:lang w:eastAsia="en-US"/>
        </w:rPr>
        <w:t>Ayant eu l</w:t>
      </w:r>
      <w:r>
        <w:rPr>
          <w:lang w:eastAsia="en-US"/>
        </w:rPr>
        <w:t>’</w:t>
      </w:r>
      <w:r w:rsidR="003148C9">
        <w:rPr>
          <w:lang w:eastAsia="en-US"/>
        </w:rPr>
        <w:t>avantage de vous en communiquer le désir que j</w:t>
      </w:r>
      <w:r>
        <w:rPr>
          <w:lang w:eastAsia="en-US"/>
        </w:rPr>
        <w:t>’</w:t>
      </w:r>
      <w:r w:rsidR="003148C9">
        <w:rPr>
          <w:lang w:eastAsia="en-US"/>
        </w:rPr>
        <w:t>avais d</w:t>
      </w:r>
      <w:r>
        <w:rPr>
          <w:lang w:eastAsia="en-US"/>
        </w:rPr>
        <w:t>’</w:t>
      </w:r>
      <w:r w:rsidR="003148C9">
        <w:rPr>
          <w:lang w:eastAsia="en-US"/>
        </w:rPr>
        <w:t>y être fixé sur le socialiste</w:t>
      </w:r>
      <w:r>
        <w:rPr>
          <w:lang w:eastAsia="en-US"/>
        </w:rPr>
        <w:t xml:space="preserve">, </w:t>
      </w:r>
      <w:r w:rsidR="003148C9">
        <w:rPr>
          <w:lang w:eastAsia="en-US"/>
        </w:rPr>
        <w:t>et sachant que vous en tenez une boutique d</w:t>
      </w:r>
      <w:r>
        <w:rPr>
          <w:lang w:eastAsia="en-US"/>
        </w:rPr>
        <w:t>’</w:t>
      </w:r>
      <w:r w:rsidR="003148C9">
        <w:rPr>
          <w:lang w:eastAsia="en-US"/>
        </w:rPr>
        <w:t>informations dessus les objets perdus et douteux dont on les cherche</w:t>
      </w:r>
      <w:r>
        <w:rPr>
          <w:lang w:eastAsia="en-US"/>
        </w:rPr>
        <w:t xml:space="preserve">, </w:t>
      </w:r>
      <w:r w:rsidR="003148C9">
        <w:rPr>
          <w:lang w:eastAsia="en-US"/>
        </w:rPr>
        <w:t>je viens vous prier par la présente incluse de m</w:t>
      </w:r>
      <w:r>
        <w:rPr>
          <w:lang w:eastAsia="en-US"/>
        </w:rPr>
        <w:t>’</w:t>
      </w:r>
      <w:r w:rsidR="003148C9">
        <w:rPr>
          <w:lang w:eastAsia="en-US"/>
        </w:rPr>
        <w:t>y répondre clairement à la même question que je vous ai faite dans l</w:t>
      </w:r>
      <w:r>
        <w:rPr>
          <w:lang w:eastAsia="en-US"/>
        </w:rPr>
        <w:t>’</w:t>
      </w:r>
      <w:r w:rsidR="003148C9">
        <w:rPr>
          <w:lang w:eastAsia="en-US"/>
        </w:rPr>
        <w:t>antichambre</w:t>
      </w:r>
      <w:r>
        <w:rPr>
          <w:lang w:eastAsia="en-US"/>
        </w:rPr>
        <w:t xml:space="preserve">, </w:t>
      </w:r>
      <w:r w:rsidR="003148C9">
        <w:rPr>
          <w:lang w:eastAsia="en-US"/>
        </w:rPr>
        <w:t>avec promesse de vous payer comme il faut</w:t>
      </w:r>
      <w:r>
        <w:rPr>
          <w:lang w:eastAsia="en-US"/>
        </w:rPr>
        <w:t xml:space="preserve">, </w:t>
      </w:r>
      <w:r w:rsidR="003148C9">
        <w:rPr>
          <w:lang w:eastAsia="en-US"/>
        </w:rPr>
        <w:t>quoique je sois en service</w:t>
      </w:r>
      <w:r>
        <w:rPr>
          <w:lang w:eastAsia="en-US"/>
        </w:rPr>
        <w:t xml:space="preserve">, </w:t>
      </w:r>
      <w:r w:rsidR="003148C9">
        <w:rPr>
          <w:lang w:eastAsia="en-US"/>
        </w:rPr>
        <w:t>et par conséquence peu fortuné</w:t>
      </w:r>
      <w:r>
        <w:rPr>
          <w:lang w:eastAsia="en-US"/>
        </w:rPr>
        <w:t xml:space="preserve">, </w:t>
      </w:r>
      <w:r w:rsidR="003148C9">
        <w:rPr>
          <w:lang w:eastAsia="en-US"/>
        </w:rPr>
        <w:t xml:space="preserve">étant bien sûr que si </w:t>
      </w:r>
      <w:proofErr w:type="spellStart"/>
      <w:r w:rsidR="003148C9">
        <w:rPr>
          <w:lang w:eastAsia="en-US"/>
        </w:rPr>
        <w:t>lon</w:t>
      </w:r>
      <w:proofErr w:type="spellEnd"/>
      <w:r w:rsidR="003148C9">
        <w:rPr>
          <w:lang w:eastAsia="en-US"/>
        </w:rPr>
        <w:t xml:space="preserve"> le pouvait </w:t>
      </w:r>
      <w:proofErr w:type="spellStart"/>
      <w:r w:rsidR="003148C9">
        <w:rPr>
          <w:lang w:eastAsia="en-US"/>
        </w:rPr>
        <w:t>lon</w:t>
      </w:r>
      <w:proofErr w:type="spellEnd"/>
      <w:r w:rsidR="003148C9">
        <w:rPr>
          <w:lang w:eastAsia="en-US"/>
        </w:rPr>
        <w:t xml:space="preserve"> préférerait être bourgeois que d</w:t>
      </w:r>
      <w:r>
        <w:rPr>
          <w:lang w:eastAsia="en-US"/>
        </w:rPr>
        <w:t>’</w:t>
      </w:r>
      <w:r w:rsidR="003148C9">
        <w:rPr>
          <w:lang w:eastAsia="en-US"/>
        </w:rPr>
        <w:t>être chez les autres</w:t>
      </w:r>
      <w:r>
        <w:rPr>
          <w:lang w:eastAsia="en-US"/>
        </w:rPr>
        <w:t>.</w:t>
      </w:r>
    </w:p>
    <w:p w14:paraId="76876C16" w14:textId="77777777" w:rsidR="0046142F" w:rsidRDefault="0046142F" w:rsidP="0046142F">
      <w:pPr>
        <w:rPr>
          <w:lang w:eastAsia="en-US"/>
        </w:rPr>
      </w:pPr>
      <w:r>
        <w:rPr>
          <w:lang w:eastAsia="en-US"/>
        </w:rPr>
        <w:t>« </w:t>
      </w:r>
      <w:r w:rsidR="003148C9">
        <w:rPr>
          <w:lang w:eastAsia="en-US"/>
        </w:rPr>
        <w:t>Dans cette attente je vous salue avec ma considération</w:t>
      </w:r>
      <w:r>
        <w:rPr>
          <w:lang w:eastAsia="en-US"/>
        </w:rPr>
        <w:t>.</w:t>
      </w:r>
    </w:p>
    <w:p w14:paraId="42E359BA" w14:textId="5985A13C" w:rsidR="0046142F" w:rsidRDefault="0046142F" w:rsidP="0046142F">
      <w:pPr>
        <w:jc w:val="right"/>
        <w:rPr>
          <w:lang w:eastAsia="en-US"/>
        </w:rPr>
      </w:pPr>
      <w:r>
        <w:rPr>
          <w:lang w:eastAsia="en-US"/>
        </w:rPr>
        <w:t>« </w:t>
      </w:r>
      <w:proofErr w:type="spellStart"/>
      <w:r w:rsidR="003148C9" w:rsidRPr="0046142F">
        <w:rPr>
          <w:lang w:eastAsia="en-US"/>
        </w:rPr>
        <w:t>YAUME</w:t>
      </w:r>
      <w:proofErr w:type="spellEnd"/>
      <w:r>
        <w:rPr>
          <w:lang w:eastAsia="en-US"/>
        </w:rPr>
        <w:t>. »</w:t>
      </w:r>
    </w:p>
    <w:p w14:paraId="7846CFB4" w14:textId="77777777" w:rsidR="0046142F" w:rsidRDefault="003148C9" w:rsidP="0046142F">
      <w:pPr>
        <w:rPr>
          <w:lang w:eastAsia="en-US"/>
        </w:rPr>
      </w:pPr>
      <w:r>
        <w:rPr>
          <w:lang w:eastAsia="en-US"/>
        </w:rPr>
        <w:t>Il relut cette lettre attentivement et s</w:t>
      </w:r>
      <w:r w:rsidR="0046142F">
        <w:rPr>
          <w:lang w:eastAsia="en-US"/>
        </w:rPr>
        <w:t>’</w:t>
      </w:r>
      <w:r>
        <w:rPr>
          <w:lang w:eastAsia="en-US"/>
        </w:rPr>
        <w:t>étonna</w:t>
      </w:r>
      <w:r>
        <w:t xml:space="preserve"> de sa propre force</w:t>
      </w:r>
      <w:r w:rsidR="0046142F">
        <w:rPr>
          <w:lang w:eastAsia="en-US"/>
        </w:rPr>
        <w:t>.</w:t>
      </w:r>
    </w:p>
    <w:p w14:paraId="0EABB950" w14:textId="77777777" w:rsidR="0046142F" w:rsidRDefault="0046142F" w:rsidP="0046142F">
      <w:pPr>
        <w:rPr>
          <w:lang w:eastAsia="en-US"/>
        </w:rPr>
      </w:pPr>
      <w:r>
        <w:rPr>
          <w:lang w:eastAsia="en-US"/>
        </w:rPr>
        <w:lastRenderedPageBreak/>
        <w:t>— </w:t>
      </w:r>
      <w:r w:rsidR="003148C9">
        <w:rPr>
          <w:lang w:eastAsia="en-US"/>
        </w:rPr>
        <w:t>C</w:t>
      </w:r>
      <w:r>
        <w:rPr>
          <w:lang w:eastAsia="en-US"/>
        </w:rPr>
        <w:t>’</w:t>
      </w:r>
      <w:r w:rsidR="003148C9">
        <w:rPr>
          <w:lang w:eastAsia="en-US"/>
        </w:rPr>
        <w:t>est censé ficelé à l</w:t>
      </w:r>
      <w:r>
        <w:rPr>
          <w:lang w:eastAsia="en-US"/>
        </w:rPr>
        <w:t>’</w:t>
      </w:r>
      <w:r w:rsidR="003148C9">
        <w:rPr>
          <w:lang w:eastAsia="en-US"/>
        </w:rPr>
        <w:t>œuf</w:t>
      </w:r>
      <w:r>
        <w:rPr>
          <w:lang w:eastAsia="en-US"/>
        </w:rPr>
        <w:t xml:space="preserve">, </w:t>
      </w:r>
      <w:r w:rsidR="003148C9">
        <w:rPr>
          <w:lang w:eastAsia="en-US"/>
        </w:rPr>
        <w:t>ça</w:t>
      </w:r>
      <w:r>
        <w:rPr>
          <w:lang w:eastAsia="en-US"/>
        </w:rPr>
        <w:t xml:space="preserve">, </w:t>
      </w:r>
      <w:r w:rsidR="003148C9">
        <w:rPr>
          <w:lang w:eastAsia="en-US"/>
        </w:rPr>
        <w:t>dit-il</w:t>
      </w:r>
      <w:r>
        <w:rPr>
          <w:lang w:eastAsia="en-US"/>
        </w:rPr>
        <w:t xml:space="preserve">, </w:t>
      </w:r>
      <w:r w:rsidR="003148C9">
        <w:rPr>
          <w:lang w:eastAsia="en-US"/>
        </w:rPr>
        <w:t>je présuppose que je vais enfin savoir ce que j</w:t>
      </w:r>
      <w:r>
        <w:rPr>
          <w:lang w:eastAsia="en-US"/>
        </w:rPr>
        <w:t>’</w:t>
      </w:r>
      <w:r w:rsidR="003148C9">
        <w:rPr>
          <w:lang w:eastAsia="en-US"/>
        </w:rPr>
        <w:t>ambitionne d</w:t>
      </w:r>
      <w:r>
        <w:rPr>
          <w:lang w:eastAsia="en-US"/>
        </w:rPr>
        <w:t>’</w:t>
      </w:r>
      <w:r w:rsidR="003148C9">
        <w:rPr>
          <w:lang w:eastAsia="en-US"/>
        </w:rPr>
        <w:t>être fixé</w:t>
      </w:r>
      <w:r>
        <w:rPr>
          <w:lang w:eastAsia="en-US"/>
        </w:rPr>
        <w:t>.</w:t>
      </w:r>
    </w:p>
    <w:p w14:paraId="700A57A8" w14:textId="77777777" w:rsidR="0046142F" w:rsidRDefault="003148C9" w:rsidP="0046142F">
      <w:pPr>
        <w:rPr>
          <w:lang w:eastAsia="en-US"/>
        </w:rPr>
      </w:pPr>
      <w:r>
        <w:rPr>
          <w:lang w:eastAsia="en-US"/>
        </w:rPr>
        <w:t>Il cacheta la lettre et courut la mettre à la poste</w:t>
      </w:r>
      <w:r w:rsidR="0046142F">
        <w:rPr>
          <w:lang w:eastAsia="en-US"/>
        </w:rPr>
        <w:t>.</w:t>
      </w:r>
    </w:p>
    <w:p w14:paraId="2429CC7F" w14:textId="77777777" w:rsidR="0046142F" w:rsidRDefault="003148C9" w:rsidP="0046142F">
      <w:pPr>
        <w:rPr>
          <w:lang w:eastAsia="en-US"/>
        </w:rPr>
      </w:pPr>
      <w:r>
        <w:rPr>
          <w:lang w:eastAsia="en-US"/>
        </w:rPr>
        <w:t>En chemin</w:t>
      </w:r>
      <w:r w:rsidR="0046142F">
        <w:rPr>
          <w:lang w:eastAsia="en-US"/>
        </w:rPr>
        <w:t xml:space="preserve">, </w:t>
      </w:r>
      <w:r>
        <w:rPr>
          <w:lang w:eastAsia="en-US"/>
        </w:rPr>
        <w:t>il rencontra deux messieurs qui causaient politique</w:t>
      </w:r>
      <w:r w:rsidR="0046142F">
        <w:rPr>
          <w:lang w:eastAsia="en-US"/>
        </w:rPr>
        <w:t>.</w:t>
      </w:r>
    </w:p>
    <w:p w14:paraId="2324ADD1" w14:textId="77777777" w:rsidR="0046142F" w:rsidRDefault="003148C9" w:rsidP="0046142F">
      <w:pPr>
        <w:rPr>
          <w:lang w:eastAsia="en-US"/>
        </w:rPr>
      </w:pPr>
      <w:r>
        <w:rPr>
          <w:lang w:eastAsia="en-US"/>
        </w:rPr>
        <w:t>L</w:t>
      </w:r>
      <w:r w:rsidR="0046142F">
        <w:rPr>
          <w:lang w:eastAsia="en-US"/>
        </w:rPr>
        <w:t>’</w:t>
      </w:r>
      <w:r>
        <w:rPr>
          <w:lang w:eastAsia="en-US"/>
        </w:rPr>
        <w:t>un d</w:t>
      </w:r>
      <w:r w:rsidR="0046142F">
        <w:rPr>
          <w:lang w:eastAsia="en-US"/>
        </w:rPr>
        <w:t>’</w:t>
      </w:r>
      <w:r>
        <w:rPr>
          <w:lang w:eastAsia="en-US"/>
        </w:rPr>
        <w:t>eux disait</w:t>
      </w:r>
      <w:r w:rsidR="0046142F">
        <w:rPr>
          <w:lang w:eastAsia="en-US"/>
        </w:rPr>
        <w:t> :</w:t>
      </w:r>
    </w:p>
    <w:p w14:paraId="4453C4F3" w14:textId="77777777" w:rsidR="0046142F" w:rsidRDefault="0046142F" w:rsidP="0046142F">
      <w:pPr>
        <w:numPr>
          <w:ins w:id="96" w:author="Cathelineau Alain" w:date="2010-01-11T11:20:00Z"/>
        </w:numPr>
        <w:rPr>
          <w:lang w:eastAsia="en-US"/>
        </w:rPr>
      </w:pPr>
      <w:r>
        <w:rPr>
          <w:lang w:eastAsia="en-US"/>
        </w:rPr>
        <w:t>— </w:t>
      </w:r>
      <w:r w:rsidR="003148C9">
        <w:rPr>
          <w:lang w:eastAsia="en-US"/>
        </w:rPr>
        <w:t>Quand on aura mis tous les socialistes en prison</w:t>
      </w:r>
      <w:r>
        <w:rPr>
          <w:lang w:eastAsia="en-US"/>
        </w:rPr>
        <w:t>…</w:t>
      </w:r>
    </w:p>
    <w:p w14:paraId="0365C125" w14:textId="77777777" w:rsidR="0046142F" w:rsidRDefault="003148C9" w:rsidP="0046142F">
      <w:pPr>
        <w:numPr>
          <w:ins w:id="97" w:author="Cathelineau Alain" w:date="2010-01-11T11:20:00Z"/>
        </w:numPr>
        <w:rPr>
          <w:lang w:eastAsia="en-US"/>
        </w:rPr>
      </w:pPr>
      <w:proofErr w:type="spellStart"/>
      <w:r>
        <w:rPr>
          <w:lang w:eastAsia="en-US"/>
        </w:rPr>
        <w:t>Yaume</w:t>
      </w:r>
      <w:proofErr w:type="spellEnd"/>
      <w:r>
        <w:rPr>
          <w:lang w:eastAsia="en-US"/>
        </w:rPr>
        <w:t xml:space="preserve"> n</w:t>
      </w:r>
      <w:r w:rsidR="0046142F">
        <w:rPr>
          <w:lang w:eastAsia="en-US"/>
        </w:rPr>
        <w:t>’</w:t>
      </w:r>
      <w:r>
        <w:rPr>
          <w:lang w:eastAsia="en-US"/>
        </w:rPr>
        <w:t>en put pas entendre davantage</w:t>
      </w:r>
      <w:r w:rsidR="0046142F">
        <w:rPr>
          <w:lang w:eastAsia="en-US"/>
        </w:rPr>
        <w:t xml:space="preserve">. </w:t>
      </w:r>
      <w:r>
        <w:rPr>
          <w:lang w:eastAsia="en-US"/>
        </w:rPr>
        <w:t>Mais c</w:t>
      </w:r>
      <w:r w:rsidR="0046142F">
        <w:rPr>
          <w:lang w:eastAsia="en-US"/>
        </w:rPr>
        <w:t>’</w:t>
      </w:r>
      <w:r>
        <w:rPr>
          <w:lang w:eastAsia="en-US"/>
        </w:rPr>
        <w:t>était un trait de lumière</w:t>
      </w:r>
      <w:r w:rsidR="0046142F">
        <w:rPr>
          <w:lang w:eastAsia="en-US"/>
        </w:rPr>
        <w:t>.</w:t>
      </w:r>
    </w:p>
    <w:p w14:paraId="71B07DA8" w14:textId="77777777" w:rsidR="0046142F" w:rsidRDefault="003148C9" w:rsidP="0046142F">
      <w:pPr>
        <w:rPr>
          <w:lang w:eastAsia="en-US"/>
        </w:rPr>
      </w:pPr>
      <w:r>
        <w:rPr>
          <w:lang w:eastAsia="en-US"/>
        </w:rPr>
        <w:t>Il revint à l</w:t>
      </w:r>
      <w:r w:rsidR="0046142F">
        <w:rPr>
          <w:lang w:eastAsia="en-US"/>
        </w:rPr>
        <w:t>’</w:t>
      </w:r>
      <w:r>
        <w:rPr>
          <w:lang w:eastAsia="en-US"/>
        </w:rPr>
        <w:t>hôtel Bristol et commanda le dîner pour quatre heures</w:t>
      </w:r>
      <w:r w:rsidR="0046142F">
        <w:rPr>
          <w:lang w:eastAsia="en-US"/>
        </w:rPr>
        <w:t>.</w:t>
      </w:r>
    </w:p>
    <w:p w14:paraId="75F0485E" w14:textId="77777777" w:rsidR="0046142F" w:rsidRDefault="0046142F" w:rsidP="0046142F">
      <w:pPr>
        <w:rPr>
          <w:lang w:eastAsia="en-US"/>
        </w:rPr>
      </w:pPr>
      <w:r>
        <w:rPr>
          <w:lang w:eastAsia="en-US"/>
        </w:rPr>
        <w:t>— </w:t>
      </w:r>
      <w:r w:rsidR="003148C9">
        <w:rPr>
          <w:lang w:eastAsia="en-US"/>
        </w:rPr>
        <w:t>Jésus</w:t>
      </w:r>
      <w:r>
        <w:rPr>
          <w:lang w:eastAsia="en-US"/>
        </w:rPr>
        <w:t xml:space="preserve"> ! </w:t>
      </w:r>
      <w:r w:rsidR="003148C9">
        <w:rPr>
          <w:lang w:eastAsia="en-US"/>
        </w:rPr>
        <w:t>Jésus</w:t>
      </w:r>
      <w:r>
        <w:rPr>
          <w:lang w:eastAsia="en-US"/>
        </w:rPr>
        <w:t xml:space="preserve"> ! </w:t>
      </w:r>
      <w:r w:rsidR="003148C9">
        <w:rPr>
          <w:lang w:eastAsia="en-US"/>
        </w:rPr>
        <w:t>se disait-il</w:t>
      </w:r>
      <w:r>
        <w:rPr>
          <w:lang w:eastAsia="en-US"/>
        </w:rPr>
        <w:t xml:space="preserve">, </w:t>
      </w:r>
      <w:r w:rsidR="003148C9">
        <w:rPr>
          <w:lang w:eastAsia="en-US"/>
        </w:rPr>
        <w:t>au désespoir</w:t>
      </w:r>
      <w:r>
        <w:rPr>
          <w:lang w:eastAsia="en-US"/>
        </w:rPr>
        <w:t xml:space="preserve">, </w:t>
      </w:r>
      <w:r w:rsidR="003148C9">
        <w:rPr>
          <w:lang w:eastAsia="en-US"/>
        </w:rPr>
        <w:t>puisqu</w:t>
      </w:r>
      <w:r>
        <w:rPr>
          <w:lang w:eastAsia="en-US"/>
        </w:rPr>
        <w:t>’</w:t>
      </w:r>
      <w:r w:rsidR="003148C9">
        <w:rPr>
          <w:lang w:eastAsia="en-US"/>
        </w:rPr>
        <w:t>on les met tous en prison</w:t>
      </w:r>
      <w:r>
        <w:rPr>
          <w:lang w:eastAsia="en-US"/>
        </w:rPr>
        <w:t xml:space="preserve">, </w:t>
      </w:r>
      <w:r w:rsidR="003148C9">
        <w:rPr>
          <w:lang w:eastAsia="en-US"/>
        </w:rPr>
        <w:t>et qu</w:t>
      </w:r>
      <w:r>
        <w:rPr>
          <w:lang w:eastAsia="en-US"/>
        </w:rPr>
        <w:t>’</w:t>
      </w:r>
      <w:r w:rsidR="003148C9">
        <w:rPr>
          <w:lang w:eastAsia="en-US"/>
        </w:rPr>
        <w:t>il l</w:t>
      </w:r>
      <w:r>
        <w:rPr>
          <w:lang w:eastAsia="en-US"/>
        </w:rPr>
        <w:t>’</w:t>
      </w:r>
      <w:r w:rsidR="003148C9">
        <w:rPr>
          <w:lang w:eastAsia="en-US"/>
        </w:rPr>
        <w:t>est censément</w:t>
      </w:r>
      <w:r>
        <w:rPr>
          <w:lang w:eastAsia="en-US"/>
        </w:rPr>
        <w:t xml:space="preserve">, </w:t>
      </w:r>
      <w:r w:rsidR="003148C9">
        <w:rPr>
          <w:lang w:eastAsia="en-US"/>
        </w:rPr>
        <w:t>bien sûr qu</w:t>
      </w:r>
      <w:r>
        <w:rPr>
          <w:lang w:eastAsia="en-US"/>
        </w:rPr>
        <w:t>’</w:t>
      </w:r>
      <w:r w:rsidR="003148C9">
        <w:rPr>
          <w:lang w:eastAsia="en-US"/>
        </w:rPr>
        <w:t>on l</w:t>
      </w:r>
      <w:r>
        <w:rPr>
          <w:lang w:eastAsia="en-US"/>
        </w:rPr>
        <w:t>’</w:t>
      </w:r>
      <w:r w:rsidR="003148C9">
        <w:rPr>
          <w:lang w:eastAsia="en-US"/>
        </w:rPr>
        <w:t>aura mis en prison</w:t>
      </w:r>
      <w:r>
        <w:rPr>
          <w:lang w:eastAsia="en-US"/>
        </w:rPr>
        <w:t xml:space="preserve"> ! </w:t>
      </w:r>
      <w:r w:rsidR="003148C9">
        <w:rPr>
          <w:lang w:eastAsia="en-US"/>
        </w:rPr>
        <w:t>Jésus</w:t>
      </w:r>
      <w:r>
        <w:rPr>
          <w:lang w:eastAsia="en-US"/>
        </w:rPr>
        <w:t xml:space="preserve"> ! </w:t>
      </w:r>
      <w:r w:rsidR="003148C9">
        <w:rPr>
          <w:lang w:eastAsia="en-US"/>
        </w:rPr>
        <w:t>Jésus</w:t>
      </w:r>
      <w:r>
        <w:rPr>
          <w:lang w:eastAsia="en-US"/>
        </w:rPr>
        <w:t> !</w:t>
      </w:r>
    </w:p>
    <w:p w14:paraId="2F4AFCED" w14:textId="4B4895A1" w:rsidR="0046142F" w:rsidRDefault="003148C9" w:rsidP="0046142F">
      <w:pPr>
        <w:rPr>
          <w:lang w:eastAsia="en-US"/>
        </w:rPr>
      </w:pPr>
      <w:r>
        <w:rPr>
          <w:lang w:eastAsia="en-US"/>
        </w:rPr>
        <w:t>Il s</w:t>
      </w:r>
      <w:r w:rsidR="0046142F">
        <w:rPr>
          <w:lang w:eastAsia="en-US"/>
        </w:rPr>
        <w:t>’</w:t>
      </w:r>
      <w:r>
        <w:rPr>
          <w:lang w:eastAsia="en-US"/>
        </w:rPr>
        <w:t>arrangea dans une bergère</w:t>
      </w:r>
      <w:r w:rsidR="0046142F">
        <w:rPr>
          <w:lang w:eastAsia="en-US"/>
        </w:rPr>
        <w:t xml:space="preserve">, </w:t>
      </w:r>
      <w:r>
        <w:rPr>
          <w:lang w:eastAsia="en-US"/>
        </w:rPr>
        <w:t>déchaussa ses gros pieds et les fourra</w:t>
      </w:r>
      <w:r w:rsidR="0046142F">
        <w:rPr>
          <w:lang w:eastAsia="en-US"/>
        </w:rPr>
        <w:t xml:space="preserve">, </w:t>
      </w:r>
      <w:r>
        <w:rPr>
          <w:lang w:eastAsia="en-US"/>
        </w:rPr>
        <w:t>pour se distraire un peu</w:t>
      </w:r>
      <w:r w:rsidR="0046142F">
        <w:rPr>
          <w:lang w:eastAsia="en-US"/>
        </w:rPr>
        <w:t xml:space="preserve">, </w:t>
      </w:r>
      <w:r>
        <w:rPr>
          <w:lang w:eastAsia="en-US"/>
        </w:rPr>
        <w:t>dans les pantoufles de Mazurke</w:t>
      </w:r>
      <w:r w:rsidR="0046142F">
        <w:rPr>
          <w:lang w:eastAsia="en-US"/>
        </w:rPr>
        <w:t xml:space="preserve">. </w:t>
      </w:r>
      <w:r w:rsidR="006C2AE1">
        <w:rPr>
          <w:lang w:eastAsia="en-US"/>
        </w:rPr>
        <w:t>—</w:t>
      </w:r>
      <w:r w:rsidR="0046142F">
        <w:rPr>
          <w:lang w:eastAsia="en-US"/>
        </w:rPr>
        <w:t xml:space="preserve"> </w:t>
      </w:r>
      <w:r>
        <w:rPr>
          <w:lang w:eastAsia="en-US"/>
        </w:rPr>
        <w:t>Socialiste sans le savoir</w:t>
      </w:r>
      <w:r w:rsidR="0046142F">
        <w:rPr>
          <w:lang w:eastAsia="en-US"/>
        </w:rPr>
        <w:t> !</w:t>
      </w:r>
    </w:p>
    <w:p w14:paraId="27A839F6" w14:textId="5190F7F6"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pas l</w:t>
      </w:r>
      <w:r>
        <w:rPr>
          <w:lang w:eastAsia="en-US"/>
        </w:rPr>
        <w:t>’</w:t>
      </w:r>
      <w:r w:rsidR="003148C9">
        <w:rPr>
          <w:lang w:eastAsia="en-US"/>
        </w:rPr>
        <w:t>embarras</w:t>
      </w:r>
      <w:r>
        <w:rPr>
          <w:lang w:eastAsia="en-US"/>
        </w:rPr>
        <w:t xml:space="preserve">, </w:t>
      </w:r>
      <w:r w:rsidR="003148C9">
        <w:rPr>
          <w:lang w:eastAsia="en-US"/>
        </w:rPr>
        <w:t>reprit-il</w:t>
      </w:r>
      <w:r>
        <w:rPr>
          <w:lang w:eastAsia="en-US"/>
        </w:rPr>
        <w:t xml:space="preserve">, </w:t>
      </w:r>
      <w:r w:rsidR="006C2AE1">
        <w:rPr>
          <w:lang w:eastAsia="en-US"/>
        </w:rPr>
        <w:t>—</w:t>
      </w:r>
      <w:r>
        <w:rPr>
          <w:lang w:eastAsia="en-US"/>
        </w:rPr>
        <w:t xml:space="preserve"> </w:t>
      </w:r>
      <w:r w:rsidR="003148C9">
        <w:rPr>
          <w:lang w:eastAsia="en-US"/>
        </w:rPr>
        <w:t>v</w:t>
      </w:r>
      <w:r>
        <w:rPr>
          <w:lang w:eastAsia="en-US"/>
        </w:rPr>
        <w:t>’</w:t>
      </w:r>
      <w:r w:rsidR="003148C9">
        <w:rPr>
          <w:lang w:eastAsia="en-US"/>
        </w:rPr>
        <w:t>là ce que c</w:t>
      </w:r>
      <w:r>
        <w:rPr>
          <w:lang w:eastAsia="en-US"/>
        </w:rPr>
        <w:t>’</w:t>
      </w:r>
      <w:r w:rsidR="003148C9">
        <w:rPr>
          <w:lang w:eastAsia="en-US"/>
        </w:rPr>
        <w:t>est que de se boire</w:t>
      </w:r>
      <w:r>
        <w:rPr>
          <w:lang w:eastAsia="en-US"/>
        </w:rPr>
        <w:t xml:space="preserve">, </w:t>
      </w:r>
      <w:r w:rsidR="003148C9">
        <w:rPr>
          <w:lang w:eastAsia="en-US"/>
        </w:rPr>
        <w:t>pompette</w:t>
      </w:r>
      <w:r>
        <w:rPr>
          <w:lang w:eastAsia="en-US"/>
        </w:rPr>
        <w:t xml:space="preserve">, </w:t>
      </w:r>
      <w:r w:rsidR="003148C9">
        <w:rPr>
          <w:lang w:eastAsia="en-US"/>
        </w:rPr>
        <w:t>comme l</w:t>
      </w:r>
      <w:r>
        <w:rPr>
          <w:lang w:eastAsia="en-US"/>
        </w:rPr>
        <w:t>’</w:t>
      </w:r>
      <w:r w:rsidR="003148C9">
        <w:rPr>
          <w:lang w:eastAsia="en-US"/>
        </w:rPr>
        <w:t>on dit</w:t>
      </w:r>
      <w:r>
        <w:rPr>
          <w:lang w:eastAsia="en-US"/>
        </w:rPr>
        <w:t xml:space="preserve">, </w:t>
      </w:r>
      <w:r w:rsidR="003148C9">
        <w:rPr>
          <w:lang w:eastAsia="en-US"/>
        </w:rPr>
        <w:t>et avec ivrognerie</w:t>
      </w:r>
      <w:r>
        <w:rPr>
          <w:lang w:eastAsia="en-US"/>
        </w:rPr>
        <w:t xml:space="preserve">… </w:t>
      </w:r>
      <w:r w:rsidR="003148C9">
        <w:rPr>
          <w:lang w:eastAsia="en-US"/>
        </w:rPr>
        <w:t xml:space="preserve">Je </w:t>
      </w:r>
      <w:proofErr w:type="spellStart"/>
      <w:r w:rsidR="003148C9">
        <w:rPr>
          <w:lang w:eastAsia="en-US"/>
        </w:rPr>
        <w:t>vas</w:t>
      </w:r>
      <w:proofErr w:type="spellEnd"/>
      <w:r w:rsidR="003148C9">
        <w:rPr>
          <w:lang w:eastAsia="en-US"/>
        </w:rPr>
        <w:t xml:space="preserve"> toujours manger le dîner pour pas qu</w:t>
      </w:r>
      <w:r>
        <w:rPr>
          <w:lang w:eastAsia="en-US"/>
        </w:rPr>
        <w:t>’</w:t>
      </w:r>
      <w:r w:rsidR="003148C9">
        <w:rPr>
          <w:lang w:eastAsia="en-US"/>
        </w:rPr>
        <w:t>il se refroidisse</w:t>
      </w:r>
      <w:r>
        <w:rPr>
          <w:lang w:eastAsia="en-US"/>
        </w:rPr>
        <w:t>.</w:t>
      </w:r>
    </w:p>
    <w:p w14:paraId="374A5804" w14:textId="77777777" w:rsidR="0046142F" w:rsidRDefault="003148C9" w:rsidP="0046142F">
      <w:pPr>
        <w:rPr>
          <w:lang w:eastAsia="en-US"/>
        </w:rPr>
      </w:pPr>
      <w:r>
        <w:rPr>
          <w:lang w:eastAsia="en-US"/>
        </w:rPr>
        <w:t>Il mangea le dîner</w:t>
      </w:r>
      <w:r w:rsidR="0046142F">
        <w:rPr>
          <w:lang w:eastAsia="en-US"/>
        </w:rPr>
        <w:t>.</w:t>
      </w:r>
    </w:p>
    <w:p w14:paraId="6166F94C" w14:textId="77777777" w:rsidR="0046142F" w:rsidRDefault="003148C9" w:rsidP="0046142F">
      <w:pPr>
        <w:rPr>
          <w:lang w:eastAsia="en-US"/>
        </w:rPr>
      </w:pPr>
      <w:r>
        <w:rPr>
          <w:lang w:eastAsia="en-US"/>
        </w:rPr>
        <w:t>Au moment où il allumait le cigare digestif</w:t>
      </w:r>
      <w:r w:rsidR="0046142F">
        <w:rPr>
          <w:lang w:eastAsia="en-US"/>
        </w:rPr>
        <w:t xml:space="preserve">, </w:t>
      </w:r>
      <w:r>
        <w:rPr>
          <w:lang w:eastAsia="en-US"/>
        </w:rPr>
        <w:t>Mazurke poussa la porte et entra comme une bombe</w:t>
      </w:r>
      <w:r w:rsidR="0046142F">
        <w:rPr>
          <w:lang w:eastAsia="en-US"/>
        </w:rPr>
        <w:t>.</w:t>
      </w:r>
    </w:p>
    <w:p w14:paraId="55325A38" w14:textId="3B1E8306" w:rsidR="0046142F" w:rsidRDefault="003148C9" w:rsidP="0046142F">
      <w:pPr>
        <w:rPr>
          <w:lang w:eastAsia="en-US"/>
        </w:rPr>
      </w:pPr>
      <w:proofErr w:type="spellStart"/>
      <w:r>
        <w:rPr>
          <w:lang w:eastAsia="en-US"/>
        </w:rPr>
        <w:t>Yaume</w:t>
      </w:r>
      <w:proofErr w:type="spellEnd"/>
      <w:r>
        <w:rPr>
          <w:lang w:eastAsia="en-US"/>
        </w:rPr>
        <w:t xml:space="preserve"> n</w:t>
      </w:r>
      <w:r w:rsidR="0046142F">
        <w:rPr>
          <w:lang w:eastAsia="en-US"/>
        </w:rPr>
        <w:t>’</w:t>
      </w:r>
      <w:r>
        <w:rPr>
          <w:lang w:eastAsia="en-US"/>
        </w:rPr>
        <w:t>eut que le temps de repousser les pantoufles</w:t>
      </w:r>
      <w:r w:rsidR="0046142F">
        <w:rPr>
          <w:lang w:eastAsia="en-US"/>
        </w:rPr>
        <w:t xml:space="preserve">. </w:t>
      </w:r>
      <w:r w:rsidR="006C2AE1">
        <w:rPr>
          <w:lang w:eastAsia="en-US"/>
        </w:rPr>
        <w:t>—</w:t>
      </w:r>
      <w:r w:rsidR="0046142F">
        <w:rPr>
          <w:lang w:eastAsia="en-US"/>
        </w:rPr>
        <w:t xml:space="preserve"> </w:t>
      </w:r>
      <w:r>
        <w:rPr>
          <w:lang w:eastAsia="en-US"/>
        </w:rPr>
        <w:t>Ah dame</w:t>
      </w:r>
      <w:r w:rsidR="0046142F">
        <w:rPr>
          <w:lang w:eastAsia="en-US"/>
        </w:rPr>
        <w:t xml:space="preserve"> ! </w:t>
      </w:r>
      <w:r>
        <w:rPr>
          <w:lang w:eastAsia="en-US"/>
        </w:rPr>
        <w:t>ah dame</w:t>
      </w:r>
      <w:r w:rsidR="0046142F">
        <w:rPr>
          <w:lang w:eastAsia="en-US"/>
        </w:rPr>
        <w:t xml:space="preserve"> ! </w:t>
      </w:r>
      <w:r>
        <w:rPr>
          <w:lang w:eastAsia="en-US"/>
        </w:rPr>
        <w:t>s</w:t>
      </w:r>
      <w:r w:rsidR="0046142F">
        <w:rPr>
          <w:lang w:eastAsia="en-US"/>
        </w:rPr>
        <w:t>’</w:t>
      </w:r>
      <w:r>
        <w:rPr>
          <w:lang w:eastAsia="en-US"/>
        </w:rPr>
        <w:t>écria-t-il</w:t>
      </w:r>
      <w:r w:rsidR="0046142F">
        <w:rPr>
          <w:lang w:eastAsia="en-US"/>
        </w:rPr>
        <w:t xml:space="preserve">, </w:t>
      </w:r>
      <w:r>
        <w:rPr>
          <w:lang w:eastAsia="en-US"/>
        </w:rPr>
        <w:t>je suis ben aise</w:t>
      </w:r>
      <w:r w:rsidR="0046142F">
        <w:rPr>
          <w:lang w:eastAsia="en-US"/>
        </w:rPr>
        <w:t xml:space="preserve">, </w:t>
      </w:r>
      <w:r>
        <w:rPr>
          <w:lang w:eastAsia="en-US"/>
        </w:rPr>
        <w:t>monsieur Philippe</w:t>
      </w:r>
      <w:r w:rsidR="0046142F">
        <w:rPr>
          <w:lang w:eastAsia="en-US"/>
        </w:rPr>
        <w:t xml:space="preserve"> !… </w:t>
      </w:r>
      <w:r>
        <w:rPr>
          <w:lang w:eastAsia="en-US"/>
        </w:rPr>
        <w:t>Ils ne vous ont donc pas mis en prison</w:t>
      </w:r>
      <w:r w:rsidR="0046142F">
        <w:rPr>
          <w:lang w:eastAsia="en-US"/>
        </w:rPr>
        <w:t> ?</w:t>
      </w:r>
    </w:p>
    <w:p w14:paraId="54105DAC" w14:textId="77777777" w:rsidR="0046142F" w:rsidRDefault="003148C9" w:rsidP="0046142F">
      <w:pPr>
        <w:rPr>
          <w:lang w:eastAsia="en-US"/>
        </w:rPr>
      </w:pPr>
      <w:r>
        <w:rPr>
          <w:lang w:eastAsia="en-US"/>
        </w:rPr>
        <w:lastRenderedPageBreak/>
        <w:t>Mazurke ne répondit pas</w:t>
      </w:r>
      <w:r w:rsidR="0046142F">
        <w:rPr>
          <w:lang w:eastAsia="en-US"/>
        </w:rPr>
        <w:t>.</w:t>
      </w:r>
    </w:p>
    <w:p w14:paraId="2BBCAE54" w14:textId="77777777" w:rsidR="0046142F" w:rsidRDefault="003148C9" w:rsidP="0046142F">
      <w:pPr>
        <w:rPr>
          <w:lang w:eastAsia="en-US"/>
        </w:rPr>
      </w:pPr>
      <w:r>
        <w:rPr>
          <w:lang w:eastAsia="en-US"/>
        </w:rPr>
        <w:t>Il ouvrit son secrétaire et en fouilla tous les tiroirs</w:t>
      </w:r>
      <w:r w:rsidR="0046142F">
        <w:rPr>
          <w:lang w:eastAsia="en-US"/>
        </w:rPr>
        <w:t>.</w:t>
      </w:r>
    </w:p>
    <w:p w14:paraId="2B14F676" w14:textId="77777777" w:rsidR="0046142F" w:rsidRDefault="003148C9" w:rsidP="0046142F">
      <w:pPr>
        <w:rPr>
          <w:lang w:eastAsia="en-US"/>
        </w:rPr>
      </w:pPr>
      <w:r>
        <w:rPr>
          <w:lang w:eastAsia="en-US"/>
        </w:rPr>
        <w:t>Les tiroirs étaient vides et Mazurke le savait bien d</w:t>
      </w:r>
      <w:r w:rsidR="0046142F">
        <w:rPr>
          <w:lang w:eastAsia="en-US"/>
        </w:rPr>
        <w:t>’</w:t>
      </w:r>
      <w:r>
        <w:rPr>
          <w:lang w:eastAsia="en-US"/>
        </w:rPr>
        <w:t>avance</w:t>
      </w:r>
      <w:r w:rsidR="0046142F">
        <w:rPr>
          <w:lang w:eastAsia="en-US"/>
        </w:rPr>
        <w:t>.</w:t>
      </w:r>
    </w:p>
    <w:p w14:paraId="54434DC6" w14:textId="77777777" w:rsidR="0046142F" w:rsidRDefault="0046142F" w:rsidP="0046142F">
      <w:pPr>
        <w:rPr>
          <w:lang w:eastAsia="en-US"/>
        </w:rPr>
      </w:pPr>
      <w:r>
        <w:rPr>
          <w:lang w:eastAsia="en-US"/>
        </w:rPr>
        <w:t>— </w:t>
      </w:r>
      <w:r w:rsidR="003148C9">
        <w:rPr>
          <w:lang w:eastAsia="en-US"/>
        </w:rPr>
        <w:t>Vous avez égaré censé quoi donc</w:t>
      </w:r>
      <w:r>
        <w:rPr>
          <w:lang w:eastAsia="en-US"/>
        </w:rPr>
        <w:t xml:space="preserve"> ? </w:t>
      </w:r>
      <w:r w:rsidR="003148C9">
        <w:rPr>
          <w:lang w:eastAsia="en-US"/>
        </w:rPr>
        <w:t xml:space="preserve">demanda </w:t>
      </w:r>
      <w:proofErr w:type="spellStart"/>
      <w:r w:rsidR="003148C9">
        <w:rPr>
          <w:lang w:eastAsia="en-US"/>
        </w:rPr>
        <w:t>Yaume</w:t>
      </w:r>
      <w:proofErr w:type="spellEnd"/>
      <w:r>
        <w:rPr>
          <w:lang w:eastAsia="en-US"/>
        </w:rPr>
        <w:t>.</w:t>
      </w:r>
    </w:p>
    <w:p w14:paraId="13814EF5" w14:textId="77777777" w:rsidR="0046142F" w:rsidRDefault="0046142F" w:rsidP="0046142F">
      <w:pPr>
        <w:rPr>
          <w:lang w:eastAsia="en-US"/>
        </w:rPr>
      </w:pPr>
      <w:r>
        <w:rPr>
          <w:lang w:eastAsia="en-US"/>
        </w:rPr>
        <w:t>— </w:t>
      </w:r>
      <w:r w:rsidR="003148C9">
        <w:rPr>
          <w:lang w:eastAsia="en-US"/>
        </w:rPr>
        <w:t>Il me faut de l</w:t>
      </w:r>
      <w:r>
        <w:rPr>
          <w:lang w:eastAsia="en-US"/>
        </w:rPr>
        <w:t>’</w:t>
      </w:r>
      <w:r w:rsidR="003148C9">
        <w:rPr>
          <w:lang w:eastAsia="en-US"/>
        </w:rPr>
        <w:t>argent</w:t>
      </w:r>
      <w:r>
        <w:rPr>
          <w:lang w:eastAsia="en-US"/>
        </w:rPr>
        <w:t xml:space="preserve">, </w:t>
      </w:r>
      <w:r w:rsidR="003148C9">
        <w:rPr>
          <w:lang w:eastAsia="en-US"/>
        </w:rPr>
        <w:t>répondit Mazurke</w:t>
      </w:r>
      <w:r>
        <w:rPr>
          <w:lang w:eastAsia="en-US"/>
        </w:rPr>
        <w:t>.</w:t>
      </w:r>
    </w:p>
    <w:p w14:paraId="4EF8B1AB" w14:textId="77777777" w:rsidR="0046142F" w:rsidRDefault="0046142F" w:rsidP="0046142F">
      <w:pPr>
        <w:rPr>
          <w:lang w:eastAsia="en-US"/>
        </w:rPr>
      </w:pPr>
      <w:r>
        <w:rPr>
          <w:lang w:eastAsia="en-US"/>
        </w:rPr>
        <w:t>— </w:t>
      </w:r>
      <w:r w:rsidR="003148C9">
        <w:rPr>
          <w:lang w:eastAsia="en-US"/>
        </w:rPr>
        <w:t>Pas l</w:t>
      </w:r>
      <w:r>
        <w:rPr>
          <w:lang w:eastAsia="en-US"/>
        </w:rPr>
        <w:t>’</w:t>
      </w:r>
      <w:r w:rsidR="003148C9">
        <w:rPr>
          <w:lang w:eastAsia="en-US"/>
        </w:rPr>
        <w:t>embarras</w:t>
      </w:r>
      <w:r>
        <w:rPr>
          <w:lang w:eastAsia="en-US"/>
        </w:rPr>
        <w:t> !</w:t>
      </w:r>
    </w:p>
    <w:p w14:paraId="5A452F33" w14:textId="77777777" w:rsidR="0046142F" w:rsidRDefault="0046142F" w:rsidP="0046142F">
      <w:pPr>
        <w:rPr>
          <w:lang w:eastAsia="en-US"/>
        </w:rPr>
      </w:pPr>
      <w:r>
        <w:rPr>
          <w:lang w:eastAsia="en-US"/>
        </w:rPr>
        <w:t>— </w:t>
      </w:r>
      <w:r w:rsidR="003148C9">
        <w:rPr>
          <w:lang w:eastAsia="en-US"/>
        </w:rPr>
        <w:t>Tu en as</w:t>
      </w:r>
      <w:r>
        <w:rPr>
          <w:lang w:eastAsia="en-US"/>
        </w:rPr>
        <w:t> ?</w:t>
      </w:r>
    </w:p>
    <w:p w14:paraId="041CD41B" w14:textId="77777777" w:rsidR="0046142F" w:rsidRDefault="0046142F" w:rsidP="0046142F">
      <w:pPr>
        <w:rPr>
          <w:lang w:eastAsia="en-US"/>
        </w:rPr>
      </w:pPr>
      <w:r>
        <w:rPr>
          <w:lang w:eastAsia="en-US"/>
        </w:rPr>
        <w:t>— </w:t>
      </w:r>
      <w:r w:rsidR="003148C9">
        <w:rPr>
          <w:lang w:eastAsia="en-US"/>
        </w:rPr>
        <w:t>Que non fait</w:t>
      </w:r>
      <w:r>
        <w:rPr>
          <w:lang w:eastAsia="en-US"/>
        </w:rPr>
        <w:t xml:space="preserve"> !… </w:t>
      </w:r>
      <w:r w:rsidR="003148C9">
        <w:rPr>
          <w:lang w:eastAsia="en-US"/>
        </w:rPr>
        <w:t>Mais vos cinquante mille francs</w:t>
      </w:r>
      <w:r>
        <w:rPr>
          <w:lang w:eastAsia="en-US"/>
        </w:rPr>
        <w:t> ?…</w:t>
      </w:r>
    </w:p>
    <w:p w14:paraId="1A96C5BD" w14:textId="77777777" w:rsidR="0046142F" w:rsidRDefault="0046142F" w:rsidP="0046142F">
      <w:pPr>
        <w:rPr>
          <w:lang w:eastAsia="en-US"/>
        </w:rPr>
      </w:pPr>
      <w:r>
        <w:rPr>
          <w:lang w:eastAsia="en-US"/>
        </w:rPr>
        <w:t>— </w:t>
      </w:r>
      <w:r w:rsidR="003148C9">
        <w:rPr>
          <w:lang w:eastAsia="en-US"/>
        </w:rPr>
        <w:t>Volés</w:t>
      </w:r>
      <w:r>
        <w:rPr>
          <w:lang w:eastAsia="en-US"/>
        </w:rPr>
        <w:t> !</w:t>
      </w:r>
    </w:p>
    <w:p w14:paraId="3D07B05C" w14:textId="29466055"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est-y possible</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Yaume</w:t>
      </w:r>
      <w:proofErr w:type="spellEnd"/>
      <w:r>
        <w:rPr>
          <w:lang w:eastAsia="en-US"/>
        </w:rPr>
        <w:t xml:space="preserve"> ; </w:t>
      </w:r>
      <w:r w:rsidR="006C2AE1">
        <w:rPr>
          <w:lang w:eastAsia="en-US"/>
        </w:rPr>
        <w:t>—</w:t>
      </w:r>
      <w:r>
        <w:rPr>
          <w:lang w:eastAsia="en-US"/>
        </w:rPr>
        <w:t xml:space="preserve"> </w:t>
      </w:r>
      <w:r w:rsidR="003148C9">
        <w:rPr>
          <w:lang w:eastAsia="en-US"/>
        </w:rPr>
        <w:t>quoique censément vous le méritez pour excès de vin jaune et conduite inconsidérée</w:t>
      </w:r>
      <w:r>
        <w:rPr>
          <w:lang w:eastAsia="en-US"/>
        </w:rPr>
        <w:t xml:space="preserve">, </w:t>
      </w:r>
      <w:r w:rsidR="003148C9">
        <w:rPr>
          <w:lang w:eastAsia="en-US"/>
        </w:rPr>
        <w:t>monsieur Philippe</w:t>
      </w:r>
      <w:r>
        <w:rPr>
          <w:lang w:eastAsia="en-US"/>
        </w:rPr>
        <w:t xml:space="preserve">… </w:t>
      </w:r>
      <w:r w:rsidR="003148C9">
        <w:rPr>
          <w:lang w:eastAsia="en-US"/>
        </w:rPr>
        <w:t xml:space="preserve">Si je ne craignais pas de vous </w:t>
      </w:r>
      <w:proofErr w:type="spellStart"/>
      <w:r w:rsidR="003148C9">
        <w:rPr>
          <w:lang w:eastAsia="en-US"/>
        </w:rPr>
        <w:t>inconvénienter</w:t>
      </w:r>
      <w:proofErr w:type="spellEnd"/>
      <w:r w:rsidR="003148C9">
        <w:rPr>
          <w:lang w:eastAsia="en-US"/>
        </w:rPr>
        <w:t xml:space="preserve"> je vous remontrerais</w:t>
      </w:r>
      <w:r>
        <w:rPr>
          <w:lang w:eastAsia="en-US"/>
        </w:rPr>
        <w:t>…</w:t>
      </w:r>
    </w:p>
    <w:p w14:paraId="4D4601A9" w14:textId="77777777" w:rsidR="0046142F" w:rsidRDefault="0046142F" w:rsidP="0046142F">
      <w:pPr>
        <w:rPr>
          <w:lang w:eastAsia="en-US"/>
        </w:rPr>
      </w:pPr>
      <w:r>
        <w:rPr>
          <w:lang w:eastAsia="en-US"/>
        </w:rPr>
        <w:t>— </w:t>
      </w:r>
      <w:r w:rsidR="003148C9">
        <w:rPr>
          <w:lang w:eastAsia="en-US"/>
        </w:rPr>
        <w:t>Veux-tu bien te taire</w:t>
      </w:r>
      <w:r>
        <w:rPr>
          <w:lang w:eastAsia="en-US"/>
        </w:rPr>
        <w:t> !…</w:t>
      </w:r>
    </w:p>
    <w:p w14:paraId="3EEB13B9"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dame</w:t>
      </w:r>
      <w:r>
        <w:rPr>
          <w:lang w:eastAsia="en-US"/>
        </w:rPr>
        <w:t xml:space="preserve">, </w:t>
      </w:r>
      <w:r w:rsidR="003148C9">
        <w:rPr>
          <w:lang w:eastAsia="en-US"/>
        </w:rPr>
        <w:t>oui</w:t>
      </w:r>
      <w:r>
        <w:rPr>
          <w:lang w:eastAsia="en-US"/>
        </w:rPr>
        <w:t xml:space="preserve">, </w:t>
      </w:r>
      <w:r w:rsidR="003148C9">
        <w:rPr>
          <w:lang w:eastAsia="en-US"/>
        </w:rPr>
        <w:t>je veux bien</w:t>
      </w:r>
      <w:r>
        <w:rPr>
          <w:lang w:eastAsia="en-US"/>
        </w:rPr>
        <w:t> !</w:t>
      </w:r>
    </w:p>
    <w:p w14:paraId="20D4DD69" w14:textId="77777777" w:rsidR="0046142F" w:rsidRDefault="003148C9" w:rsidP="0046142F">
      <w:pPr>
        <w:rPr>
          <w:lang w:eastAsia="en-US"/>
        </w:rPr>
      </w:pPr>
      <w:r>
        <w:rPr>
          <w:lang w:eastAsia="en-US"/>
        </w:rPr>
        <w:t>Mazurke s</w:t>
      </w:r>
      <w:r w:rsidR="0046142F">
        <w:rPr>
          <w:lang w:eastAsia="en-US"/>
        </w:rPr>
        <w:t>’</w:t>
      </w:r>
      <w:r>
        <w:rPr>
          <w:lang w:eastAsia="en-US"/>
        </w:rPr>
        <w:t>était jeté sur un fauteuil</w:t>
      </w:r>
      <w:r w:rsidR="0046142F">
        <w:rPr>
          <w:lang w:eastAsia="en-US"/>
        </w:rPr>
        <w:t xml:space="preserve">. </w:t>
      </w:r>
      <w:r>
        <w:rPr>
          <w:lang w:eastAsia="en-US"/>
        </w:rPr>
        <w:t>Il se leva</w:t>
      </w:r>
      <w:r w:rsidR="0046142F">
        <w:rPr>
          <w:lang w:eastAsia="en-US"/>
        </w:rPr>
        <w:t>.</w:t>
      </w:r>
    </w:p>
    <w:p w14:paraId="013A1B09" w14:textId="3C3849C2" w:rsidR="0046142F" w:rsidRDefault="0046142F" w:rsidP="0046142F">
      <w:pPr>
        <w:rPr>
          <w:lang w:eastAsia="en-US"/>
        </w:rPr>
      </w:pPr>
      <w:r>
        <w:rPr>
          <w:lang w:eastAsia="en-US"/>
        </w:rPr>
        <w:t>— </w:t>
      </w:r>
      <w:r w:rsidR="003148C9">
        <w:rPr>
          <w:lang w:eastAsia="en-US"/>
        </w:rPr>
        <w:t>Allons</w:t>
      </w:r>
      <w:r>
        <w:rPr>
          <w:lang w:eastAsia="en-US"/>
        </w:rPr>
        <w:t xml:space="preserve"> ! </w:t>
      </w:r>
      <w:r w:rsidR="003148C9">
        <w:rPr>
          <w:lang w:eastAsia="en-US"/>
        </w:rPr>
        <w:t>dit-il</w:t>
      </w:r>
      <w:r>
        <w:rPr>
          <w:lang w:eastAsia="en-US"/>
        </w:rPr>
        <w:t xml:space="preserve"> </w:t>
      </w:r>
      <w:r w:rsidR="006C2AE1">
        <w:rPr>
          <w:lang w:eastAsia="en-US"/>
        </w:rPr>
        <w:t>—</w:t>
      </w:r>
      <w:r>
        <w:rPr>
          <w:lang w:eastAsia="en-US"/>
        </w:rPr>
        <w:t xml:space="preserve"> </w:t>
      </w:r>
      <w:r w:rsidR="003148C9">
        <w:rPr>
          <w:lang w:eastAsia="en-US"/>
        </w:rPr>
        <w:t>prends ton chapeau</w:t>
      </w:r>
      <w:r>
        <w:rPr>
          <w:lang w:eastAsia="en-US"/>
        </w:rPr>
        <w:t>.</w:t>
      </w:r>
    </w:p>
    <w:p w14:paraId="08FB64A5"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monsieur Philippe</w:t>
      </w:r>
      <w:r>
        <w:rPr>
          <w:lang w:eastAsia="en-US"/>
        </w:rPr>
        <w:t>.</w:t>
      </w:r>
    </w:p>
    <w:p w14:paraId="4B0E6577" w14:textId="77777777" w:rsidR="0046142F" w:rsidRDefault="0046142F" w:rsidP="0046142F">
      <w:pPr>
        <w:rPr>
          <w:lang w:eastAsia="en-US"/>
        </w:rPr>
      </w:pPr>
      <w:r>
        <w:rPr>
          <w:lang w:eastAsia="en-US"/>
        </w:rPr>
        <w:t>— </w:t>
      </w:r>
      <w:r w:rsidR="003148C9">
        <w:rPr>
          <w:lang w:eastAsia="en-US"/>
        </w:rPr>
        <w:t>Nous allons aller te vendre</w:t>
      </w:r>
      <w:r>
        <w:rPr>
          <w:lang w:eastAsia="en-US"/>
        </w:rPr>
        <w:t>.</w:t>
      </w:r>
    </w:p>
    <w:p w14:paraId="6E1A2827" w14:textId="7F77C1D6" w:rsidR="0046142F" w:rsidRDefault="0046142F" w:rsidP="0046142F">
      <w:pPr>
        <w:rPr>
          <w:lang w:eastAsia="en-US"/>
        </w:rPr>
      </w:pPr>
      <w:r>
        <w:rPr>
          <w:lang w:eastAsia="en-US"/>
        </w:rPr>
        <w:t>— </w:t>
      </w:r>
      <w:r w:rsidR="003148C9">
        <w:rPr>
          <w:lang w:eastAsia="en-US"/>
        </w:rPr>
        <w:t>Me vendre</w:t>
      </w:r>
      <w:r>
        <w:rPr>
          <w:lang w:eastAsia="en-US"/>
        </w:rPr>
        <w:t xml:space="preserve"> ? </w:t>
      </w:r>
      <w:r w:rsidR="003148C9">
        <w:rPr>
          <w:lang w:eastAsia="en-US"/>
        </w:rPr>
        <w:t xml:space="preserve">répéta </w:t>
      </w:r>
      <w:proofErr w:type="spellStart"/>
      <w:r w:rsidR="003148C9">
        <w:rPr>
          <w:lang w:eastAsia="en-US"/>
        </w:rPr>
        <w:t>Yaume</w:t>
      </w:r>
      <w:proofErr w:type="spellEnd"/>
      <w:r>
        <w:rPr>
          <w:lang w:eastAsia="en-US"/>
        </w:rPr>
        <w:t xml:space="preserve"> ; </w:t>
      </w:r>
      <w:r w:rsidR="006C2AE1">
        <w:rPr>
          <w:lang w:eastAsia="en-US"/>
        </w:rPr>
        <w:t>—</w:t>
      </w:r>
      <w:r>
        <w:rPr>
          <w:lang w:eastAsia="en-US"/>
        </w:rPr>
        <w:t xml:space="preserve"> </w:t>
      </w:r>
      <w:r w:rsidR="003148C9">
        <w:rPr>
          <w:lang w:eastAsia="en-US"/>
        </w:rPr>
        <w:t>censé</w:t>
      </w:r>
      <w:r>
        <w:rPr>
          <w:lang w:eastAsia="en-US"/>
        </w:rPr>
        <w:t xml:space="preserve">… </w:t>
      </w:r>
      <w:r w:rsidR="003148C9">
        <w:rPr>
          <w:lang w:eastAsia="en-US"/>
        </w:rPr>
        <w:t>Vous plaisantez</w:t>
      </w:r>
      <w:r>
        <w:rPr>
          <w:lang w:eastAsia="en-US"/>
        </w:rPr>
        <w:t> ?</w:t>
      </w:r>
    </w:p>
    <w:p w14:paraId="5748C2DC" w14:textId="77777777" w:rsidR="0046142F" w:rsidRDefault="0046142F" w:rsidP="0046142F">
      <w:pPr>
        <w:rPr>
          <w:lang w:eastAsia="en-US"/>
        </w:rPr>
      </w:pPr>
      <w:r>
        <w:rPr>
          <w:lang w:eastAsia="en-US"/>
        </w:rPr>
        <w:t>— </w:t>
      </w:r>
      <w:r w:rsidR="003148C9">
        <w:rPr>
          <w:lang w:eastAsia="en-US"/>
        </w:rPr>
        <w:t>Non</w:t>
      </w:r>
      <w:r>
        <w:rPr>
          <w:lang w:eastAsia="en-US"/>
        </w:rPr>
        <w:t>.</w:t>
      </w:r>
    </w:p>
    <w:p w14:paraId="4426D569" w14:textId="77777777" w:rsidR="0046142F" w:rsidRDefault="0046142F" w:rsidP="0046142F">
      <w:pPr>
        <w:rPr>
          <w:lang w:eastAsia="en-US"/>
        </w:rPr>
      </w:pPr>
      <w:r>
        <w:rPr>
          <w:lang w:eastAsia="en-US"/>
        </w:rPr>
        <w:lastRenderedPageBreak/>
        <w:t>— </w:t>
      </w:r>
      <w:r w:rsidR="003148C9">
        <w:rPr>
          <w:lang w:eastAsia="en-US"/>
        </w:rPr>
        <w:t>Alors</w:t>
      </w:r>
      <w:r>
        <w:rPr>
          <w:lang w:eastAsia="en-US"/>
        </w:rPr>
        <w:t xml:space="preserve">, </w:t>
      </w:r>
      <w:r w:rsidR="003148C9">
        <w:rPr>
          <w:lang w:eastAsia="en-US"/>
        </w:rPr>
        <w:t>v</w:t>
      </w:r>
      <w:r>
        <w:rPr>
          <w:lang w:eastAsia="en-US"/>
        </w:rPr>
        <w:t>’</w:t>
      </w:r>
      <w:r w:rsidR="003148C9">
        <w:rPr>
          <w:lang w:eastAsia="en-US"/>
        </w:rPr>
        <w:t>là qu</w:t>
      </w:r>
      <w:r>
        <w:rPr>
          <w:lang w:eastAsia="en-US"/>
        </w:rPr>
        <w:t>’</w:t>
      </w:r>
      <w:r w:rsidR="003148C9">
        <w:rPr>
          <w:lang w:eastAsia="en-US"/>
        </w:rPr>
        <w:t>est bon</w:t>
      </w:r>
      <w:r>
        <w:rPr>
          <w:lang w:eastAsia="en-US"/>
        </w:rPr>
        <w:t xml:space="preserve">…, </w:t>
      </w:r>
      <w:r w:rsidR="003148C9">
        <w:rPr>
          <w:lang w:eastAsia="en-US"/>
        </w:rPr>
        <w:t>ça se peut</w:t>
      </w:r>
      <w:r>
        <w:rPr>
          <w:lang w:eastAsia="en-US"/>
        </w:rPr>
        <w:t>.</w:t>
      </w:r>
    </w:p>
    <w:p w14:paraId="4AB33BC1"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besoin d</w:t>
      </w:r>
      <w:r>
        <w:rPr>
          <w:lang w:eastAsia="en-US"/>
        </w:rPr>
        <w:t>’</w:t>
      </w:r>
      <w:r w:rsidR="003148C9">
        <w:rPr>
          <w:lang w:eastAsia="en-US"/>
        </w:rPr>
        <w:t>argent</w:t>
      </w:r>
      <w:r>
        <w:rPr>
          <w:lang w:eastAsia="en-US"/>
        </w:rPr>
        <w:t xml:space="preserve">, </w:t>
      </w:r>
      <w:r w:rsidR="003148C9">
        <w:rPr>
          <w:lang w:eastAsia="en-US"/>
        </w:rPr>
        <w:t>reprit Mazurke</w:t>
      </w:r>
      <w:r>
        <w:rPr>
          <w:lang w:eastAsia="en-US"/>
        </w:rPr>
        <w:t xml:space="preserve">, </w:t>
      </w:r>
      <w:r w:rsidR="003148C9">
        <w:rPr>
          <w:lang w:eastAsia="en-US"/>
        </w:rPr>
        <w:t>absolument</w:t>
      </w:r>
      <w:r>
        <w:rPr>
          <w:lang w:eastAsia="en-US"/>
        </w:rPr>
        <w:t xml:space="preserve">… </w:t>
      </w:r>
      <w:r w:rsidR="003148C9">
        <w:rPr>
          <w:lang w:eastAsia="en-US"/>
        </w:rPr>
        <w:t>J</w:t>
      </w:r>
      <w:r>
        <w:rPr>
          <w:lang w:eastAsia="en-US"/>
        </w:rPr>
        <w:t>’</w:t>
      </w:r>
      <w:r w:rsidR="003148C9">
        <w:rPr>
          <w:lang w:eastAsia="en-US"/>
        </w:rPr>
        <w:t>ai bien réfléchi</w:t>
      </w:r>
      <w:r>
        <w:rPr>
          <w:lang w:eastAsia="en-US"/>
        </w:rPr>
        <w:t xml:space="preserve">… </w:t>
      </w:r>
      <w:r w:rsidR="003148C9">
        <w:rPr>
          <w:lang w:eastAsia="en-US"/>
        </w:rPr>
        <w:t>Je n</w:t>
      </w:r>
      <w:r>
        <w:rPr>
          <w:lang w:eastAsia="en-US"/>
        </w:rPr>
        <w:t>’</w:t>
      </w:r>
      <w:r w:rsidR="003148C9">
        <w:rPr>
          <w:lang w:eastAsia="en-US"/>
        </w:rPr>
        <w:t>ai trouvé que ce moyen-là de m</w:t>
      </w:r>
      <w:r>
        <w:rPr>
          <w:lang w:eastAsia="en-US"/>
        </w:rPr>
        <w:t>’</w:t>
      </w:r>
      <w:r w:rsidR="003148C9">
        <w:rPr>
          <w:lang w:eastAsia="en-US"/>
        </w:rPr>
        <w:t>en procurer</w:t>
      </w:r>
      <w:r>
        <w:rPr>
          <w:lang w:eastAsia="en-US"/>
        </w:rPr>
        <w:t xml:space="preserve">… </w:t>
      </w:r>
      <w:r w:rsidR="003148C9">
        <w:rPr>
          <w:lang w:eastAsia="en-US"/>
        </w:rPr>
        <w:t>Tu es bien bâti</w:t>
      </w:r>
      <w:r>
        <w:rPr>
          <w:lang w:eastAsia="en-US"/>
        </w:rPr>
        <w:t>…</w:t>
      </w:r>
    </w:p>
    <w:p w14:paraId="2B574124"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 xml:space="preserve">fit </w:t>
      </w:r>
      <w:proofErr w:type="spellStart"/>
      <w:r w:rsidR="003148C9">
        <w:rPr>
          <w:lang w:eastAsia="en-US"/>
        </w:rPr>
        <w:t>Yaume</w:t>
      </w:r>
      <w:proofErr w:type="spellEnd"/>
      <w:r w:rsidR="003148C9">
        <w:rPr>
          <w:lang w:eastAsia="en-US"/>
        </w:rPr>
        <w:t xml:space="preserve"> avec modestie</w:t>
      </w:r>
      <w:r>
        <w:rPr>
          <w:lang w:eastAsia="en-US"/>
        </w:rPr>
        <w:t xml:space="preserve">, </w:t>
      </w:r>
      <w:r w:rsidR="003148C9">
        <w:rPr>
          <w:lang w:eastAsia="en-US"/>
        </w:rPr>
        <w:t>assez tout de même</w:t>
      </w:r>
      <w:r>
        <w:rPr>
          <w:lang w:eastAsia="en-US"/>
        </w:rPr>
        <w:t xml:space="preserve">, </w:t>
      </w:r>
      <w:r w:rsidR="003148C9">
        <w:rPr>
          <w:lang w:eastAsia="en-US"/>
        </w:rPr>
        <w:t>bien bâti</w:t>
      </w:r>
      <w:r>
        <w:rPr>
          <w:lang w:eastAsia="en-US"/>
        </w:rPr>
        <w:t xml:space="preserve">, </w:t>
      </w:r>
      <w:r w:rsidR="003148C9">
        <w:rPr>
          <w:lang w:eastAsia="en-US"/>
        </w:rPr>
        <w:t>monsieur Philippe</w:t>
      </w:r>
      <w:r>
        <w:rPr>
          <w:lang w:eastAsia="en-US"/>
        </w:rPr>
        <w:t>.</w:t>
      </w:r>
    </w:p>
    <w:p w14:paraId="15BD6C7B" w14:textId="77777777" w:rsidR="0046142F" w:rsidRDefault="0046142F" w:rsidP="0046142F">
      <w:pPr>
        <w:rPr>
          <w:lang w:eastAsia="en-US"/>
        </w:rPr>
      </w:pPr>
      <w:r>
        <w:rPr>
          <w:lang w:eastAsia="en-US"/>
        </w:rPr>
        <w:t>— </w:t>
      </w:r>
      <w:r w:rsidR="003148C9">
        <w:rPr>
          <w:lang w:eastAsia="en-US"/>
        </w:rPr>
        <w:t>Un marchand d</w:t>
      </w:r>
      <w:r>
        <w:rPr>
          <w:lang w:eastAsia="en-US"/>
        </w:rPr>
        <w:t>’</w:t>
      </w:r>
      <w:r w:rsidR="003148C9">
        <w:rPr>
          <w:lang w:eastAsia="en-US"/>
        </w:rPr>
        <w:t>hommes t</w:t>
      </w:r>
      <w:r>
        <w:rPr>
          <w:lang w:eastAsia="en-US"/>
        </w:rPr>
        <w:t>’</w:t>
      </w:r>
      <w:r w:rsidR="003148C9">
        <w:rPr>
          <w:lang w:eastAsia="en-US"/>
        </w:rPr>
        <w:t>achètera quinze cents francs</w:t>
      </w:r>
      <w:r>
        <w:rPr>
          <w:lang w:eastAsia="en-US"/>
        </w:rPr>
        <w:t>.</w:t>
      </w:r>
    </w:p>
    <w:p w14:paraId="12AA9F28" w14:textId="77777777" w:rsidR="0046142F" w:rsidRDefault="0046142F" w:rsidP="0046142F">
      <w:pPr>
        <w:rPr>
          <w:lang w:eastAsia="en-US"/>
        </w:rPr>
      </w:pPr>
      <w:r>
        <w:rPr>
          <w:lang w:eastAsia="en-US"/>
        </w:rPr>
        <w:t>— </w:t>
      </w:r>
      <w:r w:rsidR="003148C9">
        <w:rPr>
          <w:lang w:eastAsia="en-US"/>
        </w:rPr>
        <w:t>Pas l</w:t>
      </w:r>
      <w:r>
        <w:rPr>
          <w:lang w:eastAsia="en-US"/>
        </w:rPr>
        <w:t>’</w:t>
      </w:r>
      <w:r w:rsidR="003148C9">
        <w:rPr>
          <w:lang w:eastAsia="en-US"/>
        </w:rPr>
        <w:t>embarras</w:t>
      </w:r>
      <w:r>
        <w:rPr>
          <w:lang w:eastAsia="en-US"/>
        </w:rPr>
        <w:t> !</w:t>
      </w:r>
    </w:p>
    <w:p w14:paraId="7866D658" w14:textId="77777777" w:rsidR="0046142F" w:rsidRDefault="0046142F" w:rsidP="0046142F">
      <w:pPr>
        <w:rPr>
          <w:lang w:eastAsia="en-US"/>
        </w:rPr>
      </w:pPr>
      <w:r>
        <w:rPr>
          <w:lang w:eastAsia="en-US"/>
        </w:rPr>
        <w:t>— </w:t>
      </w:r>
      <w:r w:rsidR="003148C9">
        <w:rPr>
          <w:lang w:eastAsia="en-US"/>
        </w:rPr>
        <w:t>Je prendrai les quinze cents francs</w:t>
      </w:r>
      <w:r>
        <w:rPr>
          <w:lang w:eastAsia="en-US"/>
        </w:rPr>
        <w:t>…</w:t>
      </w:r>
    </w:p>
    <w:p w14:paraId="726502E8" w14:textId="77777777" w:rsidR="0046142F" w:rsidRDefault="0046142F" w:rsidP="0046142F">
      <w:pPr>
        <w:rPr>
          <w:lang w:eastAsia="en-US"/>
        </w:rPr>
      </w:pPr>
      <w:r>
        <w:rPr>
          <w:lang w:eastAsia="en-US"/>
        </w:rPr>
        <w:t>— </w:t>
      </w:r>
      <w:r w:rsidR="003148C9">
        <w:rPr>
          <w:lang w:eastAsia="en-US"/>
        </w:rPr>
        <w:t>Comme de juste</w:t>
      </w:r>
      <w:r>
        <w:rPr>
          <w:lang w:eastAsia="en-US"/>
        </w:rPr>
        <w:t> !…</w:t>
      </w:r>
    </w:p>
    <w:p w14:paraId="70D67558"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irai au jeu</w:t>
      </w:r>
      <w:r>
        <w:rPr>
          <w:lang w:eastAsia="en-US"/>
        </w:rPr>
        <w:t xml:space="preserve">… </w:t>
      </w:r>
      <w:r w:rsidR="003148C9">
        <w:rPr>
          <w:lang w:eastAsia="en-US"/>
        </w:rPr>
        <w:t>je gagnerai</w:t>
      </w:r>
      <w:r>
        <w:rPr>
          <w:lang w:eastAsia="en-US"/>
        </w:rPr>
        <w:t>…</w:t>
      </w:r>
    </w:p>
    <w:p w14:paraId="0E54587E" w14:textId="77777777" w:rsidR="0046142F" w:rsidRDefault="0046142F" w:rsidP="0046142F">
      <w:pPr>
        <w:rPr>
          <w:lang w:eastAsia="en-US"/>
        </w:rPr>
      </w:pPr>
      <w:r>
        <w:rPr>
          <w:lang w:eastAsia="en-US"/>
        </w:rPr>
        <w:t>— </w:t>
      </w:r>
      <w:proofErr w:type="spellStart"/>
      <w:r w:rsidR="003148C9">
        <w:rPr>
          <w:lang w:eastAsia="en-US"/>
        </w:rPr>
        <w:t>Pardié</w:t>
      </w:r>
      <w:proofErr w:type="spellEnd"/>
      <w:r>
        <w:rPr>
          <w:lang w:eastAsia="en-US"/>
        </w:rPr>
        <w:t xml:space="preserve">. </w:t>
      </w:r>
      <w:r w:rsidR="003148C9">
        <w:rPr>
          <w:lang w:eastAsia="en-US"/>
        </w:rPr>
        <w:t>Oui</w:t>
      </w:r>
      <w:r>
        <w:rPr>
          <w:lang w:eastAsia="en-US"/>
        </w:rPr>
        <w:t> !…</w:t>
      </w:r>
    </w:p>
    <w:p w14:paraId="516EB27A" w14:textId="77777777" w:rsidR="0046142F" w:rsidRDefault="0046142F" w:rsidP="0046142F">
      <w:pPr>
        <w:rPr>
          <w:lang w:eastAsia="en-US"/>
        </w:rPr>
      </w:pPr>
      <w:r>
        <w:rPr>
          <w:lang w:eastAsia="en-US"/>
        </w:rPr>
        <w:t>— </w:t>
      </w:r>
      <w:r w:rsidR="003148C9">
        <w:rPr>
          <w:lang w:eastAsia="en-US"/>
        </w:rPr>
        <w:t>Et je te rachèterai</w:t>
      </w:r>
      <w:r>
        <w:rPr>
          <w:lang w:eastAsia="en-US"/>
        </w:rPr>
        <w:t>.</w:t>
      </w:r>
    </w:p>
    <w:p w14:paraId="0A40E3E6"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dame</w:t>
      </w:r>
      <w:r>
        <w:rPr>
          <w:lang w:eastAsia="en-US"/>
        </w:rPr>
        <w:t xml:space="preserve"> ! </w:t>
      </w:r>
      <w:r w:rsidR="003148C9">
        <w:rPr>
          <w:lang w:eastAsia="en-US"/>
        </w:rPr>
        <w:t>merci</w:t>
      </w:r>
      <w:r>
        <w:rPr>
          <w:lang w:eastAsia="en-US"/>
        </w:rPr>
        <w:t xml:space="preserve">, </w:t>
      </w:r>
      <w:r w:rsidR="003148C9">
        <w:rPr>
          <w:lang w:eastAsia="en-US"/>
        </w:rPr>
        <w:t>par exemple</w:t>
      </w:r>
      <w:r>
        <w:rPr>
          <w:lang w:eastAsia="en-US"/>
        </w:rPr>
        <w:t xml:space="preserve">, </w:t>
      </w:r>
      <w:r w:rsidR="003148C9">
        <w:rPr>
          <w:lang w:eastAsia="en-US"/>
        </w:rPr>
        <w:t>pour cette idée-là</w:t>
      </w:r>
      <w:r>
        <w:rPr>
          <w:lang w:eastAsia="en-US"/>
        </w:rPr>
        <w:t xml:space="preserve">, </w:t>
      </w:r>
      <w:r w:rsidR="003148C9">
        <w:rPr>
          <w:lang w:eastAsia="en-US"/>
        </w:rPr>
        <w:t>monsieur Philippe</w:t>
      </w:r>
      <w:r>
        <w:rPr>
          <w:lang w:eastAsia="en-US"/>
        </w:rPr>
        <w:t> !</w:t>
      </w:r>
    </w:p>
    <w:p w14:paraId="4F4F453B" w14:textId="77777777" w:rsidR="0046142F" w:rsidRDefault="0046142F" w:rsidP="0046142F">
      <w:pPr>
        <w:rPr>
          <w:lang w:eastAsia="en-US"/>
        </w:rPr>
      </w:pPr>
      <w:r>
        <w:rPr>
          <w:lang w:eastAsia="en-US"/>
        </w:rPr>
        <w:t>— </w:t>
      </w:r>
      <w:r w:rsidR="003148C9">
        <w:rPr>
          <w:lang w:eastAsia="en-US"/>
        </w:rPr>
        <w:t>Est-ce dit</w:t>
      </w:r>
      <w:r>
        <w:rPr>
          <w:lang w:eastAsia="en-US"/>
        </w:rPr>
        <w:t> ?</w:t>
      </w:r>
    </w:p>
    <w:p w14:paraId="7010CD3D" w14:textId="77777777" w:rsidR="0046142F" w:rsidRDefault="0046142F" w:rsidP="0046142F">
      <w:pPr>
        <w:rPr>
          <w:lang w:eastAsia="en-US"/>
        </w:rPr>
      </w:pPr>
      <w:r>
        <w:rPr>
          <w:lang w:eastAsia="en-US"/>
        </w:rPr>
        <w:t>— </w:t>
      </w:r>
      <w:r w:rsidR="003148C9">
        <w:rPr>
          <w:lang w:eastAsia="en-US"/>
        </w:rPr>
        <w:t>Censément</w:t>
      </w:r>
      <w:r>
        <w:rPr>
          <w:lang w:eastAsia="en-US"/>
        </w:rPr>
        <w:t xml:space="preserve">, </w:t>
      </w:r>
      <w:r w:rsidR="003148C9">
        <w:rPr>
          <w:lang w:eastAsia="en-US"/>
        </w:rPr>
        <w:t>je crois bien</w:t>
      </w:r>
      <w:r>
        <w:rPr>
          <w:lang w:eastAsia="en-US"/>
        </w:rPr>
        <w:t xml:space="preserve">, </w:t>
      </w:r>
      <w:r w:rsidR="003148C9">
        <w:rPr>
          <w:lang w:eastAsia="en-US"/>
        </w:rPr>
        <w:t>puisque c</w:t>
      </w:r>
      <w:r>
        <w:rPr>
          <w:lang w:eastAsia="en-US"/>
        </w:rPr>
        <w:t>’</w:t>
      </w:r>
      <w:r w:rsidR="003148C9">
        <w:rPr>
          <w:lang w:eastAsia="en-US"/>
        </w:rPr>
        <w:t>est vous qui le dites</w:t>
      </w:r>
      <w:r>
        <w:rPr>
          <w:lang w:eastAsia="en-US"/>
        </w:rPr>
        <w:t xml:space="preserve">… </w:t>
      </w:r>
      <w:r w:rsidR="003148C9">
        <w:rPr>
          <w:lang w:eastAsia="en-US"/>
        </w:rPr>
        <w:t>allons</w:t>
      </w:r>
      <w:r>
        <w:rPr>
          <w:lang w:eastAsia="en-US"/>
        </w:rPr>
        <w:t xml:space="preserve">, </w:t>
      </w:r>
      <w:r w:rsidR="003148C9">
        <w:rPr>
          <w:lang w:eastAsia="en-US"/>
        </w:rPr>
        <w:t>en avant deux</w:t>
      </w:r>
      <w:r>
        <w:rPr>
          <w:lang w:eastAsia="en-US"/>
        </w:rPr>
        <w:t> !</w:t>
      </w:r>
    </w:p>
    <w:p w14:paraId="0FBAB08F" w14:textId="77777777" w:rsidR="0046142F" w:rsidRDefault="003148C9" w:rsidP="0046142F">
      <w:pPr>
        <w:rPr>
          <w:lang w:eastAsia="en-US"/>
        </w:rPr>
      </w:pPr>
      <w:r>
        <w:rPr>
          <w:lang w:eastAsia="en-US"/>
        </w:rPr>
        <w:t>Il flanqua son chapeau de livrée sur l</w:t>
      </w:r>
      <w:r w:rsidR="0046142F">
        <w:rPr>
          <w:lang w:eastAsia="en-US"/>
        </w:rPr>
        <w:t>’</w:t>
      </w:r>
      <w:r>
        <w:rPr>
          <w:lang w:eastAsia="en-US"/>
        </w:rPr>
        <w:t>oreille et partit comme un déterminé</w:t>
      </w:r>
      <w:r w:rsidR="0046142F">
        <w:rPr>
          <w:lang w:eastAsia="en-US"/>
        </w:rPr>
        <w:t>.</w:t>
      </w:r>
    </w:p>
    <w:p w14:paraId="038044B3" w14:textId="77777777" w:rsidR="0046142F" w:rsidRDefault="003148C9" w:rsidP="0046142F">
      <w:pPr>
        <w:rPr>
          <w:lang w:eastAsia="en-US"/>
        </w:rPr>
      </w:pPr>
      <w:r>
        <w:rPr>
          <w:lang w:eastAsia="en-US"/>
        </w:rPr>
        <w:t>Mais avant de franchir le seuil</w:t>
      </w:r>
      <w:r w:rsidR="0046142F">
        <w:rPr>
          <w:lang w:eastAsia="en-US"/>
        </w:rPr>
        <w:t xml:space="preserve">, </w:t>
      </w:r>
      <w:r>
        <w:rPr>
          <w:lang w:eastAsia="en-US"/>
        </w:rPr>
        <w:t>il se ravisa</w:t>
      </w:r>
      <w:r w:rsidR="0046142F">
        <w:rPr>
          <w:lang w:eastAsia="en-US"/>
        </w:rPr>
        <w:t> :</w:t>
      </w:r>
    </w:p>
    <w:p w14:paraId="0229F0FB" w14:textId="77777777" w:rsidR="0046142F" w:rsidRDefault="0046142F" w:rsidP="0046142F">
      <w:pPr>
        <w:rPr>
          <w:lang w:eastAsia="en-US"/>
        </w:rPr>
      </w:pPr>
      <w:r>
        <w:rPr>
          <w:lang w:eastAsia="en-US"/>
        </w:rPr>
        <w:t>— </w:t>
      </w:r>
      <w:r w:rsidR="003148C9">
        <w:rPr>
          <w:lang w:eastAsia="en-US"/>
        </w:rPr>
        <w:t>Censé</w:t>
      </w:r>
      <w:r>
        <w:rPr>
          <w:lang w:eastAsia="en-US"/>
        </w:rPr>
        <w:t xml:space="preserve">, </w:t>
      </w:r>
      <w:r w:rsidR="003148C9">
        <w:rPr>
          <w:lang w:eastAsia="en-US"/>
        </w:rPr>
        <w:t>dit-il</w:t>
      </w:r>
      <w:r>
        <w:rPr>
          <w:lang w:eastAsia="en-US"/>
        </w:rPr>
        <w:t xml:space="preserve">, </w:t>
      </w:r>
      <w:r w:rsidR="003148C9">
        <w:rPr>
          <w:lang w:eastAsia="en-US"/>
        </w:rPr>
        <w:t>y a pourtant une chose</w:t>
      </w:r>
      <w:r>
        <w:rPr>
          <w:lang w:eastAsia="en-US"/>
        </w:rPr>
        <w:t xml:space="preserve">… </w:t>
      </w:r>
      <w:r w:rsidR="003148C9">
        <w:rPr>
          <w:lang w:eastAsia="en-US"/>
        </w:rPr>
        <w:t>j</w:t>
      </w:r>
      <w:r>
        <w:rPr>
          <w:lang w:eastAsia="en-US"/>
        </w:rPr>
        <w:t>’</w:t>
      </w:r>
      <w:r w:rsidR="003148C9">
        <w:rPr>
          <w:lang w:eastAsia="en-US"/>
        </w:rPr>
        <w:t xml:space="preserve">ai écrit au </w:t>
      </w:r>
      <w:proofErr w:type="spellStart"/>
      <w:r w:rsidR="003148C9">
        <w:rPr>
          <w:lang w:eastAsia="en-US"/>
        </w:rPr>
        <w:t>louchard</w:t>
      </w:r>
      <w:proofErr w:type="spellEnd"/>
      <w:r>
        <w:rPr>
          <w:lang w:eastAsia="en-US"/>
        </w:rPr>
        <w:t>.</w:t>
      </w:r>
    </w:p>
    <w:p w14:paraId="2F19D1AC" w14:textId="5722790A" w:rsidR="0046142F" w:rsidRDefault="0046142F" w:rsidP="0046142F">
      <w:pPr>
        <w:rPr>
          <w:lang w:eastAsia="en-US"/>
        </w:rPr>
      </w:pPr>
      <w:r>
        <w:rPr>
          <w:lang w:eastAsia="en-US"/>
        </w:rPr>
        <w:lastRenderedPageBreak/>
        <w:t>— </w:t>
      </w:r>
      <w:r w:rsidR="003148C9">
        <w:rPr>
          <w:lang w:eastAsia="en-US"/>
        </w:rPr>
        <w:t xml:space="preserve">À </w:t>
      </w:r>
      <w:r>
        <w:rPr>
          <w:lang w:eastAsia="en-US"/>
        </w:rPr>
        <w:t>M. </w:t>
      </w:r>
      <w:r w:rsidR="003148C9">
        <w:rPr>
          <w:lang w:eastAsia="en-US"/>
        </w:rPr>
        <w:t>Baptiste</w:t>
      </w:r>
      <w:r>
        <w:rPr>
          <w:lang w:eastAsia="en-US"/>
        </w:rPr>
        <w:t xml:space="preserve">, </w:t>
      </w:r>
      <w:r w:rsidR="003148C9">
        <w:rPr>
          <w:lang w:eastAsia="en-US"/>
        </w:rPr>
        <w:t>toi</w:t>
      </w:r>
      <w:r>
        <w:rPr>
          <w:lang w:eastAsia="en-US"/>
        </w:rPr>
        <w:t> !</w:t>
      </w:r>
    </w:p>
    <w:p w14:paraId="2A6E3D9D"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pour une chose que j</w:t>
      </w:r>
      <w:r>
        <w:rPr>
          <w:lang w:eastAsia="en-US"/>
        </w:rPr>
        <w:t>’</w:t>
      </w:r>
      <w:r w:rsidR="003148C9">
        <w:rPr>
          <w:lang w:eastAsia="en-US"/>
        </w:rPr>
        <w:t>ambitionnais d</w:t>
      </w:r>
      <w:r>
        <w:rPr>
          <w:lang w:eastAsia="en-US"/>
        </w:rPr>
        <w:t>’</w:t>
      </w:r>
      <w:r w:rsidR="003148C9">
        <w:rPr>
          <w:lang w:eastAsia="en-US"/>
        </w:rPr>
        <w:t>être fixé dessus</w:t>
      </w:r>
      <w:r>
        <w:rPr>
          <w:lang w:eastAsia="en-US"/>
        </w:rPr>
        <w:t xml:space="preserve">… </w:t>
      </w:r>
      <w:r w:rsidR="003148C9">
        <w:rPr>
          <w:lang w:eastAsia="en-US"/>
        </w:rPr>
        <w:t xml:space="preserve">si le </w:t>
      </w:r>
      <w:proofErr w:type="spellStart"/>
      <w:r w:rsidR="003148C9">
        <w:rPr>
          <w:lang w:eastAsia="en-US"/>
        </w:rPr>
        <w:t>louchard</w:t>
      </w:r>
      <w:proofErr w:type="spellEnd"/>
      <w:r w:rsidR="003148C9">
        <w:rPr>
          <w:lang w:eastAsia="en-US"/>
        </w:rPr>
        <w:t xml:space="preserve"> me répond</w:t>
      </w:r>
      <w:r>
        <w:rPr>
          <w:lang w:eastAsia="en-US"/>
        </w:rPr>
        <w:t xml:space="preserve">, </w:t>
      </w:r>
      <w:r w:rsidR="003148C9">
        <w:rPr>
          <w:lang w:eastAsia="en-US"/>
        </w:rPr>
        <w:t>vous m</w:t>
      </w:r>
      <w:r>
        <w:rPr>
          <w:lang w:eastAsia="en-US"/>
        </w:rPr>
        <w:t>’</w:t>
      </w:r>
      <w:r w:rsidR="003148C9">
        <w:rPr>
          <w:lang w:eastAsia="en-US"/>
        </w:rPr>
        <w:t>enverrez la lettre au régiment</w:t>
      </w:r>
      <w:r>
        <w:rPr>
          <w:lang w:eastAsia="en-US"/>
        </w:rPr>
        <w:t xml:space="preserve">, </w:t>
      </w:r>
      <w:r w:rsidR="003148C9">
        <w:rPr>
          <w:lang w:eastAsia="en-US"/>
        </w:rPr>
        <w:t>pas vrai</w:t>
      </w:r>
      <w:r>
        <w:rPr>
          <w:lang w:eastAsia="en-US"/>
        </w:rPr>
        <w:t> ?</w:t>
      </w:r>
    </w:p>
    <w:p w14:paraId="13928FAE" w14:textId="77777777" w:rsidR="0046142F" w:rsidRDefault="0046142F" w:rsidP="0046142F">
      <w:pPr>
        <w:rPr>
          <w:lang w:eastAsia="en-US"/>
        </w:rPr>
      </w:pPr>
      <w:r>
        <w:rPr>
          <w:lang w:eastAsia="en-US"/>
        </w:rPr>
        <w:t>— </w:t>
      </w:r>
      <w:r w:rsidR="003148C9">
        <w:rPr>
          <w:lang w:eastAsia="en-US"/>
        </w:rPr>
        <w:t>Je te le promets</w:t>
      </w:r>
      <w:r>
        <w:rPr>
          <w:lang w:eastAsia="en-US"/>
        </w:rPr>
        <w:t xml:space="preserve">, </w:t>
      </w:r>
      <w:r w:rsidR="003148C9">
        <w:rPr>
          <w:lang w:eastAsia="en-US"/>
        </w:rPr>
        <w:t>répondit Mazurke en riant</w:t>
      </w:r>
      <w:r>
        <w:rPr>
          <w:lang w:eastAsia="en-US"/>
        </w:rPr>
        <w:t>.</w:t>
      </w:r>
    </w:p>
    <w:p w14:paraId="7E267102" w14:textId="77777777" w:rsidR="0046142F" w:rsidRDefault="0046142F" w:rsidP="0046142F">
      <w:pPr>
        <w:rPr>
          <w:lang w:eastAsia="en-US"/>
        </w:rPr>
      </w:pPr>
      <w:r>
        <w:rPr>
          <w:lang w:eastAsia="en-US"/>
        </w:rPr>
        <w:t>— </w:t>
      </w:r>
      <w:r w:rsidR="003148C9">
        <w:rPr>
          <w:lang w:eastAsia="en-US"/>
        </w:rPr>
        <w:t>Comme ça</w:t>
      </w:r>
      <w:r>
        <w:rPr>
          <w:lang w:eastAsia="en-US"/>
        </w:rPr>
        <w:t xml:space="preserve">, </w:t>
      </w:r>
      <w:r w:rsidR="003148C9">
        <w:rPr>
          <w:lang w:eastAsia="en-US"/>
        </w:rPr>
        <w:t>je saurai enfin ce que c</w:t>
      </w:r>
      <w:r>
        <w:rPr>
          <w:lang w:eastAsia="en-US"/>
        </w:rPr>
        <w:t>’</w:t>
      </w:r>
      <w:r w:rsidR="003148C9">
        <w:rPr>
          <w:lang w:eastAsia="en-US"/>
        </w:rPr>
        <w:t>est</w:t>
      </w:r>
      <w:r>
        <w:rPr>
          <w:lang w:eastAsia="en-US"/>
        </w:rPr>
        <w:t xml:space="preserve"> ! </w:t>
      </w:r>
      <w:r w:rsidR="003148C9">
        <w:rPr>
          <w:lang w:eastAsia="en-US"/>
        </w:rPr>
        <w:t>À présent</w:t>
      </w:r>
      <w:r>
        <w:rPr>
          <w:lang w:eastAsia="en-US"/>
        </w:rPr>
        <w:t xml:space="preserve"> : </w:t>
      </w:r>
      <w:r w:rsidR="003148C9">
        <w:rPr>
          <w:lang w:eastAsia="en-US"/>
        </w:rPr>
        <w:t>peloton</w:t>
      </w:r>
      <w:r>
        <w:rPr>
          <w:lang w:eastAsia="en-US"/>
        </w:rPr>
        <w:t xml:space="preserve"> ! </w:t>
      </w:r>
      <w:r w:rsidR="003148C9">
        <w:rPr>
          <w:lang w:eastAsia="en-US"/>
        </w:rPr>
        <w:t>pas accéléré</w:t>
      </w:r>
      <w:r>
        <w:rPr>
          <w:lang w:eastAsia="en-US"/>
        </w:rPr>
        <w:t xml:space="preserve"> (</w:t>
      </w:r>
      <w:r w:rsidR="003148C9">
        <w:rPr>
          <w:lang w:eastAsia="en-US"/>
        </w:rPr>
        <w:t>comme l</w:t>
      </w:r>
      <w:r>
        <w:rPr>
          <w:lang w:eastAsia="en-US"/>
        </w:rPr>
        <w:t>’</w:t>
      </w:r>
      <w:r w:rsidR="003148C9">
        <w:rPr>
          <w:lang w:eastAsia="en-US"/>
        </w:rPr>
        <w:t>on dit</w:t>
      </w:r>
      <w:r>
        <w:rPr>
          <w:lang w:eastAsia="en-US"/>
        </w:rPr>
        <w:t xml:space="preserve">) </w:t>
      </w:r>
      <w:proofErr w:type="spellStart"/>
      <w:r w:rsidR="003148C9">
        <w:rPr>
          <w:lang w:eastAsia="en-US"/>
        </w:rPr>
        <w:t>arrrche</w:t>
      </w:r>
      <w:proofErr w:type="spellEnd"/>
      <w:r>
        <w:rPr>
          <w:lang w:eastAsia="en-US"/>
        </w:rPr>
        <w:t> !…</w:t>
      </w:r>
    </w:p>
    <w:p w14:paraId="5E15A179" w14:textId="789EC632" w:rsidR="003148C9" w:rsidRDefault="003148C9" w:rsidP="0046142F">
      <w:pPr>
        <w:pStyle w:val="Titre2"/>
        <w:rPr>
          <w:lang w:eastAsia="en-US"/>
        </w:rPr>
      </w:pPr>
      <w:bookmarkStart w:id="98" w:name="_Toc233868088"/>
      <w:bookmarkStart w:id="99" w:name="_Toc202196782"/>
      <w:r>
        <w:rPr>
          <w:lang w:eastAsia="en-US"/>
        </w:rPr>
        <w:lastRenderedPageBreak/>
        <w:t>LA LAITIÈRE ET LE POT AU LAIT</w:t>
      </w:r>
      <w:bookmarkEnd w:id="98"/>
      <w:bookmarkEnd w:id="99"/>
      <w:r>
        <w:rPr>
          <w:lang w:eastAsia="en-US"/>
        </w:rPr>
        <w:br/>
      </w:r>
    </w:p>
    <w:p w14:paraId="0883A148" w14:textId="05A748B3" w:rsidR="0046142F" w:rsidRDefault="003148C9" w:rsidP="0046142F">
      <w:pPr>
        <w:rPr>
          <w:lang w:eastAsia="en-US"/>
        </w:rPr>
      </w:pPr>
      <w:r>
        <w:t>Rue Saint-Nicodème</w:t>
      </w:r>
      <w:r w:rsidR="0046142F">
        <w:t xml:space="preserve">, </w:t>
      </w:r>
      <w:r>
        <w:t>328</w:t>
      </w:r>
      <w:r w:rsidR="0046142F">
        <w:t xml:space="preserve">, </w:t>
      </w:r>
      <w:r w:rsidR="006C2AE1">
        <w:t>—</w:t>
      </w:r>
      <w:r w:rsidR="0046142F">
        <w:t xml:space="preserve"> </w:t>
      </w:r>
      <w:r>
        <w:rPr>
          <w:i/>
          <w:iCs/>
        </w:rPr>
        <w:t>deux de plus cela fait 330</w:t>
      </w:r>
      <w:r w:rsidR="0046142F">
        <w:rPr>
          <w:lang w:eastAsia="en-US"/>
        </w:rPr>
        <w:t xml:space="preserve"> ; </w:t>
      </w:r>
      <w:r w:rsidR="006C2AE1">
        <w:rPr>
          <w:lang w:eastAsia="en-US"/>
        </w:rPr>
        <w:t>—</w:t>
      </w:r>
      <w:r w:rsidR="0046142F">
        <w:rPr>
          <w:lang w:eastAsia="en-US"/>
        </w:rPr>
        <w:t xml:space="preserve"> </w:t>
      </w:r>
      <w:r>
        <w:rPr>
          <w:lang w:eastAsia="en-US"/>
        </w:rPr>
        <w:t>il y a une maison illustrée de plusieurs tableaux</w:t>
      </w:r>
      <w:r w:rsidR="0046142F">
        <w:rPr>
          <w:lang w:eastAsia="en-US"/>
        </w:rPr>
        <w:t>.</w:t>
      </w:r>
    </w:p>
    <w:p w14:paraId="6AF92FF4" w14:textId="008BA945" w:rsidR="0046142F" w:rsidRDefault="003148C9" w:rsidP="0046142F">
      <w:pPr>
        <w:rPr>
          <w:lang w:eastAsia="en-US"/>
        </w:rPr>
      </w:pPr>
      <w:r>
        <w:rPr>
          <w:lang w:eastAsia="en-US"/>
        </w:rPr>
        <w:t>Le premier étage est occupé par une sage-femme</w:t>
      </w:r>
      <w:r w:rsidR="0046142F">
        <w:rPr>
          <w:lang w:eastAsia="en-US"/>
        </w:rPr>
        <w:t xml:space="preserve">, </w:t>
      </w:r>
      <w:r>
        <w:rPr>
          <w:lang w:eastAsia="en-US"/>
        </w:rPr>
        <w:t>reçue par la Faculté de Paris</w:t>
      </w:r>
      <w:r w:rsidR="0046142F">
        <w:rPr>
          <w:lang w:eastAsia="en-US"/>
        </w:rPr>
        <w:t xml:space="preserve">, </w:t>
      </w:r>
      <w:r>
        <w:rPr>
          <w:lang w:eastAsia="en-US"/>
        </w:rPr>
        <w:t>et élève de madame Commandeur</w:t>
      </w:r>
      <w:r w:rsidR="0046142F">
        <w:rPr>
          <w:lang w:eastAsia="en-US"/>
        </w:rPr>
        <w:t xml:space="preserve">. </w:t>
      </w:r>
      <w:r>
        <w:rPr>
          <w:lang w:eastAsia="en-US"/>
        </w:rPr>
        <w:t>Cette sage-femme prend des pensionnaires à des prix bien modérés</w:t>
      </w:r>
      <w:r w:rsidR="0046142F">
        <w:rPr>
          <w:lang w:eastAsia="en-US"/>
        </w:rPr>
        <w:t xml:space="preserve">. </w:t>
      </w:r>
      <w:r w:rsidR="006C2AE1">
        <w:rPr>
          <w:lang w:eastAsia="en-US"/>
        </w:rPr>
        <w:t>—</w:t>
      </w:r>
      <w:r w:rsidR="0046142F">
        <w:rPr>
          <w:lang w:eastAsia="en-US"/>
        </w:rPr>
        <w:t xml:space="preserve"> </w:t>
      </w:r>
      <w:r>
        <w:rPr>
          <w:lang w:eastAsia="en-US"/>
        </w:rPr>
        <w:t>Son tabl</w:t>
      </w:r>
      <w:r>
        <w:t>eau représente un enfant dans un carré de choux</w:t>
      </w:r>
      <w:r w:rsidR="0046142F">
        <w:rPr>
          <w:lang w:eastAsia="en-US"/>
        </w:rPr>
        <w:t>.</w:t>
      </w:r>
    </w:p>
    <w:p w14:paraId="5B078852" w14:textId="77777777" w:rsidR="0046142F" w:rsidRDefault="003148C9" w:rsidP="0046142F">
      <w:pPr>
        <w:rPr>
          <w:lang w:eastAsia="en-US"/>
        </w:rPr>
      </w:pPr>
      <w:r>
        <w:rPr>
          <w:lang w:eastAsia="en-US"/>
        </w:rPr>
        <w:t>Au second étage madame de Saint-Roch</w:t>
      </w:r>
      <w:r w:rsidR="0046142F">
        <w:rPr>
          <w:lang w:eastAsia="en-US"/>
        </w:rPr>
        <w:t xml:space="preserve">, </w:t>
      </w:r>
      <w:r>
        <w:rPr>
          <w:lang w:eastAsia="en-US"/>
        </w:rPr>
        <w:t>surnommée madame Confiance</w:t>
      </w:r>
      <w:r w:rsidR="0046142F">
        <w:rPr>
          <w:lang w:eastAsia="en-US"/>
        </w:rPr>
        <w:t xml:space="preserve">, </w:t>
      </w:r>
      <w:r>
        <w:rPr>
          <w:lang w:eastAsia="en-US"/>
        </w:rPr>
        <w:t>connue par trente ans de succès</w:t>
      </w:r>
      <w:r w:rsidR="0046142F">
        <w:rPr>
          <w:lang w:eastAsia="en-US"/>
        </w:rPr>
        <w:t xml:space="preserve">, </w:t>
      </w:r>
      <w:r>
        <w:rPr>
          <w:lang w:eastAsia="en-US"/>
        </w:rPr>
        <w:t>rapproche les deux sexes au moyen d</w:t>
      </w:r>
      <w:r w:rsidR="0046142F">
        <w:rPr>
          <w:lang w:eastAsia="en-US"/>
        </w:rPr>
        <w:t>’</w:t>
      </w:r>
      <w:r>
        <w:rPr>
          <w:lang w:eastAsia="en-US"/>
        </w:rPr>
        <w:t>une publicité bien entendue</w:t>
      </w:r>
      <w:r w:rsidR="0046142F">
        <w:rPr>
          <w:lang w:eastAsia="en-US"/>
        </w:rPr>
        <w:t xml:space="preserve">, </w:t>
      </w:r>
      <w:r>
        <w:rPr>
          <w:lang w:eastAsia="en-US"/>
        </w:rPr>
        <w:t>et serre</w:t>
      </w:r>
      <w:r w:rsidR="0046142F">
        <w:rPr>
          <w:lang w:eastAsia="en-US"/>
        </w:rPr>
        <w:t xml:space="preserve">, </w:t>
      </w:r>
      <w:r>
        <w:rPr>
          <w:lang w:eastAsia="en-US"/>
        </w:rPr>
        <w:t>à prix fixe</w:t>
      </w:r>
      <w:r w:rsidR="0046142F">
        <w:rPr>
          <w:lang w:eastAsia="en-US"/>
        </w:rPr>
        <w:t xml:space="preserve">, </w:t>
      </w:r>
      <w:r>
        <w:rPr>
          <w:lang w:eastAsia="en-US"/>
        </w:rPr>
        <w:t>les doux liens du m</w:t>
      </w:r>
      <w:r>
        <w:t>ariage</w:t>
      </w:r>
      <w:r w:rsidR="0046142F">
        <w:rPr>
          <w:lang w:eastAsia="en-US"/>
        </w:rPr>
        <w:t xml:space="preserve">. </w:t>
      </w:r>
      <w:r>
        <w:rPr>
          <w:lang w:eastAsia="en-US"/>
        </w:rPr>
        <w:t xml:space="preserve">Son tableau est une miniature mythologique qui montre aux yeux un </w:t>
      </w:r>
      <w:r>
        <w:rPr>
          <w:i/>
          <w:iCs/>
        </w:rPr>
        <w:t>dieu d</w:t>
      </w:r>
      <w:r w:rsidR="0046142F">
        <w:rPr>
          <w:i/>
          <w:iCs/>
        </w:rPr>
        <w:t>’</w:t>
      </w:r>
      <w:r>
        <w:rPr>
          <w:i/>
          <w:iCs/>
        </w:rPr>
        <w:t>Hymen</w:t>
      </w:r>
      <w:r>
        <w:rPr>
          <w:lang w:eastAsia="en-US"/>
        </w:rPr>
        <w:t xml:space="preserve"> couleur de chair sur un fond bleu</w:t>
      </w:r>
      <w:r w:rsidR="0046142F">
        <w:rPr>
          <w:lang w:eastAsia="en-US"/>
        </w:rPr>
        <w:t>.</w:t>
      </w:r>
    </w:p>
    <w:p w14:paraId="32A744AC" w14:textId="7315922B" w:rsidR="0046142F" w:rsidRDefault="003148C9" w:rsidP="0046142F">
      <w:pPr>
        <w:rPr>
          <w:i/>
          <w:iCs/>
          <w:lang w:eastAsia="en-US"/>
        </w:rPr>
      </w:pPr>
      <w:r>
        <w:rPr>
          <w:lang w:eastAsia="en-US"/>
        </w:rPr>
        <w:t>Au troisième étage</w:t>
      </w:r>
      <w:r w:rsidR="0046142F">
        <w:rPr>
          <w:lang w:eastAsia="en-US"/>
        </w:rPr>
        <w:t xml:space="preserve">, </w:t>
      </w:r>
      <w:r>
        <w:rPr>
          <w:lang w:eastAsia="en-US"/>
        </w:rPr>
        <w:t>deux tableaux</w:t>
      </w:r>
      <w:r w:rsidR="0046142F">
        <w:rPr>
          <w:lang w:eastAsia="en-US"/>
        </w:rPr>
        <w:t xml:space="preserve"> : </w:t>
      </w:r>
      <w:r>
        <w:rPr>
          <w:lang w:eastAsia="en-US"/>
        </w:rPr>
        <w:t>l</w:t>
      </w:r>
      <w:r w:rsidR="0046142F">
        <w:rPr>
          <w:lang w:eastAsia="en-US"/>
        </w:rPr>
        <w:t>’</w:t>
      </w:r>
      <w:r>
        <w:rPr>
          <w:lang w:eastAsia="en-US"/>
        </w:rPr>
        <w:t>un vous offre l</w:t>
      </w:r>
      <w:r w:rsidR="0046142F">
        <w:rPr>
          <w:lang w:eastAsia="en-US"/>
        </w:rPr>
        <w:t>’</w:t>
      </w:r>
      <w:r>
        <w:rPr>
          <w:lang w:eastAsia="en-US"/>
        </w:rPr>
        <w:t>image d</w:t>
      </w:r>
      <w:r w:rsidR="0046142F">
        <w:rPr>
          <w:lang w:eastAsia="en-US"/>
        </w:rPr>
        <w:t>’</w:t>
      </w:r>
      <w:r>
        <w:rPr>
          <w:lang w:eastAsia="en-US"/>
        </w:rPr>
        <w:t>un soldat français aux prises avec plusieurs Arabes et leurs coursiers</w:t>
      </w:r>
      <w:r w:rsidR="0046142F">
        <w:rPr>
          <w:lang w:eastAsia="en-US"/>
        </w:rPr>
        <w:t xml:space="preserve"> : </w:t>
      </w:r>
      <w:r>
        <w:rPr>
          <w:i/>
          <w:iCs/>
          <w:lang w:eastAsia="en-US"/>
        </w:rPr>
        <w:t>On demande un remplaçant</w:t>
      </w:r>
      <w:r w:rsidR="0046142F">
        <w:rPr>
          <w:lang w:eastAsia="en-US"/>
        </w:rPr>
        <w:t> ! M. </w:t>
      </w:r>
      <w:r>
        <w:rPr>
          <w:lang w:eastAsia="en-US"/>
        </w:rPr>
        <w:t>Berthelot</w:t>
      </w:r>
      <w:r w:rsidR="0046142F">
        <w:rPr>
          <w:lang w:eastAsia="en-US"/>
        </w:rPr>
        <w:t xml:space="preserve">, </w:t>
      </w:r>
      <w:r>
        <w:rPr>
          <w:lang w:eastAsia="en-US"/>
        </w:rPr>
        <w:t>agent de recrutement</w:t>
      </w:r>
      <w:r w:rsidR="0046142F">
        <w:rPr>
          <w:lang w:eastAsia="en-US"/>
        </w:rPr>
        <w:t xml:space="preserve">. </w:t>
      </w:r>
      <w:r w:rsidR="006C2AE1">
        <w:rPr>
          <w:lang w:eastAsia="en-US"/>
        </w:rPr>
        <w:t>—</w:t>
      </w:r>
      <w:r w:rsidR="0046142F">
        <w:rPr>
          <w:lang w:eastAsia="en-US"/>
        </w:rPr>
        <w:t xml:space="preserve"> </w:t>
      </w:r>
      <w:r>
        <w:rPr>
          <w:lang w:eastAsia="en-US"/>
        </w:rPr>
        <w:t>L</w:t>
      </w:r>
      <w:r w:rsidR="0046142F">
        <w:rPr>
          <w:lang w:eastAsia="en-US"/>
        </w:rPr>
        <w:t>’</w:t>
      </w:r>
      <w:r>
        <w:rPr>
          <w:lang w:eastAsia="en-US"/>
        </w:rPr>
        <w:t>autre étale à vos regards un paysage</w:t>
      </w:r>
      <w:r w:rsidR="0046142F">
        <w:rPr>
          <w:lang w:eastAsia="en-US"/>
        </w:rPr>
        <w:t xml:space="preserve">, </w:t>
      </w:r>
      <w:r>
        <w:rPr>
          <w:lang w:eastAsia="en-US"/>
        </w:rPr>
        <w:t>traversé par une route qui monte en perspective et à outrance</w:t>
      </w:r>
      <w:r w:rsidR="0046142F">
        <w:rPr>
          <w:lang w:eastAsia="en-US"/>
        </w:rPr>
        <w:t xml:space="preserve">. </w:t>
      </w:r>
      <w:r>
        <w:rPr>
          <w:lang w:eastAsia="en-US"/>
        </w:rPr>
        <w:t>Sur cette route chemine une colossale voiture au dos de laquelle est écrit</w:t>
      </w:r>
      <w:r w:rsidR="0046142F">
        <w:rPr>
          <w:lang w:eastAsia="en-US"/>
        </w:rPr>
        <w:t xml:space="preserve"> : </w:t>
      </w:r>
      <w:proofErr w:type="spellStart"/>
      <w:r w:rsidR="006B583A" w:rsidRPr="006B583A">
        <w:rPr>
          <w:i/>
          <w:iCs/>
          <w:lang w:eastAsia="en-US"/>
        </w:rPr>
        <w:t>Berthelleminot</w:t>
      </w:r>
      <w:proofErr w:type="spellEnd"/>
      <w:r w:rsidR="0046142F">
        <w:rPr>
          <w:i/>
          <w:iCs/>
          <w:lang w:eastAsia="en-US"/>
        </w:rPr>
        <w:t xml:space="preserve">, </w:t>
      </w:r>
      <w:r>
        <w:rPr>
          <w:i/>
          <w:iCs/>
          <w:lang w:eastAsia="en-US"/>
        </w:rPr>
        <w:t>déménagements pour Paris et la campagne</w:t>
      </w:r>
      <w:r w:rsidR="0046142F">
        <w:rPr>
          <w:i/>
          <w:iCs/>
          <w:lang w:eastAsia="en-US"/>
        </w:rPr>
        <w:t>.</w:t>
      </w:r>
    </w:p>
    <w:p w14:paraId="329D837F" w14:textId="77777777" w:rsidR="0046142F" w:rsidRDefault="003148C9" w:rsidP="0046142F">
      <w:pPr>
        <w:rPr>
          <w:lang w:eastAsia="en-US"/>
        </w:rPr>
      </w:pPr>
      <w:r>
        <w:rPr>
          <w:lang w:eastAsia="en-US"/>
        </w:rPr>
        <w:t xml:space="preserve">Quant à </w:t>
      </w:r>
      <w:proofErr w:type="spellStart"/>
      <w:r>
        <w:rPr>
          <w:lang w:eastAsia="en-US"/>
        </w:rPr>
        <w:t>Berthelleminot</w:t>
      </w:r>
      <w:proofErr w:type="spellEnd"/>
      <w:r w:rsidR="0046142F">
        <w:rPr>
          <w:lang w:eastAsia="en-US"/>
        </w:rPr>
        <w:t xml:space="preserve">, </w:t>
      </w:r>
      <w:r>
        <w:rPr>
          <w:lang w:eastAsia="en-US"/>
        </w:rPr>
        <w:t>il demeure aux environs de la Bourse</w:t>
      </w:r>
      <w:r w:rsidR="0046142F">
        <w:rPr>
          <w:lang w:eastAsia="en-US"/>
        </w:rPr>
        <w:t xml:space="preserve">, </w:t>
      </w:r>
      <w:r>
        <w:rPr>
          <w:lang w:eastAsia="en-US"/>
        </w:rPr>
        <w:t xml:space="preserve">au siège de la compagnie </w:t>
      </w:r>
      <w:r>
        <w:rPr>
          <w:i/>
          <w:iCs/>
          <w:lang w:eastAsia="en-US"/>
        </w:rPr>
        <w:t>le Pactole</w:t>
      </w:r>
      <w:r w:rsidR="0046142F">
        <w:rPr>
          <w:lang w:eastAsia="en-US"/>
        </w:rPr>
        <w:t xml:space="preserve">, </w:t>
      </w:r>
      <w:r>
        <w:rPr>
          <w:lang w:eastAsia="en-US"/>
        </w:rPr>
        <w:t>exploitation des gisements aurifères de la Californie</w:t>
      </w:r>
      <w:r w:rsidR="0046142F">
        <w:rPr>
          <w:lang w:eastAsia="en-US"/>
        </w:rPr>
        <w:t>. (</w:t>
      </w:r>
      <w:r>
        <w:rPr>
          <w:lang w:eastAsia="en-US"/>
        </w:rPr>
        <w:t xml:space="preserve">Actions de 2 </w:t>
      </w:r>
      <w:proofErr w:type="spellStart"/>
      <w:r>
        <w:rPr>
          <w:lang w:eastAsia="en-US"/>
        </w:rPr>
        <w:t>fr</w:t>
      </w:r>
      <w:r w:rsidR="0046142F">
        <w:rPr>
          <w:lang w:eastAsia="en-US"/>
        </w:rPr>
        <w:t>.</w:t>
      </w:r>
      <w:proofErr w:type="spellEnd"/>
      <w:r w:rsidR="0046142F">
        <w:rPr>
          <w:lang w:eastAsia="en-US"/>
        </w:rPr>
        <w:t xml:space="preserve"> </w:t>
      </w:r>
      <w:r>
        <w:rPr>
          <w:lang w:eastAsia="en-US"/>
        </w:rPr>
        <w:t>50 c</w:t>
      </w:r>
      <w:r w:rsidR="0046142F">
        <w:rPr>
          <w:lang w:eastAsia="en-US"/>
        </w:rPr>
        <w:t xml:space="preserve">., </w:t>
      </w:r>
      <w:r>
        <w:rPr>
          <w:lang w:eastAsia="en-US"/>
        </w:rPr>
        <w:t>divisées par coupons de dix so</w:t>
      </w:r>
      <w:r>
        <w:t>us</w:t>
      </w:r>
      <w:r w:rsidR="0046142F">
        <w:rPr>
          <w:lang w:eastAsia="en-US"/>
        </w:rPr>
        <w:t>.).</w:t>
      </w:r>
    </w:p>
    <w:p w14:paraId="17B79CA6" w14:textId="346BE687" w:rsidR="0046142F" w:rsidRDefault="003148C9" w:rsidP="0046142F">
      <w:pPr>
        <w:rPr>
          <w:lang w:eastAsia="en-US"/>
        </w:rPr>
      </w:pPr>
      <w:r>
        <w:rPr>
          <w:lang w:eastAsia="en-US"/>
        </w:rPr>
        <w:lastRenderedPageBreak/>
        <w:t>C</w:t>
      </w:r>
      <w:r w:rsidR="0046142F">
        <w:rPr>
          <w:lang w:eastAsia="en-US"/>
        </w:rPr>
        <w:t>’</w:t>
      </w:r>
      <w:r>
        <w:rPr>
          <w:lang w:eastAsia="en-US"/>
        </w:rPr>
        <w:t xml:space="preserve">est </w:t>
      </w:r>
      <w:proofErr w:type="spellStart"/>
      <w:r w:rsidR="006B583A" w:rsidRPr="006B583A">
        <w:rPr>
          <w:lang w:eastAsia="en-US"/>
        </w:rPr>
        <w:t>Berthelleminot</w:t>
      </w:r>
      <w:proofErr w:type="spellEnd"/>
      <w:r>
        <w:rPr>
          <w:lang w:eastAsia="en-US"/>
        </w:rPr>
        <w:t xml:space="preserve"> qui a inventé la fameuse formule</w:t>
      </w:r>
      <w:r w:rsidR="0046142F">
        <w:rPr>
          <w:lang w:eastAsia="en-US"/>
        </w:rPr>
        <w:t> : « </w:t>
      </w:r>
      <w:r>
        <w:rPr>
          <w:lang w:eastAsia="en-US"/>
        </w:rPr>
        <w:t>328</w:t>
      </w:r>
      <w:r w:rsidR="0046142F">
        <w:rPr>
          <w:lang w:eastAsia="en-US"/>
        </w:rPr>
        <w:t xml:space="preserve">, </w:t>
      </w:r>
      <w:r>
        <w:rPr>
          <w:lang w:eastAsia="en-US"/>
        </w:rPr>
        <w:t>deux de plus cela fait 330</w:t>
      </w:r>
      <w:r w:rsidR="0046142F">
        <w:rPr>
          <w:lang w:eastAsia="en-US"/>
        </w:rPr>
        <w:t>. »</w:t>
      </w:r>
      <w:r>
        <w:rPr>
          <w:lang w:eastAsia="en-US"/>
        </w:rPr>
        <w:t xml:space="preserve"> Une semblable idée suffit à la gloire d</w:t>
      </w:r>
      <w:r w:rsidR="0046142F">
        <w:rPr>
          <w:lang w:eastAsia="en-US"/>
        </w:rPr>
        <w:t>’</w:t>
      </w:r>
      <w:r>
        <w:rPr>
          <w:lang w:eastAsia="en-US"/>
        </w:rPr>
        <w:t>un homme</w:t>
      </w:r>
      <w:r w:rsidR="0046142F">
        <w:rPr>
          <w:lang w:eastAsia="en-US"/>
        </w:rPr>
        <w:t xml:space="preserve">. </w:t>
      </w:r>
      <w:r>
        <w:rPr>
          <w:lang w:eastAsia="en-US"/>
        </w:rPr>
        <w:t>C</w:t>
      </w:r>
      <w:r w:rsidR="0046142F">
        <w:rPr>
          <w:lang w:eastAsia="en-US"/>
        </w:rPr>
        <w:t>’</w:t>
      </w:r>
      <w:r>
        <w:rPr>
          <w:lang w:eastAsia="en-US"/>
        </w:rPr>
        <w:t>est plus simple</w:t>
      </w:r>
      <w:r w:rsidR="0046142F">
        <w:rPr>
          <w:lang w:eastAsia="en-US"/>
        </w:rPr>
        <w:t xml:space="preserve">, </w:t>
      </w:r>
      <w:r>
        <w:rPr>
          <w:lang w:eastAsia="en-US"/>
        </w:rPr>
        <w:t>plus fort</w:t>
      </w:r>
      <w:r w:rsidR="0046142F">
        <w:rPr>
          <w:lang w:eastAsia="en-US"/>
        </w:rPr>
        <w:t xml:space="preserve">, </w:t>
      </w:r>
      <w:r>
        <w:rPr>
          <w:lang w:eastAsia="en-US"/>
        </w:rPr>
        <w:t xml:space="preserve">plus naïvement sublime que </w:t>
      </w:r>
      <w:r w:rsidR="0046142F">
        <w:rPr>
          <w:lang w:eastAsia="en-US"/>
        </w:rPr>
        <w:t>« </w:t>
      </w:r>
      <w:r>
        <w:rPr>
          <w:lang w:eastAsia="en-US"/>
        </w:rPr>
        <w:t>Prodige de la chimie</w:t>
      </w:r>
      <w:r w:rsidR="0046142F">
        <w:rPr>
          <w:lang w:eastAsia="en-US"/>
        </w:rPr>
        <w:t> ! »</w:t>
      </w:r>
      <w:r>
        <w:rPr>
          <w:lang w:eastAsia="en-US"/>
        </w:rPr>
        <w:t xml:space="preserve"> C</w:t>
      </w:r>
      <w:r w:rsidR="0046142F">
        <w:rPr>
          <w:lang w:eastAsia="en-US"/>
        </w:rPr>
        <w:t>’</w:t>
      </w:r>
      <w:r>
        <w:rPr>
          <w:lang w:eastAsia="en-US"/>
        </w:rPr>
        <w:t xml:space="preserve">est comparable à </w:t>
      </w:r>
      <w:r w:rsidR="0046142F">
        <w:rPr>
          <w:lang w:eastAsia="en-US"/>
        </w:rPr>
        <w:t>« </w:t>
      </w:r>
      <w:r>
        <w:rPr>
          <w:lang w:eastAsia="en-US"/>
        </w:rPr>
        <w:t>plu</w:t>
      </w:r>
      <w:r>
        <w:t>s de filasse</w:t>
      </w:r>
      <w:r w:rsidR="0046142F">
        <w:rPr>
          <w:lang w:eastAsia="en-US"/>
        </w:rPr>
        <w:t> ! »</w:t>
      </w:r>
    </w:p>
    <w:p w14:paraId="75E05CDE" w14:textId="2657B3B5" w:rsidR="0046142F" w:rsidRDefault="0046142F" w:rsidP="0046142F">
      <w:pPr>
        <w:rPr>
          <w:lang w:eastAsia="en-US"/>
        </w:rPr>
      </w:pPr>
      <w:r>
        <w:rPr>
          <w:lang w:eastAsia="en-US"/>
        </w:rPr>
        <w:t>M. </w:t>
      </w:r>
      <w:proofErr w:type="spellStart"/>
      <w:r w:rsidR="003148C9">
        <w:rPr>
          <w:lang w:eastAsia="en-US"/>
        </w:rPr>
        <w:t>Berthelleminot</w:t>
      </w:r>
      <w:proofErr w:type="spellEnd"/>
      <w:r w:rsidR="003148C9">
        <w:rPr>
          <w:lang w:eastAsia="en-US"/>
        </w:rPr>
        <w:t xml:space="preserve"> de </w:t>
      </w:r>
      <w:proofErr w:type="spellStart"/>
      <w:r w:rsidR="003148C9">
        <w:rPr>
          <w:lang w:eastAsia="en-US"/>
        </w:rPr>
        <w:t>Beaurepas</w:t>
      </w:r>
      <w:proofErr w:type="spellEnd"/>
      <w:r>
        <w:rPr>
          <w:lang w:eastAsia="en-US"/>
        </w:rPr>
        <w:t xml:space="preserve">, </w:t>
      </w:r>
      <w:r w:rsidR="003148C9">
        <w:rPr>
          <w:lang w:eastAsia="en-US"/>
        </w:rPr>
        <w:t>cet industriel</w:t>
      </w:r>
      <w:r>
        <w:rPr>
          <w:lang w:eastAsia="en-US"/>
        </w:rPr>
        <w:t xml:space="preserve">, </w:t>
      </w:r>
      <w:r w:rsidR="003148C9">
        <w:rPr>
          <w:lang w:eastAsia="en-US"/>
        </w:rPr>
        <w:t>triple comme Hécate</w:t>
      </w:r>
      <w:r>
        <w:rPr>
          <w:lang w:eastAsia="en-US"/>
        </w:rPr>
        <w:t xml:space="preserve">, </w:t>
      </w:r>
      <w:r w:rsidR="003148C9">
        <w:rPr>
          <w:lang w:eastAsia="en-US"/>
        </w:rPr>
        <w:t>ce chevalier de l</w:t>
      </w:r>
      <w:r>
        <w:rPr>
          <w:lang w:eastAsia="en-US"/>
        </w:rPr>
        <w:t>’</w:t>
      </w:r>
      <w:r w:rsidR="003148C9">
        <w:rPr>
          <w:lang w:eastAsia="en-US"/>
        </w:rPr>
        <w:t>Aigle jaune de Souabe</w:t>
      </w:r>
      <w:r>
        <w:rPr>
          <w:lang w:eastAsia="en-US"/>
        </w:rPr>
        <w:t xml:space="preserve">, </w:t>
      </w:r>
      <w:r w:rsidR="003148C9">
        <w:rPr>
          <w:lang w:eastAsia="en-US"/>
        </w:rPr>
        <w:t xml:space="preserve">était en tête à tête avec </w:t>
      </w:r>
      <w:proofErr w:type="spellStart"/>
      <w:r w:rsidR="003148C9">
        <w:rPr>
          <w:lang w:eastAsia="en-US"/>
        </w:rPr>
        <w:t>Lasthénie</w:t>
      </w:r>
      <w:proofErr w:type="spellEnd"/>
      <w:r w:rsidR="003148C9">
        <w:rPr>
          <w:lang w:eastAsia="en-US"/>
        </w:rPr>
        <w:t xml:space="preserve"> Ragon</w:t>
      </w:r>
      <w:r>
        <w:rPr>
          <w:lang w:eastAsia="en-US"/>
        </w:rPr>
        <w:t xml:space="preserve">, </w:t>
      </w:r>
      <w:r w:rsidR="003148C9">
        <w:rPr>
          <w:lang w:eastAsia="en-US"/>
        </w:rPr>
        <w:t>devenue madame de Saint-Roch</w:t>
      </w:r>
      <w:r>
        <w:rPr>
          <w:lang w:eastAsia="en-US"/>
        </w:rPr>
        <w:t xml:space="preserve">. </w:t>
      </w:r>
      <w:r w:rsidR="003148C9">
        <w:rPr>
          <w:lang w:eastAsia="en-US"/>
        </w:rPr>
        <w:t>Ces deux modèles de tendresse et de constance délibéraient sur la question de savoir s</w:t>
      </w:r>
      <w:r>
        <w:rPr>
          <w:lang w:eastAsia="en-US"/>
        </w:rPr>
        <w:t>’</w:t>
      </w:r>
      <w:r w:rsidR="003148C9">
        <w:rPr>
          <w:lang w:eastAsia="en-US"/>
        </w:rPr>
        <w:t>il n</w:t>
      </w:r>
      <w:r>
        <w:rPr>
          <w:lang w:eastAsia="en-US"/>
        </w:rPr>
        <w:t>’</w:t>
      </w:r>
      <w:r w:rsidR="003148C9">
        <w:rPr>
          <w:lang w:eastAsia="en-US"/>
        </w:rPr>
        <w:t>était pas opportun de faire peindre un quatrième tableau</w:t>
      </w:r>
      <w:r>
        <w:rPr>
          <w:lang w:eastAsia="en-US"/>
        </w:rPr>
        <w:t xml:space="preserve">, </w:t>
      </w:r>
      <w:r w:rsidR="003148C9">
        <w:rPr>
          <w:lang w:eastAsia="en-US"/>
        </w:rPr>
        <w:t>allégorisant le placement des cuisinières</w:t>
      </w:r>
      <w:r>
        <w:rPr>
          <w:lang w:eastAsia="en-US"/>
        </w:rPr>
        <w:t xml:space="preserve">. </w:t>
      </w:r>
      <w:r w:rsidR="003148C9">
        <w:rPr>
          <w:lang w:eastAsia="en-US"/>
        </w:rPr>
        <w:t>C</w:t>
      </w:r>
      <w:r>
        <w:rPr>
          <w:lang w:eastAsia="en-US"/>
        </w:rPr>
        <w:t>’</w:t>
      </w:r>
      <w:r w:rsidR="003148C9">
        <w:rPr>
          <w:lang w:eastAsia="en-US"/>
        </w:rPr>
        <w:t>est là un métier honorable et lucratif</w:t>
      </w:r>
      <w:r>
        <w:rPr>
          <w:lang w:eastAsia="en-US"/>
        </w:rPr>
        <w:t xml:space="preserve">. </w:t>
      </w:r>
      <w:r w:rsidR="003148C9">
        <w:rPr>
          <w:lang w:eastAsia="en-US"/>
        </w:rPr>
        <w:t>Madame de Saint-Roch pouvait y employer les heures que lui laissaient ses labeurs matrimoniaux</w:t>
      </w:r>
      <w:r>
        <w:rPr>
          <w:lang w:eastAsia="en-US"/>
        </w:rPr>
        <w:t>.</w:t>
      </w:r>
    </w:p>
    <w:p w14:paraId="2E0BAE3D" w14:textId="77777777" w:rsidR="0046142F" w:rsidRDefault="0046142F" w:rsidP="0046142F">
      <w:pPr>
        <w:rPr>
          <w:i/>
          <w:iCs/>
          <w:lang w:eastAsia="en-US"/>
        </w:rPr>
      </w:pPr>
      <w:r>
        <w:rPr>
          <w:lang w:eastAsia="en-US"/>
        </w:rPr>
        <w:t>— </w:t>
      </w:r>
      <w:r w:rsidR="003148C9">
        <w:rPr>
          <w:lang w:eastAsia="en-US"/>
        </w:rPr>
        <w:t>Ma bonne amie</w:t>
      </w:r>
      <w:r>
        <w:rPr>
          <w:lang w:eastAsia="en-US"/>
        </w:rPr>
        <w:t xml:space="preserve">, </w:t>
      </w:r>
      <w:r w:rsidR="003148C9">
        <w:rPr>
          <w:lang w:eastAsia="en-US"/>
        </w:rPr>
        <w:t xml:space="preserve">lui disait le sage </w:t>
      </w:r>
      <w:proofErr w:type="spellStart"/>
      <w:r w:rsidR="003148C9">
        <w:rPr>
          <w:lang w:eastAsia="en-US"/>
        </w:rPr>
        <w:t>Berthelleminot</w:t>
      </w:r>
      <w:proofErr w:type="spellEnd"/>
      <w:r>
        <w:rPr>
          <w:lang w:eastAsia="en-US"/>
        </w:rPr>
        <w:t xml:space="preserve">, </w:t>
      </w:r>
      <w:r w:rsidR="003148C9">
        <w:rPr>
          <w:lang w:eastAsia="en-US"/>
        </w:rPr>
        <w:t>tu ne placeras personne</w:t>
      </w:r>
      <w:r>
        <w:rPr>
          <w:lang w:eastAsia="en-US"/>
        </w:rPr>
        <w:t xml:space="preserve">, </w:t>
      </w:r>
      <w:r w:rsidR="003148C9">
        <w:rPr>
          <w:lang w:eastAsia="en-US"/>
        </w:rPr>
        <w:t>de même que tu ne maries âme qui vive</w:t>
      </w:r>
      <w:r>
        <w:rPr>
          <w:lang w:eastAsia="en-US"/>
        </w:rPr>
        <w:t xml:space="preserve">, </w:t>
      </w:r>
      <w:r w:rsidR="003148C9">
        <w:rPr>
          <w:lang w:eastAsia="en-US"/>
        </w:rPr>
        <w:t>malgré tes trente ans de succès</w:t>
      </w:r>
      <w:r>
        <w:rPr>
          <w:lang w:eastAsia="en-US"/>
        </w:rPr>
        <w:t xml:space="preserve">… </w:t>
      </w:r>
      <w:r w:rsidR="003148C9">
        <w:rPr>
          <w:lang w:eastAsia="en-US"/>
        </w:rPr>
        <w:t xml:space="preserve">mais tu auras un registre et tu feras </w:t>
      </w:r>
      <w:r w:rsidR="003148C9">
        <w:rPr>
          <w:i/>
          <w:iCs/>
          <w:lang w:eastAsia="en-US"/>
        </w:rPr>
        <w:t>déposer</w:t>
      </w:r>
      <w:r>
        <w:rPr>
          <w:i/>
          <w:iCs/>
          <w:lang w:eastAsia="en-US"/>
        </w:rPr>
        <w:t>.</w:t>
      </w:r>
    </w:p>
    <w:p w14:paraId="4A0747B8" w14:textId="3CC8BBF4" w:rsidR="0046142F" w:rsidRDefault="0046142F" w:rsidP="0046142F">
      <w:pPr>
        <w:rPr>
          <w:lang w:eastAsia="en-US"/>
        </w:rPr>
      </w:pPr>
      <w:r>
        <w:rPr>
          <w:lang w:eastAsia="en-US"/>
        </w:rPr>
        <w:t>— </w:t>
      </w:r>
      <w:r w:rsidR="003148C9">
        <w:rPr>
          <w:lang w:eastAsia="en-US"/>
        </w:rPr>
        <w:t>Tu es mon guide et mon mentor</w:t>
      </w:r>
      <w:r>
        <w:rPr>
          <w:lang w:eastAsia="en-US"/>
        </w:rPr>
        <w:t xml:space="preserve">, </w:t>
      </w:r>
      <w:r w:rsidR="003148C9">
        <w:rPr>
          <w:lang w:eastAsia="en-US"/>
        </w:rPr>
        <w:t>Arist</w:t>
      </w:r>
      <w:r w:rsidR="003148C9">
        <w:t>ide</w:t>
      </w:r>
      <w:r>
        <w:rPr>
          <w:lang w:eastAsia="en-US"/>
        </w:rPr>
        <w:t xml:space="preserve">, </w:t>
      </w:r>
      <w:r w:rsidR="003148C9">
        <w:rPr>
          <w:lang w:eastAsia="en-US"/>
        </w:rPr>
        <w:t xml:space="preserve">répondait </w:t>
      </w:r>
      <w:proofErr w:type="spellStart"/>
      <w:r w:rsidR="003148C9">
        <w:rPr>
          <w:lang w:eastAsia="en-US"/>
        </w:rPr>
        <w:t>Lasthénie</w:t>
      </w:r>
      <w:proofErr w:type="spellEnd"/>
      <w:r>
        <w:rPr>
          <w:lang w:eastAsia="en-US"/>
        </w:rPr>
        <w:t xml:space="preserve">. </w:t>
      </w:r>
      <w:r w:rsidR="006C2AE1">
        <w:rPr>
          <w:lang w:eastAsia="en-US"/>
        </w:rPr>
        <w:t>—</w:t>
      </w:r>
      <w:r>
        <w:rPr>
          <w:lang w:eastAsia="en-US"/>
        </w:rPr>
        <w:t xml:space="preserve"> </w:t>
      </w:r>
      <w:r w:rsidR="003148C9">
        <w:rPr>
          <w:lang w:eastAsia="en-US"/>
        </w:rPr>
        <w:t>Il faut que le ciel soit injuste</w:t>
      </w:r>
      <w:r>
        <w:rPr>
          <w:lang w:eastAsia="en-US"/>
        </w:rPr>
        <w:t xml:space="preserve">, </w:t>
      </w:r>
      <w:r w:rsidR="003148C9">
        <w:rPr>
          <w:lang w:eastAsia="en-US"/>
        </w:rPr>
        <w:t>puisque tu n</w:t>
      </w:r>
      <w:r>
        <w:rPr>
          <w:lang w:eastAsia="en-US"/>
        </w:rPr>
        <w:t>’</w:t>
      </w:r>
      <w:r w:rsidR="003148C9">
        <w:rPr>
          <w:lang w:eastAsia="en-US"/>
        </w:rPr>
        <w:t>es pas encore millionnaire</w:t>
      </w:r>
      <w:r>
        <w:rPr>
          <w:lang w:eastAsia="en-US"/>
        </w:rPr>
        <w:t>.</w:t>
      </w:r>
    </w:p>
    <w:p w14:paraId="74390120" w14:textId="77777777" w:rsidR="0046142F" w:rsidRDefault="003148C9" w:rsidP="0046142F">
      <w:pPr>
        <w:rPr>
          <w:lang w:eastAsia="en-US"/>
        </w:rPr>
      </w:pPr>
      <w:proofErr w:type="spellStart"/>
      <w:r>
        <w:rPr>
          <w:lang w:eastAsia="en-US"/>
        </w:rPr>
        <w:t>Berthelleminot</w:t>
      </w:r>
      <w:proofErr w:type="spellEnd"/>
      <w:r>
        <w:rPr>
          <w:lang w:eastAsia="en-US"/>
        </w:rPr>
        <w:t xml:space="preserve"> eut un sourire orgueilleux</w:t>
      </w:r>
      <w:r w:rsidR="0046142F">
        <w:rPr>
          <w:lang w:eastAsia="en-US"/>
        </w:rPr>
        <w:t>.</w:t>
      </w:r>
    </w:p>
    <w:p w14:paraId="2B2CF437" w14:textId="4355EB66" w:rsidR="0046142F" w:rsidRDefault="0046142F" w:rsidP="0046142F">
      <w:pPr>
        <w:rPr>
          <w:lang w:eastAsia="en-US"/>
        </w:rPr>
      </w:pPr>
      <w:r>
        <w:rPr>
          <w:lang w:eastAsia="en-US"/>
        </w:rPr>
        <w:t>— </w:t>
      </w:r>
      <w:r w:rsidR="003148C9">
        <w:rPr>
          <w:lang w:eastAsia="en-US"/>
        </w:rPr>
        <w:t xml:space="preserve">Hé </w:t>
      </w:r>
      <w:proofErr w:type="spellStart"/>
      <w:r w:rsidR="003148C9">
        <w:rPr>
          <w:lang w:eastAsia="en-US"/>
        </w:rPr>
        <w:t>hé</w:t>
      </w:r>
      <w:proofErr w:type="spellEnd"/>
      <w:r>
        <w:rPr>
          <w:lang w:eastAsia="en-US"/>
        </w:rPr>
        <w:t xml:space="preserve"> ! </w:t>
      </w:r>
      <w:r w:rsidR="003148C9">
        <w:rPr>
          <w:lang w:eastAsia="en-US"/>
        </w:rPr>
        <w:t>fit-il</w:t>
      </w:r>
      <w:r>
        <w:rPr>
          <w:lang w:eastAsia="en-US"/>
        </w:rPr>
        <w:t xml:space="preserve">, </w:t>
      </w:r>
      <w:r w:rsidR="006C2AE1">
        <w:rPr>
          <w:lang w:eastAsia="en-US"/>
        </w:rPr>
        <w:t>—</w:t>
      </w:r>
      <w:r>
        <w:rPr>
          <w:lang w:eastAsia="en-US"/>
        </w:rPr>
        <w:t xml:space="preserve"> </w:t>
      </w:r>
      <w:r w:rsidR="003148C9">
        <w:rPr>
          <w:lang w:eastAsia="en-US"/>
        </w:rPr>
        <w:t xml:space="preserve">hé </w:t>
      </w:r>
      <w:proofErr w:type="spellStart"/>
      <w:r w:rsidR="003148C9">
        <w:rPr>
          <w:lang w:eastAsia="en-US"/>
        </w:rPr>
        <w:t>hé</w:t>
      </w:r>
      <w:proofErr w:type="spellEnd"/>
      <w:r w:rsidR="003148C9">
        <w:rPr>
          <w:lang w:eastAsia="en-US"/>
        </w:rPr>
        <w:t xml:space="preserve"> </w:t>
      </w:r>
      <w:proofErr w:type="spellStart"/>
      <w:r w:rsidR="003148C9">
        <w:rPr>
          <w:lang w:eastAsia="en-US"/>
        </w:rPr>
        <w:t>hé</w:t>
      </w:r>
      <w:proofErr w:type="spellEnd"/>
      <w:r>
        <w:rPr>
          <w:lang w:eastAsia="en-US"/>
        </w:rPr>
        <w:t xml:space="preserve"> ! </w:t>
      </w:r>
      <w:r w:rsidR="003148C9">
        <w:rPr>
          <w:lang w:eastAsia="en-US"/>
        </w:rPr>
        <w:t>cela viendra</w:t>
      </w:r>
      <w:r>
        <w:rPr>
          <w:lang w:eastAsia="en-US"/>
        </w:rPr>
        <w:t xml:space="preserve">, </w:t>
      </w:r>
      <w:r w:rsidR="003148C9">
        <w:rPr>
          <w:lang w:eastAsia="en-US"/>
        </w:rPr>
        <w:t>Bibite</w:t>
      </w:r>
      <w:r>
        <w:rPr>
          <w:lang w:eastAsia="en-US"/>
        </w:rPr>
        <w:t xml:space="preserve">, </w:t>
      </w:r>
      <w:r w:rsidR="003148C9">
        <w:rPr>
          <w:lang w:eastAsia="en-US"/>
        </w:rPr>
        <w:t>cela viendra</w:t>
      </w:r>
      <w:r>
        <w:rPr>
          <w:lang w:eastAsia="en-US"/>
        </w:rPr>
        <w:t xml:space="preserve">… </w:t>
      </w:r>
      <w:r w:rsidR="003148C9">
        <w:rPr>
          <w:lang w:eastAsia="en-US"/>
        </w:rPr>
        <w:t>et après tout</w:t>
      </w:r>
      <w:r>
        <w:rPr>
          <w:lang w:eastAsia="en-US"/>
        </w:rPr>
        <w:t xml:space="preserve">, </w:t>
      </w:r>
      <w:r w:rsidR="003148C9">
        <w:rPr>
          <w:lang w:eastAsia="en-US"/>
        </w:rPr>
        <w:t>quand on n</w:t>
      </w:r>
      <w:r>
        <w:rPr>
          <w:lang w:eastAsia="en-US"/>
        </w:rPr>
        <w:t>’</w:t>
      </w:r>
      <w:r w:rsidR="003148C9">
        <w:rPr>
          <w:lang w:eastAsia="en-US"/>
        </w:rPr>
        <w:t>a jamais subi une seule condamnation correctionnelle</w:t>
      </w:r>
      <w:r>
        <w:rPr>
          <w:lang w:eastAsia="en-US"/>
        </w:rPr>
        <w:t xml:space="preserve">, </w:t>
      </w:r>
      <w:r w:rsidR="003148C9">
        <w:rPr>
          <w:lang w:eastAsia="en-US"/>
        </w:rPr>
        <w:t>on n</w:t>
      </w:r>
      <w:r>
        <w:rPr>
          <w:lang w:eastAsia="en-US"/>
        </w:rPr>
        <w:t>’</w:t>
      </w:r>
      <w:r w:rsidR="003148C9">
        <w:rPr>
          <w:lang w:eastAsia="en-US"/>
        </w:rPr>
        <w:t>a pas à se plaindre de l</w:t>
      </w:r>
      <w:r>
        <w:rPr>
          <w:lang w:eastAsia="en-US"/>
        </w:rPr>
        <w:t>’</w:t>
      </w:r>
      <w:r w:rsidR="003148C9">
        <w:rPr>
          <w:lang w:eastAsia="en-US"/>
        </w:rPr>
        <w:t>Être suprême</w:t>
      </w:r>
      <w:r>
        <w:rPr>
          <w:lang w:eastAsia="en-US"/>
        </w:rPr>
        <w:t>.</w:t>
      </w:r>
    </w:p>
    <w:p w14:paraId="3196082B" w14:textId="41CA127D" w:rsidR="0046142F" w:rsidRDefault="0046142F" w:rsidP="0046142F">
      <w:pPr>
        <w:rPr>
          <w:lang w:eastAsia="en-US"/>
        </w:rPr>
      </w:pPr>
      <w:r>
        <w:rPr>
          <w:lang w:eastAsia="en-US"/>
        </w:rPr>
        <w:t>— </w:t>
      </w:r>
      <w:r w:rsidR="003148C9">
        <w:rPr>
          <w:lang w:eastAsia="en-US"/>
        </w:rPr>
        <w:t>Les temps deviendront moins durs</w:t>
      </w:r>
      <w:r>
        <w:rPr>
          <w:lang w:eastAsia="en-US"/>
        </w:rPr>
        <w:t xml:space="preserve">, </w:t>
      </w:r>
      <w:r w:rsidR="003148C9">
        <w:rPr>
          <w:lang w:eastAsia="en-US"/>
        </w:rPr>
        <w:t xml:space="preserve">dit </w:t>
      </w:r>
      <w:proofErr w:type="spellStart"/>
      <w:r w:rsidR="003148C9">
        <w:rPr>
          <w:lang w:eastAsia="en-US"/>
        </w:rPr>
        <w:t>Lasthénie</w:t>
      </w:r>
      <w:proofErr w:type="spellEnd"/>
      <w:r>
        <w:rPr>
          <w:lang w:eastAsia="en-US"/>
        </w:rPr>
        <w:t xml:space="preserve"> ; </w:t>
      </w:r>
      <w:r w:rsidR="006C2AE1">
        <w:rPr>
          <w:lang w:eastAsia="en-US"/>
        </w:rPr>
        <w:t>—</w:t>
      </w:r>
      <w:r>
        <w:rPr>
          <w:lang w:eastAsia="en-US"/>
        </w:rPr>
        <w:t xml:space="preserve"> </w:t>
      </w:r>
      <w:r w:rsidR="003148C9">
        <w:rPr>
          <w:lang w:eastAsia="en-US"/>
        </w:rPr>
        <w:t>que je fasse seulement un pauvre mariage</w:t>
      </w:r>
      <w:r>
        <w:rPr>
          <w:lang w:eastAsia="en-US"/>
        </w:rPr>
        <w:t xml:space="preserve">, </w:t>
      </w:r>
      <w:r w:rsidR="003148C9">
        <w:rPr>
          <w:lang w:eastAsia="en-US"/>
        </w:rPr>
        <w:t xml:space="preserve">ils viendront tous à la queue </w:t>
      </w:r>
      <w:proofErr w:type="spellStart"/>
      <w:r w:rsidR="003148C9">
        <w:rPr>
          <w:lang w:eastAsia="en-US"/>
        </w:rPr>
        <w:t>leuleu</w:t>
      </w:r>
      <w:proofErr w:type="spellEnd"/>
      <w:r>
        <w:rPr>
          <w:lang w:eastAsia="en-US"/>
        </w:rPr>
        <w:t>…</w:t>
      </w:r>
    </w:p>
    <w:p w14:paraId="745C7C8F" w14:textId="77777777" w:rsidR="0046142F" w:rsidRDefault="0046142F" w:rsidP="0046142F">
      <w:pPr>
        <w:rPr>
          <w:lang w:eastAsia="en-US"/>
        </w:rPr>
      </w:pPr>
      <w:r>
        <w:rPr>
          <w:lang w:eastAsia="en-US"/>
        </w:rPr>
        <w:lastRenderedPageBreak/>
        <w:t>— </w:t>
      </w:r>
      <w:r w:rsidR="003148C9">
        <w:rPr>
          <w:lang w:eastAsia="en-US"/>
        </w:rPr>
        <w:t>Ton bureau ne pourra plus les contenir</w:t>
      </w:r>
      <w:r>
        <w:rPr>
          <w:lang w:eastAsia="en-US"/>
        </w:rPr>
        <w:t> !</w:t>
      </w:r>
    </w:p>
    <w:p w14:paraId="3B3FF9D9"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évident</w:t>
      </w:r>
      <w:r>
        <w:rPr>
          <w:lang w:eastAsia="en-US"/>
        </w:rPr>
        <w:t xml:space="preserve">… </w:t>
      </w:r>
      <w:r w:rsidR="003148C9">
        <w:rPr>
          <w:lang w:eastAsia="en-US"/>
        </w:rPr>
        <w:t>Il n</w:t>
      </w:r>
      <w:r>
        <w:rPr>
          <w:lang w:eastAsia="en-US"/>
        </w:rPr>
        <w:t>’</w:t>
      </w:r>
      <w:r w:rsidR="003148C9">
        <w:rPr>
          <w:lang w:eastAsia="en-US"/>
        </w:rPr>
        <w:t>y a que le premier mariage qui coûte</w:t>
      </w:r>
      <w:r>
        <w:rPr>
          <w:lang w:eastAsia="en-US"/>
        </w:rPr>
        <w:t> !</w:t>
      </w:r>
    </w:p>
    <w:p w14:paraId="3A7D837F" w14:textId="67808FDF" w:rsidR="0046142F" w:rsidRDefault="0046142F" w:rsidP="0046142F">
      <w:pPr>
        <w:rPr>
          <w:lang w:eastAsia="en-US"/>
        </w:rPr>
      </w:pPr>
      <w:r>
        <w:rPr>
          <w:lang w:eastAsia="en-US"/>
        </w:rPr>
        <w:t>— </w:t>
      </w:r>
      <w:r w:rsidR="003148C9">
        <w:rPr>
          <w:lang w:eastAsia="en-US"/>
        </w:rPr>
        <w:t>Et puis</w:t>
      </w:r>
      <w:r>
        <w:rPr>
          <w:lang w:eastAsia="en-US"/>
        </w:rPr>
        <w:t xml:space="preserve">, </w:t>
      </w:r>
      <w:r w:rsidR="003148C9">
        <w:rPr>
          <w:lang w:eastAsia="en-US"/>
        </w:rPr>
        <w:t xml:space="preserve">reprit </w:t>
      </w:r>
      <w:proofErr w:type="spellStart"/>
      <w:r w:rsidR="003148C9">
        <w:rPr>
          <w:lang w:eastAsia="en-US"/>
        </w:rPr>
        <w:t>Berthelleminot</w:t>
      </w:r>
      <w:proofErr w:type="spellEnd"/>
      <w:r>
        <w:rPr>
          <w:lang w:eastAsia="en-US"/>
        </w:rPr>
        <w:t xml:space="preserve">, </w:t>
      </w:r>
      <w:r w:rsidR="003148C9">
        <w:rPr>
          <w:lang w:eastAsia="en-US"/>
        </w:rPr>
        <w:t>dont le sourire était décidément gaillard</w:t>
      </w:r>
      <w:r>
        <w:rPr>
          <w:lang w:eastAsia="en-US"/>
        </w:rPr>
        <w:t xml:space="preserve">, </w:t>
      </w:r>
      <w:r w:rsidR="006C2AE1">
        <w:rPr>
          <w:lang w:eastAsia="en-US"/>
        </w:rPr>
        <w:t>—</w:t>
      </w:r>
      <w:r>
        <w:rPr>
          <w:lang w:eastAsia="en-US"/>
        </w:rPr>
        <w:t xml:space="preserve"> </w:t>
      </w:r>
      <w:r w:rsidR="003148C9">
        <w:rPr>
          <w:lang w:eastAsia="en-US"/>
        </w:rPr>
        <w:t>si je ne suis pas millionnaire</w:t>
      </w:r>
      <w:r>
        <w:rPr>
          <w:lang w:eastAsia="en-US"/>
        </w:rPr>
        <w:t xml:space="preserve">, </w:t>
      </w:r>
      <w:r w:rsidR="003148C9">
        <w:rPr>
          <w:lang w:eastAsia="en-US"/>
        </w:rPr>
        <w:t>j</w:t>
      </w:r>
      <w:r>
        <w:rPr>
          <w:lang w:eastAsia="en-US"/>
        </w:rPr>
        <w:t>’</w:t>
      </w:r>
      <w:r w:rsidR="003148C9">
        <w:rPr>
          <w:lang w:eastAsia="en-US"/>
        </w:rPr>
        <w:t>ai fait du moins quelques petits bénéfices</w:t>
      </w:r>
      <w:r>
        <w:rPr>
          <w:lang w:eastAsia="en-US"/>
        </w:rPr>
        <w:t>…</w:t>
      </w:r>
    </w:p>
    <w:p w14:paraId="056FB4FC" w14:textId="77777777" w:rsidR="0046142F" w:rsidRDefault="0046142F" w:rsidP="0046142F">
      <w:pPr>
        <w:rPr>
          <w:lang w:eastAsia="en-US"/>
        </w:rPr>
      </w:pPr>
      <w:r>
        <w:rPr>
          <w:lang w:eastAsia="en-US"/>
        </w:rPr>
        <w:t>— </w:t>
      </w:r>
      <w:r w:rsidR="003148C9">
        <w:rPr>
          <w:lang w:eastAsia="en-US"/>
        </w:rPr>
        <w:t>Vraiment</w:t>
      </w:r>
      <w:r>
        <w:rPr>
          <w:lang w:eastAsia="en-US"/>
        </w:rPr>
        <w:t xml:space="preserve">, </w:t>
      </w:r>
      <w:r w:rsidR="003148C9">
        <w:rPr>
          <w:lang w:eastAsia="en-US"/>
        </w:rPr>
        <w:t>mon Louloute</w:t>
      </w:r>
      <w:r>
        <w:rPr>
          <w:lang w:eastAsia="en-US"/>
        </w:rPr>
        <w:t> ?</w:t>
      </w:r>
    </w:p>
    <w:p w14:paraId="051DAA67"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mon Bibi</w:t>
      </w:r>
      <w:r>
        <w:rPr>
          <w:lang w:eastAsia="en-US"/>
        </w:rPr>
        <w:t xml:space="preserve">… </w:t>
      </w:r>
      <w:r w:rsidR="003148C9">
        <w:rPr>
          <w:lang w:eastAsia="en-US"/>
        </w:rPr>
        <w:t>ça va</w:t>
      </w:r>
      <w:r>
        <w:rPr>
          <w:lang w:eastAsia="en-US"/>
        </w:rPr>
        <w:t xml:space="preserve">… </w:t>
      </w:r>
      <w:r w:rsidR="003148C9">
        <w:rPr>
          <w:lang w:eastAsia="en-US"/>
        </w:rPr>
        <w:t>ça va</w:t>
      </w:r>
      <w:r>
        <w:rPr>
          <w:lang w:eastAsia="en-US"/>
        </w:rPr>
        <w:t xml:space="preserve"> !… </w:t>
      </w:r>
      <w:r w:rsidR="003148C9">
        <w:rPr>
          <w:lang w:eastAsia="en-US"/>
        </w:rPr>
        <w:t xml:space="preserve">Les actions de 2 </w:t>
      </w:r>
      <w:proofErr w:type="spellStart"/>
      <w:r w:rsidR="003148C9">
        <w:rPr>
          <w:lang w:eastAsia="en-US"/>
        </w:rPr>
        <w:t>fr</w:t>
      </w:r>
      <w:r>
        <w:rPr>
          <w:lang w:eastAsia="en-US"/>
        </w:rPr>
        <w:t>.</w:t>
      </w:r>
      <w:proofErr w:type="spellEnd"/>
      <w:r>
        <w:rPr>
          <w:lang w:eastAsia="en-US"/>
        </w:rPr>
        <w:t xml:space="preserve"> </w:t>
      </w:r>
      <w:r w:rsidR="003148C9">
        <w:rPr>
          <w:lang w:eastAsia="en-US"/>
        </w:rPr>
        <w:t>50 c</w:t>
      </w:r>
      <w:r>
        <w:rPr>
          <w:lang w:eastAsia="en-US"/>
        </w:rPr>
        <w:t xml:space="preserve">., </w:t>
      </w:r>
      <w:r w:rsidR="003148C9">
        <w:rPr>
          <w:lang w:eastAsia="en-US"/>
        </w:rPr>
        <w:t>divisées en coupons de dix sous</w:t>
      </w:r>
      <w:r>
        <w:rPr>
          <w:lang w:eastAsia="en-US"/>
        </w:rPr>
        <w:t xml:space="preserve">, </w:t>
      </w:r>
      <w:r w:rsidR="003148C9">
        <w:rPr>
          <w:lang w:eastAsia="en-US"/>
        </w:rPr>
        <w:t>commencent à rouler</w:t>
      </w:r>
      <w:r>
        <w:rPr>
          <w:lang w:eastAsia="en-US"/>
        </w:rPr>
        <w:t xml:space="preserve">… </w:t>
      </w:r>
      <w:r w:rsidR="003148C9">
        <w:rPr>
          <w:lang w:eastAsia="en-US"/>
        </w:rPr>
        <w:t>c</w:t>
      </w:r>
      <w:r>
        <w:rPr>
          <w:lang w:eastAsia="en-US"/>
        </w:rPr>
        <w:t>’</w:t>
      </w:r>
      <w:r w:rsidR="003148C9">
        <w:rPr>
          <w:lang w:eastAsia="en-US"/>
        </w:rPr>
        <w:t>est à la portée des aisances les plus gênées</w:t>
      </w:r>
      <w:r>
        <w:rPr>
          <w:lang w:eastAsia="en-US"/>
        </w:rPr>
        <w:t xml:space="preserve">… </w:t>
      </w:r>
      <w:r w:rsidR="003148C9">
        <w:rPr>
          <w:lang w:eastAsia="en-US"/>
        </w:rPr>
        <w:t>j</w:t>
      </w:r>
      <w:r>
        <w:rPr>
          <w:lang w:eastAsia="en-US"/>
        </w:rPr>
        <w:t>’</w:t>
      </w:r>
      <w:r w:rsidR="003148C9">
        <w:rPr>
          <w:lang w:eastAsia="en-US"/>
        </w:rPr>
        <w:t>ai là quelque chose</w:t>
      </w:r>
      <w:r>
        <w:rPr>
          <w:lang w:eastAsia="en-US"/>
        </w:rPr>
        <w:t>…</w:t>
      </w:r>
    </w:p>
    <w:p w14:paraId="644B1F53" w14:textId="77777777" w:rsidR="0046142F" w:rsidRDefault="0046142F" w:rsidP="0046142F">
      <w:pPr>
        <w:rPr>
          <w:lang w:eastAsia="en-US"/>
        </w:rPr>
      </w:pPr>
      <w:r>
        <w:rPr>
          <w:lang w:eastAsia="en-US"/>
        </w:rPr>
        <w:t>— </w:t>
      </w:r>
      <w:r w:rsidR="003148C9">
        <w:rPr>
          <w:lang w:eastAsia="en-US"/>
        </w:rPr>
        <w:t>Quoi donc</w:t>
      </w:r>
      <w:r>
        <w:rPr>
          <w:lang w:eastAsia="en-US"/>
        </w:rPr>
        <w:t> ?</w:t>
      </w:r>
    </w:p>
    <w:p w14:paraId="0C9AA0FB" w14:textId="77777777" w:rsidR="0046142F" w:rsidRDefault="003148C9" w:rsidP="0046142F">
      <w:pPr>
        <w:rPr>
          <w:lang w:eastAsia="en-US"/>
        </w:rPr>
      </w:pPr>
      <w:proofErr w:type="spellStart"/>
      <w:r>
        <w:rPr>
          <w:lang w:eastAsia="en-US"/>
        </w:rPr>
        <w:t>Berthelleminot</w:t>
      </w:r>
      <w:proofErr w:type="spellEnd"/>
      <w:r>
        <w:rPr>
          <w:lang w:eastAsia="en-US"/>
        </w:rPr>
        <w:t xml:space="preserve"> tira de sa poche trois billets de cinq cents francs</w:t>
      </w:r>
      <w:r w:rsidR="0046142F">
        <w:rPr>
          <w:lang w:eastAsia="en-US"/>
        </w:rPr>
        <w:t>.</w:t>
      </w:r>
    </w:p>
    <w:p w14:paraId="616799FB" w14:textId="77777777" w:rsidR="0046142F" w:rsidRDefault="003148C9" w:rsidP="0046142F">
      <w:pPr>
        <w:rPr>
          <w:lang w:eastAsia="en-US"/>
        </w:rPr>
      </w:pPr>
      <w:proofErr w:type="spellStart"/>
      <w:r>
        <w:rPr>
          <w:lang w:eastAsia="en-US"/>
        </w:rPr>
        <w:t>Lasthénie</w:t>
      </w:r>
      <w:proofErr w:type="spellEnd"/>
      <w:r>
        <w:rPr>
          <w:lang w:eastAsia="en-US"/>
        </w:rPr>
        <w:t xml:space="preserve"> ne put retenir un cri de joie</w:t>
      </w:r>
      <w:r w:rsidR="0046142F">
        <w:rPr>
          <w:lang w:eastAsia="en-US"/>
        </w:rPr>
        <w:t>.</w:t>
      </w:r>
    </w:p>
    <w:p w14:paraId="17C08F33"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de l</w:t>
      </w:r>
      <w:r>
        <w:rPr>
          <w:lang w:eastAsia="en-US"/>
        </w:rPr>
        <w:t>’</w:t>
      </w:r>
      <w:r w:rsidR="003148C9">
        <w:rPr>
          <w:lang w:eastAsia="en-US"/>
        </w:rPr>
        <w:t>argent gagné</w:t>
      </w:r>
      <w:r>
        <w:rPr>
          <w:lang w:eastAsia="en-US"/>
        </w:rPr>
        <w:t xml:space="preserve">, </w:t>
      </w:r>
      <w:r w:rsidR="003148C9">
        <w:rPr>
          <w:lang w:eastAsia="en-US"/>
        </w:rPr>
        <w:t>Bibite</w:t>
      </w:r>
      <w:r>
        <w:rPr>
          <w:lang w:eastAsia="en-US"/>
        </w:rPr>
        <w:t xml:space="preserve">, </w:t>
      </w:r>
      <w:r w:rsidR="003148C9">
        <w:rPr>
          <w:lang w:eastAsia="en-US"/>
        </w:rPr>
        <w:t>dit l</w:t>
      </w:r>
      <w:r>
        <w:rPr>
          <w:lang w:eastAsia="en-US"/>
        </w:rPr>
        <w:t>’</w:t>
      </w:r>
      <w:r w:rsidR="003148C9">
        <w:rPr>
          <w:lang w:eastAsia="en-US"/>
        </w:rPr>
        <w:t>entrepreneur</w:t>
      </w:r>
      <w:r>
        <w:rPr>
          <w:lang w:eastAsia="en-US"/>
        </w:rPr>
        <w:t>.</w:t>
      </w:r>
    </w:p>
    <w:p w14:paraId="77F66F04" w14:textId="77777777" w:rsidR="0046142F" w:rsidRDefault="003148C9" w:rsidP="0046142F">
      <w:pPr>
        <w:rPr>
          <w:lang w:eastAsia="en-US"/>
        </w:rPr>
      </w:pPr>
      <w:proofErr w:type="spellStart"/>
      <w:r>
        <w:rPr>
          <w:lang w:eastAsia="en-US"/>
        </w:rPr>
        <w:t>Lasthénie</w:t>
      </w:r>
      <w:proofErr w:type="spellEnd"/>
      <w:r>
        <w:rPr>
          <w:lang w:eastAsia="en-US"/>
        </w:rPr>
        <w:t xml:space="preserve"> croyait rêver</w:t>
      </w:r>
      <w:r w:rsidR="0046142F">
        <w:rPr>
          <w:lang w:eastAsia="en-US"/>
        </w:rPr>
        <w:t xml:space="preserve">. </w:t>
      </w:r>
      <w:r>
        <w:rPr>
          <w:lang w:eastAsia="en-US"/>
        </w:rPr>
        <w:t>De l</w:t>
      </w:r>
      <w:r w:rsidR="0046142F">
        <w:rPr>
          <w:lang w:eastAsia="en-US"/>
        </w:rPr>
        <w:t>’</w:t>
      </w:r>
      <w:r>
        <w:rPr>
          <w:lang w:eastAsia="en-US"/>
        </w:rPr>
        <w:t>argent gagné</w:t>
      </w:r>
      <w:r w:rsidR="0046142F">
        <w:rPr>
          <w:lang w:eastAsia="en-US"/>
        </w:rPr>
        <w:t xml:space="preserve"> ! </w:t>
      </w:r>
      <w:r>
        <w:rPr>
          <w:lang w:eastAsia="en-US"/>
        </w:rPr>
        <w:t>de l</w:t>
      </w:r>
      <w:r w:rsidR="0046142F">
        <w:rPr>
          <w:lang w:eastAsia="en-US"/>
        </w:rPr>
        <w:t>’</w:t>
      </w:r>
      <w:r>
        <w:rPr>
          <w:lang w:eastAsia="en-US"/>
        </w:rPr>
        <w:t>argent gagné dans l</w:t>
      </w:r>
      <w:r w:rsidR="0046142F">
        <w:rPr>
          <w:lang w:eastAsia="en-US"/>
        </w:rPr>
        <w:t>’</w:t>
      </w:r>
      <w:r>
        <w:rPr>
          <w:lang w:eastAsia="en-US"/>
        </w:rPr>
        <w:t>un des fantastiques commerces de son Aristide</w:t>
      </w:r>
      <w:r w:rsidR="0046142F">
        <w:rPr>
          <w:lang w:eastAsia="en-US"/>
        </w:rPr>
        <w:t xml:space="preserve"> ! </w:t>
      </w:r>
      <w:r>
        <w:rPr>
          <w:lang w:eastAsia="en-US"/>
        </w:rPr>
        <w:t>c</w:t>
      </w:r>
      <w:r w:rsidR="0046142F">
        <w:rPr>
          <w:lang w:eastAsia="en-US"/>
        </w:rPr>
        <w:t>’</w:t>
      </w:r>
      <w:r>
        <w:rPr>
          <w:lang w:eastAsia="en-US"/>
        </w:rPr>
        <w:t>était incroyable à ce point qu</w:t>
      </w:r>
      <w:r w:rsidR="0046142F">
        <w:rPr>
          <w:lang w:eastAsia="en-US"/>
        </w:rPr>
        <w:t>’</w:t>
      </w:r>
      <w:r>
        <w:rPr>
          <w:lang w:eastAsia="en-US"/>
        </w:rPr>
        <w:t>elle doutait après avoir vu</w:t>
      </w:r>
      <w:r w:rsidR="0046142F">
        <w:rPr>
          <w:lang w:eastAsia="en-US"/>
        </w:rPr>
        <w:t>.</w:t>
      </w:r>
    </w:p>
    <w:p w14:paraId="615FE744" w14:textId="3C7CCDDE" w:rsidR="0046142F" w:rsidRDefault="0046142F" w:rsidP="0046142F">
      <w:pPr>
        <w:rPr>
          <w:lang w:eastAsia="en-US"/>
        </w:rPr>
      </w:pPr>
      <w:r>
        <w:rPr>
          <w:lang w:eastAsia="en-US"/>
        </w:rPr>
        <w:t>— </w:t>
      </w:r>
      <w:r w:rsidR="003148C9">
        <w:rPr>
          <w:lang w:eastAsia="en-US"/>
        </w:rPr>
        <w:t>Quinze cents francs</w:t>
      </w:r>
      <w:r>
        <w:rPr>
          <w:lang w:eastAsia="en-US"/>
        </w:rPr>
        <w:t xml:space="preserve"> ! </w:t>
      </w:r>
      <w:r w:rsidR="003148C9">
        <w:rPr>
          <w:lang w:eastAsia="en-US"/>
        </w:rPr>
        <w:t>murmura-t-elle avec une douce émotion</w:t>
      </w:r>
      <w:r>
        <w:rPr>
          <w:lang w:eastAsia="en-US"/>
        </w:rPr>
        <w:t xml:space="preserve">. </w:t>
      </w:r>
      <w:r w:rsidR="006C2AE1">
        <w:rPr>
          <w:lang w:eastAsia="en-US"/>
        </w:rPr>
        <w:t>—</w:t>
      </w:r>
      <w:r>
        <w:rPr>
          <w:lang w:eastAsia="en-US"/>
        </w:rPr>
        <w:t xml:space="preserve"> </w:t>
      </w:r>
      <w:r w:rsidR="003148C9">
        <w:rPr>
          <w:lang w:eastAsia="en-US"/>
        </w:rPr>
        <w:t>Il ne faut pas les dépenser</w:t>
      </w:r>
      <w:r>
        <w:rPr>
          <w:lang w:eastAsia="en-US"/>
        </w:rPr>
        <w:t xml:space="preserve">, </w:t>
      </w:r>
      <w:r w:rsidR="003148C9">
        <w:rPr>
          <w:lang w:eastAsia="en-US"/>
        </w:rPr>
        <w:t>Louloute</w:t>
      </w:r>
      <w:r>
        <w:rPr>
          <w:lang w:eastAsia="en-US"/>
        </w:rPr>
        <w:t xml:space="preserve"> ! </w:t>
      </w:r>
      <w:r w:rsidR="003148C9">
        <w:rPr>
          <w:lang w:eastAsia="en-US"/>
        </w:rPr>
        <w:t>Il faut les placer</w:t>
      </w:r>
      <w:r>
        <w:rPr>
          <w:lang w:eastAsia="en-US"/>
        </w:rPr>
        <w:t xml:space="preserve">…, </w:t>
      </w:r>
      <w:r w:rsidR="003148C9">
        <w:rPr>
          <w:lang w:eastAsia="en-US"/>
        </w:rPr>
        <w:t>non</w:t>
      </w:r>
      <w:r>
        <w:rPr>
          <w:lang w:eastAsia="en-US"/>
        </w:rPr>
        <w:t xml:space="preserve"> ! </w:t>
      </w:r>
      <w:r w:rsidR="003148C9">
        <w:rPr>
          <w:lang w:eastAsia="en-US"/>
        </w:rPr>
        <w:t>ça court des risques</w:t>
      </w:r>
      <w:r>
        <w:rPr>
          <w:lang w:eastAsia="en-US"/>
        </w:rPr>
        <w:t xml:space="preserve"> !… </w:t>
      </w:r>
      <w:r w:rsidR="003148C9">
        <w:rPr>
          <w:lang w:eastAsia="en-US"/>
        </w:rPr>
        <w:t>Il faut les mettre dans ma paillasse</w:t>
      </w:r>
      <w:r>
        <w:rPr>
          <w:lang w:eastAsia="en-US"/>
        </w:rPr>
        <w:t>.</w:t>
      </w:r>
    </w:p>
    <w:p w14:paraId="7988BF04" w14:textId="67D2A645" w:rsidR="0046142F" w:rsidRDefault="0046142F" w:rsidP="0046142F">
      <w:pPr>
        <w:rPr>
          <w:lang w:eastAsia="en-US"/>
        </w:rPr>
      </w:pPr>
      <w:r>
        <w:rPr>
          <w:lang w:eastAsia="en-US"/>
        </w:rPr>
        <w:t>— </w:t>
      </w:r>
      <w:r w:rsidR="003148C9">
        <w:rPr>
          <w:lang w:eastAsia="en-US"/>
        </w:rPr>
        <w:t>Laisser dormir des capitaux</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Berthelleminot</w:t>
      </w:r>
      <w:proofErr w:type="spellEnd"/>
      <w:r>
        <w:rPr>
          <w:lang w:eastAsia="en-US"/>
        </w:rPr>
        <w:t xml:space="preserve">, </w:t>
      </w:r>
      <w:r w:rsidR="006C2AE1">
        <w:rPr>
          <w:lang w:eastAsia="en-US"/>
        </w:rPr>
        <w:t>—</w:t>
      </w:r>
      <w:r>
        <w:rPr>
          <w:lang w:eastAsia="en-US"/>
        </w:rPr>
        <w:t xml:space="preserve"> </w:t>
      </w:r>
      <w:r w:rsidR="003148C9">
        <w:rPr>
          <w:lang w:eastAsia="en-US"/>
        </w:rPr>
        <w:t>que tu appartiens bien à ton sexe</w:t>
      </w:r>
      <w:r>
        <w:rPr>
          <w:lang w:eastAsia="en-US"/>
        </w:rPr>
        <w:t xml:space="preserve">, </w:t>
      </w:r>
      <w:proofErr w:type="spellStart"/>
      <w:r w:rsidR="003148C9">
        <w:rPr>
          <w:lang w:eastAsia="en-US"/>
        </w:rPr>
        <w:t>Lasthénie</w:t>
      </w:r>
      <w:proofErr w:type="spellEnd"/>
      <w:r>
        <w:rPr>
          <w:lang w:eastAsia="en-US"/>
        </w:rPr>
        <w:t xml:space="preserve"> !… </w:t>
      </w:r>
      <w:r w:rsidR="003148C9">
        <w:rPr>
          <w:lang w:eastAsia="en-US"/>
        </w:rPr>
        <w:t>Ces quinze cents francs</w:t>
      </w:r>
      <w:r>
        <w:rPr>
          <w:lang w:eastAsia="en-US"/>
        </w:rPr>
        <w:t xml:space="preserve">, </w:t>
      </w:r>
      <w:r w:rsidR="003148C9">
        <w:rPr>
          <w:lang w:eastAsia="en-US"/>
        </w:rPr>
        <w:t>j</w:t>
      </w:r>
      <w:r>
        <w:rPr>
          <w:lang w:eastAsia="en-US"/>
        </w:rPr>
        <w:t>’</w:t>
      </w:r>
      <w:r w:rsidR="003148C9">
        <w:rPr>
          <w:lang w:eastAsia="en-US"/>
        </w:rPr>
        <w:t>en ai l</w:t>
      </w:r>
      <w:r>
        <w:rPr>
          <w:lang w:eastAsia="en-US"/>
        </w:rPr>
        <w:t>’</w:t>
      </w:r>
      <w:r w:rsidR="003148C9">
        <w:rPr>
          <w:lang w:eastAsia="en-US"/>
        </w:rPr>
        <w:t>emploi</w:t>
      </w:r>
      <w:r>
        <w:rPr>
          <w:lang w:eastAsia="en-US"/>
        </w:rPr>
        <w:t xml:space="preserve">… </w:t>
      </w:r>
      <w:r w:rsidR="003148C9">
        <w:rPr>
          <w:lang w:eastAsia="en-US"/>
        </w:rPr>
        <w:t>J</w:t>
      </w:r>
      <w:r>
        <w:rPr>
          <w:lang w:eastAsia="en-US"/>
        </w:rPr>
        <w:t>’</w:t>
      </w:r>
      <w:r w:rsidR="003148C9">
        <w:rPr>
          <w:lang w:eastAsia="en-US"/>
        </w:rPr>
        <w:t xml:space="preserve">achète ce soir cent cinquante rames de papier que je divise en petits carrés grands comme </w:t>
      </w:r>
      <w:r w:rsidR="003148C9">
        <w:rPr>
          <w:lang w:eastAsia="en-US"/>
        </w:rPr>
        <w:lastRenderedPageBreak/>
        <w:t>la main</w:t>
      </w:r>
      <w:r>
        <w:rPr>
          <w:lang w:eastAsia="en-US"/>
        </w:rPr>
        <w:t xml:space="preserve">, </w:t>
      </w:r>
      <w:r w:rsidR="003148C9">
        <w:rPr>
          <w:lang w:eastAsia="en-US"/>
        </w:rPr>
        <w:t>sur lesquels je fais imprimer la liste des</w:t>
      </w:r>
      <w:r w:rsidR="003148C9">
        <w:rPr>
          <w:i/>
          <w:iCs/>
        </w:rPr>
        <w:t xml:space="preserve"> Amis de la prudence</w:t>
      </w:r>
      <w:r>
        <w:rPr>
          <w:lang w:eastAsia="en-US"/>
        </w:rPr>
        <w:t xml:space="preserve">… </w:t>
      </w:r>
      <w:r w:rsidR="003148C9">
        <w:rPr>
          <w:lang w:eastAsia="en-US"/>
        </w:rPr>
        <w:t>Mes cent cinquante rames me donnent soixante-douze mille feuilles</w:t>
      </w:r>
      <w:r>
        <w:rPr>
          <w:lang w:eastAsia="en-US"/>
        </w:rPr>
        <w:t xml:space="preserve">… </w:t>
      </w:r>
      <w:r w:rsidR="003148C9">
        <w:rPr>
          <w:lang w:eastAsia="en-US"/>
        </w:rPr>
        <w:t>J</w:t>
      </w:r>
      <w:r>
        <w:rPr>
          <w:lang w:eastAsia="en-US"/>
        </w:rPr>
        <w:t>’</w:t>
      </w:r>
      <w:r w:rsidR="003148C9">
        <w:rPr>
          <w:lang w:eastAsia="en-US"/>
        </w:rPr>
        <w:t>ai soixante-quatre bulletins dans chaque feuille</w:t>
      </w:r>
      <w:r>
        <w:rPr>
          <w:lang w:eastAsia="en-US"/>
        </w:rPr>
        <w:t xml:space="preserve">, </w:t>
      </w:r>
      <w:r w:rsidR="003148C9">
        <w:rPr>
          <w:lang w:eastAsia="en-US"/>
        </w:rPr>
        <w:t>ci</w:t>
      </w:r>
      <w:r>
        <w:rPr>
          <w:lang w:eastAsia="en-US"/>
        </w:rPr>
        <w:t xml:space="preserve"> : </w:t>
      </w:r>
      <w:r w:rsidR="003148C9">
        <w:rPr>
          <w:lang w:eastAsia="en-US"/>
        </w:rPr>
        <w:t>quatre millions six cent huit mille bulletins bien établis</w:t>
      </w:r>
      <w:r>
        <w:rPr>
          <w:lang w:eastAsia="en-US"/>
        </w:rPr>
        <w:t xml:space="preserve">, </w:t>
      </w:r>
      <w:r w:rsidR="003148C9">
        <w:rPr>
          <w:lang w:eastAsia="en-US"/>
        </w:rPr>
        <w:t>lisibles et pouvant servir au vote</w:t>
      </w:r>
      <w:r>
        <w:rPr>
          <w:lang w:eastAsia="en-US"/>
        </w:rPr>
        <w:t xml:space="preserve">… </w:t>
      </w:r>
      <w:r w:rsidR="003148C9">
        <w:rPr>
          <w:lang w:eastAsia="en-US"/>
        </w:rPr>
        <w:t>Je</w:t>
      </w:r>
      <w:r w:rsidR="003148C9">
        <w:t xml:space="preserve"> les vends un franc le mille</w:t>
      </w:r>
      <w:r>
        <w:rPr>
          <w:lang w:eastAsia="en-US"/>
        </w:rPr>
        <w:t xml:space="preserve">… </w:t>
      </w:r>
      <w:r w:rsidR="003148C9">
        <w:rPr>
          <w:lang w:eastAsia="en-US"/>
        </w:rPr>
        <w:t>c</w:t>
      </w:r>
      <w:r>
        <w:rPr>
          <w:lang w:eastAsia="en-US"/>
        </w:rPr>
        <w:t>’</w:t>
      </w:r>
      <w:r w:rsidR="003148C9">
        <w:rPr>
          <w:lang w:eastAsia="en-US"/>
        </w:rPr>
        <w:t>est pour rien</w:t>
      </w:r>
      <w:r>
        <w:rPr>
          <w:lang w:eastAsia="en-US"/>
        </w:rPr>
        <w:t xml:space="preserve">… </w:t>
      </w:r>
      <w:r w:rsidR="003148C9">
        <w:rPr>
          <w:lang w:eastAsia="en-US"/>
        </w:rPr>
        <w:t>Je touche quatre mille six cent huit francs</w:t>
      </w:r>
      <w:r>
        <w:rPr>
          <w:lang w:eastAsia="en-US"/>
        </w:rPr>
        <w:t xml:space="preserve">, </w:t>
      </w:r>
      <w:r w:rsidR="003148C9">
        <w:rPr>
          <w:lang w:eastAsia="en-US"/>
        </w:rPr>
        <w:t>et je te donne huit francs</w:t>
      </w:r>
      <w:r>
        <w:rPr>
          <w:lang w:eastAsia="en-US"/>
        </w:rPr>
        <w:t xml:space="preserve">, </w:t>
      </w:r>
      <w:r w:rsidR="003148C9">
        <w:rPr>
          <w:lang w:eastAsia="en-US"/>
        </w:rPr>
        <w:t>Bibite</w:t>
      </w:r>
      <w:r>
        <w:rPr>
          <w:lang w:eastAsia="en-US"/>
        </w:rPr>
        <w:t xml:space="preserve">, </w:t>
      </w:r>
      <w:r w:rsidR="003148C9">
        <w:rPr>
          <w:lang w:eastAsia="en-US"/>
        </w:rPr>
        <w:t>pour ta toilette</w:t>
      </w:r>
      <w:r>
        <w:rPr>
          <w:lang w:eastAsia="en-US"/>
        </w:rPr>
        <w:t>…</w:t>
      </w:r>
    </w:p>
    <w:p w14:paraId="57725C17" w14:textId="77777777" w:rsidR="0046142F" w:rsidRDefault="0046142F" w:rsidP="0046142F">
      <w:pPr>
        <w:rPr>
          <w:lang w:eastAsia="en-US"/>
        </w:rPr>
      </w:pPr>
      <w:r>
        <w:rPr>
          <w:lang w:eastAsia="en-US"/>
        </w:rPr>
        <w:t>— </w:t>
      </w:r>
      <w:r w:rsidR="003148C9">
        <w:rPr>
          <w:lang w:eastAsia="en-US"/>
        </w:rPr>
        <w:t>Merci</w:t>
      </w:r>
      <w:r>
        <w:rPr>
          <w:lang w:eastAsia="en-US"/>
        </w:rPr>
        <w:t xml:space="preserve">, </w:t>
      </w:r>
      <w:r w:rsidR="003148C9">
        <w:rPr>
          <w:lang w:eastAsia="en-US"/>
        </w:rPr>
        <w:t>Louloute</w:t>
      </w:r>
      <w:r>
        <w:rPr>
          <w:lang w:eastAsia="en-US"/>
        </w:rPr>
        <w:t> !</w:t>
      </w:r>
    </w:p>
    <w:p w14:paraId="1520D1CC" w14:textId="77777777" w:rsidR="0046142F" w:rsidRDefault="0046142F" w:rsidP="0046142F">
      <w:pPr>
        <w:rPr>
          <w:lang w:eastAsia="en-US"/>
        </w:rPr>
      </w:pPr>
      <w:r>
        <w:rPr>
          <w:lang w:eastAsia="en-US"/>
        </w:rPr>
        <w:t>— </w:t>
      </w:r>
      <w:r w:rsidR="003148C9">
        <w:rPr>
          <w:lang w:eastAsia="en-US"/>
        </w:rPr>
        <w:t>Attends donc</w:t>
      </w:r>
      <w:r>
        <w:rPr>
          <w:lang w:eastAsia="en-US"/>
        </w:rPr>
        <w:t xml:space="preserve"> !… </w:t>
      </w:r>
      <w:r w:rsidR="003148C9">
        <w:rPr>
          <w:lang w:eastAsia="en-US"/>
        </w:rPr>
        <w:t>Avec mes quatre mille six cents francs j</w:t>
      </w:r>
      <w:r>
        <w:rPr>
          <w:lang w:eastAsia="en-US"/>
        </w:rPr>
        <w:t>’</w:t>
      </w:r>
      <w:r w:rsidR="003148C9">
        <w:rPr>
          <w:lang w:eastAsia="en-US"/>
        </w:rPr>
        <w:t>achète un terrain à la barrière du Combat</w:t>
      </w:r>
      <w:r>
        <w:rPr>
          <w:lang w:eastAsia="en-US"/>
        </w:rPr>
        <w:t xml:space="preserve">, </w:t>
      </w:r>
      <w:r w:rsidR="003148C9">
        <w:rPr>
          <w:lang w:eastAsia="en-US"/>
        </w:rPr>
        <w:t>et je fais bâtir un superbe café chantant</w:t>
      </w:r>
      <w:r>
        <w:rPr>
          <w:lang w:eastAsia="en-US"/>
        </w:rPr>
        <w:t xml:space="preserve">, </w:t>
      </w:r>
      <w:r w:rsidR="003148C9">
        <w:rPr>
          <w:lang w:eastAsia="en-US"/>
        </w:rPr>
        <w:t xml:space="preserve">où la </w:t>
      </w:r>
      <w:proofErr w:type="spellStart"/>
      <w:r w:rsidR="003148C9">
        <w:rPr>
          <w:lang w:eastAsia="en-US"/>
        </w:rPr>
        <w:t>schoppe</w:t>
      </w:r>
      <w:proofErr w:type="spellEnd"/>
      <w:r w:rsidR="003148C9">
        <w:rPr>
          <w:lang w:eastAsia="en-US"/>
        </w:rPr>
        <w:t xml:space="preserve"> de deux sous coûtera cinquante centimes</w:t>
      </w:r>
      <w:r>
        <w:rPr>
          <w:lang w:eastAsia="en-US"/>
        </w:rPr>
        <w:t xml:space="preserve">. </w:t>
      </w:r>
      <w:r w:rsidR="003148C9">
        <w:rPr>
          <w:lang w:eastAsia="en-US"/>
        </w:rPr>
        <w:t>J</w:t>
      </w:r>
      <w:r>
        <w:rPr>
          <w:lang w:eastAsia="en-US"/>
        </w:rPr>
        <w:t>’</w:t>
      </w:r>
      <w:r w:rsidR="003148C9">
        <w:rPr>
          <w:lang w:eastAsia="en-US"/>
        </w:rPr>
        <w:t>ai les garçons gratis</w:t>
      </w:r>
      <w:r>
        <w:rPr>
          <w:lang w:eastAsia="en-US"/>
        </w:rPr>
        <w:t xml:space="preserve">, </w:t>
      </w:r>
      <w:r w:rsidR="003148C9">
        <w:rPr>
          <w:lang w:eastAsia="en-US"/>
        </w:rPr>
        <w:t>j</w:t>
      </w:r>
      <w:r>
        <w:rPr>
          <w:lang w:eastAsia="en-US"/>
        </w:rPr>
        <w:t>’</w:t>
      </w:r>
      <w:r w:rsidR="003148C9">
        <w:rPr>
          <w:lang w:eastAsia="en-US"/>
        </w:rPr>
        <w:t>ai les chanteurs pour rien</w:t>
      </w:r>
      <w:r>
        <w:rPr>
          <w:lang w:eastAsia="en-US"/>
        </w:rPr>
        <w:t xml:space="preserve">, </w:t>
      </w:r>
      <w:r w:rsidR="003148C9">
        <w:rPr>
          <w:lang w:eastAsia="en-US"/>
        </w:rPr>
        <w:t>et j</w:t>
      </w:r>
      <w:r>
        <w:rPr>
          <w:lang w:eastAsia="en-US"/>
        </w:rPr>
        <w:t>’</w:t>
      </w:r>
      <w:r w:rsidR="003148C9">
        <w:rPr>
          <w:lang w:eastAsia="en-US"/>
        </w:rPr>
        <w:t>espère même qu</w:t>
      </w:r>
      <w:r>
        <w:rPr>
          <w:lang w:eastAsia="en-US"/>
        </w:rPr>
        <w:t>’</w:t>
      </w:r>
      <w:r w:rsidR="003148C9">
        <w:rPr>
          <w:lang w:eastAsia="en-US"/>
        </w:rPr>
        <w:t>ils me feront quelques petits cadeaux</w:t>
      </w:r>
      <w:r>
        <w:rPr>
          <w:lang w:eastAsia="en-US"/>
        </w:rPr>
        <w:t xml:space="preserve"> ; </w:t>
      </w:r>
      <w:r w:rsidR="003148C9">
        <w:rPr>
          <w:lang w:eastAsia="en-US"/>
        </w:rPr>
        <w:t>les chanteuses m</w:t>
      </w:r>
      <w:r>
        <w:rPr>
          <w:lang w:eastAsia="en-US"/>
        </w:rPr>
        <w:t>’</w:t>
      </w:r>
      <w:r w:rsidR="003148C9">
        <w:rPr>
          <w:lang w:eastAsia="en-US"/>
        </w:rPr>
        <w:t>offriront des appointements</w:t>
      </w:r>
      <w:r>
        <w:rPr>
          <w:lang w:eastAsia="en-US"/>
        </w:rPr>
        <w:t xml:space="preserve">, </w:t>
      </w:r>
      <w:r w:rsidR="003148C9">
        <w:rPr>
          <w:lang w:eastAsia="en-US"/>
        </w:rPr>
        <w:t>comme c</w:t>
      </w:r>
      <w:r>
        <w:rPr>
          <w:lang w:eastAsia="en-US"/>
        </w:rPr>
        <w:t>’</w:t>
      </w:r>
      <w:r w:rsidR="003148C9">
        <w:rPr>
          <w:lang w:eastAsia="en-US"/>
        </w:rPr>
        <w:t>est l</w:t>
      </w:r>
      <w:r>
        <w:rPr>
          <w:lang w:eastAsia="en-US"/>
        </w:rPr>
        <w:t>’</w:t>
      </w:r>
      <w:r w:rsidR="003148C9">
        <w:rPr>
          <w:lang w:eastAsia="en-US"/>
        </w:rPr>
        <w:t>usage</w:t>
      </w:r>
      <w:r>
        <w:rPr>
          <w:lang w:eastAsia="en-US"/>
        </w:rPr>
        <w:t xml:space="preserve">. </w:t>
      </w:r>
      <w:r w:rsidR="003148C9">
        <w:rPr>
          <w:lang w:eastAsia="en-US"/>
        </w:rPr>
        <w:t>Il n</w:t>
      </w:r>
      <w:r>
        <w:rPr>
          <w:lang w:eastAsia="en-US"/>
        </w:rPr>
        <w:t>’</w:t>
      </w:r>
      <w:r w:rsidR="003148C9">
        <w:rPr>
          <w:lang w:eastAsia="en-US"/>
        </w:rPr>
        <w:t>y a pas de café chantant à la barrière du Combat</w:t>
      </w:r>
      <w:r>
        <w:rPr>
          <w:lang w:eastAsia="en-US"/>
        </w:rPr>
        <w:t xml:space="preserve">, </w:t>
      </w:r>
      <w:r w:rsidR="003148C9">
        <w:rPr>
          <w:lang w:eastAsia="en-US"/>
        </w:rPr>
        <w:t>Bibite</w:t>
      </w:r>
      <w:r>
        <w:rPr>
          <w:lang w:eastAsia="en-US"/>
        </w:rPr>
        <w:t xml:space="preserve">… </w:t>
      </w:r>
      <w:r w:rsidR="003148C9">
        <w:rPr>
          <w:lang w:eastAsia="en-US"/>
        </w:rPr>
        <w:t>Cinq cents francs de bon tous les soirs</w:t>
      </w:r>
      <w:r>
        <w:rPr>
          <w:lang w:eastAsia="en-US"/>
        </w:rPr>
        <w:t xml:space="preserve">… </w:t>
      </w:r>
      <w:r w:rsidR="003148C9">
        <w:rPr>
          <w:lang w:eastAsia="en-US"/>
        </w:rPr>
        <w:t>au bout de la saison d</w:t>
      </w:r>
      <w:r>
        <w:rPr>
          <w:lang w:eastAsia="en-US"/>
        </w:rPr>
        <w:t>’</w:t>
      </w:r>
      <w:r w:rsidR="003148C9">
        <w:rPr>
          <w:lang w:eastAsia="en-US"/>
        </w:rPr>
        <w:t>été</w:t>
      </w:r>
      <w:r>
        <w:rPr>
          <w:lang w:eastAsia="en-US"/>
        </w:rPr>
        <w:t xml:space="preserve">, </w:t>
      </w:r>
      <w:r w:rsidR="003148C9">
        <w:rPr>
          <w:lang w:eastAsia="en-US"/>
        </w:rPr>
        <w:t>nous avons une cinquantaine de mille francs de côté</w:t>
      </w:r>
      <w:r>
        <w:rPr>
          <w:lang w:eastAsia="en-US"/>
        </w:rPr>
        <w:t>.</w:t>
      </w:r>
    </w:p>
    <w:p w14:paraId="27A8C4F7" w14:textId="77777777" w:rsidR="0046142F" w:rsidRDefault="0046142F" w:rsidP="0046142F">
      <w:pPr>
        <w:rPr>
          <w:lang w:eastAsia="en-US"/>
        </w:rPr>
      </w:pPr>
      <w:r>
        <w:rPr>
          <w:lang w:eastAsia="en-US"/>
        </w:rPr>
        <w:t>— </w:t>
      </w:r>
      <w:r w:rsidR="003148C9">
        <w:rPr>
          <w:lang w:eastAsia="en-US"/>
        </w:rPr>
        <w:t>Es-tu sûr</w:t>
      </w:r>
      <w:r>
        <w:rPr>
          <w:lang w:eastAsia="en-US"/>
        </w:rPr>
        <w:t xml:space="preserve">, </w:t>
      </w:r>
      <w:r w:rsidR="003148C9">
        <w:rPr>
          <w:lang w:eastAsia="en-US"/>
        </w:rPr>
        <w:t>Louloute</w:t>
      </w:r>
      <w:r>
        <w:rPr>
          <w:lang w:eastAsia="en-US"/>
        </w:rPr>
        <w:t> ?</w:t>
      </w:r>
    </w:p>
    <w:p w14:paraId="598C137F" w14:textId="49773BE1" w:rsidR="0046142F" w:rsidRDefault="0046142F" w:rsidP="0046142F">
      <w:pPr>
        <w:rPr>
          <w:lang w:eastAsia="en-US"/>
        </w:rPr>
      </w:pPr>
      <w:r>
        <w:rPr>
          <w:lang w:eastAsia="en-US"/>
        </w:rPr>
        <w:t>— </w:t>
      </w:r>
      <w:r w:rsidR="003148C9">
        <w:rPr>
          <w:lang w:eastAsia="en-US"/>
        </w:rPr>
        <w:t>Attends donc</w:t>
      </w:r>
      <w:r>
        <w:rPr>
          <w:lang w:eastAsia="en-US"/>
        </w:rPr>
        <w:t xml:space="preserve"> ?… </w:t>
      </w:r>
      <w:r w:rsidR="003148C9">
        <w:rPr>
          <w:lang w:eastAsia="en-US"/>
        </w:rPr>
        <w:t xml:space="preserve">Je </w:t>
      </w:r>
      <w:proofErr w:type="spellStart"/>
      <w:r w:rsidR="003148C9">
        <w:rPr>
          <w:lang w:eastAsia="en-US"/>
        </w:rPr>
        <w:t>râfle</w:t>
      </w:r>
      <w:proofErr w:type="spellEnd"/>
      <w:r w:rsidR="003148C9">
        <w:rPr>
          <w:lang w:eastAsia="en-US"/>
        </w:rPr>
        <w:t xml:space="preserve"> d</w:t>
      </w:r>
      <w:r>
        <w:rPr>
          <w:lang w:eastAsia="en-US"/>
        </w:rPr>
        <w:t>’</w:t>
      </w:r>
      <w:r w:rsidR="003148C9">
        <w:rPr>
          <w:lang w:eastAsia="en-US"/>
        </w:rPr>
        <w:t>un seul coup tous les œufs de la capitale</w:t>
      </w:r>
      <w:r>
        <w:rPr>
          <w:lang w:eastAsia="en-US"/>
        </w:rPr>
        <w:t xml:space="preserve"> ; </w:t>
      </w:r>
      <w:r w:rsidR="003148C9">
        <w:rPr>
          <w:lang w:eastAsia="en-US"/>
        </w:rPr>
        <w:t>je les centralise dans quatre-vingt-seize bureaux</w:t>
      </w:r>
      <w:r>
        <w:rPr>
          <w:lang w:eastAsia="en-US"/>
        </w:rPr>
        <w:t xml:space="preserve">, </w:t>
      </w:r>
      <w:r w:rsidR="003148C9">
        <w:rPr>
          <w:lang w:eastAsia="en-US"/>
        </w:rPr>
        <w:t>deux par quartier</w:t>
      </w:r>
      <w:r>
        <w:rPr>
          <w:lang w:eastAsia="en-US"/>
        </w:rPr>
        <w:t xml:space="preserve">, </w:t>
      </w:r>
      <w:r w:rsidR="006C2AE1">
        <w:rPr>
          <w:lang w:eastAsia="en-US"/>
        </w:rPr>
        <w:t>—</w:t>
      </w:r>
      <w:r>
        <w:rPr>
          <w:lang w:eastAsia="en-US"/>
        </w:rPr>
        <w:t xml:space="preserve"> </w:t>
      </w:r>
      <w:r w:rsidR="003148C9">
        <w:rPr>
          <w:lang w:eastAsia="en-US"/>
        </w:rPr>
        <w:t>et comme les amateurs ne peuvent s</w:t>
      </w:r>
      <w:r>
        <w:rPr>
          <w:lang w:eastAsia="en-US"/>
        </w:rPr>
        <w:t>’</w:t>
      </w:r>
      <w:r w:rsidR="003148C9">
        <w:rPr>
          <w:lang w:eastAsia="en-US"/>
        </w:rPr>
        <w:t>en procurer que chez moi</w:t>
      </w:r>
      <w:r>
        <w:rPr>
          <w:lang w:eastAsia="en-US"/>
        </w:rPr>
        <w:t xml:space="preserve">, </w:t>
      </w:r>
      <w:r w:rsidR="003148C9">
        <w:rPr>
          <w:lang w:eastAsia="en-US"/>
        </w:rPr>
        <w:t>je double le prix</w:t>
      </w:r>
      <w:r>
        <w:rPr>
          <w:lang w:eastAsia="en-US"/>
        </w:rPr>
        <w:t xml:space="preserve">, </w:t>
      </w:r>
      <w:r w:rsidR="003148C9">
        <w:rPr>
          <w:lang w:eastAsia="en-US"/>
        </w:rPr>
        <w:t>j</w:t>
      </w:r>
      <w:r>
        <w:rPr>
          <w:lang w:eastAsia="en-US"/>
        </w:rPr>
        <w:t>’</w:t>
      </w:r>
      <w:r w:rsidR="003148C9">
        <w:rPr>
          <w:lang w:eastAsia="en-US"/>
        </w:rPr>
        <w:t>écoule et je réalise pour ne pas me faire écharper comme accapareur</w:t>
      </w:r>
      <w:r>
        <w:rPr>
          <w:lang w:eastAsia="en-US"/>
        </w:rPr>
        <w:t xml:space="preserve">… </w:t>
      </w:r>
      <w:r w:rsidR="003148C9">
        <w:rPr>
          <w:lang w:eastAsia="en-US"/>
        </w:rPr>
        <w:t>ceci est une entreprise de transition</w:t>
      </w:r>
      <w:r>
        <w:rPr>
          <w:lang w:eastAsia="en-US"/>
        </w:rPr>
        <w:t xml:space="preserve">… </w:t>
      </w:r>
      <w:r w:rsidR="003148C9">
        <w:rPr>
          <w:lang w:eastAsia="en-US"/>
        </w:rPr>
        <w:t>En quatre jours</w:t>
      </w:r>
      <w:r>
        <w:rPr>
          <w:lang w:eastAsia="en-US"/>
        </w:rPr>
        <w:t xml:space="preserve">, </w:t>
      </w:r>
      <w:r w:rsidR="003148C9">
        <w:rPr>
          <w:lang w:eastAsia="en-US"/>
        </w:rPr>
        <w:t>le tour est fait et j</w:t>
      </w:r>
      <w:r>
        <w:rPr>
          <w:lang w:eastAsia="en-US"/>
        </w:rPr>
        <w:t>’</w:t>
      </w:r>
      <w:r w:rsidR="003148C9">
        <w:rPr>
          <w:lang w:eastAsia="en-US"/>
        </w:rPr>
        <w:t>ai cent mille francs dans ma caisse</w:t>
      </w:r>
      <w:r>
        <w:rPr>
          <w:lang w:eastAsia="en-US"/>
        </w:rPr>
        <w:t>.</w:t>
      </w:r>
    </w:p>
    <w:p w14:paraId="199EB46E" w14:textId="77777777" w:rsidR="0046142F" w:rsidRDefault="0046142F" w:rsidP="0046142F">
      <w:pPr>
        <w:rPr>
          <w:lang w:eastAsia="en-US"/>
        </w:rPr>
      </w:pPr>
      <w:r>
        <w:rPr>
          <w:lang w:eastAsia="en-US"/>
        </w:rPr>
        <w:t>— </w:t>
      </w:r>
      <w:r w:rsidR="003148C9">
        <w:rPr>
          <w:lang w:eastAsia="en-US"/>
        </w:rPr>
        <w:t>Quel talent</w:t>
      </w:r>
      <w:r>
        <w:rPr>
          <w:lang w:eastAsia="en-US"/>
        </w:rPr>
        <w:t xml:space="preserve"> ! </w:t>
      </w:r>
      <w:r w:rsidR="003148C9">
        <w:rPr>
          <w:lang w:eastAsia="en-US"/>
        </w:rPr>
        <w:t>quel talent</w:t>
      </w:r>
      <w:r>
        <w:rPr>
          <w:lang w:eastAsia="en-US"/>
        </w:rPr>
        <w:t xml:space="preserve"> ! </w:t>
      </w:r>
      <w:r w:rsidR="003148C9">
        <w:rPr>
          <w:lang w:eastAsia="en-US"/>
        </w:rPr>
        <w:t xml:space="preserve">soupirait </w:t>
      </w:r>
      <w:proofErr w:type="spellStart"/>
      <w:r w:rsidR="003148C9">
        <w:rPr>
          <w:lang w:eastAsia="en-US"/>
        </w:rPr>
        <w:t>Lasthénie</w:t>
      </w:r>
      <w:proofErr w:type="spellEnd"/>
      <w:r>
        <w:rPr>
          <w:lang w:eastAsia="en-US"/>
        </w:rPr>
        <w:t>.</w:t>
      </w:r>
    </w:p>
    <w:p w14:paraId="6219545A" w14:textId="106BCAC9" w:rsidR="0046142F" w:rsidRDefault="0046142F" w:rsidP="0046142F">
      <w:pPr>
        <w:rPr>
          <w:lang w:eastAsia="en-US"/>
        </w:rPr>
      </w:pPr>
      <w:r>
        <w:rPr>
          <w:lang w:eastAsia="en-US"/>
        </w:rPr>
        <w:t>— </w:t>
      </w:r>
      <w:r w:rsidR="003148C9">
        <w:rPr>
          <w:lang w:eastAsia="en-US"/>
        </w:rPr>
        <w:t xml:space="preserve">Attends </w:t>
      </w:r>
      <w:r w:rsidR="003148C9">
        <w:rPr>
          <w:lang w:eastAsia="en-US"/>
        </w:rPr>
        <w:t>donc</w:t>
      </w:r>
      <w:r>
        <w:rPr>
          <w:lang w:eastAsia="en-US"/>
        </w:rPr>
        <w:t xml:space="preserve">… </w:t>
      </w:r>
      <w:r w:rsidR="003148C9">
        <w:rPr>
          <w:lang w:eastAsia="en-US"/>
        </w:rPr>
        <w:t>Je mets un habit neuf</w:t>
      </w:r>
      <w:r>
        <w:rPr>
          <w:lang w:eastAsia="en-US"/>
        </w:rPr>
        <w:t xml:space="preserve">, </w:t>
      </w:r>
      <w:r w:rsidR="003148C9">
        <w:rPr>
          <w:lang w:eastAsia="en-US"/>
        </w:rPr>
        <w:t>je me rends chez le ministre de l</w:t>
      </w:r>
      <w:r>
        <w:rPr>
          <w:lang w:eastAsia="en-US"/>
        </w:rPr>
        <w:t>’</w:t>
      </w:r>
      <w:r w:rsidR="003148C9">
        <w:rPr>
          <w:lang w:eastAsia="en-US"/>
        </w:rPr>
        <w:t>intérieur</w:t>
      </w:r>
      <w:r>
        <w:rPr>
          <w:lang w:eastAsia="en-US"/>
        </w:rPr>
        <w:t xml:space="preserve">, </w:t>
      </w:r>
      <w:r w:rsidR="003148C9">
        <w:rPr>
          <w:lang w:eastAsia="en-US"/>
        </w:rPr>
        <w:t>et je lui dis</w:t>
      </w:r>
      <w:r>
        <w:rPr>
          <w:lang w:eastAsia="en-US"/>
        </w:rPr>
        <w:t xml:space="preserve"> : </w:t>
      </w:r>
      <w:r w:rsidR="003148C9">
        <w:rPr>
          <w:lang w:eastAsia="en-US"/>
        </w:rPr>
        <w:t xml:space="preserve">Je viens proposer </w:t>
      </w:r>
      <w:r w:rsidR="003148C9">
        <w:rPr>
          <w:lang w:eastAsia="en-US"/>
        </w:rPr>
        <w:lastRenderedPageBreak/>
        <w:t>une affaire à Votre Altesse</w:t>
      </w:r>
      <w:r>
        <w:rPr>
          <w:lang w:eastAsia="en-US"/>
        </w:rPr>
        <w:t xml:space="preserve">. </w:t>
      </w:r>
      <w:r w:rsidR="006C2AE1">
        <w:rPr>
          <w:lang w:eastAsia="en-US"/>
        </w:rPr>
        <w:t>—</w:t>
      </w:r>
      <w:r>
        <w:rPr>
          <w:lang w:eastAsia="en-US"/>
        </w:rPr>
        <w:t xml:space="preserve"> </w:t>
      </w:r>
      <w:r w:rsidR="003148C9">
        <w:rPr>
          <w:lang w:eastAsia="en-US"/>
        </w:rPr>
        <w:t>Prenez donc la peine de vous asseoir</w:t>
      </w:r>
      <w:r>
        <w:rPr>
          <w:lang w:eastAsia="en-US"/>
        </w:rPr>
        <w:t xml:space="preserve">, </w:t>
      </w:r>
      <w:r w:rsidR="003148C9">
        <w:rPr>
          <w:lang w:eastAsia="en-US"/>
        </w:rPr>
        <w:t xml:space="preserve">monsieur </w:t>
      </w:r>
      <w:proofErr w:type="spellStart"/>
      <w:r w:rsidR="003148C9">
        <w:rPr>
          <w:lang w:eastAsia="en-US"/>
        </w:rPr>
        <w:t>Berthelleminot</w:t>
      </w:r>
      <w:proofErr w:type="spellEnd"/>
      <w:r w:rsidR="003148C9">
        <w:rPr>
          <w:lang w:eastAsia="en-US"/>
        </w:rPr>
        <w:t xml:space="preserve"> de </w:t>
      </w:r>
      <w:proofErr w:type="spellStart"/>
      <w:r w:rsidR="003148C9">
        <w:rPr>
          <w:lang w:eastAsia="en-US"/>
        </w:rPr>
        <w:t>Beaurepas</w:t>
      </w:r>
      <w:proofErr w:type="spellEnd"/>
      <w:r>
        <w:rPr>
          <w:lang w:eastAsia="en-US"/>
        </w:rPr>
        <w:t xml:space="preserve">. </w:t>
      </w:r>
      <w:r w:rsidR="003148C9">
        <w:rPr>
          <w:lang w:eastAsia="en-US"/>
        </w:rPr>
        <w:t>Ne faites pas attention</w:t>
      </w:r>
      <w:r>
        <w:rPr>
          <w:lang w:eastAsia="en-US"/>
        </w:rPr>
        <w:t xml:space="preserve">… </w:t>
      </w:r>
      <w:r w:rsidR="003148C9">
        <w:rPr>
          <w:lang w:eastAsia="en-US"/>
        </w:rPr>
        <w:t>Puisque le palais des Tuileries ne sert plus qu</w:t>
      </w:r>
      <w:r>
        <w:rPr>
          <w:lang w:eastAsia="en-US"/>
        </w:rPr>
        <w:t>’</w:t>
      </w:r>
      <w:r w:rsidR="003148C9">
        <w:rPr>
          <w:lang w:eastAsia="en-US"/>
        </w:rPr>
        <w:t>à exposer les artistes vivants</w:t>
      </w:r>
      <w:r>
        <w:rPr>
          <w:lang w:eastAsia="en-US"/>
        </w:rPr>
        <w:t xml:space="preserve">… </w:t>
      </w:r>
      <w:r w:rsidR="003148C9">
        <w:rPr>
          <w:lang w:eastAsia="en-US"/>
        </w:rPr>
        <w:t>voulez-vous me le vendre</w:t>
      </w:r>
      <w:r>
        <w:rPr>
          <w:lang w:eastAsia="en-US"/>
        </w:rPr>
        <w:t> ?</w:t>
      </w:r>
    </w:p>
    <w:p w14:paraId="44DE6317" w14:textId="77777777" w:rsidR="0046142F" w:rsidRDefault="0046142F" w:rsidP="0046142F">
      <w:pPr>
        <w:rPr>
          <w:lang w:eastAsia="en-US"/>
        </w:rPr>
      </w:pPr>
      <w:r>
        <w:rPr>
          <w:lang w:eastAsia="en-US"/>
        </w:rPr>
        <w:t>— </w:t>
      </w:r>
      <w:r w:rsidR="003148C9">
        <w:rPr>
          <w:lang w:eastAsia="en-US"/>
        </w:rPr>
        <w:t>Comment</w:t>
      </w:r>
      <w:r>
        <w:rPr>
          <w:lang w:eastAsia="en-US"/>
        </w:rPr>
        <w:t xml:space="preserve">, </w:t>
      </w:r>
      <w:r w:rsidR="003148C9">
        <w:rPr>
          <w:lang w:eastAsia="en-US"/>
        </w:rPr>
        <w:t>Louloute</w:t>
      </w:r>
      <w:r>
        <w:rPr>
          <w:lang w:eastAsia="en-US"/>
        </w:rPr>
        <w:t xml:space="preserve">, </w:t>
      </w:r>
      <w:r w:rsidR="003148C9">
        <w:rPr>
          <w:lang w:eastAsia="en-US"/>
        </w:rPr>
        <w:t>s</w:t>
      </w:r>
      <w:r>
        <w:rPr>
          <w:lang w:eastAsia="en-US"/>
        </w:rPr>
        <w:t>’</w:t>
      </w:r>
      <w:r w:rsidR="003148C9">
        <w:rPr>
          <w:lang w:eastAsia="en-US"/>
        </w:rPr>
        <w:t xml:space="preserve">écria </w:t>
      </w:r>
      <w:proofErr w:type="spellStart"/>
      <w:r w:rsidR="003148C9">
        <w:rPr>
          <w:lang w:eastAsia="en-US"/>
        </w:rPr>
        <w:t>Lasthénie</w:t>
      </w:r>
      <w:proofErr w:type="spellEnd"/>
      <w:r>
        <w:rPr>
          <w:lang w:eastAsia="en-US"/>
        </w:rPr>
        <w:t xml:space="preserve">, </w:t>
      </w:r>
      <w:r w:rsidR="003148C9">
        <w:rPr>
          <w:lang w:eastAsia="en-US"/>
        </w:rPr>
        <w:t>le palais des Tuileries</w:t>
      </w:r>
      <w:r>
        <w:rPr>
          <w:lang w:eastAsia="en-US"/>
        </w:rPr>
        <w:t> ?…</w:t>
      </w:r>
    </w:p>
    <w:p w14:paraId="7CB25300" w14:textId="4AF1A295" w:rsidR="0046142F" w:rsidRDefault="0046142F" w:rsidP="0046142F">
      <w:pPr>
        <w:rPr>
          <w:lang w:eastAsia="en-US"/>
        </w:rPr>
      </w:pPr>
      <w:r>
        <w:rPr>
          <w:lang w:eastAsia="en-US"/>
        </w:rPr>
        <w:t>— </w:t>
      </w:r>
      <w:r w:rsidR="003148C9">
        <w:rPr>
          <w:lang w:eastAsia="en-US"/>
        </w:rPr>
        <w:t>Attends donc</w:t>
      </w:r>
      <w:r>
        <w:rPr>
          <w:lang w:eastAsia="en-US"/>
        </w:rPr>
        <w:t xml:space="preserve"> !… </w:t>
      </w:r>
      <w:r w:rsidR="003148C9">
        <w:rPr>
          <w:lang w:eastAsia="en-US"/>
        </w:rPr>
        <w:t>je l</w:t>
      </w:r>
      <w:r>
        <w:rPr>
          <w:lang w:eastAsia="en-US"/>
        </w:rPr>
        <w:t>’</w:t>
      </w:r>
      <w:r w:rsidR="003148C9">
        <w:rPr>
          <w:lang w:eastAsia="en-US"/>
        </w:rPr>
        <w:t>achèterais</w:t>
      </w:r>
      <w:r>
        <w:rPr>
          <w:lang w:eastAsia="en-US"/>
        </w:rPr>
        <w:t xml:space="preserve">, </w:t>
      </w:r>
      <w:r w:rsidR="003148C9">
        <w:rPr>
          <w:lang w:eastAsia="en-US"/>
        </w:rPr>
        <w:t>bien entendu</w:t>
      </w:r>
      <w:r>
        <w:rPr>
          <w:lang w:eastAsia="en-US"/>
        </w:rPr>
        <w:t xml:space="preserve">, </w:t>
      </w:r>
      <w:r w:rsidR="003148C9">
        <w:rPr>
          <w:lang w:eastAsia="en-US"/>
        </w:rPr>
        <w:t xml:space="preserve">à </w:t>
      </w:r>
      <w:r w:rsidR="003148C9">
        <w:rPr>
          <w:i/>
          <w:iCs/>
          <w:lang w:eastAsia="en-US"/>
        </w:rPr>
        <w:t>tempéramen</w:t>
      </w:r>
      <w:r w:rsidR="003148C9">
        <w:rPr>
          <w:lang w:eastAsia="en-US"/>
        </w:rPr>
        <w:t>t</w:t>
      </w:r>
      <w:r>
        <w:rPr>
          <w:lang w:eastAsia="en-US"/>
        </w:rPr>
        <w:t xml:space="preserve">… </w:t>
      </w:r>
      <w:r w:rsidR="003148C9">
        <w:rPr>
          <w:lang w:eastAsia="en-US"/>
        </w:rPr>
        <w:t>Cent mille francs comptant</w:t>
      </w:r>
      <w:r>
        <w:rPr>
          <w:lang w:eastAsia="en-US"/>
        </w:rPr>
        <w:t xml:space="preserve">, </w:t>
      </w:r>
      <w:r w:rsidR="003148C9">
        <w:rPr>
          <w:lang w:eastAsia="en-US"/>
        </w:rPr>
        <w:t>puisque je les ai</w:t>
      </w:r>
      <w:r>
        <w:rPr>
          <w:lang w:eastAsia="en-US"/>
        </w:rPr>
        <w:t xml:space="preserve">, </w:t>
      </w:r>
      <w:r w:rsidR="003148C9">
        <w:rPr>
          <w:lang w:eastAsia="en-US"/>
        </w:rPr>
        <w:t>le reste de mois en mois</w:t>
      </w:r>
      <w:r>
        <w:rPr>
          <w:lang w:eastAsia="en-US"/>
        </w:rPr>
        <w:t xml:space="preserve">… </w:t>
      </w:r>
      <w:r w:rsidR="003148C9">
        <w:rPr>
          <w:lang w:eastAsia="en-US"/>
        </w:rPr>
        <w:t>Et je te promets que je ne serai pas embarrassé pour les paiements</w:t>
      </w:r>
      <w:r>
        <w:rPr>
          <w:lang w:eastAsia="en-US"/>
        </w:rPr>
        <w:t xml:space="preserve">… </w:t>
      </w:r>
      <w:r w:rsidR="003148C9">
        <w:rPr>
          <w:lang w:eastAsia="en-US"/>
        </w:rPr>
        <w:t>Le Louvre serait une très mauvaise opération</w:t>
      </w:r>
      <w:r>
        <w:rPr>
          <w:lang w:eastAsia="en-US"/>
        </w:rPr>
        <w:t xml:space="preserve">… </w:t>
      </w:r>
      <w:r w:rsidR="003148C9">
        <w:rPr>
          <w:lang w:eastAsia="en-US"/>
        </w:rPr>
        <w:t>Mais les Tuileries</w:t>
      </w:r>
      <w:r>
        <w:rPr>
          <w:lang w:eastAsia="en-US"/>
        </w:rPr>
        <w:t xml:space="preserve"> !…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j</w:t>
      </w:r>
      <w:r>
        <w:rPr>
          <w:lang w:eastAsia="en-US"/>
        </w:rPr>
        <w:t>’</w:t>
      </w:r>
      <w:r w:rsidR="003148C9">
        <w:rPr>
          <w:lang w:eastAsia="en-US"/>
        </w:rPr>
        <w:t>ai tout le plan dans ma tête</w:t>
      </w:r>
      <w:r>
        <w:rPr>
          <w:lang w:eastAsia="en-US"/>
        </w:rPr>
        <w:t xml:space="preserve">, </w:t>
      </w:r>
      <w:r w:rsidR="003148C9">
        <w:rPr>
          <w:lang w:eastAsia="en-US"/>
        </w:rPr>
        <w:t>vois-tu</w:t>
      </w:r>
      <w:r>
        <w:rPr>
          <w:lang w:eastAsia="en-US"/>
        </w:rPr>
        <w:t xml:space="preserve">… </w:t>
      </w:r>
      <w:r w:rsidR="003148C9">
        <w:rPr>
          <w:lang w:eastAsia="en-US"/>
        </w:rPr>
        <w:t>J</w:t>
      </w:r>
      <w:r>
        <w:rPr>
          <w:lang w:eastAsia="en-US"/>
        </w:rPr>
        <w:t>’</w:t>
      </w:r>
      <w:r w:rsidR="003148C9">
        <w:rPr>
          <w:lang w:eastAsia="en-US"/>
        </w:rPr>
        <w:t>exploite les arbres des bosquets</w:t>
      </w:r>
      <w:r>
        <w:rPr>
          <w:lang w:eastAsia="en-US"/>
        </w:rPr>
        <w:t xml:space="preserve">… </w:t>
      </w:r>
      <w:r w:rsidR="003148C9">
        <w:rPr>
          <w:lang w:eastAsia="en-US"/>
        </w:rPr>
        <w:t>Pas de frais de charroi</w:t>
      </w:r>
      <w:r>
        <w:rPr>
          <w:lang w:eastAsia="en-US"/>
        </w:rPr>
        <w:t xml:space="preserve"> ! </w:t>
      </w:r>
      <w:r w:rsidR="003148C9">
        <w:rPr>
          <w:lang w:eastAsia="en-US"/>
        </w:rPr>
        <w:t>des pieds superbes</w:t>
      </w:r>
      <w:r>
        <w:rPr>
          <w:lang w:eastAsia="en-US"/>
        </w:rPr>
        <w:t xml:space="preserve"> ! </w:t>
      </w:r>
      <w:r w:rsidR="003148C9">
        <w:rPr>
          <w:lang w:eastAsia="en-US"/>
        </w:rPr>
        <w:t>je débite les statues</w:t>
      </w:r>
      <w:r>
        <w:rPr>
          <w:lang w:eastAsia="en-US"/>
        </w:rPr>
        <w:t xml:space="preserve">. </w:t>
      </w:r>
      <w:r w:rsidR="003148C9">
        <w:rPr>
          <w:lang w:eastAsia="en-US"/>
        </w:rPr>
        <w:t>Je suis sûr que le jardin</w:t>
      </w:r>
      <w:r>
        <w:rPr>
          <w:lang w:eastAsia="en-US"/>
        </w:rPr>
        <w:t xml:space="preserve">, </w:t>
      </w:r>
      <w:r w:rsidR="003148C9">
        <w:rPr>
          <w:lang w:eastAsia="en-US"/>
        </w:rPr>
        <w:t>bien entretenu</w:t>
      </w:r>
      <w:r>
        <w:rPr>
          <w:lang w:eastAsia="en-US"/>
        </w:rPr>
        <w:t xml:space="preserve">, </w:t>
      </w:r>
      <w:r w:rsidR="003148C9">
        <w:rPr>
          <w:lang w:eastAsia="en-US"/>
        </w:rPr>
        <w:t>donnerait</w:t>
      </w:r>
      <w:r>
        <w:rPr>
          <w:lang w:eastAsia="en-US"/>
        </w:rPr>
        <w:t xml:space="preserve">, </w:t>
      </w:r>
      <w:r w:rsidR="003148C9">
        <w:rPr>
          <w:lang w:eastAsia="en-US"/>
        </w:rPr>
        <w:t>lui seul</w:t>
      </w:r>
      <w:r>
        <w:rPr>
          <w:lang w:eastAsia="en-US"/>
        </w:rPr>
        <w:t xml:space="preserve">, </w:t>
      </w:r>
      <w:r w:rsidR="003148C9">
        <w:rPr>
          <w:lang w:eastAsia="en-US"/>
        </w:rPr>
        <w:t>cent mille écus de légumes</w:t>
      </w:r>
      <w:r>
        <w:rPr>
          <w:lang w:eastAsia="en-US"/>
        </w:rPr>
        <w:t xml:space="preserve"> !… </w:t>
      </w:r>
      <w:r w:rsidR="003148C9">
        <w:rPr>
          <w:lang w:eastAsia="en-US"/>
        </w:rPr>
        <w:t>Quant au château</w:t>
      </w:r>
      <w:r>
        <w:rPr>
          <w:lang w:eastAsia="en-US"/>
        </w:rPr>
        <w:t xml:space="preserve">, </w:t>
      </w:r>
      <w:r w:rsidR="003148C9">
        <w:rPr>
          <w:lang w:eastAsia="en-US"/>
        </w:rPr>
        <w:t>je l</w:t>
      </w:r>
      <w:r>
        <w:rPr>
          <w:lang w:eastAsia="en-US"/>
        </w:rPr>
        <w:t>’</w:t>
      </w:r>
      <w:r w:rsidR="003148C9">
        <w:rPr>
          <w:lang w:eastAsia="en-US"/>
        </w:rPr>
        <w:t>installe à l</w:t>
      </w:r>
      <w:r>
        <w:rPr>
          <w:lang w:eastAsia="en-US"/>
        </w:rPr>
        <w:t>’</w:t>
      </w:r>
      <w:r w:rsidR="003148C9">
        <w:rPr>
          <w:lang w:eastAsia="en-US"/>
        </w:rPr>
        <w:t>état-major avec tes bureaux et les miens</w:t>
      </w:r>
      <w:r>
        <w:rPr>
          <w:lang w:eastAsia="en-US"/>
        </w:rPr>
        <w:t xml:space="preserve">… </w:t>
      </w:r>
      <w:r w:rsidR="003148C9">
        <w:rPr>
          <w:lang w:eastAsia="en-US"/>
        </w:rPr>
        <w:t>J</w:t>
      </w:r>
      <w:r>
        <w:rPr>
          <w:lang w:eastAsia="en-US"/>
        </w:rPr>
        <w:t>’</w:t>
      </w:r>
      <w:r w:rsidR="003148C9">
        <w:rPr>
          <w:lang w:eastAsia="en-US"/>
        </w:rPr>
        <w:t>établis une maison de santé au pavillon de Marsan</w:t>
      </w:r>
      <w:r>
        <w:rPr>
          <w:lang w:eastAsia="en-US"/>
        </w:rPr>
        <w:t xml:space="preserve">, </w:t>
      </w:r>
      <w:r w:rsidR="003148C9">
        <w:rPr>
          <w:lang w:eastAsia="en-US"/>
        </w:rPr>
        <w:t>un hôtel garni au pavillon de Flore</w:t>
      </w:r>
      <w:r>
        <w:rPr>
          <w:lang w:eastAsia="en-US"/>
        </w:rPr>
        <w:t xml:space="preserve">, </w:t>
      </w:r>
      <w:r w:rsidR="003148C9">
        <w:rPr>
          <w:lang w:eastAsia="en-US"/>
        </w:rPr>
        <w:t>et sous l</w:t>
      </w:r>
      <w:r>
        <w:rPr>
          <w:lang w:eastAsia="en-US"/>
        </w:rPr>
        <w:t>’</w:t>
      </w:r>
      <w:r w:rsidR="003148C9">
        <w:rPr>
          <w:lang w:eastAsia="en-US"/>
        </w:rPr>
        <w:t>horloge une table d</w:t>
      </w:r>
      <w:r>
        <w:rPr>
          <w:lang w:eastAsia="en-US"/>
        </w:rPr>
        <w:t>’</w:t>
      </w:r>
      <w:r w:rsidR="003148C9">
        <w:rPr>
          <w:lang w:eastAsia="en-US"/>
        </w:rPr>
        <w:t>hôte à deux louis par tête</w:t>
      </w:r>
      <w:r>
        <w:rPr>
          <w:lang w:eastAsia="en-US"/>
        </w:rPr>
        <w:t xml:space="preserve">, </w:t>
      </w:r>
      <w:r w:rsidR="003148C9">
        <w:rPr>
          <w:lang w:eastAsia="en-US"/>
        </w:rPr>
        <w:t>sans le vin</w:t>
      </w:r>
      <w:r>
        <w:rPr>
          <w:lang w:eastAsia="en-US"/>
        </w:rPr>
        <w:t xml:space="preserve">… </w:t>
      </w:r>
      <w:r w:rsidR="003148C9">
        <w:rPr>
          <w:lang w:eastAsia="en-US"/>
        </w:rPr>
        <w:t>Dans le vestibule</w:t>
      </w:r>
      <w:r>
        <w:rPr>
          <w:lang w:eastAsia="en-US"/>
        </w:rPr>
        <w:t xml:space="preserve">, </w:t>
      </w:r>
      <w:r w:rsidR="003148C9">
        <w:rPr>
          <w:lang w:eastAsia="en-US"/>
        </w:rPr>
        <w:t>je place des boutiques de brosses à dents et de savon de Windsor</w:t>
      </w:r>
      <w:r>
        <w:rPr>
          <w:lang w:eastAsia="en-US"/>
        </w:rPr>
        <w:t xml:space="preserve">… </w:t>
      </w:r>
      <w:r w:rsidR="003148C9">
        <w:rPr>
          <w:lang w:eastAsia="en-US"/>
        </w:rPr>
        <w:t>Dans la cour</w:t>
      </w:r>
      <w:r>
        <w:rPr>
          <w:lang w:eastAsia="en-US"/>
        </w:rPr>
        <w:t xml:space="preserve">, </w:t>
      </w:r>
      <w:r w:rsidR="003148C9">
        <w:rPr>
          <w:lang w:eastAsia="en-US"/>
        </w:rPr>
        <w:t>deux rangées de baraques d</w:t>
      </w:r>
      <w:r>
        <w:rPr>
          <w:lang w:eastAsia="en-US"/>
        </w:rPr>
        <w:t>’</w:t>
      </w:r>
      <w:r w:rsidR="003148C9">
        <w:rPr>
          <w:lang w:eastAsia="en-US"/>
        </w:rPr>
        <w:t>un style élégant étalent tous ces biens charmants qui font le commerce de Paris</w:t>
      </w:r>
      <w:r>
        <w:rPr>
          <w:lang w:eastAsia="en-US"/>
        </w:rPr>
        <w:t xml:space="preserve">, </w:t>
      </w:r>
      <w:r w:rsidR="003148C9">
        <w:rPr>
          <w:lang w:eastAsia="en-US"/>
        </w:rPr>
        <w:t xml:space="preserve">des encriers </w:t>
      </w:r>
      <w:proofErr w:type="spellStart"/>
      <w:r w:rsidR="003148C9">
        <w:rPr>
          <w:lang w:eastAsia="en-US"/>
        </w:rPr>
        <w:t>syphoïdes</w:t>
      </w:r>
      <w:proofErr w:type="spellEnd"/>
      <w:r>
        <w:rPr>
          <w:lang w:eastAsia="en-US"/>
        </w:rPr>
        <w:t xml:space="preserve">, </w:t>
      </w:r>
      <w:r w:rsidR="003148C9">
        <w:rPr>
          <w:lang w:eastAsia="en-US"/>
        </w:rPr>
        <w:t>des gants à dix-neuf sous</w:t>
      </w:r>
      <w:r>
        <w:rPr>
          <w:lang w:eastAsia="en-US"/>
        </w:rPr>
        <w:t xml:space="preserve">, </w:t>
      </w:r>
      <w:r w:rsidR="003148C9">
        <w:rPr>
          <w:lang w:eastAsia="en-US"/>
        </w:rPr>
        <w:t>des caleçons de bains</w:t>
      </w:r>
      <w:r>
        <w:rPr>
          <w:lang w:eastAsia="en-US"/>
        </w:rPr>
        <w:t xml:space="preserve">, </w:t>
      </w:r>
      <w:r w:rsidR="003148C9">
        <w:rPr>
          <w:lang w:eastAsia="en-US"/>
        </w:rPr>
        <w:t xml:space="preserve">des pois </w:t>
      </w:r>
      <w:proofErr w:type="spellStart"/>
      <w:r w:rsidR="003148C9">
        <w:rPr>
          <w:lang w:eastAsia="en-US"/>
        </w:rPr>
        <w:t>Leperdriel</w:t>
      </w:r>
      <w:proofErr w:type="spellEnd"/>
      <w:r w:rsidR="003148C9">
        <w:rPr>
          <w:lang w:eastAsia="en-US"/>
        </w:rPr>
        <w:t xml:space="preserve"> et des gravures croquantes</w:t>
      </w:r>
      <w:r>
        <w:rPr>
          <w:lang w:eastAsia="en-US"/>
        </w:rPr>
        <w:t xml:space="preserve">… </w:t>
      </w:r>
      <w:r w:rsidR="003148C9">
        <w:rPr>
          <w:lang w:eastAsia="en-US"/>
        </w:rPr>
        <w:t>L</w:t>
      </w:r>
      <w:r>
        <w:rPr>
          <w:lang w:eastAsia="en-US"/>
        </w:rPr>
        <w:t>’</w:t>
      </w:r>
      <w:r w:rsidR="003148C9">
        <w:rPr>
          <w:lang w:eastAsia="en-US"/>
        </w:rPr>
        <w:t>entrée du jardin reste publique</w:t>
      </w:r>
      <w:r>
        <w:rPr>
          <w:lang w:eastAsia="en-US"/>
        </w:rPr>
        <w:t xml:space="preserve">, </w:t>
      </w:r>
      <w:r w:rsidR="003148C9">
        <w:rPr>
          <w:lang w:eastAsia="en-US"/>
        </w:rPr>
        <w:t>moyennant une légère rétribution</w:t>
      </w:r>
      <w:r>
        <w:rPr>
          <w:lang w:eastAsia="en-US"/>
        </w:rPr>
        <w:t xml:space="preserve">… </w:t>
      </w:r>
      <w:r w:rsidR="006C2AE1">
        <w:rPr>
          <w:lang w:eastAsia="en-US"/>
        </w:rPr>
        <w:t>—</w:t>
      </w:r>
      <w:r>
        <w:rPr>
          <w:lang w:eastAsia="en-US"/>
        </w:rPr>
        <w:t xml:space="preserve"> </w:t>
      </w:r>
      <w:r w:rsidR="003148C9">
        <w:rPr>
          <w:lang w:eastAsia="en-US"/>
        </w:rPr>
        <w:t>Il y a là</w:t>
      </w:r>
      <w:r>
        <w:rPr>
          <w:lang w:eastAsia="en-US"/>
        </w:rPr>
        <w:t xml:space="preserve">, </w:t>
      </w:r>
      <w:r w:rsidR="003148C9">
        <w:rPr>
          <w:lang w:eastAsia="en-US"/>
        </w:rPr>
        <w:t>Bibite</w:t>
      </w:r>
      <w:r>
        <w:rPr>
          <w:lang w:eastAsia="en-US"/>
        </w:rPr>
        <w:t xml:space="preserve">, </w:t>
      </w:r>
      <w:r w:rsidR="003148C9">
        <w:rPr>
          <w:lang w:eastAsia="en-US"/>
        </w:rPr>
        <w:t>de tels éléments de succès que je ne crois pas exagérer en portant à un million cinq cent mille francs les bénéfices de la première année</w:t>
      </w:r>
      <w:r>
        <w:rPr>
          <w:lang w:eastAsia="en-US"/>
        </w:rPr>
        <w:t>.</w:t>
      </w:r>
    </w:p>
    <w:p w14:paraId="57D8B5EB" w14:textId="77777777" w:rsidR="0046142F" w:rsidRDefault="0046142F" w:rsidP="0046142F">
      <w:pPr>
        <w:rPr>
          <w:lang w:eastAsia="en-US"/>
        </w:rPr>
      </w:pPr>
      <w:r>
        <w:rPr>
          <w:lang w:eastAsia="en-US"/>
        </w:rPr>
        <w:t>— </w:t>
      </w:r>
      <w:r w:rsidR="003148C9">
        <w:rPr>
          <w:lang w:eastAsia="en-US"/>
        </w:rPr>
        <w:t>Tu plaisantes</w:t>
      </w:r>
      <w:r>
        <w:rPr>
          <w:lang w:eastAsia="en-US"/>
        </w:rPr>
        <w:t xml:space="preserve"> !… </w:t>
      </w:r>
      <w:r w:rsidR="003148C9">
        <w:rPr>
          <w:lang w:eastAsia="en-US"/>
        </w:rPr>
        <w:t xml:space="preserve">fit </w:t>
      </w:r>
      <w:proofErr w:type="spellStart"/>
      <w:r w:rsidR="003148C9">
        <w:rPr>
          <w:lang w:eastAsia="en-US"/>
        </w:rPr>
        <w:t>Lasthénie</w:t>
      </w:r>
      <w:proofErr w:type="spellEnd"/>
      <w:r w:rsidR="003148C9">
        <w:rPr>
          <w:lang w:eastAsia="en-US"/>
        </w:rPr>
        <w:t xml:space="preserve"> naïvement</w:t>
      </w:r>
      <w:r>
        <w:rPr>
          <w:lang w:eastAsia="en-US"/>
        </w:rPr>
        <w:t>.</w:t>
      </w:r>
    </w:p>
    <w:p w14:paraId="1F56D91C" w14:textId="4BAE731C" w:rsidR="0046142F" w:rsidRDefault="0046142F" w:rsidP="0046142F">
      <w:pPr>
        <w:rPr>
          <w:lang w:eastAsia="en-US"/>
        </w:rPr>
      </w:pPr>
      <w:r>
        <w:rPr>
          <w:lang w:eastAsia="en-US"/>
        </w:rPr>
        <w:t>— </w:t>
      </w:r>
      <w:r w:rsidR="003148C9">
        <w:rPr>
          <w:lang w:eastAsia="en-US"/>
        </w:rPr>
        <w:t>Une fois possesseur de ces quinze cent mille francs</w:t>
      </w:r>
      <w:r>
        <w:rPr>
          <w:lang w:eastAsia="en-US"/>
        </w:rPr>
        <w:t xml:space="preserve">, </w:t>
      </w:r>
      <w:r w:rsidR="003148C9">
        <w:rPr>
          <w:lang w:eastAsia="en-US"/>
        </w:rPr>
        <w:t>reprit l</w:t>
      </w:r>
      <w:r>
        <w:rPr>
          <w:lang w:eastAsia="en-US"/>
        </w:rPr>
        <w:t>’</w:t>
      </w:r>
      <w:r w:rsidR="003148C9">
        <w:rPr>
          <w:lang w:eastAsia="en-US"/>
        </w:rPr>
        <w:t>entrepreneur qui grandissait d</w:t>
      </w:r>
      <w:r>
        <w:rPr>
          <w:lang w:eastAsia="en-US"/>
        </w:rPr>
        <w:t>’</w:t>
      </w:r>
      <w:r w:rsidR="003148C9">
        <w:rPr>
          <w:lang w:eastAsia="en-US"/>
        </w:rPr>
        <w:t xml:space="preserve">une coudée à chaque </w:t>
      </w:r>
      <w:r w:rsidR="003148C9">
        <w:rPr>
          <w:lang w:eastAsia="en-US"/>
        </w:rPr>
        <w:lastRenderedPageBreak/>
        <w:t>phrase</w:t>
      </w:r>
      <w:r>
        <w:rPr>
          <w:lang w:eastAsia="en-US"/>
        </w:rPr>
        <w:t xml:space="preserve">, </w:t>
      </w:r>
      <w:r w:rsidR="006C2AE1">
        <w:rPr>
          <w:lang w:eastAsia="en-US"/>
        </w:rPr>
        <w:t>—</w:t>
      </w:r>
      <w:r>
        <w:rPr>
          <w:lang w:eastAsia="en-US"/>
        </w:rPr>
        <w:t xml:space="preserve"> </w:t>
      </w:r>
      <w:r w:rsidR="003148C9">
        <w:rPr>
          <w:lang w:eastAsia="en-US"/>
        </w:rPr>
        <w:t>j</w:t>
      </w:r>
      <w:r>
        <w:rPr>
          <w:lang w:eastAsia="en-US"/>
        </w:rPr>
        <w:t>’</w:t>
      </w:r>
      <w:r w:rsidR="003148C9">
        <w:rPr>
          <w:lang w:eastAsia="en-US"/>
        </w:rPr>
        <w:t>élargis un peu le cercle de mes opérations</w:t>
      </w:r>
      <w:r>
        <w:rPr>
          <w:lang w:eastAsia="en-US"/>
        </w:rPr>
        <w:t xml:space="preserve">… </w:t>
      </w:r>
      <w:r w:rsidR="003148C9">
        <w:rPr>
          <w:lang w:eastAsia="en-US"/>
        </w:rPr>
        <w:t>On peut faire quelque chose avec les Champs-Élysées dont l</w:t>
      </w:r>
      <w:r>
        <w:rPr>
          <w:lang w:eastAsia="en-US"/>
        </w:rPr>
        <w:t>’</w:t>
      </w:r>
      <w:r w:rsidR="003148C9">
        <w:rPr>
          <w:lang w:eastAsia="en-US"/>
        </w:rPr>
        <w:t>exposition est bonne</w:t>
      </w:r>
      <w:r>
        <w:rPr>
          <w:lang w:eastAsia="en-US"/>
        </w:rPr>
        <w:t xml:space="preserve">… </w:t>
      </w:r>
      <w:r w:rsidR="003148C9">
        <w:rPr>
          <w:lang w:eastAsia="en-US"/>
        </w:rPr>
        <w:t>Que dirais-tu</w:t>
      </w:r>
      <w:r>
        <w:rPr>
          <w:lang w:eastAsia="en-US"/>
        </w:rPr>
        <w:t xml:space="preserve">, </w:t>
      </w:r>
      <w:r w:rsidR="003148C9">
        <w:rPr>
          <w:lang w:eastAsia="en-US"/>
        </w:rPr>
        <w:t>Bibite</w:t>
      </w:r>
      <w:r>
        <w:rPr>
          <w:lang w:eastAsia="en-US"/>
        </w:rPr>
        <w:t xml:space="preserve">, </w:t>
      </w:r>
      <w:r w:rsidR="003148C9">
        <w:rPr>
          <w:lang w:eastAsia="en-US"/>
        </w:rPr>
        <w:t>d</w:t>
      </w:r>
      <w:r>
        <w:rPr>
          <w:lang w:eastAsia="en-US"/>
        </w:rPr>
        <w:t>’</w:t>
      </w:r>
      <w:r w:rsidR="003148C9">
        <w:rPr>
          <w:lang w:eastAsia="en-US"/>
        </w:rPr>
        <w:t>une cité</w:t>
      </w:r>
      <w:r>
        <w:rPr>
          <w:lang w:eastAsia="en-US"/>
        </w:rPr>
        <w:t xml:space="preserve">, </w:t>
      </w:r>
      <w:r w:rsidR="003148C9">
        <w:rPr>
          <w:lang w:eastAsia="en-US"/>
        </w:rPr>
        <w:t>d</w:t>
      </w:r>
      <w:r>
        <w:rPr>
          <w:lang w:eastAsia="en-US"/>
        </w:rPr>
        <w:t>’</w:t>
      </w:r>
      <w:r w:rsidR="003148C9">
        <w:rPr>
          <w:lang w:eastAsia="en-US"/>
        </w:rPr>
        <w:t>une cité nouvelle</w:t>
      </w:r>
      <w:r>
        <w:rPr>
          <w:lang w:eastAsia="en-US"/>
        </w:rPr>
        <w:t xml:space="preserve">, </w:t>
      </w:r>
      <w:r w:rsidR="003148C9">
        <w:rPr>
          <w:lang w:eastAsia="en-US"/>
        </w:rPr>
        <w:t>fondée au lieu où fut jadis le bois de Boulogne</w:t>
      </w:r>
      <w:r>
        <w:rPr>
          <w:lang w:eastAsia="en-US"/>
        </w:rPr>
        <w:t xml:space="preserve">, </w:t>
      </w:r>
      <w:r w:rsidR="003148C9">
        <w:rPr>
          <w:lang w:eastAsia="en-US"/>
        </w:rPr>
        <w:t xml:space="preserve">et qui porterait le nom de </w:t>
      </w:r>
      <w:proofErr w:type="spellStart"/>
      <w:r w:rsidR="003148C9">
        <w:rPr>
          <w:lang w:eastAsia="en-US"/>
        </w:rPr>
        <w:t>Berthelleminotdebaurepasville</w:t>
      </w:r>
      <w:proofErr w:type="spellEnd"/>
      <w:r>
        <w:rPr>
          <w:lang w:eastAsia="en-US"/>
        </w:rPr>
        <w:t> ?</w:t>
      </w:r>
    </w:p>
    <w:p w14:paraId="17666D88" w14:textId="77777777" w:rsidR="0046142F" w:rsidRDefault="0046142F" w:rsidP="0046142F">
      <w:pPr>
        <w:rPr>
          <w:lang w:eastAsia="en-US"/>
        </w:rPr>
      </w:pPr>
      <w:r>
        <w:rPr>
          <w:lang w:eastAsia="en-US"/>
        </w:rPr>
        <w:t>— </w:t>
      </w:r>
      <w:r w:rsidR="003148C9">
        <w:rPr>
          <w:lang w:eastAsia="en-US"/>
        </w:rPr>
        <w:t>Dame</w:t>
      </w:r>
      <w:r>
        <w:rPr>
          <w:lang w:eastAsia="en-US"/>
        </w:rPr>
        <w:t> !…</w:t>
      </w:r>
    </w:p>
    <w:p w14:paraId="34737635" w14:textId="77777777" w:rsidR="0046142F" w:rsidRDefault="0046142F" w:rsidP="0046142F">
      <w:pPr>
        <w:rPr>
          <w:lang w:eastAsia="en-US"/>
        </w:rPr>
      </w:pPr>
      <w:r>
        <w:rPr>
          <w:lang w:eastAsia="en-US"/>
        </w:rPr>
        <w:t>— </w:t>
      </w:r>
      <w:r w:rsidR="003148C9">
        <w:rPr>
          <w:lang w:eastAsia="en-US"/>
        </w:rPr>
        <w:t xml:space="preserve">Eh </w:t>
      </w:r>
      <w:proofErr w:type="spellStart"/>
      <w:r w:rsidR="003148C9">
        <w:rPr>
          <w:lang w:eastAsia="en-US"/>
        </w:rPr>
        <w:t>eh</w:t>
      </w:r>
      <w:proofErr w:type="spellEnd"/>
      <w:r>
        <w:rPr>
          <w:lang w:eastAsia="en-US"/>
        </w:rPr>
        <w:t xml:space="preserve"> ! </w:t>
      </w:r>
      <w:r w:rsidR="003148C9">
        <w:rPr>
          <w:lang w:eastAsia="en-US"/>
        </w:rPr>
        <w:t xml:space="preserve">on y verrait la rue </w:t>
      </w:r>
      <w:proofErr w:type="spellStart"/>
      <w:r w:rsidR="003148C9">
        <w:rPr>
          <w:lang w:eastAsia="en-US"/>
        </w:rPr>
        <w:t>Lasthénie</w:t>
      </w:r>
      <w:proofErr w:type="spellEnd"/>
      <w:r>
        <w:rPr>
          <w:lang w:eastAsia="en-US"/>
        </w:rPr>
        <w:t> !…</w:t>
      </w:r>
    </w:p>
    <w:p w14:paraId="7E71B04B" w14:textId="77777777" w:rsidR="0046142F" w:rsidRDefault="0046142F" w:rsidP="0046142F">
      <w:pPr>
        <w:rPr>
          <w:lang w:eastAsia="en-US"/>
        </w:rPr>
      </w:pPr>
      <w:r>
        <w:rPr>
          <w:lang w:eastAsia="en-US"/>
        </w:rPr>
        <w:t>— </w:t>
      </w:r>
      <w:r w:rsidR="003148C9">
        <w:rPr>
          <w:lang w:eastAsia="en-US"/>
        </w:rPr>
        <w:t>Et la rue Aristide</w:t>
      </w:r>
      <w:r>
        <w:rPr>
          <w:lang w:eastAsia="en-US"/>
        </w:rPr>
        <w:t xml:space="preserve"> !… </w:t>
      </w:r>
      <w:r w:rsidR="003148C9">
        <w:rPr>
          <w:lang w:eastAsia="en-US"/>
        </w:rPr>
        <w:t>Ô mon ami</w:t>
      </w:r>
      <w:r>
        <w:rPr>
          <w:lang w:eastAsia="en-US"/>
        </w:rPr>
        <w:t xml:space="preserve">, </w:t>
      </w:r>
      <w:r w:rsidR="003148C9">
        <w:rPr>
          <w:lang w:eastAsia="en-US"/>
        </w:rPr>
        <w:t>tout cela est trop beau</w:t>
      </w:r>
      <w:r>
        <w:rPr>
          <w:lang w:eastAsia="en-US"/>
        </w:rPr>
        <w:t> !</w:t>
      </w:r>
    </w:p>
    <w:p w14:paraId="10AF17CD" w14:textId="77777777" w:rsidR="0046142F" w:rsidRDefault="0046142F" w:rsidP="0046142F">
      <w:pPr>
        <w:rPr>
          <w:lang w:eastAsia="en-US"/>
        </w:rPr>
      </w:pPr>
      <w:r>
        <w:rPr>
          <w:lang w:eastAsia="en-US"/>
        </w:rPr>
        <w:t>— </w:t>
      </w:r>
      <w:r w:rsidR="003148C9">
        <w:rPr>
          <w:lang w:eastAsia="en-US"/>
        </w:rPr>
        <w:t>Soyez persuadée</w:t>
      </w:r>
      <w:r>
        <w:rPr>
          <w:lang w:eastAsia="en-US"/>
        </w:rPr>
        <w:t xml:space="preserve">, </w:t>
      </w:r>
      <w:r w:rsidR="003148C9">
        <w:rPr>
          <w:lang w:eastAsia="en-US"/>
        </w:rPr>
        <w:t>ma chère</w:t>
      </w:r>
      <w:r>
        <w:rPr>
          <w:lang w:eastAsia="en-US"/>
        </w:rPr>
        <w:t xml:space="preserve">, </w:t>
      </w:r>
      <w:r w:rsidR="003148C9">
        <w:rPr>
          <w:lang w:eastAsia="en-US"/>
        </w:rPr>
        <w:t>répliqua sévèrement l</w:t>
      </w:r>
      <w:r>
        <w:rPr>
          <w:lang w:eastAsia="en-US"/>
        </w:rPr>
        <w:t>’</w:t>
      </w:r>
      <w:r w:rsidR="003148C9">
        <w:rPr>
          <w:lang w:eastAsia="en-US"/>
        </w:rPr>
        <w:t>entrepreneur</w:t>
      </w:r>
      <w:r>
        <w:rPr>
          <w:lang w:eastAsia="en-US"/>
        </w:rPr>
        <w:t xml:space="preserve">, </w:t>
      </w:r>
      <w:r w:rsidR="003148C9">
        <w:rPr>
          <w:lang w:eastAsia="en-US"/>
        </w:rPr>
        <w:t>que quand je dis une chose</w:t>
      </w:r>
      <w:r>
        <w:rPr>
          <w:lang w:eastAsia="en-US"/>
        </w:rPr>
        <w:t xml:space="preserve">… </w:t>
      </w:r>
      <w:r w:rsidR="003148C9">
        <w:rPr>
          <w:lang w:eastAsia="en-US"/>
        </w:rPr>
        <w:t>Mais les femmes sont toutes ainsi</w:t>
      </w:r>
      <w:r>
        <w:rPr>
          <w:lang w:eastAsia="en-US"/>
        </w:rPr>
        <w:t xml:space="preserve">… </w:t>
      </w:r>
      <w:r w:rsidR="003148C9">
        <w:rPr>
          <w:lang w:eastAsia="en-US"/>
        </w:rPr>
        <w:t>Il faut avoir égard à la faiblesse de leur intelligence</w:t>
      </w:r>
      <w:r>
        <w:rPr>
          <w:lang w:eastAsia="en-US"/>
        </w:rPr>
        <w:t xml:space="preserve">… </w:t>
      </w:r>
      <w:r w:rsidR="003148C9">
        <w:rPr>
          <w:lang w:eastAsia="en-US"/>
        </w:rPr>
        <w:t>En tout cas</w:t>
      </w:r>
      <w:r>
        <w:rPr>
          <w:lang w:eastAsia="en-US"/>
        </w:rPr>
        <w:t xml:space="preserve">, </w:t>
      </w:r>
      <w:r w:rsidR="003148C9">
        <w:rPr>
          <w:lang w:eastAsia="en-US"/>
        </w:rPr>
        <w:t>ajouta-t-il avec protection et douceur</w:t>
      </w:r>
      <w:r>
        <w:rPr>
          <w:lang w:eastAsia="en-US"/>
        </w:rPr>
        <w:t xml:space="preserve">, </w:t>
      </w:r>
      <w:r w:rsidR="003148C9">
        <w:rPr>
          <w:lang w:eastAsia="en-US"/>
        </w:rPr>
        <w:t>nous avons les premiers fonds</w:t>
      </w:r>
      <w:r>
        <w:rPr>
          <w:lang w:eastAsia="en-US"/>
        </w:rPr>
        <w:t xml:space="preserve">… </w:t>
      </w:r>
      <w:r w:rsidR="003148C9">
        <w:rPr>
          <w:lang w:eastAsia="en-US"/>
        </w:rPr>
        <w:t>Unissons la prudence à l</w:t>
      </w:r>
      <w:r>
        <w:rPr>
          <w:lang w:eastAsia="en-US"/>
        </w:rPr>
        <w:t>’</w:t>
      </w:r>
      <w:r w:rsidR="003148C9">
        <w:rPr>
          <w:lang w:eastAsia="en-US"/>
        </w:rPr>
        <w:t>audace et nous verrons bien</w:t>
      </w:r>
      <w:r>
        <w:rPr>
          <w:lang w:eastAsia="en-US"/>
        </w:rPr>
        <w:t> !</w:t>
      </w:r>
    </w:p>
    <w:p w14:paraId="75F91FA8" w14:textId="77777777" w:rsidR="0046142F" w:rsidRDefault="003148C9" w:rsidP="0046142F">
      <w:pPr>
        <w:rPr>
          <w:lang w:eastAsia="en-US"/>
        </w:rPr>
      </w:pPr>
      <w:r>
        <w:rPr>
          <w:lang w:eastAsia="en-US"/>
        </w:rPr>
        <w:t>Il tapa sur son gousset contenant les trois billets de cinq cents francs</w:t>
      </w:r>
      <w:r w:rsidR="0046142F">
        <w:rPr>
          <w:lang w:eastAsia="en-US"/>
        </w:rPr>
        <w:t xml:space="preserve">, </w:t>
      </w:r>
      <w:r>
        <w:rPr>
          <w:lang w:eastAsia="en-US"/>
        </w:rPr>
        <w:t>de cet air qu</w:t>
      </w:r>
      <w:r w:rsidR="0046142F">
        <w:rPr>
          <w:lang w:eastAsia="en-US"/>
        </w:rPr>
        <w:t>’</w:t>
      </w:r>
      <w:r>
        <w:rPr>
          <w:lang w:eastAsia="en-US"/>
        </w:rPr>
        <w:t>avaient les bons chevaliers en touchant leur épée</w:t>
      </w:r>
      <w:r w:rsidR="0046142F">
        <w:rPr>
          <w:lang w:eastAsia="en-US"/>
        </w:rPr>
        <w:t>.</w:t>
      </w:r>
    </w:p>
    <w:p w14:paraId="4F5268A6" w14:textId="79F1C243" w:rsidR="0046142F" w:rsidRDefault="0046142F" w:rsidP="0046142F">
      <w:pPr>
        <w:rPr>
          <w:lang w:eastAsia="en-US"/>
        </w:rPr>
      </w:pPr>
      <w:r>
        <w:rPr>
          <w:lang w:eastAsia="en-US"/>
        </w:rPr>
        <w:t>— </w:t>
      </w:r>
      <w:r w:rsidR="003148C9">
        <w:rPr>
          <w:lang w:eastAsia="en-US"/>
        </w:rPr>
        <w:t>Voilà le point de départ</w:t>
      </w:r>
      <w:r>
        <w:rPr>
          <w:lang w:eastAsia="en-US"/>
        </w:rPr>
        <w:t xml:space="preserve"> ! </w:t>
      </w:r>
      <w:r w:rsidR="003148C9">
        <w:rPr>
          <w:lang w:eastAsia="en-US"/>
        </w:rPr>
        <w:t>s</w:t>
      </w:r>
      <w:r>
        <w:rPr>
          <w:lang w:eastAsia="en-US"/>
        </w:rPr>
        <w:t>’</w:t>
      </w:r>
      <w:r w:rsidR="003148C9">
        <w:rPr>
          <w:lang w:eastAsia="en-US"/>
        </w:rPr>
        <w:t>écria-t-il</w:t>
      </w:r>
      <w:r>
        <w:rPr>
          <w:lang w:eastAsia="en-US"/>
        </w:rPr>
        <w:t xml:space="preserve">, </w:t>
      </w:r>
      <w:r w:rsidR="006C2AE1">
        <w:rPr>
          <w:lang w:eastAsia="en-US"/>
        </w:rPr>
        <w:t>—</w:t>
      </w:r>
      <w:r>
        <w:rPr>
          <w:lang w:eastAsia="en-US"/>
        </w:rPr>
        <w:t xml:space="preserve"> </w:t>
      </w:r>
      <w:r w:rsidR="003148C9">
        <w:rPr>
          <w:lang w:eastAsia="en-US"/>
        </w:rPr>
        <w:t>le premier degré de l</w:t>
      </w:r>
      <w:r>
        <w:rPr>
          <w:lang w:eastAsia="en-US"/>
        </w:rPr>
        <w:t>’</w:t>
      </w:r>
      <w:r w:rsidR="003148C9">
        <w:rPr>
          <w:lang w:eastAsia="en-US"/>
        </w:rPr>
        <w:t>échelle</w:t>
      </w:r>
      <w:r>
        <w:rPr>
          <w:lang w:eastAsia="en-US"/>
        </w:rPr>
        <w:t xml:space="preserve">… </w:t>
      </w:r>
      <w:r w:rsidR="003148C9">
        <w:rPr>
          <w:lang w:eastAsia="en-US"/>
        </w:rPr>
        <w:t>Dès ce soir</w:t>
      </w:r>
      <w:r>
        <w:rPr>
          <w:lang w:eastAsia="en-US"/>
        </w:rPr>
        <w:t xml:space="preserve">, </w:t>
      </w:r>
      <w:r w:rsidR="003148C9">
        <w:rPr>
          <w:lang w:eastAsia="en-US"/>
        </w:rPr>
        <w:t>nous allons faire manœuvrer ça</w:t>
      </w:r>
      <w:r>
        <w:rPr>
          <w:lang w:eastAsia="en-US"/>
        </w:rPr>
        <w:t> !…</w:t>
      </w:r>
    </w:p>
    <w:p w14:paraId="4B6AEE3F" w14:textId="77777777" w:rsidR="0046142F" w:rsidRDefault="003148C9" w:rsidP="0046142F">
      <w:pPr>
        <w:rPr>
          <w:lang w:eastAsia="en-US"/>
        </w:rPr>
      </w:pPr>
      <w:r>
        <w:rPr>
          <w:lang w:eastAsia="en-US"/>
        </w:rPr>
        <w:t>Un bruyant coup de sonnette lui coupa la parole</w:t>
      </w:r>
      <w:r w:rsidR="0046142F">
        <w:rPr>
          <w:lang w:eastAsia="en-US"/>
        </w:rPr>
        <w:t>.</w:t>
      </w:r>
    </w:p>
    <w:p w14:paraId="7C27AE65"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pour le bureau de remplacement</w:t>
      </w:r>
      <w:r>
        <w:rPr>
          <w:lang w:eastAsia="en-US"/>
        </w:rPr>
        <w:t xml:space="preserve">, </w:t>
      </w:r>
      <w:r w:rsidR="003148C9">
        <w:rPr>
          <w:lang w:eastAsia="en-US"/>
        </w:rPr>
        <w:t xml:space="preserve">dit </w:t>
      </w:r>
      <w:proofErr w:type="spellStart"/>
      <w:r w:rsidR="003148C9">
        <w:rPr>
          <w:lang w:eastAsia="en-US"/>
        </w:rPr>
        <w:t>Lasthénie</w:t>
      </w:r>
      <w:proofErr w:type="spellEnd"/>
      <w:r>
        <w:rPr>
          <w:lang w:eastAsia="en-US"/>
        </w:rPr>
        <w:t>.</w:t>
      </w:r>
    </w:p>
    <w:p w14:paraId="37E933C5" w14:textId="77777777" w:rsidR="0046142F" w:rsidRDefault="003148C9" w:rsidP="0046142F">
      <w:pPr>
        <w:rPr>
          <w:lang w:eastAsia="en-US"/>
        </w:rPr>
      </w:pPr>
      <w:proofErr w:type="spellStart"/>
      <w:r>
        <w:rPr>
          <w:lang w:eastAsia="en-US"/>
        </w:rPr>
        <w:t>Berthelleminot</w:t>
      </w:r>
      <w:proofErr w:type="spellEnd"/>
      <w:r>
        <w:rPr>
          <w:lang w:eastAsia="en-US"/>
        </w:rPr>
        <w:t xml:space="preserve"> s</w:t>
      </w:r>
      <w:r w:rsidR="0046142F">
        <w:rPr>
          <w:lang w:eastAsia="en-US"/>
        </w:rPr>
        <w:t>’</w:t>
      </w:r>
      <w:r>
        <w:rPr>
          <w:lang w:eastAsia="en-US"/>
        </w:rPr>
        <w:t>élança derrière ses cartons et ouvrit un énorme registre</w:t>
      </w:r>
      <w:r w:rsidR="0046142F">
        <w:rPr>
          <w:lang w:eastAsia="en-US"/>
        </w:rPr>
        <w:t>.</w:t>
      </w:r>
    </w:p>
    <w:p w14:paraId="602D2308" w14:textId="77777777" w:rsidR="0046142F" w:rsidRDefault="003148C9" w:rsidP="0046142F">
      <w:pPr>
        <w:rPr>
          <w:lang w:eastAsia="en-US"/>
        </w:rPr>
      </w:pPr>
      <w:r>
        <w:rPr>
          <w:lang w:eastAsia="en-US"/>
        </w:rPr>
        <w:t xml:space="preserve">Mazurke et </w:t>
      </w:r>
      <w:proofErr w:type="spellStart"/>
      <w:r>
        <w:rPr>
          <w:lang w:eastAsia="en-US"/>
        </w:rPr>
        <w:t>Yaume</w:t>
      </w:r>
      <w:proofErr w:type="spellEnd"/>
      <w:r>
        <w:rPr>
          <w:lang w:eastAsia="en-US"/>
        </w:rPr>
        <w:t xml:space="preserve"> entrèrent</w:t>
      </w:r>
      <w:r w:rsidR="0046142F">
        <w:rPr>
          <w:lang w:eastAsia="en-US"/>
        </w:rPr>
        <w:t>.</w:t>
      </w:r>
    </w:p>
    <w:p w14:paraId="79DD1656" w14:textId="77777777" w:rsidR="0046142F" w:rsidRDefault="0046142F" w:rsidP="0046142F">
      <w:pPr>
        <w:rPr>
          <w:lang w:eastAsia="en-US"/>
        </w:rPr>
      </w:pPr>
      <w:r>
        <w:rPr>
          <w:lang w:eastAsia="en-US"/>
        </w:rPr>
        <w:lastRenderedPageBreak/>
        <w:t>— </w:t>
      </w:r>
      <w:r w:rsidR="003148C9">
        <w:rPr>
          <w:lang w:eastAsia="en-US"/>
        </w:rPr>
        <w:t>Monsieur vient pour un remplaçant</w:t>
      </w:r>
      <w:r>
        <w:rPr>
          <w:lang w:eastAsia="en-US"/>
        </w:rPr>
        <w:t xml:space="preserve"> ? </w:t>
      </w:r>
      <w:r w:rsidR="003148C9">
        <w:rPr>
          <w:lang w:eastAsia="en-US"/>
        </w:rPr>
        <w:t xml:space="preserve">demanda </w:t>
      </w:r>
      <w:proofErr w:type="spellStart"/>
      <w:r w:rsidR="003148C9">
        <w:rPr>
          <w:lang w:eastAsia="en-US"/>
        </w:rPr>
        <w:t>Berthelleminot</w:t>
      </w:r>
      <w:proofErr w:type="spellEnd"/>
      <w:r>
        <w:rPr>
          <w:lang w:eastAsia="en-US"/>
        </w:rPr>
        <w:t>.</w:t>
      </w:r>
    </w:p>
    <w:p w14:paraId="1E9B3243"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répondit Mazurke</w:t>
      </w:r>
      <w:r>
        <w:rPr>
          <w:lang w:eastAsia="en-US"/>
        </w:rPr>
        <w:t>.</w:t>
      </w:r>
    </w:p>
    <w:p w14:paraId="3EAB12CB" w14:textId="77777777" w:rsidR="0046142F" w:rsidRDefault="0046142F" w:rsidP="0046142F">
      <w:pPr>
        <w:rPr>
          <w:lang w:eastAsia="en-US"/>
        </w:rPr>
      </w:pPr>
      <w:r>
        <w:rPr>
          <w:lang w:eastAsia="en-US"/>
        </w:rPr>
        <w:t>— </w:t>
      </w:r>
      <w:r w:rsidR="003148C9">
        <w:rPr>
          <w:lang w:eastAsia="en-US"/>
        </w:rPr>
        <w:t>Laissez-nous</w:t>
      </w:r>
      <w:r>
        <w:rPr>
          <w:lang w:eastAsia="en-US"/>
        </w:rPr>
        <w:t xml:space="preserve">, </w:t>
      </w:r>
      <w:r w:rsidR="003148C9">
        <w:rPr>
          <w:lang w:eastAsia="en-US"/>
        </w:rPr>
        <w:t>madame</w:t>
      </w:r>
      <w:r>
        <w:rPr>
          <w:lang w:eastAsia="en-US"/>
        </w:rPr>
        <w:t xml:space="preserve"> ! </w:t>
      </w:r>
      <w:r w:rsidR="003148C9">
        <w:rPr>
          <w:lang w:eastAsia="en-US"/>
        </w:rPr>
        <w:t>prononça royalement l</w:t>
      </w:r>
      <w:r>
        <w:rPr>
          <w:lang w:eastAsia="en-US"/>
        </w:rPr>
        <w:t>’</w:t>
      </w:r>
      <w:r w:rsidR="003148C9">
        <w:rPr>
          <w:lang w:eastAsia="en-US"/>
        </w:rPr>
        <w:t>entrepreneur</w:t>
      </w:r>
      <w:r>
        <w:rPr>
          <w:lang w:eastAsia="en-US"/>
        </w:rPr>
        <w:t>.</w:t>
      </w:r>
    </w:p>
    <w:p w14:paraId="54166647" w14:textId="77777777" w:rsidR="0046142F" w:rsidRDefault="003148C9" w:rsidP="0046142F">
      <w:pPr>
        <w:rPr>
          <w:lang w:eastAsia="en-US"/>
        </w:rPr>
      </w:pPr>
      <w:proofErr w:type="spellStart"/>
      <w:r>
        <w:rPr>
          <w:lang w:eastAsia="en-US"/>
        </w:rPr>
        <w:t>Lasthénie</w:t>
      </w:r>
      <w:proofErr w:type="spellEnd"/>
      <w:r w:rsidR="0046142F">
        <w:rPr>
          <w:lang w:eastAsia="en-US"/>
        </w:rPr>
        <w:t xml:space="preserve">, </w:t>
      </w:r>
      <w:r>
        <w:rPr>
          <w:lang w:eastAsia="en-US"/>
        </w:rPr>
        <w:t>qui avait reconnu le beau capitaine de la soirée Beaujoyeux</w:t>
      </w:r>
      <w:r w:rsidR="0046142F">
        <w:rPr>
          <w:lang w:eastAsia="en-US"/>
        </w:rPr>
        <w:t xml:space="preserve">, </w:t>
      </w:r>
      <w:r>
        <w:rPr>
          <w:lang w:eastAsia="en-US"/>
        </w:rPr>
        <w:t>obéit à regret</w:t>
      </w:r>
      <w:r w:rsidR="0046142F">
        <w:rPr>
          <w:lang w:eastAsia="en-US"/>
        </w:rPr>
        <w:t xml:space="preserve">. </w:t>
      </w:r>
      <w:r>
        <w:rPr>
          <w:lang w:eastAsia="en-US"/>
        </w:rPr>
        <w:t xml:space="preserve">Le </w:t>
      </w:r>
      <w:r>
        <w:rPr>
          <w:i/>
          <w:iCs/>
          <w:lang w:eastAsia="en-US"/>
        </w:rPr>
        <w:t>dieu d</w:t>
      </w:r>
      <w:r w:rsidR="0046142F">
        <w:rPr>
          <w:i/>
          <w:iCs/>
          <w:lang w:eastAsia="en-US"/>
        </w:rPr>
        <w:t>’</w:t>
      </w:r>
      <w:r>
        <w:rPr>
          <w:i/>
          <w:iCs/>
          <w:lang w:eastAsia="en-US"/>
        </w:rPr>
        <w:t>Hymen</w:t>
      </w:r>
      <w:r>
        <w:rPr>
          <w:lang w:eastAsia="en-US"/>
        </w:rPr>
        <w:t xml:space="preserve"> se serait évidemment illustré en mariant un cavalier comme celui-là</w:t>
      </w:r>
      <w:r w:rsidR="0046142F">
        <w:rPr>
          <w:lang w:eastAsia="en-US"/>
        </w:rPr>
        <w:t>.</w:t>
      </w:r>
    </w:p>
    <w:p w14:paraId="17873E61" w14:textId="77777777" w:rsidR="0046142F" w:rsidRDefault="0046142F" w:rsidP="0046142F">
      <w:pPr>
        <w:rPr>
          <w:lang w:eastAsia="en-US"/>
        </w:rPr>
      </w:pPr>
      <w:r>
        <w:rPr>
          <w:lang w:eastAsia="en-US"/>
        </w:rPr>
        <w:t>— </w:t>
      </w:r>
      <w:r w:rsidR="003148C9">
        <w:rPr>
          <w:lang w:eastAsia="en-US"/>
        </w:rPr>
        <w:t>Monsieur</w:t>
      </w:r>
      <w:r>
        <w:rPr>
          <w:lang w:eastAsia="en-US"/>
        </w:rPr>
        <w:t xml:space="preserve">, </w:t>
      </w:r>
      <w:r w:rsidR="003148C9">
        <w:rPr>
          <w:lang w:eastAsia="en-US"/>
        </w:rPr>
        <w:t xml:space="preserve">reprit </w:t>
      </w:r>
      <w:proofErr w:type="spellStart"/>
      <w:r w:rsidR="003148C9">
        <w:rPr>
          <w:lang w:eastAsia="en-US"/>
        </w:rPr>
        <w:t>Berthelleminot</w:t>
      </w:r>
      <w:proofErr w:type="spellEnd"/>
      <w:r w:rsidR="003148C9">
        <w:rPr>
          <w:lang w:eastAsia="en-US"/>
        </w:rPr>
        <w:t xml:space="preserve"> en feuilletant son registre</w:t>
      </w:r>
      <w:r>
        <w:rPr>
          <w:lang w:eastAsia="en-US"/>
        </w:rPr>
        <w:t xml:space="preserve">, </w:t>
      </w:r>
      <w:r w:rsidR="003148C9">
        <w:rPr>
          <w:lang w:eastAsia="en-US"/>
        </w:rPr>
        <w:t>j</w:t>
      </w:r>
      <w:r>
        <w:rPr>
          <w:lang w:eastAsia="en-US"/>
        </w:rPr>
        <w:t>’</w:t>
      </w:r>
      <w:r w:rsidR="003148C9">
        <w:rPr>
          <w:lang w:eastAsia="en-US"/>
        </w:rPr>
        <w:t>ai l</w:t>
      </w:r>
      <w:r>
        <w:rPr>
          <w:lang w:eastAsia="en-US"/>
        </w:rPr>
        <w:t>’</w:t>
      </w:r>
      <w:r w:rsidR="003148C9">
        <w:rPr>
          <w:lang w:eastAsia="en-US"/>
        </w:rPr>
        <w:t>honneur de vous faire observer tout d</w:t>
      </w:r>
      <w:r>
        <w:rPr>
          <w:lang w:eastAsia="en-US"/>
        </w:rPr>
        <w:t>’</w:t>
      </w:r>
      <w:r w:rsidR="003148C9">
        <w:rPr>
          <w:lang w:eastAsia="en-US"/>
        </w:rPr>
        <w:t>abord que nos prix ont dû monter légèrement à cause des éventualités de guerre européenne</w:t>
      </w:r>
      <w:r>
        <w:rPr>
          <w:lang w:eastAsia="en-US"/>
        </w:rPr>
        <w:t xml:space="preserve">… </w:t>
      </w:r>
      <w:r w:rsidR="003148C9">
        <w:rPr>
          <w:lang w:eastAsia="en-US"/>
        </w:rPr>
        <w:t>L</w:t>
      </w:r>
      <w:r>
        <w:rPr>
          <w:lang w:eastAsia="en-US"/>
        </w:rPr>
        <w:t>’</w:t>
      </w:r>
      <w:r w:rsidR="003148C9">
        <w:rPr>
          <w:lang w:eastAsia="en-US"/>
        </w:rPr>
        <w:t>affaire d</w:t>
      </w:r>
      <w:r>
        <w:rPr>
          <w:lang w:eastAsia="en-US"/>
        </w:rPr>
        <w:t>’</w:t>
      </w:r>
      <w:r w:rsidR="003148C9">
        <w:rPr>
          <w:lang w:eastAsia="en-US"/>
        </w:rPr>
        <w:t>Italie</w:t>
      </w:r>
      <w:r>
        <w:rPr>
          <w:lang w:eastAsia="en-US"/>
        </w:rPr>
        <w:t xml:space="preserve">, </w:t>
      </w:r>
      <w:r w:rsidR="003148C9">
        <w:rPr>
          <w:lang w:eastAsia="en-US"/>
        </w:rPr>
        <w:t>monsieur</w:t>
      </w:r>
      <w:r>
        <w:rPr>
          <w:lang w:eastAsia="en-US"/>
        </w:rPr>
        <w:t xml:space="preserve">, </w:t>
      </w:r>
      <w:r w:rsidR="003148C9">
        <w:rPr>
          <w:lang w:eastAsia="en-US"/>
        </w:rPr>
        <w:t>est une grosse affaire</w:t>
      </w:r>
      <w:r>
        <w:rPr>
          <w:lang w:eastAsia="en-US"/>
        </w:rPr>
        <w:t xml:space="preserve">… </w:t>
      </w:r>
      <w:r w:rsidR="003148C9">
        <w:rPr>
          <w:lang w:eastAsia="en-US"/>
        </w:rPr>
        <w:t>les conscrits se vendent chers et pour deux mille quatre cents francs</w:t>
      </w:r>
      <w:r>
        <w:rPr>
          <w:lang w:eastAsia="en-US"/>
        </w:rPr>
        <w:t xml:space="preserve">, </w:t>
      </w:r>
      <w:r w:rsidR="003148C9">
        <w:rPr>
          <w:lang w:eastAsia="en-US"/>
        </w:rPr>
        <w:t>on n</w:t>
      </w:r>
      <w:r>
        <w:rPr>
          <w:lang w:eastAsia="en-US"/>
        </w:rPr>
        <w:t>’</w:t>
      </w:r>
      <w:r w:rsidR="003148C9">
        <w:rPr>
          <w:lang w:eastAsia="en-US"/>
        </w:rPr>
        <w:t>a pas</w:t>
      </w:r>
      <w:r>
        <w:rPr>
          <w:lang w:eastAsia="en-US"/>
        </w:rPr>
        <w:t>…</w:t>
      </w:r>
    </w:p>
    <w:p w14:paraId="16D8CAE4" w14:textId="77777777" w:rsidR="0046142F" w:rsidRDefault="0046142F" w:rsidP="0046142F">
      <w:pPr>
        <w:rPr>
          <w:lang w:eastAsia="en-US"/>
        </w:rPr>
      </w:pPr>
      <w:r>
        <w:rPr>
          <w:lang w:eastAsia="en-US"/>
        </w:rPr>
        <w:t>— </w:t>
      </w:r>
      <w:r w:rsidR="003148C9">
        <w:rPr>
          <w:lang w:eastAsia="en-US"/>
        </w:rPr>
        <w:t>Tant mieux</w:t>
      </w:r>
      <w:r>
        <w:rPr>
          <w:lang w:eastAsia="en-US"/>
        </w:rPr>
        <w:t xml:space="preserve">, </w:t>
      </w:r>
      <w:r w:rsidR="003148C9">
        <w:rPr>
          <w:lang w:eastAsia="en-US"/>
        </w:rPr>
        <w:t>interrompit Mazurke</w:t>
      </w:r>
      <w:r>
        <w:rPr>
          <w:lang w:eastAsia="en-US"/>
        </w:rPr>
        <w:t xml:space="preserve">, </w:t>
      </w:r>
      <w:r w:rsidR="003148C9">
        <w:rPr>
          <w:lang w:eastAsia="en-US"/>
        </w:rPr>
        <w:t>je viens vous en vendre un</w:t>
      </w:r>
      <w:r>
        <w:rPr>
          <w:lang w:eastAsia="en-US"/>
        </w:rPr>
        <w:t>.</w:t>
      </w:r>
    </w:p>
    <w:p w14:paraId="25AAA825" w14:textId="77777777" w:rsidR="0046142F" w:rsidRDefault="003148C9" w:rsidP="0046142F">
      <w:pPr>
        <w:rPr>
          <w:lang w:eastAsia="en-US"/>
        </w:rPr>
      </w:pPr>
      <w:proofErr w:type="spellStart"/>
      <w:r>
        <w:rPr>
          <w:lang w:eastAsia="en-US"/>
        </w:rPr>
        <w:t>Yaume</w:t>
      </w:r>
      <w:proofErr w:type="spellEnd"/>
      <w:r>
        <w:rPr>
          <w:lang w:eastAsia="en-US"/>
        </w:rPr>
        <w:t xml:space="preserve"> gardait un silence modeste</w:t>
      </w:r>
      <w:r w:rsidR="0046142F">
        <w:rPr>
          <w:lang w:eastAsia="en-US"/>
        </w:rPr>
        <w:t>.</w:t>
      </w:r>
    </w:p>
    <w:p w14:paraId="11F015AE" w14:textId="77777777" w:rsidR="0046142F" w:rsidRDefault="003148C9" w:rsidP="0046142F">
      <w:pPr>
        <w:rPr>
          <w:lang w:eastAsia="en-US"/>
        </w:rPr>
      </w:pPr>
      <w:r>
        <w:rPr>
          <w:lang w:eastAsia="en-US"/>
        </w:rPr>
        <w:t xml:space="preserve">La physionomie de </w:t>
      </w:r>
      <w:proofErr w:type="spellStart"/>
      <w:r>
        <w:rPr>
          <w:lang w:eastAsia="en-US"/>
        </w:rPr>
        <w:t>Berthelleminot</w:t>
      </w:r>
      <w:proofErr w:type="spellEnd"/>
      <w:r>
        <w:rPr>
          <w:lang w:eastAsia="en-US"/>
        </w:rPr>
        <w:t xml:space="preserve"> changea</w:t>
      </w:r>
      <w:r w:rsidR="0046142F">
        <w:rPr>
          <w:lang w:eastAsia="en-US"/>
        </w:rPr>
        <w:t>.</w:t>
      </w:r>
    </w:p>
    <w:p w14:paraId="3B350A81" w14:textId="77777777" w:rsidR="0046142F" w:rsidRDefault="0046142F" w:rsidP="0046142F">
      <w:pPr>
        <w:rPr>
          <w:lang w:eastAsia="en-US"/>
        </w:rPr>
      </w:pPr>
      <w:r>
        <w:rPr>
          <w:lang w:eastAsia="en-US"/>
        </w:rPr>
        <w:t>— </w:t>
      </w:r>
      <w:r w:rsidR="003148C9">
        <w:rPr>
          <w:lang w:eastAsia="en-US"/>
        </w:rPr>
        <w:t>Désolé</w:t>
      </w:r>
      <w:r>
        <w:rPr>
          <w:lang w:eastAsia="en-US"/>
        </w:rPr>
        <w:t xml:space="preserve">, </w:t>
      </w:r>
      <w:r w:rsidR="003148C9">
        <w:rPr>
          <w:lang w:eastAsia="en-US"/>
        </w:rPr>
        <w:t>monsieur</w:t>
      </w:r>
      <w:r>
        <w:rPr>
          <w:lang w:eastAsia="en-US"/>
        </w:rPr>
        <w:t xml:space="preserve">, </w:t>
      </w:r>
      <w:r w:rsidR="003148C9">
        <w:rPr>
          <w:lang w:eastAsia="en-US"/>
        </w:rPr>
        <w:t>dit-il</w:t>
      </w:r>
      <w:r>
        <w:rPr>
          <w:lang w:eastAsia="en-US"/>
        </w:rPr>
        <w:t xml:space="preserve">, </w:t>
      </w:r>
      <w:r w:rsidR="003148C9">
        <w:rPr>
          <w:lang w:eastAsia="en-US"/>
        </w:rPr>
        <w:t>nous sommes au plein</w:t>
      </w:r>
      <w:r>
        <w:rPr>
          <w:lang w:eastAsia="en-US"/>
        </w:rPr>
        <w:t>.</w:t>
      </w:r>
    </w:p>
    <w:p w14:paraId="57689E6D" w14:textId="55302F74" w:rsidR="0046142F" w:rsidRDefault="0046142F" w:rsidP="0046142F">
      <w:pPr>
        <w:rPr>
          <w:lang w:eastAsia="en-US"/>
        </w:rPr>
      </w:pPr>
      <w:r>
        <w:rPr>
          <w:lang w:eastAsia="en-US"/>
        </w:rPr>
        <w:t>— </w:t>
      </w:r>
      <w:r w:rsidR="003148C9">
        <w:rPr>
          <w:lang w:eastAsia="en-US"/>
        </w:rPr>
        <w:t>Voyons</w:t>
      </w:r>
      <w:r>
        <w:rPr>
          <w:lang w:eastAsia="en-US"/>
        </w:rPr>
        <w:t xml:space="preserve">, </w:t>
      </w:r>
      <w:r w:rsidR="003148C9">
        <w:rPr>
          <w:lang w:eastAsia="en-US"/>
        </w:rPr>
        <w:t>insista Mazurke</w:t>
      </w:r>
      <w:r>
        <w:rPr>
          <w:lang w:eastAsia="en-US"/>
        </w:rPr>
        <w:t xml:space="preserve">, </w:t>
      </w:r>
      <w:r w:rsidR="006C2AE1">
        <w:rPr>
          <w:lang w:eastAsia="en-US"/>
        </w:rPr>
        <w:t>—</w:t>
      </w:r>
      <w:r>
        <w:rPr>
          <w:lang w:eastAsia="en-US"/>
        </w:rPr>
        <w:t xml:space="preserve"> </w:t>
      </w:r>
      <w:r w:rsidR="003148C9">
        <w:rPr>
          <w:lang w:eastAsia="en-US"/>
        </w:rPr>
        <w:t>je ne vous le vendrai pas cher</w:t>
      </w:r>
      <w:r>
        <w:rPr>
          <w:lang w:eastAsia="en-US"/>
        </w:rPr>
        <w:t>.</w:t>
      </w:r>
    </w:p>
    <w:p w14:paraId="0839C9D9" w14:textId="773E72F3" w:rsidR="0046142F" w:rsidRDefault="0046142F" w:rsidP="0046142F">
      <w:pPr>
        <w:rPr>
          <w:lang w:eastAsia="en-US"/>
        </w:rPr>
      </w:pPr>
      <w:r>
        <w:rPr>
          <w:lang w:eastAsia="en-US"/>
        </w:rPr>
        <w:t>— </w:t>
      </w:r>
      <w:r w:rsidR="003148C9">
        <w:rPr>
          <w:lang w:eastAsia="en-US"/>
        </w:rPr>
        <w:t>Mais</w:t>
      </w:r>
      <w:r>
        <w:rPr>
          <w:lang w:eastAsia="en-US"/>
        </w:rPr>
        <w:t xml:space="preserve">, </w:t>
      </w:r>
      <w:r w:rsidR="003148C9">
        <w:rPr>
          <w:lang w:eastAsia="en-US"/>
        </w:rPr>
        <w:t>monsieur</w:t>
      </w:r>
      <w:r>
        <w:rPr>
          <w:lang w:eastAsia="en-US"/>
        </w:rPr>
        <w:t xml:space="preserve">, </w:t>
      </w:r>
      <w:r w:rsidR="003148C9">
        <w:rPr>
          <w:lang w:eastAsia="en-US"/>
        </w:rPr>
        <w:t>se récria l</w:t>
      </w:r>
      <w:r>
        <w:rPr>
          <w:lang w:eastAsia="en-US"/>
        </w:rPr>
        <w:t>’</w:t>
      </w:r>
      <w:r w:rsidR="003148C9">
        <w:rPr>
          <w:lang w:eastAsia="en-US"/>
        </w:rPr>
        <w:t>entrepreneur</w:t>
      </w:r>
      <w:r>
        <w:rPr>
          <w:lang w:eastAsia="en-US"/>
        </w:rPr>
        <w:t xml:space="preserve">, </w:t>
      </w:r>
      <w:r w:rsidR="006C2AE1">
        <w:rPr>
          <w:lang w:eastAsia="en-US"/>
        </w:rPr>
        <w:t>—</w:t>
      </w:r>
      <w:r>
        <w:rPr>
          <w:lang w:eastAsia="en-US"/>
        </w:rPr>
        <w:t xml:space="preserve"> </w:t>
      </w:r>
      <w:r w:rsidR="003148C9">
        <w:rPr>
          <w:lang w:eastAsia="en-US"/>
        </w:rPr>
        <w:t>au cas même où il me conviendrait d</w:t>
      </w:r>
      <w:r>
        <w:rPr>
          <w:lang w:eastAsia="en-US"/>
        </w:rPr>
        <w:t>’</w:t>
      </w:r>
      <w:r w:rsidR="003148C9">
        <w:rPr>
          <w:lang w:eastAsia="en-US"/>
        </w:rPr>
        <w:t>acheter un homme</w:t>
      </w:r>
      <w:r>
        <w:rPr>
          <w:lang w:eastAsia="en-US"/>
        </w:rPr>
        <w:t xml:space="preserve">, </w:t>
      </w:r>
      <w:r w:rsidR="003148C9">
        <w:rPr>
          <w:lang w:eastAsia="en-US"/>
        </w:rPr>
        <w:t>de quel droit me le vendriez-vous</w:t>
      </w:r>
      <w:r>
        <w:rPr>
          <w:lang w:eastAsia="en-US"/>
        </w:rPr>
        <w:t> ?</w:t>
      </w:r>
    </w:p>
    <w:p w14:paraId="46B69014" w14:textId="1842B86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 xml:space="preserve">fit </w:t>
      </w:r>
      <w:proofErr w:type="spellStart"/>
      <w:r w:rsidR="003148C9">
        <w:rPr>
          <w:lang w:eastAsia="en-US"/>
        </w:rPr>
        <w:t>Yaume</w:t>
      </w:r>
      <w:proofErr w:type="spellEnd"/>
      <w:r>
        <w:rPr>
          <w:lang w:eastAsia="en-US"/>
        </w:rPr>
        <w:t xml:space="preserve">, </w:t>
      </w:r>
      <w:r w:rsidR="006C2AE1">
        <w:rPr>
          <w:lang w:eastAsia="en-US"/>
        </w:rPr>
        <w:t>—</w:t>
      </w:r>
      <w:r>
        <w:rPr>
          <w:lang w:eastAsia="en-US"/>
        </w:rPr>
        <w:t xml:space="preserve"> </w:t>
      </w:r>
      <w:r w:rsidR="003148C9">
        <w:rPr>
          <w:lang w:eastAsia="en-US"/>
        </w:rPr>
        <w:t xml:space="preserve">ne vous </w:t>
      </w:r>
      <w:proofErr w:type="spellStart"/>
      <w:r w:rsidR="003148C9">
        <w:rPr>
          <w:lang w:eastAsia="en-US"/>
        </w:rPr>
        <w:t>inconvénientez</w:t>
      </w:r>
      <w:proofErr w:type="spellEnd"/>
      <w:r w:rsidR="003148C9">
        <w:rPr>
          <w:lang w:eastAsia="en-US"/>
        </w:rPr>
        <w:t xml:space="preserve"> pas de ça</w:t>
      </w:r>
      <w:r>
        <w:rPr>
          <w:lang w:eastAsia="en-US"/>
        </w:rPr>
        <w:t>… M. </w:t>
      </w:r>
      <w:r w:rsidR="003148C9">
        <w:rPr>
          <w:lang w:eastAsia="en-US"/>
        </w:rPr>
        <w:t>Philippe sait bien ce qu</w:t>
      </w:r>
      <w:r>
        <w:rPr>
          <w:lang w:eastAsia="en-US"/>
        </w:rPr>
        <w:t>’</w:t>
      </w:r>
      <w:r w:rsidR="003148C9">
        <w:rPr>
          <w:lang w:eastAsia="en-US"/>
        </w:rPr>
        <w:t>il fait</w:t>
      </w:r>
      <w:r>
        <w:rPr>
          <w:lang w:eastAsia="en-US"/>
        </w:rPr>
        <w:t>.</w:t>
      </w:r>
    </w:p>
    <w:p w14:paraId="0731482D" w14:textId="77777777" w:rsidR="0046142F" w:rsidRDefault="0046142F" w:rsidP="0046142F">
      <w:pPr>
        <w:rPr>
          <w:lang w:eastAsia="en-US"/>
        </w:rPr>
      </w:pPr>
      <w:r>
        <w:rPr>
          <w:lang w:eastAsia="en-US"/>
        </w:rPr>
        <w:lastRenderedPageBreak/>
        <w:t>— </w:t>
      </w:r>
      <w:r w:rsidR="003148C9">
        <w:rPr>
          <w:lang w:eastAsia="en-US"/>
        </w:rPr>
        <w:t>Regardez-moi ce gaillard-là</w:t>
      </w:r>
      <w:r>
        <w:rPr>
          <w:lang w:eastAsia="en-US"/>
        </w:rPr>
        <w:t xml:space="preserve">, </w:t>
      </w:r>
      <w:r w:rsidR="003148C9">
        <w:rPr>
          <w:lang w:eastAsia="en-US"/>
        </w:rPr>
        <w:t>reprit Mazurke</w:t>
      </w:r>
      <w:r>
        <w:rPr>
          <w:lang w:eastAsia="en-US"/>
        </w:rPr>
        <w:t>.</w:t>
      </w:r>
    </w:p>
    <w:p w14:paraId="12385835" w14:textId="3B59EA93" w:rsidR="0046142F" w:rsidRDefault="0046142F" w:rsidP="0046142F">
      <w:pPr>
        <w:rPr>
          <w:lang w:eastAsia="en-US"/>
        </w:rPr>
      </w:pPr>
      <w:r>
        <w:rPr>
          <w:lang w:eastAsia="en-US"/>
        </w:rPr>
        <w:t>— </w:t>
      </w:r>
      <w:r w:rsidR="003148C9">
        <w:rPr>
          <w:lang w:eastAsia="en-US"/>
        </w:rPr>
        <w:t>Pas grand</w:t>
      </w:r>
      <w:r>
        <w:rPr>
          <w:lang w:eastAsia="en-US"/>
        </w:rPr>
        <w:t xml:space="preserve">… </w:t>
      </w:r>
      <w:r w:rsidR="003148C9">
        <w:rPr>
          <w:lang w:eastAsia="en-US"/>
        </w:rPr>
        <w:t>dit l</w:t>
      </w:r>
      <w:r>
        <w:rPr>
          <w:lang w:eastAsia="en-US"/>
        </w:rPr>
        <w:t>’</w:t>
      </w:r>
      <w:r w:rsidR="003148C9">
        <w:rPr>
          <w:lang w:eastAsia="en-US"/>
        </w:rPr>
        <w:t>entrepreneur qui mit son binocle par-dessus ses lunettes</w:t>
      </w:r>
      <w:r>
        <w:rPr>
          <w:lang w:eastAsia="en-US"/>
        </w:rPr>
        <w:t xml:space="preserve">, </w:t>
      </w:r>
      <w:r w:rsidR="006C2AE1">
        <w:rPr>
          <w:lang w:eastAsia="en-US"/>
        </w:rPr>
        <w:t>—</w:t>
      </w:r>
      <w:r>
        <w:rPr>
          <w:lang w:eastAsia="en-US"/>
        </w:rPr>
        <w:t xml:space="preserve"> </w:t>
      </w:r>
      <w:r w:rsidR="003148C9">
        <w:rPr>
          <w:lang w:eastAsia="en-US"/>
        </w:rPr>
        <w:t>lourd</w:t>
      </w:r>
      <w:r>
        <w:rPr>
          <w:lang w:eastAsia="en-US"/>
        </w:rPr>
        <w:t xml:space="preserve">… </w:t>
      </w:r>
      <w:r w:rsidR="003148C9">
        <w:rPr>
          <w:lang w:eastAsia="en-US"/>
        </w:rPr>
        <w:t>épais</w:t>
      </w:r>
      <w:r>
        <w:rPr>
          <w:lang w:eastAsia="en-US"/>
        </w:rPr>
        <w:t xml:space="preserve">… </w:t>
      </w:r>
      <w:r w:rsidR="003148C9">
        <w:rPr>
          <w:lang w:eastAsia="en-US"/>
        </w:rPr>
        <w:t>mal bâti</w:t>
      </w:r>
      <w:r>
        <w:rPr>
          <w:lang w:eastAsia="en-US"/>
        </w:rPr>
        <w:t>…</w:t>
      </w:r>
    </w:p>
    <w:p w14:paraId="1512571F" w14:textId="34B67C61" w:rsidR="0046142F" w:rsidRDefault="0046142F" w:rsidP="0046142F">
      <w:pPr>
        <w:rPr>
          <w:lang w:eastAsia="en-US"/>
        </w:rPr>
      </w:pPr>
      <w:r>
        <w:rPr>
          <w:lang w:eastAsia="en-US"/>
        </w:rPr>
        <w:t>— </w:t>
      </w:r>
      <w:r w:rsidR="003148C9">
        <w:rPr>
          <w:lang w:eastAsia="en-US"/>
        </w:rPr>
        <w:t>Censément</w:t>
      </w:r>
      <w:r>
        <w:rPr>
          <w:lang w:eastAsia="en-US"/>
        </w:rPr>
        <w:t xml:space="preserve"> !… </w:t>
      </w:r>
      <w:r w:rsidR="003148C9">
        <w:rPr>
          <w:lang w:eastAsia="en-US"/>
        </w:rPr>
        <w:t xml:space="preserve">murmura </w:t>
      </w:r>
      <w:proofErr w:type="spellStart"/>
      <w:r w:rsidR="003148C9">
        <w:rPr>
          <w:lang w:eastAsia="en-US"/>
        </w:rPr>
        <w:t>Yaume</w:t>
      </w:r>
      <w:proofErr w:type="spellEnd"/>
      <w:r>
        <w:rPr>
          <w:lang w:eastAsia="en-US"/>
        </w:rPr>
        <w:t xml:space="preserve">, </w:t>
      </w:r>
      <w:r w:rsidR="006C2AE1">
        <w:rPr>
          <w:lang w:eastAsia="en-US"/>
        </w:rPr>
        <w:t>—</w:t>
      </w:r>
      <w:r>
        <w:rPr>
          <w:lang w:eastAsia="en-US"/>
        </w:rPr>
        <w:t xml:space="preserve"> </w:t>
      </w:r>
      <w:r w:rsidR="003148C9">
        <w:rPr>
          <w:lang w:eastAsia="en-US"/>
        </w:rPr>
        <w:t>pas l</w:t>
      </w:r>
      <w:r>
        <w:rPr>
          <w:lang w:eastAsia="en-US"/>
        </w:rPr>
        <w:t>’</w:t>
      </w:r>
      <w:r w:rsidR="003148C9">
        <w:rPr>
          <w:lang w:eastAsia="en-US"/>
        </w:rPr>
        <w:t>embarras</w:t>
      </w:r>
      <w:r>
        <w:rPr>
          <w:lang w:eastAsia="en-US"/>
        </w:rPr>
        <w:t xml:space="preserve">… </w:t>
      </w:r>
      <w:r w:rsidR="003148C9">
        <w:rPr>
          <w:lang w:eastAsia="en-US"/>
        </w:rPr>
        <w:t>J</w:t>
      </w:r>
      <w:r>
        <w:rPr>
          <w:lang w:eastAsia="en-US"/>
        </w:rPr>
        <w:t>’</w:t>
      </w:r>
      <w:r w:rsidR="003148C9">
        <w:rPr>
          <w:lang w:eastAsia="en-US"/>
        </w:rPr>
        <w:t>ambitionnerais assez de lui taper dessus</w:t>
      </w:r>
      <w:r>
        <w:rPr>
          <w:lang w:eastAsia="en-US"/>
        </w:rPr>
        <w:t xml:space="preserve">, </w:t>
      </w:r>
      <w:r w:rsidR="003148C9">
        <w:rPr>
          <w:lang w:eastAsia="en-US"/>
        </w:rPr>
        <w:t>à celui-là</w:t>
      </w:r>
      <w:r>
        <w:rPr>
          <w:lang w:eastAsia="en-US"/>
        </w:rPr>
        <w:t> !</w:t>
      </w:r>
    </w:p>
    <w:p w14:paraId="025B2902" w14:textId="77777777" w:rsidR="0046142F" w:rsidRDefault="0046142F" w:rsidP="0046142F">
      <w:pPr>
        <w:rPr>
          <w:lang w:eastAsia="en-US"/>
        </w:rPr>
      </w:pPr>
      <w:r>
        <w:rPr>
          <w:lang w:eastAsia="en-US"/>
        </w:rPr>
        <w:t>— </w:t>
      </w:r>
      <w:r w:rsidR="003148C9">
        <w:rPr>
          <w:lang w:eastAsia="en-US"/>
        </w:rPr>
        <w:t>Quinze cents francs</w:t>
      </w:r>
      <w:r>
        <w:rPr>
          <w:lang w:eastAsia="en-US"/>
        </w:rPr>
        <w:t xml:space="preserve">, </w:t>
      </w:r>
      <w:r w:rsidR="003148C9">
        <w:rPr>
          <w:lang w:eastAsia="en-US"/>
        </w:rPr>
        <w:t>au lieu de deux mille quatre cents</w:t>
      </w:r>
      <w:r>
        <w:rPr>
          <w:lang w:eastAsia="en-US"/>
        </w:rPr>
        <w:t xml:space="preserve"> ! </w:t>
      </w:r>
      <w:r w:rsidR="003148C9">
        <w:rPr>
          <w:lang w:eastAsia="en-US"/>
        </w:rPr>
        <w:t>dit Mazurke</w:t>
      </w:r>
      <w:r>
        <w:rPr>
          <w:lang w:eastAsia="en-US"/>
        </w:rPr>
        <w:t>.</w:t>
      </w:r>
    </w:p>
    <w:p w14:paraId="1AF649F2" w14:textId="77777777" w:rsidR="0046142F" w:rsidRDefault="0046142F" w:rsidP="0046142F">
      <w:pPr>
        <w:rPr>
          <w:lang w:eastAsia="en-US"/>
        </w:rPr>
      </w:pPr>
      <w:r>
        <w:rPr>
          <w:lang w:eastAsia="en-US"/>
        </w:rPr>
        <w:t>— </w:t>
      </w:r>
      <w:r w:rsidR="003148C9">
        <w:rPr>
          <w:lang w:eastAsia="en-US"/>
        </w:rPr>
        <w:t>Payables</w:t>
      </w:r>
      <w:r>
        <w:rPr>
          <w:lang w:eastAsia="en-US"/>
        </w:rPr>
        <w:t> ?…</w:t>
      </w:r>
    </w:p>
    <w:p w14:paraId="3A2C7376" w14:textId="77777777" w:rsidR="0046142F" w:rsidRDefault="0046142F" w:rsidP="0046142F">
      <w:pPr>
        <w:rPr>
          <w:lang w:eastAsia="en-US"/>
        </w:rPr>
      </w:pPr>
      <w:r>
        <w:rPr>
          <w:lang w:eastAsia="en-US"/>
        </w:rPr>
        <w:t>— </w:t>
      </w:r>
      <w:r w:rsidR="003148C9">
        <w:rPr>
          <w:lang w:eastAsia="en-US"/>
        </w:rPr>
        <w:t>Comptant</w:t>
      </w:r>
      <w:r>
        <w:rPr>
          <w:lang w:eastAsia="en-US"/>
        </w:rPr>
        <w:t xml:space="preserve">… </w:t>
      </w:r>
      <w:r w:rsidR="003148C9">
        <w:rPr>
          <w:lang w:eastAsia="en-US"/>
        </w:rPr>
        <w:t>et je vous laisse mon homme</w:t>
      </w:r>
      <w:r>
        <w:rPr>
          <w:lang w:eastAsia="en-US"/>
        </w:rPr>
        <w:t>.</w:t>
      </w:r>
    </w:p>
    <w:p w14:paraId="481A25FA" w14:textId="2351DD6B" w:rsidR="0046142F" w:rsidRDefault="0046142F" w:rsidP="0046142F">
      <w:pPr>
        <w:rPr>
          <w:lang w:eastAsia="en-US"/>
        </w:rPr>
      </w:pPr>
      <w:r>
        <w:rPr>
          <w:lang w:eastAsia="en-US"/>
        </w:rPr>
        <w:t>— </w:t>
      </w:r>
      <w:r w:rsidR="003148C9">
        <w:rPr>
          <w:lang w:eastAsia="en-US"/>
        </w:rPr>
        <w:t>Monsieur</w:t>
      </w:r>
      <w:r>
        <w:rPr>
          <w:lang w:eastAsia="en-US"/>
        </w:rPr>
        <w:t xml:space="preserve">, </w:t>
      </w:r>
      <w:r w:rsidR="003148C9">
        <w:rPr>
          <w:lang w:eastAsia="en-US"/>
        </w:rPr>
        <w:t xml:space="preserve">répliqua </w:t>
      </w:r>
      <w:proofErr w:type="spellStart"/>
      <w:r w:rsidR="003148C9">
        <w:rPr>
          <w:lang w:eastAsia="en-US"/>
        </w:rPr>
        <w:t>Berthelleminot</w:t>
      </w:r>
      <w:proofErr w:type="spellEnd"/>
      <w:r w:rsidR="003148C9">
        <w:rPr>
          <w:lang w:eastAsia="en-US"/>
        </w:rPr>
        <w:t xml:space="preserve"> en se levant</w:t>
      </w:r>
      <w:r>
        <w:rPr>
          <w:lang w:eastAsia="en-US"/>
        </w:rPr>
        <w:t xml:space="preserve">, </w:t>
      </w:r>
      <w:r w:rsidR="006C2AE1">
        <w:rPr>
          <w:lang w:eastAsia="en-US"/>
        </w:rPr>
        <w:t>—</w:t>
      </w:r>
      <w:r>
        <w:rPr>
          <w:lang w:eastAsia="en-US"/>
        </w:rPr>
        <w:t xml:space="preserve"> </w:t>
      </w:r>
      <w:r w:rsidR="003148C9">
        <w:rPr>
          <w:lang w:eastAsia="en-US"/>
        </w:rPr>
        <w:t>je ne fais pas de ces affaires-là</w:t>
      </w:r>
      <w:r>
        <w:rPr>
          <w:lang w:eastAsia="en-US"/>
        </w:rPr>
        <w:t>.</w:t>
      </w:r>
    </w:p>
    <w:p w14:paraId="7ABD6FB3" w14:textId="77777777" w:rsidR="0046142F" w:rsidRDefault="003148C9" w:rsidP="0046142F">
      <w:pPr>
        <w:rPr>
          <w:lang w:eastAsia="en-US"/>
        </w:rPr>
      </w:pPr>
      <w:r>
        <w:rPr>
          <w:lang w:eastAsia="en-US"/>
        </w:rPr>
        <w:t>Mais il n</w:t>
      </w:r>
      <w:r w:rsidR="0046142F">
        <w:rPr>
          <w:lang w:eastAsia="en-US"/>
        </w:rPr>
        <w:t>’</w:t>
      </w:r>
      <w:r>
        <w:rPr>
          <w:lang w:eastAsia="en-US"/>
        </w:rPr>
        <w:t>aurait pas dû se lever</w:t>
      </w:r>
      <w:r w:rsidR="0046142F">
        <w:rPr>
          <w:lang w:eastAsia="en-US"/>
        </w:rPr>
        <w:t xml:space="preserve">, </w:t>
      </w:r>
      <w:r>
        <w:rPr>
          <w:lang w:eastAsia="en-US"/>
        </w:rPr>
        <w:t>ce chevalier de l</w:t>
      </w:r>
      <w:r w:rsidR="0046142F">
        <w:rPr>
          <w:lang w:eastAsia="en-US"/>
        </w:rPr>
        <w:t>’</w:t>
      </w:r>
      <w:r>
        <w:rPr>
          <w:lang w:eastAsia="en-US"/>
        </w:rPr>
        <w:t>Aigle jaune</w:t>
      </w:r>
      <w:r w:rsidR="0046142F">
        <w:rPr>
          <w:lang w:eastAsia="en-US"/>
        </w:rPr>
        <w:t>.</w:t>
      </w:r>
    </w:p>
    <w:p w14:paraId="6B0788C4" w14:textId="77777777" w:rsidR="0046142F" w:rsidRDefault="003148C9">
      <w:pPr>
        <w:rPr>
          <w:lang w:eastAsia="en-US"/>
        </w:rPr>
      </w:pPr>
      <w:r>
        <w:rPr>
          <w:lang w:eastAsia="en-US"/>
        </w:rPr>
        <w:t>Quand Mazurke le vit debout</w:t>
      </w:r>
      <w:r w:rsidR="0046142F">
        <w:rPr>
          <w:lang w:eastAsia="en-US"/>
        </w:rPr>
        <w:t xml:space="preserve">, </w:t>
      </w:r>
      <w:r>
        <w:rPr>
          <w:lang w:eastAsia="en-US"/>
        </w:rPr>
        <w:t>il prit tout à coup un air étonné</w:t>
      </w:r>
      <w:r w:rsidR="0046142F">
        <w:rPr>
          <w:lang w:eastAsia="en-US"/>
        </w:rPr>
        <w:t xml:space="preserve">. </w:t>
      </w:r>
      <w:r>
        <w:rPr>
          <w:lang w:eastAsia="en-US"/>
        </w:rPr>
        <w:t>Puis il planta sans façon ses deux mains sur les épaules de l</w:t>
      </w:r>
      <w:r w:rsidR="0046142F">
        <w:rPr>
          <w:lang w:eastAsia="en-US"/>
        </w:rPr>
        <w:t>’</w:t>
      </w:r>
      <w:r>
        <w:rPr>
          <w:lang w:eastAsia="en-US"/>
        </w:rPr>
        <w:t>entrepreneur et le regarda bien en face</w:t>
      </w:r>
      <w:r w:rsidR="0046142F">
        <w:rPr>
          <w:lang w:eastAsia="en-US"/>
        </w:rPr>
        <w:t>.</w:t>
      </w:r>
    </w:p>
    <w:p w14:paraId="030C7982" w14:textId="50731C0A" w:rsidR="0046142F" w:rsidRDefault="0046142F">
      <w:pPr>
        <w:pStyle w:val="En-tte"/>
        <w:tabs>
          <w:tab w:val="clear" w:pos="4536"/>
          <w:tab w:val="clear" w:pos="9072"/>
        </w:tabs>
        <w:rPr>
          <w:lang w:eastAsia="en-US"/>
        </w:rPr>
      </w:pPr>
    </w:p>
    <w:p w14:paraId="52A7E137" w14:textId="77777777" w:rsidR="0046142F" w:rsidRDefault="0046142F" w:rsidP="0046142F">
      <w:pPr>
        <w:rPr>
          <w:lang w:eastAsia="en-US"/>
        </w:rPr>
      </w:pPr>
      <w:r>
        <w:rPr>
          <w:lang w:eastAsia="en-US"/>
        </w:rPr>
        <w:t>— </w:t>
      </w:r>
      <w:r w:rsidR="003148C9">
        <w:rPr>
          <w:lang w:eastAsia="en-US"/>
        </w:rPr>
        <w:t>Monsieur</w:t>
      </w:r>
      <w:r>
        <w:rPr>
          <w:lang w:eastAsia="en-US"/>
        </w:rPr>
        <w:t xml:space="preserve"> ! </w:t>
      </w:r>
      <w:r w:rsidR="003148C9">
        <w:rPr>
          <w:lang w:eastAsia="en-US"/>
        </w:rPr>
        <w:t>monsieur</w:t>
      </w:r>
      <w:r>
        <w:rPr>
          <w:lang w:eastAsia="en-US"/>
        </w:rPr>
        <w:t xml:space="preserve"> !… </w:t>
      </w:r>
      <w:r w:rsidR="003148C9">
        <w:rPr>
          <w:lang w:eastAsia="en-US"/>
        </w:rPr>
        <w:t xml:space="preserve">balbutiait </w:t>
      </w:r>
      <w:proofErr w:type="spellStart"/>
      <w:r w:rsidR="003148C9">
        <w:rPr>
          <w:lang w:eastAsia="en-US"/>
        </w:rPr>
        <w:t>Berthelleminot</w:t>
      </w:r>
      <w:proofErr w:type="spellEnd"/>
      <w:r>
        <w:rPr>
          <w:lang w:eastAsia="en-US"/>
        </w:rPr>
        <w:t xml:space="preserve">, </w:t>
      </w:r>
      <w:r w:rsidR="003148C9">
        <w:rPr>
          <w:lang w:eastAsia="en-US"/>
        </w:rPr>
        <w:t>scandalisé de cet examen</w:t>
      </w:r>
      <w:r>
        <w:rPr>
          <w:lang w:eastAsia="en-US"/>
        </w:rPr>
        <w:t>.</w:t>
      </w:r>
    </w:p>
    <w:p w14:paraId="4BFDCD80" w14:textId="77777777" w:rsidR="0046142F" w:rsidRDefault="003148C9" w:rsidP="0046142F">
      <w:pPr>
        <w:rPr>
          <w:lang w:eastAsia="en-US"/>
        </w:rPr>
      </w:pPr>
      <w:r>
        <w:rPr>
          <w:lang w:eastAsia="en-US"/>
        </w:rPr>
        <w:t>Mazurke fit un pas en arrière</w:t>
      </w:r>
      <w:r w:rsidR="0046142F">
        <w:rPr>
          <w:lang w:eastAsia="en-US"/>
        </w:rPr>
        <w:t>.</w:t>
      </w:r>
    </w:p>
    <w:p w14:paraId="34B11699" w14:textId="47BF4F0C" w:rsidR="0046142F" w:rsidRDefault="0046142F" w:rsidP="0046142F">
      <w:pPr>
        <w:rPr>
          <w:lang w:eastAsia="en-US"/>
        </w:rPr>
      </w:pPr>
      <w:r>
        <w:rPr>
          <w:lang w:eastAsia="en-US"/>
        </w:rPr>
        <w:t>— </w:t>
      </w:r>
      <w:proofErr w:type="spellStart"/>
      <w:r w:rsidR="003148C9">
        <w:rPr>
          <w:lang w:eastAsia="en-US"/>
        </w:rPr>
        <w:t>Yaume</w:t>
      </w:r>
      <w:proofErr w:type="spellEnd"/>
      <w:r>
        <w:rPr>
          <w:lang w:eastAsia="en-US"/>
        </w:rPr>
        <w:t xml:space="preserve"> ! </w:t>
      </w:r>
      <w:r w:rsidR="003148C9">
        <w:rPr>
          <w:lang w:eastAsia="en-US"/>
        </w:rPr>
        <w:t>s</w:t>
      </w:r>
      <w:r>
        <w:rPr>
          <w:lang w:eastAsia="en-US"/>
        </w:rPr>
        <w:t>’</w:t>
      </w:r>
      <w:r w:rsidR="003148C9">
        <w:rPr>
          <w:lang w:eastAsia="en-US"/>
        </w:rPr>
        <w:t>écria-t-il</w:t>
      </w:r>
      <w:r>
        <w:rPr>
          <w:lang w:eastAsia="en-US"/>
        </w:rPr>
        <w:t xml:space="preserve">, </w:t>
      </w:r>
      <w:r w:rsidR="006C2AE1">
        <w:rPr>
          <w:lang w:eastAsia="en-US"/>
        </w:rPr>
        <w:t>—</w:t>
      </w:r>
      <w:r>
        <w:rPr>
          <w:lang w:eastAsia="en-US"/>
        </w:rPr>
        <w:t xml:space="preserve"> </w:t>
      </w:r>
      <w:r w:rsidR="003148C9">
        <w:rPr>
          <w:lang w:eastAsia="en-US"/>
        </w:rPr>
        <w:t>pille-moi ce coquin-là</w:t>
      </w:r>
      <w:r>
        <w:rPr>
          <w:lang w:eastAsia="en-US"/>
        </w:rPr>
        <w:t xml:space="preserve">… </w:t>
      </w:r>
      <w:r w:rsidR="003148C9">
        <w:rPr>
          <w:lang w:eastAsia="en-US"/>
        </w:rPr>
        <w:t>Pille</w:t>
      </w:r>
      <w:r>
        <w:rPr>
          <w:lang w:eastAsia="en-US"/>
        </w:rPr>
        <w:t xml:space="preserve"> ! </w:t>
      </w:r>
      <w:r w:rsidR="003148C9">
        <w:rPr>
          <w:lang w:eastAsia="en-US"/>
        </w:rPr>
        <w:t>pille</w:t>
      </w:r>
      <w:r>
        <w:rPr>
          <w:lang w:eastAsia="en-US"/>
        </w:rPr>
        <w:t> !</w:t>
      </w:r>
    </w:p>
    <w:p w14:paraId="4A95CCEF" w14:textId="77777777" w:rsidR="0046142F" w:rsidRDefault="003148C9" w:rsidP="0046142F">
      <w:pPr>
        <w:rPr>
          <w:lang w:eastAsia="en-US"/>
        </w:rPr>
      </w:pPr>
      <w:proofErr w:type="spellStart"/>
      <w:r>
        <w:rPr>
          <w:lang w:eastAsia="en-US"/>
        </w:rPr>
        <w:t>Yaume</w:t>
      </w:r>
      <w:proofErr w:type="spellEnd"/>
      <w:r>
        <w:rPr>
          <w:lang w:eastAsia="en-US"/>
        </w:rPr>
        <w:t xml:space="preserve"> ne fit qu</w:t>
      </w:r>
      <w:r w:rsidR="0046142F">
        <w:rPr>
          <w:lang w:eastAsia="en-US"/>
        </w:rPr>
        <w:t>’</w:t>
      </w:r>
      <w:r>
        <w:rPr>
          <w:lang w:eastAsia="en-US"/>
        </w:rPr>
        <w:t>un saut</w:t>
      </w:r>
      <w:r w:rsidR="0046142F">
        <w:rPr>
          <w:lang w:eastAsia="en-US"/>
        </w:rPr>
        <w:t xml:space="preserve">, </w:t>
      </w:r>
      <w:r>
        <w:rPr>
          <w:lang w:eastAsia="en-US"/>
        </w:rPr>
        <w:t>tant l</w:t>
      </w:r>
      <w:r w:rsidR="0046142F">
        <w:rPr>
          <w:lang w:eastAsia="en-US"/>
        </w:rPr>
        <w:t>’</w:t>
      </w:r>
      <w:r>
        <w:rPr>
          <w:lang w:eastAsia="en-US"/>
        </w:rPr>
        <w:t>exercice commandé rentrait dans ses idées</w:t>
      </w:r>
      <w:r w:rsidR="0046142F">
        <w:rPr>
          <w:lang w:eastAsia="en-US"/>
        </w:rPr>
        <w:t xml:space="preserve">. </w:t>
      </w:r>
      <w:r>
        <w:rPr>
          <w:lang w:eastAsia="en-US"/>
        </w:rPr>
        <w:t>Il saisit l</w:t>
      </w:r>
      <w:r w:rsidR="0046142F">
        <w:rPr>
          <w:lang w:eastAsia="en-US"/>
        </w:rPr>
        <w:t>’</w:t>
      </w:r>
      <w:r>
        <w:rPr>
          <w:lang w:eastAsia="en-US"/>
        </w:rPr>
        <w:t>entrepreneur à la gorge</w:t>
      </w:r>
      <w:r w:rsidR="0046142F">
        <w:rPr>
          <w:lang w:eastAsia="en-US"/>
        </w:rPr>
        <w:t xml:space="preserve">, </w:t>
      </w:r>
      <w:r>
        <w:rPr>
          <w:lang w:eastAsia="en-US"/>
        </w:rPr>
        <w:t>le terrassa et lui mit le pied sur la poitrine</w:t>
      </w:r>
      <w:r w:rsidR="0046142F">
        <w:rPr>
          <w:lang w:eastAsia="en-US"/>
        </w:rPr>
        <w:t>.</w:t>
      </w:r>
    </w:p>
    <w:p w14:paraId="12CFFC56" w14:textId="77777777" w:rsidR="0046142F" w:rsidRDefault="003148C9" w:rsidP="0046142F">
      <w:pPr>
        <w:rPr>
          <w:lang w:eastAsia="en-US"/>
        </w:rPr>
      </w:pPr>
      <w:r>
        <w:rPr>
          <w:lang w:eastAsia="en-US"/>
        </w:rPr>
        <w:lastRenderedPageBreak/>
        <w:t>Puis il leva son gros poing et demanda</w:t>
      </w:r>
      <w:r w:rsidR="0046142F">
        <w:rPr>
          <w:lang w:eastAsia="en-US"/>
        </w:rPr>
        <w:t> :</w:t>
      </w:r>
    </w:p>
    <w:p w14:paraId="15084A6B" w14:textId="77777777" w:rsidR="0046142F" w:rsidRDefault="0046142F" w:rsidP="0046142F">
      <w:pPr>
        <w:rPr>
          <w:lang w:eastAsia="en-US"/>
        </w:rPr>
      </w:pPr>
      <w:r>
        <w:rPr>
          <w:lang w:eastAsia="en-US"/>
        </w:rPr>
        <w:t>— </w:t>
      </w:r>
      <w:r w:rsidR="003148C9">
        <w:rPr>
          <w:lang w:eastAsia="en-US"/>
        </w:rPr>
        <w:t>Faut-il l</w:t>
      </w:r>
      <w:r>
        <w:rPr>
          <w:lang w:eastAsia="en-US"/>
        </w:rPr>
        <w:t>’</w:t>
      </w:r>
      <w:r w:rsidR="003148C9">
        <w:rPr>
          <w:lang w:eastAsia="en-US"/>
        </w:rPr>
        <w:t>abîmer censé tout à fait</w:t>
      </w:r>
      <w:r>
        <w:rPr>
          <w:lang w:eastAsia="en-US"/>
        </w:rPr>
        <w:t xml:space="preserve">, </w:t>
      </w:r>
      <w:r w:rsidR="003148C9">
        <w:rPr>
          <w:lang w:eastAsia="en-US"/>
        </w:rPr>
        <w:t>monsieur Philippe</w:t>
      </w:r>
      <w:r>
        <w:rPr>
          <w:lang w:eastAsia="en-US"/>
        </w:rPr>
        <w:t> ?</w:t>
      </w:r>
    </w:p>
    <w:p w14:paraId="06C73E22" w14:textId="50101BD3" w:rsidR="003148C9" w:rsidRDefault="003148C9" w:rsidP="0046142F">
      <w:pPr>
        <w:pStyle w:val="Titre2"/>
        <w:rPr>
          <w:lang w:eastAsia="en-US"/>
        </w:rPr>
      </w:pPr>
      <w:bookmarkStart w:id="100" w:name="_Toc233868089"/>
      <w:bookmarkStart w:id="101" w:name="_Toc202196783"/>
      <w:r>
        <w:rPr>
          <w:lang w:eastAsia="en-US"/>
        </w:rPr>
        <w:lastRenderedPageBreak/>
        <w:t>SUITE DE LA LAITIÈRE ET DU POT AU LAIT</w:t>
      </w:r>
      <w:bookmarkEnd w:id="100"/>
      <w:bookmarkEnd w:id="101"/>
      <w:r>
        <w:rPr>
          <w:lang w:eastAsia="en-US"/>
        </w:rPr>
        <w:br/>
      </w:r>
    </w:p>
    <w:p w14:paraId="4057A993" w14:textId="77777777" w:rsidR="0046142F" w:rsidRDefault="003148C9" w:rsidP="0046142F">
      <w:pPr>
        <w:rPr>
          <w:lang w:eastAsia="en-US"/>
        </w:rPr>
      </w:pPr>
      <w:proofErr w:type="spellStart"/>
      <w:r>
        <w:rPr>
          <w:lang w:eastAsia="en-US"/>
        </w:rPr>
        <w:t>Berthelleminot</w:t>
      </w:r>
      <w:proofErr w:type="spellEnd"/>
      <w:r>
        <w:rPr>
          <w:lang w:eastAsia="en-US"/>
        </w:rPr>
        <w:t xml:space="preserve"> de </w:t>
      </w:r>
      <w:proofErr w:type="spellStart"/>
      <w:r>
        <w:rPr>
          <w:lang w:eastAsia="en-US"/>
        </w:rPr>
        <w:t>Beaurepas</w:t>
      </w:r>
      <w:proofErr w:type="spellEnd"/>
      <w:r w:rsidR="0046142F">
        <w:rPr>
          <w:lang w:eastAsia="en-US"/>
        </w:rPr>
        <w:t xml:space="preserve">, </w:t>
      </w:r>
      <w:r>
        <w:rPr>
          <w:lang w:eastAsia="en-US"/>
        </w:rPr>
        <w:t>chevalier de l</w:t>
      </w:r>
      <w:r w:rsidR="0046142F">
        <w:rPr>
          <w:lang w:eastAsia="en-US"/>
        </w:rPr>
        <w:t>’</w:t>
      </w:r>
      <w:r>
        <w:rPr>
          <w:lang w:eastAsia="en-US"/>
        </w:rPr>
        <w:t>Aigle jaune de Souabe</w:t>
      </w:r>
      <w:r w:rsidR="0046142F">
        <w:rPr>
          <w:lang w:eastAsia="en-US"/>
        </w:rPr>
        <w:t xml:space="preserve">, </w:t>
      </w:r>
      <w:r>
        <w:rPr>
          <w:lang w:eastAsia="en-US"/>
        </w:rPr>
        <w:t>crut sa dernière heure venue</w:t>
      </w:r>
      <w:r w:rsidR="0046142F">
        <w:rPr>
          <w:lang w:eastAsia="en-US"/>
        </w:rPr>
        <w:t>.</w:t>
      </w:r>
    </w:p>
    <w:p w14:paraId="77870CC7" w14:textId="77777777" w:rsidR="0046142F" w:rsidRDefault="003148C9" w:rsidP="0046142F">
      <w:pPr>
        <w:rPr>
          <w:lang w:eastAsia="en-US"/>
        </w:rPr>
      </w:pPr>
      <w:r>
        <w:rPr>
          <w:lang w:eastAsia="en-US"/>
        </w:rPr>
        <w:t xml:space="preserve">Le poing de </w:t>
      </w:r>
      <w:proofErr w:type="spellStart"/>
      <w:r>
        <w:rPr>
          <w:lang w:eastAsia="en-US"/>
        </w:rPr>
        <w:t>Yaume</w:t>
      </w:r>
      <w:proofErr w:type="spellEnd"/>
      <w:r>
        <w:rPr>
          <w:lang w:eastAsia="en-US"/>
        </w:rPr>
        <w:t xml:space="preserve"> était carré comme celui de son illustre compatriote Bertrand Duguesclin</w:t>
      </w:r>
      <w:r w:rsidR="0046142F">
        <w:rPr>
          <w:lang w:eastAsia="en-US"/>
        </w:rPr>
        <w:t>.</w:t>
      </w:r>
    </w:p>
    <w:p w14:paraId="568D8692" w14:textId="77777777" w:rsidR="0046142F" w:rsidRDefault="0046142F" w:rsidP="0046142F">
      <w:pPr>
        <w:rPr>
          <w:lang w:eastAsia="en-US"/>
        </w:rPr>
      </w:pPr>
      <w:r>
        <w:rPr>
          <w:lang w:eastAsia="en-US"/>
        </w:rPr>
        <w:t>— </w:t>
      </w:r>
      <w:r w:rsidR="003148C9">
        <w:rPr>
          <w:lang w:eastAsia="en-US"/>
        </w:rPr>
        <w:t>Ne frappe pas encore</w:t>
      </w:r>
      <w:r>
        <w:rPr>
          <w:lang w:eastAsia="en-US"/>
        </w:rPr>
        <w:t xml:space="preserve">, </w:t>
      </w:r>
      <w:r w:rsidR="003148C9">
        <w:rPr>
          <w:lang w:eastAsia="en-US"/>
        </w:rPr>
        <w:t>dit Mazu</w:t>
      </w:r>
      <w:r w:rsidR="003148C9">
        <w:t>rke</w:t>
      </w:r>
      <w:r>
        <w:rPr>
          <w:lang w:eastAsia="en-US"/>
        </w:rPr>
        <w:t>.</w:t>
      </w:r>
    </w:p>
    <w:p w14:paraId="0BF55493" w14:textId="1DF1FDF4" w:rsidR="0046142F" w:rsidRDefault="0046142F" w:rsidP="0046142F">
      <w:pPr>
        <w:rPr>
          <w:lang w:eastAsia="en-US"/>
        </w:rPr>
      </w:pPr>
      <w:r>
        <w:rPr>
          <w:lang w:eastAsia="en-US"/>
        </w:rPr>
        <w:t>— </w:t>
      </w:r>
      <w:r w:rsidR="003148C9">
        <w:rPr>
          <w:lang w:eastAsia="en-US"/>
        </w:rPr>
        <w:t>Comme vous voudrez</w:t>
      </w:r>
      <w:r>
        <w:rPr>
          <w:lang w:eastAsia="en-US"/>
        </w:rPr>
        <w:t xml:space="preserve">, </w:t>
      </w:r>
      <w:r w:rsidR="003148C9">
        <w:rPr>
          <w:lang w:eastAsia="en-US"/>
        </w:rPr>
        <w:t>monsieur Philippe</w:t>
      </w:r>
      <w:r>
        <w:rPr>
          <w:lang w:eastAsia="en-US"/>
        </w:rPr>
        <w:t xml:space="preserve">, </w:t>
      </w:r>
      <w:r w:rsidR="003148C9">
        <w:rPr>
          <w:lang w:eastAsia="en-US"/>
        </w:rPr>
        <w:t xml:space="preserve">répondit </w:t>
      </w:r>
      <w:proofErr w:type="spellStart"/>
      <w:r w:rsidR="003148C9">
        <w:rPr>
          <w:lang w:eastAsia="en-US"/>
        </w:rPr>
        <w:t>Yaume</w:t>
      </w:r>
      <w:proofErr w:type="spellEnd"/>
      <w:r w:rsidR="003148C9">
        <w:rPr>
          <w:lang w:eastAsia="en-US"/>
        </w:rPr>
        <w:t xml:space="preserve"> avec chagrin</w:t>
      </w:r>
      <w:r>
        <w:rPr>
          <w:lang w:eastAsia="en-US"/>
        </w:rPr>
        <w:t xml:space="preserve">, </w:t>
      </w:r>
      <w:r w:rsidR="006C2AE1">
        <w:rPr>
          <w:lang w:eastAsia="en-US"/>
        </w:rPr>
        <w:t>—</w:t>
      </w:r>
      <w:r>
        <w:rPr>
          <w:lang w:eastAsia="en-US"/>
        </w:rPr>
        <w:t xml:space="preserve"> </w:t>
      </w:r>
      <w:r w:rsidR="003148C9">
        <w:rPr>
          <w:lang w:eastAsia="en-US"/>
        </w:rPr>
        <w:t>quoique j</w:t>
      </w:r>
      <w:r>
        <w:rPr>
          <w:lang w:eastAsia="en-US"/>
        </w:rPr>
        <w:t>’</w:t>
      </w:r>
      <w:r w:rsidR="003148C9">
        <w:rPr>
          <w:lang w:eastAsia="en-US"/>
        </w:rPr>
        <w:t>aurais ambitionné de l</w:t>
      </w:r>
      <w:r>
        <w:rPr>
          <w:lang w:eastAsia="en-US"/>
        </w:rPr>
        <w:t>’</w:t>
      </w:r>
      <w:r w:rsidR="003148C9">
        <w:rPr>
          <w:lang w:eastAsia="en-US"/>
        </w:rPr>
        <w:t>arranger pour la chose du mal bâti qu</w:t>
      </w:r>
      <w:r>
        <w:rPr>
          <w:lang w:eastAsia="en-US"/>
        </w:rPr>
        <w:t>’</w:t>
      </w:r>
      <w:r w:rsidR="003148C9">
        <w:rPr>
          <w:lang w:eastAsia="en-US"/>
        </w:rPr>
        <w:t>il a dit tout à l</w:t>
      </w:r>
      <w:r>
        <w:rPr>
          <w:lang w:eastAsia="en-US"/>
        </w:rPr>
        <w:t>’</w:t>
      </w:r>
      <w:r w:rsidR="003148C9">
        <w:rPr>
          <w:lang w:eastAsia="en-US"/>
        </w:rPr>
        <w:t>heure</w:t>
      </w:r>
      <w:r>
        <w:rPr>
          <w:lang w:eastAsia="en-US"/>
        </w:rPr>
        <w:t>.</w:t>
      </w:r>
    </w:p>
    <w:p w14:paraId="4D3BED36" w14:textId="77777777" w:rsidR="0046142F" w:rsidRDefault="0046142F" w:rsidP="0046142F">
      <w:pPr>
        <w:rPr>
          <w:lang w:eastAsia="en-US"/>
        </w:rPr>
      </w:pPr>
      <w:r>
        <w:rPr>
          <w:lang w:eastAsia="en-US"/>
        </w:rPr>
        <w:t>— </w:t>
      </w:r>
      <w:r w:rsidR="003148C9">
        <w:rPr>
          <w:lang w:eastAsia="en-US"/>
        </w:rPr>
        <w:t>Vous ne me reconnaissez pas</w:t>
      </w:r>
      <w:r>
        <w:rPr>
          <w:lang w:eastAsia="en-US"/>
        </w:rPr>
        <w:t xml:space="preserve"> ? </w:t>
      </w:r>
      <w:r w:rsidR="003148C9">
        <w:rPr>
          <w:lang w:eastAsia="en-US"/>
        </w:rPr>
        <w:t>demanda Mazurke à l</w:t>
      </w:r>
      <w:r>
        <w:rPr>
          <w:lang w:eastAsia="en-US"/>
        </w:rPr>
        <w:t>’</w:t>
      </w:r>
      <w:r w:rsidR="003148C9">
        <w:rPr>
          <w:lang w:eastAsia="en-US"/>
        </w:rPr>
        <w:t>entrepreneur</w:t>
      </w:r>
      <w:r>
        <w:rPr>
          <w:lang w:eastAsia="en-US"/>
        </w:rPr>
        <w:t>.</w:t>
      </w:r>
    </w:p>
    <w:p w14:paraId="43749171"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balbuti</w:t>
      </w:r>
      <w:r w:rsidR="003148C9">
        <w:t>a ce dernier</w:t>
      </w:r>
      <w:r>
        <w:rPr>
          <w:lang w:eastAsia="en-US"/>
        </w:rPr>
        <w:t xml:space="preserve"> ; </w:t>
      </w:r>
      <w:r w:rsidR="003148C9">
        <w:rPr>
          <w:lang w:eastAsia="en-US"/>
        </w:rPr>
        <w:t>je n</w:t>
      </w:r>
      <w:r>
        <w:rPr>
          <w:lang w:eastAsia="en-US"/>
        </w:rPr>
        <w:t>’</w:t>
      </w:r>
      <w:r w:rsidR="003148C9">
        <w:rPr>
          <w:lang w:eastAsia="en-US"/>
        </w:rPr>
        <w:t>ai pas l</w:t>
      </w:r>
      <w:r>
        <w:rPr>
          <w:lang w:eastAsia="en-US"/>
        </w:rPr>
        <w:t>’</w:t>
      </w:r>
      <w:r w:rsidR="003148C9">
        <w:rPr>
          <w:lang w:eastAsia="en-US"/>
        </w:rPr>
        <w:t>avantage</w:t>
      </w:r>
      <w:r>
        <w:rPr>
          <w:lang w:eastAsia="en-US"/>
        </w:rPr>
        <w:t>…</w:t>
      </w:r>
    </w:p>
    <w:p w14:paraId="15ADD8B8" w14:textId="77777777" w:rsidR="0046142F" w:rsidRDefault="003148C9" w:rsidP="0046142F">
      <w:pPr>
        <w:rPr>
          <w:lang w:eastAsia="en-US"/>
        </w:rPr>
      </w:pPr>
      <w:r>
        <w:rPr>
          <w:lang w:eastAsia="en-US"/>
        </w:rPr>
        <w:t>L</w:t>
      </w:r>
      <w:r w:rsidR="0046142F">
        <w:rPr>
          <w:lang w:eastAsia="en-US"/>
        </w:rPr>
        <w:t>’</w:t>
      </w:r>
      <w:r>
        <w:rPr>
          <w:lang w:eastAsia="en-US"/>
        </w:rPr>
        <w:t>idée ne lui venait même pas qu</w:t>
      </w:r>
      <w:r w:rsidR="0046142F">
        <w:rPr>
          <w:lang w:eastAsia="en-US"/>
        </w:rPr>
        <w:t>’</w:t>
      </w:r>
      <w:r>
        <w:rPr>
          <w:lang w:eastAsia="en-US"/>
        </w:rPr>
        <w:t>il pût avoir affaire à des voleurs</w:t>
      </w:r>
      <w:r w:rsidR="0046142F">
        <w:rPr>
          <w:lang w:eastAsia="en-US"/>
        </w:rPr>
        <w:t>.</w:t>
      </w:r>
    </w:p>
    <w:p w14:paraId="7929408D" w14:textId="77777777" w:rsidR="0046142F" w:rsidRDefault="003148C9" w:rsidP="0046142F">
      <w:pPr>
        <w:rPr>
          <w:lang w:eastAsia="en-US"/>
        </w:rPr>
      </w:pPr>
      <w:r>
        <w:rPr>
          <w:lang w:eastAsia="en-US"/>
        </w:rPr>
        <w:t>Quoiqu</w:t>
      </w:r>
      <w:r w:rsidR="0046142F">
        <w:rPr>
          <w:lang w:eastAsia="en-US"/>
        </w:rPr>
        <w:t>’</w:t>
      </w:r>
      <w:r>
        <w:rPr>
          <w:lang w:eastAsia="en-US"/>
        </w:rPr>
        <w:t>il n</w:t>
      </w:r>
      <w:r w:rsidR="0046142F">
        <w:rPr>
          <w:lang w:eastAsia="en-US"/>
        </w:rPr>
        <w:t>’</w:t>
      </w:r>
      <w:r>
        <w:rPr>
          <w:lang w:eastAsia="en-US"/>
        </w:rPr>
        <w:t>eût jamais subi une seule condamnation correctionnelle</w:t>
      </w:r>
      <w:r w:rsidR="0046142F">
        <w:rPr>
          <w:lang w:eastAsia="en-US"/>
        </w:rPr>
        <w:t xml:space="preserve">, </w:t>
      </w:r>
      <w:r>
        <w:rPr>
          <w:lang w:eastAsia="en-US"/>
        </w:rPr>
        <w:t>il savait bien qu</w:t>
      </w:r>
      <w:r w:rsidR="0046142F">
        <w:rPr>
          <w:lang w:eastAsia="en-US"/>
        </w:rPr>
        <w:t>’</w:t>
      </w:r>
      <w:r>
        <w:rPr>
          <w:lang w:eastAsia="en-US"/>
        </w:rPr>
        <w:t>il avait laissé çà et là par le monde des souvenirs féconds en coups de canne et autres manifestations</w:t>
      </w:r>
      <w:r w:rsidR="0046142F">
        <w:rPr>
          <w:lang w:eastAsia="en-US"/>
        </w:rPr>
        <w:t>.</w:t>
      </w:r>
    </w:p>
    <w:p w14:paraId="5E68349F" w14:textId="77777777" w:rsidR="0046142F" w:rsidRDefault="0046142F" w:rsidP="0046142F">
      <w:pPr>
        <w:rPr>
          <w:lang w:eastAsia="en-US"/>
        </w:rPr>
      </w:pPr>
      <w:r>
        <w:rPr>
          <w:lang w:eastAsia="en-US"/>
        </w:rPr>
        <w:t>— </w:t>
      </w:r>
      <w:r w:rsidR="003148C9">
        <w:rPr>
          <w:lang w:eastAsia="en-US"/>
        </w:rPr>
        <w:t>Regardez-moi en face</w:t>
      </w:r>
      <w:r>
        <w:rPr>
          <w:lang w:eastAsia="en-US"/>
        </w:rPr>
        <w:t xml:space="preserve">, </w:t>
      </w:r>
      <w:r w:rsidR="003148C9">
        <w:rPr>
          <w:lang w:eastAsia="en-US"/>
        </w:rPr>
        <w:t>reprit Mazurke</w:t>
      </w:r>
      <w:r>
        <w:rPr>
          <w:lang w:eastAsia="en-US"/>
        </w:rPr>
        <w:t>.</w:t>
      </w:r>
    </w:p>
    <w:p w14:paraId="434B3344" w14:textId="09005943" w:rsidR="0046142F" w:rsidRDefault="0046142F" w:rsidP="0046142F">
      <w:pPr>
        <w:rPr>
          <w:lang w:eastAsia="en-US"/>
        </w:rPr>
      </w:pPr>
      <w:r>
        <w:rPr>
          <w:lang w:eastAsia="en-US"/>
        </w:rPr>
        <w:t>— </w:t>
      </w:r>
      <w:r w:rsidR="003148C9">
        <w:rPr>
          <w:lang w:eastAsia="en-US"/>
        </w:rPr>
        <w:t>Volontiers</w:t>
      </w:r>
      <w:r>
        <w:rPr>
          <w:lang w:eastAsia="en-US"/>
        </w:rPr>
        <w:t xml:space="preserve">, </w:t>
      </w:r>
      <w:r w:rsidR="003148C9">
        <w:rPr>
          <w:lang w:eastAsia="en-US"/>
        </w:rPr>
        <w:t>cher monsieur</w:t>
      </w:r>
      <w:r>
        <w:rPr>
          <w:lang w:eastAsia="en-US"/>
        </w:rPr>
        <w:t xml:space="preserve">… </w:t>
      </w:r>
      <w:r w:rsidR="003148C9">
        <w:rPr>
          <w:lang w:eastAsia="en-US"/>
        </w:rPr>
        <w:t>Ah</w:t>
      </w:r>
      <w:r>
        <w:rPr>
          <w:lang w:eastAsia="en-US"/>
        </w:rPr>
        <w:t xml:space="preserve"> !… </w:t>
      </w:r>
      <w:proofErr w:type="spellStart"/>
      <w:r w:rsidR="003148C9">
        <w:rPr>
          <w:lang w:eastAsia="en-US"/>
        </w:rPr>
        <w:t>eh</w:t>
      </w:r>
      <w:proofErr w:type="spellEnd"/>
      <w:r w:rsidR="003148C9">
        <w:rPr>
          <w:lang w:eastAsia="en-US"/>
        </w:rPr>
        <w:t xml:space="preserve"> bonjour donc</w:t>
      </w:r>
      <w:r>
        <w:rPr>
          <w:lang w:eastAsia="en-US"/>
        </w:rPr>
        <w:t xml:space="preserve"> !… </w:t>
      </w:r>
      <w:r w:rsidR="003148C9">
        <w:rPr>
          <w:lang w:eastAsia="en-US"/>
        </w:rPr>
        <w:t>J</w:t>
      </w:r>
      <w:r>
        <w:rPr>
          <w:lang w:eastAsia="en-US"/>
        </w:rPr>
        <w:t>’</w:t>
      </w:r>
      <w:r w:rsidR="003148C9">
        <w:rPr>
          <w:lang w:eastAsia="en-US"/>
        </w:rPr>
        <w:t>y suis</w:t>
      </w:r>
      <w:r>
        <w:rPr>
          <w:lang w:eastAsia="en-US"/>
        </w:rPr>
        <w:t xml:space="preserve"> ! </w:t>
      </w:r>
      <w:r w:rsidR="003148C9">
        <w:rPr>
          <w:lang w:eastAsia="en-US"/>
        </w:rPr>
        <w:t xml:space="preserve">vous êtes </w:t>
      </w:r>
      <w:r>
        <w:rPr>
          <w:lang w:eastAsia="en-US"/>
        </w:rPr>
        <w:t>M. </w:t>
      </w:r>
      <w:r w:rsidR="003148C9">
        <w:rPr>
          <w:lang w:eastAsia="en-US"/>
        </w:rPr>
        <w:t>Anatole</w:t>
      </w:r>
      <w:r>
        <w:rPr>
          <w:lang w:eastAsia="en-US"/>
        </w:rPr>
        <w:t> !…</w:t>
      </w:r>
    </w:p>
    <w:p w14:paraId="42F3D298" w14:textId="77777777" w:rsidR="0046142F" w:rsidRDefault="003148C9" w:rsidP="0046142F">
      <w:pPr>
        <w:rPr>
          <w:lang w:eastAsia="en-US"/>
        </w:rPr>
      </w:pPr>
      <w:r>
        <w:rPr>
          <w:lang w:eastAsia="en-US"/>
        </w:rPr>
        <w:t>Quelque Arthur qu</w:t>
      </w:r>
      <w:r w:rsidR="0046142F">
        <w:rPr>
          <w:lang w:eastAsia="en-US"/>
        </w:rPr>
        <w:t>’</w:t>
      </w:r>
      <w:r>
        <w:rPr>
          <w:lang w:eastAsia="en-US"/>
        </w:rPr>
        <w:t>il avait joué sous jambe</w:t>
      </w:r>
      <w:r w:rsidR="0046142F">
        <w:rPr>
          <w:lang w:eastAsia="en-US"/>
        </w:rPr>
        <w:t xml:space="preserve">, </w:t>
      </w:r>
      <w:r>
        <w:rPr>
          <w:lang w:eastAsia="en-US"/>
        </w:rPr>
        <w:t>cet Anatole</w:t>
      </w:r>
      <w:r w:rsidR="0046142F">
        <w:rPr>
          <w:lang w:eastAsia="en-US"/>
        </w:rPr>
        <w:t>.</w:t>
      </w:r>
    </w:p>
    <w:p w14:paraId="02E78A0C" w14:textId="77777777" w:rsidR="0046142F" w:rsidRDefault="003148C9" w:rsidP="0046142F">
      <w:pPr>
        <w:rPr>
          <w:lang w:eastAsia="en-US"/>
        </w:rPr>
      </w:pPr>
      <w:r>
        <w:rPr>
          <w:lang w:eastAsia="en-US"/>
        </w:rPr>
        <w:t>En prononçant ces mots</w:t>
      </w:r>
      <w:r w:rsidR="0046142F">
        <w:rPr>
          <w:lang w:eastAsia="en-US"/>
        </w:rPr>
        <w:t xml:space="preserve">, </w:t>
      </w:r>
      <w:r>
        <w:rPr>
          <w:lang w:eastAsia="en-US"/>
        </w:rPr>
        <w:t>il essaya de se relever</w:t>
      </w:r>
      <w:r w:rsidR="0046142F">
        <w:rPr>
          <w:lang w:eastAsia="en-US"/>
        </w:rPr>
        <w:t>.</w:t>
      </w:r>
    </w:p>
    <w:p w14:paraId="449F446D" w14:textId="3D166432" w:rsidR="0046142F" w:rsidRDefault="0046142F" w:rsidP="0046142F">
      <w:pPr>
        <w:rPr>
          <w:lang w:eastAsia="en-US"/>
        </w:rPr>
      </w:pPr>
      <w:r>
        <w:rPr>
          <w:lang w:eastAsia="en-US"/>
        </w:rPr>
        <w:lastRenderedPageBreak/>
        <w:t>— </w:t>
      </w:r>
      <w:r w:rsidR="003148C9">
        <w:rPr>
          <w:lang w:eastAsia="en-US"/>
        </w:rPr>
        <w:t>Méfiance</w:t>
      </w:r>
      <w:r>
        <w:rPr>
          <w:lang w:eastAsia="en-US"/>
        </w:rPr>
        <w:t xml:space="preserve"> ! </w:t>
      </w:r>
      <w:r w:rsidR="003148C9">
        <w:rPr>
          <w:lang w:eastAsia="en-US"/>
        </w:rPr>
        <w:t xml:space="preserve">dit </w:t>
      </w:r>
      <w:proofErr w:type="spellStart"/>
      <w:r w:rsidR="003148C9">
        <w:rPr>
          <w:lang w:eastAsia="en-US"/>
        </w:rPr>
        <w:t>Yaume</w:t>
      </w:r>
      <w:proofErr w:type="spellEnd"/>
      <w:r>
        <w:rPr>
          <w:lang w:eastAsia="en-US"/>
        </w:rPr>
        <w:t xml:space="preserve"> ; </w:t>
      </w:r>
      <w:r w:rsidR="006C2AE1">
        <w:rPr>
          <w:lang w:eastAsia="en-US"/>
        </w:rPr>
        <w:t>—</w:t>
      </w:r>
      <w:r>
        <w:rPr>
          <w:lang w:eastAsia="en-US"/>
        </w:rPr>
        <w:t xml:space="preserve"> </w:t>
      </w:r>
      <w:r w:rsidR="003148C9">
        <w:rPr>
          <w:lang w:eastAsia="en-US"/>
        </w:rPr>
        <w:t>si vous bougez</w:t>
      </w:r>
      <w:r>
        <w:rPr>
          <w:lang w:eastAsia="en-US"/>
        </w:rPr>
        <w:t xml:space="preserve">, </w:t>
      </w:r>
      <w:r w:rsidR="003148C9">
        <w:rPr>
          <w:lang w:eastAsia="en-US"/>
        </w:rPr>
        <w:t>je t</w:t>
      </w:r>
      <w:r>
        <w:rPr>
          <w:lang w:eastAsia="en-US"/>
        </w:rPr>
        <w:t>’</w:t>
      </w:r>
      <w:r w:rsidR="003148C9">
        <w:rPr>
          <w:lang w:eastAsia="en-US"/>
        </w:rPr>
        <w:t>assomme</w:t>
      </w:r>
      <w:r>
        <w:rPr>
          <w:lang w:eastAsia="en-US"/>
        </w:rPr>
        <w:t> !</w:t>
      </w:r>
    </w:p>
    <w:p w14:paraId="7B78FAC7" w14:textId="77777777" w:rsidR="0046142F" w:rsidRDefault="0046142F" w:rsidP="0046142F">
      <w:pPr>
        <w:rPr>
          <w:lang w:eastAsia="en-US"/>
        </w:rPr>
      </w:pPr>
      <w:r>
        <w:rPr>
          <w:lang w:eastAsia="en-US"/>
        </w:rPr>
        <w:t>— </w:t>
      </w:r>
      <w:r w:rsidR="003148C9">
        <w:rPr>
          <w:lang w:eastAsia="en-US"/>
        </w:rPr>
        <w:t>Vous avez donc oublié l</w:t>
      </w:r>
      <w:r>
        <w:rPr>
          <w:lang w:eastAsia="en-US"/>
        </w:rPr>
        <w:t>’</w:t>
      </w:r>
      <w:r w:rsidR="003148C9">
        <w:rPr>
          <w:i/>
          <w:iCs/>
        </w:rPr>
        <w:t>Argonaute</w:t>
      </w:r>
      <w:r w:rsidR="003148C9">
        <w:rPr>
          <w:lang w:eastAsia="en-US"/>
        </w:rPr>
        <w:t xml:space="preserve"> et les forêts de la Valachie</w:t>
      </w:r>
      <w:r>
        <w:rPr>
          <w:lang w:eastAsia="en-US"/>
        </w:rPr>
        <w:t xml:space="preserve"> ? </w:t>
      </w:r>
      <w:r w:rsidR="003148C9">
        <w:rPr>
          <w:lang w:eastAsia="en-US"/>
        </w:rPr>
        <w:t>demanda Mazurke</w:t>
      </w:r>
      <w:r>
        <w:rPr>
          <w:lang w:eastAsia="en-US"/>
        </w:rPr>
        <w:t>.</w:t>
      </w:r>
    </w:p>
    <w:p w14:paraId="1A38129D" w14:textId="77777777" w:rsidR="0046142F" w:rsidRDefault="003148C9" w:rsidP="0046142F">
      <w:pPr>
        <w:rPr>
          <w:lang w:eastAsia="en-US"/>
        </w:rPr>
      </w:pPr>
      <w:r>
        <w:rPr>
          <w:lang w:eastAsia="en-US"/>
        </w:rPr>
        <w:t>Ma foi</w:t>
      </w:r>
      <w:r w:rsidR="0046142F">
        <w:rPr>
          <w:lang w:eastAsia="en-US"/>
        </w:rPr>
        <w:t xml:space="preserve"> ! </w:t>
      </w:r>
      <w:r>
        <w:rPr>
          <w:lang w:eastAsia="en-US"/>
        </w:rPr>
        <w:t>c</w:t>
      </w:r>
      <w:r w:rsidR="0046142F">
        <w:rPr>
          <w:lang w:eastAsia="en-US"/>
        </w:rPr>
        <w:t>’</w:t>
      </w:r>
      <w:r>
        <w:rPr>
          <w:lang w:eastAsia="en-US"/>
        </w:rPr>
        <w:t xml:space="preserve">était tout au plus si </w:t>
      </w:r>
      <w:proofErr w:type="spellStart"/>
      <w:r>
        <w:rPr>
          <w:lang w:eastAsia="en-US"/>
        </w:rPr>
        <w:t>Berthelleminot</w:t>
      </w:r>
      <w:proofErr w:type="spellEnd"/>
      <w:r>
        <w:rPr>
          <w:lang w:eastAsia="en-US"/>
        </w:rPr>
        <w:t xml:space="preserve"> s</w:t>
      </w:r>
      <w:r w:rsidR="0046142F">
        <w:rPr>
          <w:lang w:eastAsia="en-US"/>
        </w:rPr>
        <w:t>’</w:t>
      </w:r>
      <w:r>
        <w:rPr>
          <w:lang w:eastAsia="en-US"/>
        </w:rPr>
        <w:t>en souvenait</w:t>
      </w:r>
      <w:r w:rsidR="0046142F">
        <w:rPr>
          <w:lang w:eastAsia="en-US"/>
        </w:rPr>
        <w:t xml:space="preserve">. </w:t>
      </w:r>
      <w:r>
        <w:rPr>
          <w:lang w:eastAsia="en-US"/>
        </w:rPr>
        <w:t>Il avait tant travai</w:t>
      </w:r>
      <w:r>
        <w:t>llé depuis lors</w:t>
      </w:r>
      <w:r w:rsidR="0046142F">
        <w:rPr>
          <w:lang w:eastAsia="en-US"/>
        </w:rPr>
        <w:t>.</w:t>
      </w:r>
    </w:p>
    <w:p w14:paraId="451DFA42" w14:textId="109617CA" w:rsidR="0046142F" w:rsidRDefault="0046142F" w:rsidP="0046142F">
      <w:pPr>
        <w:rPr>
          <w:lang w:eastAsia="en-US"/>
        </w:rPr>
      </w:pPr>
      <w:r>
        <w:rPr>
          <w:lang w:eastAsia="en-US"/>
        </w:rPr>
        <w:t>— </w:t>
      </w:r>
      <w:r w:rsidR="003148C9">
        <w:rPr>
          <w:lang w:eastAsia="en-US"/>
        </w:rPr>
        <w:t>Attendez donc</w:t>
      </w:r>
      <w:r>
        <w:rPr>
          <w:lang w:eastAsia="en-US"/>
        </w:rPr>
        <w:t xml:space="preserve">… </w:t>
      </w:r>
      <w:r w:rsidR="003148C9">
        <w:rPr>
          <w:lang w:eastAsia="en-US"/>
        </w:rPr>
        <w:t>balbutia-t-il</w:t>
      </w:r>
      <w:r>
        <w:rPr>
          <w:lang w:eastAsia="en-US"/>
        </w:rPr>
        <w:t xml:space="preserve"> ; </w:t>
      </w:r>
      <w:r w:rsidR="006C2AE1">
        <w:rPr>
          <w:lang w:eastAsia="en-US"/>
        </w:rPr>
        <w:t>—</w:t>
      </w:r>
      <w:r>
        <w:rPr>
          <w:lang w:eastAsia="en-US"/>
        </w:rPr>
        <w:t xml:space="preserve"> </w:t>
      </w:r>
      <w:r w:rsidR="003148C9">
        <w:rPr>
          <w:lang w:eastAsia="en-US"/>
        </w:rPr>
        <w:t>vous êtes</w:t>
      </w:r>
      <w:r>
        <w:rPr>
          <w:lang w:eastAsia="en-US"/>
        </w:rPr>
        <w:t>…</w:t>
      </w:r>
    </w:p>
    <w:p w14:paraId="3C593077" w14:textId="0F7A0AF1" w:rsidR="0046142F" w:rsidRDefault="0046142F" w:rsidP="0046142F">
      <w:pPr>
        <w:rPr>
          <w:lang w:eastAsia="en-US"/>
        </w:rPr>
      </w:pPr>
      <w:r>
        <w:rPr>
          <w:lang w:eastAsia="en-US"/>
        </w:rPr>
        <w:t>— </w:t>
      </w:r>
      <w:r w:rsidR="003148C9">
        <w:rPr>
          <w:lang w:eastAsia="en-US"/>
        </w:rPr>
        <w:t>Je suis un homme qui vous connaît parfaitement</w:t>
      </w:r>
      <w:r>
        <w:rPr>
          <w:lang w:eastAsia="en-US"/>
        </w:rPr>
        <w:t xml:space="preserve">, </w:t>
      </w:r>
      <w:r w:rsidR="003148C9">
        <w:rPr>
          <w:lang w:eastAsia="en-US"/>
        </w:rPr>
        <w:t>mon brave</w:t>
      </w:r>
      <w:r>
        <w:rPr>
          <w:lang w:eastAsia="en-US"/>
        </w:rPr>
        <w:t xml:space="preserve"> ! </w:t>
      </w:r>
      <w:r w:rsidR="003148C9">
        <w:rPr>
          <w:lang w:eastAsia="en-US"/>
        </w:rPr>
        <w:t>interrompit Mazurke</w:t>
      </w:r>
      <w:r>
        <w:rPr>
          <w:lang w:eastAsia="en-US"/>
        </w:rPr>
        <w:t xml:space="preserve"> ; </w:t>
      </w:r>
      <w:r w:rsidR="003148C9">
        <w:rPr>
          <w:lang w:eastAsia="en-US"/>
        </w:rPr>
        <w:t>qu</w:t>
      </w:r>
      <w:r>
        <w:rPr>
          <w:lang w:eastAsia="en-US"/>
        </w:rPr>
        <w:t>’</w:t>
      </w:r>
      <w:r w:rsidR="003148C9">
        <w:rPr>
          <w:lang w:eastAsia="en-US"/>
        </w:rPr>
        <w:t xml:space="preserve">avez-vous fait de </w:t>
      </w:r>
      <w:r>
        <w:rPr>
          <w:lang w:eastAsia="en-US"/>
        </w:rPr>
        <w:t>M. </w:t>
      </w:r>
      <w:r w:rsidR="003148C9">
        <w:rPr>
          <w:lang w:eastAsia="en-US"/>
        </w:rPr>
        <w:t xml:space="preserve">Lucien </w:t>
      </w:r>
      <w:proofErr w:type="spellStart"/>
      <w:r w:rsidR="003148C9">
        <w:rPr>
          <w:lang w:eastAsia="en-US"/>
        </w:rPr>
        <w:t>Crébu</w:t>
      </w:r>
      <w:proofErr w:type="spellEnd"/>
      <w:r w:rsidR="003148C9">
        <w:rPr>
          <w:lang w:eastAsia="en-US"/>
        </w:rPr>
        <w:t xml:space="preserve"> de la </w:t>
      </w:r>
      <w:proofErr w:type="spellStart"/>
      <w:r w:rsidR="003148C9">
        <w:rPr>
          <w:lang w:eastAsia="en-US"/>
        </w:rPr>
        <w:t>Saulays</w:t>
      </w:r>
      <w:proofErr w:type="spellEnd"/>
      <w:r w:rsidR="003148C9">
        <w:rPr>
          <w:lang w:eastAsia="en-US"/>
        </w:rPr>
        <w:t xml:space="preserve"> qui partit avec vous pour Granville à la place du jeune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 ?…</w:t>
      </w:r>
    </w:p>
    <w:p w14:paraId="0A9DAA22" w14:textId="590549BD" w:rsidR="0046142F" w:rsidRDefault="0046142F" w:rsidP="0046142F">
      <w:pPr>
        <w:rPr>
          <w:lang w:eastAsia="en-US"/>
        </w:rPr>
      </w:pPr>
      <w:r>
        <w:rPr>
          <w:lang w:eastAsia="en-US"/>
        </w:rPr>
        <w:t>— </w:t>
      </w:r>
      <w:r w:rsidR="003148C9">
        <w:rPr>
          <w:lang w:eastAsia="en-US"/>
        </w:rPr>
        <w:t>Ah diable</w:t>
      </w:r>
      <w:r>
        <w:rPr>
          <w:lang w:eastAsia="en-US"/>
        </w:rPr>
        <w:t xml:space="preserve"> !… </w:t>
      </w:r>
      <w:r w:rsidR="003148C9">
        <w:rPr>
          <w:lang w:eastAsia="en-US"/>
        </w:rPr>
        <w:t>fit l</w:t>
      </w:r>
      <w:r>
        <w:rPr>
          <w:lang w:eastAsia="en-US"/>
        </w:rPr>
        <w:t>’</w:t>
      </w:r>
      <w:r w:rsidR="003148C9">
        <w:rPr>
          <w:lang w:eastAsia="en-US"/>
        </w:rPr>
        <w:t>entrepreneur</w:t>
      </w:r>
      <w:r>
        <w:rPr>
          <w:lang w:eastAsia="en-US"/>
        </w:rPr>
        <w:t xml:space="preserve">, </w:t>
      </w:r>
      <w:r w:rsidR="006C2AE1">
        <w:rPr>
          <w:lang w:eastAsia="en-US"/>
        </w:rPr>
        <w:t>—</w:t>
      </w:r>
      <w:r>
        <w:rPr>
          <w:lang w:eastAsia="en-US"/>
        </w:rPr>
        <w:t xml:space="preserve"> </w:t>
      </w:r>
      <w:r w:rsidR="003148C9">
        <w:rPr>
          <w:lang w:eastAsia="en-US"/>
        </w:rPr>
        <w:t>Je n</w:t>
      </w:r>
      <w:r>
        <w:rPr>
          <w:lang w:eastAsia="en-US"/>
        </w:rPr>
        <w:t>’</w:t>
      </w:r>
      <w:r w:rsidR="003148C9">
        <w:rPr>
          <w:lang w:eastAsia="en-US"/>
        </w:rPr>
        <w:t>ai plus tout cela bien présent</w:t>
      </w:r>
      <w:r>
        <w:rPr>
          <w:lang w:eastAsia="en-US"/>
        </w:rPr>
        <w:t xml:space="preserve">… </w:t>
      </w:r>
      <w:r w:rsidR="003148C9">
        <w:rPr>
          <w:lang w:eastAsia="en-US"/>
        </w:rPr>
        <w:t>Voyez-vous</w:t>
      </w:r>
      <w:r>
        <w:rPr>
          <w:lang w:eastAsia="en-US"/>
        </w:rPr>
        <w:t xml:space="preserve">, </w:t>
      </w:r>
      <w:r w:rsidR="003148C9">
        <w:rPr>
          <w:lang w:eastAsia="en-US"/>
        </w:rPr>
        <w:t>voici</w:t>
      </w:r>
      <w:r>
        <w:rPr>
          <w:lang w:eastAsia="en-US"/>
        </w:rPr>
        <w:t xml:space="preserve"> : </w:t>
      </w:r>
      <w:r w:rsidR="003148C9">
        <w:rPr>
          <w:lang w:eastAsia="en-US"/>
        </w:rPr>
        <w:t>une tempête horrible sillonna les flots</w:t>
      </w:r>
      <w:r>
        <w:rPr>
          <w:lang w:eastAsia="en-US"/>
        </w:rPr>
        <w:t xml:space="preserve">. </w:t>
      </w:r>
      <w:r w:rsidR="003148C9">
        <w:rPr>
          <w:lang w:eastAsia="en-US"/>
        </w:rPr>
        <w:t>Le ciel était d</w:t>
      </w:r>
      <w:r>
        <w:rPr>
          <w:lang w:eastAsia="en-US"/>
        </w:rPr>
        <w:t>’</w:t>
      </w:r>
      <w:r w:rsidR="003148C9">
        <w:rPr>
          <w:lang w:eastAsia="en-US"/>
        </w:rPr>
        <w:t>une couleur cuivrée</w:t>
      </w:r>
      <w:r>
        <w:rPr>
          <w:lang w:eastAsia="en-US"/>
        </w:rPr>
        <w:t xml:space="preserve">, </w:t>
      </w:r>
      <w:r w:rsidR="003148C9">
        <w:rPr>
          <w:lang w:eastAsia="en-US"/>
        </w:rPr>
        <w:t>et les éclats sinistres de la foudre se mêlaient aux mugissements du vent</w:t>
      </w:r>
      <w:r>
        <w:rPr>
          <w:lang w:eastAsia="en-US"/>
        </w:rPr>
        <w:t xml:space="preserve">… </w:t>
      </w:r>
      <w:r w:rsidR="003148C9">
        <w:rPr>
          <w:lang w:eastAsia="en-US"/>
        </w:rPr>
        <w:t>Nous relâchâmes à Douvres</w:t>
      </w:r>
      <w:r>
        <w:rPr>
          <w:lang w:eastAsia="en-US"/>
        </w:rPr>
        <w:t xml:space="preserve">… </w:t>
      </w:r>
      <w:r w:rsidR="003148C9">
        <w:rPr>
          <w:lang w:eastAsia="en-US"/>
        </w:rPr>
        <w:t>Je laissai mes messagers à l</w:t>
      </w:r>
      <w:r>
        <w:rPr>
          <w:lang w:eastAsia="en-US"/>
        </w:rPr>
        <w:t>’</w:t>
      </w:r>
      <w:r w:rsidR="003148C9">
        <w:rPr>
          <w:lang w:eastAsia="en-US"/>
        </w:rPr>
        <w:t>auberge et je crois</w:t>
      </w:r>
      <w:r>
        <w:rPr>
          <w:lang w:eastAsia="en-US"/>
        </w:rPr>
        <w:t xml:space="preserve">… </w:t>
      </w:r>
      <w:r w:rsidR="003148C9">
        <w:rPr>
          <w:lang w:eastAsia="en-US"/>
        </w:rPr>
        <w:t>je crois que j</w:t>
      </w:r>
      <w:r>
        <w:rPr>
          <w:lang w:eastAsia="en-US"/>
        </w:rPr>
        <w:t>’</w:t>
      </w:r>
      <w:r w:rsidR="003148C9">
        <w:rPr>
          <w:lang w:eastAsia="en-US"/>
        </w:rPr>
        <w:t>allai à Londres</w:t>
      </w:r>
      <w:r>
        <w:rPr>
          <w:lang w:eastAsia="en-US"/>
        </w:rPr>
        <w:t>…</w:t>
      </w:r>
    </w:p>
    <w:p w14:paraId="27065035" w14:textId="77777777" w:rsidR="0046142F" w:rsidRDefault="0046142F" w:rsidP="0046142F">
      <w:pPr>
        <w:rPr>
          <w:lang w:eastAsia="en-US"/>
        </w:rPr>
      </w:pPr>
      <w:r>
        <w:rPr>
          <w:lang w:eastAsia="en-US"/>
        </w:rPr>
        <w:t>— </w:t>
      </w:r>
      <w:r w:rsidR="003148C9">
        <w:rPr>
          <w:lang w:eastAsia="en-US"/>
        </w:rPr>
        <w:t>Avec les fonds de l</w:t>
      </w:r>
      <w:r>
        <w:rPr>
          <w:lang w:eastAsia="en-US"/>
        </w:rPr>
        <w:t>’</w:t>
      </w:r>
      <w:r w:rsidR="003148C9">
        <w:rPr>
          <w:lang w:eastAsia="en-US"/>
        </w:rPr>
        <w:t>entreprise</w:t>
      </w:r>
      <w:r>
        <w:rPr>
          <w:lang w:eastAsia="en-US"/>
        </w:rPr>
        <w:t> ?</w:t>
      </w:r>
    </w:p>
    <w:p w14:paraId="016C5FEF" w14:textId="77777777" w:rsidR="0046142F" w:rsidRDefault="0046142F" w:rsidP="0046142F">
      <w:pPr>
        <w:rPr>
          <w:lang w:eastAsia="en-US"/>
        </w:rPr>
      </w:pPr>
      <w:r>
        <w:rPr>
          <w:lang w:eastAsia="en-US"/>
        </w:rPr>
        <w:t>— </w:t>
      </w:r>
      <w:r w:rsidR="003148C9">
        <w:rPr>
          <w:lang w:eastAsia="en-US"/>
        </w:rPr>
        <w:t>La tempête</w:t>
      </w:r>
      <w:r>
        <w:rPr>
          <w:lang w:eastAsia="en-US"/>
        </w:rPr>
        <w:t xml:space="preserve">, </w:t>
      </w:r>
      <w:r w:rsidR="003148C9">
        <w:rPr>
          <w:lang w:eastAsia="en-US"/>
        </w:rPr>
        <w:t>monsieur</w:t>
      </w:r>
      <w:r>
        <w:rPr>
          <w:lang w:eastAsia="en-US"/>
        </w:rPr>
        <w:t> !…</w:t>
      </w:r>
    </w:p>
    <w:p w14:paraId="3089E6A6" w14:textId="77777777" w:rsidR="0046142F" w:rsidRDefault="0046142F" w:rsidP="0046142F">
      <w:pPr>
        <w:rPr>
          <w:lang w:eastAsia="en-US"/>
        </w:rPr>
      </w:pPr>
      <w:r>
        <w:rPr>
          <w:lang w:eastAsia="en-US"/>
        </w:rPr>
        <w:t>— </w:t>
      </w:r>
      <w:r w:rsidR="003148C9">
        <w:rPr>
          <w:lang w:eastAsia="en-US"/>
        </w:rPr>
        <w:t>Lâche-le</w:t>
      </w:r>
      <w:r>
        <w:rPr>
          <w:lang w:eastAsia="en-US"/>
        </w:rPr>
        <w:t xml:space="preserve">, </w:t>
      </w:r>
      <w:r w:rsidR="003148C9">
        <w:rPr>
          <w:lang w:eastAsia="en-US"/>
        </w:rPr>
        <w:t xml:space="preserve">dit Mazurke à </w:t>
      </w:r>
      <w:proofErr w:type="spellStart"/>
      <w:r w:rsidR="003148C9">
        <w:rPr>
          <w:lang w:eastAsia="en-US"/>
        </w:rPr>
        <w:t>Yaume</w:t>
      </w:r>
      <w:proofErr w:type="spellEnd"/>
      <w:r>
        <w:rPr>
          <w:lang w:eastAsia="en-US"/>
        </w:rPr>
        <w:t>.</w:t>
      </w:r>
    </w:p>
    <w:p w14:paraId="125D5452" w14:textId="77777777" w:rsidR="0046142F" w:rsidRDefault="003148C9" w:rsidP="0046142F">
      <w:pPr>
        <w:rPr>
          <w:lang w:eastAsia="en-US"/>
        </w:rPr>
      </w:pPr>
      <w:proofErr w:type="spellStart"/>
      <w:r>
        <w:rPr>
          <w:lang w:eastAsia="en-US"/>
        </w:rPr>
        <w:t>Yaume</w:t>
      </w:r>
      <w:proofErr w:type="spellEnd"/>
      <w:r>
        <w:rPr>
          <w:lang w:eastAsia="en-US"/>
        </w:rPr>
        <w:t xml:space="preserve"> obéit avec une répugnance visible</w:t>
      </w:r>
      <w:r w:rsidR="0046142F">
        <w:rPr>
          <w:lang w:eastAsia="en-US"/>
        </w:rPr>
        <w:t>.</w:t>
      </w:r>
    </w:p>
    <w:p w14:paraId="28263251" w14:textId="77777777" w:rsidR="0046142F" w:rsidRDefault="0046142F" w:rsidP="0046142F">
      <w:pPr>
        <w:rPr>
          <w:lang w:eastAsia="en-US"/>
        </w:rPr>
      </w:pPr>
      <w:r>
        <w:rPr>
          <w:lang w:eastAsia="en-US"/>
        </w:rPr>
        <w:t>— </w:t>
      </w:r>
      <w:r w:rsidR="003148C9">
        <w:rPr>
          <w:lang w:eastAsia="en-US"/>
        </w:rPr>
        <w:t>Quand je pense</w:t>
      </w:r>
      <w:r>
        <w:rPr>
          <w:lang w:eastAsia="en-US"/>
        </w:rPr>
        <w:t xml:space="preserve">, </w:t>
      </w:r>
      <w:r w:rsidR="003148C9">
        <w:rPr>
          <w:lang w:eastAsia="en-US"/>
        </w:rPr>
        <w:t>grommelait Mazurke</w:t>
      </w:r>
      <w:r>
        <w:rPr>
          <w:lang w:eastAsia="en-US"/>
        </w:rPr>
        <w:t xml:space="preserve">, </w:t>
      </w:r>
      <w:r w:rsidR="003148C9">
        <w:rPr>
          <w:lang w:eastAsia="en-US"/>
        </w:rPr>
        <w:t>que c</w:t>
      </w:r>
      <w:r>
        <w:rPr>
          <w:lang w:eastAsia="en-US"/>
        </w:rPr>
        <w:t>’</w:t>
      </w:r>
      <w:r w:rsidR="003148C9">
        <w:rPr>
          <w:lang w:eastAsia="en-US"/>
        </w:rPr>
        <w:t>est ce coquin-là qui m</w:t>
      </w:r>
      <w:r>
        <w:rPr>
          <w:lang w:eastAsia="en-US"/>
        </w:rPr>
        <w:t>’</w:t>
      </w:r>
      <w:r w:rsidR="003148C9">
        <w:rPr>
          <w:lang w:eastAsia="en-US"/>
        </w:rPr>
        <w:t>a fait faire la campagne de Hongrie</w:t>
      </w:r>
      <w:r>
        <w:rPr>
          <w:lang w:eastAsia="en-US"/>
        </w:rPr>
        <w:t xml:space="preserve"> !… </w:t>
      </w:r>
      <w:r w:rsidR="003148C9">
        <w:rPr>
          <w:lang w:eastAsia="en-US"/>
        </w:rPr>
        <w:t>J</w:t>
      </w:r>
      <w:r>
        <w:rPr>
          <w:lang w:eastAsia="en-US"/>
        </w:rPr>
        <w:t>’</w:t>
      </w:r>
      <w:r w:rsidR="003148C9">
        <w:rPr>
          <w:lang w:eastAsia="en-US"/>
        </w:rPr>
        <w:t>avais cherché partout</w:t>
      </w:r>
      <w:r>
        <w:rPr>
          <w:lang w:eastAsia="en-US"/>
        </w:rPr>
        <w:t xml:space="preserve">… </w:t>
      </w:r>
      <w:r w:rsidR="003148C9">
        <w:rPr>
          <w:lang w:eastAsia="en-US"/>
        </w:rPr>
        <w:t>Je me dis un beau jour</w:t>
      </w:r>
      <w:r>
        <w:rPr>
          <w:lang w:eastAsia="en-US"/>
        </w:rPr>
        <w:t xml:space="preserve"> : </w:t>
      </w:r>
      <w:r w:rsidR="003148C9">
        <w:rPr>
          <w:lang w:eastAsia="en-US"/>
        </w:rPr>
        <w:t>peut-être que Lucien est encore en Valachie</w:t>
      </w:r>
      <w:r>
        <w:rPr>
          <w:lang w:eastAsia="en-US"/>
        </w:rPr>
        <w:t xml:space="preserve">. </w:t>
      </w:r>
      <w:r w:rsidR="003148C9">
        <w:rPr>
          <w:lang w:eastAsia="en-US"/>
        </w:rPr>
        <w:t>À tout le moins y trouverai-je sa trace</w:t>
      </w:r>
      <w:r>
        <w:rPr>
          <w:lang w:eastAsia="en-US"/>
        </w:rPr>
        <w:t xml:space="preserve">… </w:t>
      </w:r>
      <w:r w:rsidR="003148C9">
        <w:rPr>
          <w:lang w:eastAsia="en-US"/>
        </w:rPr>
        <w:t>Et voilà qu</w:t>
      </w:r>
      <w:r>
        <w:rPr>
          <w:lang w:eastAsia="en-US"/>
        </w:rPr>
        <w:t>’</w:t>
      </w:r>
      <w:r w:rsidR="003148C9">
        <w:rPr>
          <w:lang w:eastAsia="en-US"/>
        </w:rPr>
        <w:t>il n</w:t>
      </w:r>
      <w:r>
        <w:rPr>
          <w:lang w:eastAsia="en-US"/>
        </w:rPr>
        <w:t>’</w:t>
      </w:r>
      <w:r w:rsidR="003148C9">
        <w:rPr>
          <w:lang w:eastAsia="en-US"/>
        </w:rPr>
        <w:t>y est jamais allé</w:t>
      </w:r>
      <w:r>
        <w:rPr>
          <w:lang w:eastAsia="en-US"/>
        </w:rPr>
        <w:t> !</w:t>
      </w:r>
    </w:p>
    <w:p w14:paraId="2AAC8669" w14:textId="77777777" w:rsidR="0046142F" w:rsidRDefault="0046142F" w:rsidP="0046142F">
      <w:pPr>
        <w:rPr>
          <w:lang w:eastAsia="en-US"/>
        </w:rPr>
      </w:pPr>
      <w:r>
        <w:rPr>
          <w:lang w:eastAsia="en-US"/>
        </w:rPr>
        <w:lastRenderedPageBreak/>
        <w:t>— </w:t>
      </w:r>
      <w:r w:rsidR="003148C9">
        <w:rPr>
          <w:lang w:eastAsia="en-US"/>
        </w:rPr>
        <w:t>Voyant ça</w:t>
      </w:r>
      <w:r>
        <w:rPr>
          <w:lang w:eastAsia="en-US"/>
        </w:rPr>
        <w:t xml:space="preserve">, </w:t>
      </w:r>
      <w:r w:rsidR="003148C9">
        <w:rPr>
          <w:lang w:eastAsia="en-US"/>
        </w:rPr>
        <w:t xml:space="preserve">dit </w:t>
      </w:r>
      <w:proofErr w:type="spellStart"/>
      <w:r w:rsidR="003148C9">
        <w:rPr>
          <w:lang w:eastAsia="en-US"/>
        </w:rPr>
        <w:t>Yaume</w:t>
      </w:r>
      <w:proofErr w:type="spellEnd"/>
      <w:r>
        <w:rPr>
          <w:lang w:eastAsia="en-US"/>
        </w:rPr>
        <w:t xml:space="preserve">, </w:t>
      </w:r>
      <w:r w:rsidR="003148C9">
        <w:rPr>
          <w:lang w:eastAsia="en-US"/>
        </w:rPr>
        <w:t>et pour vous avoir motivé sans raison une course au-delà des frontières et douanes</w:t>
      </w:r>
      <w:r>
        <w:rPr>
          <w:lang w:eastAsia="en-US"/>
        </w:rPr>
        <w:t xml:space="preserve">, </w:t>
      </w:r>
      <w:r w:rsidR="003148C9">
        <w:rPr>
          <w:lang w:eastAsia="en-US"/>
        </w:rPr>
        <w:t>faut-il le rarranger</w:t>
      </w:r>
      <w:r>
        <w:rPr>
          <w:lang w:eastAsia="en-US"/>
        </w:rPr>
        <w:t> ?</w:t>
      </w:r>
    </w:p>
    <w:p w14:paraId="0969F683" w14:textId="5A5A59A4"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répliqua Mazurke qui souriait presque</w:t>
      </w:r>
      <w:r>
        <w:rPr>
          <w:lang w:eastAsia="en-US"/>
        </w:rPr>
        <w:t xml:space="preserve"> ; </w:t>
      </w:r>
      <w:r w:rsidR="006C2AE1">
        <w:rPr>
          <w:lang w:eastAsia="en-US"/>
        </w:rPr>
        <w:t>—</w:t>
      </w:r>
      <w:r>
        <w:rPr>
          <w:lang w:eastAsia="en-US"/>
        </w:rPr>
        <w:t xml:space="preserve"> </w:t>
      </w:r>
      <w:r w:rsidR="003148C9">
        <w:rPr>
          <w:lang w:eastAsia="en-US"/>
        </w:rPr>
        <w:t>je crois que désormais Lucien n</w:t>
      </w:r>
      <w:r>
        <w:rPr>
          <w:lang w:eastAsia="en-US"/>
        </w:rPr>
        <w:t>’</w:t>
      </w:r>
      <w:r w:rsidR="003148C9">
        <w:rPr>
          <w:lang w:eastAsia="en-US"/>
        </w:rPr>
        <w:t>échappera pas longtemps à mes recherches</w:t>
      </w:r>
      <w:r>
        <w:rPr>
          <w:lang w:eastAsia="en-US"/>
        </w:rPr>
        <w:t>…</w:t>
      </w:r>
    </w:p>
    <w:p w14:paraId="6BE5FD37"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qu</w:t>
      </w:r>
      <w:r>
        <w:rPr>
          <w:lang w:eastAsia="en-US"/>
        </w:rPr>
        <w:t>’</w:t>
      </w:r>
      <w:r w:rsidR="003148C9">
        <w:rPr>
          <w:lang w:eastAsia="en-US"/>
        </w:rPr>
        <w:t>il y a du temps tout de même que vous dites ça</w:t>
      </w:r>
      <w:r>
        <w:rPr>
          <w:lang w:eastAsia="en-US"/>
        </w:rPr>
        <w:t xml:space="preserve">, </w:t>
      </w:r>
      <w:r w:rsidR="003148C9">
        <w:rPr>
          <w:lang w:eastAsia="en-US"/>
        </w:rPr>
        <w:t>monsieur Philippe</w:t>
      </w:r>
      <w:r>
        <w:rPr>
          <w:lang w:eastAsia="en-US"/>
        </w:rPr>
        <w:t xml:space="preserve"> ! </w:t>
      </w:r>
      <w:r w:rsidR="003148C9">
        <w:rPr>
          <w:lang w:eastAsia="en-US"/>
        </w:rPr>
        <w:t xml:space="preserve">interrompit </w:t>
      </w:r>
      <w:proofErr w:type="spellStart"/>
      <w:r w:rsidR="003148C9">
        <w:rPr>
          <w:lang w:eastAsia="en-US"/>
        </w:rPr>
        <w:t>Yaume</w:t>
      </w:r>
      <w:proofErr w:type="spellEnd"/>
      <w:r>
        <w:rPr>
          <w:lang w:eastAsia="en-US"/>
        </w:rPr>
        <w:t>.</w:t>
      </w:r>
    </w:p>
    <w:p w14:paraId="5D597EE5" w14:textId="15F201B9" w:rsidR="0046142F" w:rsidRDefault="0046142F" w:rsidP="0046142F">
      <w:pPr>
        <w:rPr>
          <w:lang w:eastAsia="en-US"/>
        </w:rPr>
      </w:pPr>
      <w:r>
        <w:rPr>
          <w:lang w:eastAsia="en-US"/>
        </w:rPr>
        <w:t>— </w:t>
      </w:r>
      <w:r w:rsidR="003148C9">
        <w:rPr>
          <w:lang w:eastAsia="en-US"/>
        </w:rPr>
        <w:t>Et d</w:t>
      </w:r>
      <w:r>
        <w:rPr>
          <w:lang w:eastAsia="en-US"/>
        </w:rPr>
        <w:t>’</w:t>
      </w:r>
      <w:r w:rsidR="003148C9">
        <w:rPr>
          <w:lang w:eastAsia="en-US"/>
        </w:rPr>
        <w:t>ailleurs</w:t>
      </w:r>
      <w:r>
        <w:rPr>
          <w:lang w:eastAsia="en-US"/>
        </w:rPr>
        <w:t xml:space="preserve">, </w:t>
      </w:r>
      <w:r w:rsidR="003148C9">
        <w:rPr>
          <w:lang w:eastAsia="en-US"/>
        </w:rPr>
        <w:t>poursuivit Mazurke</w:t>
      </w:r>
      <w:r>
        <w:rPr>
          <w:lang w:eastAsia="en-US"/>
        </w:rPr>
        <w:t xml:space="preserve">, </w:t>
      </w:r>
      <w:r w:rsidR="006C2AE1">
        <w:rPr>
          <w:lang w:eastAsia="en-US"/>
        </w:rPr>
        <w:t>—</w:t>
      </w:r>
      <w:r>
        <w:rPr>
          <w:lang w:eastAsia="en-US"/>
        </w:rPr>
        <w:t xml:space="preserve"> </w:t>
      </w:r>
      <w:r w:rsidR="003148C9">
        <w:rPr>
          <w:lang w:eastAsia="en-US"/>
        </w:rPr>
        <w:t>je lui dois quelque chose à ce vieux coquin</w:t>
      </w:r>
      <w:r>
        <w:rPr>
          <w:lang w:eastAsia="en-US"/>
        </w:rPr>
        <w:t xml:space="preserve">, </w:t>
      </w:r>
      <w:r w:rsidR="003148C9">
        <w:rPr>
          <w:lang w:eastAsia="en-US"/>
        </w:rPr>
        <w:t>pour l</w:t>
      </w:r>
      <w:r>
        <w:rPr>
          <w:lang w:eastAsia="en-US"/>
        </w:rPr>
        <w:t>’</w:t>
      </w:r>
      <w:r w:rsidR="003148C9">
        <w:rPr>
          <w:lang w:eastAsia="en-US"/>
        </w:rPr>
        <w:t>occasion qu</w:t>
      </w:r>
      <w:r>
        <w:rPr>
          <w:lang w:eastAsia="en-US"/>
        </w:rPr>
        <w:t>’</w:t>
      </w:r>
      <w:r w:rsidR="003148C9">
        <w:rPr>
          <w:lang w:eastAsia="en-US"/>
        </w:rPr>
        <w:t>il m</w:t>
      </w:r>
      <w:r>
        <w:rPr>
          <w:lang w:eastAsia="en-US"/>
        </w:rPr>
        <w:t>’</w:t>
      </w:r>
      <w:r w:rsidR="003148C9">
        <w:rPr>
          <w:lang w:eastAsia="en-US"/>
        </w:rPr>
        <w:t>a donnée de faire le coup de fusil en compagnie de ces braves Hongrois</w:t>
      </w:r>
      <w:r>
        <w:rPr>
          <w:lang w:eastAsia="en-US"/>
        </w:rPr>
        <w:t xml:space="preserve"> !… </w:t>
      </w:r>
      <w:r w:rsidR="003148C9">
        <w:rPr>
          <w:lang w:eastAsia="en-US"/>
        </w:rPr>
        <w:t>C</w:t>
      </w:r>
      <w:r>
        <w:rPr>
          <w:lang w:eastAsia="en-US"/>
        </w:rPr>
        <w:t>’</w:t>
      </w:r>
      <w:r w:rsidR="003148C9">
        <w:rPr>
          <w:lang w:eastAsia="en-US"/>
        </w:rPr>
        <w:t>est le bon moment de ma vie</w:t>
      </w:r>
      <w:r>
        <w:rPr>
          <w:lang w:eastAsia="en-US"/>
        </w:rPr>
        <w:t xml:space="preserve">… </w:t>
      </w:r>
      <w:r w:rsidR="003148C9">
        <w:rPr>
          <w:lang w:eastAsia="en-US"/>
        </w:rPr>
        <w:t>Sabre en main</w:t>
      </w:r>
      <w:r>
        <w:rPr>
          <w:lang w:eastAsia="en-US"/>
        </w:rPr>
        <w:t xml:space="preserve">, </w:t>
      </w:r>
      <w:r w:rsidR="003148C9">
        <w:rPr>
          <w:lang w:eastAsia="en-US"/>
        </w:rPr>
        <w:t>au galop</w:t>
      </w:r>
      <w:r>
        <w:rPr>
          <w:lang w:eastAsia="en-US"/>
        </w:rPr>
        <w:t xml:space="preserve">, </w:t>
      </w:r>
      <w:r w:rsidR="003148C9">
        <w:rPr>
          <w:lang w:eastAsia="en-US"/>
        </w:rPr>
        <w:t>de la poudre dans l</w:t>
      </w:r>
      <w:r>
        <w:rPr>
          <w:lang w:eastAsia="en-US"/>
        </w:rPr>
        <w:t>’</w:t>
      </w:r>
      <w:r w:rsidR="003148C9">
        <w:rPr>
          <w:lang w:eastAsia="en-US"/>
        </w:rPr>
        <w:t>air</w:t>
      </w:r>
      <w:r>
        <w:rPr>
          <w:lang w:eastAsia="en-US"/>
        </w:rPr>
        <w:t xml:space="preserve">, </w:t>
      </w:r>
      <w:r w:rsidR="003148C9">
        <w:rPr>
          <w:lang w:eastAsia="en-US"/>
        </w:rPr>
        <w:t>de vaillants cœurs derrière soi</w:t>
      </w:r>
      <w:r>
        <w:rPr>
          <w:lang w:eastAsia="en-US"/>
        </w:rPr>
        <w:t xml:space="preserve">, </w:t>
      </w:r>
      <w:r w:rsidR="003148C9">
        <w:rPr>
          <w:lang w:eastAsia="en-US"/>
        </w:rPr>
        <w:t>devant des Autrichiens ou des Russes</w:t>
      </w:r>
      <w:r>
        <w:rPr>
          <w:lang w:eastAsia="en-US"/>
        </w:rPr>
        <w:t xml:space="preserve">… </w:t>
      </w:r>
      <w:r w:rsidR="003148C9">
        <w:rPr>
          <w:lang w:eastAsia="en-US"/>
        </w:rPr>
        <w:t>En avant</w:t>
      </w:r>
      <w:r>
        <w:rPr>
          <w:lang w:eastAsia="en-US"/>
        </w:rPr>
        <w:t xml:space="preserve">, </w:t>
      </w:r>
      <w:r w:rsidR="003148C9">
        <w:rPr>
          <w:lang w:eastAsia="en-US"/>
        </w:rPr>
        <w:t>morbleu</w:t>
      </w:r>
      <w:r>
        <w:rPr>
          <w:lang w:eastAsia="en-US"/>
        </w:rPr>
        <w:t xml:space="preserve"> ! </w:t>
      </w:r>
      <w:r w:rsidR="003148C9">
        <w:rPr>
          <w:lang w:eastAsia="en-US"/>
        </w:rPr>
        <w:t>en avant</w:t>
      </w:r>
      <w:r>
        <w:rPr>
          <w:lang w:eastAsia="en-US"/>
        </w:rPr>
        <w:t> !</w:t>
      </w:r>
    </w:p>
    <w:p w14:paraId="5C1E8318" w14:textId="1C4DBF61" w:rsidR="0046142F" w:rsidRDefault="0046142F" w:rsidP="0046142F">
      <w:pPr>
        <w:rPr>
          <w:lang w:eastAsia="en-US"/>
        </w:rPr>
      </w:pPr>
      <w:r>
        <w:rPr>
          <w:lang w:eastAsia="en-US"/>
        </w:rPr>
        <w:t>— </w:t>
      </w:r>
      <w:proofErr w:type="spellStart"/>
      <w:r w:rsidR="003148C9">
        <w:rPr>
          <w:lang w:eastAsia="en-US"/>
        </w:rPr>
        <w:t>Arrrche</w:t>
      </w:r>
      <w:proofErr w:type="spellEnd"/>
      <w:r>
        <w:rPr>
          <w:lang w:eastAsia="en-US"/>
        </w:rPr>
        <w:t xml:space="preserve"> ! </w:t>
      </w:r>
      <w:r w:rsidR="003148C9">
        <w:rPr>
          <w:lang w:eastAsia="en-US"/>
        </w:rPr>
        <w:t xml:space="preserve">ajouta </w:t>
      </w:r>
      <w:proofErr w:type="spellStart"/>
      <w:r w:rsidR="003148C9">
        <w:rPr>
          <w:lang w:eastAsia="en-US"/>
        </w:rPr>
        <w:t>Yaume</w:t>
      </w:r>
      <w:proofErr w:type="spellEnd"/>
      <w:r>
        <w:rPr>
          <w:lang w:eastAsia="en-US"/>
        </w:rPr>
        <w:t xml:space="preserve">, </w:t>
      </w:r>
      <w:r w:rsidR="006C2AE1">
        <w:rPr>
          <w:lang w:eastAsia="en-US"/>
        </w:rPr>
        <w:t>—</w:t>
      </w:r>
      <w:r>
        <w:rPr>
          <w:lang w:eastAsia="en-US"/>
        </w:rPr>
        <w:t xml:space="preserve"> </w:t>
      </w:r>
      <w:r w:rsidR="003148C9">
        <w:rPr>
          <w:lang w:eastAsia="en-US"/>
        </w:rPr>
        <w:t>y ayant été pareillement moi de même dans la troupe</w:t>
      </w:r>
      <w:r>
        <w:rPr>
          <w:lang w:eastAsia="en-US"/>
        </w:rPr>
        <w:t xml:space="preserve">, </w:t>
      </w:r>
      <w:r w:rsidR="003148C9">
        <w:rPr>
          <w:lang w:eastAsia="en-US"/>
        </w:rPr>
        <w:t>mais de ligne et non pas les hussards</w:t>
      </w:r>
      <w:r>
        <w:rPr>
          <w:lang w:eastAsia="en-US"/>
        </w:rPr>
        <w:t xml:space="preserve">, </w:t>
      </w:r>
      <w:r w:rsidR="003148C9">
        <w:rPr>
          <w:lang w:eastAsia="en-US"/>
        </w:rPr>
        <w:t>et en France</w:t>
      </w:r>
      <w:r>
        <w:rPr>
          <w:lang w:eastAsia="en-US"/>
        </w:rPr>
        <w:t xml:space="preserve">, </w:t>
      </w:r>
      <w:r w:rsidR="003148C9">
        <w:rPr>
          <w:lang w:eastAsia="en-US"/>
        </w:rPr>
        <w:t>non pas en Hongrie</w:t>
      </w:r>
      <w:r>
        <w:rPr>
          <w:lang w:eastAsia="en-US"/>
        </w:rPr>
        <w:t>.</w:t>
      </w:r>
    </w:p>
    <w:p w14:paraId="78744777" w14:textId="77777777" w:rsidR="0046142F" w:rsidRDefault="003148C9" w:rsidP="0046142F">
      <w:pPr>
        <w:rPr>
          <w:lang w:eastAsia="en-US"/>
        </w:rPr>
      </w:pPr>
      <w:proofErr w:type="spellStart"/>
      <w:r>
        <w:rPr>
          <w:lang w:eastAsia="en-US"/>
        </w:rPr>
        <w:t>Berthelleminot</w:t>
      </w:r>
      <w:proofErr w:type="spellEnd"/>
      <w:r>
        <w:rPr>
          <w:lang w:eastAsia="en-US"/>
        </w:rPr>
        <w:t xml:space="preserve"> trouvait tout cela charmant</w:t>
      </w:r>
      <w:r w:rsidR="0046142F">
        <w:rPr>
          <w:lang w:eastAsia="en-US"/>
        </w:rPr>
        <w:t xml:space="preserve">, </w:t>
      </w:r>
      <w:r>
        <w:rPr>
          <w:lang w:eastAsia="en-US"/>
        </w:rPr>
        <w:t>parce qu</w:t>
      </w:r>
      <w:r w:rsidR="0046142F">
        <w:rPr>
          <w:lang w:eastAsia="en-US"/>
        </w:rPr>
        <w:t>’</w:t>
      </w:r>
      <w:r>
        <w:rPr>
          <w:lang w:eastAsia="en-US"/>
        </w:rPr>
        <w:t>il se voyait délivré de ses terribles craintes</w:t>
      </w:r>
      <w:r w:rsidR="0046142F">
        <w:rPr>
          <w:lang w:eastAsia="en-US"/>
        </w:rPr>
        <w:t>.</w:t>
      </w:r>
    </w:p>
    <w:p w14:paraId="69EB3F01" w14:textId="77777777" w:rsidR="0046142F" w:rsidRDefault="003148C9" w:rsidP="0046142F">
      <w:pPr>
        <w:rPr>
          <w:lang w:eastAsia="en-US"/>
        </w:rPr>
      </w:pPr>
      <w:r>
        <w:rPr>
          <w:lang w:eastAsia="en-US"/>
        </w:rPr>
        <w:t>Mazurke reprit gaîment</w:t>
      </w:r>
      <w:r w:rsidR="0046142F">
        <w:rPr>
          <w:lang w:eastAsia="en-US"/>
        </w:rPr>
        <w:t> :</w:t>
      </w:r>
    </w:p>
    <w:p w14:paraId="39D07C57" w14:textId="77777777" w:rsidR="0046142F" w:rsidRDefault="0046142F" w:rsidP="0046142F">
      <w:pPr>
        <w:rPr>
          <w:lang w:eastAsia="en-US"/>
        </w:rPr>
      </w:pPr>
      <w:r>
        <w:rPr>
          <w:lang w:eastAsia="en-US"/>
        </w:rPr>
        <w:t>— </w:t>
      </w:r>
      <w:r w:rsidR="003148C9">
        <w:rPr>
          <w:lang w:eastAsia="en-US"/>
        </w:rPr>
        <w:t>Allons</w:t>
      </w:r>
      <w:r>
        <w:rPr>
          <w:lang w:eastAsia="en-US"/>
        </w:rPr>
        <w:t xml:space="preserve">, </w:t>
      </w:r>
      <w:r w:rsidR="003148C9">
        <w:rPr>
          <w:lang w:eastAsia="en-US"/>
        </w:rPr>
        <w:t>vieux coquin</w:t>
      </w:r>
      <w:r>
        <w:rPr>
          <w:lang w:eastAsia="en-US"/>
        </w:rPr>
        <w:t xml:space="preserve">, </w:t>
      </w:r>
      <w:r w:rsidR="003148C9">
        <w:rPr>
          <w:lang w:eastAsia="en-US"/>
        </w:rPr>
        <w:t>je vous pardonne</w:t>
      </w:r>
      <w:r>
        <w:rPr>
          <w:lang w:eastAsia="en-US"/>
        </w:rPr>
        <w:t>…</w:t>
      </w:r>
    </w:p>
    <w:p w14:paraId="20241DAA" w14:textId="77777777" w:rsidR="0046142F" w:rsidRDefault="0046142F" w:rsidP="0046142F">
      <w:pPr>
        <w:rPr>
          <w:lang w:eastAsia="en-US"/>
        </w:rPr>
      </w:pPr>
      <w:r>
        <w:rPr>
          <w:lang w:eastAsia="en-US"/>
        </w:rPr>
        <w:t>— </w:t>
      </w:r>
      <w:r w:rsidR="003148C9">
        <w:rPr>
          <w:lang w:eastAsia="en-US"/>
        </w:rPr>
        <w:t>Le fond fait passer la forme</w:t>
      </w:r>
      <w:r>
        <w:rPr>
          <w:lang w:eastAsia="en-US"/>
        </w:rPr>
        <w:t xml:space="preserve">, </w:t>
      </w:r>
      <w:r w:rsidR="003148C9">
        <w:rPr>
          <w:lang w:eastAsia="en-US"/>
        </w:rPr>
        <w:t xml:space="preserve">pensa </w:t>
      </w:r>
      <w:proofErr w:type="spellStart"/>
      <w:r w:rsidR="003148C9">
        <w:rPr>
          <w:lang w:eastAsia="en-US"/>
        </w:rPr>
        <w:t>Berthelleminot</w:t>
      </w:r>
      <w:proofErr w:type="spellEnd"/>
      <w:r>
        <w:rPr>
          <w:lang w:eastAsia="en-US"/>
        </w:rPr>
        <w:t>.</w:t>
      </w:r>
    </w:p>
    <w:p w14:paraId="2CB35E78" w14:textId="77777777" w:rsidR="0046142F" w:rsidRDefault="0046142F" w:rsidP="0046142F">
      <w:pPr>
        <w:rPr>
          <w:lang w:eastAsia="en-US"/>
        </w:rPr>
      </w:pPr>
      <w:r>
        <w:rPr>
          <w:lang w:eastAsia="en-US"/>
        </w:rPr>
        <w:t>— </w:t>
      </w:r>
      <w:r w:rsidR="003148C9">
        <w:rPr>
          <w:lang w:eastAsia="en-US"/>
        </w:rPr>
        <w:t>Mais le temps presse</w:t>
      </w:r>
      <w:r>
        <w:rPr>
          <w:lang w:eastAsia="en-US"/>
        </w:rPr>
        <w:t xml:space="preserve">, </w:t>
      </w:r>
      <w:r w:rsidR="003148C9">
        <w:rPr>
          <w:lang w:eastAsia="en-US"/>
        </w:rPr>
        <w:t>ajouta Mazurke</w:t>
      </w:r>
      <w:r>
        <w:rPr>
          <w:lang w:eastAsia="en-US"/>
        </w:rPr>
        <w:t xml:space="preserve">, </w:t>
      </w:r>
      <w:r w:rsidR="003148C9">
        <w:rPr>
          <w:lang w:eastAsia="en-US"/>
        </w:rPr>
        <w:t>donnez-moi mes quinze cents francs</w:t>
      </w:r>
      <w:r>
        <w:rPr>
          <w:lang w:eastAsia="en-US"/>
        </w:rPr>
        <w:t xml:space="preserve">, </w:t>
      </w:r>
      <w:r w:rsidR="003148C9">
        <w:rPr>
          <w:lang w:eastAsia="en-US"/>
        </w:rPr>
        <w:t>et en route</w:t>
      </w:r>
      <w:r>
        <w:rPr>
          <w:lang w:eastAsia="en-US"/>
        </w:rPr>
        <w:t> !</w:t>
      </w:r>
    </w:p>
    <w:p w14:paraId="2D72024B" w14:textId="22364AAF"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Berthelleminot</w:t>
      </w:r>
      <w:proofErr w:type="spellEnd"/>
      <w:r>
        <w:rPr>
          <w:lang w:eastAsia="en-US"/>
        </w:rPr>
        <w:t xml:space="preserve">, </w:t>
      </w:r>
      <w:r w:rsidR="003148C9">
        <w:rPr>
          <w:lang w:eastAsia="en-US"/>
        </w:rPr>
        <w:t>qui pâlit</w:t>
      </w:r>
      <w:r>
        <w:rPr>
          <w:lang w:eastAsia="en-US"/>
        </w:rPr>
        <w:t xml:space="preserve"> ; </w:t>
      </w:r>
      <w:r w:rsidR="006C2AE1">
        <w:rPr>
          <w:lang w:eastAsia="en-US"/>
        </w:rPr>
        <w:t>—</w:t>
      </w:r>
      <w:r>
        <w:rPr>
          <w:lang w:eastAsia="en-US"/>
        </w:rPr>
        <w:t xml:space="preserve"> </w:t>
      </w:r>
      <w:r w:rsidR="003148C9">
        <w:rPr>
          <w:lang w:eastAsia="en-US"/>
        </w:rPr>
        <w:t>vos quinze cents francs</w:t>
      </w:r>
      <w:r>
        <w:rPr>
          <w:lang w:eastAsia="en-US"/>
        </w:rPr>
        <w:t> ?</w:t>
      </w:r>
    </w:p>
    <w:p w14:paraId="5E210BB2" w14:textId="77777777" w:rsidR="0046142F" w:rsidRDefault="0046142F" w:rsidP="0046142F">
      <w:pPr>
        <w:rPr>
          <w:lang w:eastAsia="en-US"/>
        </w:rPr>
      </w:pPr>
      <w:r>
        <w:rPr>
          <w:lang w:eastAsia="en-US"/>
        </w:rPr>
        <w:lastRenderedPageBreak/>
        <w:t>— </w:t>
      </w:r>
      <w:r w:rsidR="003148C9">
        <w:rPr>
          <w:lang w:eastAsia="en-US"/>
        </w:rPr>
        <w:t>Oui</w:t>
      </w:r>
      <w:r>
        <w:rPr>
          <w:lang w:eastAsia="en-US"/>
        </w:rPr>
        <w:t xml:space="preserve">, </w:t>
      </w:r>
      <w:r w:rsidR="003148C9">
        <w:rPr>
          <w:lang w:eastAsia="en-US"/>
        </w:rPr>
        <w:t>pour mon conscrit</w:t>
      </w:r>
      <w:r>
        <w:rPr>
          <w:lang w:eastAsia="en-US"/>
        </w:rPr>
        <w:t>…</w:t>
      </w:r>
    </w:p>
    <w:p w14:paraId="5D4FFF68" w14:textId="77777777" w:rsidR="0046142F" w:rsidRDefault="0046142F" w:rsidP="0046142F">
      <w:pPr>
        <w:rPr>
          <w:lang w:eastAsia="en-US"/>
        </w:rPr>
      </w:pPr>
      <w:r>
        <w:rPr>
          <w:lang w:eastAsia="en-US"/>
        </w:rPr>
        <w:t>— </w:t>
      </w:r>
      <w:r w:rsidR="003148C9">
        <w:rPr>
          <w:lang w:eastAsia="en-US"/>
        </w:rPr>
        <w:t>Mais je n</w:t>
      </w:r>
      <w:r>
        <w:rPr>
          <w:lang w:eastAsia="en-US"/>
        </w:rPr>
        <w:t>’</w:t>
      </w:r>
      <w:r w:rsidR="003148C9">
        <w:rPr>
          <w:lang w:eastAsia="en-US"/>
        </w:rPr>
        <w:t>ai pas besoin</w:t>
      </w:r>
      <w:r>
        <w:rPr>
          <w:lang w:eastAsia="en-US"/>
        </w:rPr>
        <w:t>…</w:t>
      </w:r>
    </w:p>
    <w:p w14:paraId="4321971F" w14:textId="77777777" w:rsidR="0046142F" w:rsidRDefault="0046142F" w:rsidP="0046142F">
      <w:pPr>
        <w:rPr>
          <w:lang w:eastAsia="en-US"/>
        </w:rPr>
      </w:pPr>
      <w:r>
        <w:rPr>
          <w:lang w:eastAsia="en-US"/>
        </w:rPr>
        <w:t>— </w:t>
      </w:r>
      <w:r w:rsidR="003148C9">
        <w:rPr>
          <w:lang w:eastAsia="en-US"/>
        </w:rPr>
        <w:t>Vous discutez</w:t>
      </w:r>
      <w:r>
        <w:rPr>
          <w:lang w:eastAsia="en-US"/>
        </w:rPr>
        <w:t xml:space="preserve">, </w:t>
      </w:r>
      <w:r w:rsidR="003148C9">
        <w:rPr>
          <w:lang w:eastAsia="en-US"/>
        </w:rPr>
        <w:t>je crois</w:t>
      </w:r>
      <w:r>
        <w:rPr>
          <w:lang w:eastAsia="en-US"/>
        </w:rPr>
        <w:t> !…</w:t>
      </w:r>
    </w:p>
    <w:p w14:paraId="32EFB6D4" w14:textId="77777777" w:rsidR="0046142F" w:rsidRDefault="0046142F" w:rsidP="0046142F">
      <w:pPr>
        <w:rPr>
          <w:lang w:eastAsia="en-US"/>
        </w:rPr>
      </w:pPr>
      <w:r>
        <w:rPr>
          <w:lang w:eastAsia="en-US"/>
        </w:rPr>
        <w:t>— </w:t>
      </w:r>
      <w:r w:rsidR="003148C9">
        <w:rPr>
          <w:lang w:eastAsia="en-US"/>
        </w:rPr>
        <w:t>Assurément</w:t>
      </w:r>
      <w:r>
        <w:rPr>
          <w:lang w:eastAsia="en-US"/>
        </w:rPr>
        <w:t xml:space="preserve">, </w:t>
      </w:r>
      <w:r w:rsidR="003148C9">
        <w:rPr>
          <w:lang w:eastAsia="en-US"/>
        </w:rPr>
        <w:t>monsieur</w:t>
      </w:r>
      <w:r>
        <w:rPr>
          <w:lang w:eastAsia="en-US"/>
        </w:rPr>
        <w:t xml:space="preserve">. </w:t>
      </w:r>
      <w:r w:rsidR="003148C9">
        <w:rPr>
          <w:lang w:eastAsia="en-US"/>
        </w:rPr>
        <w:t>Je fais plus</w:t>
      </w:r>
      <w:r>
        <w:rPr>
          <w:lang w:eastAsia="en-US"/>
        </w:rPr>
        <w:t xml:space="preserve">, </w:t>
      </w:r>
      <w:r w:rsidR="003148C9">
        <w:rPr>
          <w:lang w:eastAsia="en-US"/>
        </w:rPr>
        <w:t>je</w:t>
      </w:r>
      <w:r>
        <w:rPr>
          <w:lang w:eastAsia="en-US"/>
        </w:rPr>
        <w:t>…</w:t>
      </w:r>
    </w:p>
    <w:p w14:paraId="57D3189D" w14:textId="77777777" w:rsidR="0046142F" w:rsidRDefault="003148C9" w:rsidP="0046142F">
      <w:pPr>
        <w:rPr>
          <w:lang w:eastAsia="en-US"/>
        </w:rPr>
      </w:pPr>
      <w:r>
        <w:rPr>
          <w:lang w:eastAsia="en-US"/>
        </w:rPr>
        <w:t>Mazurke fronça le sourcil</w:t>
      </w:r>
      <w:r w:rsidR="0046142F">
        <w:rPr>
          <w:lang w:eastAsia="en-US"/>
        </w:rPr>
        <w:t>.</w:t>
      </w:r>
    </w:p>
    <w:p w14:paraId="1531C2FF" w14:textId="77777777" w:rsidR="0046142F" w:rsidRDefault="0046142F" w:rsidP="0046142F">
      <w:pPr>
        <w:rPr>
          <w:lang w:eastAsia="en-US"/>
        </w:rPr>
      </w:pPr>
      <w:r>
        <w:rPr>
          <w:lang w:eastAsia="en-US"/>
        </w:rPr>
        <w:t>— </w:t>
      </w:r>
      <w:r w:rsidR="003148C9">
        <w:rPr>
          <w:lang w:eastAsia="en-US"/>
        </w:rPr>
        <w:t>Attention</w:t>
      </w:r>
      <w:r>
        <w:rPr>
          <w:lang w:eastAsia="en-US"/>
        </w:rPr>
        <w:t xml:space="preserve"> ! </w:t>
      </w:r>
      <w:proofErr w:type="spellStart"/>
      <w:r w:rsidR="003148C9">
        <w:rPr>
          <w:lang w:eastAsia="en-US"/>
        </w:rPr>
        <w:t>Yaume</w:t>
      </w:r>
      <w:proofErr w:type="spellEnd"/>
      <w:r>
        <w:rPr>
          <w:lang w:eastAsia="en-US"/>
        </w:rPr>
        <w:t xml:space="preserve">, </w:t>
      </w:r>
      <w:r w:rsidR="003148C9">
        <w:rPr>
          <w:lang w:eastAsia="en-US"/>
        </w:rPr>
        <w:t>dit-il</w:t>
      </w:r>
      <w:r>
        <w:rPr>
          <w:lang w:eastAsia="en-US"/>
        </w:rPr>
        <w:t>.</w:t>
      </w:r>
    </w:p>
    <w:p w14:paraId="29A2FDB1" w14:textId="77777777" w:rsidR="0046142F" w:rsidRDefault="003148C9" w:rsidP="0046142F">
      <w:pPr>
        <w:rPr>
          <w:lang w:eastAsia="en-US"/>
        </w:rPr>
      </w:pPr>
      <w:proofErr w:type="spellStart"/>
      <w:r>
        <w:rPr>
          <w:lang w:eastAsia="en-US"/>
        </w:rPr>
        <w:t>Yaume</w:t>
      </w:r>
      <w:proofErr w:type="spellEnd"/>
      <w:r>
        <w:rPr>
          <w:lang w:eastAsia="en-US"/>
        </w:rPr>
        <w:t xml:space="preserve"> cracha dans ses mains</w:t>
      </w:r>
      <w:r w:rsidR="0046142F">
        <w:rPr>
          <w:lang w:eastAsia="en-US"/>
        </w:rPr>
        <w:t>.</w:t>
      </w:r>
    </w:p>
    <w:p w14:paraId="16D818FB" w14:textId="77777777" w:rsidR="0046142F" w:rsidRDefault="0046142F" w:rsidP="0046142F">
      <w:pPr>
        <w:rPr>
          <w:lang w:eastAsia="en-US"/>
        </w:rPr>
      </w:pPr>
      <w:r>
        <w:rPr>
          <w:lang w:eastAsia="en-US"/>
        </w:rPr>
        <w:t>— </w:t>
      </w:r>
      <w:r w:rsidR="003148C9">
        <w:rPr>
          <w:lang w:eastAsia="en-US"/>
        </w:rPr>
        <w:t>Pille</w:t>
      </w:r>
      <w:r>
        <w:rPr>
          <w:lang w:eastAsia="en-US"/>
        </w:rPr>
        <w:t xml:space="preserve"> !… </w:t>
      </w:r>
      <w:r w:rsidR="003148C9">
        <w:rPr>
          <w:lang w:eastAsia="en-US"/>
        </w:rPr>
        <w:t>prononça doucement Mazurke</w:t>
      </w:r>
      <w:r>
        <w:rPr>
          <w:lang w:eastAsia="en-US"/>
        </w:rPr>
        <w:t>.</w:t>
      </w:r>
    </w:p>
    <w:p w14:paraId="5736FB7A" w14:textId="711988CE" w:rsidR="0046142F" w:rsidRDefault="003148C9" w:rsidP="0046142F">
      <w:pPr>
        <w:rPr>
          <w:lang w:eastAsia="en-US"/>
        </w:rPr>
      </w:pPr>
      <w:r>
        <w:rPr>
          <w:lang w:eastAsia="en-US"/>
        </w:rPr>
        <w:t>Oh</w:t>
      </w:r>
      <w:r w:rsidR="0046142F">
        <w:rPr>
          <w:lang w:eastAsia="en-US"/>
        </w:rPr>
        <w:t xml:space="preserve"> ! </w:t>
      </w:r>
      <w:r>
        <w:rPr>
          <w:lang w:eastAsia="en-US"/>
        </w:rPr>
        <w:t>le pauvre pot au lait</w:t>
      </w:r>
      <w:r w:rsidR="0046142F">
        <w:rPr>
          <w:lang w:eastAsia="en-US"/>
        </w:rPr>
        <w:t xml:space="preserve"> ! </w:t>
      </w:r>
      <w:r>
        <w:rPr>
          <w:lang w:eastAsia="en-US"/>
        </w:rPr>
        <w:t>les trois billets de cinq cents francs qui devaient fournir quatre millions six cent huit mille bulletins à un franc le mille</w:t>
      </w:r>
      <w:r w:rsidR="0046142F">
        <w:rPr>
          <w:lang w:eastAsia="en-US"/>
        </w:rPr>
        <w:t xml:space="preserve">, </w:t>
      </w:r>
      <w:r>
        <w:rPr>
          <w:lang w:eastAsia="en-US"/>
        </w:rPr>
        <w:t>puis acheter un terrain à la barrière du Combat</w:t>
      </w:r>
      <w:r w:rsidR="0046142F">
        <w:rPr>
          <w:lang w:eastAsia="en-US"/>
        </w:rPr>
        <w:t xml:space="preserve">, </w:t>
      </w:r>
      <w:r w:rsidR="006C2AE1">
        <w:rPr>
          <w:lang w:eastAsia="en-US"/>
        </w:rPr>
        <w:t>—</w:t>
      </w:r>
      <w:r w:rsidR="0046142F">
        <w:rPr>
          <w:lang w:eastAsia="en-US"/>
        </w:rPr>
        <w:t xml:space="preserve"> </w:t>
      </w:r>
      <w:r>
        <w:rPr>
          <w:lang w:eastAsia="en-US"/>
        </w:rPr>
        <w:t>puis monopoliser tous les œufs de la capitale</w:t>
      </w:r>
      <w:r w:rsidR="0046142F">
        <w:rPr>
          <w:lang w:eastAsia="en-US"/>
        </w:rPr>
        <w:t xml:space="preserve">, </w:t>
      </w:r>
      <w:r w:rsidR="006C2AE1">
        <w:rPr>
          <w:lang w:eastAsia="en-US"/>
        </w:rPr>
        <w:t>—</w:t>
      </w:r>
      <w:r w:rsidR="0046142F">
        <w:rPr>
          <w:lang w:eastAsia="en-US"/>
        </w:rPr>
        <w:t xml:space="preserve"> </w:t>
      </w:r>
      <w:r>
        <w:rPr>
          <w:lang w:eastAsia="en-US"/>
        </w:rPr>
        <w:t>puis donner enfin aux Tuileries une destination utile et lucrative</w:t>
      </w:r>
      <w:r w:rsidR="0046142F">
        <w:rPr>
          <w:lang w:eastAsia="en-US"/>
        </w:rPr>
        <w:t>.</w:t>
      </w:r>
    </w:p>
    <w:p w14:paraId="6D1BCA37" w14:textId="77777777" w:rsidR="0046142F" w:rsidRDefault="003148C9" w:rsidP="0046142F">
      <w:pPr>
        <w:rPr>
          <w:lang w:eastAsia="en-US"/>
        </w:rPr>
      </w:pPr>
      <w:r>
        <w:rPr>
          <w:lang w:eastAsia="en-US"/>
        </w:rPr>
        <w:t>Oh</w:t>
      </w:r>
      <w:r w:rsidR="0046142F">
        <w:rPr>
          <w:lang w:eastAsia="en-US"/>
        </w:rPr>
        <w:t xml:space="preserve"> ! </w:t>
      </w:r>
      <w:r>
        <w:rPr>
          <w:lang w:eastAsia="en-US"/>
        </w:rPr>
        <w:t>le pauvre pot au lait qui se cassait</w:t>
      </w:r>
      <w:r w:rsidR="0046142F">
        <w:rPr>
          <w:lang w:eastAsia="en-US"/>
        </w:rPr>
        <w:t> !</w:t>
      </w:r>
    </w:p>
    <w:p w14:paraId="7D9700F5" w14:textId="77777777" w:rsidR="0046142F" w:rsidRDefault="003148C9" w:rsidP="0046142F">
      <w:pPr>
        <w:rPr>
          <w:lang w:eastAsia="en-US"/>
        </w:rPr>
      </w:pPr>
      <w:r>
        <w:rPr>
          <w:lang w:eastAsia="en-US"/>
        </w:rPr>
        <w:t>De l</w:t>
      </w:r>
      <w:r w:rsidR="0046142F">
        <w:rPr>
          <w:lang w:eastAsia="en-US"/>
        </w:rPr>
        <w:t>’</w:t>
      </w:r>
      <w:r>
        <w:rPr>
          <w:lang w:eastAsia="en-US"/>
        </w:rPr>
        <w:t>argent gagné</w:t>
      </w:r>
      <w:r w:rsidR="0046142F">
        <w:rPr>
          <w:lang w:eastAsia="en-US"/>
        </w:rPr>
        <w:t xml:space="preserve"> ! </w:t>
      </w:r>
      <w:r>
        <w:rPr>
          <w:lang w:eastAsia="en-US"/>
        </w:rPr>
        <w:t>trois mille coupons d</w:t>
      </w:r>
      <w:r w:rsidR="0046142F">
        <w:rPr>
          <w:lang w:eastAsia="en-US"/>
        </w:rPr>
        <w:t>’</w:t>
      </w:r>
      <w:r>
        <w:rPr>
          <w:lang w:eastAsia="en-US"/>
        </w:rPr>
        <w:t>actions à cinquante centimes</w:t>
      </w:r>
      <w:r w:rsidR="0046142F">
        <w:rPr>
          <w:lang w:eastAsia="en-US"/>
        </w:rPr>
        <w:t>.</w:t>
      </w:r>
    </w:p>
    <w:p w14:paraId="719B7811" w14:textId="77777777" w:rsidR="0046142F" w:rsidRDefault="003148C9" w:rsidP="0046142F">
      <w:pPr>
        <w:rPr>
          <w:lang w:eastAsia="en-US"/>
        </w:rPr>
      </w:pPr>
      <w:r>
        <w:rPr>
          <w:lang w:eastAsia="en-US"/>
        </w:rPr>
        <w:t>Hélas</w:t>
      </w:r>
      <w:r w:rsidR="0046142F">
        <w:rPr>
          <w:lang w:eastAsia="en-US"/>
        </w:rPr>
        <w:t xml:space="preserve"> ! </w:t>
      </w:r>
      <w:r>
        <w:rPr>
          <w:lang w:eastAsia="en-US"/>
        </w:rPr>
        <w:t>mon Dieu</w:t>
      </w:r>
      <w:r w:rsidR="0046142F">
        <w:rPr>
          <w:lang w:eastAsia="en-US"/>
        </w:rPr>
        <w:t xml:space="preserve"> ! </w:t>
      </w:r>
      <w:r>
        <w:rPr>
          <w:lang w:eastAsia="en-US"/>
        </w:rPr>
        <w:t>à quoi tient notre destinée</w:t>
      </w:r>
      <w:r w:rsidR="0046142F">
        <w:rPr>
          <w:lang w:eastAsia="en-US"/>
        </w:rPr>
        <w:t> !</w:t>
      </w:r>
    </w:p>
    <w:p w14:paraId="40DF12D0" w14:textId="77777777" w:rsidR="0046142F" w:rsidRDefault="003148C9" w:rsidP="0046142F">
      <w:pPr>
        <w:rPr>
          <w:lang w:eastAsia="en-US"/>
        </w:rPr>
      </w:pPr>
      <w:proofErr w:type="spellStart"/>
      <w:r>
        <w:rPr>
          <w:lang w:eastAsia="en-US"/>
        </w:rPr>
        <w:t>Berthelleminot</w:t>
      </w:r>
      <w:proofErr w:type="spellEnd"/>
      <w:r>
        <w:rPr>
          <w:lang w:eastAsia="en-US"/>
        </w:rPr>
        <w:t xml:space="preserve"> de </w:t>
      </w:r>
      <w:proofErr w:type="spellStart"/>
      <w:r>
        <w:rPr>
          <w:lang w:eastAsia="en-US"/>
        </w:rPr>
        <w:t>Beaurepas</w:t>
      </w:r>
      <w:proofErr w:type="spellEnd"/>
      <w:r>
        <w:rPr>
          <w:lang w:eastAsia="en-US"/>
        </w:rPr>
        <w:t xml:space="preserve"> fit sa soumission au moment précis où </w:t>
      </w:r>
      <w:proofErr w:type="spellStart"/>
      <w:r>
        <w:rPr>
          <w:lang w:eastAsia="en-US"/>
        </w:rPr>
        <w:t>Yaume</w:t>
      </w:r>
      <w:proofErr w:type="spellEnd"/>
      <w:r>
        <w:rPr>
          <w:lang w:eastAsia="en-US"/>
        </w:rPr>
        <w:t xml:space="preserve"> le saisissait de nouveau par le cou</w:t>
      </w:r>
      <w:r w:rsidR="0046142F">
        <w:rPr>
          <w:lang w:eastAsia="en-US"/>
        </w:rPr>
        <w:t xml:space="preserve">. </w:t>
      </w:r>
      <w:r>
        <w:rPr>
          <w:lang w:eastAsia="en-US"/>
        </w:rPr>
        <w:t>Il tira de sa poche les précieux billets et les tendit à Mazurke en lui disant</w:t>
      </w:r>
      <w:r w:rsidR="0046142F">
        <w:rPr>
          <w:lang w:eastAsia="en-US"/>
        </w:rPr>
        <w:t> :</w:t>
      </w:r>
    </w:p>
    <w:p w14:paraId="0D395745" w14:textId="77777777" w:rsidR="0046142F" w:rsidRDefault="0046142F" w:rsidP="0046142F">
      <w:pPr>
        <w:rPr>
          <w:lang w:eastAsia="en-US"/>
        </w:rPr>
      </w:pPr>
      <w:r>
        <w:rPr>
          <w:lang w:eastAsia="en-US"/>
        </w:rPr>
        <w:t>— </w:t>
      </w:r>
      <w:r w:rsidR="003148C9">
        <w:rPr>
          <w:lang w:eastAsia="en-US"/>
        </w:rPr>
        <w:t>Vous ne savez pas</w:t>
      </w:r>
      <w:r>
        <w:rPr>
          <w:lang w:eastAsia="en-US"/>
        </w:rPr>
        <w:t xml:space="preserve">, </w:t>
      </w:r>
      <w:r w:rsidR="003148C9">
        <w:rPr>
          <w:lang w:eastAsia="en-US"/>
        </w:rPr>
        <w:t>monsieur</w:t>
      </w:r>
      <w:r>
        <w:rPr>
          <w:lang w:eastAsia="en-US"/>
        </w:rPr>
        <w:t xml:space="preserve">, </w:t>
      </w:r>
      <w:r w:rsidR="003148C9">
        <w:rPr>
          <w:lang w:eastAsia="en-US"/>
        </w:rPr>
        <w:t>vous ne pouvez pas savoir tout le mal que vous faites</w:t>
      </w:r>
      <w:r>
        <w:rPr>
          <w:lang w:eastAsia="en-US"/>
        </w:rPr>
        <w:t xml:space="preserve">, </w:t>
      </w:r>
      <w:r w:rsidR="003148C9">
        <w:rPr>
          <w:lang w:eastAsia="en-US"/>
        </w:rPr>
        <w:t>à moi en particulier et à l</w:t>
      </w:r>
      <w:r>
        <w:rPr>
          <w:lang w:eastAsia="en-US"/>
        </w:rPr>
        <w:t>’</w:t>
      </w:r>
      <w:r w:rsidR="003148C9">
        <w:rPr>
          <w:lang w:eastAsia="en-US"/>
        </w:rPr>
        <w:t>industrie de notre pays en général</w:t>
      </w:r>
      <w:r>
        <w:rPr>
          <w:lang w:eastAsia="en-US"/>
        </w:rPr>
        <w:t xml:space="preserve">… </w:t>
      </w:r>
      <w:r w:rsidR="003148C9">
        <w:rPr>
          <w:lang w:eastAsia="en-US"/>
        </w:rPr>
        <w:t>Je cède à la force</w:t>
      </w:r>
      <w:r>
        <w:rPr>
          <w:lang w:eastAsia="en-US"/>
        </w:rPr>
        <w:t>.</w:t>
      </w:r>
    </w:p>
    <w:p w14:paraId="7F6D4975" w14:textId="77777777" w:rsidR="0046142F" w:rsidRDefault="0046142F" w:rsidP="0046142F">
      <w:pPr>
        <w:rPr>
          <w:lang w:eastAsia="en-US"/>
        </w:rPr>
      </w:pPr>
      <w:r>
        <w:rPr>
          <w:lang w:eastAsia="en-US"/>
        </w:rPr>
        <w:lastRenderedPageBreak/>
        <w:t>— </w:t>
      </w:r>
      <w:r w:rsidR="003148C9">
        <w:rPr>
          <w:lang w:eastAsia="en-US"/>
        </w:rPr>
        <w:t>À la bonne heure</w:t>
      </w:r>
      <w:r>
        <w:rPr>
          <w:lang w:eastAsia="en-US"/>
        </w:rPr>
        <w:t xml:space="preserve"> ! </w:t>
      </w:r>
      <w:r w:rsidR="003148C9">
        <w:rPr>
          <w:lang w:eastAsia="en-US"/>
        </w:rPr>
        <w:t>répliqua Mazurke</w:t>
      </w:r>
      <w:r>
        <w:rPr>
          <w:lang w:eastAsia="en-US"/>
        </w:rPr>
        <w:t xml:space="preserve">. </w:t>
      </w:r>
      <w:r w:rsidR="003148C9">
        <w:rPr>
          <w:lang w:eastAsia="en-US"/>
        </w:rPr>
        <w:t>Ce garçon-là est à vous</w:t>
      </w:r>
      <w:r>
        <w:rPr>
          <w:lang w:eastAsia="en-US"/>
        </w:rPr>
        <w:t>.</w:t>
      </w:r>
    </w:p>
    <w:p w14:paraId="2DD844E2" w14:textId="77777777" w:rsidR="0046142F" w:rsidRDefault="0046142F" w:rsidP="0046142F">
      <w:pPr>
        <w:rPr>
          <w:lang w:eastAsia="en-US"/>
        </w:rPr>
      </w:pPr>
      <w:r>
        <w:rPr>
          <w:lang w:eastAsia="en-US"/>
        </w:rPr>
        <w:t>— </w:t>
      </w:r>
      <w:r w:rsidR="003148C9">
        <w:rPr>
          <w:lang w:eastAsia="en-US"/>
        </w:rPr>
        <w:t>Censément</w:t>
      </w:r>
      <w:r>
        <w:rPr>
          <w:lang w:eastAsia="en-US"/>
        </w:rPr>
        <w:t xml:space="preserve">, </w:t>
      </w:r>
      <w:r w:rsidR="003148C9">
        <w:rPr>
          <w:lang w:eastAsia="en-US"/>
        </w:rPr>
        <w:t xml:space="preserve">approuva </w:t>
      </w:r>
      <w:proofErr w:type="spellStart"/>
      <w:r w:rsidR="003148C9">
        <w:rPr>
          <w:lang w:eastAsia="en-US"/>
        </w:rPr>
        <w:t>Yaume</w:t>
      </w:r>
      <w:proofErr w:type="spellEnd"/>
      <w:r>
        <w:rPr>
          <w:lang w:eastAsia="en-US"/>
        </w:rPr>
        <w:t>.</w:t>
      </w:r>
    </w:p>
    <w:p w14:paraId="4FD068A9" w14:textId="1ADFA424" w:rsidR="0046142F" w:rsidRDefault="0046142F" w:rsidP="0046142F">
      <w:pPr>
        <w:rPr>
          <w:lang w:eastAsia="en-US"/>
        </w:rPr>
      </w:pPr>
      <w:r>
        <w:rPr>
          <w:lang w:eastAsia="en-US"/>
        </w:rPr>
        <w:t>— </w:t>
      </w:r>
      <w:r w:rsidR="003148C9">
        <w:rPr>
          <w:lang w:eastAsia="en-US"/>
        </w:rPr>
        <w:t>Je vous l</w:t>
      </w:r>
      <w:r>
        <w:rPr>
          <w:lang w:eastAsia="en-US"/>
        </w:rPr>
        <w:t>’</w:t>
      </w:r>
      <w:r w:rsidR="003148C9">
        <w:rPr>
          <w:lang w:eastAsia="en-US"/>
        </w:rPr>
        <w:t>emprunte pour ce soir</w:t>
      </w:r>
      <w:r>
        <w:rPr>
          <w:lang w:eastAsia="en-US"/>
        </w:rPr>
        <w:t xml:space="preserve">, </w:t>
      </w:r>
      <w:r w:rsidR="003148C9">
        <w:rPr>
          <w:lang w:eastAsia="en-US"/>
        </w:rPr>
        <w:t>reprit Mazurke</w:t>
      </w:r>
      <w:r>
        <w:rPr>
          <w:lang w:eastAsia="en-US"/>
        </w:rPr>
        <w:t xml:space="preserve">, </w:t>
      </w:r>
      <w:r w:rsidR="006C2AE1">
        <w:rPr>
          <w:lang w:eastAsia="en-US"/>
        </w:rPr>
        <w:t>—</w:t>
      </w:r>
      <w:r>
        <w:rPr>
          <w:lang w:eastAsia="en-US"/>
        </w:rPr>
        <w:t xml:space="preserve"> </w:t>
      </w:r>
      <w:r w:rsidR="003148C9">
        <w:rPr>
          <w:lang w:eastAsia="en-US"/>
        </w:rPr>
        <w:t>mais demain il reviendra</w:t>
      </w:r>
      <w:r>
        <w:rPr>
          <w:lang w:eastAsia="en-US"/>
        </w:rPr>
        <w:t xml:space="preserve">… </w:t>
      </w:r>
      <w:r w:rsidR="003148C9">
        <w:rPr>
          <w:lang w:eastAsia="en-US"/>
        </w:rPr>
        <w:t>Il aime à bien manger</w:t>
      </w:r>
      <w:r>
        <w:rPr>
          <w:lang w:eastAsia="en-US"/>
        </w:rPr>
        <w:t xml:space="preserve">, </w:t>
      </w:r>
      <w:r w:rsidR="003148C9">
        <w:rPr>
          <w:lang w:eastAsia="en-US"/>
        </w:rPr>
        <w:t>à mieux dormir</w:t>
      </w:r>
      <w:r>
        <w:rPr>
          <w:lang w:eastAsia="en-US"/>
        </w:rPr>
        <w:t xml:space="preserve">, </w:t>
      </w:r>
      <w:r w:rsidR="003148C9">
        <w:rPr>
          <w:lang w:eastAsia="en-US"/>
        </w:rPr>
        <w:t>et boit comme une tanche</w:t>
      </w:r>
      <w:r>
        <w:rPr>
          <w:lang w:eastAsia="en-US"/>
        </w:rPr>
        <w:t> !</w:t>
      </w:r>
    </w:p>
    <w:p w14:paraId="442B1807" w14:textId="77777777" w:rsidR="0046142F" w:rsidRDefault="0046142F" w:rsidP="00FA5AB6">
      <w:r>
        <w:t>— </w:t>
      </w:r>
      <w:r w:rsidR="003148C9">
        <w:t>Ah dame</w:t>
      </w:r>
      <w:r>
        <w:t xml:space="preserve"> ! </w:t>
      </w:r>
      <w:r w:rsidR="003148C9">
        <w:t xml:space="preserve">fit </w:t>
      </w:r>
      <w:proofErr w:type="spellStart"/>
      <w:r w:rsidR="003148C9">
        <w:t>Yaume</w:t>
      </w:r>
      <w:proofErr w:type="spellEnd"/>
      <w:r w:rsidR="003148C9">
        <w:t xml:space="preserve"> en souriant avec modestie</w:t>
      </w:r>
      <w:r>
        <w:t>.</w:t>
      </w:r>
    </w:p>
    <w:p w14:paraId="3C0B1C18" w14:textId="77777777" w:rsidR="0046142F" w:rsidRDefault="003148C9" w:rsidP="0046142F">
      <w:pPr>
        <w:numPr>
          <w:ins w:id="102" w:author="Cathelineau Alain" w:date="2010-01-11T11:35:00Z"/>
        </w:numPr>
        <w:rPr>
          <w:lang w:eastAsia="en-US"/>
        </w:rPr>
      </w:pPr>
      <w:proofErr w:type="spellStart"/>
      <w:r>
        <w:rPr>
          <w:lang w:eastAsia="en-US"/>
        </w:rPr>
        <w:t>Berthelleminot</w:t>
      </w:r>
      <w:proofErr w:type="spellEnd"/>
      <w:r>
        <w:rPr>
          <w:lang w:eastAsia="en-US"/>
        </w:rPr>
        <w:t xml:space="preserve"> aurait voulu avoir une machine infernale pour exterminer ces deux êtres odieux</w:t>
      </w:r>
      <w:r w:rsidR="0046142F">
        <w:rPr>
          <w:lang w:eastAsia="en-US"/>
        </w:rPr>
        <w:t>.</w:t>
      </w:r>
    </w:p>
    <w:p w14:paraId="1F0D72DF" w14:textId="77777777" w:rsidR="0046142F" w:rsidRDefault="0046142F" w:rsidP="0046142F">
      <w:pPr>
        <w:rPr>
          <w:lang w:eastAsia="en-US"/>
        </w:rPr>
      </w:pPr>
      <w:r>
        <w:rPr>
          <w:lang w:eastAsia="en-US"/>
        </w:rPr>
        <w:t>— </w:t>
      </w:r>
      <w:r w:rsidR="003148C9">
        <w:rPr>
          <w:lang w:eastAsia="en-US"/>
        </w:rPr>
        <w:t>Je ne nourris pas mes remplaçants</w:t>
      </w:r>
      <w:r>
        <w:rPr>
          <w:lang w:eastAsia="en-US"/>
        </w:rPr>
        <w:t xml:space="preserve">, </w:t>
      </w:r>
      <w:r w:rsidR="003148C9">
        <w:rPr>
          <w:lang w:eastAsia="en-US"/>
        </w:rPr>
        <w:t>dit-il</w:t>
      </w:r>
      <w:r>
        <w:rPr>
          <w:lang w:eastAsia="en-US"/>
        </w:rPr>
        <w:t>.</w:t>
      </w:r>
    </w:p>
    <w:p w14:paraId="326B79CC" w14:textId="77777777" w:rsidR="0046142F" w:rsidRDefault="003148C9" w:rsidP="0046142F">
      <w:pPr>
        <w:rPr>
          <w:lang w:eastAsia="en-US"/>
        </w:rPr>
      </w:pPr>
      <w:proofErr w:type="spellStart"/>
      <w:r>
        <w:rPr>
          <w:lang w:eastAsia="en-US"/>
        </w:rPr>
        <w:t>Yaume</w:t>
      </w:r>
      <w:proofErr w:type="spellEnd"/>
      <w:r>
        <w:rPr>
          <w:lang w:eastAsia="en-US"/>
        </w:rPr>
        <w:t xml:space="preserve"> lui fit un signe de tête amical</w:t>
      </w:r>
      <w:r w:rsidR="0046142F">
        <w:rPr>
          <w:lang w:eastAsia="en-US"/>
        </w:rPr>
        <w:t>.</w:t>
      </w:r>
    </w:p>
    <w:p w14:paraId="1DAAA8D4" w14:textId="77777777" w:rsidR="0046142F" w:rsidRDefault="0046142F" w:rsidP="0046142F">
      <w:pPr>
        <w:rPr>
          <w:lang w:eastAsia="en-US"/>
        </w:rPr>
      </w:pPr>
      <w:r>
        <w:rPr>
          <w:lang w:eastAsia="en-US"/>
        </w:rPr>
        <w:t>— </w:t>
      </w:r>
      <w:r w:rsidR="003148C9">
        <w:rPr>
          <w:lang w:eastAsia="en-US"/>
        </w:rPr>
        <w:t xml:space="preserve">Si ça vous </w:t>
      </w:r>
      <w:proofErr w:type="spellStart"/>
      <w:r w:rsidR="003148C9">
        <w:rPr>
          <w:lang w:eastAsia="en-US"/>
        </w:rPr>
        <w:t>inconvéniente</w:t>
      </w:r>
      <w:proofErr w:type="spellEnd"/>
      <w:r w:rsidR="003148C9">
        <w:rPr>
          <w:lang w:eastAsia="en-US"/>
        </w:rPr>
        <w:t xml:space="preserve"> de m</w:t>
      </w:r>
      <w:r>
        <w:rPr>
          <w:lang w:eastAsia="en-US"/>
        </w:rPr>
        <w:t>’</w:t>
      </w:r>
      <w:r w:rsidR="003148C9">
        <w:rPr>
          <w:lang w:eastAsia="en-US"/>
        </w:rPr>
        <w:t>avoir à votre table</w:t>
      </w:r>
      <w:r>
        <w:rPr>
          <w:lang w:eastAsia="en-US"/>
        </w:rPr>
        <w:t xml:space="preserve">, </w:t>
      </w:r>
      <w:r w:rsidR="003148C9">
        <w:rPr>
          <w:lang w:eastAsia="en-US"/>
        </w:rPr>
        <w:t>insinua-t-il</w:t>
      </w:r>
      <w:r>
        <w:rPr>
          <w:lang w:eastAsia="en-US"/>
        </w:rPr>
        <w:t xml:space="preserve">, </w:t>
      </w:r>
      <w:r w:rsidR="003148C9">
        <w:rPr>
          <w:lang w:eastAsia="en-US"/>
        </w:rPr>
        <w:t>vous me paierez le traiteur trois fois par jour</w:t>
      </w:r>
      <w:r>
        <w:rPr>
          <w:lang w:eastAsia="en-US"/>
        </w:rPr>
        <w:t>…</w:t>
      </w:r>
    </w:p>
    <w:p w14:paraId="36A141FD" w14:textId="77777777" w:rsidR="0046142F" w:rsidRDefault="0046142F" w:rsidP="0046142F">
      <w:pPr>
        <w:rPr>
          <w:lang w:eastAsia="en-US"/>
        </w:rPr>
      </w:pPr>
      <w:r>
        <w:rPr>
          <w:lang w:eastAsia="en-US"/>
        </w:rPr>
        <w:t>— </w:t>
      </w:r>
      <w:r w:rsidR="003148C9">
        <w:rPr>
          <w:lang w:eastAsia="en-US"/>
        </w:rPr>
        <w:t>Au plaisir de vous revoir</w:t>
      </w:r>
      <w:r>
        <w:rPr>
          <w:lang w:eastAsia="en-US"/>
        </w:rPr>
        <w:t xml:space="preserve">, </w:t>
      </w:r>
      <w:r w:rsidR="003148C9">
        <w:rPr>
          <w:lang w:eastAsia="en-US"/>
        </w:rPr>
        <w:t xml:space="preserve">monsieur </w:t>
      </w:r>
      <w:proofErr w:type="spellStart"/>
      <w:r w:rsidR="003148C9">
        <w:rPr>
          <w:lang w:eastAsia="en-US"/>
        </w:rPr>
        <w:t>Berthelleminot</w:t>
      </w:r>
      <w:proofErr w:type="spellEnd"/>
      <w:r w:rsidR="003148C9">
        <w:rPr>
          <w:lang w:eastAsia="en-US"/>
        </w:rPr>
        <w:t xml:space="preserve"> de </w:t>
      </w:r>
      <w:proofErr w:type="spellStart"/>
      <w:r w:rsidR="003148C9">
        <w:rPr>
          <w:lang w:eastAsia="en-US"/>
        </w:rPr>
        <w:t>Beaurepas</w:t>
      </w:r>
      <w:proofErr w:type="spellEnd"/>
      <w:r>
        <w:rPr>
          <w:lang w:eastAsia="en-US"/>
        </w:rPr>
        <w:t xml:space="preserve">, </w:t>
      </w:r>
      <w:r w:rsidR="003148C9">
        <w:rPr>
          <w:lang w:eastAsia="en-US"/>
        </w:rPr>
        <w:t>dit Mazurke</w:t>
      </w:r>
      <w:r>
        <w:rPr>
          <w:lang w:eastAsia="en-US"/>
        </w:rPr>
        <w:t>.</w:t>
      </w:r>
    </w:p>
    <w:p w14:paraId="7331796F" w14:textId="357CEC64" w:rsidR="0046142F" w:rsidRDefault="0046142F" w:rsidP="0046142F">
      <w:pPr>
        <w:rPr>
          <w:lang w:eastAsia="en-US"/>
        </w:rPr>
      </w:pPr>
      <w:r>
        <w:rPr>
          <w:lang w:eastAsia="en-US"/>
        </w:rPr>
        <w:t>— </w:t>
      </w:r>
      <w:r w:rsidR="003148C9">
        <w:rPr>
          <w:lang w:eastAsia="en-US"/>
        </w:rPr>
        <w:t>À l</w:t>
      </w:r>
      <w:r>
        <w:rPr>
          <w:lang w:eastAsia="en-US"/>
        </w:rPr>
        <w:t>’</w:t>
      </w:r>
      <w:r w:rsidR="003148C9">
        <w:rPr>
          <w:lang w:eastAsia="en-US"/>
        </w:rPr>
        <w:t>avantage</w:t>
      </w:r>
      <w:r>
        <w:rPr>
          <w:lang w:eastAsia="en-US"/>
        </w:rPr>
        <w:t xml:space="preserve">, </w:t>
      </w:r>
      <w:r w:rsidR="003148C9">
        <w:rPr>
          <w:lang w:eastAsia="en-US"/>
        </w:rPr>
        <w:t>et bien des pardons pour vous avoir arrangé</w:t>
      </w:r>
      <w:r>
        <w:rPr>
          <w:lang w:eastAsia="en-US"/>
        </w:rPr>
        <w:t xml:space="preserve">, </w:t>
      </w:r>
      <w:r w:rsidR="003148C9">
        <w:rPr>
          <w:lang w:eastAsia="en-US"/>
        </w:rPr>
        <w:t xml:space="preserve">ajouta </w:t>
      </w:r>
      <w:proofErr w:type="spellStart"/>
      <w:r w:rsidR="003148C9">
        <w:rPr>
          <w:lang w:eastAsia="en-US"/>
        </w:rPr>
        <w:t>Yaume</w:t>
      </w:r>
      <w:proofErr w:type="spellEnd"/>
      <w:r>
        <w:rPr>
          <w:lang w:eastAsia="en-US"/>
        </w:rPr>
        <w:t xml:space="preserve"> ; </w:t>
      </w:r>
      <w:r w:rsidR="006C2AE1">
        <w:rPr>
          <w:lang w:eastAsia="en-US"/>
        </w:rPr>
        <w:t>—</w:t>
      </w:r>
      <w:r>
        <w:rPr>
          <w:lang w:eastAsia="en-US"/>
        </w:rPr>
        <w:t xml:space="preserve"> </w:t>
      </w:r>
      <w:r w:rsidR="003148C9">
        <w:rPr>
          <w:lang w:eastAsia="en-US"/>
        </w:rPr>
        <w:t>je ne vous en veux pas</w:t>
      </w:r>
      <w:r>
        <w:rPr>
          <w:lang w:eastAsia="en-US"/>
        </w:rPr>
        <w:t> !</w:t>
      </w:r>
    </w:p>
    <w:p w14:paraId="15BFBA2D" w14:textId="77777777" w:rsidR="0046142F" w:rsidRDefault="003148C9" w:rsidP="0046142F">
      <w:pPr>
        <w:rPr>
          <w:lang w:eastAsia="en-US"/>
        </w:rPr>
      </w:pPr>
      <w:r>
        <w:rPr>
          <w:lang w:eastAsia="en-US"/>
        </w:rPr>
        <w:t>Ils sortirent</w:t>
      </w:r>
      <w:r w:rsidR="0046142F">
        <w:rPr>
          <w:lang w:eastAsia="en-US"/>
        </w:rPr>
        <w:t>.</w:t>
      </w:r>
    </w:p>
    <w:p w14:paraId="3AA99E25" w14:textId="77777777" w:rsidR="0046142F" w:rsidRDefault="003148C9" w:rsidP="0046142F">
      <w:pPr>
        <w:rPr>
          <w:lang w:eastAsia="en-US"/>
        </w:rPr>
      </w:pPr>
      <w:proofErr w:type="spellStart"/>
      <w:r>
        <w:rPr>
          <w:lang w:eastAsia="en-US"/>
        </w:rPr>
        <w:t>Berthelleminot</w:t>
      </w:r>
      <w:proofErr w:type="spellEnd"/>
      <w:r>
        <w:rPr>
          <w:lang w:eastAsia="en-US"/>
        </w:rPr>
        <w:t xml:space="preserve"> vomit contre eux des imprécations dignes d</w:t>
      </w:r>
      <w:r w:rsidR="0046142F">
        <w:rPr>
          <w:lang w:eastAsia="en-US"/>
        </w:rPr>
        <w:t>’</w:t>
      </w:r>
      <w:r>
        <w:rPr>
          <w:lang w:eastAsia="en-US"/>
        </w:rPr>
        <w:t>Euripide</w:t>
      </w:r>
      <w:r w:rsidR="0046142F">
        <w:rPr>
          <w:lang w:eastAsia="en-US"/>
        </w:rPr>
        <w:t>.</w:t>
      </w:r>
    </w:p>
    <w:p w14:paraId="52EE44FD" w14:textId="77777777" w:rsidR="0046142F" w:rsidRDefault="003148C9" w:rsidP="0046142F">
      <w:pPr>
        <w:rPr>
          <w:lang w:eastAsia="en-US"/>
        </w:rPr>
      </w:pPr>
      <w:r>
        <w:rPr>
          <w:lang w:eastAsia="en-US"/>
        </w:rPr>
        <w:t xml:space="preserve">Dans la rue Mazurke dit à </w:t>
      </w:r>
      <w:proofErr w:type="spellStart"/>
      <w:r>
        <w:rPr>
          <w:lang w:eastAsia="en-US"/>
        </w:rPr>
        <w:t>Yaume</w:t>
      </w:r>
      <w:proofErr w:type="spellEnd"/>
      <w:r w:rsidR="0046142F">
        <w:rPr>
          <w:lang w:eastAsia="en-US"/>
        </w:rPr>
        <w:t> :</w:t>
      </w:r>
    </w:p>
    <w:p w14:paraId="46DF51E8" w14:textId="77777777" w:rsidR="0046142F" w:rsidRDefault="0046142F" w:rsidP="0046142F">
      <w:pPr>
        <w:rPr>
          <w:lang w:eastAsia="en-US"/>
        </w:rPr>
      </w:pPr>
      <w:r>
        <w:rPr>
          <w:lang w:eastAsia="en-US"/>
        </w:rPr>
        <w:t>— </w:t>
      </w:r>
      <w:r w:rsidR="003148C9">
        <w:rPr>
          <w:lang w:eastAsia="en-US"/>
        </w:rPr>
        <w:t>Demain</w:t>
      </w:r>
      <w:r>
        <w:rPr>
          <w:lang w:eastAsia="en-US"/>
        </w:rPr>
        <w:t xml:space="preserve">, </w:t>
      </w:r>
      <w:r w:rsidR="003148C9">
        <w:rPr>
          <w:lang w:eastAsia="en-US"/>
        </w:rPr>
        <w:t>tu apporteras les quinze cents francs à ce coquin</w:t>
      </w:r>
      <w:r>
        <w:rPr>
          <w:lang w:eastAsia="en-US"/>
        </w:rPr>
        <w:t xml:space="preserve">… </w:t>
      </w:r>
      <w:r w:rsidR="003148C9">
        <w:rPr>
          <w:lang w:eastAsia="en-US"/>
        </w:rPr>
        <w:t>moi je vais gagner dix ou quinze mille francs pour mon affaire</w:t>
      </w:r>
      <w:r>
        <w:rPr>
          <w:lang w:eastAsia="en-US"/>
        </w:rPr>
        <w:t xml:space="preserve">… </w:t>
      </w:r>
      <w:r w:rsidR="003148C9">
        <w:rPr>
          <w:lang w:eastAsia="en-US"/>
        </w:rPr>
        <w:t>Écoute-moi bien</w:t>
      </w:r>
      <w:r>
        <w:rPr>
          <w:lang w:eastAsia="en-US"/>
        </w:rPr>
        <w:t xml:space="preserve">, </w:t>
      </w:r>
      <w:r w:rsidR="003148C9">
        <w:rPr>
          <w:lang w:eastAsia="en-US"/>
        </w:rPr>
        <w:t>maintenant</w:t>
      </w:r>
      <w:r>
        <w:rPr>
          <w:lang w:eastAsia="en-US"/>
        </w:rPr>
        <w:t xml:space="preserve">… </w:t>
      </w:r>
      <w:r w:rsidR="003148C9">
        <w:rPr>
          <w:lang w:eastAsia="en-US"/>
        </w:rPr>
        <w:t>Si tu ne me revois pas avant la nuit</w:t>
      </w:r>
      <w:r>
        <w:rPr>
          <w:lang w:eastAsia="en-US"/>
        </w:rPr>
        <w:t xml:space="preserve">, </w:t>
      </w:r>
      <w:r w:rsidR="003148C9">
        <w:rPr>
          <w:lang w:eastAsia="en-US"/>
        </w:rPr>
        <w:t>tu sauras que je suis au théâtre de Diane</w:t>
      </w:r>
      <w:r>
        <w:rPr>
          <w:lang w:eastAsia="en-US"/>
        </w:rPr>
        <w:t xml:space="preserve">… </w:t>
      </w:r>
      <w:r w:rsidR="003148C9">
        <w:rPr>
          <w:lang w:eastAsia="en-US"/>
        </w:rPr>
        <w:t>Toi</w:t>
      </w:r>
      <w:r>
        <w:rPr>
          <w:lang w:eastAsia="en-US"/>
        </w:rPr>
        <w:t xml:space="preserve">, </w:t>
      </w:r>
      <w:r w:rsidR="003148C9">
        <w:rPr>
          <w:lang w:eastAsia="en-US"/>
        </w:rPr>
        <w:t>à sept heures</w:t>
      </w:r>
      <w:r>
        <w:rPr>
          <w:lang w:eastAsia="en-US"/>
        </w:rPr>
        <w:t xml:space="preserve">, </w:t>
      </w:r>
      <w:r w:rsidR="003148C9">
        <w:rPr>
          <w:lang w:eastAsia="en-US"/>
        </w:rPr>
        <w:t>tu te rendras à ce même théâtre</w:t>
      </w:r>
      <w:r>
        <w:rPr>
          <w:lang w:eastAsia="en-US"/>
        </w:rPr>
        <w:t xml:space="preserve">… </w:t>
      </w:r>
      <w:r w:rsidR="003148C9">
        <w:rPr>
          <w:lang w:eastAsia="en-US"/>
        </w:rPr>
        <w:t xml:space="preserve">Tu </w:t>
      </w:r>
      <w:r w:rsidR="003148C9">
        <w:rPr>
          <w:lang w:eastAsia="en-US"/>
        </w:rPr>
        <w:lastRenderedPageBreak/>
        <w:t>guetteras l</w:t>
      </w:r>
      <w:r>
        <w:rPr>
          <w:lang w:eastAsia="en-US"/>
        </w:rPr>
        <w:t>’</w:t>
      </w:r>
      <w:r w:rsidR="003148C9">
        <w:rPr>
          <w:lang w:eastAsia="en-US"/>
        </w:rPr>
        <w:t>arrivée d</w:t>
      </w:r>
      <w:r>
        <w:rPr>
          <w:lang w:eastAsia="en-US"/>
        </w:rPr>
        <w:t>’</w:t>
      </w:r>
      <w:r w:rsidR="003148C9">
        <w:rPr>
          <w:lang w:eastAsia="en-US"/>
        </w:rPr>
        <w:t>un jeune homme blond</w:t>
      </w:r>
      <w:r>
        <w:rPr>
          <w:lang w:eastAsia="en-US"/>
        </w:rPr>
        <w:t xml:space="preserve">, </w:t>
      </w:r>
      <w:r w:rsidR="003148C9">
        <w:rPr>
          <w:lang w:eastAsia="en-US"/>
        </w:rPr>
        <w:t>jolie figure</w:t>
      </w:r>
      <w:r>
        <w:rPr>
          <w:lang w:eastAsia="en-US"/>
        </w:rPr>
        <w:t xml:space="preserve">… </w:t>
      </w:r>
      <w:r w:rsidR="003148C9">
        <w:rPr>
          <w:lang w:eastAsia="en-US"/>
        </w:rPr>
        <w:t>Au fait</w:t>
      </w:r>
      <w:r>
        <w:rPr>
          <w:lang w:eastAsia="en-US"/>
        </w:rPr>
        <w:t xml:space="preserve">, </w:t>
      </w:r>
      <w:r w:rsidR="003148C9">
        <w:rPr>
          <w:lang w:eastAsia="en-US"/>
        </w:rPr>
        <w:t>tu l</w:t>
      </w:r>
      <w:r>
        <w:rPr>
          <w:lang w:eastAsia="en-US"/>
        </w:rPr>
        <w:t>’</w:t>
      </w:r>
      <w:r w:rsidR="003148C9">
        <w:rPr>
          <w:lang w:eastAsia="en-US"/>
        </w:rPr>
        <w:t>as vu à Wiesbaden</w:t>
      </w:r>
      <w:r>
        <w:rPr>
          <w:lang w:eastAsia="en-US"/>
        </w:rPr>
        <w:t> !</w:t>
      </w:r>
    </w:p>
    <w:p w14:paraId="7D6BD328" w14:textId="77777777" w:rsidR="0046142F" w:rsidRDefault="0046142F" w:rsidP="0046142F">
      <w:pPr>
        <w:rPr>
          <w:lang w:eastAsia="en-US"/>
        </w:rPr>
      </w:pPr>
      <w:r>
        <w:rPr>
          <w:lang w:eastAsia="en-US"/>
        </w:rPr>
        <w:t>— </w:t>
      </w:r>
      <w:r w:rsidR="003148C9">
        <w:rPr>
          <w:lang w:eastAsia="en-US"/>
        </w:rPr>
        <w:t>Le frère de la petite blonde qui avait des cloches bleues dans les cheveux</w:t>
      </w:r>
      <w:r>
        <w:rPr>
          <w:lang w:eastAsia="en-US"/>
        </w:rPr>
        <w:t> ?</w:t>
      </w:r>
    </w:p>
    <w:p w14:paraId="45B9EBD7" w14:textId="77777777" w:rsidR="0046142F" w:rsidRDefault="0046142F" w:rsidP="0046142F">
      <w:pPr>
        <w:rPr>
          <w:lang w:eastAsia="en-US"/>
        </w:rPr>
      </w:pPr>
      <w:r>
        <w:rPr>
          <w:lang w:eastAsia="en-US"/>
        </w:rPr>
        <w:t>— </w:t>
      </w:r>
      <w:r w:rsidR="003148C9">
        <w:rPr>
          <w:lang w:eastAsia="en-US"/>
        </w:rPr>
        <w:t>Justement</w:t>
      </w:r>
      <w:r>
        <w:rPr>
          <w:lang w:eastAsia="en-US"/>
        </w:rPr>
        <w:t>.</w:t>
      </w:r>
    </w:p>
    <w:p w14:paraId="040FC8C0" w14:textId="77777777" w:rsidR="0046142F" w:rsidRDefault="0046142F" w:rsidP="0046142F">
      <w:pPr>
        <w:rPr>
          <w:lang w:eastAsia="en-US"/>
        </w:rPr>
      </w:pPr>
      <w:r>
        <w:rPr>
          <w:lang w:eastAsia="en-US"/>
        </w:rPr>
        <w:t>— </w:t>
      </w:r>
      <w:r w:rsidR="003148C9">
        <w:rPr>
          <w:lang w:eastAsia="en-US"/>
        </w:rPr>
        <w:t>V</w:t>
      </w:r>
      <w:r>
        <w:rPr>
          <w:lang w:eastAsia="en-US"/>
        </w:rPr>
        <w:t>’</w:t>
      </w:r>
      <w:r w:rsidR="003148C9">
        <w:rPr>
          <w:lang w:eastAsia="en-US"/>
        </w:rPr>
        <w:t>là qu</w:t>
      </w:r>
      <w:r>
        <w:rPr>
          <w:lang w:eastAsia="en-US"/>
        </w:rPr>
        <w:t>’</w:t>
      </w:r>
      <w:r w:rsidR="003148C9">
        <w:rPr>
          <w:lang w:eastAsia="en-US"/>
        </w:rPr>
        <w:t>est bon</w:t>
      </w:r>
      <w:r>
        <w:rPr>
          <w:lang w:eastAsia="en-US"/>
        </w:rPr>
        <w:t> !</w:t>
      </w:r>
    </w:p>
    <w:p w14:paraId="30595D8B" w14:textId="77777777" w:rsidR="0046142F" w:rsidRDefault="0046142F" w:rsidP="0046142F">
      <w:pPr>
        <w:rPr>
          <w:lang w:eastAsia="en-US"/>
        </w:rPr>
      </w:pPr>
      <w:r>
        <w:rPr>
          <w:lang w:eastAsia="en-US"/>
        </w:rPr>
        <w:t>— </w:t>
      </w:r>
      <w:r w:rsidR="003148C9">
        <w:rPr>
          <w:lang w:eastAsia="en-US"/>
        </w:rPr>
        <w:t>Tu l</w:t>
      </w:r>
      <w:r>
        <w:rPr>
          <w:lang w:eastAsia="en-US"/>
        </w:rPr>
        <w:t>’</w:t>
      </w:r>
      <w:r w:rsidR="003148C9">
        <w:rPr>
          <w:lang w:eastAsia="en-US"/>
        </w:rPr>
        <w:t>empêcheras d</w:t>
      </w:r>
      <w:r>
        <w:rPr>
          <w:lang w:eastAsia="en-US"/>
        </w:rPr>
        <w:t>’</w:t>
      </w:r>
      <w:r w:rsidR="003148C9">
        <w:rPr>
          <w:lang w:eastAsia="en-US"/>
        </w:rPr>
        <w:t>entrer au théâtre</w:t>
      </w:r>
      <w:r>
        <w:rPr>
          <w:lang w:eastAsia="en-US"/>
        </w:rPr>
        <w:t>.</w:t>
      </w:r>
    </w:p>
    <w:p w14:paraId="49EE650D" w14:textId="77777777" w:rsidR="0046142F" w:rsidRDefault="0046142F" w:rsidP="0046142F">
      <w:pPr>
        <w:rPr>
          <w:lang w:eastAsia="en-US"/>
        </w:rPr>
      </w:pPr>
      <w:r>
        <w:rPr>
          <w:lang w:eastAsia="en-US"/>
        </w:rPr>
        <w:t>— </w:t>
      </w:r>
      <w:r w:rsidR="003148C9">
        <w:rPr>
          <w:lang w:eastAsia="en-US"/>
        </w:rPr>
        <w:t>Ça se peut bien</w:t>
      </w:r>
      <w:r>
        <w:rPr>
          <w:lang w:eastAsia="en-US"/>
        </w:rPr>
        <w:t xml:space="preserve">… </w:t>
      </w:r>
      <w:r w:rsidR="003148C9">
        <w:rPr>
          <w:lang w:eastAsia="en-US"/>
        </w:rPr>
        <w:t>mais s</w:t>
      </w:r>
      <w:r>
        <w:rPr>
          <w:lang w:eastAsia="en-US"/>
        </w:rPr>
        <w:t>’</w:t>
      </w:r>
      <w:r w:rsidR="003148C9">
        <w:rPr>
          <w:lang w:eastAsia="en-US"/>
        </w:rPr>
        <w:t>il veut passer malgré moi</w:t>
      </w:r>
      <w:r>
        <w:rPr>
          <w:lang w:eastAsia="en-US"/>
        </w:rPr>
        <w:t> ?</w:t>
      </w:r>
    </w:p>
    <w:p w14:paraId="095AD10F" w14:textId="77777777" w:rsidR="0046142F" w:rsidRDefault="0046142F" w:rsidP="0046142F">
      <w:pPr>
        <w:rPr>
          <w:lang w:eastAsia="en-US"/>
        </w:rPr>
      </w:pPr>
      <w:r>
        <w:rPr>
          <w:lang w:eastAsia="en-US"/>
        </w:rPr>
        <w:t>— </w:t>
      </w:r>
      <w:r w:rsidR="003148C9">
        <w:rPr>
          <w:lang w:eastAsia="en-US"/>
        </w:rPr>
        <w:t>Tu es plus fort que lui</w:t>
      </w:r>
      <w:r>
        <w:rPr>
          <w:lang w:eastAsia="en-US"/>
        </w:rPr>
        <w:t>.</w:t>
      </w:r>
    </w:p>
    <w:p w14:paraId="79762C2A" w14:textId="77777777" w:rsidR="0046142F" w:rsidRDefault="0046142F" w:rsidP="0046142F">
      <w:pPr>
        <w:rPr>
          <w:lang w:eastAsia="en-US"/>
        </w:rPr>
      </w:pPr>
      <w:r>
        <w:rPr>
          <w:lang w:eastAsia="en-US"/>
        </w:rPr>
        <w:t>— </w:t>
      </w:r>
      <w:r w:rsidR="003148C9">
        <w:rPr>
          <w:lang w:eastAsia="en-US"/>
        </w:rPr>
        <w:t>Censé</w:t>
      </w:r>
      <w:r>
        <w:rPr>
          <w:lang w:eastAsia="en-US"/>
        </w:rPr>
        <w:t xml:space="preserve">… </w:t>
      </w:r>
      <w:r w:rsidR="003148C9">
        <w:rPr>
          <w:lang w:eastAsia="en-US"/>
        </w:rPr>
        <w:t>alors</w:t>
      </w:r>
      <w:r>
        <w:rPr>
          <w:lang w:eastAsia="en-US"/>
        </w:rPr>
        <w:t xml:space="preserve">, </w:t>
      </w:r>
      <w:r w:rsidR="003148C9">
        <w:rPr>
          <w:lang w:eastAsia="en-US"/>
        </w:rPr>
        <w:t>dans le cas d</w:t>
      </w:r>
      <w:r>
        <w:rPr>
          <w:lang w:eastAsia="en-US"/>
        </w:rPr>
        <w:t>’</w:t>
      </w:r>
      <w:r w:rsidR="003148C9">
        <w:rPr>
          <w:lang w:eastAsia="en-US"/>
        </w:rPr>
        <w:t>entêtement de sa part</w:t>
      </w:r>
      <w:r>
        <w:rPr>
          <w:lang w:eastAsia="en-US"/>
        </w:rPr>
        <w:t xml:space="preserve">, </w:t>
      </w:r>
      <w:r w:rsidR="003148C9">
        <w:rPr>
          <w:lang w:eastAsia="en-US"/>
        </w:rPr>
        <w:t>on peut le piller un petit peu</w:t>
      </w:r>
      <w:r>
        <w:rPr>
          <w:lang w:eastAsia="en-US"/>
        </w:rPr>
        <w:t> ?</w:t>
      </w:r>
    </w:p>
    <w:p w14:paraId="3F1CC4E4" w14:textId="77777777" w:rsidR="0046142F" w:rsidRDefault="0046142F" w:rsidP="0046142F">
      <w:pPr>
        <w:rPr>
          <w:lang w:eastAsia="en-US"/>
        </w:rPr>
      </w:pPr>
      <w:r>
        <w:rPr>
          <w:lang w:eastAsia="en-US"/>
        </w:rPr>
        <w:t>— </w:t>
      </w:r>
      <w:r w:rsidR="003148C9">
        <w:rPr>
          <w:lang w:eastAsia="en-US"/>
        </w:rPr>
        <w:t>Le piller et le houspiller</w:t>
      </w:r>
      <w:r>
        <w:rPr>
          <w:lang w:eastAsia="en-US"/>
        </w:rPr>
        <w:t xml:space="preserve"> ! </w:t>
      </w:r>
      <w:r w:rsidR="003148C9">
        <w:rPr>
          <w:lang w:eastAsia="en-US"/>
        </w:rPr>
        <w:t>pourvu que tu ne lui casses rien</w:t>
      </w:r>
      <w:r>
        <w:rPr>
          <w:lang w:eastAsia="en-US"/>
        </w:rPr>
        <w:t xml:space="preserve">… </w:t>
      </w:r>
      <w:r w:rsidR="003148C9">
        <w:rPr>
          <w:lang w:eastAsia="en-US"/>
        </w:rPr>
        <w:t>La chose certaine</w:t>
      </w:r>
      <w:r>
        <w:rPr>
          <w:lang w:eastAsia="en-US"/>
        </w:rPr>
        <w:t xml:space="preserve">, </w:t>
      </w:r>
      <w:r w:rsidR="003148C9">
        <w:rPr>
          <w:lang w:eastAsia="en-US"/>
        </w:rPr>
        <w:t>c</w:t>
      </w:r>
      <w:r>
        <w:rPr>
          <w:lang w:eastAsia="en-US"/>
        </w:rPr>
        <w:t>’</w:t>
      </w:r>
      <w:r w:rsidR="003148C9">
        <w:rPr>
          <w:lang w:eastAsia="en-US"/>
        </w:rPr>
        <w:t>est qu</w:t>
      </w:r>
      <w:r>
        <w:rPr>
          <w:lang w:eastAsia="en-US"/>
        </w:rPr>
        <w:t>’</w:t>
      </w:r>
      <w:r w:rsidR="003148C9">
        <w:rPr>
          <w:lang w:eastAsia="en-US"/>
        </w:rPr>
        <w:t>il ne faut pas qu</w:t>
      </w:r>
      <w:r>
        <w:rPr>
          <w:lang w:eastAsia="en-US"/>
        </w:rPr>
        <w:t>’</w:t>
      </w:r>
      <w:r w:rsidR="003148C9">
        <w:rPr>
          <w:lang w:eastAsia="en-US"/>
        </w:rPr>
        <w:t>il entre au théâtre</w:t>
      </w:r>
      <w:r>
        <w:rPr>
          <w:lang w:eastAsia="en-US"/>
        </w:rPr>
        <w:t> :.</w:t>
      </w:r>
    </w:p>
    <w:p w14:paraId="79B88556" w14:textId="77777777" w:rsidR="0046142F" w:rsidRDefault="0046142F" w:rsidP="0046142F">
      <w:pPr>
        <w:rPr>
          <w:lang w:eastAsia="en-US"/>
        </w:rPr>
      </w:pPr>
      <w:r>
        <w:rPr>
          <w:lang w:eastAsia="en-US"/>
        </w:rPr>
        <w:t>— </w:t>
      </w:r>
      <w:r w:rsidR="003148C9">
        <w:rPr>
          <w:lang w:eastAsia="en-US"/>
        </w:rPr>
        <w:t>Il n</w:t>
      </w:r>
      <w:r>
        <w:rPr>
          <w:lang w:eastAsia="en-US"/>
        </w:rPr>
        <w:t>’</w:t>
      </w:r>
      <w:r w:rsidR="003148C9">
        <w:rPr>
          <w:lang w:eastAsia="en-US"/>
        </w:rPr>
        <w:t>entrera pas</w:t>
      </w:r>
      <w:r>
        <w:rPr>
          <w:lang w:eastAsia="en-US"/>
        </w:rPr>
        <w:t xml:space="preserve">, </w:t>
      </w:r>
      <w:r w:rsidR="003148C9">
        <w:rPr>
          <w:lang w:eastAsia="en-US"/>
        </w:rPr>
        <w:t>monsieur Philippe</w:t>
      </w:r>
      <w:r>
        <w:rPr>
          <w:lang w:eastAsia="en-US"/>
        </w:rPr>
        <w:t>.</w:t>
      </w:r>
    </w:p>
    <w:p w14:paraId="518833C0" w14:textId="77777777" w:rsidR="0046142F" w:rsidRDefault="0046142F" w:rsidP="0046142F">
      <w:pPr>
        <w:rPr>
          <w:lang w:eastAsia="en-US"/>
        </w:rPr>
      </w:pPr>
      <w:r>
        <w:rPr>
          <w:lang w:eastAsia="en-US"/>
        </w:rPr>
        <w:t>— </w:t>
      </w:r>
      <w:r w:rsidR="003148C9">
        <w:rPr>
          <w:lang w:eastAsia="en-US"/>
        </w:rPr>
        <w:t>À ce soir</w:t>
      </w:r>
      <w:r>
        <w:rPr>
          <w:lang w:eastAsia="en-US"/>
        </w:rPr>
        <w:t> !</w:t>
      </w:r>
    </w:p>
    <w:p w14:paraId="4684543E" w14:textId="77777777" w:rsidR="0046142F" w:rsidRDefault="003148C9" w:rsidP="0046142F">
      <w:pPr>
        <w:rPr>
          <w:lang w:eastAsia="en-US"/>
        </w:rPr>
      </w:pPr>
      <w:proofErr w:type="spellStart"/>
      <w:r>
        <w:rPr>
          <w:lang w:eastAsia="en-US"/>
        </w:rPr>
        <w:t>Yaume</w:t>
      </w:r>
      <w:proofErr w:type="spellEnd"/>
      <w:r>
        <w:rPr>
          <w:lang w:eastAsia="en-US"/>
        </w:rPr>
        <w:t xml:space="preserve"> se dirigea vers l</w:t>
      </w:r>
      <w:r w:rsidR="0046142F">
        <w:rPr>
          <w:lang w:eastAsia="en-US"/>
        </w:rPr>
        <w:t>’</w:t>
      </w:r>
      <w:r>
        <w:rPr>
          <w:lang w:eastAsia="en-US"/>
        </w:rPr>
        <w:t>hôtel Bristol</w:t>
      </w:r>
      <w:r w:rsidR="0046142F">
        <w:rPr>
          <w:lang w:eastAsia="en-US"/>
        </w:rPr>
        <w:t xml:space="preserve">. </w:t>
      </w:r>
      <w:r>
        <w:rPr>
          <w:lang w:eastAsia="en-US"/>
        </w:rPr>
        <w:t>Mazurke se fit conduire à ce tripot</w:t>
      </w:r>
      <w:r w:rsidR="0046142F">
        <w:rPr>
          <w:lang w:eastAsia="en-US"/>
        </w:rPr>
        <w:t xml:space="preserve">, </w:t>
      </w:r>
      <w:r>
        <w:rPr>
          <w:lang w:eastAsia="en-US"/>
        </w:rPr>
        <w:t>où le pauvre docteur Gabriel avait contracté</w:t>
      </w:r>
      <w:r w:rsidR="0046142F">
        <w:rPr>
          <w:lang w:eastAsia="en-US"/>
        </w:rPr>
        <w:t xml:space="preserve">, </w:t>
      </w:r>
      <w:r>
        <w:rPr>
          <w:lang w:eastAsia="en-US"/>
        </w:rPr>
        <w:t>la veille</w:t>
      </w:r>
      <w:r w:rsidR="0046142F">
        <w:rPr>
          <w:lang w:eastAsia="en-US"/>
        </w:rPr>
        <w:t xml:space="preserve">, </w:t>
      </w:r>
      <w:r>
        <w:t>sa</w:t>
      </w:r>
      <w:r>
        <w:rPr>
          <w:i/>
          <w:iCs/>
        </w:rPr>
        <w:t xml:space="preserve"> dette d</w:t>
      </w:r>
      <w:r w:rsidR="0046142F">
        <w:rPr>
          <w:i/>
          <w:iCs/>
        </w:rPr>
        <w:t>’</w:t>
      </w:r>
      <w:r>
        <w:rPr>
          <w:i/>
          <w:iCs/>
        </w:rPr>
        <w:t>honneur</w:t>
      </w:r>
      <w:r w:rsidR="0046142F">
        <w:rPr>
          <w:lang w:eastAsia="en-US"/>
        </w:rPr>
        <w:t>.</w:t>
      </w:r>
    </w:p>
    <w:p w14:paraId="762B97AE" w14:textId="77777777" w:rsidR="0046142F" w:rsidRDefault="003148C9" w:rsidP="0046142F">
      <w:pPr>
        <w:rPr>
          <w:lang w:eastAsia="en-US"/>
        </w:rPr>
      </w:pPr>
      <w:r>
        <w:rPr>
          <w:lang w:eastAsia="en-US"/>
        </w:rPr>
        <w:t>Il pensait</w:t>
      </w:r>
      <w:r w:rsidR="0046142F">
        <w:rPr>
          <w:lang w:eastAsia="en-US"/>
        </w:rPr>
        <w:t xml:space="preserve">, </w:t>
      </w:r>
      <w:r>
        <w:rPr>
          <w:lang w:eastAsia="en-US"/>
        </w:rPr>
        <w:t>Mazurke</w:t>
      </w:r>
      <w:r w:rsidR="0046142F">
        <w:rPr>
          <w:lang w:eastAsia="en-US"/>
        </w:rPr>
        <w:t xml:space="preserve">, </w:t>
      </w:r>
      <w:r>
        <w:rPr>
          <w:lang w:eastAsia="en-US"/>
        </w:rPr>
        <w:t>qu</w:t>
      </w:r>
      <w:r w:rsidR="0046142F">
        <w:rPr>
          <w:lang w:eastAsia="en-US"/>
        </w:rPr>
        <w:t>’</w:t>
      </w:r>
      <w:r>
        <w:rPr>
          <w:lang w:eastAsia="en-US"/>
        </w:rPr>
        <w:t>il lui faudrait bien une demi-heure pour gagner ses quinze mille francs</w:t>
      </w:r>
      <w:r w:rsidR="0046142F">
        <w:rPr>
          <w:lang w:eastAsia="en-US"/>
        </w:rPr>
        <w:t xml:space="preserve">. </w:t>
      </w:r>
      <w:r>
        <w:rPr>
          <w:lang w:eastAsia="en-US"/>
        </w:rPr>
        <w:t>Quant à l</w:t>
      </w:r>
      <w:r w:rsidR="0046142F">
        <w:rPr>
          <w:lang w:eastAsia="en-US"/>
        </w:rPr>
        <w:t>’</w:t>
      </w:r>
      <w:r>
        <w:rPr>
          <w:lang w:eastAsia="en-US"/>
        </w:rPr>
        <w:t>idée de perdre</w:t>
      </w:r>
      <w:r w:rsidR="0046142F">
        <w:rPr>
          <w:lang w:eastAsia="en-US"/>
        </w:rPr>
        <w:t xml:space="preserve">, </w:t>
      </w:r>
      <w:r>
        <w:rPr>
          <w:lang w:eastAsia="en-US"/>
        </w:rPr>
        <w:t>allons donc</w:t>
      </w:r>
      <w:r w:rsidR="0046142F">
        <w:rPr>
          <w:lang w:eastAsia="en-US"/>
        </w:rPr>
        <w:t xml:space="preserve"> ! </w:t>
      </w:r>
      <w:r>
        <w:rPr>
          <w:lang w:eastAsia="en-US"/>
        </w:rPr>
        <w:t>n</w:t>
      </w:r>
      <w:r w:rsidR="0046142F">
        <w:rPr>
          <w:lang w:eastAsia="en-US"/>
        </w:rPr>
        <w:t>’</w:t>
      </w:r>
      <w:r>
        <w:rPr>
          <w:lang w:eastAsia="en-US"/>
        </w:rPr>
        <w:t>était-il pas l</w:t>
      </w:r>
      <w:r w:rsidR="0046142F">
        <w:rPr>
          <w:lang w:eastAsia="en-US"/>
        </w:rPr>
        <w:t>’</w:t>
      </w:r>
      <w:r>
        <w:rPr>
          <w:lang w:eastAsia="en-US"/>
        </w:rPr>
        <w:t>enfant chéri de la Veine</w:t>
      </w:r>
      <w:r w:rsidR="0046142F">
        <w:rPr>
          <w:lang w:eastAsia="en-US"/>
        </w:rPr>
        <w:t xml:space="preserve">, </w:t>
      </w:r>
      <w:r>
        <w:rPr>
          <w:lang w:eastAsia="en-US"/>
        </w:rPr>
        <w:t>cette fantasque déesse des joueurs</w:t>
      </w:r>
      <w:r w:rsidR="0046142F">
        <w:rPr>
          <w:lang w:eastAsia="en-US"/>
        </w:rPr>
        <w:t> !</w:t>
      </w:r>
    </w:p>
    <w:p w14:paraId="63B5B72F" w14:textId="77777777" w:rsidR="0046142F" w:rsidRDefault="003148C9" w:rsidP="0046142F">
      <w:pPr>
        <w:rPr>
          <w:lang w:eastAsia="en-US"/>
        </w:rPr>
      </w:pPr>
      <w:r>
        <w:rPr>
          <w:lang w:eastAsia="en-US"/>
        </w:rPr>
        <w:t>Dans la maison de madame de Marans</w:t>
      </w:r>
      <w:r w:rsidR="0046142F">
        <w:rPr>
          <w:lang w:eastAsia="en-US"/>
        </w:rPr>
        <w:t xml:space="preserve">, </w:t>
      </w:r>
      <w:r>
        <w:rPr>
          <w:lang w:eastAsia="en-US"/>
        </w:rPr>
        <w:t>l</w:t>
      </w:r>
      <w:r>
        <w:t>a pauvre Lucienne était tout seule</w:t>
      </w:r>
      <w:r w:rsidR="0046142F">
        <w:rPr>
          <w:lang w:eastAsia="en-US"/>
        </w:rPr>
        <w:t xml:space="preserve">. </w:t>
      </w:r>
      <w:r>
        <w:rPr>
          <w:lang w:eastAsia="en-US"/>
        </w:rPr>
        <w:t>Sa mère était partie</w:t>
      </w:r>
      <w:r w:rsidR="0046142F">
        <w:rPr>
          <w:lang w:eastAsia="en-US"/>
        </w:rPr>
        <w:t xml:space="preserve"> ; </w:t>
      </w:r>
      <w:r>
        <w:rPr>
          <w:lang w:eastAsia="en-US"/>
        </w:rPr>
        <w:t>son frère ne revenait pas</w:t>
      </w:r>
      <w:r w:rsidR="0046142F">
        <w:rPr>
          <w:lang w:eastAsia="en-US"/>
        </w:rPr>
        <w:t>.</w:t>
      </w:r>
    </w:p>
    <w:p w14:paraId="6547D4BF" w14:textId="77777777" w:rsidR="0046142F" w:rsidRDefault="003148C9" w:rsidP="0046142F">
      <w:pPr>
        <w:rPr>
          <w:lang w:eastAsia="en-US"/>
        </w:rPr>
      </w:pPr>
      <w:r>
        <w:rPr>
          <w:lang w:eastAsia="en-US"/>
        </w:rPr>
        <w:lastRenderedPageBreak/>
        <w:t>Clémence sa compagne</w:t>
      </w:r>
      <w:r w:rsidR="0046142F">
        <w:rPr>
          <w:lang w:eastAsia="en-US"/>
        </w:rPr>
        <w:t xml:space="preserve">, </w:t>
      </w:r>
      <w:r>
        <w:rPr>
          <w:lang w:eastAsia="en-US"/>
        </w:rPr>
        <w:t>son amie</w:t>
      </w:r>
      <w:r w:rsidR="0046142F">
        <w:rPr>
          <w:lang w:eastAsia="en-US"/>
        </w:rPr>
        <w:t xml:space="preserve">, </w:t>
      </w:r>
      <w:r>
        <w:rPr>
          <w:lang w:eastAsia="en-US"/>
        </w:rPr>
        <w:t>celle qui lui aurait donné du courage dans la peine amère qui l</w:t>
      </w:r>
      <w:r w:rsidR="0046142F">
        <w:rPr>
          <w:lang w:eastAsia="en-US"/>
        </w:rPr>
        <w:t>’</w:t>
      </w:r>
      <w:r>
        <w:rPr>
          <w:lang w:eastAsia="en-US"/>
        </w:rPr>
        <w:t>accablait</w:t>
      </w:r>
      <w:r w:rsidR="0046142F">
        <w:rPr>
          <w:lang w:eastAsia="en-US"/>
        </w:rPr>
        <w:t xml:space="preserve">, </w:t>
      </w:r>
      <w:r>
        <w:rPr>
          <w:lang w:eastAsia="en-US"/>
        </w:rPr>
        <w:t>Clémence était loin de Paris</w:t>
      </w:r>
      <w:r w:rsidR="0046142F">
        <w:rPr>
          <w:lang w:eastAsia="en-US"/>
        </w:rPr>
        <w:t>.</w:t>
      </w:r>
    </w:p>
    <w:p w14:paraId="5D8C8322" w14:textId="77777777" w:rsidR="0046142F" w:rsidRDefault="003148C9" w:rsidP="0046142F">
      <w:pPr>
        <w:rPr>
          <w:lang w:eastAsia="en-US"/>
        </w:rPr>
      </w:pPr>
      <w:r>
        <w:rPr>
          <w:lang w:eastAsia="en-US"/>
        </w:rPr>
        <w:t>Lucienne pleurait</w:t>
      </w:r>
      <w:r w:rsidR="0046142F">
        <w:rPr>
          <w:lang w:eastAsia="en-US"/>
        </w:rPr>
        <w:t xml:space="preserve">, </w:t>
      </w:r>
      <w:r>
        <w:rPr>
          <w:lang w:eastAsia="en-US"/>
        </w:rPr>
        <w:t>la tête entre ses deux mains</w:t>
      </w:r>
      <w:r w:rsidR="0046142F">
        <w:rPr>
          <w:lang w:eastAsia="en-US"/>
        </w:rPr>
        <w:t>.</w:t>
      </w:r>
    </w:p>
    <w:p w14:paraId="090A5D68" w14:textId="77777777" w:rsidR="0046142F" w:rsidRDefault="003148C9" w:rsidP="0046142F">
      <w:pPr>
        <w:rPr>
          <w:lang w:eastAsia="en-US"/>
        </w:rPr>
      </w:pPr>
      <w:r>
        <w:rPr>
          <w:lang w:eastAsia="en-US"/>
        </w:rPr>
        <w:t>L</w:t>
      </w:r>
      <w:r w:rsidR="0046142F">
        <w:rPr>
          <w:lang w:eastAsia="en-US"/>
        </w:rPr>
        <w:t>’</w:t>
      </w:r>
      <w:r>
        <w:rPr>
          <w:lang w:eastAsia="en-US"/>
        </w:rPr>
        <w:t>orage menaçant avait éclaté</w:t>
      </w:r>
      <w:r w:rsidR="0046142F">
        <w:rPr>
          <w:lang w:eastAsia="en-US"/>
        </w:rPr>
        <w:t xml:space="preserve">. </w:t>
      </w:r>
      <w:r>
        <w:rPr>
          <w:lang w:eastAsia="en-US"/>
        </w:rPr>
        <w:t>Tout était</w:t>
      </w:r>
      <w:r w:rsidR="0046142F">
        <w:rPr>
          <w:lang w:eastAsia="en-US"/>
        </w:rPr>
        <w:t xml:space="preserve">, </w:t>
      </w:r>
      <w:r>
        <w:rPr>
          <w:lang w:eastAsia="en-US"/>
        </w:rPr>
        <w:t>dans la maison</w:t>
      </w:r>
      <w:r w:rsidR="0046142F">
        <w:rPr>
          <w:lang w:eastAsia="en-US"/>
        </w:rPr>
        <w:t xml:space="preserve">, </w:t>
      </w:r>
      <w:r>
        <w:rPr>
          <w:lang w:eastAsia="en-US"/>
        </w:rPr>
        <w:t>trouble et mystère</w:t>
      </w:r>
      <w:r w:rsidR="0046142F">
        <w:rPr>
          <w:lang w:eastAsia="en-US"/>
        </w:rPr>
        <w:t xml:space="preserve">. </w:t>
      </w:r>
      <w:r>
        <w:rPr>
          <w:lang w:eastAsia="en-US"/>
        </w:rPr>
        <w:t>Lucienne ne savait pas encore où descendrait le malheur de sa famille</w:t>
      </w:r>
      <w:r w:rsidR="0046142F">
        <w:rPr>
          <w:lang w:eastAsia="en-US"/>
        </w:rPr>
        <w:t xml:space="preserve">, </w:t>
      </w:r>
      <w:r>
        <w:rPr>
          <w:lang w:eastAsia="en-US"/>
        </w:rPr>
        <w:t>mais elle sentait tout ce qu</w:t>
      </w:r>
      <w:r w:rsidR="0046142F">
        <w:rPr>
          <w:lang w:eastAsia="en-US"/>
        </w:rPr>
        <w:t>’</w:t>
      </w:r>
      <w:r>
        <w:rPr>
          <w:lang w:eastAsia="en-US"/>
        </w:rPr>
        <w:t>elle aimait glisser sur la pente funeste</w:t>
      </w:r>
      <w:r w:rsidR="0046142F">
        <w:rPr>
          <w:lang w:eastAsia="en-US"/>
        </w:rPr>
        <w:t>.</w:t>
      </w:r>
    </w:p>
    <w:p w14:paraId="48EB4C10" w14:textId="77777777" w:rsidR="0046142F" w:rsidRDefault="003148C9" w:rsidP="0046142F">
      <w:pPr>
        <w:rPr>
          <w:lang w:eastAsia="en-US"/>
        </w:rPr>
      </w:pPr>
      <w:r>
        <w:rPr>
          <w:lang w:eastAsia="en-US"/>
        </w:rPr>
        <w:t>Sa mère</w:t>
      </w:r>
      <w:r w:rsidR="0046142F">
        <w:rPr>
          <w:lang w:eastAsia="en-US"/>
        </w:rPr>
        <w:t xml:space="preserve"> ! </w:t>
      </w:r>
      <w:r>
        <w:rPr>
          <w:lang w:eastAsia="en-US"/>
        </w:rPr>
        <w:t>sa mère bien-aimée</w:t>
      </w:r>
      <w:r w:rsidR="0046142F">
        <w:rPr>
          <w:lang w:eastAsia="en-US"/>
        </w:rPr>
        <w:t xml:space="preserve">, </w:t>
      </w:r>
      <w:r>
        <w:rPr>
          <w:lang w:eastAsia="en-US"/>
        </w:rPr>
        <w:t>Lucienne la devinait perdue</w:t>
      </w:r>
      <w:r w:rsidR="0046142F">
        <w:rPr>
          <w:lang w:eastAsia="en-US"/>
        </w:rPr>
        <w:t>.</w:t>
      </w:r>
    </w:p>
    <w:p w14:paraId="60A4D32A" w14:textId="63848A72" w:rsidR="0046142F" w:rsidRDefault="0046142F" w:rsidP="0046142F">
      <w:pPr>
        <w:rPr>
          <w:lang w:eastAsia="en-US"/>
        </w:rPr>
      </w:pPr>
      <w:r>
        <w:rPr>
          <w:lang w:eastAsia="en-US"/>
        </w:rPr>
        <w:t>— </w:t>
      </w:r>
      <w:r w:rsidR="003148C9">
        <w:rPr>
          <w:lang w:eastAsia="en-US"/>
        </w:rPr>
        <w:t>Personne</w:t>
      </w:r>
      <w:r>
        <w:rPr>
          <w:lang w:eastAsia="en-US"/>
        </w:rPr>
        <w:t xml:space="preserve"> ! </w:t>
      </w:r>
      <w:r w:rsidR="003148C9">
        <w:rPr>
          <w:lang w:eastAsia="en-US"/>
        </w:rPr>
        <w:t>murmurait-elle</w:t>
      </w:r>
      <w:r>
        <w:rPr>
          <w:lang w:eastAsia="en-US"/>
        </w:rPr>
        <w:t xml:space="preserve">, </w:t>
      </w:r>
      <w:r w:rsidR="003148C9">
        <w:rPr>
          <w:lang w:eastAsia="en-US"/>
        </w:rPr>
        <w:t>l</w:t>
      </w:r>
      <w:r>
        <w:rPr>
          <w:lang w:eastAsia="en-US"/>
        </w:rPr>
        <w:t>’</w:t>
      </w:r>
      <w:r w:rsidR="003148C9">
        <w:rPr>
          <w:lang w:eastAsia="en-US"/>
        </w:rPr>
        <w:t>enfant faible et désespérée</w:t>
      </w:r>
      <w:r>
        <w:rPr>
          <w:lang w:eastAsia="en-US"/>
        </w:rPr>
        <w:t xml:space="preserve">, </w:t>
      </w:r>
      <w:r w:rsidR="006C2AE1">
        <w:rPr>
          <w:lang w:eastAsia="en-US"/>
        </w:rPr>
        <w:t>—</w:t>
      </w:r>
      <w:r>
        <w:rPr>
          <w:lang w:eastAsia="en-US"/>
        </w:rPr>
        <w:t xml:space="preserve"> </w:t>
      </w:r>
      <w:r w:rsidR="003148C9">
        <w:rPr>
          <w:lang w:eastAsia="en-US"/>
        </w:rPr>
        <w:t>personne pour nous défendre ou nous protéger</w:t>
      </w:r>
      <w:r>
        <w:rPr>
          <w:lang w:eastAsia="en-US"/>
        </w:rPr>
        <w:t> !</w:t>
      </w:r>
    </w:p>
    <w:p w14:paraId="4806DD7E" w14:textId="77777777" w:rsidR="0046142F" w:rsidRDefault="003148C9" w:rsidP="0046142F">
      <w:pPr>
        <w:rPr>
          <w:lang w:eastAsia="en-US"/>
        </w:rPr>
      </w:pPr>
      <w:r>
        <w:rPr>
          <w:lang w:eastAsia="en-US"/>
        </w:rPr>
        <w:t>Sa pensée alla à son Mazurke</w:t>
      </w:r>
      <w:r w:rsidR="0046142F">
        <w:rPr>
          <w:lang w:eastAsia="en-US"/>
        </w:rPr>
        <w:t xml:space="preserve">, </w:t>
      </w:r>
      <w:r>
        <w:rPr>
          <w:lang w:eastAsia="en-US"/>
        </w:rPr>
        <w:t>mais</w:t>
      </w:r>
      <w:r w:rsidR="0046142F">
        <w:rPr>
          <w:lang w:eastAsia="en-US"/>
        </w:rPr>
        <w:t xml:space="preserve">, </w:t>
      </w:r>
      <w:r>
        <w:rPr>
          <w:lang w:eastAsia="en-US"/>
        </w:rPr>
        <w:t>en ce moment de lourde douleur</w:t>
      </w:r>
      <w:r w:rsidR="0046142F">
        <w:rPr>
          <w:lang w:eastAsia="en-US"/>
        </w:rPr>
        <w:t xml:space="preserve">, </w:t>
      </w:r>
      <w:r>
        <w:rPr>
          <w:lang w:eastAsia="en-US"/>
        </w:rPr>
        <w:t>elle avait la conscience du peu de fonds qu</w:t>
      </w:r>
      <w:r w:rsidR="0046142F">
        <w:rPr>
          <w:lang w:eastAsia="en-US"/>
        </w:rPr>
        <w:t>’</w:t>
      </w:r>
      <w:r>
        <w:rPr>
          <w:lang w:eastAsia="en-US"/>
        </w:rPr>
        <w:t>il fallait faire sur ce pauvre roman de son amour</w:t>
      </w:r>
      <w:r w:rsidR="0046142F">
        <w:rPr>
          <w:lang w:eastAsia="en-US"/>
        </w:rPr>
        <w:t>.</w:t>
      </w:r>
    </w:p>
    <w:p w14:paraId="2EC5B804" w14:textId="5CFA92E6" w:rsidR="0046142F" w:rsidRDefault="003148C9" w:rsidP="0046142F">
      <w:pPr>
        <w:rPr>
          <w:lang w:eastAsia="en-US"/>
        </w:rPr>
      </w:pPr>
      <w:r>
        <w:rPr>
          <w:lang w:eastAsia="en-US"/>
        </w:rPr>
        <w:t>Mazurke était un inconnu</w:t>
      </w:r>
      <w:r w:rsidR="0046142F">
        <w:rPr>
          <w:lang w:eastAsia="en-US"/>
        </w:rPr>
        <w:t xml:space="preserve">. </w:t>
      </w:r>
      <w:r w:rsidR="006C2AE1">
        <w:rPr>
          <w:lang w:eastAsia="en-US"/>
        </w:rPr>
        <w:t>—</w:t>
      </w:r>
      <w:r w:rsidR="0046142F">
        <w:rPr>
          <w:lang w:eastAsia="en-US"/>
        </w:rPr>
        <w:t xml:space="preserve"> </w:t>
      </w:r>
      <w:r>
        <w:rPr>
          <w:lang w:eastAsia="en-US"/>
        </w:rPr>
        <w:t>Ces rêves charmants qu</w:t>
      </w:r>
      <w:r w:rsidR="0046142F">
        <w:rPr>
          <w:lang w:eastAsia="en-US"/>
        </w:rPr>
        <w:t>’</w:t>
      </w:r>
      <w:r>
        <w:rPr>
          <w:lang w:eastAsia="en-US"/>
        </w:rPr>
        <w:t>elle avait faits</w:t>
      </w:r>
      <w:r w:rsidR="0046142F">
        <w:rPr>
          <w:lang w:eastAsia="en-US"/>
        </w:rPr>
        <w:t xml:space="preserve">, </w:t>
      </w:r>
      <w:r>
        <w:rPr>
          <w:lang w:eastAsia="en-US"/>
        </w:rPr>
        <w:t>c</w:t>
      </w:r>
      <w:r w:rsidR="0046142F">
        <w:rPr>
          <w:lang w:eastAsia="en-US"/>
        </w:rPr>
        <w:t>’</w:t>
      </w:r>
      <w:r>
        <w:rPr>
          <w:lang w:eastAsia="en-US"/>
        </w:rPr>
        <w:t>était la veille ou dans la matinée de ce jour</w:t>
      </w:r>
      <w:r w:rsidR="0046142F">
        <w:rPr>
          <w:lang w:eastAsia="en-US"/>
        </w:rPr>
        <w:t>.</w:t>
      </w:r>
    </w:p>
    <w:p w14:paraId="66FD1B1B" w14:textId="71655A7E" w:rsidR="0046142F" w:rsidRDefault="003148C9" w:rsidP="0046142F">
      <w:pPr>
        <w:rPr>
          <w:lang w:eastAsia="en-US"/>
        </w:rPr>
      </w:pPr>
      <w:r>
        <w:rPr>
          <w:lang w:eastAsia="en-US"/>
        </w:rPr>
        <w:t>Il y avait de cela quelques heures seulement</w:t>
      </w:r>
      <w:r w:rsidR="0046142F">
        <w:rPr>
          <w:lang w:eastAsia="en-US"/>
        </w:rPr>
        <w:t xml:space="preserve">, </w:t>
      </w:r>
      <w:r w:rsidR="006C2AE1">
        <w:rPr>
          <w:lang w:eastAsia="en-US"/>
        </w:rPr>
        <w:t>—</w:t>
      </w:r>
      <w:r w:rsidR="0046142F">
        <w:rPr>
          <w:lang w:eastAsia="en-US"/>
        </w:rPr>
        <w:t xml:space="preserve"> </w:t>
      </w:r>
      <w:r>
        <w:rPr>
          <w:lang w:eastAsia="en-US"/>
        </w:rPr>
        <w:t>un siècle</w:t>
      </w:r>
      <w:r w:rsidR="0046142F">
        <w:rPr>
          <w:lang w:eastAsia="en-US"/>
        </w:rPr>
        <w:t xml:space="preserve">, </w:t>
      </w:r>
      <w:r>
        <w:rPr>
          <w:lang w:eastAsia="en-US"/>
        </w:rPr>
        <w:t>les minutes qui séparent le dernier sourire du premier sanglot</w:t>
      </w:r>
      <w:r w:rsidR="0046142F">
        <w:rPr>
          <w:lang w:eastAsia="en-US"/>
        </w:rPr>
        <w:t> !</w:t>
      </w:r>
    </w:p>
    <w:p w14:paraId="565F5762" w14:textId="77777777" w:rsidR="0046142F" w:rsidRDefault="003148C9" w:rsidP="0046142F">
      <w:pPr>
        <w:rPr>
          <w:lang w:eastAsia="en-US"/>
        </w:rPr>
      </w:pPr>
      <w:r>
        <w:rPr>
          <w:lang w:eastAsia="en-US"/>
        </w:rPr>
        <w:t>Elle pleurait</w:t>
      </w:r>
      <w:r w:rsidR="0046142F">
        <w:rPr>
          <w:lang w:eastAsia="en-US"/>
        </w:rPr>
        <w:t xml:space="preserve">, </w:t>
      </w:r>
      <w:r>
        <w:rPr>
          <w:lang w:eastAsia="en-US"/>
        </w:rPr>
        <w:t>essayant vainement d</w:t>
      </w:r>
      <w:r w:rsidR="0046142F">
        <w:rPr>
          <w:lang w:eastAsia="en-US"/>
        </w:rPr>
        <w:t>’</w:t>
      </w:r>
      <w:r>
        <w:rPr>
          <w:lang w:eastAsia="en-US"/>
        </w:rPr>
        <w:t>envoyer à Dieu sa prière distraite</w:t>
      </w:r>
      <w:r w:rsidR="0046142F">
        <w:rPr>
          <w:lang w:eastAsia="en-US"/>
        </w:rPr>
        <w:t>.</w:t>
      </w:r>
    </w:p>
    <w:p w14:paraId="278514FC" w14:textId="77777777" w:rsidR="0046142F" w:rsidRDefault="003148C9" w:rsidP="0046142F">
      <w:pPr>
        <w:rPr>
          <w:lang w:eastAsia="en-US"/>
        </w:rPr>
      </w:pPr>
      <w:r>
        <w:rPr>
          <w:lang w:eastAsia="en-US"/>
        </w:rPr>
        <w:t>Tout à coup la porte s</w:t>
      </w:r>
      <w:r w:rsidR="0046142F">
        <w:rPr>
          <w:lang w:eastAsia="en-US"/>
        </w:rPr>
        <w:t>’</w:t>
      </w:r>
      <w:r>
        <w:rPr>
          <w:lang w:eastAsia="en-US"/>
        </w:rPr>
        <w:t>ouvrit brusquement et Clémence s</w:t>
      </w:r>
      <w:r w:rsidR="0046142F">
        <w:rPr>
          <w:lang w:eastAsia="en-US"/>
        </w:rPr>
        <w:t>’</w:t>
      </w:r>
      <w:r>
        <w:rPr>
          <w:lang w:eastAsia="en-US"/>
        </w:rPr>
        <w:t>élança dans la chambre</w:t>
      </w:r>
      <w:r w:rsidR="0046142F">
        <w:rPr>
          <w:lang w:eastAsia="en-US"/>
        </w:rPr>
        <w:t>.</w:t>
      </w:r>
    </w:p>
    <w:p w14:paraId="2E789967" w14:textId="3371ECB9" w:rsidR="0046142F" w:rsidRDefault="003148C9" w:rsidP="0046142F">
      <w:pPr>
        <w:rPr>
          <w:lang w:eastAsia="en-US"/>
        </w:rPr>
      </w:pPr>
      <w:r>
        <w:rPr>
          <w:lang w:eastAsia="en-US"/>
        </w:rPr>
        <w:t>Lucienne poussa un cri de joie</w:t>
      </w:r>
      <w:r w:rsidR="0046142F">
        <w:rPr>
          <w:lang w:eastAsia="en-US"/>
        </w:rPr>
        <w:t xml:space="preserve">. </w:t>
      </w:r>
      <w:r w:rsidR="006C2AE1">
        <w:rPr>
          <w:lang w:eastAsia="en-US"/>
        </w:rPr>
        <w:t>—</w:t>
      </w:r>
      <w:r w:rsidR="0046142F">
        <w:rPr>
          <w:lang w:eastAsia="en-US"/>
        </w:rPr>
        <w:t xml:space="preserve"> </w:t>
      </w:r>
      <w:r>
        <w:rPr>
          <w:lang w:eastAsia="en-US"/>
        </w:rPr>
        <w:t>Puis elle recula étonnée</w:t>
      </w:r>
      <w:r w:rsidR="0046142F">
        <w:rPr>
          <w:lang w:eastAsia="en-US"/>
        </w:rPr>
        <w:t xml:space="preserve">. </w:t>
      </w:r>
      <w:r>
        <w:rPr>
          <w:lang w:eastAsia="en-US"/>
        </w:rPr>
        <w:t>Clémence était pâle et bien changée</w:t>
      </w:r>
      <w:r w:rsidR="0046142F">
        <w:rPr>
          <w:lang w:eastAsia="en-US"/>
        </w:rPr>
        <w:t xml:space="preserve">. </w:t>
      </w:r>
      <w:r>
        <w:rPr>
          <w:lang w:eastAsia="en-US"/>
        </w:rPr>
        <w:t>Sa robe et son mantelet noirs se chargeaient de poussière</w:t>
      </w:r>
      <w:r w:rsidR="0046142F">
        <w:rPr>
          <w:lang w:eastAsia="en-US"/>
        </w:rPr>
        <w:t>.</w:t>
      </w:r>
    </w:p>
    <w:p w14:paraId="52CA27CE" w14:textId="77777777" w:rsidR="0046142F" w:rsidRDefault="0046142F" w:rsidP="0046142F">
      <w:pPr>
        <w:rPr>
          <w:lang w:eastAsia="en-US"/>
        </w:rPr>
      </w:pPr>
      <w:r>
        <w:rPr>
          <w:lang w:eastAsia="en-US"/>
        </w:rPr>
        <w:lastRenderedPageBreak/>
        <w:t>— </w:t>
      </w:r>
      <w:r w:rsidR="003148C9">
        <w:rPr>
          <w:lang w:eastAsia="en-US"/>
        </w:rPr>
        <w:t>D</w:t>
      </w:r>
      <w:r>
        <w:rPr>
          <w:lang w:eastAsia="en-US"/>
        </w:rPr>
        <w:t>’</w:t>
      </w:r>
      <w:r w:rsidR="003148C9">
        <w:rPr>
          <w:lang w:eastAsia="en-US"/>
        </w:rPr>
        <w:t>où viens-tu</w:t>
      </w:r>
      <w:r>
        <w:rPr>
          <w:lang w:eastAsia="en-US"/>
        </w:rPr>
        <w:t xml:space="preserve"> ? </w:t>
      </w:r>
      <w:r w:rsidR="003148C9">
        <w:rPr>
          <w:lang w:eastAsia="en-US"/>
        </w:rPr>
        <w:t>demanda Lucienne</w:t>
      </w:r>
      <w:r>
        <w:rPr>
          <w:lang w:eastAsia="en-US"/>
        </w:rPr>
        <w:t>.</w:t>
      </w:r>
    </w:p>
    <w:p w14:paraId="505AAFD4" w14:textId="77777777" w:rsidR="0046142F" w:rsidRDefault="0046142F" w:rsidP="0046142F">
      <w:pPr>
        <w:rPr>
          <w:lang w:eastAsia="en-US"/>
        </w:rPr>
      </w:pPr>
      <w:r>
        <w:rPr>
          <w:lang w:eastAsia="en-US"/>
        </w:rPr>
        <w:t>— </w:t>
      </w:r>
      <w:r w:rsidR="003148C9">
        <w:rPr>
          <w:lang w:eastAsia="en-US"/>
        </w:rPr>
        <w:t>Du château</w:t>
      </w:r>
      <w:r>
        <w:rPr>
          <w:lang w:eastAsia="en-US"/>
        </w:rPr>
        <w:t xml:space="preserve">… </w:t>
      </w:r>
      <w:r w:rsidR="003148C9">
        <w:rPr>
          <w:lang w:eastAsia="en-US"/>
        </w:rPr>
        <w:t>J</w:t>
      </w:r>
      <w:r>
        <w:rPr>
          <w:lang w:eastAsia="en-US"/>
        </w:rPr>
        <w:t>’</w:t>
      </w:r>
      <w:r w:rsidR="003148C9">
        <w:rPr>
          <w:lang w:eastAsia="en-US"/>
        </w:rPr>
        <w:t>ai fait dix lieues à cheval en deux heures</w:t>
      </w:r>
      <w:r>
        <w:rPr>
          <w:lang w:eastAsia="en-US"/>
        </w:rPr>
        <w:t xml:space="preserve">… </w:t>
      </w:r>
      <w:r w:rsidR="003148C9">
        <w:rPr>
          <w:lang w:eastAsia="en-US"/>
        </w:rPr>
        <w:t>mon cheval est tombé au-delà de Châtillon</w:t>
      </w:r>
      <w:r>
        <w:rPr>
          <w:lang w:eastAsia="en-US"/>
        </w:rPr>
        <w:t xml:space="preserve">…, </w:t>
      </w:r>
      <w:r w:rsidR="003148C9">
        <w:rPr>
          <w:lang w:eastAsia="en-US"/>
        </w:rPr>
        <w:t>je n</w:t>
      </w:r>
      <w:r>
        <w:rPr>
          <w:lang w:eastAsia="en-US"/>
        </w:rPr>
        <w:t>’</w:t>
      </w:r>
      <w:r w:rsidR="003148C9">
        <w:rPr>
          <w:lang w:eastAsia="en-US"/>
        </w:rPr>
        <w:t>ai pu le relever</w:t>
      </w:r>
      <w:r>
        <w:rPr>
          <w:lang w:eastAsia="en-US"/>
        </w:rPr>
        <w:t xml:space="preserve">… </w:t>
      </w:r>
      <w:r w:rsidR="003148C9">
        <w:rPr>
          <w:lang w:eastAsia="en-US"/>
        </w:rPr>
        <w:t>De Châtillon jusqu</w:t>
      </w:r>
      <w:r>
        <w:rPr>
          <w:lang w:eastAsia="en-US"/>
        </w:rPr>
        <w:t>’</w:t>
      </w:r>
      <w:r w:rsidR="003148C9">
        <w:rPr>
          <w:lang w:eastAsia="en-US"/>
        </w:rPr>
        <w:t>ici j</w:t>
      </w:r>
      <w:r>
        <w:rPr>
          <w:lang w:eastAsia="en-US"/>
        </w:rPr>
        <w:t>’</w:t>
      </w:r>
      <w:r w:rsidR="003148C9">
        <w:rPr>
          <w:lang w:eastAsia="en-US"/>
        </w:rPr>
        <w:t>ai couru</w:t>
      </w:r>
      <w:r>
        <w:rPr>
          <w:lang w:eastAsia="en-US"/>
        </w:rPr>
        <w:t>…</w:t>
      </w:r>
    </w:p>
    <w:p w14:paraId="36BE9EE7" w14:textId="77777777" w:rsidR="0046142F" w:rsidRDefault="003148C9" w:rsidP="0046142F">
      <w:pPr>
        <w:rPr>
          <w:lang w:eastAsia="en-US"/>
        </w:rPr>
      </w:pPr>
      <w:r>
        <w:rPr>
          <w:lang w:eastAsia="en-US"/>
        </w:rPr>
        <w:t xml:space="preserve">Le château des </w:t>
      </w:r>
      <w:proofErr w:type="spellStart"/>
      <w:r>
        <w:rPr>
          <w:lang w:eastAsia="en-US"/>
        </w:rPr>
        <w:t>Lointier</w:t>
      </w:r>
      <w:proofErr w:type="spellEnd"/>
      <w:r>
        <w:rPr>
          <w:lang w:eastAsia="en-US"/>
        </w:rPr>
        <w:t xml:space="preserve"> était situé entre Guignes et Melun</w:t>
      </w:r>
      <w:r w:rsidR="0046142F">
        <w:rPr>
          <w:lang w:eastAsia="en-US"/>
        </w:rPr>
        <w:t>.</w:t>
      </w:r>
    </w:p>
    <w:p w14:paraId="1D0C480D"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pour nous que tu as fait cela</w:t>
      </w:r>
      <w:r>
        <w:rPr>
          <w:lang w:eastAsia="en-US"/>
        </w:rPr>
        <w:t xml:space="preserve"> ! </w:t>
      </w:r>
      <w:r w:rsidR="003148C9">
        <w:rPr>
          <w:lang w:eastAsia="en-US"/>
        </w:rPr>
        <w:t>dit Lucienne</w:t>
      </w:r>
      <w:r>
        <w:rPr>
          <w:lang w:eastAsia="en-US"/>
        </w:rPr>
        <w:t xml:space="preserve">, </w:t>
      </w:r>
      <w:r w:rsidR="003148C9">
        <w:rPr>
          <w:lang w:eastAsia="en-US"/>
        </w:rPr>
        <w:t>reconnaissante</w:t>
      </w:r>
      <w:r>
        <w:rPr>
          <w:lang w:eastAsia="en-US"/>
        </w:rPr>
        <w:t xml:space="preserve">. </w:t>
      </w:r>
      <w:r w:rsidR="003148C9">
        <w:rPr>
          <w:lang w:eastAsia="en-US"/>
        </w:rPr>
        <w:t>Merci</w:t>
      </w:r>
      <w:r>
        <w:rPr>
          <w:lang w:eastAsia="en-US"/>
        </w:rPr>
        <w:t xml:space="preserve"> ! </w:t>
      </w:r>
      <w:r w:rsidR="003148C9">
        <w:rPr>
          <w:lang w:eastAsia="en-US"/>
        </w:rPr>
        <w:t>merci</w:t>
      </w:r>
      <w:r>
        <w:rPr>
          <w:lang w:eastAsia="en-US"/>
        </w:rPr>
        <w:t xml:space="preserve">, </w:t>
      </w:r>
      <w:r w:rsidR="003148C9">
        <w:rPr>
          <w:lang w:eastAsia="en-US"/>
        </w:rPr>
        <w:t>ma petite Clémence</w:t>
      </w:r>
      <w:r>
        <w:rPr>
          <w:lang w:eastAsia="en-US"/>
        </w:rPr>
        <w:t xml:space="preserve"> !… </w:t>
      </w:r>
      <w:r w:rsidR="003148C9">
        <w:rPr>
          <w:lang w:eastAsia="en-US"/>
        </w:rPr>
        <w:t>mais pourquoi venir à cheval</w:t>
      </w:r>
      <w:r>
        <w:rPr>
          <w:lang w:eastAsia="en-US"/>
        </w:rPr>
        <w:t> ?</w:t>
      </w:r>
    </w:p>
    <w:p w14:paraId="35BFF637" w14:textId="77777777" w:rsidR="0046142F" w:rsidRDefault="0046142F" w:rsidP="0046142F">
      <w:pPr>
        <w:rPr>
          <w:lang w:eastAsia="en-US"/>
        </w:rPr>
      </w:pPr>
      <w:r>
        <w:rPr>
          <w:lang w:eastAsia="en-US"/>
        </w:rPr>
        <w:t>— </w:t>
      </w:r>
      <w:r w:rsidR="003148C9">
        <w:rPr>
          <w:lang w:eastAsia="en-US"/>
        </w:rPr>
        <w:t>Parce que je me suis échappée</w:t>
      </w:r>
      <w:r>
        <w:rPr>
          <w:lang w:eastAsia="en-US"/>
        </w:rPr>
        <w:t>.</w:t>
      </w:r>
    </w:p>
    <w:p w14:paraId="08035D12" w14:textId="77777777" w:rsidR="0046142F" w:rsidRDefault="0046142F" w:rsidP="0046142F">
      <w:pPr>
        <w:rPr>
          <w:lang w:eastAsia="en-US"/>
        </w:rPr>
      </w:pPr>
      <w:r>
        <w:rPr>
          <w:lang w:eastAsia="en-US"/>
        </w:rPr>
        <w:t>— </w:t>
      </w:r>
      <w:r w:rsidR="003148C9">
        <w:rPr>
          <w:lang w:eastAsia="en-US"/>
        </w:rPr>
        <w:t>Échappée</w:t>
      </w:r>
      <w:r>
        <w:rPr>
          <w:lang w:eastAsia="en-US"/>
        </w:rPr>
        <w:t> !</w:t>
      </w:r>
    </w:p>
    <w:p w14:paraId="623EBC50" w14:textId="218AD66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 xml:space="preserve">je </w:t>
      </w:r>
      <w:r w:rsidR="003148C9">
        <w:rPr>
          <w:lang w:eastAsia="en-US"/>
        </w:rPr>
        <w:t>n</w:t>
      </w:r>
      <w:r>
        <w:rPr>
          <w:lang w:eastAsia="en-US"/>
        </w:rPr>
        <w:t>’</w:t>
      </w:r>
      <w:r w:rsidR="003148C9">
        <w:rPr>
          <w:lang w:eastAsia="en-US"/>
        </w:rPr>
        <w:t>ai plus d</w:t>
      </w:r>
      <w:r>
        <w:rPr>
          <w:lang w:eastAsia="en-US"/>
        </w:rPr>
        <w:t>’</w:t>
      </w:r>
      <w:r w:rsidR="003148C9">
        <w:rPr>
          <w:lang w:eastAsia="en-US"/>
        </w:rPr>
        <w:t>asile</w:t>
      </w:r>
      <w:r>
        <w:rPr>
          <w:lang w:eastAsia="en-US"/>
        </w:rPr>
        <w:t xml:space="preserve">, </w:t>
      </w:r>
      <w:r w:rsidR="003148C9">
        <w:rPr>
          <w:lang w:eastAsia="en-US"/>
        </w:rPr>
        <w:t>Lucienne</w:t>
      </w:r>
      <w:r>
        <w:rPr>
          <w:lang w:eastAsia="en-US"/>
        </w:rPr>
        <w:t xml:space="preserve">… </w:t>
      </w:r>
      <w:r w:rsidR="003148C9">
        <w:rPr>
          <w:lang w:eastAsia="en-US"/>
        </w:rPr>
        <w:t>Il faut que tu me caches dans ta chambre</w:t>
      </w:r>
      <w:r>
        <w:rPr>
          <w:lang w:eastAsia="en-US"/>
        </w:rPr>
        <w:t>.</w:t>
      </w:r>
    </w:p>
    <w:p w14:paraId="5DCFA984" w14:textId="77777777" w:rsidR="0046142F" w:rsidRDefault="0046142F" w:rsidP="0046142F">
      <w:pPr>
        <w:rPr>
          <w:lang w:eastAsia="en-US"/>
        </w:rPr>
      </w:pPr>
      <w:r>
        <w:rPr>
          <w:lang w:eastAsia="en-US"/>
        </w:rPr>
        <w:t>— </w:t>
      </w:r>
      <w:r w:rsidR="003148C9">
        <w:rPr>
          <w:lang w:eastAsia="en-US"/>
        </w:rPr>
        <w:t>Tout ce que j</w:t>
      </w:r>
      <w:r>
        <w:rPr>
          <w:lang w:eastAsia="en-US"/>
        </w:rPr>
        <w:t>’</w:t>
      </w:r>
      <w:r w:rsidR="003148C9">
        <w:rPr>
          <w:lang w:eastAsia="en-US"/>
        </w:rPr>
        <w:t>ai est à toi</w:t>
      </w:r>
      <w:r>
        <w:rPr>
          <w:lang w:eastAsia="en-US"/>
        </w:rPr>
        <w:t xml:space="preserve">, </w:t>
      </w:r>
      <w:r w:rsidR="003148C9">
        <w:rPr>
          <w:lang w:eastAsia="en-US"/>
        </w:rPr>
        <w:t>ma Clémence</w:t>
      </w:r>
      <w:r>
        <w:rPr>
          <w:lang w:eastAsia="en-US"/>
        </w:rPr>
        <w:t xml:space="preserve">… </w:t>
      </w:r>
      <w:r w:rsidR="003148C9">
        <w:rPr>
          <w:lang w:eastAsia="en-US"/>
        </w:rPr>
        <w:t>mais</w:t>
      </w:r>
      <w:r>
        <w:rPr>
          <w:lang w:eastAsia="en-US"/>
        </w:rPr>
        <w:t>…</w:t>
      </w:r>
    </w:p>
    <w:p w14:paraId="5EBC1465" w14:textId="112FBDD6" w:rsidR="0046142F" w:rsidRDefault="0046142F" w:rsidP="0046142F">
      <w:pPr>
        <w:rPr>
          <w:lang w:eastAsia="en-US"/>
        </w:rPr>
      </w:pPr>
      <w:r>
        <w:rPr>
          <w:lang w:eastAsia="en-US"/>
        </w:rPr>
        <w:t>— </w:t>
      </w:r>
      <w:r w:rsidR="003148C9">
        <w:rPr>
          <w:lang w:eastAsia="en-US"/>
        </w:rPr>
        <w:t>On m</w:t>
      </w:r>
      <w:r>
        <w:rPr>
          <w:lang w:eastAsia="en-US"/>
        </w:rPr>
        <w:t>’</w:t>
      </w:r>
      <w:r w:rsidR="003148C9">
        <w:rPr>
          <w:lang w:eastAsia="en-US"/>
        </w:rPr>
        <w:t>a fait partir de Paris ce matin</w:t>
      </w:r>
      <w:r>
        <w:rPr>
          <w:lang w:eastAsia="en-US"/>
        </w:rPr>
        <w:t xml:space="preserve">, </w:t>
      </w:r>
      <w:r w:rsidR="003148C9">
        <w:rPr>
          <w:lang w:eastAsia="en-US"/>
        </w:rPr>
        <w:t>avant le jour</w:t>
      </w:r>
      <w:r>
        <w:rPr>
          <w:lang w:eastAsia="en-US"/>
        </w:rPr>
        <w:t xml:space="preserve">, </w:t>
      </w:r>
      <w:r w:rsidR="003148C9">
        <w:rPr>
          <w:lang w:eastAsia="en-US"/>
        </w:rPr>
        <w:t>interrompit Clémence</w:t>
      </w:r>
      <w:r>
        <w:rPr>
          <w:lang w:eastAsia="en-US"/>
        </w:rPr>
        <w:t xml:space="preserve">, </w:t>
      </w:r>
      <w:r w:rsidR="003148C9">
        <w:rPr>
          <w:lang w:eastAsia="en-US"/>
        </w:rPr>
        <w:t>qui venait de tomber sur un siège</w:t>
      </w:r>
      <w:r>
        <w:rPr>
          <w:lang w:eastAsia="en-US"/>
        </w:rPr>
        <w:t xml:space="preserve">, </w:t>
      </w:r>
      <w:r w:rsidR="003148C9">
        <w:rPr>
          <w:lang w:eastAsia="en-US"/>
        </w:rPr>
        <w:t>brisée par la fatigue et peut-être par l</w:t>
      </w:r>
      <w:r>
        <w:rPr>
          <w:lang w:eastAsia="en-US"/>
        </w:rPr>
        <w:t>’</w:t>
      </w:r>
      <w:r w:rsidR="003148C9">
        <w:rPr>
          <w:lang w:eastAsia="en-US"/>
        </w:rPr>
        <w:t>émotion</w:t>
      </w:r>
      <w:r>
        <w:rPr>
          <w:lang w:eastAsia="en-US"/>
        </w:rPr>
        <w:t xml:space="preserve"> ; </w:t>
      </w:r>
      <w:r w:rsidR="006C2AE1">
        <w:rPr>
          <w:lang w:eastAsia="en-US"/>
        </w:rPr>
        <w:t>—</w:t>
      </w:r>
      <w:r>
        <w:rPr>
          <w:lang w:eastAsia="en-US"/>
        </w:rPr>
        <w:t xml:space="preserve"> </w:t>
      </w:r>
      <w:r w:rsidR="003148C9">
        <w:rPr>
          <w:lang w:eastAsia="en-US"/>
        </w:rPr>
        <w:t>j</w:t>
      </w:r>
      <w:r>
        <w:rPr>
          <w:lang w:eastAsia="en-US"/>
        </w:rPr>
        <w:t>’</w:t>
      </w:r>
      <w:r w:rsidR="003148C9">
        <w:rPr>
          <w:lang w:eastAsia="en-US"/>
        </w:rPr>
        <w:t>étais gardée comme une prisonnière</w:t>
      </w:r>
      <w:r>
        <w:rPr>
          <w:lang w:eastAsia="en-US"/>
        </w:rPr>
        <w:t xml:space="preserve">. </w:t>
      </w:r>
      <w:r w:rsidR="003148C9">
        <w:rPr>
          <w:lang w:eastAsia="en-US"/>
        </w:rPr>
        <w:t>Tu ne sais pas</w:t>
      </w:r>
      <w:r>
        <w:rPr>
          <w:lang w:eastAsia="en-US"/>
        </w:rPr>
        <w:t xml:space="preserve"> ? </w:t>
      </w:r>
      <w:r w:rsidR="003148C9">
        <w:rPr>
          <w:lang w:eastAsia="en-US"/>
        </w:rPr>
        <w:t>cette nuit</w:t>
      </w:r>
      <w:r>
        <w:rPr>
          <w:lang w:eastAsia="en-US"/>
        </w:rPr>
        <w:t xml:space="preserve">, </w:t>
      </w:r>
      <w:r w:rsidR="003148C9">
        <w:rPr>
          <w:lang w:eastAsia="en-US"/>
        </w:rPr>
        <w:t>pendant que nous parlions</w:t>
      </w:r>
      <w:r>
        <w:rPr>
          <w:lang w:eastAsia="en-US"/>
        </w:rPr>
        <w:t>, M. </w:t>
      </w:r>
      <w:r w:rsidR="003148C9">
        <w:rPr>
          <w:lang w:eastAsia="en-US"/>
        </w:rPr>
        <w:t xml:space="preserve">André </w:t>
      </w:r>
      <w:proofErr w:type="spellStart"/>
      <w:r w:rsidR="003148C9">
        <w:rPr>
          <w:lang w:eastAsia="en-US"/>
        </w:rPr>
        <w:t>Lointier</w:t>
      </w:r>
      <w:proofErr w:type="spellEnd"/>
      <w:r w:rsidR="003148C9">
        <w:rPr>
          <w:lang w:eastAsia="en-US"/>
        </w:rPr>
        <w:t xml:space="preserve"> écoutait</w:t>
      </w:r>
      <w:r>
        <w:rPr>
          <w:lang w:eastAsia="en-US"/>
        </w:rPr>
        <w:t>…</w:t>
      </w:r>
    </w:p>
    <w:p w14:paraId="491FD0A9" w14:textId="77777777" w:rsidR="0046142F" w:rsidRDefault="0046142F" w:rsidP="0046142F">
      <w:pPr>
        <w:rPr>
          <w:lang w:eastAsia="en-US"/>
        </w:rPr>
      </w:pPr>
      <w:r>
        <w:rPr>
          <w:lang w:eastAsia="en-US"/>
        </w:rPr>
        <w:t>— </w:t>
      </w:r>
      <w:r w:rsidR="003148C9">
        <w:rPr>
          <w:lang w:eastAsia="en-US"/>
        </w:rPr>
        <w:t>Ton père</w:t>
      </w:r>
      <w:r>
        <w:rPr>
          <w:lang w:eastAsia="en-US"/>
        </w:rPr>
        <w:t> !</w:t>
      </w:r>
    </w:p>
    <w:p w14:paraId="3982B497" w14:textId="633022C2" w:rsidR="0046142F" w:rsidRDefault="0046142F" w:rsidP="0046142F">
      <w:pPr>
        <w:rPr>
          <w:lang w:eastAsia="en-US"/>
        </w:rPr>
      </w:pPr>
      <w:r>
        <w:rPr>
          <w:lang w:eastAsia="en-US"/>
        </w:rPr>
        <w:t>— </w:t>
      </w:r>
      <w:r w:rsidR="003148C9">
        <w:rPr>
          <w:lang w:eastAsia="en-US"/>
        </w:rPr>
        <w:t>Je te dis qu</w:t>
      </w:r>
      <w:r>
        <w:rPr>
          <w:lang w:eastAsia="en-US"/>
        </w:rPr>
        <w:t>’</w:t>
      </w:r>
      <w:r w:rsidR="003148C9">
        <w:rPr>
          <w:lang w:eastAsia="en-US"/>
        </w:rPr>
        <w:t>il n</w:t>
      </w:r>
      <w:r>
        <w:rPr>
          <w:lang w:eastAsia="en-US"/>
        </w:rPr>
        <w:t>’</w:t>
      </w:r>
      <w:r w:rsidR="003148C9">
        <w:rPr>
          <w:lang w:eastAsia="en-US"/>
        </w:rPr>
        <w:t>est pas mon père</w:t>
      </w:r>
      <w:r>
        <w:rPr>
          <w:lang w:eastAsia="en-US"/>
        </w:rPr>
        <w:t xml:space="preserve"> ! </w:t>
      </w:r>
      <w:r w:rsidR="003148C9">
        <w:rPr>
          <w:lang w:eastAsia="en-US"/>
        </w:rPr>
        <w:t>répliqua Clémence dont la pâleur augmenta</w:t>
      </w:r>
      <w:r>
        <w:rPr>
          <w:lang w:eastAsia="en-US"/>
        </w:rPr>
        <w:t xml:space="preserve">. </w:t>
      </w:r>
      <w:r w:rsidR="006C2AE1">
        <w:rPr>
          <w:lang w:eastAsia="en-US"/>
        </w:rPr>
        <w:t>—</w:t>
      </w:r>
      <w:r>
        <w:rPr>
          <w:lang w:eastAsia="en-US"/>
        </w:rPr>
        <w:t xml:space="preserve"> M. </w:t>
      </w:r>
      <w:r w:rsidR="003148C9">
        <w:rPr>
          <w:lang w:eastAsia="en-US"/>
        </w:rPr>
        <w:t xml:space="preserve">André </w:t>
      </w:r>
      <w:proofErr w:type="spellStart"/>
      <w:r w:rsidR="003148C9">
        <w:rPr>
          <w:lang w:eastAsia="en-US"/>
        </w:rPr>
        <w:t>Lointier</w:t>
      </w:r>
      <w:proofErr w:type="spellEnd"/>
      <w:r w:rsidR="003148C9">
        <w:rPr>
          <w:lang w:eastAsia="en-US"/>
        </w:rPr>
        <w:t xml:space="preserve"> m</w:t>
      </w:r>
      <w:r>
        <w:rPr>
          <w:lang w:eastAsia="en-US"/>
        </w:rPr>
        <w:t>’</w:t>
      </w:r>
      <w:r w:rsidR="003148C9">
        <w:rPr>
          <w:lang w:eastAsia="en-US"/>
        </w:rPr>
        <w:t>a fait partir</w:t>
      </w:r>
      <w:r>
        <w:rPr>
          <w:lang w:eastAsia="en-US"/>
        </w:rPr>
        <w:t xml:space="preserve">, </w:t>
      </w:r>
      <w:r w:rsidR="003148C9">
        <w:rPr>
          <w:lang w:eastAsia="en-US"/>
        </w:rPr>
        <w:t>parce qu</w:t>
      </w:r>
      <w:r>
        <w:rPr>
          <w:lang w:eastAsia="en-US"/>
        </w:rPr>
        <w:t>’</w:t>
      </w:r>
      <w:r w:rsidR="003148C9">
        <w:rPr>
          <w:lang w:eastAsia="en-US"/>
        </w:rPr>
        <w:t>il sait bien désormais que je veux vous défendre toi et ta mère</w:t>
      </w:r>
      <w:r>
        <w:rPr>
          <w:lang w:eastAsia="en-US"/>
        </w:rPr>
        <w:t>…</w:t>
      </w:r>
    </w:p>
    <w:p w14:paraId="2C5133DB" w14:textId="7E67F33E"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ma pauvre Clémence</w:t>
      </w:r>
      <w:r>
        <w:rPr>
          <w:lang w:eastAsia="en-US"/>
        </w:rPr>
        <w:t xml:space="preserve"> ! </w:t>
      </w:r>
      <w:r w:rsidR="003148C9">
        <w:rPr>
          <w:lang w:eastAsia="en-US"/>
        </w:rPr>
        <w:t>s</w:t>
      </w:r>
      <w:r>
        <w:rPr>
          <w:lang w:eastAsia="en-US"/>
        </w:rPr>
        <w:t>’</w:t>
      </w:r>
      <w:r w:rsidR="003148C9">
        <w:rPr>
          <w:lang w:eastAsia="en-US"/>
        </w:rPr>
        <w:t>écria Lucienne rendue au sentiment de sa propre détresse</w:t>
      </w:r>
      <w:r>
        <w:rPr>
          <w:lang w:eastAsia="en-US"/>
        </w:rPr>
        <w:t xml:space="preserve">, </w:t>
      </w:r>
      <w:r w:rsidR="006C2AE1">
        <w:rPr>
          <w:lang w:eastAsia="en-US"/>
        </w:rPr>
        <w:t>—</w:t>
      </w:r>
      <w:r>
        <w:rPr>
          <w:lang w:eastAsia="en-US"/>
        </w:rPr>
        <w:t xml:space="preserve"> </w:t>
      </w:r>
      <w:r w:rsidR="003148C9">
        <w:rPr>
          <w:lang w:eastAsia="en-US"/>
        </w:rPr>
        <w:t>nous avons grand besoin d</w:t>
      </w:r>
      <w:r>
        <w:rPr>
          <w:lang w:eastAsia="en-US"/>
        </w:rPr>
        <w:t>’</w:t>
      </w:r>
      <w:r w:rsidR="003148C9">
        <w:rPr>
          <w:lang w:eastAsia="en-US"/>
        </w:rPr>
        <w:t>être défendues</w:t>
      </w:r>
      <w:r>
        <w:rPr>
          <w:lang w:eastAsia="en-US"/>
        </w:rPr>
        <w:t> !</w:t>
      </w:r>
    </w:p>
    <w:p w14:paraId="0CCB0CC0" w14:textId="77777777" w:rsidR="0046142F" w:rsidRDefault="0046142F" w:rsidP="0046142F">
      <w:pPr>
        <w:rPr>
          <w:lang w:eastAsia="en-US"/>
        </w:rPr>
      </w:pPr>
      <w:r>
        <w:rPr>
          <w:lang w:eastAsia="en-US"/>
        </w:rPr>
        <w:lastRenderedPageBreak/>
        <w:t>— </w:t>
      </w:r>
      <w:r w:rsidR="003148C9">
        <w:rPr>
          <w:lang w:eastAsia="en-US"/>
        </w:rPr>
        <w:t>Je le sais</w:t>
      </w:r>
      <w:r>
        <w:rPr>
          <w:lang w:eastAsia="en-US"/>
        </w:rPr>
        <w:t xml:space="preserve">… </w:t>
      </w:r>
      <w:r w:rsidR="003148C9">
        <w:rPr>
          <w:lang w:eastAsia="en-US"/>
        </w:rPr>
        <w:t>aussi</w:t>
      </w:r>
      <w:r>
        <w:rPr>
          <w:lang w:eastAsia="en-US"/>
        </w:rPr>
        <w:t xml:space="preserve">, </w:t>
      </w:r>
      <w:r w:rsidR="003148C9">
        <w:rPr>
          <w:lang w:eastAsia="en-US"/>
        </w:rPr>
        <w:t>me voilà</w:t>
      </w:r>
      <w:r>
        <w:rPr>
          <w:lang w:eastAsia="en-US"/>
        </w:rPr>
        <w:t> !</w:t>
      </w:r>
    </w:p>
    <w:p w14:paraId="065F7B06" w14:textId="77777777" w:rsidR="0046142F" w:rsidRDefault="003148C9" w:rsidP="0046142F">
      <w:pPr>
        <w:rPr>
          <w:lang w:eastAsia="en-US"/>
        </w:rPr>
      </w:pPr>
      <w:r>
        <w:rPr>
          <w:lang w:eastAsia="en-US"/>
        </w:rPr>
        <w:t>Lucienne se jeta dans ses bras</w:t>
      </w:r>
      <w:r w:rsidR="0046142F">
        <w:rPr>
          <w:lang w:eastAsia="en-US"/>
        </w:rPr>
        <w:t xml:space="preserve">. </w:t>
      </w:r>
      <w:r>
        <w:rPr>
          <w:lang w:eastAsia="en-US"/>
        </w:rPr>
        <w:t>Elles restèrent un instant serrées l</w:t>
      </w:r>
      <w:r w:rsidR="0046142F">
        <w:rPr>
          <w:lang w:eastAsia="en-US"/>
        </w:rPr>
        <w:t>’</w:t>
      </w:r>
      <w:r>
        <w:rPr>
          <w:lang w:eastAsia="en-US"/>
        </w:rPr>
        <w:t>une contre l</w:t>
      </w:r>
      <w:r w:rsidR="0046142F">
        <w:rPr>
          <w:lang w:eastAsia="en-US"/>
        </w:rPr>
        <w:t>’</w:t>
      </w:r>
      <w:r>
        <w:rPr>
          <w:lang w:eastAsia="en-US"/>
        </w:rPr>
        <w:t>autre</w:t>
      </w:r>
      <w:r w:rsidR="0046142F">
        <w:rPr>
          <w:lang w:eastAsia="en-US"/>
        </w:rPr>
        <w:t xml:space="preserve">, </w:t>
      </w:r>
      <w:r>
        <w:rPr>
          <w:lang w:eastAsia="en-US"/>
        </w:rPr>
        <w:t>confondant leurs larmes et leurs baisers</w:t>
      </w:r>
      <w:r w:rsidR="0046142F">
        <w:rPr>
          <w:lang w:eastAsia="en-US"/>
        </w:rPr>
        <w:t>.</w:t>
      </w:r>
    </w:p>
    <w:p w14:paraId="3970513C" w14:textId="50FFCF17" w:rsidR="0046142F" w:rsidRDefault="0046142F" w:rsidP="0046142F">
      <w:pPr>
        <w:rPr>
          <w:lang w:eastAsia="en-US"/>
        </w:rPr>
      </w:pPr>
      <w:r>
        <w:rPr>
          <w:lang w:eastAsia="en-US"/>
        </w:rPr>
        <w:t>— </w:t>
      </w:r>
      <w:r w:rsidR="003148C9">
        <w:rPr>
          <w:lang w:eastAsia="en-US"/>
        </w:rPr>
        <w:t>Me voilà libre</w:t>
      </w:r>
      <w:r>
        <w:rPr>
          <w:lang w:eastAsia="en-US"/>
        </w:rPr>
        <w:t xml:space="preserve">, </w:t>
      </w:r>
      <w:r w:rsidR="003148C9">
        <w:rPr>
          <w:lang w:eastAsia="en-US"/>
        </w:rPr>
        <w:t>reprit Clémence</w:t>
      </w:r>
      <w:r>
        <w:rPr>
          <w:lang w:eastAsia="en-US"/>
        </w:rPr>
        <w:t xml:space="preserve">, </w:t>
      </w:r>
      <w:r w:rsidR="006C2AE1">
        <w:rPr>
          <w:lang w:eastAsia="en-US"/>
        </w:rPr>
        <w:t>—</w:t>
      </w:r>
      <w:r>
        <w:rPr>
          <w:lang w:eastAsia="en-US"/>
        </w:rPr>
        <w:t xml:space="preserve"> </w:t>
      </w:r>
      <w:r w:rsidR="003148C9">
        <w:rPr>
          <w:lang w:eastAsia="en-US"/>
        </w:rPr>
        <w:t>que ta mère le veuille ou non</w:t>
      </w:r>
      <w:r>
        <w:rPr>
          <w:lang w:eastAsia="en-US"/>
        </w:rPr>
        <w:t xml:space="preserve">, </w:t>
      </w:r>
      <w:r w:rsidR="003148C9">
        <w:rPr>
          <w:lang w:eastAsia="en-US"/>
        </w:rPr>
        <w:t>je suis sa fille</w:t>
      </w:r>
      <w:r>
        <w:rPr>
          <w:lang w:eastAsia="en-US"/>
        </w:rPr>
        <w:t xml:space="preserve">… </w:t>
      </w:r>
      <w:r w:rsidR="003148C9">
        <w:rPr>
          <w:lang w:eastAsia="en-US"/>
        </w:rPr>
        <w:t>je la défendrai</w:t>
      </w:r>
      <w:r>
        <w:rPr>
          <w:lang w:eastAsia="en-US"/>
        </w:rPr>
        <w:t xml:space="preserve">, </w:t>
      </w:r>
      <w:r w:rsidR="003148C9">
        <w:rPr>
          <w:lang w:eastAsia="en-US"/>
        </w:rPr>
        <w:t>fût-ce malgré elle</w:t>
      </w:r>
      <w:r>
        <w:rPr>
          <w:lang w:eastAsia="en-US"/>
        </w:rPr>
        <w:t> !…</w:t>
      </w:r>
    </w:p>
    <w:p w14:paraId="24E0E88B" w14:textId="77777777" w:rsidR="0046142F" w:rsidRDefault="0046142F" w:rsidP="0046142F">
      <w:pPr>
        <w:rPr>
          <w:lang w:eastAsia="en-US"/>
        </w:rPr>
      </w:pPr>
      <w:r>
        <w:rPr>
          <w:lang w:eastAsia="en-US"/>
        </w:rPr>
        <w:t>— </w:t>
      </w:r>
      <w:r w:rsidR="003148C9">
        <w:rPr>
          <w:lang w:eastAsia="en-US"/>
        </w:rPr>
        <w:t>Ma mère ne saura pas</w:t>
      </w:r>
      <w:r>
        <w:rPr>
          <w:lang w:eastAsia="en-US"/>
        </w:rPr>
        <w:t xml:space="preserve">… </w:t>
      </w:r>
      <w:r w:rsidR="003148C9">
        <w:rPr>
          <w:lang w:eastAsia="en-US"/>
        </w:rPr>
        <w:t>dit Lucienne</w:t>
      </w:r>
      <w:r>
        <w:rPr>
          <w:lang w:eastAsia="en-US"/>
        </w:rPr>
        <w:t xml:space="preserve">, </w:t>
      </w:r>
      <w:r w:rsidR="003148C9">
        <w:rPr>
          <w:lang w:eastAsia="en-US"/>
        </w:rPr>
        <w:t>je te cacherai</w:t>
      </w:r>
      <w:r>
        <w:rPr>
          <w:lang w:eastAsia="en-US"/>
        </w:rPr>
        <w:t xml:space="preserve">. </w:t>
      </w:r>
      <w:r w:rsidR="003148C9">
        <w:rPr>
          <w:lang w:eastAsia="en-US"/>
        </w:rPr>
        <w:t>Personne ne te verra</w:t>
      </w:r>
      <w:r>
        <w:rPr>
          <w:lang w:eastAsia="en-US"/>
        </w:rPr>
        <w:t>.</w:t>
      </w:r>
    </w:p>
    <w:p w14:paraId="0A8CFB02" w14:textId="77777777" w:rsidR="0046142F" w:rsidRDefault="003148C9" w:rsidP="0046142F">
      <w:pPr>
        <w:rPr>
          <w:lang w:eastAsia="en-US"/>
        </w:rPr>
      </w:pPr>
      <w:r>
        <w:rPr>
          <w:lang w:eastAsia="en-US"/>
        </w:rPr>
        <w:t>Les yeux humides de Clémence eurent un sourire</w:t>
      </w:r>
      <w:r w:rsidR="0046142F">
        <w:rPr>
          <w:lang w:eastAsia="en-US"/>
        </w:rPr>
        <w:t>.</w:t>
      </w:r>
    </w:p>
    <w:p w14:paraId="01771C6D" w14:textId="042E8724"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cela</w:t>
      </w:r>
      <w:r>
        <w:rPr>
          <w:lang w:eastAsia="en-US"/>
        </w:rPr>
        <w:t xml:space="preserve">, </w:t>
      </w:r>
      <w:r w:rsidR="003148C9">
        <w:rPr>
          <w:lang w:eastAsia="en-US"/>
        </w:rPr>
        <w:t>murmura-t-elle comme on répond aux naïvetés des enfants</w:t>
      </w:r>
      <w:r>
        <w:rPr>
          <w:lang w:eastAsia="en-US"/>
        </w:rPr>
        <w:t xml:space="preserve"> ; </w:t>
      </w:r>
      <w:r w:rsidR="006C2AE1">
        <w:rPr>
          <w:lang w:eastAsia="en-US"/>
        </w:rPr>
        <w:t>—</w:t>
      </w:r>
      <w:r>
        <w:rPr>
          <w:lang w:eastAsia="en-US"/>
        </w:rPr>
        <w:t xml:space="preserve"> </w:t>
      </w:r>
      <w:r w:rsidR="003148C9">
        <w:rPr>
          <w:lang w:eastAsia="en-US"/>
        </w:rPr>
        <w:t>tu me cacheras</w:t>
      </w:r>
      <w:r>
        <w:rPr>
          <w:lang w:eastAsia="en-US"/>
        </w:rPr>
        <w:t xml:space="preserve">, </w:t>
      </w:r>
      <w:r w:rsidR="003148C9">
        <w:rPr>
          <w:lang w:eastAsia="en-US"/>
        </w:rPr>
        <w:t>ma Lucienne</w:t>
      </w:r>
      <w:r>
        <w:rPr>
          <w:lang w:eastAsia="en-US"/>
        </w:rPr>
        <w:t xml:space="preserve">… </w:t>
      </w:r>
      <w:r w:rsidR="003148C9">
        <w:rPr>
          <w:lang w:eastAsia="en-US"/>
        </w:rPr>
        <w:t>et personne ne me verra</w:t>
      </w:r>
      <w:r>
        <w:rPr>
          <w:lang w:eastAsia="en-US"/>
        </w:rPr>
        <w:t>..</w:t>
      </w:r>
    </w:p>
    <w:p w14:paraId="3EA725A0" w14:textId="77777777" w:rsidR="0046142F" w:rsidRDefault="003148C9" w:rsidP="0046142F">
      <w:pPr>
        <w:rPr>
          <w:lang w:eastAsia="en-US"/>
        </w:rPr>
      </w:pPr>
      <w:r>
        <w:rPr>
          <w:lang w:eastAsia="en-US"/>
        </w:rPr>
        <w:t>Puis elle reprit en changeant de ton</w:t>
      </w:r>
      <w:r w:rsidR="0046142F">
        <w:rPr>
          <w:lang w:eastAsia="en-US"/>
        </w:rPr>
        <w:t>.</w:t>
      </w:r>
    </w:p>
    <w:p w14:paraId="236E5284" w14:textId="77777777" w:rsidR="0046142F" w:rsidRDefault="0046142F" w:rsidP="0046142F">
      <w:pPr>
        <w:rPr>
          <w:lang w:eastAsia="en-US"/>
        </w:rPr>
      </w:pPr>
      <w:r>
        <w:rPr>
          <w:lang w:eastAsia="en-US"/>
        </w:rPr>
        <w:t>— </w:t>
      </w:r>
      <w:r w:rsidR="003148C9">
        <w:rPr>
          <w:lang w:eastAsia="en-US"/>
        </w:rPr>
        <w:t>Mais il ne s</w:t>
      </w:r>
      <w:r>
        <w:rPr>
          <w:lang w:eastAsia="en-US"/>
        </w:rPr>
        <w:t>’</w:t>
      </w:r>
      <w:r w:rsidR="003148C9">
        <w:rPr>
          <w:lang w:eastAsia="en-US"/>
        </w:rPr>
        <w:t>agit pas de moi</w:t>
      </w:r>
      <w:r>
        <w:rPr>
          <w:lang w:eastAsia="en-US"/>
        </w:rPr>
        <w:t xml:space="preserve">… </w:t>
      </w:r>
      <w:r w:rsidR="003148C9">
        <w:rPr>
          <w:lang w:eastAsia="en-US"/>
        </w:rPr>
        <w:t>me voilà reposée</w:t>
      </w:r>
      <w:r>
        <w:rPr>
          <w:lang w:eastAsia="en-US"/>
        </w:rPr>
        <w:t xml:space="preserve">… </w:t>
      </w:r>
      <w:r w:rsidR="003148C9">
        <w:rPr>
          <w:lang w:eastAsia="en-US"/>
        </w:rPr>
        <w:t>Tu pleurais quand je suis venue</w:t>
      </w:r>
      <w:r>
        <w:rPr>
          <w:lang w:eastAsia="en-US"/>
        </w:rPr>
        <w:t xml:space="preserve">… </w:t>
      </w:r>
      <w:r w:rsidR="003148C9">
        <w:rPr>
          <w:lang w:eastAsia="en-US"/>
        </w:rPr>
        <w:t>Dis-moi</w:t>
      </w:r>
      <w:r>
        <w:rPr>
          <w:lang w:eastAsia="en-US"/>
        </w:rPr>
        <w:t xml:space="preserve">, </w:t>
      </w:r>
      <w:r w:rsidR="003148C9">
        <w:rPr>
          <w:lang w:eastAsia="en-US"/>
        </w:rPr>
        <w:t>ce qui s</w:t>
      </w:r>
      <w:r>
        <w:rPr>
          <w:lang w:eastAsia="en-US"/>
        </w:rPr>
        <w:t>’</w:t>
      </w:r>
      <w:r w:rsidR="003148C9">
        <w:rPr>
          <w:lang w:eastAsia="en-US"/>
        </w:rPr>
        <w:t>est passé aujourd</w:t>
      </w:r>
      <w:r>
        <w:rPr>
          <w:lang w:eastAsia="en-US"/>
        </w:rPr>
        <w:t>’</w:t>
      </w:r>
      <w:r w:rsidR="003148C9">
        <w:rPr>
          <w:lang w:eastAsia="en-US"/>
        </w:rPr>
        <w:t>hui</w:t>
      </w:r>
      <w:r>
        <w:rPr>
          <w:lang w:eastAsia="en-US"/>
        </w:rPr>
        <w:t xml:space="preserve"> ; </w:t>
      </w:r>
      <w:r w:rsidR="003148C9">
        <w:rPr>
          <w:lang w:eastAsia="en-US"/>
        </w:rPr>
        <w:t>dis-moi tout et bien vite</w:t>
      </w:r>
      <w:r>
        <w:rPr>
          <w:lang w:eastAsia="en-US"/>
        </w:rPr>
        <w:t xml:space="preserve">, </w:t>
      </w:r>
      <w:r w:rsidR="003148C9">
        <w:rPr>
          <w:lang w:eastAsia="en-US"/>
        </w:rPr>
        <w:t>car je me sens prête à combattre</w:t>
      </w:r>
      <w:r>
        <w:rPr>
          <w:lang w:eastAsia="en-US"/>
        </w:rPr>
        <w:t xml:space="preserve">… </w:t>
      </w:r>
      <w:r w:rsidR="003148C9">
        <w:rPr>
          <w:lang w:eastAsia="en-US"/>
        </w:rPr>
        <w:t>et je ne voudrais pas arriver trop tard</w:t>
      </w:r>
      <w:r>
        <w:rPr>
          <w:lang w:eastAsia="en-US"/>
        </w:rPr>
        <w:t> !</w:t>
      </w:r>
    </w:p>
    <w:p w14:paraId="569BC8E8" w14:textId="2D5B523A" w:rsidR="003148C9" w:rsidRDefault="003148C9" w:rsidP="0046142F">
      <w:pPr>
        <w:pStyle w:val="Titre2"/>
        <w:rPr>
          <w:lang w:eastAsia="en-US"/>
        </w:rPr>
      </w:pPr>
      <w:bookmarkStart w:id="103" w:name="_Toc233868090"/>
      <w:bookmarkStart w:id="104" w:name="_Toc202196784"/>
      <w:r>
        <w:rPr>
          <w:lang w:eastAsia="en-US"/>
        </w:rPr>
        <w:lastRenderedPageBreak/>
        <w:t xml:space="preserve">CLÉMENCE </w:t>
      </w:r>
      <w:proofErr w:type="spellStart"/>
      <w:r>
        <w:rPr>
          <w:lang w:eastAsia="en-US"/>
        </w:rPr>
        <w:t>LOINTIER</w:t>
      </w:r>
      <w:bookmarkEnd w:id="103"/>
      <w:bookmarkEnd w:id="104"/>
      <w:proofErr w:type="spellEnd"/>
      <w:r>
        <w:rPr>
          <w:lang w:eastAsia="en-US"/>
        </w:rPr>
        <w:br/>
      </w:r>
    </w:p>
    <w:p w14:paraId="2D0B9E0F" w14:textId="77777777" w:rsidR="0046142F" w:rsidRDefault="003148C9" w:rsidP="0046142F">
      <w:pPr>
        <w:rPr>
          <w:lang w:eastAsia="en-US"/>
        </w:rPr>
      </w:pPr>
      <w:r>
        <w:rPr>
          <w:lang w:eastAsia="en-US"/>
        </w:rPr>
        <w:t>Elles étaient toutes deux</w:t>
      </w:r>
      <w:r w:rsidR="0046142F">
        <w:rPr>
          <w:lang w:eastAsia="en-US"/>
        </w:rPr>
        <w:t xml:space="preserve">, </w:t>
      </w:r>
      <w:r>
        <w:rPr>
          <w:lang w:eastAsia="en-US"/>
        </w:rPr>
        <w:t>Lucienne et Clémence</w:t>
      </w:r>
      <w:r w:rsidR="0046142F">
        <w:rPr>
          <w:lang w:eastAsia="en-US"/>
        </w:rPr>
        <w:t xml:space="preserve">, </w:t>
      </w:r>
      <w:r>
        <w:rPr>
          <w:lang w:eastAsia="en-US"/>
        </w:rPr>
        <w:t>dans la petite chambre au lit blanc</w:t>
      </w:r>
      <w:r w:rsidR="0046142F">
        <w:rPr>
          <w:lang w:eastAsia="en-US"/>
        </w:rPr>
        <w:t xml:space="preserve">, </w:t>
      </w:r>
      <w:r>
        <w:rPr>
          <w:lang w:eastAsia="en-US"/>
        </w:rPr>
        <w:t>serrées l</w:t>
      </w:r>
      <w:r w:rsidR="0046142F">
        <w:rPr>
          <w:lang w:eastAsia="en-US"/>
        </w:rPr>
        <w:t>’</w:t>
      </w:r>
      <w:r>
        <w:rPr>
          <w:lang w:eastAsia="en-US"/>
        </w:rPr>
        <w:t>une contre l</w:t>
      </w:r>
      <w:r w:rsidR="0046142F">
        <w:rPr>
          <w:lang w:eastAsia="en-US"/>
        </w:rPr>
        <w:t>’</w:t>
      </w:r>
      <w:r>
        <w:rPr>
          <w:lang w:eastAsia="en-US"/>
        </w:rPr>
        <w:t>autre</w:t>
      </w:r>
      <w:r w:rsidR="0046142F">
        <w:rPr>
          <w:lang w:eastAsia="en-US"/>
        </w:rPr>
        <w:t xml:space="preserve"> ; </w:t>
      </w:r>
      <w:r>
        <w:rPr>
          <w:lang w:eastAsia="en-US"/>
        </w:rPr>
        <w:t>Clémence hardie et vaillante</w:t>
      </w:r>
      <w:r w:rsidR="0046142F">
        <w:rPr>
          <w:lang w:eastAsia="en-US"/>
        </w:rPr>
        <w:t xml:space="preserve">, </w:t>
      </w:r>
      <w:r>
        <w:rPr>
          <w:lang w:eastAsia="en-US"/>
        </w:rPr>
        <w:t>Lucien</w:t>
      </w:r>
      <w:r>
        <w:t>ne oppressée par la conscience du malheur de sa famille</w:t>
      </w:r>
      <w:r w:rsidR="0046142F">
        <w:rPr>
          <w:lang w:eastAsia="en-US"/>
        </w:rPr>
        <w:t>.</w:t>
      </w:r>
    </w:p>
    <w:p w14:paraId="7E77096D" w14:textId="77777777" w:rsidR="0046142F" w:rsidRDefault="003148C9" w:rsidP="0046142F">
      <w:pPr>
        <w:rPr>
          <w:lang w:eastAsia="en-US"/>
        </w:rPr>
      </w:pPr>
      <w:r>
        <w:rPr>
          <w:lang w:eastAsia="en-US"/>
        </w:rPr>
        <w:t>Malheur inconnu</w:t>
      </w:r>
      <w:r w:rsidR="0046142F">
        <w:rPr>
          <w:lang w:eastAsia="en-US"/>
        </w:rPr>
        <w:t xml:space="preserve">, </w:t>
      </w:r>
      <w:r>
        <w:rPr>
          <w:lang w:eastAsia="en-US"/>
        </w:rPr>
        <w:t>mais qu</w:t>
      </w:r>
      <w:r w:rsidR="0046142F">
        <w:rPr>
          <w:lang w:eastAsia="en-US"/>
        </w:rPr>
        <w:t>’</w:t>
      </w:r>
      <w:r>
        <w:rPr>
          <w:lang w:eastAsia="en-US"/>
        </w:rPr>
        <w:t>elle devinait mortel</w:t>
      </w:r>
      <w:r w:rsidR="0046142F">
        <w:rPr>
          <w:lang w:eastAsia="en-US"/>
        </w:rPr>
        <w:t>.</w:t>
      </w:r>
    </w:p>
    <w:p w14:paraId="326A295B" w14:textId="77777777" w:rsidR="0046142F" w:rsidRDefault="003148C9" w:rsidP="0046142F">
      <w:pPr>
        <w:rPr>
          <w:lang w:eastAsia="en-US"/>
        </w:rPr>
      </w:pPr>
      <w:r>
        <w:rPr>
          <w:lang w:eastAsia="en-US"/>
        </w:rPr>
        <w:t>Il y a quelque chose d</w:t>
      </w:r>
      <w:r w:rsidR="0046142F">
        <w:rPr>
          <w:lang w:eastAsia="en-US"/>
        </w:rPr>
        <w:t>’</w:t>
      </w:r>
      <w:r>
        <w:rPr>
          <w:lang w:eastAsia="en-US"/>
        </w:rPr>
        <w:t>étrange dans cette force nouvelle qui était sur le visage pâli de Clémence</w:t>
      </w:r>
      <w:r w:rsidR="0046142F">
        <w:rPr>
          <w:lang w:eastAsia="en-US"/>
        </w:rPr>
        <w:t xml:space="preserve">. </w:t>
      </w:r>
      <w:r>
        <w:rPr>
          <w:lang w:eastAsia="en-US"/>
        </w:rPr>
        <w:t>C</w:t>
      </w:r>
      <w:r w:rsidR="0046142F">
        <w:rPr>
          <w:lang w:eastAsia="en-US"/>
        </w:rPr>
        <w:t>’</w:t>
      </w:r>
      <w:r>
        <w:rPr>
          <w:lang w:eastAsia="en-US"/>
        </w:rPr>
        <w:t>était la fièvre peut-être</w:t>
      </w:r>
      <w:r w:rsidR="0046142F">
        <w:rPr>
          <w:lang w:eastAsia="en-US"/>
        </w:rPr>
        <w:t xml:space="preserve">, </w:t>
      </w:r>
      <w:r>
        <w:rPr>
          <w:lang w:eastAsia="en-US"/>
        </w:rPr>
        <w:t>car ses beaux yeux s</w:t>
      </w:r>
      <w:r w:rsidR="0046142F">
        <w:rPr>
          <w:lang w:eastAsia="en-US"/>
        </w:rPr>
        <w:t>’</w:t>
      </w:r>
      <w:r>
        <w:rPr>
          <w:lang w:eastAsia="en-US"/>
        </w:rPr>
        <w:t>entouraient d</w:t>
      </w:r>
      <w:r w:rsidR="0046142F">
        <w:rPr>
          <w:lang w:eastAsia="en-US"/>
        </w:rPr>
        <w:t>’</w:t>
      </w:r>
      <w:r>
        <w:rPr>
          <w:lang w:eastAsia="en-US"/>
        </w:rPr>
        <w:t>un cercle sombre et sa joue brûlait</w:t>
      </w:r>
      <w:r w:rsidR="0046142F">
        <w:rPr>
          <w:lang w:eastAsia="en-US"/>
        </w:rPr>
        <w:t>.</w:t>
      </w:r>
    </w:p>
    <w:p w14:paraId="6FFD98E7" w14:textId="77777777" w:rsidR="0046142F" w:rsidRDefault="003148C9" w:rsidP="0046142F">
      <w:pPr>
        <w:rPr>
          <w:lang w:eastAsia="en-US"/>
        </w:rPr>
      </w:pPr>
      <w:r>
        <w:rPr>
          <w:lang w:eastAsia="en-US"/>
        </w:rPr>
        <w:t>Elle n</w:t>
      </w:r>
      <w:r w:rsidR="0046142F">
        <w:rPr>
          <w:lang w:eastAsia="en-US"/>
        </w:rPr>
        <w:t>’</w:t>
      </w:r>
      <w:r>
        <w:rPr>
          <w:lang w:eastAsia="en-US"/>
        </w:rPr>
        <w:t>avait point prononcé le nom de Gabriel</w:t>
      </w:r>
      <w:r w:rsidR="0046142F">
        <w:rPr>
          <w:lang w:eastAsia="en-US"/>
        </w:rPr>
        <w:t xml:space="preserve">. </w:t>
      </w:r>
      <w:r>
        <w:rPr>
          <w:lang w:eastAsia="en-US"/>
        </w:rPr>
        <w:t xml:space="preserve">Et ce nom-là lui remplissait </w:t>
      </w:r>
      <w:r>
        <w:rPr>
          <w:lang w:eastAsia="en-US"/>
        </w:rPr>
        <w:t>l</w:t>
      </w:r>
      <w:r w:rsidR="0046142F">
        <w:rPr>
          <w:lang w:eastAsia="en-US"/>
        </w:rPr>
        <w:t>’</w:t>
      </w:r>
      <w:r>
        <w:rPr>
          <w:lang w:eastAsia="en-US"/>
        </w:rPr>
        <w:t>âme</w:t>
      </w:r>
      <w:r w:rsidR="0046142F">
        <w:rPr>
          <w:lang w:eastAsia="en-US"/>
        </w:rPr>
        <w:t xml:space="preserve">, </w:t>
      </w:r>
      <w:r>
        <w:rPr>
          <w:lang w:eastAsia="en-US"/>
        </w:rPr>
        <w:t>d</w:t>
      </w:r>
      <w:r w:rsidR="0046142F">
        <w:rPr>
          <w:lang w:eastAsia="en-US"/>
        </w:rPr>
        <w:t>’</w:t>
      </w:r>
      <w:r>
        <w:rPr>
          <w:lang w:eastAsia="en-US"/>
        </w:rPr>
        <w:t>autant mieux qu</w:t>
      </w:r>
      <w:r w:rsidR="0046142F">
        <w:rPr>
          <w:lang w:eastAsia="en-US"/>
        </w:rPr>
        <w:t>’</w:t>
      </w:r>
      <w:r>
        <w:rPr>
          <w:lang w:eastAsia="en-US"/>
        </w:rPr>
        <w:t>elle l</w:t>
      </w:r>
      <w:r w:rsidR="0046142F">
        <w:rPr>
          <w:lang w:eastAsia="en-US"/>
        </w:rPr>
        <w:t>’</w:t>
      </w:r>
      <w:r>
        <w:rPr>
          <w:lang w:eastAsia="en-US"/>
        </w:rPr>
        <w:t>y gardait captif</w:t>
      </w:r>
      <w:r w:rsidR="0046142F">
        <w:rPr>
          <w:lang w:eastAsia="en-US"/>
        </w:rPr>
        <w:t xml:space="preserve">. </w:t>
      </w:r>
      <w:r>
        <w:rPr>
          <w:lang w:eastAsia="en-US"/>
        </w:rPr>
        <w:t>Elle aimait passionnément et malgré elle</w:t>
      </w:r>
      <w:r w:rsidR="0046142F">
        <w:rPr>
          <w:lang w:eastAsia="en-US"/>
        </w:rPr>
        <w:t>.</w:t>
      </w:r>
    </w:p>
    <w:p w14:paraId="1BB619FB" w14:textId="7C58062B" w:rsidR="0046142F" w:rsidRDefault="0046142F" w:rsidP="0046142F">
      <w:pPr>
        <w:rPr>
          <w:lang w:eastAsia="en-US"/>
        </w:rPr>
      </w:pPr>
      <w:r>
        <w:rPr>
          <w:lang w:eastAsia="en-US"/>
        </w:rPr>
        <w:t>— </w:t>
      </w:r>
      <w:r w:rsidR="003148C9">
        <w:rPr>
          <w:lang w:eastAsia="en-US"/>
        </w:rPr>
        <w:t>Je vais te dire tout ce que je sais</w:t>
      </w:r>
      <w:r>
        <w:rPr>
          <w:lang w:eastAsia="en-US"/>
        </w:rPr>
        <w:t xml:space="preserve">, </w:t>
      </w:r>
      <w:r w:rsidR="003148C9">
        <w:rPr>
          <w:lang w:eastAsia="en-US"/>
        </w:rPr>
        <w:t>commença Lucienne</w:t>
      </w:r>
      <w:r>
        <w:rPr>
          <w:lang w:eastAsia="en-US"/>
        </w:rPr>
        <w:t xml:space="preserve"> ; </w:t>
      </w:r>
      <w:r w:rsidR="006C2AE1">
        <w:rPr>
          <w:lang w:eastAsia="en-US"/>
        </w:rPr>
        <w:t>—</w:t>
      </w:r>
      <w:r>
        <w:rPr>
          <w:lang w:eastAsia="en-US"/>
        </w:rPr>
        <w:t xml:space="preserve"> </w:t>
      </w:r>
      <w:r w:rsidR="003148C9">
        <w:rPr>
          <w:lang w:eastAsia="en-US"/>
        </w:rPr>
        <w:t>et mon Dieu</w:t>
      </w:r>
      <w:r>
        <w:rPr>
          <w:lang w:eastAsia="en-US"/>
        </w:rPr>
        <w:t xml:space="preserve"> ! </w:t>
      </w:r>
      <w:r w:rsidR="003148C9">
        <w:rPr>
          <w:lang w:eastAsia="en-US"/>
        </w:rPr>
        <w:t>ma pauvre Clémence</w:t>
      </w:r>
      <w:r>
        <w:rPr>
          <w:lang w:eastAsia="en-US"/>
        </w:rPr>
        <w:t xml:space="preserve">, </w:t>
      </w:r>
      <w:r w:rsidR="003148C9">
        <w:rPr>
          <w:lang w:eastAsia="en-US"/>
        </w:rPr>
        <w:t>quand j</w:t>
      </w:r>
      <w:r>
        <w:rPr>
          <w:lang w:eastAsia="en-US"/>
        </w:rPr>
        <w:t>’</w:t>
      </w:r>
      <w:r w:rsidR="003148C9">
        <w:rPr>
          <w:lang w:eastAsia="en-US"/>
        </w:rPr>
        <w:t>y songe</w:t>
      </w:r>
      <w:r>
        <w:rPr>
          <w:lang w:eastAsia="en-US"/>
        </w:rPr>
        <w:t xml:space="preserve">, </w:t>
      </w:r>
      <w:r w:rsidR="003148C9">
        <w:rPr>
          <w:lang w:eastAsia="en-US"/>
        </w:rPr>
        <w:t>je ne sais rien</w:t>
      </w:r>
      <w:r>
        <w:rPr>
          <w:lang w:eastAsia="en-US"/>
        </w:rPr>
        <w:t xml:space="preserve">, </w:t>
      </w:r>
      <w:r w:rsidR="003148C9">
        <w:rPr>
          <w:lang w:eastAsia="en-US"/>
        </w:rPr>
        <w:t>sinon que nous sommes écrasées sous un terrible malheur</w:t>
      </w:r>
      <w:r>
        <w:rPr>
          <w:lang w:eastAsia="en-US"/>
        </w:rPr>
        <w:t>.</w:t>
      </w:r>
    </w:p>
    <w:p w14:paraId="30EB1B9B" w14:textId="6EDFD332" w:rsidR="0046142F" w:rsidRDefault="0046142F" w:rsidP="0046142F">
      <w:pPr>
        <w:rPr>
          <w:lang w:eastAsia="en-US"/>
        </w:rPr>
      </w:pPr>
      <w:r>
        <w:rPr>
          <w:lang w:eastAsia="en-US"/>
        </w:rPr>
        <w:t>« </w:t>
      </w:r>
      <w:r w:rsidR="003148C9">
        <w:rPr>
          <w:lang w:eastAsia="en-US"/>
        </w:rPr>
        <w:t>D</w:t>
      </w:r>
      <w:r>
        <w:rPr>
          <w:lang w:eastAsia="en-US"/>
        </w:rPr>
        <w:t>’</w:t>
      </w:r>
      <w:r w:rsidR="003148C9">
        <w:rPr>
          <w:lang w:eastAsia="en-US"/>
        </w:rPr>
        <w:t>abord</w:t>
      </w:r>
      <w:r>
        <w:rPr>
          <w:lang w:eastAsia="en-US"/>
        </w:rPr>
        <w:t xml:space="preserve">, </w:t>
      </w:r>
      <w:r w:rsidR="003148C9">
        <w:rPr>
          <w:lang w:eastAsia="en-US"/>
        </w:rPr>
        <w:t>Gabriel a été pris à la conscription</w:t>
      </w:r>
      <w:r>
        <w:rPr>
          <w:lang w:eastAsia="en-US"/>
        </w:rPr>
        <w:t>… »</w:t>
      </w:r>
    </w:p>
    <w:p w14:paraId="4EC44A2B" w14:textId="694E4D43"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interrompit Clémence</w:t>
      </w:r>
      <w:r>
        <w:rPr>
          <w:lang w:eastAsia="en-US"/>
        </w:rPr>
        <w:t xml:space="preserve">, </w:t>
      </w:r>
      <w:r w:rsidR="006C2AE1">
        <w:rPr>
          <w:lang w:eastAsia="en-US"/>
        </w:rPr>
        <w:t>—</w:t>
      </w:r>
      <w:r>
        <w:rPr>
          <w:lang w:eastAsia="en-US"/>
        </w:rPr>
        <w:t xml:space="preserve"> </w:t>
      </w:r>
      <w:r w:rsidR="003148C9">
        <w:rPr>
          <w:lang w:eastAsia="en-US"/>
        </w:rPr>
        <w:t>mais il est fils de veuve</w:t>
      </w:r>
      <w:r>
        <w:rPr>
          <w:lang w:eastAsia="en-US"/>
        </w:rPr>
        <w:t>…</w:t>
      </w:r>
    </w:p>
    <w:p w14:paraId="479E128E" w14:textId="77777777" w:rsidR="0046142F" w:rsidRDefault="003148C9" w:rsidP="0046142F">
      <w:pPr>
        <w:rPr>
          <w:lang w:eastAsia="en-US"/>
        </w:rPr>
      </w:pPr>
      <w:r>
        <w:rPr>
          <w:lang w:eastAsia="en-US"/>
        </w:rPr>
        <w:t>Lucienne courba la tête</w:t>
      </w:r>
      <w:r w:rsidR="0046142F">
        <w:rPr>
          <w:lang w:eastAsia="en-US"/>
        </w:rPr>
        <w:t>.</w:t>
      </w:r>
    </w:p>
    <w:p w14:paraId="64E339DA" w14:textId="6495514B"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dit-elle</w:t>
      </w:r>
      <w:r>
        <w:rPr>
          <w:lang w:eastAsia="en-US"/>
        </w:rPr>
        <w:t xml:space="preserve">, </w:t>
      </w:r>
      <w:r w:rsidR="006C2AE1">
        <w:rPr>
          <w:lang w:eastAsia="en-US"/>
        </w:rPr>
        <w:t>—</w:t>
      </w:r>
      <w:r>
        <w:rPr>
          <w:lang w:eastAsia="en-US"/>
        </w:rPr>
        <w:t xml:space="preserve"> </w:t>
      </w:r>
      <w:r w:rsidR="003148C9">
        <w:rPr>
          <w:lang w:eastAsia="en-US"/>
        </w:rPr>
        <w:t>mais</w:t>
      </w:r>
      <w:r>
        <w:rPr>
          <w:lang w:eastAsia="en-US"/>
        </w:rPr>
        <w:t xml:space="preserve">… </w:t>
      </w:r>
      <w:r w:rsidR="003148C9">
        <w:rPr>
          <w:lang w:eastAsia="en-US"/>
        </w:rPr>
        <w:t>que sais-je moi</w:t>
      </w:r>
      <w:r>
        <w:rPr>
          <w:lang w:eastAsia="en-US"/>
        </w:rPr>
        <w:t xml:space="preserve"> !… </w:t>
      </w:r>
      <w:r w:rsidR="003148C9">
        <w:rPr>
          <w:lang w:eastAsia="en-US"/>
        </w:rPr>
        <w:t>mon pauvre esprit s</w:t>
      </w:r>
      <w:r>
        <w:rPr>
          <w:lang w:eastAsia="en-US"/>
        </w:rPr>
        <w:t>’</w:t>
      </w:r>
      <w:r w:rsidR="003148C9">
        <w:rPr>
          <w:lang w:eastAsia="en-US"/>
        </w:rPr>
        <w:t>y perd</w:t>
      </w:r>
      <w:r>
        <w:rPr>
          <w:lang w:eastAsia="en-US"/>
        </w:rPr>
        <w:t xml:space="preserve"> !… </w:t>
      </w:r>
      <w:r w:rsidR="003148C9">
        <w:rPr>
          <w:lang w:eastAsia="en-US"/>
        </w:rPr>
        <w:t>Il paraît que les fils de veuve ne sont plus exemptés</w:t>
      </w:r>
      <w:r>
        <w:rPr>
          <w:lang w:eastAsia="en-US"/>
        </w:rPr>
        <w:t xml:space="preserve">… </w:t>
      </w:r>
      <w:r w:rsidR="003148C9">
        <w:rPr>
          <w:lang w:eastAsia="en-US"/>
        </w:rPr>
        <w:t>ou peut-être</w:t>
      </w:r>
      <w:r>
        <w:rPr>
          <w:lang w:eastAsia="en-US"/>
        </w:rPr>
        <w:t xml:space="preserve">… </w:t>
      </w:r>
      <w:r w:rsidR="003148C9">
        <w:rPr>
          <w:lang w:eastAsia="en-US"/>
        </w:rPr>
        <w:t>Oh</w:t>
      </w:r>
      <w:r>
        <w:rPr>
          <w:lang w:eastAsia="en-US"/>
        </w:rPr>
        <w:t xml:space="preserve"> ! </w:t>
      </w:r>
      <w:r w:rsidR="003148C9">
        <w:rPr>
          <w:lang w:eastAsia="en-US"/>
        </w:rPr>
        <w:t>Clémence</w:t>
      </w:r>
      <w:r>
        <w:rPr>
          <w:lang w:eastAsia="en-US"/>
        </w:rPr>
        <w:t xml:space="preserve"> ! </w:t>
      </w:r>
      <w:r w:rsidR="003148C9">
        <w:rPr>
          <w:lang w:eastAsia="en-US"/>
        </w:rPr>
        <w:t>Clémence</w:t>
      </w:r>
      <w:r>
        <w:rPr>
          <w:lang w:eastAsia="en-US"/>
        </w:rPr>
        <w:t xml:space="preserve"> ! </w:t>
      </w:r>
      <w:r w:rsidR="003148C9">
        <w:rPr>
          <w:lang w:eastAsia="en-US"/>
        </w:rPr>
        <w:lastRenderedPageBreak/>
        <w:t>s</w:t>
      </w:r>
      <w:r>
        <w:rPr>
          <w:lang w:eastAsia="en-US"/>
        </w:rPr>
        <w:t>’</w:t>
      </w:r>
      <w:r w:rsidR="003148C9">
        <w:rPr>
          <w:lang w:eastAsia="en-US"/>
        </w:rPr>
        <w:t>interrompit-elle en éclatant en sanglots</w:t>
      </w:r>
      <w:r>
        <w:rPr>
          <w:lang w:eastAsia="en-US"/>
        </w:rPr>
        <w:t xml:space="preserve">, </w:t>
      </w:r>
      <w:r w:rsidR="006C2AE1">
        <w:rPr>
          <w:lang w:eastAsia="en-US"/>
        </w:rPr>
        <w:t>—</w:t>
      </w:r>
      <w:r>
        <w:rPr>
          <w:lang w:eastAsia="en-US"/>
        </w:rPr>
        <w:t xml:space="preserve"> </w:t>
      </w:r>
      <w:r w:rsidR="003148C9">
        <w:rPr>
          <w:lang w:eastAsia="en-US"/>
        </w:rPr>
        <w:t>je ne sais pas</w:t>
      </w:r>
      <w:r>
        <w:rPr>
          <w:lang w:eastAsia="en-US"/>
        </w:rPr>
        <w:t xml:space="preserve"> !… </w:t>
      </w:r>
      <w:r w:rsidR="003148C9">
        <w:rPr>
          <w:lang w:eastAsia="en-US"/>
        </w:rPr>
        <w:t>je ne sais pas</w:t>
      </w:r>
      <w:r>
        <w:rPr>
          <w:lang w:eastAsia="en-US"/>
        </w:rPr>
        <w:t xml:space="preserve"> !… </w:t>
      </w:r>
      <w:r w:rsidR="003148C9">
        <w:rPr>
          <w:lang w:eastAsia="en-US"/>
        </w:rPr>
        <w:t>Dieu nous abandonne</w:t>
      </w:r>
      <w:r>
        <w:rPr>
          <w:lang w:eastAsia="en-US"/>
        </w:rPr>
        <w:t> !</w:t>
      </w:r>
    </w:p>
    <w:p w14:paraId="3EB4D032" w14:textId="26FD86AE" w:rsidR="0046142F" w:rsidRDefault="003148C9" w:rsidP="0046142F">
      <w:pPr>
        <w:rPr>
          <w:lang w:eastAsia="en-US"/>
        </w:rPr>
      </w:pPr>
      <w:r>
        <w:rPr>
          <w:lang w:eastAsia="en-US"/>
        </w:rPr>
        <w:t xml:space="preserve">Clémence la soutenait dans </w:t>
      </w:r>
      <w:r>
        <w:rPr>
          <w:lang w:eastAsia="en-US"/>
        </w:rPr>
        <w:t xml:space="preserve">ses </w:t>
      </w:r>
      <w:r>
        <w:rPr>
          <w:lang w:eastAsia="en-US"/>
        </w:rPr>
        <w:t>bras comme sa mère</w:t>
      </w:r>
      <w:r w:rsidR="0046142F">
        <w:rPr>
          <w:lang w:eastAsia="en-US"/>
        </w:rPr>
        <w:t>.</w:t>
      </w:r>
    </w:p>
    <w:p w14:paraId="5EFFCBEE" w14:textId="2FB65E74" w:rsidR="0046142F" w:rsidRDefault="0046142F" w:rsidP="0046142F">
      <w:pPr>
        <w:rPr>
          <w:lang w:eastAsia="en-US"/>
        </w:rPr>
      </w:pPr>
      <w:r>
        <w:rPr>
          <w:lang w:eastAsia="en-US"/>
        </w:rPr>
        <w:t>— </w:t>
      </w:r>
      <w:r w:rsidR="003148C9">
        <w:rPr>
          <w:lang w:eastAsia="en-US"/>
        </w:rPr>
        <w:t>Dis-moi tout</w:t>
      </w:r>
      <w:r>
        <w:rPr>
          <w:lang w:eastAsia="en-US"/>
        </w:rPr>
        <w:t xml:space="preserve"> ! </w:t>
      </w:r>
      <w:r w:rsidR="003148C9">
        <w:rPr>
          <w:lang w:eastAsia="en-US"/>
        </w:rPr>
        <w:t>répétait-elle</w:t>
      </w:r>
      <w:r>
        <w:rPr>
          <w:lang w:eastAsia="en-US"/>
        </w:rPr>
        <w:t xml:space="preserve">, </w:t>
      </w:r>
      <w:r w:rsidR="006C2AE1">
        <w:rPr>
          <w:lang w:eastAsia="en-US"/>
        </w:rPr>
        <w:t>—</w:t>
      </w:r>
      <w:r>
        <w:rPr>
          <w:lang w:eastAsia="en-US"/>
        </w:rPr>
        <w:t xml:space="preserve"> </w:t>
      </w:r>
      <w:r w:rsidR="003148C9">
        <w:rPr>
          <w:lang w:eastAsia="en-US"/>
        </w:rPr>
        <w:t>dis-moi tout</w:t>
      </w:r>
      <w:r>
        <w:rPr>
          <w:lang w:eastAsia="en-US"/>
        </w:rPr>
        <w:t xml:space="preserve"> !… </w:t>
      </w:r>
      <w:r w:rsidR="003148C9">
        <w:rPr>
          <w:lang w:eastAsia="en-US"/>
        </w:rPr>
        <w:t>et bien vite</w:t>
      </w:r>
      <w:r>
        <w:rPr>
          <w:lang w:eastAsia="en-US"/>
        </w:rPr>
        <w:t xml:space="preserve"> !… </w:t>
      </w:r>
      <w:r w:rsidR="003148C9">
        <w:rPr>
          <w:lang w:eastAsia="en-US"/>
        </w:rPr>
        <w:t>car il y a en moi une voix qui me crie</w:t>
      </w:r>
      <w:r>
        <w:rPr>
          <w:lang w:eastAsia="en-US"/>
        </w:rPr>
        <w:t xml:space="preserve"> : </w:t>
      </w:r>
      <w:r w:rsidR="003148C9">
        <w:rPr>
          <w:lang w:eastAsia="en-US"/>
        </w:rPr>
        <w:t>le temps presse</w:t>
      </w:r>
      <w:r>
        <w:rPr>
          <w:lang w:eastAsia="en-US"/>
        </w:rPr>
        <w:t> !</w:t>
      </w:r>
    </w:p>
    <w:p w14:paraId="1907B8F8"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poursuivit Lucienne</w:t>
      </w:r>
      <w:r>
        <w:rPr>
          <w:lang w:eastAsia="en-US"/>
        </w:rPr>
        <w:t xml:space="preserve">, </w:t>
      </w:r>
      <w:r w:rsidR="003148C9">
        <w:rPr>
          <w:lang w:eastAsia="en-US"/>
        </w:rPr>
        <w:t>j</w:t>
      </w:r>
      <w:r>
        <w:rPr>
          <w:lang w:eastAsia="en-US"/>
        </w:rPr>
        <w:t>’</w:t>
      </w:r>
      <w:r w:rsidR="003148C9">
        <w:rPr>
          <w:lang w:eastAsia="en-US"/>
        </w:rPr>
        <w:t>étais allée ce matin visiter mes anciennes maîtresses de pension</w:t>
      </w:r>
      <w:r>
        <w:rPr>
          <w:lang w:eastAsia="en-US"/>
        </w:rPr>
        <w:t xml:space="preserve">, </w:t>
      </w:r>
      <w:r w:rsidR="003148C9">
        <w:rPr>
          <w:lang w:eastAsia="en-US"/>
        </w:rPr>
        <w:t>parce que j</w:t>
      </w:r>
      <w:r>
        <w:rPr>
          <w:lang w:eastAsia="en-US"/>
        </w:rPr>
        <w:t>’</w:t>
      </w:r>
      <w:r w:rsidR="003148C9">
        <w:rPr>
          <w:lang w:eastAsia="en-US"/>
        </w:rPr>
        <w:t>avais déjà besoin de ne pas réfléchir</w:t>
      </w:r>
      <w:r>
        <w:rPr>
          <w:lang w:eastAsia="en-US"/>
        </w:rPr>
        <w:t xml:space="preserve">… </w:t>
      </w:r>
      <w:r w:rsidR="003148C9">
        <w:rPr>
          <w:lang w:eastAsia="en-US"/>
        </w:rPr>
        <w:t>J</w:t>
      </w:r>
      <w:r>
        <w:rPr>
          <w:lang w:eastAsia="en-US"/>
        </w:rPr>
        <w:t>’</w:t>
      </w:r>
      <w:r w:rsidR="003148C9">
        <w:rPr>
          <w:lang w:eastAsia="en-US"/>
        </w:rPr>
        <w:t>avais peur</w:t>
      </w:r>
      <w:r>
        <w:rPr>
          <w:lang w:eastAsia="en-US"/>
        </w:rPr>
        <w:t xml:space="preserve">… </w:t>
      </w:r>
      <w:r w:rsidR="003148C9">
        <w:rPr>
          <w:lang w:eastAsia="en-US"/>
        </w:rPr>
        <w:t>Je souffrais</w:t>
      </w:r>
      <w:r>
        <w:rPr>
          <w:lang w:eastAsia="en-US"/>
        </w:rPr>
        <w:t>…</w:t>
      </w:r>
    </w:p>
    <w:p w14:paraId="05686E8B" w14:textId="77777777" w:rsidR="0046142F" w:rsidRDefault="0046142F" w:rsidP="0046142F">
      <w:pPr>
        <w:rPr>
          <w:lang w:eastAsia="en-US"/>
        </w:rPr>
      </w:pPr>
      <w:r>
        <w:rPr>
          <w:lang w:eastAsia="en-US"/>
        </w:rPr>
        <w:t>« </w:t>
      </w:r>
      <w:r w:rsidR="003148C9">
        <w:rPr>
          <w:lang w:eastAsia="en-US"/>
        </w:rPr>
        <w:t>Quand je suis revenue</w:t>
      </w:r>
      <w:r>
        <w:rPr>
          <w:lang w:eastAsia="en-US"/>
        </w:rPr>
        <w:t xml:space="preserve">, </w:t>
      </w:r>
      <w:r w:rsidR="003148C9">
        <w:rPr>
          <w:lang w:eastAsia="en-US"/>
        </w:rPr>
        <w:t>la maison était déserte</w:t>
      </w:r>
      <w:r>
        <w:rPr>
          <w:lang w:eastAsia="en-US"/>
        </w:rPr>
        <w:t>.</w:t>
      </w:r>
    </w:p>
    <w:p w14:paraId="58D85F90" w14:textId="77777777" w:rsidR="0046142F" w:rsidRDefault="0046142F" w:rsidP="0046142F">
      <w:pPr>
        <w:rPr>
          <w:lang w:eastAsia="en-US"/>
        </w:rPr>
      </w:pPr>
      <w:r>
        <w:rPr>
          <w:lang w:eastAsia="en-US"/>
        </w:rPr>
        <w:t>« </w:t>
      </w:r>
      <w:r w:rsidR="003148C9">
        <w:rPr>
          <w:lang w:eastAsia="en-US"/>
        </w:rPr>
        <w:t>En passant dans la c</w:t>
      </w:r>
      <w:r w:rsidR="003148C9">
        <w:rPr>
          <w:lang w:eastAsia="en-US"/>
        </w:rPr>
        <w:t>h</w:t>
      </w:r>
      <w:r w:rsidR="003148C9">
        <w:rPr>
          <w:lang w:eastAsia="en-US"/>
        </w:rPr>
        <w:t>ambre de ma mère</w:t>
      </w:r>
      <w:r>
        <w:rPr>
          <w:lang w:eastAsia="en-US"/>
        </w:rPr>
        <w:t xml:space="preserve">, </w:t>
      </w:r>
      <w:r w:rsidR="003148C9">
        <w:rPr>
          <w:lang w:eastAsia="en-US"/>
        </w:rPr>
        <w:t>j</w:t>
      </w:r>
      <w:r>
        <w:rPr>
          <w:lang w:eastAsia="en-US"/>
        </w:rPr>
        <w:t>’</w:t>
      </w:r>
      <w:r w:rsidR="003148C9">
        <w:rPr>
          <w:lang w:eastAsia="en-US"/>
        </w:rPr>
        <w:t>ai vu le secrétaire ouvert</w:t>
      </w:r>
      <w:r>
        <w:rPr>
          <w:lang w:eastAsia="en-US"/>
        </w:rPr>
        <w:t>.</w:t>
      </w:r>
    </w:p>
    <w:p w14:paraId="2CFDCF7C" w14:textId="12657223" w:rsidR="0046142F" w:rsidRDefault="0046142F" w:rsidP="0046142F">
      <w:pPr>
        <w:rPr>
          <w:lang w:eastAsia="en-US"/>
        </w:rPr>
      </w:pPr>
      <w:r>
        <w:rPr>
          <w:lang w:eastAsia="en-US"/>
        </w:rPr>
        <w:t>« </w:t>
      </w:r>
      <w:r w:rsidR="003148C9">
        <w:rPr>
          <w:lang w:eastAsia="en-US"/>
        </w:rPr>
        <w:t>Et tout y était en désordre comme si la main d</w:t>
      </w:r>
      <w:r>
        <w:rPr>
          <w:lang w:eastAsia="en-US"/>
        </w:rPr>
        <w:t>’</w:t>
      </w:r>
      <w:r w:rsidR="003148C9">
        <w:rPr>
          <w:lang w:eastAsia="en-US"/>
        </w:rPr>
        <w:t>un malfaiteur</w:t>
      </w:r>
      <w:r>
        <w:rPr>
          <w:lang w:eastAsia="en-US"/>
        </w:rPr>
        <w:t>… »</w:t>
      </w:r>
    </w:p>
    <w:p w14:paraId="73B4B96C" w14:textId="77777777" w:rsidR="0046142F" w:rsidRDefault="003148C9" w:rsidP="0046142F">
      <w:pPr>
        <w:rPr>
          <w:lang w:eastAsia="en-US"/>
        </w:rPr>
      </w:pPr>
      <w:r>
        <w:rPr>
          <w:lang w:eastAsia="en-US"/>
        </w:rPr>
        <w:t>Lucienne s</w:t>
      </w:r>
      <w:r w:rsidR="0046142F">
        <w:rPr>
          <w:lang w:eastAsia="en-US"/>
        </w:rPr>
        <w:t>’</w:t>
      </w:r>
      <w:r>
        <w:rPr>
          <w:lang w:eastAsia="en-US"/>
        </w:rPr>
        <w:t>arrêta</w:t>
      </w:r>
      <w:r w:rsidR="0046142F">
        <w:rPr>
          <w:lang w:eastAsia="en-US"/>
        </w:rPr>
        <w:t xml:space="preserve">, </w:t>
      </w:r>
      <w:r>
        <w:rPr>
          <w:lang w:eastAsia="en-US"/>
        </w:rPr>
        <w:t>indécise et les yeux cloués au sol</w:t>
      </w:r>
      <w:r w:rsidR="0046142F">
        <w:rPr>
          <w:lang w:eastAsia="en-US"/>
        </w:rPr>
        <w:t>.</w:t>
      </w:r>
    </w:p>
    <w:p w14:paraId="16FAE520" w14:textId="77777777" w:rsidR="0046142F" w:rsidRDefault="003148C9" w:rsidP="0046142F">
      <w:pPr>
        <w:rPr>
          <w:lang w:eastAsia="en-US"/>
        </w:rPr>
      </w:pPr>
      <w:r>
        <w:rPr>
          <w:lang w:eastAsia="en-US"/>
        </w:rPr>
        <w:t>Le sang monta aux joues de Clémence</w:t>
      </w:r>
      <w:r w:rsidR="0046142F">
        <w:rPr>
          <w:lang w:eastAsia="en-US"/>
        </w:rPr>
        <w:t xml:space="preserve">, </w:t>
      </w:r>
      <w:r>
        <w:rPr>
          <w:lang w:eastAsia="en-US"/>
        </w:rPr>
        <w:t>qui appuya ses deux mains sur sa poitrine</w:t>
      </w:r>
      <w:r w:rsidR="0046142F">
        <w:rPr>
          <w:lang w:eastAsia="en-US"/>
        </w:rPr>
        <w:t>.</w:t>
      </w:r>
    </w:p>
    <w:p w14:paraId="2CD88A26" w14:textId="3219CE0E" w:rsidR="0046142F" w:rsidRDefault="0046142F" w:rsidP="0046142F">
      <w:pPr>
        <w:rPr>
          <w:lang w:eastAsia="en-US"/>
        </w:rPr>
      </w:pPr>
      <w:r>
        <w:rPr>
          <w:lang w:eastAsia="en-US"/>
        </w:rPr>
        <w:t>— </w:t>
      </w:r>
      <w:r w:rsidR="003148C9">
        <w:rPr>
          <w:lang w:eastAsia="en-US"/>
        </w:rPr>
        <w:t xml:space="preserve">Gabriel avait perdu au jeu la </w:t>
      </w:r>
      <w:r w:rsidR="003148C9">
        <w:rPr>
          <w:lang w:eastAsia="en-US"/>
        </w:rPr>
        <w:t xml:space="preserve">nuit </w:t>
      </w:r>
      <w:r w:rsidR="003148C9">
        <w:rPr>
          <w:lang w:eastAsia="en-US"/>
        </w:rPr>
        <w:t>dernière</w:t>
      </w:r>
      <w:r>
        <w:rPr>
          <w:lang w:eastAsia="en-US"/>
        </w:rPr>
        <w:t xml:space="preserve">… </w:t>
      </w:r>
      <w:r w:rsidR="003148C9">
        <w:rPr>
          <w:lang w:eastAsia="en-US"/>
        </w:rPr>
        <w:t>murmura-t-elle</w:t>
      </w:r>
      <w:r>
        <w:rPr>
          <w:lang w:eastAsia="en-US"/>
        </w:rPr>
        <w:t>.</w:t>
      </w:r>
    </w:p>
    <w:p w14:paraId="3AFD2987" w14:textId="77777777" w:rsidR="0046142F" w:rsidRDefault="0046142F" w:rsidP="0046142F">
      <w:pPr>
        <w:rPr>
          <w:lang w:eastAsia="en-US"/>
        </w:rPr>
      </w:pPr>
      <w:r>
        <w:rPr>
          <w:lang w:eastAsia="en-US"/>
        </w:rPr>
        <w:t>— </w:t>
      </w:r>
      <w:r w:rsidR="003148C9">
        <w:rPr>
          <w:lang w:eastAsia="en-US"/>
        </w:rPr>
        <w:t>Mon Dieu</w:t>
      </w:r>
      <w:r>
        <w:rPr>
          <w:lang w:eastAsia="en-US"/>
        </w:rPr>
        <w:t xml:space="preserve"> ! </w:t>
      </w:r>
      <w:r w:rsidR="003148C9">
        <w:rPr>
          <w:lang w:eastAsia="en-US"/>
        </w:rPr>
        <w:t>mon Dieu</w:t>
      </w:r>
      <w:r>
        <w:rPr>
          <w:lang w:eastAsia="en-US"/>
        </w:rPr>
        <w:t xml:space="preserve"> ! </w:t>
      </w:r>
      <w:r w:rsidR="003148C9">
        <w:rPr>
          <w:lang w:eastAsia="en-US"/>
        </w:rPr>
        <w:t>s</w:t>
      </w:r>
      <w:r>
        <w:rPr>
          <w:lang w:eastAsia="en-US"/>
        </w:rPr>
        <w:t>’</w:t>
      </w:r>
      <w:r w:rsidR="003148C9">
        <w:rPr>
          <w:lang w:eastAsia="en-US"/>
        </w:rPr>
        <w:t>écria Lucienne</w:t>
      </w:r>
      <w:r>
        <w:rPr>
          <w:lang w:eastAsia="en-US"/>
        </w:rPr>
        <w:t xml:space="preserve"> ; </w:t>
      </w:r>
      <w:r w:rsidR="003148C9">
        <w:rPr>
          <w:lang w:eastAsia="en-US"/>
        </w:rPr>
        <w:t>moi aussi</w:t>
      </w:r>
      <w:r>
        <w:rPr>
          <w:lang w:eastAsia="en-US"/>
        </w:rPr>
        <w:t xml:space="preserve">, </w:t>
      </w:r>
      <w:r w:rsidR="003148C9">
        <w:rPr>
          <w:lang w:eastAsia="en-US"/>
        </w:rPr>
        <w:t>j</w:t>
      </w:r>
      <w:r>
        <w:rPr>
          <w:lang w:eastAsia="en-US"/>
        </w:rPr>
        <w:t>’</w:t>
      </w:r>
      <w:r w:rsidR="003148C9">
        <w:rPr>
          <w:lang w:eastAsia="en-US"/>
        </w:rPr>
        <w:t>ai eu cette crainte</w:t>
      </w:r>
      <w:r>
        <w:rPr>
          <w:lang w:eastAsia="en-US"/>
        </w:rPr>
        <w:t xml:space="preserve">… </w:t>
      </w:r>
      <w:r w:rsidR="003148C9">
        <w:rPr>
          <w:lang w:eastAsia="en-US"/>
        </w:rPr>
        <w:t>Je te dis que nous sommes condamnées</w:t>
      </w:r>
      <w:r>
        <w:rPr>
          <w:lang w:eastAsia="en-US"/>
        </w:rPr>
        <w:t> !</w:t>
      </w:r>
    </w:p>
    <w:p w14:paraId="2E9CA01E" w14:textId="77777777" w:rsidR="0046142F" w:rsidRDefault="003148C9" w:rsidP="0046142F">
      <w:pPr>
        <w:rPr>
          <w:lang w:eastAsia="en-US"/>
        </w:rPr>
      </w:pPr>
      <w:r>
        <w:rPr>
          <w:lang w:eastAsia="en-US"/>
        </w:rPr>
        <w:t>Clémence se redressa</w:t>
      </w:r>
      <w:r w:rsidR="0046142F">
        <w:rPr>
          <w:lang w:eastAsia="en-US"/>
        </w:rPr>
        <w:t>.</w:t>
      </w:r>
    </w:p>
    <w:p w14:paraId="1F51F451" w14:textId="2F685311"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aime ton frère</w:t>
      </w:r>
      <w:r>
        <w:rPr>
          <w:lang w:eastAsia="en-US"/>
        </w:rPr>
        <w:t xml:space="preserve">, </w:t>
      </w:r>
      <w:r w:rsidR="003148C9">
        <w:rPr>
          <w:lang w:eastAsia="en-US"/>
        </w:rPr>
        <w:t>dit-elle</w:t>
      </w:r>
      <w:r>
        <w:rPr>
          <w:lang w:eastAsia="en-US"/>
        </w:rPr>
        <w:t xml:space="preserve">, </w:t>
      </w:r>
      <w:r w:rsidR="003148C9">
        <w:rPr>
          <w:lang w:eastAsia="en-US"/>
        </w:rPr>
        <w:t>tandis que ses yeux brillaient d</w:t>
      </w:r>
      <w:r>
        <w:rPr>
          <w:lang w:eastAsia="en-US"/>
        </w:rPr>
        <w:t>’</w:t>
      </w:r>
      <w:r w:rsidR="003148C9">
        <w:rPr>
          <w:lang w:eastAsia="en-US"/>
        </w:rPr>
        <w:t>un éclat extraordinaire</w:t>
      </w:r>
      <w:r>
        <w:rPr>
          <w:lang w:eastAsia="en-US"/>
        </w:rPr>
        <w:t xml:space="preserve"> ; </w:t>
      </w:r>
      <w:r w:rsidR="006C2AE1">
        <w:rPr>
          <w:lang w:eastAsia="en-US"/>
        </w:rPr>
        <w:t>—</w:t>
      </w:r>
      <w:r>
        <w:rPr>
          <w:lang w:eastAsia="en-US"/>
        </w:rPr>
        <w:t xml:space="preserve"> </w:t>
      </w:r>
      <w:r w:rsidR="003148C9">
        <w:rPr>
          <w:lang w:eastAsia="en-US"/>
        </w:rPr>
        <w:t xml:space="preserve">innocent </w:t>
      </w:r>
      <w:r w:rsidR="003148C9">
        <w:rPr>
          <w:lang w:eastAsia="en-US"/>
        </w:rPr>
        <w:t>ou coupable</w:t>
      </w:r>
      <w:r>
        <w:rPr>
          <w:lang w:eastAsia="en-US"/>
        </w:rPr>
        <w:t xml:space="preserve">, </w:t>
      </w:r>
      <w:r w:rsidR="003148C9">
        <w:rPr>
          <w:lang w:eastAsia="en-US"/>
        </w:rPr>
        <w:t xml:space="preserve">je </w:t>
      </w:r>
      <w:r w:rsidR="003148C9">
        <w:rPr>
          <w:lang w:eastAsia="en-US"/>
        </w:rPr>
        <w:lastRenderedPageBreak/>
        <w:t>l</w:t>
      </w:r>
      <w:r>
        <w:rPr>
          <w:lang w:eastAsia="en-US"/>
        </w:rPr>
        <w:t>’</w:t>
      </w:r>
      <w:r w:rsidR="003148C9">
        <w:rPr>
          <w:lang w:eastAsia="en-US"/>
        </w:rPr>
        <w:t>aimerais déshonoré aux yeux de tous</w:t>
      </w:r>
      <w:r>
        <w:rPr>
          <w:lang w:eastAsia="en-US"/>
        </w:rPr>
        <w:t xml:space="preserve">… </w:t>
      </w:r>
      <w:r w:rsidR="003148C9">
        <w:rPr>
          <w:lang w:eastAsia="en-US"/>
        </w:rPr>
        <w:t>Et je suis bien malheureuse</w:t>
      </w:r>
      <w:r>
        <w:rPr>
          <w:lang w:eastAsia="en-US"/>
        </w:rPr>
        <w:t xml:space="preserve">, </w:t>
      </w:r>
      <w:r w:rsidR="003148C9">
        <w:rPr>
          <w:lang w:eastAsia="en-US"/>
        </w:rPr>
        <w:t>moi aussi</w:t>
      </w:r>
      <w:r>
        <w:rPr>
          <w:lang w:eastAsia="en-US"/>
        </w:rPr>
        <w:t xml:space="preserve">, </w:t>
      </w:r>
      <w:r w:rsidR="003148C9">
        <w:rPr>
          <w:lang w:eastAsia="en-US"/>
        </w:rPr>
        <w:t>Lucienne</w:t>
      </w:r>
      <w:r>
        <w:rPr>
          <w:lang w:eastAsia="en-US"/>
        </w:rPr>
        <w:t> !</w:t>
      </w:r>
    </w:p>
    <w:p w14:paraId="4958ABDD" w14:textId="77777777" w:rsidR="0046142F" w:rsidRDefault="0046142F" w:rsidP="0046142F">
      <w:pPr>
        <w:rPr>
          <w:lang w:eastAsia="en-US"/>
        </w:rPr>
      </w:pPr>
      <w:r>
        <w:rPr>
          <w:lang w:eastAsia="en-US"/>
        </w:rPr>
        <w:t>— </w:t>
      </w:r>
      <w:r w:rsidR="003148C9">
        <w:rPr>
          <w:lang w:eastAsia="en-US"/>
        </w:rPr>
        <w:t>Ma sœur</w:t>
      </w:r>
      <w:r>
        <w:rPr>
          <w:lang w:eastAsia="en-US"/>
        </w:rPr>
        <w:t xml:space="preserve"> ! </w:t>
      </w:r>
      <w:r w:rsidR="003148C9">
        <w:rPr>
          <w:lang w:eastAsia="en-US"/>
        </w:rPr>
        <w:t>ma sœur chérie</w:t>
      </w:r>
      <w:r>
        <w:rPr>
          <w:lang w:eastAsia="en-US"/>
        </w:rPr>
        <w:t xml:space="preserve"> !… </w:t>
      </w:r>
      <w:r w:rsidR="003148C9">
        <w:rPr>
          <w:lang w:eastAsia="en-US"/>
        </w:rPr>
        <w:t>murmura celle-ci qui cacha sa tête dans le sein de Clémence</w:t>
      </w:r>
      <w:r>
        <w:rPr>
          <w:lang w:eastAsia="en-US"/>
        </w:rPr>
        <w:t xml:space="preserve"> ; </w:t>
      </w:r>
      <w:r w:rsidR="003148C9">
        <w:rPr>
          <w:lang w:eastAsia="en-US"/>
        </w:rPr>
        <w:t>que Dieu te récompense</w:t>
      </w:r>
      <w:r>
        <w:rPr>
          <w:lang w:eastAsia="en-US"/>
        </w:rPr>
        <w:t> !</w:t>
      </w:r>
    </w:p>
    <w:p w14:paraId="6F1BBC2D" w14:textId="77777777" w:rsidR="0046142F" w:rsidRDefault="0046142F" w:rsidP="0046142F">
      <w:pPr>
        <w:rPr>
          <w:lang w:eastAsia="en-US"/>
        </w:rPr>
      </w:pPr>
      <w:r>
        <w:rPr>
          <w:lang w:eastAsia="en-US"/>
        </w:rPr>
        <w:t>— </w:t>
      </w:r>
      <w:r w:rsidR="003148C9">
        <w:rPr>
          <w:lang w:eastAsia="en-US"/>
        </w:rPr>
        <w:t>Continue</w:t>
      </w:r>
      <w:r>
        <w:rPr>
          <w:lang w:eastAsia="en-US"/>
        </w:rPr>
        <w:t xml:space="preserve">… </w:t>
      </w:r>
      <w:r w:rsidR="003148C9">
        <w:rPr>
          <w:lang w:eastAsia="en-US"/>
        </w:rPr>
        <w:t>Je ne t</w:t>
      </w:r>
      <w:r>
        <w:rPr>
          <w:lang w:eastAsia="en-US"/>
        </w:rPr>
        <w:t>’</w:t>
      </w:r>
      <w:r w:rsidR="003148C9">
        <w:rPr>
          <w:lang w:eastAsia="en-US"/>
        </w:rPr>
        <w:t>interromprai plus</w:t>
      </w:r>
      <w:r>
        <w:rPr>
          <w:lang w:eastAsia="en-US"/>
        </w:rPr>
        <w:t>.</w:t>
      </w:r>
    </w:p>
    <w:p w14:paraId="558B4937" w14:textId="77777777" w:rsidR="0046142F" w:rsidRDefault="0046142F" w:rsidP="0046142F">
      <w:pPr>
        <w:rPr>
          <w:lang w:eastAsia="en-US"/>
        </w:rPr>
      </w:pPr>
      <w:r>
        <w:rPr>
          <w:lang w:eastAsia="en-US"/>
        </w:rPr>
        <w:t>— </w:t>
      </w:r>
      <w:r w:rsidR="003148C9">
        <w:rPr>
          <w:lang w:eastAsia="en-US"/>
        </w:rPr>
        <w:t>Je suis entrée dans le jardin</w:t>
      </w:r>
      <w:r>
        <w:rPr>
          <w:lang w:eastAsia="en-US"/>
        </w:rPr>
        <w:t xml:space="preserve">, </w:t>
      </w:r>
      <w:r w:rsidR="003148C9">
        <w:rPr>
          <w:lang w:eastAsia="en-US"/>
        </w:rPr>
        <w:t>poursuivit Lucienne</w:t>
      </w:r>
      <w:r>
        <w:rPr>
          <w:lang w:eastAsia="en-US"/>
        </w:rPr>
        <w:t xml:space="preserve">… </w:t>
      </w:r>
      <w:r w:rsidR="003148C9">
        <w:rPr>
          <w:lang w:eastAsia="en-US"/>
        </w:rPr>
        <w:t>J</w:t>
      </w:r>
      <w:r>
        <w:rPr>
          <w:lang w:eastAsia="en-US"/>
        </w:rPr>
        <w:t>’</w:t>
      </w:r>
      <w:r w:rsidR="003148C9">
        <w:rPr>
          <w:lang w:eastAsia="en-US"/>
        </w:rPr>
        <w:t>ai vu quelque chose contre la charmille</w:t>
      </w:r>
      <w:r>
        <w:rPr>
          <w:lang w:eastAsia="en-US"/>
        </w:rPr>
        <w:t xml:space="preserve">, </w:t>
      </w:r>
      <w:r w:rsidR="003148C9">
        <w:rPr>
          <w:lang w:eastAsia="en-US"/>
        </w:rPr>
        <w:t>à l</w:t>
      </w:r>
      <w:r>
        <w:rPr>
          <w:lang w:eastAsia="en-US"/>
        </w:rPr>
        <w:t>’</w:t>
      </w:r>
      <w:r w:rsidR="003148C9">
        <w:rPr>
          <w:lang w:eastAsia="en-US"/>
        </w:rPr>
        <w:t>endroit où nous causons le matin et le soir</w:t>
      </w:r>
      <w:r>
        <w:rPr>
          <w:lang w:eastAsia="en-US"/>
        </w:rPr>
        <w:t xml:space="preserve">… </w:t>
      </w:r>
      <w:r w:rsidR="003148C9">
        <w:rPr>
          <w:lang w:eastAsia="en-US"/>
        </w:rPr>
        <w:t>Je me suis approchée</w:t>
      </w:r>
      <w:r>
        <w:rPr>
          <w:lang w:eastAsia="en-US"/>
        </w:rPr>
        <w:t xml:space="preserve">… </w:t>
      </w:r>
      <w:r w:rsidR="003148C9">
        <w:rPr>
          <w:lang w:eastAsia="en-US"/>
        </w:rPr>
        <w:t>c</w:t>
      </w:r>
      <w:r>
        <w:rPr>
          <w:lang w:eastAsia="en-US"/>
        </w:rPr>
        <w:t>’</w:t>
      </w:r>
      <w:r w:rsidR="003148C9">
        <w:rPr>
          <w:lang w:eastAsia="en-US"/>
        </w:rPr>
        <w:t>était ma mère</w:t>
      </w:r>
      <w:r>
        <w:rPr>
          <w:lang w:eastAsia="en-US"/>
        </w:rPr>
        <w:t xml:space="preserve"> !… </w:t>
      </w:r>
      <w:r w:rsidR="003148C9">
        <w:rPr>
          <w:lang w:eastAsia="en-US"/>
        </w:rPr>
        <w:t>ma pauvre mère</w:t>
      </w:r>
      <w:r>
        <w:rPr>
          <w:lang w:eastAsia="en-US"/>
        </w:rPr>
        <w:t xml:space="preserve">, </w:t>
      </w:r>
      <w:r w:rsidR="003148C9">
        <w:rPr>
          <w:lang w:eastAsia="en-US"/>
        </w:rPr>
        <w:t>Clémence</w:t>
      </w:r>
      <w:r>
        <w:rPr>
          <w:lang w:eastAsia="en-US"/>
        </w:rPr>
        <w:t xml:space="preserve"> !… </w:t>
      </w:r>
      <w:r w:rsidR="003148C9">
        <w:rPr>
          <w:lang w:eastAsia="en-US"/>
        </w:rPr>
        <w:t>évanouie et couchée sur le sable</w:t>
      </w:r>
      <w:r>
        <w:rPr>
          <w:lang w:eastAsia="en-US"/>
        </w:rPr>
        <w:t>.</w:t>
      </w:r>
    </w:p>
    <w:p w14:paraId="0CC57055" w14:textId="77777777" w:rsidR="0046142F" w:rsidRDefault="0046142F" w:rsidP="0046142F">
      <w:pPr>
        <w:rPr>
          <w:lang w:eastAsia="en-US"/>
        </w:rPr>
      </w:pPr>
      <w:r>
        <w:rPr>
          <w:lang w:eastAsia="en-US"/>
        </w:rPr>
        <w:t>— </w:t>
      </w:r>
      <w:r w:rsidR="003148C9">
        <w:rPr>
          <w:lang w:eastAsia="en-US"/>
        </w:rPr>
        <w:t>Que s</w:t>
      </w:r>
      <w:r>
        <w:rPr>
          <w:lang w:eastAsia="en-US"/>
        </w:rPr>
        <w:t>’</w:t>
      </w:r>
      <w:r w:rsidR="003148C9">
        <w:rPr>
          <w:lang w:eastAsia="en-US"/>
        </w:rPr>
        <w:t>est-il donc passé</w:t>
      </w:r>
      <w:r>
        <w:rPr>
          <w:lang w:eastAsia="en-US"/>
        </w:rPr>
        <w:t> ?</w:t>
      </w:r>
    </w:p>
    <w:p w14:paraId="131D86B6" w14:textId="77777777" w:rsidR="0046142F" w:rsidRDefault="0046142F" w:rsidP="0046142F">
      <w:pPr>
        <w:rPr>
          <w:lang w:eastAsia="en-US"/>
        </w:rPr>
      </w:pPr>
      <w:r>
        <w:rPr>
          <w:lang w:eastAsia="en-US"/>
        </w:rPr>
        <w:t>— </w:t>
      </w:r>
      <w:r w:rsidR="003148C9">
        <w:rPr>
          <w:lang w:eastAsia="en-US"/>
        </w:rPr>
        <w:t>Le sais-je</w:t>
      </w:r>
      <w:r>
        <w:rPr>
          <w:lang w:eastAsia="en-US"/>
        </w:rPr>
        <w:t xml:space="preserve"> ?… </w:t>
      </w:r>
      <w:r w:rsidR="003148C9">
        <w:rPr>
          <w:lang w:eastAsia="en-US"/>
        </w:rPr>
        <w:t>je l</w:t>
      </w:r>
      <w:r>
        <w:rPr>
          <w:lang w:eastAsia="en-US"/>
        </w:rPr>
        <w:t>’</w:t>
      </w:r>
      <w:r w:rsidR="003148C9">
        <w:rPr>
          <w:lang w:eastAsia="en-US"/>
        </w:rPr>
        <w:t>ai rappelée à la vie</w:t>
      </w:r>
      <w:r>
        <w:rPr>
          <w:lang w:eastAsia="en-US"/>
        </w:rPr>
        <w:t xml:space="preserve">… </w:t>
      </w:r>
      <w:r w:rsidR="003148C9">
        <w:rPr>
          <w:lang w:eastAsia="en-US"/>
        </w:rPr>
        <w:t>toute seule et sans secours</w:t>
      </w:r>
      <w:r>
        <w:rPr>
          <w:lang w:eastAsia="en-US"/>
        </w:rPr>
        <w:t xml:space="preserve">, </w:t>
      </w:r>
      <w:r w:rsidR="003148C9">
        <w:rPr>
          <w:lang w:eastAsia="en-US"/>
        </w:rPr>
        <w:t>car quelque chose me disait de ne point mêler les domestiques ou les étrangers à ce mystère</w:t>
      </w:r>
      <w:r>
        <w:rPr>
          <w:lang w:eastAsia="en-US"/>
        </w:rPr>
        <w:t xml:space="preserve">… </w:t>
      </w:r>
      <w:r w:rsidR="003148C9">
        <w:rPr>
          <w:lang w:eastAsia="en-US"/>
        </w:rPr>
        <w:t>Elle a été bien longtemps à recouvrer ses sens</w:t>
      </w:r>
      <w:r>
        <w:rPr>
          <w:lang w:eastAsia="en-US"/>
        </w:rPr>
        <w:t xml:space="preserve">… </w:t>
      </w:r>
      <w:r w:rsidR="003148C9">
        <w:rPr>
          <w:lang w:eastAsia="en-US"/>
        </w:rPr>
        <w:t>et quand elle s</w:t>
      </w:r>
      <w:r>
        <w:rPr>
          <w:lang w:eastAsia="en-US"/>
        </w:rPr>
        <w:t>’</w:t>
      </w:r>
      <w:r w:rsidR="003148C9">
        <w:rPr>
          <w:lang w:eastAsia="en-US"/>
        </w:rPr>
        <w:t>est retrouvée sur le canapé du salon</w:t>
      </w:r>
      <w:r>
        <w:rPr>
          <w:lang w:eastAsia="en-US"/>
        </w:rPr>
        <w:t xml:space="preserve">, </w:t>
      </w:r>
      <w:r w:rsidR="003148C9">
        <w:rPr>
          <w:lang w:eastAsia="en-US"/>
        </w:rPr>
        <w:t>si tu savais comme ses pauvres yeux étaient égarés et brûlants</w:t>
      </w:r>
      <w:r>
        <w:rPr>
          <w:lang w:eastAsia="en-US"/>
        </w:rPr>
        <w:t> !</w:t>
      </w:r>
    </w:p>
    <w:p w14:paraId="2F456932" w14:textId="77777777" w:rsidR="0046142F" w:rsidRDefault="0046142F" w:rsidP="0046142F">
      <w:pPr>
        <w:rPr>
          <w:lang w:eastAsia="en-US"/>
        </w:rPr>
      </w:pPr>
      <w:r>
        <w:rPr>
          <w:lang w:eastAsia="en-US"/>
        </w:rPr>
        <w:t>« </w:t>
      </w:r>
      <w:r w:rsidR="003148C9">
        <w:rPr>
          <w:lang w:eastAsia="en-US"/>
        </w:rPr>
        <w:t>Elle a regardé tout autour de la chambre</w:t>
      </w:r>
      <w:r>
        <w:rPr>
          <w:lang w:eastAsia="en-US"/>
        </w:rPr>
        <w:t>.</w:t>
      </w:r>
    </w:p>
    <w:p w14:paraId="260A4921" w14:textId="77777777" w:rsidR="0046142F" w:rsidRDefault="0046142F" w:rsidP="0046142F">
      <w:pPr>
        <w:rPr>
          <w:lang w:eastAsia="en-US"/>
        </w:rPr>
      </w:pPr>
      <w:r>
        <w:rPr>
          <w:lang w:eastAsia="en-US"/>
        </w:rPr>
        <w:t>« </w:t>
      </w:r>
      <w:r w:rsidR="003148C9">
        <w:rPr>
          <w:lang w:eastAsia="en-US"/>
        </w:rPr>
        <w:t>Puis elle a dit</w:t>
      </w:r>
      <w:r>
        <w:rPr>
          <w:lang w:eastAsia="en-US"/>
        </w:rPr>
        <w:t> :</w:t>
      </w:r>
    </w:p>
    <w:p w14:paraId="7DA755C2" w14:textId="77777777" w:rsidR="0046142F" w:rsidRDefault="0046142F" w:rsidP="0046142F">
      <w:pPr>
        <w:rPr>
          <w:lang w:eastAsia="en-US"/>
        </w:rPr>
      </w:pPr>
      <w:r>
        <w:rPr>
          <w:lang w:eastAsia="en-US"/>
        </w:rPr>
        <w:t>« — </w:t>
      </w:r>
      <w:r w:rsidR="003148C9">
        <w:rPr>
          <w:lang w:eastAsia="en-US"/>
        </w:rPr>
        <w:t>Où est-il</w:t>
      </w:r>
      <w:r>
        <w:rPr>
          <w:lang w:eastAsia="en-US"/>
        </w:rPr>
        <w:t> ?</w:t>
      </w:r>
    </w:p>
    <w:p w14:paraId="55C825C0" w14:textId="77777777" w:rsidR="0046142F" w:rsidRDefault="0046142F" w:rsidP="0046142F">
      <w:pPr>
        <w:rPr>
          <w:lang w:eastAsia="en-US"/>
        </w:rPr>
      </w:pPr>
      <w:r>
        <w:rPr>
          <w:lang w:eastAsia="en-US"/>
        </w:rPr>
        <w:t>« </w:t>
      </w:r>
      <w:r w:rsidR="003148C9">
        <w:rPr>
          <w:lang w:eastAsia="en-US"/>
        </w:rPr>
        <w:t>Elle m</w:t>
      </w:r>
      <w:r>
        <w:rPr>
          <w:lang w:eastAsia="en-US"/>
        </w:rPr>
        <w:t>’</w:t>
      </w:r>
      <w:r w:rsidR="003148C9">
        <w:rPr>
          <w:lang w:eastAsia="en-US"/>
        </w:rPr>
        <w:t>a vue</w:t>
      </w:r>
      <w:r>
        <w:rPr>
          <w:lang w:eastAsia="en-US"/>
        </w:rPr>
        <w:t>.</w:t>
      </w:r>
    </w:p>
    <w:p w14:paraId="5F66619F" w14:textId="77777777" w:rsidR="0046142F" w:rsidRDefault="0046142F" w:rsidP="0046142F">
      <w:pPr>
        <w:rPr>
          <w:lang w:eastAsia="en-US"/>
        </w:rPr>
      </w:pPr>
      <w:r>
        <w:rPr>
          <w:lang w:eastAsia="en-US"/>
        </w:rPr>
        <w:t>« </w:t>
      </w:r>
      <w:r w:rsidR="003148C9">
        <w:rPr>
          <w:lang w:eastAsia="en-US"/>
        </w:rPr>
        <w:t>Ses paupières se sont mouillées</w:t>
      </w:r>
      <w:r>
        <w:rPr>
          <w:lang w:eastAsia="en-US"/>
        </w:rPr>
        <w:t>.</w:t>
      </w:r>
    </w:p>
    <w:p w14:paraId="468297D7" w14:textId="2225FB54" w:rsidR="0046142F" w:rsidRDefault="0046142F" w:rsidP="0046142F">
      <w:pPr>
        <w:rPr>
          <w:lang w:eastAsia="en-US"/>
        </w:rPr>
      </w:pPr>
      <w:r>
        <w:rPr>
          <w:lang w:eastAsia="en-US"/>
        </w:rPr>
        <w:t>« — </w:t>
      </w:r>
      <w:r w:rsidR="003148C9">
        <w:rPr>
          <w:lang w:eastAsia="en-US"/>
        </w:rPr>
        <w:t>Oh</w:t>
      </w:r>
      <w:r>
        <w:rPr>
          <w:lang w:eastAsia="en-US"/>
        </w:rPr>
        <w:t xml:space="preserve"> ! </w:t>
      </w:r>
      <w:r w:rsidR="003148C9">
        <w:rPr>
          <w:lang w:eastAsia="en-US"/>
        </w:rPr>
        <w:t>toi</w:t>
      </w:r>
      <w:r>
        <w:rPr>
          <w:lang w:eastAsia="en-US"/>
        </w:rPr>
        <w:t xml:space="preserve"> ! </w:t>
      </w:r>
      <w:r w:rsidR="003148C9">
        <w:rPr>
          <w:lang w:eastAsia="en-US"/>
        </w:rPr>
        <w:t>m</w:t>
      </w:r>
      <w:r>
        <w:rPr>
          <w:lang w:eastAsia="en-US"/>
        </w:rPr>
        <w:t>’</w:t>
      </w:r>
      <w:r w:rsidR="003148C9">
        <w:rPr>
          <w:lang w:eastAsia="en-US"/>
        </w:rPr>
        <w:t>a-t-elle dit en me pressant convulsivement contre son cœur</w:t>
      </w:r>
      <w:r>
        <w:rPr>
          <w:lang w:eastAsia="en-US"/>
        </w:rPr>
        <w:t xml:space="preserve">, </w:t>
      </w:r>
      <w:r w:rsidR="006C2AE1">
        <w:rPr>
          <w:lang w:eastAsia="en-US"/>
        </w:rPr>
        <w:t>—</w:t>
      </w:r>
      <w:r>
        <w:rPr>
          <w:lang w:eastAsia="en-US"/>
        </w:rPr>
        <w:t xml:space="preserve"> </w:t>
      </w:r>
      <w:r w:rsidR="003148C9">
        <w:rPr>
          <w:lang w:eastAsia="en-US"/>
        </w:rPr>
        <w:t>je ne t</w:t>
      </w:r>
      <w:r>
        <w:rPr>
          <w:lang w:eastAsia="en-US"/>
        </w:rPr>
        <w:t>’</w:t>
      </w:r>
      <w:r w:rsidR="003148C9">
        <w:rPr>
          <w:lang w:eastAsia="en-US"/>
        </w:rPr>
        <w:t>ai pas assez aimée</w:t>
      </w:r>
      <w:r>
        <w:rPr>
          <w:lang w:eastAsia="en-US"/>
        </w:rPr>
        <w:t xml:space="preserve">… </w:t>
      </w:r>
      <w:r w:rsidR="003148C9">
        <w:rPr>
          <w:lang w:eastAsia="en-US"/>
        </w:rPr>
        <w:t>pauvre enfant qui mourras de notre mort</w:t>
      </w:r>
      <w:r>
        <w:rPr>
          <w:lang w:eastAsia="en-US"/>
        </w:rPr>
        <w:t xml:space="preserve"> !… </w:t>
      </w:r>
      <w:r w:rsidR="003148C9">
        <w:rPr>
          <w:lang w:eastAsia="en-US"/>
        </w:rPr>
        <w:t>Tout pour lui</w:t>
      </w:r>
      <w:r>
        <w:rPr>
          <w:lang w:eastAsia="en-US"/>
        </w:rPr>
        <w:t xml:space="preserve">, </w:t>
      </w:r>
      <w:r w:rsidR="003148C9">
        <w:rPr>
          <w:lang w:eastAsia="en-US"/>
        </w:rPr>
        <w:t>tout</w:t>
      </w:r>
      <w:r>
        <w:rPr>
          <w:lang w:eastAsia="en-US"/>
        </w:rPr>
        <w:t xml:space="preserve"> !… </w:t>
      </w:r>
      <w:r w:rsidR="003148C9">
        <w:rPr>
          <w:lang w:eastAsia="en-US"/>
        </w:rPr>
        <w:t>je ne songeais qu</w:t>
      </w:r>
      <w:r>
        <w:rPr>
          <w:lang w:eastAsia="en-US"/>
        </w:rPr>
        <w:t>’</w:t>
      </w:r>
      <w:r w:rsidR="003148C9">
        <w:rPr>
          <w:lang w:eastAsia="en-US"/>
        </w:rPr>
        <w:t>à lui qui était mon orgueil et ma folie</w:t>
      </w:r>
      <w:r>
        <w:rPr>
          <w:lang w:eastAsia="en-US"/>
        </w:rPr>
        <w:t>…</w:t>
      </w:r>
    </w:p>
    <w:p w14:paraId="196D5959" w14:textId="77777777" w:rsidR="0046142F" w:rsidRDefault="0046142F" w:rsidP="0046142F">
      <w:pPr>
        <w:rPr>
          <w:lang w:eastAsia="en-US"/>
        </w:rPr>
      </w:pPr>
      <w:r>
        <w:rPr>
          <w:lang w:eastAsia="en-US"/>
        </w:rPr>
        <w:lastRenderedPageBreak/>
        <w:t>« </w:t>
      </w:r>
      <w:r w:rsidR="003148C9">
        <w:rPr>
          <w:lang w:eastAsia="en-US"/>
        </w:rPr>
        <w:t>Je te dis ses propres paroles</w:t>
      </w:r>
      <w:r>
        <w:rPr>
          <w:lang w:eastAsia="en-US"/>
        </w:rPr>
        <w:t xml:space="preserve">, </w:t>
      </w:r>
      <w:r w:rsidR="003148C9">
        <w:rPr>
          <w:lang w:eastAsia="en-US"/>
        </w:rPr>
        <w:t>Clémence</w:t>
      </w:r>
      <w:r>
        <w:rPr>
          <w:lang w:eastAsia="en-US"/>
        </w:rPr>
        <w:t xml:space="preserve">, </w:t>
      </w:r>
      <w:r w:rsidR="003148C9">
        <w:rPr>
          <w:lang w:eastAsia="en-US"/>
        </w:rPr>
        <w:t>s</w:t>
      </w:r>
      <w:r>
        <w:rPr>
          <w:lang w:eastAsia="en-US"/>
        </w:rPr>
        <w:t>’</w:t>
      </w:r>
      <w:r w:rsidR="003148C9">
        <w:rPr>
          <w:lang w:eastAsia="en-US"/>
        </w:rPr>
        <w:t>interrompit Lucienne</w:t>
      </w:r>
      <w:r>
        <w:rPr>
          <w:lang w:eastAsia="en-US"/>
        </w:rPr>
        <w:t xml:space="preserve">, </w:t>
      </w:r>
      <w:r w:rsidR="003148C9">
        <w:rPr>
          <w:lang w:eastAsia="en-US"/>
        </w:rPr>
        <w:t>je n</w:t>
      </w:r>
      <w:r>
        <w:rPr>
          <w:lang w:eastAsia="en-US"/>
        </w:rPr>
        <w:t>’</w:t>
      </w:r>
      <w:r w:rsidR="003148C9">
        <w:rPr>
          <w:lang w:eastAsia="en-US"/>
        </w:rPr>
        <w:t>ai pas tout compris</w:t>
      </w:r>
      <w:r>
        <w:rPr>
          <w:lang w:eastAsia="en-US"/>
        </w:rPr>
        <w:t xml:space="preserve">… </w:t>
      </w:r>
      <w:r w:rsidR="003148C9">
        <w:rPr>
          <w:lang w:eastAsia="en-US"/>
        </w:rPr>
        <w:t>mais je me souviens</w:t>
      </w:r>
      <w:r>
        <w:rPr>
          <w:lang w:eastAsia="en-US"/>
        </w:rPr>
        <w:t>.</w:t>
      </w:r>
    </w:p>
    <w:p w14:paraId="6C052029" w14:textId="77777777" w:rsidR="0046142F" w:rsidRDefault="0046142F" w:rsidP="0046142F">
      <w:pPr>
        <w:rPr>
          <w:lang w:eastAsia="en-US"/>
        </w:rPr>
      </w:pPr>
      <w:r>
        <w:rPr>
          <w:lang w:eastAsia="en-US"/>
        </w:rPr>
        <w:t>« </w:t>
      </w:r>
      <w:r w:rsidR="003148C9">
        <w:rPr>
          <w:lang w:eastAsia="en-US"/>
        </w:rPr>
        <w:t>Ma mère a été dix minutes environ anéantie et comme morte</w:t>
      </w:r>
      <w:r>
        <w:rPr>
          <w:lang w:eastAsia="en-US"/>
        </w:rPr>
        <w:t>.</w:t>
      </w:r>
    </w:p>
    <w:p w14:paraId="3C385ABC" w14:textId="77777777" w:rsidR="0046142F" w:rsidRDefault="0046142F" w:rsidP="0046142F">
      <w:pPr>
        <w:rPr>
          <w:lang w:eastAsia="en-US"/>
        </w:rPr>
      </w:pPr>
      <w:r>
        <w:rPr>
          <w:lang w:eastAsia="en-US"/>
        </w:rPr>
        <w:t>« </w:t>
      </w:r>
      <w:r w:rsidR="003148C9">
        <w:rPr>
          <w:lang w:eastAsia="en-US"/>
        </w:rPr>
        <w:t>Je la suppliais d</w:t>
      </w:r>
      <w:r>
        <w:rPr>
          <w:lang w:eastAsia="en-US"/>
        </w:rPr>
        <w:t>’</w:t>
      </w:r>
      <w:r w:rsidR="003148C9">
        <w:rPr>
          <w:lang w:eastAsia="en-US"/>
        </w:rPr>
        <w:t>avoir confiance en moi et de me dire sa peine</w:t>
      </w:r>
      <w:r>
        <w:rPr>
          <w:lang w:eastAsia="en-US"/>
        </w:rPr>
        <w:t>.</w:t>
      </w:r>
    </w:p>
    <w:p w14:paraId="154F2DC4" w14:textId="77777777" w:rsidR="0046142F" w:rsidRDefault="0046142F" w:rsidP="0046142F">
      <w:pPr>
        <w:rPr>
          <w:lang w:eastAsia="en-US"/>
        </w:rPr>
      </w:pPr>
      <w:r>
        <w:rPr>
          <w:lang w:eastAsia="en-US"/>
        </w:rPr>
        <w:t>« </w:t>
      </w:r>
      <w:r w:rsidR="003148C9">
        <w:rPr>
          <w:lang w:eastAsia="en-US"/>
        </w:rPr>
        <w:t>Elle me répondait toujours</w:t>
      </w:r>
      <w:r>
        <w:rPr>
          <w:lang w:eastAsia="en-US"/>
        </w:rPr>
        <w:t> :</w:t>
      </w:r>
    </w:p>
    <w:p w14:paraId="7AAFA1AE" w14:textId="77777777" w:rsidR="0046142F" w:rsidRDefault="0046142F" w:rsidP="0046142F">
      <w:pPr>
        <w:rPr>
          <w:lang w:eastAsia="en-US"/>
        </w:rPr>
      </w:pPr>
      <w:r>
        <w:rPr>
          <w:lang w:eastAsia="en-US"/>
        </w:rPr>
        <w:t>« — </w:t>
      </w:r>
      <w:r w:rsidR="003148C9">
        <w:rPr>
          <w:lang w:eastAsia="en-US"/>
        </w:rPr>
        <w:t>Nou</w:t>
      </w:r>
      <w:r w:rsidR="003148C9">
        <w:t>s sommes perdus</w:t>
      </w:r>
      <w:r>
        <w:rPr>
          <w:lang w:eastAsia="en-US"/>
        </w:rPr>
        <w:t xml:space="preserve">, </w:t>
      </w:r>
      <w:r w:rsidR="003148C9">
        <w:rPr>
          <w:lang w:eastAsia="en-US"/>
        </w:rPr>
        <w:t>pauvre enfant</w:t>
      </w:r>
      <w:r>
        <w:rPr>
          <w:lang w:eastAsia="en-US"/>
        </w:rPr>
        <w:t xml:space="preserve"> !… </w:t>
      </w:r>
      <w:r w:rsidR="003148C9">
        <w:rPr>
          <w:lang w:eastAsia="en-US"/>
        </w:rPr>
        <w:t>toi comme nous</w:t>
      </w:r>
      <w:r>
        <w:rPr>
          <w:lang w:eastAsia="en-US"/>
        </w:rPr>
        <w:t xml:space="preserve">, </w:t>
      </w:r>
      <w:r w:rsidR="003148C9">
        <w:rPr>
          <w:lang w:eastAsia="en-US"/>
        </w:rPr>
        <w:t>hélas</w:t>
      </w:r>
      <w:r>
        <w:rPr>
          <w:lang w:eastAsia="en-US"/>
        </w:rPr>
        <w:t xml:space="preserve"> !… </w:t>
      </w:r>
      <w:r w:rsidR="003148C9">
        <w:rPr>
          <w:lang w:eastAsia="en-US"/>
        </w:rPr>
        <w:t>nous sommes perdus sans ressource</w:t>
      </w:r>
      <w:r>
        <w:rPr>
          <w:lang w:eastAsia="en-US"/>
        </w:rPr>
        <w:t> !</w:t>
      </w:r>
    </w:p>
    <w:p w14:paraId="62D19998" w14:textId="77777777" w:rsidR="0046142F" w:rsidRDefault="0046142F" w:rsidP="0046142F">
      <w:pPr>
        <w:rPr>
          <w:lang w:eastAsia="en-US"/>
        </w:rPr>
      </w:pPr>
      <w:r>
        <w:rPr>
          <w:lang w:eastAsia="en-US"/>
        </w:rPr>
        <w:t>« </w:t>
      </w:r>
      <w:r w:rsidR="003148C9">
        <w:rPr>
          <w:lang w:eastAsia="en-US"/>
        </w:rPr>
        <w:t>Je me suis mise à genoux</w:t>
      </w:r>
      <w:r>
        <w:rPr>
          <w:lang w:eastAsia="en-US"/>
        </w:rPr>
        <w:t>.</w:t>
      </w:r>
    </w:p>
    <w:p w14:paraId="3EEDB248" w14:textId="77777777" w:rsidR="0046142F" w:rsidRDefault="0046142F" w:rsidP="0046142F">
      <w:pPr>
        <w:rPr>
          <w:lang w:eastAsia="en-US"/>
        </w:rPr>
      </w:pPr>
      <w:r>
        <w:rPr>
          <w:lang w:eastAsia="en-US"/>
        </w:rPr>
        <w:t>« </w:t>
      </w:r>
      <w:r w:rsidR="003148C9">
        <w:rPr>
          <w:lang w:eastAsia="en-US"/>
        </w:rPr>
        <w:t>Tu sais comme elle est pieuse</w:t>
      </w:r>
      <w:r>
        <w:rPr>
          <w:lang w:eastAsia="en-US"/>
        </w:rPr>
        <w:t xml:space="preserve">. </w:t>
      </w:r>
      <w:r w:rsidR="003148C9">
        <w:rPr>
          <w:lang w:eastAsia="en-US"/>
        </w:rPr>
        <w:t>Elle s</w:t>
      </w:r>
      <w:r>
        <w:rPr>
          <w:lang w:eastAsia="en-US"/>
        </w:rPr>
        <w:t>’</w:t>
      </w:r>
      <w:r w:rsidR="003148C9">
        <w:rPr>
          <w:lang w:eastAsia="en-US"/>
        </w:rPr>
        <w:t>est agenouillée près de moi</w:t>
      </w:r>
      <w:r>
        <w:rPr>
          <w:lang w:eastAsia="en-US"/>
        </w:rPr>
        <w:t xml:space="preserve">. </w:t>
      </w:r>
      <w:r w:rsidR="003148C9">
        <w:rPr>
          <w:lang w:eastAsia="en-US"/>
        </w:rPr>
        <w:t>Ses mains se sont jointes</w:t>
      </w:r>
      <w:r>
        <w:rPr>
          <w:lang w:eastAsia="en-US"/>
        </w:rPr>
        <w:t xml:space="preserve">, </w:t>
      </w:r>
      <w:r w:rsidR="003148C9">
        <w:rPr>
          <w:lang w:eastAsia="en-US"/>
        </w:rPr>
        <w:t>et par trois fois elle a dit</w:t>
      </w:r>
      <w:r>
        <w:rPr>
          <w:lang w:eastAsia="en-US"/>
        </w:rPr>
        <w:t xml:space="preserve"> : </w:t>
      </w:r>
      <w:r w:rsidR="003148C9">
        <w:rPr>
          <w:lang w:eastAsia="en-US"/>
        </w:rPr>
        <w:t xml:space="preserve">Mon </w:t>
      </w:r>
      <w:r w:rsidR="003148C9">
        <w:t>Dieu</w:t>
      </w:r>
      <w:r>
        <w:rPr>
          <w:lang w:eastAsia="en-US"/>
        </w:rPr>
        <w:t xml:space="preserve"> ! </w:t>
      </w:r>
      <w:r w:rsidR="003148C9">
        <w:rPr>
          <w:lang w:eastAsia="en-US"/>
        </w:rPr>
        <w:t>mon Dieu</w:t>
      </w:r>
      <w:r>
        <w:rPr>
          <w:lang w:eastAsia="en-US"/>
        </w:rPr>
        <w:t xml:space="preserve"> ! </w:t>
      </w:r>
      <w:r w:rsidR="003148C9">
        <w:rPr>
          <w:lang w:eastAsia="en-US"/>
        </w:rPr>
        <w:t>mon Dieu</w:t>
      </w:r>
      <w:r>
        <w:rPr>
          <w:lang w:eastAsia="en-US"/>
        </w:rPr>
        <w:t> !…</w:t>
      </w:r>
    </w:p>
    <w:p w14:paraId="2836DF1D" w14:textId="77777777" w:rsidR="0046142F" w:rsidRDefault="0046142F" w:rsidP="0046142F">
      <w:pPr>
        <w:rPr>
          <w:lang w:eastAsia="en-US"/>
        </w:rPr>
      </w:pPr>
      <w:r>
        <w:rPr>
          <w:lang w:eastAsia="en-US"/>
        </w:rPr>
        <w:t>« </w:t>
      </w:r>
      <w:r w:rsidR="003148C9">
        <w:rPr>
          <w:lang w:eastAsia="en-US"/>
        </w:rPr>
        <w:t>Ce n</w:t>
      </w:r>
      <w:r>
        <w:rPr>
          <w:lang w:eastAsia="en-US"/>
        </w:rPr>
        <w:t>’</w:t>
      </w:r>
      <w:r w:rsidR="003148C9">
        <w:rPr>
          <w:lang w:eastAsia="en-US"/>
        </w:rPr>
        <w:t>était pas une prière</w:t>
      </w:r>
      <w:r>
        <w:rPr>
          <w:lang w:eastAsia="en-US"/>
        </w:rPr>
        <w:t xml:space="preserve">, </w:t>
      </w:r>
      <w:r w:rsidR="003148C9">
        <w:rPr>
          <w:lang w:eastAsia="en-US"/>
        </w:rPr>
        <w:t>Lucienne</w:t>
      </w:r>
      <w:r>
        <w:rPr>
          <w:lang w:eastAsia="en-US"/>
        </w:rPr>
        <w:t xml:space="preserve"> ; </w:t>
      </w:r>
      <w:r w:rsidR="003148C9">
        <w:rPr>
          <w:lang w:eastAsia="en-US"/>
        </w:rPr>
        <w:t>c</w:t>
      </w:r>
      <w:r>
        <w:rPr>
          <w:lang w:eastAsia="en-US"/>
        </w:rPr>
        <w:t>’</w:t>
      </w:r>
      <w:r w:rsidR="003148C9">
        <w:rPr>
          <w:lang w:eastAsia="en-US"/>
        </w:rPr>
        <w:t>était le cri du désespoir</w:t>
      </w:r>
      <w:r>
        <w:rPr>
          <w:lang w:eastAsia="en-US"/>
        </w:rPr>
        <w:t>.</w:t>
      </w:r>
    </w:p>
    <w:p w14:paraId="6FAD4D06" w14:textId="77777777" w:rsidR="0046142F" w:rsidRDefault="0046142F" w:rsidP="0046142F">
      <w:pPr>
        <w:rPr>
          <w:lang w:eastAsia="en-US"/>
        </w:rPr>
      </w:pPr>
      <w:r>
        <w:rPr>
          <w:lang w:eastAsia="en-US"/>
        </w:rPr>
        <w:t>« </w:t>
      </w:r>
      <w:r w:rsidR="003148C9">
        <w:rPr>
          <w:lang w:eastAsia="en-US"/>
        </w:rPr>
        <w:t>Elle s</w:t>
      </w:r>
      <w:r>
        <w:rPr>
          <w:lang w:eastAsia="en-US"/>
        </w:rPr>
        <w:t>’</w:t>
      </w:r>
      <w:r w:rsidR="003148C9">
        <w:rPr>
          <w:lang w:eastAsia="en-US"/>
        </w:rPr>
        <w:t>est relevée violemment</w:t>
      </w:r>
      <w:r>
        <w:rPr>
          <w:lang w:eastAsia="en-US"/>
        </w:rPr>
        <w:t>.</w:t>
      </w:r>
    </w:p>
    <w:p w14:paraId="13A0DF7E" w14:textId="77777777" w:rsidR="0046142F" w:rsidRDefault="0046142F" w:rsidP="0046142F">
      <w:pPr>
        <w:rPr>
          <w:lang w:eastAsia="en-US"/>
        </w:rPr>
      </w:pPr>
      <w:r>
        <w:rPr>
          <w:lang w:eastAsia="en-US"/>
        </w:rPr>
        <w:t>« — </w:t>
      </w:r>
      <w:r w:rsidR="003148C9">
        <w:rPr>
          <w:lang w:eastAsia="en-US"/>
        </w:rPr>
        <w:t>Écoute</w:t>
      </w:r>
      <w:r>
        <w:rPr>
          <w:lang w:eastAsia="en-US"/>
        </w:rPr>
        <w:t xml:space="preserve"> ! </w:t>
      </w:r>
      <w:r w:rsidR="003148C9">
        <w:rPr>
          <w:lang w:eastAsia="en-US"/>
        </w:rPr>
        <w:t>a-t-elle murmuré parmi les sanglots qui l</w:t>
      </w:r>
      <w:r>
        <w:rPr>
          <w:lang w:eastAsia="en-US"/>
        </w:rPr>
        <w:t>’</w:t>
      </w:r>
      <w:r w:rsidR="003148C9">
        <w:rPr>
          <w:lang w:eastAsia="en-US"/>
        </w:rPr>
        <w:t>étouffaient</w:t>
      </w:r>
      <w:r>
        <w:rPr>
          <w:lang w:eastAsia="en-US"/>
        </w:rPr>
        <w:t xml:space="preserve">, </w:t>
      </w:r>
      <w:r w:rsidR="003148C9">
        <w:rPr>
          <w:lang w:eastAsia="en-US"/>
        </w:rPr>
        <w:t>ton frère m</w:t>
      </w:r>
      <w:r>
        <w:rPr>
          <w:lang w:eastAsia="en-US"/>
        </w:rPr>
        <w:t>’</w:t>
      </w:r>
      <w:r w:rsidR="003148C9">
        <w:rPr>
          <w:lang w:eastAsia="en-US"/>
        </w:rPr>
        <w:t>a tuée</w:t>
      </w:r>
      <w:r>
        <w:rPr>
          <w:lang w:eastAsia="en-US"/>
        </w:rPr>
        <w:t xml:space="preserve">… </w:t>
      </w:r>
      <w:r w:rsidR="003148C9">
        <w:rPr>
          <w:lang w:eastAsia="en-US"/>
        </w:rPr>
        <w:t>Dis-lui que je lui pardonne</w:t>
      </w:r>
      <w:r>
        <w:rPr>
          <w:lang w:eastAsia="en-US"/>
        </w:rPr>
        <w:t> !</w:t>
      </w:r>
    </w:p>
    <w:p w14:paraId="34B3C004" w14:textId="77777777" w:rsidR="0046142F" w:rsidRDefault="0046142F" w:rsidP="0046142F">
      <w:pPr>
        <w:rPr>
          <w:lang w:eastAsia="en-US"/>
        </w:rPr>
      </w:pPr>
      <w:r>
        <w:rPr>
          <w:lang w:eastAsia="en-US"/>
        </w:rPr>
        <w:t>« </w:t>
      </w:r>
      <w:r w:rsidR="003148C9">
        <w:rPr>
          <w:lang w:eastAsia="en-US"/>
        </w:rPr>
        <w:t>Et comme cinq heures ont sonné à la pendule</w:t>
      </w:r>
      <w:r>
        <w:rPr>
          <w:lang w:eastAsia="en-US"/>
        </w:rPr>
        <w:t xml:space="preserve">, </w:t>
      </w:r>
      <w:r w:rsidR="003148C9">
        <w:rPr>
          <w:lang w:eastAsia="en-US"/>
        </w:rPr>
        <w:t>elle a tressailli tout à coup</w:t>
      </w:r>
      <w:r>
        <w:rPr>
          <w:lang w:eastAsia="en-US"/>
        </w:rPr>
        <w:t>.</w:t>
      </w:r>
    </w:p>
    <w:p w14:paraId="454A6645" w14:textId="54FA5E32" w:rsidR="0046142F" w:rsidRDefault="0046142F" w:rsidP="0046142F">
      <w:pPr>
        <w:rPr>
          <w:lang w:eastAsia="en-US"/>
        </w:rPr>
      </w:pPr>
      <w:r>
        <w:rPr>
          <w:lang w:eastAsia="en-US"/>
        </w:rPr>
        <w:t>« — </w:t>
      </w:r>
      <w:r w:rsidR="003148C9">
        <w:rPr>
          <w:lang w:eastAsia="en-US"/>
        </w:rPr>
        <w:t>L</w:t>
      </w:r>
      <w:r>
        <w:rPr>
          <w:lang w:eastAsia="en-US"/>
        </w:rPr>
        <w:t>’</w:t>
      </w:r>
      <w:r w:rsidR="003148C9">
        <w:rPr>
          <w:lang w:eastAsia="en-US"/>
        </w:rPr>
        <w:t>heure du suprême effort</w:t>
      </w:r>
      <w:r>
        <w:rPr>
          <w:lang w:eastAsia="en-US"/>
        </w:rPr>
        <w:t xml:space="preserve"> ! </w:t>
      </w:r>
      <w:r w:rsidR="003148C9">
        <w:rPr>
          <w:lang w:eastAsia="en-US"/>
        </w:rPr>
        <w:t>a-t-elle dit en essuyant ses larmes</w:t>
      </w:r>
      <w:r>
        <w:rPr>
          <w:lang w:eastAsia="en-US"/>
        </w:rPr>
        <w:t xml:space="preserve"> ; </w:t>
      </w:r>
      <w:r w:rsidR="006C2AE1">
        <w:rPr>
          <w:lang w:eastAsia="en-US"/>
        </w:rPr>
        <w:t>—</w:t>
      </w:r>
      <w:r>
        <w:rPr>
          <w:lang w:eastAsia="en-US"/>
        </w:rPr>
        <w:t xml:space="preserve"> </w:t>
      </w:r>
      <w:r w:rsidR="003148C9">
        <w:rPr>
          <w:lang w:eastAsia="en-US"/>
        </w:rPr>
        <w:t>dis-lui que je vais réparer sa faute</w:t>
      </w:r>
      <w:r>
        <w:rPr>
          <w:lang w:eastAsia="en-US"/>
        </w:rPr>
        <w:t xml:space="preserve">, </w:t>
      </w:r>
      <w:r w:rsidR="003148C9">
        <w:rPr>
          <w:lang w:eastAsia="en-US"/>
        </w:rPr>
        <w:t>fût-ce au prix de ma vie en ce monde et de mon salut dans l</w:t>
      </w:r>
      <w:r>
        <w:rPr>
          <w:lang w:eastAsia="en-US"/>
        </w:rPr>
        <w:t>’</w:t>
      </w:r>
      <w:r w:rsidR="003148C9">
        <w:rPr>
          <w:lang w:eastAsia="en-US"/>
        </w:rPr>
        <w:t>autre</w:t>
      </w:r>
      <w:r>
        <w:rPr>
          <w:lang w:eastAsia="en-US"/>
        </w:rPr>
        <w:t xml:space="preserve">… </w:t>
      </w:r>
      <w:r w:rsidR="003148C9">
        <w:rPr>
          <w:lang w:eastAsia="en-US"/>
        </w:rPr>
        <w:t>Dis-lui qu</w:t>
      </w:r>
      <w:r>
        <w:rPr>
          <w:lang w:eastAsia="en-US"/>
        </w:rPr>
        <w:t>’</w:t>
      </w:r>
      <w:r w:rsidR="003148C9">
        <w:rPr>
          <w:lang w:eastAsia="en-US"/>
        </w:rPr>
        <w:t>il ne me reverra plus</w:t>
      </w:r>
      <w:r>
        <w:rPr>
          <w:lang w:eastAsia="en-US"/>
        </w:rPr>
        <w:t xml:space="preserve">… </w:t>
      </w:r>
      <w:r w:rsidR="003148C9">
        <w:rPr>
          <w:lang w:eastAsia="en-US"/>
        </w:rPr>
        <w:t>Qu</w:t>
      </w:r>
      <w:r>
        <w:rPr>
          <w:lang w:eastAsia="en-US"/>
        </w:rPr>
        <w:t>’</w:t>
      </w:r>
      <w:r w:rsidR="003148C9">
        <w:rPr>
          <w:lang w:eastAsia="en-US"/>
        </w:rPr>
        <w:t>avant de mourir je le rachèterai</w:t>
      </w:r>
      <w:r>
        <w:rPr>
          <w:lang w:eastAsia="en-US"/>
        </w:rPr>
        <w:t xml:space="preserve">… </w:t>
      </w:r>
      <w:r w:rsidR="003148C9">
        <w:rPr>
          <w:lang w:eastAsia="en-US"/>
        </w:rPr>
        <w:t>qu</w:t>
      </w:r>
      <w:r>
        <w:rPr>
          <w:lang w:eastAsia="en-US"/>
        </w:rPr>
        <w:t>’</w:t>
      </w:r>
      <w:r w:rsidR="003148C9">
        <w:rPr>
          <w:lang w:eastAsia="en-US"/>
        </w:rPr>
        <w:t>il pourra vivre de son orgueil</w:t>
      </w:r>
      <w:r>
        <w:rPr>
          <w:lang w:eastAsia="en-US"/>
        </w:rPr>
        <w:t xml:space="preserve">… </w:t>
      </w:r>
      <w:r w:rsidR="003148C9">
        <w:rPr>
          <w:lang w:eastAsia="en-US"/>
        </w:rPr>
        <w:t>et qu</w:t>
      </w:r>
      <w:r>
        <w:rPr>
          <w:lang w:eastAsia="en-US"/>
        </w:rPr>
        <w:t>’</w:t>
      </w:r>
      <w:r w:rsidR="003148C9">
        <w:rPr>
          <w:lang w:eastAsia="en-US"/>
        </w:rPr>
        <w:t>on ne saura pas</w:t>
      </w:r>
      <w:r>
        <w:rPr>
          <w:lang w:eastAsia="en-US"/>
        </w:rPr>
        <w:t>…</w:t>
      </w:r>
    </w:p>
    <w:p w14:paraId="52689C78" w14:textId="297D7266" w:rsidR="0046142F" w:rsidRDefault="0046142F" w:rsidP="0046142F">
      <w:pPr>
        <w:rPr>
          <w:lang w:eastAsia="en-US"/>
        </w:rPr>
      </w:pPr>
      <w:r>
        <w:rPr>
          <w:lang w:eastAsia="en-US"/>
        </w:rPr>
        <w:lastRenderedPageBreak/>
        <w:t>« — </w:t>
      </w:r>
      <w:r w:rsidR="003148C9">
        <w:rPr>
          <w:lang w:eastAsia="en-US"/>
        </w:rPr>
        <w:t>Mère</w:t>
      </w:r>
      <w:r>
        <w:rPr>
          <w:lang w:eastAsia="en-US"/>
        </w:rPr>
        <w:t xml:space="preserve"> ! </w:t>
      </w:r>
      <w:r w:rsidR="003148C9">
        <w:rPr>
          <w:lang w:eastAsia="en-US"/>
        </w:rPr>
        <w:t>oh</w:t>
      </w:r>
      <w:r>
        <w:rPr>
          <w:lang w:eastAsia="en-US"/>
        </w:rPr>
        <w:t xml:space="preserve"> ! </w:t>
      </w:r>
      <w:r w:rsidR="003148C9">
        <w:rPr>
          <w:lang w:eastAsia="en-US"/>
        </w:rPr>
        <w:t>mère</w:t>
      </w:r>
      <w:r>
        <w:rPr>
          <w:lang w:eastAsia="en-US"/>
        </w:rPr>
        <w:t xml:space="preserve"> ! </w:t>
      </w:r>
      <w:r w:rsidR="003148C9">
        <w:rPr>
          <w:lang w:eastAsia="en-US"/>
        </w:rPr>
        <w:t>lui disais-je</w:t>
      </w:r>
      <w:r>
        <w:rPr>
          <w:lang w:eastAsia="en-US"/>
        </w:rPr>
        <w:t xml:space="preserve">, </w:t>
      </w:r>
      <w:r w:rsidR="006C2AE1">
        <w:rPr>
          <w:lang w:eastAsia="en-US"/>
        </w:rPr>
        <w:t>—</w:t>
      </w:r>
      <w:r>
        <w:rPr>
          <w:lang w:eastAsia="en-US"/>
        </w:rPr>
        <w:t xml:space="preserve"> </w:t>
      </w:r>
      <w:r w:rsidR="003148C9">
        <w:rPr>
          <w:lang w:eastAsia="en-US"/>
        </w:rPr>
        <w:t>et moi</w:t>
      </w:r>
      <w:r>
        <w:rPr>
          <w:lang w:eastAsia="en-US"/>
        </w:rPr>
        <w:t xml:space="preserve"> ! </w:t>
      </w:r>
      <w:r w:rsidR="003148C9">
        <w:rPr>
          <w:lang w:eastAsia="en-US"/>
        </w:rPr>
        <w:t>et moi</w:t>
      </w:r>
      <w:r>
        <w:rPr>
          <w:lang w:eastAsia="en-US"/>
        </w:rPr>
        <w:t> !</w:t>
      </w:r>
    </w:p>
    <w:p w14:paraId="5EA47552" w14:textId="77777777" w:rsidR="0046142F" w:rsidRDefault="0046142F" w:rsidP="0046142F">
      <w:pPr>
        <w:rPr>
          <w:lang w:eastAsia="en-US"/>
        </w:rPr>
      </w:pPr>
      <w:r>
        <w:rPr>
          <w:lang w:eastAsia="en-US"/>
        </w:rPr>
        <w:t>« — </w:t>
      </w:r>
      <w:r w:rsidR="003148C9">
        <w:rPr>
          <w:lang w:eastAsia="en-US"/>
        </w:rPr>
        <w:t>Et toi</w:t>
      </w:r>
      <w:r>
        <w:rPr>
          <w:lang w:eastAsia="en-US"/>
        </w:rPr>
        <w:t xml:space="preserve">, </w:t>
      </w:r>
      <w:r w:rsidR="003148C9">
        <w:rPr>
          <w:lang w:eastAsia="en-US"/>
        </w:rPr>
        <w:t>mon enfant chérie</w:t>
      </w:r>
      <w:r>
        <w:rPr>
          <w:lang w:eastAsia="en-US"/>
        </w:rPr>
        <w:t xml:space="preserve"> ! </w:t>
      </w:r>
      <w:r w:rsidR="003148C9">
        <w:rPr>
          <w:lang w:eastAsia="en-US"/>
        </w:rPr>
        <w:t>et toi</w:t>
      </w:r>
      <w:r>
        <w:rPr>
          <w:lang w:eastAsia="en-US"/>
        </w:rPr>
        <w:t xml:space="preserve"> !… </w:t>
      </w:r>
      <w:r w:rsidR="003148C9">
        <w:rPr>
          <w:lang w:eastAsia="en-US"/>
        </w:rPr>
        <w:t>Je t</w:t>
      </w:r>
      <w:r>
        <w:rPr>
          <w:lang w:eastAsia="en-US"/>
        </w:rPr>
        <w:t>’</w:t>
      </w:r>
      <w:r w:rsidR="003148C9">
        <w:rPr>
          <w:lang w:eastAsia="en-US"/>
        </w:rPr>
        <w:t>aime</w:t>
      </w:r>
      <w:r>
        <w:rPr>
          <w:lang w:eastAsia="en-US"/>
        </w:rPr>
        <w:t xml:space="preserve"> ! </w:t>
      </w:r>
      <w:r w:rsidR="003148C9">
        <w:rPr>
          <w:lang w:eastAsia="en-US"/>
        </w:rPr>
        <w:t>je t</w:t>
      </w:r>
      <w:r>
        <w:rPr>
          <w:lang w:eastAsia="en-US"/>
        </w:rPr>
        <w:t>’</w:t>
      </w:r>
      <w:r w:rsidR="003148C9">
        <w:rPr>
          <w:lang w:eastAsia="en-US"/>
        </w:rPr>
        <w:t>aime</w:t>
      </w:r>
      <w:r>
        <w:rPr>
          <w:lang w:eastAsia="en-US"/>
        </w:rPr>
        <w:t xml:space="preserve"> ! </w:t>
      </w:r>
      <w:r w:rsidR="003148C9">
        <w:rPr>
          <w:lang w:eastAsia="en-US"/>
        </w:rPr>
        <w:t>oh</w:t>
      </w:r>
      <w:r>
        <w:rPr>
          <w:lang w:eastAsia="en-US"/>
        </w:rPr>
        <w:t xml:space="preserve"> ! </w:t>
      </w:r>
      <w:r w:rsidR="003148C9">
        <w:rPr>
          <w:lang w:eastAsia="en-US"/>
        </w:rPr>
        <w:t>je t</w:t>
      </w:r>
      <w:r>
        <w:rPr>
          <w:lang w:eastAsia="en-US"/>
        </w:rPr>
        <w:t>’</w:t>
      </w:r>
      <w:r w:rsidR="003148C9">
        <w:rPr>
          <w:lang w:eastAsia="en-US"/>
        </w:rPr>
        <w:t>aime bien</w:t>
      </w:r>
      <w:r>
        <w:rPr>
          <w:lang w:eastAsia="en-US"/>
        </w:rPr>
        <w:t xml:space="preserve">, </w:t>
      </w:r>
      <w:r w:rsidR="003148C9">
        <w:rPr>
          <w:lang w:eastAsia="en-US"/>
        </w:rPr>
        <w:t>va</w:t>
      </w:r>
      <w:r>
        <w:rPr>
          <w:lang w:eastAsia="en-US"/>
        </w:rPr>
        <w:t xml:space="preserve"> !… </w:t>
      </w:r>
      <w:r w:rsidR="003148C9">
        <w:rPr>
          <w:lang w:eastAsia="en-US"/>
        </w:rPr>
        <w:t>Adieu pour toujours</w:t>
      </w:r>
      <w:r>
        <w:rPr>
          <w:lang w:eastAsia="en-US"/>
        </w:rPr>
        <w:t> !</w:t>
      </w:r>
    </w:p>
    <w:p w14:paraId="32F98629"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voulu la retenir</w:t>
      </w:r>
      <w:r>
        <w:rPr>
          <w:lang w:eastAsia="en-US"/>
        </w:rPr>
        <w:t>.</w:t>
      </w:r>
    </w:p>
    <w:p w14:paraId="7A8A3ABE" w14:textId="77777777" w:rsidR="0046142F" w:rsidRDefault="0046142F" w:rsidP="0046142F">
      <w:pPr>
        <w:rPr>
          <w:lang w:eastAsia="en-US"/>
        </w:rPr>
      </w:pPr>
      <w:r>
        <w:rPr>
          <w:lang w:eastAsia="en-US"/>
        </w:rPr>
        <w:t>« </w:t>
      </w:r>
      <w:r w:rsidR="003148C9">
        <w:rPr>
          <w:lang w:eastAsia="en-US"/>
        </w:rPr>
        <w:t>Elle s</w:t>
      </w:r>
      <w:r>
        <w:rPr>
          <w:lang w:eastAsia="en-US"/>
        </w:rPr>
        <w:t>’</w:t>
      </w:r>
      <w:r w:rsidR="003148C9">
        <w:rPr>
          <w:lang w:eastAsia="en-US"/>
        </w:rPr>
        <w:t>est échappée en m</w:t>
      </w:r>
      <w:r>
        <w:rPr>
          <w:lang w:eastAsia="en-US"/>
        </w:rPr>
        <w:t>’</w:t>
      </w:r>
      <w:r w:rsidR="003148C9">
        <w:rPr>
          <w:lang w:eastAsia="en-US"/>
        </w:rPr>
        <w:t>ordonnant de rester</w:t>
      </w:r>
      <w:r>
        <w:rPr>
          <w:lang w:eastAsia="en-US"/>
        </w:rPr>
        <w:t>.</w:t>
      </w:r>
    </w:p>
    <w:p w14:paraId="28599A22" w14:textId="77777777" w:rsidR="0046142F" w:rsidRDefault="0046142F" w:rsidP="0046142F">
      <w:pPr>
        <w:rPr>
          <w:lang w:eastAsia="en-US"/>
        </w:rPr>
      </w:pPr>
      <w:r>
        <w:rPr>
          <w:lang w:eastAsia="en-US"/>
        </w:rPr>
        <w:t>« </w:t>
      </w:r>
      <w:r w:rsidR="003148C9">
        <w:rPr>
          <w:lang w:eastAsia="en-US"/>
        </w:rPr>
        <w:t>Et moi</w:t>
      </w:r>
      <w:r>
        <w:rPr>
          <w:lang w:eastAsia="en-US"/>
        </w:rPr>
        <w:t xml:space="preserve">, </w:t>
      </w:r>
      <w:r w:rsidR="003148C9">
        <w:rPr>
          <w:lang w:eastAsia="en-US"/>
        </w:rPr>
        <w:t>je lui ai obéi</w:t>
      </w:r>
      <w:r>
        <w:rPr>
          <w:lang w:eastAsia="en-US"/>
        </w:rPr>
        <w:t xml:space="preserve">, </w:t>
      </w:r>
      <w:r w:rsidR="003148C9">
        <w:rPr>
          <w:lang w:eastAsia="en-US"/>
        </w:rPr>
        <w:t>le cœur étreint</w:t>
      </w:r>
      <w:r>
        <w:rPr>
          <w:lang w:eastAsia="en-US"/>
        </w:rPr>
        <w:t xml:space="preserve">, </w:t>
      </w:r>
      <w:r w:rsidR="003148C9">
        <w:rPr>
          <w:lang w:eastAsia="en-US"/>
        </w:rPr>
        <w:t>la mort dans l</w:t>
      </w:r>
      <w:r>
        <w:rPr>
          <w:lang w:eastAsia="en-US"/>
        </w:rPr>
        <w:t>’</w:t>
      </w:r>
      <w:r w:rsidR="003148C9">
        <w:rPr>
          <w:lang w:eastAsia="en-US"/>
        </w:rPr>
        <w:t>âme</w:t>
      </w:r>
      <w:r>
        <w:rPr>
          <w:lang w:eastAsia="en-US"/>
        </w:rPr>
        <w:t>.</w:t>
      </w:r>
    </w:p>
    <w:p w14:paraId="01F780CA" w14:textId="23FC7D24" w:rsidR="0046142F" w:rsidRDefault="0046142F" w:rsidP="0046142F">
      <w:pPr>
        <w:rPr>
          <w:lang w:eastAsia="en-US"/>
        </w:rPr>
      </w:pPr>
      <w:r>
        <w:rPr>
          <w:lang w:eastAsia="en-US"/>
        </w:rPr>
        <w:t>« </w:t>
      </w:r>
      <w:r w:rsidR="003148C9">
        <w:rPr>
          <w:lang w:eastAsia="en-US"/>
        </w:rPr>
        <w:t>Où est-elle</w:t>
      </w:r>
      <w:r>
        <w:rPr>
          <w:lang w:eastAsia="en-US"/>
        </w:rPr>
        <w:t xml:space="preserve">, </w:t>
      </w:r>
      <w:r w:rsidR="003148C9">
        <w:rPr>
          <w:lang w:eastAsia="en-US"/>
        </w:rPr>
        <w:t>à présent</w:t>
      </w:r>
      <w:r>
        <w:rPr>
          <w:lang w:eastAsia="en-US"/>
        </w:rPr>
        <w:t xml:space="preserve">, </w:t>
      </w:r>
      <w:r w:rsidR="003148C9">
        <w:rPr>
          <w:lang w:eastAsia="en-US"/>
        </w:rPr>
        <w:t>ma mère</w:t>
      </w:r>
      <w:r>
        <w:rPr>
          <w:lang w:eastAsia="en-US"/>
        </w:rPr>
        <w:t xml:space="preserve"> ! </w:t>
      </w:r>
      <w:r w:rsidR="003148C9">
        <w:rPr>
          <w:lang w:eastAsia="en-US"/>
        </w:rPr>
        <w:t>ma pauvre bonne mère</w:t>
      </w:r>
      <w:r>
        <w:rPr>
          <w:lang w:eastAsia="en-US"/>
        </w:rPr>
        <w:t> !… »</w:t>
      </w:r>
    </w:p>
    <w:p w14:paraId="51EAC781" w14:textId="77777777" w:rsidR="0046142F" w:rsidRDefault="003148C9" w:rsidP="0046142F">
      <w:pPr>
        <w:rPr>
          <w:lang w:eastAsia="en-US"/>
        </w:rPr>
      </w:pPr>
      <w:r>
        <w:rPr>
          <w:lang w:eastAsia="en-US"/>
        </w:rPr>
        <w:t>Clémence écoutait sans mot dire</w:t>
      </w:r>
      <w:r w:rsidR="0046142F">
        <w:rPr>
          <w:lang w:eastAsia="en-US"/>
        </w:rPr>
        <w:t xml:space="preserve">, </w:t>
      </w:r>
      <w:r>
        <w:rPr>
          <w:lang w:eastAsia="en-US"/>
        </w:rPr>
        <w:t>l</w:t>
      </w:r>
      <w:r w:rsidR="0046142F">
        <w:rPr>
          <w:lang w:eastAsia="en-US"/>
        </w:rPr>
        <w:t>’</w:t>
      </w:r>
      <w:r>
        <w:rPr>
          <w:lang w:eastAsia="en-US"/>
        </w:rPr>
        <w:t>œil fixe et l</w:t>
      </w:r>
      <w:r w:rsidR="0046142F">
        <w:rPr>
          <w:lang w:eastAsia="en-US"/>
        </w:rPr>
        <w:t>’</w:t>
      </w:r>
      <w:r>
        <w:rPr>
          <w:lang w:eastAsia="en-US"/>
        </w:rPr>
        <w:t>esprit tendu</w:t>
      </w:r>
      <w:r w:rsidR="0046142F">
        <w:rPr>
          <w:lang w:eastAsia="en-US"/>
        </w:rPr>
        <w:t xml:space="preserve">. </w:t>
      </w:r>
      <w:r>
        <w:rPr>
          <w:lang w:eastAsia="en-US"/>
        </w:rPr>
        <w:t>Elle ne répondit point</w:t>
      </w:r>
      <w:r w:rsidR="0046142F">
        <w:rPr>
          <w:lang w:eastAsia="en-US"/>
        </w:rPr>
        <w:t>.</w:t>
      </w:r>
    </w:p>
    <w:p w14:paraId="5B5B26A8" w14:textId="77777777" w:rsidR="0046142F" w:rsidRDefault="003148C9" w:rsidP="0046142F">
      <w:pPr>
        <w:rPr>
          <w:lang w:eastAsia="en-US"/>
        </w:rPr>
      </w:pPr>
      <w:r>
        <w:rPr>
          <w:lang w:eastAsia="en-US"/>
        </w:rPr>
        <w:t>Pendant une minute ou deux</w:t>
      </w:r>
      <w:r w:rsidR="0046142F">
        <w:rPr>
          <w:lang w:eastAsia="en-US"/>
        </w:rPr>
        <w:t xml:space="preserve">, </w:t>
      </w:r>
      <w:r>
        <w:rPr>
          <w:lang w:eastAsia="en-US"/>
        </w:rPr>
        <w:t>le silence ne fut interrompu que par les plaintes de Lucienne</w:t>
      </w:r>
      <w:r w:rsidR="0046142F">
        <w:rPr>
          <w:lang w:eastAsia="en-US"/>
        </w:rPr>
        <w:t>.</w:t>
      </w:r>
    </w:p>
    <w:p w14:paraId="7F3041C5" w14:textId="77777777" w:rsidR="0046142F" w:rsidRDefault="003148C9" w:rsidP="0046142F">
      <w:pPr>
        <w:rPr>
          <w:lang w:eastAsia="en-US"/>
        </w:rPr>
      </w:pPr>
      <w:r>
        <w:rPr>
          <w:lang w:eastAsia="en-US"/>
        </w:rPr>
        <w:t>Au bout de ce temps</w:t>
      </w:r>
      <w:r w:rsidR="0046142F">
        <w:rPr>
          <w:lang w:eastAsia="en-US"/>
        </w:rPr>
        <w:t xml:space="preserve">, </w:t>
      </w:r>
      <w:r>
        <w:rPr>
          <w:lang w:eastAsia="en-US"/>
        </w:rPr>
        <w:t>Clémence dit</w:t>
      </w:r>
      <w:r w:rsidR="0046142F">
        <w:rPr>
          <w:lang w:eastAsia="en-US"/>
        </w:rPr>
        <w:t> :</w:t>
      </w:r>
    </w:p>
    <w:p w14:paraId="47097C6B" w14:textId="77777777" w:rsidR="0046142F" w:rsidRDefault="0046142F" w:rsidP="0046142F">
      <w:pPr>
        <w:rPr>
          <w:lang w:eastAsia="en-US"/>
        </w:rPr>
      </w:pPr>
      <w:r>
        <w:rPr>
          <w:lang w:eastAsia="en-US"/>
        </w:rPr>
        <w:t>— </w:t>
      </w:r>
      <w:r w:rsidR="003148C9">
        <w:rPr>
          <w:lang w:eastAsia="en-US"/>
        </w:rPr>
        <w:t>Penses-tu qu</w:t>
      </w:r>
      <w:r>
        <w:rPr>
          <w:lang w:eastAsia="en-US"/>
        </w:rPr>
        <w:t>’</w:t>
      </w:r>
      <w:r w:rsidR="003148C9">
        <w:rPr>
          <w:lang w:eastAsia="en-US"/>
        </w:rPr>
        <w:t>il t</w:t>
      </w:r>
      <w:r>
        <w:rPr>
          <w:lang w:eastAsia="en-US"/>
        </w:rPr>
        <w:t>’</w:t>
      </w:r>
      <w:r w:rsidR="003148C9">
        <w:rPr>
          <w:lang w:eastAsia="en-US"/>
        </w:rPr>
        <w:t>aime</w:t>
      </w:r>
      <w:r>
        <w:rPr>
          <w:lang w:eastAsia="en-US"/>
        </w:rPr>
        <w:t xml:space="preserve">, </w:t>
      </w:r>
      <w:r w:rsidR="003148C9">
        <w:rPr>
          <w:lang w:eastAsia="en-US"/>
        </w:rPr>
        <w:t>ce capitaine Mazurke</w:t>
      </w:r>
      <w:r>
        <w:rPr>
          <w:lang w:eastAsia="en-US"/>
        </w:rPr>
        <w:t> ?</w:t>
      </w:r>
    </w:p>
    <w:p w14:paraId="077021F8" w14:textId="77777777" w:rsidR="0046142F" w:rsidRDefault="003148C9" w:rsidP="0046142F">
      <w:pPr>
        <w:rPr>
          <w:lang w:eastAsia="en-US"/>
        </w:rPr>
      </w:pPr>
      <w:r>
        <w:rPr>
          <w:lang w:eastAsia="en-US"/>
        </w:rPr>
        <w:t>Lucienne la regarda à travers ses larmes</w:t>
      </w:r>
      <w:r w:rsidR="0046142F">
        <w:rPr>
          <w:lang w:eastAsia="en-US"/>
        </w:rPr>
        <w:t>.</w:t>
      </w:r>
    </w:p>
    <w:p w14:paraId="1FFF3587" w14:textId="5C33ABDE" w:rsidR="0046142F" w:rsidRDefault="0046142F" w:rsidP="0046142F">
      <w:pPr>
        <w:rPr>
          <w:lang w:eastAsia="en-US"/>
        </w:rPr>
      </w:pPr>
      <w:r>
        <w:rPr>
          <w:lang w:eastAsia="en-US"/>
        </w:rPr>
        <w:t>— </w:t>
      </w:r>
      <w:r w:rsidR="003148C9">
        <w:rPr>
          <w:lang w:eastAsia="en-US"/>
        </w:rPr>
        <w:t>Réponds</w:t>
      </w:r>
      <w:r>
        <w:rPr>
          <w:lang w:eastAsia="en-US"/>
        </w:rPr>
        <w:t xml:space="preserve"> ! </w:t>
      </w:r>
      <w:r w:rsidR="003148C9">
        <w:rPr>
          <w:lang w:eastAsia="en-US"/>
        </w:rPr>
        <w:t>dit Clémence avec une sorte de rudesse</w:t>
      </w:r>
      <w:r>
        <w:rPr>
          <w:lang w:eastAsia="en-US"/>
        </w:rPr>
        <w:t xml:space="preserve"> ; </w:t>
      </w:r>
      <w:r w:rsidR="006C2AE1">
        <w:rPr>
          <w:lang w:eastAsia="en-US"/>
        </w:rPr>
        <w:t>—</w:t>
      </w:r>
      <w:r>
        <w:rPr>
          <w:lang w:eastAsia="en-US"/>
        </w:rPr>
        <w:t xml:space="preserve"> </w:t>
      </w:r>
      <w:r w:rsidR="003148C9">
        <w:rPr>
          <w:lang w:eastAsia="en-US"/>
        </w:rPr>
        <w:t>c</w:t>
      </w:r>
      <w:r>
        <w:rPr>
          <w:lang w:eastAsia="en-US"/>
        </w:rPr>
        <w:t>’</w:t>
      </w:r>
      <w:r w:rsidR="003148C9">
        <w:rPr>
          <w:lang w:eastAsia="en-US"/>
        </w:rPr>
        <w:t>est le dernier espoir</w:t>
      </w:r>
      <w:r>
        <w:rPr>
          <w:lang w:eastAsia="en-US"/>
        </w:rPr>
        <w:t xml:space="preserve"> !… </w:t>
      </w:r>
      <w:r w:rsidR="003148C9">
        <w:rPr>
          <w:lang w:eastAsia="en-US"/>
        </w:rPr>
        <w:t>Il me faut un homme</w:t>
      </w:r>
      <w:r>
        <w:rPr>
          <w:lang w:eastAsia="en-US"/>
        </w:rPr>
        <w:t xml:space="preserve">… </w:t>
      </w:r>
      <w:r w:rsidR="003148C9">
        <w:rPr>
          <w:lang w:eastAsia="en-US"/>
        </w:rPr>
        <w:t>et Albert n</w:t>
      </w:r>
      <w:r>
        <w:rPr>
          <w:lang w:eastAsia="en-US"/>
        </w:rPr>
        <w:t>’</w:t>
      </w:r>
      <w:r w:rsidR="003148C9">
        <w:rPr>
          <w:lang w:eastAsia="en-US"/>
        </w:rPr>
        <w:t>oserait pas peut-être</w:t>
      </w:r>
      <w:r>
        <w:rPr>
          <w:lang w:eastAsia="en-US"/>
        </w:rPr>
        <w:t xml:space="preserve">… </w:t>
      </w:r>
      <w:r w:rsidR="003148C9">
        <w:rPr>
          <w:lang w:eastAsia="en-US"/>
        </w:rPr>
        <w:t>T</w:t>
      </w:r>
      <w:r>
        <w:rPr>
          <w:lang w:eastAsia="en-US"/>
        </w:rPr>
        <w:t>’</w:t>
      </w:r>
      <w:r w:rsidR="003148C9">
        <w:rPr>
          <w:lang w:eastAsia="en-US"/>
        </w:rPr>
        <w:t>aime-t-il</w:t>
      </w:r>
      <w:r>
        <w:rPr>
          <w:lang w:eastAsia="en-US"/>
        </w:rPr>
        <w:t> ?</w:t>
      </w:r>
    </w:p>
    <w:p w14:paraId="6DA7D617" w14:textId="7446DD82"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répliqua Lucienne tout bas</w:t>
      </w:r>
      <w:r>
        <w:rPr>
          <w:lang w:eastAsia="en-US"/>
        </w:rPr>
        <w:t xml:space="preserve">, </w:t>
      </w:r>
      <w:r w:rsidR="006C2AE1">
        <w:rPr>
          <w:lang w:eastAsia="en-US"/>
        </w:rPr>
        <w:t>—</w:t>
      </w:r>
      <w:r>
        <w:rPr>
          <w:lang w:eastAsia="en-US"/>
        </w:rPr>
        <w:t xml:space="preserve"> </w:t>
      </w:r>
      <w:r w:rsidR="003148C9">
        <w:rPr>
          <w:lang w:eastAsia="en-US"/>
        </w:rPr>
        <w:t>je le crois</w:t>
      </w:r>
      <w:r>
        <w:rPr>
          <w:lang w:eastAsia="en-US"/>
        </w:rPr>
        <w:t xml:space="preserve">… </w:t>
      </w:r>
      <w:r w:rsidR="003148C9">
        <w:rPr>
          <w:lang w:eastAsia="en-US"/>
        </w:rPr>
        <w:t>je le sens</w:t>
      </w:r>
      <w:r>
        <w:rPr>
          <w:lang w:eastAsia="en-US"/>
        </w:rPr>
        <w:t>.</w:t>
      </w:r>
    </w:p>
    <w:p w14:paraId="0A4E8C69" w14:textId="77777777" w:rsidR="0046142F" w:rsidRDefault="0046142F" w:rsidP="0046142F">
      <w:pPr>
        <w:rPr>
          <w:lang w:eastAsia="en-US"/>
        </w:rPr>
      </w:pPr>
      <w:r>
        <w:rPr>
          <w:lang w:eastAsia="en-US"/>
        </w:rPr>
        <w:t>— </w:t>
      </w:r>
      <w:r w:rsidR="003148C9">
        <w:rPr>
          <w:lang w:eastAsia="en-US"/>
        </w:rPr>
        <w:t>Où demeure-t-il</w:t>
      </w:r>
      <w:r>
        <w:rPr>
          <w:lang w:eastAsia="en-US"/>
        </w:rPr>
        <w:t> ?</w:t>
      </w:r>
    </w:p>
    <w:p w14:paraId="3614C345" w14:textId="77777777" w:rsidR="0046142F" w:rsidRDefault="0046142F" w:rsidP="0046142F">
      <w:pPr>
        <w:rPr>
          <w:lang w:eastAsia="en-US"/>
        </w:rPr>
      </w:pPr>
      <w:r>
        <w:rPr>
          <w:lang w:eastAsia="en-US"/>
        </w:rPr>
        <w:t>— </w:t>
      </w:r>
      <w:r w:rsidR="003148C9">
        <w:rPr>
          <w:lang w:eastAsia="en-US"/>
        </w:rPr>
        <w:t>Place Vendôme</w:t>
      </w:r>
      <w:r>
        <w:rPr>
          <w:lang w:eastAsia="en-US"/>
        </w:rPr>
        <w:t xml:space="preserve">, </w:t>
      </w:r>
      <w:r w:rsidR="003148C9">
        <w:rPr>
          <w:lang w:eastAsia="en-US"/>
        </w:rPr>
        <w:t>hôtel Bristol</w:t>
      </w:r>
      <w:r>
        <w:rPr>
          <w:lang w:eastAsia="en-US"/>
        </w:rPr>
        <w:t>.</w:t>
      </w:r>
    </w:p>
    <w:p w14:paraId="2B1FD689" w14:textId="77777777" w:rsidR="0046142F" w:rsidRDefault="0046142F" w:rsidP="0046142F">
      <w:pPr>
        <w:rPr>
          <w:lang w:eastAsia="en-US"/>
        </w:rPr>
      </w:pPr>
      <w:r>
        <w:rPr>
          <w:lang w:eastAsia="en-US"/>
        </w:rPr>
        <w:t>— </w:t>
      </w:r>
      <w:r w:rsidR="003148C9">
        <w:rPr>
          <w:lang w:eastAsia="en-US"/>
        </w:rPr>
        <w:t>Veux-tu venir avec moi chez lui</w:t>
      </w:r>
      <w:r>
        <w:rPr>
          <w:lang w:eastAsia="en-US"/>
        </w:rPr>
        <w:t> ?</w:t>
      </w:r>
    </w:p>
    <w:p w14:paraId="6F2F11CB"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fit Lucienne</w:t>
      </w:r>
      <w:r>
        <w:rPr>
          <w:lang w:eastAsia="en-US"/>
        </w:rPr>
        <w:t>.</w:t>
      </w:r>
    </w:p>
    <w:p w14:paraId="24328CDB" w14:textId="77777777" w:rsidR="0046142F" w:rsidRDefault="0046142F" w:rsidP="0046142F">
      <w:pPr>
        <w:rPr>
          <w:lang w:eastAsia="en-US"/>
        </w:rPr>
      </w:pPr>
      <w:r>
        <w:rPr>
          <w:lang w:eastAsia="en-US"/>
        </w:rPr>
        <w:lastRenderedPageBreak/>
        <w:t>— </w:t>
      </w:r>
      <w:r w:rsidR="003148C9">
        <w:rPr>
          <w:lang w:eastAsia="en-US"/>
        </w:rPr>
        <w:t>Tu as raison</w:t>
      </w:r>
      <w:r>
        <w:rPr>
          <w:lang w:eastAsia="en-US"/>
        </w:rPr>
        <w:t xml:space="preserve">… </w:t>
      </w:r>
      <w:r w:rsidR="003148C9">
        <w:rPr>
          <w:lang w:eastAsia="en-US"/>
        </w:rPr>
        <w:t>Tu es trop faible et trop brisée</w:t>
      </w:r>
      <w:r>
        <w:rPr>
          <w:lang w:eastAsia="en-US"/>
        </w:rPr>
        <w:t xml:space="preserve">… </w:t>
      </w:r>
      <w:r w:rsidR="003148C9">
        <w:rPr>
          <w:lang w:eastAsia="en-US"/>
        </w:rPr>
        <w:t>j</w:t>
      </w:r>
      <w:r>
        <w:rPr>
          <w:lang w:eastAsia="en-US"/>
        </w:rPr>
        <w:t>’</w:t>
      </w:r>
      <w:r w:rsidR="003148C9">
        <w:rPr>
          <w:lang w:eastAsia="en-US"/>
        </w:rPr>
        <w:t>irai seule</w:t>
      </w:r>
      <w:r>
        <w:rPr>
          <w:lang w:eastAsia="en-US"/>
        </w:rPr>
        <w:t>.</w:t>
      </w:r>
    </w:p>
    <w:p w14:paraId="71F6332C" w14:textId="77777777" w:rsidR="0046142F" w:rsidRDefault="0046142F" w:rsidP="0046142F">
      <w:pPr>
        <w:rPr>
          <w:lang w:eastAsia="en-US"/>
        </w:rPr>
      </w:pPr>
      <w:r>
        <w:rPr>
          <w:lang w:eastAsia="en-US"/>
        </w:rPr>
        <w:t>— </w:t>
      </w:r>
      <w:r w:rsidR="003148C9">
        <w:rPr>
          <w:lang w:eastAsia="en-US"/>
        </w:rPr>
        <w:t>Toi</w:t>
      </w:r>
      <w:r>
        <w:rPr>
          <w:lang w:eastAsia="en-US"/>
        </w:rPr>
        <w:t xml:space="preserve"> ! </w:t>
      </w:r>
      <w:r w:rsidR="003148C9">
        <w:rPr>
          <w:lang w:eastAsia="en-US"/>
        </w:rPr>
        <w:t>Clémence</w:t>
      </w:r>
      <w:r>
        <w:rPr>
          <w:lang w:eastAsia="en-US"/>
        </w:rPr>
        <w:t> !</w:t>
      </w:r>
    </w:p>
    <w:p w14:paraId="25A2FB95" w14:textId="77777777" w:rsidR="0046142F" w:rsidRDefault="0046142F" w:rsidP="0046142F">
      <w:pPr>
        <w:rPr>
          <w:lang w:eastAsia="en-US"/>
        </w:rPr>
      </w:pPr>
      <w:r>
        <w:rPr>
          <w:lang w:eastAsia="en-US"/>
        </w:rPr>
        <w:t>— </w:t>
      </w:r>
      <w:r w:rsidR="003148C9">
        <w:rPr>
          <w:lang w:eastAsia="en-US"/>
        </w:rPr>
        <w:t>Prie Dieu pour nous tous</w:t>
      </w:r>
      <w:r>
        <w:rPr>
          <w:lang w:eastAsia="en-US"/>
        </w:rPr>
        <w:t xml:space="preserve">, </w:t>
      </w:r>
      <w:r w:rsidR="003148C9">
        <w:rPr>
          <w:lang w:eastAsia="en-US"/>
        </w:rPr>
        <w:t>ma Lucienne</w:t>
      </w:r>
      <w:r>
        <w:rPr>
          <w:lang w:eastAsia="en-US"/>
        </w:rPr>
        <w:t xml:space="preserve">… </w:t>
      </w:r>
      <w:r w:rsidR="003148C9">
        <w:rPr>
          <w:lang w:eastAsia="en-US"/>
        </w:rPr>
        <w:t>Peut-être qu</w:t>
      </w:r>
      <w:r>
        <w:rPr>
          <w:lang w:eastAsia="en-US"/>
        </w:rPr>
        <w:t>’</w:t>
      </w:r>
      <w:r w:rsidR="003148C9">
        <w:rPr>
          <w:lang w:eastAsia="en-US"/>
        </w:rPr>
        <w:t>un jour</w:t>
      </w:r>
      <w:r>
        <w:rPr>
          <w:lang w:eastAsia="en-US"/>
        </w:rPr>
        <w:t xml:space="preserve">, </w:t>
      </w:r>
      <w:r w:rsidR="003148C9">
        <w:rPr>
          <w:lang w:eastAsia="en-US"/>
        </w:rPr>
        <w:t>ta mère m</w:t>
      </w:r>
      <w:r>
        <w:rPr>
          <w:lang w:eastAsia="en-US"/>
        </w:rPr>
        <w:t>’</w:t>
      </w:r>
      <w:r w:rsidR="003148C9">
        <w:rPr>
          <w:lang w:eastAsia="en-US"/>
        </w:rPr>
        <w:t>aimera</w:t>
      </w:r>
      <w:r>
        <w:rPr>
          <w:lang w:eastAsia="en-US"/>
        </w:rPr>
        <w:t>…</w:t>
      </w:r>
    </w:p>
    <w:p w14:paraId="5141720E" w14:textId="77777777" w:rsidR="0046142F" w:rsidRDefault="003148C9" w:rsidP="0046142F">
      <w:pPr>
        <w:rPr>
          <w:lang w:eastAsia="en-US"/>
        </w:rPr>
      </w:pPr>
      <w:r>
        <w:rPr>
          <w:lang w:eastAsia="en-US"/>
        </w:rPr>
        <w:t>Elle baisa Lucienne au front et partit</w:t>
      </w:r>
      <w:r w:rsidR="0046142F">
        <w:rPr>
          <w:lang w:eastAsia="en-US"/>
        </w:rPr>
        <w:t xml:space="preserve">, </w:t>
      </w:r>
      <w:r>
        <w:rPr>
          <w:lang w:eastAsia="en-US"/>
        </w:rPr>
        <w:t>son voile sur le visage</w:t>
      </w:r>
      <w:r w:rsidR="0046142F">
        <w:rPr>
          <w:lang w:eastAsia="en-US"/>
        </w:rPr>
        <w:t xml:space="preserve">, </w:t>
      </w:r>
      <w:r>
        <w:rPr>
          <w:lang w:eastAsia="en-US"/>
        </w:rPr>
        <w:t>avec la poussière de la route à ses vêtements</w:t>
      </w:r>
      <w:r w:rsidR="0046142F">
        <w:rPr>
          <w:lang w:eastAsia="en-US"/>
        </w:rPr>
        <w:t>.</w:t>
      </w:r>
    </w:p>
    <w:p w14:paraId="53C33A02" w14:textId="77777777" w:rsidR="0046142F" w:rsidRDefault="003148C9" w:rsidP="0046142F">
      <w:pPr>
        <w:rPr>
          <w:lang w:eastAsia="en-US"/>
        </w:rPr>
      </w:pPr>
      <w:r>
        <w:rPr>
          <w:lang w:eastAsia="en-US"/>
        </w:rPr>
        <w:t>Lucienne leva ses deux mains vers le ciel et pria</w:t>
      </w:r>
      <w:r w:rsidR="0046142F">
        <w:rPr>
          <w:lang w:eastAsia="en-US"/>
        </w:rPr>
        <w:t>.</w:t>
      </w:r>
    </w:p>
    <w:p w14:paraId="32634919" w14:textId="56C1616B" w:rsidR="003148C9" w:rsidRPr="0046142F" w:rsidRDefault="003148C9" w:rsidP="0046142F">
      <w:pPr>
        <w:keepNext/>
        <w:ind w:firstLine="0"/>
        <w:jc w:val="center"/>
        <w:rPr>
          <w:lang w:eastAsia="en-US"/>
        </w:rPr>
      </w:pPr>
      <w:r w:rsidRPr="0046142F">
        <w:rPr>
          <w:lang w:eastAsia="en-US"/>
        </w:rPr>
        <w:t>*</w:t>
      </w:r>
    </w:p>
    <w:p w14:paraId="191A01B5" w14:textId="77777777" w:rsidR="0046142F" w:rsidRDefault="003148C9" w:rsidP="0046142F">
      <w:pPr>
        <w:ind w:firstLine="0"/>
        <w:jc w:val="center"/>
        <w:rPr>
          <w:lang w:eastAsia="en-US"/>
        </w:rPr>
      </w:pPr>
      <w:r w:rsidRPr="0046142F">
        <w:rPr>
          <w:lang w:eastAsia="en-US"/>
        </w:rPr>
        <w:t>* *</w:t>
      </w:r>
    </w:p>
    <w:p w14:paraId="11C70066" w14:textId="77777777" w:rsidR="0046142F" w:rsidRDefault="003148C9" w:rsidP="0046142F">
      <w:pPr>
        <w:rPr>
          <w:lang w:eastAsia="en-US"/>
        </w:rPr>
      </w:pPr>
      <w:proofErr w:type="spellStart"/>
      <w:r>
        <w:rPr>
          <w:lang w:eastAsia="en-US"/>
        </w:rPr>
        <w:t>Yaume</w:t>
      </w:r>
      <w:proofErr w:type="spellEnd"/>
      <w:r>
        <w:rPr>
          <w:lang w:eastAsia="en-US"/>
        </w:rPr>
        <w:t xml:space="preserve"> venait de rentrer</w:t>
      </w:r>
      <w:r w:rsidR="0046142F">
        <w:rPr>
          <w:lang w:eastAsia="en-US"/>
        </w:rPr>
        <w:t xml:space="preserve">, </w:t>
      </w:r>
      <w:r>
        <w:rPr>
          <w:lang w:eastAsia="en-US"/>
        </w:rPr>
        <w:t>lorsque Clémence sonna à la porte de Mazurke</w:t>
      </w:r>
      <w:r w:rsidR="0046142F">
        <w:rPr>
          <w:lang w:eastAsia="en-US"/>
        </w:rPr>
        <w:t>.</w:t>
      </w:r>
    </w:p>
    <w:p w14:paraId="7CAAB6CC" w14:textId="77777777" w:rsidR="0046142F" w:rsidRDefault="003148C9" w:rsidP="0046142F">
      <w:pPr>
        <w:rPr>
          <w:lang w:eastAsia="en-US"/>
        </w:rPr>
      </w:pPr>
      <w:r>
        <w:rPr>
          <w:lang w:eastAsia="en-US"/>
        </w:rPr>
        <w:t>Il n</w:t>
      </w:r>
      <w:r w:rsidR="0046142F">
        <w:rPr>
          <w:lang w:eastAsia="en-US"/>
        </w:rPr>
        <w:t>’</w:t>
      </w:r>
      <w:r>
        <w:rPr>
          <w:lang w:eastAsia="en-US"/>
        </w:rPr>
        <w:t xml:space="preserve">avait encore chanté que trente-deux couplets de la ballade </w:t>
      </w:r>
      <w:proofErr w:type="spellStart"/>
      <w:r>
        <w:rPr>
          <w:lang w:eastAsia="en-US"/>
        </w:rPr>
        <w:t>vitriâs</w:t>
      </w:r>
      <w:r>
        <w:rPr>
          <w:lang w:eastAsia="en-US"/>
        </w:rPr>
        <w:t>e</w:t>
      </w:r>
      <w:proofErr w:type="spellEnd"/>
      <w:r w:rsidR="0046142F">
        <w:rPr>
          <w:lang w:eastAsia="en-US"/>
        </w:rPr>
        <w:t xml:space="preserve"> : </w:t>
      </w:r>
      <w:r>
        <w:rPr>
          <w:i/>
          <w:iCs/>
        </w:rPr>
        <w:t xml:space="preserve">Quand je </w:t>
      </w:r>
      <w:proofErr w:type="spellStart"/>
      <w:r>
        <w:rPr>
          <w:i/>
          <w:iCs/>
        </w:rPr>
        <w:t>quittis</w:t>
      </w:r>
      <w:proofErr w:type="spellEnd"/>
      <w:r>
        <w:rPr>
          <w:i/>
          <w:iCs/>
        </w:rPr>
        <w:t xml:space="preserve"> d</w:t>
      </w:r>
      <w:r w:rsidR="0046142F">
        <w:rPr>
          <w:i/>
          <w:iCs/>
        </w:rPr>
        <w:t>’</w:t>
      </w:r>
      <w:r>
        <w:rPr>
          <w:i/>
          <w:iCs/>
        </w:rPr>
        <w:t>chez mon père</w:t>
      </w:r>
      <w:r w:rsidR="0046142F">
        <w:rPr>
          <w:lang w:eastAsia="en-US"/>
        </w:rPr>
        <w:t xml:space="preserve">. </w:t>
      </w:r>
      <w:r>
        <w:rPr>
          <w:lang w:eastAsia="en-US"/>
        </w:rPr>
        <w:t>Il alla ouvrir en commençant le trente-troisième couplet</w:t>
      </w:r>
      <w:r w:rsidR="0046142F">
        <w:rPr>
          <w:lang w:eastAsia="en-US"/>
        </w:rPr>
        <w:t>.</w:t>
      </w:r>
    </w:p>
    <w:p w14:paraId="26A6774F" w14:textId="71AD3A2F" w:rsidR="0046142F" w:rsidRDefault="0046142F" w:rsidP="0046142F">
      <w:pPr>
        <w:rPr>
          <w:lang w:eastAsia="en-US"/>
        </w:rPr>
      </w:pPr>
      <w:r>
        <w:rPr>
          <w:lang w:eastAsia="en-US"/>
        </w:rPr>
        <w:t>— M. </w:t>
      </w:r>
      <w:r w:rsidR="003148C9">
        <w:rPr>
          <w:lang w:eastAsia="en-US"/>
        </w:rPr>
        <w:t>Mazurke</w:t>
      </w:r>
      <w:r>
        <w:rPr>
          <w:lang w:eastAsia="en-US"/>
        </w:rPr>
        <w:t xml:space="preserve">, </w:t>
      </w:r>
      <w:r w:rsidR="003148C9">
        <w:rPr>
          <w:lang w:eastAsia="en-US"/>
        </w:rPr>
        <w:t>dit Clémence</w:t>
      </w:r>
      <w:r>
        <w:rPr>
          <w:lang w:eastAsia="en-US"/>
        </w:rPr>
        <w:t>.</w:t>
      </w:r>
    </w:p>
    <w:p w14:paraId="246EC2D1" w14:textId="77777777" w:rsidR="0046142F" w:rsidRDefault="003148C9" w:rsidP="0046142F">
      <w:pPr>
        <w:rPr>
          <w:lang w:eastAsia="en-US"/>
        </w:rPr>
      </w:pPr>
      <w:proofErr w:type="spellStart"/>
      <w:r>
        <w:rPr>
          <w:lang w:eastAsia="en-US"/>
        </w:rPr>
        <w:t>Yaume</w:t>
      </w:r>
      <w:proofErr w:type="spellEnd"/>
      <w:r>
        <w:rPr>
          <w:lang w:eastAsia="en-US"/>
        </w:rPr>
        <w:t xml:space="preserve"> la regarda et fut médiocrement prévenu en fav</w:t>
      </w:r>
      <w:r>
        <w:t>eur de cette demoiselle charmante</w:t>
      </w:r>
      <w:r w:rsidR="0046142F">
        <w:rPr>
          <w:lang w:eastAsia="en-US"/>
        </w:rPr>
        <w:t xml:space="preserve">, </w:t>
      </w:r>
      <w:r>
        <w:rPr>
          <w:lang w:eastAsia="en-US"/>
        </w:rPr>
        <w:t>il est vrai</w:t>
      </w:r>
      <w:r w:rsidR="0046142F">
        <w:rPr>
          <w:lang w:eastAsia="en-US"/>
        </w:rPr>
        <w:t xml:space="preserve">, </w:t>
      </w:r>
      <w:r>
        <w:rPr>
          <w:lang w:eastAsia="en-US"/>
        </w:rPr>
        <w:t>mais dont le costume était dans un désordre complet</w:t>
      </w:r>
      <w:r w:rsidR="0046142F">
        <w:rPr>
          <w:lang w:eastAsia="en-US"/>
        </w:rPr>
        <w:t>.</w:t>
      </w:r>
    </w:p>
    <w:p w14:paraId="22DCEF03" w14:textId="458B9DA4" w:rsidR="0046142F" w:rsidRDefault="0046142F" w:rsidP="0046142F">
      <w:pPr>
        <w:rPr>
          <w:lang w:eastAsia="en-US"/>
        </w:rPr>
      </w:pPr>
      <w:r>
        <w:rPr>
          <w:lang w:eastAsia="en-US"/>
        </w:rPr>
        <w:t>— </w:t>
      </w:r>
      <w:r w:rsidR="003148C9">
        <w:rPr>
          <w:lang w:eastAsia="en-US"/>
        </w:rPr>
        <w:t>Censé</w:t>
      </w:r>
      <w:r>
        <w:rPr>
          <w:lang w:eastAsia="en-US"/>
        </w:rPr>
        <w:t xml:space="preserve">, </w:t>
      </w:r>
      <w:r w:rsidR="003148C9">
        <w:rPr>
          <w:lang w:eastAsia="en-US"/>
        </w:rPr>
        <w:t>répliqua-t-il</w:t>
      </w:r>
      <w:r>
        <w:rPr>
          <w:lang w:eastAsia="en-US"/>
        </w:rPr>
        <w:t xml:space="preserve">, </w:t>
      </w:r>
      <w:r w:rsidR="006C2AE1">
        <w:rPr>
          <w:lang w:eastAsia="en-US"/>
        </w:rPr>
        <w:t>—</w:t>
      </w:r>
      <w:r>
        <w:rPr>
          <w:lang w:eastAsia="en-US"/>
        </w:rPr>
        <w:t xml:space="preserve"> M. </w:t>
      </w:r>
      <w:r w:rsidR="003148C9">
        <w:rPr>
          <w:lang w:eastAsia="en-US"/>
        </w:rPr>
        <w:t>Mazurke c</w:t>
      </w:r>
      <w:r>
        <w:rPr>
          <w:lang w:eastAsia="en-US"/>
        </w:rPr>
        <w:t>’</w:t>
      </w:r>
      <w:r w:rsidR="003148C9">
        <w:rPr>
          <w:lang w:eastAsia="en-US"/>
        </w:rPr>
        <w:t xml:space="preserve">est pas son vrai nom de </w:t>
      </w:r>
      <w:proofErr w:type="spellStart"/>
      <w:r w:rsidR="003148C9">
        <w:rPr>
          <w:lang w:eastAsia="en-US"/>
        </w:rPr>
        <w:t>tout</w:t>
      </w:r>
      <w:proofErr w:type="spellEnd"/>
      <w:r w:rsidR="003148C9">
        <w:rPr>
          <w:lang w:eastAsia="en-US"/>
        </w:rPr>
        <w:t xml:space="preserve"> de bon</w:t>
      </w:r>
      <w:r>
        <w:rPr>
          <w:lang w:eastAsia="en-US"/>
        </w:rPr>
        <w:t>… M. </w:t>
      </w:r>
      <w:r w:rsidR="003148C9">
        <w:rPr>
          <w:lang w:eastAsia="en-US"/>
        </w:rPr>
        <w:t>Philippe n</w:t>
      </w:r>
      <w:r>
        <w:rPr>
          <w:lang w:eastAsia="en-US"/>
        </w:rPr>
        <w:t>’</w:t>
      </w:r>
      <w:r w:rsidR="003148C9">
        <w:rPr>
          <w:lang w:eastAsia="en-US"/>
        </w:rPr>
        <w:t>y est pas ici pour le moment d</w:t>
      </w:r>
      <w:r>
        <w:rPr>
          <w:lang w:eastAsia="en-US"/>
        </w:rPr>
        <w:t>’</w:t>
      </w:r>
      <w:r w:rsidR="003148C9">
        <w:rPr>
          <w:lang w:eastAsia="en-US"/>
        </w:rPr>
        <w:t>à présent</w:t>
      </w:r>
      <w:r>
        <w:rPr>
          <w:lang w:eastAsia="en-US"/>
        </w:rPr>
        <w:t>.</w:t>
      </w:r>
    </w:p>
    <w:p w14:paraId="323841AA" w14:textId="77777777" w:rsidR="0046142F" w:rsidRDefault="0046142F" w:rsidP="0046142F">
      <w:pPr>
        <w:rPr>
          <w:lang w:eastAsia="en-US"/>
        </w:rPr>
      </w:pPr>
      <w:r>
        <w:rPr>
          <w:lang w:eastAsia="en-US"/>
        </w:rPr>
        <w:t>— </w:t>
      </w:r>
      <w:r w:rsidR="003148C9">
        <w:rPr>
          <w:lang w:eastAsia="en-US"/>
        </w:rPr>
        <w:t>Est-ce bien sûr</w:t>
      </w:r>
      <w:r>
        <w:rPr>
          <w:lang w:eastAsia="en-US"/>
        </w:rPr>
        <w:t xml:space="preserve"> ? </w:t>
      </w:r>
      <w:r w:rsidR="003148C9">
        <w:rPr>
          <w:lang w:eastAsia="en-US"/>
        </w:rPr>
        <w:t>demanda Clémence</w:t>
      </w:r>
      <w:r>
        <w:rPr>
          <w:lang w:eastAsia="en-US"/>
        </w:rPr>
        <w:t>.</w:t>
      </w:r>
    </w:p>
    <w:p w14:paraId="1BA4251D" w14:textId="77777777" w:rsidR="0046142F" w:rsidRDefault="003148C9" w:rsidP="0046142F">
      <w:pPr>
        <w:rPr>
          <w:lang w:eastAsia="en-US"/>
        </w:rPr>
      </w:pPr>
      <w:proofErr w:type="spellStart"/>
      <w:r>
        <w:rPr>
          <w:lang w:eastAsia="en-US"/>
        </w:rPr>
        <w:t>Yaume</w:t>
      </w:r>
      <w:proofErr w:type="spellEnd"/>
      <w:r>
        <w:rPr>
          <w:lang w:eastAsia="en-US"/>
        </w:rPr>
        <w:t xml:space="preserve"> la regarda de travers</w:t>
      </w:r>
      <w:r w:rsidR="0046142F">
        <w:rPr>
          <w:lang w:eastAsia="en-US"/>
        </w:rPr>
        <w:t>.</w:t>
      </w:r>
    </w:p>
    <w:p w14:paraId="770A8451" w14:textId="60E80EF1" w:rsidR="0046142F" w:rsidRDefault="0046142F" w:rsidP="0046142F">
      <w:pPr>
        <w:rPr>
          <w:lang w:eastAsia="en-US"/>
        </w:rPr>
      </w:pPr>
      <w:r>
        <w:rPr>
          <w:lang w:eastAsia="en-US"/>
        </w:rPr>
        <w:lastRenderedPageBreak/>
        <w:t>— </w:t>
      </w:r>
      <w:r w:rsidR="003148C9">
        <w:rPr>
          <w:lang w:eastAsia="en-US"/>
        </w:rPr>
        <w:t>Pas l</w:t>
      </w:r>
      <w:r>
        <w:rPr>
          <w:lang w:eastAsia="en-US"/>
        </w:rPr>
        <w:t>’</w:t>
      </w:r>
      <w:r w:rsidR="003148C9">
        <w:rPr>
          <w:lang w:eastAsia="en-US"/>
        </w:rPr>
        <w:t>embarras</w:t>
      </w:r>
      <w:r>
        <w:rPr>
          <w:lang w:eastAsia="en-US"/>
        </w:rPr>
        <w:t xml:space="preserve">, </w:t>
      </w:r>
      <w:r w:rsidR="003148C9">
        <w:rPr>
          <w:lang w:eastAsia="en-US"/>
        </w:rPr>
        <w:t>grommela-t-il</w:t>
      </w:r>
      <w:r>
        <w:rPr>
          <w:lang w:eastAsia="en-US"/>
        </w:rPr>
        <w:t xml:space="preserve">, </w:t>
      </w:r>
      <w:r w:rsidR="003148C9">
        <w:rPr>
          <w:lang w:eastAsia="en-US"/>
        </w:rPr>
        <w:t xml:space="preserve">malgré que je ne voudrais pas </w:t>
      </w:r>
      <w:proofErr w:type="spellStart"/>
      <w:r w:rsidR="003148C9">
        <w:rPr>
          <w:lang w:eastAsia="en-US"/>
        </w:rPr>
        <w:t>insolenter</w:t>
      </w:r>
      <w:proofErr w:type="spellEnd"/>
      <w:r w:rsidR="003148C9">
        <w:rPr>
          <w:lang w:eastAsia="en-US"/>
        </w:rPr>
        <w:t xml:space="preserve"> une personne qu</w:t>
      </w:r>
      <w:r>
        <w:rPr>
          <w:lang w:eastAsia="en-US"/>
        </w:rPr>
        <w:t>’</w:t>
      </w:r>
      <w:r w:rsidR="003148C9">
        <w:rPr>
          <w:lang w:eastAsia="en-US"/>
        </w:rPr>
        <w:t xml:space="preserve">est paisiblement une ancienne à </w:t>
      </w:r>
      <w:r>
        <w:rPr>
          <w:lang w:eastAsia="en-US"/>
        </w:rPr>
        <w:t>M. </w:t>
      </w:r>
      <w:r w:rsidR="003148C9">
        <w:rPr>
          <w:lang w:eastAsia="en-US"/>
        </w:rPr>
        <w:t>Philippe</w:t>
      </w:r>
      <w:r>
        <w:rPr>
          <w:lang w:eastAsia="en-US"/>
        </w:rPr>
        <w:t xml:space="preserve">, </w:t>
      </w:r>
      <w:r w:rsidR="003148C9">
        <w:rPr>
          <w:lang w:eastAsia="en-US"/>
        </w:rPr>
        <w:t xml:space="preserve">faut pas non plus me </w:t>
      </w:r>
      <w:proofErr w:type="spellStart"/>
      <w:r w:rsidR="003148C9">
        <w:rPr>
          <w:lang w:eastAsia="en-US"/>
        </w:rPr>
        <w:t>sussépecter</w:t>
      </w:r>
      <w:proofErr w:type="spellEnd"/>
      <w:r w:rsidR="003148C9">
        <w:rPr>
          <w:lang w:eastAsia="en-US"/>
        </w:rPr>
        <w:t xml:space="preserve"> de vouloir tromper</w:t>
      </w:r>
      <w:r>
        <w:rPr>
          <w:lang w:eastAsia="en-US"/>
        </w:rPr>
        <w:t xml:space="preserve">, </w:t>
      </w:r>
      <w:r w:rsidR="003148C9">
        <w:rPr>
          <w:lang w:eastAsia="en-US"/>
        </w:rPr>
        <w:t>la belle enfant</w:t>
      </w:r>
      <w:r>
        <w:rPr>
          <w:lang w:eastAsia="en-US"/>
        </w:rPr>
        <w:t xml:space="preserve"> !… </w:t>
      </w:r>
      <w:r w:rsidR="003148C9">
        <w:rPr>
          <w:lang w:eastAsia="en-US"/>
        </w:rPr>
        <w:t>Vous feriez mieux de vous épousseter un petit peu</w:t>
      </w:r>
      <w:r>
        <w:rPr>
          <w:lang w:eastAsia="en-US"/>
        </w:rPr>
        <w:t>…</w:t>
      </w:r>
    </w:p>
    <w:p w14:paraId="6605FA89" w14:textId="77777777" w:rsidR="0046142F" w:rsidRDefault="003148C9" w:rsidP="0046142F">
      <w:pPr>
        <w:rPr>
          <w:lang w:eastAsia="en-US"/>
        </w:rPr>
      </w:pPr>
      <w:r>
        <w:rPr>
          <w:lang w:eastAsia="en-US"/>
        </w:rPr>
        <w:t>Clémence entra</w:t>
      </w:r>
      <w:r w:rsidR="0046142F">
        <w:rPr>
          <w:lang w:eastAsia="en-US"/>
        </w:rPr>
        <w:t xml:space="preserve">, </w:t>
      </w:r>
      <w:r>
        <w:rPr>
          <w:lang w:eastAsia="en-US"/>
        </w:rPr>
        <w:t>saisissant ce prétexte aux cheveux</w:t>
      </w:r>
      <w:r w:rsidR="0046142F">
        <w:rPr>
          <w:lang w:eastAsia="en-US"/>
        </w:rPr>
        <w:t>.</w:t>
      </w:r>
    </w:p>
    <w:p w14:paraId="79F85F46" w14:textId="588FBFD7" w:rsidR="0046142F" w:rsidRDefault="0046142F" w:rsidP="0046142F">
      <w:pPr>
        <w:rPr>
          <w:lang w:eastAsia="en-US"/>
        </w:rPr>
      </w:pPr>
      <w:r>
        <w:rPr>
          <w:lang w:eastAsia="en-US"/>
        </w:rPr>
        <w:t>— </w:t>
      </w:r>
      <w:r w:rsidR="003148C9">
        <w:rPr>
          <w:lang w:eastAsia="en-US"/>
        </w:rPr>
        <w:t>Vous avez raison</w:t>
      </w:r>
      <w:r>
        <w:rPr>
          <w:lang w:eastAsia="en-US"/>
        </w:rPr>
        <w:t xml:space="preserve">, </w:t>
      </w:r>
      <w:r w:rsidR="003148C9">
        <w:rPr>
          <w:lang w:eastAsia="en-US"/>
        </w:rPr>
        <w:t>dit-elle</w:t>
      </w:r>
      <w:r>
        <w:rPr>
          <w:lang w:eastAsia="en-US"/>
        </w:rPr>
        <w:t xml:space="preserve">. </w:t>
      </w:r>
      <w:r w:rsidR="006C2AE1">
        <w:rPr>
          <w:lang w:eastAsia="en-US"/>
        </w:rPr>
        <w:t>—</w:t>
      </w:r>
      <w:r>
        <w:rPr>
          <w:lang w:eastAsia="en-US"/>
        </w:rPr>
        <w:t xml:space="preserve"> </w:t>
      </w:r>
      <w:r w:rsidR="003148C9">
        <w:rPr>
          <w:lang w:eastAsia="en-US"/>
        </w:rPr>
        <w:t>Donnez-moi une brosse</w:t>
      </w:r>
      <w:r>
        <w:rPr>
          <w:lang w:eastAsia="en-US"/>
        </w:rPr>
        <w:t>.</w:t>
      </w:r>
    </w:p>
    <w:p w14:paraId="70F9C8D6" w14:textId="77777777" w:rsidR="0046142F" w:rsidRDefault="003148C9" w:rsidP="0046142F">
      <w:pPr>
        <w:rPr>
          <w:lang w:eastAsia="en-US"/>
        </w:rPr>
      </w:pPr>
      <w:proofErr w:type="spellStart"/>
      <w:r>
        <w:rPr>
          <w:lang w:eastAsia="en-US"/>
        </w:rPr>
        <w:t>Yaume</w:t>
      </w:r>
      <w:proofErr w:type="spellEnd"/>
      <w:r>
        <w:rPr>
          <w:lang w:eastAsia="en-US"/>
        </w:rPr>
        <w:t xml:space="preserve"> alla chercher une brosse</w:t>
      </w:r>
      <w:r w:rsidR="0046142F">
        <w:rPr>
          <w:lang w:eastAsia="en-US"/>
        </w:rPr>
        <w:t>.</w:t>
      </w:r>
    </w:p>
    <w:p w14:paraId="7E977959" w14:textId="57AAFA6B" w:rsidR="0046142F" w:rsidRDefault="0046142F" w:rsidP="0046142F">
      <w:pPr>
        <w:rPr>
          <w:lang w:eastAsia="en-US"/>
        </w:rPr>
      </w:pPr>
      <w:r>
        <w:rPr>
          <w:lang w:eastAsia="en-US"/>
        </w:rPr>
        <w:t>— </w:t>
      </w:r>
      <w:r w:rsidR="003148C9">
        <w:rPr>
          <w:lang w:eastAsia="en-US"/>
        </w:rPr>
        <w:t>Ça fait censément comme chez soi</w:t>
      </w:r>
      <w:r>
        <w:rPr>
          <w:lang w:eastAsia="en-US"/>
        </w:rPr>
        <w:t xml:space="preserve"> ! </w:t>
      </w:r>
      <w:r w:rsidR="003148C9">
        <w:rPr>
          <w:lang w:eastAsia="en-US"/>
        </w:rPr>
        <w:t>grommela-t-il</w:t>
      </w:r>
      <w:r>
        <w:rPr>
          <w:lang w:eastAsia="en-US"/>
        </w:rPr>
        <w:t xml:space="preserve">. </w:t>
      </w:r>
      <w:r w:rsidR="006C2AE1">
        <w:rPr>
          <w:lang w:eastAsia="en-US"/>
        </w:rPr>
        <w:t>—</w:t>
      </w:r>
      <w:r>
        <w:rPr>
          <w:lang w:eastAsia="en-US"/>
        </w:rPr>
        <w:t xml:space="preserve"> </w:t>
      </w:r>
      <w:r w:rsidR="003148C9">
        <w:rPr>
          <w:lang w:eastAsia="en-US"/>
        </w:rPr>
        <w:t>Joli brin</w:t>
      </w:r>
      <w:r>
        <w:rPr>
          <w:lang w:eastAsia="en-US"/>
        </w:rPr>
        <w:t xml:space="preserve">, </w:t>
      </w:r>
      <w:r w:rsidR="003148C9">
        <w:rPr>
          <w:lang w:eastAsia="en-US"/>
        </w:rPr>
        <w:t>quoique ça</w:t>
      </w:r>
      <w:r>
        <w:rPr>
          <w:lang w:eastAsia="en-US"/>
        </w:rPr>
        <w:t xml:space="preserve">, </w:t>
      </w:r>
      <w:r w:rsidR="003148C9">
        <w:rPr>
          <w:lang w:eastAsia="en-US"/>
        </w:rPr>
        <w:t>avec un peu de toilette qu</w:t>
      </w:r>
      <w:r>
        <w:rPr>
          <w:lang w:eastAsia="en-US"/>
        </w:rPr>
        <w:t>’</w:t>
      </w:r>
      <w:r w:rsidR="003148C9">
        <w:rPr>
          <w:lang w:eastAsia="en-US"/>
        </w:rPr>
        <w:t>on lui mettrait sur le dos</w:t>
      </w:r>
      <w:r>
        <w:rPr>
          <w:lang w:eastAsia="en-US"/>
        </w:rPr>
        <w:t xml:space="preserve"> ? </w:t>
      </w:r>
      <w:r w:rsidR="003148C9">
        <w:rPr>
          <w:lang w:eastAsia="en-US"/>
        </w:rPr>
        <w:t>s</w:t>
      </w:r>
      <w:r>
        <w:rPr>
          <w:lang w:eastAsia="en-US"/>
        </w:rPr>
        <w:t>’</w:t>
      </w:r>
      <w:r w:rsidR="003148C9">
        <w:rPr>
          <w:lang w:eastAsia="en-US"/>
        </w:rPr>
        <w:t>il fallait aller à la promenade avec</w:t>
      </w:r>
      <w:r>
        <w:rPr>
          <w:lang w:eastAsia="en-US"/>
        </w:rPr>
        <w:t>…</w:t>
      </w:r>
    </w:p>
    <w:p w14:paraId="59CB5A58" w14:textId="77777777" w:rsidR="0046142F" w:rsidRDefault="003148C9" w:rsidP="0046142F">
      <w:pPr>
        <w:rPr>
          <w:lang w:eastAsia="en-US"/>
        </w:rPr>
      </w:pPr>
      <w:r>
        <w:rPr>
          <w:lang w:eastAsia="en-US"/>
        </w:rPr>
        <w:t>Quand il revint</w:t>
      </w:r>
      <w:r w:rsidR="0046142F">
        <w:rPr>
          <w:lang w:eastAsia="en-US"/>
        </w:rPr>
        <w:t xml:space="preserve">, </w:t>
      </w:r>
      <w:r>
        <w:rPr>
          <w:lang w:eastAsia="en-US"/>
        </w:rPr>
        <w:t>Clémence avait ôté son chapeau</w:t>
      </w:r>
      <w:r w:rsidR="0046142F">
        <w:rPr>
          <w:lang w:eastAsia="en-US"/>
        </w:rPr>
        <w:t xml:space="preserve">. </w:t>
      </w:r>
      <w:r>
        <w:rPr>
          <w:lang w:eastAsia="en-US"/>
        </w:rPr>
        <w:t>Elle arrangeait sa belle chevelure en désordre devant la glace</w:t>
      </w:r>
      <w:r w:rsidR="0046142F">
        <w:rPr>
          <w:lang w:eastAsia="en-US"/>
        </w:rPr>
        <w:t>.</w:t>
      </w:r>
    </w:p>
    <w:p w14:paraId="1B4ECC23" w14:textId="54951531" w:rsidR="0046142F" w:rsidRDefault="0046142F" w:rsidP="0046142F">
      <w:pPr>
        <w:rPr>
          <w:lang w:eastAsia="en-US"/>
        </w:rPr>
      </w:pPr>
      <w:r>
        <w:rPr>
          <w:lang w:eastAsia="en-US"/>
        </w:rPr>
        <w:t>— </w:t>
      </w:r>
      <w:r w:rsidR="003148C9">
        <w:rPr>
          <w:lang w:eastAsia="en-US"/>
        </w:rPr>
        <w:t>Vous gênez pas</w:t>
      </w:r>
      <w:r>
        <w:rPr>
          <w:lang w:eastAsia="en-US"/>
        </w:rPr>
        <w:t xml:space="preserve"> ! </w:t>
      </w:r>
      <w:r w:rsidR="003148C9">
        <w:rPr>
          <w:lang w:eastAsia="en-US"/>
        </w:rPr>
        <w:t xml:space="preserve">pensa </w:t>
      </w:r>
      <w:proofErr w:type="spellStart"/>
      <w:r w:rsidR="003148C9">
        <w:rPr>
          <w:lang w:eastAsia="en-US"/>
        </w:rPr>
        <w:t>Yaume</w:t>
      </w:r>
      <w:proofErr w:type="spellEnd"/>
      <w:r>
        <w:rPr>
          <w:lang w:eastAsia="en-US"/>
        </w:rPr>
        <w:t xml:space="preserve">. </w:t>
      </w:r>
      <w:r w:rsidR="006C2AE1">
        <w:rPr>
          <w:lang w:eastAsia="en-US"/>
        </w:rPr>
        <w:t>—</w:t>
      </w:r>
      <w:r>
        <w:rPr>
          <w:lang w:eastAsia="en-US"/>
        </w:rPr>
        <w:t xml:space="preserve"> </w:t>
      </w:r>
      <w:r w:rsidR="003148C9">
        <w:rPr>
          <w:lang w:eastAsia="en-US"/>
        </w:rPr>
        <w:t>Faut-il brosser Madame</w:t>
      </w:r>
      <w:r>
        <w:rPr>
          <w:lang w:eastAsia="en-US"/>
        </w:rPr>
        <w:t> ?</w:t>
      </w:r>
    </w:p>
    <w:p w14:paraId="6F82F6FE" w14:textId="77777777" w:rsidR="0046142F" w:rsidRDefault="0046142F" w:rsidP="0046142F">
      <w:pPr>
        <w:rPr>
          <w:lang w:eastAsia="en-US"/>
        </w:rPr>
      </w:pPr>
      <w:r>
        <w:rPr>
          <w:lang w:eastAsia="en-US"/>
        </w:rPr>
        <w:t>— </w:t>
      </w:r>
      <w:r w:rsidR="003148C9">
        <w:rPr>
          <w:lang w:eastAsia="en-US"/>
        </w:rPr>
        <w:t>S</w:t>
      </w:r>
      <w:r>
        <w:rPr>
          <w:lang w:eastAsia="en-US"/>
        </w:rPr>
        <w:t>’</w:t>
      </w:r>
      <w:r w:rsidR="003148C9">
        <w:rPr>
          <w:lang w:eastAsia="en-US"/>
        </w:rPr>
        <w:t>il vous plaît</w:t>
      </w:r>
      <w:r>
        <w:rPr>
          <w:lang w:eastAsia="en-US"/>
        </w:rPr>
        <w:t xml:space="preserve">, </w:t>
      </w:r>
      <w:r w:rsidR="003148C9">
        <w:rPr>
          <w:lang w:eastAsia="en-US"/>
        </w:rPr>
        <w:t>répondit Clémence</w:t>
      </w:r>
      <w:r>
        <w:rPr>
          <w:lang w:eastAsia="en-US"/>
        </w:rPr>
        <w:t>.</w:t>
      </w:r>
    </w:p>
    <w:p w14:paraId="54D6DA2C" w14:textId="77777777" w:rsidR="0046142F" w:rsidRDefault="003148C9" w:rsidP="0046142F">
      <w:pPr>
        <w:rPr>
          <w:lang w:eastAsia="en-US"/>
        </w:rPr>
      </w:pPr>
      <w:proofErr w:type="spellStart"/>
      <w:r>
        <w:rPr>
          <w:lang w:eastAsia="en-US"/>
        </w:rPr>
        <w:t>Yaume</w:t>
      </w:r>
      <w:proofErr w:type="spellEnd"/>
      <w:r>
        <w:rPr>
          <w:lang w:eastAsia="en-US"/>
        </w:rPr>
        <w:t xml:space="preserve"> commença aussitôt son office de femme de chambre</w:t>
      </w:r>
      <w:r w:rsidR="0046142F">
        <w:rPr>
          <w:lang w:eastAsia="en-US"/>
        </w:rPr>
        <w:t>.</w:t>
      </w:r>
    </w:p>
    <w:p w14:paraId="3729B5DE" w14:textId="77777777" w:rsidR="0046142F" w:rsidRDefault="0046142F" w:rsidP="0046142F">
      <w:pPr>
        <w:rPr>
          <w:lang w:eastAsia="en-US"/>
        </w:rPr>
      </w:pPr>
      <w:r>
        <w:rPr>
          <w:lang w:eastAsia="en-US"/>
        </w:rPr>
        <w:t>— </w:t>
      </w:r>
      <w:r w:rsidR="003148C9">
        <w:rPr>
          <w:lang w:eastAsia="en-US"/>
        </w:rPr>
        <w:t>Je vais attendre votre maître</w:t>
      </w:r>
      <w:r>
        <w:rPr>
          <w:lang w:eastAsia="en-US"/>
        </w:rPr>
        <w:t xml:space="preserve">, </w:t>
      </w:r>
      <w:r w:rsidR="003148C9">
        <w:rPr>
          <w:lang w:eastAsia="en-US"/>
        </w:rPr>
        <w:t>dit la jeune fille quand il eut fini</w:t>
      </w:r>
      <w:r>
        <w:rPr>
          <w:lang w:eastAsia="en-US"/>
        </w:rPr>
        <w:t>.</w:t>
      </w:r>
    </w:p>
    <w:p w14:paraId="75C09217" w14:textId="77777777" w:rsidR="0046142F" w:rsidRDefault="0046142F" w:rsidP="0046142F">
      <w:pPr>
        <w:rPr>
          <w:lang w:eastAsia="en-US"/>
        </w:rPr>
      </w:pPr>
      <w:r>
        <w:rPr>
          <w:lang w:eastAsia="en-US"/>
        </w:rPr>
        <w:t>— </w:t>
      </w:r>
      <w:r w:rsidR="003148C9">
        <w:rPr>
          <w:lang w:eastAsia="en-US"/>
        </w:rPr>
        <w:t>Ça se peut bien</w:t>
      </w:r>
      <w:r>
        <w:rPr>
          <w:lang w:eastAsia="en-US"/>
        </w:rPr>
        <w:t xml:space="preserve">, </w:t>
      </w:r>
      <w:r w:rsidR="003148C9">
        <w:rPr>
          <w:lang w:eastAsia="en-US"/>
        </w:rPr>
        <w:t xml:space="preserve">répliqua </w:t>
      </w:r>
      <w:proofErr w:type="spellStart"/>
      <w:r w:rsidR="003148C9">
        <w:rPr>
          <w:lang w:eastAsia="en-US"/>
        </w:rPr>
        <w:t>Yaume</w:t>
      </w:r>
      <w:proofErr w:type="spellEnd"/>
      <w:r>
        <w:rPr>
          <w:lang w:eastAsia="en-US"/>
        </w:rPr>
        <w:t>.</w:t>
      </w:r>
    </w:p>
    <w:p w14:paraId="7065DBDC" w14:textId="77777777" w:rsidR="0046142F" w:rsidRDefault="0046142F" w:rsidP="0046142F">
      <w:pPr>
        <w:rPr>
          <w:lang w:eastAsia="en-US"/>
        </w:rPr>
      </w:pPr>
      <w:r>
        <w:rPr>
          <w:lang w:eastAsia="en-US"/>
        </w:rPr>
        <w:t>— </w:t>
      </w:r>
      <w:r w:rsidR="003148C9">
        <w:rPr>
          <w:lang w:eastAsia="en-US"/>
        </w:rPr>
        <w:t>Va-t-il rentrer bientôt</w:t>
      </w:r>
      <w:r>
        <w:rPr>
          <w:lang w:eastAsia="en-US"/>
        </w:rPr>
        <w:t> ?</w:t>
      </w:r>
    </w:p>
    <w:p w14:paraId="260B9F10" w14:textId="77777777" w:rsidR="0046142F" w:rsidRDefault="0046142F" w:rsidP="0046142F">
      <w:pPr>
        <w:rPr>
          <w:lang w:eastAsia="en-US"/>
        </w:rPr>
      </w:pPr>
      <w:r>
        <w:rPr>
          <w:lang w:eastAsia="en-US"/>
        </w:rPr>
        <w:t>— </w:t>
      </w:r>
      <w:r w:rsidR="003148C9">
        <w:rPr>
          <w:lang w:eastAsia="en-US"/>
        </w:rPr>
        <w:t>Non</w:t>
      </w:r>
      <w:r>
        <w:rPr>
          <w:lang w:eastAsia="en-US"/>
        </w:rPr>
        <w:t>.</w:t>
      </w:r>
    </w:p>
    <w:p w14:paraId="444DD7B7" w14:textId="77777777" w:rsidR="0046142F" w:rsidRDefault="0046142F" w:rsidP="0046142F">
      <w:pPr>
        <w:rPr>
          <w:lang w:eastAsia="en-US"/>
        </w:rPr>
      </w:pPr>
      <w:r>
        <w:rPr>
          <w:lang w:eastAsia="en-US"/>
        </w:rPr>
        <w:t>— </w:t>
      </w:r>
      <w:r w:rsidR="003148C9">
        <w:rPr>
          <w:lang w:eastAsia="en-US"/>
        </w:rPr>
        <w:t>Savez-vous où je le trouverais</w:t>
      </w:r>
      <w:r>
        <w:rPr>
          <w:lang w:eastAsia="en-US"/>
        </w:rPr>
        <w:t> ?</w:t>
      </w:r>
    </w:p>
    <w:p w14:paraId="75283642" w14:textId="77777777" w:rsidR="0046142F" w:rsidRDefault="0046142F" w:rsidP="0046142F">
      <w:pPr>
        <w:rPr>
          <w:lang w:eastAsia="en-US"/>
        </w:rPr>
      </w:pPr>
      <w:r>
        <w:rPr>
          <w:lang w:eastAsia="en-US"/>
        </w:rPr>
        <w:t>— </w:t>
      </w:r>
      <w:r w:rsidR="003148C9">
        <w:rPr>
          <w:lang w:eastAsia="en-US"/>
        </w:rPr>
        <w:t>Oui</w:t>
      </w:r>
      <w:r>
        <w:rPr>
          <w:lang w:eastAsia="en-US"/>
        </w:rPr>
        <w:t>.</w:t>
      </w:r>
    </w:p>
    <w:p w14:paraId="4F9E6598" w14:textId="77777777" w:rsidR="0046142F" w:rsidRDefault="0046142F" w:rsidP="0046142F">
      <w:pPr>
        <w:rPr>
          <w:lang w:eastAsia="en-US"/>
        </w:rPr>
      </w:pPr>
      <w:r>
        <w:rPr>
          <w:lang w:eastAsia="en-US"/>
        </w:rPr>
        <w:lastRenderedPageBreak/>
        <w:t>— </w:t>
      </w:r>
      <w:r w:rsidR="003148C9">
        <w:rPr>
          <w:lang w:eastAsia="en-US"/>
        </w:rPr>
        <w:t>Voulez-vous me le dire</w:t>
      </w:r>
      <w:r>
        <w:rPr>
          <w:lang w:eastAsia="en-US"/>
        </w:rPr>
        <w:t> ?</w:t>
      </w:r>
    </w:p>
    <w:p w14:paraId="10AC716D" w14:textId="77777777" w:rsidR="0046142F" w:rsidRDefault="003148C9" w:rsidP="0046142F">
      <w:pPr>
        <w:rPr>
          <w:lang w:eastAsia="en-US"/>
        </w:rPr>
      </w:pPr>
      <w:proofErr w:type="spellStart"/>
      <w:r>
        <w:rPr>
          <w:lang w:eastAsia="en-US"/>
        </w:rPr>
        <w:t>Yaume</w:t>
      </w:r>
      <w:proofErr w:type="spellEnd"/>
      <w:r>
        <w:rPr>
          <w:lang w:eastAsia="en-US"/>
        </w:rPr>
        <w:t xml:space="preserve"> se gratta l</w:t>
      </w:r>
      <w:r w:rsidR="0046142F">
        <w:rPr>
          <w:lang w:eastAsia="en-US"/>
        </w:rPr>
        <w:t>’</w:t>
      </w:r>
      <w:r>
        <w:rPr>
          <w:lang w:eastAsia="en-US"/>
        </w:rPr>
        <w:t>oreille</w:t>
      </w:r>
      <w:r w:rsidR="0046142F">
        <w:rPr>
          <w:lang w:eastAsia="en-US"/>
        </w:rPr>
        <w:t>.</w:t>
      </w:r>
    </w:p>
    <w:p w14:paraId="795F0D19" w14:textId="183DED80" w:rsidR="0046142F" w:rsidRDefault="0046142F" w:rsidP="0046142F">
      <w:pPr>
        <w:rPr>
          <w:lang w:eastAsia="en-US"/>
        </w:rPr>
      </w:pPr>
      <w:r>
        <w:rPr>
          <w:lang w:eastAsia="en-US"/>
        </w:rPr>
        <w:t>— </w:t>
      </w:r>
      <w:r w:rsidR="003148C9">
        <w:rPr>
          <w:lang w:eastAsia="en-US"/>
        </w:rPr>
        <w:t>Censé</w:t>
      </w:r>
      <w:r>
        <w:rPr>
          <w:lang w:eastAsia="en-US"/>
        </w:rPr>
        <w:t xml:space="preserve">, </w:t>
      </w:r>
      <w:r w:rsidR="003148C9">
        <w:rPr>
          <w:lang w:eastAsia="en-US"/>
        </w:rPr>
        <w:t>répliqua-t-il</w:t>
      </w:r>
      <w:r>
        <w:rPr>
          <w:lang w:eastAsia="en-US"/>
        </w:rPr>
        <w:t xml:space="preserve">, </w:t>
      </w:r>
      <w:r w:rsidR="006C2AE1">
        <w:rPr>
          <w:lang w:eastAsia="en-US"/>
        </w:rPr>
        <w:t>—</w:t>
      </w:r>
      <w:r>
        <w:rPr>
          <w:lang w:eastAsia="en-US"/>
        </w:rPr>
        <w:t xml:space="preserve"> </w:t>
      </w:r>
      <w:r w:rsidR="003148C9">
        <w:rPr>
          <w:lang w:eastAsia="en-US"/>
        </w:rPr>
        <w:t>Vous me plaisez assez</w:t>
      </w:r>
      <w:r>
        <w:rPr>
          <w:lang w:eastAsia="en-US"/>
        </w:rPr>
        <w:t xml:space="preserve">… </w:t>
      </w:r>
      <w:r w:rsidR="003148C9">
        <w:rPr>
          <w:lang w:eastAsia="en-US"/>
        </w:rPr>
        <w:t>rapport à vous être fait brosser et astique</w:t>
      </w:r>
      <w:r w:rsidR="003148C9">
        <w:rPr>
          <w:lang w:eastAsia="en-US"/>
        </w:rPr>
        <w:t>r</w:t>
      </w:r>
      <w:r w:rsidR="003148C9">
        <w:rPr>
          <w:lang w:eastAsia="en-US"/>
        </w:rPr>
        <w:t xml:space="preserve"> comme çà par moi sans façon</w:t>
      </w:r>
      <w:r>
        <w:rPr>
          <w:lang w:eastAsia="en-US"/>
        </w:rPr>
        <w:t xml:space="preserve">, </w:t>
      </w:r>
      <w:r w:rsidR="003148C9">
        <w:rPr>
          <w:lang w:eastAsia="en-US"/>
        </w:rPr>
        <w:t>à première vue</w:t>
      </w:r>
      <w:r>
        <w:rPr>
          <w:lang w:eastAsia="en-US"/>
        </w:rPr>
        <w:t xml:space="preserve">… </w:t>
      </w:r>
      <w:r w:rsidR="003148C9">
        <w:rPr>
          <w:lang w:eastAsia="en-US"/>
        </w:rPr>
        <w:t>mais je ne sais pas si je dois</w:t>
      </w:r>
      <w:r>
        <w:rPr>
          <w:lang w:eastAsia="en-US"/>
        </w:rPr>
        <w:t>…</w:t>
      </w:r>
    </w:p>
    <w:p w14:paraId="164E8B07" w14:textId="44801D99" w:rsidR="0046142F" w:rsidRDefault="0046142F" w:rsidP="0046142F">
      <w:pPr>
        <w:rPr>
          <w:lang w:eastAsia="en-US"/>
        </w:rPr>
      </w:pPr>
      <w:r>
        <w:rPr>
          <w:lang w:eastAsia="en-US"/>
        </w:rPr>
        <w:t>— </w:t>
      </w:r>
      <w:r w:rsidR="003148C9">
        <w:rPr>
          <w:lang w:eastAsia="en-US"/>
        </w:rPr>
        <w:t>Écoutez</w:t>
      </w:r>
      <w:r>
        <w:rPr>
          <w:lang w:eastAsia="en-US"/>
        </w:rPr>
        <w:t xml:space="preserve"> ! </w:t>
      </w:r>
      <w:r w:rsidR="003148C9">
        <w:rPr>
          <w:lang w:eastAsia="en-US"/>
        </w:rPr>
        <w:t>interrompit Clémence</w:t>
      </w:r>
      <w:r>
        <w:rPr>
          <w:lang w:eastAsia="en-US"/>
        </w:rPr>
        <w:t xml:space="preserve"> ; </w:t>
      </w:r>
      <w:r w:rsidR="006C2AE1">
        <w:rPr>
          <w:lang w:eastAsia="en-US"/>
        </w:rPr>
        <w:t>—</w:t>
      </w:r>
      <w:r>
        <w:rPr>
          <w:lang w:eastAsia="en-US"/>
        </w:rPr>
        <w:t xml:space="preserve"> </w:t>
      </w:r>
      <w:r w:rsidR="003148C9">
        <w:rPr>
          <w:lang w:eastAsia="en-US"/>
        </w:rPr>
        <w:t>votre maître</w:t>
      </w:r>
      <w:r>
        <w:rPr>
          <w:lang w:eastAsia="en-US"/>
        </w:rPr>
        <w:t xml:space="preserve">, </w:t>
      </w:r>
      <w:r w:rsidR="003148C9">
        <w:rPr>
          <w:lang w:eastAsia="en-US"/>
        </w:rPr>
        <w:t>s</w:t>
      </w:r>
      <w:r>
        <w:rPr>
          <w:lang w:eastAsia="en-US"/>
        </w:rPr>
        <w:t>’</w:t>
      </w:r>
      <w:r w:rsidR="003148C9">
        <w:rPr>
          <w:lang w:eastAsia="en-US"/>
        </w:rPr>
        <w:t>il ne me voit pas avant une heure</w:t>
      </w:r>
      <w:r>
        <w:rPr>
          <w:lang w:eastAsia="en-US"/>
        </w:rPr>
        <w:t xml:space="preserve">, </w:t>
      </w:r>
      <w:r w:rsidR="003148C9">
        <w:rPr>
          <w:lang w:eastAsia="en-US"/>
        </w:rPr>
        <w:t>s</w:t>
      </w:r>
      <w:r>
        <w:rPr>
          <w:lang w:eastAsia="en-US"/>
        </w:rPr>
        <w:t>’</w:t>
      </w:r>
      <w:r w:rsidR="003148C9">
        <w:rPr>
          <w:lang w:eastAsia="en-US"/>
        </w:rPr>
        <w:t>en repentira jusqu</w:t>
      </w:r>
      <w:r>
        <w:rPr>
          <w:lang w:eastAsia="en-US"/>
        </w:rPr>
        <w:t>’</w:t>
      </w:r>
      <w:r w:rsidR="003148C9">
        <w:rPr>
          <w:lang w:eastAsia="en-US"/>
        </w:rPr>
        <w:t>au dernier jour de sa vie</w:t>
      </w:r>
      <w:r>
        <w:rPr>
          <w:lang w:eastAsia="en-US"/>
        </w:rPr>
        <w:t> !</w:t>
      </w:r>
    </w:p>
    <w:p w14:paraId="300A06A7" w14:textId="77777777" w:rsidR="0046142F" w:rsidRDefault="0046142F" w:rsidP="0046142F">
      <w:pPr>
        <w:rPr>
          <w:lang w:eastAsia="en-US"/>
        </w:rPr>
      </w:pPr>
      <w:r>
        <w:rPr>
          <w:lang w:eastAsia="en-US"/>
        </w:rPr>
        <w:t>— </w:t>
      </w:r>
      <w:r w:rsidR="003148C9">
        <w:rPr>
          <w:lang w:eastAsia="en-US"/>
        </w:rPr>
        <w:t>Ah bah</w:t>
      </w:r>
      <w:r>
        <w:rPr>
          <w:lang w:eastAsia="en-US"/>
        </w:rPr>
        <w:t xml:space="preserve"> ! </w:t>
      </w:r>
      <w:r w:rsidR="003148C9">
        <w:rPr>
          <w:lang w:eastAsia="en-US"/>
        </w:rPr>
        <w:t xml:space="preserve">fit </w:t>
      </w:r>
      <w:proofErr w:type="spellStart"/>
      <w:r w:rsidR="003148C9">
        <w:rPr>
          <w:lang w:eastAsia="en-US"/>
        </w:rPr>
        <w:t>Yaume</w:t>
      </w:r>
      <w:proofErr w:type="spellEnd"/>
      <w:r>
        <w:rPr>
          <w:lang w:eastAsia="en-US"/>
        </w:rPr>
        <w:t xml:space="preserve"> ; </w:t>
      </w:r>
      <w:r w:rsidR="003148C9">
        <w:rPr>
          <w:lang w:eastAsia="en-US"/>
        </w:rPr>
        <w:t>c</w:t>
      </w:r>
      <w:r>
        <w:rPr>
          <w:lang w:eastAsia="en-US"/>
        </w:rPr>
        <w:t>’</w:t>
      </w:r>
      <w:r w:rsidR="003148C9">
        <w:rPr>
          <w:lang w:eastAsia="en-US"/>
        </w:rPr>
        <w:t>est long</w:t>
      </w:r>
      <w:r>
        <w:rPr>
          <w:lang w:eastAsia="en-US"/>
        </w:rPr>
        <w:t xml:space="preserve">, </w:t>
      </w:r>
      <w:r w:rsidR="003148C9">
        <w:rPr>
          <w:lang w:eastAsia="en-US"/>
        </w:rPr>
        <w:t>ça</w:t>
      </w:r>
      <w:r>
        <w:rPr>
          <w:lang w:eastAsia="en-US"/>
        </w:rPr>
        <w:t xml:space="preserve"> !… </w:t>
      </w:r>
      <w:r w:rsidR="003148C9">
        <w:rPr>
          <w:lang w:eastAsia="en-US"/>
        </w:rPr>
        <w:t>Eh bien</w:t>
      </w:r>
      <w:r>
        <w:rPr>
          <w:lang w:eastAsia="en-US"/>
        </w:rPr>
        <w:t xml:space="preserve">, </w:t>
      </w:r>
      <w:r w:rsidR="003148C9">
        <w:rPr>
          <w:lang w:eastAsia="en-US"/>
        </w:rPr>
        <w:t>ça se peut tout de même</w:t>
      </w:r>
      <w:r>
        <w:rPr>
          <w:lang w:eastAsia="en-US"/>
        </w:rPr>
        <w:t xml:space="preserve">… </w:t>
      </w:r>
      <w:r w:rsidR="003148C9">
        <w:rPr>
          <w:lang w:eastAsia="en-US"/>
        </w:rPr>
        <w:t>Savez-vous où est le théâtre de Diane</w:t>
      </w:r>
      <w:r>
        <w:rPr>
          <w:lang w:eastAsia="en-US"/>
        </w:rPr>
        <w:t> ?</w:t>
      </w:r>
    </w:p>
    <w:p w14:paraId="2C86E465" w14:textId="77777777" w:rsidR="0046142F" w:rsidRDefault="0046142F" w:rsidP="0046142F">
      <w:pPr>
        <w:rPr>
          <w:lang w:eastAsia="en-US"/>
        </w:rPr>
      </w:pPr>
      <w:r>
        <w:rPr>
          <w:lang w:eastAsia="en-US"/>
        </w:rPr>
        <w:t>— </w:t>
      </w:r>
      <w:r w:rsidR="003148C9">
        <w:rPr>
          <w:lang w:eastAsia="en-US"/>
        </w:rPr>
        <w:t>Boulevard du Temple</w:t>
      </w:r>
      <w:r>
        <w:rPr>
          <w:lang w:eastAsia="en-US"/>
        </w:rPr>
        <w:t>.</w:t>
      </w:r>
    </w:p>
    <w:p w14:paraId="42D9EF9F" w14:textId="1CBF13FE"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 xml:space="preserve">à sept heures </w:t>
      </w:r>
      <w:r>
        <w:rPr>
          <w:lang w:eastAsia="en-US"/>
        </w:rPr>
        <w:t>M. </w:t>
      </w:r>
      <w:r w:rsidR="003148C9">
        <w:rPr>
          <w:lang w:eastAsia="en-US"/>
        </w:rPr>
        <w:t>Philippe y sera</w:t>
      </w:r>
      <w:r>
        <w:rPr>
          <w:lang w:eastAsia="en-US"/>
        </w:rPr>
        <w:t>.</w:t>
      </w:r>
    </w:p>
    <w:p w14:paraId="1F0D2A97" w14:textId="77777777" w:rsidR="0046142F" w:rsidRDefault="003148C9" w:rsidP="0046142F">
      <w:pPr>
        <w:rPr>
          <w:lang w:eastAsia="en-US"/>
        </w:rPr>
      </w:pPr>
      <w:r>
        <w:rPr>
          <w:lang w:eastAsia="en-US"/>
        </w:rPr>
        <w:t>Il était six heures et demie</w:t>
      </w:r>
      <w:r w:rsidR="0046142F">
        <w:rPr>
          <w:lang w:eastAsia="en-US"/>
        </w:rPr>
        <w:t>.</w:t>
      </w:r>
    </w:p>
    <w:p w14:paraId="27D588FD" w14:textId="77777777" w:rsidR="0046142F" w:rsidRDefault="003148C9" w:rsidP="0046142F">
      <w:pPr>
        <w:rPr>
          <w:lang w:eastAsia="en-US"/>
        </w:rPr>
      </w:pPr>
      <w:r>
        <w:rPr>
          <w:lang w:eastAsia="en-US"/>
        </w:rPr>
        <w:t>Clémence s</w:t>
      </w:r>
      <w:r w:rsidR="0046142F">
        <w:rPr>
          <w:lang w:eastAsia="en-US"/>
        </w:rPr>
        <w:t>’</w:t>
      </w:r>
      <w:r>
        <w:rPr>
          <w:lang w:eastAsia="en-US"/>
        </w:rPr>
        <w:t>assit au secrétaire de Mazurke et</w:t>
      </w:r>
      <w:r w:rsidR="0046142F">
        <w:rPr>
          <w:lang w:eastAsia="en-US"/>
        </w:rPr>
        <w:t xml:space="preserve">, </w:t>
      </w:r>
      <w:r>
        <w:rPr>
          <w:lang w:eastAsia="en-US"/>
        </w:rPr>
        <w:t>saisissant une feuille de papier</w:t>
      </w:r>
      <w:r w:rsidR="0046142F">
        <w:rPr>
          <w:lang w:eastAsia="en-US"/>
        </w:rPr>
        <w:t xml:space="preserve">, </w:t>
      </w:r>
      <w:r>
        <w:rPr>
          <w:lang w:eastAsia="en-US"/>
        </w:rPr>
        <w:t>elle traça rapidement ces quelques mots</w:t>
      </w:r>
      <w:r w:rsidR="0046142F">
        <w:rPr>
          <w:lang w:eastAsia="en-US"/>
        </w:rPr>
        <w:t>.</w:t>
      </w:r>
    </w:p>
    <w:p w14:paraId="666EBB05" w14:textId="4527ED9E"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aurai peut-être besoin d</w:t>
      </w:r>
      <w:r>
        <w:rPr>
          <w:lang w:eastAsia="en-US"/>
        </w:rPr>
        <w:t>’</w:t>
      </w:r>
      <w:r w:rsidR="003148C9">
        <w:rPr>
          <w:lang w:eastAsia="en-US"/>
        </w:rPr>
        <w:t>un défenseur ce soir</w:t>
      </w:r>
      <w:r>
        <w:rPr>
          <w:lang w:eastAsia="en-US"/>
        </w:rPr>
        <w:t xml:space="preserve">. </w:t>
      </w:r>
      <w:r w:rsidR="003148C9">
        <w:rPr>
          <w:lang w:eastAsia="en-US"/>
        </w:rPr>
        <w:t xml:space="preserve">Je suis à Paris malgré </w:t>
      </w:r>
      <w:r>
        <w:rPr>
          <w:lang w:eastAsia="en-US"/>
        </w:rPr>
        <w:t>M. </w:t>
      </w:r>
      <w:r w:rsidR="003148C9">
        <w:rPr>
          <w:lang w:eastAsia="en-US"/>
        </w:rPr>
        <w:t xml:space="preserve">André </w:t>
      </w:r>
      <w:proofErr w:type="spellStart"/>
      <w:r w:rsidR="003148C9">
        <w:rPr>
          <w:lang w:eastAsia="en-US"/>
        </w:rPr>
        <w:t>Lointier</w:t>
      </w:r>
      <w:proofErr w:type="spellEnd"/>
      <w:r w:rsidR="003148C9">
        <w:rPr>
          <w:lang w:eastAsia="en-US"/>
        </w:rPr>
        <w:t xml:space="preserve"> et à l</w:t>
      </w:r>
      <w:r>
        <w:rPr>
          <w:lang w:eastAsia="en-US"/>
        </w:rPr>
        <w:t>’</w:t>
      </w:r>
      <w:r w:rsidR="003148C9">
        <w:rPr>
          <w:lang w:eastAsia="en-US"/>
        </w:rPr>
        <w:t>insu de mon oncle</w:t>
      </w:r>
      <w:r>
        <w:rPr>
          <w:lang w:eastAsia="en-US"/>
        </w:rPr>
        <w:t xml:space="preserve">. </w:t>
      </w:r>
      <w:r w:rsidR="006C2AE1">
        <w:rPr>
          <w:lang w:eastAsia="en-US"/>
        </w:rPr>
        <w:t>—</w:t>
      </w:r>
      <w:r>
        <w:rPr>
          <w:lang w:eastAsia="en-US"/>
        </w:rPr>
        <w:t xml:space="preserve"> </w:t>
      </w:r>
      <w:r w:rsidR="003148C9">
        <w:rPr>
          <w:lang w:eastAsia="en-US"/>
        </w:rPr>
        <w:t>Depuis sept heures au théâtre de Diane</w:t>
      </w:r>
      <w:r>
        <w:rPr>
          <w:lang w:eastAsia="en-US"/>
        </w:rPr>
        <w:t>.</w:t>
      </w:r>
    </w:p>
    <w:p w14:paraId="3A295398" w14:textId="2144EF1A" w:rsidR="0046142F" w:rsidRDefault="0046142F" w:rsidP="0046142F">
      <w:pPr>
        <w:jc w:val="right"/>
      </w:pPr>
      <w:r>
        <w:t>« </w:t>
      </w:r>
      <w:proofErr w:type="spellStart"/>
      <w:r w:rsidRPr="0046142F">
        <w:t>C</w:t>
      </w:r>
      <w:r>
        <w:t>.</w:t>
      </w:r>
      <w:r w:rsidRPr="0046142F">
        <w:t>L</w:t>
      </w:r>
      <w:proofErr w:type="spellEnd"/>
      <w:r>
        <w:t>. »</w:t>
      </w:r>
    </w:p>
    <w:p w14:paraId="28086CF8" w14:textId="641835D4" w:rsidR="0046142F" w:rsidRDefault="003148C9" w:rsidP="0046142F">
      <w:pPr>
        <w:rPr>
          <w:lang w:eastAsia="en-US"/>
        </w:rPr>
      </w:pPr>
      <w:r>
        <w:rPr>
          <w:lang w:eastAsia="en-US"/>
        </w:rPr>
        <w:t>Elle mit sur l</w:t>
      </w:r>
      <w:r w:rsidR="0046142F">
        <w:rPr>
          <w:lang w:eastAsia="en-US"/>
        </w:rPr>
        <w:t>’</w:t>
      </w:r>
      <w:r>
        <w:rPr>
          <w:lang w:eastAsia="en-US"/>
        </w:rPr>
        <w:t xml:space="preserve">adresse le nom de </w:t>
      </w:r>
      <w:r w:rsidR="0046142F">
        <w:rPr>
          <w:lang w:eastAsia="en-US"/>
        </w:rPr>
        <w:t>M. </w:t>
      </w:r>
      <w:r>
        <w:rPr>
          <w:lang w:eastAsia="en-US"/>
        </w:rPr>
        <w:t>Albert</w:t>
      </w:r>
      <w:r w:rsidR="0046142F">
        <w:rPr>
          <w:lang w:eastAsia="en-US"/>
        </w:rPr>
        <w:t>.</w:t>
      </w:r>
    </w:p>
    <w:p w14:paraId="20EA7F3C" w14:textId="77777777" w:rsidR="0046142F" w:rsidRDefault="003148C9" w:rsidP="0046142F">
      <w:pPr>
        <w:rPr>
          <w:lang w:eastAsia="en-US"/>
        </w:rPr>
      </w:pPr>
      <w:r>
        <w:rPr>
          <w:lang w:eastAsia="en-US"/>
        </w:rPr>
        <w:t xml:space="preserve">Puis elle tira sa bourse et glissa un louis dans la </w:t>
      </w:r>
      <w:r>
        <w:t xml:space="preserve">main de </w:t>
      </w:r>
      <w:proofErr w:type="spellStart"/>
      <w:r>
        <w:t>Yaume</w:t>
      </w:r>
      <w:proofErr w:type="spellEnd"/>
      <w:r>
        <w:t xml:space="preserve"> en disant</w:t>
      </w:r>
      <w:r w:rsidR="0046142F">
        <w:rPr>
          <w:lang w:eastAsia="en-US"/>
        </w:rPr>
        <w:t> :</w:t>
      </w:r>
    </w:p>
    <w:p w14:paraId="6538DAEA" w14:textId="77777777" w:rsidR="0046142F" w:rsidRDefault="0046142F" w:rsidP="0046142F">
      <w:pPr>
        <w:rPr>
          <w:lang w:eastAsia="en-US"/>
        </w:rPr>
      </w:pPr>
      <w:r>
        <w:rPr>
          <w:lang w:eastAsia="en-US"/>
        </w:rPr>
        <w:t>— </w:t>
      </w:r>
      <w:r w:rsidR="003148C9">
        <w:rPr>
          <w:lang w:eastAsia="en-US"/>
        </w:rPr>
        <w:t>Remettez ce mot à un garçon de l</w:t>
      </w:r>
      <w:r>
        <w:rPr>
          <w:lang w:eastAsia="en-US"/>
        </w:rPr>
        <w:t>’</w:t>
      </w:r>
      <w:r w:rsidR="003148C9">
        <w:rPr>
          <w:lang w:eastAsia="en-US"/>
        </w:rPr>
        <w:t>hôtel</w:t>
      </w:r>
      <w:r>
        <w:rPr>
          <w:lang w:eastAsia="en-US"/>
        </w:rPr>
        <w:t xml:space="preserve">… </w:t>
      </w:r>
      <w:r w:rsidR="003148C9">
        <w:rPr>
          <w:lang w:eastAsia="en-US"/>
        </w:rPr>
        <w:t>et qu</w:t>
      </w:r>
      <w:r>
        <w:rPr>
          <w:lang w:eastAsia="en-US"/>
        </w:rPr>
        <w:t>’</w:t>
      </w:r>
      <w:r w:rsidR="003148C9">
        <w:rPr>
          <w:lang w:eastAsia="en-US"/>
        </w:rPr>
        <w:t>il soit porté tout de suite</w:t>
      </w:r>
      <w:r>
        <w:rPr>
          <w:lang w:eastAsia="en-US"/>
        </w:rPr>
        <w:t>.</w:t>
      </w:r>
    </w:p>
    <w:p w14:paraId="3613A6E3" w14:textId="1D104E2E" w:rsidR="0046142F" w:rsidRDefault="0046142F" w:rsidP="0046142F">
      <w:pPr>
        <w:rPr>
          <w:lang w:eastAsia="en-US"/>
        </w:rPr>
      </w:pPr>
      <w:r>
        <w:rPr>
          <w:lang w:eastAsia="en-US"/>
        </w:rPr>
        <w:lastRenderedPageBreak/>
        <w:t>—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fit l</w:t>
      </w:r>
      <w:r>
        <w:rPr>
          <w:lang w:eastAsia="en-US"/>
        </w:rPr>
        <w:t>’</w:t>
      </w:r>
      <w:r w:rsidR="003148C9">
        <w:rPr>
          <w:lang w:eastAsia="en-US"/>
        </w:rPr>
        <w:t>ancien pâtour alors qu</w:t>
      </w:r>
      <w:r>
        <w:rPr>
          <w:lang w:eastAsia="en-US"/>
        </w:rPr>
        <w:t>’</w:t>
      </w:r>
      <w:r w:rsidR="003148C9">
        <w:rPr>
          <w:lang w:eastAsia="en-US"/>
        </w:rPr>
        <w:t>elle était déjà partie</w:t>
      </w:r>
      <w:r>
        <w:rPr>
          <w:lang w:eastAsia="en-US"/>
        </w:rPr>
        <w:t xml:space="preserve">, </w:t>
      </w:r>
      <w:r w:rsidR="003148C9">
        <w:rPr>
          <w:lang w:eastAsia="en-US"/>
        </w:rPr>
        <w:t>j</w:t>
      </w:r>
      <w:r>
        <w:rPr>
          <w:lang w:eastAsia="en-US"/>
        </w:rPr>
        <w:t>’</w:t>
      </w:r>
      <w:r w:rsidR="003148C9">
        <w:rPr>
          <w:lang w:eastAsia="en-US"/>
        </w:rPr>
        <w:t>ai fait comme l</w:t>
      </w:r>
      <w:r>
        <w:rPr>
          <w:lang w:eastAsia="en-US"/>
        </w:rPr>
        <w:t>’</w:t>
      </w:r>
      <w:r w:rsidR="003148C9">
        <w:rPr>
          <w:lang w:eastAsia="en-US"/>
        </w:rPr>
        <w:t>on dit une erreur</w:t>
      </w:r>
      <w:r>
        <w:rPr>
          <w:lang w:eastAsia="en-US"/>
        </w:rPr>
        <w:t xml:space="preserve"> !… </w:t>
      </w:r>
      <w:r w:rsidR="003148C9">
        <w:rPr>
          <w:lang w:eastAsia="en-US"/>
        </w:rPr>
        <w:t>vingt francs</w:t>
      </w:r>
      <w:r>
        <w:rPr>
          <w:lang w:eastAsia="en-US"/>
        </w:rPr>
        <w:t xml:space="preserve"> !… </w:t>
      </w:r>
      <w:r w:rsidR="003148C9">
        <w:rPr>
          <w:lang w:eastAsia="en-US"/>
        </w:rPr>
        <w:t>Ce n</w:t>
      </w:r>
      <w:r>
        <w:rPr>
          <w:lang w:eastAsia="en-US"/>
        </w:rPr>
        <w:t>’</w:t>
      </w:r>
      <w:r w:rsidR="003148C9">
        <w:rPr>
          <w:lang w:eastAsia="en-US"/>
        </w:rPr>
        <w:t>est pas une ancienne</w:t>
      </w:r>
      <w:r>
        <w:rPr>
          <w:lang w:eastAsia="en-US"/>
        </w:rPr>
        <w:t xml:space="preserve">… </w:t>
      </w:r>
      <w:r w:rsidR="003148C9">
        <w:rPr>
          <w:lang w:eastAsia="en-US"/>
        </w:rPr>
        <w:t>c</w:t>
      </w:r>
      <w:r>
        <w:rPr>
          <w:lang w:eastAsia="en-US"/>
        </w:rPr>
        <w:t>’</w:t>
      </w:r>
      <w:r w:rsidR="003148C9">
        <w:rPr>
          <w:lang w:eastAsia="en-US"/>
        </w:rPr>
        <w:t>es</w:t>
      </w:r>
      <w:r w:rsidR="003148C9">
        <w:t>t une personne de distinction</w:t>
      </w:r>
      <w:r>
        <w:rPr>
          <w:lang w:eastAsia="en-US"/>
        </w:rPr>
        <w:t xml:space="preserve">… </w:t>
      </w:r>
      <w:r w:rsidR="003148C9">
        <w:rPr>
          <w:lang w:eastAsia="en-US"/>
        </w:rPr>
        <w:t>Je vais aller houspiller le petit frère de la demoiselle</w:t>
      </w:r>
      <w:r>
        <w:rPr>
          <w:lang w:eastAsia="en-US"/>
        </w:rPr>
        <w:t xml:space="preserve">, </w:t>
      </w:r>
      <w:r w:rsidR="003148C9">
        <w:rPr>
          <w:lang w:eastAsia="en-US"/>
        </w:rPr>
        <w:t>au cas qu</w:t>
      </w:r>
      <w:r>
        <w:rPr>
          <w:lang w:eastAsia="en-US"/>
        </w:rPr>
        <w:t>’</w:t>
      </w:r>
      <w:r w:rsidR="003148C9">
        <w:rPr>
          <w:lang w:eastAsia="en-US"/>
        </w:rPr>
        <w:t xml:space="preserve">il voudrait entrer malgré moi </w:t>
      </w:r>
      <w:proofErr w:type="spellStart"/>
      <w:r w:rsidR="003148C9">
        <w:rPr>
          <w:lang w:eastAsia="en-US"/>
        </w:rPr>
        <w:t>ousque</w:t>
      </w:r>
      <w:proofErr w:type="spellEnd"/>
      <w:r w:rsidR="003148C9">
        <w:rPr>
          <w:lang w:eastAsia="en-US"/>
        </w:rPr>
        <w:t xml:space="preserve"> ça lui est défendu par </w:t>
      </w:r>
      <w:r>
        <w:rPr>
          <w:lang w:eastAsia="en-US"/>
        </w:rPr>
        <w:t>M. </w:t>
      </w:r>
      <w:r w:rsidR="003148C9">
        <w:rPr>
          <w:lang w:eastAsia="en-US"/>
        </w:rPr>
        <w:t>Philippe</w:t>
      </w:r>
      <w:r>
        <w:rPr>
          <w:lang w:eastAsia="en-US"/>
        </w:rPr>
        <w:t> !</w:t>
      </w:r>
    </w:p>
    <w:p w14:paraId="3DFDC150" w14:textId="77777777" w:rsidR="0046142F" w:rsidRDefault="003148C9" w:rsidP="0046142F">
      <w:pPr>
        <w:rPr>
          <w:lang w:eastAsia="en-US"/>
        </w:rPr>
      </w:pPr>
      <w:r>
        <w:rPr>
          <w:lang w:eastAsia="en-US"/>
        </w:rPr>
        <w:t>Il aimait cette pensée</w:t>
      </w:r>
      <w:r w:rsidR="0046142F">
        <w:rPr>
          <w:lang w:eastAsia="en-US"/>
        </w:rPr>
        <w:t xml:space="preserve">, </w:t>
      </w:r>
      <w:r>
        <w:rPr>
          <w:lang w:eastAsia="en-US"/>
        </w:rPr>
        <w:t xml:space="preserve">ce bon </w:t>
      </w:r>
      <w:proofErr w:type="spellStart"/>
      <w:r>
        <w:rPr>
          <w:lang w:eastAsia="en-US"/>
        </w:rPr>
        <w:t>Yaume</w:t>
      </w:r>
      <w:proofErr w:type="spellEnd"/>
      <w:r w:rsidR="0046142F">
        <w:rPr>
          <w:lang w:eastAsia="en-US"/>
        </w:rPr>
        <w:t> !</w:t>
      </w:r>
    </w:p>
    <w:p w14:paraId="278181C5" w14:textId="77777777" w:rsidR="0046142F" w:rsidRDefault="003148C9" w:rsidP="0046142F">
      <w:pPr>
        <w:rPr>
          <w:lang w:eastAsia="en-US"/>
        </w:rPr>
      </w:pPr>
      <w:r>
        <w:rPr>
          <w:lang w:eastAsia="en-US"/>
        </w:rPr>
        <w:t>Sept heures sonnantes</w:t>
      </w:r>
      <w:r w:rsidR="0046142F">
        <w:rPr>
          <w:lang w:eastAsia="en-US"/>
        </w:rPr>
        <w:t xml:space="preserve">, </w:t>
      </w:r>
      <w:r>
        <w:rPr>
          <w:lang w:eastAsia="en-US"/>
        </w:rPr>
        <w:t>il arriva devant le péristyle modeste du théâtre de Diane</w:t>
      </w:r>
      <w:r w:rsidR="0046142F">
        <w:rPr>
          <w:lang w:eastAsia="en-US"/>
        </w:rPr>
        <w:t>.</w:t>
      </w:r>
    </w:p>
    <w:p w14:paraId="21C2E7C2" w14:textId="77777777" w:rsidR="0046142F" w:rsidRDefault="003148C9" w:rsidP="0046142F">
      <w:pPr>
        <w:rPr>
          <w:lang w:eastAsia="en-US"/>
        </w:rPr>
      </w:pPr>
      <w:r>
        <w:rPr>
          <w:lang w:eastAsia="en-US"/>
        </w:rPr>
        <w:t>Les petites places étaient déjà entrées</w:t>
      </w:r>
      <w:r w:rsidR="0046142F">
        <w:rPr>
          <w:lang w:eastAsia="en-US"/>
        </w:rPr>
        <w:t>.</w:t>
      </w:r>
    </w:p>
    <w:p w14:paraId="711679CB" w14:textId="77777777" w:rsidR="0046142F" w:rsidRDefault="003148C9" w:rsidP="0046142F">
      <w:pPr>
        <w:rPr>
          <w:lang w:eastAsia="en-US"/>
        </w:rPr>
      </w:pPr>
      <w:r>
        <w:rPr>
          <w:lang w:eastAsia="en-US"/>
        </w:rPr>
        <w:t>Quant aux grandes</w:t>
      </w:r>
      <w:r w:rsidR="0046142F">
        <w:rPr>
          <w:lang w:eastAsia="en-US"/>
        </w:rPr>
        <w:t xml:space="preserve">, </w:t>
      </w:r>
      <w:r>
        <w:rPr>
          <w:lang w:eastAsia="en-US"/>
        </w:rPr>
        <w:t>on pouvait penser qu</w:t>
      </w:r>
      <w:r w:rsidR="0046142F">
        <w:rPr>
          <w:lang w:eastAsia="en-US"/>
        </w:rPr>
        <w:t>’</w:t>
      </w:r>
      <w:r>
        <w:rPr>
          <w:lang w:eastAsia="en-US"/>
        </w:rPr>
        <w:t>elles seraient bien occupées ce jour-là</w:t>
      </w:r>
      <w:r w:rsidR="0046142F">
        <w:rPr>
          <w:lang w:eastAsia="en-US"/>
        </w:rPr>
        <w:t xml:space="preserve">, </w:t>
      </w:r>
      <w:r>
        <w:rPr>
          <w:lang w:eastAsia="en-US"/>
        </w:rPr>
        <w:t>car il y avait une douzaine d</w:t>
      </w:r>
      <w:r w:rsidR="0046142F">
        <w:rPr>
          <w:lang w:eastAsia="en-US"/>
        </w:rPr>
        <w:t>’</w:t>
      </w:r>
      <w:r>
        <w:rPr>
          <w:lang w:eastAsia="en-US"/>
        </w:rPr>
        <w:t>équipages sur la chaussée</w:t>
      </w:r>
      <w:r w:rsidR="0046142F">
        <w:rPr>
          <w:lang w:eastAsia="en-US"/>
        </w:rPr>
        <w:t>.</w:t>
      </w:r>
    </w:p>
    <w:p w14:paraId="15153921" w14:textId="77777777" w:rsidR="0046142F" w:rsidRDefault="003148C9" w:rsidP="0046142F">
      <w:pPr>
        <w:rPr>
          <w:lang w:eastAsia="en-US"/>
        </w:rPr>
      </w:pPr>
      <w:r>
        <w:rPr>
          <w:lang w:eastAsia="en-US"/>
        </w:rPr>
        <w:t>Douze équipages au théâtre de Diane</w:t>
      </w:r>
      <w:r w:rsidR="0046142F">
        <w:rPr>
          <w:lang w:eastAsia="en-US"/>
        </w:rPr>
        <w:t xml:space="preserve"> ! </w:t>
      </w:r>
      <w:r>
        <w:rPr>
          <w:lang w:eastAsia="en-US"/>
        </w:rPr>
        <w:t>Était-ce pour voir la sensible Zoé</w:t>
      </w:r>
      <w:r w:rsidR="0046142F">
        <w:rPr>
          <w:lang w:eastAsia="en-US"/>
        </w:rPr>
        <w:t xml:space="preserve">, </w:t>
      </w:r>
      <w:r>
        <w:rPr>
          <w:lang w:eastAsia="en-US"/>
        </w:rPr>
        <w:t xml:space="preserve">la fière </w:t>
      </w:r>
      <w:proofErr w:type="spellStart"/>
      <w:r>
        <w:rPr>
          <w:lang w:eastAsia="en-US"/>
        </w:rPr>
        <w:t>Cymodocée</w:t>
      </w:r>
      <w:proofErr w:type="spellEnd"/>
      <w:r w:rsidR="0046142F">
        <w:rPr>
          <w:lang w:eastAsia="en-US"/>
        </w:rPr>
        <w:t xml:space="preserve">, </w:t>
      </w:r>
      <w:r>
        <w:rPr>
          <w:lang w:eastAsia="en-US"/>
        </w:rPr>
        <w:t>Grièche et Fofolle</w:t>
      </w:r>
      <w:r w:rsidR="0046142F">
        <w:rPr>
          <w:lang w:eastAsia="en-US"/>
        </w:rPr>
        <w:t> ?</w:t>
      </w:r>
    </w:p>
    <w:p w14:paraId="4E1500CA" w14:textId="77777777" w:rsidR="0046142F" w:rsidRDefault="003148C9" w:rsidP="0046142F">
      <w:pPr>
        <w:rPr>
          <w:lang w:eastAsia="en-US"/>
        </w:rPr>
      </w:pPr>
      <w:proofErr w:type="spellStart"/>
      <w:r>
        <w:rPr>
          <w:lang w:eastAsia="en-US"/>
        </w:rPr>
        <w:t>Yaume</w:t>
      </w:r>
      <w:proofErr w:type="spellEnd"/>
      <w:r>
        <w:rPr>
          <w:lang w:eastAsia="en-US"/>
        </w:rPr>
        <w:t xml:space="preserve"> n</w:t>
      </w:r>
      <w:r w:rsidR="0046142F">
        <w:rPr>
          <w:lang w:eastAsia="en-US"/>
        </w:rPr>
        <w:t>’</w:t>
      </w:r>
      <w:r>
        <w:rPr>
          <w:lang w:eastAsia="en-US"/>
        </w:rPr>
        <w:t>était pas là depuis dix minutes</w:t>
      </w:r>
      <w:r w:rsidR="0046142F">
        <w:rPr>
          <w:lang w:eastAsia="en-US"/>
        </w:rPr>
        <w:t xml:space="preserve">, </w:t>
      </w:r>
      <w:r>
        <w:rPr>
          <w:lang w:eastAsia="en-US"/>
        </w:rPr>
        <w:t>qu</w:t>
      </w:r>
      <w:r w:rsidR="0046142F">
        <w:rPr>
          <w:lang w:eastAsia="en-US"/>
        </w:rPr>
        <w:t>’</w:t>
      </w:r>
      <w:r>
        <w:rPr>
          <w:lang w:eastAsia="en-US"/>
        </w:rPr>
        <w:t>il vit arriver Mazurke</w:t>
      </w:r>
      <w:r w:rsidR="0046142F">
        <w:rPr>
          <w:lang w:eastAsia="en-US"/>
        </w:rPr>
        <w:t xml:space="preserve">, </w:t>
      </w:r>
      <w:r>
        <w:rPr>
          <w:lang w:eastAsia="en-US"/>
        </w:rPr>
        <w:t>à pied</w:t>
      </w:r>
      <w:r w:rsidR="0046142F">
        <w:rPr>
          <w:lang w:eastAsia="en-US"/>
        </w:rPr>
        <w:t xml:space="preserve">, </w:t>
      </w:r>
      <w:r>
        <w:rPr>
          <w:lang w:eastAsia="en-US"/>
        </w:rPr>
        <w:t>pâle</w:t>
      </w:r>
      <w:r w:rsidR="0046142F">
        <w:rPr>
          <w:lang w:eastAsia="en-US"/>
        </w:rPr>
        <w:t xml:space="preserve">, </w:t>
      </w:r>
      <w:r>
        <w:rPr>
          <w:lang w:eastAsia="en-US"/>
        </w:rPr>
        <w:t>défait et la tête basse</w:t>
      </w:r>
      <w:r w:rsidR="0046142F">
        <w:rPr>
          <w:lang w:eastAsia="en-US"/>
        </w:rPr>
        <w:t>.</w:t>
      </w:r>
    </w:p>
    <w:p w14:paraId="32F2DB8F" w14:textId="77777777" w:rsidR="0046142F" w:rsidRDefault="003148C9" w:rsidP="0046142F">
      <w:pPr>
        <w:rPr>
          <w:lang w:eastAsia="en-US"/>
        </w:rPr>
      </w:pPr>
      <w:r>
        <w:rPr>
          <w:lang w:eastAsia="en-US"/>
        </w:rPr>
        <w:t>Mazurke vint droit à lui</w:t>
      </w:r>
      <w:r w:rsidR="0046142F">
        <w:rPr>
          <w:lang w:eastAsia="en-US"/>
        </w:rPr>
        <w:t>.</w:t>
      </w:r>
    </w:p>
    <w:p w14:paraId="3A1C27E1" w14:textId="7BC5B7B2"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perdu les quinze cents francs du vieux coquin</w:t>
      </w:r>
      <w:r>
        <w:rPr>
          <w:lang w:eastAsia="en-US"/>
        </w:rPr>
        <w:t xml:space="preserve">, </w:t>
      </w:r>
      <w:r w:rsidR="003148C9">
        <w:rPr>
          <w:lang w:eastAsia="en-US"/>
        </w:rPr>
        <w:t>dit-il d</w:t>
      </w:r>
      <w:r>
        <w:rPr>
          <w:lang w:eastAsia="en-US"/>
        </w:rPr>
        <w:t>’</w:t>
      </w:r>
      <w:r w:rsidR="003148C9">
        <w:rPr>
          <w:lang w:eastAsia="en-US"/>
        </w:rPr>
        <w:t>un air soucieux</w:t>
      </w:r>
      <w:r>
        <w:rPr>
          <w:lang w:eastAsia="en-US"/>
        </w:rPr>
        <w:t xml:space="preserve">, </w:t>
      </w:r>
      <w:r w:rsidR="006C2AE1">
        <w:rPr>
          <w:lang w:eastAsia="en-US"/>
        </w:rPr>
        <w:t>—</w:t>
      </w:r>
      <w:r>
        <w:rPr>
          <w:lang w:eastAsia="en-US"/>
        </w:rPr>
        <w:t xml:space="preserve"> </w:t>
      </w:r>
      <w:r w:rsidR="003148C9">
        <w:rPr>
          <w:lang w:eastAsia="en-US"/>
        </w:rPr>
        <w:t>je ne sais pas ce que je vais faire</w:t>
      </w:r>
      <w:r>
        <w:rPr>
          <w:lang w:eastAsia="en-US"/>
        </w:rPr>
        <w:t xml:space="preserve">… </w:t>
      </w:r>
      <w:r w:rsidR="003148C9">
        <w:rPr>
          <w:lang w:eastAsia="en-US"/>
        </w:rPr>
        <w:t>Toi</w:t>
      </w:r>
      <w:r>
        <w:rPr>
          <w:lang w:eastAsia="en-US"/>
        </w:rPr>
        <w:t xml:space="preserve">, </w:t>
      </w:r>
      <w:r w:rsidR="003148C9">
        <w:rPr>
          <w:lang w:eastAsia="en-US"/>
        </w:rPr>
        <w:t>empêche toujours notre jeune homme d</w:t>
      </w:r>
      <w:r>
        <w:rPr>
          <w:lang w:eastAsia="en-US"/>
        </w:rPr>
        <w:t>’</w:t>
      </w:r>
      <w:r w:rsidR="003148C9">
        <w:rPr>
          <w:lang w:eastAsia="en-US"/>
        </w:rPr>
        <w:t>entrer</w:t>
      </w:r>
      <w:r>
        <w:rPr>
          <w:lang w:eastAsia="en-US"/>
        </w:rPr>
        <w:t>…</w:t>
      </w:r>
    </w:p>
    <w:p w14:paraId="67A71DDB" w14:textId="77777777" w:rsidR="0046142F" w:rsidRDefault="0046142F" w:rsidP="0046142F">
      <w:pPr>
        <w:rPr>
          <w:lang w:eastAsia="en-US"/>
        </w:rPr>
      </w:pPr>
      <w:r>
        <w:rPr>
          <w:lang w:eastAsia="en-US"/>
        </w:rPr>
        <w:t>— </w:t>
      </w:r>
      <w:r w:rsidR="003148C9">
        <w:rPr>
          <w:lang w:eastAsia="en-US"/>
        </w:rPr>
        <w:t>Convenu</w:t>
      </w:r>
      <w:r>
        <w:rPr>
          <w:lang w:eastAsia="en-US"/>
        </w:rPr>
        <w:t xml:space="preserve">, </w:t>
      </w:r>
      <w:r w:rsidR="003148C9">
        <w:rPr>
          <w:lang w:eastAsia="en-US"/>
        </w:rPr>
        <w:t>monsieur Philippe</w:t>
      </w:r>
      <w:r>
        <w:rPr>
          <w:lang w:eastAsia="en-US"/>
        </w:rPr>
        <w:t> !</w:t>
      </w:r>
    </w:p>
    <w:p w14:paraId="2BC76FC8" w14:textId="77777777" w:rsidR="0046142F" w:rsidRDefault="0046142F" w:rsidP="0046142F">
      <w:pPr>
        <w:rPr>
          <w:lang w:eastAsia="en-US"/>
        </w:rPr>
      </w:pPr>
      <w:r>
        <w:rPr>
          <w:lang w:eastAsia="en-US"/>
        </w:rPr>
        <w:t>— </w:t>
      </w:r>
      <w:r w:rsidR="003148C9">
        <w:rPr>
          <w:lang w:eastAsia="en-US"/>
        </w:rPr>
        <w:t>Heureusement que j</w:t>
      </w:r>
      <w:r>
        <w:rPr>
          <w:lang w:eastAsia="en-US"/>
        </w:rPr>
        <w:t>’</w:t>
      </w:r>
      <w:r w:rsidR="003148C9">
        <w:rPr>
          <w:lang w:eastAsia="en-US"/>
        </w:rPr>
        <w:t>avais loué mes places avant d</w:t>
      </w:r>
      <w:r>
        <w:rPr>
          <w:lang w:eastAsia="en-US"/>
        </w:rPr>
        <w:t>’</w:t>
      </w:r>
      <w:r w:rsidR="003148C9">
        <w:rPr>
          <w:lang w:eastAsia="en-US"/>
        </w:rPr>
        <w:t>aller au jeu</w:t>
      </w:r>
      <w:r>
        <w:rPr>
          <w:lang w:eastAsia="en-US"/>
        </w:rPr>
        <w:t xml:space="preserve">… </w:t>
      </w:r>
      <w:r w:rsidR="003148C9">
        <w:rPr>
          <w:lang w:eastAsia="en-US"/>
        </w:rPr>
        <w:t>Mais ces diables de claqueurs que je ne pourrai pas payer</w:t>
      </w:r>
      <w:r>
        <w:rPr>
          <w:lang w:eastAsia="en-US"/>
        </w:rPr>
        <w:t> !…</w:t>
      </w:r>
    </w:p>
    <w:p w14:paraId="425AAB32"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un louis sur moi</w:t>
      </w:r>
      <w:r>
        <w:rPr>
          <w:lang w:eastAsia="en-US"/>
        </w:rPr>
        <w:t xml:space="preserve">, </w:t>
      </w:r>
      <w:r w:rsidR="003148C9">
        <w:rPr>
          <w:lang w:eastAsia="en-US"/>
        </w:rPr>
        <w:t xml:space="preserve">dit </w:t>
      </w:r>
      <w:proofErr w:type="spellStart"/>
      <w:r w:rsidR="003148C9">
        <w:rPr>
          <w:lang w:eastAsia="en-US"/>
        </w:rPr>
        <w:t>Yaume</w:t>
      </w:r>
      <w:proofErr w:type="spellEnd"/>
      <w:r>
        <w:rPr>
          <w:lang w:eastAsia="en-US"/>
        </w:rPr>
        <w:t>.</w:t>
      </w:r>
    </w:p>
    <w:p w14:paraId="16B93E7A" w14:textId="77777777" w:rsidR="0046142F" w:rsidRDefault="0046142F" w:rsidP="0046142F">
      <w:pPr>
        <w:rPr>
          <w:lang w:eastAsia="en-US"/>
        </w:rPr>
      </w:pPr>
      <w:r>
        <w:rPr>
          <w:lang w:eastAsia="en-US"/>
        </w:rPr>
        <w:lastRenderedPageBreak/>
        <w:t>— </w:t>
      </w:r>
      <w:r w:rsidR="003148C9">
        <w:rPr>
          <w:lang w:eastAsia="en-US"/>
        </w:rPr>
        <w:t>Mon pauvre garçon</w:t>
      </w:r>
      <w:r>
        <w:rPr>
          <w:lang w:eastAsia="en-US"/>
        </w:rPr>
        <w:t xml:space="preserve">, </w:t>
      </w:r>
      <w:r w:rsidR="003148C9">
        <w:rPr>
          <w:lang w:eastAsia="en-US"/>
        </w:rPr>
        <w:t>reprit Mazurke en secouant la tête</w:t>
      </w:r>
      <w:r>
        <w:rPr>
          <w:lang w:eastAsia="en-US"/>
        </w:rPr>
        <w:t xml:space="preserve">, </w:t>
      </w:r>
      <w:r w:rsidR="003148C9">
        <w:rPr>
          <w:lang w:eastAsia="en-US"/>
        </w:rPr>
        <w:t>je crois que je vais me faire casser les reins ce soir</w:t>
      </w:r>
      <w:r>
        <w:rPr>
          <w:lang w:eastAsia="en-US"/>
        </w:rPr>
        <w:t> !…</w:t>
      </w:r>
    </w:p>
    <w:p w14:paraId="6A5F26DB" w14:textId="77777777" w:rsidR="0046142F" w:rsidRDefault="0046142F" w:rsidP="0046142F">
      <w:pPr>
        <w:rPr>
          <w:lang w:eastAsia="en-US"/>
        </w:rPr>
      </w:pPr>
      <w:r>
        <w:rPr>
          <w:lang w:eastAsia="en-US"/>
        </w:rPr>
        <w:t>— </w:t>
      </w:r>
      <w:r w:rsidR="003148C9">
        <w:rPr>
          <w:lang w:eastAsia="en-US"/>
        </w:rPr>
        <w:t>Faut pas</w:t>
      </w:r>
      <w:r>
        <w:rPr>
          <w:lang w:eastAsia="en-US"/>
        </w:rPr>
        <w:t xml:space="preserve">, </w:t>
      </w:r>
      <w:r w:rsidR="003148C9">
        <w:rPr>
          <w:lang w:eastAsia="en-US"/>
        </w:rPr>
        <w:t>monsieur Philippe</w:t>
      </w:r>
      <w:r>
        <w:rPr>
          <w:lang w:eastAsia="en-US"/>
        </w:rPr>
        <w:t xml:space="preserve"> !… </w:t>
      </w:r>
      <w:r w:rsidR="003148C9">
        <w:rPr>
          <w:lang w:eastAsia="en-US"/>
        </w:rPr>
        <w:t>faut pas</w:t>
      </w:r>
      <w:r>
        <w:rPr>
          <w:lang w:eastAsia="en-US"/>
        </w:rPr>
        <w:t xml:space="preserve"> !… </w:t>
      </w:r>
      <w:r w:rsidR="003148C9">
        <w:rPr>
          <w:lang w:eastAsia="en-US"/>
        </w:rPr>
        <w:t>Dites donc</w:t>
      </w:r>
      <w:r>
        <w:rPr>
          <w:lang w:eastAsia="en-US"/>
        </w:rPr>
        <w:t xml:space="preserve">… </w:t>
      </w:r>
      <w:r w:rsidR="003148C9">
        <w:rPr>
          <w:lang w:eastAsia="en-US"/>
        </w:rPr>
        <w:t>j</w:t>
      </w:r>
      <w:r>
        <w:rPr>
          <w:lang w:eastAsia="en-US"/>
        </w:rPr>
        <w:t>’</w:t>
      </w:r>
      <w:r w:rsidR="003148C9">
        <w:rPr>
          <w:lang w:eastAsia="en-US"/>
        </w:rPr>
        <w:t>allais oublier de vous parler de ça</w:t>
      </w:r>
      <w:r>
        <w:rPr>
          <w:lang w:eastAsia="en-US"/>
        </w:rPr>
        <w:t xml:space="preserve">… </w:t>
      </w:r>
      <w:r w:rsidR="003148C9">
        <w:rPr>
          <w:lang w:eastAsia="en-US"/>
        </w:rPr>
        <w:t>il y a une jeune demoiselle qui</w:t>
      </w:r>
      <w:r>
        <w:rPr>
          <w:lang w:eastAsia="en-US"/>
        </w:rPr>
        <w:t>…</w:t>
      </w:r>
    </w:p>
    <w:p w14:paraId="65CE6B0D" w14:textId="77777777" w:rsidR="0046142F" w:rsidRDefault="0046142F" w:rsidP="0046142F">
      <w:pPr>
        <w:rPr>
          <w:lang w:eastAsia="en-US"/>
        </w:rPr>
      </w:pPr>
      <w:r>
        <w:rPr>
          <w:lang w:eastAsia="en-US"/>
        </w:rPr>
        <w:t>— </w:t>
      </w:r>
      <w:r w:rsidR="003148C9">
        <w:rPr>
          <w:lang w:eastAsia="en-US"/>
        </w:rPr>
        <w:t>Je me moque bien des demoiselles</w:t>
      </w:r>
      <w:r>
        <w:rPr>
          <w:lang w:eastAsia="en-US"/>
        </w:rPr>
        <w:t xml:space="preserve"> ! </w:t>
      </w:r>
      <w:r w:rsidR="003148C9">
        <w:rPr>
          <w:lang w:eastAsia="en-US"/>
        </w:rPr>
        <w:t>interrompit Mazurke</w:t>
      </w:r>
      <w:r>
        <w:rPr>
          <w:lang w:eastAsia="en-US"/>
        </w:rPr>
        <w:t>.</w:t>
      </w:r>
    </w:p>
    <w:p w14:paraId="504DA643" w14:textId="77777777" w:rsidR="0046142F" w:rsidRDefault="0046142F" w:rsidP="0046142F">
      <w:pPr>
        <w:rPr>
          <w:lang w:eastAsia="en-US"/>
        </w:rPr>
      </w:pPr>
      <w:r>
        <w:rPr>
          <w:lang w:eastAsia="en-US"/>
        </w:rPr>
        <w:t>— </w:t>
      </w:r>
      <w:r w:rsidR="003148C9">
        <w:rPr>
          <w:lang w:eastAsia="en-US"/>
        </w:rPr>
        <w:t>Pas moi</w:t>
      </w:r>
      <w:r>
        <w:rPr>
          <w:lang w:eastAsia="en-US"/>
        </w:rPr>
        <w:t xml:space="preserve">… </w:t>
      </w:r>
      <w:r w:rsidR="003148C9">
        <w:rPr>
          <w:lang w:eastAsia="en-US"/>
        </w:rPr>
        <w:t>Mais des goûts et des couleurs</w:t>
      </w:r>
      <w:r>
        <w:rPr>
          <w:lang w:eastAsia="en-US"/>
        </w:rPr>
        <w:t xml:space="preserve">, </w:t>
      </w:r>
      <w:r w:rsidR="003148C9">
        <w:rPr>
          <w:lang w:eastAsia="en-US"/>
        </w:rPr>
        <w:t>comme l</w:t>
      </w:r>
      <w:r>
        <w:rPr>
          <w:lang w:eastAsia="en-US"/>
        </w:rPr>
        <w:t>’</w:t>
      </w:r>
      <w:r w:rsidR="003148C9">
        <w:rPr>
          <w:lang w:eastAsia="en-US"/>
        </w:rPr>
        <w:t>on dit</w:t>
      </w:r>
      <w:r>
        <w:rPr>
          <w:lang w:eastAsia="en-US"/>
        </w:rPr>
        <w:t xml:space="preserve">… </w:t>
      </w:r>
      <w:r w:rsidR="003148C9">
        <w:rPr>
          <w:lang w:eastAsia="en-US"/>
        </w:rPr>
        <w:t>Cette demoiselle-là</w:t>
      </w:r>
      <w:r>
        <w:rPr>
          <w:lang w:eastAsia="en-US"/>
        </w:rPr>
        <w:t xml:space="preserve">, </w:t>
      </w:r>
      <w:r w:rsidR="003148C9">
        <w:rPr>
          <w:lang w:eastAsia="en-US"/>
        </w:rPr>
        <w:t>pour vous finir</w:t>
      </w:r>
      <w:r>
        <w:rPr>
          <w:lang w:eastAsia="en-US"/>
        </w:rPr>
        <w:t>…</w:t>
      </w:r>
    </w:p>
    <w:p w14:paraId="121E07C2" w14:textId="77777777" w:rsidR="0046142F" w:rsidRDefault="003148C9" w:rsidP="0046142F">
      <w:pPr>
        <w:rPr>
          <w:lang w:eastAsia="en-US"/>
        </w:rPr>
      </w:pPr>
      <w:r>
        <w:rPr>
          <w:lang w:eastAsia="en-US"/>
        </w:rPr>
        <w:t>Mazurke le saisit par les épaules et le planta devant lui comme un écran</w:t>
      </w:r>
      <w:r w:rsidR="0046142F">
        <w:rPr>
          <w:lang w:eastAsia="en-US"/>
        </w:rPr>
        <w:t>.</w:t>
      </w:r>
    </w:p>
    <w:p w14:paraId="4AFE4AF1" w14:textId="77777777" w:rsidR="0046142F" w:rsidRDefault="003148C9" w:rsidP="0046142F">
      <w:pPr>
        <w:rPr>
          <w:lang w:eastAsia="en-US"/>
        </w:rPr>
      </w:pPr>
      <w:r>
        <w:rPr>
          <w:lang w:eastAsia="en-US"/>
        </w:rPr>
        <w:t xml:space="preserve">Le </w:t>
      </w:r>
      <w:proofErr w:type="spellStart"/>
      <w:r>
        <w:rPr>
          <w:lang w:eastAsia="en-US"/>
        </w:rPr>
        <w:t>marche-pied</w:t>
      </w:r>
      <w:proofErr w:type="spellEnd"/>
      <w:r>
        <w:rPr>
          <w:lang w:eastAsia="en-US"/>
        </w:rPr>
        <w:t xml:space="preserve"> d</w:t>
      </w:r>
      <w:r w:rsidR="0046142F">
        <w:rPr>
          <w:lang w:eastAsia="en-US"/>
        </w:rPr>
        <w:t>’</w:t>
      </w:r>
      <w:r>
        <w:rPr>
          <w:lang w:eastAsia="en-US"/>
        </w:rPr>
        <w:t>une voiture</w:t>
      </w:r>
      <w:r w:rsidR="0046142F">
        <w:rPr>
          <w:lang w:eastAsia="en-US"/>
        </w:rPr>
        <w:t xml:space="preserve">, </w:t>
      </w:r>
      <w:r>
        <w:rPr>
          <w:lang w:eastAsia="en-US"/>
        </w:rPr>
        <w:t>élégante venait de s</w:t>
      </w:r>
      <w:r w:rsidR="0046142F">
        <w:rPr>
          <w:lang w:eastAsia="en-US"/>
        </w:rPr>
        <w:t>’</w:t>
      </w:r>
      <w:r>
        <w:rPr>
          <w:lang w:eastAsia="en-US"/>
        </w:rPr>
        <w:t>abaisser sur la chaussée</w:t>
      </w:r>
      <w:r w:rsidR="0046142F">
        <w:rPr>
          <w:lang w:eastAsia="en-US"/>
        </w:rPr>
        <w:t xml:space="preserve">, </w:t>
      </w:r>
      <w:r>
        <w:rPr>
          <w:lang w:eastAsia="en-US"/>
        </w:rPr>
        <w:t>vis-à-vis du théâtre de Diane</w:t>
      </w:r>
      <w:r w:rsidR="0046142F">
        <w:rPr>
          <w:lang w:eastAsia="en-US"/>
        </w:rPr>
        <w:t>.</w:t>
      </w:r>
    </w:p>
    <w:p w14:paraId="14134BED" w14:textId="6730F897" w:rsidR="0046142F" w:rsidRDefault="0046142F" w:rsidP="0046142F">
      <w:pPr>
        <w:rPr>
          <w:lang w:eastAsia="en-US"/>
        </w:rPr>
      </w:pPr>
      <w:r>
        <w:rPr>
          <w:lang w:eastAsia="en-US"/>
        </w:rPr>
        <w:t>M. </w:t>
      </w:r>
      <w:r w:rsidR="003148C9">
        <w:rPr>
          <w:lang w:eastAsia="en-US"/>
        </w:rPr>
        <w:t>Fargeau</w:t>
      </w:r>
      <w:r>
        <w:rPr>
          <w:lang w:eastAsia="en-US"/>
        </w:rPr>
        <w:t xml:space="preserve">, </w:t>
      </w:r>
      <w:r w:rsidR="003148C9">
        <w:rPr>
          <w:lang w:eastAsia="en-US"/>
        </w:rPr>
        <w:t>madame la marquise Oliva de Beaujoyeux</w:t>
      </w:r>
      <w:r>
        <w:rPr>
          <w:lang w:eastAsia="en-US"/>
        </w:rPr>
        <w:t xml:space="preserve">, </w:t>
      </w:r>
      <w:r w:rsidR="003148C9">
        <w:rPr>
          <w:lang w:eastAsia="en-US"/>
        </w:rPr>
        <w:t xml:space="preserve">madame Paoli et </w:t>
      </w:r>
      <w:proofErr w:type="spellStart"/>
      <w:r w:rsidR="003148C9">
        <w:rPr>
          <w:lang w:eastAsia="en-US"/>
        </w:rPr>
        <w:t>Guérineul</w:t>
      </w:r>
      <w:proofErr w:type="spellEnd"/>
      <w:r w:rsidR="003148C9">
        <w:rPr>
          <w:lang w:eastAsia="en-US"/>
        </w:rPr>
        <w:t xml:space="preserve"> traversaient l</w:t>
      </w:r>
      <w:r>
        <w:rPr>
          <w:lang w:eastAsia="en-US"/>
        </w:rPr>
        <w:t>’</w:t>
      </w:r>
      <w:r w:rsidR="003148C9">
        <w:rPr>
          <w:lang w:eastAsia="en-US"/>
        </w:rPr>
        <w:t>asphalte pour gagner le théâtre</w:t>
      </w:r>
      <w:r>
        <w:rPr>
          <w:lang w:eastAsia="en-US"/>
        </w:rPr>
        <w:t>.</w:t>
      </w:r>
    </w:p>
    <w:p w14:paraId="1CA2FC91" w14:textId="77777777" w:rsidR="0046142F" w:rsidRDefault="003148C9" w:rsidP="0046142F">
      <w:pPr>
        <w:rPr>
          <w:lang w:eastAsia="en-US"/>
        </w:rPr>
      </w:pPr>
      <w:r>
        <w:rPr>
          <w:lang w:eastAsia="en-US"/>
        </w:rPr>
        <w:t>Oliva riait à gorge déployée</w:t>
      </w:r>
      <w:r w:rsidR="0046142F">
        <w:rPr>
          <w:lang w:eastAsia="en-US"/>
        </w:rPr>
        <w:t xml:space="preserve">, </w:t>
      </w:r>
      <w:r>
        <w:rPr>
          <w:lang w:eastAsia="en-US"/>
        </w:rPr>
        <w:t>et Mazurke l</w:t>
      </w:r>
      <w:r w:rsidR="0046142F">
        <w:rPr>
          <w:lang w:eastAsia="en-US"/>
        </w:rPr>
        <w:t>’</w:t>
      </w:r>
      <w:r>
        <w:rPr>
          <w:lang w:eastAsia="en-US"/>
        </w:rPr>
        <w:t>entendit qui disait à Paoli</w:t>
      </w:r>
      <w:r w:rsidR="0046142F">
        <w:rPr>
          <w:lang w:eastAsia="en-US"/>
        </w:rPr>
        <w:t> :</w:t>
      </w:r>
    </w:p>
    <w:p w14:paraId="66BB9E09" w14:textId="77777777" w:rsidR="0046142F" w:rsidRDefault="0046142F" w:rsidP="0046142F">
      <w:pPr>
        <w:rPr>
          <w:lang w:eastAsia="en-US"/>
        </w:rPr>
      </w:pPr>
      <w:r>
        <w:rPr>
          <w:lang w:eastAsia="en-US"/>
        </w:rPr>
        <w:t>— </w:t>
      </w:r>
      <w:r w:rsidR="003148C9">
        <w:rPr>
          <w:lang w:eastAsia="en-US"/>
        </w:rPr>
        <w:t>Une cabale adorable</w:t>
      </w:r>
      <w:r>
        <w:rPr>
          <w:lang w:eastAsia="en-US"/>
        </w:rPr>
        <w:t xml:space="preserve"> !… </w:t>
      </w:r>
      <w:r w:rsidR="003148C9">
        <w:rPr>
          <w:lang w:eastAsia="en-US"/>
        </w:rPr>
        <w:t>Cinquante drôles à trente sous</w:t>
      </w:r>
      <w:r>
        <w:rPr>
          <w:lang w:eastAsia="en-US"/>
        </w:rPr>
        <w:t xml:space="preserve">… </w:t>
      </w:r>
      <w:r w:rsidR="003148C9">
        <w:rPr>
          <w:lang w:eastAsia="en-US"/>
        </w:rPr>
        <w:t>des filles aux troisièmes loges</w:t>
      </w:r>
      <w:r>
        <w:rPr>
          <w:lang w:eastAsia="en-US"/>
        </w:rPr>
        <w:t xml:space="preserve">…, </w:t>
      </w:r>
      <w:r w:rsidR="003148C9">
        <w:rPr>
          <w:lang w:eastAsia="en-US"/>
        </w:rPr>
        <w:t>et nous aux premières</w:t>
      </w:r>
      <w:r>
        <w:rPr>
          <w:lang w:eastAsia="en-US"/>
        </w:rPr>
        <w:t xml:space="preserve">… </w:t>
      </w:r>
      <w:r w:rsidR="003148C9">
        <w:rPr>
          <w:lang w:eastAsia="en-US"/>
        </w:rPr>
        <w:t>Vous allez voir</w:t>
      </w:r>
      <w:r>
        <w:rPr>
          <w:lang w:eastAsia="en-US"/>
        </w:rPr>
        <w:t xml:space="preserve">, </w:t>
      </w:r>
      <w:r w:rsidR="003148C9">
        <w:rPr>
          <w:lang w:eastAsia="en-US"/>
        </w:rPr>
        <w:t>ma chère</w:t>
      </w:r>
      <w:r>
        <w:rPr>
          <w:lang w:eastAsia="en-US"/>
        </w:rPr>
        <w:t xml:space="preserve"> ! </w:t>
      </w:r>
      <w:r w:rsidR="003148C9">
        <w:rPr>
          <w:lang w:eastAsia="en-US"/>
        </w:rPr>
        <w:t>vous allez voir</w:t>
      </w:r>
      <w:r>
        <w:rPr>
          <w:lang w:eastAsia="en-US"/>
        </w:rPr>
        <w:t xml:space="preserve">, </w:t>
      </w:r>
      <w:r w:rsidR="003148C9">
        <w:rPr>
          <w:lang w:eastAsia="en-US"/>
        </w:rPr>
        <w:t>quand je donnerai le signal</w:t>
      </w:r>
      <w:r>
        <w:rPr>
          <w:lang w:eastAsia="en-US"/>
        </w:rPr>
        <w:t> !…</w:t>
      </w:r>
    </w:p>
    <w:p w14:paraId="4BB75AB0" w14:textId="33BFF8E1" w:rsidR="003148C9" w:rsidRDefault="003148C9" w:rsidP="0046142F">
      <w:pPr>
        <w:pStyle w:val="Titre2"/>
        <w:rPr>
          <w:lang w:eastAsia="en-US"/>
        </w:rPr>
      </w:pPr>
      <w:bookmarkStart w:id="105" w:name="_Toc233868091"/>
      <w:bookmarkStart w:id="106" w:name="_Toc202196785"/>
      <w:r>
        <w:rPr>
          <w:lang w:eastAsia="en-US"/>
        </w:rPr>
        <w:lastRenderedPageBreak/>
        <w:t>TROIS LOGES</w:t>
      </w:r>
      <w:bookmarkEnd w:id="105"/>
      <w:bookmarkEnd w:id="106"/>
      <w:r>
        <w:rPr>
          <w:lang w:eastAsia="en-US"/>
        </w:rPr>
        <w:br/>
      </w:r>
    </w:p>
    <w:p w14:paraId="2D573FEA" w14:textId="72E7A359" w:rsidR="0046142F" w:rsidRDefault="003148C9" w:rsidP="0046142F">
      <w:pPr>
        <w:rPr>
          <w:lang w:eastAsia="en-US"/>
        </w:rPr>
      </w:pPr>
      <w:r>
        <w:rPr>
          <w:lang w:eastAsia="en-US"/>
        </w:rPr>
        <w:t>Avant d</w:t>
      </w:r>
      <w:r w:rsidR="0046142F">
        <w:rPr>
          <w:lang w:eastAsia="en-US"/>
        </w:rPr>
        <w:t>’</w:t>
      </w:r>
      <w:r>
        <w:rPr>
          <w:lang w:eastAsia="en-US"/>
        </w:rPr>
        <w:t xml:space="preserve">aller à la maison de jeu perdre les quinze cents francs qui auraient fait de </w:t>
      </w:r>
      <w:r w:rsidR="0046142F">
        <w:rPr>
          <w:lang w:eastAsia="en-US"/>
        </w:rPr>
        <w:t>M. </w:t>
      </w:r>
      <w:r>
        <w:rPr>
          <w:lang w:eastAsia="en-US"/>
        </w:rPr>
        <w:t xml:space="preserve">Aristide </w:t>
      </w:r>
      <w:proofErr w:type="spellStart"/>
      <w:r>
        <w:rPr>
          <w:lang w:eastAsia="en-US"/>
        </w:rPr>
        <w:t>Berthelleminot</w:t>
      </w:r>
      <w:proofErr w:type="spellEnd"/>
      <w:r>
        <w:rPr>
          <w:lang w:eastAsia="en-US"/>
        </w:rPr>
        <w:t xml:space="preserve"> de </w:t>
      </w:r>
      <w:proofErr w:type="spellStart"/>
      <w:r>
        <w:rPr>
          <w:lang w:eastAsia="en-US"/>
        </w:rPr>
        <w:t>Beaurepas</w:t>
      </w:r>
      <w:proofErr w:type="spellEnd"/>
      <w:r w:rsidR="0046142F">
        <w:rPr>
          <w:lang w:eastAsia="en-US"/>
        </w:rPr>
        <w:t xml:space="preserve">, </w:t>
      </w:r>
      <w:r>
        <w:rPr>
          <w:lang w:eastAsia="en-US"/>
        </w:rPr>
        <w:t>entrepreneur</w:t>
      </w:r>
      <w:r w:rsidR="0046142F">
        <w:rPr>
          <w:lang w:eastAsia="en-US"/>
        </w:rPr>
        <w:t xml:space="preserve">, </w:t>
      </w:r>
      <w:r>
        <w:rPr>
          <w:lang w:eastAsia="en-US"/>
        </w:rPr>
        <w:t>un des plus grands capitalistes de l</w:t>
      </w:r>
      <w:r w:rsidR="0046142F">
        <w:rPr>
          <w:lang w:eastAsia="en-US"/>
        </w:rPr>
        <w:t>’</w:t>
      </w:r>
      <w:r>
        <w:rPr>
          <w:lang w:eastAsia="en-US"/>
        </w:rPr>
        <w:t>Europe</w:t>
      </w:r>
      <w:r w:rsidR="0046142F">
        <w:rPr>
          <w:lang w:eastAsia="en-US"/>
        </w:rPr>
        <w:t xml:space="preserve">, </w:t>
      </w:r>
      <w:r>
        <w:rPr>
          <w:lang w:eastAsia="en-US"/>
        </w:rPr>
        <w:t>Mazurke s</w:t>
      </w:r>
      <w:r w:rsidR="0046142F">
        <w:rPr>
          <w:lang w:eastAsia="en-US"/>
        </w:rPr>
        <w:t>’</w:t>
      </w:r>
      <w:r>
        <w:rPr>
          <w:lang w:eastAsia="en-US"/>
        </w:rPr>
        <w:t>était fait conduire au</w:t>
      </w:r>
      <w:r>
        <w:t xml:space="preserve"> théâtre de Diane</w:t>
      </w:r>
      <w:r w:rsidR="0046142F">
        <w:rPr>
          <w:lang w:eastAsia="en-US"/>
        </w:rPr>
        <w:t xml:space="preserve">. </w:t>
      </w:r>
      <w:r>
        <w:rPr>
          <w:lang w:eastAsia="en-US"/>
        </w:rPr>
        <w:t>C</w:t>
      </w:r>
      <w:r w:rsidR="0046142F">
        <w:rPr>
          <w:lang w:eastAsia="en-US"/>
        </w:rPr>
        <w:t>’</w:t>
      </w:r>
      <w:r>
        <w:rPr>
          <w:lang w:eastAsia="en-US"/>
        </w:rPr>
        <w:t>était vers quatre heures et demie</w:t>
      </w:r>
      <w:r w:rsidR="0046142F">
        <w:rPr>
          <w:lang w:eastAsia="en-US"/>
        </w:rPr>
        <w:t xml:space="preserve">. </w:t>
      </w:r>
      <w:r>
        <w:rPr>
          <w:lang w:eastAsia="en-US"/>
        </w:rPr>
        <w:t>Il vit sortir du contrôle un domestique à la livrée de Beaujoyeux</w:t>
      </w:r>
      <w:r w:rsidR="0046142F">
        <w:rPr>
          <w:lang w:eastAsia="en-US"/>
        </w:rPr>
        <w:t>.</w:t>
      </w:r>
    </w:p>
    <w:p w14:paraId="19B70DA4" w14:textId="77777777" w:rsidR="0046142F" w:rsidRDefault="003148C9" w:rsidP="0046142F">
      <w:pPr>
        <w:rPr>
          <w:lang w:eastAsia="en-US"/>
        </w:rPr>
      </w:pPr>
      <w:r>
        <w:rPr>
          <w:lang w:eastAsia="en-US"/>
        </w:rPr>
        <w:t>Ce domestique avait loué au nom de la marquise trois loges contiguës</w:t>
      </w:r>
      <w:r w:rsidR="0046142F">
        <w:rPr>
          <w:lang w:eastAsia="en-US"/>
        </w:rPr>
        <w:t xml:space="preserve">. </w:t>
      </w:r>
      <w:r>
        <w:rPr>
          <w:lang w:eastAsia="en-US"/>
        </w:rPr>
        <w:t>Mazurke se fit donner la position exacte de ces loges</w:t>
      </w:r>
      <w:r w:rsidR="0046142F">
        <w:rPr>
          <w:lang w:eastAsia="en-US"/>
        </w:rPr>
        <w:t xml:space="preserve">. </w:t>
      </w:r>
      <w:r>
        <w:rPr>
          <w:lang w:eastAsia="en-US"/>
        </w:rPr>
        <w:t xml:space="preserve">Il loua les six places de balcon placées </w:t>
      </w:r>
      <w:proofErr w:type="spellStart"/>
      <w:r>
        <w:rPr>
          <w:lang w:eastAsia="en-US"/>
        </w:rPr>
        <w:t>au devant</w:t>
      </w:r>
      <w:proofErr w:type="spellEnd"/>
      <w:r w:rsidR="0046142F">
        <w:rPr>
          <w:lang w:eastAsia="en-US"/>
        </w:rPr>
        <w:t xml:space="preserve">, </w:t>
      </w:r>
      <w:r>
        <w:rPr>
          <w:lang w:eastAsia="en-US"/>
        </w:rPr>
        <w:t>et neuf places d</w:t>
      </w:r>
      <w:r w:rsidR="0046142F">
        <w:rPr>
          <w:lang w:eastAsia="en-US"/>
        </w:rPr>
        <w:t>’</w:t>
      </w:r>
      <w:r>
        <w:rPr>
          <w:lang w:eastAsia="en-US"/>
        </w:rPr>
        <w:t>orchestre formant un carré immédiatement au-dessous</w:t>
      </w:r>
      <w:r w:rsidR="0046142F">
        <w:rPr>
          <w:lang w:eastAsia="en-US"/>
        </w:rPr>
        <w:t>.</w:t>
      </w:r>
    </w:p>
    <w:p w14:paraId="088FC999" w14:textId="77777777" w:rsidR="0046142F" w:rsidRDefault="003148C9" w:rsidP="0046142F">
      <w:pPr>
        <w:rPr>
          <w:lang w:eastAsia="en-US"/>
        </w:rPr>
      </w:pPr>
      <w:r>
        <w:rPr>
          <w:lang w:eastAsia="en-US"/>
        </w:rPr>
        <w:t>Après quoi il demanda où se réunissait la claque</w:t>
      </w:r>
      <w:r w:rsidR="0046142F">
        <w:rPr>
          <w:lang w:eastAsia="en-US"/>
        </w:rPr>
        <w:t>.</w:t>
      </w:r>
    </w:p>
    <w:p w14:paraId="184FFDB4" w14:textId="77777777" w:rsidR="0046142F" w:rsidRDefault="003148C9" w:rsidP="0046142F">
      <w:pPr>
        <w:rPr>
          <w:lang w:eastAsia="en-US"/>
        </w:rPr>
      </w:pPr>
      <w:r>
        <w:rPr>
          <w:lang w:eastAsia="en-US"/>
        </w:rPr>
        <w:t>On lui répondit naturellement qu</w:t>
      </w:r>
      <w:r w:rsidR="0046142F">
        <w:rPr>
          <w:lang w:eastAsia="en-US"/>
        </w:rPr>
        <w:t>’</w:t>
      </w:r>
      <w:r>
        <w:rPr>
          <w:lang w:eastAsia="en-US"/>
        </w:rPr>
        <w:t>il n</w:t>
      </w:r>
      <w:r w:rsidR="0046142F">
        <w:rPr>
          <w:lang w:eastAsia="en-US"/>
        </w:rPr>
        <w:t>’</w:t>
      </w:r>
      <w:r>
        <w:rPr>
          <w:lang w:eastAsia="en-US"/>
        </w:rPr>
        <w:t>y avait pas de claque au théâtre de Diane</w:t>
      </w:r>
      <w:r w:rsidR="0046142F">
        <w:rPr>
          <w:lang w:eastAsia="en-US"/>
        </w:rPr>
        <w:t xml:space="preserve">. </w:t>
      </w:r>
      <w:r>
        <w:rPr>
          <w:lang w:eastAsia="en-US"/>
        </w:rPr>
        <w:t>Mais pour cinq francs un choriste lui donna l</w:t>
      </w:r>
      <w:r w:rsidR="0046142F">
        <w:rPr>
          <w:lang w:eastAsia="en-US"/>
        </w:rPr>
        <w:t>’</w:t>
      </w:r>
      <w:r>
        <w:rPr>
          <w:lang w:eastAsia="en-US"/>
        </w:rPr>
        <w:t>adresse d</w:t>
      </w:r>
      <w:r w:rsidR="0046142F">
        <w:rPr>
          <w:lang w:eastAsia="en-US"/>
        </w:rPr>
        <w:t>’</w:t>
      </w:r>
      <w:r>
        <w:rPr>
          <w:lang w:eastAsia="en-US"/>
        </w:rPr>
        <w:t>un café borgne de la rue des Fossés du Temple où il devait trouver son affaire</w:t>
      </w:r>
      <w:r w:rsidR="0046142F">
        <w:rPr>
          <w:lang w:eastAsia="en-US"/>
        </w:rPr>
        <w:t>.</w:t>
      </w:r>
    </w:p>
    <w:p w14:paraId="4299A420" w14:textId="77777777" w:rsidR="0046142F" w:rsidRDefault="003148C9" w:rsidP="0046142F">
      <w:pPr>
        <w:rPr>
          <w:lang w:eastAsia="en-US"/>
        </w:rPr>
      </w:pPr>
      <w:r>
        <w:rPr>
          <w:lang w:eastAsia="en-US"/>
        </w:rPr>
        <w:t>Le plan de Mazurke était bien simple</w:t>
      </w:r>
      <w:r w:rsidR="0046142F">
        <w:rPr>
          <w:lang w:eastAsia="en-US"/>
        </w:rPr>
        <w:t> :</w:t>
      </w:r>
    </w:p>
    <w:p w14:paraId="219094DD" w14:textId="3073C325" w:rsidR="0046142F" w:rsidRDefault="003148C9" w:rsidP="0046142F">
      <w:pPr>
        <w:rPr>
          <w:lang w:eastAsia="en-US"/>
        </w:rPr>
      </w:pPr>
      <w:r>
        <w:rPr>
          <w:lang w:eastAsia="en-US"/>
        </w:rPr>
        <w:t>D</w:t>
      </w:r>
      <w:r w:rsidR="0046142F">
        <w:rPr>
          <w:lang w:eastAsia="en-US"/>
        </w:rPr>
        <w:t>’</w:t>
      </w:r>
      <w:r>
        <w:rPr>
          <w:lang w:eastAsia="en-US"/>
        </w:rPr>
        <w:t>abord fournir les dix mille francs du dépôt</w:t>
      </w:r>
      <w:r w:rsidR="0046142F">
        <w:rPr>
          <w:lang w:eastAsia="en-US"/>
        </w:rPr>
        <w:t xml:space="preserve">, </w:t>
      </w:r>
      <w:r>
        <w:rPr>
          <w:lang w:eastAsia="en-US"/>
        </w:rPr>
        <w:t>quitte à s</w:t>
      </w:r>
      <w:r w:rsidR="0046142F">
        <w:rPr>
          <w:lang w:eastAsia="en-US"/>
        </w:rPr>
        <w:t>’</w:t>
      </w:r>
      <w:r>
        <w:rPr>
          <w:lang w:eastAsia="en-US"/>
        </w:rPr>
        <w:t xml:space="preserve">occuper plus tard des dettes de </w:t>
      </w:r>
      <w:r w:rsidR="0046142F">
        <w:rPr>
          <w:lang w:eastAsia="en-US"/>
        </w:rPr>
        <w:t>M. </w:t>
      </w:r>
      <w:r>
        <w:rPr>
          <w:lang w:eastAsia="en-US"/>
        </w:rPr>
        <w:t>le docteur Gabriel et de son remplaçant</w:t>
      </w:r>
      <w:r w:rsidR="0046142F">
        <w:rPr>
          <w:lang w:eastAsia="en-US"/>
        </w:rPr>
        <w:t xml:space="preserve"> ; </w:t>
      </w:r>
      <w:r>
        <w:rPr>
          <w:lang w:eastAsia="en-US"/>
        </w:rPr>
        <w:t>ensuite débaucher la cabale que la marquise avait sans nul doute achetée</w:t>
      </w:r>
      <w:r w:rsidR="0046142F">
        <w:rPr>
          <w:lang w:eastAsia="en-US"/>
        </w:rPr>
        <w:t>.</w:t>
      </w:r>
    </w:p>
    <w:p w14:paraId="4FC1DBCA" w14:textId="77777777" w:rsidR="0046142F" w:rsidRDefault="003148C9" w:rsidP="0046142F">
      <w:pPr>
        <w:rPr>
          <w:lang w:eastAsia="en-US"/>
        </w:rPr>
      </w:pPr>
      <w:r>
        <w:rPr>
          <w:lang w:eastAsia="en-US"/>
        </w:rPr>
        <w:t>Avec cela et l</w:t>
      </w:r>
      <w:r w:rsidR="0046142F">
        <w:rPr>
          <w:lang w:eastAsia="en-US"/>
        </w:rPr>
        <w:t>’</w:t>
      </w:r>
      <w:r>
        <w:rPr>
          <w:lang w:eastAsia="en-US"/>
        </w:rPr>
        <w:t>obstacle mis à l</w:t>
      </w:r>
      <w:r w:rsidR="0046142F">
        <w:rPr>
          <w:lang w:eastAsia="en-US"/>
        </w:rPr>
        <w:t>’</w:t>
      </w:r>
      <w:r>
        <w:rPr>
          <w:lang w:eastAsia="en-US"/>
        </w:rPr>
        <w:t>entrée de Gabriel</w:t>
      </w:r>
      <w:r w:rsidR="0046142F">
        <w:rPr>
          <w:lang w:eastAsia="en-US"/>
        </w:rPr>
        <w:t xml:space="preserve">, </w:t>
      </w:r>
      <w:r>
        <w:rPr>
          <w:lang w:eastAsia="en-US"/>
        </w:rPr>
        <w:t>la machination Fargeau tombait d</w:t>
      </w:r>
      <w:r w:rsidR="0046142F">
        <w:rPr>
          <w:lang w:eastAsia="en-US"/>
        </w:rPr>
        <w:t>’</w:t>
      </w:r>
      <w:r>
        <w:rPr>
          <w:lang w:eastAsia="en-US"/>
        </w:rPr>
        <w:t>elle-même</w:t>
      </w:r>
      <w:r w:rsidR="0046142F">
        <w:rPr>
          <w:lang w:eastAsia="en-US"/>
        </w:rPr>
        <w:t>.</w:t>
      </w:r>
    </w:p>
    <w:p w14:paraId="05401B3C" w14:textId="77777777" w:rsidR="0046142F" w:rsidRDefault="003148C9" w:rsidP="0046142F">
      <w:pPr>
        <w:rPr>
          <w:lang w:eastAsia="en-US"/>
        </w:rPr>
      </w:pPr>
      <w:r>
        <w:rPr>
          <w:lang w:eastAsia="en-US"/>
        </w:rPr>
        <w:t>Seulement</w:t>
      </w:r>
      <w:r w:rsidR="0046142F">
        <w:rPr>
          <w:lang w:eastAsia="en-US"/>
        </w:rPr>
        <w:t xml:space="preserve">, </w:t>
      </w:r>
      <w:r>
        <w:rPr>
          <w:lang w:eastAsia="en-US"/>
        </w:rPr>
        <w:t>il fallait de l</w:t>
      </w:r>
      <w:r w:rsidR="0046142F">
        <w:rPr>
          <w:lang w:eastAsia="en-US"/>
        </w:rPr>
        <w:t>’</w:t>
      </w:r>
      <w:r>
        <w:rPr>
          <w:lang w:eastAsia="en-US"/>
        </w:rPr>
        <w:t>argent</w:t>
      </w:r>
      <w:r w:rsidR="0046142F">
        <w:rPr>
          <w:lang w:eastAsia="en-US"/>
        </w:rPr>
        <w:t>.</w:t>
      </w:r>
    </w:p>
    <w:p w14:paraId="41213F02" w14:textId="77777777" w:rsidR="0046142F" w:rsidRDefault="003148C9" w:rsidP="0046142F">
      <w:pPr>
        <w:rPr>
          <w:lang w:eastAsia="en-US"/>
        </w:rPr>
      </w:pPr>
      <w:r>
        <w:rPr>
          <w:lang w:eastAsia="en-US"/>
        </w:rPr>
        <w:lastRenderedPageBreak/>
        <w:t>Et au lieu de gagner ses quinze mille francs</w:t>
      </w:r>
      <w:r w:rsidR="0046142F">
        <w:rPr>
          <w:lang w:eastAsia="en-US"/>
        </w:rPr>
        <w:t xml:space="preserve">, </w:t>
      </w:r>
      <w:r>
        <w:rPr>
          <w:lang w:eastAsia="en-US"/>
        </w:rPr>
        <w:t>Mazurke avait perdu les trois billets de banque du vieux coquin</w:t>
      </w:r>
      <w:r w:rsidR="0046142F">
        <w:rPr>
          <w:lang w:eastAsia="en-US"/>
        </w:rPr>
        <w:t xml:space="preserve">, </w:t>
      </w:r>
      <w:r>
        <w:rPr>
          <w:lang w:eastAsia="en-US"/>
        </w:rPr>
        <w:t xml:space="preserve">comme il appelait irrévérencieusement Aristide </w:t>
      </w:r>
      <w:proofErr w:type="spellStart"/>
      <w:r>
        <w:rPr>
          <w:lang w:eastAsia="en-US"/>
        </w:rPr>
        <w:t>Berthelleminot</w:t>
      </w:r>
      <w:proofErr w:type="spellEnd"/>
      <w:r>
        <w:rPr>
          <w:lang w:eastAsia="en-US"/>
        </w:rPr>
        <w:t xml:space="preserve"> de </w:t>
      </w:r>
      <w:proofErr w:type="spellStart"/>
      <w:r>
        <w:rPr>
          <w:lang w:eastAsia="en-US"/>
        </w:rPr>
        <w:t>Beaurepas</w:t>
      </w:r>
      <w:proofErr w:type="spellEnd"/>
      <w:r w:rsidR="0046142F">
        <w:rPr>
          <w:lang w:eastAsia="en-US"/>
        </w:rPr>
        <w:t xml:space="preserve">, </w:t>
      </w:r>
      <w:r>
        <w:rPr>
          <w:lang w:eastAsia="en-US"/>
        </w:rPr>
        <w:t>chevalier de l</w:t>
      </w:r>
      <w:r w:rsidR="0046142F">
        <w:rPr>
          <w:lang w:eastAsia="en-US"/>
        </w:rPr>
        <w:t>’</w:t>
      </w:r>
      <w:r>
        <w:rPr>
          <w:lang w:eastAsia="en-US"/>
        </w:rPr>
        <w:t>Aigle Jaune de Souabe</w:t>
      </w:r>
      <w:r w:rsidR="0046142F">
        <w:rPr>
          <w:lang w:eastAsia="en-US"/>
        </w:rPr>
        <w:t>.</w:t>
      </w:r>
    </w:p>
    <w:p w14:paraId="1352E408" w14:textId="77777777" w:rsidR="0046142F" w:rsidRDefault="003148C9" w:rsidP="0046142F">
      <w:pPr>
        <w:rPr>
          <w:lang w:eastAsia="en-US"/>
        </w:rPr>
      </w:pPr>
      <w:r>
        <w:rPr>
          <w:lang w:eastAsia="en-US"/>
        </w:rPr>
        <w:t>Il revenait les mains vides</w:t>
      </w:r>
      <w:r w:rsidR="0046142F">
        <w:rPr>
          <w:lang w:eastAsia="en-US"/>
        </w:rPr>
        <w:t>.</w:t>
      </w:r>
    </w:p>
    <w:p w14:paraId="7944F850" w14:textId="77777777" w:rsidR="0046142F" w:rsidRDefault="003148C9" w:rsidP="0046142F">
      <w:pPr>
        <w:rPr>
          <w:lang w:eastAsia="en-US"/>
        </w:rPr>
      </w:pPr>
      <w:r>
        <w:rPr>
          <w:lang w:eastAsia="en-US"/>
        </w:rPr>
        <w:t>Le bout de conversation qu</w:t>
      </w:r>
      <w:r w:rsidR="0046142F">
        <w:rPr>
          <w:lang w:eastAsia="en-US"/>
        </w:rPr>
        <w:t>’</w:t>
      </w:r>
      <w:r>
        <w:rPr>
          <w:lang w:eastAsia="en-US"/>
        </w:rPr>
        <w:t>il entendait</w:t>
      </w:r>
      <w:r w:rsidR="0046142F">
        <w:rPr>
          <w:lang w:eastAsia="en-US"/>
        </w:rPr>
        <w:t xml:space="preserve">, </w:t>
      </w:r>
      <w:r>
        <w:rPr>
          <w:lang w:eastAsia="en-US"/>
        </w:rPr>
        <w:t xml:space="preserve">caché derrière la vaste carrure de notre bon </w:t>
      </w:r>
      <w:proofErr w:type="spellStart"/>
      <w:r>
        <w:rPr>
          <w:lang w:eastAsia="en-US"/>
        </w:rPr>
        <w:t>Yaume</w:t>
      </w:r>
      <w:proofErr w:type="spellEnd"/>
      <w:r w:rsidR="0046142F">
        <w:rPr>
          <w:lang w:eastAsia="en-US"/>
        </w:rPr>
        <w:t xml:space="preserve">, </w:t>
      </w:r>
      <w:r>
        <w:rPr>
          <w:lang w:eastAsia="en-US"/>
        </w:rPr>
        <w:t>ne dut pas diminuer le regret qu</w:t>
      </w:r>
      <w:r w:rsidR="0046142F">
        <w:rPr>
          <w:lang w:eastAsia="en-US"/>
        </w:rPr>
        <w:t>’</w:t>
      </w:r>
      <w:r>
        <w:rPr>
          <w:lang w:eastAsia="en-US"/>
        </w:rPr>
        <w:t>il avait</w:t>
      </w:r>
      <w:r w:rsidR="0046142F">
        <w:rPr>
          <w:lang w:eastAsia="en-US"/>
        </w:rPr>
        <w:t>.</w:t>
      </w:r>
    </w:p>
    <w:p w14:paraId="5400178D" w14:textId="77777777" w:rsidR="0046142F" w:rsidRDefault="0046142F" w:rsidP="0046142F">
      <w:pPr>
        <w:rPr>
          <w:lang w:eastAsia="en-US"/>
        </w:rPr>
      </w:pPr>
      <w:r>
        <w:rPr>
          <w:lang w:eastAsia="en-US"/>
        </w:rPr>
        <w:t>— </w:t>
      </w:r>
      <w:r w:rsidR="003148C9">
        <w:rPr>
          <w:lang w:eastAsia="en-US"/>
        </w:rPr>
        <w:t>Une cabale adorable</w:t>
      </w:r>
      <w:r>
        <w:rPr>
          <w:lang w:eastAsia="en-US"/>
        </w:rPr>
        <w:t xml:space="preserve"> ! </w:t>
      </w:r>
      <w:r w:rsidR="003148C9">
        <w:rPr>
          <w:lang w:eastAsia="en-US"/>
        </w:rPr>
        <w:t>disait madame la marquise de Beaujoyeux</w:t>
      </w:r>
      <w:r>
        <w:rPr>
          <w:lang w:eastAsia="en-US"/>
        </w:rPr>
        <w:t>.</w:t>
      </w:r>
    </w:p>
    <w:p w14:paraId="315D027A" w14:textId="3DC14B7D" w:rsidR="0046142F" w:rsidRDefault="003148C9" w:rsidP="0046142F">
      <w:pPr>
        <w:rPr>
          <w:lang w:eastAsia="en-US"/>
        </w:rPr>
      </w:pPr>
      <w:r>
        <w:rPr>
          <w:lang w:eastAsia="en-US"/>
        </w:rPr>
        <w:t xml:space="preserve">Mazurke vit entrer successivement la majeure partie des hôtes des </w:t>
      </w:r>
      <w:r>
        <w:rPr>
          <w:i/>
          <w:iCs/>
          <w:lang w:eastAsia="en-US"/>
        </w:rPr>
        <w:t>salons agréables</w:t>
      </w:r>
      <w:r w:rsidR="0046142F">
        <w:rPr>
          <w:lang w:eastAsia="en-US"/>
        </w:rPr>
        <w:t xml:space="preserve"> : </w:t>
      </w:r>
      <w:r>
        <w:rPr>
          <w:lang w:eastAsia="en-US"/>
        </w:rPr>
        <w:t>Pervenche et Sensitive</w:t>
      </w:r>
      <w:r w:rsidR="0046142F">
        <w:rPr>
          <w:lang w:eastAsia="en-US"/>
        </w:rPr>
        <w:t>, M. </w:t>
      </w:r>
      <w:proofErr w:type="spellStart"/>
      <w:r>
        <w:rPr>
          <w:lang w:eastAsia="en-US"/>
        </w:rPr>
        <w:t>Godanchet</w:t>
      </w:r>
      <w:proofErr w:type="spellEnd"/>
      <w:r w:rsidR="0046142F">
        <w:rPr>
          <w:lang w:eastAsia="en-US"/>
        </w:rPr>
        <w:t xml:space="preserve"> (</w:t>
      </w:r>
      <w:r>
        <w:rPr>
          <w:lang w:eastAsia="en-US"/>
        </w:rPr>
        <w:t>l</w:t>
      </w:r>
      <w:r w:rsidR="0046142F">
        <w:rPr>
          <w:lang w:eastAsia="en-US"/>
        </w:rPr>
        <w:t>’</w:t>
      </w:r>
      <w:r>
        <w:rPr>
          <w:lang w:eastAsia="en-US"/>
        </w:rPr>
        <w:t>habit bleu</w:t>
      </w:r>
      <w:r w:rsidR="0046142F">
        <w:rPr>
          <w:lang w:eastAsia="en-US"/>
        </w:rPr>
        <w:t xml:space="preserve">), </w:t>
      </w:r>
      <w:r>
        <w:rPr>
          <w:lang w:eastAsia="en-US"/>
        </w:rPr>
        <w:t xml:space="preserve">qui voulait voir </w:t>
      </w:r>
      <w:r>
        <w:rPr>
          <w:i/>
          <w:iCs/>
        </w:rPr>
        <w:t>abîmer</w:t>
      </w:r>
      <w:r>
        <w:rPr>
          <w:lang w:eastAsia="en-US"/>
        </w:rPr>
        <w:t xml:space="preserve"> une femme avant de ramener le châle-tapis</w:t>
      </w:r>
      <w:r w:rsidR="0046142F">
        <w:rPr>
          <w:lang w:eastAsia="en-US"/>
        </w:rPr>
        <w:t xml:space="preserve">, </w:t>
      </w:r>
      <w:r>
        <w:rPr>
          <w:lang w:eastAsia="en-US"/>
        </w:rPr>
        <w:t>les cinq demoiselles et le garçon à Limoges</w:t>
      </w:r>
      <w:r w:rsidR="0046142F">
        <w:rPr>
          <w:lang w:eastAsia="en-US"/>
        </w:rPr>
        <w:t xml:space="preserve"> ; </w:t>
      </w:r>
      <w:r>
        <w:rPr>
          <w:lang w:eastAsia="en-US"/>
        </w:rPr>
        <w:t>Romblon-Ballon</w:t>
      </w:r>
      <w:r w:rsidR="0046142F">
        <w:rPr>
          <w:lang w:eastAsia="en-US"/>
        </w:rPr>
        <w:t xml:space="preserve">, </w:t>
      </w:r>
      <w:r>
        <w:rPr>
          <w:lang w:eastAsia="en-US"/>
        </w:rPr>
        <w:t>tout en nankin</w:t>
      </w:r>
      <w:r w:rsidR="0046142F">
        <w:rPr>
          <w:lang w:eastAsia="en-US"/>
        </w:rPr>
        <w:t xml:space="preserve">, </w:t>
      </w:r>
      <w:proofErr w:type="spellStart"/>
      <w:r>
        <w:rPr>
          <w:lang w:eastAsia="en-US"/>
        </w:rPr>
        <w:t>Guérineul</w:t>
      </w:r>
      <w:proofErr w:type="spellEnd"/>
      <w:r w:rsidR="0046142F">
        <w:rPr>
          <w:lang w:eastAsia="en-US"/>
        </w:rPr>
        <w:t xml:space="preserve">, </w:t>
      </w:r>
      <w:r>
        <w:rPr>
          <w:lang w:eastAsia="en-US"/>
        </w:rPr>
        <w:t>des étudiants</w:t>
      </w:r>
      <w:r w:rsidR="0046142F">
        <w:rPr>
          <w:lang w:eastAsia="en-US"/>
        </w:rPr>
        <w:t xml:space="preserve">, </w:t>
      </w:r>
      <w:r>
        <w:rPr>
          <w:lang w:eastAsia="en-US"/>
        </w:rPr>
        <w:t>m</w:t>
      </w:r>
      <w:r>
        <w:t xml:space="preserve">adame de </w:t>
      </w:r>
      <w:proofErr w:type="spellStart"/>
      <w:r>
        <w:t>Cerceil</w:t>
      </w:r>
      <w:proofErr w:type="spellEnd"/>
      <w:r>
        <w:t xml:space="preserve"> et Rose</w:t>
      </w:r>
      <w:r w:rsidR="0046142F">
        <w:rPr>
          <w:lang w:eastAsia="en-US"/>
        </w:rPr>
        <w:t xml:space="preserve">, </w:t>
      </w:r>
      <w:r>
        <w:rPr>
          <w:lang w:eastAsia="en-US"/>
        </w:rPr>
        <w:t>sa nièce</w:t>
      </w:r>
      <w:r w:rsidR="0046142F">
        <w:rPr>
          <w:lang w:eastAsia="en-US"/>
        </w:rPr>
        <w:t xml:space="preserve">, </w:t>
      </w:r>
      <w:r>
        <w:rPr>
          <w:lang w:eastAsia="en-US"/>
        </w:rPr>
        <w:t>la radieuse</w:t>
      </w:r>
      <w:r w:rsidR="0046142F">
        <w:rPr>
          <w:lang w:eastAsia="en-US"/>
        </w:rPr>
        <w:t xml:space="preserve"> ; </w:t>
      </w:r>
      <w:r w:rsidR="006C2AE1">
        <w:rPr>
          <w:lang w:eastAsia="en-US"/>
        </w:rPr>
        <w:t>—</w:t>
      </w:r>
      <w:r w:rsidR="0046142F">
        <w:rPr>
          <w:lang w:eastAsia="en-US"/>
        </w:rPr>
        <w:t xml:space="preserve"> </w:t>
      </w:r>
      <w:r>
        <w:rPr>
          <w:lang w:eastAsia="en-US"/>
        </w:rPr>
        <w:t>du Poitiers et Crécy</w:t>
      </w:r>
      <w:r w:rsidR="0046142F">
        <w:rPr>
          <w:lang w:eastAsia="en-US"/>
        </w:rPr>
        <w:t xml:space="preserve">, </w:t>
      </w:r>
      <w:r w:rsidR="006C2AE1">
        <w:rPr>
          <w:lang w:eastAsia="en-US"/>
        </w:rPr>
        <w:t>—</w:t>
      </w:r>
      <w:r w:rsidR="0046142F">
        <w:rPr>
          <w:lang w:eastAsia="en-US"/>
        </w:rPr>
        <w:t xml:space="preserve"> </w:t>
      </w:r>
      <w:r>
        <w:rPr>
          <w:lang w:eastAsia="en-US"/>
        </w:rPr>
        <w:t>madame de la Rue avec ses trois pupilles</w:t>
      </w:r>
      <w:r w:rsidR="0046142F">
        <w:rPr>
          <w:lang w:eastAsia="en-US"/>
        </w:rPr>
        <w:t xml:space="preserve">, </w:t>
      </w:r>
      <w:r>
        <w:rPr>
          <w:lang w:eastAsia="en-US"/>
        </w:rPr>
        <w:t>enfin le ban et l</w:t>
      </w:r>
      <w:r w:rsidR="0046142F">
        <w:rPr>
          <w:lang w:eastAsia="en-US"/>
        </w:rPr>
        <w:t>’</w:t>
      </w:r>
      <w:r>
        <w:rPr>
          <w:lang w:eastAsia="en-US"/>
        </w:rPr>
        <w:t>arrière-ban</w:t>
      </w:r>
      <w:r w:rsidR="0046142F">
        <w:rPr>
          <w:lang w:eastAsia="en-US"/>
        </w:rPr>
        <w:t>.</w:t>
      </w:r>
    </w:p>
    <w:p w14:paraId="7A5177B7" w14:textId="77777777" w:rsidR="0046142F" w:rsidRDefault="003148C9" w:rsidP="0046142F">
      <w:pPr>
        <w:rPr>
          <w:lang w:eastAsia="en-US"/>
        </w:rPr>
      </w:pPr>
      <w:r>
        <w:rPr>
          <w:lang w:eastAsia="en-US"/>
        </w:rPr>
        <w:t>L</w:t>
      </w:r>
      <w:r w:rsidR="0046142F">
        <w:rPr>
          <w:lang w:eastAsia="en-US"/>
        </w:rPr>
        <w:t>’</w:t>
      </w:r>
      <w:r>
        <w:rPr>
          <w:lang w:eastAsia="en-US"/>
        </w:rPr>
        <w:t>ancien Menand jeune lui-même venait pour faire nombre</w:t>
      </w:r>
      <w:r w:rsidR="0046142F">
        <w:rPr>
          <w:lang w:eastAsia="en-US"/>
        </w:rPr>
        <w:t xml:space="preserve">, </w:t>
      </w:r>
      <w:r>
        <w:rPr>
          <w:lang w:eastAsia="en-US"/>
        </w:rPr>
        <w:t>le cœur plein de bons sentiments à l</w:t>
      </w:r>
      <w:r w:rsidR="0046142F">
        <w:rPr>
          <w:lang w:eastAsia="en-US"/>
        </w:rPr>
        <w:t>’</w:t>
      </w:r>
      <w:r>
        <w:rPr>
          <w:lang w:eastAsia="en-US"/>
        </w:rPr>
        <w:t xml:space="preserve">égard de la </w:t>
      </w:r>
      <w:r>
        <w:t>pie borgne et boiteuse qu</w:t>
      </w:r>
      <w:r w:rsidR="0046142F">
        <w:rPr>
          <w:lang w:eastAsia="en-US"/>
        </w:rPr>
        <w:t>’</w:t>
      </w:r>
      <w:r>
        <w:rPr>
          <w:lang w:eastAsia="en-US"/>
        </w:rPr>
        <w:t>il avait laissée au logis</w:t>
      </w:r>
      <w:r w:rsidR="0046142F">
        <w:rPr>
          <w:lang w:eastAsia="en-US"/>
        </w:rPr>
        <w:t>.</w:t>
      </w:r>
    </w:p>
    <w:p w14:paraId="717BCD36" w14:textId="77777777" w:rsidR="0046142F" w:rsidRDefault="003148C9" w:rsidP="0046142F">
      <w:pPr>
        <w:rPr>
          <w:lang w:eastAsia="en-US"/>
        </w:rPr>
      </w:pPr>
      <w:r>
        <w:rPr>
          <w:lang w:eastAsia="en-US"/>
        </w:rPr>
        <w:t>À peine l</w:t>
      </w:r>
      <w:r w:rsidR="0046142F">
        <w:rPr>
          <w:lang w:eastAsia="en-US"/>
        </w:rPr>
        <w:t>’</w:t>
      </w:r>
      <w:r>
        <w:rPr>
          <w:lang w:eastAsia="en-US"/>
        </w:rPr>
        <w:t>eussiez-vous remarqué</w:t>
      </w:r>
      <w:r w:rsidR="0046142F">
        <w:rPr>
          <w:lang w:eastAsia="en-US"/>
        </w:rPr>
        <w:t xml:space="preserve">, </w:t>
      </w:r>
      <w:r>
        <w:rPr>
          <w:lang w:eastAsia="en-US"/>
        </w:rPr>
        <w:t>tant ces natures simples tiennent peu de place dans la vie</w:t>
      </w:r>
      <w:r w:rsidR="0046142F">
        <w:rPr>
          <w:lang w:eastAsia="en-US"/>
        </w:rPr>
        <w:t xml:space="preserve">, </w:t>
      </w:r>
      <w:r>
        <w:rPr>
          <w:lang w:eastAsia="en-US"/>
        </w:rPr>
        <w:t>si toute sa personne n</w:t>
      </w:r>
      <w:r w:rsidR="0046142F">
        <w:rPr>
          <w:lang w:eastAsia="en-US"/>
        </w:rPr>
        <w:t>’</w:t>
      </w:r>
      <w:r>
        <w:rPr>
          <w:lang w:eastAsia="en-US"/>
        </w:rPr>
        <w:t>eût exhalé les sévères parfums de l</w:t>
      </w:r>
      <w:r w:rsidR="0046142F">
        <w:rPr>
          <w:lang w:eastAsia="en-US"/>
        </w:rPr>
        <w:t>’</w:t>
      </w:r>
      <w:r>
        <w:rPr>
          <w:lang w:eastAsia="en-US"/>
        </w:rPr>
        <w:t>échalotte</w:t>
      </w:r>
      <w:r w:rsidR="0046142F">
        <w:rPr>
          <w:lang w:eastAsia="en-US"/>
        </w:rPr>
        <w:t>.</w:t>
      </w:r>
    </w:p>
    <w:p w14:paraId="05374C5A" w14:textId="77777777" w:rsidR="0046142F" w:rsidRDefault="003148C9" w:rsidP="0046142F">
      <w:pPr>
        <w:rPr>
          <w:lang w:eastAsia="en-US"/>
        </w:rPr>
      </w:pPr>
      <w:r>
        <w:rPr>
          <w:lang w:eastAsia="en-US"/>
        </w:rPr>
        <w:t>Telle le divin Virgile nous montre Vénus se révélant aux mortels par ces douces senteurs d</w:t>
      </w:r>
      <w:r w:rsidR="0046142F">
        <w:rPr>
          <w:lang w:eastAsia="en-US"/>
        </w:rPr>
        <w:t>’</w:t>
      </w:r>
      <w:r>
        <w:rPr>
          <w:lang w:eastAsia="en-US"/>
        </w:rPr>
        <w:t>ambroisie que laisse partout son passage</w:t>
      </w:r>
      <w:r w:rsidR="0046142F">
        <w:rPr>
          <w:lang w:eastAsia="en-US"/>
        </w:rPr>
        <w:t>.</w:t>
      </w:r>
    </w:p>
    <w:p w14:paraId="735AC6E4" w14:textId="77777777" w:rsidR="0046142F" w:rsidRDefault="003148C9" w:rsidP="0046142F">
      <w:pPr>
        <w:rPr>
          <w:lang w:eastAsia="en-US"/>
        </w:rPr>
      </w:pPr>
      <w:r>
        <w:rPr>
          <w:lang w:eastAsia="en-US"/>
        </w:rPr>
        <w:t>Mazurke ne savait trop à quel saint se vouer</w:t>
      </w:r>
      <w:r w:rsidR="0046142F">
        <w:rPr>
          <w:lang w:eastAsia="en-US"/>
        </w:rPr>
        <w:t>.</w:t>
      </w:r>
    </w:p>
    <w:p w14:paraId="49B31459" w14:textId="77777777" w:rsidR="0046142F" w:rsidRDefault="003148C9" w:rsidP="0046142F">
      <w:pPr>
        <w:rPr>
          <w:lang w:eastAsia="en-US"/>
        </w:rPr>
      </w:pPr>
      <w:r>
        <w:rPr>
          <w:lang w:eastAsia="en-US"/>
        </w:rPr>
        <w:lastRenderedPageBreak/>
        <w:t>Notez que c</w:t>
      </w:r>
      <w:r w:rsidR="0046142F">
        <w:rPr>
          <w:lang w:eastAsia="en-US"/>
        </w:rPr>
        <w:t>’</w:t>
      </w:r>
      <w:r>
        <w:rPr>
          <w:lang w:eastAsia="en-US"/>
        </w:rPr>
        <w:t>est toujours là le rôle de ce pauvre Mazurke</w:t>
      </w:r>
      <w:r w:rsidR="0046142F">
        <w:rPr>
          <w:lang w:eastAsia="en-US"/>
        </w:rPr>
        <w:t xml:space="preserve">, </w:t>
      </w:r>
      <w:r>
        <w:rPr>
          <w:lang w:eastAsia="en-US"/>
        </w:rPr>
        <w:t>qui est bien le plus empêché de tous les héros de roman</w:t>
      </w:r>
      <w:r w:rsidR="0046142F">
        <w:rPr>
          <w:lang w:eastAsia="en-US"/>
        </w:rPr>
        <w:t> !</w:t>
      </w:r>
    </w:p>
    <w:p w14:paraId="5762FEA7" w14:textId="77777777" w:rsidR="0046142F" w:rsidRDefault="003148C9" w:rsidP="0046142F">
      <w:pPr>
        <w:rPr>
          <w:lang w:eastAsia="en-US"/>
        </w:rPr>
      </w:pPr>
      <w:r>
        <w:rPr>
          <w:lang w:eastAsia="en-US"/>
        </w:rPr>
        <w:t>Il entra</w:t>
      </w:r>
      <w:r w:rsidR="0046142F">
        <w:rPr>
          <w:lang w:eastAsia="en-US"/>
        </w:rPr>
        <w:t>.</w:t>
      </w:r>
    </w:p>
    <w:p w14:paraId="4E6FF7B9" w14:textId="77777777" w:rsidR="0046142F" w:rsidRDefault="003148C9" w:rsidP="0046142F">
      <w:pPr>
        <w:rPr>
          <w:lang w:eastAsia="en-US"/>
        </w:rPr>
      </w:pPr>
      <w:r>
        <w:rPr>
          <w:lang w:eastAsia="en-US"/>
        </w:rPr>
        <w:t>La salle était comble</w:t>
      </w:r>
      <w:r w:rsidR="0046142F">
        <w:rPr>
          <w:lang w:eastAsia="en-US"/>
        </w:rPr>
        <w:t xml:space="preserve">, </w:t>
      </w:r>
      <w:r>
        <w:rPr>
          <w:lang w:eastAsia="en-US"/>
        </w:rPr>
        <w:t>sauf les quinze places qu</w:t>
      </w:r>
      <w:r w:rsidR="0046142F">
        <w:rPr>
          <w:lang w:eastAsia="en-US"/>
        </w:rPr>
        <w:t>’</w:t>
      </w:r>
      <w:r>
        <w:rPr>
          <w:lang w:eastAsia="en-US"/>
        </w:rPr>
        <w:t>il avait louées</w:t>
      </w:r>
      <w:r w:rsidR="0046142F">
        <w:rPr>
          <w:lang w:eastAsia="en-US"/>
        </w:rPr>
        <w:t>.</w:t>
      </w:r>
    </w:p>
    <w:p w14:paraId="058EC34C" w14:textId="77777777" w:rsidR="0046142F" w:rsidRDefault="003148C9" w:rsidP="0046142F">
      <w:pPr>
        <w:rPr>
          <w:lang w:eastAsia="en-US"/>
        </w:rPr>
      </w:pPr>
      <w:r>
        <w:rPr>
          <w:lang w:eastAsia="en-US"/>
        </w:rPr>
        <w:t>Il ramena son chapeau sur ses yeux et s</w:t>
      </w:r>
      <w:r w:rsidR="0046142F">
        <w:rPr>
          <w:lang w:eastAsia="en-US"/>
        </w:rPr>
        <w:t>’</w:t>
      </w:r>
      <w:r>
        <w:rPr>
          <w:lang w:eastAsia="en-US"/>
        </w:rPr>
        <w:t>en alla s</w:t>
      </w:r>
      <w:r w:rsidR="0046142F">
        <w:rPr>
          <w:lang w:eastAsia="en-US"/>
        </w:rPr>
        <w:t>’</w:t>
      </w:r>
      <w:r>
        <w:rPr>
          <w:lang w:eastAsia="en-US"/>
        </w:rPr>
        <w:t>asseoir au balcon devant la loge de madame de Beaujoyeux</w:t>
      </w:r>
      <w:r w:rsidR="0046142F">
        <w:rPr>
          <w:lang w:eastAsia="en-US"/>
        </w:rPr>
        <w:t>.</w:t>
      </w:r>
    </w:p>
    <w:p w14:paraId="445A29E8" w14:textId="77777777" w:rsidR="0046142F" w:rsidRDefault="003148C9" w:rsidP="0046142F">
      <w:pPr>
        <w:rPr>
          <w:lang w:eastAsia="en-US"/>
        </w:rPr>
      </w:pPr>
      <w:r>
        <w:rPr>
          <w:lang w:eastAsia="en-US"/>
        </w:rPr>
        <w:t>À peine était-il assis qu</w:t>
      </w:r>
      <w:r w:rsidR="0046142F">
        <w:rPr>
          <w:lang w:eastAsia="en-US"/>
        </w:rPr>
        <w:t>’</w:t>
      </w:r>
      <w:r>
        <w:rPr>
          <w:lang w:eastAsia="en-US"/>
        </w:rPr>
        <w:t>une ouvreuse vint à lui</w:t>
      </w:r>
      <w:r w:rsidR="0046142F">
        <w:rPr>
          <w:lang w:eastAsia="en-US"/>
        </w:rPr>
        <w:t> :</w:t>
      </w:r>
    </w:p>
    <w:p w14:paraId="618D2F27" w14:textId="16BAD756" w:rsidR="0046142F" w:rsidRDefault="006B583A" w:rsidP="0046142F">
      <w:pPr>
        <w:rPr>
          <w:lang w:eastAsia="en-US"/>
        </w:rPr>
      </w:pPr>
      <w:r>
        <w:rPr>
          <w:lang w:eastAsia="en-US"/>
        </w:rPr>
        <w:t>— </w:t>
      </w:r>
      <w:r w:rsidR="003148C9">
        <w:rPr>
          <w:lang w:eastAsia="en-US"/>
        </w:rPr>
        <w:t>Êtes-vous le capitaine Mazurke</w:t>
      </w:r>
      <w:r w:rsidR="0046142F">
        <w:rPr>
          <w:lang w:eastAsia="en-US"/>
        </w:rPr>
        <w:t xml:space="preserve"> ? </w:t>
      </w:r>
      <w:r w:rsidR="003148C9">
        <w:rPr>
          <w:lang w:eastAsia="en-US"/>
        </w:rPr>
        <w:t>lui dit-elle</w:t>
      </w:r>
      <w:r w:rsidR="0046142F">
        <w:rPr>
          <w:lang w:eastAsia="en-US"/>
        </w:rPr>
        <w:t>.</w:t>
      </w:r>
    </w:p>
    <w:p w14:paraId="1E3D9377"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répondit Mazurke</w:t>
      </w:r>
      <w:r>
        <w:rPr>
          <w:lang w:eastAsia="en-US"/>
        </w:rPr>
        <w:t>.</w:t>
      </w:r>
    </w:p>
    <w:p w14:paraId="62D25ED2"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qu</w:t>
      </w:r>
      <w:r>
        <w:rPr>
          <w:lang w:eastAsia="en-US"/>
        </w:rPr>
        <w:t>’</w:t>
      </w:r>
      <w:r w:rsidR="003148C9">
        <w:rPr>
          <w:lang w:eastAsia="en-US"/>
        </w:rPr>
        <w:t>il y a une jeune et jolie dame</w:t>
      </w:r>
      <w:r>
        <w:rPr>
          <w:lang w:eastAsia="en-US"/>
        </w:rPr>
        <w:t>…</w:t>
      </w:r>
    </w:p>
    <w:p w14:paraId="1AD1AEA8" w14:textId="77777777" w:rsidR="0046142F" w:rsidRDefault="0046142F" w:rsidP="0046142F">
      <w:pPr>
        <w:rPr>
          <w:lang w:eastAsia="en-US"/>
        </w:rPr>
      </w:pPr>
      <w:r>
        <w:rPr>
          <w:lang w:eastAsia="en-US"/>
        </w:rPr>
        <w:t>— </w:t>
      </w:r>
      <w:r w:rsidR="003148C9">
        <w:rPr>
          <w:lang w:eastAsia="en-US"/>
        </w:rPr>
        <w:t>Au diable</w:t>
      </w:r>
      <w:r>
        <w:rPr>
          <w:lang w:eastAsia="en-US"/>
        </w:rPr>
        <w:t> !…</w:t>
      </w:r>
    </w:p>
    <w:p w14:paraId="48B562CF" w14:textId="77777777" w:rsidR="0046142F" w:rsidRDefault="003148C9" w:rsidP="0046142F">
      <w:pPr>
        <w:rPr>
          <w:lang w:eastAsia="en-US"/>
        </w:rPr>
      </w:pPr>
      <w:r>
        <w:rPr>
          <w:lang w:eastAsia="en-US"/>
        </w:rPr>
        <w:t>L</w:t>
      </w:r>
      <w:r w:rsidR="0046142F">
        <w:rPr>
          <w:lang w:eastAsia="en-US"/>
        </w:rPr>
        <w:t>’</w:t>
      </w:r>
      <w:r>
        <w:rPr>
          <w:lang w:eastAsia="en-US"/>
        </w:rPr>
        <w:t xml:space="preserve">ouvreuse retourna vers Clémence </w:t>
      </w:r>
      <w:proofErr w:type="spellStart"/>
      <w:r>
        <w:rPr>
          <w:lang w:eastAsia="en-US"/>
        </w:rPr>
        <w:t>Lointier</w:t>
      </w:r>
      <w:proofErr w:type="spellEnd"/>
      <w:r>
        <w:rPr>
          <w:lang w:eastAsia="en-US"/>
        </w:rPr>
        <w:t xml:space="preserve"> qui se cachait derrière son voile</w:t>
      </w:r>
      <w:r w:rsidR="0046142F">
        <w:rPr>
          <w:lang w:eastAsia="en-US"/>
        </w:rPr>
        <w:t xml:space="preserve">, </w:t>
      </w:r>
      <w:r>
        <w:rPr>
          <w:lang w:eastAsia="en-US"/>
        </w:rPr>
        <w:t>à l</w:t>
      </w:r>
      <w:r w:rsidR="0046142F">
        <w:rPr>
          <w:lang w:eastAsia="en-US"/>
        </w:rPr>
        <w:t>’</w:t>
      </w:r>
      <w:r>
        <w:rPr>
          <w:lang w:eastAsia="en-US"/>
        </w:rPr>
        <w:t>angle même de la loge occupée par Fargeau</w:t>
      </w:r>
      <w:r w:rsidR="0046142F">
        <w:rPr>
          <w:lang w:eastAsia="en-US"/>
        </w:rPr>
        <w:t xml:space="preserve">, </w:t>
      </w:r>
      <w:r>
        <w:rPr>
          <w:lang w:eastAsia="en-US"/>
        </w:rPr>
        <w:t>et lui dit</w:t>
      </w:r>
      <w:r w:rsidR="0046142F">
        <w:rPr>
          <w:lang w:eastAsia="en-US"/>
        </w:rPr>
        <w:t> :</w:t>
      </w:r>
    </w:p>
    <w:p w14:paraId="19105B00" w14:textId="77777777" w:rsidR="0046142F" w:rsidRDefault="0046142F" w:rsidP="0046142F">
      <w:pPr>
        <w:rPr>
          <w:lang w:eastAsia="en-US"/>
        </w:rPr>
      </w:pPr>
      <w:r>
        <w:rPr>
          <w:lang w:eastAsia="en-US"/>
        </w:rPr>
        <w:t>— </w:t>
      </w:r>
      <w:r w:rsidR="003148C9">
        <w:rPr>
          <w:lang w:eastAsia="en-US"/>
        </w:rPr>
        <w:t>Ce monsieur-là est un brutal</w:t>
      </w:r>
      <w:r>
        <w:rPr>
          <w:lang w:eastAsia="en-US"/>
        </w:rPr>
        <w:t>.</w:t>
      </w:r>
    </w:p>
    <w:p w14:paraId="785D0817" w14:textId="77777777" w:rsidR="0046142F" w:rsidRDefault="003148C9" w:rsidP="0046142F">
      <w:pPr>
        <w:rPr>
          <w:lang w:eastAsia="en-US"/>
        </w:rPr>
      </w:pPr>
      <w:r>
        <w:rPr>
          <w:lang w:eastAsia="en-US"/>
        </w:rPr>
        <w:t>Clémence l</w:t>
      </w:r>
      <w:r w:rsidR="0046142F">
        <w:rPr>
          <w:lang w:eastAsia="en-US"/>
        </w:rPr>
        <w:t>’</w:t>
      </w:r>
      <w:r>
        <w:rPr>
          <w:lang w:eastAsia="en-US"/>
        </w:rPr>
        <w:t>éloigna du geste et resta en observation</w:t>
      </w:r>
      <w:r w:rsidR="0046142F">
        <w:rPr>
          <w:lang w:eastAsia="en-US"/>
        </w:rPr>
        <w:t>.</w:t>
      </w:r>
    </w:p>
    <w:p w14:paraId="09962AB7" w14:textId="77777777" w:rsidR="0046142F" w:rsidRDefault="003148C9" w:rsidP="0046142F">
      <w:pPr>
        <w:rPr>
          <w:lang w:eastAsia="en-US"/>
        </w:rPr>
      </w:pPr>
      <w:r>
        <w:rPr>
          <w:lang w:eastAsia="en-US"/>
        </w:rPr>
        <w:t>Bien qu</w:t>
      </w:r>
      <w:r w:rsidR="0046142F">
        <w:rPr>
          <w:lang w:eastAsia="en-US"/>
        </w:rPr>
        <w:t>’</w:t>
      </w:r>
      <w:r>
        <w:rPr>
          <w:lang w:eastAsia="en-US"/>
        </w:rPr>
        <w:t>elle n</w:t>
      </w:r>
      <w:r w:rsidR="0046142F">
        <w:rPr>
          <w:lang w:eastAsia="en-US"/>
        </w:rPr>
        <w:t>’</w:t>
      </w:r>
      <w:r>
        <w:rPr>
          <w:lang w:eastAsia="en-US"/>
        </w:rPr>
        <w:t>eût jamais vu Mazurke</w:t>
      </w:r>
      <w:r w:rsidR="0046142F">
        <w:rPr>
          <w:lang w:eastAsia="en-US"/>
        </w:rPr>
        <w:t xml:space="preserve">, </w:t>
      </w:r>
      <w:r>
        <w:rPr>
          <w:lang w:eastAsia="en-US"/>
        </w:rPr>
        <w:t>elle était certaine de ne se point tromper</w:t>
      </w:r>
      <w:r w:rsidR="0046142F">
        <w:rPr>
          <w:lang w:eastAsia="en-US"/>
        </w:rPr>
        <w:t>.</w:t>
      </w:r>
    </w:p>
    <w:p w14:paraId="29670D3C" w14:textId="77777777" w:rsidR="0046142F" w:rsidRDefault="003148C9" w:rsidP="0046142F">
      <w:pPr>
        <w:rPr>
          <w:lang w:eastAsia="en-US"/>
        </w:rPr>
      </w:pPr>
      <w:r>
        <w:rPr>
          <w:lang w:eastAsia="en-US"/>
        </w:rPr>
        <w:t xml:space="preserve">Il faut se souvenir que Clémence </w:t>
      </w:r>
      <w:proofErr w:type="spellStart"/>
      <w:r>
        <w:rPr>
          <w:lang w:eastAsia="en-US"/>
        </w:rPr>
        <w:t>Lointier</w:t>
      </w:r>
      <w:proofErr w:type="spellEnd"/>
      <w:r>
        <w:rPr>
          <w:lang w:eastAsia="en-US"/>
        </w:rPr>
        <w:t xml:space="preserve"> n</w:t>
      </w:r>
      <w:r w:rsidR="0046142F">
        <w:rPr>
          <w:lang w:eastAsia="en-US"/>
        </w:rPr>
        <w:t>’</w:t>
      </w:r>
      <w:r>
        <w:rPr>
          <w:lang w:eastAsia="en-US"/>
        </w:rPr>
        <w:t xml:space="preserve">était </w:t>
      </w:r>
      <w:proofErr w:type="spellStart"/>
      <w:r>
        <w:rPr>
          <w:lang w:eastAsia="en-US"/>
        </w:rPr>
        <w:t>point là</w:t>
      </w:r>
      <w:proofErr w:type="spellEnd"/>
      <w:r>
        <w:rPr>
          <w:lang w:eastAsia="en-US"/>
        </w:rPr>
        <w:t xml:space="preserve"> pour la cabale dont elle ignorait l</w:t>
      </w:r>
      <w:r w:rsidR="0046142F">
        <w:rPr>
          <w:lang w:eastAsia="en-US"/>
        </w:rPr>
        <w:t>’</w:t>
      </w:r>
      <w:r>
        <w:rPr>
          <w:lang w:eastAsia="en-US"/>
        </w:rPr>
        <w:t>existence</w:t>
      </w:r>
      <w:r w:rsidR="0046142F">
        <w:rPr>
          <w:lang w:eastAsia="en-US"/>
        </w:rPr>
        <w:t xml:space="preserve">. </w:t>
      </w:r>
      <w:r>
        <w:rPr>
          <w:lang w:eastAsia="en-US"/>
        </w:rPr>
        <w:t>Elle ignorait aussi le double rôle que jouait la mère de Lucienne</w:t>
      </w:r>
      <w:r w:rsidR="0046142F">
        <w:rPr>
          <w:lang w:eastAsia="en-US"/>
        </w:rPr>
        <w:t xml:space="preserve">, </w:t>
      </w:r>
      <w:r>
        <w:rPr>
          <w:lang w:eastAsia="en-US"/>
        </w:rPr>
        <w:t>bien qu</w:t>
      </w:r>
      <w:r w:rsidR="0046142F">
        <w:rPr>
          <w:lang w:eastAsia="en-US"/>
        </w:rPr>
        <w:t>’</w:t>
      </w:r>
      <w:r>
        <w:rPr>
          <w:lang w:eastAsia="en-US"/>
        </w:rPr>
        <w:t>elle eût deviné vaguement où pouvait aller le mystère de ses absences nocturnes</w:t>
      </w:r>
      <w:r w:rsidR="0046142F">
        <w:rPr>
          <w:lang w:eastAsia="en-US"/>
        </w:rPr>
        <w:t>.</w:t>
      </w:r>
    </w:p>
    <w:p w14:paraId="77B1C3B5" w14:textId="77777777" w:rsidR="0046142F" w:rsidRDefault="003148C9" w:rsidP="0046142F">
      <w:pPr>
        <w:rPr>
          <w:lang w:eastAsia="en-US"/>
        </w:rPr>
      </w:pPr>
      <w:r>
        <w:rPr>
          <w:lang w:eastAsia="en-US"/>
        </w:rPr>
        <w:lastRenderedPageBreak/>
        <w:t>Clémence était là uniquement pour parler à Mazurke et trouver un défenseur vaillant qui pût sauvegarder la famille attaquée</w:t>
      </w:r>
      <w:r w:rsidR="0046142F">
        <w:rPr>
          <w:lang w:eastAsia="en-US"/>
        </w:rPr>
        <w:t> :.</w:t>
      </w:r>
    </w:p>
    <w:p w14:paraId="1DCBD616" w14:textId="77777777" w:rsidR="0046142F" w:rsidRDefault="003148C9" w:rsidP="0046142F">
      <w:pPr>
        <w:rPr>
          <w:lang w:eastAsia="en-US"/>
        </w:rPr>
      </w:pPr>
      <w:r>
        <w:rPr>
          <w:lang w:eastAsia="en-US"/>
        </w:rPr>
        <w:t>Elle attendit</w:t>
      </w:r>
      <w:r w:rsidR="0046142F">
        <w:rPr>
          <w:lang w:eastAsia="en-US"/>
        </w:rPr>
        <w:t>.</w:t>
      </w:r>
    </w:p>
    <w:p w14:paraId="5EA015EF" w14:textId="4C4EE73B" w:rsidR="0046142F" w:rsidRDefault="003148C9" w:rsidP="0046142F">
      <w:pPr>
        <w:rPr>
          <w:lang w:eastAsia="en-US"/>
        </w:rPr>
      </w:pPr>
      <w:r>
        <w:rPr>
          <w:lang w:eastAsia="en-US"/>
        </w:rPr>
        <w:t>Mazurke regarda la salle</w:t>
      </w:r>
      <w:r w:rsidR="0046142F">
        <w:rPr>
          <w:lang w:eastAsia="en-US"/>
        </w:rPr>
        <w:t xml:space="preserve">. </w:t>
      </w:r>
      <w:r>
        <w:rPr>
          <w:lang w:eastAsia="en-US"/>
        </w:rPr>
        <w:t>Il avait peur</w:t>
      </w:r>
      <w:r w:rsidR="0046142F">
        <w:rPr>
          <w:lang w:eastAsia="en-US"/>
        </w:rPr>
        <w:t xml:space="preserve">. </w:t>
      </w:r>
      <w:r>
        <w:rPr>
          <w:lang w:eastAsia="en-US"/>
        </w:rPr>
        <w:t>Tous les visages lui semblaient cruels</w:t>
      </w:r>
      <w:r w:rsidR="0046142F">
        <w:rPr>
          <w:lang w:eastAsia="en-US"/>
        </w:rPr>
        <w:t xml:space="preserve">. </w:t>
      </w:r>
      <w:r w:rsidR="006C2AE1">
        <w:rPr>
          <w:lang w:eastAsia="en-US"/>
        </w:rPr>
        <w:t>—</w:t>
      </w:r>
      <w:r w:rsidR="0046142F">
        <w:rPr>
          <w:lang w:eastAsia="en-US"/>
        </w:rPr>
        <w:t xml:space="preserve"> </w:t>
      </w:r>
      <w:r>
        <w:rPr>
          <w:lang w:eastAsia="en-US"/>
        </w:rPr>
        <w:t>Aux troisièmes loges</w:t>
      </w:r>
      <w:r w:rsidR="0046142F">
        <w:rPr>
          <w:lang w:eastAsia="en-US"/>
        </w:rPr>
        <w:t xml:space="preserve">, </w:t>
      </w:r>
      <w:r>
        <w:rPr>
          <w:lang w:eastAsia="en-US"/>
        </w:rPr>
        <w:t>il reconnut ces filles apostées qui étaient là pour insulter</w:t>
      </w:r>
      <w:r w:rsidR="0046142F">
        <w:rPr>
          <w:lang w:eastAsia="en-US"/>
        </w:rPr>
        <w:t>.</w:t>
      </w:r>
    </w:p>
    <w:p w14:paraId="5C0501A2" w14:textId="5A17F423" w:rsidR="0046142F" w:rsidRDefault="003148C9" w:rsidP="0046142F">
      <w:pPr>
        <w:rPr>
          <w:lang w:eastAsia="en-US"/>
        </w:rPr>
      </w:pPr>
      <w:r>
        <w:rPr>
          <w:lang w:eastAsia="en-US"/>
        </w:rPr>
        <w:t>Partout il croyait voir les gens de la cabale</w:t>
      </w:r>
      <w:r w:rsidR="0046142F">
        <w:rPr>
          <w:lang w:eastAsia="en-US"/>
        </w:rPr>
        <w:t xml:space="preserve">, </w:t>
      </w:r>
      <w:r w:rsidR="006C2AE1">
        <w:rPr>
          <w:lang w:eastAsia="en-US"/>
        </w:rPr>
        <w:t>—</w:t>
      </w:r>
      <w:r w:rsidR="0046142F">
        <w:rPr>
          <w:lang w:eastAsia="en-US"/>
        </w:rPr>
        <w:t xml:space="preserve"> </w:t>
      </w:r>
      <w:r>
        <w:rPr>
          <w:lang w:eastAsia="en-US"/>
        </w:rPr>
        <w:t>les hommes à trente sous</w:t>
      </w:r>
      <w:r w:rsidR="0046142F">
        <w:rPr>
          <w:lang w:eastAsia="en-US"/>
        </w:rPr>
        <w:t xml:space="preserve"> ; </w:t>
      </w:r>
      <w:r w:rsidR="006C2AE1">
        <w:rPr>
          <w:lang w:eastAsia="en-US"/>
        </w:rPr>
        <w:t>—</w:t>
      </w:r>
      <w:r w:rsidR="0046142F">
        <w:rPr>
          <w:lang w:eastAsia="en-US"/>
        </w:rPr>
        <w:t xml:space="preserve"> </w:t>
      </w:r>
      <w:r>
        <w:rPr>
          <w:lang w:eastAsia="en-US"/>
        </w:rPr>
        <w:t>qui allaient assassiner une pauvre femme</w:t>
      </w:r>
      <w:r w:rsidR="0046142F">
        <w:rPr>
          <w:lang w:eastAsia="en-US"/>
        </w:rPr>
        <w:t>.</w:t>
      </w:r>
    </w:p>
    <w:p w14:paraId="2EFCD3B6" w14:textId="77777777" w:rsidR="0046142F" w:rsidRDefault="003148C9" w:rsidP="0046142F">
      <w:pPr>
        <w:rPr>
          <w:lang w:eastAsia="en-US"/>
        </w:rPr>
      </w:pPr>
      <w:r>
        <w:rPr>
          <w:lang w:eastAsia="en-US"/>
        </w:rPr>
        <w:t>La mère de Lucienne</w:t>
      </w:r>
      <w:r w:rsidR="0046142F">
        <w:rPr>
          <w:lang w:eastAsia="en-US"/>
        </w:rPr>
        <w:t xml:space="preserve">, </w:t>
      </w:r>
      <w:r>
        <w:rPr>
          <w:lang w:eastAsia="en-US"/>
        </w:rPr>
        <w:t>cette femme</w:t>
      </w:r>
      <w:r w:rsidR="0046142F">
        <w:rPr>
          <w:lang w:eastAsia="en-US"/>
        </w:rPr>
        <w:t> !</w:t>
      </w:r>
    </w:p>
    <w:p w14:paraId="63269F06" w14:textId="77777777" w:rsidR="0046142F" w:rsidRDefault="003148C9" w:rsidP="0046142F">
      <w:pPr>
        <w:rPr>
          <w:lang w:eastAsia="en-US"/>
        </w:rPr>
      </w:pPr>
      <w:r>
        <w:rPr>
          <w:lang w:eastAsia="en-US"/>
        </w:rPr>
        <w:t>Un cœur d</w:t>
      </w:r>
      <w:r w:rsidR="0046142F">
        <w:rPr>
          <w:lang w:eastAsia="en-US"/>
        </w:rPr>
        <w:t>’</w:t>
      </w:r>
      <w:r>
        <w:rPr>
          <w:lang w:eastAsia="en-US"/>
        </w:rPr>
        <w:t>élite dont il ne savait point l</w:t>
      </w:r>
      <w:r w:rsidR="0046142F">
        <w:rPr>
          <w:lang w:eastAsia="en-US"/>
        </w:rPr>
        <w:t>’</w:t>
      </w:r>
      <w:r>
        <w:rPr>
          <w:lang w:eastAsia="en-US"/>
        </w:rPr>
        <w:t>histoire</w:t>
      </w:r>
      <w:r w:rsidR="0046142F">
        <w:rPr>
          <w:lang w:eastAsia="en-US"/>
        </w:rPr>
        <w:t xml:space="preserve">, </w:t>
      </w:r>
      <w:r>
        <w:rPr>
          <w:lang w:eastAsia="en-US"/>
        </w:rPr>
        <w:t>mais qu</w:t>
      </w:r>
      <w:r w:rsidR="0046142F">
        <w:rPr>
          <w:lang w:eastAsia="en-US"/>
        </w:rPr>
        <w:t>’</w:t>
      </w:r>
      <w:r>
        <w:rPr>
          <w:lang w:eastAsia="en-US"/>
        </w:rPr>
        <w:t>il entrevoyait sublime dans ce danger de toutes les nuits</w:t>
      </w:r>
      <w:r w:rsidR="0046142F">
        <w:rPr>
          <w:lang w:eastAsia="en-US"/>
        </w:rPr>
        <w:t xml:space="preserve">, </w:t>
      </w:r>
      <w:r>
        <w:rPr>
          <w:lang w:eastAsia="en-US"/>
        </w:rPr>
        <w:t>bravé par amour maternel</w:t>
      </w:r>
      <w:r w:rsidR="0046142F">
        <w:rPr>
          <w:lang w:eastAsia="en-US"/>
        </w:rPr>
        <w:t>.</w:t>
      </w:r>
    </w:p>
    <w:p w14:paraId="7A27C71E" w14:textId="77777777" w:rsidR="0046142F" w:rsidRDefault="003148C9" w:rsidP="0046142F">
      <w:pPr>
        <w:rPr>
          <w:lang w:eastAsia="en-US"/>
        </w:rPr>
      </w:pPr>
      <w:r>
        <w:rPr>
          <w:lang w:eastAsia="en-US"/>
        </w:rPr>
        <w:t>Mazurke était tout prêt à se faire tuer pour cette femme</w:t>
      </w:r>
      <w:r w:rsidR="0046142F">
        <w:rPr>
          <w:lang w:eastAsia="en-US"/>
        </w:rPr>
        <w:t xml:space="preserve">. </w:t>
      </w:r>
      <w:r>
        <w:rPr>
          <w:lang w:eastAsia="en-US"/>
        </w:rPr>
        <w:t>Mais se faire tuer ne sert à rien</w:t>
      </w:r>
      <w:r w:rsidR="0046142F">
        <w:rPr>
          <w:lang w:eastAsia="en-US"/>
        </w:rPr>
        <w:t>.</w:t>
      </w:r>
    </w:p>
    <w:p w14:paraId="4AFE8716" w14:textId="77777777" w:rsidR="0046142F" w:rsidRDefault="003148C9" w:rsidP="0046142F">
      <w:pPr>
        <w:rPr>
          <w:lang w:eastAsia="en-US"/>
        </w:rPr>
      </w:pPr>
      <w:r>
        <w:rPr>
          <w:lang w:eastAsia="en-US"/>
        </w:rPr>
        <w:t>Les gens des trois loges qui étaient derrière lui riaient indécemment et causaient tout haut</w:t>
      </w:r>
      <w:r w:rsidR="0046142F">
        <w:rPr>
          <w:lang w:eastAsia="en-US"/>
        </w:rPr>
        <w:t>.</w:t>
      </w:r>
    </w:p>
    <w:p w14:paraId="5ACBC462" w14:textId="77777777" w:rsidR="0046142F" w:rsidRDefault="003148C9" w:rsidP="0046142F">
      <w:pPr>
        <w:rPr>
          <w:lang w:eastAsia="en-US"/>
        </w:rPr>
      </w:pPr>
      <w:r>
        <w:rPr>
          <w:lang w:eastAsia="en-US"/>
        </w:rPr>
        <w:t xml:space="preserve">On jouait un vaudeville pleureur où </w:t>
      </w:r>
      <w:proofErr w:type="spellStart"/>
      <w:r>
        <w:rPr>
          <w:lang w:eastAsia="en-US"/>
        </w:rPr>
        <w:t>Cymodocée</w:t>
      </w:r>
      <w:proofErr w:type="spellEnd"/>
      <w:r>
        <w:rPr>
          <w:lang w:eastAsia="en-US"/>
        </w:rPr>
        <w:t xml:space="preserve"> causait bien des chagrins à Ida</w:t>
      </w:r>
      <w:r w:rsidR="0046142F">
        <w:rPr>
          <w:lang w:eastAsia="en-US"/>
        </w:rPr>
        <w:t xml:space="preserve">, </w:t>
      </w:r>
      <w:r>
        <w:rPr>
          <w:lang w:eastAsia="en-US"/>
        </w:rPr>
        <w:t>la mélancolique</w:t>
      </w:r>
      <w:r w:rsidR="0046142F">
        <w:rPr>
          <w:lang w:eastAsia="en-US"/>
        </w:rPr>
        <w:t xml:space="preserve">, </w:t>
      </w:r>
      <w:r>
        <w:rPr>
          <w:lang w:eastAsia="en-US"/>
        </w:rPr>
        <w:t>qui était sauvée par Fofolle et par le trop tendre Zoé</w:t>
      </w:r>
      <w:r w:rsidR="0046142F">
        <w:rPr>
          <w:lang w:eastAsia="en-US"/>
        </w:rPr>
        <w:t>.</w:t>
      </w:r>
    </w:p>
    <w:p w14:paraId="04B19559" w14:textId="77777777" w:rsidR="0046142F" w:rsidRDefault="003148C9" w:rsidP="0046142F">
      <w:pPr>
        <w:rPr>
          <w:lang w:eastAsia="en-US"/>
        </w:rPr>
      </w:pPr>
      <w:r>
        <w:rPr>
          <w:lang w:eastAsia="en-US"/>
        </w:rPr>
        <w:t>Les trois loges semblaient ne pas même savoir que la toile était levée</w:t>
      </w:r>
      <w:r w:rsidR="0046142F">
        <w:rPr>
          <w:lang w:eastAsia="en-US"/>
        </w:rPr>
        <w:t>.</w:t>
      </w:r>
    </w:p>
    <w:p w14:paraId="492C18ED" w14:textId="77777777" w:rsidR="0046142F" w:rsidRDefault="003148C9" w:rsidP="0046142F">
      <w:pPr>
        <w:rPr>
          <w:lang w:eastAsia="en-US"/>
        </w:rPr>
      </w:pPr>
      <w:r>
        <w:rPr>
          <w:lang w:eastAsia="en-US"/>
        </w:rPr>
        <w:t>Mazurke écoutait</w:t>
      </w:r>
      <w:r w:rsidR="0046142F">
        <w:rPr>
          <w:lang w:eastAsia="en-US"/>
        </w:rPr>
        <w:t xml:space="preserve">, </w:t>
      </w:r>
      <w:r>
        <w:rPr>
          <w:lang w:eastAsia="en-US"/>
        </w:rPr>
        <w:t>le chapeau sur la tête</w:t>
      </w:r>
      <w:r w:rsidR="0046142F">
        <w:rPr>
          <w:lang w:eastAsia="en-US"/>
        </w:rPr>
        <w:t xml:space="preserve">, </w:t>
      </w:r>
      <w:r>
        <w:rPr>
          <w:lang w:eastAsia="en-US"/>
        </w:rPr>
        <w:t>ce qui est de bon ton au théâtre de Diane</w:t>
      </w:r>
      <w:r w:rsidR="0046142F">
        <w:rPr>
          <w:lang w:eastAsia="en-US"/>
        </w:rPr>
        <w:t xml:space="preserve">, </w:t>
      </w:r>
      <w:r>
        <w:rPr>
          <w:lang w:eastAsia="en-US"/>
        </w:rPr>
        <w:t>et ne bougeait pas plus qu</w:t>
      </w:r>
      <w:r w:rsidR="0046142F">
        <w:rPr>
          <w:lang w:eastAsia="en-US"/>
        </w:rPr>
        <w:t>’</w:t>
      </w:r>
      <w:r>
        <w:rPr>
          <w:lang w:eastAsia="en-US"/>
        </w:rPr>
        <w:t>un terme</w:t>
      </w:r>
      <w:r w:rsidR="0046142F">
        <w:rPr>
          <w:lang w:eastAsia="en-US"/>
        </w:rPr>
        <w:t>.</w:t>
      </w:r>
    </w:p>
    <w:p w14:paraId="15852BBB" w14:textId="77777777" w:rsidR="0046142F" w:rsidRDefault="0046142F" w:rsidP="0046142F">
      <w:pPr>
        <w:rPr>
          <w:lang w:eastAsia="en-US"/>
        </w:rPr>
      </w:pPr>
      <w:r>
        <w:rPr>
          <w:lang w:eastAsia="en-US"/>
        </w:rPr>
        <w:t>— </w:t>
      </w:r>
      <w:r w:rsidR="003148C9">
        <w:rPr>
          <w:lang w:eastAsia="en-US"/>
        </w:rPr>
        <w:t>Ah çà</w:t>
      </w:r>
      <w:r>
        <w:rPr>
          <w:lang w:eastAsia="en-US"/>
        </w:rPr>
        <w:t xml:space="preserve"> ! </w:t>
      </w:r>
      <w:r w:rsidR="003148C9">
        <w:rPr>
          <w:lang w:eastAsia="en-US"/>
        </w:rPr>
        <w:t>disait-on derrière lui</w:t>
      </w:r>
      <w:r>
        <w:rPr>
          <w:lang w:eastAsia="en-US"/>
        </w:rPr>
        <w:t xml:space="preserve">, </w:t>
      </w:r>
      <w:r w:rsidR="003148C9">
        <w:rPr>
          <w:lang w:eastAsia="en-US"/>
        </w:rPr>
        <w:t>si tout est fini à dix heures</w:t>
      </w:r>
      <w:r>
        <w:rPr>
          <w:lang w:eastAsia="en-US"/>
        </w:rPr>
        <w:t xml:space="preserve">, </w:t>
      </w:r>
      <w:r w:rsidR="003148C9">
        <w:rPr>
          <w:lang w:eastAsia="en-US"/>
        </w:rPr>
        <w:t>on pourra s</w:t>
      </w:r>
      <w:r>
        <w:rPr>
          <w:lang w:eastAsia="en-US"/>
        </w:rPr>
        <w:t>’</w:t>
      </w:r>
      <w:r w:rsidR="003148C9">
        <w:rPr>
          <w:lang w:eastAsia="en-US"/>
        </w:rPr>
        <w:t>en aller danser</w:t>
      </w:r>
      <w:r>
        <w:rPr>
          <w:lang w:eastAsia="en-US"/>
        </w:rPr>
        <w:t> ?</w:t>
      </w:r>
    </w:p>
    <w:p w14:paraId="4F6F2888" w14:textId="77777777" w:rsidR="0046142F" w:rsidRDefault="0046142F" w:rsidP="0046142F">
      <w:pPr>
        <w:rPr>
          <w:lang w:eastAsia="en-US"/>
        </w:rPr>
      </w:pPr>
      <w:r>
        <w:rPr>
          <w:lang w:eastAsia="en-US"/>
        </w:rPr>
        <w:lastRenderedPageBreak/>
        <w:t>— </w:t>
      </w:r>
      <w:r w:rsidR="003148C9">
        <w:rPr>
          <w:lang w:eastAsia="en-US"/>
        </w:rPr>
        <w:t>Et jouer</w:t>
      </w:r>
      <w:r>
        <w:rPr>
          <w:lang w:eastAsia="en-US"/>
        </w:rPr>
        <w:t xml:space="preserve"> ? </w:t>
      </w:r>
      <w:r w:rsidR="003148C9">
        <w:rPr>
          <w:lang w:eastAsia="en-US"/>
        </w:rPr>
        <w:t xml:space="preserve">ajouta </w:t>
      </w:r>
      <w:proofErr w:type="spellStart"/>
      <w:r w:rsidR="003148C9">
        <w:rPr>
          <w:lang w:eastAsia="en-US"/>
        </w:rPr>
        <w:t>Guérineul</w:t>
      </w:r>
      <w:proofErr w:type="spellEnd"/>
      <w:r>
        <w:rPr>
          <w:lang w:eastAsia="en-US"/>
        </w:rPr>
        <w:t>.</w:t>
      </w:r>
    </w:p>
    <w:p w14:paraId="2D206965" w14:textId="77777777" w:rsidR="0046142F" w:rsidRDefault="0046142F" w:rsidP="0046142F">
      <w:pPr>
        <w:rPr>
          <w:lang w:eastAsia="en-US"/>
        </w:rPr>
      </w:pPr>
      <w:r>
        <w:rPr>
          <w:lang w:eastAsia="en-US"/>
        </w:rPr>
        <w:t>— </w:t>
      </w:r>
      <w:r w:rsidR="003148C9">
        <w:rPr>
          <w:lang w:eastAsia="en-US"/>
        </w:rPr>
        <w:t>Mais certainement</w:t>
      </w:r>
      <w:r>
        <w:rPr>
          <w:lang w:eastAsia="en-US"/>
        </w:rPr>
        <w:t xml:space="preserve">, </w:t>
      </w:r>
      <w:r w:rsidR="003148C9">
        <w:rPr>
          <w:lang w:eastAsia="en-US"/>
        </w:rPr>
        <w:t>mais certainement</w:t>
      </w:r>
      <w:r>
        <w:rPr>
          <w:lang w:eastAsia="en-US"/>
        </w:rPr>
        <w:t xml:space="preserve">, </w:t>
      </w:r>
      <w:r w:rsidR="003148C9">
        <w:rPr>
          <w:lang w:eastAsia="en-US"/>
        </w:rPr>
        <w:t>répondait la marquise</w:t>
      </w:r>
      <w:r>
        <w:rPr>
          <w:lang w:eastAsia="en-US"/>
        </w:rPr>
        <w:t xml:space="preserve"> ; </w:t>
      </w:r>
      <w:r w:rsidR="003148C9">
        <w:rPr>
          <w:lang w:eastAsia="en-US"/>
        </w:rPr>
        <w:t>et je vous promets que tout sera fini avant dix heures</w:t>
      </w:r>
      <w:r>
        <w:rPr>
          <w:lang w:eastAsia="en-US"/>
        </w:rPr>
        <w:t xml:space="preserve">… </w:t>
      </w:r>
      <w:r w:rsidR="003148C9">
        <w:rPr>
          <w:lang w:eastAsia="en-US"/>
        </w:rPr>
        <w:t>Regardez-moi ces demoiselles en haut</w:t>
      </w:r>
      <w:r>
        <w:rPr>
          <w:lang w:eastAsia="en-US"/>
        </w:rPr>
        <w:t xml:space="preserve">… </w:t>
      </w:r>
      <w:r w:rsidR="003148C9">
        <w:rPr>
          <w:lang w:eastAsia="en-US"/>
        </w:rPr>
        <w:t>elles mangent déjà leurs pommes</w:t>
      </w:r>
      <w:r>
        <w:rPr>
          <w:lang w:eastAsia="en-US"/>
        </w:rPr>
        <w:t>.</w:t>
      </w:r>
    </w:p>
    <w:p w14:paraId="4C274D0C" w14:textId="77777777" w:rsidR="0046142F" w:rsidRDefault="003148C9" w:rsidP="0046142F">
      <w:pPr>
        <w:rPr>
          <w:lang w:eastAsia="en-US"/>
        </w:rPr>
      </w:pPr>
      <w:r>
        <w:rPr>
          <w:lang w:eastAsia="en-US"/>
        </w:rPr>
        <w:t>Les trois loges éclatèrent de rire</w:t>
      </w:r>
      <w:r w:rsidR="0046142F">
        <w:rPr>
          <w:lang w:eastAsia="en-US"/>
        </w:rPr>
        <w:t>.</w:t>
      </w:r>
    </w:p>
    <w:p w14:paraId="5E09F5D6" w14:textId="77777777" w:rsidR="0046142F" w:rsidRDefault="003148C9" w:rsidP="0046142F">
      <w:pPr>
        <w:rPr>
          <w:lang w:eastAsia="en-US"/>
        </w:rPr>
      </w:pPr>
      <w:r>
        <w:rPr>
          <w:lang w:eastAsia="en-US"/>
        </w:rPr>
        <w:t>Mazurke eut froid dans le sang</w:t>
      </w:r>
      <w:r w:rsidR="0046142F">
        <w:rPr>
          <w:lang w:eastAsia="en-US"/>
        </w:rPr>
        <w:t>.</w:t>
      </w:r>
    </w:p>
    <w:p w14:paraId="212854DF" w14:textId="77777777" w:rsidR="0046142F" w:rsidRDefault="0046142F" w:rsidP="0046142F">
      <w:pPr>
        <w:rPr>
          <w:lang w:eastAsia="en-US"/>
        </w:rPr>
      </w:pPr>
      <w:r>
        <w:rPr>
          <w:lang w:eastAsia="en-US"/>
        </w:rPr>
        <w:t>— </w:t>
      </w:r>
      <w:r w:rsidR="003148C9">
        <w:rPr>
          <w:lang w:eastAsia="en-US"/>
        </w:rPr>
        <w:t>Voyons</w:t>
      </w:r>
      <w:r>
        <w:rPr>
          <w:lang w:eastAsia="en-US"/>
        </w:rPr>
        <w:t xml:space="preserve">, </w:t>
      </w:r>
      <w:r w:rsidR="003148C9">
        <w:rPr>
          <w:lang w:eastAsia="en-US"/>
        </w:rPr>
        <w:t>messieurs</w:t>
      </w:r>
      <w:r>
        <w:rPr>
          <w:lang w:eastAsia="en-US"/>
        </w:rPr>
        <w:t xml:space="preserve"> ! </w:t>
      </w:r>
      <w:r w:rsidR="003148C9">
        <w:rPr>
          <w:lang w:eastAsia="en-US"/>
        </w:rPr>
        <w:t>qui se charge de donner le signal</w:t>
      </w:r>
      <w:r>
        <w:rPr>
          <w:lang w:eastAsia="en-US"/>
        </w:rPr>
        <w:t> ?</w:t>
      </w:r>
    </w:p>
    <w:p w14:paraId="4F6C96C9" w14:textId="77777777" w:rsidR="0046142F" w:rsidRDefault="0046142F" w:rsidP="0046142F">
      <w:pPr>
        <w:rPr>
          <w:lang w:eastAsia="en-US"/>
        </w:rPr>
      </w:pPr>
      <w:r>
        <w:rPr>
          <w:lang w:eastAsia="en-US"/>
        </w:rPr>
        <w:t>— </w:t>
      </w:r>
      <w:r w:rsidR="003148C9">
        <w:rPr>
          <w:lang w:eastAsia="en-US"/>
        </w:rPr>
        <w:t>Moi</w:t>
      </w:r>
      <w:r>
        <w:rPr>
          <w:lang w:eastAsia="en-US"/>
        </w:rPr>
        <w:t xml:space="preserve">… </w:t>
      </w:r>
      <w:r w:rsidR="003148C9">
        <w:rPr>
          <w:lang w:eastAsia="en-US"/>
        </w:rPr>
        <w:t>moi</w:t>
      </w:r>
      <w:r>
        <w:rPr>
          <w:lang w:eastAsia="en-US"/>
        </w:rPr>
        <w:t xml:space="preserve"> !… </w:t>
      </w:r>
      <w:r w:rsidR="003148C9">
        <w:rPr>
          <w:lang w:eastAsia="en-US"/>
        </w:rPr>
        <w:t>s</w:t>
      </w:r>
      <w:r>
        <w:rPr>
          <w:lang w:eastAsia="en-US"/>
        </w:rPr>
        <w:t>’</w:t>
      </w:r>
      <w:r w:rsidR="003148C9">
        <w:rPr>
          <w:lang w:eastAsia="en-US"/>
        </w:rPr>
        <w:t>écrièrent les étudiants aventureux</w:t>
      </w:r>
      <w:r>
        <w:rPr>
          <w:lang w:eastAsia="en-US"/>
        </w:rPr>
        <w:t>.</w:t>
      </w:r>
    </w:p>
    <w:p w14:paraId="4E348997" w14:textId="1A25CF04" w:rsidR="0046142F" w:rsidRDefault="0046142F" w:rsidP="0046142F">
      <w:pPr>
        <w:rPr>
          <w:lang w:eastAsia="en-US"/>
        </w:rPr>
      </w:pPr>
      <w:r>
        <w:rPr>
          <w:lang w:eastAsia="en-US"/>
        </w:rPr>
        <w:t>— </w:t>
      </w:r>
      <w:proofErr w:type="spellStart"/>
      <w:r w:rsidR="003148C9">
        <w:rPr>
          <w:lang w:eastAsia="en-US"/>
        </w:rPr>
        <w:t>Sacrebleure</w:t>
      </w:r>
      <w:proofErr w:type="spellEnd"/>
      <w:r>
        <w:rPr>
          <w:lang w:eastAsia="en-US"/>
        </w:rPr>
        <w:t xml:space="preserve"> !… </w:t>
      </w:r>
      <w:r w:rsidR="003148C9">
        <w:rPr>
          <w:lang w:eastAsia="en-US"/>
        </w:rPr>
        <w:t>bien des pardons</w:t>
      </w:r>
      <w:r>
        <w:rPr>
          <w:lang w:eastAsia="en-US"/>
        </w:rPr>
        <w:t xml:space="preserve">, </w:t>
      </w:r>
      <w:r w:rsidR="003148C9">
        <w:rPr>
          <w:lang w:eastAsia="en-US"/>
        </w:rPr>
        <w:t>mesdames</w:t>
      </w:r>
      <w:r>
        <w:rPr>
          <w:lang w:eastAsia="en-US"/>
        </w:rPr>
        <w:t xml:space="preserve">, </w:t>
      </w:r>
      <w:r w:rsidR="003148C9">
        <w:rPr>
          <w:lang w:eastAsia="en-US"/>
        </w:rPr>
        <w:t xml:space="preserve">dit </w:t>
      </w:r>
      <w:proofErr w:type="spellStart"/>
      <w:r w:rsidR="003148C9">
        <w:rPr>
          <w:lang w:eastAsia="en-US"/>
        </w:rPr>
        <w:t>Guérineul</w:t>
      </w:r>
      <w:proofErr w:type="spellEnd"/>
      <w:r>
        <w:rPr>
          <w:lang w:eastAsia="en-US"/>
        </w:rPr>
        <w:t xml:space="preserve"> ; </w:t>
      </w:r>
      <w:r w:rsidR="006C2AE1">
        <w:rPr>
          <w:lang w:eastAsia="en-US"/>
        </w:rPr>
        <w:t>—</w:t>
      </w:r>
      <w:r>
        <w:rPr>
          <w:lang w:eastAsia="en-US"/>
        </w:rPr>
        <w:t xml:space="preserve"> </w:t>
      </w:r>
      <w:r w:rsidR="003148C9">
        <w:rPr>
          <w:lang w:eastAsia="en-US"/>
        </w:rPr>
        <w:t>je suis sur le devant de la loge</w:t>
      </w:r>
      <w:r>
        <w:rPr>
          <w:lang w:eastAsia="en-US"/>
        </w:rPr>
        <w:t xml:space="preserve">… </w:t>
      </w:r>
      <w:r w:rsidR="003148C9">
        <w:rPr>
          <w:lang w:eastAsia="en-US"/>
        </w:rPr>
        <w:t>ça m</w:t>
      </w:r>
      <w:r>
        <w:rPr>
          <w:lang w:eastAsia="en-US"/>
        </w:rPr>
        <w:t>’</w:t>
      </w:r>
      <w:r w:rsidR="003148C9">
        <w:rPr>
          <w:lang w:eastAsia="en-US"/>
        </w:rPr>
        <w:t>appartient</w:t>
      </w:r>
      <w:r>
        <w:rPr>
          <w:lang w:eastAsia="en-US"/>
        </w:rPr>
        <w:t>.</w:t>
      </w:r>
    </w:p>
    <w:p w14:paraId="22ED1CF1" w14:textId="77777777" w:rsidR="0046142F" w:rsidRDefault="0046142F" w:rsidP="0046142F">
      <w:pPr>
        <w:rPr>
          <w:lang w:eastAsia="en-US"/>
        </w:rPr>
      </w:pPr>
      <w:r>
        <w:rPr>
          <w:lang w:eastAsia="en-US"/>
        </w:rPr>
        <w:t>— </w:t>
      </w:r>
      <w:r w:rsidR="003148C9">
        <w:rPr>
          <w:lang w:eastAsia="en-US"/>
        </w:rPr>
        <w:t>Va pour Monsigny</w:t>
      </w:r>
      <w:r>
        <w:rPr>
          <w:lang w:eastAsia="en-US"/>
        </w:rPr>
        <w:t xml:space="preserve"> ! </w:t>
      </w:r>
      <w:r w:rsidR="003148C9">
        <w:rPr>
          <w:lang w:eastAsia="en-US"/>
        </w:rPr>
        <w:t>fit le chœur</w:t>
      </w:r>
      <w:r>
        <w:rPr>
          <w:lang w:eastAsia="en-US"/>
        </w:rPr>
        <w:t>.</w:t>
      </w:r>
    </w:p>
    <w:p w14:paraId="1A9530F9" w14:textId="77777777" w:rsidR="0046142F" w:rsidRDefault="003148C9" w:rsidP="0046142F">
      <w:pPr>
        <w:rPr>
          <w:lang w:eastAsia="en-US"/>
        </w:rPr>
      </w:pPr>
      <w:r>
        <w:rPr>
          <w:lang w:eastAsia="en-US"/>
        </w:rPr>
        <w:t>Quand le silence se rétablit</w:t>
      </w:r>
      <w:r w:rsidR="0046142F">
        <w:rPr>
          <w:lang w:eastAsia="en-US"/>
        </w:rPr>
        <w:t xml:space="preserve">, </w:t>
      </w:r>
      <w:r>
        <w:rPr>
          <w:lang w:eastAsia="en-US"/>
        </w:rPr>
        <w:t>Mazurke entendit dans le fond d</w:t>
      </w:r>
      <w:r w:rsidR="0046142F">
        <w:rPr>
          <w:lang w:eastAsia="en-US"/>
        </w:rPr>
        <w:t>’</w:t>
      </w:r>
      <w:r>
        <w:rPr>
          <w:lang w:eastAsia="en-US"/>
        </w:rPr>
        <w:t>une loge son ami Romblon-Ballon qui faisait</w:t>
      </w:r>
      <w:r w:rsidR="0046142F">
        <w:rPr>
          <w:lang w:eastAsia="en-US"/>
        </w:rPr>
        <w:t> :</w:t>
      </w:r>
    </w:p>
    <w:p w14:paraId="3F57475B" w14:textId="77777777" w:rsidR="0046142F" w:rsidRDefault="0046142F" w:rsidP="0046142F">
      <w:pPr>
        <w:rPr>
          <w:lang w:eastAsia="en-US"/>
        </w:rPr>
      </w:pPr>
      <w:r>
        <w:rPr>
          <w:lang w:eastAsia="en-US"/>
        </w:rPr>
        <w:t>— </w:t>
      </w:r>
      <w:r w:rsidR="003148C9">
        <w:rPr>
          <w:lang w:eastAsia="en-US"/>
        </w:rPr>
        <w:t>Pou-ouh</w:t>
      </w:r>
      <w:r>
        <w:rPr>
          <w:lang w:eastAsia="en-US"/>
        </w:rPr>
        <w:t xml:space="preserve"> ! </w:t>
      </w:r>
      <w:r w:rsidR="003148C9">
        <w:rPr>
          <w:lang w:eastAsia="en-US"/>
        </w:rPr>
        <w:t>pouh</w:t>
      </w:r>
      <w:r>
        <w:rPr>
          <w:lang w:eastAsia="en-US"/>
        </w:rPr>
        <w:t xml:space="preserve"> ! </w:t>
      </w:r>
      <w:proofErr w:type="spellStart"/>
      <w:r w:rsidR="003148C9">
        <w:rPr>
          <w:lang w:eastAsia="en-US"/>
        </w:rPr>
        <w:t>pheuh</w:t>
      </w:r>
      <w:proofErr w:type="spellEnd"/>
      <w:r>
        <w:rPr>
          <w:lang w:eastAsia="en-US"/>
        </w:rPr>
        <w:t xml:space="preserve"> !… </w:t>
      </w:r>
      <w:proofErr w:type="spellStart"/>
      <w:r w:rsidR="003148C9">
        <w:rPr>
          <w:lang w:eastAsia="en-US"/>
        </w:rPr>
        <w:t>pheuh</w:t>
      </w:r>
      <w:proofErr w:type="spellEnd"/>
      <w:r>
        <w:rPr>
          <w:lang w:eastAsia="en-US"/>
        </w:rPr>
        <w:t xml:space="preserve"> !… </w:t>
      </w:r>
      <w:r w:rsidR="003148C9">
        <w:rPr>
          <w:lang w:eastAsia="en-US"/>
        </w:rPr>
        <w:t>pouh</w:t>
      </w:r>
      <w:r>
        <w:rPr>
          <w:lang w:eastAsia="en-US"/>
        </w:rPr>
        <w:t> !</w:t>
      </w:r>
    </w:p>
    <w:p w14:paraId="0405ECCD" w14:textId="77777777" w:rsidR="0046142F" w:rsidRDefault="003148C9" w:rsidP="0046142F">
      <w:pPr>
        <w:rPr>
          <w:lang w:eastAsia="en-US"/>
        </w:rPr>
      </w:pPr>
      <w:r>
        <w:rPr>
          <w:lang w:eastAsia="en-US"/>
        </w:rPr>
        <w:t>Pervenche disait</w:t>
      </w:r>
      <w:r w:rsidR="0046142F">
        <w:rPr>
          <w:lang w:eastAsia="en-US"/>
        </w:rPr>
        <w:t> :</w:t>
      </w:r>
    </w:p>
    <w:p w14:paraId="0A05CC92" w14:textId="77777777" w:rsidR="0046142F" w:rsidRDefault="0046142F" w:rsidP="0046142F">
      <w:pPr>
        <w:rPr>
          <w:lang w:eastAsia="en-US"/>
        </w:rPr>
      </w:pPr>
      <w:r>
        <w:rPr>
          <w:lang w:eastAsia="en-US"/>
        </w:rPr>
        <w:t>— </w:t>
      </w:r>
      <w:r w:rsidR="003148C9">
        <w:rPr>
          <w:lang w:eastAsia="en-US"/>
        </w:rPr>
        <w:t>Quelle littérature</w:t>
      </w:r>
      <w:r>
        <w:rPr>
          <w:lang w:eastAsia="en-US"/>
        </w:rPr>
        <w:t> !</w:t>
      </w:r>
    </w:p>
    <w:p w14:paraId="73448473" w14:textId="77777777" w:rsidR="0046142F" w:rsidRDefault="003148C9" w:rsidP="0046142F">
      <w:pPr>
        <w:rPr>
          <w:lang w:eastAsia="en-US"/>
        </w:rPr>
      </w:pPr>
      <w:r>
        <w:rPr>
          <w:lang w:eastAsia="en-US"/>
        </w:rPr>
        <w:t>Elle songeait à sa pièce de l</w:t>
      </w:r>
      <w:r w:rsidR="0046142F">
        <w:rPr>
          <w:lang w:eastAsia="en-US"/>
        </w:rPr>
        <w:t>’</w:t>
      </w:r>
      <w:r>
        <w:rPr>
          <w:lang w:eastAsia="en-US"/>
        </w:rPr>
        <w:t>Odéon</w:t>
      </w:r>
      <w:r w:rsidR="0046142F">
        <w:rPr>
          <w:lang w:eastAsia="en-US"/>
        </w:rPr>
        <w:t xml:space="preserve">, </w:t>
      </w:r>
      <w:r>
        <w:rPr>
          <w:lang w:eastAsia="en-US"/>
        </w:rPr>
        <w:t xml:space="preserve">si </w:t>
      </w:r>
      <w:proofErr w:type="spellStart"/>
      <w:r>
        <w:rPr>
          <w:lang w:eastAsia="en-US"/>
        </w:rPr>
        <w:t>malement</w:t>
      </w:r>
      <w:proofErr w:type="spellEnd"/>
      <w:r>
        <w:rPr>
          <w:lang w:eastAsia="en-US"/>
        </w:rPr>
        <w:t xml:space="preserve"> sifflée par un public pervers</w:t>
      </w:r>
      <w:r w:rsidR="0046142F">
        <w:rPr>
          <w:lang w:eastAsia="en-US"/>
        </w:rPr>
        <w:t>.</w:t>
      </w:r>
    </w:p>
    <w:p w14:paraId="0269565E" w14:textId="77777777" w:rsidR="0046142F" w:rsidRDefault="003148C9" w:rsidP="0046142F">
      <w:pPr>
        <w:rPr>
          <w:lang w:eastAsia="en-US"/>
        </w:rPr>
      </w:pPr>
      <w:r>
        <w:rPr>
          <w:lang w:eastAsia="en-US"/>
        </w:rPr>
        <w:t>Sensitive lui chantait à l</w:t>
      </w:r>
      <w:r w:rsidR="0046142F">
        <w:rPr>
          <w:lang w:eastAsia="en-US"/>
        </w:rPr>
        <w:t>’</w:t>
      </w:r>
      <w:r>
        <w:rPr>
          <w:lang w:eastAsia="en-US"/>
        </w:rPr>
        <w:t>oreille</w:t>
      </w:r>
      <w:r w:rsidR="0046142F">
        <w:rPr>
          <w:lang w:eastAsia="en-US"/>
        </w:rPr>
        <w:t> :</w:t>
      </w:r>
    </w:p>
    <w:p w14:paraId="41BA2D5C" w14:textId="77777777" w:rsidR="0046142F" w:rsidRDefault="0046142F" w:rsidP="0046142F">
      <w:pPr>
        <w:rPr>
          <w:lang w:eastAsia="en-US"/>
        </w:rPr>
      </w:pPr>
      <w:r>
        <w:rPr>
          <w:lang w:eastAsia="en-US"/>
        </w:rPr>
        <w:t>— </w:t>
      </w:r>
      <w:r w:rsidR="003148C9">
        <w:rPr>
          <w:lang w:eastAsia="en-US"/>
        </w:rPr>
        <w:t>Te voir</w:t>
      </w:r>
      <w:r>
        <w:rPr>
          <w:lang w:eastAsia="en-US"/>
        </w:rPr>
        <w:t xml:space="preserve">, </w:t>
      </w:r>
      <w:r w:rsidR="003148C9">
        <w:rPr>
          <w:lang w:eastAsia="en-US"/>
        </w:rPr>
        <w:t>le soir</w:t>
      </w:r>
      <w:r>
        <w:rPr>
          <w:lang w:eastAsia="en-US"/>
        </w:rPr>
        <w:t xml:space="preserve">, </w:t>
      </w:r>
      <w:r w:rsidR="003148C9">
        <w:rPr>
          <w:lang w:eastAsia="en-US"/>
        </w:rPr>
        <w:t>ma blanche Pervenche</w:t>
      </w:r>
      <w:r>
        <w:rPr>
          <w:lang w:eastAsia="en-US"/>
        </w:rPr>
        <w:t xml:space="preserve">, </w:t>
      </w:r>
      <w:r w:rsidR="003148C9">
        <w:rPr>
          <w:lang w:eastAsia="en-US"/>
        </w:rPr>
        <w:t>au frais</w:t>
      </w:r>
      <w:r>
        <w:rPr>
          <w:lang w:eastAsia="en-US"/>
        </w:rPr>
        <w:t xml:space="preserve">, </w:t>
      </w:r>
      <w:r w:rsidR="003148C9">
        <w:rPr>
          <w:lang w:eastAsia="en-US"/>
        </w:rPr>
        <w:t>après le gras repas</w:t>
      </w:r>
      <w:r>
        <w:rPr>
          <w:lang w:eastAsia="en-US"/>
        </w:rPr>
        <w:t xml:space="preserve"> !… </w:t>
      </w:r>
      <w:r w:rsidR="003148C9">
        <w:rPr>
          <w:lang w:eastAsia="en-US"/>
        </w:rPr>
        <w:t>T</w:t>
      </w:r>
      <w:r>
        <w:rPr>
          <w:lang w:eastAsia="en-US"/>
        </w:rPr>
        <w:t>’</w:t>
      </w:r>
      <w:r w:rsidR="003148C9">
        <w:rPr>
          <w:lang w:eastAsia="en-US"/>
        </w:rPr>
        <w:t>entendre</w:t>
      </w:r>
      <w:r>
        <w:rPr>
          <w:lang w:eastAsia="en-US"/>
        </w:rPr>
        <w:t xml:space="preserve">, </w:t>
      </w:r>
      <w:r w:rsidR="003148C9">
        <w:rPr>
          <w:lang w:eastAsia="en-US"/>
        </w:rPr>
        <w:t>ma tendre</w:t>
      </w:r>
      <w:r>
        <w:rPr>
          <w:lang w:eastAsia="en-US"/>
        </w:rPr>
        <w:t xml:space="preserve"> ! </w:t>
      </w:r>
      <w:r w:rsidR="003148C9">
        <w:rPr>
          <w:lang w:eastAsia="en-US"/>
        </w:rPr>
        <w:t>Avoir l</w:t>
      </w:r>
      <w:r>
        <w:rPr>
          <w:lang w:eastAsia="en-US"/>
        </w:rPr>
        <w:t>’</w:t>
      </w:r>
      <w:r w:rsidR="003148C9">
        <w:rPr>
          <w:lang w:eastAsia="en-US"/>
        </w:rPr>
        <w:t>espoir</w:t>
      </w:r>
      <w:r>
        <w:rPr>
          <w:lang w:eastAsia="en-US"/>
        </w:rPr>
        <w:t xml:space="preserve">, </w:t>
      </w:r>
      <w:r w:rsidR="003148C9">
        <w:rPr>
          <w:lang w:eastAsia="en-US"/>
        </w:rPr>
        <w:t>douce âme de femme</w:t>
      </w:r>
      <w:r>
        <w:rPr>
          <w:lang w:eastAsia="en-US"/>
        </w:rPr>
        <w:t>…</w:t>
      </w:r>
    </w:p>
    <w:p w14:paraId="07E6B8D4" w14:textId="77777777" w:rsidR="0046142F" w:rsidRDefault="0046142F" w:rsidP="0046142F">
      <w:pPr>
        <w:rPr>
          <w:lang w:eastAsia="en-US"/>
        </w:rPr>
      </w:pPr>
      <w:r>
        <w:rPr>
          <w:lang w:eastAsia="en-US"/>
        </w:rPr>
        <w:t>— </w:t>
      </w:r>
      <w:r w:rsidR="003148C9">
        <w:rPr>
          <w:lang w:eastAsia="en-US"/>
        </w:rPr>
        <w:t>Allons</w:t>
      </w:r>
      <w:r>
        <w:rPr>
          <w:lang w:eastAsia="en-US"/>
        </w:rPr>
        <w:t xml:space="preserve"> ! </w:t>
      </w:r>
      <w:r w:rsidR="003148C9">
        <w:rPr>
          <w:lang w:eastAsia="en-US"/>
        </w:rPr>
        <w:t>la paix</w:t>
      </w:r>
      <w:r>
        <w:rPr>
          <w:lang w:eastAsia="en-US"/>
        </w:rPr>
        <w:t xml:space="preserve"> ! </w:t>
      </w:r>
      <w:r w:rsidR="003148C9">
        <w:rPr>
          <w:lang w:eastAsia="en-US"/>
        </w:rPr>
        <w:t>gronda le bas-bleu que ses souvenirs de l</w:t>
      </w:r>
      <w:r>
        <w:rPr>
          <w:lang w:eastAsia="en-US"/>
        </w:rPr>
        <w:t>’</w:t>
      </w:r>
      <w:r w:rsidR="003148C9">
        <w:rPr>
          <w:lang w:eastAsia="en-US"/>
        </w:rPr>
        <w:t>Odéon rendaient inabordable</w:t>
      </w:r>
      <w:r>
        <w:rPr>
          <w:lang w:eastAsia="en-US"/>
        </w:rPr>
        <w:t>.</w:t>
      </w:r>
    </w:p>
    <w:p w14:paraId="65D0C68C" w14:textId="77777777" w:rsidR="0046142F" w:rsidRDefault="003148C9" w:rsidP="0046142F">
      <w:pPr>
        <w:rPr>
          <w:lang w:eastAsia="en-US"/>
        </w:rPr>
      </w:pPr>
      <w:r>
        <w:rPr>
          <w:lang w:eastAsia="en-US"/>
        </w:rPr>
        <w:lastRenderedPageBreak/>
        <w:t>Et les nièces de babiller</w:t>
      </w:r>
      <w:r w:rsidR="0046142F">
        <w:rPr>
          <w:lang w:eastAsia="en-US"/>
        </w:rPr>
        <w:t xml:space="preserve"> ! </w:t>
      </w:r>
      <w:r>
        <w:rPr>
          <w:lang w:eastAsia="en-US"/>
        </w:rPr>
        <w:t>et ces dames de ricaner comme on fait entre grands personnages quand on se sent dans des latitudes inférieures</w:t>
      </w:r>
      <w:r w:rsidR="0046142F">
        <w:rPr>
          <w:lang w:eastAsia="en-US"/>
        </w:rPr>
        <w:t> !</w:t>
      </w:r>
    </w:p>
    <w:p w14:paraId="4C44B932" w14:textId="77777777" w:rsidR="0046142F" w:rsidRDefault="003148C9" w:rsidP="0046142F">
      <w:pPr>
        <w:rPr>
          <w:lang w:eastAsia="en-US"/>
        </w:rPr>
      </w:pPr>
      <w:r>
        <w:rPr>
          <w:lang w:eastAsia="en-US"/>
        </w:rPr>
        <w:t>La toile tomba sur le mariage heureux de Zoé avec Ida</w:t>
      </w:r>
      <w:r w:rsidR="0046142F">
        <w:rPr>
          <w:lang w:eastAsia="en-US"/>
        </w:rPr>
        <w:t xml:space="preserve">, </w:t>
      </w:r>
      <w:r>
        <w:rPr>
          <w:lang w:eastAsia="en-US"/>
        </w:rPr>
        <w:t xml:space="preserve">qui avait enfin déjoué les perfidies de </w:t>
      </w:r>
      <w:proofErr w:type="spellStart"/>
      <w:r>
        <w:rPr>
          <w:lang w:eastAsia="en-US"/>
        </w:rPr>
        <w:t>Cymodocée</w:t>
      </w:r>
      <w:proofErr w:type="spellEnd"/>
      <w:r>
        <w:rPr>
          <w:lang w:eastAsia="en-US"/>
        </w:rPr>
        <w:t xml:space="preserve"> Tampon</w:t>
      </w:r>
      <w:r w:rsidR="0046142F">
        <w:rPr>
          <w:lang w:eastAsia="en-US"/>
        </w:rPr>
        <w:t xml:space="preserve">, </w:t>
      </w:r>
      <w:r>
        <w:rPr>
          <w:lang w:eastAsia="en-US"/>
        </w:rPr>
        <w:t>grâce à Fofolle</w:t>
      </w:r>
      <w:r w:rsidR="0046142F">
        <w:rPr>
          <w:lang w:eastAsia="en-US"/>
        </w:rPr>
        <w:t>.</w:t>
      </w:r>
    </w:p>
    <w:p w14:paraId="1B19BBE7" w14:textId="77777777" w:rsidR="0046142F" w:rsidRDefault="003148C9" w:rsidP="0046142F">
      <w:pPr>
        <w:rPr>
          <w:lang w:eastAsia="en-US"/>
        </w:rPr>
      </w:pPr>
      <w:r>
        <w:rPr>
          <w:lang w:eastAsia="en-US"/>
        </w:rPr>
        <w:t>Clémence allait s</w:t>
      </w:r>
      <w:r w:rsidR="0046142F">
        <w:rPr>
          <w:lang w:eastAsia="en-US"/>
        </w:rPr>
        <w:t>’</w:t>
      </w:r>
      <w:r>
        <w:rPr>
          <w:lang w:eastAsia="en-US"/>
        </w:rPr>
        <w:t>ébranler pour joindre Mazurke</w:t>
      </w:r>
      <w:r w:rsidR="0046142F">
        <w:rPr>
          <w:lang w:eastAsia="en-US"/>
        </w:rPr>
        <w:t xml:space="preserve">, </w:t>
      </w:r>
      <w:r>
        <w:rPr>
          <w:lang w:eastAsia="en-US"/>
        </w:rPr>
        <w:t>lorsque celui-ci se leva et se tourna vers la loge de madame la marquise de Beaujoyeux</w:t>
      </w:r>
      <w:r w:rsidR="0046142F">
        <w:rPr>
          <w:lang w:eastAsia="en-US"/>
        </w:rPr>
        <w:t>.</w:t>
      </w:r>
    </w:p>
    <w:p w14:paraId="4CA67396" w14:textId="77777777" w:rsidR="0046142F" w:rsidRDefault="003148C9" w:rsidP="0046142F">
      <w:pPr>
        <w:rPr>
          <w:lang w:eastAsia="en-US"/>
        </w:rPr>
      </w:pPr>
      <w:r>
        <w:rPr>
          <w:lang w:eastAsia="en-US"/>
        </w:rPr>
        <w:t>Il ôta son chapeau et rejeta ses cheveux en arrière</w:t>
      </w:r>
      <w:r w:rsidR="0046142F">
        <w:rPr>
          <w:lang w:eastAsia="en-US"/>
        </w:rPr>
        <w:t>.</w:t>
      </w:r>
    </w:p>
    <w:p w14:paraId="15F846CB" w14:textId="77777777" w:rsidR="0046142F" w:rsidRDefault="003148C9" w:rsidP="0046142F">
      <w:pPr>
        <w:rPr>
          <w:lang w:eastAsia="en-US"/>
        </w:rPr>
      </w:pPr>
      <w:r>
        <w:rPr>
          <w:lang w:eastAsia="en-US"/>
        </w:rPr>
        <w:t>La lumière du lustre tombait en plein sur son beau visage</w:t>
      </w:r>
      <w:r w:rsidR="0046142F">
        <w:rPr>
          <w:lang w:eastAsia="en-US"/>
        </w:rPr>
        <w:t>.</w:t>
      </w:r>
    </w:p>
    <w:p w14:paraId="266F4FF3" w14:textId="77777777" w:rsidR="0046142F" w:rsidRDefault="003148C9" w:rsidP="0046142F">
      <w:pPr>
        <w:rPr>
          <w:lang w:eastAsia="en-US"/>
        </w:rPr>
      </w:pPr>
      <w:r>
        <w:rPr>
          <w:lang w:eastAsia="en-US"/>
        </w:rPr>
        <w:t>Clémence eut un mouvement d</w:t>
      </w:r>
      <w:r w:rsidR="0046142F">
        <w:rPr>
          <w:lang w:eastAsia="en-US"/>
        </w:rPr>
        <w:t>’</w:t>
      </w:r>
      <w:r>
        <w:rPr>
          <w:lang w:eastAsia="en-US"/>
        </w:rPr>
        <w:t>admiration</w:t>
      </w:r>
      <w:r w:rsidR="0046142F">
        <w:rPr>
          <w:lang w:eastAsia="en-US"/>
        </w:rPr>
        <w:t>.</w:t>
      </w:r>
    </w:p>
    <w:p w14:paraId="14C4AE3C" w14:textId="77777777" w:rsidR="0046142F" w:rsidRDefault="0046142F" w:rsidP="0046142F">
      <w:pPr>
        <w:rPr>
          <w:lang w:eastAsia="en-US"/>
        </w:rPr>
      </w:pPr>
      <w:r>
        <w:rPr>
          <w:lang w:eastAsia="en-US"/>
        </w:rPr>
        <w:t>— </w:t>
      </w:r>
      <w:r w:rsidR="003148C9">
        <w:rPr>
          <w:lang w:eastAsia="en-US"/>
        </w:rPr>
        <w:t>Il doit être bon et brave</w:t>
      </w:r>
      <w:r>
        <w:rPr>
          <w:lang w:eastAsia="en-US"/>
        </w:rPr>
        <w:t xml:space="preserve"> ! </w:t>
      </w:r>
      <w:r w:rsidR="003148C9">
        <w:rPr>
          <w:lang w:eastAsia="en-US"/>
        </w:rPr>
        <w:t>se dit-elle</w:t>
      </w:r>
      <w:r>
        <w:rPr>
          <w:lang w:eastAsia="en-US"/>
        </w:rPr>
        <w:t>.</w:t>
      </w:r>
    </w:p>
    <w:p w14:paraId="7DD988D7" w14:textId="77777777" w:rsidR="0046142F" w:rsidRDefault="003148C9" w:rsidP="0046142F">
      <w:pPr>
        <w:rPr>
          <w:lang w:eastAsia="en-US"/>
        </w:rPr>
      </w:pPr>
      <w:r>
        <w:rPr>
          <w:lang w:eastAsia="en-US"/>
        </w:rPr>
        <w:t>Une rumeur s</w:t>
      </w:r>
      <w:r w:rsidR="0046142F">
        <w:rPr>
          <w:lang w:eastAsia="en-US"/>
        </w:rPr>
        <w:t>’</w:t>
      </w:r>
      <w:r>
        <w:rPr>
          <w:lang w:eastAsia="en-US"/>
        </w:rPr>
        <w:t>était élevée à la fois dans les trois loges</w:t>
      </w:r>
      <w:r w:rsidR="0046142F">
        <w:rPr>
          <w:lang w:eastAsia="en-US"/>
        </w:rPr>
        <w:t xml:space="preserve">. </w:t>
      </w:r>
      <w:r>
        <w:rPr>
          <w:lang w:eastAsia="en-US"/>
        </w:rPr>
        <w:t>Tout le monde avait reconnu Mazurke</w:t>
      </w:r>
      <w:r w:rsidR="0046142F">
        <w:rPr>
          <w:lang w:eastAsia="en-US"/>
        </w:rPr>
        <w:t>.</w:t>
      </w:r>
    </w:p>
    <w:p w14:paraId="1362B8EE" w14:textId="77777777" w:rsidR="0046142F" w:rsidRDefault="003148C9" w:rsidP="0046142F">
      <w:pPr>
        <w:rPr>
          <w:lang w:eastAsia="en-US"/>
        </w:rPr>
      </w:pPr>
      <w:r>
        <w:rPr>
          <w:lang w:eastAsia="en-US"/>
        </w:rPr>
        <w:t>Les nièces étaient enchantées et se disaient</w:t>
      </w:r>
      <w:r w:rsidR="0046142F">
        <w:rPr>
          <w:lang w:eastAsia="en-US"/>
        </w:rPr>
        <w:t> :</w:t>
      </w:r>
    </w:p>
    <w:p w14:paraId="0D86175F" w14:textId="77777777" w:rsidR="0046142F" w:rsidRDefault="0046142F" w:rsidP="0046142F">
      <w:pPr>
        <w:rPr>
          <w:lang w:eastAsia="en-US"/>
        </w:rPr>
      </w:pPr>
      <w:r>
        <w:rPr>
          <w:lang w:eastAsia="en-US"/>
        </w:rPr>
        <w:t>— </w:t>
      </w:r>
      <w:r w:rsidR="003148C9">
        <w:rPr>
          <w:lang w:eastAsia="en-US"/>
        </w:rPr>
        <w:t>Voilà le beau capitaine qui va nous aider</w:t>
      </w:r>
      <w:r>
        <w:rPr>
          <w:lang w:eastAsia="en-US"/>
        </w:rPr>
        <w:t> !</w:t>
      </w:r>
    </w:p>
    <w:p w14:paraId="37939649" w14:textId="77777777" w:rsidR="0046142F" w:rsidRDefault="003148C9" w:rsidP="0046142F">
      <w:pPr>
        <w:rPr>
          <w:lang w:eastAsia="en-US"/>
        </w:rPr>
      </w:pPr>
      <w:proofErr w:type="spellStart"/>
      <w:r>
        <w:rPr>
          <w:lang w:eastAsia="en-US"/>
        </w:rPr>
        <w:t>Guérineul</w:t>
      </w:r>
      <w:proofErr w:type="spellEnd"/>
      <w:r>
        <w:rPr>
          <w:lang w:eastAsia="en-US"/>
        </w:rPr>
        <w:t xml:space="preserve"> se reculait instinctivement</w:t>
      </w:r>
      <w:r w:rsidR="0046142F">
        <w:rPr>
          <w:lang w:eastAsia="en-US"/>
        </w:rPr>
        <w:t xml:space="preserve">, </w:t>
      </w:r>
      <w:r>
        <w:rPr>
          <w:lang w:eastAsia="en-US"/>
        </w:rPr>
        <w:t>parce qu</w:t>
      </w:r>
      <w:r w:rsidR="0046142F">
        <w:rPr>
          <w:lang w:eastAsia="en-US"/>
        </w:rPr>
        <w:t>’</w:t>
      </w:r>
      <w:r>
        <w:rPr>
          <w:lang w:eastAsia="en-US"/>
        </w:rPr>
        <w:t>il se sentait trop près de Mazurke</w:t>
      </w:r>
      <w:r w:rsidR="0046142F">
        <w:rPr>
          <w:lang w:eastAsia="en-US"/>
        </w:rPr>
        <w:t>.</w:t>
      </w:r>
    </w:p>
    <w:p w14:paraId="7A8563AE" w14:textId="32E62B63" w:rsidR="0046142F" w:rsidRDefault="003148C9" w:rsidP="0046142F">
      <w:pPr>
        <w:rPr>
          <w:lang w:eastAsia="en-US"/>
        </w:rPr>
      </w:pPr>
      <w:r>
        <w:rPr>
          <w:lang w:eastAsia="en-US"/>
        </w:rPr>
        <w:t>Romblon</w:t>
      </w:r>
      <w:r w:rsidR="0046142F">
        <w:rPr>
          <w:lang w:eastAsia="en-US"/>
        </w:rPr>
        <w:t xml:space="preserve">, </w:t>
      </w:r>
      <w:r>
        <w:rPr>
          <w:lang w:eastAsia="en-US"/>
        </w:rPr>
        <w:t>du fond de sa loge</w:t>
      </w:r>
      <w:r w:rsidR="0046142F">
        <w:rPr>
          <w:lang w:eastAsia="en-US"/>
        </w:rPr>
        <w:t xml:space="preserve">, </w:t>
      </w:r>
      <w:r>
        <w:rPr>
          <w:lang w:eastAsia="en-US"/>
        </w:rPr>
        <w:t>faisait pou-ouh</w:t>
      </w:r>
      <w:r w:rsidR="0046142F">
        <w:rPr>
          <w:lang w:eastAsia="en-US"/>
        </w:rPr>
        <w:t xml:space="preserve"> ! </w:t>
      </w:r>
      <w:r>
        <w:rPr>
          <w:lang w:eastAsia="en-US"/>
        </w:rPr>
        <w:t>et se demandait d</w:t>
      </w:r>
      <w:r w:rsidR="0046142F">
        <w:rPr>
          <w:lang w:eastAsia="en-US"/>
        </w:rPr>
        <w:t>’</w:t>
      </w:r>
      <w:r>
        <w:rPr>
          <w:lang w:eastAsia="en-US"/>
        </w:rPr>
        <w:t>où diable il revenait</w:t>
      </w:r>
      <w:r w:rsidR="0046142F">
        <w:rPr>
          <w:lang w:eastAsia="en-US"/>
        </w:rPr>
        <w:t xml:space="preserve">, </w:t>
      </w:r>
      <w:r>
        <w:rPr>
          <w:lang w:eastAsia="en-US"/>
        </w:rPr>
        <w:t>celui-là</w:t>
      </w:r>
      <w:r w:rsidR="0046142F">
        <w:rPr>
          <w:lang w:eastAsia="en-US"/>
        </w:rPr>
        <w:t> ! M. </w:t>
      </w:r>
      <w:r>
        <w:rPr>
          <w:lang w:eastAsia="en-US"/>
        </w:rPr>
        <w:t>Baptiste lui avait si bien dit qu</w:t>
      </w:r>
      <w:r w:rsidR="0046142F">
        <w:rPr>
          <w:lang w:eastAsia="en-US"/>
        </w:rPr>
        <w:t>’</w:t>
      </w:r>
      <w:r>
        <w:rPr>
          <w:lang w:eastAsia="en-US"/>
        </w:rPr>
        <w:t>on l</w:t>
      </w:r>
      <w:r w:rsidR="0046142F">
        <w:rPr>
          <w:lang w:eastAsia="en-US"/>
        </w:rPr>
        <w:t>’</w:t>
      </w:r>
      <w:r>
        <w:rPr>
          <w:lang w:eastAsia="en-US"/>
        </w:rPr>
        <w:t>avait assommé derrière le Gros-Caillou</w:t>
      </w:r>
      <w:r w:rsidR="0046142F">
        <w:rPr>
          <w:lang w:eastAsia="en-US"/>
        </w:rPr>
        <w:t>.</w:t>
      </w:r>
    </w:p>
    <w:p w14:paraId="4F489260" w14:textId="77777777" w:rsidR="0046142F" w:rsidRDefault="003148C9" w:rsidP="0046142F">
      <w:pPr>
        <w:rPr>
          <w:lang w:eastAsia="en-US"/>
        </w:rPr>
      </w:pPr>
      <w:r>
        <w:rPr>
          <w:lang w:eastAsia="en-US"/>
        </w:rPr>
        <w:t>La marquise Oliva était pâle comme au moment où le capitaine avait passé pour la première fois le seuil de sa maison</w:t>
      </w:r>
      <w:r w:rsidR="0046142F">
        <w:rPr>
          <w:lang w:eastAsia="en-US"/>
        </w:rPr>
        <w:t>.</w:t>
      </w:r>
    </w:p>
    <w:p w14:paraId="406C0FA5" w14:textId="77777777" w:rsidR="0046142F" w:rsidRDefault="003148C9" w:rsidP="0046142F">
      <w:pPr>
        <w:rPr>
          <w:lang w:eastAsia="en-US"/>
        </w:rPr>
      </w:pPr>
      <w:r>
        <w:rPr>
          <w:lang w:eastAsia="en-US"/>
        </w:rPr>
        <w:t>Pourquoi était-il là</w:t>
      </w:r>
      <w:r w:rsidR="0046142F">
        <w:rPr>
          <w:lang w:eastAsia="en-US"/>
        </w:rPr>
        <w:t xml:space="preserve"> ? </w:t>
      </w:r>
      <w:r>
        <w:rPr>
          <w:lang w:eastAsia="en-US"/>
        </w:rPr>
        <w:t xml:space="preserve">Il venait défendre </w:t>
      </w:r>
      <w:proofErr w:type="spellStart"/>
      <w:r>
        <w:rPr>
          <w:lang w:eastAsia="en-US"/>
        </w:rPr>
        <w:t>Lovely</w:t>
      </w:r>
      <w:proofErr w:type="spellEnd"/>
      <w:r>
        <w:rPr>
          <w:lang w:eastAsia="en-US"/>
        </w:rPr>
        <w:t xml:space="preserve"> au moment précis où elle était attaquée</w:t>
      </w:r>
      <w:r w:rsidR="0046142F">
        <w:rPr>
          <w:lang w:eastAsia="en-US"/>
        </w:rPr>
        <w:t xml:space="preserve">. </w:t>
      </w:r>
      <w:r>
        <w:rPr>
          <w:lang w:eastAsia="en-US"/>
        </w:rPr>
        <w:t>L</w:t>
      </w:r>
      <w:r w:rsidR="0046142F">
        <w:rPr>
          <w:lang w:eastAsia="en-US"/>
        </w:rPr>
        <w:t>’</w:t>
      </w:r>
      <w:r>
        <w:rPr>
          <w:lang w:eastAsia="en-US"/>
        </w:rPr>
        <w:t>amour est ainsi</w:t>
      </w:r>
      <w:r w:rsidR="0046142F">
        <w:rPr>
          <w:lang w:eastAsia="en-US"/>
        </w:rPr>
        <w:t xml:space="preserve">. </w:t>
      </w:r>
      <w:r>
        <w:rPr>
          <w:lang w:eastAsia="en-US"/>
        </w:rPr>
        <w:t>Il lui semblait</w:t>
      </w:r>
      <w:r w:rsidR="0046142F">
        <w:rPr>
          <w:lang w:eastAsia="en-US"/>
        </w:rPr>
        <w:t xml:space="preserve">, </w:t>
      </w:r>
      <w:r>
        <w:rPr>
          <w:lang w:eastAsia="en-US"/>
        </w:rPr>
        <w:lastRenderedPageBreak/>
        <w:t>à Oliva</w:t>
      </w:r>
      <w:r w:rsidR="0046142F">
        <w:rPr>
          <w:lang w:eastAsia="en-US"/>
        </w:rPr>
        <w:t xml:space="preserve">, </w:t>
      </w:r>
      <w:r>
        <w:rPr>
          <w:lang w:eastAsia="en-US"/>
        </w:rPr>
        <w:t xml:space="preserve">que si </w:t>
      </w:r>
      <w:proofErr w:type="spellStart"/>
      <w:r>
        <w:rPr>
          <w:lang w:eastAsia="en-US"/>
        </w:rPr>
        <w:t>Tiennet</w:t>
      </w:r>
      <w:proofErr w:type="spellEnd"/>
      <w:r>
        <w:rPr>
          <w:lang w:eastAsia="en-US"/>
        </w:rPr>
        <w:t xml:space="preserve"> </w:t>
      </w:r>
      <w:proofErr w:type="spellStart"/>
      <w:r>
        <w:rPr>
          <w:lang w:eastAsia="en-US"/>
        </w:rPr>
        <w:t>Blône</w:t>
      </w:r>
      <w:proofErr w:type="spellEnd"/>
      <w:r>
        <w:rPr>
          <w:lang w:eastAsia="en-US"/>
        </w:rPr>
        <w:t xml:space="preserve"> eût été en péril</w:t>
      </w:r>
      <w:r w:rsidR="0046142F">
        <w:rPr>
          <w:lang w:eastAsia="en-US"/>
        </w:rPr>
        <w:t xml:space="preserve">, </w:t>
      </w:r>
      <w:r>
        <w:rPr>
          <w:lang w:eastAsia="en-US"/>
        </w:rPr>
        <w:t>fût-ce au bout de l</w:t>
      </w:r>
      <w:r w:rsidR="0046142F">
        <w:rPr>
          <w:lang w:eastAsia="en-US"/>
        </w:rPr>
        <w:t>’</w:t>
      </w:r>
      <w:r>
        <w:rPr>
          <w:lang w:eastAsia="en-US"/>
        </w:rPr>
        <w:t>univers</w:t>
      </w:r>
      <w:r w:rsidR="0046142F">
        <w:rPr>
          <w:lang w:eastAsia="en-US"/>
        </w:rPr>
        <w:t xml:space="preserve">, </w:t>
      </w:r>
      <w:r>
        <w:rPr>
          <w:lang w:eastAsia="en-US"/>
        </w:rPr>
        <w:t>son cœur le lui aurait dit</w:t>
      </w:r>
      <w:r w:rsidR="0046142F">
        <w:rPr>
          <w:lang w:eastAsia="en-US"/>
        </w:rPr>
        <w:t xml:space="preserve">, </w:t>
      </w:r>
      <w:r>
        <w:rPr>
          <w:lang w:eastAsia="en-US"/>
        </w:rPr>
        <w:t>et qu</w:t>
      </w:r>
      <w:r w:rsidR="0046142F">
        <w:rPr>
          <w:lang w:eastAsia="en-US"/>
        </w:rPr>
        <w:t>’</w:t>
      </w:r>
      <w:r>
        <w:rPr>
          <w:lang w:eastAsia="en-US"/>
        </w:rPr>
        <w:t>elle se serait élancée</w:t>
      </w:r>
      <w:r w:rsidR="0046142F">
        <w:rPr>
          <w:lang w:eastAsia="en-US"/>
        </w:rPr>
        <w:t>.</w:t>
      </w:r>
    </w:p>
    <w:p w14:paraId="17EA1FB4" w14:textId="77777777" w:rsidR="0046142F" w:rsidRDefault="003148C9" w:rsidP="0046142F">
      <w:pPr>
        <w:rPr>
          <w:lang w:eastAsia="en-US"/>
        </w:rPr>
      </w:pPr>
      <w:r>
        <w:rPr>
          <w:lang w:eastAsia="en-US"/>
        </w:rPr>
        <w:t>Il l</w:t>
      </w:r>
      <w:r w:rsidR="0046142F">
        <w:rPr>
          <w:lang w:eastAsia="en-US"/>
        </w:rPr>
        <w:t>’</w:t>
      </w:r>
      <w:r>
        <w:rPr>
          <w:lang w:eastAsia="en-US"/>
        </w:rPr>
        <w:t>aimait donc</w:t>
      </w:r>
      <w:r w:rsidR="0046142F">
        <w:rPr>
          <w:lang w:eastAsia="en-US"/>
        </w:rPr>
        <w:t xml:space="preserve">, </w:t>
      </w:r>
      <w:r>
        <w:rPr>
          <w:lang w:eastAsia="en-US"/>
        </w:rPr>
        <w:t>cette femme odieuse</w:t>
      </w:r>
      <w:r w:rsidR="0046142F">
        <w:rPr>
          <w:lang w:eastAsia="en-US"/>
        </w:rPr>
        <w:t xml:space="preserve"> : ! </w:t>
      </w:r>
      <w:r>
        <w:rPr>
          <w:lang w:eastAsia="en-US"/>
        </w:rPr>
        <w:t>Il l</w:t>
      </w:r>
      <w:r w:rsidR="0046142F">
        <w:rPr>
          <w:lang w:eastAsia="en-US"/>
        </w:rPr>
        <w:t>’</w:t>
      </w:r>
      <w:r>
        <w:rPr>
          <w:lang w:eastAsia="en-US"/>
        </w:rPr>
        <w:t>aimait donc avec passion</w:t>
      </w:r>
      <w:r w:rsidR="0046142F">
        <w:rPr>
          <w:lang w:eastAsia="en-US"/>
        </w:rPr>
        <w:t xml:space="preserve">, </w:t>
      </w:r>
      <w:r>
        <w:rPr>
          <w:lang w:eastAsia="en-US"/>
        </w:rPr>
        <w:t>comme Oliva l</w:t>
      </w:r>
      <w:r w:rsidR="0046142F">
        <w:rPr>
          <w:lang w:eastAsia="en-US"/>
        </w:rPr>
        <w:t>’</w:t>
      </w:r>
      <w:r>
        <w:rPr>
          <w:lang w:eastAsia="en-US"/>
        </w:rPr>
        <w:t>aimait</w:t>
      </w:r>
      <w:r w:rsidR="0046142F">
        <w:rPr>
          <w:lang w:eastAsia="en-US"/>
        </w:rPr>
        <w:t xml:space="preserve">, </w:t>
      </w:r>
      <w:r>
        <w:rPr>
          <w:lang w:eastAsia="en-US"/>
        </w:rPr>
        <w:t>lui</w:t>
      </w:r>
      <w:r w:rsidR="0046142F">
        <w:rPr>
          <w:lang w:eastAsia="en-US"/>
        </w:rPr>
        <w:t> !</w:t>
      </w:r>
    </w:p>
    <w:p w14:paraId="1D78C1F3" w14:textId="77777777" w:rsidR="0046142F" w:rsidRDefault="003148C9" w:rsidP="0046142F">
      <w:pPr>
        <w:rPr>
          <w:lang w:eastAsia="en-US"/>
        </w:rPr>
      </w:pPr>
      <w:r>
        <w:rPr>
          <w:lang w:eastAsia="en-US"/>
        </w:rPr>
        <w:t>La haine grandissait en elle</w:t>
      </w:r>
      <w:r w:rsidR="0046142F">
        <w:rPr>
          <w:lang w:eastAsia="en-US"/>
        </w:rPr>
        <w:t xml:space="preserve">, </w:t>
      </w:r>
      <w:r>
        <w:rPr>
          <w:lang w:eastAsia="en-US"/>
        </w:rPr>
        <w:t>mais l</w:t>
      </w:r>
      <w:r w:rsidR="0046142F">
        <w:rPr>
          <w:lang w:eastAsia="en-US"/>
        </w:rPr>
        <w:t>’</w:t>
      </w:r>
      <w:r>
        <w:rPr>
          <w:lang w:eastAsia="en-US"/>
        </w:rPr>
        <w:t>abattement la prenait</w:t>
      </w:r>
      <w:r w:rsidR="0046142F">
        <w:rPr>
          <w:lang w:eastAsia="en-US"/>
        </w:rPr>
        <w:t xml:space="preserve">. </w:t>
      </w:r>
      <w:r>
        <w:rPr>
          <w:lang w:eastAsia="en-US"/>
        </w:rPr>
        <w:t>En face de lui</w:t>
      </w:r>
      <w:r w:rsidR="0046142F">
        <w:rPr>
          <w:lang w:eastAsia="en-US"/>
        </w:rPr>
        <w:t xml:space="preserve">, </w:t>
      </w:r>
      <w:r>
        <w:rPr>
          <w:lang w:eastAsia="en-US"/>
        </w:rPr>
        <w:t>elle n</w:t>
      </w:r>
      <w:r w:rsidR="0046142F">
        <w:rPr>
          <w:lang w:eastAsia="en-US"/>
        </w:rPr>
        <w:t>’</w:t>
      </w:r>
      <w:r>
        <w:rPr>
          <w:lang w:eastAsia="en-US"/>
        </w:rPr>
        <w:t>osait plus</w:t>
      </w:r>
      <w:r w:rsidR="0046142F">
        <w:rPr>
          <w:lang w:eastAsia="en-US"/>
        </w:rPr>
        <w:t>.</w:t>
      </w:r>
    </w:p>
    <w:p w14:paraId="1495367F" w14:textId="77777777" w:rsidR="0046142F" w:rsidRDefault="003148C9" w:rsidP="0046142F">
      <w:pPr>
        <w:rPr>
          <w:lang w:eastAsia="en-US"/>
        </w:rPr>
      </w:pPr>
      <w:r>
        <w:rPr>
          <w:lang w:eastAsia="en-US"/>
        </w:rPr>
        <w:t>Mais vraiment</w:t>
      </w:r>
      <w:r w:rsidR="0046142F">
        <w:rPr>
          <w:lang w:eastAsia="en-US"/>
        </w:rPr>
        <w:t xml:space="preserve">, </w:t>
      </w:r>
      <w:r>
        <w:rPr>
          <w:lang w:eastAsia="en-US"/>
        </w:rPr>
        <w:t>en somme</w:t>
      </w:r>
      <w:r w:rsidR="0046142F">
        <w:rPr>
          <w:lang w:eastAsia="en-US"/>
        </w:rPr>
        <w:t xml:space="preserve">, </w:t>
      </w:r>
      <w:r>
        <w:rPr>
          <w:lang w:eastAsia="en-US"/>
        </w:rPr>
        <w:t>il ne s</w:t>
      </w:r>
      <w:r w:rsidR="0046142F">
        <w:rPr>
          <w:lang w:eastAsia="en-US"/>
        </w:rPr>
        <w:t>’</w:t>
      </w:r>
      <w:r>
        <w:rPr>
          <w:lang w:eastAsia="en-US"/>
        </w:rPr>
        <w:t>agissait guère ici de petites luttes entre amoureuses</w:t>
      </w:r>
      <w:r w:rsidR="0046142F">
        <w:rPr>
          <w:lang w:eastAsia="en-US"/>
        </w:rPr>
        <w:t xml:space="preserve"> ; </w:t>
      </w:r>
      <w:r>
        <w:rPr>
          <w:lang w:eastAsia="en-US"/>
        </w:rPr>
        <w:t>les intérêts engagés étaient plus graves</w:t>
      </w:r>
      <w:r w:rsidR="0046142F">
        <w:rPr>
          <w:lang w:eastAsia="en-US"/>
        </w:rPr>
        <w:t xml:space="preserve">. </w:t>
      </w:r>
      <w:r>
        <w:rPr>
          <w:lang w:eastAsia="en-US"/>
        </w:rPr>
        <w:t>Il y avait des hommes d</w:t>
      </w:r>
      <w:r w:rsidR="0046142F">
        <w:rPr>
          <w:lang w:eastAsia="en-US"/>
        </w:rPr>
        <w:t>’</w:t>
      </w:r>
      <w:r>
        <w:rPr>
          <w:lang w:eastAsia="en-US"/>
        </w:rPr>
        <w:t>affaires dans le complot</w:t>
      </w:r>
      <w:r w:rsidR="0046142F">
        <w:rPr>
          <w:lang w:eastAsia="en-US"/>
        </w:rPr>
        <w:t>.</w:t>
      </w:r>
    </w:p>
    <w:p w14:paraId="49BFF332" w14:textId="0591D5B7" w:rsidR="0046142F" w:rsidRDefault="0046142F" w:rsidP="0046142F">
      <w:pPr>
        <w:rPr>
          <w:lang w:eastAsia="en-US"/>
        </w:rPr>
      </w:pPr>
      <w:r>
        <w:rPr>
          <w:lang w:eastAsia="en-US"/>
        </w:rPr>
        <w:t>M. </w:t>
      </w:r>
      <w:r w:rsidR="003148C9">
        <w:rPr>
          <w:lang w:eastAsia="en-US"/>
        </w:rPr>
        <w:t>Fargeau n</w:t>
      </w:r>
      <w:r>
        <w:rPr>
          <w:lang w:eastAsia="en-US"/>
        </w:rPr>
        <w:t>’</w:t>
      </w:r>
      <w:r w:rsidR="003148C9">
        <w:rPr>
          <w:lang w:eastAsia="en-US"/>
        </w:rPr>
        <w:t>était séparé de Romblon-Ballon que par la cloison à hauteur d</w:t>
      </w:r>
      <w:r>
        <w:rPr>
          <w:lang w:eastAsia="en-US"/>
        </w:rPr>
        <w:t>’</w:t>
      </w:r>
      <w:r w:rsidR="003148C9">
        <w:rPr>
          <w:lang w:eastAsia="en-US"/>
        </w:rPr>
        <w:t>appui de sa loge</w:t>
      </w:r>
      <w:r>
        <w:rPr>
          <w:lang w:eastAsia="en-US"/>
        </w:rPr>
        <w:t xml:space="preserve">. </w:t>
      </w:r>
      <w:r w:rsidR="003148C9">
        <w:rPr>
          <w:lang w:eastAsia="en-US"/>
        </w:rPr>
        <w:t>Le trouble du gros homme ne lui avait nullement échappé</w:t>
      </w:r>
      <w:r>
        <w:rPr>
          <w:lang w:eastAsia="en-US"/>
        </w:rPr>
        <w:t>.</w:t>
      </w:r>
    </w:p>
    <w:p w14:paraId="616CDD3B" w14:textId="2555B67F" w:rsidR="0046142F" w:rsidRDefault="003148C9" w:rsidP="0046142F">
      <w:pPr>
        <w:rPr>
          <w:lang w:eastAsia="en-US"/>
        </w:rPr>
      </w:pPr>
      <w:r>
        <w:rPr>
          <w:lang w:eastAsia="en-US"/>
        </w:rPr>
        <w:t>Et</w:t>
      </w:r>
      <w:r w:rsidR="0046142F">
        <w:rPr>
          <w:lang w:eastAsia="en-US"/>
        </w:rPr>
        <w:t xml:space="preserve">, </w:t>
      </w:r>
      <w:r>
        <w:rPr>
          <w:lang w:eastAsia="en-US"/>
        </w:rPr>
        <w:t>s</w:t>
      </w:r>
      <w:r w:rsidR="0046142F">
        <w:rPr>
          <w:lang w:eastAsia="en-US"/>
        </w:rPr>
        <w:t>’</w:t>
      </w:r>
      <w:r>
        <w:rPr>
          <w:lang w:eastAsia="en-US"/>
        </w:rPr>
        <w:t>il faut le dire</w:t>
      </w:r>
      <w:r w:rsidR="0046142F">
        <w:rPr>
          <w:lang w:eastAsia="en-US"/>
        </w:rPr>
        <w:t xml:space="preserve">, </w:t>
      </w:r>
      <w:r>
        <w:rPr>
          <w:lang w:eastAsia="en-US"/>
        </w:rPr>
        <w:t xml:space="preserve">la venue de </w:t>
      </w:r>
      <w:proofErr w:type="spellStart"/>
      <w:r>
        <w:rPr>
          <w:lang w:eastAsia="en-US"/>
        </w:rPr>
        <w:t>Tiennet</w:t>
      </w:r>
      <w:proofErr w:type="spellEnd"/>
      <w:r>
        <w:rPr>
          <w:lang w:eastAsia="en-US"/>
        </w:rPr>
        <w:t xml:space="preserve"> ne </w:t>
      </w:r>
      <w:r>
        <w:rPr>
          <w:lang w:eastAsia="en-US"/>
        </w:rPr>
        <w:t xml:space="preserve">déplaisait </w:t>
      </w:r>
      <w:r>
        <w:rPr>
          <w:lang w:eastAsia="en-US"/>
        </w:rPr>
        <w:t xml:space="preserve">point trop à </w:t>
      </w:r>
      <w:r w:rsidR="0046142F">
        <w:rPr>
          <w:lang w:eastAsia="en-US"/>
        </w:rPr>
        <w:t>M. </w:t>
      </w:r>
      <w:r>
        <w:rPr>
          <w:lang w:eastAsia="en-US"/>
        </w:rPr>
        <w:t>Fargeau</w:t>
      </w:r>
      <w:r w:rsidR="0046142F">
        <w:rPr>
          <w:lang w:eastAsia="en-US"/>
        </w:rPr>
        <w:t xml:space="preserve">, </w:t>
      </w:r>
      <w:r>
        <w:rPr>
          <w:lang w:eastAsia="en-US"/>
        </w:rPr>
        <w:t>qui</w:t>
      </w:r>
      <w:r w:rsidR="0046142F">
        <w:rPr>
          <w:lang w:eastAsia="en-US"/>
        </w:rPr>
        <w:t xml:space="preserve">, </w:t>
      </w:r>
      <w:r>
        <w:rPr>
          <w:lang w:eastAsia="en-US"/>
        </w:rPr>
        <w:t>une fois la partie engagée</w:t>
      </w:r>
      <w:r w:rsidR="0046142F">
        <w:rPr>
          <w:lang w:eastAsia="en-US"/>
        </w:rPr>
        <w:t xml:space="preserve">, </w:t>
      </w:r>
      <w:r>
        <w:rPr>
          <w:lang w:eastAsia="en-US"/>
        </w:rPr>
        <w:t>confiant qu</w:t>
      </w:r>
      <w:r w:rsidR="0046142F">
        <w:rPr>
          <w:lang w:eastAsia="en-US"/>
        </w:rPr>
        <w:t>’</w:t>
      </w:r>
      <w:r>
        <w:rPr>
          <w:lang w:eastAsia="en-US"/>
        </w:rPr>
        <w:t>il était en son habileté à escamoter la coupe</w:t>
      </w:r>
      <w:r w:rsidR="0046142F">
        <w:rPr>
          <w:lang w:eastAsia="en-US"/>
        </w:rPr>
        <w:t xml:space="preserve">, </w:t>
      </w:r>
      <w:r>
        <w:rPr>
          <w:lang w:eastAsia="en-US"/>
        </w:rPr>
        <w:t>aimait assez à jouer gros jeu</w:t>
      </w:r>
      <w:r w:rsidR="0046142F">
        <w:rPr>
          <w:lang w:eastAsia="en-US"/>
        </w:rPr>
        <w:t>.</w:t>
      </w:r>
    </w:p>
    <w:p w14:paraId="6F8FCB2C" w14:textId="77777777" w:rsidR="0046142F" w:rsidRDefault="003148C9" w:rsidP="0046142F">
      <w:pPr>
        <w:rPr>
          <w:lang w:eastAsia="en-US"/>
        </w:rPr>
      </w:pPr>
      <w:r>
        <w:rPr>
          <w:lang w:eastAsia="en-US"/>
        </w:rPr>
        <w:t>Il se pencha vers Ballon et lui dit</w:t>
      </w:r>
      <w:r w:rsidR="0046142F">
        <w:rPr>
          <w:lang w:eastAsia="en-US"/>
        </w:rPr>
        <w:t> :</w:t>
      </w:r>
    </w:p>
    <w:p w14:paraId="0AE473AD" w14:textId="77777777" w:rsidR="0046142F" w:rsidRDefault="0046142F" w:rsidP="0046142F">
      <w:pPr>
        <w:rPr>
          <w:lang w:eastAsia="en-US"/>
        </w:rPr>
      </w:pPr>
      <w:r>
        <w:rPr>
          <w:lang w:eastAsia="en-US"/>
        </w:rPr>
        <w:t>— </w:t>
      </w:r>
      <w:r w:rsidR="003148C9">
        <w:rPr>
          <w:lang w:eastAsia="en-US"/>
        </w:rPr>
        <w:t>Vous le croyiez bien mort</w:t>
      </w:r>
      <w:r>
        <w:rPr>
          <w:lang w:eastAsia="en-US"/>
        </w:rPr>
        <w:t xml:space="preserve">, </w:t>
      </w:r>
      <w:r w:rsidR="003148C9">
        <w:rPr>
          <w:lang w:eastAsia="en-US"/>
        </w:rPr>
        <w:t>n</w:t>
      </w:r>
      <w:r>
        <w:rPr>
          <w:lang w:eastAsia="en-US"/>
        </w:rPr>
        <w:t>’</w:t>
      </w:r>
      <w:r w:rsidR="003148C9">
        <w:rPr>
          <w:lang w:eastAsia="en-US"/>
        </w:rPr>
        <w:t>est-ce pas</w:t>
      </w:r>
      <w:r>
        <w:rPr>
          <w:lang w:eastAsia="en-US"/>
        </w:rPr>
        <w:t> ?</w:t>
      </w:r>
    </w:p>
    <w:p w14:paraId="3588BF73" w14:textId="77777777" w:rsidR="0046142F" w:rsidRDefault="003148C9" w:rsidP="0046142F">
      <w:pPr>
        <w:rPr>
          <w:lang w:eastAsia="en-US"/>
        </w:rPr>
      </w:pPr>
      <w:r>
        <w:rPr>
          <w:lang w:eastAsia="en-US"/>
        </w:rPr>
        <w:t xml:space="preserve">Ballon poussa un </w:t>
      </w:r>
      <w:proofErr w:type="spellStart"/>
      <w:r>
        <w:rPr>
          <w:i/>
          <w:iCs/>
          <w:lang w:eastAsia="en-US"/>
        </w:rPr>
        <w:t>pheuh</w:t>
      </w:r>
      <w:proofErr w:type="spellEnd"/>
      <w:r w:rsidR="0046142F">
        <w:rPr>
          <w:i/>
          <w:iCs/>
          <w:lang w:eastAsia="en-US"/>
        </w:rPr>
        <w:t xml:space="preserve"> ! </w:t>
      </w:r>
      <w:r>
        <w:rPr>
          <w:lang w:eastAsia="en-US"/>
        </w:rPr>
        <w:t>plein d</w:t>
      </w:r>
      <w:r w:rsidR="0046142F">
        <w:rPr>
          <w:lang w:eastAsia="en-US"/>
        </w:rPr>
        <w:t>’</w:t>
      </w:r>
      <w:r>
        <w:rPr>
          <w:lang w:eastAsia="en-US"/>
        </w:rPr>
        <w:t>épouvante et regarda cet homme qui répondait ainsi aux plus intimes mystères de sa pensée</w:t>
      </w:r>
      <w:r w:rsidR="0046142F">
        <w:rPr>
          <w:lang w:eastAsia="en-US"/>
        </w:rPr>
        <w:t>.</w:t>
      </w:r>
    </w:p>
    <w:p w14:paraId="6777BAC3" w14:textId="4DC0BD40"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fit-il</w:t>
      </w:r>
      <w:r>
        <w:rPr>
          <w:lang w:eastAsia="en-US"/>
        </w:rPr>
        <w:t xml:space="preserve">, </w:t>
      </w:r>
      <w:r w:rsidR="006C2AE1">
        <w:rPr>
          <w:lang w:eastAsia="en-US"/>
        </w:rPr>
        <w:t>—</w:t>
      </w:r>
      <w:r>
        <w:rPr>
          <w:lang w:eastAsia="en-US"/>
        </w:rPr>
        <w:t xml:space="preserve"> </w:t>
      </w:r>
      <w:r w:rsidR="003148C9">
        <w:rPr>
          <w:lang w:eastAsia="en-US"/>
        </w:rPr>
        <w:t>Ah</w:t>
      </w:r>
      <w:r>
        <w:rPr>
          <w:lang w:eastAsia="en-US"/>
        </w:rPr>
        <w:t xml:space="preserve"> ! </w:t>
      </w:r>
      <w:r w:rsidR="003148C9">
        <w:rPr>
          <w:lang w:eastAsia="en-US"/>
        </w:rPr>
        <w:t>diable</w:t>
      </w:r>
      <w:r>
        <w:rPr>
          <w:lang w:eastAsia="en-US"/>
        </w:rPr>
        <w:t xml:space="preserve"> ! </w:t>
      </w:r>
      <w:r w:rsidR="003148C9">
        <w:rPr>
          <w:lang w:eastAsia="en-US"/>
        </w:rPr>
        <w:t>vous êtes monsieur Fargeau</w:t>
      </w:r>
      <w:r>
        <w:rPr>
          <w:lang w:eastAsia="en-US"/>
        </w:rPr>
        <w:t> ?</w:t>
      </w:r>
    </w:p>
    <w:p w14:paraId="23178EBA" w14:textId="77777777" w:rsidR="0046142F" w:rsidRDefault="0046142F" w:rsidP="0046142F">
      <w:pPr>
        <w:rPr>
          <w:lang w:eastAsia="en-US"/>
        </w:rPr>
      </w:pPr>
      <w:r>
        <w:rPr>
          <w:lang w:eastAsia="en-US"/>
        </w:rPr>
        <w:t>— </w:t>
      </w:r>
      <w:r w:rsidR="003148C9">
        <w:rPr>
          <w:lang w:eastAsia="en-US"/>
        </w:rPr>
        <w:t>Votre Baptiste l</w:t>
      </w:r>
      <w:r>
        <w:rPr>
          <w:lang w:eastAsia="en-US"/>
        </w:rPr>
        <w:t>’</w:t>
      </w:r>
      <w:r w:rsidR="003148C9">
        <w:rPr>
          <w:lang w:eastAsia="en-US"/>
        </w:rPr>
        <w:t>a manqué</w:t>
      </w:r>
      <w:r>
        <w:rPr>
          <w:lang w:eastAsia="en-US"/>
        </w:rPr>
        <w:t xml:space="preserve"> !… </w:t>
      </w:r>
      <w:r w:rsidR="003148C9">
        <w:rPr>
          <w:lang w:eastAsia="en-US"/>
        </w:rPr>
        <w:t>murmura Fargeau au lieu de répondre</w:t>
      </w:r>
      <w:r>
        <w:rPr>
          <w:lang w:eastAsia="en-US"/>
        </w:rPr>
        <w:t xml:space="preserve"> ; </w:t>
      </w:r>
      <w:r w:rsidR="003148C9">
        <w:rPr>
          <w:lang w:eastAsia="en-US"/>
        </w:rPr>
        <w:t>et nous sommes bien près d</w:t>
      </w:r>
      <w:r>
        <w:rPr>
          <w:lang w:eastAsia="en-US"/>
        </w:rPr>
        <w:t>’</w:t>
      </w:r>
      <w:r w:rsidR="003148C9">
        <w:rPr>
          <w:lang w:eastAsia="en-US"/>
        </w:rPr>
        <w:t>être perdus</w:t>
      </w:r>
      <w:r>
        <w:rPr>
          <w:lang w:eastAsia="en-US"/>
        </w:rPr>
        <w:t> !</w:t>
      </w:r>
    </w:p>
    <w:p w14:paraId="61C48519" w14:textId="77777777" w:rsidR="0046142F" w:rsidRDefault="003148C9" w:rsidP="0046142F">
      <w:pPr>
        <w:rPr>
          <w:lang w:eastAsia="en-US"/>
        </w:rPr>
      </w:pPr>
      <w:r>
        <w:rPr>
          <w:lang w:eastAsia="en-US"/>
        </w:rPr>
        <w:t>Romblon s</w:t>
      </w:r>
      <w:r w:rsidR="0046142F">
        <w:rPr>
          <w:lang w:eastAsia="en-US"/>
        </w:rPr>
        <w:t>’</w:t>
      </w:r>
      <w:r>
        <w:rPr>
          <w:lang w:eastAsia="en-US"/>
        </w:rPr>
        <w:t>agitait en ce moment sous le regard de Mazurke qui était toujours debout au-devant de la loge</w:t>
      </w:r>
      <w:r w:rsidR="0046142F">
        <w:rPr>
          <w:lang w:eastAsia="en-US"/>
        </w:rPr>
        <w:t>.</w:t>
      </w:r>
    </w:p>
    <w:p w14:paraId="7F556596" w14:textId="77777777" w:rsidR="0046142F" w:rsidRDefault="0046142F" w:rsidP="0046142F">
      <w:pPr>
        <w:rPr>
          <w:lang w:eastAsia="en-US"/>
        </w:rPr>
      </w:pPr>
      <w:r>
        <w:rPr>
          <w:lang w:eastAsia="en-US"/>
        </w:rPr>
        <w:lastRenderedPageBreak/>
        <w:t>— </w:t>
      </w:r>
      <w:r w:rsidR="003148C9">
        <w:rPr>
          <w:lang w:eastAsia="en-US"/>
        </w:rPr>
        <w:t>Je puis vous apprendre</w:t>
      </w:r>
      <w:r>
        <w:rPr>
          <w:lang w:eastAsia="en-US"/>
        </w:rPr>
        <w:t xml:space="preserve">, </w:t>
      </w:r>
      <w:r w:rsidR="003148C9">
        <w:rPr>
          <w:lang w:eastAsia="en-US"/>
        </w:rPr>
        <w:t>poursuivit doucement Fargeau</w:t>
      </w:r>
      <w:r>
        <w:rPr>
          <w:lang w:eastAsia="en-US"/>
        </w:rPr>
        <w:t xml:space="preserve">, </w:t>
      </w:r>
      <w:r w:rsidR="003148C9">
        <w:rPr>
          <w:lang w:eastAsia="en-US"/>
        </w:rPr>
        <w:t>si toutefois vous l</w:t>
      </w:r>
      <w:r>
        <w:rPr>
          <w:lang w:eastAsia="en-US"/>
        </w:rPr>
        <w:t>’</w:t>
      </w:r>
      <w:r w:rsidR="003148C9">
        <w:rPr>
          <w:lang w:eastAsia="en-US"/>
        </w:rPr>
        <w:t>ignorez</w:t>
      </w:r>
      <w:r>
        <w:rPr>
          <w:lang w:eastAsia="en-US"/>
        </w:rPr>
        <w:t xml:space="preserve">, </w:t>
      </w:r>
      <w:r w:rsidR="003148C9">
        <w:rPr>
          <w:lang w:eastAsia="en-US"/>
        </w:rPr>
        <w:t>que cet homme-là sait parfaitement le petit service que vous lui avez rendu hier au soir</w:t>
      </w:r>
      <w:r>
        <w:rPr>
          <w:lang w:eastAsia="en-US"/>
        </w:rPr>
        <w:t>…</w:t>
      </w:r>
    </w:p>
    <w:p w14:paraId="1C5996B0" w14:textId="77777777" w:rsidR="0046142F" w:rsidRDefault="0046142F" w:rsidP="0046142F">
      <w:pPr>
        <w:rPr>
          <w:lang w:eastAsia="en-US"/>
        </w:rPr>
      </w:pPr>
      <w:r>
        <w:rPr>
          <w:lang w:eastAsia="en-US"/>
        </w:rPr>
        <w:t>— </w:t>
      </w:r>
      <w:r w:rsidR="003148C9">
        <w:rPr>
          <w:lang w:eastAsia="en-US"/>
        </w:rPr>
        <w:t>Vous pensez</w:t>
      </w:r>
      <w:r>
        <w:rPr>
          <w:lang w:eastAsia="en-US"/>
        </w:rPr>
        <w:t xml:space="preserve"> ?… </w:t>
      </w:r>
      <w:r w:rsidR="003148C9">
        <w:rPr>
          <w:lang w:eastAsia="en-US"/>
        </w:rPr>
        <w:t>ah diable</w:t>
      </w:r>
      <w:r>
        <w:rPr>
          <w:lang w:eastAsia="en-US"/>
        </w:rPr>
        <w:t xml:space="preserve"> !… </w:t>
      </w:r>
      <w:r w:rsidR="003148C9">
        <w:rPr>
          <w:lang w:eastAsia="en-US"/>
        </w:rPr>
        <w:t>Pou-ouh</w:t>
      </w:r>
      <w:r>
        <w:rPr>
          <w:lang w:eastAsia="en-US"/>
        </w:rPr>
        <w:t xml:space="preserve"> !… </w:t>
      </w:r>
      <w:r w:rsidR="003148C9">
        <w:rPr>
          <w:lang w:eastAsia="en-US"/>
        </w:rPr>
        <w:t>Par le fait</w:t>
      </w:r>
      <w:r>
        <w:rPr>
          <w:lang w:eastAsia="en-US"/>
        </w:rPr>
        <w:t xml:space="preserve">, </w:t>
      </w:r>
      <w:r w:rsidR="003148C9">
        <w:rPr>
          <w:lang w:eastAsia="en-US"/>
        </w:rPr>
        <w:t>il me regarde avec des yeux</w:t>
      </w:r>
      <w:r>
        <w:rPr>
          <w:lang w:eastAsia="en-US"/>
        </w:rPr>
        <w:t xml:space="preserve"> !… </w:t>
      </w:r>
      <w:r w:rsidR="003148C9">
        <w:rPr>
          <w:lang w:eastAsia="en-US"/>
        </w:rPr>
        <w:t>Papa aurait bien trouvé un moyen</w:t>
      </w:r>
      <w:r>
        <w:rPr>
          <w:lang w:eastAsia="en-US"/>
        </w:rPr>
        <w:t>…</w:t>
      </w:r>
    </w:p>
    <w:p w14:paraId="1890DA84" w14:textId="77777777" w:rsidR="0046142F" w:rsidRDefault="0046142F" w:rsidP="0046142F">
      <w:pPr>
        <w:rPr>
          <w:lang w:eastAsia="en-US"/>
        </w:rPr>
      </w:pPr>
      <w:r>
        <w:rPr>
          <w:lang w:eastAsia="en-US"/>
        </w:rPr>
        <w:t>— </w:t>
      </w:r>
      <w:r w:rsidR="003148C9">
        <w:rPr>
          <w:lang w:eastAsia="en-US"/>
        </w:rPr>
        <w:t>Il y a un moyen tout simple</w:t>
      </w:r>
      <w:r>
        <w:rPr>
          <w:lang w:eastAsia="en-US"/>
        </w:rPr>
        <w:t xml:space="preserve">, </w:t>
      </w:r>
      <w:r w:rsidR="003148C9">
        <w:rPr>
          <w:lang w:eastAsia="en-US"/>
        </w:rPr>
        <w:t>mon cher monsieur Romblon</w:t>
      </w:r>
      <w:r>
        <w:rPr>
          <w:lang w:eastAsia="en-US"/>
        </w:rPr>
        <w:t xml:space="preserve">, </w:t>
      </w:r>
      <w:r w:rsidR="003148C9">
        <w:rPr>
          <w:lang w:eastAsia="en-US"/>
        </w:rPr>
        <w:t>interrompit Fargeau</w:t>
      </w:r>
      <w:r>
        <w:rPr>
          <w:lang w:eastAsia="en-US"/>
        </w:rPr>
        <w:t>.</w:t>
      </w:r>
    </w:p>
    <w:p w14:paraId="28188F4D" w14:textId="77777777" w:rsidR="0046142F" w:rsidRDefault="0046142F" w:rsidP="0046142F">
      <w:pPr>
        <w:rPr>
          <w:lang w:eastAsia="en-US"/>
        </w:rPr>
      </w:pPr>
      <w:r>
        <w:rPr>
          <w:lang w:eastAsia="en-US"/>
        </w:rPr>
        <w:t>— </w:t>
      </w:r>
      <w:r w:rsidR="003148C9">
        <w:rPr>
          <w:lang w:eastAsia="en-US"/>
        </w:rPr>
        <w:t>Un moyen</w:t>
      </w:r>
      <w:r>
        <w:rPr>
          <w:lang w:eastAsia="en-US"/>
        </w:rPr>
        <w:t> ?…</w:t>
      </w:r>
    </w:p>
    <w:p w14:paraId="5AE69129" w14:textId="77777777" w:rsidR="0046142F" w:rsidRDefault="0046142F" w:rsidP="0046142F">
      <w:pPr>
        <w:rPr>
          <w:lang w:eastAsia="en-US"/>
        </w:rPr>
      </w:pPr>
      <w:r>
        <w:rPr>
          <w:lang w:eastAsia="en-US"/>
        </w:rPr>
        <w:t>— </w:t>
      </w:r>
      <w:r w:rsidR="003148C9">
        <w:rPr>
          <w:lang w:eastAsia="en-US"/>
        </w:rPr>
        <w:t>Cet homme est un combattant hongrois</w:t>
      </w:r>
      <w:r>
        <w:rPr>
          <w:lang w:eastAsia="en-US"/>
        </w:rPr>
        <w:t xml:space="preserve">… </w:t>
      </w:r>
      <w:r w:rsidR="003148C9">
        <w:rPr>
          <w:lang w:eastAsia="en-US"/>
        </w:rPr>
        <w:t>il a franchi la barrière sans passeport</w:t>
      </w:r>
      <w:r>
        <w:rPr>
          <w:lang w:eastAsia="en-US"/>
        </w:rPr>
        <w:t xml:space="preserve">… </w:t>
      </w:r>
      <w:r w:rsidR="003148C9">
        <w:rPr>
          <w:lang w:eastAsia="en-US"/>
        </w:rPr>
        <w:t>et le commissaire de police est justement dans sa loge</w:t>
      </w:r>
      <w:r>
        <w:rPr>
          <w:lang w:eastAsia="en-US"/>
        </w:rPr>
        <w:t xml:space="preserve">, </w:t>
      </w:r>
      <w:r w:rsidR="003148C9">
        <w:rPr>
          <w:lang w:eastAsia="en-US"/>
        </w:rPr>
        <w:t>là-bas</w:t>
      </w:r>
      <w:r>
        <w:rPr>
          <w:lang w:eastAsia="en-US"/>
        </w:rPr>
        <w:t xml:space="preserve">, </w:t>
      </w:r>
      <w:r w:rsidR="003148C9">
        <w:rPr>
          <w:lang w:eastAsia="en-US"/>
        </w:rPr>
        <w:t>vis-à-vis de nous</w:t>
      </w:r>
      <w:r>
        <w:rPr>
          <w:lang w:eastAsia="en-US"/>
        </w:rPr>
        <w:t>.</w:t>
      </w:r>
    </w:p>
    <w:p w14:paraId="0E58C91D"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diable</w:t>
      </w:r>
      <w:r>
        <w:rPr>
          <w:lang w:eastAsia="en-US"/>
        </w:rPr>
        <w:t xml:space="preserve"> ! </w:t>
      </w:r>
      <w:r w:rsidR="003148C9">
        <w:rPr>
          <w:lang w:eastAsia="en-US"/>
        </w:rPr>
        <w:t>fit Romblon dans un mouvement de joie</w:t>
      </w:r>
      <w:r>
        <w:rPr>
          <w:lang w:eastAsia="en-US"/>
        </w:rPr>
        <w:t xml:space="preserve"> ; </w:t>
      </w:r>
      <w:r w:rsidR="003148C9">
        <w:rPr>
          <w:lang w:eastAsia="en-US"/>
        </w:rPr>
        <w:t>le commissaire</w:t>
      </w:r>
      <w:r>
        <w:rPr>
          <w:lang w:eastAsia="en-US"/>
        </w:rPr>
        <w:t> !</w:t>
      </w:r>
    </w:p>
    <w:p w14:paraId="3EA01795" w14:textId="77777777" w:rsidR="0046142F" w:rsidRDefault="003148C9" w:rsidP="0046142F">
      <w:pPr>
        <w:rPr>
          <w:lang w:eastAsia="en-US"/>
        </w:rPr>
      </w:pPr>
      <w:r>
        <w:rPr>
          <w:lang w:eastAsia="en-US"/>
        </w:rPr>
        <w:t>Ce mot fut prononcé trop haut</w:t>
      </w:r>
      <w:r w:rsidR="0046142F">
        <w:rPr>
          <w:lang w:eastAsia="en-US"/>
        </w:rPr>
        <w:t xml:space="preserve">. </w:t>
      </w:r>
      <w:r>
        <w:rPr>
          <w:lang w:eastAsia="en-US"/>
        </w:rPr>
        <w:t>Mazurke l</w:t>
      </w:r>
      <w:r w:rsidR="0046142F">
        <w:rPr>
          <w:lang w:eastAsia="en-US"/>
        </w:rPr>
        <w:t>’</w:t>
      </w:r>
      <w:r>
        <w:rPr>
          <w:lang w:eastAsia="en-US"/>
        </w:rPr>
        <w:t>entendit et tourna la tête vivement pour jeter un regard vers la loge indiquée où se tenait en effet le commissaire</w:t>
      </w:r>
      <w:r w:rsidR="0046142F">
        <w:rPr>
          <w:lang w:eastAsia="en-US"/>
        </w:rPr>
        <w:t>.</w:t>
      </w:r>
    </w:p>
    <w:p w14:paraId="3451AF68" w14:textId="77777777" w:rsidR="0046142F" w:rsidRDefault="003148C9" w:rsidP="0046142F">
      <w:pPr>
        <w:rPr>
          <w:lang w:eastAsia="en-US"/>
        </w:rPr>
      </w:pPr>
      <w:r>
        <w:rPr>
          <w:lang w:eastAsia="en-US"/>
        </w:rPr>
        <w:t>Quand Mazurke reprit sa position</w:t>
      </w:r>
      <w:r w:rsidR="0046142F">
        <w:rPr>
          <w:lang w:eastAsia="en-US"/>
        </w:rPr>
        <w:t xml:space="preserve">, </w:t>
      </w:r>
      <w:r>
        <w:rPr>
          <w:lang w:eastAsia="en-US"/>
        </w:rPr>
        <w:t>il avait un sourire à la lèvre</w:t>
      </w:r>
      <w:r w:rsidR="0046142F">
        <w:rPr>
          <w:lang w:eastAsia="en-US"/>
        </w:rPr>
        <w:t>.</w:t>
      </w:r>
    </w:p>
    <w:p w14:paraId="1E4E7633" w14:textId="20F4C060" w:rsidR="0046142F" w:rsidRDefault="0046142F" w:rsidP="0046142F">
      <w:pPr>
        <w:rPr>
          <w:lang w:eastAsia="en-US"/>
        </w:rPr>
      </w:pPr>
      <w:r>
        <w:rPr>
          <w:lang w:eastAsia="en-US"/>
        </w:rPr>
        <w:t>— </w:t>
      </w:r>
      <w:r w:rsidR="003148C9">
        <w:rPr>
          <w:lang w:eastAsia="en-US"/>
        </w:rPr>
        <w:t>Parlez plus bas</w:t>
      </w:r>
      <w:r>
        <w:rPr>
          <w:lang w:eastAsia="en-US"/>
        </w:rPr>
        <w:t xml:space="preserve">, </w:t>
      </w:r>
      <w:r w:rsidR="003148C9">
        <w:rPr>
          <w:lang w:eastAsia="en-US"/>
        </w:rPr>
        <w:t>dit Fargeau à Romblon</w:t>
      </w:r>
      <w:r>
        <w:rPr>
          <w:lang w:eastAsia="en-US"/>
        </w:rPr>
        <w:t xml:space="preserve">, </w:t>
      </w:r>
      <w:r w:rsidR="006C2AE1">
        <w:rPr>
          <w:lang w:eastAsia="en-US"/>
        </w:rPr>
        <w:t>—</w:t>
      </w:r>
      <w:r>
        <w:rPr>
          <w:lang w:eastAsia="en-US"/>
        </w:rPr>
        <w:t xml:space="preserve"> </w:t>
      </w:r>
      <w:r w:rsidR="003148C9">
        <w:rPr>
          <w:lang w:eastAsia="en-US"/>
        </w:rPr>
        <w:t>et ne vous réjouissez pas si vite</w:t>
      </w:r>
      <w:r>
        <w:rPr>
          <w:lang w:eastAsia="en-US"/>
        </w:rPr>
        <w:t xml:space="preserve">… </w:t>
      </w:r>
      <w:r w:rsidR="003148C9">
        <w:rPr>
          <w:lang w:eastAsia="en-US"/>
        </w:rPr>
        <w:t>Pour nous autres</w:t>
      </w:r>
      <w:r>
        <w:rPr>
          <w:lang w:eastAsia="en-US"/>
        </w:rPr>
        <w:t xml:space="preserve">, </w:t>
      </w:r>
      <w:r w:rsidR="003148C9">
        <w:rPr>
          <w:lang w:eastAsia="en-US"/>
        </w:rPr>
        <w:t>dont les affaires doivent être désormais vidées sous trente-six heures</w:t>
      </w:r>
      <w:r>
        <w:rPr>
          <w:lang w:eastAsia="en-US"/>
        </w:rPr>
        <w:t xml:space="preserve">, </w:t>
      </w:r>
      <w:r w:rsidR="003148C9">
        <w:rPr>
          <w:lang w:eastAsia="en-US"/>
        </w:rPr>
        <w:t>le moyen est bon</w:t>
      </w:r>
      <w:r>
        <w:rPr>
          <w:lang w:eastAsia="en-US"/>
        </w:rPr>
        <w:t xml:space="preserve"> ; </w:t>
      </w:r>
      <w:r w:rsidR="003148C9">
        <w:rPr>
          <w:lang w:eastAsia="en-US"/>
        </w:rPr>
        <w:t>en faisant arrêter cet homme</w:t>
      </w:r>
      <w:r>
        <w:rPr>
          <w:lang w:eastAsia="en-US"/>
        </w:rPr>
        <w:t xml:space="preserve">, </w:t>
      </w:r>
      <w:r w:rsidR="003148C9">
        <w:rPr>
          <w:lang w:eastAsia="en-US"/>
        </w:rPr>
        <w:t>nous nous débarrassons de lui pour quelques jours</w:t>
      </w:r>
      <w:r>
        <w:rPr>
          <w:lang w:eastAsia="en-US"/>
        </w:rPr>
        <w:t xml:space="preserve">, </w:t>
      </w:r>
      <w:r w:rsidR="003148C9">
        <w:rPr>
          <w:lang w:eastAsia="en-US"/>
        </w:rPr>
        <w:t>et cela suffit</w:t>
      </w:r>
      <w:r>
        <w:rPr>
          <w:lang w:eastAsia="en-US"/>
        </w:rPr>
        <w:t xml:space="preserve">… </w:t>
      </w:r>
      <w:r w:rsidR="003148C9">
        <w:rPr>
          <w:lang w:eastAsia="en-US"/>
        </w:rPr>
        <w:t>mais pour vous le moyen ne vaut pas le diable</w:t>
      </w:r>
      <w:r>
        <w:rPr>
          <w:lang w:eastAsia="en-US"/>
        </w:rPr>
        <w:t> !</w:t>
      </w:r>
    </w:p>
    <w:p w14:paraId="389E5D05" w14:textId="77777777" w:rsidR="0046142F" w:rsidRDefault="0046142F" w:rsidP="0046142F">
      <w:pPr>
        <w:rPr>
          <w:lang w:eastAsia="en-US"/>
        </w:rPr>
      </w:pPr>
      <w:r>
        <w:rPr>
          <w:lang w:eastAsia="en-US"/>
        </w:rPr>
        <w:t>— </w:t>
      </w:r>
      <w:r w:rsidR="003148C9">
        <w:rPr>
          <w:lang w:eastAsia="en-US"/>
        </w:rPr>
        <w:t>Pou ouh</w:t>
      </w:r>
      <w:r>
        <w:rPr>
          <w:lang w:eastAsia="en-US"/>
        </w:rPr>
        <w:t xml:space="preserve"> !… </w:t>
      </w:r>
      <w:r w:rsidR="003148C9">
        <w:rPr>
          <w:lang w:eastAsia="en-US"/>
        </w:rPr>
        <w:t>pourquoi cela</w:t>
      </w:r>
      <w:r>
        <w:rPr>
          <w:lang w:eastAsia="en-US"/>
        </w:rPr>
        <w:t> ?</w:t>
      </w:r>
    </w:p>
    <w:p w14:paraId="349626AC" w14:textId="77777777" w:rsidR="0046142F" w:rsidRDefault="0046142F" w:rsidP="0046142F">
      <w:pPr>
        <w:rPr>
          <w:lang w:eastAsia="en-US"/>
        </w:rPr>
      </w:pPr>
      <w:r>
        <w:rPr>
          <w:lang w:eastAsia="en-US"/>
        </w:rPr>
        <w:lastRenderedPageBreak/>
        <w:t>— </w:t>
      </w:r>
      <w:r w:rsidR="003148C9">
        <w:rPr>
          <w:lang w:eastAsia="en-US"/>
        </w:rPr>
        <w:t>Parce que cet homme en prison ne s</w:t>
      </w:r>
      <w:r>
        <w:rPr>
          <w:lang w:eastAsia="en-US"/>
        </w:rPr>
        <w:t>’</w:t>
      </w:r>
      <w:r w:rsidR="003148C9">
        <w:rPr>
          <w:lang w:eastAsia="en-US"/>
        </w:rPr>
        <w:t>en trouvera que plus près du parquet pour dire que vous l</w:t>
      </w:r>
      <w:r>
        <w:rPr>
          <w:lang w:eastAsia="en-US"/>
        </w:rPr>
        <w:t>’</w:t>
      </w:r>
      <w:r w:rsidR="003148C9">
        <w:rPr>
          <w:lang w:eastAsia="en-US"/>
        </w:rPr>
        <w:t>avez voulu faire assassiner</w:t>
      </w:r>
      <w:r>
        <w:rPr>
          <w:lang w:eastAsia="en-US"/>
        </w:rPr>
        <w:t>.</w:t>
      </w:r>
    </w:p>
    <w:p w14:paraId="2F7792FC"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oh</w:t>
      </w:r>
      <w:r>
        <w:rPr>
          <w:lang w:eastAsia="en-US"/>
        </w:rPr>
        <w:t xml:space="preserve"> ! </w:t>
      </w:r>
      <w:proofErr w:type="spellStart"/>
      <w:r w:rsidR="003148C9">
        <w:rPr>
          <w:lang w:eastAsia="en-US"/>
        </w:rPr>
        <w:t>pheuh</w:t>
      </w:r>
      <w:proofErr w:type="spellEnd"/>
      <w:r>
        <w:rPr>
          <w:lang w:eastAsia="en-US"/>
        </w:rPr>
        <w:t xml:space="preserve"> ! </w:t>
      </w:r>
      <w:r w:rsidR="003148C9">
        <w:rPr>
          <w:lang w:eastAsia="en-US"/>
        </w:rPr>
        <w:t>parlez plus bas vous-même</w:t>
      </w:r>
      <w:r>
        <w:rPr>
          <w:lang w:eastAsia="en-US"/>
        </w:rPr>
        <w:t> !</w:t>
      </w:r>
    </w:p>
    <w:p w14:paraId="76DD70A3" w14:textId="77777777" w:rsidR="0046142F" w:rsidRDefault="0046142F" w:rsidP="0046142F">
      <w:pPr>
        <w:rPr>
          <w:lang w:eastAsia="en-US"/>
        </w:rPr>
      </w:pPr>
      <w:r>
        <w:rPr>
          <w:lang w:eastAsia="en-US"/>
        </w:rPr>
        <w:t>— </w:t>
      </w:r>
      <w:r w:rsidR="003148C9">
        <w:rPr>
          <w:lang w:eastAsia="en-US"/>
        </w:rPr>
        <w:t>Soyez tranquille</w:t>
      </w:r>
      <w:r>
        <w:rPr>
          <w:lang w:eastAsia="en-US"/>
        </w:rPr>
        <w:t xml:space="preserve">… </w:t>
      </w:r>
      <w:r w:rsidR="003148C9">
        <w:rPr>
          <w:lang w:eastAsia="en-US"/>
        </w:rPr>
        <w:t>et répondez-moi tout net</w:t>
      </w:r>
      <w:r>
        <w:rPr>
          <w:lang w:eastAsia="en-US"/>
        </w:rPr>
        <w:t xml:space="preserve">… </w:t>
      </w:r>
      <w:r w:rsidR="003148C9">
        <w:rPr>
          <w:lang w:eastAsia="en-US"/>
        </w:rPr>
        <w:t>Avez-vous des hommes dans la cabale organisée par la marquise</w:t>
      </w:r>
      <w:r>
        <w:rPr>
          <w:lang w:eastAsia="en-US"/>
        </w:rPr>
        <w:t> ?</w:t>
      </w:r>
    </w:p>
    <w:p w14:paraId="64EC2991"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quelques-uns</w:t>
      </w:r>
      <w:r>
        <w:rPr>
          <w:lang w:eastAsia="en-US"/>
        </w:rPr>
        <w:t>.</w:t>
      </w:r>
    </w:p>
    <w:p w14:paraId="47FD6741" w14:textId="77777777" w:rsidR="0046142F" w:rsidRDefault="0046142F" w:rsidP="0046142F">
      <w:pPr>
        <w:rPr>
          <w:lang w:eastAsia="en-US"/>
        </w:rPr>
      </w:pPr>
      <w:r>
        <w:rPr>
          <w:lang w:eastAsia="en-US"/>
        </w:rPr>
        <w:t>— </w:t>
      </w:r>
      <w:r w:rsidR="003148C9">
        <w:rPr>
          <w:lang w:eastAsia="en-US"/>
        </w:rPr>
        <w:t>Les voyez-vous d</w:t>
      </w:r>
      <w:r>
        <w:rPr>
          <w:lang w:eastAsia="en-US"/>
        </w:rPr>
        <w:t>’</w:t>
      </w:r>
      <w:r w:rsidR="003148C9">
        <w:rPr>
          <w:lang w:eastAsia="en-US"/>
        </w:rPr>
        <w:t>ici</w:t>
      </w:r>
      <w:r>
        <w:rPr>
          <w:lang w:eastAsia="en-US"/>
        </w:rPr>
        <w:t> ?</w:t>
      </w:r>
    </w:p>
    <w:p w14:paraId="3FF796BC"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en vois un</w:t>
      </w:r>
      <w:r>
        <w:rPr>
          <w:lang w:eastAsia="en-US"/>
        </w:rPr>
        <w:t xml:space="preserve">… </w:t>
      </w:r>
      <w:r w:rsidR="003148C9">
        <w:rPr>
          <w:lang w:eastAsia="en-US"/>
        </w:rPr>
        <w:t>deux</w:t>
      </w:r>
      <w:r>
        <w:rPr>
          <w:lang w:eastAsia="en-US"/>
        </w:rPr>
        <w:t xml:space="preserve">… </w:t>
      </w:r>
      <w:r w:rsidR="003148C9">
        <w:rPr>
          <w:lang w:eastAsia="en-US"/>
        </w:rPr>
        <w:t>j</w:t>
      </w:r>
      <w:r>
        <w:rPr>
          <w:lang w:eastAsia="en-US"/>
        </w:rPr>
        <w:t>’</w:t>
      </w:r>
      <w:r w:rsidR="003148C9">
        <w:rPr>
          <w:lang w:eastAsia="en-US"/>
        </w:rPr>
        <w:t>en vois trois</w:t>
      </w:r>
      <w:r>
        <w:rPr>
          <w:lang w:eastAsia="en-US"/>
        </w:rPr>
        <w:t xml:space="preserve"> ! </w:t>
      </w:r>
      <w:r w:rsidR="003148C9">
        <w:rPr>
          <w:lang w:eastAsia="en-US"/>
        </w:rPr>
        <w:t>dit Romblon</w:t>
      </w:r>
      <w:r>
        <w:rPr>
          <w:lang w:eastAsia="en-US"/>
        </w:rPr>
        <w:t xml:space="preserve">, </w:t>
      </w:r>
      <w:r w:rsidR="003148C9">
        <w:rPr>
          <w:lang w:eastAsia="en-US"/>
        </w:rPr>
        <w:t>qui avait mis le binocle à l</w:t>
      </w:r>
      <w:r>
        <w:rPr>
          <w:lang w:eastAsia="en-US"/>
        </w:rPr>
        <w:t>’</w:t>
      </w:r>
      <w:r w:rsidR="003148C9">
        <w:rPr>
          <w:lang w:eastAsia="en-US"/>
        </w:rPr>
        <w:t>œil</w:t>
      </w:r>
      <w:r>
        <w:rPr>
          <w:lang w:eastAsia="en-US"/>
        </w:rPr>
        <w:t>.</w:t>
      </w:r>
    </w:p>
    <w:p w14:paraId="7F4D49DF" w14:textId="77777777" w:rsidR="0046142F" w:rsidRDefault="0046142F" w:rsidP="0046142F">
      <w:pPr>
        <w:rPr>
          <w:lang w:eastAsia="en-US"/>
        </w:rPr>
      </w:pPr>
      <w:r>
        <w:rPr>
          <w:lang w:eastAsia="en-US"/>
        </w:rPr>
        <w:t>— </w:t>
      </w:r>
      <w:r w:rsidR="003148C9">
        <w:rPr>
          <w:lang w:eastAsia="en-US"/>
        </w:rPr>
        <w:t>Sont-ils meilleurs que vos assommeurs d</w:t>
      </w:r>
      <w:r>
        <w:rPr>
          <w:lang w:eastAsia="en-US"/>
        </w:rPr>
        <w:t>’</w:t>
      </w:r>
      <w:r w:rsidR="003148C9">
        <w:rPr>
          <w:lang w:eastAsia="en-US"/>
        </w:rPr>
        <w:t>hier</w:t>
      </w:r>
      <w:r>
        <w:rPr>
          <w:lang w:eastAsia="en-US"/>
        </w:rPr>
        <w:t> ?</w:t>
      </w:r>
    </w:p>
    <w:p w14:paraId="58366200" w14:textId="77777777"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vous voudriez</w:t>
      </w:r>
      <w:r>
        <w:rPr>
          <w:lang w:eastAsia="en-US"/>
        </w:rPr>
        <w:t> ?</w:t>
      </w:r>
    </w:p>
    <w:p w14:paraId="5F206502" w14:textId="77777777" w:rsidR="0046142F" w:rsidRDefault="0046142F" w:rsidP="0046142F">
      <w:pPr>
        <w:rPr>
          <w:lang w:eastAsia="en-US"/>
        </w:rPr>
      </w:pPr>
      <w:r>
        <w:rPr>
          <w:lang w:eastAsia="en-US"/>
        </w:rPr>
        <w:t>— </w:t>
      </w:r>
      <w:r w:rsidR="003148C9">
        <w:rPr>
          <w:lang w:eastAsia="en-US"/>
        </w:rPr>
        <w:t>Je veux vous sauver parce que j</w:t>
      </w:r>
      <w:r>
        <w:rPr>
          <w:lang w:eastAsia="en-US"/>
        </w:rPr>
        <w:t>’</w:t>
      </w:r>
      <w:r w:rsidR="003148C9">
        <w:rPr>
          <w:lang w:eastAsia="en-US"/>
        </w:rPr>
        <w:t>espère me servir de vous</w:t>
      </w:r>
      <w:r>
        <w:rPr>
          <w:lang w:eastAsia="en-US"/>
        </w:rPr>
        <w:t xml:space="preserve">, </w:t>
      </w:r>
      <w:r w:rsidR="003148C9">
        <w:rPr>
          <w:lang w:eastAsia="en-US"/>
        </w:rPr>
        <w:t>monsieur Romblon</w:t>
      </w:r>
      <w:r>
        <w:rPr>
          <w:lang w:eastAsia="en-US"/>
        </w:rPr>
        <w:t xml:space="preserve">… </w:t>
      </w:r>
      <w:r w:rsidR="003148C9">
        <w:rPr>
          <w:lang w:eastAsia="en-US"/>
        </w:rPr>
        <w:t>Écoutez-moi bien</w:t>
      </w:r>
      <w:r>
        <w:rPr>
          <w:lang w:eastAsia="en-US"/>
        </w:rPr>
        <w:t xml:space="preserve">… </w:t>
      </w:r>
      <w:r w:rsidR="003148C9">
        <w:rPr>
          <w:lang w:eastAsia="en-US"/>
        </w:rPr>
        <w:t xml:space="preserve">Cet homme est là pour la </w:t>
      </w:r>
      <w:proofErr w:type="spellStart"/>
      <w:r w:rsidR="003148C9">
        <w:rPr>
          <w:lang w:eastAsia="en-US"/>
        </w:rPr>
        <w:t>Lovely</w:t>
      </w:r>
      <w:proofErr w:type="spellEnd"/>
      <w:r>
        <w:rPr>
          <w:lang w:eastAsia="en-US"/>
        </w:rPr>
        <w:t xml:space="preserve">… </w:t>
      </w:r>
      <w:r w:rsidR="003148C9">
        <w:rPr>
          <w:lang w:eastAsia="en-US"/>
        </w:rPr>
        <w:t xml:space="preserve">La </w:t>
      </w:r>
      <w:proofErr w:type="spellStart"/>
      <w:r w:rsidR="003148C9">
        <w:rPr>
          <w:lang w:eastAsia="en-US"/>
        </w:rPr>
        <w:t>Lovely</w:t>
      </w:r>
      <w:proofErr w:type="spellEnd"/>
      <w:r w:rsidR="003148C9">
        <w:rPr>
          <w:lang w:eastAsia="en-US"/>
        </w:rPr>
        <w:t xml:space="preserve"> a un autre nom</w:t>
      </w:r>
      <w:r>
        <w:rPr>
          <w:lang w:eastAsia="en-US"/>
        </w:rPr>
        <w:t xml:space="preserve">… </w:t>
      </w:r>
      <w:r w:rsidR="003148C9">
        <w:rPr>
          <w:lang w:eastAsia="en-US"/>
        </w:rPr>
        <w:t>Savez-vous cela</w:t>
      </w:r>
      <w:r>
        <w:rPr>
          <w:lang w:eastAsia="en-US"/>
        </w:rPr>
        <w:t> ?</w:t>
      </w:r>
    </w:p>
    <w:p w14:paraId="59C6F940" w14:textId="77777777" w:rsidR="0046142F" w:rsidRDefault="0046142F" w:rsidP="0046142F">
      <w:pPr>
        <w:rPr>
          <w:lang w:eastAsia="en-US"/>
        </w:rPr>
      </w:pPr>
      <w:r>
        <w:rPr>
          <w:lang w:eastAsia="en-US"/>
        </w:rPr>
        <w:t>— </w:t>
      </w:r>
      <w:proofErr w:type="spellStart"/>
      <w:r w:rsidR="003148C9">
        <w:rPr>
          <w:lang w:eastAsia="en-US"/>
        </w:rPr>
        <w:t>Pheuh</w:t>
      </w:r>
      <w:proofErr w:type="spellEnd"/>
      <w:r>
        <w:rPr>
          <w:lang w:eastAsia="en-US"/>
        </w:rPr>
        <w:t> !…</w:t>
      </w:r>
    </w:p>
    <w:p w14:paraId="72A9BF67" w14:textId="77777777" w:rsidR="0046142F" w:rsidRDefault="0046142F" w:rsidP="0046142F">
      <w:pPr>
        <w:rPr>
          <w:lang w:eastAsia="en-US"/>
        </w:rPr>
      </w:pPr>
      <w:r>
        <w:rPr>
          <w:lang w:eastAsia="en-US"/>
        </w:rPr>
        <w:t>— </w:t>
      </w:r>
      <w:r w:rsidR="003148C9">
        <w:rPr>
          <w:lang w:eastAsia="en-US"/>
        </w:rPr>
        <w:t>Vous ne le savez pas</w:t>
      </w:r>
      <w:r>
        <w:rPr>
          <w:lang w:eastAsia="en-US"/>
        </w:rPr>
        <w:t xml:space="preserve">… </w:t>
      </w:r>
      <w:r w:rsidR="003148C9">
        <w:rPr>
          <w:lang w:eastAsia="en-US"/>
        </w:rPr>
        <w:t>peu importe</w:t>
      </w:r>
      <w:r>
        <w:rPr>
          <w:lang w:eastAsia="en-US"/>
        </w:rPr>
        <w:t xml:space="preserve">… </w:t>
      </w:r>
      <w:r w:rsidR="003148C9">
        <w:rPr>
          <w:lang w:eastAsia="en-US"/>
        </w:rPr>
        <w:t>Elle a deux autres noms</w:t>
      </w:r>
      <w:r>
        <w:rPr>
          <w:lang w:eastAsia="en-US"/>
        </w:rPr>
        <w:t xml:space="preserve">… </w:t>
      </w:r>
      <w:r w:rsidR="003148C9">
        <w:rPr>
          <w:lang w:eastAsia="en-US"/>
        </w:rPr>
        <w:t>Si cet homme la connaît sous ses trois noms</w:t>
      </w:r>
      <w:r>
        <w:rPr>
          <w:lang w:eastAsia="en-US"/>
        </w:rPr>
        <w:t xml:space="preserve">, </w:t>
      </w:r>
      <w:r w:rsidR="003148C9">
        <w:rPr>
          <w:lang w:eastAsia="en-US"/>
        </w:rPr>
        <w:t>nous chercherons tout à l</w:t>
      </w:r>
      <w:r>
        <w:rPr>
          <w:lang w:eastAsia="en-US"/>
        </w:rPr>
        <w:t>’</w:t>
      </w:r>
      <w:r w:rsidR="003148C9">
        <w:rPr>
          <w:lang w:eastAsia="en-US"/>
        </w:rPr>
        <w:t>heure un joint pour le toucher</w:t>
      </w:r>
      <w:r>
        <w:rPr>
          <w:lang w:eastAsia="en-US"/>
        </w:rPr>
        <w:t xml:space="preserve">… </w:t>
      </w:r>
      <w:r w:rsidR="003148C9">
        <w:rPr>
          <w:lang w:eastAsia="en-US"/>
        </w:rPr>
        <w:t>si cet homme ignore le mystère</w:t>
      </w:r>
      <w:r>
        <w:rPr>
          <w:lang w:eastAsia="en-US"/>
        </w:rPr>
        <w:t xml:space="preserve">, </w:t>
      </w:r>
      <w:r w:rsidR="003148C9">
        <w:rPr>
          <w:lang w:eastAsia="en-US"/>
        </w:rPr>
        <w:t>le joint est tout trouvé</w:t>
      </w:r>
      <w:r>
        <w:rPr>
          <w:lang w:eastAsia="en-US"/>
        </w:rPr>
        <w:t>.</w:t>
      </w:r>
    </w:p>
    <w:p w14:paraId="0479CF54" w14:textId="77777777" w:rsidR="0046142F" w:rsidRDefault="0046142F" w:rsidP="0046142F">
      <w:pPr>
        <w:rPr>
          <w:lang w:eastAsia="en-US"/>
        </w:rPr>
      </w:pPr>
      <w:r>
        <w:rPr>
          <w:lang w:eastAsia="en-US"/>
        </w:rPr>
        <w:t>— </w:t>
      </w:r>
      <w:r w:rsidR="003148C9">
        <w:rPr>
          <w:lang w:eastAsia="en-US"/>
        </w:rPr>
        <w:t>Vous croyez</w:t>
      </w:r>
      <w:r>
        <w:rPr>
          <w:lang w:eastAsia="en-US"/>
        </w:rPr>
        <w:t xml:space="preserve">, </w:t>
      </w:r>
      <w:r w:rsidR="003148C9">
        <w:rPr>
          <w:lang w:eastAsia="en-US"/>
        </w:rPr>
        <w:t>monsieur Fargeau</w:t>
      </w:r>
      <w:r>
        <w:rPr>
          <w:lang w:eastAsia="en-US"/>
        </w:rPr>
        <w:t> ?</w:t>
      </w:r>
    </w:p>
    <w:p w14:paraId="145EC897"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en suis sûr</w:t>
      </w:r>
      <w:r>
        <w:rPr>
          <w:lang w:eastAsia="en-US"/>
        </w:rPr>
        <w:t xml:space="preserve">… </w:t>
      </w:r>
      <w:r w:rsidR="003148C9">
        <w:rPr>
          <w:lang w:eastAsia="en-US"/>
        </w:rPr>
        <w:t>Dans ce dernier cas</w:t>
      </w:r>
      <w:r>
        <w:rPr>
          <w:lang w:eastAsia="en-US"/>
        </w:rPr>
        <w:t xml:space="preserve">, </w:t>
      </w:r>
      <w:r w:rsidR="003148C9">
        <w:rPr>
          <w:lang w:eastAsia="en-US"/>
        </w:rPr>
        <w:t>c</w:t>
      </w:r>
      <w:r>
        <w:rPr>
          <w:lang w:eastAsia="en-US"/>
        </w:rPr>
        <w:t>’</w:t>
      </w:r>
      <w:r w:rsidR="003148C9">
        <w:rPr>
          <w:lang w:eastAsia="en-US"/>
        </w:rPr>
        <w:t>est-à-dire s</w:t>
      </w:r>
      <w:r>
        <w:rPr>
          <w:lang w:eastAsia="en-US"/>
        </w:rPr>
        <w:t>’</w:t>
      </w:r>
      <w:r w:rsidR="003148C9">
        <w:rPr>
          <w:lang w:eastAsia="en-US"/>
        </w:rPr>
        <w:t>il ne sait rien</w:t>
      </w:r>
      <w:r>
        <w:rPr>
          <w:lang w:eastAsia="en-US"/>
        </w:rPr>
        <w:t xml:space="preserve">, </w:t>
      </w:r>
      <w:r w:rsidR="003148C9">
        <w:rPr>
          <w:lang w:eastAsia="en-US"/>
        </w:rPr>
        <w:t>il va la reconnaître tout à coup et s</w:t>
      </w:r>
      <w:r>
        <w:rPr>
          <w:lang w:eastAsia="en-US"/>
        </w:rPr>
        <w:t>’</w:t>
      </w:r>
      <w:r w:rsidR="003148C9">
        <w:rPr>
          <w:lang w:eastAsia="en-US"/>
        </w:rPr>
        <w:t>initier brusquement à un roman plein d</w:t>
      </w:r>
      <w:r>
        <w:rPr>
          <w:lang w:eastAsia="en-US"/>
        </w:rPr>
        <w:t>’</w:t>
      </w:r>
      <w:r w:rsidR="003148C9">
        <w:rPr>
          <w:lang w:eastAsia="en-US"/>
        </w:rPr>
        <w:t>émotion</w:t>
      </w:r>
      <w:r>
        <w:rPr>
          <w:lang w:eastAsia="en-US"/>
        </w:rPr>
        <w:t xml:space="preserve">… </w:t>
      </w:r>
      <w:r w:rsidR="003148C9">
        <w:rPr>
          <w:lang w:eastAsia="en-US"/>
        </w:rPr>
        <w:t>Il va s</w:t>
      </w:r>
      <w:r>
        <w:rPr>
          <w:lang w:eastAsia="en-US"/>
        </w:rPr>
        <w:t>’</w:t>
      </w:r>
      <w:r w:rsidR="003148C9">
        <w:rPr>
          <w:lang w:eastAsia="en-US"/>
        </w:rPr>
        <w:t xml:space="preserve">élancer dehors </w:t>
      </w:r>
      <w:r w:rsidR="003148C9">
        <w:rPr>
          <w:lang w:eastAsia="en-US"/>
        </w:rPr>
        <w:lastRenderedPageBreak/>
        <w:t>pour l</w:t>
      </w:r>
      <w:r>
        <w:rPr>
          <w:lang w:eastAsia="en-US"/>
        </w:rPr>
        <w:t>’</w:t>
      </w:r>
      <w:r w:rsidR="003148C9">
        <w:rPr>
          <w:lang w:eastAsia="en-US"/>
        </w:rPr>
        <w:t>attendre à la sortie</w:t>
      </w:r>
      <w:r>
        <w:rPr>
          <w:lang w:eastAsia="en-US"/>
        </w:rPr>
        <w:t xml:space="preserve">… </w:t>
      </w:r>
      <w:r w:rsidR="003148C9">
        <w:rPr>
          <w:lang w:eastAsia="en-US"/>
        </w:rPr>
        <w:t>La rue des Fossés-du-Temple est déserte</w:t>
      </w:r>
      <w:r>
        <w:rPr>
          <w:lang w:eastAsia="en-US"/>
        </w:rPr>
        <w:t>…</w:t>
      </w:r>
    </w:p>
    <w:p w14:paraId="662692CA" w14:textId="4E7E6592" w:rsidR="0046142F" w:rsidRDefault="0046142F" w:rsidP="0046142F">
      <w:pPr>
        <w:rPr>
          <w:lang w:eastAsia="en-US"/>
        </w:rPr>
      </w:pPr>
      <w:r>
        <w:rPr>
          <w:lang w:eastAsia="en-US"/>
        </w:rPr>
        <w:t>— </w:t>
      </w:r>
      <w:r w:rsidR="003148C9">
        <w:rPr>
          <w:lang w:eastAsia="en-US"/>
        </w:rPr>
        <w:t>Ah diable</w:t>
      </w:r>
      <w:r>
        <w:rPr>
          <w:lang w:eastAsia="en-US"/>
        </w:rPr>
        <w:t xml:space="preserve"> ! </w:t>
      </w:r>
      <w:r w:rsidR="003148C9">
        <w:rPr>
          <w:lang w:eastAsia="en-US"/>
        </w:rPr>
        <w:t>monsieur</w:t>
      </w:r>
      <w:r>
        <w:rPr>
          <w:lang w:eastAsia="en-US"/>
        </w:rPr>
        <w:t xml:space="preserve">, </w:t>
      </w:r>
      <w:r w:rsidR="003148C9">
        <w:rPr>
          <w:lang w:eastAsia="en-US"/>
        </w:rPr>
        <w:t>ah diable</w:t>
      </w:r>
      <w:r>
        <w:rPr>
          <w:lang w:eastAsia="en-US"/>
        </w:rPr>
        <w:t xml:space="preserve"> ! </w:t>
      </w:r>
      <w:r w:rsidR="003148C9">
        <w:rPr>
          <w:lang w:eastAsia="en-US"/>
        </w:rPr>
        <w:t>fit Romblon</w:t>
      </w:r>
      <w:r>
        <w:rPr>
          <w:lang w:eastAsia="en-US"/>
        </w:rPr>
        <w:t xml:space="preserve"> ; </w:t>
      </w:r>
      <w:r w:rsidR="006C2AE1">
        <w:rPr>
          <w:lang w:eastAsia="en-US"/>
        </w:rPr>
        <w:t>—</w:t>
      </w:r>
      <w:r>
        <w:rPr>
          <w:lang w:eastAsia="en-US"/>
        </w:rPr>
        <w:t xml:space="preserve"> </w:t>
      </w:r>
      <w:r w:rsidR="003148C9">
        <w:rPr>
          <w:lang w:eastAsia="en-US"/>
        </w:rPr>
        <w:t>à neuf heures et demie du soir</w:t>
      </w:r>
      <w:r>
        <w:rPr>
          <w:lang w:eastAsia="en-US"/>
        </w:rPr>
        <w:t> !…</w:t>
      </w:r>
    </w:p>
    <w:p w14:paraId="7F8B5D6C" w14:textId="77777777" w:rsidR="0046142F" w:rsidRDefault="0046142F" w:rsidP="0046142F">
      <w:pPr>
        <w:rPr>
          <w:lang w:eastAsia="en-US"/>
        </w:rPr>
      </w:pPr>
      <w:r>
        <w:rPr>
          <w:lang w:eastAsia="en-US"/>
        </w:rPr>
        <w:t>— </w:t>
      </w:r>
      <w:r w:rsidR="003148C9">
        <w:rPr>
          <w:lang w:eastAsia="en-US"/>
        </w:rPr>
        <w:t>Voyez</w:t>
      </w:r>
      <w:r>
        <w:rPr>
          <w:lang w:eastAsia="en-US"/>
        </w:rPr>
        <w:t xml:space="preserve">, </w:t>
      </w:r>
      <w:r w:rsidR="003148C9">
        <w:rPr>
          <w:lang w:eastAsia="en-US"/>
        </w:rPr>
        <w:t>monsieur Romblon</w:t>
      </w:r>
      <w:r>
        <w:rPr>
          <w:lang w:eastAsia="en-US"/>
        </w:rPr>
        <w:t xml:space="preserve"> !… </w:t>
      </w:r>
      <w:r w:rsidR="003148C9">
        <w:rPr>
          <w:lang w:eastAsia="en-US"/>
        </w:rPr>
        <w:t>ça vous regarde</w:t>
      </w:r>
      <w:r>
        <w:rPr>
          <w:lang w:eastAsia="en-US"/>
        </w:rPr>
        <w:t xml:space="preserve"> ! </w:t>
      </w:r>
      <w:r w:rsidR="003148C9">
        <w:rPr>
          <w:lang w:eastAsia="en-US"/>
        </w:rPr>
        <w:t>dit Fargeau</w:t>
      </w:r>
      <w:r>
        <w:rPr>
          <w:lang w:eastAsia="en-US"/>
        </w:rPr>
        <w:t xml:space="preserve">, </w:t>
      </w:r>
      <w:r w:rsidR="003148C9">
        <w:rPr>
          <w:lang w:eastAsia="en-US"/>
        </w:rPr>
        <w:t>qui reprit sa position et braqua indolemment sa lorgnette sur la galerie</w:t>
      </w:r>
      <w:r>
        <w:rPr>
          <w:lang w:eastAsia="en-US"/>
        </w:rPr>
        <w:t>.</w:t>
      </w:r>
    </w:p>
    <w:p w14:paraId="357EAA29" w14:textId="77777777" w:rsidR="0046142F" w:rsidRDefault="003148C9" w:rsidP="0046142F">
      <w:pPr>
        <w:rPr>
          <w:lang w:eastAsia="en-US"/>
        </w:rPr>
      </w:pPr>
      <w:r>
        <w:rPr>
          <w:lang w:eastAsia="en-US"/>
        </w:rPr>
        <w:t>Mazurke</w:t>
      </w:r>
      <w:r w:rsidR="0046142F">
        <w:rPr>
          <w:lang w:eastAsia="en-US"/>
        </w:rPr>
        <w:t xml:space="preserve">, </w:t>
      </w:r>
      <w:r>
        <w:rPr>
          <w:lang w:eastAsia="en-US"/>
        </w:rPr>
        <w:t>en ce moment</w:t>
      </w:r>
      <w:r w:rsidR="0046142F">
        <w:rPr>
          <w:lang w:eastAsia="en-US"/>
        </w:rPr>
        <w:t xml:space="preserve">, </w:t>
      </w:r>
      <w:r>
        <w:rPr>
          <w:lang w:eastAsia="en-US"/>
        </w:rPr>
        <w:t>s</w:t>
      </w:r>
      <w:r w:rsidR="0046142F">
        <w:rPr>
          <w:lang w:eastAsia="en-US"/>
        </w:rPr>
        <w:t>’</w:t>
      </w:r>
      <w:r>
        <w:rPr>
          <w:lang w:eastAsia="en-US"/>
        </w:rPr>
        <w:t>inclina avec grâce sur le rebord de la loge</w:t>
      </w:r>
      <w:r w:rsidR="0046142F">
        <w:rPr>
          <w:lang w:eastAsia="en-US"/>
        </w:rPr>
        <w:t xml:space="preserve">, </w:t>
      </w:r>
      <w:r>
        <w:rPr>
          <w:lang w:eastAsia="en-US"/>
        </w:rPr>
        <w:t>et offrit ses hommages aux dames</w:t>
      </w:r>
      <w:r w:rsidR="0046142F">
        <w:rPr>
          <w:lang w:eastAsia="en-US"/>
        </w:rPr>
        <w:t>.</w:t>
      </w:r>
    </w:p>
    <w:p w14:paraId="18AB0CA8" w14:textId="77777777" w:rsidR="0046142F" w:rsidRDefault="003148C9" w:rsidP="0046142F">
      <w:pPr>
        <w:rPr>
          <w:lang w:eastAsia="en-US"/>
        </w:rPr>
      </w:pPr>
      <w:r>
        <w:rPr>
          <w:lang w:eastAsia="en-US"/>
        </w:rPr>
        <w:t>Il envoya même à Romblon un salut souriant où le gros homme crut voir bien des choses</w:t>
      </w:r>
      <w:r w:rsidR="0046142F">
        <w:rPr>
          <w:lang w:eastAsia="en-US"/>
        </w:rPr>
        <w:t>.</w:t>
      </w:r>
    </w:p>
    <w:p w14:paraId="35B4C613" w14:textId="69D7B830" w:rsidR="0046142F" w:rsidRDefault="003148C9" w:rsidP="0046142F">
      <w:pPr>
        <w:rPr>
          <w:lang w:eastAsia="en-US"/>
        </w:rPr>
      </w:pPr>
      <w:r>
        <w:rPr>
          <w:lang w:eastAsia="en-US"/>
        </w:rPr>
        <w:t>La marquise était glacée</w:t>
      </w:r>
      <w:r w:rsidR="0046142F">
        <w:rPr>
          <w:lang w:eastAsia="en-US"/>
        </w:rPr>
        <w:t xml:space="preserve">. </w:t>
      </w:r>
      <w:r w:rsidR="006C2AE1">
        <w:rPr>
          <w:lang w:eastAsia="en-US"/>
        </w:rPr>
        <w:t>—</w:t>
      </w:r>
      <w:r w:rsidR="0046142F">
        <w:rPr>
          <w:lang w:eastAsia="en-US"/>
        </w:rPr>
        <w:t xml:space="preserve"> </w:t>
      </w:r>
      <w:r>
        <w:rPr>
          <w:lang w:eastAsia="en-US"/>
        </w:rPr>
        <w:t>Bien qu</w:t>
      </w:r>
      <w:r w:rsidR="0046142F">
        <w:rPr>
          <w:lang w:eastAsia="en-US"/>
        </w:rPr>
        <w:t>’</w:t>
      </w:r>
      <w:r>
        <w:rPr>
          <w:lang w:eastAsia="en-US"/>
        </w:rPr>
        <w:t>il n</w:t>
      </w:r>
      <w:r w:rsidR="0046142F">
        <w:rPr>
          <w:lang w:eastAsia="en-US"/>
        </w:rPr>
        <w:t>’</w:t>
      </w:r>
      <w:r>
        <w:rPr>
          <w:lang w:eastAsia="en-US"/>
        </w:rPr>
        <w:t>y eût rien jusqu</w:t>
      </w:r>
      <w:r w:rsidR="0046142F">
        <w:rPr>
          <w:lang w:eastAsia="en-US"/>
        </w:rPr>
        <w:t>’</w:t>
      </w:r>
      <w:r>
        <w:rPr>
          <w:lang w:eastAsia="en-US"/>
        </w:rPr>
        <w:t>alors qui pût faire deviner au commun des hôtes des trois loges la gravité de la situation</w:t>
      </w:r>
      <w:r w:rsidR="0046142F">
        <w:rPr>
          <w:lang w:eastAsia="en-US"/>
        </w:rPr>
        <w:t xml:space="preserve">, </w:t>
      </w:r>
      <w:r>
        <w:rPr>
          <w:lang w:eastAsia="en-US"/>
        </w:rPr>
        <w:t>une sorte de gêne pesait sur toutes les poitrines</w:t>
      </w:r>
      <w:r w:rsidR="0046142F">
        <w:rPr>
          <w:lang w:eastAsia="en-US"/>
        </w:rPr>
        <w:t>.</w:t>
      </w:r>
    </w:p>
    <w:p w14:paraId="1E18F9B3" w14:textId="77777777" w:rsidR="0046142F" w:rsidRDefault="003148C9" w:rsidP="0046142F">
      <w:pPr>
        <w:rPr>
          <w:lang w:eastAsia="en-US"/>
        </w:rPr>
      </w:pPr>
      <w:r>
        <w:rPr>
          <w:lang w:eastAsia="en-US"/>
        </w:rPr>
        <w:t>Mazurke seul avait l</w:t>
      </w:r>
      <w:r w:rsidR="0046142F">
        <w:rPr>
          <w:lang w:eastAsia="en-US"/>
        </w:rPr>
        <w:t>’</w:t>
      </w:r>
      <w:r>
        <w:rPr>
          <w:lang w:eastAsia="en-US"/>
        </w:rPr>
        <w:t>air d</w:t>
      </w:r>
      <w:r w:rsidR="0046142F">
        <w:rPr>
          <w:lang w:eastAsia="en-US"/>
        </w:rPr>
        <w:t>’</w:t>
      </w:r>
      <w:r>
        <w:rPr>
          <w:lang w:eastAsia="en-US"/>
        </w:rPr>
        <w:t>être parfaitement à son aise</w:t>
      </w:r>
      <w:r w:rsidR="0046142F">
        <w:rPr>
          <w:lang w:eastAsia="en-US"/>
        </w:rPr>
        <w:t>.</w:t>
      </w:r>
    </w:p>
    <w:p w14:paraId="316B3788"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dit-il en s</w:t>
      </w:r>
      <w:r>
        <w:rPr>
          <w:lang w:eastAsia="en-US"/>
        </w:rPr>
        <w:t>’</w:t>
      </w:r>
      <w:r w:rsidR="003148C9">
        <w:rPr>
          <w:lang w:eastAsia="en-US"/>
        </w:rPr>
        <w:t xml:space="preserve">adressant à </w:t>
      </w:r>
      <w:proofErr w:type="spellStart"/>
      <w:r w:rsidR="003148C9">
        <w:rPr>
          <w:lang w:eastAsia="en-US"/>
        </w:rPr>
        <w:t>Guérineul</w:t>
      </w:r>
      <w:proofErr w:type="spellEnd"/>
      <w:r>
        <w:rPr>
          <w:lang w:eastAsia="en-US"/>
        </w:rPr>
        <w:t xml:space="preserve">, </w:t>
      </w:r>
      <w:r w:rsidR="003148C9">
        <w:rPr>
          <w:lang w:eastAsia="en-US"/>
        </w:rPr>
        <w:t>c</w:t>
      </w:r>
      <w:r>
        <w:rPr>
          <w:lang w:eastAsia="en-US"/>
        </w:rPr>
        <w:t>’</w:t>
      </w:r>
      <w:r w:rsidR="003148C9">
        <w:rPr>
          <w:lang w:eastAsia="en-US"/>
        </w:rPr>
        <w:t>est donc nous qui allons donner le signal</w:t>
      </w:r>
      <w:r>
        <w:rPr>
          <w:lang w:eastAsia="en-US"/>
        </w:rPr>
        <w:t xml:space="preserve">, </w:t>
      </w:r>
      <w:r w:rsidR="003148C9">
        <w:rPr>
          <w:lang w:eastAsia="en-US"/>
        </w:rPr>
        <w:t>monsieur de Monsigny</w:t>
      </w:r>
      <w:r>
        <w:rPr>
          <w:lang w:eastAsia="en-US"/>
        </w:rPr>
        <w:t> ?</w:t>
      </w:r>
    </w:p>
    <w:p w14:paraId="63159C29" w14:textId="77777777" w:rsidR="0046142F" w:rsidRDefault="0046142F" w:rsidP="0046142F">
      <w:pPr>
        <w:rPr>
          <w:lang w:eastAsia="en-US"/>
        </w:rPr>
      </w:pPr>
      <w:r>
        <w:rPr>
          <w:lang w:eastAsia="en-US"/>
        </w:rPr>
        <w:t>— </w:t>
      </w:r>
      <w:r w:rsidR="003148C9">
        <w:rPr>
          <w:lang w:eastAsia="en-US"/>
        </w:rPr>
        <w:t>Vous en êtes</w:t>
      </w:r>
      <w:r>
        <w:rPr>
          <w:lang w:eastAsia="en-US"/>
        </w:rPr>
        <w:t xml:space="preserve">, </w:t>
      </w:r>
      <w:r w:rsidR="003148C9">
        <w:rPr>
          <w:lang w:eastAsia="en-US"/>
        </w:rPr>
        <w:t>capitaine</w:t>
      </w:r>
      <w:r>
        <w:rPr>
          <w:lang w:eastAsia="en-US"/>
        </w:rPr>
        <w:t xml:space="preserve"> ? </w:t>
      </w:r>
      <w:r w:rsidR="003148C9">
        <w:rPr>
          <w:lang w:eastAsia="en-US"/>
        </w:rPr>
        <w:t>s</w:t>
      </w:r>
      <w:r>
        <w:rPr>
          <w:lang w:eastAsia="en-US"/>
        </w:rPr>
        <w:t>’</w:t>
      </w:r>
      <w:r w:rsidR="003148C9">
        <w:rPr>
          <w:lang w:eastAsia="en-US"/>
        </w:rPr>
        <w:t>écrièrent les nièces folles</w:t>
      </w:r>
      <w:r>
        <w:rPr>
          <w:lang w:eastAsia="en-US"/>
        </w:rPr>
        <w:t>.</w:t>
      </w:r>
    </w:p>
    <w:p w14:paraId="68D529B9" w14:textId="77777777" w:rsidR="0046142F" w:rsidRDefault="0046142F" w:rsidP="0046142F">
      <w:pPr>
        <w:rPr>
          <w:lang w:eastAsia="en-US"/>
        </w:rPr>
      </w:pPr>
      <w:r>
        <w:rPr>
          <w:lang w:eastAsia="en-US"/>
        </w:rPr>
        <w:t>— </w:t>
      </w:r>
      <w:r w:rsidR="003148C9">
        <w:rPr>
          <w:lang w:eastAsia="en-US"/>
        </w:rPr>
        <w:t>Comment donc</w:t>
      </w:r>
      <w:r>
        <w:rPr>
          <w:lang w:eastAsia="en-US"/>
        </w:rPr>
        <w:t xml:space="preserve">, </w:t>
      </w:r>
      <w:r w:rsidR="003148C9">
        <w:rPr>
          <w:lang w:eastAsia="en-US"/>
        </w:rPr>
        <w:t>si j</w:t>
      </w:r>
      <w:r>
        <w:rPr>
          <w:lang w:eastAsia="en-US"/>
        </w:rPr>
        <w:t>’</w:t>
      </w:r>
      <w:r w:rsidR="003148C9">
        <w:rPr>
          <w:lang w:eastAsia="en-US"/>
        </w:rPr>
        <w:t>en suis</w:t>
      </w:r>
      <w:r>
        <w:rPr>
          <w:lang w:eastAsia="en-US"/>
        </w:rPr>
        <w:t xml:space="preserve">, </w:t>
      </w:r>
      <w:r w:rsidR="003148C9">
        <w:rPr>
          <w:lang w:eastAsia="en-US"/>
        </w:rPr>
        <w:t>mesdames</w:t>
      </w:r>
      <w:r>
        <w:rPr>
          <w:lang w:eastAsia="en-US"/>
        </w:rPr>
        <w:t xml:space="preserve"> ! </w:t>
      </w:r>
      <w:r w:rsidR="003148C9">
        <w:rPr>
          <w:lang w:eastAsia="en-US"/>
        </w:rPr>
        <w:t>répliqua Mazurke gaîment</w:t>
      </w:r>
      <w:r>
        <w:rPr>
          <w:lang w:eastAsia="en-US"/>
        </w:rPr>
        <w:t xml:space="preserve">, </w:t>
      </w:r>
      <w:r w:rsidR="003148C9">
        <w:rPr>
          <w:lang w:eastAsia="en-US"/>
        </w:rPr>
        <w:t>on a oublié de me réserver un rôle dans la comédie</w:t>
      </w:r>
      <w:r>
        <w:rPr>
          <w:lang w:eastAsia="en-US"/>
        </w:rPr>
        <w:t xml:space="preserve">, </w:t>
      </w:r>
      <w:r w:rsidR="003148C9">
        <w:rPr>
          <w:lang w:eastAsia="en-US"/>
        </w:rPr>
        <w:t>mais je vous jure bien que je vais m</w:t>
      </w:r>
      <w:r>
        <w:rPr>
          <w:lang w:eastAsia="en-US"/>
        </w:rPr>
        <w:t>’</w:t>
      </w:r>
      <w:r w:rsidR="003148C9">
        <w:rPr>
          <w:lang w:eastAsia="en-US"/>
        </w:rPr>
        <w:t>en faire un tout seul</w:t>
      </w:r>
      <w:r>
        <w:rPr>
          <w:lang w:eastAsia="en-US"/>
        </w:rPr>
        <w:t> !</w:t>
      </w:r>
    </w:p>
    <w:p w14:paraId="47315426" w14:textId="77777777" w:rsidR="0046142F" w:rsidRDefault="0046142F" w:rsidP="0046142F">
      <w:pPr>
        <w:rPr>
          <w:lang w:eastAsia="en-US"/>
        </w:rPr>
      </w:pPr>
      <w:r>
        <w:rPr>
          <w:lang w:eastAsia="en-US"/>
        </w:rPr>
        <w:t>— </w:t>
      </w:r>
      <w:r w:rsidR="003148C9">
        <w:rPr>
          <w:lang w:eastAsia="en-US"/>
        </w:rPr>
        <w:t>Charmant</w:t>
      </w:r>
      <w:r>
        <w:rPr>
          <w:lang w:eastAsia="en-US"/>
        </w:rPr>
        <w:t xml:space="preserve"> ! </w:t>
      </w:r>
      <w:r w:rsidR="003148C9">
        <w:rPr>
          <w:lang w:eastAsia="en-US"/>
        </w:rPr>
        <w:t>charmant</w:t>
      </w:r>
      <w:r>
        <w:rPr>
          <w:lang w:eastAsia="en-US"/>
        </w:rPr>
        <w:t xml:space="preserve"> ! </w:t>
      </w:r>
      <w:r w:rsidR="003148C9">
        <w:rPr>
          <w:lang w:eastAsia="en-US"/>
        </w:rPr>
        <w:t>firent ces dames et demoiselles</w:t>
      </w:r>
      <w:r>
        <w:rPr>
          <w:lang w:eastAsia="en-US"/>
        </w:rPr>
        <w:t xml:space="preserve"> ; </w:t>
      </w:r>
      <w:r w:rsidR="003148C9">
        <w:rPr>
          <w:lang w:eastAsia="en-US"/>
        </w:rPr>
        <w:t>ah</w:t>
      </w:r>
      <w:r>
        <w:rPr>
          <w:lang w:eastAsia="en-US"/>
        </w:rPr>
        <w:t xml:space="preserve"> ! </w:t>
      </w:r>
      <w:r w:rsidR="003148C9">
        <w:rPr>
          <w:lang w:eastAsia="en-US"/>
        </w:rPr>
        <w:t>nous allons bien nous divertir</w:t>
      </w:r>
      <w:r>
        <w:rPr>
          <w:lang w:eastAsia="en-US"/>
        </w:rPr>
        <w:t> !…</w:t>
      </w:r>
    </w:p>
    <w:p w14:paraId="43A342EA" w14:textId="54AE8BAD" w:rsidR="003148C9" w:rsidRDefault="003148C9" w:rsidP="0046142F">
      <w:pPr>
        <w:pStyle w:val="Titre2"/>
        <w:rPr>
          <w:lang w:eastAsia="en-US"/>
        </w:rPr>
      </w:pPr>
      <w:bookmarkStart w:id="107" w:name="_Toc233868092"/>
      <w:bookmarkStart w:id="108" w:name="_Toc202196786"/>
      <w:r>
        <w:rPr>
          <w:lang w:eastAsia="en-US"/>
        </w:rPr>
        <w:lastRenderedPageBreak/>
        <w:t>NEUF PLACES D</w:t>
      </w:r>
      <w:r w:rsidR="0046142F">
        <w:rPr>
          <w:lang w:eastAsia="en-US"/>
        </w:rPr>
        <w:t>’</w:t>
      </w:r>
      <w:r>
        <w:rPr>
          <w:lang w:eastAsia="en-US"/>
        </w:rPr>
        <w:t>ORCHESTRE</w:t>
      </w:r>
      <w:bookmarkEnd w:id="107"/>
      <w:bookmarkEnd w:id="108"/>
      <w:r>
        <w:rPr>
          <w:lang w:eastAsia="en-US"/>
        </w:rPr>
        <w:br/>
      </w:r>
    </w:p>
    <w:p w14:paraId="6756B43E" w14:textId="77777777" w:rsidR="0046142F" w:rsidRDefault="003148C9" w:rsidP="0046142F">
      <w:pPr>
        <w:rPr>
          <w:lang w:eastAsia="en-US"/>
        </w:rPr>
      </w:pPr>
      <w:r>
        <w:rPr>
          <w:lang w:eastAsia="en-US"/>
        </w:rPr>
        <w:t>C</w:t>
      </w:r>
      <w:r w:rsidR="0046142F">
        <w:rPr>
          <w:lang w:eastAsia="en-US"/>
        </w:rPr>
        <w:t>’</w:t>
      </w:r>
      <w:r>
        <w:rPr>
          <w:lang w:eastAsia="en-US"/>
        </w:rPr>
        <w:t>était vraiment une cabale organisée dans la perfection</w:t>
      </w:r>
      <w:r w:rsidR="0046142F">
        <w:rPr>
          <w:lang w:eastAsia="en-US"/>
        </w:rPr>
        <w:t xml:space="preserve">, </w:t>
      </w:r>
      <w:r>
        <w:rPr>
          <w:lang w:eastAsia="en-US"/>
        </w:rPr>
        <w:t>et tout à fait digne de la haine d</w:t>
      </w:r>
      <w:r w:rsidR="0046142F">
        <w:rPr>
          <w:lang w:eastAsia="en-US"/>
        </w:rPr>
        <w:t>’</w:t>
      </w:r>
      <w:r>
        <w:rPr>
          <w:lang w:eastAsia="en-US"/>
        </w:rPr>
        <w:t>une femme</w:t>
      </w:r>
      <w:r w:rsidR="0046142F">
        <w:rPr>
          <w:lang w:eastAsia="en-US"/>
        </w:rPr>
        <w:t xml:space="preserve">. </w:t>
      </w:r>
      <w:r>
        <w:rPr>
          <w:lang w:eastAsia="en-US"/>
        </w:rPr>
        <w:t>On n</w:t>
      </w:r>
      <w:r w:rsidR="0046142F">
        <w:rPr>
          <w:lang w:eastAsia="en-US"/>
        </w:rPr>
        <w:t>’</w:t>
      </w:r>
      <w:r>
        <w:rPr>
          <w:lang w:eastAsia="en-US"/>
        </w:rPr>
        <w:t>en voit pas tous les jours de pareilles en de pauvres lieux comme le théâtre d</w:t>
      </w:r>
      <w:r>
        <w:t>e Diane</w:t>
      </w:r>
      <w:r w:rsidR="0046142F">
        <w:rPr>
          <w:lang w:eastAsia="en-US"/>
        </w:rPr>
        <w:t>.</w:t>
      </w:r>
    </w:p>
    <w:p w14:paraId="2F0D5718" w14:textId="77777777" w:rsidR="0046142F" w:rsidRDefault="003148C9" w:rsidP="0046142F">
      <w:pPr>
        <w:rPr>
          <w:lang w:eastAsia="en-US"/>
        </w:rPr>
      </w:pPr>
      <w:r>
        <w:rPr>
          <w:lang w:eastAsia="en-US"/>
        </w:rPr>
        <w:t>La marquise avait mis Romblon à contribution et bien d</w:t>
      </w:r>
      <w:r w:rsidR="0046142F">
        <w:rPr>
          <w:lang w:eastAsia="en-US"/>
        </w:rPr>
        <w:t>’</w:t>
      </w:r>
      <w:r>
        <w:rPr>
          <w:lang w:eastAsia="en-US"/>
        </w:rPr>
        <w:t>autres encore</w:t>
      </w:r>
      <w:r w:rsidR="0046142F">
        <w:rPr>
          <w:lang w:eastAsia="en-US"/>
        </w:rPr>
        <w:t>.</w:t>
      </w:r>
    </w:p>
    <w:p w14:paraId="13350A36" w14:textId="77777777" w:rsidR="0046142F" w:rsidRDefault="003148C9" w:rsidP="0046142F">
      <w:pPr>
        <w:rPr>
          <w:lang w:eastAsia="en-US"/>
        </w:rPr>
      </w:pPr>
      <w:r>
        <w:rPr>
          <w:lang w:eastAsia="en-US"/>
        </w:rPr>
        <w:t>À tous les étages de la salle</w:t>
      </w:r>
      <w:r w:rsidR="0046142F">
        <w:rPr>
          <w:lang w:eastAsia="en-US"/>
        </w:rPr>
        <w:t xml:space="preserve">, </w:t>
      </w:r>
      <w:r>
        <w:rPr>
          <w:lang w:eastAsia="en-US"/>
        </w:rPr>
        <w:t>on voyait des figures impatientes et moqueuses</w:t>
      </w:r>
      <w:r w:rsidR="0046142F">
        <w:rPr>
          <w:lang w:eastAsia="en-US"/>
        </w:rPr>
        <w:t xml:space="preserve">. </w:t>
      </w:r>
      <w:r>
        <w:rPr>
          <w:lang w:eastAsia="en-US"/>
        </w:rPr>
        <w:t>Il y avait un bon quart du public dans le complot</w:t>
      </w:r>
      <w:r w:rsidR="0046142F">
        <w:rPr>
          <w:lang w:eastAsia="en-US"/>
        </w:rPr>
        <w:t>.</w:t>
      </w:r>
    </w:p>
    <w:p w14:paraId="3E369BD1" w14:textId="2FB9CCDE" w:rsidR="0046142F" w:rsidRDefault="003148C9" w:rsidP="0046142F">
      <w:pPr>
        <w:rPr>
          <w:lang w:eastAsia="en-US"/>
        </w:rPr>
      </w:pPr>
      <w:r>
        <w:rPr>
          <w:lang w:eastAsia="en-US"/>
        </w:rPr>
        <w:t>La marquise toute seule</w:t>
      </w:r>
      <w:r w:rsidR="0046142F">
        <w:rPr>
          <w:lang w:eastAsia="en-US"/>
        </w:rPr>
        <w:t xml:space="preserve">, </w:t>
      </w:r>
      <w:r>
        <w:rPr>
          <w:lang w:eastAsia="en-US"/>
        </w:rPr>
        <w:t xml:space="preserve">avec Romblon et </w:t>
      </w:r>
      <w:r w:rsidR="0046142F">
        <w:rPr>
          <w:lang w:eastAsia="en-US"/>
        </w:rPr>
        <w:t>M. </w:t>
      </w:r>
      <w:r>
        <w:rPr>
          <w:lang w:eastAsia="en-US"/>
        </w:rPr>
        <w:t>Fargeau</w:t>
      </w:r>
      <w:r w:rsidR="0046142F">
        <w:rPr>
          <w:lang w:eastAsia="en-US"/>
        </w:rPr>
        <w:t xml:space="preserve">, </w:t>
      </w:r>
      <w:r>
        <w:rPr>
          <w:lang w:eastAsia="en-US"/>
        </w:rPr>
        <w:t>comprit le sens caché des paroles de Mazurke</w:t>
      </w:r>
      <w:r w:rsidR="0046142F">
        <w:rPr>
          <w:lang w:eastAsia="en-US"/>
        </w:rPr>
        <w:t>.</w:t>
      </w:r>
    </w:p>
    <w:p w14:paraId="5792FB1D" w14:textId="77777777" w:rsidR="0046142F" w:rsidRDefault="003148C9" w:rsidP="0046142F">
      <w:pPr>
        <w:rPr>
          <w:lang w:eastAsia="en-US"/>
        </w:rPr>
      </w:pPr>
      <w:proofErr w:type="spellStart"/>
      <w:r>
        <w:rPr>
          <w:lang w:eastAsia="en-US"/>
        </w:rPr>
        <w:t>Guérineul</w:t>
      </w:r>
      <w:proofErr w:type="spellEnd"/>
      <w:r>
        <w:rPr>
          <w:lang w:eastAsia="en-US"/>
        </w:rPr>
        <w:t xml:space="preserve"> tendit sa main aux doigts jaunis par le cigare</w:t>
      </w:r>
      <w:r w:rsidR="0046142F">
        <w:rPr>
          <w:lang w:eastAsia="en-US"/>
        </w:rPr>
        <w:t>.</w:t>
      </w:r>
    </w:p>
    <w:p w14:paraId="0B9B8D99" w14:textId="77777777" w:rsidR="0046142F" w:rsidRDefault="0046142F" w:rsidP="0046142F">
      <w:pPr>
        <w:rPr>
          <w:lang w:eastAsia="en-US"/>
        </w:rPr>
      </w:pPr>
      <w:r>
        <w:rPr>
          <w:lang w:eastAsia="en-US"/>
        </w:rPr>
        <w:t>— </w:t>
      </w:r>
      <w:r w:rsidR="003148C9">
        <w:rPr>
          <w:lang w:eastAsia="en-US"/>
        </w:rPr>
        <w:t>Eh bien</w:t>
      </w:r>
      <w:r>
        <w:rPr>
          <w:lang w:eastAsia="en-US"/>
        </w:rPr>
        <w:t xml:space="preserve"> ! </w:t>
      </w:r>
      <w:proofErr w:type="spellStart"/>
      <w:r w:rsidR="003148C9">
        <w:rPr>
          <w:lang w:eastAsia="en-US"/>
        </w:rPr>
        <w:t>sacrebleure</w:t>
      </w:r>
      <w:proofErr w:type="spellEnd"/>
      <w:r>
        <w:rPr>
          <w:lang w:eastAsia="en-US"/>
        </w:rPr>
        <w:t xml:space="preserve"> ! </w:t>
      </w:r>
      <w:r w:rsidR="003148C9">
        <w:rPr>
          <w:lang w:eastAsia="en-US"/>
        </w:rPr>
        <w:t>dit-il</w:t>
      </w:r>
      <w:r>
        <w:rPr>
          <w:lang w:eastAsia="en-US"/>
        </w:rPr>
        <w:t xml:space="preserve">, </w:t>
      </w:r>
      <w:r w:rsidR="003148C9">
        <w:rPr>
          <w:lang w:eastAsia="en-US"/>
        </w:rPr>
        <w:t>je suis content de vous voir avec nous</w:t>
      </w:r>
      <w:r>
        <w:rPr>
          <w:lang w:eastAsia="en-US"/>
        </w:rPr>
        <w:t xml:space="preserve">… </w:t>
      </w:r>
      <w:r w:rsidR="003148C9">
        <w:rPr>
          <w:lang w:eastAsia="en-US"/>
        </w:rPr>
        <w:t>vous allez voir comment ça va marcher quand je vais lever mon foulard</w:t>
      </w:r>
      <w:r>
        <w:rPr>
          <w:lang w:eastAsia="en-US"/>
        </w:rPr>
        <w:t xml:space="preserve">… </w:t>
      </w:r>
      <w:r w:rsidR="003148C9">
        <w:rPr>
          <w:lang w:eastAsia="en-US"/>
        </w:rPr>
        <w:t>c</w:t>
      </w:r>
      <w:r>
        <w:rPr>
          <w:lang w:eastAsia="en-US"/>
        </w:rPr>
        <w:t>’</w:t>
      </w:r>
      <w:r w:rsidR="003148C9">
        <w:rPr>
          <w:lang w:eastAsia="en-US"/>
        </w:rPr>
        <w:t>est le signal convenu</w:t>
      </w:r>
      <w:r>
        <w:rPr>
          <w:lang w:eastAsia="en-US"/>
        </w:rPr>
        <w:t>.</w:t>
      </w:r>
    </w:p>
    <w:p w14:paraId="68D93AD8" w14:textId="10C2E643"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fit Mazurke</w:t>
      </w:r>
      <w:r>
        <w:rPr>
          <w:lang w:eastAsia="en-US"/>
        </w:rPr>
        <w:t xml:space="preserve"> ; </w:t>
      </w:r>
      <w:r w:rsidR="006C2AE1">
        <w:rPr>
          <w:lang w:eastAsia="en-US"/>
        </w:rPr>
        <w:t>—</w:t>
      </w:r>
      <w:r>
        <w:rPr>
          <w:lang w:eastAsia="en-US"/>
        </w:rPr>
        <w:t xml:space="preserve"> </w:t>
      </w:r>
      <w:r w:rsidR="003148C9">
        <w:rPr>
          <w:lang w:eastAsia="en-US"/>
        </w:rPr>
        <w:t>nous allons voir ça</w:t>
      </w:r>
      <w:r>
        <w:rPr>
          <w:lang w:eastAsia="en-US"/>
        </w:rPr>
        <w:t> !</w:t>
      </w:r>
    </w:p>
    <w:p w14:paraId="29DD42DF" w14:textId="77777777" w:rsidR="0046142F" w:rsidRDefault="003148C9" w:rsidP="0046142F">
      <w:pPr>
        <w:rPr>
          <w:lang w:eastAsia="en-US"/>
        </w:rPr>
      </w:pPr>
      <w:r>
        <w:rPr>
          <w:lang w:eastAsia="en-US"/>
        </w:rPr>
        <w:t>Clémence était toujours immobile à la même place</w:t>
      </w:r>
      <w:r w:rsidR="0046142F">
        <w:rPr>
          <w:lang w:eastAsia="en-US"/>
        </w:rPr>
        <w:t xml:space="preserve">. </w:t>
      </w:r>
      <w:r>
        <w:rPr>
          <w:lang w:eastAsia="en-US"/>
        </w:rPr>
        <w:t>Elle n</w:t>
      </w:r>
      <w:r w:rsidR="0046142F">
        <w:rPr>
          <w:lang w:eastAsia="en-US"/>
        </w:rPr>
        <w:t>’</w:t>
      </w:r>
      <w:r>
        <w:rPr>
          <w:lang w:eastAsia="en-US"/>
        </w:rPr>
        <w:t>avait plus même la pensée de joindre Mazurke</w:t>
      </w:r>
      <w:r w:rsidR="0046142F">
        <w:rPr>
          <w:lang w:eastAsia="en-US"/>
        </w:rPr>
        <w:t xml:space="preserve">, </w:t>
      </w:r>
      <w:r>
        <w:rPr>
          <w:lang w:eastAsia="en-US"/>
        </w:rPr>
        <w:t>tant elle sentait qu</w:t>
      </w:r>
      <w:r w:rsidR="0046142F">
        <w:rPr>
          <w:lang w:eastAsia="en-US"/>
        </w:rPr>
        <w:t>’</w:t>
      </w:r>
      <w:r>
        <w:rPr>
          <w:lang w:eastAsia="en-US"/>
        </w:rPr>
        <w:t>il devançait l</w:t>
      </w:r>
      <w:r w:rsidR="0046142F">
        <w:rPr>
          <w:lang w:eastAsia="en-US"/>
        </w:rPr>
        <w:t>’</w:t>
      </w:r>
      <w:r>
        <w:rPr>
          <w:lang w:eastAsia="en-US"/>
        </w:rPr>
        <w:t>avertissement</w:t>
      </w:r>
      <w:r w:rsidR="0046142F">
        <w:rPr>
          <w:lang w:eastAsia="en-US"/>
        </w:rPr>
        <w:t>.</w:t>
      </w:r>
    </w:p>
    <w:p w14:paraId="4E2292E7" w14:textId="2825A960" w:rsidR="0046142F" w:rsidRDefault="003148C9" w:rsidP="0046142F">
      <w:pPr>
        <w:rPr>
          <w:lang w:eastAsia="en-US"/>
        </w:rPr>
      </w:pPr>
      <w:r>
        <w:rPr>
          <w:lang w:eastAsia="en-US"/>
        </w:rPr>
        <w:t>D</w:t>
      </w:r>
      <w:r w:rsidR="0046142F">
        <w:rPr>
          <w:lang w:eastAsia="en-US"/>
        </w:rPr>
        <w:t>’</w:t>
      </w:r>
      <w:r>
        <w:rPr>
          <w:lang w:eastAsia="en-US"/>
        </w:rPr>
        <w:t>ailleurs elle suivait de l</w:t>
      </w:r>
      <w:r w:rsidR="0046142F">
        <w:rPr>
          <w:lang w:eastAsia="en-US"/>
        </w:rPr>
        <w:t>’</w:t>
      </w:r>
      <w:r>
        <w:rPr>
          <w:lang w:eastAsia="en-US"/>
        </w:rPr>
        <w:t>œil les mouvements de l</w:t>
      </w:r>
      <w:r w:rsidR="0046142F">
        <w:rPr>
          <w:lang w:eastAsia="en-US"/>
        </w:rPr>
        <w:t>’</w:t>
      </w:r>
      <w:r>
        <w:rPr>
          <w:lang w:eastAsia="en-US"/>
        </w:rPr>
        <w:t xml:space="preserve">homme qui était pour elle </w:t>
      </w:r>
      <w:r w:rsidR="0046142F">
        <w:rPr>
          <w:lang w:eastAsia="en-US"/>
        </w:rPr>
        <w:t>M. </w:t>
      </w:r>
      <w:r>
        <w:rPr>
          <w:lang w:eastAsia="en-US"/>
        </w:rPr>
        <w:t xml:space="preserve">André </w:t>
      </w:r>
      <w:proofErr w:type="spellStart"/>
      <w:r>
        <w:rPr>
          <w:lang w:eastAsia="en-US"/>
        </w:rPr>
        <w:t>Lointier</w:t>
      </w:r>
      <w:proofErr w:type="spellEnd"/>
      <w:r w:rsidR="0046142F">
        <w:rPr>
          <w:lang w:eastAsia="en-US"/>
        </w:rPr>
        <w:t xml:space="preserve">, </w:t>
      </w:r>
      <w:r>
        <w:rPr>
          <w:lang w:eastAsia="en-US"/>
        </w:rPr>
        <w:t>et qu</w:t>
      </w:r>
      <w:r w:rsidR="0046142F">
        <w:rPr>
          <w:lang w:eastAsia="en-US"/>
        </w:rPr>
        <w:t>’</w:t>
      </w:r>
      <w:r>
        <w:rPr>
          <w:lang w:eastAsia="en-US"/>
        </w:rPr>
        <w:t>elle avait appelé si longtemps son père</w:t>
      </w:r>
      <w:r w:rsidR="0046142F">
        <w:rPr>
          <w:lang w:eastAsia="en-US"/>
        </w:rPr>
        <w:t xml:space="preserve">. </w:t>
      </w:r>
      <w:r>
        <w:rPr>
          <w:lang w:eastAsia="en-US"/>
        </w:rPr>
        <w:t>Elle savait</w:t>
      </w:r>
      <w:r w:rsidR="0046142F">
        <w:rPr>
          <w:lang w:eastAsia="en-US"/>
        </w:rPr>
        <w:t xml:space="preserve">, </w:t>
      </w:r>
      <w:r>
        <w:rPr>
          <w:lang w:eastAsia="en-US"/>
        </w:rPr>
        <w:t>car elle le connaissait</w:t>
      </w:r>
      <w:r w:rsidR="0046142F">
        <w:rPr>
          <w:lang w:eastAsia="en-US"/>
        </w:rPr>
        <w:t xml:space="preserve">, </w:t>
      </w:r>
      <w:r>
        <w:rPr>
          <w:lang w:eastAsia="en-US"/>
        </w:rPr>
        <w:t>qu</w:t>
      </w:r>
      <w:r w:rsidR="0046142F">
        <w:rPr>
          <w:lang w:eastAsia="en-US"/>
        </w:rPr>
        <w:t>’</w:t>
      </w:r>
      <w:r>
        <w:rPr>
          <w:lang w:eastAsia="en-US"/>
        </w:rPr>
        <w:t>il ne sortirait pas de cette loge sans tenter quelque tortueux méfait</w:t>
      </w:r>
      <w:r w:rsidR="0046142F">
        <w:rPr>
          <w:lang w:eastAsia="en-US"/>
        </w:rPr>
        <w:t>.</w:t>
      </w:r>
    </w:p>
    <w:p w14:paraId="55C6ECB7" w14:textId="77777777" w:rsidR="0046142F" w:rsidRDefault="003148C9" w:rsidP="0046142F">
      <w:pPr>
        <w:rPr>
          <w:lang w:eastAsia="en-US"/>
        </w:rPr>
      </w:pPr>
      <w:r>
        <w:rPr>
          <w:lang w:eastAsia="en-US"/>
        </w:rPr>
        <w:lastRenderedPageBreak/>
        <w:t>Elle ne craignait que lui pour Mazurke dont elle était désormais l</w:t>
      </w:r>
      <w:r w:rsidR="0046142F">
        <w:rPr>
          <w:lang w:eastAsia="en-US"/>
        </w:rPr>
        <w:t>’</w:t>
      </w:r>
      <w:r>
        <w:rPr>
          <w:lang w:eastAsia="en-US"/>
        </w:rPr>
        <w:t>alliée</w:t>
      </w:r>
      <w:r w:rsidR="0046142F">
        <w:rPr>
          <w:lang w:eastAsia="en-US"/>
        </w:rPr>
        <w:t>.</w:t>
      </w:r>
    </w:p>
    <w:p w14:paraId="3CA0D46D" w14:textId="785A2DB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monsieur de Monsigny</w:t>
      </w:r>
      <w:r>
        <w:rPr>
          <w:lang w:eastAsia="en-US"/>
        </w:rPr>
        <w:t xml:space="preserve">, </w:t>
      </w:r>
      <w:r w:rsidR="003148C9">
        <w:rPr>
          <w:lang w:eastAsia="en-US"/>
        </w:rPr>
        <w:t>reprit Mazurke toujours avec la même aisance</w:t>
      </w:r>
      <w:r>
        <w:rPr>
          <w:lang w:eastAsia="en-US"/>
        </w:rPr>
        <w:t xml:space="preserve">, </w:t>
      </w:r>
      <w:r w:rsidR="006C2AE1">
        <w:rPr>
          <w:lang w:eastAsia="en-US"/>
        </w:rPr>
        <w:t>—</w:t>
      </w:r>
      <w:r>
        <w:rPr>
          <w:lang w:eastAsia="en-US"/>
        </w:rPr>
        <w:t xml:space="preserve"> </w:t>
      </w:r>
      <w:r w:rsidR="003148C9">
        <w:rPr>
          <w:lang w:eastAsia="en-US"/>
        </w:rPr>
        <w:t>puisque vous êtes chargé de donner le signal</w:t>
      </w:r>
      <w:r>
        <w:rPr>
          <w:lang w:eastAsia="en-US"/>
        </w:rPr>
        <w:t xml:space="preserve">, </w:t>
      </w:r>
      <w:r w:rsidR="003148C9">
        <w:rPr>
          <w:lang w:eastAsia="en-US"/>
        </w:rPr>
        <w:t>penchez-vous de mon côté</w:t>
      </w:r>
      <w:r>
        <w:rPr>
          <w:lang w:eastAsia="en-US"/>
        </w:rPr>
        <w:t xml:space="preserve">, </w:t>
      </w:r>
      <w:r w:rsidR="003148C9">
        <w:rPr>
          <w:lang w:eastAsia="en-US"/>
        </w:rPr>
        <w:t>je vous prie</w:t>
      </w:r>
      <w:r>
        <w:rPr>
          <w:lang w:eastAsia="en-US"/>
        </w:rPr>
        <w:t xml:space="preserve">, </w:t>
      </w:r>
      <w:r w:rsidR="003148C9">
        <w:rPr>
          <w:lang w:eastAsia="en-US"/>
        </w:rPr>
        <w:t>j</w:t>
      </w:r>
      <w:r>
        <w:rPr>
          <w:lang w:eastAsia="en-US"/>
        </w:rPr>
        <w:t>’</w:t>
      </w:r>
      <w:r w:rsidR="003148C9">
        <w:rPr>
          <w:lang w:eastAsia="en-US"/>
        </w:rPr>
        <w:t>ai une bonne plaisanterie à vous suggérer</w:t>
      </w:r>
      <w:r>
        <w:rPr>
          <w:lang w:eastAsia="en-US"/>
        </w:rPr>
        <w:t>.</w:t>
      </w:r>
    </w:p>
    <w:p w14:paraId="4D39D8D3"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dites-la tout haut</w:t>
      </w:r>
      <w:r>
        <w:rPr>
          <w:lang w:eastAsia="en-US"/>
        </w:rPr>
        <w:t xml:space="preserve">, </w:t>
      </w:r>
      <w:r w:rsidR="003148C9">
        <w:rPr>
          <w:lang w:eastAsia="en-US"/>
        </w:rPr>
        <w:t>monsieur le capitaine</w:t>
      </w:r>
      <w:r>
        <w:rPr>
          <w:lang w:eastAsia="en-US"/>
        </w:rPr>
        <w:t xml:space="preserve"> ! </w:t>
      </w:r>
      <w:r w:rsidR="003148C9">
        <w:rPr>
          <w:lang w:eastAsia="en-US"/>
        </w:rPr>
        <w:t>supplièrent les nièces</w:t>
      </w:r>
      <w:r>
        <w:rPr>
          <w:lang w:eastAsia="en-US"/>
        </w:rPr>
        <w:t>.</w:t>
      </w:r>
    </w:p>
    <w:p w14:paraId="126475A3" w14:textId="1F320D52" w:rsidR="0046142F" w:rsidRDefault="0046142F" w:rsidP="0046142F">
      <w:pPr>
        <w:rPr>
          <w:lang w:eastAsia="en-US"/>
        </w:rPr>
      </w:pPr>
      <w:r>
        <w:rPr>
          <w:lang w:eastAsia="en-US"/>
        </w:rPr>
        <w:t>— </w:t>
      </w:r>
      <w:r w:rsidR="003148C9">
        <w:rPr>
          <w:lang w:eastAsia="en-US"/>
        </w:rPr>
        <w:t>Ah çà</w:t>
      </w:r>
      <w:r>
        <w:rPr>
          <w:lang w:eastAsia="en-US"/>
        </w:rPr>
        <w:t xml:space="preserve"> ! </w:t>
      </w:r>
      <w:r w:rsidR="003148C9">
        <w:rPr>
          <w:lang w:eastAsia="en-US"/>
        </w:rPr>
        <w:t>murmura Paoli à l</w:t>
      </w:r>
      <w:r>
        <w:rPr>
          <w:lang w:eastAsia="en-US"/>
        </w:rPr>
        <w:t>’</w:t>
      </w:r>
      <w:r w:rsidR="003148C9">
        <w:rPr>
          <w:lang w:eastAsia="en-US"/>
        </w:rPr>
        <w:t>oreille de la marquise</w:t>
      </w:r>
      <w:r>
        <w:rPr>
          <w:lang w:eastAsia="en-US"/>
        </w:rPr>
        <w:t xml:space="preserve"> ; </w:t>
      </w:r>
      <w:r w:rsidR="006C2AE1">
        <w:rPr>
          <w:lang w:eastAsia="en-US"/>
        </w:rPr>
        <w:t>—</w:t>
      </w:r>
      <w:r>
        <w:rPr>
          <w:lang w:eastAsia="en-US"/>
        </w:rPr>
        <w:t xml:space="preserve"> </w:t>
      </w:r>
      <w:r w:rsidR="003148C9">
        <w:rPr>
          <w:lang w:eastAsia="en-US"/>
        </w:rPr>
        <w:t>je n</w:t>
      </w:r>
      <w:r>
        <w:rPr>
          <w:lang w:eastAsia="en-US"/>
        </w:rPr>
        <w:t>’</w:t>
      </w:r>
      <w:r w:rsidR="003148C9">
        <w:rPr>
          <w:lang w:eastAsia="en-US"/>
        </w:rPr>
        <w:t>aime pas son air à ce bel homme</w:t>
      </w:r>
      <w:r>
        <w:rPr>
          <w:lang w:eastAsia="en-US"/>
        </w:rPr>
        <w:t> !</w:t>
      </w:r>
    </w:p>
    <w:p w14:paraId="62BE5CC9" w14:textId="77777777" w:rsidR="0046142F" w:rsidRDefault="003148C9" w:rsidP="0046142F">
      <w:pPr>
        <w:rPr>
          <w:lang w:eastAsia="en-US"/>
        </w:rPr>
      </w:pPr>
      <w:r>
        <w:rPr>
          <w:lang w:eastAsia="en-US"/>
        </w:rPr>
        <w:t>La marquise était comme fascinée</w:t>
      </w:r>
      <w:r w:rsidR="0046142F">
        <w:rPr>
          <w:lang w:eastAsia="en-US"/>
        </w:rPr>
        <w:t xml:space="preserve">. </w:t>
      </w:r>
      <w:r>
        <w:rPr>
          <w:lang w:eastAsia="en-US"/>
        </w:rPr>
        <w:t>Elle ne répondit point</w:t>
      </w:r>
      <w:r w:rsidR="0046142F">
        <w:rPr>
          <w:lang w:eastAsia="en-US"/>
        </w:rPr>
        <w:t>.</w:t>
      </w:r>
    </w:p>
    <w:p w14:paraId="152941FA" w14:textId="51B1916E" w:rsidR="0046142F" w:rsidRDefault="0046142F" w:rsidP="0046142F">
      <w:pPr>
        <w:rPr>
          <w:lang w:eastAsia="en-US"/>
        </w:rPr>
      </w:pPr>
      <w:r>
        <w:rPr>
          <w:lang w:eastAsia="en-US"/>
        </w:rPr>
        <w:t>— </w:t>
      </w:r>
      <w:r w:rsidR="003148C9">
        <w:rPr>
          <w:lang w:eastAsia="en-US"/>
        </w:rPr>
        <w:t>Soyez tranquille</w:t>
      </w:r>
      <w:r>
        <w:rPr>
          <w:lang w:eastAsia="en-US"/>
        </w:rPr>
        <w:t xml:space="preserve">, </w:t>
      </w:r>
      <w:r w:rsidR="003148C9">
        <w:rPr>
          <w:lang w:eastAsia="en-US"/>
        </w:rPr>
        <w:t>Mesdames</w:t>
      </w:r>
      <w:r>
        <w:rPr>
          <w:lang w:eastAsia="en-US"/>
        </w:rPr>
        <w:t xml:space="preserve">, </w:t>
      </w:r>
      <w:r w:rsidR="003148C9">
        <w:rPr>
          <w:lang w:eastAsia="en-US"/>
        </w:rPr>
        <w:t>répliqua Mazurke aux jeunes filles</w:t>
      </w:r>
      <w:r>
        <w:rPr>
          <w:lang w:eastAsia="en-US"/>
        </w:rPr>
        <w:t xml:space="preserve"> ; </w:t>
      </w:r>
      <w:r w:rsidR="006C2AE1">
        <w:rPr>
          <w:lang w:eastAsia="en-US"/>
        </w:rPr>
        <w:t>—</w:t>
      </w:r>
      <w:r>
        <w:rPr>
          <w:lang w:eastAsia="en-US"/>
        </w:rPr>
        <w:t xml:space="preserve"> </w:t>
      </w:r>
      <w:r w:rsidR="003148C9">
        <w:rPr>
          <w:lang w:eastAsia="en-US"/>
        </w:rPr>
        <w:t>vous saurez tout</w:t>
      </w:r>
      <w:r>
        <w:rPr>
          <w:lang w:eastAsia="en-US"/>
        </w:rPr>
        <w:t>.</w:t>
      </w:r>
    </w:p>
    <w:p w14:paraId="029D8160"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une surprise</w:t>
      </w:r>
      <w:r>
        <w:rPr>
          <w:lang w:eastAsia="en-US"/>
        </w:rPr>
        <w:t> ?</w:t>
      </w:r>
    </w:p>
    <w:p w14:paraId="0FEE406C" w14:textId="77777777" w:rsidR="0046142F" w:rsidRDefault="0046142F" w:rsidP="0046142F">
      <w:pPr>
        <w:rPr>
          <w:lang w:eastAsia="en-US"/>
        </w:rPr>
      </w:pPr>
      <w:r>
        <w:rPr>
          <w:lang w:eastAsia="en-US"/>
        </w:rPr>
        <w:t>— </w:t>
      </w:r>
      <w:r w:rsidR="003148C9">
        <w:rPr>
          <w:lang w:eastAsia="en-US"/>
        </w:rPr>
        <w:t>Oui</w:t>
      </w:r>
      <w:r>
        <w:rPr>
          <w:lang w:eastAsia="en-US"/>
        </w:rPr>
        <w:t xml:space="preserve">… </w:t>
      </w:r>
      <w:r w:rsidR="003148C9">
        <w:rPr>
          <w:lang w:eastAsia="en-US"/>
        </w:rPr>
        <w:t>c</w:t>
      </w:r>
      <w:r>
        <w:rPr>
          <w:lang w:eastAsia="en-US"/>
        </w:rPr>
        <w:t>’</w:t>
      </w:r>
      <w:r w:rsidR="003148C9">
        <w:rPr>
          <w:lang w:eastAsia="en-US"/>
        </w:rPr>
        <w:t>est une petite surprise</w:t>
      </w:r>
      <w:r>
        <w:rPr>
          <w:lang w:eastAsia="en-US"/>
        </w:rPr>
        <w:t>.</w:t>
      </w:r>
    </w:p>
    <w:p w14:paraId="6696655F" w14:textId="77777777" w:rsidR="0046142F" w:rsidRDefault="003148C9" w:rsidP="0046142F">
      <w:pPr>
        <w:rPr>
          <w:lang w:eastAsia="en-US"/>
        </w:rPr>
      </w:pPr>
      <w:proofErr w:type="spellStart"/>
      <w:r>
        <w:rPr>
          <w:lang w:eastAsia="en-US"/>
        </w:rPr>
        <w:t>Guérineul</w:t>
      </w:r>
      <w:proofErr w:type="spellEnd"/>
      <w:r>
        <w:rPr>
          <w:lang w:eastAsia="en-US"/>
        </w:rPr>
        <w:t xml:space="preserve"> tendit la tête en avant</w:t>
      </w:r>
      <w:r w:rsidR="0046142F">
        <w:rPr>
          <w:lang w:eastAsia="en-US"/>
        </w:rPr>
        <w:t>.</w:t>
      </w:r>
    </w:p>
    <w:p w14:paraId="6CBE2C9E" w14:textId="77777777" w:rsidR="0046142F" w:rsidRDefault="0046142F" w:rsidP="0046142F">
      <w:pPr>
        <w:rPr>
          <w:lang w:eastAsia="en-US"/>
        </w:rPr>
      </w:pPr>
      <w:r>
        <w:rPr>
          <w:lang w:eastAsia="en-US"/>
        </w:rPr>
        <w:t>— </w:t>
      </w:r>
      <w:r w:rsidR="003148C9">
        <w:rPr>
          <w:lang w:eastAsia="en-US"/>
        </w:rPr>
        <w:t>Encore</w:t>
      </w:r>
      <w:r>
        <w:rPr>
          <w:lang w:eastAsia="en-US"/>
        </w:rPr>
        <w:t xml:space="preserve"> ! </w:t>
      </w:r>
      <w:r w:rsidR="003148C9">
        <w:rPr>
          <w:lang w:eastAsia="en-US"/>
        </w:rPr>
        <w:t>dit Mazurke</w:t>
      </w:r>
      <w:r>
        <w:rPr>
          <w:lang w:eastAsia="en-US"/>
        </w:rPr>
        <w:t>.</w:t>
      </w:r>
    </w:p>
    <w:p w14:paraId="03E8D698" w14:textId="77777777" w:rsidR="0046142F" w:rsidRDefault="003148C9" w:rsidP="0046142F">
      <w:pPr>
        <w:rPr>
          <w:lang w:eastAsia="en-US"/>
        </w:rPr>
      </w:pPr>
      <w:proofErr w:type="spellStart"/>
      <w:r>
        <w:rPr>
          <w:lang w:eastAsia="en-US"/>
        </w:rPr>
        <w:t>Guérineul</w:t>
      </w:r>
      <w:proofErr w:type="spellEnd"/>
      <w:r>
        <w:rPr>
          <w:lang w:eastAsia="en-US"/>
        </w:rPr>
        <w:t xml:space="preserve"> sortit à moitié de la loge</w:t>
      </w:r>
      <w:r w:rsidR="0046142F">
        <w:rPr>
          <w:lang w:eastAsia="en-US"/>
        </w:rPr>
        <w:t>.</w:t>
      </w:r>
    </w:p>
    <w:p w14:paraId="5D4272D8" w14:textId="77777777" w:rsidR="0046142F" w:rsidRDefault="0046142F" w:rsidP="0046142F">
      <w:pPr>
        <w:rPr>
          <w:lang w:eastAsia="en-US"/>
        </w:rPr>
      </w:pPr>
      <w:r>
        <w:rPr>
          <w:lang w:eastAsia="en-US"/>
        </w:rPr>
        <w:t>— </w:t>
      </w:r>
      <w:r w:rsidR="003148C9">
        <w:rPr>
          <w:lang w:eastAsia="en-US"/>
        </w:rPr>
        <w:t>Encore</w:t>
      </w:r>
      <w:r>
        <w:rPr>
          <w:lang w:eastAsia="en-US"/>
        </w:rPr>
        <w:t> !</w:t>
      </w:r>
    </w:p>
    <w:p w14:paraId="06ACDC8E" w14:textId="77777777" w:rsidR="0046142F" w:rsidRDefault="0046142F" w:rsidP="0046142F">
      <w:pPr>
        <w:rPr>
          <w:lang w:eastAsia="en-US"/>
        </w:rPr>
      </w:pPr>
      <w:r>
        <w:rPr>
          <w:lang w:eastAsia="en-US"/>
        </w:rPr>
        <w:t>— </w:t>
      </w:r>
      <w:r w:rsidR="003148C9">
        <w:rPr>
          <w:lang w:eastAsia="en-US"/>
        </w:rPr>
        <w:t>Nom de bleu</w:t>
      </w:r>
      <w:r>
        <w:rPr>
          <w:lang w:eastAsia="en-US"/>
        </w:rPr>
        <w:t xml:space="preserve"> ! </w:t>
      </w:r>
      <w:r w:rsidR="003148C9">
        <w:rPr>
          <w:lang w:eastAsia="en-US"/>
        </w:rPr>
        <w:t>je tomberais</w:t>
      </w:r>
      <w:r>
        <w:rPr>
          <w:lang w:eastAsia="en-US"/>
        </w:rPr>
        <w:t>.</w:t>
      </w:r>
    </w:p>
    <w:p w14:paraId="02B13846"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égal</w:t>
      </w:r>
      <w:r>
        <w:rPr>
          <w:lang w:eastAsia="en-US"/>
        </w:rPr>
        <w:t>.</w:t>
      </w:r>
    </w:p>
    <w:p w14:paraId="1C5BFEF0" w14:textId="77777777"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c</w:t>
      </w:r>
      <w:r>
        <w:rPr>
          <w:lang w:eastAsia="en-US"/>
        </w:rPr>
        <w:t>’</w:t>
      </w:r>
      <w:r w:rsidR="003148C9">
        <w:rPr>
          <w:lang w:eastAsia="en-US"/>
        </w:rPr>
        <w:t>est égal</w:t>
      </w:r>
      <w:r>
        <w:rPr>
          <w:lang w:eastAsia="en-US"/>
        </w:rPr>
        <w:t> !</w:t>
      </w:r>
    </w:p>
    <w:p w14:paraId="65B3BCB9" w14:textId="77777777" w:rsidR="0046142F" w:rsidRDefault="0046142F" w:rsidP="0046142F">
      <w:pPr>
        <w:rPr>
          <w:lang w:eastAsia="en-US"/>
        </w:rPr>
      </w:pPr>
      <w:r>
        <w:rPr>
          <w:lang w:eastAsia="en-US"/>
        </w:rPr>
        <w:t>— </w:t>
      </w:r>
      <w:r w:rsidR="003148C9">
        <w:rPr>
          <w:lang w:eastAsia="en-US"/>
        </w:rPr>
        <w:t>Encore</w:t>
      </w:r>
      <w:r>
        <w:rPr>
          <w:lang w:eastAsia="en-US"/>
        </w:rPr>
        <w:t> !…</w:t>
      </w:r>
    </w:p>
    <w:p w14:paraId="4EE49CE4" w14:textId="77777777" w:rsidR="0046142F" w:rsidRDefault="003148C9" w:rsidP="0046142F">
      <w:pPr>
        <w:rPr>
          <w:lang w:eastAsia="en-US"/>
        </w:rPr>
      </w:pPr>
      <w:r>
        <w:rPr>
          <w:lang w:eastAsia="en-US"/>
        </w:rPr>
        <w:lastRenderedPageBreak/>
        <w:t xml:space="preserve">Et comme </w:t>
      </w:r>
      <w:proofErr w:type="spellStart"/>
      <w:r>
        <w:rPr>
          <w:lang w:eastAsia="en-US"/>
        </w:rPr>
        <w:t>Guérineul</w:t>
      </w:r>
      <w:proofErr w:type="spellEnd"/>
      <w:r>
        <w:rPr>
          <w:lang w:eastAsia="en-US"/>
        </w:rPr>
        <w:t xml:space="preserve"> hésitait</w:t>
      </w:r>
      <w:r w:rsidR="0046142F">
        <w:rPr>
          <w:lang w:eastAsia="en-US"/>
        </w:rPr>
        <w:t xml:space="preserve">, </w:t>
      </w:r>
      <w:r>
        <w:rPr>
          <w:lang w:eastAsia="en-US"/>
        </w:rPr>
        <w:t>Mazurke l</w:t>
      </w:r>
      <w:r w:rsidR="0046142F">
        <w:rPr>
          <w:lang w:eastAsia="en-US"/>
        </w:rPr>
        <w:t>’</w:t>
      </w:r>
      <w:r>
        <w:rPr>
          <w:lang w:eastAsia="en-US"/>
        </w:rPr>
        <w:t>attira en riant et le fit passer sans effort apparent de la loge dans la galerie</w:t>
      </w:r>
      <w:r w:rsidR="0046142F">
        <w:rPr>
          <w:lang w:eastAsia="en-US"/>
        </w:rPr>
        <w:t>.</w:t>
      </w:r>
    </w:p>
    <w:p w14:paraId="15A7FD53" w14:textId="77777777" w:rsidR="0046142F" w:rsidRDefault="003148C9" w:rsidP="0046142F">
      <w:pPr>
        <w:rPr>
          <w:lang w:eastAsia="en-US"/>
        </w:rPr>
      </w:pPr>
      <w:r>
        <w:rPr>
          <w:lang w:eastAsia="en-US"/>
        </w:rPr>
        <w:t>Les nièces riaient de confiance</w:t>
      </w:r>
      <w:r w:rsidR="0046142F">
        <w:rPr>
          <w:lang w:eastAsia="en-US"/>
        </w:rPr>
        <w:t>.</w:t>
      </w:r>
    </w:p>
    <w:p w14:paraId="7C26A01E" w14:textId="77777777" w:rsidR="0046142F" w:rsidRDefault="003148C9" w:rsidP="0046142F">
      <w:pPr>
        <w:rPr>
          <w:lang w:eastAsia="en-US"/>
        </w:rPr>
      </w:pPr>
      <w:proofErr w:type="spellStart"/>
      <w:r>
        <w:rPr>
          <w:lang w:eastAsia="en-US"/>
        </w:rPr>
        <w:t>Guérineul</w:t>
      </w:r>
      <w:proofErr w:type="spellEnd"/>
      <w:r>
        <w:rPr>
          <w:lang w:eastAsia="en-US"/>
        </w:rPr>
        <w:t xml:space="preserve"> ne savait trop s</w:t>
      </w:r>
      <w:r w:rsidR="0046142F">
        <w:rPr>
          <w:lang w:eastAsia="en-US"/>
        </w:rPr>
        <w:t>’</w:t>
      </w:r>
      <w:r>
        <w:rPr>
          <w:lang w:eastAsia="en-US"/>
        </w:rPr>
        <w:t>il devait se fâcher</w:t>
      </w:r>
      <w:r w:rsidR="0046142F">
        <w:rPr>
          <w:lang w:eastAsia="en-US"/>
        </w:rPr>
        <w:t>.</w:t>
      </w:r>
    </w:p>
    <w:p w14:paraId="6643CB01" w14:textId="77777777" w:rsidR="0046142F" w:rsidRDefault="003148C9" w:rsidP="0046142F">
      <w:pPr>
        <w:rPr>
          <w:lang w:eastAsia="en-US"/>
        </w:rPr>
      </w:pPr>
      <w:r>
        <w:rPr>
          <w:lang w:eastAsia="en-US"/>
        </w:rPr>
        <w:t>Mazurke lui frappa sur l</w:t>
      </w:r>
      <w:r w:rsidR="0046142F">
        <w:rPr>
          <w:lang w:eastAsia="en-US"/>
        </w:rPr>
        <w:t>’</w:t>
      </w:r>
      <w:r>
        <w:rPr>
          <w:lang w:eastAsia="en-US"/>
        </w:rPr>
        <w:t>épaule en bon camarade</w:t>
      </w:r>
      <w:r w:rsidR="0046142F">
        <w:rPr>
          <w:lang w:eastAsia="en-US"/>
        </w:rPr>
        <w:t>.</w:t>
      </w:r>
    </w:p>
    <w:p w14:paraId="2AB03683" w14:textId="77777777" w:rsidR="0046142F" w:rsidRDefault="0046142F" w:rsidP="0046142F">
      <w:pPr>
        <w:numPr>
          <w:ins w:id="109" w:author="Cathelineau Alain" w:date="2010-01-13T09:42:00Z"/>
        </w:numPr>
        <w:rPr>
          <w:lang w:eastAsia="en-US"/>
        </w:rPr>
      </w:pPr>
      <w:r>
        <w:rPr>
          <w:lang w:eastAsia="en-US"/>
        </w:rPr>
        <w:t>— </w:t>
      </w:r>
      <w:r w:rsidR="003148C9">
        <w:rPr>
          <w:lang w:eastAsia="en-US"/>
        </w:rPr>
        <w:t>Maintenant</w:t>
      </w:r>
      <w:r>
        <w:rPr>
          <w:lang w:eastAsia="en-US"/>
        </w:rPr>
        <w:t xml:space="preserve">, </w:t>
      </w:r>
      <w:r w:rsidR="003148C9">
        <w:rPr>
          <w:lang w:eastAsia="en-US"/>
        </w:rPr>
        <w:t>mon cher monsieur de Monsigny</w:t>
      </w:r>
      <w:r>
        <w:rPr>
          <w:lang w:eastAsia="en-US"/>
        </w:rPr>
        <w:t xml:space="preserve">, </w:t>
      </w:r>
      <w:r w:rsidR="003148C9">
        <w:rPr>
          <w:lang w:eastAsia="en-US"/>
        </w:rPr>
        <w:t>reprit-il</w:t>
      </w:r>
      <w:r>
        <w:rPr>
          <w:lang w:eastAsia="en-US"/>
        </w:rPr>
        <w:t xml:space="preserve">, </w:t>
      </w:r>
      <w:r w:rsidR="003148C9">
        <w:rPr>
          <w:lang w:eastAsia="en-US"/>
        </w:rPr>
        <w:t>ayez la bonté de regarder au-dessous de nous</w:t>
      </w:r>
      <w:r>
        <w:rPr>
          <w:lang w:eastAsia="en-US"/>
        </w:rPr>
        <w:t>.</w:t>
      </w:r>
    </w:p>
    <w:p w14:paraId="2B5685D0" w14:textId="77777777" w:rsidR="0046142F" w:rsidRDefault="003148C9" w:rsidP="0046142F">
      <w:pPr>
        <w:rPr>
          <w:lang w:eastAsia="en-US"/>
        </w:rPr>
      </w:pPr>
      <w:proofErr w:type="spellStart"/>
      <w:r>
        <w:rPr>
          <w:lang w:eastAsia="en-US"/>
        </w:rPr>
        <w:t>Guérineul</w:t>
      </w:r>
      <w:proofErr w:type="spellEnd"/>
      <w:r>
        <w:rPr>
          <w:lang w:eastAsia="en-US"/>
        </w:rPr>
        <w:t xml:space="preserve"> obéit</w:t>
      </w:r>
      <w:r w:rsidR="0046142F">
        <w:rPr>
          <w:lang w:eastAsia="en-US"/>
        </w:rPr>
        <w:t>.</w:t>
      </w:r>
    </w:p>
    <w:p w14:paraId="20687399" w14:textId="77777777" w:rsidR="0046142F" w:rsidRDefault="0046142F" w:rsidP="0046142F">
      <w:pPr>
        <w:rPr>
          <w:lang w:eastAsia="en-US"/>
        </w:rPr>
      </w:pPr>
      <w:r>
        <w:rPr>
          <w:lang w:eastAsia="en-US"/>
        </w:rPr>
        <w:t>— </w:t>
      </w:r>
      <w:r w:rsidR="003148C9">
        <w:rPr>
          <w:lang w:eastAsia="en-US"/>
        </w:rPr>
        <w:t>Que voyez-vous</w:t>
      </w:r>
      <w:r>
        <w:rPr>
          <w:lang w:eastAsia="en-US"/>
        </w:rPr>
        <w:t xml:space="preserve"> ? </w:t>
      </w:r>
      <w:r w:rsidR="003148C9">
        <w:rPr>
          <w:lang w:eastAsia="en-US"/>
        </w:rPr>
        <w:t>demanda Mazurke</w:t>
      </w:r>
      <w:r>
        <w:rPr>
          <w:lang w:eastAsia="en-US"/>
        </w:rPr>
        <w:t>.</w:t>
      </w:r>
    </w:p>
    <w:p w14:paraId="2045314A" w14:textId="3AE0A488" w:rsidR="0046142F" w:rsidRDefault="0046142F" w:rsidP="0046142F">
      <w:pPr>
        <w:rPr>
          <w:lang w:eastAsia="en-US"/>
        </w:rPr>
      </w:pPr>
      <w:r>
        <w:rPr>
          <w:lang w:eastAsia="en-US"/>
        </w:rPr>
        <w:t>— </w:t>
      </w:r>
      <w:r w:rsidR="003148C9">
        <w:rPr>
          <w:lang w:eastAsia="en-US"/>
        </w:rPr>
        <w:t>Je vois un orchestre bien garni</w:t>
      </w:r>
      <w:r>
        <w:rPr>
          <w:lang w:eastAsia="en-US"/>
        </w:rPr>
        <w:t xml:space="preserve">, </w:t>
      </w:r>
      <w:r w:rsidR="003148C9">
        <w:rPr>
          <w:lang w:eastAsia="en-US"/>
        </w:rPr>
        <w:t>répliqua Monsigny</w:t>
      </w:r>
      <w:r>
        <w:rPr>
          <w:lang w:eastAsia="en-US"/>
        </w:rPr>
        <w:t xml:space="preserve">, </w:t>
      </w:r>
      <w:r w:rsidR="003148C9">
        <w:rPr>
          <w:lang w:eastAsia="en-US"/>
        </w:rPr>
        <w:t>qui était juste assez spirituel pour comprendre que s</w:t>
      </w:r>
      <w:r>
        <w:rPr>
          <w:lang w:eastAsia="en-US"/>
        </w:rPr>
        <w:t>’</w:t>
      </w:r>
      <w:r w:rsidR="003148C9">
        <w:rPr>
          <w:lang w:eastAsia="en-US"/>
        </w:rPr>
        <w:t>il ne se fâchait pas tout rouge</w:t>
      </w:r>
      <w:r>
        <w:rPr>
          <w:lang w:eastAsia="en-US"/>
        </w:rPr>
        <w:t xml:space="preserve">, </w:t>
      </w:r>
      <w:r w:rsidR="003148C9">
        <w:rPr>
          <w:lang w:eastAsia="en-US"/>
        </w:rPr>
        <w:t>il fallait entrer gaillardement dans la plaisanterie</w:t>
      </w:r>
      <w:r>
        <w:rPr>
          <w:lang w:eastAsia="en-US"/>
        </w:rPr>
        <w:t xml:space="preserve">, </w:t>
      </w:r>
      <w:r w:rsidR="006C2AE1">
        <w:rPr>
          <w:lang w:eastAsia="en-US"/>
        </w:rPr>
        <w:t>—</w:t>
      </w:r>
      <w:r>
        <w:rPr>
          <w:lang w:eastAsia="en-US"/>
        </w:rPr>
        <w:t xml:space="preserve"> </w:t>
      </w:r>
      <w:r w:rsidR="003148C9">
        <w:rPr>
          <w:lang w:eastAsia="en-US"/>
        </w:rPr>
        <w:t>sauf neuf stalles vides</w:t>
      </w:r>
      <w:r>
        <w:rPr>
          <w:lang w:eastAsia="en-US"/>
        </w:rPr>
        <w:t>.</w:t>
      </w:r>
    </w:p>
    <w:p w14:paraId="7A6B7A58" w14:textId="77777777" w:rsidR="0046142F" w:rsidRDefault="0046142F" w:rsidP="0046142F">
      <w:pPr>
        <w:rPr>
          <w:lang w:eastAsia="en-US"/>
        </w:rPr>
      </w:pPr>
      <w:r>
        <w:rPr>
          <w:lang w:eastAsia="en-US"/>
        </w:rPr>
        <w:t>— </w:t>
      </w:r>
      <w:r w:rsidR="003148C9">
        <w:rPr>
          <w:lang w:eastAsia="en-US"/>
        </w:rPr>
        <w:t>Ces stalles sont à moi</w:t>
      </w:r>
      <w:r>
        <w:rPr>
          <w:lang w:eastAsia="en-US"/>
        </w:rPr>
        <w:t xml:space="preserve">, </w:t>
      </w:r>
      <w:r w:rsidR="003148C9">
        <w:rPr>
          <w:lang w:eastAsia="en-US"/>
        </w:rPr>
        <w:t>mon cher monsieur de Monsigny</w:t>
      </w:r>
      <w:r>
        <w:rPr>
          <w:lang w:eastAsia="en-US"/>
        </w:rPr>
        <w:t xml:space="preserve">, </w:t>
      </w:r>
      <w:r w:rsidR="003148C9">
        <w:rPr>
          <w:lang w:eastAsia="en-US"/>
        </w:rPr>
        <w:t>dit Mazurke</w:t>
      </w:r>
      <w:r>
        <w:rPr>
          <w:lang w:eastAsia="en-US"/>
        </w:rPr>
        <w:t>.</w:t>
      </w:r>
    </w:p>
    <w:p w14:paraId="507CCE26" w14:textId="562880FF"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 xml:space="preserve">fit </w:t>
      </w:r>
      <w:proofErr w:type="spellStart"/>
      <w:r w:rsidR="003148C9">
        <w:rPr>
          <w:lang w:eastAsia="en-US"/>
        </w:rPr>
        <w:t>Guérineul</w:t>
      </w:r>
      <w:proofErr w:type="spellEnd"/>
      <w:r>
        <w:rPr>
          <w:lang w:eastAsia="en-US"/>
        </w:rPr>
        <w:t xml:space="preserve"> ; </w:t>
      </w:r>
      <w:r w:rsidR="006C2AE1">
        <w:rPr>
          <w:lang w:eastAsia="en-US"/>
        </w:rPr>
        <w:t>—</w:t>
      </w:r>
      <w:r>
        <w:rPr>
          <w:lang w:eastAsia="en-US"/>
        </w:rPr>
        <w:t xml:space="preserve"> </w:t>
      </w:r>
      <w:r w:rsidR="003148C9">
        <w:rPr>
          <w:lang w:eastAsia="en-US"/>
        </w:rPr>
        <w:t>j</w:t>
      </w:r>
      <w:r>
        <w:rPr>
          <w:lang w:eastAsia="en-US"/>
        </w:rPr>
        <w:t>’</w:t>
      </w:r>
      <w:r w:rsidR="003148C9">
        <w:rPr>
          <w:lang w:eastAsia="en-US"/>
        </w:rPr>
        <w:t>en suis bien enchanté pour vous</w:t>
      </w:r>
      <w:r>
        <w:rPr>
          <w:lang w:eastAsia="en-US"/>
        </w:rPr>
        <w:t xml:space="preserve">, </w:t>
      </w:r>
      <w:r w:rsidR="003148C9">
        <w:rPr>
          <w:lang w:eastAsia="en-US"/>
        </w:rPr>
        <w:t>monsieur le capitaine</w:t>
      </w:r>
      <w:r>
        <w:rPr>
          <w:lang w:eastAsia="en-US"/>
        </w:rPr>
        <w:t>.</w:t>
      </w:r>
    </w:p>
    <w:p w14:paraId="3BEACDD8" w14:textId="77777777" w:rsidR="0046142F" w:rsidRDefault="0046142F" w:rsidP="0046142F">
      <w:pPr>
        <w:rPr>
          <w:lang w:eastAsia="en-US"/>
        </w:rPr>
      </w:pPr>
      <w:r>
        <w:rPr>
          <w:lang w:eastAsia="en-US"/>
        </w:rPr>
        <w:t>— </w:t>
      </w:r>
      <w:r w:rsidR="003148C9">
        <w:rPr>
          <w:lang w:eastAsia="en-US"/>
        </w:rPr>
        <w:t>À présent</w:t>
      </w:r>
      <w:r>
        <w:rPr>
          <w:lang w:eastAsia="en-US"/>
        </w:rPr>
        <w:t xml:space="preserve">, </w:t>
      </w:r>
      <w:r w:rsidR="003148C9">
        <w:rPr>
          <w:lang w:eastAsia="en-US"/>
        </w:rPr>
        <w:t>reprit Mazurke</w:t>
      </w:r>
      <w:r>
        <w:rPr>
          <w:lang w:eastAsia="en-US"/>
        </w:rPr>
        <w:t xml:space="preserve">, </w:t>
      </w:r>
      <w:r w:rsidR="003148C9">
        <w:rPr>
          <w:lang w:eastAsia="en-US"/>
        </w:rPr>
        <w:t>si vous n</w:t>
      </w:r>
      <w:r>
        <w:rPr>
          <w:lang w:eastAsia="en-US"/>
        </w:rPr>
        <w:t>’</w:t>
      </w:r>
      <w:r w:rsidR="003148C9">
        <w:rPr>
          <w:lang w:eastAsia="en-US"/>
        </w:rPr>
        <w:t>êtes pas à bout de complaisance</w:t>
      </w:r>
      <w:r>
        <w:rPr>
          <w:lang w:eastAsia="en-US"/>
        </w:rPr>
        <w:t xml:space="preserve">, </w:t>
      </w:r>
      <w:r w:rsidR="003148C9">
        <w:rPr>
          <w:lang w:eastAsia="en-US"/>
        </w:rPr>
        <w:t>veuillez lever les yeux et regarder la petite loge qui nous fait face</w:t>
      </w:r>
      <w:r>
        <w:rPr>
          <w:lang w:eastAsia="en-US"/>
        </w:rPr>
        <w:t>.</w:t>
      </w:r>
    </w:p>
    <w:p w14:paraId="071CE5CD"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la loge de la police</w:t>
      </w:r>
      <w:r>
        <w:rPr>
          <w:lang w:eastAsia="en-US"/>
        </w:rPr>
        <w:t xml:space="preserve">, </w:t>
      </w:r>
      <w:r w:rsidR="003148C9">
        <w:rPr>
          <w:lang w:eastAsia="en-US"/>
        </w:rPr>
        <w:t>je crois</w:t>
      </w:r>
      <w:r>
        <w:rPr>
          <w:lang w:eastAsia="en-US"/>
        </w:rPr>
        <w:t>.</w:t>
      </w:r>
    </w:p>
    <w:p w14:paraId="2F7AA065" w14:textId="77777777" w:rsidR="0046142F" w:rsidRDefault="0046142F" w:rsidP="0046142F">
      <w:pPr>
        <w:rPr>
          <w:lang w:eastAsia="en-US"/>
        </w:rPr>
      </w:pPr>
      <w:r>
        <w:rPr>
          <w:lang w:eastAsia="en-US"/>
        </w:rPr>
        <w:t>— </w:t>
      </w:r>
      <w:r w:rsidR="003148C9">
        <w:rPr>
          <w:lang w:eastAsia="en-US"/>
        </w:rPr>
        <w:t>Précisément</w:t>
      </w:r>
      <w:r>
        <w:rPr>
          <w:lang w:eastAsia="en-US"/>
        </w:rPr>
        <w:t xml:space="preserve">… </w:t>
      </w:r>
      <w:r w:rsidR="003148C9">
        <w:rPr>
          <w:lang w:eastAsia="en-US"/>
        </w:rPr>
        <w:t>Un de vos amis vient de me la faire remarquer sans le vouloir</w:t>
      </w:r>
      <w:r>
        <w:rPr>
          <w:lang w:eastAsia="en-US"/>
        </w:rPr>
        <w:t xml:space="preserve">… </w:t>
      </w:r>
      <w:r w:rsidR="003148C9">
        <w:rPr>
          <w:lang w:eastAsia="en-US"/>
        </w:rPr>
        <w:t>Vous pouvez vous relever et vous asseoir là</w:t>
      </w:r>
      <w:r>
        <w:rPr>
          <w:lang w:eastAsia="en-US"/>
        </w:rPr>
        <w:t xml:space="preserve">, </w:t>
      </w:r>
      <w:r w:rsidR="003148C9">
        <w:rPr>
          <w:lang w:eastAsia="en-US"/>
        </w:rPr>
        <w:t>près de moi</w:t>
      </w:r>
      <w:r>
        <w:rPr>
          <w:lang w:eastAsia="en-US"/>
        </w:rPr>
        <w:t xml:space="preserve">, </w:t>
      </w:r>
      <w:r w:rsidR="003148C9">
        <w:rPr>
          <w:lang w:eastAsia="en-US"/>
        </w:rPr>
        <w:t>mon cher monsieur de Monsigny</w:t>
      </w:r>
      <w:r>
        <w:rPr>
          <w:lang w:eastAsia="en-US"/>
        </w:rPr>
        <w:t>.</w:t>
      </w:r>
    </w:p>
    <w:p w14:paraId="470ACDE5" w14:textId="77777777" w:rsidR="0046142F" w:rsidRDefault="0046142F" w:rsidP="0046142F">
      <w:pPr>
        <w:rPr>
          <w:lang w:eastAsia="en-US"/>
        </w:rPr>
      </w:pPr>
      <w:r>
        <w:rPr>
          <w:lang w:eastAsia="en-US"/>
        </w:rPr>
        <w:t>— </w:t>
      </w:r>
      <w:r w:rsidR="003148C9">
        <w:rPr>
          <w:lang w:eastAsia="en-US"/>
        </w:rPr>
        <w:t>Nom de bleu</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sidR="003148C9">
        <w:rPr>
          <w:lang w:eastAsia="en-US"/>
        </w:rPr>
        <w:t xml:space="preserve"> en riant</w:t>
      </w:r>
      <w:r>
        <w:rPr>
          <w:lang w:eastAsia="en-US"/>
        </w:rPr>
        <w:t xml:space="preserve">, </w:t>
      </w:r>
      <w:r w:rsidR="003148C9">
        <w:rPr>
          <w:lang w:eastAsia="en-US"/>
        </w:rPr>
        <w:t>vous m</w:t>
      </w:r>
      <w:r>
        <w:rPr>
          <w:lang w:eastAsia="en-US"/>
        </w:rPr>
        <w:t>’</w:t>
      </w:r>
      <w:r w:rsidR="003148C9">
        <w:rPr>
          <w:lang w:eastAsia="en-US"/>
        </w:rPr>
        <w:t>en donnez la permission</w:t>
      </w:r>
      <w:r>
        <w:rPr>
          <w:lang w:eastAsia="en-US"/>
        </w:rPr>
        <w:t> ?</w:t>
      </w:r>
    </w:p>
    <w:p w14:paraId="2EAEA0DB" w14:textId="77777777" w:rsidR="0046142F" w:rsidRDefault="0046142F" w:rsidP="0046142F">
      <w:pPr>
        <w:rPr>
          <w:lang w:eastAsia="en-US"/>
        </w:rPr>
      </w:pPr>
      <w:r>
        <w:rPr>
          <w:lang w:eastAsia="en-US"/>
        </w:rPr>
        <w:lastRenderedPageBreak/>
        <w:t>— </w:t>
      </w:r>
      <w:r w:rsidR="003148C9">
        <w:rPr>
          <w:lang w:eastAsia="en-US"/>
        </w:rPr>
        <w:t>Oui</w:t>
      </w:r>
      <w:r>
        <w:rPr>
          <w:lang w:eastAsia="en-US"/>
        </w:rPr>
        <w:t xml:space="preserve">, </w:t>
      </w:r>
      <w:r w:rsidR="003148C9">
        <w:rPr>
          <w:lang w:eastAsia="en-US"/>
        </w:rPr>
        <w:t>répliqua Mazurke qui baissa la voix</w:t>
      </w:r>
      <w:r>
        <w:rPr>
          <w:lang w:eastAsia="en-US"/>
        </w:rPr>
        <w:t xml:space="preserve">, </w:t>
      </w:r>
      <w:r w:rsidR="003148C9">
        <w:rPr>
          <w:lang w:eastAsia="en-US"/>
        </w:rPr>
        <w:t>je vous en donne la permission</w:t>
      </w:r>
      <w:r>
        <w:rPr>
          <w:lang w:eastAsia="en-US"/>
        </w:rPr>
        <w:t>.</w:t>
      </w:r>
    </w:p>
    <w:p w14:paraId="3487A2C8" w14:textId="77777777" w:rsidR="0046142F" w:rsidRDefault="003148C9" w:rsidP="0046142F">
      <w:pPr>
        <w:rPr>
          <w:lang w:eastAsia="en-US"/>
        </w:rPr>
      </w:pPr>
      <w:proofErr w:type="spellStart"/>
      <w:r>
        <w:rPr>
          <w:lang w:eastAsia="en-US"/>
        </w:rPr>
        <w:t>Guérineul</w:t>
      </w:r>
      <w:proofErr w:type="spellEnd"/>
      <w:r>
        <w:rPr>
          <w:lang w:eastAsia="en-US"/>
        </w:rPr>
        <w:t xml:space="preserve"> le regarda</w:t>
      </w:r>
      <w:r w:rsidR="0046142F">
        <w:rPr>
          <w:lang w:eastAsia="en-US"/>
        </w:rPr>
        <w:t xml:space="preserve">. </w:t>
      </w:r>
      <w:r>
        <w:rPr>
          <w:lang w:eastAsia="en-US"/>
        </w:rPr>
        <w:t>Les yeux de Mazurke étaient fixes et froids</w:t>
      </w:r>
      <w:r w:rsidR="0046142F">
        <w:rPr>
          <w:lang w:eastAsia="en-US"/>
        </w:rPr>
        <w:t xml:space="preserve">. </w:t>
      </w:r>
      <w:proofErr w:type="spellStart"/>
      <w:r>
        <w:rPr>
          <w:lang w:eastAsia="en-US"/>
        </w:rPr>
        <w:t>Guérineul</w:t>
      </w:r>
      <w:proofErr w:type="spellEnd"/>
      <w:r>
        <w:rPr>
          <w:lang w:eastAsia="en-US"/>
        </w:rPr>
        <w:t xml:space="preserve"> détourna la vue</w:t>
      </w:r>
      <w:r w:rsidR="0046142F">
        <w:rPr>
          <w:lang w:eastAsia="en-US"/>
        </w:rPr>
        <w:t>.</w:t>
      </w:r>
    </w:p>
    <w:p w14:paraId="111DF667" w14:textId="77777777" w:rsidR="0046142F" w:rsidRDefault="0046142F" w:rsidP="0046142F">
      <w:pPr>
        <w:rPr>
          <w:lang w:eastAsia="en-US"/>
        </w:rPr>
      </w:pPr>
      <w:r>
        <w:rPr>
          <w:lang w:eastAsia="en-US"/>
        </w:rPr>
        <w:t>— </w:t>
      </w:r>
      <w:r w:rsidR="003148C9">
        <w:rPr>
          <w:lang w:eastAsia="en-US"/>
        </w:rPr>
        <w:t>Ah çà</w:t>
      </w:r>
      <w:r>
        <w:rPr>
          <w:lang w:eastAsia="en-US"/>
        </w:rPr>
        <w:t xml:space="preserve"> ! </w:t>
      </w:r>
      <w:r w:rsidR="003148C9">
        <w:rPr>
          <w:lang w:eastAsia="en-US"/>
        </w:rPr>
        <w:t>que font-ils donc là tous les deux</w:t>
      </w:r>
      <w:r>
        <w:rPr>
          <w:lang w:eastAsia="en-US"/>
        </w:rPr>
        <w:t xml:space="preserve"> ? </w:t>
      </w:r>
      <w:r w:rsidR="003148C9">
        <w:rPr>
          <w:lang w:eastAsia="en-US"/>
        </w:rPr>
        <w:t>se demandaient les nièces</w:t>
      </w:r>
      <w:r>
        <w:rPr>
          <w:lang w:eastAsia="en-US"/>
        </w:rPr>
        <w:t>.</w:t>
      </w:r>
    </w:p>
    <w:p w14:paraId="3AEDDEFC" w14:textId="77777777" w:rsidR="0046142F" w:rsidRDefault="003148C9" w:rsidP="0046142F">
      <w:pPr>
        <w:rPr>
          <w:lang w:eastAsia="en-US"/>
        </w:rPr>
      </w:pPr>
      <w:r>
        <w:rPr>
          <w:lang w:eastAsia="en-US"/>
        </w:rPr>
        <w:t>Mazurke leur adressa un petit signe de tête plein de malignes promesses</w:t>
      </w:r>
      <w:r w:rsidR="0046142F">
        <w:rPr>
          <w:lang w:eastAsia="en-US"/>
        </w:rPr>
        <w:t>.</w:t>
      </w:r>
    </w:p>
    <w:p w14:paraId="021D0E29" w14:textId="77777777" w:rsidR="0046142F" w:rsidRDefault="003148C9" w:rsidP="0046142F">
      <w:pPr>
        <w:rPr>
          <w:lang w:eastAsia="en-US"/>
        </w:rPr>
      </w:pPr>
      <w:r>
        <w:rPr>
          <w:lang w:eastAsia="en-US"/>
        </w:rPr>
        <w:t xml:space="preserve">La </w:t>
      </w:r>
      <w:r>
        <w:rPr>
          <w:i/>
          <w:iCs/>
        </w:rPr>
        <w:t>surprise</w:t>
      </w:r>
      <w:r w:rsidR="0046142F">
        <w:rPr>
          <w:i/>
          <w:iCs/>
        </w:rPr>
        <w:t xml:space="preserve">, </w:t>
      </w:r>
      <w:r>
        <w:rPr>
          <w:lang w:eastAsia="en-US"/>
        </w:rPr>
        <w:t>elles n</w:t>
      </w:r>
      <w:r w:rsidR="0046142F">
        <w:rPr>
          <w:lang w:eastAsia="en-US"/>
        </w:rPr>
        <w:t>’</w:t>
      </w:r>
      <w:r>
        <w:rPr>
          <w:lang w:eastAsia="en-US"/>
        </w:rPr>
        <w:t>en doutaient pas</w:t>
      </w:r>
      <w:r w:rsidR="0046142F">
        <w:rPr>
          <w:lang w:eastAsia="en-US"/>
        </w:rPr>
        <w:t xml:space="preserve">, </w:t>
      </w:r>
      <w:r>
        <w:rPr>
          <w:lang w:eastAsia="en-US"/>
        </w:rPr>
        <w:t>allait être triomphante</w:t>
      </w:r>
      <w:r w:rsidR="0046142F">
        <w:rPr>
          <w:lang w:eastAsia="en-US"/>
        </w:rPr>
        <w:t>.</w:t>
      </w:r>
    </w:p>
    <w:p w14:paraId="4A774C34" w14:textId="1CD15013" w:rsidR="0046142F" w:rsidRDefault="0046142F" w:rsidP="0046142F">
      <w:pPr>
        <w:rPr>
          <w:lang w:eastAsia="en-US"/>
        </w:rPr>
      </w:pPr>
      <w:r>
        <w:rPr>
          <w:lang w:eastAsia="en-US"/>
        </w:rPr>
        <w:t>— </w:t>
      </w:r>
      <w:r w:rsidR="003148C9">
        <w:rPr>
          <w:lang w:eastAsia="en-US"/>
        </w:rPr>
        <w:t>Hongrie</w:t>
      </w:r>
      <w:r>
        <w:rPr>
          <w:lang w:eastAsia="en-US"/>
        </w:rPr>
        <w:t xml:space="preserve"> ! </w:t>
      </w:r>
      <w:r w:rsidR="003148C9">
        <w:rPr>
          <w:lang w:eastAsia="en-US"/>
        </w:rPr>
        <w:t>patrie</w:t>
      </w:r>
      <w:r>
        <w:rPr>
          <w:lang w:eastAsia="en-US"/>
        </w:rPr>
        <w:t xml:space="preserve"> ! </w:t>
      </w:r>
      <w:r w:rsidR="003148C9">
        <w:rPr>
          <w:lang w:eastAsia="en-US"/>
        </w:rPr>
        <w:t>disait Sensitive</w:t>
      </w:r>
      <w:r>
        <w:rPr>
          <w:lang w:eastAsia="en-US"/>
        </w:rPr>
        <w:t xml:space="preserve"> ; </w:t>
      </w:r>
      <w:r w:rsidR="006C2AE1">
        <w:rPr>
          <w:lang w:eastAsia="en-US"/>
        </w:rPr>
        <w:t>—</w:t>
      </w:r>
      <w:r>
        <w:rPr>
          <w:lang w:eastAsia="en-US"/>
        </w:rPr>
        <w:t xml:space="preserve"> </w:t>
      </w:r>
      <w:r w:rsidR="003148C9">
        <w:rPr>
          <w:lang w:eastAsia="en-US"/>
        </w:rPr>
        <w:t>cet homme est comme un dieu</w:t>
      </w:r>
      <w:r>
        <w:rPr>
          <w:lang w:eastAsia="en-US"/>
        </w:rPr>
        <w:t xml:space="preserve">, </w:t>
      </w:r>
      <w:r w:rsidR="003148C9">
        <w:rPr>
          <w:lang w:eastAsia="en-US"/>
        </w:rPr>
        <w:t>morbleu</w:t>
      </w:r>
      <w:r>
        <w:rPr>
          <w:lang w:eastAsia="en-US"/>
        </w:rPr>
        <w:t xml:space="preserve"> ! </w:t>
      </w:r>
      <w:r w:rsidR="003148C9">
        <w:rPr>
          <w:lang w:eastAsia="en-US"/>
        </w:rPr>
        <w:t>J</w:t>
      </w:r>
      <w:r>
        <w:rPr>
          <w:lang w:eastAsia="en-US"/>
        </w:rPr>
        <w:t>’</w:t>
      </w:r>
      <w:r w:rsidR="003148C9">
        <w:rPr>
          <w:lang w:eastAsia="en-US"/>
        </w:rPr>
        <w:t>ai tous les éléments</w:t>
      </w:r>
      <w:r w:rsidR="003148C9">
        <w:t xml:space="preserve"> d</w:t>
      </w:r>
      <w:r>
        <w:rPr>
          <w:lang w:eastAsia="en-US"/>
        </w:rPr>
        <w:t>’</w:t>
      </w:r>
      <w:r w:rsidR="003148C9">
        <w:rPr>
          <w:lang w:eastAsia="en-US"/>
        </w:rPr>
        <w:t>un chant magyare qui aurait un succès fou</w:t>
      </w:r>
      <w:r>
        <w:rPr>
          <w:lang w:eastAsia="en-US"/>
        </w:rPr>
        <w:t xml:space="preserve"> ; </w:t>
      </w:r>
      <w:r w:rsidR="003148C9">
        <w:rPr>
          <w:lang w:eastAsia="en-US"/>
        </w:rPr>
        <w:t>mais je ne peux pas trouver de rime à Kossuth</w:t>
      </w:r>
      <w:r>
        <w:rPr>
          <w:lang w:eastAsia="en-US"/>
        </w:rPr>
        <w:t>…</w:t>
      </w:r>
    </w:p>
    <w:p w14:paraId="4234272E" w14:textId="643595BC" w:rsidR="0046142F" w:rsidRDefault="0046142F" w:rsidP="0046142F">
      <w:pPr>
        <w:rPr>
          <w:lang w:eastAsia="en-US"/>
        </w:rPr>
      </w:pPr>
      <w:r>
        <w:rPr>
          <w:lang w:eastAsia="en-US"/>
        </w:rPr>
        <w:t>— </w:t>
      </w:r>
      <w:r w:rsidR="003148C9">
        <w:rPr>
          <w:lang w:eastAsia="en-US"/>
        </w:rPr>
        <w:t>Bismuth</w:t>
      </w:r>
      <w:r>
        <w:rPr>
          <w:lang w:eastAsia="en-US"/>
        </w:rPr>
        <w:t xml:space="preserve">… </w:t>
      </w:r>
      <w:r w:rsidR="003148C9">
        <w:rPr>
          <w:lang w:eastAsia="en-US"/>
        </w:rPr>
        <w:t xml:space="preserve">lui souffla </w:t>
      </w:r>
      <w:r>
        <w:rPr>
          <w:lang w:eastAsia="en-US"/>
        </w:rPr>
        <w:t>M. </w:t>
      </w:r>
      <w:proofErr w:type="spellStart"/>
      <w:r w:rsidR="003148C9">
        <w:rPr>
          <w:lang w:eastAsia="en-US"/>
        </w:rPr>
        <w:t>Godanchet</w:t>
      </w:r>
      <w:proofErr w:type="spellEnd"/>
      <w:r>
        <w:rPr>
          <w:lang w:eastAsia="en-US"/>
        </w:rPr>
        <w:t xml:space="preserve">, </w:t>
      </w:r>
      <w:r w:rsidR="003148C9">
        <w:rPr>
          <w:lang w:eastAsia="en-US"/>
        </w:rPr>
        <w:t>chimiste à Limoges</w:t>
      </w:r>
      <w:r>
        <w:rPr>
          <w:lang w:eastAsia="en-US"/>
        </w:rPr>
        <w:t>.</w:t>
      </w:r>
    </w:p>
    <w:p w14:paraId="763C6100" w14:textId="77777777" w:rsidR="0046142F" w:rsidRDefault="0046142F" w:rsidP="0046142F">
      <w:pPr>
        <w:rPr>
          <w:lang w:eastAsia="en-US"/>
        </w:rPr>
      </w:pPr>
      <w:r>
        <w:rPr>
          <w:lang w:eastAsia="en-US"/>
        </w:rPr>
        <w:t>— </w:t>
      </w:r>
      <w:r w:rsidR="003148C9">
        <w:rPr>
          <w:lang w:eastAsia="en-US"/>
        </w:rPr>
        <w:t>Mon cher monsieur de Monsigny</w:t>
      </w:r>
      <w:r>
        <w:rPr>
          <w:lang w:eastAsia="en-US"/>
        </w:rPr>
        <w:t xml:space="preserve">, </w:t>
      </w:r>
      <w:r w:rsidR="003148C9">
        <w:rPr>
          <w:lang w:eastAsia="en-US"/>
        </w:rPr>
        <w:t>poursuivit Mazurke</w:t>
      </w:r>
      <w:r>
        <w:rPr>
          <w:lang w:eastAsia="en-US"/>
        </w:rPr>
        <w:t xml:space="preserve">, </w:t>
      </w:r>
      <w:r w:rsidR="003148C9">
        <w:rPr>
          <w:lang w:eastAsia="en-US"/>
        </w:rPr>
        <w:t>il faut que vos amis puissent croire que nous causons tous deux de bonne amitié</w:t>
      </w:r>
      <w:r>
        <w:rPr>
          <w:lang w:eastAsia="en-US"/>
        </w:rPr>
        <w:t>…</w:t>
      </w:r>
    </w:p>
    <w:p w14:paraId="24AD6765" w14:textId="77777777" w:rsidR="0046142F" w:rsidRDefault="0046142F" w:rsidP="0046142F">
      <w:pPr>
        <w:rPr>
          <w:lang w:eastAsia="en-US"/>
        </w:rPr>
      </w:pPr>
      <w:r>
        <w:rPr>
          <w:lang w:eastAsia="en-US"/>
        </w:rPr>
        <w:t>— </w:t>
      </w:r>
      <w:r w:rsidR="003148C9">
        <w:rPr>
          <w:lang w:eastAsia="en-US"/>
        </w:rPr>
        <w:t>Mais</w:t>
      </w:r>
      <w:r>
        <w:rPr>
          <w:lang w:eastAsia="en-US"/>
        </w:rPr>
        <w:t>…</w:t>
      </w:r>
    </w:p>
    <w:p w14:paraId="4471CEC3" w14:textId="77777777" w:rsidR="0046142F" w:rsidRDefault="0046142F" w:rsidP="0046142F">
      <w:pPr>
        <w:rPr>
          <w:lang w:eastAsia="en-US"/>
        </w:rPr>
      </w:pPr>
      <w:r>
        <w:rPr>
          <w:lang w:eastAsia="en-US"/>
        </w:rPr>
        <w:t>— </w:t>
      </w:r>
      <w:r w:rsidR="003148C9">
        <w:rPr>
          <w:lang w:eastAsia="en-US"/>
        </w:rPr>
        <w:t>Faites-moi</w:t>
      </w:r>
      <w:r>
        <w:rPr>
          <w:lang w:eastAsia="en-US"/>
        </w:rPr>
        <w:t xml:space="preserve">, </w:t>
      </w:r>
      <w:r w:rsidR="003148C9">
        <w:rPr>
          <w:lang w:eastAsia="en-US"/>
        </w:rPr>
        <w:t>je vous prie</w:t>
      </w:r>
      <w:r>
        <w:rPr>
          <w:lang w:eastAsia="en-US"/>
        </w:rPr>
        <w:t xml:space="preserve">, </w:t>
      </w:r>
      <w:r w:rsidR="003148C9">
        <w:rPr>
          <w:lang w:eastAsia="en-US"/>
        </w:rPr>
        <w:t>le plaisir de vous taire</w:t>
      </w:r>
      <w:r>
        <w:rPr>
          <w:lang w:eastAsia="en-US"/>
        </w:rPr>
        <w:t xml:space="preserve">… </w:t>
      </w:r>
      <w:r w:rsidR="003148C9">
        <w:rPr>
          <w:lang w:eastAsia="en-US"/>
        </w:rPr>
        <w:t>et souriez un peu</w:t>
      </w:r>
      <w:r>
        <w:rPr>
          <w:lang w:eastAsia="en-US"/>
        </w:rPr>
        <w:t xml:space="preserve">, </w:t>
      </w:r>
      <w:r w:rsidR="003148C9">
        <w:rPr>
          <w:lang w:eastAsia="en-US"/>
        </w:rPr>
        <w:t>si cela ne vous contrarie pas</w:t>
      </w:r>
      <w:r>
        <w:rPr>
          <w:lang w:eastAsia="en-US"/>
        </w:rPr>
        <w:t>.</w:t>
      </w:r>
    </w:p>
    <w:p w14:paraId="2BA9171A" w14:textId="77777777" w:rsidR="0046142F" w:rsidRDefault="003148C9" w:rsidP="0046142F">
      <w:pPr>
        <w:rPr>
          <w:lang w:eastAsia="en-US"/>
        </w:rPr>
      </w:pPr>
      <w:proofErr w:type="spellStart"/>
      <w:r>
        <w:rPr>
          <w:lang w:eastAsia="en-US"/>
        </w:rPr>
        <w:t>Guérineul</w:t>
      </w:r>
      <w:proofErr w:type="spellEnd"/>
      <w:r>
        <w:rPr>
          <w:lang w:eastAsia="en-US"/>
        </w:rPr>
        <w:t xml:space="preserve"> croyait être sous l</w:t>
      </w:r>
      <w:r w:rsidR="0046142F">
        <w:rPr>
          <w:lang w:eastAsia="en-US"/>
        </w:rPr>
        <w:t>’</w:t>
      </w:r>
      <w:r>
        <w:rPr>
          <w:lang w:eastAsia="en-US"/>
        </w:rPr>
        <w:t>empire d</w:t>
      </w:r>
      <w:r w:rsidR="0046142F">
        <w:rPr>
          <w:lang w:eastAsia="en-US"/>
        </w:rPr>
        <w:t>’</w:t>
      </w:r>
      <w:r>
        <w:rPr>
          <w:lang w:eastAsia="en-US"/>
        </w:rPr>
        <w:t>un cauchemar</w:t>
      </w:r>
      <w:r w:rsidR="0046142F">
        <w:rPr>
          <w:lang w:eastAsia="en-US"/>
        </w:rPr>
        <w:t xml:space="preserve">. </w:t>
      </w:r>
      <w:r>
        <w:rPr>
          <w:lang w:eastAsia="en-US"/>
        </w:rPr>
        <w:t>Il était brave</w:t>
      </w:r>
      <w:r w:rsidR="0046142F">
        <w:rPr>
          <w:lang w:eastAsia="en-US"/>
        </w:rPr>
        <w:t xml:space="preserve">, </w:t>
      </w:r>
      <w:r>
        <w:rPr>
          <w:lang w:eastAsia="en-US"/>
        </w:rPr>
        <w:t>et cependant il se sentait trembler rien qu</w:t>
      </w:r>
      <w:r w:rsidR="0046142F">
        <w:rPr>
          <w:lang w:eastAsia="en-US"/>
        </w:rPr>
        <w:t>’</w:t>
      </w:r>
      <w:r>
        <w:rPr>
          <w:lang w:eastAsia="en-US"/>
        </w:rPr>
        <w:t>à l</w:t>
      </w:r>
      <w:r w:rsidR="0046142F">
        <w:rPr>
          <w:lang w:eastAsia="en-US"/>
        </w:rPr>
        <w:t>’</w:t>
      </w:r>
      <w:r>
        <w:rPr>
          <w:lang w:eastAsia="en-US"/>
        </w:rPr>
        <w:t>idée d</w:t>
      </w:r>
      <w:r w:rsidR="0046142F">
        <w:rPr>
          <w:lang w:eastAsia="en-US"/>
        </w:rPr>
        <w:t>’</w:t>
      </w:r>
      <w:r>
        <w:rPr>
          <w:lang w:eastAsia="en-US"/>
        </w:rPr>
        <w:t>affronter la colère de cet homme</w:t>
      </w:r>
      <w:r w:rsidR="0046142F">
        <w:rPr>
          <w:lang w:eastAsia="en-US"/>
        </w:rPr>
        <w:t>.</w:t>
      </w:r>
    </w:p>
    <w:p w14:paraId="303FF6FB" w14:textId="77777777" w:rsidR="0046142F" w:rsidRDefault="0046142F" w:rsidP="0046142F">
      <w:pPr>
        <w:rPr>
          <w:lang w:eastAsia="en-US"/>
        </w:rPr>
      </w:pPr>
      <w:r>
        <w:rPr>
          <w:lang w:eastAsia="en-US"/>
        </w:rPr>
        <w:t>— </w:t>
      </w:r>
      <w:r w:rsidR="003148C9">
        <w:rPr>
          <w:lang w:eastAsia="en-US"/>
        </w:rPr>
        <w:t>Souriez donc</w:t>
      </w:r>
      <w:r>
        <w:rPr>
          <w:lang w:eastAsia="en-US"/>
        </w:rPr>
        <w:t xml:space="preserve"> ! </w:t>
      </w:r>
      <w:r w:rsidR="003148C9">
        <w:rPr>
          <w:lang w:eastAsia="en-US"/>
        </w:rPr>
        <w:t>reprit Mazurke</w:t>
      </w:r>
      <w:r>
        <w:rPr>
          <w:lang w:eastAsia="en-US"/>
        </w:rPr>
        <w:t xml:space="preserve">, </w:t>
      </w:r>
      <w:r w:rsidR="003148C9">
        <w:rPr>
          <w:lang w:eastAsia="en-US"/>
        </w:rPr>
        <w:t>dont les sourcils se froncèrent légèrement</w:t>
      </w:r>
      <w:r>
        <w:rPr>
          <w:lang w:eastAsia="en-US"/>
        </w:rPr>
        <w:t>.</w:t>
      </w:r>
    </w:p>
    <w:p w14:paraId="1E39807C" w14:textId="77777777" w:rsidR="0046142F" w:rsidRDefault="003148C9" w:rsidP="0046142F">
      <w:pPr>
        <w:rPr>
          <w:lang w:eastAsia="en-US"/>
        </w:rPr>
      </w:pPr>
      <w:proofErr w:type="spellStart"/>
      <w:r>
        <w:rPr>
          <w:lang w:eastAsia="en-US"/>
        </w:rPr>
        <w:lastRenderedPageBreak/>
        <w:t>Guérineul</w:t>
      </w:r>
      <w:proofErr w:type="spellEnd"/>
      <w:r>
        <w:rPr>
          <w:lang w:eastAsia="en-US"/>
        </w:rPr>
        <w:t xml:space="preserve"> sourit</w:t>
      </w:r>
      <w:r w:rsidR="0046142F">
        <w:rPr>
          <w:lang w:eastAsia="en-US"/>
        </w:rPr>
        <w:t>.</w:t>
      </w:r>
    </w:p>
    <w:p w14:paraId="4AB398C1" w14:textId="77777777" w:rsidR="0046142F" w:rsidRDefault="0046142F" w:rsidP="0046142F">
      <w:pPr>
        <w:rPr>
          <w:lang w:eastAsia="en-US"/>
        </w:rPr>
      </w:pPr>
      <w:r>
        <w:rPr>
          <w:lang w:eastAsia="en-US"/>
        </w:rPr>
        <w:t>— </w:t>
      </w:r>
      <w:r w:rsidR="003148C9">
        <w:rPr>
          <w:lang w:eastAsia="en-US"/>
        </w:rPr>
        <w:t>À la bonne heure</w:t>
      </w:r>
      <w:r>
        <w:rPr>
          <w:lang w:eastAsia="en-US"/>
        </w:rPr>
        <w:t xml:space="preserve"> !… </w:t>
      </w:r>
      <w:r w:rsidR="003148C9">
        <w:rPr>
          <w:lang w:eastAsia="en-US"/>
        </w:rPr>
        <w:t>Il faut vous dire</w:t>
      </w:r>
      <w:r>
        <w:rPr>
          <w:lang w:eastAsia="en-US"/>
        </w:rPr>
        <w:t xml:space="preserve">, </w:t>
      </w:r>
      <w:r w:rsidR="003148C9">
        <w:rPr>
          <w:lang w:eastAsia="en-US"/>
        </w:rPr>
        <w:t>d</w:t>
      </w:r>
      <w:r>
        <w:rPr>
          <w:lang w:eastAsia="en-US"/>
        </w:rPr>
        <w:t>’</w:t>
      </w:r>
      <w:r w:rsidR="003148C9">
        <w:rPr>
          <w:lang w:eastAsia="en-US"/>
        </w:rPr>
        <w:t>abord</w:t>
      </w:r>
      <w:r>
        <w:rPr>
          <w:lang w:eastAsia="en-US"/>
        </w:rPr>
        <w:t xml:space="preserve">, </w:t>
      </w:r>
      <w:r w:rsidR="003148C9">
        <w:rPr>
          <w:lang w:eastAsia="en-US"/>
        </w:rPr>
        <w:t>mon cher Monsigny</w:t>
      </w:r>
      <w:r>
        <w:rPr>
          <w:lang w:eastAsia="en-US"/>
        </w:rPr>
        <w:t xml:space="preserve">… </w:t>
      </w:r>
      <w:r w:rsidR="003148C9">
        <w:rPr>
          <w:lang w:eastAsia="en-US"/>
        </w:rPr>
        <w:t xml:space="preserve">ou plutôt mon cher monsieur de </w:t>
      </w:r>
      <w:proofErr w:type="spellStart"/>
      <w:r w:rsidR="003148C9">
        <w:rPr>
          <w:lang w:eastAsia="en-US"/>
        </w:rPr>
        <w:t>Guérineul</w:t>
      </w:r>
      <w:proofErr w:type="spellEnd"/>
      <w:r>
        <w:rPr>
          <w:lang w:eastAsia="en-US"/>
        </w:rPr>
        <w:t>…</w:t>
      </w:r>
    </w:p>
    <w:p w14:paraId="531E2814" w14:textId="172A8454"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fit celui-ci en tressaillant</w:t>
      </w:r>
      <w:r>
        <w:rPr>
          <w:lang w:eastAsia="en-US"/>
        </w:rPr>
        <w:t xml:space="preserve"> ; </w:t>
      </w:r>
      <w:r w:rsidR="006C2AE1">
        <w:rPr>
          <w:lang w:eastAsia="en-US"/>
        </w:rPr>
        <w:t>—</w:t>
      </w:r>
      <w:r>
        <w:rPr>
          <w:lang w:eastAsia="en-US"/>
        </w:rPr>
        <w:t xml:space="preserve"> </w:t>
      </w:r>
      <w:r w:rsidR="003148C9">
        <w:rPr>
          <w:lang w:eastAsia="en-US"/>
        </w:rPr>
        <w:t>vous êtes le diable</w:t>
      </w:r>
      <w:r>
        <w:rPr>
          <w:lang w:eastAsia="en-US"/>
        </w:rPr>
        <w:t xml:space="preserve">, </w:t>
      </w:r>
      <w:r w:rsidR="003148C9">
        <w:rPr>
          <w:lang w:eastAsia="en-US"/>
        </w:rPr>
        <w:t>vous</w:t>
      </w:r>
      <w:r>
        <w:rPr>
          <w:lang w:eastAsia="en-US"/>
        </w:rPr>
        <w:t> !…</w:t>
      </w:r>
    </w:p>
    <w:p w14:paraId="29FBA670"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je suis seulement un de vos pays</w:t>
      </w:r>
      <w:r>
        <w:rPr>
          <w:lang w:eastAsia="en-US"/>
        </w:rPr>
        <w:t>.</w:t>
      </w:r>
    </w:p>
    <w:p w14:paraId="7145C88E" w14:textId="77777777" w:rsidR="0046142F" w:rsidRDefault="0046142F" w:rsidP="0046142F">
      <w:pPr>
        <w:rPr>
          <w:lang w:eastAsia="en-US"/>
        </w:rPr>
      </w:pPr>
      <w:r>
        <w:rPr>
          <w:lang w:eastAsia="en-US"/>
        </w:rPr>
        <w:t>— </w:t>
      </w:r>
      <w:r w:rsidR="003148C9">
        <w:rPr>
          <w:lang w:eastAsia="en-US"/>
        </w:rPr>
        <w:t>Et vous vous appelez</w:t>
      </w:r>
      <w:r>
        <w:rPr>
          <w:lang w:eastAsia="en-US"/>
        </w:rPr>
        <w:t> ?…</w:t>
      </w:r>
    </w:p>
    <w:p w14:paraId="362E31A6" w14:textId="77777777" w:rsidR="0046142F" w:rsidRDefault="0046142F" w:rsidP="0046142F">
      <w:pPr>
        <w:rPr>
          <w:lang w:eastAsia="en-US"/>
        </w:rPr>
      </w:pPr>
      <w:r>
        <w:rPr>
          <w:lang w:eastAsia="en-US"/>
        </w:rPr>
        <w:t>— </w:t>
      </w:r>
      <w:proofErr w:type="spellStart"/>
      <w:r w:rsidR="003148C9">
        <w:rPr>
          <w:lang w:eastAsia="en-US"/>
        </w:rPr>
        <w:t>Tiennet</w:t>
      </w:r>
      <w:proofErr w:type="spellEnd"/>
      <w:r w:rsidR="003148C9">
        <w:rPr>
          <w:lang w:eastAsia="en-US"/>
        </w:rPr>
        <w:t xml:space="preserve"> </w:t>
      </w:r>
      <w:proofErr w:type="spellStart"/>
      <w:r w:rsidR="003148C9">
        <w:rPr>
          <w:lang w:eastAsia="en-US"/>
        </w:rPr>
        <w:t>Blône</w:t>
      </w:r>
      <w:proofErr w:type="spellEnd"/>
      <w:r>
        <w:rPr>
          <w:lang w:eastAsia="en-US"/>
        </w:rPr>
        <w:t>.</w:t>
      </w:r>
    </w:p>
    <w:p w14:paraId="457E007C" w14:textId="77777777" w:rsidR="0046142F" w:rsidRDefault="003148C9" w:rsidP="0046142F">
      <w:pPr>
        <w:rPr>
          <w:lang w:eastAsia="en-US"/>
        </w:rPr>
      </w:pPr>
      <w:proofErr w:type="spellStart"/>
      <w:r>
        <w:rPr>
          <w:lang w:eastAsia="en-US"/>
        </w:rPr>
        <w:t>Guérineul</w:t>
      </w:r>
      <w:proofErr w:type="spellEnd"/>
      <w:r>
        <w:rPr>
          <w:lang w:eastAsia="en-US"/>
        </w:rPr>
        <w:t xml:space="preserve"> fit un bond sur sa banquette</w:t>
      </w:r>
      <w:r w:rsidR="0046142F">
        <w:rPr>
          <w:lang w:eastAsia="en-US"/>
        </w:rPr>
        <w:t>.</w:t>
      </w:r>
    </w:p>
    <w:p w14:paraId="33D94349" w14:textId="77777777" w:rsidR="0046142F" w:rsidRDefault="003148C9" w:rsidP="0046142F">
      <w:pPr>
        <w:rPr>
          <w:lang w:eastAsia="en-US"/>
        </w:rPr>
      </w:pPr>
      <w:r>
        <w:rPr>
          <w:lang w:eastAsia="en-US"/>
        </w:rPr>
        <w:t>Le boxeur à la poitrine crevée</w:t>
      </w:r>
      <w:r w:rsidR="0046142F">
        <w:rPr>
          <w:lang w:eastAsia="en-US"/>
        </w:rPr>
        <w:t xml:space="preserve">, </w:t>
      </w:r>
      <w:r>
        <w:rPr>
          <w:lang w:eastAsia="en-US"/>
        </w:rPr>
        <w:t>les six arabes fusillés et le major autrichien empaillé passèrent devant ses yeux éblouis comme une fantasmagorie</w:t>
      </w:r>
      <w:r w:rsidR="0046142F">
        <w:rPr>
          <w:lang w:eastAsia="en-US"/>
        </w:rPr>
        <w:t>.</w:t>
      </w:r>
    </w:p>
    <w:p w14:paraId="1506A9BE" w14:textId="4322558D" w:rsidR="0046142F" w:rsidRDefault="0046142F" w:rsidP="0046142F">
      <w:pPr>
        <w:rPr>
          <w:lang w:eastAsia="en-US"/>
        </w:rPr>
      </w:pPr>
      <w:r>
        <w:rPr>
          <w:lang w:eastAsia="en-US"/>
        </w:rPr>
        <w:t>— </w:t>
      </w:r>
      <w:proofErr w:type="spellStart"/>
      <w:r w:rsidR="003148C9">
        <w:rPr>
          <w:lang w:eastAsia="en-US"/>
        </w:rPr>
        <w:t>Sacrebleure</w:t>
      </w:r>
      <w:proofErr w:type="spellEnd"/>
      <w:r>
        <w:rPr>
          <w:lang w:eastAsia="en-US"/>
        </w:rPr>
        <w:t xml:space="preserve"> ! </w:t>
      </w:r>
      <w:r w:rsidR="003148C9">
        <w:rPr>
          <w:lang w:eastAsia="en-US"/>
        </w:rPr>
        <w:t>murmura-t-il</w:t>
      </w:r>
      <w:r>
        <w:rPr>
          <w:lang w:eastAsia="en-US"/>
        </w:rPr>
        <w:t xml:space="preserve"> ; </w:t>
      </w:r>
      <w:r w:rsidR="006C2AE1">
        <w:rPr>
          <w:lang w:eastAsia="en-US"/>
        </w:rPr>
        <w:t>—</w:t>
      </w:r>
      <w:r>
        <w:rPr>
          <w:lang w:eastAsia="en-US"/>
        </w:rPr>
        <w:t xml:space="preserve"> </w:t>
      </w:r>
      <w:r w:rsidR="003148C9">
        <w:rPr>
          <w:lang w:eastAsia="en-US"/>
        </w:rPr>
        <w:t>ah</w:t>
      </w:r>
      <w:r>
        <w:rPr>
          <w:lang w:eastAsia="en-US"/>
        </w:rPr>
        <w:t xml:space="preserve"> ! </w:t>
      </w:r>
      <w:r w:rsidR="003148C9">
        <w:rPr>
          <w:lang w:eastAsia="en-US"/>
        </w:rPr>
        <w:t>nom de nom de nom</w:t>
      </w:r>
      <w:r>
        <w:rPr>
          <w:lang w:eastAsia="en-US"/>
        </w:rPr>
        <w:t> !</w:t>
      </w:r>
    </w:p>
    <w:p w14:paraId="19FB88E8" w14:textId="006572E7" w:rsidR="0046142F" w:rsidRDefault="0046142F" w:rsidP="0046142F">
      <w:pPr>
        <w:rPr>
          <w:lang w:eastAsia="en-US"/>
        </w:rPr>
      </w:pPr>
      <w:r>
        <w:rPr>
          <w:lang w:eastAsia="en-US"/>
        </w:rPr>
        <w:t>— </w:t>
      </w:r>
      <w:r w:rsidR="003148C9">
        <w:rPr>
          <w:lang w:eastAsia="en-US"/>
        </w:rPr>
        <w:t>Souriez encore un peu</w:t>
      </w:r>
      <w:r>
        <w:rPr>
          <w:lang w:eastAsia="en-US"/>
        </w:rPr>
        <w:t xml:space="preserve">, </w:t>
      </w:r>
      <w:r w:rsidR="003148C9">
        <w:rPr>
          <w:lang w:eastAsia="en-US"/>
        </w:rPr>
        <w:t>continua Mazurke</w:t>
      </w:r>
      <w:r>
        <w:rPr>
          <w:lang w:eastAsia="en-US"/>
        </w:rPr>
        <w:t xml:space="preserve">, </w:t>
      </w:r>
      <w:r w:rsidR="003148C9">
        <w:rPr>
          <w:lang w:eastAsia="en-US"/>
        </w:rPr>
        <w:t>afin qu</w:t>
      </w:r>
      <w:r>
        <w:rPr>
          <w:lang w:eastAsia="en-US"/>
        </w:rPr>
        <w:t>’</w:t>
      </w:r>
      <w:r w:rsidR="003148C9">
        <w:rPr>
          <w:lang w:eastAsia="en-US"/>
        </w:rPr>
        <w:t>on ne s</w:t>
      </w:r>
      <w:r>
        <w:rPr>
          <w:lang w:eastAsia="en-US"/>
        </w:rPr>
        <w:t>’</w:t>
      </w:r>
      <w:r w:rsidR="003148C9">
        <w:rPr>
          <w:lang w:eastAsia="en-US"/>
        </w:rPr>
        <w:t>inquiète pas là</w:t>
      </w:r>
      <w:r>
        <w:rPr>
          <w:lang w:eastAsia="en-US"/>
        </w:rPr>
        <w:t xml:space="preserve">, </w:t>
      </w:r>
      <w:r w:rsidR="003148C9">
        <w:rPr>
          <w:lang w:eastAsia="en-US"/>
        </w:rPr>
        <w:t>derrière nous</w:t>
      </w:r>
      <w:r>
        <w:rPr>
          <w:lang w:eastAsia="en-US"/>
        </w:rPr>
        <w:t xml:space="preserve">… </w:t>
      </w:r>
      <w:r w:rsidR="006C2AE1">
        <w:rPr>
          <w:lang w:eastAsia="en-US"/>
        </w:rPr>
        <w:t>—</w:t>
      </w:r>
      <w:r>
        <w:rPr>
          <w:lang w:eastAsia="en-US"/>
        </w:rPr>
        <w:t xml:space="preserve"> </w:t>
      </w:r>
      <w:r w:rsidR="003148C9">
        <w:rPr>
          <w:lang w:eastAsia="en-US"/>
        </w:rPr>
        <w:t>Bien</w:t>
      </w:r>
      <w:r>
        <w:rPr>
          <w:lang w:eastAsia="en-US"/>
        </w:rPr>
        <w:t xml:space="preserve"> ! </w:t>
      </w:r>
      <w:r w:rsidR="006C2AE1">
        <w:rPr>
          <w:lang w:eastAsia="en-US"/>
        </w:rPr>
        <w:t>—</w:t>
      </w:r>
      <w:r>
        <w:rPr>
          <w:lang w:eastAsia="en-US"/>
        </w:rPr>
        <w:t xml:space="preserve"> </w:t>
      </w:r>
      <w:r w:rsidR="003148C9">
        <w:rPr>
          <w:lang w:eastAsia="en-US"/>
        </w:rPr>
        <w:t>Voyez-vous</w:t>
      </w:r>
      <w:r>
        <w:rPr>
          <w:lang w:eastAsia="en-US"/>
        </w:rPr>
        <w:t xml:space="preserve">, </w:t>
      </w:r>
      <w:r w:rsidR="003148C9">
        <w:rPr>
          <w:lang w:eastAsia="en-US"/>
        </w:rPr>
        <w:t>il est très certain que je suis en position d</w:t>
      </w:r>
      <w:r>
        <w:rPr>
          <w:lang w:eastAsia="en-US"/>
        </w:rPr>
        <w:t>’</w:t>
      </w:r>
      <w:r w:rsidR="003148C9">
        <w:rPr>
          <w:lang w:eastAsia="en-US"/>
        </w:rPr>
        <w:t>être arrêté par ce brave homme qui est en face de nous</w:t>
      </w:r>
      <w:r>
        <w:rPr>
          <w:lang w:eastAsia="en-US"/>
        </w:rPr>
        <w:t xml:space="preserve">… </w:t>
      </w:r>
      <w:r w:rsidR="003148C9">
        <w:rPr>
          <w:lang w:eastAsia="en-US"/>
        </w:rPr>
        <w:t>comme vous êtes</w:t>
      </w:r>
      <w:r>
        <w:rPr>
          <w:lang w:eastAsia="en-US"/>
        </w:rPr>
        <w:t xml:space="preserve">, </w:t>
      </w:r>
      <w:r w:rsidR="003148C9">
        <w:rPr>
          <w:lang w:eastAsia="en-US"/>
        </w:rPr>
        <w:t>vous</w:t>
      </w:r>
      <w:r>
        <w:rPr>
          <w:lang w:eastAsia="en-US"/>
        </w:rPr>
        <w:t xml:space="preserve">, </w:t>
      </w:r>
      <w:r w:rsidR="003148C9">
        <w:rPr>
          <w:lang w:eastAsia="en-US"/>
        </w:rPr>
        <w:t>cher monsieur</w:t>
      </w:r>
      <w:r>
        <w:rPr>
          <w:lang w:eastAsia="en-US"/>
        </w:rPr>
        <w:t xml:space="preserve">, </w:t>
      </w:r>
      <w:r w:rsidR="003148C9">
        <w:rPr>
          <w:lang w:eastAsia="en-US"/>
        </w:rPr>
        <w:t>en passe d</w:t>
      </w:r>
      <w:r>
        <w:rPr>
          <w:lang w:eastAsia="en-US"/>
        </w:rPr>
        <w:t>’</w:t>
      </w:r>
      <w:r w:rsidR="003148C9">
        <w:rPr>
          <w:lang w:eastAsia="en-US"/>
        </w:rPr>
        <w:t>être lancé</w:t>
      </w:r>
      <w:r>
        <w:rPr>
          <w:lang w:eastAsia="en-US"/>
        </w:rPr>
        <w:t xml:space="preserve">, </w:t>
      </w:r>
      <w:r w:rsidR="003148C9">
        <w:rPr>
          <w:lang w:eastAsia="en-US"/>
        </w:rPr>
        <w:t>tête première</w:t>
      </w:r>
      <w:r>
        <w:rPr>
          <w:lang w:eastAsia="en-US"/>
        </w:rPr>
        <w:t xml:space="preserve">, </w:t>
      </w:r>
      <w:r w:rsidR="003148C9">
        <w:rPr>
          <w:lang w:eastAsia="en-US"/>
        </w:rPr>
        <w:t>dans l</w:t>
      </w:r>
      <w:r>
        <w:rPr>
          <w:lang w:eastAsia="en-US"/>
        </w:rPr>
        <w:t>’</w:t>
      </w:r>
      <w:r w:rsidR="003148C9">
        <w:rPr>
          <w:lang w:eastAsia="en-US"/>
        </w:rPr>
        <w:t>orchestre</w:t>
      </w:r>
      <w:r>
        <w:rPr>
          <w:lang w:eastAsia="en-US"/>
        </w:rPr>
        <w:t>.</w:t>
      </w:r>
    </w:p>
    <w:p w14:paraId="1B8469CB" w14:textId="77777777" w:rsidR="0046142F" w:rsidRDefault="0046142F" w:rsidP="0046142F">
      <w:pPr>
        <w:rPr>
          <w:lang w:eastAsia="en-US"/>
        </w:rPr>
      </w:pPr>
      <w:r>
        <w:rPr>
          <w:lang w:eastAsia="en-US"/>
        </w:rPr>
        <w:t>— </w:t>
      </w:r>
      <w:r w:rsidR="003148C9">
        <w:rPr>
          <w:lang w:eastAsia="en-US"/>
        </w:rPr>
        <w:t>Comment</w:t>
      </w:r>
      <w:r>
        <w:rPr>
          <w:lang w:eastAsia="en-US"/>
        </w:rPr>
        <w:t xml:space="preserve"> ! </w:t>
      </w:r>
      <w:r w:rsidR="003148C9">
        <w:rPr>
          <w:lang w:eastAsia="en-US"/>
        </w:rPr>
        <w:t>comment</w:t>
      </w:r>
      <w:r>
        <w:rPr>
          <w:lang w:eastAsia="en-US"/>
        </w:rPr>
        <w:t> !…</w:t>
      </w:r>
    </w:p>
    <w:p w14:paraId="174D486C" w14:textId="77777777" w:rsidR="0046142F" w:rsidRDefault="003148C9" w:rsidP="0046142F">
      <w:pPr>
        <w:rPr>
          <w:lang w:eastAsia="en-US"/>
        </w:rPr>
      </w:pPr>
      <w:r>
        <w:rPr>
          <w:lang w:eastAsia="en-US"/>
        </w:rPr>
        <w:t>Mazurke avait la bonhomie peinte sur le visage</w:t>
      </w:r>
      <w:r w:rsidR="0046142F">
        <w:rPr>
          <w:lang w:eastAsia="en-US"/>
        </w:rPr>
        <w:t>.</w:t>
      </w:r>
    </w:p>
    <w:p w14:paraId="4ED9E75E" w14:textId="4636AB70"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dans cette prévision</w:t>
      </w:r>
      <w:r>
        <w:rPr>
          <w:lang w:eastAsia="en-US"/>
        </w:rPr>
        <w:t xml:space="preserve">, </w:t>
      </w:r>
      <w:r w:rsidR="003148C9">
        <w:rPr>
          <w:lang w:eastAsia="en-US"/>
        </w:rPr>
        <w:t>acheva-t-il doucement</w:t>
      </w:r>
      <w:r>
        <w:rPr>
          <w:lang w:eastAsia="en-US"/>
        </w:rPr>
        <w:t xml:space="preserve">, </w:t>
      </w:r>
      <w:r w:rsidR="006C2AE1">
        <w:rPr>
          <w:lang w:eastAsia="en-US"/>
        </w:rPr>
        <w:t>—</w:t>
      </w:r>
      <w:r>
        <w:rPr>
          <w:lang w:eastAsia="en-US"/>
        </w:rPr>
        <w:t xml:space="preserve"> </w:t>
      </w:r>
      <w:r w:rsidR="003148C9">
        <w:rPr>
          <w:lang w:eastAsia="en-US"/>
        </w:rPr>
        <w:t>que j</w:t>
      </w:r>
      <w:r>
        <w:rPr>
          <w:lang w:eastAsia="en-US"/>
        </w:rPr>
        <w:t>’</w:t>
      </w:r>
      <w:r w:rsidR="003148C9">
        <w:rPr>
          <w:lang w:eastAsia="en-US"/>
        </w:rPr>
        <w:t>ai loué ces neuf places en bas</w:t>
      </w:r>
      <w:r>
        <w:rPr>
          <w:lang w:eastAsia="en-US"/>
        </w:rPr>
        <w:t>…</w:t>
      </w:r>
    </w:p>
    <w:p w14:paraId="16A0BBDE"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ah</w:t>
      </w:r>
      <w:r>
        <w:rPr>
          <w:lang w:eastAsia="en-US"/>
        </w:rPr>
        <w:t xml:space="preserve"> !… </w:t>
      </w:r>
      <w:r w:rsidR="003148C9">
        <w:rPr>
          <w:lang w:eastAsia="en-US"/>
        </w:rPr>
        <w:t xml:space="preserve">fit </w:t>
      </w:r>
      <w:proofErr w:type="spellStart"/>
      <w:r w:rsidR="003148C9">
        <w:rPr>
          <w:lang w:eastAsia="en-US"/>
        </w:rPr>
        <w:t>Guérineul</w:t>
      </w:r>
      <w:proofErr w:type="spellEnd"/>
      <w:r w:rsidR="003148C9">
        <w:rPr>
          <w:lang w:eastAsia="en-US"/>
        </w:rPr>
        <w:t xml:space="preserve"> étouffé</w:t>
      </w:r>
      <w:r>
        <w:rPr>
          <w:lang w:eastAsia="en-US"/>
        </w:rPr>
        <w:t>.</w:t>
      </w:r>
    </w:p>
    <w:p w14:paraId="42661652" w14:textId="77777777" w:rsidR="0046142F" w:rsidRDefault="0046142F" w:rsidP="0046142F">
      <w:pPr>
        <w:rPr>
          <w:lang w:eastAsia="en-US"/>
        </w:rPr>
      </w:pPr>
      <w:r>
        <w:rPr>
          <w:lang w:eastAsia="en-US"/>
        </w:rPr>
        <w:lastRenderedPageBreak/>
        <w:t>— </w:t>
      </w:r>
      <w:r w:rsidR="003148C9">
        <w:rPr>
          <w:lang w:eastAsia="en-US"/>
        </w:rPr>
        <w:t>J</w:t>
      </w:r>
      <w:r>
        <w:rPr>
          <w:lang w:eastAsia="en-US"/>
        </w:rPr>
        <w:t>’</w:t>
      </w:r>
      <w:r w:rsidR="003148C9">
        <w:rPr>
          <w:lang w:eastAsia="en-US"/>
        </w:rPr>
        <w:t>aurais pu n</w:t>
      </w:r>
      <w:r>
        <w:rPr>
          <w:lang w:eastAsia="en-US"/>
        </w:rPr>
        <w:t>’</w:t>
      </w:r>
      <w:r w:rsidR="003148C9">
        <w:rPr>
          <w:lang w:eastAsia="en-US"/>
        </w:rPr>
        <w:t>en louer que quatre</w:t>
      </w:r>
      <w:r>
        <w:rPr>
          <w:lang w:eastAsia="en-US"/>
        </w:rPr>
        <w:t xml:space="preserve">, </w:t>
      </w:r>
      <w:r w:rsidR="003148C9">
        <w:rPr>
          <w:lang w:eastAsia="en-US"/>
        </w:rPr>
        <w:t>dit encore Mazurke</w:t>
      </w:r>
      <w:r>
        <w:rPr>
          <w:lang w:eastAsia="en-US"/>
        </w:rPr>
        <w:t xml:space="preserve">, </w:t>
      </w:r>
      <w:r w:rsidR="003148C9">
        <w:rPr>
          <w:lang w:eastAsia="en-US"/>
        </w:rPr>
        <w:t>mais on peut se tromper d</w:t>
      </w:r>
      <w:r>
        <w:rPr>
          <w:lang w:eastAsia="en-US"/>
        </w:rPr>
        <w:t>’</w:t>
      </w:r>
      <w:r w:rsidR="003148C9">
        <w:rPr>
          <w:lang w:eastAsia="en-US"/>
        </w:rPr>
        <w:t>un pied ou deux</w:t>
      </w:r>
      <w:r>
        <w:rPr>
          <w:lang w:eastAsia="en-US"/>
        </w:rPr>
        <w:t xml:space="preserve">, </w:t>
      </w:r>
      <w:r w:rsidR="003148C9">
        <w:rPr>
          <w:lang w:eastAsia="en-US"/>
        </w:rPr>
        <w:t>et jeter maladroitement son homme sur un innocent</w:t>
      </w:r>
      <w:r>
        <w:rPr>
          <w:lang w:eastAsia="en-US"/>
        </w:rPr>
        <w:t xml:space="preserve">… </w:t>
      </w:r>
      <w:r w:rsidR="003148C9">
        <w:rPr>
          <w:lang w:eastAsia="en-US"/>
        </w:rPr>
        <w:t>ce qui est toujours fâcheux</w:t>
      </w:r>
      <w:r>
        <w:rPr>
          <w:lang w:eastAsia="en-US"/>
        </w:rPr>
        <w:t xml:space="preserve">… </w:t>
      </w:r>
      <w:r w:rsidR="003148C9">
        <w:rPr>
          <w:lang w:eastAsia="en-US"/>
        </w:rPr>
        <w:t>Souriez</w:t>
      </w:r>
      <w:r>
        <w:rPr>
          <w:lang w:eastAsia="en-US"/>
        </w:rPr>
        <w:t xml:space="preserve">, </w:t>
      </w:r>
      <w:r w:rsidR="003148C9">
        <w:rPr>
          <w:lang w:eastAsia="en-US"/>
        </w:rPr>
        <w:t>je vous prie</w:t>
      </w:r>
      <w:r>
        <w:rPr>
          <w:lang w:eastAsia="en-US"/>
        </w:rPr>
        <w:t xml:space="preserve">, </w:t>
      </w:r>
      <w:r w:rsidR="003148C9">
        <w:rPr>
          <w:lang w:eastAsia="en-US"/>
        </w:rPr>
        <w:t xml:space="preserve">monsieur de </w:t>
      </w:r>
      <w:proofErr w:type="spellStart"/>
      <w:r w:rsidR="003148C9">
        <w:rPr>
          <w:lang w:eastAsia="en-US"/>
        </w:rPr>
        <w:t>Guérineul</w:t>
      </w:r>
      <w:proofErr w:type="spellEnd"/>
      <w:r>
        <w:rPr>
          <w:lang w:eastAsia="en-US"/>
        </w:rPr>
        <w:t xml:space="preserve">, </w:t>
      </w:r>
      <w:r w:rsidR="003148C9">
        <w:rPr>
          <w:lang w:eastAsia="en-US"/>
        </w:rPr>
        <w:t>et n</w:t>
      </w:r>
      <w:r>
        <w:rPr>
          <w:lang w:eastAsia="en-US"/>
        </w:rPr>
        <w:t>’</w:t>
      </w:r>
      <w:r w:rsidR="003148C9">
        <w:rPr>
          <w:lang w:eastAsia="en-US"/>
        </w:rPr>
        <w:t>ayez pas peur</w:t>
      </w:r>
      <w:r>
        <w:rPr>
          <w:lang w:eastAsia="en-US"/>
        </w:rPr>
        <w:t xml:space="preserve">, </w:t>
      </w:r>
      <w:r w:rsidR="003148C9">
        <w:rPr>
          <w:lang w:eastAsia="en-US"/>
        </w:rPr>
        <w:t>car</w:t>
      </w:r>
      <w:r>
        <w:rPr>
          <w:lang w:eastAsia="en-US"/>
        </w:rPr>
        <w:t xml:space="preserve">, </w:t>
      </w:r>
      <w:r w:rsidR="003148C9">
        <w:rPr>
          <w:lang w:eastAsia="en-US"/>
        </w:rPr>
        <w:t>en définitive rien ne vous est plus facile que d</w:t>
      </w:r>
      <w:r>
        <w:rPr>
          <w:lang w:eastAsia="en-US"/>
        </w:rPr>
        <w:t>’</w:t>
      </w:r>
      <w:r w:rsidR="003148C9">
        <w:rPr>
          <w:lang w:eastAsia="en-US"/>
        </w:rPr>
        <w:t>éviter le saut périlleux</w:t>
      </w:r>
      <w:r>
        <w:rPr>
          <w:lang w:eastAsia="en-US"/>
        </w:rPr>
        <w:t xml:space="preserve"> !… </w:t>
      </w:r>
      <w:r w:rsidR="003148C9">
        <w:rPr>
          <w:lang w:eastAsia="en-US"/>
        </w:rPr>
        <w:t>Il s</w:t>
      </w:r>
      <w:r>
        <w:rPr>
          <w:lang w:eastAsia="en-US"/>
        </w:rPr>
        <w:t>’</w:t>
      </w:r>
      <w:r w:rsidR="003148C9">
        <w:rPr>
          <w:lang w:eastAsia="en-US"/>
        </w:rPr>
        <w:t>agit seulement de rester là</w:t>
      </w:r>
      <w:r>
        <w:rPr>
          <w:lang w:eastAsia="en-US"/>
        </w:rPr>
        <w:t xml:space="preserve">, </w:t>
      </w:r>
      <w:r w:rsidR="003148C9">
        <w:rPr>
          <w:lang w:eastAsia="en-US"/>
        </w:rPr>
        <w:t>près de moi</w:t>
      </w:r>
      <w:r>
        <w:rPr>
          <w:lang w:eastAsia="en-US"/>
        </w:rPr>
        <w:t xml:space="preserve">, </w:t>
      </w:r>
      <w:r w:rsidR="003148C9">
        <w:rPr>
          <w:lang w:eastAsia="en-US"/>
        </w:rPr>
        <w:t>toujours souriant</w:t>
      </w:r>
      <w:r>
        <w:rPr>
          <w:lang w:eastAsia="en-US"/>
        </w:rPr>
        <w:t xml:space="preserve">…, </w:t>
      </w:r>
      <w:r w:rsidR="003148C9">
        <w:rPr>
          <w:lang w:eastAsia="en-US"/>
        </w:rPr>
        <w:t>de ne pas échanger un seul mot avec les trois loges</w:t>
      </w:r>
      <w:r>
        <w:rPr>
          <w:lang w:eastAsia="en-US"/>
        </w:rPr>
        <w:t xml:space="preserve">… </w:t>
      </w:r>
      <w:r w:rsidR="003148C9">
        <w:rPr>
          <w:lang w:eastAsia="en-US"/>
        </w:rPr>
        <w:t>et d</w:t>
      </w:r>
      <w:r>
        <w:rPr>
          <w:lang w:eastAsia="en-US"/>
        </w:rPr>
        <w:t>’</w:t>
      </w:r>
      <w:r w:rsidR="003148C9">
        <w:rPr>
          <w:lang w:eastAsia="en-US"/>
        </w:rPr>
        <w:t>attendre ma volonté pour faire ce fameux signal</w:t>
      </w:r>
      <w:r>
        <w:rPr>
          <w:lang w:eastAsia="en-US"/>
        </w:rPr>
        <w:t>…</w:t>
      </w:r>
    </w:p>
    <w:p w14:paraId="19314B6A" w14:textId="77777777" w:rsidR="0046142F" w:rsidRDefault="0046142F" w:rsidP="0046142F">
      <w:pPr>
        <w:rPr>
          <w:lang w:eastAsia="en-US"/>
        </w:rPr>
      </w:pPr>
      <w:r>
        <w:rPr>
          <w:lang w:eastAsia="en-US"/>
        </w:rPr>
        <w:t>— </w:t>
      </w:r>
      <w:r w:rsidR="003148C9">
        <w:rPr>
          <w:lang w:eastAsia="en-US"/>
        </w:rPr>
        <w:t>Et si je ne voulais pas</w:t>
      </w:r>
      <w:r>
        <w:rPr>
          <w:lang w:eastAsia="en-US"/>
        </w:rPr>
        <w:t xml:space="preserve">, </w:t>
      </w:r>
      <w:r w:rsidR="003148C9">
        <w:rPr>
          <w:lang w:eastAsia="en-US"/>
        </w:rPr>
        <w:t>moi</w:t>
      </w:r>
      <w:r>
        <w:rPr>
          <w:lang w:eastAsia="en-US"/>
        </w:rPr>
        <w:t xml:space="preserve"> ! </w:t>
      </w:r>
      <w:r w:rsidR="003148C9">
        <w:rPr>
          <w:lang w:eastAsia="en-US"/>
        </w:rPr>
        <w:t>nom de nom</w:t>
      </w:r>
      <w:r>
        <w:rPr>
          <w:lang w:eastAsia="en-US"/>
        </w:rPr>
        <w:t xml:space="preserve"> ! </w:t>
      </w:r>
      <w:r w:rsidR="003148C9">
        <w:rPr>
          <w:lang w:eastAsia="en-US"/>
        </w:rPr>
        <w:t xml:space="preserve">se récria </w:t>
      </w:r>
      <w:proofErr w:type="spellStart"/>
      <w:r w:rsidR="003148C9">
        <w:rPr>
          <w:lang w:eastAsia="en-US"/>
        </w:rPr>
        <w:t>Guérineul</w:t>
      </w:r>
      <w:proofErr w:type="spellEnd"/>
      <w:r>
        <w:rPr>
          <w:lang w:eastAsia="en-US"/>
        </w:rPr>
        <w:t xml:space="preserve">, </w:t>
      </w:r>
      <w:r w:rsidR="003148C9">
        <w:rPr>
          <w:lang w:eastAsia="en-US"/>
        </w:rPr>
        <w:t>dont le sang s</w:t>
      </w:r>
      <w:r>
        <w:rPr>
          <w:lang w:eastAsia="en-US"/>
        </w:rPr>
        <w:t>’</w:t>
      </w:r>
      <w:r w:rsidR="003148C9">
        <w:rPr>
          <w:lang w:eastAsia="en-US"/>
        </w:rPr>
        <w:t>échauffait</w:t>
      </w:r>
      <w:r>
        <w:rPr>
          <w:lang w:eastAsia="en-US"/>
        </w:rPr>
        <w:t>.</w:t>
      </w:r>
    </w:p>
    <w:p w14:paraId="530AC1A0" w14:textId="77777777" w:rsidR="0046142F" w:rsidRDefault="003148C9" w:rsidP="0046142F">
      <w:pPr>
        <w:rPr>
          <w:lang w:eastAsia="en-US"/>
        </w:rPr>
      </w:pPr>
      <w:r>
        <w:rPr>
          <w:lang w:eastAsia="en-US"/>
        </w:rPr>
        <w:t>Mazurke ne fit en apparence que lui toucher le bras</w:t>
      </w:r>
      <w:r w:rsidR="0046142F">
        <w:rPr>
          <w:lang w:eastAsia="en-US"/>
        </w:rPr>
        <w:t xml:space="preserve">. </w:t>
      </w:r>
      <w:r>
        <w:rPr>
          <w:lang w:eastAsia="en-US"/>
        </w:rPr>
        <w:t xml:space="preserve">La figure de </w:t>
      </w:r>
      <w:proofErr w:type="spellStart"/>
      <w:r>
        <w:rPr>
          <w:lang w:eastAsia="en-US"/>
        </w:rPr>
        <w:t>Guérineul</w:t>
      </w:r>
      <w:proofErr w:type="spellEnd"/>
      <w:r>
        <w:rPr>
          <w:lang w:eastAsia="en-US"/>
        </w:rPr>
        <w:t xml:space="preserve"> devint livide</w:t>
      </w:r>
      <w:r w:rsidR="0046142F">
        <w:rPr>
          <w:lang w:eastAsia="en-US"/>
        </w:rPr>
        <w:t>.</w:t>
      </w:r>
    </w:p>
    <w:p w14:paraId="11A7E758" w14:textId="77777777" w:rsidR="0046142F" w:rsidRDefault="0046142F" w:rsidP="0046142F">
      <w:pPr>
        <w:rPr>
          <w:lang w:eastAsia="en-US"/>
        </w:rPr>
      </w:pPr>
      <w:r>
        <w:rPr>
          <w:lang w:eastAsia="en-US"/>
        </w:rPr>
        <w:t>— </w:t>
      </w:r>
      <w:r w:rsidR="003148C9">
        <w:rPr>
          <w:lang w:eastAsia="en-US"/>
        </w:rPr>
        <w:t>Vous m</w:t>
      </w:r>
      <w:r>
        <w:rPr>
          <w:lang w:eastAsia="en-US"/>
        </w:rPr>
        <w:t>’</w:t>
      </w:r>
      <w:r w:rsidR="003148C9">
        <w:rPr>
          <w:lang w:eastAsia="en-US"/>
        </w:rPr>
        <w:t>assassineriez devant huit cents personnes</w:t>
      </w:r>
      <w:r>
        <w:rPr>
          <w:lang w:eastAsia="en-US"/>
        </w:rPr>
        <w:t xml:space="preserve"> ! </w:t>
      </w:r>
      <w:r w:rsidR="003148C9">
        <w:rPr>
          <w:lang w:eastAsia="en-US"/>
        </w:rPr>
        <w:t>grommela-t-il</w:t>
      </w:r>
      <w:r>
        <w:rPr>
          <w:lang w:eastAsia="en-US"/>
        </w:rPr>
        <w:t>.</w:t>
      </w:r>
    </w:p>
    <w:p w14:paraId="7A093561" w14:textId="77777777" w:rsidR="0046142F" w:rsidRDefault="0046142F" w:rsidP="0046142F">
      <w:pPr>
        <w:rPr>
          <w:lang w:eastAsia="en-US"/>
        </w:rPr>
      </w:pPr>
      <w:r>
        <w:rPr>
          <w:lang w:eastAsia="en-US"/>
        </w:rPr>
        <w:t>— </w:t>
      </w:r>
      <w:r w:rsidR="003148C9">
        <w:rPr>
          <w:lang w:eastAsia="en-US"/>
        </w:rPr>
        <w:t>Je vous étranglerais comme un chien</w:t>
      </w:r>
      <w:r>
        <w:rPr>
          <w:lang w:eastAsia="en-US"/>
        </w:rPr>
        <w:t xml:space="preserve">, </w:t>
      </w:r>
      <w:r w:rsidR="003148C9">
        <w:rPr>
          <w:lang w:eastAsia="en-US"/>
        </w:rPr>
        <w:t>mon cher monsieur</w:t>
      </w:r>
      <w:r>
        <w:rPr>
          <w:lang w:eastAsia="en-US"/>
        </w:rPr>
        <w:t xml:space="preserve">… </w:t>
      </w:r>
      <w:r w:rsidR="003148C9">
        <w:rPr>
          <w:lang w:eastAsia="en-US"/>
        </w:rPr>
        <w:t>mais pour Dieu</w:t>
      </w:r>
      <w:r>
        <w:rPr>
          <w:lang w:eastAsia="en-US"/>
        </w:rPr>
        <w:t xml:space="preserve"> ! </w:t>
      </w:r>
      <w:r w:rsidR="003148C9">
        <w:rPr>
          <w:lang w:eastAsia="en-US"/>
        </w:rPr>
        <w:t>souriez un peu ou tout va se gâter</w:t>
      </w:r>
      <w:r>
        <w:rPr>
          <w:lang w:eastAsia="en-US"/>
        </w:rPr>
        <w:t> !</w:t>
      </w:r>
    </w:p>
    <w:p w14:paraId="32E16206" w14:textId="77777777" w:rsidR="0046142F" w:rsidRDefault="003148C9" w:rsidP="0046142F">
      <w:pPr>
        <w:rPr>
          <w:lang w:eastAsia="en-US"/>
        </w:rPr>
      </w:pPr>
      <w:r>
        <w:rPr>
          <w:lang w:eastAsia="en-US"/>
        </w:rPr>
        <w:t xml:space="preserve">Le pauvre </w:t>
      </w:r>
      <w:proofErr w:type="spellStart"/>
      <w:r>
        <w:rPr>
          <w:lang w:eastAsia="en-US"/>
        </w:rPr>
        <w:t>Guérine</w:t>
      </w:r>
      <w:r>
        <w:rPr>
          <w:lang w:eastAsia="en-US"/>
        </w:rPr>
        <w:t>u</w:t>
      </w:r>
      <w:r>
        <w:rPr>
          <w:lang w:eastAsia="en-US"/>
        </w:rPr>
        <w:t>l</w:t>
      </w:r>
      <w:proofErr w:type="spellEnd"/>
      <w:r>
        <w:rPr>
          <w:lang w:eastAsia="en-US"/>
        </w:rPr>
        <w:t xml:space="preserve"> fit une grimace qui voulait être un sourire</w:t>
      </w:r>
      <w:r w:rsidR="0046142F">
        <w:rPr>
          <w:lang w:eastAsia="en-US"/>
        </w:rPr>
        <w:t>.</w:t>
      </w:r>
    </w:p>
    <w:p w14:paraId="6D21C2E9" w14:textId="77777777" w:rsidR="0046142F" w:rsidRDefault="003148C9" w:rsidP="0046142F">
      <w:pPr>
        <w:rPr>
          <w:lang w:eastAsia="en-US"/>
        </w:rPr>
      </w:pPr>
      <w:r>
        <w:rPr>
          <w:lang w:eastAsia="en-US"/>
        </w:rPr>
        <w:t>Les nièces disaient</w:t>
      </w:r>
      <w:r w:rsidR="0046142F">
        <w:rPr>
          <w:lang w:eastAsia="en-US"/>
        </w:rPr>
        <w:t> :</w:t>
      </w:r>
    </w:p>
    <w:p w14:paraId="7293C493" w14:textId="77777777" w:rsidR="0046142F" w:rsidRDefault="0046142F" w:rsidP="0046142F">
      <w:pPr>
        <w:rPr>
          <w:lang w:eastAsia="en-US"/>
        </w:rPr>
      </w:pPr>
      <w:r>
        <w:rPr>
          <w:lang w:eastAsia="en-US"/>
        </w:rPr>
        <w:t>— </w:t>
      </w:r>
      <w:r w:rsidR="003148C9">
        <w:rPr>
          <w:lang w:eastAsia="en-US"/>
        </w:rPr>
        <w:t>Comme ils s</w:t>
      </w:r>
      <w:r>
        <w:rPr>
          <w:lang w:eastAsia="en-US"/>
        </w:rPr>
        <w:t>’</w:t>
      </w:r>
      <w:r w:rsidR="003148C9">
        <w:rPr>
          <w:lang w:eastAsia="en-US"/>
        </w:rPr>
        <w:t>entendent tous deux</w:t>
      </w:r>
      <w:r>
        <w:rPr>
          <w:lang w:eastAsia="en-US"/>
        </w:rPr>
        <w:t xml:space="preserve"> ! </w:t>
      </w:r>
      <w:r w:rsidR="003148C9">
        <w:rPr>
          <w:lang w:eastAsia="en-US"/>
        </w:rPr>
        <w:t>nous allons en voir de belles</w:t>
      </w:r>
      <w:r>
        <w:rPr>
          <w:lang w:eastAsia="en-US"/>
        </w:rPr>
        <w:t> !</w:t>
      </w:r>
    </w:p>
    <w:p w14:paraId="6F9E494C" w14:textId="6FEDA940" w:rsidR="0046142F" w:rsidRDefault="003148C9" w:rsidP="0046142F">
      <w:pPr>
        <w:rPr>
          <w:lang w:eastAsia="en-US"/>
        </w:rPr>
      </w:pPr>
      <w:r>
        <w:rPr>
          <w:lang w:eastAsia="en-US"/>
        </w:rPr>
        <w:t>Mazurke se tut</w:t>
      </w:r>
      <w:r w:rsidR="0046142F">
        <w:rPr>
          <w:lang w:eastAsia="en-US"/>
        </w:rPr>
        <w:t xml:space="preserve">, </w:t>
      </w:r>
      <w:r w:rsidR="006C2AE1">
        <w:rPr>
          <w:lang w:eastAsia="en-US"/>
        </w:rPr>
        <w:t>—</w:t>
      </w:r>
      <w:r w:rsidR="0046142F">
        <w:rPr>
          <w:lang w:eastAsia="en-US"/>
        </w:rPr>
        <w:t xml:space="preserve"> </w:t>
      </w:r>
      <w:proofErr w:type="spellStart"/>
      <w:r>
        <w:rPr>
          <w:lang w:eastAsia="en-US"/>
        </w:rPr>
        <w:t>Guérineul</w:t>
      </w:r>
      <w:proofErr w:type="spellEnd"/>
      <w:r>
        <w:rPr>
          <w:lang w:eastAsia="en-US"/>
        </w:rPr>
        <w:t xml:space="preserve"> resta immobile auprès de lui</w:t>
      </w:r>
      <w:r w:rsidR="0046142F">
        <w:rPr>
          <w:lang w:eastAsia="en-US"/>
        </w:rPr>
        <w:t xml:space="preserve">, </w:t>
      </w:r>
      <w:r>
        <w:rPr>
          <w:lang w:eastAsia="en-US"/>
        </w:rPr>
        <w:t>comme un enfant qu</w:t>
      </w:r>
      <w:r w:rsidR="0046142F">
        <w:rPr>
          <w:lang w:eastAsia="en-US"/>
        </w:rPr>
        <w:t>’</w:t>
      </w:r>
      <w:r>
        <w:rPr>
          <w:lang w:eastAsia="en-US"/>
        </w:rPr>
        <w:t>écrase le voisinage d</w:t>
      </w:r>
      <w:r w:rsidR="0046142F">
        <w:rPr>
          <w:lang w:eastAsia="en-US"/>
        </w:rPr>
        <w:t>’</w:t>
      </w:r>
      <w:r>
        <w:rPr>
          <w:lang w:eastAsia="en-US"/>
        </w:rPr>
        <w:t>un pédagogue sévère</w:t>
      </w:r>
      <w:r w:rsidR="0046142F">
        <w:rPr>
          <w:lang w:eastAsia="en-US"/>
        </w:rPr>
        <w:t xml:space="preserve">. </w:t>
      </w:r>
      <w:r>
        <w:rPr>
          <w:lang w:eastAsia="en-US"/>
        </w:rPr>
        <w:t>Mazurke attendait</w:t>
      </w:r>
      <w:r w:rsidR="0046142F">
        <w:rPr>
          <w:lang w:eastAsia="en-US"/>
        </w:rPr>
        <w:t xml:space="preserve">, </w:t>
      </w:r>
      <w:r>
        <w:rPr>
          <w:lang w:eastAsia="en-US"/>
        </w:rPr>
        <w:t>comme tout le monde désormais</w:t>
      </w:r>
      <w:r w:rsidR="0046142F">
        <w:rPr>
          <w:lang w:eastAsia="en-US"/>
        </w:rPr>
        <w:t xml:space="preserve">, </w:t>
      </w:r>
      <w:r>
        <w:rPr>
          <w:lang w:eastAsia="en-US"/>
        </w:rPr>
        <w:t>le lever du rideau</w:t>
      </w:r>
      <w:r w:rsidR="0046142F">
        <w:rPr>
          <w:lang w:eastAsia="en-US"/>
        </w:rPr>
        <w:t>.</w:t>
      </w:r>
    </w:p>
    <w:p w14:paraId="062E792D" w14:textId="1372DC81" w:rsidR="0046142F" w:rsidRDefault="003148C9" w:rsidP="0046142F">
      <w:pPr>
        <w:rPr>
          <w:lang w:eastAsia="en-US"/>
        </w:rPr>
      </w:pPr>
      <w:r>
        <w:rPr>
          <w:lang w:eastAsia="en-US"/>
        </w:rPr>
        <w:lastRenderedPageBreak/>
        <w:t>Et tout en attendant</w:t>
      </w:r>
      <w:r w:rsidR="0046142F">
        <w:rPr>
          <w:lang w:eastAsia="en-US"/>
        </w:rPr>
        <w:t xml:space="preserve">, </w:t>
      </w:r>
      <w:r>
        <w:rPr>
          <w:lang w:eastAsia="en-US"/>
        </w:rPr>
        <w:t>il rêvait</w:t>
      </w:r>
      <w:r w:rsidR="0046142F">
        <w:rPr>
          <w:lang w:eastAsia="en-US"/>
        </w:rPr>
        <w:t xml:space="preserve">, </w:t>
      </w:r>
      <w:r>
        <w:rPr>
          <w:lang w:eastAsia="en-US"/>
        </w:rPr>
        <w:t>ne pouvant s</w:t>
      </w:r>
      <w:r w:rsidR="0046142F">
        <w:rPr>
          <w:lang w:eastAsia="en-US"/>
        </w:rPr>
        <w:t>’</w:t>
      </w:r>
      <w:r>
        <w:rPr>
          <w:lang w:eastAsia="en-US"/>
        </w:rPr>
        <w:t>arracher à la pensée de cette femme</w:t>
      </w:r>
      <w:r w:rsidR="0046142F">
        <w:rPr>
          <w:lang w:eastAsia="en-US"/>
        </w:rPr>
        <w:t xml:space="preserve">, </w:t>
      </w:r>
      <w:r w:rsidR="006C2AE1">
        <w:rPr>
          <w:lang w:eastAsia="en-US"/>
        </w:rPr>
        <w:t>—</w:t>
      </w:r>
      <w:r w:rsidR="0046142F">
        <w:rPr>
          <w:lang w:eastAsia="en-US"/>
        </w:rPr>
        <w:t xml:space="preserve"> </w:t>
      </w:r>
      <w:r>
        <w:rPr>
          <w:lang w:eastAsia="en-US"/>
        </w:rPr>
        <w:t>la mère de Lucienne</w:t>
      </w:r>
      <w:r w:rsidR="0046142F">
        <w:rPr>
          <w:lang w:eastAsia="en-US"/>
        </w:rPr>
        <w:t xml:space="preserve">, </w:t>
      </w:r>
      <w:r w:rsidR="006C2AE1">
        <w:rPr>
          <w:lang w:eastAsia="en-US"/>
        </w:rPr>
        <w:t>—</w:t>
      </w:r>
      <w:r w:rsidR="0046142F">
        <w:rPr>
          <w:lang w:eastAsia="en-US"/>
        </w:rPr>
        <w:t xml:space="preserve"> </w:t>
      </w:r>
      <w:r>
        <w:rPr>
          <w:lang w:eastAsia="en-US"/>
        </w:rPr>
        <w:t>et au labeur étrange qu</w:t>
      </w:r>
      <w:r w:rsidR="0046142F">
        <w:rPr>
          <w:lang w:eastAsia="en-US"/>
        </w:rPr>
        <w:t>’</w:t>
      </w:r>
      <w:r>
        <w:rPr>
          <w:lang w:eastAsia="en-US"/>
        </w:rPr>
        <w:t>elle avait entrepris</w:t>
      </w:r>
      <w:r w:rsidR="0046142F">
        <w:rPr>
          <w:lang w:eastAsia="en-US"/>
        </w:rPr>
        <w:t>.</w:t>
      </w:r>
    </w:p>
    <w:p w14:paraId="439B2C6C" w14:textId="2736FADA" w:rsidR="0046142F" w:rsidRDefault="003148C9" w:rsidP="0046142F">
      <w:pPr>
        <w:rPr>
          <w:lang w:eastAsia="en-US"/>
        </w:rPr>
      </w:pPr>
      <w:r>
        <w:rPr>
          <w:lang w:eastAsia="en-US"/>
        </w:rPr>
        <w:t>Quel courage il entrevoyait derrière ce masque que la pauvre mère avait attaché sur son visage</w:t>
      </w:r>
      <w:r w:rsidR="0046142F">
        <w:rPr>
          <w:lang w:eastAsia="en-US"/>
        </w:rPr>
        <w:t xml:space="preserve"> ! </w:t>
      </w:r>
      <w:r>
        <w:rPr>
          <w:lang w:eastAsia="en-US"/>
        </w:rPr>
        <w:t>Que de douleurs mystérieuses</w:t>
      </w:r>
      <w:r w:rsidR="0046142F">
        <w:rPr>
          <w:lang w:eastAsia="en-US"/>
        </w:rPr>
        <w:t xml:space="preserve"> ! </w:t>
      </w:r>
      <w:r>
        <w:rPr>
          <w:lang w:eastAsia="en-US"/>
        </w:rPr>
        <w:t xml:space="preserve">Quel </w:t>
      </w:r>
      <w:proofErr w:type="spellStart"/>
      <w:r>
        <w:rPr>
          <w:lang w:eastAsia="en-US"/>
        </w:rPr>
        <w:t>dévoûment</w:t>
      </w:r>
      <w:proofErr w:type="spellEnd"/>
      <w:r>
        <w:rPr>
          <w:lang w:eastAsia="en-US"/>
        </w:rPr>
        <w:t xml:space="preserve"> et quel</w:t>
      </w:r>
      <w:r w:rsidR="001E3882">
        <w:rPr>
          <w:lang w:eastAsia="en-US"/>
        </w:rPr>
        <w:t>s</w:t>
      </w:r>
      <w:r>
        <w:rPr>
          <w:lang w:eastAsia="en-US"/>
        </w:rPr>
        <w:t xml:space="preserve"> dangers</w:t>
      </w:r>
      <w:r w:rsidR="0046142F">
        <w:rPr>
          <w:lang w:eastAsia="en-US"/>
        </w:rPr>
        <w:t> !</w:t>
      </w:r>
    </w:p>
    <w:p w14:paraId="3A85EF9F" w14:textId="77777777" w:rsidR="0046142F" w:rsidRDefault="003148C9" w:rsidP="0046142F">
      <w:pPr>
        <w:rPr>
          <w:lang w:eastAsia="en-US"/>
        </w:rPr>
      </w:pPr>
      <w:r>
        <w:rPr>
          <w:lang w:eastAsia="en-US"/>
        </w:rPr>
        <w:t>Son esprit se perdait à vouloir pénétrer tous les détails du secret deviné</w:t>
      </w:r>
      <w:r w:rsidR="0046142F">
        <w:rPr>
          <w:lang w:eastAsia="en-US"/>
        </w:rPr>
        <w:t>.</w:t>
      </w:r>
    </w:p>
    <w:p w14:paraId="0CAC9D8C" w14:textId="77777777" w:rsidR="0046142F" w:rsidRDefault="003148C9" w:rsidP="0046142F">
      <w:pPr>
        <w:rPr>
          <w:lang w:eastAsia="en-US"/>
        </w:rPr>
      </w:pPr>
      <w:r>
        <w:rPr>
          <w:lang w:eastAsia="en-US"/>
        </w:rPr>
        <w:t>Et aussi à chercher le nœud inconnu qui pouvait relier cette femme</w:t>
      </w:r>
      <w:r w:rsidR="0046142F">
        <w:rPr>
          <w:lang w:eastAsia="en-US"/>
        </w:rPr>
        <w:t xml:space="preserve">, </w:t>
      </w:r>
      <w:r>
        <w:rPr>
          <w:lang w:eastAsia="en-US"/>
        </w:rPr>
        <w:t>selon lui si grande et si noble</w:t>
      </w:r>
      <w:r w:rsidR="0046142F">
        <w:rPr>
          <w:lang w:eastAsia="en-US"/>
        </w:rPr>
        <w:t xml:space="preserve">, </w:t>
      </w:r>
      <w:r>
        <w:rPr>
          <w:lang w:eastAsia="en-US"/>
        </w:rPr>
        <w:t>aux machinations des Romblon</w:t>
      </w:r>
      <w:r w:rsidR="0046142F">
        <w:rPr>
          <w:lang w:eastAsia="en-US"/>
        </w:rPr>
        <w:t xml:space="preserve">, </w:t>
      </w:r>
      <w:r>
        <w:rPr>
          <w:lang w:eastAsia="en-US"/>
        </w:rPr>
        <w:t xml:space="preserve">des Fargeau et des </w:t>
      </w:r>
      <w:proofErr w:type="spellStart"/>
      <w:r>
        <w:rPr>
          <w:lang w:eastAsia="en-US"/>
        </w:rPr>
        <w:t>Guérineul</w:t>
      </w:r>
      <w:proofErr w:type="spellEnd"/>
      <w:r w:rsidR="0046142F">
        <w:rPr>
          <w:lang w:eastAsia="en-US"/>
        </w:rPr>
        <w:t>.</w:t>
      </w:r>
    </w:p>
    <w:p w14:paraId="7BCE1918" w14:textId="77777777" w:rsidR="0046142F" w:rsidRDefault="003148C9" w:rsidP="0046142F">
      <w:pPr>
        <w:rPr>
          <w:lang w:eastAsia="en-US"/>
        </w:rPr>
      </w:pPr>
      <w:r>
        <w:rPr>
          <w:lang w:eastAsia="en-US"/>
        </w:rPr>
        <w:t>Pas une seule fois la vérité n</w:t>
      </w:r>
      <w:r w:rsidR="0046142F">
        <w:rPr>
          <w:lang w:eastAsia="en-US"/>
        </w:rPr>
        <w:t>’</w:t>
      </w:r>
      <w:r>
        <w:rPr>
          <w:lang w:eastAsia="en-US"/>
        </w:rPr>
        <w:t>essaya de se faire jour</w:t>
      </w:r>
      <w:r w:rsidR="0046142F">
        <w:rPr>
          <w:lang w:eastAsia="en-US"/>
        </w:rPr>
        <w:t xml:space="preserve">, </w:t>
      </w:r>
      <w:r>
        <w:rPr>
          <w:lang w:eastAsia="en-US"/>
        </w:rPr>
        <w:t>car</w:t>
      </w:r>
      <w:r w:rsidR="0046142F">
        <w:rPr>
          <w:lang w:eastAsia="en-US"/>
        </w:rPr>
        <w:t xml:space="preserve">, </w:t>
      </w:r>
      <w:r>
        <w:rPr>
          <w:lang w:eastAsia="en-US"/>
        </w:rPr>
        <w:t>au milieu des choses de la vie</w:t>
      </w:r>
      <w:r w:rsidR="0046142F">
        <w:rPr>
          <w:lang w:eastAsia="en-US"/>
        </w:rPr>
        <w:t xml:space="preserve">, </w:t>
      </w:r>
      <w:r>
        <w:rPr>
          <w:lang w:eastAsia="en-US"/>
        </w:rPr>
        <w:t>on repousse volontiers ces combinaisons qui semblent toucher au roman</w:t>
      </w:r>
      <w:r w:rsidR="0046142F">
        <w:rPr>
          <w:lang w:eastAsia="en-US"/>
        </w:rPr>
        <w:t>.</w:t>
      </w:r>
    </w:p>
    <w:p w14:paraId="68D7C208" w14:textId="77777777" w:rsidR="0046142F" w:rsidRDefault="003148C9" w:rsidP="0046142F">
      <w:pPr>
        <w:rPr>
          <w:lang w:eastAsia="en-US"/>
        </w:rPr>
      </w:pPr>
      <w:r>
        <w:rPr>
          <w:lang w:eastAsia="en-US"/>
        </w:rPr>
        <w:t>Et pourtant la vie réelle va si souvent au-delà des fictions les plus hardies</w:t>
      </w:r>
      <w:r w:rsidR="0046142F">
        <w:rPr>
          <w:lang w:eastAsia="en-US"/>
        </w:rPr>
        <w:t> !</w:t>
      </w:r>
    </w:p>
    <w:p w14:paraId="61A11D0B" w14:textId="6F0E422D" w:rsidR="0046142F" w:rsidRDefault="003148C9" w:rsidP="0046142F">
      <w:pPr>
        <w:rPr>
          <w:lang w:eastAsia="en-US"/>
        </w:rPr>
      </w:pPr>
      <w:r>
        <w:rPr>
          <w:lang w:eastAsia="en-US"/>
        </w:rPr>
        <w:t>Mazurke était là</w:t>
      </w:r>
      <w:r w:rsidR="0046142F">
        <w:rPr>
          <w:lang w:eastAsia="en-US"/>
        </w:rPr>
        <w:t xml:space="preserve">, </w:t>
      </w:r>
      <w:r>
        <w:rPr>
          <w:lang w:eastAsia="en-US"/>
        </w:rPr>
        <w:t>seul contre tous</w:t>
      </w:r>
      <w:r w:rsidR="0046142F">
        <w:rPr>
          <w:lang w:eastAsia="en-US"/>
        </w:rPr>
        <w:t xml:space="preserve"> ; </w:t>
      </w:r>
      <w:r>
        <w:rPr>
          <w:lang w:eastAsia="en-US"/>
        </w:rPr>
        <w:t>la loi le menaçait au lieu de le protéger</w:t>
      </w:r>
      <w:r w:rsidR="0046142F">
        <w:rPr>
          <w:lang w:eastAsia="en-US"/>
        </w:rPr>
        <w:t xml:space="preserve"> ; </w:t>
      </w:r>
      <w:r>
        <w:rPr>
          <w:lang w:eastAsia="en-US"/>
        </w:rPr>
        <w:t>un signe de cet homme qu</w:t>
      </w:r>
      <w:r w:rsidR="0046142F">
        <w:rPr>
          <w:lang w:eastAsia="en-US"/>
        </w:rPr>
        <w:t>’</w:t>
      </w:r>
      <w:r>
        <w:rPr>
          <w:lang w:eastAsia="en-US"/>
        </w:rPr>
        <w:t>il tenait là</w:t>
      </w:r>
      <w:r w:rsidR="0046142F">
        <w:rPr>
          <w:lang w:eastAsia="en-US"/>
        </w:rPr>
        <w:t xml:space="preserve">, </w:t>
      </w:r>
      <w:r>
        <w:rPr>
          <w:lang w:eastAsia="en-US"/>
        </w:rPr>
        <w:t>écrasé sous le poids de la volonté souveraine</w:t>
      </w:r>
      <w:r w:rsidR="0046142F">
        <w:rPr>
          <w:lang w:eastAsia="en-US"/>
        </w:rPr>
        <w:t xml:space="preserve">, </w:t>
      </w:r>
      <w:r>
        <w:rPr>
          <w:lang w:eastAsia="en-US"/>
        </w:rPr>
        <w:t>pouvait le perdre</w:t>
      </w:r>
      <w:r w:rsidR="0046142F">
        <w:rPr>
          <w:lang w:eastAsia="en-US"/>
        </w:rPr>
        <w:t xml:space="preserve">. </w:t>
      </w:r>
      <w:r w:rsidR="006C2AE1">
        <w:rPr>
          <w:lang w:eastAsia="en-US"/>
        </w:rPr>
        <w:t>—</w:t>
      </w:r>
      <w:r w:rsidR="0046142F">
        <w:rPr>
          <w:lang w:eastAsia="en-US"/>
        </w:rPr>
        <w:t xml:space="preserve"> </w:t>
      </w:r>
      <w:r>
        <w:rPr>
          <w:lang w:eastAsia="en-US"/>
        </w:rPr>
        <w:t>Mais il ne songeait pas à sa situation</w:t>
      </w:r>
      <w:r w:rsidR="0046142F">
        <w:rPr>
          <w:lang w:eastAsia="en-US"/>
        </w:rPr>
        <w:t>.</w:t>
      </w:r>
    </w:p>
    <w:p w14:paraId="576F7AA8" w14:textId="77777777" w:rsidR="0046142F" w:rsidRDefault="003148C9" w:rsidP="0046142F">
      <w:pPr>
        <w:rPr>
          <w:lang w:eastAsia="en-US"/>
        </w:rPr>
      </w:pPr>
      <w:r>
        <w:rPr>
          <w:lang w:eastAsia="en-US"/>
        </w:rPr>
        <w:t>Il était sûr de son pouvoir</w:t>
      </w:r>
      <w:r w:rsidR="0046142F">
        <w:rPr>
          <w:lang w:eastAsia="en-US"/>
        </w:rPr>
        <w:t>.</w:t>
      </w:r>
    </w:p>
    <w:p w14:paraId="194F9419" w14:textId="77777777" w:rsidR="0046142F" w:rsidRDefault="003148C9" w:rsidP="0046142F">
      <w:pPr>
        <w:rPr>
          <w:lang w:eastAsia="en-US"/>
        </w:rPr>
      </w:pPr>
      <w:r>
        <w:rPr>
          <w:lang w:eastAsia="en-US"/>
        </w:rPr>
        <w:t>Ce qu</w:t>
      </w:r>
      <w:r w:rsidR="0046142F">
        <w:rPr>
          <w:lang w:eastAsia="en-US"/>
        </w:rPr>
        <w:t>’</w:t>
      </w:r>
      <w:r>
        <w:rPr>
          <w:lang w:eastAsia="en-US"/>
        </w:rPr>
        <w:t>il craignait</w:t>
      </w:r>
      <w:r w:rsidR="0046142F">
        <w:rPr>
          <w:lang w:eastAsia="en-US"/>
        </w:rPr>
        <w:t xml:space="preserve">, </w:t>
      </w:r>
      <w:r>
        <w:rPr>
          <w:lang w:eastAsia="en-US"/>
        </w:rPr>
        <w:t>c</w:t>
      </w:r>
      <w:r w:rsidR="0046142F">
        <w:rPr>
          <w:lang w:eastAsia="en-US"/>
        </w:rPr>
        <w:t>’</w:t>
      </w:r>
      <w:r>
        <w:rPr>
          <w:lang w:eastAsia="en-US"/>
        </w:rPr>
        <w:t>était l</w:t>
      </w:r>
      <w:r w:rsidR="0046142F">
        <w:rPr>
          <w:lang w:eastAsia="en-US"/>
        </w:rPr>
        <w:t>’</w:t>
      </w:r>
      <w:r>
        <w:rPr>
          <w:lang w:eastAsia="en-US"/>
        </w:rPr>
        <w:t>entrée du fils de cette pauvre femme</w:t>
      </w:r>
      <w:r w:rsidR="0046142F">
        <w:rPr>
          <w:lang w:eastAsia="en-US"/>
        </w:rPr>
        <w:t xml:space="preserve">, </w:t>
      </w:r>
      <w:r>
        <w:rPr>
          <w:lang w:eastAsia="en-US"/>
        </w:rPr>
        <w:t>c</w:t>
      </w:r>
      <w:r w:rsidR="0046142F">
        <w:rPr>
          <w:lang w:eastAsia="en-US"/>
        </w:rPr>
        <w:t>’</w:t>
      </w:r>
      <w:r>
        <w:rPr>
          <w:lang w:eastAsia="en-US"/>
        </w:rPr>
        <w:t>était le scandale qui allait peut-être briser ce noble cœur</w:t>
      </w:r>
      <w:r w:rsidR="0046142F">
        <w:rPr>
          <w:lang w:eastAsia="en-US"/>
        </w:rPr>
        <w:t>…</w:t>
      </w:r>
    </w:p>
    <w:p w14:paraId="6C4E230D" w14:textId="77777777" w:rsidR="0046142F" w:rsidRDefault="003148C9" w:rsidP="0046142F">
      <w:pPr>
        <w:rPr>
          <w:lang w:eastAsia="en-US"/>
        </w:rPr>
      </w:pPr>
      <w:r>
        <w:rPr>
          <w:lang w:eastAsia="en-US"/>
        </w:rPr>
        <w:t>Au moment où le rideau se levait pour l</w:t>
      </w:r>
      <w:r w:rsidR="0046142F">
        <w:rPr>
          <w:lang w:eastAsia="en-US"/>
        </w:rPr>
        <w:t>’</w:t>
      </w:r>
      <w:r>
        <w:rPr>
          <w:lang w:eastAsia="en-US"/>
        </w:rPr>
        <w:t>intermède de chant</w:t>
      </w:r>
      <w:r w:rsidR="0046142F">
        <w:rPr>
          <w:lang w:eastAsia="en-US"/>
        </w:rPr>
        <w:t xml:space="preserve">, </w:t>
      </w:r>
      <w:r>
        <w:rPr>
          <w:lang w:eastAsia="en-US"/>
        </w:rPr>
        <w:t>un silence profond se fit dans la salle</w:t>
      </w:r>
      <w:r w:rsidR="0046142F">
        <w:rPr>
          <w:lang w:eastAsia="en-US"/>
        </w:rPr>
        <w:t>.</w:t>
      </w:r>
    </w:p>
    <w:p w14:paraId="7ADADBF3" w14:textId="77777777" w:rsidR="0046142F" w:rsidRDefault="003148C9" w:rsidP="0046142F">
      <w:pPr>
        <w:rPr>
          <w:lang w:eastAsia="en-US"/>
        </w:rPr>
      </w:pPr>
      <w:r>
        <w:rPr>
          <w:lang w:eastAsia="en-US"/>
        </w:rPr>
        <w:lastRenderedPageBreak/>
        <w:t>Une cabale bien troussée a sa solennité comme toute exécution mortelle</w:t>
      </w:r>
      <w:r w:rsidR="0046142F">
        <w:rPr>
          <w:lang w:eastAsia="en-US"/>
        </w:rPr>
        <w:t>.</w:t>
      </w:r>
    </w:p>
    <w:p w14:paraId="3E6DEB5D" w14:textId="77777777" w:rsidR="0046142F" w:rsidRDefault="003148C9" w:rsidP="0046142F">
      <w:pPr>
        <w:rPr>
          <w:lang w:eastAsia="en-US"/>
        </w:rPr>
      </w:pPr>
      <w:r>
        <w:rPr>
          <w:lang w:eastAsia="en-US"/>
        </w:rPr>
        <w:t>Le drame pour n</w:t>
      </w:r>
      <w:r w:rsidR="0046142F">
        <w:rPr>
          <w:lang w:eastAsia="en-US"/>
        </w:rPr>
        <w:t>’</w:t>
      </w:r>
      <w:r>
        <w:rPr>
          <w:lang w:eastAsia="en-US"/>
        </w:rPr>
        <w:t>être plus tout entier sur les planches</w:t>
      </w:r>
      <w:r w:rsidR="0046142F">
        <w:rPr>
          <w:lang w:eastAsia="en-US"/>
        </w:rPr>
        <w:t xml:space="preserve">, </w:t>
      </w:r>
      <w:r>
        <w:rPr>
          <w:lang w:eastAsia="en-US"/>
        </w:rPr>
        <w:t>n</w:t>
      </w:r>
      <w:r w:rsidR="0046142F">
        <w:rPr>
          <w:lang w:eastAsia="en-US"/>
        </w:rPr>
        <w:t>’</w:t>
      </w:r>
      <w:r>
        <w:rPr>
          <w:lang w:eastAsia="en-US"/>
        </w:rPr>
        <w:t>en devient que plus intéressant</w:t>
      </w:r>
      <w:r w:rsidR="0046142F">
        <w:rPr>
          <w:lang w:eastAsia="en-US"/>
        </w:rPr>
        <w:t>.</w:t>
      </w:r>
    </w:p>
    <w:p w14:paraId="6AAB1484" w14:textId="77777777" w:rsidR="0046142F" w:rsidRDefault="003148C9" w:rsidP="0046142F">
      <w:pPr>
        <w:rPr>
          <w:lang w:eastAsia="en-US"/>
        </w:rPr>
      </w:pPr>
      <w:r>
        <w:rPr>
          <w:lang w:eastAsia="en-US"/>
        </w:rPr>
        <w:t>Les rires cessèrent dans les trois loges</w:t>
      </w:r>
      <w:r w:rsidR="0046142F">
        <w:rPr>
          <w:lang w:eastAsia="en-US"/>
        </w:rPr>
        <w:t>.</w:t>
      </w:r>
    </w:p>
    <w:p w14:paraId="48F6C36D" w14:textId="77777777" w:rsidR="0046142F" w:rsidRDefault="003148C9" w:rsidP="0046142F">
      <w:pPr>
        <w:rPr>
          <w:lang w:eastAsia="en-US"/>
        </w:rPr>
      </w:pPr>
      <w:r>
        <w:rPr>
          <w:lang w:eastAsia="en-US"/>
        </w:rPr>
        <w:t>On entendit courir</w:t>
      </w:r>
      <w:r w:rsidR="0046142F">
        <w:rPr>
          <w:lang w:eastAsia="en-US"/>
        </w:rPr>
        <w:t xml:space="preserve">, </w:t>
      </w:r>
      <w:r>
        <w:rPr>
          <w:lang w:eastAsia="en-US"/>
        </w:rPr>
        <w:t>le long des galeries</w:t>
      </w:r>
      <w:r w:rsidR="0046142F">
        <w:rPr>
          <w:lang w:eastAsia="en-US"/>
        </w:rPr>
        <w:t xml:space="preserve">, </w:t>
      </w:r>
      <w:r>
        <w:rPr>
          <w:lang w:eastAsia="en-US"/>
        </w:rPr>
        <w:t>le fameux</w:t>
      </w:r>
      <w:r w:rsidR="0046142F">
        <w:rPr>
          <w:lang w:eastAsia="en-US"/>
        </w:rPr>
        <w:t> :</w:t>
      </w:r>
    </w:p>
    <w:p w14:paraId="3D95F1CD" w14:textId="77777777" w:rsidR="0046142F" w:rsidRDefault="0046142F" w:rsidP="0046142F">
      <w:pPr>
        <w:rPr>
          <w:lang w:val="nl-NL" w:eastAsia="en-US"/>
        </w:rPr>
      </w:pPr>
      <w:r>
        <w:rPr>
          <w:lang w:eastAsia="en-US"/>
        </w:rPr>
        <w:t>— </w:t>
      </w:r>
      <w:proofErr w:type="spellStart"/>
      <w:r w:rsidR="003148C9">
        <w:rPr>
          <w:lang w:val="nl-NL" w:eastAsia="en-US"/>
        </w:rPr>
        <w:t>Chu</w:t>
      </w:r>
      <w:proofErr w:type="spellEnd"/>
      <w:r w:rsidR="003148C9">
        <w:rPr>
          <w:lang w:val="nl-NL" w:eastAsia="en-US"/>
        </w:rPr>
        <w:t>-u-ut</w:t>
      </w:r>
      <w:r>
        <w:rPr>
          <w:lang w:val="nl-NL" w:eastAsia="en-US"/>
        </w:rPr>
        <w:t> !</w:t>
      </w:r>
    </w:p>
    <w:p w14:paraId="4D45FCFC" w14:textId="77777777" w:rsidR="0046142F" w:rsidRDefault="003148C9" w:rsidP="0046142F">
      <w:pPr>
        <w:rPr>
          <w:lang w:eastAsia="en-US"/>
        </w:rPr>
      </w:pPr>
      <w:r>
        <w:rPr>
          <w:lang w:eastAsia="en-US"/>
        </w:rPr>
        <w:t>Les gens qui veulent absolument entendre</w:t>
      </w:r>
      <w:r w:rsidR="0046142F">
        <w:rPr>
          <w:lang w:eastAsia="en-US"/>
        </w:rPr>
        <w:t> !</w:t>
      </w:r>
    </w:p>
    <w:p w14:paraId="5CB71685" w14:textId="77777777" w:rsidR="0046142F" w:rsidRDefault="003148C9" w:rsidP="0046142F">
      <w:pPr>
        <w:rPr>
          <w:lang w:eastAsia="en-US"/>
        </w:rPr>
      </w:pPr>
      <w:r>
        <w:rPr>
          <w:lang w:eastAsia="en-US"/>
        </w:rPr>
        <w:t xml:space="preserve">Mazurke avait quitté sa place pour se mettre entre les loges et </w:t>
      </w:r>
      <w:proofErr w:type="spellStart"/>
      <w:r>
        <w:rPr>
          <w:lang w:eastAsia="en-US"/>
        </w:rPr>
        <w:t>Guérineul</w:t>
      </w:r>
      <w:proofErr w:type="spellEnd"/>
      <w:r w:rsidR="0046142F">
        <w:rPr>
          <w:lang w:eastAsia="en-US"/>
        </w:rPr>
        <w:t>.</w:t>
      </w:r>
    </w:p>
    <w:p w14:paraId="3838F535" w14:textId="55627712" w:rsidR="0046142F" w:rsidRDefault="0046142F" w:rsidP="0046142F">
      <w:pPr>
        <w:rPr>
          <w:lang w:eastAsia="en-US"/>
        </w:rPr>
      </w:pPr>
      <w:r>
        <w:rPr>
          <w:lang w:eastAsia="en-US"/>
        </w:rPr>
        <w:t>— </w:t>
      </w:r>
      <w:r w:rsidR="003148C9">
        <w:rPr>
          <w:lang w:eastAsia="en-US"/>
        </w:rPr>
        <w:t>Attention</w:t>
      </w:r>
      <w:r>
        <w:rPr>
          <w:lang w:eastAsia="en-US"/>
        </w:rPr>
        <w:t xml:space="preserve"> ! </w:t>
      </w:r>
      <w:r w:rsidR="003148C9">
        <w:rPr>
          <w:lang w:eastAsia="en-US"/>
        </w:rPr>
        <w:t>dit Fargeau à l</w:t>
      </w:r>
      <w:r>
        <w:rPr>
          <w:lang w:eastAsia="en-US"/>
        </w:rPr>
        <w:t>’</w:t>
      </w:r>
      <w:r w:rsidR="003148C9">
        <w:rPr>
          <w:lang w:eastAsia="en-US"/>
        </w:rPr>
        <w:t>oreille de Romblon</w:t>
      </w:r>
      <w:r>
        <w:rPr>
          <w:lang w:eastAsia="en-US"/>
        </w:rPr>
        <w:t xml:space="preserve"> ; </w:t>
      </w:r>
      <w:r w:rsidR="006C2AE1">
        <w:rPr>
          <w:lang w:eastAsia="en-US"/>
        </w:rPr>
        <w:t>—</w:t>
      </w:r>
      <w:r>
        <w:rPr>
          <w:lang w:eastAsia="en-US"/>
        </w:rPr>
        <w:t xml:space="preserve"> </w:t>
      </w:r>
      <w:r w:rsidR="003148C9">
        <w:rPr>
          <w:lang w:eastAsia="en-US"/>
        </w:rPr>
        <w:t>regardez-le bien</w:t>
      </w:r>
      <w:r>
        <w:rPr>
          <w:lang w:eastAsia="en-US"/>
        </w:rPr>
        <w:t> !</w:t>
      </w:r>
    </w:p>
    <w:p w14:paraId="03FD8A88" w14:textId="77777777" w:rsidR="0046142F" w:rsidRDefault="003148C9" w:rsidP="0046142F">
      <w:pPr>
        <w:rPr>
          <w:lang w:eastAsia="en-US"/>
        </w:rPr>
      </w:pPr>
      <w:r>
        <w:rPr>
          <w:lang w:eastAsia="en-US"/>
        </w:rPr>
        <w:t>Il n</w:t>
      </w:r>
      <w:r w:rsidR="0046142F">
        <w:rPr>
          <w:lang w:eastAsia="en-US"/>
        </w:rPr>
        <w:t>’</w:t>
      </w:r>
      <w:r>
        <w:rPr>
          <w:lang w:eastAsia="en-US"/>
        </w:rPr>
        <w:t>y eut pas besoin de bien regarder</w:t>
      </w:r>
      <w:r w:rsidR="0046142F">
        <w:rPr>
          <w:lang w:eastAsia="en-US"/>
        </w:rPr>
        <w:t>.</w:t>
      </w:r>
    </w:p>
    <w:p w14:paraId="2896B153" w14:textId="77777777" w:rsidR="0046142F" w:rsidRDefault="003148C9" w:rsidP="0046142F">
      <w:pPr>
        <w:rPr>
          <w:lang w:eastAsia="en-US"/>
        </w:rPr>
      </w:pPr>
      <w:r>
        <w:rPr>
          <w:lang w:eastAsia="en-US"/>
        </w:rPr>
        <w:t>À l</w:t>
      </w:r>
      <w:r w:rsidR="0046142F">
        <w:rPr>
          <w:lang w:eastAsia="en-US"/>
        </w:rPr>
        <w:t>’</w:t>
      </w:r>
      <w:r>
        <w:rPr>
          <w:lang w:eastAsia="en-US"/>
        </w:rPr>
        <w:t xml:space="preserve">entrée de </w:t>
      </w:r>
      <w:proofErr w:type="spellStart"/>
      <w:r>
        <w:rPr>
          <w:lang w:eastAsia="en-US"/>
        </w:rPr>
        <w:t>Lovely</w:t>
      </w:r>
      <w:proofErr w:type="spellEnd"/>
      <w:r w:rsidR="0046142F">
        <w:rPr>
          <w:lang w:eastAsia="en-US"/>
        </w:rPr>
        <w:t xml:space="preserve">, </w:t>
      </w:r>
      <w:r>
        <w:rPr>
          <w:lang w:eastAsia="en-US"/>
        </w:rPr>
        <w:t>qui fut saluée par quelques applaudissements fidèles Mazurke se dressa comme un ressort</w:t>
      </w:r>
      <w:r w:rsidR="0046142F">
        <w:rPr>
          <w:lang w:eastAsia="en-US"/>
        </w:rPr>
        <w:t xml:space="preserve">, </w:t>
      </w:r>
      <w:r>
        <w:rPr>
          <w:lang w:eastAsia="en-US"/>
        </w:rPr>
        <w:t>puis il retomba lourdement sur la banquette</w:t>
      </w:r>
      <w:r w:rsidR="0046142F">
        <w:rPr>
          <w:lang w:eastAsia="en-US"/>
        </w:rPr>
        <w:t>.</w:t>
      </w:r>
    </w:p>
    <w:p w14:paraId="5E81CA9F" w14:textId="77777777" w:rsidR="0046142F" w:rsidRDefault="003148C9" w:rsidP="0046142F">
      <w:pPr>
        <w:rPr>
          <w:lang w:eastAsia="en-US"/>
        </w:rPr>
      </w:pPr>
      <w:r>
        <w:rPr>
          <w:lang w:eastAsia="en-US"/>
        </w:rPr>
        <w:t>Ses deux mains s</w:t>
      </w:r>
      <w:r w:rsidR="0046142F">
        <w:rPr>
          <w:lang w:eastAsia="en-US"/>
        </w:rPr>
        <w:t>’</w:t>
      </w:r>
      <w:r>
        <w:rPr>
          <w:lang w:eastAsia="en-US"/>
        </w:rPr>
        <w:t>appuyèrent contre son cœur</w:t>
      </w:r>
      <w:r w:rsidR="0046142F">
        <w:rPr>
          <w:lang w:eastAsia="en-US"/>
        </w:rPr>
        <w:t xml:space="preserve">, </w:t>
      </w:r>
      <w:r>
        <w:rPr>
          <w:lang w:eastAsia="en-US"/>
        </w:rPr>
        <w:t>tandis qu</w:t>
      </w:r>
      <w:r w:rsidR="0046142F">
        <w:rPr>
          <w:lang w:eastAsia="en-US"/>
        </w:rPr>
        <w:t>’</w:t>
      </w:r>
      <w:r>
        <w:rPr>
          <w:lang w:eastAsia="en-US"/>
        </w:rPr>
        <w:t>un cri étouffé s</w:t>
      </w:r>
      <w:r w:rsidR="0046142F">
        <w:rPr>
          <w:lang w:eastAsia="en-US"/>
        </w:rPr>
        <w:t>’</w:t>
      </w:r>
      <w:r>
        <w:rPr>
          <w:lang w:eastAsia="en-US"/>
        </w:rPr>
        <w:t>échappa de sa poitrine</w:t>
      </w:r>
      <w:r w:rsidR="0046142F">
        <w:rPr>
          <w:lang w:eastAsia="en-US"/>
        </w:rPr>
        <w:t> :</w:t>
      </w:r>
    </w:p>
    <w:p w14:paraId="27B23BA6" w14:textId="77777777" w:rsidR="0046142F" w:rsidRDefault="0046142F" w:rsidP="0046142F">
      <w:pPr>
        <w:rPr>
          <w:lang w:eastAsia="en-US"/>
        </w:rPr>
      </w:pPr>
      <w:r>
        <w:rPr>
          <w:lang w:eastAsia="en-US"/>
        </w:rPr>
        <w:t>— </w:t>
      </w:r>
      <w:r w:rsidR="003148C9">
        <w:rPr>
          <w:lang w:eastAsia="en-US"/>
        </w:rPr>
        <w:t>Berthe</w:t>
      </w:r>
      <w:r>
        <w:rPr>
          <w:lang w:eastAsia="en-US"/>
        </w:rPr>
        <w:t xml:space="preserve"> !… </w:t>
      </w:r>
      <w:r w:rsidR="003148C9">
        <w:rPr>
          <w:lang w:eastAsia="en-US"/>
        </w:rPr>
        <w:t>Berthe</w:t>
      </w:r>
      <w:r>
        <w:rPr>
          <w:lang w:eastAsia="en-US"/>
        </w:rPr>
        <w:t> !…</w:t>
      </w:r>
    </w:p>
    <w:p w14:paraId="56750707" w14:textId="77777777" w:rsidR="0046142F" w:rsidRDefault="0046142F" w:rsidP="0046142F">
      <w:pPr>
        <w:rPr>
          <w:lang w:eastAsia="en-US"/>
        </w:rPr>
      </w:pPr>
      <w:r>
        <w:rPr>
          <w:lang w:eastAsia="en-US"/>
        </w:rPr>
        <w:t>— </w:t>
      </w:r>
      <w:r w:rsidR="003148C9">
        <w:rPr>
          <w:lang w:eastAsia="en-US"/>
        </w:rPr>
        <w:t>Il ne savait rien</w:t>
      </w:r>
      <w:r>
        <w:rPr>
          <w:lang w:eastAsia="en-US"/>
        </w:rPr>
        <w:t xml:space="preserve"> ! </w:t>
      </w:r>
      <w:r w:rsidR="003148C9">
        <w:rPr>
          <w:lang w:eastAsia="en-US"/>
        </w:rPr>
        <w:t>murmura Fargeau</w:t>
      </w:r>
      <w:r>
        <w:rPr>
          <w:lang w:eastAsia="en-US"/>
        </w:rPr>
        <w:t xml:space="preserve"> ; </w:t>
      </w:r>
      <w:r w:rsidR="003148C9">
        <w:rPr>
          <w:lang w:eastAsia="en-US"/>
        </w:rPr>
        <w:t>il va vouloir lui parler</w:t>
      </w:r>
      <w:r>
        <w:rPr>
          <w:lang w:eastAsia="en-US"/>
        </w:rPr>
        <w:t xml:space="preserve">… </w:t>
      </w:r>
      <w:r w:rsidR="003148C9">
        <w:rPr>
          <w:lang w:eastAsia="en-US"/>
        </w:rPr>
        <w:t>Voyez vos hommes</w:t>
      </w:r>
      <w:r>
        <w:rPr>
          <w:lang w:eastAsia="en-US"/>
        </w:rPr>
        <w:t> !</w:t>
      </w:r>
    </w:p>
    <w:p w14:paraId="00C1099F" w14:textId="77777777" w:rsidR="0046142F" w:rsidRDefault="003148C9" w:rsidP="0046142F">
      <w:pPr>
        <w:rPr>
          <w:lang w:eastAsia="en-US"/>
        </w:rPr>
      </w:pPr>
      <w:r>
        <w:rPr>
          <w:lang w:eastAsia="en-US"/>
        </w:rPr>
        <w:t>Romblon ouvrit sans bruit la porte de la loge et se glissa dans le couloir</w:t>
      </w:r>
      <w:r w:rsidR="0046142F">
        <w:rPr>
          <w:lang w:eastAsia="en-US"/>
        </w:rPr>
        <w:t>.</w:t>
      </w:r>
    </w:p>
    <w:p w14:paraId="364C49D1" w14:textId="77777777" w:rsidR="0046142F" w:rsidRDefault="003148C9" w:rsidP="0046142F">
      <w:pPr>
        <w:rPr>
          <w:lang w:eastAsia="en-US"/>
        </w:rPr>
      </w:pPr>
      <w:r>
        <w:rPr>
          <w:lang w:eastAsia="en-US"/>
        </w:rPr>
        <w:t>Une seule personne remarqua ce mouvement</w:t>
      </w:r>
      <w:r w:rsidR="0046142F">
        <w:rPr>
          <w:lang w:eastAsia="en-US"/>
        </w:rPr>
        <w:t xml:space="preserve"> : </w:t>
      </w:r>
      <w:r>
        <w:rPr>
          <w:lang w:eastAsia="en-US"/>
        </w:rPr>
        <w:t>ce fut Clémence</w:t>
      </w:r>
      <w:r w:rsidR="0046142F">
        <w:rPr>
          <w:lang w:eastAsia="en-US"/>
        </w:rPr>
        <w:t>.</w:t>
      </w:r>
    </w:p>
    <w:p w14:paraId="2F3B7C9B" w14:textId="089AD0E3" w:rsidR="003148C9" w:rsidRPr="0046142F" w:rsidRDefault="003148C9" w:rsidP="0046142F">
      <w:pPr>
        <w:keepNext/>
        <w:ind w:firstLine="0"/>
        <w:jc w:val="center"/>
        <w:rPr>
          <w:lang w:eastAsia="en-US"/>
        </w:rPr>
      </w:pPr>
      <w:r w:rsidRPr="0046142F">
        <w:rPr>
          <w:lang w:eastAsia="en-US"/>
        </w:rPr>
        <w:lastRenderedPageBreak/>
        <w:t>*</w:t>
      </w:r>
    </w:p>
    <w:p w14:paraId="491E9CCF" w14:textId="77777777" w:rsidR="0046142F" w:rsidRDefault="003148C9" w:rsidP="0046142F">
      <w:pPr>
        <w:ind w:firstLine="0"/>
        <w:jc w:val="center"/>
        <w:rPr>
          <w:lang w:eastAsia="en-US"/>
        </w:rPr>
      </w:pPr>
      <w:r w:rsidRPr="0046142F">
        <w:rPr>
          <w:lang w:eastAsia="en-US"/>
        </w:rPr>
        <w:t>* *</w:t>
      </w:r>
    </w:p>
    <w:p w14:paraId="713E898C" w14:textId="77777777" w:rsidR="0046142F" w:rsidRDefault="003148C9" w:rsidP="0046142F">
      <w:pPr>
        <w:rPr>
          <w:lang w:eastAsia="en-US"/>
        </w:rPr>
      </w:pPr>
      <w:proofErr w:type="spellStart"/>
      <w:r>
        <w:rPr>
          <w:lang w:eastAsia="en-US"/>
        </w:rPr>
        <w:t>Lovely</w:t>
      </w:r>
      <w:proofErr w:type="spellEnd"/>
      <w:r>
        <w:rPr>
          <w:lang w:eastAsia="en-US"/>
        </w:rPr>
        <w:t xml:space="preserve"> s</w:t>
      </w:r>
      <w:r w:rsidR="0046142F">
        <w:rPr>
          <w:lang w:eastAsia="en-US"/>
        </w:rPr>
        <w:t>’</w:t>
      </w:r>
      <w:r>
        <w:rPr>
          <w:lang w:eastAsia="en-US"/>
        </w:rPr>
        <w:t>était avancée sur le devant de la scène</w:t>
      </w:r>
      <w:r w:rsidR="0046142F">
        <w:rPr>
          <w:lang w:eastAsia="en-US"/>
        </w:rPr>
        <w:t xml:space="preserve">, </w:t>
      </w:r>
      <w:r>
        <w:rPr>
          <w:lang w:eastAsia="en-US"/>
        </w:rPr>
        <w:t>pâle comme une morte</w:t>
      </w:r>
      <w:r w:rsidR="0046142F">
        <w:rPr>
          <w:lang w:eastAsia="en-US"/>
        </w:rPr>
        <w:t xml:space="preserve">, </w:t>
      </w:r>
      <w:r>
        <w:rPr>
          <w:lang w:eastAsia="en-US"/>
        </w:rPr>
        <w:t>mais toujours si belle que les yeux de la marquise s</w:t>
      </w:r>
      <w:r w:rsidR="0046142F">
        <w:rPr>
          <w:lang w:eastAsia="en-US"/>
        </w:rPr>
        <w:t>’</w:t>
      </w:r>
      <w:r>
        <w:rPr>
          <w:lang w:eastAsia="en-US"/>
        </w:rPr>
        <w:t>allumèrent au feu de sa haineuse jalousie</w:t>
      </w:r>
      <w:r w:rsidR="0046142F">
        <w:rPr>
          <w:lang w:eastAsia="en-US"/>
        </w:rPr>
        <w:t>.</w:t>
      </w:r>
    </w:p>
    <w:p w14:paraId="4B4755D2" w14:textId="77777777" w:rsidR="0046142F" w:rsidRDefault="003148C9" w:rsidP="0046142F">
      <w:pPr>
        <w:rPr>
          <w:lang w:eastAsia="en-US"/>
        </w:rPr>
      </w:pPr>
      <w:r>
        <w:rPr>
          <w:lang w:eastAsia="en-US"/>
        </w:rPr>
        <w:t>Elle eût voulu</w:t>
      </w:r>
      <w:r w:rsidR="0046142F">
        <w:rPr>
          <w:lang w:eastAsia="en-US"/>
        </w:rPr>
        <w:t xml:space="preserve">, </w:t>
      </w:r>
      <w:r>
        <w:rPr>
          <w:lang w:eastAsia="en-US"/>
        </w:rPr>
        <w:t>en ce moment</w:t>
      </w:r>
      <w:r w:rsidR="0046142F">
        <w:rPr>
          <w:lang w:eastAsia="en-US"/>
        </w:rPr>
        <w:t xml:space="preserve">, </w:t>
      </w:r>
      <w:r>
        <w:rPr>
          <w:lang w:eastAsia="en-US"/>
        </w:rPr>
        <w:t>devancer le signal et faire pleuvoir sur sa rivale le déluge des outrages préparés</w:t>
      </w:r>
      <w:r w:rsidR="0046142F">
        <w:rPr>
          <w:lang w:eastAsia="en-US"/>
        </w:rPr>
        <w:t>.</w:t>
      </w:r>
    </w:p>
    <w:p w14:paraId="3FDD965B" w14:textId="77777777" w:rsidR="0046142F" w:rsidRDefault="003148C9" w:rsidP="0046142F">
      <w:pPr>
        <w:rPr>
          <w:lang w:eastAsia="en-US"/>
        </w:rPr>
      </w:pPr>
      <w:r>
        <w:rPr>
          <w:lang w:eastAsia="en-US"/>
        </w:rPr>
        <w:t>Pauvre Berthe</w:t>
      </w:r>
      <w:r w:rsidR="0046142F">
        <w:rPr>
          <w:lang w:eastAsia="en-US"/>
        </w:rPr>
        <w:t xml:space="preserve"> ! </w:t>
      </w:r>
      <w:r>
        <w:rPr>
          <w:lang w:eastAsia="en-US"/>
        </w:rPr>
        <w:t>c</w:t>
      </w:r>
      <w:r w:rsidR="0046142F">
        <w:rPr>
          <w:lang w:eastAsia="en-US"/>
        </w:rPr>
        <w:t>’</w:t>
      </w:r>
      <w:r>
        <w:rPr>
          <w:lang w:eastAsia="en-US"/>
        </w:rPr>
        <w:t>était comme si on eût frappé un cadavre</w:t>
      </w:r>
      <w:r w:rsidR="0046142F">
        <w:rPr>
          <w:lang w:eastAsia="en-US"/>
        </w:rPr>
        <w:t>.</w:t>
      </w:r>
    </w:p>
    <w:p w14:paraId="09A43315" w14:textId="77777777" w:rsidR="0046142F" w:rsidRDefault="003148C9" w:rsidP="0046142F">
      <w:pPr>
        <w:rPr>
          <w:lang w:eastAsia="en-US"/>
        </w:rPr>
      </w:pPr>
      <w:r>
        <w:rPr>
          <w:lang w:eastAsia="en-US"/>
        </w:rPr>
        <w:t>Elle venait de subir</w:t>
      </w:r>
      <w:r w:rsidR="0046142F">
        <w:rPr>
          <w:lang w:eastAsia="en-US"/>
        </w:rPr>
        <w:t xml:space="preserve">, </w:t>
      </w:r>
      <w:r>
        <w:rPr>
          <w:lang w:eastAsia="en-US"/>
        </w:rPr>
        <w:t>derrière ce rideau levé maintenant</w:t>
      </w:r>
      <w:r w:rsidR="0046142F">
        <w:rPr>
          <w:lang w:eastAsia="en-US"/>
        </w:rPr>
        <w:t xml:space="preserve">, </w:t>
      </w:r>
      <w:r>
        <w:rPr>
          <w:lang w:eastAsia="en-US"/>
        </w:rPr>
        <w:t>le plus cruel de tous les martyres</w:t>
      </w:r>
      <w:r w:rsidR="0046142F">
        <w:rPr>
          <w:lang w:eastAsia="en-US"/>
        </w:rPr>
        <w:t>.</w:t>
      </w:r>
    </w:p>
    <w:p w14:paraId="23E08EDE" w14:textId="77777777" w:rsidR="0046142F" w:rsidRDefault="003148C9" w:rsidP="0046142F">
      <w:pPr>
        <w:rPr>
          <w:lang w:eastAsia="en-US"/>
        </w:rPr>
      </w:pPr>
      <w:r>
        <w:rPr>
          <w:lang w:eastAsia="en-US"/>
        </w:rPr>
        <w:t>En quittant pour la première fois sa maison</w:t>
      </w:r>
      <w:r w:rsidR="0046142F">
        <w:rPr>
          <w:lang w:eastAsia="en-US"/>
        </w:rPr>
        <w:t xml:space="preserve">, </w:t>
      </w:r>
      <w:r>
        <w:rPr>
          <w:lang w:eastAsia="en-US"/>
        </w:rPr>
        <w:t>après avoir lu la lettre de mademoiselle Grièche</w:t>
      </w:r>
      <w:r w:rsidR="0046142F">
        <w:rPr>
          <w:lang w:eastAsia="en-US"/>
        </w:rPr>
        <w:t xml:space="preserve"> ;, </w:t>
      </w:r>
      <w:r>
        <w:rPr>
          <w:lang w:eastAsia="en-US"/>
        </w:rPr>
        <w:t>elle s</w:t>
      </w:r>
      <w:r w:rsidR="0046142F">
        <w:rPr>
          <w:lang w:eastAsia="en-US"/>
        </w:rPr>
        <w:t>’</w:t>
      </w:r>
      <w:r>
        <w:rPr>
          <w:lang w:eastAsia="en-US"/>
        </w:rPr>
        <w:t>était rendue en toute hâte au théâtre</w:t>
      </w:r>
      <w:r w:rsidR="0046142F">
        <w:rPr>
          <w:lang w:eastAsia="en-US"/>
        </w:rPr>
        <w:t xml:space="preserve">. </w:t>
      </w:r>
      <w:r>
        <w:rPr>
          <w:lang w:eastAsia="en-US"/>
        </w:rPr>
        <w:t>Grièche l</w:t>
      </w:r>
      <w:r w:rsidR="0046142F">
        <w:rPr>
          <w:lang w:eastAsia="en-US"/>
        </w:rPr>
        <w:t>’</w:t>
      </w:r>
      <w:r>
        <w:rPr>
          <w:lang w:eastAsia="en-US"/>
        </w:rPr>
        <w:t>y attendait</w:t>
      </w:r>
      <w:r w:rsidR="0046142F">
        <w:rPr>
          <w:lang w:eastAsia="en-US"/>
        </w:rPr>
        <w:t>.</w:t>
      </w:r>
    </w:p>
    <w:p w14:paraId="389F7AE9" w14:textId="77777777" w:rsidR="0046142F" w:rsidRDefault="003148C9" w:rsidP="0046142F">
      <w:pPr>
        <w:rPr>
          <w:lang w:eastAsia="en-US"/>
        </w:rPr>
      </w:pPr>
      <w:r>
        <w:rPr>
          <w:lang w:eastAsia="en-US"/>
        </w:rPr>
        <w:t>Grièche</w:t>
      </w:r>
      <w:r w:rsidR="0046142F">
        <w:rPr>
          <w:lang w:eastAsia="en-US"/>
        </w:rPr>
        <w:t xml:space="preserve">, </w:t>
      </w:r>
      <w:r>
        <w:rPr>
          <w:lang w:eastAsia="en-US"/>
        </w:rPr>
        <w:t>d</w:t>
      </w:r>
      <w:r w:rsidR="0046142F">
        <w:rPr>
          <w:lang w:eastAsia="en-US"/>
        </w:rPr>
        <w:t>’</w:t>
      </w:r>
      <w:r>
        <w:rPr>
          <w:lang w:eastAsia="en-US"/>
        </w:rPr>
        <w:t>ordinaire si bienveillante</w:t>
      </w:r>
      <w:r w:rsidR="0046142F">
        <w:rPr>
          <w:lang w:eastAsia="en-US"/>
        </w:rPr>
        <w:t xml:space="preserve">, </w:t>
      </w:r>
      <w:r>
        <w:rPr>
          <w:lang w:eastAsia="en-US"/>
        </w:rPr>
        <w:t>nous dirions presque si respectueuse</w:t>
      </w:r>
      <w:r w:rsidR="0046142F">
        <w:rPr>
          <w:lang w:eastAsia="en-US"/>
        </w:rPr>
        <w:t xml:space="preserve">, </w:t>
      </w:r>
      <w:r>
        <w:rPr>
          <w:lang w:eastAsia="en-US"/>
        </w:rPr>
        <w:t>avait changé d</w:t>
      </w:r>
      <w:r w:rsidR="0046142F">
        <w:rPr>
          <w:lang w:eastAsia="en-US"/>
        </w:rPr>
        <w:t>’</w:t>
      </w:r>
      <w:r>
        <w:rPr>
          <w:lang w:eastAsia="en-US"/>
        </w:rPr>
        <w:t>attitude</w:t>
      </w:r>
      <w:r w:rsidR="0046142F">
        <w:rPr>
          <w:lang w:eastAsia="en-US"/>
        </w:rPr>
        <w:t xml:space="preserve">. </w:t>
      </w:r>
      <w:r>
        <w:rPr>
          <w:lang w:eastAsia="en-US"/>
        </w:rPr>
        <w:t xml:space="preserve">Elle dit à </w:t>
      </w:r>
      <w:proofErr w:type="spellStart"/>
      <w:r>
        <w:rPr>
          <w:lang w:eastAsia="en-US"/>
        </w:rPr>
        <w:t>Lovely</w:t>
      </w:r>
      <w:proofErr w:type="spellEnd"/>
      <w:r>
        <w:rPr>
          <w:lang w:eastAsia="en-US"/>
        </w:rPr>
        <w:t xml:space="preserve"> sans autre ménagement</w:t>
      </w:r>
      <w:r w:rsidR="0046142F">
        <w:rPr>
          <w:lang w:eastAsia="en-US"/>
        </w:rPr>
        <w:t> :</w:t>
      </w:r>
    </w:p>
    <w:p w14:paraId="4BC05A5F" w14:textId="77777777" w:rsidR="0046142F" w:rsidRDefault="0046142F" w:rsidP="0046142F">
      <w:pPr>
        <w:rPr>
          <w:lang w:eastAsia="en-US"/>
        </w:rPr>
      </w:pPr>
      <w:r>
        <w:rPr>
          <w:lang w:eastAsia="en-US"/>
        </w:rPr>
        <w:t>— </w:t>
      </w:r>
      <w:r w:rsidR="003148C9">
        <w:rPr>
          <w:lang w:eastAsia="en-US"/>
        </w:rPr>
        <w:t>Je veux mon argent</w:t>
      </w:r>
      <w:r>
        <w:rPr>
          <w:lang w:eastAsia="en-US"/>
        </w:rPr>
        <w:t>.</w:t>
      </w:r>
    </w:p>
    <w:p w14:paraId="1DF29C3F" w14:textId="77777777" w:rsidR="0046142F" w:rsidRDefault="0046142F" w:rsidP="0046142F">
      <w:pPr>
        <w:rPr>
          <w:lang w:eastAsia="en-US"/>
        </w:rPr>
      </w:pPr>
      <w:r>
        <w:rPr>
          <w:lang w:eastAsia="en-US"/>
        </w:rPr>
        <w:t>— </w:t>
      </w:r>
      <w:r w:rsidR="003148C9">
        <w:rPr>
          <w:lang w:eastAsia="en-US"/>
        </w:rPr>
        <w:t>Si vous me l</w:t>
      </w:r>
      <w:r>
        <w:rPr>
          <w:lang w:eastAsia="en-US"/>
        </w:rPr>
        <w:t>’</w:t>
      </w:r>
      <w:r w:rsidR="003148C9">
        <w:rPr>
          <w:lang w:eastAsia="en-US"/>
        </w:rPr>
        <w:t>aviez dit dans votre lettre</w:t>
      </w:r>
      <w:r>
        <w:rPr>
          <w:lang w:eastAsia="en-US"/>
        </w:rPr>
        <w:t xml:space="preserve">, </w:t>
      </w:r>
      <w:r w:rsidR="003148C9">
        <w:rPr>
          <w:lang w:eastAsia="en-US"/>
        </w:rPr>
        <w:t>répondit Berthe</w:t>
      </w:r>
      <w:r>
        <w:rPr>
          <w:lang w:eastAsia="en-US"/>
        </w:rPr>
        <w:t xml:space="preserve">, </w:t>
      </w:r>
      <w:r w:rsidR="003148C9">
        <w:rPr>
          <w:lang w:eastAsia="en-US"/>
        </w:rPr>
        <w:t>je vous l</w:t>
      </w:r>
      <w:r>
        <w:rPr>
          <w:lang w:eastAsia="en-US"/>
        </w:rPr>
        <w:t>’</w:t>
      </w:r>
      <w:r w:rsidR="003148C9">
        <w:rPr>
          <w:lang w:eastAsia="en-US"/>
        </w:rPr>
        <w:t>aurais apporté</w:t>
      </w:r>
      <w:r>
        <w:rPr>
          <w:lang w:eastAsia="en-US"/>
        </w:rPr>
        <w:t>.</w:t>
      </w:r>
    </w:p>
    <w:p w14:paraId="41CFBE51" w14:textId="77777777" w:rsidR="0046142F" w:rsidRDefault="003148C9" w:rsidP="0046142F">
      <w:pPr>
        <w:rPr>
          <w:lang w:eastAsia="en-US"/>
        </w:rPr>
      </w:pPr>
      <w:r>
        <w:rPr>
          <w:lang w:eastAsia="en-US"/>
        </w:rPr>
        <w:t>Grièche secoua la tête et grommela</w:t>
      </w:r>
      <w:r w:rsidR="0046142F">
        <w:rPr>
          <w:lang w:eastAsia="en-US"/>
        </w:rPr>
        <w:t> :</w:t>
      </w:r>
    </w:p>
    <w:p w14:paraId="76A5132A" w14:textId="369EDC0F" w:rsidR="0046142F" w:rsidRDefault="0046142F" w:rsidP="0046142F">
      <w:pPr>
        <w:rPr>
          <w:lang w:eastAsia="en-US"/>
        </w:rPr>
      </w:pPr>
      <w:r>
        <w:rPr>
          <w:lang w:eastAsia="en-US"/>
        </w:rPr>
        <w:t>— </w:t>
      </w:r>
      <w:r w:rsidR="003148C9">
        <w:rPr>
          <w:lang w:eastAsia="en-US"/>
        </w:rPr>
        <w:t>Si c</w:t>
      </w:r>
      <w:r>
        <w:rPr>
          <w:lang w:eastAsia="en-US"/>
        </w:rPr>
        <w:t>’</w:t>
      </w:r>
      <w:r w:rsidR="003148C9">
        <w:rPr>
          <w:lang w:eastAsia="en-US"/>
        </w:rPr>
        <w:t>est comme ça</w:t>
      </w:r>
      <w:r>
        <w:rPr>
          <w:lang w:eastAsia="en-US"/>
        </w:rPr>
        <w:t xml:space="preserve">, </w:t>
      </w:r>
      <w:r w:rsidR="003148C9">
        <w:rPr>
          <w:lang w:eastAsia="en-US"/>
        </w:rPr>
        <w:t>tant mieux</w:t>
      </w:r>
      <w:r>
        <w:rPr>
          <w:lang w:eastAsia="en-US"/>
        </w:rPr>
        <w:t xml:space="preserve">, </w:t>
      </w:r>
      <w:r w:rsidR="003148C9">
        <w:rPr>
          <w:lang w:eastAsia="en-US"/>
        </w:rPr>
        <w:t>je n</w:t>
      </w:r>
      <w:r>
        <w:rPr>
          <w:lang w:eastAsia="en-US"/>
        </w:rPr>
        <w:t>’</w:t>
      </w:r>
      <w:r w:rsidR="003148C9">
        <w:rPr>
          <w:lang w:eastAsia="en-US"/>
        </w:rPr>
        <w:t>aurai rien à dire</w:t>
      </w:r>
      <w:r>
        <w:rPr>
          <w:lang w:eastAsia="en-US"/>
        </w:rPr>
        <w:t xml:space="preserve">… </w:t>
      </w:r>
      <w:r w:rsidR="003148C9">
        <w:rPr>
          <w:lang w:eastAsia="en-US"/>
        </w:rPr>
        <w:t>mais si</w:t>
      </w:r>
      <w:r>
        <w:rPr>
          <w:lang w:eastAsia="en-US"/>
        </w:rPr>
        <w:t xml:space="preserve"> ! </w:t>
      </w:r>
      <w:r w:rsidR="003148C9">
        <w:rPr>
          <w:lang w:eastAsia="en-US"/>
        </w:rPr>
        <w:t>on m</w:t>
      </w:r>
      <w:r>
        <w:rPr>
          <w:lang w:eastAsia="en-US"/>
        </w:rPr>
        <w:t>’</w:t>
      </w:r>
      <w:r w:rsidR="003148C9">
        <w:rPr>
          <w:lang w:eastAsia="en-US"/>
        </w:rPr>
        <w:t>a conté la vérité</w:t>
      </w:r>
      <w:r>
        <w:rPr>
          <w:lang w:eastAsia="en-US"/>
        </w:rPr>
        <w:t xml:space="preserve">, </w:t>
      </w:r>
      <w:r w:rsidR="003148C9">
        <w:rPr>
          <w:lang w:eastAsia="en-US"/>
        </w:rPr>
        <w:t xml:space="preserve">ma noble madame de </w:t>
      </w:r>
      <w:r w:rsidR="003148C9">
        <w:rPr>
          <w:lang w:eastAsia="en-US"/>
        </w:rPr>
        <w:t>Marans</w:t>
      </w:r>
      <w:r>
        <w:rPr>
          <w:lang w:eastAsia="en-US"/>
        </w:rPr>
        <w:t xml:space="preserve">, </w:t>
      </w:r>
      <w:r w:rsidR="003148C9">
        <w:rPr>
          <w:lang w:eastAsia="en-US"/>
        </w:rPr>
        <w:t>gare à vous</w:t>
      </w:r>
      <w:r>
        <w:rPr>
          <w:lang w:eastAsia="en-US"/>
        </w:rPr>
        <w:t> !</w:t>
      </w:r>
    </w:p>
    <w:p w14:paraId="00EE75BD" w14:textId="77777777" w:rsidR="0046142F" w:rsidRDefault="0046142F" w:rsidP="0046142F">
      <w:pPr>
        <w:rPr>
          <w:lang w:eastAsia="en-US"/>
        </w:rPr>
      </w:pPr>
      <w:r>
        <w:rPr>
          <w:lang w:eastAsia="en-US"/>
        </w:rPr>
        <w:t>— </w:t>
      </w:r>
      <w:r w:rsidR="003148C9">
        <w:rPr>
          <w:lang w:eastAsia="en-US"/>
        </w:rPr>
        <w:t>Qui vous a révélé ce secret</w:t>
      </w:r>
      <w:r>
        <w:rPr>
          <w:lang w:eastAsia="en-US"/>
        </w:rPr>
        <w:t xml:space="preserve"> ? </w:t>
      </w:r>
      <w:r w:rsidR="003148C9">
        <w:rPr>
          <w:lang w:eastAsia="en-US"/>
        </w:rPr>
        <w:t>demanda Berthe</w:t>
      </w:r>
      <w:r>
        <w:rPr>
          <w:lang w:eastAsia="en-US"/>
        </w:rPr>
        <w:t>.</w:t>
      </w:r>
    </w:p>
    <w:p w14:paraId="24D0E05C" w14:textId="77777777" w:rsidR="0046142F" w:rsidRDefault="0046142F" w:rsidP="0046142F">
      <w:pPr>
        <w:rPr>
          <w:lang w:eastAsia="en-US"/>
        </w:rPr>
      </w:pPr>
      <w:r>
        <w:rPr>
          <w:lang w:eastAsia="en-US"/>
        </w:rPr>
        <w:lastRenderedPageBreak/>
        <w:t>— </w:t>
      </w:r>
      <w:r w:rsidR="003148C9">
        <w:rPr>
          <w:lang w:eastAsia="en-US"/>
        </w:rPr>
        <w:t>Quelqu</w:t>
      </w:r>
      <w:r>
        <w:rPr>
          <w:lang w:eastAsia="en-US"/>
        </w:rPr>
        <w:t>’</w:t>
      </w:r>
      <w:r w:rsidR="003148C9">
        <w:rPr>
          <w:lang w:eastAsia="en-US"/>
        </w:rPr>
        <w:t>un qui l</w:t>
      </w:r>
      <w:r>
        <w:rPr>
          <w:lang w:eastAsia="en-US"/>
        </w:rPr>
        <w:t>’</w:t>
      </w:r>
      <w:r w:rsidR="003148C9">
        <w:rPr>
          <w:lang w:eastAsia="en-US"/>
        </w:rPr>
        <w:t>a voulu</w:t>
      </w:r>
      <w:r>
        <w:rPr>
          <w:lang w:eastAsia="en-US"/>
        </w:rPr>
        <w:t xml:space="preserve">, </w:t>
      </w:r>
      <w:r w:rsidR="003148C9">
        <w:rPr>
          <w:lang w:eastAsia="en-US"/>
        </w:rPr>
        <w:t>ma noble dame</w:t>
      </w:r>
      <w:r>
        <w:rPr>
          <w:lang w:eastAsia="en-US"/>
        </w:rPr>
        <w:t xml:space="preserve">… </w:t>
      </w:r>
      <w:r w:rsidR="003148C9">
        <w:rPr>
          <w:lang w:eastAsia="en-US"/>
        </w:rPr>
        <w:t>allez me chercher mon argent</w:t>
      </w:r>
      <w:r>
        <w:rPr>
          <w:lang w:eastAsia="en-US"/>
        </w:rPr>
        <w:t>.</w:t>
      </w:r>
    </w:p>
    <w:p w14:paraId="24647DE1" w14:textId="77777777" w:rsidR="0046142F" w:rsidRDefault="003148C9" w:rsidP="0046142F">
      <w:pPr>
        <w:rPr>
          <w:lang w:eastAsia="en-US"/>
        </w:rPr>
      </w:pPr>
      <w:r>
        <w:rPr>
          <w:lang w:eastAsia="en-US"/>
        </w:rPr>
        <w:t>Berthe remonta dans sa voiture</w:t>
      </w:r>
      <w:r w:rsidR="0046142F">
        <w:rPr>
          <w:lang w:eastAsia="en-US"/>
        </w:rPr>
        <w:t>.</w:t>
      </w:r>
    </w:p>
    <w:p w14:paraId="651A129E" w14:textId="77777777" w:rsidR="0046142F" w:rsidRDefault="003148C9" w:rsidP="0046142F">
      <w:pPr>
        <w:rPr>
          <w:lang w:eastAsia="en-US"/>
        </w:rPr>
      </w:pPr>
      <w:r>
        <w:rPr>
          <w:lang w:eastAsia="en-US"/>
        </w:rPr>
        <w:t>Nous savons ce qui l</w:t>
      </w:r>
      <w:r w:rsidR="0046142F">
        <w:rPr>
          <w:lang w:eastAsia="en-US"/>
        </w:rPr>
        <w:t>’</w:t>
      </w:r>
      <w:r>
        <w:rPr>
          <w:lang w:eastAsia="en-US"/>
        </w:rPr>
        <w:t>attendait au logis</w:t>
      </w:r>
      <w:r w:rsidR="0046142F">
        <w:rPr>
          <w:lang w:eastAsia="en-US"/>
        </w:rPr>
        <w:t>.</w:t>
      </w:r>
    </w:p>
    <w:p w14:paraId="72E4DA4B" w14:textId="77777777" w:rsidR="0046142F" w:rsidRDefault="003148C9" w:rsidP="0046142F">
      <w:pPr>
        <w:rPr>
          <w:lang w:eastAsia="en-US"/>
        </w:rPr>
      </w:pPr>
      <w:r>
        <w:rPr>
          <w:lang w:eastAsia="en-US"/>
        </w:rPr>
        <w:t>Son secrétaire ouvert</w:t>
      </w:r>
      <w:r w:rsidR="0046142F">
        <w:rPr>
          <w:lang w:eastAsia="en-US"/>
        </w:rPr>
        <w:t xml:space="preserve">, </w:t>
      </w:r>
      <w:r>
        <w:rPr>
          <w:lang w:eastAsia="en-US"/>
        </w:rPr>
        <w:t>le dépôt enlevé</w:t>
      </w:r>
      <w:r w:rsidR="0046142F">
        <w:rPr>
          <w:lang w:eastAsia="en-US"/>
        </w:rPr>
        <w:t> !</w:t>
      </w:r>
    </w:p>
    <w:p w14:paraId="5C05E73F" w14:textId="77777777" w:rsidR="0046142F" w:rsidRDefault="003148C9" w:rsidP="0046142F">
      <w:pPr>
        <w:rPr>
          <w:lang w:eastAsia="en-US"/>
        </w:rPr>
      </w:pPr>
      <w:r>
        <w:rPr>
          <w:lang w:eastAsia="en-US"/>
        </w:rPr>
        <w:t>Puis ce dernier coup</w:t>
      </w:r>
      <w:r w:rsidR="0046142F">
        <w:rPr>
          <w:lang w:eastAsia="en-US"/>
        </w:rPr>
        <w:t xml:space="preserve">, </w:t>
      </w:r>
      <w:r>
        <w:rPr>
          <w:lang w:eastAsia="en-US"/>
        </w:rPr>
        <w:t>donné par la propre main de son fils</w:t>
      </w:r>
      <w:r w:rsidR="0046142F">
        <w:rPr>
          <w:lang w:eastAsia="en-US"/>
        </w:rPr>
        <w:t> !</w:t>
      </w:r>
    </w:p>
    <w:p w14:paraId="3AC36032" w14:textId="45AAAF47" w:rsidR="0046142F" w:rsidRDefault="003148C9" w:rsidP="0046142F">
      <w:pPr>
        <w:rPr>
          <w:lang w:eastAsia="en-US"/>
        </w:rPr>
      </w:pPr>
      <w:r>
        <w:rPr>
          <w:lang w:eastAsia="en-US"/>
        </w:rPr>
        <w:t>Ce fut Lucienne qui la rappela à la vie</w:t>
      </w:r>
      <w:r w:rsidR="0046142F">
        <w:rPr>
          <w:lang w:eastAsia="en-US"/>
        </w:rPr>
        <w:t xml:space="preserve">. </w:t>
      </w:r>
      <w:r w:rsidR="006C2AE1">
        <w:rPr>
          <w:lang w:eastAsia="en-US"/>
        </w:rPr>
        <w:t>—</w:t>
      </w:r>
      <w:r w:rsidR="0046142F">
        <w:rPr>
          <w:lang w:eastAsia="en-US"/>
        </w:rPr>
        <w:t xml:space="preserve"> </w:t>
      </w:r>
      <w:r>
        <w:rPr>
          <w:lang w:eastAsia="en-US"/>
        </w:rPr>
        <w:t>Elle eut l</w:t>
      </w:r>
      <w:r w:rsidR="0046142F">
        <w:rPr>
          <w:lang w:eastAsia="en-US"/>
        </w:rPr>
        <w:t>’</w:t>
      </w:r>
      <w:r>
        <w:rPr>
          <w:lang w:eastAsia="en-US"/>
        </w:rPr>
        <w:t>idée de mourir</w:t>
      </w:r>
      <w:r w:rsidR="0046142F">
        <w:rPr>
          <w:lang w:eastAsia="en-US"/>
        </w:rPr>
        <w:t xml:space="preserve">, </w:t>
      </w:r>
      <w:r>
        <w:rPr>
          <w:lang w:eastAsia="en-US"/>
        </w:rPr>
        <w:t>tant l</w:t>
      </w:r>
      <w:r w:rsidR="0046142F">
        <w:rPr>
          <w:lang w:eastAsia="en-US"/>
        </w:rPr>
        <w:t>’</w:t>
      </w:r>
      <w:r>
        <w:rPr>
          <w:lang w:eastAsia="en-US"/>
        </w:rPr>
        <w:t>abîme était profond et le salut impossible</w:t>
      </w:r>
      <w:r w:rsidR="0046142F">
        <w:rPr>
          <w:lang w:eastAsia="en-US"/>
        </w:rPr>
        <w:t> !</w:t>
      </w:r>
    </w:p>
    <w:p w14:paraId="746BD6B3" w14:textId="77777777" w:rsidR="0046142F" w:rsidRDefault="003148C9" w:rsidP="0046142F">
      <w:pPr>
        <w:rPr>
          <w:lang w:eastAsia="en-US"/>
        </w:rPr>
      </w:pPr>
      <w:r>
        <w:rPr>
          <w:lang w:eastAsia="en-US"/>
        </w:rPr>
        <w:t>Oh</w:t>
      </w:r>
      <w:r w:rsidR="0046142F">
        <w:rPr>
          <w:lang w:eastAsia="en-US"/>
        </w:rPr>
        <w:t xml:space="preserve"> ! </w:t>
      </w:r>
      <w:r>
        <w:rPr>
          <w:lang w:eastAsia="en-US"/>
        </w:rPr>
        <w:t>tous les coups de Fargeau avaient</w:t>
      </w:r>
      <w:r w:rsidR="0046142F">
        <w:rPr>
          <w:lang w:eastAsia="en-US"/>
        </w:rPr>
        <w:t xml:space="preserve">, </w:t>
      </w:r>
      <w:r>
        <w:rPr>
          <w:lang w:eastAsia="en-US"/>
        </w:rPr>
        <w:t>cette fois</w:t>
      </w:r>
      <w:r w:rsidR="0046142F">
        <w:rPr>
          <w:lang w:eastAsia="en-US"/>
        </w:rPr>
        <w:t xml:space="preserve">, </w:t>
      </w:r>
      <w:r>
        <w:rPr>
          <w:lang w:eastAsia="en-US"/>
        </w:rPr>
        <w:t>touché le but</w:t>
      </w:r>
      <w:r w:rsidR="0046142F">
        <w:rPr>
          <w:lang w:eastAsia="en-US"/>
        </w:rPr>
        <w:t> !</w:t>
      </w:r>
    </w:p>
    <w:p w14:paraId="12294EF1" w14:textId="77777777" w:rsidR="0046142F" w:rsidRDefault="003148C9" w:rsidP="0046142F">
      <w:pPr>
        <w:rPr>
          <w:lang w:eastAsia="en-US"/>
        </w:rPr>
      </w:pPr>
      <w:r>
        <w:rPr>
          <w:lang w:eastAsia="en-US"/>
        </w:rPr>
        <w:t>Mais sa double existence était connue</w:t>
      </w:r>
      <w:r w:rsidR="0046142F">
        <w:rPr>
          <w:lang w:eastAsia="en-US"/>
        </w:rPr>
        <w:t xml:space="preserve">. </w:t>
      </w:r>
      <w:r>
        <w:rPr>
          <w:lang w:eastAsia="en-US"/>
        </w:rPr>
        <w:t>En mourant</w:t>
      </w:r>
      <w:r w:rsidR="0046142F">
        <w:rPr>
          <w:lang w:eastAsia="en-US"/>
        </w:rPr>
        <w:t xml:space="preserve">, </w:t>
      </w:r>
      <w:r>
        <w:rPr>
          <w:lang w:eastAsia="en-US"/>
        </w:rPr>
        <w:t>elle laissait l</w:t>
      </w:r>
      <w:r w:rsidR="0046142F">
        <w:rPr>
          <w:lang w:eastAsia="en-US"/>
        </w:rPr>
        <w:t>’</w:t>
      </w:r>
      <w:r>
        <w:rPr>
          <w:lang w:eastAsia="en-US"/>
        </w:rPr>
        <w:t>infamie derrière elle</w:t>
      </w:r>
      <w:r w:rsidR="0046142F">
        <w:rPr>
          <w:lang w:eastAsia="en-US"/>
        </w:rPr>
        <w:t>.</w:t>
      </w:r>
    </w:p>
    <w:p w14:paraId="2EB71F00" w14:textId="3788BBFB" w:rsidR="0046142F" w:rsidRDefault="003148C9" w:rsidP="0046142F">
      <w:pPr>
        <w:rPr>
          <w:lang w:eastAsia="en-US"/>
        </w:rPr>
      </w:pPr>
      <w:r>
        <w:rPr>
          <w:lang w:eastAsia="en-US"/>
        </w:rPr>
        <w:t>Ses enfants</w:t>
      </w:r>
      <w:r w:rsidR="0046142F">
        <w:rPr>
          <w:lang w:eastAsia="en-US"/>
        </w:rPr>
        <w:t xml:space="preserve"> ! </w:t>
      </w:r>
      <w:r>
        <w:rPr>
          <w:lang w:eastAsia="en-US"/>
        </w:rPr>
        <w:t>ses enfants bien-aimés</w:t>
      </w:r>
      <w:r w:rsidR="0046142F">
        <w:rPr>
          <w:lang w:eastAsia="en-US"/>
        </w:rPr>
        <w:t xml:space="preserve"> ! </w:t>
      </w:r>
      <w:r>
        <w:rPr>
          <w:lang w:eastAsia="en-US"/>
        </w:rPr>
        <w:t>Pour eux</w:t>
      </w:r>
      <w:r w:rsidR="0046142F">
        <w:rPr>
          <w:lang w:eastAsia="en-US"/>
        </w:rPr>
        <w:t xml:space="preserve">, </w:t>
      </w:r>
      <w:r>
        <w:rPr>
          <w:lang w:eastAsia="en-US"/>
        </w:rPr>
        <w:t>le courage lui revint</w:t>
      </w:r>
      <w:r w:rsidR="0046142F">
        <w:rPr>
          <w:lang w:eastAsia="en-US"/>
        </w:rPr>
        <w:t xml:space="preserve">, </w:t>
      </w:r>
      <w:r>
        <w:rPr>
          <w:lang w:eastAsia="en-US"/>
        </w:rPr>
        <w:t>et le courage chez elle était sublime</w:t>
      </w:r>
      <w:r w:rsidR="0046142F">
        <w:rPr>
          <w:lang w:eastAsia="en-US"/>
        </w:rPr>
        <w:t xml:space="preserve">. </w:t>
      </w:r>
      <w:r>
        <w:rPr>
          <w:lang w:eastAsia="en-US"/>
        </w:rPr>
        <w:t>La longue douleur de sa vie l</w:t>
      </w:r>
      <w:r w:rsidR="0046142F">
        <w:rPr>
          <w:lang w:eastAsia="en-US"/>
        </w:rPr>
        <w:t>’</w:t>
      </w:r>
      <w:r>
        <w:rPr>
          <w:lang w:eastAsia="en-US"/>
        </w:rPr>
        <w:t>avait fortifiée au lieu de l</w:t>
      </w:r>
      <w:r w:rsidR="0046142F">
        <w:rPr>
          <w:lang w:eastAsia="en-US"/>
        </w:rPr>
        <w:t>’</w:t>
      </w:r>
      <w:r>
        <w:rPr>
          <w:lang w:eastAsia="en-US"/>
        </w:rPr>
        <w:t>alanguir</w:t>
      </w:r>
      <w:r w:rsidR="0046142F">
        <w:rPr>
          <w:lang w:eastAsia="en-US"/>
        </w:rPr>
        <w:t xml:space="preserve">. </w:t>
      </w:r>
      <w:r w:rsidR="006C2AE1">
        <w:rPr>
          <w:lang w:eastAsia="en-US"/>
        </w:rPr>
        <w:t>—</w:t>
      </w:r>
      <w:r w:rsidR="0046142F">
        <w:rPr>
          <w:lang w:eastAsia="en-US"/>
        </w:rPr>
        <w:t xml:space="preserve"> </w:t>
      </w:r>
      <w:r>
        <w:rPr>
          <w:lang w:eastAsia="en-US"/>
        </w:rPr>
        <w:t>C</w:t>
      </w:r>
      <w:r w:rsidR="0046142F">
        <w:rPr>
          <w:lang w:eastAsia="en-US"/>
        </w:rPr>
        <w:t>’</w:t>
      </w:r>
      <w:r>
        <w:rPr>
          <w:lang w:eastAsia="en-US"/>
        </w:rPr>
        <w:t xml:space="preserve">était la femme dans toute la vaillance de son </w:t>
      </w:r>
      <w:proofErr w:type="spellStart"/>
      <w:r>
        <w:rPr>
          <w:lang w:eastAsia="en-US"/>
        </w:rPr>
        <w:t>dévoûment</w:t>
      </w:r>
      <w:proofErr w:type="spellEnd"/>
      <w:r w:rsidR="0046142F">
        <w:rPr>
          <w:lang w:eastAsia="en-US"/>
        </w:rPr>
        <w:t xml:space="preserve"> ; </w:t>
      </w:r>
      <w:r>
        <w:rPr>
          <w:lang w:eastAsia="en-US"/>
        </w:rPr>
        <w:t>c</w:t>
      </w:r>
      <w:r w:rsidR="0046142F">
        <w:rPr>
          <w:lang w:eastAsia="en-US"/>
        </w:rPr>
        <w:t>’</w:t>
      </w:r>
      <w:r>
        <w:rPr>
          <w:lang w:eastAsia="en-US"/>
        </w:rPr>
        <w:t>était la mère qui ne pouvait fléchir que morte</w:t>
      </w:r>
      <w:r w:rsidR="0046142F">
        <w:rPr>
          <w:lang w:eastAsia="en-US"/>
        </w:rPr>
        <w:t>.</w:t>
      </w:r>
    </w:p>
    <w:p w14:paraId="54DB36C1" w14:textId="0E14ACE9" w:rsidR="0046142F" w:rsidRDefault="003148C9" w:rsidP="0046142F">
      <w:pPr>
        <w:rPr>
          <w:lang w:eastAsia="en-US"/>
        </w:rPr>
      </w:pPr>
      <w:r>
        <w:rPr>
          <w:lang w:eastAsia="en-US"/>
        </w:rPr>
        <w:t>Elle retourna au théâtre et demanda le directeur</w:t>
      </w:r>
      <w:r w:rsidR="0046142F">
        <w:rPr>
          <w:lang w:eastAsia="en-US"/>
        </w:rPr>
        <w:t xml:space="preserve">. </w:t>
      </w:r>
      <w:r w:rsidR="006C2AE1">
        <w:rPr>
          <w:lang w:eastAsia="en-US"/>
        </w:rPr>
        <w:t>—</w:t>
      </w:r>
      <w:r w:rsidR="0046142F">
        <w:rPr>
          <w:lang w:eastAsia="en-US"/>
        </w:rPr>
        <w:t xml:space="preserve"> </w:t>
      </w:r>
      <w:r>
        <w:rPr>
          <w:lang w:eastAsia="en-US"/>
        </w:rPr>
        <w:t>Cet homme ne vivait guère que par elle</w:t>
      </w:r>
      <w:r w:rsidR="0046142F">
        <w:rPr>
          <w:lang w:eastAsia="en-US"/>
        </w:rPr>
        <w:t xml:space="preserve">, </w:t>
      </w:r>
      <w:r w:rsidR="006C2AE1">
        <w:rPr>
          <w:lang w:eastAsia="en-US"/>
        </w:rPr>
        <w:t>—</w:t>
      </w:r>
      <w:r w:rsidR="0046142F">
        <w:rPr>
          <w:lang w:eastAsia="en-US"/>
        </w:rPr>
        <w:t xml:space="preserve"> </w:t>
      </w:r>
      <w:r>
        <w:rPr>
          <w:lang w:eastAsia="en-US"/>
        </w:rPr>
        <w:t>il lui refusa secours</w:t>
      </w:r>
      <w:r w:rsidR="0046142F">
        <w:rPr>
          <w:lang w:eastAsia="en-US"/>
        </w:rPr>
        <w:t xml:space="preserve"> : </w:t>
      </w:r>
      <w:r>
        <w:rPr>
          <w:lang w:eastAsia="en-US"/>
        </w:rPr>
        <w:t>c</w:t>
      </w:r>
      <w:r w:rsidR="0046142F">
        <w:rPr>
          <w:lang w:eastAsia="en-US"/>
        </w:rPr>
        <w:t>’</w:t>
      </w:r>
      <w:r>
        <w:rPr>
          <w:lang w:eastAsia="en-US"/>
        </w:rPr>
        <w:t>est la règle</w:t>
      </w:r>
      <w:r w:rsidR="0046142F">
        <w:rPr>
          <w:lang w:eastAsia="en-US"/>
        </w:rPr>
        <w:t>.</w:t>
      </w:r>
    </w:p>
    <w:p w14:paraId="6FC7E017" w14:textId="77777777" w:rsidR="0046142F" w:rsidRDefault="003148C9" w:rsidP="0046142F">
      <w:pPr>
        <w:rPr>
          <w:lang w:eastAsia="en-US"/>
        </w:rPr>
      </w:pPr>
      <w:r>
        <w:rPr>
          <w:lang w:eastAsia="en-US"/>
        </w:rPr>
        <w:t>Elle descendit au foyer où l</w:t>
      </w:r>
      <w:r w:rsidR="0046142F">
        <w:rPr>
          <w:lang w:eastAsia="en-US"/>
        </w:rPr>
        <w:t>’</w:t>
      </w:r>
      <w:r>
        <w:rPr>
          <w:lang w:eastAsia="en-US"/>
        </w:rPr>
        <w:t>attendait Grièche</w:t>
      </w:r>
      <w:r w:rsidR="0046142F">
        <w:rPr>
          <w:lang w:eastAsia="en-US"/>
        </w:rPr>
        <w:t>.</w:t>
      </w:r>
    </w:p>
    <w:p w14:paraId="5595C6DA" w14:textId="77777777" w:rsidR="0046142F" w:rsidRDefault="003148C9" w:rsidP="0046142F">
      <w:pPr>
        <w:rPr>
          <w:lang w:eastAsia="en-US"/>
        </w:rPr>
      </w:pPr>
      <w:r>
        <w:rPr>
          <w:lang w:eastAsia="en-US"/>
        </w:rPr>
        <w:t>L</w:t>
      </w:r>
      <w:r w:rsidR="0046142F">
        <w:rPr>
          <w:lang w:eastAsia="en-US"/>
        </w:rPr>
        <w:t>’</w:t>
      </w:r>
      <w:r>
        <w:rPr>
          <w:lang w:eastAsia="en-US"/>
        </w:rPr>
        <w:t>heure du spectacle approchait</w:t>
      </w:r>
      <w:r w:rsidR="0046142F">
        <w:rPr>
          <w:lang w:eastAsia="en-US"/>
        </w:rPr>
        <w:t>.</w:t>
      </w:r>
    </w:p>
    <w:p w14:paraId="3AFF5EBF" w14:textId="77777777" w:rsidR="0046142F" w:rsidRDefault="0046142F" w:rsidP="0046142F">
      <w:pPr>
        <w:rPr>
          <w:lang w:eastAsia="en-US"/>
        </w:rPr>
      </w:pPr>
      <w:r>
        <w:rPr>
          <w:lang w:eastAsia="en-US"/>
        </w:rPr>
        <w:t>— </w:t>
      </w:r>
      <w:r w:rsidR="003148C9">
        <w:rPr>
          <w:lang w:eastAsia="en-US"/>
        </w:rPr>
        <w:t>Mon argent</w:t>
      </w:r>
      <w:r>
        <w:rPr>
          <w:lang w:eastAsia="en-US"/>
        </w:rPr>
        <w:t xml:space="preserve">, </w:t>
      </w:r>
      <w:r w:rsidR="003148C9">
        <w:rPr>
          <w:lang w:eastAsia="en-US"/>
        </w:rPr>
        <w:t>dit la duègne</w:t>
      </w:r>
      <w:r>
        <w:rPr>
          <w:lang w:eastAsia="en-US"/>
        </w:rPr>
        <w:t>.</w:t>
      </w:r>
    </w:p>
    <w:p w14:paraId="1BDB5E93" w14:textId="77777777" w:rsidR="0046142F" w:rsidRDefault="003148C9" w:rsidP="0046142F">
      <w:pPr>
        <w:rPr>
          <w:lang w:eastAsia="en-US"/>
        </w:rPr>
      </w:pPr>
      <w:r>
        <w:rPr>
          <w:lang w:eastAsia="en-US"/>
        </w:rPr>
        <w:t>Berthe chancelait sous le poids de sa honte</w:t>
      </w:r>
      <w:r w:rsidR="0046142F">
        <w:rPr>
          <w:lang w:eastAsia="en-US"/>
        </w:rPr>
        <w:t xml:space="preserve">, </w:t>
      </w:r>
      <w:r>
        <w:rPr>
          <w:lang w:eastAsia="en-US"/>
        </w:rPr>
        <w:t>car tous les acteurs étaient là rassemblés</w:t>
      </w:r>
      <w:r w:rsidR="0046142F">
        <w:rPr>
          <w:lang w:eastAsia="en-US"/>
        </w:rPr>
        <w:t>.</w:t>
      </w:r>
    </w:p>
    <w:p w14:paraId="1797408C" w14:textId="77777777" w:rsidR="0046142F" w:rsidRDefault="0046142F" w:rsidP="0046142F">
      <w:pPr>
        <w:rPr>
          <w:lang w:eastAsia="en-US"/>
        </w:rPr>
      </w:pPr>
      <w:r>
        <w:rPr>
          <w:lang w:eastAsia="en-US"/>
        </w:rPr>
        <w:lastRenderedPageBreak/>
        <w:t>— </w:t>
      </w:r>
      <w:r w:rsidR="003148C9">
        <w:rPr>
          <w:lang w:eastAsia="en-US"/>
        </w:rPr>
        <w:t>Donnez-moi jusqu</w:t>
      </w:r>
      <w:r>
        <w:rPr>
          <w:lang w:eastAsia="en-US"/>
        </w:rPr>
        <w:t>’</w:t>
      </w:r>
      <w:r w:rsidR="003148C9">
        <w:rPr>
          <w:lang w:eastAsia="en-US"/>
        </w:rPr>
        <w:t>à demain</w:t>
      </w:r>
      <w:r>
        <w:rPr>
          <w:lang w:eastAsia="en-US"/>
        </w:rPr>
        <w:t xml:space="preserve">…, </w:t>
      </w:r>
      <w:r w:rsidR="003148C9">
        <w:rPr>
          <w:lang w:eastAsia="en-US"/>
        </w:rPr>
        <w:t>dit-elle d</w:t>
      </w:r>
      <w:r>
        <w:rPr>
          <w:lang w:eastAsia="en-US"/>
        </w:rPr>
        <w:t>’</w:t>
      </w:r>
      <w:r w:rsidR="003148C9">
        <w:rPr>
          <w:lang w:eastAsia="en-US"/>
        </w:rPr>
        <w:t>une voix brisée</w:t>
      </w:r>
      <w:r>
        <w:rPr>
          <w:lang w:eastAsia="en-US"/>
        </w:rPr>
        <w:t>.</w:t>
      </w:r>
    </w:p>
    <w:p w14:paraId="666A6811" w14:textId="31930E3D" w:rsidR="0046142F" w:rsidRDefault="003148C9" w:rsidP="0046142F">
      <w:pPr>
        <w:rPr>
          <w:lang w:eastAsia="en-US"/>
        </w:rPr>
      </w:pPr>
      <w:r>
        <w:rPr>
          <w:lang w:eastAsia="en-US"/>
        </w:rPr>
        <w:t>La duègne était la meilleure femme du monde</w:t>
      </w:r>
      <w:r w:rsidR="0046142F">
        <w:rPr>
          <w:lang w:eastAsia="en-US"/>
        </w:rPr>
        <w:t xml:space="preserve"> ; </w:t>
      </w:r>
      <w:r>
        <w:rPr>
          <w:lang w:eastAsia="en-US"/>
        </w:rPr>
        <w:t>mais cet argent</w:t>
      </w:r>
      <w:r w:rsidR="0046142F">
        <w:rPr>
          <w:lang w:eastAsia="en-US"/>
        </w:rPr>
        <w:t xml:space="preserve">, </w:t>
      </w:r>
      <w:r>
        <w:rPr>
          <w:lang w:eastAsia="en-US"/>
        </w:rPr>
        <w:t>c</w:t>
      </w:r>
      <w:r w:rsidR="0046142F">
        <w:rPr>
          <w:lang w:eastAsia="en-US"/>
        </w:rPr>
        <w:t>’</w:t>
      </w:r>
      <w:r>
        <w:rPr>
          <w:lang w:eastAsia="en-US"/>
        </w:rPr>
        <w:t>était le pain de sa fille</w:t>
      </w:r>
      <w:r w:rsidR="0046142F">
        <w:rPr>
          <w:lang w:eastAsia="en-US"/>
        </w:rPr>
        <w:t xml:space="preserve">. </w:t>
      </w:r>
      <w:r w:rsidR="006C2AE1">
        <w:rPr>
          <w:lang w:eastAsia="en-US"/>
        </w:rPr>
        <w:t>—</w:t>
      </w:r>
      <w:r w:rsidR="0046142F">
        <w:rPr>
          <w:lang w:eastAsia="en-US"/>
        </w:rPr>
        <w:t xml:space="preserve"> </w:t>
      </w:r>
      <w:r>
        <w:rPr>
          <w:lang w:eastAsia="en-US"/>
        </w:rPr>
        <w:t>Et elle aussi aimait passionnément son enfant</w:t>
      </w:r>
      <w:r w:rsidR="0046142F">
        <w:rPr>
          <w:lang w:eastAsia="en-US"/>
        </w:rPr>
        <w:t>.</w:t>
      </w:r>
    </w:p>
    <w:p w14:paraId="4CB4F7BE" w14:textId="77777777" w:rsidR="0046142F" w:rsidRDefault="003148C9" w:rsidP="0046142F">
      <w:pPr>
        <w:rPr>
          <w:lang w:eastAsia="en-US"/>
        </w:rPr>
      </w:pPr>
      <w:r>
        <w:rPr>
          <w:lang w:eastAsia="en-US"/>
        </w:rPr>
        <w:t>Elle était fière</w:t>
      </w:r>
      <w:r w:rsidR="0046142F">
        <w:rPr>
          <w:lang w:eastAsia="en-US"/>
        </w:rPr>
        <w:t xml:space="preserve">, </w:t>
      </w:r>
      <w:r>
        <w:rPr>
          <w:lang w:eastAsia="en-US"/>
        </w:rPr>
        <w:t>cette pauvre Grièche</w:t>
      </w:r>
      <w:r w:rsidR="0046142F">
        <w:rPr>
          <w:lang w:eastAsia="en-US"/>
        </w:rPr>
        <w:t xml:space="preserve">. </w:t>
      </w:r>
      <w:r>
        <w:rPr>
          <w:lang w:eastAsia="en-US"/>
        </w:rPr>
        <w:t>Pour certaines gens</w:t>
      </w:r>
      <w:r w:rsidR="0046142F">
        <w:rPr>
          <w:lang w:eastAsia="en-US"/>
        </w:rPr>
        <w:t xml:space="preserve">, </w:t>
      </w:r>
      <w:r>
        <w:rPr>
          <w:lang w:eastAsia="en-US"/>
        </w:rPr>
        <w:t>le pain</w:t>
      </w:r>
      <w:r w:rsidR="0046142F">
        <w:rPr>
          <w:lang w:eastAsia="en-US"/>
        </w:rPr>
        <w:t xml:space="preserve">, </w:t>
      </w:r>
      <w:r>
        <w:rPr>
          <w:lang w:eastAsia="en-US"/>
        </w:rPr>
        <w:t>c</w:t>
      </w:r>
      <w:r w:rsidR="0046142F">
        <w:rPr>
          <w:lang w:eastAsia="en-US"/>
        </w:rPr>
        <w:t>’</w:t>
      </w:r>
      <w:r>
        <w:rPr>
          <w:lang w:eastAsia="en-US"/>
        </w:rPr>
        <w:t>est l</w:t>
      </w:r>
      <w:r w:rsidR="0046142F">
        <w:rPr>
          <w:lang w:eastAsia="en-US"/>
        </w:rPr>
        <w:t>’</w:t>
      </w:r>
      <w:r>
        <w:rPr>
          <w:lang w:eastAsia="en-US"/>
        </w:rPr>
        <w:t>honneur</w:t>
      </w:r>
      <w:r w:rsidR="0046142F">
        <w:rPr>
          <w:lang w:eastAsia="en-US"/>
        </w:rPr>
        <w:t xml:space="preserve">, </w:t>
      </w:r>
      <w:r>
        <w:rPr>
          <w:lang w:eastAsia="en-US"/>
        </w:rPr>
        <w:t>parce que la misère appelle l</w:t>
      </w:r>
      <w:r w:rsidR="0046142F">
        <w:rPr>
          <w:lang w:eastAsia="en-US"/>
        </w:rPr>
        <w:t>’</w:t>
      </w:r>
      <w:r>
        <w:rPr>
          <w:lang w:eastAsia="en-US"/>
        </w:rPr>
        <w:t>infamie</w:t>
      </w:r>
      <w:r w:rsidR="0046142F">
        <w:rPr>
          <w:lang w:eastAsia="en-US"/>
        </w:rPr>
        <w:t>.</w:t>
      </w:r>
    </w:p>
    <w:p w14:paraId="36948290" w14:textId="77777777" w:rsidR="0046142F" w:rsidRDefault="003148C9" w:rsidP="0046142F">
      <w:pPr>
        <w:rPr>
          <w:lang w:eastAsia="en-US"/>
        </w:rPr>
      </w:pPr>
      <w:r>
        <w:rPr>
          <w:lang w:eastAsia="en-US"/>
        </w:rPr>
        <w:t>D</w:t>
      </w:r>
      <w:r w:rsidR="0046142F">
        <w:rPr>
          <w:lang w:eastAsia="en-US"/>
        </w:rPr>
        <w:t>’</w:t>
      </w:r>
      <w:r>
        <w:rPr>
          <w:lang w:eastAsia="en-US"/>
        </w:rPr>
        <w:t>une bonne femme comme Grièche</w:t>
      </w:r>
      <w:r w:rsidR="0046142F">
        <w:rPr>
          <w:lang w:eastAsia="en-US"/>
        </w:rPr>
        <w:t xml:space="preserve">, </w:t>
      </w:r>
      <w:r>
        <w:rPr>
          <w:lang w:eastAsia="en-US"/>
        </w:rPr>
        <w:t>dans tel cas donné</w:t>
      </w:r>
      <w:r w:rsidR="0046142F">
        <w:rPr>
          <w:lang w:eastAsia="en-US"/>
        </w:rPr>
        <w:t xml:space="preserve">, </w:t>
      </w:r>
      <w:r>
        <w:rPr>
          <w:lang w:eastAsia="en-US"/>
        </w:rPr>
        <w:t>il n</w:t>
      </w:r>
      <w:r w:rsidR="0046142F">
        <w:rPr>
          <w:lang w:eastAsia="en-US"/>
        </w:rPr>
        <w:t>’</w:t>
      </w:r>
      <w:r>
        <w:rPr>
          <w:lang w:eastAsia="en-US"/>
        </w:rPr>
        <w:t>y a point de compassion à espérer</w:t>
      </w:r>
      <w:r w:rsidR="0046142F">
        <w:rPr>
          <w:lang w:eastAsia="en-US"/>
        </w:rPr>
        <w:t>.</w:t>
      </w:r>
    </w:p>
    <w:p w14:paraId="10F820C6" w14:textId="77777777" w:rsidR="0046142F" w:rsidRDefault="003148C9" w:rsidP="0046142F">
      <w:pPr>
        <w:rPr>
          <w:lang w:eastAsia="en-US"/>
        </w:rPr>
      </w:pPr>
      <w:r>
        <w:rPr>
          <w:lang w:eastAsia="en-US"/>
        </w:rPr>
        <w:t>Ni pitié</w:t>
      </w:r>
      <w:r w:rsidR="0046142F">
        <w:rPr>
          <w:lang w:eastAsia="en-US"/>
        </w:rPr>
        <w:t xml:space="preserve">, </w:t>
      </w:r>
      <w:r>
        <w:rPr>
          <w:lang w:eastAsia="en-US"/>
        </w:rPr>
        <w:t>ni délai</w:t>
      </w:r>
      <w:r w:rsidR="0046142F">
        <w:rPr>
          <w:lang w:eastAsia="en-US"/>
        </w:rPr>
        <w:t xml:space="preserve">, </w:t>
      </w:r>
      <w:r>
        <w:rPr>
          <w:lang w:eastAsia="en-US"/>
        </w:rPr>
        <w:t xml:space="preserve">ni </w:t>
      </w:r>
      <w:proofErr w:type="spellStart"/>
      <w:r>
        <w:rPr>
          <w:lang w:eastAsia="en-US"/>
        </w:rPr>
        <w:t>trève</w:t>
      </w:r>
      <w:proofErr w:type="spellEnd"/>
      <w:r w:rsidR="0046142F">
        <w:rPr>
          <w:lang w:eastAsia="en-US"/>
        </w:rPr>
        <w:t xml:space="preserve">. </w:t>
      </w:r>
      <w:r>
        <w:rPr>
          <w:lang w:eastAsia="en-US"/>
        </w:rPr>
        <w:t>Elles sont impitoyables</w:t>
      </w:r>
      <w:r w:rsidR="0046142F">
        <w:rPr>
          <w:lang w:eastAsia="en-US"/>
        </w:rPr>
        <w:t>.</w:t>
      </w:r>
    </w:p>
    <w:p w14:paraId="24F816DF" w14:textId="220C1DE5"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s</w:t>
      </w:r>
      <w:r>
        <w:rPr>
          <w:lang w:eastAsia="en-US"/>
        </w:rPr>
        <w:t>’</w:t>
      </w:r>
      <w:r w:rsidR="003148C9">
        <w:rPr>
          <w:lang w:eastAsia="en-US"/>
        </w:rPr>
        <w:t>écria-t-elle</w:t>
      </w:r>
      <w:r>
        <w:rPr>
          <w:lang w:eastAsia="en-US"/>
        </w:rPr>
        <w:t xml:space="preserve">, </w:t>
      </w:r>
      <w:r w:rsidR="003148C9">
        <w:rPr>
          <w:lang w:eastAsia="en-US"/>
        </w:rPr>
        <w:t>d</w:t>
      </w:r>
      <w:r>
        <w:rPr>
          <w:lang w:eastAsia="en-US"/>
        </w:rPr>
        <w:t>’</w:t>
      </w:r>
      <w:r w:rsidR="003148C9">
        <w:rPr>
          <w:lang w:eastAsia="en-US"/>
        </w:rPr>
        <w:t>autant plus irritée qu</w:t>
      </w:r>
      <w:r>
        <w:rPr>
          <w:lang w:eastAsia="en-US"/>
        </w:rPr>
        <w:t>’</w:t>
      </w:r>
      <w:r w:rsidR="003148C9">
        <w:rPr>
          <w:lang w:eastAsia="en-US"/>
        </w:rPr>
        <w:t>elle avait eu plus de confiance</w:t>
      </w:r>
      <w:r>
        <w:rPr>
          <w:lang w:eastAsia="en-US"/>
        </w:rPr>
        <w:t xml:space="preserve">, </w:t>
      </w:r>
      <w:r w:rsidR="006C2AE1">
        <w:rPr>
          <w:lang w:eastAsia="en-US"/>
        </w:rPr>
        <w:t>—</w:t>
      </w:r>
      <w:r>
        <w:rPr>
          <w:lang w:eastAsia="en-US"/>
        </w:rPr>
        <w:t xml:space="preserve"> </w:t>
      </w:r>
      <w:r w:rsidR="003148C9">
        <w:rPr>
          <w:lang w:eastAsia="en-US"/>
        </w:rPr>
        <w:t>ce qu</w:t>
      </w:r>
      <w:r>
        <w:rPr>
          <w:lang w:eastAsia="en-US"/>
        </w:rPr>
        <w:t>’</w:t>
      </w:r>
      <w:r w:rsidR="003148C9">
        <w:rPr>
          <w:lang w:eastAsia="en-US"/>
        </w:rPr>
        <w:t>on m</w:t>
      </w:r>
      <w:r>
        <w:rPr>
          <w:lang w:eastAsia="en-US"/>
        </w:rPr>
        <w:t>’</w:t>
      </w:r>
      <w:r w:rsidR="003148C9">
        <w:rPr>
          <w:lang w:eastAsia="en-US"/>
        </w:rPr>
        <w:t>a dit est donc la vérité</w:t>
      </w:r>
      <w:r>
        <w:rPr>
          <w:lang w:eastAsia="en-US"/>
        </w:rPr>
        <w:t xml:space="preserve"> !… </w:t>
      </w:r>
      <w:r w:rsidR="003148C9">
        <w:rPr>
          <w:lang w:eastAsia="en-US"/>
        </w:rPr>
        <w:t>Tu m</w:t>
      </w:r>
      <w:r>
        <w:rPr>
          <w:lang w:eastAsia="en-US"/>
        </w:rPr>
        <w:t>’</w:t>
      </w:r>
      <w:r w:rsidR="003148C9">
        <w:rPr>
          <w:lang w:eastAsia="en-US"/>
        </w:rPr>
        <w:t>as volé mes pauvres dix mille francs</w:t>
      </w:r>
      <w:r>
        <w:rPr>
          <w:lang w:eastAsia="en-US"/>
        </w:rPr>
        <w:t xml:space="preserve">, </w:t>
      </w:r>
      <w:r w:rsidR="003148C9">
        <w:rPr>
          <w:lang w:eastAsia="en-US"/>
        </w:rPr>
        <w:t>misérable</w:t>
      </w:r>
      <w:r>
        <w:rPr>
          <w:lang w:eastAsia="en-US"/>
        </w:rPr>
        <w:t xml:space="preserve"> !… </w:t>
      </w:r>
      <w:r w:rsidR="003148C9">
        <w:rPr>
          <w:lang w:eastAsia="en-US"/>
        </w:rPr>
        <w:t>et tu vas me le payer</w:t>
      </w:r>
      <w:r>
        <w:rPr>
          <w:lang w:eastAsia="en-US"/>
        </w:rPr>
        <w:t> !…</w:t>
      </w:r>
    </w:p>
    <w:p w14:paraId="6E16652A" w14:textId="48091069" w:rsidR="0046142F" w:rsidRDefault="003148C9" w:rsidP="0046142F">
      <w:pPr>
        <w:rPr>
          <w:lang w:eastAsia="en-US"/>
        </w:rPr>
      </w:pPr>
      <w:r>
        <w:rPr>
          <w:lang w:eastAsia="en-US"/>
        </w:rPr>
        <w:t>Les artistes s</w:t>
      </w:r>
      <w:r w:rsidR="0046142F">
        <w:rPr>
          <w:lang w:eastAsia="en-US"/>
        </w:rPr>
        <w:t>’</w:t>
      </w:r>
      <w:r>
        <w:rPr>
          <w:lang w:eastAsia="en-US"/>
        </w:rPr>
        <w:t>ameutaient</w:t>
      </w:r>
      <w:r w:rsidR="0046142F">
        <w:rPr>
          <w:lang w:eastAsia="en-US"/>
        </w:rPr>
        <w:t xml:space="preserve">. </w:t>
      </w:r>
      <w:r>
        <w:rPr>
          <w:lang w:eastAsia="en-US"/>
        </w:rPr>
        <w:t>Grièche était folle de fureur</w:t>
      </w:r>
      <w:r w:rsidR="0046142F">
        <w:rPr>
          <w:lang w:eastAsia="en-US"/>
        </w:rPr>
        <w:t xml:space="preserve">. </w:t>
      </w:r>
      <w:r w:rsidR="006C2AE1">
        <w:rPr>
          <w:lang w:eastAsia="en-US"/>
        </w:rPr>
        <w:t>—</w:t>
      </w:r>
      <w:r w:rsidR="0046142F">
        <w:rPr>
          <w:lang w:eastAsia="en-US"/>
        </w:rPr>
        <w:t xml:space="preserve"> </w:t>
      </w:r>
      <w:r>
        <w:rPr>
          <w:lang w:eastAsia="en-US"/>
        </w:rPr>
        <w:t>Au milieu du cercle curieux et hostile</w:t>
      </w:r>
      <w:r w:rsidR="0046142F">
        <w:rPr>
          <w:lang w:eastAsia="en-US"/>
        </w:rPr>
        <w:t xml:space="preserve">, </w:t>
      </w:r>
      <w:r>
        <w:rPr>
          <w:lang w:eastAsia="en-US"/>
        </w:rPr>
        <w:t>Berthe se tenait</w:t>
      </w:r>
      <w:r w:rsidR="0046142F">
        <w:rPr>
          <w:lang w:eastAsia="en-US"/>
        </w:rPr>
        <w:t xml:space="preserve">, </w:t>
      </w:r>
      <w:r>
        <w:rPr>
          <w:lang w:eastAsia="en-US"/>
        </w:rPr>
        <w:t>debout</w:t>
      </w:r>
      <w:r w:rsidR="0046142F">
        <w:rPr>
          <w:lang w:eastAsia="en-US"/>
        </w:rPr>
        <w:t xml:space="preserve">, </w:t>
      </w:r>
      <w:r>
        <w:rPr>
          <w:lang w:eastAsia="en-US"/>
        </w:rPr>
        <w:t>les yeux mouillés</w:t>
      </w:r>
      <w:r w:rsidR="0046142F">
        <w:rPr>
          <w:lang w:eastAsia="en-US"/>
        </w:rPr>
        <w:t xml:space="preserve">, </w:t>
      </w:r>
      <w:r>
        <w:rPr>
          <w:lang w:eastAsia="en-US"/>
        </w:rPr>
        <w:t>le front livide</w:t>
      </w:r>
      <w:r w:rsidR="0046142F">
        <w:rPr>
          <w:lang w:eastAsia="en-US"/>
        </w:rPr>
        <w:t xml:space="preserve"> ; </w:t>
      </w:r>
      <w:r>
        <w:rPr>
          <w:lang w:eastAsia="en-US"/>
        </w:rPr>
        <w:t>ses mains se joignaient glacées</w:t>
      </w:r>
      <w:r w:rsidR="0046142F">
        <w:rPr>
          <w:lang w:eastAsia="en-US"/>
        </w:rPr>
        <w:t xml:space="preserve">. </w:t>
      </w:r>
      <w:r>
        <w:rPr>
          <w:lang w:eastAsia="en-US"/>
        </w:rPr>
        <w:t>Elle ne devait jamais tant souffrir</w:t>
      </w:r>
      <w:r w:rsidR="0046142F">
        <w:rPr>
          <w:lang w:eastAsia="en-US"/>
        </w:rPr>
        <w:t xml:space="preserve">, </w:t>
      </w:r>
      <w:r>
        <w:rPr>
          <w:lang w:eastAsia="en-US"/>
        </w:rPr>
        <w:t>même à sa dernière heure</w:t>
      </w:r>
      <w:r w:rsidR="0046142F">
        <w:rPr>
          <w:lang w:eastAsia="en-US"/>
        </w:rPr>
        <w:t>.</w:t>
      </w:r>
    </w:p>
    <w:p w14:paraId="294227C6" w14:textId="5C922806" w:rsidR="003148C9" w:rsidRDefault="003148C9" w:rsidP="0046142F">
      <w:pPr>
        <w:pStyle w:val="Titre2"/>
        <w:rPr>
          <w:lang w:eastAsia="en-US"/>
        </w:rPr>
      </w:pPr>
      <w:bookmarkStart w:id="110" w:name="_Toc233868093"/>
      <w:bookmarkStart w:id="111" w:name="_Toc202196787"/>
      <w:r>
        <w:rPr>
          <w:lang w:eastAsia="en-US"/>
        </w:rPr>
        <w:lastRenderedPageBreak/>
        <w:t>MARTYRE</w:t>
      </w:r>
      <w:bookmarkEnd w:id="110"/>
      <w:bookmarkEnd w:id="111"/>
      <w:r>
        <w:rPr>
          <w:lang w:eastAsia="en-US"/>
        </w:rPr>
        <w:br/>
      </w:r>
    </w:p>
    <w:p w14:paraId="7D980434" w14:textId="77777777" w:rsidR="0046142F" w:rsidRDefault="003148C9" w:rsidP="0046142F">
      <w:pPr>
        <w:rPr>
          <w:lang w:eastAsia="en-US"/>
        </w:rPr>
      </w:pPr>
      <w:r>
        <w:rPr>
          <w:lang w:eastAsia="en-US"/>
        </w:rPr>
        <w:t>Elle n</w:t>
      </w:r>
      <w:r w:rsidR="0046142F">
        <w:rPr>
          <w:lang w:eastAsia="en-US"/>
        </w:rPr>
        <w:t>’</w:t>
      </w:r>
      <w:r>
        <w:rPr>
          <w:lang w:eastAsia="en-US"/>
        </w:rPr>
        <w:t>avait jamais fait de mal</w:t>
      </w:r>
      <w:r>
        <w:t xml:space="preserve"> à ses camarades</w:t>
      </w:r>
      <w:r w:rsidR="0046142F">
        <w:rPr>
          <w:lang w:eastAsia="en-US"/>
        </w:rPr>
        <w:t xml:space="preserve">, </w:t>
      </w:r>
      <w:r>
        <w:rPr>
          <w:lang w:eastAsia="en-US"/>
        </w:rPr>
        <w:t xml:space="preserve">cette pauvre belle </w:t>
      </w:r>
      <w:proofErr w:type="spellStart"/>
      <w:r>
        <w:rPr>
          <w:lang w:eastAsia="en-US"/>
        </w:rPr>
        <w:t>Lovely</w:t>
      </w:r>
      <w:proofErr w:type="spellEnd"/>
      <w:r w:rsidR="0046142F">
        <w:rPr>
          <w:lang w:eastAsia="en-US"/>
        </w:rPr>
        <w:t xml:space="preserve">, </w:t>
      </w:r>
      <w:r>
        <w:rPr>
          <w:lang w:eastAsia="en-US"/>
        </w:rPr>
        <w:t>bien au contraire</w:t>
      </w:r>
      <w:r w:rsidR="0046142F">
        <w:rPr>
          <w:lang w:eastAsia="en-US"/>
        </w:rPr>
        <w:t xml:space="preserve">. </w:t>
      </w:r>
      <w:r>
        <w:rPr>
          <w:lang w:eastAsia="en-US"/>
        </w:rPr>
        <w:t>Mais pourquoi était-elle si aimée du public</w:t>
      </w:r>
      <w:r w:rsidR="0046142F">
        <w:rPr>
          <w:lang w:eastAsia="en-US"/>
        </w:rPr>
        <w:t xml:space="preserve"> ? </w:t>
      </w:r>
      <w:r>
        <w:rPr>
          <w:lang w:eastAsia="en-US"/>
        </w:rPr>
        <w:t>Pourquoi tant de fleurs pour elle</w:t>
      </w:r>
      <w:r w:rsidR="0046142F">
        <w:rPr>
          <w:lang w:eastAsia="en-US"/>
        </w:rPr>
        <w:t xml:space="preserve">, </w:t>
      </w:r>
      <w:r>
        <w:rPr>
          <w:lang w:eastAsia="en-US"/>
        </w:rPr>
        <w:t>chaque soir</w:t>
      </w:r>
      <w:r w:rsidR="0046142F">
        <w:rPr>
          <w:lang w:eastAsia="en-US"/>
        </w:rPr>
        <w:t xml:space="preserve">, </w:t>
      </w:r>
      <w:r>
        <w:rPr>
          <w:lang w:eastAsia="en-US"/>
        </w:rPr>
        <w:t>et tant de couronnes</w:t>
      </w:r>
      <w:r w:rsidR="0046142F">
        <w:rPr>
          <w:lang w:eastAsia="en-US"/>
        </w:rPr>
        <w:t> ?</w:t>
      </w:r>
    </w:p>
    <w:p w14:paraId="5912846E" w14:textId="630D814D" w:rsidR="0046142F" w:rsidRDefault="003148C9" w:rsidP="0046142F">
      <w:pPr>
        <w:rPr>
          <w:lang w:eastAsia="en-US"/>
        </w:rPr>
      </w:pPr>
      <w:r>
        <w:rPr>
          <w:lang w:eastAsia="en-US"/>
        </w:rPr>
        <w:t>De toutes les joies de ce bas monde</w:t>
      </w:r>
      <w:r w:rsidR="0046142F">
        <w:rPr>
          <w:lang w:eastAsia="en-US"/>
        </w:rPr>
        <w:t xml:space="preserve">, </w:t>
      </w:r>
      <w:r>
        <w:rPr>
          <w:lang w:eastAsia="en-US"/>
        </w:rPr>
        <w:t>le succès est la joie la plus brillante et la plus enivrante</w:t>
      </w:r>
      <w:r w:rsidR="0046142F">
        <w:rPr>
          <w:lang w:eastAsia="en-US"/>
        </w:rPr>
        <w:t xml:space="preserve">. </w:t>
      </w:r>
      <w:r>
        <w:rPr>
          <w:lang w:eastAsia="en-US"/>
        </w:rPr>
        <w:t>Mais savez-vous ce que le succès engendre de haines sourdes et de colères envenimées</w:t>
      </w:r>
      <w:r w:rsidR="0046142F">
        <w:rPr>
          <w:lang w:eastAsia="en-US"/>
        </w:rPr>
        <w:t xml:space="preserve"> ? </w:t>
      </w:r>
      <w:r w:rsidR="006C2AE1">
        <w:rPr>
          <w:lang w:eastAsia="en-US"/>
        </w:rPr>
        <w:t>—</w:t>
      </w:r>
      <w:r w:rsidR="0046142F">
        <w:rPr>
          <w:lang w:eastAsia="en-US"/>
        </w:rPr>
        <w:t xml:space="preserve"> </w:t>
      </w:r>
      <w:r>
        <w:rPr>
          <w:lang w:eastAsia="en-US"/>
        </w:rPr>
        <w:t>Ils sont là tout à l</w:t>
      </w:r>
      <w:r w:rsidR="0046142F">
        <w:rPr>
          <w:lang w:eastAsia="en-US"/>
        </w:rPr>
        <w:t>’</w:t>
      </w:r>
      <w:r>
        <w:rPr>
          <w:lang w:eastAsia="en-US"/>
        </w:rPr>
        <w:t>entour</w:t>
      </w:r>
      <w:r w:rsidR="0046142F">
        <w:rPr>
          <w:lang w:eastAsia="en-US"/>
        </w:rPr>
        <w:t xml:space="preserve">, </w:t>
      </w:r>
      <w:r>
        <w:rPr>
          <w:lang w:eastAsia="en-US"/>
        </w:rPr>
        <w:t>un peuple d</w:t>
      </w:r>
      <w:r w:rsidR="0046142F">
        <w:rPr>
          <w:lang w:eastAsia="en-US"/>
        </w:rPr>
        <w:t>’</w:t>
      </w:r>
      <w:r>
        <w:rPr>
          <w:lang w:eastAsia="en-US"/>
        </w:rPr>
        <w:t>impuissants et d</w:t>
      </w:r>
      <w:r w:rsidR="0046142F">
        <w:rPr>
          <w:lang w:eastAsia="en-US"/>
        </w:rPr>
        <w:t>’</w:t>
      </w:r>
      <w:r>
        <w:rPr>
          <w:lang w:eastAsia="en-US"/>
        </w:rPr>
        <w:t>envieux</w:t>
      </w:r>
      <w:r w:rsidR="0046142F">
        <w:rPr>
          <w:lang w:eastAsia="en-US"/>
        </w:rPr>
        <w:t> !</w:t>
      </w:r>
    </w:p>
    <w:p w14:paraId="688896F5" w14:textId="77777777" w:rsidR="0046142F" w:rsidRDefault="003148C9" w:rsidP="0046142F">
      <w:pPr>
        <w:rPr>
          <w:lang w:eastAsia="en-US"/>
        </w:rPr>
      </w:pPr>
      <w:r>
        <w:rPr>
          <w:lang w:eastAsia="en-US"/>
        </w:rPr>
        <w:t>Une nuée de chauves-souris que la lumière blesse et aveugle</w:t>
      </w:r>
      <w:r w:rsidR="0046142F">
        <w:rPr>
          <w:lang w:eastAsia="en-US"/>
        </w:rPr>
        <w:t> !</w:t>
      </w:r>
    </w:p>
    <w:p w14:paraId="30B76A86" w14:textId="77777777" w:rsidR="0046142F" w:rsidRDefault="003148C9" w:rsidP="0046142F">
      <w:pPr>
        <w:rPr>
          <w:lang w:eastAsia="en-US"/>
        </w:rPr>
      </w:pPr>
      <w:r>
        <w:rPr>
          <w:lang w:eastAsia="en-US"/>
        </w:rPr>
        <w:t>Ils sont là</w:t>
      </w:r>
      <w:r w:rsidR="0046142F">
        <w:rPr>
          <w:lang w:eastAsia="en-US"/>
        </w:rPr>
        <w:t xml:space="preserve">, </w:t>
      </w:r>
      <w:r>
        <w:rPr>
          <w:lang w:eastAsia="en-US"/>
        </w:rPr>
        <w:t>faisant ombre autour de toute renommée niant l</w:t>
      </w:r>
      <w:r w:rsidR="0046142F">
        <w:rPr>
          <w:lang w:eastAsia="en-US"/>
        </w:rPr>
        <w:t>’</w:t>
      </w:r>
      <w:r>
        <w:rPr>
          <w:lang w:eastAsia="en-US"/>
        </w:rPr>
        <w:t>évidence du jour</w:t>
      </w:r>
      <w:r w:rsidR="0046142F">
        <w:rPr>
          <w:lang w:eastAsia="en-US"/>
        </w:rPr>
        <w:t xml:space="preserve">, </w:t>
      </w:r>
      <w:r>
        <w:rPr>
          <w:lang w:eastAsia="en-US"/>
        </w:rPr>
        <w:t>regardant les fleurs qui tombent et disant</w:t>
      </w:r>
      <w:r w:rsidR="0046142F">
        <w:rPr>
          <w:lang w:eastAsia="en-US"/>
        </w:rPr>
        <w:t xml:space="preserve"> : </w:t>
      </w:r>
      <w:r>
        <w:rPr>
          <w:lang w:eastAsia="en-US"/>
        </w:rPr>
        <w:t>chardons</w:t>
      </w:r>
      <w:r w:rsidR="0046142F">
        <w:rPr>
          <w:lang w:eastAsia="en-US"/>
        </w:rPr>
        <w:t xml:space="preserve"> ! </w:t>
      </w:r>
      <w:r>
        <w:rPr>
          <w:lang w:eastAsia="en-US"/>
        </w:rPr>
        <w:t>écoutant le tonnerre des bravos et grommelant</w:t>
      </w:r>
      <w:r w:rsidR="0046142F">
        <w:rPr>
          <w:lang w:eastAsia="en-US"/>
        </w:rPr>
        <w:t xml:space="preserve"> : </w:t>
      </w:r>
      <w:r>
        <w:rPr>
          <w:lang w:eastAsia="en-US"/>
        </w:rPr>
        <w:t>moquerie</w:t>
      </w:r>
      <w:r w:rsidR="0046142F">
        <w:rPr>
          <w:lang w:eastAsia="en-US"/>
        </w:rPr>
        <w:t> !</w:t>
      </w:r>
    </w:p>
    <w:p w14:paraId="159EB34C" w14:textId="77777777" w:rsidR="0046142F" w:rsidRDefault="003148C9" w:rsidP="0046142F">
      <w:pPr>
        <w:rPr>
          <w:lang w:eastAsia="en-US"/>
        </w:rPr>
      </w:pPr>
      <w:r>
        <w:rPr>
          <w:lang w:eastAsia="en-US"/>
        </w:rPr>
        <w:t>Ils sont là</w:t>
      </w:r>
      <w:r w:rsidR="0046142F">
        <w:rPr>
          <w:lang w:eastAsia="en-US"/>
        </w:rPr>
        <w:t xml:space="preserve">, </w:t>
      </w:r>
      <w:r>
        <w:rPr>
          <w:lang w:eastAsia="en-US"/>
        </w:rPr>
        <w:t>orgueilleux</w:t>
      </w:r>
      <w:r w:rsidR="0046142F">
        <w:rPr>
          <w:lang w:eastAsia="en-US"/>
        </w:rPr>
        <w:t xml:space="preserve">, </w:t>
      </w:r>
      <w:r>
        <w:rPr>
          <w:lang w:eastAsia="en-US"/>
        </w:rPr>
        <w:t>stupides</w:t>
      </w:r>
      <w:r w:rsidR="0046142F">
        <w:rPr>
          <w:lang w:eastAsia="en-US"/>
        </w:rPr>
        <w:t xml:space="preserve">, </w:t>
      </w:r>
      <w:r>
        <w:rPr>
          <w:lang w:eastAsia="en-US"/>
        </w:rPr>
        <w:t>enragés</w:t>
      </w:r>
      <w:r w:rsidR="0046142F">
        <w:rPr>
          <w:lang w:eastAsia="en-US"/>
        </w:rPr>
        <w:t xml:space="preserve">, </w:t>
      </w:r>
      <w:r>
        <w:rPr>
          <w:lang w:eastAsia="en-US"/>
        </w:rPr>
        <w:t>soit que le hasard leur ait mis une plume d</w:t>
      </w:r>
      <w:r w:rsidR="0046142F">
        <w:rPr>
          <w:lang w:eastAsia="en-US"/>
        </w:rPr>
        <w:t>’</w:t>
      </w:r>
      <w:r>
        <w:rPr>
          <w:lang w:eastAsia="en-US"/>
        </w:rPr>
        <w:t>oie dans la main</w:t>
      </w:r>
      <w:r w:rsidR="0046142F">
        <w:rPr>
          <w:lang w:eastAsia="en-US"/>
        </w:rPr>
        <w:t xml:space="preserve">, </w:t>
      </w:r>
      <w:r>
        <w:rPr>
          <w:lang w:eastAsia="en-US"/>
        </w:rPr>
        <w:t>soit qu</w:t>
      </w:r>
      <w:r w:rsidR="0046142F">
        <w:rPr>
          <w:lang w:eastAsia="en-US"/>
        </w:rPr>
        <w:t>’</w:t>
      </w:r>
      <w:r>
        <w:rPr>
          <w:lang w:eastAsia="en-US"/>
        </w:rPr>
        <w:t>ils barbouillent la toile</w:t>
      </w:r>
      <w:r w:rsidR="0046142F">
        <w:rPr>
          <w:lang w:eastAsia="en-US"/>
        </w:rPr>
        <w:t xml:space="preserve">, </w:t>
      </w:r>
      <w:r>
        <w:rPr>
          <w:lang w:eastAsia="en-US"/>
        </w:rPr>
        <w:t>soit qu</w:t>
      </w:r>
      <w:r w:rsidR="0046142F">
        <w:rPr>
          <w:lang w:eastAsia="en-US"/>
        </w:rPr>
        <w:t>’</w:t>
      </w:r>
      <w:r>
        <w:rPr>
          <w:lang w:eastAsia="en-US"/>
        </w:rPr>
        <w:t>ils déclament ou qu</w:t>
      </w:r>
      <w:r w:rsidR="0046142F">
        <w:rPr>
          <w:lang w:eastAsia="en-US"/>
        </w:rPr>
        <w:t>’</w:t>
      </w:r>
      <w:r>
        <w:rPr>
          <w:lang w:eastAsia="en-US"/>
        </w:rPr>
        <w:t>ils chantent</w:t>
      </w:r>
      <w:r w:rsidR="0046142F">
        <w:rPr>
          <w:lang w:eastAsia="en-US"/>
        </w:rPr>
        <w:t>.</w:t>
      </w:r>
    </w:p>
    <w:p w14:paraId="38CACED8" w14:textId="77777777" w:rsidR="0046142F" w:rsidRDefault="003148C9" w:rsidP="0046142F">
      <w:pPr>
        <w:rPr>
          <w:lang w:eastAsia="en-US"/>
        </w:rPr>
      </w:pPr>
      <w:r>
        <w:rPr>
          <w:lang w:eastAsia="en-US"/>
        </w:rPr>
        <w:t>Ô rois de la critique</w:t>
      </w:r>
      <w:r w:rsidR="0046142F">
        <w:rPr>
          <w:lang w:eastAsia="en-US"/>
        </w:rPr>
        <w:t xml:space="preserve"> ! </w:t>
      </w:r>
      <w:r>
        <w:rPr>
          <w:lang w:eastAsia="en-US"/>
        </w:rPr>
        <w:t>Janin</w:t>
      </w:r>
      <w:r w:rsidR="0046142F">
        <w:rPr>
          <w:lang w:eastAsia="en-US"/>
        </w:rPr>
        <w:t xml:space="preserve">, </w:t>
      </w:r>
      <w:r>
        <w:rPr>
          <w:lang w:eastAsia="en-US"/>
        </w:rPr>
        <w:t>opulent esprit</w:t>
      </w:r>
      <w:r w:rsidR="0046142F">
        <w:rPr>
          <w:lang w:eastAsia="en-US"/>
        </w:rPr>
        <w:t xml:space="preserve">, </w:t>
      </w:r>
      <w:r>
        <w:rPr>
          <w:lang w:eastAsia="en-US"/>
        </w:rPr>
        <w:t>style radieux</w:t>
      </w:r>
      <w:r w:rsidR="0046142F">
        <w:rPr>
          <w:lang w:eastAsia="en-US"/>
        </w:rPr>
        <w:t xml:space="preserve"> ;, </w:t>
      </w:r>
      <w:r>
        <w:rPr>
          <w:lang w:eastAsia="en-US"/>
        </w:rPr>
        <w:t>pensée prodigue</w:t>
      </w:r>
      <w:r w:rsidR="0046142F">
        <w:rPr>
          <w:lang w:eastAsia="en-US"/>
        </w:rPr>
        <w:t xml:space="preserve"> ! </w:t>
      </w:r>
      <w:r>
        <w:rPr>
          <w:lang w:eastAsia="en-US"/>
        </w:rPr>
        <w:t>Banville</w:t>
      </w:r>
      <w:r w:rsidR="0046142F">
        <w:rPr>
          <w:lang w:eastAsia="en-US"/>
        </w:rPr>
        <w:t xml:space="preserve">, </w:t>
      </w:r>
      <w:r>
        <w:rPr>
          <w:lang w:eastAsia="en-US"/>
        </w:rPr>
        <w:t>amant heureux de la poésie</w:t>
      </w:r>
      <w:r w:rsidR="0046142F">
        <w:rPr>
          <w:lang w:eastAsia="en-US"/>
        </w:rPr>
        <w:t xml:space="preserve">, </w:t>
      </w:r>
      <w:r>
        <w:rPr>
          <w:lang w:eastAsia="en-US"/>
        </w:rPr>
        <w:t>chère plume qui sculpte la phrase comme le ciseau antique taillait le marbre de Paros</w:t>
      </w:r>
      <w:r w:rsidR="0046142F">
        <w:rPr>
          <w:lang w:eastAsia="en-US"/>
        </w:rPr>
        <w:t xml:space="preserve"> ! </w:t>
      </w:r>
      <w:r>
        <w:rPr>
          <w:lang w:eastAsia="en-US"/>
        </w:rPr>
        <w:t>Gautier</w:t>
      </w:r>
      <w:r w:rsidR="0046142F">
        <w:rPr>
          <w:lang w:eastAsia="en-US"/>
        </w:rPr>
        <w:t xml:space="preserve">, </w:t>
      </w:r>
      <w:r>
        <w:rPr>
          <w:lang w:eastAsia="en-US"/>
        </w:rPr>
        <w:t>pinceau qui dore et qui réchauffe comme le soleil</w:t>
      </w:r>
      <w:r w:rsidR="0046142F">
        <w:rPr>
          <w:lang w:eastAsia="en-US"/>
        </w:rPr>
        <w:t xml:space="preserve"> ! </w:t>
      </w:r>
      <w:r>
        <w:rPr>
          <w:lang w:eastAsia="en-US"/>
        </w:rPr>
        <w:t>Rolle</w:t>
      </w:r>
      <w:r w:rsidR="0046142F">
        <w:rPr>
          <w:lang w:eastAsia="en-US"/>
        </w:rPr>
        <w:t xml:space="preserve">, </w:t>
      </w:r>
      <w:r>
        <w:rPr>
          <w:lang w:eastAsia="en-US"/>
        </w:rPr>
        <w:t>raison exquise</w:t>
      </w:r>
      <w:r w:rsidR="0046142F">
        <w:rPr>
          <w:lang w:eastAsia="en-US"/>
        </w:rPr>
        <w:t xml:space="preserve">. </w:t>
      </w:r>
      <w:r>
        <w:rPr>
          <w:lang w:eastAsia="en-US"/>
        </w:rPr>
        <w:t>Minos assis au seuil de l</w:t>
      </w:r>
      <w:r w:rsidR="0046142F">
        <w:rPr>
          <w:lang w:eastAsia="en-US"/>
        </w:rPr>
        <w:t>’</w:t>
      </w:r>
      <w:r>
        <w:rPr>
          <w:lang w:eastAsia="en-US"/>
        </w:rPr>
        <w:t>Élysée littéraire</w:t>
      </w:r>
      <w:r w:rsidR="0046142F">
        <w:rPr>
          <w:lang w:eastAsia="en-US"/>
        </w:rPr>
        <w:t xml:space="preserve"> ! </w:t>
      </w:r>
      <w:r>
        <w:rPr>
          <w:lang w:eastAsia="en-US"/>
        </w:rPr>
        <w:t>vous tous qui jugez souverainement et sans appel</w:t>
      </w:r>
      <w:r w:rsidR="0046142F">
        <w:rPr>
          <w:lang w:eastAsia="en-US"/>
        </w:rPr>
        <w:t xml:space="preserve">, </w:t>
      </w:r>
      <w:r>
        <w:rPr>
          <w:lang w:eastAsia="en-US"/>
        </w:rPr>
        <w:t>vous tous qui êtes bienveillants parce que vous êtes forts</w:t>
      </w:r>
      <w:r w:rsidR="0046142F">
        <w:rPr>
          <w:lang w:eastAsia="en-US"/>
        </w:rPr>
        <w:t xml:space="preserve">, </w:t>
      </w:r>
      <w:r>
        <w:rPr>
          <w:lang w:eastAsia="en-US"/>
        </w:rPr>
        <w:t xml:space="preserve">si jamais le socialisme met ses pieds crottés dans le </w:t>
      </w:r>
      <w:r>
        <w:rPr>
          <w:lang w:eastAsia="en-US"/>
        </w:rPr>
        <w:lastRenderedPageBreak/>
        <w:t>domaine de l</w:t>
      </w:r>
      <w:r w:rsidR="0046142F">
        <w:rPr>
          <w:lang w:eastAsia="en-US"/>
        </w:rPr>
        <w:t>’</w:t>
      </w:r>
      <w:r>
        <w:rPr>
          <w:lang w:eastAsia="en-US"/>
        </w:rPr>
        <w:t>art</w:t>
      </w:r>
      <w:r w:rsidR="0046142F">
        <w:rPr>
          <w:lang w:eastAsia="en-US"/>
        </w:rPr>
        <w:t xml:space="preserve">, </w:t>
      </w:r>
      <w:r>
        <w:rPr>
          <w:lang w:eastAsia="en-US"/>
        </w:rPr>
        <w:t>vous serez détrônés</w:t>
      </w:r>
      <w:r w:rsidR="0046142F">
        <w:rPr>
          <w:lang w:eastAsia="en-US"/>
        </w:rPr>
        <w:t xml:space="preserve">. </w:t>
      </w:r>
      <w:r>
        <w:rPr>
          <w:lang w:eastAsia="en-US"/>
        </w:rPr>
        <w:t>Et que de fiel viendra tacher le velours illustre de vos sièges</w:t>
      </w:r>
      <w:r w:rsidR="0046142F">
        <w:rPr>
          <w:lang w:eastAsia="en-US"/>
        </w:rPr>
        <w:t xml:space="preserve"> ! </w:t>
      </w:r>
      <w:r>
        <w:rPr>
          <w:lang w:eastAsia="en-US"/>
        </w:rPr>
        <w:t>que de fiel rentré</w:t>
      </w:r>
      <w:r w:rsidR="0046142F">
        <w:rPr>
          <w:lang w:eastAsia="en-US"/>
        </w:rPr>
        <w:t xml:space="preserve">, </w:t>
      </w:r>
      <w:r>
        <w:rPr>
          <w:lang w:eastAsia="en-US"/>
        </w:rPr>
        <w:t>fermenté</w:t>
      </w:r>
      <w:r w:rsidR="0046142F">
        <w:rPr>
          <w:lang w:eastAsia="en-US"/>
        </w:rPr>
        <w:t xml:space="preserve">, </w:t>
      </w:r>
      <w:r>
        <w:rPr>
          <w:lang w:eastAsia="en-US"/>
        </w:rPr>
        <w:t>aigri</w:t>
      </w:r>
      <w:r w:rsidR="0046142F">
        <w:rPr>
          <w:lang w:eastAsia="en-US"/>
        </w:rPr>
        <w:t xml:space="preserve"> ! </w:t>
      </w:r>
      <w:r>
        <w:rPr>
          <w:lang w:eastAsia="en-US"/>
        </w:rPr>
        <w:t xml:space="preserve">Le citoyen de </w:t>
      </w:r>
      <w:proofErr w:type="spellStart"/>
      <w:r>
        <w:rPr>
          <w:lang w:eastAsia="en-US"/>
        </w:rPr>
        <w:t>Cymodocée</w:t>
      </w:r>
      <w:proofErr w:type="spellEnd"/>
      <w:r>
        <w:rPr>
          <w:lang w:eastAsia="en-US"/>
        </w:rPr>
        <w:t xml:space="preserve"> Tampon guillotinera la gloire de Rachel</w:t>
      </w:r>
      <w:r w:rsidR="0046142F">
        <w:rPr>
          <w:lang w:eastAsia="en-US"/>
        </w:rPr>
        <w:t xml:space="preserve"> ; </w:t>
      </w:r>
      <w:r>
        <w:rPr>
          <w:lang w:eastAsia="en-US"/>
        </w:rPr>
        <w:t>l</w:t>
      </w:r>
      <w:r w:rsidR="0046142F">
        <w:rPr>
          <w:lang w:eastAsia="en-US"/>
        </w:rPr>
        <w:t>’</w:t>
      </w:r>
      <w:r>
        <w:rPr>
          <w:lang w:eastAsia="en-US"/>
        </w:rPr>
        <w:t>ami de Fofolle enverra Déjazet à Bobino</w:t>
      </w:r>
      <w:r w:rsidR="0046142F">
        <w:rPr>
          <w:lang w:eastAsia="en-US"/>
        </w:rPr>
        <w:t xml:space="preserve"> ; </w:t>
      </w:r>
      <w:r>
        <w:rPr>
          <w:lang w:eastAsia="en-US"/>
        </w:rPr>
        <w:t>Zoé demandera la tête de Frederick Lemaître</w:t>
      </w:r>
      <w:r w:rsidR="0046142F">
        <w:rPr>
          <w:lang w:eastAsia="en-US"/>
        </w:rPr>
        <w:t>.</w:t>
      </w:r>
    </w:p>
    <w:p w14:paraId="326472AD" w14:textId="77777777" w:rsidR="0046142F" w:rsidRDefault="003148C9" w:rsidP="0046142F">
      <w:pPr>
        <w:rPr>
          <w:lang w:eastAsia="en-US"/>
        </w:rPr>
      </w:pPr>
      <w:r>
        <w:rPr>
          <w:lang w:eastAsia="en-US"/>
        </w:rPr>
        <w:t>Et Pervenche</w:t>
      </w:r>
      <w:r w:rsidR="0046142F">
        <w:rPr>
          <w:lang w:eastAsia="en-US"/>
        </w:rPr>
        <w:t xml:space="preserve">, </w:t>
      </w:r>
      <w:r>
        <w:rPr>
          <w:lang w:eastAsia="en-US"/>
        </w:rPr>
        <w:t>la femme libre</w:t>
      </w:r>
      <w:r w:rsidR="0046142F">
        <w:rPr>
          <w:lang w:eastAsia="en-US"/>
        </w:rPr>
        <w:t xml:space="preserve"> ! </w:t>
      </w:r>
      <w:r>
        <w:rPr>
          <w:lang w:eastAsia="en-US"/>
        </w:rPr>
        <w:t>Narcisse Baldaquin</w:t>
      </w:r>
      <w:r w:rsidR="0046142F">
        <w:rPr>
          <w:lang w:eastAsia="en-US"/>
        </w:rPr>
        <w:t xml:space="preserve"> ! </w:t>
      </w:r>
      <w:r>
        <w:rPr>
          <w:lang w:eastAsia="en-US"/>
        </w:rPr>
        <w:t xml:space="preserve">et </w:t>
      </w:r>
      <w:proofErr w:type="spellStart"/>
      <w:r>
        <w:rPr>
          <w:lang w:eastAsia="en-US"/>
        </w:rPr>
        <w:t>Balanciel</w:t>
      </w:r>
      <w:proofErr w:type="spellEnd"/>
      <w:r w:rsidR="0046142F">
        <w:rPr>
          <w:lang w:eastAsia="en-US"/>
        </w:rPr>
        <w:t xml:space="preserve"> ! </w:t>
      </w:r>
      <w:r>
        <w:rPr>
          <w:lang w:eastAsia="en-US"/>
        </w:rPr>
        <w:t>et Robinet</w:t>
      </w:r>
      <w:r w:rsidR="0046142F">
        <w:rPr>
          <w:lang w:eastAsia="en-US"/>
        </w:rPr>
        <w:t> !</w:t>
      </w:r>
    </w:p>
    <w:p w14:paraId="7FD10B4E" w14:textId="77777777" w:rsidR="0046142F" w:rsidRDefault="003148C9" w:rsidP="0046142F">
      <w:pPr>
        <w:rPr>
          <w:lang w:eastAsia="en-US"/>
        </w:rPr>
      </w:pPr>
      <w:r>
        <w:rPr>
          <w:lang w:eastAsia="en-US"/>
        </w:rPr>
        <w:t>Ils attendent</w:t>
      </w:r>
      <w:r w:rsidR="0046142F">
        <w:rPr>
          <w:lang w:eastAsia="en-US"/>
        </w:rPr>
        <w:t xml:space="preserve">, </w:t>
      </w:r>
      <w:r>
        <w:rPr>
          <w:lang w:eastAsia="en-US"/>
        </w:rPr>
        <w:t>soyez sûrs</w:t>
      </w:r>
      <w:r w:rsidR="0046142F">
        <w:rPr>
          <w:lang w:eastAsia="en-US"/>
        </w:rPr>
        <w:t xml:space="preserve">, </w:t>
      </w:r>
      <w:r>
        <w:rPr>
          <w:lang w:eastAsia="en-US"/>
        </w:rPr>
        <w:t>la grande révolution qui doit décidément niveler le champ artistique et raccourcir les géants à ce point qu</w:t>
      </w:r>
      <w:r w:rsidR="0046142F">
        <w:rPr>
          <w:lang w:eastAsia="en-US"/>
        </w:rPr>
        <w:t>’</w:t>
      </w:r>
      <w:r>
        <w:rPr>
          <w:lang w:eastAsia="en-US"/>
        </w:rPr>
        <w:t>on verra un petit peu les nabots</w:t>
      </w:r>
      <w:r w:rsidR="0046142F">
        <w:rPr>
          <w:lang w:eastAsia="en-US"/>
        </w:rPr>
        <w:t>.</w:t>
      </w:r>
    </w:p>
    <w:p w14:paraId="02BC2FFC" w14:textId="77777777" w:rsidR="0046142F" w:rsidRDefault="003148C9" w:rsidP="0046142F">
      <w:pPr>
        <w:rPr>
          <w:lang w:eastAsia="en-US"/>
        </w:rPr>
      </w:pPr>
      <w:r>
        <w:rPr>
          <w:lang w:eastAsia="en-US"/>
        </w:rPr>
        <w:t>Et en attendant</w:t>
      </w:r>
      <w:r w:rsidR="0046142F">
        <w:rPr>
          <w:lang w:eastAsia="en-US"/>
        </w:rPr>
        <w:t xml:space="preserve">, </w:t>
      </w:r>
      <w:r>
        <w:rPr>
          <w:lang w:eastAsia="en-US"/>
        </w:rPr>
        <w:t>ils grincent</w:t>
      </w:r>
      <w:r w:rsidR="0046142F">
        <w:rPr>
          <w:lang w:eastAsia="en-US"/>
        </w:rPr>
        <w:t xml:space="preserve">, </w:t>
      </w:r>
      <w:r>
        <w:rPr>
          <w:lang w:eastAsia="en-US"/>
        </w:rPr>
        <w:t>ils ragent</w:t>
      </w:r>
      <w:r w:rsidR="0046142F">
        <w:rPr>
          <w:lang w:eastAsia="en-US"/>
        </w:rPr>
        <w:t xml:space="preserve">, </w:t>
      </w:r>
      <w:r>
        <w:rPr>
          <w:lang w:eastAsia="en-US"/>
        </w:rPr>
        <w:t>ils aiguisent leurs dents</w:t>
      </w:r>
      <w:r w:rsidR="0046142F">
        <w:rPr>
          <w:lang w:eastAsia="en-US"/>
        </w:rPr>
        <w:t xml:space="preserve">. </w:t>
      </w:r>
      <w:r>
        <w:rPr>
          <w:lang w:eastAsia="en-US"/>
        </w:rPr>
        <w:t>S</w:t>
      </w:r>
      <w:r w:rsidR="0046142F">
        <w:rPr>
          <w:lang w:eastAsia="en-US"/>
        </w:rPr>
        <w:t>’</w:t>
      </w:r>
      <w:r>
        <w:rPr>
          <w:lang w:eastAsia="en-US"/>
        </w:rPr>
        <w:t>ils trouvent à mordre par fortune</w:t>
      </w:r>
      <w:r w:rsidR="0046142F">
        <w:rPr>
          <w:lang w:eastAsia="en-US"/>
        </w:rPr>
        <w:t xml:space="preserve">, </w:t>
      </w:r>
      <w:r>
        <w:rPr>
          <w:lang w:eastAsia="en-US"/>
        </w:rPr>
        <w:t>quelle curée</w:t>
      </w:r>
      <w:r w:rsidR="0046142F">
        <w:rPr>
          <w:lang w:eastAsia="en-US"/>
        </w:rPr>
        <w:t xml:space="preserve"> ! </w:t>
      </w:r>
      <w:r>
        <w:rPr>
          <w:lang w:eastAsia="en-US"/>
        </w:rPr>
        <w:t xml:space="preserve">Pauvre belle </w:t>
      </w:r>
      <w:proofErr w:type="spellStart"/>
      <w:r>
        <w:rPr>
          <w:lang w:eastAsia="en-US"/>
        </w:rPr>
        <w:t>Lovely</w:t>
      </w:r>
      <w:proofErr w:type="spellEnd"/>
      <w:r w:rsidR="0046142F">
        <w:rPr>
          <w:lang w:eastAsia="en-US"/>
        </w:rPr>
        <w:t xml:space="preserve"> ! </w:t>
      </w:r>
      <w:r>
        <w:rPr>
          <w:lang w:eastAsia="en-US"/>
        </w:rPr>
        <w:t>Elle allait payer cher ces triomphes qui ne la touchaient point</w:t>
      </w:r>
      <w:r w:rsidR="0046142F">
        <w:rPr>
          <w:lang w:eastAsia="en-US"/>
        </w:rPr>
        <w:t xml:space="preserve">, </w:t>
      </w:r>
      <w:r>
        <w:rPr>
          <w:lang w:eastAsia="en-US"/>
        </w:rPr>
        <w:t>mais qui faisaient tant de jaloux autour d</w:t>
      </w:r>
      <w:r w:rsidR="0046142F">
        <w:rPr>
          <w:lang w:eastAsia="en-US"/>
        </w:rPr>
        <w:t>’</w:t>
      </w:r>
      <w:r>
        <w:rPr>
          <w:lang w:eastAsia="en-US"/>
        </w:rPr>
        <w:t>elle</w:t>
      </w:r>
      <w:r w:rsidR="0046142F">
        <w:rPr>
          <w:lang w:eastAsia="en-US"/>
        </w:rPr>
        <w:t> !</w:t>
      </w:r>
    </w:p>
    <w:p w14:paraId="1ED181BF" w14:textId="77777777" w:rsidR="0046142F" w:rsidRDefault="003148C9" w:rsidP="0046142F">
      <w:pPr>
        <w:rPr>
          <w:lang w:eastAsia="en-US"/>
        </w:rPr>
      </w:pPr>
      <w:r>
        <w:rPr>
          <w:lang w:eastAsia="en-US"/>
        </w:rPr>
        <w:t>Encore une fois</w:t>
      </w:r>
      <w:r w:rsidR="0046142F">
        <w:rPr>
          <w:lang w:eastAsia="en-US"/>
        </w:rPr>
        <w:t xml:space="preserve">, </w:t>
      </w:r>
      <w:r>
        <w:rPr>
          <w:lang w:eastAsia="en-US"/>
        </w:rPr>
        <w:t>pourquoi avait-elle ces grands yeux pensifs et doux</w:t>
      </w:r>
      <w:r w:rsidR="0046142F">
        <w:rPr>
          <w:lang w:eastAsia="en-US"/>
        </w:rPr>
        <w:t xml:space="preserve">, </w:t>
      </w:r>
      <w:r>
        <w:rPr>
          <w:lang w:eastAsia="en-US"/>
        </w:rPr>
        <w:t xml:space="preserve">puisque </w:t>
      </w:r>
      <w:proofErr w:type="spellStart"/>
      <w:r>
        <w:rPr>
          <w:lang w:eastAsia="en-US"/>
        </w:rPr>
        <w:t>Cymodocée</w:t>
      </w:r>
      <w:proofErr w:type="spellEnd"/>
      <w:r>
        <w:rPr>
          <w:lang w:eastAsia="en-US"/>
        </w:rPr>
        <w:t xml:space="preserve"> Tampon ne pouvait éteindre la frange rouge qui bordait ses paupières</w:t>
      </w:r>
      <w:r w:rsidR="0046142F">
        <w:rPr>
          <w:lang w:eastAsia="en-US"/>
        </w:rPr>
        <w:t xml:space="preserve"> ? </w:t>
      </w:r>
      <w:r>
        <w:rPr>
          <w:lang w:eastAsia="en-US"/>
        </w:rPr>
        <w:t xml:space="preserve">Pourquoi le sensible Zoé ne </w:t>
      </w:r>
      <w:r>
        <w:rPr>
          <w:i/>
          <w:iCs/>
        </w:rPr>
        <w:t>faisait-il</w:t>
      </w:r>
      <w:r>
        <w:t xml:space="preserve"> plus d</w:t>
      </w:r>
      <w:r w:rsidR="0046142F">
        <w:rPr>
          <w:i/>
          <w:iCs/>
        </w:rPr>
        <w:t>’</w:t>
      </w:r>
      <w:r>
        <w:rPr>
          <w:i/>
          <w:iCs/>
        </w:rPr>
        <w:t>avant-scènes</w:t>
      </w:r>
      <w:r>
        <w:rPr>
          <w:lang w:eastAsia="en-US"/>
        </w:rPr>
        <w:t xml:space="preserve"> depuis qu</w:t>
      </w:r>
      <w:r w:rsidR="0046142F">
        <w:rPr>
          <w:lang w:eastAsia="en-US"/>
        </w:rPr>
        <w:t>’</w:t>
      </w:r>
      <w:r>
        <w:rPr>
          <w:lang w:eastAsia="en-US"/>
        </w:rPr>
        <w:t>elle était entrée au théâtre de Diane</w:t>
      </w:r>
      <w:r w:rsidR="0046142F">
        <w:rPr>
          <w:lang w:eastAsia="en-US"/>
        </w:rPr>
        <w:t> ?</w:t>
      </w:r>
    </w:p>
    <w:p w14:paraId="39E69DAC" w14:textId="23A1D898" w:rsidR="0046142F" w:rsidRDefault="003148C9" w:rsidP="0046142F">
      <w:pPr>
        <w:rPr>
          <w:lang w:eastAsia="en-US"/>
        </w:rPr>
      </w:pPr>
      <w:r>
        <w:rPr>
          <w:lang w:eastAsia="en-US"/>
        </w:rPr>
        <w:t xml:space="preserve">Pourquoi sa </w:t>
      </w:r>
      <w:r>
        <w:rPr>
          <w:lang w:eastAsia="en-US"/>
        </w:rPr>
        <w:t xml:space="preserve">voix </w:t>
      </w:r>
      <w:r>
        <w:rPr>
          <w:lang w:eastAsia="en-US"/>
        </w:rPr>
        <w:t>merveilleuse emplissait-elle la salle où se perdaient les glapissements pointus d</w:t>
      </w:r>
      <w:r w:rsidR="0046142F">
        <w:rPr>
          <w:lang w:eastAsia="en-US"/>
        </w:rPr>
        <w:t>’</w:t>
      </w:r>
      <w:r>
        <w:rPr>
          <w:lang w:eastAsia="en-US"/>
        </w:rPr>
        <w:t>Ida</w:t>
      </w:r>
      <w:r w:rsidR="0046142F">
        <w:rPr>
          <w:lang w:eastAsia="en-US"/>
        </w:rPr>
        <w:t> ?</w:t>
      </w:r>
    </w:p>
    <w:p w14:paraId="0DA814AA" w14:textId="20BD1539" w:rsidR="0046142F" w:rsidRDefault="003148C9" w:rsidP="0046142F">
      <w:pPr>
        <w:rPr>
          <w:lang w:eastAsia="en-US"/>
        </w:rPr>
      </w:pPr>
      <w:r>
        <w:rPr>
          <w:lang w:eastAsia="en-US"/>
        </w:rPr>
        <w:t>Pourquoi se mêlait-elle d</w:t>
      </w:r>
      <w:r w:rsidR="0046142F">
        <w:rPr>
          <w:lang w:eastAsia="en-US"/>
        </w:rPr>
        <w:t>’</w:t>
      </w:r>
      <w:proofErr w:type="spellStart"/>
      <w:r>
        <w:rPr>
          <w:lang w:eastAsia="en-US"/>
        </w:rPr>
        <w:t>étre</w:t>
      </w:r>
      <w:proofErr w:type="spellEnd"/>
      <w:r>
        <w:rPr>
          <w:lang w:eastAsia="en-US"/>
        </w:rPr>
        <w:t xml:space="preserve"> une </w:t>
      </w:r>
      <w:r>
        <w:rPr>
          <w:lang w:eastAsia="en-US"/>
        </w:rPr>
        <w:t>grande artiste et une adorable femme</w:t>
      </w:r>
      <w:r w:rsidR="0046142F">
        <w:rPr>
          <w:lang w:eastAsia="en-US"/>
        </w:rPr>
        <w:t> ?</w:t>
      </w:r>
    </w:p>
    <w:p w14:paraId="6123DC86" w14:textId="77777777" w:rsidR="0046142F" w:rsidRDefault="003148C9" w:rsidP="0046142F">
      <w:pPr>
        <w:rPr>
          <w:lang w:eastAsia="en-US"/>
        </w:rPr>
      </w:pPr>
      <w:r>
        <w:rPr>
          <w:lang w:eastAsia="en-US"/>
        </w:rPr>
        <w:t>Est-ce que ces choses-là se pardonnent</w:t>
      </w:r>
      <w:r w:rsidR="0046142F">
        <w:rPr>
          <w:lang w:eastAsia="en-US"/>
        </w:rPr>
        <w:t> ?</w:t>
      </w:r>
    </w:p>
    <w:p w14:paraId="3E9CB3DB" w14:textId="77777777" w:rsidR="0046142F" w:rsidRDefault="003148C9" w:rsidP="0046142F">
      <w:pPr>
        <w:rPr>
          <w:lang w:eastAsia="en-US"/>
        </w:rPr>
      </w:pPr>
      <w:r>
        <w:rPr>
          <w:lang w:eastAsia="en-US"/>
        </w:rPr>
        <w:t>Les dames avaient mis de côté leurs crochets</w:t>
      </w:r>
      <w:r w:rsidR="0046142F">
        <w:rPr>
          <w:lang w:eastAsia="en-US"/>
        </w:rPr>
        <w:t xml:space="preserve"> ; </w:t>
      </w:r>
      <w:r>
        <w:rPr>
          <w:lang w:eastAsia="en-US"/>
        </w:rPr>
        <w:t>Zoé ne regardait plus la glace que d</w:t>
      </w:r>
      <w:r w:rsidR="0046142F">
        <w:rPr>
          <w:lang w:eastAsia="en-US"/>
        </w:rPr>
        <w:t>’</w:t>
      </w:r>
      <w:r>
        <w:rPr>
          <w:lang w:eastAsia="en-US"/>
        </w:rPr>
        <w:t>un œil</w:t>
      </w:r>
      <w:r w:rsidR="0046142F">
        <w:rPr>
          <w:lang w:eastAsia="en-US"/>
        </w:rPr>
        <w:t>.</w:t>
      </w:r>
    </w:p>
    <w:p w14:paraId="28086772" w14:textId="77777777" w:rsidR="0046142F" w:rsidRDefault="003148C9" w:rsidP="0046142F">
      <w:pPr>
        <w:rPr>
          <w:lang w:eastAsia="en-US"/>
        </w:rPr>
      </w:pPr>
      <w:r>
        <w:rPr>
          <w:lang w:eastAsia="en-US"/>
        </w:rPr>
        <w:lastRenderedPageBreak/>
        <w:t>Paoli avait eu raison de dire que si une</w:t>
      </w:r>
      <w:r>
        <w:t xml:space="preserve"> fois demoiselle Grièche se mettait à crier</w:t>
      </w:r>
      <w:r w:rsidR="0046142F">
        <w:rPr>
          <w:lang w:eastAsia="en-US"/>
        </w:rPr>
        <w:t xml:space="preserve">, </w:t>
      </w:r>
      <w:r>
        <w:rPr>
          <w:lang w:eastAsia="en-US"/>
        </w:rPr>
        <w:t>on l</w:t>
      </w:r>
      <w:r w:rsidR="0046142F">
        <w:rPr>
          <w:lang w:eastAsia="en-US"/>
        </w:rPr>
        <w:t>’</w:t>
      </w:r>
      <w:r>
        <w:rPr>
          <w:lang w:eastAsia="en-US"/>
        </w:rPr>
        <w:t>entendrait de la Madeleine à la Bastille</w:t>
      </w:r>
      <w:r w:rsidR="0046142F">
        <w:rPr>
          <w:lang w:eastAsia="en-US"/>
        </w:rPr>
        <w:t>.</w:t>
      </w:r>
    </w:p>
    <w:p w14:paraId="5DBBD355" w14:textId="77777777" w:rsidR="0046142F" w:rsidRDefault="003148C9" w:rsidP="0046142F">
      <w:pPr>
        <w:rPr>
          <w:lang w:eastAsia="en-US"/>
        </w:rPr>
      </w:pPr>
      <w:r>
        <w:rPr>
          <w:lang w:eastAsia="en-US"/>
        </w:rPr>
        <w:t>Elle possédait une voix</w:t>
      </w:r>
      <w:r w:rsidR="0046142F">
        <w:rPr>
          <w:lang w:eastAsia="en-US"/>
        </w:rPr>
        <w:t xml:space="preserve">, </w:t>
      </w:r>
      <w:r>
        <w:rPr>
          <w:lang w:eastAsia="en-US"/>
        </w:rPr>
        <w:t>cette Grièche</w:t>
      </w:r>
      <w:r w:rsidR="0046142F">
        <w:rPr>
          <w:lang w:eastAsia="en-US"/>
        </w:rPr>
        <w:t> !</w:t>
      </w:r>
    </w:p>
    <w:p w14:paraId="73308865" w14:textId="77777777" w:rsidR="0046142F" w:rsidRDefault="0046142F" w:rsidP="0046142F">
      <w:pPr>
        <w:rPr>
          <w:lang w:eastAsia="en-US"/>
        </w:rPr>
      </w:pPr>
      <w:r>
        <w:rPr>
          <w:lang w:eastAsia="en-US"/>
        </w:rPr>
        <w:t>— </w:t>
      </w:r>
      <w:r w:rsidR="003148C9">
        <w:rPr>
          <w:lang w:eastAsia="en-US"/>
        </w:rPr>
        <w:t>Voyez-vous</w:t>
      </w:r>
      <w:r>
        <w:rPr>
          <w:lang w:eastAsia="en-US"/>
        </w:rPr>
        <w:t xml:space="preserve">, </w:t>
      </w:r>
      <w:r w:rsidR="003148C9">
        <w:rPr>
          <w:lang w:eastAsia="en-US"/>
        </w:rPr>
        <w:t>disait-elle</w:t>
      </w:r>
      <w:r>
        <w:rPr>
          <w:lang w:eastAsia="en-US"/>
        </w:rPr>
        <w:t xml:space="preserve">, </w:t>
      </w:r>
      <w:r w:rsidR="003148C9">
        <w:rPr>
          <w:lang w:eastAsia="en-US"/>
        </w:rPr>
        <w:t xml:space="preserve">les deux poings sur ses hanches et en approchant son visage de celui de </w:t>
      </w:r>
      <w:proofErr w:type="spellStart"/>
      <w:r w:rsidR="003148C9">
        <w:rPr>
          <w:lang w:eastAsia="en-US"/>
        </w:rPr>
        <w:t>Lovely</w:t>
      </w:r>
      <w:proofErr w:type="spellEnd"/>
      <w:r>
        <w:rPr>
          <w:lang w:eastAsia="en-US"/>
        </w:rPr>
        <w:t xml:space="preserve"> ; </w:t>
      </w:r>
      <w:r w:rsidR="003148C9">
        <w:rPr>
          <w:lang w:eastAsia="en-US"/>
        </w:rPr>
        <w:t>je lui aurais</w:t>
      </w:r>
      <w:r w:rsidR="003148C9">
        <w:t xml:space="preserve"> donné le bon Dieu sans confession à ce bel oiseau-là</w:t>
      </w:r>
      <w:r>
        <w:rPr>
          <w:lang w:eastAsia="en-US"/>
        </w:rPr>
        <w:t xml:space="preserve"> !… </w:t>
      </w:r>
      <w:r w:rsidR="003148C9">
        <w:rPr>
          <w:lang w:eastAsia="en-US"/>
        </w:rPr>
        <w:t>C</w:t>
      </w:r>
      <w:r>
        <w:rPr>
          <w:lang w:eastAsia="en-US"/>
        </w:rPr>
        <w:t>’</w:t>
      </w:r>
      <w:r w:rsidR="003148C9">
        <w:rPr>
          <w:lang w:eastAsia="en-US"/>
        </w:rPr>
        <w:t>est que je la respectais</w:t>
      </w:r>
      <w:r>
        <w:rPr>
          <w:lang w:eastAsia="en-US"/>
        </w:rPr>
        <w:t xml:space="preserve">, </w:t>
      </w:r>
      <w:r w:rsidR="003148C9">
        <w:rPr>
          <w:lang w:eastAsia="en-US"/>
        </w:rPr>
        <w:t>ma parole</w:t>
      </w:r>
      <w:r>
        <w:rPr>
          <w:lang w:eastAsia="en-US"/>
        </w:rPr>
        <w:t> !</w:t>
      </w:r>
    </w:p>
    <w:p w14:paraId="5FDF1A63" w14:textId="13C7013B" w:rsidR="0046142F" w:rsidRDefault="0046142F" w:rsidP="0046142F">
      <w:pPr>
        <w:rPr>
          <w:lang w:eastAsia="en-US"/>
        </w:rPr>
      </w:pPr>
      <w:r>
        <w:rPr>
          <w:lang w:eastAsia="en-US"/>
        </w:rPr>
        <w:t>— </w:t>
      </w:r>
      <w:r w:rsidR="003148C9">
        <w:rPr>
          <w:lang w:eastAsia="en-US"/>
        </w:rPr>
        <w:t>Vrai</w:t>
      </w:r>
      <w:r>
        <w:rPr>
          <w:lang w:eastAsia="en-US"/>
        </w:rPr>
        <w:t xml:space="preserve">, </w:t>
      </w:r>
      <w:r w:rsidR="003148C9">
        <w:rPr>
          <w:lang w:eastAsia="en-US"/>
        </w:rPr>
        <w:t>ça</w:t>
      </w:r>
      <w:r>
        <w:rPr>
          <w:lang w:eastAsia="en-US"/>
        </w:rPr>
        <w:t xml:space="preserve">, </w:t>
      </w:r>
      <w:r w:rsidR="003148C9">
        <w:rPr>
          <w:lang w:eastAsia="en-US"/>
        </w:rPr>
        <w:t xml:space="preserve">appuya </w:t>
      </w:r>
      <w:proofErr w:type="spellStart"/>
      <w:r w:rsidR="003148C9">
        <w:rPr>
          <w:lang w:eastAsia="en-US"/>
        </w:rPr>
        <w:t>Cymodocée</w:t>
      </w:r>
      <w:proofErr w:type="spellEnd"/>
      <w:r>
        <w:rPr>
          <w:lang w:eastAsia="en-US"/>
        </w:rPr>
        <w:t xml:space="preserve"> ; </w:t>
      </w:r>
      <w:r w:rsidR="006C2AE1">
        <w:rPr>
          <w:lang w:eastAsia="en-US"/>
        </w:rPr>
        <w:t>—</w:t>
      </w:r>
      <w:r>
        <w:rPr>
          <w:lang w:eastAsia="en-US"/>
        </w:rPr>
        <w:t xml:space="preserve"> </w:t>
      </w:r>
      <w:r w:rsidR="003148C9">
        <w:rPr>
          <w:lang w:eastAsia="en-US"/>
        </w:rPr>
        <w:t>elle en avait plein la bouche</w:t>
      </w:r>
      <w:r>
        <w:rPr>
          <w:lang w:eastAsia="en-US"/>
        </w:rPr>
        <w:t> !</w:t>
      </w:r>
    </w:p>
    <w:p w14:paraId="74383A7E" w14:textId="57505DBF"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bon</w:t>
      </w:r>
      <w:r>
        <w:rPr>
          <w:lang w:eastAsia="en-US"/>
        </w:rPr>
        <w:t xml:space="preserve">, </w:t>
      </w:r>
      <w:r w:rsidR="003148C9">
        <w:rPr>
          <w:lang w:eastAsia="en-US"/>
        </w:rPr>
        <w:t>risqua Zoé</w:t>
      </w:r>
      <w:r>
        <w:rPr>
          <w:lang w:eastAsia="en-US"/>
        </w:rPr>
        <w:t xml:space="preserve"> ; </w:t>
      </w:r>
      <w:r w:rsidR="006C2AE1">
        <w:rPr>
          <w:lang w:eastAsia="en-US"/>
        </w:rPr>
        <w:t>—</w:t>
      </w:r>
      <w:r>
        <w:rPr>
          <w:lang w:eastAsia="en-US"/>
        </w:rPr>
        <w:t xml:space="preserve"> </w:t>
      </w:r>
      <w:r w:rsidR="003148C9">
        <w:rPr>
          <w:lang w:eastAsia="en-US"/>
        </w:rPr>
        <w:t>à présent</w:t>
      </w:r>
      <w:r>
        <w:rPr>
          <w:lang w:eastAsia="en-US"/>
        </w:rPr>
        <w:t xml:space="preserve">, </w:t>
      </w:r>
      <w:r w:rsidR="003148C9">
        <w:rPr>
          <w:lang w:eastAsia="en-US"/>
        </w:rPr>
        <w:t>elle en aura plein le dos</w:t>
      </w:r>
      <w:r>
        <w:rPr>
          <w:lang w:eastAsia="en-US"/>
        </w:rPr>
        <w:t>.</w:t>
      </w:r>
    </w:p>
    <w:p w14:paraId="3B46E26E" w14:textId="77777777" w:rsidR="0046142F" w:rsidRDefault="003148C9" w:rsidP="0046142F">
      <w:pPr>
        <w:rPr>
          <w:lang w:eastAsia="en-US"/>
        </w:rPr>
      </w:pPr>
      <w:r>
        <w:rPr>
          <w:lang w:eastAsia="en-US"/>
        </w:rPr>
        <w:t>Grièche lui jeta une œillade furieuse</w:t>
      </w:r>
      <w:r w:rsidR="0046142F">
        <w:rPr>
          <w:lang w:eastAsia="en-US"/>
        </w:rPr>
        <w:t>.</w:t>
      </w:r>
    </w:p>
    <w:p w14:paraId="4DBEF3F6" w14:textId="6717FA27" w:rsidR="0046142F" w:rsidRDefault="0046142F" w:rsidP="0046142F">
      <w:pPr>
        <w:rPr>
          <w:lang w:eastAsia="en-US"/>
        </w:rPr>
      </w:pPr>
      <w:r>
        <w:rPr>
          <w:lang w:eastAsia="en-US"/>
        </w:rPr>
        <w:t>— </w:t>
      </w:r>
      <w:r w:rsidR="003148C9">
        <w:rPr>
          <w:lang w:eastAsia="en-US"/>
        </w:rPr>
        <w:t>Toi</w:t>
      </w:r>
      <w:r>
        <w:rPr>
          <w:lang w:eastAsia="en-US"/>
        </w:rPr>
        <w:t xml:space="preserve">, </w:t>
      </w:r>
      <w:r w:rsidR="003148C9">
        <w:rPr>
          <w:lang w:eastAsia="en-US"/>
        </w:rPr>
        <w:t>quart d</w:t>
      </w:r>
      <w:r>
        <w:rPr>
          <w:lang w:eastAsia="en-US"/>
        </w:rPr>
        <w:t>’</w:t>
      </w:r>
      <w:r w:rsidR="003148C9">
        <w:rPr>
          <w:lang w:eastAsia="en-US"/>
        </w:rPr>
        <w:t>homme</w:t>
      </w:r>
      <w:r>
        <w:rPr>
          <w:lang w:eastAsia="en-US"/>
        </w:rPr>
        <w:t xml:space="preserve">, </w:t>
      </w:r>
      <w:r w:rsidR="003148C9">
        <w:rPr>
          <w:lang w:eastAsia="en-US"/>
        </w:rPr>
        <w:t>dit-elle</w:t>
      </w:r>
      <w:r>
        <w:rPr>
          <w:lang w:eastAsia="en-US"/>
        </w:rPr>
        <w:t xml:space="preserve">, </w:t>
      </w:r>
      <w:r w:rsidR="006C2AE1">
        <w:rPr>
          <w:lang w:eastAsia="en-US"/>
        </w:rPr>
        <w:t>—</w:t>
      </w:r>
      <w:r>
        <w:rPr>
          <w:lang w:eastAsia="en-US"/>
        </w:rPr>
        <w:t xml:space="preserve"> </w:t>
      </w:r>
      <w:r w:rsidR="003148C9">
        <w:rPr>
          <w:lang w:eastAsia="en-US"/>
        </w:rPr>
        <w:t>si tu la soutiens</w:t>
      </w:r>
      <w:r>
        <w:rPr>
          <w:lang w:eastAsia="en-US"/>
        </w:rPr>
        <w:t xml:space="preserve">, </w:t>
      </w:r>
      <w:r w:rsidR="003148C9">
        <w:rPr>
          <w:lang w:eastAsia="en-US"/>
        </w:rPr>
        <w:t xml:space="preserve">je </w:t>
      </w:r>
      <w:proofErr w:type="spellStart"/>
      <w:r w:rsidR="003148C9">
        <w:rPr>
          <w:lang w:eastAsia="en-US"/>
        </w:rPr>
        <w:t>vas</w:t>
      </w:r>
      <w:proofErr w:type="spellEnd"/>
      <w:r w:rsidR="003148C9">
        <w:rPr>
          <w:lang w:eastAsia="en-US"/>
        </w:rPr>
        <w:t xml:space="preserve"> t</w:t>
      </w:r>
      <w:r>
        <w:rPr>
          <w:lang w:eastAsia="en-US"/>
        </w:rPr>
        <w:t>’</w:t>
      </w:r>
      <w:r w:rsidR="003148C9">
        <w:rPr>
          <w:lang w:eastAsia="en-US"/>
        </w:rPr>
        <w:t>arranger</w:t>
      </w:r>
      <w:r>
        <w:rPr>
          <w:lang w:eastAsia="en-US"/>
        </w:rPr>
        <w:t> !</w:t>
      </w:r>
    </w:p>
    <w:p w14:paraId="30B5D100" w14:textId="77777777" w:rsidR="0046142F" w:rsidRDefault="003148C9" w:rsidP="0046142F">
      <w:pPr>
        <w:rPr>
          <w:lang w:eastAsia="en-US"/>
        </w:rPr>
      </w:pPr>
      <w:r>
        <w:rPr>
          <w:lang w:eastAsia="en-US"/>
        </w:rPr>
        <w:t>Zoé n</w:t>
      </w:r>
      <w:r w:rsidR="0046142F">
        <w:rPr>
          <w:lang w:eastAsia="en-US"/>
        </w:rPr>
        <w:t>’</w:t>
      </w:r>
      <w:r>
        <w:rPr>
          <w:lang w:eastAsia="en-US"/>
        </w:rPr>
        <w:t>était pas si chevalier que cela</w:t>
      </w:r>
      <w:r w:rsidR="0046142F">
        <w:rPr>
          <w:lang w:eastAsia="en-US"/>
        </w:rPr>
        <w:t xml:space="preserve">. </w:t>
      </w:r>
      <w:r>
        <w:rPr>
          <w:lang w:eastAsia="en-US"/>
        </w:rPr>
        <w:t>Il ne se battait ni contre les hommes</w:t>
      </w:r>
      <w:r w:rsidR="0046142F">
        <w:rPr>
          <w:lang w:eastAsia="en-US"/>
        </w:rPr>
        <w:t xml:space="preserve">, </w:t>
      </w:r>
      <w:r>
        <w:rPr>
          <w:lang w:eastAsia="en-US"/>
        </w:rPr>
        <w:t>ni contre les femmes</w:t>
      </w:r>
      <w:r w:rsidR="0046142F">
        <w:rPr>
          <w:lang w:eastAsia="en-US"/>
        </w:rPr>
        <w:t xml:space="preserve">. </w:t>
      </w:r>
      <w:r>
        <w:rPr>
          <w:lang w:eastAsia="en-US"/>
        </w:rPr>
        <w:t>Les poules lui faisaient peur</w:t>
      </w:r>
      <w:r w:rsidR="0046142F">
        <w:rPr>
          <w:lang w:eastAsia="en-US"/>
        </w:rPr>
        <w:t>.</w:t>
      </w:r>
    </w:p>
    <w:p w14:paraId="40C59026" w14:textId="677D1AC9" w:rsidR="0046142F" w:rsidRDefault="0046142F" w:rsidP="0046142F">
      <w:pPr>
        <w:rPr>
          <w:lang w:eastAsia="en-US"/>
        </w:rPr>
      </w:pPr>
      <w:r>
        <w:rPr>
          <w:lang w:eastAsia="en-US"/>
        </w:rPr>
        <w:t>— </w:t>
      </w:r>
      <w:r w:rsidR="003148C9">
        <w:rPr>
          <w:lang w:eastAsia="en-US"/>
        </w:rPr>
        <w:t>Soutenir une voleuse</w:t>
      </w:r>
      <w:r>
        <w:rPr>
          <w:lang w:eastAsia="en-US"/>
        </w:rPr>
        <w:t xml:space="preserve"> ! </w:t>
      </w:r>
      <w:r w:rsidR="003148C9">
        <w:rPr>
          <w:lang w:eastAsia="en-US"/>
        </w:rPr>
        <w:t>se récria-t-il en dessinant une pirouette</w:t>
      </w:r>
      <w:r>
        <w:rPr>
          <w:lang w:eastAsia="en-US"/>
        </w:rPr>
        <w:t xml:space="preserve"> ; </w:t>
      </w:r>
      <w:r w:rsidR="006C2AE1">
        <w:rPr>
          <w:lang w:eastAsia="en-US"/>
        </w:rPr>
        <w:t>—</w:t>
      </w:r>
      <w:r>
        <w:rPr>
          <w:lang w:eastAsia="en-US"/>
        </w:rPr>
        <w:t xml:space="preserve"> </w:t>
      </w:r>
      <w:r w:rsidR="003148C9">
        <w:rPr>
          <w:lang w:eastAsia="en-US"/>
        </w:rPr>
        <w:t>vous ne me connaissez pas</w:t>
      </w:r>
      <w:r>
        <w:rPr>
          <w:lang w:eastAsia="en-US"/>
        </w:rPr>
        <w:t xml:space="preserve">, </w:t>
      </w:r>
      <w:r w:rsidR="003148C9">
        <w:rPr>
          <w:lang w:eastAsia="en-US"/>
        </w:rPr>
        <w:t xml:space="preserve">maman </w:t>
      </w:r>
      <w:proofErr w:type="spellStart"/>
      <w:r w:rsidR="003148C9">
        <w:rPr>
          <w:lang w:eastAsia="en-US"/>
        </w:rPr>
        <w:t>Grich</w:t>
      </w:r>
      <w:r w:rsidR="003148C9">
        <w:rPr>
          <w:lang w:eastAsia="en-US"/>
        </w:rPr>
        <w:t>e</w:t>
      </w:r>
      <w:r w:rsidR="003148C9">
        <w:rPr>
          <w:lang w:eastAsia="en-US"/>
        </w:rPr>
        <w:t>mar</w:t>
      </w:r>
      <w:proofErr w:type="spellEnd"/>
      <w:r>
        <w:rPr>
          <w:lang w:eastAsia="en-US"/>
        </w:rPr>
        <w:t> !</w:t>
      </w:r>
    </w:p>
    <w:p w14:paraId="55EF91C3" w14:textId="77777777" w:rsidR="0046142F" w:rsidRDefault="0046142F" w:rsidP="0046142F">
      <w:pPr>
        <w:rPr>
          <w:lang w:eastAsia="en-US"/>
        </w:rPr>
      </w:pPr>
      <w:r>
        <w:rPr>
          <w:lang w:eastAsia="en-US"/>
        </w:rPr>
        <w:t>— </w:t>
      </w:r>
      <w:r w:rsidR="003148C9">
        <w:rPr>
          <w:lang w:eastAsia="en-US"/>
        </w:rPr>
        <w:t>Dieu merci</w:t>
      </w:r>
      <w:r>
        <w:rPr>
          <w:lang w:eastAsia="en-US"/>
        </w:rPr>
        <w:t xml:space="preserve">, </w:t>
      </w:r>
      <w:r w:rsidR="003148C9">
        <w:rPr>
          <w:lang w:eastAsia="en-US"/>
        </w:rPr>
        <w:t>reprit Ida</w:t>
      </w:r>
      <w:r>
        <w:rPr>
          <w:lang w:eastAsia="en-US"/>
        </w:rPr>
        <w:t xml:space="preserve">, </w:t>
      </w:r>
      <w:r w:rsidR="003148C9">
        <w:rPr>
          <w:lang w:eastAsia="en-US"/>
        </w:rPr>
        <w:t>l</w:t>
      </w:r>
      <w:r>
        <w:rPr>
          <w:lang w:eastAsia="en-US"/>
        </w:rPr>
        <w:t>’</w:t>
      </w:r>
      <w:r w:rsidR="003148C9">
        <w:rPr>
          <w:lang w:eastAsia="en-US"/>
        </w:rPr>
        <w:t>amoureuse</w:t>
      </w:r>
      <w:r>
        <w:rPr>
          <w:lang w:eastAsia="en-US"/>
        </w:rPr>
        <w:t xml:space="preserve">, </w:t>
      </w:r>
      <w:r w:rsidR="003148C9">
        <w:rPr>
          <w:lang w:eastAsia="en-US"/>
        </w:rPr>
        <w:t>personne ici ne la soutiendra</w:t>
      </w:r>
      <w:r>
        <w:rPr>
          <w:lang w:eastAsia="en-US"/>
        </w:rPr>
        <w:t xml:space="preserve">… </w:t>
      </w:r>
      <w:r w:rsidR="003148C9">
        <w:rPr>
          <w:lang w:eastAsia="en-US"/>
        </w:rPr>
        <w:t>nous sommes d</w:t>
      </w:r>
      <w:r>
        <w:rPr>
          <w:lang w:eastAsia="en-US"/>
        </w:rPr>
        <w:t>’</w:t>
      </w:r>
      <w:r w:rsidR="003148C9">
        <w:rPr>
          <w:lang w:eastAsia="en-US"/>
        </w:rPr>
        <w:t>honnêtes femmes</w:t>
      </w:r>
      <w:r>
        <w:rPr>
          <w:lang w:eastAsia="en-US"/>
        </w:rPr>
        <w:t xml:space="preserve"> ! </w:t>
      </w:r>
      <w:r w:rsidR="003148C9">
        <w:rPr>
          <w:lang w:eastAsia="en-US"/>
        </w:rPr>
        <w:t>nous autres</w:t>
      </w:r>
      <w:r>
        <w:rPr>
          <w:lang w:eastAsia="en-US"/>
        </w:rPr>
        <w:t> !</w:t>
      </w:r>
    </w:p>
    <w:p w14:paraId="3F833966" w14:textId="77777777" w:rsidR="0046142F" w:rsidRDefault="0046142F" w:rsidP="0046142F">
      <w:pPr>
        <w:rPr>
          <w:lang w:eastAsia="en-US"/>
        </w:rPr>
      </w:pPr>
      <w:r>
        <w:rPr>
          <w:lang w:eastAsia="en-US"/>
        </w:rPr>
        <w:t>— </w:t>
      </w:r>
      <w:r w:rsidR="003148C9">
        <w:rPr>
          <w:lang w:eastAsia="en-US"/>
        </w:rPr>
        <w:t>Ça va sans dire</w:t>
      </w:r>
      <w:r>
        <w:rPr>
          <w:lang w:eastAsia="en-US"/>
        </w:rPr>
        <w:t xml:space="preserve">, </w:t>
      </w:r>
      <w:r w:rsidR="003148C9">
        <w:rPr>
          <w:lang w:eastAsia="en-US"/>
        </w:rPr>
        <w:t xml:space="preserve">ajouta </w:t>
      </w:r>
      <w:proofErr w:type="spellStart"/>
      <w:r w:rsidR="003148C9">
        <w:rPr>
          <w:lang w:eastAsia="en-US"/>
        </w:rPr>
        <w:t>Cymodocée</w:t>
      </w:r>
      <w:proofErr w:type="spellEnd"/>
      <w:r>
        <w:rPr>
          <w:lang w:eastAsia="en-US"/>
        </w:rPr>
        <w:t>.</w:t>
      </w:r>
    </w:p>
    <w:p w14:paraId="675100B5" w14:textId="77777777" w:rsidR="0046142F" w:rsidRDefault="003148C9" w:rsidP="0046142F">
      <w:pPr>
        <w:rPr>
          <w:lang w:eastAsia="en-US"/>
        </w:rPr>
      </w:pPr>
      <w:r>
        <w:rPr>
          <w:lang w:eastAsia="en-US"/>
        </w:rPr>
        <w:t>Et Fofolle conclut</w:t>
      </w:r>
      <w:r w:rsidR="0046142F">
        <w:rPr>
          <w:lang w:eastAsia="en-US"/>
        </w:rPr>
        <w:t> :</w:t>
      </w:r>
    </w:p>
    <w:p w14:paraId="553D769C" w14:textId="77777777" w:rsidR="0046142F" w:rsidRDefault="0046142F" w:rsidP="0046142F">
      <w:pPr>
        <w:rPr>
          <w:lang w:eastAsia="en-US"/>
        </w:rPr>
      </w:pPr>
      <w:r>
        <w:t>— </w:t>
      </w:r>
      <w:r w:rsidR="003148C9">
        <w:rPr>
          <w:lang w:eastAsia="en-US"/>
        </w:rPr>
        <w:t>Dame</w:t>
      </w:r>
      <w:r>
        <w:rPr>
          <w:lang w:eastAsia="en-US"/>
        </w:rPr>
        <w:t xml:space="preserve">… </w:t>
      </w:r>
      <w:r w:rsidR="003148C9">
        <w:rPr>
          <w:lang w:eastAsia="en-US"/>
        </w:rPr>
        <w:t>quand on cache de même son adresse</w:t>
      </w:r>
      <w:r>
        <w:rPr>
          <w:lang w:eastAsia="en-US"/>
        </w:rPr>
        <w:t xml:space="preserve">, </w:t>
      </w:r>
      <w:r w:rsidR="003148C9">
        <w:rPr>
          <w:lang w:eastAsia="en-US"/>
        </w:rPr>
        <w:t>il y a du louche</w:t>
      </w:r>
      <w:r>
        <w:rPr>
          <w:lang w:eastAsia="en-US"/>
        </w:rPr>
        <w:t xml:space="preserve">, </w:t>
      </w:r>
      <w:r w:rsidR="003148C9">
        <w:rPr>
          <w:lang w:eastAsia="en-US"/>
        </w:rPr>
        <w:t>bien sûr</w:t>
      </w:r>
      <w:r>
        <w:rPr>
          <w:lang w:eastAsia="en-US"/>
        </w:rPr>
        <w:t> !</w:t>
      </w:r>
    </w:p>
    <w:p w14:paraId="33054011" w14:textId="629A16D4" w:rsidR="0046142F" w:rsidRDefault="0046142F" w:rsidP="0046142F">
      <w:pPr>
        <w:rPr>
          <w:lang w:eastAsia="en-US"/>
        </w:rPr>
      </w:pPr>
      <w:r>
        <w:rPr>
          <w:lang w:eastAsia="en-US"/>
        </w:rPr>
        <w:lastRenderedPageBreak/>
        <w:t>— </w:t>
      </w:r>
      <w:r w:rsidR="003148C9">
        <w:rPr>
          <w:lang w:eastAsia="en-US"/>
        </w:rPr>
        <w:t>C</w:t>
      </w:r>
      <w:r>
        <w:rPr>
          <w:lang w:eastAsia="en-US"/>
        </w:rPr>
        <w:t>’</w:t>
      </w:r>
      <w:r w:rsidR="003148C9">
        <w:rPr>
          <w:lang w:eastAsia="en-US"/>
        </w:rPr>
        <w:t>est vrai</w:t>
      </w:r>
      <w:r>
        <w:rPr>
          <w:lang w:eastAsia="en-US"/>
        </w:rPr>
        <w:t xml:space="preserve"> ! </w:t>
      </w:r>
      <w:r w:rsidR="003148C9">
        <w:rPr>
          <w:lang w:eastAsia="en-US"/>
        </w:rPr>
        <w:t>c</w:t>
      </w:r>
      <w:r>
        <w:rPr>
          <w:lang w:eastAsia="en-US"/>
        </w:rPr>
        <w:t>’</w:t>
      </w:r>
      <w:r w:rsidR="003148C9">
        <w:rPr>
          <w:lang w:eastAsia="en-US"/>
        </w:rPr>
        <w:t>est vrai</w:t>
      </w:r>
      <w:r>
        <w:rPr>
          <w:lang w:eastAsia="en-US"/>
        </w:rPr>
        <w:t xml:space="preserve"> ! </w:t>
      </w:r>
      <w:r w:rsidR="003148C9">
        <w:rPr>
          <w:lang w:eastAsia="en-US"/>
        </w:rPr>
        <w:t>s</w:t>
      </w:r>
      <w:r>
        <w:rPr>
          <w:lang w:eastAsia="en-US"/>
        </w:rPr>
        <w:t>’</w:t>
      </w:r>
      <w:r w:rsidR="003148C9">
        <w:rPr>
          <w:lang w:eastAsia="en-US"/>
        </w:rPr>
        <w:t>écria Grièche</w:t>
      </w:r>
      <w:r>
        <w:rPr>
          <w:lang w:eastAsia="en-US"/>
        </w:rPr>
        <w:t xml:space="preserve"> ; </w:t>
      </w:r>
      <w:r w:rsidR="003148C9">
        <w:rPr>
          <w:lang w:eastAsia="en-US"/>
        </w:rPr>
        <w:t>il faut</w:t>
      </w:r>
      <w:r>
        <w:rPr>
          <w:lang w:eastAsia="en-US"/>
        </w:rPr>
        <w:t xml:space="preserve">, </w:t>
      </w:r>
      <w:r w:rsidR="003148C9">
        <w:rPr>
          <w:lang w:eastAsia="en-US"/>
        </w:rPr>
        <w:t>que j</w:t>
      </w:r>
      <w:r>
        <w:rPr>
          <w:lang w:eastAsia="en-US"/>
        </w:rPr>
        <w:t>’</w:t>
      </w:r>
      <w:r w:rsidR="003148C9">
        <w:rPr>
          <w:lang w:eastAsia="en-US"/>
        </w:rPr>
        <w:t>aie perdu l</w:t>
      </w:r>
      <w:r>
        <w:rPr>
          <w:lang w:eastAsia="en-US"/>
        </w:rPr>
        <w:t>’</w:t>
      </w:r>
      <w:r w:rsidR="003148C9">
        <w:rPr>
          <w:lang w:eastAsia="en-US"/>
        </w:rPr>
        <w:t>esprit</w:t>
      </w:r>
      <w:r>
        <w:rPr>
          <w:lang w:eastAsia="en-US"/>
        </w:rPr>
        <w:t xml:space="preserve">… </w:t>
      </w:r>
      <w:r w:rsidR="003148C9">
        <w:rPr>
          <w:lang w:eastAsia="en-US"/>
        </w:rPr>
        <w:t>cette créature-là m</w:t>
      </w:r>
      <w:r>
        <w:rPr>
          <w:lang w:eastAsia="en-US"/>
        </w:rPr>
        <w:t>’</w:t>
      </w:r>
      <w:r w:rsidR="003148C9">
        <w:rPr>
          <w:lang w:eastAsia="en-US"/>
        </w:rPr>
        <w:t>avait ensorcelée</w:t>
      </w:r>
      <w:r>
        <w:rPr>
          <w:lang w:eastAsia="en-US"/>
        </w:rPr>
        <w:t xml:space="preserve">… </w:t>
      </w:r>
      <w:r w:rsidR="003148C9">
        <w:rPr>
          <w:lang w:eastAsia="en-US"/>
        </w:rPr>
        <w:t>Quand je pense que je lui ai confié l</w:t>
      </w:r>
      <w:r>
        <w:rPr>
          <w:lang w:eastAsia="en-US"/>
        </w:rPr>
        <w:t>’</w:t>
      </w:r>
      <w:r w:rsidR="003148C9">
        <w:rPr>
          <w:lang w:eastAsia="en-US"/>
        </w:rPr>
        <w:t>argent de ma fille sans même connaître son adresse</w:t>
      </w:r>
      <w:r>
        <w:rPr>
          <w:lang w:eastAsia="en-US"/>
        </w:rPr>
        <w:t xml:space="preserve"> !… </w:t>
      </w:r>
      <w:r w:rsidR="003148C9">
        <w:rPr>
          <w:lang w:eastAsia="en-US"/>
        </w:rPr>
        <w:t>Mais qu</w:t>
      </w:r>
      <w:r>
        <w:rPr>
          <w:lang w:eastAsia="en-US"/>
        </w:rPr>
        <w:t>’</w:t>
      </w:r>
      <w:r w:rsidR="003148C9">
        <w:rPr>
          <w:lang w:eastAsia="en-US"/>
        </w:rPr>
        <w:t>en as-tu fait de mon pauvre argent</w:t>
      </w:r>
      <w:r>
        <w:rPr>
          <w:lang w:eastAsia="en-US"/>
        </w:rPr>
        <w:t xml:space="preserve">, </w:t>
      </w:r>
      <w:r w:rsidR="003148C9">
        <w:rPr>
          <w:lang w:eastAsia="en-US"/>
        </w:rPr>
        <w:t xml:space="preserve">poursuivit-elle avec un redoublement de violence et en se retournant contre </w:t>
      </w:r>
      <w:proofErr w:type="spellStart"/>
      <w:r w:rsidR="003148C9">
        <w:rPr>
          <w:lang w:eastAsia="en-US"/>
        </w:rPr>
        <w:t>Lovely</w:t>
      </w:r>
      <w:proofErr w:type="spellEnd"/>
      <w:r>
        <w:rPr>
          <w:lang w:eastAsia="en-US"/>
        </w:rPr>
        <w:t xml:space="preserve"> </w:t>
      </w:r>
      <w:r w:rsidR="006C2AE1">
        <w:rPr>
          <w:lang w:eastAsia="en-US"/>
        </w:rPr>
        <w:t>—</w:t>
      </w:r>
      <w:r>
        <w:rPr>
          <w:lang w:eastAsia="en-US"/>
        </w:rPr>
        <w:t xml:space="preserve"> </w:t>
      </w:r>
      <w:r w:rsidR="003148C9">
        <w:rPr>
          <w:lang w:eastAsia="en-US"/>
        </w:rPr>
        <w:t>qu</w:t>
      </w:r>
      <w:r>
        <w:rPr>
          <w:lang w:eastAsia="en-US"/>
        </w:rPr>
        <w:t>’</w:t>
      </w:r>
      <w:r w:rsidR="003148C9">
        <w:rPr>
          <w:lang w:eastAsia="en-US"/>
        </w:rPr>
        <w:t>en as-tu fait</w:t>
      </w:r>
      <w:r>
        <w:rPr>
          <w:lang w:eastAsia="en-US"/>
        </w:rPr>
        <w:t xml:space="preserve"> ?… </w:t>
      </w:r>
      <w:r w:rsidR="003148C9">
        <w:rPr>
          <w:lang w:eastAsia="en-US"/>
        </w:rPr>
        <w:t>qu</w:t>
      </w:r>
      <w:r>
        <w:rPr>
          <w:lang w:eastAsia="en-US"/>
        </w:rPr>
        <w:t>’</w:t>
      </w:r>
      <w:r w:rsidR="003148C9">
        <w:rPr>
          <w:lang w:eastAsia="en-US"/>
        </w:rPr>
        <w:t>en as-tu fait</w:t>
      </w:r>
      <w:r>
        <w:rPr>
          <w:lang w:eastAsia="en-US"/>
        </w:rPr>
        <w:t> ?…</w:t>
      </w:r>
    </w:p>
    <w:p w14:paraId="68C9B1E1" w14:textId="77777777" w:rsidR="0046142F" w:rsidRDefault="003148C9" w:rsidP="0046142F">
      <w:pPr>
        <w:rPr>
          <w:lang w:eastAsia="en-US"/>
        </w:rPr>
      </w:pPr>
      <w:proofErr w:type="spellStart"/>
      <w:r>
        <w:rPr>
          <w:lang w:eastAsia="en-US"/>
        </w:rPr>
        <w:t>Lovely</w:t>
      </w:r>
      <w:proofErr w:type="spellEnd"/>
      <w:r>
        <w:rPr>
          <w:lang w:eastAsia="en-US"/>
        </w:rPr>
        <w:t xml:space="preserve"> n</w:t>
      </w:r>
      <w:r w:rsidR="0046142F">
        <w:rPr>
          <w:lang w:eastAsia="en-US"/>
        </w:rPr>
        <w:t>’</w:t>
      </w:r>
      <w:r>
        <w:rPr>
          <w:lang w:eastAsia="en-US"/>
        </w:rPr>
        <w:t>avait pas encore ouvert la bouche</w:t>
      </w:r>
      <w:r w:rsidR="0046142F">
        <w:rPr>
          <w:lang w:eastAsia="en-US"/>
        </w:rPr>
        <w:t xml:space="preserve">. </w:t>
      </w:r>
      <w:r>
        <w:rPr>
          <w:lang w:eastAsia="en-US"/>
        </w:rPr>
        <w:t>Elle était là immobile et comme insensible au milieu de ce groupe d</w:t>
      </w:r>
      <w:r w:rsidR="0046142F">
        <w:rPr>
          <w:lang w:eastAsia="en-US"/>
        </w:rPr>
        <w:t>’</w:t>
      </w:r>
      <w:r>
        <w:rPr>
          <w:lang w:eastAsia="en-US"/>
        </w:rPr>
        <w:t>insulteurs</w:t>
      </w:r>
      <w:r w:rsidR="0046142F">
        <w:rPr>
          <w:lang w:eastAsia="en-US"/>
        </w:rPr>
        <w:t xml:space="preserve">. </w:t>
      </w:r>
      <w:r>
        <w:rPr>
          <w:lang w:eastAsia="en-US"/>
        </w:rPr>
        <w:t>Ses bras restaient croisés sur sa poitrine</w:t>
      </w:r>
      <w:r w:rsidR="0046142F">
        <w:rPr>
          <w:lang w:eastAsia="en-US"/>
        </w:rPr>
        <w:t xml:space="preserve"> ; </w:t>
      </w:r>
      <w:r>
        <w:rPr>
          <w:lang w:eastAsia="en-US"/>
        </w:rPr>
        <w:t>ses yeux étaient sans larmes</w:t>
      </w:r>
      <w:r w:rsidR="0046142F">
        <w:rPr>
          <w:lang w:eastAsia="en-US"/>
        </w:rPr>
        <w:t>.</w:t>
      </w:r>
    </w:p>
    <w:p w14:paraId="2739E4C7" w14:textId="77777777" w:rsidR="0046142F" w:rsidRDefault="003148C9" w:rsidP="0046142F">
      <w:pPr>
        <w:rPr>
          <w:lang w:eastAsia="en-US"/>
        </w:rPr>
      </w:pPr>
      <w:r>
        <w:rPr>
          <w:lang w:eastAsia="en-US"/>
        </w:rPr>
        <w:t>La pâleur livide de son front et la ligne sombre qui se creusait sous sa paupière disaient seules sa souffrance</w:t>
      </w:r>
      <w:r w:rsidR="0046142F">
        <w:rPr>
          <w:lang w:eastAsia="en-US"/>
        </w:rPr>
        <w:t>.</w:t>
      </w:r>
    </w:p>
    <w:p w14:paraId="70BAD9DF" w14:textId="77777777" w:rsidR="0046142F" w:rsidRDefault="003148C9" w:rsidP="0046142F">
      <w:pPr>
        <w:rPr>
          <w:lang w:eastAsia="en-US"/>
        </w:rPr>
      </w:pPr>
      <w:r>
        <w:rPr>
          <w:lang w:eastAsia="en-US"/>
        </w:rPr>
        <w:t>Sa souffrance était horrible</w:t>
      </w:r>
      <w:r w:rsidR="0046142F">
        <w:rPr>
          <w:lang w:eastAsia="en-US"/>
        </w:rPr>
        <w:t xml:space="preserve">. </w:t>
      </w:r>
      <w:r>
        <w:rPr>
          <w:lang w:eastAsia="en-US"/>
        </w:rPr>
        <w:t>Mais ce n</w:t>
      </w:r>
      <w:r w:rsidR="0046142F">
        <w:rPr>
          <w:lang w:eastAsia="en-US"/>
        </w:rPr>
        <w:t>’</w:t>
      </w:r>
      <w:r>
        <w:rPr>
          <w:lang w:eastAsia="en-US"/>
        </w:rPr>
        <w:t>était pas l</w:t>
      </w:r>
      <w:r w:rsidR="0046142F">
        <w:rPr>
          <w:lang w:eastAsia="en-US"/>
        </w:rPr>
        <w:t>’</w:t>
      </w:r>
      <w:r>
        <w:rPr>
          <w:lang w:eastAsia="en-US"/>
        </w:rPr>
        <w:t>insulte qui lui déchirait le cœur</w:t>
      </w:r>
      <w:r w:rsidR="0046142F">
        <w:rPr>
          <w:lang w:eastAsia="en-US"/>
        </w:rPr>
        <w:t>.</w:t>
      </w:r>
    </w:p>
    <w:p w14:paraId="39366151" w14:textId="77777777" w:rsidR="0046142F" w:rsidRDefault="003148C9" w:rsidP="0046142F">
      <w:pPr>
        <w:rPr>
          <w:lang w:eastAsia="en-US"/>
        </w:rPr>
      </w:pPr>
      <w:r>
        <w:rPr>
          <w:lang w:eastAsia="en-US"/>
        </w:rPr>
        <w:t>Grièche et tous ces êtres</w:t>
      </w:r>
      <w:r w:rsidR="0046142F">
        <w:rPr>
          <w:lang w:eastAsia="en-US"/>
        </w:rPr>
        <w:t xml:space="preserve">, </w:t>
      </w:r>
      <w:r>
        <w:rPr>
          <w:lang w:eastAsia="en-US"/>
        </w:rPr>
        <w:t>mâles ou femelles</w:t>
      </w:r>
      <w:r w:rsidR="0046142F">
        <w:rPr>
          <w:lang w:eastAsia="en-US"/>
        </w:rPr>
        <w:t xml:space="preserve">, </w:t>
      </w:r>
      <w:r>
        <w:rPr>
          <w:lang w:eastAsia="en-US"/>
        </w:rPr>
        <w:t>ameutés autour d</w:t>
      </w:r>
      <w:r w:rsidR="0046142F">
        <w:rPr>
          <w:lang w:eastAsia="en-US"/>
        </w:rPr>
        <w:t>’</w:t>
      </w:r>
      <w:r>
        <w:rPr>
          <w:lang w:eastAsia="en-US"/>
        </w:rPr>
        <w:t>elle</w:t>
      </w:r>
      <w:r w:rsidR="0046142F">
        <w:rPr>
          <w:lang w:eastAsia="en-US"/>
        </w:rPr>
        <w:t xml:space="preserve">, </w:t>
      </w:r>
      <w:r>
        <w:rPr>
          <w:lang w:eastAsia="en-US"/>
        </w:rPr>
        <w:t>c</w:t>
      </w:r>
      <w:r w:rsidR="0046142F">
        <w:rPr>
          <w:lang w:eastAsia="en-US"/>
        </w:rPr>
        <w:t>’</w:t>
      </w:r>
      <w:r>
        <w:rPr>
          <w:lang w:eastAsia="en-US"/>
        </w:rPr>
        <w:t>était la partie matérielle et grossière de son supplice</w:t>
      </w:r>
      <w:r w:rsidR="0046142F">
        <w:rPr>
          <w:lang w:eastAsia="en-US"/>
        </w:rPr>
        <w:t>.</w:t>
      </w:r>
    </w:p>
    <w:p w14:paraId="17C342FE" w14:textId="77777777" w:rsidR="0046142F" w:rsidRDefault="003148C9" w:rsidP="0046142F">
      <w:pPr>
        <w:rPr>
          <w:lang w:eastAsia="en-US"/>
        </w:rPr>
      </w:pPr>
      <w:r>
        <w:rPr>
          <w:lang w:eastAsia="en-US"/>
        </w:rPr>
        <w:t>Gabriel</w:t>
      </w:r>
      <w:r w:rsidR="0046142F">
        <w:rPr>
          <w:lang w:eastAsia="en-US"/>
        </w:rPr>
        <w:t xml:space="preserve"> ! </w:t>
      </w:r>
      <w:r>
        <w:rPr>
          <w:lang w:eastAsia="en-US"/>
        </w:rPr>
        <w:t>Gabriel</w:t>
      </w:r>
      <w:r w:rsidR="0046142F">
        <w:rPr>
          <w:lang w:eastAsia="en-US"/>
        </w:rPr>
        <w:t xml:space="preserve"> ! </w:t>
      </w:r>
      <w:r>
        <w:rPr>
          <w:lang w:eastAsia="en-US"/>
        </w:rPr>
        <w:t>l</w:t>
      </w:r>
      <w:r w:rsidR="0046142F">
        <w:rPr>
          <w:lang w:eastAsia="en-US"/>
        </w:rPr>
        <w:t>’</w:t>
      </w:r>
      <w:r>
        <w:rPr>
          <w:lang w:eastAsia="en-US"/>
        </w:rPr>
        <w:t>enfant adoré</w:t>
      </w:r>
      <w:r w:rsidR="0046142F">
        <w:rPr>
          <w:lang w:eastAsia="en-US"/>
        </w:rPr>
        <w:t xml:space="preserve"> ! </w:t>
      </w:r>
      <w:r>
        <w:rPr>
          <w:lang w:eastAsia="en-US"/>
        </w:rPr>
        <w:t>Lucienne</w:t>
      </w:r>
      <w:r w:rsidR="0046142F">
        <w:rPr>
          <w:lang w:eastAsia="en-US"/>
        </w:rPr>
        <w:t xml:space="preserve"> ! </w:t>
      </w:r>
      <w:r>
        <w:rPr>
          <w:lang w:eastAsia="en-US"/>
        </w:rPr>
        <w:t>ceux qu</w:t>
      </w:r>
      <w:r w:rsidR="0046142F">
        <w:rPr>
          <w:lang w:eastAsia="en-US"/>
        </w:rPr>
        <w:t>’</w:t>
      </w:r>
      <w:r>
        <w:rPr>
          <w:lang w:eastAsia="en-US"/>
        </w:rPr>
        <w:t>elle ne voulait plus revoir</w:t>
      </w:r>
      <w:r w:rsidR="0046142F">
        <w:rPr>
          <w:lang w:eastAsia="en-US"/>
        </w:rPr>
        <w:t> !</w:t>
      </w:r>
    </w:p>
    <w:p w14:paraId="1452F7E4" w14:textId="77777777" w:rsidR="0046142F" w:rsidRDefault="003148C9" w:rsidP="0046142F">
      <w:pPr>
        <w:rPr>
          <w:lang w:eastAsia="en-US"/>
        </w:rPr>
      </w:pPr>
      <w:r>
        <w:rPr>
          <w:lang w:eastAsia="en-US"/>
        </w:rPr>
        <w:t>Dieu qui s</w:t>
      </w:r>
      <w:r w:rsidR="0046142F">
        <w:rPr>
          <w:lang w:eastAsia="en-US"/>
        </w:rPr>
        <w:t>’</w:t>
      </w:r>
      <w:r>
        <w:rPr>
          <w:lang w:eastAsia="en-US"/>
        </w:rPr>
        <w:t>était servi</w:t>
      </w:r>
      <w:r w:rsidR="0046142F">
        <w:rPr>
          <w:lang w:eastAsia="en-US"/>
        </w:rPr>
        <w:t xml:space="preserve">, </w:t>
      </w:r>
      <w:r>
        <w:rPr>
          <w:lang w:eastAsia="en-US"/>
        </w:rPr>
        <w:t>pour la frapper</w:t>
      </w:r>
      <w:r w:rsidR="0046142F">
        <w:rPr>
          <w:lang w:eastAsia="en-US"/>
        </w:rPr>
        <w:t xml:space="preserve">, </w:t>
      </w:r>
      <w:r>
        <w:rPr>
          <w:lang w:eastAsia="en-US"/>
        </w:rPr>
        <w:t>de la main de son fils</w:t>
      </w:r>
      <w:r w:rsidR="0046142F">
        <w:rPr>
          <w:lang w:eastAsia="en-US"/>
        </w:rPr>
        <w:t> !</w:t>
      </w:r>
    </w:p>
    <w:p w14:paraId="6DFC9DBB" w14:textId="77777777" w:rsidR="0046142F" w:rsidRDefault="003148C9" w:rsidP="0046142F">
      <w:pPr>
        <w:rPr>
          <w:lang w:eastAsia="en-US"/>
        </w:rPr>
      </w:pPr>
      <w:r>
        <w:rPr>
          <w:lang w:eastAsia="en-US"/>
        </w:rPr>
        <w:t>Oh</w:t>
      </w:r>
      <w:r w:rsidR="0046142F">
        <w:rPr>
          <w:lang w:eastAsia="en-US"/>
        </w:rPr>
        <w:t xml:space="preserve"> ! </w:t>
      </w:r>
      <w:r>
        <w:rPr>
          <w:lang w:eastAsia="en-US"/>
        </w:rPr>
        <w:t>la pauvre âme torturée</w:t>
      </w:r>
      <w:r w:rsidR="0046142F">
        <w:rPr>
          <w:lang w:eastAsia="en-US"/>
        </w:rPr>
        <w:t xml:space="preserve"> ! </w:t>
      </w:r>
      <w:r>
        <w:rPr>
          <w:lang w:eastAsia="en-US"/>
        </w:rPr>
        <w:t>La pauvre mère</w:t>
      </w:r>
      <w:r w:rsidR="0046142F">
        <w:rPr>
          <w:lang w:eastAsia="en-US"/>
        </w:rPr>
        <w:t> !…</w:t>
      </w:r>
    </w:p>
    <w:p w14:paraId="0BAADFA8" w14:textId="77777777" w:rsidR="0046142F" w:rsidRDefault="0046142F" w:rsidP="0046142F">
      <w:pPr>
        <w:rPr>
          <w:lang w:eastAsia="en-US"/>
        </w:rPr>
      </w:pPr>
      <w:r>
        <w:rPr>
          <w:lang w:eastAsia="en-US"/>
        </w:rPr>
        <w:t>— </w:t>
      </w:r>
      <w:r w:rsidR="003148C9">
        <w:rPr>
          <w:lang w:eastAsia="en-US"/>
        </w:rPr>
        <w:t>Réponds donc</w:t>
      </w:r>
      <w:r>
        <w:rPr>
          <w:lang w:eastAsia="en-US"/>
        </w:rPr>
        <w:t xml:space="preserve"> ! </w:t>
      </w:r>
      <w:r w:rsidR="003148C9">
        <w:rPr>
          <w:lang w:eastAsia="en-US"/>
        </w:rPr>
        <w:t>glapissait Grièche</w:t>
      </w:r>
      <w:r>
        <w:rPr>
          <w:lang w:eastAsia="en-US"/>
        </w:rPr>
        <w:t xml:space="preserve">, </w:t>
      </w:r>
      <w:r w:rsidR="003148C9">
        <w:rPr>
          <w:lang w:eastAsia="en-US"/>
        </w:rPr>
        <w:t>qu</w:t>
      </w:r>
      <w:r>
        <w:rPr>
          <w:lang w:eastAsia="en-US"/>
        </w:rPr>
        <w:t>’</w:t>
      </w:r>
      <w:r w:rsidR="003148C9">
        <w:rPr>
          <w:lang w:eastAsia="en-US"/>
        </w:rPr>
        <w:t>as-tu fait de mon argent</w:t>
      </w:r>
      <w:r>
        <w:rPr>
          <w:lang w:eastAsia="en-US"/>
        </w:rPr>
        <w:t> ?</w:t>
      </w:r>
    </w:p>
    <w:p w14:paraId="4B4FFCF9" w14:textId="77777777" w:rsidR="0046142F" w:rsidRDefault="0046142F" w:rsidP="0046142F">
      <w:pPr>
        <w:rPr>
          <w:lang w:eastAsia="en-US"/>
        </w:rPr>
      </w:pPr>
      <w:r>
        <w:rPr>
          <w:lang w:eastAsia="en-US"/>
        </w:rPr>
        <w:t>— </w:t>
      </w:r>
      <w:r w:rsidR="003148C9">
        <w:rPr>
          <w:lang w:eastAsia="en-US"/>
        </w:rPr>
        <w:t>On me l</w:t>
      </w:r>
      <w:r>
        <w:rPr>
          <w:lang w:eastAsia="en-US"/>
        </w:rPr>
        <w:t>’</w:t>
      </w:r>
      <w:r w:rsidR="003148C9">
        <w:rPr>
          <w:lang w:eastAsia="en-US"/>
        </w:rPr>
        <w:t>a pris</w:t>
      </w:r>
      <w:r>
        <w:rPr>
          <w:lang w:eastAsia="en-US"/>
        </w:rPr>
        <w:t xml:space="preserve">… </w:t>
      </w:r>
      <w:r w:rsidR="003148C9">
        <w:rPr>
          <w:lang w:eastAsia="en-US"/>
        </w:rPr>
        <w:t xml:space="preserve">murmura </w:t>
      </w:r>
      <w:proofErr w:type="spellStart"/>
      <w:r w:rsidR="003148C9">
        <w:rPr>
          <w:lang w:eastAsia="en-US"/>
        </w:rPr>
        <w:t>Lovely</w:t>
      </w:r>
      <w:proofErr w:type="spellEnd"/>
      <w:r>
        <w:rPr>
          <w:lang w:eastAsia="en-US"/>
        </w:rPr>
        <w:t>.</w:t>
      </w:r>
    </w:p>
    <w:p w14:paraId="1F698A2D" w14:textId="77777777" w:rsidR="0046142F" w:rsidRDefault="003148C9" w:rsidP="0046142F">
      <w:pPr>
        <w:rPr>
          <w:lang w:eastAsia="en-US"/>
        </w:rPr>
      </w:pPr>
      <w:r>
        <w:rPr>
          <w:lang w:eastAsia="en-US"/>
        </w:rPr>
        <w:t>Il y eut dans le cercle un rire d</w:t>
      </w:r>
      <w:r w:rsidR="0046142F">
        <w:rPr>
          <w:lang w:eastAsia="en-US"/>
        </w:rPr>
        <w:t>’</w:t>
      </w:r>
      <w:r>
        <w:rPr>
          <w:lang w:eastAsia="en-US"/>
        </w:rPr>
        <w:t>incrédulité</w:t>
      </w:r>
      <w:r w:rsidR="0046142F">
        <w:rPr>
          <w:lang w:eastAsia="en-US"/>
        </w:rPr>
        <w:t>.</w:t>
      </w:r>
    </w:p>
    <w:p w14:paraId="5EC4B731" w14:textId="10AB0F20" w:rsidR="0046142F" w:rsidRDefault="0046142F" w:rsidP="0046142F">
      <w:pPr>
        <w:rPr>
          <w:lang w:eastAsia="en-US"/>
        </w:rPr>
      </w:pPr>
      <w:r>
        <w:rPr>
          <w:lang w:eastAsia="en-US"/>
        </w:rPr>
        <w:lastRenderedPageBreak/>
        <w:t>— </w:t>
      </w:r>
      <w:r w:rsidR="003148C9">
        <w:rPr>
          <w:lang w:eastAsia="en-US"/>
        </w:rPr>
        <w:t>On te l</w:t>
      </w:r>
      <w:r>
        <w:rPr>
          <w:lang w:eastAsia="en-US"/>
        </w:rPr>
        <w:t>’</w:t>
      </w:r>
      <w:r w:rsidR="003148C9">
        <w:rPr>
          <w:lang w:eastAsia="en-US"/>
        </w:rPr>
        <w:t xml:space="preserve">a </w:t>
      </w:r>
      <w:r w:rsidR="003148C9">
        <w:rPr>
          <w:lang w:eastAsia="en-US"/>
        </w:rPr>
        <w:t>pris</w:t>
      </w:r>
      <w:r>
        <w:rPr>
          <w:lang w:eastAsia="en-US"/>
        </w:rPr>
        <w:t xml:space="preserve"> ! </w:t>
      </w:r>
      <w:r w:rsidR="003148C9">
        <w:rPr>
          <w:lang w:eastAsia="en-US"/>
        </w:rPr>
        <w:t>s</w:t>
      </w:r>
      <w:r>
        <w:rPr>
          <w:lang w:eastAsia="en-US"/>
        </w:rPr>
        <w:t>’</w:t>
      </w:r>
      <w:r w:rsidR="003148C9">
        <w:rPr>
          <w:lang w:eastAsia="en-US"/>
        </w:rPr>
        <w:t>écria la duègne dont la colère montait</w:t>
      </w:r>
      <w:r>
        <w:rPr>
          <w:lang w:eastAsia="en-US"/>
        </w:rPr>
        <w:t xml:space="preserve"> ; </w:t>
      </w:r>
      <w:r w:rsidR="006C2AE1">
        <w:rPr>
          <w:lang w:eastAsia="en-US"/>
        </w:rPr>
        <w:t>—</w:t>
      </w:r>
      <w:r>
        <w:rPr>
          <w:lang w:eastAsia="en-US"/>
        </w:rPr>
        <w:t xml:space="preserve"> </w:t>
      </w:r>
      <w:r w:rsidR="003148C9">
        <w:rPr>
          <w:lang w:eastAsia="en-US"/>
        </w:rPr>
        <w:t>ah</w:t>
      </w:r>
      <w:r>
        <w:rPr>
          <w:lang w:eastAsia="en-US"/>
        </w:rPr>
        <w:t xml:space="preserve"> ! </w:t>
      </w:r>
      <w:r w:rsidR="003148C9">
        <w:rPr>
          <w:lang w:eastAsia="en-US"/>
        </w:rPr>
        <w:t>on te l</w:t>
      </w:r>
      <w:r>
        <w:rPr>
          <w:lang w:eastAsia="en-US"/>
        </w:rPr>
        <w:t>’</w:t>
      </w:r>
      <w:r w:rsidR="003148C9">
        <w:rPr>
          <w:lang w:eastAsia="en-US"/>
        </w:rPr>
        <w:t>a pris</w:t>
      </w:r>
      <w:r>
        <w:rPr>
          <w:lang w:eastAsia="en-US"/>
        </w:rPr>
        <w:t xml:space="preserve"> !… </w:t>
      </w:r>
      <w:r w:rsidR="003148C9">
        <w:rPr>
          <w:lang w:eastAsia="en-US"/>
        </w:rPr>
        <w:t>Et tu crois que je me paierai de ça</w:t>
      </w:r>
      <w:r>
        <w:rPr>
          <w:lang w:eastAsia="en-US"/>
        </w:rPr>
        <w:t> !…</w:t>
      </w:r>
    </w:p>
    <w:p w14:paraId="226046ED" w14:textId="39C01481" w:rsidR="0046142F" w:rsidRDefault="0046142F" w:rsidP="0046142F">
      <w:pPr>
        <w:rPr>
          <w:i/>
          <w:iCs/>
          <w:lang w:eastAsia="en-US"/>
        </w:rPr>
      </w:pPr>
      <w:r>
        <w:rPr>
          <w:lang w:eastAsia="en-US"/>
        </w:rPr>
        <w:t>— </w:t>
      </w:r>
      <w:r w:rsidR="003148C9">
        <w:rPr>
          <w:lang w:eastAsia="en-US"/>
        </w:rPr>
        <w:t>C</w:t>
      </w:r>
      <w:r>
        <w:rPr>
          <w:lang w:eastAsia="en-US"/>
        </w:rPr>
        <w:t>’</w:t>
      </w:r>
      <w:r w:rsidR="003148C9">
        <w:rPr>
          <w:lang w:eastAsia="en-US"/>
        </w:rPr>
        <w:t>est drôle</w:t>
      </w:r>
      <w:r>
        <w:rPr>
          <w:lang w:eastAsia="en-US"/>
        </w:rPr>
        <w:t xml:space="preserve">, </w:t>
      </w:r>
      <w:r w:rsidR="003148C9">
        <w:rPr>
          <w:lang w:eastAsia="en-US"/>
        </w:rPr>
        <w:t xml:space="preserve">fit observer </w:t>
      </w:r>
      <w:proofErr w:type="spellStart"/>
      <w:r w:rsidR="003148C9">
        <w:rPr>
          <w:lang w:eastAsia="en-US"/>
        </w:rPr>
        <w:t>Cymodocée</w:t>
      </w:r>
      <w:proofErr w:type="spellEnd"/>
      <w:r w:rsidR="003148C9">
        <w:rPr>
          <w:lang w:eastAsia="en-US"/>
        </w:rPr>
        <w:t xml:space="preserve"> Tampon avec l</w:t>
      </w:r>
      <w:r>
        <w:rPr>
          <w:lang w:eastAsia="en-US"/>
        </w:rPr>
        <w:t>’</w:t>
      </w:r>
      <w:r w:rsidR="003148C9">
        <w:rPr>
          <w:lang w:eastAsia="en-US"/>
        </w:rPr>
        <w:t>autorité que lui donnait sa position sociale</w:t>
      </w:r>
      <w:r>
        <w:rPr>
          <w:lang w:eastAsia="en-US"/>
        </w:rPr>
        <w:t xml:space="preserve">, </w:t>
      </w:r>
      <w:r w:rsidR="006C2AE1">
        <w:rPr>
          <w:lang w:eastAsia="en-US"/>
        </w:rPr>
        <w:t>—</w:t>
      </w:r>
      <w:r>
        <w:rPr>
          <w:lang w:eastAsia="en-US"/>
        </w:rPr>
        <w:t xml:space="preserve"> </w:t>
      </w:r>
      <w:r w:rsidR="003148C9">
        <w:rPr>
          <w:lang w:eastAsia="en-US"/>
        </w:rPr>
        <w:t>tous les escrocs</w:t>
      </w:r>
      <w:r>
        <w:rPr>
          <w:lang w:eastAsia="en-US"/>
        </w:rPr>
        <w:t xml:space="preserve">, </w:t>
      </w:r>
      <w:r w:rsidR="003148C9">
        <w:rPr>
          <w:lang w:eastAsia="en-US"/>
        </w:rPr>
        <w:t>ça a les mêmes rengaines</w:t>
      </w:r>
      <w:r>
        <w:rPr>
          <w:lang w:eastAsia="en-US"/>
        </w:rPr>
        <w:t xml:space="preserve">… </w:t>
      </w:r>
      <w:r w:rsidR="003148C9">
        <w:rPr>
          <w:lang w:eastAsia="en-US"/>
        </w:rPr>
        <w:t>Ils ne sortent pas de là</w:t>
      </w:r>
      <w:r>
        <w:rPr>
          <w:lang w:eastAsia="en-US"/>
        </w:rPr>
        <w:t xml:space="preserve"> : </w:t>
      </w:r>
      <w:r w:rsidR="003148C9">
        <w:rPr>
          <w:i/>
          <w:iCs/>
          <w:lang w:eastAsia="en-US"/>
        </w:rPr>
        <w:t>on me l</w:t>
      </w:r>
      <w:r>
        <w:rPr>
          <w:i/>
          <w:iCs/>
          <w:lang w:eastAsia="en-US"/>
        </w:rPr>
        <w:t>’</w:t>
      </w:r>
      <w:r w:rsidR="003148C9">
        <w:rPr>
          <w:i/>
          <w:iCs/>
          <w:lang w:eastAsia="en-US"/>
        </w:rPr>
        <w:t>a pris</w:t>
      </w:r>
      <w:r>
        <w:rPr>
          <w:i/>
          <w:iCs/>
          <w:lang w:eastAsia="en-US"/>
        </w:rPr>
        <w:t> !</w:t>
      </w:r>
    </w:p>
    <w:p w14:paraId="72320640" w14:textId="77777777" w:rsidR="0046142F" w:rsidRDefault="0046142F" w:rsidP="0046142F">
      <w:pPr>
        <w:rPr>
          <w:lang w:eastAsia="en-US"/>
        </w:rPr>
      </w:pPr>
      <w:r>
        <w:rPr>
          <w:lang w:eastAsia="en-US"/>
        </w:rPr>
        <w:t>— </w:t>
      </w:r>
      <w:r w:rsidR="003148C9">
        <w:t>Ah</w:t>
      </w:r>
      <w:r>
        <w:t xml:space="preserve"> ! </w:t>
      </w:r>
      <w:r w:rsidR="003148C9">
        <w:t>si</w:t>
      </w:r>
      <w:r>
        <w:t xml:space="preserve"> ! </w:t>
      </w:r>
      <w:r w:rsidR="003148C9">
        <w:t>repartit Fofolle</w:t>
      </w:r>
      <w:r>
        <w:t xml:space="preserve">, </w:t>
      </w:r>
      <w:r w:rsidR="003148C9">
        <w:t>ils disent encore</w:t>
      </w:r>
      <w:r>
        <w:t xml:space="preserve"> : </w:t>
      </w:r>
      <w:r w:rsidR="003148C9">
        <w:rPr>
          <w:i/>
          <w:iCs/>
        </w:rPr>
        <w:t>je l</w:t>
      </w:r>
      <w:r>
        <w:rPr>
          <w:i/>
          <w:iCs/>
        </w:rPr>
        <w:t>’</w:t>
      </w:r>
      <w:r w:rsidR="003148C9">
        <w:rPr>
          <w:i/>
          <w:iCs/>
        </w:rPr>
        <w:t>ai perdu</w:t>
      </w:r>
      <w:r>
        <w:rPr>
          <w:lang w:eastAsia="en-US"/>
        </w:rPr>
        <w:t>…</w:t>
      </w:r>
    </w:p>
    <w:p w14:paraId="5A0817C9" w14:textId="77777777" w:rsidR="0046142F" w:rsidRDefault="003148C9" w:rsidP="0046142F">
      <w:pPr>
        <w:rPr>
          <w:lang w:eastAsia="en-US"/>
        </w:rPr>
      </w:pPr>
      <w:r>
        <w:rPr>
          <w:lang w:eastAsia="en-US"/>
        </w:rPr>
        <w:t xml:space="preserve">La duègne secoua le bras de </w:t>
      </w:r>
      <w:proofErr w:type="spellStart"/>
      <w:r>
        <w:rPr>
          <w:lang w:eastAsia="en-US"/>
        </w:rPr>
        <w:t>Lovely</w:t>
      </w:r>
      <w:proofErr w:type="spellEnd"/>
      <w:r w:rsidR="0046142F">
        <w:rPr>
          <w:lang w:eastAsia="en-US"/>
        </w:rPr>
        <w:t>.</w:t>
      </w:r>
    </w:p>
    <w:p w14:paraId="30336AF6" w14:textId="77777777" w:rsidR="0046142F" w:rsidRDefault="003148C9" w:rsidP="0046142F">
      <w:pPr>
        <w:rPr>
          <w:lang w:eastAsia="en-US"/>
        </w:rPr>
      </w:pPr>
      <w:r>
        <w:rPr>
          <w:lang w:eastAsia="en-US"/>
        </w:rPr>
        <w:t xml:space="preserve">Le sang lui venait aux yeux et </w:t>
      </w:r>
      <w:r>
        <w:t>ses lèvres tremblaient</w:t>
      </w:r>
      <w:r w:rsidR="0046142F">
        <w:rPr>
          <w:lang w:eastAsia="en-US"/>
        </w:rPr>
        <w:t>.</w:t>
      </w:r>
    </w:p>
    <w:p w14:paraId="3F5EE9E7" w14:textId="4FDB6E14" w:rsidR="0046142F" w:rsidRDefault="0046142F" w:rsidP="0046142F">
      <w:pPr>
        <w:numPr>
          <w:ins w:id="112" w:author="Cathelineau Alain" w:date="2010-01-13T09:54:00Z"/>
        </w:numPr>
        <w:rPr>
          <w:lang w:eastAsia="en-US"/>
        </w:rPr>
      </w:pPr>
      <w:r>
        <w:rPr>
          <w:lang w:eastAsia="en-US"/>
        </w:rPr>
        <w:t>— </w:t>
      </w:r>
      <w:r w:rsidR="003148C9">
        <w:rPr>
          <w:lang w:eastAsia="en-US"/>
        </w:rPr>
        <w:t>Écoute</w:t>
      </w:r>
      <w:r>
        <w:rPr>
          <w:lang w:eastAsia="en-US"/>
        </w:rPr>
        <w:t xml:space="preserve">, </w:t>
      </w:r>
      <w:r w:rsidR="003148C9">
        <w:rPr>
          <w:lang w:eastAsia="en-US"/>
        </w:rPr>
        <w:t>reprit-elle</w:t>
      </w:r>
      <w:r>
        <w:rPr>
          <w:lang w:eastAsia="en-US"/>
        </w:rPr>
        <w:t xml:space="preserve">, </w:t>
      </w:r>
      <w:r w:rsidR="006C2AE1">
        <w:rPr>
          <w:lang w:eastAsia="en-US"/>
        </w:rPr>
        <w:t>—</w:t>
      </w:r>
      <w:r>
        <w:rPr>
          <w:lang w:eastAsia="en-US"/>
        </w:rPr>
        <w:t xml:space="preserve"> </w:t>
      </w:r>
      <w:r w:rsidR="003148C9">
        <w:rPr>
          <w:lang w:eastAsia="en-US"/>
        </w:rPr>
        <w:t>c</w:t>
      </w:r>
      <w:r>
        <w:rPr>
          <w:lang w:eastAsia="en-US"/>
        </w:rPr>
        <w:t>’</w:t>
      </w:r>
      <w:r w:rsidR="003148C9">
        <w:rPr>
          <w:lang w:eastAsia="en-US"/>
        </w:rPr>
        <w:t>est à ma fille ces dix mille francs</w:t>
      </w:r>
      <w:r>
        <w:rPr>
          <w:lang w:eastAsia="en-US"/>
        </w:rPr>
        <w:t xml:space="preserve">… </w:t>
      </w:r>
      <w:r w:rsidR="003148C9">
        <w:rPr>
          <w:lang w:eastAsia="en-US"/>
        </w:rPr>
        <w:t>Si tu veux me les rendre je ne te ferai pas de mal</w:t>
      </w:r>
      <w:r>
        <w:rPr>
          <w:lang w:eastAsia="en-US"/>
        </w:rPr>
        <w:t>.</w:t>
      </w:r>
    </w:p>
    <w:p w14:paraId="31263574" w14:textId="77777777" w:rsidR="0046142F" w:rsidRDefault="0046142F" w:rsidP="0046142F">
      <w:pPr>
        <w:numPr>
          <w:ins w:id="113" w:author="Cathelineau Alain" w:date="2010-01-13T09:54:00Z"/>
        </w:numPr>
        <w:rPr>
          <w:lang w:eastAsia="en-US"/>
        </w:rPr>
      </w:pPr>
      <w:r>
        <w:rPr>
          <w:lang w:eastAsia="en-US"/>
        </w:rPr>
        <w:t>— </w:t>
      </w:r>
      <w:r w:rsidR="003148C9">
        <w:rPr>
          <w:lang w:eastAsia="en-US"/>
        </w:rPr>
        <w:t>Je vous les rendrai</w:t>
      </w:r>
      <w:r>
        <w:rPr>
          <w:lang w:eastAsia="en-US"/>
        </w:rPr>
        <w:t xml:space="preserve">, </w:t>
      </w:r>
      <w:r w:rsidR="003148C9">
        <w:rPr>
          <w:lang w:eastAsia="en-US"/>
        </w:rPr>
        <w:t>madame</w:t>
      </w:r>
      <w:r>
        <w:rPr>
          <w:lang w:eastAsia="en-US"/>
        </w:rPr>
        <w:t>…</w:t>
      </w:r>
    </w:p>
    <w:p w14:paraId="45928313" w14:textId="77777777" w:rsidR="0046142F" w:rsidRDefault="0046142F" w:rsidP="0046142F">
      <w:pPr>
        <w:rPr>
          <w:lang w:eastAsia="en-US"/>
        </w:rPr>
      </w:pPr>
      <w:r>
        <w:rPr>
          <w:lang w:eastAsia="en-US"/>
        </w:rPr>
        <w:t>— </w:t>
      </w:r>
      <w:r w:rsidR="003148C9">
        <w:rPr>
          <w:lang w:eastAsia="en-US"/>
        </w:rPr>
        <w:t>Tais-toi</w:t>
      </w:r>
      <w:r>
        <w:rPr>
          <w:lang w:eastAsia="en-US"/>
        </w:rPr>
        <w:t xml:space="preserve"> !… </w:t>
      </w:r>
      <w:r w:rsidR="003148C9">
        <w:rPr>
          <w:lang w:eastAsia="en-US"/>
        </w:rPr>
        <w:t>ne me pousse pas</w:t>
      </w:r>
      <w:r>
        <w:rPr>
          <w:lang w:eastAsia="en-US"/>
        </w:rPr>
        <w:t xml:space="preserve">… </w:t>
      </w:r>
      <w:r w:rsidR="003148C9">
        <w:rPr>
          <w:lang w:eastAsia="en-US"/>
        </w:rPr>
        <w:t>je deviens folle</w:t>
      </w:r>
      <w:r>
        <w:rPr>
          <w:lang w:eastAsia="en-US"/>
        </w:rPr>
        <w:t xml:space="preserve"> !… </w:t>
      </w:r>
      <w:r w:rsidR="003148C9">
        <w:rPr>
          <w:lang w:eastAsia="en-US"/>
        </w:rPr>
        <w:t>Misérable</w:t>
      </w:r>
      <w:r>
        <w:rPr>
          <w:lang w:eastAsia="en-US"/>
        </w:rPr>
        <w:t xml:space="preserve"> ! </w:t>
      </w:r>
      <w:r w:rsidR="003148C9">
        <w:rPr>
          <w:lang w:eastAsia="en-US"/>
        </w:rPr>
        <w:t>misérable</w:t>
      </w:r>
      <w:r>
        <w:rPr>
          <w:lang w:eastAsia="en-US"/>
        </w:rPr>
        <w:t xml:space="preserve"> ! </w:t>
      </w:r>
      <w:r w:rsidR="003148C9">
        <w:rPr>
          <w:lang w:eastAsia="en-US"/>
        </w:rPr>
        <w:t>Sais-tu</w:t>
      </w:r>
      <w:r w:rsidR="003148C9">
        <w:t xml:space="preserve"> ce que c</w:t>
      </w:r>
      <w:r>
        <w:rPr>
          <w:lang w:eastAsia="en-US"/>
        </w:rPr>
        <w:t>’</w:t>
      </w:r>
      <w:r w:rsidR="003148C9">
        <w:rPr>
          <w:lang w:eastAsia="en-US"/>
        </w:rPr>
        <w:t>est qu</w:t>
      </w:r>
      <w:r>
        <w:rPr>
          <w:lang w:eastAsia="en-US"/>
        </w:rPr>
        <w:t>’</w:t>
      </w:r>
      <w:r w:rsidR="003148C9">
        <w:rPr>
          <w:lang w:eastAsia="en-US"/>
        </w:rPr>
        <w:t>une jeune fille qui n</w:t>
      </w:r>
      <w:r>
        <w:rPr>
          <w:lang w:eastAsia="en-US"/>
        </w:rPr>
        <w:t>’</w:t>
      </w:r>
      <w:r w:rsidR="003148C9">
        <w:rPr>
          <w:lang w:eastAsia="en-US"/>
        </w:rPr>
        <w:t>a pas de pain</w:t>
      </w:r>
      <w:r>
        <w:rPr>
          <w:lang w:eastAsia="en-US"/>
        </w:rPr>
        <w:t> ?…</w:t>
      </w:r>
    </w:p>
    <w:p w14:paraId="4E505571" w14:textId="109C0412"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dame</w:t>
      </w:r>
      <w:r>
        <w:rPr>
          <w:lang w:eastAsia="en-US"/>
        </w:rPr>
        <w:t xml:space="preserve"> ! </w:t>
      </w:r>
      <w:r w:rsidR="003148C9">
        <w:rPr>
          <w:lang w:eastAsia="en-US"/>
        </w:rPr>
        <w:t>fit Ida l</w:t>
      </w:r>
      <w:r>
        <w:rPr>
          <w:lang w:eastAsia="en-US"/>
        </w:rPr>
        <w:t>’</w:t>
      </w:r>
      <w:r w:rsidR="003148C9">
        <w:rPr>
          <w:lang w:eastAsia="en-US"/>
        </w:rPr>
        <w:t>ingénue</w:t>
      </w:r>
      <w:r>
        <w:rPr>
          <w:lang w:eastAsia="en-US"/>
        </w:rPr>
        <w:t xml:space="preserve">, </w:t>
      </w:r>
      <w:r w:rsidR="006C2AE1">
        <w:rPr>
          <w:lang w:eastAsia="en-US"/>
        </w:rPr>
        <w:t>—</w:t>
      </w:r>
      <w:r>
        <w:rPr>
          <w:lang w:eastAsia="en-US"/>
        </w:rPr>
        <w:t xml:space="preserve"> </w:t>
      </w:r>
      <w:r w:rsidR="003148C9">
        <w:rPr>
          <w:lang w:eastAsia="en-US"/>
        </w:rPr>
        <w:t>faut bien manger</w:t>
      </w:r>
      <w:r>
        <w:rPr>
          <w:lang w:eastAsia="en-US"/>
        </w:rPr>
        <w:t xml:space="preserve"> !… </w:t>
      </w:r>
      <w:r w:rsidR="003148C9">
        <w:rPr>
          <w:lang w:eastAsia="en-US"/>
        </w:rPr>
        <w:t>c</w:t>
      </w:r>
      <w:r>
        <w:rPr>
          <w:lang w:eastAsia="en-US"/>
        </w:rPr>
        <w:t>’</w:t>
      </w:r>
      <w:r w:rsidR="003148C9">
        <w:rPr>
          <w:lang w:eastAsia="en-US"/>
        </w:rPr>
        <w:t>est la nature qui le commande</w:t>
      </w:r>
      <w:r>
        <w:rPr>
          <w:lang w:eastAsia="en-US"/>
        </w:rPr>
        <w:t>.</w:t>
      </w:r>
    </w:p>
    <w:p w14:paraId="188FB57A" w14:textId="77777777" w:rsidR="0046142F" w:rsidRDefault="0046142F" w:rsidP="0046142F">
      <w:pPr>
        <w:rPr>
          <w:lang w:eastAsia="en-US"/>
        </w:rPr>
      </w:pPr>
      <w:r>
        <w:rPr>
          <w:lang w:eastAsia="en-US"/>
        </w:rPr>
        <w:t>— </w:t>
      </w:r>
      <w:r w:rsidR="003148C9">
        <w:rPr>
          <w:lang w:eastAsia="en-US"/>
        </w:rPr>
        <w:t>Sais-tu qu</w:t>
      </w:r>
      <w:r>
        <w:rPr>
          <w:lang w:eastAsia="en-US"/>
        </w:rPr>
        <w:t>’</w:t>
      </w:r>
      <w:r w:rsidR="003148C9">
        <w:rPr>
          <w:lang w:eastAsia="en-US"/>
        </w:rPr>
        <w:t>elle est honnête</w:t>
      </w:r>
      <w:r>
        <w:rPr>
          <w:lang w:eastAsia="en-US"/>
        </w:rPr>
        <w:t xml:space="preserve">, </w:t>
      </w:r>
      <w:r w:rsidR="003148C9">
        <w:rPr>
          <w:lang w:eastAsia="en-US"/>
        </w:rPr>
        <w:t>ma fille</w:t>
      </w:r>
      <w:r>
        <w:rPr>
          <w:lang w:eastAsia="en-US"/>
        </w:rPr>
        <w:t> ?…</w:t>
      </w:r>
    </w:p>
    <w:p w14:paraId="7B24AFC7" w14:textId="77777777" w:rsidR="0046142F" w:rsidRDefault="003148C9" w:rsidP="0046142F">
      <w:pPr>
        <w:rPr>
          <w:lang w:eastAsia="en-US"/>
        </w:rPr>
      </w:pPr>
      <w:r>
        <w:rPr>
          <w:lang w:eastAsia="en-US"/>
        </w:rPr>
        <w:t>Les dames se pincèrent la bouche</w:t>
      </w:r>
      <w:r w:rsidR="0046142F">
        <w:rPr>
          <w:lang w:eastAsia="en-US"/>
        </w:rPr>
        <w:t>.</w:t>
      </w:r>
    </w:p>
    <w:p w14:paraId="2AC94BA9" w14:textId="6C5F7297" w:rsidR="0046142F" w:rsidRDefault="0046142F" w:rsidP="0046142F">
      <w:pPr>
        <w:rPr>
          <w:lang w:eastAsia="en-US"/>
        </w:rPr>
      </w:pPr>
      <w:r>
        <w:rPr>
          <w:lang w:eastAsia="en-US"/>
        </w:rPr>
        <w:t>— </w:t>
      </w:r>
      <w:r w:rsidR="003148C9">
        <w:rPr>
          <w:lang w:eastAsia="en-US"/>
        </w:rPr>
        <w:t>Un ange</w:t>
      </w:r>
      <w:r>
        <w:rPr>
          <w:lang w:eastAsia="en-US"/>
        </w:rPr>
        <w:t xml:space="preserve"> ! </w:t>
      </w:r>
      <w:r w:rsidR="003148C9">
        <w:rPr>
          <w:lang w:eastAsia="en-US"/>
        </w:rPr>
        <w:t xml:space="preserve">dit Zoé à </w:t>
      </w:r>
      <w:proofErr w:type="spellStart"/>
      <w:r w:rsidR="003148C9">
        <w:rPr>
          <w:lang w:eastAsia="en-US"/>
        </w:rPr>
        <w:t>demi-voix</w:t>
      </w:r>
      <w:proofErr w:type="spellEnd"/>
      <w:r>
        <w:rPr>
          <w:lang w:eastAsia="en-US"/>
        </w:rPr>
        <w:t xml:space="preserve">, </w:t>
      </w:r>
      <w:r w:rsidR="006C2AE1">
        <w:rPr>
          <w:lang w:eastAsia="en-US"/>
        </w:rPr>
        <w:t>—</w:t>
      </w:r>
      <w:r>
        <w:rPr>
          <w:lang w:eastAsia="en-US"/>
        </w:rPr>
        <w:t xml:space="preserve"> </w:t>
      </w:r>
      <w:r w:rsidR="003148C9">
        <w:rPr>
          <w:lang w:eastAsia="en-US"/>
        </w:rPr>
        <w:t>pure et candide comme la fleur des champs</w:t>
      </w:r>
      <w:r>
        <w:rPr>
          <w:lang w:eastAsia="en-US"/>
        </w:rPr>
        <w:t>…</w:t>
      </w:r>
    </w:p>
    <w:p w14:paraId="4AFBF7C1" w14:textId="5BF89C18" w:rsidR="0046142F" w:rsidRDefault="0046142F" w:rsidP="0046142F">
      <w:pPr>
        <w:rPr>
          <w:lang w:eastAsia="en-US"/>
        </w:rPr>
      </w:pPr>
      <w:r>
        <w:rPr>
          <w:lang w:eastAsia="en-US"/>
        </w:rPr>
        <w:t>— </w:t>
      </w:r>
      <w:r w:rsidR="003148C9">
        <w:rPr>
          <w:lang w:eastAsia="en-US"/>
        </w:rPr>
        <w:t>Tiens</w:t>
      </w:r>
      <w:r>
        <w:rPr>
          <w:lang w:eastAsia="en-US"/>
        </w:rPr>
        <w:t xml:space="preserve"> ! </w:t>
      </w:r>
      <w:r w:rsidR="003148C9">
        <w:rPr>
          <w:lang w:eastAsia="en-US"/>
        </w:rPr>
        <w:t>tiens</w:t>
      </w:r>
      <w:r>
        <w:rPr>
          <w:lang w:eastAsia="en-US"/>
        </w:rPr>
        <w:t xml:space="preserve"> ! </w:t>
      </w:r>
      <w:r w:rsidR="003148C9">
        <w:rPr>
          <w:lang w:eastAsia="en-US"/>
        </w:rPr>
        <w:t>misérable</w:t>
      </w:r>
      <w:r>
        <w:rPr>
          <w:lang w:eastAsia="en-US"/>
        </w:rPr>
        <w:t xml:space="preserve"> ! </w:t>
      </w:r>
      <w:r w:rsidR="003148C9">
        <w:rPr>
          <w:lang w:eastAsia="en-US"/>
        </w:rPr>
        <w:t xml:space="preserve">gronda la duègne dont les doigts se grispèrent sur le bras de </w:t>
      </w:r>
      <w:proofErr w:type="spellStart"/>
      <w:r w:rsidR="003148C9">
        <w:rPr>
          <w:lang w:eastAsia="en-US"/>
        </w:rPr>
        <w:t>Lovely</w:t>
      </w:r>
      <w:proofErr w:type="spellEnd"/>
      <w:r>
        <w:rPr>
          <w:lang w:eastAsia="en-US"/>
        </w:rPr>
        <w:t xml:space="preserve"> ; </w:t>
      </w:r>
      <w:r w:rsidR="006C2AE1">
        <w:rPr>
          <w:lang w:eastAsia="en-US"/>
        </w:rPr>
        <w:t>—</w:t>
      </w:r>
      <w:r>
        <w:rPr>
          <w:lang w:eastAsia="en-US"/>
        </w:rPr>
        <w:t xml:space="preserve"> </w:t>
      </w:r>
      <w:r w:rsidR="003148C9">
        <w:rPr>
          <w:lang w:eastAsia="en-US"/>
        </w:rPr>
        <w:t>tu es cause qu</w:t>
      </w:r>
      <w:r>
        <w:rPr>
          <w:lang w:eastAsia="en-US"/>
        </w:rPr>
        <w:t>’</w:t>
      </w:r>
      <w:r w:rsidR="003148C9">
        <w:rPr>
          <w:lang w:eastAsia="en-US"/>
        </w:rPr>
        <w:t>on insulte ma fille</w:t>
      </w:r>
      <w:r>
        <w:rPr>
          <w:lang w:eastAsia="en-US"/>
        </w:rPr>
        <w:t xml:space="preserve"> !… </w:t>
      </w:r>
      <w:r w:rsidR="003148C9">
        <w:rPr>
          <w:lang w:eastAsia="en-US"/>
        </w:rPr>
        <w:t>Oh j</w:t>
      </w:r>
      <w:r>
        <w:rPr>
          <w:lang w:eastAsia="en-US"/>
        </w:rPr>
        <w:t>’</w:t>
      </w:r>
      <w:r w:rsidR="003148C9">
        <w:rPr>
          <w:lang w:eastAsia="en-US"/>
        </w:rPr>
        <w:t>ai envie de te tuer</w:t>
      </w:r>
      <w:r>
        <w:rPr>
          <w:lang w:eastAsia="en-US"/>
        </w:rPr>
        <w:t> !</w:t>
      </w:r>
    </w:p>
    <w:p w14:paraId="5BE87582" w14:textId="77777777" w:rsidR="0046142F" w:rsidRDefault="003148C9" w:rsidP="0046142F">
      <w:pPr>
        <w:rPr>
          <w:lang w:eastAsia="en-US"/>
        </w:rPr>
      </w:pPr>
      <w:r>
        <w:rPr>
          <w:lang w:eastAsia="en-US"/>
        </w:rPr>
        <w:lastRenderedPageBreak/>
        <w:t>C</w:t>
      </w:r>
      <w:r w:rsidR="0046142F">
        <w:rPr>
          <w:lang w:eastAsia="en-US"/>
        </w:rPr>
        <w:t>’</w:t>
      </w:r>
      <w:r>
        <w:rPr>
          <w:lang w:eastAsia="en-US"/>
        </w:rPr>
        <w:t>est vrai</w:t>
      </w:r>
      <w:r w:rsidR="0046142F">
        <w:rPr>
          <w:lang w:eastAsia="en-US"/>
        </w:rPr>
        <w:t xml:space="preserve">. </w:t>
      </w:r>
      <w:r>
        <w:rPr>
          <w:lang w:eastAsia="en-US"/>
        </w:rPr>
        <w:t>Ces vieilles femmes</w:t>
      </w:r>
      <w:r w:rsidR="0046142F">
        <w:rPr>
          <w:lang w:eastAsia="en-US"/>
        </w:rPr>
        <w:t xml:space="preserve">, </w:t>
      </w:r>
      <w:r>
        <w:rPr>
          <w:lang w:eastAsia="en-US"/>
        </w:rPr>
        <w:t>la rag</w:t>
      </w:r>
      <w:r>
        <w:t>e les enivre tout d</w:t>
      </w:r>
      <w:r>
        <w:rPr>
          <w:lang w:eastAsia="en-US"/>
        </w:rPr>
        <w:t>e suite</w:t>
      </w:r>
      <w:r w:rsidR="0046142F">
        <w:rPr>
          <w:lang w:eastAsia="en-US"/>
        </w:rPr>
        <w:t>.</w:t>
      </w:r>
    </w:p>
    <w:p w14:paraId="57596470" w14:textId="4CA6E1BD" w:rsidR="0046142F" w:rsidRDefault="0046142F" w:rsidP="0046142F">
      <w:pPr>
        <w:rPr>
          <w:lang w:eastAsia="en-US"/>
        </w:rPr>
      </w:pPr>
      <w:r>
        <w:rPr>
          <w:lang w:eastAsia="en-US"/>
        </w:rPr>
        <w:t>— </w:t>
      </w:r>
      <w:r w:rsidR="003148C9">
        <w:rPr>
          <w:lang w:eastAsia="en-US"/>
        </w:rPr>
        <w:t>Si vous saviez</w:t>
      </w:r>
      <w:r>
        <w:rPr>
          <w:lang w:eastAsia="en-US"/>
        </w:rPr>
        <w:t xml:space="preserve">, </w:t>
      </w:r>
      <w:r w:rsidR="006C2AE1">
        <w:rPr>
          <w:lang w:eastAsia="en-US"/>
        </w:rPr>
        <w:t>—</w:t>
      </w:r>
      <w:r>
        <w:rPr>
          <w:lang w:eastAsia="en-US"/>
        </w:rPr>
        <w:t xml:space="preserve"> </w:t>
      </w:r>
      <w:r w:rsidR="003148C9">
        <w:rPr>
          <w:lang w:eastAsia="en-US"/>
        </w:rPr>
        <w:t xml:space="preserve">dit </w:t>
      </w:r>
      <w:proofErr w:type="spellStart"/>
      <w:r w:rsidR="003148C9">
        <w:rPr>
          <w:lang w:eastAsia="en-US"/>
        </w:rPr>
        <w:t>Lovely</w:t>
      </w:r>
      <w:proofErr w:type="spellEnd"/>
      <w:r w:rsidR="003148C9">
        <w:rPr>
          <w:lang w:eastAsia="en-US"/>
        </w:rPr>
        <w:t xml:space="preserve"> dont la voix éclata en un sanglot désespéré</w:t>
      </w:r>
      <w:r>
        <w:rPr>
          <w:lang w:eastAsia="en-US"/>
        </w:rPr>
        <w:t xml:space="preserve">, </w:t>
      </w:r>
      <w:r w:rsidR="006C2AE1">
        <w:rPr>
          <w:lang w:eastAsia="en-US"/>
        </w:rPr>
        <w:t>—</w:t>
      </w:r>
      <w:r>
        <w:rPr>
          <w:lang w:eastAsia="en-US"/>
        </w:rPr>
        <w:t xml:space="preserve"> </w:t>
      </w:r>
      <w:r w:rsidR="003148C9">
        <w:rPr>
          <w:lang w:eastAsia="en-US"/>
        </w:rPr>
        <w:t>si vous saviez comme je voudrais mourir</w:t>
      </w:r>
      <w:r>
        <w:rPr>
          <w:lang w:eastAsia="en-US"/>
        </w:rPr>
        <w:t> !</w:t>
      </w:r>
    </w:p>
    <w:p w14:paraId="0E194682" w14:textId="77777777" w:rsidR="0046142F" w:rsidRDefault="0046142F" w:rsidP="0046142F">
      <w:pPr>
        <w:rPr>
          <w:lang w:eastAsia="en-US"/>
        </w:rPr>
      </w:pPr>
      <w:r>
        <w:rPr>
          <w:lang w:eastAsia="en-US"/>
        </w:rPr>
        <w:t>— </w:t>
      </w:r>
      <w:r w:rsidR="003148C9">
        <w:rPr>
          <w:lang w:eastAsia="en-US"/>
        </w:rPr>
        <w:t>Meurs si tu veux</w:t>
      </w:r>
      <w:r>
        <w:rPr>
          <w:lang w:eastAsia="en-US"/>
        </w:rPr>
        <w:t xml:space="preserve"> ! </w:t>
      </w:r>
      <w:r w:rsidR="003148C9">
        <w:rPr>
          <w:lang w:eastAsia="en-US"/>
        </w:rPr>
        <w:t>râla la duègne</w:t>
      </w:r>
      <w:r>
        <w:rPr>
          <w:lang w:eastAsia="en-US"/>
        </w:rPr>
        <w:t xml:space="preserve">, </w:t>
      </w:r>
      <w:r w:rsidR="003148C9">
        <w:rPr>
          <w:lang w:eastAsia="en-US"/>
        </w:rPr>
        <w:t>mais pas avant de m</w:t>
      </w:r>
      <w:r>
        <w:rPr>
          <w:lang w:eastAsia="en-US"/>
        </w:rPr>
        <w:t>’</w:t>
      </w:r>
      <w:r w:rsidR="003148C9">
        <w:rPr>
          <w:lang w:eastAsia="en-US"/>
        </w:rPr>
        <w:t>avoir payée</w:t>
      </w:r>
      <w:r>
        <w:rPr>
          <w:lang w:eastAsia="en-US"/>
        </w:rPr>
        <w:t> !</w:t>
      </w:r>
    </w:p>
    <w:p w14:paraId="30AE3D03" w14:textId="77777777" w:rsidR="0046142F" w:rsidRDefault="0046142F" w:rsidP="0046142F">
      <w:pPr>
        <w:rPr>
          <w:lang w:eastAsia="en-US"/>
        </w:rPr>
      </w:pPr>
      <w:r>
        <w:rPr>
          <w:lang w:eastAsia="en-US"/>
        </w:rPr>
        <w:t>— </w:t>
      </w:r>
      <w:r w:rsidR="003148C9">
        <w:rPr>
          <w:lang w:eastAsia="en-US"/>
        </w:rPr>
        <w:t>Ah çà</w:t>
      </w:r>
      <w:r>
        <w:rPr>
          <w:lang w:eastAsia="en-US"/>
        </w:rPr>
        <w:t xml:space="preserve"> ! </w:t>
      </w:r>
      <w:r w:rsidR="003148C9">
        <w:rPr>
          <w:lang w:eastAsia="en-US"/>
        </w:rPr>
        <w:t>murmura Fofolle</w:t>
      </w:r>
      <w:r>
        <w:rPr>
          <w:lang w:eastAsia="en-US"/>
        </w:rPr>
        <w:t xml:space="preserve">, </w:t>
      </w:r>
      <w:r w:rsidR="003148C9">
        <w:rPr>
          <w:lang w:eastAsia="en-US"/>
        </w:rPr>
        <w:t>qui éta</w:t>
      </w:r>
      <w:r w:rsidR="003148C9">
        <w:t>it bonne fille au fond</w:t>
      </w:r>
      <w:r>
        <w:rPr>
          <w:lang w:eastAsia="en-US"/>
        </w:rPr>
        <w:t xml:space="preserve">, </w:t>
      </w:r>
      <w:r w:rsidR="003148C9">
        <w:rPr>
          <w:lang w:eastAsia="en-US"/>
        </w:rPr>
        <w:t>ça devient de la tigresse</w:t>
      </w:r>
      <w:r>
        <w:rPr>
          <w:lang w:eastAsia="en-US"/>
        </w:rPr>
        <w:t> !</w:t>
      </w:r>
    </w:p>
    <w:p w14:paraId="46BC81CA" w14:textId="5805A211" w:rsidR="0046142F" w:rsidRDefault="0046142F" w:rsidP="0046142F">
      <w:pPr>
        <w:rPr>
          <w:lang w:eastAsia="en-US"/>
        </w:rPr>
      </w:pPr>
      <w:r>
        <w:rPr>
          <w:lang w:eastAsia="en-US"/>
        </w:rPr>
        <w:t>— </w:t>
      </w:r>
      <w:r w:rsidR="003148C9">
        <w:rPr>
          <w:lang w:eastAsia="en-US"/>
        </w:rPr>
        <w:t>Allons</w:t>
      </w:r>
      <w:r>
        <w:rPr>
          <w:lang w:eastAsia="en-US"/>
        </w:rPr>
        <w:t xml:space="preserve">, </w:t>
      </w:r>
      <w:r w:rsidR="003148C9">
        <w:rPr>
          <w:lang w:eastAsia="en-US"/>
        </w:rPr>
        <w:t>allons</w:t>
      </w:r>
      <w:r>
        <w:rPr>
          <w:lang w:eastAsia="en-US"/>
        </w:rPr>
        <w:t xml:space="preserve">, </w:t>
      </w:r>
      <w:r w:rsidR="003148C9">
        <w:rPr>
          <w:lang w:eastAsia="en-US"/>
        </w:rPr>
        <w:t>maman</w:t>
      </w:r>
      <w:r>
        <w:rPr>
          <w:lang w:eastAsia="en-US"/>
        </w:rPr>
        <w:t xml:space="preserve"> ! </w:t>
      </w:r>
      <w:r w:rsidR="003148C9">
        <w:rPr>
          <w:lang w:eastAsia="en-US"/>
        </w:rPr>
        <w:t xml:space="preserve">appuya le </w:t>
      </w:r>
      <w:proofErr w:type="spellStart"/>
      <w:r w:rsidR="003148C9">
        <w:rPr>
          <w:lang w:eastAsia="en-US"/>
        </w:rPr>
        <w:t>Colbrun</w:t>
      </w:r>
      <w:proofErr w:type="spellEnd"/>
      <w:r w:rsidR="003148C9">
        <w:rPr>
          <w:lang w:eastAsia="en-US"/>
        </w:rPr>
        <w:t xml:space="preserve"> du théâtre</w:t>
      </w:r>
      <w:r>
        <w:rPr>
          <w:lang w:eastAsia="en-US"/>
        </w:rPr>
        <w:t xml:space="preserve">, </w:t>
      </w:r>
      <w:r w:rsidR="006C2AE1">
        <w:rPr>
          <w:lang w:eastAsia="en-US"/>
        </w:rPr>
        <w:t>—</w:t>
      </w:r>
      <w:r>
        <w:rPr>
          <w:lang w:eastAsia="en-US"/>
        </w:rPr>
        <w:t xml:space="preserve"> </w:t>
      </w:r>
      <w:r w:rsidR="003148C9">
        <w:rPr>
          <w:lang w:eastAsia="en-US"/>
        </w:rPr>
        <w:t>faisons-nous une raison</w:t>
      </w:r>
      <w:r>
        <w:rPr>
          <w:lang w:eastAsia="en-US"/>
        </w:rPr>
        <w:t>.</w:t>
      </w:r>
    </w:p>
    <w:p w14:paraId="53C331F3" w14:textId="77777777" w:rsidR="0046142F" w:rsidRDefault="003148C9" w:rsidP="0046142F">
      <w:pPr>
        <w:rPr>
          <w:lang w:eastAsia="en-US"/>
        </w:rPr>
      </w:pPr>
      <w:r>
        <w:rPr>
          <w:lang w:eastAsia="en-US"/>
        </w:rPr>
        <w:t>Il n</w:t>
      </w:r>
      <w:r w:rsidR="0046142F">
        <w:rPr>
          <w:lang w:eastAsia="en-US"/>
        </w:rPr>
        <w:t>’</w:t>
      </w:r>
      <w:r>
        <w:rPr>
          <w:lang w:eastAsia="en-US"/>
        </w:rPr>
        <w:t>en fallait pas davantage pour porter à son dernier paroxysme la fureur de la duègne</w:t>
      </w:r>
      <w:r w:rsidR="0046142F">
        <w:rPr>
          <w:lang w:eastAsia="en-US"/>
        </w:rPr>
        <w:t>.</w:t>
      </w:r>
    </w:p>
    <w:p w14:paraId="3A2181B6" w14:textId="77777777" w:rsidR="0046142F" w:rsidRDefault="0046142F" w:rsidP="0046142F">
      <w:pPr>
        <w:rPr>
          <w:lang w:eastAsia="en-US"/>
        </w:rPr>
      </w:pPr>
      <w:r>
        <w:rPr>
          <w:lang w:eastAsia="en-US"/>
        </w:rPr>
        <w:t>— </w:t>
      </w:r>
      <w:r w:rsidR="003148C9">
        <w:rPr>
          <w:lang w:eastAsia="en-US"/>
        </w:rPr>
        <w:t>Vous voyez bien que vous l</w:t>
      </w:r>
      <w:r w:rsidR="003148C9">
        <w:t>a soutenez</w:t>
      </w:r>
      <w:r>
        <w:rPr>
          <w:lang w:eastAsia="en-US"/>
        </w:rPr>
        <w:t xml:space="preserve"> ! </w:t>
      </w:r>
      <w:r w:rsidR="003148C9">
        <w:rPr>
          <w:lang w:eastAsia="en-US"/>
        </w:rPr>
        <w:t>s</w:t>
      </w:r>
      <w:r>
        <w:rPr>
          <w:lang w:eastAsia="en-US"/>
        </w:rPr>
        <w:t>’</w:t>
      </w:r>
      <w:r w:rsidR="003148C9">
        <w:rPr>
          <w:lang w:eastAsia="en-US"/>
        </w:rPr>
        <w:t>écria-t-elle avec des inflexions de voix extravagantes</w:t>
      </w:r>
      <w:r>
        <w:rPr>
          <w:lang w:eastAsia="en-US"/>
        </w:rPr>
        <w:t xml:space="preserve"> ; </w:t>
      </w:r>
      <w:r w:rsidR="003148C9">
        <w:rPr>
          <w:lang w:eastAsia="en-US"/>
        </w:rPr>
        <w:t>parce qu</w:t>
      </w:r>
      <w:r>
        <w:rPr>
          <w:lang w:eastAsia="en-US"/>
        </w:rPr>
        <w:t>’</w:t>
      </w:r>
      <w:r w:rsidR="003148C9">
        <w:rPr>
          <w:lang w:eastAsia="en-US"/>
        </w:rPr>
        <w:t>elle est belle et que je suis vieille</w:t>
      </w:r>
      <w:r>
        <w:rPr>
          <w:lang w:eastAsia="en-US"/>
        </w:rPr>
        <w:t xml:space="preserve">… </w:t>
      </w:r>
      <w:r w:rsidR="003148C9">
        <w:rPr>
          <w:lang w:eastAsia="en-US"/>
        </w:rPr>
        <w:t>parce qu</w:t>
      </w:r>
      <w:r>
        <w:rPr>
          <w:lang w:eastAsia="en-US"/>
        </w:rPr>
        <w:t>’</w:t>
      </w:r>
      <w:r w:rsidR="003148C9">
        <w:rPr>
          <w:lang w:eastAsia="en-US"/>
        </w:rPr>
        <w:t>elle gagne cinq ou six cents francs par mois et que je joue la comédie pour un morceau de pain sec</w:t>
      </w:r>
      <w:r>
        <w:rPr>
          <w:lang w:eastAsia="en-US"/>
        </w:rPr>
        <w:t xml:space="preserve"> !… </w:t>
      </w:r>
      <w:r w:rsidR="003148C9">
        <w:rPr>
          <w:lang w:eastAsia="en-US"/>
        </w:rPr>
        <w:t>Jour de Dieu</w:t>
      </w:r>
      <w:r>
        <w:rPr>
          <w:lang w:eastAsia="en-US"/>
        </w:rPr>
        <w:t xml:space="preserve"> ! </w:t>
      </w:r>
      <w:r w:rsidR="003148C9">
        <w:rPr>
          <w:lang w:eastAsia="en-US"/>
        </w:rPr>
        <w:t>quand vous vous mettriez tous contre moi</w:t>
      </w:r>
      <w:r>
        <w:rPr>
          <w:lang w:eastAsia="en-US"/>
        </w:rPr>
        <w:t xml:space="preserve">, </w:t>
      </w:r>
      <w:r w:rsidR="003148C9">
        <w:rPr>
          <w:lang w:eastAsia="en-US"/>
        </w:rPr>
        <w:t>ça ne m</w:t>
      </w:r>
      <w:r>
        <w:rPr>
          <w:lang w:eastAsia="en-US"/>
        </w:rPr>
        <w:t>’</w:t>
      </w:r>
      <w:r w:rsidR="003148C9">
        <w:rPr>
          <w:lang w:eastAsia="en-US"/>
        </w:rPr>
        <w:t>empêcherait pas de lui arracher les yeux</w:t>
      </w:r>
      <w:r>
        <w:rPr>
          <w:lang w:eastAsia="en-US"/>
        </w:rPr>
        <w:t xml:space="preserve">, </w:t>
      </w:r>
      <w:r w:rsidR="003148C9">
        <w:rPr>
          <w:lang w:eastAsia="en-US"/>
        </w:rPr>
        <w:t>à cette noble dame</w:t>
      </w:r>
      <w:r>
        <w:rPr>
          <w:lang w:eastAsia="en-US"/>
        </w:rPr>
        <w:t xml:space="preserve"> !… </w:t>
      </w:r>
      <w:r w:rsidR="003148C9">
        <w:rPr>
          <w:lang w:eastAsia="en-US"/>
        </w:rPr>
        <w:t>madame de Marans</w:t>
      </w:r>
      <w:r>
        <w:rPr>
          <w:lang w:eastAsia="en-US"/>
        </w:rPr>
        <w:t xml:space="preserve">… </w:t>
      </w:r>
      <w:r w:rsidR="003148C9">
        <w:rPr>
          <w:lang w:eastAsia="en-US"/>
        </w:rPr>
        <w:t>qui a un docteur pour fils</w:t>
      </w:r>
      <w:r>
        <w:rPr>
          <w:lang w:eastAsia="en-US"/>
        </w:rPr>
        <w:t xml:space="preserve"> !… </w:t>
      </w:r>
      <w:r w:rsidR="003148C9">
        <w:rPr>
          <w:lang w:eastAsia="en-US"/>
        </w:rPr>
        <w:t>et une demoiselle habillée de satin</w:t>
      </w:r>
      <w:r>
        <w:rPr>
          <w:lang w:eastAsia="en-US"/>
        </w:rPr>
        <w:t xml:space="preserve"> !… </w:t>
      </w:r>
      <w:r w:rsidR="003148C9">
        <w:rPr>
          <w:lang w:eastAsia="en-US"/>
        </w:rPr>
        <w:t>du satin acheté avec l</w:t>
      </w:r>
      <w:r>
        <w:rPr>
          <w:lang w:eastAsia="en-US"/>
        </w:rPr>
        <w:t>’</w:t>
      </w:r>
      <w:r w:rsidR="003148C9">
        <w:rPr>
          <w:lang w:eastAsia="en-US"/>
        </w:rPr>
        <w:t>argent de ma fille</w:t>
      </w:r>
      <w:r>
        <w:rPr>
          <w:lang w:eastAsia="en-US"/>
        </w:rPr>
        <w:t xml:space="preserve"> !… </w:t>
      </w:r>
      <w:r w:rsidR="003148C9">
        <w:rPr>
          <w:lang w:eastAsia="en-US"/>
        </w:rPr>
        <w:t>Ah</w:t>
      </w:r>
      <w:r>
        <w:rPr>
          <w:lang w:eastAsia="en-US"/>
        </w:rPr>
        <w:t xml:space="preserve"> ! </w:t>
      </w:r>
      <w:r w:rsidR="003148C9">
        <w:rPr>
          <w:lang w:eastAsia="en-US"/>
        </w:rPr>
        <w:t>coquine</w:t>
      </w:r>
      <w:r>
        <w:rPr>
          <w:lang w:eastAsia="en-US"/>
        </w:rPr>
        <w:t xml:space="preserve"> ! </w:t>
      </w:r>
      <w:r w:rsidR="003148C9">
        <w:rPr>
          <w:lang w:eastAsia="en-US"/>
        </w:rPr>
        <w:t>coquine</w:t>
      </w:r>
      <w:r>
        <w:rPr>
          <w:lang w:eastAsia="en-US"/>
        </w:rPr>
        <w:t> !</w:t>
      </w:r>
    </w:p>
    <w:p w14:paraId="099D11B4" w14:textId="77777777" w:rsidR="0046142F" w:rsidRDefault="003148C9" w:rsidP="0046142F">
      <w:pPr>
        <w:rPr>
          <w:lang w:eastAsia="en-US"/>
        </w:rPr>
      </w:pPr>
      <w:r>
        <w:rPr>
          <w:lang w:eastAsia="en-US"/>
        </w:rPr>
        <w:t>Elle écumait</w:t>
      </w:r>
      <w:r w:rsidR="0046142F">
        <w:rPr>
          <w:lang w:eastAsia="en-US"/>
        </w:rPr>
        <w:t>.</w:t>
      </w:r>
    </w:p>
    <w:p w14:paraId="0EEA7535" w14:textId="77777777" w:rsidR="0046142F" w:rsidRDefault="003148C9" w:rsidP="0046142F">
      <w:pPr>
        <w:rPr>
          <w:lang w:eastAsia="en-US"/>
        </w:rPr>
      </w:pPr>
      <w:r>
        <w:rPr>
          <w:lang w:eastAsia="en-US"/>
        </w:rPr>
        <w:t>Ses cheveux gris s</w:t>
      </w:r>
      <w:r w:rsidR="0046142F">
        <w:rPr>
          <w:lang w:eastAsia="en-US"/>
        </w:rPr>
        <w:t>’</w:t>
      </w:r>
      <w:r>
        <w:rPr>
          <w:lang w:eastAsia="en-US"/>
        </w:rPr>
        <w:t>étaient dénoués et tombaient en mèches raides sur ses épaules</w:t>
      </w:r>
      <w:r w:rsidR="0046142F">
        <w:rPr>
          <w:lang w:eastAsia="en-US"/>
        </w:rPr>
        <w:t>.</w:t>
      </w:r>
    </w:p>
    <w:p w14:paraId="1F067F9D" w14:textId="77777777" w:rsidR="0046142F" w:rsidRDefault="003148C9" w:rsidP="0046142F">
      <w:pPr>
        <w:rPr>
          <w:lang w:eastAsia="en-US"/>
        </w:rPr>
      </w:pPr>
      <w:r>
        <w:rPr>
          <w:lang w:eastAsia="en-US"/>
        </w:rPr>
        <w:t>Elle avait l</w:t>
      </w:r>
      <w:r w:rsidR="0046142F">
        <w:rPr>
          <w:lang w:eastAsia="en-US"/>
        </w:rPr>
        <w:t>’</w:t>
      </w:r>
      <w:r>
        <w:rPr>
          <w:lang w:eastAsia="en-US"/>
        </w:rPr>
        <w:t>air d</w:t>
      </w:r>
      <w:r w:rsidR="0046142F">
        <w:rPr>
          <w:lang w:eastAsia="en-US"/>
        </w:rPr>
        <w:t>’</w:t>
      </w:r>
      <w:r>
        <w:rPr>
          <w:lang w:eastAsia="en-US"/>
        </w:rPr>
        <w:t>une furie</w:t>
      </w:r>
      <w:r w:rsidR="0046142F">
        <w:rPr>
          <w:lang w:eastAsia="en-US"/>
        </w:rPr>
        <w:t>.</w:t>
      </w:r>
    </w:p>
    <w:p w14:paraId="40636088" w14:textId="77777777" w:rsidR="0046142F" w:rsidRDefault="003148C9" w:rsidP="0046142F">
      <w:pPr>
        <w:rPr>
          <w:lang w:eastAsia="en-US"/>
        </w:rPr>
      </w:pPr>
      <w:proofErr w:type="spellStart"/>
      <w:r>
        <w:rPr>
          <w:lang w:eastAsia="en-US"/>
        </w:rPr>
        <w:lastRenderedPageBreak/>
        <w:t>Lovely</w:t>
      </w:r>
      <w:proofErr w:type="spellEnd"/>
      <w:r>
        <w:rPr>
          <w:lang w:eastAsia="en-US"/>
        </w:rPr>
        <w:t xml:space="preserve"> ne bougeait pas et ne répondait plus</w:t>
      </w:r>
      <w:r w:rsidR="0046142F">
        <w:rPr>
          <w:lang w:eastAsia="en-US"/>
        </w:rPr>
        <w:t>.</w:t>
      </w:r>
    </w:p>
    <w:p w14:paraId="6E221077" w14:textId="77777777" w:rsidR="0046142F" w:rsidRDefault="003148C9" w:rsidP="0046142F">
      <w:pPr>
        <w:rPr>
          <w:lang w:eastAsia="en-US"/>
        </w:rPr>
      </w:pPr>
      <w:r>
        <w:rPr>
          <w:lang w:eastAsia="en-US"/>
        </w:rPr>
        <w:t>Grièche</w:t>
      </w:r>
      <w:r w:rsidR="0046142F">
        <w:rPr>
          <w:lang w:eastAsia="en-US"/>
        </w:rPr>
        <w:t xml:space="preserve">, </w:t>
      </w:r>
      <w:r>
        <w:rPr>
          <w:lang w:eastAsia="en-US"/>
        </w:rPr>
        <w:t>étouffée par la rage</w:t>
      </w:r>
      <w:r w:rsidR="0046142F">
        <w:rPr>
          <w:lang w:eastAsia="en-US"/>
        </w:rPr>
        <w:t xml:space="preserve">, </w:t>
      </w:r>
      <w:r>
        <w:rPr>
          <w:lang w:eastAsia="en-US"/>
        </w:rPr>
        <w:t>essaya de trouver de nouvelles injures</w:t>
      </w:r>
      <w:r w:rsidR="0046142F">
        <w:rPr>
          <w:lang w:eastAsia="en-US"/>
        </w:rPr>
        <w:t xml:space="preserve">. </w:t>
      </w:r>
      <w:r>
        <w:rPr>
          <w:lang w:eastAsia="en-US"/>
        </w:rPr>
        <w:t>Mais sa voix la trahit</w:t>
      </w:r>
      <w:r w:rsidR="0046142F">
        <w:rPr>
          <w:lang w:eastAsia="en-US"/>
        </w:rPr>
        <w:t xml:space="preserve">. </w:t>
      </w:r>
      <w:r>
        <w:rPr>
          <w:lang w:eastAsia="en-US"/>
        </w:rPr>
        <w:t>Alors</w:t>
      </w:r>
      <w:r w:rsidR="0046142F">
        <w:rPr>
          <w:lang w:eastAsia="en-US"/>
        </w:rPr>
        <w:t xml:space="preserve">, </w:t>
      </w:r>
      <w:r>
        <w:rPr>
          <w:lang w:eastAsia="en-US"/>
        </w:rPr>
        <w:t>exaspérée et folle</w:t>
      </w:r>
      <w:r w:rsidR="0046142F">
        <w:rPr>
          <w:lang w:eastAsia="en-US"/>
        </w:rPr>
        <w:t xml:space="preserve">, </w:t>
      </w:r>
      <w:r>
        <w:rPr>
          <w:lang w:eastAsia="en-US"/>
        </w:rPr>
        <w:t xml:space="preserve">elle fit un mouvement pour se jeter sur </w:t>
      </w:r>
      <w:proofErr w:type="spellStart"/>
      <w:r>
        <w:rPr>
          <w:lang w:eastAsia="en-US"/>
        </w:rPr>
        <w:t>Lovely</w:t>
      </w:r>
      <w:proofErr w:type="spellEnd"/>
      <w:r w:rsidR="0046142F">
        <w:rPr>
          <w:lang w:eastAsia="en-US"/>
        </w:rPr>
        <w:t>.</w:t>
      </w:r>
    </w:p>
    <w:p w14:paraId="158C1B86" w14:textId="77777777" w:rsidR="0046142F" w:rsidRDefault="003148C9" w:rsidP="0046142F">
      <w:pPr>
        <w:rPr>
          <w:lang w:eastAsia="en-US"/>
        </w:rPr>
      </w:pPr>
      <w:proofErr w:type="spellStart"/>
      <w:r>
        <w:rPr>
          <w:lang w:eastAsia="en-US"/>
        </w:rPr>
        <w:t>Cymodocée</w:t>
      </w:r>
      <w:proofErr w:type="spellEnd"/>
      <w:r>
        <w:rPr>
          <w:lang w:eastAsia="en-US"/>
        </w:rPr>
        <w:t xml:space="preserve"> et Ida la saisirent à bras-le-corps</w:t>
      </w:r>
      <w:r w:rsidR="0046142F">
        <w:rPr>
          <w:lang w:eastAsia="en-US"/>
        </w:rPr>
        <w:t>.</w:t>
      </w:r>
    </w:p>
    <w:p w14:paraId="533CCF78" w14:textId="77777777" w:rsidR="0046142F" w:rsidRDefault="003148C9" w:rsidP="0046142F">
      <w:pPr>
        <w:rPr>
          <w:lang w:eastAsia="en-US"/>
        </w:rPr>
      </w:pPr>
      <w:r>
        <w:rPr>
          <w:lang w:eastAsia="en-US"/>
        </w:rPr>
        <w:t>Ce n</w:t>
      </w:r>
      <w:r w:rsidR="0046142F">
        <w:rPr>
          <w:lang w:eastAsia="en-US"/>
        </w:rPr>
        <w:t>’</w:t>
      </w:r>
      <w:r>
        <w:rPr>
          <w:lang w:eastAsia="en-US"/>
        </w:rPr>
        <w:t>était point pour protéger la pauvre Berthe</w:t>
      </w:r>
      <w:r w:rsidR="0046142F">
        <w:rPr>
          <w:lang w:eastAsia="en-US"/>
        </w:rPr>
        <w:t>.</w:t>
      </w:r>
    </w:p>
    <w:p w14:paraId="3C9118B1" w14:textId="77777777" w:rsidR="0046142F" w:rsidRDefault="003148C9" w:rsidP="0046142F">
      <w:pPr>
        <w:rPr>
          <w:lang w:eastAsia="en-US"/>
        </w:rPr>
      </w:pPr>
      <w:r>
        <w:rPr>
          <w:lang w:eastAsia="en-US"/>
        </w:rPr>
        <w:t>Mais Berthe était habillée et coiffée avec des fleurs dans ses cheveux</w:t>
      </w:r>
      <w:r w:rsidR="0046142F">
        <w:rPr>
          <w:lang w:eastAsia="en-US"/>
        </w:rPr>
        <w:t xml:space="preserve">, </w:t>
      </w:r>
      <w:r>
        <w:rPr>
          <w:lang w:eastAsia="en-US"/>
        </w:rPr>
        <w:t>toute prête pour l</w:t>
      </w:r>
      <w:r w:rsidR="0046142F">
        <w:rPr>
          <w:lang w:eastAsia="en-US"/>
        </w:rPr>
        <w:t>’</w:t>
      </w:r>
      <w:r>
        <w:rPr>
          <w:lang w:eastAsia="en-US"/>
        </w:rPr>
        <w:t>intermède</w:t>
      </w:r>
      <w:r w:rsidR="0046142F">
        <w:rPr>
          <w:lang w:eastAsia="en-US"/>
        </w:rPr>
        <w:t>.</w:t>
      </w:r>
    </w:p>
    <w:p w14:paraId="6352A51F" w14:textId="77777777" w:rsidR="0046142F" w:rsidRDefault="003148C9" w:rsidP="0046142F">
      <w:pPr>
        <w:rPr>
          <w:lang w:eastAsia="en-US"/>
        </w:rPr>
      </w:pPr>
      <w:r>
        <w:rPr>
          <w:lang w:eastAsia="en-US"/>
        </w:rPr>
        <w:t>La discipline théâtrale est rigoureuse comme la discipline militaire</w:t>
      </w:r>
      <w:r w:rsidR="0046142F">
        <w:rPr>
          <w:lang w:eastAsia="en-US"/>
        </w:rPr>
        <w:t>.</w:t>
      </w:r>
    </w:p>
    <w:p w14:paraId="2744A13A" w14:textId="4E13A205" w:rsidR="0046142F" w:rsidRDefault="0046142F" w:rsidP="0046142F">
      <w:pPr>
        <w:rPr>
          <w:lang w:eastAsia="en-US"/>
        </w:rPr>
      </w:pPr>
      <w:r>
        <w:rPr>
          <w:lang w:eastAsia="en-US"/>
        </w:rPr>
        <w:t>— </w:t>
      </w:r>
      <w:r w:rsidR="003148C9">
        <w:rPr>
          <w:lang w:eastAsia="en-US"/>
        </w:rPr>
        <w:t>Son entrée</w:t>
      </w:r>
      <w:r>
        <w:rPr>
          <w:lang w:eastAsia="en-US"/>
        </w:rPr>
        <w:t xml:space="preserve"> ! </w:t>
      </w:r>
      <w:r w:rsidR="003148C9">
        <w:rPr>
          <w:lang w:eastAsia="en-US"/>
        </w:rPr>
        <w:t>s</w:t>
      </w:r>
      <w:r>
        <w:rPr>
          <w:lang w:eastAsia="en-US"/>
        </w:rPr>
        <w:t>’</w:t>
      </w:r>
      <w:r w:rsidR="003148C9">
        <w:rPr>
          <w:lang w:eastAsia="en-US"/>
        </w:rPr>
        <w:t xml:space="preserve">exclama </w:t>
      </w:r>
      <w:r>
        <w:rPr>
          <w:lang w:eastAsia="en-US"/>
        </w:rPr>
        <w:t xml:space="preserve"> </w:t>
      </w:r>
      <w:proofErr w:type="spellStart"/>
      <w:r w:rsidR="003148C9">
        <w:rPr>
          <w:lang w:eastAsia="en-US"/>
        </w:rPr>
        <w:t>Cymodocée</w:t>
      </w:r>
      <w:proofErr w:type="spellEnd"/>
      <w:r>
        <w:rPr>
          <w:lang w:eastAsia="en-US"/>
        </w:rPr>
        <w:t xml:space="preserve"> ; </w:t>
      </w:r>
      <w:r w:rsidR="003148C9">
        <w:rPr>
          <w:lang w:eastAsia="en-US"/>
        </w:rPr>
        <w:t>ne la frappe pas maintenant</w:t>
      </w:r>
      <w:r>
        <w:rPr>
          <w:lang w:eastAsia="en-US"/>
        </w:rPr>
        <w:t xml:space="preserve">… </w:t>
      </w:r>
      <w:r w:rsidR="003148C9">
        <w:rPr>
          <w:lang w:eastAsia="en-US"/>
        </w:rPr>
        <w:t>tu vas lui faire manquer son entrée</w:t>
      </w:r>
      <w:r>
        <w:rPr>
          <w:lang w:eastAsia="en-US"/>
        </w:rPr>
        <w:t> !</w:t>
      </w:r>
    </w:p>
    <w:p w14:paraId="40756764" w14:textId="5E2B4FF7" w:rsidR="0046142F" w:rsidRDefault="0046142F" w:rsidP="0046142F">
      <w:pPr>
        <w:rPr>
          <w:lang w:eastAsia="en-US"/>
        </w:rPr>
      </w:pPr>
      <w:r>
        <w:rPr>
          <w:lang w:eastAsia="en-US"/>
        </w:rPr>
        <w:t>— </w:t>
      </w:r>
      <w:r w:rsidR="003148C9">
        <w:rPr>
          <w:lang w:eastAsia="en-US"/>
        </w:rPr>
        <w:t>Et l</w:t>
      </w:r>
      <w:r>
        <w:rPr>
          <w:lang w:eastAsia="en-US"/>
        </w:rPr>
        <w:t>’</w:t>
      </w:r>
      <w:r w:rsidR="003148C9">
        <w:rPr>
          <w:lang w:eastAsia="en-US"/>
        </w:rPr>
        <w:t>amende</w:t>
      </w:r>
      <w:r>
        <w:rPr>
          <w:lang w:eastAsia="en-US"/>
        </w:rPr>
        <w:t xml:space="preserve"> ! </w:t>
      </w:r>
      <w:r w:rsidR="003148C9">
        <w:rPr>
          <w:lang w:eastAsia="en-US"/>
        </w:rPr>
        <w:t>ajouta Ida</w:t>
      </w:r>
      <w:r>
        <w:rPr>
          <w:lang w:eastAsia="en-US"/>
        </w:rPr>
        <w:t xml:space="preserve"> ; </w:t>
      </w:r>
      <w:r w:rsidR="006C2AE1">
        <w:rPr>
          <w:lang w:eastAsia="en-US"/>
        </w:rPr>
        <w:t>—</w:t>
      </w:r>
      <w:r>
        <w:rPr>
          <w:lang w:eastAsia="en-US"/>
        </w:rPr>
        <w:t xml:space="preserve"> </w:t>
      </w:r>
      <w:r w:rsidR="003148C9">
        <w:rPr>
          <w:lang w:eastAsia="en-US"/>
        </w:rPr>
        <w:t>voyons</w:t>
      </w:r>
      <w:r>
        <w:rPr>
          <w:lang w:eastAsia="en-US"/>
        </w:rPr>
        <w:t xml:space="preserve">, </w:t>
      </w:r>
      <w:r w:rsidR="003148C9">
        <w:rPr>
          <w:lang w:eastAsia="en-US"/>
        </w:rPr>
        <w:t>sois sage</w:t>
      </w:r>
      <w:r>
        <w:rPr>
          <w:lang w:eastAsia="en-US"/>
        </w:rPr>
        <w:t xml:space="preserve">, </w:t>
      </w:r>
      <w:r w:rsidR="003148C9">
        <w:rPr>
          <w:lang w:eastAsia="en-US"/>
        </w:rPr>
        <w:t>maman Grièche</w:t>
      </w:r>
      <w:r>
        <w:rPr>
          <w:lang w:eastAsia="en-US"/>
        </w:rPr>
        <w:t>.</w:t>
      </w:r>
    </w:p>
    <w:p w14:paraId="360AB8DE" w14:textId="77777777" w:rsidR="0046142F" w:rsidRDefault="003148C9" w:rsidP="0046142F">
      <w:pPr>
        <w:rPr>
          <w:lang w:eastAsia="en-US"/>
        </w:rPr>
      </w:pPr>
      <w:r>
        <w:rPr>
          <w:lang w:eastAsia="en-US"/>
        </w:rPr>
        <w:t>Maman Grièche ne se possédait plus</w:t>
      </w:r>
      <w:r w:rsidR="0046142F">
        <w:rPr>
          <w:lang w:eastAsia="en-US"/>
        </w:rPr>
        <w:t xml:space="preserve">. </w:t>
      </w:r>
      <w:r>
        <w:rPr>
          <w:lang w:eastAsia="en-US"/>
        </w:rPr>
        <w:t>Cependant ses bras tombèrent</w:t>
      </w:r>
      <w:r w:rsidR="0046142F">
        <w:rPr>
          <w:lang w:eastAsia="en-US"/>
        </w:rPr>
        <w:t xml:space="preserve">. </w:t>
      </w:r>
      <w:r>
        <w:rPr>
          <w:lang w:eastAsia="en-US"/>
        </w:rPr>
        <w:t>La raison d</w:t>
      </w:r>
      <w:r w:rsidR="0046142F">
        <w:rPr>
          <w:lang w:eastAsia="en-US"/>
        </w:rPr>
        <w:t>’</w:t>
      </w:r>
      <w:r>
        <w:rPr>
          <w:lang w:eastAsia="en-US"/>
        </w:rPr>
        <w:t>état fut plus forte que sa rage</w:t>
      </w:r>
      <w:r w:rsidR="0046142F">
        <w:rPr>
          <w:lang w:eastAsia="en-US"/>
        </w:rPr>
        <w:t>.</w:t>
      </w:r>
    </w:p>
    <w:p w14:paraId="702192E9" w14:textId="77777777" w:rsidR="0046142F" w:rsidRDefault="003148C9" w:rsidP="0046142F">
      <w:pPr>
        <w:rPr>
          <w:lang w:eastAsia="en-US"/>
        </w:rPr>
      </w:pPr>
      <w:r>
        <w:rPr>
          <w:lang w:eastAsia="en-US"/>
        </w:rPr>
        <w:t>Mais sa rage n</w:t>
      </w:r>
      <w:r w:rsidR="0046142F">
        <w:rPr>
          <w:lang w:eastAsia="en-US"/>
        </w:rPr>
        <w:t>’</w:t>
      </w:r>
      <w:r>
        <w:rPr>
          <w:lang w:eastAsia="en-US"/>
        </w:rPr>
        <w:t>y perdait rien</w:t>
      </w:r>
      <w:r w:rsidR="0046142F">
        <w:rPr>
          <w:lang w:eastAsia="en-US"/>
        </w:rPr>
        <w:t>.</w:t>
      </w:r>
    </w:p>
    <w:p w14:paraId="59E435AA" w14:textId="77777777" w:rsidR="0046142F" w:rsidRDefault="003148C9" w:rsidP="0046142F">
      <w:pPr>
        <w:rPr>
          <w:lang w:eastAsia="en-US"/>
        </w:rPr>
      </w:pPr>
      <w:r>
        <w:rPr>
          <w:lang w:eastAsia="en-US"/>
        </w:rPr>
        <w:t>Elle écarta ses camarades d</w:t>
      </w:r>
      <w:r w:rsidR="0046142F">
        <w:rPr>
          <w:lang w:eastAsia="en-US"/>
        </w:rPr>
        <w:t>’</w:t>
      </w:r>
      <w:r>
        <w:rPr>
          <w:lang w:eastAsia="en-US"/>
        </w:rPr>
        <w:t>un geste froid</w:t>
      </w:r>
      <w:r w:rsidR="0046142F">
        <w:rPr>
          <w:lang w:eastAsia="en-US"/>
        </w:rPr>
        <w:t xml:space="preserve">, </w:t>
      </w:r>
      <w:r>
        <w:rPr>
          <w:lang w:eastAsia="en-US"/>
        </w:rPr>
        <w:t>presque tragique</w:t>
      </w:r>
      <w:r w:rsidR="0046142F">
        <w:rPr>
          <w:lang w:eastAsia="en-US"/>
        </w:rPr>
        <w:t xml:space="preserve">, </w:t>
      </w:r>
      <w:r>
        <w:rPr>
          <w:lang w:eastAsia="en-US"/>
        </w:rPr>
        <w:t>et fit elle-même un pas en arrière</w:t>
      </w:r>
      <w:r w:rsidR="0046142F">
        <w:rPr>
          <w:lang w:eastAsia="en-US"/>
        </w:rPr>
        <w:t>.</w:t>
      </w:r>
    </w:p>
    <w:p w14:paraId="4331DD6F" w14:textId="4E500B0F" w:rsidR="0046142F" w:rsidRDefault="0046142F" w:rsidP="0046142F">
      <w:pPr>
        <w:rPr>
          <w:lang w:eastAsia="en-US"/>
        </w:rPr>
      </w:pPr>
      <w:r>
        <w:rPr>
          <w:lang w:eastAsia="en-US"/>
        </w:rPr>
        <w:t>— </w:t>
      </w:r>
      <w:r w:rsidR="003148C9">
        <w:rPr>
          <w:lang w:eastAsia="en-US"/>
        </w:rPr>
        <w:t>Je n</w:t>
      </w:r>
      <w:r>
        <w:rPr>
          <w:lang w:eastAsia="en-US"/>
        </w:rPr>
        <w:t>’</w:t>
      </w:r>
      <w:r w:rsidR="003148C9">
        <w:rPr>
          <w:lang w:eastAsia="en-US"/>
        </w:rPr>
        <w:t>ai plus de quoi payer l</w:t>
      </w:r>
      <w:r>
        <w:rPr>
          <w:lang w:eastAsia="en-US"/>
        </w:rPr>
        <w:t>’</w:t>
      </w:r>
      <w:r w:rsidR="003148C9">
        <w:rPr>
          <w:lang w:eastAsia="en-US"/>
        </w:rPr>
        <w:t>amende</w:t>
      </w:r>
      <w:r>
        <w:rPr>
          <w:lang w:eastAsia="en-US"/>
        </w:rPr>
        <w:t xml:space="preserve">, </w:t>
      </w:r>
      <w:r w:rsidR="003148C9">
        <w:rPr>
          <w:lang w:eastAsia="en-US"/>
        </w:rPr>
        <w:t>dit-elle en affectant ce ton calme des gens que la fureur affole</w:t>
      </w:r>
      <w:r>
        <w:rPr>
          <w:lang w:eastAsia="en-US"/>
        </w:rPr>
        <w:t xml:space="preserve"> ; </w:t>
      </w:r>
      <w:r w:rsidR="006C2AE1">
        <w:rPr>
          <w:lang w:eastAsia="en-US"/>
        </w:rPr>
        <w:t>—</w:t>
      </w:r>
      <w:r>
        <w:rPr>
          <w:lang w:eastAsia="en-US"/>
        </w:rPr>
        <w:t xml:space="preserve"> </w:t>
      </w:r>
      <w:r w:rsidR="003148C9">
        <w:rPr>
          <w:lang w:eastAsia="en-US"/>
        </w:rPr>
        <w:t>soyons sage</w:t>
      </w:r>
      <w:r>
        <w:rPr>
          <w:lang w:eastAsia="en-US"/>
        </w:rPr>
        <w:t xml:space="preserve"> !… </w:t>
      </w:r>
      <w:r w:rsidR="003148C9">
        <w:rPr>
          <w:lang w:eastAsia="en-US"/>
        </w:rPr>
        <w:t>Et puis</w:t>
      </w:r>
      <w:r>
        <w:rPr>
          <w:lang w:eastAsia="en-US"/>
        </w:rPr>
        <w:t xml:space="preserve">, </w:t>
      </w:r>
      <w:r w:rsidR="003148C9">
        <w:rPr>
          <w:lang w:eastAsia="en-US"/>
        </w:rPr>
        <w:t>pourquoi la frapper</w:t>
      </w:r>
      <w:r>
        <w:rPr>
          <w:lang w:eastAsia="en-US"/>
        </w:rPr>
        <w:t xml:space="preserve">, </w:t>
      </w:r>
      <w:r w:rsidR="003148C9">
        <w:rPr>
          <w:lang w:eastAsia="en-US"/>
        </w:rPr>
        <w:t>cette femme-là</w:t>
      </w:r>
      <w:r>
        <w:rPr>
          <w:lang w:eastAsia="en-US"/>
        </w:rPr>
        <w:t xml:space="preserve"> ?… </w:t>
      </w:r>
      <w:r w:rsidR="003148C9">
        <w:rPr>
          <w:lang w:eastAsia="en-US"/>
        </w:rPr>
        <w:t>Les coups ne nous font pas de mal à nous autres</w:t>
      </w:r>
      <w:r>
        <w:rPr>
          <w:lang w:eastAsia="en-US"/>
        </w:rPr>
        <w:t xml:space="preserve">… </w:t>
      </w:r>
      <w:r w:rsidR="003148C9">
        <w:rPr>
          <w:lang w:eastAsia="en-US"/>
        </w:rPr>
        <w:t>J</w:t>
      </w:r>
      <w:r>
        <w:rPr>
          <w:lang w:eastAsia="en-US"/>
        </w:rPr>
        <w:t>’</w:t>
      </w:r>
      <w:r w:rsidR="003148C9">
        <w:rPr>
          <w:lang w:eastAsia="en-US"/>
        </w:rPr>
        <w:t>ai mieux que cela à vous offrir</w:t>
      </w:r>
      <w:r>
        <w:rPr>
          <w:lang w:eastAsia="en-US"/>
        </w:rPr>
        <w:t xml:space="preserve">, </w:t>
      </w:r>
      <w:r w:rsidR="003148C9">
        <w:rPr>
          <w:lang w:eastAsia="en-US"/>
        </w:rPr>
        <w:t>madame de Marans</w:t>
      </w:r>
      <w:r>
        <w:rPr>
          <w:lang w:eastAsia="en-US"/>
        </w:rPr>
        <w:t xml:space="preserve">… </w:t>
      </w:r>
      <w:r w:rsidR="006C2AE1">
        <w:rPr>
          <w:lang w:eastAsia="en-US"/>
        </w:rPr>
        <w:t>—</w:t>
      </w:r>
      <w:r>
        <w:rPr>
          <w:lang w:eastAsia="en-US"/>
        </w:rPr>
        <w:t xml:space="preserve"> </w:t>
      </w:r>
      <w:r w:rsidR="003148C9">
        <w:rPr>
          <w:lang w:eastAsia="en-US"/>
        </w:rPr>
        <w:t>Voyez-vous</w:t>
      </w:r>
      <w:r>
        <w:rPr>
          <w:lang w:eastAsia="en-US"/>
        </w:rPr>
        <w:t xml:space="preserve">, </w:t>
      </w:r>
      <w:r w:rsidR="003148C9">
        <w:rPr>
          <w:lang w:eastAsia="en-US"/>
        </w:rPr>
        <w:t>s</w:t>
      </w:r>
      <w:r>
        <w:rPr>
          <w:lang w:eastAsia="en-US"/>
        </w:rPr>
        <w:t>’</w:t>
      </w:r>
      <w:r w:rsidR="003148C9">
        <w:rPr>
          <w:lang w:eastAsia="en-US"/>
        </w:rPr>
        <w:t>interrompit-elle d</w:t>
      </w:r>
      <w:r>
        <w:rPr>
          <w:lang w:eastAsia="en-US"/>
        </w:rPr>
        <w:t>’</w:t>
      </w:r>
      <w:r w:rsidR="003148C9">
        <w:rPr>
          <w:lang w:eastAsia="en-US"/>
        </w:rPr>
        <w:t>un accent vraiment effrayant</w:t>
      </w:r>
      <w:r>
        <w:rPr>
          <w:lang w:eastAsia="en-US"/>
        </w:rPr>
        <w:t xml:space="preserve">, </w:t>
      </w:r>
      <w:r w:rsidR="003148C9">
        <w:rPr>
          <w:lang w:eastAsia="en-US"/>
        </w:rPr>
        <w:t>vous me paierez</w:t>
      </w:r>
      <w:r>
        <w:rPr>
          <w:lang w:eastAsia="en-US"/>
        </w:rPr>
        <w:t xml:space="preserve">, </w:t>
      </w:r>
      <w:r w:rsidR="003148C9">
        <w:rPr>
          <w:lang w:eastAsia="en-US"/>
        </w:rPr>
        <w:t>fût-ce avec votre sang</w:t>
      </w:r>
      <w:r>
        <w:rPr>
          <w:lang w:eastAsia="en-US"/>
        </w:rPr>
        <w:t xml:space="preserve"> !… </w:t>
      </w:r>
      <w:r w:rsidR="003148C9">
        <w:rPr>
          <w:lang w:eastAsia="en-US"/>
        </w:rPr>
        <w:t>J</w:t>
      </w:r>
      <w:r>
        <w:rPr>
          <w:lang w:eastAsia="en-US"/>
        </w:rPr>
        <w:t>’</w:t>
      </w:r>
      <w:r w:rsidR="003148C9">
        <w:rPr>
          <w:lang w:eastAsia="en-US"/>
        </w:rPr>
        <w:t>irai à votre joli hôtel de la rue du Regard</w:t>
      </w:r>
      <w:r>
        <w:rPr>
          <w:lang w:eastAsia="en-US"/>
        </w:rPr>
        <w:t xml:space="preserve">… </w:t>
      </w:r>
      <w:r w:rsidR="003148C9">
        <w:rPr>
          <w:lang w:eastAsia="en-US"/>
        </w:rPr>
        <w:t>je m</w:t>
      </w:r>
      <w:r>
        <w:rPr>
          <w:lang w:eastAsia="en-US"/>
        </w:rPr>
        <w:t>’</w:t>
      </w:r>
      <w:r w:rsidR="003148C9">
        <w:rPr>
          <w:lang w:eastAsia="en-US"/>
        </w:rPr>
        <w:t>installerai sur la porte</w:t>
      </w:r>
      <w:r>
        <w:rPr>
          <w:lang w:eastAsia="en-US"/>
        </w:rPr>
        <w:t xml:space="preserve">… </w:t>
      </w:r>
      <w:r w:rsidR="003148C9">
        <w:rPr>
          <w:lang w:eastAsia="en-US"/>
        </w:rPr>
        <w:t xml:space="preserve">et à tous ceux qui </w:t>
      </w:r>
      <w:r w:rsidR="003148C9">
        <w:rPr>
          <w:lang w:eastAsia="en-US"/>
        </w:rPr>
        <w:lastRenderedPageBreak/>
        <w:t>passeront</w:t>
      </w:r>
      <w:r>
        <w:rPr>
          <w:lang w:eastAsia="en-US"/>
        </w:rPr>
        <w:t xml:space="preserve">, </w:t>
      </w:r>
      <w:r w:rsidR="003148C9">
        <w:rPr>
          <w:lang w:eastAsia="en-US"/>
        </w:rPr>
        <w:t>je dirai</w:t>
      </w:r>
      <w:r>
        <w:rPr>
          <w:lang w:eastAsia="en-US"/>
        </w:rPr>
        <w:t xml:space="preserve"> : </w:t>
      </w:r>
      <w:r w:rsidR="003148C9">
        <w:rPr>
          <w:lang w:eastAsia="en-US"/>
        </w:rPr>
        <w:t>C</w:t>
      </w:r>
      <w:r>
        <w:rPr>
          <w:lang w:eastAsia="en-US"/>
        </w:rPr>
        <w:t>’</w:t>
      </w:r>
      <w:r w:rsidR="003148C9">
        <w:rPr>
          <w:lang w:eastAsia="en-US"/>
        </w:rPr>
        <w:t>est ici que demeure la noble madame de Marans</w:t>
      </w:r>
      <w:r>
        <w:rPr>
          <w:lang w:eastAsia="en-US"/>
        </w:rPr>
        <w:t xml:space="preserve">, </w:t>
      </w:r>
      <w:r w:rsidR="003148C9">
        <w:rPr>
          <w:lang w:eastAsia="en-US"/>
        </w:rPr>
        <w:t xml:space="preserve">autrement nommée la </w:t>
      </w:r>
      <w:proofErr w:type="spellStart"/>
      <w:r w:rsidR="003148C9">
        <w:rPr>
          <w:lang w:eastAsia="en-US"/>
        </w:rPr>
        <w:t>Lovely</w:t>
      </w:r>
      <w:proofErr w:type="spellEnd"/>
      <w:r>
        <w:rPr>
          <w:lang w:eastAsia="en-US"/>
        </w:rPr>
        <w:t xml:space="preserve">, </w:t>
      </w:r>
      <w:r w:rsidR="003148C9">
        <w:rPr>
          <w:lang w:eastAsia="en-US"/>
        </w:rPr>
        <w:t>qui vole l</w:t>
      </w:r>
      <w:r>
        <w:rPr>
          <w:lang w:eastAsia="en-US"/>
        </w:rPr>
        <w:t>’</w:t>
      </w:r>
      <w:r w:rsidR="003148C9">
        <w:rPr>
          <w:lang w:eastAsia="en-US"/>
        </w:rPr>
        <w:t>argent des pauvres</w:t>
      </w:r>
      <w:r>
        <w:rPr>
          <w:lang w:eastAsia="en-US"/>
        </w:rPr>
        <w:t>…</w:t>
      </w:r>
    </w:p>
    <w:p w14:paraId="4B63C3B6" w14:textId="77777777" w:rsidR="0046142F" w:rsidRDefault="003148C9" w:rsidP="0046142F">
      <w:pPr>
        <w:rPr>
          <w:lang w:eastAsia="en-US"/>
        </w:rPr>
      </w:pPr>
      <w:r>
        <w:rPr>
          <w:lang w:eastAsia="en-US"/>
        </w:rPr>
        <w:t>Berthe eut un tressaillement faible</w:t>
      </w:r>
      <w:r w:rsidR="0046142F">
        <w:rPr>
          <w:lang w:eastAsia="en-US"/>
        </w:rPr>
        <w:t xml:space="preserve">, </w:t>
      </w:r>
      <w:r>
        <w:rPr>
          <w:lang w:eastAsia="en-US"/>
        </w:rPr>
        <w:t>mais elle garda le silence</w:t>
      </w:r>
      <w:r w:rsidR="0046142F">
        <w:rPr>
          <w:lang w:eastAsia="en-US"/>
        </w:rPr>
        <w:t>.</w:t>
      </w:r>
    </w:p>
    <w:p w14:paraId="458F854F" w14:textId="77777777" w:rsidR="0046142F" w:rsidRDefault="0046142F" w:rsidP="0046142F">
      <w:pPr>
        <w:rPr>
          <w:lang w:eastAsia="en-US"/>
        </w:rPr>
      </w:pPr>
      <w:r>
        <w:rPr>
          <w:lang w:eastAsia="en-US"/>
        </w:rPr>
        <w:t>— </w:t>
      </w:r>
      <w:r w:rsidR="003148C9">
        <w:rPr>
          <w:lang w:eastAsia="en-US"/>
        </w:rPr>
        <w:t>Ida</w:t>
      </w:r>
      <w:r>
        <w:rPr>
          <w:lang w:eastAsia="en-US"/>
        </w:rPr>
        <w:t xml:space="preserve"> ! </w:t>
      </w:r>
      <w:r w:rsidR="003148C9">
        <w:rPr>
          <w:lang w:eastAsia="en-US"/>
        </w:rPr>
        <w:t>s</w:t>
      </w:r>
      <w:r>
        <w:rPr>
          <w:lang w:eastAsia="en-US"/>
        </w:rPr>
        <w:t>’</w:t>
      </w:r>
      <w:r w:rsidR="003148C9">
        <w:rPr>
          <w:lang w:eastAsia="en-US"/>
        </w:rPr>
        <w:t>écria Zoé à l</w:t>
      </w:r>
      <w:r>
        <w:rPr>
          <w:lang w:eastAsia="en-US"/>
        </w:rPr>
        <w:t>’</w:t>
      </w:r>
      <w:r w:rsidR="003148C9">
        <w:rPr>
          <w:lang w:eastAsia="en-US"/>
        </w:rPr>
        <w:t>autre bout du foyer</w:t>
      </w:r>
      <w:r>
        <w:rPr>
          <w:lang w:eastAsia="en-US"/>
        </w:rPr>
        <w:t xml:space="preserve">, </w:t>
      </w:r>
      <w:r w:rsidR="003148C9">
        <w:rPr>
          <w:lang w:eastAsia="en-US"/>
        </w:rPr>
        <w:t>veux-tu répéter la scène du baiser</w:t>
      </w:r>
      <w:r>
        <w:rPr>
          <w:lang w:eastAsia="en-US"/>
        </w:rPr>
        <w:t> ?</w:t>
      </w:r>
    </w:p>
    <w:p w14:paraId="6CAC4AB2" w14:textId="79C58395" w:rsidR="0046142F" w:rsidRDefault="0046142F" w:rsidP="0046142F">
      <w:pPr>
        <w:rPr>
          <w:lang w:eastAsia="en-US"/>
        </w:rPr>
      </w:pPr>
      <w:r>
        <w:rPr>
          <w:lang w:eastAsia="en-US"/>
        </w:rPr>
        <w:t>— </w:t>
      </w:r>
      <w:r w:rsidR="003148C9">
        <w:rPr>
          <w:lang w:eastAsia="en-US"/>
        </w:rPr>
        <w:t>Oui</w:t>
      </w:r>
      <w:r>
        <w:rPr>
          <w:lang w:eastAsia="en-US"/>
        </w:rPr>
        <w:t xml:space="preserve">, </w:t>
      </w:r>
      <w:proofErr w:type="spellStart"/>
      <w:r w:rsidR="003148C9">
        <w:rPr>
          <w:lang w:eastAsia="en-US"/>
        </w:rPr>
        <w:t>Gaëtano</w:t>
      </w:r>
      <w:proofErr w:type="spellEnd"/>
      <w:r>
        <w:rPr>
          <w:lang w:eastAsia="en-US"/>
        </w:rPr>
        <w:t xml:space="preserve">, </w:t>
      </w:r>
      <w:r w:rsidR="003148C9">
        <w:rPr>
          <w:lang w:eastAsia="en-US"/>
        </w:rPr>
        <w:t>oui</w:t>
      </w:r>
      <w:r>
        <w:rPr>
          <w:lang w:eastAsia="en-US"/>
        </w:rPr>
        <w:t xml:space="preserve">, </w:t>
      </w:r>
      <w:r w:rsidR="003148C9">
        <w:rPr>
          <w:lang w:eastAsia="en-US"/>
        </w:rPr>
        <w:t>répliqua l</w:t>
      </w:r>
      <w:r>
        <w:rPr>
          <w:lang w:eastAsia="en-US"/>
        </w:rPr>
        <w:t>’</w:t>
      </w:r>
      <w:r w:rsidR="003148C9">
        <w:rPr>
          <w:lang w:eastAsia="en-US"/>
        </w:rPr>
        <w:t>amoureuse</w:t>
      </w:r>
      <w:r>
        <w:rPr>
          <w:lang w:eastAsia="en-US"/>
        </w:rPr>
        <w:t xml:space="preserve">, </w:t>
      </w:r>
      <w:r w:rsidR="006C2AE1">
        <w:rPr>
          <w:lang w:eastAsia="en-US"/>
        </w:rPr>
        <w:t>—</w:t>
      </w:r>
      <w:r>
        <w:rPr>
          <w:lang w:eastAsia="en-US"/>
        </w:rPr>
        <w:t xml:space="preserve"> </w:t>
      </w:r>
      <w:r w:rsidR="003148C9">
        <w:rPr>
          <w:lang w:eastAsia="en-US"/>
        </w:rPr>
        <w:t>mais ne m</w:t>
      </w:r>
      <w:r>
        <w:rPr>
          <w:lang w:eastAsia="en-US"/>
        </w:rPr>
        <w:t>’</w:t>
      </w:r>
      <w:r w:rsidR="003148C9">
        <w:rPr>
          <w:lang w:eastAsia="en-US"/>
        </w:rPr>
        <w:t>embrasse pas pour de bon</w:t>
      </w:r>
      <w:r>
        <w:rPr>
          <w:lang w:eastAsia="en-US"/>
        </w:rPr>
        <w:t xml:space="preserve">, </w:t>
      </w:r>
      <w:r w:rsidR="003148C9">
        <w:rPr>
          <w:lang w:eastAsia="en-US"/>
        </w:rPr>
        <w:t>parce que tes lèvres déteignent</w:t>
      </w:r>
      <w:r>
        <w:rPr>
          <w:lang w:eastAsia="en-US"/>
        </w:rPr>
        <w:t>.</w:t>
      </w:r>
    </w:p>
    <w:p w14:paraId="17BCEFC3" w14:textId="5FCA7248" w:rsidR="0046142F" w:rsidRDefault="003148C9" w:rsidP="0046142F">
      <w:pPr>
        <w:rPr>
          <w:lang w:eastAsia="en-US"/>
        </w:rPr>
      </w:pPr>
      <w:r>
        <w:rPr>
          <w:lang w:eastAsia="en-US"/>
        </w:rPr>
        <w:t>Zoé s</w:t>
      </w:r>
      <w:r w:rsidR="0046142F">
        <w:rPr>
          <w:lang w:eastAsia="en-US"/>
        </w:rPr>
        <w:t>’</w:t>
      </w:r>
      <w:r>
        <w:rPr>
          <w:lang w:eastAsia="en-US"/>
        </w:rPr>
        <w:t>approcha tortueusement</w:t>
      </w:r>
      <w:r w:rsidR="0046142F">
        <w:rPr>
          <w:lang w:eastAsia="en-US"/>
        </w:rPr>
        <w:t xml:space="preserve">. </w:t>
      </w:r>
      <w:r w:rsidR="006C2AE1">
        <w:rPr>
          <w:lang w:eastAsia="en-US"/>
        </w:rPr>
        <w:t>—</w:t>
      </w:r>
      <w:r w:rsidR="0046142F">
        <w:rPr>
          <w:lang w:eastAsia="en-US"/>
        </w:rPr>
        <w:t xml:space="preserve"> </w:t>
      </w:r>
      <w:r>
        <w:rPr>
          <w:lang w:eastAsia="en-US"/>
        </w:rPr>
        <w:t>Ida fit semblant de se diriger à tâtons dans la nuit</w:t>
      </w:r>
      <w:r w:rsidR="0046142F">
        <w:rPr>
          <w:lang w:eastAsia="en-US"/>
        </w:rPr>
        <w:t>.</w:t>
      </w:r>
    </w:p>
    <w:p w14:paraId="22EFBA8F" w14:textId="2F4F5EDA" w:rsidR="0046142F" w:rsidRDefault="003148C9" w:rsidP="0046142F">
      <w:pPr>
        <w:rPr>
          <w:lang w:eastAsia="en-US"/>
        </w:rPr>
      </w:pPr>
      <w:r>
        <w:rPr>
          <w:lang w:eastAsia="en-US"/>
        </w:rPr>
        <w:t>ZOÉ</w:t>
      </w:r>
      <w:r w:rsidR="0046142F">
        <w:rPr>
          <w:lang w:eastAsia="en-US"/>
        </w:rPr>
        <w:t xml:space="preserve"> </w:t>
      </w:r>
      <w:r w:rsidR="006C2AE1">
        <w:rPr>
          <w:lang w:eastAsia="en-US"/>
        </w:rPr>
        <w:t>—</w:t>
      </w:r>
      <w:r w:rsidR="0046142F">
        <w:rPr>
          <w:lang w:eastAsia="en-US"/>
        </w:rPr>
        <w:t xml:space="preserve"> </w:t>
      </w:r>
      <w:r>
        <w:rPr>
          <w:lang w:eastAsia="en-US"/>
        </w:rPr>
        <w:t>C</w:t>
      </w:r>
      <w:r w:rsidR="0046142F">
        <w:rPr>
          <w:lang w:eastAsia="en-US"/>
        </w:rPr>
        <w:t>’</w:t>
      </w:r>
      <w:r>
        <w:rPr>
          <w:lang w:eastAsia="en-US"/>
        </w:rPr>
        <w:t>est bien ici</w:t>
      </w:r>
      <w:r w:rsidR="0046142F">
        <w:rPr>
          <w:lang w:eastAsia="en-US"/>
        </w:rPr>
        <w:t xml:space="preserve"> !… </w:t>
      </w:r>
      <w:r>
        <w:rPr>
          <w:lang w:eastAsia="en-US"/>
        </w:rPr>
        <w:t>Le sycomore à droite</w:t>
      </w:r>
      <w:r w:rsidR="0046142F">
        <w:rPr>
          <w:lang w:eastAsia="en-US"/>
        </w:rPr>
        <w:t xml:space="preserve">… </w:t>
      </w:r>
      <w:r>
        <w:rPr>
          <w:lang w:eastAsia="en-US"/>
        </w:rPr>
        <w:t>à gauche la madone</w:t>
      </w:r>
      <w:r w:rsidR="0046142F">
        <w:rPr>
          <w:lang w:eastAsia="en-US"/>
        </w:rPr>
        <w:t xml:space="preserve">… </w:t>
      </w:r>
      <w:r>
        <w:rPr>
          <w:lang w:eastAsia="en-US"/>
        </w:rPr>
        <w:t>Griselda va venir</w:t>
      </w:r>
      <w:r w:rsidR="0046142F">
        <w:rPr>
          <w:lang w:eastAsia="en-US"/>
        </w:rPr>
        <w:t>…</w:t>
      </w:r>
    </w:p>
    <w:p w14:paraId="381F4C55" w14:textId="1BC18D4E" w:rsidR="0046142F" w:rsidRDefault="003148C9" w:rsidP="0046142F">
      <w:pPr>
        <w:rPr>
          <w:lang w:eastAsia="en-US"/>
        </w:rPr>
      </w:pPr>
      <w:r>
        <w:rPr>
          <w:lang w:eastAsia="en-US"/>
        </w:rPr>
        <w:t>IDA</w:t>
      </w:r>
      <w:r w:rsidR="0046142F">
        <w:rPr>
          <w:lang w:eastAsia="en-US"/>
        </w:rPr>
        <w:t xml:space="preserve">. </w:t>
      </w:r>
      <w:r w:rsidR="006C2AE1">
        <w:rPr>
          <w:lang w:eastAsia="en-US"/>
        </w:rPr>
        <w:t>—</w:t>
      </w:r>
      <w:r w:rsidR="0046142F">
        <w:rPr>
          <w:lang w:eastAsia="en-US"/>
        </w:rPr>
        <w:t xml:space="preserve"> </w:t>
      </w:r>
      <w:r>
        <w:rPr>
          <w:lang w:eastAsia="en-US"/>
        </w:rPr>
        <w:t>Je tremble</w:t>
      </w:r>
      <w:r w:rsidR="0046142F">
        <w:rPr>
          <w:lang w:eastAsia="en-US"/>
        </w:rPr>
        <w:t xml:space="preserve">… </w:t>
      </w:r>
      <w:r>
        <w:rPr>
          <w:lang w:eastAsia="en-US"/>
        </w:rPr>
        <w:t>Voici la madone et le sycomore</w:t>
      </w:r>
      <w:r w:rsidR="0046142F">
        <w:rPr>
          <w:lang w:eastAsia="en-US"/>
        </w:rPr>
        <w:t> !</w:t>
      </w:r>
    </w:p>
    <w:p w14:paraId="1BD197C6" w14:textId="79487580" w:rsidR="0046142F" w:rsidRDefault="003148C9" w:rsidP="0046142F">
      <w:pPr>
        <w:rPr>
          <w:lang w:eastAsia="en-US"/>
        </w:rPr>
      </w:pPr>
      <w:r>
        <w:rPr>
          <w:lang w:eastAsia="en-US"/>
        </w:rPr>
        <w:t>ZOÉ</w:t>
      </w:r>
      <w:r w:rsidR="0046142F">
        <w:rPr>
          <w:lang w:eastAsia="en-US"/>
        </w:rPr>
        <w:t xml:space="preserve">. </w:t>
      </w:r>
      <w:r w:rsidR="006C2AE1">
        <w:rPr>
          <w:lang w:eastAsia="en-US"/>
        </w:rPr>
        <w:t>—</w:t>
      </w:r>
      <w:r w:rsidR="0046142F">
        <w:rPr>
          <w:lang w:eastAsia="en-US"/>
        </w:rPr>
        <w:t xml:space="preserve"> </w:t>
      </w:r>
      <w:r>
        <w:rPr>
          <w:lang w:eastAsia="en-US"/>
        </w:rPr>
        <w:t>J</w:t>
      </w:r>
      <w:r w:rsidR="0046142F">
        <w:rPr>
          <w:lang w:eastAsia="en-US"/>
        </w:rPr>
        <w:t>’</w:t>
      </w:r>
      <w:r>
        <w:rPr>
          <w:lang w:eastAsia="en-US"/>
        </w:rPr>
        <w:t>entends des pas</w:t>
      </w:r>
      <w:r w:rsidR="0046142F">
        <w:rPr>
          <w:lang w:eastAsia="en-US"/>
        </w:rPr>
        <w:t>…</w:t>
      </w:r>
    </w:p>
    <w:p w14:paraId="021E0884" w14:textId="4013DC96" w:rsidR="0046142F" w:rsidRDefault="003148C9" w:rsidP="0046142F">
      <w:pPr>
        <w:rPr>
          <w:lang w:eastAsia="en-US"/>
        </w:rPr>
      </w:pPr>
      <w:r>
        <w:rPr>
          <w:lang w:eastAsia="en-US"/>
        </w:rPr>
        <w:t>IDA</w:t>
      </w:r>
      <w:r w:rsidR="0046142F">
        <w:rPr>
          <w:lang w:eastAsia="en-US"/>
        </w:rPr>
        <w:t xml:space="preserve">. </w:t>
      </w:r>
      <w:r w:rsidR="006C2AE1">
        <w:rPr>
          <w:lang w:eastAsia="en-US"/>
        </w:rPr>
        <w:t>—</w:t>
      </w:r>
      <w:r w:rsidR="0046142F">
        <w:rPr>
          <w:lang w:eastAsia="en-US"/>
        </w:rPr>
        <w:t xml:space="preserve"> </w:t>
      </w:r>
      <w:r>
        <w:rPr>
          <w:lang w:eastAsia="en-US"/>
        </w:rPr>
        <w:t>Il m</w:t>
      </w:r>
      <w:r w:rsidR="0046142F">
        <w:rPr>
          <w:lang w:eastAsia="en-US"/>
        </w:rPr>
        <w:t>’</w:t>
      </w:r>
      <w:r>
        <w:rPr>
          <w:lang w:eastAsia="en-US"/>
        </w:rPr>
        <w:t>a semblé qu</w:t>
      </w:r>
      <w:r w:rsidR="0046142F">
        <w:rPr>
          <w:lang w:eastAsia="en-US"/>
        </w:rPr>
        <w:t>’</w:t>
      </w:r>
      <w:r>
        <w:rPr>
          <w:lang w:eastAsia="en-US"/>
        </w:rPr>
        <w:t>un bruit léger</w:t>
      </w:r>
      <w:r w:rsidR="0046142F">
        <w:rPr>
          <w:lang w:eastAsia="en-US"/>
        </w:rPr>
        <w:t>…</w:t>
      </w:r>
    </w:p>
    <w:p w14:paraId="152CAA33" w14:textId="51BE564F" w:rsidR="0046142F" w:rsidRDefault="003148C9" w:rsidP="0046142F">
      <w:pPr>
        <w:rPr>
          <w:lang w:eastAsia="en-US"/>
        </w:rPr>
      </w:pPr>
      <w:r>
        <w:rPr>
          <w:lang w:eastAsia="en-US"/>
        </w:rPr>
        <w:t>ZOÉ</w:t>
      </w:r>
      <w:r w:rsidR="0046142F">
        <w:rPr>
          <w:lang w:eastAsia="en-US"/>
        </w:rPr>
        <w:t xml:space="preserve">. </w:t>
      </w:r>
      <w:r w:rsidR="006C2AE1">
        <w:rPr>
          <w:lang w:eastAsia="en-US"/>
        </w:rPr>
        <w:t>—</w:t>
      </w:r>
      <w:r w:rsidR="0046142F">
        <w:rPr>
          <w:lang w:eastAsia="en-US"/>
        </w:rPr>
        <w:t xml:space="preserve"> </w:t>
      </w:r>
      <w:r>
        <w:rPr>
          <w:lang w:eastAsia="en-US"/>
        </w:rPr>
        <w:t>Griselda</w:t>
      </w:r>
      <w:r w:rsidR="0046142F">
        <w:rPr>
          <w:lang w:eastAsia="en-US"/>
        </w:rPr>
        <w:t> !</w:t>
      </w:r>
    </w:p>
    <w:p w14:paraId="67451C53" w14:textId="7DA71917" w:rsidR="0046142F" w:rsidRDefault="003148C9" w:rsidP="0046142F">
      <w:pPr>
        <w:rPr>
          <w:lang w:eastAsia="en-US"/>
        </w:rPr>
      </w:pPr>
      <w:r>
        <w:rPr>
          <w:lang w:eastAsia="en-US"/>
        </w:rPr>
        <w:t>IDA</w:t>
      </w:r>
      <w:r w:rsidR="0046142F">
        <w:rPr>
          <w:lang w:eastAsia="en-US"/>
        </w:rPr>
        <w:t xml:space="preserve">. </w:t>
      </w:r>
      <w:r w:rsidR="006C2AE1">
        <w:rPr>
          <w:lang w:eastAsia="en-US"/>
        </w:rPr>
        <w:t>—</w:t>
      </w:r>
      <w:r w:rsidR="0046142F">
        <w:rPr>
          <w:lang w:eastAsia="en-US"/>
        </w:rPr>
        <w:t xml:space="preserve"> </w:t>
      </w:r>
      <w:proofErr w:type="spellStart"/>
      <w:r>
        <w:rPr>
          <w:lang w:eastAsia="en-US"/>
        </w:rPr>
        <w:t>Gaëtano</w:t>
      </w:r>
      <w:proofErr w:type="spellEnd"/>
      <w:r w:rsidR="0046142F">
        <w:rPr>
          <w:lang w:eastAsia="en-US"/>
        </w:rPr>
        <w:t> !</w:t>
      </w:r>
    </w:p>
    <w:p w14:paraId="369CBB1D" w14:textId="0E7E4163" w:rsidR="0046142F" w:rsidRDefault="003148C9" w:rsidP="0046142F">
      <w:pPr>
        <w:rPr>
          <w:lang w:eastAsia="en-US"/>
        </w:rPr>
      </w:pPr>
      <w:r>
        <w:rPr>
          <w:lang w:eastAsia="en-US"/>
        </w:rPr>
        <w:t>ZOÉ</w:t>
      </w:r>
      <w:r w:rsidR="0046142F">
        <w:rPr>
          <w:lang w:eastAsia="en-US"/>
        </w:rPr>
        <w:t xml:space="preserve">. </w:t>
      </w:r>
      <w:r w:rsidR="006C2AE1">
        <w:rPr>
          <w:lang w:eastAsia="en-US"/>
        </w:rPr>
        <w:t>—</w:t>
      </w:r>
      <w:r w:rsidR="0046142F">
        <w:rPr>
          <w:lang w:eastAsia="en-US"/>
        </w:rPr>
        <w:t xml:space="preserve"> </w:t>
      </w:r>
      <w:r>
        <w:rPr>
          <w:lang w:eastAsia="en-US"/>
        </w:rPr>
        <w:t>Oh merci</w:t>
      </w:r>
      <w:r w:rsidR="0046142F">
        <w:rPr>
          <w:lang w:eastAsia="en-US"/>
        </w:rPr>
        <w:t xml:space="preserve">, </w:t>
      </w:r>
      <w:r>
        <w:rPr>
          <w:lang w:eastAsia="en-US"/>
        </w:rPr>
        <w:t>merci d</w:t>
      </w:r>
      <w:r w:rsidR="0046142F">
        <w:rPr>
          <w:lang w:eastAsia="en-US"/>
        </w:rPr>
        <w:t>’</w:t>
      </w:r>
      <w:r>
        <w:rPr>
          <w:lang w:eastAsia="en-US"/>
        </w:rPr>
        <w:t>être venue</w:t>
      </w:r>
      <w:r w:rsidR="0046142F">
        <w:rPr>
          <w:lang w:eastAsia="en-US"/>
        </w:rPr>
        <w:t xml:space="preserve"> ! </w:t>
      </w:r>
      <w:r>
        <w:rPr>
          <w:lang w:eastAsia="en-US"/>
        </w:rPr>
        <w:t>merci</w:t>
      </w:r>
      <w:r w:rsidR="0046142F">
        <w:rPr>
          <w:lang w:eastAsia="en-US"/>
        </w:rPr>
        <w:t xml:space="preserve">, </w:t>
      </w:r>
      <w:r>
        <w:rPr>
          <w:lang w:eastAsia="en-US"/>
        </w:rPr>
        <w:t>Griselda merci pour moi qui t</w:t>
      </w:r>
      <w:r w:rsidR="0046142F">
        <w:rPr>
          <w:lang w:eastAsia="en-US"/>
        </w:rPr>
        <w:t>’</w:t>
      </w:r>
      <w:r>
        <w:rPr>
          <w:lang w:eastAsia="en-US"/>
        </w:rPr>
        <w:t>aime</w:t>
      </w:r>
      <w:r w:rsidR="0046142F">
        <w:rPr>
          <w:lang w:eastAsia="en-US"/>
        </w:rPr>
        <w:t xml:space="preserve"> ! </w:t>
      </w:r>
      <w:r>
        <w:rPr>
          <w:lang w:eastAsia="en-US"/>
        </w:rPr>
        <w:t>merci pour toi que je veux faire heureuse</w:t>
      </w:r>
      <w:r w:rsidR="0046142F">
        <w:rPr>
          <w:lang w:eastAsia="en-US"/>
        </w:rPr>
        <w:t xml:space="preserve"> ! </w:t>
      </w:r>
      <w:r>
        <w:rPr>
          <w:lang w:eastAsia="en-US"/>
        </w:rPr>
        <w:t>merci à toi</w:t>
      </w:r>
      <w:r w:rsidR="0046142F">
        <w:rPr>
          <w:lang w:eastAsia="en-US"/>
        </w:rPr>
        <w:t xml:space="preserve"> ! </w:t>
      </w:r>
      <w:r>
        <w:rPr>
          <w:lang w:eastAsia="en-US"/>
        </w:rPr>
        <w:t>merci à Dieu</w:t>
      </w:r>
      <w:r w:rsidR="0046142F">
        <w:rPr>
          <w:lang w:eastAsia="en-US"/>
        </w:rPr>
        <w:t xml:space="preserve"> ! </w:t>
      </w:r>
      <w:r>
        <w:rPr>
          <w:lang w:eastAsia="en-US"/>
        </w:rPr>
        <w:t>merci à la vierge Marie</w:t>
      </w:r>
      <w:r w:rsidR="0046142F">
        <w:rPr>
          <w:lang w:eastAsia="en-US"/>
        </w:rPr>
        <w:t xml:space="preserve"> !… </w:t>
      </w:r>
      <w:r>
        <w:rPr>
          <w:lang w:eastAsia="en-US"/>
        </w:rPr>
        <w:t>Griselda</w:t>
      </w:r>
      <w:r w:rsidR="0046142F">
        <w:rPr>
          <w:lang w:eastAsia="en-US"/>
        </w:rPr>
        <w:t xml:space="preserve"> ! </w:t>
      </w:r>
      <w:r>
        <w:rPr>
          <w:lang w:eastAsia="en-US"/>
        </w:rPr>
        <w:t>Griselda</w:t>
      </w:r>
      <w:r w:rsidR="0046142F">
        <w:rPr>
          <w:lang w:eastAsia="en-US"/>
        </w:rPr>
        <w:t xml:space="preserve"> ! </w:t>
      </w:r>
      <w:r>
        <w:rPr>
          <w:lang w:eastAsia="en-US"/>
        </w:rPr>
        <w:t>merci à la nuit qui nous protège</w:t>
      </w:r>
      <w:r w:rsidR="0046142F">
        <w:rPr>
          <w:lang w:eastAsia="en-US"/>
        </w:rPr>
        <w:t xml:space="preserve"> ! </w:t>
      </w:r>
      <w:r>
        <w:rPr>
          <w:lang w:eastAsia="en-US"/>
        </w:rPr>
        <w:t>merci à l</w:t>
      </w:r>
      <w:r w:rsidR="0046142F">
        <w:rPr>
          <w:lang w:eastAsia="en-US"/>
        </w:rPr>
        <w:t>’</w:t>
      </w:r>
      <w:r>
        <w:rPr>
          <w:lang w:eastAsia="en-US"/>
        </w:rPr>
        <w:t>astre nocturne qui a guidé tes pas jusqu</w:t>
      </w:r>
      <w:r w:rsidR="0046142F">
        <w:rPr>
          <w:lang w:eastAsia="en-US"/>
        </w:rPr>
        <w:t>’</w:t>
      </w:r>
      <w:r>
        <w:rPr>
          <w:lang w:eastAsia="en-US"/>
        </w:rPr>
        <w:t>ici</w:t>
      </w:r>
      <w:r w:rsidR="0046142F">
        <w:rPr>
          <w:lang w:eastAsia="en-US"/>
        </w:rPr>
        <w:t xml:space="preserve"> !… </w:t>
      </w:r>
      <w:r>
        <w:rPr>
          <w:lang w:eastAsia="en-US"/>
        </w:rPr>
        <w:t>Que sais-je</w:t>
      </w:r>
      <w:r w:rsidR="0046142F">
        <w:rPr>
          <w:lang w:eastAsia="en-US"/>
        </w:rPr>
        <w:t xml:space="preserve"> ! </w:t>
      </w:r>
      <w:r>
        <w:rPr>
          <w:lang w:eastAsia="en-US"/>
        </w:rPr>
        <w:t>la joie emplit mon âme et je délire</w:t>
      </w:r>
      <w:r w:rsidR="0046142F">
        <w:rPr>
          <w:lang w:eastAsia="en-US"/>
        </w:rPr>
        <w:t xml:space="preserve"> !…, </w:t>
      </w:r>
      <w:r>
        <w:rPr>
          <w:lang w:eastAsia="en-US"/>
        </w:rPr>
        <w:t>merci pour ce bonheur</w:t>
      </w:r>
      <w:r w:rsidR="0046142F">
        <w:rPr>
          <w:lang w:eastAsia="en-US"/>
        </w:rPr>
        <w:t xml:space="preserve"> ! </w:t>
      </w:r>
      <w:r>
        <w:rPr>
          <w:lang w:eastAsia="en-US"/>
        </w:rPr>
        <w:t>merci pour ce transport</w:t>
      </w:r>
      <w:r w:rsidR="0046142F">
        <w:rPr>
          <w:lang w:eastAsia="en-US"/>
        </w:rPr>
        <w:t xml:space="preserve"> ! </w:t>
      </w:r>
      <w:r>
        <w:rPr>
          <w:lang w:eastAsia="en-US"/>
        </w:rPr>
        <w:t>merci à ta sainte mère qui t</w:t>
      </w:r>
      <w:r w:rsidR="0046142F">
        <w:rPr>
          <w:lang w:eastAsia="en-US"/>
        </w:rPr>
        <w:t>’</w:t>
      </w:r>
      <w:r>
        <w:rPr>
          <w:lang w:eastAsia="en-US"/>
        </w:rPr>
        <w:t>a faite si belle</w:t>
      </w:r>
      <w:r w:rsidR="0046142F">
        <w:rPr>
          <w:lang w:eastAsia="en-US"/>
        </w:rPr>
        <w:t xml:space="preserve"> !… </w:t>
      </w:r>
      <w:r>
        <w:rPr>
          <w:lang w:eastAsia="en-US"/>
        </w:rPr>
        <w:t>Ta mère</w:t>
      </w:r>
      <w:r w:rsidR="0046142F">
        <w:rPr>
          <w:lang w:eastAsia="en-US"/>
        </w:rPr>
        <w:t xml:space="preserve">, </w:t>
      </w:r>
      <w:r>
        <w:rPr>
          <w:lang w:eastAsia="en-US"/>
        </w:rPr>
        <w:t>Griselda</w:t>
      </w:r>
      <w:r w:rsidR="0046142F">
        <w:rPr>
          <w:lang w:eastAsia="en-US"/>
        </w:rPr>
        <w:t xml:space="preserve"> ! </w:t>
      </w:r>
      <w:r>
        <w:rPr>
          <w:lang w:eastAsia="en-US"/>
        </w:rPr>
        <w:t>oh</w:t>
      </w:r>
      <w:r w:rsidR="0046142F">
        <w:rPr>
          <w:lang w:eastAsia="en-US"/>
        </w:rPr>
        <w:t xml:space="preserve"> ! </w:t>
      </w:r>
      <w:r>
        <w:rPr>
          <w:lang w:eastAsia="en-US"/>
        </w:rPr>
        <w:t>ta mère</w:t>
      </w:r>
      <w:r w:rsidR="0046142F">
        <w:rPr>
          <w:lang w:eastAsia="en-US"/>
        </w:rPr>
        <w:t xml:space="preserve"> !… </w:t>
      </w:r>
      <w:r>
        <w:rPr>
          <w:lang w:eastAsia="en-US"/>
        </w:rPr>
        <w:t>Merci à ton père</w:t>
      </w:r>
      <w:r w:rsidR="0046142F">
        <w:rPr>
          <w:lang w:eastAsia="en-US"/>
        </w:rPr>
        <w:t xml:space="preserve"> ! </w:t>
      </w:r>
      <w:r>
        <w:rPr>
          <w:lang w:eastAsia="en-US"/>
        </w:rPr>
        <w:t>oh</w:t>
      </w:r>
      <w:r w:rsidR="0046142F">
        <w:rPr>
          <w:lang w:eastAsia="en-US"/>
        </w:rPr>
        <w:t xml:space="preserve"> ! </w:t>
      </w:r>
      <w:r>
        <w:rPr>
          <w:lang w:eastAsia="en-US"/>
        </w:rPr>
        <w:t>ton père</w:t>
      </w:r>
      <w:r w:rsidR="0046142F">
        <w:rPr>
          <w:lang w:eastAsia="en-US"/>
        </w:rPr>
        <w:t xml:space="preserve"> !… </w:t>
      </w:r>
      <w:r>
        <w:rPr>
          <w:lang w:eastAsia="en-US"/>
        </w:rPr>
        <w:t>Griselda</w:t>
      </w:r>
      <w:r w:rsidR="0046142F">
        <w:rPr>
          <w:lang w:eastAsia="en-US"/>
        </w:rPr>
        <w:t xml:space="preserve"> ! </w:t>
      </w:r>
      <w:r>
        <w:rPr>
          <w:lang w:eastAsia="en-US"/>
        </w:rPr>
        <w:t>ton noble père</w:t>
      </w:r>
      <w:r w:rsidR="0046142F">
        <w:rPr>
          <w:lang w:eastAsia="en-US"/>
        </w:rPr>
        <w:t> !…</w:t>
      </w:r>
    </w:p>
    <w:p w14:paraId="19547804" w14:textId="231391E3" w:rsidR="0046142F" w:rsidRDefault="003148C9" w:rsidP="0046142F">
      <w:pPr>
        <w:rPr>
          <w:lang w:eastAsia="en-US"/>
        </w:rPr>
      </w:pPr>
      <w:r>
        <w:rPr>
          <w:lang w:eastAsia="en-US"/>
        </w:rPr>
        <w:lastRenderedPageBreak/>
        <w:t>FOFOLLE</w:t>
      </w:r>
      <w:r w:rsidR="0046142F">
        <w:rPr>
          <w:i/>
          <w:iCs/>
        </w:rPr>
        <w:t xml:space="preserve"> (</w:t>
      </w:r>
      <w:r>
        <w:rPr>
          <w:i/>
          <w:iCs/>
        </w:rPr>
        <w:t xml:space="preserve">à </w:t>
      </w:r>
      <w:proofErr w:type="spellStart"/>
      <w:r>
        <w:rPr>
          <w:i/>
          <w:iCs/>
        </w:rPr>
        <w:t>demi-voix</w:t>
      </w:r>
      <w:proofErr w:type="spellEnd"/>
      <w:r w:rsidR="0046142F">
        <w:rPr>
          <w:i/>
          <w:iCs/>
        </w:rPr>
        <w:t xml:space="preserve">). </w:t>
      </w:r>
      <w:r w:rsidR="006C2AE1">
        <w:rPr>
          <w:lang w:eastAsia="en-US"/>
        </w:rPr>
        <w:t>—</w:t>
      </w:r>
      <w:r w:rsidR="0046142F">
        <w:rPr>
          <w:lang w:eastAsia="en-US"/>
        </w:rPr>
        <w:t xml:space="preserve"> </w:t>
      </w:r>
      <w:r>
        <w:rPr>
          <w:lang w:eastAsia="en-US"/>
        </w:rPr>
        <w:t>Merci à ta nourrice et à tes frères de lait</w:t>
      </w:r>
      <w:r w:rsidR="0046142F">
        <w:rPr>
          <w:lang w:eastAsia="en-US"/>
        </w:rPr>
        <w:t> !…</w:t>
      </w:r>
    </w:p>
    <w:p w14:paraId="32483857" w14:textId="15EE2107" w:rsidR="0046142F" w:rsidRDefault="003148C9" w:rsidP="0046142F">
      <w:pPr>
        <w:rPr>
          <w:lang w:eastAsia="en-US"/>
        </w:rPr>
      </w:pPr>
      <w:r>
        <w:rPr>
          <w:lang w:eastAsia="en-US"/>
        </w:rPr>
        <w:t xml:space="preserve">LE </w:t>
      </w:r>
      <w:proofErr w:type="spellStart"/>
      <w:r>
        <w:rPr>
          <w:lang w:eastAsia="en-US"/>
        </w:rPr>
        <w:t>COLBRUN</w:t>
      </w:r>
      <w:proofErr w:type="spellEnd"/>
      <w:r w:rsidR="0046142F">
        <w:rPr>
          <w:lang w:eastAsia="en-US"/>
        </w:rPr>
        <w:t xml:space="preserve"> </w:t>
      </w:r>
      <w:r w:rsidR="0046142F">
        <w:rPr>
          <w:i/>
          <w:iCs/>
        </w:rPr>
        <w:t>(</w:t>
      </w:r>
      <w:r>
        <w:rPr>
          <w:i/>
          <w:iCs/>
        </w:rPr>
        <w:t>de même</w:t>
      </w:r>
      <w:r w:rsidR="0046142F">
        <w:rPr>
          <w:i/>
          <w:iCs/>
        </w:rPr>
        <w:t xml:space="preserve">). </w:t>
      </w:r>
      <w:r w:rsidR="006C2AE1">
        <w:rPr>
          <w:lang w:eastAsia="en-US"/>
        </w:rPr>
        <w:t>—</w:t>
      </w:r>
      <w:r w:rsidR="0046142F">
        <w:rPr>
          <w:lang w:eastAsia="en-US"/>
        </w:rPr>
        <w:t xml:space="preserve"> </w:t>
      </w:r>
      <w:r>
        <w:rPr>
          <w:lang w:eastAsia="en-US"/>
        </w:rPr>
        <w:t>Merci à ta tante</w:t>
      </w:r>
      <w:r w:rsidR="0046142F">
        <w:rPr>
          <w:lang w:eastAsia="en-US"/>
        </w:rPr>
        <w:t xml:space="preserve"> !… </w:t>
      </w:r>
      <w:r>
        <w:rPr>
          <w:lang w:eastAsia="en-US"/>
        </w:rPr>
        <w:t>oh</w:t>
      </w:r>
      <w:r w:rsidR="0046142F">
        <w:rPr>
          <w:lang w:eastAsia="en-US"/>
        </w:rPr>
        <w:t xml:space="preserve"> ! </w:t>
      </w:r>
      <w:r>
        <w:rPr>
          <w:lang w:eastAsia="en-US"/>
        </w:rPr>
        <w:t>Griselda</w:t>
      </w:r>
      <w:r w:rsidR="0046142F">
        <w:rPr>
          <w:lang w:eastAsia="en-US"/>
        </w:rPr>
        <w:t xml:space="preserve">, </w:t>
      </w:r>
      <w:r>
        <w:rPr>
          <w:lang w:eastAsia="en-US"/>
        </w:rPr>
        <w:t>ta tante</w:t>
      </w:r>
      <w:r w:rsidR="0046142F">
        <w:rPr>
          <w:lang w:eastAsia="en-US"/>
        </w:rPr>
        <w:t> !</w:t>
      </w:r>
    </w:p>
    <w:p w14:paraId="5ACB498E" w14:textId="1FCFCFC2" w:rsidR="0046142F" w:rsidRDefault="003148C9" w:rsidP="0046142F">
      <w:pPr>
        <w:rPr>
          <w:lang w:eastAsia="en-US"/>
        </w:rPr>
      </w:pPr>
      <w:r>
        <w:rPr>
          <w:lang w:eastAsia="en-US"/>
        </w:rPr>
        <w:t>FOFOLLE</w:t>
      </w:r>
      <w:r w:rsidR="0046142F">
        <w:rPr>
          <w:lang w:eastAsia="en-US"/>
        </w:rPr>
        <w:t xml:space="preserve"> </w:t>
      </w:r>
      <w:r w:rsidR="0046142F">
        <w:rPr>
          <w:i/>
          <w:iCs/>
        </w:rPr>
        <w:t>(</w:t>
      </w:r>
      <w:r>
        <w:rPr>
          <w:i/>
          <w:iCs/>
        </w:rPr>
        <w:t>de même</w:t>
      </w:r>
      <w:r w:rsidR="0046142F">
        <w:rPr>
          <w:i/>
          <w:iCs/>
        </w:rPr>
        <w:t xml:space="preserve">). </w:t>
      </w:r>
      <w:r w:rsidR="006C2AE1">
        <w:rPr>
          <w:lang w:eastAsia="en-US"/>
        </w:rPr>
        <w:t>—</w:t>
      </w:r>
      <w:r w:rsidR="0046142F">
        <w:rPr>
          <w:lang w:eastAsia="en-US"/>
        </w:rPr>
        <w:t xml:space="preserve"> </w:t>
      </w:r>
      <w:r>
        <w:rPr>
          <w:lang w:eastAsia="en-US"/>
        </w:rPr>
        <w:t>Eh bien des choses à ta marraine</w:t>
      </w:r>
      <w:r w:rsidR="0046142F">
        <w:rPr>
          <w:lang w:eastAsia="en-US"/>
        </w:rPr>
        <w:t xml:space="preserve"> !… </w:t>
      </w:r>
      <w:r>
        <w:rPr>
          <w:lang w:eastAsia="en-US"/>
        </w:rPr>
        <w:t>oh</w:t>
      </w:r>
      <w:r w:rsidR="0046142F">
        <w:rPr>
          <w:lang w:eastAsia="en-US"/>
        </w:rPr>
        <w:t xml:space="preserve"> ! </w:t>
      </w:r>
      <w:r>
        <w:rPr>
          <w:lang w:eastAsia="en-US"/>
        </w:rPr>
        <w:t>ta marraine</w:t>
      </w:r>
      <w:r w:rsidR="0046142F">
        <w:rPr>
          <w:lang w:eastAsia="en-US"/>
        </w:rPr>
        <w:t xml:space="preserve">, </w:t>
      </w:r>
      <w:r>
        <w:rPr>
          <w:lang w:eastAsia="en-US"/>
        </w:rPr>
        <w:t>Griselda</w:t>
      </w:r>
      <w:r w:rsidR="0046142F">
        <w:rPr>
          <w:lang w:eastAsia="en-US"/>
        </w:rPr>
        <w:t> !</w:t>
      </w:r>
    </w:p>
    <w:p w14:paraId="612EC420" w14:textId="0405B567" w:rsidR="0046142F" w:rsidRDefault="003148C9" w:rsidP="0046142F">
      <w:pPr>
        <w:rPr>
          <w:lang w:eastAsia="en-US"/>
        </w:rPr>
      </w:pPr>
      <w:r>
        <w:rPr>
          <w:lang w:eastAsia="en-US"/>
        </w:rPr>
        <w:t>ZOÉ</w:t>
      </w:r>
      <w:r w:rsidR="0046142F">
        <w:rPr>
          <w:i/>
          <w:iCs/>
        </w:rPr>
        <w:t xml:space="preserve"> (</w:t>
      </w:r>
      <w:r>
        <w:rPr>
          <w:i/>
          <w:iCs/>
        </w:rPr>
        <w:t>continuant</w:t>
      </w:r>
      <w:r w:rsidR="0046142F">
        <w:rPr>
          <w:i/>
          <w:iCs/>
        </w:rPr>
        <w:t xml:space="preserve">). </w:t>
      </w:r>
      <w:r w:rsidR="006C2AE1">
        <w:rPr>
          <w:lang w:eastAsia="en-US"/>
        </w:rPr>
        <w:t>—</w:t>
      </w:r>
      <w:r w:rsidR="0046142F">
        <w:rPr>
          <w:lang w:eastAsia="en-US"/>
        </w:rPr>
        <w:t xml:space="preserve"> </w:t>
      </w:r>
      <w:r>
        <w:rPr>
          <w:lang w:eastAsia="en-US"/>
        </w:rPr>
        <w:t>Merci à l</w:t>
      </w:r>
      <w:r w:rsidR="0046142F">
        <w:rPr>
          <w:lang w:eastAsia="en-US"/>
        </w:rPr>
        <w:t>’</w:t>
      </w:r>
      <w:r>
        <w:rPr>
          <w:lang w:eastAsia="en-US"/>
        </w:rPr>
        <w:t>étoile bleue qui nou</w:t>
      </w:r>
      <w:r>
        <w:t>s sourit au ciel</w:t>
      </w:r>
      <w:r w:rsidR="0046142F">
        <w:rPr>
          <w:lang w:eastAsia="en-US"/>
        </w:rPr>
        <w:t xml:space="preserve">… </w:t>
      </w:r>
      <w:r>
        <w:rPr>
          <w:lang w:eastAsia="en-US"/>
        </w:rPr>
        <w:t>Merci à la nature entière</w:t>
      </w:r>
      <w:r w:rsidR="0046142F">
        <w:rPr>
          <w:lang w:eastAsia="en-US"/>
        </w:rPr>
        <w:t xml:space="preserve">… </w:t>
      </w:r>
      <w:r>
        <w:rPr>
          <w:lang w:eastAsia="en-US"/>
        </w:rPr>
        <w:t>Merci</w:t>
      </w:r>
      <w:r w:rsidR="0046142F">
        <w:rPr>
          <w:lang w:eastAsia="en-US"/>
        </w:rPr>
        <w:t xml:space="preserve"> ! </w:t>
      </w:r>
      <w:r>
        <w:rPr>
          <w:lang w:eastAsia="en-US"/>
        </w:rPr>
        <w:t>merci</w:t>
      </w:r>
      <w:r w:rsidR="0046142F">
        <w:rPr>
          <w:lang w:eastAsia="en-US"/>
        </w:rPr>
        <w:t xml:space="preserve"> ?! </w:t>
      </w:r>
      <w:r>
        <w:rPr>
          <w:lang w:eastAsia="en-US"/>
        </w:rPr>
        <w:t>merci</w:t>
      </w:r>
      <w:r w:rsidR="0046142F">
        <w:rPr>
          <w:lang w:eastAsia="en-US"/>
        </w:rPr>
        <w:t> !</w:t>
      </w:r>
    </w:p>
    <w:p w14:paraId="2068B0C8" w14:textId="0B05B711" w:rsidR="0046142F" w:rsidRDefault="003148C9" w:rsidP="0046142F">
      <w:pPr>
        <w:rPr>
          <w:lang w:eastAsia="en-US"/>
        </w:rPr>
      </w:pPr>
      <w:r>
        <w:rPr>
          <w:lang w:eastAsia="en-US"/>
        </w:rPr>
        <w:t xml:space="preserve">LE </w:t>
      </w:r>
      <w:proofErr w:type="spellStart"/>
      <w:r>
        <w:rPr>
          <w:lang w:eastAsia="en-US"/>
        </w:rPr>
        <w:t>COLBRUN</w:t>
      </w:r>
      <w:proofErr w:type="spellEnd"/>
      <w:r w:rsidR="0046142F">
        <w:rPr>
          <w:lang w:eastAsia="en-US"/>
        </w:rPr>
        <w:t xml:space="preserve">. </w:t>
      </w:r>
      <w:r w:rsidR="006C2AE1">
        <w:rPr>
          <w:lang w:eastAsia="en-US"/>
        </w:rPr>
        <w:t>—</w:t>
      </w:r>
      <w:r w:rsidR="0046142F">
        <w:rPr>
          <w:lang w:eastAsia="en-US"/>
        </w:rPr>
        <w:t xml:space="preserve"> </w:t>
      </w:r>
      <w:r>
        <w:rPr>
          <w:lang w:eastAsia="en-US"/>
        </w:rPr>
        <w:t>Quelle scie</w:t>
      </w:r>
      <w:r w:rsidR="0046142F">
        <w:rPr>
          <w:lang w:eastAsia="en-US"/>
        </w:rPr>
        <w:t> !</w:t>
      </w:r>
    </w:p>
    <w:p w14:paraId="5F8C645C" w14:textId="1E8FA897" w:rsidR="0046142F" w:rsidRDefault="003148C9" w:rsidP="0046142F">
      <w:pPr>
        <w:rPr>
          <w:lang w:eastAsia="en-US"/>
        </w:rPr>
      </w:pPr>
      <w:r>
        <w:rPr>
          <w:lang w:eastAsia="en-US"/>
        </w:rPr>
        <w:t>IDA</w:t>
      </w:r>
      <w:r w:rsidR="0046142F">
        <w:rPr>
          <w:lang w:eastAsia="en-US"/>
        </w:rPr>
        <w:t xml:space="preserve">. </w:t>
      </w:r>
      <w:r w:rsidR="006C2AE1">
        <w:rPr>
          <w:lang w:eastAsia="en-US"/>
        </w:rPr>
        <w:t>—</w:t>
      </w:r>
      <w:r w:rsidR="0046142F">
        <w:rPr>
          <w:lang w:eastAsia="en-US"/>
        </w:rPr>
        <w:t xml:space="preserve"> </w:t>
      </w:r>
      <w:r>
        <w:rPr>
          <w:lang w:eastAsia="en-US"/>
        </w:rPr>
        <w:t xml:space="preserve">Si le cruel </w:t>
      </w:r>
      <w:proofErr w:type="spellStart"/>
      <w:r>
        <w:rPr>
          <w:lang w:eastAsia="en-US"/>
        </w:rPr>
        <w:t>Oloferno</w:t>
      </w:r>
      <w:proofErr w:type="spellEnd"/>
      <w:r>
        <w:rPr>
          <w:lang w:eastAsia="en-US"/>
        </w:rPr>
        <w:t xml:space="preserve"> surprenait ce rendez-vous</w:t>
      </w:r>
      <w:r w:rsidR="0046142F">
        <w:rPr>
          <w:lang w:eastAsia="en-US"/>
        </w:rPr>
        <w:t>.</w:t>
      </w:r>
    </w:p>
    <w:p w14:paraId="3348E5DE" w14:textId="1AF4FDA8" w:rsidR="0046142F" w:rsidRDefault="003148C9" w:rsidP="0046142F">
      <w:pPr>
        <w:rPr>
          <w:lang w:eastAsia="en-US"/>
        </w:rPr>
      </w:pPr>
      <w:r>
        <w:rPr>
          <w:lang w:eastAsia="en-US"/>
        </w:rPr>
        <w:t>ZOÉ</w:t>
      </w:r>
      <w:r w:rsidR="0046142F">
        <w:rPr>
          <w:lang w:eastAsia="en-US"/>
        </w:rPr>
        <w:t xml:space="preserve">. </w:t>
      </w:r>
      <w:r w:rsidR="006C2AE1">
        <w:rPr>
          <w:lang w:eastAsia="en-US"/>
        </w:rPr>
        <w:t>—</w:t>
      </w:r>
      <w:r w:rsidR="0046142F">
        <w:rPr>
          <w:lang w:eastAsia="en-US"/>
        </w:rPr>
        <w:t xml:space="preserve"> </w:t>
      </w:r>
      <w:proofErr w:type="spellStart"/>
      <w:r>
        <w:rPr>
          <w:lang w:eastAsia="en-US"/>
        </w:rPr>
        <w:t>Oloferno</w:t>
      </w:r>
      <w:proofErr w:type="spellEnd"/>
      <w:r w:rsidR="0046142F">
        <w:rPr>
          <w:lang w:eastAsia="en-US"/>
        </w:rPr>
        <w:t xml:space="preserve"> ! </w:t>
      </w:r>
      <w:r>
        <w:rPr>
          <w:lang w:eastAsia="en-US"/>
        </w:rPr>
        <w:t>le lâche et l</w:t>
      </w:r>
      <w:r w:rsidR="0046142F">
        <w:rPr>
          <w:lang w:eastAsia="en-US"/>
        </w:rPr>
        <w:t>’</w:t>
      </w:r>
      <w:r>
        <w:rPr>
          <w:lang w:eastAsia="en-US"/>
        </w:rPr>
        <w:t>infâme</w:t>
      </w:r>
      <w:r w:rsidR="0046142F">
        <w:rPr>
          <w:lang w:eastAsia="en-US"/>
        </w:rPr>
        <w:t xml:space="preserve"> ! </w:t>
      </w:r>
      <w:r>
        <w:rPr>
          <w:lang w:eastAsia="en-US"/>
        </w:rPr>
        <w:t>le traître et le misérable</w:t>
      </w:r>
      <w:r w:rsidR="0046142F">
        <w:rPr>
          <w:lang w:eastAsia="en-US"/>
        </w:rPr>
        <w:t xml:space="preserve"> ! </w:t>
      </w:r>
      <w:proofErr w:type="spellStart"/>
      <w:r>
        <w:rPr>
          <w:lang w:eastAsia="en-US"/>
        </w:rPr>
        <w:t>Oloferno</w:t>
      </w:r>
      <w:proofErr w:type="spellEnd"/>
      <w:r>
        <w:rPr>
          <w:lang w:eastAsia="en-US"/>
        </w:rPr>
        <w:t xml:space="preserve"> le menteur</w:t>
      </w:r>
      <w:r w:rsidR="0046142F">
        <w:rPr>
          <w:lang w:eastAsia="en-US"/>
        </w:rPr>
        <w:t xml:space="preserve"> ! </w:t>
      </w:r>
      <w:proofErr w:type="spellStart"/>
      <w:r>
        <w:rPr>
          <w:lang w:eastAsia="en-US"/>
        </w:rPr>
        <w:t>Oloferno</w:t>
      </w:r>
      <w:proofErr w:type="spellEnd"/>
      <w:r>
        <w:rPr>
          <w:lang w:eastAsia="en-US"/>
        </w:rPr>
        <w:t xml:space="preserve"> </w:t>
      </w:r>
      <w:r>
        <w:t>le félon</w:t>
      </w:r>
      <w:r w:rsidR="0046142F">
        <w:rPr>
          <w:lang w:eastAsia="en-US"/>
        </w:rPr>
        <w:t xml:space="preserve"> !… </w:t>
      </w:r>
      <w:r>
        <w:rPr>
          <w:lang w:eastAsia="en-US"/>
        </w:rPr>
        <w:t>Mon glaive est prêt</w:t>
      </w:r>
      <w:r w:rsidR="0046142F">
        <w:rPr>
          <w:lang w:eastAsia="en-US"/>
        </w:rPr>
        <w:t xml:space="preserve">… </w:t>
      </w:r>
      <w:r>
        <w:rPr>
          <w:lang w:eastAsia="en-US"/>
        </w:rPr>
        <w:t>qu</w:t>
      </w:r>
      <w:r w:rsidR="0046142F">
        <w:rPr>
          <w:lang w:eastAsia="en-US"/>
        </w:rPr>
        <w:t>’</w:t>
      </w:r>
      <w:r>
        <w:rPr>
          <w:lang w:eastAsia="en-US"/>
        </w:rPr>
        <w:t>il vienne</w:t>
      </w:r>
      <w:r w:rsidR="0046142F">
        <w:rPr>
          <w:lang w:eastAsia="en-US"/>
        </w:rPr>
        <w:t> !</w:t>
      </w:r>
    </w:p>
    <w:p w14:paraId="449874F6" w14:textId="6687EC64" w:rsidR="0046142F" w:rsidRDefault="003148C9" w:rsidP="0046142F">
      <w:pPr>
        <w:rPr>
          <w:lang w:eastAsia="en-US"/>
        </w:rPr>
      </w:pPr>
      <w:r>
        <w:rPr>
          <w:lang w:eastAsia="en-US"/>
        </w:rPr>
        <w:t>LA CONCIERGE</w:t>
      </w:r>
      <w:r w:rsidR="0046142F">
        <w:rPr>
          <w:lang w:eastAsia="en-US"/>
        </w:rPr>
        <w:t xml:space="preserve"> </w:t>
      </w:r>
      <w:r w:rsidR="0046142F">
        <w:rPr>
          <w:i/>
          <w:iCs/>
        </w:rPr>
        <w:t>(</w:t>
      </w:r>
      <w:r>
        <w:rPr>
          <w:i/>
          <w:iCs/>
        </w:rPr>
        <w:t>entrant</w:t>
      </w:r>
      <w:r w:rsidR="0046142F">
        <w:rPr>
          <w:i/>
          <w:iCs/>
        </w:rPr>
        <w:t xml:space="preserve">). </w:t>
      </w:r>
      <w:r w:rsidR="006C2AE1">
        <w:rPr>
          <w:lang w:eastAsia="en-US"/>
        </w:rPr>
        <w:t>—</w:t>
      </w:r>
      <w:r w:rsidR="0046142F">
        <w:rPr>
          <w:lang w:eastAsia="en-US"/>
        </w:rPr>
        <w:t xml:space="preserve"> </w:t>
      </w:r>
      <w:r>
        <w:rPr>
          <w:lang w:eastAsia="en-US"/>
        </w:rPr>
        <w:t>V</w:t>
      </w:r>
      <w:r w:rsidR="0046142F">
        <w:rPr>
          <w:lang w:eastAsia="en-US"/>
        </w:rPr>
        <w:t>’</w:t>
      </w:r>
      <w:r>
        <w:rPr>
          <w:lang w:eastAsia="en-US"/>
        </w:rPr>
        <w:t>là le grog de mamzelle Ida</w:t>
      </w:r>
      <w:r w:rsidR="0046142F">
        <w:rPr>
          <w:lang w:eastAsia="en-US"/>
        </w:rPr>
        <w:t xml:space="preserve">, </w:t>
      </w:r>
      <w:r>
        <w:rPr>
          <w:lang w:eastAsia="en-US"/>
        </w:rPr>
        <w:t>au rhum</w:t>
      </w:r>
      <w:r w:rsidR="0046142F">
        <w:rPr>
          <w:lang w:eastAsia="en-US"/>
        </w:rPr>
        <w:t>.</w:t>
      </w:r>
    </w:p>
    <w:p w14:paraId="5135627B" w14:textId="1B553CCE" w:rsidR="0046142F" w:rsidRDefault="003148C9" w:rsidP="0046142F">
      <w:pPr>
        <w:rPr>
          <w:lang w:eastAsia="en-US"/>
        </w:rPr>
      </w:pPr>
      <w:r>
        <w:rPr>
          <w:lang w:eastAsia="en-US"/>
        </w:rPr>
        <w:t xml:space="preserve">LE </w:t>
      </w:r>
      <w:proofErr w:type="spellStart"/>
      <w:r>
        <w:rPr>
          <w:lang w:eastAsia="en-US"/>
        </w:rPr>
        <w:t>COLBRUN</w:t>
      </w:r>
      <w:proofErr w:type="spellEnd"/>
      <w:r w:rsidR="0046142F">
        <w:rPr>
          <w:lang w:eastAsia="en-US"/>
        </w:rPr>
        <w:t xml:space="preserve"> </w:t>
      </w:r>
      <w:r w:rsidR="0046142F">
        <w:rPr>
          <w:i/>
          <w:iCs/>
        </w:rPr>
        <w:t>(</w:t>
      </w:r>
      <w:r>
        <w:rPr>
          <w:i/>
          <w:iCs/>
        </w:rPr>
        <w:t>imitant Zoé</w:t>
      </w:r>
      <w:r w:rsidR="0046142F">
        <w:rPr>
          <w:i/>
          <w:iCs/>
        </w:rPr>
        <w:t xml:space="preserve">). </w:t>
      </w:r>
      <w:r>
        <w:rPr>
          <w:lang w:eastAsia="en-US"/>
        </w:rPr>
        <w:t>Merci à vous portière</w:t>
      </w:r>
      <w:r w:rsidR="0046142F">
        <w:rPr>
          <w:lang w:eastAsia="en-US"/>
        </w:rPr>
        <w:t xml:space="preserve">, </w:t>
      </w:r>
      <w:r>
        <w:rPr>
          <w:lang w:eastAsia="en-US"/>
        </w:rPr>
        <w:t>qui apportez ce timide breuvage</w:t>
      </w:r>
      <w:r w:rsidR="0046142F">
        <w:rPr>
          <w:lang w:eastAsia="en-US"/>
        </w:rPr>
        <w:t xml:space="preserve"> !… </w:t>
      </w:r>
      <w:r>
        <w:rPr>
          <w:lang w:eastAsia="en-US"/>
        </w:rPr>
        <w:t xml:space="preserve">merci au limonadier qui </w:t>
      </w:r>
      <w:r>
        <w:rPr>
          <w:lang w:eastAsia="en-US"/>
        </w:rPr>
        <w:t>l</w:t>
      </w:r>
      <w:r w:rsidR="0046142F">
        <w:rPr>
          <w:lang w:eastAsia="en-US"/>
        </w:rPr>
        <w:t>’</w:t>
      </w:r>
      <w:r>
        <w:rPr>
          <w:lang w:eastAsia="en-US"/>
        </w:rPr>
        <w:t xml:space="preserve">a </w:t>
      </w:r>
      <w:r>
        <w:rPr>
          <w:lang w:eastAsia="en-US"/>
        </w:rPr>
        <w:t>préparé</w:t>
      </w:r>
      <w:r w:rsidR="0046142F">
        <w:rPr>
          <w:lang w:eastAsia="en-US"/>
        </w:rPr>
        <w:t xml:space="preserve"> !… </w:t>
      </w:r>
      <w:r>
        <w:rPr>
          <w:lang w:eastAsia="en-US"/>
        </w:rPr>
        <w:t>merci à votre conjo</w:t>
      </w:r>
      <w:r>
        <w:t>int</w:t>
      </w:r>
      <w:r w:rsidR="0046142F">
        <w:rPr>
          <w:lang w:eastAsia="en-US"/>
        </w:rPr>
        <w:t xml:space="preserve"> ! </w:t>
      </w:r>
      <w:r>
        <w:rPr>
          <w:lang w:eastAsia="en-US"/>
        </w:rPr>
        <w:t>merci au chat qui fait votre orgueil</w:t>
      </w:r>
      <w:r w:rsidR="0046142F">
        <w:rPr>
          <w:lang w:eastAsia="en-US"/>
        </w:rPr>
        <w:t xml:space="preserve"> ! </w:t>
      </w:r>
      <w:r>
        <w:rPr>
          <w:lang w:eastAsia="en-US"/>
        </w:rPr>
        <w:t>merci à l</w:t>
      </w:r>
      <w:r w:rsidR="0046142F">
        <w:rPr>
          <w:lang w:eastAsia="en-US"/>
        </w:rPr>
        <w:t>’</w:t>
      </w:r>
      <w:r>
        <w:rPr>
          <w:lang w:eastAsia="en-US"/>
        </w:rPr>
        <w:t>air qui vous parfume</w:t>
      </w:r>
      <w:r w:rsidR="0046142F">
        <w:rPr>
          <w:lang w:eastAsia="en-US"/>
        </w:rPr>
        <w:t xml:space="preserve"> !… </w:t>
      </w:r>
      <w:r>
        <w:rPr>
          <w:lang w:eastAsia="en-US"/>
        </w:rPr>
        <w:t>merci</w:t>
      </w:r>
      <w:r w:rsidR="0046142F">
        <w:rPr>
          <w:lang w:eastAsia="en-US"/>
        </w:rPr>
        <w:t xml:space="preserve">, </w:t>
      </w:r>
      <w:r>
        <w:rPr>
          <w:lang w:eastAsia="en-US"/>
        </w:rPr>
        <w:t>portière</w:t>
      </w:r>
      <w:r w:rsidR="0046142F">
        <w:rPr>
          <w:lang w:eastAsia="en-US"/>
        </w:rPr>
        <w:t xml:space="preserve"> ! </w:t>
      </w:r>
      <w:r>
        <w:rPr>
          <w:lang w:eastAsia="en-US"/>
        </w:rPr>
        <w:t>merci</w:t>
      </w:r>
      <w:r w:rsidR="0046142F">
        <w:rPr>
          <w:lang w:eastAsia="en-US"/>
        </w:rPr>
        <w:t xml:space="preserve"> ! </w:t>
      </w:r>
      <w:r>
        <w:rPr>
          <w:lang w:eastAsia="en-US"/>
        </w:rPr>
        <w:t>merci</w:t>
      </w:r>
      <w:r w:rsidR="0046142F">
        <w:rPr>
          <w:lang w:eastAsia="en-US"/>
        </w:rPr>
        <w:t xml:space="preserve"> ! </w:t>
      </w:r>
      <w:r>
        <w:rPr>
          <w:lang w:eastAsia="en-US"/>
        </w:rPr>
        <w:t>oh</w:t>
      </w:r>
      <w:r w:rsidR="0046142F">
        <w:rPr>
          <w:lang w:eastAsia="en-US"/>
        </w:rPr>
        <w:t xml:space="preserve"> ! </w:t>
      </w:r>
      <w:r>
        <w:rPr>
          <w:lang w:eastAsia="en-US"/>
        </w:rPr>
        <w:t>merci</w:t>
      </w:r>
      <w:r w:rsidR="0046142F">
        <w:rPr>
          <w:lang w:eastAsia="en-US"/>
        </w:rPr>
        <w:t xml:space="preserve"> ! </w:t>
      </w:r>
      <w:r>
        <w:rPr>
          <w:lang w:eastAsia="en-US"/>
        </w:rPr>
        <w:t>merci</w:t>
      </w:r>
      <w:r w:rsidR="0046142F">
        <w:rPr>
          <w:lang w:eastAsia="en-US"/>
        </w:rPr>
        <w:t> !…</w:t>
      </w:r>
    </w:p>
    <w:p w14:paraId="62F0D1AE" w14:textId="6B0AB2C6" w:rsidR="0046142F" w:rsidRDefault="003148C9" w:rsidP="0046142F">
      <w:pPr>
        <w:rPr>
          <w:lang w:eastAsia="en-US"/>
        </w:rPr>
      </w:pPr>
      <w:r>
        <w:rPr>
          <w:lang w:eastAsia="en-US"/>
        </w:rPr>
        <w:t>Ida but son grog et Zoé s</w:t>
      </w:r>
      <w:r w:rsidR="0046142F">
        <w:rPr>
          <w:lang w:eastAsia="en-US"/>
        </w:rPr>
        <w:t>’</w:t>
      </w:r>
      <w:r>
        <w:rPr>
          <w:lang w:eastAsia="en-US"/>
        </w:rPr>
        <w:t xml:space="preserve">en alla </w:t>
      </w:r>
      <w:r>
        <w:rPr>
          <w:lang w:eastAsia="en-US"/>
        </w:rPr>
        <w:t xml:space="preserve">bouder </w:t>
      </w:r>
      <w:r>
        <w:rPr>
          <w:lang w:eastAsia="en-US"/>
        </w:rPr>
        <w:t>dans un coin</w:t>
      </w:r>
      <w:r w:rsidR="0046142F">
        <w:rPr>
          <w:lang w:eastAsia="en-US"/>
        </w:rPr>
        <w:t>.</w:t>
      </w:r>
    </w:p>
    <w:p w14:paraId="29F55D0C" w14:textId="77777777" w:rsidR="0046142F" w:rsidRDefault="003148C9" w:rsidP="0046142F">
      <w:pPr>
        <w:rPr>
          <w:lang w:eastAsia="en-US"/>
        </w:rPr>
      </w:pPr>
      <w:r>
        <w:rPr>
          <w:lang w:eastAsia="en-US"/>
        </w:rPr>
        <w:t>La voix de Grièche se faisait entendre de nouveau</w:t>
      </w:r>
      <w:r w:rsidR="0046142F">
        <w:rPr>
          <w:lang w:eastAsia="en-US"/>
        </w:rPr>
        <w:t>.</w:t>
      </w:r>
    </w:p>
    <w:p w14:paraId="15F80D99" w14:textId="08B695F2"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attendra</w:t>
      </w:r>
      <w:r w:rsidR="003148C9">
        <w:t>i tes enfants au passage</w:t>
      </w:r>
      <w:r>
        <w:rPr>
          <w:lang w:eastAsia="en-US"/>
        </w:rPr>
        <w:t xml:space="preserve">, </w:t>
      </w:r>
      <w:r w:rsidR="003148C9">
        <w:rPr>
          <w:lang w:eastAsia="en-US"/>
        </w:rPr>
        <w:t>disait-elle</w:t>
      </w:r>
      <w:r>
        <w:rPr>
          <w:lang w:eastAsia="en-US"/>
        </w:rPr>
        <w:t xml:space="preserve">, </w:t>
      </w:r>
      <w:r w:rsidR="006C2AE1">
        <w:rPr>
          <w:lang w:eastAsia="en-US"/>
        </w:rPr>
        <w:t>—</w:t>
      </w:r>
      <w:r>
        <w:rPr>
          <w:lang w:eastAsia="en-US"/>
        </w:rPr>
        <w:t xml:space="preserve"> </w:t>
      </w:r>
      <w:r w:rsidR="003148C9">
        <w:rPr>
          <w:lang w:eastAsia="en-US"/>
        </w:rPr>
        <w:t>ton fils et ta fille</w:t>
      </w:r>
      <w:r>
        <w:rPr>
          <w:lang w:eastAsia="en-US"/>
        </w:rPr>
        <w:t xml:space="preserve">. </w:t>
      </w:r>
      <w:r w:rsidR="003148C9">
        <w:rPr>
          <w:lang w:eastAsia="en-US"/>
        </w:rPr>
        <w:t>Tu les aimes bien</w:t>
      </w:r>
      <w:r>
        <w:rPr>
          <w:lang w:eastAsia="en-US"/>
        </w:rPr>
        <w:t xml:space="preserve">, </w:t>
      </w:r>
      <w:r w:rsidR="003148C9">
        <w:rPr>
          <w:lang w:eastAsia="en-US"/>
        </w:rPr>
        <w:t>n</w:t>
      </w:r>
      <w:r>
        <w:rPr>
          <w:lang w:eastAsia="en-US"/>
        </w:rPr>
        <w:t>’</w:t>
      </w:r>
      <w:r w:rsidR="003148C9">
        <w:rPr>
          <w:lang w:eastAsia="en-US"/>
        </w:rPr>
        <w:t>est-ce pas</w:t>
      </w:r>
      <w:r>
        <w:rPr>
          <w:lang w:eastAsia="en-US"/>
        </w:rPr>
        <w:t xml:space="preserve"> ?… </w:t>
      </w:r>
      <w:r w:rsidR="003148C9">
        <w:rPr>
          <w:lang w:eastAsia="en-US"/>
        </w:rPr>
        <w:t>Oh</w:t>
      </w:r>
      <w:r>
        <w:rPr>
          <w:lang w:eastAsia="en-US"/>
        </w:rPr>
        <w:t xml:space="preserve"> ! </w:t>
      </w:r>
      <w:r w:rsidR="003148C9">
        <w:rPr>
          <w:lang w:eastAsia="en-US"/>
        </w:rPr>
        <w:t>je leur apprendrai ce que c</w:t>
      </w:r>
      <w:r>
        <w:rPr>
          <w:lang w:eastAsia="en-US"/>
        </w:rPr>
        <w:t>’</w:t>
      </w:r>
      <w:r w:rsidR="003148C9">
        <w:rPr>
          <w:lang w:eastAsia="en-US"/>
        </w:rPr>
        <w:t>est que leur mère</w:t>
      </w:r>
      <w:r>
        <w:rPr>
          <w:lang w:eastAsia="en-US"/>
        </w:rPr>
        <w:t xml:space="preserve">… </w:t>
      </w:r>
      <w:r w:rsidR="003148C9">
        <w:rPr>
          <w:lang w:eastAsia="en-US"/>
        </w:rPr>
        <w:t>Une femme qui monte sur les planches</w:t>
      </w:r>
      <w:r>
        <w:rPr>
          <w:lang w:eastAsia="en-US"/>
        </w:rPr>
        <w:t xml:space="preserve">… </w:t>
      </w:r>
      <w:r w:rsidR="003148C9">
        <w:rPr>
          <w:lang w:eastAsia="en-US"/>
        </w:rPr>
        <w:t>et une voleuse</w:t>
      </w:r>
      <w:r>
        <w:rPr>
          <w:lang w:eastAsia="en-US"/>
        </w:rPr>
        <w:t> !…</w:t>
      </w:r>
    </w:p>
    <w:p w14:paraId="58F098B3" w14:textId="77777777" w:rsidR="0046142F" w:rsidRDefault="003148C9" w:rsidP="0046142F">
      <w:pPr>
        <w:rPr>
          <w:lang w:eastAsia="en-US"/>
        </w:rPr>
      </w:pPr>
      <w:r>
        <w:rPr>
          <w:lang w:eastAsia="en-US"/>
        </w:rPr>
        <w:lastRenderedPageBreak/>
        <w:t>On eût dit jusqu</w:t>
      </w:r>
      <w:r w:rsidR="0046142F">
        <w:rPr>
          <w:lang w:eastAsia="en-US"/>
        </w:rPr>
        <w:t>’</w:t>
      </w:r>
      <w:r>
        <w:rPr>
          <w:lang w:eastAsia="en-US"/>
        </w:rPr>
        <w:t>alors que les coups de Grièche f</w:t>
      </w:r>
      <w:r>
        <w:t>rappaient une statue de marbre</w:t>
      </w:r>
      <w:r w:rsidR="0046142F">
        <w:rPr>
          <w:lang w:eastAsia="en-US"/>
        </w:rPr>
        <w:t>.</w:t>
      </w:r>
    </w:p>
    <w:p w14:paraId="3D947867" w14:textId="77777777" w:rsidR="0046142F" w:rsidRDefault="003148C9" w:rsidP="0046142F">
      <w:pPr>
        <w:rPr>
          <w:lang w:eastAsia="en-US"/>
        </w:rPr>
      </w:pPr>
      <w:r>
        <w:rPr>
          <w:lang w:eastAsia="en-US"/>
        </w:rPr>
        <w:t>Mais</w:t>
      </w:r>
      <w:r w:rsidR="0046142F">
        <w:rPr>
          <w:lang w:eastAsia="en-US"/>
        </w:rPr>
        <w:t xml:space="preserve">, </w:t>
      </w:r>
      <w:r>
        <w:rPr>
          <w:lang w:eastAsia="en-US"/>
        </w:rPr>
        <w:t>à ce dernier trait</w:t>
      </w:r>
      <w:r w:rsidR="0046142F">
        <w:rPr>
          <w:lang w:eastAsia="en-US"/>
        </w:rPr>
        <w:t xml:space="preserve">, </w:t>
      </w:r>
      <w:r>
        <w:rPr>
          <w:lang w:eastAsia="en-US"/>
        </w:rPr>
        <w:t xml:space="preserve">la </w:t>
      </w:r>
      <w:proofErr w:type="spellStart"/>
      <w:r>
        <w:rPr>
          <w:lang w:eastAsia="en-US"/>
        </w:rPr>
        <w:t>Lovely</w:t>
      </w:r>
      <w:proofErr w:type="spellEnd"/>
      <w:r>
        <w:rPr>
          <w:lang w:eastAsia="en-US"/>
        </w:rPr>
        <w:t xml:space="preserve"> passa la main sur son front et ses jambes chancelèrent</w:t>
      </w:r>
      <w:r w:rsidR="0046142F">
        <w:rPr>
          <w:lang w:eastAsia="en-US"/>
        </w:rPr>
        <w:t>.</w:t>
      </w:r>
    </w:p>
    <w:p w14:paraId="22A01235" w14:textId="77777777" w:rsidR="0046142F" w:rsidRDefault="0046142F" w:rsidP="0046142F">
      <w:pPr>
        <w:rPr>
          <w:lang w:eastAsia="en-US"/>
        </w:rPr>
      </w:pPr>
      <w:r>
        <w:rPr>
          <w:lang w:eastAsia="en-US"/>
        </w:rPr>
        <w:t>— </w:t>
      </w:r>
      <w:r w:rsidR="003148C9">
        <w:rPr>
          <w:lang w:eastAsia="en-US"/>
        </w:rPr>
        <w:t>Pitié</w:t>
      </w:r>
      <w:r>
        <w:rPr>
          <w:lang w:eastAsia="en-US"/>
        </w:rPr>
        <w:t xml:space="preserve"> ! </w:t>
      </w:r>
      <w:r w:rsidR="003148C9">
        <w:rPr>
          <w:lang w:eastAsia="en-US"/>
        </w:rPr>
        <w:t>murmura-t-elle</w:t>
      </w:r>
      <w:r>
        <w:rPr>
          <w:lang w:eastAsia="en-US"/>
        </w:rPr>
        <w:t>.</w:t>
      </w:r>
    </w:p>
    <w:p w14:paraId="4E1DC06A" w14:textId="77777777" w:rsidR="0046142F" w:rsidRDefault="003148C9" w:rsidP="0046142F">
      <w:pPr>
        <w:rPr>
          <w:lang w:eastAsia="en-US"/>
        </w:rPr>
      </w:pPr>
      <w:r>
        <w:rPr>
          <w:lang w:eastAsia="en-US"/>
        </w:rPr>
        <w:t>Grièche éclata de rire</w:t>
      </w:r>
      <w:r w:rsidR="0046142F">
        <w:rPr>
          <w:lang w:eastAsia="en-US"/>
        </w:rPr>
        <w:t>.</w:t>
      </w:r>
    </w:p>
    <w:p w14:paraId="44BC31EF" w14:textId="0EFCC53A" w:rsidR="0046142F" w:rsidRDefault="0046142F" w:rsidP="0046142F">
      <w:pPr>
        <w:rPr>
          <w:lang w:eastAsia="en-US"/>
        </w:rPr>
      </w:pPr>
      <w:r>
        <w:rPr>
          <w:lang w:eastAsia="en-US"/>
        </w:rPr>
        <w:t>— </w:t>
      </w:r>
      <w:r w:rsidR="003148C9">
        <w:rPr>
          <w:lang w:eastAsia="en-US"/>
        </w:rPr>
        <w:t>Pitié</w:t>
      </w:r>
      <w:r>
        <w:rPr>
          <w:lang w:eastAsia="en-US"/>
        </w:rPr>
        <w:t xml:space="preserve"> ! </w:t>
      </w:r>
      <w:r w:rsidR="003148C9">
        <w:rPr>
          <w:lang w:eastAsia="en-US"/>
        </w:rPr>
        <w:t>répéta-t-elle</w:t>
      </w:r>
      <w:r>
        <w:rPr>
          <w:lang w:eastAsia="en-US"/>
        </w:rPr>
        <w:t xml:space="preserve">. </w:t>
      </w:r>
      <w:r w:rsidR="006C2AE1">
        <w:rPr>
          <w:lang w:eastAsia="en-US"/>
        </w:rPr>
        <w:t>—</w:t>
      </w:r>
      <w:r>
        <w:rPr>
          <w:lang w:eastAsia="en-US"/>
        </w:rPr>
        <w:t xml:space="preserve"> </w:t>
      </w:r>
      <w:r w:rsidR="003148C9">
        <w:rPr>
          <w:lang w:eastAsia="en-US"/>
        </w:rPr>
        <w:t>Dites donc</w:t>
      </w:r>
      <w:r>
        <w:rPr>
          <w:lang w:eastAsia="en-US"/>
        </w:rPr>
        <w:t xml:space="preserve">, </w:t>
      </w:r>
      <w:r w:rsidR="003148C9">
        <w:rPr>
          <w:lang w:eastAsia="en-US"/>
        </w:rPr>
        <w:t>vous autres</w:t>
      </w:r>
      <w:r>
        <w:rPr>
          <w:lang w:eastAsia="en-US"/>
        </w:rPr>
        <w:t xml:space="preserve"> ! </w:t>
      </w:r>
      <w:r w:rsidR="003148C9">
        <w:rPr>
          <w:lang w:eastAsia="en-US"/>
        </w:rPr>
        <w:t>elle demande pitié</w:t>
      </w:r>
      <w:r>
        <w:rPr>
          <w:lang w:eastAsia="en-US"/>
        </w:rPr>
        <w:t xml:space="preserve"> ! </w:t>
      </w:r>
      <w:r w:rsidR="003148C9">
        <w:rPr>
          <w:lang w:eastAsia="en-US"/>
        </w:rPr>
        <w:t>elle</w:t>
      </w:r>
      <w:r w:rsidR="003148C9">
        <w:t xml:space="preserve"> ne veut pas que ses enfants sachent ses histo</w:t>
      </w:r>
      <w:r w:rsidR="003148C9">
        <w:rPr>
          <w:lang w:eastAsia="en-US"/>
        </w:rPr>
        <w:t>ires</w:t>
      </w:r>
      <w:r>
        <w:rPr>
          <w:lang w:eastAsia="en-US"/>
        </w:rPr>
        <w:t xml:space="preserve">, </w:t>
      </w:r>
      <w:r w:rsidR="003148C9">
        <w:rPr>
          <w:lang w:eastAsia="en-US"/>
        </w:rPr>
        <w:t>la madame de Marans</w:t>
      </w:r>
      <w:r>
        <w:rPr>
          <w:lang w:eastAsia="en-US"/>
        </w:rPr>
        <w:t>.</w:t>
      </w:r>
    </w:p>
    <w:p w14:paraId="2D8C3496" w14:textId="77777777" w:rsidR="0046142F" w:rsidRDefault="003148C9" w:rsidP="0046142F">
      <w:pPr>
        <w:rPr>
          <w:lang w:eastAsia="en-US"/>
        </w:rPr>
      </w:pPr>
      <w:r>
        <w:rPr>
          <w:lang w:eastAsia="en-US"/>
        </w:rPr>
        <w:t>Berthe joignit ses mains tremblantes</w:t>
      </w:r>
      <w:r w:rsidR="0046142F">
        <w:rPr>
          <w:lang w:eastAsia="en-US"/>
        </w:rPr>
        <w:t>.</w:t>
      </w:r>
    </w:p>
    <w:p w14:paraId="4211B4E8" w14:textId="7DA0B6C4" w:rsidR="0046142F" w:rsidRDefault="0046142F" w:rsidP="0046142F">
      <w:pPr>
        <w:rPr>
          <w:lang w:eastAsia="en-US"/>
        </w:rPr>
      </w:pPr>
      <w:r>
        <w:rPr>
          <w:lang w:eastAsia="en-US"/>
        </w:rPr>
        <w:t>— </w:t>
      </w:r>
      <w:r w:rsidR="003148C9">
        <w:rPr>
          <w:lang w:eastAsia="en-US"/>
        </w:rPr>
        <w:t>Oh</w:t>
      </w:r>
      <w:r>
        <w:rPr>
          <w:lang w:eastAsia="en-US"/>
        </w:rPr>
        <w:t xml:space="preserve"> ! </w:t>
      </w:r>
      <w:r w:rsidR="006C2AE1">
        <w:rPr>
          <w:lang w:eastAsia="en-US"/>
        </w:rPr>
        <w:t>—</w:t>
      </w:r>
      <w:r>
        <w:rPr>
          <w:lang w:eastAsia="en-US"/>
        </w:rPr>
        <w:t xml:space="preserve"> </w:t>
      </w:r>
      <w:r w:rsidR="003148C9">
        <w:rPr>
          <w:lang w:eastAsia="en-US"/>
        </w:rPr>
        <w:t>murmura-t-elle</w:t>
      </w:r>
      <w:r>
        <w:rPr>
          <w:lang w:eastAsia="en-US"/>
        </w:rPr>
        <w:t xml:space="preserve">, </w:t>
      </w:r>
      <w:r w:rsidR="003148C9">
        <w:rPr>
          <w:lang w:eastAsia="en-US"/>
        </w:rPr>
        <w:t>tandis qu</w:t>
      </w:r>
      <w:r>
        <w:rPr>
          <w:lang w:eastAsia="en-US"/>
        </w:rPr>
        <w:t>’</w:t>
      </w:r>
      <w:r w:rsidR="003148C9">
        <w:rPr>
          <w:lang w:eastAsia="en-US"/>
        </w:rPr>
        <w:t>une larme jaillissait enfin de ses yeux ardents</w:t>
      </w:r>
      <w:r>
        <w:rPr>
          <w:lang w:eastAsia="en-US"/>
        </w:rPr>
        <w:t xml:space="preserve">, </w:t>
      </w:r>
      <w:r w:rsidR="003148C9">
        <w:rPr>
          <w:lang w:eastAsia="en-US"/>
        </w:rPr>
        <w:t>oh</w:t>
      </w:r>
      <w:r>
        <w:rPr>
          <w:lang w:eastAsia="en-US"/>
        </w:rPr>
        <w:t xml:space="preserve"> ! </w:t>
      </w:r>
      <w:r w:rsidR="003148C9">
        <w:rPr>
          <w:lang w:eastAsia="en-US"/>
        </w:rPr>
        <w:t>mes enfants</w:t>
      </w:r>
      <w:r>
        <w:rPr>
          <w:lang w:eastAsia="en-US"/>
        </w:rPr>
        <w:t xml:space="preserve"> !… </w:t>
      </w:r>
      <w:r w:rsidR="003148C9">
        <w:rPr>
          <w:lang w:eastAsia="en-US"/>
        </w:rPr>
        <w:t>oh</w:t>
      </w:r>
      <w:r>
        <w:rPr>
          <w:lang w:eastAsia="en-US"/>
        </w:rPr>
        <w:t xml:space="preserve"> ! </w:t>
      </w:r>
      <w:r w:rsidR="003148C9">
        <w:rPr>
          <w:lang w:eastAsia="en-US"/>
        </w:rPr>
        <w:t>mes enfants</w:t>
      </w:r>
      <w:r>
        <w:rPr>
          <w:lang w:eastAsia="en-US"/>
        </w:rPr>
        <w:t> !…</w:t>
      </w:r>
    </w:p>
    <w:p w14:paraId="490F82C8" w14:textId="57A08B18"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parble</w:t>
      </w:r>
      <w:r w:rsidR="003148C9">
        <w:t>u</w:t>
      </w:r>
      <w:r>
        <w:rPr>
          <w:lang w:eastAsia="en-US"/>
        </w:rPr>
        <w:t xml:space="preserve">-! </w:t>
      </w:r>
      <w:r w:rsidR="003148C9">
        <w:rPr>
          <w:lang w:eastAsia="en-US"/>
        </w:rPr>
        <w:t>s</w:t>
      </w:r>
      <w:r>
        <w:rPr>
          <w:lang w:eastAsia="en-US"/>
        </w:rPr>
        <w:t>’</w:t>
      </w:r>
      <w:r w:rsidR="003148C9">
        <w:rPr>
          <w:lang w:eastAsia="en-US"/>
        </w:rPr>
        <w:t>écria Fofolle</w:t>
      </w:r>
      <w:r>
        <w:rPr>
          <w:lang w:eastAsia="en-US"/>
        </w:rPr>
        <w:t xml:space="preserve">, </w:t>
      </w:r>
      <w:r w:rsidR="006C2AE1">
        <w:rPr>
          <w:lang w:eastAsia="en-US"/>
        </w:rPr>
        <w:t>—</w:t>
      </w:r>
      <w:r>
        <w:rPr>
          <w:lang w:eastAsia="en-US"/>
        </w:rPr>
        <w:t xml:space="preserve"> </w:t>
      </w:r>
      <w:r w:rsidR="003148C9">
        <w:rPr>
          <w:lang w:eastAsia="en-US"/>
        </w:rPr>
        <w:t>si j</w:t>
      </w:r>
      <w:r>
        <w:rPr>
          <w:lang w:eastAsia="en-US"/>
        </w:rPr>
        <w:t>’</w:t>
      </w:r>
      <w:r w:rsidR="003148C9">
        <w:rPr>
          <w:lang w:eastAsia="en-US"/>
        </w:rPr>
        <w:t>avais dix mille francs</w:t>
      </w:r>
      <w:r>
        <w:rPr>
          <w:lang w:eastAsia="en-US"/>
        </w:rPr>
        <w:t xml:space="preserve">, </w:t>
      </w:r>
      <w:r w:rsidR="003148C9">
        <w:rPr>
          <w:lang w:eastAsia="en-US"/>
        </w:rPr>
        <w:t>moi</w:t>
      </w:r>
      <w:r>
        <w:rPr>
          <w:lang w:eastAsia="en-US"/>
        </w:rPr>
        <w:t xml:space="preserve">, </w:t>
      </w:r>
      <w:r w:rsidR="003148C9">
        <w:rPr>
          <w:lang w:eastAsia="en-US"/>
        </w:rPr>
        <w:t>je te les flanquerais à la figure</w:t>
      </w:r>
      <w:r>
        <w:rPr>
          <w:lang w:eastAsia="en-US"/>
        </w:rPr>
        <w:t xml:space="preserve">, </w:t>
      </w:r>
      <w:r w:rsidR="003148C9">
        <w:rPr>
          <w:lang w:eastAsia="en-US"/>
        </w:rPr>
        <w:t>vieille Grièche</w:t>
      </w:r>
      <w:r>
        <w:rPr>
          <w:lang w:eastAsia="en-US"/>
        </w:rPr>
        <w:t> !</w:t>
      </w:r>
    </w:p>
    <w:p w14:paraId="21ED423A" w14:textId="77777777" w:rsidR="0046142F" w:rsidRDefault="0046142F" w:rsidP="0046142F">
      <w:pPr>
        <w:rPr>
          <w:lang w:eastAsia="en-US"/>
        </w:rPr>
      </w:pPr>
      <w:r>
        <w:rPr>
          <w:lang w:eastAsia="en-US"/>
        </w:rPr>
        <w:t>— </w:t>
      </w:r>
      <w:r w:rsidR="003148C9">
        <w:rPr>
          <w:lang w:eastAsia="en-US"/>
        </w:rPr>
        <w:t>Un peu d</w:t>
      </w:r>
      <w:r>
        <w:rPr>
          <w:lang w:eastAsia="en-US"/>
        </w:rPr>
        <w:t>’</w:t>
      </w:r>
      <w:r w:rsidR="003148C9">
        <w:rPr>
          <w:lang w:eastAsia="en-US"/>
        </w:rPr>
        <w:t>or</w:t>
      </w:r>
      <w:r>
        <w:rPr>
          <w:lang w:eastAsia="en-US"/>
        </w:rPr>
        <w:t xml:space="preserve">, </w:t>
      </w:r>
      <w:r w:rsidR="003148C9">
        <w:rPr>
          <w:lang w:eastAsia="en-US"/>
        </w:rPr>
        <w:t>un peu de boue</w:t>
      </w:r>
      <w:r>
        <w:rPr>
          <w:lang w:eastAsia="en-US"/>
        </w:rPr>
        <w:t xml:space="preserve"> ! </w:t>
      </w:r>
      <w:r w:rsidR="003148C9">
        <w:rPr>
          <w:lang w:eastAsia="en-US"/>
        </w:rPr>
        <w:t>soupira Ida qui achevait son grog</w:t>
      </w:r>
      <w:r>
        <w:rPr>
          <w:lang w:eastAsia="en-US"/>
        </w:rPr>
        <w:t>.</w:t>
      </w:r>
    </w:p>
    <w:p w14:paraId="2B825E5C" w14:textId="77777777" w:rsidR="0046142F" w:rsidRDefault="003148C9" w:rsidP="0046142F">
      <w:pPr>
        <w:rPr>
          <w:lang w:eastAsia="en-US"/>
        </w:rPr>
      </w:pPr>
      <w:r>
        <w:rPr>
          <w:lang w:eastAsia="en-US"/>
        </w:rPr>
        <w:t>Grièche allait peut-être s</w:t>
      </w:r>
      <w:r w:rsidR="0046142F">
        <w:rPr>
          <w:lang w:eastAsia="en-US"/>
        </w:rPr>
        <w:t>’</w:t>
      </w:r>
      <w:r>
        <w:rPr>
          <w:lang w:eastAsia="en-US"/>
        </w:rPr>
        <w:t>attendrir</w:t>
      </w:r>
      <w:r w:rsidR="0046142F">
        <w:rPr>
          <w:lang w:eastAsia="en-US"/>
        </w:rPr>
        <w:t xml:space="preserve">, </w:t>
      </w:r>
      <w:r>
        <w:rPr>
          <w:lang w:eastAsia="en-US"/>
        </w:rPr>
        <w:t>car le dernier cri de Berthe s</w:t>
      </w:r>
      <w:r w:rsidR="0046142F">
        <w:rPr>
          <w:lang w:eastAsia="en-US"/>
        </w:rPr>
        <w:t>’</w:t>
      </w:r>
      <w:r>
        <w:rPr>
          <w:lang w:eastAsia="en-US"/>
        </w:rPr>
        <w:t>était éc</w:t>
      </w:r>
      <w:r>
        <w:t>happé de son âme</w:t>
      </w:r>
      <w:r w:rsidR="0046142F">
        <w:rPr>
          <w:lang w:eastAsia="en-US"/>
        </w:rPr>
        <w:t xml:space="preserve">, </w:t>
      </w:r>
      <w:r>
        <w:rPr>
          <w:lang w:eastAsia="en-US"/>
        </w:rPr>
        <w:t>déchirant comme une plainte d</w:t>
      </w:r>
      <w:r w:rsidR="0046142F">
        <w:rPr>
          <w:lang w:eastAsia="en-US"/>
        </w:rPr>
        <w:t>’</w:t>
      </w:r>
      <w:r>
        <w:rPr>
          <w:lang w:eastAsia="en-US"/>
        </w:rPr>
        <w:t>agonie</w:t>
      </w:r>
      <w:r w:rsidR="0046142F">
        <w:rPr>
          <w:lang w:eastAsia="en-US"/>
        </w:rPr>
        <w:t xml:space="preserve">, </w:t>
      </w:r>
      <w:r>
        <w:rPr>
          <w:lang w:eastAsia="en-US"/>
        </w:rPr>
        <w:t>mais cette malencontreuse diversion lui rendit toute sa colère</w:t>
      </w:r>
      <w:r w:rsidR="0046142F">
        <w:rPr>
          <w:lang w:eastAsia="en-US"/>
        </w:rPr>
        <w:t>.</w:t>
      </w:r>
    </w:p>
    <w:p w14:paraId="6E4B53F7" w14:textId="77777777" w:rsidR="0046142F" w:rsidRDefault="003148C9" w:rsidP="0046142F">
      <w:pPr>
        <w:rPr>
          <w:lang w:eastAsia="en-US"/>
        </w:rPr>
      </w:pPr>
      <w:r>
        <w:rPr>
          <w:lang w:eastAsia="en-US"/>
        </w:rPr>
        <w:t xml:space="preserve">Elle attira </w:t>
      </w:r>
      <w:proofErr w:type="spellStart"/>
      <w:r>
        <w:rPr>
          <w:lang w:eastAsia="en-US"/>
        </w:rPr>
        <w:t>Lovely</w:t>
      </w:r>
      <w:proofErr w:type="spellEnd"/>
      <w:r>
        <w:rPr>
          <w:lang w:eastAsia="en-US"/>
        </w:rPr>
        <w:t xml:space="preserve"> jusqu</w:t>
      </w:r>
      <w:r w:rsidR="0046142F">
        <w:rPr>
          <w:lang w:eastAsia="en-US"/>
        </w:rPr>
        <w:t>’</w:t>
      </w:r>
      <w:r>
        <w:rPr>
          <w:lang w:eastAsia="en-US"/>
        </w:rPr>
        <w:t>au milieu du foyer</w:t>
      </w:r>
      <w:r w:rsidR="0046142F">
        <w:rPr>
          <w:lang w:eastAsia="en-US"/>
        </w:rPr>
        <w:t>.</w:t>
      </w:r>
    </w:p>
    <w:p w14:paraId="07451219" w14:textId="30503FE0" w:rsidR="0046142F" w:rsidRDefault="0046142F" w:rsidP="0046142F">
      <w:pPr>
        <w:rPr>
          <w:lang w:eastAsia="en-US"/>
        </w:rPr>
      </w:pPr>
      <w:r>
        <w:rPr>
          <w:lang w:eastAsia="en-US"/>
        </w:rPr>
        <w:t>— </w:t>
      </w:r>
      <w:r w:rsidR="003148C9">
        <w:rPr>
          <w:lang w:eastAsia="en-US"/>
        </w:rPr>
        <w:t>Ça vous ennuie</w:t>
      </w:r>
      <w:r>
        <w:rPr>
          <w:lang w:eastAsia="en-US"/>
        </w:rPr>
        <w:t xml:space="preserve"> ! </w:t>
      </w:r>
      <w:r w:rsidR="003148C9">
        <w:rPr>
          <w:lang w:eastAsia="en-US"/>
        </w:rPr>
        <w:t>dit-elle en s</w:t>
      </w:r>
      <w:r>
        <w:rPr>
          <w:lang w:eastAsia="en-US"/>
        </w:rPr>
        <w:t>’</w:t>
      </w:r>
      <w:r w:rsidR="003148C9">
        <w:rPr>
          <w:lang w:eastAsia="en-US"/>
        </w:rPr>
        <w:t>adressant à ses camarades</w:t>
      </w:r>
      <w:r>
        <w:rPr>
          <w:lang w:eastAsia="en-US"/>
        </w:rPr>
        <w:t xml:space="preserve"> ; </w:t>
      </w:r>
      <w:r w:rsidR="006C2AE1">
        <w:rPr>
          <w:lang w:eastAsia="en-US"/>
        </w:rPr>
        <w:t>—</w:t>
      </w:r>
      <w:r>
        <w:rPr>
          <w:lang w:eastAsia="en-US"/>
        </w:rPr>
        <w:t xml:space="preserve"> </w:t>
      </w:r>
      <w:r w:rsidR="003148C9">
        <w:rPr>
          <w:lang w:eastAsia="en-US"/>
        </w:rPr>
        <w:t>une pauvre vieille femme qui perd le pain de son enfant</w:t>
      </w:r>
      <w:r>
        <w:rPr>
          <w:lang w:eastAsia="en-US"/>
        </w:rPr>
        <w:t xml:space="preserve"> !… </w:t>
      </w:r>
      <w:r w:rsidR="003148C9">
        <w:rPr>
          <w:lang w:eastAsia="en-US"/>
        </w:rPr>
        <w:t>la belle affaire</w:t>
      </w:r>
      <w:r>
        <w:rPr>
          <w:lang w:eastAsia="en-US"/>
        </w:rPr>
        <w:t xml:space="preserve"> !… </w:t>
      </w:r>
      <w:r w:rsidR="003148C9">
        <w:rPr>
          <w:lang w:eastAsia="en-US"/>
        </w:rPr>
        <w:t>L</w:t>
      </w:r>
      <w:r>
        <w:rPr>
          <w:lang w:eastAsia="en-US"/>
        </w:rPr>
        <w:t>’</w:t>
      </w:r>
      <w:r w:rsidR="003148C9">
        <w:rPr>
          <w:lang w:eastAsia="en-US"/>
        </w:rPr>
        <w:t>enfant peut apprendre à cancaner comme Fofolle</w:t>
      </w:r>
      <w:r>
        <w:rPr>
          <w:lang w:eastAsia="en-US"/>
        </w:rPr>
        <w:t xml:space="preserve">, </w:t>
      </w:r>
      <w:r w:rsidR="003148C9">
        <w:rPr>
          <w:lang w:eastAsia="en-US"/>
        </w:rPr>
        <w:t>n</w:t>
      </w:r>
      <w:r>
        <w:rPr>
          <w:lang w:eastAsia="en-US"/>
        </w:rPr>
        <w:t>’</w:t>
      </w:r>
      <w:r w:rsidR="003148C9">
        <w:rPr>
          <w:lang w:eastAsia="en-US"/>
        </w:rPr>
        <w:t>est-ce pas</w:t>
      </w:r>
      <w:r>
        <w:rPr>
          <w:lang w:eastAsia="en-US"/>
        </w:rPr>
        <w:t xml:space="preserve">… </w:t>
      </w:r>
      <w:r w:rsidR="003148C9">
        <w:rPr>
          <w:lang w:eastAsia="en-US"/>
        </w:rPr>
        <w:t>On gagne sa vie à ce métier-là</w:t>
      </w:r>
      <w:r>
        <w:rPr>
          <w:lang w:eastAsia="en-US"/>
        </w:rPr>
        <w:t xml:space="preserve">… </w:t>
      </w:r>
      <w:r w:rsidR="003148C9">
        <w:rPr>
          <w:lang w:eastAsia="en-US"/>
        </w:rPr>
        <w:t>ou bien elle peut s</w:t>
      </w:r>
      <w:r>
        <w:rPr>
          <w:lang w:eastAsia="en-US"/>
        </w:rPr>
        <w:t>’</w:t>
      </w:r>
      <w:r w:rsidR="003148C9">
        <w:rPr>
          <w:lang w:eastAsia="en-US"/>
        </w:rPr>
        <w:t xml:space="preserve">entendre avec les ouvreuses </w:t>
      </w:r>
      <w:r w:rsidR="003148C9">
        <w:rPr>
          <w:lang w:eastAsia="en-US"/>
        </w:rPr>
        <w:lastRenderedPageBreak/>
        <w:t>comme mademoiselle Ida</w:t>
      </w:r>
      <w:r>
        <w:rPr>
          <w:lang w:eastAsia="en-US"/>
        </w:rPr>
        <w:t xml:space="preserve">… </w:t>
      </w:r>
      <w:r w:rsidR="003148C9">
        <w:rPr>
          <w:lang w:eastAsia="en-US"/>
        </w:rPr>
        <w:t>Mais je ne veux pas</w:t>
      </w:r>
      <w:r>
        <w:rPr>
          <w:lang w:eastAsia="en-US"/>
        </w:rPr>
        <w:t xml:space="preserve">, </w:t>
      </w:r>
      <w:r w:rsidR="003148C9">
        <w:rPr>
          <w:lang w:eastAsia="en-US"/>
        </w:rPr>
        <w:t>moi</w:t>
      </w:r>
      <w:r>
        <w:rPr>
          <w:lang w:eastAsia="en-US"/>
        </w:rPr>
        <w:t xml:space="preserve">, </w:t>
      </w:r>
      <w:r w:rsidR="003148C9">
        <w:rPr>
          <w:lang w:eastAsia="en-US"/>
        </w:rPr>
        <w:t>se reprit la duègne avec un grand mouvement d</w:t>
      </w:r>
      <w:r>
        <w:rPr>
          <w:lang w:eastAsia="en-US"/>
        </w:rPr>
        <w:t>’</w:t>
      </w:r>
      <w:r w:rsidR="003148C9">
        <w:rPr>
          <w:lang w:eastAsia="en-US"/>
        </w:rPr>
        <w:t>énergie</w:t>
      </w:r>
      <w:r>
        <w:rPr>
          <w:lang w:eastAsia="en-US"/>
        </w:rPr>
        <w:t xml:space="preserve"> ; </w:t>
      </w:r>
      <w:r w:rsidR="006C2AE1">
        <w:rPr>
          <w:lang w:eastAsia="en-US"/>
        </w:rPr>
        <w:t>—</w:t>
      </w:r>
      <w:r>
        <w:rPr>
          <w:lang w:eastAsia="en-US"/>
        </w:rPr>
        <w:t xml:space="preserve"> </w:t>
      </w:r>
      <w:r w:rsidR="003148C9">
        <w:rPr>
          <w:lang w:eastAsia="en-US"/>
        </w:rPr>
        <w:t>je ne veux pas</w:t>
      </w:r>
      <w:r>
        <w:rPr>
          <w:lang w:eastAsia="en-US"/>
        </w:rPr>
        <w:t xml:space="preserve"> ; </w:t>
      </w:r>
      <w:r w:rsidR="003148C9">
        <w:rPr>
          <w:lang w:eastAsia="en-US"/>
        </w:rPr>
        <w:t>ma fille est pure</w:t>
      </w:r>
      <w:r>
        <w:rPr>
          <w:lang w:eastAsia="en-US"/>
        </w:rPr>
        <w:t xml:space="preserve"> : </w:t>
      </w:r>
      <w:r w:rsidR="003148C9">
        <w:rPr>
          <w:lang w:eastAsia="en-US"/>
        </w:rPr>
        <w:t>pour la garder pure</w:t>
      </w:r>
      <w:r>
        <w:rPr>
          <w:lang w:eastAsia="en-US"/>
        </w:rPr>
        <w:t xml:space="preserve">, </w:t>
      </w:r>
      <w:r w:rsidR="003148C9">
        <w:rPr>
          <w:lang w:eastAsia="en-US"/>
        </w:rPr>
        <w:t>je prendrais le sang de cette femme-là jusqu</w:t>
      </w:r>
      <w:r>
        <w:rPr>
          <w:lang w:eastAsia="en-US"/>
        </w:rPr>
        <w:t>’</w:t>
      </w:r>
      <w:r w:rsidR="003148C9">
        <w:rPr>
          <w:lang w:eastAsia="en-US"/>
        </w:rPr>
        <w:t>à la dernière goutte</w:t>
      </w:r>
      <w:r>
        <w:rPr>
          <w:lang w:eastAsia="en-US"/>
        </w:rPr>
        <w:t xml:space="preserve">… </w:t>
      </w:r>
      <w:r w:rsidR="003148C9">
        <w:rPr>
          <w:lang w:eastAsia="en-US"/>
        </w:rPr>
        <w:t>Vous ne savez pas tout</w:t>
      </w:r>
      <w:r>
        <w:rPr>
          <w:lang w:eastAsia="en-US"/>
        </w:rPr>
        <w:t xml:space="preserve">… </w:t>
      </w:r>
      <w:r w:rsidR="003148C9">
        <w:rPr>
          <w:lang w:eastAsia="en-US"/>
        </w:rPr>
        <w:t>ses enfants à elle vont dans le grand monde</w:t>
      </w:r>
      <w:r>
        <w:rPr>
          <w:lang w:eastAsia="en-US"/>
        </w:rPr>
        <w:t xml:space="preserve">… </w:t>
      </w:r>
      <w:r w:rsidR="003148C9">
        <w:rPr>
          <w:lang w:eastAsia="en-US"/>
        </w:rPr>
        <w:t>J</w:t>
      </w:r>
      <w:r>
        <w:rPr>
          <w:lang w:eastAsia="en-US"/>
        </w:rPr>
        <w:t>’</w:t>
      </w:r>
      <w:r w:rsidR="003148C9">
        <w:rPr>
          <w:lang w:eastAsia="en-US"/>
        </w:rPr>
        <w:t>irai</w:t>
      </w:r>
      <w:r>
        <w:rPr>
          <w:lang w:eastAsia="en-US"/>
        </w:rPr>
        <w:t xml:space="preserve">, </w:t>
      </w:r>
      <w:r w:rsidR="003148C9">
        <w:rPr>
          <w:lang w:eastAsia="en-US"/>
        </w:rPr>
        <w:t>moi aussi</w:t>
      </w:r>
      <w:r>
        <w:rPr>
          <w:lang w:eastAsia="en-US"/>
        </w:rPr>
        <w:t xml:space="preserve">… </w:t>
      </w:r>
      <w:r w:rsidR="003148C9">
        <w:rPr>
          <w:lang w:eastAsia="en-US"/>
        </w:rPr>
        <w:t>peut-être me refusera-t-on l</w:t>
      </w:r>
      <w:r>
        <w:rPr>
          <w:lang w:eastAsia="en-US"/>
        </w:rPr>
        <w:t>’</w:t>
      </w:r>
      <w:r w:rsidR="003148C9">
        <w:rPr>
          <w:lang w:eastAsia="en-US"/>
        </w:rPr>
        <w:t>entrée des salons</w:t>
      </w:r>
      <w:r>
        <w:rPr>
          <w:lang w:eastAsia="en-US"/>
        </w:rPr>
        <w:t xml:space="preserve"> ; </w:t>
      </w:r>
      <w:r w:rsidR="003148C9">
        <w:rPr>
          <w:lang w:eastAsia="en-US"/>
        </w:rPr>
        <w:t>mais</w:t>
      </w:r>
      <w:r>
        <w:rPr>
          <w:lang w:eastAsia="en-US"/>
        </w:rPr>
        <w:t xml:space="preserve">, </w:t>
      </w:r>
      <w:r w:rsidR="003148C9">
        <w:rPr>
          <w:lang w:eastAsia="en-US"/>
        </w:rPr>
        <w:t>de la porte de l</w:t>
      </w:r>
      <w:r>
        <w:rPr>
          <w:lang w:eastAsia="en-US"/>
        </w:rPr>
        <w:t>’</w:t>
      </w:r>
      <w:r w:rsidR="003148C9">
        <w:rPr>
          <w:lang w:eastAsia="en-US"/>
        </w:rPr>
        <w:t>antichambre</w:t>
      </w:r>
      <w:r>
        <w:rPr>
          <w:lang w:eastAsia="en-US"/>
        </w:rPr>
        <w:t xml:space="preserve">, </w:t>
      </w:r>
      <w:r w:rsidR="003148C9">
        <w:rPr>
          <w:lang w:eastAsia="en-US"/>
        </w:rPr>
        <w:t>je crierai</w:t>
      </w:r>
      <w:r>
        <w:rPr>
          <w:lang w:eastAsia="en-US"/>
        </w:rPr>
        <w:t> : M. de </w:t>
      </w:r>
      <w:r w:rsidR="003148C9">
        <w:rPr>
          <w:lang w:eastAsia="en-US"/>
        </w:rPr>
        <w:t xml:space="preserve">Marans est le fils de la </w:t>
      </w:r>
      <w:proofErr w:type="spellStart"/>
      <w:r w:rsidR="003148C9">
        <w:rPr>
          <w:lang w:eastAsia="en-US"/>
        </w:rPr>
        <w:t>Lovely</w:t>
      </w:r>
      <w:proofErr w:type="spellEnd"/>
      <w:r w:rsidR="003148C9">
        <w:rPr>
          <w:lang w:eastAsia="en-US"/>
        </w:rPr>
        <w:t xml:space="preserve"> la chanteuse</w:t>
      </w:r>
      <w:r>
        <w:rPr>
          <w:lang w:eastAsia="en-US"/>
        </w:rPr>
        <w:t xml:space="preserve"> ! </w:t>
      </w:r>
      <w:r w:rsidR="003148C9">
        <w:rPr>
          <w:lang w:eastAsia="en-US"/>
        </w:rPr>
        <w:t xml:space="preserve">Mademoiselle de Marans est la fille de la </w:t>
      </w:r>
      <w:proofErr w:type="spellStart"/>
      <w:r w:rsidR="003148C9">
        <w:rPr>
          <w:lang w:eastAsia="en-US"/>
        </w:rPr>
        <w:t>Lovely</w:t>
      </w:r>
      <w:proofErr w:type="spellEnd"/>
      <w:r w:rsidR="003148C9">
        <w:rPr>
          <w:lang w:eastAsia="en-US"/>
        </w:rPr>
        <w:t xml:space="preserve"> la voleuse</w:t>
      </w:r>
      <w:r>
        <w:rPr>
          <w:lang w:eastAsia="en-US"/>
        </w:rPr>
        <w:t> !</w:t>
      </w:r>
    </w:p>
    <w:p w14:paraId="0272ECCA" w14:textId="32ADE8A7" w:rsidR="0046142F" w:rsidRDefault="003148C9" w:rsidP="0046142F">
      <w:pPr>
        <w:rPr>
          <w:lang w:eastAsia="en-US"/>
        </w:rPr>
      </w:pPr>
      <w:r>
        <w:rPr>
          <w:lang w:eastAsia="en-US"/>
        </w:rPr>
        <w:t>On sonna pour l</w:t>
      </w:r>
      <w:r w:rsidR="0046142F">
        <w:rPr>
          <w:lang w:eastAsia="en-US"/>
        </w:rPr>
        <w:t>’</w:t>
      </w:r>
      <w:r>
        <w:rPr>
          <w:lang w:eastAsia="en-US"/>
        </w:rPr>
        <w:t>intermède</w:t>
      </w:r>
      <w:r w:rsidR="0046142F">
        <w:rPr>
          <w:lang w:eastAsia="en-US"/>
        </w:rPr>
        <w:t>.</w:t>
      </w:r>
    </w:p>
    <w:p w14:paraId="32D1F071" w14:textId="77777777" w:rsidR="0046142F" w:rsidRDefault="003148C9" w:rsidP="0046142F">
      <w:pPr>
        <w:rPr>
          <w:lang w:eastAsia="en-US"/>
        </w:rPr>
      </w:pPr>
      <w:r>
        <w:rPr>
          <w:lang w:eastAsia="en-US"/>
        </w:rPr>
        <w:t>Berthe tressaillit et se redressa</w:t>
      </w:r>
      <w:r w:rsidR="0046142F">
        <w:rPr>
          <w:lang w:eastAsia="en-US"/>
        </w:rPr>
        <w:t>.</w:t>
      </w:r>
    </w:p>
    <w:p w14:paraId="556E37BB" w14:textId="77777777" w:rsidR="0046142F" w:rsidRDefault="0046142F" w:rsidP="0046142F">
      <w:pPr>
        <w:rPr>
          <w:lang w:eastAsia="en-US"/>
        </w:rPr>
      </w:pPr>
      <w:r>
        <w:rPr>
          <w:lang w:eastAsia="en-US"/>
        </w:rPr>
        <w:t>— </w:t>
      </w:r>
      <w:r w:rsidR="003148C9">
        <w:rPr>
          <w:lang w:eastAsia="en-US"/>
        </w:rPr>
        <w:t>Je vous demande vingt-quatre heures pour vous payer</w:t>
      </w:r>
      <w:r>
        <w:rPr>
          <w:lang w:eastAsia="en-US"/>
        </w:rPr>
        <w:t xml:space="preserve">, </w:t>
      </w:r>
      <w:r w:rsidR="003148C9">
        <w:rPr>
          <w:lang w:eastAsia="en-US"/>
        </w:rPr>
        <w:t>dit-elle d</w:t>
      </w:r>
      <w:r>
        <w:rPr>
          <w:lang w:eastAsia="en-US"/>
        </w:rPr>
        <w:t>’</w:t>
      </w:r>
      <w:r w:rsidR="003148C9">
        <w:rPr>
          <w:lang w:eastAsia="en-US"/>
        </w:rPr>
        <w:t>un ton froid et bref</w:t>
      </w:r>
      <w:r>
        <w:rPr>
          <w:lang w:eastAsia="en-US"/>
        </w:rPr>
        <w:t>.</w:t>
      </w:r>
    </w:p>
    <w:p w14:paraId="092162FD" w14:textId="77777777" w:rsidR="0046142F" w:rsidRDefault="003148C9" w:rsidP="0046142F">
      <w:pPr>
        <w:rPr>
          <w:lang w:eastAsia="en-US"/>
        </w:rPr>
      </w:pPr>
      <w:r>
        <w:rPr>
          <w:lang w:eastAsia="en-US"/>
        </w:rPr>
        <w:t>Et comme la duègne ouvrait la bouche pour répliquer</w:t>
      </w:r>
      <w:r w:rsidR="0046142F">
        <w:rPr>
          <w:lang w:eastAsia="en-US"/>
        </w:rPr>
        <w:t xml:space="preserve">, </w:t>
      </w:r>
      <w:r>
        <w:rPr>
          <w:lang w:eastAsia="en-US"/>
        </w:rPr>
        <w:t>Berthe appuya sa main sur son épaule et prononça un mot à son oreille</w:t>
      </w:r>
      <w:r w:rsidR="0046142F">
        <w:rPr>
          <w:lang w:eastAsia="en-US"/>
        </w:rPr>
        <w:t>.</w:t>
      </w:r>
    </w:p>
    <w:p w14:paraId="6DF255CC" w14:textId="77777777" w:rsidR="0046142F" w:rsidRDefault="003148C9" w:rsidP="0046142F">
      <w:pPr>
        <w:rPr>
          <w:lang w:eastAsia="en-US"/>
        </w:rPr>
      </w:pPr>
      <w:r>
        <w:rPr>
          <w:lang w:eastAsia="en-US"/>
        </w:rPr>
        <w:t>La duègne recula</w:t>
      </w:r>
      <w:r w:rsidR="0046142F">
        <w:rPr>
          <w:lang w:eastAsia="en-US"/>
        </w:rPr>
        <w:t>.</w:t>
      </w:r>
    </w:p>
    <w:p w14:paraId="15659ADB" w14:textId="77777777" w:rsidR="0046142F" w:rsidRDefault="0046142F" w:rsidP="0046142F">
      <w:pPr>
        <w:rPr>
          <w:lang w:eastAsia="en-US"/>
        </w:rPr>
      </w:pPr>
      <w:r>
        <w:rPr>
          <w:lang w:eastAsia="en-US"/>
        </w:rPr>
        <w:t>— </w:t>
      </w:r>
      <w:r w:rsidR="003148C9">
        <w:rPr>
          <w:lang w:eastAsia="en-US"/>
        </w:rPr>
        <w:t>Vous ferez cela</w:t>
      </w:r>
      <w:r>
        <w:rPr>
          <w:lang w:eastAsia="en-US"/>
        </w:rPr>
        <w:t xml:space="preserve"> ! </w:t>
      </w:r>
      <w:r w:rsidR="003148C9">
        <w:rPr>
          <w:lang w:eastAsia="en-US"/>
        </w:rPr>
        <w:t>murmura-t-elle d</w:t>
      </w:r>
      <w:r>
        <w:rPr>
          <w:lang w:eastAsia="en-US"/>
        </w:rPr>
        <w:t>’</w:t>
      </w:r>
      <w:r w:rsidR="003148C9">
        <w:rPr>
          <w:lang w:eastAsia="en-US"/>
        </w:rPr>
        <w:t>une voix étrange</w:t>
      </w:r>
      <w:r>
        <w:rPr>
          <w:lang w:eastAsia="en-US"/>
        </w:rPr>
        <w:t xml:space="preserve"> ; </w:t>
      </w:r>
      <w:r w:rsidR="003148C9">
        <w:rPr>
          <w:lang w:eastAsia="en-US"/>
        </w:rPr>
        <w:t>vous</w:t>
      </w:r>
      <w:r>
        <w:rPr>
          <w:lang w:eastAsia="en-US"/>
        </w:rPr>
        <w:t xml:space="preserve"> !… </w:t>
      </w:r>
      <w:r w:rsidR="003148C9">
        <w:rPr>
          <w:lang w:eastAsia="en-US"/>
        </w:rPr>
        <w:t>oh</w:t>
      </w:r>
      <w:r>
        <w:rPr>
          <w:lang w:eastAsia="en-US"/>
        </w:rPr>
        <w:t xml:space="preserve"> ! </w:t>
      </w:r>
      <w:proofErr w:type="spellStart"/>
      <w:r w:rsidR="003148C9">
        <w:rPr>
          <w:lang w:eastAsia="en-US"/>
        </w:rPr>
        <w:t>Lovely</w:t>
      </w:r>
      <w:proofErr w:type="spellEnd"/>
      <w:r>
        <w:rPr>
          <w:lang w:eastAsia="en-US"/>
        </w:rPr>
        <w:t xml:space="preserve">… </w:t>
      </w:r>
      <w:r w:rsidR="003148C9">
        <w:rPr>
          <w:lang w:eastAsia="en-US"/>
        </w:rPr>
        <w:t>j</w:t>
      </w:r>
      <w:r>
        <w:rPr>
          <w:lang w:eastAsia="en-US"/>
        </w:rPr>
        <w:t>’</w:t>
      </w:r>
      <w:r w:rsidR="003148C9">
        <w:rPr>
          <w:lang w:eastAsia="en-US"/>
        </w:rPr>
        <w:t>ai peut-être été trop dure avec vous</w:t>
      </w:r>
      <w:r>
        <w:rPr>
          <w:lang w:eastAsia="en-US"/>
        </w:rPr>
        <w:t xml:space="preserve">… </w:t>
      </w:r>
      <w:r w:rsidR="003148C9">
        <w:rPr>
          <w:lang w:eastAsia="en-US"/>
        </w:rPr>
        <w:t>mais c</w:t>
      </w:r>
      <w:r>
        <w:rPr>
          <w:lang w:eastAsia="en-US"/>
        </w:rPr>
        <w:t>’</w:t>
      </w:r>
      <w:r w:rsidR="003148C9">
        <w:rPr>
          <w:lang w:eastAsia="en-US"/>
        </w:rPr>
        <w:t>est que ma fille</w:t>
      </w:r>
      <w:r>
        <w:rPr>
          <w:lang w:eastAsia="en-US"/>
        </w:rPr>
        <w:t>…</w:t>
      </w:r>
    </w:p>
    <w:p w14:paraId="70C211F7" w14:textId="77777777" w:rsidR="0046142F" w:rsidRDefault="003148C9" w:rsidP="0046142F">
      <w:pPr>
        <w:rPr>
          <w:lang w:eastAsia="en-US"/>
        </w:rPr>
      </w:pPr>
      <w:r>
        <w:rPr>
          <w:lang w:eastAsia="en-US"/>
        </w:rPr>
        <w:t>Berthe l</w:t>
      </w:r>
      <w:r w:rsidR="0046142F">
        <w:rPr>
          <w:lang w:eastAsia="en-US"/>
        </w:rPr>
        <w:t>’</w:t>
      </w:r>
      <w:r>
        <w:rPr>
          <w:lang w:eastAsia="en-US"/>
        </w:rPr>
        <w:t xml:space="preserve">écarta du </w:t>
      </w:r>
      <w:hyperlink r:id="rId13" w:history="1">
        <w:r>
          <w:t>geste et</w:t>
        </w:r>
      </w:hyperlink>
      <w:r>
        <w:rPr>
          <w:lang w:eastAsia="en-US"/>
        </w:rPr>
        <w:t xml:space="preserve"> se dirigea vers la scène</w:t>
      </w:r>
      <w:r w:rsidR="0046142F">
        <w:rPr>
          <w:lang w:eastAsia="en-US"/>
        </w:rPr>
        <w:t xml:space="preserve">. </w:t>
      </w:r>
      <w:r>
        <w:rPr>
          <w:lang w:eastAsia="en-US"/>
        </w:rPr>
        <w:t>Grièche fit un mouveme</w:t>
      </w:r>
      <w:r>
        <w:t>nt comme pour la suivre</w:t>
      </w:r>
      <w:r w:rsidR="0046142F">
        <w:rPr>
          <w:lang w:eastAsia="en-US"/>
        </w:rPr>
        <w:t>.</w:t>
      </w:r>
    </w:p>
    <w:p w14:paraId="669D53DD" w14:textId="0DB181A6" w:rsidR="0046142F" w:rsidRDefault="0046142F" w:rsidP="0046142F">
      <w:pPr>
        <w:rPr>
          <w:lang w:eastAsia="en-US"/>
        </w:rPr>
      </w:pPr>
      <w:r>
        <w:rPr>
          <w:lang w:eastAsia="en-US"/>
        </w:rPr>
        <w:t>— </w:t>
      </w:r>
      <w:r w:rsidR="003148C9">
        <w:rPr>
          <w:lang w:eastAsia="en-US"/>
        </w:rPr>
        <w:t>Après tout</w:t>
      </w:r>
      <w:r>
        <w:rPr>
          <w:lang w:eastAsia="en-US"/>
        </w:rPr>
        <w:t xml:space="preserve">, </w:t>
      </w:r>
      <w:r w:rsidR="003148C9">
        <w:rPr>
          <w:lang w:eastAsia="en-US"/>
        </w:rPr>
        <w:t>dit-elle en se ravisant</w:t>
      </w:r>
      <w:r>
        <w:rPr>
          <w:lang w:eastAsia="en-US"/>
        </w:rPr>
        <w:t xml:space="preserve">, </w:t>
      </w:r>
      <w:r w:rsidR="006C2AE1">
        <w:rPr>
          <w:lang w:eastAsia="en-US"/>
        </w:rPr>
        <w:t>—</w:t>
      </w:r>
      <w:r>
        <w:rPr>
          <w:lang w:eastAsia="en-US"/>
        </w:rPr>
        <w:t xml:space="preserve"> </w:t>
      </w:r>
      <w:r w:rsidR="003148C9">
        <w:rPr>
          <w:lang w:eastAsia="en-US"/>
        </w:rPr>
        <w:t>j</w:t>
      </w:r>
      <w:r>
        <w:rPr>
          <w:lang w:eastAsia="en-US"/>
        </w:rPr>
        <w:t>’</w:t>
      </w:r>
      <w:r w:rsidR="003148C9">
        <w:rPr>
          <w:lang w:eastAsia="en-US"/>
        </w:rPr>
        <w:t>aime mieux que ce soit elle que ma fille</w:t>
      </w:r>
      <w:r>
        <w:rPr>
          <w:lang w:eastAsia="en-US"/>
        </w:rPr>
        <w:t xml:space="preserve">… </w:t>
      </w:r>
      <w:r w:rsidR="003148C9">
        <w:rPr>
          <w:lang w:eastAsia="en-US"/>
        </w:rPr>
        <w:t>Pauvre femme</w:t>
      </w:r>
      <w:r>
        <w:rPr>
          <w:lang w:eastAsia="en-US"/>
        </w:rPr>
        <w:t xml:space="preserve">… </w:t>
      </w:r>
      <w:r w:rsidR="003148C9">
        <w:rPr>
          <w:lang w:eastAsia="en-US"/>
        </w:rPr>
        <w:t>ah</w:t>
      </w:r>
      <w:r>
        <w:rPr>
          <w:lang w:eastAsia="en-US"/>
        </w:rPr>
        <w:t xml:space="preserve"> ! </w:t>
      </w:r>
      <w:r w:rsidR="003148C9">
        <w:rPr>
          <w:lang w:eastAsia="en-US"/>
        </w:rPr>
        <w:t>pauvre femme</w:t>
      </w:r>
      <w:r>
        <w:rPr>
          <w:lang w:eastAsia="en-US"/>
        </w:rPr>
        <w:t> !…</w:t>
      </w:r>
    </w:p>
    <w:p w14:paraId="73C93021" w14:textId="77777777" w:rsidR="0046142F" w:rsidRDefault="003148C9" w:rsidP="0046142F">
      <w:pPr>
        <w:rPr>
          <w:lang w:eastAsia="en-US"/>
        </w:rPr>
      </w:pPr>
      <w:r>
        <w:rPr>
          <w:lang w:eastAsia="en-US"/>
        </w:rPr>
        <w:t>Les crochets allaient leur train</w:t>
      </w:r>
      <w:r w:rsidR="0046142F">
        <w:rPr>
          <w:lang w:eastAsia="en-US"/>
        </w:rPr>
        <w:t xml:space="preserve">. </w:t>
      </w:r>
      <w:r>
        <w:rPr>
          <w:lang w:eastAsia="en-US"/>
        </w:rPr>
        <w:t>Zoé se mirait</w:t>
      </w:r>
      <w:r w:rsidR="0046142F">
        <w:rPr>
          <w:lang w:eastAsia="en-US"/>
        </w:rPr>
        <w:t xml:space="preserve">. </w:t>
      </w:r>
      <w:r>
        <w:rPr>
          <w:lang w:eastAsia="en-US"/>
        </w:rPr>
        <w:t xml:space="preserve">Le </w:t>
      </w:r>
      <w:proofErr w:type="spellStart"/>
      <w:r>
        <w:rPr>
          <w:lang w:eastAsia="en-US"/>
        </w:rPr>
        <w:t>Colbrun</w:t>
      </w:r>
      <w:proofErr w:type="spellEnd"/>
      <w:r>
        <w:rPr>
          <w:lang w:eastAsia="en-US"/>
        </w:rPr>
        <w:t xml:space="preserve"> causait avec le chien d</w:t>
      </w:r>
      <w:r w:rsidR="0046142F">
        <w:rPr>
          <w:lang w:eastAsia="en-US"/>
        </w:rPr>
        <w:t>’</w:t>
      </w:r>
      <w:r>
        <w:rPr>
          <w:lang w:eastAsia="en-US"/>
        </w:rPr>
        <w:t>Ida</w:t>
      </w:r>
      <w:r w:rsidR="0046142F">
        <w:rPr>
          <w:lang w:eastAsia="en-US"/>
        </w:rPr>
        <w:t xml:space="preserve">. </w:t>
      </w:r>
      <w:r>
        <w:rPr>
          <w:lang w:eastAsia="en-US"/>
        </w:rPr>
        <w:t xml:space="preserve">Fofolle chantait une </w:t>
      </w:r>
      <w:r>
        <w:rPr>
          <w:i/>
          <w:iCs/>
        </w:rPr>
        <w:t>scie</w:t>
      </w:r>
      <w:r w:rsidR="0046142F">
        <w:rPr>
          <w:i/>
          <w:iCs/>
        </w:rPr>
        <w:t xml:space="preserve">. </w:t>
      </w:r>
      <w:proofErr w:type="spellStart"/>
      <w:r>
        <w:rPr>
          <w:lang w:eastAsia="en-US"/>
        </w:rPr>
        <w:t>Altamore</w:t>
      </w:r>
      <w:proofErr w:type="spellEnd"/>
      <w:r>
        <w:rPr>
          <w:lang w:eastAsia="en-US"/>
        </w:rPr>
        <w:t xml:space="preserve"> le traître</w:t>
      </w:r>
      <w:r w:rsidR="0046142F">
        <w:rPr>
          <w:lang w:eastAsia="en-US"/>
        </w:rPr>
        <w:t xml:space="preserve">, </w:t>
      </w:r>
      <w:r>
        <w:rPr>
          <w:lang w:eastAsia="en-US"/>
        </w:rPr>
        <w:t>se fourrait du charbon dans les sourcils</w:t>
      </w:r>
      <w:r w:rsidR="0046142F">
        <w:rPr>
          <w:lang w:eastAsia="en-US"/>
        </w:rPr>
        <w:t>.</w:t>
      </w:r>
    </w:p>
    <w:p w14:paraId="596500B8" w14:textId="77777777" w:rsidR="0046142F" w:rsidRDefault="003148C9" w:rsidP="0046142F">
      <w:pPr>
        <w:rPr>
          <w:lang w:eastAsia="en-US"/>
        </w:rPr>
      </w:pPr>
      <w:r>
        <w:rPr>
          <w:lang w:eastAsia="en-US"/>
        </w:rPr>
        <w:lastRenderedPageBreak/>
        <w:t xml:space="preserve">La duègne toute seule pensait encore à </w:t>
      </w:r>
      <w:proofErr w:type="spellStart"/>
      <w:r>
        <w:rPr>
          <w:lang w:eastAsia="en-US"/>
        </w:rPr>
        <w:t>Lovely</w:t>
      </w:r>
      <w:proofErr w:type="spellEnd"/>
      <w:r w:rsidR="0046142F">
        <w:rPr>
          <w:lang w:eastAsia="en-US"/>
        </w:rPr>
        <w:t>.</w:t>
      </w:r>
    </w:p>
    <w:p w14:paraId="1BEF9317" w14:textId="08485156" w:rsidR="0046142F" w:rsidRDefault="003148C9" w:rsidP="0046142F">
      <w:pPr>
        <w:pStyle w:val="Titre2"/>
        <w:rPr>
          <w:lang w:eastAsia="en-US"/>
        </w:rPr>
      </w:pPr>
      <w:bookmarkStart w:id="114" w:name="_Toc233868094"/>
      <w:bookmarkStart w:id="115" w:name="_Toc202196788"/>
      <w:r>
        <w:rPr>
          <w:lang w:eastAsia="en-US"/>
        </w:rPr>
        <w:lastRenderedPageBreak/>
        <w:t>LA ROMANCE DU SAULE</w:t>
      </w:r>
      <w:bookmarkEnd w:id="114"/>
      <w:bookmarkEnd w:id="115"/>
      <w:r>
        <w:rPr>
          <w:lang w:eastAsia="en-US"/>
        </w:rPr>
        <w:br/>
      </w:r>
    </w:p>
    <w:p w14:paraId="4D0FDF09" w14:textId="77777777" w:rsidR="0046142F" w:rsidRDefault="0046142F" w:rsidP="0046142F">
      <w:pPr>
        <w:rPr>
          <w:lang w:eastAsia="en-US"/>
        </w:rPr>
      </w:pPr>
      <w:r w:rsidRPr="0046142F">
        <w:t>— </w:t>
      </w:r>
      <w:r w:rsidR="003148C9">
        <w:rPr>
          <w:lang w:eastAsia="en-US"/>
        </w:rPr>
        <w:t>Comme elle est pâle ce soir</w:t>
      </w:r>
      <w:r>
        <w:rPr>
          <w:lang w:eastAsia="en-US"/>
        </w:rPr>
        <w:t xml:space="preserve"> ! </w:t>
      </w:r>
      <w:r w:rsidR="003148C9">
        <w:rPr>
          <w:lang w:eastAsia="en-US"/>
        </w:rPr>
        <w:t xml:space="preserve">se disaient les </w:t>
      </w:r>
      <w:proofErr w:type="spellStart"/>
      <w:r w:rsidR="003148C9">
        <w:rPr>
          <w:lang w:eastAsia="en-US"/>
        </w:rPr>
        <w:t>dilettants</w:t>
      </w:r>
      <w:proofErr w:type="spellEnd"/>
      <w:r w:rsidR="003148C9">
        <w:rPr>
          <w:lang w:eastAsia="en-US"/>
        </w:rPr>
        <w:t xml:space="preserve"> du théâtre de Diane</w:t>
      </w:r>
      <w:r>
        <w:rPr>
          <w:lang w:eastAsia="en-US"/>
        </w:rPr>
        <w:t>.</w:t>
      </w:r>
    </w:p>
    <w:p w14:paraId="2629733B" w14:textId="154770F7" w:rsidR="0046142F" w:rsidRDefault="003148C9" w:rsidP="0046142F">
      <w:pPr>
        <w:rPr>
          <w:lang w:eastAsia="en-US"/>
        </w:rPr>
      </w:pPr>
      <w:r>
        <w:rPr>
          <w:lang w:eastAsia="en-US"/>
        </w:rPr>
        <w:t xml:space="preserve">Car </w:t>
      </w:r>
      <w:proofErr w:type="spellStart"/>
      <w:r>
        <w:rPr>
          <w:lang w:eastAsia="en-US"/>
        </w:rPr>
        <w:t>Lovely</w:t>
      </w:r>
      <w:proofErr w:type="spellEnd"/>
      <w:r>
        <w:rPr>
          <w:lang w:eastAsia="en-US"/>
        </w:rPr>
        <w:t xml:space="preserve"> avait attiré au théâtre </w:t>
      </w:r>
      <w:r>
        <w:t>de Diane</w:t>
      </w:r>
      <w:r w:rsidR="0046142F">
        <w:rPr>
          <w:lang w:eastAsia="en-US"/>
        </w:rPr>
        <w:t xml:space="preserve">, </w:t>
      </w:r>
      <w:r w:rsidR="006C2AE1">
        <w:rPr>
          <w:lang w:eastAsia="en-US"/>
        </w:rPr>
        <w:t>—</w:t>
      </w:r>
      <w:r w:rsidR="0046142F">
        <w:rPr>
          <w:lang w:eastAsia="en-US"/>
        </w:rPr>
        <w:t xml:space="preserve"> </w:t>
      </w:r>
      <w:r>
        <w:rPr>
          <w:lang w:eastAsia="en-US"/>
        </w:rPr>
        <w:t>si loin des latitudes choisies où la religion musicale a ses autels</w:t>
      </w:r>
      <w:r w:rsidR="0046142F">
        <w:rPr>
          <w:lang w:eastAsia="en-US"/>
        </w:rPr>
        <w:t xml:space="preserve">, </w:t>
      </w:r>
      <w:r>
        <w:rPr>
          <w:lang w:eastAsia="en-US"/>
        </w:rPr>
        <w:t xml:space="preserve">des </w:t>
      </w:r>
      <w:proofErr w:type="spellStart"/>
      <w:r>
        <w:rPr>
          <w:lang w:eastAsia="en-US"/>
        </w:rPr>
        <w:t>dilettanti</w:t>
      </w:r>
      <w:proofErr w:type="spellEnd"/>
      <w:r w:rsidR="0046142F">
        <w:rPr>
          <w:lang w:eastAsia="en-US"/>
        </w:rPr>
        <w:t xml:space="preserve">, </w:t>
      </w:r>
      <w:r>
        <w:rPr>
          <w:lang w:eastAsia="en-US"/>
        </w:rPr>
        <w:t xml:space="preserve">de vrais </w:t>
      </w:r>
      <w:proofErr w:type="spellStart"/>
      <w:r>
        <w:rPr>
          <w:lang w:eastAsia="en-US"/>
        </w:rPr>
        <w:t>dilettanti</w:t>
      </w:r>
      <w:proofErr w:type="spellEnd"/>
      <w:r w:rsidR="0046142F">
        <w:rPr>
          <w:lang w:eastAsia="en-US"/>
        </w:rPr>
        <w:t>.</w:t>
      </w:r>
    </w:p>
    <w:p w14:paraId="06D670EF" w14:textId="77777777" w:rsidR="0046142F" w:rsidRDefault="003148C9" w:rsidP="0046142F">
      <w:pPr>
        <w:rPr>
          <w:lang w:eastAsia="en-US"/>
        </w:rPr>
      </w:pPr>
      <w:r>
        <w:rPr>
          <w:lang w:eastAsia="en-US"/>
        </w:rPr>
        <w:t>Aussi bien</w:t>
      </w:r>
      <w:r w:rsidR="0046142F">
        <w:rPr>
          <w:lang w:eastAsia="en-US"/>
        </w:rPr>
        <w:t xml:space="preserve">, </w:t>
      </w:r>
      <w:r>
        <w:rPr>
          <w:lang w:eastAsia="en-US"/>
        </w:rPr>
        <w:t>ce Paris a des yeux de lynx et aucun diamant ne s</w:t>
      </w:r>
      <w:r w:rsidR="0046142F">
        <w:rPr>
          <w:lang w:eastAsia="en-US"/>
        </w:rPr>
        <w:t>’</w:t>
      </w:r>
      <w:r>
        <w:rPr>
          <w:lang w:eastAsia="en-US"/>
        </w:rPr>
        <w:t>y peut cacher longtemps</w:t>
      </w:r>
      <w:r w:rsidR="0046142F">
        <w:rPr>
          <w:lang w:eastAsia="en-US"/>
        </w:rPr>
        <w:t>.</w:t>
      </w:r>
    </w:p>
    <w:p w14:paraId="6F3E758E" w14:textId="77777777" w:rsidR="0046142F" w:rsidRDefault="0046142F" w:rsidP="0046142F">
      <w:pPr>
        <w:rPr>
          <w:lang w:eastAsia="en-US"/>
        </w:rPr>
      </w:pPr>
      <w:r>
        <w:rPr>
          <w:lang w:eastAsia="en-US"/>
        </w:rPr>
        <w:t>— </w:t>
      </w:r>
      <w:r w:rsidR="003148C9">
        <w:rPr>
          <w:lang w:eastAsia="en-US"/>
        </w:rPr>
        <w:t>Comme elle est pâle notre diva</w:t>
      </w:r>
      <w:r>
        <w:rPr>
          <w:lang w:eastAsia="en-US"/>
        </w:rPr>
        <w:t xml:space="preserve"> ! </w:t>
      </w:r>
      <w:r w:rsidR="003148C9">
        <w:rPr>
          <w:lang w:eastAsia="en-US"/>
        </w:rPr>
        <w:t>on dirait qu</w:t>
      </w:r>
      <w:r>
        <w:rPr>
          <w:lang w:eastAsia="en-US"/>
        </w:rPr>
        <w:t>’</w:t>
      </w:r>
      <w:r w:rsidR="003148C9">
        <w:rPr>
          <w:lang w:eastAsia="en-US"/>
        </w:rPr>
        <w:t>e</w:t>
      </w:r>
      <w:r w:rsidR="003148C9">
        <w:t>lle souffre</w:t>
      </w:r>
      <w:r>
        <w:rPr>
          <w:lang w:eastAsia="en-US"/>
        </w:rPr>
        <w:t> !</w:t>
      </w:r>
    </w:p>
    <w:p w14:paraId="4A54D8FF" w14:textId="77777777" w:rsidR="0046142F" w:rsidRDefault="003148C9" w:rsidP="0046142F">
      <w:pPr>
        <w:rPr>
          <w:lang w:eastAsia="en-US"/>
        </w:rPr>
      </w:pPr>
      <w:r>
        <w:rPr>
          <w:lang w:eastAsia="en-US"/>
        </w:rPr>
        <w:t>L</w:t>
      </w:r>
      <w:r w:rsidR="0046142F">
        <w:rPr>
          <w:lang w:eastAsia="en-US"/>
        </w:rPr>
        <w:t>’</w:t>
      </w:r>
      <w:r>
        <w:rPr>
          <w:lang w:eastAsia="en-US"/>
        </w:rPr>
        <w:t>orchestre</w:t>
      </w:r>
      <w:r w:rsidR="0046142F">
        <w:rPr>
          <w:lang w:eastAsia="en-US"/>
        </w:rPr>
        <w:t xml:space="preserve">, </w:t>
      </w:r>
      <w:r>
        <w:rPr>
          <w:lang w:eastAsia="en-US"/>
        </w:rPr>
        <w:t>maigre et insuffisant</w:t>
      </w:r>
      <w:r w:rsidR="0046142F">
        <w:rPr>
          <w:lang w:eastAsia="en-US"/>
        </w:rPr>
        <w:t xml:space="preserve">, </w:t>
      </w:r>
      <w:r>
        <w:rPr>
          <w:lang w:eastAsia="en-US"/>
        </w:rPr>
        <w:t>essaya ces mesures larges et plaintives où Rossini prélude au chant d</w:t>
      </w:r>
      <w:r w:rsidR="0046142F">
        <w:rPr>
          <w:lang w:eastAsia="en-US"/>
        </w:rPr>
        <w:t>’</w:t>
      </w:r>
      <w:r>
        <w:rPr>
          <w:lang w:eastAsia="en-US"/>
        </w:rPr>
        <w:t>Ophélia</w:t>
      </w:r>
      <w:r w:rsidR="0046142F">
        <w:rPr>
          <w:lang w:eastAsia="en-US"/>
        </w:rPr>
        <w:t>.</w:t>
      </w:r>
    </w:p>
    <w:p w14:paraId="3724B8E2" w14:textId="77777777" w:rsidR="0046142F" w:rsidRDefault="003148C9" w:rsidP="0046142F">
      <w:pPr>
        <w:rPr>
          <w:lang w:eastAsia="en-US"/>
        </w:rPr>
      </w:pPr>
      <w:r>
        <w:rPr>
          <w:lang w:eastAsia="en-US"/>
        </w:rPr>
        <w:t>Le cœur de Mazurke bondissait dans sa poitrine</w:t>
      </w:r>
      <w:r w:rsidR="0046142F">
        <w:rPr>
          <w:lang w:eastAsia="en-US"/>
        </w:rPr>
        <w:t xml:space="preserve">. </w:t>
      </w:r>
      <w:r>
        <w:rPr>
          <w:lang w:eastAsia="en-US"/>
        </w:rPr>
        <w:t>Du premier coup d</w:t>
      </w:r>
      <w:r w:rsidR="0046142F">
        <w:rPr>
          <w:lang w:eastAsia="en-US"/>
        </w:rPr>
        <w:t>’</w:t>
      </w:r>
      <w:r>
        <w:rPr>
          <w:lang w:eastAsia="en-US"/>
        </w:rPr>
        <w:t>œil</w:t>
      </w:r>
      <w:r w:rsidR="0046142F">
        <w:rPr>
          <w:lang w:eastAsia="en-US"/>
        </w:rPr>
        <w:t xml:space="preserve">, </w:t>
      </w:r>
      <w:r>
        <w:rPr>
          <w:lang w:eastAsia="en-US"/>
        </w:rPr>
        <w:t>il avait reconnu Berthe</w:t>
      </w:r>
      <w:r w:rsidR="0046142F">
        <w:rPr>
          <w:lang w:eastAsia="en-US"/>
        </w:rPr>
        <w:t>.</w:t>
      </w:r>
    </w:p>
    <w:p w14:paraId="1A02C219" w14:textId="77777777" w:rsidR="0046142F" w:rsidRDefault="003148C9" w:rsidP="0046142F">
      <w:pPr>
        <w:rPr>
          <w:lang w:eastAsia="en-US"/>
        </w:rPr>
      </w:pPr>
      <w:r>
        <w:rPr>
          <w:lang w:eastAsia="en-US"/>
        </w:rPr>
        <w:t>Mille pensées se croisaient et se choquaient en lui</w:t>
      </w:r>
      <w:r w:rsidR="0046142F">
        <w:rPr>
          <w:lang w:eastAsia="en-US"/>
        </w:rPr>
        <w:t>.</w:t>
      </w:r>
    </w:p>
    <w:p w14:paraId="13BCA383" w14:textId="5EDEBBE4" w:rsidR="0046142F" w:rsidRDefault="003148C9" w:rsidP="0046142F">
      <w:pPr>
        <w:rPr>
          <w:lang w:eastAsia="en-US"/>
        </w:rPr>
      </w:pPr>
      <w:r>
        <w:rPr>
          <w:lang w:eastAsia="en-US"/>
        </w:rPr>
        <w:t>C</w:t>
      </w:r>
      <w:r w:rsidR="0046142F">
        <w:rPr>
          <w:lang w:eastAsia="en-US"/>
        </w:rPr>
        <w:t>’</w:t>
      </w:r>
      <w:r>
        <w:rPr>
          <w:lang w:eastAsia="en-US"/>
        </w:rPr>
        <w:t>était Berthe</w:t>
      </w:r>
      <w:r w:rsidR="0046142F">
        <w:rPr>
          <w:lang w:eastAsia="en-US"/>
        </w:rPr>
        <w:t xml:space="preserve"> ! </w:t>
      </w:r>
      <w:r>
        <w:rPr>
          <w:lang w:eastAsia="en-US"/>
        </w:rPr>
        <w:t>Berthe</w:t>
      </w:r>
      <w:r w:rsidR="0046142F">
        <w:rPr>
          <w:lang w:eastAsia="en-US"/>
        </w:rPr>
        <w:t xml:space="preserve"> ! </w:t>
      </w:r>
      <w:r w:rsidR="006C2AE1">
        <w:rPr>
          <w:lang w:eastAsia="en-US"/>
        </w:rPr>
        <w:t>—</w:t>
      </w:r>
      <w:r w:rsidR="0046142F">
        <w:rPr>
          <w:lang w:eastAsia="en-US"/>
        </w:rPr>
        <w:t xml:space="preserve"> </w:t>
      </w:r>
      <w:r>
        <w:rPr>
          <w:lang w:eastAsia="en-US"/>
        </w:rPr>
        <w:t>Dieu l</w:t>
      </w:r>
      <w:r w:rsidR="0046142F">
        <w:rPr>
          <w:lang w:eastAsia="en-US"/>
        </w:rPr>
        <w:t>’</w:t>
      </w:r>
      <w:r>
        <w:rPr>
          <w:lang w:eastAsia="en-US"/>
        </w:rPr>
        <w:t>avait guidé jusque-là en quelque sorte par la main pour la protéger</w:t>
      </w:r>
      <w:r w:rsidR="0046142F">
        <w:rPr>
          <w:lang w:eastAsia="en-US"/>
        </w:rPr>
        <w:t xml:space="preserve">, </w:t>
      </w:r>
      <w:r>
        <w:rPr>
          <w:lang w:eastAsia="en-US"/>
        </w:rPr>
        <w:t>pour la sauver</w:t>
      </w:r>
      <w:r w:rsidR="0046142F">
        <w:rPr>
          <w:lang w:eastAsia="en-US"/>
        </w:rPr>
        <w:t>.</w:t>
      </w:r>
    </w:p>
    <w:p w14:paraId="25FE55E6" w14:textId="77777777" w:rsidR="0046142F" w:rsidRDefault="003148C9" w:rsidP="0046142F">
      <w:pPr>
        <w:rPr>
          <w:lang w:eastAsia="en-US"/>
        </w:rPr>
      </w:pPr>
      <w:r>
        <w:rPr>
          <w:lang w:eastAsia="en-US"/>
        </w:rPr>
        <w:t>Oh</w:t>
      </w:r>
      <w:r w:rsidR="0046142F">
        <w:rPr>
          <w:lang w:eastAsia="en-US"/>
        </w:rPr>
        <w:t xml:space="preserve"> ! </w:t>
      </w:r>
      <w:r>
        <w:rPr>
          <w:lang w:eastAsia="en-US"/>
        </w:rPr>
        <w:t>comme il remerciait Dieu ardemment au fond de son âme</w:t>
      </w:r>
      <w:r w:rsidR="0046142F">
        <w:rPr>
          <w:lang w:eastAsia="en-US"/>
        </w:rPr>
        <w:t> !</w:t>
      </w:r>
    </w:p>
    <w:p w14:paraId="00BC584E" w14:textId="77777777" w:rsidR="0046142F" w:rsidRDefault="003148C9" w:rsidP="0046142F">
      <w:pPr>
        <w:rPr>
          <w:lang w:eastAsia="en-US"/>
        </w:rPr>
      </w:pPr>
      <w:r>
        <w:rPr>
          <w:lang w:eastAsia="en-US"/>
        </w:rPr>
        <w:t>C</w:t>
      </w:r>
      <w:r w:rsidR="0046142F">
        <w:rPr>
          <w:lang w:eastAsia="en-US"/>
        </w:rPr>
        <w:t>’</w:t>
      </w:r>
      <w:r>
        <w:rPr>
          <w:lang w:eastAsia="en-US"/>
        </w:rPr>
        <w:t>était Berthe</w:t>
      </w:r>
      <w:r w:rsidR="0046142F">
        <w:rPr>
          <w:lang w:eastAsia="en-US"/>
        </w:rPr>
        <w:t xml:space="preserve"> ! </w:t>
      </w:r>
      <w:r>
        <w:rPr>
          <w:lang w:eastAsia="en-US"/>
        </w:rPr>
        <w:t xml:space="preserve">cette mère héroïque dont il avait admiré le </w:t>
      </w:r>
      <w:proofErr w:type="spellStart"/>
      <w:r>
        <w:rPr>
          <w:lang w:eastAsia="en-US"/>
        </w:rPr>
        <w:t>dévoûment</w:t>
      </w:r>
      <w:proofErr w:type="spellEnd"/>
      <w:r>
        <w:rPr>
          <w:lang w:eastAsia="en-US"/>
        </w:rPr>
        <w:t xml:space="preserve"> sans savoir</w:t>
      </w:r>
      <w:r w:rsidR="0046142F">
        <w:rPr>
          <w:lang w:eastAsia="en-US"/>
        </w:rPr>
        <w:t xml:space="preserve">, </w:t>
      </w:r>
      <w:r>
        <w:rPr>
          <w:lang w:eastAsia="en-US"/>
        </w:rPr>
        <w:t>admiré et deviné</w:t>
      </w:r>
      <w:r w:rsidR="0046142F">
        <w:rPr>
          <w:lang w:eastAsia="en-US"/>
        </w:rPr>
        <w:t xml:space="preserve">, </w:t>
      </w:r>
      <w:r>
        <w:rPr>
          <w:lang w:eastAsia="en-US"/>
        </w:rPr>
        <w:t>comme on devine les énigmes les plus inextricables</w:t>
      </w:r>
      <w:r w:rsidR="0046142F">
        <w:rPr>
          <w:lang w:eastAsia="en-US"/>
        </w:rPr>
        <w:t xml:space="preserve">, </w:t>
      </w:r>
      <w:r>
        <w:rPr>
          <w:lang w:eastAsia="en-US"/>
        </w:rPr>
        <w:t>dès qu</w:t>
      </w:r>
      <w:r w:rsidR="0046142F">
        <w:rPr>
          <w:lang w:eastAsia="en-US"/>
        </w:rPr>
        <w:t>’</w:t>
      </w:r>
      <w:r>
        <w:rPr>
          <w:lang w:eastAsia="en-US"/>
        </w:rPr>
        <w:t>elles touchent à un être aimé</w:t>
      </w:r>
      <w:r w:rsidR="0046142F">
        <w:rPr>
          <w:lang w:eastAsia="en-US"/>
        </w:rPr>
        <w:t>.</w:t>
      </w:r>
    </w:p>
    <w:p w14:paraId="5B39C4BC" w14:textId="77777777" w:rsidR="0046142F" w:rsidRDefault="003148C9" w:rsidP="0046142F">
      <w:pPr>
        <w:rPr>
          <w:lang w:eastAsia="en-US"/>
        </w:rPr>
      </w:pPr>
      <w:r>
        <w:rPr>
          <w:lang w:eastAsia="en-US"/>
        </w:rPr>
        <w:lastRenderedPageBreak/>
        <w:t>C</w:t>
      </w:r>
      <w:r w:rsidR="0046142F">
        <w:rPr>
          <w:lang w:eastAsia="en-US"/>
        </w:rPr>
        <w:t>’</w:t>
      </w:r>
      <w:r>
        <w:rPr>
          <w:lang w:eastAsia="en-US"/>
        </w:rPr>
        <w:t>était Berthe</w:t>
      </w:r>
      <w:r w:rsidR="0046142F">
        <w:rPr>
          <w:lang w:eastAsia="en-US"/>
        </w:rPr>
        <w:t xml:space="preserve">, </w:t>
      </w:r>
      <w:r>
        <w:rPr>
          <w:lang w:eastAsia="en-US"/>
        </w:rPr>
        <w:t>cette mère martyre qui se mourait à la peine</w:t>
      </w:r>
      <w:r w:rsidR="0046142F">
        <w:rPr>
          <w:lang w:eastAsia="en-US"/>
        </w:rPr>
        <w:t xml:space="preserve">, </w:t>
      </w:r>
      <w:r>
        <w:rPr>
          <w:lang w:eastAsia="en-US"/>
        </w:rPr>
        <w:t>pour faire ses enfants heureux</w:t>
      </w:r>
      <w:r w:rsidR="0046142F">
        <w:rPr>
          <w:lang w:eastAsia="en-US"/>
        </w:rPr>
        <w:t>.</w:t>
      </w:r>
    </w:p>
    <w:p w14:paraId="123F7EA4" w14:textId="77777777" w:rsidR="0046142F" w:rsidRDefault="003148C9" w:rsidP="0046142F">
      <w:pPr>
        <w:rPr>
          <w:lang w:eastAsia="en-US"/>
        </w:rPr>
      </w:pPr>
      <w:r>
        <w:rPr>
          <w:lang w:eastAsia="en-US"/>
        </w:rPr>
        <w:t>Oh</w:t>
      </w:r>
      <w:r w:rsidR="0046142F">
        <w:rPr>
          <w:lang w:eastAsia="en-US"/>
        </w:rPr>
        <w:t xml:space="preserve"> ! </w:t>
      </w:r>
      <w:r>
        <w:rPr>
          <w:lang w:eastAsia="en-US"/>
        </w:rPr>
        <w:t>sa sœur</w:t>
      </w:r>
      <w:r w:rsidR="0046142F">
        <w:rPr>
          <w:lang w:eastAsia="en-US"/>
        </w:rPr>
        <w:t xml:space="preserve"> ! </w:t>
      </w:r>
      <w:r>
        <w:rPr>
          <w:lang w:eastAsia="en-US"/>
        </w:rPr>
        <w:t>sa sœur adorée</w:t>
      </w:r>
      <w:r w:rsidR="0046142F">
        <w:rPr>
          <w:lang w:eastAsia="en-US"/>
        </w:rPr>
        <w:t> !</w:t>
      </w:r>
    </w:p>
    <w:p w14:paraId="3548CC2A" w14:textId="77777777" w:rsidR="0046142F" w:rsidRDefault="003148C9" w:rsidP="0046142F">
      <w:pPr>
        <w:rPr>
          <w:lang w:eastAsia="en-US"/>
        </w:rPr>
      </w:pPr>
      <w:r>
        <w:rPr>
          <w:lang w:eastAsia="en-US"/>
        </w:rPr>
        <w:t>La première note qui tomba de la bouche de Berthe lui emplit le cœur</w:t>
      </w:r>
      <w:r w:rsidR="0046142F">
        <w:rPr>
          <w:lang w:eastAsia="en-US"/>
        </w:rPr>
        <w:t>.</w:t>
      </w:r>
    </w:p>
    <w:p w14:paraId="111C0FB2" w14:textId="5261D3A8" w:rsidR="0046142F" w:rsidRDefault="003148C9" w:rsidP="0046142F">
      <w:pPr>
        <w:rPr>
          <w:lang w:eastAsia="en-US"/>
        </w:rPr>
      </w:pPr>
      <w:r>
        <w:rPr>
          <w:lang w:eastAsia="en-US"/>
        </w:rPr>
        <w:t>Il ne bougea plus</w:t>
      </w:r>
      <w:r w:rsidR="0046142F">
        <w:rPr>
          <w:lang w:eastAsia="en-US"/>
        </w:rPr>
        <w:t xml:space="preserve">. </w:t>
      </w:r>
      <w:r w:rsidR="006C2AE1">
        <w:rPr>
          <w:lang w:eastAsia="en-US"/>
        </w:rPr>
        <w:t>—</w:t>
      </w:r>
      <w:r w:rsidR="0046142F">
        <w:rPr>
          <w:lang w:eastAsia="en-US"/>
        </w:rPr>
        <w:t xml:space="preserve"> </w:t>
      </w:r>
      <w:r>
        <w:rPr>
          <w:lang w:eastAsia="en-US"/>
        </w:rPr>
        <w:t>Il était pâle comme elle</w:t>
      </w:r>
      <w:r w:rsidR="0046142F">
        <w:rPr>
          <w:lang w:eastAsia="en-US"/>
        </w:rPr>
        <w:t xml:space="preserve">. </w:t>
      </w:r>
      <w:r w:rsidR="006C2AE1">
        <w:rPr>
          <w:lang w:eastAsia="en-US"/>
        </w:rPr>
        <w:t>—</w:t>
      </w:r>
      <w:r w:rsidR="0046142F">
        <w:rPr>
          <w:lang w:eastAsia="en-US"/>
        </w:rPr>
        <w:t xml:space="preserve"> </w:t>
      </w:r>
      <w:r>
        <w:rPr>
          <w:lang w:eastAsia="en-US"/>
        </w:rPr>
        <w:t>Et sa vaillante force fléchissait sous l</w:t>
      </w:r>
      <w:r w:rsidR="0046142F">
        <w:rPr>
          <w:lang w:eastAsia="en-US"/>
        </w:rPr>
        <w:t>’</w:t>
      </w:r>
      <w:r>
        <w:rPr>
          <w:lang w:eastAsia="en-US"/>
        </w:rPr>
        <w:t>émotion qui le domptait</w:t>
      </w:r>
      <w:r w:rsidR="0046142F">
        <w:rPr>
          <w:lang w:eastAsia="en-US"/>
        </w:rPr>
        <w:t>.</w:t>
      </w:r>
    </w:p>
    <w:p w14:paraId="2B2D560C" w14:textId="77777777" w:rsidR="0046142F" w:rsidRDefault="003148C9" w:rsidP="0046142F">
      <w:pPr>
        <w:rPr>
          <w:lang w:eastAsia="en-US"/>
        </w:rPr>
      </w:pPr>
      <w:r>
        <w:rPr>
          <w:lang w:eastAsia="en-US"/>
        </w:rPr>
        <w:t>En ce moment</w:t>
      </w:r>
      <w:r w:rsidR="0046142F">
        <w:rPr>
          <w:lang w:eastAsia="en-US"/>
        </w:rPr>
        <w:t xml:space="preserve">, </w:t>
      </w:r>
      <w:proofErr w:type="spellStart"/>
      <w:r>
        <w:rPr>
          <w:lang w:eastAsia="en-US"/>
        </w:rPr>
        <w:t>Guérineul</w:t>
      </w:r>
      <w:proofErr w:type="spellEnd"/>
      <w:r>
        <w:rPr>
          <w:lang w:eastAsia="en-US"/>
        </w:rPr>
        <w:t xml:space="preserve"> aurait pu donner le signal des sifflets</w:t>
      </w:r>
      <w:r w:rsidR="0046142F">
        <w:rPr>
          <w:lang w:eastAsia="en-US"/>
        </w:rPr>
        <w:t xml:space="preserve"> ; </w:t>
      </w:r>
      <w:r>
        <w:rPr>
          <w:lang w:eastAsia="en-US"/>
        </w:rPr>
        <w:t>Mazurke n</w:t>
      </w:r>
      <w:r w:rsidR="0046142F">
        <w:rPr>
          <w:lang w:eastAsia="en-US"/>
        </w:rPr>
        <w:t>’</w:t>
      </w:r>
      <w:r>
        <w:rPr>
          <w:lang w:eastAsia="en-US"/>
        </w:rPr>
        <w:t>aurait pu l</w:t>
      </w:r>
      <w:r w:rsidR="0046142F">
        <w:rPr>
          <w:lang w:eastAsia="en-US"/>
        </w:rPr>
        <w:t>’</w:t>
      </w:r>
      <w:r>
        <w:rPr>
          <w:lang w:eastAsia="en-US"/>
        </w:rPr>
        <w:t>en empêcher</w:t>
      </w:r>
      <w:r w:rsidR="0046142F">
        <w:rPr>
          <w:lang w:eastAsia="en-US"/>
        </w:rPr>
        <w:t xml:space="preserve">, </w:t>
      </w:r>
      <w:r>
        <w:rPr>
          <w:lang w:eastAsia="en-US"/>
        </w:rPr>
        <w:t>car il ne le voyait pas</w:t>
      </w:r>
      <w:r w:rsidR="0046142F">
        <w:rPr>
          <w:lang w:eastAsia="en-US"/>
        </w:rPr>
        <w:t xml:space="preserve">. </w:t>
      </w:r>
      <w:r>
        <w:rPr>
          <w:lang w:eastAsia="en-US"/>
        </w:rPr>
        <w:t>Il avait tout oublié</w:t>
      </w:r>
      <w:r w:rsidR="0046142F">
        <w:rPr>
          <w:lang w:eastAsia="en-US"/>
        </w:rPr>
        <w:t xml:space="preserve">. </w:t>
      </w:r>
      <w:r>
        <w:rPr>
          <w:lang w:eastAsia="en-US"/>
        </w:rPr>
        <w:t xml:space="preserve">Mais si </w:t>
      </w:r>
      <w:proofErr w:type="spellStart"/>
      <w:r>
        <w:rPr>
          <w:lang w:eastAsia="en-US"/>
        </w:rPr>
        <w:t>Guérineul</w:t>
      </w:r>
      <w:proofErr w:type="spellEnd"/>
      <w:r>
        <w:rPr>
          <w:lang w:eastAsia="en-US"/>
        </w:rPr>
        <w:t xml:space="preserve"> avait donné le signal</w:t>
      </w:r>
      <w:r w:rsidR="0046142F">
        <w:rPr>
          <w:lang w:eastAsia="en-US"/>
        </w:rPr>
        <w:t xml:space="preserve">, </w:t>
      </w:r>
      <w:r>
        <w:rPr>
          <w:lang w:eastAsia="en-US"/>
        </w:rPr>
        <w:t>Mazurke l</w:t>
      </w:r>
      <w:r w:rsidR="0046142F">
        <w:rPr>
          <w:lang w:eastAsia="en-US"/>
        </w:rPr>
        <w:t>’</w:t>
      </w:r>
      <w:r>
        <w:rPr>
          <w:lang w:eastAsia="en-US"/>
        </w:rPr>
        <w:t>eût assommé sur place</w:t>
      </w:r>
      <w:r w:rsidR="0046142F">
        <w:rPr>
          <w:lang w:eastAsia="en-US"/>
        </w:rPr>
        <w:t>.</w:t>
      </w:r>
    </w:p>
    <w:p w14:paraId="2532896D" w14:textId="77777777" w:rsidR="0046142F" w:rsidRDefault="003148C9" w:rsidP="0046142F">
      <w:pPr>
        <w:rPr>
          <w:lang w:eastAsia="en-US"/>
        </w:rPr>
      </w:pPr>
      <w:r>
        <w:rPr>
          <w:lang w:eastAsia="en-US"/>
        </w:rPr>
        <w:t>Les trois loges attendaient et commençaient à s</w:t>
      </w:r>
      <w:r w:rsidR="0046142F">
        <w:rPr>
          <w:lang w:eastAsia="en-US"/>
        </w:rPr>
        <w:t>’</w:t>
      </w:r>
      <w:r>
        <w:rPr>
          <w:lang w:eastAsia="en-US"/>
        </w:rPr>
        <w:t>étonner</w:t>
      </w:r>
      <w:r w:rsidR="0046142F">
        <w:rPr>
          <w:lang w:eastAsia="en-US"/>
        </w:rPr>
        <w:t xml:space="preserve">, </w:t>
      </w:r>
      <w:r>
        <w:rPr>
          <w:lang w:eastAsia="en-US"/>
        </w:rPr>
        <w:t>car la chanteuse avait presque achevé le premier couplet de la romance du Saule</w:t>
      </w:r>
      <w:r w:rsidR="0046142F">
        <w:rPr>
          <w:lang w:eastAsia="en-US"/>
        </w:rPr>
        <w:t>.</w:t>
      </w:r>
    </w:p>
    <w:p w14:paraId="00BE69D1" w14:textId="77777777" w:rsidR="0046142F" w:rsidRDefault="003148C9" w:rsidP="0046142F">
      <w:pPr>
        <w:rPr>
          <w:lang w:eastAsia="en-US"/>
        </w:rPr>
      </w:pPr>
      <w:r>
        <w:rPr>
          <w:lang w:eastAsia="en-US"/>
        </w:rPr>
        <w:t>Au parterre</w:t>
      </w:r>
      <w:r w:rsidR="0046142F">
        <w:rPr>
          <w:lang w:eastAsia="en-US"/>
        </w:rPr>
        <w:t xml:space="preserve">, </w:t>
      </w:r>
      <w:r>
        <w:rPr>
          <w:lang w:eastAsia="en-US"/>
        </w:rPr>
        <w:t>aux galeries</w:t>
      </w:r>
      <w:r w:rsidR="0046142F">
        <w:rPr>
          <w:lang w:eastAsia="en-US"/>
        </w:rPr>
        <w:t xml:space="preserve">, </w:t>
      </w:r>
      <w:r>
        <w:rPr>
          <w:lang w:eastAsia="en-US"/>
        </w:rPr>
        <w:t>au paradis</w:t>
      </w:r>
      <w:r w:rsidR="0046142F">
        <w:rPr>
          <w:lang w:eastAsia="en-US"/>
        </w:rPr>
        <w:t xml:space="preserve">, </w:t>
      </w:r>
      <w:r>
        <w:rPr>
          <w:lang w:eastAsia="en-US"/>
        </w:rPr>
        <w:t>les exécuteurs apostés attendaient aussi</w:t>
      </w:r>
      <w:r w:rsidR="0046142F">
        <w:rPr>
          <w:lang w:eastAsia="en-US"/>
        </w:rPr>
        <w:t>.</w:t>
      </w:r>
    </w:p>
    <w:p w14:paraId="03563DAA" w14:textId="77777777" w:rsidR="0046142F" w:rsidRDefault="003148C9" w:rsidP="0046142F">
      <w:pPr>
        <w:rPr>
          <w:lang w:eastAsia="en-US"/>
        </w:rPr>
      </w:pPr>
      <w:r>
        <w:rPr>
          <w:lang w:eastAsia="en-US"/>
        </w:rPr>
        <w:t>Un silence complet régnait dans la salle</w:t>
      </w:r>
      <w:r w:rsidR="0046142F">
        <w:rPr>
          <w:lang w:eastAsia="en-US"/>
        </w:rPr>
        <w:t>.</w:t>
      </w:r>
    </w:p>
    <w:p w14:paraId="6E17EC46" w14:textId="77777777" w:rsidR="0046142F" w:rsidRDefault="003148C9" w:rsidP="0046142F">
      <w:pPr>
        <w:rPr>
          <w:lang w:eastAsia="en-US"/>
        </w:rPr>
      </w:pPr>
      <w:r>
        <w:rPr>
          <w:lang w:eastAsia="en-US"/>
        </w:rPr>
        <w:t>Au milieu de ce silence</w:t>
      </w:r>
      <w:r w:rsidR="0046142F">
        <w:rPr>
          <w:lang w:eastAsia="en-US"/>
        </w:rPr>
        <w:t xml:space="preserve">, </w:t>
      </w:r>
      <w:r>
        <w:rPr>
          <w:lang w:eastAsia="en-US"/>
        </w:rPr>
        <w:t xml:space="preserve">la voix de </w:t>
      </w:r>
      <w:proofErr w:type="spellStart"/>
      <w:r>
        <w:rPr>
          <w:lang w:eastAsia="en-US"/>
        </w:rPr>
        <w:t>Lovely</w:t>
      </w:r>
      <w:proofErr w:type="spellEnd"/>
      <w:r>
        <w:rPr>
          <w:lang w:eastAsia="en-US"/>
        </w:rPr>
        <w:t xml:space="preserve"> montait pure</w:t>
      </w:r>
      <w:r w:rsidR="0046142F">
        <w:rPr>
          <w:lang w:eastAsia="en-US"/>
        </w:rPr>
        <w:t xml:space="preserve">, </w:t>
      </w:r>
      <w:r>
        <w:rPr>
          <w:lang w:eastAsia="en-US"/>
        </w:rPr>
        <w:t>large</w:t>
      </w:r>
      <w:r w:rsidR="0046142F">
        <w:rPr>
          <w:lang w:eastAsia="en-US"/>
        </w:rPr>
        <w:t xml:space="preserve">, </w:t>
      </w:r>
      <w:r>
        <w:rPr>
          <w:lang w:eastAsia="en-US"/>
        </w:rPr>
        <w:t>magnifique d</w:t>
      </w:r>
      <w:r w:rsidR="0046142F">
        <w:rPr>
          <w:lang w:eastAsia="en-US"/>
        </w:rPr>
        <w:t>’</w:t>
      </w:r>
      <w:r>
        <w:rPr>
          <w:lang w:eastAsia="en-US"/>
        </w:rPr>
        <w:t>émoi et de tristesse</w:t>
      </w:r>
      <w:r w:rsidR="0046142F">
        <w:rPr>
          <w:lang w:eastAsia="en-US"/>
        </w:rPr>
        <w:t xml:space="preserve">, </w:t>
      </w:r>
      <w:r>
        <w:rPr>
          <w:lang w:eastAsia="en-US"/>
        </w:rPr>
        <w:t>comme la pensée du maître</w:t>
      </w:r>
      <w:r w:rsidR="0046142F">
        <w:rPr>
          <w:lang w:eastAsia="en-US"/>
        </w:rPr>
        <w:t>.</w:t>
      </w:r>
    </w:p>
    <w:p w14:paraId="1C07EBAC" w14:textId="46B7359A" w:rsidR="0046142F" w:rsidRDefault="003148C9" w:rsidP="0046142F">
      <w:pPr>
        <w:rPr>
          <w:lang w:eastAsia="en-US"/>
        </w:rPr>
      </w:pPr>
      <w:r>
        <w:rPr>
          <w:lang w:eastAsia="en-US"/>
        </w:rPr>
        <w:t>On dit que le peuple n</w:t>
      </w:r>
      <w:r w:rsidR="0046142F">
        <w:rPr>
          <w:lang w:eastAsia="en-US"/>
        </w:rPr>
        <w:t>’</w:t>
      </w:r>
      <w:r>
        <w:rPr>
          <w:lang w:eastAsia="en-US"/>
        </w:rPr>
        <w:t>aime pas la grande musique</w:t>
      </w:r>
      <w:r w:rsidR="0046142F">
        <w:rPr>
          <w:lang w:eastAsia="en-US"/>
        </w:rPr>
        <w:t xml:space="preserve">. </w:t>
      </w:r>
      <w:r>
        <w:rPr>
          <w:lang w:eastAsia="en-US"/>
        </w:rPr>
        <w:t>On ment ou l</w:t>
      </w:r>
      <w:r w:rsidR="0046142F">
        <w:rPr>
          <w:lang w:eastAsia="en-US"/>
        </w:rPr>
        <w:t>’</w:t>
      </w:r>
      <w:r>
        <w:rPr>
          <w:lang w:eastAsia="en-US"/>
        </w:rPr>
        <w:t>on se trompe</w:t>
      </w:r>
      <w:r w:rsidR="0046142F">
        <w:rPr>
          <w:lang w:eastAsia="en-US"/>
        </w:rPr>
        <w:t xml:space="preserve">. </w:t>
      </w:r>
      <w:r>
        <w:rPr>
          <w:lang w:eastAsia="en-US"/>
        </w:rPr>
        <w:t>Quand la grande musique arrive au cœur du peuple</w:t>
      </w:r>
      <w:r w:rsidR="0046142F">
        <w:rPr>
          <w:lang w:eastAsia="en-US"/>
        </w:rPr>
        <w:t xml:space="preserve">, </w:t>
      </w:r>
      <w:r>
        <w:rPr>
          <w:lang w:eastAsia="en-US"/>
        </w:rPr>
        <w:t xml:space="preserve">ce sont des effets violents et soudains qui ne </w:t>
      </w:r>
      <w:r>
        <w:rPr>
          <w:lang w:eastAsia="en-US"/>
        </w:rPr>
        <w:t xml:space="preserve">se </w:t>
      </w:r>
      <w:r>
        <w:rPr>
          <w:lang w:eastAsia="en-US"/>
        </w:rPr>
        <w:t>produisent point dans un autre auditoire</w:t>
      </w:r>
      <w:r w:rsidR="0046142F">
        <w:rPr>
          <w:lang w:eastAsia="en-US"/>
        </w:rPr>
        <w:t xml:space="preserve">. </w:t>
      </w:r>
      <w:r>
        <w:rPr>
          <w:lang w:eastAsia="en-US"/>
        </w:rPr>
        <w:t>À écouter Malibran</w:t>
      </w:r>
      <w:r w:rsidR="0046142F">
        <w:rPr>
          <w:lang w:eastAsia="en-US"/>
        </w:rPr>
        <w:t xml:space="preserve">, </w:t>
      </w:r>
      <w:r>
        <w:rPr>
          <w:lang w:eastAsia="en-US"/>
        </w:rPr>
        <w:t>il y avait au cintre des larmes brûlantes</w:t>
      </w:r>
      <w:r w:rsidR="0046142F">
        <w:rPr>
          <w:lang w:eastAsia="en-US"/>
        </w:rPr>
        <w:t xml:space="preserve">, </w:t>
      </w:r>
      <w:r>
        <w:rPr>
          <w:lang w:eastAsia="en-US"/>
        </w:rPr>
        <w:t>qui tombaient sans bruit</w:t>
      </w:r>
      <w:r w:rsidR="0046142F">
        <w:rPr>
          <w:lang w:eastAsia="en-US"/>
        </w:rPr>
        <w:t xml:space="preserve">, </w:t>
      </w:r>
      <w:r>
        <w:rPr>
          <w:lang w:eastAsia="en-US"/>
        </w:rPr>
        <w:t>tandis que l</w:t>
      </w:r>
      <w:r w:rsidR="0046142F">
        <w:rPr>
          <w:lang w:eastAsia="en-US"/>
        </w:rPr>
        <w:t>’</w:t>
      </w:r>
      <w:r>
        <w:rPr>
          <w:lang w:eastAsia="en-US"/>
        </w:rPr>
        <w:t>amphithéâtre écorchait les exclamations italiennes et que le balcon trépignait de confiance</w:t>
      </w:r>
      <w:r w:rsidR="0046142F">
        <w:rPr>
          <w:lang w:eastAsia="en-US"/>
        </w:rPr>
        <w:t>.</w:t>
      </w:r>
    </w:p>
    <w:p w14:paraId="5D5C8C99" w14:textId="77777777" w:rsidR="0046142F" w:rsidRDefault="003148C9" w:rsidP="0046142F">
      <w:pPr>
        <w:rPr>
          <w:lang w:eastAsia="en-US"/>
        </w:rPr>
      </w:pPr>
      <w:r>
        <w:rPr>
          <w:lang w:eastAsia="en-US"/>
        </w:rPr>
        <w:lastRenderedPageBreak/>
        <w:t>Seulement</w:t>
      </w:r>
      <w:r w:rsidR="0046142F">
        <w:rPr>
          <w:lang w:eastAsia="en-US"/>
        </w:rPr>
        <w:t xml:space="preserve">, </w:t>
      </w:r>
      <w:r>
        <w:rPr>
          <w:lang w:eastAsia="en-US"/>
        </w:rPr>
        <w:t>il faut au peuple certaines interprétations claires et sympathiques</w:t>
      </w:r>
      <w:r w:rsidR="0046142F">
        <w:rPr>
          <w:lang w:eastAsia="en-US"/>
        </w:rPr>
        <w:t xml:space="preserve">. </w:t>
      </w:r>
      <w:r>
        <w:rPr>
          <w:lang w:eastAsia="en-US"/>
        </w:rPr>
        <w:t>Il ne comprend pas toutes les réputations</w:t>
      </w:r>
      <w:r w:rsidR="0046142F">
        <w:rPr>
          <w:lang w:eastAsia="en-US"/>
        </w:rPr>
        <w:t xml:space="preserve">. </w:t>
      </w:r>
      <w:r>
        <w:rPr>
          <w:lang w:eastAsia="en-US"/>
        </w:rPr>
        <w:t>Là où il ne trouve que l</w:t>
      </w:r>
      <w:r w:rsidR="0046142F">
        <w:rPr>
          <w:lang w:eastAsia="en-US"/>
        </w:rPr>
        <w:t>’</w:t>
      </w:r>
      <w:r>
        <w:rPr>
          <w:lang w:eastAsia="en-US"/>
        </w:rPr>
        <w:t>art</w:t>
      </w:r>
      <w:r w:rsidR="0046142F">
        <w:rPr>
          <w:lang w:eastAsia="en-US"/>
        </w:rPr>
        <w:t xml:space="preserve">, </w:t>
      </w:r>
      <w:r>
        <w:rPr>
          <w:lang w:eastAsia="en-US"/>
        </w:rPr>
        <w:t>il ne s</w:t>
      </w:r>
      <w:r w:rsidR="0046142F">
        <w:rPr>
          <w:lang w:eastAsia="en-US"/>
        </w:rPr>
        <w:t>’</w:t>
      </w:r>
      <w:r>
        <w:rPr>
          <w:lang w:eastAsia="en-US"/>
        </w:rPr>
        <w:t>échauffe pas volontiers</w:t>
      </w:r>
      <w:r w:rsidR="0046142F">
        <w:rPr>
          <w:lang w:eastAsia="en-US"/>
        </w:rPr>
        <w:t xml:space="preserve">. </w:t>
      </w:r>
      <w:r>
        <w:rPr>
          <w:lang w:eastAsia="en-US"/>
        </w:rPr>
        <w:t>Par-dessus l</w:t>
      </w:r>
      <w:r w:rsidR="0046142F">
        <w:rPr>
          <w:lang w:eastAsia="en-US"/>
        </w:rPr>
        <w:t>’</w:t>
      </w:r>
      <w:r>
        <w:rPr>
          <w:lang w:eastAsia="en-US"/>
        </w:rPr>
        <w:t>art</w:t>
      </w:r>
      <w:r w:rsidR="0046142F">
        <w:rPr>
          <w:lang w:eastAsia="en-US"/>
        </w:rPr>
        <w:t xml:space="preserve">, </w:t>
      </w:r>
      <w:r>
        <w:rPr>
          <w:lang w:eastAsia="en-US"/>
        </w:rPr>
        <w:t>il demande du cœur</w:t>
      </w:r>
      <w:r w:rsidR="0046142F">
        <w:rPr>
          <w:lang w:eastAsia="en-US"/>
        </w:rPr>
        <w:t>.</w:t>
      </w:r>
    </w:p>
    <w:p w14:paraId="5F2D0F8E" w14:textId="70F0FBC2" w:rsidR="0046142F" w:rsidRDefault="003148C9" w:rsidP="0046142F">
      <w:pPr>
        <w:rPr>
          <w:lang w:eastAsia="en-US"/>
        </w:rPr>
      </w:pPr>
      <w:r>
        <w:rPr>
          <w:lang w:eastAsia="en-US"/>
        </w:rPr>
        <w:t>Le peuple du théâtre de Diane n</w:t>
      </w:r>
      <w:r w:rsidR="0046142F">
        <w:rPr>
          <w:lang w:eastAsia="en-US"/>
        </w:rPr>
        <w:t>’</w:t>
      </w:r>
      <w:r>
        <w:rPr>
          <w:lang w:eastAsia="en-US"/>
        </w:rPr>
        <w:t>était certes pas le peuple des cintres de l</w:t>
      </w:r>
      <w:r w:rsidR="0046142F">
        <w:rPr>
          <w:lang w:eastAsia="en-US"/>
        </w:rPr>
        <w:t>’</w:t>
      </w:r>
      <w:r>
        <w:rPr>
          <w:lang w:eastAsia="en-US"/>
        </w:rPr>
        <w:t>Opéra</w:t>
      </w:r>
      <w:r w:rsidR="0046142F">
        <w:rPr>
          <w:lang w:eastAsia="en-US"/>
        </w:rPr>
        <w:t xml:space="preserve">. </w:t>
      </w:r>
      <w:r w:rsidR="006C2AE1">
        <w:rPr>
          <w:lang w:eastAsia="en-US"/>
        </w:rPr>
        <w:t>—</w:t>
      </w:r>
      <w:r w:rsidR="0046142F">
        <w:rPr>
          <w:lang w:eastAsia="en-US"/>
        </w:rPr>
        <w:t xml:space="preserve"> </w:t>
      </w:r>
      <w:r>
        <w:rPr>
          <w:lang w:eastAsia="en-US"/>
        </w:rPr>
        <w:t>Cinq sous la place</w:t>
      </w:r>
      <w:r w:rsidR="0046142F">
        <w:rPr>
          <w:lang w:eastAsia="en-US"/>
        </w:rPr>
        <w:t xml:space="preserve">. </w:t>
      </w:r>
      <w:r>
        <w:rPr>
          <w:lang w:eastAsia="en-US"/>
        </w:rPr>
        <w:t>C</w:t>
      </w:r>
      <w:r w:rsidR="0046142F">
        <w:rPr>
          <w:lang w:eastAsia="en-US"/>
        </w:rPr>
        <w:t>’</w:t>
      </w:r>
      <w:r>
        <w:rPr>
          <w:lang w:eastAsia="en-US"/>
        </w:rPr>
        <w:t>était le public sans façon et sans peur du boulevard du crime</w:t>
      </w:r>
      <w:r w:rsidR="0046142F">
        <w:rPr>
          <w:lang w:eastAsia="en-US"/>
        </w:rPr>
        <w:t xml:space="preserve">, </w:t>
      </w:r>
      <w:r>
        <w:rPr>
          <w:lang w:eastAsia="en-US"/>
        </w:rPr>
        <w:t>ce public passionné</w:t>
      </w:r>
      <w:r w:rsidR="0046142F">
        <w:rPr>
          <w:lang w:eastAsia="en-US"/>
        </w:rPr>
        <w:t xml:space="preserve">, </w:t>
      </w:r>
      <w:r>
        <w:rPr>
          <w:lang w:eastAsia="en-US"/>
        </w:rPr>
        <w:t>amoureux</w:t>
      </w:r>
      <w:r w:rsidR="0046142F">
        <w:rPr>
          <w:lang w:eastAsia="en-US"/>
        </w:rPr>
        <w:t xml:space="preserve">, </w:t>
      </w:r>
      <w:r>
        <w:rPr>
          <w:lang w:eastAsia="en-US"/>
        </w:rPr>
        <w:t>fougueux</w:t>
      </w:r>
      <w:r w:rsidR="0046142F">
        <w:rPr>
          <w:lang w:eastAsia="en-US"/>
        </w:rPr>
        <w:t xml:space="preserve">, </w:t>
      </w:r>
      <w:r>
        <w:rPr>
          <w:lang w:eastAsia="en-US"/>
        </w:rPr>
        <w:t>ce public qui crierait</w:t>
      </w:r>
      <w:r w:rsidR="0046142F">
        <w:rPr>
          <w:lang w:eastAsia="en-US"/>
        </w:rPr>
        <w:t xml:space="preserve"> : </w:t>
      </w:r>
      <w:proofErr w:type="spellStart"/>
      <w:r>
        <w:rPr>
          <w:i/>
          <w:iCs/>
        </w:rPr>
        <w:t>Panem</w:t>
      </w:r>
      <w:proofErr w:type="spellEnd"/>
      <w:r>
        <w:rPr>
          <w:i/>
          <w:iCs/>
        </w:rPr>
        <w:t xml:space="preserve"> et </w:t>
      </w:r>
      <w:proofErr w:type="spellStart"/>
      <w:r>
        <w:rPr>
          <w:i/>
          <w:iCs/>
        </w:rPr>
        <w:t>circences</w:t>
      </w:r>
      <w:proofErr w:type="spellEnd"/>
      <w:r w:rsidR="0046142F">
        <w:rPr>
          <w:i/>
          <w:iCs/>
        </w:rPr>
        <w:t xml:space="preserve"> ! </w:t>
      </w:r>
      <w:r>
        <w:rPr>
          <w:lang w:eastAsia="en-US"/>
        </w:rPr>
        <w:t>s</w:t>
      </w:r>
      <w:r w:rsidR="0046142F">
        <w:rPr>
          <w:lang w:eastAsia="en-US"/>
        </w:rPr>
        <w:t>’</w:t>
      </w:r>
      <w:r>
        <w:rPr>
          <w:lang w:eastAsia="en-US"/>
        </w:rPr>
        <w:t>il savait le latin</w:t>
      </w:r>
      <w:r w:rsidR="0046142F">
        <w:rPr>
          <w:lang w:eastAsia="en-US"/>
        </w:rPr>
        <w:t>.</w:t>
      </w:r>
    </w:p>
    <w:p w14:paraId="39948BF9" w14:textId="77777777" w:rsidR="0046142F" w:rsidRDefault="003148C9" w:rsidP="0046142F">
      <w:pPr>
        <w:rPr>
          <w:lang w:eastAsia="en-US"/>
        </w:rPr>
      </w:pPr>
      <w:r>
        <w:rPr>
          <w:lang w:eastAsia="en-US"/>
        </w:rPr>
        <w:t>Nous ne pouvons pas prétendre que ce public-là</w:t>
      </w:r>
      <w:r w:rsidR="0046142F">
        <w:rPr>
          <w:lang w:eastAsia="en-US"/>
        </w:rPr>
        <w:t xml:space="preserve">, </w:t>
      </w:r>
      <w:r>
        <w:rPr>
          <w:lang w:eastAsia="en-US"/>
        </w:rPr>
        <w:t>en t</w:t>
      </w:r>
      <w:r>
        <w:t>hèse générale</w:t>
      </w:r>
      <w:r w:rsidR="0046142F">
        <w:rPr>
          <w:lang w:eastAsia="en-US"/>
        </w:rPr>
        <w:t xml:space="preserve">, </w:t>
      </w:r>
      <w:r>
        <w:rPr>
          <w:lang w:eastAsia="en-US"/>
        </w:rPr>
        <w:t>ne préfère un bon gros mélodrame à toute sorte de musique</w:t>
      </w:r>
      <w:r w:rsidR="0046142F">
        <w:rPr>
          <w:lang w:eastAsia="en-US"/>
        </w:rPr>
        <w:t>.</w:t>
      </w:r>
    </w:p>
    <w:p w14:paraId="03C21ACD" w14:textId="77777777" w:rsidR="0046142F" w:rsidRDefault="003148C9" w:rsidP="0046142F">
      <w:pPr>
        <w:rPr>
          <w:lang w:eastAsia="en-US"/>
        </w:rPr>
      </w:pPr>
      <w:r>
        <w:rPr>
          <w:lang w:eastAsia="en-US"/>
        </w:rPr>
        <w:t xml:space="preserve">Et cependant la voix de </w:t>
      </w:r>
      <w:proofErr w:type="spellStart"/>
      <w:r>
        <w:rPr>
          <w:lang w:eastAsia="en-US"/>
        </w:rPr>
        <w:t>Lovely</w:t>
      </w:r>
      <w:proofErr w:type="spellEnd"/>
      <w:r>
        <w:rPr>
          <w:lang w:eastAsia="en-US"/>
        </w:rPr>
        <w:t xml:space="preserve"> disant la romance du Saule le tenait captif</w:t>
      </w:r>
      <w:r w:rsidR="0046142F">
        <w:rPr>
          <w:lang w:eastAsia="en-US"/>
        </w:rPr>
        <w:t xml:space="preserve">, </w:t>
      </w:r>
      <w:r>
        <w:rPr>
          <w:lang w:eastAsia="en-US"/>
        </w:rPr>
        <w:t>ce public</w:t>
      </w:r>
      <w:r w:rsidR="0046142F">
        <w:rPr>
          <w:lang w:eastAsia="en-US"/>
        </w:rPr>
        <w:t xml:space="preserve">, </w:t>
      </w:r>
      <w:r>
        <w:rPr>
          <w:lang w:eastAsia="en-US"/>
        </w:rPr>
        <w:t>et comme écrasé</w:t>
      </w:r>
      <w:r w:rsidR="0046142F">
        <w:rPr>
          <w:lang w:eastAsia="en-US"/>
        </w:rPr>
        <w:t xml:space="preserve">. </w:t>
      </w:r>
      <w:r>
        <w:rPr>
          <w:lang w:eastAsia="en-US"/>
        </w:rPr>
        <w:t>Pas un bruit</w:t>
      </w:r>
      <w:r w:rsidR="0046142F">
        <w:rPr>
          <w:lang w:eastAsia="en-US"/>
        </w:rPr>
        <w:t xml:space="preserve">, </w:t>
      </w:r>
      <w:r>
        <w:rPr>
          <w:lang w:eastAsia="en-US"/>
        </w:rPr>
        <w:t>pas un souffle</w:t>
      </w:r>
      <w:r w:rsidR="0046142F">
        <w:rPr>
          <w:lang w:eastAsia="en-US"/>
        </w:rPr>
        <w:t xml:space="preserve">. </w:t>
      </w:r>
      <w:r>
        <w:rPr>
          <w:lang w:eastAsia="en-US"/>
        </w:rPr>
        <w:t>Il écoutait</w:t>
      </w:r>
      <w:r w:rsidR="0046142F">
        <w:rPr>
          <w:lang w:eastAsia="en-US"/>
        </w:rPr>
        <w:t xml:space="preserve">, </w:t>
      </w:r>
      <w:r>
        <w:rPr>
          <w:lang w:eastAsia="en-US"/>
        </w:rPr>
        <w:t>il souffrait ce mal enivrant et di</w:t>
      </w:r>
      <w:r>
        <w:t>vin qu</w:t>
      </w:r>
      <w:r w:rsidR="0046142F">
        <w:rPr>
          <w:lang w:eastAsia="en-US"/>
        </w:rPr>
        <w:t>’</w:t>
      </w:r>
      <w:r>
        <w:rPr>
          <w:lang w:eastAsia="en-US"/>
        </w:rPr>
        <w:t>on gagne au contact du génie</w:t>
      </w:r>
      <w:r w:rsidR="0046142F">
        <w:rPr>
          <w:lang w:eastAsia="en-US"/>
        </w:rPr>
        <w:t>.</w:t>
      </w:r>
    </w:p>
    <w:p w14:paraId="14D8A947" w14:textId="37AC3C9C" w:rsidR="0046142F" w:rsidRDefault="003148C9" w:rsidP="0046142F">
      <w:pPr>
        <w:rPr>
          <w:lang w:eastAsia="en-US"/>
        </w:rPr>
      </w:pPr>
      <w:r>
        <w:rPr>
          <w:lang w:eastAsia="en-US"/>
        </w:rPr>
        <w:t>Elle était si belle</w:t>
      </w:r>
      <w:r w:rsidR="0046142F">
        <w:rPr>
          <w:lang w:eastAsia="en-US"/>
        </w:rPr>
        <w:t xml:space="preserve">, </w:t>
      </w:r>
      <w:r>
        <w:rPr>
          <w:lang w:eastAsia="en-US"/>
        </w:rPr>
        <w:t>cette femme</w:t>
      </w:r>
      <w:r w:rsidR="0046142F">
        <w:rPr>
          <w:lang w:eastAsia="en-US"/>
        </w:rPr>
        <w:t xml:space="preserve"> ! </w:t>
      </w:r>
      <w:r>
        <w:rPr>
          <w:lang w:eastAsia="en-US"/>
        </w:rPr>
        <w:t xml:space="preserve">et son âme vibrait si douce </w:t>
      </w:r>
      <w:r>
        <w:rPr>
          <w:lang w:eastAsia="en-US"/>
        </w:rPr>
        <w:t xml:space="preserve">ment </w:t>
      </w:r>
      <w:r>
        <w:rPr>
          <w:lang w:eastAsia="en-US"/>
        </w:rPr>
        <w:t>dans son chant</w:t>
      </w:r>
      <w:r w:rsidR="0046142F">
        <w:rPr>
          <w:lang w:eastAsia="en-US"/>
        </w:rPr>
        <w:t> !</w:t>
      </w:r>
    </w:p>
    <w:p w14:paraId="535D74BD" w14:textId="77777777" w:rsidR="0046142F" w:rsidRDefault="003148C9" w:rsidP="0046142F">
      <w:pPr>
        <w:rPr>
          <w:lang w:eastAsia="en-US"/>
        </w:rPr>
      </w:pPr>
      <w:r>
        <w:rPr>
          <w:lang w:eastAsia="en-US"/>
        </w:rPr>
        <w:t>Tout ce que la tristesse a de poésie suave</w:t>
      </w:r>
      <w:r w:rsidR="0046142F">
        <w:rPr>
          <w:lang w:eastAsia="en-US"/>
        </w:rPr>
        <w:t xml:space="preserve">, </w:t>
      </w:r>
      <w:r>
        <w:rPr>
          <w:lang w:eastAsia="en-US"/>
        </w:rPr>
        <w:t>tout ce que la dernière heure a de pieux et de résigné</w:t>
      </w:r>
      <w:r w:rsidR="0046142F">
        <w:rPr>
          <w:lang w:eastAsia="en-US"/>
        </w:rPr>
        <w:t xml:space="preserve">, </w:t>
      </w:r>
      <w:r>
        <w:rPr>
          <w:lang w:eastAsia="en-US"/>
        </w:rPr>
        <w:t>on l</w:t>
      </w:r>
      <w:r w:rsidR="0046142F">
        <w:rPr>
          <w:lang w:eastAsia="en-US"/>
        </w:rPr>
        <w:t>’</w:t>
      </w:r>
      <w:r>
        <w:rPr>
          <w:lang w:eastAsia="en-US"/>
        </w:rPr>
        <w:t>éprouvait</w:t>
      </w:r>
      <w:r w:rsidR="0046142F">
        <w:rPr>
          <w:lang w:eastAsia="en-US"/>
        </w:rPr>
        <w:t xml:space="preserve">, </w:t>
      </w:r>
      <w:r>
        <w:rPr>
          <w:lang w:eastAsia="en-US"/>
        </w:rPr>
        <w:t>on le sentait</w:t>
      </w:r>
      <w:r w:rsidR="0046142F">
        <w:rPr>
          <w:lang w:eastAsia="en-US"/>
        </w:rPr>
        <w:t>.</w:t>
      </w:r>
    </w:p>
    <w:p w14:paraId="148FD0F3" w14:textId="13D61F94" w:rsidR="0046142F" w:rsidRDefault="003148C9" w:rsidP="0046142F">
      <w:pPr>
        <w:rPr>
          <w:lang w:eastAsia="en-US"/>
        </w:rPr>
      </w:pPr>
      <w:r>
        <w:rPr>
          <w:lang w:eastAsia="en-US"/>
        </w:rPr>
        <w:t>Ce n</w:t>
      </w:r>
      <w:r w:rsidR="0046142F">
        <w:rPr>
          <w:lang w:eastAsia="en-US"/>
        </w:rPr>
        <w:t>’</w:t>
      </w:r>
      <w:r>
        <w:rPr>
          <w:lang w:eastAsia="en-US"/>
        </w:rPr>
        <w:t>était plus une cantatrice</w:t>
      </w:r>
      <w:r w:rsidR="0046142F">
        <w:rPr>
          <w:lang w:eastAsia="en-US"/>
        </w:rPr>
        <w:t xml:space="preserve">, </w:t>
      </w:r>
      <w:r>
        <w:rPr>
          <w:lang w:eastAsia="en-US"/>
        </w:rPr>
        <w:t>oh non</w:t>
      </w:r>
      <w:r w:rsidR="0046142F">
        <w:rPr>
          <w:lang w:eastAsia="en-US"/>
        </w:rPr>
        <w:t xml:space="preserve">, </w:t>
      </w:r>
      <w:r>
        <w:rPr>
          <w:lang w:eastAsia="en-US"/>
        </w:rPr>
        <w:t>car sa voix se noyait dans de vraies larmes</w:t>
      </w:r>
      <w:r w:rsidR="0046142F">
        <w:rPr>
          <w:lang w:eastAsia="en-US"/>
        </w:rPr>
        <w:t xml:space="preserve">. </w:t>
      </w:r>
      <w:r>
        <w:rPr>
          <w:lang w:eastAsia="en-US"/>
        </w:rPr>
        <w:t>C</w:t>
      </w:r>
      <w:r w:rsidR="0046142F">
        <w:rPr>
          <w:lang w:eastAsia="en-US"/>
        </w:rPr>
        <w:t>’</w:t>
      </w:r>
      <w:r>
        <w:rPr>
          <w:lang w:eastAsia="en-US"/>
        </w:rPr>
        <w:t>était la mourante disant son adieu doux et grave</w:t>
      </w:r>
      <w:r w:rsidR="0046142F">
        <w:rPr>
          <w:lang w:eastAsia="en-US"/>
        </w:rPr>
        <w:t xml:space="preserve">, </w:t>
      </w:r>
      <w:r>
        <w:rPr>
          <w:lang w:eastAsia="en-US"/>
        </w:rPr>
        <w:t>c</w:t>
      </w:r>
      <w:r w:rsidR="0046142F">
        <w:rPr>
          <w:lang w:eastAsia="en-US"/>
        </w:rPr>
        <w:t>’</w:t>
      </w:r>
      <w:r>
        <w:rPr>
          <w:lang w:eastAsia="en-US"/>
        </w:rPr>
        <w:t>était l</w:t>
      </w:r>
      <w:r w:rsidR="0046142F">
        <w:rPr>
          <w:lang w:eastAsia="en-US"/>
        </w:rPr>
        <w:t>’</w:t>
      </w:r>
      <w:r>
        <w:rPr>
          <w:lang w:eastAsia="en-US"/>
        </w:rPr>
        <w:t>espoir perdu</w:t>
      </w:r>
      <w:r w:rsidR="0046142F">
        <w:rPr>
          <w:lang w:eastAsia="en-US"/>
        </w:rPr>
        <w:t xml:space="preserve">, </w:t>
      </w:r>
      <w:r>
        <w:rPr>
          <w:lang w:eastAsia="en-US"/>
        </w:rPr>
        <w:t>la jeunesse et la beauté penchées au seuil froid de la tombe</w:t>
      </w:r>
      <w:r w:rsidR="0046142F">
        <w:rPr>
          <w:lang w:eastAsia="en-US"/>
        </w:rPr>
        <w:t xml:space="preserve">, </w:t>
      </w:r>
      <w:r w:rsidR="006C2AE1">
        <w:rPr>
          <w:lang w:eastAsia="en-US"/>
        </w:rPr>
        <w:t>—</w:t>
      </w:r>
      <w:r w:rsidR="0046142F">
        <w:rPr>
          <w:lang w:eastAsia="en-US"/>
        </w:rPr>
        <w:t xml:space="preserve"> </w:t>
      </w:r>
      <w:r>
        <w:rPr>
          <w:lang w:eastAsia="en-US"/>
        </w:rPr>
        <w:t>et implorant comme un refuge le</w:t>
      </w:r>
      <w:r>
        <w:t xml:space="preserve"> suprême sommeil</w:t>
      </w:r>
      <w:r w:rsidR="0046142F">
        <w:rPr>
          <w:lang w:eastAsia="en-US"/>
        </w:rPr>
        <w:t>.</w:t>
      </w:r>
    </w:p>
    <w:p w14:paraId="4B6CECE2" w14:textId="77777777" w:rsidR="0046142F" w:rsidRDefault="003148C9" w:rsidP="0046142F">
      <w:pPr>
        <w:rPr>
          <w:lang w:eastAsia="en-US"/>
        </w:rPr>
      </w:pPr>
      <w:r>
        <w:rPr>
          <w:lang w:eastAsia="en-US"/>
        </w:rPr>
        <w:t>Il y avait dans une loge de face dont la grille était à demi relevée</w:t>
      </w:r>
      <w:r w:rsidR="0046142F">
        <w:rPr>
          <w:lang w:eastAsia="en-US"/>
        </w:rPr>
        <w:t xml:space="preserve">, </w:t>
      </w:r>
      <w:r>
        <w:rPr>
          <w:lang w:eastAsia="en-US"/>
        </w:rPr>
        <w:t>un homme tout seul</w:t>
      </w:r>
      <w:r w:rsidR="0046142F">
        <w:rPr>
          <w:lang w:eastAsia="en-US"/>
        </w:rPr>
        <w:t>.</w:t>
      </w:r>
    </w:p>
    <w:p w14:paraId="2228A9CF" w14:textId="77777777" w:rsidR="0046142F" w:rsidRDefault="003148C9" w:rsidP="0046142F">
      <w:pPr>
        <w:rPr>
          <w:lang w:eastAsia="en-US"/>
        </w:rPr>
      </w:pPr>
      <w:r>
        <w:rPr>
          <w:lang w:eastAsia="en-US"/>
        </w:rPr>
        <w:t>Cet homme avait un bandeau sur les yeux</w:t>
      </w:r>
      <w:r w:rsidR="0046142F">
        <w:rPr>
          <w:lang w:eastAsia="en-US"/>
        </w:rPr>
        <w:t>.</w:t>
      </w:r>
    </w:p>
    <w:p w14:paraId="68ECDAC5" w14:textId="77777777" w:rsidR="0046142F" w:rsidRDefault="003148C9" w:rsidP="0046142F">
      <w:pPr>
        <w:rPr>
          <w:lang w:eastAsia="en-US"/>
        </w:rPr>
      </w:pPr>
      <w:r>
        <w:rPr>
          <w:lang w:eastAsia="en-US"/>
        </w:rPr>
        <w:lastRenderedPageBreak/>
        <w:t>Ses deux mains pressaient sa poitrine</w:t>
      </w:r>
      <w:r w:rsidR="0046142F">
        <w:rPr>
          <w:lang w:eastAsia="en-US"/>
        </w:rPr>
        <w:t xml:space="preserve">, </w:t>
      </w:r>
      <w:r>
        <w:rPr>
          <w:lang w:eastAsia="en-US"/>
        </w:rPr>
        <w:t>et des larmes coulaient le long de ses joues</w:t>
      </w:r>
      <w:r w:rsidR="0046142F">
        <w:rPr>
          <w:lang w:eastAsia="en-US"/>
        </w:rPr>
        <w:t>.</w:t>
      </w:r>
    </w:p>
    <w:p w14:paraId="2D3B5E23" w14:textId="66978AC0" w:rsidR="0046142F" w:rsidRDefault="003148C9" w:rsidP="0046142F">
      <w:pPr>
        <w:rPr>
          <w:lang w:eastAsia="en-US"/>
        </w:rPr>
      </w:pPr>
      <w:r>
        <w:rPr>
          <w:lang w:eastAsia="en-US"/>
        </w:rPr>
        <w:t xml:space="preserve">Cet homme était </w:t>
      </w:r>
      <w:r w:rsidR="0046142F">
        <w:rPr>
          <w:lang w:eastAsia="en-US"/>
        </w:rPr>
        <w:t>M. </w:t>
      </w:r>
      <w:r>
        <w:rPr>
          <w:lang w:eastAsia="en-US"/>
        </w:rPr>
        <w:t xml:space="preserve">Raymond </w:t>
      </w:r>
      <w:proofErr w:type="spellStart"/>
      <w:r>
        <w:rPr>
          <w:lang w:eastAsia="en-US"/>
        </w:rPr>
        <w:t>Lointier</w:t>
      </w:r>
      <w:proofErr w:type="spellEnd"/>
      <w:r w:rsidR="0046142F">
        <w:rPr>
          <w:lang w:eastAsia="en-US"/>
        </w:rPr>
        <w:t xml:space="preserve">, </w:t>
      </w:r>
      <w:r>
        <w:rPr>
          <w:lang w:eastAsia="en-US"/>
        </w:rPr>
        <w:t>le pauvre aveugle</w:t>
      </w:r>
      <w:r w:rsidR="0046142F">
        <w:rPr>
          <w:lang w:eastAsia="en-US"/>
        </w:rPr>
        <w:t xml:space="preserve"> ; </w:t>
      </w:r>
      <w:r>
        <w:rPr>
          <w:lang w:eastAsia="en-US"/>
        </w:rPr>
        <w:t>cet homme était Lucien</w:t>
      </w:r>
      <w:r w:rsidR="0046142F">
        <w:rPr>
          <w:lang w:eastAsia="en-US"/>
        </w:rPr>
        <w:t>.</w:t>
      </w:r>
    </w:p>
    <w:p w14:paraId="1989E7CC" w14:textId="77777777" w:rsidR="0046142F" w:rsidRDefault="003148C9" w:rsidP="0046142F">
      <w:pPr>
        <w:rPr>
          <w:lang w:eastAsia="en-US"/>
        </w:rPr>
      </w:pPr>
      <w:r>
        <w:rPr>
          <w:lang w:eastAsia="en-US"/>
        </w:rPr>
        <w:t>De sorte que Berthe avait là autour d</w:t>
      </w:r>
      <w:r w:rsidR="0046142F">
        <w:rPr>
          <w:lang w:eastAsia="en-US"/>
        </w:rPr>
        <w:t>’</w:t>
      </w:r>
      <w:r>
        <w:rPr>
          <w:lang w:eastAsia="en-US"/>
        </w:rPr>
        <w:t>elle tous ceux qui l</w:t>
      </w:r>
      <w:r w:rsidR="0046142F">
        <w:rPr>
          <w:lang w:eastAsia="en-US"/>
        </w:rPr>
        <w:t>’</w:t>
      </w:r>
      <w:r>
        <w:rPr>
          <w:lang w:eastAsia="en-US"/>
        </w:rPr>
        <w:t>aimaient</w:t>
      </w:r>
      <w:r w:rsidR="0046142F">
        <w:rPr>
          <w:lang w:eastAsia="en-US"/>
        </w:rPr>
        <w:t>.</w:t>
      </w:r>
    </w:p>
    <w:p w14:paraId="1C5DB6FE" w14:textId="77777777" w:rsidR="0046142F" w:rsidRDefault="003148C9" w:rsidP="0046142F">
      <w:pPr>
        <w:rPr>
          <w:lang w:eastAsia="en-US"/>
        </w:rPr>
      </w:pPr>
      <w:r>
        <w:rPr>
          <w:lang w:eastAsia="en-US"/>
        </w:rPr>
        <w:t>Elle ne le savait pas</w:t>
      </w:r>
      <w:r w:rsidR="0046142F">
        <w:rPr>
          <w:lang w:eastAsia="en-US"/>
        </w:rPr>
        <w:t xml:space="preserve">. </w:t>
      </w:r>
      <w:r>
        <w:rPr>
          <w:lang w:eastAsia="en-US"/>
        </w:rPr>
        <w:t>Elle souffrait jusqu</w:t>
      </w:r>
      <w:r w:rsidR="0046142F">
        <w:rPr>
          <w:lang w:eastAsia="en-US"/>
        </w:rPr>
        <w:t>’</w:t>
      </w:r>
      <w:r>
        <w:rPr>
          <w:lang w:eastAsia="en-US"/>
        </w:rPr>
        <w:t>à mourir se croyant délaissée par les hommes et abandonnée de Dieu</w:t>
      </w:r>
      <w:r w:rsidR="0046142F">
        <w:rPr>
          <w:lang w:eastAsia="en-US"/>
        </w:rPr>
        <w:t>.</w:t>
      </w:r>
    </w:p>
    <w:p w14:paraId="4877E6A4" w14:textId="77777777" w:rsidR="0046142F" w:rsidRDefault="003148C9" w:rsidP="0046142F">
      <w:pPr>
        <w:rPr>
          <w:lang w:eastAsia="en-US"/>
        </w:rPr>
      </w:pPr>
      <w:r>
        <w:rPr>
          <w:lang w:eastAsia="en-US"/>
        </w:rPr>
        <w:t>Lucien était plongé dans une véritable extase</w:t>
      </w:r>
      <w:r w:rsidR="0046142F">
        <w:rPr>
          <w:lang w:eastAsia="en-US"/>
        </w:rPr>
        <w:t xml:space="preserve">, </w:t>
      </w:r>
      <w:r>
        <w:rPr>
          <w:lang w:eastAsia="en-US"/>
        </w:rPr>
        <w:t>toute pleine de délices</w:t>
      </w:r>
      <w:r w:rsidR="0046142F">
        <w:rPr>
          <w:lang w:eastAsia="en-US"/>
        </w:rPr>
        <w:t xml:space="preserve">. </w:t>
      </w:r>
      <w:r>
        <w:rPr>
          <w:lang w:eastAsia="en-US"/>
        </w:rPr>
        <w:t>Ce qu</w:t>
      </w:r>
      <w:r w:rsidR="0046142F">
        <w:rPr>
          <w:lang w:eastAsia="en-US"/>
        </w:rPr>
        <w:t>’</w:t>
      </w:r>
      <w:r>
        <w:rPr>
          <w:lang w:eastAsia="en-US"/>
        </w:rPr>
        <w:t>il ressentait</w:t>
      </w:r>
      <w:r w:rsidR="0046142F">
        <w:rPr>
          <w:lang w:eastAsia="en-US"/>
        </w:rPr>
        <w:t xml:space="preserve">, </w:t>
      </w:r>
      <w:r>
        <w:rPr>
          <w:lang w:eastAsia="en-US"/>
        </w:rPr>
        <w:t>il ne faut pas essayer de l</w:t>
      </w:r>
      <w:r w:rsidR="0046142F">
        <w:rPr>
          <w:lang w:eastAsia="en-US"/>
        </w:rPr>
        <w:t>’</w:t>
      </w:r>
      <w:r>
        <w:rPr>
          <w:lang w:eastAsia="en-US"/>
        </w:rPr>
        <w:t>écrire</w:t>
      </w:r>
      <w:r w:rsidR="0046142F">
        <w:rPr>
          <w:lang w:eastAsia="en-US"/>
        </w:rPr>
        <w:t xml:space="preserve">, </w:t>
      </w:r>
      <w:r>
        <w:rPr>
          <w:lang w:eastAsia="en-US"/>
        </w:rPr>
        <w:t>car le cœur ne dit pas tous ses secrets</w:t>
      </w:r>
      <w:r w:rsidR="0046142F">
        <w:rPr>
          <w:lang w:eastAsia="en-US"/>
        </w:rPr>
        <w:t xml:space="preserve">, </w:t>
      </w:r>
      <w:r>
        <w:rPr>
          <w:lang w:eastAsia="en-US"/>
        </w:rPr>
        <w:t>et il est de ces mystiques ardeurs que la plume ne rend pas</w:t>
      </w:r>
      <w:r w:rsidR="0046142F">
        <w:rPr>
          <w:lang w:eastAsia="en-US"/>
        </w:rPr>
        <w:t xml:space="preserve">, </w:t>
      </w:r>
      <w:r>
        <w:rPr>
          <w:lang w:eastAsia="en-US"/>
        </w:rPr>
        <w:t>même à demi</w:t>
      </w:r>
      <w:r w:rsidR="0046142F">
        <w:rPr>
          <w:lang w:eastAsia="en-US"/>
        </w:rPr>
        <w:t>.</w:t>
      </w:r>
    </w:p>
    <w:p w14:paraId="0A9B8C22" w14:textId="77777777" w:rsidR="0046142F" w:rsidRDefault="003148C9" w:rsidP="0046142F">
      <w:pPr>
        <w:rPr>
          <w:lang w:eastAsia="en-US"/>
        </w:rPr>
      </w:pPr>
      <w:r>
        <w:rPr>
          <w:lang w:eastAsia="en-US"/>
        </w:rPr>
        <w:t>Il était venu là comme il y venait bien souvent</w:t>
      </w:r>
      <w:r w:rsidR="0046142F">
        <w:rPr>
          <w:lang w:eastAsia="en-US"/>
        </w:rPr>
        <w:t xml:space="preserve">, </w:t>
      </w:r>
      <w:r>
        <w:rPr>
          <w:lang w:eastAsia="en-US"/>
        </w:rPr>
        <w:t>en cachette</w:t>
      </w:r>
      <w:r w:rsidR="0046142F">
        <w:rPr>
          <w:lang w:eastAsia="en-US"/>
        </w:rPr>
        <w:t xml:space="preserve">, </w:t>
      </w:r>
      <w:r>
        <w:rPr>
          <w:lang w:eastAsia="en-US"/>
        </w:rPr>
        <w:t>attiré par une force inconnue à laquelle il ne savait point résister</w:t>
      </w:r>
      <w:r w:rsidR="0046142F">
        <w:rPr>
          <w:lang w:eastAsia="en-US"/>
        </w:rPr>
        <w:t xml:space="preserve">. </w:t>
      </w:r>
      <w:r>
        <w:rPr>
          <w:lang w:eastAsia="en-US"/>
        </w:rPr>
        <w:t>À cette même place</w:t>
      </w:r>
      <w:r w:rsidR="0046142F">
        <w:rPr>
          <w:lang w:eastAsia="en-US"/>
        </w:rPr>
        <w:t xml:space="preserve">, </w:t>
      </w:r>
      <w:r>
        <w:rPr>
          <w:lang w:eastAsia="en-US"/>
        </w:rPr>
        <w:t>il avait pleuré déjà de souffrance et de joie</w:t>
      </w:r>
      <w:r w:rsidR="0046142F">
        <w:rPr>
          <w:lang w:eastAsia="en-US"/>
        </w:rPr>
        <w:t>…</w:t>
      </w:r>
    </w:p>
    <w:p w14:paraId="340B78A3" w14:textId="77777777" w:rsidR="0046142F" w:rsidRDefault="003148C9" w:rsidP="0046142F">
      <w:pPr>
        <w:rPr>
          <w:lang w:eastAsia="en-US"/>
        </w:rPr>
      </w:pPr>
      <w:r>
        <w:rPr>
          <w:lang w:eastAsia="en-US"/>
        </w:rPr>
        <w:t>La femme qui chantait n</w:t>
      </w:r>
      <w:r w:rsidR="0046142F">
        <w:rPr>
          <w:lang w:eastAsia="en-US"/>
        </w:rPr>
        <w:t>’</w:t>
      </w:r>
      <w:r>
        <w:rPr>
          <w:lang w:eastAsia="en-US"/>
        </w:rPr>
        <w:t>était pas aveugle</w:t>
      </w:r>
      <w:r w:rsidR="0046142F">
        <w:rPr>
          <w:lang w:eastAsia="en-US"/>
        </w:rPr>
        <w:t xml:space="preserve">, </w:t>
      </w:r>
      <w:r>
        <w:rPr>
          <w:lang w:eastAsia="en-US"/>
        </w:rPr>
        <w:t>on le lui avait dit</w:t>
      </w:r>
      <w:r w:rsidR="0046142F">
        <w:rPr>
          <w:lang w:eastAsia="en-US"/>
        </w:rPr>
        <w:t xml:space="preserve">. </w:t>
      </w:r>
      <w:r>
        <w:rPr>
          <w:lang w:eastAsia="en-US"/>
        </w:rPr>
        <w:t>Donc</w:t>
      </w:r>
      <w:r w:rsidR="0046142F">
        <w:rPr>
          <w:lang w:eastAsia="en-US"/>
        </w:rPr>
        <w:t xml:space="preserve">, </w:t>
      </w:r>
      <w:r>
        <w:rPr>
          <w:lang w:eastAsia="en-US"/>
        </w:rPr>
        <w:t>ce n</w:t>
      </w:r>
      <w:r w:rsidR="0046142F">
        <w:rPr>
          <w:lang w:eastAsia="en-US"/>
        </w:rPr>
        <w:t>’</w:t>
      </w:r>
      <w:r>
        <w:rPr>
          <w:lang w:eastAsia="en-US"/>
        </w:rPr>
        <w:t>était pas Berthe</w:t>
      </w:r>
      <w:r w:rsidR="0046142F">
        <w:rPr>
          <w:lang w:eastAsia="en-US"/>
        </w:rPr>
        <w:t xml:space="preserve">. </w:t>
      </w:r>
      <w:r>
        <w:rPr>
          <w:lang w:eastAsia="en-US"/>
        </w:rPr>
        <w:t>Mais elle lui rappelait Berthe</w:t>
      </w:r>
      <w:r w:rsidR="0046142F">
        <w:rPr>
          <w:lang w:eastAsia="en-US"/>
        </w:rPr>
        <w:t xml:space="preserve"> ; </w:t>
      </w:r>
      <w:r>
        <w:rPr>
          <w:lang w:eastAsia="en-US"/>
        </w:rPr>
        <w:t>mais c</w:t>
      </w:r>
      <w:r w:rsidR="0046142F">
        <w:rPr>
          <w:lang w:eastAsia="en-US"/>
        </w:rPr>
        <w:t>’</w:t>
      </w:r>
      <w:r>
        <w:rPr>
          <w:lang w:eastAsia="en-US"/>
        </w:rPr>
        <w:t>était bien Berthe que sa fièvre lui rendait</w:t>
      </w:r>
      <w:r w:rsidR="0046142F">
        <w:rPr>
          <w:lang w:eastAsia="en-US"/>
        </w:rPr>
        <w:t>.</w:t>
      </w:r>
    </w:p>
    <w:p w14:paraId="59AF10EF" w14:textId="77777777" w:rsidR="0046142F" w:rsidRDefault="003148C9" w:rsidP="0046142F">
      <w:pPr>
        <w:rPr>
          <w:lang w:eastAsia="en-US"/>
        </w:rPr>
      </w:pPr>
      <w:r>
        <w:rPr>
          <w:lang w:eastAsia="en-US"/>
        </w:rPr>
        <w:t>Il vivait durant quelques minutes dans le passé</w:t>
      </w:r>
      <w:r w:rsidR="0046142F">
        <w:rPr>
          <w:lang w:eastAsia="en-US"/>
        </w:rPr>
        <w:t xml:space="preserve">. </w:t>
      </w:r>
      <w:r>
        <w:rPr>
          <w:lang w:eastAsia="en-US"/>
        </w:rPr>
        <w:t>Sa jeunesse renaissait</w:t>
      </w:r>
      <w:r w:rsidR="0046142F">
        <w:rPr>
          <w:lang w:eastAsia="en-US"/>
        </w:rPr>
        <w:t xml:space="preserve">, </w:t>
      </w:r>
      <w:r>
        <w:rPr>
          <w:lang w:eastAsia="en-US"/>
        </w:rPr>
        <w:t>ressuscitant le bonheur et lui ramenant tous ses souvenirs chéris</w:t>
      </w:r>
      <w:r w:rsidR="0046142F">
        <w:rPr>
          <w:lang w:eastAsia="en-US"/>
        </w:rPr>
        <w:t>.</w:t>
      </w:r>
    </w:p>
    <w:p w14:paraId="4F844FB8" w14:textId="77777777" w:rsidR="0046142F" w:rsidRDefault="003148C9" w:rsidP="0046142F">
      <w:pPr>
        <w:rPr>
          <w:lang w:eastAsia="en-US"/>
        </w:rPr>
      </w:pPr>
      <w:r>
        <w:rPr>
          <w:lang w:eastAsia="en-US"/>
        </w:rPr>
        <w:t>Oh</w:t>
      </w:r>
      <w:r w:rsidR="0046142F">
        <w:rPr>
          <w:lang w:eastAsia="en-US"/>
        </w:rPr>
        <w:t xml:space="preserve"> ! </w:t>
      </w:r>
      <w:r>
        <w:rPr>
          <w:lang w:eastAsia="en-US"/>
        </w:rPr>
        <w:t>qu</w:t>
      </w:r>
      <w:r w:rsidR="0046142F">
        <w:rPr>
          <w:lang w:eastAsia="en-US"/>
        </w:rPr>
        <w:t>’</w:t>
      </w:r>
      <w:r>
        <w:rPr>
          <w:lang w:eastAsia="en-US"/>
        </w:rPr>
        <w:t>elle était aimée</w:t>
      </w:r>
      <w:r w:rsidR="0046142F">
        <w:rPr>
          <w:lang w:eastAsia="en-US"/>
        </w:rPr>
        <w:t xml:space="preserve">, </w:t>
      </w:r>
      <w:r>
        <w:rPr>
          <w:lang w:eastAsia="en-US"/>
        </w:rPr>
        <w:t>cette Berthe</w:t>
      </w:r>
      <w:r w:rsidR="0046142F">
        <w:rPr>
          <w:lang w:eastAsia="en-US"/>
        </w:rPr>
        <w:t xml:space="preserve">, </w:t>
      </w:r>
      <w:r>
        <w:rPr>
          <w:lang w:eastAsia="en-US"/>
        </w:rPr>
        <w:t>qui se mourait dans l</w:t>
      </w:r>
      <w:r w:rsidR="0046142F">
        <w:rPr>
          <w:lang w:eastAsia="en-US"/>
        </w:rPr>
        <w:t>’</w:t>
      </w:r>
      <w:r>
        <w:rPr>
          <w:lang w:eastAsia="en-US"/>
        </w:rPr>
        <w:t>abandon et dans la solitude</w:t>
      </w:r>
      <w:r w:rsidR="0046142F">
        <w:rPr>
          <w:lang w:eastAsia="en-US"/>
        </w:rPr>
        <w:t> !</w:t>
      </w:r>
    </w:p>
    <w:p w14:paraId="0A88A66B" w14:textId="77777777" w:rsidR="0046142F" w:rsidRDefault="003148C9" w:rsidP="0046142F">
      <w:pPr>
        <w:rPr>
          <w:lang w:eastAsia="en-US"/>
        </w:rPr>
      </w:pPr>
      <w:proofErr w:type="spellStart"/>
      <w:r>
        <w:rPr>
          <w:lang w:eastAsia="en-US"/>
        </w:rPr>
        <w:t>Tiennet</w:t>
      </w:r>
      <w:proofErr w:type="spellEnd"/>
      <w:r w:rsidR="0046142F">
        <w:rPr>
          <w:lang w:eastAsia="en-US"/>
        </w:rPr>
        <w:t xml:space="preserve">, </w:t>
      </w:r>
      <w:r>
        <w:rPr>
          <w:lang w:eastAsia="en-US"/>
        </w:rPr>
        <w:t>son frère</w:t>
      </w:r>
      <w:r w:rsidR="0046142F">
        <w:rPr>
          <w:lang w:eastAsia="en-US"/>
        </w:rPr>
        <w:t xml:space="preserve"> ! </w:t>
      </w:r>
      <w:r>
        <w:rPr>
          <w:lang w:eastAsia="en-US"/>
        </w:rPr>
        <w:t>Lucien</w:t>
      </w:r>
      <w:r w:rsidR="0046142F">
        <w:rPr>
          <w:lang w:eastAsia="en-US"/>
        </w:rPr>
        <w:t xml:space="preserve">, </w:t>
      </w:r>
      <w:r>
        <w:rPr>
          <w:lang w:eastAsia="en-US"/>
        </w:rPr>
        <w:t>son amant</w:t>
      </w:r>
      <w:r w:rsidR="0046142F">
        <w:rPr>
          <w:lang w:eastAsia="en-US"/>
        </w:rPr>
        <w:t xml:space="preserve">, </w:t>
      </w:r>
      <w:r>
        <w:rPr>
          <w:lang w:eastAsia="en-US"/>
        </w:rPr>
        <w:t>son mari devant Dieu</w:t>
      </w:r>
      <w:r w:rsidR="0046142F">
        <w:rPr>
          <w:lang w:eastAsia="en-US"/>
        </w:rPr>
        <w:t> !…</w:t>
      </w:r>
    </w:p>
    <w:p w14:paraId="39BB1079" w14:textId="77777777" w:rsidR="0046142F" w:rsidRDefault="003148C9" w:rsidP="0046142F">
      <w:pPr>
        <w:rPr>
          <w:lang w:eastAsia="en-US"/>
        </w:rPr>
      </w:pPr>
      <w:r>
        <w:rPr>
          <w:lang w:eastAsia="en-US"/>
        </w:rPr>
        <w:t>Un murmure doux courut dans la salle</w:t>
      </w:r>
      <w:r w:rsidR="0046142F">
        <w:rPr>
          <w:lang w:eastAsia="en-US"/>
        </w:rPr>
        <w:t>.</w:t>
      </w:r>
    </w:p>
    <w:p w14:paraId="69AF4D33" w14:textId="77777777" w:rsidR="0046142F" w:rsidRDefault="003148C9" w:rsidP="0046142F">
      <w:pPr>
        <w:rPr>
          <w:lang w:eastAsia="en-US"/>
        </w:rPr>
      </w:pPr>
      <w:r>
        <w:rPr>
          <w:lang w:eastAsia="en-US"/>
        </w:rPr>
        <w:lastRenderedPageBreak/>
        <w:t>Le premier couplet de la romance du Saule était achevé</w:t>
      </w:r>
      <w:r w:rsidR="0046142F">
        <w:rPr>
          <w:lang w:eastAsia="en-US"/>
        </w:rPr>
        <w:t xml:space="preserve">. </w:t>
      </w:r>
      <w:r>
        <w:rPr>
          <w:lang w:eastAsia="en-US"/>
        </w:rPr>
        <w:t>Quelques applaudissements se firent entendre</w:t>
      </w:r>
      <w:r w:rsidR="0046142F">
        <w:rPr>
          <w:lang w:eastAsia="en-US"/>
        </w:rPr>
        <w:t>.</w:t>
      </w:r>
    </w:p>
    <w:p w14:paraId="5704D413" w14:textId="77777777" w:rsidR="0046142F" w:rsidRDefault="003148C9" w:rsidP="0046142F">
      <w:pPr>
        <w:rPr>
          <w:lang w:eastAsia="en-US"/>
        </w:rPr>
      </w:pPr>
      <w:r>
        <w:rPr>
          <w:lang w:eastAsia="en-US"/>
        </w:rPr>
        <w:t>Mazurke respira comme un homme qui s</w:t>
      </w:r>
      <w:r w:rsidR="0046142F">
        <w:rPr>
          <w:lang w:eastAsia="en-US"/>
        </w:rPr>
        <w:t>’</w:t>
      </w:r>
      <w:r>
        <w:rPr>
          <w:lang w:eastAsia="en-US"/>
        </w:rPr>
        <w:t>éveille</w:t>
      </w:r>
      <w:r w:rsidR="0046142F">
        <w:rPr>
          <w:lang w:eastAsia="en-US"/>
        </w:rPr>
        <w:t>.</w:t>
      </w:r>
    </w:p>
    <w:p w14:paraId="57DBB78D" w14:textId="77777777" w:rsidR="0046142F" w:rsidRDefault="003148C9" w:rsidP="0046142F">
      <w:pPr>
        <w:rPr>
          <w:lang w:eastAsia="en-US"/>
        </w:rPr>
      </w:pPr>
      <w:r>
        <w:rPr>
          <w:lang w:eastAsia="en-US"/>
        </w:rPr>
        <w:t>Les nièces disaient</w:t>
      </w:r>
      <w:r w:rsidR="0046142F">
        <w:rPr>
          <w:lang w:eastAsia="en-US"/>
        </w:rPr>
        <w:t> :</w:t>
      </w:r>
    </w:p>
    <w:p w14:paraId="3D440A1B" w14:textId="77777777" w:rsidR="0046142F" w:rsidRDefault="0046142F" w:rsidP="0046142F">
      <w:pPr>
        <w:rPr>
          <w:lang w:eastAsia="en-US"/>
        </w:rPr>
      </w:pPr>
      <w:r>
        <w:rPr>
          <w:lang w:eastAsia="en-US"/>
        </w:rPr>
        <w:t>— </w:t>
      </w:r>
      <w:r w:rsidR="003148C9">
        <w:rPr>
          <w:lang w:eastAsia="en-US"/>
        </w:rPr>
        <w:t>Mais on l</w:t>
      </w:r>
      <w:r>
        <w:rPr>
          <w:lang w:eastAsia="en-US"/>
        </w:rPr>
        <w:t>’</w:t>
      </w:r>
      <w:r w:rsidR="003148C9">
        <w:rPr>
          <w:lang w:eastAsia="en-US"/>
        </w:rPr>
        <w:t>applaudit</w:t>
      </w:r>
      <w:r>
        <w:rPr>
          <w:lang w:eastAsia="en-US"/>
        </w:rPr>
        <w:t xml:space="preserve"> !… </w:t>
      </w:r>
      <w:r w:rsidR="003148C9">
        <w:rPr>
          <w:lang w:eastAsia="en-US"/>
        </w:rPr>
        <w:t>et personne ne siffle</w:t>
      </w:r>
      <w:r>
        <w:rPr>
          <w:lang w:eastAsia="en-US"/>
        </w:rPr>
        <w:t xml:space="preserve"> !… </w:t>
      </w:r>
      <w:r w:rsidR="003148C9">
        <w:rPr>
          <w:lang w:eastAsia="en-US"/>
        </w:rPr>
        <w:t>Est-ce que ça va passer en chansons</w:t>
      </w:r>
      <w:r>
        <w:rPr>
          <w:lang w:eastAsia="en-US"/>
        </w:rPr>
        <w:t> !</w:t>
      </w:r>
    </w:p>
    <w:p w14:paraId="3B689BC2" w14:textId="77777777" w:rsidR="0046142F" w:rsidRDefault="003148C9" w:rsidP="0046142F">
      <w:pPr>
        <w:rPr>
          <w:lang w:eastAsia="en-US"/>
        </w:rPr>
      </w:pPr>
      <w:r>
        <w:rPr>
          <w:lang w:eastAsia="en-US"/>
        </w:rPr>
        <w:t>Paoli toucha le bras de la marquise</w:t>
      </w:r>
      <w:r w:rsidR="0046142F">
        <w:rPr>
          <w:lang w:eastAsia="en-US"/>
        </w:rPr>
        <w:t>.</w:t>
      </w:r>
    </w:p>
    <w:p w14:paraId="345D0196" w14:textId="2F6A5E44"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dit-elle</w:t>
      </w:r>
      <w:r>
        <w:rPr>
          <w:lang w:eastAsia="en-US"/>
        </w:rPr>
        <w:t xml:space="preserve">, </w:t>
      </w:r>
      <w:r w:rsidR="003148C9">
        <w:rPr>
          <w:lang w:eastAsia="en-US"/>
        </w:rPr>
        <w:t xml:space="preserve">votre </w:t>
      </w:r>
      <w:r>
        <w:rPr>
          <w:lang w:eastAsia="en-US"/>
        </w:rPr>
        <w:t>M. de </w:t>
      </w:r>
      <w:r w:rsidR="003148C9">
        <w:rPr>
          <w:lang w:eastAsia="en-US"/>
        </w:rPr>
        <w:t>Monsigny</w:t>
      </w:r>
      <w:r>
        <w:rPr>
          <w:lang w:eastAsia="en-US"/>
        </w:rPr>
        <w:t> ?…</w:t>
      </w:r>
    </w:p>
    <w:p w14:paraId="382D3DF4" w14:textId="77777777" w:rsidR="0046142F" w:rsidRDefault="003148C9" w:rsidP="0046142F">
      <w:pPr>
        <w:rPr>
          <w:lang w:eastAsia="en-US"/>
        </w:rPr>
      </w:pPr>
      <w:r>
        <w:rPr>
          <w:lang w:eastAsia="en-US"/>
        </w:rPr>
        <w:t xml:space="preserve">Oliva se tourna vers </w:t>
      </w:r>
      <w:proofErr w:type="spellStart"/>
      <w:r>
        <w:rPr>
          <w:lang w:eastAsia="en-US"/>
        </w:rPr>
        <w:t>Guérineul</w:t>
      </w:r>
      <w:proofErr w:type="spellEnd"/>
      <w:r w:rsidR="0046142F">
        <w:rPr>
          <w:lang w:eastAsia="en-US"/>
        </w:rPr>
        <w:t xml:space="preserve">. </w:t>
      </w:r>
      <w:r>
        <w:rPr>
          <w:lang w:eastAsia="en-US"/>
        </w:rPr>
        <w:t>Son regard rencontra celui de Mazurke</w:t>
      </w:r>
      <w:r w:rsidR="0046142F">
        <w:rPr>
          <w:lang w:eastAsia="en-US"/>
        </w:rPr>
        <w:t xml:space="preserve">. </w:t>
      </w:r>
      <w:r>
        <w:rPr>
          <w:lang w:eastAsia="en-US"/>
        </w:rPr>
        <w:t>Elle baissa les yeux comme une jeune fille</w:t>
      </w:r>
      <w:r w:rsidR="0046142F">
        <w:rPr>
          <w:lang w:eastAsia="en-US"/>
        </w:rPr>
        <w:t xml:space="preserve"> ; </w:t>
      </w:r>
      <w:r>
        <w:rPr>
          <w:lang w:eastAsia="en-US"/>
        </w:rPr>
        <w:t>ses tempes battirent et son front se couvrit de rougeur</w:t>
      </w:r>
      <w:r w:rsidR="0046142F">
        <w:rPr>
          <w:lang w:eastAsia="en-US"/>
        </w:rPr>
        <w:t>.</w:t>
      </w:r>
    </w:p>
    <w:p w14:paraId="53D8C453"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oh</w:t>
      </w:r>
      <w:r>
        <w:rPr>
          <w:lang w:eastAsia="en-US"/>
        </w:rPr>
        <w:t xml:space="preserve"> ! </w:t>
      </w:r>
      <w:r w:rsidR="003148C9">
        <w:rPr>
          <w:lang w:eastAsia="en-US"/>
        </w:rPr>
        <w:t>pensa la Milanaise</w:t>
      </w:r>
      <w:r>
        <w:rPr>
          <w:lang w:eastAsia="en-US"/>
        </w:rPr>
        <w:t xml:space="preserve">, </w:t>
      </w:r>
      <w:r w:rsidR="003148C9">
        <w:rPr>
          <w:lang w:eastAsia="en-US"/>
        </w:rPr>
        <w:t>je ne suis pas amoureuse</w:t>
      </w:r>
      <w:r>
        <w:rPr>
          <w:lang w:eastAsia="en-US"/>
        </w:rPr>
        <w:t xml:space="preserve">, </w:t>
      </w:r>
      <w:r w:rsidR="003148C9">
        <w:rPr>
          <w:lang w:eastAsia="en-US"/>
        </w:rPr>
        <w:t>moi</w:t>
      </w:r>
      <w:r>
        <w:rPr>
          <w:lang w:eastAsia="en-US"/>
        </w:rPr>
        <w:t xml:space="preserve"> !… </w:t>
      </w:r>
      <w:r w:rsidR="003148C9">
        <w:rPr>
          <w:lang w:eastAsia="en-US"/>
        </w:rPr>
        <w:t>Et j</w:t>
      </w:r>
      <w:r>
        <w:rPr>
          <w:lang w:eastAsia="en-US"/>
        </w:rPr>
        <w:t>’</w:t>
      </w:r>
      <w:r w:rsidR="003148C9">
        <w:rPr>
          <w:lang w:eastAsia="en-US"/>
        </w:rPr>
        <w:t>ai juré que</w:t>
      </w:r>
      <w:r>
        <w:rPr>
          <w:lang w:eastAsia="en-US"/>
        </w:rPr>
        <w:t xml:space="preserve">, </w:t>
      </w:r>
      <w:r w:rsidR="003148C9">
        <w:rPr>
          <w:lang w:eastAsia="en-US"/>
        </w:rPr>
        <w:t xml:space="preserve">cette </w:t>
      </w:r>
      <w:proofErr w:type="spellStart"/>
      <w:r w:rsidR="003148C9">
        <w:rPr>
          <w:lang w:eastAsia="en-US"/>
        </w:rPr>
        <w:t>Lovely</w:t>
      </w:r>
      <w:proofErr w:type="spellEnd"/>
      <w:r w:rsidR="003148C9">
        <w:rPr>
          <w:lang w:eastAsia="en-US"/>
        </w:rPr>
        <w:t xml:space="preserve"> aurait de mes nouvelles</w:t>
      </w:r>
      <w:r>
        <w:rPr>
          <w:lang w:eastAsia="en-US"/>
        </w:rPr>
        <w:t xml:space="preserve">… </w:t>
      </w:r>
      <w:r w:rsidR="003148C9">
        <w:rPr>
          <w:lang w:eastAsia="en-US"/>
        </w:rPr>
        <w:t>Quand je devrais donner moi-même le signal</w:t>
      </w:r>
      <w:r>
        <w:rPr>
          <w:lang w:eastAsia="en-US"/>
        </w:rPr>
        <w:t>…</w:t>
      </w:r>
    </w:p>
    <w:p w14:paraId="4E690795" w14:textId="648839F2" w:rsidR="0046142F" w:rsidRDefault="003148C9" w:rsidP="0046142F">
      <w:pPr>
        <w:rPr>
          <w:lang w:eastAsia="en-US"/>
        </w:rPr>
      </w:pPr>
      <w:r>
        <w:rPr>
          <w:lang w:eastAsia="en-US"/>
        </w:rPr>
        <w:t xml:space="preserve">La pauvre </w:t>
      </w:r>
      <w:proofErr w:type="spellStart"/>
      <w:r>
        <w:rPr>
          <w:lang w:eastAsia="en-US"/>
        </w:rPr>
        <w:t>Lovely</w:t>
      </w:r>
      <w:proofErr w:type="spellEnd"/>
      <w:r>
        <w:rPr>
          <w:lang w:eastAsia="en-US"/>
        </w:rPr>
        <w:t xml:space="preserve"> en avait eu déjà de ses nouvelles</w:t>
      </w:r>
      <w:r w:rsidR="0046142F">
        <w:rPr>
          <w:lang w:eastAsia="en-US"/>
        </w:rPr>
        <w:t xml:space="preserve"> ! </w:t>
      </w:r>
      <w:r>
        <w:rPr>
          <w:lang w:eastAsia="en-US"/>
        </w:rPr>
        <w:t>C</w:t>
      </w:r>
      <w:r w:rsidR="0046142F">
        <w:rPr>
          <w:lang w:eastAsia="en-US"/>
        </w:rPr>
        <w:t>’</w:t>
      </w:r>
      <w:r>
        <w:rPr>
          <w:lang w:eastAsia="en-US"/>
        </w:rPr>
        <w:t>était Paoli qui</w:t>
      </w:r>
      <w:r w:rsidR="0046142F">
        <w:rPr>
          <w:lang w:eastAsia="en-US"/>
        </w:rPr>
        <w:t xml:space="preserve">, </w:t>
      </w:r>
      <w:r>
        <w:rPr>
          <w:lang w:eastAsia="en-US"/>
        </w:rPr>
        <w:t xml:space="preserve">sur les indications de </w:t>
      </w:r>
      <w:r w:rsidR="0046142F">
        <w:rPr>
          <w:lang w:eastAsia="en-US"/>
        </w:rPr>
        <w:t>M. </w:t>
      </w:r>
      <w:r>
        <w:rPr>
          <w:lang w:eastAsia="en-US"/>
        </w:rPr>
        <w:t>Fargeau</w:t>
      </w:r>
      <w:r w:rsidR="0046142F">
        <w:rPr>
          <w:lang w:eastAsia="en-US"/>
        </w:rPr>
        <w:t xml:space="preserve">, </w:t>
      </w:r>
      <w:r>
        <w:rPr>
          <w:lang w:eastAsia="en-US"/>
        </w:rPr>
        <w:t>avait donné l</w:t>
      </w:r>
      <w:r w:rsidR="0046142F">
        <w:rPr>
          <w:lang w:eastAsia="en-US"/>
        </w:rPr>
        <w:t>’</w:t>
      </w:r>
      <w:r>
        <w:rPr>
          <w:lang w:eastAsia="en-US"/>
        </w:rPr>
        <w:t>adresse de la maison de Marans à la vieille Grièche</w:t>
      </w:r>
      <w:r w:rsidR="0046142F">
        <w:rPr>
          <w:lang w:eastAsia="en-US"/>
        </w:rPr>
        <w:t xml:space="preserve">, </w:t>
      </w:r>
      <w:r>
        <w:rPr>
          <w:lang w:eastAsia="en-US"/>
        </w:rPr>
        <w:t>en lui inspirant des inquiétudes sur les dix mille francs confiés</w:t>
      </w:r>
      <w:r w:rsidR="0046142F">
        <w:rPr>
          <w:lang w:eastAsia="en-US"/>
        </w:rPr>
        <w:t xml:space="preserve">. </w:t>
      </w:r>
      <w:r>
        <w:rPr>
          <w:lang w:eastAsia="en-US"/>
        </w:rPr>
        <w:t>C</w:t>
      </w:r>
      <w:r w:rsidR="0046142F">
        <w:rPr>
          <w:lang w:eastAsia="en-US"/>
        </w:rPr>
        <w:t>’</w:t>
      </w:r>
      <w:r>
        <w:rPr>
          <w:lang w:eastAsia="en-US"/>
        </w:rPr>
        <w:t>était Paoli qui avait presque dicté la lettre où Grièche intimait à madame de Marans l</w:t>
      </w:r>
      <w:r w:rsidR="0046142F">
        <w:rPr>
          <w:lang w:eastAsia="en-US"/>
        </w:rPr>
        <w:t>’</w:t>
      </w:r>
      <w:r>
        <w:rPr>
          <w:lang w:eastAsia="en-US"/>
        </w:rPr>
        <w:t>ordre de se rendre au foyer du théâtre de Diane</w:t>
      </w:r>
      <w:r w:rsidR="0046142F">
        <w:rPr>
          <w:lang w:eastAsia="en-US"/>
        </w:rPr>
        <w:t xml:space="preserve">. </w:t>
      </w:r>
      <w:r>
        <w:rPr>
          <w:lang w:eastAsia="en-US"/>
        </w:rPr>
        <w:t>Et sa tâche n</w:t>
      </w:r>
      <w:r w:rsidR="0046142F">
        <w:rPr>
          <w:lang w:eastAsia="en-US"/>
        </w:rPr>
        <w:t>’</w:t>
      </w:r>
      <w:r>
        <w:rPr>
          <w:lang w:eastAsia="en-US"/>
        </w:rPr>
        <w:t>avait pas été aisée</w:t>
      </w:r>
      <w:r w:rsidR="0046142F">
        <w:rPr>
          <w:lang w:eastAsia="en-US"/>
        </w:rPr>
        <w:t xml:space="preserve">, </w:t>
      </w:r>
      <w:r>
        <w:rPr>
          <w:lang w:eastAsia="en-US"/>
        </w:rPr>
        <w:t xml:space="preserve">car Grièche était accoutumée à aimer </w:t>
      </w:r>
      <w:proofErr w:type="spellStart"/>
      <w:r>
        <w:rPr>
          <w:lang w:eastAsia="en-US"/>
        </w:rPr>
        <w:t>Lovely</w:t>
      </w:r>
      <w:proofErr w:type="spellEnd"/>
      <w:r>
        <w:rPr>
          <w:lang w:eastAsia="en-US"/>
        </w:rPr>
        <w:t xml:space="preserve"> comme son enfant</w:t>
      </w:r>
      <w:r w:rsidR="0046142F">
        <w:rPr>
          <w:lang w:eastAsia="en-US"/>
        </w:rPr>
        <w:t xml:space="preserve">, </w:t>
      </w:r>
      <w:r>
        <w:rPr>
          <w:lang w:eastAsia="en-US"/>
        </w:rPr>
        <w:t>tout en la respectant comme un être supérieur</w:t>
      </w:r>
      <w:r w:rsidR="0046142F">
        <w:rPr>
          <w:lang w:eastAsia="en-US"/>
        </w:rPr>
        <w:t>.</w:t>
      </w:r>
    </w:p>
    <w:p w14:paraId="046846D6" w14:textId="6EF23BA1" w:rsidR="0046142F" w:rsidRDefault="003148C9" w:rsidP="0046142F">
      <w:pPr>
        <w:rPr>
          <w:lang w:eastAsia="en-US"/>
        </w:rPr>
      </w:pPr>
      <w:r>
        <w:rPr>
          <w:lang w:eastAsia="en-US"/>
        </w:rPr>
        <w:t>Mais quand il s</w:t>
      </w:r>
      <w:r w:rsidR="0046142F">
        <w:rPr>
          <w:lang w:eastAsia="en-US"/>
        </w:rPr>
        <w:t>’</w:t>
      </w:r>
      <w:r>
        <w:rPr>
          <w:lang w:eastAsia="en-US"/>
        </w:rPr>
        <w:t>agit de mal faire</w:t>
      </w:r>
      <w:r w:rsidR="0046142F">
        <w:rPr>
          <w:lang w:eastAsia="en-US"/>
        </w:rPr>
        <w:t xml:space="preserve">, </w:t>
      </w:r>
      <w:r>
        <w:rPr>
          <w:lang w:eastAsia="en-US"/>
        </w:rPr>
        <w:t>le diable vient en aide à ses créatures</w:t>
      </w:r>
      <w:r w:rsidR="0046142F">
        <w:rPr>
          <w:lang w:eastAsia="en-US"/>
        </w:rPr>
        <w:t xml:space="preserve">. </w:t>
      </w:r>
      <w:r>
        <w:rPr>
          <w:lang w:eastAsia="en-US"/>
        </w:rPr>
        <w:t>Rien ne leur résiste</w:t>
      </w:r>
      <w:r w:rsidR="0046142F">
        <w:rPr>
          <w:lang w:eastAsia="en-US"/>
        </w:rPr>
        <w:t xml:space="preserve">. </w:t>
      </w:r>
      <w:r w:rsidR="006C2AE1">
        <w:rPr>
          <w:lang w:eastAsia="en-US"/>
        </w:rPr>
        <w:t>—</w:t>
      </w:r>
      <w:r w:rsidR="0046142F">
        <w:rPr>
          <w:lang w:eastAsia="en-US"/>
        </w:rPr>
        <w:t xml:space="preserve"> </w:t>
      </w:r>
      <w:r>
        <w:rPr>
          <w:lang w:eastAsia="en-US"/>
        </w:rPr>
        <w:t>Et puis</w:t>
      </w:r>
      <w:r w:rsidR="0046142F">
        <w:rPr>
          <w:lang w:eastAsia="en-US"/>
        </w:rPr>
        <w:t xml:space="preserve">, </w:t>
      </w:r>
      <w:r>
        <w:rPr>
          <w:lang w:eastAsia="en-US"/>
        </w:rPr>
        <w:t>cette pauvre Grièche aimait si sincèrement ses dix mille francs</w:t>
      </w:r>
      <w:r w:rsidR="0046142F">
        <w:rPr>
          <w:lang w:eastAsia="en-US"/>
        </w:rPr>
        <w:t> !</w:t>
      </w:r>
    </w:p>
    <w:p w14:paraId="4C8DECB8" w14:textId="77777777" w:rsidR="0046142F" w:rsidRDefault="003148C9" w:rsidP="0046142F">
      <w:pPr>
        <w:rPr>
          <w:lang w:eastAsia="en-US"/>
        </w:rPr>
      </w:pPr>
      <w:proofErr w:type="spellStart"/>
      <w:r>
        <w:rPr>
          <w:lang w:eastAsia="en-US"/>
        </w:rPr>
        <w:t>Lovely</w:t>
      </w:r>
      <w:proofErr w:type="spellEnd"/>
      <w:r>
        <w:rPr>
          <w:lang w:eastAsia="en-US"/>
        </w:rPr>
        <w:t xml:space="preserve"> entamait le second couplet de la romance</w:t>
      </w:r>
      <w:r w:rsidR="0046142F">
        <w:rPr>
          <w:lang w:eastAsia="en-US"/>
        </w:rPr>
        <w:t>.</w:t>
      </w:r>
    </w:p>
    <w:p w14:paraId="7223753D" w14:textId="709C310C" w:rsidR="0046142F" w:rsidRDefault="003148C9" w:rsidP="0046142F">
      <w:pPr>
        <w:rPr>
          <w:lang w:eastAsia="en-US"/>
        </w:rPr>
      </w:pPr>
      <w:r>
        <w:rPr>
          <w:lang w:eastAsia="en-US"/>
        </w:rPr>
        <w:lastRenderedPageBreak/>
        <w:t>Lucien abaissa un peu la grille de sa loge pour mieux entendre et afin que les barreaux ne pussent lui enlever au passage la millième partie de ces sons qui le mettaient dans le ciel</w:t>
      </w:r>
      <w:r w:rsidR="0046142F">
        <w:rPr>
          <w:lang w:eastAsia="en-US"/>
        </w:rPr>
        <w:t xml:space="preserve">. </w:t>
      </w:r>
      <w:r w:rsidR="006C2AE1">
        <w:rPr>
          <w:lang w:eastAsia="en-US"/>
        </w:rPr>
        <w:t>—</w:t>
      </w:r>
      <w:r w:rsidR="0046142F">
        <w:rPr>
          <w:lang w:eastAsia="en-US"/>
        </w:rPr>
        <w:t xml:space="preserve"> </w:t>
      </w:r>
      <w:r>
        <w:rPr>
          <w:lang w:eastAsia="en-US"/>
        </w:rPr>
        <w:t>Paoli l</w:t>
      </w:r>
      <w:r w:rsidR="0046142F">
        <w:rPr>
          <w:lang w:eastAsia="en-US"/>
        </w:rPr>
        <w:t>’</w:t>
      </w:r>
      <w:r>
        <w:rPr>
          <w:lang w:eastAsia="en-US"/>
        </w:rPr>
        <w:t>aperçut et se prit à sourire</w:t>
      </w:r>
      <w:r w:rsidR="0046142F">
        <w:rPr>
          <w:lang w:eastAsia="en-US"/>
        </w:rPr>
        <w:t>.</w:t>
      </w:r>
    </w:p>
    <w:p w14:paraId="521D2DE0" w14:textId="77777777" w:rsidR="0046142F" w:rsidRDefault="003148C9" w:rsidP="0046142F">
      <w:pPr>
        <w:rPr>
          <w:lang w:eastAsia="en-US"/>
        </w:rPr>
      </w:pPr>
      <w:r>
        <w:rPr>
          <w:lang w:eastAsia="en-US"/>
        </w:rPr>
        <w:t>Si Mazurke n</w:t>
      </w:r>
      <w:r w:rsidR="0046142F">
        <w:rPr>
          <w:lang w:eastAsia="en-US"/>
        </w:rPr>
        <w:t>’</w:t>
      </w:r>
      <w:r>
        <w:rPr>
          <w:lang w:eastAsia="en-US"/>
        </w:rPr>
        <w:t>eût pas été tout entier à Berthe dans ce moment</w:t>
      </w:r>
      <w:r w:rsidR="0046142F">
        <w:rPr>
          <w:lang w:eastAsia="en-US"/>
        </w:rPr>
        <w:t xml:space="preserve">, </w:t>
      </w:r>
      <w:r>
        <w:rPr>
          <w:lang w:eastAsia="en-US"/>
        </w:rPr>
        <w:t>s</w:t>
      </w:r>
      <w:r w:rsidR="0046142F">
        <w:rPr>
          <w:lang w:eastAsia="en-US"/>
        </w:rPr>
        <w:t>’</w:t>
      </w:r>
      <w:r>
        <w:rPr>
          <w:lang w:eastAsia="en-US"/>
        </w:rPr>
        <w:t>il eût pu saisir le regard et le sourire de la Milanaise</w:t>
      </w:r>
      <w:r w:rsidR="0046142F">
        <w:rPr>
          <w:lang w:eastAsia="en-US"/>
        </w:rPr>
        <w:t xml:space="preserve">, </w:t>
      </w:r>
      <w:r>
        <w:rPr>
          <w:lang w:eastAsia="en-US"/>
        </w:rPr>
        <w:t>que de douleurs évitées</w:t>
      </w:r>
      <w:r w:rsidR="0046142F">
        <w:rPr>
          <w:lang w:eastAsia="en-US"/>
        </w:rPr>
        <w:t> ?</w:t>
      </w:r>
    </w:p>
    <w:p w14:paraId="76B2CF9B" w14:textId="77777777" w:rsidR="0046142F" w:rsidRDefault="003148C9" w:rsidP="0046142F">
      <w:pPr>
        <w:rPr>
          <w:lang w:eastAsia="en-US"/>
        </w:rPr>
      </w:pPr>
      <w:r>
        <w:rPr>
          <w:lang w:eastAsia="en-US"/>
        </w:rPr>
        <w:t>Mais Berthe chantait</w:t>
      </w:r>
      <w:r w:rsidR="0046142F">
        <w:rPr>
          <w:lang w:eastAsia="en-US"/>
        </w:rPr>
        <w:t xml:space="preserve"> ; </w:t>
      </w:r>
      <w:r>
        <w:rPr>
          <w:lang w:eastAsia="en-US"/>
        </w:rPr>
        <w:t>dans cette salle emplie</w:t>
      </w:r>
      <w:r w:rsidR="0046142F">
        <w:rPr>
          <w:lang w:eastAsia="en-US"/>
        </w:rPr>
        <w:t xml:space="preserve">, </w:t>
      </w:r>
      <w:r>
        <w:rPr>
          <w:lang w:eastAsia="en-US"/>
        </w:rPr>
        <w:t>il n</w:t>
      </w:r>
      <w:r w:rsidR="0046142F">
        <w:rPr>
          <w:lang w:eastAsia="en-US"/>
        </w:rPr>
        <w:t>’</w:t>
      </w:r>
      <w:r>
        <w:rPr>
          <w:lang w:eastAsia="en-US"/>
        </w:rPr>
        <w:t>y avait pour lui que Berthe</w:t>
      </w:r>
      <w:r w:rsidR="0046142F">
        <w:rPr>
          <w:lang w:eastAsia="en-US"/>
        </w:rPr>
        <w:t>.</w:t>
      </w:r>
    </w:p>
    <w:p w14:paraId="7A4E981A" w14:textId="4F02A028" w:rsidR="0046142F" w:rsidRDefault="003148C9" w:rsidP="0046142F">
      <w:pPr>
        <w:rPr>
          <w:lang w:eastAsia="en-US"/>
        </w:rPr>
      </w:pPr>
      <w:r>
        <w:rPr>
          <w:lang w:eastAsia="en-US"/>
        </w:rPr>
        <w:t>Une autre personne était là</w:t>
      </w:r>
      <w:r w:rsidR="0046142F">
        <w:rPr>
          <w:lang w:eastAsia="en-US"/>
        </w:rPr>
        <w:t xml:space="preserve">, </w:t>
      </w:r>
      <w:r>
        <w:rPr>
          <w:lang w:eastAsia="en-US"/>
        </w:rPr>
        <w:t>dans l</w:t>
      </w:r>
      <w:r w:rsidR="0046142F">
        <w:rPr>
          <w:lang w:eastAsia="en-US"/>
        </w:rPr>
        <w:t>’</w:t>
      </w:r>
      <w:r>
        <w:rPr>
          <w:lang w:eastAsia="en-US"/>
        </w:rPr>
        <w:t>ombre</w:t>
      </w:r>
      <w:r w:rsidR="0046142F">
        <w:rPr>
          <w:lang w:eastAsia="en-US"/>
        </w:rPr>
        <w:t xml:space="preserve">, </w:t>
      </w:r>
      <w:r>
        <w:rPr>
          <w:lang w:eastAsia="en-US"/>
        </w:rPr>
        <w:t>qui ressentait</w:t>
      </w:r>
      <w:r w:rsidR="0046142F">
        <w:rPr>
          <w:lang w:eastAsia="en-US"/>
        </w:rPr>
        <w:t xml:space="preserve">, </w:t>
      </w:r>
      <w:r>
        <w:rPr>
          <w:lang w:eastAsia="en-US"/>
        </w:rPr>
        <w:t>bien qu</w:t>
      </w:r>
      <w:r w:rsidR="0046142F">
        <w:rPr>
          <w:lang w:eastAsia="en-US"/>
        </w:rPr>
        <w:t>’</w:t>
      </w:r>
      <w:r>
        <w:rPr>
          <w:lang w:eastAsia="en-US"/>
        </w:rPr>
        <w:t>à un degré moindre</w:t>
      </w:r>
      <w:r w:rsidR="0046142F">
        <w:rPr>
          <w:lang w:eastAsia="en-US"/>
        </w:rPr>
        <w:t xml:space="preserve">, </w:t>
      </w:r>
      <w:r>
        <w:rPr>
          <w:lang w:eastAsia="en-US"/>
        </w:rPr>
        <w:t>les mêmes émotions que Mazurke</w:t>
      </w:r>
      <w:r w:rsidR="0046142F">
        <w:rPr>
          <w:lang w:eastAsia="en-US"/>
        </w:rPr>
        <w:t xml:space="preserve">. </w:t>
      </w:r>
      <w:r>
        <w:rPr>
          <w:lang w:eastAsia="en-US"/>
        </w:rPr>
        <w:t>C</w:t>
      </w:r>
      <w:r w:rsidR="0046142F">
        <w:rPr>
          <w:lang w:eastAsia="en-US"/>
        </w:rPr>
        <w:t>’</w:t>
      </w:r>
      <w:r>
        <w:rPr>
          <w:lang w:eastAsia="en-US"/>
        </w:rPr>
        <w:t xml:space="preserve">était Clémence </w:t>
      </w:r>
      <w:proofErr w:type="spellStart"/>
      <w:r>
        <w:rPr>
          <w:lang w:eastAsia="en-US"/>
        </w:rPr>
        <w:t>Lointier</w:t>
      </w:r>
      <w:proofErr w:type="spellEnd"/>
      <w:r w:rsidR="0046142F">
        <w:rPr>
          <w:lang w:eastAsia="en-US"/>
        </w:rPr>
        <w:t xml:space="preserve">, </w:t>
      </w:r>
      <w:r>
        <w:rPr>
          <w:lang w:eastAsia="en-US"/>
        </w:rPr>
        <w:t>cachée derrière la dentelle épaisse de son voile noir</w:t>
      </w:r>
      <w:r w:rsidR="0046142F">
        <w:rPr>
          <w:lang w:eastAsia="en-US"/>
        </w:rPr>
        <w:t xml:space="preserve">, </w:t>
      </w:r>
      <w:r>
        <w:rPr>
          <w:lang w:eastAsia="en-US"/>
        </w:rPr>
        <w:t xml:space="preserve">et appuyée contre la loge de </w:t>
      </w:r>
      <w:r w:rsidR="0046142F">
        <w:rPr>
          <w:lang w:eastAsia="en-US"/>
        </w:rPr>
        <w:t>M. </w:t>
      </w:r>
      <w:r>
        <w:rPr>
          <w:lang w:eastAsia="en-US"/>
        </w:rPr>
        <w:t>Fargeau</w:t>
      </w:r>
      <w:r w:rsidR="0046142F">
        <w:rPr>
          <w:lang w:eastAsia="en-US"/>
        </w:rPr>
        <w:t xml:space="preserve">, </w:t>
      </w:r>
      <w:r>
        <w:rPr>
          <w:lang w:eastAsia="en-US"/>
        </w:rPr>
        <w:t>à l</w:t>
      </w:r>
      <w:r w:rsidR="0046142F">
        <w:rPr>
          <w:lang w:eastAsia="en-US"/>
        </w:rPr>
        <w:t>’</w:t>
      </w:r>
      <w:r>
        <w:rPr>
          <w:lang w:eastAsia="en-US"/>
        </w:rPr>
        <w:t>angle du couloir conduisant aux stalles de balcon</w:t>
      </w:r>
      <w:r w:rsidR="0046142F">
        <w:rPr>
          <w:lang w:eastAsia="en-US"/>
        </w:rPr>
        <w:t>.</w:t>
      </w:r>
    </w:p>
    <w:p w14:paraId="64C78292" w14:textId="77777777" w:rsidR="0046142F" w:rsidRDefault="003148C9" w:rsidP="0046142F">
      <w:pPr>
        <w:rPr>
          <w:lang w:eastAsia="en-US"/>
        </w:rPr>
      </w:pPr>
      <w:r>
        <w:rPr>
          <w:lang w:eastAsia="en-US"/>
        </w:rPr>
        <w:t>Clémence ignorait toute cette longue histoire bretonne qui revivait en ce moment dans les souvenirs de Mazurke</w:t>
      </w:r>
      <w:r w:rsidR="0046142F">
        <w:rPr>
          <w:lang w:eastAsia="en-US"/>
        </w:rPr>
        <w:t xml:space="preserve">. </w:t>
      </w:r>
      <w:r>
        <w:rPr>
          <w:lang w:eastAsia="en-US"/>
        </w:rPr>
        <w:t xml:space="preserve">Elle ne savait même pas le nom du château de </w:t>
      </w:r>
      <w:proofErr w:type="spellStart"/>
      <w:r>
        <w:rPr>
          <w:lang w:eastAsia="en-US"/>
        </w:rPr>
        <w:t>Ceuil</w:t>
      </w:r>
      <w:proofErr w:type="spellEnd"/>
      <w:r w:rsidR="0046142F">
        <w:rPr>
          <w:lang w:eastAsia="en-US"/>
        </w:rPr>
        <w:t xml:space="preserve">. </w:t>
      </w:r>
      <w:r>
        <w:rPr>
          <w:lang w:eastAsia="en-US"/>
        </w:rPr>
        <w:t>Mais il y avait des mystères dans le présent encore plus que dans le passé</w:t>
      </w:r>
      <w:r w:rsidR="0046142F">
        <w:rPr>
          <w:lang w:eastAsia="en-US"/>
        </w:rPr>
        <w:t xml:space="preserve"> : </w:t>
      </w:r>
      <w:r>
        <w:rPr>
          <w:lang w:eastAsia="en-US"/>
        </w:rPr>
        <w:t xml:space="preserve">En reconnaissant sous le nom de </w:t>
      </w:r>
      <w:proofErr w:type="spellStart"/>
      <w:r>
        <w:rPr>
          <w:lang w:eastAsia="en-US"/>
        </w:rPr>
        <w:t>Lovely</w:t>
      </w:r>
      <w:proofErr w:type="spellEnd"/>
      <w:r w:rsidR="0046142F">
        <w:rPr>
          <w:lang w:eastAsia="en-US"/>
        </w:rPr>
        <w:t xml:space="preserve">, </w:t>
      </w:r>
      <w:r>
        <w:rPr>
          <w:lang w:eastAsia="en-US"/>
        </w:rPr>
        <w:t>au théâtre de Diane</w:t>
      </w:r>
      <w:r w:rsidR="0046142F">
        <w:rPr>
          <w:lang w:eastAsia="en-US"/>
        </w:rPr>
        <w:t xml:space="preserve">, </w:t>
      </w:r>
      <w:r>
        <w:rPr>
          <w:lang w:eastAsia="en-US"/>
        </w:rPr>
        <w:t>la mère de Gabriel et de Lucienne</w:t>
      </w:r>
      <w:r w:rsidR="0046142F">
        <w:rPr>
          <w:lang w:eastAsia="en-US"/>
        </w:rPr>
        <w:t xml:space="preserve">, </w:t>
      </w:r>
      <w:r>
        <w:rPr>
          <w:lang w:eastAsia="en-US"/>
        </w:rPr>
        <w:t>elle devinait une partie des secrets du présent</w:t>
      </w:r>
      <w:r w:rsidR="0046142F">
        <w:rPr>
          <w:lang w:eastAsia="en-US"/>
        </w:rPr>
        <w:t>.</w:t>
      </w:r>
    </w:p>
    <w:p w14:paraId="08B0C5C9" w14:textId="14309D56" w:rsidR="0046142F" w:rsidRDefault="003148C9" w:rsidP="0046142F">
      <w:pPr>
        <w:rPr>
          <w:lang w:eastAsia="en-US"/>
        </w:rPr>
      </w:pPr>
      <w:r>
        <w:rPr>
          <w:lang w:eastAsia="en-US"/>
        </w:rPr>
        <w:t xml:space="preserve">Elle sentait désormais ce qui faisait la force de </w:t>
      </w:r>
      <w:r w:rsidR="0046142F">
        <w:rPr>
          <w:lang w:eastAsia="en-US"/>
        </w:rPr>
        <w:t>M. </w:t>
      </w:r>
      <w:r>
        <w:rPr>
          <w:lang w:eastAsia="en-US"/>
        </w:rPr>
        <w:t xml:space="preserve">André </w:t>
      </w:r>
      <w:proofErr w:type="spellStart"/>
      <w:r>
        <w:rPr>
          <w:lang w:eastAsia="en-US"/>
        </w:rPr>
        <w:t>Lointier</w:t>
      </w:r>
      <w:proofErr w:type="spellEnd"/>
      <w:r>
        <w:rPr>
          <w:lang w:eastAsia="en-US"/>
        </w:rPr>
        <w:t xml:space="preserve"> contre la famille de Marans</w:t>
      </w:r>
      <w:r w:rsidR="0046142F">
        <w:rPr>
          <w:lang w:eastAsia="en-US"/>
        </w:rPr>
        <w:t>.</w:t>
      </w:r>
    </w:p>
    <w:p w14:paraId="221347F6" w14:textId="77777777" w:rsidR="0046142F" w:rsidRDefault="003148C9" w:rsidP="0046142F">
      <w:pPr>
        <w:rPr>
          <w:lang w:eastAsia="en-US"/>
        </w:rPr>
      </w:pPr>
      <w:r>
        <w:rPr>
          <w:lang w:eastAsia="en-US"/>
        </w:rPr>
        <w:t>À ce moment</w:t>
      </w:r>
      <w:r w:rsidR="0046142F">
        <w:rPr>
          <w:lang w:eastAsia="en-US"/>
        </w:rPr>
        <w:t xml:space="preserve">, </w:t>
      </w:r>
      <w:r>
        <w:rPr>
          <w:lang w:eastAsia="en-US"/>
        </w:rPr>
        <w:t>il y eut en elle quelque chose d</w:t>
      </w:r>
      <w:r w:rsidR="0046142F">
        <w:rPr>
          <w:lang w:eastAsia="en-US"/>
        </w:rPr>
        <w:t>’</w:t>
      </w:r>
      <w:r>
        <w:rPr>
          <w:lang w:eastAsia="en-US"/>
        </w:rPr>
        <w:t>étrange</w:t>
      </w:r>
      <w:r w:rsidR="0046142F">
        <w:rPr>
          <w:lang w:eastAsia="en-US"/>
        </w:rPr>
        <w:t xml:space="preserve">. </w:t>
      </w:r>
      <w:r>
        <w:rPr>
          <w:lang w:eastAsia="en-US"/>
        </w:rPr>
        <w:t>La figure pâle et souffrante d</w:t>
      </w:r>
      <w:r w:rsidR="0046142F">
        <w:rPr>
          <w:lang w:eastAsia="en-US"/>
        </w:rPr>
        <w:t>’</w:t>
      </w:r>
      <w:r>
        <w:rPr>
          <w:lang w:eastAsia="en-US"/>
        </w:rPr>
        <w:t>Albert se montrait</w:t>
      </w:r>
      <w:r w:rsidR="0046142F">
        <w:rPr>
          <w:lang w:eastAsia="en-US"/>
        </w:rPr>
        <w:t xml:space="preserve">, </w:t>
      </w:r>
      <w:r>
        <w:rPr>
          <w:lang w:eastAsia="en-US"/>
        </w:rPr>
        <w:t>de l</w:t>
      </w:r>
      <w:r w:rsidR="0046142F">
        <w:rPr>
          <w:lang w:eastAsia="en-US"/>
        </w:rPr>
        <w:t>’</w:t>
      </w:r>
      <w:r>
        <w:rPr>
          <w:lang w:eastAsia="en-US"/>
        </w:rPr>
        <w:t>autre côté de la salle</w:t>
      </w:r>
      <w:r w:rsidR="0046142F">
        <w:rPr>
          <w:lang w:eastAsia="en-US"/>
        </w:rPr>
        <w:t xml:space="preserve">, </w:t>
      </w:r>
      <w:r>
        <w:rPr>
          <w:lang w:eastAsia="en-US"/>
        </w:rPr>
        <w:t>dans le couloir du balcon</w:t>
      </w:r>
      <w:r w:rsidR="0046142F">
        <w:rPr>
          <w:lang w:eastAsia="en-US"/>
        </w:rPr>
        <w:t xml:space="preserve">. </w:t>
      </w:r>
      <w:r>
        <w:rPr>
          <w:lang w:eastAsia="en-US"/>
        </w:rPr>
        <w:t>Albert parcourait des yeux les galeries et les loges</w:t>
      </w:r>
      <w:r w:rsidR="0046142F">
        <w:rPr>
          <w:lang w:eastAsia="en-US"/>
        </w:rPr>
        <w:t xml:space="preserve">, </w:t>
      </w:r>
      <w:r>
        <w:rPr>
          <w:lang w:eastAsia="en-US"/>
        </w:rPr>
        <w:t>Clémence le vit et tressaillit</w:t>
      </w:r>
      <w:r w:rsidR="0046142F">
        <w:rPr>
          <w:lang w:eastAsia="en-US"/>
        </w:rPr>
        <w:t>.</w:t>
      </w:r>
    </w:p>
    <w:p w14:paraId="4E5B5C49" w14:textId="77777777" w:rsidR="0046142F" w:rsidRDefault="003148C9" w:rsidP="0046142F">
      <w:pPr>
        <w:rPr>
          <w:lang w:eastAsia="en-US"/>
        </w:rPr>
      </w:pPr>
      <w:r>
        <w:rPr>
          <w:lang w:eastAsia="en-US"/>
        </w:rPr>
        <w:t>Elle savait pourtant qu</w:t>
      </w:r>
      <w:r w:rsidR="0046142F">
        <w:rPr>
          <w:lang w:eastAsia="en-US"/>
        </w:rPr>
        <w:t>’</w:t>
      </w:r>
      <w:r>
        <w:rPr>
          <w:lang w:eastAsia="en-US"/>
        </w:rPr>
        <w:t>Albert devait venir</w:t>
      </w:r>
      <w:r w:rsidR="0046142F">
        <w:rPr>
          <w:lang w:eastAsia="en-US"/>
        </w:rPr>
        <w:t xml:space="preserve">, </w:t>
      </w:r>
      <w:r>
        <w:rPr>
          <w:lang w:eastAsia="en-US"/>
        </w:rPr>
        <w:t>puisque c</w:t>
      </w:r>
      <w:r w:rsidR="0046142F">
        <w:rPr>
          <w:lang w:eastAsia="en-US"/>
        </w:rPr>
        <w:t>’</w:t>
      </w:r>
      <w:r>
        <w:rPr>
          <w:lang w:eastAsia="en-US"/>
        </w:rPr>
        <w:t>était elle-même qui l</w:t>
      </w:r>
      <w:r w:rsidR="0046142F">
        <w:rPr>
          <w:lang w:eastAsia="en-US"/>
        </w:rPr>
        <w:t>’</w:t>
      </w:r>
      <w:r>
        <w:rPr>
          <w:lang w:eastAsia="en-US"/>
        </w:rPr>
        <w:t>avait appelé</w:t>
      </w:r>
      <w:r w:rsidR="0046142F">
        <w:rPr>
          <w:lang w:eastAsia="en-US"/>
        </w:rPr>
        <w:t>.</w:t>
      </w:r>
    </w:p>
    <w:p w14:paraId="19F47B7B" w14:textId="77777777" w:rsidR="0046142F" w:rsidRDefault="003148C9" w:rsidP="0046142F">
      <w:pPr>
        <w:rPr>
          <w:lang w:eastAsia="en-US"/>
        </w:rPr>
      </w:pPr>
      <w:r>
        <w:rPr>
          <w:lang w:eastAsia="en-US"/>
        </w:rPr>
        <w:lastRenderedPageBreak/>
        <w:t>Mais il y a d</w:t>
      </w:r>
      <w:r w:rsidR="0046142F">
        <w:rPr>
          <w:lang w:eastAsia="en-US"/>
        </w:rPr>
        <w:t>’</w:t>
      </w:r>
      <w:r>
        <w:rPr>
          <w:lang w:eastAsia="en-US"/>
        </w:rPr>
        <w:t>inexplicables pressentiments</w:t>
      </w:r>
      <w:r w:rsidR="0046142F">
        <w:rPr>
          <w:lang w:eastAsia="en-US"/>
        </w:rPr>
        <w:t xml:space="preserve">. </w:t>
      </w:r>
      <w:r>
        <w:rPr>
          <w:lang w:eastAsia="en-US"/>
        </w:rPr>
        <w:t>La vue d</w:t>
      </w:r>
      <w:r w:rsidR="0046142F">
        <w:rPr>
          <w:lang w:eastAsia="en-US"/>
        </w:rPr>
        <w:t>’</w:t>
      </w:r>
      <w:r>
        <w:rPr>
          <w:lang w:eastAsia="en-US"/>
        </w:rPr>
        <w:t>Albert lui causa une sensation pénible et pleine de frayeur</w:t>
      </w:r>
      <w:r w:rsidR="0046142F">
        <w:rPr>
          <w:lang w:eastAsia="en-US"/>
        </w:rPr>
        <w:t xml:space="preserve">. </w:t>
      </w:r>
      <w:r>
        <w:rPr>
          <w:lang w:eastAsia="en-US"/>
        </w:rPr>
        <w:t>Elle se demanda de quel droit elle avait jeté cet homme dans la bataille engagée</w:t>
      </w:r>
      <w:r w:rsidR="0046142F">
        <w:rPr>
          <w:lang w:eastAsia="en-US"/>
        </w:rPr>
        <w:t xml:space="preserve">. </w:t>
      </w:r>
      <w:r>
        <w:rPr>
          <w:lang w:eastAsia="en-US"/>
        </w:rPr>
        <w:t>C</w:t>
      </w:r>
      <w:r w:rsidR="0046142F">
        <w:rPr>
          <w:lang w:eastAsia="en-US"/>
        </w:rPr>
        <w:t>’</w:t>
      </w:r>
      <w:r>
        <w:rPr>
          <w:lang w:eastAsia="en-US"/>
        </w:rPr>
        <w:t>était un étranger pour ceux que le péril menaçait</w:t>
      </w:r>
      <w:r w:rsidR="0046142F">
        <w:rPr>
          <w:lang w:eastAsia="en-US"/>
        </w:rPr>
        <w:t xml:space="preserve">, </w:t>
      </w:r>
      <w:r>
        <w:rPr>
          <w:lang w:eastAsia="en-US"/>
        </w:rPr>
        <w:t>c</w:t>
      </w:r>
      <w:r w:rsidR="0046142F">
        <w:rPr>
          <w:lang w:eastAsia="en-US"/>
        </w:rPr>
        <w:t>’</w:t>
      </w:r>
      <w:r>
        <w:rPr>
          <w:lang w:eastAsia="en-US"/>
        </w:rPr>
        <w:t>était un étranger aussi pour elle</w:t>
      </w:r>
      <w:r w:rsidR="0046142F">
        <w:rPr>
          <w:lang w:eastAsia="en-US"/>
        </w:rPr>
        <w:t>.</w:t>
      </w:r>
    </w:p>
    <w:p w14:paraId="3B6DE9D5" w14:textId="77777777" w:rsidR="0046142F" w:rsidRDefault="003148C9" w:rsidP="0046142F">
      <w:pPr>
        <w:rPr>
          <w:lang w:eastAsia="en-US"/>
        </w:rPr>
      </w:pPr>
      <w:r>
        <w:rPr>
          <w:lang w:eastAsia="en-US"/>
        </w:rPr>
        <w:t>Elle n</w:t>
      </w:r>
      <w:r w:rsidR="0046142F">
        <w:rPr>
          <w:lang w:eastAsia="en-US"/>
        </w:rPr>
        <w:t>’</w:t>
      </w:r>
      <w:r>
        <w:rPr>
          <w:lang w:eastAsia="en-US"/>
        </w:rPr>
        <w:t>avait pas ce qu</w:t>
      </w:r>
      <w:r w:rsidR="0046142F">
        <w:rPr>
          <w:lang w:eastAsia="en-US"/>
        </w:rPr>
        <w:t>’</w:t>
      </w:r>
      <w:r>
        <w:rPr>
          <w:lang w:eastAsia="en-US"/>
        </w:rPr>
        <w:t>il fallait pour le payer</w:t>
      </w:r>
      <w:r w:rsidR="0046142F">
        <w:rPr>
          <w:lang w:eastAsia="en-US"/>
        </w:rPr>
        <w:t>.</w:t>
      </w:r>
    </w:p>
    <w:p w14:paraId="42ABB1C0" w14:textId="6BD098AD" w:rsidR="0046142F" w:rsidRDefault="003148C9" w:rsidP="0046142F">
      <w:pPr>
        <w:rPr>
          <w:lang w:eastAsia="en-US"/>
        </w:rPr>
      </w:pPr>
      <w:r>
        <w:rPr>
          <w:lang w:eastAsia="en-US"/>
        </w:rPr>
        <w:t>Albert l</w:t>
      </w:r>
      <w:r w:rsidR="0046142F">
        <w:rPr>
          <w:lang w:eastAsia="en-US"/>
        </w:rPr>
        <w:t>’</w:t>
      </w:r>
      <w:r>
        <w:rPr>
          <w:lang w:eastAsia="en-US"/>
        </w:rPr>
        <w:t>aimait d</w:t>
      </w:r>
      <w:r w:rsidR="0046142F">
        <w:rPr>
          <w:lang w:eastAsia="en-US"/>
        </w:rPr>
        <w:t>’</w:t>
      </w:r>
      <w:r>
        <w:rPr>
          <w:lang w:eastAsia="en-US"/>
        </w:rPr>
        <w:t>amour</w:t>
      </w:r>
      <w:r w:rsidR="0046142F">
        <w:rPr>
          <w:lang w:eastAsia="en-US"/>
        </w:rPr>
        <w:t xml:space="preserve"> ; </w:t>
      </w:r>
      <w:r w:rsidR="006C2AE1">
        <w:rPr>
          <w:lang w:eastAsia="en-US"/>
        </w:rPr>
        <w:t>—</w:t>
      </w:r>
      <w:r w:rsidR="0046142F">
        <w:rPr>
          <w:lang w:eastAsia="en-US"/>
        </w:rPr>
        <w:t xml:space="preserve"> </w:t>
      </w:r>
      <w:r>
        <w:rPr>
          <w:lang w:eastAsia="en-US"/>
        </w:rPr>
        <w:t>tout au plus pouvait-elle l</w:t>
      </w:r>
      <w:r w:rsidR="0046142F">
        <w:rPr>
          <w:lang w:eastAsia="en-US"/>
        </w:rPr>
        <w:t>’</w:t>
      </w:r>
      <w:r>
        <w:rPr>
          <w:lang w:eastAsia="en-US"/>
        </w:rPr>
        <w:t>aimer comme une sœur aime son frère</w:t>
      </w:r>
      <w:r w:rsidR="0046142F">
        <w:rPr>
          <w:lang w:eastAsia="en-US"/>
        </w:rPr>
        <w:t>.</w:t>
      </w:r>
    </w:p>
    <w:p w14:paraId="5270CD58" w14:textId="77777777" w:rsidR="0046142F" w:rsidRDefault="003148C9" w:rsidP="0046142F">
      <w:pPr>
        <w:rPr>
          <w:lang w:eastAsia="en-US"/>
        </w:rPr>
      </w:pPr>
      <w:r>
        <w:rPr>
          <w:lang w:eastAsia="en-US"/>
        </w:rPr>
        <w:t>À cette heure où Albert</w:t>
      </w:r>
      <w:r w:rsidR="0046142F">
        <w:rPr>
          <w:lang w:eastAsia="en-US"/>
        </w:rPr>
        <w:t xml:space="preserve">, </w:t>
      </w:r>
      <w:r>
        <w:rPr>
          <w:lang w:eastAsia="en-US"/>
        </w:rPr>
        <w:t>accouru sur son ordre</w:t>
      </w:r>
      <w:r w:rsidR="0046142F">
        <w:rPr>
          <w:lang w:eastAsia="en-US"/>
        </w:rPr>
        <w:t xml:space="preserve">, </w:t>
      </w:r>
      <w:r>
        <w:rPr>
          <w:lang w:eastAsia="en-US"/>
        </w:rPr>
        <w:t>la cherchait sans pouvoir la découvrir</w:t>
      </w:r>
      <w:r w:rsidR="0046142F">
        <w:rPr>
          <w:lang w:eastAsia="en-US"/>
        </w:rPr>
        <w:t xml:space="preserve">, </w:t>
      </w:r>
      <w:r>
        <w:rPr>
          <w:lang w:eastAsia="en-US"/>
        </w:rPr>
        <w:t>elle le regarda autrement et mieux qu</w:t>
      </w:r>
      <w:r w:rsidR="0046142F">
        <w:rPr>
          <w:lang w:eastAsia="en-US"/>
        </w:rPr>
        <w:t>’</w:t>
      </w:r>
      <w:r>
        <w:rPr>
          <w:lang w:eastAsia="en-US"/>
        </w:rPr>
        <w:t>elle ne l</w:t>
      </w:r>
      <w:r w:rsidR="0046142F">
        <w:rPr>
          <w:lang w:eastAsia="en-US"/>
        </w:rPr>
        <w:t>’</w:t>
      </w:r>
      <w:r>
        <w:rPr>
          <w:lang w:eastAsia="en-US"/>
        </w:rPr>
        <w:t>avait jamais regardé</w:t>
      </w:r>
      <w:r w:rsidR="0046142F">
        <w:rPr>
          <w:lang w:eastAsia="en-US"/>
        </w:rPr>
        <w:t xml:space="preserve">. </w:t>
      </w:r>
      <w:r>
        <w:rPr>
          <w:lang w:eastAsia="en-US"/>
        </w:rPr>
        <w:t>Cette tristesse qui était sur le visage du jeune homme</w:t>
      </w:r>
      <w:r w:rsidR="0046142F">
        <w:rPr>
          <w:lang w:eastAsia="en-US"/>
        </w:rPr>
        <w:t xml:space="preserve">, </w:t>
      </w:r>
      <w:r>
        <w:rPr>
          <w:lang w:eastAsia="en-US"/>
        </w:rPr>
        <w:t>elle lui donna une signification</w:t>
      </w:r>
      <w:r w:rsidR="0046142F">
        <w:rPr>
          <w:lang w:eastAsia="en-US"/>
        </w:rPr>
        <w:t xml:space="preserve">. </w:t>
      </w:r>
      <w:r>
        <w:rPr>
          <w:lang w:eastAsia="en-US"/>
        </w:rPr>
        <w:t>C</w:t>
      </w:r>
      <w:r w:rsidR="0046142F">
        <w:rPr>
          <w:lang w:eastAsia="en-US"/>
        </w:rPr>
        <w:t>’</w:t>
      </w:r>
      <w:r>
        <w:rPr>
          <w:lang w:eastAsia="en-US"/>
        </w:rPr>
        <w:t>était vraiment comme un stigmate de malheur et comme une menace de mort prochaine</w:t>
      </w:r>
      <w:r w:rsidR="0046142F">
        <w:rPr>
          <w:lang w:eastAsia="en-US"/>
        </w:rPr>
        <w:t>.</w:t>
      </w:r>
    </w:p>
    <w:p w14:paraId="49B264E6" w14:textId="77777777" w:rsidR="0046142F" w:rsidRDefault="003148C9" w:rsidP="0046142F">
      <w:pPr>
        <w:rPr>
          <w:lang w:eastAsia="en-US"/>
        </w:rPr>
      </w:pPr>
      <w:r>
        <w:rPr>
          <w:lang w:eastAsia="en-US"/>
        </w:rPr>
        <w:t>Clémence le vit ainsi</w:t>
      </w:r>
      <w:r w:rsidR="0046142F">
        <w:rPr>
          <w:lang w:eastAsia="en-US"/>
        </w:rPr>
        <w:t>.</w:t>
      </w:r>
    </w:p>
    <w:p w14:paraId="30E30696" w14:textId="77777777" w:rsidR="0046142F" w:rsidRDefault="003148C9" w:rsidP="0046142F">
      <w:pPr>
        <w:rPr>
          <w:lang w:eastAsia="en-US"/>
        </w:rPr>
      </w:pPr>
      <w:r>
        <w:rPr>
          <w:lang w:eastAsia="en-US"/>
        </w:rPr>
        <w:t>Et sous ces lumières</w:t>
      </w:r>
      <w:r w:rsidR="0046142F">
        <w:rPr>
          <w:lang w:eastAsia="en-US"/>
        </w:rPr>
        <w:t xml:space="preserve">, </w:t>
      </w:r>
      <w:r>
        <w:rPr>
          <w:lang w:eastAsia="en-US"/>
        </w:rPr>
        <w:t>et parmi cette foule</w:t>
      </w:r>
      <w:r w:rsidR="0046142F">
        <w:rPr>
          <w:lang w:eastAsia="en-US"/>
        </w:rPr>
        <w:t xml:space="preserve">, </w:t>
      </w:r>
      <w:r>
        <w:rPr>
          <w:lang w:eastAsia="en-US"/>
        </w:rPr>
        <w:t>elle eut le frisson qui court le long des veines</w:t>
      </w:r>
      <w:r w:rsidR="0046142F">
        <w:rPr>
          <w:lang w:eastAsia="en-US"/>
        </w:rPr>
        <w:t xml:space="preserve">, </w:t>
      </w:r>
      <w:r>
        <w:rPr>
          <w:lang w:eastAsia="en-US"/>
        </w:rPr>
        <w:t>dans la solitude nocturne</w:t>
      </w:r>
      <w:r w:rsidR="0046142F">
        <w:rPr>
          <w:lang w:eastAsia="en-US"/>
        </w:rPr>
        <w:t xml:space="preserve">, </w:t>
      </w:r>
      <w:r>
        <w:rPr>
          <w:lang w:eastAsia="en-US"/>
        </w:rPr>
        <w:t>alors qu</w:t>
      </w:r>
      <w:r w:rsidR="0046142F">
        <w:rPr>
          <w:lang w:eastAsia="en-US"/>
        </w:rPr>
        <w:t>’</w:t>
      </w:r>
      <w:r>
        <w:rPr>
          <w:lang w:eastAsia="en-US"/>
        </w:rPr>
        <w:t>on pense aux morts</w:t>
      </w:r>
      <w:r w:rsidR="0046142F">
        <w:rPr>
          <w:lang w:eastAsia="en-US"/>
        </w:rPr>
        <w:t>.</w:t>
      </w:r>
    </w:p>
    <w:p w14:paraId="29C1EED5" w14:textId="77777777" w:rsidR="0046142F" w:rsidRDefault="003148C9" w:rsidP="0046142F">
      <w:pPr>
        <w:rPr>
          <w:lang w:eastAsia="en-US"/>
        </w:rPr>
      </w:pPr>
      <w:r>
        <w:rPr>
          <w:lang w:eastAsia="en-US"/>
        </w:rPr>
        <w:t>Folie</w:t>
      </w:r>
      <w:r w:rsidR="0046142F">
        <w:rPr>
          <w:lang w:eastAsia="en-US"/>
        </w:rPr>
        <w:t xml:space="preserve"> ! </w:t>
      </w:r>
      <w:r>
        <w:rPr>
          <w:lang w:eastAsia="en-US"/>
        </w:rPr>
        <w:t>Albert était jeune</w:t>
      </w:r>
      <w:r w:rsidR="0046142F">
        <w:rPr>
          <w:lang w:eastAsia="en-US"/>
        </w:rPr>
        <w:t xml:space="preserve">, </w:t>
      </w:r>
      <w:r>
        <w:rPr>
          <w:lang w:eastAsia="en-US"/>
        </w:rPr>
        <w:t>fort</w:t>
      </w:r>
      <w:r w:rsidR="0046142F">
        <w:rPr>
          <w:lang w:eastAsia="en-US"/>
        </w:rPr>
        <w:t xml:space="preserve">, </w:t>
      </w:r>
      <w:r>
        <w:rPr>
          <w:lang w:eastAsia="en-US"/>
        </w:rPr>
        <w:t>obscur</w:t>
      </w:r>
      <w:r w:rsidR="0046142F">
        <w:rPr>
          <w:lang w:eastAsia="en-US"/>
        </w:rPr>
        <w:t xml:space="preserve">. </w:t>
      </w:r>
      <w:r>
        <w:rPr>
          <w:lang w:eastAsia="en-US"/>
        </w:rPr>
        <w:t>Sa situation trop humble lui épargnait du moins la haine et l</w:t>
      </w:r>
      <w:r w:rsidR="0046142F">
        <w:rPr>
          <w:lang w:eastAsia="en-US"/>
        </w:rPr>
        <w:t>’</w:t>
      </w:r>
      <w:r>
        <w:rPr>
          <w:lang w:eastAsia="en-US"/>
        </w:rPr>
        <w:t>envie</w:t>
      </w:r>
      <w:r w:rsidR="0046142F">
        <w:rPr>
          <w:lang w:eastAsia="en-US"/>
        </w:rPr>
        <w:t xml:space="preserve"> : </w:t>
      </w:r>
      <w:r>
        <w:rPr>
          <w:lang w:eastAsia="en-US"/>
        </w:rPr>
        <w:t>Albert n</w:t>
      </w:r>
      <w:r w:rsidR="0046142F">
        <w:rPr>
          <w:lang w:eastAsia="en-US"/>
        </w:rPr>
        <w:t>’</w:t>
      </w:r>
      <w:r>
        <w:rPr>
          <w:lang w:eastAsia="en-US"/>
        </w:rPr>
        <w:t>avait pas d</w:t>
      </w:r>
      <w:r w:rsidR="0046142F">
        <w:rPr>
          <w:lang w:eastAsia="en-US"/>
        </w:rPr>
        <w:t>’</w:t>
      </w:r>
      <w:r>
        <w:rPr>
          <w:lang w:eastAsia="en-US"/>
        </w:rPr>
        <w:t>ennemis</w:t>
      </w:r>
      <w:r w:rsidR="0046142F">
        <w:rPr>
          <w:lang w:eastAsia="en-US"/>
        </w:rPr>
        <w:t>.</w:t>
      </w:r>
    </w:p>
    <w:p w14:paraId="2654733E" w14:textId="77777777" w:rsidR="0046142F" w:rsidRDefault="003148C9" w:rsidP="0046142F">
      <w:pPr>
        <w:rPr>
          <w:lang w:eastAsia="en-US"/>
        </w:rPr>
      </w:pPr>
      <w:r>
        <w:rPr>
          <w:lang w:eastAsia="en-US"/>
        </w:rPr>
        <w:t>Clémence se disait cela</w:t>
      </w:r>
      <w:r w:rsidR="0046142F">
        <w:rPr>
          <w:lang w:eastAsia="en-US"/>
        </w:rPr>
        <w:t xml:space="preserve"> ; </w:t>
      </w:r>
      <w:r>
        <w:rPr>
          <w:lang w:eastAsia="en-US"/>
        </w:rPr>
        <w:t>mais sous la riche chevelure noire d</w:t>
      </w:r>
      <w:r w:rsidR="0046142F">
        <w:rPr>
          <w:lang w:eastAsia="en-US"/>
        </w:rPr>
        <w:t>’</w:t>
      </w:r>
      <w:r>
        <w:rPr>
          <w:lang w:eastAsia="en-US"/>
        </w:rPr>
        <w:t>Albert il lui semblait voir un front livide</w:t>
      </w:r>
      <w:r w:rsidR="0046142F">
        <w:rPr>
          <w:lang w:eastAsia="en-US"/>
        </w:rPr>
        <w:t xml:space="preserve">, </w:t>
      </w:r>
      <w:r>
        <w:rPr>
          <w:lang w:eastAsia="en-US"/>
        </w:rPr>
        <w:t>des yeux creusés</w:t>
      </w:r>
      <w:r w:rsidR="0046142F">
        <w:rPr>
          <w:lang w:eastAsia="en-US"/>
        </w:rPr>
        <w:t>…</w:t>
      </w:r>
    </w:p>
    <w:p w14:paraId="7893AD63" w14:textId="77777777" w:rsidR="0046142F" w:rsidRDefault="003148C9" w:rsidP="0046142F">
      <w:pPr>
        <w:rPr>
          <w:lang w:eastAsia="en-US"/>
        </w:rPr>
      </w:pPr>
      <w:r>
        <w:rPr>
          <w:lang w:eastAsia="en-US"/>
        </w:rPr>
        <w:t>Que sais-je</w:t>
      </w:r>
      <w:r w:rsidR="0046142F">
        <w:rPr>
          <w:lang w:eastAsia="en-US"/>
        </w:rPr>
        <w:t xml:space="preserve"> ! </w:t>
      </w:r>
      <w:r>
        <w:rPr>
          <w:lang w:eastAsia="en-US"/>
        </w:rPr>
        <w:t>elle avait la fièvre</w:t>
      </w:r>
      <w:r w:rsidR="0046142F">
        <w:rPr>
          <w:lang w:eastAsia="en-US"/>
        </w:rPr>
        <w:t xml:space="preserve">, </w:t>
      </w:r>
      <w:r>
        <w:rPr>
          <w:lang w:eastAsia="en-US"/>
        </w:rPr>
        <w:t>cette pauvre fille</w:t>
      </w:r>
      <w:r w:rsidR="0046142F">
        <w:rPr>
          <w:lang w:eastAsia="en-US"/>
        </w:rPr>
        <w:t xml:space="preserve"> ! </w:t>
      </w:r>
      <w:r>
        <w:rPr>
          <w:lang w:eastAsia="en-US"/>
        </w:rPr>
        <w:t>À travers le frac élégant d</w:t>
      </w:r>
      <w:r w:rsidR="0046142F">
        <w:rPr>
          <w:lang w:eastAsia="en-US"/>
        </w:rPr>
        <w:t>’</w:t>
      </w:r>
      <w:r>
        <w:rPr>
          <w:lang w:eastAsia="en-US"/>
        </w:rPr>
        <w:t>Albert elle voyait une blessure ouverte et du sang</w:t>
      </w:r>
      <w:r w:rsidR="0046142F">
        <w:rPr>
          <w:lang w:eastAsia="en-US"/>
        </w:rPr>
        <w:t> !…</w:t>
      </w:r>
    </w:p>
    <w:p w14:paraId="5A132837" w14:textId="77777777" w:rsidR="0046142F" w:rsidRDefault="003148C9" w:rsidP="0046142F">
      <w:pPr>
        <w:rPr>
          <w:lang w:eastAsia="en-US"/>
        </w:rPr>
      </w:pPr>
      <w:r>
        <w:rPr>
          <w:lang w:eastAsia="en-US"/>
        </w:rPr>
        <w:lastRenderedPageBreak/>
        <w:t>Elle se cacha tout au fond du couloir</w:t>
      </w:r>
      <w:r w:rsidR="0046142F">
        <w:rPr>
          <w:lang w:eastAsia="en-US"/>
        </w:rPr>
        <w:t xml:space="preserve">, </w:t>
      </w:r>
      <w:r>
        <w:rPr>
          <w:lang w:eastAsia="en-US"/>
        </w:rPr>
        <w:t>ne voulant pas qu</w:t>
      </w:r>
      <w:r w:rsidR="0046142F">
        <w:rPr>
          <w:lang w:eastAsia="en-US"/>
        </w:rPr>
        <w:t>’</w:t>
      </w:r>
      <w:r>
        <w:rPr>
          <w:lang w:eastAsia="en-US"/>
        </w:rPr>
        <w:t>Albert l</w:t>
      </w:r>
      <w:r w:rsidR="0046142F">
        <w:rPr>
          <w:lang w:eastAsia="en-US"/>
        </w:rPr>
        <w:t>’</w:t>
      </w:r>
      <w:r>
        <w:rPr>
          <w:lang w:eastAsia="en-US"/>
        </w:rPr>
        <w:t>aperçût</w:t>
      </w:r>
      <w:r w:rsidR="0046142F">
        <w:rPr>
          <w:lang w:eastAsia="en-US"/>
        </w:rPr>
        <w:t xml:space="preserve">. </w:t>
      </w:r>
      <w:r>
        <w:rPr>
          <w:lang w:eastAsia="en-US"/>
        </w:rPr>
        <w:t>Elle avait l</w:t>
      </w:r>
      <w:r w:rsidR="0046142F">
        <w:rPr>
          <w:lang w:eastAsia="en-US"/>
        </w:rPr>
        <w:t>’</w:t>
      </w:r>
      <w:r>
        <w:rPr>
          <w:lang w:eastAsia="en-US"/>
        </w:rPr>
        <w:t>esprit frappé</w:t>
      </w:r>
      <w:r w:rsidR="0046142F">
        <w:rPr>
          <w:lang w:eastAsia="en-US"/>
        </w:rPr>
        <w:t xml:space="preserve">. </w:t>
      </w:r>
      <w:r>
        <w:rPr>
          <w:lang w:eastAsia="en-US"/>
        </w:rPr>
        <w:t>Elle se disait</w:t>
      </w:r>
      <w:r w:rsidR="0046142F">
        <w:rPr>
          <w:lang w:eastAsia="en-US"/>
        </w:rPr>
        <w:t xml:space="preserve"> : </w:t>
      </w:r>
      <w:r>
        <w:rPr>
          <w:lang w:eastAsia="en-US"/>
        </w:rPr>
        <w:t>non</w:t>
      </w:r>
      <w:r w:rsidR="0046142F">
        <w:rPr>
          <w:lang w:eastAsia="en-US"/>
        </w:rPr>
        <w:t xml:space="preserve">, </w:t>
      </w:r>
      <w:r>
        <w:rPr>
          <w:lang w:eastAsia="en-US"/>
        </w:rPr>
        <w:t>non</w:t>
      </w:r>
      <w:r w:rsidR="0046142F">
        <w:rPr>
          <w:lang w:eastAsia="en-US"/>
        </w:rPr>
        <w:t xml:space="preserve">, </w:t>
      </w:r>
      <w:r>
        <w:rPr>
          <w:lang w:eastAsia="en-US"/>
        </w:rPr>
        <w:t>je ne veux pas le mêler à toutes ces ténébreuses intrigues</w:t>
      </w:r>
      <w:r w:rsidR="0046142F">
        <w:rPr>
          <w:lang w:eastAsia="en-US"/>
        </w:rPr>
        <w:t xml:space="preserve">… </w:t>
      </w:r>
      <w:r>
        <w:rPr>
          <w:lang w:eastAsia="en-US"/>
        </w:rPr>
        <w:t>Si je l</w:t>
      </w:r>
      <w:r w:rsidR="0046142F">
        <w:rPr>
          <w:lang w:eastAsia="en-US"/>
        </w:rPr>
        <w:t>’</w:t>
      </w:r>
      <w:r>
        <w:rPr>
          <w:lang w:eastAsia="en-US"/>
        </w:rPr>
        <w:t>aimais</w:t>
      </w:r>
      <w:r w:rsidR="0046142F">
        <w:rPr>
          <w:lang w:eastAsia="en-US"/>
        </w:rPr>
        <w:t xml:space="preserve">, </w:t>
      </w:r>
      <w:r>
        <w:rPr>
          <w:lang w:eastAsia="en-US"/>
        </w:rPr>
        <w:t>j</w:t>
      </w:r>
      <w:r w:rsidR="0046142F">
        <w:rPr>
          <w:lang w:eastAsia="en-US"/>
        </w:rPr>
        <w:t>’</w:t>
      </w:r>
      <w:r>
        <w:rPr>
          <w:lang w:eastAsia="en-US"/>
        </w:rPr>
        <w:t>aurais le droit</w:t>
      </w:r>
      <w:r w:rsidR="0046142F">
        <w:rPr>
          <w:lang w:eastAsia="en-US"/>
        </w:rPr>
        <w:t xml:space="preserve">… </w:t>
      </w:r>
      <w:r>
        <w:rPr>
          <w:lang w:eastAsia="en-US"/>
        </w:rPr>
        <w:t>mais je ne l</w:t>
      </w:r>
      <w:r w:rsidR="0046142F">
        <w:rPr>
          <w:lang w:eastAsia="en-US"/>
        </w:rPr>
        <w:t>’</w:t>
      </w:r>
      <w:r>
        <w:rPr>
          <w:lang w:eastAsia="en-US"/>
        </w:rPr>
        <w:t>aime pas</w:t>
      </w:r>
      <w:r w:rsidR="0046142F">
        <w:rPr>
          <w:lang w:eastAsia="en-US"/>
        </w:rPr>
        <w:t>…</w:t>
      </w:r>
    </w:p>
    <w:p w14:paraId="48C96D59" w14:textId="220B392A" w:rsidR="0046142F" w:rsidRDefault="003148C9" w:rsidP="0046142F">
      <w:pPr>
        <w:rPr>
          <w:lang w:eastAsia="en-US"/>
        </w:rPr>
      </w:pPr>
      <w:r>
        <w:rPr>
          <w:lang w:eastAsia="en-US"/>
        </w:rPr>
        <w:t>Comme elle se renfonçait ainsi dans l</w:t>
      </w:r>
      <w:r w:rsidR="0046142F">
        <w:rPr>
          <w:lang w:eastAsia="en-US"/>
        </w:rPr>
        <w:t>’</w:t>
      </w:r>
      <w:r>
        <w:rPr>
          <w:lang w:eastAsia="en-US"/>
        </w:rPr>
        <w:t>ombre du couloir</w:t>
      </w:r>
      <w:r w:rsidR="0046142F">
        <w:rPr>
          <w:lang w:eastAsia="en-US"/>
        </w:rPr>
        <w:t xml:space="preserve">, </w:t>
      </w:r>
      <w:r>
        <w:rPr>
          <w:lang w:eastAsia="en-US"/>
        </w:rPr>
        <w:t xml:space="preserve">la porte de la loge où se tenait </w:t>
      </w:r>
      <w:r w:rsidR="0046142F">
        <w:rPr>
          <w:lang w:eastAsia="en-US"/>
        </w:rPr>
        <w:t>M. </w:t>
      </w:r>
      <w:r>
        <w:rPr>
          <w:lang w:eastAsia="en-US"/>
        </w:rPr>
        <w:t>Fargeau s</w:t>
      </w:r>
      <w:r w:rsidR="0046142F">
        <w:rPr>
          <w:lang w:eastAsia="en-US"/>
        </w:rPr>
        <w:t>’</w:t>
      </w:r>
      <w:r>
        <w:rPr>
          <w:lang w:eastAsia="en-US"/>
        </w:rPr>
        <w:t>entr</w:t>
      </w:r>
      <w:r w:rsidR="0046142F">
        <w:rPr>
          <w:lang w:eastAsia="en-US"/>
        </w:rPr>
        <w:t>’</w:t>
      </w:r>
      <w:r>
        <w:rPr>
          <w:lang w:eastAsia="en-US"/>
        </w:rPr>
        <w:t>ouvrit</w:t>
      </w:r>
      <w:r w:rsidR="0046142F">
        <w:rPr>
          <w:lang w:eastAsia="en-US"/>
        </w:rPr>
        <w:t xml:space="preserve">, </w:t>
      </w:r>
      <w:r>
        <w:rPr>
          <w:lang w:eastAsia="en-US"/>
        </w:rPr>
        <w:t>et la grosse face de Romblon-Ballon apparut plus rouge et plus brillante de sueur que jamais</w:t>
      </w:r>
      <w:r w:rsidR="0046142F">
        <w:rPr>
          <w:lang w:eastAsia="en-US"/>
        </w:rPr>
        <w:t>.</w:t>
      </w:r>
    </w:p>
    <w:p w14:paraId="071F7A19"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 xml:space="preserve">dit Fargeau à </w:t>
      </w:r>
      <w:proofErr w:type="spellStart"/>
      <w:r w:rsidR="003148C9">
        <w:rPr>
          <w:lang w:eastAsia="en-US"/>
        </w:rPr>
        <w:t>demi-voix</w:t>
      </w:r>
      <w:proofErr w:type="spellEnd"/>
      <w:r>
        <w:rPr>
          <w:lang w:eastAsia="en-US"/>
        </w:rPr>
        <w:t>.</w:t>
      </w:r>
    </w:p>
    <w:p w14:paraId="3B4C3992" w14:textId="4A698332"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répliqua Ballon</w:t>
      </w:r>
      <w:r>
        <w:rPr>
          <w:lang w:eastAsia="en-US"/>
        </w:rPr>
        <w:t xml:space="preserve"> ; </w:t>
      </w:r>
      <w:r w:rsidR="006C2AE1">
        <w:rPr>
          <w:lang w:eastAsia="en-US"/>
        </w:rPr>
        <w:t>—</w:t>
      </w:r>
      <w:r>
        <w:rPr>
          <w:lang w:eastAsia="en-US"/>
        </w:rPr>
        <w:t xml:space="preserve"> </w:t>
      </w:r>
      <w:proofErr w:type="spellStart"/>
      <w:r w:rsidR="003148C9">
        <w:rPr>
          <w:lang w:eastAsia="en-US"/>
        </w:rPr>
        <w:t>pououh</w:t>
      </w:r>
      <w:proofErr w:type="spellEnd"/>
      <w:r>
        <w:rPr>
          <w:lang w:eastAsia="en-US"/>
        </w:rPr>
        <w:t xml:space="preserve"> !… </w:t>
      </w:r>
      <w:r w:rsidR="003148C9">
        <w:rPr>
          <w:lang w:eastAsia="en-US"/>
        </w:rPr>
        <w:t>ah diable</w:t>
      </w:r>
      <w:r>
        <w:rPr>
          <w:lang w:eastAsia="en-US"/>
        </w:rPr>
        <w:t xml:space="preserve"> !… </w:t>
      </w:r>
      <w:r w:rsidR="003148C9">
        <w:rPr>
          <w:lang w:eastAsia="en-US"/>
        </w:rPr>
        <w:t>bon</w:t>
      </w:r>
      <w:r>
        <w:rPr>
          <w:lang w:eastAsia="en-US"/>
        </w:rPr>
        <w:t xml:space="preserve"> ! </w:t>
      </w:r>
      <w:r w:rsidR="003148C9">
        <w:rPr>
          <w:lang w:eastAsia="en-US"/>
        </w:rPr>
        <w:t>bon</w:t>
      </w:r>
      <w:r>
        <w:rPr>
          <w:lang w:eastAsia="en-US"/>
        </w:rPr>
        <w:t xml:space="preserve"> !… </w:t>
      </w:r>
      <w:r w:rsidR="003148C9">
        <w:rPr>
          <w:lang w:eastAsia="en-US"/>
        </w:rPr>
        <w:t>les escaliers sont raides à ces petits théâtres de deux sous</w:t>
      </w:r>
      <w:r>
        <w:rPr>
          <w:lang w:eastAsia="en-US"/>
        </w:rPr>
        <w:t xml:space="preserve">… </w:t>
      </w:r>
      <w:r w:rsidR="003148C9">
        <w:rPr>
          <w:lang w:eastAsia="en-US"/>
        </w:rPr>
        <w:t>Pouh</w:t>
      </w:r>
      <w:r>
        <w:rPr>
          <w:lang w:eastAsia="en-US"/>
        </w:rPr>
        <w:t xml:space="preserve"> !… </w:t>
      </w:r>
      <w:r w:rsidR="003148C9">
        <w:rPr>
          <w:lang w:eastAsia="en-US"/>
        </w:rPr>
        <w:t>l</w:t>
      </w:r>
      <w:r>
        <w:rPr>
          <w:lang w:eastAsia="en-US"/>
        </w:rPr>
        <w:t>’</w:t>
      </w:r>
      <w:r w:rsidR="003148C9">
        <w:rPr>
          <w:lang w:eastAsia="en-US"/>
        </w:rPr>
        <w:t>affaire est dans le sac</w:t>
      </w:r>
      <w:r>
        <w:rPr>
          <w:lang w:eastAsia="en-US"/>
        </w:rPr>
        <w:t>…</w:t>
      </w:r>
    </w:p>
    <w:p w14:paraId="79EE6110" w14:textId="77777777" w:rsidR="0046142F" w:rsidRDefault="0046142F" w:rsidP="0046142F">
      <w:pPr>
        <w:rPr>
          <w:lang w:eastAsia="en-US"/>
        </w:rPr>
      </w:pPr>
      <w:r>
        <w:rPr>
          <w:lang w:eastAsia="en-US"/>
        </w:rPr>
        <w:t>— </w:t>
      </w:r>
      <w:r w:rsidR="003148C9">
        <w:rPr>
          <w:lang w:eastAsia="en-US"/>
        </w:rPr>
        <w:t>Expliquez-vous</w:t>
      </w:r>
      <w:r>
        <w:rPr>
          <w:lang w:eastAsia="en-US"/>
        </w:rPr>
        <w:t>.</w:t>
      </w:r>
    </w:p>
    <w:p w14:paraId="50C1AB83" w14:textId="77777777" w:rsidR="0046142F" w:rsidRDefault="0046142F" w:rsidP="0046142F">
      <w:pPr>
        <w:rPr>
          <w:lang w:eastAsia="en-US"/>
        </w:rPr>
      </w:pPr>
      <w:r>
        <w:rPr>
          <w:lang w:eastAsia="en-US"/>
        </w:rPr>
        <w:t>— </w:t>
      </w:r>
      <w:r w:rsidR="003148C9">
        <w:rPr>
          <w:lang w:eastAsia="en-US"/>
        </w:rPr>
        <w:t>Mauvaise</w:t>
      </w:r>
      <w:r>
        <w:rPr>
          <w:lang w:eastAsia="en-US"/>
        </w:rPr>
        <w:t xml:space="preserve">, </w:t>
      </w:r>
      <w:r w:rsidR="003148C9">
        <w:rPr>
          <w:lang w:eastAsia="en-US"/>
        </w:rPr>
        <w:t>la rue des Fossés</w:t>
      </w:r>
      <w:r>
        <w:rPr>
          <w:lang w:eastAsia="en-US"/>
        </w:rPr>
        <w:t xml:space="preserve"> !… </w:t>
      </w:r>
      <w:proofErr w:type="spellStart"/>
      <w:r w:rsidR="003148C9">
        <w:rPr>
          <w:lang w:eastAsia="en-US"/>
        </w:rPr>
        <w:t>pououh</w:t>
      </w:r>
      <w:proofErr w:type="spellEnd"/>
      <w:r>
        <w:rPr>
          <w:lang w:eastAsia="en-US"/>
        </w:rPr>
        <w:t xml:space="preserve"> ! </w:t>
      </w:r>
      <w:r w:rsidR="003148C9">
        <w:rPr>
          <w:lang w:eastAsia="en-US"/>
        </w:rPr>
        <w:t>Je les ai mis au coin de la Tour</w:t>
      </w:r>
      <w:r>
        <w:rPr>
          <w:lang w:eastAsia="en-US"/>
        </w:rPr>
        <w:t xml:space="preserve">, </w:t>
      </w:r>
      <w:r w:rsidR="003148C9">
        <w:rPr>
          <w:lang w:eastAsia="en-US"/>
        </w:rPr>
        <w:t>et je leur ai dit vous verrez venir un beau</w:t>
      </w:r>
      <w:r>
        <w:rPr>
          <w:lang w:eastAsia="en-US"/>
        </w:rPr>
        <w:t xml:space="preserve">… </w:t>
      </w:r>
      <w:r w:rsidR="003148C9">
        <w:rPr>
          <w:lang w:eastAsia="en-US"/>
        </w:rPr>
        <w:t>un fashionable par la rue d</w:t>
      </w:r>
      <w:r>
        <w:rPr>
          <w:lang w:eastAsia="en-US"/>
        </w:rPr>
        <w:t>’</w:t>
      </w:r>
      <w:r w:rsidR="003148C9">
        <w:rPr>
          <w:lang w:eastAsia="en-US"/>
        </w:rPr>
        <w:t>Angoulême</w:t>
      </w:r>
      <w:r>
        <w:rPr>
          <w:lang w:eastAsia="en-US"/>
        </w:rPr>
        <w:t xml:space="preserve">. </w:t>
      </w:r>
      <w:r w:rsidR="003148C9">
        <w:rPr>
          <w:lang w:eastAsia="en-US"/>
        </w:rPr>
        <w:t>Il attendra à la porte de derrière</w:t>
      </w:r>
      <w:r>
        <w:rPr>
          <w:lang w:eastAsia="en-US"/>
        </w:rPr>
        <w:t xml:space="preserve">… </w:t>
      </w:r>
      <w:r w:rsidR="003148C9">
        <w:rPr>
          <w:lang w:eastAsia="en-US"/>
        </w:rPr>
        <w:t>Une femme vêtue de noir</w:t>
      </w:r>
      <w:r>
        <w:rPr>
          <w:lang w:eastAsia="en-US"/>
        </w:rPr>
        <w:t xml:space="preserve">, </w:t>
      </w:r>
      <w:r w:rsidR="003148C9">
        <w:rPr>
          <w:lang w:eastAsia="en-US"/>
        </w:rPr>
        <w:t>avec un voile de dentelles sur la figure</w:t>
      </w:r>
      <w:r>
        <w:rPr>
          <w:lang w:eastAsia="en-US"/>
        </w:rPr>
        <w:t xml:space="preserve">, </w:t>
      </w:r>
      <w:r w:rsidR="003148C9">
        <w:rPr>
          <w:lang w:eastAsia="en-US"/>
        </w:rPr>
        <w:t>sortira</w:t>
      </w:r>
      <w:r>
        <w:rPr>
          <w:lang w:eastAsia="en-US"/>
        </w:rPr>
        <w:t xml:space="preserve">… </w:t>
      </w:r>
      <w:r w:rsidR="003148C9">
        <w:rPr>
          <w:lang w:eastAsia="en-US"/>
        </w:rPr>
        <w:t>Le fashionable la suivra</w:t>
      </w:r>
      <w:r>
        <w:rPr>
          <w:lang w:eastAsia="en-US"/>
        </w:rPr>
        <w:t xml:space="preserve">… </w:t>
      </w:r>
      <w:r w:rsidR="003148C9">
        <w:rPr>
          <w:lang w:eastAsia="en-US"/>
        </w:rPr>
        <w:t>C</w:t>
      </w:r>
      <w:r>
        <w:rPr>
          <w:lang w:eastAsia="en-US"/>
        </w:rPr>
        <w:t>’</w:t>
      </w:r>
      <w:r w:rsidR="003148C9">
        <w:rPr>
          <w:lang w:eastAsia="en-US"/>
        </w:rPr>
        <w:t>est là l</w:t>
      </w:r>
      <w:r>
        <w:rPr>
          <w:lang w:eastAsia="en-US"/>
        </w:rPr>
        <w:t>’</w:t>
      </w:r>
      <w:r w:rsidR="003148C9">
        <w:rPr>
          <w:lang w:eastAsia="en-US"/>
        </w:rPr>
        <w:t>ordre et la marche</w:t>
      </w:r>
      <w:r>
        <w:rPr>
          <w:lang w:eastAsia="en-US"/>
        </w:rPr>
        <w:t xml:space="preserve">… </w:t>
      </w:r>
      <w:r w:rsidR="003148C9">
        <w:rPr>
          <w:lang w:eastAsia="en-US"/>
        </w:rPr>
        <w:t>Quand il passera devant la rue de la Tour</w:t>
      </w:r>
      <w:r>
        <w:rPr>
          <w:lang w:eastAsia="en-US"/>
        </w:rPr>
        <w:t xml:space="preserve">, </w:t>
      </w:r>
      <w:r w:rsidR="003148C9">
        <w:rPr>
          <w:lang w:eastAsia="en-US"/>
        </w:rPr>
        <w:t>un renfoncement sur la tête et un coup de couteau dans le dos</w:t>
      </w:r>
      <w:r>
        <w:rPr>
          <w:lang w:eastAsia="en-US"/>
        </w:rPr>
        <w:t>…</w:t>
      </w:r>
    </w:p>
    <w:p w14:paraId="3FED65F8" w14:textId="77777777" w:rsidR="0046142F" w:rsidRDefault="0046142F" w:rsidP="0046142F">
      <w:pPr>
        <w:rPr>
          <w:lang w:eastAsia="en-US"/>
        </w:rPr>
      </w:pPr>
      <w:r>
        <w:rPr>
          <w:lang w:eastAsia="en-US"/>
        </w:rPr>
        <w:t>— </w:t>
      </w:r>
      <w:r w:rsidR="003148C9">
        <w:rPr>
          <w:lang w:eastAsia="en-US"/>
        </w:rPr>
        <w:t>Vous n</w:t>
      </w:r>
      <w:r>
        <w:rPr>
          <w:lang w:eastAsia="en-US"/>
        </w:rPr>
        <w:t>’</w:t>
      </w:r>
      <w:r w:rsidR="003148C9">
        <w:rPr>
          <w:lang w:eastAsia="en-US"/>
        </w:rPr>
        <w:t xml:space="preserve">avez pas prononcé le nom de la </w:t>
      </w:r>
      <w:proofErr w:type="spellStart"/>
      <w:r w:rsidR="003148C9">
        <w:rPr>
          <w:lang w:eastAsia="en-US"/>
        </w:rPr>
        <w:t>Lovely</w:t>
      </w:r>
      <w:proofErr w:type="spellEnd"/>
      <w:r>
        <w:rPr>
          <w:lang w:eastAsia="en-US"/>
        </w:rPr>
        <w:t> ?</w:t>
      </w:r>
    </w:p>
    <w:p w14:paraId="3A35D5D0" w14:textId="77777777" w:rsidR="0046142F" w:rsidRDefault="0046142F" w:rsidP="0046142F">
      <w:pPr>
        <w:rPr>
          <w:lang w:eastAsia="en-US"/>
        </w:rPr>
      </w:pPr>
      <w:r>
        <w:rPr>
          <w:lang w:eastAsia="en-US"/>
        </w:rPr>
        <w:t>— </w:t>
      </w:r>
      <w:r w:rsidR="003148C9">
        <w:rPr>
          <w:lang w:eastAsia="en-US"/>
        </w:rPr>
        <w:t>Non</w:t>
      </w:r>
      <w:r>
        <w:rPr>
          <w:lang w:eastAsia="en-US"/>
        </w:rPr>
        <w:t>…</w:t>
      </w:r>
    </w:p>
    <w:p w14:paraId="611DE66C"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bien</w:t>
      </w:r>
      <w:r>
        <w:rPr>
          <w:lang w:eastAsia="en-US"/>
        </w:rPr>
        <w:t>.</w:t>
      </w:r>
    </w:p>
    <w:p w14:paraId="35C5B133" w14:textId="77777777" w:rsidR="0046142F" w:rsidRDefault="003148C9" w:rsidP="0046142F">
      <w:pPr>
        <w:rPr>
          <w:lang w:eastAsia="en-US"/>
        </w:rPr>
      </w:pPr>
      <w:r>
        <w:rPr>
          <w:lang w:eastAsia="en-US"/>
        </w:rPr>
        <w:t>Fargeau repoussa la porte de sa loge sur le nez de Romblon</w:t>
      </w:r>
      <w:r w:rsidR="0046142F">
        <w:rPr>
          <w:lang w:eastAsia="en-US"/>
        </w:rPr>
        <w:t xml:space="preserve">, </w:t>
      </w:r>
      <w:r>
        <w:rPr>
          <w:lang w:eastAsia="en-US"/>
        </w:rPr>
        <w:t>qui fit</w:t>
      </w:r>
      <w:r w:rsidR="0046142F">
        <w:rPr>
          <w:lang w:eastAsia="en-US"/>
        </w:rPr>
        <w:t xml:space="preserve"> : </w:t>
      </w:r>
      <w:r>
        <w:rPr>
          <w:lang w:eastAsia="en-US"/>
        </w:rPr>
        <w:t>Pou-ouh</w:t>
      </w:r>
      <w:r w:rsidR="0046142F">
        <w:rPr>
          <w:lang w:eastAsia="en-US"/>
        </w:rPr>
        <w:t xml:space="preserve"> ! </w:t>
      </w:r>
      <w:r>
        <w:rPr>
          <w:lang w:eastAsia="en-US"/>
        </w:rPr>
        <w:t>pou-ou-ouh</w:t>
      </w:r>
      <w:r w:rsidR="0046142F">
        <w:rPr>
          <w:lang w:eastAsia="en-US"/>
        </w:rPr>
        <w:t xml:space="preserve"> ! </w:t>
      </w:r>
      <w:r>
        <w:rPr>
          <w:lang w:eastAsia="en-US"/>
        </w:rPr>
        <w:t>pouh</w:t>
      </w:r>
      <w:r w:rsidR="0046142F">
        <w:rPr>
          <w:lang w:eastAsia="en-US"/>
        </w:rPr>
        <w:t> !</w:t>
      </w:r>
    </w:p>
    <w:p w14:paraId="342BE918" w14:textId="77777777" w:rsidR="0046142F" w:rsidRDefault="003148C9" w:rsidP="0046142F">
      <w:pPr>
        <w:rPr>
          <w:lang w:eastAsia="en-US"/>
        </w:rPr>
      </w:pPr>
      <w:r>
        <w:rPr>
          <w:lang w:eastAsia="en-US"/>
        </w:rPr>
        <w:lastRenderedPageBreak/>
        <w:t>Clémence s</w:t>
      </w:r>
      <w:r w:rsidR="0046142F">
        <w:rPr>
          <w:lang w:eastAsia="en-US"/>
        </w:rPr>
        <w:t>’</w:t>
      </w:r>
      <w:r>
        <w:rPr>
          <w:lang w:eastAsia="en-US"/>
        </w:rPr>
        <w:t>était dressée sur la pointe des pieds</w:t>
      </w:r>
      <w:r w:rsidR="0046142F">
        <w:rPr>
          <w:lang w:eastAsia="en-US"/>
        </w:rPr>
        <w:t xml:space="preserve">. </w:t>
      </w:r>
      <w:r>
        <w:rPr>
          <w:lang w:eastAsia="en-US"/>
        </w:rPr>
        <w:t>Elle avait fait tout ce qu</w:t>
      </w:r>
      <w:r w:rsidR="0046142F">
        <w:rPr>
          <w:lang w:eastAsia="en-US"/>
        </w:rPr>
        <w:t>’</w:t>
      </w:r>
      <w:r>
        <w:rPr>
          <w:lang w:eastAsia="en-US"/>
        </w:rPr>
        <w:t>elle avait pu pour entendre cette conversation</w:t>
      </w:r>
      <w:r w:rsidR="0046142F">
        <w:rPr>
          <w:lang w:eastAsia="en-US"/>
        </w:rPr>
        <w:t xml:space="preserve">, </w:t>
      </w:r>
      <w:r>
        <w:rPr>
          <w:lang w:eastAsia="en-US"/>
        </w:rPr>
        <w:t>qui avait lieu à voix basse</w:t>
      </w:r>
      <w:r w:rsidR="0046142F">
        <w:rPr>
          <w:lang w:eastAsia="en-US"/>
        </w:rPr>
        <w:t xml:space="preserve"> : </w:t>
      </w:r>
      <w:r>
        <w:rPr>
          <w:lang w:eastAsia="en-US"/>
        </w:rPr>
        <w:t>Mais un seul mot était parvenu jusqu</w:t>
      </w:r>
      <w:r w:rsidR="0046142F">
        <w:rPr>
          <w:lang w:eastAsia="en-US"/>
        </w:rPr>
        <w:t>’</w:t>
      </w:r>
      <w:r>
        <w:rPr>
          <w:lang w:eastAsia="en-US"/>
        </w:rPr>
        <w:t>à son oreille</w:t>
      </w:r>
      <w:r w:rsidR="0046142F">
        <w:rPr>
          <w:lang w:eastAsia="en-US"/>
        </w:rPr>
        <w:t xml:space="preserve"> : </w:t>
      </w:r>
      <w:r>
        <w:rPr>
          <w:lang w:eastAsia="en-US"/>
        </w:rPr>
        <w:t xml:space="preserve">le nom de la </w:t>
      </w:r>
      <w:proofErr w:type="spellStart"/>
      <w:r>
        <w:rPr>
          <w:lang w:eastAsia="en-US"/>
        </w:rPr>
        <w:t>Lovely</w:t>
      </w:r>
      <w:proofErr w:type="spellEnd"/>
      <w:r w:rsidR="0046142F">
        <w:rPr>
          <w:lang w:eastAsia="en-US"/>
        </w:rPr>
        <w:t>.</w:t>
      </w:r>
    </w:p>
    <w:p w14:paraId="16677E94" w14:textId="77777777" w:rsidR="0046142F" w:rsidRDefault="003148C9" w:rsidP="0046142F">
      <w:pPr>
        <w:rPr>
          <w:lang w:eastAsia="en-US"/>
        </w:rPr>
      </w:pPr>
      <w:r>
        <w:rPr>
          <w:lang w:eastAsia="en-US"/>
        </w:rPr>
        <w:t>Cette circonstance la confirma dans le dessein qu</w:t>
      </w:r>
      <w:r w:rsidR="0046142F">
        <w:rPr>
          <w:lang w:eastAsia="en-US"/>
        </w:rPr>
        <w:t>’</w:t>
      </w:r>
      <w:r>
        <w:rPr>
          <w:lang w:eastAsia="en-US"/>
        </w:rPr>
        <w:t>elle avait de pénétrer à tout prix auprès de madame de Marans avant la sortie du théâtre</w:t>
      </w:r>
      <w:r w:rsidR="0046142F">
        <w:rPr>
          <w:lang w:eastAsia="en-US"/>
        </w:rPr>
        <w:t>…</w:t>
      </w:r>
    </w:p>
    <w:p w14:paraId="24955107" w14:textId="4E06E0B3" w:rsidR="0046142F" w:rsidRDefault="0046142F" w:rsidP="0046142F">
      <w:pPr>
        <w:rPr>
          <w:lang w:eastAsia="en-US"/>
        </w:rPr>
      </w:pPr>
      <w:r>
        <w:rPr>
          <w:lang w:eastAsia="en-US"/>
        </w:rPr>
        <w:t>M. </w:t>
      </w:r>
      <w:r w:rsidR="003148C9">
        <w:rPr>
          <w:lang w:eastAsia="en-US"/>
        </w:rPr>
        <w:t>Fargeau</w:t>
      </w:r>
      <w:r>
        <w:rPr>
          <w:lang w:eastAsia="en-US"/>
        </w:rPr>
        <w:t xml:space="preserve">, </w:t>
      </w:r>
      <w:r w:rsidR="003148C9">
        <w:rPr>
          <w:lang w:eastAsia="en-US"/>
        </w:rPr>
        <w:t>lui</w:t>
      </w:r>
      <w:r>
        <w:rPr>
          <w:lang w:eastAsia="en-US"/>
        </w:rPr>
        <w:t xml:space="preserve">, </w:t>
      </w:r>
      <w:r w:rsidR="003148C9">
        <w:rPr>
          <w:lang w:eastAsia="en-US"/>
        </w:rPr>
        <w:t>avait repris sa position au fond de sa loge</w:t>
      </w:r>
      <w:r>
        <w:rPr>
          <w:lang w:eastAsia="en-US"/>
        </w:rPr>
        <w:t>.</w:t>
      </w:r>
    </w:p>
    <w:p w14:paraId="5F762066" w14:textId="77777777" w:rsidR="0046142F" w:rsidRDefault="003148C9" w:rsidP="0046142F">
      <w:pPr>
        <w:rPr>
          <w:lang w:eastAsia="en-US"/>
        </w:rPr>
      </w:pPr>
      <w:r>
        <w:rPr>
          <w:lang w:eastAsia="en-US"/>
        </w:rPr>
        <w:t>La conduite de Mazurke ne lui avait échappé en aucune façon</w:t>
      </w:r>
      <w:r w:rsidR="0046142F">
        <w:rPr>
          <w:lang w:eastAsia="en-US"/>
        </w:rPr>
        <w:t xml:space="preserve"> ; </w:t>
      </w:r>
      <w:r>
        <w:rPr>
          <w:lang w:eastAsia="en-US"/>
        </w:rPr>
        <w:t>mais il attendait</w:t>
      </w:r>
      <w:r w:rsidR="0046142F">
        <w:rPr>
          <w:lang w:eastAsia="en-US"/>
        </w:rPr>
        <w:t>.</w:t>
      </w:r>
    </w:p>
    <w:p w14:paraId="2E537484" w14:textId="77777777" w:rsidR="0046142F" w:rsidRDefault="003148C9" w:rsidP="0046142F">
      <w:pPr>
        <w:rPr>
          <w:lang w:eastAsia="en-US"/>
        </w:rPr>
      </w:pPr>
      <w:r>
        <w:rPr>
          <w:lang w:eastAsia="en-US"/>
        </w:rPr>
        <w:t>Il attendait la venue du jeune docteur Gabriel</w:t>
      </w:r>
      <w:r w:rsidR="0046142F">
        <w:rPr>
          <w:lang w:eastAsia="en-US"/>
        </w:rPr>
        <w:t xml:space="preserve">, </w:t>
      </w:r>
      <w:r>
        <w:rPr>
          <w:lang w:eastAsia="en-US"/>
        </w:rPr>
        <w:t>convoqué à cette fête</w:t>
      </w:r>
      <w:r w:rsidR="0046142F">
        <w:rPr>
          <w:lang w:eastAsia="en-US"/>
        </w:rPr>
        <w:t>.</w:t>
      </w:r>
    </w:p>
    <w:p w14:paraId="530DB156" w14:textId="2F2D8085" w:rsidR="0046142F" w:rsidRDefault="003148C9" w:rsidP="0046142F">
      <w:pPr>
        <w:rPr>
          <w:lang w:eastAsia="en-US"/>
        </w:rPr>
      </w:pPr>
      <w:r>
        <w:rPr>
          <w:lang w:eastAsia="en-US"/>
        </w:rPr>
        <w:t>Et que lui importait l</w:t>
      </w:r>
      <w:r w:rsidR="001E3882">
        <w:rPr>
          <w:lang w:eastAsia="en-US"/>
        </w:rPr>
        <w:t>a</w:t>
      </w:r>
      <w:r>
        <w:rPr>
          <w:lang w:eastAsia="en-US"/>
        </w:rPr>
        <w:t xml:space="preserve"> cabale</w:t>
      </w:r>
      <w:r w:rsidR="0046142F">
        <w:rPr>
          <w:lang w:eastAsia="en-US"/>
        </w:rPr>
        <w:t xml:space="preserve">, </w:t>
      </w:r>
      <w:r>
        <w:rPr>
          <w:lang w:eastAsia="en-US"/>
        </w:rPr>
        <w:t>si Gabriel venait</w:t>
      </w:r>
      <w:r w:rsidR="0046142F">
        <w:rPr>
          <w:lang w:eastAsia="en-US"/>
        </w:rPr>
        <w:t>.</w:t>
      </w:r>
    </w:p>
    <w:p w14:paraId="25D919D2" w14:textId="079F5910" w:rsidR="0046142F" w:rsidRDefault="003148C9" w:rsidP="0046142F">
      <w:pPr>
        <w:rPr>
          <w:lang w:eastAsia="en-US"/>
        </w:rPr>
      </w:pPr>
      <w:r>
        <w:rPr>
          <w:lang w:eastAsia="en-US"/>
        </w:rPr>
        <w:t>Pour l</w:t>
      </w:r>
      <w:r w:rsidR="0046142F">
        <w:rPr>
          <w:lang w:eastAsia="en-US"/>
        </w:rPr>
        <w:t>’</w:t>
      </w:r>
      <w:r>
        <w:rPr>
          <w:lang w:eastAsia="en-US"/>
        </w:rPr>
        <w:t xml:space="preserve">assassinat moral que ce bon </w:t>
      </w:r>
      <w:r w:rsidR="0046142F">
        <w:rPr>
          <w:lang w:eastAsia="en-US"/>
        </w:rPr>
        <w:t>M. </w:t>
      </w:r>
      <w:r>
        <w:rPr>
          <w:lang w:eastAsia="en-US"/>
        </w:rPr>
        <w:t>Fargeau voulait commettre</w:t>
      </w:r>
      <w:r w:rsidR="0046142F">
        <w:rPr>
          <w:lang w:eastAsia="en-US"/>
        </w:rPr>
        <w:t xml:space="preserve">, </w:t>
      </w:r>
      <w:r>
        <w:rPr>
          <w:lang w:eastAsia="en-US"/>
        </w:rPr>
        <w:t>la cabale était comme le poison où l</w:t>
      </w:r>
      <w:r w:rsidR="0046142F">
        <w:rPr>
          <w:lang w:eastAsia="en-US"/>
        </w:rPr>
        <w:t>’</w:t>
      </w:r>
      <w:r>
        <w:rPr>
          <w:lang w:eastAsia="en-US"/>
        </w:rPr>
        <w:t>on trempe le couteau</w:t>
      </w:r>
      <w:r w:rsidR="0046142F">
        <w:rPr>
          <w:lang w:eastAsia="en-US"/>
        </w:rPr>
        <w:t xml:space="preserve">. </w:t>
      </w:r>
      <w:r w:rsidR="006C2AE1">
        <w:rPr>
          <w:lang w:eastAsia="en-US"/>
        </w:rPr>
        <w:t>—</w:t>
      </w:r>
      <w:r w:rsidR="0046142F">
        <w:rPr>
          <w:lang w:eastAsia="en-US"/>
        </w:rPr>
        <w:t xml:space="preserve"> </w:t>
      </w:r>
      <w:r>
        <w:rPr>
          <w:lang w:eastAsia="en-US"/>
        </w:rPr>
        <w:t>À la rigueur le couteau peut tuer sans poison</w:t>
      </w:r>
      <w:r w:rsidR="0046142F">
        <w:rPr>
          <w:lang w:eastAsia="en-US"/>
        </w:rPr>
        <w:t>.</w:t>
      </w:r>
    </w:p>
    <w:p w14:paraId="30E89533" w14:textId="77777777" w:rsidR="0046142F" w:rsidRDefault="003148C9" w:rsidP="0046142F">
      <w:pPr>
        <w:rPr>
          <w:lang w:eastAsia="en-US"/>
        </w:rPr>
      </w:pPr>
      <w:r>
        <w:rPr>
          <w:lang w:eastAsia="en-US"/>
        </w:rPr>
        <w:t>Il attendait</w:t>
      </w:r>
      <w:r w:rsidR="0046142F">
        <w:rPr>
          <w:lang w:eastAsia="en-US"/>
        </w:rPr>
        <w:t xml:space="preserve">. </w:t>
      </w:r>
      <w:r>
        <w:rPr>
          <w:lang w:eastAsia="en-US"/>
        </w:rPr>
        <w:t>Gabriel tardait</w:t>
      </w:r>
      <w:r w:rsidR="0046142F">
        <w:rPr>
          <w:lang w:eastAsia="en-US"/>
        </w:rPr>
        <w:t xml:space="preserve">, </w:t>
      </w:r>
      <w:r>
        <w:rPr>
          <w:lang w:eastAsia="en-US"/>
        </w:rPr>
        <w:t>il est vrai</w:t>
      </w:r>
      <w:r w:rsidR="0046142F">
        <w:rPr>
          <w:lang w:eastAsia="en-US"/>
        </w:rPr>
        <w:t xml:space="preserve"> ; </w:t>
      </w:r>
      <w:r>
        <w:rPr>
          <w:lang w:eastAsia="en-US"/>
        </w:rPr>
        <w:t>mais jusqu</w:t>
      </w:r>
      <w:r w:rsidR="0046142F">
        <w:rPr>
          <w:lang w:eastAsia="en-US"/>
        </w:rPr>
        <w:t>’</w:t>
      </w:r>
      <w:r>
        <w:rPr>
          <w:lang w:eastAsia="en-US"/>
        </w:rPr>
        <w:t>au dernier moment</w:t>
      </w:r>
      <w:r w:rsidR="0046142F">
        <w:rPr>
          <w:lang w:eastAsia="en-US"/>
        </w:rPr>
        <w:t xml:space="preserve">, </w:t>
      </w:r>
      <w:r>
        <w:rPr>
          <w:lang w:eastAsia="en-US"/>
        </w:rPr>
        <w:t>il pouvait venir</w:t>
      </w:r>
      <w:r w:rsidR="0046142F">
        <w:rPr>
          <w:lang w:eastAsia="en-US"/>
        </w:rPr>
        <w:t>.</w:t>
      </w:r>
    </w:p>
    <w:p w14:paraId="43DEAAD2" w14:textId="77777777" w:rsidR="0046142F" w:rsidRDefault="003148C9" w:rsidP="0046142F">
      <w:pPr>
        <w:rPr>
          <w:lang w:eastAsia="en-US"/>
        </w:rPr>
      </w:pPr>
      <w:r>
        <w:rPr>
          <w:lang w:eastAsia="en-US"/>
        </w:rPr>
        <w:t>Pourquoi la troisième lettre de Fargeau aurait-elle manqué son effet</w:t>
      </w:r>
      <w:r w:rsidR="0046142F">
        <w:rPr>
          <w:lang w:eastAsia="en-US"/>
        </w:rPr>
        <w:t xml:space="preserve">, </w:t>
      </w:r>
      <w:r>
        <w:rPr>
          <w:lang w:eastAsia="en-US"/>
        </w:rPr>
        <w:t>après le beau succès des deux premières</w:t>
      </w:r>
      <w:r w:rsidR="0046142F">
        <w:rPr>
          <w:lang w:eastAsia="en-US"/>
        </w:rPr>
        <w:t> ?</w:t>
      </w:r>
    </w:p>
    <w:p w14:paraId="119BC870" w14:textId="77777777" w:rsidR="0046142F" w:rsidRDefault="003148C9" w:rsidP="0046142F">
      <w:pPr>
        <w:rPr>
          <w:lang w:eastAsia="en-US"/>
        </w:rPr>
      </w:pPr>
      <w:r>
        <w:rPr>
          <w:lang w:eastAsia="en-US"/>
        </w:rPr>
        <w:t>De toutes ces passions qui s</w:t>
      </w:r>
      <w:r w:rsidR="0046142F">
        <w:rPr>
          <w:lang w:eastAsia="en-US"/>
        </w:rPr>
        <w:t>’</w:t>
      </w:r>
      <w:r>
        <w:rPr>
          <w:lang w:eastAsia="en-US"/>
        </w:rPr>
        <w:t>agitaient autour de lui</w:t>
      </w:r>
      <w:r w:rsidR="0046142F">
        <w:rPr>
          <w:lang w:eastAsia="en-US"/>
        </w:rPr>
        <w:t xml:space="preserve">, </w:t>
      </w:r>
      <w:r>
        <w:rPr>
          <w:lang w:eastAsia="en-US"/>
        </w:rPr>
        <w:t>Mazurke ne s</w:t>
      </w:r>
      <w:r w:rsidR="0046142F">
        <w:rPr>
          <w:lang w:eastAsia="en-US"/>
        </w:rPr>
        <w:t>’</w:t>
      </w:r>
      <w:r>
        <w:rPr>
          <w:lang w:eastAsia="en-US"/>
        </w:rPr>
        <w:t>inquiétait point</w:t>
      </w:r>
      <w:r w:rsidR="0046142F">
        <w:rPr>
          <w:lang w:eastAsia="en-US"/>
        </w:rPr>
        <w:t xml:space="preserve">. </w:t>
      </w:r>
      <w:r>
        <w:rPr>
          <w:lang w:eastAsia="en-US"/>
        </w:rPr>
        <w:t>Il avait oublié l</w:t>
      </w:r>
      <w:r w:rsidR="0046142F">
        <w:rPr>
          <w:lang w:eastAsia="en-US"/>
        </w:rPr>
        <w:t>’</w:t>
      </w:r>
      <w:r>
        <w:rPr>
          <w:lang w:eastAsia="en-US"/>
        </w:rPr>
        <w:t>ouvreuse et la jeune demoiselle qui voulait lui parler</w:t>
      </w:r>
      <w:r w:rsidR="0046142F">
        <w:rPr>
          <w:lang w:eastAsia="en-US"/>
        </w:rPr>
        <w:t xml:space="preserve"> ; </w:t>
      </w:r>
      <w:r>
        <w:rPr>
          <w:lang w:eastAsia="en-US"/>
        </w:rPr>
        <w:t>il ne connaissait pas Albert</w:t>
      </w:r>
      <w:r w:rsidR="0046142F">
        <w:rPr>
          <w:lang w:eastAsia="en-US"/>
        </w:rPr>
        <w:t xml:space="preserve"> ; </w:t>
      </w:r>
      <w:r>
        <w:rPr>
          <w:lang w:eastAsia="en-US"/>
        </w:rPr>
        <w:t>il n</w:t>
      </w:r>
      <w:r w:rsidR="0046142F">
        <w:rPr>
          <w:lang w:eastAsia="en-US"/>
        </w:rPr>
        <w:t>’</w:t>
      </w:r>
      <w:r>
        <w:rPr>
          <w:lang w:eastAsia="en-US"/>
        </w:rPr>
        <w:t>avait pas vu Lucien</w:t>
      </w:r>
      <w:r w:rsidR="0046142F">
        <w:rPr>
          <w:lang w:eastAsia="en-US"/>
        </w:rPr>
        <w:t xml:space="preserve"> ; </w:t>
      </w:r>
      <w:r>
        <w:rPr>
          <w:lang w:eastAsia="en-US"/>
        </w:rPr>
        <w:t>il ne songeait plus à Fargeau</w:t>
      </w:r>
      <w:r w:rsidR="0046142F">
        <w:rPr>
          <w:lang w:eastAsia="en-US"/>
        </w:rPr>
        <w:t>.</w:t>
      </w:r>
    </w:p>
    <w:p w14:paraId="66CC8707" w14:textId="77777777" w:rsidR="0046142F" w:rsidRDefault="003148C9" w:rsidP="0046142F">
      <w:pPr>
        <w:rPr>
          <w:lang w:eastAsia="en-US"/>
        </w:rPr>
      </w:pPr>
      <w:r>
        <w:rPr>
          <w:lang w:eastAsia="en-US"/>
        </w:rPr>
        <w:t>Le mouvement de Romblon lui avait échappé</w:t>
      </w:r>
      <w:r w:rsidR="0046142F">
        <w:rPr>
          <w:lang w:eastAsia="en-US"/>
        </w:rPr>
        <w:t>.</w:t>
      </w:r>
    </w:p>
    <w:p w14:paraId="6F9B421D" w14:textId="77777777" w:rsidR="0046142F" w:rsidRDefault="003148C9" w:rsidP="0046142F">
      <w:pPr>
        <w:rPr>
          <w:lang w:eastAsia="en-US"/>
        </w:rPr>
      </w:pPr>
      <w:r>
        <w:rPr>
          <w:lang w:eastAsia="en-US"/>
        </w:rPr>
        <w:lastRenderedPageBreak/>
        <w:t>Ces loges qui étaient derrière lui comme des machines de guerre chargées jusqu</w:t>
      </w:r>
      <w:r w:rsidR="0046142F">
        <w:rPr>
          <w:lang w:eastAsia="en-US"/>
        </w:rPr>
        <w:t>’</w:t>
      </w:r>
      <w:r>
        <w:rPr>
          <w:lang w:eastAsia="en-US"/>
        </w:rPr>
        <w:t>à la gueule</w:t>
      </w:r>
      <w:r w:rsidR="0046142F">
        <w:rPr>
          <w:lang w:eastAsia="en-US"/>
        </w:rPr>
        <w:t xml:space="preserve">, </w:t>
      </w:r>
      <w:r>
        <w:rPr>
          <w:lang w:eastAsia="en-US"/>
        </w:rPr>
        <w:t>cette cabale savamment organisée</w:t>
      </w:r>
      <w:r w:rsidR="0046142F">
        <w:rPr>
          <w:lang w:eastAsia="en-US"/>
        </w:rPr>
        <w:t xml:space="preserve">, </w:t>
      </w:r>
      <w:r>
        <w:rPr>
          <w:lang w:eastAsia="en-US"/>
        </w:rPr>
        <w:t>tout cela disparaissait et s</w:t>
      </w:r>
      <w:r w:rsidR="0046142F">
        <w:rPr>
          <w:lang w:eastAsia="en-US"/>
        </w:rPr>
        <w:t>’</w:t>
      </w:r>
      <w:r>
        <w:rPr>
          <w:lang w:eastAsia="en-US"/>
        </w:rPr>
        <w:t>effaçait</w:t>
      </w:r>
      <w:r w:rsidR="0046142F">
        <w:rPr>
          <w:lang w:eastAsia="en-US"/>
        </w:rPr>
        <w:t>.</w:t>
      </w:r>
    </w:p>
    <w:p w14:paraId="0185F5A7" w14:textId="77777777" w:rsidR="0046142F" w:rsidRDefault="003148C9" w:rsidP="0046142F">
      <w:pPr>
        <w:rPr>
          <w:lang w:eastAsia="en-US"/>
        </w:rPr>
      </w:pPr>
      <w:r>
        <w:rPr>
          <w:lang w:eastAsia="en-US"/>
        </w:rPr>
        <w:t>Peu lui eût importé en ce moment l</w:t>
      </w:r>
      <w:r w:rsidR="0046142F">
        <w:rPr>
          <w:lang w:eastAsia="en-US"/>
        </w:rPr>
        <w:t>’</w:t>
      </w:r>
      <w:r>
        <w:rPr>
          <w:lang w:eastAsia="en-US"/>
        </w:rPr>
        <w:t>entrée de Gabriel lui-même</w:t>
      </w:r>
      <w:r w:rsidR="0046142F">
        <w:rPr>
          <w:lang w:eastAsia="en-US"/>
        </w:rPr>
        <w:t>.</w:t>
      </w:r>
    </w:p>
    <w:p w14:paraId="75825FD3" w14:textId="77777777" w:rsidR="0046142F" w:rsidRDefault="003148C9" w:rsidP="0046142F">
      <w:pPr>
        <w:rPr>
          <w:lang w:eastAsia="en-US"/>
        </w:rPr>
      </w:pPr>
      <w:r>
        <w:rPr>
          <w:lang w:eastAsia="en-US"/>
        </w:rPr>
        <w:t>Pardieu</w:t>
      </w:r>
      <w:r w:rsidR="0046142F">
        <w:rPr>
          <w:lang w:eastAsia="en-US"/>
        </w:rPr>
        <w:t xml:space="preserve"> ! </w:t>
      </w:r>
      <w:r>
        <w:rPr>
          <w:lang w:eastAsia="en-US"/>
        </w:rPr>
        <w:t>il aurait embrassé Gabriel</w:t>
      </w:r>
      <w:r w:rsidR="0046142F">
        <w:rPr>
          <w:lang w:eastAsia="en-US"/>
        </w:rPr>
        <w:t xml:space="preserve"> ; </w:t>
      </w:r>
      <w:r>
        <w:rPr>
          <w:lang w:eastAsia="en-US"/>
        </w:rPr>
        <w:t>il lui eût dit</w:t>
      </w:r>
      <w:r w:rsidR="0046142F">
        <w:rPr>
          <w:lang w:eastAsia="en-US"/>
        </w:rPr>
        <w:t xml:space="preserve"> : </w:t>
      </w:r>
      <w:r>
        <w:rPr>
          <w:lang w:eastAsia="en-US"/>
        </w:rPr>
        <w:t>À genoux</w:t>
      </w:r>
      <w:r w:rsidR="0046142F">
        <w:rPr>
          <w:lang w:eastAsia="en-US"/>
        </w:rPr>
        <w:t xml:space="preserve">, </w:t>
      </w:r>
      <w:r>
        <w:rPr>
          <w:lang w:eastAsia="en-US"/>
        </w:rPr>
        <w:t>enfant</w:t>
      </w:r>
      <w:r w:rsidR="0046142F">
        <w:rPr>
          <w:lang w:eastAsia="en-US"/>
        </w:rPr>
        <w:t xml:space="preserve">, </w:t>
      </w:r>
      <w:r>
        <w:rPr>
          <w:lang w:eastAsia="en-US"/>
        </w:rPr>
        <w:t>à genoux</w:t>
      </w:r>
      <w:r w:rsidR="0046142F">
        <w:rPr>
          <w:lang w:eastAsia="en-US"/>
        </w:rPr>
        <w:t xml:space="preserve"> ! </w:t>
      </w:r>
      <w:r>
        <w:rPr>
          <w:lang w:eastAsia="en-US"/>
        </w:rPr>
        <w:t>ta mère est une sainte</w:t>
      </w:r>
      <w:r w:rsidR="0046142F">
        <w:rPr>
          <w:lang w:eastAsia="en-US"/>
        </w:rPr>
        <w:t> !…</w:t>
      </w:r>
    </w:p>
    <w:p w14:paraId="7ED0CAC5" w14:textId="77777777" w:rsidR="0046142F" w:rsidRDefault="003148C9" w:rsidP="0046142F">
      <w:pPr>
        <w:rPr>
          <w:lang w:eastAsia="en-US"/>
        </w:rPr>
      </w:pPr>
      <w:r>
        <w:rPr>
          <w:lang w:eastAsia="en-US"/>
        </w:rPr>
        <w:t>Sa joie grandissait</w:t>
      </w:r>
      <w:r w:rsidR="0046142F">
        <w:rPr>
          <w:lang w:eastAsia="en-US"/>
        </w:rPr>
        <w:t>.</w:t>
      </w:r>
    </w:p>
    <w:p w14:paraId="339F8297" w14:textId="77777777" w:rsidR="0046142F" w:rsidRDefault="003148C9" w:rsidP="0046142F">
      <w:pPr>
        <w:rPr>
          <w:lang w:eastAsia="en-US"/>
        </w:rPr>
      </w:pPr>
      <w:r>
        <w:rPr>
          <w:lang w:eastAsia="en-US"/>
        </w:rPr>
        <w:t>C</w:t>
      </w:r>
      <w:r w:rsidR="0046142F">
        <w:rPr>
          <w:lang w:eastAsia="en-US"/>
        </w:rPr>
        <w:t>’</w:t>
      </w:r>
      <w:r>
        <w:rPr>
          <w:lang w:eastAsia="en-US"/>
        </w:rPr>
        <w:t>était une de ces allégresses puissantes</w:t>
      </w:r>
      <w:r w:rsidR="0046142F">
        <w:rPr>
          <w:lang w:eastAsia="en-US"/>
        </w:rPr>
        <w:t xml:space="preserve">, </w:t>
      </w:r>
      <w:r>
        <w:rPr>
          <w:lang w:eastAsia="en-US"/>
        </w:rPr>
        <w:t>profondes</w:t>
      </w:r>
      <w:r w:rsidR="0046142F">
        <w:rPr>
          <w:lang w:eastAsia="en-US"/>
        </w:rPr>
        <w:t xml:space="preserve">, </w:t>
      </w:r>
      <w:r>
        <w:rPr>
          <w:lang w:eastAsia="en-US"/>
        </w:rPr>
        <w:t>communicatives</w:t>
      </w:r>
      <w:r w:rsidR="0046142F">
        <w:rPr>
          <w:lang w:eastAsia="en-US"/>
        </w:rPr>
        <w:t xml:space="preserve">, </w:t>
      </w:r>
      <w:r>
        <w:rPr>
          <w:lang w:eastAsia="en-US"/>
        </w:rPr>
        <w:t>qu</w:t>
      </w:r>
      <w:r w:rsidR="0046142F">
        <w:rPr>
          <w:lang w:eastAsia="en-US"/>
        </w:rPr>
        <w:t>’</w:t>
      </w:r>
      <w:r>
        <w:rPr>
          <w:lang w:eastAsia="en-US"/>
        </w:rPr>
        <w:t>éprouvent seulement les cœurs naïfs et forts comme était celui de Mazurke</w:t>
      </w:r>
      <w:r w:rsidR="0046142F">
        <w:rPr>
          <w:lang w:eastAsia="en-US"/>
        </w:rPr>
        <w:t>.</w:t>
      </w:r>
    </w:p>
    <w:p w14:paraId="04F07BBF" w14:textId="77777777" w:rsidR="0046142F" w:rsidRDefault="003148C9" w:rsidP="0046142F">
      <w:pPr>
        <w:rPr>
          <w:lang w:eastAsia="en-US"/>
        </w:rPr>
      </w:pPr>
      <w:r>
        <w:rPr>
          <w:lang w:eastAsia="en-US"/>
        </w:rPr>
        <w:t>Il écoutait</w:t>
      </w:r>
      <w:r w:rsidR="0046142F">
        <w:rPr>
          <w:lang w:eastAsia="en-US"/>
        </w:rPr>
        <w:t xml:space="preserve"> ; </w:t>
      </w:r>
      <w:r>
        <w:rPr>
          <w:lang w:eastAsia="en-US"/>
        </w:rPr>
        <w:t>il regardait</w:t>
      </w:r>
      <w:r w:rsidR="0046142F">
        <w:rPr>
          <w:lang w:eastAsia="en-US"/>
        </w:rPr>
        <w:t xml:space="preserve">. </w:t>
      </w:r>
      <w:r>
        <w:rPr>
          <w:lang w:eastAsia="en-US"/>
        </w:rPr>
        <w:t>Cette douleur poignante qui était dans la voix et sur le visage de Berthe le faisait pleurer et à la fois sourire</w:t>
      </w:r>
      <w:r w:rsidR="0046142F">
        <w:rPr>
          <w:lang w:eastAsia="en-US"/>
        </w:rPr>
        <w:t>.</w:t>
      </w:r>
    </w:p>
    <w:p w14:paraId="492ACD6B" w14:textId="77777777" w:rsidR="0046142F" w:rsidRDefault="003148C9" w:rsidP="0046142F">
      <w:pPr>
        <w:rPr>
          <w:lang w:eastAsia="en-US"/>
        </w:rPr>
      </w:pPr>
      <w:r>
        <w:rPr>
          <w:lang w:eastAsia="en-US"/>
        </w:rPr>
        <w:t>Oh</w:t>
      </w:r>
      <w:r w:rsidR="0046142F">
        <w:rPr>
          <w:lang w:eastAsia="en-US"/>
        </w:rPr>
        <w:t xml:space="preserve"> ! </w:t>
      </w:r>
      <w:r>
        <w:rPr>
          <w:lang w:eastAsia="en-US"/>
        </w:rPr>
        <w:t>qu</w:t>
      </w:r>
      <w:r w:rsidR="0046142F">
        <w:rPr>
          <w:lang w:eastAsia="en-US"/>
        </w:rPr>
        <w:t>’</w:t>
      </w:r>
      <w:r>
        <w:rPr>
          <w:lang w:eastAsia="en-US"/>
        </w:rPr>
        <w:t>elle avait souffert</w:t>
      </w:r>
      <w:r w:rsidR="0046142F">
        <w:rPr>
          <w:lang w:eastAsia="en-US"/>
        </w:rPr>
        <w:t xml:space="preserve"> ! </w:t>
      </w:r>
      <w:r>
        <w:rPr>
          <w:lang w:eastAsia="en-US"/>
        </w:rPr>
        <w:t>mais comme elle allait être heureuse</w:t>
      </w:r>
      <w:r w:rsidR="0046142F">
        <w:rPr>
          <w:lang w:eastAsia="en-US"/>
        </w:rPr>
        <w:t> !…</w:t>
      </w:r>
    </w:p>
    <w:p w14:paraId="3CDE4A06" w14:textId="77777777" w:rsidR="0046142F" w:rsidRDefault="003148C9" w:rsidP="0046142F">
      <w:pPr>
        <w:rPr>
          <w:lang w:eastAsia="en-US"/>
        </w:rPr>
      </w:pPr>
      <w:r>
        <w:rPr>
          <w:lang w:eastAsia="en-US"/>
        </w:rPr>
        <w:t>Son âme déborde</w:t>
      </w:r>
      <w:r w:rsidR="0046142F">
        <w:rPr>
          <w:lang w:eastAsia="en-US"/>
        </w:rPr>
        <w:t xml:space="preserve"> ; </w:t>
      </w:r>
      <w:r>
        <w:rPr>
          <w:lang w:eastAsia="en-US"/>
        </w:rPr>
        <w:t>il avait peine à contenir les cris de bonheur qui voulaient jaillir de sa poitrine</w:t>
      </w:r>
      <w:r w:rsidR="0046142F">
        <w:rPr>
          <w:lang w:eastAsia="en-US"/>
        </w:rPr>
        <w:t xml:space="preserve">… </w:t>
      </w:r>
      <w:r>
        <w:rPr>
          <w:lang w:eastAsia="en-US"/>
        </w:rPr>
        <w:t>Il ne se connaissait plus</w:t>
      </w:r>
      <w:r w:rsidR="0046142F">
        <w:rPr>
          <w:lang w:eastAsia="en-US"/>
        </w:rPr>
        <w:t>…</w:t>
      </w:r>
    </w:p>
    <w:p w14:paraId="1973F0E0" w14:textId="0A1759D7" w:rsidR="003148C9" w:rsidRPr="0046142F" w:rsidRDefault="003148C9" w:rsidP="0046142F">
      <w:pPr>
        <w:keepNext/>
        <w:ind w:firstLine="0"/>
        <w:jc w:val="center"/>
        <w:rPr>
          <w:lang w:eastAsia="en-US"/>
        </w:rPr>
      </w:pPr>
      <w:r w:rsidRPr="0046142F">
        <w:rPr>
          <w:lang w:eastAsia="en-US"/>
        </w:rPr>
        <w:t>*</w:t>
      </w:r>
    </w:p>
    <w:p w14:paraId="7B4FEC3D" w14:textId="77777777" w:rsidR="0046142F" w:rsidRDefault="003148C9" w:rsidP="0046142F">
      <w:pPr>
        <w:ind w:firstLine="0"/>
        <w:jc w:val="center"/>
        <w:rPr>
          <w:lang w:eastAsia="en-US"/>
        </w:rPr>
      </w:pPr>
      <w:r w:rsidRPr="0046142F">
        <w:rPr>
          <w:lang w:eastAsia="en-US"/>
        </w:rPr>
        <w:t>* *</w:t>
      </w:r>
    </w:p>
    <w:p w14:paraId="14D66117" w14:textId="77777777" w:rsidR="0046142F" w:rsidRDefault="003148C9" w:rsidP="0046142F">
      <w:pPr>
        <w:rPr>
          <w:lang w:eastAsia="en-US"/>
        </w:rPr>
      </w:pPr>
      <w:r>
        <w:rPr>
          <w:lang w:eastAsia="en-US"/>
        </w:rPr>
        <w:t xml:space="preserve">Quand </w:t>
      </w:r>
      <w:proofErr w:type="spellStart"/>
      <w:r>
        <w:rPr>
          <w:lang w:eastAsia="en-US"/>
        </w:rPr>
        <w:t>Lovely</w:t>
      </w:r>
      <w:proofErr w:type="spellEnd"/>
      <w:r>
        <w:rPr>
          <w:lang w:eastAsia="en-US"/>
        </w:rPr>
        <w:t xml:space="preserve"> cessa de chanter</w:t>
      </w:r>
      <w:r w:rsidR="0046142F">
        <w:rPr>
          <w:lang w:eastAsia="en-US"/>
        </w:rPr>
        <w:t xml:space="preserve">, </w:t>
      </w:r>
      <w:r>
        <w:rPr>
          <w:lang w:eastAsia="en-US"/>
        </w:rPr>
        <w:t>les mille têtes de la cabale se tournèrent vers les trois loges</w:t>
      </w:r>
      <w:r w:rsidR="0046142F">
        <w:rPr>
          <w:lang w:eastAsia="en-US"/>
        </w:rPr>
        <w:t xml:space="preserve">, </w:t>
      </w:r>
      <w:r>
        <w:rPr>
          <w:lang w:eastAsia="en-US"/>
        </w:rPr>
        <w:t>attendant le signal</w:t>
      </w:r>
      <w:r w:rsidR="0046142F">
        <w:rPr>
          <w:lang w:eastAsia="en-US"/>
        </w:rPr>
        <w:t xml:space="preserve">. </w:t>
      </w:r>
      <w:r>
        <w:rPr>
          <w:lang w:eastAsia="en-US"/>
        </w:rPr>
        <w:t>Mazurke s</w:t>
      </w:r>
      <w:r w:rsidR="0046142F">
        <w:rPr>
          <w:lang w:eastAsia="en-US"/>
        </w:rPr>
        <w:t>’</w:t>
      </w:r>
      <w:r>
        <w:rPr>
          <w:lang w:eastAsia="en-US"/>
        </w:rPr>
        <w:t>éveilla de son rêve enchanté</w:t>
      </w:r>
      <w:r w:rsidR="0046142F">
        <w:rPr>
          <w:lang w:eastAsia="en-US"/>
        </w:rPr>
        <w:t>.</w:t>
      </w:r>
    </w:p>
    <w:p w14:paraId="560CFBD6" w14:textId="77777777" w:rsidR="0046142F" w:rsidRDefault="0046142F" w:rsidP="0046142F">
      <w:pPr>
        <w:rPr>
          <w:lang w:eastAsia="en-US"/>
        </w:rPr>
      </w:pPr>
      <w:r>
        <w:rPr>
          <w:lang w:eastAsia="en-US"/>
        </w:rPr>
        <w:t>— </w:t>
      </w:r>
      <w:r w:rsidR="003148C9">
        <w:rPr>
          <w:lang w:eastAsia="en-US"/>
        </w:rPr>
        <w:t>Allons</w:t>
      </w:r>
      <w:r>
        <w:rPr>
          <w:lang w:eastAsia="en-US"/>
        </w:rPr>
        <w:t xml:space="preserve"> ! </w:t>
      </w:r>
      <w:r w:rsidR="003148C9">
        <w:rPr>
          <w:lang w:eastAsia="en-US"/>
        </w:rPr>
        <w:t>monsieur de Monsigny</w:t>
      </w:r>
      <w:r>
        <w:rPr>
          <w:lang w:eastAsia="en-US"/>
        </w:rPr>
        <w:t xml:space="preserve"> ! </w:t>
      </w:r>
      <w:r w:rsidR="003148C9">
        <w:rPr>
          <w:lang w:eastAsia="en-US"/>
        </w:rPr>
        <w:t>dirent</w:t>
      </w:r>
      <w:r>
        <w:rPr>
          <w:lang w:eastAsia="en-US"/>
        </w:rPr>
        <w:t xml:space="preserve">… </w:t>
      </w:r>
      <w:r w:rsidR="003148C9">
        <w:rPr>
          <w:lang w:eastAsia="en-US"/>
        </w:rPr>
        <w:t>les nièces</w:t>
      </w:r>
      <w:r>
        <w:rPr>
          <w:lang w:eastAsia="en-US"/>
        </w:rPr>
        <w:t>.</w:t>
      </w:r>
    </w:p>
    <w:p w14:paraId="0FA2DA22" w14:textId="77777777" w:rsidR="0046142F" w:rsidRDefault="003148C9" w:rsidP="0046142F">
      <w:pPr>
        <w:rPr>
          <w:lang w:eastAsia="en-US"/>
        </w:rPr>
      </w:pPr>
      <w:r>
        <w:rPr>
          <w:lang w:eastAsia="en-US"/>
        </w:rPr>
        <w:lastRenderedPageBreak/>
        <w:t xml:space="preserve">Mazurke regarda </w:t>
      </w:r>
      <w:proofErr w:type="spellStart"/>
      <w:r>
        <w:rPr>
          <w:lang w:eastAsia="en-US"/>
        </w:rPr>
        <w:t>Guérineul</w:t>
      </w:r>
      <w:proofErr w:type="spellEnd"/>
      <w:r>
        <w:rPr>
          <w:lang w:eastAsia="en-US"/>
        </w:rPr>
        <w:t xml:space="preserve"> qui avait de la sueur eux tempes</w:t>
      </w:r>
      <w:r w:rsidR="0046142F">
        <w:rPr>
          <w:lang w:eastAsia="en-US"/>
        </w:rPr>
        <w:t xml:space="preserve">. </w:t>
      </w:r>
      <w:proofErr w:type="spellStart"/>
      <w:r>
        <w:rPr>
          <w:lang w:eastAsia="en-US"/>
        </w:rPr>
        <w:t>Guérineul</w:t>
      </w:r>
      <w:proofErr w:type="spellEnd"/>
      <w:r>
        <w:rPr>
          <w:lang w:eastAsia="en-US"/>
        </w:rPr>
        <w:t xml:space="preserve"> regarda les neuf stalles vides de l</w:t>
      </w:r>
      <w:r w:rsidR="0046142F">
        <w:rPr>
          <w:lang w:eastAsia="en-US"/>
        </w:rPr>
        <w:t>’</w:t>
      </w:r>
      <w:r>
        <w:rPr>
          <w:lang w:eastAsia="en-US"/>
        </w:rPr>
        <w:t>orchestre</w:t>
      </w:r>
      <w:r w:rsidR="0046142F">
        <w:rPr>
          <w:lang w:eastAsia="en-US"/>
        </w:rPr>
        <w:t>.</w:t>
      </w:r>
    </w:p>
    <w:p w14:paraId="3C2184DC" w14:textId="77777777" w:rsidR="0046142F" w:rsidRDefault="0046142F" w:rsidP="0046142F">
      <w:pPr>
        <w:rPr>
          <w:lang w:eastAsia="en-US"/>
        </w:rPr>
      </w:pPr>
      <w:r>
        <w:rPr>
          <w:lang w:eastAsia="en-US"/>
        </w:rPr>
        <w:t>— </w:t>
      </w:r>
      <w:r w:rsidR="003148C9">
        <w:rPr>
          <w:lang w:eastAsia="en-US"/>
        </w:rPr>
        <w:t>Allons</w:t>
      </w:r>
      <w:r>
        <w:rPr>
          <w:lang w:eastAsia="en-US"/>
        </w:rPr>
        <w:t xml:space="preserve"> ! </w:t>
      </w:r>
      <w:r w:rsidR="003148C9">
        <w:rPr>
          <w:lang w:eastAsia="en-US"/>
        </w:rPr>
        <w:t>monsieur de Monsigny</w:t>
      </w:r>
      <w:r>
        <w:rPr>
          <w:lang w:eastAsia="en-US"/>
        </w:rPr>
        <w:t xml:space="preserve"> ! </w:t>
      </w:r>
      <w:r w:rsidR="003148C9">
        <w:rPr>
          <w:lang w:eastAsia="en-US"/>
        </w:rPr>
        <w:t>s</w:t>
      </w:r>
      <w:r>
        <w:rPr>
          <w:lang w:eastAsia="en-US"/>
        </w:rPr>
        <w:t>’</w:t>
      </w:r>
      <w:r w:rsidR="003148C9">
        <w:rPr>
          <w:lang w:eastAsia="en-US"/>
        </w:rPr>
        <w:t>écria Paoli qui n</w:t>
      </w:r>
      <w:r>
        <w:rPr>
          <w:lang w:eastAsia="en-US"/>
        </w:rPr>
        <w:t>’</w:t>
      </w:r>
      <w:r w:rsidR="003148C9">
        <w:rPr>
          <w:lang w:eastAsia="en-US"/>
        </w:rPr>
        <w:t>avait gardé d</w:t>
      </w:r>
      <w:r>
        <w:rPr>
          <w:lang w:eastAsia="en-US"/>
        </w:rPr>
        <w:t>’</w:t>
      </w:r>
      <w:r w:rsidR="003148C9">
        <w:rPr>
          <w:lang w:eastAsia="en-US"/>
        </w:rPr>
        <w:t>oublier son humiliation de la veille</w:t>
      </w:r>
      <w:r>
        <w:rPr>
          <w:lang w:eastAsia="en-US"/>
        </w:rPr>
        <w:t>.</w:t>
      </w:r>
    </w:p>
    <w:p w14:paraId="3A43085F" w14:textId="77777777" w:rsidR="0046142F" w:rsidRDefault="003148C9" w:rsidP="0046142F">
      <w:pPr>
        <w:rPr>
          <w:lang w:eastAsia="en-US"/>
        </w:rPr>
      </w:pPr>
      <w:r>
        <w:rPr>
          <w:lang w:eastAsia="en-US"/>
        </w:rPr>
        <w:t>Mazurke lui frappa sur l</w:t>
      </w:r>
      <w:r w:rsidR="0046142F">
        <w:rPr>
          <w:lang w:eastAsia="en-US"/>
        </w:rPr>
        <w:t>’</w:t>
      </w:r>
      <w:r>
        <w:rPr>
          <w:lang w:eastAsia="en-US"/>
        </w:rPr>
        <w:t>épaule</w:t>
      </w:r>
      <w:r w:rsidR="0046142F">
        <w:rPr>
          <w:lang w:eastAsia="en-US"/>
        </w:rPr>
        <w:t>.</w:t>
      </w:r>
    </w:p>
    <w:p w14:paraId="2D488E29" w14:textId="77777777" w:rsidR="0046142F" w:rsidRDefault="0046142F" w:rsidP="0046142F">
      <w:pPr>
        <w:rPr>
          <w:lang w:eastAsia="en-US"/>
        </w:rPr>
      </w:pPr>
      <w:r>
        <w:rPr>
          <w:lang w:eastAsia="en-US"/>
        </w:rPr>
        <w:t>— </w:t>
      </w:r>
      <w:r w:rsidR="003148C9">
        <w:rPr>
          <w:lang w:eastAsia="en-US"/>
        </w:rPr>
        <w:t>Allons</w:t>
      </w:r>
      <w:r>
        <w:rPr>
          <w:lang w:eastAsia="en-US"/>
        </w:rPr>
        <w:t xml:space="preserve"> ! </w:t>
      </w:r>
      <w:r w:rsidR="003148C9">
        <w:rPr>
          <w:lang w:eastAsia="en-US"/>
        </w:rPr>
        <w:t>monsieur de Monsigny</w:t>
      </w:r>
      <w:r>
        <w:rPr>
          <w:lang w:eastAsia="en-US"/>
        </w:rPr>
        <w:t xml:space="preserve"> ! </w:t>
      </w:r>
      <w:r w:rsidR="003148C9">
        <w:rPr>
          <w:lang w:eastAsia="en-US"/>
        </w:rPr>
        <w:t>dit-il à son tour avec une gaîté soudaine</w:t>
      </w:r>
      <w:r>
        <w:rPr>
          <w:lang w:eastAsia="en-US"/>
        </w:rPr>
        <w:t xml:space="preserve"> ; </w:t>
      </w:r>
      <w:r w:rsidR="003148C9">
        <w:rPr>
          <w:lang w:eastAsia="en-US"/>
        </w:rPr>
        <w:t>applaudissez</w:t>
      </w:r>
      <w:r>
        <w:rPr>
          <w:lang w:eastAsia="en-US"/>
        </w:rPr>
        <w:t> !</w:t>
      </w:r>
    </w:p>
    <w:p w14:paraId="52998D17" w14:textId="77777777" w:rsidR="0046142F" w:rsidRDefault="003148C9" w:rsidP="0046142F">
      <w:pPr>
        <w:rPr>
          <w:lang w:eastAsia="en-US"/>
        </w:rPr>
      </w:pPr>
      <w:r>
        <w:rPr>
          <w:lang w:eastAsia="en-US"/>
        </w:rPr>
        <w:t>Il joignit l</w:t>
      </w:r>
      <w:r w:rsidR="0046142F">
        <w:rPr>
          <w:lang w:eastAsia="en-US"/>
        </w:rPr>
        <w:t>’</w:t>
      </w:r>
      <w:r>
        <w:rPr>
          <w:lang w:eastAsia="en-US"/>
        </w:rPr>
        <w:t>exemple au précepte</w:t>
      </w:r>
      <w:r w:rsidR="0046142F">
        <w:rPr>
          <w:lang w:eastAsia="en-US"/>
        </w:rPr>
        <w:t>.</w:t>
      </w:r>
    </w:p>
    <w:p w14:paraId="473E11D6" w14:textId="77777777" w:rsidR="0046142F" w:rsidRDefault="003148C9" w:rsidP="0046142F">
      <w:pPr>
        <w:rPr>
          <w:lang w:eastAsia="en-US"/>
        </w:rPr>
      </w:pPr>
      <w:r>
        <w:rPr>
          <w:lang w:eastAsia="en-US"/>
        </w:rPr>
        <w:t>Paoli saisit le foulard d</w:t>
      </w:r>
      <w:r w:rsidR="0046142F">
        <w:rPr>
          <w:lang w:eastAsia="en-US"/>
        </w:rPr>
        <w:t>’</w:t>
      </w:r>
      <w:r>
        <w:rPr>
          <w:lang w:eastAsia="en-US"/>
        </w:rPr>
        <w:t>un étudiant et leva la main pour l</w:t>
      </w:r>
      <w:r w:rsidR="0046142F">
        <w:rPr>
          <w:lang w:eastAsia="en-US"/>
        </w:rPr>
        <w:t>’</w:t>
      </w:r>
      <w:r>
        <w:rPr>
          <w:lang w:eastAsia="en-US"/>
        </w:rPr>
        <w:t>agiter</w:t>
      </w:r>
      <w:r w:rsidR="0046142F">
        <w:rPr>
          <w:lang w:eastAsia="en-US"/>
        </w:rPr>
        <w:t>.</w:t>
      </w:r>
    </w:p>
    <w:p w14:paraId="13E73D1A" w14:textId="77777777" w:rsidR="0046142F" w:rsidRDefault="0046142F" w:rsidP="0046142F">
      <w:pPr>
        <w:rPr>
          <w:lang w:eastAsia="en-US"/>
        </w:rPr>
      </w:pPr>
      <w:r>
        <w:rPr>
          <w:lang w:eastAsia="en-US"/>
        </w:rPr>
        <w:t>— </w:t>
      </w:r>
      <w:r w:rsidR="003148C9">
        <w:rPr>
          <w:lang w:eastAsia="en-US"/>
        </w:rPr>
        <w:t>Applaudissez</w:t>
      </w:r>
      <w:r>
        <w:rPr>
          <w:lang w:eastAsia="en-US"/>
        </w:rPr>
        <w:t xml:space="preserve"> ! </w:t>
      </w:r>
      <w:r w:rsidR="003148C9">
        <w:rPr>
          <w:lang w:eastAsia="en-US"/>
        </w:rPr>
        <w:t xml:space="preserve">répéta Mazurke qui serra le bras du malheureux </w:t>
      </w:r>
      <w:proofErr w:type="spellStart"/>
      <w:r w:rsidR="003148C9">
        <w:rPr>
          <w:lang w:eastAsia="en-US"/>
        </w:rPr>
        <w:t>Guérineul</w:t>
      </w:r>
      <w:proofErr w:type="spellEnd"/>
      <w:r>
        <w:rPr>
          <w:lang w:eastAsia="en-US"/>
        </w:rPr>
        <w:t>.</w:t>
      </w:r>
    </w:p>
    <w:p w14:paraId="42484D71" w14:textId="77777777" w:rsidR="0046142F" w:rsidRDefault="003148C9" w:rsidP="0046142F">
      <w:pPr>
        <w:rPr>
          <w:lang w:eastAsia="en-US"/>
        </w:rPr>
      </w:pPr>
      <w:proofErr w:type="spellStart"/>
      <w:r>
        <w:rPr>
          <w:lang w:eastAsia="en-US"/>
        </w:rPr>
        <w:t>Guérineul</w:t>
      </w:r>
      <w:proofErr w:type="spellEnd"/>
      <w:r>
        <w:rPr>
          <w:lang w:eastAsia="en-US"/>
        </w:rPr>
        <w:t xml:space="preserve"> applaudit</w:t>
      </w:r>
      <w:r w:rsidR="0046142F">
        <w:rPr>
          <w:lang w:eastAsia="en-US"/>
        </w:rPr>
        <w:t>.</w:t>
      </w:r>
    </w:p>
    <w:p w14:paraId="3E6DE396" w14:textId="77777777" w:rsidR="0046142F" w:rsidRDefault="003148C9" w:rsidP="0046142F">
      <w:pPr>
        <w:rPr>
          <w:lang w:eastAsia="en-US"/>
        </w:rPr>
      </w:pPr>
      <w:r>
        <w:rPr>
          <w:lang w:eastAsia="en-US"/>
        </w:rPr>
        <w:t>Et Mazurke</w:t>
      </w:r>
      <w:r w:rsidR="0046142F">
        <w:rPr>
          <w:lang w:eastAsia="en-US"/>
        </w:rPr>
        <w:t xml:space="preserve">, </w:t>
      </w:r>
      <w:r>
        <w:rPr>
          <w:lang w:eastAsia="en-US"/>
        </w:rPr>
        <w:t>dressant sa haute taille devant les trois loges</w:t>
      </w:r>
      <w:r w:rsidR="0046142F">
        <w:rPr>
          <w:lang w:eastAsia="en-US"/>
        </w:rPr>
        <w:t xml:space="preserve">, </w:t>
      </w:r>
      <w:r>
        <w:rPr>
          <w:lang w:eastAsia="en-US"/>
        </w:rPr>
        <w:t>dit encore</w:t>
      </w:r>
      <w:r w:rsidR="0046142F">
        <w:rPr>
          <w:lang w:eastAsia="en-US"/>
        </w:rPr>
        <w:t> :</w:t>
      </w:r>
    </w:p>
    <w:p w14:paraId="3961B53D" w14:textId="77777777" w:rsidR="0046142F" w:rsidRDefault="0046142F" w:rsidP="0046142F">
      <w:pPr>
        <w:rPr>
          <w:lang w:eastAsia="en-US"/>
        </w:rPr>
      </w:pPr>
      <w:r>
        <w:rPr>
          <w:lang w:eastAsia="en-US"/>
        </w:rPr>
        <w:t>— </w:t>
      </w:r>
      <w:r w:rsidR="003148C9">
        <w:rPr>
          <w:lang w:eastAsia="en-US"/>
        </w:rPr>
        <w:t>Applaudissez</w:t>
      </w:r>
      <w:r>
        <w:rPr>
          <w:lang w:eastAsia="en-US"/>
        </w:rPr>
        <w:t> !</w:t>
      </w:r>
    </w:p>
    <w:p w14:paraId="6FE58261" w14:textId="77777777" w:rsidR="0046142F" w:rsidRDefault="003148C9" w:rsidP="0046142F">
      <w:pPr>
        <w:rPr>
          <w:lang w:eastAsia="en-US"/>
        </w:rPr>
      </w:pPr>
      <w:r>
        <w:rPr>
          <w:lang w:eastAsia="en-US"/>
        </w:rPr>
        <w:t>Le foulard glissa entre les doigts de Paoli</w:t>
      </w:r>
      <w:r w:rsidR="0046142F">
        <w:rPr>
          <w:lang w:eastAsia="en-US"/>
        </w:rPr>
        <w:t> :.</w:t>
      </w:r>
    </w:p>
    <w:p w14:paraId="5109C12E" w14:textId="77777777" w:rsidR="0046142F" w:rsidRDefault="003148C9" w:rsidP="0046142F">
      <w:pPr>
        <w:rPr>
          <w:lang w:eastAsia="en-US"/>
        </w:rPr>
      </w:pPr>
      <w:r>
        <w:rPr>
          <w:lang w:eastAsia="en-US"/>
        </w:rPr>
        <w:t>Et chacun</w:t>
      </w:r>
      <w:r w:rsidR="0046142F">
        <w:rPr>
          <w:lang w:eastAsia="en-US"/>
        </w:rPr>
        <w:t xml:space="preserve">, </w:t>
      </w:r>
      <w:r>
        <w:rPr>
          <w:lang w:eastAsia="en-US"/>
        </w:rPr>
        <w:t>dans les loges</w:t>
      </w:r>
      <w:r w:rsidR="0046142F">
        <w:rPr>
          <w:lang w:eastAsia="en-US"/>
        </w:rPr>
        <w:t xml:space="preserve">, </w:t>
      </w:r>
      <w:r>
        <w:rPr>
          <w:lang w:eastAsia="en-US"/>
        </w:rPr>
        <w:t>baissant les yeux</w:t>
      </w:r>
      <w:r w:rsidR="0046142F">
        <w:rPr>
          <w:lang w:eastAsia="en-US"/>
        </w:rPr>
        <w:t xml:space="preserve">, </w:t>
      </w:r>
      <w:r>
        <w:rPr>
          <w:lang w:eastAsia="en-US"/>
        </w:rPr>
        <w:t>devant cet œil flamboyant</w:t>
      </w:r>
      <w:r w:rsidR="0046142F">
        <w:rPr>
          <w:lang w:eastAsia="en-US"/>
        </w:rPr>
        <w:t xml:space="preserve">, </w:t>
      </w:r>
      <w:r>
        <w:rPr>
          <w:lang w:eastAsia="en-US"/>
        </w:rPr>
        <w:t>hommes</w:t>
      </w:r>
      <w:r w:rsidR="0046142F">
        <w:rPr>
          <w:lang w:eastAsia="en-US"/>
        </w:rPr>
        <w:t xml:space="preserve">, </w:t>
      </w:r>
      <w:r>
        <w:rPr>
          <w:lang w:eastAsia="en-US"/>
        </w:rPr>
        <w:t>femmes</w:t>
      </w:r>
      <w:r w:rsidR="0046142F">
        <w:rPr>
          <w:lang w:eastAsia="en-US"/>
        </w:rPr>
        <w:t xml:space="preserve">, </w:t>
      </w:r>
      <w:r>
        <w:rPr>
          <w:lang w:eastAsia="en-US"/>
        </w:rPr>
        <w:t>jeune fille</w:t>
      </w:r>
      <w:r w:rsidR="0046142F">
        <w:rPr>
          <w:lang w:eastAsia="en-US"/>
        </w:rPr>
        <w:t xml:space="preserve">, </w:t>
      </w:r>
      <w:r>
        <w:rPr>
          <w:lang w:eastAsia="en-US"/>
        </w:rPr>
        <w:t>chacun dompté par une force irrésistible</w:t>
      </w:r>
      <w:r w:rsidR="0046142F">
        <w:rPr>
          <w:lang w:eastAsia="en-US"/>
        </w:rPr>
        <w:t xml:space="preserve">, </w:t>
      </w:r>
      <w:r>
        <w:rPr>
          <w:lang w:eastAsia="en-US"/>
        </w:rPr>
        <w:t>battit des mains en frémissant</w:t>
      </w:r>
      <w:r w:rsidR="0046142F">
        <w:rPr>
          <w:lang w:eastAsia="en-US"/>
        </w:rPr>
        <w:t>.</w:t>
      </w:r>
    </w:p>
    <w:p w14:paraId="35C97DD0" w14:textId="77777777" w:rsidR="0046142F" w:rsidRDefault="0046142F" w:rsidP="0046142F">
      <w:pPr>
        <w:rPr>
          <w:lang w:eastAsia="en-US"/>
        </w:rPr>
      </w:pPr>
      <w:r>
        <w:rPr>
          <w:lang w:eastAsia="en-US"/>
        </w:rPr>
        <w:t>— </w:t>
      </w:r>
      <w:r w:rsidR="003148C9">
        <w:rPr>
          <w:lang w:eastAsia="en-US"/>
        </w:rPr>
        <w:t>Criez bravo</w:t>
      </w:r>
      <w:r>
        <w:rPr>
          <w:lang w:eastAsia="en-US"/>
        </w:rPr>
        <w:t xml:space="preserve"> ! </w:t>
      </w:r>
      <w:r w:rsidR="003148C9">
        <w:rPr>
          <w:lang w:eastAsia="en-US"/>
        </w:rPr>
        <w:t>dit Mazurke dont la mâle tête rayonnait à contre-jour</w:t>
      </w:r>
      <w:r>
        <w:rPr>
          <w:lang w:eastAsia="en-US"/>
        </w:rPr>
        <w:t>.</w:t>
      </w:r>
    </w:p>
    <w:p w14:paraId="4270F5CC" w14:textId="77777777" w:rsidR="0046142F" w:rsidRDefault="003148C9" w:rsidP="0046142F">
      <w:pPr>
        <w:rPr>
          <w:lang w:eastAsia="en-US"/>
        </w:rPr>
      </w:pPr>
      <w:r>
        <w:rPr>
          <w:lang w:eastAsia="en-US"/>
        </w:rPr>
        <w:t>On cria bravo</w:t>
      </w:r>
      <w:r w:rsidR="0046142F">
        <w:rPr>
          <w:lang w:eastAsia="en-US"/>
        </w:rPr>
        <w:t>.</w:t>
      </w:r>
    </w:p>
    <w:p w14:paraId="45EBFDA4" w14:textId="77777777" w:rsidR="0046142F" w:rsidRDefault="003148C9" w:rsidP="0046142F">
      <w:pPr>
        <w:rPr>
          <w:lang w:eastAsia="en-US"/>
        </w:rPr>
      </w:pPr>
      <w:r>
        <w:rPr>
          <w:lang w:eastAsia="en-US"/>
        </w:rPr>
        <w:lastRenderedPageBreak/>
        <w:t>Et la cabale qui était payée pour faire ce que faisaient les trois loges</w:t>
      </w:r>
      <w:r w:rsidR="0046142F">
        <w:rPr>
          <w:lang w:eastAsia="en-US"/>
        </w:rPr>
        <w:t xml:space="preserve">, </w:t>
      </w:r>
      <w:r>
        <w:rPr>
          <w:lang w:eastAsia="en-US"/>
        </w:rPr>
        <w:t>la cabale d</w:t>
      </w:r>
      <w:r w:rsidR="0046142F">
        <w:rPr>
          <w:lang w:eastAsia="en-US"/>
        </w:rPr>
        <w:t>’</w:t>
      </w:r>
      <w:r>
        <w:rPr>
          <w:lang w:eastAsia="en-US"/>
        </w:rPr>
        <w:t>applaudir avec frénésie</w:t>
      </w:r>
      <w:r w:rsidR="0046142F">
        <w:rPr>
          <w:lang w:eastAsia="en-US"/>
        </w:rPr>
        <w:t xml:space="preserve">, </w:t>
      </w:r>
      <w:r>
        <w:rPr>
          <w:lang w:eastAsia="en-US"/>
        </w:rPr>
        <w:t>entraînait le public charmé</w:t>
      </w:r>
      <w:r w:rsidR="0046142F">
        <w:rPr>
          <w:lang w:eastAsia="en-US"/>
        </w:rPr>
        <w:t>.</w:t>
      </w:r>
    </w:p>
    <w:p w14:paraId="6752826D" w14:textId="77777777" w:rsidR="0046142F" w:rsidRDefault="003148C9" w:rsidP="0046142F">
      <w:pPr>
        <w:rPr>
          <w:lang w:eastAsia="en-US"/>
        </w:rPr>
      </w:pPr>
      <w:r>
        <w:rPr>
          <w:lang w:eastAsia="en-US"/>
        </w:rPr>
        <w:t>Le théâtre tremblait du parterre aux cintres</w:t>
      </w:r>
      <w:r w:rsidR="0046142F">
        <w:rPr>
          <w:lang w:eastAsia="en-US"/>
        </w:rPr>
        <w:t>.</w:t>
      </w:r>
    </w:p>
    <w:p w14:paraId="53F4C285" w14:textId="77777777" w:rsidR="0046142F" w:rsidRDefault="003148C9" w:rsidP="0046142F">
      <w:pPr>
        <w:rPr>
          <w:lang w:eastAsia="en-US"/>
        </w:rPr>
      </w:pPr>
      <w:r>
        <w:rPr>
          <w:lang w:eastAsia="en-US"/>
        </w:rPr>
        <w:t>Une ovation folle</w:t>
      </w:r>
      <w:r w:rsidR="0046142F">
        <w:rPr>
          <w:lang w:eastAsia="en-US"/>
        </w:rPr>
        <w:t xml:space="preserve"> ! </w:t>
      </w:r>
      <w:r>
        <w:rPr>
          <w:lang w:eastAsia="en-US"/>
        </w:rPr>
        <w:t>un triomphe inouï</w:t>
      </w:r>
      <w:r w:rsidR="0046142F">
        <w:rPr>
          <w:lang w:eastAsia="en-US"/>
        </w:rPr>
        <w:t> !</w:t>
      </w:r>
    </w:p>
    <w:p w14:paraId="3042A801" w14:textId="77777777" w:rsidR="0046142F" w:rsidRDefault="003148C9" w:rsidP="0046142F">
      <w:pPr>
        <w:rPr>
          <w:lang w:eastAsia="en-US"/>
        </w:rPr>
      </w:pPr>
      <w:r>
        <w:rPr>
          <w:lang w:eastAsia="en-US"/>
        </w:rPr>
        <w:t>Et une pluie de fleurs tombant sur la scène tandis que le rideau descendait lentement</w:t>
      </w:r>
      <w:r w:rsidR="0046142F">
        <w:rPr>
          <w:lang w:eastAsia="en-US"/>
        </w:rPr>
        <w:t>.</w:t>
      </w:r>
    </w:p>
    <w:p w14:paraId="501CF9B3" w14:textId="77777777" w:rsidR="0046142F" w:rsidRDefault="003148C9" w:rsidP="0046142F">
      <w:pPr>
        <w:rPr>
          <w:lang w:eastAsia="en-US"/>
        </w:rPr>
      </w:pPr>
      <w:r>
        <w:rPr>
          <w:lang w:eastAsia="en-US"/>
        </w:rPr>
        <w:t xml:space="preserve">La </w:t>
      </w:r>
      <w:proofErr w:type="spellStart"/>
      <w:r>
        <w:rPr>
          <w:lang w:eastAsia="en-US"/>
        </w:rPr>
        <w:t>Lovely</w:t>
      </w:r>
      <w:proofErr w:type="spellEnd"/>
      <w:r w:rsidR="0046142F">
        <w:rPr>
          <w:lang w:eastAsia="en-US"/>
        </w:rPr>
        <w:t xml:space="preserve">, </w:t>
      </w:r>
      <w:r>
        <w:rPr>
          <w:lang w:eastAsia="en-US"/>
        </w:rPr>
        <w:t>plus pâle qu</w:t>
      </w:r>
      <w:r w:rsidR="0046142F">
        <w:rPr>
          <w:lang w:eastAsia="en-US"/>
        </w:rPr>
        <w:t>’</w:t>
      </w:r>
      <w:r>
        <w:rPr>
          <w:lang w:eastAsia="en-US"/>
        </w:rPr>
        <w:t>une morte</w:t>
      </w:r>
      <w:r w:rsidR="0046142F">
        <w:rPr>
          <w:lang w:eastAsia="en-US"/>
        </w:rPr>
        <w:t xml:space="preserve">, </w:t>
      </w:r>
      <w:r>
        <w:rPr>
          <w:lang w:eastAsia="en-US"/>
        </w:rPr>
        <w:t>changeait de costume dans sa loge</w:t>
      </w:r>
      <w:r w:rsidR="0046142F">
        <w:rPr>
          <w:lang w:eastAsia="en-US"/>
        </w:rPr>
        <w:t>.</w:t>
      </w:r>
    </w:p>
    <w:p w14:paraId="6D8055A5" w14:textId="77777777" w:rsidR="0046142F" w:rsidRDefault="003148C9" w:rsidP="0046142F">
      <w:pPr>
        <w:rPr>
          <w:lang w:eastAsia="en-US"/>
        </w:rPr>
      </w:pPr>
      <w:r>
        <w:rPr>
          <w:lang w:eastAsia="en-US"/>
        </w:rPr>
        <w:t>Elle demandait à Dieu du courage</w:t>
      </w:r>
      <w:r w:rsidR="0046142F">
        <w:rPr>
          <w:lang w:eastAsia="en-US"/>
        </w:rPr>
        <w:t xml:space="preserve">, </w:t>
      </w:r>
      <w:r>
        <w:rPr>
          <w:lang w:eastAsia="en-US"/>
        </w:rPr>
        <w:t>car elle n</w:t>
      </w:r>
      <w:r w:rsidR="0046142F">
        <w:rPr>
          <w:lang w:eastAsia="en-US"/>
        </w:rPr>
        <w:t>’</w:t>
      </w:r>
      <w:r>
        <w:rPr>
          <w:lang w:eastAsia="en-US"/>
        </w:rPr>
        <w:t>en était qu</w:t>
      </w:r>
      <w:r w:rsidR="0046142F">
        <w:rPr>
          <w:lang w:eastAsia="en-US"/>
        </w:rPr>
        <w:t>’</w:t>
      </w:r>
      <w:r>
        <w:rPr>
          <w:lang w:eastAsia="en-US"/>
        </w:rPr>
        <w:t>aux premières gouttes de son calice d</w:t>
      </w:r>
      <w:r w:rsidR="0046142F">
        <w:rPr>
          <w:lang w:eastAsia="en-US"/>
        </w:rPr>
        <w:t>’</w:t>
      </w:r>
      <w:r>
        <w:rPr>
          <w:lang w:eastAsia="en-US"/>
        </w:rPr>
        <w:t>amertume</w:t>
      </w:r>
      <w:r w:rsidR="0046142F">
        <w:rPr>
          <w:lang w:eastAsia="en-US"/>
        </w:rPr>
        <w:t>.</w:t>
      </w:r>
    </w:p>
    <w:p w14:paraId="1DD9F150" w14:textId="02A42086" w:rsidR="003148C9" w:rsidRDefault="003148C9" w:rsidP="0046142F">
      <w:pPr>
        <w:pStyle w:val="Titre2"/>
        <w:rPr>
          <w:lang w:eastAsia="en-US"/>
        </w:rPr>
      </w:pPr>
      <w:bookmarkStart w:id="116" w:name="_Toc233868095"/>
      <w:bookmarkStart w:id="117" w:name="_Toc202196789"/>
      <w:r>
        <w:rPr>
          <w:lang w:eastAsia="en-US"/>
        </w:rPr>
        <w:lastRenderedPageBreak/>
        <w:t xml:space="preserve">PERFIDIES DE </w:t>
      </w:r>
      <w:proofErr w:type="spellStart"/>
      <w:r>
        <w:rPr>
          <w:lang w:eastAsia="en-US"/>
        </w:rPr>
        <w:t>YAUME</w:t>
      </w:r>
      <w:bookmarkEnd w:id="116"/>
      <w:bookmarkEnd w:id="117"/>
      <w:proofErr w:type="spellEnd"/>
      <w:r>
        <w:rPr>
          <w:lang w:eastAsia="en-US"/>
        </w:rPr>
        <w:br/>
      </w:r>
    </w:p>
    <w:p w14:paraId="63EEE47C" w14:textId="77777777" w:rsidR="0046142F" w:rsidRDefault="003148C9" w:rsidP="0046142F">
      <w:pPr>
        <w:rPr>
          <w:lang w:eastAsia="en-US"/>
        </w:rPr>
      </w:pPr>
      <w:r>
        <w:rPr>
          <w:lang w:eastAsia="en-US"/>
        </w:rPr>
        <w:t>Pendant que ces chos</w:t>
      </w:r>
      <w:r>
        <w:t>es se passaient au théâtre de Diane</w:t>
      </w:r>
      <w:r w:rsidR="0046142F">
        <w:rPr>
          <w:lang w:eastAsia="en-US"/>
        </w:rPr>
        <w:t xml:space="preserve">, </w:t>
      </w:r>
      <w:proofErr w:type="spellStart"/>
      <w:r>
        <w:rPr>
          <w:lang w:eastAsia="en-US"/>
        </w:rPr>
        <w:t>Yaume</w:t>
      </w:r>
      <w:proofErr w:type="spellEnd"/>
      <w:r>
        <w:rPr>
          <w:lang w:eastAsia="en-US"/>
        </w:rPr>
        <w:t xml:space="preserve"> se promenait dignement sur le boulevard</w:t>
      </w:r>
      <w:r w:rsidR="0046142F">
        <w:rPr>
          <w:lang w:eastAsia="en-US"/>
        </w:rPr>
        <w:t xml:space="preserve">, </w:t>
      </w:r>
      <w:r>
        <w:rPr>
          <w:lang w:eastAsia="en-US"/>
        </w:rPr>
        <w:t>où son costume de groom hongrois faisait l</w:t>
      </w:r>
      <w:r w:rsidR="0046142F">
        <w:rPr>
          <w:lang w:eastAsia="en-US"/>
        </w:rPr>
        <w:t>’</w:t>
      </w:r>
      <w:r>
        <w:rPr>
          <w:lang w:eastAsia="en-US"/>
        </w:rPr>
        <w:t>admiration des marchands de coco et négociants en contre-marques</w:t>
      </w:r>
      <w:r w:rsidR="0046142F">
        <w:rPr>
          <w:lang w:eastAsia="en-US"/>
        </w:rPr>
        <w:t>.</w:t>
      </w:r>
    </w:p>
    <w:p w14:paraId="123CFFD8" w14:textId="77777777" w:rsidR="0046142F" w:rsidRDefault="003148C9" w:rsidP="0046142F">
      <w:pPr>
        <w:rPr>
          <w:lang w:eastAsia="en-US"/>
        </w:rPr>
      </w:pPr>
      <w:r>
        <w:rPr>
          <w:lang w:eastAsia="en-US"/>
        </w:rPr>
        <w:t xml:space="preserve">La façade de cet établissement national où </w:t>
      </w:r>
      <w:proofErr w:type="spellStart"/>
      <w:r>
        <w:rPr>
          <w:lang w:eastAsia="en-US"/>
        </w:rPr>
        <w:t>Cymodocée</w:t>
      </w:r>
      <w:proofErr w:type="spellEnd"/>
      <w:r>
        <w:rPr>
          <w:lang w:eastAsia="en-US"/>
        </w:rPr>
        <w:t xml:space="preserve"> Tampon</w:t>
      </w:r>
      <w:r w:rsidR="0046142F">
        <w:rPr>
          <w:lang w:eastAsia="en-US"/>
        </w:rPr>
        <w:t xml:space="preserve">, </w:t>
      </w:r>
      <w:r>
        <w:rPr>
          <w:lang w:eastAsia="en-US"/>
        </w:rPr>
        <w:t>I</w:t>
      </w:r>
      <w:r>
        <w:t>da</w:t>
      </w:r>
      <w:r w:rsidR="0046142F">
        <w:rPr>
          <w:lang w:eastAsia="en-US"/>
        </w:rPr>
        <w:t xml:space="preserve">, </w:t>
      </w:r>
      <w:r>
        <w:rPr>
          <w:lang w:eastAsia="en-US"/>
        </w:rPr>
        <w:t>Fofolle et Zoé conservent les saintes traditions de l</w:t>
      </w:r>
      <w:r w:rsidR="0046142F">
        <w:rPr>
          <w:lang w:eastAsia="en-US"/>
        </w:rPr>
        <w:t>’</w:t>
      </w:r>
      <w:r>
        <w:rPr>
          <w:lang w:eastAsia="en-US"/>
        </w:rPr>
        <w:t>art idiot</w:t>
      </w:r>
      <w:r w:rsidR="0046142F">
        <w:rPr>
          <w:lang w:eastAsia="en-US"/>
        </w:rPr>
        <w:t xml:space="preserve">, </w:t>
      </w:r>
      <w:r>
        <w:rPr>
          <w:lang w:eastAsia="en-US"/>
        </w:rPr>
        <w:t>n</w:t>
      </w:r>
      <w:r w:rsidR="0046142F">
        <w:rPr>
          <w:lang w:eastAsia="en-US"/>
        </w:rPr>
        <w:t>’</w:t>
      </w:r>
      <w:r>
        <w:rPr>
          <w:lang w:eastAsia="en-US"/>
        </w:rPr>
        <w:t>est pas assez large pour qu</w:t>
      </w:r>
      <w:r w:rsidR="0046142F">
        <w:rPr>
          <w:lang w:eastAsia="en-US"/>
        </w:rPr>
        <w:t>’</w:t>
      </w:r>
      <w:r>
        <w:rPr>
          <w:lang w:eastAsia="en-US"/>
        </w:rPr>
        <w:t>un seul factionnaire ne puisse la garder</w:t>
      </w:r>
      <w:r w:rsidR="0046142F">
        <w:rPr>
          <w:lang w:eastAsia="en-US"/>
        </w:rPr>
        <w:t xml:space="preserve">. </w:t>
      </w:r>
      <w:proofErr w:type="spellStart"/>
      <w:r>
        <w:rPr>
          <w:lang w:eastAsia="en-US"/>
        </w:rPr>
        <w:t>Yaume</w:t>
      </w:r>
      <w:proofErr w:type="spellEnd"/>
      <w:r>
        <w:rPr>
          <w:lang w:eastAsia="en-US"/>
        </w:rPr>
        <w:t xml:space="preserve"> était bien sûr de ne pas manquer son homme</w:t>
      </w:r>
      <w:r w:rsidR="0046142F">
        <w:rPr>
          <w:lang w:eastAsia="en-US"/>
        </w:rPr>
        <w:t>.</w:t>
      </w:r>
    </w:p>
    <w:p w14:paraId="48D85B95" w14:textId="2465E9D6" w:rsidR="0046142F" w:rsidRDefault="003148C9" w:rsidP="0046142F">
      <w:pPr>
        <w:rPr>
          <w:lang w:eastAsia="en-US"/>
        </w:rPr>
      </w:pPr>
      <w:r>
        <w:rPr>
          <w:lang w:eastAsia="en-US"/>
        </w:rPr>
        <w:t>On se souvient qu</w:t>
      </w:r>
      <w:r w:rsidR="0046142F">
        <w:rPr>
          <w:lang w:eastAsia="en-US"/>
        </w:rPr>
        <w:t>’</w:t>
      </w:r>
      <w:r>
        <w:rPr>
          <w:lang w:eastAsia="en-US"/>
        </w:rPr>
        <w:t>il avait pour mission de s</w:t>
      </w:r>
      <w:r w:rsidR="0046142F">
        <w:rPr>
          <w:lang w:eastAsia="en-US"/>
        </w:rPr>
        <w:t>’</w:t>
      </w:r>
      <w:r>
        <w:rPr>
          <w:lang w:eastAsia="en-US"/>
        </w:rPr>
        <w:t>opposer à l</w:t>
      </w:r>
      <w:r w:rsidR="0046142F">
        <w:rPr>
          <w:lang w:eastAsia="en-US"/>
        </w:rPr>
        <w:t>’</w:t>
      </w:r>
      <w:r>
        <w:rPr>
          <w:lang w:eastAsia="en-US"/>
        </w:rPr>
        <w:t xml:space="preserve">entrée </w:t>
      </w:r>
      <w:r>
        <w:t xml:space="preserve">de </w:t>
      </w:r>
      <w:r w:rsidR="0046142F">
        <w:rPr>
          <w:lang w:eastAsia="en-US"/>
        </w:rPr>
        <w:t>M. </w:t>
      </w:r>
      <w:r>
        <w:rPr>
          <w:lang w:eastAsia="en-US"/>
        </w:rPr>
        <w:t>le docteur Gabriel</w:t>
      </w:r>
      <w:r w:rsidR="0046142F">
        <w:rPr>
          <w:lang w:eastAsia="en-US"/>
        </w:rPr>
        <w:t>.</w:t>
      </w:r>
    </w:p>
    <w:p w14:paraId="0217835F" w14:textId="77777777" w:rsidR="0046142F" w:rsidRDefault="003148C9" w:rsidP="0046142F">
      <w:pPr>
        <w:rPr>
          <w:lang w:eastAsia="en-US"/>
        </w:rPr>
      </w:pPr>
      <w:proofErr w:type="spellStart"/>
      <w:r>
        <w:rPr>
          <w:lang w:eastAsia="en-US"/>
        </w:rPr>
        <w:t>Yaume</w:t>
      </w:r>
      <w:proofErr w:type="spellEnd"/>
      <w:r>
        <w:rPr>
          <w:lang w:eastAsia="en-US"/>
        </w:rPr>
        <w:t xml:space="preserve"> n</w:t>
      </w:r>
      <w:r w:rsidR="0046142F">
        <w:rPr>
          <w:lang w:eastAsia="en-US"/>
        </w:rPr>
        <w:t>’</w:t>
      </w:r>
      <w:r>
        <w:rPr>
          <w:lang w:eastAsia="en-US"/>
        </w:rPr>
        <w:t>était pas un aigle</w:t>
      </w:r>
      <w:r w:rsidR="0046142F">
        <w:rPr>
          <w:lang w:eastAsia="en-US"/>
        </w:rPr>
        <w:t xml:space="preserve">, </w:t>
      </w:r>
      <w:r>
        <w:rPr>
          <w:lang w:eastAsia="en-US"/>
        </w:rPr>
        <w:t>mais il avait de la prudence</w:t>
      </w:r>
      <w:r w:rsidR="0046142F">
        <w:rPr>
          <w:lang w:eastAsia="en-US"/>
        </w:rPr>
        <w:t xml:space="preserve">, </w:t>
      </w:r>
      <w:r>
        <w:rPr>
          <w:lang w:eastAsia="en-US"/>
        </w:rPr>
        <w:t>et sa naïveté n</w:t>
      </w:r>
      <w:r w:rsidR="0046142F">
        <w:rPr>
          <w:lang w:eastAsia="en-US"/>
        </w:rPr>
        <w:t>’</w:t>
      </w:r>
      <w:r>
        <w:rPr>
          <w:lang w:eastAsia="en-US"/>
        </w:rPr>
        <w:t>allait point jusqu</w:t>
      </w:r>
      <w:r w:rsidR="0046142F">
        <w:rPr>
          <w:lang w:eastAsia="en-US"/>
        </w:rPr>
        <w:t>’</w:t>
      </w:r>
      <w:r>
        <w:rPr>
          <w:lang w:eastAsia="en-US"/>
        </w:rPr>
        <w:t>à méconnaître l</w:t>
      </w:r>
      <w:r w:rsidR="0046142F">
        <w:rPr>
          <w:lang w:eastAsia="en-US"/>
        </w:rPr>
        <w:t>’</w:t>
      </w:r>
      <w:r>
        <w:rPr>
          <w:lang w:eastAsia="en-US"/>
        </w:rPr>
        <w:t>existence des sergents de ville</w:t>
      </w:r>
      <w:r w:rsidR="0046142F">
        <w:rPr>
          <w:lang w:eastAsia="en-US"/>
        </w:rPr>
        <w:t>.</w:t>
      </w:r>
    </w:p>
    <w:p w14:paraId="3290D357" w14:textId="4B938A7E" w:rsidR="0046142F" w:rsidRDefault="0046142F" w:rsidP="0046142F">
      <w:pPr>
        <w:rPr>
          <w:lang w:eastAsia="en-US"/>
        </w:rPr>
      </w:pPr>
      <w:r>
        <w:rPr>
          <w:lang w:eastAsia="en-US"/>
        </w:rPr>
        <w:t>— </w:t>
      </w:r>
      <w:r w:rsidR="003148C9">
        <w:rPr>
          <w:lang w:eastAsia="en-US"/>
        </w:rPr>
        <w:t>Censé</w:t>
      </w:r>
      <w:r>
        <w:rPr>
          <w:lang w:eastAsia="en-US"/>
        </w:rPr>
        <w:t xml:space="preserve">, </w:t>
      </w:r>
      <w:r w:rsidR="003148C9">
        <w:rPr>
          <w:lang w:eastAsia="en-US"/>
        </w:rPr>
        <w:t>se disait-il en montant sa garde</w:t>
      </w:r>
      <w:r>
        <w:rPr>
          <w:lang w:eastAsia="en-US"/>
        </w:rPr>
        <w:t xml:space="preserve">, </w:t>
      </w:r>
      <w:r w:rsidR="003148C9">
        <w:rPr>
          <w:lang w:eastAsia="en-US"/>
        </w:rPr>
        <w:t xml:space="preserve">je préférerais autant que </w:t>
      </w:r>
      <w:r>
        <w:rPr>
          <w:lang w:eastAsia="en-US"/>
        </w:rPr>
        <w:t>M. </w:t>
      </w:r>
      <w:r w:rsidR="003148C9">
        <w:rPr>
          <w:lang w:eastAsia="en-US"/>
        </w:rPr>
        <w:t>Philippe m</w:t>
      </w:r>
      <w:r>
        <w:rPr>
          <w:lang w:eastAsia="en-US"/>
        </w:rPr>
        <w:t>’</w:t>
      </w:r>
      <w:r w:rsidR="003148C9">
        <w:rPr>
          <w:lang w:eastAsia="en-US"/>
        </w:rPr>
        <w:t>eussé-je chargé d</w:t>
      </w:r>
      <w:r>
        <w:rPr>
          <w:lang w:eastAsia="en-US"/>
        </w:rPr>
        <w:t>’</w:t>
      </w:r>
      <w:r w:rsidR="003148C9">
        <w:rPr>
          <w:lang w:eastAsia="en-US"/>
        </w:rPr>
        <w:t>une ouvrage différente que celle qu</w:t>
      </w:r>
      <w:r>
        <w:rPr>
          <w:lang w:eastAsia="en-US"/>
        </w:rPr>
        <w:t>’</w:t>
      </w:r>
      <w:r w:rsidR="003148C9">
        <w:rPr>
          <w:lang w:eastAsia="en-US"/>
        </w:rPr>
        <w:t>il m</w:t>
      </w:r>
      <w:r>
        <w:rPr>
          <w:lang w:eastAsia="en-US"/>
        </w:rPr>
        <w:t>’</w:t>
      </w:r>
      <w:r w:rsidR="003148C9">
        <w:rPr>
          <w:lang w:eastAsia="en-US"/>
        </w:rPr>
        <w:t>a calquée</w:t>
      </w:r>
      <w:r>
        <w:rPr>
          <w:lang w:eastAsia="en-US"/>
        </w:rPr>
        <w:t xml:space="preserve">, </w:t>
      </w:r>
      <w:r w:rsidR="003148C9">
        <w:rPr>
          <w:lang w:eastAsia="en-US"/>
        </w:rPr>
        <w:t>comme l</w:t>
      </w:r>
      <w:r>
        <w:rPr>
          <w:lang w:eastAsia="en-US"/>
        </w:rPr>
        <w:t>’</w:t>
      </w:r>
      <w:r w:rsidR="003148C9">
        <w:rPr>
          <w:lang w:eastAsia="en-US"/>
        </w:rPr>
        <w:t>on dit</w:t>
      </w:r>
      <w:r>
        <w:rPr>
          <w:lang w:eastAsia="en-US"/>
        </w:rPr>
        <w:t xml:space="preserve">. </w:t>
      </w:r>
      <w:r w:rsidR="003148C9">
        <w:rPr>
          <w:lang w:eastAsia="en-US"/>
        </w:rPr>
        <w:t>Le jeune homme de qui je dois insister pour qu</w:t>
      </w:r>
      <w:r>
        <w:rPr>
          <w:lang w:eastAsia="en-US"/>
        </w:rPr>
        <w:t>’</w:t>
      </w:r>
      <w:r w:rsidR="003148C9">
        <w:rPr>
          <w:lang w:eastAsia="en-US"/>
        </w:rPr>
        <w:t>il reste à la porte peut prendre la mouche et se vexer de la susceptibilité de son âge</w:t>
      </w:r>
      <w:r>
        <w:rPr>
          <w:lang w:eastAsia="en-US"/>
        </w:rPr>
        <w:t xml:space="preserve">… </w:t>
      </w:r>
      <w:r w:rsidR="003148C9">
        <w:rPr>
          <w:lang w:eastAsia="en-US"/>
        </w:rPr>
        <w:t>Auquel cas lui faire du chagrin est forcé</w:t>
      </w:r>
      <w:r>
        <w:rPr>
          <w:lang w:eastAsia="en-US"/>
        </w:rPr>
        <w:t xml:space="preserve">… </w:t>
      </w:r>
      <w:r w:rsidR="003148C9">
        <w:rPr>
          <w:lang w:eastAsia="en-US"/>
        </w:rPr>
        <w:t>Quoi donc</w:t>
      </w:r>
      <w:r>
        <w:rPr>
          <w:lang w:eastAsia="en-US"/>
        </w:rPr>
        <w:t xml:space="preserve"> ! </w:t>
      </w:r>
      <w:r w:rsidR="003148C9">
        <w:rPr>
          <w:lang w:eastAsia="en-US"/>
        </w:rPr>
        <w:t>dans des endroits que je sais bien</w:t>
      </w:r>
      <w:r>
        <w:rPr>
          <w:lang w:eastAsia="en-US"/>
        </w:rPr>
        <w:t xml:space="preserve">, </w:t>
      </w:r>
      <w:r w:rsidR="003148C9">
        <w:rPr>
          <w:lang w:eastAsia="en-US"/>
        </w:rPr>
        <w:t>en lui casserait ses quatre pattes indifféremment que ça n</w:t>
      </w:r>
      <w:r>
        <w:rPr>
          <w:lang w:eastAsia="en-US"/>
        </w:rPr>
        <w:t>’</w:t>
      </w:r>
      <w:r w:rsidR="003148C9">
        <w:rPr>
          <w:lang w:eastAsia="en-US"/>
        </w:rPr>
        <w:t>importerait pas</w:t>
      </w:r>
      <w:r>
        <w:rPr>
          <w:lang w:eastAsia="en-US"/>
        </w:rPr>
        <w:t xml:space="preserve">… </w:t>
      </w:r>
      <w:r w:rsidR="003148C9">
        <w:rPr>
          <w:lang w:eastAsia="en-US"/>
        </w:rPr>
        <w:t>mais ici</w:t>
      </w:r>
      <w:r>
        <w:rPr>
          <w:lang w:eastAsia="en-US"/>
        </w:rPr>
        <w:t xml:space="preserve">… </w:t>
      </w:r>
      <w:r w:rsidR="003148C9">
        <w:rPr>
          <w:lang w:eastAsia="en-US"/>
        </w:rPr>
        <w:t>il y a de la chandelle de tous côtés</w:t>
      </w:r>
      <w:r>
        <w:rPr>
          <w:lang w:eastAsia="en-US"/>
        </w:rPr>
        <w:t xml:space="preserve">… </w:t>
      </w:r>
      <w:r w:rsidR="003148C9">
        <w:rPr>
          <w:lang w:eastAsia="en-US"/>
        </w:rPr>
        <w:t>et ça sent le violon</w:t>
      </w:r>
      <w:r>
        <w:rPr>
          <w:lang w:eastAsia="en-US"/>
        </w:rPr>
        <w:t xml:space="preserve">, </w:t>
      </w:r>
      <w:r w:rsidR="003148C9">
        <w:rPr>
          <w:lang w:eastAsia="en-US"/>
        </w:rPr>
        <w:t>cette histoire-là</w:t>
      </w:r>
      <w:r>
        <w:rPr>
          <w:lang w:eastAsia="en-US"/>
        </w:rPr>
        <w:t> !</w:t>
      </w:r>
    </w:p>
    <w:p w14:paraId="5857E1B7" w14:textId="77777777" w:rsidR="0046142F" w:rsidRDefault="003148C9" w:rsidP="0046142F">
      <w:pPr>
        <w:rPr>
          <w:lang w:eastAsia="en-US"/>
        </w:rPr>
      </w:pPr>
      <w:r>
        <w:rPr>
          <w:lang w:eastAsia="en-US"/>
        </w:rPr>
        <w:t>Il se gratta l</w:t>
      </w:r>
      <w:r w:rsidR="0046142F">
        <w:rPr>
          <w:lang w:eastAsia="en-US"/>
        </w:rPr>
        <w:t>’</w:t>
      </w:r>
      <w:r>
        <w:rPr>
          <w:lang w:eastAsia="en-US"/>
        </w:rPr>
        <w:t>oreille</w:t>
      </w:r>
      <w:r w:rsidR="0046142F">
        <w:rPr>
          <w:lang w:eastAsia="en-US"/>
        </w:rPr>
        <w:t>.</w:t>
      </w:r>
    </w:p>
    <w:p w14:paraId="0F77BB42" w14:textId="662F15CF" w:rsidR="0046142F" w:rsidRDefault="0046142F" w:rsidP="0046142F">
      <w:pPr>
        <w:rPr>
          <w:lang w:eastAsia="en-US"/>
        </w:rPr>
      </w:pPr>
      <w:r>
        <w:rPr>
          <w:lang w:eastAsia="en-US"/>
        </w:rPr>
        <w:lastRenderedPageBreak/>
        <w:t>— </w:t>
      </w:r>
      <w:r w:rsidR="003148C9">
        <w:rPr>
          <w:lang w:eastAsia="en-US"/>
        </w:rPr>
        <w:t>Ah</w:t>
      </w:r>
      <w:r>
        <w:rPr>
          <w:lang w:eastAsia="en-US"/>
        </w:rPr>
        <w:t xml:space="preserve"> ! </w:t>
      </w:r>
      <w:r w:rsidR="003148C9">
        <w:rPr>
          <w:lang w:eastAsia="en-US"/>
        </w:rPr>
        <w:t>dame</w:t>
      </w:r>
      <w:r>
        <w:rPr>
          <w:lang w:eastAsia="en-US"/>
        </w:rPr>
        <w:t xml:space="preserve"> ! </w:t>
      </w:r>
      <w:r w:rsidR="003148C9">
        <w:rPr>
          <w:lang w:eastAsia="en-US"/>
        </w:rPr>
        <w:t>ah dame</w:t>
      </w:r>
      <w:r>
        <w:rPr>
          <w:lang w:eastAsia="en-US"/>
        </w:rPr>
        <w:t xml:space="preserve"> ! </w:t>
      </w:r>
      <w:r w:rsidR="003148C9">
        <w:rPr>
          <w:lang w:eastAsia="en-US"/>
        </w:rPr>
        <w:t>reprit-il</w:t>
      </w:r>
      <w:r>
        <w:rPr>
          <w:lang w:eastAsia="en-US"/>
        </w:rPr>
        <w:t xml:space="preserve">, </w:t>
      </w:r>
      <w:r w:rsidR="003148C9">
        <w:rPr>
          <w:lang w:eastAsia="en-US"/>
        </w:rPr>
        <w:t>ah dame</w:t>
      </w:r>
      <w:r>
        <w:rPr>
          <w:lang w:eastAsia="en-US"/>
        </w:rPr>
        <w:t xml:space="preserve"> ; </w:t>
      </w:r>
      <w:r w:rsidR="003148C9">
        <w:rPr>
          <w:lang w:eastAsia="en-US"/>
        </w:rPr>
        <w:t>je ne suis point content</w:t>
      </w:r>
      <w:r>
        <w:rPr>
          <w:lang w:eastAsia="en-US"/>
        </w:rPr>
        <w:t xml:space="preserve"> ! </w:t>
      </w:r>
      <w:r w:rsidR="003148C9">
        <w:rPr>
          <w:lang w:eastAsia="en-US"/>
        </w:rPr>
        <w:t>Mais c</w:t>
      </w:r>
      <w:r>
        <w:rPr>
          <w:lang w:eastAsia="en-US"/>
        </w:rPr>
        <w:t>’</w:t>
      </w:r>
      <w:r w:rsidR="003148C9">
        <w:rPr>
          <w:lang w:eastAsia="en-US"/>
        </w:rPr>
        <w:t>est tout de même</w:t>
      </w:r>
      <w:r>
        <w:rPr>
          <w:lang w:eastAsia="en-US"/>
        </w:rPr>
        <w:t xml:space="preserve">, </w:t>
      </w:r>
      <w:r w:rsidR="003148C9">
        <w:rPr>
          <w:lang w:eastAsia="en-US"/>
        </w:rPr>
        <w:t xml:space="preserve">puisque </w:t>
      </w:r>
      <w:r>
        <w:rPr>
          <w:lang w:eastAsia="en-US"/>
        </w:rPr>
        <w:t>M. </w:t>
      </w:r>
      <w:r w:rsidR="003148C9">
        <w:rPr>
          <w:lang w:eastAsia="en-US"/>
        </w:rPr>
        <w:t>Philippe l</w:t>
      </w:r>
      <w:r>
        <w:rPr>
          <w:lang w:eastAsia="en-US"/>
        </w:rPr>
        <w:t>’</w:t>
      </w:r>
      <w:r w:rsidR="003148C9">
        <w:rPr>
          <w:lang w:eastAsia="en-US"/>
        </w:rPr>
        <w:t>a dit</w:t>
      </w:r>
      <w:r>
        <w:rPr>
          <w:lang w:eastAsia="en-US"/>
        </w:rPr>
        <w:t>.</w:t>
      </w:r>
    </w:p>
    <w:p w14:paraId="5D7D0E6A" w14:textId="77777777" w:rsidR="0046142F" w:rsidRDefault="003148C9" w:rsidP="0046142F">
      <w:pPr>
        <w:rPr>
          <w:lang w:eastAsia="en-US"/>
        </w:rPr>
      </w:pPr>
      <w:r>
        <w:rPr>
          <w:lang w:eastAsia="en-US"/>
        </w:rPr>
        <w:t>Deux sergents ville passaient</w:t>
      </w:r>
      <w:r w:rsidR="0046142F">
        <w:rPr>
          <w:lang w:eastAsia="en-US"/>
        </w:rPr>
        <w:t xml:space="preserve"> : </w:t>
      </w:r>
      <w:proofErr w:type="spellStart"/>
      <w:r>
        <w:rPr>
          <w:lang w:eastAsia="en-US"/>
        </w:rPr>
        <w:t>Yaume</w:t>
      </w:r>
      <w:proofErr w:type="spellEnd"/>
      <w:r>
        <w:rPr>
          <w:lang w:eastAsia="en-US"/>
        </w:rPr>
        <w:t xml:space="preserve"> les regarda d</w:t>
      </w:r>
      <w:r w:rsidR="0046142F">
        <w:rPr>
          <w:lang w:eastAsia="en-US"/>
        </w:rPr>
        <w:t>’</w:t>
      </w:r>
      <w:r>
        <w:rPr>
          <w:lang w:eastAsia="en-US"/>
        </w:rPr>
        <w:t xml:space="preserve">un air aimable et fredonna le soixante-quatorzième couplet de la fameuse chanson </w:t>
      </w:r>
      <w:proofErr w:type="spellStart"/>
      <w:r>
        <w:rPr>
          <w:lang w:eastAsia="en-US"/>
        </w:rPr>
        <w:t>vitriâse</w:t>
      </w:r>
      <w:proofErr w:type="spellEnd"/>
      <w:r w:rsidR="0046142F">
        <w:rPr>
          <w:lang w:eastAsia="en-US"/>
        </w:rPr>
        <w:t>.</w:t>
      </w:r>
    </w:p>
    <w:p w14:paraId="64407A47" w14:textId="77777777" w:rsidR="0046142F" w:rsidRDefault="003148C9" w:rsidP="0046142F">
      <w:pPr>
        <w:rPr>
          <w:lang w:eastAsia="en-US"/>
        </w:rPr>
      </w:pPr>
      <w:r>
        <w:rPr>
          <w:lang w:eastAsia="en-US"/>
        </w:rPr>
        <w:t>À la différence d</w:t>
      </w:r>
      <w:r w:rsidR="0046142F">
        <w:rPr>
          <w:lang w:eastAsia="en-US"/>
        </w:rPr>
        <w:t>’</w:t>
      </w:r>
      <w:r>
        <w:rPr>
          <w:lang w:eastAsia="en-US"/>
        </w:rPr>
        <w:t>Ajax qui disait à Jupiter</w:t>
      </w:r>
      <w:r w:rsidR="0046142F">
        <w:rPr>
          <w:lang w:eastAsia="en-US"/>
        </w:rPr>
        <w:t xml:space="preserve"> : </w:t>
      </w:r>
      <w:r>
        <w:rPr>
          <w:lang w:eastAsia="en-US"/>
        </w:rPr>
        <w:t>donne-moi du jour et sois contre moi</w:t>
      </w:r>
      <w:r w:rsidR="0046142F">
        <w:rPr>
          <w:lang w:eastAsia="en-US"/>
        </w:rPr>
        <w:t> !</w:t>
      </w:r>
    </w:p>
    <w:p w14:paraId="4AE3D25C" w14:textId="77777777" w:rsidR="0046142F" w:rsidRDefault="003148C9" w:rsidP="0046142F">
      <w:pPr>
        <w:rPr>
          <w:lang w:eastAsia="en-US"/>
        </w:rPr>
      </w:pPr>
      <w:proofErr w:type="spellStart"/>
      <w:r>
        <w:rPr>
          <w:lang w:eastAsia="en-US"/>
        </w:rPr>
        <w:t>Yaume</w:t>
      </w:r>
      <w:proofErr w:type="spellEnd"/>
      <w:r>
        <w:rPr>
          <w:lang w:eastAsia="en-US"/>
        </w:rPr>
        <w:t xml:space="preserve"> eût prié le maître de l</w:t>
      </w:r>
      <w:r w:rsidR="0046142F">
        <w:rPr>
          <w:lang w:eastAsia="en-US"/>
        </w:rPr>
        <w:t>’</w:t>
      </w:r>
      <w:r>
        <w:rPr>
          <w:lang w:eastAsia="en-US"/>
        </w:rPr>
        <w:t>Olympe d</w:t>
      </w:r>
      <w:r w:rsidR="0046142F">
        <w:rPr>
          <w:lang w:eastAsia="en-US"/>
        </w:rPr>
        <w:t>’</w:t>
      </w:r>
      <w:r>
        <w:rPr>
          <w:lang w:eastAsia="en-US"/>
        </w:rPr>
        <w:t>éteindre un peu le gaz</w:t>
      </w:r>
      <w:r w:rsidR="0046142F">
        <w:rPr>
          <w:lang w:eastAsia="en-US"/>
        </w:rPr>
        <w:t>.</w:t>
      </w:r>
    </w:p>
    <w:p w14:paraId="17CB5364" w14:textId="77777777" w:rsidR="0046142F" w:rsidRDefault="003148C9" w:rsidP="0046142F">
      <w:pPr>
        <w:rPr>
          <w:lang w:eastAsia="en-US"/>
        </w:rPr>
      </w:pPr>
      <w:r>
        <w:rPr>
          <w:lang w:eastAsia="en-US"/>
        </w:rPr>
        <w:t>Un fiacre s</w:t>
      </w:r>
      <w:r w:rsidR="0046142F">
        <w:rPr>
          <w:lang w:eastAsia="en-US"/>
        </w:rPr>
        <w:t>’</w:t>
      </w:r>
      <w:r>
        <w:rPr>
          <w:lang w:eastAsia="en-US"/>
        </w:rPr>
        <w:t>arrêta sur la chaussée</w:t>
      </w:r>
      <w:r w:rsidR="0046142F">
        <w:rPr>
          <w:lang w:eastAsia="en-US"/>
        </w:rPr>
        <w:t xml:space="preserve"> : </w:t>
      </w:r>
      <w:r>
        <w:rPr>
          <w:lang w:eastAsia="en-US"/>
        </w:rPr>
        <w:t>un jeune homme sauta sans toucher le marchepied et s</w:t>
      </w:r>
      <w:r w:rsidR="0046142F">
        <w:rPr>
          <w:lang w:eastAsia="en-US"/>
        </w:rPr>
        <w:t>’</w:t>
      </w:r>
      <w:r>
        <w:rPr>
          <w:lang w:eastAsia="en-US"/>
        </w:rPr>
        <w:t>élança vers la façade du théâtre de Diane</w:t>
      </w:r>
      <w:r w:rsidR="0046142F">
        <w:rPr>
          <w:lang w:eastAsia="en-US"/>
        </w:rPr>
        <w:t>.</w:t>
      </w:r>
    </w:p>
    <w:p w14:paraId="4875AAA1" w14:textId="77777777" w:rsidR="0046142F" w:rsidRDefault="003148C9" w:rsidP="0046142F">
      <w:pPr>
        <w:rPr>
          <w:lang w:eastAsia="en-US"/>
        </w:rPr>
      </w:pPr>
      <w:proofErr w:type="spellStart"/>
      <w:r>
        <w:rPr>
          <w:lang w:eastAsia="en-US"/>
        </w:rPr>
        <w:t>Yaume</w:t>
      </w:r>
      <w:proofErr w:type="spellEnd"/>
      <w:r>
        <w:rPr>
          <w:lang w:eastAsia="en-US"/>
        </w:rPr>
        <w:t xml:space="preserve"> se planta devant la porte</w:t>
      </w:r>
      <w:r w:rsidR="0046142F">
        <w:rPr>
          <w:lang w:eastAsia="en-US"/>
        </w:rPr>
        <w:t>.</w:t>
      </w:r>
    </w:p>
    <w:p w14:paraId="0C2FC3B6" w14:textId="77777777" w:rsidR="0046142F" w:rsidRDefault="003148C9" w:rsidP="0046142F">
      <w:pPr>
        <w:rPr>
          <w:lang w:eastAsia="en-US"/>
        </w:rPr>
      </w:pPr>
      <w:r>
        <w:rPr>
          <w:lang w:eastAsia="en-US"/>
        </w:rPr>
        <w:t>C</w:t>
      </w:r>
      <w:r w:rsidR="0046142F">
        <w:rPr>
          <w:lang w:eastAsia="en-US"/>
        </w:rPr>
        <w:t>’</w:t>
      </w:r>
      <w:r>
        <w:rPr>
          <w:lang w:eastAsia="en-US"/>
        </w:rPr>
        <w:t>était bien Gabriel qui arrivait</w:t>
      </w:r>
      <w:r w:rsidR="0046142F">
        <w:rPr>
          <w:lang w:eastAsia="en-US"/>
        </w:rPr>
        <w:t xml:space="preserve">, </w:t>
      </w:r>
      <w:r>
        <w:rPr>
          <w:lang w:eastAsia="en-US"/>
        </w:rPr>
        <w:t>la figure bouleversée</w:t>
      </w:r>
      <w:r w:rsidR="0046142F">
        <w:rPr>
          <w:lang w:eastAsia="en-US"/>
        </w:rPr>
        <w:t xml:space="preserve">, </w:t>
      </w:r>
      <w:r>
        <w:rPr>
          <w:lang w:eastAsia="en-US"/>
        </w:rPr>
        <w:t>les habits en désordre</w:t>
      </w:r>
      <w:r w:rsidR="0046142F">
        <w:rPr>
          <w:lang w:eastAsia="en-US"/>
        </w:rPr>
        <w:t xml:space="preserve">, </w:t>
      </w:r>
      <w:r>
        <w:rPr>
          <w:lang w:eastAsia="en-US"/>
        </w:rPr>
        <w:t>les cheveux épars</w:t>
      </w:r>
      <w:r w:rsidR="0046142F">
        <w:rPr>
          <w:lang w:eastAsia="en-US"/>
        </w:rPr>
        <w:t>.</w:t>
      </w:r>
    </w:p>
    <w:p w14:paraId="3863F0E9" w14:textId="356F3ACE" w:rsidR="0046142F" w:rsidRDefault="003148C9" w:rsidP="0046142F">
      <w:pPr>
        <w:rPr>
          <w:lang w:eastAsia="en-US"/>
        </w:rPr>
      </w:pPr>
      <w:r>
        <w:rPr>
          <w:lang w:eastAsia="en-US"/>
        </w:rPr>
        <w:t>Une troisième lettre anonyme l</w:t>
      </w:r>
      <w:r w:rsidR="0046142F">
        <w:rPr>
          <w:lang w:eastAsia="en-US"/>
        </w:rPr>
        <w:t>’</w:t>
      </w:r>
      <w:r>
        <w:rPr>
          <w:lang w:eastAsia="en-US"/>
        </w:rPr>
        <w:t>avait convoqué au théâtre</w:t>
      </w:r>
      <w:r w:rsidR="0046142F">
        <w:rPr>
          <w:lang w:eastAsia="en-US"/>
        </w:rPr>
        <w:t xml:space="preserve">. </w:t>
      </w:r>
      <w:r>
        <w:rPr>
          <w:lang w:eastAsia="en-US"/>
        </w:rPr>
        <w:t>On lui promettait qu</w:t>
      </w:r>
      <w:r w:rsidR="0046142F">
        <w:rPr>
          <w:lang w:eastAsia="en-US"/>
        </w:rPr>
        <w:t>’</w:t>
      </w:r>
      <w:r>
        <w:rPr>
          <w:lang w:eastAsia="en-US"/>
        </w:rPr>
        <w:t>il verrait là d</w:t>
      </w:r>
      <w:r w:rsidR="0046142F">
        <w:rPr>
          <w:lang w:eastAsia="en-US"/>
        </w:rPr>
        <w:t>’</w:t>
      </w:r>
      <w:r>
        <w:rPr>
          <w:lang w:eastAsia="en-US"/>
        </w:rPr>
        <w:t>étranges choses</w:t>
      </w:r>
      <w:r w:rsidR="0046142F">
        <w:rPr>
          <w:lang w:eastAsia="en-US"/>
        </w:rPr>
        <w:t xml:space="preserve">. </w:t>
      </w:r>
      <w:r w:rsidR="006C2AE1">
        <w:rPr>
          <w:lang w:eastAsia="en-US"/>
        </w:rPr>
        <w:t>—</w:t>
      </w:r>
      <w:r w:rsidR="0046142F">
        <w:rPr>
          <w:lang w:eastAsia="en-US"/>
        </w:rPr>
        <w:t xml:space="preserve"> </w:t>
      </w:r>
      <w:r>
        <w:rPr>
          <w:lang w:eastAsia="en-US"/>
        </w:rPr>
        <w:t>Et le nom de sa mère était dans la lettre</w:t>
      </w:r>
      <w:r w:rsidR="0046142F">
        <w:rPr>
          <w:lang w:eastAsia="en-US"/>
        </w:rPr>
        <w:t>.</w:t>
      </w:r>
    </w:p>
    <w:p w14:paraId="2F33A200" w14:textId="77777777" w:rsidR="0046142F" w:rsidRDefault="003148C9" w:rsidP="0046142F">
      <w:pPr>
        <w:rPr>
          <w:lang w:eastAsia="en-US"/>
        </w:rPr>
      </w:pPr>
      <w:r>
        <w:rPr>
          <w:lang w:eastAsia="en-US"/>
        </w:rPr>
        <w:t xml:space="preserve">Au moment où Gabriel passait devant </w:t>
      </w:r>
      <w:proofErr w:type="spellStart"/>
      <w:r>
        <w:rPr>
          <w:lang w:eastAsia="en-US"/>
        </w:rPr>
        <w:t>Yaume</w:t>
      </w:r>
      <w:proofErr w:type="spellEnd"/>
      <w:r w:rsidR="0046142F">
        <w:rPr>
          <w:lang w:eastAsia="en-US"/>
        </w:rPr>
        <w:t xml:space="preserve">, </w:t>
      </w:r>
      <w:r>
        <w:rPr>
          <w:lang w:eastAsia="en-US"/>
        </w:rPr>
        <w:t>celui-ci l</w:t>
      </w:r>
      <w:r w:rsidR="0046142F">
        <w:rPr>
          <w:lang w:eastAsia="en-US"/>
        </w:rPr>
        <w:t>’</w:t>
      </w:r>
      <w:r>
        <w:rPr>
          <w:lang w:eastAsia="en-US"/>
        </w:rPr>
        <w:t>arrêta sans façon</w:t>
      </w:r>
      <w:r w:rsidR="0046142F">
        <w:rPr>
          <w:lang w:eastAsia="en-US"/>
        </w:rPr>
        <w:t>.</w:t>
      </w:r>
    </w:p>
    <w:p w14:paraId="5F553D44" w14:textId="4EC448ED" w:rsidR="0046142F" w:rsidRDefault="0046142F" w:rsidP="0046142F">
      <w:pPr>
        <w:rPr>
          <w:lang w:eastAsia="en-US"/>
        </w:rPr>
      </w:pPr>
      <w:r>
        <w:rPr>
          <w:lang w:eastAsia="en-US"/>
        </w:rPr>
        <w:t>— </w:t>
      </w:r>
      <w:r w:rsidR="003148C9">
        <w:rPr>
          <w:lang w:eastAsia="en-US"/>
        </w:rPr>
        <w:t>Tiens</w:t>
      </w:r>
      <w:r>
        <w:rPr>
          <w:lang w:eastAsia="en-US"/>
        </w:rPr>
        <w:t xml:space="preserve"> ! </w:t>
      </w:r>
      <w:r w:rsidR="003148C9">
        <w:rPr>
          <w:lang w:eastAsia="en-US"/>
        </w:rPr>
        <w:t>tiens</w:t>
      </w:r>
      <w:r>
        <w:rPr>
          <w:lang w:eastAsia="en-US"/>
        </w:rPr>
        <w:t xml:space="preserve"> ! </w:t>
      </w:r>
      <w:r w:rsidR="003148C9">
        <w:rPr>
          <w:lang w:eastAsia="en-US"/>
        </w:rPr>
        <w:t>s</w:t>
      </w:r>
      <w:r>
        <w:rPr>
          <w:lang w:eastAsia="en-US"/>
        </w:rPr>
        <w:t>’</w:t>
      </w:r>
      <w:r w:rsidR="003148C9">
        <w:rPr>
          <w:lang w:eastAsia="en-US"/>
        </w:rPr>
        <w:t>écria-t-il</w:t>
      </w:r>
      <w:r>
        <w:rPr>
          <w:lang w:eastAsia="en-US"/>
        </w:rPr>
        <w:t xml:space="preserve">, </w:t>
      </w:r>
      <w:r w:rsidR="006C2AE1">
        <w:rPr>
          <w:lang w:eastAsia="en-US"/>
        </w:rPr>
        <w:t>—</w:t>
      </w:r>
      <w:r>
        <w:rPr>
          <w:lang w:eastAsia="en-US"/>
        </w:rPr>
        <w:t xml:space="preserve"> </w:t>
      </w:r>
      <w:r w:rsidR="003148C9">
        <w:rPr>
          <w:lang w:eastAsia="en-US"/>
        </w:rPr>
        <w:t>v</w:t>
      </w:r>
      <w:r>
        <w:rPr>
          <w:lang w:eastAsia="en-US"/>
        </w:rPr>
        <w:t>’</w:t>
      </w:r>
      <w:r w:rsidR="003148C9">
        <w:rPr>
          <w:lang w:eastAsia="en-US"/>
        </w:rPr>
        <w:t>là qu</w:t>
      </w:r>
      <w:r>
        <w:rPr>
          <w:lang w:eastAsia="en-US"/>
        </w:rPr>
        <w:t>’</w:t>
      </w:r>
      <w:r w:rsidR="003148C9">
        <w:rPr>
          <w:lang w:eastAsia="en-US"/>
        </w:rPr>
        <w:t>est cocasse</w:t>
      </w:r>
      <w:r>
        <w:rPr>
          <w:lang w:eastAsia="en-US"/>
        </w:rPr>
        <w:t xml:space="preserve">, </w:t>
      </w:r>
      <w:r w:rsidR="003148C9">
        <w:rPr>
          <w:lang w:eastAsia="en-US"/>
        </w:rPr>
        <w:t>par exemple</w:t>
      </w:r>
      <w:r>
        <w:rPr>
          <w:lang w:eastAsia="en-US"/>
        </w:rPr>
        <w:t xml:space="preserve"> ! </w:t>
      </w:r>
      <w:r w:rsidR="003148C9">
        <w:rPr>
          <w:lang w:eastAsia="en-US"/>
        </w:rPr>
        <w:t>Est-ce que vous m</w:t>
      </w:r>
      <w:r>
        <w:rPr>
          <w:lang w:eastAsia="en-US"/>
        </w:rPr>
        <w:t>’</w:t>
      </w:r>
      <w:r w:rsidR="003148C9">
        <w:rPr>
          <w:lang w:eastAsia="en-US"/>
        </w:rPr>
        <w:t>auriez censément reconnu</w:t>
      </w:r>
      <w:r>
        <w:rPr>
          <w:lang w:eastAsia="en-US"/>
        </w:rPr>
        <w:t xml:space="preserve">, </w:t>
      </w:r>
      <w:r w:rsidR="003148C9">
        <w:rPr>
          <w:lang w:eastAsia="en-US"/>
        </w:rPr>
        <w:t>vous</w:t>
      </w:r>
      <w:r>
        <w:rPr>
          <w:lang w:eastAsia="en-US"/>
        </w:rPr>
        <w:t> ?</w:t>
      </w:r>
    </w:p>
    <w:p w14:paraId="28A1B0CA" w14:textId="77777777" w:rsidR="0046142F" w:rsidRDefault="003148C9" w:rsidP="0046142F">
      <w:pPr>
        <w:rPr>
          <w:lang w:eastAsia="en-US"/>
        </w:rPr>
      </w:pPr>
      <w:r>
        <w:rPr>
          <w:lang w:eastAsia="en-US"/>
        </w:rPr>
        <w:t>Gabriel voulut se dégager</w:t>
      </w:r>
      <w:r w:rsidR="0046142F">
        <w:rPr>
          <w:lang w:eastAsia="en-US"/>
        </w:rPr>
        <w:t xml:space="preserve">, </w:t>
      </w:r>
      <w:r>
        <w:rPr>
          <w:lang w:eastAsia="en-US"/>
        </w:rPr>
        <w:t xml:space="preserve">mais </w:t>
      </w:r>
      <w:proofErr w:type="spellStart"/>
      <w:r>
        <w:rPr>
          <w:lang w:eastAsia="en-US"/>
        </w:rPr>
        <w:t>Yaume</w:t>
      </w:r>
      <w:proofErr w:type="spellEnd"/>
      <w:r>
        <w:rPr>
          <w:lang w:eastAsia="en-US"/>
        </w:rPr>
        <w:t xml:space="preserve"> vous avait un bon poignet</w:t>
      </w:r>
      <w:r w:rsidR="0046142F">
        <w:rPr>
          <w:lang w:eastAsia="en-US"/>
        </w:rPr>
        <w:t> !</w:t>
      </w:r>
    </w:p>
    <w:p w14:paraId="76370FA2" w14:textId="77777777" w:rsidR="0046142F" w:rsidRDefault="003148C9" w:rsidP="0046142F">
      <w:pPr>
        <w:rPr>
          <w:lang w:eastAsia="en-US"/>
        </w:rPr>
      </w:pPr>
      <w:r>
        <w:rPr>
          <w:lang w:eastAsia="en-US"/>
        </w:rPr>
        <w:lastRenderedPageBreak/>
        <w:t>Il faut avouer</w:t>
      </w:r>
      <w:r w:rsidR="0046142F">
        <w:rPr>
          <w:lang w:eastAsia="en-US"/>
        </w:rPr>
        <w:t xml:space="preserve">, </w:t>
      </w:r>
      <w:r>
        <w:rPr>
          <w:lang w:eastAsia="en-US"/>
        </w:rPr>
        <w:t>cependant</w:t>
      </w:r>
      <w:r w:rsidR="0046142F">
        <w:rPr>
          <w:lang w:eastAsia="en-US"/>
        </w:rPr>
        <w:t xml:space="preserve">, </w:t>
      </w:r>
      <w:r>
        <w:rPr>
          <w:lang w:eastAsia="en-US"/>
        </w:rPr>
        <w:t>que le pauvre pâtour ne savait pas du tout comment prolonger la scène</w:t>
      </w:r>
      <w:r w:rsidR="0046142F">
        <w:rPr>
          <w:lang w:eastAsia="en-US"/>
        </w:rPr>
        <w:t>.</w:t>
      </w:r>
    </w:p>
    <w:p w14:paraId="299C6F62" w14:textId="77777777" w:rsidR="0046142F" w:rsidRDefault="003148C9" w:rsidP="0046142F">
      <w:pPr>
        <w:rPr>
          <w:lang w:eastAsia="en-US"/>
        </w:rPr>
      </w:pPr>
      <w:r>
        <w:rPr>
          <w:lang w:eastAsia="en-US"/>
        </w:rPr>
        <w:t>Heureusement un bruit de sabots se fit entendre sur l</w:t>
      </w:r>
      <w:r w:rsidR="0046142F">
        <w:rPr>
          <w:lang w:eastAsia="en-US"/>
        </w:rPr>
        <w:t>’</w:t>
      </w:r>
      <w:r>
        <w:rPr>
          <w:lang w:eastAsia="en-US"/>
        </w:rPr>
        <w:t>asphalte</w:t>
      </w:r>
      <w:r w:rsidR="0046142F">
        <w:rPr>
          <w:lang w:eastAsia="en-US"/>
        </w:rPr>
        <w:t xml:space="preserve">. </w:t>
      </w:r>
      <w:r>
        <w:rPr>
          <w:lang w:eastAsia="en-US"/>
        </w:rPr>
        <w:t>C</w:t>
      </w:r>
      <w:r w:rsidR="0046142F">
        <w:rPr>
          <w:lang w:eastAsia="en-US"/>
        </w:rPr>
        <w:t>’</w:t>
      </w:r>
      <w:r>
        <w:rPr>
          <w:lang w:eastAsia="en-US"/>
        </w:rPr>
        <w:t>était le cocher du fiacre que Gabriel dans son trouble avait oublié de payer</w:t>
      </w:r>
      <w:r w:rsidR="0046142F">
        <w:rPr>
          <w:lang w:eastAsia="en-US"/>
        </w:rPr>
        <w:t>.</w:t>
      </w:r>
    </w:p>
    <w:p w14:paraId="0537CCDB" w14:textId="77777777" w:rsidR="0046142F" w:rsidRDefault="0046142F" w:rsidP="0046142F">
      <w:pPr>
        <w:rPr>
          <w:lang w:eastAsia="en-US"/>
        </w:rPr>
      </w:pPr>
      <w:r>
        <w:rPr>
          <w:lang w:eastAsia="en-US"/>
        </w:rPr>
        <w:t>— </w:t>
      </w:r>
      <w:r w:rsidR="003148C9">
        <w:rPr>
          <w:lang w:eastAsia="en-US"/>
        </w:rPr>
        <w:t>Arrêtez-le</w:t>
      </w:r>
      <w:r>
        <w:rPr>
          <w:lang w:eastAsia="en-US"/>
        </w:rPr>
        <w:t xml:space="preserve"> ! </w:t>
      </w:r>
      <w:r w:rsidR="003148C9">
        <w:rPr>
          <w:lang w:eastAsia="en-US"/>
        </w:rPr>
        <w:t>criait-il</w:t>
      </w:r>
      <w:r>
        <w:rPr>
          <w:lang w:eastAsia="en-US"/>
        </w:rPr>
        <w:t>.</w:t>
      </w:r>
    </w:p>
    <w:p w14:paraId="3B50617A" w14:textId="77777777" w:rsidR="0046142F" w:rsidRDefault="003148C9" w:rsidP="0046142F">
      <w:pPr>
        <w:rPr>
          <w:lang w:eastAsia="en-US"/>
        </w:rPr>
      </w:pPr>
      <w:r>
        <w:rPr>
          <w:lang w:eastAsia="en-US"/>
        </w:rPr>
        <w:t>Comme certains gentilshommes leur en font journellement de toutes les couleurs à ces pauvres cochers de fiacres</w:t>
      </w:r>
      <w:r w:rsidR="0046142F">
        <w:rPr>
          <w:lang w:eastAsia="en-US"/>
        </w:rPr>
        <w:t xml:space="preserve">, </w:t>
      </w:r>
      <w:r>
        <w:rPr>
          <w:lang w:eastAsia="en-US"/>
        </w:rPr>
        <w:t>ils sont portés à voir partout des escrocs</w:t>
      </w:r>
      <w:r w:rsidR="0046142F">
        <w:rPr>
          <w:lang w:eastAsia="en-US"/>
        </w:rPr>
        <w:t>.</w:t>
      </w:r>
    </w:p>
    <w:p w14:paraId="5AF412EA" w14:textId="77777777" w:rsidR="0046142F" w:rsidRDefault="003148C9" w:rsidP="0046142F">
      <w:pPr>
        <w:rPr>
          <w:lang w:eastAsia="en-US"/>
        </w:rPr>
      </w:pPr>
      <w:r>
        <w:rPr>
          <w:lang w:eastAsia="en-US"/>
        </w:rPr>
        <w:t>Le nôtre hurlait en hâtant sa course de ses gros pieds ensabotés</w:t>
      </w:r>
      <w:r w:rsidR="0046142F">
        <w:rPr>
          <w:lang w:eastAsia="en-US"/>
        </w:rPr>
        <w:t> :</w:t>
      </w:r>
    </w:p>
    <w:p w14:paraId="217CB7A9" w14:textId="77777777" w:rsidR="0046142F" w:rsidRDefault="0046142F" w:rsidP="0046142F">
      <w:pPr>
        <w:rPr>
          <w:lang w:eastAsia="en-US"/>
        </w:rPr>
      </w:pPr>
      <w:r>
        <w:rPr>
          <w:lang w:eastAsia="en-US"/>
        </w:rPr>
        <w:t>— </w:t>
      </w:r>
      <w:r w:rsidR="003148C9">
        <w:rPr>
          <w:lang w:eastAsia="en-US"/>
        </w:rPr>
        <w:t>Arrêtez le filou</w:t>
      </w:r>
      <w:r>
        <w:rPr>
          <w:lang w:eastAsia="en-US"/>
        </w:rPr>
        <w:t xml:space="preserve"> ! </w:t>
      </w:r>
      <w:r w:rsidR="003148C9">
        <w:rPr>
          <w:lang w:eastAsia="en-US"/>
        </w:rPr>
        <w:t>le voleur</w:t>
      </w:r>
      <w:r>
        <w:rPr>
          <w:lang w:eastAsia="en-US"/>
        </w:rPr>
        <w:t> !</w:t>
      </w:r>
    </w:p>
    <w:p w14:paraId="0780F04E" w14:textId="77777777" w:rsidR="0046142F" w:rsidRDefault="003148C9" w:rsidP="0046142F">
      <w:pPr>
        <w:rPr>
          <w:lang w:eastAsia="en-US"/>
        </w:rPr>
      </w:pPr>
      <w:r>
        <w:rPr>
          <w:lang w:eastAsia="en-US"/>
        </w:rPr>
        <w:t>Et toute la séquelle qui flâne aux abords des théâtres de faire foule aussitôt</w:t>
      </w:r>
      <w:r w:rsidR="0046142F">
        <w:rPr>
          <w:lang w:eastAsia="en-US"/>
        </w:rPr>
        <w:t>.</w:t>
      </w:r>
    </w:p>
    <w:p w14:paraId="34ED3DD8" w14:textId="77777777" w:rsidR="0046142F" w:rsidRDefault="0046142F" w:rsidP="0046142F">
      <w:pPr>
        <w:rPr>
          <w:lang w:eastAsia="en-US"/>
        </w:rPr>
      </w:pPr>
      <w:r>
        <w:rPr>
          <w:lang w:eastAsia="en-US"/>
        </w:rPr>
        <w:t>— </w:t>
      </w:r>
      <w:r w:rsidR="003148C9">
        <w:rPr>
          <w:lang w:eastAsia="en-US"/>
        </w:rPr>
        <w:t>Un bourgeois qu</w:t>
      </w:r>
      <w:r>
        <w:rPr>
          <w:lang w:eastAsia="en-US"/>
        </w:rPr>
        <w:t>’</w:t>
      </w:r>
      <w:r w:rsidR="003148C9">
        <w:rPr>
          <w:lang w:eastAsia="en-US"/>
        </w:rPr>
        <w:t>a battu son épouse</w:t>
      </w:r>
      <w:r>
        <w:rPr>
          <w:lang w:eastAsia="en-US"/>
        </w:rPr>
        <w:t xml:space="preserve"> ! </w:t>
      </w:r>
      <w:r w:rsidR="003148C9">
        <w:rPr>
          <w:lang w:eastAsia="en-US"/>
        </w:rPr>
        <w:t>disaient les uns</w:t>
      </w:r>
      <w:r>
        <w:rPr>
          <w:lang w:eastAsia="en-US"/>
        </w:rPr>
        <w:t>.</w:t>
      </w:r>
    </w:p>
    <w:p w14:paraId="63DF9683" w14:textId="77777777" w:rsidR="0046142F" w:rsidRDefault="0046142F" w:rsidP="0046142F">
      <w:pPr>
        <w:rPr>
          <w:lang w:eastAsia="en-US"/>
        </w:rPr>
      </w:pPr>
      <w:r>
        <w:rPr>
          <w:lang w:eastAsia="en-US"/>
        </w:rPr>
        <w:t>— </w:t>
      </w:r>
      <w:r w:rsidR="003148C9">
        <w:rPr>
          <w:lang w:eastAsia="en-US"/>
        </w:rPr>
        <w:t>Une femme qui vient d</w:t>
      </w:r>
      <w:r>
        <w:rPr>
          <w:lang w:eastAsia="en-US"/>
        </w:rPr>
        <w:t>’</w:t>
      </w:r>
      <w:r w:rsidR="003148C9">
        <w:rPr>
          <w:lang w:eastAsia="en-US"/>
        </w:rPr>
        <w:t>accoucher de cinq jumeaux</w:t>
      </w:r>
      <w:r>
        <w:rPr>
          <w:lang w:eastAsia="en-US"/>
        </w:rPr>
        <w:t xml:space="preserve">, </w:t>
      </w:r>
      <w:r w:rsidR="003148C9">
        <w:rPr>
          <w:lang w:eastAsia="en-US"/>
        </w:rPr>
        <w:t>disaient les autres</w:t>
      </w:r>
      <w:r>
        <w:rPr>
          <w:lang w:eastAsia="en-US"/>
        </w:rPr>
        <w:t>.</w:t>
      </w:r>
    </w:p>
    <w:p w14:paraId="331CCD18" w14:textId="77777777" w:rsidR="0046142F" w:rsidRDefault="0046142F" w:rsidP="0046142F">
      <w:pPr>
        <w:rPr>
          <w:lang w:eastAsia="en-US"/>
        </w:rPr>
      </w:pPr>
      <w:r>
        <w:rPr>
          <w:lang w:eastAsia="en-US"/>
        </w:rPr>
        <w:t>— </w:t>
      </w:r>
      <w:r w:rsidR="003148C9">
        <w:rPr>
          <w:lang w:eastAsia="en-US"/>
        </w:rPr>
        <w:t>Le feu à l</w:t>
      </w:r>
      <w:r>
        <w:rPr>
          <w:lang w:eastAsia="en-US"/>
        </w:rPr>
        <w:t>’</w:t>
      </w:r>
      <w:r w:rsidR="003148C9">
        <w:rPr>
          <w:lang w:eastAsia="en-US"/>
        </w:rPr>
        <w:t>Opéra-Comique</w:t>
      </w:r>
      <w:r>
        <w:rPr>
          <w:lang w:eastAsia="en-US"/>
        </w:rPr>
        <w:t> !</w:t>
      </w:r>
    </w:p>
    <w:p w14:paraId="3634BEB2" w14:textId="77777777" w:rsidR="0046142F" w:rsidRDefault="003148C9" w:rsidP="0046142F">
      <w:pPr>
        <w:rPr>
          <w:i/>
          <w:iCs/>
          <w:lang w:eastAsia="en-US"/>
        </w:rPr>
      </w:pPr>
      <w:r>
        <w:rPr>
          <w:lang w:eastAsia="en-US"/>
        </w:rPr>
        <w:t>Et allez</w:t>
      </w:r>
      <w:r w:rsidR="0046142F">
        <w:rPr>
          <w:lang w:eastAsia="en-US"/>
        </w:rPr>
        <w:t xml:space="preserve"> ! </w:t>
      </w:r>
      <w:r>
        <w:rPr>
          <w:lang w:eastAsia="en-US"/>
        </w:rPr>
        <w:t>quinze cents personnes qui se bousculent</w:t>
      </w:r>
      <w:r w:rsidR="0046142F">
        <w:rPr>
          <w:lang w:eastAsia="en-US"/>
        </w:rPr>
        <w:t xml:space="preserve">. </w:t>
      </w:r>
      <w:r>
        <w:rPr>
          <w:lang w:eastAsia="en-US"/>
        </w:rPr>
        <w:t>Des montres volées en quantité</w:t>
      </w:r>
      <w:r w:rsidR="0046142F">
        <w:rPr>
          <w:lang w:eastAsia="en-US"/>
        </w:rPr>
        <w:t xml:space="preserve">, </w:t>
      </w:r>
      <w:r>
        <w:rPr>
          <w:lang w:eastAsia="en-US"/>
        </w:rPr>
        <w:t>des foulards changeant de poches</w:t>
      </w:r>
      <w:r w:rsidR="0046142F">
        <w:rPr>
          <w:lang w:eastAsia="en-US"/>
        </w:rPr>
        <w:t xml:space="preserve">, </w:t>
      </w:r>
      <w:r>
        <w:rPr>
          <w:lang w:eastAsia="en-US"/>
        </w:rPr>
        <w:t xml:space="preserve">et quelques jeunes filles pêchant dans la bagarre une </w:t>
      </w:r>
      <w:r>
        <w:rPr>
          <w:i/>
          <w:iCs/>
          <w:lang w:eastAsia="en-US"/>
        </w:rPr>
        <w:t>connaissance honnête</w:t>
      </w:r>
      <w:r w:rsidR="0046142F">
        <w:rPr>
          <w:i/>
          <w:iCs/>
          <w:lang w:eastAsia="en-US"/>
        </w:rPr>
        <w:t> !</w:t>
      </w:r>
    </w:p>
    <w:p w14:paraId="15F29ADA" w14:textId="77777777" w:rsidR="0046142F" w:rsidRDefault="003148C9" w:rsidP="0046142F">
      <w:pPr>
        <w:rPr>
          <w:lang w:eastAsia="en-US"/>
        </w:rPr>
      </w:pPr>
      <w:proofErr w:type="spellStart"/>
      <w:r>
        <w:rPr>
          <w:lang w:eastAsia="en-US"/>
        </w:rPr>
        <w:t>Yaume</w:t>
      </w:r>
      <w:proofErr w:type="spellEnd"/>
      <w:r w:rsidR="0046142F">
        <w:rPr>
          <w:lang w:eastAsia="en-US"/>
        </w:rPr>
        <w:t xml:space="preserve">, </w:t>
      </w:r>
      <w:r>
        <w:rPr>
          <w:lang w:eastAsia="en-US"/>
        </w:rPr>
        <w:t>lui</w:t>
      </w:r>
      <w:r w:rsidR="0046142F">
        <w:rPr>
          <w:lang w:eastAsia="en-US"/>
        </w:rPr>
        <w:t xml:space="preserve">, </w:t>
      </w:r>
      <w:r>
        <w:rPr>
          <w:lang w:eastAsia="en-US"/>
        </w:rPr>
        <w:t>riait dans sa barbe</w:t>
      </w:r>
      <w:r w:rsidR="0046142F">
        <w:rPr>
          <w:lang w:eastAsia="en-US"/>
        </w:rPr>
        <w:t xml:space="preserve">. </w:t>
      </w:r>
      <w:r>
        <w:rPr>
          <w:lang w:eastAsia="en-US"/>
        </w:rPr>
        <w:t>Il avait son affaire</w:t>
      </w:r>
      <w:r w:rsidR="0046142F">
        <w:rPr>
          <w:lang w:eastAsia="en-US"/>
        </w:rPr>
        <w:t>.</w:t>
      </w:r>
    </w:p>
    <w:p w14:paraId="74D0DBFF" w14:textId="77777777" w:rsidR="0046142F" w:rsidRDefault="003148C9" w:rsidP="0046142F">
      <w:pPr>
        <w:rPr>
          <w:lang w:eastAsia="en-US"/>
        </w:rPr>
      </w:pPr>
      <w:r>
        <w:rPr>
          <w:lang w:eastAsia="en-US"/>
        </w:rPr>
        <w:t>Au centre du groupe</w:t>
      </w:r>
      <w:r w:rsidR="0046142F">
        <w:rPr>
          <w:lang w:eastAsia="en-US"/>
        </w:rPr>
        <w:t xml:space="preserve">, </w:t>
      </w:r>
      <w:r>
        <w:rPr>
          <w:lang w:eastAsia="en-US"/>
        </w:rPr>
        <w:t>Gabriel se démenait</w:t>
      </w:r>
      <w:r w:rsidR="0046142F">
        <w:rPr>
          <w:lang w:eastAsia="en-US"/>
        </w:rPr>
        <w:t xml:space="preserve">, </w:t>
      </w:r>
      <w:r>
        <w:rPr>
          <w:lang w:eastAsia="en-US"/>
        </w:rPr>
        <w:t>tenu d</w:t>
      </w:r>
      <w:r w:rsidR="0046142F">
        <w:rPr>
          <w:lang w:eastAsia="en-US"/>
        </w:rPr>
        <w:t>’</w:t>
      </w:r>
      <w:r>
        <w:rPr>
          <w:lang w:eastAsia="en-US"/>
        </w:rPr>
        <w:t xml:space="preserve">un côté par </w:t>
      </w:r>
      <w:proofErr w:type="spellStart"/>
      <w:r>
        <w:rPr>
          <w:lang w:eastAsia="en-US"/>
        </w:rPr>
        <w:t>Yaume</w:t>
      </w:r>
      <w:proofErr w:type="spellEnd"/>
      <w:r w:rsidR="0046142F">
        <w:rPr>
          <w:lang w:eastAsia="en-US"/>
        </w:rPr>
        <w:t xml:space="preserve">, </w:t>
      </w:r>
      <w:r>
        <w:rPr>
          <w:lang w:eastAsia="en-US"/>
        </w:rPr>
        <w:t>de l</w:t>
      </w:r>
      <w:r w:rsidR="0046142F">
        <w:rPr>
          <w:lang w:eastAsia="en-US"/>
        </w:rPr>
        <w:t>’</w:t>
      </w:r>
      <w:r>
        <w:rPr>
          <w:lang w:eastAsia="en-US"/>
        </w:rPr>
        <w:t>autre par le cocher</w:t>
      </w:r>
      <w:r w:rsidR="0046142F">
        <w:rPr>
          <w:lang w:eastAsia="en-US"/>
        </w:rPr>
        <w:t>.</w:t>
      </w:r>
    </w:p>
    <w:p w14:paraId="64D5A218" w14:textId="77777777" w:rsidR="0046142F" w:rsidRDefault="003148C9" w:rsidP="0046142F">
      <w:pPr>
        <w:rPr>
          <w:lang w:eastAsia="en-US"/>
        </w:rPr>
      </w:pPr>
      <w:r>
        <w:rPr>
          <w:lang w:eastAsia="en-US"/>
        </w:rPr>
        <w:lastRenderedPageBreak/>
        <w:t>Il ne demandait qu</w:t>
      </w:r>
      <w:r w:rsidR="0046142F">
        <w:rPr>
          <w:lang w:eastAsia="en-US"/>
        </w:rPr>
        <w:t>’</w:t>
      </w:r>
      <w:r>
        <w:rPr>
          <w:lang w:eastAsia="en-US"/>
        </w:rPr>
        <w:t>à payer le malheureux</w:t>
      </w:r>
      <w:r w:rsidR="0046142F">
        <w:rPr>
          <w:lang w:eastAsia="en-US"/>
        </w:rPr>
        <w:t xml:space="preserve">, </w:t>
      </w:r>
      <w:r>
        <w:rPr>
          <w:lang w:eastAsia="en-US"/>
        </w:rPr>
        <w:t>mais ses deux mains étaient prisonnières</w:t>
      </w:r>
      <w:r w:rsidR="0046142F">
        <w:rPr>
          <w:lang w:eastAsia="en-US"/>
        </w:rPr>
        <w:t>.</w:t>
      </w:r>
    </w:p>
    <w:p w14:paraId="246EEF56" w14:textId="77777777" w:rsidR="0046142F" w:rsidRDefault="0046142F" w:rsidP="0046142F">
      <w:pPr>
        <w:rPr>
          <w:lang w:eastAsia="en-US"/>
        </w:rPr>
      </w:pPr>
      <w:r>
        <w:t>— </w:t>
      </w:r>
      <w:r w:rsidR="003148C9">
        <w:rPr>
          <w:lang w:eastAsia="en-US"/>
        </w:rPr>
        <w:t>Ah voleur</w:t>
      </w:r>
      <w:r>
        <w:rPr>
          <w:lang w:eastAsia="en-US"/>
        </w:rPr>
        <w:t xml:space="preserve"> ! </w:t>
      </w:r>
      <w:r w:rsidR="003148C9">
        <w:rPr>
          <w:lang w:eastAsia="en-US"/>
        </w:rPr>
        <w:t>ah</w:t>
      </w:r>
      <w:r>
        <w:rPr>
          <w:lang w:eastAsia="en-US"/>
        </w:rPr>
        <w:t xml:space="preserve"> ! </w:t>
      </w:r>
      <w:r w:rsidR="003148C9">
        <w:rPr>
          <w:lang w:eastAsia="en-US"/>
        </w:rPr>
        <w:t>coquin</w:t>
      </w:r>
      <w:r>
        <w:rPr>
          <w:lang w:eastAsia="en-US"/>
        </w:rPr>
        <w:t xml:space="preserve"> ! </w:t>
      </w:r>
      <w:r w:rsidR="003148C9">
        <w:rPr>
          <w:lang w:eastAsia="en-US"/>
        </w:rPr>
        <w:t>ah</w:t>
      </w:r>
      <w:r>
        <w:rPr>
          <w:lang w:eastAsia="en-US"/>
        </w:rPr>
        <w:t xml:space="preserve"> ! </w:t>
      </w:r>
      <w:r w:rsidR="003148C9">
        <w:rPr>
          <w:lang w:eastAsia="en-US"/>
        </w:rPr>
        <w:t>filou</w:t>
      </w:r>
      <w:r>
        <w:rPr>
          <w:lang w:eastAsia="en-US"/>
        </w:rPr>
        <w:t xml:space="preserve"> ! </w:t>
      </w:r>
      <w:r w:rsidR="003148C9">
        <w:rPr>
          <w:lang w:eastAsia="en-US"/>
        </w:rPr>
        <w:t>disait le cocher</w:t>
      </w:r>
      <w:r>
        <w:rPr>
          <w:lang w:eastAsia="en-US"/>
        </w:rPr>
        <w:t>.</w:t>
      </w:r>
    </w:p>
    <w:p w14:paraId="16C81588" w14:textId="77777777" w:rsidR="0046142F" w:rsidRDefault="0046142F" w:rsidP="0046142F">
      <w:pPr>
        <w:rPr>
          <w:lang w:eastAsia="en-US"/>
        </w:rPr>
      </w:pPr>
      <w:r>
        <w:rPr>
          <w:lang w:eastAsia="en-US"/>
        </w:rPr>
        <w:t>— </w:t>
      </w:r>
      <w:r w:rsidR="003148C9">
        <w:rPr>
          <w:lang w:eastAsia="en-US"/>
        </w:rPr>
        <w:t>Il paraît</w:t>
      </w:r>
      <w:r>
        <w:rPr>
          <w:lang w:eastAsia="en-US"/>
        </w:rPr>
        <w:t xml:space="preserve">, </w:t>
      </w:r>
      <w:proofErr w:type="spellStart"/>
      <w:r w:rsidR="003148C9">
        <w:rPr>
          <w:lang w:eastAsia="en-US"/>
        </w:rPr>
        <w:t>mame</w:t>
      </w:r>
      <w:proofErr w:type="spellEnd"/>
      <w:r w:rsidR="003148C9">
        <w:rPr>
          <w:lang w:eastAsia="en-US"/>
        </w:rPr>
        <w:t xml:space="preserve"> Paturel</w:t>
      </w:r>
      <w:r>
        <w:rPr>
          <w:lang w:eastAsia="en-US"/>
        </w:rPr>
        <w:t xml:space="preserve">, </w:t>
      </w:r>
      <w:r w:rsidR="003148C9">
        <w:rPr>
          <w:lang w:eastAsia="en-US"/>
        </w:rPr>
        <w:t>haranguait madame Hulot sur le trottoir opposé</w:t>
      </w:r>
      <w:r>
        <w:rPr>
          <w:lang w:eastAsia="en-US"/>
        </w:rPr>
        <w:t xml:space="preserve">, </w:t>
      </w:r>
      <w:r w:rsidR="003148C9">
        <w:rPr>
          <w:lang w:eastAsia="en-US"/>
        </w:rPr>
        <w:t>il paraît que c</w:t>
      </w:r>
      <w:r>
        <w:rPr>
          <w:lang w:eastAsia="en-US"/>
        </w:rPr>
        <w:t>’</w:t>
      </w:r>
      <w:r w:rsidR="003148C9">
        <w:rPr>
          <w:lang w:eastAsia="en-US"/>
        </w:rPr>
        <w:t>est un Polonais qui a voulu enlever la demoiselle de l</w:t>
      </w:r>
      <w:r>
        <w:rPr>
          <w:lang w:eastAsia="en-US"/>
        </w:rPr>
        <w:t>’</w:t>
      </w:r>
      <w:r w:rsidR="003148C9">
        <w:rPr>
          <w:lang w:eastAsia="en-US"/>
        </w:rPr>
        <w:t>horloger d</w:t>
      </w:r>
      <w:r>
        <w:rPr>
          <w:lang w:eastAsia="en-US"/>
        </w:rPr>
        <w:t>’</w:t>
      </w:r>
      <w:r w:rsidR="003148C9">
        <w:rPr>
          <w:lang w:eastAsia="en-US"/>
        </w:rPr>
        <w:t>en face</w:t>
      </w:r>
      <w:r>
        <w:rPr>
          <w:lang w:eastAsia="en-US"/>
        </w:rPr>
        <w:t>.</w:t>
      </w:r>
    </w:p>
    <w:p w14:paraId="23A4FDB5" w14:textId="77777777" w:rsidR="0046142F" w:rsidRDefault="0046142F" w:rsidP="0046142F">
      <w:pPr>
        <w:rPr>
          <w:lang w:eastAsia="en-US"/>
        </w:rPr>
      </w:pPr>
      <w:r>
        <w:rPr>
          <w:lang w:eastAsia="en-US"/>
        </w:rPr>
        <w:t>— </w:t>
      </w:r>
      <w:r w:rsidR="003148C9">
        <w:rPr>
          <w:lang w:eastAsia="en-US"/>
        </w:rPr>
        <w:t>Eh bien</w:t>
      </w:r>
      <w:r>
        <w:rPr>
          <w:lang w:eastAsia="en-US"/>
        </w:rPr>
        <w:t xml:space="preserve"> ! </w:t>
      </w:r>
      <w:proofErr w:type="spellStart"/>
      <w:r w:rsidR="003148C9">
        <w:rPr>
          <w:lang w:eastAsia="en-US"/>
        </w:rPr>
        <w:t>mame</w:t>
      </w:r>
      <w:proofErr w:type="spellEnd"/>
      <w:r w:rsidR="003148C9">
        <w:rPr>
          <w:lang w:eastAsia="en-US"/>
        </w:rPr>
        <w:t xml:space="preserve"> Hulot</w:t>
      </w:r>
      <w:r>
        <w:rPr>
          <w:lang w:eastAsia="en-US"/>
        </w:rPr>
        <w:t xml:space="preserve">, </w:t>
      </w:r>
      <w:r w:rsidR="003148C9">
        <w:rPr>
          <w:lang w:eastAsia="en-US"/>
        </w:rPr>
        <w:t>rép</w:t>
      </w:r>
      <w:r w:rsidR="003148C9">
        <w:t>liquait madame Paturel</w:t>
      </w:r>
      <w:r>
        <w:rPr>
          <w:lang w:eastAsia="en-US"/>
        </w:rPr>
        <w:t xml:space="preserve">, </w:t>
      </w:r>
      <w:r w:rsidR="003148C9">
        <w:rPr>
          <w:lang w:eastAsia="en-US"/>
        </w:rPr>
        <w:t>on m</w:t>
      </w:r>
      <w:r>
        <w:rPr>
          <w:lang w:eastAsia="en-US"/>
        </w:rPr>
        <w:t>’</w:t>
      </w:r>
      <w:r w:rsidR="003148C9">
        <w:rPr>
          <w:lang w:eastAsia="en-US"/>
        </w:rPr>
        <w:t>avait dit que c</w:t>
      </w:r>
      <w:r>
        <w:rPr>
          <w:lang w:eastAsia="en-US"/>
        </w:rPr>
        <w:t>’</w:t>
      </w:r>
      <w:r w:rsidR="003148C9">
        <w:rPr>
          <w:lang w:eastAsia="en-US"/>
        </w:rPr>
        <w:t>était un pompier</w:t>
      </w:r>
      <w:r>
        <w:rPr>
          <w:lang w:eastAsia="en-US"/>
        </w:rPr>
        <w:t>…</w:t>
      </w:r>
    </w:p>
    <w:p w14:paraId="746604BC" w14:textId="77777777" w:rsidR="0046142F" w:rsidRDefault="0046142F" w:rsidP="0046142F">
      <w:pPr>
        <w:rPr>
          <w:lang w:eastAsia="en-US"/>
        </w:rPr>
      </w:pPr>
      <w:r>
        <w:rPr>
          <w:lang w:eastAsia="en-US"/>
        </w:rPr>
        <w:t>— </w:t>
      </w:r>
      <w:r w:rsidR="003148C9">
        <w:rPr>
          <w:lang w:eastAsia="en-US"/>
        </w:rPr>
        <w:t>Tâche</w:t>
      </w:r>
      <w:r>
        <w:rPr>
          <w:lang w:eastAsia="en-US"/>
        </w:rPr>
        <w:t xml:space="preserve"> ! </w:t>
      </w:r>
      <w:r w:rsidR="003148C9">
        <w:rPr>
          <w:lang w:eastAsia="en-US"/>
        </w:rPr>
        <w:t>interrompit madame Chauvelin</w:t>
      </w:r>
      <w:r>
        <w:rPr>
          <w:lang w:eastAsia="en-US"/>
        </w:rPr>
        <w:t xml:space="preserve">, </w:t>
      </w:r>
      <w:r w:rsidR="003148C9">
        <w:rPr>
          <w:lang w:eastAsia="en-US"/>
        </w:rPr>
        <w:t>c</w:t>
      </w:r>
      <w:r>
        <w:rPr>
          <w:lang w:eastAsia="en-US"/>
        </w:rPr>
        <w:t>’</w:t>
      </w:r>
      <w:r w:rsidR="003148C9">
        <w:rPr>
          <w:lang w:eastAsia="en-US"/>
        </w:rPr>
        <w:t>est deux polytechniques qui ont eu des raisons ensemble pour la marchande de bouquets des Folies</w:t>
      </w:r>
      <w:r>
        <w:rPr>
          <w:lang w:eastAsia="en-US"/>
        </w:rPr>
        <w:t>…</w:t>
      </w:r>
    </w:p>
    <w:p w14:paraId="45962CA9" w14:textId="2631CA10" w:rsidR="0046142F" w:rsidRDefault="0046142F" w:rsidP="0046142F">
      <w:pPr>
        <w:rPr>
          <w:lang w:eastAsia="en-US"/>
        </w:rPr>
      </w:pPr>
      <w:r>
        <w:rPr>
          <w:lang w:eastAsia="en-US"/>
        </w:rPr>
        <w:t>M. </w:t>
      </w:r>
      <w:proofErr w:type="spellStart"/>
      <w:r w:rsidR="003148C9">
        <w:rPr>
          <w:lang w:eastAsia="en-US"/>
        </w:rPr>
        <w:t>Flécheux</w:t>
      </w:r>
      <w:proofErr w:type="spellEnd"/>
      <w:r>
        <w:rPr>
          <w:lang w:eastAsia="en-US"/>
        </w:rPr>
        <w:t xml:space="preserve">, </w:t>
      </w:r>
      <w:r w:rsidR="003148C9">
        <w:rPr>
          <w:lang w:eastAsia="en-US"/>
        </w:rPr>
        <w:t>l</w:t>
      </w:r>
      <w:r>
        <w:rPr>
          <w:lang w:eastAsia="en-US"/>
        </w:rPr>
        <w:t>’</w:t>
      </w:r>
      <w:r w:rsidR="003148C9">
        <w:rPr>
          <w:lang w:eastAsia="en-US"/>
        </w:rPr>
        <w:t>orgueil du passage Vendôme</w:t>
      </w:r>
      <w:r>
        <w:rPr>
          <w:lang w:eastAsia="en-US"/>
        </w:rPr>
        <w:t xml:space="preserve">, </w:t>
      </w:r>
      <w:r w:rsidR="003148C9">
        <w:rPr>
          <w:lang w:eastAsia="en-US"/>
        </w:rPr>
        <w:t>s</w:t>
      </w:r>
      <w:r>
        <w:rPr>
          <w:lang w:eastAsia="en-US"/>
        </w:rPr>
        <w:t>’</w:t>
      </w:r>
      <w:r w:rsidR="003148C9">
        <w:rPr>
          <w:lang w:eastAsia="en-US"/>
        </w:rPr>
        <w:t>approc</w:t>
      </w:r>
      <w:r w:rsidR="003148C9">
        <w:t>ha la tabatière ouverte</w:t>
      </w:r>
      <w:r>
        <w:rPr>
          <w:lang w:eastAsia="en-US"/>
        </w:rPr>
        <w:t>.</w:t>
      </w:r>
    </w:p>
    <w:p w14:paraId="7ACCB486" w14:textId="77777777" w:rsidR="0046142F" w:rsidRDefault="0046142F" w:rsidP="0046142F">
      <w:pPr>
        <w:rPr>
          <w:lang w:eastAsia="en-US"/>
        </w:rPr>
      </w:pPr>
      <w:r>
        <w:rPr>
          <w:lang w:eastAsia="en-US"/>
        </w:rPr>
        <w:t>— </w:t>
      </w:r>
      <w:r w:rsidR="003148C9">
        <w:rPr>
          <w:lang w:eastAsia="en-US"/>
        </w:rPr>
        <w:t>En souhaitez-vous</w:t>
      </w:r>
      <w:r>
        <w:rPr>
          <w:lang w:eastAsia="en-US"/>
        </w:rPr>
        <w:t xml:space="preserve">, </w:t>
      </w:r>
      <w:r w:rsidR="003148C9">
        <w:rPr>
          <w:lang w:eastAsia="en-US"/>
        </w:rPr>
        <w:t>mesdames</w:t>
      </w:r>
      <w:r>
        <w:rPr>
          <w:lang w:eastAsia="en-US"/>
        </w:rPr>
        <w:t> ?</w:t>
      </w:r>
    </w:p>
    <w:p w14:paraId="33A64BDB" w14:textId="77777777" w:rsidR="0046142F" w:rsidRDefault="003148C9" w:rsidP="0046142F">
      <w:pPr>
        <w:rPr>
          <w:lang w:eastAsia="en-US"/>
        </w:rPr>
      </w:pPr>
      <w:r>
        <w:rPr>
          <w:lang w:eastAsia="en-US"/>
        </w:rPr>
        <w:t>Ces dames en souhaitaient</w:t>
      </w:r>
      <w:r w:rsidR="0046142F">
        <w:rPr>
          <w:lang w:eastAsia="en-US"/>
        </w:rPr>
        <w:t>.</w:t>
      </w:r>
    </w:p>
    <w:p w14:paraId="09C8BF72" w14:textId="281B1727" w:rsidR="0046142F" w:rsidRDefault="0046142F" w:rsidP="0046142F">
      <w:pPr>
        <w:rPr>
          <w:lang w:eastAsia="en-US"/>
        </w:rPr>
      </w:pPr>
      <w:r>
        <w:rPr>
          <w:lang w:eastAsia="en-US"/>
        </w:rPr>
        <w:t>— </w:t>
      </w:r>
      <w:r w:rsidR="003148C9">
        <w:rPr>
          <w:lang w:eastAsia="en-US"/>
        </w:rPr>
        <w:t>Il paraîtrait</w:t>
      </w:r>
      <w:r>
        <w:rPr>
          <w:lang w:eastAsia="en-US"/>
        </w:rPr>
        <w:t xml:space="preserve">, </w:t>
      </w:r>
      <w:r w:rsidR="003148C9">
        <w:rPr>
          <w:lang w:eastAsia="en-US"/>
        </w:rPr>
        <w:t xml:space="preserve">dit </w:t>
      </w:r>
      <w:r>
        <w:rPr>
          <w:lang w:eastAsia="en-US"/>
        </w:rPr>
        <w:t>M. </w:t>
      </w:r>
      <w:proofErr w:type="spellStart"/>
      <w:r w:rsidR="003148C9">
        <w:rPr>
          <w:lang w:eastAsia="en-US"/>
        </w:rPr>
        <w:t>Flécheux</w:t>
      </w:r>
      <w:proofErr w:type="spellEnd"/>
      <w:r>
        <w:rPr>
          <w:lang w:eastAsia="en-US"/>
        </w:rPr>
        <w:t xml:space="preserve">, </w:t>
      </w:r>
      <w:r w:rsidR="003148C9">
        <w:rPr>
          <w:lang w:eastAsia="en-US"/>
        </w:rPr>
        <w:t>que le cintre des Délassements-Comiques s</w:t>
      </w:r>
      <w:r>
        <w:rPr>
          <w:lang w:eastAsia="en-US"/>
        </w:rPr>
        <w:t>’</w:t>
      </w:r>
      <w:r w:rsidR="003148C9">
        <w:rPr>
          <w:lang w:eastAsia="en-US"/>
        </w:rPr>
        <w:t>est écroulé</w:t>
      </w:r>
      <w:r>
        <w:rPr>
          <w:lang w:eastAsia="en-US"/>
        </w:rPr>
        <w:t xml:space="preserve">… </w:t>
      </w:r>
      <w:r w:rsidR="003148C9">
        <w:rPr>
          <w:lang w:eastAsia="en-US"/>
        </w:rPr>
        <w:t>et qu</w:t>
      </w:r>
      <w:r>
        <w:rPr>
          <w:lang w:eastAsia="en-US"/>
        </w:rPr>
        <w:t>’</w:t>
      </w:r>
      <w:r w:rsidR="003148C9">
        <w:rPr>
          <w:lang w:eastAsia="en-US"/>
        </w:rPr>
        <w:t>il y a cent cinquante personnes d</w:t>
      </w:r>
      <w:r>
        <w:rPr>
          <w:lang w:eastAsia="en-US"/>
        </w:rPr>
        <w:t>’</w:t>
      </w:r>
      <w:r w:rsidR="003148C9">
        <w:rPr>
          <w:lang w:eastAsia="en-US"/>
        </w:rPr>
        <w:t>écrasées</w:t>
      </w:r>
      <w:r>
        <w:rPr>
          <w:lang w:eastAsia="en-US"/>
        </w:rPr>
        <w:t xml:space="preserve">… </w:t>
      </w:r>
      <w:r w:rsidR="003148C9">
        <w:rPr>
          <w:lang w:eastAsia="en-US"/>
        </w:rPr>
        <w:t>Il fait plus doux qu</w:t>
      </w:r>
      <w:r>
        <w:rPr>
          <w:lang w:eastAsia="en-US"/>
        </w:rPr>
        <w:t>’</w:t>
      </w:r>
      <w:r w:rsidR="003148C9">
        <w:rPr>
          <w:lang w:eastAsia="en-US"/>
        </w:rPr>
        <w:t>hier</w:t>
      </w:r>
      <w:r>
        <w:rPr>
          <w:lang w:eastAsia="en-US"/>
        </w:rPr>
        <w:t xml:space="preserve">, </w:t>
      </w:r>
      <w:r w:rsidR="003148C9">
        <w:rPr>
          <w:lang w:eastAsia="en-US"/>
        </w:rPr>
        <w:t>pas vrai</w:t>
      </w:r>
      <w:r>
        <w:rPr>
          <w:lang w:eastAsia="en-US"/>
        </w:rPr>
        <w:t xml:space="preserve">, </w:t>
      </w:r>
      <w:r w:rsidR="003148C9">
        <w:rPr>
          <w:lang w:eastAsia="en-US"/>
        </w:rPr>
        <w:t>ce soir</w:t>
      </w:r>
      <w:r>
        <w:rPr>
          <w:lang w:eastAsia="en-US"/>
        </w:rPr>
        <w:t> ?…</w:t>
      </w:r>
    </w:p>
    <w:p w14:paraId="46B8EB56" w14:textId="77777777" w:rsidR="0046142F" w:rsidRDefault="003148C9" w:rsidP="0046142F">
      <w:pPr>
        <w:rPr>
          <w:lang w:eastAsia="en-US"/>
        </w:rPr>
      </w:pPr>
      <w:r>
        <w:rPr>
          <w:lang w:eastAsia="en-US"/>
        </w:rPr>
        <w:t>Un sergent de ville s</w:t>
      </w:r>
      <w:r w:rsidR="0046142F">
        <w:rPr>
          <w:lang w:eastAsia="en-US"/>
        </w:rPr>
        <w:t>’</w:t>
      </w:r>
      <w:r>
        <w:rPr>
          <w:lang w:eastAsia="en-US"/>
        </w:rPr>
        <w:t>était fait jour jusqu</w:t>
      </w:r>
      <w:r w:rsidR="0046142F">
        <w:rPr>
          <w:lang w:eastAsia="en-US"/>
        </w:rPr>
        <w:t>’</w:t>
      </w:r>
      <w:r>
        <w:rPr>
          <w:lang w:eastAsia="en-US"/>
        </w:rPr>
        <w:t>au centre de la bagarre</w:t>
      </w:r>
      <w:r w:rsidR="0046142F">
        <w:rPr>
          <w:lang w:eastAsia="en-US"/>
        </w:rPr>
        <w:t>.</w:t>
      </w:r>
    </w:p>
    <w:p w14:paraId="24A34046" w14:textId="77777777" w:rsidR="0046142F" w:rsidRDefault="003148C9" w:rsidP="0046142F">
      <w:pPr>
        <w:rPr>
          <w:lang w:eastAsia="en-US"/>
        </w:rPr>
      </w:pPr>
      <w:r>
        <w:rPr>
          <w:lang w:eastAsia="en-US"/>
        </w:rPr>
        <w:t>Gabriel ouvrait la bouche pour s</w:t>
      </w:r>
      <w:r w:rsidR="0046142F">
        <w:rPr>
          <w:lang w:eastAsia="en-US"/>
        </w:rPr>
        <w:t>’</w:t>
      </w:r>
      <w:r>
        <w:rPr>
          <w:lang w:eastAsia="en-US"/>
        </w:rPr>
        <w:t>expliquer</w:t>
      </w:r>
      <w:r w:rsidR="0046142F">
        <w:rPr>
          <w:lang w:eastAsia="en-US"/>
        </w:rPr>
        <w:t xml:space="preserve"> ; </w:t>
      </w:r>
      <w:r>
        <w:rPr>
          <w:lang w:eastAsia="en-US"/>
        </w:rPr>
        <w:t>le cocher jurait</w:t>
      </w:r>
      <w:r w:rsidR="0046142F">
        <w:rPr>
          <w:lang w:eastAsia="en-US"/>
        </w:rPr>
        <w:t xml:space="preserve"> ; </w:t>
      </w:r>
      <w:proofErr w:type="spellStart"/>
      <w:r>
        <w:rPr>
          <w:lang w:eastAsia="en-US"/>
        </w:rPr>
        <w:t>Yaume</w:t>
      </w:r>
      <w:proofErr w:type="spellEnd"/>
      <w:r>
        <w:rPr>
          <w:lang w:eastAsia="en-US"/>
        </w:rPr>
        <w:t xml:space="preserve"> prit une pose parlementaire pour prononcer le discours suivant</w:t>
      </w:r>
      <w:r w:rsidR="0046142F">
        <w:rPr>
          <w:lang w:eastAsia="en-US"/>
        </w:rPr>
        <w:t> :</w:t>
      </w:r>
    </w:p>
    <w:p w14:paraId="6E740297" w14:textId="77777777" w:rsidR="0046142F" w:rsidRDefault="0046142F" w:rsidP="0046142F">
      <w:pPr>
        <w:rPr>
          <w:lang w:eastAsia="en-US"/>
        </w:rPr>
      </w:pPr>
      <w:r>
        <w:rPr>
          <w:lang w:eastAsia="en-US"/>
        </w:rPr>
        <w:t>— </w:t>
      </w:r>
      <w:r w:rsidR="003148C9">
        <w:rPr>
          <w:lang w:eastAsia="en-US"/>
        </w:rPr>
        <w:t>Mon commissaire</w:t>
      </w:r>
      <w:r>
        <w:rPr>
          <w:lang w:eastAsia="en-US"/>
        </w:rPr>
        <w:t xml:space="preserve">, </w:t>
      </w:r>
      <w:r w:rsidR="003148C9">
        <w:rPr>
          <w:lang w:eastAsia="en-US"/>
        </w:rPr>
        <w:t>dit-il</w:t>
      </w:r>
      <w:r>
        <w:rPr>
          <w:lang w:eastAsia="en-US"/>
        </w:rPr>
        <w:t xml:space="preserve">, </w:t>
      </w:r>
      <w:r w:rsidR="003148C9">
        <w:rPr>
          <w:lang w:eastAsia="en-US"/>
        </w:rPr>
        <w:t>si vous ambitionnez censé de savoir la vérité vraie</w:t>
      </w:r>
      <w:r>
        <w:rPr>
          <w:lang w:eastAsia="en-US"/>
        </w:rPr>
        <w:t xml:space="preserve">, </w:t>
      </w:r>
      <w:r w:rsidR="003148C9">
        <w:rPr>
          <w:lang w:eastAsia="en-US"/>
        </w:rPr>
        <w:t>je vais vous en communiquer</w:t>
      </w:r>
      <w:r>
        <w:rPr>
          <w:lang w:eastAsia="en-US"/>
        </w:rPr>
        <w:t>.</w:t>
      </w:r>
    </w:p>
    <w:p w14:paraId="18D5D57B" w14:textId="77777777" w:rsidR="0046142F" w:rsidRDefault="0046142F" w:rsidP="0046142F">
      <w:pPr>
        <w:rPr>
          <w:lang w:eastAsia="en-US"/>
        </w:rPr>
      </w:pPr>
      <w:r>
        <w:rPr>
          <w:lang w:eastAsia="en-US"/>
        </w:rPr>
        <w:lastRenderedPageBreak/>
        <w:t>— </w:t>
      </w:r>
      <w:r w:rsidR="003148C9">
        <w:rPr>
          <w:lang w:eastAsia="en-US"/>
        </w:rPr>
        <w:t>Mais</w:t>
      </w:r>
      <w:r>
        <w:rPr>
          <w:lang w:eastAsia="en-US"/>
        </w:rPr>
        <w:t xml:space="preserve">, </w:t>
      </w:r>
      <w:r w:rsidR="003148C9">
        <w:rPr>
          <w:lang w:eastAsia="en-US"/>
        </w:rPr>
        <w:t>voulut dire Gabriel</w:t>
      </w:r>
      <w:r>
        <w:rPr>
          <w:lang w:eastAsia="en-US"/>
        </w:rPr>
        <w:t>…</w:t>
      </w:r>
    </w:p>
    <w:p w14:paraId="600BF11D" w14:textId="77777777" w:rsidR="0046142F" w:rsidRDefault="0046142F" w:rsidP="0046142F">
      <w:pPr>
        <w:rPr>
          <w:lang w:eastAsia="en-US"/>
        </w:rPr>
      </w:pPr>
      <w:r>
        <w:rPr>
          <w:lang w:eastAsia="en-US"/>
        </w:rPr>
        <w:t>— </w:t>
      </w:r>
      <w:r w:rsidR="003148C9">
        <w:rPr>
          <w:lang w:eastAsia="en-US"/>
        </w:rPr>
        <w:t>La paix</w:t>
      </w:r>
      <w:r>
        <w:rPr>
          <w:lang w:eastAsia="en-US"/>
        </w:rPr>
        <w:t xml:space="preserve">, </w:t>
      </w:r>
      <w:r w:rsidR="003148C9">
        <w:rPr>
          <w:lang w:eastAsia="en-US"/>
        </w:rPr>
        <w:t>filou</w:t>
      </w:r>
      <w:r>
        <w:rPr>
          <w:lang w:eastAsia="en-US"/>
        </w:rPr>
        <w:t xml:space="preserve"> ! </w:t>
      </w:r>
      <w:r w:rsidR="003148C9">
        <w:rPr>
          <w:lang w:eastAsia="en-US"/>
        </w:rPr>
        <w:t>gronda le cocher</w:t>
      </w:r>
      <w:r>
        <w:rPr>
          <w:lang w:eastAsia="en-US"/>
        </w:rPr>
        <w:t>.</w:t>
      </w:r>
    </w:p>
    <w:p w14:paraId="091EC003" w14:textId="77777777" w:rsidR="0046142F" w:rsidRDefault="0046142F" w:rsidP="0046142F">
      <w:pPr>
        <w:rPr>
          <w:lang w:eastAsia="en-US"/>
        </w:rPr>
      </w:pPr>
      <w:r>
        <w:rPr>
          <w:lang w:eastAsia="en-US"/>
        </w:rPr>
        <w:t>— </w:t>
      </w:r>
      <w:r w:rsidR="003148C9">
        <w:rPr>
          <w:lang w:eastAsia="en-US"/>
        </w:rPr>
        <w:t>Donnez-nous le silence</w:t>
      </w:r>
      <w:r>
        <w:rPr>
          <w:lang w:eastAsia="en-US"/>
        </w:rPr>
        <w:t xml:space="preserve">, </w:t>
      </w:r>
      <w:r w:rsidR="003148C9">
        <w:rPr>
          <w:lang w:eastAsia="en-US"/>
        </w:rPr>
        <w:t xml:space="preserve">reprit </w:t>
      </w:r>
      <w:proofErr w:type="spellStart"/>
      <w:r w:rsidR="003148C9">
        <w:rPr>
          <w:lang w:eastAsia="en-US"/>
        </w:rPr>
        <w:t>Yaume</w:t>
      </w:r>
      <w:proofErr w:type="spellEnd"/>
      <w:r w:rsidR="003148C9">
        <w:rPr>
          <w:lang w:eastAsia="en-US"/>
        </w:rPr>
        <w:t xml:space="preserve"> à cause du respect que l</w:t>
      </w:r>
      <w:r>
        <w:rPr>
          <w:lang w:eastAsia="en-US"/>
        </w:rPr>
        <w:t>’</w:t>
      </w:r>
      <w:r w:rsidR="003148C9">
        <w:rPr>
          <w:lang w:eastAsia="en-US"/>
        </w:rPr>
        <w:t>on doit à l</w:t>
      </w:r>
      <w:r>
        <w:rPr>
          <w:lang w:eastAsia="en-US"/>
        </w:rPr>
        <w:t>’</w:t>
      </w:r>
      <w:r w:rsidR="003148C9">
        <w:rPr>
          <w:lang w:eastAsia="en-US"/>
        </w:rPr>
        <w:t>uniforme des Français</w:t>
      </w:r>
      <w:r>
        <w:rPr>
          <w:lang w:eastAsia="en-US"/>
        </w:rPr>
        <w:t xml:space="preserve">, </w:t>
      </w:r>
      <w:r w:rsidR="003148C9">
        <w:rPr>
          <w:lang w:eastAsia="en-US"/>
        </w:rPr>
        <w:t>qu</w:t>
      </w:r>
      <w:r>
        <w:rPr>
          <w:lang w:eastAsia="en-US"/>
        </w:rPr>
        <w:t>’</w:t>
      </w:r>
      <w:r w:rsidR="003148C9">
        <w:rPr>
          <w:lang w:eastAsia="en-US"/>
        </w:rPr>
        <w:t>est porté avec bonheur ici présent</w:t>
      </w:r>
      <w:r>
        <w:rPr>
          <w:lang w:eastAsia="en-US"/>
        </w:rPr>
        <w:t xml:space="preserve">, </w:t>
      </w:r>
      <w:r w:rsidR="003148C9">
        <w:rPr>
          <w:lang w:eastAsia="en-US"/>
        </w:rPr>
        <w:t>par l</w:t>
      </w:r>
      <w:r>
        <w:rPr>
          <w:lang w:eastAsia="en-US"/>
        </w:rPr>
        <w:t>’</w:t>
      </w:r>
      <w:r w:rsidR="003148C9">
        <w:rPr>
          <w:lang w:eastAsia="en-US"/>
        </w:rPr>
        <w:t>autorité</w:t>
      </w:r>
      <w:r>
        <w:rPr>
          <w:lang w:eastAsia="en-US"/>
        </w:rPr>
        <w:t xml:space="preserve">… </w:t>
      </w:r>
      <w:r w:rsidR="003148C9">
        <w:rPr>
          <w:lang w:eastAsia="en-US"/>
        </w:rPr>
        <w:t>Y a donc censément</w:t>
      </w:r>
      <w:r>
        <w:rPr>
          <w:lang w:eastAsia="en-US"/>
        </w:rPr>
        <w:t xml:space="preserve">, </w:t>
      </w:r>
      <w:r w:rsidR="003148C9">
        <w:rPr>
          <w:lang w:eastAsia="en-US"/>
        </w:rPr>
        <w:t>mon commissaire</w:t>
      </w:r>
      <w:r>
        <w:rPr>
          <w:lang w:eastAsia="en-US"/>
        </w:rPr>
        <w:t xml:space="preserve">, </w:t>
      </w:r>
      <w:r w:rsidR="003148C9">
        <w:rPr>
          <w:lang w:eastAsia="en-US"/>
        </w:rPr>
        <w:t>qu</w:t>
      </w:r>
      <w:r>
        <w:rPr>
          <w:lang w:eastAsia="en-US"/>
        </w:rPr>
        <w:t>’</w:t>
      </w:r>
      <w:r w:rsidR="003148C9">
        <w:rPr>
          <w:lang w:eastAsia="en-US"/>
        </w:rPr>
        <w:t>étant sur les lieux à y faire mon devoir de ma place</w:t>
      </w:r>
      <w:r>
        <w:rPr>
          <w:lang w:eastAsia="en-US"/>
        </w:rPr>
        <w:t xml:space="preserve">, </w:t>
      </w:r>
      <w:r w:rsidR="003148C9">
        <w:rPr>
          <w:lang w:eastAsia="en-US"/>
        </w:rPr>
        <w:t>j</w:t>
      </w:r>
      <w:r>
        <w:rPr>
          <w:lang w:eastAsia="en-US"/>
        </w:rPr>
        <w:t>’</w:t>
      </w:r>
      <w:r w:rsidR="003148C9">
        <w:rPr>
          <w:lang w:eastAsia="en-US"/>
        </w:rPr>
        <w:t>ai entendu des cris et vu une personne qui s</w:t>
      </w:r>
      <w:r>
        <w:rPr>
          <w:lang w:eastAsia="en-US"/>
        </w:rPr>
        <w:t>’</w:t>
      </w:r>
      <w:r w:rsidR="003148C9">
        <w:rPr>
          <w:lang w:eastAsia="en-US"/>
        </w:rPr>
        <w:t>en sauvait avec empressement pour s</w:t>
      </w:r>
      <w:r>
        <w:rPr>
          <w:lang w:eastAsia="en-US"/>
        </w:rPr>
        <w:t>’</w:t>
      </w:r>
      <w:r w:rsidR="003148C9">
        <w:rPr>
          <w:lang w:eastAsia="en-US"/>
        </w:rPr>
        <w:t>évader en détalant</w:t>
      </w:r>
      <w:r>
        <w:rPr>
          <w:lang w:eastAsia="en-US"/>
        </w:rPr>
        <w:t>.</w:t>
      </w:r>
    </w:p>
    <w:p w14:paraId="01F5FD62"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vrai</w:t>
      </w:r>
      <w:r>
        <w:rPr>
          <w:lang w:eastAsia="en-US"/>
        </w:rPr>
        <w:t xml:space="preserve"> ! </w:t>
      </w:r>
      <w:r w:rsidR="003148C9">
        <w:rPr>
          <w:lang w:eastAsia="en-US"/>
        </w:rPr>
        <w:t>c</w:t>
      </w:r>
      <w:r>
        <w:rPr>
          <w:lang w:eastAsia="en-US"/>
        </w:rPr>
        <w:t>’</w:t>
      </w:r>
      <w:r w:rsidR="003148C9">
        <w:rPr>
          <w:lang w:eastAsia="en-US"/>
        </w:rPr>
        <w:t>est vrai</w:t>
      </w:r>
      <w:r>
        <w:rPr>
          <w:lang w:eastAsia="en-US"/>
        </w:rPr>
        <w:t xml:space="preserve">, </w:t>
      </w:r>
      <w:r w:rsidR="003148C9">
        <w:rPr>
          <w:lang w:eastAsia="en-US"/>
        </w:rPr>
        <w:t>appuya-t-on à la ronde</w:t>
      </w:r>
      <w:r>
        <w:rPr>
          <w:lang w:eastAsia="en-US"/>
        </w:rPr>
        <w:t>.</w:t>
      </w:r>
    </w:p>
    <w:p w14:paraId="6D39F198" w14:textId="77777777" w:rsidR="0046142F" w:rsidRDefault="0046142F" w:rsidP="0046142F">
      <w:pPr>
        <w:rPr>
          <w:lang w:eastAsia="en-US"/>
        </w:rPr>
      </w:pPr>
      <w:r>
        <w:rPr>
          <w:lang w:eastAsia="en-US"/>
        </w:rPr>
        <w:t>— </w:t>
      </w:r>
      <w:r w:rsidR="003148C9">
        <w:rPr>
          <w:lang w:eastAsia="en-US"/>
        </w:rPr>
        <w:t>Mais</w:t>
      </w:r>
      <w:r>
        <w:rPr>
          <w:lang w:eastAsia="en-US"/>
        </w:rPr>
        <w:t xml:space="preserve">… </w:t>
      </w:r>
      <w:r w:rsidR="003148C9">
        <w:rPr>
          <w:lang w:eastAsia="en-US"/>
        </w:rPr>
        <w:t>voulut encore dire Gabriel</w:t>
      </w:r>
      <w:r>
        <w:rPr>
          <w:lang w:eastAsia="en-US"/>
        </w:rPr>
        <w:t>…</w:t>
      </w:r>
    </w:p>
    <w:p w14:paraId="1BEF88FE" w14:textId="77777777" w:rsidR="0046142F" w:rsidRDefault="0046142F" w:rsidP="0046142F">
      <w:pPr>
        <w:rPr>
          <w:lang w:eastAsia="en-US"/>
        </w:rPr>
      </w:pPr>
      <w:r>
        <w:rPr>
          <w:lang w:eastAsia="en-US"/>
        </w:rPr>
        <w:t>— </w:t>
      </w:r>
      <w:r w:rsidR="003148C9">
        <w:rPr>
          <w:lang w:eastAsia="en-US"/>
        </w:rPr>
        <w:t>Tais ton bec</w:t>
      </w:r>
      <w:r>
        <w:rPr>
          <w:lang w:eastAsia="en-US"/>
        </w:rPr>
        <w:t xml:space="preserve">, </w:t>
      </w:r>
      <w:r w:rsidR="003148C9">
        <w:rPr>
          <w:lang w:eastAsia="en-US"/>
        </w:rPr>
        <w:t>filou</w:t>
      </w:r>
      <w:r>
        <w:rPr>
          <w:lang w:eastAsia="en-US"/>
        </w:rPr>
        <w:t xml:space="preserve"> ! </w:t>
      </w:r>
      <w:r w:rsidR="003148C9">
        <w:rPr>
          <w:lang w:eastAsia="en-US"/>
        </w:rPr>
        <w:t>commanda la foule</w:t>
      </w:r>
      <w:r>
        <w:rPr>
          <w:lang w:eastAsia="en-US"/>
        </w:rPr>
        <w:t>.</w:t>
      </w:r>
    </w:p>
    <w:p w14:paraId="43C9D923" w14:textId="22A9FBCD" w:rsidR="0046142F" w:rsidRDefault="0046142F" w:rsidP="0046142F">
      <w:pPr>
        <w:rPr>
          <w:lang w:eastAsia="en-US"/>
        </w:rPr>
      </w:pPr>
      <w:r>
        <w:rPr>
          <w:lang w:eastAsia="en-US"/>
        </w:rPr>
        <w:t>— </w:t>
      </w:r>
      <w:r w:rsidR="003148C9">
        <w:rPr>
          <w:lang w:eastAsia="en-US"/>
        </w:rPr>
        <w:t>Filou</w:t>
      </w:r>
      <w:r>
        <w:rPr>
          <w:lang w:eastAsia="en-US"/>
        </w:rPr>
        <w:t xml:space="preserve">, </w:t>
      </w:r>
      <w:r w:rsidR="003148C9">
        <w:rPr>
          <w:lang w:eastAsia="en-US"/>
        </w:rPr>
        <w:t xml:space="preserve">poursuivit </w:t>
      </w:r>
      <w:proofErr w:type="spellStart"/>
      <w:r w:rsidR="003148C9">
        <w:rPr>
          <w:lang w:eastAsia="en-US"/>
        </w:rPr>
        <w:t>Yaume</w:t>
      </w:r>
      <w:proofErr w:type="spellEnd"/>
      <w:r>
        <w:rPr>
          <w:lang w:eastAsia="en-US"/>
        </w:rPr>
        <w:t xml:space="preserve">, </w:t>
      </w:r>
      <w:r w:rsidR="006C2AE1">
        <w:rPr>
          <w:lang w:eastAsia="en-US"/>
        </w:rPr>
        <w:t>—</w:t>
      </w:r>
      <w:r>
        <w:rPr>
          <w:lang w:eastAsia="en-US"/>
        </w:rPr>
        <w:t xml:space="preserve"> </w:t>
      </w:r>
      <w:r w:rsidR="003148C9">
        <w:rPr>
          <w:lang w:eastAsia="en-US"/>
        </w:rPr>
        <w:t>c</w:t>
      </w:r>
      <w:r>
        <w:rPr>
          <w:lang w:eastAsia="en-US"/>
        </w:rPr>
        <w:t>’</w:t>
      </w:r>
      <w:r w:rsidR="003148C9">
        <w:rPr>
          <w:lang w:eastAsia="en-US"/>
        </w:rPr>
        <w:t>est à la loi de décimer si l</w:t>
      </w:r>
      <w:r>
        <w:rPr>
          <w:lang w:eastAsia="en-US"/>
        </w:rPr>
        <w:t>’</w:t>
      </w:r>
      <w:r w:rsidR="003148C9">
        <w:rPr>
          <w:lang w:eastAsia="en-US"/>
        </w:rPr>
        <w:t>invective est juste et convenable</w:t>
      </w:r>
      <w:r>
        <w:rPr>
          <w:lang w:eastAsia="en-US"/>
        </w:rPr>
        <w:t xml:space="preserve">… </w:t>
      </w:r>
      <w:r w:rsidR="003148C9">
        <w:rPr>
          <w:lang w:eastAsia="en-US"/>
        </w:rPr>
        <w:t>Y a donc</w:t>
      </w:r>
      <w:r>
        <w:rPr>
          <w:lang w:eastAsia="en-US"/>
        </w:rPr>
        <w:t xml:space="preserve">, </w:t>
      </w:r>
      <w:r w:rsidR="003148C9">
        <w:rPr>
          <w:lang w:eastAsia="en-US"/>
        </w:rPr>
        <w:t>censé</w:t>
      </w:r>
      <w:r>
        <w:rPr>
          <w:lang w:eastAsia="en-US"/>
        </w:rPr>
        <w:t xml:space="preserve">, </w:t>
      </w:r>
      <w:r w:rsidR="003148C9">
        <w:rPr>
          <w:lang w:eastAsia="en-US"/>
        </w:rPr>
        <w:t>mon commissaire</w:t>
      </w:r>
      <w:r>
        <w:rPr>
          <w:lang w:eastAsia="en-US"/>
        </w:rPr>
        <w:t xml:space="preserve">, </w:t>
      </w:r>
      <w:r w:rsidR="003148C9">
        <w:rPr>
          <w:lang w:eastAsia="en-US"/>
        </w:rPr>
        <w:t>que</w:t>
      </w:r>
      <w:r>
        <w:rPr>
          <w:lang w:eastAsia="en-US"/>
        </w:rPr>
        <w:t xml:space="preserve">, </w:t>
      </w:r>
      <w:r w:rsidR="003148C9">
        <w:rPr>
          <w:lang w:eastAsia="en-US"/>
        </w:rPr>
        <w:t>dans le doute de ses desseins et voyant sa mauvaise mine</w:t>
      </w:r>
      <w:r>
        <w:rPr>
          <w:lang w:eastAsia="en-US"/>
        </w:rPr>
        <w:t xml:space="preserve">, </w:t>
      </w:r>
      <w:r w:rsidR="003148C9">
        <w:rPr>
          <w:lang w:eastAsia="en-US"/>
        </w:rPr>
        <w:t>je lui ai posé la main dessus</w:t>
      </w:r>
      <w:r>
        <w:rPr>
          <w:lang w:eastAsia="en-US"/>
        </w:rPr>
        <w:t xml:space="preserve">… </w:t>
      </w:r>
      <w:r w:rsidR="003148C9">
        <w:rPr>
          <w:lang w:eastAsia="en-US"/>
        </w:rPr>
        <w:t>qu</w:t>
      </w:r>
      <w:r>
        <w:rPr>
          <w:lang w:eastAsia="en-US"/>
        </w:rPr>
        <w:t>’</w:t>
      </w:r>
      <w:r w:rsidR="003148C9">
        <w:rPr>
          <w:lang w:eastAsia="en-US"/>
        </w:rPr>
        <w:t>il m</w:t>
      </w:r>
      <w:r>
        <w:rPr>
          <w:lang w:eastAsia="en-US"/>
        </w:rPr>
        <w:t>’</w:t>
      </w:r>
      <w:r w:rsidR="003148C9">
        <w:rPr>
          <w:lang w:eastAsia="en-US"/>
        </w:rPr>
        <w:t>a dit alors en roulant des yeux de tigresse</w:t>
      </w:r>
      <w:r>
        <w:rPr>
          <w:lang w:eastAsia="en-US"/>
        </w:rPr>
        <w:t xml:space="preserve"> : </w:t>
      </w:r>
      <w:r w:rsidR="003148C9">
        <w:rPr>
          <w:lang w:eastAsia="en-US"/>
        </w:rPr>
        <w:t>Lâche-moi</w:t>
      </w:r>
      <w:r>
        <w:rPr>
          <w:lang w:eastAsia="en-US"/>
        </w:rPr>
        <w:t xml:space="preserve">, </w:t>
      </w:r>
      <w:r w:rsidR="003148C9">
        <w:rPr>
          <w:lang w:eastAsia="en-US"/>
        </w:rPr>
        <w:t>propre à rien</w:t>
      </w:r>
      <w:r>
        <w:rPr>
          <w:lang w:eastAsia="en-US"/>
        </w:rPr>
        <w:t xml:space="preserve">, </w:t>
      </w:r>
      <w:r w:rsidR="003148C9">
        <w:rPr>
          <w:lang w:eastAsia="en-US"/>
        </w:rPr>
        <w:t>ou je t</w:t>
      </w:r>
      <w:r>
        <w:rPr>
          <w:lang w:eastAsia="en-US"/>
        </w:rPr>
        <w:t>’</w:t>
      </w:r>
      <w:r w:rsidR="003148C9">
        <w:rPr>
          <w:lang w:eastAsia="en-US"/>
        </w:rPr>
        <w:t>effondre</w:t>
      </w:r>
      <w:r>
        <w:rPr>
          <w:lang w:eastAsia="en-US"/>
        </w:rPr>
        <w:t> !</w:t>
      </w:r>
    </w:p>
    <w:p w14:paraId="475C8218"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protesta le pauvre Gabriel</w:t>
      </w:r>
      <w:r>
        <w:rPr>
          <w:lang w:eastAsia="en-US"/>
        </w:rPr>
        <w:t>.</w:t>
      </w:r>
    </w:p>
    <w:p w14:paraId="301CF8B8" w14:textId="77777777" w:rsidR="0046142F" w:rsidRDefault="003148C9" w:rsidP="0046142F">
      <w:pPr>
        <w:rPr>
          <w:lang w:eastAsia="en-US"/>
        </w:rPr>
      </w:pPr>
      <w:r>
        <w:rPr>
          <w:lang w:eastAsia="en-US"/>
        </w:rPr>
        <w:t>C</w:t>
      </w:r>
      <w:r w:rsidR="0046142F">
        <w:rPr>
          <w:lang w:eastAsia="en-US"/>
        </w:rPr>
        <w:t>’</w:t>
      </w:r>
      <w:r>
        <w:rPr>
          <w:lang w:eastAsia="en-US"/>
        </w:rPr>
        <w:t>était en effet un affreux mensonge</w:t>
      </w:r>
      <w:r w:rsidR="0046142F">
        <w:rPr>
          <w:lang w:eastAsia="en-US"/>
        </w:rPr>
        <w:t xml:space="preserve">, </w:t>
      </w:r>
      <w:r>
        <w:rPr>
          <w:lang w:eastAsia="en-US"/>
        </w:rPr>
        <w:t>et qui fait tâche dans la vie jusqu</w:t>
      </w:r>
      <w:r w:rsidR="0046142F">
        <w:rPr>
          <w:lang w:eastAsia="en-US"/>
        </w:rPr>
        <w:t>’</w:t>
      </w:r>
      <w:r>
        <w:rPr>
          <w:lang w:eastAsia="en-US"/>
        </w:rPr>
        <w:t xml:space="preserve">alors si pure de </w:t>
      </w:r>
      <w:proofErr w:type="spellStart"/>
      <w:r>
        <w:rPr>
          <w:lang w:eastAsia="en-US"/>
        </w:rPr>
        <w:t>Yaume</w:t>
      </w:r>
      <w:proofErr w:type="spellEnd"/>
      <w:r>
        <w:rPr>
          <w:lang w:eastAsia="en-US"/>
        </w:rPr>
        <w:t xml:space="preserve"> le pâtour</w:t>
      </w:r>
      <w:r w:rsidR="0046142F">
        <w:rPr>
          <w:lang w:eastAsia="en-US"/>
        </w:rPr>
        <w:t>.</w:t>
      </w:r>
    </w:p>
    <w:p w14:paraId="2B9DD4C6" w14:textId="77777777" w:rsidR="0046142F" w:rsidRDefault="003148C9" w:rsidP="0046142F">
      <w:pPr>
        <w:rPr>
          <w:lang w:eastAsia="en-US"/>
        </w:rPr>
      </w:pPr>
      <w:r>
        <w:rPr>
          <w:lang w:eastAsia="en-US"/>
        </w:rPr>
        <w:t>Mais la foule cria</w:t>
      </w:r>
      <w:r w:rsidR="0046142F">
        <w:rPr>
          <w:lang w:eastAsia="en-US"/>
        </w:rPr>
        <w:t> :</w:t>
      </w:r>
    </w:p>
    <w:p w14:paraId="35B0EB71" w14:textId="77777777" w:rsidR="0046142F" w:rsidRDefault="0046142F" w:rsidP="0046142F">
      <w:pPr>
        <w:rPr>
          <w:lang w:eastAsia="en-US"/>
        </w:rPr>
      </w:pPr>
      <w:r>
        <w:rPr>
          <w:lang w:eastAsia="en-US"/>
        </w:rPr>
        <w:t>— </w:t>
      </w:r>
      <w:r w:rsidR="003148C9">
        <w:rPr>
          <w:lang w:eastAsia="en-US"/>
        </w:rPr>
        <w:t>Filou</w:t>
      </w:r>
      <w:r>
        <w:rPr>
          <w:lang w:eastAsia="en-US"/>
        </w:rPr>
        <w:t xml:space="preserve">, </w:t>
      </w:r>
      <w:r w:rsidR="003148C9">
        <w:rPr>
          <w:lang w:eastAsia="en-US"/>
        </w:rPr>
        <w:t>tais ton bec</w:t>
      </w:r>
      <w:r>
        <w:rPr>
          <w:lang w:eastAsia="en-US"/>
        </w:rPr>
        <w:t> !</w:t>
      </w:r>
    </w:p>
    <w:p w14:paraId="7C3A7A6F" w14:textId="77777777" w:rsidR="0046142F" w:rsidRDefault="0046142F" w:rsidP="0046142F">
      <w:pPr>
        <w:rPr>
          <w:lang w:eastAsia="en-US"/>
        </w:rPr>
      </w:pPr>
      <w:r>
        <w:rPr>
          <w:lang w:eastAsia="en-US"/>
        </w:rPr>
        <w:t>— </w:t>
      </w:r>
      <w:r w:rsidR="003148C9">
        <w:rPr>
          <w:lang w:eastAsia="en-US"/>
        </w:rPr>
        <w:t>Après</w:t>
      </w:r>
      <w:r>
        <w:rPr>
          <w:lang w:eastAsia="en-US"/>
        </w:rPr>
        <w:t xml:space="preserve"> ? </w:t>
      </w:r>
      <w:r w:rsidR="003148C9">
        <w:rPr>
          <w:lang w:eastAsia="en-US"/>
        </w:rPr>
        <w:t>dit le sergent de ville avec la fierté d</w:t>
      </w:r>
      <w:r>
        <w:rPr>
          <w:lang w:eastAsia="en-US"/>
        </w:rPr>
        <w:t>’</w:t>
      </w:r>
      <w:r w:rsidR="003148C9">
        <w:rPr>
          <w:lang w:eastAsia="en-US"/>
        </w:rPr>
        <w:t>un tribunal tout entier</w:t>
      </w:r>
      <w:r>
        <w:rPr>
          <w:lang w:eastAsia="en-US"/>
        </w:rPr>
        <w:t>.</w:t>
      </w:r>
    </w:p>
    <w:p w14:paraId="17B8C7AF" w14:textId="77777777" w:rsidR="0046142F" w:rsidRDefault="0046142F" w:rsidP="0046142F">
      <w:pPr>
        <w:rPr>
          <w:lang w:eastAsia="en-US"/>
        </w:rPr>
      </w:pPr>
      <w:r>
        <w:rPr>
          <w:lang w:eastAsia="en-US"/>
        </w:rPr>
        <w:t>— </w:t>
      </w:r>
      <w:r w:rsidR="003148C9">
        <w:rPr>
          <w:lang w:eastAsia="en-US"/>
        </w:rPr>
        <w:t>Après</w:t>
      </w:r>
      <w:r>
        <w:rPr>
          <w:lang w:eastAsia="en-US"/>
        </w:rPr>
        <w:t xml:space="preserve"> ? </w:t>
      </w:r>
      <w:r w:rsidR="003148C9">
        <w:rPr>
          <w:lang w:eastAsia="en-US"/>
        </w:rPr>
        <w:t>Censé censément des propos dégoûtants qu</w:t>
      </w:r>
      <w:r>
        <w:rPr>
          <w:lang w:eastAsia="en-US"/>
        </w:rPr>
        <w:t>’</w:t>
      </w:r>
      <w:r w:rsidR="003148C9">
        <w:rPr>
          <w:lang w:eastAsia="en-US"/>
        </w:rPr>
        <w:t>il a tenus</w:t>
      </w:r>
      <w:r>
        <w:rPr>
          <w:lang w:eastAsia="en-US"/>
        </w:rPr>
        <w:t xml:space="preserve">, </w:t>
      </w:r>
      <w:r w:rsidR="003148C9">
        <w:rPr>
          <w:lang w:eastAsia="en-US"/>
        </w:rPr>
        <w:t>sauf respect</w:t>
      </w:r>
      <w:r>
        <w:rPr>
          <w:lang w:eastAsia="en-US"/>
        </w:rPr>
        <w:t xml:space="preserve">… </w:t>
      </w:r>
      <w:r w:rsidR="003148C9">
        <w:rPr>
          <w:lang w:eastAsia="en-US"/>
        </w:rPr>
        <w:t>Des s</w:t>
      </w:r>
      <w:r>
        <w:rPr>
          <w:lang w:eastAsia="en-US"/>
        </w:rPr>
        <w:t xml:space="preserve">… </w:t>
      </w:r>
      <w:r w:rsidR="003148C9">
        <w:rPr>
          <w:lang w:eastAsia="en-US"/>
        </w:rPr>
        <w:t>des b</w:t>
      </w:r>
      <w:r>
        <w:rPr>
          <w:lang w:eastAsia="en-US"/>
        </w:rPr>
        <w:t xml:space="preserve">… </w:t>
      </w:r>
      <w:r w:rsidR="003148C9">
        <w:rPr>
          <w:lang w:eastAsia="en-US"/>
        </w:rPr>
        <w:t>que je n</w:t>
      </w:r>
      <w:r>
        <w:rPr>
          <w:lang w:eastAsia="en-US"/>
        </w:rPr>
        <w:t>’</w:t>
      </w:r>
      <w:r w:rsidR="003148C9">
        <w:rPr>
          <w:lang w:eastAsia="en-US"/>
        </w:rPr>
        <w:t xml:space="preserve">ose pas </w:t>
      </w:r>
      <w:r w:rsidR="003148C9">
        <w:rPr>
          <w:lang w:eastAsia="en-US"/>
        </w:rPr>
        <w:lastRenderedPageBreak/>
        <w:t>répéter</w:t>
      </w:r>
      <w:r>
        <w:rPr>
          <w:lang w:eastAsia="en-US"/>
        </w:rPr>
        <w:t xml:space="preserve">, </w:t>
      </w:r>
      <w:r w:rsidR="003148C9">
        <w:rPr>
          <w:lang w:eastAsia="en-US"/>
        </w:rPr>
        <w:t>sachant les usages de la bonne compagnie</w:t>
      </w:r>
      <w:r>
        <w:rPr>
          <w:lang w:eastAsia="en-US"/>
        </w:rPr>
        <w:t xml:space="preserve">… </w:t>
      </w:r>
      <w:r w:rsidR="003148C9">
        <w:rPr>
          <w:lang w:eastAsia="en-US"/>
        </w:rPr>
        <w:t>Dieu merci</w:t>
      </w:r>
      <w:r>
        <w:rPr>
          <w:lang w:eastAsia="en-US"/>
        </w:rPr>
        <w:t xml:space="preserve"> ! </w:t>
      </w:r>
      <w:r w:rsidR="003148C9">
        <w:rPr>
          <w:lang w:eastAsia="en-US"/>
        </w:rPr>
        <w:t>qu</w:t>
      </w:r>
      <w:r>
        <w:rPr>
          <w:lang w:eastAsia="en-US"/>
        </w:rPr>
        <w:t>’</w:t>
      </w:r>
      <w:r w:rsidR="003148C9">
        <w:rPr>
          <w:lang w:eastAsia="en-US"/>
        </w:rPr>
        <w:t>il en a dit</w:t>
      </w:r>
      <w:r>
        <w:rPr>
          <w:lang w:eastAsia="en-US"/>
        </w:rPr>
        <w:t> !…</w:t>
      </w:r>
    </w:p>
    <w:p w14:paraId="478A8C6A" w14:textId="77777777" w:rsidR="0046142F" w:rsidRDefault="003148C9" w:rsidP="0046142F">
      <w:pPr>
        <w:rPr>
          <w:lang w:eastAsia="en-US"/>
        </w:rPr>
      </w:pPr>
      <w:r>
        <w:rPr>
          <w:lang w:eastAsia="en-US"/>
        </w:rPr>
        <w:t>Perfide pâtour</w:t>
      </w:r>
      <w:r w:rsidR="0046142F">
        <w:rPr>
          <w:lang w:eastAsia="en-US"/>
        </w:rPr>
        <w:t> !</w:t>
      </w:r>
    </w:p>
    <w:p w14:paraId="225CB715" w14:textId="77777777" w:rsidR="0046142F" w:rsidRDefault="0046142F" w:rsidP="0046142F">
      <w:pPr>
        <w:rPr>
          <w:lang w:eastAsia="en-US"/>
        </w:rPr>
      </w:pPr>
      <w:r>
        <w:rPr>
          <w:lang w:eastAsia="en-US"/>
        </w:rPr>
        <w:t>— </w:t>
      </w:r>
      <w:r w:rsidR="003148C9">
        <w:rPr>
          <w:lang w:eastAsia="en-US"/>
        </w:rPr>
        <w:t>Au poste</w:t>
      </w:r>
      <w:r>
        <w:rPr>
          <w:lang w:eastAsia="en-US"/>
        </w:rPr>
        <w:t xml:space="preserve"> ! </w:t>
      </w:r>
      <w:r w:rsidR="003148C9">
        <w:rPr>
          <w:lang w:eastAsia="en-US"/>
        </w:rPr>
        <w:t>prononça l</w:t>
      </w:r>
      <w:r>
        <w:rPr>
          <w:lang w:eastAsia="en-US"/>
        </w:rPr>
        <w:t>’</w:t>
      </w:r>
      <w:r w:rsidR="003148C9">
        <w:rPr>
          <w:lang w:eastAsia="en-US"/>
        </w:rPr>
        <w:t>autorité</w:t>
      </w:r>
      <w:r>
        <w:rPr>
          <w:lang w:eastAsia="en-US"/>
        </w:rPr>
        <w:t>.</w:t>
      </w:r>
    </w:p>
    <w:p w14:paraId="443F5B54" w14:textId="77777777" w:rsidR="0046142F" w:rsidRDefault="003148C9" w:rsidP="0046142F">
      <w:pPr>
        <w:rPr>
          <w:lang w:eastAsia="en-US"/>
        </w:rPr>
      </w:pPr>
      <w:r>
        <w:rPr>
          <w:lang w:eastAsia="en-US"/>
        </w:rPr>
        <w:t>On laissa le cocher et le sergent de ville traîner Gabriel vers le poste</w:t>
      </w:r>
      <w:r w:rsidR="0046142F">
        <w:rPr>
          <w:lang w:eastAsia="en-US"/>
        </w:rPr>
        <w:t>.</w:t>
      </w:r>
    </w:p>
    <w:p w14:paraId="7C9D63F1" w14:textId="5A987906" w:rsidR="0046142F" w:rsidRDefault="003148C9" w:rsidP="0046142F">
      <w:pPr>
        <w:rPr>
          <w:lang w:eastAsia="en-US"/>
        </w:rPr>
      </w:pPr>
      <w:proofErr w:type="spellStart"/>
      <w:r>
        <w:rPr>
          <w:lang w:eastAsia="en-US"/>
        </w:rPr>
        <w:t>Yaume</w:t>
      </w:r>
      <w:proofErr w:type="spellEnd"/>
      <w:r>
        <w:rPr>
          <w:lang w:eastAsia="en-US"/>
        </w:rPr>
        <w:t xml:space="preserve"> s</w:t>
      </w:r>
      <w:r w:rsidR="0046142F">
        <w:rPr>
          <w:lang w:eastAsia="en-US"/>
        </w:rPr>
        <w:t>’</w:t>
      </w:r>
      <w:r>
        <w:rPr>
          <w:lang w:eastAsia="en-US"/>
        </w:rPr>
        <w:t>esquiva</w:t>
      </w:r>
      <w:r w:rsidR="0046142F">
        <w:rPr>
          <w:lang w:eastAsia="en-US"/>
        </w:rPr>
        <w:t xml:space="preserve">, </w:t>
      </w:r>
      <w:r>
        <w:rPr>
          <w:lang w:eastAsia="en-US"/>
        </w:rPr>
        <w:t xml:space="preserve">bien sûr désormais que </w:t>
      </w:r>
      <w:r w:rsidR="0046142F">
        <w:rPr>
          <w:lang w:eastAsia="en-US"/>
        </w:rPr>
        <w:t>M. </w:t>
      </w:r>
      <w:r>
        <w:rPr>
          <w:lang w:eastAsia="en-US"/>
        </w:rPr>
        <w:t>le docteur Gabriel n</w:t>
      </w:r>
      <w:r w:rsidR="0046142F">
        <w:rPr>
          <w:lang w:eastAsia="en-US"/>
        </w:rPr>
        <w:t>’</w:t>
      </w:r>
      <w:r>
        <w:rPr>
          <w:lang w:eastAsia="en-US"/>
        </w:rPr>
        <w:t xml:space="preserve">entrerait pas de </w:t>
      </w:r>
      <w:proofErr w:type="spellStart"/>
      <w:r>
        <w:rPr>
          <w:lang w:eastAsia="en-US"/>
        </w:rPr>
        <w:t>si tôt</w:t>
      </w:r>
      <w:proofErr w:type="spellEnd"/>
      <w:r>
        <w:rPr>
          <w:lang w:eastAsia="en-US"/>
        </w:rPr>
        <w:t xml:space="preserve"> au théâtre de Diane</w:t>
      </w:r>
      <w:r w:rsidR="0046142F">
        <w:rPr>
          <w:lang w:eastAsia="en-US"/>
        </w:rPr>
        <w:t>.</w:t>
      </w:r>
    </w:p>
    <w:p w14:paraId="2A66BF8D" w14:textId="731F97EB" w:rsidR="0046142F" w:rsidRDefault="003148C9" w:rsidP="0046142F">
      <w:pPr>
        <w:rPr>
          <w:lang w:eastAsia="en-US"/>
        </w:rPr>
      </w:pPr>
      <w:r>
        <w:rPr>
          <w:lang w:eastAsia="en-US"/>
        </w:rPr>
        <w:t>Madame Paturel</w:t>
      </w:r>
      <w:r w:rsidR="0046142F">
        <w:rPr>
          <w:lang w:eastAsia="en-US"/>
        </w:rPr>
        <w:t xml:space="preserve">, </w:t>
      </w:r>
      <w:r>
        <w:rPr>
          <w:lang w:eastAsia="en-US"/>
        </w:rPr>
        <w:t>madame Hulot</w:t>
      </w:r>
      <w:r w:rsidR="0046142F">
        <w:rPr>
          <w:lang w:eastAsia="en-US"/>
        </w:rPr>
        <w:t xml:space="preserve">, </w:t>
      </w:r>
      <w:r>
        <w:rPr>
          <w:lang w:eastAsia="en-US"/>
        </w:rPr>
        <w:t xml:space="preserve">madame Chauvelin et </w:t>
      </w:r>
      <w:r w:rsidR="0046142F">
        <w:rPr>
          <w:lang w:eastAsia="en-US"/>
        </w:rPr>
        <w:t>M. </w:t>
      </w:r>
      <w:proofErr w:type="spellStart"/>
      <w:r>
        <w:rPr>
          <w:lang w:eastAsia="en-US"/>
        </w:rPr>
        <w:t>Flécheux</w:t>
      </w:r>
      <w:proofErr w:type="spellEnd"/>
      <w:r w:rsidR="0046142F">
        <w:rPr>
          <w:lang w:eastAsia="en-US"/>
        </w:rPr>
        <w:t xml:space="preserve">, </w:t>
      </w:r>
      <w:r>
        <w:rPr>
          <w:lang w:eastAsia="en-US"/>
        </w:rPr>
        <w:t>orgueil du passage Vendôme</w:t>
      </w:r>
      <w:r w:rsidR="0046142F">
        <w:rPr>
          <w:lang w:eastAsia="en-US"/>
        </w:rPr>
        <w:t xml:space="preserve">, </w:t>
      </w:r>
      <w:r>
        <w:rPr>
          <w:lang w:eastAsia="en-US"/>
        </w:rPr>
        <w:t>étaient allés vers les quatre point cardinaux pour annoncer aux populations comme quoi le Cirque-National était tombé sur le Théâtre-Historique</w:t>
      </w:r>
      <w:r w:rsidR="0046142F">
        <w:rPr>
          <w:lang w:eastAsia="en-US"/>
        </w:rPr>
        <w:t>.</w:t>
      </w:r>
    </w:p>
    <w:p w14:paraId="395D238B" w14:textId="3D100398" w:rsidR="003148C9" w:rsidRPr="0046142F" w:rsidRDefault="003148C9" w:rsidP="0046142F">
      <w:pPr>
        <w:keepNext/>
        <w:ind w:firstLine="0"/>
        <w:jc w:val="center"/>
        <w:rPr>
          <w:lang w:eastAsia="en-US"/>
        </w:rPr>
      </w:pPr>
      <w:r w:rsidRPr="0046142F">
        <w:rPr>
          <w:lang w:eastAsia="en-US"/>
        </w:rPr>
        <w:t>*</w:t>
      </w:r>
    </w:p>
    <w:p w14:paraId="729F60CF" w14:textId="77777777" w:rsidR="0046142F" w:rsidRDefault="003148C9" w:rsidP="0046142F">
      <w:pPr>
        <w:ind w:firstLine="0"/>
        <w:jc w:val="center"/>
        <w:rPr>
          <w:lang w:eastAsia="en-US"/>
        </w:rPr>
      </w:pPr>
      <w:r w:rsidRPr="0046142F">
        <w:rPr>
          <w:lang w:eastAsia="en-US"/>
        </w:rPr>
        <w:t>* *</w:t>
      </w:r>
    </w:p>
    <w:p w14:paraId="281080B8" w14:textId="00398443" w:rsidR="0046142F" w:rsidRDefault="003148C9" w:rsidP="0046142F">
      <w:pPr>
        <w:rPr>
          <w:lang w:eastAsia="en-US"/>
        </w:rPr>
      </w:pPr>
      <w:r>
        <w:rPr>
          <w:lang w:eastAsia="en-US"/>
        </w:rPr>
        <w:t>Ils avaient applaudi tous</w:t>
      </w:r>
      <w:r w:rsidR="0046142F">
        <w:rPr>
          <w:lang w:eastAsia="en-US"/>
        </w:rPr>
        <w:t xml:space="preserve"> ! </w:t>
      </w:r>
      <w:r>
        <w:rPr>
          <w:lang w:eastAsia="en-US"/>
        </w:rPr>
        <w:t>Romblon-Ballon avait applaudi</w:t>
      </w:r>
      <w:r w:rsidR="0046142F">
        <w:rPr>
          <w:lang w:eastAsia="en-US"/>
        </w:rPr>
        <w:t xml:space="preserve">, </w:t>
      </w:r>
      <w:r>
        <w:rPr>
          <w:lang w:eastAsia="en-US"/>
        </w:rPr>
        <w:t xml:space="preserve">le bon </w:t>
      </w:r>
      <w:r w:rsidR="0046142F">
        <w:rPr>
          <w:lang w:eastAsia="en-US"/>
        </w:rPr>
        <w:t>M. </w:t>
      </w:r>
      <w:r>
        <w:rPr>
          <w:lang w:eastAsia="en-US"/>
        </w:rPr>
        <w:t>Fargeau avait applaudi</w:t>
      </w:r>
      <w:r w:rsidR="0046142F">
        <w:rPr>
          <w:lang w:eastAsia="en-US"/>
        </w:rPr>
        <w:t xml:space="preserve">. </w:t>
      </w:r>
      <w:r>
        <w:rPr>
          <w:lang w:eastAsia="en-US"/>
        </w:rPr>
        <w:t xml:space="preserve">Et </w:t>
      </w:r>
      <w:proofErr w:type="spellStart"/>
      <w:r>
        <w:rPr>
          <w:lang w:eastAsia="en-US"/>
        </w:rPr>
        <w:t>Guérineul</w:t>
      </w:r>
      <w:proofErr w:type="spellEnd"/>
      <w:r>
        <w:rPr>
          <w:lang w:eastAsia="en-US"/>
        </w:rPr>
        <w:t xml:space="preserve"> donc</w:t>
      </w:r>
      <w:r w:rsidR="0046142F">
        <w:rPr>
          <w:lang w:eastAsia="en-US"/>
        </w:rPr>
        <w:t xml:space="preserve"> ! </w:t>
      </w:r>
      <w:r>
        <w:rPr>
          <w:lang w:eastAsia="en-US"/>
        </w:rPr>
        <w:t>Et Menand jeune</w:t>
      </w:r>
      <w:r w:rsidR="0046142F">
        <w:rPr>
          <w:lang w:eastAsia="en-US"/>
        </w:rPr>
        <w:t> !</w:t>
      </w:r>
    </w:p>
    <w:p w14:paraId="1A72BCD9" w14:textId="7033A674" w:rsidR="0046142F" w:rsidRDefault="003148C9" w:rsidP="0046142F">
      <w:pPr>
        <w:rPr>
          <w:lang w:eastAsia="en-US"/>
        </w:rPr>
      </w:pPr>
      <w:r>
        <w:rPr>
          <w:lang w:eastAsia="en-US"/>
        </w:rPr>
        <w:t>Tous</w:t>
      </w:r>
      <w:r w:rsidR="0046142F">
        <w:rPr>
          <w:lang w:eastAsia="en-US"/>
        </w:rPr>
        <w:t xml:space="preserve">, </w:t>
      </w:r>
      <w:r>
        <w:rPr>
          <w:lang w:eastAsia="en-US"/>
        </w:rPr>
        <w:t>tous</w:t>
      </w:r>
      <w:r w:rsidR="0046142F">
        <w:rPr>
          <w:lang w:eastAsia="en-US"/>
        </w:rPr>
        <w:t xml:space="preserve"> ! </w:t>
      </w:r>
      <w:r>
        <w:rPr>
          <w:lang w:eastAsia="en-US"/>
        </w:rPr>
        <w:t>Pervenche et Sensitive ces dames et leurs mères</w:t>
      </w:r>
      <w:r w:rsidR="0046142F">
        <w:rPr>
          <w:lang w:eastAsia="en-US"/>
        </w:rPr>
        <w:t xml:space="preserve">, </w:t>
      </w:r>
      <w:r>
        <w:rPr>
          <w:lang w:eastAsia="en-US"/>
        </w:rPr>
        <w:t xml:space="preserve">les étudiants et </w:t>
      </w:r>
      <w:r w:rsidR="0046142F">
        <w:rPr>
          <w:lang w:eastAsia="en-US"/>
        </w:rPr>
        <w:t>M. </w:t>
      </w:r>
      <w:proofErr w:type="spellStart"/>
      <w:r>
        <w:rPr>
          <w:lang w:eastAsia="en-US"/>
        </w:rPr>
        <w:t>Godanchet</w:t>
      </w:r>
      <w:proofErr w:type="spellEnd"/>
      <w:r w:rsidR="0046142F">
        <w:rPr>
          <w:lang w:eastAsia="en-US"/>
        </w:rPr>
        <w:t xml:space="preserve">, </w:t>
      </w:r>
      <w:r>
        <w:rPr>
          <w:lang w:eastAsia="en-US"/>
        </w:rPr>
        <w:t>fabricant de produits chimiques à Limoges</w:t>
      </w:r>
      <w:r w:rsidR="0046142F">
        <w:rPr>
          <w:lang w:eastAsia="en-US"/>
        </w:rPr>
        <w:t>.</w:t>
      </w:r>
    </w:p>
    <w:p w14:paraId="6D4D4127" w14:textId="77777777" w:rsidR="0046142F" w:rsidRDefault="003148C9" w:rsidP="0046142F">
      <w:pPr>
        <w:rPr>
          <w:lang w:eastAsia="en-US"/>
        </w:rPr>
      </w:pPr>
      <w:r>
        <w:rPr>
          <w:lang w:eastAsia="en-US"/>
        </w:rPr>
        <w:t>Nous croyons que la belle Paoli elle-même avait rapproché ses deux mains gantées de blanc</w:t>
      </w:r>
      <w:r w:rsidR="0046142F">
        <w:rPr>
          <w:lang w:eastAsia="en-US"/>
        </w:rPr>
        <w:t>.</w:t>
      </w:r>
    </w:p>
    <w:p w14:paraId="1671F1A5" w14:textId="77777777" w:rsidR="0046142F" w:rsidRDefault="003148C9" w:rsidP="0046142F">
      <w:pPr>
        <w:rPr>
          <w:lang w:eastAsia="en-US"/>
        </w:rPr>
      </w:pPr>
      <w:r>
        <w:rPr>
          <w:lang w:eastAsia="en-US"/>
        </w:rPr>
        <w:t>C</w:t>
      </w:r>
      <w:r w:rsidR="0046142F">
        <w:rPr>
          <w:lang w:eastAsia="en-US"/>
        </w:rPr>
        <w:t>’</w:t>
      </w:r>
      <w:r>
        <w:rPr>
          <w:lang w:eastAsia="en-US"/>
        </w:rPr>
        <w:t>était une avanie dans les formes</w:t>
      </w:r>
      <w:r w:rsidR="0046142F">
        <w:rPr>
          <w:lang w:eastAsia="en-US"/>
        </w:rPr>
        <w:t>.</w:t>
      </w:r>
    </w:p>
    <w:p w14:paraId="1371CA9B" w14:textId="77777777" w:rsidR="0046142F" w:rsidRDefault="003148C9" w:rsidP="0046142F">
      <w:pPr>
        <w:rPr>
          <w:lang w:eastAsia="en-US"/>
        </w:rPr>
      </w:pPr>
      <w:r>
        <w:rPr>
          <w:lang w:eastAsia="en-US"/>
        </w:rPr>
        <w:lastRenderedPageBreak/>
        <w:t>Et les gens apostés pour la cabale tournaient maintenant vers les trois loges des regards d</w:t>
      </w:r>
      <w:r w:rsidR="0046142F">
        <w:rPr>
          <w:lang w:eastAsia="en-US"/>
        </w:rPr>
        <w:t>’</w:t>
      </w:r>
      <w:r>
        <w:rPr>
          <w:lang w:eastAsia="en-US"/>
        </w:rPr>
        <w:t>intelligence qui voulaient dire</w:t>
      </w:r>
      <w:r w:rsidR="0046142F">
        <w:rPr>
          <w:lang w:eastAsia="en-US"/>
        </w:rPr>
        <w:t> :</w:t>
      </w:r>
    </w:p>
    <w:p w14:paraId="4B0A6ABB" w14:textId="77777777" w:rsidR="0046142F" w:rsidRDefault="0046142F" w:rsidP="0046142F">
      <w:pPr>
        <w:rPr>
          <w:lang w:eastAsia="en-US"/>
        </w:rPr>
      </w:pPr>
      <w:r>
        <w:rPr>
          <w:lang w:eastAsia="en-US"/>
        </w:rPr>
        <w:t>— </w:t>
      </w:r>
      <w:r w:rsidR="003148C9">
        <w:rPr>
          <w:lang w:eastAsia="en-US"/>
        </w:rPr>
        <w:t>Hein</w:t>
      </w:r>
      <w:r>
        <w:rPr>
          <w:lang w:eastAsia="en-US"/>
        </w:rPr>
        <w:t xml:space="preserve"> ! </w:t>
      </w:r>
      <w:r w:rsidR="003148C9">
        <w:rPr>
          <w:lang w:eastAsia="en-US"/>
        </w:rPr>
        <w:t>comme nous avons bien compris que vous aviez changé d</w:t>
      </w:r>
      <w:r>
        <w:rPr>
          <w:lang w:eastAsia="en-US"/>
        </w:rPr>
        <w:t>’</w:t>
      </w:r>
      <w:r w:rsidR="003148C9">
        <w:rPr>
          <w:lang w:eastAsia="en-US"/>
        </w:rPr>
        <w:t>avis</w:t>
      </w:r>
      <w:r>
        <w:rPr>
          <w:lang w:eastAsia="en-US"/>
        </w:rPr>
        <w:t xml:space="preserve"> ! </w:t>
      </w:r>
      <w:r w:rsidR="003148C9">
        <w:rPr>
          <w:lang w:eastAsia="en-US"/>
        </w:rPr>
        <w:t>comme nous avons battu des mains</w:t>
      </w:r>
      <w:r>
        <w:rPr>
          <w:lang w:eastAsia="en-US"/>
        </w:rPr>
        <w:t xml:space="preserve"> ! </w:t>
      </w:r>
      <w:r w:rsidR="003148C9">
        <w:rPr>
          <w:lang w:eastAsia="en-US"/>
        </w:rPr>
        <w:t>comme nous avons gagné notre argent</w:t>
      </w:r>
      <w:r>
        <w:rPr>
          <w:lang w:eastAsia="en-US"/>
        </w:rPr>
        <w:t> !</w:t>
      </w:r>
    </w:p>
    <w:p w14:paraId="3D0549A9" w14:textId="77777777" w:rsidR="0046142F" w:rsidRDefault="003148C9" w:rsidP="0046142F">
      <w:pPr>
        <w:rPr>
          <w:lang w:eastAsia="en-US"/>
        </w:rPr>
      </w:pPr>
      <w:r>
        <w:rPr>
          <w:lang w:eastAsia="en-US"/>
        </w:rPr>
        <w:t>Dans l</w:t>
      </w:r>
      <w:r w:rsidR="0046142F">
        <w:rPr>
          <w:lang w:eastAsia="en-US"/>
        </w:rPr>
        <w:t>’</w:t>
      </w:r>
      <w:r>
        <w:rPr>
          <w:lang w:eastAsia="en-US"/>
        </w:rPr>
        <w:t>histoire des cabales</w:t>
      </w:r>
      <w:r w:rsidR="0046142F">
        <w:rPr>
          <w:lang w:eastAsia="en-US"/>
        </w:rPr>
        <w:t xml:space="preserve">, </w:t>
      </w:r>
      <w:r>
        <w:rPr>
          <w:lang w:eastAsia="en-US"/>
        </w:rPr>
        <w:t>ces changements subits sont si fréquents</w:t>
      </w:r>
      <w:r w:rsidR="0046142F">
        <w:rPr>
          <w:lang w:eastAsia="en-US"/>
        </w:rPr>
        <w:t> !</w:t>
      </w:r>
    </w:p>
    <w:p w14:paraId="6931DF07" w14:textId="77777777" w:rsidR="0046142F" w:rsidRDefault="003148C9" w:rsidP="0046142F">
      <w:pPr>
        <w:rPr>
          <w:lang w:eastAsia="en-US"/>
        </w:rPr>
      </w:pPr>
      <w:r>
        <w:rPr>
          <w:lang w:eastAsia="en-US"/>
        </w:rPr>
        <w:t>Une cabale dirigée contre une femme est ordinairement une machine de guerre</w:t>
      </w:r>
      <w:r w:rsidR="0046142F">
        <w:rPr>
          <w:lang w:eastAsia="en-US"/>
        </w:rPr>
        <w:t xml:space="preserve">, </w:t>
      </w:r>
      <w:r>
        <w:rPr>
          <w:lang w:eastAsia="en-US"/>
        </w:rPr>
        <w:t>montée pour amener une capitulation</w:t>
      </w:r>
      <w:r w:rsidR="0046142F">
        <w:rPr>
          <w:lang w:eastAsia="en-US"/>
        </w:rPr>
        <w:t>.</w:t>
      </w:r>
    </w:p>
    <w:p w14:paraId="4D951E0D" w14:textId="77777777" w:rsidR="0046142F" w:rsidRDefault="003148C9" w:rsidP="0046142F">
      <w:pPr>
        <w:rPr>
          <w:lang w:eastAsia="en-US"/>
        </w:rPr>
      </w:pPr>
      <w:r>
        <w:rPr>
          <w:lang w:eastAsia="en-US"/>
        </w:rPr>
        <w:t>Une fois la capitulation obtenue</w:t>
      </w:r>
      <w:r w:rsidR="0046142F">
        <w:rPr>
          <w:lang w:eastAsia="en-US"/>
        </w:rPr>
        <w:t xml:space="preserve">, </w:t>
      </w:r>
      <w:r>
        <w:rPr>
          <w:lang w:eastAsia="en-US"/>
        </w:rPr>
        <w:t>la machine de guerre devient un instrument de triomphe</w:t>
      </w:r>
      <w:r w:rsidR="0046142F">
        <w:rPr>
          <w:lang w:eastAsia="en-US"/>
        </w:rPr>
        <w:t>…</w:t>
      </w:r>
    </w:p>
    <w:p w14:paraId="085AC994" w14:textId="77777777" w:rsidR="0046142F" w:rsidRDefault="003148C9" w:rsidP="0046142F">
      <w:pPr>
        <w:rPr>
          <w:lang w:eastAsia="en-US"/>
        </w:rPr>
      </w:pPr>
      <w:r>
        <w:rPr>
          <w:lang w:eastAsia="en-US"/>
        </w:rPr>
        <w:t>Les trois loges enrageaient</w:t>
      </w:r>
      <w:r w:rsidR="0046142F">
        <w:rPr>
          <w:lang w:eastAsia="en-US"/>
        </w:rPr>
        <w:t xml:space="preserve">. </w:t>
      </w:r>
      <w:r>
        <w:rPr>
          <w:lang w:eastAsia="en-US"/>
        </w:rPr>
        <w:t>C</w:t>
      </w:r>
      <w:r w:rsidR="0046142F">
        <w:rPr>
          <w:lang w:eastAsia="en-US"/>
        </w:rPr>
        <w:t>’</w:t>
      </w:r>
      <w:r>
        <w:rPr>
          <w:lang w:eastAsia="en-US"/>
        </w:rPr>
        <w:t>est à peine si l</w:t>
      </w:r>
      <w:r w:rsidR="0046142F">
        <w:rPr>
          <w:lang w:eastAsia="en-US"/>
        </w:rPr>
        <w:t>’</w:t>
      </w:r>
      <w:r>
        <w:rPr>
          <w:lang w:eastAsia="en-US"/>
        </w:rPr>
        <w:t>on s</w:t>
      </w:r>
      <w:r w:rsidR="0046142F">
        <w:rPr>
          <w:lang w:eastAsia="en-US"/>
        </w:rPr>
        <w:t>’</w:t>
      </w:r>
      <w:r>
        <w:rPr>
          <w:lang w:eastAsia="en-US"/>
        </w:rPr>
        <w:t>y rendait compte de cet étrange résultat</w:t>
      </w:r>
      <w:r w:rsidR="0046142F">
        <w:rPr>
          <w:lang w:eastAsia="en-US"/>
        </w:rPr>
        <w:t>.</w:t>
      </w:r>
    </w:p>
    <w:p w14:paraId="31532482" w14:textId="77777777" w:rsidR="0046142F" w:rsidRDefault="003148C9" w:rsidP="0046142F">
      <w:pPr>
        <w:rPr>
          <w:lang w:eastAsia="en-US"/>
        </w:rPr>
      </w:pPr>
      <w:r>
        <w:rPr>
          <w:lang w:eastAsia="en-US"/>
        </w:rPr>
        <w:t>Mazurke</w:t>
      </w:r>
      <w:r w:rsidR="0046142F">
        <w:rPr>
          <w:lang w:eastAsia="en-US"/>
        </w:rPr>
        <w:t xml:space="preserve">, </w:t>
      </w:r>
      <w:r>
        <w:rPr>
          <w:lang w:eastAsia="en-US"/>
        </w:rPr>
        <w:t>le sourire au</w:t>
      </w:r>
      <w:r>
        <w:rPr>
          <w:lang w:eastAsia="en-US"/>
        </w:rPr>
        <w:t>x</w:t>
      </w:r>
      <w:r>
        <w:rPr>
          <w:lang w:eastAsia="en-US"/>
        </w:rPr>
        <w:t xml:space="preserve"> lèvres</w:t>
      </w:r>
      <w:r w:rsidR="0046142F">
        <w:rPr>
          <w:lang w:eastAsia="en-US"/>
        </w:rPr>
        <w:t xml:space="preserve">, </w:t>
      </w:r>
      <w:r>
        <w:rPr>
          <w:lang w:eastAsia="en-US"/>
        </w:rPr>
        <w:t>salua gracieusement la marquise et dit</w:t>
      </w:r>
      <w:r w:rsidR="0046142F">
        <w:rPr>
          <w:lang w:eastAsia="en-US"/>
        </w:rPr>
        <w:t> :</w:t>
      </w:r>
    </w:p>
    <w:p w14:paraId="3608F3BC" w14:textId="77777777" w:rsidR="0046142F" w:rsidRDefault="0046142F" w:rsidP="0046142F">
      <w:pPr>
        <w:rPr>
          <w:lang w:eastAsia="en-US"/>
        </w:rPr>
      </w:pPr>
      <w:r>
        <w:rPr>
          <w:lang w:eastAsia="en-US"/>
        </w:rPr>
        <w:t>— </w:t>
      </w:r>
      <w:r w:rsidR="003148C9">
        <w:rPr>
          <w:lang w:eastAsia="en-US"/>
        </w:rPr>
        <w:t>Merci</w:t>
      </w:r>
      <w:r>
        <w:rPr>
          <w:lang w:eastAsia="en-US"/>
        </w:rPr>
        <w:t xml:space="preserve">, </w:t>
      </w:r>
      <w:r w:rsidR="003148C9">
        <w:rPr>
          <w:lang w:eastAsia="en-US"/>
        </w:rPr>
        <w:t>mesdames</w:t>
      </w:r>
      <w:r>
        <w:rPr>
          <w:lang w:eastAsia="en-US"/>
        </w:rPr>
        <w:t xml:space="preserve">… </w:t>
      </w:r>
      <w:r w:rsidR="003148C9">
        <w:rPr>
          <w:lang w:eastAsia="en-US"/>
        </w:rPr>
        <w:t>On n</w:t>
      </w:r>
      <w:r>
        <w:rPr>
          <w:lang w:eastAsia="en-US"/>
        </w:rPr>
        <w:t>’</w:t>
      </w:r>
      <w:r w:rsidR="003148C9">
        <w:rPr>
          <w:lang w:eastAsia="en-US"/>
        </w:rPr>
        <w:t>est pas plus bienveillantes et plus char</w:t>
      </w:r>
      <w:r w:rsidR="003148C9">
        <w:t>mantes</w:t>
      </w:r>
      <w:r>
        <w:rPr>
          <w:lang w:eastAsia="en-US"/>
        </w:rPr>
        <w:t xml:space="preserve">… </w:t>
      </w:r>
      <w:r w:rsidR="003148C9">
        <w:rPr>
          <w:lang w:eastAsia="en-US"/>
        </w:rPr>
        <w:t xml:space="preserve">Je vais aller porter à madame </w:t>
      </w:r>
      <w:proofErr w:type="spellStart"/>
      <w:r w:rsidR="003148C9">
        <w:rPr>
          <w:lang w:eastAsia="en-US"/>
        </w:rPr>
        <w:t>Lovely</w:t>
      </w:r>
      <w:proofErr w:type="spellEnd"/>
      <w:r w:rsidR="003148C9">
        <w:rPr>
          <w:lang w:eastAsia="en-US"/>
        </w:rPr>
        <w:t xml:space="preserve"> vos précieuses félicitations</w:t>
      </w:r>
      <w:r>
        <w:rPr>
          <w:lang w:eastAsia="en-US"/>
        </w:rPr>
        <w:t>.</w:t>
      </w:r>
    </w:p>
    <w:p w14:paraId="62F52449" w14:textId="77777777" w:rsidR="0046142F" w:rsidRDefault="003148C9" w:rsidP="0046142F">
      <w:pPr>
        <w:rPr>
          <w:lang w:eastAsia="en-US"/>
        </w:rPr>
      </w:pPr>
      <w:r>
        <w:rPr>
          <w:lang w:eastAsia="en-US"/>
        </w:rPr>
        <w:t>Il mit son chapeau sur sa tête</w:t>
      </w:r>
      <w:r w:rsidR="0046142F">
        <w:rPr>
          <w:lang w:eastAsia="en-US"/>
        </w:rPr>
        <w:t xml:space="preserve">, </w:t>
      </w:r>
      <w:r>
        <w:rPr>
          <w:lang w:eastAsia="en-US"/>
        </w:rPr>
        <w:t>tourna le dos et se retira</w:t>
      </w:r>
      <w:r w:rsidR="0046142F">
        <w:rPr>
          <w:lang w:eastAsia="en-US"/>
        </w:rPr>
        <w:t>.</w:t>
      </w:r>
    </w:p>
    <w:p w14:paraId="06B0EB1D" w14:textId="77777777" w:rsidR="0046142F" w:rsidRDefault="003148C9" w:rsidP="0046142F">
      <w:pPr>
        <w:rPr>
          <w:lang w:eastAsia="en-US"/>
        </w:rPr>
      </w:pPr>
      <w:r>
        <w:rPr>
          <w:lang w:eastAsia="en-US"/>
        </w:rPr>
        <w:t>Fargeau et Romblon échangèrent un regard</w:t>
      </w:r>
      <w:r w:rsidR="0046142F">
        <w:rPr>
          <w:lang w:eastAsia="en-US"/>
        </w:rPr>
        <w:t>.</w:t>
      </w:r>
    </w:p>
    <w:p w14:paraId="29DBB5DE" w14:textId="6A10A63E" w:rsidR="0046142F" w:rsidRDefault="0046142F" w:rsidP="0046142F">
      <w:pPr>
        <w:rPr>
          <w:lang w:eastAsia="en-US"/>
        </w:rPr>
      </w:pPr>
      <w:r>
        <w:rPr>
          <w:lang w:eastAsia="en-US"/>
        </w:rPr>
        <w:t>— </w:t>
      </w:r>
      <w:r w:rsidR="003148C9">
        <w:rPr>
          <w:lang w:eastAsia="en-US"/>
        </w:rPr>
        <w:t>Pou-ouh</w:t>
      </w:r>
      <w:r>
        <w:rPr>
          <w:lang w:eastAsia="en-US"/>
        </w:rPr>
        <w:t xml:space="preserve"> ! </w:t>
      </w:r>
      <w:r w:rsidR="003148C9">
        <w:rPr>
          <w:lang w:eastAsia="en-US"/>
        </w:rPr>
        <w:t>fit le gros homme</w:t>
      </w:r>
      <w:r>
        <w:rPr>
          <w:lang w:eastAsia="en-US"/>
        </w:rPr>
        <w:t xml:space="preserve"> ; </w:t>
      </w:r>
      <w:r w:rsidR="006C2AE1">
        <w:rPr>
          <w:lang w:eastAsia="en-US"/>
        </w:rPr>
        <w:t>—</w:t>
      </w:r>
      <w:r>
        <w:rPr>
          <w:lang w:eastAsia="en-US"/>
        </w:rPr>
        <w:t xml:space="preserve"> </w:t>
      </w:r>
      <w:r w:rsidR="003148C9">
        <w:rPr>
          <w:lang w:eastAsia="en-US"/>
        </w:rPr>
        <w:t>s</w:t>
      </w:r>
      <w:r>
        <w:rPr>
          <w:lang w:eastAsia="en-US"/>
        </w:rPr>
        <w:t>’</w:t>
      </w:r>
      <w:r w:rsidR="003148C9">
        <w:rPr>
          <w:lang w:eastAsia="en-US"/>
        </w:rPr>
        <w:t>il passe au coin de la rue de la Tour</w:t>
      </w:r>
      <w:r>
        <w:rPr>
          <w:lang w:eastAsia="en-US"/>
        </w:rPr>
        <w:t>.</w:t>
      </w:r>
    </w:p>
    <w:p w14:paraId="709ECE45" w14:textId="77777777" w:rsidR="0046142F" w:rsidRDefault="0046142F" w:rsidP="0046142F">
      <w:pPr>
        <w:rPr>
          <w:lang w:eastAsia="en-US"/>
        </w:rPr>
      </w:pPr>
      <w:r>
        <w:rPr>
          <w:lang w:eastAsia="en-US"/>
        </w:rPr>
        <w:t>— </w:t>
      </w:r>
      <w:r w:rsidR="003148C9">
        <w:rPr>
          <w:lang w:eastAsia="en-US"/>
        </w:rPr>
        <w:t>Il y va</w:t>
      </w:r>
      <w:r>
        <w:rPr>
          <w:lang w:eastAsia="en-US"/>
        </w:rPr>
        <w:t xml:space="preserve">… </w:t>
      </w:r>
      <w:r w:rsidR="003148C9">
        <w:rPr>
          <w:lang w:eastAsia="en-US"/>
        </w:rPr>
        <w:t>dit Fargeau</w:t>
      </w:r>
      <w:r>
        <w:rPr>
          <w:lang w:eastAsia="en-US"/>
        </w:rPr>
        <w:t>.</w:t>
      </w:r>
    </w:p>
    <w:p w14:paraId="434AA3F5" w14:textId="2CEF2878" w:rsidR="0046142F" w:rsidRDefault="0046142F" w:rsidP="0046142F">
      <w:pPr>
        <w:rPr>
          <w:lang w:eastAsia="en-US"/>
        </w:rPr>
      </w:pPr>
      <w:r>
        <w:rPr>
          <w:lang w:eastAsia="en-US"/>
        </w:rPr>
        <w:lastRenderedPageBreak/>
        <w:t>— </w:t>
      </w:r>
      <w:r w:rsidR="003148C9">
        <w:rPr>
          <w:lang w:eastAsia="en-US"/>
        </w:rPr>
        <w:t>Tonnerre de Landerneau</w:t>
      </w:r>
      <w:r>
        <w:rPr>
          <w:lang w:eastAsia="en-US"/>
        </w:rPr>
        <w:t xml:space="preserve"> ! </w:t>
      </w:r>
      <w:r w:rsidR="003148C9">
        <w:rPr>
          <w:lang w:eastAsia="en-US"/>
        </w:rPr>
        <w:t>s</w:t>
      </w:r>
      <w:r>
        <w:rPr>
          <w:lang w:eastAsia="en-US"/>
        </w:rPr>
        <w:t>’</w:t>
      </w:r>
      <w:r w:rsidR="003148C9">
        <w:rPr>
          <w:lang w:eastAsia="en-US"/>
        </w:rPr>
        <w:t xml:space="preserve">écria </w:t>
      </w:r>
      <w:proofErr w:type="spellStart"/>
      <w:r w:rsidR="003148C9">
        <w:rPr>
          <w:lang w:eastAsia="en-US"/>
        </w:rPr>
        <w:t>Guérineul</w:t>
      </w:r>
      <w:proofErr w:type="spellEnd"/>
      <w:r w:rsidR="003148C9">
        <w:rPr>
          <w:lang w:eastAsia="en-US"/>
        </w:rPr>
        <w:t xml:space="preserve"> en rentrant dans sa loge</w:t>
      </w:r>
      <w:r>
        <w:rPr>
          <w:lang w:eastAsia="en-US"/>
        </w:rPr>
        <w:t xml:space="preserve"> ; </w:t>
      </w:r>
      <w:r w:rsidR="006C2AE1">
        <w:rPr>
          <w:lang w:eastAsia="en-US"/>
        </w:rPr>
        <w:t>—</w:t>
      </w:r>
      <w:r>
        <w:rPr>
          <w:lang w:eastAsia="en-US"/>
        </w:rPr>
        <w:t xml:space="preserve"> </w:t>
      </w:r>
      <w:r w:rsidR="003148C9">
        <w:rPr>
          <w:lang w:eastAsia="en-US"/>
        </w:rPr>
        <w:t>quel homme</w:t>
      </w:r>
      <w:r>
        <w:rPr>
          <w:lang w:eastAsia="en-US"/>
        </w:rPr>
        <w:t xml:space="preserve"> ! </w:t>
      </w:r>
      <w:r w:rsidR="003148C9">
        <w:rPr>
          <w:lang w:eastAsia="en-US"/>
        </w:rPr>
        <w:t>quel homme</w:t>
      </w:r>
      <w:r>
        <w:rPr>
          <w:lang w:eastAsia="en-US"/>
        </w:rPr>
        <w:t> !</w:t>
      </w:r>
    </w:p>
    <w:p w14:paraId="61CABA4E" w14:textId="77777777" w:rsidR="0046142F" w:rsidRDefault="003148C9" w:rsidP="0046142F">
      <w:pPr>
        <w:rPr>
          <w:lang w:eastAsia="en-US"/>
        </w:rPr>
      </w:pPr>
      <w:r>
        <w:rPr>
          <w:lang w:eastAsia="en-US"/>
        </w:rPr>
        <w:t>Tout le monde avait besoin de tomber sur quelqu</w:t>
      </w:r>
      <w:r w:rsidR="0046142F">
        <w:rPr>
          <w:lang w:eastAsia="en-US"/>
        </w:rPr>
        <w:t>’</w:t>
      </w:r>
      <w:r>
        <w:rPr>
          <w:lang w:eastAsia="en-US"/>
        </w:rPr>
        <w:t>un</w:t>
      </w:r>
      <w:r w:rsidR="0046142F">
        <w:rPr>
          <w:lang w:eastAsia="en-US"/>
        </w:rPr>
        <w:t>.</w:t>
      </w:r>
    </w:p>
    <w:p w14:paraId="560261F3" w14:textId="77777777" w:rsidR="0046142F" w:rsidRDefault="003148C9" w:rsidP="0046142F">
      <w:pPr>
        <w:rPr>
          <w:lang w:eastAsia="en-US"/>
        </w:rPr>
      </w:pPr>
      <w:r>
        <w:rPr>
          <w:lang w:eastAsia="en-US"/>
        </w:rPr>
        <w:t>Les tantes</w:t>
      </w:r>
      <w:r w:rsidR="0046142F">
        <w:rPr>
          <w:lang w:eastAsia="en-US"/>
        </w:rPr>
        <w:t xml:space="preserve">, </w:t>
      </w:r>
      <w:r>
        <w:rPr>
          <w:lang w:eastAsia="en-US"/>
        </w:rPr>
        <w:t>les nièces</w:t>
      </w:r>
      <w:r w:rsidR="0046142F">
        <w:rPr>
          <w:lang w:eastAsia="en-US"/>
        </w:rPr>
        <w:t xml:space="preserve">, </w:t>
      </w:r>
      <w:r>
        <w:rPr>
          <w:lang w:eastAsia="en-US"/>
        </w:rPr>
        <w:t>les étudiants</w:t>
      </w:r>
      <w:r w:rsidR="0046142F">
        <w:rPr>
          <w:lang w:eastAsia="en-US"/>
        </w:rPr>
        <w:t xml:space="preserve">, </w:t>
      </w:r>
      <w:r>
        <w:rPr>
          <w:lang w:eastAsia="en-US"/>
        </w:rPr>
        <w:t>Pervenche</w:t>
      </w:r>
      <w:r w:rsidR="0046142F">
        <w:rPr>
          <w:lang w:eastAsia="en-US"/>
        </w:rPr>
        <w:t xml:space="preserve">, </w:t>
      </w:r>
      <w:r>
        <w:rPr>
          <w:lang w:eastAsia="en-US"/>
        </w:rPr>
        <w:t>Sensitive</w:t>
      </w:r>
      <w:r w:rsidR="0046142F">
        <w:rPr>
          <w:lang w:eastAsia="en-US"/>
        </w:rPr>
        <w:t xml:space="preserve">, </w:t>
      </w:r>
      <w:r>
        <w:rPr>
          <w:lang w:eastAsia="en-US"/>
        </w:rPr>
        <w:t>l</w:t>
      </w:r>
      <w:r w:rsidR="0046142F">
        <w:rPr>
          <w:lang w:eastAsia="en-US"/>
        </w:rPr>
        <w:t>’</w:t>
      </w:r>
      <w:r>
        <w:rPr>
          <w:lang w:eastAsia="en-US"/>
        </w:rPr>
        <w:t xml:space="preserve">habit bleu </w:t>
      </w:r>
      <w:proofErr w:type="spellStart"/>
      <w:r>
        <w:rPr>
          <w:lang w:eastAsia="en-US"/>
        </w:rPr>
        <w:t>Godanchet</w:t>
      </w:r>
      <w:proofErr w:type="spellEnd"/>
      <w:r w:rsidR="0046142F">
        <w:rPr>
          <w:lang w:eastAsia="en-US"/>
        </w:rPr>
        <w:t xml:space="preserve">, </w:t>
      </w:r>
      <w:r>
        <w:rPr>
          <w:lang w:eastAsia="en-US"/>
        </w:rPr>
        <w:t>etc</w:t>
      </w:r>
      <w:r w:rsidR="0046142F">
        <w:rPr>
          <w:lang w:eastAsia="en-US"/>
        </w:rPr>
        <w:t xml:space="preserve">., </w:t>
      </w:r>
      <w:r>
        <w:rPr>
          <w:lang w:eastAsia="en-US"/>
        </w:rPr>
        <w:t xml:space="preserve">prirent ce malheureux </w:t>
      </w:r>
      <w:proofErr w:type="spellStart"/>
      <w:r>
        <w:rPr>
          <w:lang w:eastAsia="en-US"/>
        </w:rPr>
        <w:t>Guérineul</w:t>
      </w:r>
      <w:proofErr w:type="spellEnd"/>
      <w:r>
        <w:rPr>
          <w:lang w:eastAsia="en-US"/>
        </w:rPr>
        <w:t xml:space="preserve"> pour victime et l</w:t>
      </w:r>
      <w:r w:rsidR="0046142F">
        <w:rPr>
          <w:lang w:eastAsia="en-US"/>
        </w:rPr>
        <w:t>’</w:t>
      </w:r>
      <w:r>
        <w:rPr>
          <w:lang w:eastAsia="en-US"/>
        </w:rPr>
        <w:t>accablèrent de reproches</w:t>
      </w:r>
      <w:r w:rsidR="0046142F">
        <w:rPr>
          <w:lang w:eastAsia="en-US"/>
        </w:rPr>
        <w:t>.</w:t>
      </w:r>
    </w:p>
    <w:p w14:paraId="78E29B85" w14:textId="77777777" w:rsidR="0046142F" w:rsidRDefault="003148C9" w:rsidP="0046142F">
      <w:pPr>
        <w:rPr>
          <w:lang w:eastAsia="en-US"/>
        </w:rPr>
      </w:pPr>
      <w:r>
        <w:rPr>
          <w:lang w:eastAsia="en-US"/>
        </w:rPr>
        <w:t>C</w:t>
      </w:r>
      <w:r w:rsidR="0046142F">
        <w:rPr>
          <w:lang w:eastAsia="en-US"/>
        </w:rPr>
        <w:t>’</w:t>
      </w:r>
      <w:r>
        <w:rPr>
          <w:lang w:eastAsia="en-US"/>
        </w:rPr>
        <w:t>était lui qui était la cause de tout</w:t>
      </w:r>
      <w:r w:rsidR="0046142F">
        <w:rPr>
          <w:lang w:eastAsia="en-US"/>
        </w:rPr>
        <w:t xml:space="preserve">, </w:t>
      </w:r>
      <w:r>
        <w:rPr>
          <w:lang w:eastAsia="en-US"/>
        </w:rPr>
        <w:t>lui</w:t>
      </w:r>
      <w:r w:rsidR="0046142F">
        <w:rPr>
          <w:lang w:eastAsia="en-US"/>
        </w:rPr>
        <w:t xml:space="preserve">, </w:t>
      </w:r>
      <w:r>
        <w:rPr>
          <w:lang w:eastAsia="en-US"/>
        </w:rPr>
        <w:t>le poltron qui s</w:t>
      </w:r>
      <w:r w:rsidR="0046142F">
        <w:rPr>
          <w:lang w:eastAsia="en-US"/>
        </w:rPr>
        <w:t>’</w:t>
      </w:r>
      <w:r>
        <w:rPr>
          <w:lang w:eastAsia="en-US"/>
        </w:rPr>
        <w:t>était laissé dominer comme un enfant</w:t>
      </w:r>
      <w:r w:rsidR="0046142F">
        <w:rPr>
          <w:lang w:eastAsia="en-US"/>
        </w:rPr>
        <w:t>.</w:t>
      </w:r>
    </w:p>
    <w:p w14:paraId="316A6FA8" w14:textId="35776873"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aurais voulu vous y voir</w:t>
      </w:r>
      <w:r>
        <w:rPr>
          <w:lang w:eastAsia="en-US"/>
        </w:rPr>
        <w:t xml:space="preserve">, </w:t>
      </w:r>
      <w:r w:rsidR="003148C9">
        <w:rPr>
          <w:lang w:eastAsia="en-US"/>
        </w:rPr>
        <w:t>vous</w:t>
      </w:r>
      <w:r>
        <w:rPr>
          <w:lang w:eastAsia="en-US"/>
        </w:rPr>
        <w:t xml:space="preserve"> ! </w:t>
      </w:r>
      <w:r w:rsidR="003148C9">
        <w:rPr>
          <w:lang w:eastAsia="en-US"/>
        </w:rPr>
        <w:t xml:space="preserve">disait le </w:t>
      </w:r>
      <w:proofErr w:type="spellStart"/>
      <w:r w:rsidR="003148C9">
        <w:rPr>
          <w:lang w:eastAsia="en-US"/>
        </w:rPr>
        <w:t>Guérineul</w:t>
      </w:r>
      <w:proofErr w:type="spellEnd"/>
      <w:r>
        <w:rPr>
          <w:lang w:eastAsia="en-US"/>
        </w:rPr>
        <w:t xml:space="preserve"> ; </w:t>
      </w:r>
      <w:r w:rsidR="006C2AE1">
        <w:rPr>
          <w:lang w:eastAsia="en-US"/>
        </w:rPr>
        <w:t>—</w:t>
      </w:r>
      <w:r>
        <w:rPr>
          <w:lang w:eastAsia="en-US"/>
        </w:rPr>
        <w:t xml:space="preserve"> </w:t>
      </w:r>
      <w:r w:rsidR="003148C9">
        <w:rPr>
          <w:lang w:eastAsia="en-US"/>
        </w:rPr>
        <w:t>et quand il vous a dit d</w:t>
      </w:r>
      <w:r>
        <w:rPr>
          <w:lang w:eastAsia="en-US"/>
        </w:rPr>
        <w:t>’</w:t>
      </w:r>
      <w:r w:rsidR="003148C9">
        <w:rPr>
          <w:lang w:eastAsia="en-US"/>
        </w:rPr>
        <w:t>applaudir</w:t>
      </w:r>
      <w:r>
        <w:rPr>
          <w:lang w:eastAsia="en-US"/>
        </w:rPr>
        <w:t xml:space="preserve">, </w:t>
      </w:r>
      <w:r w:rsidR="003148C9">
        <w:rPr>
          <w:lang w:eastAsia="en-US"/>
        </w:rPr>
        <w:t>n</w:t>
      </w:r>
      <w:r>
        <w:rPr>
          <w:lang w:eastAsia="en-US"/>
        </w:rPr>
        <w:t>’</w:t>
      </w:r>
      <w:r w:rsidR="003148C9">
        <w:rPr>
          <w:lang w:eastAsia="en-US"/>
        </w:rPr>
        <w:t>avez-vous pas obéi</w:t>
      </w:r>
      <w:r>
        <w:rPr>
          <w:lang w:eastAsia="en-US"/>
        </w:rPr>
        <w:t> ?</w:t>
      </w:r>
    </w:p>
    <w:p w14:paraId="4F04AA92" w14:textId="77777777" w:rsidR="0046142F" w:rsidRDefault="003148C9" w:rsidP="0046142F">
      <w:pPr>
        <w:rPr>
          <w:lang w:eastAsia="en-US"/>
        </w:rPr>
      </w:pPr>
      <w:r>
        <w:rPr>
          <w:lang w:eastAsia="en-US"/>
        </w:rPr>
        <w:t>Seul</w:t>
      </w:r>
      <w:r w:rsidR="0046142F">
        <w:rPr>
          <w:lang w:eastAsia="en-US"/>
        </w:rPr>
        <w:t xml:space="preserve">, </w:t>
      </w:r>
      <w:r>
        <w:rPr>
          <w:lang w:eastAsia="en-US"/>
        </w:rPr>
        <w:t>Menand jeune</w:t>
      </w:r>
      <w:r w:rsidR="0046142F">
        <w:rPr>
          <w:lang w:eastAsia="en-US"/>
        </w:rPr>
        <w:t xml:space="preserve">, </w:t>
      </w:r>
      <w:r>
        <w:rPr>
          <w:lang w:eastAsia="en-US"/>
        </w:rPr>
        <w:t>gardant jusqu</w:t>
      </w:r>
      <w:r w:rsidR="0046142F">
        <w:rPr>
          <w:lang w:eastAsia="en-US"/>
        </w:rPr>
        <w:t>’</w:t>
      </w:r>
      <w:r>
        <w:rPr>
          <w:lang w:eastAsia="en-US"/>
        </w:rPr>
        <w:t>au bout la mansuétude de ses mœurs</w:t>
      </w:r>
      <w:r w:rsidR="0046142F">
        <w:rPr>
          <w:lang w:eastAsia="en-US"/>
        </w:rPr>
        <w:t xml:space="preserve">, </w:t>
      </w:r>
      <w:r>
        <w:rPr>
          <w:lang w:eastAsia="en-US"/>
        </w:rPr>
        <w:t>ne dit pas une parole offensante</w:t>
      </w:r>
      <w:r w:rsidR="0046142F">
        <w:rPr>
          <w:lang w:eastAsia="en-US"/>
        </w:rPr>
        <w:t xml:space="preserve">, </w:t>
      </w:r>
      <w:r>
        <w:rPr>
          <w:lang w:eastAsia="en-US"/>
        </w:rPr>
        <w:t>ne fit pas un geste moqueur</w:t>
      </w:r>
      <w:r w:rsidR="0046142F">
        <w:rPr>
          <w:lang w:eastAsia="en-US"/>
        </w:rPr>
        <w:t xml:space="preserve">. </w:t>
      </w:r>
      <w:r>
        <w:rPr>
          <w:lang w:eastAsia="en-US"/>
        </w:rPr>
        <w:t>Cette âme-là</w:t>
      </w:r>
      <w:r w:rsidR="0046142F">
        <w:rPr>
          <w:lang w:eastAsia="en-US"/>
        </w:rPr>
        <w:t xml:space="preserve">, </w:t>
      </w:r>
      <w:r>
        <w:rPr>
          <w:lang w:eastAsia="en-US"/>
        </w:rPr>
        <w:t>oh</w:t>
      </w:r>
      <w:r w:rsidR="0046142F">
        <w:rPr>
          <w:lang w:eastAsia="en-US"/>
        </w:rPr>
        <w:t xml:space="preserve"> ! </w:t>
      </w:r>
      <w:r>
        <w:rPr>
          <w:lang w:eastAsia="en-US"/>
        </w:rPr>
        <w:t>cette âme-là</w:t>
      </w:r>
      <w:r w:rsidR="0046142F">
        <w:rPr>
          <w:lang w:eastAsia="en-US"/>
        </w:rPr>
        <w:t xml:space="preserve">, </w:t>
      </w:r>
      <w:r>
        <w:rPr>
          <w:lang w:eastAsia="en-US"/>
        </w:rPr>
        <w:t>cherchez-en une pareille</w:t>
      </w:r>
      <w:r w:rsidR="0046142F">
        <w:rPr>
          <w:lang w:eastAsia="en-US"/>
        </w:rPr>
        <w:t> !</w:t>
      </w:r>
    </w:p>
    <w:p w14:paraId="7109701B" w14:textId="4074783E" w:rsidR="0046142F" w:rsidRDefault="003148C9" w:rsidP="0046142F">
      <w:pPr>
        <w:rPr>
          <w:lang w:eastAsia="en-US"/>
        </w:rPr>
      </w:pPr>
      <w:r>
        <w:rPr>
          <w:lang w:eastAsia="en-US"/>
        </w:rPr>
        <w:t xml:space="preserve">Après le départ de </w:t>
      </w:r>
      <w:r>
        <w:rPr>
          <w:lang w:eastAsia="en-US"/>
        </w:rPr>
        <w:t>Mazurke</w:t>
      </w:r>
      <w:r w:rsidR="0046142F">
        <w:rPr>
          <w:lang w:eastAsia="en-US"/>
        </w:rPr>
        <w:t xml:space="preserve">, </w:t>
      </w:r>
      <w:r>
        <w:rPr>
          <w:lang w:eastAsia="en-US"/>
        </w:rPr>
        <w:t>la marquise semblait s</w:t>
      </w:r>
      <w:r w:rsidR="0046142F">
        <w:rPr>
          <w:lang w:eastAsia="en-US"/>
        </w:rPr>
        <w:t>’</w:t>
      </w:r>
      <w:r>
        <w:rPr>
          <w:lang w:eastAsia="en-US"/>
        </w:rPr>
        <w:t>être éveillée tout à coup</w:t>
      </w:r>
      <w:r w:rsidR="0046142F">
        <w:rPr>
          <w:lang w:eastAsia="en-US"/>
        </w:rPr>
        <w:t>.</w:t>
      </w:r>
    </w:p>
    <w:p w14:paraId="3DBB57D9" w14:textId="0904F196" w:rsidR="0046142F" w:rsidRDefault="0046142F" w:rsidP="0046142F">
      <w:pPr>
        <w:rPr>
          <w:lang w:eastAsia="en-US"/>
        </w:rPr>
      </w:pPr>
      <w:r>
        <w:rPr>
          <w:lang w:eastAsia="en-US"/>
        </w:rPr>
        <w:t>M. </w:t>
      </w:r>
      <w:r w:rsidR="003148C9">
        <w:rPr>
          <w:lang w:eastAsia="en-US"/>
        </w:rPr>
        <w:t>Fargeau s</w:t>
      </w:r>
      <w:r>
        <w:rPr>
          <w:lang w:eastAsia="en-US"/>
        </w:rPr>
        <w:t>’</w:t>
      </w:r>
      <w:r w:rsidR="003148C9">
        <w:rPr>
          <w:lang w:eastAsia="en-US"/>
        </w:rPr>
        <w:t>approcha d</w:t>
      </w:r>
      <w:r>
        <w:rPr>
          <w:lang w:eastAsia="en-US"/>
        </w:rPr>
        <w:t>’</w:t>
      </w:r>
      <w:r w:rsidR="003148C9">
        <w:rPr>
          <w:lang w:eastAsia="en-US"/>
        </w:rPr>
        <w:t>elle</w:t>
      </w:r>
      <w:r>
        <w:rPr>
          <w:lang w:eastAsia="en-US"/>
        </w:rPr>
        <w:t>.</w:t>
      </w:r>
    </w:p>
    <w:p w14:paraId="65FF37A1" w14:textId="47C64895" w:rsidR="0046142F" w:rsidRDefault="003148C9" w:rsidP="0046142F">
      <w:pPr>
        <w:rPr>
          <w:lang w:eastAsia="en-US"/>
        </w:rPr>
      </w:pPr>
      <w:r>
        <w:rPr>
          <w:lang w:eastAsia="en-US"/>
        </w:rPr>
        <w:t>Jusqu</w:t>
      </w:r>
      <w:r w:rsidR="0046142F">
        <w:rPr>
          <w:lang w:eastAsia="en-US"/>
        </w:rPr>
        <w:t>’</w:t>
      </w:r>
      <w:r>
        <w:rPr>
          <w:lang w:eastAsia="en-US"/>
        </w:rPr>
        <w:t>à la dernière seconde</w:t>
      </w:r>
      <w:r w:rsidR="0046142F">
        <w:rPr>
          <w:lang w:eastAsia="en-US"/>
        </w:rPr>
        <w:t>, M. </w:t>
      </w:r>
      <w:r>
        <w:rPr>
          <w:lang w:eastAsia="en-US"/>
        </w:rPr>
        <w:t>Fargeau avait espéré l</w:t>
      </w:r>
      <w:r w:rsidR="0046142F">
        <w:rPr>
          <w:lang w:eastAsia="en-US"/>
        </w:rPr>
        <w:t>’</w:t>
      </w:r>
      <w:r>
        <w:rPr>
          <w:lang w:eastAsia="en-US"/>
        </w:rPr>
        <w:t>arrivée de Gabriel</w:t>
      </w:r>
      <w:r w:rsidR="0046142F">
        <w:rPr>
          <w:lang w:eastAsia="en-US"/>
        </w:rPr>
        <w:t xml:space="preserve">. </w:t>
      </w:r>
      <w:r>
        <w:rPr>
          <w:lang w:eastAsia="en-US"/>
        </w:rPr>
        <w:t>Cette comédie si supérieurement arrangée avait donc raté complètement</w:t>
      </w:r>
      <w:r w:rsidR="0046142F">
        <w:rPr>
          <w:lang w:eastAsia="en-US"/>
        </w:rPr>
        <w:t xml:space="preserve"> ! </w:t>
      </w:r>
      <w:r>
        <w:rPr>
          <w:lang w:eastAsia="en-US"/>
        </w:rPr>
        <w:t>Malgré sa philosophie</w:t>
      </w:r>
      <w:r w:rsidR="0046142F">
        <w:rPr>
          <w:lang w:eastAsia="en-US"/>
        </w:rPr>
        <w:t xml:space="preserve">, </w:t>
      </w:r>
      <w:r>
        <w:rPr>
          <w:lang w:eastAsia="en-US"/>
        </w:rPr>
        <w:t xml:space="preserve">ce bon </w:t>
      </w:r>
      <w:r w:rsidR="0046142F">
        <w:rPr>
          <w:lang w:eastAsia="en-US"/>
        </w:rPr>
        <w:t>M. </w:t>
      </w:r>
      <w:r>
        <w:rPr>
          <w:lang w:eastAsia="en-US"/>
        </w:rPr>
        <w:t>Fargeau laissa percer un petit peu d</w:t>
      </w:r>
      <w:r w:rsidR="0046142F">
        <w:rPr>
          <w:lang w:eastAsia="en-US"/>
        </w:rPr>
        <w:t>’</w:t>
      </w:r>
      <w:r>
        <w:rPr>
          <w:lang w:eastAsia="en-US"/>
        </w:rPr>
        <w:t>amertume lorsqu</w:t>
      </w:r>
      <w:r w:rsidR="0046142F">
        <w:rPr>
          <w:lang w:eastAsia="en-US"/>
        </w:rPr>
        <w:t>’</w:t>
      </w:r>
      <w:r>
        <w:rPr>
          <w:lang w:eastAsia="en-US"/>
        </w:rPr>
        <w:t>il dit en se penchant à l</w:t>
      </w:r>
      <w:r w:rsidR="0046142F">
        <w:rPr>
          <w:lang w:eastAsia="en-US"/>
        </w:rPr>
        <w:t>’</w:t>
      </w:r>
      <w:r>
        <w:rPr>
          <w:lang w:eastAsia="en-US"/>
        </w:rPr>
        <w:t>oreille de la marquise</w:t>
      </w:r>
      <w:r w:rsidR="0046142F">
        <w:rPr>
          <w:lang w:eastAsia="en-US"/>
        </w:rPr>
        <w:t> :</w:t>
      </w:r>
    </w:p>
    <w:p w14:paraId="02981B8A"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belle dame</w:t>
      </w:r>
      <w:r>
        <w:rPr>
          <w:lang w:eastAsia="en-US"/>
        </w:rPr>
        <w:t xml:space="preserve">, </w:t>
      </w:r>
      <w:r w:rsidR="003148C9">
        <w:rPr>
          <w:lang w:eastAsia="en-US"/>
        </w:rPr>
        <w:t>nous en sommes pour nos frais</w:t>
      </w:r>
      <w:r>
        <w:rPr>
          <w:lang w:eastAsia="en-US"/>
        </w:rPr>
        <w:t> !</w:t>
      </w:r>
    </w:p>
    <w:p w14:paraId="656B3DD1" w14:textId="77777777" w:rsidR="0046142F" w:rsidRDefault="0046142F" w:rsidP="0046142F">
      <w:pPr>
        <w:rPr>
          <w:lang w:eastAsia="en-US"/>
        </w:rPr>
      </w:pPr>
      <w:r>
        <w:rPr>
          <w:lang w:eastAsia="en-US"/>
        </w:rPr>
        <w:t>— </w:t>
      </w:r>
      <w:r w:rsidR="003148C9">
        <w:rPr>
          <w:lang w:eastAsia="en-US"/>
        </w:rPr>
        <w:t>Elle ne va pas reparaître</w:t>
      </w:r>
      <w:r>
        <w:rPr>
          <w:lang w:eastAsia="en-US"/>
        </w:rPr>
        <w:t xml:space="preserve"> ? </w:t>
      </w:r>
      <w:r w:rsidR="003148C9">
        <w:rPr>
          <w:lang w:eastAsia="en-US"/>
        </w:rPr>
        <w:t>demanda Oliva</w:t>
      </w:r>
      <w:r>
        <w:rPr>
          <w:lang w:eastAsia="en-US"/>
        </w:rPr>
        <w:t>.</w:t>
      </w:r>
    </w:p>
    <w:p w14:paraId="5D967E0A" w14:textId="77777777" w:rsidR="0046142F" w:rsidRDefault="0046142F" w:rsidP="0046142F">
      <w:pPr>
        <w:rPr>
          <w:lang w:eastAsia="en-US"/>
        </w:rPr>
      </w:pPr>
      <w:r>
        <w:rPr>
          <w:lang w:eastAsia="en-US"/>
        </w:rPr>
        <w:t>— </w:t>
      </w:r>
      <w:r w:rsidR="003148C9">
        <w:rPr>
          <w:lang w:eastAsia="en-US"/>
        </w:rPr>
        <w:t>Non</w:t>
      </w:r>
      <w:r>
        <w:rPr>
          <w:lang w:eastAsia="en-US"/>
        </w:rPr>
        <w:t xml:space="preserve">… </w:t>
      </w:r>
      <w:r w:rsidR="003148C9">
        <w:rPr>
          <w:lang w:eastAsia="en-US"/>
        </w:rPr>
        <w:t>Et s</w:t>
      </w:r>
      <w:r>
        <w:rPr>
          <w:lang w:eastAsia="en-US"/>
        </w:rPr>
        <w:t>’</w:t>
      </w:r>
      <w:r w:rsidR="003148C9">
        <w:rPr>
          <w:lang w:eastAsia="en-US"/>
        </w:rPr>
        <w:t>il faut vous le dire</w:t>
      </w:r>
      <w:r>
        <w:rPr>
          <w:lang w:eastAsia="en-US"/>
        </w:rPr>
        <w:t xml:space="preserve">, </w:t>
      </w:r>
      <w:r w:rsidR="003148C9">
        <w:rPr>
          <w:lang w:eastAsia="en-US"/>
        </w:rPr>
        <w:t>je vous croyais plus de vigueur</w:t>
      </w:r>
      <w:r>
        <w:rPr>
          <w:lang w:eastAsia="en-US"/>
        </w:rPr>
        <w:t xml:space="preserve">… </w:t>
      </w:r>
      <w:r w:rsidR="003148C9">
        <w:rPr>
          <w:lang w:eastAsia="en-US"/>
        </w:rPr>
        <w:t>plus de</w:t>
      </w:r>
      <w:r>
        <w:rPr>
          <w:lang w:eastAsia="en-US"/>
        </w:rPr>
        <w:t>…</w:t>
      </w:r>
    </w:p>
    <w:p w14:paraId="2B43D967" w14:textId="27374262" w:rsidR="0046142F" w:rsidRDefault="0046142F" w:rsidP="0046142F">
      <w:pPr>
        <w:rPr>
          <w:lang w:eastAsia="en-US"/>
        </w:rPr>
      </w:pPr>
      <w:r>
        <w:rPr>
          <w:lang w:eastAsia="en-US"/>
        </w:rPr>
        <w:lastRenderedPageBreak/>
        <w:t>— </w:t>
      </w:r>
      <w:r w:rsidR="003148C9">
        <w:rPr>
          <w:lang w:eastAsia="en-US"/>
        </w:rPr>
        <w:t>C</w:t>
      </w:r>
      <w:r>
        <w:rPr>
          <w:lang w:eastAsia="en-US"/>
        </w:rPr>
        <w:t>’</w:t>
      </w:r>
      <w:r w:rsidR="003148C9">
        <w:rPr>
          <w:lang w:eastAsia="en-US"/>
        </w:rPr>
        <w:t>est vrai</w:t>
      </w:r>
      <w:r>
        <w:rPr>
          <w:lang w:eastAsia="en-US"/>
        </w:rPr>
        <w:t xml:space="preserve"> !… </w:t>
      </w:r>
      <w:r w:rsidR="003148C9">
        <w:rPr>
          <w:lang w:eastAsia="en-US"/>
        </w:rPr>
        <w:t>c</w:t>
      </w:r>
      <w:r>
        <w:rPr>
          <w:lang w:eastAsia="en-US"/>
        </w:rPr>
        <w:t>’</w:t>
      </w:r>
      <w:r w:rsidR="003148C9">
        <w:rPr>
          <w:lang w:eastAsia="en-US"/>
        </w:rPr>
        <w:t>est vrai</w:t>
      </w:r>
      <w:r>
        <w:rPr>
          <w:lang w:eastAsia="en-US"/>
        </w:rPr>
        <w:t xml:space="preserve"> !… </w:t>
      </w:r>
      <w:r w:rsidR="003148C9">
        <w:rPr>
          <w:lang w:eastAsia="en-US"/>
        </w:rPr>
        <w:t>s</w:t>
      </w:r>
      <w:r>
        <w:rPr>
          <w:lang w:eastAsia="en-US"/>
        </w:rPr>
        <w:t>’</w:t>
      </w:r>
      <w:r w:rsidR="003148C9">
        <w:rPr>
          <w:lang w:eastAsia="en-US"/>
        </w:rPr>
        <w:t>écria Oliva</w:t>
      </w:r>
      <w:r>
        <w:rPr>
          <w:lang w:eastAsia="en-US"/>
        </w:rPr>
        <w:t xml:space="preserve"> ; </w:t>
      </w:r>
      <w:r w:rsidR="006C2AE1">
        <w:rPr>
          <w:lang w:eastAsia="en-US"/>
        </w:rPr>
        <w:t>—</w:t>
      </w:r>
      <w:r>
        <w:rPr>
          <w:lang w:eastAsia="en-US"/>
        </w:rPr>
        <w:t xml:space="preserve"> </w:t>
      </w:r>
      <w:r w:rsidR="003148C9">
        <w:rPr>
          <w:lang w:eastAsia="en-US"/>
        </w:rPr>
        <w:t>j</w:t>
      </w:r>
      <w:r>
        <w:rPr>
          <w:lang w:eastAsia="en-US"/>
        </w:rPr>
        <w:t>’</w:t>
      </w:r>
      <w:r w:rsidR="003148C9">
        <w:rPr>
          <w:lang w:eastAsia="en-US"/>
        </w:rPr>
        <w:t>ai été lâche</w:t>
      </w:r>
      <w:r>
        <w:rPr>
          <w:lang w:eastAsia="en-US"/>
        </w:rPr>
        <w:t xml:space="preserve">… </w:t>
      </w:r>
      <w:r w:rsidR="003148C9">
        <w:rPr>
          <w:lang w:eastAsia="en-US"/>
        </w:rPr>
        <w:t>je n</w:t>
      </w:r>
      <w:r>
        <w:rPr>
          <w:lang w:eastAsia="en-US"/>
        </w:rPr>
        <w:t>’</w:t>
      </w:r>
      <w:r w:rsidR="003148C9">
        <w:rPr>
          <w:lang w:eastAsia="en-US"/>
        </w:rPr>
        <w:t>ai pas osé</w:t>
      </w:r>
      <w:r>
        <w:rPr>
          <w:lang w:eastAsia="en-US"/>
        </w:rPr>
        <w:t xml:space="preserve">… </w:t>
      </w:r>
      <w:r w:rsidR="003148C9">
        <w:rPr>
          <w:lang w:eastAsia="en-US"/>
        </w:rPr>
        <w:t>Il me tenait là</w:t>
      </w:r>
      <w:r>
        <w:rPr>
          <w:lang w:eastAsia="en-US"/>
        </w:rPr>
        <w:t xml:space="preserve">, </w:t>
      </w:r>
      <w:r w:rsidR="003148C9">
        <w:rPr>
          <w:lang w:eastAsia="en-US"/>
        </w:rPr>
        <w:t>vaincue sous son regard</w:t>
      </w:r>
      <w:r>
        <w:rPr>
          <w:lang w:eastAsia="en-US"/>
        </w:rPr>
        <w:t xml:space="preserve">… </w:t>
      </w:r>
      <w:r w:rsidR="003148C9">
        <w:rPr>
          <w:lang w:eastAsia="en-US"/>
        </w:rPr>
        <w:t>mais cette femme</w:t>
      </w:r>
      <w:r>
        <w:rPr>
          <w:lang w:eastAsia="en-US"/>
        </w:rPr>
        <w:t xml:space="preserve"> ! </w:t>
      </w:r>
      <w:r w:rsidR="003148C9">
        <w:rPr>
          <w:lang w:eastAsia="en-US"/>
        </w:rPr>
        <w:t>oh</w:t>
      </w:r>
      <w:r>
        <w:rPr>
          <w:lang w:eastAsia="en-US"/>
        </w:rPr>
        <w:t xml:space="preserve"> ! </w:t>
      </w:r>
      <w:r w:rsidR="003148C9">
        <w:rPr>
          <w:lang w:eastAsia="en-US"/>
        </w:rPr>
        <w:t>cette femme</w:t>
      </w:r>
      <w:r>
        <w:rPr>
          <w:lang w:eastAsia="en-US"/>
        </w:rPr>
        <w:t xml:space="preserve"> ! </w:t>
      </w:r>
      <w:r w:rsidR="003148C9">
        <w:rPr>
          <w:lang w:eastAsia="en-US"/>
        </w:rPr>
        <w:t>si vous saviez comme je la hais</w:t>
      </w:r>
      <w:r>
        <w:rPr>
          <w:lang w:eastAsia="en-US"/>
        </w:rPr>
        <w:t> !…</w:t>
      </w:r>
    </w:p>
    <w:p w14:paraId="1C042ECB" w14:textId="77777777" w:rsidR="0046142F" w:rsidRDefault="0046142F" w:rsidP="0046142F">
      <w:pPr>
        <w:rPr>
          <w:lang w:eastAsia="en-US"/>
        </w:rPr>
      </w:pPr>
      <w:r>
        <w:rPr>
          <w:lang w:eastAsia="en-US"/>
        </w:rPr>
        <w:t>— </w:t>
      </w:r>
      <w:r w:rsidR="003148C9">
        <w:rPr>
          <w:lang w:eastAsia="en-US"/>
        </w:rPr>
        <w:t>Désormais</w:t>
      </w:r>
      <w:r>
        <w:rPr>
          <w:lang w:eastAsia="en-US"/>
        </w:rPr>
        <w:t xml:space="preserve">, </w:t>
      </w:r>
      <w:r w:rsidR="003148C9">
        <w:rPr>
          <w:lang w:eastAsia="en-US"/>
        </w:rPr>
        <w:t>belle dame</w:t>
      </w:r>
      <w:r>
        <w:rPr>
          <w:lang w:eastAsia="en-US"/>
        </w:rPr>
        <w:t xml:space="preserve">, </w:t>
      </w:r>
      <w:r w:rsidR="003148C9">
        <w:rPr>
          <w:lang w:eastAsia="en-US"/>
        </w:rPr>
        <w:t>cela m</w:t>
      </w:r>
      <w:r>
        <w:rPr>
          <w:lang w:eastAsia="en-US"/>
        </w:rPr>
        <w:t>’</w:t>
      </w:r>
      <w:r w:rsidR="003148C9">
        <w:rPr>
          <w:lang w:eastAsia="en-US"/>
        </w:rPr>
        <w:t>est à peu près égal</w:t>
      </w:r>
      <w:r>
        <w:rPr>
          <w:lang w:eastAsia="en-US"/>
        </w:rPr>
        <w:t xml:space="preserve">, </w:t>
      </w:r>
      <w:r w:rsidR="003148C9">
        <w:rPr>
          <w:lang w:eastAsia="en-US"/>
        </w:rPr>
        <w:t>répliqua Fargeau</w:t>
      </w:r>
      <w:r>
        <w:rPr>
          <w:lang w:eastAsia="en-US"/>
        </w:rPr>
        <w:t>.</w:t>
      </w:r>
    </w:p>
    <w:p w14:paraId="46F104E1" w14:textId="77777777" w:rsidR="0046142F" w:rsidRDefault="0046142F" w:rsidP="0046142F">
      <w:pPr>
        <w:rPr>
          <w:lang w:eastAsia="en-US"/>
        </w:rPr>
      </w:pPr>
      <w:r>
        <w:rPr>
          <w:lang w:eastAsia="en-US"/>
        </w:rPr>
        <w:t>— </w:t>
      </w:r>
      <w:r w:rsidR="003148C9">
        <w:rPr>
          <w:lang w:eastAsia="en-US"/>
        </w:rPr>
        <w:t>Mais êtes-vous bien sûr qu</w:t>
      </w:r>
      <w:r>
        <w:rPr>
          <w:lang w:eastAsia="en-US"/>
        </w:rPr>
        <w:t>’</w:t>
      </w:r>
      <w:r w:rsidR="003148C9">
        <w:rPr>
          <w:lang w:eastAsia="en-US"/>
        </w:rPr>
        <w:t>elle ne reparaîtra pas</w:t>
      </w:r>
      <w:r>
        <w:rPr>
          <w:lang w:eastAsia="en-US"/>
        </w:rPr>
        <w:t xml:space="preserve"> ? </w:t>
      </w:r>
      <w:r w:rsidR="003148C9">
        <w:rPr>
          <w:lang w:eastAsia="en-US"/>
        </w:rPr>
        <w:t>dit Paoli qui semblait vouloir flatter la colère de la marquise</w:t>
      </w:r>
      <w:r>
        <w:rPr>
          <w:lang w:eastAsia="en-US"/>
        </w:rPr>
        <w:t>.</w:t>
      </w:r>
    </w:p>
    <w:p w14:paraId="0505C1F5" w14:textId="77777777" w:rsidR="0046142F" w:rsidRDefault="0046142F" w:rsidP="0046142F">
      <w:pPr>
        <w:rPr>
          <w:lang w:eastAsia="en-US"/>
        </w:rPr>
      </w:pPr>
      <w:r>
        <w:rPr>
          <w:lang w:eastAsia="en-US"/>
        </w:rPr>
        <w:t>— </w:t>
      </w:r>
      <w:r w:rsidR="003148C9">
        <w:rPr>
          <w:lang w:eastAsia="en-US"/>
        </w:rPr>
        <w:t>Oh</w:t>
      </w:r>
      <w:r>
        <w:rPr>
          <w:lang w:eastAsia="en-US"/>
        </w:rPr>
        <w:t xml:space="preserve"> ! </w:t>
      </w:r>
      <w:r w:rsidR="003148C9">
        <w:rPr>
          <w:lang w:eastAsia="en-US"/>
        </w:rPr>
        <w:t>fit cette dernière dont les dents se serraient convulsivement</w:t>
      </w:r>
      <w:r>
        <w:rPr>
          <w:lang w:eastAsia="en-US"/>
        </w:rPr>
        <w:t xml:space="preserve">, </w:t>
      </w:r>
      <w:r w:rsidR="003148C9">
        <w:rPr>
          <w:lang w:eastAsia="en-US"/>
        </w:rPr>
        <w:t>si elle reparaît</w:t>
      </w:r>
      <w:r>
        <w:rPr>
          <w:lang w:eastAsia="en-US"/>
        </w:rPr>
        <w:t xml:space="preserve">, </w:t>
      </w:r>
      <w:r w:rsidR="003148C9">
        <w:rPr>
          <w:lang w:eastAsia="en-US"/>
        </w:rPr>
        <w:t>malheur à elle</w:t>
      </w:r>
      <w:r>
        <w:rPr>
          <w:lang w:eastAsia="en-US"/>
        </w:rPr>
        <w:t> !</w:t>
      </w:r>
    </w:p>
    <w:p w14:paraId="01910E34" w14:textId="77777777" w:rsidR="0046142F" w:rsidRDefault="0046142F" w:rsidP="0046142F">
      <w:pPr>
        <w:rPr>
          <w:lang w:eastAsia="en-US"/>
        </w:rPr>
      </w:pPr>
      <w:r>
        <w:rPr>
          <w:lang w:eastAsia="en-US"/>
        </w:rPr>
        <w:t>— </w:t>
      </w:r>
      <w:r w:rsidR="003148C9">
        <w:rPr>
          <w:lang w:eastAsia="en-US"/>
        </w:rPr>
        <w:t>Pourvu que le capitaine ne vienne pas souffler sur tout ce beau courroux</w:t>
      </w:r>
      <w:r>
        <w:rPr>
          <w:lang w:eastAsia="en-US"/>
        </w:rPr>
        <w:t xml:space="preserve"> ! </w:t>
      </w:r>
      <w:r w:rsidR="003148C9">
        <w:rPr>
          <w:lang w:eastAsia="en-US"/>
        </w:rPr>
        <w:t xml:space="preserve">prononça encore Fargeau à </w:t>
      </w:r>
      <w:proofErr w:type="spellStart"/>
      <w:r w:rsidR="003148C9">
        <w:rPr>
          <w:lang w:eastAsia="en-US"/>
        </w:rPr>
        <w:t>demi-voix</w:t>
      </w:r>
      <w:proofErr w:type="spellEnd"/>
      <w:r w:rsidR="003148C9">
        <w:rPr>
          <w:lang w:eastAsia="en-US"/>
        </w:rPr>
        <w:t xml:space="preserve"> et d</w:t>
      </w:r>
      <w:r>
        <w:rPr>
          <w:lang w:eastAsia="en-US"/>
        </w:rPr>
        <w:t>’</w:t>
      </w:r>
      <w:r w:rsidR="003148C9">
        <w:rPr>
          <w:lang w:eastAsia="en-US"/>
        </w:rPr>
        <w:t>un accent plus railleur</w:t>
      </w:r>
      <w:r>
        <w:rPr>
          <w:lang w:eastAsia="en-US"/>
        </w:rPr>
        <w:t>.</w:t>
      </w:r>
    </w:p>
    <w:p w14:paraId="4280148B" w14:textId="77777777" w:rsidR="0046142F" w:rsidRDefault="0046142F" w:rsidP="0046142F">
      <w:pPr>
        <w:rPr>
          <w:lang w:eastAsia="en-US"/>
        </w:rPr>
      </w:pPr>
      <w:r>
        <w:rPr>
          <w:lang w:eastAsia="en-US"/>
        </w:rPr>
        <w:t>— </w:t>
      </w:r>
      <w:r w:rsidR="003148C9">
        <w:rPr>
          <w:lang w:eastAsia="en-US"/>
        </w:rPr>
        <w:t>Chère bonne</w:t>
      </w:r>
      <w:r>
        <w:rPr>
          <w:lang w:eastAsia="en-US"/>
        </w:rPr>
        <w:t xml:space="preserve">, </w:t>
      </w:r>
      <w:r w:rsidR="003148C9">
        <w:rPr>
          <w:lang w:eastAsia="en-US"/>
        </w:rPr>
        <w:t>dit Paoli</w:t>
      </w:r>
      <w:r>
        <w:rPr>
          <w:lang w:eastAsia="en-US"/>
        </w:rPr>
        <w:t xml:space="preserve">, </w:t>
      </w:r>
      <w:r w:rsidR="003148C9">
        <w:rPr>
          <w:lang w:eastAsia="en-US"/>
        </w:rPr>
        <w:t>tout ce qui vous intéresse m</w:t>
      </w:r>
      <w:r>
        <w:rPr>
          <w:lang w:eastAsia="en-US"/>
        </w:rPr>
        <w:t>’</w:t>
      </w:r>
      <w:r w:rsidR="003148C9">
        <w:rPr>
          <w:lang w:eastAsia="en-US"/>
        </w:rPr>
        <w:t>intéresse</w:t>
      </w:r>
      <w:r>
        <w:rPr>
          <w:lang w:eastAsia="en-US"/>
        </w:rPr>
        <w:t xml:space="preserve"> ; </w:t>
      </w:r>
      <w:r w:rsidR="003148C9">
        <w:rPr>
          <w:lang w:eastAsia="en-US"/>
        </w:rPr>
        <w:t xml:space="preserve">je vais aller voir au foyer si la </w:t>
      </w:r>
      <w:proofErr w:type="spellStart"/>
      <w:r w:rsidR="003148C9">
        <w:rPr>
          <w:lang w:eastAsia="en-US"/>
        </w:rPr>
        <w:t>Lovely</w:t>
      </w:r>
      <w:proofErr w:type="spellEnd"/>
      <w:r w:rsidR="003148C9">
        <w:rPr>
          <w:lang w:eastAsia="en-US"/>
        </w:rPr>
        <w:t xml:space="preserve"> a fini sa soirée</w:t>
      </w:r>
      <w:r>
        <w:rPr>
          <w:lang w:eastAsia="en-US"/>
        </w:rPr>
        <w:t xml:space="preserve">… </w:t>
      </w:r>
      <w:r w:rsidR="003148C9">
        <w:rPr>
          <w:lang w:eastAsia="en-US"/>
        </w:rPr>
        <w:t>Attendez-moi</w:t>
      </w:r>
      <w:r>
        <w:rPr>
          <w:lang w:eastAsia="en-US"/>
        </w:rPr>
        <w:t>.</w:t>
      </w:r>
    </w:p>
    <w:p w14:paraId="2737321F" w14:textId="77777777" w:rsidR="0046142F" w:rsidRDefault="003148C9" w:rsidP="0046142F">
      <w:pPr>
        <w:rPr>
          <w:lang w:eastAsia="en-US"/>
        </w:rPr>
      </w:pPr>
      <w:r>
        <w:rPr>
          <w:lang w:eastAsia="en-US"/>
        </w:rPr>
        <w:t>Elle sortit</w:t>
      </w:r>
      <w:r w:rsidR="0046142F">
        <w:rPr>
          <w:lang w:eastAsia="en-US"/>
        </w:rPr>
        <w:t xml:space="preserve">, </w:t>
      </w:r>
      <w:r>
        <w:rPr>
          <w:lang w:eastAsia="en-US"/>
        </w:rPr>
        <w:t>laissant les trois loges maussades et tourmentées par cette mauvaise humeur qui suit toute défaite</w:t>
      </w:r>
      <w:r w:rsidR="0046142F">
        <w:rPr>
          <w:lang w:eastAsia="en-US"/>
        </w:rPr>
        <w:t>.</w:t>
      </w:r>
    </w:p>
    <w:p w14:paraId="5FDCAF41" w14:textId="77777777" w:rsidR="0046142F" w:rsidRDefault="003148C9" w:rsidP="0046142F">
      <w:pPr>
        <w:rPr>
          <w:lang w:eastAsia="en-US"/>
        </w:rPr>
      </w:pPr>
      <w:r>
        <w:rPr>
          <w:lang w:eastAsia="en-US"/>
        </w:rPr>
        <w:t>Au bout de dix minutes elle revint</w:t>
      </w:r>
      <w:r w:rsidR="0046142F">
        <w:rPr>
          <w:lang w:eastAsia="en-US"/>
        </w:rPr>
        <w:t>.</w:t>
      </w:r>
    </w:p>
    <w:p w14:paraId="144E7B1A" w14:textId="77777777" w:rsidR="0046142F" w:rsidRDefault="003148C9" w:rsidP="0046142F">
      <w:pPr>
        <w:rPr>
          <w:lang w:eastAsia="en-US"/>
        </w:rPr>
      </w:pPr>
      <w:r>
        <w:rPr>
          <w:lang w:eastAsia="en-US"/>
        </w:rPr>
        <w:t>Un sourire méchant et cruel errait autour de ses jolies lèvres</w:t>
      </w:r>
      <w:r w:rsidR="0046142F">
        <w:rPr>
          <w:lang w:eastAsia="en-US"/>
        </w:rPr>
        <w:t>.</w:t>
      </w:r>
    </w:p>
    <w:p w14:paraId="0F76EBED" w14:textId="77777777" w:rsidR="0046142F" w:rsidRDefault="0046142F" w:rsidP="0046142F">
      <w:pPr>
        <w:rPr>
          <w:lang w:eastAsia="en-US"/>
        </w:rPr>
      </w:pPr>
      <w:r>
        <w:rPr>
          <w:lang w:eastAsia="en-US"/>
        </w:rPr>
        <w:t>— </w:t>
      </w:r>
      <w:r w:rsidR="003148C9">
        <w:rPr>
          <w:lang w:eastAsia="en-US"/>
        </w:rPr>
        <w:t>Eh bien</w:t>
      </w:r>
      <w:r>
        <w:rPr>
          <w:lang w:eastAsia="en-US"/>
        </w:rPr>
        <w:t xml:space="preserve"> ! </w:t>
      </w:r>
      <w:r w:rsidR="003148C9">
        <w:rPr>
          <w:lang w:eastAsia="en-US"/>
        </w:rPr>
        <w:t>firent toutes ces dames et demoiselles</w:t>
      </w:r>
      <w:r>
        <w:rPr>
          <w:lang w:eastAsia="en-US"/>
        </w:rPr>
        <w:t xml:space="preserve">, </w:t>
      </w:r>
      <w:r w:rsidR="003148C9">
        <w:rPr>
          <w:lang w:eastAsia="en-US"/>
        </w:rPr>
        <w:t>à qui le sourire de Paoli rendait l</w:t>
      </w:r>
      <w:r>
        <w:rPr>
          <w:lang w:eastAsia="en-US"/>
        </w:rPr>
        <w:t>’</w:t>
      </w:r>
      <w:r w:rsidR="003148C9">
        <w:rPr>
          <w:lang w:eastAsia="en-US"/>
        </w:rPr>
        <w:t>espoir de mal faire</w:t>
      </w:r>
      <w:r>
        <w:rPr>
          <w:lang w:eastAsia="en-US"/>
        </w:rPr>
        <w:t>.</w:t>
      </w:r>
    </w:p>
    <w:p w14:paraId="686F19EB" w14:textId="77777777" w:rsidR="0046142F" w:rsidRDefault="0046142F" w:rsidP="0046142F">
      <w:pPr>
        <w:rPr>
          <w:lang w:eastAsia="en-US"/>
        </w:rPr>
      </w:pPr>
      <w:r>
        <w:rPr>
          <w:lang w:eastAsia="en-US"/>
        </w:rPr>
        <w:t>— </w:t>
      </w:r>
      <w:r w:rsidR="003148C9">
        <w:rPr>
          <w:lang w:eastAsia="en-US"/>
        </w:rPr>
        <w:t>Elle est partie répondit la Milanaise</w:t>
      </w:r>
      <w:r>
        <w:rPr>
          <w:lang w:eastAsia="en-US"/>
        </w:rPr>
        <w:t>.</w:t>
      </w:r>
    </w:p>
    <w:p w14:paraId="4BC62003" w14:textId="77777777" w:rsidR="0046142F" w:rsidRDefault="003148C9" w:rsidP="0046142F">
      <w:pPr>
        <w:rPr>
          <w:lang w:eastAsia="en-US"/>
        </w:rPr>
      </w:pPr>
      <w:r>
        <w:rPr>
          <w:lang w:eastAsia="en-US"/>
        </w:rPr>
        <w:t>Oliva baissa la tête</w:t>
      </w:r>
      <w:r w:rsidR="0046142F">
        <w:rPr>
          <w:lang w:eastAsia="en-US"/>
        </w:rPr>
        <w:t>.</w:t>
      </w:r>
    </w:p>
    <w:p w14:paraId="0A7C8F28" w14:textId="5A52C89B" w:rsidR="0046142F" w:rsidRDefault="0046142F" w:rsidP="0046142F">
      <w:pPr>
        <w:rPr>
          <w:lang w:eastAsia="en-US"/>
        </w:rPr>
      </w:pPr>
      <w:r>
        <w:rPr>
          <w:lang w:eastAsia="en-US"/>
        </w:rPr>
        <w:lastRenderedPageBreak/>
        <w:t>— </w:t>
      </w:r>
      <w:r w:rsidR="003148C9">
        <w:rPr>
          <w:lang w:eastAsia="en-US"/>
        </w:rPr>
        <w:t>Et nous allons partir aussi</w:t>
      </w:r>
      <w:r>
        <w:rPr>
          <w:lang w:eastAsia="en-US"/>
        </w:rPr>
        <w:t xml:space="preserve">, </w:t>
      </w:r>
      <w:r w:rsidR="003148C9">
        <w:rPr>
          <w:lang w:eastAsia="en-US"/>
        </w:rPr>
        <w:t>mesdames</w:t>
      </w:r>
      <w:r>
        <w:rPr>
          <w:lang w:eastAsia="en-US"/>
        </w:rPr>
        <w:t xml:space="preserve">, </w:t>
      </w:r>
      <w:r w:rsidR="003148C9">
        <w:rPr>
          <w:lang w:eastAsia="en-US"/>
        </w:rPr>
        <w:t>s</w:t>
      </w:r>
      <w:r>
        <w:rPr>
          <w:lang w:eastAsia="en-US"/>
        </w:rPr>
        <w:t>’</w:t>
      </w:r>
      <w:r w:rsidR="003148C9">
        <w:rPr>
          <w:lang w:eastAsia="en-US"/>
        </w:rPr>
        <w:t>il vous plaît</w:t>
      </w:r>
      <w:r>
        <w:rPr>
          <w:lang w:eastAsia="en-US"/>
        </w:rPr>
        <w:t xml:space="preserve">, </w:t>
      </w:r>
      <w:r w:rsidR="003148C9">
        <w:rPr>
          <w:lang w:eastAsia="en-US"/>
        </w:rPr>
        <w:t>ajouta Paoli</w:t>
      </w:r>
      <w:r>
        <w:rPr>
          <w:lang w:eastAsia="en-US"/>
        </w:rPr>
        <w:t xml:space="preserve">, </w:t>
      </w:r>
      <w:r w:rsidR="003148C9">
        <w:rPr>
          <w:lang w:eastAsia="en-US"/>
        </w:rPr>
        <w:t>en arrangeant sur ses épaules le crêpe de Chine fameux</w:t>
      </w:r>
      <w:r>
        <w:rPr>
          <w:lang w:eastAsia="en-US"/>
        </w:rPr>
        <w:t xml:space="preserve">, </w:t>
      </w:r>
      <w:r w:rsidR="006C2AE1">
        <w:rPr>
          <w:lang w:eastAsia="en-US"/>
        </w:rPr>
        <w:t>—</w:t>
      </w:r>
      <w:r>
        <w:rPr>
          <w:lang w:eastAsia="en-US"/>
        </w:rPr>
        <w:t xml:space="preserve"> </w:t>
      </w:r>
      <w:r w:rsidR="003148C9">
        <w:rPr>
          <w:lang w:eastAsia="en-US"/>
        </w:rPr>
        <w:t>partir tout de suite</w:t>
      </w:r>
      <w:r>
        <w:rPr>
          <w:lang w:eastAsia="en-US"/>
        </w:rPr>
        <w:t>.</w:t>
      </w:r>
    </w:p>
    <w:p w14:paraId="1A440829" w14:textId="77777777" w:rsidR="0046142F" w:rsidRDefault="003148C9" w:rsidP="0046142F">
      <w:pPr>
        <w:rPr>
          <w:lang w:eastAsia="en-US"/>
        </w:rPr>
      </w:pPr>
      <w:r>
        <w:rPr>
          <w:lang w:eastAsia="en-US"/>
        </w:rPr>
        <w:t>Il y avait du triomphe dans l</w:t>
      </w:r>
      <w:r w:rsidR="0046142F">
        <w:rPr>
          <w:lang w:eastAsia="en-US"/>
        </w:rPr>
        <w:t>’</w:t>
      </w:r>
      <w:r>
        <w:rPr>
          <w:lang w:eastAsia="en-US"/>
        </w:rPr>
        <w:t>accent de cette charmante femme</w:t>
      </w:r>
      <w:r w:rsidR="0046142F">
        <w:rPr>
          <w:lang w:eastAsia="en-US"/>
        </w:rPr>
        <w:t>.</w:t>
      </w:r>
    </w:p>
    <w:p w14:paraId="0E2D8FFF" w14:textId="77777777" w:rsidR="0046142F" w:rsidRDefault="0046142F" w:rsidP="0046142F">
      <w:pPr>
        <w:rPr>
          <w:lang w:eastAsia="en-US"/>
        </w:rPr>
      </w:pPr>
      <w:r>
        <w:rPr>
          <w:lang w:eastAsia="en-US"/>
        </w:rPr>
        <w:t>— </w:t>
      </w:r>
      <w:r w:rsidR="003148C9">
        <w:rPr>
          <w:lang w:eastAsia="en-US"/>
        </w:rPr>
        <w:t>Pourquoi partir de suite</w:t>
      </w:r>
      <w:r>
        <w:rPr>
          <w:lang w:eastAsia="en-US"/>
        </w:rPr>
        <w:t xml:space="preserve"> ? </w:t>
      </w:r>
      <w:r w:rsidR="003148C9">
        <w:rPr>
          <w:lang w:eastAsia="en-US"/>
        </w:rPr>
        <w:t>demandèrent les nièces</w:t>
      </w:r>
      <w:r>
        <w:rPr>
          <w:lang w:eastAsia="en-US"/>
        </w:rPr>
        <w:t>.</w:t>
      </w:r>
    </w:p>
    <w:p w14:paraId="0378D29F" w14:textId="77777777" w:rsidR="0046142F" w:rsidRDefault="003148C9" w:rsidP="0046142F">
      <w:pPr>
        <w:rPr>
          <w:lang w:eastAsia="en-US"/>
        </w:rPr>
      </w:pPr>
      <w:r>
        <w:rPr>
          <w:lang w:eastAsia="en-US"/>
        </w:rPr>
        <w:t>Paoli prit la main de la marquise</w:t>
      </w:r>
      <w:r w:rsidR="0046142F">
        <w:rPr>
          <w:lang w:eastAsia="en-US"/>
        </w:rPr>
        <w:t>.</w:t>
      </w:r>
    </w:p>
    <w:p w14:paraId="7DD32843" w14:textId="1636A82A" w:rsidR="0046142F" w:rsidRDefault="0046142F" w:rsidP="0046142F">
      <w:pPr>
        <w:rPr>
          <w:lang w:eastAsia="en-US"/>
        </w:rPr>
      </w:pPr>
      <w:r>
        <w:rPr>
          <w:lang w:eastAsia="en-US"/>
        </w:rPr>
        <w:t>— </w:t>
      </w:r>
      <w:r w:rsidR="003148C9">
        <w:rPr>
          <w:lang w:eastAsia="en-US"/>
        </w:rPr>
        <w:t>Chère bonne</w:t>
      </w:r>
      <w:r>
        <w:rPr>
          <w:lang w:eastAsia="en-US"/>
        </w:rPr>
        <w:t xml:space="preserve">, </w:t>
      </w:r>
      <w:r w:rsidR="003148C9">
        <w:rPr>
          <w:lang w:eastAsia="en-US"/>
        </w:rPr>
        <w:t>murmura-t-elle</w:t>
      </w:r>
      <w:r>
        <w:rPr>
          <w:lang w:eastAsia="en-US"/>
        </w:rPr>
        <w:t xml:space="preserve">, </w:t>
      </w:r>
      <w:r w:rsidR="006C2AE1">
        <w:rPr>
          <w:lang w:eastAsia="en-US"/>
        </w:rPr>
        <w:t>—</w:t>
      </w:r>
      <w:r>
        <w:rPr>
          <w:lang w:eastAsia="en-US"/>
        </w:rPr>
        <w:t xml:space="preserve"> </w:t>
      </w:r>
      <w:r w:rsidR="003148C9">
        <w:rPr>
          <w:lang w:eastAsia="en-US"/>
        </w:rPr>
        <w:t>nous avons notre revanche toute prête</w:t>
      </w:r>
      <w:r>
        <w:rPr>
          <w:lang w:eastAsia="en-US"/>
        </w:rPr>
        <w:t>.</w:t>
      </w:r>
    </w:p>
    <w:p w14:paraId="626ED159" w14:textId="77777777" w:rsidR="0046142F" w:rsidRDefault="0046142F" w:rsidP="0046142F">
      <w:pPr>
        <w:rPr>
          <w:lang w:eastAsia="en-US"/>
        </w:rPr>
      </w:pPr>
      <w:r>
        <w:rPr>
          <w:lang w:eastAsia="en-US"/>
        </w:rPr>
        <w:t>— </w:t>
      </w:r>
      <w:r w:rsidR="003148C9">
        <w:rPr>
          <w:lang w:eastAsia="en-US"/>
        </w:rPr>
        <w:t>Que dites-vous</w:t>
      </w:r>
      <w:r>
        <w:rPr>
          <w:lang w:eastAsia="en-US"/>
        </w:rPr>
        <w:t> ?</w:t>
      </w:r>
    </w:p>
    <w:p w14:paraId="62DFE64C" w14:textId="77777777" w:rsidR="0046142F" w:rsidRDefault="0046142F" w:rsidP="0046142F">
      <w:pPr>
        <w:rPr>
          <w:lang w:eastAsia="en-US"/>
        </w:rPr>
      </w:pPr>
      <w:r>
        <w:rPr>
          <w:lang w:eastAsia="en-US"/>
        </w:rPr>
        <w:t>— </w:t>
      </w:r>
      <w:r w:rsidR="003148C9">
        <w:rPr>
          <w:lang w:eastAsia="en-US"/>
        </w:rPr>
        <w:t>J</w:t>
      </w:r>
      <w:r>
        <w:rPr>
          <w:lang w:eastAsia="en-US"/>
        </w:rPr>
        <w:t>’</w:t>
      </w:r>
      <w:r w:rsidR="003148C9">
        <w:rPr>
          <w:lang w:eastAsia="en-US"/>
        </w:rPr>
        <w:t>ai appris bien des choses en dix minutes</w:t>
      </w:r>
      <w:r>
        <w:rPr>
          <w:lang w:eastAsia="en-US"/>
        </w:rPr>
        <w:t xml:space="preserve">… </w:t>
      </w:r>
      <w:r w:rsidR="003148C9">
        <w:rPr>
          <w:lang w:eastAsia="en-US"/>
        </w:rPr>
        <w:t xml:space="preserve">La </w:t>
      </w:r>
      <w:proofErr w:type="spellStart"/>
      <w:r w:rsidR="003148C9">
        <w:rPr>
          <w:lang w:eastAsia="en-US"/>
        </w:rPr>
        <w:t>Lovely</w:t>
      </w:r>
      <w:proofErr w:type="spellEnd"/>
      <w:r w:rsidR="003148C9">
        <w:rPr>
          <w:lang w:eastAsia="en-US"/>
        </w:rPr>
        <w:t xml:space="preserve"> est à nous</w:t>
      </w:r>
      <w:r>
        <w:rPr>
          <w:lang w:eastAsia="en-US"/>
        </w:rPr>
        <w:t> ?… !…</w:t>
      </w:r>
    </w:p>
    <w:p w14:paraId="1565A303" w14:textId="77777777" w:rsidR="0046142F" w:rsidRDefault="0046142F" w:rsidP="0046142F">
      <w:pPr>
        <w:rPr>
          <w:lang w:eastAsia="en-US"/>
        </w:rPr>
      </w:pPr>
      <w:r>
        <w:rPr>
          <w:lang w:eastAsia="en-US"/>
        </w:rPr>
        <w:t>— </w:t>
      </w:r>
      <w:r w:rsidR="003148C9">
        <w:rPr>
          <w:lang w:eastAsia="en-US"/>
        </w:rPr>
        <w:t>Comment cela</w:t>
      </w:r>
      <w:r>
        <w:rPr>
          <w:lang w:eastAsia="en-US"/>
        </w:rPr>
        <w:t xml:space="preserve"> ?… </w:t>
      </w:r>
      <w:r w:rsidR="003148C9">
        <w:rPr>
          <w:lang w:eastAsia="en-US"/>
        </w:rPr>
        <w:t>s</w:t>
      </w:r>
      <w:r>
        <w:rPr>
          <w:lang w:eastAsia="en-US"/>
        </w:rPr>
        <w:t>’</w:t>
      </w:r>
      <w:r w:rsidR="003148C9">
        <w:rPr>
          <w:lang w:eastAsia="en-US"/>
        </w:rPr>
        <w:t>écria la marquise dont les yeux brillèrent</w:t>
      </w:r>
      <w:r>
        <w:rPr>
          <w:lang w:eastAsia="en-US"/>
        </w:rPr>
        <w:t>.</w:t>
      </w:r>
    </w:p>
    <w:p w14:paraId="5688EBA6" w14:textId="77777777" w:rsidR="0046142F" w:rsidRDefault="0046142F" w:rsidP="0046142F">
      <w:pPr>
        <w:rPr>
          <w:lang w:eastAsia="en-US"/>
        </w:rPr>
      </w:pPr>
      <w:r>
        <w:rPr>
          <w:lang w:eastAsia="en-US"/>
        </w:rPr>
        <w:t>— </w:t>
      </w:r>
      <w:r w:rsidR="003148C9">
        <w:rPr>
          <w:lang w:eastAsia="en-US"/>
        </w:rPr>
        <w:t>Venez</w:t>
      </w:r>
      <w:r>
        <w:rPr>
          <w:lang w:eastAsia="en-US"/>
        </w:rPr>
        <w:t xml:space="preserve"> ! </w:t>
      </w:r>
      <w:r w:rsidR="003148C9">
        <w:rPr>
          <w:lang w:eastAsia="en-US"/>
        </w:rPr>
        <w:t>venez</w:t>
      </w:r>
      <w:r>
        <w:rPr>
          <w:lang w:eastAsia="en-US"/>
        </w:rPr>
        <w:t xml:space="preserve"> ! </w:t>
      </w:r>
      <w:r w:rsidR="003148C9">
        <w:rPr>
          <w:lang w:eastAsia="en-US"/>
        </w:rPr>
        <w:t>je vous expliquerai tout en chemin</w:t>
      </w:r>
      <w:r>
        <w:rPr>
          <w:lang w:eastAsia="en-US"/>
        </w:rPr>
        <w:t>…</w:t>
      </w:r>
    </w:p>
    <w:p w14:paraId="6D00B682" w14:textId="77777777" w:rsidR="0046142F" w:rsidRDefault="003148C9" w:rsidP="0046142F">
      <w:pPr>
        <w:rPr>
          <w:lang w:eastAsia="en-US"/>
        </w:rPr>
      </w:pPr>
      <w:r>
        <w:rPr>
          <w:lang w:eastAsia="en-US"/>
        </w:rPr>
        <w:t>Les trois loges déménagèrent bruyamment et en un clin d</w:t>
      </w:r>
      <w:r w:rsidR="0046142F">
        <w:rPr>
          <w:lang w:eastAsia="en-US"/>
        </w:rPr>
        <w:t>’</w:t>
      </w:r>
      <w:r>
        <w:rPr>
          <w:lang w:eastAsia="en-US"/>
        </w:rPr>
        <w:t>œil</w:t>
      </w:r>
      <w:r w:rsidR="0046142F">
        <w:rPr>
          <w:lang w:eastAsia="en-US"/>
        </w:rPr>
        <w:t>.</w:t>
      </w:r>
    </w:p>
    <w:p w14:paraId="2C07FA81" w14:textId="77777777" w:rsidR="0046142F" w:rsidRDefault="003148C9" w:rsidP="0046142F">
      <w:pPr>
        <w:rPr>
          <w:lang w:eastAsia="en-US"/>
        </w:rPr>
      </w:pPr>
      <w:r>
        <w:rPr>
          <w:lang w:eastAsia="en-US"/>
        </w:rPr>
        <w:t>Paoli s</w:t>
      </w:r>
      <w:r w:rsidR="0046142F">
        <w:rPr>
          <w:lang w:eastAsia="en-US"/>
        </w:rPr>
        <w:t>’</w:t>
      </w:r>
      <w:r>
        <w:rPr>
          <w:lang w:eastAsia="en-US"/>
        </w:rPr>
        <w:t>était penchée en passant et avait dit quelques mots à l</w:t>
      </w:r>
      <w:r w:rsidR="0046142F">
        <w:rPr>
          <w:lang w:eastAsia="en-US"/>
        </w:rPr>
        <w:t>’</w:t>
      </w:r>
      <w:r>
        <w:rPr>
          <w:lang w:eastAsia="en-US"/>
        </w:rPr>
        <w:t>oreille de Fargeau</w:t>
      </w:r>
      <w:r w:rsidR="0046142F">
        <w:rPr>
          <w:lang w:eastAsia="en-US"/>
        </w:rPr>
        <w:t>.</w:t>
      </w:r>
    </w:p>
    <w:p w14:paraId="3822EF55" w14:textId="2635D47E" w:rsidR="0046142F" w:rsidRDefault="003148C9" w:rsidP="0046142F">
      <w:pPr>
        <w:rPr>
          <w:lang w:eastAsia="en-US"/>
        </w:rPr>
      </w:pPr>
      <w:r>
        <w:rPr>
          <w:lang w:eastAsia="en-US"/>
        </w:rPr>
        <w:t>Ce dernier perdit tout à coup son air d</w:t>
      </w:r>
      <w:r w:rsidR="0046142F">
        <w:rPr>
          <w:lang w:eastAsia="en-US"/>
        </w:rPr>
        <w:t>’</w:t>
      </w:r>
      <w:r>
        <w:rPr>
          <w:lang w:eastAsia="en-US"/>
        </w:rPr>
        <w:t>indifférence qu</w:t>
      </w:r>
      <w:r w:rsidR="0046142F">
        <w:rPr>
          <w:lang w:eastAsia="en-US"/>
        </w:rPr>
        <w:t>’</w:t>
      </w:r>
      <w:r>
        <w:rPr>
          <w:lang w:eastAsia="en-US"/>
        </w:rPr>
        <w:t>il affectait depuis son entrée au théâtre</w:t>
      </w:r>
      <w:r w:rsidR="0046142F">
        <w:rPr>
          <w:lang w:eastAsia="en-US"/>
        </w:rPr>
        <w:t xml:space="preserve">. </w:t>
      </w:r>
      <w:r>
        <w:rPr>
          <w:lang w:eastAsia="en-US"/>
        </w:rPr>
        <w:t>Il tressaillit violemment et devint pâle</w:t>
      </w:r>
      <w:r w:rsidR="0046142F">
        <w:rPr>
          <w:lang w:eastAsia="en-US"/>
        </w:rPr>
        <w:t xml:space="preserve">, </w:t>
      </w:r>
      <w:r>
        <w:rPr>
          <w:lang w:eastAsia="en-US"/>
        </w:rPr>
        <w:t>comme à l</w:t>
      </w:r>
      <w:r w:rsidR="0046142F">
        <w:rPr>
          <w:lang w:eastAsia="en-US"/>
        </w:rPr>
        <w:t>’</w:t>
      </w:r>
      <w:r>
        <w:rPr>
          <w:lang w:eastAsia="en-US"/>
        </w:rPr>
        <w:t xml:space="preserve">instant où </w:t>
      </w:r>
      <w:r w:rsidR="0046142F">
        <w:rPr>
          <w:lang w:eastAsia="en-US"/>
        </w:rPr>
        <w:t>M. </w:t>
      </w:r>
      <w:r>
        <w:rPr>
          <w:lang w:eastAsia="en-US"/>
        </w:rPr>
        <w:t xml:space="preserve">Baptiste lui avait dit pour la première fois que Raymond </w:t>
      </w:r>
      <w:proofErr w:type="spellStart"/>
      <w:r>
        <w:rPr>
          <w:lang w:eastAsia="en-US"/>
        </w:rPr>
        <w:t>Lointier</w:t>
      </w:r>
      <w:proofErr w:type="spellEnd"/>
      <w:r>
        <w:rPr>
          <w:lang w:eastAsia="en-US"/>
        </w:rPr>
        <w:t xml:space="preserve"> était amoureux fou de la </w:t>
      </w:r>
      <w:proofErr w:type="spellStart"/>
      <w:r>
        <w:rPr>
          <w:lang w:eastAsia="en-US"/>
        </w:rPr>
        <w:t>Lovely</w:t>
      </w:r>
      <w:proofErr w:type="spellEnd"/>
      <w:r w:rsidR="0046142F">
        <w:rPr>
          <w:lang w:eastAsia="en-US"/>
        </w:rPr>
        <w:t xml:space="preserve">, </w:t>
      </w:r>
      <w:r>
        <w:rPr>
          <w:lang w:eastAsia="en-US"/>
        </w:rPr>
        <w:t xml:space="preserve">et que la </w:t>
      </w:r>
      <w:proofErr w:type="spellStart"/>
      <w:r>
        <w:rPr>
          <w:lang w:eastAsia="en-US"/>
        </w:rPr>
        <w:t>Lovely</w:t>
      </w:r>
      <w:proofErr w:type="spellEnd"/>
      <w:r>
        <w:rPr>
          <w:lang w:eastAsia="en-US"/>
        </w:rPr>
        <w:t xml:space="preserve"> était madame de Marans</w:t>
      </w:r>
      <w:r w:rsidR="0046142F">
        <w:rPr>
          <w:lang w:eastAsia="en-US"/>
        </w:rPr>
        <w:t>.</w:t>
      </w:r>
    </w:p>
    <w:p w14:paraId="6BE9886C" w14:textId="77777777" w:rsidR="0046142F" w:rsidRDefault="003148C9" w:rsidP="0046142F">
      <w:pPr>
        <w:rPr>
          <w:lang w:eastAsia="en-US"/>
        </w:rPr>
      </w:pPr>
      <w:r>
        <w:rPr>
          <w:lang w:eastAsia="en-US"/>
        </w:rPr>
        <w:t>Il fit signe à Romblon de rester</w:t>
      </w:r>
      <w:r w:rsidR="0046142F">
        <w:rPr>
          <w:lang w:eastAsia="en-US"/>
        </w:rPr>
        <w:t>.</w:t>
      </w:r>
    </w:p>
    <w:p w14:paraId="3DF16CFC" w14:textId="101BB66D" w:rsidR="003148C9" w:rsidRDefault="003148C9" w:rsidP="0046142F">
      <w:pPr>
        <w:pStyle w:val="Titre2"/>
        <w:rPr>
          <w:lang w:eastAsia="en-US"/>
        </w:rPr>
      </w:pPr>
      <w:bookmarkStart w:id="118" w:name="_Toc233868096"/>
      <w:bookmarkStart w:id="119" w:name="_Toc202196790"/>
      <w:r>
        <w:rPr>
          <w:lang w:eastAsia="en-US"/>
        </w:rPr>
        <w:lastRenderedPageBreak/>
        <w:t xml:space="preserve">GÉNÉROSITÉ DE </w:t>
      </w:r>
      <w:r w:rsidR="0046142F">
        <w:rPr>
          <w:lang w:eastAsia="en-US"/>
        </w:rPr>
        <w:t>M. </w:t>
      </w:r>
      <w:r>
        <w:rPr>
          <w:lang w:eastAsia="en-US"/>
        </w:rPr>
        <w:t>FARGEAU</w:t>
      </w:r>
      <w:bookmarkEnd w:id="118"/>
      <w:bookmarkEnd w:id="119"/>
      <w:r>
        <w:rPr>
          <w:lang w:eastAsia="en-US"/>
        </w:rPr>
        <w:br/>
      </w:r>
    </w:p>
    <w:p w14:paraId="28182FD2" w14:textId="77777777" w:rsidR="0046142F" w:rsidRDefault="003148C9" w:rsidP="0046142F">
      <w:pPr>
        <w:rPr>
          <w:lang w:eastAsia="en-US"/>
        </w:rPr>
      </w:pPr>
      <w:r>
        <w:t xml:space="preserve">Menand jeune avait suivi sa </w:t>
      </w:r>
      <w:r>
        <w:rPr>
          <w:i/>
          <w:iCs/>
        </w:rPr>
        <w:t>société</w:t>
      </w:r>
      <w:r w:rsidR="0046142F">
        <w:rPr>
          <w:lang w:eastAsia="en-US"/>
        </w:rPr>
        <w:t xml:space="preserve">, </w:t>
      </w:r>
      <w:r>
        <w:rPr>
          <w:lang w:eastAsia="en-US"/>
        </w:rPr>
        <w:t>mais il avait eu l</w:t>
      </w:r>
      <w:r w:rsidR="0046142F">
        <w:rPr>
          <w:lang w:eastAsia="en-US"/>
        </w:rPr>
        <w:t>’</w:t>
      </w:r>
      <w:r>
        <w:rPr>
          <w:lang w:eastAsia="en-US"/>
        </w:rPr>
        <w:t>adresse de glisser sous sa redingote un des petits bancs que l</w:t>
      </w:r>
      <w:r w:rsidR="0046142F">
        <w:rPr>
          <w:lang w:eastAsia="en-US"/>
        </w:rPr>
        <w:t>’</w:t>
      </w:r>
      <w:r>
        <w:rPr>
          <w:lang w:eastAsia="en-US"/>
        </w:rPr>
        <w:t>ouvreuse avait loués aux dames</w:t>
      </w:r>
      <w:r w:rsidR="0046142F">
        <w:rPr>
          <w:lang w:eastAsia="en-US"/>
        </w:rPr>
        <w:t xml:space="preserve">. </w:t>
      </w:r>
      <w:r>
        <w:rPr>
          <w:lang w:eastAsia="en-US"/>
        </w:rPr>
        <w:t>Menand jeune emporta ce meuble afin d</w:t>
      </w:r>
      <w:r w:rsidR="0046142F">
        <w:rPr>
          <w:lang w:eastAsia="en-US"/>
        </w:rPr>
        <w:t>’</w:t>
      </w:r>
      <w:r>
        <w:rPr>
          <w:lang w:eastAsia="en-US"/>
        </w:rPr>
        <w:t>orner sa demeure</w:t>
      </w:r>
      <w:r w:rsidR="0046142F">
        <w:rPr>
          <w:lang w:eastAsia="en-US"/>
        </w:rPr>
        <w:t>.</w:t>
      </w:r>
    </w:p>
    <w:p w14:paraId="728F111C" w14:textId="679DD5FB" w:rsidR="0046142F" w:rsidRDefault="003148C9" w:rsidP="0046142F">
      <w:pPr>
        <w:rPr>
          <w:lang w:eastAsia="en-US"/>
        </w:rPr>
      </w:pPr>
      <w:r>
        <w:rPr>
          <w:lang w:eastAsia="en-US"/>
        </w:rPr>
        <w:t>Il était ancien no</w:t>
      </w:r>
      <w:r>
        <w:t>taire</w:t>
      </w:r>
      <w:r w:rsidR="0046142F">
        <w:rPr>
          <w:lang w:eastAsia="en-US"/>
        </w:rPr>
        <w:t xml:space="preserve">, </w:t>
      </w:r>
      <w:r>
        <w:rPr>
          <w:lang w:eastAsia="en-US"/>
        </w:rPr>
        <w:t>et malgré sa délicatesse éprouvée</w:t>
      </w:r>
      <w:r w:rsidR="0046142F">
        <w:rPr>
          <w:lang w:eastAsia="en-US"/>
        </w:rPr>
        <w:t xml:space="preserve">, </w:t>
      </w:r>
      <w:r>
        <w:rPr>
          <w:lang w:eastAsia="en-US"/>
        </w:rPr>
        <w:t>il aimait à prendre toute espèce d</w:t>
      </w:r>
      <w:r w:rsidR="0046142F">
        <w:rPr>
          <w:lang w:eastAsia="en-US"/>
        </w:rPr>
        <w:t>’</w:t>
      </w:r>
      <w:r>
        <w:rPr>
          <w:lang w:eastAsia="en-US"/>
        </w:rPr>
        <w:t>objets</w:t>
      </w:r>
      <w:r w:rsidR="0046142F">
        <w:rPr>
          <w:lang w:eastAsia="en-US"/>
        </w:rPr>
        <w:t xml:space="preserve">. </w:t>
      </w:r>
      <w:r w:rsidR="006C2AE1">
        <w:rPr>
          <w:lang w:eastAsia="en-US"/>
        </w:rPr>
        <w:t>—</w:t>
      </w:r>
      <w:r w:rsidR="0046142F">
        <w:rPr>
          <w:lang w:eastAsia="en-US"/>
        </w:rPr>
        <w:t xml:space="preserve"> </w:t>
      </w:r>
      <w:r>
        <w:rPr>
          <w:lang w:eastAsia="en-US"/>
        </w:rPr>
        <w:t>Si jamais il s</w:t>
      </w:r>
      <w:r w:rsidR="0046142F">
        <w:rPr>
          <w:lang w:eastAsia="en-US"/>
        </w:rPr>
        <w:t>’</w:t>
      </w:r>
      <w:r>
        <w:rPr>
          <w:lang w:eastAsia="en-US"/>
        </w:rPr>
        <w:t>introduit dans le sein de vos familles</w:t>
      </w:r>
      <w:r w:rsidR="0046142F">
        <w:rPr>
          <w:lang w:eastAsia="en-US"/>
        </w:rPr>
        <w:t xml:space="preserve">, </w:t>
      </w:r>
      <w:r>
        <w:rPr>
          <w:lang w:eastAsia="en-US"/>
        </w:rPr>
        <w:t>veillez sur lui sans faire semblant de rien</w:t>
      </w:r>
      <w:r w:rsidR="0046142F">
        <w:rPr>
          <w:lang w:eastAsia="en-US"/>
        </w:rPr>
        <w:t>.</w:t>
      </w:r>
    </w:p>
    <w:p w14:paraId="3C7A10B6" w14:textId="77777777" w:rsidR="0046142F" w:rsidRDefault="003148C9" w:rsidP="0046142F">
      <w:pPr>
        <w:rPr>
          <w:lang w:eastAsia="en-US"/>
        </w:rPr>
      </w:pPr>
      <w:r>
        <w:rPr>
          <w:lang w:eastAsia="en-US"/>
        </w:rPr>
        <w:t>Ce n</w:t>
      </w:r>
      <w:r w:rsidR="0046142F">
        <w:rPr>
          <w:lang w:eastAsia="en-US"/>
        </w:rPr>
        <w:t>’</w:t>
      </w:r>
      <w:r>
        <w:rPr>
          <w:lang w:eastAsia="en-US"/>
        </w:rPr>
        <w:t>est pas perversité de sa part</w:t>
      </w:r>
      <w:r w:rsidR="0046142F">
        <w:rPr>
          <w:lang w:eastAsia="en-US"/>
        </w:rPr>
        <w:t xml:space="preserve">, </w:t>
      </w:r>
      <w:r>
        <w:rPr>
          <w:lang w:eastAsia="en-US"/>
        </w:rPr>
        <w:t>c</w:t>
      </w:r>
      <w:r w:rsidR="0046142F">
        <w:rPr>
          <w:lang w:eastAsia="en-US"/>
        </w:rPr>
        <w:t>’</w:t>
      </w:r>
      <w:r>
        <w:rPr>
          <w:lang w:eastAsia="en-US"/>
        </w:rPr>
        <w:t>est besoin d</w:t>
      </w:r>
      <w:r w:rsidR="0046142F">
        <w:rPr>
          <w:lang w:eastAsia="en-US"/>
        </w:rPr>
        <w:t>’</w:t>
      </w:r>
      <w:r>
        <w:rPr>
          <w:lang w:eastAsia="en-US"/>
        </w:rPr>
        <w:t>acquérir un mobil</w:t>
      </w:r>
      <w:r>
        <w:t>ier</w:t>
      </w:r>
      <w:r w:rsidR="0046142F">
        <w:rPr>
          <w:lang w:eastAsia="en-US"/>
        </w:rPr>
        <w:t>.</w:t>
      </w:r>
    </w:p>
    <w:p w14:paraId="77169AE6" w14:textId="1880A28B" w:rsidR="0046142F" w:rsidRDefault="003148C9" w:rsidP="0046142F">
      <w:pPr>
        <w:rPr>
          <w:lang w:eastAsia="en-US"/>
        </w:rPr>
      </w:pPr>
      <w:r>
        <w:rPr>
          <w:lang w:eastAsia="en-US"/>
        </w:rPr>
        <w:t xml:space="preserve">Il </w:t>
      </w:r>
      <w:r>
        <w:rPr>
          <w:i/>
          <w:iCs/>
        </w:rPr>
        <w:t xml:space="preserve">fait </w:t>
      </w:r>
      <w:r>
        <w:rPr>
          <w:lang w:eastAsia="en-US"/>
        </w:rPr>
        <w:t>les tasses</w:t>
      </w:r>
      <w:r w:rsidR="0046142F">
        <w:rPr>
          <w:lang w:eastAsia="en-US"/>
        </w:rPr>
        <w:t xml:space="preserve">, </w:t>
      </w:r>
      <w:r>
        <w:rPr>
          <w:lang w:eastAsia="en-US"/>
        </w:rPr>
        <w:t>soucoupes</w:t>
      </w:r>
      <w:r w:rsidR="0046142F">
        <w:rPr>
          <w:lang w:eastAsia="en-US"/>
        </w:rPr>
        <w:t xml:space="preserve">, </w:t>
      </w:r>
      <w:r>
        <w:rPr>
          <w:lang w:eastAsia="en-US"/>
        </w:rPr>
        <w:t>petits couteaux</w:t>
      </w:r>
      <w:r w:rsidR="0046142F">
        <w:rPr>
          <w:lang w:eastAsia="en-US"/>
        </w:rPr>
        <w:t xml:space="preserve">, </w:t>
      </w:r>
      <w:r>
        <w:rPr>
          <w:lang w:eastAsia="en-US"/>
        </w:rPr>
        <w:t>cure-dents</w:t>
      </w:r>
      <w:r w:rsidR="0046142F">
        <w:rPr>
          <w:lang w:eastAsia="en-US"/>
        </w:rPr>
        <w:t xml:space="preserve">, </w:t>
      </w:r>
      <w:r>
        <w:rPr>
          <w:lang w:eastAsia="en-US"/>
        </w:rPr>
        <w:t>boîtes</w:t>
      </w:r>
      <w:r w:rsidR="0046142F">
        <w:rPr>
          <w:lang w:eastAsia="en-US"/>
        </w:rPr>
        <w:t xml:space="preserve">, </w:t>
      </w:r>
      <w:r>
        <w:rPr>
          <w:lang w:eastAsia="en-US"/>
        </w:rPr>
        <w:t>plumes</w:t>
      </w:r>
      <w:r w:rsidR="0046142F">
        <w:rPr>
          <w:lang w:eastAsia="en-US"/>
        </w:rPr>
        <w:t xml:space="preserve">, </w:t>
      </w:r>
      <w:r>
        <w:rPr>
          <w:lang w:eastAsia="en-US"/>
        </w:rPr>
        <w:t>crayons</w:t>
      </w:r>
      <w:r w:rsidR="0046142F">
        <w:rPr>
          <w:lang w:eastAsia="en-US"/>
        </w:rPr>
        <w:t xml:space="preserve">, </w:t>
      </w:r>
      <w:r>
        <w:rPr>
          <w:lang w:eastAsia="en-US"/>
        </w:rPr>
        <w:t>grattoirs</w:t>
      </w:r>
      <w:r w:rsidR="0046142F">
        <w:rPr>
          <w:lang w:eastAsia="en-US"/>
        </w:rPr>
        <w:t xml:space="preserve">, </w:t>
      </w:r>
      <w:r>
        <w:rPr>
          <w:lang w:eastAsia="en-US"/>
        </w:rPr>
        <w:t>magots de la Chine</w:t>
      </w:r>
      <w:r w:rsidR="0046142F">
        <w:rPr>
          <w:lang w:eastAsia="en-US"/>
        </w:rPr>
        <w:t xml:space="preserve">. </w:t>
      </w:r>
      <w:r>
        <w:rPr>
          <w:lang w:eastAsia="en-US"/>
        </w:rPr>
        <w:t xml:space="preserve">Il aime les sous qui </w:t>
      </w:r>
      <w:r>
        <w:rPr>
          <w:lang w:eastAsia="en-US"/>
        </w:rPr>
        <w:t xml:space="preserve">traînent </w:t>
      </w:r>
      <w:r>
        <w:rPr>
          <w:lang w:eastAsia="en-US"/>
        </w:rPr>
        <w:t>sur les cheminées</w:t>
      </w:r>
      <w:r w:rsidR="0046142F">
        <w:rPr>
          <w:lang w:eastAsia="en-US"/>
        </w:rPr>
        <w:t xml:space="preserve">. </w:t>
      </w:r>
      <w:r>
        <w:rPr>
          <w:lang w:eastAsia="en-US"/>
        </w:rPr>
        <w:t>On l</w:t>
      </w:r>
      <w:r w:rsidR="0046142F">
        <w:rPr>
          <w:lang w:eastAsia="en-US"/>
        </w:rPr>
        <w:t>’</w:t>
      </w:r>
      <w:r>
        <w:rPr>
          <w:lang w:eastAsia="en-US"/>
        </w:rPr>
        <w:t xml:space="preserve">a vu dévisser des pommes de cuivre dans les escaliers et emporter des bouteilles </w:t>
      </w:r>
      <w:r>
        <w:t>vides</w:t>
      </w:r>
      <w:r w:rsidR="0046142F">
        <w:rPr>
          <w:lang w:eastAsia="en-US"/>
        </w:rPr>
        <w:t>.</w:t>
      </w:r>
    </w:p>
    <w:p w14:paraId="19BD34AE" w14:textId="77777777" w:rsidR="0046142F" w:rsidRDefault="003148C9" w:rsidP="0046142F">
      <w:pPr>
        <w:rPr>
          <w:lang w:eastAsia="en-US"/>
        </w:rPr>
      </w:pPr>
      <w:r>
        <w:rPr>
          <w:lang w:eastAsia="en-US"/>
        </w:rPr>
        <w:t>Mais chacun a ses faiblesses</w:t>
      </w:r>
      <w:r w:rsidR="0046142F">
        <w:rPr>
          <w:lang w:eastAsia="en-US"/>
        </w:rPr>
        <w:t xml:space="preserve">, </w:t>
      </w:r>
      <w:r>
        <w:rPr>
          <w:lang w:eastAsia="en-US"/>
        </w:rPr>
        <w:t>mon Dieu</w:t>
      </w:r>
      <w:r w:rsidR="0046142F">
        <w:rPr>
          <w:lang w:eastAsia="en-US"/>
        </w:rPr>
        <w:t xml:space="preserve"> ! </w:t>
      </w:r>
      <w:r>
        <w:rPr>
          <w:lang w:eastAsia="en-US"/>
        </w:rPr>
        <w:t>et de si légers défauts ne terniront jamais un grand caractère</w:t>
      </w:r>
      <w:r w:rsidR="0046142F">
        <w:rPr>
          <w:lang w:eastAsia="en-US"/>
        </w:rPr>
        <w:t>.</w:t>
      </w:r>
    </w:p>
    <w:p w14:paraId="6C170226" w14:textId="77777777" w:rsidR="0046142F" w:rsidRDefault="003148C9" w:rsidP="0046142F">
      <w:pPr>
        <w:rPr>
          <w:lang w:eastAsia="en-US"/>
        </w:rPr>
      </w:pPr>
      <w:r>
        <w:rPr>
          <w:lang w:eastAsia="en-US"/>
        </w:rPr>
        <w:t>Au moment où les habitués des salons agréables de madame la marquise de Beaujoyeux quittaient leurs trois loges</w:t>
      </w:r>
      <w:r w:rsidR="0046142F">
        <w:rPr>
          <w:lang w:eastAsia="en-US"/>
        </w:rPr>
        <w:t xml:space="preserve">, </w:t>
      </w:r>
      <w:r>
        <w:rPr>
          <w:lang w:eastAsia="en-US"/>
        </w:rPr>
        <w:t>il y avait déjà longtemps que Clémence s</w:t>
      </w:r>
      <w:r w:rsidR="0046142F">
        <w:rPr>
          <w:lang w:eastAsia="en-US"/>
        </w:rPr>
        <w:t>’</w:t>
      </w:r>
      <w:r>
        <w:rPr>
          <w:lang w:eastAsia="en-US"/>
        </w:rPr>
        <w:t>était esquivée</w:t>
      </w:r>
      <w:r w:rsidR="0046142F">
        <w:rPr>
          <w:lang w:eastAsia="en-US"/>
        </w:rPr>
        <w:t xml:space="preserve">, </w:t>
      </w:r>
      <w:r>
        <w:rPr>
          <w:lang w:eastAsia="en-US"/>
        </w:rPr>
        <w:t>afin de se rendre auprès de madame de Marans</w:t>
      </w:r>
      <w:r w:rsidR="0046142F">
        <w:rPr>
          <w:lang w:eastAsia="en-US"/>
        </w:rPr>
        <w:t>.</w:t>
      </w:r>
    </w:p>
    <w:p w14:paraId="0CDA5C6A" w14:textId="77777777" w:rsidR="0046142F" w:rsidRDefault="003148C9" w:rsidP="0046142F">
      <w:pPr>
        <w:rPr>
          <w:lang w:eastAsia="en-US"/>
        </w:rPr>
      </w:pPr>
      <w:r>
        <w:rPr>
          <w:lang w:eastAsia="en-US"/>
        </w:rPr>
        <w:t>Albert l</w:t>
      </w:r>
      <w:r w:rsidR="0046142F">
        <w:rPr>
          <w:lang w:eastAsia="en-US"/>
        </w:rPr>
        <w:t>’</w:t>
      </w:r>
      <w:r>
        <w:rPr>
          <w:lang w:eastAsia="en-US"/>
        </w:rPr>
        <w:t>avait aperçue seulement comme elle partait</w:t>
      </w:r>
      <w:r w:rsidR="0046142F">
        <w:rPr>
          <w:lang w:eastAsia="en-US"/>
        </w:rPr>
        <w:t xml:space="preserve">, </w:t>
      </w:r>
      <w:r>
        <w:rPr>
          <w:lang w:eastAsia="en-US"/>
        </w:rPr>
        <w:t>et il s</w:t>
      </w:r>
      <w:r w:rsidR="0046142F">
        <w:rPr>
          <w:lang w:eastAsia="en-US"/>
        </w:rPr>
        <w:t>’</w:t>
      </w:r>
      <w:r>
        <w:rPr>
          <w:lang w:eastAsia="en-US"/>
        </w:rPr>
        <w:t>était élancé sur ses pas</w:t>
      </w:r>
      <w:r w:rsidR="0046142F">
        <w:rPr>
          <w:lang w:eastAsia="en-US"/>
        </w:rPr>
        <w:t>.</w:t>
      </w:r>
    </w:p>
    <w:p w14:paraId="25728250" w14:textId="5ADDAD32" w:rsidR="0046142F" w:rsidRDefault="003148C9" w:rsidP="0046142F">
      <w:pPr>
        <w:rPr>
          <w:lang w:eastAsia="en-US"/>
        </w:rPr>
      </w:pPr>
      <w:r>
        <w:rPr>
          <w:lang w:eastAsia="en-US"/>
        </w:rPr>
        <w:lastRenderedPageBreak/>
        <w:t>Sous le péristyle</w:t>
      </w:r>
      <w:r w:rsidR="0046142F">
        <w:rPr>
          <w:lang w:eastAsia="en-US"/>
        </w:rPr>
        <w:t xml:space="preserve">, </w:t>
      </w:r>
      <w:r>
        <w:rPr>
          <w:lang w:eastAsia="en-US"/>
        </w:rPr>
        <w:t xml:space="preserve">Albert reconnut </w:t>
      </w:r>
      <w:r w:rsidR="0046142F">
        <w:rPr>
          <w:lang w:eastAsia="en-US"/>
        </w:rPr>
        <w:t>M. </w:t>
      </w:r>
      <w:r>
        <w:rPr>
          <w:lang w:eastAsia="en-US"/>
        </w:rPr>
        <w:t xml:space="preserve">Raymond </w:t>
      </w:r>
      <w:proofErr w:type="spellStart"/>
      <w:r>
        <w:rPr>
          <w:lang w:eastAsia="en-US"/>
        </w:rPr>
        <w:t>Lointier</w:t>
      </w:r>
      <w:proofErr w:type="spellEnd"/>
      <w:r>
        <w:rPr>
          <w:lang w:eastAsia="en-US"/>
        </w:rPr>
        <w:t xml:space="preserve"> qui regagnait sa voiture</w:t>
      </w:r>
      <w:r w:rsidR="0046142F">
        <w:rPr>
          <w:lang w:eastAsia="en-US"/>
        </w:rPr>
        <w:t xml:space="preserve">, </w:t>
      </w:r>
      <w:r>
        <w:rPr>
          <w:lang w:eastAsia="en-US"/>
        </w:rPr>
        <w:t>soutenu par un domestique de l</w:t>
      </w:r>
      <w:r w:rsidR="0046142F">
        <w:rPr>
          <w:lang w:eastAsia="en-US"/>
        </w:rPr>
        <w:t>’</w:t>
      </w:r>
      <w:r>
        <w:rPr>
          <w:lang w:eastAsia="en-US"/>
        </w:rPr>
        <w:t>hôtel</w:t>
      </w:r>
      <w:r w:rsidR="0046142F">
        <w:rPr>
          <w:lang w:eastAsia="en-US"/>
        </w:rPr>
        <w:t xml:space="preserve">. </w:t>
      </w:r>
      <w:r>
        <w:rPr>
          <w:lang w:eastAsia="en-US"/>
        </w:rPr>
        <w:t>Il enfonça son chapeau sur ses yeux et hâta sa course</w:t>
      </w:r>
      <w:r w:rsidR="0046142F">
        <w:rPr>
          <w:lang w:eastAsia="en-US"/>
        </w:rPr>
        <w:t>.</w:t>
      </w:r>
    </w:p>
    <w:p w14:paraId="1090AE77" w14:textId="77777777" w:rsidR="0046142F" w:rsidRDefault="003148C9" w:rsidP="0046142F">
      <w:pPr>
        <w:rPr>
          <w:lang w:eastAsia="en-US"/>
        </w:rPr>
      </w:pPr>
      <w:r>
        <w:rPr>
          <w:lang w:eastAsia="en-US"/>
        </w:rPr>
        <w:t>Le domestique ne vit ni Albert ni Clémence</w:t>
      </w:r>
      <w:r w:rsidR="0046142F">
        <w:rPr>
          <w:lang w:eastAsia="en-US"/>
        </w:rPr>
        <w:t xml:space="preserve">, </w:t>
      </w:r>
      <w:r>
        <w:rPr>
          <w:lang w:eastAsia="en-US"/>
        </w:rPr>
        <w:t>qui avait un peu d</w:t>
      </w:r>
      <w:r w:rsidR="0046142F">
        <w:rPr>
          <w:lang w:eastAsia="en-US"/>
        </w:rPr>
        <w:t>’</w:t>
      </w:r>
      <w:r>
        <w:rPr>
          <w:lang w:eastAsia="en-US"/>
        </w:rPr>
        <w:t>avance sur Albert</w:t>
      </w:r>
      <w:r w:rsidR="0046142F">
        <w:rPr>
          <w:lang w:eastAsia="en-US"/>
        </w:rPr>
        <w:t>.</w:t>
      </w:r>
    </w:p>
    <w:p w14:paraId="237500CC" w14:textId="77777777" w:rsidR="0046142F" w:rsidRDefault="003148C9" w:rsidP="0046142F">
      <w:pPr>
        <w:rPr>
          <w:lang w:eastAsia="en-US"/>
        </w:rPr>
      </w:pPr>
      <w:r>
        <w:rPr>
          <w:lang w:eastAsia="en-US"/>
        </w:rPr>
        <w:t>Celui-ci</w:t>
      </w:r>
      <w:r w:rsidR="0046142F">
        <w:rPr>
          <w:lang w:eastAsia="en-US"/>
        </w:rPr>
        <w:t xml:space="preserve">, </w:t>
      </w:r>
      <w:r>
        <w:rPr>
          <w:lang w:eastAsia="en-US"/>
        </w:rPr>
        <w:t>comme presque tous les jeunes gens dans sa position</w:t>
      </w:r>
      <w:r w:rsidR="0046142F">
        <w:rPr>
          <w:lang w:eastAsia="en-US"/>
        </w:rPr>
        <w:t xml:space="preserve">, </w:t>
      </w:r>
      <w:r>
        <w:rPr>
          <w:lang w:eastAsia="en-US"/>
        </w:rPr>
        <w:t>s</w:t>
      </w:r>
      <w:r w:rsidR="0046142F">
        <w:rPr>
          <w:lang w:eastAsia="en-US"/>
        </w:rPr>
        <w:t>’</w:t>
      </w:r>
      <w:r>
        <w:rPr>
          <w:lang w:eastAsia="en-US"/>
        </w:rPr>
        <w:t>habillait avec une recherche sévère</w:t>
      </w:r>
      <w:r w:rsidR="0046142F">
        <w:rPr>
          <w:lang w:eastAsia="en-US"/>
        </w:rPr>
        <w:t xml:space="preserve">. </w:t>
      </w:r>
      <w:r>
        <w:rPr>
          <w:lang w:eastAsia="en-US"/>
        </w:rPr>
        <w:t>Il n</w:t>
      </w:r>
      <w:r w:rsidR="0046142F">
        <w:rPr>
          <w:lang w:eastAsia="en-US"/>
        </w:rPr>
        <w:t>’</w:t>
      </w:r>
      <w:r>
        <w:rPr>
          <w:lang w:eastAsia="en-US"/>
        </w:rPr>
        <w:t xml:space="preserve">outrait point la mode comme nos seigneurs du trottoir </w:t>
      </w:r>
      <w:proofErr w:type="spellStart"/>
      <w:r>
        <w:rPr>
          <w:lang w:eastAsia="en-US"/>
        </w:rPr>
        <w:t>Tortoni</w:t>
      </w:r>
      <w:proofErr w:type="spellEnd"/>
      <w:r w:rsidR="0046142F">
        <w:rPr>
          <w:lang w:eastAsia="en-US"/>
        </w:rPr>
        <w:t xml:space="preserve">, </w:t>
      </w:r>
      <w:r>
        <w:rPr>
          <w:lang w:eastAsia="en-US"/>
        </w:rPr>
        <w:t>mais il la suivait</w:t>
      </w:r>
      <w:r w:rsidR="0046142F">
        <w:rPr>
          <w:lang w:eastAsia="en-US"/>
        </w:rPr>
        <w:t xml:space="preserve">. </w:t>
      </w:r>
      <w:r>
        <w:rPr>
          <w:lang w:eastAsia="en-US"/>
        </w:rPr>
        <w:t>C</w:t>
      </w:r>
      <w:r w:rsidR="0046142F">
        <w:rPr>
          <w:lang w:eastAsia="en-US"/>
        </w:rPr>
        <w:t>’</w:t>
      </w:r>
      <w:r>
        <w:rPr>
          <w:lang w:eastAsia="en-US"/>
        </w:rPr>
        <w:t>était un élégant</w:t>
      </w:r>
      <w:r w:rsidR="0046142F">
        <w:rPr>
          <w:lang w:eastAsia="en-US"/>
        </w:rPr>
        <w:t xml:space="preserve">, </w:t>
      </w:r>
      <w:r>
        <w:rPr>
          <w:lang w:eastAsia="en-US"/>
        </w:rPr>
        <w:t>parce que c</w:t>
      </w:r>
      <w:r w:rsidR="0046142F">
        <w:rPr>
          <w:lang w:eastAsia="en-US"/>
        </w:rPr>
        <w:t>’</w:t>
      </w:r>
      <w:r>
        <w:rPr>
          <w:lang w:eastAsia="en-US"/>
        </w:rPr>
        <w:t>était un malheureux</w:t>
      </w:r>
      <w:r w:rsidR="0046142F">
        <w:rPr>
          <w:lang w:eastAsia="en-US"/>
        </w:rPr>
        <w:t>.</w:t>
      </w:r>
    </w:p>
    <w:p w14:paraId="1F0D309F" w14:textId="77777777" w:rsidR="0046142F" w:rsidRDefault="003148C9" w:rsidP="0046142F">
      <w:pPr>
        <w:rPr>
          <w:lang w:eastAsia="en-US"/>
        </w:rPr>
      </w:pPr>
      <w:r>
        <w:rPr>
          <w:lang w:eastAsia="en-US"/>
        </w:rPr>
        <w:t>Les riches seuls et les forts ont le droit insolent de négliger leur mise</w:t>
      </w:r>
      <w:r w:rsidR="0046142F">
        <w:rPr>
          <w:lang w:eastAsia="en-US"/>
        </w:rPr>
        <w:t>.</w:t>
      </w:r>
    </w:p>
    <w:p w14:paraId="54742B32" w14:textId="77777777" w:rsidR="0046142F" w:rsidRDefault="003148C9" w:rsidP="0046142F">
      <w:pPr>
        <w:rPr>
          <w:lang w:eastAsia="en-US"/>
        </w:rPr>
      </w:pPr>
      <w:r>
        <w:rPr>
          <w:lang w:eastAsia="en-US"/>
        </w:rPr>
        <w:t>Par hasard</w:t>
      </w:r>
      <w:r w:rsidR="0046142F">
        <w:rPr>
          <w:lang w:eastAsia="en-US"/>
        </w:rPr>
        <w:t xml:space="preserve">, </w:t>
      </w:r>
      <w:r>
        <w:rPr>
          <w:lang w:eastAsia="en-US"/>
        </w:rPr>
        <w:t>ce soir-là</w:t>
      </w:r>
      <w:r w:rsidR="0046142F">
        <w:rPr>
          <w:lang w:eastAsia="en-US"/>
        </w:rPr>
        <w:t xml:space="preserve">, </w:t>
      </w:r>
      <w:r>
        <w:rPr>
          <w:lang w:eastAsia="en-US"/>
        </w:rPr>
        <w:t>grâce au tailleur qui avait remplacé ses habits couverts de boue</w:t>
      </w:r>
      <w:r w:rsidR="0046142F">
        <w:rPr>
          <w:lang w:eastAsia="en-US"/>
        </w:rPr>
        <w:t xml:space="preserve">, </w:t>
      </w:r>
      <w:r>
        <w:rPr>
          <w:lang w:eastAsia="en-US"/>
        </w:rPr>
        <w:t>Mazurke pouvait passer</w:t>
      </w:r>
      <w:r w:rsidR="0046142F">
        <w:rPr>
          <w:lang w:eastAsia="en-US"/>
        </w:rPr>
        <w:t xml:space="preserve">, </w:t>
      </w:r>
      <w:r>
        <w:rPr>
          <w:lang w:eastAsia="en-US"/>
        </w:rPr>
        <w:t>lui aussi</w:t>
      </w:r>
      <w:r w:rsidR="0046142F">
        <w:rPr>
          <w:lang w:eastAsia="en-US"/>
        </w:rPr>
        <w:t xml:space="preserve">, </w:t>
      </w:r>
      <w:r>
        <w:rPr>
          <w:lang w:eastAsia="en-US"/>
        </w:rPr>
        <w:t>pour un élégant</w:t>
      </w:r>
      <w:r w:rsidR="0046142F">
        <w:rPr>
          <w:lang w:eastAsia="en-US"/>
        </w:rPr>
        <w:t>.</w:t>
      </w:r>
    </w:p>
    <w:p w14:paraId="22A5E2CC" w14:textId="77777777" w:rsidR="0046142F" w:rsidRDefault="003148C9" w:rsidP="0046142F">
      <w:pPr>
        <w:rPr>
          <w:lang w:eastAsia="en-US"/>
        </w:rPr>
      </w:pPr>
      <w:r>
        <w:rPr>
          <w:lang w:eastAsia="en-US"/>
        </w:rPr>
        <w:t>Clémence qui avait pris des renseignements au contrôle</w:t>
      </w:r>
      <w:r w:rsidR="0046142F">
        <w:rPr>
          <w:lang w:eastAsia="en-US"/>
        </w:rPr>
        <w:t xml:space="preserve">, </w:t>
      </w:r>
      <w:r>
        <w:rPr>
          <w:lang w:eastAsia="en-US"/>
        </w:rPr>
        <w:t>tourna l</w:t>
      </w:r>
      <w:r w:rsidR="0046142F">
        <w:rPr>
          <w:lang w:eastAsia="en-US"/>
        </w:rPr>
        <w:t>’</w:t>
      </w:r>
      <w:r>
        <w:rPr>
          <w:lang w:eastAsia="en-US"/>
        </w:rPr>
        <w:t>angle des boulevards et s</w:t>
      </w:r>
      <w:r w:rsidR="0046142F">
        <w:rPr>
          <w:lang w:eastAsia="en-US"/>
        </w:rPr>
        <w:t>’</w:t>
      </w:r>
      <w:r>
        <w:rPr>
          <w:lang w:eastAsia="en-US"/>
        </w:rPr>
        <w:t>engagea en courant dans la rue des Fossés-du-Temple</w:t>
      </w:r>
      <w:r w:rsidR="0046142F">
        <w:rPr>
          <w:lang w:eastAsia="en-US"/>
        </w:rPr>
        <w:t>.</w:t>
      </w:r>
    </w:p>
    <w:p w14:paraId="357BB241" w14:textId="77777777" w:rsidR="0046142F" w:rsidRDefault="003148C9" w:rsidP="0046142F">
      <w:pPr>
        <w:rPr>
          <w:lang w:eastAsia="en-US"/>
        </w:rPr>
      </w:pPr>
      <w:r>
        <w:rPr>
          <w:lang w:eastAsia="en-US"/>
        </w:rPr>
        <w:t>Albert la suivit de près</w:t>
      </w:r>
      <w:r w:rsidR="0046142F">
        <w:rPr>
          <w:lang w:eastAsia="en-US"/>
        </w:rPr>
        <w:t>.</w:t>
      </w:r>
    </w:p>
    <w:p w14:paraId="67C7D908" w14:textId="77777777" w:rsidR="0046142F" w:rsidRDefault="003148C9" w:rsidP="0046142F">
      <w:pPr>
        <w:rPr>
          <w:lang w:eastAsia="en-US"/>
        </w:rPr>
      </w:pPr>
      <w:r>
        <w:rPr>
          <w:lang w:eastAsia="en-US"/>
        </w:rPr>
        <w:t>Il la vit entrer chez le concierge du théâtre de Diane</w:t>
      </w:r>
      <w:r w:rsidR="0046142F">
        <w:rPr>
          <w:lang w:eastAsia="en-US"/>
        </w:rPr>
        <w:t>.</w:t>
      </w:r>
    </w:p>
    <w:p w14:paraId="7571B3CD" w14:textId="77777777" w:rsidR="0046142F" w:rsidRDefault="003148C9" w:rsidP="0046142F">
      <w:pPr>
        <w:rPr>
          <w:lang w:eastAsia="en-US"/>
        </w:rPr>
      </w:pPr>
      <w:r>
        <w:rPr>
          <w:lang w:eastAsia="en-US"/>
        </w:rPr>
        <w:t>Il attendit devant la porte</w:t>
      </w:r>
      <w:r w:rsidR="0046142F">
        <w:rPr>
          <w:lang w:eastAsia="en-US"/>
        </w:rPr>
        <w:t>.</w:t>
      </w:r>
    </w:p>
    <w:p w14:paraId="2CD35570" w14:textId="77777777" w:rsidR="0046142F" w:rsidRDefault="003148C9" w:rsidP="0046142F">
      <w:pPr>
        <w:rPr>
          <w:lang w:eastAsia="en-US"/>
        </w:rPr>
      </w:pPr>
      <w:r>
        <w:rPr>
          <w:lang w:eastAsia="en-US"/>
        </w:rPr>
        <w:t>Le sort d</w:t>
      </w:r>
      <w:r w:rsidR="0046142F">
        <w:rPr>
          <w:lang w:eastAsia="en-US"/>
        </w:rPr>
        <w:t>’</w:t>
      </w:r>
      <w:r>
        <w:rPr>
          <w:lang w:eastAsia="en-US"/>
        </w:rPr>
        <w:t>Albert était fixé dès ce moment</w:t>
      </w:r>
      <w:r w:rsidR="0046142F">
        <w:rPr>
          <w:lang w:eastAsia="en-US"/>
        </w:rPr>
        <w:t>.</w:t>
      </w:r>
    </w:p>
    <w:p w14:paraId="7E09FEED" w14:textId="77777777" w:rsidR="0046142F" w:rsidRDefault="003148C9" w:rsidP="0046142F">
      <w:pPr>
        <w:rPr>
          <w:lang w:eastAsia="en-US"/>
        </w:rPr>
      </w:pPr>
      <w:r>
        <w:rPr>
          <w:lang w:eastAsia="en-US"/>
        </w:rPr>
        <w:t>Trois hommes arrêtés à l</w:t>
      </w:r>
      <w:r w:rsidR="0046142F">
        <w:rPr>
          <w:lang w:eastAsia="en-US"/>
        </w:rPr>
        <w:t>’</w:t>
      </w:r>
      <w:r>
        <w:rPr>
          <w:lang w:eastAsia="en-US"/>
        </w:rPr>
        <w:t>angle de la rue de la Tour faisaient faction et se dissimulaient de leur mieux dans l</w:t>
      </w:r>
      <w:r w:rsidR="0046142F">
        <w:rPr>
          <w:lang w:eastAsia="en-US"/>
        </w:rPr>
        <w:t>’</w:t>
      </w:r>
      <w:r>
        <w:rPr>
          <w:lang w:eastAsia="en-US"/>
        </w:rPr>
        <w:t>enfoncement d</w:t>
      </w:r>
      <w:r w:rsidR="0046142F">
        <w:rPr>
          <w:lang w:eastAsia="en-US"/>
        </w:rPr>
        <w:t>’</w:t>
      </w:r>
      <w:r>
        <w:rPr>
          <w:lang w:eastAsia="en-US"/>
        </w:rPr>
        <w:t>une porte cochère</w:t>
      </w:r>
      <w:r w:rsidR="0046142F">
        <w:rPr>
          <w:lang w:eastAsia="en-US"/>
        </w:rPr>
        <w:t xml:space="preserve">. </w:t>
      </w:r>
      <w:r>
        <w:rPr>
          <w:lang w:eastAsia="en-US"/>
        </w:rPr>
        <w:t>C</w:t>
      </w:r>
      <w:r w:rsidR="0046142F">
        <w:rPr>
          <w:lang w:eastAsia="en-US"/>
        </w:rPr>
        <w:t>’</w:t>
      </w:r>
      <w:r>
        <w:rPr>
          <w:lang w:eastAsia="en-US"/>
        </w:rPr>
        <w:t>étaient les hommes de Romblon-Ballon</w:t>
      </w:r>
      <w:r w:rsidR="0046142F">
        <w:rPr>
          <w:lang w:eastAsia="en-US"/>
        </w:rPr>
        <w:t>.</w:t>
      </w:r>
    </w:p>
    <w:p w14:paraId="07C2DCE5" w14:textId="77777777" w:rsidR="0046142F" w:rsidRDefault="003148C9" w:rsidP="0046142F">
      <w:pPr>
        <w:rPr>
          <w:lang w:eastAsia="en-US"/>
        </w:rPr>
      </w:pPr>
      <w:r>
        <w:rPr>
          <w:lang w:eastAsia="en-US"/>
        </w:rPr>
        <w:t>Ils valaient beaucoup mieux que les trois philosophes</w:t>
      </w:r>
      <w:r w:rsidR="0046142F">
        <w:rPr>
          <w:lang w:eastAsia="en-US"/>
        </w:rPr>
        <w:t xml:space="preserve">, </w:t>
      </w:r>
      <w:r>
        <w:rPr>
          <w:lang w:eastAsia="en-US"/>
        </w:rPr>
        <w:t>chargés d</w:t>
      </w:r>
      <w:r w:rsidR="0046142F">
        <w:rPr>
          <w:lang w:eastAsia="en-US"/>
        </w:rPr>
        <w:t>’</w:t>
      </w:r>
      <w:r>
        <w:rPr>
          <w:lang w:eastAsia="en-US"/>
        </w:rPr>
        <w:t>assommer Mazurke derrière le Gros-Caillou</w:t>
      </w:r>
      <w:r w:rsidR="0046142F">
        <w:rPr>
          <w:lang w:eastAsia="en-US"/>
        </w:rPr>
        <w:t>.</w:t>
      </w:r>
    </w:p>
    <w:p w14:paraId="0BF05C4F" w14:textId="77777777" w:rsidR="0046142F" w:rsidRDefault="003148C9" w:rsidP="0046142F">
      <w:pPr>
        <w:rPr>
          <w:lang w:eastAsia="en-US"/>
        </w:rPr>
      </w:pPr>
      <w:r>
        <w:rPr>
          <w:lang w:eastAsia="en-US"/>
        </w:rPr>
        <w:lastRenderedPageBreak/>
        <w:t>Le boulevard du Temple offre</w:t>
      </w:r>
      <w:r w:rsidR="0046142F">
        <w:rPr>
          <w:lang w:eastAsia="en-US"/>
        </w:rPr>
        <w:t xml:space="preserve">, </w:t>
      </w:r>
      <w:r>
        <w:rPr>
          <w:lang w:eastAsia="en-US"/>
        </w:rPr>
        <w:t>en ce genre</w:t>
      </w:r>
      <w:r w:rsidR="0046142F">
        <w:rPr>
          <w:lang w:eastAsia="en-US"/>
        </w:rPr>
        <w:t xml:space="preserve">, </w:t>
      </w:r>
      <w:r>
        <w:rPr>
          <w:lang w:eastAsia="en-US"/>
        </w:rPr>
        <w:t>tout ce qu</w:t>
      </w:r>
      <w:r w:rsidR="0046142F">
        <w:rPr>
          <w:lang w:eastAsia="en-US"/>
        </w:rPr>
        <w:t>’</w:t>
      </w:r>
      <w:r>
        <w:rPr>
          <w:lang w:eastAsia="en-US"/>
        </w:rPr>
        <w:t>il y a de plus excellent dans la capitale</w:t>
      </w:r>
      <w:r w:rsidR="0046142F">
        <w:rPr>
          <w:lang w:eastAsia="en-US"/>
        </w:rPr>
        <w:t>.</w:t>
      </w:r>
    </w:p>
    <w:p w14:paraId="0F2C4D60" w14:textId="1548B054" w:rsidR="0046142F" w:rsidRDefault="003148C9" w:rsidP="0046142F">
      <w:pPr>
        <w:rPr>
          <w:lang w:eastAsia="en-US"/>
        </w:rPr>
      </w:pPr>
      <w:r>
        <w:rPr>
          <w:lang w:eastAsia="en-US"/>
        </w:rPr>
        <w:t>La Cité ne vaut plus rien</w:t>
      </w:r>
      <w:r w:rsidR="0046142F">
        <w:rPr>
          <w:lang w:eastAsia="en-US"/>
        </w:rPr>
        <w:t xml:space="preserve"> ; </w:t>
      </w:r>
      <w:r>
        <w:rPr>
          <w:lang w:eastAsia="en-US"/>
        </w:rPr>
        <w:t>le revers de l</w:t>
      </w:r>
      <w:r w:rsidR="0046142F">
        <w:rPr>
          <w:lang w:eastAsia="en-US"/>
        </w:rPr>
        <w:t>’</w:t>
      </w:r>
      <w:r>
        <w:rPr>
          <w:lang w:eastAsia="en-US"/>
        </w:rPr>
        <w:t>Hôtel-Dieu s</w:t>
      </w:r>
      <w:r w:rsidR="0046142F">
        <w:rPr>
          <w:lang w:eastAsia="en-US"/>
        </w:rPr>
        <w:t>’</w:t>
      </w:r>
      <w:r>
        <w:rPr>
          <w:lang w:eastAsia="en-US"/>
        </w:rPr>
        <w:t>est gâté</w:t>
      </w:r>
      <w:r w:rsidR="0046142F">
        <w:rPr>
          <w:lang w:eastAsia="en-US"/>
        </w:rPr>
        <w:t xml:space="preserve"> ; </w:t>
      </w:r>
      <w:r>
        <w:rPr>
          <w:lang w:eastAsia="en-US"/>
        </w:rPr>
        <w:t>la rue Mouffetard est odieuse</w:t>
      </w:r>
      <w:r w:rsidR="0046142F">
        <w:rPr>
          <w:lang w:eastAsia="en-US"/>
        </w:rPr>
        <w:t xml:space="preserve">, </w:t>
      </w:r>
      <w:r>
        <w:rPr>
          <w:lang w:eastAsia="en-US"/>
        </w:rPr>
        <w:t>mais honnête</w:t>
      </w:r>
      <w:r w:rsidR="0046142F">
        <w:rPr>
          <w:lang w:eastAsia="en-US"/>
        </w:rPr>
        <w:t xml:space="preserve">. </w:t>
      </w:r>
      <w:r>
        <w:rPr>
          <w:lang w:eastAsia="en-US"/>
        </w:rPr>
        <w:t>C</w:t>
      </w:r>
      <w:r w:rsidR="0046142F">
        <w:rPr>
          <w:lang w:eastAsia="en-US"/>
        </w:rPr>
        <w:t>’</w:t>
      </w:r>
      <w:r>
        <w:rPr>
          <w:lang w:eastAsia="en-US"/>
        </w:rPr>
        <w:t>es</w:t>
      </w:r>
      <w:r>
        <w:rPr>
          <w:lang w:eastAsia="en-US"/>
        </w:rPr>
        <w:t>t</w:t>
      </w:r>
      <w:r>
        <w:rPr>
          <w:lang w:eastAsia="en-US"/>
        </w:rPr>
        <w:t xml:space="preserve"> le boulevard du Temple qui a détrôné la rue aux Fèves</w:t>
      </w:r>
      <w:r w:rsidR="0046142F">
        <w:rPr>
          <w:lang w:eastAsia="en-US"/>
        </w:rPr>
        <w:t>.</w:t>
      </w:r>
    </w:p>
    <w:p w14:paraId="0D6EC37F" w14:textId="1F791696" w:rsidR="0046142F" w:rsidRDefault="003148C9" w:rsidP="0046142F">
      <w:pPr>
        <w:rPr>
          <w:lang w:eastAsia="en-US"/>
        </w:rPr>
      </w:pPr>
      <w:r>
        <w:rPr>
          <w:lang w:eastAsia="en-US"/>
        </w:rPr>
        <w:t>Et vraiment</w:t>
      </w:r>
      <w:r w:rsidR="0046142F">
        <w:rPr>
          <w:lang w:eastAsia="en-US"/>
        </w:rPr>
        <w:t xml:space="preserve">, </w:t>
      </w:r>
      <w:r>
        <w:rPr>
          <w:lang w:eastAsia="en-US"/>
        </w:rPr>
        <w:t>ces bons garçons n</w:t>
      </w:r>
      <w:r w:rsidR="0046142F">
        <w:rPr>
          <w:lang w:eastAsia="en-US"/>
        </w:rPr>
        <w:t>’</w:t>
      </w:r>
      <w:r>
        <w:rPr>
          <w:lang w:eastAsia="en-US"/>
        </w:rPr>
        <w:t>avaient ni air ni soleil aux abords du Palais-de-Justice</w:t>
      </w:r>
      <w:r w:rsidR="0046142F">
        <w:rPr>
          <w:lang w:eastAsia="en-US"/>
        </w:rPr>
        <w:t xml:space="preserve">. </w:t>
      </w:r>
      <w:r>
        <w:rPr>
          <w:lang w:eastAsia="en-US"/>
        </w:rPr>
        <w:t>Au boulevard du Crime</w:t>
      </w:r>
      <w:r w:rsidR="0046142F">
        <w:rPr>
          <w:lang w:eastAsia="en-US"/>
        </w:rPr>
        <w:t xml:space="preserve">, </w:t>
      </w:r>
      <w:r>
        <w:rPr>
          <w:lang w:eastAsia="en-US"/>
        </w:rPr>
        <w:t>ils sont à merveille</w:t>
      </w:r>
      <w:r w:rsidR="0046142F">
        <w:rPr>
          <w:lang w:eastAsia="en-US"/>
        </w:rPr>
        <w:t xml:space="preserve">. </w:t>
      </w:r>
      <w:r>
        <w:rPr>
          <w:lang w:eastAsia="en-US"/>
        </w:rPr>
        <w:t>De bonnes guinguettes</w:t>
      </w:r>
      <w:r w:rsidR="0046142F">
        <w:rPr>
          <w:lang w:eastAsia="en-US"/>
        </w:rPr>
        <w:t xml:space="preserve">, </w:t>
      </w:r>
      <w:r>
        <w:rPr>
          <w:lang w:eastAsia="en-US"/>
        </w:rPr>
        <w:t>des taudis où l</w:t>
      </w:r>
      <w:r w:rsidR="0046142F">
        <w:rPr>
          <w:lang w:eastAsia="en-US"/>
        </w:rPr>
        <w:t>’</w:t>
      </w:r>
      <w:r>
        <w:rPr>
          <w:lang w:eastAsia="en-US"/>
        </w:rPr>
        <w:t>on fait la poule</w:t>
      </w:r>
      <w:r w:rsidR="0046142F">
        <w:rPr>
          <w:lang w:eastAsia="en-US"/>
        </w:rPr>
        <w:t xml:space="preserve">, </w:t>
      </w:r>
      <w:r>
        <w:rPr>
          <w:lang w:eastAsia="en-US"/>
        </w:rPr>
        <w:t>le Temple à cinquante pas</w:t>
      </w:r>
      <w:r w:rsidR="0046142F">
        <w:rPr>
          <w:lang w:eastAsia="en-US"/>
        </w:rPr>
        <w:t xml:space="preserve">, </w:t>
      </w:r>
      <w:r>
        <w:rPr>
          <w:lang w:eastAsia="en-US"/>
        </w:rPr>
        <w:t xml:space="preserve">et le canal Saint-Martin </w:t>
      </w:r>
      <w:r>
        <w:rPr>
          <w:lang w:eastAsia="en-US"/>
        </w:rPr>
        <w:t xml:space="preserve">tout </w:t>
      </w:r>
      <w:r>
        <w:rPr>
          <w:lang w:eastAsia="en-US"/>
        </w:rPr>
        <w:t>près</w:t>
      </w:r>
      <w:r w:rsidR="0046142F">
        <w:rPr>
          <w:lang w:eastAsia="en-US"/>
        </w:rPr>
        <w:t xml:space="preserve">. </w:t>
      </w:r>
      <w:r>
        <w:rPr>
          <w:lang w:eastAsia="en-US"/>
        </w:rPr>
        <w:t>Trouvez mieux</w:t>
      </w:r>
      <w:r w:rsidR="0046142F">
        <w:rPr>
          <w:lang w:eastAsia="en-US"/>
        </w:rPr>
        <w:t> !</w:t>
      </w:r>
    </w:p>
    <w:p w14:paraId="7B5B3732" w14:textId="77777777" w:rsidR="0046142F" w:rsidRDefault="003148C9" w:rsidP="0046142F">
      <w:pPr>
        <w:rPr>
          <w:lang w:eastAsia="en-US"/>
        </w:rPr>
      </w:pPr>
      <w:r>
        <w:rPr>
          <w:lang w:eastAsia="en-US"/>
        </w:rPr>
        <w:t xml:space="preserve">Romblon-Ballon avait donné à ses trois hommes le signalement de Mazurke et celui de madame </w:t>
      </w:r>
      <w:proofErr w:type="spellStart"/>
      <w:r>
        <w:rPr>
          <w:lang w:eastAsia="en-US"/>
        </w:rPr>
        <w:t>Lovely</w:t>
      </w:r>
      <w:proofErr w:type="spellEnd"/>
      <w:r w:rsidR="0046142F">
        <w:rPr>
          <w:lang w:eastAsia="en-US"/>
        </w:rPr>
        <w:t xml:space="preserve">,. </w:t>
      </w:r>
      <w:r>
        <w:rPr>
          <w:lang w:eastAsia="en-US"/>
        </w:rPr>
        <w:t>On n</w:t>
      </w:r>
      <w:r w:rsidR="0046142F">
        <w:rPr>
          <w:lang w:eastAsia="en-US"/>
        </w:rPr>
        <w:t>’</w:t>
      </w:r>
      <w:r>
        <w:rPr>
          <w:lang w:eastAsia="en-US"/>
        </w:rPr>
        <w:t>avait rien à démêler avec cette dernière</w:t>
      </w:r>
      <w:r w:rsidR="0046142F">
        <w:rPr>
          <w:lang w:eastAsia="en-US"/>
        </w:rPr>
        <w:t xml:space="preserve">, </w:t>
      </w:r>
      <w:r>
        <w:rPr>
          <w:lang w:eastAsia="en-US"/>
        </w:rPr>
        <w:t>mais elle devait servir à faire reconnaître Mazurke</w:t>
      </w:r>
      <w:r w:rsidR="0046142F">
        <w:rPr>
          <w:lang w:eastAsia="en-US"/>
        </w:rPr>
        <w:t>.</w:t>
      </w:r>
    </w:p>
    <w:p w14:paraId="343282A9" w14:textId="25697642" w:rsidR="0046142F" w:rsidRDefault="0046142F" w:rsidP="0046142F">
      <w:pPr>
        <w:rPr>
          <w:lang w:eastAsia="en-US"/>
        </w:rPr>
      </w:pPr>
      <w:r>
        <w:rPr>
          <w:lang w:eastAsia="en-US"/>
        </w:rPr>
        <w:t>— </w:t>
      </w:r>
      <w:r w:rsidR="003148C9">
        <w:rPr>
          <w:lang w:eastAsia="en-US"/>
        </w:rPr>
        <w:t>Attention</w:t>
      </w:r>
      <w:r>
        <w:rPr>
          <w:lang w:eastAsia="en-US"/>
        </w:rPr>
        <w:t xml:space="preserve"> ! </w:t>
      </w:r>
      <w:r w:rsidR="003148C9">
        <w:rPr>
          <w:lang w:eastAsia="en-US"/>
        </w:rPr>
        <w:t xml:space="preserve">grommela le chef des trois </w:t>
      </w:r>
      <w:r w:rsidR="003148C9">
        <w:rPr>
          <w:lang w:eastAsia="en-US"/>
        </w:rPr>
        <w:t>hommes</w:t>
      </w:r>
      <w:r>
        <w:rPr>
          <w:lang w:eastAsia="en-US"/>
        </w:rPr>
        <w:t xml:space="preserve"> ; </w:t>
      </w:r>
      <w:r w:rsidR="006C2AE1">
        <w:rPr>
          <w:lang w:eastAsia="en-US"/>
        </w:rPr>
        <w:t>—</w:t>
      </w:r>
      <w:r>
        <w:rPr>
          <w:lang w:eastAsia="en-US"/>
        </w:rPr>
        <w:t xml:space="preserve"> </w:t>
      </w:r>
      <w:r w:rsidR="003148C9">
        <w:rPr>
          <w:lang w:eastAsia="en-US"/>
        </w:rPr>
        <w:t>voilà le fash</w:t>
      </w:r>
      <w:r w:rsidR="003148C9">
        <w:rPr>
          <w:lang w:eastAsia="en-US"/>
        </w:rPr>
        <w:t>i</w:t>
      </w:r>
      <w:r w:rsidR="003148C9">
        <w:rPr>
          <w:lang w:eastAsia="en-US"/>
        </w:rPr>
        <w:t>onable</w:t>
      </w:r>
      <w:r>
        <w:rPr>
          <w:lang w:eastAsia="en-US"/>
        </w:rPr>
        <w:t xml:space="preserve"> !… </w:t>
      </w:r>
      <w:r w:rsidR="003148C9">
        <w:rPr>
          <w:lang w:eastAsia="en-US"/>
        </w:rPr>
        <w:t>Ballon nous avait bien dit qu</w:t>
      </w:r>
      <w:r>
        <w:rPr>
          <w:lang w:eastAsia="en-US"/>
        </w:rPr>
        <w:t>’</w:t>
      </w:r>
      <w:r w:rsidR="003148C9">
        <w:rPr>
          <w:lang w:eastAsia="en-US"/>
        </w:rPr>
        <w:t>il tournerait la rue d</w:t>
      </w:r>
      <w:r>
        <w:rPr>
          <w:lang w:eastAsia="en-US"/>
        </w:rPr>
        <w:t>’</w:t>
      </w:r>
      <w:r w:rsidR="003148C9">
        <w:rPr>
          <w:lang w:eastAsia="en-US"/>
        </w:rPr>
        <w:t>Angoulême pour venir à la rencontre de sa particulière</w:t>
      </w:r>
      <w:r>
        <w:rPr>
          <w:lang w:eastAsia="en-US"/>
        </w:rPr>
        <w:t xml:space="preserve">… </w:t>
      </w:r>
      <w:r w:rsidR="003148C9">
        <w:rPr>
          <w:lang w:eastAsia="en-US"/>
        </w:rPr>
        <w:t>La particulière a une robe de soie noire et un voile noir brodé sur la figure</w:t>
      </w:r>
      <w:r>
        <w:rPr>
          <w:lang w:eastAsia="en-US"/>
        </w:rPr>
        <w:t xml:space="preserve">… </w:t>
      </w:r>
      <w:r w:rsidR="003148C9">
        <w:rPr>
          <w:lang w:eastAsia="en-US"/>
        </w:rPr>
        <w:t>Méfiance</w:t>
      </w:r>
      <w:r>
        <w:rPr>
          <w:lang w:eastAsia="en-US"/>
        </w:rPr>
        <w:t> !</w:t>
      </w:r>
    </w:p>
    <w:p w14:paraId="639DD8FD" w14:textId="77777777" w:rsidR="0046142F" w:rsidRDefault="003148C9" w:rsidP="0046142F">
      <w:pPr>
        <w:rPr>
          <w:lang w:eastAsia="en-US"/>
        </w:rPr>
      </w:pPr>
      <w:r>
        <w:rPr>
          <w:lang w:eastAsia="en-US"/>
        </w:rPr>
        <w:t>La concierge du théâtre de Diane répondait aux questions de Clémence</w:t>
      </w:r>
      <w:r w:rsidR="0046142F">
        <w:rPr>
          <w:lang w:eastAsia="en-US"/>
        </w:rPr>
        <w:t> :</w:t>
      </w:r>
    </w:p>
    <w:p w14:paraId="6EE72FEB" w14:textId="77777777" w:rsidR="0046142F" w:rsidRDefault="0046142F" w:rsidP="0046142F">
      <w:pPr>
        <w:rPr>
          <w:lang w:eastAsia="en-US"/>
        </w:rPr>
      </w:pPr>
      <w:r>
        <w:rPr>
          <w:lang w:eastAsia="en-US"/>
        </w:rPr>
        <w:t>— </w:t>
      </w:r>
      <w:r w:rsidR="003148C9">
        <w:rPr>
          <w:lang w:eastAsia="en-US"/>
        </w:rPr>
        <w:t>La chanteuse</w:t>
      </w:r>
      <w:r>
        <w:rPr>
          <w:lang w:eastAsia="en-US"/>
        </w:rPr>
        <w:t xml:space="preserve"> ?… </w:t>
      </w:r>
      <w:r w:rsidR="003148C9">
        <w:rPr>
          <w:lang w:eastAsia="en-US"/>
        </w:rPr>
        <w:t xml:space="preserve">madame </w:t>
      </w:r>
      <w:proofErr w:type="spellStart"/>
      <w:r w:rsidR="003148C9">
        <w:rPr>
          <w:lang w:eastAsia="en-US"/>
        </w:rPr>
        <w:t>Lovely</w:t>
      </w:r>
      <w:proofErr w:type="spellEnd"/>
      <w:r>
        <w:rPr>
          <w:lang w:eastAsia="en-US"/>
        </w:rPr>
        <w:t xml:space="preserve">, </w:t>
      </w:r>
      <w:r w:rsidR="003148C9">
        <w:rPr>
          <w:lang w:eastAsia="en-US"/>
        </w:rPr>
        <w:t>pas vrai</w:t>
      </w:r>
      <w:r>
        <w:rPr>
          <w:lang w:eastAsia="en-US"/>
        </w:rPr>
        <w:t xml:space="preserve"> ?… </w:t>
      </w:r>
      <w:r w:rsidR="003148C9">
        <w:rPr>
          <w:lang w:eastAsia="en-US"/>
        </w:rPr>
        <w:t>Elle vient de sortir</w:t>
      </w:r>
      <w:r>
        <w:rPr>
          <w:lang w:eastAsia="en-US"/>
        </w:rPr>
        <w:t xml:space="preserve">… </w:t>
      </w:r>
      <w:r w:rsidR="003148C9">
        <w:rPr>
          <w:lang w:eastAsia="en-US"/>
        </w:rPr>
        <w:t>Elle allait bon train</w:t>
      </w:r>
      <w:r>
        <w:rPr>
          <w:lang w:eastAsia="en-US"/>
        </w:rPr>
        <w:t xml:space="preserve">, </w:t>
      </w:r>
      <w:r w:rsidR="003148C9">
        <w:rPr>
          <w:lang w:eastAsia="en-US"/>
        </w:rPr>
        <w:t>mam</w:t>
      </w:r>
      <w:r>
        <w:rPr>
          <w:lang w:eastAsia="en-US"/>
        </w:rPr>
        <w:t>’</w:t>
      </w:r>
      <w:r w:rsidR="003148C9">
        <w:rPr>
          <w:lang w:eastAsia="en-US"/>
        </w:rPr>
        <w:t>selle</w:t>
      </w:r>
      <w:r>
        <w:rPr>
          <w:lang w:eastAsia="en-US"/>
        </w:rPr>
        <w:t xml:space="preserve"> !… </w:t>
      </w:r>
      <w:r w:rsidR="003148C9">
        <w:rPr>
          <w:lang w:eastAsia="en-US"/>
        </w:rPr>
        <w:t xml:space="preserve">mais </w:t>
      </w:r>
      <w:r w:rsidR="003148C9">
        <w:rPr>
          <w:lang w:eastAsia="en-US"/>
        </w:rPr>
        <w:t xml:space="preserve">si </w:t>
      </w:r>
      <w:r w:rsidR="003148C9">
        <w:rPr>
          <w:lang w:eastAsia="en-US"/>
        </w:rPr>
        <w:t>vous courez</w:t>
      </w:r>
      <w:r>
        <w:rPr>
          <w:lang w:eastAsia="en-US"/>
        </w:rPr>
        <w:t xml:space="preserve">, </w:t>
      </w:r>
      <w:r w:rsidR="003148C9">
        <w:rPr>
          <w:lang w:eastAsia="en-US"/>
        </w:rPr>
        <w:t>vous pourrez bien la retrouver sur le boulevard où elle va prendre son fiacre</w:t>
      </w:r>
      <w:r>
        <w:rPr>
          <w:lang w:eastAsia="en-US"/>
        </w:rPr>
        <w:t>.</w:t>
      </w:r>
    </w:p>
    <w:p w14:paraId="71FCE9B4" w14:textId="77777777" w:rsidR="0046142F" w:rsidRDefault="003148C9" w:rsidP="0046142F">
      <w:pPr>
        <w:rPr>
          <w:lang w:eastAsia="en-US"/>
        </w:rPr>
      </w:pPr>
      <w:r>
        <w:rPr>
          <w:lang w:eastAsia="en-US"/>
        </w:rPr>
        <w:t>Clémence n</w:t>
      </w:r>
      <w:r w:rsidR="0046142F">
        <w:rPr>
          <w:lang w:eastAsia="en-US"/>
        </w:rPr>
        <w:t>’</w:t>
      </w:r>
      <w:r>
        <w:rPr>
          <w:lang w:eastAsia="en-US"/>
        </w:rPr>
        <w:t>en demanda pas davantage</w:t>
      </w:r>
      <w:r w:rsidR="0046142F">
        <w:rPr>
          <w:lang w:eastAsia="en-US"/>
        </w:rPr>
        <w:t>.</w:t>
      </w:r>
    </w:p>
    <w:p w14:paraId="754E2983" w14:textId="77777777" w:rsidR="0046142F" w:rsidRDefault="003148C9" w:rsidP="0046142F">
      <w:pPr>
        <w:rPr>
          <w:lang w:eastAsia="en-US"/>
        </w:rPr>
      </w:pPr>
      <w:r>
        <w:rPr>
          <w:lang w:eastAsia="en-US"/>
        </w:rPr>
        <w:t>Elle reprit sa course</w:t>
      </w:r>
      <w:r w:rsidR="0046142F">
        <w:rPr>
          <w:lang w:eastAsia="en-US"/>
        </w:rPr>
        <w:t>.</w:t>
      </w:r>
    </w:p>
    <w:p w14:paraId="33DC8814" w14:textId="77777777" w:rsidR="0046142F" w:rsidRDefault="003148C9" w:rsidP="0046142F">
      <w:pPr>
        <w:rPr>
          <w:lang w:eastAsia="en-US"/>
        </w:rPr>
      </w:pPr>
      <w:r>
        <w:rPr>
          <w:lang w:eastAsia="en-US"/>
        </w:rPr>
        <w:t>Albert</w:t>
      </w:r>
      <w:r w:rsidR="0046142F">
        <w:rPr>
          <w:lang w:eastAsia="en-US"/>
        </w:rPr>
        <w:t xml:space="preserve">, </w:t>
      </w:r>
      <w:r>
        <w:rPr>
          <w:lang w:eastAsia="en-US"/>
        </w:rPr>
        <w:t>au lieu de l</w:t>
      </w:r>
      <w:r w:rsidR="0046142F">
        <w:rPr>
          <w:lang w:eastAsia="en-US"/>
        </w:rPr>
        <w:t>’</w:t>
      </w:r>
      <w:r>
        <w:rPr>
          <w:lang w:eastAsia="en-US"/>
        </w:rPr>
        <w:t>appeler</w:t>
      </w:r>
      <w:r w:rsidR="0046142F">
        <w:rPr>
          <w:lang w:eastAsia="en-US"/>
        </w:rPr>
        <w:t xml:space="preserve">, </w:t>
      </w:r>
      <w:r>
        <w:rPr>
          <w:lang w:eastAsia="en-US"/>
        </w:rPr>
        <w:t>se mit à la poursuivre</w:t>
      </w:r>
      <w:r w:rsidR="0046142F">
        <w:rPr>
          <w:lang w:eastAsia="en-US"/>
        </w:rPr>
        <w:t>.</w:t>
      </w:r>
    </w:p>
    <w:p w14:paraId="476FBED2" w14:textId="77777777" w:rsidR="0046142F" w:rsidRDefault="003148C9" w:rsidP="0046142F">
      <w:pPr>
        <w:rPr>
          <w:lang w:eastAsia="en-US"/>
        </w:rPr>
      </w:pPr>
      <w:r>
        <w:rPr>
          <w:lang w:eastAsia="en-US"/>
        </w:rPr>
        <w:lastRenderedPageBreak/>
        <w:t>Clémence passa devant les trois hommes et ne les aperçut point</w:t>
      </w:r>
      <w:r w:rsidR="0046142F">
        <w:rPr>
          <w:lang w:eastAsia="en-US"/>
        </w:rPr>
        <w:t xml:space="preserve">. </w:t>
      </w:r>
      <w:r>
        <w:rPr>
          <w:lang w:eastAsia="en-US"/>
        </w:rPr>
        <w:t>Un cri étouffé se fit entendre derrière elle</w:t>
      </w:r>
      <w:r w:rsidR="0046142F">
        <w:rPr>
          <w:lang w:eastAsia="en-US"/>
        </w:rPr>
        <w:t xml:space="preserve">. </w:t>
      </w:r>
      <w:r>
        <w:rPr>
          <w:lang w:eastAsia="en-US"/>
        </w:rPr>
        <w:t>Elle se retourna sans cesser de courir</w:t>
      </w:r>
      <w:r w:rsidR="0046142F">
        <w:rPr>
          <w:lang w:eastAsia="en-US"/>
        </w:rPr>
        <w:t>.</w:t>
      </w:r>
    </w:p>
    <w:p w14:paraId="67599026" w14:textId="308AAF26" w:rsidR="0046142F" w:rsidRDefault="003148C9" w:rsidP="0046142F">
      <w:pPr>
        <w:rPr>
          <w:lang w:eastAsia="en-US"/>
        </w:rPr>
      </w:pPr>
      <w:r>
        <w:rPr>
          <w:lang w:eastAsia="en-US"/>
        </w:rPr>
        <w:t>Elle crut voir la figure pâle d</w:t>
      </w:r>
      <w:r w:rsidR="0046142F">
        <w:rPr>
          <w:lang w:eastAsia="en-US"/>
        </w:rPr>
        <w:t>’</w:t>
      </w:r>
      <w:r>
        <w:rPr>
          <w:lang w:eastAsia="en-US"/>
        </w:rPr>
        <w:t>Albert</w:t>
      </w:r>
      <w:r w:rsidR="0046142F">
        <w:rPr>
          <w:lang w:eastAsia="en-US"/>
        </w:rPr>
        <w:t xml:space="preserve">. </w:t>
      </w:r>
      <w:r w:rsidR="006C2AE1">
        <w:rPr>
          <w:lang w:eastAsia="en-US"/>
        </w:rPr>
        <w:t>—</w:t>
      </w:r>
      <w:r w:rsidR="0046142F">
        <w:rPr>
          <w:lang w:eastAsia="en-US"/>
        </w:rPr>
        <w:t xml:space="preserve"> </w:t>
      </w:r>
      <w:r>
        <w:rPr>
          <w:lang w:eastAsia="en-US"/>
        </w:rPr>
        <w:t>Albert chancelait</w:t>
      </w:r>
      <w:r w:rsidR="0046142F">
        <w:rPr>
          <w:lang w:eastAsia="en-US"/>
        </w:rPr>
        <w:t xml:space="preserve">, </w:t>
      </w:r>
      <w:r>
        <w:rPr>
          <w:lang w:eastAsia="en-US"/>
        </w:rPr>
        <w:t>puis tombait</w:t>
      </w:r>
      <w:r w:rsidR="0046142F">
        <w:rPr>
          <w:lang w:eastAsia="en-US"/>
        </w:rPr>
        <w:t>.</w:t>
      </w:r>
    </w:p>
    <w:p w14:paraId="689B9E4A" w14:textId="77777777" w:rsidR="0046142F" w:rsidRDefault="003148C9" w:rsidP="0046142F">
      <w:pPr>
        <w:rPr>
          <w:lang w:eastAsia="en-US"/>
        </w:rPr>
      </w:pPr>
      <w:r>
        <w:rPr>
          <w:lang w:eastAsia="en-US"/>
        </w:rPr>
        <w:t>Mais elle était bien sûre de l</w:t>
      </w:r>
      <w:r w:rsidR="0046142F">
        <w:rPr>
          <w:lang w:eastAsia="en-US"/>
        </w:rPr>
        <w:t>’</w:t>
      </w:r>
      <w:r>
        <w:rPr>
          <w:lang w:eastAsia="en-US"/>
        </w:rPr>
        <w:t>avoir laissé dans la salle</w:t>
      </w:r>
      <w:r w:rsidR="0046142F">
        <w:rPr>
          <w:lang w:eastAsia="en-US"/>
        </w:rPr>
        <w:t>.</w:t>
      </w:r>
    </w:p>
    <w:p w14:paraId="6AFBEA19" w14:textId="77777777" w:rsidR="0046142F" w:rsidRDefault="003148C9" w:rsidP="0046142F">
      <w:pPr>
        <w:rPr>
          <w:lang w:eastAsia="en-US"/>
        </w:rPr>
      </w:pPr>
      <w:r>
        <w:rPr>
          <w:lang w:eastAsia="en-US"/>
        </w:rPr>
        <w:t>La fatigue et la fièvre lui donnaient décidément d</w:t>
      </w:r>
      <w:r w:rsidR="0046142F">
        <w:rPr>
          <w:lang w:eastAsia="en-US"/>
        </w:rPr>
        <w:t>’</w:t>
      </w:r>
      <w:r>
        <w:rPr>
          <w:lang w:eastAsia="en-US"/>
        </w:rPr>
        <w:t>étranges visions à cette pauvre Clémence</w:t>
      </w:r>
      <w:r w:rsidR="0046142F">
        <w:rPr>
          <w:lang w:eastAsia="en-US"/>
        </w:rPr>
        <w:t>.</w:t>
      </w:r>
    </w:p>
    <w:p w14:paraId="7AC1058B" w14:textId="77777777" w:rsidR="0046142F" w:rsidRDefault="003148C9" w:rsidP="0046142F">
      <w:pPr>
        <w:rPr>
          <w:lang w:eastAsia="en-US"/>
        </w:rPr>
      </w:pPr>
      <w:r>
        <w:rPr>
          <w:lang w:eastAsia="en-US"/>
        </w:rPr>
        <w:t>Un assassinat derrière les théâtres</w:t>
      </w:r>
      <w:r w:rsidR="0046142F">
        <w:rPr>
          <w:lang w:eastAsia="en-US"/>
        </w:rPr>
        <w:t xml:space="preserve">, </w:t>
      </w:r>
      <w:r>
        <w:rPr>
          <w:lang w:eastAsia="en-US"/>
        </w:rPr>
        <w:t>à vingt pas de la porte ouverte d</w:t>
      </w:r>
      <w:r w:rsidR="0046142F">
        <w:rPr>
          <w:lang w:eastAsia="en-US"/>
        </w:rPr>
        <w:t>’</w:t>
      </w:r>
      <w:r>
        <w:rPr>
          <w:lang w:eastAsia="en-US"/>
        </w:rPr>
        <w:t>un marchand de vins</w:t>
      </w:r>
      <w:r w:rsidR="0046142F">
        <w:rPr>
          <w:lang w:eastAsia="en-US"/>
        </w:rPr>
        <w:t> !…</w:t>
      </w:r>
    </w:p>
    <w:p w14:paraId="18F6B80D" w14:textId="14B5DFFE" w:rsidR="0046142F" w:rsidRDefault="003148C9" w:rsidP="0046142F">
      <w:pPr>
        <w:rPr>
          <w:lang w:eastAsia="en-US"/>
        </w:rPr>
      </w:pPr>
      <w:r>
        <w:rPr>
          <w:lang w:eastAsia="en-US"/>
        </w:rPr>
        <w:t xml:space="preserve">Quelle </w:t>
      </w:r>
      <w:r>
        <w:rPr>
          <w:lang w:eastAsia="en-US"/>
        </w:rPr>
        <w:t>folie</w:t>
      </w:r>
      <w:r w:rsidR="0046142F">
        <w:rPr>
          <w:lang w:eastAsia="en-US"/>
        </w:rPr>
        <w:t> !…</w:t>
      </w:r>
    </w:p>
    <w:p w14:paraId="249ED06F" w14:textId="77777777" w:rsidR="0046142F" w:rsidRDefault="003148C9" w:rsidP="0046142F">
      <w:pPr>
        <w:rPr>
          <w:lang w:eastAsia="en-US"/>
        </w:rPr>
      </w:pPr>
      <w:r>
        <w:rPr>
          <w:lang w:eastAsia="en-US"/>
        </w:rPr>
        <w:t>Albert ne poussa pas un autre cri</w:t>
      </w:r>
      <w:r w:rsidR="0046142F">
        <w:rPr>
          <w:lang w:eastAsia="en-US"/>
        </w:rPr>
        <w:t>.</w:t>
      </w:r>
    </w:p>
    <w:p w14:paraId="00EC0D0D" w14:textId="77777777" w:rsidR="0046142F" w:rsidRDefault="003148C9" w:rsidP="0046142F">
      <w:pPr>
        <w:rPr>
          <w:lang w:eastAsia="en-US"/>
        </w:rPr>
      </w:pPr>
      <w:r>
        <w:rPr>
          <w:lang w:eastAsia="en-US"/>
        </w:rPr>
        <w:t>Le couteau du chef lui avait piqué le cœur</w:t>
      </w:r>
      <w:r w:rsidR="0046142F">
        <w:rPr>
          <w:lang w:eastAsia="en-US"/>
        </w:rPr>
        <w:t>.</w:t>
      </w:r>
    </w:p>
    <w:p w14:paraId="4F97E694" w14:textId="77777777" w:rsidR="0046142F" w:rsidRDefault="003148C9" w:rsidP="0046142F">
      <w:pPr>
        <w:rPr>
          <w:lang w:eastAsia="en-US"/>
        </w:rPr>
      </w:pPr>
      <w:r>
        <w:rPr>
          <w:lang w:eastAsia="en-US"/>
        </w:rPr>
        <w:t>Les trois estafiers s</w:t>
      </w:r>
      <w:r w:rsidR="0046142F">
        <w:rPr>
          <w:lang w:eastAsia="en-US"/>
        </w:rPr>
        <w:t>’</w:t>
      </w:r>
      <w:r>
        <w:rPr>
          <w:lang w:eastAsia="en-US"/>
        </w:rPr>
        <w:t>éclipsèrent</w:t>
      </w:r>
      <w:r w:rsidR="0046142F">
        <w:rPr>
          <w:lang w:eastAsia="en-US"/>
        </w:rPr>
        <w:t xml:space="preserve">. </w:t>
      </w:r>
      <w:r>
        <w:rPr>
          <w:lang w:eastAsia="en-US"/>
        </w:rPr>
        <w:t>Ils avaient gagné leur argent</w:t>
      </w:r>
      <w:r w:rsidR="0046142F">
        <w:rPr>
          <w:lang w:eastAsia="en-US"/>
        </w:rPr>
        <w:t>.</w:t>
      </w:r>
    </w:p>
    <w:p w14:paraId="65F0B8E0" w14:textId="77777777" w:rsidR="0046142F" w:rsidRDefault="003148C9" w:rsidP="0046142F">
      <w:pPr>
        <w:rPr>
          <w:lang w:eastAsia="en-US"/>
        </w:rPr>
      </w:pPr>
      <w:r>
        <w:rPr>
          <w:lang w:eastAsia="en-US"/>
        </w:rPr>
        <w:t>En sortant du théâtre</w:t>
      </w:r>
      <w:r w:rsidR="0046142F">
        <w:rPr>
          <w:lang w:eastAsia="en-US"/>
        </w:rPr>
        <w:t xml:space="preserve">, </w:t>
      </w:r>
      <w:r>
        <w:rPr>
          <w:lang w:eastAsia="en-US"/>
        </w:rPr>
        <w:t>Romblon-Ballon et Fargeau purent savoir</w:t>
      </w:r>
      <w:r w:rsidR="0046142F">
        <w:rPr>
          <w:lang w:eastAsia="en-US"/>
        </w:rPr>
        <w:t xml:space="preserve">, </w:t>
      </w:r>
      <w:r>
        <w:rPr>
          <w:lang w:eastAsia="en-US"/>
        </w:rPr>
        <w:t>par la rumeur publique</w:t>
      </w:r>
      <w:r w:rsidR="0046142F">
        <w:rPr>
          <w:lang w:eastAsia="en-US"/>
        </w:rPr>
        <w:t xml:space="preserve">, </w:t>
      </w:r>
      <w:r>
        <w:rPr>
          <w:lang w:eastAsia="en-US"/>
        </w:rPr>
        <w:t>qu</w:t>
      </w:r>
      <w:r w:rsidR="0046142F">
        <w:rPr>
          <w:lang w:eastAsia="en-US"/>
        </w:rPr>
        <w:t>’</w:t>
      </w:r>
      <w:r>
        <w:rPr>
          <w:lang w:eastAsia="en-US"/>
        </w:rPr>
        <w:t>un homme avait été assassiné au coin de la rue de la Tour</w:t>
      </w:r>
      <w:r w:rsidR="0046142F">
        <w:rPr>
          <w:lang w:eastAsia="en-US"/>
        </w:rPr>
        <w:t>.</w:t>
      </w:r>
    </w:p>
    <w:p w14:paraId="6DAE6CF8" w14:textId="0B047C81" w:rsidR="0046142F" w:rsidRDefault="0046142F" w:rsidP="0046142F">
      <w:pPr>
        <w:rPr>
          <w:lang w:eastAsia="en-US"/>
        </w:rPr>
      </w:pPr>
      <w:r>
        <w:rPr>
          <w:lang w:eastAsia="en-US"/>
        </w:rPr>
        <w:t>— </w:t>
      </w:r>
      <w:r w:rsidR="003148C9">
        <w:rPr>
          <w:lang w:eastAsia="en-US"/>
        </w:rPr>
        <w:t>Et le malheureux est mort sur le coup</w:t>
      </w:r>
      <w:r>
        <w:rPr>
          <w:lang w:eastAsia="en-US"/>
        </w:rPr>
        <w:t xml:space="preserve"> ? </w:t>
      </w:r>
      <w:r w:rsidR="003148C9">
        <w:rPr>
          <w:lang w:eastAsia="en-US"/>
        </w:rPr>
        <w:t xml:space="preserve">demanda </w:t>
      </w:r>
      <w:r>
        <w:rPr>
          <w:lang w:eastAsia="en-US"/>
        </w:rPr>
        <w:t>M. </w:t>
      </w:r>
      <w:r w:rsidR="003148C9">
        <w:rPr>
          <w:lang w:eastAsia="en-US"/>
        </w:rPr>
        <w:t>Fargeau avec intérêt</w:t>
      </w:r>
      <w:r>
        <w:rPr>
          <w:lang w:eastAsia="en-US"/>
        </w:rPr>
        <w:t>.</w:t>
      </w:r>
    </w:p>
    <w:p w14:paraId="66AF3E2E" w14:textId="77777777" w:rsidR="0046142F" w:rsidRDefault="0046142F" w:rsidP="0046142F">
      <w:pPr>
        <w:rPr>
          <w:lang w:eastAsia="en-US"/>
        </w:rPr>
      </w:pPr>
      <w:r>
        <w:rPr>
          <w:lang w:eastAsia="en-US"/>
        </w:rPr>
        <w:t>— </w:t>
      </w:r>
      <w:r w:rsidR="003148C9">
        <w:rPr>
          <w:lang w:eastAsia="en-US"/>
        </w:rPr>
        <w:t>Sur le coup</w:t>
      </w:r>
      <w:r>
        <w:rPr>
          <w:lang w:eastAsia="en-US"/>
        </w:rPr>
        <w:t xml:space="preserve"> ! </w:t>
      </w:r>
      <w:r w:rsidR="003148C9">
        <w:rPr>
          <w:lang w:eastAsia="en-US"/>
        </w:rPr>
        <w:t xml:space="preserve">lui </w:t>
      </w:r>
      <w:proofErr w:type="spellStart"/>
      <w:r w:rsidR="003148C9">
        <w:rPr>
          <w:lang w:eastAsia="en-US"/>
        </w:rPr>
        <w:t>fut-il</w:t>
      </w:r>
      <w:proofErr w:type="spellEnd"/>
      <w:r w:rsidR="003148C9">
        <w:rPr>
          <w:lang w:eastAsia="en-US"/>
        </w:rPr>
        <w:t xml:space="preserve"> répondu</w:t>
      </w:r>
      <w:r>
        <w:rPr>
          <w:lang w:eastAsia="en-US"/>
        </w:rPr>
        <w:t>.</w:t>
      </w:r>
    </w:p>
    <w:p w14:paraId="26E48D16" w14:textId="77777777" w:rsidR="0046142F" w:rsidRDefault="0046142F" w:rsidP="0046142F">
      <w:pPr>
        <w:rPr>
          <w:lang w:eastAsia="en-US"/>
        </w:rPr>
      </w:pPr>
      <w:r>
        <w:rPr>
          <w:lang w:eastAsia="en-US"/>
        </w:rPr>
        <w:t>— </w:t>
      </w:r>
      <w:r w:rsidR="003148C9">
        <w:rPr>
          <w:lang w:eastAsia="en-US"/>
        </w:rPr>
        <w:t>Pou-hou</w:t>
      </w:r>
      <w:r>
        <w:rPr>
          <w:lang w:eastAsia="en-US"/>
        </w:rPr>
        <w:t xml:space="preserve"> ! </w:t>
      </w:r>
      <w:r w:rsidR="003148C9">
        <w:rPr>
          <w:lang w:eastAsia="en-US"/>
        </w:rPr>
        <w:t>fit Romblon</w:t>
      </w:r>
      <w:r>
        <w:rPr>
          <w:lang w:eastAsia="en-US"/>
        </w:rPr>
        <w:t xml:space="preserve"> ; </w:t>
      </w:r>
      <w:r w:rsidR="003148C9">
        <w:rPr>
          <w:lang w:eastAsia="en-US"/>
        </w:rPr>
        <w:t>ah diable</w:t>
      </w:r>
      <w:r>
        <w:rPr>
          <w:lang w:eastAsia="en-US"/>
        </w:rPr>
        <w:t xml:space="preserve"> ! </w:t>
      </w:r>
      <w:r w:rsidR="003148C9">
        <w:rPr>
          <w:lang w:eastAsia="en-US"/>
        </w:rPr>
        <w:t>voilà une histoire</w:t>
      </w:r>
      <w:r>
        <w:rPr>
          <w:lang w:eastAsia="en-US"/>
        </w:rPr>
        <w:t> !…</w:t>
      </w:r>
    </w:p>
    <w:p w14:paraId="37FC08FF" w14:textId="6BF1660A" w:rsidR="003148C9" w:rsidRPr="0046142F" w:rsidRDefault="003148C9" w:rsidP="0046142F">
      <w:pPr>
        <w:keepNext/>
        <w:ind w:firstLine="0"/>
        <w:jc w:val="center"/>
        <w:rPr>
          <w:lang w:eastAsia="en-US"/>
        </w:rPr>
      </w:pPr>
      <w:r w:rsidRPr="0046142F">
        <w:rPr>
          <w:lang w:eastAsia="en-US"/>
        </w:rPr>
        <w:t>*</w:t>
      </w:r>
    </w:p>
    <w:p w14:paraId="0C98290E" w14:textId="77777777" w:rsidR="0046142F" w:rsidRDefault="003148C9" w:rsidP="0046142F">
      <w:pPr>
        <w:ind w:firstLine="0"/>
        <w:jc w:val="center"/>
        <w:rPr>
          <w:lang w:eastAsia="en-US"/>
        </w:rPr>
      </w:pPr>
      <w:r w:rsidRPr="0046142F">
        <w:rPr>
          <w:lang w:eastAsia="en-US"/>
        </w:rPr>
        <w:t>* *</w:t>
      </w:r>
    </w:p>
    <w:p w14:paraId="4DEBA4DC" w14:textId="77777777" w:rsidR="0046142F" w:rsidRDefault="003148C9" w:rsidP="0046142F">
      <w:pPr>
        <w:rPr>
          <w:lang w:eastAsia="en-US"/>
        </w:rPr>
      </w:pPr>
      <w:r>
        <w:rPr>
          <w:lang w:eastAsia="en-US"/>
        </w:rPr>
        <w:lastRenderedPageBreak/>
        <w:t>Quand Clémence arriva devant les fiacres</w:t>
      </w:r>
      <w:r w:rsidR="0046142F">
        <w:rPr>
          <w:lang w:eastAsia="en-US"/>
        </w:rPr>
        <w:t xml:space="preserve">, </w:t>
      </w:r>
      <w:proofErr w:type="spellStart"/>
      <w:r>
        <w:rPr>
          <w:lang w:eastAsia="en-US"/>
        </w:rPr>
        <w:t>Lovely</w:t>
      </w:r>
      <w:proofErr w:type="spellEnd"/>
      <w:r>
        <w:rPr>
          <w:lang w:eastAsia="en-US"/>
        </w:rPr>
        <w:t xml:space="preserve"> était déjà partie</w:t>
      </w:r>
      <w:r w:rsidR="0046142F">
        <w:rPr>
          <w:lang w:eastAsia="en-US"/>
        </w:rPr>
        <w:t>.</w:t>
      </w:r>
    </w:p>
    <w:p w14:paraId="4CC11AEC" w14:textId="77777777" w:rsidR="0046142F" w:rsidRDefault="003148C9" w:rsidP="0046142F">
      <w:pPr>
        <w:rPr>
          <w:lang w:eastAsia="en-US"/>
        </w:rPr>
      </w:pPr>
      <w:r>
        <w:rPr>
          <w:lang w:eastAsia="en-US"/>
        </w:rPr>
        <w:t>Romblon et Fargeau longèrent les boulevards et descendirent la rue Saint-Martin</w:t>
      </w:r>
      <w:r w:rsidR="0046142F">
        <w:rPr>
          <w:lang w:eastAsia="en-US"/>
        </w:rPr>
        <w:t>.</w:t>
      </w:r>
    </w:p>
    <w:p w14:paraId="5D278381" w14:textId="77777777" w:rsidR="0046142F" w:rsidRDefault="003148C9" w:rsidP="0046142F">
      <w:pPr>
        <w:rPr>
          <w:lang w:eastAsia="en-US"/>
        </w:rPr>
      </w:pPr>
      <w:r>
        <w:rPr>
          <w:lang w:eastAsia="en-US"/>
        </w:rPr>
        <w:t>On avait mené le pauvre docteur Gabriel jusqu</w:t>
      </w:r>
      <w:r w:rsidR="0046142F">
        <w:rPr>
          <w:lang w:eastAsia="en-US"/>
        </w:rPr>
        <w:t>’</w:t>
      </w:r>
      <w:r>
        <w:rPr>
          <w:lang w:eastAsia="en-US"/>
        </w:rPr>
        <w:t>aux portes des Arts-et-Métiers</w:t>
      </w:r>
      <w:r w:rsidR="0046142F">
        <w:rPr>
          <w:lang w:eastAsia="en-US"/>
        </w:rPr>
        <w:t>.</w:t>
      </w:r>
    </w:p>
    <w:p w14:paraId="4C493AF4" w14:textId="77777777" w:rsidR="0046142F" w:rsidRDefault="003148C9" w:rsidP="0046142F">
      <w:pPr>
        <w:rPr>
          <w:lang w:eastAsia="en-US"/>
        </w:rPr>
      </w:pPr>
      <w:r>
        <w:rPr>
          <w:lang w:eastAsia="en-US"/>
        </w:rPr>
        <w:t>Au moment où Romblon-Ballon et Fargeau passaient</w:t>
      </w:r>
      <w:r w:rsidR="0046142F">
        <w:rPr>
          <w:lang w:eastAsia="en-US"/>
        </w:rPr>
        <w:t xml:space="preserve">, </w:t>
      </w:r>
      <w:r>
        <w:rPr>
          <w:lang w:eastAsia="en-US"/>
        </w:rPr>
        <w:t>il y avait encore foule devant le corps-de-garde</w:t>
      </w:r>
      <w:r w:rsidR="0046142F">
        <w:rPr>
          <w:lang w:eastAsia="en-US"/>
        </w:rPr>
        <w:t xml:space="preserve">. </w:t>
      </w:r>
      <w:proofErr w:type="spellStart"/>
      <w:r>
        <w:rPr>
          <w:lang w:eastAsia="en-US"/>
        </w:rPr>
        <w:t>Yaume</w:t>
      </w:r>
      <w:proofErr w:type="spellEnd"/>
      <w:r>
        <w:rPr>
          <w:lang w:eastAsia="en-US"/>
        </w:rPr>
        <w:t xml:space="preserve"> était parmi les curieux et regardait les résultats de sa perfidie sans remords</w:t>
      </w:r>
      <w:r w:rsidR="0046142F">
        <w:rPr>
          <w:lang w:eastAsia="en-US"/>
        </w:rPr>
        <w:t>.</w:t>
      </w:r>
    </w:p>
    <w:p w14:paraId="0FEDEC07" w14:textId="3068A601" w:rsidR="0046142F" w:rsidRDefault="0046142F" w:rsidP="0046142F">
      <w:pPr>
        <w:rPr>
          <w:lang w:eastAsia="en-US"/>
        </w:rPr>
      </w:pPr>
      <w:r>
        <w:rPr>
          <w:lang w:eastAsia="en-US"/>
        </w:rPr>
        <w:t>— M. </w:t>
      </w:r>
      <w:r w:rsidR="003148C9">
        <w:rPr>
          <w:lang w:eastAsia="en-US"/>
        </w:rPr>
        <w:t>Philippe</w:t>
      </w:r>
      <w:r>
        <w:rPr>
          <w:lang w:eastAsia="en-US"/>
        </w:rPr>
        <w:t xml:space="preserve">, </w:t>
      </w:r>
      <w:r w:rsidR="003148C9">
        <w:rPr>
          <w:lang w:eastAsia="en-US"/>
        </w:rPr>
        <w:t>pensait-il</w:t>
      </w:r>
      <w:r>
        <w:rPr>
          <w:lang w:eastAsia="en-US"/>
        </w:rPr>
        <w:t xml:space="preserve">, </w:t>
      </w:r>
      <w:r w:rsidR="003148C9">
        <w:rPr>
          <w:lang w:eastAsia="en-US"/>
        </w:rPr>
        <w:t>m</w:t>
      </w:r>
      <w:r>
        <w:rPr>
          <w:lang w:eastAsia="en-US"/>
        </w:rPr>
        <w:t>’</w:t>
      </w:r>
      <w:r w:rsidR="003148C9">
        <w:rPr>
          <w:lang w:eastAsia="en-US"/>
        </w:rPr>
        <w:t>avait mis là pour pas qu</w:t>
      </w:r>
      <w:r>
        <w:rPr>
          <w:lang w:eastAsia="en-US"/>
        </w:rPr>
        <w:t>’</w:t>
      </w:r>
      <w:r w:rsidR="003148C9">
        <w:rPr>
          <w:lang w:eastAsia="en-US"/>
        </w:rPr>
        <w:t>il entre</w:t>
      </w:r>
      <w:r>
        <w:rPr>
          <w:lang w:eastAsia="en-US"/>
        </w:rPr>
        <w:t xml:space="preserve"> !… </w:t>
      </w:r>
      <w:r w:rsidR="003148C9">
        <w:rPr>
          <w:lang w:eastAsia="en-US"/>
        </w:rPr>
        <w:t>Fallait censé pas qu</w:t>
      </w:r>
      <w:r>
        <w:rPr>
          <w:lang w:eastAsia="en-US"/>
        </w:rPr>
        <w:t>’</w:t>
      </w:r>
      <w:r w:rsidR="003148C9">
        <w:rPr>
          <w:lang w:eastAsia="en-US"/>
        </w:rPr>
        <w:t xml:space="preserve">il </w:t>
      </w:r>
      <w:proofErr w:type="spellStart"/>
      <w:r w:rsidR="003148C9">
        <w:rPr>
          <w:lang w:eastAsia="en-US"/>
        </w:rPr>
        <w:t>soye</w:t>
      </w:r>
      <w:proofErr w:type="spellEnd"/>
      <w:r w:rsidR="003148C9">
        <w:rPr>
          <w:lang w:eastAsia="en-US"/>
        </w:rPr>
        <w:t xml:space="preserve"> entré</w:t>
      </w:r>
      <w:r>
        <w:rPr>
          <w:lang w:eastAsia="en-US"/>
        </w:rPr>
        <w:t> !</w:t>
      </w:r>
    </w:p>
    <w:p w14:paraId="375A14B2" w14:textId="77777777" w:rsidR="0046142F" w:rsidRDefault="003148C9" w:rsidP="0046142F">
      <w:pPr>
        <w:rPr>
          <w:lang w:eastAsia="en-US"/>
        </w:rPr>
      </w:pPr>
      <w:r>
        <w:rPr>
          <w:lang w:eastAsia="en-US"/>
        </w:rPr>
        <w:t>Les yeux de Romblon tombèrent sur Gabriel qui se débattait devant le poste</w:t>
      </w:r>
      <w:r w:rsidR="0046142F">
        <w:rPr>
          <w:lang w:eastAsia="en-US"/>
        </w:rPr>
        <w:t>.</w:t>
      </w:r>
    </w:p>
    <w:p w14:paraId="370BDD7D" w14:textId="3FA393C1" w:rsidR="0046142F" w:rsidRDefault="0046142F" w:rsidP="0046142F">
      <w:pPr>
        <w:rPr>
          <w:lang w:eastAsia="en-US"/>
        </w:rPr>
      </w:pPr>
      <w:r>
        <w:rPr>
          <w:lang w:eastAsia="en-US"/>
        </w:rPr>
        <w:t>— </w:t>
      </w:r>
      <w:r w:rsidR="003148C9">
        <w:rPr>
          <w:lang w:eastAsia="en-US"/>
        </w:rPr>
        <w:t>Ah diable</w:t>
      </w:r>
      <w:r>
        <w:rPr>
          <w:lang w:eastAsia="en-US"/>
        </w:rPr>
        <w:t xml:space="preserve"> ! </w:t>
      </w:r>
      <w:r w:rsidR="003148C9">
        <w:rPr>
          <w:lang w:eastAsia="en-US"/>
        </w:rPr>
        <w:t>fit-il</w:t>
      </w:r>
      <w:r>
        <w:rPr>
          <w:lang w:eastAsia="en-US"/>
        </w:rPr>
        <w:t xml:space="preserve"> ; </w:t>
      </w:r>
      <w:r w:rsidR="006C2AE1">
        <w:rPr>
          <w:lang w:eastAsia="en-US"/>
        </w:rPr>
        <w:t>—</w:t>
      </w:r>
      <w:r>
        <w:rPr>
          <w:lang w:eastAsia="en-US"/>
        </w:rPr>
        <w:t xml:space="preserve"> </w:t>
      </w:r>
      <w:r w:rsidR="003148C9">
        <w:rPr>
          <w:lang w:eastAsia="en-US"/>
        </w:rPr>
        <w:t>bon</w:t>
      </w:r>
      <w:r>
        <w:rPr>
          <w:lang w:eastAsia="en-US"/>
        </w:rPr>
        <w:t xml:space="preserve"> !… </w:t>
      </w:r>
      <w:r w:rsidR="003148C9">
        <w:rPr>
          <w:lang w:eastAsia="en-US"/>
        </w:rPr>
        <w:t>Peuh</w:t>
      </w:r>
      <w:r>
        <w:rPr>
          <w:lang w:eastAsia="en-US"/>
        </w:rPr>
        <w:t xml:space="preserve"> !… </w:t>
      </w:r>
      <w:r w:rsidR="003148C9">
        <w:rPr>
          <w:lang w:eastAsia="en-US"/>
        </w:rPr>
        <w:t>Est-ce que ce n</w:t>
      </w:r>
      <w:r>
        <w:rPr>
          <w:lang w:eastAsia="en-US"/>
        </w:rPr>
        <w:t>’</w:t>
      </w:r>
      <w:r w:rsidR="003148C9">
        <w:rPr>
          <w:lang w:eastAsia="en-US"/>
        </w:rPr>
        <w:t>est pas le petit docteur</w:t>
      </w:r>
      <w:r>
        <w:rPr>
          <w:lang w:eastAsia="en-US"/>
        </w:rPr>
        <w:t> ?</w:t>
      </w:r>
    </w:p>
    <w:p w14:paraId="7FA63745" w14:textId="77777777" w:rsidR="0046142F" w:rsidRDefault="0046142F" w:rsidP="0046142F">
      <w:pPr>
        <w:rPr>
          <w:lang w:eastAsia="en-US"/>
        </w:rPr>
      </w:pPr>
      <w:r>
        <w:rPr>
          <w:lang w:eastAsia="en-US"/>
        </w:rPr>
        <w:t>— </w:t>
      </w:r>
      <w:r w:rsidR="003148C9">
        <w:rPr>
          <w:lang w:eastAsia="en-US"/>
        </w:rPr>
        <w:t>Quel docteur</w:t>
      </w:r>
      <w:r>
        <w:rPr>
          <w:lang w:eastAsia="en-US"/>
        </w:rPr>
        <w:t xml:space="preserve"> ? </w:t>
      </w:r>
      <w:r w:rsidR="003148C9">
        <w:rPr>
          <w:lang w:eastAsia="en-US"/>
        </w:rPr>
        <w:t>demanda Fargeau avec distraction</w:t>
      </w:r>
      <w:r>
        <w:rPr>
          <w:lang w:eastAsia="en-US"/>
        </w:rPr>
        <w:t xml:space="preserve">. </w:t>
      </w:r>
      <w:r w:rsidR="003148C9">
        <w:rPr>
          <w:lang w:eastAsia="en-US"/>
        </w:rPr>
        <w:t>Mais il aperçut Gabriel</w:t>
      </w:r>
      <w:r>
        <w:rPr>
          <w:lang w:eastAsia="en-US"/>
        </w:rPr>
        <w:t xml:space="preserve">, </w:t>
      </w:r>
      <w:r w:rsidR="003148C9">
        <w:rPr>
          <w:lang w:eastAsia="en-US"/>
        </w:rPr>
        <w:t>à son tour</w:t>
      </w:r>
      <w:r>
        <w:rPr>
          <w:lang w:eastAsia="en-US"/>
        </w:rPr>
        <w:t xml:space="preserve">, </w:t>
      </w:r>
      <w:r w:rsidR="003148C9">
        <w:rPr>
          <w:lang w:eastAsia="en-US"/>
        </w:rPr>
        <w:t>et s</w:t>
      </w:r>
      <w:r>
        <w:rPr>
          <w:lang w:eastAsia="en-US"/>
        </w:rPr>
        <w:t>’</w:t>
      </w:r>
      <w:r w:rsidR="003148C9">
        <w:rPr>
          <w:lang w:eastAsia="en-US"/>
        </w:rPr>
        <w:t>arrêta brusquement</w:t>
      </w:r>
      <w:r>
        <w:rPr>
          <w:lang w:eastAsia="en-US"/>
        </w:rPr>
        <w:t>.</w:t>
      </w:r>
    </w:p>
    <w:p w14:paraId="5FBDD3A9" w14:textId="77777777" w:rsidR="0046142F" w:rsidRDefault="003148C9" w:rsidP="0046142F">
      <w:pPr>
        <w:rPr>
          <w:lang w:eastAsia="en-US"/>
        </w:rPr>
      </w:pPr>
      <w:r>
        <w:rPr>
          <w:lang w:eastAsia="en-US"/>
        </w:rPr>
        <w:t>Depuis le théâtre de Diane</w:t>
      </w:r>
      <w:r w:rsidR="0046142F">
        <w:rPr>
          <w:lang w:eastAsia="en-US"/>
        </w:rPr>
        <w:t xml:space="preserve">, </w:t>
      </w:r>
      <w:r>
        <w:rPr>
          <w:lang w:eastAsia="en-US"/>
        </w:rPr>
        <w:t>il n</w:t>
      </w:r>
      <w:r w:rsidR="0046142F">
        <w:rPr>
          <w:lang w:eastAsia="en-US"/>
        </w:rPr>
        <w:t>’</w:t>
      </w:r>
      <w:r>
        <w:rPr>
          <w:lang w:eastAsia="en-US"/>
        </w:rPr>
        <w:t>avait pas prononcé une parole</w:t>
      </w:r>
      <w:r w:rsidR="0046142F">
        <w:rPr>
          <w:lang w:eastAsia="en-US"/>
        </w:rPr>
        <w:t xml:space="preserve"> ; </w:t>
      </w:r>
      <w:r>
        <w:rPr>
          <w:lang w:eastAsia="en-US"/>
        </w:rPr>
        <w:t>il réfléchissait</w:t>
      </w:r>
      <w:r w:rsidR="0046142F">
        <w:rPr>
          <w:lang w:eastAsia="en-US"/>
        </w:rPr>
        <w:t>.</w:t>
      </w:r>
    </w:p>
    <w:p w14:paraId="63119555" w14:textId="77777777" w:rsidR="0046142F" w:rsidRDefault="003148C9" w:rsidP="0046142F">
      <w:pPr>
        <w:rPr>
          <w:lang w:eastAsia="en-US"/>
        </w:rPr>
      </w:pPr>
      <w:r>
        <w:rPr>
          <w:lang w:eastAsia="en-US"/>
        </w:rPr>
        <w:t>Dans un drame comme le nôtre</w:t>
      </w:r>
      <w:r w:rsidR="0046142F">
        <w:rPr>
          <w:lang w:eastAsia="en-US"/>
        </w:rPr>
        <w:t xml:space="preserve">, </w:t>
      </w:r>
      <w:r>
        <w:rPr>
          <w:lang w:eastAsia="en-US"/>
        </w:rPr>
        <w:t>où les fils de l</w:t>
      </w:r>
      <w:r w:rsidR="0046142F">
        <w:rPr>
          <w:lang w:eastAsia="en-US"/>
        </w:rPr>
        <w:t>’</w:t>
      </w:r>
      <w:r>
        <w:rPr>
          <w:lang w:eastAsia="en-US"/>
        </w:rPr>
        <w:t>intrigue se brouillent et se nouent tout naturellement</w:t>
      </w:r>
      <w:r w:rsidR="0046142F">
        <w:rPr>
          <w:lang w:eastAsia="en-US"/>
        </w:rPr>
        <w:t xml:space="preserve">, </w:t>
      </w:r>
      <w:r>
        <w:rPr>
          <w:lang w:eastAsia="en-US"/>
        </w:rPr>
        <w:t>ce serait peine inutile que de jouer à cache-cache avec l</w:t>
      </w:r>
      <w:r w:rsidR="0046142F">
        <w:rPr>
          <w:lang w:eastAsia="en-US"/>
        </w:rPr>
        <w:t>’</w:t>
      </w:r>
      <w:r>
        <w:rPr>
          <w:lang w:eastAsia="en-US"/>
        </w:rPr>
        <w:t>intelligence du lecteur</w:t>
      </w:r>
      <w:r w:rsidR="0046142F">
        <w:rPr>
          <w:lang w:eastAsia="en-US"/>
        </w:rPr>
        <w:t xml:space="preserve">. </w:t>
      </w:r>
      <w:r>
        <w:rPr>
          <w:lang w:eastAsia="en-US"/>
        </w:rPr>
        <w:t>Nous ne faisons jamais de mystère à plaisir</w:t>
      </w:r>
      <w:r w:rsidR="0046142F">
        <w:rPr>
          <w:lang w:eastAsia="en-US"/>
        </w:rPr>
        <w:t xml:space="preserve">, </w:t>
      </w:r>
      <w:r>
        <w:rPr>
          <w:lang w:eastAsia="en-US"/>
        </w:rPr>
        <w:t>et parmi la foule des événements qui s</w:t>
      </w:r>
      <w:r w:rsidR="0046142F">
        <w:rPr>
          <w:lang w:eastAsia="en-US"/>
        </w:rPr>
        <w:t>’</w:t>
      </w:r>
      <w:r>
        <w:rPr>
          <w:lang w:eastAsia="en-US"/>
        </w:rPr>
        <w:t>entassent</w:t>
      </w:r>
      <w:r w:rsidR="0046142F">
        <w:rPr>
          <w:lang w:eastAsia="en-US"/>
        </w:rPr>
        <w:t xml:space="preserve">, </w:t>
      </w:r>
      <w:r>
        <w:rPr>
          <w:lang w:eastAsia="en-US"/>
        </w:rPr>
        <w:t>nous dédaignons les premiers secrets du métier</w:t>
      </w:r>
      <w:r w:rsidR="0046142F">
        <w:rPr>
          <w:lang w:eastAsia="en-US"/>
        </w:rPr>
        <w:t>.</w:t>
      </w:r>
    </w:p>
    <w:p w14:paraId="340A4005" w14:textId="77777777" w:rsidR="0046142F" w:rsidRDefault="003148C9" w:rsidP="0046142F">
      <w:pPr>
        <w:rPr>
          <w:lang w:eastAsia="en-US"/>
        </w:rPr>
      </w:pPr>
      <w:r>
        <w:rPr>
          <w:lang w:eastAsia="en-US"/>
        </w:rPr>
        <w:lastRenderedPageBreak/>
        <w:t>Fargeau songeait aux dernières paroles de madame Paoli</w:t>
      </w:r>
      <w:r w:rsidR="0046142F">
        <w:rPr>
          <w:lang w:eastAsia="en-US"/>
        </w:rPr>
        <w:t xml:space="preserve">. </w:t>
      </w:r>
      <w:r>
        <w:rPr>
          <w:lang w:eastAsia="en-US"/>
        </w:rPr>
        <w:t>Madame Paoli lui avait dit à l</w:t>
      </w:r>
      <w:r w:rsidR="0046142F">
        <w:rPr>
          <w:lang w:eastAsia="en-US"/>
        </w:rPr>
        <w:t>’</w:t>
      </w:r>
      <w:r>
        <w:rPr>
          <w:lang w:eastAsia="en-US"/>
        </w:rPr>
        <w:t>oreille en quittant la loge</w:t>
      </w:r>
      <w:r w:rsidR="0046142F">
        <w:rPr>
          <w:lang w:eastAsia="en-US"/>
        </w:rPr>
        <w:t> :</w:t>
      </w:r>
    </w:p>
    <w:p w14:paraId="1CC065C1" w14:textId="79134EC1" w:rsidR="0046142F" w:rsidRDefault="0046142F" w:rsidP="0046142F">
      <w:pPr>
        <w:rPr>
          <w:lang w:eastAsia="en-US"/>
        </w:rPr>
      </w:pPr>
      <w:r>
        <w:rPr>
          <w:lang w:eastAsia="en-US"/>
        </w:rPr>
        <w:t>— </w:t>
      </w:r>
      <w:r w:rsidR="003148C9">
        <w:rPr>
          <w:lang w:eastAsia="en-US"/>
        </w:rPr>
        <w:t>Grièche a fait un bruit d</w:t>
      </w:r>
      <w:r>
        <w:rPr>
          <w:lang w:eastAsia="en-US"/>
        </w:rPr>
        <w:t>’</w:t>
      </w:r>
      <w:r w:rsidR="003148C9">
        <w:rPr>
          <w:lang w:eastAsia="en-US"/>
        </w:rPr>
        <w:t>enfer</w:t>
      </w:r>
      <w:r>
        <w:rPr>
          <w:lang w:eastAsia="en-US"/>
        </w:rPr>
        <w:t xml:space="preserve">… </w:t>
      </w:r>
      <w:proofErr w:type="spellStart"/>
      <w:r w:rsidR="003148C9">
        <w:rPr>
          <w:lang w:eastAsia="en-US"/>
        </w:rPr>
        <w:t>Lovely</w:t>
      </w:r>
      <w:proofErr w:type="spellEnd"/>
      <w:r w:rsidR="003148C9">
        <w:rPr>
          <w:lang w:eastAsia="en-US"/>
        </w:rPr>
        <w:t xml:space="preserve"> est perdue</w:t>
      </w:r>
      <w:r>
        <w:rPr>
          <w:lang w:eastAsia="en-US"/>
        </w:rPr>
        <w:t xml:space="preserve">. </w:t>
      </w:r>
      <w:r w:rsidR="003148C9">
        <w:rPr>
          <w:lang w:eastAsia="en-US"/>
        </w:rPr>
        <w:t>Elle va venir me chercher jusque chez la marquise pour mettre les pouces et accepter ce qu</w:t>
      </w:r>
      <w:r>
        <w:rPr>
          <w:lang w:eastAsia="en-US"/>
        </w:rPr>
        <w:t>’</w:t>
      </w:r>
      <w:r w:rsidR="003148C9">
        <w:rPr>
          <w:lang w:eastAsia="en-US"/>
        </w:rPr>
        <w:t>elle refusait si insolemment hier</w:t>
      </w:r>
      <w:r>
        <w:rPr>
          <w:lang w:eastAsia="en-US"/>
        </w:rPr>
        <w:t xml:space="preserve">. </w:t>
      </w:r>
      <w:r w:rsidR="003148C9">
        <w:rPr>
          <w:lang w:eastAsia="en-US"/>
        </w:rPr>
        <w:t xml:space="preserve">Ce pauvre </w:t>
      </w:r>
      <w:r>
        <w:rPr>
          <w:lang w:eastAsia="en-US"/>
        </w:rPr>
        <w:t>M. </w:t>
      </w:r>
      <w:r w:rsidR="003148C9">
        <w:rPr>
          <w:lang w:eastAsia="en-US"/>
        </w:rPr>
        <w:t>Fargeau n</w:t>
      </w:r>
      <w:r>
        <w:rPr>
          <w:lang w:eastAsia="en-US"/>
        </w:rPr>
        <w:t>’</w:t>
      </w:r>
      <w:r w:rsidR="003148C9">
        <w:rPr>
          <w:lang w:eastAsia="en-US"/>
        </w:rPr>
        <w:t>avait en vérité pas bonne chance</w:t>
      </w:r>
      <w:r>
        <w:rPr>
          <w:lang w:eastAsia="en-US"/>
        </w:rPr>
        <w:t>.</w:t>
      </w:r>
    </w:p>
    <w:p w14:paraId="22B57D6A" w14:textId="31B0167D" w:rsidR="0046142F" w:rsidRDefault="003148C9" w:rsidP="0046142F">
      <w:pPr>
        <w:rPr>
          <w:lang w:eastAsia="en-US"/>
        </w:rPr>
      </w:pPr>
      <w:r>
        <w:rPr>
          <w:lang w:eastAsia="en-US"/>
        </w:rPr>
        <w:t xml:space="preserve">Ce que </w:t>
      </w:r>
      <w:proofErr w:type="spellStart"/>
      <w:r>
        <w:rPr>
          <w:lang w:eastAsia="en-US"/>
        </w:rPr>
        <w:t>Lovely</w:t>
      </w:r>
      <w:proofErr w:type="spellEnd"/>
      <w:r>
        <w:rPr>
          <w:lang w:eastAsia="en-US"/>
        </w:rPr>
        <w:t xml:space="preserve"> refusait hier</w:t>
      </w:r>
      <w:r w:rsidR="0046142F">
        <w:rPr>
          <w:lang w:eastAsia="en-US"/>
        </w:rPr>
        <w:t xml:space="preserve">, </w:t>
      </w:r>
      <w:r>
        <w:rPr>
          <w:lang w:eastAsia="en-US"/>
        </w:rPr>
        <w:t>c</w:t>
      </w:r>
      <w:r w:rsidR="0046142F">
        <w:rPr>
          <w:lang w:eastAsia="en-US"/>
        </w:rPr>
        <w:t>’</w:t>
      </w:r>
      <w:r>
        <w:rPr>
          <w:lang w:eastAsia="en-US"/>
        </w:rPr>
        <w:t xml:space="preserve">était une entrevue avec </w:t>
      </w:r>
      <w:r w:rsidR="0046142F">
        <w:rPr>
          <w:lang w:eastAsia="en-US"/>
        </w:rPr>
        <w:t>M. </w:t>
      </w:r>
      <w:r>
        <w:rPr>
          <w:lang w:eastAsia="en-US"/>
        </w:rPr>
        <w:t xml:space="preserve">Raymond </w:t>
      </w:r>
      <w:proofErr w:type="spellStart"/>
      <w:r>
        <w:rPr>
          <w:lang w:eastAsia="en-US"/>
        </w:rPr>
        <w:t>Lointier</w:t>
      </w:r>
      <w:proofErr w:type="spellEnd"/>
      <w:r>
        <w:rPr>
          <w:lang w:eastAsia="en-US"/>
        </w:rPr>
        <w:t xml:space="preserve"> l</w:t>
      </w:r>
      <w:r w:rsidR="0046142F">
        <w:rPr>
          <w:lang w:eastAsia="en-US"/>
        </w:rPr>
        <w:t>’</w:t>
      </w:r>
      <w:r>
        <w:rPr>
          <w:lang w:eastAsia="en-US"/>
        </w:rPr>
        <w:t>aveugle</w:t>
      </w:r>
      <w:r w:rsidR="0046142F">
        <w:rPr>
          <w:lang w:eastAsia="en-US"/>
        </w:rPr>
        <w:t>.</w:t>
      </w:r>
    </w:p>
    <w:p w14:paraId="3463B0BF" w14:textId="122FDB4E" w:rsidR="0046142F" w:rsidRDefault="003148C9" w:rsidP="0046142F">
      <w:pPr>
        <w:rPr>
          <w:lang w:eastAsia="en-US"/>
        </w:rPr>
      </w:pPr>
      <w:r>
        <w:rPr>
          <w:lang w:eastAsia="en-US"/>
        </w:rPr>
        <w:t xml:space="preserve">Tout ce beau travail de </w:t>
      </w:r>
      <w:r w:rsidR="0046142F">
        <w:rPr>
          <w:lang w:eastAsia="en-US"/>
        </w:rPr>
        <w:t>M. </w:t>
      </w:r>
      <w:r>
        <w:rPr>
          <w:lang w:eastAsia="en-US"/>
        </w:rPr>
        <w:t>Fargeau allait donc aboutir en définitive à ceci</w:t>
      </w:r>
      <w:r w:rsidR="0046142F">
        <w:rPr>
          <w:lang w:eastAsia="en-US"/>
        </w:rPr>
        <w:t xml:space="preserve"> : </w:t>
      </w:r>
      <w:r>
        <w:rPr>
          <w:lang w:eastAsia="en-US"/>
        </w:rPr>
        <w:t>jeter Berthe dans les bras de Lucien</w:t>
      </w:r>
      <w:r w:rsidR="0046142F">
        <w:rPr>
          <w:lang w:eastAsia="en-US"/>
        </w:rPr>
        <w:t> !</w:t>
      </w:r>
    </w:p>
    <w:p w14:paraId="283876F3" w14:textId="15858A02" w:rsidR="0046142F" w:rsidRDefault="003148C9" w:rsidP="0046142F">
      <w:pPr>
        <w:rPr>
          <w:lang w:eastAsia="en-US"/>
        </w:rPr>
      </w:pPr>
      <w:r>
        <w:rPr>
          <w:lang w:eastAsia="en-US"/>
        </w:rPr>
        <w:t xml:space="preserve">On conçoit que les réflexions de </w:t>
      </w:r>
      <w:r w:rsidR="0046142F">
        <w:rPr>
          <w:lang w:eastAsia="en-US"/>
        </w:rPr>
        <w:t>M. </w:t>
      </w:r>
      <w:r>
        <w:rPr>
          <w:lang w:eastAsia="en-US"/>
        </w:rPr>
        <w:t>Fargeau ne devaient pas être gaies</w:t>
      </w:r>
      <w:r w:rsidR="0046142F">
        <w:rPr>
          <w:lang w:eastAsia="en-US"/>
        </w:rPr>
        <w:t>.</w:t>
      </w:r>
    </w:p>
    <w:p w14:paraId="14E71F99" w14:textId="77777777" w:rsidR="0046142F" w:rsidRDefault="003148C9" w:rsidP="0046142F">
      <w:pPr>
        <w:rPr>
          <w:lang w:eastAsia="en-US"/>
        </w:rPr>
      </w:pPr>
      <w:r>
        <w:rPr>
          <w:lang w:eastAsia="en-US"/>
        </w:rPr>
        <w:t>Mais c</w:t>
      </w:r>
      <w:r w:rsidR="0046142F">
        <w:rPr>
          <w:lang w:eastAsia="en-US"/>
        </w:rPr>
        <w:t>’</w:t>
      </w:r>
      <w:r>
        <w:rPr>
          <w:lang w:eastAsia="en-US"/>
        </w:rPr>
        <w:t>est dans ces moments de terrible embarras que les hommes forts trouvent des ressources et rétablissent d</w:t>
      </w:r>
      <w:r w:rsidR="0046142F">
        <w:rPr>
          <w:lang w:eastAsia="en-US"/>
        </w:rPr>
        <w:t>’</w:t>
      </w:r>
      <w:r>
        <w:rPr>
          <w:lang w:eastAsia="en-US"/>
        </w:rPr>
        <w:t>autorité leur partie aux trois quarts perdue</w:t>
      </w:r>
      <w:r w:rsidR="0046142F">
        <w:rPr>
          <w:lang w:eastAsia="en-US"/>
        </w:rPr>
        <w:t>.</w:t>
      </w:r>
    </w:p>
    <w:p w14:paraId="6D6EE30D" w14:textId="539F477D" w:rsidR="0046142F" w:rsidRDefault="003148C9" w:rsidP="0046142F">
      <w:pPr>
        <w:rPr>
          <w:lang w:eastAsia="en-US"/>
        </w:rPr>
      </w:pPr>
      <w:r>
        <w:rPr>
          <w:lang w:eastAsia="en-US"/>
        </w:rPr>
        <w:t>La vue du petit docteur Gabriel ramena un rayon d</w:t>
      </w:r>
      <w:r w:rsidR="0046142F">
        <w:rPr>
          <w:lang w:eastAsia="en-US"/>
        </w:rPr>
        <w:t>’</w:t>
      </w:r>
      <w:r>
        <w:rPr>
          <w:lang w:eastAsia="en-US"/>
        </w:rPr>
        <w:t>espoir dans l</w:t>
      </w:r>
      <w:r w:rsidR="0046142F">
        <w:rPr>
          <w:lang w:eastAsia="en-US"/>
        </w:rPr>
        <w:t>’</w:t>
      </w:r>
      <w:r>
        <w:rPr>
          <w:lang w:eastAsia="en-US"/>
        </w:rPr>
        <w:t xml:space="preserve">âme de ce pauvre bon </w:t>
      </w:r>
      <w:r w:rsidR="0046142F">
        <w:rPr>
          <w:lang w:eastAsia="en-US"/>
        </w:rPr>
        <w:t>M. </w:t>
      </w:r>
      <w:r>
        <w:rPr>
          <w:lang w:eastAsia="en-US"/>
        </w:rPr>
        <w:t>Fargeau</w:t>
      </w:r>
      <w:r w:rsidR="0046142F">
        <w:rPr>
          <w:lang w:eastAsia="en-US"/>
        </w:rPr>
        <w:t>.</w:t>
      </w:r>
    </w:p>
    <w:p w14:paraId="49FE8224" w14:textId="77777777" w:rsidR="0046142F" w:rsidRDefault="0046142F" w:rsidP="0046142F">
      <w:pPr>
        <w:rPr>
          <w:lang w:eastAsia="en-US"/>
        </w:rPr>
      </w:pPr>
      <w:r>
        <w:rPr>
          <w:lang w:eastAsia="en-US"/>
        </w:rPr>
        <w:t>— </w:t>
      </w:r>
      <w:r w:rsidR="003148C9">
        <w:rPr>
          <w:lang w:eastAsia="en-US"/>
        </w:rPr>
        <w:t>Il faut le tirer de là</w:t>
      </w:r>
      <w:r>
        <w:rPr>
          <w:lang w:eastAsia="en-US"/>
        </w:rPr>
        <w:t xml:space="preserve">, </w:t>
      </w:r>
      <w:r w:rsidR="003148C9">
        <w:rPr>
          <w:lang w:eastAsia="en-US"/>
        </w:rPr>
        <w:t>cet enfant</w:t>
      </w:r>
      <w:r>
        <w:rPr>
          <w:lang w:eastAsia="en-US"/>
        </w:rPr>
        <w:t xml:space="preserve"> ! </w:t>
      </w:r>
      <w:r w:rsidR="003148C9">
        <w:rPr>
          <w:lang w:eastAsia="en-US"/>
        </w:rPr>
        <w:t>dit-il</w:t>
      </w:r>
      <w:r>
        <w:rPr>
          <w:lang w:eastAsia="en-US"/>
        </w:rPr>
        <w:t>.</w:t>
      </w:r>
    </w:p>
    <w:p w14:paraId="226845D5" w14:textId="1691074C"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s</w:t>
      </w:r>
      <w:r>
        <w:rPr>
          <w:lang w:eastAsia="en-US"/>
        </w:rPr>
        <w:t>’</w:t>
      </w:r>
      <w:r w:rsidR="003148C9">
        <w:rPr>
          <w:lang w:eastAsia="en-US"/>
        </w:rPr>
        <w:t>écria Ballon</w:t>
      </w:r>
      <w:r>
        <w:rPr>
          <w:lang w:eastAsia="en-US"/>
        </w:rPr>
        <w:t xml:space="preserve"> ; </w:t>
      </w:r>
      <w:r w:rsidR="006C2AE1">
        <w:rPr>
          <w:lang w:eastAsia="en-US"/>
        </w:rPr>
        <w:t>—</w:t>
      </w:r>
      <w:r>
        <w:rPr>
          <w:lang w:eastAsia="en-US"/>
        </w:rPr>
        <w:t xml:space="preserve"> </w:t>
      </w:r>
      <w:r w:rsidR="003148C9">
        <w:rPr>
          <w:lang w:eastAsia="en-US"/>
        </w:rPr>
        <w:t>pou-ouh</w:t>
      </w:r>
      <w:r>
        <w:rPr>
          <w:lang w:eastAsia="en-US"/>
        </w:rPr>
        <w:t xml:space="preserve"> !… </w:t>
      </w:r>
      <w:r w:rsidR="003148C9">
        <w:rPr>
          <w:lang w:eastAsia="en-US"/>
        </w:rPr>
        <w:t>il ne nous gêne pas dans ce poste</w:t>
      </w:r>
      <w:r>
        <w:rPr>
          <w:lang w:eastAsia="en-US"/>
        </w:rPr>
        <w:t>.</w:t>
      </w:r>
    </w:p>
    <w:p w14:paraId="136F98B1"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quelque malentendu</w:t>
      </w:r>
      <w:r>
        <w:rPr>
          <w:lang w:eastAsia="en-US"/>
        </w:rPr>
        <w:t>…</w:t>
      </w:r>
    </w:p>
    <w:p w14:paraId="58E1CF06" w14:textId="77777777" w:rsidR="0046142F" w:rsidRDefault="0046142F" w:rsidP="0046142F">
      <w:pPr>
        <w:rPr>
          <w:lang w:eastAsia="en-US"/>
        </w:rPr>
      </w:pPr>
      <w:r>
        <w:rPr>
          <w:lang w:eastAsia="en-US"/>
        </w:rPr>
        <w:t>— </w:t>
      </w:r>
      <w:r w:rsidR="003148C9">
        <w:rPr>
          <w:lang w:eastAsia="en-US"/>
        </w:rPr>
        <w:t>Après</w:t>
      </w:r>
      <w:r>
        <w:rPr>
          <w:lang w:eastAsia="en-US"/>
        </w:rPr>
        <w:t> ?…</w:t>
      </w:r>
    </w:p>
    <w:p w14:paraId="6BD59F87" w14:textId="77777777" w:rsidR="0046142F" w:rsidRDefault="0046142F" w:rsidP="0046142F">
      <w:pPr>
        <w:rPr>
          <w:lang w:eastAsia="en-US"/>
        </w:rPr>
      </w:pPr>
      <w:r>
        <w:rPr>
          <w:lang w:eastAsia="en-US"/>
        </w:rPr>
        <w:t>— </w:t>
      </w:r>
      <w:r w:rsidR="003148C9">
        <w:rPr>
          <w:lang w:eastAsia="en-US"/>
        </w:rPr>
        <w:t>Réclamons-le</w:t>
      </w:r>
      <w:r>
        <w:rPr>
          <w:lang w:eastAsia="en-US"/>
        </w:rPr>
        <w:t>.</w:t>
      </w:r>
    </w:p>
    <w:p w14:paraId="62C059FB" w14:textId="08808BF7" w:rsidR="0046142F" w:rsidRDefault="0046142F" w:rsidP="0046142F">
      <w:pPr>
        <w:rPr>
          <w:lang w:eastAsia="en-US"/>
        </w:rPr>
      </w:pPr>
      <w:r>
        <w:rPr>
          <w:lang w:eastAsia="en-US"/>
        </w:rPr>
        <w:t>— </w:t>
      </w:r>
      <w:r w:rsidR="003148C9">
        <w:rPr>
          <w:lang w:eastAsia="en-US"/>
        </w:rPr>
        <w:t>Pou-ou-ouh</w:t>
      </w:r>
      <w:r>
        <w:rPr>
          <w:lang w:eastAsia="en-US"/>
        </w:rPr>
        <w:t xml:space="preserve"> !… </w:t>
      </w:r>
      <w:r w:rsidR="003148C9">
        <w:rPr>
          <w:lang w:eastAsia="en-US"/>
        </w:rPr>
        <w:t>fit Romblon avec étonnement</w:t>
      </w:r>
      <w:r>
        <w:rPr>
          <w:lang w:eastAsia="en-US"/>
        </w:rPr>
        <w:t xml:space="preserve">, </w:t>
      </w:r>
      <w:r w:rsidR="006C2AE1">
        <w:rPr>
          <w:lang w:eastAsia="en-US"/>
        </w:rPr>
        <w:t>—</w:t>
      </w:r>
      <w:r>
        <w:rPr>
          <w:lang w:eastAsia="en-US"/>
        </w:rPr>
        <w:t xml:space="preserve"> </w:t>
      </w:r>
      <w:r w:rsidR="003148C9">
        <w:rPr>
          <w:lang w:eastAsia="en-US"/>
        </w:rPr>
        <w:t>pourquoi faire</w:t>
      </w:r>
      <w:r>
        <w:rPr>
          <w:lang w:eastAsia="en-US"/>
        </w:rPr>
        <w:t> ?</w:t>
      </w:r>
    </w:p>
    <w:p w14:paraId="6D65C13A" w14:textId="77777777" w:rsidR="0046142F" w:rsidRDefault="0046142F" w:rsidP="0046142F">
      <w:pPr>
        <w:rPr>
          <w:lang w:eastAsia="en-US"/>
        </w:rPr>
      </w:pPr>
      <w:r>
        <w:rPr>
          <w:lang w:eastAsia="en-US"/>
        </w:rPr>
        <w:lastRenderedPageBreak/>
        <w:t>— </w:t>
      </w:r>
      <w:r w:rsidR="003148C9">
        <w:rPr>
          <w:lang w:eastAsia="en-US"/>
        </w:rPr>
        <w:t>Un sentiment de générosité</w:t>
      </w:r>
      <w:r>
        <w:rPr>
          <w:lang w:eastAsia="en-US"/>
        </w:rPr>
        <w:t xml:space="preserve">… </w:t>
      </w:r>
      <w:r w:rsidR="003148C9">
        <w:rPr>
          <w:lang w:eastAsia="en-US"/>
        </w:rPr>
        <w:t>commença pathétiquement Fargeau</w:t>
      </w:r>
      <w:r>
        <w:rPr>
          <w:lang w:eastAsia="en-US"/>
        </w:rPr>
        <w:t>.</w:t>
      </w:r>
    </w:p>
    <w:p w14:paraId="2ADD04FE" w14:textId="23FA5686"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interrompit Ballon</w:t>
      </w:r>
      <w:r>
        <w:rPr>
          <w:lang w:eastAsia="en-US"/>
        </w:rPr>
        <w:t xml:space="preserve"> ; </w:t>
      </w:r>
      <w:r w:rsidR="006C2AE1">
        <w:rPr>
          <w:lang w:eastAsia="en-US"/>
        </w:rPr>
        <w:t>—</w:t>
      </w:r>
      <w:r>
        <w:rPr>
          <w:lang w:eastAsia="en-US"/>
        </w:rPr>
        <w:t xml:space="preserve"> </w:t>
      </w:r>
      <w:r w:rsidR="003148C9">
        <w:rPr>
          <w:lang w:eastAsia="en-US"/>
        </w:rPr>
        <w:t>ah diable</w:t>
      </w:r>
      <w:r>
        <w:rPr>
          <w:lang w:eastAsia="en-US"/>
        </w:rPr>
        <w:t xml:space="preserve"> !… </w:t>
      </w:r>
      <w:r w:rsidR="003148C9">
        <w:rPr>
          <w:lang w:eastAsia="en-US"/>
        </w:rPr>
        <w:t>le pauvre Hongrois</w:t>
      </w:r>
      <w:r>
        <w:rPr>
          <w:lang w:eastAsia="en-US"/>
        </w:rPr>
        <w:t xml:space="preserve">… </w:t>
      </w:r>
      <w:r w:rsidR="003148C9">
        <w:rPr>
          <w:lang w:eastAsia="en-US"/>
        </w:rPr>
        <w:t>Vous êtes donc généreux</w:t>
      </w:r>
      <w:r>
        <w:rPr>
          <w:lang w:eastAsia="en-US"/>
        </w:rPr>
        <w:t xml:space="preserve">, </w:t>
      </w:r>
      <w:r w:rsidR="003148C9">
        <w:rPr>
          <w:lang w:eastAsia="en-US"/>
        </w:rPr>
        <w:t>vous</w:t>
      </w:r>
      <w:r>
        <w:rPr>
          <w:lang w:eastAsia="en-US"/>
        </w:rPr>
        <w:t> ?…</w:t>
      </w:r>
    </w:p>
    <w:p w14:paraId="58782AD9" w14:textId="5D80906C" w:rsidR="0046142F" w:rsidRDefault="0046142F" w:rsidP="0046142F">
      <w:pPr>
        <w:rPr>
          <w:lang w:eastAsia="en-US"/>
        </w:rPr>
      </w:pPr>
      <w:r>
        <w:rPr>
          <w:lang w:eastAsia="en-US"/>
        </w:rPr>
        <w:t>M. </w:t>
      </w:r>
      <w:r w:rsidR="003148C9">
        <w:rPr>
          <w:lang w:eastAsia="en-US"/>
        </w:rPr>
        <w:t>Fargeau haussa les épaules</w:t>
      </w:r>
      <w:r>
        <w:rPr>
          <w:lang w:eastAsia="en-US"/>
        </w:rPr>
        <w:t>.</w:t>
      </w:r>
    </w:p>
    <w:p w14:paraId="3A9D3066" w14:textId="140C60C7" w:rsidR="0046142F" w:rsidRDefault="0046142F" w:rsidP="0046142F">
      <w:pPr>
        <w:rPr>
          <w:lang w:eastAsia="en-US"/>
        </w:rPr>
      </w:pPr>
      <w:r>
        <w:rPr>
          <w:lang w:eastAsia="en-US"/>
        </w:rPr>
        <w:t>— </w:t>
      </w:r>
      <w:r w:rsidR="003148C9">
        <w:rPr>
          <w:lang w:eastAsia="en-US"/>
        </w:rPr>
        <w:t>Citoyen</w:t>
      </w:r>
      <w:r>
        <w:rPr>
          <w:lang w:eastAsia="en-US"/>
        </w:rPr>
        <w:t xml:space="preserve">, </w:t>
      </w:r>
      <w:r w:rsidR="003148C9">
        <w:rPr>
          <w:lang w:eastAsia="en-US"/>
        </w:rPr>
        <w:t>dit-il au chef du poste</w:t>
      </w:r>
      <w:r>
        <w:rPr>
          <w:lang w:eastAsia="en-US"/>
        </w:rPr>
        <w:t xml:space="preserve">, </w:t>
      </w:r>
      <w:r w:rsidR="006C2AE1">
        <w:rPr>
          <w:lang w:eastAsia="en-US"/>
        </w:rPr>
        <w:t>—</w:t>
      </w:r>
      <w:r>
        <w:rPr>
          <w:lang w:eastAsia="en-US"/>
        </w:rPr>
        <w:t xml:space="preserve"> </w:t>
      </w:r>
      <w:r w:rsidR="003148C9">
        <w:rPr>
          <w:lang w:eastAsia="en-US"/>
        </w:rPr>
        <w:t>ce jeune homme est mon voisin</w:t>
      </w:r>
      <w:r>
        <w:rPr>
          <w:lang w:eastAsia="en-US"/>
        </w:rPr>
        <w:t xml:space="preserve">… </w:t>
      </w:r>
      <w:r w:rsidR="003148C9">
        <w:rPr>
          <w:lang w:eastAsia="en-US"/>
        </w:rPr>
        <w:t>il appartient à une famille honorable</w:t>
      </w:r>
      <w:r>
        <w:rPr>
          <w:lang w:eastAsia="en-US"/>
        </w:rPr>
        <w:t>…</w:t>
      </w:r>
    </w:p>
    <w:p w14:paraId="00AD8B21" w14:textId="77777777" w:rsidR="0046142F" w:rsidRDefault="0046142F" w:rsidP="0046142F">
      <w:pPr>
        <w:rPr>
          <w:lang w:eastAsia="en-US"/>
        </w:rPr>
      </w:pPr>
      <w:r>
        <w:rPr>
          <w:lang w:eastAsia="en-US"/>
        </w:rPr>
        <w:t>— </w:t>
      </w:r>
      <w:r w:rsidR="003148C9">
        <w:rPr>
          <w:lang w:eastAsia="en-US"/>
        </w:rPr>
        <w:t>Vraiment</w:t>
      </w:r>
      <w:r>
        <w:rPr>
          <w:lang w:eastAsia="en-US"/>
        </w:rPr>
        <w:t xml:space="preserve"> !… </w:t>
      </w:r>
      <w:r w:rsidR="003148C9">
        <w:rPr>
          <w:lang w:eastAsia="en-US"/>
        </w:rPr>
        <w:t>grommela le guerrier français</w:t>
      </w:r>
      <w:r>
        <w:rPr>
          <w:lang w:eastAsia="en-US"/>
        </w:rPr>
        <w:t xml:space="preserve">, </w:t>
      </w:r>
      <w:r w:rsidR="003148C9">
        <w:rPr>
          <w:lang w:eastAsia="en-US"/>
        </w:rPr>
        <w:t>eh bien</w:t>
      </w:r>
      <w:r>
        <w:rPr>
          <w:lang w:eastAsia="en-US"/>
        </w:rPr>
        <w:t xml:space="preserve">, </w:t>
      </w:r>
      <w:r w:rsidR="003148C9">
        <w:rPr>
          <w:lang w:eastAsia="en-US"/>
        </w:rPr>
        <w:t>il n</w:t>
      </w:r>
      <w:r>
        <w:rPr>
          <w:lang w:eastAsia="en-US"/>
        </w:rPr>
        <w:t>’</w:t>
      </w:r>
      <w:r w:rsidR="003148C9">
        <w:rPr>
          <w:lang w:eastAsia="en-US"/>
        </w:rPr>
        <w:t>en a pas l</w:t>
      </w:r>
      <w:r>
        <w:rPr>
          <w:lang w:eastAsia="en-US"/>
        </w:rPr>
        <w:t>’</w:t>
      </w:r>
      <w:r w:rsidR="003148C9">
        <w:rPr>
          <w:lang w:eastAsia="en-US"/>
        </w:rPr>
        <w:t>air</w:t>
      </w:r>
      <w:r>
        <w:rPr>
          <w:lang w:eastAsia="en-US"/>
        </w:rPr>
        <w:t>…</w:t>
      </w:r>
    </w:p>
    <w:p w14:paraId="6C9EB2A0" w14:textId="0974F118"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 xml:space="preserve">est </w:t>
      </w:r>
      <w:r>
        <w:rPr>
          <w:lang w:eastAsia="en-US"/>
        </w:rPr>
        <w:t>M. </w:t>
      </w:r>
      <w:r w:rsidR="003148C9">
        <w:rPr>
          <w:lang w:eastAsia="en-US"/>
        </w:rPr>
        <w:t>le docteur Gabriel de Marans</w:t>
      </w:r>
      <w:r>
        <w:rPr>
          <w:lang w:eastAsia="en-US"/>
        </w:rPr>
        <w:t>.</w:t>
      </w:r>
    </w:p>
    <w:p w14:paraId="3148332A" w14:textId="77777777" w:rsidR="0046142F" w:rsidRDefault="0046142F" w:rsidP="0046142F">
      <w:pPr>
        <w:rPr>
          <w:lang w:eastAsia="en-US"/>
        </w:rPr>
      </w:pPr>
      <w:r>
        <w:rPr>
          <w:lang w:eastAsia="en-US"/>
        </w:rPr>
        <w:t>— </w:t>
      </w:r>
      <w:r w:rsidR="003148C9">
        <w:rPr>
          <w:lang w:eastAsia="en-US"/>
        </w:rPr>
        <w:t>Ah</w:t>
      </w:r>
      <w:r>
        <w:rPr>
          <w:lang w:eastAsia="en-US"/>
        </w:rPr>
        <w:t xml:space="preserve"> ! </w:t>
      </w:r>
      <w:r w:rsidR="003148C9">
        <w:rPr>
          <w:lang w:eastAsia="en-US"/>
        </w:rPr>
        <w:t>bah</w:t>
      </w:r>
      <w:r>
        <w:rPr>
          <w:lang w:eastAsia="en-US"/>
        </w:rPr>
        <w:t xml:space="preserve"> ! </w:t>
      </w:r>
      <w:r w:rsidR="003148C9">
        <w:rPr>
          <w:lang w:eastAsia="en-US"/>
        </w:rPr>
        <w:t>un docteur ça</w:t>
      </w:r>
      <w:r>
        <w:rPr>
          <w:lang w:eastAsia="en-US"/>
        </w:rPr>
        <w:t> ?…</w:t>
      </w:r>
    </w:p>
    <w:p w14:paraId="52368B25" w14:textId="77777777" w:rsidR="0046142F" w:rsidRDefault="0046142F" w:rsidP="0046142F">
      <w:pPr>
        <w:rPr>
          <w:lang w:eastAsia="en-US"/>
        </w:rPr>
      </w:pPr>
      <w:r>
        <w:rPr>
          <w:lang w:eastAsia="en-US"/>
        </w:rPr>
        <w:t>— </w:t>
      </w:r>
      <w:r w:rsidR="003148C9">
        <w:rPr>
          <w:lang w:eastAsia="en-US"/>
        </w:rPr>
        <w:t>Pou-hou</w:t>
      </w:r>
      <w:r>
        <w:rPr>
          <w:lang w:eastAsia="en-US"/>
        </w:rPr>
        <w:t xml:space="preserve"> !… </w:t>
      </w:r>
      <w:r w:rsidR="003148C9">
        <w:rPr>
          <w:lang w:eastAsia="en-US"/>
        </w:rPr>
        <w:t>positivement</w:t>
      </w:r>
      <w:r>
        <w:rPr>
          <w:lang w:eastAsia="en-US"/>
        </w:rPr>
        <w:t xml:space="preserve"> ! </w:t>
      </w:r>
      <w:r w:rsidR="003148C9">
        <w:rPr>
          <w:lang w:eastAsia="en-US"/>
        </w:rPr>
        <w:t>prononça de loin Romblon-Ballon</w:t>
      </w:r>
      <w:r>
        <w:rPr>
          <w:lang w:eastAsia="en-US"/>
        </w:rPr>
        <w:t>.</w:t>
      </w:r>
    </w:p>
    <w:p w14:paraId="338C8070" w14:textId="77777777" w:rsidR="0046142F" w:rsidRDefault="003148C9" w:rsidP="0046142F">
      <w:pPr>
        <w:rPr>
          <w:lang w:eastAsia="en-US"/>
        </w:rPr>
      </w:pPr>
      <w:r>
        <w:rPr>
          <w:lang w:eastAsia="en-US"/>
        </w:rPr>
        <w:t>Le chef du poste regarda de son côté</w:t>
      </w:r>
      <w:r w:rsidR="0046142F">
        <w:rPr>
          <w:lang w:eastAsia="en-US"/>
        </w:rPr>
        <w:t xml:space="preserve">, </w:t>
      </w:r>
      <w:r>
        <w:rPr>
          <w:lang w:eastAsia="en-US"/>
        </w:rPr>
        <w:t>et l</w:t>
      </w:r>
      <w:r w:rsidR="0046142F">
        <w:rPr>
          <w:lang w:eastAsia="en-US"/>
        </w:rPr>
        <w:t>’</w:t>
      </w:r>
      <w:r>
        <w:rPr>
          <w:lang w:eastAsia="en-US"/>
        </w:rPr>
        <w:t>aspect d</w:t>
      </w:r>
      <w:r w:rsidR="0046142F">
        <w:rPr>
          <w:lang w:eastAsia="en-US"/>
        </w:rPr>
        <w:t>’</w:t>
      </w:r>
      <w:r>
        <w:rPr>
          <w:lang w:eastAsia="en-US"/>
        </w:rPr>
        <w:t>un homme si vaste</w:t>
      </w:r>
      <w:r w:rsidR="0046142F">
        <w:rPr>
          <w:lang w:eastAsia="en-US"/>
        </w:rPr>
        <w:t xml:space="preserve">, </w:t>
      </w:r>
      <w:r>
        <w:rPr>
          <w:lang w:eastAsia="en-US"/>
        </w:rPr>
        <w:t>complètement vêtu de nankin</w:t>
      </w:r>
      <w:r w:rsidR="0046142F">
        <w:rPr>
          <w:lang w:eastAsia="en-US"/>
        </w:rPr>
        <w:t xml:space="preserve">, </w:t>
      </w:r>
      <w:r>
        <w:rPr>
          <w:lang w:eastAsia="en-US"/>
        </w:rPr>
        <w:t>lui donna beaucoup de confiance</w:t>
      </w:r>
      <w:r w:rsidR="0046142F">
        <w:rPr>
          <w:lang w:eastAsia="en-US"/>
        </w:rPr>
        <w:t>.</w:t>
      </w:r>
    </w:p>
    <w:p w14:paraId="0FEF3924" w14:textId="77777777" w:rsidR="0046142F" w:rsidRDefault="0046142F" w:rsidP="0046142F">
      <w:pPr>
        <w:rPr>
          <w:lang w:eastAsia="en-US"/>
        </w:rPr>
      </w:pPr>
      <w:r>
        <w:rPr>
          <w:lang w:eastAsia="en-US"/>
        </w:rPr>
        <w:t>— </w:t>
      </w:r>
      <w:r w:rsidR="003148C9">
        <w:rPr>
          <w:lang w:eastAsia="en-US"/>
        </w:rPr>
        <w:t>Pourquoi ne paie-t-il pas ses courses</w:t>
      </w:r>
      <w:r>
        <w:rPr>
          <w:lang w:eastAsia="en-US"/>
        </w:rPr>
        <w:t xml:space="preserve"> ? </w:t>
      </w:r>
      <w:r w:rsidR="003148C9">
        <w:rPr>
          <w:lang w:eastAsia="en-US"/>
        </w:rPr>
        <w:t>dit-il encore pourtant</w:t>
      </w:r>
      <w:r>
        <w:rPr>
          <w:lang w:eastAsia="en-US"/>
        </w:rPr>
        <w:t>.</w:t>
      </w:r>
    </w:p>
    <w:p w14:paraId="45814587" w14:textId="77777777" w:rsidR="0046142F" w:rsidRDefault="0046142F" w:rsidP="0046142F">
      <w:pPr>
        <w:rPr>
          <w:lang w:eastAsia="en-US"/>
        </w:rPr>
      </w:pPr>
      <w:r>
        <w:rPr>
          <w:lang w:eastAsia="en-US"/>
        </w:rPr>
        <w:t>— </w:t>
      </w:r>
      <w:r w:rsidR="003148C9">
        <w:rPr>
          <w:lang w:eastAsia="en-US"/>
        </w:rPr>
        <w:t>Il y a certainement ici quelque fâcheuse erreur</w:t>
      </w:r>
      <w:r>
        <w:rPr>
          <w:lang w:eastAsia="en-US"/>
        </w:rPr>
        <w:t xml:space="preserve">… </w:t>
      </w:r>
      <w:r w:rsidR="003148C9">
        <w:rPr>
          <w:lang w:eastAsia="en-US"/>
        </w:rPr>
        <w:t>plaida Fargeau</w:t>
      </w:r>
      <w:r>
        <w:rPr>
          <w:lang w:eastAsia="en-US"/>
        </w:rPr>
        <w:t>.</w:t>
      </w:r>
    </w:p>
    <w:p w14:paraId="5C928129" w14:textId="49BB6AB2" w:rsidR="0046142F" w:rsidRDefault="0046142F" w:rsidP="0046142F">
      <w:pPr>
        <w:rPr>
          <w:lang w:eastAsia="en-US"/>
        </w:rPr>
      </w:pPr>
      <w:r>
        <w:rPr>
          <w:lang w:eastAsia="en-US"/>
        </w:rPr>
        <w:t>— </w:t>
      </w:r>
      <w:r w:rsidR="003148C9">
        <w:rPr>
          <w:lang w:eastAsia="en-US"/>
        </w:rPr>
        <w:t>Positivement</w:t>
      </w:r>
      <w:r>
        <w:rPr>
          <w:lang w:eastAsia="en-US"/>
        </w:rPr>
        <w:t xml:space="preserve"> ! </w:t>
      </w:r>
      <w:r w:rsidR="003148C9">
        <w:rPr>
          <w:lang w:eastAsia="en-US"/>
        </w:rPr>
        <w:t>appuya Ballon</w:t>
      </w:r>
      <w:r>
        <w:rPr>
          <w:lang w:eastAsia="en-US"/>
        </w:rPr>
        <w:t xml:space="preserve">. </w:t>
      </w:r>
      <w:r w:rsidR="006C2AE1">
        <w:rPr>
          <w:lang w:eastAsia="en-US"/>
        </w:rPr>
        <w:t>—</w:t>
      </w:r>
      <w:r>
        <w:rPr>
          <w:lang w:eastAsia="en-US"/>
        </w:rPr>
        <w:t xml:space="preserve"> </w:t>
      </w:r>
      <w:r w:rsidR="003148C9">
        <w:rPr>
          <w:lang w:eastAsia="en-US"/>
        </w:rPr>
        <w:t>Ah diable</w:t>
      </w:r>
      <w:r>
        <w:rPr>
          <w:lang w:eastAsia="en-US"/>
        </w:rPr>
        <w:t xml:space="preserve"> !… </w:t>
      </w:r>
      <w:r w:rsidR="003148C9">
        <w:rPr>
          <w:lang w:eastAsia="en-US"/>
        </w:rPr>
        <w:t>un malentendu</w:t>
      </w:r>
      <w:r>
        <w:rPr>
          <w:lang w:eastAsia="en-US"/>
        </w:rPr>
        <w:t>…</w:t>
      </w:r>
    </w:p>
    <w:p w14:paraId="5BD09868" w14:textId="2DF32C99" w:rsidR="0046142F" w:rsidRDefault="0046142F" w:rsidP="0046142F">
      <w:pPr>
        <w:rPr>
          <w:lang w:eastAsia="en-US"/>
        </w:rPr>
      </w:pPr>
      <w:r>
        <w:rPr>
          <w:lang w:eastAsia="en-US"/>
        </w:rPr>
        <w:t>— </w:t>
      </w:r>
      <w:r w:rsidR="003148C9">
        <w:rPr>
          <w:lang w:eastAsia="en-US"/>
        </w:rPr>
        <w:t>Voyons</w:t>
      </w:r>
      <w:r>
        <w:rPr>
          <w:lang w:eastAsia="en-US"/>
        </w:rPr>
        <w:t xml:space="preserve">, </w:t>
      </w:r>
      <w:r w:rsidR="003148C9">
        <w:rPr>
          <w:lang w:eastAsia="en-US"/>
        </w:rPr>
        <w:t>dit le chef du poste</w:t>
      </w:r>
      <w:r>
        <w:rPr>
          <w:lang w:eastAsia="en-US"/>
        </w:rPr>
        <w:t xml:space="preserve">, </w:t>
      </w:r>
      <w:r w:rsidR="006C2AE1">
        <w:rPr>
          <w:lang w:eastAsia="en-US"/>
        </w:rPr>
        <w:t>—</w:t>
      </w:r>
      <w:r>
        <w:rPr>
          <w:lang w:eastAsia="en-US"/>
        </w:rPr>
        <w:t xml:space="preserve"> </w:t>
      </w:r>
      <w:r w:rsidR="003148C9">
        <w:rPr>
          <w:lang w:eastAsia="en-US"/>
        </w:rPr>
        <w:t>le réclamez-vous</w:t>
      </w:r>
      <w:r>
        <w:rPr>
          <w:lang w:eastAsia="en-US"/>
        </w:rPr>
        <w:t> ?</w:t>
      </w:r>
    </w:p>
    <w:p w14:paraId="2B6E1662" w14:textId="77777777" w:rsidR="0046142F" w:rsidRDefault="0046142F" w:rsidP="0046142F">
      <w:pPr>
        <w:rPr>
          <w:lang w:eastAsia="en-US"/>
        </w:rPr>
      </w:pPr>
      <w:r>
        <w:rPr>
          <w:lang w:eastAsia="en-US"/>
        </w:rPr>
        <w:t>— </w:t>
      </w:r>
      <w:r w:rsidR="003148C9">
        <w:rPr>
          <w:lang w:eastAsia="en-US"/>
        </w:rPr>
        <w:t>Avec le plus grand plaisir</w:t>
      </w:r>
      <w:r>
        <w:rPr>
          <w:lang w:eastAsia="en-US"/>
        </w:rPr>
        <w:t>…</w:t>
      </w:r>
    </w:p>
    <w:p w14:paraId="53BA5061" w14:textId="77777777" w:rsidR="0046142F" w:rsidRDefault="0046142F" w:rsidP="0046142F">
      <w:pPr>
        <w:rPr>
          <w:lang w:eastAsia="en-US"/>
        </w:rPr>
      </w:pPr>
      <w:r>
        <w:rPr>
          <w:lang w:eastAsia="en-US"/>
        </w:rPr>
        <w:lastRenderedPageBreak/>
        <w:t>— </w:t>
      </w:r>
      <w:r w:rsidR="003148C9">
        <w:rPr>
          <w:lang w:eastAsia="en-US"/>
        </w:rPr>
        <w:t>Alors donnez-moi vos noms</w:t>
      </w:r>
      <w:r>
        <w:rPr>
          <w:lang w:eastAsia="en-US"/>
        </w:rPr>
        <w:t xml:space="preserve">… </w:t>
      </w:r>
      <w:r w:rsidR="003148C9">
        <w:rPr>
          <w:lang w:eastAsia="en-US"/>
        </w:rPr>
        <w:t>qu</w:t>
      </w:r>
      <w:r>
        <w:rPr>
          <w:lang w:eastAsia="en-US"/>
        </w:rPr>
        <w:t>’</w:t>
      </w:r>
      <w:r w:rsidR="003148C9">
        <w:rPr>
          <w:lang w:eastAsia="en-US"/>
        </w:rPr>
        <w:t>il paie</w:t>
      </w:r>
      <w:r>
        <w:rPr>
          <w:lang w:eastAsia="en-US"/>
        </w:rPr>
        <w:t xml:space="preserve">… </w:t>
      </w:r>
      <w:r w:rsidR="003148C9">
        <w:rPr>
          <w:lang w:eastAsia="en-US"/>
        </w:rPr>
        <w:t>et qu</w:t>
      </w:r>
      <w:r>
        <w:rPr>
          <w:lang w:eastAsia="en-US"/>
        </w:rPr>
        <w:t>’</w:t>
      </w:r>
      <w:r w:rsidR="003148C9">
        <w:rPr>
          <w:lang w:eastAsia="en-US"/>
        </w:rPr>
        <w:t>il s</w:t>
      </w:r>
      <w:r>
        <w:rPr>
          <w:lang w:eastAsia="en-US"/>
        </w:rPr>
        <w:t>’</w:t>
      </w:r>
      <w:r w:rsidR="003148C9">
        <w:rPr>
          <w:lang w:eastAsia="en-US"/>
        </w:rPr>
        <w:t>en aille</w:t>
      </w:r>
      <w:r>
        <w:rPr>
          <w:lang w:eastAsia="en-US"/>
        </w:rPr>
        <w:t> !</w:t>
      </w:r>
    </w:p>
    <w:p w14:paraId="7E38E181" w14:textId="408D25B0" w:rsidR="0046142F" w:rsidRDefault="003148C9" w:rsidP="0046142F">
      <w:pPr>
        <w:rPr>
          <w:lang w:eastAsia="en-US"/>
        </w:rPr>
      </w:pPr>
      <w:r>
        <w:rPr>
          <w:lang w:eastAsia="en-US"/>
        </w:rPr>
        <w:t xml:space="preserve">Prétendre que chaque membre de la force armée est plus poli que feu </w:t>
      </w:r>
      <w:r w:rsidR="0046142F">
        <w:rPr>
          <w:lang w:eastAsia="en-US"/>
        </w:rPr>
        <w:t>M. de </w:t>
      </w:r>
      <w:proofErr w:type="spellStart"/>
      <w:r>
        <w:rPr>
          <w:lang w:eastAsia="en-US"/>
        </w:rPr>
        <w:t>Coislin</w:t>
      </w:r>
      <w:proofErr w:type="spellEnd"/>
      <w:r w:rsidR="0046142F">
        <w:rPr>
          <w:lang w:eastAsia="en-US"/>
        </w:rPr>
        <w:t xml:space="preserve">, </w:t>
      </w:r>
      <w:r>
        <w:rPr>
          <w:lang w:eastAsia="en-US"/>
        </w:rPr>
        <w:t>ce serait peut-être de l</w:t>
      </w:r>
      <w:r w:rsidR="0046142F">
        <w:rPr>
          <w:lang w:eastAsia="en-US"/>
        </w:rPr>
        <w:t>’</w:t>
      </w:r>
      <w:r>
        <w:rPr>
          <w:lang w:eastAsia="en-US"/>
        </w:rPr>
        <w:t>exagération</w:t>
      </w:r>
      <w:r w:rsidR="0046142F">
        <w:rPr>
          <w:lang w:eastAsia="en-US"/>
        </w:rPr>
        <w:t>.</w:t>
      </w:r>
    </w:p>
    <w:p w14:paraId="39D5EC10" w14:textId="77777777" w:rsidR="0046142F" w:rsidRDefault="003148C9" w:rsidP="0046142F">
      <w:pPr>
        <w:rPr>
          <w:lang w:eastAsia="en-US"/>
        </w:rPr>
      </w:pPr>
      <w:r>
        <w:rPr>
          <w:lang w:eastAsia="en-US"/>
        </w:rPr>
        <w:t>Ces citoyens ont des formes à eux</w:t>
      </w:r>
      <w:r w:rsidR="0046142F">
        <w:rPr>
          <w:lang w:eastAsia="en-US"/>
        </w:rPr>
        <w:t xml:space="preserve">. </w:t>
      </w:r>
      <w:r>
        <w:rPr>
          <w:lang w:eastAsia="en-US"/>
        </w:rPr>
        <w:t>Ils sont si peu habitués à voir un galant homme en face</w:t>
      </w:r>
      <w:r w:rsidR="0046142F">
        <w:rPr>
          <w:lang w:eastAsia="en-US"/>
        </w:rPr>
        <w:t>.</w:t>
      </w:r>
    </w:p>
    <w:p w14:paraId="1CFA4156" w14:textId="77777777" w:rsidR="0046142F" w:rsidRDefault="003148C9" w:rsidP="0046142F">
      <w:pPr>
        <w:rPr>
          <w:lang w:eastAsia="en-US"/>
        </w:rPr>
      </w:pPr>
      <w:r>
        <w:rPr>
          <w:lang w:eastAsia="en-US"/>
        </w:rPr>
        <w:t>Quand ils vous disent</w:t>
      </w:r>
      <w:r w:rsidR="0046142F">
        <w:rPr>
          <w:lang w:eastAsia="en-US"/>
        </w:rPr>
        <w:t xml:space="preserve"> : </w:t>
      </w:r>
      <w:r>
        <w:rPr>
          <w:lang w:eastAsia="en-US"/>
        </w:rPr>
        <w:t>va-t</w:t>
      </w:r>
      <w:r w:rsidR="0046142F">
        <w:rPr>
          <w:lang w:eastAsia="en-US"/>
        </w:rPr>
        <w:t>’</w:t>
      </w:r>
      <w:r>
        <w:rPr>
          <w:lang w:eastAsia="en-US"/>
        </w:rPr>
        <w:t>en</w:t>
      </w:r>
      <w:r w:rsidR="0046142F">
        <w:rPr>
          <w:lang w:eastAsia="en-US"/>
        </w:rPr>
        <w:t xml:space="preserve"> ! </w:t>
      </w:r>
      <w:r>
        <w:rPr>
          <w:lang w:eastAsia="en-US"/>
        </w:rPr>
        <w:t>il faut s</w:t>
      </w:r>
      <w:r w:rsidR="0046142F">
        <w:rPr>
          <w:lang w:eastAsia="en-US"/>
        </w:rPr>
        <w:t>’</w:t>
      </w:r>
      <w:r>
        <w:rPr>
          <w:lang w:eastAsia="en-US"/>
        </w:rPr>
        <w:t>en aller et les remercier au fond du cœur</w:t>
      </w:r>
      <w:r w:rsidR="0046142F">
        <w:rPr>
          <w:lang w:eastAsia="en-US"/>
        </w:rPr>
        <w:t>.</w:t>
      </w:r>
    </w:p>
    <w:p w14:paraId="4487A51B" w14:textId="327AE12A" w:rsidR="0046142F" w:rsidRDefault="0046142F" w:rsidP="0046142F">
      <w:pPr>
        <w:rPr>
          <w:lang w:eastAsia="en-US"/>
        </w:rPr>
      </w:pPr>
      <w:r>
        <w:rPr>
          <w:lang w:eastAsia="en-US"/>
        </w:rPr>
        <w:t>M. </w:t>
      </w:r>
      <w:r w:rsidR="003148C9">
        <w:rPr>
          <w:lang w:eastAsia="en-US"/>
        </w:rPr>
        <w:t>Fargeau</w:t>
      </w:r>
      <w:r>
        <w:rPr>
          <w:lang w:eastAsia="en-US"/>
        </w:rPr>
        <w:t>, M. </w:t>
      </w:r>
      <w:r w:rsidR="003148C9">
        <w:rPr>
          <w:lang w:eastAsia="en-US"/>
        </w:rPr>
        <w:t>Romblon</w:t>
      </w:r>
      <w:r>
        <w:rPr>
          <w:lang w:eastAsia="en-US"/>
        </w:rPr>
        <w:t xml:space="preserve">, </w:t>
      </w:r>
      <w:r w:rsidR="003148C9">
        <w:rPr>
          <w:lang w:eastAsia="en-US"/>
        </w:rPr>
        <w:t>qui étaient deux coquins</w:t>
      </w:r>
      <w:r>
        <w:rPr>
          <w:lang w:eastAsia="en-US"/>
        </w:rPr>
        <w:t xml:space="preserve">, </w:t>
      </w:r>
      <w:r w:rsidR="003148C9">
        <w:rPr>
          <w:lang w:eastAsia="en-US"/>
        </w:rPr>
        <w:t>réclamaient ici le docteur Gabriel de Marans</w:t>
      </w:r>
      <w:r>
        <w:rPr>
          <w:lang w:eastAsia="en-US"/>
        </w:rPr>
        <w:t xml:space="preserve">, </w:t>
      </w:r>
      <w:r w:rsidR="003148C9">
        <w:rPr>
          <w:lang w:eastAsia="en-US"/>
        </w:rPr>
        <w:t>pauvre petit fou</w:t>
      </w:r>
      <w:r>
        <w:rPr>
          <w:lang w:eastAsia="en-US"/>
        </w:rPr>
        <w:t xml:space="preserve">, </w:t>
      </w:r>
      <w:r w:rsidR="003148C9">
        <w:rPr>
          <w:lang w:eastAsia="en-US"/>
        </w:rPr>
        <w:t>coupable assurément</w:t>
      </w:r>
      <w:r>
        <w:rPr>
          <w:lang w:eastAsia="en-US"/>
        </w:rPr>
        <w:t xml:space="preserve">, </w:t>
      </w:r>
      <w:r w:rsidR="003148C9">
        <w:rPr>
          <w:lang w:eastAsia="en-US"/>
        </w:rPr>
        <w:t>et bien coupable</w:t>
      </w:r>
      <w:r>
        <w:rPr>
          <w:lang w:eastAsia="en-US"/>
        </w:rPr>
        <w:t xml:space="preserve">, </w:t>
      </w:r>
      <w:r w:rsidR="003148C9">
        <w:rPr>
          <w:lang w:eastAsia="en-US"/>
        </w:rPr>
        <w:t>mais dont le cœur restait honnête</w:t>
      </w:r>
      <w:r>
        <w:rPr>
          <w:lang w:eastAsia="en-US"/>
        </w:rPr>
        <w:t xml:space="preserve">. </w:t>
      </w:r>
      <w:r w:rsidR="006C2AE1">
        <w:rPr>
          <w:lang w:eastAsia="en-US"/>
        </w:rPr>
        <w:t>—</w:t>
      </w:r>
      <w:r>
        <w:rPr>
          <w:lang w:eastAsia="en-US"/>
        </w:rPr>
        <w:t xml:space="preserve"> </w:t>
      </w:r>
      <w:r w:rsidR="003148C9">
        <w:rPr>
          <w:lang w:eastAsia="en-US"/>
        </w:rPr>
        <w:t>Ainsi va le monde</w:t>
      </w:r>
      <w:r>
        <w:rPr>
          <w:lang w:eastAsia="en-US"/>
        </w:rPr>
        <w:t>.</w:t>
      </w:r>
    </w:p>
    <w:p w14:paraId="01140A6B" w14:textId="77777777" w:rsidR="0046142F" w:rsidRDefault="003148C9" w:rsidP="0046142F">
      <w:pPr>
        <w:rPr>
          <w:lang w:eastAsia="en-US"/>
        </w:rPr>
      </w:pPr>
      <w:r>
        <w:rPr>
          <w:lang w:eastAsia="en-US"/>
        </w:rPr>
        <w:t>Ils s</w:t>
      </w:r>
      <w:r w:rsidR="0046142F">
        <w:rPr>
          <w:lang w:eastAsia="en-US"/>
        </w:rPr>
        <w:t>’</w:t>
      </w:r>
      <w:r>
        <w:rPr>
          <w:lang w:eastAsia="en-US"/>
        </w:rPr>
        <w:t>éloignèrent tous les trois</w:t>
      </w:r>
      <w:r w:rsidR="0046142F">
        <w:rPr>
          <w:lang w:eastAsia="en-US"/>
        </w:rPr>
        <w:t xml:space="preserve">, </w:t>
      </w:r>
      <w:r>
        <w:rPr>
          <w:lang w:eastAsia="en-US"/>
        </w:rPr>
        <w:t xml:space="preserve">suivis de </w:t>
      </w:r>
      <w:proofErr w:type="spellStart"/>
      <w:r>
        <w:rPr>
          <w:lang w:eastAsia="en-US"/>
        </w:rPr>
        <w:t>Yaume</w:t>
      </w:r>
      <w:proofErr w:type="spellEnd"/>
      <w:r w:rsidR="0046142F">
        <w:rPr>
          <w:lang w:eastAsia="en-US"/>
        </w:rPr>
        <w:t xml:space="preserve">, </w:t>
      </w:r>
      <w:r>
        <w:rPr>
          <w:lang w:eastAsia="en-US"/>
        </w:rPr>
        <w:t>qui n</w:t>
      </w:r>
      <w:r w:rsidR="0046142F">
        <w:rPr>
          <w:lang w:eastAsia="en-US"/>
        </w:rPr>
        <w:t>’</w:t>
      </w:r>
      <w:r>
        <w:rPr>
          <w:lang w:eastAsia="en-US"/>
        </w:rPr>
        <w:t>eut pas honte d</w:t>
      </w:r>
      <w:r w:rsidR="0046142F">
        <w:rPr>
          <w:lang w:eastAsia="en-US"/>
        </w:rPr>
        <w:t>’</w:t>
      </w:r>
      <w:r>
        <w:rPr>
          <w:lang w:eastAsia="en-US"/>
        </w:rPr>
        <w:t>aggraver ses torts par la curiosité la plus indiscrète</w:t>
      </w:r>
      <w:r w:rsidR="0046142F">
        <w:rPr>
          <w:lang w:eastAsia="en-US"/>
        </w:rPr>
        <w:t>.</w:t>
      </w:r>
    </w:p>
    <w:p w14:paraId="54AF9590" w14:textId="77777777" w:rsidR="0046142F" w:rsidRDefault="003148C9" w:rsidP="0046142F">
      <w:pPr>
        <w:rPr>
          <w:lang w:eastAsia="en-US"/>
        </w:rPr>
      </w:pPr>
      <w:r>
        <w:rPr>
          <w:lang w:eastAsia="en-US"/>
        </w:rPr>
        <w:t>Gabriel se confondit en remercîments et voulut s</w:t>
      </w:r>
      <w:r w:rsidR="0046142F">
        <w:rPr>
          <w:lang w:eastAsia="en-US"/>
        </w:rPr>
        <w:t>’</w:t>
      </w:r>
      <w:r>
        <w:rPr>
          <w:lang w:eastAsia="en-US"/>
        </w:rPr>
        <w:t>élancer de nouveau dans la direction du théâtre de Diane</w:t>
      </w:r>
      <w:r w:rsidR="0046142F">
        <w:rPr>
          <w:lang w:eastAsia="en-US"/>
        </w:rPr>
        <w:t>.</w:t>
      </w:r>
    </w:p>
    <w:p w14:paraId="5CB45D9D" w14:textId="2EF84771" w:rsidR="0046142F" w:rsidRDefault="003148C9" w:rsidP="0046142F">
      <w:pPr>
        <w:rPr>
          <w:lang w:eastAsia="en-US"/>
        </w:rPr>
      </w:pPr>
      <w:r>
        <w:rPr>
          <w:lang w:eastAsia="en-US"/>
        </w:rPr>
        <w:t>Il était bien loin de se douter</w:t>
      </w:r>
      <w:r w:rsidR="0046142F">
        <w:rPr>
          <w:lang w:eastAsia="en-US"/>
        </w:rPr>
        <w:t xml:space="preserve">, </w:t>
      </w:r>
      <w:r>
        <w:rPr>
          <w:lang w:eastAsia="en-US"/>
        </w:rPr>
        <w:t>le pauvret</w:t>
      </w:r>
      <w:r w:rsidR="0046142F">
        <w:rPr>
          <w:lang w:eastAsia="en-US"/>
        </w:rPr>
        <w:t xml:space="preserve">, </w:t>
      </w:r>
      <w:r>
        <w:rPr>
          <w:lang w:eastAsia="en-US"/>
        </w:rPr>
        <w:t>que la première lettre sans signature</w:t>
      </w:r>
      <w:r w:rsidR="0046142F">
        <w:rPr>
          <w:lang w:eastAsia="en-US"/>
        </w:rPr>
        <w:t xml:space="preserve">, </w:t>
      </w:r>
      <w:r>
        <w:rPr>
          <w:lang w:eastAsia="en-US"/>
        </w:rPr>
        <w:t>le prétendu billet de Mazurke et la troisième missive qui le convoquait au théâtre de Diane</w:t>
      </w:r>
      <w:r w:rsidR="0046142F">
        <w:rPr>
          <w:lang w:eastAsia="en-US"/>
        </w:rPr>
        <w:t xml:space="preserve">, </w:t>
      </w:r>
      <w:r>
        <w:rPr>
          <w:lang w:eastAsia="en-US"/>
        </w:rPr>
        <w:t>étaient tous les trois l</w:t>
      </w:r>
      <w:r w:rsidR="0046142F">
        <w:rPr>
          <w:lang w:eastAsia="en-US"/>
        </w:rPr>
        <w:t>’</w:t>
      </w:r>
      <w:r>
        <w:rPr>
          <w:lang w:eastAsia="en-US"/>
        </w:rPr>
        <w:t>œuvre de cet homme obligeant et secourable</w:t>
      </w:r>
      <w:r w:rsidR="0046142F">
        <w:rPr>
          <w:lang w:eastAsia="en-US"/>
        </w:rPr>
        <w:t>, M. </w:t>
      </w:r>
      <w:r>
        <w:rPr>
          <w:lang w:eastAsia="en-US"/>
        </w:rPr>
        <w:t xml:space="preserve">André </w:t>
      </w:r>
      <w:proofErr w:type="spellStart"/>
      <w:r>
        <w:rPr>
          <w:lang w:eastAsia="en-US"/>
        </w:rPr>
        <w:t>Lointier</w:t>
      </w:r>
      <w:proofErr w:type="spellEnd"/>
      <w:r w:rsidR="0046142F">
        <w:rPr>
          <w:lang w:eastAsia="en-US"/>
        </w:rPr>
        <w:t xml:space="preserve">, </w:t>
      </w:r>
      <w:r>
        <w:rPr>
          <w:lang w:eastAsia="en-US"/>
        </w:rPr>
        <w:t>son voisin</w:t>
      </w:r>
      <w:r w:rsidR="0046142F">
        <w:rPr>
          <w:lang w:eastAsia="en-US"/>
        </w:rPr>
        <w:t> !</w:t>
      </w:r>
    </w:p>
    <w:p w14:paraId="368E9E25" w14:textId="77777777" w:rsidR="0046142F" w:rsidRDefault="003148C9" w:rsidP="0046142F">
      <w:pPr>
        <w:rPr>
          <w:lang w:eastAsia="en-US"/>
        </w:rPr>
      </w:pPr>
      <w:r>
        <w:rPr>
          <w:lang w:eastAsia="en-US"/>
        </w:rPr>
        <w:t>Celui-ci l</w:t>
      </w:r>
      <w:r w:rsidR="0046142F">
        <w:rPr>
          <w:lang w:eastAsia="en-US"/>
        </w:rPr>
        <w:t>’</w:t>
      </w:r>
      <w:r>
        <w:rPr>
          <w:lang w:eastAsia="en-US"/>
        </w:rPr>
        <w:t>arrêta d</w:t>
      </w:r>
      <w:r w:rsidR="0046142F">
        <w:rPr>
          <w:lang w:eastAsia="en-US"/>
        </w:rPr>
        <w:t>’</w:t>
      </w:r>
      <w:r>
        <w:rPr>
          <w:lang w:eastAsia="en-US"/>
        </w:rPr>
        <w:t>un geste paternel</w:t>
      </w:r>
      <w:r w:rsidR="0046142F">
        <w:rPr>
          <w:lang w:eastAsia="en-US"/>
        </w:rPr>
        <w:t>.</w:t>
      </w:r>
    </w:p>
    <w:p w14:paraId="2F728EAC" w14:textId="77777777" w:rsidR="0046142F" w:rsidRDefault="0046142F" w:rsidP="0046142F">
      <w:pPr>
        <w:rPr>
          <w:lang w:eastAsia="en-US"/>
        </w:rPr>
      </w:pPr>
      <w:r>
        <w:rPr>
          <w:lang w:eastAsia="en-US"/>
        </w:rPr>
        <w:t>— </w:t>
      </w:r>
      <w:r w:rsidR="003148C9">
        <w:rPr>
          <w:lang w:eastAsia="en-US"/>
        </w:rPr>
        <w:t>Où allez-vous</w:t>
      </w:r>
      <w:r>
        <w:rPr>
          <w:lang w:eastAsia="en-US"/>
        </w:rPr>
        <w:t xml:space="preserve"> ? </w:t>
      </w:r>
      <w:r w:rsidR="003148C9">
        <w:rPr>
          <w:lang w:eastAsia="en-US"/>
        </w:rPr>
        <w:t>dit-il</w:t>
      </w:r>
      <w:r>
        <w:rPr>
          <w:lang w:eastAsia="en-US"/>
        </w:rPr>
        <w:t>.</w:t>
      </w:r>
    </w:p>
    <w:p w14:paraId="7907E710" w14:textId="77777777" w:rsidR="0046142F" w:rsidRDefault="0046142F" w:rsidP="0046142F">
      <w:pPr>
        <w:rPr>
          <w:lang w:eastAsia="en-US"/>
        </w:rPr>
      </w:pPr>
      <w:r>
        <w:rPr>
          <w:lang w:eastAsia="en-US"/>
        </w:rPr>
        <w:t>— </w:t>
      </w:r>
      <w:r w:rsidR="003148C9">
        <w:rPr>
          <w:lang w:eastAsia="en-US"/>
        </w:rPr>
        <w:t>En un lieu où je devrais être déjà depuis longtemps</w:t>
      </w:r>
      <w:r>
        <w:rPr>
          <w:lang w:eastAsia="en-US"/>
        </w:rPr>
        <w:t xml:space="preserve">, </w:t>
      </w:r>
      <w:r w:rsidR="003148C9">
        <w:rPr>
          <w:lang w:eastAsia="en-US"/>
        </w:rPr>
        <w:t>monsieur</w:t>
      </w:r>
      <w:r>
        <w:rPr>
          <w:lang w:eastAsia="en-US"/>
        </w:rPr>
        <w:t>.</w:t>
      </w:r>
    </w:p>
    <w:p w14:paraId="6E8E97F0" w14:textId="77777777" w:rsidR="0046142F" w:rsidRDefault="0046142F" w:rsidP="0046142F">
      <w:pPr>
        <w:rPr>
          <w:lang w:eastAsia="en-US"/>
        </w:rPr>
      </w:pPr>
      <w:r>
        <w:rPr>
          <w:lang w:eastAsia="en-US"/>
        </w:rPr>
        <w:lastRenderedPageBreak/>
        <w:t>— </w:t>
      </w:r>
      <w:r w:rsidR="003148C9">
        <w:rPr>
          <w:lang w:eastAsia="en-US"/>
        </w:rPr>
        <w:t>Je respecte vos secrets</w:t>
      </w:r>
      <w:r>
        <w:rPr>
          <w:lang w:eastAsia="en-US"/>
        </w:rPr>
        <w:t xml:space="preserve">, </w:t>
      </w:r>
      <w:r w:rsidR="003148C9">
        <w:rPr>
          <w:lang w:eastAsia="en-US"/>
        </w:rPr>
        <w:t>mon jeune ami</w:t>
      </w:r>
      <w:r>
        <w:rPr>
          <w:lang w:eastAsia="en-US"/>
        </w:rPr>
        <w:t xml:space="preserve">, </w:t>
      </w:r>
      <w:r w:rsidR="003148C9">
        <w:rPr>
          <w:lang w:eastAsia="en-US"/>
        </w:rPr>
        <w:t>reprit Fargeau</w:t>
      </w:r>
      <w:r>
        <w:rPr>
          <w:lang w:eastAsia="en-US"/>
        </w:rPr>
        <w:t xml:space="preserve">, </w:t>
      </w:r>
      <w:r w:rsidR="003148C9">
        <w:rPr>
          <w:lang w:eastAsia="en-US"/>
        </w:rPr>
        <w:t>et la question que je viens de vous faire m</w:t>
      </w:r>
      <w:r>
        <w:rPr>
          <w:lang w:eastAsia="en-US"/>
        </w:rPr>
        <w:t>’</w:t>
      </w:r>
      <w:r w:rsidR="003148C9">
        <w:rPr>
          <w:lang w:eastAsia="en-US"/>
        </w:rPr>
        <w:t>est inspirée seulement par un fait que je dois vous soumettre</w:t>
      </w:r>
      <w:r>
        <w:rPr>
          <w:lang w:eastAsia="en-US"/>
        </w:rPr>
        <w:t xml:space="preserve">… </w:t>
      </w:r>
      <w:r w:rsidR="003148C9">
        <w:rPr>
          <w:lang w:eastAsia="en-US"/>
        </w:rPr>
        <w:t>sans chercher aucunement à en deviner la portée</w:t>
      </w:r>
      <w:r>
        <w:rPr>
          <w:lang w:eastAsia="en-US"/>
        </w:rPr>
        <w:t xml:space="preserve">… </w:t>
      </w:r>
      <w:r w:rsidR="003148C9">
        <w:rPr>
          <w:lang w:eastAsia="en-US"/>
        </w:rPr>
        <w:t>Ce soir un homme s</w:t>
      </w:r>
      <w:r>
        <w:rPr>
          <w:lang w:eastAsia="en-US"/>
        </w:rPr>
        <w:t>’</w:t>
      </w:r>
      <w:r w:rsidR="003148C9">
        <w:rPr>
          <w:lang w:eastAsia="en-US"/>
        </w:rPr>
        <w:t>est présenté chez moi</w:t>
      </w:r>
      <w:r>
        <w:rPr>
          <w:lang w:eastAsia="en-US"/>
        </w:rPr>
        <w:t xml:space="preserve">… </w:t>
      </w:r>
      <w:r w:rsidR="003148C9">
        <w:rPr>
          <w:lang w:eastAsia="en-US"/>
        </w:rPr>
        <w:t>Il se trompait de porte</w:t>
      </w:r>
      <w:r>
        <w:rPr>
          <w:lang w:eastAsia="en-US"/>
        </w:rPr>
        <w:t xml:space="preserve">… </w:t>
      </w:r>
      <w:r w:rsidR="003148C9">
        <w:rPr>
          <w:lang w:eastAsia="en-US"/>
        </w:rPr>
        <w:t>Je ne m</w:t>
      </w:r>
      <w:r>
        <w:rPr>
          <w:lang w:eastAsia="en-US"/>
        </w:rPr>
        <w:t>’</w:t>
      </w:r>
      <w:r w:rsidR="003148C9">
        <w:rPr>
          <w:lang w:eastAsia="en-US"/>
        </w:rPr>
        <w:t>en suis aperçu qu</w:t>
      </w:r>
      <w:r>
        <w:rPr>
          <w:lang w:eastAsia="en-US"/>
        </w:rPr>
        <w:t>’</w:t>
      </w:r>
      <w:r w:rsidR="003148C9">
        <w:rPr>
          <w:lang w:eastAsia="en-US"/>
        </w:rPr>
        <w:t>après beaucoup de paroles échangées</w:t>
      </w:r>
      <w:r>
        <w:rPr>
          <w:lang w:eastAsia="en-US"/>
        </w:rPr>
        <w:t xml:space="preserve">… </w:t>
      </w:r>
      <w:r w:rsidR="003148C9">
        <w:rPr>
          <w:lang w:eastAsia="en-US"/>
        </w:rPr>
        <w:t>Cet homme se croyait chez vous et venait vous trouver pour vous dire que des choses extrêmement importantes pour vous se passaient ce soir chez madame la marquise de Beaujoyeux</w:t>
      </w:r>
      <w:r>
        <w:rPr>
          <w:lang w:eastAsia="en-US"/>
        </w:rPr>
        <w:t>…</w:t>
      </w:r>
    </w:p>
    <w:p w14:paraId="7CBCFAF9" w14:textId="77777777" w:rsidR="0046142F" w:rsidRDefault="003148C9" w:rsidP="0046142F">
      <w:pPr>
        <w:rPr>
          <w:lang w:eastAsia="en-US"/>
        </w:rPr>
      </w:pPr>
      <w:r>
        <w:rPr>
          <w:lang w:eastAsia="en-US"/>
        </w:rPr>
        <w:t>Romblon écoutait et se demandait où son digne camarade en voulait venir</w:t>
      </w:r>
      <w:r w:rsidR="0046142F">
        <w:rPr>
          <w:lang w:eastAsia="en-US"/>
        </w:rPr>
        <w:t>.</w:t>
      </w:r>
    </w:p>
    <w:p w14:paraId="6C2622D5" w14:textId="77777777" w:rsidR="0046142F" w:rsidRDefault="003148C9" w:rsidP="0046142F">
      <w:pPr>
        <w:rPr>
          <w:lang w:eastAsia="en-US"/>
        </w:rPr>
      </w:pPr>
      <w:proofErr w:type="spellStart"/>
      <w:r>
        <w:rPr>
          <w:lang w:eastAsia="en-US"/>
        </w:rPr>
        <w:t>Yaume</w:t>
      </w:r>
      <w:proofErr w:type="spellEnd"/>
      <w:r>
        <w:rPr>
          <w:lang w:eastAsia="en-US"/>
        </w:rPr>
        <w:t xml:space="preserve"> écoutait aussi</w:t>
      </w:r>
      <w:r w:rsidR="0046142F">
        <w:rPr>
          <w:lang w:eastAsia="en-US"/>
        </w:rPr>
        <w:t>.</w:t>
      </w:r>
    </w:p>
    <w:p w14:paraId="1358C2C7" w14:textId="77777777" w:rsidR="0046142F" w:rsidRDefault="003148C9" w:rsidP="0046142F">
      <w:pPr>
        <w:rPr>
          <w:lang w:eastAsia="en-US"/>
        </w:rPr>
      </w:pPr>
      <w:r>
        <w:rPr>
          <w:lang w:eastAsia="en-US"/>
        </w:rPr>
        <w:t>Fargeau parlait avec un certain embarras</w:t>
      </w:r>
      <w:r w:rsidR="0046142F">
        <w:rPr>
          <w:lang w:eastAsia="en-US"/>
        </w:rPr>
        <w:t>.</w:t>
      </w:r>
    </w:p>
    <w:p w14:paraId="3F9296BF" w14:textId="77777777" w:rsidR="0046142F" w:rsidRDefault="003148C9" w:rsidP="0046142F">
      <w:pPr>
        <w:rPr>
          <w:lang w:eastAsia="en-US"/>
        </w:rPr>
      </w:pPr>
      <w:r>
        <w:rPr>
          <w:lang w:eastAsia="en-US"/>
        </w:rPr>
        <w:t>Il n</w:t>
      </w:r>
      <w:r w:rsidR="0046142F">
        <w:rPr>
          <w:lang w:eastAsia="en-US"/>
        </w:rPr>
        <w:t>’</w:t>
      </w:r>
      <w:r>
        <w:rPr>
          <w:lang w:eastAsia="en-US"/>
        </w:rPr>
        <w:t>avait pas eu le temps de dresser convenablement ses batteries</w:t>
      </w:r>
      <w:r w:rsidR="0046142F">
        <w:rPr>
          <w:lang w:eastAsia="en-US"/>
        </w:rPr>
        <w:t>.</w:t>
      </w:r>
    </w:p>
    <w:p w14:paraId="2E7397ED" w14:textId="7DD37C06" w:rsidR="0046142F" w:rsidRDefault="003148C9" w:rsidP="0046142F">
      <w:pPr>
        <w:rPr>
          <w:lang w:eastAsia="en-US"/>
        </w:rPr>
      </w:pPr>
      <w:r>
        <w:rPr>
          <w:lang w:eastAsia="en-US"/>
        </w:rPr>
        <w:t>Ce qu</w:t>
      </w:r>
      <w:r w:rsidR="0046142F">
        <w:rPr>
          <w:lang w:eastAsia="en-US"/>
        </w:rPr>
        <w:t>’</w:t>
      </w:r>
      <w:r>
        <w:rPr>
          <w:lang w:eastAsia="en-US"/>
        </w:rPr>
        <w:t>il voulait</w:t>
      </w:r>
      <w:r w:rsidR="0046142F">
        <w:rPr>
          <w:lang w:eastAsia="en-US"/>
        </w:rPr>
        <w:t xml:space="preserve">, </w:t>
      </w:r>
      <w:r>
        <w:rPr>
          <w:lang w:eastAsia="en-US"/>
        </w:rPr>
        <w:t>c</w:t>
      </w:r>
      <w:r w:rsidR="0046142F">
        <w:rPr>
          <w:lang w:eastAsia="en-US"/>
        </w:rPr>
        <w:t>’</w:t>
      </w:r>
      <w:r>
        <w:rPr>
          <w:lang w:eastAsia="en-US"/>
        </w:rPr>
        <w:t>était la présence de Gabriel chez la marquise</w:t>
      </w:r>
      <w:r w:rsidR="0046142F">
        <w:rPr>
          <w:lang w:eastAsia="en-US"/>
        </w:rPr>
        <w:t xml:space="preserve"> ; </w:t>
      </w:r>
      <w:r>
        <w:rPr>
          <w:lang w:eastAsia="en-US"/>
        </w:rPr>
        <w:t>c</w:t>
      </w:r>
      <w:r w:rsidR="0046142F">
        <w:rPr>
          <w:lang w:eastAsia="en-US"/>
        </w:rPr>
        <w:t>’</w:t>
      </w:r>
      <w:r>
        <w:rPr>
          <w:lang w:eastAsia="en-US"/>
        </w:rPr>
        <w:t>était la rencontre du fils et de la mère</w:t>
      </w:r>
      <w:r w:rsidR="0046142F">
        <w:rPr>
          <w:lang w:eastAsia="en-US"/>
        </w:rPr>
        <w:t xml:space="preserve">, </w:t>
      </w:r>
      <w:r w:rsidR="006C2AE1">
        <w:rPr>
          <w:lang w:eastAsia="en-US"/>
        </w:rPr>
        <w:t>—</w:t>
      </w:r>
      <w:r w:rsidR="0046142F">
        <w:rPr>
          <w:lang w:eastAsia="en-US"/>
        </w:rPr>
        <w:t xml:space="preserve"> </w:t>
      </w:r>
      <w:r>
        <w:rPr>
          <w:lang w:eastAsia="en-US"/>
        </w:rPr>
        <w:t>afin d</w:t>
      </w:r>
      <w:r w:rsidR="0046142F">
        <w:rPr>
          <w:lang w:eastAsia="en-US"/>
        </w:rPr>
        <w:t>’</w:t>
      </w:r>
      <w:r>
        <w:rPr>
          <w:lang w:eastAsia="en-US"/>
        </w:rPr>
        <w:t>empêcher Berthe de se réunir à Lucien</w:t>
      </w:r>
      <w:r w:rsidR="0046142F">
        <w:rPr>
          <w:lang w:eastAsia="en-US"/>
        </w:rPr>
        <w:t>.</w:t>
      </w:r>
    </w:p>
    <w:p w14:paraId="1CF358BB" w14:textId="77777777" w:rsidR="0046142F" w:rsidRDefault="003148C9" w:rsidP="0046142F">
      <w:pPr>
        <w:rPr>
          <w:lang w:eastAsia="en-US"/>
        </w:rPr>
      </w:pPr>
      <w:r>
        <w:rPr>
          <w:lang w:eastAsia="en-US"/>
        </w:rPr>
        <w:t>Il espérait retrouver dans les salons Beaujoyeux cette occasion de mortel scandale qu</w:t>
      </w:r>
      <w:r w:rsidR="0046142F">
        <w:rPr>
          <w:lang w:eastAsia="en-US"/>
        </w:rPr>
        <w:t>’</w:t>
      </w:r>
      <w:r>
        <w:rPr>
          <w:lang w:eastAsia="en-US"/>
        </w:rPr>
        <w:t>il avait perdu au théâtre de Diane</w:t>
      </w:r>
      <w:r w:rsidR="0046142F">
        <w:rPr>
          <w:lang w:eastAsia="en-US"/>
        </w:rPr>
        <w:t>.</w:t>
      </w:r>
    </w:p>
    <w:p w14:paraId="11AA80B2" w14:textId="77777777" w:rsidR="0046142F" w:rsidRDefault="003148C9" w:rsidP="0046142F">
      <w:pPr>
        <w:rPr>
          <w:lang w:eastAsia="en-US"/>
        </w:rPr>
      </w:pPr>
      <w:r>
        <w:rPr>
          <w:lang w:eastAsia="en-US"/>
        </w:rPr>
        <w:t>Gabriel passa la main sur son front</w:t>
      </w:r>
      <w:r w:rsidR="0046142F">
        <w:rPr>
          <w:lang w:eastAsia="en-US"/>
        </w:rPr>
        <w:t>.</w:t>
      </w:r>
    </w:p>
    <w:p w14:paraId="11A8039D" w14:textId="7068D0D5" w:rsidR="0046142F" w:rsidRDefault="0046142F" w:rsidP="0046142F">
      <w:pPr>
        <w:rPr>
          <w:lang w:eastAsia="en-US"/>
        </w:rPr>
      </w:pPr>
      <w:r>
        <w:rPr>
          <w:lang w:eastAsia="en-US"/>
        </w:rPr>
        <w:t>— </w:t>
      </w:r>
      <w:r w:rsidR="003148C9">
        <w:rPr>
          <w:lang w:eastAsia="en-US"/>
        </w:rPr>
        <w:t>On s</w:t>
      </w:r>
      <w:r>
        <w:rPr>
          <w:lang w:eastAsia="en-US"/>
        </w:rPr>
        <w:t>’</w:t>
      </w:r>
      <w:r w:rsidR="003148C9">
        <w:rPr>
          <w:lang w:eastAsia="en-US"/>
        </w:rPr>
        <w:t>y perd</w:t>
      </w:r>
      <w:r>
        <w:rPr>
          <w:lang w:eastAsia="en-US"/>
        </w:rPr>
        <w:t xml:space="preserve"> ! </w:t>
      </w:r>
      <w:r w:rsidR="003148C9">
        <w:rPr>
          <w:lang w:eastAsia="en-US"/>
        </w:rPr>
        <w:t>murmura-t-il</w:t>
      </w:r>
      <w:r>
        <w:rPr>
          <w:lang w:eastAsia="en-US"/>
        </w:rPr>
        <w:t xml:space="preserve">, </w:t>
      </w:r>
      <w:r w:rsidR="006C2AE1">
        <w:rPr>
          <w:lang w:eastAsia="en-US"/>
        </w:rPr>
        <w:t>—</w:t>
      </w:r>
      <w:r>
        <w:rPr>
          <w:lang w:eastAsia="en-US"/>
        </w:rPr>
        <w:t xml:space="preserve"> </w:t>
      </w:r>
      <w:r w:rsidR="003148C9">
        <w:rPr>
          <w:lang w:eastAsia="en-US"/>
        </w:rPr>
        <w:t>tous ces avis étranges et anonymes</w:t>
      </w:r>
      <w:r>
        <w:rPr>
          <w:lang w:eastAsia="en-US"/>
        </w:rPr>
        <w:t>…</w:t>
      </w:r>
    </w:p>
    <w:p w14:paraId="7C8B1A4F" w14:textId="032E8FFE" w:rsidR="0046142F" w:rsidRDefault="0046142F" w:rsidP="0046142F">
      <w:pPr>
        <w:rPr>
          <w:lang w:eastAsia="en-US"/>
        </w:rPr>
      </w:pPr>
      <w:r>
        <w:rPr>
          <w:lang w:eastAsia="en-US"/>
        </w:rPr>
        <w:t>— </w:t>
      </w:r>
      <w:r w:rsidR="003148C9">
        <w:rPr>
          <w:lang w:eastAsia="en-US"/>
        </w:rPr>
        <w:t>Vous comprenez bien que ce que je vous en dis</w:t>
      </w:r>
      <w:r>
        <w:rPr>
          <w:lang w:eastAsia="en-US"/>
        </w:rPr>
        <w:t xml:space="preserve">… </w:t>
      </w:r>
      <w:r w:rsidR="003148C9">
        <w:rPr>
          <w:lang w:eastAsia="en-US"/>
        </w:rPr>
        <w:t xml:space="preserve">interrompit </w:t>
      </w:r>
      <w:r>
        <w:rPr>
          <w:lang w:eastAsia="en-US"/>
        </w:rPr>
        <w:t>M. </w:t>
      </w:r>
      <w:r w:rsidR="003148C9">
        <w:rPr>
          <w:lang w:eastAsia="en-US"/>
        </w:rPr>
        <w:t>Fargeau</w:t>
      </w:r>
      <w:r>
        <w:rPr>
          <w:lang w:eastAsia="en-US"/>
        </w:rPr>
        <w:t>.</w:t>
      </w:r>
    </w:p>
    <w:p w14:paraId="04A79491" w14:textId="70686693" w:rsidR="0046142F" w:rsidRDefault="0046142F" w:rsidP="0046142F">
      <w:pPr>
        <w:rPr>
          <w:lang w:eastAsia="en-US"/>
        </w:rPr>
      </w:pPr>
      <w:r>
        <w:rPr>
          <w:lang w:eastAsia="en-US"/>
        </w:rPr>
        <w:lastRenderedPageBreak/>
        <w:t>— </w:t>
      </w:r>
      <w:r w:rsidR="003148C9">
        <w:rPr>
          <w:lang w:eastAsia="en-US"/>
        </w:rPr>
        <w:t>Monsieur</w:t>
      </w:r>
      <w:r>
        <w:rPr>
          <w:lang w:eastAsia="en-US"/>
        </w:rPr>
        <w:t xml:space="preserve">, </w:t>
      </w:r>
      <w:r w:rsidR="003148C9">
        <w:rPr>
          <w:lang w:eastAsia="en-US"/>
        </w:rPr>
        <w:t>interrompit Gabriel à son tour</w:t>
      </w:r>
      <w:r>
        <w:rPr>
          <w:lang w:eastAsia="en-US"/>
        </w:rPr>
        <w:t xml:space="preserve">, </w:t>
      </w:r>
      <w:r w:rsidR="006C2AE1">
        <w:rPr>
          <w:lang w:eastAsia="en-US"/>
        </w:rPr>
        <w:t>—</w:t>
      </w:r>
      <w:r>
        <w:rPr>
          <w:lang w:eastAsia="en-US"/>
        </w:rPr>
        <w:t xml:space="preserve"> </w:t>
      </w:r>
      <w:r w:rsidR="003148C9">
        <w:rPr>
          <w:lang w:eastAsia="en-US"/>
        </w:rPr>
        <w:t>je vous remercie</w:t>
      </w:r>
      <w:r>
        <w:rPr>
          <w:lang w:eastAsia="en-US"/>
        </w:rPr>
        <w:t xml:space="preserve">… </w:t>
      </w:r>
      <w:r w:rsidR="003148C9">
        <w:rPr>
          <w:lang w:eastAsia="en-US"/>
        </w:rPr>
        <w:t>je profiterai de votre avertissement</w:t>
      </w:r>
      <w:r>
        <w:rPr>
          <w:lang w:eastAsia="en-US"/>
        </w:rPr>
        <w:t xml:space="preserve">… </w:t>
      </w:r>
      <w:r w:rsidR="003148C9">
        <w:rPr>
          <w:lang w:eastAsia="en-US"/>
        </w:rPr>
        <w:t>mais il faut d</w:t>
      </w:r>
      <w:r>
        <w:rPr>
          <w:lang w:eastAsia="en-US"/>
        </w:rPr>
        <w:t>’</w:t>
      </w:r>
      <w:r w:rsidR="003148C9">
        <w:rPr>
          <w:lang w:eastAsia="en-US"/>
        </w:rPr>
        <w:t>abord que j</w:t>
      </w:r>
      <w:r>
        <w:rPr>
          <w:lang w:eastAsia="en-US"/>
        </w:rPr>
        <w:t>’</w:t>
      </w:r>
      <w:r w:rsidR="003148C9">
        <w:rPr>
          <w:lang w:eastAsia="en-US"/>
        </w:rPr>
        <w:t xml:space="preserve">aille de ce </w:t>
      </w:r>
      <w:r w:rsidR="003148C9">
        <w:rPr>
          <w:lang w:eastAsia="en-US"/>
        </w:rPr>
        <w:t>côté</w:t>
      </w:r>
      <w:r>
        <w:rPr>
          <w:lang w:eastAsia="en-US"/>
        </w:rPr>
        <w:t>…</w:t>
      </w:r>
    </w:p>
    <w:p w14:paraId="5C69EEBD" w14:textId="77777777" w:rsidR="0046142F" w:rsidRDefault="003148C9" w:rsidP="0046142F">
      <w:pPr>
        <w:rPr>
          <w:lang w:eastAsia="en-US"/>
        </w:rPr>
      </w:pPr>
      <w:r>
        <w:rPr>
          <w:lang w:eastAsia="en-US"/>
        </w:rPr>
        <w:t>Il montrait le boulevard</w:t>
      </w:r>
      <w:r w:rsidR="0046142F">
        <w:rPr>
          <w:lang w:eastAsia="en-US"/>
        </w:rPr>
        <w:t>.</w:t>
      </w:r>
    </w:p>
    <w:p w14:paraId="6D67842F" w14:textId="77777777" w:rsidR="0046142F" w:rsidRDefault="003148C9" w:rsidP="0046142F">
      <w:pPr>
        <w:rPr>
          <w:lang w:eastAsia="en-US"/>
        </w:rPr>
      </w:pPr>
      <w:r>
        <w:rPr>
          <w:lang w:eastAsia="en-US"/>
        </w:rPr>
        <w:t>Fargeau ne pouvait pas lui dire</w:t>
      </w:r>
      <w:r w:rsidR="0046142F">
        <w:rPr>
          <w:lang w:eastAsia="en-US"/>
        </w:rPr>
        <w:t xml:space="preserve"> : </w:t>
      </w:r>
      <w:r>
        <w:rPr>
          <w:lang w:eastAsia="en-US"/>
        </w:rPr>
        <w:t>Par là il n</w:t>
      </w:r>
      <w:r w:rsidR="0046142F">
        <w:rPr>
          <w:lang w:eastAsia="en-US"/>
        </w:rPr>
        <w:t>’</w:t>
      </w:r>
      <w:r>
        <w:rPr>
          <w:lang w:eastAsia="en-US"/>
        </w:rPr>
        <w:t>y a plus rien</w:t>
      </w:r>
      <w:r w:rsidR="0046142F">
        <w:rPr>
          <w:lang w:eastAsia="en-US"/>
        </w:rPr>
        <w:t>.</w:t>
      </w:r>
    </w:p>
    <w:p w14:paraId="3829AAA5" w14:textId="77777777" w:rsidR="0046142F" w:rsidRDefault="003148C9" w:rsidP="0046142F">
      <w:pPr>
        <w:rPr>
          <w:lang w:eastAsia="en-US"/>
        </w:rPr>
      </w:pPr>
      <w:r>
        <w:rPr>
          <w:lang w:eastAsia="en-US"/>
        </w:rPr>
        <w:t>Gabriel poursuivit</w:t>
      </w:r>
      <w:r w:rsidR="0046142F">
        <w:rPr>
          <w:lang w:eastAsia="en-US"/>
        </w:rPr>
        <w:t> :</w:t>
      </w:r>
    </w:p>
    <w:p w14:paraId="3E0F3D7E" w14:textId="77777777" w:rsidR="0046142F" w:rsidRDefault="0046142F" w:rsidP="0046142F">
      <w:pPr>
        <w:rPr>
          <w:lang w:eastAsia="en-US"/>
        </w:rPr>
      </w:pPr>
      <w:r>
        <w:rPr>
          <w:lang w:eastAsia="en-US"/>
        </w:rPr>
        <w:t>— </w:t>
      </w:r>
      <w:r w:rsidR="003148C9">
        <w:rPr>
          <w:lang w:eastAsia="en-US"/>
        </w:rPr>
        <w:t>Je reviendrai ensuite avec madame la marquise de Beaujoyeux</w:t>
      </w:r>
      <w:r>
        <w:rPr>
          <w:lang w:eastAsia="en-US"/>
        </w:rPr>
        <w:t>.</w:t>
      </w:r>
    </w:p>
    <w:p w14:paraId="2584AE34" w14:textId="77777777" w:rsidR="0046142F" w:rsidRDefault="003148C9" w:rsidP="0046142F">
      <w:pPr>
        <w:rPr>
          <w:lang w:eastAsia="en-US"/>
        </w:rPr>
      </w:pPr>
      <w:r>
        <w:rPr>
          <w:lang w:eastAsia="en-US"/>
        </w:rPr>
        <w:t>On échangea des poignées de mains et Gabriel partit</w:t>
      </w:r>
      <w:r w:rsidR="0046142F">
        <w:rPr>
          <w:lang w:eastAsia="en-US"/>
        </w:rPr>
        <w:t>.</w:t>
      </w:r>
    </w:p>
    <w:p w14:paraId="3C8C3627" w14:textId="1D3736F0" w:rsidR="0046142F" w:rsidRDefault="003148C9" w:rsidP="0046142F">
      <w:pPr>
        <w:rPr>
          <w:lang w:eastAsia="en-US"/>
        </w:rPr>
      </w:pPr>
      <w:proofErr w:type="spellStart"/>
      <w:r>
        <w:rPr>
          <w:lang w:eastAsia="en-US"/>
        </w:rPr>
        <w:t>Yaume</w:t>
      </w:r>
      <w:proofErr w:type="spellEnd"/>
      <w:r w:rsidR="0046142F">
        <w:rPr>
          <w:lang w:eastAsia="en-US"/>
        </w:rPr>
        <w:t xml:space="preserve">, </w:t>
      </w:r>
      <w:r>
        <w:rPr>
          <w:lang w:eastAsia="en-US"/>
        </w:rPr>
        <w:t xml:space="preserve">qui avait </w:t>
      </w:r>
      <w:r>
        <w:rPr>
          <w:lang w:eastAsia="en-US"/>
        </w:rPr>
        <w:t xml:space="preserve">tout </w:t>
      </w:r>
      <w:r>
        <w:rPr>
          <w:lang w:eastAsia="en-US"/>
        </w:rPr>
        <w:t>entendu</w:t>
      </w:r>
      <w:r w:rsidR="0046142F">
        <w:rPr>
          <w:lang w:eastAsia="en-US"/>
        </w:rPr>
        <w:t xml:space="preserve">, </w:t>
      </w:r>
      <w:r>
        <w:rPr>
          <w:lang w:eastAsia="en-US"/>
        </w:rPr>
        <w:t>mais qui trouvait l</w:t>
      </w:r>
      <w:r w:rsidR="0046142F">
        <w:rPr>
          <w:lang w:eastAsia="en-US"/>
        </w:rPr>
        <w:t>’</w:t>
      </w:r>
      <w:r>
        <w:rPr>
          <w:lang w:eastAsia="en-US"/>
        </w:rPr>
        <w:t>entretien peu intéressant</w:t>
      </w:r>
      <w:r w:rsidR="0046142F">
        <w:rPr>
          <w:lang w:eastAsia="en-US"/>
        </w:rPr>
        <w:t xml:space="preserve">, </w:t>
      </w:r>
      <w:r>
        <w:rPr>
          <w:lang w:eastAsia="en-US"/>
        </w:rPr>
        <w:t>alluma une pipe et se mit à flâner</w:t>
      </w:r>
      <w:r w:rsidR="0046142F">
        <w:rPr>
          <w:lang w:eastAsia="en-US"/>
        </w:rPr>
        <w:t>.</w:t>
      </w:r>
    </w:p>
    <w:p w14:paraId="0BD41575" w14:textId="77777777" w:rsidR="0046142F" w:rsidRDefault="0046142F" w:rsidP="0046142F">
      <w:pPr>
        <w:rPr>
          <w:lang w:eastAsia="en-US"/>
        </w:rPr>
      </w:pPr>
      <w:r>
        <w:rPr>
          <w:lang w:eastAsia="en-US"/>
        </w:rPr>
        <w:t>— </w:t>
      </w:r>
      <w:r w:rsidR="003148C9">
        <w:rPr>
          <w:lang w:eastAsia="en-US"/>
        </w:rPr>
        <w:t>Ce petit homme est amoureux de ma fille</w:t>
      </w:r>
      <w:r>
        <w:rPr>
          <w:lang w:eastAsia="en-US"/>
        </w:rPr>
        <w:t xml:space="preserve">, </w:t>
      </w:r>
      <w:r w:rsidR="003148C9">
        <w:rPr>
          <w:lang w:eastAsia="en-US"/>
        </w:rPr>
        <w:t>dit Fargeau à Romblon</w:t>
      </w:r>
      <w:r>
        <w:rPr>
          <w:lang w:eastAsia="en-US"/>
        </w:rPr>
        <w:t>.</w:t>
      </w:r>
    </w:p>
    <w:p w14:paraId="7C6DBE66" w14:textId="77777777" w:rsidR="0046142F" w:rsidRDefault="0046142F" w:rsidP="0046142F">
      <w:pPr>
        <w:rPr>
          <w:lang w:eastAsia="en-US"/>
        </w:rPr>
      </w:pPr>
      <w:r>
        <w:rPr>
          <w:lang w:eastAsia="en-US"/>
        </w:rPr>
        <w:t>— </w:t>
      </w:r>
      <w:r w:rsidR="003148C9">
        <w:rPr>
          <w:lang w:eastAsia="en-US"/>
        </w:rPr>
        <w:t>Alors</w:t>
      </w:r>
      <w:r>
        <w:rPr>
          <w:lang w:eastAsia="en-US"/>
        </w:rPr>
        <w:t xml:space="preserve">, </w:t>
      </w:r>
      <w:r w:rsidR="003148C9">
        <w:rPr>
          <w:lang w:eastAsia="en-US"/>
        </w:rPr>
        <w:t>je ne m</w:t>
      </w:r>
      <w:r>
        <w:rPr>
          <w:lang w:eastAsia="en-US"/>
        </w:rPr>
        <w:t>’</w:t>
      </w:r>
      <w:r w:rsidR="003148C9">
        <w:rPr>
          <w:lang w:eastAsia="en-US"/>
        </w:rPr>
        <w:t>étonne plus si vous l</w:t>
      </w:r>
      <w:r>
        <w:rPr>
          <w:lang w:eastAsia="en-US"/>
        </w:rPr>
        <w:t>’</w:t>
      </w:r>
      <w:r w:rsidR="003148C9">
        <w:rPr>
          <w:lang w:eastAsia="en-US"/>
        </w:rPr>
        <w:t>avez réclamé</w:t>
      </w:r>
      <w:r>
        <w:rPr>
          <w:lang w:eastAsia="en-US"/>
        </w:rPr>
        <w:t>.</w:t>
      </w:r>
    </w:p>
    <w:p w14:paraId="22AE9130" w14:textId="77777777" w:rsidR="0046142F" w:rsidRDefault="0046142F" w:rsidP="0046142F">
      <w:pPr>
        <w:rPr>
          <w:lang w:eastAsia="en-US"/>
        </w:rPr>
      </w:pPr>
      <w:r>
        <w:rPr>
          <w:lang w:eastAsia="en-US"/>
        </w:rPr>
        <w:t>— </w:t>
      </w:r>
      <w:r w:rsidR="003148C9">
        <w:rPr>
          <w:lang w:eastAsia="en-US"/>
        </w:rPr>
        <w:t>Je ne veux pas qu</w:t>
      </w:r>
      <w:r>
        <w:rPr>
          <w:lang w:eastAsia="en-US"/>
        </w:rPr>
        <w:t>’</w:t>
      </w:r>
      <w:r w:rsidR="003148C9">
        <w:rPr>
          <w:lang w:eastAsia="en-US"/>
        </w:rPr>
        <w:t>il l</w:t>
      </w:r>
      <w:r>
        <w:rPr>
          <w:lang w:eastAsia="en-US"/>
        </w:rPr>
        <w:t>’</w:t>
      </w:r>
      <w:r w:rsidR="003148C9">
        <w:rPr>
          <w:lang w:eastAsia="en-US"/>
        </w:rPr>
        <w:t>épouse</w:t>
      </w:r>
      <w:r>
        <w:rPr>
          <w:lang w:eastAsia="en-US"/>
        </w:rPr>
        <w:t>.</w:t>
      </w:r>
    </w:p>
    <w:p w14:paraId="33EDC6AF" w14:textId="54CCF6EC" w:rsidR="0046142F" w:rsidRDefault="0046142F" w:rsidP="0046142F">
      <w:pPr>
        <w:rPr>
          <w:lang w:eastAsia="en-US"/>
        </w:rPr>
      </w:pPr>
      <w:r>
        <w:rPr>
          <w:lang w:eastAsia="en-US"/>
        </w:rPr>
        <w:t>— </w:t>
      </w:r>
      <w:r w:rsidR="003148C9">
        <w:rPr>
          <w:lang w:eastAsia="en-US"/>
        </w:rPr>
        <w:t>Bon</w:t>
      </w:r>
      <w:r>
        <w:rPr>
          <w:lang w:eastAsia="en-US"/>
        </w:rPr>
        <w:t xml:space="preserve"> ! </w:t>
      </w:r>
      <w:r w:rsidR="003148C9">
        <w:rPr>
          <w:lang w:eastAsia="en-US"/>
        </w:rPr>
        <w:t>s</w:t>
      </w:r>
      <w:r>
        <w:rPr>
          <w:lang w:eastAsia="en-US"/>
        </w:rPr>
        <w:t>’</w:t>
      </w:r>
      <w:r w:rsidR="003148C9">
        <w:rPr>
          <w:lang w:eastAsia="en-US"/>
        </w:rPr>
        <w:t>écria le gros homme</w:t>
      </w:r>
      <w:r>
        <w:rPr>
          <w:lang w:eastAsia="en-US"/>
        </w:rPr>
        <w:t xml:space="preserve"> ; </w:t>
      </w:r>
      <w:r w:rsidR="006C2AE1">
        <w:rPr>
          <w:lang w:eastAsia="en-US"/>
        </w:rPr>
        <w:t>—</w:t>
      </w:r>
      <w:r>
        <w:rPr>
          <w:lang w:eastAsia="en-US"/>
        </w:rPr>
        <w:t xml:space="preserve"> </w:t>
      </w:r>
      <w:r w:rsidR="003148C9">
        <w:rPr>
          <w:lang w:eastAsia="en-US"/>
        </w:rPr>
        <w:t>mais pourquoi lui avez-vous raconté cette histoire</w:t>
      </w:r>
      <w:r>
        <w:rPr>
          <w:lang w:eastAsia="en-US"/>
        </w:rPr>
        <w:t> ?</w:t>
      </w:r>
    </w:p>
    <w:p w14:paraId="4FA03572" w14:textId="77777777" w:rsidR="0046142F" w:rsidRDefault="003148C9" w:rsidP="0046142F">
      <w:pPr>
        <w:rPr>
          <w:lang w:eastAsia="en-US"/>
        </w:rPr>
      </w:pPr>
      <w:r>
        <w:rPr>
          <w:lang w:eastAsia="en-US"/>
        </w:rPr>
        <w:t>Au lieu de répondre</w:t>
      </w:r>
      <w:r w:rsidR="0046142F">
        <w:rPr>
          <w:lang w:eastAsia="en-US"/>
        </w:rPr>
        <w:t xml:space="preserve">, </w:t>
      </w:r>
      <w:r>
        <w:rPr>
          <w:lang w:eastAsia="en-US"/>
        </w:rPr>
        <w:t>Fargeau s</w:t>
      </w:r>
      <w:r w:rsidR="0046142F">
        <w:rPr>
          <w:lang w:eastAsia="en-US"/>
        </w:rPr>
        <w:t>’</w:t>
      </w:r>
      <w:r>
        <w:rPr>
          <w:lang w:eastAsia="en-US"/>
        </w:rPr>
        <w:t>arrêta au milieu de la rue</w:t>
      </w:r>
      <w:r w:rsidR="0046142F">
        <w:rPr>
          <w:lang w:eastAsia="en-US"/>
        </w:rPr>
        <w:t>.</w:t>
      </w:r>
    </w:p>
    <w:p w14:paraId="406BBBFB" w14:textId="143F3B5F" w:rsidR="0046142F" w:rsidRDefault="0046142F" w:rsidP="0046142F">
      <w:pPr>
        <w:rPr>
          <w:lang w:eastAsia="en-US"/>
        </w:rPr>
      </w:pPr>
      <w:r>
        <w:rPr>
          <w:lang w:eastAsia="en-US"/>
        </w:rPr>
        <w:t>— </w:t>
      </w:r>
      <w:r w:rsidR="003148C9">
        <w:rPr>
          <w:lang w:eastAsia="en-US"/>
        </w:rPr>
        <w:t>Mon cher monsieur Romblon</w:t>
      </w:r>
      <w:r>
        <w:rPr>
          <w:lang w:eastAsia="en-US"/>
        </w:rPr>
        <w:t xml:space="preserve">, </w:t>
      </w:r>
      <w:r w:rsidR="003148C9">
        <w:rPr>
          <w:lang w:eastAsia="en-US"/>
        </w:rPr>
        <w:t>dit-il en lui prenant la main</w:t>
      </w:r>
      <w:r>
        <w:rPr>
          <w:lang w:eastAsia="en-US"/>
        </w:rPr>
        <w:t xml:space="preserve">, </w:t>
      </w:r>
      <w:r w:rsidR="006C2AE1">
        <w:rPr>
          <w:lang w:eastAsia="en-US"/>
        </w:rPr>
        <w:t>—</w:t>
      </w:r>
      <w:r>
        <w:rPr>
          <w:lang w:eastAsia="en-US"/>
        </w:rPr>
        <w:t xml:space="preserve"> </w:t>
      </w:r>
      <w:r w:rsidR="003148C9">
        <w:rPr>
          <w:lang w:eastAsia="en-US"/>
        </w:rPr>
        <w:t>vous avez vos entrées particulières chez madame la marquise de Beaujoyeux</w:t>
      </w:r>
      <w:r>
        <w:rPr>
          <w:lang w:eastAsia="en-US"/>
        </w:rPr>
        <w:t xml:space="preserve">, </w:t>
      </w:r>
      <w:r w:rsidR="003148C9">
        <w:rPr>
          <w:lang w:eastAsia="en-US"/>
        </w:rPr>
        <w:t>n</w:t>
      </w:r>
      <w:r>
        <w:rPr>
          <w:lang w:eastAsia="en-US"/>
        </w:rPr>
        <w:t>’</w:t>
      </w:r>
      <w:r w:rsidR="003148C9">
        <w:rPr>
          <w:lang w:eastAsia="en-US"/>
        </w:rPr>
        <w:t>est-ce pas</w:t>
      </w:r>
      <w:r>
        <w:rPr>
          <w:lang w:eastAsia="en-US"/>
        </w:rPr>
        <w:t> ?</w:t>
      </w:r>
    </w:p>
    <w:p w14:paraId="1AC07C3A" w14:textId="0D05DD72" w:rsidR="0046142F" w:rsidRDefault="0046142F" w:rsidP="0046142F">
      <w:pPr>
        <w:rPr>
          <w:lang w:eastAsia="en-US"/>
        </w:rPr>
      </w:pPr>
      <w:r>
        <w:rPr>
          <w:lang w:eastAsia="en-US"/>
        </w:rPr>
        <w:t>— </w:t>
      </w:r>
      <w:r w:rsidR="003148C9">
        <w:rPr>
          <w:lang w:eastAsia="en-US"/>
        </w:rPr>
        <w:t>Hein</w:t>
      </w:r>
      <w:r>
        <w:rPr>
          <w:lang w:eastAsia="en-US"/>
        </w:rPr>
        <w:t xml:space="preserve"> ? </w:t>
      </w:r>
      <w:r w:rsidR="003148C9">
        <w:rPr>
          <w:lang w:eastAsia="en-US"/>
        </w:rPr>
        <w:t>fit Ballon</w:t>
      </w:r>
      <w:r>
        <w:rPr>
          <w:lang w:eastAsia="en-US"/>
        </w:rPr>
        <w:t xml:space="preserve">. </w:t>
      </w:r>
      <w:r w:rsidR="006C2AE1">
        <w:rPr>
          <w:lang w:eastAsia="en-US"/>
        </w:rPr>
        <w:t>—</w:t>
      </w:r>
      <w:r>
        <w:rPr>
          <w:lang w:eastAsia="en-US"/>
        </w:rPr>
        <w:t xml:space="preserve"> </w:t>
      </w:r>
      <w:r w:rsidR="003148C9">
        <w:rPr>
          <w:lang w:eastAsia="en-US"/>
        </w:rPr>
        <w:t>Pou-ouh</w:t>
      </w:r>
      <w:r>
        <w:rPr>
          <w:lang w:eastAsia="en-US"/>
        </w:rPr>
        <w:t> !</w:t>
      </w:r>
    </w:p>
    <w:p w14:paraId="42B6C447" w14:textId="77777777" w:rsidR="0046142F" w:rsidRDefault="0046142F" w:rsidP="0046142F">
      <w:pPr>
        <w:rPr>
          <w:lang w:eastAsia="en-US"/>
        </w:rPr>
      </w:pPr>
      <w:r>
        <w:rPr>
          <w:lang w:eastAsia="en-US"/>
        </w:rPr>
        <w:t>— </w:t>
      </w:r>
      <w:r w:rsidR="003148C9">
        <w:rPr>
          <w:lang w:eastAsia="en-US"/>
        </w:rPr>
        <w:t>S</w:t>
      </w:r>
      <w:r>
        <w:rPr>
          <w:lang w:eastAsia="en-US"/>
        </w:rPr>
        <w:t>’</w:t>
      </w:r>
      <w:r w:rsidR="003148C9">
        <w:rPr>
          <w:lang w:eastAsia="en-US"/>
        </w:rPr>
        <w:t>il y a indiscrétion</w:t>
      </w:r>
      <w:r>
        <w:rPr>
          <w:lang w:eastAsia="en-US"/>
        </w:rPr>
        <w:t>…</w:t>
      </w:r>
    </w:p>
    <w:p w14:paraId="78F9E1D8" w14:textId="77777777" w:rsidR="0046142F" w:rsidRDefault="0046142F" w:rsidP="0046142F">
      <w:pPr>
        <w:rPr>
          <w:lang w:eastAsia="en-US"/>
        </w:rPr>
      </w:pPr>
      <w:r>
        <w:rPr>
          <w:lang w:eastAsia="en-US"/>
        </w:rPr>
        <w:t>— </w:t>
      </w:r>
      <w:r w:rsidR="003148C9">
        <w:rPr>
          <w:lang w:eastAsia="en-US"/>
        </w:rPr>
        <w:t>Du tout</w:t>
      </w:r>
      <w:r>
        <w:rPr>
          <w:lang w:eastAsia="en-US"/>
        </w:rPr>
        <w:t xml:space="preserve"> !… </w:t>
      </w:r>
      <w:r w:rsidR="003148C9">
        <w:rPr>
          <w:lang w:eastAsia="en-US"/>
        </w:rPr>
        <w:t>Ah diable</w:t>
      </w:r>
      <w:r>
        <w:rPr>
          <w:lang w:eastAsia="en-US"/>
        </w:rPr>
        <w:t xml:space="preserve"> ! </w:t>
      </w:r>
      <w:r w:rsidR="003148C9">
        <w:rPr>
          <w:lang w:eastAsia="en-US"/>
        </w:rPr>
        <w:t>Ça me coûte les yeux de la tête</w:t>
      </w:r>
      <w:r>
        <w:rPr>
          <w:lang w:eastAsia="en-US"/>
        </w:rPr>
        <w:t xml:space="preserve">, </w:t>
      </w:r>
      <w:r w:rsidR="003148C9">
        <w:rPr>
          <w:lang w:eastAsia="en-US"/>
        </w:rPr>
        <w:t>seulement</w:t>
      </w:r>
      <w:r>
        <w:rPr>
          <w:lang w:eastAsia="en-US"/>
        </w:rPr>
        <w:t xml:space="preserve">, </w:t>
      </w:r>
      <w:r w:rsidR="003148C9">
        <w:rPr>
          <w:lang w:eastAsia="en-US"/>
        </w:rPr>
        <w:t>et papa n</w:t>
      </w:r>
      <w:r>
        <w:rPr>
          <w:lang w:eastAsia="en-US"/>
        </w:rPr>
        <w:t>’</w:t>
      </w:r>
      <w:r w:rsidR="003148C9">
        <w:rPr>
          <w:lang w:eastAsia="en-US"/>
        </w:rPr>
        <w:t>aurait pas souffert</w:t>
      </w:r>
      <w:r>
        <w:rPr>
          <w:lang w:eastAsia="en-US"/>
        </w:rPr>
        <w:t>.</w:t>
      </w:r>
    </w:p>
    <w:p w14:paraId="0A1B874F" w14:textId="77777777" w:rsidR="0046142F" w:rsidRDefault="0046142F" w:rsidP="0046142F">
      <w:pPr>
        <w:rPr>
          <w:lang w:eastAsia="en-US"/>
        </w:rPr>
      </w:pPr>
      <w:r>
        <w:rPr>
          <w:lang w:eastAsia="en-US"/>
        </w:rPr>
        <w:lastRenderedPageBreak/>
        <w:t>— </w:t>
      </w:r>
      <w:r w:rsidR="003148C9">
        <w:rPr>
          <w:lang w:eastAsia="en-US"/>
        </w:rPr>
        <w:t>Voulez-vous me rendre un service</w:t>
      </w:r>
      <w:r>
        <w:rPr>
          <w:lang w:eastAsia="en-US"/>
        </w:rPr>
        <w:t> ?</w:t>
      </w:r>
    </w:p>
    <w:p w14:paraId="11AADD91" w14:textId="77777777" w:rsidR="0046142F" w:rsidRDefault="0046142F" w:rsidP="0046142F">
      <w:pPr>
        <w:rPr>
          <w:lang w:eastAsia="en-US"/>
        </w:rPr>
      </w:pPr>
      <w:r>
        <w:rPr>
          <w:lang w:eastAsia="en-US"/>
        </w:rPr>
        <w:t>— </w:t>
      </w:r>
      <w:r w:rsidR="003148C9">
        <w:rPr>
          <w:lang w:eastAsia="en-US"/>
        </w:rPr>
        <w:t>Je ne sais pas</w:t>
      </w:r>
      <w:r>
        <w:rPr>
          <w:lang w:eastAsia="en-US"/>
        </w:rPr>
        <w:t xml:space="preserve">… </w:t>
      </w:r>
      <w:r w:rsidR="003148C9">
        <w:rPr>
          <w:lang w:eastAsia="en-US"/>
        </w:rPr>
        <w:t>Quel service</w:t>
      </w:r>
      <w:r>
        <w:rPr>
          <w:lang w:eastAsia="en-US"/>
        </w:rPr>
        <w:t> ?</w:t>
      </w:r>
    </w:p>
    <w:p w14:paraId="7C91E9CF" w14:textId="77777777" w:rsidR="0046142F" w:rsidRDefault="0046142F" w:rsidP="0046142F">
      <w:pPr>
        <w:rPr>
          <w:lang w:eastAsia="en-US"/>
        </w:rPr>
      </w:pPr>
      <w:r>
        <w:rPr>
          <w:lang w:eastAsia="en-US"/>
        </w:rPr>
        <w:t>— </w:t>
      </w:r>
      <w:r w:rsidR="003148C9">
        <w:rPr>
          <w:lang w:eastAsia="en-US"/>
        </w:rPr>
        <w:t>Quand ce petit homme viendra chez la marquise</w:t>
      </w:r>
      <w:r>
        <w:rPr>
          <w:lang w:eastAsia="en-US"/>
        </w:rPr>
        <w:t xml:space="preserve">, </w:t>
      </w:r>
      <w:r w:rsidR="003148C9">
        <w:rPr>
          <w:lang w:eastAsia="en-US"/>
        </w:rPr>
        <w:t>pouvez-vous le faire entrer sans qu</w:t>
      </w:r>
      <w:r>
        <w:rPr>
          <w:lang w:eastAsia="en-US"/>
        </w:rPr>
        <w:t>’</w:t>
      </w:r>
      <w:r w:rsidR="003148C9">
        <w:rPr>
          <w:lang w:eastAsia="en-US"/>
        </w:rPr>
        <w:t>on le voie</w:t>
      </w:r>
      <w:r>
        <w:rPr>
          <w:lang w:eastAsia="en-US"/>
        </w:rPr>
        <w:t> ?</w:t>
      </w:r>
    </w:p>
    <w:p w14:paraId="5EC3C1E3" w14:textId="549EC507" w:rsidR="0046142F" w:rsidRDefault="0046142F" w:rsidP="0046142F">
      <w:pPr>
        <w:rPr>
          <w:lang w:eastAsia="en-US"/>
        </w:rPr>
      </w:pPr>
      <w:r>
        <w:rPr>
          <w:lang w:eastAsia="en-US"/>
        </w:rPr>
        <w:t>— </w:t>
      </w:r>
      <w:r w:rsidR="003148C9">
        <w:rPr>
          <w:lang w:eastAsia="en-US"/>
        </w:rPr>
        <w:t>Parbleu</w:t>
      </w:r>
      <w:r>
        <w:rPr>
          <w:lang w:eastAsia="en-US"/>
        </w:rPr>
        <w:t xml:space="preserve"> ! </w:t>
      </w:r>
      <w:r w:rsidR="003148C9">
        <w:rPr>
          <w:lang w:eastAsia="en-US"/>
        </w:rPr>
        <w:t>dit Romblon</w:t>
      </w:r>
      <w:r>
        <w:rPr>
          <w:lang w:eastAsia="en-US"/>
        </w:rPr>
        <w:t xml:space="preserve">, </w:t>
      </w:r>
      <w:r w:rsidR="006C2AE1">
        <w:rPr>
          <w:lang w:eastAsia="en-US"/>
        </w:rPr>
        <w:t>—</w:t>
      </w:r>
      <w:r>
        <w:rPr>
          <w:lang w:eastAsia="en-US"/>
        </w:rPr>
        <w:t xml:space="preserve"> </w:t>
      </w:r>
      <w:r w:rsidR="003148C9">
        <w:rPr>
          <w:lang w:eastAsia="en-US"/>
        </w:rPr>
        <w:t>si ce n</w:t>
      </w:r>
      <w:r>
        <w:rPr>
          <w:lang w:eastAsia="en-US"/>
        </w:rPr>
        <w:t>’</w:t>
      </w:r>
      <w:r w:rsidR="003148C9">
        <w:rPr>
          <w:lang w:eastAsia="en-US"/>
        </w:rPr>
        <w:t>est que ça</w:t>
      </w:r>
      <w:r>
        <w:rPr>
          <w:lang w:eastAsia="en-US"/>
        </w:rPr>
        <w:t xml:space="preserve">, </w:t>
      </w:r>
      <w:r w:rsidR="003148C9">
        <w:rPr>
          <w:lang w:eastAsia="en-US"/>
        </w:rPr>
        <w:t>j</w:t>
      </w:r>
      <w:r>
        <w:rPr>
          <w:lang w:eastAsia="en-US"/>
        </w:rPr>
        <w:t>’</w:t>
      </w:r>
      <w:r w:rsidR="003148C9">
        <w:rPr>
          <w:lang w:eastAsia="en-US"/>
        </w:rPr>
        <w:t>ai ma clef du second escalier</w:t>
      </w:r>
      <w:r>
        <w:rPr>
          <w:lang w:eastAsia="en-US"/>
        </w:rPr>
        <w:t xml:space="preserve">… </w:t>
      </w:r>
      <w:r w:rsidR="003148C9">
        <w:rPr>
          <w:lang w:eastAsia="en-US"/>
        </w:rPr>
        <w:t>mais</w:t>
      </w:r>
      <w:r>
        <w:rPr>
          <w:lang w:eastAsia="en-US"/>
        </w:rPr>
        <w:t>…</w:t>
      </w:r>
    </w:p>
    <w:p w14:paraId="60EB9B56" w14:textId="77777777" w:rsidR="0046142F" w:rsidRDefault="003148C9" w:rsidP="0046142F">
      <w:pPr>
        <w:rPr>
          <w:lang w:eastAsia="en-US"/>
        </w:rPr>
      </w:pPr>
      <w:r>
        <w:rPr>
          <w:lang w:eastAsia="en-US"/>
        </w:rPr>
        <w:t>Romblon hésita et ce fut presque à voix basse qu</w:t>
      </w:r>
      <w:r w:rsidR="0046142F">
        <w:rPr>
          <w:lang w:eastAsia="en-US"/>
        </w:rPr>
        <w:t>’</w:t>
      </w:r>
      <w:r>
        <w:rPr>
          <w:lang w:eastAsia="en-US"/>
        </w:rPr>
        <w:t>il acheva</w:t>
      </w:r>
      <w:r w:rsidR="0046142F">
        <w:rPr>
          <w:lang w:eastAsia="en-US"/>
        </w:rPr>
        <w:t> :</w:t>
      </w:r>
    </w:p>
    <w:p w14:paraId="773C1845" w14:textId="77777777" w:rsidR="0046142F" w:rsidRDefault="0046142F" w:rsidP="0046142F">
      <w:pPr>
        <w:rPr>
          <w:lang w:eastAsia="en-US"/>
        </w:rPr>
      </w:pPr>
      <w:r>
        <w:rPr>
          <w:lang w:eastAsia="en-US"/>
        </w:rPr>
        <w:t>— </w:t>
      </w:r>
      <w:r w:rsidR="003148C9">
        <w:rPr>
          <w:lang w:eastAsia="en-US"/>
        </w:rPr>
        <w:t>Est-ce que vous n</w:t>
      </w:r>
      <w:r>
        <w:rPr>
          <w:lang w:eastAsia="en-US"/>
        </w:rPr>
        <w:t>’</w:t>
      </w:r>
      <w:r w:rsidR="003148C9">
        <w:rPr>
          <w:lang w:eastAsia="en-US"/>
        </w:rPr>
        <w:t>avez pas assez du Hongrois</w:t>
      </w:r>
      <w:r>
        <w:rPr>
          <w:lang w:eastAsia="en-US"/>
        </w:rPr>
        <w:t> !</w:t>
      </w:r>
    </w:p>
    <w:p w14:paraId="4AB95A8A" w14:textId="77777777" w:rsidR="0046142F" w:rsidRDefault="003148C9" w:rsidP="0046142F">
      <w:pPr>
        <w:rPr>
          <w:lang w:eastAsia="en-US"/>
        </w:rPr>
      </w:pPr>
      <w:r>
        <w:rPr>
          <w:lang w:eastAsia="en-US"/>
        </w:rPr>
        <w:t>Fargeau haussa les épaules</w:t>
      </w:r>
      <w:r w:rsidR="0046142F">
        <w:rPr>
          <w:lang w:eastAsia="en-US"/>
        </w:rPr>
        <w:t>.</w:t>
      </w:r>
    </w:p>
    <w:p w14:paraId="184D03AD"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tout bonnement pour qu</w:t>
      </w:r>
      <w:r>
        <w:rPr>
          <w:lang w:eastAsia="en-US"/>
        </w:rPr>
        <w:t>’</w:t>
      </w:r>
      <w:r w:rsidR="003148C9">
        <w:rPr>
          <w:lang w:eastAsia="en-US"/>
        </w:rPr>
        <w:t>il arrive au salon sans être annoncé</w:t>
      </w:r>
      <w:r>
        <w:rPr>
          <w:lang w:eastAsia="en-US"/>
        </w:rPr>
        <w:t xml:space="preserve">, </w:t>
      </w:r>
      <w:r w:rsidR="003148C9">
        <w:rPr>
          <w:lang w:eastAsia="en-US"/>
        </w:rPr>
        <w:t>répliqua-t-il</w:t>
      </w:r>
      <w:r>
        <w:rPr>
          <w:lang w:eastAsia="en-US"/>
        </w:rPr>
        <w:t xml:space="preserve">. </w:t>
      </w:r>
      <w:r w:rsidR="003148C9">
        <w:rPr>
          <w:lang w:eastAsia="en-US"/>
        </w:rPr>
        <w:t>Le Hongrois était une épée suspendue sur notre tête</w:t>
      </w:r>
      <w:r>
        <w:rPr>
          <w:lang w:eastAsia="en-US"/>
        </w:rPr>
        <w:t xml:space="preserve">, </w:t>
      </w:r>
      <w:r w:rsidR="003148C9">
        <w:rPr>
          <w:lang w:eastAsia="en-US"/>
        </w:rPr>
        <w:t>tandis que cet enfant est un poignard dans notre main</w:t>
      </w:r>
      <w:r>
        <w:rPr>
          <w:lang w:eastAsia="en-US"/>
        </w:rPr>
        <w:t>.</w:t>
      </w:r>
    </w:p>
    <w:p w14:paraId="62E881CB" w14:textId="77777777" w:rsidR="0046142F" w:rsidRDefault="0046142F" w:rsidP="0046142F">
      <w:pPr>
        <w:rPr>
          <w:lang w:eastAsia="en-US"/>
        </w:rPr>
      </w:pPr>
      <w:r>
        <w:rPr>
          <w:lang w:eastAsia="en-US"/>
        </w:rPr>
        <w:t>— </w:t>
      </w:r>
      <w:r w:rsidR="003148C9">
        <w:rPr>
          <w:lang w:eastAsia="en-US"/>
        </w:rPr>
        <w:t>Ah diable</w:t>
      </w:r>
      <w:r>
        <w:rPr>
          <w:lang w:eastAsia="en-US"/>
        </w:rPr>
        <w:t> !</w:t>
      </w:r>
    </w:p>
    <w:p w14:paraId="77FA2299" w14:textId="77777777" w:rsidR="0046142F" w:rsidRDefault="0046142F" w:rsidP="0046142F">
      <w:pPr>
        <w:rPr>
          <w:lang w:eastAsia="en-US"/>
        </w:rPr>
      </w:pPr>
      <w:r>
        <w:rPr>
          <w:lang w:eastAsia="en-US"/>
        </w:rPr>
        <w:t>— </w:t>
      </w:r>
      <w:r w:rsidR="003148C9">
        <w:rPr>
          <w:lang w:eastAsia="en-US"/>
        </w:rPr>
        <w:t>Est-ce dit</w:t>
      </w:r>
      <w:r>
        <w:rPr>
          <w:lang w:eastAsia="en-US"/>
        </w:rPr>
        <w:t> ?</w:t>
      </w:r>
    </w:p>
    <w:p w14:paraId="05B7404B" w14:textId="77777777" w:rsidR="0046142F" w:rsidRDefault="0046142F" w:rsidP="0046142F">
      <w:pPr>
        <w:rPr>
          <w:lang w:eastAsia="en-US"/>
        </w:rPr>
      </w:pPr>
      <w:r>
        <w:rPr>
          <w:lang w:eastAsia="en-US"/>
        </w:rPr>
        <w:t>— </w:t>
      </w:r>
      <w:r w:rsidR="003148C9">
        <w:rPr>
          <w:lang w:eastAsia="en-US"/>
        </w:rPr>
        <w:t>C</w:t>
      </w:r>
      <w:r>
        <w:rPr>
          <w:lang w:eastAsia="en-US"/>
        </w:rPr>
        <w:t>’</w:t>
      </w:r>
      <w:r w:rsidR="003148C9">
        <w:rPr>
          <w:lang w:eastAsia="en-US"/>
        </w:rPr>
        <w:t>est dit</w:t>
      </w:r>
      <w:r>
        <w:rPr>
          <w:lang w:eastAsia="en-US"/>
        </w:rPr>
        <w:t>.</w:t>
      </w:r>
    </w:p>
    <w:p w14:paraId="09D80126" w14:textId="26650E3C" w:rsidR="0046142F" w:rsidRDefault="0046142F" w:rsidP="0046142F">
      <w:pPr>
        <w:rPr>
          <w:lang w:eastAsia="en-US"/>
        </w:rPr>
      </w:pPr>
      <w:r>
        <w:rPr>
          <w:lang w:eastAsia="en-US"/>
        </w:rPr>
        <w:t>— </w:t>
      </w:r>
      <w:r w:rsidR="003148C9">
        <w:rPr>
          <w:lang w:eastAsia="en-US"/>
        </w:rPr>
        <w:t>Alors</w:t>
      </w:r>
      <w:r>
        <w:rPr>
          <w:lang w:eastAsia="en-US"/>
        </w:rPr>
        <w:t xml:space="preserve">, </w:t>
      </w:r>
      <w:r w:rsidR="003148C9">
        <w:rPr>
          <w:lang w:eastAsia="en-US"/>
        </w:rPr>
        <w:t>montons en voiture</w:t>
      </w:r>
      <w:r>
        <w:rPr>
          <w:lang w:eastAsia="en-US"/>
        </w:rPr>
        <w:t xml:space="preserve"> ! </w:t>
      </w:r>
      <w:r w:rsidR="003148C9">
        <w:rPr>
          <w:lang w:eastAsia="en-US"/>
        </w:rPr>
        <w:t>s</w:t>
      </w:r>
      <w:r>
        <w:rPr>
          <w:lang w:eastAsia="en-US"/>
        </w:rPr>
        <w:t>’</w:t>
      </w:r>
      <w:r w:rsidR="003148C9">
        <w:rPr>
          <w:lang w:eastAsia="en-US"/>
        </w:rPr>
        <w:t>écria Fargeau</w:t>
      </w:r>
      <w:r>
        <w:rPr>
          <w:lang w:eastAsia="en-US"/>
        </w:rPr>
        <w:t xml:space="preserve">, </w:t>
      </w:r>
      <w:r w:rsidR="006C2AE1">
        <w:rPr>
          <w:lang w:eastAsia="en-US"/>
        </w:rPr>
        <w:t>—</w:t>
      </w:r>
      <w:r>
        <w:rPr>
          <w:lang w:eastAsia="en-US"/>
        </w:rPr>
        <w:t xml:space="preserve"> </w:t>
      </w:r>
      <w:r w:rsidR="003148C9">
        <w:rPr>
          <w:lang w:eastAsia="en-US"/>
        </w:rPr>
        <w:t xml:space="preserve">et </w:t>
      </w:r>
      <w:proofErr w:type="spellStart"/>
      <w:r w:rsidR="003148C9">
        <w:rPr>
          <w:lang w:eastAsia="en-US"/>
        </w:rPr>
        <w:t>fouettecocher</w:t>
      </w:r>
      <w:proofErr w:type="spellEnd"/>
      <w:r>
        <w:rPr>
          <w:lang w:eastAsia="en-US"/>
        </w:rPr>
        <w:t xml:space="preserve">… </w:t>
      </w:r>
      <w:r w:rsidR="003148C9">
        <w:rPr>
          <w:lang w:eastAsia="en-US"/>
        </w:rPr>
        <w:t>La soirée n</w:t>
      </w:r>
      <w:r>
        <w:rPr>
          <w:lang w:eastAsia="en-US"/>
        </w:rPr>
        <w:t>’</w:t>
      </w:r>
      <w:r w:rsidR="003148C9">
        <w:rPr>
          <w:lang w:eastAsia="en-US"/>
        </w:rPr>
        <w:t>est pas perdue</w:t>
      </w:r>
      <w:r>
        <w:rPr>
          <w:lang w:eastAsia="en-US"/>
        </w:rPr>
        <w:t>…</w:t>
      </w:r>
    </w:p>
    <w:p w14:paraId="21DFBD11" w14:textId="622A3FA1" w:rsidR="003148C9" w:rsidRDefault="003148C9" w:rsidP="0046142F">
      <w:pPr>
        <w:pStyle w:val="Titre2"/>
        <w:rPr>
          <w:lang w:eastAsia="en-US"/>
        </w:rPr>
      </w:pPr>
      <w:bookmarkStart w:id="120" w:name="_Toc233868097"/>
      <w:bookmarkStart w:id="121" w:name="_Toc202196791"/>
      <w:r>
        <w:rPr>
          <w:lang w:eastAsia="en-US"/>
        </w:rPr>
        <w:lastRenderedPageBreak/>
        <w:t>COUPS DE THÉÂTRE</w:t>
      </w:r>
      <w:bookmarkEnd w:id="120"/>
      <w:bookmarkEnd w:id="121"/>
      <w:r>
        <w:rPr>
          <w:lang w:eastAsia="en-US"/>
        </w:rPr>
        <w:br/>
      </w:r>
    </w:p>
    <w:p w14:paraId="431EAF48" w14:textId="77777777" w:rsidR="0046142F" w:rsidRDefault="003148C9" w:rsidP="0046142F">
      <w:pPr>
        <w:rPr>
          <w:szCs w:val="32"/>
          <w:lang w:eastAsia="en-US"/>
        </w:rPr>
      </w:pPr>
      <w:r>
        <w:rPr>
          <w:szCs w:val="32"/>
          <w:lang w:eastAsia="en-US"/>
        </w:rPr>
        <w:t>Nous l</w:t>
      </w:r>
      <w:r w:rsidR="0046142F">
        <w:rPr>
          <w:szCs w:val="32"/>
          <w:lang w:eastAsia="en-US"/>
        </w:rPr>
        <w:t>’</w:t>
      </w:r>
      <w:r>
        <w:rPr>
          <w:szCs w:val="32"/>
          <w:lang w:eastAsia="en-US"/>
        </w:rPr>
        <w:t>avons dit</w:t>
      </w:r>
      <w:r w:rsidR="0046142F">
        <w:rPr>
          <w:szCs w:val="32"/>
          <w:lang w:eastAsia="en-US"/>
        </w:rPr>
        <w:t xml:space="preserve">, </w:t>
      </w:r>
      <w:r>
        <w:rPr>
          <w:szCs w:val="32"/>
          <w:lang w:eastAsia="en-US"/>
        </w:rPr>
        <w:t>elles ne sont pas méchantes ces pauvres enfants</w:t>
      </w:r>
      <w:r w:rsidR="0046142F">
        <w:rPr>
          <w:szCs w:val="32"/>
          <w:lang w:eastAsia="en-US"/>
        </w:rPr>
        <w:t xml:space="preserve"> ; </w:t>
      </w:r>
      <w:r>
        <w:rPr>
          <w:szCs w:val="32"/>
          <w:lang w:eastAsia="en-US"/>
        </w:rPr>
        <w:t>seulement</w:t>
      </w:r>
      <w:r w:rsidR="0046142F">
        <w:rPr>
          <w:szCs w:val="32"/>
          <w:lang w:eastAsia="en-US"/>
        </w:rPr>
        <w:t xml:space="preserve">, </w:t>
      </w:r>
      <w:r>
        <w:rPr>
          <w:szCs w:val="32"/>
          <w:lang w:eastAsia="en-US"/>
        </w:rPr>
        <w:t>comme les griffes mignonnes commencent à pousser au bout de leurs pattes de velours</w:t>
      </w:r>
      <w:r w:rsidR="0046142F">
        <w:rPr>
          <w:szCs w:val="32"/>
          <w:lang w:eastAsia="en-US"/>
        </w:rPr>
        <w:t xml:space="preserve">, </w:t>
      </w:r>
      <w:r>
        <w:rPr>
          <w:szCs w:val="32"/>
          <w:lang w:eastAsia="en-US"/>
        </w:rPr>
        <w:t>elles aiment à égratigner un peu</w:t>
      </w:r>
      <w:r w:rsidR="0046142F">
        <w:rPr>
          <w:szCs w:val="32"/>
          <w:lang w:eastAsia="en-US"/>
        </w:rPr>
        <w:t>.</w:t>
      </w:r>
    </w:p>
    <w:p w14:paraId="5D37C97C" w14:textId="6136A8B3" w:rsidR="0046142F" w:rsidRDefault="003148C9" w:rsidP="0046142F">
      <w:pPr>
        <w:rPr>
          <w:szCs w:val="32"/>
          <w:lang w:eastAsia="en-US"/>
        </w:rPr>
      </w:pPr>
      <w:r>
        <w:rPr>
          <w:szCs w:val="32"/>
          <w:lang w:eastAsia="en-US"/>
        </w:rPr>
        <w:t>À part Oliva de Beaujoyeux et madame Paoli</w:t>
      </w:r>
      <w:r w:rsidR="0046142F">
        <w:rPr>
          <w:szCs w:val="32"/>
          <w:lang w:eastAsia="en-US"/>
        </w:rPr>
        <w:t xml:space="preserve">, </w:t>
      </w:r>
      <w:r>
        <w:rPr>
          <w:szCs w:val="32"/>
          <w:lang w:eastAsia="en-US"/>
        </w:rPr>
        <w:t>la belle Milanaise</w:t>
      </w:r>
      <w:r w:rsidR="0046142F">
        <w:rPr>
          <w:szCs w:val="32"/>
          <w:lang w:eastAsia="en-US"/>
        </w:rPr>
        <w:t xml:space="preserve">, </w:t>
      </w:r>
      <w:r>
        <w:rPr>
          <w:szCs w:val="32"/>
          <w:lang w:eastAsia="en-US"/>
        </w:rPr>
        <w:t>ces dames et ces demoiselles n</w:t>
      </w:r>
      <w:r w:rsidR="0046142F">
        <w:rPr>
          <w:szCs w:val="32"/>
          <w:lang w:eastAsia="en-US"/>
        </w:rPr>
        <w:t>’</w:t>
      </w:r>
      <w:r>
        <w:rPr>
          <w:szCs w:val="32"/>
          <w:lang w:eastAsia="en-US"/>
        </w:rPr>
        <w:t>avaient vu dans l</w:t>
      </w:r>
      <w:r w:rsidR="0046142F">
        <w:rPr>
          <w:szCs w:val="32"/>
          <w:lang w:eastAsia="en-US"/>
        </w:rPr>
        <w:t>’</w:t>
      </w:r>
      <w:r>
        <w:rPr>
          <w:szCs w:val="32"/>
          <w:lang w:eastAsia="en-US"/>
        </w:rPr>
        <w:t>affaire du théâtre de Diane qu</w:t>
      </w:r>
      <w:r w:rsidR="0046142F">
        <w:rPr>
          <w:szCs w:val="32"/>
          <w:lang w:eastAsia="en-US"/>
        </w:rPr>
        <w:t>’</w:t>
      </w:r>
      <w:r>
        <w:rPr>
          <w:szCs w:val="32"/>
          <w:lang w:eastAsia="en-US"/>
        </w:rPr>
        <w:t xml:space="preserve">une </w:t>
      </w:r>
      <w:proofErr w:type="spellStart"/>
      <w:r>
        <w:rPr>
          <w:szCs w:val="32"/>
          <w:lang w:eastAsia="en-US"/>
        </w:rPr>
        <w:t>espiéglerie</w:t>
      </w:r>
      <w:proofErr w:type="spellEnd"/>
      <w:r>
        <w:rPr>
          <w:szCs w:val="32"/>
          <w:lang w:eastAsia="en-US"/>
        </w:rPr>
        <w:t xml:space="preserve"> un peu forcée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 xml:space="preserve">un </w:t>
      </w:r>
      <w:r>
        <w:rPr>
          <w:i/>
          <w:iCs/>
          <w:szCs w:val="32"/>
          <w:lang w:eastAsia="en-US"/>
        </w:rPr>
        <w:t>éreintement</w:t>
      </w:r>
      <w:r w:rsidR="0046142F">
        <w:rPr>
          <w:i/>
          <w:iCs/>
          <w:szCs w:val="32"/>
          <w:lang w:eastAsia="en-US"/>
        </w:rPr>
        <w:t xml:space="preserve">, </w:t>
      </w:r>
      <w:r>
        <w:rPr>
          <w:szCs w:val="32"/>
          <w:lang w:eastAsia="en-US"/>
        </w:rPr>
        <w:t>pour employer le terme des coulisses</w:t>
      </w:r>
      <w:r w:rsidR="0046142F">
        <w:rPr>
          <w:szCs w:val="32"/>
          <w:lang w:eastAsia="en-US"/>
        </w:rPr>
        <w:t>.</w:t>
      </w:r>
    </w:p>
    <w:p w14:paraId="78504F6D" w14:textId="648AF5FB" w:rsidR="0046142F" w:rsidRDefault="003148C9" w:rsidP="0046142F">
      <w:pPr>
        <w:rPr>
          <w:szCs w:val="32"/>
          <w:lang w:eastAsia="en-US"/>
        </w:rPr>
      </w:pPr>
      <w:r>
        <w:rPr>
          <w:szCs w:val="32"/>
          <w:lang w:eastAsia="en-US"/>
        </w:rPr>
        <w:t xml:space="preserve">La blonde </w:t>
      </w:r>
      <w:proofErr w:type="spellStart"/>
      <w:r>
        <w:rPr>
          <w:szCs w:val="32"/>
          <w:lang w:eastAsia="en-US"/>
        </w:rPr>
        <w:t>Cerceil</w:t>
      </w:r>
      <w:proofErr w:type="spellEnd"/>
      <w:r>
        <w:rPr>
          <w:szCs w:val="32"/>
          <w:lang w:eastAsia="en-US"/>
        </w:rPr>
        <w:t xml:space="preserve"> et sa pièce adorable</w:t>
      </w:r>
      <w:r w:rsidR="0046142F">
        <w:rPr>
          <w:szCs w:val="32"/>
          <w:lang w:eastAsia="en-US"/>
        </w:rPr>
        <w:t xml:space="preserve">, </w:t>
      </w:r>
      <w:r>
        <w:rPr>
          <w:szCs w:val="32"/>
          <w:lang w:eastAsia="en-US"/>
        </w:rPr>
        <w:t>les trois demoiselles de la Rue</w:t>
      </w:r>
      <w:r w:rsidR="0046142F">
        <w:rPr>
          <w:szCs w:val="32"/>
          <w:lang w:eastAsia="en-US"/>
        </w:rPr>
        <w:t xml:space="preserve">, </w:t>
      </w:r>
      <w:r>
        <w:rPr>
          <w:szCs w:val="32"/>
          <w:lang w:eastAsia="en-US"/>
        </w:rPr>
        <w:t>mademoiselle de Poitiers</w:t>
      </w:r>
      <w:r w:rsidR="0046142F">
        <w:rPr>
          <w:szCs w:val="32"/>
          <w:lang w:eastAsia="en-US"/>
        </w:rPr>
        <w:t xml:space="preserve">, </w:t>
      </w:r>
      <w:r>
        <w:rPr>
          <w:szCs w:val="32"/>
          <w:lang w:eastAsia="en-US"/>
        </w:rPr>
        <w:t>mademoiselle de Crécy</w:t>
      </w:r>
      <w:r w:rsidR="0046142F">
        <w:rPr>
          <w:szCs w:val="32"/>
          <w:lang w:eastAsia="en-US"/>
        </w:rPr>
        <w:t xml:space="preserve">, </w:t>
      </w:r>
      <w:r>
        <w:rPr>
          <w:szCs w:val="32"/>
          <w:lang w:eastAsia="en-US"/>
        </w:rPr>
        <w:t>mademoiselle d</w:t>
      </w:r>
      <w:r w:rsidR="0046142F">
        <w:rPr>
          <w:szCs w:val="32"/>
          <w:lang w:eastAsia="en-US"/>
        </w:rPr>
        <w:t>’</w:t>
      </w:r>
      <w:r>
        <w:rPr>
          <w:szCs w:val="32"/>
          <w:lang w:eastAsia="en-US"/>
        </w:rPr>
        <w:t>Azincourt</w:t>
      </w:r>
      <w:r w:rsidR="0046142F">
        <w:rPr>
          <w:szCs w:val="32"/>
          <w:lang w:eastAsia="en-US"/>
        </w:rPr>
        <w:t xml:space="preserve">, </w:t>
      </w:r>
      <w:r>
        <w:rPr>
          <w:szCs w:val="32"/>
          <w:lang w:eastAsia="en-US"/>
        </w:rPr>
        <w:t>toutes ces ravissantes houris qui dansaient dans les rêves de l</w:t>
      </w:r>
      <w:r w:rsidR="0046142F">
        <w:rPr>
          <w:szCs w:val="32"/>
          <w:lang w:eastAsia="en-US"/>
        </w:rPr>
        <w:t>’</w:t>
      </w:r>
      <w:r>
        <w:rPr>
          <w:szCs w:val="32"/>
          <w:lang w:eastAsia="en-US"/>
        </w:rPr>
        <w:t>habit bleu</w:t>
      </w:r>
      <w:r w:rsidR="0046142F">
        <w:rPr>
          <w:szCs w:val="32"/>
          <w:lang w:eastAsia="en-US"/>
        </w:rPr>
        <w:t xml:space="preserve"> (M. </w:t>
      </w:r>
      <w:proofErr w:type="spellStart"/>
      <w:r>
        <w:rPr>
          <w:szCs w:val="32"/>
          <w:lang w:eastAsia="en-US"/>
        </w:rPr>
        <w:t>Godanchet</w:t>
      </w:r>
      <w:proofErr w:type="spellEnd"/>
      <w:r w:rsidR="0046142F">
        <w:rPr>
          <w:szCs w:val="32"/>
          <w:lang w:eastAsia="en-US"/>
        </w:rPr>
        <w:t xml:space="preserve">, </w:t>
      </w:r>
      <w:r>
        <w:rPr>
          <w:szCs w:val="32"/>
          <w:lang w:eastAsia="en-US"/>
        </w:rPr>
        <w:t>chimiste à Limoges</w:t>
      </w:r>
      <w:r w:rsidR="0046142F">
        <w:rPr>
          <w:szCs w:val="32"/>
          <w:lang w:eastAsia="en-US"/>
        </w:rPr>
        <w:t xml:space="preserve">, </w:t>
      </w:r>
      <w:r>
        <w:rPr>
          <w:szCs w:val="32"/>
          <w:lang w:eastAsia="en-US"/>
        </w:rPr>
        <w:t>médaille d</w:t>
      </w:r>
      <w:r w:rsidR="0046142F">
        <w:rPr>
          <w:szCs w:val="32"/>
          <w:lang w:eastAsia="en-US"/>
        </w:rPr>
        <w:t>’</w:t>
      </w:r>
      <w:r>
        <w:rPr>
          <w:szCs w:val="32"/>
          <w:lang w:eastAsia="en-US"/>
        </w:rPr>
        <w:t>argent</w:t>
      </w:r>
      <w:r w:rsidR="0046142F">
        <w:rPr>
          <w:szCs w:val="32"/>
          <w:lang w:eastAsia="en-US"/>
        </w:rPr>
        <w:t xml:space="preserve">), </w:t>
      </w:r>
      <w:r>
        <w:rPr>
          <w:szCs w:val="32"/>
          <w:lang w:eastAsia="en-US"/>
        </w:rPr>
        <w:t xml:space="preserve">toutes </w:t>
      </w:r>
      <w:r>
        <w:rPr>
          <w:szCs w:val="32"/>
          <w:lang w:eastAsia="en-US"/>
        </w:rPr>
        <w:t xml:space="preserve">ces </w:t>
      </w:r>
      <w:r>
        <w:rPr>
          <w:szCs w:val="32"/>
          <w:lang w:eastAsia="en-US"/>
        </w:rPr>
        <w:t>pécheresses souriantes</w:t>
      </w:r>
      <w:r w:rsidR="0046142F">
        <w:rPr>
          <w:szCs w:val="32"/>
          <w:lang w:eastAsia="en-US"/>
        </w:rPr>
        <w:t xml:space="preserve">, </w:t>
      </w:r>
      <w:r>
        <w:rPr>
          <w:szCs w:val="32"/>
          <w:lang w:eastAsia="en-US"/>
        </w:rPr>
        <w:t>soyez-en bien certains</w:t>
      </w:r>
      <w:r w:rsidR="0046142F">
        <w:rPr>
          <w:szCs w:val="32"/>
          <w:lang w:eastAsia="en-US"/>
        </w:rPr>
        <w:t xml:space="preserve">, </w:t>
      </w:r>
      <w:r>
        <w:rPr>
          <w:szCs w:val="32"/>
          <w:lang w:eastAsia="en-US"/>
        </w:rPr>
        <w:t>auraient été désespérées de voir leur vie facile tourner au drame</w:t>
      </w:r>
      <w:r w:rsidR="0046142F">
        <w:rPr>
          <w:szCs w:val="32"/>
          <w:lang w:eastAsia="en-US"/>
        </w:rPr>
        <w:t xml:space="preserve">. </w:t>
      </w:r>
      <w:r>
        <w:rPr>
          <w:szCs w:val="32"/>
          <w:lang w:eastAsia="en-US"/>
        </w:rPr>
        <w:t>On leur avait promis ce spectacle séduisant</w:t>
      </w:r>
      <w:r w:rsidR="0046142F">
        <w:rPr>
          <w:szCs w:val="32"/>
          <w:lang w:eastAsia="en-US"/>
        </w:rPr>
        <w:t xml:space="preserve"> : </w:t>
      </w:r>
      <w:r>
        <w:rPr>
          <w:szCs w:val="32"/>
          <w:lang w:eastAsia="en-US"/>
        </w:rPr>
        <w:t>Une femme très belle humiliée</w:t>
      </w:r>
      <w:r w:rsidR="0046142F">
        <w:rPr>
          <w:szCs w:val="32"/>
          <w:lang w:eastAsia="en-US"/>
        </w:rPr>
        <w:t xml:space="preserve">. </w:t>
      </w:r>
      <w:r>
        <w:rPr>
          <w:szCs w:val="32"/>
          <w:lang w:eastAsia="en-US"/>
        </w:rPr>
        <w:t>Elles étaient parties pleines de curiosité et d</w:t>
      </w:r>
      <w:r w:rsidR="0046142F">
        <w:rPr>
          <w:szCs w:val="32"/>
          <w:lang w:eastAsia="en-US"/>
        </w:rPr>
        <w:t>’</w:t>
      </w:r>
      <w:r>
        <w:rPr>
          <w:szCs w:val="32"/>
          <w:lang w:eastAsia="en-US"/>
        </w:rPr>
        <w:t>espoir</w:t>
      </w:r>
      <w:r w:rsidR="0046142F">
        <w:rPr>
          <w:szCs w:val="32"/>
          <w:lang w:eastAsia="en-US"/>
        </w:rPr>
        <w:t>.</w:t>
      </w:r>
    </w:p>
    <w:p w14:paraId="7F880C99" w14:textId="77777777" w:rsidR="0046142F" w:rsidRDefault="003148C9" w:rsidP="0046142F">
      <w:pPr>
        <w:rPr>
          <w:szCs w:val="32"/>
          <w:lang w:eastAsia="en-US"/>
        </w:rPr>
      </w:pPr>
      <w:r>
        <w:rPr>
          <w:szCs w:val="32"/>
          <w:lang w:eastAsia="en-US"/>
        </w:rPr>
        <w:t>Mais elles ne savaient pas ce qu</w:t>
      </w:r>
      <w:r w:rsidR="0046142F">
        <w:rPr>
          <w:szCs w:val="32"/>
          <w:lang w:eastAsia="en-US"/>
        </w:rPr>
        <w:t>’</w:t>
      </w:r>
      <w:r>
        <w:rPr>
          <w:szCs w:val="32"/>
          <w:lang w:eastAsia="en-US"/>
        </w:rPr>
        <w:t>il y avait d</w:t>
      </w:r>
      <w:r w:rsidR="0046142F">
        <w:rPr>
          <w:szCs w:val="32"/>
          <w:lang w:eastAsia="en-US"/>
        </w:rPr>
        <w:t>’</w:t>
      </w:r>
      <w:r>
        <w:rPr>
          <w:szCs w:val="32"/>
          <w:lang w:eastAsia="en-US"/>
        </w:rPr>
        <w:t>horrible derrière le comique de cette farce</w:t>
      </w:r>
      <w:r w:rsidR="0046142F">
        <w:rPr>
          <w:szCs w:val="32"/>
          <w:lang w:eastAsia="en-US"/>
        </w:rPr>
        <w:t>.</w:t>
      </w:r>
    </w:p>
    <w:p w14:paraId="538F1048" w14:textId="77777777" w:rsidR="0046142F" w:rsidRDefault="003148C9" w:rsidP="0046142F">
      <w:pPr>
        <w:rPr>
          <w:szCs w:val="32"/>
          <w:lang w:eastAsia="en-US"/>
        </w:rPr>
      </w:pPr>
      <w:r>
        <w:rPr>
          <w:szCs w:val="32"/>
          <w:lang w:eastAsia="en-US"/>
        </w:rPr>
        <w:t>Nous en disons autant des étudiants cossus et autres jeunes badauds qui émaillaient les salons Beaujoyeux</w:t>
      </w:r>
      <w:r w:rsidR="0046142F">
        <w:rPr>
          <w:szCs w:val="32"/>
          <w:lang w:eastAsia="en-US"/>
        </w:rPr>
        <w:t>.</w:t>
      </w:r>
    </w:p>
    <w:p w14:paraId="1D950107" w14:textId="77777777" w:rsidR="0046142F" w:rsidRDefault="003148C9" w:rsidP="0046142F">
      <w:pPr>
        <w:rPr>
          <w:szCs w:val="32"/>
          <w:lang w:eastAsia="en-US"/>
        </w:rPr>
      </w:pPr>
      <w:r>
        <w:rPr>
          <w:szCs w:val="32"/>
          <w:lang w:eastAsia="en-US"/>
        </w:rPr>
        <w:t>Seulement tout ce monde était piqué au jeu</w:t>
      </w:r>
      <w:r w:rsidR="0046142F">
        <w:rPr>
          <w:szCs w:val="32"/>
          <w:lang w:eastAsia="en-US"/>
        </w:rPr>
        <w:t xml:space="preserve">. </w:t>
      </w:r>
      <w:r>
        <w:rPr>
          <w:szCs w:val="32"/>
          <w:lang w:eastAsia="en-US"/>
        </w:rPr>
        <w:t>La fameuse très belle qu</w:t>
      </w:r>
      <w:r w:rsidR="0046142F">
        <w:rPr>
          <w:szCs w:val="32"/>
          <w:lang w:eastAsia="en-US"/>
        </w:rPr>
        <w:t>’</w:t>
      </w:r>
      <w:r>
        <w:rPr>
          <w:szCs w:val="32"/>
          <w:lang w:eastAsia="en-US"/>
        </w:rPr>
        <w:t>on voulait humilier</w:t>
      </w:r>
      <w:r w:rsidR="0046142F">
        <w:rPr>
          <w:szCs w:val="32"/>
          <w:lang w:eastAsia="en-US"/>
        </w:rPr>
        <w:t xml:space="preserve">, </w:t>
      </w:r>
      <w:r>
        <w:rPr>
          <w:szCs w:val="32"/>
          <w:lang w:eastAsia="en-US"/>
        </w:rPr>
        <w:t>avait récolté un triomphe</w:t>
      </w:r>
      <w:r w:rsidR="0046142F">
        <w:rPr>
          <w:szCs w:val="32"/>
          <w:lang w:eastAsia="en-US"/>
        </w:rPr>
        <w:t xml:space="preserve">. </w:t>
      </w:r>
      <w:r>
        <w:rPr>
          <w:szCs w:val="32"/>
          <w:lang w:eastAsia="en-US"/>
        </w:rPr>
        <w:t>On était vaincu</w:t>
      </w:r>
      <w:r w:rsidR="0046142F">
        <w:rPr>
          <w:szCs w:val="32"/>
          <w:lang w:eastAsia="en-US"/>
        </w:rPr>
        <w:t xml:space="preserve">. </w:t>
      </w:r>
      <w:r>
        <w:rPr>
          <w:szCs w:val="32"/>
          <w:lang w:eastAsia="en-US"/>
        </w:rPr>
        <w:t>Il fallait se dédommager</w:t>
      </w:r>
      <w:r w:rsidR="0046142F">
        <w:rPr>
          <w:szCs w:val="32"/>
          <w:lang w:eastAsia="en-US"/>
        </w:rPr>
        <w:t>.</w:t>
      </w:r>
    </w:p>
    <w:p w14:paraId="7854CBCC" w14:textId="77777777" w:rsidR="0046142F" w:rsidRDefault="003148C9" w:rsidP="0046142F">
      <w:pPr>
        <w:rPr>
          <w:szCs w:val="32"/>
          <w:lang w:eastAsia="en-US"/>
        </w:rPr>
      </w:pPr>
      <w:r>
        <w:rPr>
          <w:szCs w:val="32"/>
          <w:lang w:eastAsia="en-US"/>
        </w:rPr>
        <w:t>Et Paoli offrait une occasion superbe</w:t>
      </w:r>
      <w:r w:rsidR="0046142F">
        <w:rPr>
          <w:szCs w:val="32"/>
          <w:lang w:eastAsia="en-US"/>
        </w:rPr>
        <w:t> !</w:t>
      </w:r>
    </w:p>
    <w:p w14:paraId="7C41ADD7" w14:textId="71BF35AA" w:rsidR="0046142F" w:rsidRDefault="003148C9" w:rsidP="0046142F">
      <w:pPr>
        <w:rPr>
          <w:szCs w:val="32"/>
          <w:lang w:eastAsia="en-US"/>
        </w:rPr>
      </w:pPr>
      <w:r>
        <w:rPr>
          <w:szCs w:val="32"/>
          <w:lang w:eastAsia="en-US"/>
        </w:rPr>
        <w:lastRenderedPageBreak/>
        <w:t>Les salons Beaujoyeux étaient armés en guerre</w:t>
      </w:r>
      <w:r w:rsidR="0046142F">
        <w:rPr>
          <w:szCs w:val="32"/>
          <w:lang w:eastAsia="en-US"/>
        </w:rPr>
        <w:t xml:space="preserve">. </w:t>
      </w:r>
      <w:r>
        <w:rPr>
          <w:szCs w:val="32"/>
          <w:lang w:eastAsia="en-US"/>
        </w:rPr>
        <w:t>On ne dansait pas</w:t>
      </w:r>
      <w:r w:rsidR="0046142F">
        <w:rPr>
          <w:szCs w:val="32"/>
          <w:lang w:eastAsia="en-US"/>
        </w:rPr>
        <w:t xml:space="preserve">, </w:t>
      </w:r>
      <w:r>
        <w:rPr>
          <w:szCs w:val="32"/>
          <w:lang w:eastAsia="en-US"/>
        </w:rPr>
        <w:t>on ne jouait pas</w:t>
      </w:r>
      <w:r w:rsidR="0046142F">
        <w:rPr>
          <w:szCs w:val="32"/>
          <w:lang w:eastAsia="en-US"/>
        </w:rPr>
        <w:t xml:space="preserve">. </w:t>
      </w:r>
      <w:r>
        <w:rPr>
          <w:szCs w:val="32"/>
          <w:lang w:eastAsia="en-US"/>
        </w:rPr>
        <w:t>L</w:t>
      </w:r>
      <w:r w:rsidR="0046142F">
        <w:rPr>
          <w:szCs w:val="32"/>
          <w:lang w:eastAsia="en-US"/>
        </w:rPr>
        <w:t>’</w:t>
      </w:r>
      <w:r>
        <w:rPr>
          <w:szCs w:val="32"/>
          <w:lang w:eastAsia="en-US"/>
        </w:rPr>
        <w:t>habit bleu faisait tr</w:t>
      </w:r>
      <w:r w:rsidR="005D7244">
        <w:rPr>
          <w:szCs w:val="32"/>
          <w:lang w:eastAsia="en-US"/>
        </w:rPr>
        <w:t>ê</w:t>
      </w:r>
      <w:r>
        <w:rPr>
          <w:szCs w:val="32"/>
          <w:lang w:eastAsia="en-US"/>
        </w:rPr>
        <w:t>ve à ses naïvetés limousines et donnait peut-être une pensée au châle-tapis</w:t>
      </w:r>
      <w:r w:rsidR="0046142F">
        <w:rPr>
          <w:szCs w:val="32"/>
          <w:lang w:eastAsia="en-US"/>
        </w:rPr>
        <w:t xml:space="preserve">, </w:t>
      </w:r>
      <w:r>
        <w:rPr>
          <w:szCs w:val="32"/>
          <w:lang w:eastAsia="en-US"/>
        </w:rPr>
        <w:t>au cinq écharpes de barège et au garçon abandonné</w:t>
      </w:r>
      <w:r w:rsidR="0046142F">
        <w:rPr>
          <w:szCs w:val="32"/>
          <w:lang w:eastAsia="en-US"/>
        </w:rPr>
        <w:t xml:space="preserve">. </w:t>
      </w:r>
      <w:r>
        <w:rPr>
          <w:szCs w:val="32"/>
          <w:lang w:eastAsia="en-US"/>
        </w:rPr>
        <w:t>Pervenche refoulait un cent d</w:t>
      </w:r>
      <w:r w:rsidR="0046142F">
        <w:rPr>
          <w:szCs w:val="32"/>
          <w:lang w:eastAsia="en-US"/>
        </w:rPr>
        <w:t>’</w:t>
      </w:r>
      <w:r>
        <w:rPr>
          <w:szCs w:val="32"/>
          <w:lang w:eastAsia="en-US"/>
        </w:rPr>
        <w:t>alexandrins formidables qu</w:t>
      </w:r>
      <w:r w:rsidR="0046142F">
        <w:rPr>
          <w:szCs w:val="32"/>
          <w:lang w:eastAsia="en-US"/>
        </w:rPr>
        <w:t>’</w:t>
      </w:r>
      <w:r>
        <w:rPr>
          <w:szCs w:val="32"/>
          <w:lang w:eastAsia="en-US"/>
        </w:rPr>
        <w:t>elle avait perpétrés dans la journée</w:t>
      </w:r>
      <w:r w:rsidR="0046142F">
        <w:rPr>
          <w:szCs w:val="32"/>
          <w:lang w:eastAsia="en-US"/>
        </w:rPr>
        <w:t xml:space="preserve"> ; </w:t>
      </w:r>
      <w:r>
        <w:rPr>
          <w:szCs w:val="32"/>
          <w:lang w:eastAsia="en-US"/>
        </w:rPr>
        <w:t xml:space="preserve">Sensitive cherchait à </w:t>
      </w:r>
      <w:r>
        <w:rPr>
          <w:i/>
          <w:iCs/>
          <w:szCs w:val="32"/>
          <w:lang w:eastAsia="en-US"/>
        </w:rPr>
        <w:t>je t</w:t>
      </w:r>
      <w:r w:rsidR="0046142F">
        <w:rPr>
          <w:i/>
          <w:iCs/>
          <w:szCs w:val="32"/>
          <w:lang w:eastAsia="en-US"/>
        </w:rPr>
        <w:t>’</w:t>
      </w:r>
      <w:r>
        <w:rPr>
          <w:i/>
          <w:iCs/>
          <w:szCs w:val="32"/>
          <w:lang w:eastAsia="en-US"/>
        </w:rPr>
        <w:t xml:space="preserve">aime </w:t>
      </w:r>
      <w:r>
        <w:rPr>
          <w:szCs w:val="32"/>
          <w:lang w:eastAsia="en-US"/>
        </w:rPr>
        <w:t>une autre rime qu</w:t>
      </w:r>
      <w:r w:rsidR="0046142F">
        <w:rPr>
          <w:szCs w:val="32"/>
          <w:lang w:eastAsia="en-US"/>
        </w:rPr>
        <w:t>’</w:t>
      </w:r>
      <w:r>
        <w:rPr>
          <w:i/>
          <w:iCs/>
          <w:szCs w:val="32"/>
          <w:lang w:eastAsia="en-US"/>
        </w:rPr>
        <w:t>amour extrême</w:t>
      </w:r>
      <w:r>
        <w:rPr>
          <w:szCs w:val="32"/>
          <w:lang w:eastAsia="en-US"/>
        </w:rPr>
        <w:t xml:space="preserve"> ou </w:t>
      </w:r>
      <w:r>
        <w:rPr>
          <w:i/>
          <w:iCs/>
          <w:szCs w:val="32"/>
          <w:lang w:eastAsia="en-US"/>
        </w:rPr>
        <w:t>mon bien suprême</w:t>
      </w:r>
      <w:r w:rsidR="0046142F">
        <w:rPr>
          <w:szCs w:val="32"/>
          <w:lang w:eastAsia="en-US"/>
        </w:rPr>
        <w:t xml:space="preserve">. </w:t>
      </w:r>
      <w:r>
        <w:rPr>
          <w:szCs w:val="32"/>
          <w:lang w:eastAsia="en-US"/>
        </w:rPr>
        <w:t xml:space="preserve">Elle ne trouvait que </w:t>
      </w:r>
      <w:r>
        <w:rPr>
          <w:i/>
          <w:iCs/>
          <w:szCs w:val="32"/>
          <w:lang w:eastAsia="en-US"/>
        </w:rPr>
        <w:t>crème</w:t>
      </w:r>
      <w:r w:rsidR="0046142F">
        <w:rPr>
          <w:i/>
          <w:iCs/>
          <w:szCs w:val="32"/>
          <w:lang w:eastAsia="en-US"/>
        </w:rPr>
        <w:t xml:space="preserve">, </w:t>
      </w:r>
      <w:r>
        <w:rPr>
          <w:szCs w:val="32"/>
          <w:lang w:eastAsia="en-US"/>
        </w:rPr>
        <w:t>et cela lui mettait du malheur au cœur</w:t>
      </w:r>
      <w:r w:rsidR="0046142F">
        <w:rPr>
          <w:szCs w:val="32"/>
          <w:lang w:eastAsia="en-US"/>
        </w:rPr>
        <w:t>.</w:t>
      </w:r>
    </w:p>
    <w:p w14:paraId="4DA4921A" w14:textId="77777777" w:rsidR="0046142F" w:rsidRDefault="003148C9" w:rsidP="0046142F">
      <w:pPr>
        <w:rPr>
          <w:szCs w:val="32"/>
          <w:lang w:eastAsia="en-US"/>
        </w:rPr>
      </w:pPr>
      <w:proofErr w:type="spellStart"/>
      <w:r>
        <w:rPr>
          <w:szCs w:val="32"/>
          <w:lang w:eastAsia="en-US"/>
        </w:rPr>
        <w:t>Guérineul</w:t>
      </w:r>
      <w:proofErr w:type="spellEnd"/>
      <w:r w:rsidR="0046142F">
        <w:rPr>
          <w:szCs w:val="32"/>
          <w:lang w:eastAsia="en-US"/>
        </w:rPr>
        <w:t xml:space="preserve">, </w:t>
      </w:r>
      <w:r>
        <w:rPr>
          <w:szCs w:val="32"/>
          <w:lang w:eastAsia="en-US"/>
        </w:rPr>
        <w:t>oh qu</w:t>
      </w:r>
      <w:r w:rsidR="0046142F">
        <w:rPr>
          <w:szCs w:val="32"/>
          <w:lang w:eastAsia="en-US"/>
        </w:rPr>
        <w:t>’</w:t>
      </w:r>
      <w:r>
        <w:rPr>
          <w:szCs w:val="32"/>
          <w:lang w:eastAsia="en-US"/>
        </w:rPr>
        <w:t>il était déchu</w:t>
      </w:r>
      <w:r w:rsidR="0046142F">
        <w:rPr>
          <w:szCs w:val="32"/>
          <w:lang w:eastAsia="en-US"/>
        </w:rPr>
        <w:t xml:space="preserve"> ! </w:t>
      </w:r>
      <w:r>
        <w:rPr>
          <w:szCs w:val="32"/>
          <w:lang w:eastAsia="en-US"/>
        </w:rPr>
        <w:t>s</w:t>
      </w:r>
      <w:r w:rsidR="0046142F">
        <w:rPr>
          <w:szCs w:val="32"/>
          <w:lang w:eastAsia="en-US"/>
        </w:rPr>
        <w:t>’</w:t>
      </w:r>
      <w:r>
        <w:rPr>
          <w:szCs w:val="32"/>
          <w:lang w:eastAsia="en-US"/>
        </w:rPr>
        <w:t>il s</w:t>
      </w:r>
      <w:r w:rsidR="0046142F">
        <w:rPr>
          <w:szCs w:val="32"/>
          <w:lang w:eastAsia="en-US"/>
        </w:rPr>
        <w:t>’</w:t>
      </w:r>
      <w:r>
        <w:rPr>
          <w:szCs w:val="32"/>
          <w:lang w:eastAsia="en-US"/>
        </w:rPr>
        <w:t xml:space="preserve">était avisé de jurer seulement </w:t>
      </w:r>
      <w:r>
        <w:rPr>
          <w:i/>
          <w:iCs/>
          <w:szCs w:val="32"/>
          <w:lang w:eastAsia="en-US"/>
        </w:rPr>
        <w:t>nom d</w:t>
      </w:r>
      <w:r w:rsidR="0046142F">
        <w:rPr>
          <w:i/>
          <w:iCs/>
          <w:szCs w:val="32"/>
          <w:lang w:eastAsia="en-US"/>
        </w:rPr>
        <w:t>’</w:t>
      </w:r>
      <w:r>
        <w:rPr>
          <w:i/>
          <w:iCs/>
          <w:szCs w:val="32"/>
          <w:lang w:eastAsia="en-US"/>
        </w:rPr>
        <w:t>un chien</w:t>
      </w:r>
      <w:r w:rsidR="0046142F">
        <w:rPr>
          <w:i/>
          <w:iCs/>
          <w:szCs w:val="32"/>
          <w:lang w:eastAsia="en-US"/>
        </w:rPr>
        <w:t xml:space="preserve">, </w:t>
      </w:r>
      <w:r>
        <w:rPr>
          <w:szCs w:val="32"/>
          <w:lang w:eastAsia="en-US"/>
        </w:rPr>
        <w:t>ce soir on l</w:t>
      </w:r>
      <w:r w:rsidR="0046142F">
        <w:rPr>
          <w:szCs w:val="32"/>
          <w:lang w:eastAsia="en-US"/>
        </w:rPr>
        <w:t>’</w:t>
      </w:r>
      <w:r>
        <w:rPr>
          <w:szCs w:val="32"/>
          <w:lang w:eastAsia="en-US"/>
        </w:rPr>
        <w:t>eût flanqué dans la rue</w:t>
      </w:r>
      <w:r w:rsidR="0046142F">
        <w:rPr>
          <w:szCs w:val="32"/>
          <w:lang w:eastAsia="en-US"/>
        </w:rPr>
        <w:t>.</w:t>
      </w:r>
    </w:p>
    <w:p w14:paraId="5111C0FC" w14:textId="77777777" w:rsidR="0046142F" w:rsidRDefault="003148C9" w:rsidP="0046142F">
      <w:pPr>
        <w:rPr>
          <w:szCs w:val="32"/>
          <w:lang w:eastAsia="en-US"/>
        </w:rPr>
      </w:pPr>
      <w:r>
        <w:rPr>
          <w:szCs w:val="32"/>
          <w:lang w:eastAsia="en-US"/>
        </w:rPr>
        <w:t>Il le sentait</w:t>
      </w:r>
      <w:r w:rsidR="0046142F">
        <w:rPr>
          <w:szCs w:val="32"/>
          <w:lang w:eastAsia="en-US"/>
        </w:rPr>
        <w:t xml:space="preserve">, </w:t>
      </w:r>
      <w:r>
        <w:rPr>
          <w:szCs w:val="32"/>
          <w:lang w:eastAsia="en-US"/>
        </w:rPr>
        <w:t>il avait presque envie d</w:t>
      </w:r>
      <w:r w:rsidR="0046142F">
        <w:rPr>
          <w:szCs w:val="32"/>
          <w:lang w:eastAsia="en-US"/>
        </w:rPr>
        <w:t>’</w:t>
      </w:r>
      <w:r>
        <w:rPr>
          <w:szCs w:val="32"/>
          <w:lang w:eastAsia="en-US"/>
        </w:rPr>
        <w:t xml:space="preserve">aller </w:t>
      </w:r>
      <w:r>
        <w:rPr>
          <w:i/>
          <w:iCs/>
          <w:szCs w:val="32"/>
          <w:lang w:eastAsia="en-US"/>
        </w:rPr>
        <w:t xml:space="preserve">en brûler une </w:t>
      </w:r>
      <w:r>
        <w:rPr>
          <w:szCs w:val="32"/>
          <w:lang w:eastAsia="en-US"/>
        </w:rPr>
        <w:t>au café Molière</w:t>
      </w:r>
      <w:r w:rsidR="0046142F">
        <w:rPr>
          <w:szCs w:val="32"/>
          <w:lang w:eastAsia="en-US"/>
        </w:rPr>
        <w:t>.</w:t>
      </w:r>
    </w:p>
    <w:p w14:paraId="00853BC3" w14:textId="77777777" w:rsidR="0046142F" w:rsidRDefault="003148C9" w:rsidP="0046142F">
      <w:pPr>
        <w:rPr>
          <w:szCs w:val="32"/>
          <w:lang w:eastAsia="en-US"/>
        </w:rPr>
      </w:pPr>
      <w:r>
        <w:rPr>
          <w:szCs w:val="32"/>
          <w:lang w:eastAsia="en-US"/>
        </w:rPr>
        <w:t>Madame la marquise ne prenait même pas la peine de dissimuler sa préoccupation</w:t>
      </w:r>
      <w:r w:rsidR="0046142F">
        <w:rPr>
          <w:szCs w:val="32"/>
          <w:lang w:eastAsia="en-US"/>
        </w:rPr>
        <w:t>.</w:t>
      </w:r>
    </w:p>
    <w:p w14:paraId="7DD37518" w14:textId="77777777" w:rsidR="0046142F" w:rsidRDefault="003148C9" w:rsidP="0046142F">
      <w:pPr>
        <w:rPr>
          <w:szCs w:val="32"/>
          <w:lang w:eastAsia="en-US"/>
        </w:rPr>
      </w:pPr>
      <w:r>
        <w:rPr>
          <w:szCs w:val="32"/>
          <w:lang w:eastAsia="en-US"/>
        </w:rPr>
        <w:t>Paoli seule avait un air parfaitement dégagé</w:t>
      </w:r>
      <w:r w:rsidR="0046142F">
        <w:rPr>
          <w:szCs w:val="32"/>
          <w:lang w:eastAsia="en-US"/>
        </w:rPr>
        <w:t xml:space="preserve">. </w:t>
      </w:r>
      <w:r>
        <w:rPr>
          <w:szCs w:val="32"/>
          <w:lang w:eastAsia="en-US"/>
        </w:rPr>
        <w:t>C</w:t>
      </w:r>
      <w:r w:rsidR="0046142F">
        <w:rPr>
          <w:szCs w:val="32"/>
          <w:lang w:eastAsia="en-US"/>
        </w:rPr>
        <w:t>’</w:t>
      </w:r>
      <w:r>
        <w:rPr>
          <w:szCs w:val="32"/>
          <w:lang w:eastAsia="en-US"/>
        </w:rPr>
        <w:t>était</w:t>
      </w:r>
      <w:r w:rsidR="0046142F">
        <w:rPr>
          <w:szCs w:val="32"/>
          <w:lang w:eastAsia="en-US"/>
        </w:rPr>
        <w:t xml:space="preserve">, </w:t>
      </w:r>
      <w:r>
        <w:rPr>
          <w:szCs w:val="32"/>
          <w:lang w:eastAsia="en-US"/>
        </w:rPr>
        <w:t>pour le moment</w:t>
      </w:r>
      <w:r w:rsidR="0046142F">
        <w:rPr>
          <w:szCs w:val="32"/>
          <w:lang w:eastAsia="en-US"/>
        </w:rPr>
        <w:t xml:space="preserve">, </w:t>
      </w:r>
      <w:r>
        <w:rPr>
          <w:szCs w:val="32"/>
          <w:lang w:eastAsia="en-US"/>
        </w:rPr>
        <w:t>un personnage important que cette Paoli</w:t>
      </w:r>
      <w:r w:rsidR="0046142F">
        <w:rPr>
          <w:szCs w:val="32"/>
          <w:lang w:eastAsia="en-US"/>
        </w:rPr>
        <w:t xml:space="preserve">. </w:t>
      </w:r>
      <w:r>
        <w:rPr>
          <w:szCs w:val="32"/>
          <w:lang w:eastAsia="en-US"/>
        </w:rPr>
        <w:t>Elle allait jouer le rôle d</w:t>
      </w:r>
      <w:r w:rsidR="0046142F">
        <w:rPr>
          <w:szCs w:val="32"/>
          <w:lang w:eastAsia="en-US"/>
        </w:rPr>
        <w:t>’</w:t>
      </w:r>
      <w:r>
        <w:rPr>
          <w:szCs w:val="32"/>
          <w:lang w:eastAsia="en-US"/>
        </w:rPr>
        <w:t>exécuteur en chef</w:t>
      </w:r>
      <w:r w:rsidR="0046142F">
        <w:rPr>
          <w:szCs w:val="32"/>
          <w:lang w:eastAsia="en-US"/>
        </w:rPr>
        <w:t>.</w:t>
      </w:r>
    </w:p>
    <w:p w14:paraId="1930DFF7" w14:textId="77777777" w:rsidR="0046142F" w:rsidRDefault="003148C9" w:rsidP="0046142F">
      <w:pPr>
        <w:rPr>
          <w:szCs w:val="32"/>
          <w:lang w:eastAsia="en-US"/>
        </w:rPr>
      </w:pPr>
      <w:r>
        <w:rPr>
          <w:szCs w:val="32"/>
          <w:lang w:eastAsia="en-US"/>
        </w:rPr>
        <w:t>On entendit le tintement de la sonnette et un silence profond se fit</w:t>
      </w:r>
      <w:r w:rsidR="0046142F">
        <w:rPr>
          <w:szCs w:val="32"/>
          <w:lang w:eastAsia="en-US"/>
        </w:rPr>
        <w:t>.</w:t>
      </w:r>
    </w:p>
    <w:p w14:paraId="1EBA021A" w14:textId="77777777" w:rsidR="0046142F" w:rsidRDefault="003148C9" w:rsidP="0046142F">
      <w:pPr>
        <w:rPr>
          <w:szCs w:val="32"/>
          <w:lang w:eastAsia="en-US"/>
        </w:rPr>
      </w:pPr>
      <w:r>
        <w:rPr>
          <w:szCs w:val="32"/>
          <w:lang w:eastAsia="en-US"/>
        </w:rPr>
        <w:t>Paoli se leva</w:t>
      </w:r>
      <w:r w:rsidR="0046142F">
        <w:rPr>
          <w:szCs w:val="32"/>
          <w:lang w:eastAsia="en-US"/>
        </w:rPr>
        <w:t>.</w:t>
      </w:r>
    </w:p>
    <w:p w14:paraId="5CBC7D53" w14:textId="77777777" w:rsidR="0046142F" w:rsidRDefault="0046142F" w:rsidP="0046142F">
      <w:pPr>
        <w:rPr>
          <w:szCs w:val="32"/>
          <w:lang w:eastAsia="en-US"/>
        </w:rPr>
      </w:pPr>
      <w:r>
        <w:rPr>
          <w:lang w:eastAsia="en-US"/>
        </w:rPr>
        <w:t>— </w:t>
      </w:r>
      <w:r w:rsidR="003148C9">
        <w:rPr>
          <w:szCs w:val="32"/>
          <w:lang w:eastAsia="en-US"/>
        </w:rPr>
        <w:t>Je vais aller la recevoir</w:t>
      </w:r>
      <w:r>
        <w:rPr>
          <w:szCs w:val="32"/>
          <w:lang w:eastAsia="en-US"/>
        </w:rPr>
        <w:t xml:space="preserve">, </w:t>
      </w:r>
      <w:r w:rsidR="003148C9">
        <w:rPr>
          <w:szCs w:val="32"/>
          <w:lang w:eastAsia="en-US"/>
        </w:rPr>
        <w:t>dit-elle</w:t>
      </w:r>
      <w:r>
        <w:rPr>
          <w:szCs w:val="32"/>
          <w:lang w:eastAsia="en-US"/>
        </w:rPr>
        <w:t>.</w:t>
      </w:r>
    </w:p>
    <w:p w14:paraId="7156F6BC" w14:textId="77777777" w:rsidR="0046142F" w:rsidRDefault="003148C9" w:rsidP="0046142F">
      <w:pPr>
        <w:rPr>
          <w:szCs w:val="32"/>
          <w:lang w:eastAsia="en-US"/>
        </w:rPr>
      </w:pPr>
      <w:r>
        <w:rPr>
          <w:szCs w:val="32"/>
          <w:lang w:eastAsia="en-US"/>
        </w:rPr>
        <w:t>Oliva tremblait de tous ses membres</w:t>
      </w:r>
      <w:r w:rsidR="0046142F">
        <w:rPr>
          <w:szCs w:val="32"/>
          <w:lang w:eastAsia="en-US"/>
        </w:rPr>
        <w:t xml:space="preserve">. </w:t>
      </w:r>
      <w:r>
        <w:rPr>
          <w:szCs w:val="32"/>
          <w:lang w:eastAsia="en-US"/>
        </w:rPr>
        <w:t>Elle ouvrit son flacon et en aspira fortement les sels</w:t>
      </w:r>
      <w:r w:rsidR="0046142F">
        <w:rPr>
          <w:szCs w:val="32"/>
          <w:lang w:eastAsia="en-US"/>
        </w:rPr>
        <w:t>.</w:t>
      </w:r>
    </w:p>
    <w:p w14:paraId="4CE48BE4" w14:textId="77777777" w:rsidR="0046142F" w:rsidRDefault="003148C9" w:rsidP="0046142F">
      <w:pPr>
        <w:rPr>
          <w:szCs w:val="32"/>
          <w:lang w:eastAsia="en-US"/>
        </w:rPr>
      </w:pPr>
      <w:r>
        <w:rPr>
          <w:szCs w:val="32"/>
          <w:lang w:eastAsia="en-US"/>
        </w:rPr>
        <w:t>La porte extérieure s</w:t>
      </w:r>
      <w:r w:rsidR="0046142F">
        <w:rPr>
          <w:szCs w:val="32"/>
          <w:lang w:eastAsia="en-US"/>
        </w:rPr>
        <w:t>’</w:t>
      </w:r>
      <w:r>
        <w:rPr>
          <w:szCs w:val="32"/>
          <w:lang w:eastAsia="en-US"/>
        </w:rPr>
        <w:t>ouvrit</w:t>
      </w:r>
      <w:r w:rsidR="0046142F">
        <w:rPr>
          <w:szCs w:val="32"/>
          <w:lang w:eastAsia="en-US"/>
        </w:rPr>
        <w:t>.</w:t>
      </w:r>
    </w:p>
    <w:p w14:paraId="438178B3" w14:textId="77777777" w:rsidR="0046142F" w:rsidRDefault="003148C9" w:rsidP="0046142F">
      <w:pPr>
        <w:rPr>
          <w:szCs w:val="32"/>
          <w:lang w:eastAsia="en-US"/>
        </w:rPr>
      </w:pPr>
      <w:r>
        <w:rPr>
          <w:szCs w:val="32"/>
          <w:lang w:eastAsia="en-US"/>
        </w:rPr>
        <w:t>Un colloque s</w:t>
      </w:r>
      <w:r w:rsidR="0046142F">
        <w:rPr>
          <w:szCs w:val="32"/>
          <w:lang w:eastAsia="en-US"/>
        </w:rPr>
        <w:t>’</w:t>
      </w:r>
      <w:r>
        <w:rPr>
          <w:szCs w:val="32"/>
          <w:lang w:eastAsia="en-US"/>
        </w:rPr>
        <w:t>engagea dans l</w:t>
      </w:r>
      <w:r w:rsidR="0046142F">
        <w:rPr>
          <w:szCs w:val="32"/>
          <w:lang w:eastAsia="en-US"/>
        </w:rPr>
        <w:t>’</w:t>
      </w:r>
      <w:r>
        <w:rPr>
          <w:szCs w:val="32"/>
          <w:lang w:eastAsia="en-US"/>
        </w:rPr>
        <w:t>antichambre entre Paoli et la nouvelle venue</w:t>
      </w:r>
      <w:r w:rsidR="0046142F">
        <w:rPr>
          <w:szCs w:val="32"/>
          <w:lang w:eastAsia="en-US"/>
        </w:rPr>
        <w:t xml:space="preserve">. </w:t>
      </w:r>
      <w:r>
        <w:rPr>
          <w:szCs w:val="32"/>
          <w:lang w:eastAsia="en-US"/>
        </w:rPr>
        <w:t>Tous ceux qui étaient dans le salon pouvaient entendre</w:t>
      </w:r>
      <w:r w:rsidR="0046142F">
        <w:rPr>
          <w:szCs w:val="32"/>
          <w:lang w:eastAsia="en-US"/>
        </w:rPr>
        <w:t>.</w:t>
      </w:r>
    </w:p>
    <w:p w14:paraId="7B89BCDE" w14:textId="77777777" w:rsidR="0046142F" w:rsidRDefault="0046142F" w:rsidP="0046142F">
      <w:pPr>
        <w:rPr>
          <w:szCs w:val="32"/>
          <w:lang w:eastAsia="en-US"/>
        </w:rPr>
      </w:pPr>
      <w:r>
        <w:rPr>
          <w:lang w:eastAsia="en-US"/>
        </w:rPr>
        <w:lastRenderedPageBreak/>
        <w:t>— </w:t>
      </w:r>
      <w:r w:rsidR="003148C9">
        <w:rPr>
          <w:szCs w:val="32"/>
          <w:lang w:eastAsia="en-US"/>
        </w:rPr>
        <w:t>C</w:t>
      </w:r>
      <w:r>
        <w:rPr>
          <w:szCs w:val="32"/>
          <w:lang w:eastAsia="en-US"/>
        </w:rPr>
        <w:t>’</w:t>
      </w:r>
      <w:r w:rsidR="003148C9">
        <w:rPr>
          <w:szCs w:val="32"/>
          <w:lang w:eastAsia="en-US"/>
        </w:rPr>
        <w:t>est bien elle</w:t>
      </w:r>
      <w:r>
        <w:rPr>
          <w:szCs w:val="32"/>
          <w:lang w:eastAsia="en-US"/>
        </w:rPr>
        <w:t xml:space="preserve"> ! </w:t>
      </w:r>
      <w:r w:rsidR="003148C9">
        <w:rPr>
          <w:szCs w:val="32"/>
          <w:lang w:eastAsia="en-US"/>
        </w:rPr>
        <w:t>murmura Oliva dont l</w:t>
      </w:r>
      <w:r>
        <w:rPr>
          <w:szCs w:val="32"/>
          <w:lang w:eastAsia="en-US"/>
        </w:rPr>
        <w:t>’</w:t>
      </w:r>
      <w:r w:rsidR="003148C9">
        <w:rPr>
          <w:szCs w:val="32"/>
          <w:lang w:eastAsia="en-US"/>
        </w:rPr>
        <w:t>émotion était au comble</w:t>
      </w:r>
      <w:r>
        <w:rPr>
          <w:szCs w:val="32"/>
          <w:lang w:eastAsia="en-US"/>
        </w:rPr>
        <w:t xml:space="preserve"> ; </w:t>
      </w:r>
      <w:r w:rsidR="003148C9">
        <w:rPr>
          <w:szCs w:val="32"/>
          <w:lang w:eastAsia="en-US"/>
        </w:rPr>
        <w:t>je reconnais sa voix</w:t>
      </w:r>
      <w:r>
        <w:rPr>
          <w:szCs w:val="32"/>
          <w:lang w:eastAsia="en-US"/>
        </w:rPr>
        <w:t> !…</w:t>
      </w:r>
    </w:p>
    <w:p w14:paraId="4AF69919" w14:textId="77777777" w:rsidR="0046142F" w:rsidRDefault="003148C9" w:rsidP="0046142F">
      <w:pPr>
        <w:rPr>
          <w:szCs w:val="32"/>
          <w:lang w:eastAsia="en-US"/>
        </w:rPr>
      </w:pPr>
      <w:r>
        <w:rPr>
          <w:szCs w:val="32"/>
          <w:lang w:eastAsia="en-US"/>
        </w:rPr>
        <w:t>Et ce n</w:t>
      </w:r>
      <w:r w:rsidR="0046142F">
        <w:rPr>
          <w:szCs w:val="32"/>
          <w:lang w:eastAsia="en-US"/>
        </w:rPr>
        <w:t>’</w:t>
      </w:r>
      <w:r>
        <w:rPr>
          <w:szCs w:val="32"/>
          <w:lang w:eastAsia="en-US"/>
        </w:rPr>
        <w:t xml:space="preserve">était pas madame la marquise qui reconnaissait la voix de </w:t>
      </w:r>
      <w:proofErr w:type="spellStart"/>
      <w:r>
        <w:rPr>
          <w:szCs w:val="32"/>
          <w:lang w:eastAsia="en-US"/>
        </w:rPr>
        <w:t>Lovely</w:t>
      </w:r>
      <w:proofErr w:type="spellEnd"/>
      <w:r w:rsidR="0046142F">
        <w:rPr>
          <w:szCs w:val="32"/>
          <w:lang w:eastAsia="en-US"/>
        </w:rPr>
        <w:t xml:space="preserve">, </w:t>
      </w:r>
      <w:r>
        <w:rPr>
          <w:szCs w:val="32"/>
          <w:lang w:eastAsia="en-US"/>
        </w:rPr>
        <w:t>la chanteuse</w:t>
      </w:r>
      <w:r w:rsidR="0046142F">
        <w:rPr>
          <w:szCs w:val="32"/>
          <w:lang w:eastAsia="en-US"/>
        </w:rPr>
        <w:t xml:space="preserve">, </w:t>
      </w:r>
      <w:r>
        <w:rPr>
          <w:szCs w:val="32"/>
          <w:lang w:eastAsia="en-US"/>
        </w:rPr>
        <w:t>c</w:t>
      </w:r>
      <w:r w:rsidR="0046142F">
        <w:rPr>
          <w:szCs w:val="32"/>
          <w:lang w:eastAsia="en-US"/>
        </w:rPr>
        <w:t>’</w:t>
      </w:r>
      <w:r>
        <w:rPr>
          <w:szCs w:val="32"/>
          <w:lang w:eastAsia="en-US"/>
        </w:rPr>
        <w:t>était la petite servante Olivette</w:t>
      </w:r>
      <w:r w:rsidR="0046142F">
        <w:rPr>
          <w:szCs w:val="32"/>
          <w:lang w:eastAsia="en-US"/>
        </w:rPr>
        <w:t xml:space="preserve">, </w:t>
      </w:r>
      <w:r>
        <w:rPr>
          <w:szCs w:val="32"/>
          <w:lang w:eastAsia="en-US"/>
        </w:rPr>
        <w:t xml:space="preserve">qui reconnaissait la voix de mademoiselle Berthe </w:t>
      </w:r>
      <w:proofErr w:type="spellStart"/>
      <w:r>
        <w:rPr>
          <w:szCs w:val="32"/>
          <w:lang w:eastAsia="en-US"/>
        </w:rPr>
        <w:t>Crébu</w:t>
      </w:r>
      <w:proofErr w:type="spellEnd"/>
      <w:r>
        <w:rPr>
          <w:szCs w:val="32"/>
          <w:lang w:eastAsia="en-US"/>
        </w:rPr>
        <w:t xml:space="preserve"> de la </w:t>
      </w:r>
      <w:proofErr w:type="spellStart"/>
      <w:r>
        <w:rPr>
          <w:szCs w:val="32"/>
          <w:lang w:eastAsia="en-US"/>
        </w:rPr>
        <w:t>Saulays</w:t>
      </w:r>
      <w:proofErr w:type="spellEnd"/>
      <w:r w:rsidR="0046142F">
        <w:rPr>
          <w:szCs w:val="32"/>
          <w:lang w:eastAsia="en-US"/>
        </w:rPr>
        <w:t xml:space="preserve">, </w:t>
      </w:r>
      <w:r>
        <w:rPr>
          <w:szCs w:val="32"/>
          <w:lang w:eastAsia="en-US"/>
        </w:rPr>
        <w:t>son ancienne maîtresse</w:t>
      </w:r>
      <w:r w:rsidR="0046142F">
        <w:rPr>
          <w:szCs w:val="32"/>
          <w:lang w:eastAsia="en-US"/>
        </w:rPr>
        <w:t>.</w:t>
      </w:r>
    </w:p>
    <w:p w14:paraId="79E7368E" w14:textId="77777777" w:rsidR="0046142F" w:rsidRDefault="003148C9" w:rsidP="0046142F">
      <w:pPr>
        <w:rPr>
          <w:szCs w:val="32"/>
          <w:lang w:eastAsia="en-US"/>
        </w:rPr>
      </w:pPr>
      <w:r>
        <w:rPr>
          <w:szCs w:val="32"/>
          <w:lang w:eastAsia="en-US"/>
        </w:rPr>
        <w:t>Pas n</w:t>
      </w:r>
      <w:r w:rsidR="0046142F">
        <w:rPr>
          <w:szCs w:val="32"/>
          <w:lang w:eastAsia="en-US"/>
        </w:rPr>
        <w:t>’</w:t>
      </w:r>
      <w:r>
        <w:rPr>
          <w:szCs w:val="32"/>
          <w:lang w:eastAsia="en-US"/>
        </w:rPr>
        <w:t>est besoin d</w:t>
      </w:r>
      <w:r w:rsidR="0046142F">
        <w:rPr>
          <w:szCs w:val="32"/>
          <w:lang w:eastAsia="en-US"/>
        </w:rPr>
        <w:t>’</w:t>
      </w:r>
      <w:r>
        <w:rPr>
          <w:szCs w:val="32"/>
          <w:lang w:eastAsia="en-US"/>
        </w:rPr>
        <w:t>ajouter un mot pour expliquer la situation de cette femme</w:t>
      </w:r>
      <w:r w:rsidR="0046142F">
        <w:rPr>
          <w:szCs w:val="32"/>
          <w:lang w:eastAsia="en-US"/>
        </w:rPr>
        <w:t xml:space="preserve">. </w:t>
      </w:r>
      <w:r>
        <w:rPr>
          <w:szCs w:val="32"/>
          <w:lang w:eastAsia="en-US"/>
        </w:rPr>
        <w:t>Elle aimait passionnément</w:t>
      </w:r>
      <w:r w:rsidR="0046142F">
        <w:rPr>
          <w:szCs w:val="32"/>
          <w:lang w:eastAsia="en-US"/>
        </w:rPr>
        <w:t xml:space="preserve">, </w:t>
      </w:r>
      <w:r>
        <w:rPr>
          <w:szCs w:val="32"/>
          <w:lang w:eastAsia="en-US"/>
        </w:rPr>
        <w:t>malgré sa volonté</w:t>
      </w:r>
      <w:r w:rsidR="0046142F">
        <w:rPr>
          <w:szCs w:val="32"/>
          <w:lang w:eastAsia="en-US"/>
        </w:rPr>
        <w:t xml:space="preserve">, </w:t>
      </w:r>
      <w:r>
        <w:rPr>
          <w:szCs w:val="32"/>
          <w:lang w:eastAsia="en-US"/>
        </w:rPr>
        <w:t>malgré son intérêt</w:t>
      </w:r>
      <w:r w:rsidR="0046142F">
        <w:rPr>
          <w:szCs w:val="32"/>
          <w:lang w:eastAsia="en-US"/>
        </w:rPr>
        <w:t xml:space="preserve">. </w:t>
      </w:r>
      <w:r>
        <w:rPr>
          <w:szCs w:val="32"/>
          <w:lang w:eastAsia="en-US"/>
        </w:rPr>
        <w:t>Elle aimait de cet amour tyrannique et entêté qui résiste à tous raisonnements et se moque de tous remèdes</w:t>
      </w:r>
      <w:r w:rsidR="0046142F">
        <w:rPr>
          <w:szCs w:val="32"/>
          <w:lang w:eastAsia="en-US"/>
        </w:rPr>
        <w:t xml:space="preserve"> : </w:t>
      </w:r>
      <w:r>
        <w:rPr>
          <w:szCs w:val="32"/>
          <w:lang w:eastAsia="en-US"/>
        </w:rPr>
        <w:t>amour de courtisane</w:t>
      </w:r>
      <w:r w:rsidR="0046142F">
        <w:rPr>
          <w:szCs w:val="32"/>
          <w:lang w:eastAsia="en-US"/>
        </w:rPr>
        <w:t xml:space="preserve">, </w:t>
      </w:r>
      <w:r>
        <w:rPr>
          <w:szCs w:val="32"/>
          <w:lang w:eastAsia="en-US"/>
        </w:rPr>
        <w:t>parbleu</w:t>
      </w:r>
      <w:r w:rsidR="0046142F">
        <w:rPr>
          <w:szCs w:val="32"/>
          <w:lang w:eastAsia="en-US"/>
        </w:rPr>
        <w:t xml:space="preserve"> ! </w:t>
      </w:r>
      <w:r>
        <w:rPr>
          <w:szCs w:val="32"/>
          <w:lang w:eastAsia="en-US"/>
        </w:rPr>
        <w:t>maladie d</w:t>
      </w:r>
      <w:r w:rsidR="0046142F">
        <w:rPr>
          <w:szCs w:val="32"/>
          <w:lang w:eastAsia="en-US"/>
        </w:rPr>
        <w:t>’</w:t>
      </w:r>
      <w:r>
        <w:rPr>
          <w:szCs w:val="32"/>
          <w:lang w:eastAsia="en-US"/>
        </w:rPr>
        <w:t>amour</w:t>
      </w:r>
      <w:r w:rsidR="0046142F">
        <w:rPr>
          <w:szCs w:val="32"/>
          <w:lang w:eastAsia="en-US"/>
        </w:rPr>
        <w:t>.</w:t>
      </w:r>
    </w:p>
    <w:p w14:paraId="4181BD44" w14:textId="61CC7D6C" w:rsidR="0046142F" w:rsidRDefault="0046142F" w:rsidP="0046142F">
      <w:pPr>
        <w:rPr>
          <w:szCs w:val="32"/>
          <w:lang w:eastAsia="en-US"/>
        </w:rPr>
      </w:pPr>
      <w:r>
        <w:rPr>
          <w:lang w:eastAsia="en-US"/>
        </w:rPr>
        <w:t>— </w:t>
      </w:r>
      <w:r w:rsidR="003148C9">
        <w:rPr>
          <w:szCs w:val="32"/>
          <w:lang w:eastAsia="en-US"/>
        </w:rPr>
        <w:t>Et sa rivale était là</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Du moins</w:t>
      </w:r>
      <w:r>
        <w:rPr>
          <w:szCs w:val="32"/>
          <w:lang w:eastAsia="en-US"/>
        </w:rPr>
        <w:t xml:space="preserve">, </w:t>
      </w:r>
      <w:r w:rsidR="003148C9">
        <w:rPr>
          <w:szCs w:val="32"/>
          <w:lang w:eastAsia="en-US"/>
        </w:rPr>
        <w:t>elle croyait que cette femme était sa rivale</w:t>
      </w:r>
      <w:r>
        <w:rPr>
          <w:szCs w:val="32"/>
          <w:lang w:eastAsia="en-US"/>
        </w:rPr>
        <w:t>.</w:t>
      </w:r>
    </w:p>
    <w:p w14:paraId="193A4379" w14:textId="77777777" w:rsidR="0046142F" w:rsidRDefault="003148C9" w:rsidP="0046142F">
      <w:pPr>
        <w:rPr>
          <w:szCs w:val="32"/>
          <w:lang w:eastAsia="en-US"/>
        </w:rPr>
      </w:pPr>
      <w:r>
        <w:rPr>
          <w:szCs w:val="32"/>
          <w:lang w:eastAsia="en-US"/>
        </w:rPr>
        <w:t>La femme qui</w:t>
      </w:r>
      <w:r w:rsidR="0046142F">
        <w:rPr>
          <w:szCs w:val="32"/>
          <w:lang w:eastAsia="en-US"/>
        </w:rPr>
        <w:t xml:space="preserve">, </w:t>
      </w:r>
      <w:r>
        <w:rPr>
          <w:szCs w:val="32"/>
          <w:lang w:eastAsia="en-US"/>
        </w:rPr>
        <w:t>vingt ans auparavant</w:t>
      </w:r>
      <w:r w:rsidR="0046142F">
        <w:rPr>
          <w:szCs w:val="32"/>
          <w:lang w:eastAsia="en-US"/>
        </w:rPr>
        <w:t xml:space="preserve">, </w:t>
      </w:r>
      <w:r>
        <w:rPr>
          <w:szCs w:val="32"/>
          <w:lang w:eastAsia="en-US"/>
        </w:rPr>
        <w:t>l</w:t>
      </w:r>
      <w:r w:rsidR="0046142F">
        <w:rPr>
          <w:szCs w:val="32"/>
          <w:lang w:eastAsia="en-US"/>
        </w:rPr>
        <w:t>’</w:t>
      </w:r>
      <w:r>
        <w:rPr>
          <w:szCs w:val="32"/>
          <w:lang w:eastAsia="en-US"/>
        </w:rPr>
        <w:t>avait empêchée d</w:t>
      </w:r>
      <w:r w:rsidR="0046142F">
        <w:rPr>
          <w:szCs w:val="32"/>
          <w:lang w:eastAsia="en-US"/>
        </w:rPr>
        <w:t>’</w:t>
      </w:r>
      <w:r>
        <w:rPr>
          <w:szCs w:val="32"/>
          <w:lang w:eastAsia="en-US"/>
        </w:rPr>
        <w:t>être heureuse</w:t>
      </w:r>
      <w:r w:rsidR="0046142F">
        <w:rPr>
          <w:szCs w:val="32"/>
          <w:lang w:eastAsia="en-US"/>
        </w:rPr>
        <w:t>.</w:t>
      </w:r>
    </w:p>
    <w:p w14:paraId="57BFD485" w14:textId="77777777" w:rsidR="0046142F" w:rsidRDefault="003148C9" w:rsidP="0046142F">
      <w:pPr>
        <w:rPr>
          <w:szCs w:val="32"/>
          <w:lang w:eastAsia="en-US"/>
        </w:rPr>
      </w:pPr>
      <w:r>
        <w:rPr>
          <w:szCs w:val="32"/>
          <w:lang w:eastAsia="en-US"/>
        </w:rPr>
        <w:t>La femme qui lui avait gâté sa vie</w:t>
      </w:r>
      <w:r w:rsidR="0046142F">
        <w:rPr>
          <w:szCs w:val="32"/>
          <w:lang w:eastAsia="en-US"/>
        </w:rPr>
        <w:t xml:space="preserve"> ; </w:t>
      </w:r>
      <w:r>
        <w:rPr>
          <w:szCs w:val="32"/>
          <w:lang w:eastAsia="en-US"/>
        </w:rPr>
        <w:t>la femme qui l</w:t>
      </w:r>
      <w:r w:rsidR="0046142F">
        <w:rPr>
          <w:szCs w:val="32"/>
          <w:lang w:eastAsia="en-US"/>
        </w:rPr>
        <w:t>’</w:t>
      </w:r>
      <w:r>
        <w:rPr>
          <w:szCs w:val="32"/>
          <w:lang w:eastAsia="en-US"/>
        </w:rPr>
        <w:t>avait fait monter si haut</w:t>
      </w:r>
      <w:r w:rsidR="0046142F">
        <w:rPr>
          <w:szCs w:val="32"/>
          <w:lang w:eastAsia="en-US"/>
        </w:rPr>
        <w:t xml:space="preserve">, </w:t>
      </w:r>
      <w:r>
        <w:rPr>
          <w:szCs w:val="32"/>
          <w:lang w:eastAsia="en-US"/>
        </w:rPr>
        <w:t>selon le monde où elle vivait et descendre si bas</w:t>
      </w:r>
      <w:r w:rsidR="0046142F">
        <w:rPr>
          <w:szCs w:val="32"/>
          <w:lang w:eastAsia="en-US"/>
        </w:rPr>
        <w:t xml:space="preserve">, </w:t>
      </w:r>
      <w:r>
        <w:rPr>
          <w:szCs w:val="32"/>
          <w:lang w:eastAsia="en-US"/>
        </w:rPr>
        <w:t>selon sa conscience</w:t>
      </w:r>
      <w:r w:rsidR="0046142F">
        <w:rPr>
          <w:szCs w:val="32"/>
          <w:lang w:eastAsia="en-US"/>
        </w:rPr>
        <w:t>.</w:t>
      </w:r>
    </w:p>
    <w:p w14:paraId="091CBA8C" w14:textId="77777777" w:rsidR="0046142F" w:rsidRDefault="003148C9" w:rsidP="0046142F">
      <w:pPr>
        <w:rPr>
          <w:szCs w:val="32"/>
          <w:lang w:eastAsia="en-US"/>
        </w:rPr>
      </w:pPr>
      <w:r>
        <w:rPr>
          <w:szCs w:val="32"/>
          <w:lang w:eastAsia="en-US"/>
        </w:rPr>
        <w:t>Car</w:t>
      </w:r>
      <w:r w:rsidR="0046142F">
        <w:rPr>
          <w:szCs w:val="32"/>
          <w:lang w:eastAsia="en-US"/>
        </w:rPr>
        <w:t xml:space="preserve">, </w:t>
      </w:r>
      <w:r>
        <w:rPr>
          <w:szCs w:val="32"/>
          <w:lang w:eastAsia="en-US"/>
        </w:rPr>
        <w:t>le jour où l</w:t>
      </w:r>
      <w:r w:rsidR="0046142F">
        <w:rPr>
          <w:szCs w:val="32"/>
          <w:lang w:eastAsia="en-US"/>
        </w:rPr>
        <w:t>’</w:t>
      </w:r>
      <w:r>
        <w:rPr>
          <w:szCs w:val="32"/>
          <w:lang w:eastAsia="en-US"/>
        </w:rPr>
        <w:t>on aime</w:t>
      </w:r>
      <w:r w:rsidR="0046142F">
        <w:rPr>
          <w:szCs w:val="32"/>
          <w:lang w:eastAsia="en-US"/>
        </w:rPr>
        <w:t xml:space="preserve">, </w:t>
      </w:r>
      <w:r>
        <w:rPr>
          <w:szCs w:val="32"/>
          <w:lang w:eastAsia="en-US"/>
        </w:rPr>
        <w:t>on retrouve sa conscience</w:t>
      </w:r>
      <w:r w:rsidR="0046142F">
        <w:rPr>
          <w:szCs w:val="32"/>
          <w:lang w:eastAsia="en-US"/>
        </w:rPr>
        <w:t xml:space="preserve">. </w:t>
      </w:r>
      <w:r>
        <w:rPr>
          <w:szCs w:val="32"/>
          <w:lang w:eastAsia="en-US"/>
        </w:rPr>
        <w:t>Elle avait été servante</w:t>
      </w:r>
      <w:r w:rsidR="0046142F">
        <w:rPr>
          <w:szCs w:val="32"/>
          <w:lang w:eastAsia="en-US"/>
        </w:rPr>
        <w:t>.</w:t>
      </w:r>
    </w:p>
    <w:p w14:paraId="178E85FD" w14:textId="77777777" w:rsidR="0046142F" w:rsidRDefault="003148C9" w:rsidP="0046142F">
      <w:pPr>
        <w:rPr>
          <w:szCs w:val="32"/>
          <w:lang w:eastAsia="en-US"/>
        </w:rPr>
      </w:pPr>
      <w:r>
        <w:rPr>
          <w:szCs w:val="32"/>
          <w:lang w:eastAsia="en-US"/>
        </w:rPr>
        <w:t>Et sa maîtresse était là</w:t>
      </w:r>
      <w:r w:rsidR="0046142F">
        <w:rPr>
          <w:szCs w:val="32"/>
          <w:lang w:eastAsia="en-US"/>
        </w:rPr>
        <w:t>.</w:t>
      </w:r>
    </w:p>
    <w:p w14:paraId="72DB5283" w14:textId="4C0AAF12" w:rsidR="0046142F" w:rsidRDefault="003148C9" w:rsidP="0046142F">
      <w:pPr>
        <w:rPr>
          <w:szCs w:val="32"/>
          <w:lang w:eastAsia="en-US"/>
        </w:rPr>
      </w:pPr>
      <w:r>
        <w:rPr>
          <w:szCs w:val="32"/>
          <w:lang w:eastAsia="en-US"/>
        </w:rPr>
        <w:t>Sa maîtresse allait entrer chez elle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dans ce salon tendu de soie</w:t>
      </w:r>
      <w:r w:rsidR="0046142F">
        <w:rPr>
          <w:szCs w:val="32"/>
          <w:lang w:eastAsia="en-US"/>
        </w:rPr>
        <w:t xml:space="preserve">, </w:t>
      </w:r>
      <w:r>
        <w:rPr>
          <w:szCs w:val="32"/>
          <w:lang w:eastAsia="en-US"/>
        </w:rPr>
        <w:t xml:space="preserve">plus brillant sans nul doute que le grand salon du </w:t>
      </w:r>
      <w:proofErr w:type="spellStart"/>
      <w:r>
        <w:rPr>
          <w:szCs w:val="32"/>
          <w:lang w:eastAsia="en-US"/>
        </w:rPr>
        <w:t>Ceuil</w:t>
      </w:r>
      <w:proofErr w:type="spellEnd"/>
      <w:r w:rsidR="0046142F">
        <w:rPr>
          <w:szCs w:val="32"/>
          <w:lang w:eastAsia="en-US"/>
        </w:rPr>
        <w:t>.</w:t>
      </w:r>
    </w:p>
    <w:p w14:paraId="14392D0D" w14:textId="77777777" w:rsidR="0046142F" w:rsidRDefault="003148C9" w:rsidP="0046142F">
      <w:pPr>
        <w:rPr>
          <w:szCs w:val="32"/>
          <w:lang w:eastAsia="en-US"/>
        </w:rPr>
      </w:pPr>
      <w:r>
        <w:rPr>
          <w:szCs w:val="32"/>
          <w:lang w:eastAsia="en-US"/>
        </w:rPr>
        <w:t>Sa maîtresse allait entrer chez elle pour recevoir un coup de poignard au cœur</w:t>
      </w:r>
      <w:r w:rsidR="0046142F">
        <w:rPr>
          <w:szCs w:val="32"/>
          <w:lang w:eastAsia="en-US"/>
        </w:rPr>
        <w:t>.</w:t>
      </w:r>
    </w:p>
    <w:p w14:paraId="45B23E80" w14:textId="662E28C6" w:rsidR="0046142F" w:rsidRDefault="003148C9" w:rsidP="0046142F">
      <w:pPr>
        <w:rPr>
          <w:szCs w:val="32"/>
          <w:lang w:eastAsia="en-US"/>
        </w:rPr>
      </w:pPr>
      <w:r>
        <w:rPr>
          <w:szCs w:val="32"/>
          <w:lang w:eastAsia="en-US"/>
        </w:rPr>
        <w:lastRenderedPageBreak/>
        <w:t>Elle n</w:t>
      </w:r>
      <w:r w:rsidR="0046142F">
        <w:rPr>
          <w:szCs w:val="32"/>
          <w:lang w:eastAsia="en-US"/>
        </w:rPr>
        <w:t>’</w:t>
      </w:r>
      <w:r>
        <w:rPr>
          <w:szCs w:val="32"/>
          <w:lang w:eastAsia="en-US"/>
        </w:rPr>
        <w:t>avait pas pitié</w:t>
      </w:r>
      <w:r w:rsidR="0046142F">
        <w:rPr>
          <w:szCs w:val="32"/>
          <w:lang w:eastAsia="en-US"/>
        </w:rPr>
        <w:t xml:space="preserve">, </w:t>
      </w:r>
      <w:r>
        <w:rPr>
          <w:szCs w:val="32"/>
          <w:lang w:eastAsia="en-US"/>
        </w:rPr>
        <w:t>madame la marquise</w:t>
      </w:r>
      <w:r w:rsidR="0046142F">
        <w:rPr>
          <w:szCs w:val="32"/>
          <w:lang w:eastAsia="en-US"/>
        </w:rPr>
        <w:t xml:space="preserve">, </w:t>
      </w:r>
      <w:r>
        <w:rPr>
          <w:szCs w:val="32"/>
          <w:lang w:eastAsia="en-US"/>
        </w:rPr>
        <w:t>oh</w:t>
      </w:r>
      <w:r w:rsidR="0046142F">
        <w:rPr>
          <w:szCs w:val="32"/>
          <w:lang w:eastAsia="en-US"/>
        </w:rPr>
        <w:t xml:space="preserve"> ! </w:t>
      </w:r>
      <w:r>
        <w:rPr>
          <w:szCs w:val="32"/>
          <w:lang w:eastAsia="en-US"/>
        </w:rPr>
        <w:t>non</w:t>
      </w:r>
      <w:r w:rsidR="0046142F">
        <w:rPr>
          <w:szCs w:val="32"/>
          <w:lang w:eastAsia="en-US"/>
        </w:rPr>
        <w:t xml:space="preserve">, </w:t>
      </w:r>
      <w:r>
        <w:rPr>
          <w:szCs w:val="32"/>
          <w:lang w:eastAsia="en-US"/>
        </w:rPr>
        <w:t>car sa haine était de vingt ans</w:t>
      </w:r>
      <w:r w:rsidR="0046142F">
        <w:rPr>
          <w:szCs w:val="32"/>
          <w:lang w:eastAsia="en-US"/>
        </w:rPr>
        <w:t xml:space="preserve">, </w:t>
      </w:r>
      <w:r>
        <w:rPr>
          <w:szCs w:val="32"/>
          <w:lang w:eastAsia="en-US"/>
        </w:rPr>
        <w:t>une haine de soubrette damnée</w:t>
      </w:r>
      <w:r w:rsidR="0046142F">
        <w:rPr>
          <w:szCs w:val="32"/>
          <w:lang w:eastAsia="en-US"/>
        </w:rPr>
        <w:t xml:space="preserve">, </w:t>
      </w:r>
      <w:r>
        <w:rPr>
          <w:szCs w:val="32"/>
          <w:lang w:eastAsia="en-US"/>
        </w:rPr>
        <w:t>une haine venimeuse</w:t>
      </w:r>
      <w:r w:rsidR="0046142F">
        <w:rPr>
          <w:szCs w:val="32"/>
          <w:lang w:eastAsia="en-US"/>
        </w:rPr>
        <w:t xml:space="preserve">, </w:t>
      </w:r>
      <w:r>
        <w:rPr>
          <w:szCs w:val="32"/>
          <w:lang w:eastAsia="en-US"/>
        </w:rPr>
        <w:t>une haine vile et implacable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mais elle avait peur</w:t>
      </w:r>
      <w:r w:rsidR="0046142F">
        <w:rPr>
          <w:szCs w:val="32"/>
          <w:lang w:eastAsia="en-US"/>
        </w:rPr>
        <w:t>.</w:t>
      </w:r>
    </w:p>
    <w:p w14:paraId="4BEA1727" w14:textId="77777777" w:rsidR="0046142F" w:rsidRDefault="003148C9" w:rsidP="0046142F">
      <w:pPr>
        <w:rPr>
          <w:szCs w:val="32"/>
          <w:lang w:eastAsia="en-US"/>
        </w:rPr>
      </w:pPr>
      <w:r>
        <w:rPr>
          <w:szCs w:val="32"/>
          <w:lang w:eastAsia="en-US"/>
        </w:rPr>
        <w:t>Peur de cette femme brisée qu</w:t>
      </w:r>
      <w:r w:rsidR="0046142F">
        <w:rPr>
          <w:szCs w:val="32"/>
          <w:lang w:eastAsia="en-US"/>
        </w:rPr>
        <w:t>’</w:t>
      </w:r>
      <w:r>
        <w:rPr>
          <w:szCs w:val="32"/>
          <w:lang w:eastAsia="en-US"/>
        </w:rPr>
        <w:t>on allait martyriser sous ses yeux</w:t>
      </w:r>
      <w:r w:rsidR="0046142F">
        <w:rPr>
          <w:szCs w:val="32"/>
          <w:lang w:eastAsia="en-US"/>
        </w:rPr>
        <w:t>.</w:t>
      </w:r>
    </w:p>
    <w:p w14:paraId="4FB44442" w14:textId="77777777" w:rsidR="0046142F" w:rsidRDefault="003148C9" w:rsidP="0046142F">
      <w:pPr>
        <w:rPr>
          <w:szCs w:val="32"/>
          <w:lang w:eastAsia="en-US"/>
        </w:rPr>
      </w:pPr>
      <w:r>
        <w:rPr>
          <w:szCs w:val="32"/>
          <w:lang w:eastAsia="en-US"/>
        </w:rPr>
        <w:t>Si cette femme la reconnaissait</w:t>
      </w:r>
      <w:r w:rsidR="0046142F">
        <w:rPr>
          <w:szCs w:val="32"/>
          <w:lang w:eastAsia="en-US"/>
        </w:rPr>
        <w:t> !</w:t>
      </w:r>
    </w:p>
    <w:p w14:paraId="39C42A64" w14:textId="77777777" w:rsidR="0046142F" w:rsidRDefault="003148C9" w:rsidP="0046142F">
      <w:pPr>
        <w:rPr>
          <w:szCs w:val="32"/>
          <w:lang w:eastAsia="en-US"/>
        </w:rPr>
      </w:pPr>
      <w:r>
        <w:rPr>
          <w:szCs w:val="32"/>
          <w:lang w:eastAsia="en-US"/>
        </w:rPr>
        <w:t>Savez-vous</w:t>
      </w:r>
      <w:r w:rsidR="0046142F">
        <w:rPr>
          <w:szCs w:val="32"/>
          <w:lang w:eastAsia="en-US"/>
        </w:rPr>
        <w:t xml:space="preserve"> ? </w:t>
      </w:r>
      <w:r>
        <w:rPr>
          <w:szCs w:val="32"/>
          <w:lang w:eastAsia="en-US"/>
        </w:rPr>
        <w:t>cette frayeur que l</w:t>
      </w:r>
      <w:r w:rsidR="0046142F">
        <w:rPr>
          <w:szCs w:val="32"/>
          <w:lang w:eastAsia="en-US"/>
        </w:rPr>
        <w:t>’</w:t>
      </w:r>
      <w:r>
        <w:rPr>
          <w:szCs w:val="32"/>
          <w:lang w:eastAsia="en-US"/>
        </w:rPr>
        <w:t xml:space="preserve">on a </w:t>
      </w:r>
      <w:proofErr w:type="spellStart"/>
      <w:r>
        <w:rPr>
          <w:szCs w:val="32"/>
          <w:lang w:eastAsia="en-US"/>
        </w:rPr>
        <w:t>double</w:t>
      </w:r>
      <w:proofErr w:type="spellEnd"/>
      <w:r>
        <w:rPr>
          <w:szCs w:val="32"/>
          <w:lang w:eastAsia="en-US"/>
        </w:rPr>
        <w:t xml:space="preserve"> l</w:t>
      </w:r>
      <w:r w:rsidR="0046142F">
        <w:rPr>
          <w:szCs w:val="32"/>
          <w:lang w:eastAsia="en-US"/>
        </w:rPr>
        <w:t>’</w:t>
      </w:r>
      <w:r>
        <w:rPr>
          <w:szCs w:val="32"/>
          <w:lang w:eastAsia="en-US"/>
        </w:rPr>
        <w:t>émotion</w:t>
      </w:r>
      <w:r w:rsidR="0046142F">
        <w:rPr>
          <w:szCs w:val="32"/>
          <w:lang w:eastAsia="en-US"/>
        </w:rPr>
        <w:t xml:space="preserve"> ; </w:t>
      </w:r>
      <w:r>
        <w:rPr>
          <w:szCs w:val="32"/>
          <w:lang w:eastAsia="en-US"/>
        </w:rPr>
        <w:t>l</w:t>
      </w:r>
      <w:r w:rsidR="0046142F">
        <w:rPr>
          <w:szCs w:val="32"/>
          <w:lang w:eastAsia="en-US"/>
        </w:rPr>
        <w:t>’</w:t>
      </w:r>
      <w:r>
        <w:rPr>
          <w:szCs w:val="32"/>
          <w:lang w:eastAsia="en-US"/>
        </w:rPr>
        <w:t>émotion</w:t>
      </w:r>
      <w:r w:rsidR="0046142F">
        <w:rPr>
          <w:szCs w:val="32"/>
          <w:lang w:eastAsia="en-US"/>
        </w:rPr>
        <w:t xml:space="preserve">, </w:t>
      </w:r>
      <w:r>
        <w:rPr>
          <w:szCs w:val="32"/>
          <w:lang w:eastAsia="en-US"/>
        </w:rPr>
        <w:t>c</w:t>
      </w:r>
      <w:r w:rsidR="0046142F">
        <w:rPr>
          <w:szCs w:val="32"/>
          <w:lang w:eastAsia="en-US"/>
        </w:rPr>
        <w:t>’</w:t>
      </w:r>
      <w:r>
        <w:rPr>
          <w:szCs w:val="32"/>
          <w:lang w:eastAsia="en-US"/>
        </w:rPr>
        <w:t>est le plaisir</w:t>
      </w:r>
      <w:r w:rsidR="0046142F">
        <w:rPr>
          <w:szCs w:val="32"/>
          <w:lang w:eastAsia="en-US"/>
        </w:rPr>
        <w:t xml:space="preserve">. </w:t>
      </w:r>
      <w:r>
        <w:rPr>
          <w:szCs w:val="32"/>
          <w:lang w:eastAsia="en-US"/>
        </w:rPr>
        <w:t>Le plaisir grandit quand on y mêle un peu de souffrance</w:t>
      </w:r>
      <w:r w:rsidR="0046142F">
        <w:rPr>
          <w:szCs w:val="32"/>
          <w:lang w:eastAsia="en-US"/>
        </w:rPr>
        <w:t>.</w:t>
      </w:r>
    </w:p>
    <w:p w14:paraId="1903C66B" w14:textId="77777777" w:rsidR="0046142F" w:rsidRDefault="003148C9" w:rsidP="0046142F">
      <w:pPr>
        <w:rPr>
          <w:szCs w:val="32"/>
          <w:lang w:eastAsia="en-US"/>
        </w:rPr>
      </w:pPr>
      <w:r>
        <w:rPr>
          <w:szCs w:val="32"/>
          <w:lang w:eastAsia="en-US"/>
        </w:rPr>
        <w:t>Telles âmes perdues se comportent comme tels sens blasés</w:t>
      </w:r>
      <w:r w:rsidR="0046142F">
        <w:rPr>
          <w:szCs w:val="32"/>
          <w:lang w:eastAsia="en-US"/>
        </w:rPr>
        <w:t>.</w:t>
      </w:r>
    </w:p>
    <w:p w14:paraId="60E45B00" w14:textId="536FD77E" w:rsidR="0046142F" w:rsidRDefault="003148C9" w:rsidP="0046142F">
      <w:pPr>
        <w:rPr>
          <w:szCs w:val="32"/>
          <w:lang w:eastAsia="en-US"/>
        </w:rPr>
      </w:pPr>
      <w:r>
        <w:rPr>
          <w:szCs w:val="32"/>
          <w:lang w:eastAsia="en-US"/>
        </w:rPr>
        <w:t>Une fois</w:t>
      </w:r>
      <w:r w:rsidR="0046142F">
        <w:rPr>
          <w:szCs w:val="32"/>
          <w:lang w:eastAsia="en-US"/>
        </w:rPr>
        <w:t xml:space="preserve">, </w:t>
      </w:r>
      <w:r>
        <w:rPr>
          <w:szCs w:val="32"/>
          <w:lang w:eastAsia="en-US"/>
        </w:rPr>
        <w:t>le marquis de Sade se pendit pour connaître le fin fond de l</w:t>
      </w:r>
      <w:r w:rsidR="0046142F">
        <w:rPr>
          <w:szCs w:val="32"/>
          <w:lang w:eastAsia="en-US"/>
        </w:rPr>
        <w:t>’</w:t>
      </w:r>
      <w:r>
        <w:rPr>
          <w:szCs w:val="32"/>
          <w:lang w:eastAsia="en-US"/>
        </w:rPr>
        <w:t>extase</w:t>
      </w:r>
      <w:r w:rsidR="0046142F">
        <w:rPr>
          <w:szCs w:val="32"/>
          <w:lang w:eastAsia="en-US"/>
        </w:rPr>
        <w:t>.</w:t>
      </w:r>
    </w:p>
    <w:p w14:paraId="69906EDB" w14:textId="77777777" w:rsidR="0046142F" w:rsidRDefault="003148C9" w:rsidP="0046142F">
      <w:pPr>
        <w:rPr>
          <w:szCs w:val="32"/>
          <w:lang w:eastAsia="en-US"/>
        </w:rPr>
      </w:pPr>
      <w:r>
        <w:rPr>
          <w:szCs w:val="32"/>
          <w:lang w:eastAsia="en-US"/>
        </w:rPr>
        <w:t>Olivette souffrait juste ce qu</w:t>
      </w:r>
      <w:r w:rsidR="0046142F">
        <w:rPr>
          <w:szCs w:val="32"/>
          <w:lang w:eastAsia="en-US"/>
        </w:rPr>
        <w:t>’</w:t>
      </w:r>
      <w:r>
        <w:rPr>
          <w:szCs w:val="32"/>
          <w:lang w:eastAsia="en-US"/>
        </w:rPr>
        <w:t>il fallait pour savourer en plein la coupe de la vengeance</w:t>
      </w:r>
      <w:r w:rsidR="0046142F">
        <w:rPr>
          <w:szCs w:val="32"/>
          <w:lang w:eastAsia="en-US"/>
        </w:rPr>
        <w:t>.</w:t>
      </w:r>
    </w:p>
    <w:p w14:paraId="5D5A568B" w14:textId="77777777" w:rsidR="0046142F" w:rsidRDefault="003148C9" w:rsidP="0046142F">
      <w:pPr>
        <w:rPr>
          <w:szCs w:val="32"/>
          <w:lang w:eastAsia="en-US"/>
        </w:rPr>
      </w:pPr>
      <w:r>
        <w:rPr>
          <w:szCs w:val="32"/>
          <w:lang w:eastAsia="en-US"/>
        </w:rPr>
        <w:t>Certes</w:t>
      </w:r>
      <w:r w:rsidR="0046142F">
        <w:rPr>
          <w:szCs w:val="32"/>
          <w:lang w:eastAsia="en-US"/>
        </w:rPr>
        <w:t xml:space="preserve">, </w:t>
      </w:r>
      <w:r>
        <w:rPr>
          <w:szCs w:val="32"/>
          <w:lang w:eastAsia="en-US"/>
        </w:rPr>
        <w:t>cela valait bien mieux que l</w:t>
      </w:r>
      <w:r w:rsidR="0046142F">
        <w:rPr>
          <w:szCs w:val="32"/>
          <w:lang w:eastAsia="en-US"/>
        </w:rPr>
        <w:t>’</w:t>
      </w:r>
      <w:r>
        <w:rPr>
          <w:szCs w:val="32"/>
          <w:lang w:eastAsia="en-US"/>
        </w:rPr>
        <w:t>ignoble cabale des sifflets</w:t>
      </w:r>
      <w:r w:rsidR="0046142F">
        <w:rPr>
          <w:szCs w:val="32"/>
          <w:lang w:eastAsia="en-US"/>
        </w:rPr>
        <w:t xml:space="preserve">, </w:t>
      </w:r>
      <w:r>
        <w:rPr>
          <w:szCs w:val="32"/>
          <w:lang w:eastAsia="en-US"/>
        </w:rPr>
        <w:t>des injures</w:t>
      </w:r>
      <w:r w:rsidR="0046142F">
        <w:rPr>
          <w:szCs w:val="32"/>
          <w:lang w:eastAsia="en-US"/>
        </w:rPr>
        <w:t xml:space="preserve">, </w:t>
      </w:r>
      <w:r>
        <w:rPr>
          <w:szCs w:val="32"/>
          <w:lang w:eastAsia="en-US"/>
        </w:rPr>
        <w:t>des outrages grossiers</w:t>
      </w:r>
      <w:r w:rsidR="0046142F">
        <w:rPr>
          <w:szCs w:val="32"/>
          <w:lang w:eastAsia="en-US"/>
        </w:rPr>
        <w:t xml:space="preserve">, </w:t>
      </w:r>
      <w:r>
        <w:rPr>
          <w:szCs w:val="32"/>
          <w:lang w:eastAsia="en-US"/>
        </w:rPr>
        <w:t>avec cela on n</w:t>
      </w:r>
      <w:r w:rsidR="0046142F">
        <w:rPr>
          <w:szCs w:val="32"/>
          <w:lang w:eastAsia="en-US"/>
        </w:rPr>
        <w:t>’</w:t>
      </w:r>
      <w:r>
        <w:rPr>
          <w:szCs w:val="32"/>
          <w:lang w:eastAsia="en-US"/>
        </w:rPr>
        <w:t>atteint pas le cœur</w:t>
      </w:r>
      <w:r w:rsidR="0046142F">
        <w:rPr>
          <w:szCs w:val="32"/>
          <w:lang w:eastAsia="en-US"/>
        </w:rPr>
        <w:t>.</w:t>
      </w:r>
    </w:p>
    <w:p w14:paraId="2274F8CA" w14:textId="77777777" w:rsidR="0046142F" w:rsidRDefault="003148C9" w:rsidP="0046142F">
      <w:pPr>
        <w:rPr>
          <w:szCs w:val="32"/>
          <w:lang w:eastAsia="en-US"/>
        </w:rPr>
      </w:pPr>
      <w:r>
        <w:rPr>
          <w:szCs w:val="32"/>
          <w:lang w:eastAsia="en-US"/>
        </w:rPr>
        <w:t>La honte</w:t>
      </w:r>
      <w:r w:rsidR="0046142F">
        <w:rPr>
          <w:szCs w:val="32"/>
          <w:lang w:eastAsia="en-US"/>
        </w:rPr>
        <w:t xml:space="preserve">, </w:t>
      </w:r>
      <w:r>
        <w:rPr>
          <w:szCs w:val="32"/>
          <w:lang w:eastAsia="en-US"/>
        </w:rPr>
        <w:t>la honte poignante</w:t>
      </w:r>
      <w:r w:rsidR="0046142F">
        <w:rPr>
          <w:szCs w:val="32"/>
          <w:lang w:eastAsia="en-US"/>
        </w:rPr>
        <w:t xml:space="preserve">. </w:t>
      </w:r>
      <w:r>
        <w:rPr>
          <w:szCs w:val="32"/>
          <w:lang w:eastAsia="en-US"/>
        </w:rPr>
        <w:t>Voilà une arme qui tue</w:t>
      </w:r>
      <w:r w:rsidR="0046142F">
        <w:rPr>
          <w:szCs w:val="32"/>
          <w:lang w:eastAsia="en-US"/>
        </w:rPr>
        <w:t> !</w:t>
      </w:r>
    </w:p>
    <w:p w14:paraId="4DA50148" w14:textId="77777777" w:rsidR="0046142F" w:rsidRDefault="003148C9" w:rsidP="0046142F">
      <w:pPr>
        <w:rPr>
          <w:szCs w:val="32"/>
          <w:lang w:eastAsia="en-US"/>
        </w:rPr>
      </w:pPr>
      <w:r>
        <w:rPr>
          <w:szCs w:val="32"/>
          <w:lang w:eastAsia="en-US"/>
        </w:rPr>
        <w:t>Et voyez comme tout arrive bien quand la chance s</w:t>
      </w:r>
      <w:r w:rsidR="0046142F">
        <w:rPr>
          <w:szCs w:val="32"/>
          <w:lang w:eastAsia="en-US"/>
        </w:rPr>
        <w:t>’</w:t>
      </w:r>
      <w:r>
        <w:rPr>
          <w:szCs w:val="32"/>
          <w:lang w:eastAsia="en-US"/>
        </w:rPr>
        <w:t>en mêle</w:t>
      </w:r>
      <w:r w:rsidR="0046142F">
        <w:rPr>
          <w:szCs w:val="32"/>
          <w:lang w:eastAsia="en-US"/>
        </w:rPr>
        <w:t> !</w:t>
      </w:r>
    </w:p>
    <w:p w14:paraId="7B1B15C1" w14:textId="77777777" w:rsidR="0046142F" w:rsidRDefault="003148C9" w:rsidP="0046142F">
      <w:pPr>
        <w:rPr>
          <w:szCs w:val="32"/>
          <w:lang w:eastAsia="en-US"/>
        </w:rPr>
      </w:pPr>
      <w:r>
        <w:rPr>
          <w:szCs w:val="32"/>
          <w:lang w:eastAsia="en-US"/>
        </w:rPr>
        <w:t>Pendant que Paoli causait dans l</w:t>
      </w:r>
      <w:r w:rsidR="0046142F">
        <w:rPr>
          <w:szCs w:val="32"/>
          <w:lang w:eastAsia="en-US"/>
        </w:rPr>
        <w:t>’</w:t>
      </w:r>
      <w:r>
        <w:rPr>
          <w:szCs w:val="32"/>
          <w:lang w:eastAsia="en-US"/>
        </w:rPr>
        <w:t>antichambre</w:t>
      </w:r>
      <w:r w:rsidR="0046142F">
        <w:rPr>
          <w:szCs w:val="32"/>
          <w:lang w:eastAsia="en-US"/>
        </w:rPr>
        <w:t xml:space="preserve">, </w:t>
      </w:r>
      <w:r>
        <w:rPr>
          <w:szCs w:val="32"/>
          <w:lang w:eastAsia="en-US"/>
        </w:rPr>
        <w:t>Romblon-Ballon et Fargeau entrèrent par la porte du boudoir</w:t>
      </w:r>
      <w:r w:rsidR="0046142F">
        <w:rPr>
          <w:szCs w:val="32"/>
          <w:lang w:eastAsia="en-US"/>
        </w:rPr>
        <w:t xml:space="preserve">. </w:t>
      </w:r>
      <w:r>
        <w:rPr>
          <w:szCs w:val="32"/>
          <w:lang w:eastAsia="en-US"/>
        </w:rPr>
        <w:t>Fargeau dit à l</w:t>
      </w:r>
      <w:r w:rsidR="0046142F">
        <w:rPr>
          <w:szCs w:val="32"/>
          <w:lang w:eastAsia="en-US"/>
        </w:rPr>
        <w:t>’</w:t>
      </w:r>
      <w:r>
        <w:rPr>
          <w:szCs w:val="32"/>
          <w:lang w:eastAsia="en-US"/>
        </w:rPr>
        <w:t>oreille de la marquise</w:t>
      </w:r>
      <w:r w:rsidR="0046142F">
        <w:rPr>
          <w:szCs w:val="32"/>
          <w:lang w:eastAsia="en-US"/>
        </w:rPr>
        <w:t> :</w:t>
      </w:r>
    </w:p>
    <w:p w14:paraId="050BE392" w14:textId="77777777" w:rsidR="0046142F" w:rsidRDefault="0046142F" w:rsidP="0046142F">
      <w:pPr>
        <w:rPr>
          <w:szCs w:val="32"/>
          <w:lang w:eastAsia="en-US"/>
        </w:rPr>
      </w:pPr>
      <w:r>
        <w:rPr>
          <w:lang w:eastAsia="en-US"/>
        </w:rPr>
        <w:t>— </w:t>
      </w:r>
      <w:r w:rsidR="003148C9">
        <w:rPr>
          <w:szCs w:val="32"/>
          <w:lang w:eastAsia="en-US"/>
        </w:rPr>
        <w:t>Le jeune homme va venir</w:t>
      </w:r>
      <w:r>
        <w:rPr>
          <w:szCs w:val="32"/>
          <w:lang w:eastAsia="en-US"/>
        </w:rPr>
        <w:t>…</w:t>
      </w:r>
    </w:p>
    <w:p w14:paraId="34A860B3" w14:textId="77777777" w:rsidR="0046142F" w:rsidRDefault="003148C9" w:rsidP="0046142F">
      <w:pPr>
        <w:rPr>
          <w:szCs w:val="32"/>
          <w:lang w:eastAsia="en-US"/>
        </w:rPr>
      </w:pPr>
      <w:r>
        <w:rPr>
          <w:szCs w:val="32"/>
          <w:lang w:eastAsia="en-US"/>
        </w:rPr>
        <w:lastRenderedPageBreak/>
        <w:t>Le sein d</w:t>
      </w:r>
      <w:r w:rsidR="0046142F">
        <w:rPr>
          <w:szCs w:val="32"/>
          <w:lang w:eastAsia="en-US"/>
        </w:rPr>
        <w:t>’</w:t>
      </w:r>
      <w:r>
        <w:rPr>
          <w:szCs w:val="32"/>
          <w:lang w:eastAsia="en-US"/>
        </w:rPr>
        <w:t>Oliva bondit</w:t>
      </w:r>
      <w:r w:rsidR="0046142F">
        <w:rPr>
          <w:szCs w:val="32"/>
          <w:lang w:eastAsia="en-US"/>
        </w:rPr>
        <w:t xml:space="preserve">. </w:t>
      </w:r>
      <w:r>
        <w:rPr>
          <w:szCs w:val="32"/>
          <w:lang w:eastAsia="en-US"/>
        </w:rPr>
        <w:t>À la bonne heure</w:t>
      </w:r>
      <w:r w:rsidR="0046142F">
        <w:rPr>
          <w:szCs w:val="32"/>
          <w:lang w:eastAsia="en-US"/>
        </w:rPr>
        <w:t xml:space="preserve"> ! </w:t>
      </w:r>
      <w:r>
        <w:rPr>
          <w:szCs w:val="32"/>
          <w:lang w:eastAsia="en-US"/>
        </w:rPr>
        <w:t>Elle était belle ainsi</w:t>
      </w:r>
      <w:r w:rsidR="0046142F">
        <w:rPr>
          <w:szCs w:val="32"/>
          <w:lang w:eastAsia="en-US"/>
        </w:rPr>
        <w:t xml:space="preserve"> ! </w:t>
      </w:r>
      <w:r>
        <w:rPr>
          <w:szCs w:val="32"/>
          <w:lang w:eastAsia="en-US"/>
        </w:rPr>
        <w:t>et heureuse</w:t>
      </w:r>
      <w:r w:rsidR="0046142F">
        <w:rPr>
          <w:szCs w:val="32"/>
          <w:lang w:eastAsia="en-US"/>
        </w:rPr>
        <w:t> !</w:t>
      </w:r>
    </w:p>
    <w:p w14:paraId="23DC8AB1" w14:textId="77777777" w:rsidR="0046142F" w:rsidRDefault="003148C9" w:rsidP="0046142F">
      <w:pPr>
        <w:rPr>
          <w:szCs w:val="32"/>
          <w:lang w:eastAsia="en-US"/>
        </w:rPr>
      </w:pPr>
      <w:proofErr w:type="spellStart"/>
      <w:r>
        <w:rPr>
          <w:szCs w:val="32"/>
          <w:lang w:eastAsia="en-US"/>
        </w:rPr>
        <w:t>Tiennet</w:t>
      </w:r>
      <w:proofErr w:type="spellEnd"/>
      <w:r>
        <w:rPr>
          <w:szCs w:val="32"/>
          <w:lang w:eastAsia="en-US"/>
        </w:rPr>
        <w:t xml:space="preserve"> n</w:t>
      </w:r>
      <w:r w:rsidR="0046142F">
        <w:rPr>
          <w:szCs w:val="32"/>
          <w:lang w:eastAsia="en-US"/>
        </w:rPr>
        <w:t>’</w:t>
      </w:r>
      <w:r>
        <w:rPr>
          <w:szCs w:val="32"/>
          <w:lang w:eastAsia="en-US"/>
        </w:rPr>
        <w:t>était pas là</w:t>
      </w:r>
      <w:r w:rsidR="0046142F">
        <w:rPr>
          <w:szCs w:val="32"/>
          <w:lang w:eastAsia="en-US"/>
        </w:rPr>
        <w:t xml:space="preserve">, </w:t>
      </w:r>
      <w:r>
        <w:rPr>
          <w:szCs w:val="32"/>
          <w:lang w:eastAsia="en-US"/>
        </w:rPr>
        <w:t>cette fois</w:t>
      </w:r>
      <w:r w:rsidR="0046142F">
        <w:rPr>
          <w:szCs w:val="32"/>
          <w:lang w:eastAsia="en-US"/>
        </w:rPr>
        <w:t xml:space="preserve">, </w:t>
      </w:r>
      <w:r>
        <w:rPr>
          <w:szCs w:val="32"/>
          <w:lang w:eastAsia="en-US"/>
        </w:rPr>
        <w:t>pour défendre Berthe</w:t>
      </w:r>
      <w:r w:rsidR="0046142F">
        <w:rPr>
          <w:szCs w:val="32"/>
          <w:lang w:eastAsia="en-US"/>
        </w:rPr>
        <w:t>.</w:t>
      </w:r>
    </w:p>
    <w:p w14:paraId="3EA7E7E6" w14:textId="77777777" w:rsidR="0046142F" w:rsidRDefault="003148C9" w:rsidP="0046142F">
      <w:pPr>
        <w:rPr>
          <w:szCs w:val="32"/>
          <w:lang w:eastAsia="en-US"/>
        </w:rPr>
      </w:pPr>
      <w:r>
        <w:rPr>
          <w:szCs w:val="32"/>
          <w:lang w:eastAsia="en-US"/>
        </w:rPr>
        <w:t>Oliva s</w:t>
      </w:r>
      <w:r w:rsidR="0046142F">
        <w:rPr>
          <w:szCs w:val="32"/>
          <w:lang w:eastAsia="en-US"/>
        </w:rPr>
        <w:t>’</w:t>
      </w:r>
      <w:r>
        <w:rPr>
          <w:szCs w:val="32"/>
          <w:lang w:eastAsia="en-US"/>
        </w:rPr>
        <w:t>enfonça dans sa bergère comme la belle tigresse qui ramasse ses membres avant de s</w:t>
      </w:r>
      <w:r w:rsidR="0046142F">
        <w:rPr>
          <w:szCs w:val="32"/>
          <w:lang w:eastAsia="en-US"/>
        </w:rPr>
        <w:t>’</w:t>
      </w:r>
      <w:r>
        <w:rPr>
          <w:szCs w:val="32"/>
          <w:lang w:eastAsia="en-US"/>
        </w:rPr>
        <w:t>élancer sur sa proie</w:t>
      </w:r>
      <w:r w:rsidR="0046142F">
        <w:rPr>
          <w:szCs w:val="32"/>
          <w:lang w:eastAsia="en-US"/>
        </w:rPr>
        <w:t>.</w:t>
      </w:r>
    </w:p>
    <w:p w14:paraId="02F0D203" w14:textId="77777777" w:rsidR="0046142F" w:rsidRDefault="003148C9" w:rsidP="0046142F">
      <w:pPr>
        <w:rPr>
          <w:szCs w:val="32"/>
          <w:lang w:eastAsia="en-US"/>
        </w:rPr>
      </w:pPr>
      <w:r>
        <w:rPr>
          <w:szCs w:val="32"/>
          <w:lang w:eastAsia="en-US"/>
        </w:rPr>
        <w:t>Paoli disait dans l</w:t>
      </w:r>
      <w:r w:rsidR="0046142F">
        <w:rPr>
          <w:szCs w:val="32"/>
          <w:lang w:eastAsia="en-US"/>
        </w:rPr>
        <w:t>’</w:t>
      </w:r>
      <w:r>
        <w:rPr>
          <w:szCs w:val="32"/>
          <w:lang w:eastAsia="en-US"/>
        </w:rPr>
        <w:t>antichambre</w:t>
      </w:r>
      <w:r w:rsidR="0046142F">
        <w:rPr>
          <w:szCs w:val="32"/>
          <w:lang w:eastAsia="en-US"/>
        </w:rPr>
        <w:t> :</w:t>
      </w:r>
    </w:p>
    <w:p w14:paraId="2B0B1815" w14:textId="77777777" w:rsidR="0046142F" w:rsidRDefault="0046142F" w:rsidP="0046142F">
      <w:pPr>
        <w:rPr>
          <w:szCs w:val="32"/>
          <w:lang w:eastAsia="en-US"/>
        </w:rPr>
      </w:pPr>
      <w:r>
        <w:rPr>
          <w:lang w:eastAsia="en-US"/>
        </w:rPr>
        <w:t>— </w:t>
      </w:r>
      <w:r w:rsidR="003148C9">
        <w:rPr>
          <w:szCs w:val="32"/>
          <w:lang w:eastAsia="en-US"/>
        </w:rPr>
        <w:t>Entrez</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entrez</w:t>
      </w:r>
      <w:r>
        <w:rPr>
          <w:szCs w:val="32"/>
          <w:lang w:eastAsia="en-US"/>
        </w:rPr>
        <w:t>.</w:t>
      </w:r>
    </w:p>
    <w:p w14:paraId="3475856C" w14:textId="77777777" w:rsidR="0046142F" w:rsidRDefault="0046142F" w:rsidP="0046142F">
      <w:pPr>
        <w:rPr>
          <w:szCs w:val="32"/>
          <w:lang w:eastAsia="en-US"/>
        </w:rPr>
      </w:pPr>
      <w:r>
        <w:rPr>
          <w:lang w:eastAsia="en-US"/>
        </w:rPr>
        <w:t>— </w:t>
      </w:r>
      <w:r w:rsidR="003148C9">
        <w:rPr>
          <w:szCs w:val="32"/>
          <w:lang w:eastAsia="en-US"/>
        </w:rPr>
        <w:t>Je ne veux parler qu</w:t>
      </w:r>
      <w:r>
        <w:rPr>
          <w:szCs w:val="32"/>
          <w:lang w:eastAsia="en-US"/>
        </w:rPr>
        <w:t>’</w:t>
      </w:r>
      <w:r w:rsidR="003148C9">
        <w:rPr>
          <w:szCs w:val="32"/>
          <w:lang w:eastAsia="en-US"/>
        </w:rPr>
        <w:t>à vous seule</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répondait la nouvelle venue dont la voix défaillait et tremblait</w:t>
      </w:r>
      <w:r>
        <w:rPr>
          <w:szCs w:val="32"/>
          <w:lang w:eastAsia="en-US"/>
        </w:rPr>
        <w:t>.</w:t>
      </w:r>
    </w:p>
    <w:p w14:paraId="70407567" w14:textId="6F314F76" w:rsidR="0046142F" w:rsidRDefault="0046142F" w:rsidP="0046142F">
      <w:pPr>
        <w:rPr>
          <w:szCs w:val="32"/>
          <w:lang w:eastAsia="en-US"/>
        </w:rPr>
      </w:pPr>
      <w:r>
        <w:rPr>
          <w:lang w:eastAsia="en-US"/>
        </w:rPr>
        <w:t>— </w:t>
      </w:r>
      <w:r w:rsidR="003148C9">
        <w:rPr>
          <w:szCs w:val="32"/>
          <w:lang w:eastAsia="en-US"/>
        </w:rPr>
        <w:t>Eh bien</w:t>
      </w:r>
      <w:r>
        <w:rPr>
          <w:szCs w:val="32"/>
          <w:lang w:eastAsia="en-US"/>
        </w:rPr>
        <w:t xml:space="preserve"> ! </w:t>
      </w:r>
      <w:r w:rsidR="003148C9">
        <w:rPr>
          <w:szCs w:val="32"/>
          <w:lang w:eastAsia="en-US"/>
        </w:rPr>
        <w:t>chère dame</w:t>
      </w:r>
      <w:r>
        <w:rPr>
          <w:szCs w:val="32"/>
          <w:lang w:eastAsia="en-US"/>
        </w:rPr>
        <w:t xml:space="preserve">, </w:t>
      </w:r>
      <w:r w:rsidR="003148C9">
        <w:rPr>
          <w:szCs w:val="32"/>
          <w:lang w:eastAsia="en-US"/>
        </w:rPr>
        <w:t>reprenait Paoli dont on devinait le perfide sourire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il n</w:t>
      </w:r>
      <w:r>
        <w:rPr>
          <w:szCs w:val="32"/>
          <w:lang w:eastAsia="en-US"/>
        </w:rPr>
        <w:t>’</w:t>
      </w:r>
      <w:r w:rsidR="003148C9">
        <w:rPr>
          <w:szCs w:val="32"/>
          <w:lang w:eastAsia="en-US"/>
        </w:rPr>
        <w:t>y a personne au salon</w:t>
      </w:r>
      <w:r>
        <w:rPr>
          <w:szCs w:val="32"/>
          <w:lang w:eastAsia="en-US"/>
        </w:rPr>
        <w:t xml:space="preserve">… </w:t>
      </w:r>
      <w:r w:rsidR="003148C9">
        <w:rPr>
          <w:szCs w:val="32"/>
          <w:lang w:eastAsia="en-US"/>
        </w:rPr>
        <w:t>entrez</w:t>
      </w:r>
      <w:r>
        <w:rPr>
          <w:szCs w:val="32"/>
          <w:lang w:eastAsia="en-US"/>
        </w:rPr>
        <w:t>.</w:t>
      </w:r>
    </w:p>
    <w:p w14:paraId="2EB6AF1E" w14:textId="77777777" w:rsidR="0046142F" w:rsidRDefault="003148C9" w:rsidP="0046142F">
      <w:pPr>
        <w:rPr>
          <w:szCs w:val="32"/>
          <w:lang w:eastAsia="en-US"/>
        </w:rPr>
      </w:pPr>
      <w:r>
        <w:rPr>
          <w:szCs w:val="32"/>
          <w:lang w:eastAsia="en-US"/>
        </w:rPr>
        <w:t>Ce mensonge donna beaucoup de gaité aux nièces</w:t>
      </w:r>
      <w:r w:rsidR="0046142F">
        <w:rPr>
          <w:szCs w:val="32"/>
          <w:lang w:eastAsia="en-US"/>
        </w:rPr>
        <w:t>.</w:t>
      </w:r>
    </w:p>
    <w:p w14:paraId="1DF26852" w14:textId="77777777" w:rsidR="0046142F" w:rsidRDefault="003148C9" w:rsidP="0046142F">
      <w:pPr>
        <w:rPr>
          <w:szCs w:val="32"/>
          <w:lang w:eastAsia="en-US"/>
        </w:rPr>
      </w:pPr>
      <w:r>
        <w:rPr>
          <w:szCs w:val="32"/>
          <w:lang w:eastAsia="en-US"/>
        </w:rPr>
        <w:t>À vrai dire</w:t>
      </w:r>
      <w:r w:rsidR="0046142F">
        <w:rPr>
          <w:szCs w:val="32"/>
          <w:lang w:eastAsia="en-US"/>
        </w:rPr>
        <w:t xml:space="preserve">, </w:t>
      </w:r>
      <w:r>
        <w:rPr>
          <w:szCs w:val="32"/>
          <w:lang w:eastAsia="en-US"/>
        </w:rPr>
        <w:t>tout le monde trépignait d</w:t>
      </w:r>
      <w:r w:rsidR="0046142F">
        <w:rPr>
          <w:szCs w:val="32"/>
          <w:lang w:eastAsia="en-US"/>
        </w:rPr>
        <w:t>’</w:t>
      </w:r>
      <w:r>
        <w:rPr>
          <w:szCs w:val="32"/>
          <w:lang w:eastAsia="en-US"/>
        </w:rPr>
        <w:t>impatience</w:t>
      </w:r>
      <w:r w:rsidR="0046142F">
        <w:rPr>
          <w:szCs w:val="32"/>
          <w:lang w:eastAsia="en-US"/>
        </w:rPr>
        <w:t xml:space="preserve">. </w:t>
      </w:r>
      <w:r>
        <w:rPr>
          <w:szCs w:val="32"/>
          <w:lang w:eastAsia="en-US"/>
        </w:rPr>
        <w:t>La porte s</w:t>
      </w:r>
      <w:r w:rsidR="0046142F">
        <w:rPr>
          <w:szCs w:val="32"/>
          <w:lang w:eastAsia="en-US"/>
        </w:rPr>
        <w:t>’</w:t>
      </w:r>
      <w:r>
        <w:rPr>
          <w:szCs w:val="32"/>
          <w:lang w:eastAsia="en-US"/>
        </w:rPr>
        <w:t>ouvrit</w:t>
      </w:r>
      <w:r w:rsidR="0046142F">
        <w:rPr>
          <w:szCs w:val="32"/>
          <w:lang w:eastAsia="en-US"/>
        </w:rPr>
        <w:t>.</w:t>
      </w:r>
    </w:p>
    <w:p w14:paraId="3EEAE44D" w14:textId="77777777" w:rsidR="0046142F" w:rsidRDefault="003148C9" w:rsidP="0046142F">
      <w:pPr>
        <w:rPr>
          <w:szCs w:val="32"/>
          <w:lang w:eastAsia="en-US"/>
        </w:rPr>
      </w:pPr>
      <w:r>
        <w:rPr>
          <w:szCs w:val="32"/>
          <w:lang w:eastAsia="en-US"/>
        </w:rPr>
        <w:t>La Milanaise poussa Berthe plutôt qu</w:t>
      </w:r>
      <w:r w:rsidR="0046142F">
        <w:rPr>
          <w:szCs w:val="32"/>
          <w:lang w:eastAsia="en-US"/>
        </w:rPr>
        <w:t>’</w:t>
      </w:r>
      <w:r>
        <w:rPr>
          <w:szCs w:val="32"/>
          <w:lang w:eastAsia="en-US"/>
        </w:rPr>
        <w:t>elle ne l</w:t>
      </w:r>
      <w:r w:rsidR="0046142F">
        <w:rPr>
          <w:szCs w:val="32"/>
          <w:lang w:eastAsia="en-US"/>
        </w:rPr>
        <w:t>’</w:t>
      </w:r>
      <w:r>
        <w:rPr>
          <w:szCs w:val="32"/>
          <w:lang w:eastAsia="en-US"/>
        </w:rPr>
        <w:t>introduisit</w:t>
      </w:r>
      <w:r w:rsidR="0046142F">
        <w:rPr>
          <w:szCs w:val="32"/>
          <w:lang w:eastAsia="en-US"/>
        </w:rPr>
        <w:t xml:space="preserve">. </w:t>
      </w:r>
      <w:r>
        <w:rPr>
          <w:szCs w:val="32"/>
          <w:lang w:eastAsia="en-US"/>
        </w:rPr>
        <w:t>Berthe</w:t>
      </w:r>
      <w:r w:rsidR="0046142F">
        <w:rPr>
          <w:szCs w:val="32"/>
          <w:lang w:eastAsia="en-US"/>
        </w:rPr>
        <w:t xml:space="preserve">, </w:t>
      </w:r>
      <w:r>
        <w:rPr>
          <w:szCs w:val="32"/>
          <w:lang w:eastAsia="en-US"/>
        </w:rPr>
        <w:t>à la vue de tout ce monde</w:t>
      </w:r>
      <w:r w:rsidR="0046142F">
        <w:rPr>
          <w:szCs w:val="32"/>
          <w:lang w:eastAsia="en-US"/>
        </w:rPr>
        <w:t xml:space="preserve">, </w:t>
      </w:r>
      <w:r>
        <w:rPr>
          <w:szCs w:val="32"/>
          <w:lang w:eastAsia="en-US"/>
        </w:rPr>
        <w:t>laissa échapper un cri faible</w:t>
      </w:r>
      <w:r w:rsidR="0046142F">
        <w:rPr>
          <w:szCs w:val="32"/>
          <w:lang w:eastAsia="en-US"/>
        </w:rPr>
        <w:t xml:space="preserve">, </w:t>
      </w:r>
      <w:r>
        <w:rPr>
          <w:szCs w:val="32"/>
          <w:lang w:eastAsia="en-US"/>
        </w:rPr>
        <w:t>et fit un mouvement pour s</w:t>
      </w:r>
      <w:r w:rsidR="0046142F">
        <w:rPr>
          <w:szCs w:val="32"/>
          <w:lang w:eastAsia="en-US"/>
        </w:rPr>
        <w:t>’</w:t>
      </w:r>
      <w:r>
        <w:rPr>
          <w:szCs w:val="32"/>
          <w:lang w:eastAsia="en-US"/>
        </w:rPr>
        <w:t>enfuir</w:t>
      </w:r>
      <w:r w:rsidR="0046142F">
        <w:rPr>
          <w:szCs w:val="32"/>
          <w:lang w:eastAsia="en-US"/>
        </w:rPr>
        <w:t xml:space="preserve">. </w:t>
      </w:r>
      <w:r>
        <w:rPr>
          <w:szCs w:val="32"/>
          <w:lang w:eastAsia="en-US"/>
        </w:rPr>
        <w:t>La porte était refermée derrière elle</w:t>
      </w:r>
      <w:r w:rsidR="0046142F">
        <w:rPr>
          <w:szCs w:val="32"/>
          <w:lang w:eastAsia="en-US"/>
        </w:rPr>
        <w:t>.</w:t>
      </w:r>
    </w:p>
    <w:p w14:paraId="7DD9FF79" w14:textId="77777777" w:rsidR="0046142F" w:rsidRDefault="003148C9" w:rsidP="0046142F">
      <w:pPr>
        <w:rPr>
          <w:szCs w:val="32"/>
          <w:lang w:eastAsia="en-US"/>
        </w:rPr>
      </w:pPr>
      <w:r>
        <w:rPr>
          <w:szCs w:val="32"/>
          <w:lang w:eastAsia="en-US"/>
        </w:rPr>
        <w:t>Chose étrange</w:t>
      </w:r>
      <w:r w:rsidR="0046142F">
        <w:rPr>
          <w:szCs w:val="32"/>
          <w:lang w:eastAsia="en-US"/>
        </w:rPr>
        <w:t xml:space="preserve"> ! </w:t>
      </w:r>
      <w:r>
        <w:rPr>
          <w:szCs w:val="32"/>
          <w:lang w:eastAsia="en-US"/>
        </w:rPr>
        <w:t>dès ce premier moment</w:t>
      </w:r>
      <w:r w:rsidR="0046142F">
        <w:rPr>
          <w:szCs w:val="32"/>
          <w:lang w:eastAsia="en-US"/>
        </w:rPr>
        <w:t xml:space="preserve">, </w:t>
      </w:r>
      <w:r>
        <w:rPr>
          <w:szCs w:val="32"/>
          <w:lang w:eastAsia="en-US"/>
        </w:rPr>
        <w:t>tout le plaisir que s</w:t>
      </w:r>
      <w:r w:rsidR="0046142F">
        <w:rPr>
          <w:szCs w:val="32"/>
          <w:lang w:eastAsia="en-US"/>
        </w:rPr>
        <w:t>’</w:t>
      </w:r>
      <w:r>
        <w:rPr>
          <w:szCs w:val="32"/>
          <w:lang w:eastAsia="en-US"/>
        </w:rPr>
        <w:t>était promis l</w:t>
      </w:r>
      <w:r w:rsidR="0046142F">
        <w:rPr>
          <w:szCs w:val="32"/>
          <w:lang w:eastAsia="en-US"/>
        </w:rPr>
        <w:t>’</w:t>
      </w:r>
      <w:r>
        <w:rPr>
          <w:szCs w:val="32"/>
          <w:lang w:eastAsia="en-US"/>
        </w:rPr>
        <w:t>assemblée s</w:t>
      </w:r>
      <w:r w:rsidR="0046142F">
        <w:rPr>
          <w:szCs w:val="32"/>
          <w:lang w:eastAsia="en-US"/>
        </w:rPr>
        <w:t>’</w:t>
      </w:r>
      <w:r>
        <w:rPr>
          <w:szCs w:val="32"/>
          <w:lang w:eastAsia="en-US"/>
        </w:rPr>
        <w:t>évanouit</w:t>
      </w:r>
      <w:r w:rsidR="0046142F">
        <w:rPr>
          <w:szCs w:val="32"/>
          <w:lang w:eastAsia="en-US"/>
        </w:rPr>
        <w:t xml:space="preserve">. </w:t>
      </w:r>
      <w:r>
        <w:rPr>
          <w:szCs w:val="32"/>
          <w:lang w:eastAsia="en-US"/>
        </w:rPr>
        <w:t>Étudiants et nièces éprouvèrent</w:t>
      </w:r>
      <w:r w:rsidR="0046142F">
        <w:rPr>
          <w:szCs w:val="32"/>
          <w:lang w:eastAsia="en-US"/>
        </w:rPr>
        <w:t xml:space="preserve">, </w:t>
      </w:r>
      <w:r>
        <w:rPr>
          <w:szCs w:val="32"/>
          <w:lang w:eastAsia="en-US"/>
        </w:rPr>
        <w:t>au lieu de la joie espiègle qu</w:t>
      </w:r>
      <w:r w:rsidR="0046142F">
        <w:rPr>
          <w:szCs w:val="32"/>
          <w:lang w:eastAsia="en-US"/>
        </w:rPr>
        <w:t>’</w:t>
      </w:r>
      <w:r>
        <w:rPr>
          <w:szCs w:val="32"/>
          <w:lang w:eastAsia="en-US"/>
        </w:rPr>
        <w:t>ils attendaient</w:t>
      </w:r>
      <w:r w:rsidR="0046142F">
        <w:rPr>
          <w:szCs w:val="32"/>
          <w:lang w:eastAsia="en-US"/>
        </w:rPr>
        <w:t xml:space="preserve">, </w:t>
      </w:r>
      <w:r>
        <w:rPr>
          <w:szCs w:val="32"/>
          <w:lang w:eastAsia="en-US"/>
        </w:rPr>
        <w:t>un sentiment pénible</w:t>
      </w:r>
      <w:r w:rsidR="0046142F">
        <w:rPr>
          <w:szCs w:val="32"/>
          <w:lang w:eastAsia="en-US"/>
        </w:rPr>
        <w:t>.</w:t>
      </w:r>
    </w:p>
    <w:p w14:paraId="16E04763" w14:textId="77777777" w:rsidR="0046142F" w:rsidRDefault="003148C9" w:rsidP="0046142F">
      <w:pPr>
        <w:rPr>
          <w:szCs w:val="32"/>
          <w:lang w:eastAsia="en-US"/>
        </w:rPr>
      </w:pPr>
      <w:r>
        <w:rPr>
          <w:szCs w:val="32"/>
          <w:lang w:eastAsia="en-US"/>
        </w:rPr>
        <w:t>À travers le voile baissé de la pauvre femme</w:t>
      </w:r>
      <w:r w:rsidR="0046142F">
        <w:rPr>
          <w:szCs w:val="32"/>
          <w:lang w:eastAsia="en-US"/>
        </w:rPr>
        <w:t xml:space="preserve">, </w:t>
      </w:r>
      <w:r>
        <w:rPr>
          <w:szCs w:val="32"/>
          <w:lang w:eastAsia="en-US"/>
        </w:rPr>
        <w:t>on voyait une si navrante souffrance</w:t>
      </w:r>
      <w:r w:rsidR="0046142F">
        <w:rPr>
          <w:szCs w:val="32"/>
          <w:lang w:eastAsia="en-US"/>
        </w:rPr>
        <w:t> !</w:t>
      </w:r>
    </w:p>
    <w:p w14:paraId="0DB527B3" w14:textId="77777777" w:rsidR="0046142F" w:rsidRDefault="003148C9" w:rsidP="0046142F">
      <w:pPr>
        <w:rPr>
          <w:szCs w:val="32"/>
          <w:lang w:eastAsia="en-US"/>
        </w:rPr>
      </w:pPr>
      <w:r>
        <w:rPr>
          <w:szCs w:val="32"/>
          <w:lang w:eastAsia="en-US"/>
        </w:rPr>
        <w:t>Elle demeura immobile à côté du seuil</w:t>
      </w:r>
      <w:r w:rsidR="0046142F">
        <w:rPr>
          <w:szCs w:val="32"/>
          <w:lang w:eastAsia="en-US"/>
        </w:rPr>
        <w:t>.</w:t>
      </w:r>
    </w:p>
    <w:p w14:paraId="7309F524" w14:textId="77777777" w:rsidR="0046142F" w:rsidRDefault="0046142F" w:rsidP="0046142F">
      <w:pPr>
        <w:rPr>
          <w:szCs w:val="32"/>
          <w:lang w:eastAsia="en-US"/>
        </w:rPr>
      </w:pPr>
      <w:r>
        <w:rPr>
          <w:lang w:eastAsia="en-US"/>
        </w:rPr>
        <w:lastRenderedPageBreak/>
        <w:t>— </w:t>
      </w:r>
      <w:r w:rsidR="003148C9">
        <w:rPr>
          <w:szCs w:val="32"/>
          <w:lang w:eastAsia="en-US"/>
        </w:rPr>
        <w:t>Madame la marquise</w:t>
      </w:r>
      <w:r>
        <w:rPr>
          <w:szCs w:val="32"/>
          <w:lang w:eastAsia="en-US"/>
        </w:rPr>
        <w:t xml:space="preserve">, </w:t>
      </w:r>
      <w:r w:rsidR="003148C9">
        <w:rPr>
          <w:szCs w:val="32"/>
          <w:lang w:eastAsia="en-US"/>
        </w:rPr>
        <w:t>dit Paoli cérémonieusement</w:t>
      </w:r>
      <w:r>
        <w:rPr>
          <w:szCs w:val="32"/>
          <w:lang w:eastAsia="en-US"/>
        </w:rPr>
        <w:t xml:space="preserve">, </w:t>
      </w:r>
      <w:r w:rsidR="003148C9">
        <w:rPr>
          <w:szCs w:val="32"/>
          <w:lang w:eastAsia="en-US"/>
        </w:rPr>
        <w:t>j</w:t>
      </w:r>
      <w:r>
        <w:rPr>
          <w:szCs w:val="32"/>
          <w:lang w:eastAsia="en-US"/>
        </w:rPr>
        <w:t>’</w:t>
      </w:r>
      <w:r w:rsidR="003148C9">
        <w:rPr>
          <w:szCs w:val="32"/>
          <w:lang w:eastAsia="en-US"/>
        </w:rPr>
        <w:t>ai l</w:t>
      </w:r>
      <w:r>
        <w:rPr>
          <w:szCs w:val="32"/>
          <w:lang w:eastAsia="en-US"/>
        </w:rPr>
        <w:t>’</w:t>
      </w:r>
      <w:r w:rsidR="003148C9">
        <w:rPr>
          <w:szCs w:val="32"/>
          <w:lang w:eastAsia="en-US"/>
        </w:rPr>
        <w:t xml:space="preserve">honneur de vous présenter madame </w:t>
      </w:r>
      <w:proofErr w:type="spellStart"/>
      <w:r w:rsidR="003148C9">
        <w:rPr>
          <w:szCs w:val="32"/>
          <w:lang w:eastAsia="en-US"/>
        </w:rPr>
        <w:t>Lovely</w:t>
      </w:r>
      <w:proofErr w:type="spellEnd"/>
      <w:r w:rsidR="003148C9">
        <w:rPr>
          <w:szCs w:val="32"/>
          <w:lang w:eastAsia="en-US"/>
        </w:rPr>
        <w:t xml:space="preserve"> du théâtre de Diane</w:t>
      </w:r>
      <w:r>
        <w:rPr>
          <w:szCs w:val="32"/>
          <w:lang w:eastAsia="en-US"/>
        </w:rPr>
        <w:t xml:space="preserve">, </w:t>
      </w:r>
      <w:r w:rsidR="003148C9">
        <w:rPr>
          <w:szCs w:val="32"/>
          <w:lang w:eastAsia="en-US"/>
        </w:rPr>
        <w:t>qui a sans doute besoin d</w:t>
      </w:r>
      <w:r>
        <w:rPr>
          <w:szCs w:val="32"/>
          <w:lang w:eastAsia="en-US"/>
        </w:rPr>
        <w:t>’</w:t>
      </w:r>
      <w:r w:rsidR="003148C9">
        <w:rPr>
          <w:szCs w:val="32"/>
          <w:lang w:eastAsia="en-US"/>
        </w:rPr>
        <w:t>argent</w:t>
      </w:r>
      <w:r>
        <w:rPr>
          <w:szCs w:val="32"/>
          <w:lang w:eastAsia="en-US"/>
        </w:rPr>
        <w:t xml:space="preserve">, </w:t>
      </w:r>
      <w:r w:rsidR="003148C9">
        <w:rPr>
          <w:szCs w:val="32"/>
          <w:lang w:eastAsia="en-US"/>
        </w:rPr>
        <w:t>puisqu</w:t>
      </w:r>
      <w:r>
        <w:rPr>
          <w:szCs w:val="32"/>
          <w:lang w:eastAsia="en-US"/>
        </w:rPr>
        <w:t>’</w:t>
      </w:r>
      <w:r w:rsidR="003148C9">
        <w:rPr>
          <w:szCs w:val="32"/>
          <w:lang w:eastAsia="en-US"/>
        </w:rPr>
        <w:t>elle s</w:t>
      </w:r>
      <w:r>
        <w:rPr>
          <w:szCs w:val="32"/>
          <w:lang w:eastAsia="en-US"/>
        </w:rPr>
        <w:t>’</w:t>
      </w:r>
      <w:r w:rsidR="003148C9">
        <w:rPr>
          <w:szCs w:val="32"/>
          <w:lang w:eastAsia="en-US"/>
        </w:rPr>
        <w:t>est souvenue de moi</w:t>
      </w:r>
      <w:r>
        <w:rPr>
          <w:szCs w:val="32"/>
          <w:lang w:eastAsia="en-US"/>
        </w:rPr>
        <w:t>…</w:t>
      </w:r>
    </w:p>
    <w:p w14:paraId="2200FAB8" w14:textId="77777777" w:rsidR="0046142F" w:rsidRDefault="003148C9" w:rsidP="0046142F">
      <w:pPr>
        <w:rPr>
          <w:szCs w:val="32"/>
          <w:lang w:eastAsia="en-US"/>
        </w:rPr>
      </w:pPr>
      <w:r>
        <w:rPr>
          <w:szCs w:val="32"/>
          <w:lang w:eastAsia="en-US"/>
        </w:rPr>
        <w:t>Les nièces essayèrent de sourire</w:t>
      </w:r>
      <w:r w:rsidR="0046142F">
        <w:rPr>
          <w:szCs w:val="32"/>
          <w:lang w:eastAsia="en-US"/>
        </w:rPr>
        <w:t xml:space="preserve">. </w:t>
      </w:r>
      <w:r>
        <w:rPr>
          <w:szCs w:val="32"/>
          <w:lang w:eastAsia="en-US"/>
        </w:rPr>
        <w:t>Elles avaient le cœur gros</w:t>
      </w:r>
      <w:r w:rsidR="0046142F">
        <w:rPr>
          <w:szCs w:val="32"/>
          <w:lang w:eastAsia="en-US"/>
        </w:rPr>
        <w:t xml:space="preserve">. </w:t>
      </w:r>
      <w:r>
        <w:rPr>
          <w:szCs w:val="32"/>
          <w:lang w:eastAsia="en-US"/>
        </w:rPr>
        <w:t>La marquise détournait les yeux</w:t>
      </w:r>
      <w:r w:rsidR="0046142F">
        <w:rPr>
          <w:szCs w:val="32"/>
          <w:lang w:eastAsia="en-US"/>
        </w:rPr>
        <w:t xml:space="preserve">. </w:t>
      </w:r>
      <w:r>
        <w:rPr>
          <w:szCs w:val="32"/>
          <w:lang w:eastAsia="en-US"/>
        </w:rPr>
        <w:t>Fargeau s</w:t>
      </w:r>
      <w:r w:rsidR="0046142F">
        <w:rPr>
          <w:szCs w:val="32"/>
          <w:lang w:eastAsia="en-US"/>
        </w:rPr>
        <w:t>’</w:t>
      </w:r>
      <w:r>
        <w:rPr>
          <w:szCs w:val="32"/>
          <w:lang w:eastAsia="en-US"/>
        </w:rPr>
        <w:t>était éclipsé</w:t>
      </w:r>
      <w:r w:rsidR="0046142F">
        <w:rPr>
          <w:szCs w:val="32"/>
          <w:lang w:eastAsia="en-US"/>
        </w:rPr>
        <w:t xml:space="preserve">, </w:t>
      </w:r>
      <w:r>
        <w:rPr>
          <w:szCs w:val="32"/>
          <w:lang w:eastAsia="en-US"/>
        </w:rPr>
        <w:t>d</w:t>
      </w:r>
      <w:r w:rsidR="0046142F">
        <w:rPr>
          <w:szCs w:val="32"/>
          <w:lang w:eastAsia="en-US"/>
        </w:rPr>
        <w:t>’</w:t>
      </w:r>
      <w:r>
        <w:rPr>
          <w:szCs w:val="32"/>
          <w:lang w:eastAsia="en-US"/>
        </w:rPr>
        <w:t>abord pour n</w:t>
      </w:r>
      <w:r w:rsidR="0046142F">
        <w:rPr>
          <w:szCs w:val="32"/>
          <w:lang w:eastAsia="en-US"/>
        </w:rPr>
        <w:t>’</w:t>
      </w:r>
      <w:r>
        <w:rPr>
          <w:szCs w:val="32"/>
          <w:lang w:eastAsia="en-US"/>
        </w:rPr>
        <w:t>être point reconnu par sa voisine</w:t>
      </w:r>
      <w:r w:rsidR="0046142F">
        <w:rPr>
          <w:szCs w:val="32"/>
          <w:lang w:eastAsia="en-US"/>
        </w:rPr>
        <w:t xml:space="preserve">, </w:t>
      </w:r>
      <w:r>
        <w:rPr>
          <w:szCs w:val="32"/>
          <w:lang w:eastAsia="en-US"/>
        </w:rPr>
        <w:t>ensuite pour attendre Gabriel et lui faciliter l</w:t>
      </w:r>
      <w:r w:rsidR="0046142F">
        <w:rPr>
          <w:szCs w:val="32"/>
          <w:lang w:eastAsia="en-US"/>
        </w:rPr>
        <w:t>’</w:t>
      </w:r>
      <w:r>
        <w:rPr>
          <w:szCs w:val="32"/>
          <w:lang w:eastAsia="en-US"/>
        </w:rPr>
        <w:t>entrée</w:t>
      </w:r>
      <w:r w:rsidR="0046142F">
        <w:rPr>
          <w:szCs w:val="32"/>
          <w:lang w:eastAsia="en-US"/>
        </w:rPr>
        <w:t xml:space="preserve">. </w:t>
      </w:r>
      <w:r>
        <w:rPr>
          <w:szCs w:val="32"/>
          <w:lang w:eastAsia="en-US"/>
        </w:rPr>
        <w:t>Paoli sentait que sa voix tombait sans écho</w:t>
      </w:r>
      <w:r w:rsidR="0046142F">
        <w:rPr>
          <w:szCs w:val="32"/>
          <w:lang w:eastAsia="en-US"/>
        </w:rPr>
        <w:t>.</w:t>
      </w:r>
    </w:p>
    <w:p w14:paraId="653B2A89" w14:textId="77777777" w:rsidR="0046142F" w:rsidRDefault="003148C9" w:rsidP="0046142F">
      <w:pPr>
        <w:rPr>
          <w:szCs w:val="32"/>
          <w:lang w:eastAsia="en-US"/>
        </w:rPr>
      </w:pPr>
      <w:r>
        <w:rPr>
          <w:szCs w:val="32"/>
          <w:lang w:eastAsia="en-US"/>
        </w:rPr>
        <w:t>Elle s</w:t>
      </w:r>
      <w:r w:rsidR="0046142F">
        <w:rPr>
          <w:szCs w:val="32"/>
          <w:lang w:eastAsia="en-US"/>
        </w:rPr>
        <w:t>’</w:t>
      </w:r>
      <w:r>
        <w:rPr>
          <w:szCs w:val="32"/>
          <w:lang w:eastAsia="en-US"/>
        </w:rPr>
        <w:t>étonnait</w:t>
      </w:r>
      <w:r w:rsidR="0046142F">
        <w:rPr>
          <w:szCs w:val="32"/>
          <w:lang w:eastAsia="en-US"/>
        </w:rPr>
        <w:t xml:space="preserve"> ; </w:t>
      </w:r>
      <w:r>
        <w:rPr>
          <w:szCs w:val="32"/>
          <w:lang w:eastAsia="en-US"/>
        </w:rPr>
        <w:t>sa verve s</w:t>
      </w:r>
      <w:r w:rsidR="0046142F">
        <w:rPr>
          <w:szCs w:val="32"/>
          <w:lang w:eastAsia="en-US"/>
        </w:rPr>
        <w:t>’</w:t>
      </w:r>
      <w:r>
        <w:rPr>
          <w:szCs w:val="32"/>
          <w:lang w:eastAsia="en-US"/>
        </w:rPr>
        <w:t>en allait</w:t>
      </w:r>
      <w:r w:rsidR="0046142F">
        <w:rPr>
          <w:szCs w:val="32"/>
          <w:lang w:eastAsia="en-US"/>
        </w:rPr>
        <w:t>.</w:t>
      </w:r>
    </w:p>
    <w:p w14:paraId="6D706331" w14:textId="257349BE" w:rsidR="0046142F" w:rsidRDefault="0046142F" w:rsidP="0046142F">
      <w:pPr>
        <w:rPr>
          <w:szCs w:val="32"/>
          <w:lang w:eastAsia="en-US"/>
        </w:rPr>
      </w:pPr>
      <w:r>
        <w:rPr>
          <w:lang w:eastAsia="en-US"/>
        </w:rPr>
        <w:t>— </w:t>
      </w:r>
      <w:r w:rsidR="003148C9">
        <w:rPr>
          <w:szCs w:val="32"/>
          <w:lang w:eastAsia="en-US"/>
        </w:rPr>
        <w:t>Madame la marquise</w:t>
      </w:r>
      <w:r>
        <w:rPr>
          <w:szCs w:val="32"/>
          <w:lang w:eastAsia="en-US"/>
        </w:rPr>
        <w:t xml:space="preserve">, </w:t>
      </w:r>
      <w:r w:rsidR="003148C9">
        <w:rPr>
          <w:szCs w:val="32"/>
          <w:lang w:eastAsia="en-US"/>
        </w:rPr>
        <w:t>dit-elle encore pourtant</w:t>
      </w:r>
      <w:r>
        <w:rPr>
          <w:szCs w:val="32"/>
          <w:lang w:eastAsia="en-US"/>
        </w:rPr>
        <w:t xml:space="preserve">, </w:t>
      </w:r>
      <w:r w:rsidR="003148C9">
        <w:rPr>
          <w:szCs w:val="32"/>
          <w:lang w:eastAsia="en-US"/>
        </w:rPr>
        <w:t>continuant ce rôle qui déjà n</w:t>
      </w:r>
      <w:r>
        <w:rPr>
          <w:szCs w:val="32"/>
          <w:lang w:eastAsia="en-US"/>
        </w:rPr>
        <w:t>’</w:t>
      </w:r>
      <w:r w:rsidR="003148C9">
        <w:rPr>
          <w:szCs w:val="32"/>
          <w:lang w:eastAsia="en-US"/>
        </w:rPr>
        <w:t>avait plus de succès</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madame la marquise m</w:t>
      </w:r>
      <w:r>
        <w:rPr>
          <w:szCs w:val="32"/>
          <w:lang w:eastAsia="en-US"/>
        </w:rPr>
        <w:t>’</w:t>
      </w:r>
      <w:r w:rsidR="003148C9">
        <w:rPr>
          <w:szCs w:val="32"/>
          <w:lang w:eastAsia="en-US"/>
        </w:rPr>
        <w:t>excusera si je me suis permis de donner mon adresse chez elle</w:t>
      </w:r>
      <w:r>
        <w:rPr>
          <w:szCs w:val="32"/>
          <w:lang w:eastAsia="en-US"/>
        </w:rPr>
        <w:t xml:space="preserve">… </w:t>
      </w:r>
      <w:r w:rsidR="003148C9">
        <w:rPr>
          <w:szCs w:val="32"/>
          <w:lang w:eastAsia="en-US"/>
        </w:rPr>
        <w:t>Je tenais à lui faire voir que ces vertus farouches s</w:t>
      </w:r>
      <w:r>
        <w:rPr>
          <w:szCs w:val="32"/>
          <w:lang w:eastAsia="en-US"/>
        </w:rPr>
        <w:t>’</w:t>
      </w:r>
      <w:r w:rsidR="003148C9">
        <w:rPr>
          <w:szCs w:val="32"/>
          <w:lang w:eastAsia="en-US"/>
        </w:rPr>
        <w:t>humanisent toujours</w:t>
      </w:r>
      <w:r>
        <w:rPr>
          <w:szCs w:val="32"/>
          <w:lang w:eastAsia="en-US"/>
        </w:rPr>
        <w:t xml:space="preserve">… </w:t>
      </w:r>
      <w:r w:rsidR="003148C9">
        <w:rPr>
          <w:szCs w:val="32"/>
          <w:lang w:eastAsia="en-US"/>
        </w:rPr>
        <w:t xml:space="preserve">car madame </w:t>
      </w:r>
      <w:proofErr w:type="spellStart"/>
      <w:r w:rsidR="003148C9">
        <w:rPr>
          <w:szCs w:val="32"/>
          <w:lang w:eastAsia="en-US"/>
        </w:rPr>
        <w:t>Lovely</w:t>
      </w:r>
      <w:proofErr w:type="spellEnd"/>
      <w:r w:rsidR="003148C9">
        <w:rPr>
          <w:szCs w:val="32"/>
          <w:lang w:eastAsia="en-US"/>
        </w:rPr>
        <w:t xml:space="preserve"> vient pour notre affaire</w:t>
      </w:r>
      <w:r>
        <w:rPr>
          <w:szCs w:val="32"/>
          <w:lang w:eastAsia="en-US"/>
        </w:rPr>
        <w:t>…</w:t>
      </w:r>
    </w:p>
    <w:p w14:paraId="35CDB977" w14:textId="77777777" w:rsidR="0046142F" w:rsidRDefault="003148C9" w:rsidP="0046142F">
      <w:pPr>
        <w:rPr>
          <w:szCs w:val="32"/>
          <w:lang w:eastAsia="en-US"/>
        </w:rPr>
      </w:pPr>
      <w:r>
        <w:rPr>
          <w:szCs w:val="32"/>
          <w:lang w:eastAsia="en-US"/>
        </w:rPr>
        <w:t>Berthe gardait le silence et ne bougeait pas</w:t>
      </w:r>
      <w:r w:rsidR="0046142F">
        <w:rPr>
          <w:szCs w:val="32"/>
          <w:lang w:eastAsia="en-US"/>
        </w:rPr>
        <w:t>.</w:t>
      </w:r>
    </w:p>
    <w:p w14:paraId="27B815D4"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acte de Paoli devenait odieux</w:t>
      </w:r>
      <w:r w:rsidR="0046142F">
        <w:rPr>
          <w:szCs w:val="32"/>
          <w:lang w:eastAsia="en-US"/>
        </w:rPr>
        <w:t xml:space="preserve">, </w:t>
      </w:r>
      <w:r>
        <w:rPr>
          <w:szCs w:val="32"/>
          <w:lang w:eastAsia="en-US"/>
        </w:rPr>
        <w:t>au point de dégoter l</w:t>
      </w:r>
      <w:r w:rsidR="0046142F">
        <w:rPr>
          <w:szCs w:val="32"/>
          <w:lang w:eastAsia="en-US"/>
        </w:rPr>
        <w:t>’</w:t>
      </w:r>
      <w:r>
        <w:rPr>
          <w:szCs w:val="32"/>
          <w:lang w:eastAsia="en-US"/>
        </w:rPr>
        <w:t>assemblée</w:t>
      </w:r>
      <w:r w:rsidR="0046142F">
        <w:rPr>
          <w:szCs w:val="32"/>
          <w:lang w:eastAsia="en-US"/>
        </w:rPr>
        <w:t xml:space="preserve">, </w:t>
      </w:r>
      <w:r>
        <w:rPr>
          <w:szCs w:val="32"/>
          <w:lang w:eastAsia="en-US"/>
        </w:rPr>
        <w:t>qui</w:t>
      </w:r>
      <w:r w:rsidR="0046142F">
        <w:rPr>
          <w:szCs w:val="32"/>
          <w:lang w:eastAsia="en-US"/>
        </w:rPr>
        <w:t xml:space="preserve">, </w:t>
      </w:r>
      <w:r>
        <w:rPr>
          <w:szCs w:val="32"/>
          <w:lang w:eastAsia="en-US"/>
        </w:rPr>
        <w:t>pourtant</w:t>
      </w:r>
      <w:r w:rsidR="0046142F">
        <w:rPr>
          <w:szCs w:val="32"/>
          <w:lang w:eastAsia="en-US"/>
        </w:rPr>
        <w:t xml:space="preserve">, </w:t>
      </w:r>
      <w:r>
        <w:rPr>
          <w:szCs w:val="32"/>
          <w:lang w:eastAsia="en-US"/>
        </w:rPr>
        <w:t>n</w:t>
      </w:r>
      <w:r w:rsidR="0046142F">
        <w:rPr>
          <w:szCs w:val="32"/>
          <w:lang w:eastAsia="en-US"/>
        </w:rPr>
        <w:t>’</w:t>
      </w:r>
      <w:r>
        <w:rPr>
          <w:szCs w:val="32"/>
          <w:lang w:eastAsia="en-US"/>
        </w:rPr>
        <w:t>avait point de superflu en fait de délicatesse</w:t>
      </w:r>
      <w:r w:rsidR="0046142F">
        <w:rPr>
          <w:szCs w:val="32"/>
          <w:lang w:eastAsia="en-US"/>
        </w:rPr>
        <w:t>.</w:t>
      </w:r>
    </w:p>
    <w:p w14:paraId="59820184" w14:textId="77777777" w:rsidR="0046142F" w:rsidRDefault="003148C9" w:rsidP="0046142F">
      <w:pPr>
        <w:rPr>
          <w:szCs w:val="32"/>
          <w:lang w:eastAsia="en-US"/>
        </w:rPr>
      </w:pPr>
      <w:r>
        <w:rPr>
          <w:szCs w:val="32"/>
          <w:lang w:eastAsia="en-US"/>
        </w:rPr>
        <w:t>Les nièces chuchotaient</w:t>
      </w:r>
      <w:r w:rsidR="0046142F">
        <w:rPr>
          <w:szCs w:val="32"/>
          <w:lang w:eastAsia="en-US"/>
        </w:rPr>
        <w:t>.</w:t>
      </w:r>
    </w:p>
    <w:p w14:paraId="527E7818" w14:textId="77777777" w:rsidR="0046142F" w:rsidRDefault="003148C9" w:rsidP="0046142F">
      <w:pPr>
        <w:rPr>
          <w:szCs w:val="32"/>
          <w:lang w:eastAsia="en-US"/>
        </w:rPr>
      </w:pPr>
      <w:r>
        <w:rPr>
          <w:szCs w:val="32"/>
          <w:lang w:eastAsia="en-US"/>
        </w:rPr>
        <w:t>Les étudiants s</w:t>
      </w:r>
      <w:r w:rsidR="0046142F">
        <w:rPr>
          <w:szCs w:val="32"/>
          <w:lang w:eastAsia="en-US"/>
        </w:rPr>
        <w:t>’</w:t>
      </w:r>
      <w:r>
        <w:rPr>
          <w:szCs w:val="32"/>
          <w:lang w:eastAsia="en-US"/>
        </w:rPr>
        <w:t>éloignaient</w:t>
      </w:r>
      <w:r w:rsidR="0046142F">
        <w:rPr>
          <w:szCs w:val="32"/>
          <w:lang w:eastAsia="en-US"/>
        </w:rPr>
        <w:t>.</w:t>
      </w:r>
    </w:p>
    <w:p w14:paraId="0CF1A15E" w14:textId="77777777" w:rsidR="0046142F" w:rsidRDefault="003148C9" w:rsidP="0046142F">
      <w:pPr>
        <w:rPr>
          <w:szCs w:val="32"/>
          <w:lang w:eastAsia="en-US"/>
        </w:rPr>
      </w:pPr>
      <w:r>
        <w:rPr>
          <w:szCs w:val="32"/>
          <w:lang w:eastAsia="en-US"/>
        </w:rPr>
        <w:t>Romblon pensait</w:t>
      </w:r>
      <w:r w:rsidR="0046142F">
        <w:rPr>
          <w:szCs w:val="32"/>
          <w:lang w:eastAsia="en-US"/>
        </w:rPr>
        <w:t> :</w:t>
      </w:r>
    </w:p>
    <w:p w14:paraId="18FCC8CD" w14:textId="77777777" w:rsidR="0046142F" w:rsidRDefault="0046142F" w:rsidP="0046142F">
      <w:pPr>
        <w:rPr>
          <w:szCs w:val="32"/>
          <w:lang w:eastAsia="en-US"/>
        </w:rPr>
      </w:pPr>
      <w:r>
        <w:rPr>
          <w:lang w:eastAsia="en-US"/>
        </w:rPr>
        <w:t>— </w:t>
      </w:r>
      <w:r w:rsidR="003148C9">
        <w:rPr>
          <w:szCs w:val="32"/>
          <w:lang w:eastAsia="en-US"/>
        </w:rPr>
        <w:t>Ah</w:t>
      </w:r>
      <w:r>
        <w:rPr>
          <w:szCs w:val="32"/>
          <w:lang w:eastAsia="en-US"/>
        </w:rPr>
        <w:t xml:space="preserve"> ! </w:t>
      </w:r>
      <w:r w:rsidR="003148C9">
        <w:rPr>
          <w:szCs w:val="32"/>
          <w:lang w:eastAsia="en-US"/>
        </w:rPr>
        <w:t>diable</w:t>
      </w:r>
      <w:r>
        <w:rPr>
          <w:szCs w:val="32"/>
          <w:lang w:eastAsia="en-US"/>
        </w:rPr>
        <w:t xml:space="preserve"> ! </w:t>
      </w:r>
      <w:r w:rsidR="003148C9">
        <w:rPr>
          <w:szCs w:val="32"/>
          <w:lang w:eastAsia="en-US"/>
        </w:rPr>
        <w:t>Elle est belle comme tout</w:t>
      </w:r>
      <w:r>
        <w:rPr>
          <w:szCs w:val="32"/>
          <w:lang w:eastAsia="en-US"/>
        </w:rPr>
        <w:t xml:space="preserve">, </w:t>
      </w:r>
      <w:r w:rsidR="003148C9">
        <w:rPr>
          <w:szCs w:val="32"/>
          <w:lang w:eastAsia="en-US"/>
        </w:rPr>
        <w:t>celle-là</w:t>
      </w:r>
      <w:r>
        <w:rPr>
          <w:szCs w:val="32"/>
          <w:lang w:eastAsia="en-US"/>
        </w:rPr>
        <w:t xml:space="preserve">… </w:t>
      </w:r>
      <w:r w:rsidR="003148C9">
        <w:rPr>
          <w:szCs w:val="32"/>
          <w:lang w:eastAsia="en-US"/>
        </w:rPr>
        <w:t>pou-ouh</w:t>
      </w:r>
      <w:r>
        <w:rPr>
          <w:szCs w:val="32"/>
          <w:lang w:eastAsia="en-US"/>
        </w:rPr>
        <w:t xml:space="preserve"> !… </w:t>
      </w:r>
      <w:r w:rsidR="003148C9">
        <w:rPr>
          <w:szCs w:val="32"/>
          <w:lang w:eastAsia="en-US"/>
        </w:rPr>
        <w:t>Si Oliva ne me coûtait pas les yeux de la tête</w:t>
      </w:r>
      <w:r>
        <w:rPr>
          <w:szCs w:val="32"/>
          <w:lang w:eastAsia="en-US"/>
        </w:rPr>
        <w:t>…</w:t>
      </w:r>
    </w:p>
    <w:p w14:paraId="648F4534" w14:textId="77777777" w:rsidR="0046142F" w:rsidRDefault="0046142F" w:rsidP="0046142F">
      <w:pPr>
        <w:rPr>
          <w:szCs w:val="32"/>
          <w:lang w:eastAsia="en-US"/>
        </w:rPr>
      </w:pPr>
      <w:r>
        <w:rPr>
          <w:lang w:eastAsia="en-US"/>
        </w:rPr>
        <w:t>— </w:t>
      </w:r>
      <w:r w:rsidR="003148C9">
        <w:rPr>
          <w:szCs w:val="32"/>
          <w:lang w:eastAsia="en-US"/>
        </w:rPr>
        <w:t>Tonnerre de Landerneau</w:t>
      </w:r>
      <w:r>
        <w:rPr>
          <w:szCs w:val="32"/>
          <w:lang w:eastAsia="en-US"/>
        </w:rPr>
        <w:t xml:space="preserve"> ! </w:t>
      </w:r>
      <w:r w:rsidR="003148C9">
        <w:rPr>
          <w:szCs w:val="32"/>
          <w:lang w:eastAsia="en-US"/>
        </w:rPr>
        <w:t xml:space="preserve">se disait </w:t>
      </w:r>
      <w:proofErr w:type="spellStart"/>
      <w:r w:rsidR="003148C9">
        <w:rPr>
          <w:szCs w:val="32"/>
          <w:lang w:eastAsia="en-US"/>
        </w:rPr>
        <w:t>Guérineul</w:t>
      </w:r>
      <w:proofErr w:type="spellEnd"/>
      <w:r>
        <w:rPr>
          <w:szCs w:val="32"/>
          <w:lang w:eastAsia="en-US"/>
        </w:rPr>
        <w:t xml:space="preserve"> ; </w:t>
      </w:r>
      <w:r w:rsidR="003148C9">
        <w:rPr>
          <w:szCs w:val="32"/>
          <w:lang w:eastAsia="en-US"/>
        </w:rPr>
        <w:t>je ne l</w:t>
      </w:r>
      <w:r>
        <w:rPr>
          <w:szCs w:val="32"/>
          <w:lang w:eastAsia="en-US"/>
        </w:rPr>
        <w:t>’</w:t>
      </w:r>
      <w:r w:rsidR="003148C9">
        <w:rPr>
          <w:szCs w:val="32"/>
          <w:lang w:eastAsia="en-US"/>
        </w:rPr>
        <w:t>ai pas reconnue au théâtre</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mais du diable si ce n</w:t>
      </w:r>
      <w:r>
        <w:rPr>
          <w:szCs w:val="32"/>
          <w:lang w:eastAsia="en-US"/>
        </w:rPr>
        <w:t>’</w:t>
      </w:r>
      <w:r w:rsidR="003148C9">
        <w:rPr>
          <w:szCs w:val="32"/>
          <w:lang w:eastAsia="en-US"/>
        </w:rPr>
        <w:t xml:space="preserve">est </w:t>
      </w:r>
      <w:r w:rsidR="003148C9">
        <w:rPr>
          <w:szCs w:val="32"/>
          <w:lang w:eastAsia="en-US"/>
        </w:rPr>
        <w:lastRenderedPageBreak/>
        <w:t>pas ma cousine Berthe</w:t>
      </w:r>
      <w:r>
        <w:rPr>
          <w:szCs w:val="32"/>
          <w:lang w:eastAsia="en-US"/>
        </w:rPr>
        <w:t xml:space="preserve"> !… </w:t>
      </w:r>
      <w:r w:rsidR="003148C9">
        <w:rPr>
          <w:szCs w:val="32"/>
          <w:lang w:eastAsia="en-US"/>
        </w:rPr>
        <w:t>Quel embrouillamini</w:t>
      </w:r>
      <w:r>
        <w:rPr>
          <w:szCs w:val="32"/>
          <w:lang w:eastAsia="en-US"/>
        </w:rPr>
        <w:t xml:space="preserve">, </w:t>
      </w:r>
      <w:r w:rsidR="003148C9">
        <w:rPr>
          <w:szCs w:val="32"/>
          <w:lang w:eastAsia="en-US"/>
        </w:rPr>
        <w:t>nom de nom de nom</w:t>
      </w:r>
      <w:r>
        <w:rPr>
          <w:szCs w:val="32"/>
          <w:lang w:eastAsia="en-US"/>
        </w:rPr>
        <w:t xml:space="preserve"> ! </w:t>
      </w:r>
      <w:r w:rsidR="003148C9">
        <w:rPr>
          <w:szCs w:val="32"/>
          <w:lang w:eastAsia="en-US"/>
        </w:rPr>
        <w:t>quel embrouillamini</w:t>
      </w:r>
      <w:r>
        <w:rPr>
          <w:szCs w:val="32"/>
          <w:lang w:eastAsia="en-US"/>
        </w:rPr>
        <w:t> !</w:t>
      </w:r>
    </w:p>
    <w:p w14:paraId="390C85FC" w14:textId="77777777" w:rsidR="0046142F" w:rsidRDefault="003148C9" w:rsidP="0046142F">
      <w:pPr>
        <w:rPr>
          <w:szCs w:val="32"/>
          <w:lang w:eastAsia="en-US"/>
        </w:rPr>
      </w:pPr>
      <w:r>
        <w:rPr>
          <w:szCs w:val="32"/>
          <w:lang w:eastAsia="en-US"/>
        </w:rPr>
        <w:t>La marquise cherchait une réplique et n</w:t>
      </w:r>
      <w:r w:rsidR="0046142F">
        <w:rPr>
          <w:szCs w:val="32"/>
          <w:lang w:eastAsia="en-US"/>
        </w:rPr>
        <w:t>’</w:t>
      </w:r>
      <w:r>
        <w:rPr>
          <w:szCs w:val="32"/>
          <w:lang w:eastAsia="en-US"/>
        </w:rPr>
        <w:t>en trouvait pas</w:t>
      </w:r>
      <w:r w:rsidR="0046142F">
        <w:rPr>
          <w:szCs w:val="32"/>
          <w:lang w:eastAsia="en-US"/>
        </w:rPr>
        <w:t>.</w:t>
      </w:r>
    </w:p>
    <w:p w14:paraId="410EFD73" w14:textId="77777777" w:rsidR="0046142F" w:rsidRDefault="003148C9" w:rsidP="0046142F">
      <w:pPr>
        <w:rPr>
          <w:szCs w:val="32"/>
          <w:lang w:eastAsia="en-US"/>
        </w:rPr>
      </w:pPr>
      <w:r>
        <w:rPr>
          <w:szCs w:val="32"/>
          <w:lang w:eastAsia="en-US"/>
        </w:rPr>
        <w:t>Elle avait compté sur son public pour animer la scène</w:t>
      </w:r>
      <w:r w:rsidR="0046142F">
        <w:rPr>
          <w:szCs w:val="32"/>
          <w:lang w:eastAsia="en-US"/>
        </w:rPr>
        <w:t>.</w:t>
      </w:r>
    </w:p>
    <w:p w14:paraId="571F29A7" w14:textId="77777777" w:rsidR="0046142F" w:rsidRDefault="003148C9" w:rsidP="0046142F">
      <w:pPr>
        <w:rPr>
          <w:szCs w:val="32"/>
          <w:lang w:eastAsia="en-US"/>
        </w:rPr>
      </w:pPr>
      <w:r>
        <w:rPr>
          <w:szCs w:val="32"/>
          <w:lang w:eastAsia="en-US"/>
        </w:rPr>
        <w:t>Paoli restait abasourdie</w:t>
      </w:r>
      <w:r w:rsidR="0046142F">
        <w:rPr>
          <w:szCs w:val="32"/>
          <w:lang w:eastAsia="en-US"/>
        </w:rPr>
        <w:t>.</w:t>
      </w:r>
    </w:p>
    <w:p w14:paraId="1820CF6B" w14:textId="128A5BB7" w:rsidR="0046142F" w:rsidRDefault="0046142F" w:rsidP="0046142F">
      <w:pPr>
        <w:rPr>
          <w:szCs w:val="32"/>
          <w:lang w:eastAsia="en-US"/>
        </w:rPr>
      </w:pPr>
      <w:r>
        <w:rPr>
          <w:lang w:eastAsia="en-US"/>
        </w:rPr>
        <w:t>— </w:t>
      </w:r>
      <w:r w:rsidR="003148C9">
        <w:rPr>
          <w:szCs w:val="32"/>
          <w:lang w:eastAsia="en-US"/>
        </w:rPr>
        <w:t>Eh bien</w:t>
      </w:r>
      <w:r>
        <w:rPr>
          <w:szCs w:val="32"/>
          <w:lang w:eastAsia="en-US"/>
        </w:rPr>
        <w:t xml:space="preserve"> ! </w:t>
      </w:r>
      <w:r w:rsidR="003148C9">
        <w:rPr>
          <w:szCs w:val="32"/>
          <w:lang w:eastAsia="en-US"/>
        </w:rPr>
        <w:t>dit Romblon au milieu du silence et de la meilleure foi du monde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pou-ouh</w:t>
      </w:r>
      <w:r>
        <w:rPr>
          <w:szCs w:val="32"/>
          <w:lang w:eastAsia="en-US"/>
        </w:rPr>
        <w:t xml:space="preserve"> !… </w:t>
      </w:r>
      <w:r w:rsidR="003148C9">
        <w:rPr>
          <w:szCs w:val="32"/>
          <w:lang w:eastAsia="en-US"/>
        </w:rPr>
        <w:t xml:space="preserve">madame </w:t>
      </w:r>
      <w:proofErr w:type="spellStart"/>
      <w:r w:rsidR="003148C9">
        <w:rPr>
          <w:szCs w:val="32"/>
          <w:lang w:eastAsia="en-US"/>
        </w:rPr>
        <w:t>Lovely</w:t>
      </w:r>
      <w:proofErr w:type="spellEnd"/>
      <w:r w:rsidR="003148C9">
        <w:rPr>
          <w:szCs w:val="32"/>
          <w:lang w:eastAsia="en-US"/>
        </w:rPr>
        <w:t xml:space="preserve"> ne serait peut-être pas fâchée de se rafraîchir</w:t>
      </w:r>
      <w:r>
        <w:rPr>
          <w:szCs w:val="32"/>
          <w:lang w:eastAsia="en-US"/>
        </w:rPr>
        <w:t> ?</w:t>
      </w:r>
    </w:p>
    <w:p w14:paraId="53C8BDD9" w14:textId="77777777" w:rsidR="0046142F" w:rsidRDefault="003148C9" w:rsidP="0046142F">
      <w:pPr>
        <w:rPr>
          <w:szCs w:val="32"/>
          <w:lang w:eastAsia="en-US"/>
        </w:rPr>
      </w:pPr>
      <w:r>
        <w:rPr>
          <w:szCs w:val="32"/>
          <w:lang w:eastAsia="en-US"/>
        </w:rPr>
        <w:t xml:space="preserve">Rose de </w:t>
      </w:r>
      <w:proofErr w:type="spellStart"/>
      <w:r>
        <w:rPr>
          <w:szCs w:val="32"/>
          <w:lang w:eastAsia="en-US"/>
        </w:rPr>
        <w:t>Cerceil</w:t>
      </w:r>
      <w:proofErr w:type="spellEnd"/>
      <w:r>
        <w:rPr>
          <w:szCs w:val="32"/>
          <w:lang w:eastAsia="en-US"/>
        </w:rPr>
        <w:t xml:space="preserve"> alla chercher un siège et l</w:t>
      </w:r>
      <w:r w:rsidR="0046142F">
        <w:rPr>
          <w:szCs w:val="32"/>
          <w:lang w:eastAsia="en-US"/>
        </w:rPr>
        <w:t>’</w:t>
      </w:r>
      <w:r>
        <w:rPr>
          <w:szCs w:val="32"/>
          <w:lang w:eastAsia="en-US"/>
        </w:rPr>
        <w:t xml:space="preserve">offrit à madame </w:t>
      </w:r>
      <w:proofErr w:type="spellStart"/>
      <w:r>
        <w:rPr>
          <w:szCs w:val="32"/>
          <w:lang w:eastAsia="en-US"/>
        </w:rPr>
        <w:t>Lovely</w:t>
      </w:r>
      <w:proofErr w:type="spellEnd"/>
      <w:r w:rsidR="0046142F">
        <w:rPr>
          <w:szCs w:val="32"/>
          <w:lang w:eastAsia="en-US"/>
        </w:rPr>
        <w:t>.</w:t>
      </w:r>
    </w:p>
    <w:p w14:paraId="37C08BE1" w14:textId="77777777" w:rsidR="0046142F" w:rsidRDefault="003148C9" w:rsidP="0046142F">
      <w:pPr>
        <w:rPr>
          <w:szCs w:val="32"/>
          <w:lang w:eastAsia="en-US"/>
        </w:rPr>
      </w:pPr>
      <w:r>
        <w:rPr>
          <w:szCs w:val="32"/>
          <w:lang w:eastAsia="en-US"/>
        </w:rPr>
        <w:t>Les étudiants se rapprochèrent</w:t>
      </w:r>
      <w:r w:rsidR="0046142F">
        <w:rPr>
          <w:szCs w:val="32"/>
          <w:lang w:eastAsia="en-US"/>
        </w:rPr>
        <w:t>.</w:t>
      </w:r>
    </w:p>
    <w:p w14:paraId="04602676" w14:textId="77777777" w:rsidR="0046142F" w:rsidRDefault="003148C9" w:rsidP="0046142F">
      <w:pPr>
        <w:rPr>
          <w:szCs w:val="32"/>
          <w:lang w:eastAsia="en-US"/>
        </w:rPr>
      </w:pPr>
      <w:r>
        <w:rPr>
          <w:szCs w:val="32"/>
          <w:lang w:eastAsia="en-US"/>
        </w:rPr>
        <w:t xml:space="preserve">Une minute encore et madame </w:t>
      </w:r>
      <w:proofErr w:type="spellStart"/>
      <w:r>
        <w:rPr>
          <w:szCs w:val="32"/>
          <w:lang w:eastAsia="en-US"/>
        </w:rPr>
        <w:t>Lovely</w:t>
      </w:r>
      <w:proofErr w:type="spellEnd"/>
      <w:r>
        <w:rPr>
          <w:szCs w:val="32"/>
          <w:lang w:eastAsia="en-US"/>
        </w:rPr>
        <w:t xml:space="preserve"> allait avoir une cour</w:t>
      </w:r>
      <w:r w:rsidR="0046142F">
        <w:rPr>
          <w:szCs w:val="32"/>
          <w:lang w:eastAsia="en-US"/>
        </w:rPr>
        <w:t>.</w:t>
      </w:r>
    </w:p>
    <w:p w14:paraId="3DDC6A66" w14:textId="77777777" w:rsidR="0046142F" w:rsidRDefault="003148C9" w:rsidP="0046142F">
      <w:pPr>
        <w:rPr>
          <w:szCs w:val="32"/>
          <w:lang w:eastAsia="en-US"/>
        </w:rPr>
      </w:pPr>
      <w:r>
        <w:rPr>
          <w:szCs w:val="32"/>
          <w:lang w:eastAsia="en-US"/>
        </w:rPr>
        <w:t>Le sang monta aux joues d</w:t>
      </w:r>
      <w:r w:rsidR="0046142F">
        <w:rPr>
          <w:szCs w:val="32"/>
          <w:lang w:eastAsia="en-US"/>
        </w:rPr>
        <w:t>’</w:t>
      </w:r>
      <w:r>
        <w:rPr>
          <w:szCs w:val="32"/>
          <w:lang w:eastAsia="en-US"/>
        </w:rPr>
        <w:t>Oliva</w:t>
      </w:r>
      <w:r w:rsidR="0046142F">
        <w:rPr>
          <w:szCs w:val="32"/>
          <w:lang w:eastAsia="en-US"/>
        </w:rPr>
        <w:t>.</w:t>
      </w:r>
    </w:p>
    <w:p w14:paraId="03A2386B" w14:textId="08FAFE7A" w:rsidR="0046142F" w:rsidRDefault="0046142F" w:rsidP="0046142F">
      <w:pPr>
        <w:rPr>
          <w:szCs w:val="32"/>
          <w:lang w:eastAsia="en-US"/>
        </w:rPr>
      </w:pPr>
      <w:r>
        <w:rPr>
          <w:lang w:eastAsia="en-US"/>
        </w:rPr>
        <w:t>— </w:t>
      </w:r>
      <w:r w:rsidR="003148C9">
        <w:rPr>
          <w:szCs w:val="32"/>
          <w:lang w:eastAsia="en-US"/>
        </w:rPr>
        <w:t xml:space="preserve">Madame </w:t>
      </w:r>
      <w:proofErr w:type="spellStart"/>
      <w:r w:rsidR="003148C9">
        <w:rPr>
          <w:szCs w:val="32"/>
          <w:lang w:eastAsia="en-US"/>
        </w:rPr>
        <w:t>Lovely</w:t>
      </w:r>
      <w:proofErr w:type="spellEnd"/>
      <w:r>
        <w:rPr>
          <w:szCs w:val="32"/>
          <w:lang w:eastAsia="en-US"/>
        </w:rPr>
        <w:t xml:space="preserve">, </w:t>
      </w:r>
      <w:r w:rsidR="003148C9">
        <w:rPr>
          <w:szCs w:val="32"/>
          <w:lang w:eastAsia="en-US"/>
        </w:rPr>
        <w:t>dit-elle avec une intention de sarcasme qui ne porta pas</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est sans doute pressée d</w:t>
      </w:r>
      <w:r>
        <w:rPr>
          <w:szCs w:val="32"/>
          <w:lang w:eastAsia="en-US"/>
        </w:rPr>
        <w:t>’</w:t>
      </w:r>
      <w:r w:rsidR="003148C9">
        <w:rPr>
          <w:szCs w:val="32"/>
          <w:lang w:eastAsia="en-US"/>
        </w:rPr>
        <w:t>en terminer avec vous</w:t>
      </w:r>
      <w:r>
        <w:rPr>
          <w:szCs w:val="32"/>
          <w:lang w:eastAsia="en-US"/>
        </w:rPr>
        <w:t xml:space="preserve">, </w:t>
      </w:r>
      <w:r w:rsidR="003148C9">
        <w:rPr>
          <w:szCs w:val="32"/>
          <w:lang w:eastAsia="en-US"/>
        </w:rPr>
        <w:t>chère bonne</w:t>
      </w:r>
      <w:r>
        <w:rPr>
          <w:szCs w:val="32"/>
          <w:lang w:eastAsia="en-US"/>
        </w:rPr>
        <w:t xml:space="preserve">… </w:t>
      </w:r>
      <w:r w:rsidR="003148C9">
        <w:rPr>
          <w:szCs w:val="32"/>
          <w:lang w:eastAsia="en-US"/>
        </w:rPr>
        <w:t>On n</w:t>
      </w:r>
      <w:r>
        <w:rPr>
          <w:szCs w:val="32"/>
          <w:lang w:eastAsia="en-US"/>
        </w:rPr>
        <w:t>’</w:t>
      </w:r>
      <w:r w:rsidR="003148C9">
        <w:rPr>
          <w:szCs w:val="32"/>
          <w:lang w:eastAsia="en-US"/>
        </w:rPr>
        <w:t>est pas collet monté ici comme au foyer du théâtre de Diane</w:t>
      </w:r>
      <w:r>
        <w:rPr>
          <w:szCs w:val="32"/>
          <w:lang w:eastAsia="en-US"/>
        </w:rPr>
        <w:t xml:space="preserve">…, </w:t>
      </w:r>
      <w:r w:rsidR="003148C9">
        <w:rPr>
          <w:szCs w:val="32"/>
          <w:lang w:eastAsia="en-US"/>
        </w:rPr>
        <w:t>Faites votre affaire</w:t>
      </w:r>
      <w:r>
        <w:rPr>
          <w:szCs w:val="32"/>
          <w:lang w:eastAsia="en-US"/>
        </w:rPr>
        <w:t>.</w:t>
      </w:r>
    </w:p>
    <w:p w14:paraId="1FC099A4" w14:textId="77777777" w:rsidR="0046142F" w:rsidRDefault="003148C9" w:rsidP="0046142F">
      <w:pPr>
        <w:rPr>
          <w:szCs w:val="32"/>
          <w:lang w:eastAsia="en-US"/>
        </w:rPr>
      </w:pPr>
      <w:r>
        <w:rPr>
          <w:szCs w:val="32"/>
          <w:lang w:eastAsia="en-US"/>
        </w:rPr>
        <w:t>Berthe releva son voile</w:t>
      </w:r>
      <w:r w:rsidR="0046142F">
        <w:rPr>
          <w:szCs w:val="32"/>
          <w:lang w:eastAsia="en-US"/>
        </w:rPr>
        <w:t>.</w:t>
      </w:r>
    </w:p>
    <w:p w14:paraId="4A89B1A2" w14:textId="77777777" w:rsidR="0046142F" w:rsidRDefault="003148C9" w:rsidP="0046142F">
      <w:pPr>
        <w:rPr>
          <w:szCs w:val="32"/>
          <w:lang w:eastAsia="en-US"/>
        </w:rPr>
      </w:pPr>
      <w:r>
        <w:rPr>
          <w:szCs w:val="32"/>
          <w:lang w:eastAsia="en-US"/>
        </w:rPr>
        <w:t>Nul ne s</w:t>
      </w:r>
      <w:r w:rsidR="0046142F">
        <w:rPr>
          <w:szCs w:val="32"/>
          <w:lang w:eastAsia="en-US"/>
        </w:rPr>
        <w:t>’</w:t>
      </w:r>
      <w:r>
        <w:rPr>
          <w:szCs w:val="32"/>
          <w:lang w:eastAsia="en-US"/>
        </w:rPr>
        <w:t>attendait à ce mouvement</w:t>
      </w:r>
      <w:r w:rsidR="0046142F">
        <w:rPr>
          <w:szCs w:val="32"/>
          <w:lang w:eastAsia="en-US"/>
        </w:rPr>
        <w:t xml:space="preserve">, </w:t>
      </w:r>
      <w:r>
        <w:rPr>
          <w:szCs w:val="32"/>
          <w:lang w:eastAsia="en-US"/>
        </w:rPr>
        <w:t>et il y eut un murmure d</w:t>
      </w:r>
      <w:r w:rsidR="0046142F">
        <w:rPr>
          <w:szCs w:val="32"/>
          <w:lang w:eastAsia="en-US"/>
        </w:rPr>
        <w:t>’</w:t>
      </w:r>
      <w:r>
        <w:rPr>
          <w:szCs w:val="32"/>
          <w:lang w:eastAsia="en-US"/>
        </w:rPr>
        <w:t>admiration dans le salon</w:t>
      </w:r>
      <w:r w:rsidR="0046142F">
        <w:rPr>
          <w:szCs w:val="32"/>
          <w:lang w:eastAsia="en-US"/>
        </w:rPr>
        <w:t>.</w:t>
      </w:r>
    </w:p>
    <w:p w14:paraId="370D5265" w14:textId="77777777" w:rsidR="0046142F" w:rsidRDefault="003148C9" w:rsidP="0046142F">
      <w:pPr>
        <w:rPr>
          <w:szCs w:val="32"/>
          <w:lang w:eastAsia="en-US"/>
        </w:rPr>
      </w:pPr>
      <w:r>
        <w:rPr>
          <w:szCs w:val="32"/>
          <w:lang w:eastAsia="en-US"/>
        </w:rPr>
        <w:t>Car la douleur donnait comme un cachet divin à la souveraine beauté de cette femme</w:t>
      </w:r>
      <w:r w:rsidR="0046142F">
        <w:rPr>
          <w:szCs w:val="32"/>
          <w:lang w:eastAsia="en-US"/>
        </w:rPr>
        <w:t>.</w:t>
      </w:r>
    </w:p>
    <w:p w14:paraId="59AD35D3" w14:textId="77777777" w:rsidR="0046142F" w:rsidRDefault="003148C9" w:rsidP="0046142F">
      <w:pPr>
        <w:rPr>
          <w:szCs w:val="32"/>
          <w:lang w:eastAsia="en-US"/>
        </w:rPr>
      </w:pPr>
      <w:r>
        <w:rPr>
          <w:szCs w:val="32"/>
          <w:lang w:eastAsia="en-US"/>
        </w:rPr>
        <w:t>Dans ses yeux qui gardaient des traces de larmes</w:t>
      </w:r>
      <w:r w:rsidR="0046142F">
        <w:rPr>
          <w:szCs w:val="32"/>
          <w:lang w:eastAsia="en-US"/>
        </w:rPr>
        <w:t xml:space="preserve">, </w:t>
      </w:r>
      <w:r>
        <w:rPr>
          <w:szCs w:val="32"/>
          <w:lang w:eastAsia="en-US"/>
        </w:rPr>
        <w:t>il n</w:t>
      </w:r>
      <w:r w:rsidR="0046142F">
        <w:rPr>
          <w:szCs w:val="32"/>
          <w:lang w:eastAsia="en-US"/>
        </w:rPr>
        <w:t>’</w:t>
      </w:r>
      <w:r>
        <w:rPr>
          <w:szCs w:val="32"/>
          <w:lang w:eastAsia="en-US"/>
        </w:rPr>
        <w:t>y avait ni frayeur ni bravade</w:t>
      </w:r>
      <w:r w:rsidR="0046142F">
        <w:rPr>
          <w:szCs w:val="32"/>
          <w:lang w:eastAsia="en-US"/>
        </w:rPr>
        <w:t>.</w:t>
      </w:r>
    </w:p>
    <w:p w14:paraId="6BE89DE5" w14:textId="77777777" w:rsidR="0046142F" w:rsidRDefault="003148C9" w:rsidP="0046142F">
      <w:pPr>
        <w:rPr>
          <w:szCs w:val="32"/>
          <w:lang w:eastAsia="en-US"/>
        </w:rPr>
      </w:pPr>
      <w:r>
        <w:rPr>
          <w:szCs w:val="32"/>
          <w:lang w:eastAsia="en-US"/>
        </w:rPr>
        <w:lastRenderedPageBreak/>
        <w:t>Le regard d</w:t>
      </w:r>
      <w:r w:rsidR="0046142F">
        <w:rPr>
          <w:szCs w:val="32"/>
          <w:lang w:eastAsia="en-US"/>
        </w:rPr>
        <w:t>’</w:t>
      </w:r>
      <w:r>
        <w:rPr>
          <w:szCs w:val="32"/>
          <w:lang w:eastAsia="en-US"/>
        </w:rPr>
        <w:t>Oliva se baissa devant le sien</w:t>
      </w:r>
      <w:r w:rsidR="0046142F">
        <w:rPr>
          <w:szCs w:val="32"/>
          <w:lang w:eastAsia="en-US"/>
        </w:rPr>
        <w:t>.</w:t>
      </w:r>
    </w:p>
    <w:p w14:paraId="17D65DED" w14:textId="77777777" w:rsidR="0046142F" w:rsidRDefault="003148C9" w:rsidP="0046142F">
      <w:pPr>
        <w:rPr>
          <w:szCs w:val="32"/>
          <w:lang w:eastAsia="en-US"/>
        </w:rPr>
      </w:pPr>
      <w:r>
        <w:rPr>
          <w:szCs w:val="32"/>
          <w:lang w:eastAsia="en-US"/>
        </w:rPr>
        <w:t>Elle fit un pas vers le centre du salon</w:t>
      </w:r>
      <w:r w:rsidR="0046142F">
        <w:rPr>
          <w:szCs w:val="32"/>
          <w:lang w:eastAsia="en-US"/>
        </w:rPr>
        <w:t>.</w:t>
      </w:r>
    </w:p>
    <w:p w14:paraId="7F9B06A6" w14:textId="6CA790DF" w:rsidR="0046142F" w:rsidRDefault="0046142F" w:rsidP="0046142F">
      <w:pPr>
        <w:rPr>
          <w:szCs w:val="32"/>
          <w:lang w:eastAsia="en-US"/>
        </w:rPr>
      </w:pPr>
      <w:r>
        <w:rPr>
          <w:lang w:eastAsia="en-US"/>
        </w:rPr>
        <w:t>— </w:t>
      </w:r>
      <w:r w:rsidR="003148C9">
        <w:rPr>
          <w:szCs w:val="32"/>
          <w:lang w:eastAsia="en-US"/>
        </w:rPr>
        <w:t>Vous m</w:t>
      </w:r>
      <w:r>
        <w:rPr>
          <w:szCs w:val="32"/>
          <w:lang w:eastAsia="en-US"/>
        </w:rPr>
        <w:t>’</w:t>
      </w:r>
      <w:r w:rsidR="003148C9">
        <w:rPr>
          <w:szCs w:val="32"/>
          <w:lang w:eastAsia="en-US"/>
        </w:rPr>
        <w:t>avez fait du mal dans le premier moment</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dit-elle en s</w:t>
      </w:r>
      <w:r>
        <w:rPr>
          <w:szCs w:val="32"/>
          <w:lang w:eastAsia="en-US"/>
        </w:rPr>
        <w:t>’</w:t>
      </w:r>
      <w:r w:rsidR="003148C9">
        <w:rPr>
          <w:szCs w:val="32"/>
          <w:lang w:eastAsia="en-US"/>
        </w:rPr>
        <w:t>adressant à Paoli</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mais je me suis souvenue que mon sacrifice était accompli</w:t>
      </w:r>
      <w:r>
        <w:rPr>
          <w:szCs w:val="32"/>
          <w:lang w:eastAsia="en-US"/>
        </w:rPr>
        <w:t xml:space="preserve">… </w:t>
      </w:r>
      <w:r w:rsidR="003148C9">
        <w:rPr>
          <w:szCs w:val="32"/>
          <w:lang w:eastAsia="en-US"/>
        </w:rPr>
        <w:t>Je n</w:t>
      </w:r>
      <w:r>
        <w:rPr>
          <w:szCs w:val="32"/>
          <w:lang w:eastAsia="en-US"/>
        </w:rPr>
        <w:t>’</w:t>
      </w:r>
      <w:r w:rsidR="003148C9">
        <w:rPr>
          <w:szCs w:val="32"/>
          <w:lang w:eastAsia="en-US"/>
        </w:rPr>
        <w:t>ai plus peur de la raillerie</w:t>
      </w:r>
      <w:r>
        <w:rPr>
          <w:szCs w:val="32"/>
          <w:lang w:eastAsia="en-US"/>
        </w:rPr>
        <w:t xml:space="preserve">… </w:t>
      </w:r>
      <w:r w:rsidR="003148C9">
        <w:rPr>
          <w:szCs w:val="32"/>
          <w:lang w:eastAsia="en-US"/>
        </w:rPr>
        <w:t>et ce que je souffre est si bien écrit sur mon visage</w:t>
      </w:r>
      <w:r>
        <w:rPr>
          <w:szCs w:val="32"/>
          <w:lang w:eastAsia="en-US"/>
        </w:rPr>
        <w:t xml:space="preserve">, </w:t>
      </w:r>
      <w:r w:rsidR="003148C9">
        <w:rPr>
          <w:szCs w:val="32"/>
          <w:lang w:eastAsia="en-US"/>
        </w:rPr>
        <w:t>qu</w:t>
      </w:r>
      <w:r>
        <w:rPr>
          <w:szCs w:val="32"/>
          <w:lang w:eastAsia="en-US"/>
        </w:rPr>
        <w:t>’</w:t>
      </w:r>
      <w:r w:rsidR="003148C9">
        <w:rPr>
          <w:szCs w:val="32"/>
          <w:lang w:eastAsia="en-US"/>
        </w:rPr>
        <w:t>au lieu de me railler</w:t>
      </w:r>
      <w:r>
        <w:rPr>
          <w:szCs w:val="32"/>
          <w:lang w:eastAsia="en-US"/>
        </w:rPr>
        <w:t xml:space="preserve">, </w:t>
      </w:r>
      <w:r w:rsidR="003148C9">
        <w:rPr>
          <w:szCs w:val="32"/>
          <w:lang w:eastAsia="en-US"/>
        </w:rPr>
        <w:t>voyez</w:t>
      </w:r>
      <w:r>
        <w:rPr>
          <w:szCs w:val="32"/>
          <w:lang w:eastAsia="en-US"/>
        </w:rPr>
        <w:t xml:space="preserve">, </w:t>
      </w:r>
      <w:r w:rsidR="003148C9">
        <w:rPr>
          <w:szCs w:val="32"/>
          <w:lang w:eastAsia="en-US"/>
        </w:rPr>
        <w:t>je crois qu</w:t>
      </w:r>
      <w:r>
        <w:rPr>
          <w:szCs w:val="32"/>
          <w:lang w:eastAsia="en-US"/>
        </w:rPr>
        <w:t>’</w:t>
      </w:r>
      <w:r w:rsidR="003148C9">
        <w:rPr>
          <w:szCs w:val="32"/>
          <w:lang w:eastAsia="en-US"/>
        </w:rPr>
        <w:t>on a pitié de moi</w:t>
      </w:r>
      <w:r>
        <w:rPr>
          <w:szCs w:val="32"/>
          <w:lang w:eastAsia="en-US"/>
        </w:rPr>
        <w:t>.</w:t>
      </w:r>
    </w:p>
    <w:p w14:paraId="36D2312F" w14:textId="77777777" w:rsidR="0046142F" w:rsidRDefault="003148C9" w:rsidP="0046142F">
      <w:pPr>
        <w:rPr>
          <w:szCs w:val="32"/>
          <w:lang w:eastAsia="en-US"/>
        </w:rPr>
      </w:pPr>
      <w:r>
        <w:rPr>
          <w:szCs w:val="32"/>
          <w:lang w:eastAsia="en-US"/>
        </w:rPr>
        <w:t>Elle se tourna vers la marquise</w:t>
      </w:r>
      <w:r w:rsidR="0046142F">
        <w:rPr>
          <w:szCs w:val="32"/>
          <w:lang w:eastAsia="en-US"/>
        </w:rPr>
        <w:t>.</w:t>
      </w:r>
    </w:p>
    <w:p w14:paraId="2949DFCA" w14:textId="52696D86" w:rsidR="0046142F" w:rsidRDefault="0046142F" w:rsidP="0046142F">
      <w:pPr>
        <w:rPr>
          <w:szCs w:val="32"/>
          <w:lang w:eastAsia="en-US"/>
        </w:rPr>
      </w:pPr>
      <w:r>
        <w:rPr>
          <w:lang w:eastAsia="en-US"/>
        </w:rPr>
        <w:t>— </w:t>
      </w:r>
      <w:r w:rsidR="003148C9">
        <w:rPr>
          <w:szCs w:val="32"/>
          <w:lang w:eastAsia="en-US"/>
        </w:rPr>
        <w:t>Je ne vous connais pas</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reprit-elle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on m</w:t>
      </w:r>
      <w:r>
        <w:rPr>
          <w:szCs w:val="32"/>
          <w:lang w:eastAsia="en-US"/>
        </w:rPr>
        <w:t>’</w:t>
      </w:r>
      <w:r w:rsidR="003148C9">
        <w:rPr>
          <w:szCs w:val="32"/>
          <w:lang w:eastAsia="en-US"/>
        </w:rPr>
        <w:t>avait tendu un piège chez vous</w:t>
      </w:r>
      <w:r>
        <w:rPr>
          <w:szCs w:val="32"/>
          <w:lang w:eastAsia="en-US"/>
        </w:rPr>
        <w:t xml:space="preserve">, </w:t>
      </w:r>
      <w:r w:rsidR="003148C9">
        <w:rPr>
          <w:szCs w:val="32"/>
          <w:lang w:eastAsia="en-US"/>
        </w:rPr>
        <w:t>à ce qu</w:t>
      </w:r>
      <w:r>
        <w:rPr>
          <w:szCs w:val="32"/>
          <w:lang w:eastAsia="en-US"/>
        </w:rPr>
        <w:t>’</w:t>
      </w:r>
      <w:r w:rsidR="003148C9">
        <w:rPr>
          <w:szCs w:val="32"/>
          <w:lang w:eastAsia="en-US"/>
        </w:rPr>
        <w:t>il paraît</w:t>
      </w:r>
      <w:r>
        <w:rPr>
          <w:szCs w:val="32"/>
          <w:lang w:eastAsia="en-US"/>
        </w:rPr>
        <w:t xml:space="preserve">… </w:t>
      </w:r>
      <w:r w:rsidR="003148C9">
        <w:rPr>
          <w:szCs w:val="32"/>
          <w:lang w:eastAsia="en-US"/>
        </w:rPr>
        <w:t>ceux qui pensent à mourir ne gardent point de rancune</w:t>
      </w:r>
      <w:r>
        <w:rPr>
          <w:szCs w:val="32"/>
          <w:lang w:eastAsia="en-US"/>
        </w:rPr>
        <w:t xml:space="preserve">… </w:t>
      </w:r>
      <w:r w:rsidR="003148C9">
        <w:rPr>
          <w:szCs w:val="32"/>
          <w:lang w:eastAsia="en-US"/>
        </w:rPr>
        <w:t>Je vous pardonne</w:t>
      </w:r>
      <w:r>
        <w:rPr>
          <w:szCs w:val="32"/>
          <w:lang w:eastAsia="en-US"/>
        </w:rPr>
        <w:t xml:space="preserve">, </w:t>
      </w:r>
      <w:r w:rsidR="003148C9">
        <w:rPr>
          <w:szCs w:val="32"/>
          <w:lang w:eastAsia="en-US"/>
        </w:rPr>
        <w:t>madame</w:t>
      </w:r>
      <w:r>
        <w:rPr>
          <w:szCs w:val="32"/>
          <w:lang w:eastAsia="en-US"/>
        </w:rPr>
        <w:t>.</w:t>
      </w:r>
    </w:p>
    <w:p w14:paraId="35B1F9BE" w14:textId="77777777" w:rsidR="0046142F" w:rsidRDefault="003148C9" w:rsidP="0046142F">
      <w:pPr>
        <w:rPr>
          <w:szCs w:val="32"/>
          <w:lang w:eastAsia="en-US"/>
        </w:rPr>
      </w:pPr>
      <w:r>
        <w:rPr>
          <w:szCs w:val="32"/>
          <w:lang w:eastAsia="en-US"/>
        </w:rPr>
        <w:t>Puis</w:t>
      </w:r>
      <w:r w:rsidR="0046142F">
        <w:rPr>
          <w:szCs w:val="32"/>
          <w:lang w:eastAsia="en-US"/>
        </w:rPr>
        <w:t xml:space="preserve">, </w:t>
      </w:r>
      <w:r>
        <w:rPr>
          <w:szCs w:val="32"/>
          <w:lang w:eastAsia="en-US"/>
        </w:rPr>
        <w:t>promenant son regard sur l</w:t>
      </w:r>
      <w:r w:rsidR="0046142F">
        <w:rPr>
          <w:szCs w:val="32"/>
          <w:lang w:eastAsia="en-US"/>
        </w:rPr>
        <w:t>’</w:t>
      </w:r>
      <w:r>
        <w:rPr>
          <w:szCs w:val="32"/>
          <w:lang w:eastAsia="en-US"/>
        </w:rPr>
        <w:t>assemblée</w:t>
      </w:r>
      <w:r w:rsidR="0046142F">
        <w:rPr>
          <w:szCs w:val="32"/>
          <w:lang w:eastAsia="en-US"/>
        </w:rPr>
        <w:t xml:space="preserve">, </w:t>
      </w:r>
      <w:r>
        <w:rPr>
          <w:szCs w:val="32"/>
          <w:lang w:eastAsia="en-US"/>
        </w:rPr>
        <w:t>elle ajouta encore</w:t>
      </w:r>
      <w:r w:rsidR="0046142F">
        <w:rPr>
          <w:szCs w:val="32"/>
          <w:lang w:eastAsia="en-US"/>
        </w:rPr>
        <w:t xml:space="preserve">, </w:t>
      </w:r>
      <w:r>
        <w:rPr>
          <w:szCs w:val="32"/>
          <w:lang w:eastAsia="en-US"/>
        </w:rPr>
        <w:t>sans amertume</w:t>
      </w:r>
      <w:r w:rsidR="0046142F">
        <w:rPr>
          <w:szCs w:val="32"/>
          <w:lang w:eastAsia="en-US"/>
        </w:rPr>
        <w:t xml:space="preserve">, </w:t>
      </w:r>
      <w:r>
        <w:rPr>
          <w:szCs w:val="32"/>
          <w:lang w:eastAsia="en-US"/>
        </w:rPr>
        <w:t>et presque en souriant</w:t>
      </w:r>
      <w:r w:rsidR="0046142F">
        <w:rPr>
          <w:szCs w:val="32"/>
          <w:lang w:eastAsia="en-US"/>
        </w:rPr>
        <w:t> :</w:t>
      </w:r>
    </w:p>
    <w:p w14:paraId="6EAC4970" w14:textId="77777777" w:rsidR="0046142F" w:rsidRDefault="0046142F" w:rsidP="0046142F">
      <w:pPr>
        <w:rPr>
          <w:szCs w:val="32"/>
          <w:lang w:eastAsia="en-US"/>
        </w:rPr>
      </w:pPr>
      <w:r>
        <w:rPr>
          <w:lang w:eastAsia="en-US"/>
        </w:rPr>
        <w:t>— </w:t>
      </w:r>
      <w:r w:rsidR="003148C9">
        <w:rPr>
          <w:szCs w:val="32"/>
          <w:lang w:eastAsia="en-US"/>
        </w:rPr>
        <w:t>Si c</w:t>
      </w:r>
      <w:r>
        <w:rPr>
          <w:szCs w:val="32"/>
          <w:lang w:eastAsia="en-US"/>
        </w:rPr>
        <w:t>’</w:t>
      </w:r>
      <w:r w:rsidR="003148C9">
        <w:rPr>
          <w:szCs w:val="32"/>
          <w:lang w:eastAsia="en-US"/>
        </w:rPr>
        <w:t>était un spectacle qu</w:t>
      </w:r>
      <w:r>
        <w:rPr>
          <w:szCs w:val="32"/>
          <w:lang w:eastAsia="en-US"/>
        </w:rPr>
        <w:t>’</w:t>
      </w:r>
      <w:r w:rsidR="003148C9">
        <w:rPr>
          <w:szCs w:val="32"/>
          <w:lang w:eastAsia="en-US"/>
        </w:rPr>
        <w:t>on vous avait promis</w:t>
      </w:r>
      <w:r>
        <w:rPr>
          <w:szCs w:val="32"/>
          <w:lang w:eastAsia="en-US"/>
        </w:rPr>
        <w:t xml:space="preserve">, </w:t>
      </w:r>
      <w:r w:rsidR="003148C9">
        <w:rPr>
          <w:szCs w:val="32"/>
          <w:lang w:eastAsia="en-US"/>
        </w:rPr>
        <w:t>vous voilà déçus</w:t>
      </w:r>
      <w:r>
        <w:rPr>
          <w:szCs w:val="32"/>
          <w:lang w:eastAsia="en-US"/>
        </w:rPr>
        <w:t xml:space="preserve">, </w:t>
      </w:r>
      <w:r w:rsidR="003148C9">
        <w:rPr>
          <w:szCs w:val="32"/>
          <w:lang w:eastAsia="en-US"/>
        </w:rPr>
        <w:t>n</w:t>
      </w:r>
      <w:r>
        <w:rPr>
          <w:szCs w:val="32"/>
          <w:lang w:eastAsia="en-US"/>
        </w:rPr>
        <w:t>’</w:t>
      </w:r>
      <w:r w:rsidR="003148C9">
        <w:rPr>
          <w:szCs w:val="32"/>
          <w:lang w:eastAsia="en-US"/>
        </w:rPr>
        <w:t>est-ce pas</w:t>
      </w:r>
      <w:r>
        <w:rPr>
          <w:szCs w:val="32"/>
          <w:lang w:eastAsia="en-US"/>
        </w:rPr>
        <w:t xml:space="preserve"> !… </w:t>
      </w:r>
      <w:r w:rsidR="003148C9">
        <w:rPr>
          <w:szCs w:val="32"/>
          <w:lang w:eastAsia="en-US"/>
        </w:rPr>
        <w:t xml:space="preserve">peut-être </w:t>
      </w:r>
      <w:proofErr w:type="spellStart"/>
      <w:r w:rsidR="003148C9">
        <w:rPr>
          <w:szCs w:val="32"/>
          <w:lang w:eastAsia="en-US"/>
        </w:rPr>
        <w:t>veniez-vous</w:t>
      </w:r>
      <w:proofErr w:type="spellEnd"/>
      <w:r w:rsidR="003148C9">
        <w:rPr>
          <w:szCs w:val="32"/>
          <w:lang w:eastAsia="en-US"/>
        </w:rPr>
        <w:t xml:space="preserve"> voir ce qu</w:t>
      </w:r>
      <w:r>
        <w:rPr>
          <w:szCs w:val="32"/>
          <w:lang w:eastAsia="en-US"/>
        </w:rPr>
        <w:t>’</w:t>
      </w:r>
      <w:r w:rsidR="003148C9">
        <w:rPr>
          <w:szCs w:val="32"/>
          <w:lang w:eastAsia="en-US"/>
        </w:rPr>
        <w:t>il en coûtait à la fierté d</w:t>
      </w:r>
      <w:r>
        <w:rPr>
          <w:szCs w:val="32"/>
          <w:lang w:eastAsia="en-US"/>
        </w:rPr>
        <w:t>’</w:t>
      </w:r>
      <w:r w:rsidR="003148C9">
        <w:rPr>
          <w:szCs w:val="32"/>
          <w:lang w:eastAsia="en-US"/>
        </w:rPr>
        <w:t>une femme pour tomber</w:t>
      </w:r>
      <w:r>
        <w:rPr>
          <w:szCs w:val="32"/>
          <w:lang w:eastAsia="en-US"/>
        </w:rPr>
        <w:t xml:space="preserve">… </w:t>
      </w:r>
      <w:r w:rsidR="003148C9">
        <w:rPr>
          <w:szCs w:val="32"/>
          <w:lang w:eastAsia="en-US"/>
        </w:rPr>
        <w:t>Il en coûte la vie</w:t>
      </w:r>
      <w:r>
        <w:rPr>
          <w:szCs w:val="32"/>
          <w:lang w:eastAsia="en-US"/>
        </w:rPr>
        <w:t xml:space="preserve">, </w:t>
      </w:r>
      <w:r w:rsidR="003148C9">
        <w:rPr>
          <w:szCs w:val="32"/>
          <w:lang w:eastAsia="en-US"/>
        </w:rPr>
        <w:t>et ce n</w:t>
      </w:r>
      <w:r>
        <w:rPr>
          <w:szCs w:val="32"/>
          <w:lang w:eastAsia="en-US"/>
        </w:rPr>
        <w:t>’</w:t>
      </w:r>
      <w:r w:rsidR="003148C9">
        <w:rPr>
          <w:szCs w:val="32"/>
          <w:lang w:eastAsia="en-US"/>
        </w:rPr>
        <w:t>est rien</w:t>
      </w:r>
      <w:r>
        <w:rPr>
          <w:szCs w:val="32"/>
          <w:lang w:eastAsia="en-US"/>
        </w:rPr>
        <w:t xml:space="preserve">, </w:t>
      </w:r>
      <w:r w:rsidR="003148C9">
        <w:rPr>
          <w:szCs w:val="32"/>
          <w:lang w:eastAsia="en-US"/>
        </w:rPr>
        <w:t>allez</w:t>
      </w:r>
      <w:r>
        <w:rPr>
          <w:szCs w:val="32"/>
          <w:lang w:eastAsia="en-US"/>
        </w:rPr>
        <w:t xml:space="preserve"> !… </w:t>
      </w:r>
      <w:r w:rsidR="003148C9">
        <w:rPr>
          <w:szCs w:val="32"/>
          <w:lang w:eastAsia="en-US"/>
        </w:rPr>
        <w:t>Jeunes filles</w:t>
      </w:r>
      <w:r>
        <w:rPr>
          <w:szCs w:val="32"/>
          <w:lang w:eastAsia="en-US"/>
        </w:rPr>
        <w:t xml:space="preserve">, </w:t>
      </w:r>
      <w:r w:rsidR="003148C9">
        <w:rPr>
          <w:szCs w:val="32"/>
          <w:lang w:eastAsia="en-US"/>
        </w:rPr>
        <w:t>il y a une larme dans vos yeux</w:t>
      </w:r>
      <w:r>
        <w:rPr>
          <w:szCs w:val="32"/>
          <w:lang w:eastAsia="en-US"/>
        </w:rPr>
        <w:t xml:space="preserve">… </w:t>
      </w:r>
      <w:r w:rsidR="003148C9">
        <w:rPr>
          <w:szCs w:val="32"/>
          <w:lang w:eastAsia="en-US"/>
        </w:rPr>
        <w:t>Merci</w:t>
      </w:r>
      <w:r>
        <w:rPr>
          <w:szCs w:val="32"/>
          <w:lang w:eastAsia="en-US"/>
        </w:rPr>
        <w:t xml:space="preserve"> !… </w:t>
      </w:r>
      <w:r w:rsidR="003148C9">
        <w:rPr>
          <w:szCs w:val="32"/>
          <w:lang w:eastAsia="en-US"/>
        </w:rPr>
        <w:t>pour cette larme</w:t>
      </w:r>
      <w:r>
        <w:rPr>
          <w:szCs w:val="32"/>
          <w:lang w:eastAsia="en-US"/>
        </w:rPr>
        <w:t xml:space="preserve">, </w:t>
      </w:r>
      <w:r w:rsidR="003148C9">
        <w:rPr>
          <w:szCs w:val="32"/>
          <w:lang w:eastAsia="en-US"/>
        </w:rPr>
        <w:t>je vous dois mon histoire</w:t>
      </w:r>
      <w:r>
        <w:rPr>
          <w:szCs w:val="32"/>
          <w:lang w:eastAsia="en-US"/>
        </w:rPr>
        <w:t xml:space="preserve">… </w:t>
      </w:r>
      <w:r w:rsidR="003148C9">
        <w:rPr>
          <w:szCs w:val="32"/>
          <w:lang w:eastAsia="en-US"/>
        </w:rPr>
        <w:t>Je suis mère</w:t>
      </w:r>
      <w:r>
        <w:rPr>
          <w:szCs w:val="32"/>
          <w:lang w:eastAsia="en-US"/>
        </w:rPr>
        <w:t xml:space="preserve"> ; </w:t>
      </w:r>
      <w:r w:rsidR="003148C9">
        <w:rPr>
          <w:szCs w:val="32"/>
          <w:lang w:eastAsia="en-US"/>
        </w:rPr>
        <w:t>il me faut dix mille francs pour racheter l</w:t>
      </w:r>
      <w:r>
        <w:rPr>
          <w:szCs w:val="32"/>
          <w:lang w:eastAsia="en-US"/>
        </w:rPr>
        <w:t>’</w:t>
      </w:r>
      <w:r w:rsidR="003148C9">
        <w:rPr>
          <w:szCs w:val="32"/>
          <w:lang w:eastAsia="en-US"/>
        </w:rPr>
        <w:t>avenir de mon fils</w:t>
      </w:r>
      <w:r>
        <w:rPr>
          <w:szCs w:val="32"/>
          <w:lang w:eastAsia="en-US"/>
        </w:rPr>
        <w:t xml:space="preserve">… </w:t>
      </w:r>
      <w:r w:rsidR="003148C9">
        <w:rPr>
          <w:szCs w:val="32"/>
          <w:lang w:eastAsia="en-US"/>
        </w:rPr>
        <w:t>Je donne mon honneur pour sauver le sien</w:t>
      </w:r>
      <w:r>
        <w:rPr>
          <w:szCs w:val="32"/>
          <w:lang w:eastAsia="en-US"/>
        </w:rPr>
        <w:t xml:space="preserve">… </w:t>
      </w:r>
      <w:r w:rsidR="003148C9">
        <w:rPr>
          <w:szCs w:val="32"/>
          <w:lang w:eastAsia="en-US"/>
        </w:rPr>
        <w:t xml:space="preserve">La </w:t>
      </w:r>
      <w:proofErr w:type="spellStart"/>
      <w:r w:rsidR="003148C9">
        <w:rPr>
          <w:szCs w:val="32"/>
          <w:lang w:eastAsia="en-US"/>
        </w:rPr>
        <w:t>Lovely</w:t>
      </w:r>
      <w:proofErr w:type="spellEnd"/>
      <w:r w:rsidR="003148C9">
        <w:rPr>
          <w:szCs w:val="32"/>
          <w:lang w:eastAsia="en-US"/>
        </w:rPr>
        <w:t xml:space="preserve"> va se vendre et mourir</w:t>
      </w:r>
      <w:r>
        <w:rPr>
          <w:szCs w:val="32"/>
          <w:lang w:eastAsia="en-US"/>
        </w:rPr>
        <w:t xml:space="preserve">… </w:t>
      </w:r>
      <w:r w:rsidR="003148C9">
        <w:rPr>
          <w:szCs w:val="32"/>
          <w:lang w:eastAsia="en-US"/>
        </w:rPr>
        <w:t>Mon fils</w:t>
      </w:r>
      <w:r>
        <w:rPr>
          <w:szCs w:val="32"/>
          <w:lang w:eastAsia="en-US"/>
        </w:rPr>
        <w:t xml:space="preserve">, </w:t>
      </w:r>
      <w:r w:rsidR="003148C9">
        <w:rPr>
          <w:szCs w:val="32"/>
          <w:lang w:eastAsia="en-US"/>
        </w:rPr>
        <w:t>qui a un autre nom</w:t>
      </w:r>
      <w:r>
        <w:rPr>
          <w:szCs w:val="32"/>
          <w:lang w:eastAsia="en-US"/>
        </w:rPr>
        <w:t xml:space="preserve">, </w:t>
      </w:r>
      <w:r w:rsidR="003148C9">
        <w:rPr>
          <w:szCs w:val="32"/>
          <w:lang w:eastAsia="en-US"/>
        </w:rPr>
        <w:t>ne saura même pas ce qu</w:t>
      </w:r>
      <w:r>
        <w:rPr>
          <w:szCs w:val="32"/>
          <w:lang w:eastAsia="en-US"/>
        </w:rPr>
        <w:t>’</w:t>
      </w:r>
      <w:r w:rsidR="003148C9">
        <w:rPr>
          <w:szCs w:val="32"/>
          <w:lang w:eastAsia="en-US"/>
        </w:rPr>
        <w:t>est devenue sa mère</w:t>
      </w:r>
      <w:r>
        <w:rPr>
          <w:szCs w:val="32"/>
          <w:lang w:eastAsia="en-US"/>
        </w:rPr>
        <w:t xml:space="preserve">… </w:t>
      </w:r>
      <w:r w:rsidR="003148C9">
        <w:rPr>
          <w:szCs w:val="32"/>
          <w:lang w:eastAsia="en-US"/>
        </w:rPr>
        <w:t>Il pourra regarder chacun en face</w:t>
      </w:r>
      <w:r>
        <w:rPr>
          <w:szCs w:val="32"/>
          <w:lang w:eastAsia="en-US"/>
        </w:rPr>
        <w:t xml:space="preserve">, </w:t>
      </w:r>
      <w:r w:rsidR="003148C9">
        <w:rPr>
          <w:szCs w:val="32"/>
          <w:lang w:eastAsia="en-US"/>
        </w:rPr>
        <w:t>mon fils</w:t>
      </w:r>
      <w:r>
        <w:rPr>
          <w:szCs w:val="32"/>
          <w:lang w:eastAsia="en-US"/>
        </w:rPr>
        <w:t xml:space="preserve">, </w:t>
      </w:r>
      <w:r w:rsidR="003148C9">
        <w:rPr>
          <w:szCs w:val="32"/>
          <w:lang w:eastAsia="en-US"/>
        </w:rPr>
        <w:t>mon pauvre enfant que je ne verrai plus</w:t>
      </w:r>
      <w:r>
        <w:rPr>
          <w:szCs w:val="32"/>
          <w:lang w:eastAsia="en-US"/>
        </w:rPr>
        <w:t> !…</w:t>
      </w:r>
    </w:p>
    <w:p w14:paraId="6EF7B447" w14:textId="77777777" w:rsidR="0046142F" w:rsidRDefault="003148C9" w:rsidP="0046142F">
      <w:pPr>
        <w:rPr>
          <w:szCs w:val="32"/>
          <w:lang w:eastAsia="en-US"/>
        </w:rPr>
      </w:pPr>
      <w:r>
        <w:rPr>
          <w:szCs w:val="32"/>
          <w:lang w:eastAsia="en-US"/>
        </w:rPr>
        <w:t>Presque toutes les jeunes filles pleuraient</w:t>
      </w:r>
      <w:r w:rsidR="0046142F">
        <w:rPr>
          <w:szCs w:val="32"/>
          <w:lang w:eastAsia="en-US"/>
        </w:rPr>
        <w:t>.</w:t>
      </w:r>
    </w:p>
    <w:p w14:paraId="41E86CF9" w14:textId="77777777" w:rsidR="0046142F" w:rsidRDefault="003148C9" w:rsidP="0046142F">
      <w:pPr>
        <w:rPr>
          <w:szCs w:val="32"/>
          <w:lang w:eastAsia="en-US"/>
        </w:rPr>
      </w:pPr>
      <w:r>
        <w:rPr>
          <w:szCs w:val="32"/>
          <w:lang w:eastAsia="en-US"/>
        </w:rPr>
        <w:t xml:space="preserve">La </w:t>
      </w:r>
      <w:proofErr w:type="spellStart"/>
      <w:r>
        <w:rPr>
          <w:szCs w:val="32"/>
          <w:lang w:eastAsia="en-US"/>
        </w:rPr>
        <w:t>Lovely</w:t>
      </w:r>
      <w:proofErr w:type="spellEnd"/>
      <w:r>
        <w:rPr>
          <w:szCs w:val="32"/>
          <w:lang w:eastAsia="en-US"/>
        </w:rPr>
        <w:t xml:space="preserve"> mit son bras sur l</w:t>
      </w:r>
      <w:r w:rsidR="0046142F">
        <w:rPr>
          <w:szCs w:val="32"/>
          <w:lang w:eastAsia="en-US"/>
        </w:rPr>
        <w:t>’</w:t>
      </w:r>
      <w:r>
        <w:rPr>
          <w:szCs w:val="32"/>
          <w:lang w:eastAsia="en-US"/>
        </w:rPr>
        <w:t>épaule de Paoli</w:t>
      </w:r>
      <w:r w:rsidR="0046142F">
        <w:rPr>
          <w:szCs w:val="32"/>
          <w:lang w:eastAsia="en-US"/>
        </w:rPr>
        <w:t>.</w:t>
      </w:r>
    </w:p>
    <w:p w14:paraId="5830F584" w14:textId="38A4B43A" w:rsidR="0046142F" w:rsidRDefault="0046142F" w:rsidP="0046142F">
      <w:pPr>
        <w:rPr>
          <w:szCs w:val="32"/>
          <w:lang w:eastAsia="en-US"/>
        </w:rPr>
      </w:pPr>
      <w:r>
        <w:rPr>
          <w:lang w:eastAsia="en-US"/>
        </w:rPr>
        <w:lastRenderedPageBreak/>
        <w:t>— </w:t>
      </w:r>
      <w:r w:rsidR="003148C9">
        <w:rPr>
          <w:szCs w:val="32"/>
          <w:lang w:eastAsia="en-US"/>
        </w:rPr>
        <w:t>Venez</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dit-elle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je suis prête</w:t>
      </w:r>
      <w:r>
        <w:rPr>
          <w:szCs w:val="32"/>
          <w:lang w:eastAsia="en-US"/>
        </w:rPr>
        <w:t>.</w:t>
      </w:r>
    </w:p>
    <w:p w14:paraId="7D036E7E" w14:textId="032CECE4" w:rsidR="0046142F" w:rsidRDefault="003148C9" w:rsidP="0046142F">
      <w:pPr>
        <w:rPr>
          <w:szCs w:val="32"/>
          <w:lang w:eastAsia="en-US"/>
        </w:rPr>
      </w:pPr>
      <w:r>
        <w:rPr>
          <w:szCs w:val="32"/>
          <w:lang w:eastAsia="en-US"/>
        </w:rPr>
        <w:t>La Milanaise jeta un dernier regard vers Oliva qui</w:t>
      </w:r>
      <w:r w:rsidR="0046142F">
        <w:rPr>
          <w:szCs w:val="32"/>
          <w:lang w:eastAsia="en-US"/>
        </w:rPr>
        <w:t xml:space="preserve">, </w:t>
      </w:r>
      <w:r>
        <w:rPr>
          <w:szCs w:val="32"/>
          <w:lang w:eastAsia="en-US"/>
        </w:rPr>
        <w:t>à cette heure</w:t>
      </w:r>
      <w:r w:rsidR="0046142F">
        <w:rPr>
          <w:szCs w:val="32"/>
          <w:lang w:eastAsia="en-US"/>
        </w:rPr>
        <w:t xml:space="preserve">, </w:t>
      </w:r>
      <w:r>
        <w:rPr>
          <w:szCs w:val="32"/>
          <w:lang w:eastAsia="en-US"/>
        </w:rPr>
        <w:t>luttait peut-être contre un sentiment de compassion</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Oliva lui fit signe de sortir</w:t>
      </w:r>
      <w:r w:rsidR="0046142F">
        <w:rPr>
          <w:szCs w:val="32"/>
          <w:lang w:eastAsia="en-US"/>
        </w:rPr>
        <w:t xml:space="preserve">. </w:t>
      </w:r>
      <w:r>
        <w:rPr>
          <w:szCs w:val="32"/>
          <w:lang w:eastAsia="en-US"/>
        </w:rPr>
        <w:t>Elle obéit</w:t>
      </w:r>
      <w:r w:rsidR="0046142F">
        <w:rPr>
          <w:szCs w:val="32"/>
          <w:lang w:eastAsia="en-US"/>
        </w:rPr>
        <w:t>.</w:t>
      </w:r>
    </w:p>
    <w:p w14:paraId="70A49FB4" w14:textId="77777777" w:rsidR="0046142F" w:rsidRDefault="003148C9" w:rsidP="0046142F">
      <w:pPr>
        <w:rPr>
          <w:szCs w:val="32"/>
          <w:lang w:eastAsia="en-US"/>
        </w:rPr>
      </w:pPr>
      <w:proofErr w:type="spellStart"/>
      <w:r>
        <w:rPr>
          <w:szCs w:val="32"/>
          <w:lang w:eastAsia="en-US"/>
        </w:rPr>
        <w:t>Lovely</w:t>
      </w:r>
      <w:proofErr w:type="spellEnd"/>
      <w:r>
        <w:rPr>
          <w:szCs w:val="32"/>
          <w:lang w:eastAsia="en-US"/>
        </w:rPr>
        <w:t xml:space="preserve"> baissa son voile et franchit le seuil</w:t>
      </w:r>
      <w:r w:rsidR="0046142F">
        <w:rPr>
          <w:szCs w:val="32"/>
          <w:lang w:eastAsia="en-US"/>
        </w:rPr>
        <w:t>.</w:t>
      </w:r>
    </w:p>
    <w:p w14:paraId="01519B6B" w14:textId="77777777" w:rsidR="0046142F" w:rsidRDefault="003148C9" w:rsidP="0046142F">
      <w:pPr>
        <w:rPr>
          <w:szCs w:val="32"/>
          <w:lang w:eastAsia="en-US"/>
        </w:rPr>
      </w:pPr>
      <w:r>
        <w:rPr>
          <w:szCs w:val="32"/>
          <w:lang w:eastAsia="en-US"/>
        </w:rPr>
        <w:t>Il y avait dans le salon une sorte de stupeur</w:t>
      </w:r>
      <w:r w:rsidR="0046142F">
        <w:rPr>
          <w:szCs w:val="32"/>
          <w:lang w:eastAsia="en-US"/>
        </w:rPr>
        <w:t>.</w:t>
      </w:r>
    </w:p>
    <w:p w14:paraId="25982B25" w14:textId="77777777" w:rsidR="0046142F" w:rsidRDefault="003148C9" w:rsidP="0046142F">
      <w:pPr>
        <w:rPr>
          <w:szCs w:val="32"/>
          <w:lang w:eastAsia="en-US"/>
        </w:rPr>
      </w:pPr>
      <w:r>
        <w:rPr>
          <w:szCs w:val="32"/>
          <w:lang w:eastAsia="en-US"/>
        </w:rPr>
        <w:t>Une minute s</w:t>
      </w:r>
      <w:r w:rsidR="0046142F">
        <w:rPr>
          <w:szCs w:val="32"/>
          <w:lang w:eastAsia="en-US"/>
        </w:rPr>
        <w:t>’</w:t>
      </w:r>
      <w:r>
        <w:rPr>
          <w:szCs w:val="32"/>
          <w:lang w:eastAsia="en-US"/>
        </w:rPr>
        <w:t>écoula</w:t>
      </w:r>
      <w:r w:rsidR="0046142F">
        <w:rPr>
          <w:szCs w:val="32"/>
          <w:lang w:eastAsia="en-US"/>
        </w:rPr>
        <w:t>.</w:t>
      </w:r>
    </w:p>
    <w:p w14:paraId="1B693200" w14:textId="77777777" w:rsidR="0046142F" w:rsidRDefault="003148C9" w:rsidP="0046142F">
      <w:pPr>
        <w:rPr>
          <w:szCs w:val="32"/>
          <w:lang w:eastAsia="en-US"/>
        </w:rPr>
      </w:pPr>
      <w:r>
        <w:rPr>
          <w:szCs w:val="32"/>
          <w:lang w:eastAsia="en-US"/>
        </w:rPr>
        <w:t>Au bout de ce temps</w:t>
      </w:r>
      <w:r w:rsidR="0046142F">
        <w:rPr>
          <w:szCs w:val="32"/>
          <w:lang w:eastAsia="en-US"/>
        </w:rPr>
        <w:t xml:space="preserve">, </w:t>
      </w:r>
      <w:r>
        <w:rPr>
          <w:szCs w:val="32"/>
          <w:lang w:eastAsia="en-US"/>
        </w:rPr>
        <w:t>la porte du boudoir s</w:t>
      </w:r>
      <w:r w:rsidR="0046142F">
        <w:rPr>
          <w:szCs w:val="32"/>
          <w:lang w:eastAsia="en-US"/>
        </w:rPr>
        <w:t>’</w:t>
      </w:r>
      <w:r>
        <w:rPr>
          <w:szCs w:val="32"/>
          <w:lang w:eastAsia="en-US"/>
        </w:rPr>
        <w:t>ouvrit avec fracas</w:t>
      </w:r>
      <w:r w:rsidR="0046142F">
        <w:rPr>
          <w:szCs w:val="32"/>
          <w:lang w:eastAsia="en-US"/>
        </w:rPr>
        <w:t xml:space="preserve">, </w:t>
      </w:r>
      <w:r>
        <w:rPr>
          <w:szCs w:val="32"/>
          <w:lang w:eastAsia="en-US"/>
        </w:rPr>
        <w:t>et Gabriel de Marans s</w:t>
      </w:r>
      <w:r w:rsidR="0046142F">
        <w:rPr>
          <w:szCs w:val="32"/>
          <w:lang w:eastAsia="en-US"/>
        </w:rPr>
        <w:t>’</w:t>
      </w:r>
      <w:r>
        <w:rPr>
          <w:szCs w:val="32"/>
          <w:lang w:eastAsia="en-US"/>
        </w:rPr>
        <w:t>élança dans le salon</w:t>
      </w:r>
      <w:r w:rsidR="0046142F">
        <w:rPr>
          <w:szCs w:val="32"/>
          <w:lang w:eastAsia="en-US"/>
        </w:rPr>
        <w:t>.</w:t>
      </w:r>
    </w:p>
    <w:p w14:paraId="52261C95" w14:textId="77777777" w:rsidR="0046142F" w:rsidRDefault="003148C9" w:rsidP="0046142F">
      <w:pPr>
        <w:rPr>
          <w:szCs w:val="32"/>
          <w:lang w:eastAsia="en-US"/>
        </w:rPr>
      </w:pPr>
      <w:r>
        <w:rPr>
          <w:szCs w:val="32"/>
          <w:lang w:eastAsia="en-US"/>
        </w:rPr>
        <w:t>Fargeau le suivait</w:t>
      </w:r>
      <w:r w:rsidR="0046142F">
        <w:rPr>
          <w:szCs w:val="32"/>
          <w:lang w:eastAsia="en-US"/>
        </w:rPr>
        <w:t>.</w:t>
      </w:r>
    </w:p>
    <w:p w14:paraId="36BAEB35" w14:textId="299216AC" w:rsidR="0046142F" w:rsidRDefault="0046142F" w:rsidP="0046142F">
      <w:pPr>
        <w:rPr>
          <w:szCs w:val="32"/>
          <w:lang w:eastAsia="en-US"/>
        </w:rPr>
      </w:pPr>
      <w:r>
        <w:rPr>
          <w:lang w:eastAsia="en-US"/>
        </w:rPr>
        <w:t>— </w:t>
      </w:r>
      <w:r w:rsidR="003148C9">
        <w:rPr>
          <w:szCs w:val="32"/>
          <w:lang w:eastAsia="en-US"/>
        </w:rPr>
        <w:t>Où est-elle</w:t>
      </w:r>
      <w:r>
        <w:rPr>
          <w:szCs w:val="32"/>
          <w:lang w:eastAsia="en-US"/>
        </w:rPr>
        <w:t xml:space="preserve"> ? </w:t>
      </w:r>
      <w:r w:rsidR="003148C9">
        <w:rPr>
          <w:szCs w:val="32"/>
          <w:lang w:eastAsia="en-US"/>
        </w:rPr>
        <w:t>s</w:t>
      </w:r>
      <w:r>
        <w:rPr>
          <w:szCs w:val="32"/>
          <w:lang w:eastAsia="en-US"/>
        </w:rPr>
        <w:t>’</w:t>
      </w:r>
      <w:r w:rsidR="003148C9">
        <w:rPr>
          <w:szCs w:val="32"/>
          <w:lang w:eastAsia="en-US"/>
        </w:rPr>
        <w:t>écria le jeune docteur dont les traits exprimaient une véritable folie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où est-elle</w:t>
      </w:r>
      <w:r>
        <w:rPr>
          <w:szCs w:val="32"/>
          <w:lang w:eastAsia="en-US"/>
        </w:rPr>
        <w:t> ?…</w:t>
      </w:r>
    </w:p>
    <w:p w14:paraId="51613629" w14:textId="77777777" w:rsidR="0046142F" w:rsidRDefault="003148C9" w:rsidP="0046142F">
      <w:pPr>
        <w:rPr>
          <w:szCs w:val="32"/>
          <w:lang w:eastAsia="en-US"/>
        </w:rPr>
      </w:pPr>
      <w:r>
        <w:rPr>
          <w:szCs w:val="32"/>
          <w:lang w:eastAsia="en-US"/>
        </w:rPr>
        <w:t>Fargeau ne répéta point la question</w:t>
      </w:r>
      <w:r w:rsidR="0046142F">
        <w:rPr>
          <w:szCs w:val="32"/>
          <w:lang w:eastAsia="en-US"/>
        </w:rPr>
        <w:t xml:space="preserve">, </w:t>
      </w:r>
      <w:r>
        <w:rPr>
          <w:szCs w:val="32"/>
          <w:lang w:eastAsia="en-US"/>
        </w:rPr>
        <w:t>mais son regard</w:t>
      </w:r>
      <w:r w:rsidR="0046142F">
        <w:rPr>
          <w:szCs w:val="32"/>
          <w:lang w:eastAsia="en-US"/>
        </w:rPr>
        <w:t xml:space="preserve">, </w:t>
      </w:r>
      <w:r>
        <w:rPr>
          <w:szCs w:val="32"/>
          <w:lang w:eastAsia="en-US"/>
        </w:rPr>
        <w:t>après avoir fait le tour de la chambre</w:t>
      </w:r>
      <w:r w:rsidR="0046142F">
        <w:rPr>
          <w:szCs w:val="32"/>
          <w:lang w:eastAsia="en-US"/>
        </w:rPr>
        <w:t xml:space="preserve">, </w:t>
      </w:r>
      <w:r>
        <w:rPr>
          <w:szCs w:val="32"/>
          <w:lang w:eastAsia="en-US"/>
        </w:rPr>
        <w:t>interrogea la marquise</w:t>
      </w:r>
      <w:r w:rsidR="0046142F">
        <w:rPr>
          <w:szCs w:val="32"/>
          <w:lang w:eastAsia="en-US"/>
        </w:rPr>
        <w:t xml:space="preserve">, </w:t>
      </w:r>
      <w:r>
        <w:rPr>
          <w:szCs w:val="32"/>
          <w:lang w:eastAsia="en-US"/>
        </w:rPr>
        <w:t>qui répondit à voix basse</w:t>
      </w:r>
      <w:r w:rsidR="0046142F">
        <w:rPr>
          <w:szCs w:val="32"/>
          <w:lang w:eastAsia="en-US"/>
        </w:rPr>
        <w:t> :</w:t>
      </w:r>
    </w:p>
    <w:p w14:paraId="3AE59C93" w14:textId="77777777" w:rsidR="0046142F" w:rsidRDefault="0046142F" w:rsidP="0046142F">
      <w:pPr>
        <w:rPr>
          <w:szCs w:val="32"/>
          <w:lang w:eastAsia="en-US"/>
        </w:rPr>
      </w:pPr>
      <w:r>
        <w:rPr>
          <w:lang w:eastAsia="en-US"/>
        </w:rPr>
        <w:t>— </w:t>
      </w:r>
      <w:r w:rsidR="003148C9">
        <w:rPr>
          <w:szCs w:val="32"/>
          <w:lang w:eastAsia="en-US"/>
        </w:rPr>
        <w:t>Partie</w:t>
      </w:r>
      <w:r>
        <w:rPr>
          <w:szCs w:val="32"/>
          <w:lang w:eastAsia="en-US"/>
        </w:rPr>
        <w:t> !…</w:t>
      </w:r>
    </w:p>
    <w:p w14:paraId="4C3C2271" w14:textId="77777777" w:rsidR="0046142F" w:rsidRDefault="003148C9" w:rsidP="0046142F">
      <w:pPr>
        <w:rPr>
          <w:szCs w:val="32"/>
          <w:lang w:eastAsia="en-US"/>
        </w:rPr>
      </w:pPr>
      <w:r>
        <w:rPr>
          <w:szCs w:val="32"/>
          <w:lang w:eastAsia="en-US"/>
        </w:rPr>
        <w:t>Fargeau fit un geste de dépit furieux</w:t>
      </w:r>
      <w:r w:rsidR="0046142F">
        <w:rPr>
          <w:szCs w:val="32"/>
          <w:lang w:eastAsia="en-US"/>
        </w:rPr>
        <w:t>.</w:t>
      </w:r>
    </w:p>
    <w:p w14:paraId="015FDB37" w14:textId="77777777" w:rsidR="0046142F" w:rsidRDefault="003148C9" w:rsidP="0046142F">
      <w:pPr>
        <w:rPr>
          <w:szCs w:val="32"/>
          <w:lang w:eastAsia="en-US"/>
        </w:rPr>
      </w:pPr>
      <w:r>
        <w:rPr>
          <w:szCs w:val="32"/>
          <w:lang w:eastAsia="en-US"/>
        </w:rPr>
        <w:t>Gabriel secouait ses cheveux blonds inondés de sueur</w:t>
      </w:r>
      <w:r w:rsidR="0046142F">
        <w:rPr>
          <w:szCs w:val="32"/>
          <w:lang w:eastAsia="en-US"/>
        </w:rPr>
        <w:t>.</w:t>
      </w:r>
    </w:p>
    <w:p w14:paraId="4D4C24D6" w14:textId="77777777" w:rsidR="0046142F" w:rsidRDefault="0046142F" w:rsidP="0046142F">
      <w:pPr>
        <w:rPr>
          <w:szCs w:val="32"/>
          <w:lang w:eastAsia="en-US"/>
        </w:rPr>
      </w:pPr>
      <w:r>
        <w:rPr>
          <w:lang w:eastAsia="en-US"/>
        </w:rPr>
        <w:t>— </w:t>
      </w:r>
      <w:r w:rsidR="003148C9">
        <w:rPr>
          <w:szCs w:val="32"/>
          <w:lang w:eastAsia="en-US"/>
        </w:rPr>
        <w:t>Où est-elle</w:t>
      </w:r>
      <w:r>
        <w:rPr>
          <w:szCs w:val="32"/>
          <w:lang w:eastAsia="en-US"/>
        </w:rPr>
        <w:t xml:space="preserve"> ? </w:t>
      </w:r>
      <w:r w:rsidR="003148C9">
        <w:rPr>
          <w:szCs w:val="32"/>
          <w:lang w:eastAsia="en-US"/>
        </w:rPr>
        <w:t>répétait-il</w:t>
      </w:r>
      <w:r>
        <w:rPr>
          <w:szCs w:val="32"/>
          <w:lang w:eastAsia="en-US"/>
        </w:rPr>
        <w:t xml:space="preserve"> ; </w:t>
      </w:r>
      <w:r w:rsidR="003148C9">
        <w:rPr>
          <w:szCs w:val="32"/>
          <w:lang w:eastAsia="en-US"/>
        </w:rPr>
        <w:t>je sais qu</w:t>
      </w:r>
      <w:r>
        <w:rPr>
          <w:szCs w:val="32"/>
          <w:lang w:eastAsia="en-US"/>
        </w:rPr>
        <w:t>’</w:t>
      </w:r>
      <w:r w:rsidR="003148C9">
        <w:rPr>
          <w:szCs w:val="32"/>
          <w:lang w:eastAsia="en-US"/>
        </w:rPr>
        <w:t>elle est venue</w:t>
      </w:r>
      <w:r>
        <w:rPr>
          <w:szCs w:val="32"/>
          <w:lang w:eastAsia="en-US"/>
        </w:rPr>
        <w:t xml:space="preserve"> !… </w:t>
      </w:r>
      <w:r w:rsidR="003148C9">
        <w:rPr>
          <w:szCs w:val="32"/>
          <w:lang w:eastAsia="en-US"/>
        </w:rPr>
        <w:t>je le sais</w:t>
      </w:r>
      <w:r>
        <w:rPr>
          <w:szCs w:val="32"/>
          <w:lang w:eastAsia="en-US"/>
        </w:rPr>
        <w:t> !</w:t>
      </w:r>
    </w:p>
    <w:p w14:paraId="6BEEA38D" w14:textId="77777777" w:rsidR="0046142F" w:rsidRDefault="003148C9" w:rsidP="0046142F">
      <w:pPr>
        <w:rPr>
          <w:szCs w:val="32"/>
          <w:lang w:eastAsia="en-US"/>
        </w:rPr>
      </w:pPr>
      <w:r>
        <w:rPr>
          <w:szCs w:val="32"/>
          <w:lang w:eastAsia="en-US"/>
        </w:rPr>
        <w:t>La même idée naissait dans tous les esprits</w:t>
      </w:r>
      <w:r w:rsidR="0046142F">
        <w:rPr>
          <w:szCs w:val="32"/>
          <w:lang w:eastAsia="en-US"/>
        </w:rPr>
        <w:t>.</w:t>
      </w:r>
    </w:p>
    <w:p w14:paraId="116E9BBA" w14:textId="77777777" w:rsidR="0046142F" w:rsidRDefault="003148C9" w:rsidP="0046142F">
      <w:pPr>
        <w:rPr>
          <w:szCs w:val="32"/>
          <w:lang w:eastAsia="en-US"/>
        </w:rPr>
      </w:pPr>
      <w:r>
        <w:rPr>
          <w:szCs w:val="32"/>
          <w:lang w:eastAsia="en-US"/>
        </w:rPr>
        <w:t xml:space="preserve">Ce fut Rose de </w:t>
      </w:r>
      <w:proofErr w:type="spellStart"/>
      <w:r>
        <w:rPr>
          <w:szCs w:val="32"/>
          <w:lang w:eastAsia="en-US"/>
        </w:rPr>
        <w:t>Cerceil</w:t>
      </w:r>
      <w:proofErr w:type="spellEnd"/>
      <w:r>
        <w:rPr>
          <w:szCs w:val="32"/>
          <w:lang w:eastAsia="en-US"/>
        </w:rPr>
        <w:t xml:space="preserve"> qui l</w:t>
      </w:r>
      <w:r w:rsidR="0046142F">
        <w:rPr>
          <w:szCs w:val="32"/>
          <w:lang w:eastAsia="en-US"/>
        </w:rPr>
        <w:t>’</w:t>
      </w:r>
      <w:r>
        <w:rPr>
          <w:szCs w:val="32"/>
          <w:lang w:eastAsia="en-US"/>
        </w:rPr>
        <w:t>exprima</w:t>
      </w:r>
      <w:r w:rsidR="0046142F">
        <w:rPr>
          <w:szCs w:val="32"/>
          <w:lang w:eastAsia="en-US"/>
        </w:rPr>
        <w:t>.</w:t>
      </w:r>
    </w:p>
    <w:p w14:paraId="7CD34D4B" w14:textId="77777777" w:rsidR="0046142F" w:rsidRDefault="0046142F" w:rsidP="0046142F">
      <w:pPr>
        <w:rPr>
          <w:szCs w:val="32"/>
          <w:lang w:eastAsia="en-US"/>
        </w:rPr>
      </w:pPr>
      <w:r>
        <w:rPr>
          <w:lang w:eastAsia="en-US"/>
        </w:rPr>
        <w:t>— </w:t>
      </w:r>
      <w:r w:rsidR="003148C9">
        <w:rPr>
          <w:szCs w:val="32"/>
          <w:lang w:eastAsia="en-US"/>
        </w:rPr>
        <w:t>Votre mère</w:t>
      </w:r>
      <w:r>
        <w:rPr>
          <w:szCs w:val="32"/>
          <w:lang w:eastAsia="en-US"/>
        </w:rPr>
        <w:t xml:space="preserve"> ?… </w:t>
      </w:r>
      <w:r w:rsidR="003148C9">
        <w:rPr>
          <w:szCs w:val="32"/>
          <w:lang w:eastAsia="en-US"/>
        </w:rPr>
        <w:t>murmura-t-elle</w:t>
      </w:r>
      <w:r>
        <w:rPr>
          <w:szCs w:val="32"/>
          <w:lang w:eastAsia="en-US"/>
        </w:rPr>
        <w:t>.</w:t>
      </w:r>
    </w:p>
    <w:p w14:paraId="012506AB" w14:textId="77777777" w:rsidR="0046142F" w:rsidRDefault="003148C9" w:rsidP="0046142F">
      <w:pPr>
        <w:rPr>
          <w:szCs w:val="32"/>
          <w:lang w:eastAsia="en-US"/>
        </w:rPr>
      </w:pPr>
      <w:r>
        <w:rPr>
          <w:szCs w:val="32"/>
          <w:lang w:eastAsia="en-US"/>
        </w:rPr>
        <w:t>Gabriel recula comme si on l</w:t>
      </w:r>
      <w:r w:rsidR="0046142F">
        <w:rPr>
          <w:szCs w:val="32"/>
          <w:lang w:eastAsia="en-US"/>
        </w:rPr>
        <w:t>’</w:t>
      </w:r>
      <w:r>
        <w:rPr>
          <w:szCs w:val="32"/>
          <w:lang w:eastAsia="en-US"/>
        </w:rPr>
        <w:t>eût frappé au visage</w:t>
      </w:r>
      <w:r w:rsidR="0046142F">
        <w:rPr>
          <w:szCs w:val="32"/>
          <w:lang w:eastAsia="en-US"/>
        </w:rPr>
        <w:t>.</w:t>
      </w:r>
    </w:p>
    <w:p w14:paraId="5DF5BB59" w14:textId="77777777" w:rsidR="0046142F" w:rsidRDefault="0046142F" w:rsidP="0046142F">
      <w:pPr>
        <w:rPr>
          <w:szCs w:val="32"/>
          <w:lang w:eastAsia="en-US"/>
        </w:rPr>
      </w:pPr>
      <w:r>
        <w:rPr>
          <w:lang w:eastAsia="en-US"/>
        </w:rPr>
        <w:lastRenderedPageBreak/>
        <w:t>— </w:t>
      </w:r>
      <w:r w:rsidR="003148C9">
        <w:rPr>
          <w:szCs w:val="32"/>
          <w:lang w:eastAsia="en-US"/>
        </w:rPr>
        <w:t>Elle est donc venue</w:t>
      </w:r>
      <w:r>
        <w:rPr>
          <w:szCs w:val="32"/>
          <w:lang w:eastAsia="en-US"/>
        </w:rPr>
        <w:t xml:space="preserve"> ! </w:t>
      </w:r>
      <w:r w:rsidR="003148C9">
        <w:rPr>
          <w:szCs w:val="32"/>
          <w:lang w:eastAsia="en-US"/>
        </w:rPr>
        <w:t>prononça-t-il avec effort</w:t>
      </w:r>
      <w:r>
        <w:rPr>
          <w:szCs w:val="32"/>
          <w:lang w:eastAsia="en-US"/>
        </w:rPr>
        <w:t>.</w:t>
      </w:r>
    </w:p>
    <w:p w14:paraId="0FCA8B31" w14:textId="77777777" w:rsidR="0046142F" w:rsidRDefault="003148C9" w:rsidP="0046142F">
      <w:pPr>
        <w:rPr>
          <w:szCs w:val="32"/>
          <w:lang w:eastAsia="en-US"/>
        </w:rPr>
      </w:pPr>
      <w:r>
        <w:rPr>
          <w:szCs w:val="32"/>
          <w:lang w:eastAsia="en-US"/>
        </w:rPr>
        <w:t>Puis il ajouta d</w:t>
      </w:r>
      <w:r w:rsidR="0046142F">
        <w:rPr>
          <w:szCs w:val="32"/>
          <w:lang w:eastAsia="en-US"/>
        </w:rPr>
        <w:t>’</w:t>
      </w:r>
      <w:r>
        <w:rPr>
          <w:szCs w:val="32"/>
          <w:lang w:eastAsia="en-US"/>
        </w:rPr>
        <w:t>un air sombre</w:t>
      </w:r>
      <w:r w:rsidR="0046142F">
        <w:rPr>
          <w:szCs w:val="32"/>
          <w:lang w:eastAsia="en-US"/>
        </w:rPr>
        <w:t> :</w:t>
      </w:r>
    </w:p>
    <w:p w14:paraId="0F067333" w14:textId="77777777" w:rsidR="0046142F" w:rsidRDefault="0046142F" w:rsidP="0046142F">
      <w:pPr>
        <w:rPr>
          <w:szCs w:val="32"/>
          <w:lang w:eastAsia="en-US"/>
        </w:rPr>
      </w:pPr>
      <w:r>
        <w:rPr>
          <w:lang w:eastAsia="en-US"/>
        </w:rPr>
        <w:t>— </w:t>
      </w:r>
      <w:r w:rsidR="003148C9">
        <w:rPr>
          <w:szCs w:val="32"/>
          <w:lang w:eastAsia="en-US"/>
        </w:rPr>
        <w:t>Ma mère</w:t>
      </w:r>
      <w:r>
        <w:rPr>
          <w:szCs w:val="32"/>
          <w:lang w:eastAsia="en-US"/>
        </w:rPr>
        <w:t xml:space="preserve"> !… </w:t>
      </w:r>
      <w:r w:rsidR="003148C9">
        <w:rPr>
          <w:szCs w:val="32"/>
          <w:lang w:eastAsia="en-US"/>
        </w:rPr>
        <w:t>qui a dit cela</w:t>
      </w:r>
      <w:r>
        <w:rPr>
          <w:szCs w:val="32"/>
          <w:lang w:eastAsia="en-US"/>
        </w:rPr>
        <w:t xml:space="preserve"> ?… </w:t>
      </w:r>
      <w:r w:rsidR="003148C9">
        <w:rPr>
          <w:szCs w:val="32"/>
          <w:lang w:eastAsia="en-US"/>
        </w:rPr>
        <w:t>cette femme n</w:t>
      </w:r>
      <w:r>
        <w:rPr>
          <w:szCs w:val="32"/>
          <w:lang w:eastAsia="en-US"/>
        </w:rPr>
        <w:t>’</w:t>
      </w:r>
      <w:r w:rsidR="003148C9">
        <w:rPr>
          <w:szCs w:val="32"/>
          <w:lang w:eastAsia="en-US"/>
        </w:rPr>
        <w:t>est pas ma mère</w:t>
      </w:r>
      <w:r>
        <w:rPr>
          <w:szCs w:val="32"/>
          <w:lang w:eastAsia="en-US"/>
        </w:rPr>
        <w:t> !…</w:t>
      </w:r>
    </w:p>
    <w:p w14:paraId="5504BDAD" w14:textId="77777777" w:rsidR="0046142F" w:rsidRDefault="003148C9" w:rsidP="0046142F">
      <w:pPr>
        <w:rPr>
          <w:szCs w:val="32"/>
          <w:lang w:eastAsia="en-US"/>
        </w:rPr>
      </w:pPr>
      <w:r>
        <w:rPr>
          <w:szCs w:val="32"/>
          <w:lang w:eastAsia="en-US"/>
        </w:rPr>
        <w:t>Personne n</w:t>
      </w:r>
      <w:r w:rsidR="0046142F">
        <w:rPr>
          <w:szCs w:val="32"/>
          <w:lang w:eastAsia="en-US"/>
        </w:rPr>
        <w:t>’</w:t>
      </w:r>
      <w:r>
        <w:rPr>
          <w:szCs w:val="32"/>
          <w:lang w:eastAsia="en-US"/>
        </w:rPr>
        <w:t>avait vu la porte principale tourner lentement sur ses gonds</w:t>
      </w:r>
      <w:r w:rsidR="0046142F">
        <w:rPr>
          <w:szCs w:val="32"/>
          <w:lang w:eastAsia="en-US"/>
        </w:rPr>
        <w:t xml:space="preserve">, </w:t>
      </w:r>
      <w:r>
        <w:rPr>
          <w:szCs w:val="32"/>
          <w:lang w:eastAsia="en-US"/>
        </w:rPr>
        <w:t>parce que l</w:t>
      </w:r>
      <w:r w:rsidR="0046142F">
        <w:rPr>
          <w:szCs w:val="32"/>
          <w:lang w:eastAsia="en-US"/>
        </w:rPr>
        <w:t>’</w:t>
      </w:r>
      <w:r>
        <w:rPr>
          <w:szCs w:val="32"/>
          <w:lang w:eastAsia="en-US"/>
        </w:rPr>
        <w:t>attention de tous était concentrée sur Gabriel</w:t>
      </w:r>
      <w:r w:rsidR="0046142F">
        <w:rPr>
          <w:szCs w:val="32"/>
          <w:lang w:eastAsia="en-US"/>
        </w:rPr>
        <w:t>.</w:t>
      </w:r>
    </w:p>
    <w:p w14:paraId="005ABCA7"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comme la suite de ce drame triste jusqu</w:t>
      </w:r>
      <w:r w:rsidR="0046142F">
        <w:rPr>
          <w:szCs w:val="32"/>
          <w:lang w:eastAsia="en-US"/>
        </w:rPr>
        <w:t>’</w:t>
      </w:r>
      <w:r>
        <w:rPr>
          <w:szCs w:val="32"/>
          <w:lang w:eastAsia="en-US"/>
        </w:rPr>
        <w:t>à l</w:t>
      </w:r>
      <w:r w:rsidR="0046142F">
        <w:rPr>
          <w:szCs w:val="32"/>
          <w:lang w:eastAsia="en-US"/>
        </w:rPr>
        <w:t>’</w:t>
      </w:r>
      <w:r>
        <w:rPr>
          <w:szCs w:val="32"/>
          <w:lang w:eastAsia="en-US"/>
        </w:rPr>
        <w:t>angoisse</w:t>
      </w:r>
      <w:r w:rsidR="0046142F">
        <w:rPr>
          <w:szCs w:val="32"/>
          <w:lang w:eastAsia="en-US"/>
        </w:rPr>
        <w:t xml:space="preserve">, </w:t>
      </w:r>
      <w:r>
        <w:rPr>
          <w:szCs w:val="32"/>
          <w:lang w:eastAsia="en-US"/>
        </w:rPr>
        <w:t xml:space="preserve">dont la pauvre </w:t>
      </w:r>
      <w:proofErr w:type="spellStart"/>
      <w:r>
        <w:rPr>
          <w:szCs w:val="32"/>
          <w:lang w:eastAsia="en-US"/>
        </w:rPr>
        <w:t>Lovely</w:t>
      </w:r>
      <w:proofErr w:type="spellEnd"/>
      <w:r>
        <w:rPr>
          <w:szCs w:val="32"/>
          <w:lang w:eastAsia="en-US"/>
        </w:rPr>
        <w:t xml:space="preserve"> avait dit la première scène</w:t>
      </w:r>
      <w:r w:rsidR="0046142F">
        <w:rPr>
          <w:szCs w:val="32"/>
          <w:lang w:eastAsia="en-US"/>
        </w:rPr>
        <w:t>.</w:t>
      </w:r>
    </w:p>
    <w:p w14:paraId="183EB8B2" w14:textId="77777777" w:rsidR="0046142F" w:rsidRDefault="003148C9" w:rsidP="0046142F">
      <w:pPr>
        <w:rPr>
          <w:szCs w:val="32"/>
          <w:lang w:eastAsia="en-US"/>
        </w:rPr>
      </w:pPr>
      <w:r>
        <w:rPr>
          <w:szCs w:val="32"/>
          <w:lang w:eastAsia="en-US"/>
        </w:rPr>
        <w:t>À ce moment</w:t>
      </w:r>
      <w:r w:rsidR="0046142F">
        <w:rPr>
          <w:szCs w:val="32"/>
          <w:lang w:eastAsia="en-US"/>
        </w:rPr>
        <w:t xml:space="preserve">, </w:t>
      </w:r>
      <w:r>
        <w:rPr>
          <w:szCs w:val="32"/>
          <w:lang w:eastAsia="en-US"/>
        </w:rPr>
        <w:t>une voix grave s</w:t>
      </w:r>
      <w:r w:rsidR="0046142F">
        <w:rPr>
          <w:szCs w:val="32"/>
          <w:lang w:eastAsia="en-US"/>
        </w:rPr>
        <w:t>’</w:t>
      </w:r>
      <w:r>
        <w:rPr>
          <w:szCs w:val="32"/>
          <w:lang w:eastAsia="en-US"/>
        </w:rPr>
        <w:t>éleva près du seuil</w:t>
      </w:r>
      <w:r w:rsidR="0046142F">
        <w:rPr>
          <w:szCs w:val="32"/>
          <w:lang w:eastAsia="en-US"/>
        </w:rPr>
        <w:t xml:space="preserve">. </w:t>
      </w:r>
      <w:r>
        <w:rPr>
          <w:szCs w:val="32"/>
          <w:lang w:eastAsia="en-US"/>
        </w:rPr>
        <w:t>Elle dit</w:t>
      </w:r>
      <w:r w:rsidR="0046142F">
        <w:rPr>
          <w:szCs w:val="32"/>
          <w:lang w:eastAsia="en-US"/>
        </w:rPr>
        <w:t> :</w:t>
      </w:r>
    </w:p>
    <w:p w14:paraId="73684433" w14:textId="77777777" w:rsidR="0046142F" w:rsidRDefault="0046142F" w:rsidP="0046142F">
      <w:pPr>
        <w:rPr>
          <w:szCs w:val="32"/>
          <w:lang w:eastAsia="en-US"/>
        </w:rPr>
      </w:pPr>
      <w:r>
        <w:rPr>
          <w:lang w:eastAsia="en-US"/>
        </w:rPr>
        <w:t>— </w:t>
      </w:r>
      <w:r w:rsidR="003148C9">
        <w:rPr>
          <w:szCs w:val="32"/>
          <w:lang w:eastAsia="en-US"/>
        </w:rPr>
        <w:t>Celui qui renie sa mère est un lâche</w:t>
      </w:r>
      <w:r>
        <w:rPr>
          <w:szCs w:val="32"/>
          <w:lang w:eastAsia="en-US"/>
        </w:rPr>
        <w:t> !</w:t>
      </w:r>
    </w:p>
    <w:p w14:paraId="5309872A" w14:textId="77777777" w:rsidR="0046142F" w:rsidRDefault="003148C9" w:rsidP="0046142F">
      <w:pPr>
        <w:rPr>
          <w:szCs w:val="32"/>
          <w:lang w:eastAsia="en-US"/>
        </w:rPr>
      </w:pPr>
      <w:r>
        <w:rPr>
          <w:szCs w:val="32"/>
          <w:lang w:eastAsia="en-US"/>
        </w:rPr>
        <w:t>Tout le monde tressaillit</w:t>
      </w:r>
      <w:r w:rsidR="0046142F">
        <w:rPr>
          <w:szCs w:val="32"/>
          <w:lang w:eastAsia="en-US"/>
        </w:rPr>
        <w:t>.</w:t>
      </w:r>
    </w:p>
    <w:p w14:paraId="3B7B4556" w14:textId="77777777" w:rsidR="0046142F" w:rsidRDefault="003148C9" w:rsidP="0046142F">
      <w:pPr>
        <w:rPr>
          <w:szCs w:val="32"/>
          <w:lang w:eastAsia="en-US"/>
        </w:rPr>
      </w:pPr>
      <w:r>
        <w:rPr>
          <w:szCs w:val="32"/>
          <w:lang w:eastAsia="en-US"/>
        </w:rPr>
        <w:t xml:space="preserve">Oliva poussa un cri en prononçant le nom de </w:t>
      </w:r>
      <w:proofErr w:type="spellStart"/>
      <w:r>
        <w:rPr>
          <w:szCs w:val="32"/>
          <w:lang w:eastAsia="en-US"/>
        </w:rPr>
        <w:t>Tiennet</w:t>
      </w:r>
      <w:proofErr w:type="spellEnd"/>
      <w:r>
        <w:rPr>
          <w:szCs w:val="32"/>
          <w:lang w:eastAsia="en-US"/>
        </w:rPr>
        <w:t xml:space="preserve"> </w:t>
      </w:r>
      <w:proofErr w:type="spellStart"/>
      <w:r>
        <w:rPr>
          <w:szCs w:val="32"/>
          <w:lang w:eastAsia="en-US"/>
        </w:rPr>
        <w:t>Blône</w:t>
      </w:r>
      <w:proofErr w:type="spellEnd"/>
      <w:r w:rsidR="0046142F">
        <w:rPr>
          <w:szCs w:val="32"/>
          <w:lang w:eastAsia="en-US"/>
        </w:rPr>
        <w:t>.</w:t>
      </w:r>
    </w:p>
    <w:p w14:paraId="765FCB3B" w14:textId="77777777" w:rsidR="0046142F" w:rsidRDefault="003148C9" w:rsidP="0046142F">
      <w:pPr>
        <w:rPr>
          <w:szCs w:val="32"/>
          <w:lang w:eastAsia="en-US"/>
        </w:rPr>
      </w:pPr>
      <w:r>
        <w:rPr>
          <w:szCs w:val="32"/>
          <w:lang w:eastAsia="en-US"/>
        </w:rPr>
        <w:t>Fargeau et Romblon faillirent tomber à la renverse</w:t>
      </w:r>
      <w:r w:rsidR="0046142F">
        <w:rPr>
          <w:szCs w:val="32"/>
          <w:lang w:eastAsia="en-US"/>
        </w:rPr>
        <w:t xml:space="preserve">. </w:t>
      </w:r>
      <w:r>
        <w:rPr>
          <w:szCs w:val="32"/>
          <w:lang w:eastAsia="en-US"/>
        </w:rPr>
        <w:t>Ils avaient reconnu Mazurke</w:t>
      </w:r>
      <w:r w:rsidR="0046142F">
        <w:rPr>
          <w:szCs w:val="32"/>
          <w:lang w:eastAsia="en-US"/>
        </w:rPr>
        <w:t>.</w:t>
      </w:r>
    </w:p>
    <w:p w14:paraId="03405875" w14:textId="7570F36C" w:rsidR="003148C9" w:rsidRDefault="003148C9" w:rsidP="0046142F">
      <w:pPr>
        <w:pStyle w:val="Titre2"/>
        <w:rPr>
          <w:lang w:eastAsia="en-US"/>
        </w:rPr>
      </w:pPr>
      <w:bookmarkStart w:id="122" w:name="_Toc233868098"/>
      <w:bookmarkStart w:id="123" w:name="_Toc202196792"/>
      <w:r>
        <w:rPr>
          <w:lang w:eastAsia="en-US"/>
        </w:rPr>
        <w:lastRenderedPageBreak/>
        <w:t>RENIER SA MÈRE</w:t>
      </w:r>
      <w:r w:rsidR="0046142F">
        <w:rPr>
          <w:lang w:eastAsia="en-US"/>
        </w:rPr>
        <w:t> !</w:t>
      </w:r>
      <w:bookmarkEnd w:id="122"/>
      <w:bookmarkEnd w:id="123"/>
      <w:r w:rsidR="0046142F">
        <w:rPr>
          <w:lang w:eastAsia="en-US"/>
        </w:rPr>
        <w:br/>
      </w:r>
    </w:p>
    <w:p w14:paraId="7781A52D" w14:textId="3365DF91" w:rsidR="0046142F" w:rsidRDefault="0046142F" w:rsidP="0046142F">
      <w:pPr>
        <w:rPr>
          <w:szCs w:val="32"/>
          <w:lang w:eastAsia="en-US"/>
        </w:rPr>
      </w:pPr>
      <w:r>
        <w:rPr>
          <w:szCs w:val="32"/>
          <w:lang w:eastAsia="en-US"/>
        </w:rPr>
        <w:t>M. </w:t>
      </w:r>
      <w:r w:rsidR="003148C9">
        <w:rPr>
          <w:szCs w:val="32"/>
          <w:lang w:eastAsia="en-US"/>
        </w:rPr>
        <w:t>Fargeau ne pouvait en croire ses yeux</w:t>
      </w:r>
      <w:r>
        <w:rPr>
          <w:szCs w:val="32"/>
          <w:lang w:eastAsia="en-US"/>
        </w:rPr>
        <w:t xml:space="preserve">. </w:t>
      </w:r>
      <w:r w:rsidR="003148C9">
        <w:rPr>
          <w:szCs w:val="32"/>
          <w:lang w:eastAsia="en-US"/>
        </w:rPr>
        <w:t>Quant à Romblon-Ballon</w:t>
      </w:r>
      <w:r>
        <w:rPr>
          <w:szCs w:val="32"/>
          <w:lang w:eastAsia="en-US"/>
        </w:rPr>
        <w:t xml:space="preserve">, </w:t>
      </w:r>
      <w:r w:rsidR="003148C9">
        <w:rPr>
          <w:szCs w:val="32"/>
          <w:lang w:eastAsia="en-US"/>
        </w:rPr>
        <w:t>il se demandait bien sérieusement si cet homme-là était le diable</w:t>
      </w:r>
      <w:r>
        <w:rPr>
          <w:szCs w:val="32"/>
          <w:lang w:eastAsia="en-US"/>
        </w:rPr>
        <w:t>.</w:t>
      </w:r>
    </w:p>
    <w:p w14:paraId="0648A41C" w14:textId="77777777" w:rsidR="0046142F" w:rsidRDefault="003148C9" w:rsidP="0046142F">
      <w:pPr>
        <w:rPr>
          <w:szCs w:val="32"/>
          <w:lang w:eastAsia="en-US"/>
        </w:rPr>
      </w:pPr>
      <w:r>
        <w:rPr>
          <w:szCs w:val="32"/>
          <w:lang w:eastAsia="en-US"/>
        </w:rPr>
        <w:t>Qui donc avait-on tué à sa place au coin de la rue de la Tour</w:t>
      </w:r>
      <w:r w:rsidR="0046142F">
        <w:rPr>
          <w:szCs w:val="32"/>
          <w:lang w:eastAsia="en-US"/>
        </w:rPr>
        <w:t> ?</w:t>
      </w:r>
    </w:p>
    <w:p w14:paraId="5CE5582D" w14:textId="77777777" w:rsidR="0046142F" w:rsidRDefault="003148C9" w:rsidP="0046142F">
      <w:pPr>
        <w:rPr>
          <w:szCs w:val="32"/>
          <w:lang w:eastAsia="en-US"/>
        </w:rPr>
      </w:pPr>
      <w:r>
        <w:rPr>
          <w:szCs w:val="32"/>
          <w:lang w:eastAsia="en-US"/>
        </w:rPr>
        <w:t>Pauvre Albert</w:t>
      </w:r>
      <w:r w:rsidR="0046142F">
        <w:rPr>
          <w:szCs w:val="32"/>
          <w:lang w:eastAsia="en-US"/>
        </w:rPr>
        <w:t xml:space="preserve"> ! </w:t>
      </w:r>
      <w:r>
        <w:rPr>
          <w:szCs w:val="32"/>
          <w:lang w:eastAsia="en-US"/>
        </w:rPr>
        <w:t>pauvre vie obscure et triste</w:t>
      </w:r>
      <w:r w:rsidR="0046142F">
        <w:rPr>
          <w:szCs w:val="32"/>
          <w:lang w:eastAsia="en-US"/>
        </w:rPr>
        <w:t xml:space="preserve"> ! </w:t>
      </w:r>
      <w:r>
        <w:rPr>
          <w:szCs w:val="32"/>
          <w:lang w:eastAsia="en-US"/>
        </w:rPr>
        <w:t>pauvre mort</w:t>
      </w:r>
      <w:r w:rsidR="0046142F">
        <w:rPr>
          <w:szCs w:val="32"/>
          <w:lang w:eastAsia="en-US"/>
        </w:rPr>
        <w:t xml:space="preserve"> ! </w:t>
      </w:r>
      <w:r>
        <w:rPr>
          <w:szCs w:val="32"/>
          <w:lang w:eastAsia="en-US"/>
        </w:rPr>
        <w:t>égorgé contre une borne et jeté à la Morgue où personne ne viendra le chercher</w:t>
      </w:r>
      <w:r w:rsidR="0046142F">
        <w:rPr>
          <w:szCs w:val="32"/>
          <w:lang w:eastAsia="en-US"/>
        </w:rPr>
        <w:t> !…</w:t>
      </w:r>
    </w:p>
    <w:p w14:paraId="4561A0E0" w14:textId="77777777" w:rsidR="0046142F" w:rsidRDefault="003148C9" w:rsidP="0046142F">
      <w:pPr>
        <w:rPr>
          <w:szCs w:val="32"/>
          <w:lang w:eastAsia="en-US"/>
        </w:rPr>
      </w:pPr>
      <w:r>
        <w:rPr>
          <w:szCs w:val="32"/>
          <w:lang w:eastAsia="en-US"/>
        </w:rPr>
        <w:t>Personne</w:t>
      </w:r>
      <w:r w:rsidR="0046142F">
        <w:rPr>
          <w:szCs w:val="32"/>
          <w:lang w:eastAsia="en-US"/>
        </w:rPr>
        <w:t xml:space="preserve">, </w:t>
      </w:r>
      <w:r>
        <w:rPr>
          <w:szCs w:val="32"/>
          <w:lang w:eastAsia="en-US"/>
        </w:rPr>
        <w:t>ni mère ni ami</w:t>
      </w:r>
      <w:r w:rsidR="0046142F">
        <w:rPr>
          <w:szCs w:val="32"/>
          <w:lang w:eastAsia="en-US"/>
        </w:rPr>
        <w:t> !</w:t>
      </w:r>
    </w:p>
    <w:p w14:paraId="4AB1B921" w14:textId="77777777" w:rsidR="0046142F" w:rsidRDefault="003148C9" w:rsidP="0046142F">
      <w:pPr>
        <w:rPr>
          <w:szCs w:val="32"/>
          <w:lang w:eastAsia="en-US"/>
        </w:rPr>
      </w:pPr>
      <w:r>
        <w:rPr>
          <w:szCs w:val="32"/>
          <w:lang w:eastAsia="en-US"/>
        </w:rPr>
        <w:t>Il était mort pour un autre</w:t>
      </w:r>
      <w:r w:rsidR="0046142F">
        <w:rPr>
          <w:szCs w:val="32"/>
          <w:lang w:eastAsia="en-US"/>
        </w:rPr>
        <w:t xml:space="preserve">. </w:t>
      </w:r>
      <w:r>
        <w:rPr>
          <w:szCs w:val="32"/>
          <w:lang w:eastAsia="en-US"/>
        </w:rPr>
        <w:t>Et peut-être eût-il accepté cette fin d</w:t>
      </w:r>
      <w:r w:rsidR="0046142F">
        <w:rPr>
          <w:szCs w:val="32"/>
          <w:lang w:eastAsia="en-US"/>
        </w:rPr>
        <w:t>’</w:t>
      </w:r>
      <w:r>
        <w:rPr>
          <w:szCs w:val="32"/>
          <w:lang w:eastAsia="en-US"/>
        </w:rPr>
        <w:t>un cœur content</w:t>
      </w:r>
      <w:r w:rsidR="0046142F">
        <w:rPr>
          <w:szCs w:val="32"/>
          <w:lang w:eastAsia="en-US"/>
        </w:rPr>
        <w:t xml:space="preserve">, </w:t>
      </w:r>
      <w:r>
        <w:rPr>
          <w:szCs w:val="32"/>
          <w:lang w:eastAsia="en-US"/>
        </w:rPr>
        <w:t>le pauvre Albert</w:t>
      </w:r>
      <w:r w:rsidR="0046142F">
        <w:rPr>
          <w:szCs w:val="32"/>
          <w:lang w:eastAsia="en-US"/>
        </w:rPr>
        <w:t xml:space="preserve">, </w:t>
      </w:r>
      <w:r>
        <w:rPr>
          <w:szCs w:val="32"/>
          <w:lang w:eastAsia="en-US"/>
        </w:rPr>
        <w:t>si seulement Clémence se fût retournée</w:t>
      </w:r>
      <w:r w:rsidR="0046142F">
        <w:rPr>
          <w:szCs w:val="32"/>
          <w:lang w:eastAsia="en-US"/>
        </w:rPr>
        <w:t xml:space="preserve">, </w:t>
      </w:r>
      <w:r>
        <w:rPr>
          <w:szCs w:val="32"/>
          <w:lang w:eastAsia="en-US"/>
        </w:rPr>
        <w:t>si seulement elle eût fait un pas en arrière pour relever sa tête qui touchait le pavé</w:t>
      </w:r>
      <w:r w:rsidR="0046142F">
        <w:rPr>
          <w:szCs w:val="32"/>
          <w:lang w:eastAsia="en-US"/>
        </w:rPr>
        <w:t xml:space="preserve">, </w:t>
      </w:r>
      <w:r>
        <w:rPr>
          <w:szCs w:val="32"/>
          <w:lang w:eastAsia="en-US"/>
        </w:rPr>
        <w:t>pour verser cette larme qu</w:t>
      </w:r>
      <w:r w:rsidR="0046142F">
        <w:rPr>
          <w:szCs w:val="32"/>
          <w:lang w:eastAsia="en-US"/>
        </w:rPr>
        <w:t>’</w:t>
      </w:r>
      <w:r>
        <w:rPr>
          <w:szCs w:val="32"/>
          <w:lang w:eastAsia="en-US"/>
        </w:rPr>
        <w:t>on accorde à toute mort prématurée</w:t>
      </w:r>
      <w:r w:rsidR="0046142F">
        <w:rPr>
          <w:szCs w:val="32"/>
          <w:lang w:eastAsia="en-US"/>
        </w:rPr>
        <w:t xml:space="preserve">, </w:t>
      </w:r>
      <w:r>
        <w:rPr>
          <w:szCs w:val="32"/>
          <w:lang w:eastAsia="en-US"/>
        </w:rPr>
        <w:t>pour dire au moins à ceux qui allaient le mettre en terre</w:t>
      </w:r>
      <w:r w:rsidR="0046142F">
        <w:rPr>
          <w:szCs w:val="32"/>
          <w:lang w:eastAsia="en-US"/>
        </w:rPr>
        <w:t xml:space="preserve">, </w:t>
      </w:r>
      <w:r>
        <w:rPr>
          <w:szCs w:val="32"/>
          <w:lang w:eastAsia="en-US"/>
        </w:rPr>
        <w:t>pour dire</w:t>
      </w:r>
      <w:r w:rsidR="0046142F">
        <w:rPr>
          <w:szCs w:val="32"/>
          <w:lang w:eastAsia="en-US"/>
        </w:rPr>
        <w:t> :</w:t>
      </w:r>
    </w:p>
    <w:p w14:paraId="751B8B3F" w14:textId="77777777" w:rsidR="0046142F" w:rsidRDefault="0046142F" w:rsidP="0046142F">
      <w:pPr>
        <w:rPr>
          <w:szCs w:val="32"/>
          <w:lang w:eastAsia="en-US"/>
        </w:rPr>
      </w:pPr>
      <w:r>
        <w:rPr>
          <w:lang w:eastAsia="en-US"/>
        </w:rPr>
        <w:t>— </w:t>
      </w:r>
      <w:r w:rsidR="003148C9">
        <w:rPr>
          <w:szCs w:val="32"/>
          <w:lang w:eastAsia="en-US"/>
        </w:rPr>
        <w:t>Il s</w:t>
      </w:r>
      <w:r>
        <w:rPr>
          <w:szCs w:val="32"/>
          <w:lang w:eastAsia="en-US"/>
        </w:rPr>
        <w:t>’</w:t>
      </w:r>
      <w:r w:rsidR="003148C9">
        <w:rPr>
          <w:szCs w:val="32"/>
          <w:lang w:eastAsia="en-US"/>
        </w:rPr>
        <w:t>appelait Albert</w:t>
      </w:r>
      <w:r>
        <w:rPr>
          <w:szCs w:val="32"/>
          <w:lang w:eastAsia="en-US"/>
        </w:rPr>
        <w:t> !…</w:t>
      </w:r>
    </w:p>
    <w:p w14:paraId="44A10FA7" w14:textId="77777777" w:rsidR="0046142F" w:rsidRDefault="003148C9" w:rsidP="0046142F">
      <w:pPr>
        <w:rPr>
          <w:szCs w:val="32"/>
          <w:lang w:eastAsia="en-US"/>
        </w:rPr>
      </w:pPr>
      <w:r>
        <w:rPr>
          <w:szCs w:val="32"/>
          <w:lang w:eastAsia="en-US"/>
        </w:rPr>
        <w:t>Hélas</w:t>
      </w:r>
      <w:r w:rsidR="0046142F">
        <w:rPr>
          <w:szCs w:val="32"/>
          <w:lang w:eastAsia="en-US"/>
        </w:rPr>
        <w:t xml:space="preserve"> ! </w:t>
      </w:r>
      <w:r>
        <w:rPr>
          <w:szCs w:val="32"/>
          <w:lang w:eastAsia="en-US"/>
        </w:rPr>
        <w:t>une croix sans nom</w:t>
      </w:r>
      <w:r w:rsidR="0046142F">
        <w:rPr>
          <w:szCs w:val="32"/>
          <w:lang w:eastAsia="en-US"/>
        </w:rPr>
        <w:t xml:space="preserve">, </w:t>
      </w:r>
      <w:r>
        <w:rPr>
          <w:szCs w:val="32"/>
          <w:lang w:eastAsia="en-US"/>
        </w:rPr>
        <w:t>un lit dans la tombe commune</w:t>
      </w:r>
      <w:r w:rsidR="0046142F">
        <w:rPr>
          <w:szCs w:val="32"/>
          <w:lang w:eastAsia="en-US"/>
        </w:rPr>
        <w:t xml:space="preserve">, </w:t>
      </w:r>
      <w:r>
        <w:rPr>
          <w:szCs w:val="32"/>
          <w:lang w:eastAsia="en-US"/>
        </w:rPr>
        <w:t>et l</w:t>
      </w:r>
      <w:r w:rsidR="0046142F">
        <w:rPr>
          <w:szCs w:val="32"/>
          <w:lang w:eastAsia="en-US"/>
        </w:rPr>
        <w:t>’</w:t>
      </w:r>
      <w:r>
        <w:rPr>
          <w:szCs w:val="32"/>
          <w:lang w:eastAsia="en-US"/>
        </w:rPr>
        <w:t>oubli plus lourd que la terre du dernier asile</w:t>
      </w:r>
      <w:r w:rsidR="0046142F">
        <w:rPr>
          <w:szCs w:val="32"/>
          <w:lang w:eastAsia="en-US"/>
        </w:rPr>
        <w:t> !…</w:t>
      </w:r>
    </w:p>
    <w:p w14:paraId="1051AEEE" w14:textId="77777777" w:rsidR="0046142F" w:rsidRDefault="003148C9" w:rsidP="0046142F">
      <w:pPr>
        <w:rPr>
          <w:szCs w:val="32"/>
          <w:lang w:eastAsia="en-US"/>
        </w:rPr>
      </w:pPr>
      <w:r>
        <w:rPr>
          <w:szCs w:val="32"/>
          <w:lang w:eastAsia="en-US"/>
        </w:rPr>
        <w:t xml:space="preserve">À la vue de </w:t>
      </w:r>
      <w:proofErr w:type="spellStart"/>
      <w:r>
        <w:rPr>
          <w:szCs w:val="32"/>
          <w:lang w:eastAsia="en-US"/>
        </w:rPr>
        <w:t>Tiennet</w:t>
      </w:r>
      <w:proofErr w:type="spellEnd"/>
      <w:r>
        <w:rPr>
          <w:szCs w:val="32"/>
          <w:lang w:eastAsia="en-US"/>
        </w:rPr>
        <w:t xml:space="preserve"> </w:t>
      </w:r>
      <w:proofErr w:type="spellStart"/>
      <w:r>
        <w:rPr>
          <w:szCs w:val="32"/>
          <w:lang w:eastAsia="en-US"/>
        </w:rPr>
        <w:t>Blône</w:t>
      </w:r>
      <w:proofErr w:type="spellEnd"/>
      <w:r w:rsidR="0046142F">
        <w:rPr>
          <w:szCs w:val="32"/>
          <w:lang w:eastAsia="en-US"/>
        </w:rPr>
        <w:t xml:space="preserve">, </w:t>
      </w:r>
      <w:r>
        <w:rPr>
          <w:szCs w:val="32"/>
          <w:lang w:eastAsia="en-US"/>
        </w:rPr>
        <w:t>le peu de pitié qui s</w:t>
      </w:r>
      <w:r w:rsidR="0046142F">
        <w:rPr>
          <w:szCs w:val="32"/>
          <w:lang w:eastAsia="en-US"/>
        </w:rPr>
        <w:t>’</w:t>
      </w:r>
      <w:r>
        <w:rPr>
          <w:szCs w:val="32"/>
          <w:lang w:eastAsia="en-US"/>
        </w:rPr>
        <w:t>était fait jour par hasard dans le cœur d</w:t>
      </w:r>
      <w:r w:rsidR="0046142F">
        <w:rPr>
          <w:szCs w:val="32"/>
          <w:lang w:eastAsia="en-US"/>
        </w:rPr>
        <w:t>’</w:t>
      </w:r>
      <w:r>
        <w:rPr>
          <w:szCs w:val="32"/>
          <w:lang w:eastAsia="en-US"/>
        </w:rPr>
        <w:t>Oliva s</w:t>
      </w:r>
      <w:r w:rsidR="0046142F">
        <w:rPr>
          <w:szCs w:val="32"/>
          <w:lang w:eastAsia="en-US"/>
        </w:rPr>
        <w:t>’</w:t>
      </w:r>
      <w:r>
        <w:rPr>
          <w:szCs w:val="32"/>
          <w:lang w:eastAsia="en-US"/>
        </w:rPr>
        <w:t>évanouit bien vite</w:t>
      </w:r>
      <w:r w:rsidR="0046142F">
        <w:rPr>
          <w:szCs w:val="32"/>
          <w:lang w:eastAsia="en-US"/>
        </w:rPr>
        <w:t xml:space="preserve">. </w:t>
      </w:r>
      <w:r>
        <w:rPr>
          <w:szCs w:val="32"/>
          <w:lang w:eastAsia="en-US"/>
        </w:rPr>
        <w:t>Elle regretta d</w:t>
      </w:r>
      <w:r w:rsidR="0046142F">
        <w:rPr>
          <w:szCs w:val="32"/>
          <w:lang w:eastAsia="en-US"/>
        </w:rPr>
        <w:t>’</w:t>
      </w:r>
      <w:r>
        <w:rPr>
          <w:szCs w:val="32"/>
          <w:lang w:eastAsia="en-US"/>
        </w:rPr>
        <w:t>avoir laissé échapper sa prétendue rivale</w:t>
      </w:r>
      <w:r w:rsidR="0046142F">
        <w:rPr>
          <w:szCs w:val="32"/>
          <w:lang w:eastAsia="en-US"/>
        </w:rPr>
        <w:t xml:space="preserve">. </w:t>
      </w:r>
      <w:r>
        <w:rPr>
          <w:szCs w:val="32"/>
          <w:lang w:eastAsia="en-US"/>
        </w:rPr>
        <w:t>Elle eût voulu maintenant l</w:t>
      </w:r>
      <w:r w:rsidR="0046142F">
        <w:rPr>
          <w:szCs w:val="32"/>
          <w:lang w:eastAsia="en-US"/>
        </w:rPr>
        <w:t>’</w:t>
      </w:r>
      <w:r>
        <w:rPr>
          <w:szCs w:val="32"/>
          <w:lang w:eastAsia="en-US"/>
        </w:rPr>
        <w:t>avoir pour la jeter en proie à la folie de cet enfant furieux</w:t>
      </w:r>
      <w:r w:rsidR="0046142F">
        <w:rPr>
          <w:szCs w:val="32"/>
          <w:lang w:eastAsia="en-US"/>
        </w:rPr>
        <w:t>.</w:t>
      </w:r>
    </w:p>
    <w:p w14:paraId="1BB1D2A2" w14:textId="77777777" w:rsidR="0046142F" w:rsidRDefault="003148C9" w:rsidP="0046142F">
      <w:pPr>
        <w:rPr>
          <w:szCs w:val="32"/>
          <w:lang w:eastAsia="en-US"/>
        </w:rPr>
      </w:pPr>
      <w:r>
        <w:rPr>
          <w:szCs w:val="32"/>
          <w:lang w:eastAsia="en-US"/>
        </w:rPr>
        <w:lastRenderedPageBreak/>
        <w:t>À présent</w:t>
      </w:r>
      <w:r w:rsidR="0046142F">
        <w:rPr>
          <w:szCs w:val="32"/>
          <w:lang w:eastAsia="en-US"/>
        </w:rPr>
        <w:t xml:space="preserve">, </w:t>
      </w:r>
      <w:r>
        <w:rPr>
          <w:szCs w:val="32"/>
          <w:lang w:eastAsia="en-US"/>
        </w:rPr>
        <w:t>elle comprenait le plan de Fargeau</w:t>
      </w:r>
      <w:r w:rsidR="0046142F">
        <w:rPr>
          <w:szCs w:val="32"/>
          <w:lang w:eastAsia="en-US"/>
        </w:rPr>
        <w:t xml:space="preserve">. </w:t>
      </w:r>
      <w:r>
        <w:rPr>
          <w:szCs w:val="32"/>
          <w:lang w:eastAsia="en-US"/>
        </w:rPr>
        <w:t>C</w:t>
      </w:r>
      <w:r w:rsidR="0046142F">
        <w:rPr>
          <w:szCs w:val="32"/>
          <w:lang w:eastAsia="en-US"/>
        </w:rPr>
        <w:t>’</w:t>
      </w:r>
      <w:r>
        <w:rPr>
          <w:szCs w:val="32"/>
          <w:lang w:eastAsia="en-US"/>
        </w:rPr>
        <w:t>eût été là une vengeance terrible et complète</w:t>
      </w:r>
      <w:r w:rsidR="0046142F">
        <w:rPr>
          <w:szCs w:val="32"/>
          <w:lang w:eastAsia="en-US"/>
        </w:rPr>
        <w:t>.</w:t>
      </w:r>
    </w:p>
    <w:p w14:paraId="2D626D1D" w14:textId="77777777" w:rsidR="0046142F" w:rsidRDefault="003148C9" w:rsidP="0046142F">
      <w:pPr>
        <w:rPr>
          <w:szCs w:val="32"/>
          <w:lang w:eastAsia="en-US"/>
        </w:rPr>
      </w:pPr>
      <w:r>
        <w:rPr>
          <w:szCs w:val="32"/>
          <w:lang w:eastAsia="en-US"/>
        </w:rPr>
        <w:t xml:space="preserve">Mais ce </w:t>
      </w:r>
      <w:proofErr w:type="spellStart"/>
      <w:r>
        <w:rPr>
          <w:szCs w:val="32"/>
          <w:lang w:eastAsia="en-US"/>
        </w:rPr>
        <w:t>Tiennet</w:t>
      </w:r>
      <w:proofErr w:type="spellEnd"/>
      <w:r w:rsidR="0046142F">
        <w:rPr>
          <w:szCs w:val="32"/>
          <w:lang w:eastAsia="en-US"/>
        </w:rPr>
        <w:t xml:space="preserve"> ! </w:t>
      </w:r>
      <w:r>
        <w:rPr>
          <w:szCs w:val="32"/>
          <w:lang w:eastAsia="en-US"/>
        </w:rPr>
        <w:t>quel démon l</w:t>
      </w:r>
      <w:r w:rsidR="0046142F">
        <w:rPr>
          <w:szCs w:val="32"/>
          <w:lang w:eastAsia="en-US"/>
        </w:rPr>
        <w:t>’</w:t>
      </w:r>
      <w:r>
        <w:rPr>
          <w:szCs w:val="32"/>
          <w:lang w:eastAsia="en-US"/>
        </w:rPr>
        <w:t>avertissait donc</w:t>
      </w:r>
      <w:r w:rsidR="0046142F">
        <w:rPr>
          <w:szCs w:val="32"/>
          <w:lang w:eastAsia="en-US"/>
        </w:rPr>
        <w:t xml:space="preserve"> ? </w:t>
      </w:r>
      <w:r>
        <w:rPr>
          <w:szCs w:val="32"/>
          <w:lang w:eastAsia="en-US"/>
        </w:rPr>
        <w:t>comment venait-il partout où passait Berthe</w:t>
      </w:r>
      <w:r w:rsidR="0046142F">
        <w:rPr>
          <w:szCs w:val="32"/>
          <w:lang w:eastAsia="en-US"/>
        </w:rPr>
        <w:t> ?</w:t>
      </w:r>
    </w:p>
    <w:p w14:paraId="1CE03B0D" w14:textId="77777777" w:rsidR="0046142F" w:rsidRDefault="003148C9" w:rsidP="0046142F">
      <w:pPr>
        <w:rPr>
          <w:szCs w:val="32"/>
          <w:lang w:eastAsia="en-US"/>
        </w:rPr>
      </w:pPr>
      <w:r>
        <w:rPr>
          <w:szCs w:val="32"/>
          <w:lang w:eastAsia="en-US"/>
        </w:rPr>
        <w:t>Oliva mettait cela sur le compte de l</w:t>
      </w:r>
      <w:r w:rsidR="0046142F">
        <w:rPr>
          <w:szCs w:val="32"/>
          <w:lang w:eastAsia="en-US"/>
        </w:rPr>
        <w:t>’</w:t>
      </w:r>
      <w:r>
        <w:rPr>
          <w:szCs w:val="32"/>
          <w:lang w:eastAsia="en-US"/>
        </w:rPr>
        <w:t>amour</w:t>
      </w:r>
      <w:r w:rsidR="0046142F">
        <w:rPr>
          <w:szCs w:val="32"/>
          <w:lang w:eastAsia="en-US"/>
        </w:rPr>
        <w:t>.</w:t>
      </w:r>
    </w:p>
    <w:p w14:paraId="59EA08B7" w14:textId="184090F4" w:rsidR="0046142F" w:rsidRDefault="003148C9" w:rsidP="0046142F">
      <w:pPr>
        <w:rPr>
          <w:szCs w:val="32"/>
          <w:lang w:eastAsia="en-US"/>
        </w:rPr>
      </w:pPr>
      <w:r>
        <w:rPr>
          <w:szCs w:val="32"/>
          <w:lang w:eastAsia="en-US"/>
        </w:rPr>
        <w:t>Dans l</w:t>
      </w:r>
      <w:r w:rsidR="0046142F">
        <w:rPr>
          <w:szCs w:val="32"/>
          <w:lang w:eastAsia="en-US"/>
        </w:rPr>
        <w:t>’</w:t>
      </w:r>
      <w:r>
        <w:rPr>
          <w:szCs w:val="32"/>
          <w:lang w:eastAsia="en-US"/>
        </w:rPr>
        <w:t>espèce</w:t>
      </w:r>
      <w:r w:rsidR="0046142F">
        <w:rPr>
          <w:szCs w:val="32"/>
          <w:lang w:eastAsia="en-US"/>
        </w:rPr>
        <w:t xml:space="preserve">, </w:t>
      </w:r>
      <w:r>
        <w:rPr>
          <w:szCs w:val="32"/>
          <w:lang w:eastAsia="en-US"/>
        </w:rPr>
        <w:t>comme on dit au palais</w:t>
      </w:r>
      <w:r w:rsidR="0046142F">
        <w:rPr>
          <w:szCs w:val="32"/>
          <w:lang w:eastAsia="en-US"/>
        </w:rPr>
        <w:t xml:space="preserve">, </w:t>
      </w:r>
      <w:r>
        <w:rPr>
          <w:szCs w:val="32"/>
          <w:lang w:eastAsia="en-US"/>
        </w:rPr>
        <w:t xml:space="preserve">le démon était censément notre ami </w:t>
      </w:r>
      <w:proofErr w:type="spellStart"/>
      <w:r>
        <w:rPr>
          <w:szCs w:val="32"/>
          <w:lang w:eastAsia="en-US"/>
        </w:rPr>
        <w:t>Yaume</w:t>
      </w:r>
      <w:proofErr w:type="spellEnd"/>
      <w:r>
        <w:rPr>
          <w:szCs w:val="32"/>
          <w:lang w:eastAsia="en-US"/>
        </w:rPr>
        <w:t xml:space="preserve"> qui avait rencontré Mazurke en regagnant le boulevard</w:t>
      </w:r>
      <w:r w:rsidR="0046142F">
        <w:rPr>
          <w:szCs w:val="32"/>
          <w:lang w:eastAsia="en-US"/>
        </w:rPr>
        <w:t xml:space="preserve">, </w:t>
      </w:r>
      <w:r>
        <w:rPr>
          <w:szCs w:val="32"/>
          <w:lang w:eastAsia="en-US"/>
        </w:rPr>
        <w:t>histoire de flâner</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qui lui avait conté l</w:t>
      </w:r>
      <w:r w:rsidR="0046142F">
        <w:rPr>
          <w:szCs w:val="32"/>
          <w:lang w:eastAsia="en-US"/>
        </w:rPr>
        <w:t>’</w:t>
      </w:r>
      <w:r>
        <w:rPr>
          <w:szCs w:val="32"/>
          <w:lang w:eastAsia="en-US"/>
        </w:rPr>
        <w:t>entretien de Fargeau et de Gabriel</w:t>
      </w:r>
      <w:r w:rsidR="0046142F">
        <w:rPr>
          <w:szCs w:val="32"/>
          <w:lang w:eastAsia="en-US"/>
        </w:rPr>
        <w:t>.</w:t>
      </w:r>
    </w:p>
    <w:p w14:paraId="4B87944E" w14:textId="71EA8ABD" w:rsidR="0046142F" w:rsidRDefault="0046142F" w:rsidP="0046142F">
      <w:pPr>
        <w:rPr>
          <w:szCs w:val="32"/>
          <w:lang w:eastAsia="en-US"/>
        </w:rPr>
      </w:pPr>
      <w:r>
        <w:rPr>
          <w:lang w:eastAsia="en-US"/>
        </w:rPr>
        <w:t>— </w:t>
      </w:r>
      <w:r w:rsidR="003148C9">
        <w:rPr>
          <w:szCs w:val="32"/>
          <w:lang w:eastAsia="en-US"/>
        </w:rPr>
        <w:t>Je l</w:t>
      </w:r>
      <w:r>
        <w:rPr>
          <w:szCs w:val="32"/>
          <w:lang w:eastAsia="en-US"/>
        </w:rPr>
        <w:t>’</w:t>
      </w:r>
      <w:r w:rsidR="003148C9">
        <w:rPr>
          <w:szCs w:val="32"/>
          <w:lang w:eastAsia="en-US"/>
        </w:rPr>
        <w:t>aurais bien imposé d</w:t>
      </w:r>
      <w:r>
        <w:rPr>
          <w:szCs w:val="32"/>
          <w:lang w:eastAsia="en-US"/>
        </w:rPr>
        <w:t>’</w:t>
      </w:r>
      <w:r w:rsidR="003148C9">
        <w:rPr>
          <w:szCs w:val="32"/>
          <w:lang w:eastAsia="en-US"/>
        </w:rPr>
        <w:t>entrer encore au spectacle</w:t>
      </w:r>
      <w:r>
        <w:rPr>
          <w:szCs w:val="32"/>
          <w:lang w:eastAsia="en-US"/>
        </w:rPr>
        <w:t xml:space="preserve">, </w:t>
      </w:r>
      <w:r w:rsidR="003148C9">
        <w:rPr>
          <w:szCs w:val="32"/>
          <w:lang w:eastAsia="en-US"/>
        </w:rPr>
        <w:t>le petit failli médecin</w:t>
      </w:r>
      <w:r>
        <w:rPr>
          <w:szCs w:val="32"/>
          <w:lang w:eastAsia="en-US"/>
        </w:rPr>
        <w:t xml:space="preserve">, </w:t>
      </w:r>
      <w:r w:rsidR="003148C9">
        <w:rPr>
          <w:szCs w:val="32"/>
          <w:lang w:eastAsia="en-US"/>
        </w:rPr>
        <w:t>monsieur Philippe</w:t>
      </w:r>
      <w:r>
        <w:rPr>
          <w:szCs w:val="32"/>
          <w:lang w:eastAsia="en-US"/>
        </w:rPr>
        <w:t xml:space="preserve">, </w:t>
      </w:r>
      <w:r w:rsidR="003148C9">
        <w:rPr>
          <w:szCs w:val="32"/>
          <w:lang w:eastAsia="en-US"/>
        </w:rPr>
        <w:t xml:space="preserve">dit </w:t>
      </w:r>
      <w:proofErr w:type="spellStart"/>
      <w:r w:rsidR="003148C9">
        <w:rPr>
          <w:szCs w:val="32"/>
          <w:lang w:eastAsia="en-US"/>
        </w:rPr>
        <w:t>Yaume</w:t>
      </w:r>
      <w:proofErr w:type="spellEnd"/>
      <w:r w:rsidR="003148C9">
        <w:rPr>
          <w:szCs w:val="32"/>
          <w:lang w:eastAsia="en-US"/>
        </w:rPr>
        <w:t xml:space="preserve"> avec fatuité</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mais j</w:t>
      </w:r>
      <w:r>
        <w:rPr>
          <w:szCs w:val="32"/>
          <w:lang w:eastAsia="en-US"/>
        </w:rPr>
        <w:t>’</w:t>
      </w:r>
      <w:r w:rsidR="003148C9">
        <w:rPr>
          <w:szCs w:val="32"/>
          <w:lang w:eastAsia="en-US"/>
        </w:rPr>
        <w:t>avais acquis la certitude que je me doutais bien que c</w:t>
      </w:r>
      <w:r>
        <w:rPr>
          <w:szCs w:val="32"/>
          <w:lang w:eastAsia="en-US"/>
        </w:rPr>
        <w:t>’</w:t>
      </w:r>
      <w:r w:rsidR="003148C9">
        <w:rPr>
          <w:szCs w:val="32"/>
          <w:lang w:eastAsia="en-US"/>
        </w:rPr>
        <w:t>était fini</w:t>
      </w:r>
      <w:r>
        <w:rPr>
          <w:szCs w:val="32"/>
          <w:lang w:eastAsia="en-US"/>
        </w:rPr>
        <w:t xml:space="preserve">… </w:t>
      </w:r>
      <w:r w:rsidR="003148C9">
        <w:rPr>
          <w:szCs w:val="32"/>
          <w:lang w:eastAsia="en-US"/>
        </w:rPr>
        <w:t>V</w:t>
      </w:r>
      <w:r>
        <w:rPr>
          <w:szCs w:val="32"/>
          <w:lang w:eastAsia="en-US"/>
        </w:rPr>
        <w:t>’</w:t>
      </w:r>
      <w:r w:rsidR="003148C9">
        <w:rPr>
          <w:szCs w:val="32"/>
          <w:lang w:eastAsia="en-US"/>
        </w:rPr>
        <w:t>là donc qu</w:t>
      </w:r>
      <w:r>
        <w:rPr>
          <w:szCs w:val="32"/>
          <w:lang w:eastAsia="en-US"/>
        </w:rPr>
        <w:t>’</w:t>
      </w:r>
      <w:r w:rsidR="003148C9">
        <w:rPr>
          <w:szCs w:val="32"/>
          <w:lang w:eastAsia="en-US"/>
        </w:rPr>
        <w:t>est bon</w:t>
      </w:r>
      <w:r>
        <w:rPr>
          <w:szCs w:val="32"/>
          <w:lang w:eastAsia="en-US"/>
        </w:rPr>
        <w:t xml:space="preserve"> !… </w:t>
      </w:r>
      <w:r w:rsidR="003148C9">
        <w:rPr>
          <w:szCs w:val="32"/>
          <w:lang w:eastAsia="en-US"/>
        </w:rPr>
        <w:t>Alors</w:t>
      </w:r>
      <w:r>
        <w:rPr>
          <w:szCs w:val="32"/>
          <w:lang w:eastAsia="en-US"/>
        </w:rPr>
        <w:t xml:space="preserve">, </w:t>
      </w:r>
      <w:r w:rsidR="003148C9">
        <w:rPr>
          <w:szCs w:val="32"/>
          <w:lang w:eastAsia="en-US"/>
        </w:rPr>
        <w:t xml:space="preserve">le </w:t>
      </w:r>
      <w:proofErr w:type="spellStart"/>
      <w:r w:rsidR="003148C9">
        <w:rPr>
          <w:i/>
          <w:iCs/>
          <w:szCs w:val="32"/>
          <w:lang w:eastAsia="en-US"/>
        </w:rPr>
        <w:t>maigréchin</w:t>
      </w:r>
      <w:proofErr w:type="spellEnd"/>
      <w:r>
        <w:rPr>
          <w:szCs w:val="32"/>
          <w:lang w:eastAsia="en-US"/>
        </w:rPr>
        <w:t xml:space="preserve"> (M. </w:t>
      </w:r>
      <w:r w:rsidR="003148C9">
        <w:rPr>
          <w:szCs w:val="32"/>
          <w:lang w:eastAsia="en-US"/>
        </w:rPr>
        <w:t>Fargeau</w:t>
      </w:r>
      <w:r>
        <w:rPr>
          <w:szCs w:val="32"/>
          <w:lang w:eastAsia="en-US"/>
        </w:rPr>
        <w:t xml:space="preserve">) </w:t>
      </w:r>
      <w:r w:rsidR="003148C9">
        <w:rPr>
          <w:szCs w:val="32"/>
          <w:lang w:eastAsia="en-US"/>
        </w:rPr>
        <w:t>lui dit</w:t>
      </w:r>
      <w:r>
        <w:rPr>
          <w:szCs w:val="32"/>
          <w:lang w:eastAsia="en-US"/>
        </w:rPr>
        <w:t xml:space="preserve">, </w:t>
      </w:r>
      <w:r w:rsidR="003148C9">
        <w:rPr>
          <w:szCs w:val="32"/>
          <w:lang w:eastAsia="en-US"/>
        </w:rPr>
        <w:t>dit-il</w:t>
      </w:r>
      <w:r>
        <w:rPr>
          <w:szCs w:val="32"/>
          <w:lang w:eastAsia="en-US"/>
        </w:rPr>
        <w:t xml:space="preserve">, </w:t>
      </w:r>
      <w:r w:rsidR="003148C9">
        <w:rPr>
          <w:szCs w:val="32"/>
          <w:lang w:eastAsia="en-US"/>
        </w:rPr>
        <w:t>faut vous y rendre dans les appartements de madame la marquise de Beaujoyeux</w:t>
      </w:r>
      <w:r>
        <w:rPr>
          <w:szCs w:val="32"/>
          <w:lang w:eastAsia="en-US"/>
        </w:rPr>
        <w:t xml:space="preserve">, </w:t>
      </w:r>
      <w:r w:rsidR="003148C9">
        <w:rPr>
          <w:szCs w:val="32"/>
          <w:lang w:eastAsia="en-US"/>
        </w:rPr>
        <w:t>si toutefois vous ambitionnez de savoir des choses qui vont vous étonner</w:t>
      </w:r>
      <w:r>
        <w:rPr>
          <w:szCs w:val="32"/>
          <w:lang w:eastAsia="en-US"/>
        </w:rPr>
        <w:t xml:space="preserve"> ! </w:t>
      </w:r>
      <w:r w:rsidR="003148C9">
        <w:rPr>
          <w:szCs w:val="32"/>
          <w:lang w:eastAsia="en-US"/>
        </w:rPr>
        <w:t>Que le gros en jaune</w:t>
      </w:r>
      <w:r>
        <w:rPr>
          <w:szCs w:val="32"/>
          <w:lang w:eastAsia="en-US"/>
        </w:rPr>
        <w:t xml:space="preserve"> (</w:t>
      </w:r>
      <w:r w:rsidR="003148C9">
        <w:rPr>
          <w:szCs w:val="32"/>
          <w:lang w:eastAsia="en-US"/>
        </w:rPr>
        <w:t>Romblon</w:t>
      </w:r>
      <w:r>
        <w:rPr>
          <w:szCs w:val="32"/>
          <w:lang w:eastAsia="en-US"/>
        </w:rPr>
        <w:t xml:space="preserve">) </w:t>
      </w:r>
      <w:r w:rsidR="003148C9">
        <w:rPr>
          <w:szCs w:val="32"/>
          <w:lang w:eastAsia="en-US"/>
        </w:rPr>
        <w:t>faisait pendant ça comme ça</w:t>
      </w:r>
      <w:r>
        <w:rPr>
          <w:szCs w:val="32"/>
          <w:lang w:eastAsia="en-US"/>
        </w:rPr>
        <w:t xml:space="preserve"> : </w:t>
      </w:r>
      <w:r w:rsidR="003148C9">
        <w:rPr>
          <w:szCs w:val="32"/>
          <w:lang w:eastAsia="en-US"/>
        </w:rPr>
        <w:t>Pou-ouh</w:t>
      </w:r>
      <w:r>
        <w:rPr>
          <w:szCs w:val="32"/>
          <w:lang w:eastAsia="en-US"/>
        </w:rPr>
        <w:t xml:space="preserve"> ! </w:t>
      </w:r>
      <w:proofErr w:type="spellStart"/>
      <w:r w:rsidR="003148C9">
        <w:rPr>
          <w:szCs w:val="32"/>
          <w:lang w:eastAsia="en-US"/>
        </w:rPr>
        <w:t>pououh</w:t>
      </w:r>
      <w:proofErr w:type="spellEnd"/>
      <w:r>
        <w:rPr>
          <w:szCs w:val="32"/>
          <w:lang w:eastAsia="en-US"/>
        </w:rPr>
        <w:t xml:space="preserve"> !… </w:t>
      </w:r>
      <w:r w:rsidR="003148C9">
        <w:rPr>
          <w:szCs w:val="32"/>
          <w:lang w:eastAsia="en-US"/>
        </w:rPr>
        <w:t>Censé comme un coucou malade</w:t>
      </w:r>
      <w:r>
        <w:rPr>
          <w:szCs w:val="32"/>
          <w:lang w:eastAsia="en-US"/>
        </w:rPr>
        <w:t xml:space="preserve">… </w:t>
      </w:r>
      <w:r w:rsidR="003148C9">
        <w:rPr>
          <w:szCs w:val="32"/>
          <w:lang w:eastAsia="en-US"/>
        </w:rPr>
        <w:t>Alors</w:t>
      </w:r>
      <w:r>
        <w:rPr>
          <w:szCs w:val="32"/>
          <w:lang w:eastAsia="en-US"/>
        </w:rPr>
        <w:t xml:space="preserve">, </w:t>
      </w:r>
      <w:r w:rsidR="003148C9">
        <w:rPr>
          <w:szCs w:val="32"/>
          <w:lang w:eastAsia="en-US"/>
        </w:rPr>
        <w:t xml:space="preserve">le failli merle de petit médecin </w:t>
      </w:r>
      <w:proofErr w:type="spellStart"/>
      <w:r w:rsidR="003148C9">
        <w:rPr>
          <w:szCs w:val="32"/>
          <w:lang w:eastAsia="en-US"/>
        </w:rPr>
        <w:t>leuz</w:t>
      </w:r>
      <w:proofErr w:type="spellEnd"/>
      <w:r w:rsidR="003148C9">
        <w:rPr>
          <w:szCs w:val="32"/>
          <w:lang w:eastAsia="en-US"/>
        </w:rPr>
        <w:t>-y dit</w:t>
      </w:r>
      <w:r>
        <w:rPr>
          <w:szCs w:val="32"/>
          <w:lang w:eastAsia="en-US"/>
        </w:rPr>
        <w:t xml:space="preserve"> : </w:t>
      </w:r>
      <w:r w:rsidR="003148C9">
        <w:rPr>
          <w:szCs w:val="32"/>
          <w:lang w:eastAsia="en-US"/>
        </w:rPr>
        <w:t>En vous remerciant</w:t>
      </w:r>
      <w:r>
        <w:rPr>
          <w:szCs w:val="32"/>
          <w:lang w:eastAsia="en-US"/>
        </w:rPr>
        <w:t xml:space="preserve">, </w:t>
      </w:r>
      <w:r w:rsidR="003148C9">
        <w:rPr>
          <w:szCs w:val="32"/>
          <w:lang w:eastAsia="en-US"/>
        </w:rPr>
        <w:t>bien obligé</w:t>
      </w:r>
      <w:r>
        <w:rPr>
          <w:szCs w:val="32"/>
          <w:lang w:eastAsia="en-US"/>
        </w:rPr>
        <w:t xml:space="preserve">, </w:t>
      </w:r>
      <w:r w:rsidR="003148C9">
        <w:rPr>
          <w:szCs w:val="32"/>
          <w:lang w:eastAsia="en-US"/>
        </w:rPr>
        <w:t>excusez</w:t>
      </w:r>
      <w:r>
        <w:rPr>
          <w:szCs w:val="32"/>
          <w:lang w:eastAsia="en-US"/>
        </w:rPr>
        <w:t xml:space="preserve"> !… </w:t>
      </w:r>
      <w:r w:rsidR="003148C9">
        <w:rPr>
          <w:szCs w:val="32"/>
          <w:lang w:eastAsia="en-US"/>
        </w:rPr>
        <w:t>alors</w:t>
      </w:r>
      <w:r>
        <w:rPr>
          <w:szCs w:val="32"/>
          <w:lang w:eastAsia="en-US"/>
        </w:rPr>
        <w:t>…</w:t>
      </w:r>
    </w:p>
    <w:p w14:paraId="6B3665BE" w14:textId="77777777" w:rsidR="0046142F" w:rsidRDefault="003148C9" w:rsidP="0046142F">
      <w:pPr>
        <w:rPr>
          <w:szCs w:val="32"/>
          <w:lang w:eastAsia="en-US"/>
        </w:rPr>
      </w:pPr>
      <w:r>
        <w:rPr>
          <w:szCs w:val="32"/>
          <w:lang w:eastAsia="en-US"/>
        </w:rPr>
        <w:t>Mais Mazurke était déjà loin</w:t>
      </w:r>
      <w:r w:rsidR="0046142F">
        <w:rPr>
          <w:szCs w:val="32"/>
          <w:lang w:eastAsia="en-US"/>
        </w:rPr>
        <w:t>.</w:t>
      </w:r>
    </w:p>
    <w:p w14:paraId="4F074B69" w14:textId="663E63BD" w:rsidR="0046142F" w:rsidRDefault="0046142F" w:rsidP="0046142F">
      <w:pPr>
        <w:rPr>
          <w:szCs w:val="32"/>
          <w:lang w:eastAsia="en-US"/>
        </w:rPr>
      </w:pPr>
      <w:r>
        <w:rPr>
          <w:lang w:eastAsia="en-US"/>
        </w:rPr>
        <w:t>— </w:t>
      </w:r>
      <w:r w:rsidR="003148C9">
        <w:rPr>
          <w:szCs w:val="32"/>
          <w:lang w:eastAsia="en-US"/>
        </w:rPr>
        <w:t>Pas l</w:t>
      </w:r>
      <w:r>
        <w:rPr>
          <w:szCs w:val="32"/>
          <w:lang w:eastAsia="en-US"/>
        </w:rPr>
        <w:t>’</w:t>
      </w:r>
      <w:r w:rsidR="003148C9">
        <w:rPr>
          <w:szCs w:val="32"/>
          <w:lang w:eastAsia="en-US"/>
        </w:rPr>
        <w:t>embarras</w:t>
      </w:r>
      <w:r>
        <w:rPr>
          <w:szCs w:val="32"/>
          <w:lang w:eastAsia="en-US"/>
        </w:rPr>
        <w:t xml:space="preserve"> ! </w:t>
      </w:r>
      <w:r w:rsidR="003148C9">
        <w:rPr>
          <w:szCs w:val="32"/>
          <w:lang w:eastAsia="en-US"/>
        </w:rPr>
        <w:t xml:space="preserve">grommela </w:t>
      </w:r>
      <w:proofErr w:type="spellStart"/>
      <w:r w:rsidR="003148C9">
        <w:rPr>
          <w:szCs w:val="32"/>
          <w:lang w:eastAsia="en-US"/>
        </w:rPr>
        <w:t>Yaume</w:t>
      </w:r>
      <w:proofErr w:type="spellEnd"/>
      <w:r w:rsidR="003148C9">
        <w:rPr>
          <w:szCs w:val="32"/>
          <w:lang w:eastAsia="en-US"/>
        </w:rPr>
        <w:t xml:space="preserve"> un peu piqué</w:t>
      </w:r>
      <w:r>
        <w:rPr>
          <w:szCs w:val="32"/>
          <w:lang w:eastAsia="en-US"/>
        </w:rPr>
        <w:t xml:space="preserve">, </w:t>
      </w:r>
      <w:r w:rsidR="003148C9">
        <w:rPr>
          <w:szCs w:val="32"/>
          <w:lang w:eastAsia="en-US"/>
        </w:rPr>
        <w:t>il n</w:t>
      </w:r>
      <w:r>
        <w:rPr>
          <w:szCs w:val="32"/>
          <w:lang w:eastAsia="en-US"/>
        </w:rPr>
        <w:t>’</w:t>
      </w:r>
      <w:r w:rsidR="003148C9">
        <w:rPr>
          <w:szCs w:val="32"/>
          <w:lang w:eastAsia="en-US"/>
        </w:rPr>
        <w:t>écoute jamais que le commencement</w:t>
      </w:r>
      <w:r>
        <w:rPr>
          <w:szCs w:val="32"/>
          <w:lang w:eastAsia="en-US"/>
        </w:rPr>
        <w:t>, M. </w:t>
      </w:r>
      <w:r w:rsidR="003148C9">
        <w:rPr>
          <w:szCs w:val="32"/>
          <w:lang w:eastAsia="en-US"/>
        </w:rPr>
        <w:t>Philippe</w:t>
      </w:r>
      <w:r>
        <w:rPr>
          <w:szCs w:val="32"/>
          <w:lang w:eastAsia="en-US"/>
        </w:rPr>
        <w:t xml:space="preserve"> !… </w:t>
      </w:r>
      <w:r w:rsidR="003148C9">
        <w:rPr>
          <w:szCs w:val="32"/>
          <w:lang w:eastAsia="en-US"/>
        </w:rPr>
        <w:t>Alors</w:t>
      </w:r>
      <w:r>
        <w:rPr>
          <w:szCs w:val="32"/>
          <w:lang w:eastAsia="en-US"/>
        </w:rPr>
        <w:t xml:space="preserve">, </w:t>
      </w:r>
      <w:r w:rsidR="003148C9">
        <w:rPr>
          <w:szCs w:val="32"/>
          <w:lang w:eastAsia="en-US"/>
        </w:rPr>
        <w:t xml:space="preserve">je </w:t>
      </w:r>
      <w:proofErr w:type="spellStart"/>
      <w:r w:rsidR="003148C9">
        <w:rPr>
          <w:szCs w:val="32"/>
          <w:lang w:eastAsia="en-US"/>
        </w:rPr>
        <w:t>vas</w:t>
      </w:r>
      <w:proofErr w:type="spellEnd"/>
      <w:r w:rsidR="003148C9">
        <w:rPr>
          <w:szCs w:val="32"/>
          <w:lang w:eastAsia="en-US"/>
        </w:rPr>
        <w:t xml:space="preserve"> reflâner</w:t>
      </w:r>
      <w:r>
        <w:rPr>
          <w:szCs w:val="32"/>
          <w:lang w:eastAsia="en-US"/>
        </w:rPr>
        <w:t>.</w:t>
      </w:r>
    </w:p>
    <w:p w14:paraId="1769B21C" w14:textId="77777777" w:rsidR="0046142F" w:rsidRDefault="003148C9" w:rsidP="0046142F">
      <w:pPr>
        <w:rPr>
          <w:szCs w:val="32"/>
          <w:lang w:eastAsia="en-US"/>
        </w:rPr>
      </w:pPr>
      <w:r>
        <w:rPr>
          <w:szCs w:val="32"/>
          <w:lang w:eastAsia="en-US"/>
        </w:rPr>
        <w:t>Mazurke sauta dans un remise et se fit conduire rue de l</w:t>
      </w:r>
      <w:r w:rsidR="0046142F">
        <w:rPr>
          <w:szCs w:val="32"/>
          <w:lang w:eastAsia="en-US"/>
        </w:rPr>
        <w:t>’</w:t>
      </w:r>
      <w:r>
        <w:rPr>
          <w:szCs w:val="32"/>
          <w:lang w:eastAsia="en-US"/>
        </w:rPr>
        <w:t>Ancienne-Comédie</w:t>
      </w:r>
      <w:r w:rsidR="0046142F">
        <w:rPr>
          <w:szCs w:val="32"/>
          <w:lang w:eastAsia="en-US"/>
        </w:rPr>
        <w:t>.</w:t>
      </w:r>
    </w:p>
    <w:p w14:paraId="2B237FAD" w14:textId="77777777" w:rsidR="0046142F" w:rsidRDefault="003148C9" w:rsidP="0046142F">
      <w:pPr>
        <w:rPr>
          <w:szCs w:val="32"/>
          <w:lang w:eastAsia="en-US"/>
        </w:rPr>
      </w:pPr>
      <w:r>
        <w:rPr>
          <w:szCs w:val="32"/>
          <w:lang w:eastAsia="en-US"/>
        </w:rPr>
        <w:t>Décidément</w:t>
      </w:r>
      <w:r w:rsidR="0046142F">
        <w:rPr>
          <w:szCs w:val="32"/>
          <w:lang w:eastAsia="en-US"/>
        </w:rPr>
        <w:t xml:space="preserve">, </w:t>
      </w:r>
      <w:r>
        <w:rPr>
          <w:szCs w:val="32"/>
          <w:lang w:eastAsia="en-US"/>
        </w:rPr>
        <w:t>les habitués des salons Beaujoyeux devaient avoir du drame ce soir-là</w:t>
      </w:r>
      <w:r w:rsidR="0046142F">
        <w:rPr>
          <w:szCs w:val="32"/>
          <w:lang w:eastAsia="en-US"/>
        </w:rPr>
        <w:t xml:space="preserve">. </w:t>
      </w:r>
      <w:r>
        <w:rPr>
          <w:szCs w:val="32"/>
          <w:lang w:eastAsia="en-US"/>
        </w:rPr>
        <w:t>Mais ce n</w:t>
      </w:r>
      <w:r w:rsidR="0046142F">
        <w:rPr>
          <w:szCs w:val="32"/>
          <w:lang w:eastAsia="en-US"/>
        </w:rPr>
        <w:t>’</w:t>
      </w:r>
      <w:r>
        <w:rPr>
          <w:szCs w:val="32"/>
          <w:lang w:eastAsia="en-US"/>
        </w:rPr>
        <w:t>était plus ce drame qui énerve</w:t>
      </w:r>
      <w:r w:rsidR="0046142F">
        <w:rPr>
          <w:szCs w:val="32"/>
          <w:lang w:eastAsia="en-US"/>
        </w:rPr>
        <w:t xml:space="preserve"> : </w:t>
      </w:r>
      <w:r>
        <w:rPr>
          <w:szCs w:val="32"/>
          <w:lang w:eastAsia="en-US"/>
        </w:rPr>
        <w:t>l</w:t>
      </w:r>
      <w:r w:rsidR="0046142F">
        <w:rPr>
          <w:szCs w:val="32"/>
          <w:lang w:eastAsia="en-US"/>
        </w:rPr>
        <w:t>’</w:t>
      </w:r>
      <w:r>
        <w:rPr>
          <w:szCs w:val="32"/>
          <w:lang w:eastAsia="en-US"/>
        </w:rPr>
        <w:t>agonie d</w:t>
      </w:r>
      <w:r w:rsidR="0046142F">
        <w:rPr>
          <w:szCs w:val="32"/>
          <w:lang w:eastAsia="en-US"/>
        </w:rPr>
        <w:t>’</w:t>
      </w:r>
      <w:r>
        <w:rPr>
          <w:szCs w:val="32"/>
          <w:lang w:eastAsia="en-US"/>
        </w:rPr>
        <w:t>une femme</w:t>
      </w:r>
      <w:r w:rsidR="0046142F">
        <w:rPr>
          <w:szCs w:val="32"/>
          <w:lang w:eastAsia="en-US"/>
        </w:rPr>
        <w:t xml:space="preserve">, </w:t>
      </w:r>
      <w:r>
        <w:rPr>
          <w:szCs w:val="32"/>
          <w:lang w:eastAsia="en-US"/>
        </w:rPr>
        <w:t>ce drame sans consolation</w:t>
      </w:r>
      <w:r w:rsidR="0046142F">
        <w:rPr>
          <w:szCs w:val="32"/>
          <w:lang w:eastAsia="en-US"/>
        </w:rPr>
        <w:t xml:space="preserve">, </w:t>
      </w:r>
      <w:r>
        <w:rPr>
          <w:szCs w:val="32"/>
          <w:lang w:eastAsia="en-US"/>
        </w:rPr>
        <w:t xml:space="preserve">ce </w:t>
      </w:r>
      <w:r>
        <w:rPr>
          <w:szCs w:val="32"/>
          <w:lang w:eastAsia="en-US"/>
        </w:rPr>
        <w:lastRenderedPageBreak/>
        <w:t>deuil affreux</w:t>
      </w:r>
      <w:r w:rsidR="0046142F">
        <w:rPr>
          <w:szCs w:val="32"/>
          <w:lang w:eastAsia="en-US"/>
        </w:rPr>
        <w:t xml:space="preserve"> ; </w:t>
      </w:r>
      <w:r>
        <w:rPr>
          <w:szCs w:val="32"/>
          <w:lang w:eastAsia="en-US"/>
        </w:rPr>
        <w:t>c</w:t>
      </w:r>
      <w:r w:rsidR="0046142F">
        <w:rPr>
          <w:szCs w:val="32"/>
          <w:lang w:eastAsia="en-US"/>
        </w:rPr>
        <w:t>’</w:t>
      </w:r>
      <w:r>
        <w:rPr>
          <w:szCs w:val="32"/>
          <w:lang w:eastAsia="en-US"/>
        </w:rPr>
        <w:t>était maintenant le drame pimpant avec l</w:t>
      </w:r>
      <w:r w:rsidR="0046142F">
        <w:rPr>
          <w:szCs w:val="32"/>
          <w:lang w:eastAsia="en-US"/>
        </w:rPr>
        <w:t>’</w:t>
      </w:r>
      <w:r>
        <w:rPr>
          <w:szCs w:val="32"/>
          <w:lang w:eastAsia="en-US"/>
        </w:rPr>
        <w:t>acteur favori</w:t>
      </w:r>
      <w:r w:rsidR="0046142F">
        <w:rPr>
          <w:szCs w:val="32"/>
          <w:lang w:eastAsia="en-US"/>
        </w:rPr>
        <w:t>.</w:t>
      </w:r>
    </w:p>
    <w:p w14:paraId="0BDE9229" w14:textId="16FCDEC0" w:rsidR="0046142F" w:rsidRDefault="003148C9" w:rsidP="0046142F">
      <w:pPr>
        <w:rPr>
          <w:szCs w:val="32"/>
          <w:lang w:eastAsia="en-US"/>
        </w:rPr>
      </w:pPr>
      <w:r>
        <w:rPr>
          <w:szCs w:val="32"/>
          <w:lang w:eastAsia="en-US"/>
        </w:rPr>
        <w:t>Vive Dieu</w:t>
      </w:r>
      <w:r w:rsidR="0046142F">
        <w:rPr>
          <w:szCs w:val="32"/>
          <w:lang w:eastAsia="en-US"/>
        </w:rPr>
        <w:t xml:space="preserve"> ! </w:t>
      </w:r>
      <w:r>
        <w:rPr>
          <w:szCs w:val="32"/>
          <w:lang w:eastAsia="en-US"/>
        </w:rPr>
        <w:t>Mazurke entrait en scène</w:t>
      </w:r>
      <w:r w:rsidR="0046142F">
        <w:rPr>
          <w:szCs w:val="32"/>
          <w:lang w:eastAsia="en-US"/>
        </w:rPr>
        <w:t xml:space="preserve">, </w:t>
      </w:r>
      <w:r>
        <w:rPr>
          <w:szCs w:val="32"/>
          <w:lang w:eastAsia="en-US"/>
        </w:rPr>
        <w:t>le magnifique soldat dont toutes les nièces raffolaient</w:t>
      </w:r>
      <w:r w:rsidR="0046142F">
        <w:rPr>
          <w:szCs w:val="32"/>
          <w:lang w:eastAsia="en-US"/>
        </w:rPr>
        <w:t xml:space="preserve"> ; </w:t>
      </w:r>
      <w:r>
        <w:rPr>
          <w:szCs w:val="32"/>
          <w:lang w:eastAsia="en-US"/>
        </w:rPr>
        <w:t xml:space="preserve">il entrait </w:t>
      </w:r>
      <w:r>
        <w:rPr>
          <w:szCs w:val="32"/>
          <w:lang w:eastAsia="en-US"/>
        </w:rPr>
        <w:t xml:space="preserve">en </w:t>
      </w:r>
      <w:r>
        <w:rPr>
          <w:szCs w:val="32"/>
          <w:lang w:eastAsia="en-US"/>
        </w:rPr>
        <w:t>scène par un coup de théâtre</w:t>
      </w:r>
      <w:r w:rsidR="0046142F">
        <w:rPr>
          <w:szCs w:val="32"/>
          <w:lang w:eastAsia="en-US"/>
        </w:rPr>
        <w:t>.</w:t>
      </w:r>
    </w:p>
    <w:p w14:paraId="4DCD90D9" w14:textId="77777777" w:rsidR="0046142F" w:rsidRDefault="003148C9" w:rsidP="0046142F">
      <w:pPr>
        <w:rPr>
          <w:szCs w:val="32"/>
          <w:lang w:eastAsia="en-US"/>
        </w:rPr>
      </w:pPr>
      <w:r>
        <w:rPr>
          <w:szCs w:val="32"/>
          <w:lang w:eastAsia="en-US"/>
        </w:rPr>
        <w:t>Il y eut un mouvement tout autour du salon</w:t>
      </w:r>
      <w:r w:rsidR="0046142F">
        <w:rPr>
          <w:szCs w:val="32"/>
          <w:lang w:eastAsia="en-US"/>
        </w:rPr>
        <w:t xml:space="preserve">. </w:t>
      </w:r>
      <w:r>
        <w:rPr>
          <w:szCs w:val="32"/>
          <w:lang w:eastAsia="en-US"/>
        </w:rPr>
        <w:t xml:space="preserve">Rose de </w:t>
      </w:r>
      <w:proofErr w:type="spellStart"/>
      <w:r>
        <w:rPr>
          <w:szCs w:val="32"/>
          <w:lang w:eastAsia="en-US"/>
        </w:rPr>
        <w:t>Cerceil</w:t>
      </w:r>
      <w:proofErr w:type="spellEnd"/>
      <w:r>
        <w:rPr>
          <w:szCs w:val="32"/>
          <w:lang w:eastAsia="en-US"/>
        </w:rPr>
        <w:t xml:space="preserve"> rougit</w:t>
      </w:r>
      <w:r w:rsidR="0046142F">
        <w:rPr>
          <w:szCs w:val="32"/>
          <w:lang w:eastAsia="en-US"/>
        </w:rPr>
        <w:t xml:space="preserve">, </w:t>
      </w:r>
      <w:r>
        <w:rPr>
          <w:szCs w:val="32"/>
          <w:lang w:eastAsia="en-US"/>
        </w:rPr>
        <w:t>l</w:t>
      </w:r>
      <w:r w:rsidR="0046142F">
        <w:rPr>
          <w:szCs w:val="32"/>
          <w:lang w:eastAsia="en-US"/>
        </w:rPr>
        <w:t>’</w:t>
      </w:r>
      <w:r>
        <w:rPr>
          <w:szCs w:val="32"/>
          <w:lang w:eastAsia="en-US"/>
        </w:rPr>
        <w:t>enchanteresse</w:t>
      </w:r>
      <w:r w:rsidR="0046142F">
        <w:rPr>
          <w:szCs w:val="32"/>
          <w:lang w:eastAsia="en-US"/>
        </w:rPr>
        <w:t xml:space="preserve"> ; </w:t>
      </w:r>
      <w:r>
        <w:rPr>
          <w:szCs w:val="32"/>
          <w:lang w:eastAsia="en-US"/>
        </w:rPr>
        <w:t>Azincourt</w:t>
      </w:r>
      <w:r w:rsidR="0046142F">
        <w:rPr>
          <w:szCs w:val="32"/>
          <w:lang w:eastAsia="en-US"/>
        </w:rPr>
        <w:t xml:space="preserve">, </w:t>
      </w:r>
      <w:r>
        <w:rPr>
          <w:szCs w:val="32"/>
          <w:lang w:eastAsia="en-US"/>
        </w:rPr>
        <w:t>Crécy</w:t>
      </w:r>
      <w:r w:rsidR="0046142F">
        <w:rPr>
          <w:szCs w:val="32"/>
          <w:lang w:eastAsia="en-US"/>
        </w:rPr>
        <w:t xml:space="preserve">, </w:t>
      </w:r>
      <w:r>
        <w:rPr>
          <w:szCs w:val="32"/>
          <w:lang w:eastAsia="en-US"/>
        </w:rPr>
        <w:t>Poitiers</w:t>
      </w:r>
      <w:r w:rsidR="0046142F">
        <w:rPr>
          <w:szCs w:val="32"/>
          <w:lang w:eastAsia="en-US"/>
        </w:rPr>
        <w:t xml:space="preserve">, </w:t>
      </w:r>
      <w:r>
        <w:rPr>
          <w:szCs w:val="32"/>
          <w:lang w:eastAsia="en-US"/>
        </w:rPr>
        <w:t>montrèrent leurs dents blanches en un sourire charmant</w:t>
      </w:r>
      <w:r w:rsidR="0046142F">
        <w:rPr>
          <w:szCs w:val="32"/>
          <w:lang w:eastAsia="en-US"/>
        </w:rPr>
        <w:t xml:space="preserve">. </w:t>
      </w:r>
      <w:r>
        <w:rPr>
          <w:szCs w:val="32"/>
          <w:lang w:eastAsia="en-US"/>
        </w:rPr>
        <w:t>Pervenche montra ses dents jaunes en un vilain sourire</w:t>
      </w:r>
      <w:r w:rsidR="0046142F">
        <w:rPr>
          <w:szCs w:val="32"/>
          <w:lang w:eastAsia="en-US"/>
        </w:rPr>
        <w:t>.</w:t>
      </w:r>
    </w:p>
    <w:p w14:paraId="015FC1BF" w14:textId="77777777" w:rsidR="0046142F" w:rsidRDefault="0046142F" w:rsidP="0046142F">
      <w:pPr>
        <w:rPr>
          <w:szCs w:val="32"/>
          <w:lang w:eastAsia="en-US"/>
        </w:rPr>
      </w:pPr>
      <w:r>
        <w:rPr>
          <w:lang w:eastAsia="en-US"/>
        </w:rPr>
        <w:t>— </w:t>
      </w:r>
      <w:r w:rsidR="003148C9">
        <w:rPr>
          <w:szCs w:val="32"/>
          <w:lang w:eastAsia="en-US"/>
        </w:rPr>
        <w:t>Hongrie</w:t>
      </w:r>
      <w:r>
        <w:rPr>
          <w:szCs w:val="32"/>
          <w:lang w:eastAsia="en-US"/>
        </w:rPr>
        <w:t xml:space="preserve"> ! </w:t>
      </w:r>
      <w:r w:rsidR="003148C9">
        <w:rPr>
          <w:szCs w:val="32"/>
          <w:lang w:eastAsia="en-US"/>
        </w:rPr>
        <w:t>Patrie</w:t>
      </w:r>
      <w:r>
        <w:rPr>
          <w:szCs w:val="32"/>
          <w:lang w:eastAsia="en-US"/>
        </w:rPr>
        <w:t xml:space="preserve"> ! </w:t>
      </w:r>
      <w:r w:rsidR="003148C9">
        <w:rPr>
          <w:szCs w:val="32"/>
          <w:lang w:eastAsia="en-US"/>
        </w:rPr>
        <w:t>murmura Sensitive</w:t>
      </w:r>
      <w:r>
        <w:rPr>
          <w:szCs w:val="32"/>
          <w:lang w:eastAsia="en-US"/>
        </w:rPr>
        <w:t xml:space="preserve"> ; </w:t>
      </w:r>
      <w:r w:rsidR="003148C9">
        <w:rPr>
          <w:szCs w:val="32"/>
          <w:lang w:eastAsia="en-US"/>
        </w:rPr>
        <w:t>ça se chanterait au café-concert</w:t>
      </w:r>
      <w:r>
        <w:rPr>
          <w:szCs w:val="32"/>
          <w:lang w:eastAsia="en-US"/>
        </w:rPr>
        <w:t>.</w:t>
      </w:r>
    </w:p>
    <w:p w14:paraId="5E2B186D" w14:textId="77777777" w:rsidR="0046142F" w:rsidRDefault="003148C9" w:rsidP="0046142F">
      <w:pPr>
        <w:rPr>
          <w:szCs w:val="32"/>
          <w:lang w:eastAsia="en-US"/>
        </w:rPr>
      </w:pPr>
      <w:proofErr w:type="spellStart"/>
      <w:r>
        <w:rPr>
          <w:szCs w:val="32"/>
          <w:lang w:eastAsia="en-US"/>
        </w:rPr>
        <w:t>Guérineul</w:t>
      </w:r>
      <w:proofErr w:type="spellEnd"/>
      <w:r>
        <w:rPr>
          <w:szCs w:val="32"/>
          <w:lang w:eastAsia="en-US"/>
        </w:rPr>
        <w:t xml:space="preserve"> songea aux neuf places vides et à la cabriole qu</w:t>
      </w:r>
      <w:r w:rsidR="0046142F">
        <w:rPr>
          <w:szCs w:val="32"/>
          <w:lang w:eastAsia="en-US"/>
        </w:rPr>
        <w:t>’</w:t>
      </w:r>
      <w:r>
        <w:rPr>
          <w:szCs w:val="32"/>
          <w:lang w:eastAsia="en-US"/>
        </w:rPr>
        <w:t>il avait failli faire</w:t>
      </w:r>
      <w:r w:rsidR="0046142F">
        <w:rPr>
          <w:szCs w:val="32"/>
          <w:lang w:eastAsia="en-US"/>
        </w:rPr>
        <w:t>.</w:t>
      </w:r>
    </w:p>
    <w:p w14:paraId="72EEDD78" w14:textId="77777777" w:rsidR="0046142F" w:rsidRDefault="003148C9" w:rsidP="0046142F">
      <w:pPr>
        <w:rPr>
          <w:szCs w:val="32"/>
          <w:lang w:eastAsia="en-US"/>
        </w:rPr>
      </w:pPr>
      <w:r>
        <w:rPr>
          <w:szCs w:val="32"/>
          <w:lang w:eastAsia="en-US"/>
        </w:rPr>
        <w:t>Pour des motifs différents et à des degrés inégaux</w:t>
      </w:r>
      <w:r w:rsidR="0046142F">
        <w:rPr>
          <w:szCs w:val="32"/>
          <w:lang w:eastAsia="en-US"/>
        </w:rPr>
        <w:t xml:space="preserve">, </w:t>
      </w:r>
      <w:r>
        <w:rPr>
          <w:szCs w:val="32"/>
          <w:lang w:eastAsia="en-US"/>
        </w:rPr>
        <w:t>Romblon</w:t>
      </w:r>
      <w:r w:rsidR="0046142F">
        <w:rPr>
          <w:szCs w:val="32"/>
          <w:lang w:eastAsia="en-US"/>
        </w:rPr>
        <w:t xml:space="preserve">, </w:t>
      </w:r>
      <w:r>
        <w:rPr>
          <w:szCs w:val="32"/>
          <w:lang w:eastAsia="en-US"/>
        </w:rPr>
        <w:t>Fargeau et madame la marquise Oliva de Beaujoyeux semblaient frappés violemment</w:t>
      </w:r>
      <w:r w:rsidR="0046142F">
        <w:rPr>
          <w:szCs w:val="32"/>
          <w:lang w:eastAsia="en-US"/>
        </w:rPr>
        <w:t>.</w:t>
      </w:r>
    </w:p>
    <w:p w14:paraId="05245D4F" w14:textId="77777777" w:rsidR="0046142F" w:rsidRDefault="003148C9" w:rsidP="0046142F">
      <w:pPr>
        <w:rPr>
          <w:szCs w:val="32"/>
          <w:lang w:eastAsia="en-US"/>
        </w:rPr>
      </w:pPr>
      <w:r>
        <w:rPr>
          <w:szCs w:val="32"/>
          <w:lang w:eastAsia="en-US"/>
        </w:rPr>
        <w:t>Mais c</w:t>
      </w:r>
      <w:r w:rsidR="0046142F">
        <w:rPr>
          <w:szCs w:val="32"/>
          <w:lang w:eastAsia="en-US"/>
        </w:rPr>
        <w:t>’</w:t>
      </w:r>
      <w:r>
        <w:rPr>
          <w:szCs w:val="32"/>
          <w:lang w:eastAsia="en-US"/>
        </w:rPr>
        <w:t>était le jeune docteur Gabriel qui avait reçu de cette entrée soudaine le choc le plus rude</w:t>
      </w:r>
      <w:r w:rsidR="0046142F">
        <w:rPr>
          <w:szCs w:val="32"/>
          <w:lang w:eastAsia="en-US"/>
        </w:rPr>
        <w:t>.</w:t>
      </w:r>
    </w:p>
    <w:p w14:paraId="5EF73CC4" w14:textId="77777777" w:rsidR="0046142F" w:rsidRDefault="003148C9" w:rsidP="0046142F">
      <w:pPr>
        <w:rPr>
          <w:szCs w:val="32"/>
          <w:lang w:eastAsia="en-US"/>
        </w:rPr>
      </w:pPr>
      <w:r>
        <w:rPr>
          <w:szCs w:val="32"/>
          <w:lang w:eastAsia="en-US"/>
        </w:rPr>
        <w:t>Il pâlit</w:t>
      </w:r>
      <w:r w:rsidR="0046142F">
        <w:rPr>
          <w:szCs w:val="32"/>
          <w:lang w:eastAsia="en-US"/>
        </w:rPr>
        <w:t xml:space="preserve">, </w:t>
      </w:r>
      <w:r>
        <w:rPr>
          <w:szCs w:val="32"/>
          <w:lang w:eastAsia="en-US"/>
        </w:rPr>
        <w:t>puis tout son sang inonda son visage</w:t>
      </w:r>
      <w:r w:rsidR="0046142F">
        <w:rPr>
          <w:szCs w:val="32"/>
          <w:lang w:eastAsia="en-US"/>
        </w:rPr>
        <w:t>.</w:t>
      </w:r>
    </w:p>
    <w:p w14:paraId="1A509CA5" w14:textId="77777777" w:rsidR="0046142F" w:rsidRDefault="003148C9" w:rsidP="0046142F">
      <w:pPr>
        <w:rPr>
          <w:szCs w:val="32"/>
          <w:lang w:eastAsia="en-US"/>
        </w:rPr>
      </w:pPr>
      <w:r>
        <w:rPr>
          <w:szCs w:val="32"/>
          <w:lang w:eastAsia="en-US"/>
        </w:rPr>
        <w:t>Puis encore un sourire étrange éclaira ses traits</w:t>
      </w:r>
      <w:r w:rsidR="0046142F">
        <w:rPr>
          <w:szCs w:val="32"/>
          <w:lang w:eastAsia="en-US"/>
        </w:rPr>
        <w:t xml:space="preserve">, </w:t>
      </w:r>
      <w:r>
        <w:rPr>
          <w:szCs w:val="32"/>
          <w:lang w:eastAsia="en-US"/>
        </w:rPr>
        <w:t>décomposés par la rage</w:t>
      </w:r>
      <w:r w:rsidR="0046142F">
        <w:rPr>
          <w:szCs w:val="32"/>
          <w:lang w:eastAsia="en-US"/>
        </w:rPr>
        <w:t>.</w:t>
      </w:r>
    </w:p>
    <w:p w14:paraId="16570FAD" w14:textId="77777777" w:rsidR="0046142F" w:rsidRDefault="003148C9" w:rsidP="0046142F">
      <w:pPr>
        <w:rPr>
          <w:szCs w:val="32"/>
          <w:lang w:eastAsia="en-US"/>
        </w:rPr>
      </w:pPr>
      <w:r>
        <w:rPr>
          <w:szCs w:val="32"/>
          <w:lang w:eastAsia="en-US"/>
        </w:rPr>
        <w:t>Ceux qui avaient spéculé odieusement sur le désespoir de cet enfant ne s</w:t>
      </w:r>
      <w:r w:rsidR="0046142F">
        <w:rPr>
          <w:szCs w:val="32"/>
          <w:lang w:eastAsia="en-US"/>
        </w:rPr>
        <w:t>’</w:t>
      </w:r>
      <w:r>
        <w:rPr>
          <w:szCs w:val="32"/>
          <w:lang w:eastAsia="en-US"/>
        </w:rPr>
        <w:t>étaient point trompés</w:t>
      </w:r>
      <w:r w:rsidR="0046142F">
        <w:rPr>
          <w:szCs w:val="32"/>
          <w:lang w:eastAsia="en-US"/>
        </w:rPr>
        <w:t xml:space="preserve">. </w:t>
      </w:r>
      <w:r>
        <w:rPr>
          <w:szCs w:val="32"/>
          <w:lang w:eastAsia="en-US"/>
        </w:rPr>
        <w:t>Sa vie était dans l</w:t>
      </w:r>
      <w:r w:rsidR="0046142F">
        <w:rPr>
          <w:szCs w:val="32"/>
          <w:lang w:eastAsia="en-US"/>
        </w:rPr>
        <w:t>’</w:t>
      </w:r>
      <w:r>
        <w:rPr>
          <w:szCs w:val="32"/>
          <w:lang w:eastAsia="en-US"/>
        </w:rPr>
        <w:t>orgueil</w:t>
      </w:r>
      <w:r w:rsidR="0046142F">
        <w:rPr>
          <w:szCs w:val="32"/>
          <w:lang w:eastAsia="en-US"/>
        </w:rPr>
        <w:t xml:space="preserve">. </w:t>
      </w:r>
      <w:r>
        <w:rPr>
          <w:szCs w:val="32"/>
          <w:lang w:eastAsia="en-US"/>
        </w:rPr>
        <w:t>Ce qui le rendait fou à cette heure</w:t>
      </w:r>
      <w:r w:rsidR="0046142F">
        <w:rPr>
          <w:szCs w:val="32"/>
          <w:lang w:eastAsia="en-US"/>
        </w:rPr>
        <w:t xml:space="preserve">, </w:t>
      </w:r>
      <w:r>
        <w:rPr>
          <w:szCs w:val="32"/>
          <w:lang w:eastAsia="en-US"/>
        </w:rPr>
        <w:t>c</w:t>
      </w:r>
      <w:r w:rsidR="0046142F">
        <w:rPr>
          <w:szCs w:val="32"/>
          <w:lang w:eastAsia="en-US"/>
        </w:rPr>
        <w:t>’</w:t>
      </w:r>
      <w:r>
        <w:rPr>
          <w:szCs w:val="32"/>
          <w:lang w:eastAsia="en-US"/>
        </w:rPr>
        <w:t>était l</w:t>
      </w:r>
      <w:r w:rsidR="0046142F">
        <w:rPr>
          <w:szCs w:val="32"/>
          <w:lang w:eastAsia="en-US"/>
        </w:rPr>
        <w:t>’</w:t>
      </w:r>
      <w:r>
        <w:rPr>
          <w:szCs w:val="32"/>
          <w:lang w:eastAsia="en-US"/>
        </w:rPr>
        <w:t>orgueil déçu</w:t>
      </w:r>
      <w:r w:rsidR="0046142F">
        <w:rPr>
          <w:szCs w:val="32"/>
          <w:lang w:eastAsia="en-US"/>
        </w:rPr>
        <w:t>.</w:t>
      </w:r>
    </w:p>
    <w:p w14:paraId="35DC027D" w14:textId="48512DFC" w:rsidR="0046142F" w:rsidRDefault="003148C9" w:rsidP="0046142F">
      <w:pPr>
        <w:rPr>
          <w:szCs w:val="32"/>
          <w:lang w:eastAsia="en-US"/>
        </w:rPr>
      </w:pPr>
      <w:r>
        <w:rPr>
          <w:szCs w:val="32"/>
          <w:lang w:eastAsia="en-US"/>
        </w:rPr>
        <w:t>Dans une seule journée</w:t>
      </w:r>
      <w:r w:rsidR="0046142F">
        <w:rPr>
          <w:szCs w:val="32"/>
          <w:lang w:eastAsia="en-US"/>
        </w:rPr>
        <w:t xml:space="preserve">, </w:t>
      </w:r>
      <w:r>
        <w:rPr>
          <w:szCs w:val="32"/>
          <w:lang w:eastAsia="en-US"/>
        </w:rPr>
        <w:t>lui</w:t>
      </w:r>
      <w:r w:rsidR="0046142F">
        <w:rPr>
          <w:szCs w:val="32"/>
          <w:lang w:eastAsia="en-US"/>
        </w:rPr>
        <w:t>, M. de </w:t>
      </w:r>
      <w:r>
        <w:rPr>
          <w:szCs w:val="32"/>
          <w:lang w:eastAsia="en-US"/>
        </w:rPr>
        <w:t>Marans</w:t>
      </w:r>
      <w:r w:rsidR="0046142F">
        <w:rPr>
          <w:szCs w:val="32"/>
          <w:lang w:eastAsia="en-US"/>
        </w:rPr>
        <w:t xml:space="preserve">, </w:t>
      </w:r>
      <w:r>
        <w:rPr>
          <w:szCs w:val="32"/>
          <w:lang w:eastAsia="en-US"/>
        </w:rPr>
        <w:t>il avait appris tant de hontes qu</w:t>
      </w:r>
      <w:r w:rsidR="0046142F">
        <w:rPr>
          <w:szCs w:val="32"/>
          <w:lang w:eastAsia="en-US"/>
        </w:rPr>
        <w:t>’</w:t>
      </w:r>
      <w:r>
        <w:rPr>
          <w:szCs w:val="32"/>
          <w:lang w:eastAsia="en-US"/>
        </w:rPr>
        <w:t>il ne se souvenait plus d</w:t>
      </w:r>
      <w:r w:rsidR="0046142F">
        <w:rPr>
          <w:szCs w:val="32"/>
          <w:lang w:eastAsia="en-US"/>
        </w:rPr>
        <w:t>’</w:t>
      </w:r>
      <w:r>
        <w:rPr>
          <w:szCs w:val="32"/>
          <w:lang w:eastAsia="en-US"/>
        </w:rPr>
        <w:t>avoir commis un crime</w:t>
      </w:r>
      <w:r w:rsidR="0046142F">
        <w:rPr>
          <w:szCs w:val="32"/>
          <w:lang w:eastAsia="en-US"/>
        </w:rPr>
        <w:t>.</w:t>
      </w:r>
    </w:p>
    <w:p w14:paraId="594FCE28" w14:textId="77777777" w:rsidR="0046142F" w:rsidRDefault="003148C9" w:rsidP="0046142F">
      <w:pPr>
        <w:rPr>
          <w:szCs w:val="32"/>
          <w:lang w:eastAsia="en-US"/>
        </w:rPr>
      </w:pPr>
      <w:r>
        <w:rPr>
          <w:szCs w:val="32"/>
          <w:lang w:eastAsia="en-US"/>
        </w:rPr>
        <w:lastRenderedPageBreak/>
        <w:t>Il n</w:t>
      </w:r>
      <w:r w:rsidR="0046142F">
        <w:rPr>
          <w:szCs w:val="32"/>
          <w:lang w:eastAsia="en-US"/>
        </w:rPr>
        <w:t>’</w:t>
      </w:r>
      <w:r>
        <w:rPr>
          <w:szCs w:val="32"/>
          <w:lang w:eastAsia="en-US"/>
        </w:rPr>
        <w:t>était pas gentilhomme</w:t>
      </w:r>
      <w:r w:rsidR="0046142F">
        <w:rPr>
          <w:szCs w:val="32"/>
          <w:lang w:eastAsia="en-US"/>
        </w:rPr>
        <w:t xml:space="preserve"> ! </w:t>
      </w:r>
      <w:r>
        <w:rPr>
          <w:szCs w:val="32"/>
          <w:lang w:eastAsia="en-US"/>
        </w:rPr>
        <w:t>il était bâtard</w:t>
      </w:r>
      <w:r w:rsidR="0046142F">
        <w:rPr>
          <w:szCs w:val="32"/>
          <w:lang w:eastAsia="en-US"/>
        </w:rPr>
        <w:t xml:space="preserve"> ! </w:t>
      </w:r>
      <w:r>
        <w:rPr>
          <w:szCs w:val="32"/>
          <w:lang w:eastAsia="en-US"/>
        </w:rPr>
        <w:t>sa mère était une femme perdue</w:t>
      </w:r>
      <w:r w:rsidR="0046142F">
        <w:rPr>
          <w:szCs w:val="32"/>
          <w:lang w:eastAsia="en-US"/>
        </w:rPr>
        <w:t> !</w:t>
      </w:r>
    </w:p>
    <w:p w14:paraId="7A889B42" w14:textId="5F96DA70" w:rsidR="0046142F" w:rsidRDefault="003148C9" w:rsidP="0046142F">
      <w:pPr>
        <w:rPr>
          <w:szCs w:val="32"/>
          <w:lang w:eastAsia="en-US"/>
        </w:rPr>
      </w:pPr>
      <w:r>
        <w:rPr>
          <w:szCs w:val="32"/>
          <w:lang w:eastAsia="en-US"/>
        </w:rPr>
        <w:t>Oh</w:t>
      </w:r>
      <w:r w:rsidR="0046142F">
        <w:rPr>
          <w:szCs w:val="32"/>
          <w:lang w:eastAsia="en-US"/>
        </w:rPr>
        <w:t xml:space="preserve"> ! </w:t>
      </w:r>
      <w:r>
        <w:rPr>
          <w:szCs w:val="32"/>
          <w:lang w:eastAsia="en-US"/>
        </w:rPr>
        <w:t>certes</w:t>
      </w:r>
      <w:r w:rsidR="0046142F">
        <w:rPr>
          <w:szCs w:val="32"/>
          <w:lang w:eastAsia="en-US"/>
        </w:rPr>
        <w:t xml:space="preserve">, </w:t>
      </w:r>
      <w:r>
        <w:rPr>
          <w:szCs w:val="32"/>
          <w:lang w:eastAsia="en-US"/>
        </w:rPr>
        <w:t>on devient fou pour moins que cela</w:t>
      </w:r>
      <w:r w:rsidR="0046142F">
        <w:rPr>
          <w:szCs w:val="32"/>
          <w:lang w:eastAsia="en-US"/>
        </w:rPr>
        <w:t xml:space="preserve">. </w:t>
      </w:r>
      <w:r>
        <w:rPr>
          <w:szCs w:val="32"/>
          <w:lang w:eastAsia="en-US"/>
        </w:rPr>
        <w:t>Mais quand on a l</w:t>
      </w:r>
      <w:r w:rsidR="0046142F">
        <w:rPr>
          <w:szCs w:val="32"/>
          <w:lang w:eastAsia="en-US"/>
        </w:rPr>
        <w:t>’</w:t>
      </w:r>
      <w:r>
        <w:rPr>
          <w:szCs w:val="32"/>
          <w:lang w:eastAsia="en-US"/>
        </w:rPr>
        <w:t>âme d</w:t>
      </w:r>
      <w:r w:rsidR="0046142F">
        <w:rPr>
          <w:szCs w:val="32"/>
          <w:lang w:eastAsia="en-US"/>
        </w:rPr>
        <w:t>’</w:t>
      </w:r>
      <w:r>
        <w:rPr>
          <w:szCs w:val="32"/>
          <w:lang w:eastAsia="en-US"/>
        </w:rPr>
        <w:t>un homme</w:t>
      </w:r>
      <w:r w:rsidR="0046142F">
        <w:rPr>
          <w:szCs w:val="32"/>
          <w:lang w:eastAsia="en-US"/>
        </w:rPr>
        <w:t xml:space="preserve">, </w:t>
      </w:r>
      <w:r>
        <w:rPr>
          <w:szCs w:val="32"/>
          <w:lang w:eastAsia="en-US"/>
        </w:rPr>
        <w:t>on songe à sa mère d</w:t>
      </w:r>
      <w:r w:rsidR="0046142F">
        <w:rPr>
          <w:szCs w:val="32"/>
          <w:lang w:eastAsia="en-US"/>
        </w:rPr>
        <w:t>’</w:t>
      </w:r>
      <w:r>
        <w:rPr>
          <w:szCs w:val="32"/>
          <w:lang w:eastAsia="en-US"/>
        </w:rPr>
        <w:t>abord</w:t>
      </w:r>
      <w:r w:rsidR="0046142F">
        <w:rPr>
          <w:szCs w:val="32"/>
          <w:lang w:eastAsia="en-US"/>
        </w:rPr>
        <w:t xml:space="preserve">, </w:t>
      </w:r>
      <w:r>
        <w:rPr>
          <w:szCs w:val="32"/>
          <w:lang w:eastAsia="en-US"/>
        </w:rPr>
        <w:t>pour douter</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ensuite au bonheur perdu</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cette idée puérile</w:t>
      </w:r>
      <w:r w:rsidR="0046142F">
        <w:rPr>
          <w:szCs w:val="32"/>
          <w:lang w:eastAsia="en-US"/>
        </w:rPr>
        <w:t xml:space="preserve"> : </w:t>
      </w:r>
      <w:r>
        <w:rPr>
          <w:i/>
          <w:iCs/>
          <w:szCs w:val="32"/>
          <w:lang w:eastAsia="en-US"/>
        </w:rPr>
        <w:t xml:space="preserve">Je ne </w:t>
      </w:r>
      <w:r>
        <w:rPr>
          <w:i/>
          <w:iCs/>
          <w:szCs w:val="32"/>
          <w:lang w:eastAsia="en-US"/>
        </w:rPr>
        <w:t xml:space="preserve">suis </w:t>
      </w:r>
      <w:r>
        <w:rPr>
          <w:i/>
          <w:iCs/>
          <w:szCs w:val="32"/>
          <w:lang w:eastAsia="en-US"/>
        </w:rPr>
        <w:t>pas gentilhomme</w:t>
      </w:r>
      <w:r w:rsidR="0046142F">
        <w:rPr>
          <w:i/>
          <w:iCs/>
          <w:szCs w:val="32"/>
          <w:lang w:eastAsia="en-US"/>
        </w:rPr>
        <w:t xml:space="preserve"> ! </w:t>
      </w:r>
      <w:r>
        <w:rPr>
          <w:szCs w:val="32"/>
          <w:lang w:eastAsia="en-US"/>
        </w:rPr>
        <w:t>si elle vient par hasard</w:t>
      </w:r>
      <w:r w:rsidR="0046142F">
        <w:rPr>
          <w:szCs w:val="32"/>
          <w:lang w:eastAsia="en-US"/>
        </w:rPr>
        <w:t xml:space="preserve">, </w:t>
      </w:r>
      <w:r>
        <w:rPr>
          <w:szCs w:val="32"/>
          <w:lang w:eastAsia="en-US"/>
        </w:rPr>
        <w:t>ne vient que la dernière</w:t>
      </w:r>
      <w:r w:rsidR="0046142F">
        <w:rPr>
          <w:szCs w:val="32"/>
          <w:lang w:eastAsia="en-US"/>
        </w:rPr>
        <w:t>.</w:t>
      </w:r>
    </w:p>
    <w:p w14:paraId="0A7D799A" w14:textId="77777777" w:rsidR="0046142F" w:rsidRDefault="003148C9" w:rsidP="0046142F">
      <w:pPr>
        <w:rPr>
          <w:szCs w:val="32"/>
          <w:lang w:eastAsia="en-US"/>
        </w:rPr>
      </w:pPr>
      <w:r>
        <w:rPr>
          <w:szCs w:val="32"/>
          <w:lang w:eastAsia="en-US"/>
        </w:rPr>
        <w:t>Au fond de ces abîmes où s</w:t>
      </w:r>
      <w:r w:rsidR="0046142F">
        <w:rPr>
          <w:szCs w:val="32"/>
          <w:lang w:eastAsia="en-US"/>
        </w:rPr>
        <w:t>’</w:t>
      </w:r>
      <w:r>
        <w:rPr>
          <w:szCs w:val="32"/>
          <w:lang w:eastAsia="en-US"/>
        </w:rPr>
        <w:t>écroulent parfois la joie et l</w:t>
      </w:r>
      <w:r w:rsidR="0046142F">
        <w:rPr>
          <w:szCs w:val="32"/>
          <w:lang w:eastAsia="en-US"/>
        </w:rPr>
        <w:t>’</w:t>
      </w:r>
      <w:r>
        <w:rPr>
          <w:szCs w:val="32"/>
          <w:lang w:eastAsia="en-US"/>
        </w:rPr>
        <w:t>honneur d</w:t>
      </w:r>
      <w:r w:rsidR="0046142F">
        <w:rPr>
          <w:szCs w:val="32"/>
          <w:lang w:eastAsia="en-US"/>
        </w:rPr>
        <w:t>’</w:t>
      </w:r>
      <w:r>
        <w:rPr>
          <w:szCs w:val="32"/>
          <w:lang w:eastAsia="en-US"/>
        </w:rPr>
        <w:t>une famille</w:t>
      </w:r>
      <w:r w:rsidR="0046142F">
        <w:rPr>
          <w:szCs w:val="32"/>
          <w:lang w:eastAsia="en-US"/>
        </w:rPr>
        <w:t xml:space="preserve">, </w:t>
      </w:r>
      <w:r>
        <w:rPr>
          <w:szCs w:val="32"/>
          <w:lang w:eastAsia="en-US"/>
        </w:rPr>
        <w:t>qui pourrait s</w:t>
      </w:r>
      <w:r w:rsidR="0046142F">
        <w:rPr>
          <w:szCs w:val="32"/>
          <w:lang w:eastAsia="en-US"/>
        </w:rPr>
        <w:t>’</w:t>
      </w:r>
      <w:r>
        <w:rPr>
          <w:szCs w:val="32"/>
          <w:lang w:eastAsia="en-US"/>
        </w:rPr>
        <w:t>attendre à trouver debout cette pauvre faiblesse des gens heureux</w:t>
      </w:r>
      <w:r w:rsidR="0046142F">
        <w:rPr>
          <w:szCs w:val="32"/>
          <w:lang w:eastAsia="en-US"/>
        </w:rPr>
        <w:t xml:space="preserve"> : </w:t>
      </w:r>
      <w:r>
        <w:rPr>
          <w:szCs w:val="32"/>
          <w:lang w:eastAsia="en-US"/>
        </w:rPr>
        <w:t>la vanité</w:t>
      </w:r>
      <w:r w:rsidR="0046142F">
        <w:rPr>
          <w:szCs w:val="32"/>
          <w:lang w:eastAsia="en-US"/>
        </w:rPr>
        <w:t> ?</w:t>
      </w:r>
    </w:p>
    <w:p w14:paraId="6A8E0347" w14:textId="77777777" w:rsidR="0046142F" w:rsidRDefault="003148C9" w:rsidP="0046142F">
      <w:pPr>
        <w:rPr>
          <w:szCs w:val="32"/>
          <w:lang w:eastAsia="en-US"/>
        </w:rPr>
      </w:pPr>
      <w:r>
        <w:rPr>
          <w:szCs w:val="32"/>
          <w:lang w:eastAsia="en-US"/>
        </w:rPr>
        <w:t>Gabriel était un enfant</w:t>
      </w:r>
      <w:r w:rsidR="0046142F">
        <w:rPr>
          <w:szCs w:val="32"/>
          <w:lang w:eastAsia="en-US"/>
        </w:rPr>
        <w:t xml:space="preserve">. </w:t>
      </w:r>
      <w:r>
        <w:rPr>
          <w:szCs w:val="32"/>
          <w:lang w:eastAsia="en-US"/>
        </w:rPr>
        <w:t>Les poètes ont si bien divagué en parlant de cet âge qu</w:t>
      </w:r>
      <w:r w:rsidR="0046142F">
        <w:rPr>
          <w:szCs w:val="32"/>
          <w:lang w:eastAsia="en-US"/>
        </w:rPr>
        <w:t>’</w:t>
      </w:r>
      <w:r>
        <w:rPr>
          <w:szCs w:val="32"/>
          <w:lang w:eastAsia="en-US"/>
        </w:rPr>
        <w:t>on hésite à dire la vérité toute simple</w:t>
      </w:r>
      <w:r w:rsidR="0046142F">
        <w:rPr>
          <w:szCs w:val="32"/>
          <w:lang w:eastAsia="en-US"/>
        </w:rPr>
        <w:t xml:space="preserve">. </w:t>
      </w:r>
      <w:r>
        <w:rPr>
          <w:szCs w:val="32"/>
          <w:lang w:eastAsia="en-US"/>
        </w:rPr>
        <w:t>Ils ont célébré en vers de toute mesure la bonté</w:t>
      </w:r>
      <w:r w:rsidR="0046142F">
        <w:rPr>
          <w:szCs w:val="32"/>
          <w:lang w:eastAsia="en-US"/>
        </w:rPr>
        <w:t xml:space="preserve">, </w:t>
      </w:r>
      <w:r>
        <w:rPr>
          <w:szCs w:val="32"/>
          <w:lang w:eastAsia="en-US"/>
        </w:rPr>
        <w:t>la générosité</w:t>
      </w:r>
      <w:r w:rsidR="0046142F">
        <w:rPr>
          <w:szCs w:val="32"/>
          <w:lang w:eastAsia="en-US"/>
        </w:rPr>
        <w:t xml:space="preserve">, </w:t>
      </w:r>
      <w:r>
        <w:rPr>
          <w:szCs w:val="32"/>
          <w:lang w:eastAsia="en-US"/>
        </w:rPr>
        <w:t>la candeur</w:t>
      </w:r>
      <w:r w:rsidR="0046142F">
        <w:rPr>
          <w:szCs w:val="32"/>
          <w:lang w:eastAsia="en-US"/>
        </w:rPr>
        <w:t xml:space="preserve">, </w:t>
      </w:r>
      <w:r>
        <w:rPr>
          <w:szCs w:val="32"/>
          <w:lang w:eastAsia="en-US"/>
        </w:rPr>
        <w:t>etc</w:t>
      </w:r>
      <w:r w:rsidR="0046142F">
        <w:rPr>
          <w:szCs w:val="32"/>
          <w:lang w:eastAsia="en-US"/>
        </w:rPr>
        <w:t xml:space="preserve">., </w:t>
      </w:r>
      <w:r>
        <w:rPr>
          <w:szCs w:val="32"/>
          <w:lang w:eastAsia="en-US"/>
        </w:rPr>
        <w:t>de la VINGTIÈME ANNÉE</w:t>
      </w:r>
      <w:r w:rsidR="0046142F">
        <w:rPr>
          <w:szCs w:val="32"/>
          <w:lang w:eastAsia="en-US"/>
        </w:rPr>
        <w:t xml:space="preserve"> ! </w:t>
      </w:r>
      <w:r>
        <w:rPr>
          <w:szCs w:val="32"/>
          <w:lang w:eastAsia="en-US"/>
        </w:rPr>
        <w:t>Les poètes sont aveugles ou menteurs</w:t>
      </w:r>
      <w:r w:rsidR="0046142F">
        <w:rPr>
          <w:szCs w:val="32"/>
          <w:lang w:eastAsia="en-US"/>
        </w:rPr>
        <w:t xml:space="preserve">. </w:t>
      </w:r>
      <w:r>
        <w:rPr>
          <w:szCs w:val="32"/>
          <w:lang w:eastAsia="en-US"/>
        </w:rPr>
        <w:t>La vingtième année est l</w:t>
      </w:r>
      <w:r w:rsidR="0046142F">
        <w:rPr>
          <w:szCs w:val="32"/>
          <w:lang w:eastAsia="en-US"/>
        </w:rPr>
        <w:t>’</w:t>
      </w:r>
      <w:r>
        <w:rPr>
          <w:szCs w:val="32"/>
          <w:lang w:eastAsia="en-US"/>
        </w:rPr>
        <w:t>âge de l</w:t>
      </w:r>
      <w:r w:rsidR="0046142F">
        <w:rPr>
          <w:szCs w:val="32"/>
          <w:lang w:eastAsia="en-US"/>
        </w:rPr>
        <w:t>’</w:t>
      </w:r>
      <w:r>
        <w:rPr>
          <w:szCs w:val="32"/>
          <w:lang w:eastAsia="en-US"/>
        </w:rPr>
        <w:t>orgueil et de la faiblesse</w:t>
      </w:r>
      <w:r w:rsidR="0046142F">
        <w:rPr>
          <w:szCs w:val="32"/>
          <w:lang w:eastAsia="en-US"/>
        </w:rPr>
        <w:t>.</w:t>
      </w:r>
    </w:p>
    <w:p w14:paraId="313D16A2"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orgueil uni à la force est presque une vertu</w:t>
      </w:r>
      <w:r w:rsidR="0046142F">
        <w:rPr>
          <w:szCs w:val="32"/>
          <w:lang w:eastAsia="en-US"/>
        </w:rPr>
        <w:t>.</w:t>
      </w:r>
    </w:p>
    <w:p w14:paraId="23CC7E2D"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orgueil uni à la faiblesse</w:t>
      </w:r>
      <w:r w:rsidR="0046142F">
        <w:rPr>
          <w:szCs w:val="32"/>
          <w:lang w:eastAsia="en-US"/>
        </w:rPr>
        <w:t xml:space="preserve">, </w:t>
      </w:r>
      <w:r>
        <w:rPr>
          <w:szCs w:val="32"/>
          <w:lang w:eastAsia="en-US"/>
        </w:rPr>
        <w:t>c</w:t>
      </w:r>
      <w:r w:rsidR="0046142F">
        <w:rPr>
          <w:szCs w:val="32"/>
          <w:lang w:eastAsia="en-US"/>
        </w:rPr>
        <w:t>’</w:t>
      </w:r>
      <w:r>
        <w:rPr>
          <w:szCs w:val="32"/>
          <w:lang w:eastAsia="en-US"/>
        </w:rPr>
        <w:t>est le malheur ou le crime</w:t>
      </w:r>
      <w:r w:rsidR="0046142F">
        <w:rPr>
          <w:szCs w:val="32"/>
          <w:lang w:eastAsia="en-US"/>
        </w:rPr>
        <w:t>.</w:t>
      </w:r>
    </w:p>
    <w:p w14:paraId="6ED31A91" w14:textId="77777777" w:rsidR="0046142F" w:rsidRDefault="003148C9" w:rsidP="0046142F">
      <w:pPr>
        <w:rPr>
          <w:szCs w:val="32"/>
          <w:lang w:eastAsia="en-US"/>
        </w:rPr>
      </w:pPr>
      <w:r>
        <w:rPr>
          <w:szCs w:val="32"/>
          <w:lang w:eastAsia="en-US"/>
        </w:rPr>
        <w:t>À vingt ans</w:t>
      </w:r>
      <w:r w:rsidR="0046142F">
        <w:rPr>
          <w:szCs w:val="32"/>
          <w:lang w:eastAsia="en-US"/>
        </w:rPr>
        <w:t xml:space="preserve">, </w:t>
      </w:r>
      <w:r>
        <w:rPr>
          <w:szCs w:val="32"/>
          <w:lang w:eastAsia="en-US"/>
        </w:rPr>
        <w:t>l</w:t>
      </w:r>
      <w:r w:rsidR="0046142F">
        <w:rPr>
          <w:szCs w:val="32"/>
          <w:lang w:eastAsia="en-US"/>
        </w:rPr>
        <w:t>’</w:t>
      </w:r>
      <w:r>
        <w:rPr>
          <w:szCs w:val="32"/>
          <w:lang w:eastAsia="en-US"/>
        </w:rPr>
        <w:t>homme le meilleur</w:t>
      </w:r>
      <w:r w:rsidR="0046142F">
        <w:rPr>
          <w:szCs w:val="32"/>
          <w:lang w:eastAsia="en-US"/>
        </w:rPr>
        <w:t xml:space="preserve">, </w:t>
      </w:r>
      <w:r>
        <w:rPr>
          <w:szCs w:val="32"/>
          <w:lang w:eastAsia="en-US"/>
        </w:rPr>
        <w:t>l</w:t>
      </w:r>
      <w:r w:rsidR="0046142F">
        <w:rPr>
          <w:szCs w:val="32"/>
          <w:lang w:eastAsia="en-US"/>
        </w:rPr>
        <w:t>’</w:t>
      </w:r>
      <w:r>
        <w:rPr>
          <w:szCs w:val="32"/>
          <w:lang w:eastAsia="en-US"/>
        </w:rPr>
        <w:t>homme qui sera un saint ou un héros</w:t>
      </w:r>
      <w:r w:rsidR="0046142F">
        <w:rPr>
          <w:szCs w:val="32"/>
          <w:lang w:eastAsia="en-US"/>
        </w:rPr>
        <w:t xml:space="preserve">, </w:t>
      </w:r>
      <w:r>
        <w:rPr>
          <w:szCs w:val="32"/>
          <w:lang w:eastAsia="en-US"/>
        </w:rPr>
        <w:t>est en danger de devenir un misérable</w:t>
      </w:r>
      <w:r w:rsidR="0046142F">
        <w:rPr>
          <w:szCs w:val="32"/>
          <w:lang w:eastAsia="en-US"/>
        </w:rPr>
        <w:t>.</w:t>
      </w:r>
    </w:p>
    <w:p w14:paraId="5F6E271C" w14:textId="77777777" w:rsidR="0046142F" w:rsidRDefault="003148C9" w:rsidP="0046142F">
      <w:pPr>
        <w:rPr>
          <w:szCs w:val="32"/>
          <w:lang w:eastAsia="en-US"/>
        </w:rPr>
      </w:pPr>
      <w:r>
        <w:rPr>
          <w:szCs w:val="32"/>
          <w:lang w:eastAsia="en-US"/>
        </w:rPr>
        <w:t>À vingt ans</w:t>
      </w:r>
      <w:r w:rsidR="0046142F">
        <w:rPr>
          <w:szCs w:val="32"/>
          <w:lang w:eastAsia="en-US"/>
        </w:rPr>
        <w:t xml:space="preserve">, </w:t>
      </w:r>
      <w:r>
        <w:rPr>
          <w:szCs w:val="32"/>
          <w:lang w:eastAsia="en-US"/>
        </w:rPr>
        <w:t>la femme est une femme</w:t>
      </w:r>
      <w:r w:rsidR="0046142F">
        <w:rPr>
          <w:szCs w:val="32"/>
          <w:lang w:eastAsia="en-US"/>
        </w:rPr>
        <w:t xml:space="preserve">. </w:t>
      </w:r>
      <w:r>
        <w:rPr>
          <w:szCs w:val="32"/>
          <w:lang w:eastAsia="en-US"/>
        </w:rPr>
        <w:t>À vingt ans</w:t>
      </w:r>
      <w:r w:rsidR="0046142F">
        <w:rPr>
          <w:szCs w:val="32"/>
          <w:lang w:eastAsia="en-US"/>
        </w:rPr>
        <w:t xml:space="preserve">, </w:t>
      </w:r>
      <w:r>
        <w:rPr>
          <w:szCs w:val="32"/>
          <w:lang w:eastAsia="en-US"/>
        </w:rPr>
        <w:t>l</w:t>
      </w:r>
      <w:r w:rsidR="0046142F">
        <w:rPr>
          <w:szCs w:val="32"/>
          <w:lang w:eastAsia="en-US"/>
        </w:rPr>
        <w:t>’</w:t>
      </w:r>
      <w:r>
        <w:rPr>
          <w:szCs w:val="32"/>
          <w:lang w:eastAsia="en-US"/>
        </w:rPr>
        <w:t>homme est un être sans nom</w:t>
      </w:r>
      <w:r w:rsidR="0046142F">
        <w:rPr>
          <w:szCs w:val="32"/>
          <w:lang w:eastAsia="en-US"/>
        </w:rPr>
        <w:t xml:space="preserve">, </w:t>
      </w:r>
      <w:r>
        <w:rPr>
          <w:szCs w:val="32"/>
          <w:lang w:eastAsia="en-US"/>
        </w:rPr>
        <w:t>qui mue</w:t>
      </w:r>
      <w:r w:rsidR="0046142F">
        <w:rPr>
          <w:szCs w:val="32"/>
          <w:lang w:eastAsia="en-US"/>
        </w:rPr>
        <w:t xml:space="preserve">, </w:t>
      </w:r>
      <w:r>
        <w:rPr>
          <w:szCs w:val="32"/>
          <w:lang w:eastAsia="en-US"/>
        </w:rPr>
        <w:t>qui se forme</w:t>
      </w:r>
      <w:r w:rsidR="0046142F">
        <w:rPr>
          <w:szCs w:val="32"/>
          <w:lang w:eastAsia="en-US"/>
        </w:rPr>
        <w:t xml:space="preserve">, </w:t>
      </w:r>
      <w:r>
        <w:rPr>
          <w:szCs w:val="32"/>
          <w:lang w:eastAsia="en-US"/>
        </w:rPr>
        <w:t>qui fatigue</w:t>
      </w:r>
      <w:r w:rsidR="0046142F">
        <w:rPr>
          <w:szCs w:val="32"/>
          <w:lang w:eastAsia="en-US"/>
        </w:rPr>
        <w:t xml:space="preserve"> ; </w:t>
      </w:r>
      <w:r>
        <w:rPr>
          <w:szCs w:val="32"/>
          <w:lang w:eastAsia="en-US"/>
        </w:rPr>
        <w:t>un être à la fois débile et fanfaron</w:t>
      </w:r>
      <w:r w:rsidR="0046142F">
        <w:rPr>
          <w:szCs w:val="32"/>
          <w:lang w:eastAsia="en-US"/>
        </w:rPr>
        <w:t xml:space="preserve">, </w:t>
      </w:r>
      <w:r>
        <w:rPr>
          <w:szCs w:val="32"/>
          <w:lang w:eastAsia="en-US"/>
        </w:rPr>
        <w:t>égoïste souverainement</w:t>
      </w:r>
      <w:r w:rsidR="0046142F">
        <w:rPr>
          <w:szCs w:val="32"/>
          <w:lang w:eastAsia="en-US"/>
        </w:rPr>
        <w:t xml:space="preserve"> ; </w:t>
      </w:r>
      <w:r>
        <w:rPr>
          <w:szCs w:val="32"/>
          <w:lang w:eastAsia="en-US"/>
        </w:rPr>
        <w:t>un être capable de tout ce qui est mal</w:t>
      </w:r>
      <w:r w:rsidR="0046142F">
        <w:rPr>
          <w:szCs w:val="32"/>
          <w:lang w:eastAsia="en-US"/>
        </w:rPr>
        <w:t xml:space="preserve">, </w:t>
      </w:r>
      <w:r>
        <w:rPr>
          <w:szCs w:val="32"/>
          <w:lang w:eastAsia="en-US"/>
        </w:rPr>
        <w:t>souvenez-vous-en</w:t>
      </w:r>
      <w:r w:rsidR="0046142F">
        <w:rPr>
          <w:szCs w:val="32"/>
          <w:lang w:eastAsia="en-US"/>
        </w:rPr>
        <w:t> !</w:t>
      </w:r>
    </w:p>
    <w:p w14:paraId="51E0D92A" w14:textId="77777777" w:rsidR="0046142F" w:rsidRDefault="003148C9" w:rsidP="0046142F">
      <w:pPr>
        <w:rPr>
          <w:szCs w:val="32"/>
          <w:lang w:eastAsia="en-US"/>
        </w:rPr>
      </w:pPr>
      <w:r>
        <w:rPr>
          <w:szCs w:val="32"/>
          <w:lang w:eastAsia="en-US"/>
        </w:rPr>
        <w:t>Vingt ans</w:t>
      </w:r>
      <w:r w:rsidR="0046142F">
        <w:rPr>
          <w:szCs w:val="32"/>
          <w:lang w:eastAsia="en-US"/>
        </w:rPr>
        <w:t xml:space="preserve">, </w:t>
      </w:r>
      <w:r>
        <w:rPr>
          <w:szCs w:val="32"/>
          <w:lang w:eastAsia="en-US"/>
        </w:rPr>
        <w:t>c</w:t>
      </w:r>
      <w:r w:rsidR="0046142F">
        <w:rPr>
          <w:szCs w:val="32"/>
          <w:lang w:eastAsia="en-US"/>
        </w:rPr>
        <w:t>’</w:t>
      </w:r>
      <w:r>
        <w:rPr>
          <w:szCs w:val="32"/>
          <w:lang w:eastAsia="en-US"/>
        </w:rPr>
        <w:t>est la crise</w:t>
      </w:r>
      <w:r w:rsidR="0046142F">
        <w:rPr>
          <w:szCs w:val="32"/>
          <w:lang w:eastAsia="en-US"/>
        </w:rPr>
        <w:t>.</w:t>
      </w:r>
    </w:p>
    <w:p w14:paraId="7C30A0FF" w14:textId="77777777" w:rsidR="0046142F" w:rsidRDefault="003148C9" w:rsidP="0046142F">
      <w:pPr>
        <w:rPr>
          <w:szCs w:val="32"/>
          <w:lang w:eastAsia="en-US"/>
        </w:rPr>
      </w:pPr>
      <w:r>
        <w:rPr>
          <w:szCs w:val="32"/>
          <w:lang w:eastAsia="en-US"/>
        </w:rPr>
        <w:lastRenderedPageBreak/>
        <w:t>Dans cette crise</w:t>
      </w:r>
      <w:r w:rsidR="0046142F">
        <w:rPr>
          <w:szCs w:val="32"/>
          <w:lang w:eastAsia="en-US"/>
        </w:rPr>
        <w:t xml:space="preserve">, </w:t>
      </w:r>
      <w:r>
        <w:rPr>
          <w:szCs w:val="32"/>
          <w:lang w:eastAsia="en-US"/>
        </w:rPr>
        <w:t>il peut y avoir de la poésie</w:t>
      </w:r>
      <w:r w:rsidR="0046142F">
        <w:rPr>
          <w:szCs w:val="32"/>
          <w:lang w:eastAsia="en-US"/>
        </w:rPr>
        <w:t xml:space="preserve">, </w:t>
      </w:r>
      <w:r>
        <w:rPr>
          <w:szCs w:val="32"/>
          <w:lang w:eastAsia="en-US"/>
        </w:rPr>
        <w:t>des rêves brillants</w:t>
      </w:r>
      <w:r w:rsidR="0046142F">
        <w:rPr>
          <w:szCs w:val="32"/>
          <w:lang w:eastAsia="en-US"/>
        </w:rPr>
        <w:t xml:space="preserve">, </w:t>
      </w:r>
      <w:r>
        <w:rPr>
          <w:szCs w:val="32"/>
          <w:lang w:eastAsia="en-US"/>
        </w:rPr>
        <w:t>des opéras</w:t>
      </w:r>
      <w:r w:rsidR="0046142F">
        <w:rPr>
          <w:szCs w:val="32"/>
          <w:lang w:eastAsia="en-US"/>
        </w:rPr>
        <w:t xml:space="preserve">, </w:t>
      </w:r>
      <w:r>
        <w:rPr>
          <w:szCs w:val="32"/>
          <w:lang w:eastAsia="en-US"/>
        </w:rPr>
        <w:t>des féeries</w:t>
      </w:r>
      <w:r w:rsidR="0046142F">
        <w:rPr>
          <w:szCs w:val="32"/>
          <w:lang w:eastAsia="en-US"/>
        </w:rPr>
        <w:t xml:space="preserve"> ; </w:t>
      </w:r>
      <w:r>
        <w:rPr>
          <w:szCs w:val="32"/>
          <w:lang w:eastAsia="en-US"/>
        </w:rPr>
        <w:t>mais du cœur</w:t>
      </w:r>
      <w:r w:rsidR="0046142F">
        <w:rPr>
          <w:szCs w:val="32"/>
          <w:lang w:eastAsia="en-US"/>
        </w:rPr>
        <w:t xml:space="preserve">, </w:t>
      </w:r>
      <w:r>
        <w:rPr>
          <w:szCs w:val="32"/>
          <w:lang w:eastAsia="en-US"/>
        </w:rPr>
        <w:t>pas un atome</w:t>
      </w:r>
      <w:r w:rsidR="0046142F">
        <w:rPr>
          <w:szCs w:val="32"/>
          <w:lang w:eastAsia="en-US"/>
        </w:rPr>
        <w:t>.</w:t>
      </w:r>
    </w:p>
    <w:p w14:paraId="5ED16B29" w14:textId="77777777" w:rsidR="0046142F" w:rsidRDefault="003148C9" w:rsidP="0046142F">
      <w:pPr>
        <w:rPr>
          <w:szCs w:val="32"/>
          <w:lang w:eastAsia="en-US"/>
        </w:rPr>
      </w:pPr>
      <w:r>
        <w:rPr>
          <w:szCs w:val="32"/>
          <w:lang w:eastAsia="en-US"/>
        </w:rPr>
        <w:t>Le cœur sommeille durant ces jours de fièvre cérébrale</w:t>
      </w:r>
      <w:r w:rsidR="0046142F">
        <w:rPr>
          <w:szCs w:val="32"/>
          <w:lang w:eastAsia="en-US"/>
        </w:rPr>
        <w:t xml:space="preserve">. </w:t>
      </w:r>
      <w:r>
        <w:rPr>
          <w:szCs w:val="32"/>
          <w:lang w:eastAsia="en-US"/>
        </w:rPr>
        <w:t>Le jour où l</w:t>
      </w:r>
      <w:r w:rsidR="0046142F">
        <w:rPr>
          <w:szCs w:val="32"/>
          <w:lang w:eastAsia="en-US"/>
        </w:rPr>
        <w:t>’</w:t>
      </w:r>
      <w:r>
        <w:rPr>
          <w:szCs w:val="32"/>
          <w:lang w:eastAsia="en-US"/>
        </w:rPr>
        <w:t>on devient moins poète</w:t>
      </w:r>
      <w:r w:rsidR="0046142F">
        <w:rPr>
          <w:szCs w:val="32"/>
          <w:lang w:eastAsia="en-US"/>
        </w:rPr>
        <w:t xml:space="preserve">, </w:t>
      </w:r>
      <w:r>
        <w:rPr>
          <w:szCs w:val="32"/>
          <w:lang w:eastAsia="en-US"/>
        </w:rPr>
        <w:t>on est homme</w:t>
      </w:r>
      <w:r w:rsidR="0046142F">
        <w:rPr>
          <w:szCs w:val="32"/>
          <w:lang w:eastAsia="en-US"/>
        </w:rPr>
        <w:t xml:space="preserve">, </w:t>
      </w:r>
      <w:r>
        <w:rPr>
          <w:szCs w:val="32"/>
          <w:lang w:eastAsia="en-US"/>
        </w:rPr>
        <w:t>c</w:t>
      </w:r>
      <w:r w:rsidR="0046142F">
        <w:rPr>
          <w:szCs w:val="32"/>
          <w:lang w:eastAsia="en-US"/>
        </w:rPr>
        <w:t>’</w:t>
      </w:r>
      <w:r>
        <w:rPr>
          <w:szCs w:val="32"/>
          <w:lang w:eastAsia="en-US"/>
        </w:rPr>
        <w:t>est-à-dire</w:t>
      </w:r>
      <w:r w:rsidR="0046142F">
        <w:rPr>
          <w:szCs w:val="32"/>
          <w:lang w:eastAsia="en-US"/>
        </w:rPr>
        <w:t xml:space="preserve">, </w:t>
      </w:r>
      <w:r>
        <w:rPr>
          <w:szCs w:val="32"/>
          <w:lang w:eastAsia="en-US"/>
        </w:rPr>
        <w:t>bon</w:t>
      </w:r>
      <w:r w:rsidR="0046142F">
        <w:rPr>
          <w:szCs w:val="32"/>
          <w:lang w:eastAsia="en-US"/>
        </w:rPr>
        <w:t xml:space="preserve">, </w:t>
      </w:r>
      <w:r>
        <w:rPr>
          <w:szCs w:val="32"/>
          <w:lang w:eastAsia="en-US"/>
        </w:rPr>
        <w:t>brave</w:t>
      </w:r>
      <w:r w:rsidR="0046142F">
        <w:rPr>
          <w:szCs w:val="32"/>
          <w:lang w:eastAsia="en-US"/>
        </w:rPr>
        <w:t xml:space="preserve">, </w:t>
      </w:r>
      <w:r>
        <w:rPr>
          <w:szCs w:val="32"/>
          <w:lang w:eastAsia="en-US"/>
        </w:rPr>
        <w:t>fort</w:t>
      </w:r>
      <w:r w:rsidR="0046142F">
        <w:rPr>
          <w:szCs w:val="32"/>
          <w:lang w:eastAsia="en-US"/>
        </w:rPr>
        <w:t>.</w:t>
      </w:r>
    </w:p>
    <w:p w14:paraId="2668C462" w14:textId="77777777" w:rsidR="0046142F" w:rsidRDefault="003148C9" w:rsidP="0046142F">
      <w:pPr>
        <w:rPr>
          <w:szCs w:val="32"/>
          <w:lang w:eastAsia="en-US"/>
        </w:rPr>
      </w:pPr>
      <w:r>
        <w:rPr>
          <w:szCs w:val="32"/>
          <w:lang w:eastAsia="en-US"/>
        </w:rPr>
        <w:t>Ce sourire qui naissait sur le visage bouleversé de Gabriel</w:t>
      </w:r>
      <w:r w:rsidR="0046142F">
        <w:rPr>
          <w:szCs w:val="32"/>
          <w:lang w:eastAsia="en-US"/>
        </w:rPr>
        <w:t xml:space="preserve">, </w:t>
      </w:r>
      <w:r>
        <w:rPr>
          <w:szCs w:val="32"/>
          <w:lang w:eastAsia="en-US"/>
        </w:rPr>
        <w:t>à la vue de Mazurke</w:t>
      </w:r>
      <w:r w:rsidR="0046142F">
        <w:rPr>
          <w:szCs w:val="32"/>
          <w:lang w:eastAsia="en-US"/>
        </w:rPr>
        <w:t xml:space="preserve">, </w:t>
      </w:r>
      <w:r>
        <w:rPr>
          <w:szCs w:val="32"/>
          <w:lang w:eastAsia="en-US"/>
        </w:rPr>
        <w:t>c</w:t>
      </w:r>
      <w:r w:rsidR="0046142F">
        <w:rPr>
          <w:szCs w:val="32"/>
          <w:lang w:eastAsia="en-US"/>
        </w:rPr>
        <w:t>’</w:t>
      </w:r>
      <w:r>
        <w:rPr>
          <w:szCs w:val="32"/>
          <w:lang w:eastAsia="en-US"/>
        </w:rPr>
        <w:t>était comme le suprême épanouissement de sa rage</w:t>
      </w:r>
      <w:r w:rsidR="0046142F">
        <w:rPr>
          <w:szCs w:val="32"/>
          <w:lang w:eastAsia="en-US"/>
        </w:rPr>
        <w:t xml:space="preserve">. </w:t>
      </w:r>
      <w:r>
        <w:rPr>
          <w:szCs w:val="32"/>
          <w:lang w:eastAsia="en-US"/>
        </w:rPr>
        <w:t>Il trouvait son adversaire</w:t>
      </w:r>
      <w:r w:rsidR="0046142F">
        <w:rPr>
          <w:szCs w:val="32"/>
          <w:lang w:eastAsia="en-US"/>
        </w:rPr>
        <w:t xml:space="preserve"> ; </w:t>
      </w:r>
      <w:r>
        <w:rPr>
          <w:szCs w:val="32"/>
          <w:lang w:eastAsia="en-US"/>
        </w:rPr>
        <w:t>il était content</w:t>
      </w:r>
      <w:r w:rsidR="0046142F">
        <w:rPr>
          <w:szCs w:val="32"/>
          <w:lang w:eastAsia="en-US"/>
        </w:rPr>
        <w:t>.</w:t>
      </w:r>
    </w:p>
    <w:p w14:paraId="467EB454" w14:textId="02FD8F71" w:rsidR="0046142F" w:rsidRDefault="0046142F" w:rsidP="0046142F">
      <w:pPr>
        <w:rPr>
          <w:szCs w:val="32"/>
          <w:lang w:eastAsia="en-US"/>
        </w:rPr>
      </w:pPr>
      <w:r>
        <w:rPr>
          <w:lang w:eastAsia="en-US"/>
        </w:rPr>
        <w:t>— </w:t>
      </w:r>
      <w:r w:rsidR="003148C9">
        <w:rPr>
          <w:szCs w:val="32"/>
          <w:lang w:eastAsia="en-US"/>
        </w:rPr>
        <w:t>Ah</w:t>
      </w:r>
      <w:r>
        <w:rPr>
          <w:szCs w:val="32"/>
          <w:lang w:eastAsia="en-US"/>
        </w:rPr>
        <w:t xml:space="preserve"> ! </w:t>
      </w:r>
      <w:r w:rsidR="003148C9">
        <w:rPr>
          <w:szCs w:val="32"/>
          <w:lang w:eastAsia="en-US"/>
        </w:rPr>
        <w:t>c</w:t>
      </w:r>
      <w:r>
        <w:rPr>
          <w:szCs w:val="32"/>
          <w:lang w:eastAsia="en-US"/>
        </w:rPr>
        <w:t>’</w:t>
      </w:r>
      <w:r w:rsidR="003148C9">
        <w:rPr>
          <w:szCs w:val="32"/>
          <w:lang w:eastAsia="en-US"/>
        </w:rPr>
        <w:t>est vous</w:t>
      </w:r>
      <w:r>
        <w:rPr>
          <w:szCs w:val="32"/>
          <w:lang w:eastAsia="en-US"/>
        </w:rPr>
        <w:t xml:space="preserve">, </w:t>
      </w:r>
      <w:r w:rsidR="003148C9">
        <w:rPr>
          <w:szCs w:val="32"/>
          <w:lang w:eastAsia="en-US"/>
        </w:rPr>
        <w:t>monsieur le capitaine</w:t>
      </w:r>
      <w:r>
        <w:rPr>
          <w:szCs w:val="32"/>
          <w:lang w:eastAsia="en-US"/>
        </w:rPr>
        <w:t xml:space="preserve"> ?… </w:t>
      </w:r>
      <w:r w:rsidR="003148C9">
        <w:rPr>
          <w:szCs w:val="32"/>
          <w:lang w:eastAsia="en-US"/>
        </w:rPr>
        <w:t>dit-il en prenant tout à coup ce ton froid qui annonce ou précède l</w:t>
      </w:r>
      <w:r>
        <w:rPr>
          <w:szCs w:val="32"/>
          <w:lang w:eastAsia="en-US"/>
        </w:rPr>
        <w:t>’</w:t>
      </w:r>
      <w:r w:rsidR="003148C9">
        <w:rPr>
          <w:szCs w:val="32"/>
          <w:lang w:eastAsia="en-US"/>
        </w:rPr>
        <w:t>insulte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nous avons ensemble plus d</w:t>
      </w:r>
      <w:r>
        <w:rPr>
          <w:szCs w:val="32"/>
          <w:lang w:eastAsia="en-US"/>
        </w:rPr>
        <w:t>’</w:t>
      </w:r>
      <w:r w:rsidR="003148C9">
        <w:rPr>
          <w:szCs w:val="32"/>
          <w:lang w:eastAsia="en-US"/>
        </w:rPr>
        <w:t>un compte à régler</w:t>
      </w:r>
      <w:r>
        <w:rPr>
          <w:szCs w:val="32"/>
          <w:lang w:eastAsia="en-US"/>
        </w:rPr>
        <w:t>.</w:t>
      </w:r>
    </w:p>
    <w:p w14:paraId="692C862E" w14:textId="77777777" w:rsidR="0046142F" w:rsidRDefault="003148C9" w:rsidP="0046142F">
      <w:pPr>
        <w:rPr>
          <w:szCs w:val="32"/>
          <w:lang w:eastAsia="en-US"/>
        </w:rPr>
      </w:pPr>
      <w:r>
        <w:rPr>
          <w:szCs w:val="32"/>
          <w:lang w:eastAsia="en-US"/>
        </w:rPr>
        <w:t>Il fit un pas vers Mazurke qui lui épargna la moitié du chemin</w:t>
      </w:r>
      <w:r w:rsidR="0046142F">
        <w:rPr>
          <w:szCs w:val="32"/>
          <w:lang w:eastAsia="en-US"/>
        </w:rPr>
        <w:t>.</w:t>
      </w:r>
    </w:p>
    <w:p w14:paraId="4D50E44A" w14:textId="1662BBB0" w:rsidR="0046142F" w:rsidRDefault="0046142F" w:rsidP="0046142F">
      <w:pPr>
        <w:rPr>
          <w:szCs w:val="32"/>
          <w:lang w:eastAsia="en-US"/>
        </w:rPr>
      </w:pPr>
      <w:r>
        <w:rPr>
          <w:lang w:eastAsia="en-US"/>
        </w:rPr>
        <w:t>— </w:t>
      </w:r>
      <w:r w:rsidR="003148C9">
        <w:rPr>
          <w:szCs w:val="32"/>
          <w:lang w:eastAsia="en-US"/>
        </w:rPr>
        <w:t>Je ne sais pas si nous avons ensemble des comptes à régler</w:t>
      </w:r>
      <w:r>
        <w:rPr>
          <w:szCs w:val="32"/>
          <w:lang w:eastAsia="en-US"/>
        </w:rPr>
        <w:t xml:space="preserve">, </w:t>
      </w:r>
      <w:r w:rsidR="003148C9">
        <w:rPr>
          <w:szCs w:val="32"/>
          <w:lang w:eastAsia="en-US"/>
        </w:rPr>
        <w:t>monsieur Gabriel</w:t>
      </w:r>
      <w:r>
        <w:rPr>
          <w:szCs w:val="32"/>
          <w:lang w:eastAsia="en-US"/>
        </w:rPr>
        <w:t xml:space="preserve">, </w:t>
      </w:r>
      <w:r w:rsidR="003148C9">
        <w:rPr>
          <w:szCs w:val="32"/>
          <w:lang w:eastAsia="en-US"/>
        </w:rPr>
        <w:t>répliqua ce dernier dont le regard dominait Fargeau</w:t>
      </w:r>
      <w:r>
        <w:rPr>
          <w:szCs w:val="32"/>
          <w:lang w:eastAsia="en-US"/>
        </w:rPr>
        <w:t xml:space="preserve">, </w:t>
      </w:r>
      <w:r w:rsidR="003148C9">
        <w:rPr>
          <w:szCs w:val="32"/>
          <w:lang w:eastAsia="en-US"/>
        </w:rPr>
        <w:t>Romblon</w:t>
      </w:r>
      <w:r>
        <w:rPr>
          <w:szCs w:val="32"/>
          <w:lang w:eastAsia="en-US"/>
        </w:rPr>
        <w:t xml:space="preserve">, </w:t>
      </w:r>
      <w:proofErr w:type="spellStart"/>
      <w:r w:rsidR="003148C9">
        <w:rPr>
          <w:szCs w:val="32"/>
          <w:lang w:eastAsia="en-US"/>
        </w:rPr>
        <w:t>Guérineul</w:t>
      </w:r>
      <w:proofErr w:type="spellEnd"/>
      <w:r w:rsidR="003148C9">
        <w:rPr>
          <w:szCs w:val="32"/>
          <w:lang w:eastAsia="en-US"/>
        </w:rPr>
        <w:t xml:space="preserve"> et les autres cabaleurs du théâtre de Diane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mais je sais que vous êtes la dupe d</w:t>
      </w:r>
      <w:r>
        <w:rPr>
          <w:szCs w:val="32"/>
          <w:lang w:eastAsia="en-US"/>
        </w:rPr>
        <w:t>’</w:t>
      </w:r>
      <w:r w:rsidR="003148C9">
        <w:rPr>
          <w:szCs w:val="32"/>
          <w:lang w:eastAsia="en-US"/>
        </w:rPr>
        <w:t>une comédie infâme</w:t>
      </w:r>
      <w:r>
        <w:rPr>
          <w:szCs w:val="32"/>
          <w:lang w:eastAsia="en-US"/>
        </w:rPr>
        <w:t xml:space="preserve">, </w:t>
      </w:r>
      <w:r w:rsidR="003148C9">
        <w:rPr>
          <w:szCs w:val="32"/>
          <w:lang w:eastAsia="en-US"/>
        </w:rPr>
        <w:t>ce qui me fait pitié</w:t>
      </w:r>
      <w:r>
        <w:rPr>
          <w:szCs w:val="32"/>
          <w:lang w:eastAsia="en-US"/>
        </w:rPr>
        <w:t xml:space="preserve">… </w:t>
      </w:r>
      <w:r w:rsidR="003148C9">
        <w:rPr>
          <w:szCs w:val="32"/>
          <w:lang w:eastAsia="en-US"/>
        </w:rPr>
        <w:t>je sais en outre que vous venez de prononcer des paroles indignes</w:t>
      </w:r>
      <w:r>
        <w:rPr>
          <w:szCs w:val="32"/>
          <w:lang w:eastAsia="en-US"/>
        </w:rPr>
        <w:t xml:space="preserve">, </w:t>
      </w:r>
      <w:r w:rsidR="003148C9">
        <w:rPr>
          <w:szCs w:val="32"/>
          <w:lang w:eastAsia="en-US"/>
        </w:rPr>
        <w:t>ce qui me fâche</w:t>
      </w:r>
      <w:r>
        <w:rPr>
          <w:szCs w:val="32"/>
          <w:lang w:eastAsia="en-US"/>
        </w:rPr>
        <w:t xml:space="preserve">, </w:t>
      </w:r>
      <w:r w:rsidR="003148C9">
        <w:rPr>
          <w:szCs w:val="32"/>
          <w:lang w:eastAsia="en-US"/>
        </w:rPr>
        <w:t>monsieur Gabriel</w:t>
      </w:r>
      <w:r>
        <w:rPr>
          <w:szCs w:val="32"/>
          <w:lang w:eastAsia="en-US"/>
        </w:rPr>
        <w:t>.</w:t>
      </w:r>
    </w:p>
    <w:p w14:paraId="0A5A32FC" w14:textId="77777777" w:rsidR="0046142F" w:rsidRDefault="003148C9" w:rsidP="0046142F">
      <w:pPr>
        <w:rPr>
          <w:szCs w:val="32"/>
          <w:lang w:eastAsia="en-US"/>
        </w:rPr>
      </w:pPr>
      <w:r>
        <w:rPr>
          <w:szCs w:val="32"/>
          <w:lang w:eastAsia="en-US"/>
        </w:rPr>
        <w:t>Ceci fut dit rondement et d</w:t>
      </w:r>
      <w:r w:rsidR="0046142F">
        <w:rPr>
          <w:szCs w:val="32"/>
          <w:lang w:eastAsia="en-US"/>
        </w:rPr>
        <w:t>’</w:t>
      </w:r>
      <w:r>
        <w:rPr>
          <w:szCs w:val="32"/>
          <w:lang w:eastAsia="en-US"/>
        </w:rPr>
        <w:t>un accent presque paternel</w:t>
      </w:r>
      <w:r w:rsidR="0046142F">
        <w:rPr>
          <w:szCs w:val="32"/>
          <w:lang w:eastAsia="en-US"/>
        </w:rPr>
        <w:t>.</w:t>
      </w:r>
    </w:p>
    <w:p w14:paraId="00636DDF" w14:textId="77777777" w:rsidR="0046142F" w:rsidRDefault="0046142F" w:rsidP="0046142F">
      <w:pPr>
        <w:rPr>
          <w:szCs w:val="32"/>
          <w:lang w:eastAsia="en-US"/>
        </w:rPr>
      </w:pPr>
      <w:r>
        <w:rPr>
          <w:lang w:eastAsia="en-US"/>
        </w:rPr>
        <w:t>— </w:t>
      </w:r>
      <w:r w:rsidR="003148C9">
        <w:rPr>
          <w:szCs w:val="32"/>
          <w:lang w:eastAsia="en-US"/>
        </w:rPr>
        <w:t>En vérité</w:t>
      </w:r>
      <w:r>
        <w:rPr>
          <w:szCs w:val="32"/>
          <w:lang w:eastAsia="en-US"/>
        </w:rPr>
        <w:t xml:space="preserve"> !… </w:t>
      </w:r>
      <w:r w:rsidR="003148C9">
        <w:rPr>
          <w:szCs w:val="32"/>
          <w:lang w:eastAsia="en-US"/>
        </w:rPr>
        <w:t>ricana le petit docteur</w:t>
      </w:r>
      <w:r>
        <w:rPr>
          <w:szCs w:val="32"/>
          <w:lang w:eastAsia="en-US"/>
        </w:rPr>
        <w:t xml:space="preserve"> ; </w:t>
      </w:r>
      <w:r w:rsidR="003148C9">
        <w:rPr>
          <w:szCs w:val="32"/>
          <w:lang w:eastAsia="en-US"/>
        </w:rPr>
        <w:t>cela vous fait pitié monsieur le capitaine</w:t>
      </w:r>
      <w:r>
        <w:rPr>
          <w:szCs w:val="32"/>
          <w:lang w:eastAsia="en-US"/>
        </w:rPr>
        <w:t xml:space="preserve"> !… </w:t>
      </w:r>
      <w:r w:rsidR="003148C9">
        <w:rPr>
          <w:szCs w:val="32"/>
          <w:lang w:eastAsia="en-US"/>
        </w:rPr>
        <w:t>cela vous fâche</w:t>
      </w:r>
      <w:r>
        <w:rPr>
          <w:szCs w:val="32"/>
          <w:lang w:eastAsia="en-US"/>
        </w:rPr>
        <w:t xml:space="preserve"> !… </w:t>
      </w:r>
      <w:r w:rsidR="003148C9">
        <w:rPr>
          <w:szCs w:val="32"/>
          <w:lang w:eastAsia="en-US"/>
        </w:rPr>
        <w:t>C</w:t>
      </w:r>
      <w:r>
        <w:rPr>
          <w:szCs w:val="32"/>
          <w:lang w:eastAsia="en-US"/>
        </w:rPr>
        <w:t>’</w:t>
      </w:r>
      <w:r w:rsidR="003148C9">
        <w:rPr>
          <w:szCs w:val="32"/>
          <w:lang w:eastAsia="en-US"/>
        </w:rPr>
        <w:t>est désolant</w:t>
      </w:r>
      <w:r>
        <w:rPr>
          <w:szCs w:val="32"/>
          <w:lang w:eastAsia="en-US"/>
        </w:rPr>
        <w:t xml:space="preserve">, </w:t>
      </w:r>
      <w:r w:rsidR="003148C9">
        <w:rPr>
          <w:szCs w:val="32"/>
          <w:lang w:eastAsia="en-US"/>
        </w:rPr>
        <w:t>sur mon honneur</w:t>
      </w:r>
      <w:r>
        <w:rPr>
          <w:szCs w:val="32"/>
          <w:lang w:eastAsia="en-US"/>
        </w:rPr>
        <w:t> !</w:t>
      </w:r>
    </w:p>
    <w:p w14:paraId="5CF1FBAB" w14:textId="42CB41A3" w:rsidR="0046142F" w:rsidRDefault="0046142F" w:rsidP="0046142F">
      <w:pPr>
        <w:rPr>
          <w:szCs w:val="32"/>
          <w:lang w:eastAsia="en-US"/>
        </w:rPr>
      </w:pPr>
      <w:r>
        <w:rPr>
          <w:lang w:eastAsia="en-US"/>
        </w:rPr>
        <w:t>— </w:t>
      </w:r>
      <w:r w:rsidR="003148C9">
        <w:rPr>
          <w:szCs w:val="32"/>
          <w:lang w:eastAsia="en-US"/>
        </w:rPr>
        <w:t>Gabriel</w:t>
      </w:r>
      <w:r>
        <w:rPr>
          <w:szCs w:val="32"/>
          <w:lang w:eastAsia="en-US"/>
        </w:rPr>
        <w:t xml:space="preserve">, </w:t>
      </w:r>
      <w:r w:rsidR="003148C9">
        <w:rPr>
          <w:szCs w:val="32"/>
          <w:lang w:eastAsia="en-US"/>
        </w:rPr>
        <w:t>commença Mazurke</w:t>
      </w:r>
      <w:r>
        <w:rPr>
          <w:szCs w:val="32"/>
          <w:lang w:eastAsia="en-US"/>
        </w:rPr>
        <w:t xml:space="preserve">, </w:t>
      </w:r>
      <w:r w:rsidR="003148C9">
        <w:rPr>
          <w:szCs w:val="32"/>
          <w:lang w:eastAsia="en-US"/>
        </w:rPr>
        <w:t>qui adoucit encore sa voix</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vous êtes un enfant</w:t>
      </w:r>
      <w:r>
        <w:rPr>
          <w:szCs w:val="32"/>
          <w:lang w:eastAsia="en-US"/>
        </w:rPr>
        <w:t>…</w:t>
      </w:r>
    </w:p>
    <w:p w14:paraId="13B8F533" w14:textId="77777777" w:rsidR="0046142F" w:rsidRDefault="003148C9" w:rsidP="0046142F">
      <w:pPr>
        <w:rPr>
          <w:szCs w:val="32"/>
          <w:lang w:eastAsia="en-US"/>
        </w:rPr>
      </w:pPr>
      <w:r>
        <w:rPr>
          <w:szCs w:val="32"/>
          <w:lang w:eastAsia="en-US"/>
        </w:rPr>
        <w:lastRenderedPageBreak/>
        <w:t>Voilà le mot qui les exaspère</w:t>
      </w:r>
      <w:r w:rsidR="0046142F">
        <w:rPr>
          <w:szCs w:val="32"/>
          <w:lang w:eastAsia="en-US"/>
        </w:rPr>
        <w:t> !</w:t>
      </w:r>
    </w:p>
    <w:p w14:paraId="4DF8A63D" w14:textId="7D3B7B56" w:rsidR="0046142F" w:rsidRDefault="0046142F" w:rsidP="0046142F">
      <w:pPr>
        <w:rPr>
          <w:szCs w:val="32"/>
          <w:lang w:eastAsia="en-US"/>
        </w:rPr>
      </w:pPr>
      <w:r>
        <w:rPr>
          <w:lang w:eastAsia="en-US"/>
        </w:rPr>
        <w:t>— </w:t>
      </w:r>
      <w:r w:rsidR="003148C9">
        <w:rPr>
          <w:szCs w:val="32"/>
          <w:lang w:eastAsia="en-US"/>
        </w:rPr>
        <w:t>Pardieu</w:t>
      </w:r>
      <w:r>
        <w:rPr>
          <w:szCs w:val="32"/>
          <w:lang w:eastAsia="en-US"/>
        </w:rPr>
        <w:t xml:space="preserve"> ! </w:t>
      </w:r>
      <w:r w:rsidR="003148C9">
        <w:rPr>
          <w:szCs w:val="32"/>
          <w:lang w:eastAsia="en-US"/>
        </w:rPr>
        <w:t>monsieur</w:t>
      </w:r>
      <w:r>
        <w:rPr>
          <w:szCs w:val="32"/>
          <w:lang w:eastAsia="en-US"/>
        </w:rPr>
        <w:t xml:space="preserve">, </w:t>
      </w:r>
      <w:r w:rsidR="003148C9">
        <w:rPr>
          <w:szCs w:val="32"/>
          <w:lang w:eastAsia="en-US"/>
        </w:rPr>
        <w:t>interrompit le jeune docteur</w:t>
      </w:r>
      <w:r>
        <w:rPr>
          <w:szCs w:val="32"/>
          <w:lang w:eastAsia="en-US"/>
        </w:rPr>
        <w:t xml:space="preserve">, </w:t>
      </w:r>
      <w:r w:rsidR="003148C9">
        <w:rPr>
          <w:szCs w:val="32"/>
          <w:lang w:eastAsia="en-US"/>
        </w:rPr>
        <w:t>dont les dents</w:t>
      </w:r>
      <w:r>
        <w:rPr>
          <w:szCs w:val="32"/>
          <w:lang w:eastAsia="en-US"/>
        </w:rPr>
        <w:t xml:space="preserve">, </w:t>
      </w:r>
      <w:r w:rsidR="003148C9">
        <w:rPr>
          <w:szCs w:val="32"/>
          <w:lang w:eastAsia="en-US"/>
        </w:rPr>
        <w:t xml:space="preserve">plus blanches que celles de Rose </w:t>
      </w:r>
      <w:proofErr w:type="spellStart"/>
      <w:r w:rsidR="003148C9">
        <w:rPr>
          <w:szCs w:val="32"/>
          <w:lang w:eastAsia="en-US"/>
        </w:rPr>
        <w:t>Cerceil</w:t>
      </w:r>
      <w:proofErr w:type="spellEnd"/>
      <w:r>
        <w:rPr>
          <w:szCs w:val="32"/>
          <w:lang w:eastAsia="en-US"/>
        </w:rPr>
        <w:t xml:space="preserve">, </w:t>
      </w:r>
      <w:r w:rsidR="003148C9">
        <w:rPr>
          <w:szCs w:val="32"/>
          <w:lang w:eastAsia="en-US"/>
        </w:rPr>
        <w:t>grinçaient et se choquaient</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vous n</w:t>
      </w:r>
      <w:r>
        <w:rPr>
          <w:szCs w:val="32"/>
          <w:lang w:eastAsia="en-US"/>
        </w:rPr>
        <w:t>’</w:t>
      </w:r>
      <w:r w:rsidR="003148C9">
        <w:rPr>
          <w:szCs w:val="32"/>
          <w:lang w:eastAsia="en-US"/>
        </w:rPr>
        <w:t>avez pas besoin de m</w:t>
      </w:r>
      <w:r>
        <w:rPr>
          <w:szCs w:val="32"/>
          <w:lang w:eastAsia="en-US"/>
        </w:rPr>
        <w:t>’</w:t>
      </w:r>
      <w:r w:rsidR="003148C9">
        <w:rPr>
          <w:szCs w:val="32"/>
          <w:lang w:eastAsia="en-US"/>
        </w:rPr>
        <w:t>insulter</w:t>
      </w:r>
      <w:r>
        <w:rPr>
          <w:szCs w:val="32"/>
          <w:lang w:eastAsia="en-US"/>
        </w:rPr>
        <w:t xml:space="preserve">, </w:t>
      </w:r>
      <w:r w:rsidR="003148C9">
        <w:rPr>
          <w:szCs w:val="32"/>
          <w:lang w:eastAsia="en-US"/>
        </w:rPr>
        <w:t>je vous jure</w:t>
      </w:r>
      <w:r>
        <w:rPr>
          <w:szCs w:val="32"/>
          <w:lang w:eastAsia="en-US"/>
        </w:rPr>
        <w:t> !</w:t>
      </w:r>
    </w:p>
    <w:p w14:paraId="5927BD73" w14:textId="77777777" w:rsidR="0046142F" w:rsidRDefault="0046142F" w:rsidP="0046142F">
      <w:pPr>
        <w:rPr>
          <w:szCs w:val="32"/>
          <w:lang w:eastAsia="en-US"/>
        </w:rPr>
      </w:pPr>
      <w:r>
        <w:rPr>
          <w:lang w:eastAsia="en-US"/>
        </w:rPr>
        <w:t>— </w:t>
      </w:r>
      <w:r w:rsidR="003148C9">
        <w:rPr>
          <w:szCs w:val="32"/>
          <w:lang w:eastAsia="en-US"/>
        </w:rPr>
        <w:t>Vous êtes un enfant</w:t>
      </w:r>
      <w:r>
        <w:rPr>
          <w:szCs w:val="32"/>
          <w:lang w:eastAsia="en-US"/>
        </w:rPr>
        <w:t xml:space="preserve">, </w:t>
      </w:r>
      <w:r w:rsidR="003148C9">
        <w:rPr>
          <w:szCs w:val="32"/>
          <w:lang w:eastAsia="en-US"/>
        </w:rPr>
        <w:t>répéta Mazurke</w:t>
      </w:r>
      <w:r>
        <w:rPr>
          <w:szCs w:val="32"/>
          <w:lang w:eastAsia="en-US"/>
        </w:rPr>
        <w:t xml:space="preserve">, </w:t>
      </w:r>
      <w:r w:rsidR="003148C9">
        <w:rPr>
          <w:szCs w:val="32"/>
          <w:lang w:eastAsia="en-US"/>
        </w:rPr>
        <w:t>et si vous n</w:t>
      </w:r>
      <w:r>
        <w:rPr>
          <w:szCs w:val="32"/>
          <w:lang w:eastAsia="en-US"/>
        </w:rPr>
        <w:t>’</w:t>
      </w:r>
      <w:r w:rsidR="003148C9">
        <w:rPr>
          <w:szCs w:val="32"/>
          <w:lang w:eastAsia="en-US"/>
        </w:rPr>
        <w:t>étiez pas un enfant</w:t>
      </w:r>
      <w:r>
        <w:rPr>
          <w:szCs w:val="32"/>
          <w:lang w:eastAsia="en-US"/>
        </w:rPr>
        <w:t xml:space="preserve">, </w:t>
      </w:r>
      <w:r w:rsidR="003148C9">
        <w:rPr>
          <w:szCs w:val="32"/>
          <w:lang w:eastAsia="en-US"/>
        </w:rPr>
        <w:t>il faudrait vous juger bien sévèrement</w:t>
      </w:r>
      <w:r>
        <w:rPr>
          <w:szCs w:val="32"/>
          <w:lang w:eastAsia="en-US"/>
        </w:rPr>
        <w:t>.</w:t>
      </w:r>
    </w:p>
    <w:p w14:paraId="46767EDD" w14:textId="77777777" w:rsidR="0046142F" w:rsidRDefault="0046142F" w:rsidP="0046142F">
      <w:pPr>
        <w:rPr>
          <w:szCs w:val="32"/>
          <w:lang w:eastAsia="en-US"/>
        </w:rPr>
      </w:pPr>
      <w:r>
        <w:rPr>
          <w:lang w:eastAsia="en-US"/>
        </w:rPr>
        <w:t>— </w:t>
      </w:r>
      <w:r w:rsidR="003148C9">
        <w:rPr>
          <w:szCs w:val="32"/>
          <w:lang w:eastAsia="en-US"/>
        </w:rPr>
        <w:t>Qu</w:t>
      </w:r>
      <w:r>
        <w:rPr>
          <w:szCs w:val="32"/>
          <w:lang w:eastAsia="en-US"/>
        </w:rPr>
        <w:t>’</w:t>
      </w:r>
      <w:r w:rsidR="003148C9">
        <w:rPr>
          <w:szCs w:val="32"/>
          <w:lang w:eastAsia="en-US"/>
        </w:rPr>
        <w:t>est-ce à dire</w:t>
      </w:r>
      <w:r>
        <w:rPr>
          <w:szCs w:val="32"/>
          <w:lang w:eastAsia="en-US"/>
        </w:rPr>
        <w:t> ?</w:t>
      </w:r>
    </w:p>
    <w:p w14:paraId="1CAC6E6C" w14:textId="77777777" w:rsidR="0046142F" w:rsidRDefault="0046142F" w:rsidP="0046142F">
      <w:pPr>
        <w:rPr>
          <w:szCs w:val="32"/>
          <w:lang w:eastAsia="en-US"/>
        </w:rPr>
      </w:pPr>
      <w:r>
        <w:rPr>
          <w:lang w:eastAsia="en-US"/>
        </w:rPr>
        <w:t>— </w:t>
      </w:r>
      <w:r w:rsidR="003148C9">
        <w:rPr>
          <w:szCs w:val="32"/>
          <w:lang w:eastAsia="en-US"/>
        </w:rPr>
        <w:t>Je sais ce que vous avez fait</w:t>
      </w:r>
      <w:r>
        <w:rPr>
          <w:szCs w:val="32"/>
          <w:lang w:eastAsia="en-US"/>
        </w:rPr>
        <w:t xml:space="preserve">, </w:t>
      </w:r>
      <w:r w:rsidR="003148C9">
        <w:rPr>
          <w:szCs w:val="32"/>
          <w:lang w:eastAsia="en-US"/>
        </w:rPr>
        <w:t>monsieur Gabriel</w:t>
      </w:r>
      <w:r>
        <w:rPr>
          <w:szCs w:val="32"/>
          <w:lang w:eastAsia="en-US"/>
        </w:rPr>
        <w:t>.</w:t>
      </w:r>
    </w:p>
    <w:p w14:paraId="221800CA" w14:textId="77777777" w:rsidR="0046142F" w:rsidRDefault="0046142F" w:rsidP="0046142F">
      <w:pPr>
        <w:rPr>
          <w:szCs w:val="32"/>
          <w:lang w:eastAsia="en-US"/>
        </w:rPr>
      </w:pPr>
      <w:r>
        <w:rPr>
          <w:lang w:eastAsia="en-US"/>
        </w:rPr>
        <w:t>— </w:t>
      </w:r>
      <w:r w:rsidR="003148C9">
        <w:rPr>
          <w:szCs w:val="32"/>
          <w:lang w:eastAsia="en-US"/>
        </w:rPr>
        <w:t>Vous savez</w:t>
      </w:r>
      <w:r>
        <w:rPr>
          <w:szCs w:val="32"/>
          <w:lang w:eastAsia="en-US"/>
        </w:rPr>
        <w:t> ?</w:t>
      </w:r>
    </w:p>
    <w:p w14:paraId="5A79FEAD" w14:textId="77777777" w:rsidR="0046142F" w:rsidRDefault="003148C9" w:rsidP="0046142F">
      <w:pPr>
        <w:rPr>
          <w:szCs w:val="32"/>
          <w:lang w:eastAsia="en-US"/>
        </w:rPr>
      </w:pPr>
      <w:r>
        <w:rPr>
          <w:szCs w:val="32"/>
          <w:lang w:eastAsia="en-US"/>
        </w:rPr>
        <w:t>Fargeau se demanda si le capitaine n</w:t>
      </w:r>
      <w:r w:rsidR="0046142F">
        <w:rPr>
          <w:szCs w:val="32"/>
          <w:lang w:eastAsia="en-US"/>
        </w:rPr>
        <w:t>’</w:t>
      </w:r>
      <w:r>
        <w:rPr>
          <w:szCs w:val="32"/>
          <w:lang w:eastAsia="en-US"/>
        </w:rPr>
        <w:t>avait pas</w:t>
      </w:r>
      <w:r w:rsidR="0046142F">
        <w:rPr>
          <w:szCs w:val="32"/>
          <w:lang w:eastAsia="en-US"/>
        </w:rPr>
        <w:t xml:space="preserve">, </w:t>
      </w:r>
      <w:r>
        <w:rPr>
          <w:szCs w:val="32"/>
          <w:lang w:eastAsia="en-US"/>
        </w:rPr>
        <w:t>lui aussi</w:t>
      </w:r>
      <w:r w:rsidR="0046142F">
        <w:rPr>
          <w:szCs w:val="32"/>
          <w:lang w:eastAsia="en-US"/>
        </w:rPr>
        <w:t xml:space="preserve">, </w:t>
      </w:r>
      <w:r>
        <w:rPr>
          <w:szCs w:val="32"/>
          <w:lang w:eastAsia="en-US"/>
        </w:rPr>
        <w:t>des rapports avec l</w:t>
      </w:r>
      <w:r w:rsidR="0046142F">
        <w:rPr>
          <w:szCs w:val="32"/>
          <w:lang w:eastAsia="en-US"/>
        </w:rPr>
        <w:t>’</w:t>
      </w:r>
      <w:r>
        <w:rPr>
          <w:szCs w:val="32"/>
          <w:lang w:eastAsia="en-US"/>
        </w:rPr>
        <w:t>homme aux lunettes bleues</w:t>
      </w:r>
      <w:r w:rsidR="0046142F">
        <w:rPr>
          <w:szCs w:val="32"/>
          <w:lang w:eastAsia="en-US"/>
        </w:rPr>
        <w:t xml:space="preserve">. </w:t>
      </w:r>
      <w:r>
        <w:rPr>
          <w:szCs w:val="32"/>
          <w:lang w:eastAsia="en-US"/>
        </w:rPr>
        <w:t>Il était seul à comprendre le sens exact des paroles échangées</w:t>
      </w:r>
      <w:r w:rsidR="0046142F">
        <w:rPr>
          <w:szCs w:val="32"/>
          <w:lang w:eastAsia="en-US"/>
        </w:rPr>
        <w:t>.</w:t>
      </w:r>
    </w:p>
    <w:p w14:paraId="55D88EA5" w14:textId="77777777" w:rsidR="0046142F" w:rsidRDefault="0046142F" w:rsidP="0046142F">
      <w:pPr>
        <w:rPr>
          <w:szCs w:val="32"/>
          <w:lang w:eastAsia="en-US"/>
        </w:rPr>
      </w:pPr>
      <w:r>
        <w:rPr>
          <w:lang w:eastAsia="en-US"/>
        </w:rPr>
        <w:t>— </w:t>
      </w:r>
      <w:r w:rsidR="003148C9">
        <w:rPr>
          <w:szCs w:val="32"/>
          <w:lang w:eastAsia="en-US"/>
        </w:rPr>
        <w:t>Je sais tout</w:t>
      </w:r>
      <w:r>
        <w:rPr>
          <w:szCs w:val="32"/>
          <w:lang w:eastAsia="en-US"/>
        </w:rPr>
        <w:t xml:space="preserve"> ! </w:t>
      </w:r>
      <w:r w:rsidR="003148C9">
        <w:rPr>
          <w:szCs w:val="32"/>
          <w:lang w:eastAsia="en-US"/>
        </w:rPr>
        <w:t>prononça Mazurke lentement</w:t>
      </w:r>
      <w:r>
        <w:rPr>
          <w:szCs w:val="32"/>
          <w:lang w:eastAsia="en-US"/>
        </w:rPr>
        <w:t>.</w:t>
      </w:r>
    </w:p>
    <w:p w14:paraId="44A0796A" w14:textId="77777777" w:rsidR="0046142F" w:rsidRDefault="003148C9" w:rsidP="0046142F">
      <w:pPr>
        <w:rPr>
          <w:szCs w:val="32"/>
          <w:lang w:eastAsia="en-US"/>
        </w:rPr>
      </w:pPr>
      <w:r>
        <w:rPr>
          <w:szCs w:val="32"/>
          <w:lang w:eastAsia="en-US"/>
        </w:rPr>
        <w:t>Ces choses avaient pour les habitués des salons Beaujoyeux tout l</w:t>
      </w:r>
      <w:r w:rsidR="0046142F">
        <w:rPr>
          <w:szCs w:val="32"/>
          <w:lang w:eastAsia="en-US"/>
        </w:rPr>
        <w:t>’</w:t>
      </w:r>
      <w:r>
        <w:rPr>
          <w:szCs w:val="32"/>
          <w:lang w:eastAsia="en-US"/>
        </w:rPr>
        <w:t>intérêt d</w:t>
      </w:r>
      <w:r w:rsidR="0046142F">
        <w:rPr>
          <w:szCs w:val="32"/>
          <w:lang w:eastAsia="en-US"/>
        </w:rPr>
        <w:t>’</w:t>
      </w:r>
      <w:r>
        <w:rPr>
          <w:szCs w:val="32"/>
          <w:lang w:eastAsia="en-US"/>
        </w:rPr>
        <w:t>un imbroglio dramatique et plein de mystères</w:t>
      </w:r>
      <w:r w:rsidR="0046142F">
        <w:rPr>
          <w:szCs w:val="32"/>
          <w:lang w:eastAsia="en-US"/>
        </w:rPr>
        <w:t xml:space="preserve">. </w:t>
      </w:r>
      <w:r>
        <w:rPr>
          <w:szCs w:val="32"/>
          <w:lang w:eastAsia="en-US"/>
        </w:rPr>
        <w:t>On écoutait</w:t>
      </w:r>
      <w:r w:rsidR="0046142F">
        <w:rPr>
          <w:szCs w:val="32"/>
          <w:lang w:eastAsia="en-US"/>
        </w:rPr>
        <w:t xml:space="preserve">. </w:t>
      </w:r>
      <w:r>
        <w:rPr>
          <w:szCs w:val="32"/>
          <w:lang w:eastAsia="en-US"/>
        </w:rPr>
        <w:t>Nul ne songeait à remarquer ce qu</w:t>
      </w:r>
      <w:r w:rsidR="0046142F">
        <w:rPr>
          <w:szCs w:val="32"/>
          <w:lang w:eastAsia="en-US"/>
        </w:rPr>
        <w:t>’</w:t>
      </w:r>
      <w:r>
        <w:rPr>
          <w:szCs w:val="32"/>
          <w:lang w:eastAsia="en-US"/>
        </w:rPr>
        <w:t>il y avait de bizarre et de peu convenable dans l</w:t>
      </w:r>
      <w:r w:rsidR="0046142F">
        <w:rPr>
          <w:szCs w:val="32"/>
          <w:lang w:eastAsia="en-US"/>
        </w:rPr>
        <w:t>’</w:t>
      </w:r>
      <w:r>
        <w:rPr>
          <w:szCs w:val="32"/>
          <w:lang w:eastAsia="en-US"/>
        </w:rPr>
        <w:t>action de ces deux hommes qui venaient là dans une maison étrangère échanger à haute voix des explications</w:t>
      </w:r>
      <w:r w:rsidR="0046142F">
        <w:rPr>
          <w:szCs w:val="32"/>
          <w:lang w:eastAsia="en-US"/>
        </w:rPr>
        <w:t xml:space="preserve">, </w:t>
      </w:r>
      <w:r>
        <w:rPr>
          <w:szCs w:val="32"/>
          <w:lang w:eastAsia="en-US"/>
        </w:rPr>
        <w:t>et peut-être des provocations</w:t>
      </w:r>
      <w:r w:rsidR="0046142F">
        <w:rPr>
          <w:szCs w:val="32"/>
          <w:lang w:eastAsia="en-US"/>
        </w:rPr>
        <w:t>.</w:t>
      </w:r>
    </w:p>
    <w:p w14:paraId="5CE2DCB0" w14:textId="77777777" w:rsidR="0046142F" w:rsidRDefault="003148C9" w:rsidP="0046142F">
      <w:pPr>
        <w:rPr>
          <w:szCs w:val="32"/>
          <w:lang w:eastAsia="en-US"/>
        </w:rPr>
      </w:pPr>
      <w:r>
        <w:rPr>
          <w:szCs w:val="32"/>
          <w:lang w:eastAsia="en-US"/>
        </w:rPr>
        <w:t>Mazurke semblait le maître</w:t>
      </w:r>
      <w:r w:rsidR="0046142F">
        <w:rPr>
          <w:szCs w:val="32"/>
          <w:lang w:eastAsia="en-US"/>
        </w:rPr>
        <w:t>.</w:t>
      </w:r>
    </w:p>
    <w:p w14:paraId="5DFA2075" w14:textId="77777777" w:rsidR="0046142F" w:rsidRDefault="003148C9" w:rsidP="0046142F">
      <w:pPr>
        <w:rPr>
          <w:szCs w:val="32"/>
          <w:lang w:eastAsia="en-US"/>
        </w:rPr>
      </w:pPr>
      <w:r>
        <w:rPr>
          <w:szCs w:val="32"/>
          <w:lang w:eastAsia="en-US"/>
        </w:rPr>
        <w:t>Bien que le commun des invités ignorât le pouvoir qu</w:t>
      </w:r>
      <w:r w:rsidR="0046142F">
        <w:rPr>
          <w:szCs w:val="32"/>
          <w:lang w:eastAsia="en-US"/>
        </w:rPr>
        <w:t>’</w:t>
      </w:r>
      <w:r>
        <w:rPr>
          <w:szCs w:val="32"/>
          <w:lang w:eastAsia="en-US"/>
        </w:rPr>
        <w:t>avait Mazurke sur Romblon</w:t>
      </w:r>
      <w:r w:rsidR="0046142F">
        <w:rPr>
          <w:szCs w:val="32"/>
          <w:lang w:eastAsia="en-US"/>
        </w:rPr>
        <w:t xml:space="preserve">, </w:t>
      </w:r>
      <w:r>
        <w:rPr>
          <w:szCs w:val="32"/>
          <w:lang w:eastAsia="en-US"/>
        </w:rPr>
        <w:t>Fargeau</w:t>
      </w:r>
      <w:r w:rsidR="0046142F">
        <w:rPr>
          <w:szCs w:val="32"/>
          <w:lang w:eastAsia="en-US"/>
        </w:rPr>
        <w:t xml:space="preserve">, </w:t>
      </w:r>
      <w:r>
        <w:rPr>
          <w:szCs w:val="32"/>
          <w:lang w:eastAsia="en-US"/>
        </w:rPr>
        <w:t>madame la marquise</w:t>
      </w:r>
      <w:r w:rsidR="0046142F">
        <w:rPr>
          <w:szCs w:val="32"/>
          <w:lang w:eastAsia="en-US"/>
        </w:rPr>
        <w:t xml:space="preserve">, </w:t>
      </w:r>
      <w:r>
        <w:rPr>
          <w:szCs w:val="32"/>
          <w:lang w:eastAsia="en-US"/>
        </w:rPr>
        <w:t>etc</w:t>
      </w:r>
      <w:r w:rsidR="0046142F">
        <w:rPr>
          <w:szCs w:val="32"/>
          <w:lang w:eastAsia="en-US"/>
        </w:rPr>
        <w:t xml:space="preserve">., </w:t>
      </w:r>
      <w:r>
        <w:rPr>
          <w:szCs w:val="32"/>
          <w:lang w:eastAsia="en-US"/>
        </w:rPr>
        <w:t>personne ne s</w:t>
      </w:r>
      <w:r w:rsidR="0046142F">
        <w:rPr>
          <w:szCs w:val="32"/>
          <w:lang w:eastAsia="en-US"/>
        </w:rPr>
        <w:t>’</w:t>
      </w:r>
      <w:r>
        <w:rPr>
          <w:szCs w:val="32"/>
          <w:lang w:eastAsia="en-US"/>
        </w:rPr>
        <w:t>étonnait</w:t>
      </w:r>
      <w:r w:rsidR="0046142F">
        <w:rPr>
          <w:szCs w:val="32"/>
          <w:lang w:eastAsia="en-US"/>
        </w:rPr>
        <w:t>.</w:t>
      </w:r>
    </w:p>
    <w:p w14:paraId="4CDAA2CF" w14:textId="77777777" w:rsidR="0046142F" w:rsidRDefault="003148C9" w:rsidP="0046142F">
      <w:pPr>
        <w:rPr>
          <w:szCs w:val="32"/>
          <w:lang w:eastAsia="en-US"/>
        </w:rPr>
      </w:pPr>
      <w:r>
        <w:rPr>
          <w:szCs w:val="32"/>
          <w:lang w:eastAsia="en-US"/>
        </w:rPr>
        <w:t>On écoutait comme au spectacle</w:t>
      </w:r>
      <w:r w:rsidR="0046142F">
        <w:rPr>
          <w:szCs w:val="32"/>
          <w:lang w:eastAsia="en-US"/>
        </w:rPr>
        <w:t>.</w:t>
      </w:r>
    </w:p>
    <w:p w14:paraId="1E722E41" w14:textId="77777777" w:rsidR="0046142F" w:rsidRDefault="003148C9" w:rsidP="0046142F">
      <w:pPr>
        <w:rPr>
          <w:szCs w:val="32"/>
          <w:lang w:eastAsia="en-US"/>
        </w:rPr>
      </w:pPr>
      <w:r>
        <w:rPr>
          <w:szCs w:val="32"/>
          <w:lang w:eastAsia="en-US"/>
        </w:rPr>
        <w:lastRenderedPageBreak/>
        <w:t>Pendant que Gabriel cherchait une réponse</w:t>
      </w:r>
      <w:r w:rsidR="0046142F">
        <w:rPr>
          <w:szCs w:val="32"/>
          <w:lang w:eastAsia="en-US"/>
        </w:rPr>
        <w:t xml:space="preserve">, </w:t>
      </w:r>
      <w:r>
        <w:rPr>
          <w:szCs w:val="32"/>
          <w:lang w:eastAsia="en-US"/>
        </w:rPr>
        <w:t>Mazurke poursuivit</w:t>
      </w:r>
      <w:r w:rsidR="0046142F">
        <w:rPr>
          <w:szCs w:val="32"/>
          <w:lang w:eastAsia="en-US"/>
        </w:rPr>
        <w:t>.</w:t>
      </w:r>
    </w:p>
    <w:p w14:paraId="4CA4EE82" w14:textId="77777777" w:rsidR="0046142F" w:rsidRDefault="0046142F" w:rsidP="0046142F">
      <w:pPr>
        <w:rPr>
          <w:szCs w:val="32"/>
          <w:lang w:eastAsia="en-US"/>
        </w:rPr>
      </w:pPr>
      <w:r>
        <w:rPr>
          <w:lang w:eastAsia="en-US"/>
        </w:rPr>
        <w:t>— </w:t>
      </w:r>
      <w:r w:rsidR="003148C9">
        <w:rPr>
          <w:szCs w:val="32"/>
          <w:lang w:eastAsia="en-US"/>
        </w:rPr>
        <w:t>Si vous n</w:t>
      </w:r>
      <w:r>
        <w:rPr>
          <w:szCs w:val="32"/>
          <w:lang w:eastAsia="en-US"/>
        </w:rPr>
        <w:t>’</w:t>
      </w:r>
      <w:r w:rsidR="003148C9">
        <w:rPr>
          <w:szCs w:val="32"/>
          <w:lang w:eastAsia="en-US"/>
        </w:rPr>
        <w:t>étiez pas un enfant</w:t>
      </w:r>
      <w:r>
        <w:rPr>
          <w:szCs w:val="32"/>
          <w:lang w:eastAsia="en-US"/>
        </w:rPr>
        <w:t xml:space="preserve">, </w:t>
      </w:r>
      <w:r w:rsidR="003148C9">
        <w:rPr>
          <w:szCs w:val="32"/>
          <w:lang w:eastAsia="en-US"/>
        </w:rPr>
        <w:t>croyez-vous que je vous pardonnerais d</w:t>
      </w:r>
      <w:r>
        <w:rPr>
          <w:szCs w:val="32"/>
          <w:lang w:eastAsia="en-US"/>
        </w:rPr>
        <w:t>’</w:t>
      </w:r>
      <w:r w:rsidR="003148C9">
        <w:rPr>
          <w:szCs w:val="32"/>
          <w:lang w:eastAsia="en-US"/>
        </w:rPr>
        <w:t>avoir renié votre mère</w:t>
      </w:r>
      <w:r>
        <w:rPr>
          <w:szCs w:val="32"/>
          <w:lang w:eastAsia="en-US"/>
        </w:rPr>
        <w:t> ?</w:t>
      </w:r>
    </w:p>
    <w:p w14:paraId="48D737DC" w14:textId="77777777" w:rsidR="0046142F" w:rsidRDefault="0046142F" w:rsidP="0046142F">
      <w:pPr>
        <w:rPr>
          <w:szCs w:val="32"/>
          <w:lang w:eastAsia="en-US"/>
        </w:rPr>
      </w:pPr>
      <w:r>
        <w:rPr>
          <w:lang w:eastAsia="en-US"/>
        </w:rPr>
        <w:t>— </w:t>
      </w:r>
      <w:r w:rsidR="003148C9">
        <w:rPr>
          <w:szCs w:val="32"/>
          <w:lang w:eastAsia="en-US"/>
        </w:rPr>
        <w:t>Me pardonner</w:t>
      </w:r>
      <w:r>
        <w:rPr>
          <w:szCs w:val="32"/>
          <w:lang w:eastAsia="en-US"/>
        </w:rPr>
        <w:t xml:space="preserve">… </w:t>
      </w:r>
      <w:r w:rsidR="003148C9">
        <w:rPr>
          <w:szCs w:val="32"/>
          <w:lang w:eastAsia="en-US"/>
        </w:rPr>
        <w:t>répéta Gabriel en relevant la tête avec arrogance</w:t>
      </w:r>
      <w:r>
        <w:rPr>
          <w:szCs w:val="32"/>
          <w:lang w:eastAsia="en-US"/>
        </w:rPr>
        <w:t>.</w:t>
      </w:r>
    </w:p>
    <w:p w14:paraId="66F114EC" w14:textId="4C2A6310" w:rsidR="0046142F" w:rsidRDefault="003148C9" w:rsidP="0046142F">
      <w:pPr>
        <w:rPr>
          <w:szCs w:val="32"/>
          <w:lang w:eastAsia="en-US"/>
        </w:rPr>
      </w:pPr>
      <w:r>
        <w:rPr>
          <w:szCs w:val="32"/>
          <w:lang w:eastAsia="en-US"/>
        </w:rPr>
        <w:t>Mazurke passa la main sur son front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Évidemment un douloureux souvenir était en lui</w:t>
      </w:r>
      <w:r w:rsidR="0046142F">
        <w:rPr>
          <w:szCs w:val="32"/>
          <w:lang w:eastAsia="en-US"/>
        </w:rPr>
        <w:t>.</w:t>
      </w:r>
    </w:p>
    <w:p w14:paraId="610B2EFC" w14:textId="27F57B84" w:rsidR="0046142F" w:rsidRDefault="0046142F" w:rsidP="0046142F">
      <w:pPr>
        <w:rPr>
          <w:szCs w:val="32"/>
          <w:lang w:eastAsia="en-US"/>
        </w:rPr>
      </w:pPr>
      <w:r>
        <w:rPr>
          <w:lang w:eastAsia="en-US"/>
        </w:rPr>
        <w:t>— </w:t>
      </w:r>
      <w:r w:rsidR="003148C9">
        <w:rPr>
          <w:szCs w:val="32"/>
          <w:lang w:eastAsia="en-US"/>
        </w:rPr>
        <w:t>Renier sa mère</w:t>
      </w:r>
      <w:r>
        <w:rPr>
          <w:szCs w:val="32"/>
          <w:lang w:eastAsia="en-US"/>
        </w:rPr>
        <w:t xml:space="preserve"> ! </w:t>
      </w:r>
      <w:r w:rsidR="003148C9">
        <w:rPr>
          <w:szCs w:val="32"/>
          <w:lang w:eastAsia="en-US"/>
        </w:rPr>
        <w:t>murmura-t-il comme en se parlant à lui-même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c</w:t>
      </w:r>
      <w:r>
        <w:rPr>
          <w:szCs w:val="32"/>
          <w:lang w:eastAsia="en-US"/>
        </w:rPr>
        <w:t>’</w:t>
      </w:r>
      <w:r w:rsidR="003148C9">
        <w:rPr>
          <w:szCs w:val="32"/>
          <w:lang w:eastAsia="en-US"/>
        </w:rPr>
        <w:t>est là un crime que je croyais impossible</w:t>
      </w:r>
      <w:r>
        <w:rPr>
          <w:szCs w:val="32"/>
          <w:lang w:eastAsia="en-US"/>
        </w:rPr>
        <w:t xml:space="preserve"> !… </w:t>
      </w:r>
      <w:r w:rsidR="003148C9">
        <w:rPr>
          <w:szCs w:val="32"/>
          <w:lang w:eastAsia="en-US"/>
        </w:rPr>
        <w:t>Un jour</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j</w:t>
      </w:r>
      <w:r>
        <w:rPr>
          <w:szCs w:val="32"/>
          <w:lang w:eastAsia="en-US"/>
        </w:rPr>
        <w:t>’</w:t>
      </w:r>
      <w:r w:rsidR="003148C9">
        <w:rPr>
          <w:szCs w:val="32"/>
          <w:lang w:eastAsia="en-US"/>
        </w:rPr>
        <w:t>ai vu une mère qui détournait les yeux de son enfant et qui lui disait</w:t>
      </w:r>
      <w:r>
        <w:rPr>
          <w:szCs w:val="32"/>
          <w:lang w:eastAsia="en-US"/>
        </w:rPr>
        <w:t xml:space="preserve"> : </w:t>
      </w:r>
      <w:r w:rsidR="003148C9">
        <w:rPr>
          <w:szCs w:val="32"/>
          <w:lang w:eastAsia="en-US"/>
        </w:rPr>
        <w:t>Tu n</w:t>
      </w:r>
      <w:r>
        <w:rPr>
          <w:szCs w:val="32"/>
          <w:lang w:eastAsia="en-US"/>
        </w:rPr>
        <w:t>’</w:t>
      </w:r>
      <w:r w:rsidR="003148C9">
        <w:rPr>
          <w:szCs w:val="32"/>
          <w:lang w:eastAsia="en-US"/>
        </w:rPr>
        <w:t>es pas mon fils</w:t>
      </w:r>
      <w:r>
        <w:rPr>
          <w:szCs w:val="32"/>
          <w:lang w:eastAsia="en-US"/>
        </w:rPr>
        <w:t> !…</w:t>
      </w:r>
    </w:p>
    <w:p w14:paraId="456444CF" w14:textId="77777777" w:rsidR="0046142F" w:rsidRDefault="003148C9" w:rsidP="0046142F">
      <w:pPr>
        <w:rPr>
          <w:szCs w:val="32"/>
          <w:lang w:eastAsia="en-US"/>
        </w:rPr>
      </w:pPr>
      <w:r>
        <w:rPr>
          <w:szCs w:val="32"/>
          <w:lang w:eastAsia="en-US"/>
        </w:rPr>
        <w:t>Mazurke frémit de tout son corps</w:t>
      </w:r>
      <w:r w:rsidR="0046142F">
        <w:rPr>
          <w:szCs w:val="32"/>
          <w:lang w:eastAsia="en-US"/>
        </w:rPr>
        <w:t xml:space="preserve">, </w:t>
      </w:r>
      <w:r>
        <w:rPr>
          <w:szCs w:val="32"/>
          <w:lang w:eastAsia="en-US"/>
        </w:rPr>
        <w:t>car cette mère c</w:t>
      </w:r>
      <w:r w:rsidR="0046142F">
        <w:rPr>
          <w:szCs w:val="32"/>
          <w:lang w:eastAsia="en-US"/>
        </w:rPr>
        <w:t>’</w:t>
      </w:r>
      <w:r>
        <w:rPr>
          <w:szCs w:val="32"/>
          <w:lang w:eastAsia="en-US"/>
        </w:rPr>
        <w:t>était la sienne</w:t>
      </w:r>
      <w:r w:rsidR="0046142F">
        <w:rPr>
          <w:szCs w:val="32"/>
          <w:lang w:eastAsia="en-US"/>
        </w:rPr>
        <w:t>.</w:t>
      </w:r>
    </w:p>
    <w:p w14:paraId="3A0303F2" w14:textId="2A5C3CC1" w:rsidR="0046142F" w:rsidRDefault="0046142F" w:rsidP="0046142F">
      <w:pPr>
        <w:rPr>
          <w:szCs w:val="32"/>
          <w:lang w:eastAsia="en-US"/>
        </w:rPr>
      </w:pPr>
      <w:r>
        <w:rPr>
          <w:lang w:eastAsia="en-US"/>
        </w:rPr>
        <w:t>— </w:t>
      </w:r>
      <w:r w:rsidR="003148C9">
        <w:rPr>
          <w:szCs w:val="32"/>
          <w:lang w:eastAsia="en-US"/>
        </w:rPr>
        <w:t>L</w:t>
      </w:r>
      <w:r>
        <w:rPr>
          <w:szCs w:val="32"/>
          <w:lang w:eastAsia="en-US"/>
        </w:rPr>
        <w:t>’</w:t>
      </w:r>
      <w:r w:rsidR="003148C9">
        <w:rPr>
          <w:szCs w:val="32"/>
          <w:lang w:eastAsia="en-US"/>
        </w:rPr>
        <w:t>enfant souffrit comme on ne souffre pas deux fois en sa vie</w:t>
      </w:r>
      <w:r>
        <w:rPr>
          <w:szCs w:val="32"/>
          <w:lang w:eastAsia="en-US"/>
        </w:rPr>
        <w:t xml:space="preserve">, </w:t>
      </w:r>
      <w:r w:rsidR="003148C9">
        <w:rPr>
          <w:szCs w:val="32"/>
          <w:lang w:eastAsia="en-US"/>
        </w:rPr>
        <w:t>poursuivit-il d</w:t>
      </w:r>
      <w:r>
        <w:rPr>
          <w:szCs w:val="32"/>
          <w:lang w:eastAsia="en-US"/>
        </w:rPr>
        <w:t>’</w:t>
      </w:r>
      <w:r w:rsidR="003148C9">
        <w:rPr>
          <w:szCs w:val="32"/>
          <w:lang w:eastAsia="en-US"/>
        </w:rPr>
        <w:t>une voix profonde et changée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comme on ne souffre pas pour mourir</w:t>
      </w:r>
      <w:r>
        <w:rPr>
          <w:szCs w:val="32"/>
          <w:lang w:eastAsia="en-US"/>
        </w:rPr>
        <w:t>…</w:t>
      </w:r>
    </w:p>
    <w:p w14:paraId="46E9B88C" w14:textId="4753BD5A" w:rsidR="0046142F" w:rsidRDefault="0046142F" w:rsidP="0046142F">
      <w:pPr>
        <w:rPr>
          <w:szCs w:val="32"/>
          <w:lang w:eastAsia="en-US"/>
        </w:rPr>
      </w:pPr>
      <w:r>
        <w:rPr>
          <w:lang w:eastAsia="en-US"/>
        </w:rPr>
        <w:t>— </w:t>
      </w:r>
      <w:r w:rsidR="003148C9">
        <w:rPr>
          <w:szCs w:val="32"/>
          <w:lang w:eastAsia="en-US"/>
        </w:rPr>
        <w:t>Quand une mère est coupable</w:t>
      </w:r>
      <w:r>
        <w:rPr>
          <w:szCs w:val="32"/>
          <w:lang w:eastAsia="en-US"/>
        </w:rPr>
        <w:t xml:space="preserve">, </w:t>
      </w:r>
      <w:r w:rsidR="003148C9">
        <w:rPr>
          <w:szCs w:val="32"/>
          <w:lang w:eastAsia="en-US"/>
        </w:rPr>
        <w:t>dit Gabriel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quand elle déshonore un nom noble</w:t>
      </w:r>
      <w:r>
        <w:rPr>
          <w:szCs w:val="32"/>
          <w:lang w:eastAsia="en-US"/>
        </w:rPr>
        <w:t>.</w:t>
      </w:r>
    </w:p>
    <w:p w14:paraId="7DA7E7AE" w14:textId="77777777" w:rsidR="0046142F" w:rsidRDefault="0046142F" w:rsidP="0046142F">
      <w:pPr>
        <w:rPr>
          <w:szCs w:val="32"/>
          <w:lang w:eastAsia="en-US"/>
        </w:rPr>
      </w:pPr>
      <w:r>
        <w:rPr>
          <w:lang w:eastAsia="en-US"/>
        </w:rPr>
        <w:t>— </w:t>
      </w:r>
      <w:r w:rsidR="003148C9">
        <w:rPr>
          <w:szCs w:val="32"/>
          <w:lang w:eastAsia="en-US"/>
        </w:rPr>
        <w:t>Tais-toi</w:t>
      </w:r>
      <w:r>
        <w:rPr>
          <w:szCs w:val="32"/>
          <w:lang w:eastAsia="en-US"/>
        </w:rPr>
        <w:t xml:space="preserve"> ! </w:t>
      </w:r>
      <w:r w:rsidR="003148C9">
        <w:rPr>
          <w:szCs w:val="32"/>
          <w:lang w:eastAsia="en-US"/>
        </w:rPr>
        <w:t>de par le ciel</w:t>
      </w:r>
      <w:r>
        <w:rPr>
          <w:szCs w:val="32"/>
          <w:lang w:eastAsia="en-US"/>
        </w:rPr>
        <w:t xml:space="preserve">, </w:t>
      </w:r>
      <w:r w:rsidR="003148C9">
        <w:rPr>
          <w:szCs w:val="32"/>
          <w:lang w:eastAsia="en-US"/>
        </w:rPr>
        <w:t>tais-toi</w:t>
      </w:r>
      <w:r>
        <w:rPr>
          <w:szCs w:val="32"/>
          <w:lang w:eastAsia="en-US"/>
        </w:rPr>
        <w:t xml:space="preserve"> ! </w:t>
      </w:r>
      <w:r w:rsidR="003148C9">
        <w:rPr>
          <w:szCs w:val="32"/>
          <w:lang w:eastAsia="en-US"/>
        </w:rPr>
        <w:t>s</w:t>
      </w:r>
      <w:r>
        <w:rPr>
          <w:szCs w:val="32"/>
          <w:lang w:eastAsia="en-US"/>
        </w:rPr>
        <w:t>’</w:t>
      </w:r>
      <w:r w:rsidR="003148C9">
        <w:rPr>
          <w:szCs w:val="32"/>
          <w:lang w:eastAsia="en-US"/>
        </w:rPr>
        <w:t>écria Mazurke</w:t>
      </w:r>
      <w:r>
        <w:rPr>
          <w:szCs w:val="32"/>
          <w:lang w:eastAsia="en-US"/>
        </w:rPr>
        <w:t>.</w:t>
      </w:r>
    </w:p>
    <w:p w14:paraId="3B498839" w14:textId="77777777" w:rsidR="0046142F" w:rsidRDefault="0046142F" w:rsidP="0046142F">
      <w:pPr>
        <w:rPr>
          <w:szCs w:val="32"/>
          <w:lang w:eastAsia="en-US"/>
        </w:rPr>
      </w:pPr>
      <w:r>
        <w:rPr>
          <w:lang w:eastAsia="en-US"/>
        </w:rPr>
        <w:t>— </w:t>
      </w:r>
      <w:r w:rsidR="003148C9">
        <w:rPr>
          <w:szCs w:val="32"/>
          <w:lang w:eastAsia="en-US"/>
        </w:rPr>
        <w:t>Quand une mère oublie ses devoirs</w:t>
      </w:r>
      <w:r>
        <w:rPr>
          <w:szCs w:val="32"/>
          <w:lang w:eastAsia="en-US"/>
        </w:rPr>
        <w:t xml:space="preserve">, </w:t>
      </w:r>
      <w:r w:rsidR="003148C9">
        <w:rPr>
          <w:szCs w:val="32"/>
          <w:lang w:eastAsia="en-US"/>
        </w:rPr>
        <w:t>au point</w:t>
      </w:r>
      <w:r>
        <w:rPr>
          <w:szCs w:val="32"/>
          <w:lang w:eastAsia="en-US"/>
        </w:rPr>
        <w:t>…</w:t>
      </w:r>
    </w:p>
    <w:p w14:paraId="6B9297A9" w14:textId="77777777" w:rsidR="0046142F" w:rsidRDefault="0046142F" w:rsidP="0046142F">
      <w:pPr>
        <w:rPr>
          <w:szCs w:val="32"/>
          <w:lang w:eastAsia="en-US"/>
        </w:rPr>
      </w:pPr>
      <w:r>
        <w:rPr>
          <w:lang w:eastAsia="en-US"/>
        </w:rPr>
        <w:t>— </w:t>
      </w:r>
      <w:r w:rsidR="003148C9">
        <w:rPr>
          <w:szCs w:val="32"/>
          <w:lang w:eastAsia="en-US"/>
        </w:rPr>
        <w:t>Tais-toi</w:t>
      </w:r>
      <w:r>
        <w:rPr>
          <w:szCs w:val="32"/>
          <w:lang w:eastAsia="en-US"/>
        </w:rPr>
        <w:t xml:space="preserve">, </w:t>
      </w:r>
      <w:r w:rsidR="003148C9">
        <w:rPr>
          <w:szCs w:val="32"/>
          <w:lang w:eastAsia="en-US"/>
        </w:rPr>
        <w:t>te dis-je</w:t>
      </w:r>
      <w:r>
        <w:rPr>
          <w:szCs w:val="32"/>
          <w:lang w:eastAsia="en-US"/>
        </w:rPr>
        <w:t xml:space="preserve"> !… </w:t>
      </w:r>
      <w:r w:rsidR="003148C9">
        <w:rPr>
          <w:szCs w:val="32"/>
          <w:lang w:eastAsia="en-US"/>
        </w:rPr>
        <w:t>Ta mère est la plus pure de toutes les femmes</w:t>
      </w:r>
      <w:r>
        <w:rPr>
          <w:szCs w:val="32"/>
          <w:lang w:eastAsia="en-US"/>
        </w:rPr>
        <w:t>.</w:t>
      </w:r>
    </w:p>
    <w:p w14:paraId="7E68F29B" w14:textId="77777777" w:rsidR="0046142F" w:rsidRDefault="003148C9" w:rsidP="0046142F">
      <w:pPr>
        <w:rPr>
          <w:szCs w:val="32"/>
          <w:lang w:eastAsia="en-US"/>
        </w:rPr>
      </w:pPr>
      <w:r>
        <w:rPr>
          <w:szCs w:val="32"/>
          <w:lang w:eastAsia="en-US"/>
        </w:rPr>
        <w:t>Gabriel</w:t>
      </w:r>
      <w:r w:rsidR="0046142F">
        <w:rPr>
          <w:szCs w:val="32"/>
          <w:lang w:eastAsia="en-US"/>
        </w:rPr>
        <w:t xml:space="preserve">, </w:t>
      </w:r>
      <w:r>
        <w:rPr>
          <w:szCs w:val="32"/>
          <w:lang w:eastAsia="en-US"/>
        </w:rPr>
        <w:t>qui gardait son sourire sarcastique</w:t>
      </w:r>
      <w:r w:rsidR="0046142F">
        <w:rPr>
          <w:szCs w:val="32"/>
          <w:lang w:eastAsia="en-US"/>
        </w:rPr>
        <w:t xml:space="preserve">, </w:t>
      </w:r>
      <w:r>
        <w:rPr>
          <w:szCs w:val="32"/>
          <w:lang w:eastAsia="en-US"/>
        </w:rPr>
        <w:t>fronça le sourcil tout à coup et fixa ses yeux hardis sur Mazurke</w:t>
      </w:r>
      <w:r w:rsidR="0046142F">
        <w:rPr>
          <w:szCs w:val="32"/>
          <w:lang w:eastAsia="en-US"/>
        </w:rPr>
        <w:t>.</w:t>
      </w:r>
    </w:p>
    <w:p w14:paraId="231D6E82" w14:textId="77777777" w:rsidR="0046142F" w:rsidRDefault="0046142F" w:rsidP="0046142F">
      <w:pPr>
        <w:rPr>
          <w:szCs w:val="32"/>
          <w:lang w:eastAsia="en-US"/>
        </w:rPr>
      </w:pPr>
      <w:r>
        <w:rPr>
          <w:lang w:eastAsia="en-US"/>
        </w:rPr>
        <w:lastRenderedPageBreak/>
        <w:t>— </w:t>
      </w:r>
      <w:r w:rsidR="003148C9">
        <w:rPr>
          <w:szCs w:val="32"/>
          <w:lang w:eastAsia="en-US"/>
        </w:rPr>
        <w:t>Vous la connaissez donc bien</w:t>
      </w:r>
      <w:r>
        <w:rPr>
          <w:szCs w:val="32"/>
          <w:lang w:eastAsia="en-US"/>
        </w:rPr>
        <w:t xml:space="preserve">, </w:t>
      </w:r>
      <w:r w:rsidR="003148C9">
        <w:rPr>
          <w:szCs w:val="32"/>
          <w:lang w:eastAsia="en-US"/>
        </w:rPr>
        <w:t>vous</w:t>
      </w:r>
      <w:r>
        <w:rPr>
          <w:szCs w:val="32"/>
          <w:lang w:eastAsia="en-US"/>
        </w:rPr>
        <w:t xml:space="preserve"> !… </w:t>
      </w:r>
      <w:r w:rsidR="003148C9">
        <w:rPr>
          <w:szCs w:val="32"/>
          <w:lang w:eastAsia="en-US"/>
        </w:rPr>
        <w:t>prononça-t-il d</w:t>
      </w:r>
      <w:r>
        <w:rPr>
          <w:szCs w:val="32"/>
          <w:lang w:eastAsia="en-US"/>
        </w:rPr>
        <w:t>’</w:t>
      </w:r>
      <w:r w:rsidR="003148C9">
        <w:rPr>
          <w:szCs w:val="32"/>
          <w:lang w:eastAsia="en-US"/>
        </w:rPr>
        <w:t>une voix sourde</w:t>
      </w:r>
      <w:r>
        <w:rPr>
          <w:szCs w:val="32"/>
          <w:lang w:eastAsia="en-US"/>
        </w:rPr>
        <w:t>.</w:t>
      </w:r>
    </w:p>
    <w:p w14:paraId="1E1FDAFC" w14:textId="77777777" w:rsidR="0046142F" w:rsidRDefault="0046142F" w:rsidP="0046142F">
      <w:pPr>
        <w:rPr>
          <w:szCs w:val="32"/>
          <w:lang w:eastAsia="en-US"/>
        </w:rPr>
      </w:pPr>
      <w:r>
        <w:rPr>
          <w:lang w:eastAsia="en-US"/>
        </w:rPr>
        <w:t>— </w:t>
      </w:r>
      <w:r w:rsidR="003148C9">
        <w:rPr>
          <w:szCs w:val="32"/>
          <w:lang w:eastAsia="en-US"/>
        </w:rPr>
        <w:t>Si je la connais</w:t>
      </w:r>
      <w:r>
        <w:rPr>
          <w:szCs w:val="32"/>
          <w:lang w:eastAsia="en-US"/>
        </w:rPr>
        <w:t> !</w:t>
      </w:r>
    </w:p>
    <w:p w14:paraId="4B1AFBB0" w14:textId="77777777" w:rsidR="0046142F" w:rsidRDefault="003148C9" w:rsidP="0046142F">
      <w:pPr>
        <w:rPr>
          <w:szCs w:val="32"/>
          <w:lang w:eastAsia="en-US"/>
        </w:rPr>
      </w:pPr>
      <w:r>
        <w:rPr>
          <w:szCs w:val="32"/>
          <w:lang w:eastAsia="en-US"/>
        </w:rPr>
        <w:t>Les poings de Gabriel se crispèrent</w:t>
      </w:r>
      <w:r w:rsidR="0046142F">
        <w:rPr>
          <w:szCs w:val="32"/>
          <w:lang w:eastAsia="en-US"/>
        </w:rPr>
        <w:t xml:space="preserve">. </w:t>
      </w:r>
      <w:r>
        <w:rPr>
          <w:szCs w:val="32"/>
          <w:lang w:eastAsia="en-US"/>
        </w:rPr>
        <w:t>Une idée venait de luire dans le chaos de son esprit</w:t>
      </w:r>
      <w:r w:rsidR="0046142F">
        <w:rPr>
          <w:szCs w:val="32"/>
          <w:lang w:eastAsia="en-US"/>
        </w:rPr>
        <w:t>.</w:t>
      </w:r>
    </w:p>
    <w:p w14:paraId="737E0A8A" w14:textId="77777777" w:rsidR="0046142F" w:rsidRDefault="0046142F" w:rsidP="0046142F">
      <w:pPr>
        <w:rPr>
          <w:szCs w:val="32"/>
          <w:lang w:eastAsia="en-US"/>
        </w:rPr>
      </w:pPr>
      <w:r>
        <w:rPr>
          <w:lang w:eastAsia="en-US"/>
        </w:rPr>
        <w:t>— </w:t>
      </w:r>
      <w:r w:rsidR="003148C9">
        <w:rPr>
          <w:szCs w:val="32"/>
          <w:lang w:eastAsia="en-US"/>
        </w:rPr>
        <w:t>Vous êtes son amant</w:t>
      </w:r>
      <w:r>
        <w:rPr>
          <w:szCs w:val="32"/>
          <w:lang w:eastAsia="en-US"/>
        </w:rPr>
        <w:t xml:space="preserve"> !… </w:t>
      </w:r>
      <w:r w:rsidR="003148C9">
        <w:rPr>
          <w:szCs w:val="32"/>
          <w:lang w:eastAsia="en-US"/>
        </w:rPr>
        <w:t>vous êtes son amant</w:t>
      </w:r>
      <w:r>
        <w:rPr>
          <w:szCs w:val="32"/>
          <w:lang w:eastAsia="en-US"/>
        </w:rPr>
        <w:t xml:space="preserve"> !… </w:t>
      </w:r>
      <w:r w:rsidR="003148C9">
        <w:rPr>
          <w:szCs w:val="32"/>
          <w:lang w:eastAsia="en-US"/>
        </w:rPr>
        <w:t>dit-il par deux fois</w:t>
      </w:r>
      <w:r>
        <w:rPr>
          <w:szCs w:val="32"/>
          <w:lang w:eastAsia="en-US"/>
        </w:rPr>
        <w:t>.</w:t>
      </w:r>
    </w:p>
    <w:p w14:paraId="266531B8"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s</w:t>
      </w:r>
      <w:r>
        <w:rPr>
          <w:szCs w:val="32"/>
          <w:lang w:eastAsia="en-US"/>
        </w:rPr>
        <w:t>’</w:t>
      </w:r>
      <w:r w:rsidR="003148C9">
        <w:rPr>
          <w:szCs w:val="32"/>
          <w:lang w:eastAsia="en-US"/>
        </w:rPr>
        <w:t>écria Mazurke en reculant avec horreur</w:t>
      </w:r>
      <w:r>
        <w:rPr>
          <w:szCs w:val="32"/>
          <w:lang w:eastAsia="en-US"/>
        </w:rPr>
        <w:t>.</w:t>
      </w:r>
    </w:p>
    <w:p w14:paraId="6053F934" w14:textId="77777777" w:rsidR="0046142F" w:rsidRDefault="0046142F" w:rsidP="0046142F">
      <w:pPr>
        <w:rPr>
          <w:szCs w:val="32"/>
          <w:lang w:eastAsia="en-US"/>
        </w:rPr>
      </w:pPr>
      <w:r>
        <w:rPr>
          <w:lang w:eastAsia="en-US"/>
        </w:rPr>
        <w:t>— </w:t>
      </w:r>
      <w:r w:rsidR="003148C9">
        <w:rPr>
          <w:szCs w:val="32"/>
          <w:lang w:eastAsia="en-US"/>
        </w:rPr>
        <w:t>Vous êtes son amant</w:t>
      </w:r>
      <w:r>
        <w:rPr>
          <w:szCs w:val="32"/>
          <w:lang w:eastAsia="en-US"/>
        </w:rPr>
        <w:t xml:space="preserve"> ! </w:t>
      </w:r>
      <w:r w:rsidR="003148C9">
        <w:rPr>
          <w:szCs w:val="32"/>
          <w:lang w:eastAsia="en-US"/>
        </w:rPr>
        <w:t>répéta Gabriel avec un cri extravagant</w:t>
      </w:r>
      <w:r>
        <w:rPr>
          <w:szCs w:val="32"/>
          <w:lang w:eastAsia="en-US"/>
        </w:rPr>
        <w:t xml:space="preserve"> ; </w:t>
      </w:r>
      <w:r w:rsidR="003148C9">
        <w:rPr>
          <w:szCs w:val="32"/>
          <w:lang w:eastAsia="en-US"/>
        </w:rPr>
        <w:t>et voyez</w:t>
      </w:r>
      <w:r>
        <w:rPr>
          <w:szCs w:val="32"/>
          <w:lang w:eastAsia="en-US"/>
        </w:rPr>
        <w:t xml:space="preserve">, </w:t>
      </w:r>
      <w:r w:rsidR="003148C9">
        <w:rPr>
          <w:szCs w:val="32"/>
          <w:lang w:eastAsia="en-US"/>
        </w:rPr>
        <w:t>ajouta-t-il en se tournant vers l</w:t>
      </w:r>
      <w:r>
        <w:rPr>
          <w:szCs w:val="32"/>
          <w:lang w:eastAsia="en-US"/>
        </w:rPr>
        <w:t>’</w:t>
      </w:r>
      <w:r w:rsidR="003148C9">
        <w:rPr>
          <w:szCs w:val="32"/>
          <w:lang w:eastAsia="en-US"/>
        </w:rPr>
        <w:t>assemblée stupéfaite</w:t>
      </w:r>
      <w:r>
        <w:rPr>
          <w:szCs w:val="32"/>
          <w:lang w:eastAsia="en-US"/>
        </w:rPr>
        <w:t xml:space="preserve">, </w:t>
      </w:r>
      <w:r w:rsidR="003148C9">
        <w:rPr>
          <w:szCs w:val="32"/>
          <w:lang w:eastAsia="en-US"/>
        </w:rPr>
        <w:t>voyez comme un gentilhomme traite l</w:t>
      </w:r>
      <w:r>
        <w:rPr>
          <w:szCs w:val="32"/>
          <w:lang w:eastAsia="en-US"/>
        </w:rPr>
        <w:t>’</w:t>
      </w:r>
      <w:r w:rsidR="003148C9">
        <w:rPr>
          <w:szCs w:val="32"/>
          <w:lang w:eastAsia="en-US"/>
        </w:rPr>
        <w:t>amant de sa mère</w:t>
      </w:r>
      <w:r>
        <w:rPr>
          <w:szCs w:val="32"/>
          <w:lang w:eastAsia="en-US"/>
        </w:rPr>
        <w:t> !</w:t>
      </w:r>
    </w:p>
    <w:p w14:paraId="6DE89CE2" w14:textId="77777777" w:rsidR="0046142F" w:rsidRDefault="003148C9" w:rsidP="0046142F">
      <w:pPr>
        <w:rPr>
          <w:szCs w:val="32"/>
          <w:lang w:eastAsia="en-US"/>
        </w:rPr>
      </w:pPr>
      <w:r>
        <w:rPr>
          <w:szCs w:val="32"/>
          <w:lang w:eastAsia="en-US"/>
        </w:rPr>
        <w:t>Sa main se leva</w:t>
      </w:r>
      <w:r w:rsidR="0046142F">
        <w:rPr>
          <w:szCs w:val="32"/>
          <w:lang w:eastAsia="en-US"/>
        </w:rPr>
        <w:t>.</w:t>
      </w:r>
    </w:p>
    <w:p w14:paraId="57246F39" w14:textId="77777777" w:rsidR="0046142F" w:rsidRDefault="003148C9" w:rsidP="0046142F">
      <w:pPr>
        <w:rPr>
          <w:szCs w:val="32"/>
          <w:lang w:eastAsia="en-US"/>
        </w:rPr>
      </w:pPr>
      <w:r>
        <w:rPr>
          <w:szCs w:val="32"/>
          <w:lang w:eastAsia="en-US"/>
        </w:rPr>
        <w:t>Mazurke l</w:t>
      </w:r>
      <w:r w:rsidR="0046142F">
        <w:rPr>
          <w:szCs w:val="32"/>
          <w:lang w:eastAsia="en-US"/>
        </w:rPr>
        <w:t>’</w:t>
      </w:r>
      <w:r>
        <w:rPr>
          <w:szCs w:val="32"/>
          <w:lang w:eastAsia="en-US"/>
        </w:rPr>
        <w:t>abattit avant qu</w:t>
      </w:r>
      <w:r w:rsidR="0046142F">
        <w:rPr>
          <w:szCs w:val="32"/>
          <w:lang w:eastAsia="en-US"/>
        </w:rPr>
        <w:t>’</w:t>
      </w:r>
      <w:r>
        <w:rPr>
          <w:szCs w:val="32"/>
          <w:lang w:eastAsia="en-US"/>
        </w:rPr>
        <w:t>elle eût effleuré sa joue</w:t>
      </w:r>
      <w:r w:rsidR="0046142F">
        <w:rPr>
          <w:szCs w:val="32"/>
          <w:lang w:eastAsia="en-US"/>
        </w:rPr>
        <w:t>.</w:t>
      </w:r>
    </w:p>
    <w:p w14:paraId="42025F62" w14:textId="77777777" w:rsidR="0046142F" w:rsidRDefault="003148C9" w:rsidP="0046142F">
      <w:pPr>
        <w:rPr>
          <w:szCs w:val="32"/>
          <w:lang w:eastAsia="en-US"/>
        </w:rPr>
      </w:pPr>
      <w:r>
        <w:rPr>
          <w:szCs w:val="32"/>
          <w:lang w:eastAsia="en-US"/>
        </w:rPr>
        <w:t>Gabriel</w:t>
      </w:r>
      <w:r w:rsidR="0046142F">
        <w:rPr>
          <w:szCs w:val="32"/>
          <w:lang w:eastAsia="en-US"/>
        </w:rPr>
        <w:t xml:space="preserve">, </w:t>
      </w:r>
      <w:r>
        <w:rPr>
          <w:szCs w:val="32"/>
          <w:lang w:eastAsia="en-US"/>
        </w:rPr>
        <w:t>ivre et affolé</w:t>
      </w:r>
      <w:r w:rsidR="0046142F">
        <w:rPr>
          <w:szCs w:val="32"/>
          <w:lang w:eastAsia="en-US"/>
        </w:rPr>
        <w:t xml:space="preserve">, </w:t>
      </w:r>
      <w:r>
        <w:rPr>
          <w:szCs w:val="32"/>
          <w:lang w:eastAsia="en-US"/>
        </w:rPr>
        <w:t>se dressa sur ses pieds pour lui cracher au visage</w:t>
      </w:r>
      <w:r w:rsidR="0046142F">
        <w:rPr>
          <w:szCs w:val="32"/>
          <w:lang w:eastAsia="en-US"/>
        </w:rPr>
        <w:t>.</w:t>
      </w:r>
    </w:p>
    <w:p w14:paraId="00B8EE1D" w14:textId="77777777" w:rsidR="0046142F" w:rsidRDefault="003148C9" w:rsidP="0046142F">
      <w:pPr>
        <w:rPr>
          <w:szCs w:val="32"/>
          <w:lang w:eastAsia="en-US"/>
        </w:rPr>
      </w:pPr>
      <w:r>
        <w:rPr>
          <w:szCs w:val="32"/>
          <w:lang w:eastAsia="en-US"/>
        </w:rPr>
        <w:t>Mazurke lui colla sa main puissante sur la bouche</w:t>
      </w:r>
      <w:r w:rsidR="0046142F">
        <w:rPr>
          <w:szCs w:val="32"/>
          <w:lang w:eastAsia="en-US"/>
        </w:rPr>
        <w:t>.</w:t>
      </w:r>
    </w:p>
    <w:p w14:paraId="22150898" w14:textId="77777777" w:rsidR="0046142F" w:rsidRDefault="003148C9" w:rsidP="0046142F">
      <w:pPr>
        <w:rPr>
          <w:szCs w:val="32"/>
          <w:lang w:eastAsia="en-US"/>
        </w:rPr>
      </w:pPr>
      <w:r>
        <w:rPr>
          <w:szCs w:val="32"/>
          <w:lang w:eastAsia="en-US"/>
        </w:rPr>
        <w:t>Gabriel trépignait</w:t>
      </w:r>
      <w:r w:rsidR="0046142F">
        <w:rPr>
          <w:szCs w:val="32"/>
          <w:lang w:eastAsia="en-US"/>
        </w:rPr>
        <w:t xml:space="preserve">, </w:t>
      </w:r>
      <w:r>
        <w:rPr>
          <w:szCs w:val="32"/>
          <w:lang w:eastAsia="en-US"/>
        </w:rPr>
        <w:t>écumait</w:t>
      </w:r>
      <w:r w:rsidR="0046142F">
        <w:rPr>
          <w:szCs w:val="32"/>
          <w:lang w:eastAsia="en-US"/>
        </w:rPr>
        <w:t xml:space="preserve">, </w:t>
      </w:r>
      <w:r>
        <w:rPr>
          <w:szCs w:val="32"/>
          <w:lang w:eastAsia="en-US"/>
        </w:rPr>
        <w:t>criait</w:t>
      </w:r>
      <w:r w:rsidR="0046142F">
        <w:rPr>
          <w:szCs w:val="32"/>
          <w:lang w:eastAsia="en-US"/>
        </w:rPr>
        <w:t>.</w:t>
      </w:r>
    </w:p>
    <w:p w14:paraId="7F2A1A75" w14:textId="34122D2F" w:rsidR="0046142F" w:rsidRDefault="0046142F" w:rsidP="0046142F">
      <w:pPr>
        <w:rPr>
          <w:szCs w:val="32"/>
          <w:lang w:eastAsia="en-US"/>
        </w:rPr>
      </w:pPr>
      <w:r>
        <w:rPr>
          <w:lang w:eastAsia="en-US"/>
        </w:rPr>
        <w:t>— </w:t>
      </w:r>
      <w:r w:rsidR="003148C9">
        <w:rPr>
          <w:szCs w:val="32"/>
          <w:lang w:eastAsia="en-US"/>
        </w:rPr>
        <w:t>Misère</w:t>
      </w:r>
      <w:r>
        <w:rPr>
          <w:szCs w:val="32"/>
          <w:lang w:eastAsia="en-US"/>
        </w:rPr>
        <w:t xml:space="preserve"> ! </w:t>
      </w:r>
      <w:r w:rsidR="003148C9">
        <w:rPr>
          <w:szCs w:val="32"/>
          <w:lang w:eastAsia="en-US"/>
        </w:rPr>
        <w:t>disait Mazurke en le contenant sans effort</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misère et infamie</w:t>
      </w:r>
      <w:r>
        <w:rPr>
          <w:szCs w:val="32"/>
          <w:lang w:eastAsia="en-US"/>
        </w:rPr>
        <w:t xml:space="preserve"> !… </w:t>
      </w:r>
      <w:r w:rsidR="003148C9">
        <w:rPr>
          <w:szCs w:val="32"/>
          <w:lang w:eastAsia="en-US"/>
        </w:rPr>
        <w:t>Il parle de l</w:t>
      </w:r>
      <w:r>
        <w:rPr>
          <w:szCs w:val="32"/>
          <w:lang w:eastAsia="en-US"/>
        </w:rPr>
        <w:t>’</w:t>
      </w:r>
      <w:r w:rsidR="003148C9">
        <w:rPr>
          <w:szCs w:val="32"/>
          <w:lang w:eastAsia="en-US"/>
        </w:rPr>
        <w:t>amant de sa mère</w:t>
      </w:r>
      <w:r>
        <w:rPr>
          <w:szCs w:val="32"/>
          <w:lang w:eastAsia="en-US"/>
        </w:rPr>
        <w:t xml:space="preserve"> ! </w:t>
      </w:r>
      <w:r w:rsidR="003148C9">
        <w:rPr>
          <w:szCs w:val="32"/>
          <w:lang w:eastAsia="en-US"/>
        </w:rPr>
        <w:t>Oh</w:t>
      </w:r>
      <w:r>
        <w:rPr>
          <w:szCs w:val="32"/>
          <w:lang w:eastAsia="en-US"/>
        </w:rPr>
        <w:t xml:space="preserve"> ! </w:t>
      </w:r>
      <w:r w:rsidR="003148C9">
        <w:rPr>
          <w:szCs w:val="32"/>
          <w:lang w:eastAsia="en-US"/>
        </w:rPr>
        <w:t>Dieu lui devait un autre fils</w:t>
      </w:r>
      <w:r>
        <w:rPr>
          <w:szCs w:val="32"/>
          <w:lang w:eastAsia="en-US"/>
        </w:rPr>
        <w:t> !…</w:t>
      </w:r>
    </w:p>
    <w:p w14:paraId="51AF97EA" w14:textId="77777777" w:rsidR="0046142F" w:rsidRDefault="003148C9" w:rsidP="0046142F">
      <w:pPr>
        <w:rPr>
          <w:szCs w:val="32"/>
          <w:lang w:eastAsia="en-US"/>
        </w:rPr>
      </w:pPr>
      <w:r>
        <w:rPr>
          <w:szCs w:val="32"/>
          <w:lang w:eastAsia="en-US"/>
        </w:rPr>
        <w:t>Il n</w:t>
      </w:r>
      <w:r w:rsidR="0046142F">
        <w:rPr>
          <w:szCs w:val="32"/>
          <w:lang w:eastAsia="en-US"/>
        </w:rPr>
        <w:t>’</w:t>
      </w:r>
      <w:r>
        <w:rPr>
          <w:szCs w:val="32"/>
          <w:lang w:eastAsia="en-US"/>
        </w:rPr>
        <w:t>y avait pas un front qui ne fût pâle</w:t>
      </w:r>
      <w:r w:rsidR="0046142F">
        <w:rPr>
          <w:szCs w:val="32"/>
          <w:lang w:eastAsia="en-US"/>
        </w:rPr>
        <w:t>.</w:t>
      </w:r>
    </w:p>
    <w:p w14:paraId="091F6B2F"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un combat à mort qui se préparait</w:t>
      </w:r>
      <w:r w:rsidR="0046142F">
        <w:rPr>
          <w:szCs w:val="32"/>
          <w:lang w:eastAsia="en-US"/>
        </w:rPr>
        <w:t>.</w:t>
      </w:r>
    </w:p>
    <w:p w14:paraId="12D53D3F" w14:textId="77777777" w:rsidR="0046142F" w:rsidRDefault="003148C9" w:rsidP="0046142F">
      <w:pPr>
        <w:rPr>
          <w:szCs w:val="32"/>
          <w:lang w:eastAsia="en-US"/>
        </w:rPr>
      </w:pPr>
      <w:r>
        <w:rPr>
          <w:szCs w:val="32"/>
          <w:lang w:eastAsia="en-US"/>
        </w:rPr>
        <w:t>La marquise haletait et défaillait</w:t>
      </w:r>
      <w:r w:rsidR="0046142F">
        <w:rPr>
          <w:szCs w:val="32"/>
          <w:lang w:eastAsia="en-US"/>
        </w:rPr>
        <w:t>.</w:t>
      </w:r>
    </w:p>
    <w:p w14:paraId="78FEB768" w14:textId="77777777" w:rsidR="0046142F" w:rsidRDefault="003148C9" w:rsidP="0046142F">
      <w:pPr>
        <w:rPr>
          <w:szCs w:val="32"/>
          <w:lang w:eastAsia="en-US"/>
        </w:rPr>
      </w:pPr>
      <w:r>
        <w:rPr>
          <w:szCs w:val="32"/>
          <w:lang w:eastAsia="en-US"/>
        </w:rPr>
        <w:lastRenderedPageBreak/>
        <w:t>Elle enviait passionnément</w:t>
      </w:r>
      <w:r w:rsidR="0046142F">
        <w:rPr>
          <w:szCs w:val="32"/>
          <w:lang w:eastAsia="en-US"/>
        </w:rPr>
        <w:t xml:space="preserve">, </w:t>
      </w:r>
      <w:r>
        <w:rPr>
          <w:szCs w:val="32"/>
          <w:lang w:eastAsia="en-US"/>
        </w:rPr>
        <w:t>au fond du cœur</w:t>
      </w:r>
      <w:r w:rsidR="0046142F">
        <w:rPr>
          <w:szCs w:val="32"/>
          <w:lang w:eastAsia="en-US"/>
        </w:rPr>
        <w:t xml:space="preserve">, </w:t>
      </w:r>
      <w:r>
        <w:rPr>
          <w:szCs w:val="32"/>
          <w:lang w:eastAsia="en-US"/>
        </w:rPr>
        <w:t>le sort de cette femme insultée par son enfant</w:t>
      </w:r>
      <w:r w:rsidR="0046142F">
        <w:rPr>
          <w:szCs w:val="32"/>
          <w:lang w:eastAsia="en-US"/>
        </w:rPr>
        <w:t xml:space="preserve">, </w:t>
      </w:r>
      <w:r>
        <w:rPr>
          <w:szCs w:val="32"/>
          <w:lang w:eastAsia="en-US"/>
        </w:rPr>
        <w:t>insultée et reniée</w:t>
      </w:r>
      <w:r w:rsidR="0046142F">
        <w:rPr>
          <w:szCs w:val="32"/>
          <w:lang w:eastAsia="en-US"/>
        </w:rPr>
        <w:t> !</w:t>
      </w:r>
    </w:p>
    <w:p w14:paraId="48164D5E" w14:textId="77777777" w:rsidR="0046142F" w:rsidRDefault="003148C9" w:rsidP="0046142F">
      <w:pPr>
        <w:rPr>
          <w:szCs w:val="32"/>
          <w:lang w:eastAsia="en-US"/>
        </w:rPr>
      </w:pPr>
      <w:r>
        <w:rPr>
          <w:szCs w:val="32"/>
          <w:lang w:eastAsia="en-US"/>
        </w:rPr>
        <w:t>Car il l</w:t>
      </w:r>
      <w:r w:rsidR="0046142F">
        <w:rPr>
          <w:szCs w:val="32"/>
          <w:lang w:eastAsia="en-US"/>
        </w:rPr>
        <w:t>’</w:t>
      </w:r>
      <w:r>
        <w:rPr>
          <w:szCs w:val="32"/>
          <w:lang w:eastAsia="en-US"/>
        </w:rPr>
        <w:t>aimait</w:t>
      </w:r>
      <w:r w:rsidR="0046142F">
        <w:rPr>
          <w:szCs w:val="32"/>
          <w:lang w:eastAsia="en-US"/>
        </w:rPr>
        <w:t xml:space="preserve">, </w:t>
      </w:r>
      <w:r>
        <w:rPr>
          <w:szCs w:val="32"/>
          <w:lang w:eastAsia="en-US"/>
        </w:rPr>
        <w:t>lui</w:t>
      </w:r>
      <w:r w:rsidR="0046142F">
        <w:rPr>
          <w:szCs w:val="32"/>
          <w:lang w:eastAsia="en-US"/>
        </w:rPr>
        <w:t xml:space="preserve">, </w:t>
      </w:r>
      <w:r>
        <w:rPr>
          <w:szCs w:val="32"/>
          <w:lang w:eastAsia="en-US"/>
        </w:rPr>
        <w:t>cette femme</w:t>
      </w:r>
      <w:r w:rsidR="0046142F">
        <w:rPr>
          <w:szCs w:val="32"/>
          <w:lang w:eastAsia="en-US"/>
        </w:rPr>
        <w:t xml:space="preserve"> ; </w:t>
      </w:r>
      <w:r>
        <w:rPr>
          <w:szCs w:val="32"/>
          <w:lang w:eastAsia="en-US"/>
        </w:rPr>
        <w:t>Oliva traduisait en amour chacune des paroles</w:t>
      </w:r>
      <w:r w:rsidR="0046142F">
        <w:rPr>
          <w:szCs w:val="32"/>
          <w:lang w:eastAsia="en-US"/>
        </w:rPr>
        <w:t xml:space="preserve">, </w:t>
      </w:r>
      <w:r>
        <w:rPr>
          <w:szCs w:val="32"/>
          <w:lang w:eastAsia="en-US"/>
        </w:rPr>
        <w:t>chacune des actions de Mazurke</w:t>
      </w:r>
      <w:r w:rsidR="0046142F">
        <w:rPr>
          <w:szCs w:val="32"/>
          <w:lang w:eastAsia="en-US"/>
        </w:rPr>
        <w:t>.</w:t>
      </w:r>
    </w:p>
    <w:p w14:paraId="7569B3BF" w14:textId="77777777" w:rsidR="0046142F" w:rsidRDefault="003148C9" w:rsidP="0046142F">
      <w:pPr>
        <w:rPr>
          <w:szCs w:val="32"/>
          <w:lang w:eastAsia="en-US"/>
        </w:rPr>
      </w:pPr>
      <w:r>
        <w:rPr>
          <w:szCs w:val="32"/>
          <w:lang w:eastAsia="en-US"/>
        </w:rPr>
        <w:t>Il l</w:t>
      </w:r>
      <w:r w:rsidR="0046142F">
        <w:rPr>
          <w:szCs w:val="32"/>
          <w:lang w:eastAsia="en-US"/>
        </w:rPr>
        <w:t>’</w:t>
      </w:r>
      <w:r>
        <w:rPr>
          <w:szCs w:val="32"/>
          <w:lang w:eastAsia="en-US"/>
        </w:rPr>
        <w:t>aimait</w:t>
      </w:r>
      <w:r w:rsidR="0046142F">
        <w:rPr>
          <w:szCs w:val="32"/>
          <w:lang w:eastAsia="en-US"/>
        </w:rPr>
        <w:t xml:space="preserve">, </w:t>
      </w:r>
      <w:r>
        <w:rPr>
          <w:szCs w:val="32"/>
          <w:lang w:eastAsia="en-US"/>
        </w:rPr>
        <w:t>il l</w:t>
      </w:r>
      <w:r w:rsidR="0046142F">
        <w:rPr>
          <w:szCs w:val="32"/>
          <w:lang w:eastAsia="en-US"/>
        </w:rPr>
        <w:t>’</w:t>
      </w:r>
      <w:r>
        <w:rPr>
          <w:szCs w:val="32"/>
          <w:lang w:eastAsia="en-US"/>
        </w:rPr>
        <w:t>aimait</w:t>
      </w:r>
      <w:r w:rsidR="0046142F">
        <w:rPr>
          <w:szCs w:val="32"/>
          <w:lang w:eastAsia="en-US"/>
        </w:rPr>
        <w:t xml:space="preserve"> ! </w:t>
      </w:r>
      <w:r>
        <w:rPr>
          <w:szCs w:val="32"/>
          <w:lang w:eastAsia="en-US"/>
        </w:rPr>
        <w:t>ce n</w:t>
      </w:r>
      <w:r w:rsidR="0046142F">
        <w:rPr>
          <w:szCs w:val="32"/>
          <w:lang w:eastAsia="en-US"/>
        </w:rPr>
        <w:t>’</w:t>
      </w:r>
      <w:r>
        <w:rPr>
          <w:szCs w:val="32"/>
          <w:lang w:eastAsia="en-US"/>
        </w:rPr>
        <w:t>était plus un secret</w:t>
      </w:r>
      <w:r w:rsidR="0046142F">
        <w:rPr>
          <w:szCs w:val="32"/>
          <w:lang w:eastAsia="en-US"/>
        </w:rPr>
        <w:t xml:space="preserve">. </w:t>
      </w:r>
      <w:r>
        <w:rPr>
          <w:szCs w:val="32"/>
          <w:lang w:eastAsia="en-US"/>
        </w:rPr>
        <w:t>Le fils</w:t>
      </w:r>
      <w:r w:rsidR="0046142F">
        <w:rPr>
          <w:szCs w:val="32"/>
          <w:lang w:eastAsia="en-US"/>
        </w:rPr>
        <w:t xml:space="preserve">, </w:t>
      </w:r>
      <w:r>
        <w:rPr>
          <w:szCs w:val="32"/>
          <w:lang w:eastAsia="en-US"/>
        </w:rPr>
        <w:t>lui-même</w:t>
      </w:r>
      <w:r w:rsidR="0046142F">
        <w:rPr>
          <w:szCs w:val="32"/>
          <w:lang w:eastAsia="en-US"/>
        </w:rPr>
        <w:t xml:space="preserve">, </w:t>
      </w:r>
      <w:r>
        <w:rPr>
          <w:szCs w:val="32"/>
          <w:lang w:eastAsia="en-US"/>
        </w:rPr>
        <w:t>ne l</w:t>
      </w:r>
      <w:r w:rsidR="0046142F">
        <w:rPr>
          <w:szCs w:val="32"/>
          <w:lang w:eastAsia="en-US"/>
        </w:rPr>
        <w:t>’</w:t>
      </w:r>
      <w:r>
        <w:rPr>
          <w:szCs w:val="32"/>
          <w:lang w:eastAsia="en-US"/>
        </w:rPr>
        <w:t>avait-il pas deviné</w:t>
      </w:r>
      <w:r w:rsidR="0046142F">
        <w:rPr>
          <w:szCs w:val="32"/>
          <w:lang w:eastAsia="en-US"/>
        </w:rPr>
        <w:t> ?</w:t>
      </w:r>
    </w:p>
    <w:p w14:paraId="69A54732" w14:textId="77777777" w:rsidR="0046142F" w:rsidRDefault="003148C9" w:rsidP="0046142F">
      <w:pPr>
        <w:rPr>
          <w:szCs w:val="32"/>
          <w:lang w:eastAsia="en-US"/>
        </w:rPr>
      </w:pPr>
      <w:r>
        <w:rPr>
          <w:szCs w:val="32"/>
          <w:lang w:eastAsia="en-US"/>
        </w:rPr>
        <w:t>Oh</w:t>
      </w:r>
      <w:r w:rsidR="0046142F">
        <w:rPr>
          <w:szCs w:val="32"/>
          <w:lang w:eastAsia="en-US"/>
        </w:rPr>
        <w:t xml:space="preserve"> ! </w:t>
      </w:r>
      <w:r>
        <w:rPr>
          <w:szCs w:val="32"/>
          <w:lang w:eastAsia="en-US"/>
        </w:rPr>
        <w:t>pour être aimée ainsi</w:t>
      </w:r>
      <w:r w:rsidR="0046142F">
        <w:rPr>
          <w:szCs w:val="32"/>
          <w:lang w:eastAsia="en-US"/>
        </w:rPr>
        <w:t xml:space="preserve">, </w:t>
      </w:r>
      <w:r>
        <w:rPr>
          <w:szCs w:val="32"/>
          <w:lang w:eastAsia="en-US"/>
        </w:rPr>
        <w:t>que n</w:t>
      </w:r>
      <w:r w:rsidR="0046142F">
        <w:rPr>
          <w:szCs w:val="32"/>
          <w:lang w:eastAsia="en-US"/>
        </w:rPr>
        <w:t>’</w:t>
      </w:r>
      <w:r>
        <w:rPr>
          <w:szCs w:val="32"/>
          <w:lang w:eastAsia="en-US"/>
        </w:rPr>
        <w:t>aurait-elle pas donné</w:t>
      </w:r>
      <w:r w:rsidR="0046142F">
        <w:rPr>
          <w:szCs w:val="32"/>
          <w:lang w:eastAsia="en-US"/>
        </w:rPr>
        <w:t xml:space="preserve">, </w:t>
      </w:r>
      <w:r>
        <w:rPr>
          <w:szCs w:val="32"/>
          <w:lang w:eastAsia="en-US"/>
        </w:rPr>
        <w:t>Oliva</w:t>
      </w:r>
      <w:r w:rsidR="0046142F">
        <w:rPr>
          <w:szCs w:val="32"/>
          <w:lang w:eastAsia="en-US"/>
        </w:rPr>
        <w:t xml:space="preserve">, </w:t>
      </w:r>
      <w:r>
        <w:rPr>
          <w:szCs w:val="32"/>
          <w:lang w:eastAsia="en-US"/>
        </w:rPr>
        <w:t>jalouse et vaincue</w:t>
      </w:r>
      <w:r w:rsidR="0046142F">
        <w:rPr>
          <w:szCs w:val="32"/>
          <w:lang w:eastAsia="en-US"/>
        </w:rPr>
        <w:t> !…</w:t>
      </w:r>
    </w:p>
    <w:p w14:paraId="6851A7CA" w14:textId="41CC3934" w:rsidR="0046142F" w:rsidRDefault="0046142F" w:rsidP="0046142F">
      <w:pPr>
        <w:rPr>
          <w:szCs w:val="32"/>
          <w:lang w:eastAsia="en-US"/>
        </w:rPr>
      </w:pPr>
      <w:r>
        <w:rPr>
          <w:lang w:eastAsia="en-US"/>
        </w:rPr>
        <w:t>— </w:t>
      </w:r>
      <w:r w:rsidR="003148C9">
        <w:rPr>
          <w:szCs w:val="32"/>
          <w:lang w:eastAsia="en-US"/>
        </w:rPr>
        <w:t>Lâche</w:t>
      </w:r>
      <w:r>
        <w:rPr>
          <w:szCs w:val="32"/>
          <w:lang w:eastAsia="en-US"/>
        </w:rPr>
        <w:t xml:space="preserve"> !… </w:t>
      </w:r>
      <w:r w:rsidR="003148C9">
        <w:rPr>
          <w:szCs w:val="32"/>
          <w:lang w:eastAsia="en-US"/>
        </w:rPr>
        <w:t>râlait Gabriel qui chancelait sous la main de Mazurke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il faut que l</w:t>
      </w:r>
      <w:r>
        <w:rPr>
          <w:szCs w:val="32"/>
          <w:lang w:eastAsia="en-US"/>
        </w:rPr>
        <w:t>’</w:t>
      </w:r>
      <w:r w:rsidR="003148C9">
        <w:rPr>
          <w:szCs w:val="32"/>
          <w:lang w:eastAsia="en-US"/>
        </w:rPr>
        <w:t>un de nous deux meure</w:t>
      </w:r>
      <w:r>
        <w:rPr>
          <w:szCs w:val="32"/>
          <w:lang w:eastAsia="en-US"/>
        </w:rPr>
        <w:t> !…</w:t>
      </w:r>
    </w:p>
    <w:p w14:paraId="2F583DFA" w14:textId="77777777" w:rsidR="0046142F" w:rsidRDefault="0046142F" w:rsidP="0046142F">
      <w:pPr>
        <w:rPr>
          <w:szCs w:val="32"/>
          <w:lang w:eastAsia="en-US"/>
        </w:rPr>
      </w:pPr>
      <w:r>
        <w:rPr>
          <w:lang w:eastAsia="en-US"/>
        </w:rPr>
        <w:t>— </w:t>
      </w:r>
      <w:r w:rsidR="003148C9">
        <w:rPr>
          <w:szCs w:val="32"/>
          <w:lang w:eastAsia="en-US"/>
        </w:rPr>
        <w:t>Il faut que je défende ta mère contre toi</w:t>
      </w:r>
      <w:r>
        <w:rPr>
          <w:szCs w:val="32"/>
          <w:lang w:eastAsia="en-US"/>
        </w:rPr>
        <w:t xml:space="preserve">, </w:t>
      </w:r>
      <w:r w:rsidR="003148C9">
        <w:rPr>
          <w:szCs w:val="32"/>
          <w:lang w:eastAsia="en-US"/>
        </w:rPr>
        <w:t>n</w:t>
      </w:r>
      <w:r>
        <w:rPr>
          <w:szCs w:val="32"/>
          <w:lang w:eastAsia="en-US"/>
        </w:rPr>
        <w:t>’</w:t>
      </w:r>
      <w:r w:rsidR="003148C9">
        <w:rPr>
          <w:szCs w:val="32"/>
          <w:lang w:eastAsia="en-US"/>
        </w:rPr>
        <w:t>est-ce pas</w:t>
      </w:r>
      <w:r>
        <w:rPr>
          <w:szCs w:val="32"/>
          <w:lang w:eastAsia="en-US"/>
        </w:rPr>
        <w:t xml:space="preserve">, </w:t>
      </w:r>
      <w:r w:rsidR="003148C9">
        <w:rPr>
          <w:szCs w:val="32"/>
          <w:lang w:eastAsia="en-US"/>
        </w:rPr>
        <w:t>Gabriel de Marans</w:t>
      </w:r>
      <w:r>
        <w:rPr>
          <w:szCs w:val="32"/>
          <w:lang w:eastAsia="en-US"/>
        </w:rPr>
        <w:t xml:space="preserve"> !… </w:t>
      </w:r>
      <w:r w:rsidR="003148C9">
        <w:rPr>
          <w:szCs w:val="32"/>
          <w:lang w:eastAsia="en-US"/>
        </w:rPr>
        <w:t>murmurait Mazurke qui avait à la lèvre un amer sourire</w:t>
      </w:r>
      <w:r>
        <w:rPr>
          <w:szCs w:val="32"/>
          <w:lang w:eastAsia="en-US"/>
        </w:rPr>
        <w:t>.</w:t>
      </w:r>
    </w:p>
    <w:p w14:paraId="45B2BBB1" w14:textId="77777777" w:rsidR="0046142F" w:rsidRDefault="0046142F" w:rsidP="0046142F">
      <w:pPr>
        <w:rPr>
          <w:szCs w:val="32"/>
          <w:lang w:eastAsia="en-US"/>
        </w:rPr>
      </w:pPr>
      <w:r>
        <w:rPr>
          <w:lang w:eastAsia="en-US"/>
        </w:rPr>
        <w:t>— </w:t>
      </w:r>
      <w:r w:rsidR="003148C9">
        <w:rPr>
          <w:szCs w:val="32"/>
          <w:lang w:eastAsia="en-US"/>
        </w:rPr>
        <w:t>Il faut que tu défendes ta maîtresse contre son fils déshonoré</w:t>
      </w:r>
      <w:r>
        <w:rPr>
          <w:szCs w:val="32"/>
          <w:lang w:eastAsia="en-US"/>
        </w:rPr>
        <w:t xml:space="preserve"> !… </w:t>
      </w:r>
      <w:r w:rsidR="003148C9">
        <w:rPr>
          <w:szCs w:val="32"/>
          <w:lang w:eastAsia="en-US"/>
        </w:rPr>
        <w:t>Tu te doutes bien que je ne suis pas venu ici les mains vides</w:t>
      </w:r>
      <w:r>
        <w:rPr>
          <w:szCs w:val="32"/>
          <w:lang w:eastAsia="en-US"/>
        </w:rPr>
        <w:t xml:space="preserve">… </w:t>
      </w:r>
      <w:r w:rsidR="003148C9">
        <w:rPr>
          <w:szCs w:val="32"/>
          <w:lang w:eastAsia="en-US"/>
        </w:rPr>
        <w:t>Je ne savais pas le nom de l</w:t>
      </w:r>
      <w:r>
        <w:rPr>
          <w:szCs w:val="32"/>
          <w:lang w:eastAsia="en-US"/>
        </w:rPr>
        <w:t>’</w:t>
      </w:r>
      <w:r w:rsidR="003148C9">
        <w:rPr>
          <w:szCs w:val="32"/>
          <w:lang w:eastAsia="en-US"/>
        </w:rPr>
        <w:t>infâme</w:t>
      </w:r>
      <w:r>
        <w:rPr>
          <w:szCs w:val="32"/>
          <w:lang w:eastAsia="en-US"/>
        </w:rPr>
        <w:t xml:space="preserve">… </w:t>
      </w:r>
      <w:r w:rsidR="003148C9">
        <w:rPr>
          <w:szCs w:val="32"/>
          <w:lang w:eastAsia="en-US"/>
        </w:rPr>
        <w:t>Mais je savais qu</w:t>
      </w:r>
      <w:r>
        <w:rPr>
          <w:szCs w:val="32"/>
          <w:lang w:eastAsia="en-US"/>
        </w:rPr>
        <w:t>’</w:t>
      </w:r>
      <w:r w:rsidR="003148C9">
        <w:rPr>
          <w:szCs w:val="32"/>
          <w:lang w:eastAsia="en-US"/>
        </w:rPr>
        <w:t>il était ici</w:t>
      </w:r>
      <w:r>
        <w:rPr>
          <w:szCs w:val="32"/>
          <w:lang w:eastAsia="en-US"/>
        </w:rPr>
        <w:t xml:space="preserve">… </w:t>
      </w:r>
      <w:r w:rsidR="003148C9">
        <w:rPr>
          <w:szCs w:val="32"/>
          <w:lang w:eastAsia="en-US"/>
        </w:rPr>
        <w:t>Et j</w:t>
      </w:r>
      <w:r>
        <w:rPr>
          <w:szCs w:val="32"/>
          <w:lang w:eastAsia="en-US"/>
        </w:rPr>
        <w:t>’</w:t>
      </w:r>
      <w:r w:rsidR="003148C9">
        <w:rPr>
          <w:szCs w:val="32"/>
          <w:lang w:eastAsia="en-US"/>
        </w:rPr>
        <w:t>ai des épées en bas dans ma voiture</w:t>
      </w:r>
      <w:r>
        <w:rPr>
          <w:szCs w:val="32"/>
          <w:lang w:eastAsia="en-US"/>
        </w:rPr>
        <w:t>.</w:t>
      </w:r>
    </w:p>
    <w:p w14:paraId="028B2F30" w14:textId="77777777" w:rsidR="0046142F" w:rsidRDefault="0046142F" w:rsidP="0046142F">
      <w:pPr>
        <w:rPr>
          <w:szCs w:val="32"/>
          <w:lang w:eastAsia="en-US"/>
        </w:rPr>
      </w:pPr>
      <w:r>
        <w:rPr>
          <w:lang w:eastAsia="en-US"/>
        </w:rPr>
        <w:t>— </w:t>
      </w:r>
      <w:r w:rsidR="003148C9">
        <w:rPr>
          <w:szCs w:val="32"/>
          <w:lang w:eastAsia="en-US"/>
        </w:rPr>
        <w:t>Des épées</w:t>
      </w:r>
      <w:r>
        <w:rPr>
          <w:szCs w:val="32"/>
          <w:lang w:eastAsia="en-US"/>
        </w:rPr>
        <w:t xml:space="preserve"> !… </w:t>
      </w:r>
      <w:r w:rsidR="003148C9">
        <w:rPr>
          <w:szCs w:val="32"/>
          <w:lang w:eastAsia="en-US"/>
        </w:rPr>
        <w:t>répétèrent les femmes effrayées</w:t>
      </w:r>
      <w:r>
        <w:rPr>
          <w:szCs w:val="32"/>
          <w:lang w:eastAsia="en-US"/>
        </w:rPr>
        <w:t>.</w:t>
      </w:r>
    </w:p>
    <w:p w14:paraId="345CBECA" w14:textId="77777777" w:rsidR="0046142F" w:rsidRDefault="0046142F" w:rsidP="0046142F">
      <w:pPr>
        <w:rPr>
          <w:szCs w:val="32"/>
          <w:lang w:eastAsia="en-US"/>
        </w:rPr>
      </w:pPr>
      <w:r>
        <w:rPr>
          <w:lang w:eastAsia="en-US"/>
        </w:rPr>
        <w:t>— </w:t>
      </w:r>
      <w:r w:rsidR="003148C9">
        <w:rPr>
          <w:szCs w:val="32"/>
          <w:lang w:eastAsia="en-US"/>
        </w:rPr>
        <w:t>Tu ne veux pas</w:t>
      </w:r>
      <w:r>
        <w:rPr>
          <w:szCs w:val="32"/>
          <w:lang w:eastAsia="en-US"/>
        </w:rPr>
        <w:t xml:space="preserve"> !… </w:t>
      </w:r>
      <w:r w:rsidR="003148C9">
        <w:rPr>
          <w:szCs w:val="32"/>
          <w:lang w:eastAsia="en-US"/>
        </w:rPr>
        <w:t>dit encore Gabriel</w:t>
      </w:r>
      <w:r>
        <w:rPr>
          <w:szCs w:val="32"/>
          <w:lang w:eastAsia="en-US"/>
        </w:rPr>
        <w:t>.</w:t>
      </w:r>
    </w:p>
    <w:p w14:paraId="37F2278F" w14:textId="77777777" w:rsidR="0046142F" w:rsidRDefault="0046142F" w:rsidP="0046142F">
      <w:pPr>
        <w:rPr>
          <w:szCs w:val="32"/>
          <w:lang w:eastAsia="en-US"/>
        </w:rPr>
      </w:pPr>
      <w:r>
        <w:rPr>
          <w:lang w:eastAsia="en-US"/>
        </w:rPr>
        <w:t>— </w:t>
      </w:r>
      <w:r w:rsidR="003148C9">
        <w:rPr>
          <w:szCs w:val="32"/>
          <w:lang w:eastAsia="en-US"/>
        </w:rPr>
        <w:t>Si fait</w:t>
      </w:r>
      <w:r>
        <w:rPr>
          <w:szCs w:val="32"/>
          <w:lang w:eastAsia="en-US"/>
        </w:rPr>
        <w:t xml:space="preserve">… </w:t>
      </w:r>
      <w:r w:rsidR="003148C9">
        <w:rPr>
          <w:szCs w:val="32"/>
          <w:lang w:eastAsia="en-US"/>
        </w:rPr>
        <w:t>je veux bien</w:t>
      </w:r>
      <w:r>
        <w:rPr>
          <w:szCs w:val="32"/>
          <w:lang w:eastAsia="en-US"/>
        </w:rPr>
        <w:t xml:space="preserve">, </w:t>
      </w:r>
      <w:r w:rsidR="003148C9">
        <w:rPr>
          <w:szCs w:val="32"/>
          <w:lang w:eastAsia="en-US"/>
        </w:rPr>
        <w:t>répliqua Mazurke</w:t>
      </w:r>
      <w:r>
        <w:rPr>
          <w:szCs w:val="32"/>
          <w:lang w:eastAsia="en-US"/>
        </w:rPr>
        <w:t xml:space="preserve">, </w:t>
      </w:r>
      <w:r w:rsidR="003148C9">
        <w:rPr>
          <w:szCs w:val="32"/>
          <w:lang w:eastAsia="en-US"/>
        </w:rPr>
        <w:t>dont le calme augmentait à mesure que la fureur de Gabriel devenait plus folle</w:t>
      </w:r>
      <w:r>
        <w:rPr>
          <w:szCs w:val="32"/>
          <w:lang w:eastAsia="en-US"/>
        </w:rPr>
        <w:t>.</w:t>
      </w:r>
    </w:p>
    <w:p w14:paraId="5AF796D6" w14:textId="77777777" w:rsidR="0046142F" w:rsidRDefault="0046142F" w:rsidP="0046142F">
      <w:pPr>
        <w:rPr>
          <w:szCs w:val="32"/>
          <w:lang w:eastAsia="en-US"/>
        </w:rPr>
      </w:pPr>
      <w:r>
        <w:rPr>
          <w:lang w:eastAsia="en-US"/>
        </w:rPr>
        <w:t>— </w:t>
      </w:r>
      <w:r w:rsidR="003148C9">
        <w:rPr>
          <w:szCs w:val="32"/>
          <w:lang w:eastAsia="en-US"/>
        </w:rPr>
        <w:t>Viens donc</w:t>
      </w:r>
      <w:r>
        <w:rPr>
          <w:szCs w:val="32"/>
          <w:lang w:eastAsia="en-US"/>
        </w:rPr>
        <w:t xml:space="preserve"> ! </w:t>
      </w:r>
      <w:r w:rsidR="003148C9">
        <w:rPr>
          <w:szCs w:val="32"/>
          <w:lang w:eastAsia="en-US"/>
        </w:rPr>
        <w:t>s</w:t>
      </w:r>
      <w:r>
        <w:rPr>
          <w:szCs w:val="32"/>
          <w:lang w:eastAsia="en-US"/>
        </w:rPr>
        <w:t>’</w:t>
      </w:r>
      <w:r w:rsidR="003148C9">
        <w:rPr>
          <w:szCs w:val="32"/>
          <w:lang w:eastAsia="en-US"/>
        </w:rPr>
        <w:t>écria ce dernier avec un éclat de voix</w:t>
      </w:r>
      <w:r>
        <w:rPr>
          <w:szCs w:val="32"/>
          <w:lang w:eastAsia="en-US"/>
        </w:rPr>
        <w:t>.</w:t>
      </w:r>
    </w:p>
    <w:p w14:paraId="485C0990" w14:textId="77777777"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élança vers la porte</w:t>
      </w:r>
      <w:r w:rsidR="0046142F">
        <w:rPr>
          <w:szCs w:val="32"/>
          <w:lang w:eastAsia="en-US"/>
        </w:rPr>
        <w:t>.</w:t>
      </w:r>
    </w:p>
    <w:p w14:paraId="0F0137A0" w14:textId="77777777" w:rsidR="0046142F" w:rsidRDefault="0046142F" w:rsidP="0046142F">
      <w:pPr>
        <w:rPr>
          <w:szCs w:val="32"/>
          <w:lang w:eastAsia="en-US"/>
        </w:rPr>
      </w:pPr>
      <w:r>
        <w:rPr>
          <w:lang w:eastAsia="en-US"/>
        </w:rPr>
        <w:t>— </w:t>
      </w:r>
      <w:r w:rsidR="003148C9">
        <w:rPr>
          <w:szCs w:val="32"/>
          <w:lang w:eastAsia="en-US"/>
        </w:rPr>
        <w:t>Messieurs</w:t>
      </w:r>
      <w:r>
        <w:rPr>
          <w:szCs w:val="32"/>
          <w:lang w:eastAsia="en-US"/>
        </w:rPr>
        <w:t xml:space="preserve"> !… </w:t>
      </w:r>
      <w:r w:rsidR="003148C9">
        <w:rPr>
          <w:szCs w:val="32"/>
          <w:lang w:eastAsia="en-US"/>
        </w:rPr>
        <w:t>messieurs</w:t>
      </w:r>
      <w:r>
        <w:rPr>
          <w:szCs w:val="32"/>
          <w:lang w:eastAsia="en-US"/>
        </w:rPr>
        <w:t xml:space="preserve">, </w:t>
      </w:r>
      <w:r w:rsidR="003148C9">
        <w:rPr>
          <w:szCs w:val="32"/>
          <w:lang w:eastAsia="en-US"/>
        </w:rPr>
        <w:t>s</w:t>
      </w:r>
      <w:r>
        <w:rPr>
          <w:szCs w:val="32"/>
          <w:lang w:eastAsia="en-US"/>
        </w:rPr>
        <w:t>’</w:t>
      </w:r>
      <w:r w:rsidR="003148C9">
        <w:rPr>
          <w:szCs w:val="32"/>
          <w:lang w:eastAsia="en-US"/>
        </w:rPr>
        <w:t>écrièrent toutes les femmes</w:t>
      </w:r>
      <w:r>
        <w:rPr>
          <w:szCs w:val="32"/>
          <w:lang w:eastAsia="en-US"/>
        </w:rPr>
        <w:t xml:space="preserve">, </w:t>
      </w:r>
      <w:r w:rsidR="003148C9">
        <w:rPr>
          <w:szCs w:val="32"/>
          <w:lang w:eastAsia="en-US"/>
        </w:rPr>
        <w:t>empêchez-les de sortir</w:t>
      </w:r>
      <w:r>
        <w:rPr>
          <w:szCs w:val="32"/>
          <w:lang w:eastAsia="en-US"/>
        </w:rPr>
        <w:t> !</w:t>
      </w:r>
    </w:p>
    <w:p w14:paraId="1FF04AE7" w14:textId="77777777" w:rsidR="0046142F" w:rsidRDefault="003148C9" w:rsidP="0046142F">
      <w:pPr>
        <w:rPr>
          <w:szCs w:val="32"/>
          <w:lang w:eastAsia="en-US"/>
        </w:rPr>
      </w:pPr>
      <w:r>
        <w:rPr>
          <w:szCs w:val="32"/>
          <w:lang w:eastAsia="en-US"/>
        </w:rPr>
        <w:lastRenderedPageBreak/>
        <w:t>Quelques-uns s</w:t>
      </w:r>
      <w:r w:rsidR="0046142F">
        <w:rPr>
          <w:szCs w:val="32"/>
          <w:lang w:eastAsia="en-US"/>
        </w:rPr>
        <w:t>’</w:t>
      </w:r>
      <w:r>
        <w:rPr>
          <w:szCs w:val="32"/>
          <w:lang w:eastAsia="en-US"/>
        </w:rPr>
        <w:t>ébranlèrent</w:t>
      </w:r>
      <w:r w:rsidR="0046142F">
        <w:rPr>
          <w:szCs w:val="32"/>
          <w:lang w:eastAsia="en-US"/>
        </w:rPr>
        <w:t>.</w:t>
      </w:r>
    </w:p>
    <w:p w14:paraId="35D46ADE" w14:textId="77777777" w:rsidR="0046142F" w:rsidRDefault="003148C9" w:rsidP="0046142F">
      <w:pPr>
        <w:rPr>
          <w:szCs w:val="32"/>
          <w:lang w:eastAsia="en-US"/>
        </w:rPr>
      </w:pPr>
      <w:r>
        <w:rPr>
          <w:szCs w:val="32"/>
          <w:lang w:eastAsia="en-US"/>
        </w:rPr>
        <w:t>Mazurke les arrêta du regard</w:t>
      </w:r>
      <w:r w:rsidR="0046142F">
        <w:rPr>
          <w:szCs w:val="32"/>
          <w:lang w:eastAsia="en-US"/>
        </w:rPr>
        <w:t>.</w:t>
      </w:r>
    </w:p>
    <w:p w14:paraId="7DABA09B" w14:textId="7748F9CB" w:rsidR="0046142F" w:rsidRDefault="0046142F" w:rsidP="0046142F">
      <w:pPr>
        <w:rPr>
          <w:szCs w:val="32"/>
          <w:lang w:eastAsia="en-US"/>
        </w:rPr>
      </w:pPr>
      <w:r>
        <w:rPr>
          <w:lang w:eastAsia="en-US"/>
        </w:rPr>
        <w:t>— </w:t>
      </w:r>
      <w:r w:rsidR="003148C9">
        <w:rPr>
          <w:szCs w:val="32"/>
          <w:lang w:eastAsia="en-US"/>
        </w:rPr>
        <w:t>Allez avec eux</w:t>
      </w:r>
      <w:r>
        <w:rPr>
          <w:szCs w:val="32"/>
          <w:lang w:eastAsia="en-US"/>
        </w:rPr>
        <w:t xml:space="preserve">, </w:t>
      </w:r>
      <w:r w:rsidR="003148C9">
        <w:rPr>
          <w:szCs w:val="32"/>
          <w:lang w:eastAsia="en-US"/>
        </w:rPr>
        <w:t>au moins</w:t>
      </w:r>
      <w:r>
        <w:rPr>
          <w:szCs w:val="32"/>
          <w:lang w:eastAsia="en-US"/>
        </w:rPr>
        <w:t xml:space="preserve">, </w:t>
      </w:r>
      <w:r w:rsidR="003148C9">
        <w:rPr>
          <w:szCs w:val="32"/>
          <w:lang w:eastAsia="en-US"/>
        </w:rPr>
        <w:t>insistèrent les jeunes filles</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empêchez un malheur</w:t>
      </w:r>
      <w:r>
        <w:rPr>
          <w:szCs w:val="32"/>
          <w:lang w:eastAsia="en-US"/>
        </w:rPr>
        <w:t> !</w:t>
      </w:r>
    </w:p>
    <w:p w14:paraId="19F9B794" w14:textId="77777777" w:rsidR="0046142F" w:rsidRDefault="003148C9" w:rsidP="0046142F">
      <w:pPr>
        <w:rPr>
          <w:szCs w:val="32"/>
          <w:lang w:eastAsia="en-US"/>
        </w:rPr>
      </w:pPr>
      <w:r>
        <w:rPr>
          <w:szCs w:val="32"/>
          <w:lang w:eastAsia="en-US"/>
        </w:rPr>
        <w:t>Mazurke était sur le seuil</w:t>
      </w:r>
      <w:r w:rsidR="0046142F">
        <w:rPr>
          <w:szCs w:val="32"/>
          <w:lang w:eastAsia="en-US"/>
        </w:rPr>
        <w:t>.</w:t>
      </w:r>
    </w:p>
    <w:p w14:paraId="6D81B1A2" w14:textId="77777777" w:rsidR="0046142F" w:rsidRDefault="003148C9" w:rsidP="0046142F">
      <w:pPr>
        <w:rPr>
          <w:szCs w:val="32"/>
          <w:lang w:eastAsia="en-US"/>
        </w:rPr>
      </w:pPr>
      <w:r>
        <w:rPr>
          <w:szCs w:val="32"/>
          <w:lang w:eastAsia="en-US"/>
        </w:rPr>
        <w:t>Il dit à ceux qui l</w:t>
      </w:r>
      <w:r w:rsidR="0046142F">
        <w:rPr>
          <w:szCs w:val="32"/>
          <w:lang w:eastAsia="en-US"/>
        </w:rPr>
        <w:t>’</w:t>
      </w:r>
      <w:r>
        <w:rPr>
          <w:szCs w:val="32"/>
          <w:lang w:eastAsia="en-US"/>
        </w:rPr>
        <w:t>approchaient</w:t>
      </w:r>
      <w:r w:rsidR="0046142F">
        <w:rPr>
          <w:szCs w:val="32"/>
          <w:lang w:eastAsia="en-US"/>
        </w:rPr>
        <w:t> :</w:t>
      </w:r>
    </w:p>
    <w:p w14:paraId="48AA9A02" w14:textId="40FB2F78" w:rsidR="0046142F" w:rsidRDefault="0046142F" w:rsidP="0046142F">
      <w:pPr>
        <w:rPr>
          <w:szCs w:val="32"/>
          <w:lang w:eastAsia="en-US"/>
        </w:rPr>
      </w:pPr>
      <w:r>
        <w:rPr>
          <w:lang w:eastAsia="en-US"/>
        </w:rPr>
        <w:t>— </w:t>
      </w:r>
      <w:r w:rsidR="003148C9">
        <w:rPr>
          <w:szCs w:val="32"/>
          <w:lang w:eastAsia="en-US"/>
        </w:rPr>
        <w:t>Je vous défends de me suivre</w:t>
      </w:r>
      <w:r>
        <w:rPr>
          <w:szCs w:val="32"/>
          <w:lang w:eastAsia="en-US"/>
        </w:rPr>
        <w:t> ?!</w:t>
      </w:r>
    </w:p>
    <w:p w14:paraId="4C1DCE3C" w14:textId="77777777" w:rsidR="0046142F" w:rsidRDefault="003148C9" w:rsidP="0046142F">
      <w:pPr>
        <w:rPr>
          <w:szCs w:val="32"/>
          <w:lang w:eastAsia="en-US"/>
        </w:rPr>
      </w:pPr>
      <w:r>
        <w:rPr>
          <w:szCs w:val="32"/>
          <w:lang w:eastAsia="en-US"/>
        </w:rPr>
        <w:t>Et il disparut</w:t>
      </w:r>
      <w:r w:rsidR="0046142F">
        <w:rPr>
          <w:szCs w:val="32"/>
          <w:lang w:eastAsia="en-US"/>
        </w:rPr>
        <w:t>.</w:t>
      </w:r>
    </w:p>
    <w:p w14:paraId="2B4799A3" w14:textId="53E32561" w:rsidR="003148C9" w:rsidRDefault="003148C9" w:rsidP="0046142F">
      <w:pPr>
        <w:pStyle w:val="Titre2"/>
        <w:rPr>
          <w:lang w:eastAsia="en-US"/>
        </w:rPr>
      </w:pPr>
      <w:bookmarkStart w:id="124" w:name="_Toc233868099"/>
      <w:bookmarkStart w:id="125" w:name="_Toc202196793"/>
      <w:r>
        <w:rPr>
          <w:lang w:eastAsia="en-US"/>
        </w:rPr>
        <w:lastRenderedPageBreak/>
        <w:t>OÙ MAZURKE A DE L</w:t>
      </w:r>
      <w:r w:rsidR="0046142F">
        <w:rPr>
          <w:lang w:eastAsia="en-US"/>
        </w:rPr>
        <w:t>’</w:t>
      </w:r>
      <w:r>
        <w:rPr>
          <w:lang w:eastAsia="en-US"/>
        </w:rPr>
        <w:t>ESPRIT</w:t>
      </w:r>
      <w:bookmarkEnd w:id="124"/>
      <w:bookmarkEnd w:id="125"/>
      <w:r>
        <w:rPr>
          <w:lang w:eastAsia="en-US"/>
        </w:rPr>
        <w:br/>
      </w:r>
    </w:p>
    <w:p w14:paraId="751E7226" w14:textId="77777777" w:rsidR="0046142F" w:rsidRDefault="003148C9" w:rsidP="0046142F">
      <w:pPr>
        <w:rPr>
          <w:szCs w:val="32"/>
          <w:lang w:eastAsia="en-US"/>
        </w:rPr>
      </w:pPr>
      <w:r>
        <w:rPr>
          <w:szCs w:val="32"/>
          <w:lang w:eastAsia="en-US"/>
        </w:rPr>
        <w:t>Personne n</w:t>
      </w:r>
      <w:r w:rsidR="0046142F">
        <w:rPr>
          <w:szCs w:val="32"/>
          <w:lang w:eastAsia="en-US"/>
        </w:rPr>
        <w:t>’</w:t>
      </w:r>
      <w:r>
        <w:rPr>
          <w:szCs w:val="32"/>
          <w:lang w:eastAsia="en-US"/>
        </w:rPr>
        <w:t>osa désobéir à Mazurke</w:t>
      </w:r>
      <w:r w:rsidR="0046142F">
        <w:rPr>
          <w:szCs w:val="32"/>
          <w:lang w:eastAsia="en-US"/>
        </w:rPr>
        <w:t>.</w:t>
      </w:r>
    </w:p>
    <w:p w14:paraId="326400EC" w14:textId="77777777" w:rsidR="0046142F" w:rsidRDefault="003148C9" w:rsidP="0046142F">
      <w:pPr>
        <w:rPr>
          <w:szCs w:val="32"/>
          <w:lang w:eastAsia="en-US"/>
        </w:rPr>
      </w:pPr>
      <w:r>
        <w:rPr>
          <w:szCs w:val="32"/>
          <w:lang w:eastAsia="en-US"/>
        </w:rPr>
        <w:t>Et d</w:t>
      </w:r>
      <w:r w:rsidR="0046142F">
        <w:rPr>
          <w:szCs w:val="32"/>
          <w:lang w:eastAsia="en-US"/>
        </w:rPr>
        <w:t>’</w:t>
      </w:r>
      <w:r>
        <w:rPr>
          <w:szCs w:val="32"/>
          <w:lang w:eastAsia="en-US"/>
        </w:rPr>
        <w:t>ailleurs</w:t>
      </w:r>
      <w:r w:rsidR="0046142F">
        <w:rPr>
          <w:szCs w:val="32"/>
          <w:lang w:eastAsia="en-US"/>
        </w:rPr>
        <w:t xml:space="preserve">, </w:t>
      </w:r>
      <w:r>
        <w:rPr>
          <w:szCs w:val="32"/>
          <w:lang w:eastAsia="en-US"/>
        </w:rPr>
        <w:t>chose singulière</w:t>
      </w:r>
      <w:r w:rsidR="0046142F">
        <w:rPr>
          <w:szCs w:val="32"/>
          <w:lang w:eastAsia="en-US"/>
        </w:rPr>
        <w:t xml:space="preserve">, </w:t>
      </w:r>
      <w:r>
        <w:rPr>
          <w:szCs w:val="32"/>
          <w:lang w:eastAsia="en-US"/>
        </w:rPr>
        <w:t>ce n</w:t>
      </w:r>
      <w:r w:rsidR="0046142F">
        <w:rPr>
          <w:szCs w:val="32"/>
          <w:lang w:eastAsia="en-US"/>
        </w:rPr>
        <w:t>’</w:t>
      </w:r>
      <w:r>
        <w:rPr>
          <w:szCs w:val="32"/>
          <w:lang w:eastAsia="en-US"/>
        </w:rPr>
        <w:t>était pas pour Gabriel que les femmes avaient peur</w:t>
      </w:r>
      <w:r w:rsidR="0046142F">
        <w:rPr>
          <w:szCs w:val="32"/>
          <w:lang w:eastAsia="en-US"/>
        </w:rPr>
        <w:t xml:space="preserve">. </w:t>
      </w:r>
      <w:r>
        <w:rPr>
          <w:szCs w:val="32"/>
          <w:lang w:eastAsia="en-US"/>
        </w:rPr>
        <w:t>L</w:t>
      </w:r>
      <w:r w:rsidR="0046142F">
        <w:rPr>
          <w:szCs w:val="32"/>
          <w:lang w:eastAsia="en-US"/>
        </w:rPr>
        <w:t>’</w:t>
      </w:r>
      <w:r>
        <w:rPr>
          <w:szCs w:val="32"/>
          <w:lang w:eastAsia="en-US"/>
        </w:rPr>
        <w:t>intérêt aurait dû se porter sur ce malheureux enfant</w:t>
      </w:r>
      <w:r w:rsidR="0046142F">
        <w:rPr>
          <w:szCs w:val="32"/>
          <w:lang w:eastAsia="en-US"/>
        </w:rPr>
        <w:t xml:space="preserve">, </w:t>
      </w:r>
      <w:r>
        <w:rPr>
          <w:szCs w:val="32"/>
          <w:lang w:eastAsia="en-US"/>
        </w:rPr>
        <w:t>qui était le plus faible et qui était désespéré</w:t>
      </w:r>
      <w:r w:rsidR="0046142F">
        <w:rPr>
          <w:szCs w:val="32"/>
          <w:lang w:eastAsia="en-US"/>
        </w:rPr>
        <w:t>.</w:t>
      </w:r>
    </w:p>
    <w:p w14:paraId="07F5F858" w14:textId="77777777" w:rsidR="0046142F" w:rsidRDefault="003148C9" w:rsidP="0046142F">
      <w:pPr>
        <w:rPr>
          <w:szCs w:val="32"/>
          <w:lang w:eastAsia="en-US"/>
        </w:rPr>
      </w:pPr>
      <w:r>
        <w:rPr>
          <w:szCs w:val="32"/>
          <w:lang w:eastAsia="en-US"/>
        </w:rPr>
        <w:t>Le contraire arrivait</w:t>
      </w:r>
      <w:r w:rsidR="0046142F">
        <w:rPr>
          <w:szCs w:val="32"/>
          <w:lang w:eastAsia="en-US"/>
        </w:rPr>
        <w:t>.</w:t>
      </w:r>
    </w:p>
    <w:p w14:paraId="2E7FD2C8" w14:textId="77777777" w:rsidR="0046142F" w:rsidRDefault="003148C9" w:rsidP="0046142F">
      <w:pPr>
        <w:rPr>
          <w:szCs w:val="32"/>
          <w:lang w:eastAsia="en-US"/>
        </w:rPr>
      </w:pPr>
      <w:r>
        <w:rPr>
          <w:szCs w:val="32"/>
          <w:lang w:eastAsia="en-US"/>
        </w:rPr>
        <w:t>Sans savoir</w:t>
      </w:r>
      <w:r w:rsidR="0046142F">
        <w:rPr>
          <w:szCs w:val="32"/>
          <w:lang w:eastAsia="en-US"/>
        </w:rPr>
        <w:t xml:space="preserve">, </w:t>
      </w:r>
      <w:r>
        <w:rPr>
          <w:szCs w:val="32"/>
          <w:lang w:eastAsia="en-US"/>
        </w:rPr>
        <w:t>et malgré les apparences</w:t>
      </w:r>
      <w:r w:rsidR="0046142F">
        <w:rPr>
          <w:szCs w:val="32"/>
          <w:lang w:eastAsia="en-US"/>
        </w:rPr>
        <w:t xml:space="preserve">, </w:t>
      </w:r>
      <w:r>
        <w:rPr>
          <w:szCs w:val="32"/>
          <w:lang w:eastAsia="en-US"/>
        </w:rPr>
        <w:t>l</w:t>
      </w:r>
      <w:r w:rsidR="0046142F">
        <w:rPr>
          <w:szCs w:val="32"/>
          <w:lang w:eastAsia="en-US"/>
        </w:rPr>
        <w:t>’</w:t>
      </w:r>
      <w:r>
        <w:rPr>
          <w:szCs w:val="32"/>
          <w:lang w:eastAsia="en-US"/>
        </w:rPr>
        <w:t>instinct féminin donnait le beau rôle à Mazurke</w:t>
      </w:r>
      <w:r w:rsidR="0046142F">
        <w:rPr>
          <w:szCs w:val="32"/>
          <w:lang w:eastAsia="en-US"/>
        </w:rPr>
        <w:t>.</w:t>
      </w:r>
    </w:p>
    <w:p w14:paraId="614ED32F" w14:textId="77777777" w:rsidR="0046142F" w:rsidRDefault="003148C9" w:rsidP="0046142F">
      <w:pPr>
        <w:rPr>
          <w:szCs w:val="32"/>
          <w:lang w:eastAsia="en-US"/>
        </w:rPr>
      </w:pPr>
      <w:r>
        <w:rPr>
          <w:szCs w:val="32"/>
          <w:lang w:eastAsia="en-US"/>
        </w:rPr>
        <w:t xml:space="preserve">Rose </w:t>
      </w:r>
      <w:proofErr w:type="spellStart"/>
      <w:r>
        <w:rPr>
          <w:szCs w:val="32"/>
          <w:lang w:eastAsia="en-US"/>
        </w:rPr>
        <w:t>Cerceil</w:t>
      </w:r>
      <w:proofErr w:type="spellEnd"/>
      <w:r>
        <w:rPr>
          <w:szCs w:val="32"/>
          <w:lang w:eastAsia="en-US"/>
        </w:rPr>
        <w:t xml:space="preserve"> exprima l</w:t>
      </w:r>
      <w:r w:rsidR="0046142F">
        <w:rPr>
          <w:szCs w:val="32"/>
          <w:lang w:eastAsia="en-US"/>
        </w:rPr>
        <w:t>’</w:t>
      </w:r>
      <w:r>
        <w:rPr>
          <w:szCs w:val="32"/>
          <w:lang w:eastAsia="en-US"/>
        </w:rPr>
        <w:t>opinion commune en murmurant</w:t>
      </w:r>
      <w:r w:rsidR="0046142F">
        <w:rPr>
          <w:szCs w:val="32"/>
          <w:lang w:eastAsia="en-US"/>
        </w:rPr>
        <w:t> :</w:t>
      </w:r>
    </w:p>
    <w:p w14:paraId="6CDACB6F" w14:textId="77777777" w:rsidR="0046142F" w:rsidRDefault="0046142F" w:rsidP="0046142F">
      <w:pPr>
        <w:rPr>
          <w:szCs w:val="32"/>
          <w:lang w:eastAsia="en-US"/>
        </w:rPr>
      </w:pPr>
      <w:r>
        <w:rPr>
          <w:lang w:eastAsia="en-US"/>
        </w:rPr>
        <w:t>— </w:t>
      </w:r>
      <w:r w:rsidR="003148C9">
        <w:rPr>
          <w:szCs w:val="32"/>
          <w:lang w:eastAsia="en-US"/>
        </w:rPr>
        <w:t>Si ce petit fou allait le blesser</w:t>
      </w:r>
      <w:r>
        <w:rPr>
          <w:szCs w:val="32"/>
          <w:lang w:eastAsia="en-US"/>
        </w:rPr>
        <w:t> !…</w:t>
      </w:r>
    </w:p>
    <w:p w14:paraId="4CCAAA1F" w14:textId="77777777" w:rsidR="0046142F" w:rsidRDefault="003148C9" w:rsidP="0046142F">
      <w:pPr>
        <w:rPr>
          <w:szCs w:val="32"/>
          <w:lang w:eastAsia="en-US"/>
        </w:rPr>
      </w:pPr>
      <w:r>
        <w:rPr>
          <w:szCs w:val="32"/>
          <w:lang w:eastAsia="en-US"/>
        </w:rPr>
        <w:t>Gabriel descendit l</w:t>
      </w:r>
      <w:r w:rsidR="0046142F">
        <w:rPr>
          <w:szCs w:val="32"/>
          <w:lang w:eastAsia="en-US"/>
        </w:rPr>
        <w:t>’</w:t>
      </w:r>
      <w:r>
        <w:rPr>
          <w:szCs w:val="32"/>
          <w:lang w:eastAsia="en-US"/>
        </w:rPr>
        <w:t>escalier en quelques enjambées</w:t>
      </w:r>
      <w:r w:rsidR="0046142F">
        <w:rPr>
          <w:szCs w:val="32"/>
          <w:lang w:eastAsia="en-US"/>
        </w:rPr>
        <w:t>.</w:t>
      </w:r>
    </w:p>
    <w:p w14:paraId="4A0CB270" w14:textId="77777777" w:rsidR="0046142F" w:rsidRDefault="003148C9" w:rsidP="0046142F">
      <w:pPr>
        <w:rPr>
          <w:szCs w:val="32"/>
          <w:lang w:eastAsia="en-US"/>
        </w:rPr>
      </w:pPr>
      <w:r>
        <w:rPr>
          <w:szCs w:val="32"/>
          <w:lang w:eastAsia="en-US"/>
        </w:rPr>
        <w:t>Mazurke le rejoignit sous le vestibule</w:t>
      </w:r>
      <w:r w:rsidR="0046142F">
        <w:rPr>
          <w:szCs w:val="32"/>
          <w:lang w:eastAsia="en-US"/>
        </w:rPr>
        <w:t>.</w:t>
      </w:r>
    </w:p>
    <w:p w14:paraId="29F9E3BF" w14:textId="77777777" w:rsidR="0046142F" w:rsidRDefault="003148C9" w:rsidP="0046142F">
      <w:pPr>
        <w:rPr>
          <w:szCs w:val="32"/>
          <w:lang w:eastAsia="en-US"/>
        </w:rPr>
      </w:pPr>
      <w:r>
        <w:rPr>
          <w:szCs w:val="32"/>
          <w:lang w:eastAsia="en-US"/>
        </w:rPr>
        <w:t>Ils montèrent ensemble dans la voiture de Gabriel</w:t>
      </w:r>
      <w:r w:rsidR="0046142F">
        <w:rPr>
          <w:szCs w:val="32"/>
          <w:lang w:eastAsia="en-US"/>
        </w:rPr>
        <w:t>.</w:t>
      </w:r>
    </w:p>
    <w:p w14:paraId="6CADB7DB" w14:textId="77777777" w:rsidR="0046142F" w:rsidRDefault="0046142F" w:rsidP="0046142F">
      <w:pPr>
        <w:rPr>
          <w:szCs w:val="32"/>
          <w:lang w:eastAsia="en-US"/>
        </w:rPr>
      </w:pPr>
      <w:r>
        <w:rPr>
          <w:lang w:eastAsia="en-US"/>
        </w:rPr>
        <w:t>— </w:t>
      </w:r>
      <w:r w:rsidR="003148C9">
        <w:rPr>
          <w:szCs w:val="32"/>
          <w:lang w:eastAsia="en-US"/>
        </w:rPr>
        <w:t>Quai des Augustins</w:t>
      </w:r>
      <w:r>
        <w:rPr>
          <w:szCs w:val="32"/>
          <w:lang w:eastAsia="en-US"/>
        </w:rPr>
        <w:t xml:space="preserve">, </w:t>
      </w:r>
      <w:r w:rsidR="003148C9">
        <w:rPr>
          <w:szCs w:val="32"/>
          <w:lang w:eastAsia="en-US"/>
        </w:rPr>
        <w:t>dit ce dernier au cocher</w:t>
      </w:r>
      <w:r>
        <w:rPr>
          <w:szCs w:val="32"/>
          <w:lang w:eastAsia="en-US"/>
        </w:rPr>
        <w:t>.</w:t>
      </w:r>
    </w:p>
    <w:p w14:paraId="644C327C" w14:textId="77777777" w:rsidR="0046142F" w:rsidRDefault="003148C9" w:rsidP="0046142F">
      <w:pPr>
        <w:rPr>
          <w:szCs w:val="32"/>
          <w:lang w:eastAsia="en-US"/>
        </w:rPr>
      </w:pPr>
      <w:r>
        <w:rPr>
          <w:szCs w:val="32"/>
          <w:lang w:eastAsia="en-US"/>
        </w:rPr>
        <w:t>Il tira sa montre</w:t>
      </w:r>
      <w:r w:rsidR="0046142F">
        <w:rPr>
          <w:szCs w:val="32"/>
          <w:lang w:eastAsia="en-US"/>
        </w:rPr>
        <w:t>.</w:t>
      </w:r>
    </w:p>
    <w:p w14:paraId="6EF8AAA4" w14:textId="44E7F26B" w:rsidR="0046142F" w:rsidRDefault="0046142F" w:rsidP="0046142F">
      <w:pPr>
        <w:rPr>
          <w:szCs w:val="32"/>
          <w:lang w:eastAsia="en-US"/>
        </w:rPr>
      </w:pPr>
      <w:r>
        <w:rPr>
          <w:lang w:eastAsia="en-US"/>
        </w:rPr>
        <w:t>— </w:t>
      </w:r>
      <w:r w:rsidR="003148C9">
        <w:rPr>
          <w:szCs w:val="32"/>
          <w:lang w:eastAsia="en-US"/>
        </w:rPr>
        <w:t>Minuit et demi</w:t>
      </w:r>
      <w:r>
        <w:rPr>
          <w:szCs w:val="32"/>
          <w:lang w:eastAsia="en-US"/>
        </w:rPr>
        <w:t xml:space="preserve">, </w:t>
      </w:r>
      <w:r w:rsidR="003148C9">
        <w:rPr>
          <w:szCs w:val="32"/>
          <w:lang w:eastAsia="en-US"/>
        </w:rPr>
        <w:t xml:space="preserve">ajouta-t-il en se </w:t>
      </w:r>
      <w:r w:rsidR="003148C9">
        <w:rPr>
          <w:szCs w:val="32"/>
          <w:lang w:eastAsia="en-US"/>
        </w:rPr>
        <w:t xml:space="preserve">tournant </w:t>
      </w:r>
      <w:r w:rsidR="003148C9">
        <w:rPr>
          <w:szCs w:val="32"/>
          <w:lang w:eastAsia="en-US"/>
        </w:rPr>
        <w:t>vers Mazurke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il n</w:t>
      </w:r>
      <w:r>
        <w:rPr>
          <w:szCs w:val="32"/>
          <w:lang w:eastAsia="en-US"/>
        </w:rPr>
        <w:t>’</w:t>
      </w:r>
      <w:r w:rsidR="003148C9">
        <w:rPr>
          <w:szCs w:val="32"/>
          <w:lang w:eastAsia="en-US"/>
        </w:rPr>
        <w:t>y aura personne sur le quai</w:t>
      </w:r>
      <w:r>
        <w:rPr>
          <w:szCs w:val="32"/>
          <w:lang w:eastAsia="en-US"/>
        </w:rPr>
        <w:t xml:space="preserve">… </w:t>
      </w:r>
      <w:r w:rsidR="003148C9">
        <w:rPr>
          <w:szCs w:val="32"/>
          <w:lang w:eastAsia="en-US"/>
        </w:rPr>
        <w:t>Nous pourrons nous battre tout à l</w:t>
      </w:r>
      <w:r>
        <w:rPr>
          <w:szCs w:val="32"/>
          <w:lang w:eastAsia="en-US"/>
        </w:rPr>
        <w:t>’</w:t>
      </w:r>
      <w:r w:rsidR="003148C9">
        <w:rPr>
          <w:szCs w:val="32"/>
          <w:lang w:eastAsia="en-US"/>
        </w:rPr>
        <w:t>aise</w:t>
      </w:r>
      <w:r>
        <w:rPr>
          <w:szCs w:val="32"/>
          <w:lang w:eastAsia="en-US"/>
        </w:rPr>
        <w:t>.</w:t>
      </w:r>
    </w:p>
    <w:p w14:paraId="18E40583" w14:textId="77777777" w:rsidR="0046142F" w:rsidRDefault="003148C9" w:rsidP="0046142F">
      <w:pPr>
        <w:rPr>
          <w:szCs w:val="32"/>
          <w:lang w:eastAsia="en-US"/>
        </w:rPr>
      </w:pPr>
      <w:r>
        <w:rPr>
          <w:szCs w:val="32"/>
          <w:lang w:eastAsia="en-US"/>
        </w:rPr>
        <w:t>Mazurke était renversé dans l</w:t>
      </w:r>
      <w:r w:rsidR="0046142F">
        <w:rPr>
          <w:szCs w:val="32"/>
          <w:lang w:eastAsia="en-US"/>
        </w:rPr>
        <w:t>’</w:t>
      </w:r>
      <w:r>
        <w:rPr>
          <w:szCs w:val="32"/>
          <w:lang w:eastAsia="en-US"/>
        </w:rPr>
        <w:t>angle de la voiture</w:t>
      </w:r>
      <w:r w:rsidR="0046142F">
        <w:rPr>
          <w:szCs w:val="32"/>
          <w:lang w:eastAsia="en-US"/>
        </w:rPr>
        <w:t>.</w:t>
      </w:r>
    </w:p>
    <w:p w14:paraId="610841A1" w14:textId="77777777" w:rsidR="0046142F" w:rsidRDefault="003148C9" w:rsidP="0046142F">
      <w:pPr>
        <w:rPr>
          <w:szCs w:val="32"/>
          <w:lang w:eastAsia="en-US"/>
        </w:rPr>
      </w:pPr>
      <w:r>
        <w:rPr>
          <w:szCs w:val="32"/>
          <w:lang w:eastAsia="en-US"/>
        </w:rPr>
        <w:t>Il ne répondit pas</w:t>
      </w:r>
      <w:r w:rsidR="0046142F">
        <w:rPr>
          <w:szCs w:val="32"/>
          <w:lang w:eastAsia="en-US"/>
        </w:rPr>
        <w:t>.</w:t>
      </w:r>
    </w:p>
    <w:p w14:paraId="3E01E1D2" w14:textId="77777777" w:rsidR="0046142F" w:rsidRDefault="003148C9" w:rsidP="0046142F">
      <w:pPr>
        <w:rPr>
          <w:szCs w:val="32"/>
          <w:lang w:eastAsia="en-US"/>
        </w:rPr>
      </w:pPr>
      <w:r>
        <w:rPr>
          <w:szCs w:val="32"/>
          <w:lang w:eastAsia="en-US"/>
        </w:rPr>
        <w:lastRenderedPageBreak/>
        <w:t>Tout le monde a pu voir la cohue de voitures qui se presse au bas du Pont-Neuf</w:t>
      </w:r>
      <w:r w:rsidR="0046142F">
        <w:rPr>
          <w:szCs w:val="32"/>
          <w:lang w:eastAsia="en-US"/>
        </w:rPr>
        <w:t xml:space="preserve">, </w:t>
      </w:r>
      <w:r>
        <w:rPr>
          <w:szCs w:val="32"/>
          <w:lang w:eastAsia="en-US"/>
        </w:rPr>
        <w:t>précisément à cette heure de minuit et demi</w:t>
      </w:r>
      <w:r w:rsidR="0046142F">
        <w:rPr>
          <w:szCs w:val="32"/>
          <w:lang w:eastAsia="en-US"/>
        </w:rPr>
        <w:t xml:space="preserve">. </w:t>
      </w:r>
      <w:r>
        <w:rPr>
          <w:szCs w:val="32"/>
          <w:lang w:eastAsia="en-US"/>
        </w:rPr>
        <w:t>L</w:t>
      </w:r>
      <w:r w:rsidR="0046142F">
        <w:rPr>
          <w:szCs w:val="32"/>
          <w:lang w:eastAsia="en-US"/>
        </w:rPr>
        <w:t>’</w:t>
      </w:r>
      <w:r>
        <w:rPr>
          <w:szCs w:val="32"/>
          <w:lang w:eastAsia="en-US"/>
        </w:rPr>
        <w:t>effet est d</w:t>
      </w:r>
      <w:r w:rsidR="0046142F">
        <w:rPr>
          <w:szCs w:val="32"/>
          <w:lang w:eastAsia="en-US"/>
        </w:rPr>
        <w:t>’</w:t>
      </w:r>
      <w:r>
        <w:rPr>
          <w:szCs w:val="32"/>
          <w:lang w:eastAsia="en-US"/>
        </w:rPr>
        <w:t>autant plus bizarre</w:t>
      </w:r>
      <w:r w:rsidR="0046142F">
        <w:rPr>
          <w:szCs w:val="32"/>
          <w:lang w:eastAsia="en-US"/>
        </w:rPr>
        <w:t xml:space="preserve">, </w:t>
      </w:r>
      <w:r>
        <w:rPr>
          <w:szCs w:val="32"/>
          <w:lang w:eastAsia="en-US"/>
        </w:rPr>
        <w:t>que toutes les boutiques sont depuis longtemps fermées</w:t>
      </w:r>
      <w:r w:rsidR="0046142F">
        <w:rPr>
          <w:szCs w:val="32"/>
          <w:lang w:eastAsia="en-US"/>
        </w:rPr>
        <w:t xml:space="preserve">, </w:t>
      </w:r>
      <w:r>
        <w:rPr>
          <w:szCs w:val="32"/>
          <w:lang w:eastAsia="en-US"/>
        </w:rPr>
        <w:t>et que les rues</w:t>
      </w:r>
      <w:r w:rsidR="0046142F">
        <w:rPr>
          <w:szCs w:val="32"/>
          <w:lang w:eastAsia="en-US"/>
        </w:rPr>
        <w:t xml:space="preserve">, </w:t>
      </w:r>
      <w:r>
        <w:rPr>
          <w:szCs w:val="32"/>
          <w:lang w:eastAsia="en-US"/>
        </w:rPr>
        <w:t>et les quais dorment à l</w:t>
      </w:r>
      <w:r w:rsidR="0046142F">
        <w:rPr>
          <w:szCs w:val="32"/>
          <w:lang w:eastAsia="en-US"/>
        </w:rPr>
        <w:t>’</w:t>
      </w:r>
      <w:r>
        <w:rPr>
          <w:szCs w:val="32"/>
          <w:lang w:eastAsia="en-US"/>
        </w:rPr>
        <w:t>entour</w:t>
      </w:r>
      <w:r w:rsidR="0046142F">
        <w:rPr>
          <w:szCs w:val="32"/>
          <w:lang w:eastAsia="en-US"/>
        </w:rPr>
        <w:t>.</w:t>
      </w:r>
    </w:p>
    <w:p w14:paraId="0180A48F"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est un bruit assourdissant</w:t>
      </w:r>
      <w:r w:rsidR="0046142F">
        <w:rPr>
          <w:szCs w:val="32"/>
          <w:lang w:eastAsia="en-US"/>
        </w:rPr>
        <w:t xml:space="preserve">, </w:t>
      </w:r>
      <w:r>
        <w:rPr>
          <w:szCs w:val="32"/>
          <w:lang w:eastAsia="en-US"/>
        </w:rPr>
        <w:t>parmi le grand silence de la nuit parisienne</w:t>
      </w:r>
      <w:r w:rsidR="0046142F">
        <w:rPr>
          <w:szCs w:val="32"/>
          <w:lang w:eastAsia="en-US"/>
        </w:rPr>
        <w:t xml:space="preserve"> ; </w:t>
      </w:r>
      <w:r>
        <w:rPr>
          <w:szCs w:val="32"/>
          <w:lang w:eastAsia="en-US"/>
        </w:rPr>
        <w:t>c</w:t>
      </w:r>
      <w:r w:rsidR="0046142F">
        <w:rPr>
          <w:szCs w:val="32"/>
          <w:lang w:eastAsia="en-US"/>
        </w:rPr>
        <w:t>’</w:t>
      </w:r>
      <w:r>
        <w:rPr>
          <w:szCs w:val="32"/>
          <w:lang w:eastAsia="en-US"/>
        </w:rPr>
        <w:t>est un mouvement</w:t>
      </w:r>
      <w:r w:rsidR="0046142F">
        <w:rPr>
          <w:szCs w:val="32"/>
          <w:lang w:eastAsia="en-US"/>
        </w:rPr>
        <w:t xml:space="preserve">, </w:t>
      </w:r>
      <w:r>
        <w:rPr>
          <w:szCs w:val="32"/>
          <w:lang w:eastAsia="en-US"/>
        </w:rPr>
        <w:t>un embarras</w:t>
      </w:r>
      <w:r w:rsidR="0046142F">
        <w:rPr>
          <w:szCs w:val="32"/>
          <w:lang w:eastAsia="en-US"/>
        </w:rPr>
        <w:t xml:space="preserve"> : </w:t>
      </w:r>
      <w:r>
        <w:rPr>
          <w:szCs w:val="32"/>
          <w:lang w:eastAsia="en-US"/>
        </w:rPr>
        <w:t>cochers et chevaux se hâtent</w:t>
      </w:r>
      <w:r w:rsidR="0046142F">
        <w:rPr>
          <w:szCs w:val="32"/>
          <w:lang w:eastAsia="en-US"/>
        </w:rPr>
        <w:t xml:space="preserve">, </w:t>
      </w:r>
      <w:r>
        <w:rPr>
          <w:szCs w:val="32"/>
          <w:lang w:eastAsia="en-US"/>
        </w:rPr>
        <w:t>sentent le lit et l</w:t>
      </w:r>
      <w:r w:rsidR="0046142F">
        <w:rPr>
          <w:szCs w:val="32"/>
          <w:lang w:eastAsia="en-US"/>
        </w:rPr>
        <w:t>’</w:t>
      </w:r>
      <w:r>
        <w:rPr>
          <w:szCs w:val="32"/>
          <w:lang w:eastAsia="en-US"/>
        </w:rPr>
        <w:t>écurie</w:t>
      </w:r>
      <w:r w:rsidR="0046142F">
        <w:rPr>
          <w:szCs w:val="32"/>
          <w:lang w:eastAsia="en-US"/>
        </w:rPr>
        <w:t>.</w:t>
      </w:r>
    </w:p>
    <w:p w14:paraId="0A332BA3" w14:textId="77777777" w:rsidR="0046142F" w:rsidRDefault="003148C9" w:rsidP="0046142F">
      <w:pPr>
        <w:rPr>
          <w:szCs w:val="32"/>
          <w:lang w:eastAsia="en-US"/>
        </w:rPr>
      </w:pPr>
      <w:r>
        <w:rPr>
          <w:szCs w:val="32"/>
          <w:lang w:eastAsia="en-US"/>
        </w:rPr>
        <w:t>Fiacres honteux</w:t>
      </w:r>
      <w:r w:rsidR="0046142F">
        <w:rPr>
          <w:szCs w:val="32"/>
          <w:lang w:eastAsia="en-US"/>
        </w:rPr>
        <w:t xml:space="preserve">, </w:t>
      </w:r>
      <w:r>
        <w:rPr>
          <w:szCs w:val="32"/>
          <w:lang w:eastAsia="en-US"/>
        </w:rPr>
        <w:t>qui couvrent du voile banal de leurs stores des amours de hasard</w:t>
      </w:r>
      <w:r w:rsidR="0046142F">
        <w:rPr>
          <w:szCs w:val="32"/>
          <w:lang w:eastAsia="en-US"/>
        </w:rPr>
        <w:t xml:space="preserve">, </w:t>
      </w:r>
      <w:r>
        <w:rPr>
          <w:szCs w:val="32"/>
          <w:lang w:eastAsia="en-US"/>
        </w:rPr>
        <w:t>brillants équipages qui se sont encanaillés par fortune dans la boue du boulevard du crime</w:t>
      </w:r>
      <w:r w:rsidR="0046142F">
        <w:rPr>
          <w:szCs w:val="32"/>
          <w:lang w:eastAsia="en-US"/>
        </w:rPr>
        <w:t xml:space="preserve">, </w:t>
      </w:r>
      <w:r>
        <w:rPr>
          <w:szCs w:val="32"/>
          <w:lang w:eastAsia="en-US"/>
        </w:rPr>
        <w:t>coupés qui ont été rire au Vaudeville</w:t>
      </w:r>
      <w:r w:rsidR="0046142F">
        <w:rPr>
          <w:szCs w:val="32"/>
          <w:lang w:eastAsia="en-US"/>
        </w:rPr>
        <w:t xml:space="preserve">, </w:t>
      </w:r>
      <w:r>
        <w:rPr>
          <w:szCs w:val="32"/>
          <w:lang w:eastAsia="en-US"/>
        </w:rPr>
        <w:t>calèches qui ont été pleurer au Gymnase</w:t>
      </w:r>
      <w:r w:rsidR="0046142F">
        <w:rPr>
          <w:szCs w:val="32"/>
          <w:lang w:eastAsia="en-US"/>
        </w:rPr>
        <w:t xml:space="preserve">, </w:t>
      </w:r>
      <w:r>
        <w:rPr>
          <w:szCs w:val="32"/>
          <w:lang w:eastAsia="en-US"/>
        </w:rPr>
        <w:t>citadines qui ont dévoré vingt-huit actes et soixante-quinze tableaux au théâtre de l</w:t>
      </w:r>
      <w:r w:rsidR="0046142F">
        <w:rPr>
          <w:szCs w:val="32"/>
          <w:lang w:eastAsia="en-US"/>
        </w:rPr>
        <w:t>’</w:t>
      </w:r>
      <w:r>
        <w:rPr>
          <w:szCs w:val="32"/>
          <w:lang w:eastAsia="en-US"/>
        </w:rPr>
        <w:t>Ambigu-Comique</w:t>
      </w:r>
      <w:r w:rsidR="0046142F">
        <w:rPr>
          <w:szCs w:val="32"/>
          <w:lang w:eastAsia="en-US"/>
        </w:rPr>
        <w:t xml:space="preserve">, </w:t>
      </w:r>
      <w:r>
        <w:rPr>
          <w:szCs w:val="32"/>
          <w:lang w:eastAsia="en-US"/>
        </w:rPr>
        <w:t>tout cela se mêle</w:t>
      </w:r>
      <w:r w:rsidR="0046142F">
        <w:rPr>
          <w:szCs w:val="32"/>
          <w:lang w:eastAsia="en-US"/>
        </w:rPr>
        <w:t xml:space="preserve">, </w:t>
      </w:r>
      <w:r>
        <w:rPr>
          <w:szCs w:val="32"/>
          <w:lang w:eastAsia="en-US"/>
        </w:rPr>
        <w:t>tout cela roule et se croise avec quelque carrosse littéraire revenant de l</w:t>
      </w:r>
      <w:r w:rsidR="0046142F">
        <w:rPr>
          <w:szCs w:val="32"/>
          <w:lang w:eastAsia="en-US"/>
        </w:rPr>
        <w:t>’</w:t>
      </w:r>
      <w:r>
        <w:rPr>
          <w:szCs w:val="32"/>
          <w:lang w:eastAsia="en-US"/>
        </w:rPr>
        <w:t>Odéon</w:t>
      </w:r>
      <w:r w:rsidR="0046142F">
        <w:rPr>
          <w:szCs w:val="32"/>
          <w:lang w:eastAsia="en-US"/>
        </w:rPr>
        <w:t>.</w:t>
      </w:r>
    </w:p>
    <w:p w14:paraId="58C595AB" w14:textId="77777777" w:rsidR="0046142F" w:rsidRDefault="003148C9" w:rsidP="0046142F">
      <w:pPr>
        <w:rPr>
          <w:szCs w:val="32"/>
          <w:lang w:eastAsia="en-US"/>
        </w:rPr>
      </w:pPr>
      <w:r>
        <w:rPr>
          <w:szCs w:val="32"/>
          <w:lang w:eastAsia="en-US"/>
        </w:rPr>
        <w:t>Cela dure une demi-heure</w:t>
      </w:r>
      <w:r w:rsidR="0046142F">
        <w:rPr>
          <w:szCs w:val="32"/>
          <w:lang w:eastAsia="en-US"/>
        </w:rPr>
        <w:t xml:space="preserve">. </w:t>
      </w:r>
      <w:r>
        <w:rPr>
          <w:szCs w:val="32"/>
          <w:lang w:eastAsia="en-US"/>
        </w:rPr>
        <w:t>Puis le silence revient avec la solitude</w:t>
      </w:r>
      <w:r w:rsidR="0046142F">
        <w:rPr>
          <w:szCs w:val="32"/>
          <w:lang w:eastAsia="en-US"/>
        </w:rPr>
        <w:t>.</w:t>
      </w:r>
    </w:p>
    <w:p w14:paraId="6EA01A5E" w14:textId="77777777" w:rsidR="0046142F" w:rsidRDefault="003148C9" w:rsidP="0046142F">
      <w:pPr>
        <w:rPr>
          <w:szCs w:val="32"/>
          <w:lang w:eastAsia="en-US"/>
        </w:rPr>
      </w:pPr>
      <w:r>
        <w:rPr>
          <w:szCs w:val="32"/>
          <w:lang w:eastAsia="en-US"/>
        </w:rPr>
        <w:t>La voiture qui emportait Mazurke et Gabriel tomba au beau milieu de la bagarre</w:t>
      </w:r>
      <w:r w:rsidR="0046142F">
        <w:rPr>
          <w:szCs w:val="32"/>
          <w:lang w:eastAsia="en-US"/>
        </w:rPr>
        <w:t xml:space="preserve">. </w:t>
      </w:r>
      <w:r>
        <w:rPr>
          <w:szCs w:val="32"/>
          <w:lang w:eastAsia="en-US"/>
        </w:rPr>
        <w:t>Le cocher qui dormait aux trois quarts</w:t>
      </w:r>
      <w:r w:rsidR="0046142F">
        <w:rPr>
          <w:szCs w:val="32"/>
          <w:lang w:eastAsia="en-US"/>
        </w:rPr>
        <w:t xml:space="preserve">, </w:t>
      </w:r>
      <w:r>
        <w:rPr>
          <w:szCs w:val="32"/>
          <w:lang w:eastAsia="en-US"/>
        </w:rPr>
        <w:t>au lieu de garder sa droite à l</w:t>
      </w:r>
      <w:r w:rsidR="0046142F">
        <w:rPr>
          <w:szCs w:val="32"/>
          <w:lang w:eastAsia="en-US"/>
        </w:rPr>
        <w:t>’</w:t>
      </w:r>
      <w:r>
        <w:rPr>
          <w:szCs w:val="32"/>
          <w:lang w:eastAsia="en-US"/>
        </w:rPr>
        <w:t>embouchure de la rue Dauphine</w:t>
      </w:r>
      <w:r w:rsidR="0046142F">
        <w:rPr>
          <w:szCs w:val="32"/>
          <w:lang w:eastAsia="en-US"/>
        </w:rPr>
        <w:t xml:space="preserve">, </w:t>
      </w:r>
      <w:r>
        <w:rPr>
          <w:szCs w:val="32"/>
          <w:lang w:eastAsia="en-US"/>
        </w:rPr>
        <w:t>prit du champ pour tourner</w:t>
      </w:r>
      <w:r w:rsidR="0046142F">
        <w:rPr>
          <w:szCs w:val="32"/>
          <w:lang w:eastAsia="en-US"/>
        </w:rPr>
        <w:t xml:space="preserve">, </w:t>
      </w:r>
      <w:r>
        <w:rPr>
          <w:szCs w:val="32"/>
          <w:lang w:eastAsia="en-US"/>
        </w:rPr>
        <w:t>se laissa séparer du trottoir et fut dès lors obligé de couper en biais la ligne du quai</w:t>
      </w:r>
      <w:r w:rsidR="0046142F">
        <w:rPr>
          <w:szCs w:val="32"/>
          <w:lang w:eastAsia="en-US"/>
        </w:rPr>
        <w:t xml:space="preserve">, </w:t>
      </w:r>
      <w:r>
        <w:rPr>
          <w:szCs w:val="32"/>
          <w:lang w:eastAsia="en-US"/>
        </w:rPr>
        <w:t>mettant le désordre dans le courant des équipages</w:t>
      </w:r>
      <w:r w:rsidR="0046142F">
        <w:rPr>
          <w:szCs w:val="32"/>
          <w:lang w:eastAsia="en-US"/>
        </w:rPr>
        <w:t xml:space="preserve">, </w:t>
      </w:r>
      <w:r>
        <w:rPr>
          <w:szCs w:val="32"/>
          <w:lang w:eastAsia="en-US"/>
        </w:rPr>
        <w:t>fiacres</w:t>
      </w:r>
      <w:r w:rsidR="0046142F">
        <w:rPr>
          <w:szCs w:val="32"/>
          <w:lang w:eastAsia="en-US"/>
        </w:rPr>
        <w:t xml:space="preserve">, </w:t>
      </w:r>
      <w:r>
        <w:rPr>
          <w:szCs w:val="32"/>
          <w:lang w:eastAsia="en-US"/>
        </w:rPr>
        <w:t>etc</w:t>
      </w:r>
      <w:r w:rsidR="0046142F">
        <w:rPr>
          <w:szCs w:val="32"/>
          <w:lang w:eastAsia="en-US"/>
        </w:rPr>
        <w:t xml:space="preserve">., </w:t>
      </w:r>
      <w:r>
        <w:rPr>
          <w:szCs w:val="32"/>
          <w:lang w:eastAsia="en-US"/>
        </w:rPr>
        <w:t>qui descendaient vers le faubourg Saint-Germain</w:t>
      </w:r>
      <w:r w:rsidR="0046142F">
        <w:rPr>
          <w:szCs w:val="32"/>
          <w:lang w:eastAsia="en-US"/>
        </w:rPr>
        <w:t>.</w:t>
      </w:r>
    </w:p>
    <w:p w14:paraId="6D5B1F08" w14:textId="77777777" w:rsidR="0046142F" w:rsidRDefault="003148C9" w:rsidP="0046142F">
      <w:pPr>
        <w:rPr>
          <w:szCs w:val="32"/>
          <w:lang w:eastAsia="en-US"/>
        </w:rPr>
      </w:pPr>
      <w:r>
        <w:rPr>
          <w:szCs w:val="32"/>
          <w:lang w:eastAsia="en-US"/>
        </w:rPr>
        <w:t>Des jurons</w:t>
      </w:r>
      <w:r w:rsidR="0046142F">
        <w:rPr>
          <w:szCs w:val="32"/>
          <w:lang w:eastAsia="en-US"/>
        </w:rPr>
        <w:t xml:space="preserve">, </w:t>
      </w:r>
      <w:r>
        <w:rPr>
          <w:szCs w:val="32"/>
          <w:lang w:eastAsia="en-US"/>
        </w:rPr>
        <w:t>il en plut</w:t>
      </w:r>
      <w:r w:rsidR="0046142F">
        <w:rPr>
          <w:szCs w:val="32"/>
          <w:lang w:eastAsia="en-US"/>
        </w:rPr>
        <w:t xml:space="preserve"> ! </w:t>
      </w:r>
      <w:r>
        <w:rPr>
          <w:szCs w:val="32"/>
          <w:lang w:eastAsia="en-US"/>
        </w:rPr>
        <w:t>des malédictions</w:t>
      </w:r>
      <w:r w:rsidR="0046142F">
        <w:rPr>
          <w:szCs w:val="32"/>
          <w:lang w:eastAsia="en-US"/>
        </w:rPr>
        <w:t xml:space="preserve">, </w:t>
      </w:r>
      <w:r>
        <w:rPr>
          <w:szCs w:val="32"/>
          <w:lang w:eastAsia="en-US"/>
        </w:rPr>
        <w:t>des menaces</w:t>
      </w:r>
      <w:r w:rsidR="0046142F">
        <w:rPr>
          <w:szCs w:val="32"/>
          <w:lang w:eastAsia="en-US"/>
        </w:rPr>
        <w:t xml:space="preserve">, </w:t>
      </w:r>
      <w:r>
        <w:rPr>
          <w:szCs w:val="32"/>
          <w:lang w:eastAsia="en-US"/>
        </w:rPr>
        <w:t>mais pas de coups</w:t>
      </w:r>
      <w:r w:rsidR="0046142F">
        <w:rPr>
          <w:szCs w:val="32"/>
          <w:lang w:eastAsia="en-US"/>
        </w:rPr>
        <w:t xml:space="preserve">. </w:t>
      </w:r>
      <w:r>
        <w:rPr>
          <w:szCs w:val="32"/>
          <w:lang w:eastAsia="en-US"/>
        </w:rPr>
        <w:t>Rarement les cochers parisiens oublient la prudence</w:t>
      </w:r>
      <w:r w:rsidR="0046142F">
        <w:rPr>
          <w:szCs w:val="32"/>
          <w:lang w:eastAsia="en-US"/>
        </w:rPr>
        <w:t>.</w:t>
      </w:r>
    </w:p>
    <w:p w14:paraId="498B37EC" w14:textId="77777777" w:rsidR="0046142F" w:rsidRDefault="003148C9" w:rsidP="0046142F">
      <w:pPr>
        <w:rPr>
          <w:szCs w:val="32"/>
          <w:lang w:eastAsia="en-US"/>
        </w:rPr>
      </w:pPr>
      <w:r>
        <w:rPr>
          <w:szCs w:val="32"/>
          <w:lang w:eastAsia="en-US"/>
        </w:rPr>
        <w:lastRenderedPageBreak/>
        <w:t>Cependant le mouvement cessa peu à peu</w:t>
      </w:r>
      <w:r w:rsidR="0046142F">
        <w:rPr>
          <w:szCs w:val="32"/>
          <w:lang w:eastAsia="en-US"/>
        </w:rPr>
        <w:t xml:space="preserve">. </w:t>
      </w:r>
      <w:r>
        <w:rPr>
          <w:szCs w:val="32"/>
          <w:lang w:eastAsia="en-US"/>
        </w:rPr>
        <w:t>Il y avait un bel et bon embarras</w:t>
      </w:r>
      <w:r w:rsidR="0046142F">
        <w:rPr>
          <w:szCs w:val="32"/>
          <w:lang w:eastAsia="en-US"/>
        </w:rPr>
        <w:t xml:space="preserve">, </w:t>
      </w:r>
      <w:r>
        <w:rPr>
          <w:szCs w:val="32"/>
          <w:lang w:eastAsia="en-US"/>
        </w:rPr>
        <w:t>compliqué de bris de timons et de capotes défoncées</w:t>
      </w:r>
      <w:r w:rsidR="0046142F">
        <w:rPr>
          <w:szCs w:val="32"/>
          <w:lang w:eastAsia="en-US"/>
        </w:rPr>
        <w:t>.</w:t>
      </w:r>
    </w:p>
    <w:p w14:paraId="33919960" w14:textId="77777777" w:rsidR="0046142F" w:rsidRDefault="003148C9" w:rsidP="0046142F">
      <w:pPr>
        <w:rPr>
          <w:szCs w:val="32"/>
          <w:lang w:eastAsia="en-US"/>
        </w:rPr>
      </w:pPr>
      <w:r>
        <w:rPr>
          <w:szCs w:val="32"/>
          <w:lang w:eastAsia="en-US"/>
        </w:rPr>
        <w:t>Gabriel et Mazurke sautèrent sur le pavé</w:t>
      </w:r>
      <w:r w:rsidR="0046142F">
        <w:rPr>
          <w:szCs w:val="32"/>
          <w:lang w:eastAsia="en-US"/>
        </w:rPr>
        <w:t xml:space="preserve">. </w:t>
      </w:r>
      <w:r>
        <w:rPr>
          <w:szCs w:val="32"/>
          <w:lang w:eastAsia="en-US"/>
        </w:rPr>
        <w:t>Gabriel avait les épées</w:t>
      </w:r>
      <w:r w:rsidR="0046142F">
        <w:rPr>
          <w:szCs w:val="32"/>
          <w:lang w:eastAsia="en-US"/>
        </w:rPr>
        <w:t>.</w:t>
      </w:r>
    </w:p>
    <w:p w14:paraId="20D96F8D" w14:textId="77777777" w:rsidR="0046142F" w:rsidRDefault="003148C9" w:rsidP="0046142F">
      <w:pPr>
        <w:rPr>
          <w:szCs w:val="32"/>
          <w:lang w:eastAsia="en-US"/>
        </w:rPr>
      </w:pPr>
      <w:r>
        <w:rPr>
          <w:szCs w:val="32"/>
          <w:lang w:eastAsia="en-US"/>
        </w:rPr>
        <w:t>Au moment où ils cherchaient à louvoyer au travers de tous ces véhicules empêchés</w:t>
      </w:r>
      <w:r w:rsidR="0046142F">
        <w:rPr>
          <w:szCs w:val="32"/>
          <w:lang w:eastAsia="en-US"/>
        </w:rPr>
        <w:t xml:space="preserve">, </w:t>
      </w:r>
      <w:r>
        <w:rPr>
          <w:szCs w:val="32"/>
          <w:lang w:eastAsia="en-US"/>
        </w:rPr>
        <w:t>un cri faible retentit à l</w:t>
      </w:r>
      <w:r w:rsidR="0046142F">
        <w:rPr>
          <w:szCs w:val="32"/>
          <w:lang w:eastAsia="en-US"/>
        </w:rPr>
        <w:t>’</w:t>
      </w:r>
      <w:r>
        <w:rPr>
          <w:szCs w:val="32"/>
          <w:lang w:eastAsia="en-US"/>
        </w:rPr>
        <w:t>oreille de Mazurke</w:t>
      </w:r>
      <w:r w:rsidR="0046142F">
        <w:rPr>
          <w:szCs w:val="32"/>
          <w:lang w:eastAsia="en-US"/>
        </w:rPr>
        <w:t>.</w:t>
      </w:r>
    </w:p>
    <w:p w14:paraId="2243A548" w14:textId="62E12FF5" w:rsidR="0046142F" w:rsidRDefault="003148C9" w:rsidP="0046142F">
      <w:pPr>
        <w:rPr>
          <w:szCs w:val="32"/>
          <w:lang w:eastAsia="en-US"/>
        </w:rPr>
      </w:pPr>
      <w:r>
        <w:rPr>
          <w:szCs w:val="32"/>
          <w:lang w:eastAsia="en-US"/>
        </w:rPr>
        <w:t>Il se retourna et vit au fond d</w:t>
      </w:r>
      <w:r w:rsidR="0046142F">
        <w:rPr>
          <w:szCs w:val="32"/>
          <w:lang w:eastAsia="en-US"/>
        </w:rPr>
        <w:t>’</w:t>
      </w:r>
      <w:r>
        <w:rPr>
          <w:szCs w:val="32"/>
          <w:lang w:eastAsia="en-US"/>
        </w:rPr>
        <w:t xml:space="preserve">un cabriolet </w:t>
      </w:r>
      <w:proofErr w:type="spellStart"/>
      <w:r>
        <w:rPr>
          <w:szCs w:val="32"/>
          <w:lang w:eastAsia="en-US"/>
        </w:rPr>
        <w:t>mylord</w:t>
      </w:r>
      <w:proofErr w:type="spellEnd"/>
      <w:r>
        <w:rPr>
          <w:szCs w:val="32"/>
          <w:lang w:eastAsia="en-US"/>
        </w:rPr>
        <w:t xml:space="preserve"> dont la capote était baissée</w:t>
      </w:r>
      <w:r w:rsidR="0046142F">
        <w:rPr>
          <w:szCs w:val="32"/>
          <w:lang w:eastAsia="en-US"/>
        </w:rPr>
        <w:t xml:space="preserve">, </w:t>
      </w:r>
      <w:r>
        <w:rPr>
          <w:szCs w:val="32"/>
          <w:lang w:eastAsia="en-US"/>
        </w:rPr>
        <w:t>une femme qu</w:t>
      </w:r>
      <w:r w:rsidR="0046142F">
        <w:rPr>
          <w:szCs w:val="32"/>
          <w:lang w:eastAsia="en-US"/>
        </w:rPr>
        <w:t>’</w:t>
      </w:r>
      <w:r>
        <w:rPr>
          <w:szCs w:val="32"/>
          <w:lang w:eastAsia="en-US"/>
        </w:rPr>
        <w:t>il ne reconnut point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Elle se penchait pourtant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Mazurke continua sa route</w:t>
      </w:r>
      <w:r w:rsidR="0046142F">
        <w:rPr>
          <w:szCs w:val="32"/>
          <w:lang w:eastAsia="en-US"/>
        </w:rPr>
        <w:t>.</w:t>
      </w:r>
    </w:p>
    <w:p w14:paraId="667E9C9A" w14:textId="77777777" w:rsidR="0046142F" w:rsidRDefault="003148C9" w:rsidP="0046142F">
      <w:pPr>
        <w:rPr>
          <w:szCs w:val="32"/>
          <w:lang w:eastAsia="en-US"/>
        </w:rPr>
      </w:pPr>
      <w:r>
        <w:rPr>
          <w:szCs w:val="32"/>
          <w:lang w:eastAsia="en-US"/>
        </w:rPr>
        <w:t xml:space="preserve">La femme leva le tablier du cabriolet et descendit </w:t>
      </w:r>
      <w:proofErr w:type="spellStart"/>
      <w:r>
        <w:rPr>
          <w:szCs w:val="32"/>
          <w:lang w:eastAsia="en-US"/>
        </w:rPr>
        <w:t>résolûment</w:t>
      </w:r>
      <w:proofErr w:type="spellEnd"/>
      <w:r w:rsidR="0046142F">
        <w:rPr>
          <w:szCs w:val="32"/>
          <w:lang w:eastAsia="en-US"/>
        </w:rPr>
        <w:t xml:space="preserve">, </w:t>
      </w:r>
      <w:r>
        <w:rPr>
          <w:szCs w:val="32"/>
          <w:lang w:eastAsia="en-US"/>
        </w:rPr>
        <w:t>au risque de se faire écraser vingt fois</w:t>
      </w:r>
      <w:r w:rsidR="0046142F">
        <w:rPr>
          <w:szCs w:val="32"/>
          <w:lang w:eastAsia="en-US"/>
        </w:rPr>
        <w:t>.</w:t>
      </w:r>
    </w:p>
    <w:p w14:paraId="25FCE309" w14:textId="77777777" w:rsidR="0046142F" w:rsidRDefault="003148C9" w:rsidP="0046142F">
      <w:pPr>
        <w:rPr>
          <w:szCs w:val="32"/>
          <w:lang w:eastAsia="en-US"/>
        </w:rPr>
      </w:pPr>
      <w:r>
        <w:rPr>
          <w:szCs w:val="32"/>
          <w:lang w:eastAsia="en-US"/>
        </w:rPr>
        <w:t>Malgré le voile épais qui couvrait son visage</w:t>
      </w:r>
      <w:r w:rsidR="0046142F">
        <w:rPr>
          <w:szCs w:val="32"/>
          <w:lang w:eastAsia="en-US"/>
        </w:rPr>
        <w:t xml:space="preserve">, </w:t>
      </w:r>
      <w:r>
        <w:rPr>
          <w:szCs w:val="32"/>
          <w:lang w:eastAsia="en-US"/>
        </w:rPr>
        <w:t>on pouvait aisément deviner qu</w:t>
      </w:r>
      <w:r w:rsidR="0046142F">
        <w:rPr>
          <w:szCs w:val="32"/>
          <w:lang w:eastAsia="en-US"/>
        </w:rPr>
        <w:t>’</w:t>
      </w:r>
      <w:r>
        <w:rPr>
          <w:szCs w:val="32"/>
          <w:lang w:eastAsia="en-US"/>
        </w:rPr>
        <w:t>elle était toute jeune et charmante</w:t>
      </w:r>
      <w:r w:rsidR="0046142F">
        <w:rPr>
          <w:szCs w:val="32"/>
          <w:lang w:eastAsia="en-US"/>
        </w:rPr>
        <w:t>.</w:t>
      </w:r>
    </w:p>
    <w:p w14:paraId="6A563ADD" w14:textId="77777777" w:rsidR="0046142F" w:rsidRDefault="003148C9" w:rsidP="0046142F">
      <w:pPr>
        <w:rPr>
          <w:szCs w:val="32"/>
          <w:lang w:eastAsia="en-US"/>
        </w:rPr>
      </w:pPr>
      <w:r>
        <w:rPr>
          <w:szCs w:val="32"/>
          <w:lang w:eastAsia="en-US"/>
        </w:rPr>
        <w:t>Mazurke et Gabriel s</w:t>
      </w:r>
      <w:r w:rsidR="0046142F">
        <w:rPr>
          <w:szCs w:val="32"/>
          <w:lang w:eastAsia="en-US"/>
        </w:rPr>
        <w:t>’</w:t>
      </w:r>
      <w:r>
        <w:rPr>
          <w:szCs w:val="32"/>
          <w:lang w:eastAsia="en-US"/>
        </w:rPr>
        <w:t>arrêtèrent derrière le marché de la Vallée</w:t>
      </w:r>
      <w:r w:rsidR="0046142F">
        <w:rPr>
          <w:szCs w:val="32"/>
          <w:lang w:eastAsia="en-US"/>
        </w:rPr>
        <w:t>.</w:t>
      </w:r>
    </w:p>
    <w:p w14:paraId="4007FB03" w14:textId="77777777" w:rsidR="0046142F" w:rsidRDefault="003148C9" w:rsidP="0046142F">
      <w:pPr>
        <w:rPr>
          <w:szCs w:val="32"/>
          <w:lang w:eastAsia="en-US"/>
        </w:rPr>
      </w:pPr>
      <w:r>
        <w:rPr>
          <w:szCs w:val="32"/>
          <w:lang w:eastAsia="en-US"/>
        </w:rPr>
        <w:t>Gabriel jeta une épée aux pieds de Mazurke</w:t>
      </w:r>
      <w:r w:rsidR="0046142F">
        <w:rPr>
          <w:szCs w:val="32"/>
          <w:lang w:eastAsia="en-US"/>
        </w:rPr>
        <w:t>.</w:t>
      </w:r>
    </w:p>
    <w:p w14:paraId="596CD949" w14:textId="77777777" w:rsidR="0046142F" w:rsidRDefault="0046142F" w:rsidP="0046142F">
      <w:pPr>
        <w:rPr>
          <w:szCs w:val="32"/>
          <w:lang w:eastAsia="en-US"/>
        </w:rPr>
      </w:pPr>
      <w:r>
        <w:rPr>
          <w:lang w:eastAsia="en-US"/>
        </w:rPr>
        <w:t>— </w:t>
      </w:r>
      <w:r w:rsidR="003148C9">
        <w:rPr>
          <w:szCs w:val="32"/>
          <w:lang w:eastAsia="en-US"/>
        </w:rPr>
        <w:t>Allons</w:t>
      </w:r>
      <w:r>
        <w:rPr>
          <w:szCs w:val="32"/>
          <w:lang w:eastAsia="en-US"/>
        </w:rPr>
        <w:t xml:space="preserve">, </w:t>
      </w:r>
      <w:r w:rsidR="003148C9">
        <w:rPr>
          <w:szCs w:val="32"/>
          <w:lang w:eastAsia="en-US"/>
        </w:rPr>
        <w:t>dépêchons</w:t>
      </w:r>
      <w:r>
        <w:rPr>
          <w:szCs w:val="32"/>
          <w:lang w:eastAsia="en-US"/>
        </w:rPr>
        <w:t xml:space="preserve"> ! </w:t>
      </w:r>
      <w:r w:rsidR="003148C9">
        <w:rPr>
          <w:szCs w:val="32"/>
          <w:lang w:eastAsia="en-US"/>
        </w:rPr>
        <w:t>dit-il</w:t>
      </w:r>
      <w:r>
        <w:rPr>
          <w:szCs w:val="32"/>
          <w:lang w:eastAsia="en-US"/>
        </w:rPr>
        <w:t>.</w:t>
      </w:r>
    </w:p>
    <w:p w14:paraId="7557D33A" w14:textId="77777777" w:rsidR="0046142F" w:rsidRDefault="0046142F" w:rsidP="0046142F">
      <w:pPr>
        <w:rPr>
          <w:szCs w:val="32"/>
          <w:lang w:eastAsia="en-US"/>
        </w:rPr>
      </w:pPr>
      <w:r>
        <w:rPr>
          <w:lang w:eastAsia="en-US"/>
        </w:rPr>
        <w:t>— </w:t>
      </w:r>
      <w:r w:rsidR="003148C9">
        <w:rPr>
          <w:szCs w:val="32"/>
          <w:lang w:eastAsia="en-US"/>
        </w:rPr>
        <w:t>Êtes-vous bien fort à ce jeu-là</w:t>
      </w:r>
      <w:r>
        <w:rPr>
          <w:szCs w:val="32"/>
          <w:lang w:eastAsia="en-US"/>
        </w:rPr>
        <w:t xml:space="preserve"> ? </w:t>
      </w:r>
      <w:r w:rsidR="003148C9">
        <w:rPr>
          <w:szCs w:val="32"/>
          <w:lang w:eastAsia="en-US"/>
        </w:rPr>
        <w:t>demanda Mazurke</w:t>
      </w:r>
      <w:r>
        <w:rPr>
          <w:szCs w:val="32"/>
          <w:lang w:eastAsia="en-US"/>
        </w:rPr>
        <w:t>.</w:t>
      </w:r>
    </w:p>
    <w:p w14:paraId="0FC68982" w14:textId="4CAA74A6"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s</w:t>
      </w:r>
      <w:r>
        <w:rPr>
          <w:szCs w:val="32"/>
          <w:lang w:eastAsia="en-US"/>
        </w:rPr>
        <w:t>’</w:t>
      </w:r>
      <w:r w:rsidR="003148C9">
        <w:rPr>
          <w:szCs w:val="32"/>
          <w:lang w:eastAsia="en-US"/>
        </w:rPr>
        <w:t>écria Gabriel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ne raillez plus ici</w:t>
      </w:r>
      <w:r>
        <w:rPr>
          <w:szCs w:val="32"/>
          <w:lang w:eastAsia="en-US"/>
        </w:rPr>
        <w:t xml:space="preserve"> !… </w:t>
      </w:r>
      <w:r w:rsidR="003148C9">
        <w:rPr>
          <w:szCs w:val="32"/>
          <w:lang w:eastAsia="en-US"/>
        </w:rPr>
        <w:t>Vous avez payé mon amitié par la plus lâche des trahisons</w:t>
      </w:r>
      <w:r>
        <w:rPr>
          <w:szCs w:val="32"/>
          <w:lang w:eastAsia="en-US"/>
        </w:rPr>
        <w:t>…</w:t>
      </w:r>
    </w:p>
    <w:p w14:paraId="6A4B6B35" w14:textId="24B9DBB0" w:rsidR="0046142F" w:rsidRDefault="0046142F" w:rsidP="0046142F">
      <w:pPr>
        <w:rPr>
          <w:szCs w:val="32"/>
          <w:lang w:eastAsia="en-US"/>
        </w:rPr>
      </w:pPr>
      <w:r>
        <w:rPr>
          <w:lang w:eastAsia="en-US"/>
        </w:rPr>
        <w:t>— </w:t>
      </w:r>
      <w:r w:rsidR="003148C9">
        <w:rPr>
          <w:szCs w:val="32"/>
          <w:lang w:eastAsia="en-US"/>
        </w:rPr>
        <w:t>Vous</w:t>
      </w:r>
      <w:r>
        <w:rPr>
          <w:szCs w:val="32"/>
          <w:lang w:eastAsia="en-US"/>
        </w:rPr>
        <w:t xml:space="preserve">, </w:t>
      </w:r>
      <w:r w:rsidR="003148C9">
        <w:rPr>
          <w:szCs w:val="32"/>
          <w:lang w:eastAsia="en-US"/>
        </w:rPr>
        <w:t>dit Mazurke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monsieur le docteur Gabriel</w:t>
      </w:r>
      <w:r>
        <w:rPr>
          <w:szCs w:val="32"/>
          <w:lang w:eastAsia="en-US"/>
        </w:rPr>
        <w:t xml:space="preserve">, </w:t>
      </w:r>
      <w:r w:rsidR="003148C9">
        <w:rPr>
          <w:szCs w:val="32"/>
          <w:lang w:eastAsia="en-US"/>
        </w:rPr>
        <w:t>vous ne m</w:t>
      </w:r>
      <w:r>
        <w:rPr>
          <w:szCs w:val="32"/>
          <w:lang w:eastAsia="en-US"/>
        </w:rPr>
        <w:t>’</w:t>
      </w:r>
      <w:r w:rsidR="003148C9">
        <w:rPr>
          <w:szCs w:val="32"/>
          <w:lang w:eastAsia="en-US"/>
        </w:rPr>
        <w:t xml:space="preserve">avez pas payé du </w:t>
      </w:r>
      <w:proofErr w:type="spellStart"/>
      <w:r w:rsidR="003148C9">
        <w:rPr>
          <w:szCs w:val="32"/>
          <w:lang w:eastAsia="en-US"/>
        </w:rPr>
        <w:t>tout</w:t>
      </w:r>
      <w:proofErr w:type="spellEnd"/>
      <w:r w:rsidR="003148C9">
        <w:rPr>
          <w:szCs w:val="32"/>
          <w:lang w:eastAsia="en-US"/>
        </w:rPr>
        <w:t xml:space="preserve"> les dix mille francs que vous me devez</w:t>
      </w:r>
      <w:r>
        <w:rPr>
          <w:szCs w:val="32"/>
          <w:lang w:eastAsia="en-US"/>
        </w:rPr>
        <w:t>.</w:t>
      </w:r>
    </w:p>
    <w:p w14:paraId="01A838DE" w14:textId="77777777" w:rsidR="0046142F" w:rsidRDefault="0046142F" w:rsidP="0046142F">
      <w:pPr>
        <w:rPr>
          <w:szCs w:val="32"/>
          <w:lang w:eastAsia="en-US"/>
        </w:rPr>
      </w:pPr>
      <w:r>
        <w:rPr>
          <w:lang w:eastAsia="en-US"/>
        </w:rPr>
        <w:t>— </w:t>
      </w:r>
      <w:r w:rsidR="003148C9">
        <w:rPr>
          <w:szCs w:val="32"/>
          <w:lang w:eastAsia="en-US"/>
        </w:rPr>
        <w:t>Est-ce un prétexte pour reculer</w:t>
      </w:r>
      <w:r>
        <w:rPr>
          <w:szCs w:val="32"/>
          <w:lang w:eastAsia="en-US"/>
        </w:rPr>
        <w:t xml:space="preserve">, </w:t>
      </w:r>
      <w:r w:rsidR="003148C9">
        <w:rPr>
          <w:szCs w:val="32"/>
          <w:lang w:eastAsia="en-US"/>
        </w:rPr>
        <w:t>monsieur</w:t>
      </w:r>
      <w:r>
        <w:rPr>
          <w:szCs w:val="32"/>
          <w:lang w:eastAsia="en-US"/>
        </w:rPr>
        <w:t> ?</w:t>
      </w:r>
    </w:p>
    <w:p w14:paraId="12AA9CB1" w14:textId="77777777" w:rsidR="0046142F" w:rsidRDefault="0046142F" w:rsidP="0046142F">
      <w:pPr>
        <w:rPr>
          <w:szCs w:val="32"/>
          <w:lang w:eastAsia="en-US"/>
        </w:rPr>
      </w:pPr>
      <w:r>
        <w:rPr>
          <w:lang w:eastAsia="en-US"/>
        </w:rPr>
        <w:lastRenderedPageBreak/>
        <w:t>— </w:t>
      </w:r>
      <w:r w:rsidR="003148C9">
        <w:rPr>
          <w:szCs w:val="32"/>
          <w:lang w:eastAsia="en-US"/>
        </w:rPr>
        <w:t>Du tout</w:t>
      </w:r>
      <w:r>
        <w:rPr>
          <w:szCs w:val="32"/>
          <w:lang w:eastAsia="en-US"/>
        </w:rPr>
        <w:t xml:space="preserve"> !… </w:t>
      </w:r>
      <w:r w:rsidR="003148C9">
        <w:rPr>
          <w:szCs w:val="32"/>
          <w:lang w:eastAsia="en-US"/>
        </w:rPr>
        <w:t>je vous attends bien tranquillement comme vous voyez</w:t>
      </w:r>
      <w:r>
        <w:rPr>
          <w:szCs w:val="32"/>
          <w:lang w:eastAsia="en-US"/>
        </w:rPr>
        <w:t xml:space="preserve">…, </w:t>
      </w:r>
      <w:r w:rsidR="003148C9">
        <w:rPr>
          <w:szCs w:val="32"/>
          <w:lang w:eastAsia="en-US"/>
        </w:rPr>
        <w:t>c</w:t>
      </w:r>
      <w:r>
        <w:rPr>
          <w:szCs w:val="32"/>
          <w:lang w:eastAsia="en-US"/>
        </w:rPr>
        <w:t>’</w:t>
      </w:r>
      <w:r w:rsidR="003148C9">
        <w:rPr>
          <w:szCs w:val="32"/>
          <w:lang w:eastAsia="en-US"/>
        </w:rPr>
        <w:t>est un fait que je constate</w:t>
      </w:r>
      <w:r>
        <w:rPr>
          <w:szCs w:val="32"/>
          <w:lang w:eastAsia="en-US"/>
        </w:rPr>
        <w:t>.</w:t>
      </w:r>
    </w:p>
    <w:p w14:paraId="4C69C03E" w14:textId="77777777" w:rsidR="0046142F" w:rsidRDefault="003148C9" w:rsidP="0046142F">
      <w:pPr>
        <w:rPr>
          <w:szCs w:val="32"/>
          <w:lang w:eastAsia="en-US"/>
        </w:rPr>
      </w:pPr>
      <w:r>
        <w:rPr>
          <w:szCs w:val="32"/>
          <w:lang w:eastAsia="en-US"/>
        </w:rPr>
        <w:t>Le contraste était complet entre ces deux hommes</w:t>
      </w:r>
      <w:r w:rsidR="0046142F">
        <w:rPr>
          <w:szCs w:val="32"/>
          <w:lang w:eastAsia="en-US"/>
        </w:rPr>
        <w:t xml:space="preserve">, </w:t>
      </w:r>
      <w:r>
        <w:rPr>
          <w:szCs w:val="32"/>
          <w:lang w:eastAsia="en-US"/>
        </w:rPr>
        <w:t>dont l</w:t>
      </w:r>
      <w:r w:rsidR="0046142F">
        <w:rPr>
          <w:szCs w:val="32"/>
          <w:lang w:eastAsia="en-US"/>
        </w:rPr>
        <w:t>’</w:t>
      </w:r>
      <w:r>
        <w:rPr>
          <w:szCs w:val="32"/>
          <w:lang w:eastAsia="en-US"/>
        </w:rPr>
        <w:t>un écumait de fureur</w:t>
      </w:r>
      <w:r w:rsidR="0046142F">
        <w:rPr>
          <w:szCs w:val="32"/>
          <w:lang w:eastAsia="en-US"/>
        </w:rPr>
        <w:t xml:space="preserve">, </w:t>
      </w:r>
      <w:r>
        <w:rPr>
          <w:szCs w:val="32"/>
          <w:lang w:eastAsia="en-US"/>
        </w:rPr>
        <w:t>tandis que l</w:t>
      </w:r>
      <w:r w:rsidR="0046142F">
        <w:rPr>
          <w:szCs w:val="32"/>
          <w:lang w:eastAsia="en-US"/>
        </w:rPr>
        <w:t>’</w:t>
      </w:r>
      <w:r>
        <w:rPr>
          <w:szCs w:val="32"/>
          <w:lang w:eastAsia="en-US"/>
        </w:rPr>
        <w:t>autre gardait un calme méprisant qui</w:t>
      </w:r>
      <w:r w:rsidR="0046142F">
        <w:rPr>
          <w:szCs w:val="32"/>
          <w:lang w:eastAsia="en-US"/>
        </w:rPr>
        <w:t xml:space="preserve">, </w:t>
      </w:r>
      <w:r>
        <w:rPr>
          <w:szCs w:val="32"/>
          <w:lang w:eastAsia="en-US"/>
        </w:rPr>
        <w:t>désormais</w:t>
      </w:r>
      <w:r w:rsidR="0046142F">
        <w:rPr>
          <w:szCs w:val="32"/>
          <w:lang w:eastAsia="en-US"/>
        </w:rPr>
        <w:t xml:space="preserve">, </w:t>
      </w:r>
      <w:r>
        <w:rPr>
          <w:szCs w:val="32"/>
          <w:lang w:eastAsia="en-US"/>
        </w:rPr>
        <w:t>ne devait guère se démentir</w:t>
      </w:r>
      <w:r w:rsidR="0046142F">
        <w:rPr>
          <w:szCs w:val="32"/>
          <w:lang w:eastAsia="en-US"/>
        </w:rPr>
        <w:t xml:space="preserve">, </w:t>
      </w:r>
      <w:r>
        <w:rPr>
          <w:szCs w:val="32"/>
          <w:lang w:eastAsia="en-US"/>
        </w:rPr>
        <w:t>suivant toute apparence</w:t>
      </w:r>
      <w:r w:rsidR="0046142F">
        <w:rPr>
          <w:szCs w:val="32"/>
          <w:lang w:eastAsia="en-US"/>
        </w:rPr>
        <w:t>.</w:t>
      </w:r>
    </w:p>
    <w:p w14:paraId="108A0FD4" w14:textId="77777777" w:rsidR="0046142F" w:rsidRDefault="003148C9" w:rsidP="0046142F">
      <w:pPr>
        <w:rPr>
          <w:szCs w:val="32"/>
          <w:lang w:eastAsia="en-US"/>
        </w:rPr>
      </w:pPr>
      <w:r>
        <w:rPr>
          <w:szCs w:val="32"/>
          <w:lang w:eastAsia="en-US"/>
        </w:rPr>
        <w:t>Gabriel tomba en garde</w:t>
      </w:r>
      <w:r w:rsidR="0046142F">
        <w:rPr>
          <w:szCs w:val="32"/>
          <w:lang w:eastAsia="en-US"/>
        </w:rPr>
        <w:t>.</w:t>
      </w:r>
    </w:p>
    <w:p w14:paraId="2D00846C" w14:textId="77777777" w:rsidR="0046142F" w:rsidRDefault="003148C9" w:rsidP="0046142F">
      <w:pPr>
        <w:rPr>
          <w:szCs w:val="32"/>
          <w:lang w:eastAsia="en-US"/>
        </w:rPr>
      </w:pPr>
      <w:r>
        <w:rPr>
          <w:szCs w:val="32"/>
          <w:lang w:eastAsia="en-US"/>
        </w:rPr>
        <w:t>Rien qu</w:t>
      </w:r>
      <w:r w:rsidR="0046142F">
        <w:rPr>
          <w:szCs w:val="32"/>
          <w:lang w:eastAsia="en-US"/>
        </w:rPr>
        <w:t>’</w:t>
      </w:r>
      <w:r>
        <w:rPr>
          <w:szCs w:val="32"/>
          <w:lang w:eastAsia="en-US"/>
        </w:rPr>
        <w:t>à voir la façon dont il engagea le fer</w:t>
      </w:r>
      <w:r w:rsidR="0046142F">
        <w:rPr>
          <w:szCs w:val="32"/>
          <w:lang w:eastAsia="en-US"/>
        </w:rPr>
        <w:t xml:space="preserve">, </w:t>
      </w:r>
      <w:r>
        <w:rPr>
          <w:szCs w:val="32"/>
          <w:lang w:eastAsia="en-US"/>
        </w:rPr>
        <w:t>l</w:t>
      </w:r>
      <w:r w:rsidR="0046142F">
        <w:rPr>
          <w:szCs w:val="32"/>
          <w:lang w:eastAsia="en-US"/>
        </w:rPr>
        <w:t>’</w:t>
      </w:r>
      <w:r>
        <w:rPr>
          <w:szCs w:val="32"/>
          <w:lang w:eastAsia="en-US"/>
        </w:rPr>
        <w:t>issue du combat ne pouvait être un instant douteuse</w:t>
      </w:r>
      <w:r w:rsidR="0046142F">
        <w:rPr>
          <w:szCs w:val="32"/>
          <w:lang w:eastAsia="en-US"/>
        </w:rPr>
        <w:t xml:space="preserve">. </w:t>
      </w:r>
      <w:r>
        <w:rPr>
          <w:szCs w:val="32"/>
          <w:lang w:eastAsia="en-US"/>
        </w:rPr>
        <w:t>Son épée tremblait et frémissait sur celle de Mazurke</w:t>
      </w:r>
      <w:r w:rsidR="0046142F">
        <w:rPr>
          <w:szCs w:val="32"/>
          <w:lang w:eastAsia="en-US"/>
        </w:rPr>
        <w:t xml:space="preserve">, </w:t>
      </w:r>
      <w:r>
        <w:rPr>
          <w:szCs w:val="32"/>
          <w:lang w:eastAsia="en-US"/>
        </w:rPr>
        <w:t>qui était immobile et ferme comme si elle eût été rivée à des doigts de marbre</w:t>
      </w:r>
      <w:r w:rsidR="0046142F">
        <w:rPr>
          <w:szCs w:val="32"/>
          <w:lang w:eastAsia="en-US"/>
        </w:rPr>
        <w:t>.</w:t>
      </w:r>
    </w:p>
    <w:p w14:paraId="7657B8E0" w14:textId="77777777" w:rsidR="0046142F" w:rsidRDefault="003148C9" w:rsidP="0046142F">
      <w:pPr>
        <w:rPr>
          <w:szCs w:val="32"/>
          <w:lang w:eastAsia="en-US"/>
        </w:rPr>
      </w:pPr>
      <w:r>
        <w:rPr>
          <w:szCs w:val="32"/>
          <w:lang w:eastAsia="en-US"/>
        </w:rPr>
        <w:t>Gabriel était assez beau tireur</w:t>
      </w:r>
      <w:r w:rsidR="0046142F">
        <w:rPr>
          <w:szCs w:val="32"/>
          <w:lang w:eastAsia="en-US"/>
        </w:rPr>
        <w:t xml:space="preserve">, </w:t>
      </w:r>
      <w:r>
        <w:rPr>
          <w:szCs w:val="32"/>
          <w:lang w:eastAsia="en-US"/>
        </w:rPr>
        <w:t>néanmoins</w:t>
      </w:r>
      <w:r w:rsidR="0046142F">
        <w:rPr>
          <w:szCs w:val="32"/>
          <w:lang w:eastAsia="en-US"/>
        </w:rPr>
        <w:t xml:space="preserve">, </w:t>
      </w:r>
      <w:r>
        <w:rPr>
          <w:szCs w:val="32"/>
          <w:lang w:eastAsia="en-US"/>
        </w:rPr>
        <w:t>et sans la fièvre qui le tenait</w:t>
      </w:r>
      <w:r w:rsidR="0046142F">
        <w:rPr>
          <w:szCs w:val="32"/>
          <w:lang w:eastAsia="en-US"/>
        </w:rPr>
        <w:t xml:space="preserve">, </w:t>
      </w:r>
      <w:r>
        <w:rPr>
          <w:szCs w:val="32"/>
          <w:lang w:eastAsia="en-US"/>
        </w:rPr>
        <w:t>Mazurke aurait été forcé de jouer serré</w:t>
      </w:r>
      <w:r w:rsidR="0046142F">
        <w:rPr>
          <w:szCs w:val="32"/>
          <w:lang w:eastAsia="en-US"/>
        </w:rPr>
        <w:t>.</w:t>
      </w:r>
    </w:p>
    <w:p w14:paraId="56CD2CA8" w14:textId="77777777" w:rsidR="0046142F" w:rsidRDefault="003148C9" w:rsidP="0046142F">
      <w:pPr>
        <w:rPr>
          <w:szCs w:val="32"/>
          <w:lang w:eastAsia="en-US"/>
        </w:rPr>
      </w:pPr>
      <w:r>
        <w:rPr>
          <w:szCs w:val="32"/>
          <w:lang w:eastAsia="en-US"/>
        </w:rPr>
        <w:t>Il attaqua de fougue</w:t>
      </w:r>
      <w:r w:rsidR="0046142F">
        <w:rPr>
          <w:szCs w:val="32"/>
          <w:lang w:eastAsia="en-US"/>
        </w:rPr>
        <w:t xml:space="preserve">, </w:t>
      </w:r>
      <w:r>
        <w:rPr>
          <w:szCs w:val="32"/>
          <w:lang w:eastAsia="en-US"/>
        </w:rPr>
        <w:t>négligeant de se couvrir</w:t>
      </w:r>
      <w:r w:rsidR="0046142F">
        <w:rPr>
          <w:szCs w:val="32"/>
          <w:lang w:eastAsia="en-US"/>
        </w:rPr>
        <w:t xml:space="preserve">, </w:t>
      </w:r>
      <w:r>
        <w:rPr>
          <w:szCs w:val="32"/>
          <w:lang w:eastAsia="en-US"/>
        </w:rPr>
        <w:t>et porta coup sur coup les cinq ou six bottes qui défraient les assauts de salle</w:t>
      </w:r>
      <w:r w:rsidR="0046142F">
        <w:rPr>
          <w:szCs w:val="32"/>
          <w:lang w:eastAsia="en-US"/>
        </w:rPr>
        <w:t>.</w:t>
      </w:r>
    </w:p>
    <w:p w14:paraId="13BD7C6F" w14:textId="77777777" w:rsidR="0046142F" w:rsidRDefault="003148C9" w:rsidP="0046142F">
      <w:pPr>
        <w:rPr>
          <w:szCs w:val="32"/>
          <w:lang w:eastAsia="en-US"/>
        </w:rPr>
      </w:pPr>
      <w:r>
        <w:rPr>
          <w:szCs w:val="32"/>
          <w:lang w:eastAsia="en-US"/>
        </w:rPr>
        <w:t>Mazurke parait et ne ripostait pas</w:t>
      </w:r>
      <w:r w:rsidR="0046142F">
        <w:rPr>
          <w:szCs w:val="32"/>
          <w:lang w:eastAsia="en-US"/>
        </w:rPr>
        <w:t>.</w:t>
      </w:r>
    </w:p>
    <w:p w14:paraId="38CF1B1E" w14:textId="3906F3CC" w:rsidR="0046142F" w:rsidRDefault="0046142F" w:rsidP="0046142F">
      <w:pPr>
        <w:rPr>
          <w:szCs w:val="32"/>
          <w:lang w:eastAsia="en-US"/>
        </w:rPr>
      </w:pPr>
      <w:r>
        <w:rPr>
          <w:lang w:eastAsia="en-US"/>
        </w:rPr>
        <w:t>— </w:t>
      </w:r>
      <w:r w:rsidR="003148C9">
        <w:rPr>
          <w:szCs w:val="32"/>
          <w:lang w:eastAsia="en-US"/>
        </w:rPr>
        <w:t>Il me semble qu</w:t>
      </w:r>
      <w:r>
        <w:rPr>
          <w:szCs w:val="32"/>
          <w:lang w:eastAsia="en-US"/>
        </w:rPr>
        <w:t>’</w:t>
      </w:r>
      <w:r w:rsidR="003148C9">
        <w:rPr>
          <w:szCs w:val="32"/>
          <w:lang w:eastAsia="en-US"/>
        </w:rPr>
        <w:t>on crie là-bas</w:t>
      </w:r>
      <w:r>
        <w:rPr>
          <w:szCs w:val="32"/>
          <w:lang w:eastAsia="en-US"/>
        </w:rPr>
        <w:t xml:space="preserve"> !… </w:t>
      </w:r>
      <w:r w:rsidR="003148C9">
        <w:rPr>
          <w:szCs w:val="32"/>
          <w:lang w:eastAsia="en-US"/>
        </w:rPr>
        <w:t>dit-il au bout d</w:t>
      </w:r>
      <w:r>
        <w:rPr>
          <w:szCs w:val="32"/>
          <w:lang w:eastAsia="en-US"/>
        </w:rPr>
        <w:t>’</w:t>
      </w:r>
      <w:r w:rsidR="003148C9">
        <w:rPr>
          <w:szCs w:val="32"/>
          <w:lang w:eastAsia="en-US"/>
        </w:rPr>
        <w:t>un instant</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écoutez donc</w:t>
      </w:r>
      <w:r>
        <w:rPr>
          <w:szCs w:val="32"/>
          <w:lang w:eastAsia="en-US"/>
        </w:rPr>
        <w:t xml:space="preserve">, </w:t>
      </w:r>
      <w:r w:rsidR="003148C9">
        <w:rPr>
          <w:szCs w:val="32"/>
          <w:lang w:eastAsia="en-US"/>
        </w:rPr>
        <w:t>s</w:t>
      </w:r>
      <w:r>
        <w:rPr>
          <w:szCs w:val="32"/>
          <w:lang w:eastAsia="en-US"/>
        </w:rPr>
        <w:t>’</w:t>
      </w:r>
      <w:r w:rsidR="003148C9">
        <w:rPr>
          <w:szCs w:val="32"/>
          <w:lang w:eastAsia="en-US"/>
        </w:rPr>
        <w:t>il vous plaît</w:t>
      </w:r>
      <w:r>
        <w:rPr>
          <w:szCs w:val="32"/>
          <w:lang w:eastAsia="en-US"/>
        </w:rPr>
        <w:t>.</w:t>
      </w:r>
    </w:p>
    <w:p w14:paraId="2A0E6F77" w14:textId="77777777" w:rsidR="0046142F" w:rsidRDefault="003148C9" w:rsidP="0046142F">
      <w:pPr>
        <w:rPr>
          <w:szCs w:val="32"/>
          <w:lang w:eastAsia="en-US"/>
        </w:rPr>
      </w:pPr>
      <w:r>
        <w:rPr>
          <w:szCs w:val="32"/>
          <w:lang w:eastAsia="en-US"/>
        </w:rPr>
        <w:t>Comme Gabriel ne s</w:t>
      </w:r>
      <w:r w:rsidR="0046142F">
        <w:rPr>
          <w:szCs w:val="32"/>
          <w:lang w:eastAsia="en-US"/>
        </w:rPr>
        <w:t>’</w:t>
      </w:r>
      <w:r>
        <w:rPr>
          <w:szCs w:val="32"/>
          <w:lang w:eastAsia="en-US"/>
        </w:rPr>
        <w:t>arrêtait pas</w:t>
      </w:r>
      <w:r w:rsidR="0046142F">
        <w:rPr>
          <w:szCs w:val="32"/>
          <w:lang w:eastAsia="en-US"/>
        </w:rPr>
        <w:t xml:space="preserve">, </w:t>
      </w:r>
      <w:r>
        <w:rPr>
          <w:szCs w:val="32"/>
          <w:lang w:eastAsia="en-US"/>
        </w:rPr>
        <w:t>Mazurke prit son épée dans une croisée et la jeta sur la chaussée</w:t>
      </w:r>
      <w:r w:rsidR="0046142F">
        <w:rPr>
          <w:szCs w:val="32"/>
          <w:lang w:eastAsia="en-US"/>
        </w:rPr>
        <w:t>.</w:t>
      </w:r>
    </w:p>
    <w:p w14:paraId="7C4739F5"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pour écouter</w:t>
      </w:r>
      <w:r>
        <w:rPr>
          <w:szCs w:val="32"/>
          <w:lang w:eastAsia="en-US"/>
        </w:rPr>
        <w:t xml:space="preserve">… </w:t>
      </w:r>
      <w:r w:rsidR="003148C9">
        <w:rPr>
          <w:szCs w:val="32"/>
          <w:lang w:eastAsia="en-US"/>
        </w:rPr>
        <w:t>dit-il en manière d</w:t>
      </w:r>
      <w:r>
        <w:rPr>
          <w:szCs w:val="32"/>
          <w:lang w:eastAsia="en-US"/>
        </w:rPr>
        <w:t>’</w:t>
      </w:r>
      <w:r w:rsidR="003148C9">
        <w:rPr>
          <w:szCs w:val="32"/>
          <w:lang w:eastAsia="en-US"/>
        </w:rPr>
        <w:t>excuse</w:t>
      </w:r>
      <w:r>
        <w:rPr>
          <w:szCs w:val="32"/>
          <w:lang w:eastAsia="en-US"/>
        </w:rPr>
        <w:t>.</w:t>
      </w:r>
    </w:p>
    <w:p w14:paraId="0B1B985A" w14:textId="77777777" w:rsidR="0046142F" w:rsidRDefault="003148C9" w:rsidP="0046142F">
      <w:pPr>
        <w:rPr>
          <w:szCs w:val="32"/>
          <w:lang w:eastAsia="en-US"/>
        </w:rPr>
      </w:pPr>
      <w:r>
        <w:rPr>
          <w:szCs w:val="32"/>
          <w:lang w:eastAsia="en-US"/>
        </w:rPr>
        <w:t>Une voix de femme se faisait entendre en effet dans la direction du Pont-Neuf</w:t>
      </w:r>
      <w:r w:rsidR="0046142F">
        <w:rPr>
          <w:szCs w:val="32"/>
          <w:lang w:eastAsia="en-US"/>
        </w:rPr>
        <w:t>.</w:t>
      </w:r>
    </w:p>
    <w:p w14:paraId="57E3C2C8" w14:textId="77777777" w:rsidR="0046142F" w:rsidRDefault="003148C9" w:rsidP="0046142F">
      <w:pPr>
        <w:rPr>
          <w:szCs w:val="32"/>
          <w:lang w:eastAsia="en-US"/>
        </w:rPr>
      </w:pPr>
      <w:r>
        <w:rPr>
          <w:szCs w:val="32"/>
          <w:lang w:eastAsia="en-US"/>
        </w:rPr>
        <w:t>Et l</w:t>
      </w:r>
      <w:r w:rsidR="0046142F">
        <w:rPr>
          <w:szCs w:val="32"/>
          <w:lang w:eastAsia="en-US"/>
        </w:rPr>
        <w:t>’</w:t>
      </w:r>
      <w:r>
        <w:rPr>
          <w:szCs w:val="32"/>
          <w:lang w:eastAsia="en-US"/>
        </w:rPr>
        <w:t>on pouvait distinguer parfaitement le nom de Gabriel</w:t>
      </w:r>
      <w:r w:rsidR="0046142F">
        <w:rPr>
          <w:szCs w:val="32"/>
          <w:lang w:eastAsia="en-US"/>
        </w:rPr>
        <w:t>.</w:t>
      </w:r>
    </w:p>
    <w:p w14:paraId="3E8DABC7" w14:textId="77777777" w:rsidR="0046142F" w:rsidRDefault="0046142F" w:rsidP="0046142F">
      <w:pPr>
        <w:rPr>
          <w:szCs w:val="32"/>
          <w:lang w:eastAsia="en-US"/>
        </w:rPr>
      </w:pPr>
      <w:r>
        <w:rPr>
          <w:lang w:eastAsia="en-US"/>
        </w:rPr>
        <w:lastRenderedPageBreak/>
        <w:t>— </w:t>
      </w:r>
      <w:r w:rsidR="003148C9">
        <w:rPr>
          <w:szCs w:val="32"/>
          <w:lang w:eastAsia="en-US"/>
        </w:rPr>
        <w:t>Qu</w:t>
      </w:r>
      <w:r>
        <w:rPr>
          <w:szCs w:val="32"/>
          <w:lang w:eastAsia="en-US"/>
        </w:rPr>
        <w:t>’</w:t>
      </w:r>
      <w:r w:rsidR="003148C9">
        <w:rPr>
          <w:szCs w:val="32"/>
          <w:lang w:eastAsia="en-US"/>
        </w:rPr>
        <w:t>est-ce que cela peut être</w:t>
      </w:r>
      <w:r>
        <w:rPr>
          <w:szCs w:val="32"/>
          <w:lang w:eastAsia="en-US"/>
        </w:rPr>
        <w:t xml:space="preserve"> ? </w:t>
      </w:r>
      <w:r w:rsidR="003148C9">
        <w:rPr>
          <w:szCs w:val="32"/>
          <w:lang w:eastAsia="en-US"/>
        </w:rPr>
        <w:t>pensa tout haut Mazurke</w:t>
      </w:r>
      <w:r>
        <w:rPr>
          <w:szCs w:val="32"/>
          <w:lang w:eastAsia="en-US"/>
        </w:rPr>
        <w:t>.</w:t>
      </w:r>
    </w:p>
    <w:p w14:paraId="1904C3FB" w14:textId="77777777" w:rsidR="0046142F" w:rsidRDefault="0046142F" w:rsidP="0046142F">
      <w:pPr>
        <w:rPr>
          <w:szCs w:val="32"/>
          <w:lang w:eastAsia="en-US"/>
        </w:rPr>
      </w:pPr>
      <w:r>
        <w:rPr>
          <w:lang w:eastAsia="en-US"/>
        </w:rPr>
        <w:t>— </w:t>
      </w:r>
      <w:r w:rsidR="003148C9">
        <w:rPr>
          <w:szCs w:val="32"/>
          <w:lang w:eastAsia="en-US"/>
        </w:rPr>
        <w:t>Que vous importe</w:t>
      </w:r>
      <w:r>
        <w:rPr>
          <w:szCs w:val="32"/>
          <w:lang w:eastAsia="en-US"/>
        </w:rPr>
        <w:t xml:space="preserve">, </w:t>
      </w:r>
      <w:r w:rsidR="003148C9">
        <w:rPr>
          <w:szCs w:val="32"/>
          <w:lang w:eastAsia="en-US"/>
        </w:rPr>
        <w:t>monsieur</w:t>
      </w:r>
      <w:r>
        <w:rPr>
          <w:szCs w:val="32"/>
          <w:lang w:eastAsia="en-US"/>
        </w:rPr>
        <w:t xml:space="preserve">, </w:t>
      </w:r>
      <w:r w:rsidR="003148C9">
        <w:rPr>
          <w:szCs w:val="32"/>
          <w:lang w:eastAsia="en-US"/>
        </w:rPr>
        <w:t>puisque c</w:t>
      </w:r>
      <w:r>
        <w:rPr>
          <w:szCs w:val="32"/>
          <w:lang w:eastAsia="en-US"/>
        </w:rPr>
        <w:t>’</w:t>
      </w:r>
      <w:r w:rsidR="003148C9">
        <w:rPr>
          <w:szCs w:val="32"/>
          <w:lang w:eastAsia="en-US"/>
        </w:rPr>
        <w:t>est moi qu</w:t>
      </w:r>
      <w:r>
        <w:rPr>
          <w:szCs w:val="32"/>
          <w:lang w:eastAsia="en-US"/>
        </w:rPr>
        <w:t>’</w:t>
      </w:r>
      <w:r w:rsidR="003148C9">
        <w:rPr>
          <w:szCs w:val="32"/>
          <w:lang w:eastAsia="en-US"/>
        </w:rPr>
        <w:t>on appelle</w:t>
      </w:r>
      <w:r>
        <w:rPr>
          <w:szCs w:val="32"/>
          <w:lang w:eastAsia="en-US"/>
        </w:rPr>
        <w:t xml:space="preserve"> ? </w:t>
      </w:r>
      <w:r w:rsidR="003148C9">
        <w:rPr>
          <w:szCs w:val="32"/>
          <w:lang w:eastAsia="en-US"/>
        </w:rPr>
        <w:t>s</w:t>
      </w:r>
      <w:r>
        <w:rPr>
          <w:szCs w:val="32"/>
          <w:lang w:eastAsia="en-US"/>
        </w:rPr>
        <w:t>’</w:t>
      </w:r>
      <w:r w:rsidR="003148C9">
        <w:rPr>
          <w:szCs w:val="32"/>
          <w:lang w:eastAsia="en-US"/>
        </w:rPr>
        <w:t>écria le docteur blond</w:t>
      </w:r>
      <w:r>
        <w:rPr>
          <w:szCs w:val="32"/>
          <w:lang w:eastAsia="en-US"/>
        </w:rPr>
        <w:t>.</w:t>
      </w:r>
    </w:p>
    <w:p w14:paraId="1E98FB2D" w14:textId="21222109" w:rsidR="0046142F" w:rsidRDefault="0046142F" w:rsidP="0046142F">
      <w:pPr>
        <w:rPr>
          <w:szCs w:val="32"/>
          <w:lang w:eastAsia="en-US"/>
        </w:rPr>
      </w:pPr>
      <w:r>
        <w:rPr>
          <w:lang w:eastAsia="en-US"/>
        </w:rPr>
        <w:t>— </w:t>
      </w:r>
      <w:r w:rsidR="003148C9">
        <w:rPr>
          <w:szCs w:val="32"/>
          <w:lang w:eastAsia="en-US"/>
        </w:rPr>
        <w:t>Cela m</w:t>
      </w:r>
      <w:r>
        <w:rPr>
          <w:szCs w:val="32"/>
          <w:lang w:eastAsia="en-US"/>
        </w:rPr>
        <w:t>’</w:t>
      </w:r>
      <w:r w:rsidR="003148C9">
        <w:rPr>
          <w:szCs w:val="32"/>
          <w:lang w:eastAsia="en-US"/>
        </w:rPr>
        <w:t>importe beaucoup</w:t>
      </w:r>
      <w:r>
        <w:rPr>
          <w:szCs w:val="32"/>
          <w:lang w:eastAsia="en-US"/>
        </w:rPr>
        <w:t xml:space="preserve">, </w:t>
      </w:r>
      <w:r w:rsidR="003148C9">
        <w:rPr>
          <w:szCs w:val="32"/>
          <w:lang w:eastAsia="en-US"/>
        </w:rPr>
        <w:t>répliqua Mazurke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figurez-vous</w:t>
      </w:r>
      <w:r>
        <w:rPr>
          <w:szCs w:val="32"/>
          <w:lang w:eastAsia="en-US"/>
        </w:rPr>
        <w:t xml:space="preserve">, </w:t>
      </w:r>
      <w:r w:rsidR="003148C9">
        <w:rPr>
          <w:szCs w:val="32"/>
          <w:lang w:eastAsia="en-US"/>
        </w:rPr>
        <w:t>monsieur Gabriel</w:t>
      </w:r>
      <w:r>
        <w:rPr>
          <w:szCs w:val="32"/>
          <w:lang w:eastAsia="en-US"/>
        </w:rPr>
        <w:t xml:space="preserve">, </w:t>
      </w:r>
      <w:r w:rsidR="003148C9">
        <w:rPr>
          <w:szCs w:val="32"/>
          <w:lang w:eastAsia="en-US"/>
        </w:rPr>
        <w:t>que je suis obligé de m</w:t>
      </w:r>
      <w:r>
        <w:rPr>
          <w:szCs w:val="32"/>
          <w:lang w:eastAsia="en-US"/>
        </w:rPr>
        <w:t>’</w:t>
      </w:r>
      <w:r w:rsidR="003148C9">
        <w:rPr>
          <w:szCs w:val="32"/>
          <w:lang w:eastAsia="en-US"/>
        </w:rPr>
        <w:t>occuper de vous plus que vous ne pensez</w:t>
      </w:r>
      <w:r>
        <w:rPr>
          <w:szCs w:val="32"/>
          <w:lang w:eastAsia="en-US"/>
        </w:rPr>
        <w:t>…</w:t>
      </w:r>
    </w:p>
    <w:p w14:paraId="10BC2CD6" w14:textId="77777777" w:rsidR="0046142F" w:rsidRDefault="0046142F" w:rsidP="0046142F">
      <w:pPr>
        <w:rPr>
          <w:szCs w:val="32"/>
          <w:lang w:eastAsia="en-US"/>
        </w:rPr>
      </w:pPr>
      <w:r>
        <w:rPr>
          <w:lang w:eastAsia="en-US"/>
        </w:rPr>
        <w:t>— </w:t>
      </w:r>
      <w:r w:rsidR="003148C9">
        <w:rPr>
          <w:szCs w:val="32"/>
          <w:lang w:eastAsia="en-US"/>
        </w:rPr>
        <w:t>Ah</w:t>
      </w:r>
      <w:r>
        <w:rPr>
          <w:szCs w:val="32"/>
          <w:lang w:eastAsia="en-US"/>
        </w:rPr>
        <w:t> !…</w:t>
      </w:r>
    </w:p>
    <w:p w14:paraId="04558D12" w14:textId="77777777" w:rsidR="0046142F" w:rsidRDefault="0046142F" w:rsidP="0046142F">
      <w:pPr>
        <w:rPr>
          <w:szCs w:val="32"/>
          <w:lang w:eastAsia="en-US"/>
        </w:rPr>
      </w:pPr>
      <w:r>
        <w:rPr>
          <w:lang w:eastAsia="en-US"/>
        </w:rPr>
        <w:t>— </w:t>
      </w:r>
      <w:r w:rsidR="003148C9">
        <w:rPr>
          <w:szCs w:val="32"/>
          <w:lang w:eastAsia="en-US"/>
        </w:rPr>
        <w:t>Plus que vous ne valez</w:t>
      </w:r>
      <w:r>
        <w:rPr>
          <w:szCs w:val="32"/>
          <w:lang w:eastAsia="en-US"/>
        </w:rPr>
        <w:t xml:space="preserve">, </w:t>
      </w:r>
      <w:r w:rsidR="003148C9">
        <w:rPr>
          <w:szCs w:val="32"/>
          <w:lang w:eastAsia="en-US"/>
        </w:rPr>
        <w:t>continua Mazurke</w:t>
      </w:r>
      <w:r>
        <w:rPr>
          <w:szCs w:val="32"/>
          <w:lang w:eastAsia="en-US"/>
        </w:rPr>
        <w:t>.</w:t>
      </w:r>
    </w:p>
    <w:p w14:paraId="7C532B05" w14:textId="77777777" w:rsidR="0046142F" w:rsidRDefault="0046142F" w:rsidP="0046142F">
      <w:pPr>
        <w:rPr>
          <w:szCs w:val="32"/>
          <w:lang w:eastAsia="en-US"/>
        </w:rPr>
      </w:pPr>
      <w:r>
        <w:rPr>
          <w:lang w:eastAsia="en-US"/>
        </w:rPr>
        <w:t>— </w:t>
      </w:r>
      <w:r w:rsidR="003148C9">
        <w:rPr>
          <w:szCs w:val="32"/>
          <w:lang w:eastAsia="en-US"/>
        </w:rPr>
        <w:t>Monsieur</w:t>
      </w:r>
      <w:r>
        <w:rPr>
          <w:szCs w:val="32"/>
          <w:lang w:eastAsia="en-US"/>
        </w:rPr>
        <w:t> !…</w:t>
      </w:r>
    </w:p>
    <w:p w14:paraId="0F33FB9F" w14:textId="77777777" w:rsidR="0046142F" w:rsidRDefault="0046142F" w:rsidP="0046142F">
      <w:pPr>
        <w:rPr>
          <w:szCs w:val="32"/>
          <w:lang w:eastAsia="en-US"/>
        </w:rPr>
      </w:pPr>
      <w:r>
        <w:rPr>
          <w:lang w:eastAsia="en-US"/>
        </w:rPr>
        <w:t>— </w:t>
      </w:r>
      <w:r w:rsidR="003148C9">
        <w:rPr>
          <w:szCs w:val="32"/>
          <w:lang w:eastAsia="en-US"/>
        </w:rPr>
        <w:t>Plus que je ne voudrais</w:t>
      </w:r>
      <w:r>
        <w:rPr>
          <w:szCs w:val="32"/>
          <w:lang w:eastAsia="en-US"/>
        </w:rPr>
        <w:t xml:space="preserve">, </w:t>
      </w:r>
      <w:r w:rsidR="003148C9">
        <w:rPr>
          <w:szCs w:val="32"/>
          <w:lang w:eastAsia="en-US"/>
        </w:rPr>
        <w:t>surtout</w:t>
      </w:r>
      <w:r>
        <w:rPr>
          <w:szCs w:val="32"/>
          <w:lang w:eastAsia="en-US"/>
        </w:rPr>
        <w:t> !</w:t>
      </w:r>
    </w:p>
    <w:p w14:paraId="7C07CB5A" w14:textId="77777777" w:rsidR="0046142F" w:rsidRDefault="003148C9" w:rsidP="0046142F">
      <w:pPr>
        <w:rPr>
          <w:szCs w:val="32"/>
          <w:lang w:eastAsia="en-US"/>
        </w:rPr>
      </w:pPr>
      <w:r>
        <w:rPr>
          <w:szCs w:val="32"/>
          <w:lang w:eastAsia="en-US"/>
        </w:rPr>
        <w:t>Il donna un petit coup de lame sur les doigts de Gabriel</w:t>
      </w:r>
      <w:r w:rsidR="0046142F">
        <w:rPr>
          <w:szCs w:val="32"/>
          <w:lang w:eastAsia="en-US"/>
        </w:rPr>
        <w:t xml:space="preserve">, </w:t>
      </w:r>
      <w:r>
        <w:rPr>
          <w:szCs w:val="32"/>
          <w:lang w:eastAsia="en-US"/>
        </w:rPr>
        <w:t>qui cherchait à reprendre son épée</w:t>
      </w:r>
      <w:r w:rsidR="0046142F">
        <w:rPr>
          <w:szCs w:val="32"/>
          <w:lang w:eastAsia="en-US"/>
        </w:rPr>
        <w:t>.</w:t>
      </w:r>
    </w:p>
    <w:p w14:paraId="768D8267" w14:textId="77777777" w:rsidR="0046142F" w:rsidRDefault="0046142F" w:rsidP="0046142F">
      <w:pPr>
        <w:rPr>
          <w:szCs w:val="32"/>
          <w:lang w:eastAsia="en-US"/>
        </w:rPr>
      </w:pPr>
      <w:r>
        <w:rPr>
          <w:lang w:eastAsia="en-US"/>
        </w:rPr>
        <w:t>— </w:t>
      </w:r>
      <w:r w:rsidR="003148C9">
        <w:rPr>
          <w:szCs w:val="32"/>
          <w:lang w:eastAsia="en-US"/>
        </w:rPr>
        <w:t>Mais c</w:t>
      </w:r>
      <w:r>
        <w:rPr>
          <w:szCs w:val="32"/>
          <w:lang w:eastAsia="en-US"/>
        </w:rPr>
        <w:t>’</w:t>
      </w:r>
      <w:r w:rsidR="003148C9">
        <w:rPr>
          <w:szCs w:val="32"/>
          <w:lang w:eastAsia="en-US"/>
        </w:rPr>
        <w:t>est une dame qui nous arrive</w:t>
      </w:r>
      <w:r>
        <w:rPr>
          <w:szCs w:val="32"/>
          <w:lang w:eastAsia="en-US"/>
        </w:rPr>
        <w:t xml:space="preserve"> !… </w:t>
      </w:r>
      <w:r w:rsidR="003148C9">
        <w:rPr>
          <w:szCs w:val="32"/>
          <w:lang w:eastAsia="en-US"/>
        </w:rPr>
        <w:t>poursuivit-il</w:t>
      </w:r>
      <w:r>
        <w:rPr>
          <w:szCs w:val="32"/>
          <w:lang w:eastAsia="en-US"/>
        </w:rPr>
        <w:t>.</w:t>
      </w:r>
    </w:p>
    <w:p w14:paraId="3A8C1920" w14:textId="77777777" w:rsidR="0046142F" w:rsidRDefault="0046142F" w:rsidP="0046142F">
      <w:pPr>
        <w:rPr>
          <w:szCs w:val="32"/>
          <w:lang w:eastAsia="en-US"/>
        </w:rPr>
      </w:pPr>
      <w:r>
        <w:rPr>
          <w:lang w:eastAsia="en-US"/>
        </w:rPr>
        <w:t>— </w:t>
      </w:r>
      <w:r w:rsidR="003148C9">
        <w:rPr>
          <w:szCs w:val="32"/>
          <w:lang w:eastAsia="en-US"/>
        </w:rPr>
        <w:t>Arrêtez</w:t>
      </w:r>
      <w:r>
        <w:rPr>
          <w:szCs w:val="32"/>
          <w:lang w:eastAsia="en-US"/>
        </w:rPr>
        <w:t xml:space="preserve"> ! </w:t>
      </w:r>
      <w:r w:rsidR="003148C9">
        <w:rPr>
          <w:szCs w:val="32"/>
          <w:lang w:eastAsia="en-US"/>
        </w:rPr>
        <w:t>arrêtez</w:t>
      </w:r>
      <w:r>
        <w:rPr>
          <w:szCs w:val="32"/>
          <w:lang w:eastAsia="en-US"/>
        </w:rPr>
        <w:t xml:space="preserve"> ! </w:t>
      </w:r>
      <w:r w:rsidR="003148C9">
        <w:rPr>
          <w:szCs w:val="32"/>
          <w:lang w:eastAsia="en-US"/>
        </w:rPr>
        <w:t>dit la jeune femme du cabriolet-</w:t>
      </w:r>
      <w:proofErr w:type="spellStart"/>
      <w:r w:rsidR="003148C9">
        <w:rPr>
          <w:szCs w:val="32"/>
          <w:lang w:eastAsia="en-US"/>
        </w:rPr>
        <w:t>mylord</w:t>
      </w:r>
      <w:proofErr w:type="spellEnd"/>
      <w:r w:rsidR="003148C9">
        <w:rPr>
          <w:szCs w:val="32"/>
          <w:lang w:eastAsia="en-US"/>
        </w:rPr>
        <w:t xml:space="preserve"> qui accourait essoufflée</w:t>
      </w:r>
      <w:r>
        <w:rPr>
          <w:szCs w:val="32"/>
          <w:lang w:eastAsia="en-US"/>
        </w:rPr>
        <w:t>.</w:t>
      </w:r>
    </w:p>
    <w:p w14:paraId="1B9CE2DD" w14:textId="77777777" w:rsidR="0046142F" w:rsidRDefault="0046142F" w:rsidP="0046142F">
      <w:pPr>
        <w:rPr>
          <w:szCs w:val="32"/>
          <w:lang w:eastAsia="en-US"/>
        </w:rPr>
      </w:pPr>
      <w:r>
        <w:rPr>
          <w:lang w:eastAsia="en-US"/>
        </w:rPr>
        <w:t>— </w:t>
      </w:r>
      <w:r w:rsidR="003148C9">
        <w:rPr>
          <w:szCs w:val="32"/>
          <w:lang w:eastAsia="en-US"/>
        </w:rPr>
        <w:t>Clémence</w:t>
      </w:r>
      <w:r>
        <w:rPr>
          <w:szCs w:val="32"/>
          <w:lang w:eastAsia="en-US"/>
        </w:rPr>
        <w:t xml:space="preserve"> ! </w:t>
      </w:r>
      <w:r w:rsidR="003148C9">
        <w:rPr>
          <w:szCs w:val="32"/>
          <w:lang w:eastAsia="en-US"/>
        </w:rPr>
        <w:t>s</w:t>
      </w:r>
      <w:r>
        <w:rPr>
          <w:szCs w:val="32"/>
          <w:lang w:eastAsia="en-US"/>
        </w:rPr>
        <w:t>’</w:t>
      </w:r>
      <w:r w:rsidR="003148C9">
        <w:rPr>
          <w:szCs w:val="32"/>
          <w:lang w:eastAsia="en-US"/>
        </w:rPr>
        <w:t>écria Gabriel stupéfait</w:t>
      </w:r>
      <w:r>
        <w:rPr>
          <w:szCs w:val="32"/>
          <w:lang w:eastAsia="en-US"/>
        </w:rPr>
        <w:t>.</w:t>
      </w:r>
    </w:p>
    <w:p w14:paraId="685AB84F"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en effet Clémence</w:t>
      </w:r>
      <w:r w:rsidR="0046142F">
        <w:rPr>
          <w:szCs w:val="32"/>
          <w:lang w:eastAsia="en-US"/>
        </w:rPr>
        <w:t xml:space="preserve">, </w:t>
      </w:r>
      <w:r>
        <w:rPr>
          <w:szCs w:val="32"/>
          <w:lang w:eastAsia="en-US"/>
        </w:rPr>
        <w:t>qui avait vu les épées au moment où Gabriel les sortait de la voiture</w:t>
      </w:r>
      <w:r w:rsidR="0046142F">
        <w:rPr>
          <w:szCs w:val="32"/>
          <w:lang w:eastAsia="en-US"/>
        </w:rPr>
        <w:t xml:space="preserve">, </w:t>
      </w:r>
      <w:r>
        <w:rPr>
          <w:szCs w:val="32"/>
          <w:lang w:eastAsia="en-US"/>
        </w:rPr>
        <w:t>et qui s</w:t>
      </w:r>
      <w:r w:rsidR="0046142F">
        <w:rPr>
          <w:szCs w:val="32"/>
          <w:lang w:eastAsia="en-US"/>
        </w:rPr>
        <w:t>’</w:t>
      </w:r>
      <w:r>
        <w:rPr>
          <w:szCs w:val="32"/>
          <w:lang w:eastAsia="en-US"/>
        </w:rPr>
        <w:t>était élancée sur les traces des deux adversaires</w:t>
      </w:r>
      <w:r w:rsidR="0046142F">
        <w:rPr>
          <w:szCs w:val="32"/>
          <w:lang w:eastAsia="en-US"/>
        </w:rPr>
        <w:t>.</w:t>
      </w:r>
    </w:p>
    <w:p w14:paraId="5256B93F" w14:textId="5F6A7A0D" w:rsidR="0046142F" w:rsidRDefault="0046142F" w:rsidP="0046142F">
      <w:pPr>
        <w:rPr>
          <w:szCs w:val="32"/>
          <w:lang w:eastAsia="en-US"/>
        </w:rPr>
      </w:pPr>
      <w:r>
        <w:rPr>
          <w:lang w:eastAsia="en-US"/>
        </w:rPr>
        <w:t>— </w:t>
      </w:r>
      <w:r w:rsidR="003148C9">
        <w:rPr>
          <w:szCs w:val="32"/>
          <w:lang w:eastAsia="en-US"/>
        </w:rPr>
        <w:t>Au nom de Dieu</w:t>
      </w:r>
      <w:r>
        <w:rPr>
          <w:szCs w:val="32"/>
          <w:lang w:eastAsia="en-US"/>
        </w:rPr>
        <w:t xml:space="preserve"> ! </w:t>
      </w:r>
      <w:r w:rsidR="003148C9">
        <w:rPr>
          <w:szCs w:val="32"/>
          <w:lang w:eastAsia="en-US"/>
        </w:rPr>
        <w:t>répéta-t-elle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arrêtez</w:t>
      </w:r>
      <w:r>
        <w:rPr>
          <w:szCs w:val="32"/>
          <w:lang w:eastAsia="en-US"/>
        </w:rPr>
        <w:t> !</w:t>
      </w:r>
    </w:p>
    <w:p w14:paraId="76C13F08" w14:textId="77777777" w:rsidR="0046142F" w:rsidRDefault="003148C9" w:rsidP="0046142F">
      <w:pPr>
        <w:rPr>
          <w:szCs w:val="32"/>
          <w:lang w:eastAsia="en-US"/>
        </w:rPr>
      </w:pPr>
      <w:r>
        <w:rPr>
          <w:szCs w:val="32"/>
          <w:lang w:eastAsia="en-US"/>
        </w:rPr>
        <w:t>Sa détresse n</w:t>
      </w:r>
      <w:r w:rsidR="0046142F">
        <w:rPr>
          <w:szCs w:val="32"/>
          <w:lang w:eastAsia="en-US"/>
        </w:rPr>
        <w:t>’</w:t>
      </w:r>
      <w:r>
        <w:rPr>
          <w:szCs w:val="32"/>
          <w:lang w:eastAsia="en-US"/>
        </w:rPr>
        <w:t>était pas tout à fait en rapport avec la situation</w:t>
      </w:r>
      <w:r w:rsidR="0046142F">
        <w:rPr>
          <w:szCs w:val="32"/>
          <w:lang w:eastAsia="en-US"/>
        </w:rPr>
        <w:t xml:space="preserve">, </w:t>
      </w:r>
      <w:r>
        <w:rPr>
          <w:szCs w:val="32"/>
          <w:lang w:eastAsia="en-US"/>
        </w:rPr>
        <w:t>il faut bien le dire</w:t>
      </w:r>
      <w:r w:rsidR="0046142F">
        <w:rPr>
          <w:szCs w:val="32"/>
          <w:lang w:eastAsia="en-US"/>
        </w:rPr>
        <w:t xml:space="preserve"> ; </w:t>
      </w:r>
      <w:r>
        <w:rPr>
          <w:szCs w:val="32"/>
          <w:lang w:eastAsia="en-US"/>
        </w:rPr>
        <w:t>mais elle ne pouvait pas deviner la bizarrerie de ce combat inégal</w:t>
      </w:r>
      <w:r w:rsidR="0046142F">
        <w:rPr>
          <w:szCs w:val="32"/>
          <w:lang w:eastAsia="en-US"/>
        </w:rPr>
        <w:t>.</w:t>
      </w:r>
    </w:p>
    <w:p w14:paraId="716B6B8F" w14:textId="77777777" w:rsidR="0046142F" w:rsidRDefault="003148C9" w:rsidP="0046142F">
      <w:pPr>
        <w:rPr>
          <w:szCs w:val="32"/>
          <w:lang w:eastAsia="en-US"/>
        </w:rPr>
      </w:pPr>
      <w:r>
        <w:rPr>
          <w:szCs w:val="32"/>
          <w:lang w:eastAsia="en-US"/>
        </w:rPr>
        <w:lastRenderedPageBreak/>
        <w:t>Elle pensait arriver entre deux hommes qui s</w:t>
      </w:r>
      <w:r w:rsidR="0046142F">
        <w:rPr>
          <w:szCs w:val="32"/>
          <w:lang w:eastAsia="en-US"/>
        </w:rPr>
        <w:t>’</w:t>
      </w:r>
      <w:r>
        <w:rPr>
          <w:szCs w:val="32"/>
          <w:lang w:eastAsia="en-US"/>
        </w:rPr>
        <w:t>égorgeaient et se jeter au milieu des épées</w:t>
      </w:r>
      <w:r w:rsidR="0046142F">
        <w:rPr>
          <w:szCs w:val="32"/>
          <w:lang w:eastAsia="en-US"/>
        </w:rPr>
        <w:t>.</w:t>
      </w:r>
    </w:p>
    <w:p w14:paraId="41DFF2B1" w14:textId="5426ACF6" w:rsidR="0046142F" w:rsidRDefault="0046142F" w:rsidP="0046142F">
      <w:pPr>
        <w:rPr>
          <w:szCs w:val="32"/>
          <w:lang w:eastAsia="en-US"/>
        </w:rPr>
      </w:pPr>
      <w:r>
        <w:rPr>
          <w:lang w:eastAsia="en-US"/>
        </w:rPr>
        <w:t>— </w:t>
      </w:r>
      <w:r w:rsidR="003148C9">
        <w:rPr>
          <w:szCs w:val="32"/>
          <w:lang w:eastAsia="en-US"/>
        </w:rPr>
        <w:t>Gabriel</w:t>
      </w:r>
      <w:r>
        <w:rPr>
          <w:szCs w:val="32"/>
          <w:lang w:eastAsia="en-US"/>
        </w:rPr>
        <w:t xml:space="preserve"> ! </w:t>
      </w:r>
      <w:r w:rsidR="003148C9">
        <w:rPr>
          <w:szCs w:val="32"/>
          <w:lang w:eastAsia="en-US"/>
        </w:rPr>
        <w:t>Gabriel</w:t>
      </w:r>
      <w:r>
        <w:rPr>
          <w:szCs w:val="32"/>
          <w:lang w:eastAsia="en-US"/>
        </w:rPr>
        <w:t xml:space="preserve"> ! </w:t>
      </w:r>
      <w:r w:rsidR="003148C9">
        <w:rPr>
          <w:szCs w:val="32"/>
          <w:lang w:eastAsia="en-US"/>
        </w:rPr>
        <w:t>poursuivit-elle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songez à votre mère</w:t>
      </w:r>
      <w:r>
        <w:rPr>
          <w:szCs w:val="32"/>
          <w:lang w:eastAsia="en-US"/>
        </w:rPr>
        <w:t> !</w:t>
      </w:r>
    </w:p>
    <w:p w14:paraId="6EB46683" w14:textId="77777777" w:rsidR="0046142F" w:rsidRDefault="003148C9" w:rsidP="0046142F">
      <w:pPr>
        <w:rPr>
          <w:szCs w:val="32"/>
          <w:lang w:eastAsia="en-US"/>
        </w:rPr>
      </w:pPr>
      <w:r>
        <w:rPr>
          <w:szCs w:val="32"/>
          <w:lang w:eastAsia="en-US"/>
        </w:rPr>
        <w:t>Il n</w:t>
      </w:r>
      <w:r w:rsidR="0046142F">
        <w:rPr>
          <w:szCs w:val="32"/>
          <w:lang w:eastAsia="en-US"/>
        </w:rPr>
        <w:t>’</w:t>
      </w:r>
      <w:r>
        <w:rPr>
          <w:szCs w:val="32"/>
          <w:lang w:eastAsia="en-US"/>
        </w:rPr>
        <w:t>y songeait que trop</w:t>
      </w:r>
      <w:r w:rsidR="0046142F">
        <w:rPr>
          <w:szCs w:val="32"/>
          <w:lang w:eastAsia="en-US"/>
        </w:rPr>
        <w:t>.</w:t>
      </w:r>
    </w:p>
    <w:p w14:paraId="01F4FB0C" w14:textId="77777777" w:rsidR="0046142F" w:rsidRDefault="0046142F" w:rsidP="0046142F">
      <w:pPr>
        <w:rPr>
          <w:szCs w:val="32"/>
          <w:lang w:eastAsia="en-US"/>
        </w:rPr>
      </w:pPr>
      <w:r>
        <w:rPr>
          <w:lang w:eastAsia="en-US"/>
        </w:rPr>
        <w:t>— </w:t>
      </w:r>
      <w:r w:rsidR="003148C9">
        <w:rPr>
          <w:szCs w:val="32"/>
          <w:lang w:eastAsia="en-US"/>
        </w:rPr>
        <w:t>Et vous</w:t>
      </w:r>
      <w:r>
        <w:rPr>
          <w:szCs w:val="32"/>
          <w:lang w:eastAsia="en-US"/>
        </w:rPr>
        <w:t xml:space="preserve">, </w:t>
      </w:r>
      <w:r w:rsidR="003148C9">
        <w:rPr>
          <w:szCs w:val="32"/>
          <w:lang w:eastAsia="en-US"/>
        </w:rPr>
        <w:t>monsieur Mazurke</w:t>
      </w:r>
      <w:r>
        <w:rPr>
          <w:szCs w:val="32"/>
          <w:lang w:eastAsia="en-US"/>
        </w:rPr>
        <w:t xml:space="preserve">, </w:t>
      </w:r>
      <w:r w:rsidR="003148C9">
        <w:rPr>
          <w:szCs w:val="32"/>
          <w:lang w:eastAsia="en-US"/>
        </w:rPr>
        <w:t>dit-elle encore</w:t>
      </w:r>
      <w:r>
        <w:rPr>
          <w:szCs w:val="32"/>
          <w:lang w:eastAsia="en-US"/>
        </w:rPr>
        <w:t xml:space="preserve">, </w:t>
      </w:r>
      <w:r w:rsidR="003148C9">
        <w:rPr>
          <w:szCs w:val="32"/>
          <w:lang w:eastAsia="en-US"/>
        </w:rPr>
        <w:t>par pitié</w:t>
      </w:r>
      <w:r>
        <w:rPr>
          <w:szCs w:val="32"/>
          <w:lang w:eastAsia="en-US"/>
        </w:rPr>
        <w:t> !…</w:t>
      </w:r>
    </w:p>
    <w:p w14:paraId="4240B5ED" w14:textId="77777777" w:rsidR="0046142F" w:rsidRDefault="0046142F" w:rsidP="0046142F">
      <w:pPr>
        <w:rPr>
          <w:szCs w:val="32"/>
          <w:lang w:eastAsia="en-US"/>
        </w:rPr>
      </w:pPr>
      <w:r>
        <w:rPr>
          <w:lang w:eastAsia="en-US"/>
        </w:rPr>
        <w:t>— </w:t>
      </w:r>
      <w:r w:rsidR="003148C9">
        <w:rPr>
          <w:szCs w:val="32"/>
          <w:lang w:eastAsia="en-US"/>
        </w:rPr>
        <w:t>Elle sait son nom</w:t>
      </w:r>
      <w:r>
        <w:rPr>
          <w:szCs w:val="32"/>
          <w:lang w:eastAsia="en-US"/>
        </w:rPr>
        <w:t xml:space="preserve"> !… </w:t>
      </w:r>
      <w:r w:rsidR="003148C9">
        <w:rPr>
          <w:szCs w:val="32"/>
          <w:lang w:eastAsia="en-US"/>
        </w:rPr>
        <w:t>pensa Gabriel</w:t>
      </w:r>
      <w:r>
        <w:rPr>
          <w:szCs w:val="32"/>
          <w:lang w:eastAsia="en-US"/>
        </w:rPr>
        <w:t>.</w:t>
      </w:r>
    </w:p>
    <w:p w14:paraId="7D33C38C" w14:textId="77777777" w:rsidR="0046142F" w:rsidRDefault="0046142F" w:rsidP="0046142F">
      <w:pPr>
        <w:rPr>
          <w:szCs w:val="32"/>
          <w:lang w:eastAsia="en-US"/>
        </w:rPr>
      </w:pPr>
      <w:r>
        <w:rPr>
          <w:lang w:eastAsia="en-US"/>
        </w:rPr>
        <w:t>— </w:t>
      </w:r>
      <w:r w:rsidR="003148C9">
        <w:rPr>
          <w:szCs w:val="32"/>
          <w:lang w:eastAsia="en-US"/>
        </w:rPr>
        <w:t>J</w:t>
      </w:r>
      <w:r>
        <w:rPr>
          <w:szCs w:val="32"/>
          <w:lang w:eastAsia="en-US"/>
        </w:rPr>
        <w:t>’</w:t>
      </w:r>
      <w:r w:rsidR="003148C9">
        <w:rPr>
          <w:szCs w:val="32"/>
          <w:lang w:eastAsia="en-US"/>
        </w:rPr>
        <w:t>ai l</w:t>
      </w:r>
      <w:r>
        <w:rPr>
          <w:szCs w:val="32"/>
          <w:lang w:eastAsia="en-US"/>
        </w:rPr>
        <w:t>’</w:t>
      </w:r>
      <w:r w:rsidR="003148C9">
        <w:rPr>
          <w:szCs w:val="32"/>
          <w:lang w:eastAsia="en-US"/>
        </w:rPr>
        <w:t>honneur d</w:t>
      </w:r>
      <w:r>
        <w:rPr>
          <w:szCs w:val="32"/>
          <w:lang w:eastAsia="en-US"/>
        </w:rPr>
        <w:t>’</w:t>
      </w:r>
      <w:r w:rsidR="003148C9">
        <w:rPr>
          <w:szCs w:val="32"/>
          <w:lang w:eastAsia="en-US"/>
        </w:rPr>
        <w:t>être connu de vous</w:t>
      </w:r>
      <w:r>
        <w:rPr>
          <w:szCs w:val="32"/>
          <w:lang w:eastAsia="en-US"/>
        </w:rPr>
        <w:t xml:space="preserve">, </w:t>
      </w:r>
      <w:r w:rsidR="003148C9">
        <w:rPr>
          <w:szCs w:val="32"/>
          <w:lang w:eastAsia="en-US"/>
        </w:rPr>
        <w:t>mademoiselle</w:t>
      </w:r>
      <w:r>
        <w:rPr>
          <w:szCs w:val="32"/>
          <w:lang w:eastAsia="en-US"/>
        </w:rPr>
        <w:t xml:space="preserve"> ? </w:t>
      </w:r>
      <w:r w:rsidR="003148C9">
        <w:rPr>
          <w:szCs w:val="32"/>
          <w:lang w:eastAsia="en-US"/>
        </w:rPr>
        <w:t>demanda Mazurke étonné</w:t>
      </w:r>
      <w:r>
        <w:rPr>
          <w:szCs w:val="32"/>
          <w:lang w:eastAsia="en-US"/>
        </w:rPr>
        <w:t>.</w:t>
      </w:r>
    </w:p>
    <w:p w14:paraId="044735ED" w14:textId="77777777"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oui</w:t>
      </w:r>
      <w:r>
        <w:rPr>
          <w:szCs w:val="32"/>
          <w:lang w:eastAsia="en-US"/>
        </w:rPr>
        <w:t xml:space="preserve">… </w:t>
      </w:r>
      <w:r w:rsidR="003148C9">
        <w:rPr>
          <w:szCs w:val="32"/>
          <w:lang w:eastAsia="en-US"/>
        </w:rPr>
        <w:t>répondit la jeune fille</w:t>
      </w:r>
      <w:r>
        <w:rPr>
          <w:szCs w:val="32"/>
          <w:lang w:eastAsia="en-US"/>
        </w:rPr>
        <w:t>.</w:t>
      </w:r>
    </w:p>
    <w:p w14:paraId="19FD720E" w14:textId="77777777" w:rsidR="0046142F" w:rsidRDefault="003148C9" w:rsidP="0046142F">
      <w:pPr>
        <w:rPr>
          <w:szCs w:val="32"/>
          <w:lang w:eastAsia="en-US"/>
        </w:rPr>
      </w:pPr>
      <w:r>
        <w:rPr>
          <w:szCs w:val="32"/>
          <w:lang w:eastAsia="en-US"/>
        </w:rPr>
        <w:t>Elle ajouta de manière à n</w:t>
      </w:r>
      <w:r w:rsidR="0046142F">
        <w:rPr>
          <w:szCs w:val="32"/>
          <w:lang w:eastAsia="en-US"/>
        </w:rPr>
        <w:t>’</w:t>
      </w:r>
      <w:r>
        <w:rPr>
          <w:szCs w:val="32"/>
          <w:lang w:eastAsia="en-US"/>
        </w:rPr>
        <w:t>être entendue que de lui seul</w:t>
      </w:r>
      <w:r w:rsidR="0046142F">
        <w:rPr>
          <w:szCs w:val="32"/>
          <w:lang w:eastAsia="en-US"/>
        </w:rPr>
        <w:t> :</w:t>
      </w:r>
    </w:p>
    <w:p w14:paraId="37238AC4" w14:textId="77777777" w:rsidR="0046142F" w:rsidRDefault="0046142F" w:rsidP="0046142F">
      <w:pPr>
        <w:rPr>
          <w:szCs w:val="32"/>
          <w:lang w:eastAsia="en-US"/>
        </w:rPr>
      </w:pPr>
      <w:r>
        <w:rPr>
          <w:lang w:eastAsia="en-US"/>
        </w:rPr>
        <w:t>— </w:t>
      </w:r>
      <w:r w:rsidR="003148C9">
        <w:rPr>
          <w:szCs w:val="32"/>
          <w:lang w:eastAsia="en-US"/>
        </w:rPr>
        <w:t>Lucienne</w:t>
      </w:r>
      <w:r>
        <w:rPr>
          <w:szCs w:val="32"/>
          <w:lang w:eastAsia="en-US"/>
        </w:rPr>
        <w:t>…</w:t>
      </w:r>
    </w:p>
    <w:p w14:paraId="3BE0E3F4" w14:textId="77777777" w:rsidR="0046142F" w:rsidRDefault="003148C9" w:rsidP="0046142F">
      <w:pPr>
        <w:rPr>
          <w:szCs w:val="32"/>
          <w:lang w:eastAsia="en-US"/>
        </w:rPr>
      </w:pPr>
      <w:r>
        <w:rPr>
          <w:szCs w:val="32"/>
          <w:lang w:eastAsia="en-US"/>
        </w:rPr>
        <w:t>Gabriel avait croisé ses bras sur sa poitrine</w:t>
      </w:r>
      <w:r w:rsidR="0046142F">
        <w:rPr>
          <w:szCs w:val="32"/>
          <w:lang w:eastAsia="en-US"/>
        </w:rPr>
        <w:t>.</w:t>
      </w:r>
    </w:p>
    <w:p w14:paraId="386E2F13" w14:textId="77777777" w:rsidR="0046142F" w:rsidRDefault="0046142F" w:rsidP="0046142F">
      <w:pPr>
        <w:rPr>
          <w:szCs w:val="32"/>
          <w:lang w:eastAsia="en-US"/>
        </w:rPr>
      </w:pPr>
      <w:r>
        <w:rPr>
          <w:lang w:eastAsia="en-US"/>
        </w:rPr>
        <w:t>— </w:t>
      </w:r>
      <w:r w:rsidR="003148C9">
        <w:rPr>
          <w:szCs w:val="32"/>
          <w:lang w:eastAsia="en-US"/>
        </w:rPr>
        <w:t>Je n</w:t>
      </w:r>
      <w:r>
        <w:rPr>
          <w:szCs w:val="32"/>
          <w:lang w:eastAsia="en-US"/>
        </w:rPr>
        <w:t>’</w:t>
      </w:r>
      <w:r w:rsidR="003148C9">
        <w:rPr>
          <w:szCs w:val="32"/>
          <w:lang w:eastAsia="en-US"/>
        </w:rPr>
        <w:t xml:space="preserve">ai assurément aucun droit de contrôler les actions de mademoiselle Clémence </w:t>
      </w:r>
      <w:proofErr w:type="spellStart"/>
      <w:r w:rsidR="003148C9">
        <w:rPr>
          <w:szCs w:val="32"/>
          <w:lang w:eastAsia="en-US"/>
        </w:rPr>
        <w:t>Lointier</w:t>
      </w:r>
      <w:proofErr w:type="spellEnd"/>
      <w:r>
        <w:rPr>
          <w:szCs w:val="32"/>
          <w:lang w:eastAsia="en-US"/>
        </w:rPr>
        <w:t xml:space="preserve">, </w:t>
      </w:r>
      <w:r w:rsidR="003148C9">
        <w:rPr>
          <w:szCs w:val="32"/>
          <w:lang w:eastAsia="en-US"/>
        </w:rPr>
        <w:t>dit-il avec amertume</w:t>
      </w:r>
      <w:r>
        <w:rPr>
          <w:szCs w:val="32"/>
          <w:lang w:eastAsia="en-US"/>
        </w:rPr>
        <w:t xml:space="preserve"> ; </w:t>
      </w:r>
      <w:r w:rsidR="003148C9">
        <w:rPr>
          <w:szCs w:val="32"/>
          <w:lang w:eastAsia="en-US"/>
        </w:rPr>
        <w:t>mais la trouver ici</w:t>
      </w:r>
      <w:r>
        <w:rPr>
          <w:szCs w:val="32"/>
          <w:lang w:eastAsia="en-US"/>
        </w:rPr>
        <w:t xml:space="preserve">… </w:t>
      </w:r>
      <w:r w:rsidR="003148C9">
        <w:rPr>
          <w:szCs w:val="32"/>
          <w:lang w:eastAsia="en-US"/>
        </w:rPr>
        <w:t>toute seule</w:t>
      </w:r>
      <w:r>
        <w:rPr>
          <w:szCs w:val="32"/>
          <w:lang w:eastAsia="en-US"/>
        </w:rPr>
        <w:t xml:space="preserve">… </w:t>
      </w:r>
      <w:r w:rsidR="003148C9">
        <w:rPr>
          <w:szCs w:val="32"/>
          <w:lang w:eastAsia="en-US"/>
        </w:rPr>
        <w:t>à cette heure</w:t>
      </w:r>
      <w:r>
        <w:rPr>
          <w:szCs w:val="32"/>
          <w:lang w:eastAsia="en-US"/>
        </w:rPr>
        <w:t> !</w:t>
      </w:r>
    </w:p>
    <w:p w14:paraId="7ACCCF38" w14:textId="1F9312BE" w:rsidR="0046142F" w:rsidRDefault="0046142F" w:rsidP="0046142F">
      <w:pPr>
        <w:rPr>
          <w:szCs w:val="32"/>
          <w:lang w:eastAsia="en-US"/>
        </w:rPr>
      </w:pPr>
      <w:r>
        <w:rPr>
          <w:lang w:eastAsia="en-US"/>
        </w:rPr>
        <w:t>— </w:t>
      </w:r>
      <w:r w:rsidR="003148C9">
        <w:rPr>
          <w:szCs w:val="32"/>
          <w:lang w:eastAsia="en-US"/>
        </w:rPr>
        <w:t xml:space="preserve">Je me rendais chez </w:t>
      </w:r>
      <w:r>
        <w:rPr>
          <w:szCs w:val="32"/>
          <w:lang w:eastAsia="en-US"/>
        </w:rPr>
        <w:t>M. </w:t>
      </w:r>
      <w:r w:rsidR="003148C9">
        <w:rPr>
          <w:szCs w:val="32"/>
          <w:lang w:eastAsia="en-US"/>
        </w:rPr>
        <w:t>Mazurke</w:t>
      </w:r>
      <w:r>
        <w:rPr>
          <w:szCs w:val="32"/>
          <w:lang w:eastAsia="en-US"/>
        </w:rPr>
        <w:t xml:space="preserve">… </w:t>
      </w:r>
      <w:r w:rsidR="003148C9">
        <w:rPr>
          <w:szCs w:val="32"/>
          <w:lang w:eastAsia="en-US"/>
        </w:rPr>
        <w:t>répondit étourdiment Clémence</w:t>
      </w:r>
      <w:r>
        <w:rPr>
          <w:szCs w:val="32"/>
          <w:lang w:eastAsia="en-US"/>
        </w:rPr>
        <w:t>.</w:t>
      </w:r>
    </w:p>
    <w:p w14:paraId="309719A4" w14:textId="77777777" w:rsidR="0046142F" w:rsidRDefault="0046142F" w:rsidP="0046142F">
      <w:pPr>
        <w:rPr>
          <w:szCs w:val="32"/>
          <w:lang w:eastAsia="en-US"/>
        </w:rPr>
      </w:pPr>
      <w:r>
        <w:rPr>
          <w:lang w:eastAsia="en-US"/>
        </w:rPr>
        <w:t>— </w:t>
      </w:r>
      <w:r w:rsidR="003148C9">
        <w:rPr>
          <w:szCs w:val="32"/>
          <w:lang w:eastAsia="en-US"/>
        </w:rPr>
        <w:t>Chez moi</w:t>
      </w:r>
      <w:r>
        <w:rPr>
          <w:szCs w:val="32"/>
          <w:lang w:eastAsia="en-US"/>
        </w:rPr>
        <w:t xml:space="preserve"> ? </w:t>
      </w:r>
      <w:r w:rsidR="003148C9">
        <w:rPr>
          <w:szCs w:val="32"/>
          <w:lang w:eastAsia="en-US"/>
        </w:rPr>
        <w:t>répondit Mazurke</w:t>
      </w:r>
      <w:r>
        <w:rPr>
          <w:szCs w:val="32"/>
          <w:lang w:eastAsia="en-US"/>
        </w:rPr>
        <w:t>.</w:t>
      </w:r>
    </w:p>
    <w:p w14:paraId="5E7FD11F" w14:textId="390A836B" w:rsidR="0046142F" w:rsidRDefault="0046142F" w:rsidP="0046142F">
      <w:pPr>
        <w:rPr>
          <w:szCs w:val="32"/>
          <w:lang w:eastAsia="en-US"/>
        </w:rPr>
      </w:pPr>
      <w:r>
        <w:rPr>
          <w:lang w:eastAsia="en-US"/>
        </w:rPr>
        <w:t>— </w:t>
      </w:r>
      <w:r w:rsidR="003148C9">
        <w:rPr>
          <w:szCs w:val="32"/>
          <w:lang w:eastAsia="en-US"/>
        </w:rPr>
        <w:t>Ah</w:t>
      </w:r>
      <w:r>
        <w:rPr>
          <w:szCs w:val="32"/>
          <w:lang w:eastAsia="en-US"/>
        </w:rPr>
        <w:t xml:space="preserve"> ! </w:t>
      </w:r>
      <w:r w:rsidR="003148C9">
        <w:rPr>
          <w:szCs w:val="32"/>
          <w:lang w:eastAsia="en-US"/>
        </w:rPr>
        <w:t>fit Gabriel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la nuit</w:t>
      </w:r>
      <w:r>
        <w:rPr>
          <w:szCs w:val="32"/>
          <w:lang w:eastAsia="en-US"/>
        </w:rPr>
        <w:t> !…</w:t>
      </w:r>
    </w:p>
    <w:p w14:paraId="0C1E22E2" w14:textId="77777777" w:rsidR="0046142F" w:rsidRDefault="003148C9" w:rsidP="0046142F">
      <w:pPr>
        <w:rPr>
          <w:szCs w:val="32"/>
          <w:lang w:eastAsia="en-US"/>
        </w:rPr>
      </w:pPr>
      <w:r>
        <w:rPr>
          <w:szCs w:val="32"/>
          <w:lang w:eastAsia="en-US"/>
        </w:rPr>
        <w:t>Il se tourna vers son adversaire</w:t>
      </w:r>
      <w:r w:rsidR="0046142F">
        <w:rPr>
          <w:szCs w:val="32"/>
          <w:lang w:eastAsia="en-US"/>
        </w:rPr>
        <w:t>.</w:t>
      </w:r>
    </w:p>
    <w:p w14:paraId="04E083BE" w14:textId="77777777" w:rsidR="0046142F" w:rsidRDefault="0046142F" w:rsidP="0046142F">
      <w:pPr>
        <w:rPr>
          <w:szCs w:val="32"/>
          <w:lang w:eastAsia="en-US"/>
        </w:rPr>
      </w:pPr>
      <w:r>
        <w:rPr>
          <w:lang w:eastAsia="en-US"/>
        </w:rPr>
        <w:t>— </w:t>
      </w:r>
      <w:r w:rsidR="003148C9">
        <w:rPr>
          <w:szCs w:val="32"/>
          <w:lang w:eastAsia="en-US"/>
        </w:rPr>
        <w:t>Vous êtes décidément un homme très heureux</w:t>
      </w:r>
      <w:r>
        <w:rPr>
          <w:szCs w:val="32"/>
          <w:lang w:eastAsia="en-US"/>
        </w:rPr>
        <w:t xml:space="preserve">, </w:t>
      </w:r>
      <w:r w:rsidR="003148C9">
        <w:rPr>
          <w:szCs w:val="32"/>
          <w:lang w:eastAsia="en-US"/>
        </w:rPr>
        <w:t>monsieur le capitaine</w:t>
      </w:r>
      <w:r>
        <w:rPr>
          <w:szCs w:val="32"/>
          <w:lang w:eastAsia="en-US"/>
        </w:rPr>
        <w:t xml:space="preserve"> ! </w:t>
      </w:r>
      <w:r w:rsidR="003148C9">
        <w:rPr>
          <w:szCs w:val="32"/>
          <w:lang w:eastAsia="en-US"/>
        </w:rPr>
        <w:t>dit-il en essayant de retrouver des inflexions sarcastiques</w:t>
      </w:r>
      <w:r>
        <w:rPr>
          <w:szCs w:val="32"/>
          <w:lang w:eastAsia="en-US"/>
        </w:rPr>
        <w:t>.</w:t>
      </w:r>
    </w:p>
    <w:p w14:paraId="69DF7D0C" w14:textId="77777777" w:rsidR="0046142F" w:rsidRDefault="0046142F" w:rsidP="0046142F">
      <w:pPr>
        <w:rPr>
          <w:szCs w:val="32"/>
          <w:lang w:eastAsia="en-US"/>
        </w:rPr>
      </w:pPr>
      <w:r>
        <w:rPr>
          <w:lang w:eastAsia="en-US"/>
        </w:rPr>
        <w:lastRenderedPageBreak/>
        <w:t>— </w:t>
      </w:r>
      <w:r w:rsidR="003148C9">
        <w:rPr>
          <w:szCs w:val="32"/>
          <w:lang w:eastAsia="en-US"/>
        </w:rPr>
        <w:t>Allez-vous l</w:t>
      </w:r>
      <w:r>
        <w:rPr>
          <w:szCs w:val="32"/>
          <w:lang w:eastAsia="en-US"/>
        </w:rPr>
        <w:t>’</w:t>
      </w:r>
      <w:r w:rsidR="003148C9">
        <w:rPr>
          <w:szCs w:val="32"/>
          <w:lang w:eastAsia="en-US"/>
        </w:rPr>
        <w:t>insulter</w:t>
      </w:r>
      <w:r>
        <w:rPr>
          <w:szCs w:val="32"/>
          <w:lang w:eastAsia="en-US"/>
        </w:rPr>
        <w:t xml:space="preserve">, </w:t>
      </w:r>
      <w:r w:rsidR="003148C9">
        <w:rPr>
          <w:szCs w:val="32"/>
          <w:lang w:eastAsia="en-US"/>
        </w:rPr>
        <w:t>elle aussi</w:t>
      </w:r>
      <w:r>
        <w:rPr>
          <w:szCs w:val="32"/>
          <w:lang w:eastAsia="en-US"/>
        </w:rPr>
        <w:t xml:space="preserve"> ! </w:t>
      </w:r>
      <w:r w:rsidR="003148C9">
        <w:rPr>
          <w:szCs w:val="32"/>
          <w:lang w:eastAsia="en-US"/>
        </w:rPr>
        <w:t>prononça Mazurke qui devinait bien que cette jeune fille aimait Gabriel</w:t>
      </w:r>
      <w:r>
        <w:rPr>
          <w:szCs w:val="32"/>
          <w:lang w:eastAsia="en-US"/>
        </w:rPr>
        <w:t xml:space="preserve">, </w:t>
      </w:r>
      <w:r w:rsidR="003148C9">
        <w:rPr>
          <w:szCs w:val="32"/>
          <w:lang w:eastAsia="en-US"/>
        </w:rPr>
        <w:t>mais qui ne comprenait pas les motifs de sa démarche</w:t>
      </w:r>
      <w:r>
        <w:rPr>
          <w:szCs w:val="32"/>
          <w:lang w:eastAsia="en-US"/>
        </w:rPr>
        <w:t>.</w:t>
      </w:r>
    </w:p>
    <w:p w14:paraId="00765610" w14:textId="77777777" w:rsidR="0046142F" w:rsidRDefault="0046142F" w:rsidP="0046142F">
      <w:pPr>
        <w:rPr>
          <w:szCs w:val="32"/>
          <w:lang w:eastAsia="en-US"/>
        </w:rPr>
      </w:pPr>
      <w:r>
        <w:rPr>
          <w:lang w:eastAsia="en-US"/>
        </w:rPr>
        <w:t>— </w:t>
      </w:r>
      <w:r w:rsidR="003148C9">
        <w:rPr>
          <w:szCs w:val="32"/>
          <w:lang w:eastAsia="en-US"/>
        </w:rPr>
        <w:t>L</w:t>
      </w:r>
      <w:r>
        <w:rPr>
          <w:szCs w:val="32"/>
          <w:lang w:eastAsia="en-US"/>
        </w:rPr>
        <w:t>’</w:t>
      </w:r>
      <w:r w:rsidR="003148C9">
        <w:rPr>
          <w:szCs w:val="32"/>
          <w:lang w:eastAsia="en-US"/>
        </w:rPr>
        <w:t>insulter</w:t>
      </w:r>
      <w:r>
        <w:rPr>
          <w:szCs w:val="32"/>
          <w:lang w:eastAsia="en-US"/>
        </w:rPr>
        <w:t xml:space="preserve"> ! </w:t>
      </w:r>
      <w:r w:rsidR="003148C9">
        <w:rPr>
          <w:szCs w:val="32"/>
          <w:lang w:eastAsia="en-US"/>
        </w:rPr>
        <w:t>repartit le docteur</w:t>
      </w:r>
      <w:r>
        <w:rPr>
          <w:szCs w:val="32"/>
          <w:lang w:eastAsia="en-US"/>
        </w:rPr>
        <w:t xml:space="preserve"> ; </w:t>
      </w:r>
      <w:r w:rsidR="003148C9">
        <w:rPr>
          <w:szCs w:val="32"/>
          <w:lang w:eastAsia="en-US"/>
        </w:rPr>
        <w:t>pardieu</w:t>
      </w:r>
      <w:r>
        <w:rPr>
          <w:szCs w:val="32"/>
          <w:lang w:eastAsia="en-US"/>
        </w:rPr>
        <w:t xml:space="preserve"> ! </w:t>
      </w:r>
      <w:r w:rsidR="003148C9">
        <w:rPr>
          <w:szCs w:val="32"/>
          <w:lang w:eastAsia="en-US"/>
        </w:rPr>
        <w:t>vous êtes là pour la défendre</w:t>
      </w:r>
      <w:r>
        <w:rPr>
          <w:szCs w:val="32"/>
          <w:lang w:eastAsia="en-US"/>
        </w:rPr>
        <w:t xml:space="preserve">… </w:t>
      </w:r>
      <w:r w:rsidR="003148C9">
        <w:rPr>
          <w:szCs w:val="32"/>
          <w:lang w:eastAsia="en-US"/>
        </w:rPr>
        <w:t>Et d</w:t>
      </w:r>
      <w:r>
        <w:rPr>
          <w:szCs w:val="32"/>
          <w:lang w:eastAsia="en-US"/>
        </w:rPr>
        <w:t>’</w:t>
      </w:r>
      <w:r w:rsidR="003148C9">
        <w:rPr>
          <w:szCs w:val="32"/>
          <w:lang w:eastAsia="en-US"/>
        </w:rPr>
        <w:t>ailleurs</w:t>
      </w:r>
      <w:r>
        <w:rPr>
          <w:szCs w:val="32"/>
          <w:lang w:eastAsia="en-US"/>
        </w:rPr>
        <w:t xml:space="preserve">, </w:t>
      </w:r>
      <w:r w:rsidR="003148C9">
        <w:rPr>
          <w:szCs w:val="32"/>
          <w:lang w:eastAsia="en-US"/>
        </w:rPr>
        <w:t>je n</w:t>
      </w:r>
      <w:r>
        <w:rPr>
          <w:szCs w:val="32"/>
          <w:lang w:eastAsia="en-US"/>
        </w:rPr>
        <w:t>’</w:t>
      </w:r>
      <w:r w:rsidR="003148C9">
        <w:rPr>
          <w:szCs w:val="32"/>
          <w:lang w:eastAsia="en-US"/>
        </w:rPr>
        <w:t>ai qu</w:t>
      </w:r>
      <w:r>
        <w:rPr>
          <w:szCs w:val="32"/>
          <w:lang w:eastAsia="en-US"/>
        </w:rPr>
        <w:t>’</w:t>
      </w:r>
      <w:r w:rsidR="003148C9">
        <w:rPr>
          <w:szCs w:val="32"/>
          <w:lang w:eastAsia="en-US"/>
        </w:rPr>
        <w:t>à me louer du hasard qui m</w:t>
      </w:r>
      <w:r>
        <w:rPr>
          <w:szCs w:val="32"/>
          <w:lang w:eastAsia="en-US"/>
        </w:rPr>
        <w:t>’</w:t>
      </w:r>
      <w:r w:rsidR="003148C9">
        <w:rPr>
          <w:szCs w:val="32"/>
          <w:lang w:eastAsia="en-US"/>
        </w:rPr>
        <w:t>apprend le secret des nuits de mademoiselle</w:t>
      </w:r>
      <w:r>
        <w:rPr>
          <w:szCs w:val="32"/>
          <w:lang w:eastAsia="en-US"/>
        </w:rPr>
        <w:t>…</w:t>
      </w:r>
    </w:p>
    <w:p w14:paraId="1235BD9C" w14:textId="77777777" w:rsidR="0046142F" w:rsidRDefault="003148C9" w:rsidP="0046142F">
      <w:pPr>
        <w:rPr>
          <w:szCs w:val="32"/>
          <w:lang w:eastAsia="en-US"/>
        </w:rPr>
      </w:pPr>
      <w:r>
        <w:rPr>
          <w:szCs w:val="32"/>
          <w:lang w:eastAsia="en-US"/>
        </w:rPr>
        <w:t>Il se complaisait à frapper</w:t>
      </w:r>
      <w:r w:rsidR="0046142F">
        <w:rPr>
          <w:szCs w:val="32"/>
          <w:lang w:eastAsia="en-US"/>
        </w:rPr>
        <w:t xml:space="preserve">, </w:t>
      </w:r>
      <w:r>
        <w:rPr>
          <w:szCs w:val="32"/>
          <w:lang w:eastAsia="en-US"/>
        </w:rPr>
        <w:t>le petit et l</w:t>
      </w:r>
      <w:r w:rsidR="0046142F">
        <w:rPr>
          <w:szCs w:val="32"/>
          <w:lang w:eastAsia="en-US"/>
        </w:rPr>
        <w:t>’</w:t>
      </w:r>
      <w:r>
        <w:rPr>
          <w:szCs w:val="32"/>
          <w:lang w:eastAsia="en-US"/>
        </w:rPr>
        <w:t>impuissant qu</w:t>
      </w:r>
      <w:r w:rsidR="0046142F">
        <w:rPr>
          <w:szCs w:val="32"/>
          <w:lang w:eastAsia="en-US"/>
        </w:rPr>
        <w:t>’</w:t>
      </w:r>
      <w:r>
        <w:rPr>
          <w:szCs w:val="32"/>
          <w:lang w:eastAsia="en-US"/>
        </w:rPr>
        <w:t>il était</w:t>
      </w:r>
      <w:r w:rsidR="0046142F">
        <w:rPr>
          <w:szCs w:val="32"/>
          <w:lang w:eastAsia="en-US"/>
        </w:rPr>
        <w:t> !</w:t>
      </w:r>
    </w:p>
    <w:p w14:paraId="4FDCF596" w14:textId="77777777" w:rsidR="0046142F" w:rsidRDefault="0046142F" w:rsidP="0046142F">
      <w:pPr>
        <w:rPr>
          <w:szCs w:val="32"/>
          <w:lang w:eastAsia="en-US"/>
        </w:rPr>
      </w:pPr>
      <w:r>
        <w:rPr>
          <w:lang w:eastAsia="en-US"/>
        </w:rPr>
        <w:t>— </w:t>
      </w:r>
      <w:r w:rsidR="003148C9">
        <w:rPr>
          <w:szCs w:val="32"/>
          <w:lang w:eastAsia="en-US"/>
        </w:rPr>
        <w:t>Taisez-vous</w:t>
      </w:r>
      <w:r>
        <w:rPr>
          <w:szCs w:val="32"/>
          <w:lang w:eastAsia="en-US"/>
        </w:rPr>
        <w:t xml:space="preserve"> ! </w:t>
      </w:r>
      <w:r w:rsidR="003148C9">
        <w:rPr>
          <w:szCs w:val="32"/>
          <w:lang w:eastAsia="en-US"/>
        </w:rPr>
        <w:t>dit Mazurke</w:t>
      </w:r>
      <w:r>
        <w:rPr>
          <w:szCs w:val="32"/>
          <w:lang w:eastAsia="en-US"/>
        </w:rPr>
        <w:t>.</w:t>
      </w:r>
    </w:p>
    <w:p w14:paraId="559F113B" w14:textId="77777777" w:rsidR="0046142F" w:rsidRDefault="003148C9" w:rsidP="0046142F">
      <w:pPr>
        <w:rPr>
          <w:szCs w:val="32"/>
          <w:lang w:eastAsia="en-US"/>
        </w:rPr>
      </w:pPr>
      <w:r>
        <w:rPr>
          <w:szCs w:val="32"/>
          <w:lang w:eastAsia="en-US"/>
        </w:rPr>
        <w:t>Clémence pleurait</w:t>
      </w:r>
      <w:r w:rsidR="0046142F">
        <w:rPr>
          <w:szCs w:val="32"/>
          <w:lang w:eastAsia="en-US"/>
        </w:rPr>
        <w:t>.</w:t>
      </w:r>
    </w:p>
    <w:p w14:paraId="04E91B80"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balbutia-t-elle parmi ses larmes</w:t>
      </w:r>
      <w:r>
        <w:rPr>
          <w:szCs w:val="32"/>
          <w:lang w:eastAsia="en-US"/>
        </w:rPr>
        <w:t xml:space="preserve">, </w:t>
      </w:r>
      <w:r w:rsidR="003148C9">
        <w:rPr>
          <w:szCs w:val="32"/>
          <w:lang w:eastAsia="en-US"/>
        </w:rPr>
        <w:t>c</w:t>
      </w:r>
      <w:r>
        <w:rPr>
          <w:szCs w:val="32"/>
          <w:lang w:eastAsia="en-US"/>
        </w:rPr>
        <w:t>’</w:t>
      </w:r>
      <w:r w:rsidR="003148C9">
        <w:rPr>
          <w:szCs w:val="32"/>
          <w:lang w:eastAsia="en-US"/>
        </w:rPr>
        <w:t>était pour vous</w:t>
      </w:r>
      <w:r>
        <w:rPr>
          <w:szCs w:val="32"/>
          <w:lang w:eastAsia="en-US"/>
        </w:rPr>
        <w:t xml:space="preserve">, </w:t>
      </w:r>
      <w:r w:rsidR="003148C9">
        <w:rPr>
          <w:szCs w:val="32"/>
          <w:lang w:eastAsia="en-US"/>
        </w:rPr>
        <w:t>Gabriel</w:t>
      </w:r>
      <w:r>
        <w:rPr>
          <w:szCs w:val="32"/>
          <w:lang w:eastAsia="en-US"/>
        </w:rPr>
        <w:t xml:space="preserve"> !… </w:t>
      </w:r>
      <w:r w:rsidR="003148C9">
        <w:rPr>
          <w:szCs w:val="32"/>
          <w:lang w:eastAsia="en-US"/>
        </w:rPr>
        <w:t>pour votre sœur</w:t>
      </w:r>
      <w:r>
        <w:rPr>
          <w:szCs w:val="32"/>
          <w:lang w:eastAsia="en-US"/>
        </w:rPr>
        <w:t xml:space="preserve">… </w:t>
      </w:r>
      <w:r w:rsidR="003148C9">
        <w:rPr>
          <w:szCs w:val="32"/>
          <w:lang w:eastAsia="en-US"/>
        </w:rPr>
        <w:t>pour votre mère</w:t>
      </w:r>
      <w:r>
        <w:rPr>
          <w:szCs w:val="32"/>
          <w:lang w:eastAsia="en-US"/>
        </w:rPr>
        <w:t>…</w:t>
      </w:r>
    </w:p>
    <w:p w14:paraId="48844B1D" w14:textId="77777777" w:rsidR="0046142F" w:rsidRDefault="0046142F" w:rsidP="0046142F">
      <w:pPr>
        <w:rPr>
          <w:szCs w:val="32"/>
          <w:lang w:eastAsia="en-US"/>
        </w:rPr>
      </w:pPr>
      <w:r>
        <w:rPr>
          <w:lang w:eastAsia="en-US"/>
        </w:rPr>
        <w:t>— </w:t>
      </w:r>
      <w:r w:rsidR="003148C9">
        <w:rPr>
          <w:szCs w:val="32"/>
          <w:lang w:eastAsia="en-US"/>
        </w:rPr>
        <w:t>Est-ce que ma sœur a aussi sa part de jolis secrets</w:t>
      </w:r>
      <w:r>
        <w:rPr>
          <w:szCs w:val="32"/>
          <w:lang w:eastAsia="en-US"/>
        </w:rPr>
        <w:t xml:space="preserve"> ? </w:t>
      </w:r>
      <w:r w:rsidR="003148C9">
        <w:rPr>
          <w:szCs w:val="32"/>
          <w:lang w:eastAsia="en-US"/>
        </w:rPr>
        <w:t>demanda-t-il</w:t>
      </w:r>
      <w:r>
        <w:rPr>
          <w:szCs w:val="32"/>
          <w:lang w:eastAsia="en-US"/>
        </w:rPr>
        <w:t>.</w:t>
      </w:r>
    </w:p>
    <w:p w14:paraId="10AAA307" w14:textId="77777777" w:rsidR="0046142F" w:rsidRDefault="003148C9" w:rsidP="0046142F">
      <w:pPr>
        <w:rPr>
          <w:szCs w:val="32"/>
          <w:lang w:eastAsia="en-US"/>
        </w:rPr>
      </w:pPr>
      <w:r>
        <w:rPr>
          <w:szCs w:val="32"/>
          <w:lang w:eastAsia="en-US"/>
        </w:rPr>
        <w:t>Il ne respectait plus rien</w:t>
      </w:r>
      <w:r w:rsidR="0046142F">
        <w:rPr>
          <w:szCs w:val="32"/>
          <w:lang w:eastAsia="en-US"/>
        </w:rPr>
        <w:t>.</w:t>
      </w:r>
    </w:p>
    <w:p w14:paraId="2A866254" w14:textId="77777777" w:rsidR="0046142F" w:rsidRDefault="0046142F" w:rsidP="0046142F">
      <w:pPr>
        <w:rPr>
          <w:szCs w:val="32"/>
          <w:lang w:eastAsia="en-US"/>
        </w:rPr>
      </w:pPr>
      <w:r>
        <w:rPr>
          <w:lang w:eastAsia="en-US"/>
        </w:rPr>
        <w:t>— </w:t>
      </w:r>
      <w:r w:rsidR="003148C9">
        <w:rPr>
          <w:szCs w:val="32"/>
          <w:lang w:eastAsia="en-US"/>
        </w:rPr>
        <w:t>Taisez-vous</w:t>
      </w:r>
      <w:r>
        <w:rPr>
          <w:szCs w:val="32"/>
          <w:lang w:eastAsia="en-US"/>
        </w:rPr>
        <w:t xml:space="preserve"> ! </w:t>
      </w:r>
      <w:r w:rsidR="003148C9">
        <w:rPr>
          <w:szCs w:val="32"/>
          <w:lang w:eastAsia="en-US"/>
        </w:rPr>
        <w:t>dit encore Mazurke dont la joue devenait pâle</w:t>
      </w:r>
      <w:r>
        <w:rPr>
          <w:szCs w:val="32"/>
          <w:lang w:eastAsia="en-US"/>
        </w:rPr>
        <w:t>.</w:t>
      </w:r>
    </w:p>
    <w:p w14:paraId="71A718CC" w14:textId="06441724" w:rsidR="0046142F" w:rsidRDefault="0046142F" w:rsidP="0046142F">
      <w:pPr>
        <w:rPr>
          <w:szCs w:val="32"/>
          <w:lang w:eastAsia="en-US"/>
        </w:rPr>
      </w:pPr>
      <w:r>
        <w:rPr>
          <w:lang w:eastAsia="en-US"/>
        </w:rPr>
        <w:t>— </w:t>
      </w:r>
      <w:r w:rsidR="003148C9">
        <w:rPr>
          <w:szCs w:val="32"/>
          <w:lang w:eastAsia="en-US"/>
        </w:rPr>
        <w:t>Si vous voulez que je me taise</w:t>
      </w:r>
      <w:r>
        <w:rPr>
          <w:szCs w:val="32"/>
          <w:lang w:eastAsia="en-US"/>
        </w:rPr>
        <w:t xml:space="preserve">, </w:t>
      </w:r>
      <w:r w:rsidR="003148C9">
        <w:rPr>
          <w:szCs w:val="32"/>
          <w:lang w:eastAsia="en-US"/>
        </w:rPr>
        <w:t>répliqua le docteur</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laissez-moi ramasser mon épée</w:t>
      </w:r>
      <w:r>
        <w:rPr>
          <w:szCs w:val="32"/>
          <w:lang w:eastAsia="en-US"/>
        </w:rPr>
        <w:t>.</w:t>
      </w:r>
    </w:p>
    <w:p w14:paraId="70D38FBF" w14:textId="77777777" w:rsidR="0046142F" w:rsidRDefault="003148C9" w:rsidP="0046142F">
      <w:pPr>
        <w:rPr>
          <w:szCs w:val="32"/>
          <w:lang w:eastAsia="en-US"/>
        </w:rPr>
      </w:pPr>
      <w:r>
        <w:rPr>
          <w:szCs w:val="32"/>
          <w:lang w:eastAsia="en-US"/>
        </w:rPr>
        <w:t>Mazurke poussa l</w:t>
      </w:r>
      <w:r w:rsidR="0046142F">
        <w:rPr>
          <w:szCs w:val="32"/>
          <w:lang w:eastAsia="en-US"/>
        </w:rPr>
        <w:t>’</w:t>
      </w:r>
      <w:r>
        <w:rPr>
          <w:szCs w:val="32"/>
          <w:lang w:eastAsia="en-US"/>
        </w:rPr>
        <w:t>arme du pied</w:t>
      </w:r>
      <w:r w:rsidR="0046142F">
        <w:rPr>
          <w:szCs w:val="32"/>
          <w:lang w:eastAsia="en-US"/>
        </w:rPr>
        <w:t xml:space="preserve">. </w:t>
      </w:r>
      <w:r>
        <w:rPr>
          <w:szCs w:val="32"/>
          <w:lang w:eastAsia="en-US"/>
        </w:rPr>
        <w:t>Gabriel s</w:t>
      </w:r>
      <w:r w:rsidR="0046142F">
        <w:rPr>
          <w:szCs w:val="32"/>
          <w:lang w:eastAsia="en-US"/>
        </w:rPr>
        <w:t>’</w:t>
      </w:r>
      <w:r>
        <w:rPr>
          <w:szCs w:val="32"/>
          <w:lang w:eastAsia="en-US"/>
        </w:rPr>
        <w:t>en saisit avec le râle de la rage satisfaite</w:t>
      </w:r>
      <w:r w:rsidR="0046142F">
        <w:rPr>
          <w:szCs w:val="32"/>
          <w:lang w:eastAsia="en-US"/>
        </w:rPr>
        <w:t>.</w:t>
      </w:r>
    </w:p>
    <w:p w14:paraId="1A434DF4" w14:textId="77777777" w:rsidR="0046142F" w:rsidRDefault="003148C9" w:rsidP="0046142F">
      <w:pPr>
        <w:rPr>
          <w:szCs w:val="32"/>
          <w:lang w:eastAsia="en-US"/>
        </w:rPr>
      </w:pPr>
      <w:r>
        <w:rPr>
          <w:szCs w:val="32"/>
          <w:lang w:eastAsia="en-US"/>
        </w:rPr>
        <w:t>La colère prenait Mazurke</w:t>
      </w:r>
      <w:r w:rsidR="0046142F">
        <w:rPr>
          <w:szCs w:val="32"/>
          <w:lang w:eastAsia="en-US"/>
        </w:rPr>
        <w:t xml:space="preserve">, </w:t>
      </w:r>
      <w:r>
        <w:rPr>
          <w:szCs w:val="32"/>
          <w:lang w:eastAsia="en-US"/>
        </w:rPr>
        <w:t>à la fin</w:t>
      </w:r>
      <w:r w:rsidR="0046142F">
        <w:rPr>
          <w:szCs w:val="32"/>
          <w:lang w:eastAsia="en-US"/>
        </w:rPr>
        <w:t xml:space="preserve">. </w:t>
      </w:r>
      <w:r>
        <w:rPr>
          <w:szCs w:val="32"/>
          <w:lang w:eastAsia="en-US"/>
        </w:rPr>
        <w:t>Cet enfant</w:t>
      </w:r>
      <w:r w:rsidR="0046142F">
        <w:rPr>
          <w:szCs w:val="32"/>
          <w:lang w:eastAsia="en-US"/>
        </w:rPr>
        <w:t xml:space="preserve">, </w:t>
      </w:r>
      <w:r>
        <w:rPr>
          <w:szCs w:val="32"/>
          <w:lang w:eastAsia="en-US"/>
        </w:rPr>
        <w:t>qui s</w:t>
      </w:r>
      <w:r w:rsidR="0046142F">
        <w:rPr>
          <w:szCs w:val="32"/>
          <w:lang w:eastAsia="en-US"/>
        </w:rPr>
        <w:t>’</w:t>
      </w:r>
      <w:r>
        <w:rPr>
          <w:szCs w:val="32"/>
          <w:lang w:eastAsia="en-US"/>
        </w:rPr>
        <w:t>instituait le juge impitoyable de tout ce qui l</w:t>
      </w:r>
      <w:r w:rsidR="0046142F">
        <w:rPr>
          <w:szCs w:val="32"/>
          <w:lang w:eastAsia="en-US"/>
        </w:rPr>
        <w:t>’</w:t>
      </w:r>
      <w:r>
        <w:rPr>
          <w:szCs w:val="32"/>
          <w:lang w:eastAsia="en-US"/>
        </w:rPr>
        <w:t>entourait</w:t>
      </w:r>
      <w:r w:rsidR="0046142F">
        <w:rPr>
          <w:szCs w:val="32"/>
          <w:lang w:eastAsia="en-US"/>
        </w:rPr>
        <w:t xml:space="preserve">, </w:t>
      </w:r>
      <w:r>
        <w:rPr>
          <w:szCs w:val="32"/>
          <w:lang w:eastAsia="en-US"/>
        </w:rPr>
        <w:t>de tout ce qui l</w:t>
      </w:r>
      <w:r w:rsidR="0046142F">
        <w:rPr>
          <w:szCs w:val="32"/>
          <w:lang w:eastAsia="en-US"/>
        </w:rPr>
        <w:t>’</w:t>
      </w:r>
      <w:r>
        <w:rPr>
          <w:szCs w:val="32"/>
          <w:lang w:eastAsia="en-US"/>
        </w:rPr>
        <w:t>aimait</w:t>
      </w:r>
      <w:r w:rsidR="0046142F">
        <w:rPr>
          <w:szCs w:val="32"/>
          <w:lang w:eastAsia="en-US"/>
        </w:rPr>
        <w:t xml:space="preserve">, </w:t>
      </w:r>
      <w:r>
        <w:rPr>
          <w:szCs w:val="32"/>
          <w:lang w:eastAsia="en-US"/>
        </w:rPr>
        <w:t>cet enfant qui avait tant de choses à se faire pardonner</w:t>
      </w:r>
      <w:r w:rsidR="0046142F">
        <w:rPr>
          <w:szCs w:val="32"/>
          <w:lang w:eastAsia="en-US"/>
        </w:rPr>
        <w:t xml:space="preserve">, </w:t>
      </w:r>
      <w:r>
        <w:rPr>
          <w:szCs w:val="32"/>
          <w:lang w:eastAsia="en-US"/>
        </w:rPr>
        <w:t>et qui ne pardonnait rien</w:t>
      </w:r>
      <w:r w:rsidR="0046142F">
        <w:rPr>
          <w:szCs w:val="32"/>
          <w:lang w:eastAsia="en-US"/>
        </w:rPr>
        <w:t xml:space="preserve">, </w:t>
      </w:r>
      <w:r>
        <w:rPr>
          <w:szCs w:val="32"/>
          <w:lang w:eastAsia="en-US"/>
        </w:rPr>
        <w:t>lui inspirait tout à l</w:t>
      </w:r>
      <w:r w:rsidR="0046142F">
        <w:rPr>
          <w:szCs w:val="32"/>
          <w:lang w:eastAsia="en-US"/>
        </w:rPr>
        <w:t>’</w:t>
      </w:r>
      <w:r>
        <w:rPr>
          <w:szCs w:val="32"/>
          <w:lang w:eastAsia="en-US"/>
        </w:rPr>
        <w:t>heure encore une compassion mêlée de mépris</w:t>
      </w:r>
      <w:r w:rsidR="0046142F">
        <w:rPr>
          <w:szCs w:val="32"/>
          <w:lang w:eastAsia="en-US"/>
        </w:rPr>
        <w:t>.</w:t>
      </w:r>
    </w:p>
    <w:p w14:paraId="0F5D66F3" w14:textId="77777777" w:rsidR="0046142F" w:rsidRDefault="003148C9" w:rsidP="0046142F">
      <w:pPr>
        <w:rPr>
          <w:szCs w:val="32"/>
          <w:lang w:eastAsia="en-US"/>
        </w:rPr>
      </w:pPr>
      <w:r>
        <w:rPr>
          <w:szCs w:val="32"/>
          <w:lang w:eastAsia="en-US"/>
        </w:rPr>
        <w:lastRenderedPageBreak/>
        <w:t>Mais il avait outragé Lucienne en passant</w:t>
      </w:r>
      <w:r w:rsidR="0046142F">
        <w:rPr>
          <w:szCs w:val="32"/>
          <w:lang w:eastAsia="en-US"/>
        </w:rPr>
        <w:t>.</w:t>
      </w:r>
    </w:p>
    <w:p w14:paraId="67EEFA62" w14:textId="77777777" w:rsidR="0046142F" w:rsidRDefault="003148C9" w:rsidP="0046142F">
      <w:pPr>
        <w:rPr>
          <w:szCs w:val="32"/>
          <w:lang w:eastAsia="en-US"/>
        </w:rPr>
      </w:pPr>
      <w:r>
        <w:rPr>
          <w:szCs w:val="32"/>
          <w:lang w:eastAsia="en-US"/>
        </w:rPr>
        <w:t>Lucienne qui était sa sœur</w:t>
      </w:r>
      <w:r w:rsidR="0046142F">
        <w:rPr>
          <w:szCs w:val="32"/>
          <w:lang w:eastAsia="en-US"/>
        </w:rPr>
        <w:t> !</w:t>
      </w:r>
    </w:p>
    <w:p w14:paraId="1C0A344F" w14:textId="77777777" w:rsidR="0046142F" w:rsidRDefault="003148C9" w:rsidP="0046142F">
      <w:pPr>
        <w:rPr>
          <w:szCs w:val="32"/>
          <w:lang w:eastAsia="en-US"/>
        </w:rPr>
      </w:pPr>
      <w:r>
        <w:rPr>
          <w:szCs w:val="32"/>
          <w:lang w:eastAsia="en-US"/>
        </w:rPr>
        <w:t>Le sang montait au cerveau de Mazurke</w:t>
      </w:r>
      <w:r w:rsidR="0046142F">
        <w:rPr>
          <w:szCs w:val="32"/>
          <w:lang w:eastAsia="en-US"/>
        </w:rPr>
        <w:t>.</w:t>
      </w:r>
    </w:p>
    <w:p w14:paraId="711CB7CA" w14:textId="77777777" w:rsidR="0046142F" w:rsidRDefault="003148C9" w:rsidP="0046142F">
      <w:pPr>
        <w:rPr>
          <w:szCs w:val="32"/>
          <w:lang w:eastAsia="en-US"/>
        </w:rPr>
      </w:pPr>
      <w:r>
        <w:rPr>
          <w:szCs w:val="32"/>
          <w:lang w:eastAsia="en-US"/>
        </w:rPr>
        <w:t>Clémence devina sans doute ce qui se passait en lui</w:t>
      </w:r>
      <w:r w:rsidR="0046142F">
        <w:rPr>
          <w:szCs w:val="32"/>
          <w:lang w:eastAsia="en-US"/>
        </w:rPr>
        <w:t xml:space="preserve"> ; </w:t>
      </w:r>
      <w:r>
        <w:rPr>
          <w:szCs w:val="32"/>
          <w:lang w:eastAsia="en-US"/>
        </w:rPr>
        <w:t>car elle joignit les mains</w:t>
      </w:r>
      <w:r w:rsidR="0046142F">
        <w:rPr>
          <w:szCs w:val="32"/>
          <w:lang w:eastAsia="en-US"/>
        </w:rPr>
        <w:t>.</w:t>
      </w:r>
    </w:p>
    <w:p w14:paraId="72BD00DB"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monsieur</w:t>
      </w:r>
      <w:r>
        <w:rPr>
          <w:szCs w:val="32"/>
          <w:lang w:eastAsia="en-US"/>
        </w:rPr>
        <w:t xml:space="preserve"> ! </w:t>
      </w:r>
      <w:r w:rsidR="003148C9">
        <w:rPr>
          <w:szCs w:val="32"/>
          <w:lang w:eastAsia="en-US"/>
        </w:rPr>
        <w:t>monsieur</w:t>
      </w:r>
      <w:r>
        <w:rPr>
          <w:szCs w:val="32"/>
          <w:lang w:eastAsia="en-US"/>
        </w:rPr>
        <w:t xml:space="preserve"> ! </w:t>
      </w:r>
      <w:r w:rsidR="003148C9">
        <w:rPr>
          <w:szCs w:val="32"/>
          <w:lang w:eastAsia="en-US"/>
        </w:rPr>
        <w:t>murmura-t-elle</w:t>
      </w:r>
      <w:r>
        <w:rPr>
          <w:szCs w:val="32"/>
          <w:lang w:eastAsia="en-US"/>
        </w:rPr>
        <w:t xml:space="preserve">, </w:t>
      </w:r>
      <w:r w:rsidR="003148C9">
        <w:rPr>
          <w:szCs w:val="32"/>
          <w:lang w:eastAsia="en-US"/>
        </w:rPr>
        <w:t>ayez pitié de lui</w:t>
      </w:r>
      <w:r>
        <w:rPr>
          <w:szCs w:val="32"/>
          <w:lang w:eastAsia="en-US"/>
        </w:rPr>
        <w:t> !</w:t>
      </w:r>
    </w:p>
    <w:p w14:paraId="659C0A35" w14:textId="77777777" w:rsidR="0046142F" w:rsidRDefault="003148C9" w:rsidP="0046142F">
      <w:pPr>
        <w:rPr>
          <w:szCs w:val="32"/>
          <w:lang w:eastAsia="en-US"/>
        </w:rPr>
      </w:pPr>
      <w:r>
        <w:rPr>
          <w:szCs w:val="32"/>
          <w:lang w:eastAsia="en-US"/>
        </w:rPr>
        <w:t>Gabriel eut envie de la tuer</w:t>
      </w:r>
      <w:r w:rsidR="0046142F">
        <w:rPr>
          <w:szCs w:val="32"/>
          <w:lang w:eastAsia="en-US"/>
        </w:rPr>
        <w:t>.</w:t>
      </w:r>
    </w:p>
    <w:p w14:paraId="7C51F919" w14:textId="774EBBEE" w:rsidR="0046142F" w:rsidRDefault="0046142F" w:rsidP="0046142F">
      <w:pPr>
        <w:rPr>
          <w:szCs w:val="32"/>
          <w:lang w:eastAsia="en-US"/>
        </w:rPr>
      </w:pPr>
      <w:r>
        <w:rPr>
          <w:lang w:eastAsia="en-US"/>
        </w:rPr>
        <w:t>— </w:t>
      </w:r>
      <w:r w:rsidR="003148C9">
        <w:rPr>
          <w:szCs w:val="32"/>
          <w:lang w:eastAsia="en-US"/>
        </w:rPr>
        <w:t>Pitié</w:t>
      </w:r>
      <w:r>
        <w:rPr>
          <w:szCs w:val="32"/>
          <w:lang w:eastAsia="en-US"/>
        </w:rPr>
        <w:t xml:space="preserve"> ! </w:t>
      </w:r>
      <w:r w:rsidR="003148C9">
        <w:rPr>
          <w:szCs w:val="32"/>
          <w:lang w:eastAsia="en-US"/>
        </w:rPr>
        <w:t>s</w:t>
      </w:r>
      <w:r>
        <w:rPr>
          <w:szCs w:val="32"/>
          <w:lang w:eastAsia="en-US"/>
        </w:rPr>
        <w:t>’</w:t>
      </w:r>
      <w:r w:rsidR="003148C9">
        <w:rPr>
          <w:szCs w:val="32"/>
          <w:lang w:eastAsia="en-US"/>
        </w:rPr>
        <w:t>écria-t-il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je vous aimais</w:t>
      </w:r>
      <w:r>
        <w:rPr>
          <w:szCs w:val="32"/>
          <w:lang w:eastAsia="en-US"/>
        </w:rPr>
        <w:t xml:space="preserve">, </w:t>
      </w:r>
      <w:r w:rsidR="003148C9">
        <w:rPr>
          <w:szCs w:val="32"/>
          <w:lang w:eastAsia="en-US"/>
        </w:rPr>
        <w:t>vous</w:t>
      </w:r>
      <w:r>
        <w:rPr>
          <w:szCs w:val="32"/>
          <w:lang w:eastAsia="en-US"/>
        </w:rPr>
        <w:t xml:space="preserve">, </w:t>
      </w:r>
      <w:r w:rsidR="003148C9">
        <w:rPr>
          <w:szCs w:val="32"/>
          <w:lang w:eastAsia="en-US"/>
        </w:rPr>
        <w:t>et je vous déteste</w:t>
      </w:r>
      <w:r>
        <w:rPr>
          <w:szCs w:val="32"/>
          <w:lang w:eastAsia="en-US"/>
        </w:rPr>
        <w:t xml:space="preserve"> !… </w:t>
      </w:r>
      <w:r w:rsidR="003148C9">
        <w:rPr>
          <w:szCs w:val="32"/>
          <w:lang w:eastAsia="en-US"/>
        </w:rPr>
        <w:t>Dites-lui plutôt de se hâter</w:t>
      </w:r>
      <w:r>
        <w:rPr>
          <w:szCs w:val="32"/>
          <w:lang w:eastAsia="en-US"/>
        </w:rPr>
        <w:t xml:space="preserve">… </w:t>
      </w:r>
      <w:r w:rsidR="003148C9">
        <w:rPr>
          <w:szCs w:val="32"/>
          <w:lang w:eastAsia="en-US"/>
        </w:rPr>
        <w:t>quand il m</w:t>
      </w:r>
      <w:r>
        <w:rPr>
          <w:szCs w:val="32"/>
          <w:lang w:eastAsia="en-US"/>
        </w:rPr>
        <w:t>’</w:t>
      </w:r>
      <w:r w:rsidR="003148C9">
        <w:rPr>
          <w:szCs w:val="32"/>
          <w:lang w:eastAsia="en-US"/>
        </w:rPr>
        <w:t>aura couché là sur le pavé</w:t>
      </w:r>
      <w:r>
        <w:rPr>
          <w:szCs w:val="32"/>
          <w:lang w:eastAsia="en-US"/>
        </w:rPr>
        <w:t xml:space="preserve">, </w:t>
      </w:r>
      <w:r w:rsidR="003148C9">
        <w:rPr>
          <w:szCs w:val="32"/>
          <w:lang w:eastAsia="en-US"/>
        </w:rPr>
        <w:t>il restera encore assez de nuit pour le rendez-vous que je gêne</w:t>
      </w:r>
      <w:r>
        <w:rPr>
          <w:szCs w:val="32"/>
          <w:lang w:eastAsia="en-US"/>
        </w:rPr>
        <w:t>…</w:t>
      </w:r>
    </w:p>
    <w:p w14:paraId="53EC8F5F" w14:textId="77777777" w:rsidR="0046142F" w:rsidRDefault="003148C9" w:rsidP="0046142F">
      <w:pPr>
        <w:rPr>
          <w:szCs w:val="32"/>
          <w:lang w:eastAsia="en-US"/>
        </w:rPr>
      </w:pPr>
      <w:r>
        <w:rPr>
          <w:szCs w:val="32"/>
          <w:lang w:eastAsia="en-US"/>
        </w:rPr>
        <w:t>Clémence couvrit son visage de ses mains</w:t>
      </w:r>
      <w:r w:rsidR="0046142F">
        <w:rPr>
          <w:szCs w:val="32"/>
          <w:lang w:eastAsia="en-US"/>
        </w:rPr>
        <w:t>.</w:t>
      </w:r>
    </w:p>
    <w:p w14:paraId="3810EA80" w14:textId="06CD620F" w:rsidR="0046142F" w:rsidRDefault="003148C9" w:rsidP="0046142F">
      <w:pPr>
        <w:rPr>
          <w:szCs w:val="32"/>
          <w:lang w:eastAsia="en-US"/>
        </w:rPr>
      </w:pPr>
      <w:r>
        <w:rPr>
          <w:szCs w:val="32"/>
          <w:lang w:eastAsia="en-US"/>
        </w:rPr>
        <w:t>Mazurke garda le silence cette fois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Mais sa colère montait</w:t>
      </w:r>
      <w:r w:rsidR="0046142F">
        <w:rPr>
          <w:szCs w:val="32"/>
          <w:lang w:eastAsia="en-US"/>
        </w:rPr>
        <w:t>.</w:t>
      </w:r>
    </w:p>
    <w:p w14:paraId="4F35BA6E" w14:textId="77777777" w:rsidR="0046142F" w:rsidRDefault="003148C9" w:rsidP="0046142F">
      <w:pPr>
        <w:rPr>
          <w:szCs w:val="32"/>
          <w:lang w:eastAsia="en-US"/>
        </w:rPr>
      </w:pPr>
      <w:r>
        <w:rPr>
          <w:szCs w:val="32"/>
          <w:lang w:eastAsia="en-US"/>
        </w:rPr>
        <w:t>La fierté de Clémence ne se révoltait point</w:t>
      </w:r>
      <w:r w:rsidR="0046142F">
        <w:rPr>
          <w:szCs w:val="32"/>
          <w:lang w:eastAsia="en-US"/>
        </w:rPr>
        <w:t xml:space="preserve">. </w:t>
      </w:r>
      <w:r>
        <w:rPr>
          <w:szCs w:val="32"/>
          <w:lang w:eastAsia="en-US"/>
        </w:rPr>
        <w:t>C</w:t>
      </w:r>
      <w:r w:rsidR="0046142F">
        <w:rPr>
          <w:szCs w:val="32"/>
          <w:lang w:eastAsia="en-US"/>
        </w:rPr>
        <w:t>’</w:t>
      </w:r>
      <w:r>
        <w:rPr>
          <w:szCs w:val="32"/>
          <w:lang w:eastAsia="en-US"/>
        </w:rPr>
        <w:t>était son cœur qui saignait</w:t>
      </w:r>
      <w:r w:rsidR="0046142F">
        <w:rPr>
          <w:szCs w:val="32"/>
          <w:lang w:eastAsia="en-US"/>
        </w:rPr>
        <w:t>.</w:t>
      </w:r>
    </w:p>
    <w:p w14:paraId="748A4BC2" w14:textId="77777777" w:rsidR="0046142F" w:rsidRDefault="003148C9" w:rsidP="0046142F">
      <w:pPr>
        <w:rPr>
          <w:szCs w:val="32"/>
          <w:lang w:eastAsia="en-US"/>
        </w:rPr>
      </w:pPr>
      <w:r>
        <w:rPr>
          <w:szCs w:val="32"/>
          <w:lang w:eastAsia="en-US"/>
        </w:rPr>
        <w:t>Car</w:t>
      </w:r>
      <w:r w:rsidR="0046142F">
        <w:rPr>
          <w:szCs w:val="32"/>
          <w:lang w:eastAsia="en-US"/>
        </w:rPr>
        <w:t xml:space="preserve">, </w:t>
      </w:r>
      <w:r>
        <w:rPr>
          <w:szCs w:val="32"/>
          <w:lang w:eastAsia="en-US"/>
        </w:rPr>
        <w:t>avant de voir Gabriel sous cet aspect odieux</w:t>
      </w:r>
      <w:r w:rsidR="0046142F">
        <w:rPr>
          <w:szCs w:val="32"/>
          <w:lang w:eastAsia="en-US"/>
        </w:rPr>
        <w:t xml:space="preserve">, </w:t>
      </w:r>
      <w:r>
        <w:rPr>
          <w:szCs w:val="32"/>
          <w:lang w:eastAsia="en-US"/>
        </w:rPr>
        <w:t>elle le connaissait</w:t>
      </w:r>
      <w:r w:rsidR="0046142F">
        <w:rPr>
          <w:szCs w:val="32"/>
          <w:lang w:eastAsia="en-US"/>
        </w:rPr>
        <w:t xml:space="preserve">. </w:t>
      </w:r>
      <w:r>
        <w:rPr>
          <w:szCs w:val="32"/>
          <w:lang w:eastAsia="en-US"/>
        </w:rPr>
        <w:t>Elle aimait Gabriel</w:t>
      </w:r>
      <w:r w:rsidR="0046142F">
        <w:rPr>
          <w:szCs w:val="32"/>
          <w:lang w:eastAsia="en-US"/>
        </w:rPr>
        <w:t xml:space="preserve">, </w:t>
      </w:r>
      <w:r>
        <w:rPr>
          <w:szCs w:val="32"/>
          <w:lang w:eastAsia="en-US"/>
        </w:rPr>
        <w:t>nous l</w:t>
      </w:r>
      <w:r w:rsidR="0046142F">
        <w:rPr>
          <w:szCs w:val="32"/>
          <w:lang w:eastAsia="en-US"/>
        </w:rPr>
        <w:t>’</w:t>
      </w:r>
      <w:r>
        <w:rPr>
          <w:szCs w:val="32"/>
          <w:lang w:eastAsia="en-US"/>
        </w:rPr>
        <w:t>avons déjà dit</w:t>
      </w:r>
      <w:r w:rsidR="0046142F">
        <w:rPr>
          <w:szCs w:val="32"/>
          <w:lang w:eastAsia="en-US"/>
        </w:rPr>
        <w:t xml:space="preserve">, </w:t>
      </w:r>
      <w:r>
        <w:rPr>
          <w:szCs w:val="32"/>
          <w:lang w:eastAsia="en-US"/>
        </w:rPr>
        <w:t>mais elle ne l</w:t>
      </w:r>
      <w:r w:rsidR="0046142F">
        <w:rPr>
          <w:szCs w:val="32"/>
          <w:lang w:eastAsia="en-US"/>
        </w:rPr>
        <w:t>’</w:t>
      </w:r>
      <w:r>
        <w:rPr>
          <w:szCs w:val="32"/>
          <w:lang w:eastAsia="en-US"/>
        </w:rPr>
        <w:t>estimait pas</w:t>
      </w:r>
      <w:r w:rsidR="0046142F">
        <w:rPr>
          <w:szCs w:val="32"/>
          <w:lang w:eastAsia="en-US"/>
        </w:rPr>
        <w:t>.</w:t>
      </w:r>
    </w:p>
    <w:p w14:paraId="44D62B90" w14:textId="77777777" w:rsidR="0046142F" w:rsidRDefault="003148C9" w:rsidP="0046142F">
      <w:pPr>
        <w:rPr>
          <w:szCs w:val="32"/>
          <w:lang w:eastAsia="en-US"/>
        </w:rPr>
      </w:pPr>
      <w:r>
        <w:rPr>
          <w:szCs w:val="32"/>
          <w:lang w:eastAsia="en-US"/>
        </w:rPr>
        <w:t>Et parmi les souffrances de sa vie triste</w:t>
      </w:r>
      <w:r w:rsidR="0046142F">
        <w:rPr>
          <w:szCs w:val="32"/>
          <w:lang w:eastAsia="en-US"/>
        </w:rPr>
        <w:t xml:space="preserve">, </w:t>
      </w:r>
      <w:r>
        <w:rPr>
          <w:szCs w:val="32"/>
          <w:lang w:eastAsia="en-US"/>
        </w:rPr>
        <w:t>cette souffrance-là était la plus amère</w:t>
      </w:r>
      <w:r w:rsidR="0046142F">
        <w:rPr>
          <w:szCs w:val="32"/>
          <w:lang w:eastAsia="en-US"/>
        </w:rPr>
        <w:t>.</w:t>
      </w:r>
    </w:p>
    <w:p w14:paraId="5459059C" w14:textId="40C9B361" w:rsidR="0046142F" w:rsidRDefault="0046142F" w:rsidP="0046142F">
      <w:pPr>
        <w:rPr>
          <w:szCs w:val="32"/>
          <w:lang w:eastAsia="en-US"/>
        </w:rPr>
      </w:pPr>
      <w:r>
        <w:rPr>
          <w:lang w:eastAsia="en-US"/>
        </w:rPr>
        <w:t>— </w:t>
      </w:r>
      <w:r w:rsidR="003148C9">
        <w:rPr>
          <w:szCs w:val="32"/>
          <w:lang w:eastAsia="en-US"/>
        </w:rPr>
        <w:t>Je demande pitié pour vous</w:t>
      </w:r>
      <w:r>
        <w:rPr>
          <w:szCs w:val="32"/>
          <w:lang w:eastAsia="en-US"/>
        </w:rPr>
        <w:t xml:space="preserve">, </w:t>
      </w:r>
      <w:r w:rsidR="003148C9">
        <w:rPr>
          <w:szCs w:val="32"/>
          <w:lang w:eastAsia="en-US"/>
        </w:rPr>
        <w:t>Gabriel</w:t>
      </w:r>
      <w:r>
        <w:rPr>
          <w:szCs w:val="32"/>
          <w:lang w:eastAsia="en-US"/>
        </w:rPr>
        <w:t xml:space="preserve">, </w:t>
      </w:r>
      <w:r w:rsidR="003148C9">
        <w:rPr>
          <w:szCs w:val="32"/>
          <w:lang w:eastAsia="en-US"/>
        </w:rPr>
        <w:t>dit-elle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parce que</w:t>
      </w:r>
      <w:r>
        <w:rPr>
          <w:szCs w:val="32"/>
          <w:lang w:eastAsia="en-US"/>
        </w:rPr>
        <w:t xml:space="preserve">, </w:t>
      </w:r>
      <w:r w:rsidR="003148C9">
        <w:rPr>
          <w:szCs w:val="32"/>
          <w:lang w:eastAsia="en-US"/>
        </w:rPr>
        <w:t>si vous êtes coupable</w:t>
      </w:r>
      <w:r>
        <w:rPr>
          <w:szCs w:val="32"/>
          <w:lang w:eastAsia="en-US"/>
        </w:rPr>
        <w:t xml:space="preserve">, </w:t>
      </w:r>
      <w:r w:rsidR="003148C9">
        <w:rPr>
          <w:szCs w:val="32"/>
          <w:lang w:eastAsia="en-US"/>
        </w:rPr>
        <w:t>vous êtes aussi bien malheureux</w:t>
      </w:r>
      <w:r>
        <w:rPr>
          <w:szCs w:val="32"/>
          <w:lang w:eastAsia="en-US"/>
        </w:rPr>
        <w:t> !</w:t>
      </w:r>
    </w:p>
    <w:p w14:paraId="0991C331" w14:textId="57C0C3E1" w:rsidR="0046142F" w:rsidRDefault="0046142F" w:rsidP="0046142F">
      <w:pPr>
        <w:rPr>
          <w:szCs w:val="32"/>
          <w:lang w:eastAsia="en-US"/>
        </w:rPr>
      </w:pPr>
      <w:r>
        <w:rPr>
          <w:lang w:eastAsia="en-US"/>
        </w:rPr>
        <w:t>— </w:t>
      </w:r>
      <w:r w:rsidR="003148C9">
        <w:rPr>
          <w:szCs w:val="32"/>
          <w:lang w:eastAsia="en-US"/>
        </w:rPr>
        <w:t>J</w:t>
      </w:r>
      <w:r>
        <w:rPr>
          <w:szCs w:val="32"/>
          <w:lang w:eastAsia="en-US"/>
        </w:rPr>
        <w:t>’</w:t>
      </w:r>
      <w:r w:rsidR="003148C9">
        <w:rPr>
          <w:szCs w:val="32"/>
          <w:lang w:eastAsia="en-US"/>
        </w:rPr>
        <w:t>ai mon épée</w:t>
      </w:r>
      <w:r>
        <w:rPr>
          <w:szCs w:val="32"/>
          <w:lang w:eastAsia="en-US"/>
        </w:rPr>
        <w:t xml:space="preserve">, </w:t>
      </w:r>
      <w:r w:rsidR="003148C9">
        <w:rPr>
          <w:szCs w:val="32"/>
          <w:lang w:eastAsia="en-US"/>
        </w:rPr>
        <w:t>monsieur</w:t>
      </w:r>
      <w:r>
        <w:rPr>
          <w:szCs w:val="32"/>
          <w:lang w:eastAsia="en-US"/>
        </w:rPr>
        <w:t xml:space="preserve">, </w:t>
      </w:r>
      <w:r w:rsidR="003148C9">
        <w:rPr>
          <w:szCs w:val="32"/>
          <w:lang w:eastAsia="en-US"/>
        </w:rPr>
        <w:t>interrompit le docteur</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défendez-vous</w:t>
      </w:r>
      <w:r>
        <w:rPr>
          <w:szCs w:val="32"/>
          <w:lang w:eastAsia="en-US"/>
        </w:rPr>
        <w:t>.</w:t>
      </w:r>
    </w:p>
    <w:p w14:paraId="07C996B6" w14:textId="77777777" w:rsidR="0046142F" w:rsidRDefault="0046142F" w:rsidP="0046142F">
      <w:pPr>
        <w:rPr>
          <w:szCs w:val="32"/>
          <w:lang w:eastAsia="en-US"/>
        </w:rPr>
      </w:pPr>
      <w:r>
        <w:rPr>
          <w:lang w:eastAsia="en-US"/>
        </w:rPr>
        <w:lastRenderedPageBreak/>
        <w:t>— </w:t>
      </w:r>
      <w:r w:rsidR="003148C9">
        <w:rPr>
          <w:szCs w:val="32"/>
          <w:lang w:eastAsia="en-US"/>
        </w:rPr>
        <w:t>Écoutez</w:t>
      </w:r>
      <w:r>
        <w:rPr>
          <w:szCs w:val="32"/>
          <w:lang w:eastAsia="en-US"/>
        </w:rPr>
        <w:t xml:space="preserve"> ! </w:t>
      </w:r>
      <w:r w:rsidR="003148C9">
        <w:rPr>
          <w:szCs w:val="32"/>
          <w:lang w:eastAsia="en-US"/>
        </w:rPr>
        <w:t>s</w:t>
      </w:r>
      <w:r>
        <w:rPr>
          <w:szCs w:val="32"/>
          <w:lang w:eastAsia="en-US"/>
        </w:rPr>
        <w:t>’</w:t>
      </w:r>
      <w:r w:rsidR="003148C9">
        <w:rPr>
          <w:szCs w:val="32"/>
          <w:lang w:eastAsia="en-US"/>
        </w:rPr>
        <w:t>écria Clémence épouvantée</w:t>
      </w:r>
      <w:r>
        <w:rPr>
          <w:szCs w:val="32"/>
          <w:lang w:eastAsia="en-US"/>
        </w:rPr>
        <w:t xml:space="preserve">, </w:t>
      </w:r>
      <w:r w:rsidR="003148C9">
        <w:rPr>
          <w:szCs w:val="32"/>
          <w:lang w:eastAsia="en-US"/>
        </w:rPr>
        <w:t>écoutez-moi</w:t>
      </w:r>
      <w:r>
        <w:rPr>
          <w:szCs w:val="32"/>
          <w:lang w:eastAsia="en-US"/>
        </w:rPr>
        <w:t xml:space="preserve">… </w:t>
      </w:r>
      <w:r w:rsidR="003148C9">
        <w:rPr>
          <w:szCs w:val="32"/>
          <w:lang w:eastAsia="en-US"/>
        </w:rPr>
        <w:t>Il est peut-être encore temps de sauver votre mère</w:t>
      </w:r>
      <w:r>
        <w:rPr>
          <w:szCs w:val="32"/>
          <w:lang w:eastAsia="en-US"/>
        </w:rPr>
        <w:t xml:space="preserve">, </w:t>
      </w:r>
      <w:r w:rsidR="003148C9">
        <w:rPr>
          <w:szCs w:val="32"/>
          <w:lang w:eastAsia="en-US"/>
        </w:rPr>
        <w:t>votre sœur et moi-même</w:t>
      </w:r>
      <w:r>
        <w:rPr>
          <w:szCs w:val="32"/>
          <w:lang w:eastAsia="en-US"/>
        </w:rPr>
        <w:t xml:space="preserve">… </w:t>
      </w:r>
      <w:r w:rsidR="003148C9">
        <w:rPr>
          <w:szCs w:val="32"/>
          <w:lang w:eastAsia="en-US"/>
        </w:rPr>
        <w:t>J</w:t>
      </w:r>
      <w:r>
        <w:rPr>
          <w:szCs w:val="32"/>
          <w:lang w:eastAsia="en-US"/>
        </w:rPr>
        <w:t>’</w:t>
      </w:r>
      <w:r w:rsidR="003148C9">
        <w:rPr>
          <w:szCs w:val="32"/>
          <w:lang w:eastAsia="en-US"/>
        </w:rPr>
        <w:t>allais chez le capitaine</w:t>
      </w:r>
      <w:r>
        <w:rPr>
          <w:szCs w:val="32"/>
          <w:lang w:eastAsia="en-US"/>
        </w:rPr>
        <w:t xml:space="preserve">, </w:t>
      </w:r>
      <w:r w:rsidR="003148C9">
        <w:rPr>
          <w:szCs w:val="32"/>
          <w:lang w:eastAsia="en-US"/>
        </w:rPr>
        <w:t>puisqu</w:t>
      </w:r>
      <w:r>
        <w:rPr>
          <w:szCs w:val="32"/>
          <w:lang w:eastAsia="en-US"/>
        </w:rPr>
        <w:t>’</w:t>
      </w:r>
      <w:r w:rsidR="003148C9">
        <w:rPr>
          <w:szCs w:val="32"/>
          <w:lang w:eastAsia="en-US"/>
        </w:rPr>
        <w:t>il vous faut une explication</w:t>
      </w:r>
      <w:r>
        <w:rPr>
          <w:szCs w:val="32"/>
          <w:lang w:eastAsia="en-US"/>
        </w:rPr>
        <w:t xml:space="preserve">, </w:t>
      </w:r>
      <w:r w:rsidR="003148C9">
        <w:rPr>
          <w:szCs w:val="32"/>
          <w:lang w:eastAsia="en-US"/>
        </w:rPr>
        <w:t>j</w:t>
      </w:r>
      <w:r>
        <w:rPr>
          <w:szCs w:val="32"/>
          <w:lang w:eastAsia="en-US"/>
        </w:rPr>
        <w:t>’</w:t>
      </w:r>
      <w:r w:rsidR="003148C9">
        <w:rPr>
          <w:szCs w:val="32"/>
          <w:lang w:eastAsia="en-US"/>
        </w:rPr>
        <w:t>y allais pour implorer son secours</w:t>
      </w:r>
      <w:r>
        <w:rPr>
          <w:szCs w:val="32"/>
          <w:lang w:eastAsia="en-US"/>
        </w:rPr>
        <w:t xml:space="preserve">… </w:t>
      </w:r>
      <w:r w:rsidR="003148C9">
        <w:rPr>
          <w:szCs w:val="32"/>
          <w:lang w:eastAsia="en-US"/>
        </w:rPr>
        <w:t>Lucienne est en larmes</w:t>
      </w:r>
      <w:r>
        <w:rPr>
          <w:szCs w:val="32"/>
          <w:lang w:eastAsia="en-US"/>
        </w:rPr>
        <w:t xml:space="preserve">, </w:t>
      </w:r>
      <w:r w:rsidR="003148C9">
        <w:rPr>
          <w:szCs w:val="32"/>
          <w:lang w:eastAsia="en-US"/>
        </w:rPr>
        <w:t>attendant votre mère qui ne revient pas</w:t>
      </w:r>
      <w:r>
        <w:rPr>
          <w:szCs w:val="32"/>
          <w:lang w:eastAsia="en-US"/>
        </w:rPr>
        <w:t>…</w:t>
      </w:r>
    </w:p>
    <w:p w14:paraId="42A993A2" w14:textId="183CE36E"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cela</w:t>
      </w:r>
      <w:r>
        <w:rPr>
          <w:szCs w:val="32"/>
          <w:lang w:eastAsia="en-US"/>
        </w:rPr>
        <w:t xml:space="preserve"> ! </w:t>
      </w:r>
      <w:r w:rsidR="003148C9">
        <w:rPr>
          <w:szCs w:val="32"/>
          <w:lang w:eastAsia="en-US"/>
        </w:rPr>
        <w:t>dit Gabriel en reprenant sa garde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tout le monde dans le secret</w:t>
      </w:r>
      <w:r>
        <w:rPr>
          <w:szCs w:val="32"/>
          <w:lang w:eastAsia="en-US"/>
        </w:rPr>
        <w:t xml:space="preserve"> !…, </w:t>
      </w:r>
      <w:r w:rsidR="003148C9">
        <w:rPr>
          <w:szCs w:val="32"/>
          <w:lang w:eastAsia="en-US"/>
        </w:rPr>
        <w:t>notre honte au grand jour</w:t>
      </w:r>
      <w:r>
        <w:rPr>
          <w:szCs w:val="32"/>
          <w:lang w:eastAsia="en-US"/>
        </w:rPr>
        <w:t xml:space="preserve"> !… </w:t>
      </w:r>
      <w:r w:rsidR="003148C9">
        <w:rPr>
          <w:szCs w:val="32"/>
          <w:lang w:eastAsia="en-US"/>
        </w:rPr>
        <w:t>Allons</w:t>
      </w:r>
      <w:r>
        <w:rPr>
          <w:szCs w:val="32"/>
          <w:lang w:eastAsia="en-US"/>
        </w:rPr>
        <w:t xml:space="preserve">, </w:t>
      </w:r>
      <w:r w:rsidR="003148C9">
        <w:rPr>
          <w:szCs w:val="32"/>
          <w:lang w:eastAsia="en-US"/>
        </w:rPr>
        <w:t>monsieur</w:t>
      </w:r>
      <w:r>
        <w:rPr>
          <w:szCs w:val="32"/>
          <w:lang w:eastAsia="en-US"/>
        </w:rPr>
        <w:t xml:space="preserve">, </w:t>
      </w:r>
      <w:r w:rsidR="003148C9">
        <w:rPr>
          <w:szCs w:val="32"/>
          <w:lang w:eastAsia="en-US"/>
        </w:rPr>
        <w:t>allons</w:t>
      </w:r>
      <w:r>
        <w:rPr>
          <w:szCs w:val="32"/>
          <w:lang w:eastAsia="en-US"/>
        </w:rPr>
        <w:t xml:space="preserve"> ! </w:t>
      </w:r>
      <w:r w:rsidR="003148C9">
        <w:rPr>
          <w:szCs w:val="32"/>
          <w:lang w:eastAsia="en-US"/>
        </w:rPr>
        <w:t>Je ne m</w:t>
      </w:r>
      <w:r>
        <w:rPr>
          <w:szCs w:val="32"/>
          <w:lang w:eastAsia="en-US"/>
        </w:rPr>
        <w:t>’</w:t>
      </w:r>
      <w:r w:rsidR="003148C9">
        <w:rPr>
          <w:szCs w:val="32"/>
          <w:lang w:eastAsia="en-US"/>
        </w:rPr>
        <w:t>inquiète plus</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d</w:t>
      </w:r>
      <w:r>
        <w:rPr>
          <w:szCs w:val="32"/>
          <w:lang w:eastAsia="en-US"/>
        </w:rPr>
        <w:t>’</w:t>
      </w:r>
      <w:r w:rsidR="003148C9">
        <w:rPr>
          <w:szCs w:val="32"/>
          <w:lang w:eastAsia="en-US"/>
        </w:rPr>
        <w:t>une mère qui m</w:t>
      </w:r>
      <w:r>
        <w:rPr>
          <w:szCs w:val="32"/>
          <w:lang w:eastAsia="en-US"/>
        </w:rPr>
        <w:t>’</w:t>
      </w:r>
      <w:r w:rsidR="003148C9">
        <w:rPr>
          <w:szCs w:val="32"/>
          <w:lang w:eastAsia="en-US"/>
        </w:rPr>
        <w:t>a déshonoré</w:t>
      </w:r>
      <w:r>
        <w:rPr>
          <w:szCs w:val="32"/>
          <w:lang w:eastAsia="en-US"/>
        </w:rPr>
        <w:t xml:space="preserve">, </w:t>
      </w:r>
      <w:r w:rsidR="003148C9">
        <w:rPr>
          <w:szCs w:val="32"/>
          <w:lang w:eastAsia="en-US"/>
        </w:rPr>
        <w:t>d</w:t>
      </w:r>
      <w:r>
        <w:rPr>
          <w:szCs w:val="32"/>
          <w:lang w:eastAsia="en-US"/>
        </w:rPr>
        <w:t>’</w:t>
      </w:r>
      <w:r w:rsidR="003148C9">
        <w:rPr>
          <w:szCs w:val="32"/>
          <w:lang w:eastAsia="en-US"/>
        </w:rPr>
        <w:t>une femme qui m</w:t>
      </w:r>
      <w:r>
        <w:rPr>
          <w:szCs w:val="32"/>
          <w:lang w:eastAsia="en-US"/>
        </w:rPr>
        <w:t>’</w:t>
      </w:r>
      <w:r w:rsidR="003148C9">
        <w:rPr>
          <w:szCs w:val="32"/>
          <w:lang w:eastAsia="en-US"/>
        </w:rPr>
        <w:t>a trahi</w:t>
      </w:r>
      <w:r>
        <w:rPr>
          <w:szCs w:val="32"/>
          <w:lang w:eastAsia="en-US"/>
        </w:rPr>
        <w:t xml:space="preserve">, </w:t>
      </w:r>
      <w:r w:rsidR="003148C9">
        <w:rPr>
          <w:szCs w:val="32"/>
          <w:lang w:eastAsia="en-US"/>
        </w:rPr>
        <w:t>d</w:t>
      </w:r>
      <w:r>
        <w:rPr>
          <w:szCs w:val="32"/>
          <w:lang w:eastAsia="en-US"/>
        </w:rPr>
        <w:t>’</w:t>
      </w:r>
      <w:r w:rsidR="003148C9">
        <w:rPr>
          <w:szCs w:val="32"/>
          <w:lang w:eastAsia="en-US"/>
        </w:rPr>
        <w:t>une sœur qui sans doute est perdue</w:t>
      </w:r>
      <w:r>
        <w:rPr>
          <w:szCs w:val="32"/>
          <w:lang w:eastAsia="en-US"/>
        </w:rPr>
        <w:t> !…</w:t>
      </w:r>
    </w:p>
    <w:p w14:paraId="2EC1F1FA" w14:textId="77777777" w:rsidR="0046142F" w:rsidRDefault="0046142F" w:rsidP="0046142F">
      <w:pPr>
        <w:rPr>
          <w:szCs w:val="32"/>
          <w:lang w:eastAsia="en-US"/>
        </w:rPr>
      </w:pPr>
      <w:r>
        <w:rPr>
          <w:lang w:eastAsia="en-US"/>
        </w:rPr>
        <w:t>— </w:t>
      </w:r>
      <w:r w:rsidR="003148C9">
        <w:rPr>
          <w:szCs w:val="32"/>
          <w:lang w:eastAsia="en-US"/>
        </w:rPr>
        <w:t>Taisez-vous</w:t>
      </w:r>
      <w:r>
        <w:rPr>
          <w:szCs w:val="32"/>
          <w:lang w:eastAsia="en-US"/>
        </w:rPr>
        <w:t xml:space="preserve"> ! </w:t>
      </w:r>
      <w:r w:rsidR="003148C9">
        <w:rPr>
          <w:szCs w:val="32"/>
          <w:lang w:eastAsia="en-US"/>
        </w:rPr>
        <w:t>prononça une troisième fois Mazurke</w:t>
      </w:r>
      <w:r>
        <w:rPr>
          <w:szCs w:val="32"/>
          <w:lang w:eastAsia="en-US"/>
        </w:rPr>
        <w:t>.</w:t>
      </w:r>
    </w:p>
    <w:p w14:paraId="255B9248" w14:textId="77777777" w:rsidR="0046142F" w:rsidRDefault="003148C9" w:rsidP="0046142F">
      <w:pPr>
        <w:rPr>
          <w:szCs w:val="32"/>
          <w:lang w:eastAsia="en-US"/>
        </w:rPr>
      </w:pPr>
      <w:r>
        <w:rPr>
          <w:szCs w:val="32"/>
          <w:lang w:eastAsia="en-US"/>
        </w:rPr>
        <w:t>Sa voix fit trembler Clémence</w:t>
      </w:r>
      <w:r w:rsidR="0046142F">
        <w:rPr>
          <w:szCs w:val="32"/>
          <w:lang w:eastAsia="en-US"/>
        </w:rPr>
        <w:t>.</w:t>
      </w:r>
    </w:p>
    <w:p w14:paraId="4D4CDF20" w14:textId="77777777" w:rsidR="0046142F" w:rsidRDefault="003148C9" w:rsidP="0046142F">
      <w:pPr>
        <w:rPr>
          <w:szCs w:val="32"/>
          <w:lang w:eastAsia="en-US"/>
        </w:rPr>
      </w:pPr>
      <w:r>
        <w:rPr>
          <w:szCs w:val="32"/>
          <w:lang w:eastAsia="en-US"/>
        </w:rPr>
        <w:t>Gabriel</w:t>
      </w:r>
      <w:r w:rsidR="0046142F">
        <w:rPr>
          <w:szCs w:val="32"/>
          <w:lang w:eastAsia="en-US"/>
        </w:rPr>
        <w:t xml:space="preserve">, </w:t>
      </w:r>
      <w:r>
        <w:rPr>
          <w:szCs w:val="32"/>
          <w:lang w:eastAsia="en-US"/>
        </w:rPr>
        <w:t>au contraire</w:t>
      </w:r>
      <w:r w:rsidR="0046142F">
        <w:rPr>
          <w:szCs w:val="32"/>
          <w:lang w:eastAsia="en-US"/>
        </w:rPr>
        <w:t xml:space="preserve">, </w:t>
      </w:r>
      <w:r>
        <w:rPr>
          <w:szCs w:val="32"/>
          <w:lang w:eastAsia="en-US"/>
        </w:rPr>
        <w:t>se prit à ricaner</w:t>
      </w:r>
      <w:r w:rsidR="0046142F">
        <w:rPr>
          <w:szCs w:val="32"/>
          <w:lang w:eastAsia="en-US"/>
        </w:rPr>
        <w:t>.</w:t>
      </w:r>
    </w:p>
    <w:p w14:paraId="63F218A8" w14:textId="77777777" w:rsidR="0046142F" w:rsidRDefault="003148C9" w:rsidP="0046142F">
      <w:pPr>
        <w:rPr>
          <w:szCs w:val="32"/>
          <w:lang w:eastAsia="en-US"/>
        </w:rPr>
      </w:pPr>
      <w:r>
        <w:rPr>
          <w:szCs w:val="32"/>
          <w:lang w:eastAsia="en-US"/>
        </w:rPr>
        <w:t>Cela ne dura pas</w:t>
      </w:r>
      <w:r w:rsidR="0046142F">
        <w:rPr>
          <w:szCs w:val="32"/>
          <w:lang w:eastAsia="en-US"/>
        </w:rPr>
        <w:t>.</w:t>
      </w:r>
    </w:p>
    <w:p w14:paraId="3CA060CD" w14:textId="2BA3AE5E" w:rsidR="0046142F" w:rsidRDefault="003148C9" w:rsidP="0046142F">
      <w:pPr>
        <w:rPr>
          <w:szCs w:val="32"/>
          <w:lang w:eastAsia="en-US"/>
        </w:rPr>
      </w:pPr>
      <w:r>
        <w:rPr>
          <w:szCs w:val="32"/>
          <w:lang w:eastAsia="en-US"/>
        </w:rPr>
        <w:t>La colère de Mazurke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une de ces belles colères comme il en avait parfois</w:t>
      </w:r>
      <w:r w:rsidR="0046142F">
        <w:rPr>
          <w:szCs w:val="32"/>
          <w:lang w:eastAsia="en-US"/>
        </w:rPr>
        <w:t xml:space="preserve">, </w:t>
      </w:r>
      <w:r>
        <w:rPr>
          <w:szCs w:val="32"/>
          <w:lang w:eastAsia="en-US"/>
        </w:rPr>
        <w:t>pas souvent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la colère du lion piqué par le moucheron</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éclata en ce moment</w:t>
      </w:r>
      <w:r w:rsidR="0046142F">
        <w:rPr>
          <w:szCs w:val="32"/>
          <w:lang w:eastAsia="en-US"/>
        </w:rPr>
        <w:t>.</w:t>
      </w:r>
    </w:p>
    <w:p w14:paraId="117E4315" w14:textId="77777777" w:rsidR="0046142F" w:rsidRDefault="0046142F" w:rsidP="0046142F">
      <w:pPr>
        <w:rPr>
          <w:szCs w:val="32"/>
          <w:lang w:eastAsia="en-US"/>
        </w:rPr>
      </w:pPr>
      <w:r>
        <w:rPr>
          <w:lang w:eastAsia="en-US"/>
        </w:rPr>
        <w:t>— </w:t>
      </w:r>
      <w:r w:rsidR="003148C9">
        <w:rPr>
          <w:szCs w:val="32"/>
          <w:lang w:eastAsia="en-US"/>
        </w:rPr>
        <w:t>Ah çà</w:t>
      </w:r>
      <w:r>
        <w:rPr>
          <w:szCs w:val="32"/>
          <w:lang w:eastAsia="en-US"/>
        </w:rPr>
        <w:t xml:space="preserve"> ! </w:t>
      </w:r>
      <w:r w:rsidR="003148C9">
        <w:rPr>
          <w:szCs w:val="32"/>
          <w:lang w:eastAsia="en-US"/>
        </w:rPr>
        <w:t>petit malheureux</w:t>
      </w:r>
      <w:r>
        <w:rPr>
          <w:szCs w:val="32"/>
          <w:lang w:eastAsia="en-US"/>
        </w:rPr>
        <w:t xml:space="preserve"> ! </w:t>
      </w:r>
      <w:r w:rsidR="003148C9">
        <w:rPr>
          <w:szCs w:val="32"/>
          <w:lang w:eastAsia="en-US"/>
        </w:rPr>
        <w:t>s</w:t>
      </w:r>
      <w:r>
        <w:rPr>
          <w:szCs w:val="32"/>
          <w:lang w:eastAsia="en-US"/>
        </w:rPr>
        <w:t>’</w:t>
      </w:r>
      <w:r w:rsidR="003148C9">
        <w:rPr>
          <w:szCs w:val="32"/>
          <w:lang w:eastAsia="en-US"/>
        </w:rPr>
        <w:t>écria-t-il en tombant en garde à son tour</w:t>
      </w:r>
      <w:r>
        <w:rPr>
          <w:szCs w:val="32"/>
          <w:lang w:eastAsia="en-US"/>
        </w:rPr>
        <w:t xml:space="preserve">, </w:t>
      </w:r>
      <w:r w:rsidR="003148C9">
        <w:rPr>
          <w:szCs w:val="32"/>
          <w:lang w:eastAsia="en-US"/>
        </w:rPr>
        <w:t>penses-tu que je vais m</w:t>
      </w:r>
      <w:r>
        <w:rPr>
          <w:szCs w:val="32"/>
          <w:lang w:eastAsia="en-US"/>
        </w:rPr>
        <w:t>’</w:t>
      </w:r>
      <w:r w:rsidR="003148C9">
        <w:rPr>
          <w:szCs w:val="32"/>
          <w:lang w:eastAsia="en-US"/>
        </w:rPr>
        <w:t>amuser longtemps avec toi</w:t>
      </w:r>
      <w:r>
        <w:rPr>
          <w:szCs w:val="32"/>
          <w:lang w:eastAsia="en-US"/>
        </w:rPr>
        <w:t> !…</w:t>
      </w:r>
    </w:p>
    <w:p w14:paraId="3E00A6AF" w14:textId="77777777" w:rsidR="0046142F" w:rsidRDefault="003148C9" w:rsidP="0046142F">
      <w:pPr>
        <w:rPr>
          <w:szCs w:val="32"/>
          <w:lang w:eastAsia="en-US"/>
        </w:rPr>
      </w:pPr>
      <w:r>
        <w:rPr>
          <w:szCs w:val="32"/>
          <w:lang w:eastAsia="en-US"/>
        </w:rPr>
        <w:t>Il para prime</w:t>
      </w:r>
      <w:r w:rsidR="0046142F">
        <w:rPr>
          <w:szCs w:val="32"/>
          <w:lang w:eastAsia="en-US"/>
        </w:rPr>
        <w:t xml:space="preserve">, </w:t>
      </w:r>
      <w:r>
        <w:rPr>
          <w:szCs w:val="32"/>
          <w:lang w:eastAsia="en-US"/>
        </w:rPr>
        <w:t>au coup droit que lui portait Gabriel</w:t>
      </w:r>
      <w:r w:rsidR="0046142F">
        <w:rPr>
          <w:szCs w:val="32"/>
          <w:lang w:eastAsia="en-US"/>
        </w:rPr>
        <w:t xml:space="preserve">, </w:t>
      </w:r>
      <w:r>
        <w:rPr>
          <w:szCs w:val="32"/>
          <w:lang w:eastAsia="en-US"/>
        </w:rPr>
        <w:t>passa sous l</w:t>
      </w:r>
      <w:r w:rsidR="0046142F">
        <w:rPr>
          <w:szCs w:val="32"/>
          <w:lang w:eastAsia="en-US"/>
        </w:rPr>
        <w:t>’</w:t>
      </w:r>
      <w:r>
        <w:rPr>
          <w:szCs w:val="32"/>
          <w:lang w:eastAsia="en-US"/>
        </w:rPr>
        <w:t>épée et planta son pied sur la gorge de Gabriel renversé</w:t>
      </w:r>
      <w:r w:rsidR="0046142F">
        <w:rPr>
          <w:szCs w:val="32"/>
          <w:lang w:eastAsia="en-US"/>
        </w:rPr>
        <w:t>.</w:t>
      </w:r>
    </w:p>
    <w:p w14:paraId="46D240F5" w14:textId="77777777" w:rsidR="0046142F" w:rsidRDefault="0046142F" w:rsidP="0046142F">
      <w:pPr>
        <w:rPr>
          <w:szCs w:val="32"/>
          <w:lang w:eastAsia="en-US"/>
        </w:rPr>
      </w:pPr>
      <w:r>
        <w:rPr>
          <w:lang w:eastAsia="en-US"/>
        </w:rPr>
        <w:t>— </w:t>
      </w:r>
      <w:r w:rsidR="003148C9">
        <w:rPr>
          <w:szCs w:val="32"/>
          <w:lang w:eastAsia="en-US"/>
        </w:rPr>
        <w:t>Ne le tuez pas</w:t>
      </w:r>
      <w:r>
        <w:rPr>
          <w:szCs w:val="32"/>
          <w:lang w:eastAsia="en-US"/>
        </w:rPr>
        <w:t xml:space="preserve"> ! </w:t>
      </w:r>
      <w:r w:rsidR="003148C9">
        <w:rPr>
          <w:szCs w:val="32"/>
          <w:lang w:eastAsia="en-US"/>
        </w:rPr>
        <w:t>ne le tuez pas</w:t>
      </w:r>
      <w:r>
        <w:rPr>
          <w:szCs w:val="32"/>
          <w:lang w:eastAsia="en-US"/>
        </w:rPr>
        <w:t xml:space="preserve"> ! </w:t>
      </w:r>
      <w:r w:rsidR="003148C9">
        <w:rPr>
          <w:szCs w:val="32"/>
          <w:lang w:eastAsia="en-US"/>
        </w:rPr>
        <w:t>supplia Clémence qui s</w:t>
      </w:r>
      <w:r>
        <w:rPr>
          <w:szCs w:val="32"/>
          <w:lang w:eastAsia="en-US"/>
        </w:rPr>
        <w:t>’</w:t>
      </w:r>
      <w:r w:rsidR="003148C9">
        <w:rPr>
          <w:szCs w:val="32"/>
          <w:lang w:eastAsia="en-US"/>
        </w:rPr>
        <w:t>agenouilla</w:t>
      </w:r>
      <w:r>
        <w:rPr>
          <w:szCs w:val="32"/>
          <w:lang w:eastAsia="en-US"/>
        </w:rPr>
        <w:t>.</w:t>
      </w:r>
    </w:p>
    <w:p w14:paraId="6C6CB9EE" w14:textId="77777777" w:rsidR="0046142F" w:rsidRDefault="003148C9" w:rsidP="0046142F">
      <w:pPr>
        <w:rPr>
          <w:szCs w:val="32"/>
          <w:lang w:eastAsia="en-US"/>
        </w:rPr>
      </w:pPr>
      <w:r>
        <w:rPr>
          <w:szCs w:val="32"/>
          <w:lang w:eastAsia="en-US"/>
        </w:rPr>
        <w:t>Mazurke se mit à rire</w:t>
      </w:r>
      <w:r w:rsidR="0046142F">
        <w:rPr>
          <w:szCs w:val="32"/>
          <w:lang w:eastAsia="en-US"/>
        </w:rPr>
        <w:t>.</w:t>
      </w:r>
    </w:p>
    <w:p w14:paraId="210B19A1" w14:textId="77777777" w:rsidR="0046142F" w:rsidRDefault="003148C9" w:rsidP="0046142F">
      <w:pPr>
        <w:rPr>
          <w:szCs w:val="32"/>
          <w:lang w:eastAsia="en-US"/>
        </w:rPr>
      </w:pPr>
      <w:r>
        <w:rPr>
          <w:szCs w:val="32"/>
          <w:lang w:eastAsia="en-US"/>
        </w:rPr>
        <w:lastRenderedPageBreak/>
        <w:t>Il prit les deux épées et les lança dans la rivière par-dessus le parapet du quai</w:t>
      </w:r>
      <w:r w:rsidR="0046142F">
        <w:rPr>
          <w:szCs w:val="32"/>
          <w:lang w:eastAsia="en-US"/>
        </w:rPr>
        <w:t>.</w:t>
      </w:r>
    </w:p>
    <w:p w14:paraId="3B68E260" w14:textId="77777777" w:rsidR="0046142F" w:rsidRDefault="003148C9" w:rsidP="0046142F">
      <w:pPr>
        <w:rPr>
          <w:szCs w:val="32"/>
          <w:lang w:eastAsia="en-US"/>
        </w:rPr>
      </w:pPr>
      <w:r>
        <w:rPr>
          <w:szCs w:val="32"/>
          <w:lang w:eastAsia="en-US"/>
        </w:rPr>
        <w:t>Gabriel</w:t>
      </w:r>
      <w:r w:rsidR="0046142F">
        <w:rPr>
          <w:szCs w:val="32"/>
          <w:lang w:eastAsia="en-US"/>
        </w:rPr>
        <w:t xml:space="preserve">, </w:t>
      </w:r>
      <w:r>
        <w:rPr>
          <w:szCs w:val="32"/>
          <w:lang w:eastAsia="en-US"/>
        </w:rPr>
        <w:t>étouffé</w:t>
      </w:r>
      <w:r w:rsidR="0046142F">
        <w:rPr>
          <w:szCs w:val="32"/>
          <w:lang w:eastAsia="en-US"/>
        </w:rPr>
        <w:t xml:space="preserve">, </w:t>
      </w:r>
      <w:r>
        <w:rPr>
          <w:szCs w:val="32"/>
          <w:lang w:eastAsia="en-US"/>
        </w:rPr>
        <w:t>ne parlait plus</w:t>
      </w:r>
      <w:r w:rsidR="0046142F">
        <w:rPr>
          <w:szCs w:val="32"/>
          <w:lang w:eastAsia="en-US"/>
        </w:rPr>
        <w:t>.</w:t>
      </w:r>
    </w:p>
    <w:p w14:paraId="2E7F3ACE" w14:textId="77777777" w:rsidR="0046142F" w:rsidRDefault="0046142F" w:rsidP="0046142F">
      <w:pPr>
        <w:rPr>
          <w:szCs w:val="32"/>
          <w:lang w:eastAsia="en-US"/>
        </w:rPr>
      </w:pPr>
      <w:r>
        <w:rPr>
          <w:lang w:eastAsia="en-US"/>
        </w:rPr>
        <w:t>— </w:t>
      </w:r>
      <w:r w:rsidR="003148C9">
        <w:rPr>
          <w:szCs w:val="32"/>
          <w:lang w:eastAsia="en-US"/>
        </w:rPr>
        <w:t>Le tuer</w:t>
      </w:r>
      <w:r>
        <w:rPr>
          <w:szCs w:val="32"/>
          <w:lang w:eastAsia="en-US"/>
        </w:rPr>
        <w:t xml:space="preserve"> ! </w:t>
      </w:r>
      <w:r w:rsidR="003148C9">
        <w:rPr>
          <w:szCs w:val="32"/>
          <w:lang w:eastAsia="en-US"/>
        </w:rPr>
        <w:t>dit Mazurke</w:t>
      </w:r>
      <w:r>
        <w:rPr>
          <w:szCs w:val="32"/>
          <w:lang w:eastAsia="en-US"/>
        </w:rPr>
        <w:t xml:space="preserve"> ; </w:t>
      </w:r>
      <w:r w:rsidR="003148C9">
        <w:rPr>
          <w:szCs w:val="32"/>
          <w:lang w:eastAsia="en-US"/>
        </w:rPr>
        <w:t>voilà le diable</w:t>
      </w:r>
      <w:r>
        <w:rPr>
          <w:szCs w:val="32"/>
          <w:lang w:eastAsia="en-US"/>
        </w:rPr>
        <w:t xml:space="preserve"> !… </w:t>
      </w:r>
      <w:r w:rsidR="003148C9">
        <w:rPr>
          <w:szCs w:val="32"/>
          <w:lang w:eastAsia="en-US"/>
        </w:rPr>
        <w:t>les pauvres bonnes âmes ne sont pas aimées</w:t>
      </w:r>
      <w:r>
        <w:rPr>
          <w:szCs w:val="32"/>
          <w:lang w:eastAsia="en-US"/>
        </w:rPr>
        <w:t xml:space="preserve"> ; </w:t>
      </w:r>
      <w:r w:rsidR="003148C9">
        <w:rPr>
          <w:szCs w:val="32"/>
          <w:lang w:eastAsia="en-US"/>
        </w:rPr>
        <w:t>mais ces petits coquins qui outragent leur mère</w:t>
      </w:r>
      <w:r>
        <w:rPr>
          <w:szCs w:val="32"/>
          <w:lang w:eastAsia="en-US"/>
        </w:rPr>
        <w:t xml:space="preserve">, </w:t>
      </w:r>
      <w:r w:rsidR="003148C9">
        <w:rPr>
          <w:szCs w:val="32"/>
          <w:lang w:eastAsia="en-US"/>
        </w:rPr>
        <w:t>qui insultent leurs maîtresses</w:t>
      </w:r>
      <w:r>
        <w:rPr>
          <w:szCs w:val="32"/>
          <w:lang w:eastAsia="en-US"/>
        </w:rPr>
        <w:t xml:space="preserve">, </w:t>
      </w:r>
      <w:r w:rsidR="003148C9">
        <w:rPr>
          <w:szCs w:val="32"/>
          <w:lang w:eastAsia="en-US"/>
        </w:rPr>
        <w:t>qui salissent le nom de leur sœur</w:t>
      </w:r>
      <w:r>
        <w:rPr>
          <w:szCs w:val="32"/>
          <w:lang w:eastAsia="en-US"/>
        </w:rPr>
        <w:t xml:space="preserve">, </w:t>
      </w:r>
      <w:r w:rsidR="003148C9">
        <w:rPr>
          <w:szCs w:val="32"/>
          <w:lang w:eastAsia="en-US"/>
        </w:rPr>
        <w:t>même quand leur sœur est un ange</w:t>
      </w:r>
      <w:r>
        <w:rPr>
          <w:szCs w:val="32"/>
          <w:lang w:eastAsia="en-US"/>
        </w:rPr>
        <w:t xml:space="preserve"> !… </w:t>
      </w:r>
      <w:r w:rsidR="003148C9">
        <w:rPr>
          <w:szCs w:val="32"/>
          <w:lang w:eastAsia="en-US"/>
        </w:rPr>
        <w:t>ces bambins sans force ni cœur</w:t>
      </w:r>
      <w:r>
        <w:rPr>
          <w:szCs w:val="32"/>
          <w:lang w:eastAsia="en-US"/>
        </w:rPr>
        <w:t xml:space="preserve">, </w:t>
      </w:r>
      <w:r w:rsidR="003148C9">
        <w:rPr>
          <w:szCs w:val="32"/>
          <w:lang w:eastAsia="en-US"/>
        </w:rPr>
        <w:t>qui ont tous les vices et qui volent</w:t>
      </w:r>
      <w:r>
        <w:rPr>
          <w:szCs w:val="32"/>
          <w:lang w:eastAsia="en-US"/>
        </w:rPr>
        <w:t xml:space="preserve">, </w:t>
      </w:r>
      <w:r w:rsidR="003148C9">
        <w:rPr>
          <w:szCs w:val="32"/>
          <w:lang w:eastAsia="en-US"/>
        </w:rPr>
        <w:t>pardieu</w:t>
      </w:r>
      <w:r>
        <w:rPr>
          <w:szCs w:val="32"/>
          <w:lang w:eastAsia="en-US"/>
        </w:rPr>
        <w:t xml:space="preserve"> ! </w:t>
      </w:r>
      <w:r w:rsidR="003148C9">
        <w:rPr>
          <w:szCs w:val="32"/>
          <w:lang w:eastAsia="en-US"/>
        </w:rPr>
        <w:t>qui volent comme des échappés de Brest</w:t>
      </w:r>
      <w:r>
        <w:rPr>
          <w:szCs w:val="32"/>
          <w:lang w:eastAsia="en-US"/>
        </w:rPr>
        <w:t xml:space="preserve">… </w:t>
      </w:r>
      <w:r w:rsidR="003148C9">
        <w:rPr>
          <w:szCs w:val="32"/>
          <w:lang w:eastAsia="en-US"/>
        </w:rPr>
        <w:t>car vous avez volé votre mère</w:t>
      </w:r>
      <w:r>
        <w:rPr>
          <w:szCs w:val="32"/>
          <w:lang w:eastAsia="en-US"/>
        </w:rPr>
        <w:t xml:space="preserve">, </w:t>
      </w:r>
      <w:r w:rsidR="003148C9">
        <w:rPr>
          <w:szCs w:val="32"/>
          <w:lang w:eastAsia="en-US"/>
        </w:rPr>
        <w:t>monsieur le docteur</w:t>
      </w:r>
      <w:r>
        <w:rPr>
          <w:szCs w:val="32"/>
          <w:lang w:eastAsia="en-US"/>
        </w:rPr>
        <w:t xml:space="preserve">, </w:t>
      </w:r>
      <w:r w:rsidR="003148C9">
        <w:rPr>
          <w:szCs w:val="32"/>
          <w:lang w:eastAsia="en-US"/>
        </w:rPr>
        <w:t>je sais cela</w:t>
      </w:r>
      <w:r>
        <w:rPr>
          <w:szCs w:val="32"/>
          <w:lang w:eastAsia="en-US"/>
        </w:rPr>
        <w:t xml:space="preserve"> !… </w:t>
      </w:r>
      <w:r w:rsidR="003148C9">
        <w:rPr>
          <w:szCs w:val="32"/>
          <w:lang w:eastAsia="en-US"/>
        </w:rPr>
        <w:t>Eh bien</w:t>
      </w:r>
      <w:r>
        <w:rPr>
          <w:szCs w:val="32"/>
          <w:lang w:eastAsia="en-US"/>
        </w:rPr>
        <w:t xml:space="preserve"> ! </w:t>
      </w:r>
      <w:r w:rsidR="003148C9">
        <w:rPr>
          <w:szCs w:val="32"/>
          <w:lang w:eastAsia="en-US"/>
        </w:rPr>
        <w:t>on les adore</w:t>
      </w:r>
      <w:r>
        <w:rPr>
          <w:szCs w:val="32"/>
          <w:lang w:eastAsia="en-US"/>
        </w:rPr>
        <w:t xml:space="preserve"> !… </w:t>
      </w:r>
      <w:r w:rsidR="003148C9">
        <w:rPr>
          <w:szCs w:val="32"/>
          <w:lang w:eastAsia="en-US"/>
        </w:rPr>
        <w:t>Des femmes belles</w:t>
      </w:r>
      <w:r>
        <w:rPr>
          <w:szCs w:val="32"/>
          <w:lang w:eastAsia="en-US"/>
        </w:rPr>
        <w:t xml:space="preserve">, </w:t>
      </w:r>
      <w:r w:rsidR="003148C9">
        <w:rPr>
          <w:szCs w:val="32"/>
          <w:lang w:eastAsia="en-US"/>
        </w:rPr>
        <w:t>pures</w:t>
      </w:r>
      <w:r>
        <w:rPr>
          <w:szCs w:val="32"/>
          <w:lang w:eastAsia="en-US"/>
        </w:rPr>
        <w:t xml:space="preserve">, </w:t>
      </w:r>
      <w:r w:rsidR="003148C9">
        <w:rPr>
          <w:szCs w:val="32"/>
          <w:lang w:eastAsia="en-US"/>
        </w:rPr>
        <w:t>choisies</w:t>
      </w:r>
      <w:r>
        <w:rPr>
          <w:szCs w:val="32"/>
          <w:lang w:eastAsia="en-US"/>
        </w:rPr>
        <w:t>…</w:t>
      </w:r>
    </w:p>
    <w:p w14:paraId="29E1A51F" w14:textId="77777777" w:rsidR="0046142F" w:rsidRDefault="0046142F" w:rsidP="0046142F">
      <w:pPr>
        <w:rPr>
          <w:szCs w:val="32"/>
          <w:lang w:eastAsia="en-US"/>
        </w:rPr>
      </w:pPr>
      <w:r>
        <w:rPr>
          <w:lang w:eastAsia="en-US"/>
        </w:rPr>
        <w:t>— </w:t>
      </w:r>
      <w:r w:rsidR="003148C9">
        <w:rPr>
          <w:szCs w:val="32"/>
          <w:lang w:eastAsia="en-US"/>
        </w:rPr>
        <w:t>Monsieur</w:t>
      </w:r>
      <w:r>
        <w:rPr>
          <w:szCs w:val="32"/>
          <w:lang w:eastAsia="en-US"/>
        </w:rPr>
        <w:t xml:space="preserve"> !… </w:t>
      </w:r>
      <w:r w:rsidR="003148C9">
        <w:rPr>
          <w:szCs w:val="32"/>
          <w:lang w:eastAsia="en-US"/>
        </w:rPr>
        <w:t>oh</w:t>
      </w:r>
      <w:r>
        <w:rPr>
          <w:szCs w:val="32"/>
          <w:lang w:eastAsia="en-US"/>
        </w:rPr>
        <w:t xml:space="preserve"> ! </w:t>
      </w:r>
      <w:r w:rsidR="003148C9">
        <w:rPr>
          <w:szCs w:val="32"/>
          <w:lang w:eastAsia="en-US"/>
        </w:rPr>
        <w:t>monsieur</w:t>
      </w:r>
      <w:r>
        <w:rPr>
          <w:szCs w:val="32"/>
          <w:lang w:eastAsia="en-US"/>
        </w:rPr>
        <w:t xml:space="preserve"> !…, </w:t>
      </w:r>
      <w:r w:rsidR="003148C9">
        <w:rPr>
          <w:szCs w:val="32"/>
          <w:lang w:eastAsia="en-US"/>
        </w:rPr>
        <w:t>priait Clémence</w:t>
      </w:r>
      <w:r>
        <w:rPr>
          <w:szCs w:val="32"/>
          <w:lang w:eastAsia="en-US"/>
        </w:rPr>
        <w:t>.</w:t>
      </w:r>
    </w:p>
    <w:p w14:paraId="19BDAF99" w14:textId="5132F280" w:rsidR="0046142F" w:rsidRDefault="0046142F" w:rsidP="0046142F">
      <w:pPr>
        <w:rPr>
          <w:szCs w:val="32"/>
          <w:lang w:eastAsia="en-US"/>
        </w:rPr>
      </w:pPr>
      <w:r>
        <w:rPr>
          <w:lang w:eastAsia="en-US"/>
        </w:rPr>
        <w:t>— </w:t>
      </w:r>
      <w:r w:rsidR="003148C9">
        <w:rPr>
          <w:szCs w:val="32"/>
          <w:lang w:eastAsia="en-US"/>
        </w:rPr>
        <w:t>Le tuer</w:t>
      </w:r>
      <w:r>
        <w:rPr>
          <w:szCs w:val="32"/>
          <w:lang w:eastAsia="en-US"/>
        </w:rPr>
        <w:t xml:space="preserve"> !… </w:t>
      </w:r>
      <w:r w:rsidR="003148C9">
        <w:rPr>
          <w:szCs w:val="32"/>
          <w:lang w:eastAsia="en-US"/>
        </w:rPr>
        <w:t>reprit Mazurke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ce serait justice</w:t>
      </w:r>
      <w:r>
        <w:rPr>
          <w:szCs w:val="32"/>
          <w:lang w:eastAsia="en-US"/>
        </w:rPr>
        <w:t xml:space="preserve"> !… </w:t>
      </w:r>
      <w:r w:rsidR="003148C9">
        <w:rPr>
          <w:szCs w:val="32"/>
          <w:lang w:eastAsia="en-US"/>
        </w:rPr>
        <w:t>le tuer d</w:t>
      </w:r>
      <w:r>
        <w:rPr>
          <w:szCs w:val="32"/>
          <w:lang w:eastAsia="en-US"/>
        </w:rPr>
        <w:t>’</w:t>
      </w:r>
      <w:r w:rsidR="003148C9">
        <w:rPr>
          <w:szCs w:val="32"/>
          <w:lang w:eastAsia="en-US"/>
        </w:rPr>
        <w:t>un coup de pied</w:t>
      </w:r>
      <w:r>
        <w:rPr>
          <w:szCs w:val="32"/>
          <w:lang w:eastAsia="en-US"/>
        </w:rPr>
        <w:t xml:space="preserve">, </w:t>
      </w:r>
      <w:r w:rsidR="003148C9">
        <w:rPr>
          <w:szCs w:val="32"/>
          <w:lang w:eastAsia="en-US"/>
        </w:rPr>
        <w:t>comme un chien</w:t>
      </w:r>
      <w:r>
        <w:rPr>
          <w:szCs w:val="32"/>
          <w:lang w:eastAsia="en-US"/>
        </w:rPr>
        <w:t xml:space="preserve"> !… </w:t>
      </w:r>
      <w:r w:rsidR="003148C9">
        <w:rPr>
          <w:szCs w:val="32"/>
          <w:lang w:eastAsia="en-US"/>
        </w:rPr>
        <w:t>Mais moi-même qui parle</w:t>
      </w:r>
      <w:r>
        <w:rPr>
          <w:szCs w:val="32"/>
          <w:lang w:eastAsia="en-US"/>
        </w:rPr>
        <w:t xml:space="preserve">, </w:t>
      </w:r>
      <w:r w:rsidR="003148C9">
        <w:rPr>
          <w:szCs w:val="32"/>
          <w:lang w:eastAsia="en-US"/>
        </w:rPr>
        <w:t>croiriez-vous que je l</w:t>
      </w:r>
      <w:r>
        <w:rPr>
          <w:szCs w:val="32"/>
          <w:lang w:eastAsia="en-US"/>
        </w:rPr>
        <w:t>’</w:t>
      </w:r>
      <w:r w:rsidR="003148C9">
        <w:rPr>
          <w:szCs w:val="32"/>
          <w:lang w:eastAsia="en-US"/>
        </w:rPr>
        <w:t>aime</w:t>
      </w:r>
      <w:r>
        <w:rPr>
          <w:szCs w:val="32"/>
          <w:lang w:eastAsia="en-US"/>
        </w:rPr>
        <w:t xml:space="preserve">, </w:t>
      </w:r>
      <w:r w:rsidR="003148C9">
        <w:rPr>
          <w:szCs w:val="32"/>
          <w:lang w:eastAsia="en-US"/>
        </w:rPr>
        <w:t>ce gamin à diplôme</w:t>
      </w:r>
      <w:r>
        <w:rPr>
          <w:szCs w:val="32"/>
          <w:lang w:eastAsia="en-US"/>
        </w:rPr>
        <w:t xml:space="preserve"> ! </w:t>
      </w:r>
      <w:r w:rsidR="003148C9">
        <w:rPr>
          <w:szCs w:val="32"/>
          <w:lang w:eastAsia="en-US"/>
        </w:rPr>
        <w:t>ce docteur pour rire</w:t>
      </w:r>
      <w:r>
        <w:rPr>
          <w:szCs w:val="32"/>
          <w:lang w:eastAsia="en-US"/>
        </w:rPr>
        <w:t xml:space="preserve"> !… </w:t>
      </w:r>
      <w:r w:rsidR="003148C9">
        <w:rPr>
          <w:szCs w:val="32"/>
          <w:lang w:eastAsia="en-US"/>
        </w:rPr>
        <w:t>Non</w:t>
      </w:r>
      <w:r>
        <w:rPr>
          <w:szCs w:val="32"/>
          <w:lang w:eastAsia="en-US"/>
        </w:rPr>
        <w:t xml:space="preserve">, </w:t>
      </w:r>
      <w:r w:rsidR="003148C9">
        <w:rPr>
          <w:szCs w:val="32"/>
          <w:lang w:eastAsia="en-US"/>
        </w:rPr>
        <w:t>non</w:t>
      </w:r>
      <w:r>
        <w:rPr>
          <w:szCs w:val="32"/>
          <w:lang w:eastAsia="en-US"/>
        </w:rPr>
        <w:t xml:space="preserve">, </w:t>
      </w:r>
      <w:r w:rsidR="003148C9">
        <w:rPr>
          <w:szCs w:val="32"/>
          <w:lang w:eastAsia="en-US"/>
        </w:rPr>
        <w:t>mademoiselle</w:t>
      </w:r>
      <w:r>
        <w:rPr>
          <w:szCs w:val="32"/>
          <w:lang w:eastAsia="en-US"/>
        </w:rPr>
        <w:t xml:space="preserve">, </w:t>
      </w:r>
      <w:r w:rsidR="003148C9">
        <w:rPr>
          <w:szCs w:val="32"/>
          <w:lang w:eastAsia="en-US"/>
        </w:rPr>
        <w:t>je ne veux pas le tuer</w:t>
      </w:r>
      <w:r>
        <w:rPr>
          <w:szCs w:val="32"/>
          <w:lang w:eastAsia="en-US"/>
        </w:rPr>
        <w:t xml:space="preserve">… </w:t>
      </w:r>
      <w:r w:rsidR="003148C9">
        <w:rPr>
          <w:szCs w:val="32"/>
          <w:lang w:eastAsia="en-US"/>
        </w:rPr>
        <w:t>et j</w:t>
      </w:r>
      <w:r>
        <w:rPr>
          <w:szCs w:val="32"/>
          <w:lang w:eastAsia="en-US"/>
        </w:rPr>
        <w:t>’</w:t>
      </w:r>
      <w:r w:rsidR="003148C9">
        <w:rPr>
          <w:szCs w:val="32"/>
          <w:lang w:eastAsia="en-US"/>
        </w:rPr>
        <w:t>ai même de bonnes raisons pour cela</w:t>
      </w:r>
      <w:r>
        <w:rPr>
          <w:szCs w:val="32"/>
          <w:lang w:eastAsia="en-US"/>
        </w:rPr>
        <w:t xml:space="preserve"> ! </w:t>
      </w:r>
      <w:r w:rsidR="003148C9">
        <w:rPr>
          <w:szCs w:val="32"/>
          <w:lang w:eastAsia="en-US"/>
        </w:rPr>
        <w:t>ajouta-t-il dans sa moustache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mais que voulez-vous que je fasse de lui</w:t>
      </w:r>
      <w:r>
        <w:rPr>
          <w:szCs w:val="32"/>
          <w:lang w:eastAsia="en-US"/>
        </w:rPr>
        <w:t xml:space="preserve"> ?… </w:t>
      </w:r>
      <w:r w:rsidR="003148C9">
        <w:rPr>
          <w:szCs w:val="32"/>
          <w:lang w:eastAsia="en-US"/>
        </w:rPr>
        <w:t>Si je le lâche</w:t>
      </w:r>
      <w:r>
        <w:rPr>
          <w:szCs w:val="32"/>
          <w:lang w:eastAsia="en-US"/>
        </w:rPr>
        <w:t xml:space="preserve">, </w:t>
      </w:r>
      <w:r w:rsidR="003148C9">
        <w:rPr>
          <w:szCs w:val="32"/>
          <w:lang w:eastAsia="en-US"/>
        </w:rPr>
        <w:t>il va s</w:t>
      </w:r>
      <w:r>
        <w:rPr>
          <w:szCs w:val="32"/>
          <w:lang w:eastAsia="en-US"/>
        </w:rPr>
        <w:t>’</w:t>
      </w:r>
      <w:r w:rsidR="003148C9">
        <w:rPr>
          <w:szCs w:val="32"/>
          <w:lang w:eastAsia="en-US"/>
        </w:rPr>
        <w:t>attacher à nous comme un roquet enragé</w:t>
      </w:r>
      <w:r>
        <w:rPr>
          <w:szCs w:val="32"/>
          <w:lang w:eastAsia="en-US"/>
        </w:rPr>
        <w:t xml:space="preserve">… </w:t>
      </w:r>
      <w:r w:rsidR="003148C9">
        <w:rPr>
          <w:szCs w:val="32"/>
          <w:lang w:eastAsia="en-US"/>
        </w:rPr>
        <w:t>J</w:t>
      </w:r>
      <w:r>
        <w:rPr>
          <w:szCs w:val="32"/>
          <w:lang w:eastAsia="en-US"/>
        </w:rPr>
        <w:t>’</w:t>
      </w:r>
      <w:r w:rsidR="003148C9">
        <w:rPr>
          <w:szCs w:val="32"/>
          <w:lang w:eastAsia="en-US"/>
        </w:rPr>
        <w:t>y songe</w:t>
      </w:r>
      <w:r>
        <w:rPr>
          <w:szCs w:val="32"/>
          <w:lang w:eastAsia="en-US"/>
        </w:rPr>
        <w:t xml:space="preserve">, </w:t>
      </w:r>
      <w:r w:rsidR="003148C9">
        <w:rPr>
          <w:szCs w:val="32"/>
          <w:lang w:eastAsia="en-US"/>
        </w:rPr>
        <w:t>il nage très bien</w:t>
      </w:r>
      <w:r>
        <w:rPr>
          <w:szCs w:val="32"/>
          <w:lang w:eastAsia="en-US"/>
        </w:rPr>
        <w:t xml:space="preserve">… </w:t>
      </w:r>
      <w:r w:rsidR="003148C9">
        <w:rPr>
          <w:szCs w:val="32"/>
          <w:lang w:eastAsia="en-US"/>
        </w:rPr>
        <w:t>si je l</w:t>
      </w:r>
      <w:r>
        <w:rPr>
          <w:szCs w:val="32"/>
          <w:lang w:eastAsia="en-US"/>
        </w:rPr>
        <w:t>’</w:t>
      </w:r>
      <w:r w:rsidR="003148C9">
        <w:rPr>
          <w:szCs w:val="32"/>
          <w:lang w:eastAsia="en-US"/>
        </w:rPr>
        <w:t>envoyais faire un plongeon ici près</w:t>
      </w:r>
      <w:r>
        <w:rPr>
          <w:szCs w:val="32"/>
          <w:lang w:eastAsia="en-US"/>
        </w:rPr>
        <w:t> ?</w:t>
      </w:r>
    </w:p>
    <w:p w14:paraId="158BACA5" w14:textId="77777777" w:rsidR="0046142F" w:rsidRDefault="003148C9" w:rsidP="0046142F">
      <w:pPr>
        <w:rPr>
          <w:szCs w:val="32"/>
          <w:lang w:eastAsia="en-US"/>
        </w:rPr>
      </w:pPr>
      <w:r>
        <w:rPr>
          <w:szCs w:val="32"/>
          <w:lang w:eastAsia="en-US"/>
        </w:rPr>
        <w:t>Il montrait la rivière avec grand sérieux</w:t>
      </w:r>
      <w:r w:rsidR="0046142F">
        <w:rPr>
          <w:szCs w:val="32"/>
          <w:lang w:eastAsia="en-US"/>
        </w:rPr>
        <w:t>.</w:t>
      </w:r>
    </w:p>
    <w:p w14:paraId="64A3075B" w14:textId="77777777" w:rsidR="0046142F" w:rsidRDefault="003148C9" w:rsidP="0046142F">
      <w:pPr>
        <w:rPr>
          <w:szCs w:val="32"/>
          <w:lang w:eastAsia="en-US"/>
        </w:rPr>
      </w:pPr>
      <w:r>
        <w:rPr>
          <w:szCs w:val="32"/>
          <w:lang w:eastAsia="en-US"/>
        </w:rPr>
        <w:t>Gabriel eut un tressaillement sous le pied qui l</w:t>
      </w:r>
      <w:r w:rsidR="0046142F">
        <w:rPr>
          <w:szCs w:val="32"/>
          <w:lang w:eastAsia="en-US"/>
        </w:rPr>
        <w:t>’</w:t>
      </w:r>
      <w:r>
        <w:rPr>
          <w:szCs w:val="32"/>
          <w:lang w:eastAsia="en-US"/>
        </w:rPr>
        <w:t>étranglait</w:t>
      </w:r>
      <w:r w:rsidR="0046142F">
        <w:rPr>
          <w:szCs w:val="32"/>
          <w:lang w:eastAsia="en-US"/>
        </w:rPr>
        <w:t>.</w:t>
      </w:r>
    </w:p>
    <w:p w14:paraId="008EF89D" w14:textId="77777777" w:rsidR="0046142F" w:rsidRDefault="003148C9" w:rsidP="0046142F">
      <w:pPr>
        <w:rPr>
          <w:szCs w:val="32"/>
          <w:lang w:eastAsia="en-US"/>
        </w:rPr>
      </w:pPr>
      <w:r>
        <w:rPr>
          <w:szCs w:val="32"/>
          <w:lang w:eastAsia="en-US"/>
        </w:rPr>
        <w:t>Évidemment</w:t>
      </w:r>
      <w:r w:rsidR="0046142F">
        <w:rPr>
          <w:szCs w:val="32"/>
          <w:lang w:eastAsia="en-US"/>
        </w:rPr>
        <w:t xml:space="preserve">, </w:t>
      </w:r>
      <w:r>
        <w:rPr>
          <w:szCs w:val="32"/>
          <w:lang w:eastAsia="en-US"/>
        </w:rPr>
        <w:t>cette motion n</w:t>
      </w:r>
      <w:r w:rsidR="0046142F">
        <w:rPr>
          <w:szCs w:val="32"/>
          <w:lang w:eastAsia="en-US"/>
        </w:rPr>
        <w:t>’</w:t>
      </w:r>
      <w:r>
        <w:rPr>
          <w:szCs w:val="32"/>
          <w:lang w:eastAsia="en-US"/>
        </w:rPr>
        <w:t>était pas de son goût</w:t>
      </w:r>
      <w:r w:rsidR="0046142F">
        <w:rPr>
          <w:szCs w:val="32"/>
          <w:lang w:eastAsia="en-US"/>
        </w:rPr>
        <w:t>.</w:t>
      </w:r>
    </w:p>
    <w:p w14:paraId="5A2D8091" w14:textId="77777777" w:rsidR="0046142F" w:rsidRDefault="0046142F" w:rsidP="0046142F">
      <w:pPr>
        <w:rPr>
          <w:szCs w:val="32"/>
          <w:lang w:eastAsia="en-US"/>
        </w:rPr>
      </w:pPr>
      <w:r>
        <w:rPr>
          <w:lang w:eastAsia="en-US"/>
        </w:rPr>
        <w:t>— </w:t>
      </w:r>
      <w:r w:rsidR="003148C9">
        <w:rPr>
          <w:szCs w:val="32"/>
          <w:lang w:eastAsia="en-US"/>
        </w:rPr>
        <w:t>Soyez généreux</w:t>
      </w:r>
      <w:r>
        <w:rPr>
          <w:szCs w:val="32"/>
          <w:lang w:eastAsia="en-US"/>
        </w:rPr>
        <w:t xml:space="preserve"> !… </w:t>
      </w:r>
      <w:r w:rsidR="003148C9">
        <w:rPr>
          <w:szCs w:val="32"/>
          <w:lang w:eastAsia="en-US"/>
        </w:rPr>
        <w:t>dit Clémence</w:t>
      </w:r>
      <w:r>
        <w:rPr>
          <w:szCs w:val="32"/>
          <w:lang w:eastAsia="en-US"/>
        </w:rPr>
        <w:t>.</w:t>
      </w:r>
    </w:p>
    <w:p w14:paraId="0169E4EB" w14:textId="222F49EF" w:rsidR="0046142F" w:rsidRDefault="0046142F" w:rsidP="0046142F">
      <w:pPr>
        <w:rPr>
          <w:szCs w:val="32"/>
          <w:lang w:eastAsia="en-US"/>
        </w:rPr>
      </w:pPr>
      <w:r>
        <w:rPr>
          <w:lang w:eastAsia="en-US"/>
        </w:rPr>
        <w:lastRenderedPageBreak/>
        <w:t>— </w:t>
      </w:r>
      <w:r w:rsidR="003148C9">
        <w:rPr>
          <w:szCs w:val="32"/>
          <w:lang w:eastAsia="en-US"/>
        </w:rPr>
        <w:t>Allons</w:t>
      </w:r>
      <w:r>
        <w:rPr>
          <w:szCs w:val="32"/>
          <w:lang w:eastAsia="en-US"/>
        </w:rPr>
        <w:t xml:space="preserve"> ! </w:t>
      </w:r>
      <w:r w:rsidR="003148C9">
        <w:rPr>
          <w:szCs w:val="32"/>
          <w:lang w:eastAsia="en-US"/>
        </w:rPr>
        <w:t>s</w:t>
      </w:r>
      <w:r>
        <w:rPr>
          <w:szCs w:val="32"/>
          <w:lang w:eastAsia="en-US"/>
        </w:rPr>
        <w:t>’</w:t>
      </w:r>
      <w:r w:rsidR="003148C9">
        <w:rPr>
          <w:szCs w:val="32"/>
          <w:lang w:eastAsia="en-US"/>
        </w:rPr>
        <w:t>écria Mazurke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je ne le jetterai pas à l</w:t>
      </w:r>
      <w:r>
        <w:rPr>
          <w:szCs w:val="32"/>
          <w:lang w:eastAsia="en-US"/>
        </w:rPr>
        <w:t>’</w:t>
      </w:r>
      <w:r w:rsidR="003148C9">
        <w:rPr>
          <w:szCs w:val="32"/>
          <w:lang w:eastAsia="en-US"/>
        </w:rPr>
        <w:t>eau</w:t>
      </w:r>
      <w:r>
        <w:rPr>
          <w:szCs w:val="32"/>
          <w:lang w:eastAsia="en-US"/>
        </w:rPr>
        <w:t xml:space="preserve">… </w:t>
      </w:r>
      <w:r w:rsidR="003148C9">
        <w:rPr>
          <w:szCs w:val="32"/>
          <w:lang w:eastAsia="en-US"/>
        </w:rPr>
        <w:t>mais c</w:t>
      </w:r>
      <w:r>
        <w:rPr>
          <w:szCs w:val="32"/>
          <w:lang w:eastAsia="en-US"/>
        </w:rPr>
        <w:t>’</w:t>
      </w:r>
      <w:r w:rsidR="003148C9">
        <w:rPr>
          <w:szCs w:val="32"/>
          <w:lang w:eastAsia="en-US"/>
        </w:rPr>
        <w:t>est uniquement pour vous faire plaisir</w:t>
      </w:r>
      <w:r>
        <w:rPr>
          <w:szCs w:val="32"/>
          <w:lang w:eastAsia="en-US"/>
        </w:rPr>
        <w:t xml:space="preserve">, </w:t>
      </w:r>
      <w:r w:rsidR="003148C9">
        <w:rPr>
          <w:szCs w:val="32"/>
          <w:lang w:eastAsia="en-US"/>
        </w:rPr>
        <w:t>mademoiselle</w:t>
      </w:r>
      <w:r>
        <w:rPr>
          <w:szCs w:val="32"/>
          <w:lang w:eastAsia="en-US"/>
        </w:rPr>
        <w:t>.</w:t>
      </w:r>
    </w:p>
    <w:p w14:paraId="7E701500" w14:textId="77777777" w:rsidR="0046142F" w:rsidRDefault="003148C9" w:rsidP="0046142F">
      <w:pPr>
        <w:rPr>
          <w:szCs w:val="32"/>
          <w:lang w:eastAsia="en-US"/>
        </w:rPr>
      </w:pPr>
      <w:r>
        <w:rPr>
          <w:szCs w:val="32"/>
          <w:lang w:eastAsia="en-US"/>
        </w:rPr>
        <w:t>Il se gratta le front</w:t>
      </w:r>
      <w:r w:rsidR="0046142F">
        <w:rPr>
          <w:szCs w:val="32"/>
          <w:lang w:eastAsia="en-US"/>
        </w:rPr>
        <w:t>.</w:t>
      </w:r>
    </w:p>
    <w:p w14:paraId="0DA275D1" w14:textId="77777777" w:rsidR="0046142F" w:rsidRDefault="0046142F" w:rsidP="0046142F">
      <w:pPr>
        <w:rPr>
          <w:szCs w:val="32"/>
          <w:lang w:eastAsia="en-US"/>
        </w:rPr>
      </w:pPr>
      <w:r>
        <w:rPr>
          <w:lang w:eastAsia="en-US"/>
        </w:rPr>
        <w:t>— </w:t>
      </w:r>
      <w:r w:rsidR="003148C9">
        <w:rPr>
          <w:szCs w:val="32"/>
          <w:lang w:eastAsia="en-US"/>
        </w:rPr>
        <w:t>Comment faire pour se débarrasser de lui</w:t>
      </w:r>
      <w:r>
        <w:rPr>
          <w:szCs w:val="32"/>
          <w:lang w:eastAsia="en-US"/>
        </w:rPr>
        <w:t xml:space="preserve"> ?… </w:t>
      </w:r>
      <w:r w:rsidR="003148C9">
        <w:rPr>
          <w:szCs w:val="32"/>
          <w:lang w:eastAsia="en-US"/>
        </w:rPr>
        <w:t>murmura-t-il</w:t>
      </w:r>
      <w:r>
        <w:rPr>
          <w:szCs w:val="32"/>
          <w:lang w:eastAsia="en-US"/>
        </w:rPr>
        <w:t>.</w:t>
      </w:r>
    </w:p>
    <w:p w14:paraId="720C177E" w14:textId="77777777" w:rsidR="0046142F" w:rsidRDefault="003148C9" w:rsidP="0046142F">
      <w:pPr>
        <w:rPr>
          <w:szCs w:val="32"/>
          <w:lang w:eastAsia="en-US"/>
        </w:rPr>
      </w:pPr>
      <w:r>
        <w:rPr>
          <w:szCs w:val="32"/>
          <w:lang w:eastAsia="en-US"/>
        </w:rPr>
        <w:t>Une idée lui vint</w:t>
      </w:r>
      <w:r w:rsidR="0046142F">
        <w:rPr>
          <w:szCs w:val="32"/>
          <w:lang w:eastAsia="en-US"/>
        </w:rPr>
        <w:t xml:space="preserve">, </w:t>
      </w:r>
      <w:r>
        <w:rPr>
          <w:szCs w:val="32"/>
          <w:lang w:eastAsia="en-US"/>
        </w:rPr>
        <w:t>et il eut un franc éclat de rire</w:t>
      </w:r>
      <w:r w:rsidR="0046142F">
        <w:rPr>
          <w:szCs w:val="32"/>
          <w:lang w:eastAsia="en-US"/>
        </w:rPr>
        <w:t>.</w:t>
      </w:r>
    </w:p>
    <w:p w14:paraId="527AF66E" w14:textId="77777777" w:rsidR="0046142F" w:rsidRDefault="0046142F" w:rsidP="0046142F">
      <w:pPr>
        <w:rPr>
          <w:szCs w:val="32"/>
          <w:lang w:eastAsia="en-US"/>
        </w:rPr>
      </w:pPr>
      <w:r>
        <w:rPr>
          <w:lang w:eastAsia="en-US"/>
        </w:rPr>
        <w:t>— </w:t>
      </w:r>
      <w:r w:rsidR="003148C9">
        <w:rPr>
          <w:szCs w:val="32"/>
          <w:lang w:eastAsia="en-US"/>
        </w:rPr>
        <w:t>J</w:t>
      </w:r>
      <w:r>
        <w:rPr>
          <w:szCs w:val="32"/>
          <w:lang w:eastAsia="en-US"/>
        </w:rPr>
        <w:t>’</w:t>
      </w:r>
      <w:r w:rsidR="003148C9">
        <w:rPr>
          <w:szCs w:val="32"/>
          <w:lang w:eastAsia="en-US"/>
        </w:rPr>
        <w:t>ai mon affaire</w:t>
      </w:r>
      <w:r>
        <w:rPr>
          <w:szCs w:val="32"/>
          <w:lang w:eastAsia="en-US"/>
        </w:rPr>
        <w:t xml:space="preserve"> ! </w:t>
      </w:r>
      <w:r w:rsidR="003148C9">
        <w:rPr>
          <w:szCs w:val="32"/>
          <w:lang w:eastAsia="en-US"/>
        </w:rPr>
        <w:t>s</w:t>
      </w:r>
      <w:r>
        <w:rPr>
          <w:szCs w:val="32"/>
          <w:lang w:eastAsia="en-US"/>
        </w:rPr>
        <w:t>’</w:t>
      </w:r>
      <w:r w:rsidR="003148C9">
        <w:rPr>
          <w:szCs w:val="32"/>
          <w:lang w:eastAsia="en-US"/>
        </w:rPr>
        <w:t>écria-t-il</w:t>
      </w:r>
      <w:r>
        <w:rPr>
          <w:szCs w:val="32"/>
          <w:lang w:eastAsia="en-US"/>
        </w:rPr>
        <w:t>.</w:t>
      </w:r>
    </w:p>
    <w:p w14:paraId="670D0970" w14:textId="77777777" w:rsidR="0046142F" w:rsidRDefault="003148C9" w:rsidP="0046142F">
      <w:pPr>
        <w:rPr>
          <w:szCs w:val="32"/>
          <w:lang w:eastAsia="en-US"/>
        </w:rPr>
      </w:pPr>
      <w:r>
        <w:rPr>
          <w:szCs w:val="32"/>
          <w:lang w:eastAsia="en-US"/>
        </w:rPr>
        <w:t>Il prit Gabriel à bras-le-corps et le souleva de terre comme un paquet</w:t>
      </w:r>
      <w:r w:rsidR="0046142F">
        <w:rPr>
          <w:szCs w:val="32"/>
          <w:lang w:eastAsia="en-US"/>
        </w:rPr>
        <w:t>.</w:t>
      </w:r>
    </w:p>
    <w:p w14:paraId="20A014DB" w14:textId="77777777" w:rsidR="0046142F" w:rsidRDefault="003148C9" w:rsidP="0046142F">
      <w:pPr>
        <w:rPr>
          <w:szCs w:val="32"/>
          <w:lang w:eastAsia="en-US"/>
        </w:rPr>
      </w:pPr>
      <w:r>
        <w:rPr>
          <w:szCs w:val="32"/>
          <w:lang w:eastAsia="en-US"/>
        </w:rPr>
        <w:t>Le petit docteur s</w:t>
      </w:r>
      <w:r w:rsidR="0046142F">
        <w:rPr>
          <w:szCs w:val="32"/>
          <w:lang w:eastAsia="en-US"/>
        </w:rPr>
        <w:t>’</w:t>
      </w:r>
      <w:r>
        <w:rPr>
          <w:szCs w:val="32"/>
          <w:lang w:eastAsia="en-US"/>
        </w:rPr>
        <w:t>agitait et criait</w:t>
      </w:r>
      <w:r w:rsidR="0046142F">
        <w:rPr>
          <w:szCs w:val="32"/>
          <w:lang w:eastAsia="en-US"/>
        </w:rPr>
        <w:t xml:space="preserve">, </w:t>
      </w:r>
      <w:r>
        <w:rPr>
          <w:szCs w:val="32"/>
          <w:lang w:eastAsia="en-US"/>
        </w:rPr>
        <w:t>mais c</w:t>
      </w:r>
      <w:r w:rsidR="0046142F">
        <w:rPr>
          <w:szCs w:val="32"/>
          <w:lang w:eastAsia="en-US"/>
        </w:rPr>
        <w:t>’</w:t>
      </w:r>
      <w:r>
        <w:rPr>
          <w:szCs w:val="32"/>
          <w:lang w:eastAsia="en-US"/>
        </w:rPr>
        <w:t>était peine perdue</w:t>
      </w:r>
      <w:r w:rsidR="0046142F">
        <w:rPr>
          <w:szCs w:val="32"/>
          <w:lang w:eastAsia="en-US"/>
        </w:rPr>
        <w:t>.</w:t>
      </w:r>
    </w:p>
    <w:p w14:paraId="776411EF" w14:textId="77777777" w:rsidR="0046142F" w:rsidRDefault="003148C9" w:rsidP="0046142F">
      <w:pPr>
        <w:rPr>
          <w:szCs w:val="32"/>
          <w:lang w:eastAsia="en-US"/>
        </w:rPr>
      </w:pPr>
      <w:r>
        <w:rPr>
          <w:szCs w:val="32"/>
          <w:lang w:eastAsia="en-US"/>
        </w:rPr>
        <w:t>Mazurke</w:t>
      </w:r>
      <w:r w:rsidR="0046142F">
        <w:rPr>
          <w:szCs w:val="32"/>
          <w:lang w:eastAsia="en-US"/>
        </w:rPr>
        <w:t xml:space="preserve">, </w:t>
      </w:r>
      <w:r>
        <w:rPr>
          <w:szCs w:val="32"/>
          <w:lang w:eastAsia="en-US"/>
        </w:rPr>
        <w:t>chargé de son fardeau</w:t>
      </w:r>
      <w:r w:rsidR="0046142F">
        <w:rPr>
          <w:szCs w:val="32"/>
          <w:lang w:eastAsia="en-US"/>
        </w:rPr>
        <w:t xml:space="preserve">, </w:t>
      </w:r>
      <w:r>
        <w:rPr>
          <w:szCs w:val="32"/>
          <w:lang w:eastAsia="en-US"/>
        </w:rPr>
        <w:t>traversa le quai au pas de course</w:t>
      </w:r>
      <w:r w:rsidR="0046142F">
        <w:rPr>
          <w:szCs w:val="32"/>
          <w:lang w:eastAsia="en-US"/>
        </w:rPr>
        <w:t xml:space="preserve">, </w:t>
      </w:r>
      <w:r>
        <w:rPr>
          <w:szCs w:val="32"/>
          <w:lang w:eastAsia="en-US"/>
        </w:rPr>
        <w:t>gagna la première porte cochère et en fit jouer le marteau à tour de bras</w:t>
      </w:r>
      <w:r w:rsidR="0046142F">
        <w:rPr>
          <w:szCs w:val="32"/>
          <w:lang w:eastAsia="en-US"/>
        </w:rPr>
        <w:t>.</w:t>
      </w:r>
    </w:p>
    <w:p w14:paraId="084FDFE5" w14:textId="77777777" w:rsidR="0046142F" w:rsidRDefault="003148C9" w:rsidP="0046142F">
      <w:pPr>
        <w:rPr>
          <w:szCs w:val="32"/>
          <w:lang w:eastAsia="en-US"/>
        </w:rPr>
      </w:pPr>
      <w:r>
        <w:rPr>
          <w:szCs w:val="32"/>
          <w:lang w:eastAsia="en-US"/>
        </w:rPr>
        <w:t>Le portier</w:t>
      </w:r>
      <w:r w:rsidR="0046142F">
        <w:rPr>
          <w:szCs w:val="32"/>
          <w:lang w:eastAsia="en-US"/>
        </w:rPr>
        <w:t xml:space="preserve">, </w:t>
      </w:r>
      <w:r>
        <w:rPr>
          <w:szCs w:val="32"/>
          <w:lang w:eastAsia="en-US"/>
        </w:rPr>
        <w:t>réveillé en sursaut</w:t>
      </w:r>
      <w:r w:rsidR="0046142F">
        <w:rPr>
          <w:szCs w:val="32"/>
          <w:lang w:eastAsia="en-US"/>
        </w:rPr>
        <w:t xml:space="preserve">, </w:t>
      </w:r>
      <w:r>
        <w:rPr>
          <w:szCs w:val="32"/>
          <w:lang w:eastAsia="en-US"/>
        </w:rPr>
        <w:t>tira le cordon</w:t>
      </w:r>
      <w:r w:rsidR="0046142F">
        <w:rPr>
          <w:szCs w:val="32"/>
          <w:lang w:eastAsia="en-US"/>
        </w:rPr>
        <w:t>.</w:t>
      </w:r>
    </w:p>
    <w:p w14:paraId="5825BA85" w14:textId="77777777" w:rsidR="0046142F" w:rsidRDefault="003148C9" w:rsidP="0046142F">
      <w:pPr>
        <w:rPr>
          <w:szCs w:val="32"/>
          <w:lang w:eastAsia="en-US"/>
        </w:rPr>
      </w:pPr>
      <w:r>
        <w:rPr>
          <w:szCs w:val="32"/>
          <w:lang w:eastAsia="en-US"/>
        </w:rPr>
        <w:t>Mazurke entra</w:t>
      </w:r>
      <w:r w:rsidR="0046142F">
        <w:rPr>
          <w:szCs w:val="32"/>
          <w:lang w:eastAsia="en-US"/>
        </w:rPr>
        <w:t xml:space="preserve">, </w:t>
      </w:r>
      <w:r>
        <w:rPr>
          <w:szCs w:val="32"/>
          <w:lang w:eastAsia="en-US"/>
        </w:rPr>
        <w:t>déposa Gabriel sous la voûte</w:t>
      </w:r>
      <w:r w:rsidR="0046142F">
        <w:rPr>
          <w:szCs w:val="32"/>
          <w:lang w:eastAsia="en-US"/>
        </w:rPr>
        <w:t xml:space="preserve">, </w:t>
      </w:r>
      <w:r>
        <w:rPr>
          <w:szCs w:val="32"/>
          <w:lang w:eastAsia="en-US"/>
        </w:rPr>
        <w:t>et referma la porte sur lui</w:t>
      </w:r>
      <w:r w:rsidR="0046142F">
        <w:rPr>
          <w:szCs w:val="32"/>
          <w:lang w:eastAsia="en-US"/>
        </w:rPr>
        <w:t>.</w:t>
      </w:r>
    </w:p>
    <w:p w14:paraId="2C9EDF8C" w14:textId="6B40A7FF" w:rsidR="0046142F" w:rsidRDefault="0046142F" w:rsidP="0046142F">
      <w:pPr>
        <w:rPr>
          <w:szCs w:val="32"/>
          <w:lang w:eastAsia="en-US"/>
        </w:rPr>
      </w:pPr>
      <w:r>
        <w:rPr>
          <w:lang w:eastAsia="en-US"/>
        </w:rPr>
        <w:t>— </w:t>
      </w:r>
      <w:r w:rsidR="003148C9">
        <w:rPr>
          <w:szCs w:val="32"/>
          <w:lang w:eastAsia="en-US"/>
        </w:rPr>
        <w:t>En route</w:t>
      </w:r>
      <w:r>
        <w:rPr>
          <w:szCs w:val="32"/>
          <w:lang w:eastAsia="en-US"/>
        </w:rPr>
        <w:t xml:space="preserve"> ! </w:t>
      </w:r>
      <w:r w:rsidR="003148C9">
        <w:rPr>
          <w:szCs w:val="32"/>
          <w:lang w:eastAsia="en-US"/>
        </w:rPr>
        <w:t>cria-t-il ensuite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le concierge va faire une enquête</w:t>
      </w:r>
      <w:r>
        <w:rPr>
          <w:szCs w:val="32"/>
          <w:lang w:eastAsia="en-US"/>
        </w:rPr>
        <w:t xml:space="preserve">… </w:t>
      </w:r>
      <w:r w:rsidR="003148C9">
        <w:rPr>
          <w:szCs w:val="32"/>
          <w:lang w:eastAsia="en-US"/>
        </w:rPr>
        <w:t>Nous avons le temps de gagner la voiture</w:t>
      </w:r>
      <w:r>
        <w:rPr>
          <w:szCs w:val="32"/>
          <w:lang w:eastAsia="en-US"/>
        </w:rPr>
        <w:t>.</w:t>
      </w:r>
    </w:p>
    <w:p w14:paraId="2BAF34B9" w14:textId="77777777" w:rsidR="0046142F" w:rsidRDefault="003148C9" w:rsidP="0046142F">
      <w:pPr>
        <w:rPr>
          <w:szCs w:val="32"/>
          <w:lang w:eastAsia="en-US"/>
        </w:rPr>
      </w:pPr>
      <w:r>
        <w:rPr>
          <w:szCs w:val="32"/>
          <w:lang w:eastAsia="en-US"/>
        </w:rPr>
        <w:t>Gabriel hurlait comme un diable et demandait le cordon</w:t>
      </w:r>
      <w:r w:rsidR="0046142F">
        <w:rPr>
          <w:szCs w:val="32"/>
          <w:lang w:eastAsia="en-US"/>
        </w:rPr>
        <w:t>.</w:t>
      </w:r>
    </w:p>
    <w:p w14:paraId="70BFD6F6" w14:textId="09C5BB7F" w:rsidR="0046142F" w:rsidRDefault="003148C9" w:rsidP="0046142F">
      <w:pPr>
        <w:rPr>
          <w:szCs w:val="32"/>
          <w:lang w:eastAsia="en-US"/>
        </w:rPr>
      </w:pPr>
      <w:r>
        <w:rPr>
          <w:szCs w:val="32"/>
          <w:lang w:eastAsia="en-US"/>
        </w:rPr>
        <w:t>Le portier</w:t>
      </w:r>
      <w:r w:rsidR="0046142F">
        <w:rPr>
          <w:szCs w:val="32"/>
          <w:lang w:eastAsia="en-US"/>
        </w:rPr>
        <w:t xml:space="preserve">, </w:t>
      </w:r>
      <w:r>
        <w:rPr>
          <w:szCs w:val="32"/>
          <w:lang w:eastAsia="en-US"/>
        </w:rPr>
        <w:t>fonctionnaire scrupuleux</w:t>
      </w:r>
      <w:r w:rsidR="0046142F">
        <w:rPr>
          <w:szCs w:val="32"/>
          <w:lang w:eastAsia="en-US"/>
        </w:rPr>
        <w:t xml:space="preserve">, </w:t>
      </w:r>
      <w:r>
        <w:rPr>
          <w:szCs w:val="32"/>
          <w:lang w:eastAsia="en-US"/>
        </w:rPr>
        <w:t xml:space="preserve">voulut </w:t>
      </w:r>
      <w:r>
        <w:rPr>
          <w:szCs w:val="32"/>
          <w:lang w:eastAsia="en-US"/>
        </w:rPr>
        <w:t>voir quel était l</w:t>
      </w:r>
      <w:r w:rsidR="0046142F">
        <w:rPr>
          <w:szCs w:val="32"/>
          <w:lang w:eastAsia="en-US"/>
        </w:rPr>
        <w:t>’</w:t>
      </w:r>
      <w:r>
        <w:rPr>
          <w:szCs w:val="32"/>
          <w:lang w:eastAsia="en-US"/>
        </w:rPr>
        <w:t>intrus qui troublait le repos de ses administrés</w:t>
      </w:r>
      <w:r w:rsidR="0046142F">
        <w:rPr>
          <w:szCs w:val="32"/>
          <w:lang w:eastAsia="en-US"/>
        </w:rPr>
        <w:t>.</w:t>
      </w:r>
    </w:p>
    <w:p w14:paraId="307DB1E5" w14:textId="77777777" w:rsidR="0046142F" w:rsidRDefault="003148C9" w:rsidP="0046142F">
      <w:pPr>
        <w:rPr>
          <w:szCs w:val="32"/>
          <w:lang w:eastAsia="en-US"/>
        </w:rPr>
      </w:pPr>
      <w:r>
        <w:rPr>
          <w:szCs w:val="32"/>
          <w:lang w:eastAsia="en-US"/>
        </w:rPr>
        <w:t>Quand on rendit la liberté à ce pauvre Gabriel</w:t>
      </w:r>
      <w:r w:rsidR="0046142F">
        <w:rPr>
          <w:szCs w:val="32"/>
          <w:lang w:eastAsia="en-US"/>
        </w:rPr>
        <w:t xml:space="preserve">, </w:t>
      </w:r>
      <w:r>
        <w:rPr>
          <w:szCs w:val="32"/>
          <w:lang w:eastAsia="en-US"/>
        </w:rPr>
        <w:t>Mazurke et Clémence étaient loin</w:t>
      </w:r>
      <w:r w:rsidR="0046142F">
        <w:rPr>
          <w:szCs w:val="32"/>
          <w:lang w:eastAsia="en-US"/>
        </w:rPr>
        <w:t>.</w:t>
      </w:r>
    </w:p>
    <w:p w14:paraId="56611EA6" w14:textId="0AA67FB3" w:rsidR="003148C9" w:rsidRDefault="003148C9" w:rsidP="0046142F">
      <w:pPr>
        <w:pStyle w:val="Titre2"/>
        <w:rPr>
          <w:lang w:eastAsia="en-US"/>
        </w:rPr>
      </w:pPr>
      <w:bookmarkStart w:id="126" w:name="_Toc233868100"/>
      <w:bookmarkStart w:id="127" w:name="_Toc202196794"/>
      <w:r>
        <w:rPr>
          <w:lang w:eastAsia="en-US"/>
        </w:rPr>
        <w:lastRenderedPageBreak/>
        <w:t>LE BOUDOIR DE PAOLI</w:t>
      </w:r>
      <w:bookmarkEnd w:id="126"/>
      <w:bookmarkEnd w:id="127"/>
      <w:r>
        <w:rPr>
          <w:lang w:eastAsia="en-US"/>
        </w:rPr>
        <w:br/>
      </w:r>
    </w:p>
    <w:p w14:paraId="36EA7725" w14:textId="77777777" w:rsidR="0046142F" w:rsidRDefault="003148C9" w:rsidP="0046142F">
      <w:pPr>
        <w:rPr>
          <w:szCs w:val="32"/>
          <w:lang w:eastAsia="en-US"/>
        </w:rPr>
      </w:pPr>
      <w:r>
        <w:rPr>
          <w:szCs w:val="32"/>
          <w:lang w:eastAsia="en-US"/>
        </w:rPr>
        <w:t>Mazurke disait à Clémence</w:t>
      </w:r>
      <w:r w:rsidR="0046142F">
        <w:rPr>
          <w:szCs w:val="32"/>
          <w:lang w:eastAsia="en-US"/>
        </w:rPr>
        <w:t xml:space="preserve">, </w:t>
      </w:r>
      <w:r>
        <w:rPr>
          <w:szCs w:val="32"/>
          <w:lang w:eastAsia="en-US"/>
        </w:rPr>
        <w:t>dans la voiture louée par cet infortuné Gabriel</w:t>
      </w:r>
      <w:r w:rsidR="0046142F">
        <w:rPr>
          <w:szCs w:val="32"/>
          <w:lang w:eastAsia="en-US"/>
        </w:rPr>
        <w:t> :</w:t>
      </w:r>
    </w:p>
    <w:p w14:paraId="2994BFE9"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la première fois que je vous vois</w:t>
      </w:r>
      <w:r>
        <w:rPr>
          <w:szCs w:val="32"/>
          <w:lang w:eastAsia="en-US"/>
        </w:rPr>
        <w:t xml:space="preserve">, </w:t>
      </w:r>
      <w:r w:rsidR="003148C9">
        <w:rPr>
          <w:szCs w:val="32"/>
          <w:lang w:eastAsia="en-US"/>
        </w:rPr>
        <w:t>mademoiselle</w:t>
      </w:r>
      <w:r>
        <w:rPr>
          <w:szCs w:val="32"/>
          <w:lang w:eastAsia="en-US"/>
        </w:rPr>
        <w:t xml:space="preserve">, </w:t>
      </w:r>
      <w:r w:rsidR="003148C9">
        <w:rPr>
          <w:szCs w:val="32"/>
          <w:lang w:eastAsia="en-US"/>
        </w:rPr>
        <w:t>mais nous sommes de vieilles connaissances</w:t>
      </w:r>
      <w:r>
        <w:rPr>
          <w:szCs w:val="32"/>
          <w:lang w:eastAsia="en-US"/>
        </w:rPr>
        <w:t xml:space="preserve">… </w:t>
      </w:r>
      <w:r w:rsidR="003148C9">
        <w:rPr>
          <w:szCs w:val="32"/>
          <w:lang w:eastAsia="en-US"/>
        </w:rPr>
        <w:t>Vous me demandez si j</w:t>
      </w:r>
      <w:r>
        <w:rPr>
          <w:szCs w:val="32"/>
          <w:lang w:eastAsia="en-US"/>
        </w:rPr>
        <w:t>’</w:t>
      </w:r>
      <w:r w:rsidR="003148C9">
        <w:rPr>
          <w:szCs w:val="32"/>
          <w:lang w:eastAsia="en-US"/>
        </w:rPr>
        <w:t>aime Lucienne</w:t>
      </w:r>
      <w:r>
        <w:rPr>
          <w:szCs w:val="32"/>
          <w:lang w:eastAsia="en-US"/>
        </w:rPr>
        <w:t xml:space="preserve"> !… </w:t>
      </w:r>
      <w:r w:rsidR="003148C9">
        <w:rPr>
          <w:szCs w:val="32"/>
          <w:lang w:eastAsia="en-US"/>
        </w:rPr>
        <w:t>oh</w:t>
      </w:r>
      <w:r>
        <w:rPr>
          <w:szCs w:val="32"/>
          <w:lang w:eastAsia="en-US"/>
        </w:rPr>
        <w:t xml:space="preserve"> ! </w:t>
      </w:r>
      <w:r w:rsidR="003148C9">
        <w:rPr>
          <w:szCs w:val="32"/>
          <w:lang w:eastAsia="en-US"/>
        </w:rPr>
        <w:t>la chère enfant</w:t>
      </w:r>
      <w:r>
        <w:rPr>
          <w:szCs w:val="32"/>
          <w:lang w:eastAsia="en-US"/>
        </w:rPr>
        <w:t xml:space="preserve">, </w:t>
      </w:r>
      <w:r w:rsidR="003148C9">
        <w:rPr>
          <w:szCs w:val="32"/>
          <w:lang w:eastAsia="en-US"/>
        </w:rPr>
        <w:t>Dieu sait que mon cœur est tout à elle</w:t>
      </w:r>
      <w:r>
        <w:rPr>
          <w:szCs w:val="32"/>
          <w:lang w:eastAsia="en-US"/>
        </w:rPr>
        <w:t xml:space="preserve">… </w:t>
      </w:r>
      <w:r w:rsidR="003148C9">
        <w:rPr>
          <w:szCs w:val="32"/>
          <w:lang w:eastAsia="en-US"/>
        </w:rPr>
        <w:t>et à sa mère aussi</w:t>
      </w:r>
      <w:r>
        <w:rPr>
          <w:szCs w:val="32"/>
          <w:lang w:eastAsia="en-US"/>
        </w:rPr>
        <w:t xml:space="preserve">, </w:t>
      </w:r>
      <w:r w:rsidR="003148C9">
        <w:rPr>
          <w:szCs w:val="32"/>
          <w:lang w:eastAsia="en-US"/>
        </w:rPr>
        <w:t>mademoiselle</w:t>
      </w:r>
      <w:r>
        <w:rPr>
          <w:szCs w:val="32"/>
          <w:lang w:eastAsia="en-US"/>
        </w:rPr>
        <w:t xml:space="preserve">, </w:t>
      </w:r>
      <w:r w:rsidR="003148C9">
        <w:rPr>
          <w:szCs w:val="32"/>
          <w:lang w:eastAsia="en-US"/>
        </w:rPr>
        <w:t>car nous nageons</w:t>
      </w:r>
      <w:r>
        <w:rPr>
          <w:szCs w:val="32"/>
          <w:lang w:eastAsia="en-US"/>
        </w:rPr>
        <w:t xml:space="preserve">, </w:t>
      </w:r>
      <w:r w:rsidR="003148C9">
        <w:rPr>
          <w:szCs w:val="32"/>
          <w:lang w:eastAsia="en-US"/>
        </w:rPr>
        <w:t>voyez-vous</w:t>
      </w:r>
      <w:r>
        <w:rPr>
          <w:szCs w:val="32"/>
          <w:lang w:eastAsia="en-US"/>
        </w:rPr>
        <w:t xml:space="preserve">, </w:t>
      </w:r>
      <w:r w:rsidR="003148C9">
        <w:rPr>
          <w:szCs w:val="32"/>
          <w:lang w:eastAsia="en-US"/>
        </w:rPr>
        <w:t>dans un océan de mystères</w:t>
      </w:r>
      <w:r>
        <w:rPr>
          <w:szCs w:val="32"/>
          <w:lang w:eastAsia="en-US"/>
        </w:rPr>
        <w:t xml:space="preserve">… </w:t>
      </w:r>
      <w:r w:rsidR="003148C9">
        <w:rPr>
          <w:szCs w:val="32"/>
          <w:lang w:eastAsia="en-US"/>
        </w:rPr>
        <w:t>Il y a désormais entre Lucienne et moi un obstacle</w:t>
      </w:r>
      <w:r>
        <w:rPr>
          <w:szCs w:val="32"/>
          <w:lang w:eastAsia="en-US"/>
        </w:rPr>
        <w:t xml:space="preserve">… </w:t>
      </w:r>
      <w:r w:rsidR="003148C9">
        <w:rPr>
          <w:szCs w:val="32"/>
          <w:lang w:eastAsia="en-US"/>
        </w:rPr>
        <w:t>un grand obstacle</w:t>
      </w:r>
      <w:r>
        <w:rPr>
          <w:szCs w:val="32"/>
          <w:lang w:eastAsia="en-US"/>
        </w:rPr>
        <w:t xml:space="preserve">, </w:t>
      </w:r>
      <w:r w:rsidR="003148C9">
        <w:rPr>
          <w:szCs w:val="32"/>
          <w:lang w:eastAsia="en-US"/>
        </w:rPr>
        <w:t>ajouta-t-il en soupirant</w:t>
      </w:r>
      <w:r>
        <w:rPr>
          <w:szCs w:val="32"/>
          <w:lang w:eastAsia="en-US"/>
        </w:rPr>
        <w:t xml:space="preserve">, </w:t>
      </w:r>
      <w:r w:rsidR="003148C9">
        <w:rPr>
          <w:szCs w:val="32"/>
          <w:lang w:eastAsia="en-US"/>
        </w:rPr>
        <w:t>et ces obstacles-là ne se brisent</w:t>
      </w:r>
      <w:r>
        <w:rPr>
          <w:szCs w:val="32"/>
          <w:lang w:eastAsia="en-US"/>
        </w:rPr>
        <w:t xml:space="preserve">, </w:t>
      </w:r>
      <w:r w:rsidR="003148C9">
        <w:rPr>
          <w:szCs w:val="32"/>
          <w:lang w:eastAsia="en-US"/>
        </w:rPr>
        <w:t>hélas</w:t>
      </w:r>
      <w:r>
        <w:rPr>
          <w:szCs w:val="32"/>
          <w:lang w:eastAsia="en-US"/>
        </w:rPr>
        <w:t xml:space="preserve"> ! </w:t>
      </w:r>
      <w:r w:rsidR="003148C9">
        <w:rPr>
          <w:szCs w:val="32"/>
          <w:lang w:eastAsia="en-US"/>
        </w:rPr>
        <w:t>ni à coups de poing ni à coups d</w:t>
      </w:r>
      <w:r>
        <w:rPr>
          <w:szCs w:val="32"/>
          <w:lang w:eastAsia="en-US"/>
        </w:rPr>
        <w:t>’</w:t>
      </w:r>
      <w:r w:rsidR="003148C9">
        <w:rPr>
          <w:szCs w:val="32"/>
          <w:lang w:eastAsia="en-US"/>
        </w:rPr>
        <w:t>épée</w:t>
      </w:r>
      <w:r>
        <w:rPr>
          <w:szCs w:val="32"/>
          <w:lang w:eastAsia="en-US"/>
        </w:rPr>
        <w:t xml:space="preserve">… </w:t>
      </w:r>
      <w:r w:rsidR="003148C9">
        <w:rPr>
          <w:szCs w:val="32"/>
          <w:lang w:eastAsia="en-US"/>
        </w:rPr>
        <w:t>Mais il y aura temps pour tout</w:t>
      </w:r>
      <w:r>
        <w:rPr>
          <w:szCs w:val="32"/>
          <w:lang w:eastAsia="en-US"/>
        </w:rPr>
        <w:t xml:space="preserve">, </w:t>
      </w:r>
      <w:r w:rsidR="003148C9">
        <w:rPr>
          <w:szCs w:val="32"/>
          <w:lang w:eastAsia="en-US"/>
        </w:rPr>
        <w:t>et ce qu</w:t>
      </w:r>
      <w:r>
        <w:rPr>
          <w:szCs w:val="32"/>
          <w:lang w:eastAsia="en-US"/>
        </w:rPr>
        <w:t>’</w:t>
      </w:r>
      <w:r w:rsidR="003148C9">
        <w:rPr>
          <w:szCs w:val="32"/>
          <w:lang w:eastAsia="en-US"/>
        </w:rPr>
        <w:t>il faut d</w:t>
      </w:r>
      <w:r>
        <w:rPr>
          <w:szCs w:val="32"/>
          <w:lang w:eastAsia="en-US"/>
        </w:rPr>
        <w:t>’</w:t>
      </w:r>
      <w:r w:rsidR="003148C9">
        <w:rPr>
          <w:szCs w:val="32"/>
          <w:lang w:eastAsia="en-US"/>
        </w:rPr>
        <w:t>abord</w:t>
      </w:r>
      <w:r>
        <w:rPr>
          <w:szCs w:val="32"/>
          <w:lang w:eastAsia="en-US"/>
        </w:rPr>
        <w:t xml:space="preserve">, </w:t>
      </w:r>
      <w:r w:rsidR="003148C9">
        <w:rPr>
          <w:szCs w:val="32"/>
          <w:lang w:eastAsia="en-US"/>
        </w:rPr>
        <w:t>c</w:t>
      </w:r>
      <w:r>
        <w:rPr>
          <w:szCs w:val="32"/>
          <w:lang w:eastAsia="en-US"/>
        </w:rPr>
        <w:t>’</w:t>
      </w:r>
      <w:r w:rsidR="003148C9">
        <w:rPr>
          <w:szCs w:val="32"/>
          <w:lang w:eastAsia="en-US"/>
        </w:rPr>
        <w:t>est sauver Berthe</w:t>
      </w:r>
      <w:r>
        <w:rPr>
          <w:szCs w:val="32"/>
          <w:lang w:eastAsia="en-US"/>
        </w:rPr>
        <w:t>…</w:t>
      </w:r>
    </w:p>
    <w:p w14:paraId="0A223470" w14:textId="77777777" w:rsidR="0046142F" w:rsidRDefault="0046142F" w:rsidP="0046142F">
      <w:pPr>
        <w:rPr>
          <w:szCs w:val="32"/>
          <w:lang w:eastAsia="en-US"/>
        </w:rPr>
      </w:pPr>
      <w:r>
        <w:rPr>
          <w:lang w:eastAsia="en-US"/>
        </w:rPr>
        <w:t>— </w:t>
      </w:r>
      <w:r w:rsidR="003148C9">
        <w:rPr>
          <w:szCs w:val="32"/>
          <w:lang w:eastAsia="en-US"/>
        </w:rPr>
        <w:t>Berthe</w:t>
      </w:r>
      <w:r>
        <w:rPr>
          <w:szCs w:val="32"/>
          <w:lang w:eastAsia="en-US"/>
        </w:rPr>
        <w:t xml:space="preserve"> !… </w:t>
      </w:r>
      <w:r w:rsidR="003148C9">
        <w:rPr>
          <w:szCs w:val="32"/>
          <w:lang w:eastAsia="en-US"/>
        </w:rPr>
        <w:t>répéta Clémence</w:t>
      </w:r>
      <w:r>
        <w:rPr>
          <w:szCs w:val="32"/>
          <w:lang w:eastAsia="en-US"/>
        </w:rPr>
        <w:t>.</w:t>
      </w:r>
    </w:p>
    <w:p w14:paraId="57D74CC3" w14:textId="77777777" w:rsidR="0046142F" w:rsidRDefault="0046142F" w:rsidP="0046142F">
      <w:pPr>
        <w:rPr>
          <w:szCs w:val="32"/>
          <w:lang w:eastAsia="en-US"/>
        </w:rPr>
      </w:pPr>
      <w:r>
        <w:rPr>
          <w:lang w:eastAsia="en-US"/>
        </w:rPr>
        <w:t>— </w:t>
      </w:r>
      <w:r w:rsidR="003148C9">
        <w:rPr>
          <w:szCs w:val="32"/>
          <w:lang w:eastAsia="en-US"/>
        </w:rPr>
        <w:t>Ai-je dit Berthe</w:t>
      </w:r>
      <w:r>
        <w:rPr>
          <w:szCs w:val="32"/>
          <w:lang w:eastAsia="en-US"/>
        </w:rPr>
        <w:t xml:space="preserve"> ?… </w:t>
      </w:r>
      <w:r w:rsidR="003148C9">
        <w:rPr>
          <w:szCs w:val="32"/>
          <w:lang w:eastAsia="en-US"/>
        </w:rPr>
        <w:t>Je veux parler de sa mère</w:t>
      </w:r>
      <w:r>
        <w:rPr>
          <w:szCs w:val="32"/>
          <w:lang w:eastAsia="en-US"/>
        </w:rPr>
        <w:t>…</w:t>
      </w:r>
    </w:p>
    <w:p w14:paraId="5A7B15C4" w14:textId="77777777" w:rsidR="0046142F" w:rsidRDefault="0046142F" w:rsidP="0046142F">
      <w:pPr>
        <w:rPr>
          <w:szCs w:val="32"/>
          <w:lang w:eastAsia="en-US"/>
        </w:rPr>
      </w:pPr>
      <w:r>
        <w:rPr>
          <w:lang w:eastAsia="en-US"/>
        </w:rPr>
        <w:t>— </w:t>
      </w:r>
      <w:r w:rsidR="003148C9">
        <w:rPr>
          <w:szCs w:val="32"/>
          <w:lang w:eastAsia="en-US"/>
        </w:rPr>
        <w:t>Madame de Marans</w:t>
      </w:r>
      <w:r>
        <w:rPr>
          <w:szCs w:val="32"/>
          <w:lang w:eastAsia="en-US"/>
        </w:rPr>
        <w:t> ?</w:t>
      </w:r>
    </w:p>
    <w:p w14:paraId="52EB5F10" w14:textId="77777777"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madame de Marans</w:t>
      </w:r>
      <w:r>
        <w:rPr>
          <w:szCs w:val="32"/>
          <w:lang w:eastAsia="en-US"/>
        </w:rPr>
        <w:t xml:space="preserve">… </w:t>
      </w:r>
      <w:r w:rsidR="003148C9">
        <w:rPr>
          <w:szCs w:val="32"/>
          <w:lang w:eastAsia="en-US"/>
        </w:rPr>
        <w:t>Dites-moi tout ce que vous savez</w:t>
      </w:r>
      <w:r>
        <w:rPr>
          <w:szCs w:val="32"/>
          <w:lang w:eastAsia="en-US"/>
        </w:rPr>
        <w:t xml:space="preserve">… </w:t>
      </w:r>
      <w:r w:rsidR="003148C9">
        <w:rPr>
          <w:szCs w:val="32"/>
          <w:lang w:eastAsia="en-US"/>
        </w:rPr>
        <w:t>absolument tout</w:t>
      </w:r>
      <w:r>
        <w:rPr>
          <w:szCs w:val="32"/>
          <w:lang w:eastAsia="en-US"/>
        </w:rPr>
        <w:t> !</w:t>
      </w:r>
    </w:p>
    <w:p w14:paraId="7502C670" w14:textId="77777777" w:rsidR="0046142F" w:rsidRDefault="003148C9" w:rsidP="0046142F">
      <w:pPr>
        <w:rPr>
          <w:szCs w:val="32"/>
          <w:lang w:eastAsia="en-US"/>
        </w:rPr>
      </w:pPr>
      <w:r>
        <w:rPr>
          <w:szCs w:val="32"/>
          <w:lang w:eastAsia="en-US"/>
        </w:rPr>
        <w:t>Clémence obéit</w:t>
      </w:r>
      <w:r w:rsidR="0046142F">
        <w:rPr>
          <w:szCs w:val="32"/>
          <w:lang w:eastAsia="en-US"/>
        </w:rPr>
        <w:t>.</w:t>
      </w:r>
    </w:p>
    <w:p w14:paraId="06A75398" w14:textId="207DCAFE"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à peu près ce que le hasard m</w:t>
      </w:r>
      <w:r>
        <w:rPr>
          <w:szCs w:val="32"/>
          <w:lang w:eastAsia="en-US"/>
        </w:rPr>
        <w:t>’</w:t>
      </w:r>
      <w:r w:rsidR="003148C9">
        <w:rPr>
          <w:szCs w:val="32"/>
          <w:lang w:eastAsia="en-US"/>
        </w:rPr>
        <w:t>avait appris à moi-même</w:t>
      </w:r>
      <w:r>
        <w:rPr>
          <w:szCs w:val="32"/>
          <w:lang w:eastAsia="en-US"/>
        </w:rPr>
        <w:t xml:space="preserve">, </w:t>
      </w:r>
      <w:r w:rsidR="003148C9">
        <w:rPr>
          <w:szCs w:val="32"/>
          <w:lang w:eastAsia="en-US"/>
        </w:rPr>
        <w:t>dit Mazurke</w:t>
      </w:r>
      <w:r>
        <w:rPr>
          <w:szCs w:val="32"/>
          <w:lang w:eastAsia="en-US"/>
        </w:rPr>
        <w:t xml:space="preserve">, </w:t>
      </w:r>
      <w:r w:rsidR="003148C9">
        <w:rPr>
          <w:szCs w:val="32"/>
          <w:lang w:eastAsia="en-US"/>
        </w:rPr>
        <w:t>quand la jeune fille eut achevé</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seulement</w:t>
      </w:r>
      <w:r>
        <w:rPr>
          <w:szCs w:val="32"/>
          <w:lang w:eastAsia="en-US"/>
        </w:rPr>
        <w:t xml:space="preserve">, </w:t>
      </w:r>
      <w:r w:rsidR="003148C9">
        <w:rPr>
          <w:szCs w:val="32"/>
          <w:lang w:eastAsia="en-US"/>
        </w:rPr>
        <w:t>vous ignorez les motifs de cette guerre acharnée</w:t>
      </w:r>
      <w:r>
        <w:rPr>
          <w:szCs w:val="32"/>
          <w:lang w:eastAsia="en-US"/>
        </w:rPr>
        <w:t xml:space="preserve">, </w:t>
      </w:r>
      <w:r w:rsidR="003148C9">
        <w:rPr>
          <w:szCs w:val="32"/>
          <w:lang w:eastAsia="en-US"/>
        </w:rPr>
        <w:t>lâche</w:t>
      </w:r>
      <w:r>
        <w:rPr>
          <w:szCs w:val="32"/>
          <w:lang w:eastAsia="en-US"/>
        </w:rPr>
        <w:t xml:space="preserve">, </w:t>
      </w:r>
      <w:r w:rsidR="003148C9">
        <w:rPr>
          <w:szCs w:val="32"/>
          <w:lang w:eastAsia="en-US"/>
        </w:rPr>
        <w:t>cruelle</w:t>
      </w:r>
      <w:r>
        <w:rPr>
          <w:szCs w:val="32"/>
          <w:lang w:eastAsia="en-US"/>
        </w:rPr>
        <w:t xml:space="preserve">, </w:t>
      </w:r>
      <w:r w:rsidR="003148C9">
        <w:rPr>
          <w:szCs w:val="32"/>
          <w:lang w:eastAsia="en-US"/>
        </w:rPr>
        <w:t>que l</w:t>
      </w:r>
      <w:r>
        <w:rPr>
          <w:szCs w:val="32"/>
          <w:lang w:eastAsia="en-US"/>
        </w:rPr>
        <w:t>’</w:t>
      </w:r>
      <w:r w:rsidR="003148C9">
        <w:rPr>
          <w:szCs w:val="32"/>
          <w:lang w:eastAsia="en-US"/>
        </w:rPr>
        <w:t>on fait à une pauvre femme</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je les sais</w:t>
      </w:r>
      <w:r>
        <w:rPr>
          <w:szCs w:val="32"/>
          <w:lang w:eastAsia="en-US"/>
        </w:rPr>
        <w:t>.</w:t>
      </w:r>
    </w:p>
    <w:p w14:paraId="6BED42E4" w14:textId="77777777" w:rsidR="0046142F" w:rsidRDefault="003148C9" w:rsidP="0046142F">
      <w:pPr>
        <w:rPr>
          <w:szCs w:val="32"/>
          <w:lang w:eastAsia="en-US"/>
        </w:rPr>
      </w:pPr>
      <w:r>
        <w:rPr>
          <w:szCs w:val="32"/>
          <w:lang w:eastAsia="en-US"/>
        </w:rPr>
        <w:t>Il y eut un instant de silence</w:t>
      </w:r>
      <w:r w:rsidR="0046142F">
        <w:rPr>
          <w:szCs w:val="32"/>
          <w:lang w:eastAsia="en-US"/>
        </w:rPr>
        <w:t xml:space="preserve">. </w:t>
      </w:r>
      <w:r>
        <w:rPr>
          <w:szCs w:val="32"/>
          <w:lang w:eastAsia="en-US"/>
        </w:rPr>
        <w:t>Le fiacre roulait vers la rue du Regard</w:t>
      </w:r>
      <w:r w:rsidR="0046142F">
        <w:rPr>
          <w:szCs w:val="32"/>
          <w:lang w:eastAsia="en-US"/>
        </w:rPr>
        <w:t>.</w:t>
      </w:r>
    </w:p>
    <w:p w14:paraId="1EC6AA8D" w14:textId="77777777" w:rsidR="0046142F" w:rsidRDefault="003148C9" w:rsidP="0046142F">
      <w:pPr>
        <w:rPr>
          <w:szCs w:val="32"/>
          <w:lang w:eastAsia="en-US"/>
        </w:rPr>
      </w:pPr>
      <w:r>
        <w:rPr>
          <w:szCs w:val="32"/>
          <w:lang w:eastAsia="en-US"/>
        </w:rPr>
        <w:lastRenderedPageBreak/>
        <w:t>Mazurke reprit</w:t>
      </w:r>
      <w:r w:rsidR="0046142F">
        <w:rPr>
          <w:szCs w:val="32"/>
          <w:lang w:eastAsia="en-US"/>
        </w:rPr>
        <w:t> :</w:t>
      </w:r>
    </w:p>
    <w:p w14:paraId="2B1E97E5" w14:textId="77777777" w:rsidR="0046142F" w:rsidRDefault="0046142F" w:rsidP="0046142F">
      <w:pPr>
        <w:rPr>
          <w:szCs w:val="32"/>
          <w:lang w:eastAsia="en-US"/>
        </w:rPr>
      </w:pPr>
      <w:r>
        <w:rPr>
          <w:lang w:eastAsia="en-US"/>
        </w:rPr>
        <w:t>— </w:t>
      </w:r>
      <w:r w:rsidR="003148C9">
        <w:rPr>
          <w:szCs w:val="32"/>
          <w:lang w:eastAsia="en-US"/>
        </w:rPr>
        <w:t>Il n</w:t>
      </w:r>
      <w:r>
        <w:rPr>
          <w:szCs w:val="32"/>
          <w:lang w:eastAsia="en-US"/>
        </w:rPr>
        <w:t>’</w:t>
      </w:r>
      <w:r w:rsidR="003148C9">
        <w:rPr>
          <w:szCs w:val="32"/>
          <w:lang w:eastAsia="en-US"/>
        </w:rPr>
        <w:t>y a pas à sortir de là</w:t>
      </w:r>
      <w:r>
        <w:rPr>
          <w:szCs w:val="32"/>
          <w:lang w:eastAsia="en-US"/>
        </w:rPr>
        <w:t xml:space="preserve">, </w:t>
      </w:r>
      <w:r w:rsidR="003148C9">
        <w:rPr>
          <w:szCs w:val="32"/>
          <w:lang w:eastAsia="en-US"/>
        </w:rPr>
        <w:t>c</w:t>
      </w:r>
      <w:r>
        <w:rPr>
          <w:szCs w:val="32"/>
          <w:lang w:eastAsia="en-US"/>
        </w:rPr>
        <w:t>’</w:t>
      </w:r>
      <w:r w:rsidR="003148C9">
        <w:rPr>
          <w:szCs w:val="32"/>
          <w:lang w:eastAsia="en-US"/>
        </w:rPr>
        <w:t>est de l</w:t>
      </w:r>
      <w:r>
        <w:rPr>
          <w:szCs w:val="32"/>
          <w:lang w:eastAsia="en-US"/>
        </w:rPr>
        <w:t>’</w:t>
      </w:r>
      <w:r w:rsidR="003148C9">
        <w:rPr>
          <w:szCs w:val="32"/>
          <w:lang w:eastAsia="en-US"/>
        </w:rPr>
        <w:t>argent qu</w:t>
      </w:r>
      <w:r>
        <w:rPr>
          <w:szCs w:val="32"/>
          <w:lang w:eastAsia="en-US"/>
        </w:rPr>
        <w:t>’</w:t>
      </w:r>
      <w:r w:rsidR="003148C9">
        <w:rPr>
          <w:szCs w:val="32"/>
          <w:lang w:eastAsia="en-US"/>
        </w:rPr>
        <w:t>il faut</w:t>
      </w:r>
      <w:r>
        <w:rPr>
          <w:szCs w:val="32"/>
          <w:lang w:eastAsia="en-US"/>
        </w:rPr>
        <w:t xml:space="preserve"> !… </w:t>
      </w:r>
      <w:r w:rsidR="003148C9">
        <w:rPr>
          <w:szCs w:val="32"/>
          <w:lang w:eastAsia="en-US"/>
        </w:rPr>
        <w:t>Si ces gens-là combattaient au grand jour</w:t>
      </w:r>
      <w:r>
        <w:rPr>
          <w:szCs w:val="32"/>
          <w:lang w:eastAsia="en-US"/>
        </w:rPr>
        <w:t xml:space="preserve">, </w:t>
      </w:r>
      <w:r w:rsidR="003148C9">
        <w:rPr>
          <w:szCs w:val="32"/>
          <w:lang w:eastAsia="en-US"/>
        </w:rPr>
        <w:t>j</w:t>
      </w:r>
      <w:r>
        <w:rPr>
          <w:szCs w:val="32"/>
          <w:lang w:eastAsia="en-US"/>
        </w:rPr>
        <w:t>’</w:t>
      </w:r>
      <w:r w:rsidR="003148C9">
        <w:rPr>
          <w:szCs w:val="32"/>
          <w:lang w:eastAsia="en-US"/>
        </w:rPr>
        <w:t>entrerais avec vous chez madame de Marans</w:t>
      </w:r>
      <w:r>
        <w:rPr>
          <w:szCs w:val="32"/>
          <w:lang w:eastAsia="en-US"/>
        </w:rPr>
        <w:t xml:space="preserve">, </w:t>
      </w:r>
      <w:r w:rsidR="003148C9">
        <w:rPr>
          <w:szCs w:val="32"/>
          <w:lang w:eastAsia="en-US"/>
        </w:rPr>
        <w:t>j</w:t>
      </w:r>
      <w:r>
        <w:rPr>
          <w:szCs w:val="32"/>
          <w:lang w:eastAsia="en-US"/>
        </w:rPr>
        <w:t>’</w:t>
      </w:r>
      <w:r w:rsidR="003148C9">
        <w:rPr>
          <w:szCs w:val="32"/>
          <w:lang w:eastAsia="en-US"/>
        </w:rPr>
        <w:t>y resterais</w:t>
      </w:r>
      <w:r>
        <w:rPr>
          <w:szCs w:val="32"/>
          <w:lang w:eastAsia="en-US"/>
        </w:rPr>
        <w:t xml:space="preserve">, </w:t>
      </w:r>
      <w:r w:rsidR="003148C9">
        <w:rPr>
          <w:szCs w:val="32"/>
          <w:lang w:eastAsia="en-US"/>
        </w:rPr>
        <w:t>et nous verrions bien</w:t>
      </w:r>
      <w:r>
        <w:rPr>
          <w:szCs w:val="32"/>
          <w:lang w:eastAsia="en-US"/>
        </w:rPr>
        <w:t xml:space="preserve"> !… </w:t>
      </w:r>
      <w:r w:rsidR="003148C9">
        <w:rPr>
          <w:szCs w:val="32"/>
          <w:lang w:eastAsia="en-US"/>
        </w:rPr>
        <w:t>Mais j</w:t>
      </w:r>
      <w:r>
        <w:rPr>
          <w:szCs w:val="32"/>
          <w:lang w:eastAsia="en-US"/>
        </w:rPr>
        <w:t>’</w:t>
      </w:r>
      <w:r w:rsidR="003148C9">
        <w:rPr>
          <w:szCs w:val="32"/>
          <w:lang w:eastAsia="en-US"/>
        </w:rPr>
        <w:t>aurais beau être là</w:t>
      </w:r>
      <w:r>
        <w:rPr>
          <w:szCs w:val="32"/>
          <w:lang w:eastAsia="en-US"/>
        </w:rPr>
        <w:t xml:space="preserve">, </w:t>
      </w:r>
      <w:r w:rsidR="003148C9">
        <w:rPr>
          <w:szCs w:val="32"/>
          <w:lang w:eastAsia="en-US"/>
        </w:rPr>
        <w:t>je ne pourrais empêcher le scandale de grandir au dehors</w:t>
      </w:r>
      <w:r>
        <w:rPr>
          <w:szCs w:val="32"/>
          <w:lang w:eastAsia="en-US"/>
        </w:rPr>
        <w:t xml:space="preserve">… </w:t>
      </w:r>
      <w:r w:rsidR="003148C9">
        <w:rPr>
          <w:szCs w:val="32"/>
          <w:lang w:eastAsia="en-US"/>
        </w:rPr>
        <w:t>Madame de Marans a reçu un dépôt</w:t>
      </w:r>
      <w:r>
        <w:rPr>
          <w:szCs w:val="32"/>
          <w:lang w:eastAsia="en-US"/>
        </w:rPr>
        <w:t xml:space="preserve"> ; </w:t>
      </w:r>
      <w:r w:rsidR="003148C9">
        <w:rPr>
          <w:szCs w:val="32"/>
          <w:lang w:eastAsia="en-US"/>
        </w:rPr>
        <w:t>madame de Marans la digne femme</w:t>
      </w:r>
      <w:r>
        <w:rPr>
          <w:szCs w:val="32"/>
          <w:lang w:eastAsia="en-US"/>
        </w:rPr>
        <w:t xml:space="preserve">, </w:t>
      </w:r>
      <w:r w:rsidR="003148C9">
        <w:rPr>
          <w:szCs w:val="32"/>
          <w:lang w:eastAsia="en-US"/>
        </w:rPr>
        <w:t>la mère héroïque</w:t>
      </w:r>
      <w:r>
        <w:rPr>
          <w:szCs w:val="32"/>
          <w:lang w:eastAsia="en-US"/>
        </w:rPr>
        <w:t xml:space="preserve">, </w:t>
      </w:r>
      <w:r w:rsidR="003148C9">
        <w:rPr>
          <w:szCs w:val="32"/>
          <w:lang w:eastAsia="en-US"/>
        </w:rPr>
        <w:t>a pris un faux nom pour monter sur les planches</w:t>
      </w:r>
      <w:r>
        <w:rPr>
          <w:szCs w:val="32"/>
          <w:lang w:eastAsia="en-US"/>
        </w:rPr>
        <w:t xml:space="preserve">… </w:t>
      </w:r>
      <w:r w:rsidR="003148C9">
        <w:rPr>
          <w:szCs w:val="32"/>
          <w:lang w:eastAsia="en-US"/>
        </w:rPr>
        <w:t>Gabriel doit de grosses sommes</w:t>
      </w:r>
      <w:r>
        <w:rPr>
          <w:szCs w:val="32"/>
          <w:lang w:eastAsia="en-US"/>
        </w:rPr>
        <w:t xml:space="preserve">… </w:t>
      </w:r>
      <w:r w:rsidR="003148C9">
        <w:rPr>
          <w:szCs w:val="32"/>
          <w:lang w:eastAsia="en-US"/>
        </w:rPr>
        <w:t>Demain</w:t>
      </w:r>
      <w:r>
        <w:rPr>
          <w:szCs w:val="32"/>
          <w:lang w:eastAsia="en-US"/>
        </w:rPr>
        <w:t xml:space="preserve">, </w:t>
      </w:r>
      <w:r w:rsidR="003148C9">
        <w:rPr>
          <w:szCs w:val="32"/>
          <w:lang w:eastAsia="en-US"/>
        </w:rPr>
        <w:t>on viendra réclamer le dépôt confié</w:t>
      </w:r>
      <w:r>
        <w:rPr>
          <w:szCs w:val="32"/>
          <w:lang w:eastAsia="en-US"/>
        </w:rPr>
        <w:t xml:space="preserve">… </w:t>
      </w:r>
      <w:r w:rsidR="003148C9">
        <w:rPr>
          <w:szCs w:val="32"/>
          <w:lang w:eastAsia="en-US"/>
        </w:rPr>
        <w:t>demain</w:t>
      </w:r>
      <w:r>
        <w:rPr>
          <w:szCs w:val="32"/>
          <w:lang w:eastAsia="en-US"/>
        </w:rPr>
        <w:t xml:space="preserve">, </w:t>
      </w:r>
      <w:r w:rsidR="003148C9">
        <w:rPr>
          <w:szCs w:val="32"/>
          <w:lang w:eastAsia="en-US"/>
        </w:rPr>
        <w:t>on montera quelque comédie diabolique</w:t>
      </w:r>
      <w:r>
        <w:rPr>
          <w:szCs w:val="32"/>
          <w:lang w:eastAsia="en-US"/>
        </w:rPr>
        <w:t xml:space="preserve">… </w:t>
      </w:r>
      <w:r w:rsidR="003148C9">
        <w:rPr>
          <w:szCs w:val="32"/>
          <w:lang w:eastAsia="en-US"/>
        </w:rPr>
        <w:t>Je ne sais pas</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Soyez sûre</w:t>
      </w:r>
      <w:r>
        <w:rPr>
          <w:szCs w:val="32"/>
          <w:lang w:eastAsia="en-US"/>
        </w:rPr>
        <w:t xml:space="preserve">, </w:t>
      </w:r>
      <w:r w:rsidR="003148C9">
        <w:rPr>
          <w:szCs w:val="32"/>
          <w:lang w:eastAsia="en-US"/>
        </w:rPr>
        <w:t>mademoiselle</w:t>
      </w:r>
      <w:r>
        <w:rPr>
          <w:szCs w:val="32"/>
          <w:lang w:eastAsia="en-US"/>
        </w:rPr>
        <w:t xml:space="preserve">, </w:t>
      </w:r>
      <w:r w:rsidR="003148C9">
        <w:rPr>
          <w:szCs w:val="32"/>
          <w:lang w:eastAsia="en-US"/>
        </w:rPr>
        <w:t>qu</w:t>
      </w:r>
      <w:r>
        <w:rPr>
          <w:szCs w:val="32"/>
          <w:lang w:eastAsia="en-US"/>
        </w:rPr>
        <w:t>’</w:t>
      </w:r>
      <w:r w:rsidR="003148C9">
        <w:rPr>
          <w:szCs w:val="32"/>
          <w:lang w:eastAsia="en-US"/>
        </w:rPr>
        <w:t>ils tenteront un dernier effort pour l</w:t>
      </w:r>
      <w:r>
        <w:rPr>
          <w:szCs w:val="32"/>
          <w:lang w:eastAsia="en-US"/>
        </w:rPr>
        <w:t>’</w:t>
      </w:r>
      <w:r w:rsidR="003148C9">
        <w:rPr>
          <w:szCs w:val="32"/>
          <w:lang w:eastAsia="en-US"/>
        </w:rPr>
        <w:t>écraser sous la honte</w:t>
      </w:r>
      <w:r>
        <w:rPr>
          <w:szCs w:val="32"/>
          <w:lang w:eastAsia="en-US"/>
        </w:rPr>
        <w:t xml:space="preserve">… </w:t>
      </w:r>
      <w:r w:rsidR="003148C9">
        <w:rPr>
          <w:szCs w:val="32"/>
          <w:lang w:eastAsia="en-US"/>
        </w:rPr>
        <w:t>Eh bien</w:t>
      </w:r>
      <w:r>
        <w:rPr>
          <w:szCs w:val="32"/>
          <w:lang w:eastAsia="en-US"/>
        </w:rPr>
        <w:t xml:space="preserve"> ! </w:t>
      </w:r>
      <w:r w:rsidR="003148C9">
        <w:rPr>
          <w:szCs w:val="32"/>
          <w:lang w:eastAsia="en-US"/>
        </w:rPr>
        <w:t>j</w:t>
      </w:r>
      <w:r>
        <w:rPr>
          <w:szCs w:val="32"/>
          <w:lang w:eastAsia="en-US"/>
        </w:rPr>
        <w:t>’</w:t>
      </w:r>
      <w:r w:rsidR="003148C9">
        <w:rPr>
          <w:szCs w:val="32"/>
          <w:lang w:eastAsia="en-US"/>
        </w:rPr>
        <w:t>aurai de l</w:t>
      </w:r>
      <w:r>
        <w:rPr>
          <w:szCs w:val="32"/>
          <w:lang w:eastAsia="en-US"/>
        </w:rPr>
        <w:t>’</w:t>
      </w:r>
      <w:r w:rsidR="003148C9">
        <w:rPr>
          <w:szCs w:val="32"/>
          <w:lang w:eastAsia="en-US"/>
        </w:rPr>
        <w:t>argent demain</w:t>
      </w:r>
      <w:r>
        <w:rPr>
          <w:szCs w:val="32"/>
          <w:lang w:eastAsia="en-US"/>
        </w:rPr>
        <w:t>…</w:t>
      </w:r>
    </w:p>
    <w:p w14:paraId="11CDB837" w14:textId="1FF00034" w:rsidR="0046142F" w:rsidRDefault="0046142F" w:rsidP="0046142F">
      <w:pPr>
        <w:rPr>
          <w:szCs w:val="32"/>
          <w:lang w:eastAsia="en-US"/>
        </w:rPr>
      </w:pPr>
      <w:r>
        <w:rPr>
          <w:lang w:eastAsia="en-US"/>
        </w:rPr>
        <w:t>— </w:t>
      </w:r>
      <w:r w:rsidR="003148C9">
        <w:rPr>
          <w:szCs w:val="32"/>
          <w:lang w:eastAsia="en-US"/>
        </w:rPr>
        <w:t>Si vous vous éloignez</w:t>
      </w:r>
      <w:r>
        <w:rPr>
          <w:szCs w:val="32"/>
          <w:lang w:eastAsia="en-US"/>
        </w:rPr>
        <w:t xml:space="preserve">, </w:t>
      </w:r>
      <w:r w:rsidR="003148C9">
        <w:rPr>
          <w:szCs w:val="32"/>
          <w:lang w:eastAsia="en-US"/>
        </w:rPr>
        <w:t>murmura Clémence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il me semble que le danger renaîtra plus terrible</w:t>
      </w:r>
      <w:r>
        <w:rPr>
          <w:szCs w:val="32"/>
          <w:lang w:eastAsia="en-US"/>
        </w:rPr>
        <w:t>.</w:t>
      </w:r>
    </w:p>
    <w:p w14:paraId="324A6EC1" w14:textId="43066769" w:rsidR="0046142F" w:rsidRDefault="0046142F" w:rsidP="0046142F">
      <w:pPr>
        <w:rPr>
          <w:szCs w:val="32"/>
          <w:lang w:eastAsia="en-US"/>
        </w:rPr>
      </w:pPr>
      <w:r>
        <w:rPr>
          <w:lang w:eastAsia="en-US"/>
        </w:rPr>
        <w:t>— </w:t>
      </w:r>
      <w:r w:rsidR="003148C9">
        <w:rPr>
          <w:szCs w:val="32"/>
          <w:lang w:eastAsia="en-US"/>
        </w:rPr>
        <w:t>Bah</w:t>
      </w:r>
      <w:r>
        <w:rPr>
          <w:szCs w:val="32"/>
          <w:lang w:eastAsia="en-US"/>
        </w:rPr>
        <w:t xml:space="preserve"> ! </w:t>
      </w:r>
      <w:r w:rsidR="003148C9">
        <w:rPr>
          <w:szCs w:val="32"/>
          <w:lang w:eastAsia="en-US"/>
        </w:rPr>
        <w:t>fit Mazurke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une nuit est bientôt passée</w:t>
      </w:r>
      <w:r>
        <w:rPr>
          <w:szCs w:val="32"/>
          <w:lang w:eastAsia="en-US"/>
        </w:rPr>
        <w:t xml:space="preserve">… </w:t>
      </w:r>
      <w:r w:rsidR="003148C9">
        <w:rPr>
          <w:szCs w:val="32"/>
          <w:lang w:eastAsia="en-US"/>
        </w:rPr>
        <w:t>Ces gens-là ne tenteront rien par la violence</w:t>
      </w:r>
      <w:r>
        <w:rPr>
          <w:szCs w:val="32"/>
          <w:lang w:eastAsia="en-US"/>
        </w:rPr>
        <w:t xml:space="preserve">, </w:t>
      </w:r>
      <w:r w:rsidR="003148C9">
        <w:rPr>
          <w:szCs w:val="32"/>
          <w:lang w:eastAsia="en-US"/>
        </w:rPr>
        <w:t>attendu qu</w:t>
      </w:r>
      <w:r>
        <w:rPr>
          <w:szCs w:val="32"/>
          <w:lang w:eastAsia="en-US"/>
        </w:rPr>
        <w:t>’</w:t>
      </w:r>
      <w:r w:rsidR="003148C9">
        <w:rPr>
          <w:szCs w:val="32"/>
          <w:lang w:eastAsia="en-US"/>
        </w:rPr>
        <w:t>ils me savent là</w:t>
      </w:r>
      <w:r>
        <w:rPr>
          <w:szCs w:val="32"/>
          <w:lang w:eastAsia="en-US"/>
        </w:rPr>
        <w:t xml:space="preserve">. </w:t>
      </w:r>
      <w:r w:rsidR="003148C9">
        <w:rPr>
          <w:szCs w:val="32"/>
          <w:lang w:eastAsia="en-US"/>
        </w:rPr>
        <w:t>D</w:t>
      </w:r>
      <w:r>
        <w:rPr>
          <w:szCs w:val="32"/>
          <w:lang w:eastAsia="en-US"/>
        </w:rPr>
        <w:t>’</w:t>
      </w:r>
      <w:r w:rsidR="003148C9">
        <w:rPr>
          <w:szCs w:val="32"/>
          <w:lang w:eastAsia="en-US"/>
        </w:rPr>
        <w:t>un autre côté</w:t>
      </w:r>
      <w:r>
        <w:rPr>
          <w:szCs w:val="32"/>
          <w:lang w:eastAsia="en-US"/>
        </w:rPr>
        <w:t xml:space="preserve">, </w:t>
      </w:r>
      <w:r w:rsidR="003148C9">
        <w:rPr>
          <w:szCs w:val="32"/>
          <w:lang w:eastAsia="en-US"/>
        </w:rPr>
        <w:t>on ne réclame pas les dépôts la nuit</w:t>
      </w:r>
      <w:r>
        <w:rPr>
          <w:szCs w:val="32"/>
          <w:lang w:eastAsia="en-US"/>
        </w:rPr>
        <w:t xml:space="preserve">… </w:t>
      </w:r>
      <w:r w:rsidR="003148C9">
        <w:rPr>
          <w:szCs w:val="32"/>
          <w:lang w:eastAsia="en-US"/>
        </w:rPr>
        <w:t>Et pour envenimer un malheur par la calomnie</w:t>
      </w:r>
      <w:r>
        <w:rPr>
          <w:szCs w:val="32"/>
          <w:lang w:eastAsia="en-US"/>
        </w:rPr>
        <w:t xml:space="preserve">, </w:t>
      </w:r>
      <w:r w:rsidR="003148C9">
        <w:rPr>
          <w:szCs w:val="32"/>
          <w:lang w:eastAsia="en-US"/>
        </w:rPr>
        <w:t>il faut encore attendre que les vipères du quartier soient éveillées</w:t>
      </w:r>
      <w:r>
        <w:rPr>
          <w:szCs w:val="32"/>
          <w:lang w:eastAsia="en-US"/>
        </w:rPr>
        <w:t xml:space="preserve">… </w:t>
      </w:r>
      <w:r w:rsidR="003148C9">
        <w:rPr>
          <w:szCs w:val="32"/>
          <w:lang w:eastAsia="en-US"/>
        </w:rPr>
        <w:t>En résumé</w:t>
      </w:r>
      <w:r>
        <w:rPr>
          <w:szCs w:val="32"/>
          <w:lang w:eastAsia="en-US"/>
        </w:rPr>
        <w:t xml:space="preserve">, </w:t>
      </w:r>
      <w:r w:rsidR="003148C9">
        <w:rPr>
          <w:szCs w:val="32"/>
          <w:lang w:eastAsia="en-US"/>
        </w:rPr>
        <w:t>voici la position</w:t>
      </w:r>
      <w:r>
        <w:rPr>
          <w:szCs w:val="32"/>
          <w:lang w:eastAsia="en-US"/>
        </w:rPr>
        <w:t xml:space="preserve"> : </w:t>
      </w:r>
      <w:r w:rsidR="003148C9">
        <w:rPr>
          <w:szCs w:val="32"/>
          <w:lang w:eastAsia="en-US"/>
        </w:rPr>
        <w:t>je n</w:t>
      </w:r>
      <w:r>
        <w:rPr>
          <w:szCs w:val="32"/>
          <w:lang w:eastAsia="en-US"/>
        </w:rPr>
        <w:t>’</w:t>
      </w:r>
      <w:r w:rsidR="003148C9">
        <w:rPr>
          <w:szCs w:val="32"/>
          <w:lang w:eastAsia="en-US"/>
        </w:rPr>
        <w:t>ai pas un sou vaillant</w:t>
      </w:r>
      <w:r>
        <w:rPr>
          <w:szCs w:val="32"/>
          <w:lang w:eastAsia="en-US"/>
        </w:rPr>
        <w:t xml:space="preserve"> ; </w:t>
      </w:r>
      <w:r w:rsidR="003148C9">
        <w:rPr>
          <w:szCs w:val="32"/>
          <w:lang w:eastAsia="en-US"/>
        </w:rPr>
        <w:t>j</w:t>
      </w:r>
      <w:r>
        <w:rPr>
          <w:szCs w:val="32"/>
          <w:lang w:eastAsia="en-US"/>
        </w:rPr>
        <w:t>’</w:t>
      </w:r>
      <w:r w:rsidR="003148C9">
        <w:rPr>
          <w:szCs w:val="32"/>
          <w:lang w:eastAsia="en-US"/>
        </w:rPr>
        <w:t>ai besoin de deux ou trois milliers de louis</w:t>
      </w:r>
      <w:r>
        <w:rPr>
          <w:szCs w:val="32"/>
          <w:lang w:eastAsia="en-US"/>
        </w:rPr>
        <w:t xml:space="preserve">… </w:t>
      </w:r>
      <w:r w:rsidR="003148C9">
        <w:rPr>
          <w:szCs w:val="32"/>
          <w:lang w:eastAsia="en-US"/>
        </w:rPr>
        <w:t>Il est une heure du matin</w:t>
      </w:r>
      <w:r>
        <w:rPr>
          <w:szCs w:val="32"/>
          <w:lang w:eastAsia="en-US"/>
        </w:rPr>
        <w:t xml:space="preserve">… </w:t>
      </w:r>
      <w:r w:rsidR="003148C9">
        <w:rPr>
          <w:szCs w:val="32"/>
          <w:lang w:eastAsia="en-US"/>
        </w:rPr>
        <w:t>je prends jusqu</w:t>
      </w:r>
      <w:r>
        <w:rPr>
          <w:szCs w:val="32"/>
          <w:lang w:eastAsia="en-US"/>
        </w:rPr>
        <w:t>’</w:t>
      </w:r>
      <w:r w:rsidR="003148C9">
        <w:rPr>
          <w:szCs w:val="32"/>
          <w:lang w:eastAsia="en-US"/>
        </w:rPr>
        <w:t>à cinq heures pour chercher un trésor</w:t>
      </w:r>
      <w:r>
        <w:rPr>
          <w:szCs w:val="32"/>
          <w:lang w:eastAsia="en-US"/>
        </w:rPr>
        <w:t xml:space="preserve">… </w:t>
      </w:r>
      <w:r w:rsidR="003148C9">
        <w:rPr>
          <w:szCs w:val="32"/>
          <w:lang w:eastAsia="en-US"/>
        </w:rPr>
        <w:t>est-ce trop</w:t>
      </w:r>
      <w:r>
        <w:rPr>
          <w:szCs w:val="32"/>
          <w:lang w:eastAsia="en-US"/>
        </w:rPr>
        <w:t> ?</w:t>
      </w:r>
    </w:p>
    <w:p w14:paraId="2A7F5CA3" w14:textId="77777777" w:rsidR="0046142F" w:rsidRDefault="003148C9" w:rsidP="0046142F">
      <w:pPr>
        <w:rPr>
          <w:szCs w:val="32"/>
          <w:lang w:eastAsia="en-US"/>
        </w:rPr>
      </w:pPr>
      <w:r>
        <w:rPr>
          <w:szCs w:val="32"/>
          <w:lang w:eastAsia="en-US"/>
        </w:rPr>
        <w:t>Mazurke souriait</w:t>
      </w:r>
      <w:r w:rsidR="0046142F">
        <w:rPr>
          <w:szCs w:val="32"/>
          <w:lang w:eastAsia="en-US"/>
        </w:rPr>
        <w:t>.</w:t>
      </w:r>
    </w:p>
    <w:p w14:paraId="08EC7350" w14:textId="77777777" w:rsidR="0046142F" w:rsidRDefault="003148C9" w:rsidP="0046142F">
      <w:pPr>
        <w:rPr>
          <w:szCs w:val="32"/>
          <w:lang w:eastAsia="en-US"/>
        </w:rPr>
      </w:pPr>
      <w:r>
        <w:rPr>
          <w:szCs w:val="32"/>
          <w:lang w:eastAsia="en-US"/>
        </w:rPr>
        <w:t>Clémence avait foi en lui</w:t>
      </w:r>
      <w:r w:rsidR="0046142F">
        <w:rPr>
          <w:szCs w:val="32"/>
          <w:lang w:eastAsia="en-US"/>
        </w:rPr>
        <w:t xml:space="preserve">. </w:t>
      </w:r>
      <w:r>
        <w:rPr>
          <w:szCs w:val="32"/>
          <w:lang w:eastAsia="en-US"/>
        </w:rPr>
        <w:t>Le ton léger et fanfaron auquel Mazurke revenait toujours</w:t>
      </w:r>
      <w:r w:rsidR="0046142F">
        <w:rPr>
          <w:szCs w:val="32"/>
          <w:lang w:eastAsia="en-US"/>
        </w:rPr>
        <w:t xml:space="preserve">, </w:t>
      </w:r>
      <w:r>
        <w:rPr>
          <w:szCs w:val="32"/>
          <w:lang w:eastAsia="en-US"/>
        </w:rPr>
        <w:t>l</w:t>
      </w:r>
      <w:r w:rsidR="0046142F">
        <w:rPr>
          <w:szCs w:val="32"/>
          <w:lang w:eastAsia="en-US"/>
        </w:rPr>
        <w:t>’</w:t>
      </w:r>
      <w:r>
        <w:rPr>
          <w:szCs w:val="32"/>
          <w:lang w:eastAsia="en-US"/>
        </w:rPr>
        <w:t>aurait choquée énergiquement chez un autre</w:t>
      </w:r>
      <w:r w:rsidR="0046142F">
        <w:rPr>
          <w:szCs w:val="32"/>
          <w:lang w:eastAsia="en-US"/>
        </w:rPr>
        <w:t xml:space="preserve">, </w:t>
      </w:r>
      <w:r>
        <w:rPr>
          <w:szCs w:val="32"/>
          <w:lang w:eastAsia="en-US"/>
        </w:rPr>
        <w:t>mais chez Mazurke rien ne choquait</w:t>
      </w:r>
      <w:r w:rsidR="0046142F">
        <w:rPr>
          <w:szCs w:val="32"/>
          <w:lang w:eastAsia="en-US"/>
        </w:rPr>
        <w:t>.</w:t>
      </w:r>
    </w:p>
    <w:p w14:paraId="7E64A82E" w14:textId="5B19993D" w:rsidR="0046142F" w:rsidRDefault="003148C9" w:rsidP="0046142F">
      <w:pPr>
        <w:rPr>
          <w:szCs w:val="32"/>
          <w:lang w:eastAsia="en-US"/>
        </w:rPr>
      </w:pPr>
      <w:r>
        <w:rPr>
          <w:szCs w:val="32"/>
          <w:lang w:eastAsia="en-US"/>
        </w:rPr>
        <w:lastRenderedPageBreak/>
        <w:t>Il avait bien un peu ce qu</w:t>
      </w:r>
      <w:r w:rsidR="0046142F">
        <w:rPr>
          <w:szCs w:val="32"/>
          <w:lang w:eastAsia="en-US"/>
        </w:rPr>
        <w:t>’</w:t>
      </w:r>
      <w:r>
        <w:rPr>
          <w:szCs w:val="32"/>
          <w:lang w:eastAsia="en-US"/>
        </w:rPr>
        <w:t xml:space="preserve">on appelle </w:t>
      </w:r>
      <w:r>
        <w:rPr>
          <w:i/>
          <w:iCs/>
          <w:szCs w:val="32"/>
          <w:lang w:eastAsia="en-US"/>
        </w:rPr>
        <w:t>mauvais ton</w:t>
      </w:r>
      <w:r>
        <w:rPr>
          <w:szCs w:val="32"/>
          <w:lang w:eastAsia="en-US"/>
        </w:rPr>
        <w:t xml:space="preserve"> en province</w:t>
      </w:r>
      <w:r w:rsidR="0046142F">
        <w:rPr>
          <w:szCs w:val="32"/>
          <w:lang w:eastAsia="en-US"/>
        </w:rPr>
        <w:t xml:space="preserve">, </w:t>
      </w:r>
      <w:r>
        <w:rPr>
          <w:szCs w:val="32"/>
          <w:lang w:eastAsia="en-US"/>
        </w:rPr>
        <w:t xml:space="preserve">et </w:t>
      </w:r>
      <w:r>
        <w:rPr>
          <w:i/>
          <w:iCs/>
          <w:szCs w:val="32"/>
          <w:lang w:eastAsia="en-US"/>
        </w:rPr>
        <w:t>mauvais genre</w:t>
      </w:r>
      <w:r>
        <w:rPr>
          <w:szCs w:val="32"/>
          <w:lang w:eastAsia="en-US"/>
        </w:rPr>
        <w:t xml:space="preserve"> dans la rue Saint-Denis</w:t>
      </w:r>
      <w:r w:rsidR="0046142F">
        <w:rPr>
          <w:szCs w:val="32"/>
          <w:lang w:eastAsia="en-US"/>
        </w:rPr>
        <w:t xml:space="preserve">, </w:t>
      </w:r>
      <w:r>
        <w:rPr>
          <w:szCs w:val="32"/>
          <w:lang w:eastAsia="en-US"/>
        </w:rPr>
        <w:t>à Paris</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mais c</w:t>
      </w:r>
      <w:r w:rsidR="0046142F">
        <w:rPr>
          <w:szCs w:val="32"/>
          <w:lang w:eastAsia="en-US"/>
        </w:rPr>
        <w:t>’</w:t>
      </w:r>
      <w:r>
        <w:rPr>
          <w:szCs w:val="32"/>
          <w:lang w:eastAsia="en-US"/>
        </w:rPr>
        <w:t>était si franc</w:t>
      </w:r>
      <w:r w:rsidR="0046142F">
        <w:rPr>
          <w:szCs w:val="32"/>
          <w:lang w:eastAsia="en-US"/>
        </w:rPr>
        <w:t xml:space="preserve">, </w:t>
      </w:r>
      <w:r>
        <w:rPr>
          <w:szCs w:val="32"/>
          <w:lang w:eastAsia="en-US"/>
        </w:rPr>
        <w:t>si rond</w:t>
      </w:r>
      <w:r w:rsidR="0046142F">
        <w:rPr>
          <w:szCs w:val="32"/>
          <w:lang w:eastAsia="en-US"/>
        </w:rPr>
        <w:t xml:space="preserve">, </w:t>
      </w:r>
      <w:r>
        <w:rPr>
          <w:szCs w:val="32"/>
          <w:lang w:eastAsia="en-US"/>
        </w:rPr>
        <w:t>si chaud</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C</w:t>
      </w:r>
      <w:r w:rsidR="0046142F">
        <w:rPr>
          <w:szCs w:val="32"/>
          <w:lang w:eastAsia="en-US"/>
        </w:rPr>
        <w:t>’</w:t>
      </w:r>
      <w:r>
        <w:rPr>
          <w:szCs w:val="32"/>
          <w:lang w:eastAsia="en-US"/>
        </w:rPr>
        <w:t>était charmant</w:t>
      </w:r>
      <w:r w:rsidR="0046142F">
        <w:rPr>
          <w:szCs w:val="32"/>
          <w:lang w:eastAsia="en-US"/>
        </w:rPr>
        <w:t>.</w:t>
      </w:r>
    </w:p>
    <w:p w14:paraId="47943E4F" w14:textId="77777777" w:rsidR="0046142F" w:rsidRDefault="003148C9" w:rsidP="0046142F">
      <w:pPr>
        <w:rPr>
          <w:szCs w:val="32"/>
          <w:lang w:eastAsia="en-US"/>
        </w:rPr>
      </w:pPr>
      <w:r>
        <w:rPr>
          <w:szCs w:val="32"/>
          <w:lang w:eastAsia="en-US"/>
        </w:rPr>
        <w:t>Que voulez-vous</w:t>
      </w:r>
      <w:r w:rsidR="0046142F">
        <w:rPr>
          <w:szCs w:val="32"/>
          <w:lang w:eastAsia="en-US"/>
        </w:rPr>
        <w:t xml:space="preserve"> ! </w:t>
      </w:r>
      <w:r>
        <w:rPr>
          <w:szCs w:val="32"/>
          <w:lang w:eastAsia="en-US"/>
        </w:rPr>
        <w:t xml:space="preserve">Un monsieur qui a </w:t>
      </w:r>
      <w:r>
        <w:rPr>
          <w:i/>
          <w:iCs/>
          <w:szCs w:val="32"/>
          <w:lang w:eastAsia="en-US"/>
        </w:rPr>
        <w:t>bon ton</w:t>
      </w:r>
      <w:r w:rsidR="0046142F">
        <w:rPr>
          <w:szCs w:val="32"/>
          <w:lang w:eastAsia="en-US"/>
        </w:rPr>
        <w:t xml:space="preserve">, </w:t>
      </w:r>
      <w:r>
        <w:rPr>
          <w:szCs w:val="32"/>
          <w:lang w:eastAsia="en-US"/>
        </w:rPr>
        <w:t xml:space="preserve">un marchand de foulards qui a </w:t>
      </w:r>
      <w:r>
        <w:rPr>
          <w:i/>
          <w:iCs/>
          <w:szCs w:val="32"/>
          <w:lang w:eastAsia="en-US"/>
        </w:rPr>
        <w:t>bon genre</w:t>
      </w:r>
      <w:r w:rsidR="0046142F">
        <w:rPr>
          <w:szCs w:val="32"/>
          <w:lang w:eastAsia="en-US"/>
        </w:rPr>
        <w:t xml:space="preserve">, </w:t>
      </w:r>
      <w:r>
        <w:rPr>
          <w:szCs w:val="32"/>
          <w:lang w:eastAsia="en-US"/>
        </w:rPr>
        <w:t>c</w:t>
      </w:r>
      <w:r w:rsidR="0046142F">
        <w:rPr>
          <w:szCs w:val="32"/>
          <w:lang w:eastAsia="en-US"/>
        </w:rPr>
        <w:t>’</w:t>
      </w:r>
      <w:r>
        <w:rPr>
          <w:szCs w:val="32"/>
          <w:lang w:eastAsia="en-US"/>
        </w:rPr>
        <w:t>est laid comme une redingote sanglée</w:t>
      </w:r>
      <w:r w:rsidR="0046142F">
        <w:rPr>
          <w:szCs w:val="32"/>
          <w:lang w:eastAsia="en-US"/>
        </w:rPr>
        <w:t xml:space="preserve">, </w:t>
      </w:r>
      <w:r>
        <w:rPr>
          <w:szCs w:val="32"/>
          <w:lang w:eastAsia="en-US"/>
        </w:rPr>
        <w:t>comme un jeune-premier de vaudeville</w:t>
      </w:r>
      <w:r w:rsidR="0046142F">
        <w:rPr>
          <w:szCs w:val="32"/>
          <w:lang w:eastAsia="en-US"/>
        </w:rPr>
        <w:t xml:space="preserve">, </w:t>
      </w:r>
      <w:r>
        <w:rPr>
          <w:szCs w:val="32"/>
          <w:lang w:eastAsia="en-US"/>
        </w:rPr>
        <w:t>comme une cravate blanche empesée</w:t>
      </w:r>
      <w:r w:rsidR="0046142F">
        <w:rPr>
          <w:szCs w:val="32"/>
          <w:lang w:eastAsia="en-US"/>
        </w:rPr>
        <w:t xml:space="preserve"> ; </w:t>
      </w:r>
      <w:r>
        <w:rPr>
          <w:szCs w:val="32"/>
          <w:lang w:eastAsia="en-US"/>
        </w:rPr>
        <w:t>c</w:t>
      </w:r>
      <w:r w:rsidR="0046142F">
        <w:rPr>
          <w:szCs w:val="32"/>
          <w:lang w:eastAsia="en-US"/>
        </w:rPr>
        <w:t>’</w:t>
      </w:r>
      <w:r>
        <w:rPr>
          <w:szCs w:val="32"/>
          <w:lang w:eastAsia="en-US"/>
        </w:rPr>
        <w:t>est laid comme un mannequin de coiffeur</w:t>
      </w:r>
      <w:r w:rsidR="0046142F">
        <w:rPr>
          <w:szCs w:val="32"/>
          <w:lang w:eastAsia="en-US"/>
        </w:rPr>
        <w:t xml:space="preserve"> ; </w:t>
      </w:r>
      <w:r>
        <w:rPr>
          <w:szCs w:val="32"/>
          <w:lang w:eastAsia="en-US"/>
        </w:rPr>
        <w:t>c</w:t>
      </w:r>
      <w:r w:rsidR="0046142F">
        <w:rPr>
          <w:szCs w:val="32"/>
          <w:lang w:eastAsia="en-US"/>
        </w:rPr>
        <w:t>’</w:t>
      </w:r>
      <w:r>
        <w:rPr>
          <w:szCs w:val="32"/>
          <w:lang w:eastAsia="en-US"/>
        </w:rPr>
        <w:t>est plus laid qu</w:t>
      </w:r>
      <w:r w:rsidR="0046142F">
        <w:rPr>
          <w:szCs w:val="32"/>
          <w:lang w:eastAsia="en-US"/>
        </w:rPr>
        <w:t>’</w:t>
      </w:r>
      <w:r>
        <w:rPr>
          <w:szCs w:val="32"/>
          <w:lang w:eastAsia="en-US"/>
        </w:rPr>
        <w:t>une gravure de modes</w:t>
      </w:r>
      <w:r w:rsidR="0046142F">
        <w:rPr>
          <w:szCs w:val="32"/>
          <w:lang w:eastAsia="en-US"/>
        </w:rPr>
        <w:t xml:space="preserve">, </w:t>
      </w:r>
      <w:r>
        <w:rPr>
          <w:szCs w:val="32"/>
          <w:lang w:eastAsia="en-US"/>
        </w:rPr>
        <w:t>plus laid qu</w:t>
      </w:r>
      <w:r w:rsidR="0046142F">
        <w:rPr>
          <w:szCs w:val="32"/>
          <w:lang w:eastAsia="en-US"/>
        </w:rPr>
        <w:t>’</w:t>
      </w:r>
      <w:r>
        <w:rPr>
          <w:szCs w:val="32"/>
          <w:lang w:eastAsia="en-US"/>
        </w:rPr>
        <w:t>un gentilhomme juif</w:t>
      </w:r>
      <w:r w:rsidR="0046142F">
        <w:rPr>
          <w:szCs w:val="32"/>
          <w:lang w:eastAsia="en-US"/>
        </w:rPr>
        <w:t xml:space="preserve">, </w:t>
      </w:r>
      <w:r>
        <w:rPr>
          <w:szCs w:val="32"/>
          <w:lang w:eastAsia="en-US"/>
        </w:rPr>
        <w:t>presqu</w:t>
      </w:r>
      <w:r w:rsidR="0046142F">
        <w:rPr>
          <w:szCs w:val="32"/>
          <w:lang w:eastAsia="en-US"/>
        </w:rPr>
        <w:t>’</w:t>
      </w:r>
      <w:r>
        <w:rPr>
          <w:szCs w:val="32"/>
          <w:lang w:eastAsia="en-US"/>
        </w:rPr>
        <w:t>aussi laid qu</w:t>
      </w:r>
      <w:r w:rsidR="0046142F">
        <w:rPr>
          <w:szCs w:val="32"/>
          <w:lang w:eastAsia="en-US"/>
        </w:rPr>
        <w:t>’</w:t>
      </w:r>
      <w:r>
        <w:rPr>
          <w:szCs w:val="32"/>
          <w:lang w:eastAsia="en-US"/>
        </w:rPr>
        <w:t>un ténor à bonnes fortunes</w:t>
      </w:r>
      <w:r w:rsidR="0046142F">
        <w:rPr>
          <w:szCs w:val="32"/>
          <w:lang w:eastAsia="en-US"/>
        </w:rPr>
        <w:t> !</w:t>
      </w:r>
    </w:p>
    <w:p w14:paraId="06978476" w14:textId="77777777" w:rsidR="0046142F" w:rsidRDefault="003148C9" w:rsidP="0046142F">
      <w:pPr>
        <w:rPr>
          <w:szCs w:val="32"/>
          <w:lang w:eastAsia="en-US"/>
        </w:rPr>
      </w:pPr>
      <w:r>
        <w:rPr>
          <w:szCs w:val="32"/>
          <w:lang w:eastAsia="en-US"/>
        </w:rPr>
        <w:t>Mazurke était beau</w:t>
      </w:r>
      <w:r w:rsidR="0046142F">
        <w:rPr>
          <w:szCs w:val="32"/>
          <w:lang w:eastAsia="en-US"/>
        </w:rPr>
        <w:t xml:space="preserve">, </w:t>
      </w:r>
      <w:r>
        <w:rPr>
          <w:szCs w:val="32"/>
          <w:lang w:eastAsia="en-US"/>
        </w:rPr>
        <w:t>il était noble</w:t>
      </w:r>
      <w:r w:rsidR="0046142F">
        <w:rPr>
          <w:szCs w:val="32"/>
          <w:lang w:eastAsia="en-US"/>
        </w:rPr>
        <w:t xml:space="preserve">, </w:t>
      </w:r>
      <w:r>
        <w:rPr>
          <w:szCs w:val="32"/>
          <w:lang w:eastAsia="en-US"/>
        </w:rPr>
        <w:t>gai</w:t>
      </w:r>
      <w:r w:rsidR="0046142F">
        <w:rPr>
          <w:szCs w:val="32"/>
          <w:lang w:eastAsia="en-US"/>
        </w:rPr>
        <w:t xml:space="preserve">, </w:t>
      </w:r>
      <w:r>
        <w:rPr>
          <w:szCs w:val="32"/>
          <w:lang w:eastAsia="en-US"/>
        </w:rPr>
        <w:t>jeune</w:t>
      </w:r>
      <w:r w:rsidR="0046142F">
        <w:rPr>
          <w:szCs w:val="32"/>
          <w:lang w:eastAsia="en-US"/>
        </w:rPr>
        <w:t xml:space="preserve"> : </w:t>
      </w:r>
      <w:r>
        <w:rPr>
          <w:szCs w:val="32"/>
          <w:lang w:eastAsia="en-US"/>
        </w:rPr>
        <w:t>il était fier</w:t>
      </w:r>
      <w:r w:rsidR="0046142F">
        <w:rPr>
          <w:szCs w:val="32"/>
          <w:lang w:eastAsia="en-US"/>
        </w:rPr>
        <w:t xml:space="preserve">, </w:t>
      </w:r>
      <w:r>
        <w:rPr>
          <w:szCs w:val="32"/>
          <w:lang w:eastAsia="en-US"/>
        </w:rPr>
        <w:t>il était grand</w:t>
      </w:r>
      <w:r w:rsidR="0046142F">
        <w:rPr>
          <w:szCs w:val="32"/>
          <w:lang w:eastAsia="en-US"/>
        </w:rPr>
        <w:t>.</w:t>
      </w:r>
    </w:p>
    <w:p w14:paraId="7CB88409" w14:textId="77777777" w:rsidR="0046142F" w:rsidRDefault="003148C9" w:rsidP="0046142F">
      <w:pPr>
        <w:rPr>
          <w:szCs w:val="32"/>
          <w:lang w:eastAsia="en-US"/>
        </w:rPr>
      </w:pPr>
      <w:r>
        <w:rPr>
          <w:szCs w:val="32"/>
          <w:lang w:eastAsia="en-US"/>
        </w:rPr>
        <w:t>Il n</w:t>
      </w:r>
      <w:r w:rsidR="0046142F">
        <w:rPr>
          <w:szCs w:val="32"/>
          <w:lang w:eastAsia="en-US"/>
        </w:rPr>
        <w:t>’</w:t>
      </w:r>
      <w:r>
        <w:rPr>
          <w:szCs w:val="32"/>
          <w:lang w:eastAsia="en-US"/>
        </w:rPr>
        <w:t>eût pas souri</w:t>
      </w:r>
      <w:r w:rsidR="0046142F">
        <w:rPr>
          <w:szCs w:val="32"/>
          <w:lang w:eastAsia="en-US"/>
        </w:rPr>
        <w:t xml:space="preserve">, </w:t>
      </w:r>
      <w:r>
        <w:rPr>
          <w:szCs w:val="32"/>
          <w:lang w:eastAsia="en-US"/>
        </w:rPr>
        <w:t>le pauvre Mazurke</w:t>
      </w:r>
      <w:r w:rsidR="0046142F">
        <w:rPr>
          <w:szCs w:val="32"/>
          <w:lang w:eastAsia="en-US"/>
        </w:rPr>
        <w:t xml:space="preserve">, </w:t>
      </w:r>
      <w:r>
        <w:rPr>
          <w:szCs w:val="32"/>
          <w:lang w:eastAsia="en-US"/>
        </w:rPr>
        <w:t>s</w:t>
      </w:r>
      <w:r w:rsidR="0046142F">
        <w:rPr>
          <w:szCs w:val="32"/>
          <w:lang w:eastAsia="en-US"/>
        </w:rPr>
        <w:t>’</w:t>
      </w:r>
      <w:r>
        <w:rPr>
          <w:szCs w:val="32"/>
          <w:lang w:eastAsia="en-US"/>
        </w:rPr>
        <w:t>il avait su ce que Berthe souffrait en ce moment</w:t>
      </w:r>
      <w:r w:rsidR="0046142F">
        <w:rPr>
          <w:szCs w:val="32"/>
          <w:lang w:eastAsia="en-US"/>
        </w:rPr>
        <w:t>.</w:t>
      </w:r>
    </w:p>
    <w:p w14:paraId="30CE0480" w14:textId="5F3CCDF1" w:rsidR="0046142F" w:rsidRDefault="003148C9" w:rsidP="0046142F">
      <w:pPr>
        <w:rPr>
          <w:szCs w:val="32"/>
          <w:lang w:eastAsia="en-US"/>
        </w:rPr>
      </w:pPr>
      <w:r>
        <w:rPr>
          <w:szCs w:val="32"/>
          <w:lang w:eastAsia="en-US"/>
        </w:rPr>
        <w:t>Mais il ignorait tout ce qui regardait Berthe</w:t>
      </w:r>
      <w:r w:rsidR="0046142F">
        <w:rPr>
          <w:szCs w:val="32"/>
          <w:lang w:eastAsia="en-US"/>
        </w:rPr>
        <w:t xml:space="preserve">, </w:t>
      </w:r>
      <w:r>
        <w:rPr>
          <w:szCs w:val="32"/>
          <w:lang w:eastAsia="en-US"/>
        </w:rPr>
        <w:t>depuis sa sortie du théâtre de Diane</w:t>
      </w:r>
      <w:r w:rsidR="0046142F">
        <w:rPr>
          <w:szCs w:val="32"/>
          <w:lang w:eastAsia="en-US"/>
        </w:rPr>
        <w:t xml:space="preserve">. </w:t>
      </w:r>
      <w:r>
        <w:rPr>
          <w:szCs w:val="32"/>
          <w:lang w:eastAsia="en-US"/>
        </w:rPr>
        <w:t xml:space="preserve">Il </w:t>
      </w:r>
      <w:r>
        <w:rPr>
          <w:szCs w:val="32"/>
          <w:lang w:eastAsia="en-US"/>
        </w:rPr>
        <w:t>l</w:t>
      </w:r>
      <w:r w:rsidR="0046142F">
        <w:rPr>
          <w:szCs w:val="32"/>
          <w:lang w:eastAsia="en-US"/>
        </w:rPr>
        <w:t>’</w:t>
      </w:r>
      <w:r>
        <w:rPr>
          <w:szCs w:val="32"/>
          <w:lang w:eastAsia="en-US"/>
        </w:rPr>
        <w:t xml:space="preserve">avait </w:t>
      </w:r>
      <w:r>
        <w:rPr>
          <w:szCs w:val="32"/>
          <w:lang w:eastAsia="en-US"/>
        </w:rPr>
        <w:t>cherchée</w:t>
      </w:r>
      <w:r w:rsidR="0046142F">
        <w:rPr>
          <w:szCs w:val="32"/>
          <w:lang w:eastAsia="en-US"/>
        </w:rPr>
        <w:t xml:space="preserve">, </w:t>
      </w:r>
      <w:r>
        <w:rPr>
          <w:szCs w:val="32"/>
          <w:lang w:eastAsia="en-US"/>
        </w:rPr>
        <w:t>il l</w:t>
      </w:r>
      <w:r w:rsidR="0046142F">
        <w:rPr>
          <w:szCs w:val="32"/>
          <w:lang w:eastAsia="en-US"/>
        </w:rPr>
        <w:t>’</w:t>
      </w:r>
      <w:r>
        <w:rPr>
          <w:szCs w:val="32"/>
          <w:lang w:eastAsia="en-US"/>
        </w:rPr>
        <w:t>avait manquée</w:t>
      </w:r>
      <w:r w:rsidR="0046142F">
        <w:rPr>
          <w:szCs w:val="32"/>
          <w:lang w:eastAsia="en-US"/>
        </w:rPr>
        <w:t xml:space="preserve">, </w:t>
      </w:r>
      <w:r>
        <w:rPr>
          <w:szCs w:val="32"/>
          <w:lang w:eastAsia="en-US"/>
        </w:rPr>
        <w:t>à cause du départ précipité de la malheureuse femme</w:t>
      </w:r>
      <w:r w:rsidR="0046142F">
        <w:rPr>
          <w:szCs w:val="32"/>
          <w:lang w:eastAsia="en-US"/>
        </w:rPr>
        <w:t xml:space="preserve">, </w:t>
      </w:r>
      <w:r>
        <w:rPr>
          <w:szCs w:val="32"/>
          <w:lang w:eastAsia="en-US"/>
        </w:rPr>
        <w:t>qui s</w:t>
      </w:r>
      <w:r w:rsidR="0046142F">
        <w:rPr>
          <w:szCs w:val="32"/>
          <w:lang w:eastAsia="en-US"/>
        </w:rPr>
        <w:t>’</w:t>
      </w:r>
      <w:r>
        <w:rPr>
          <w:szCs w:val="32"/>
          <w:lang w:eastAsia="en-US"/>
        </w:rPr>
        <w:t>était en quelque sorte enfuie</w:t>
      </w:r>
      <w:r w:rsidR="0046142F">
        <w:rPr>
          <w:szCs w:val="32"/>
          <w:lang w:eastAsia="en-US"/>
        </w:rPr>
        <w:t xml:space="preserve">, </w:t>
      </w:r>
      <w:r>
        <w:rPr>
          <w:szCs w:val="32"/>
          <w:lang w:eastAsia="en-US"/>
        </w:rPr>
        <w:t>promettant à Grièche les dix mille francs du départ</w:t>
      </w:r>
      <w:r w:rsidR="0046142F">
        <w:rPr>
          <w:szCs w:val="32"/>
          <w:lang w:eastAsia="en-US"/>
        </w:rPr>
        <w:t>.</w:t>
      </w:r>
    </w:p>
    <w:p w14:paraId="1D430B8C" w14:textId="4DBD2B47" w:rsidR="0046142F" w:rsidRDefault="003148C9" w:rsidP="0046142F">
      <w:pPr>
        <w:rPr>
          <w:szCs w:val="32"/>
          <w:lang w:eastAsia="en-US"/>
        </w:rPr>
      </w:pPr>
      <w:r>
        <w:rPr>
          <w:szCs w:val="32"/>
          <w:lang w:eastAsia="en-US"/>
        </w:rPr>
        <w:t>Grièche</w:t>
      </w:r>
      <w:r w:rsidR="0046142F">
        <w:rPr>
          <w:szCs w:val="32"/>
          <w:lang w:eastAsia="en-US"/>
        </w:rPr>
        <w:t xml:space="preserve">, </w:t>
      </w:r>
      <w:r>
        <w:rPr>
          <w:szCs w:val="32"/>
          <w:lang w:eastAsia="en-US"/>
        </w:rPr>
        <w:t xml:space="preserve">à cet instant où madame </w:t>
      </w:r>
      <w:proofErr w:type="spellStart"/>
      <w:r>
        <w:rPr>
          <w:szCs w:val="32"/>
          <w:lang w:eastAsia="en-US"/>
        </w:rPr>
        <w:t>Lovely</w:t>
      </w:r>
      <w:proofErr w:type="spellEnd"/>
      <w:r>
        <w:rPr>
          <w:szCs w:val="32"/>
          <w:lang w:eastAsia="en-US"/>
        </w:rPr>
        <w:t xml:space="preserve"> partait</w:t>
      </w:r>
      <w:r w:rsidR="0046142F">
        <w:rPr>
          <w:szCs w:val="32"/>
          <w:lang w:eastAsia="en-US"/>
        </w:rPr>
        <w:t xml:space="preserve">, </w:t>
      </w:r>
      <w:r>
        <w:rPr>
          <w:szCs w:val="32"/>
          <w:lang w:eastAsia="en-US"/>
        </w:rPr>
        <w:t>Grièche n</w:t>
      </w:r>
      <w:r w:rsidR="0046142F">
        <w:rPr>
          <w:szCs w:val="32"/>
          <w:lang w:eastAsia="en-US"/>
        </w:rPr>
        <w:t>’</w:t>
      </w:r>
      <w:r>
        <w:rPr>
          <w:szCs w:val="32"/>
          <w:lang w:eastAsia="en-US"/>
        </w:rPr>
        <w:t>insultait plus</w:t>
      </w:r>
      <w:r w:rsidR="0046142F">
        <w:rPr>
          <w:szCs w:val="32"/>
          <w:lang w:eastAsia="en-US"/>
        </w:rPr>
        <w:t xml:space="preserve">, </w:t>
      </w:r>
      <w:r>
        <w:rPr>
          <w:szCs w:val="32"/>
          <w:lang w:eastAsia="en-US"/>
        </w:rPr>
        <w:t xml:space="preserve">car elle savait que madame </w:t>
      </w:r>
      <w:proofErr w:type="spellStart"/>
      <w:r>
        <w:rPr>
          <w:szCs w:val="32"/>
          <w:lang w:eastAsia="en-US"/>
        </w:rPr>
        <w:t>Lovely</w:t>
      </w:r>
      <w:proofErr w:type="spellEnd"/>
      <w:r>
        <w:rPr>
          <w:szCs w:val="32"/>
          <w:lang w:eastAsia="en-US"/>
        </w:rPr>
        <w:t xml:space="preserve"> pourrait</w:t>
      </w:r>
      <w:r w:rsidR="0046142F">
        <w:rPr>
          <w:szCs w:val="32"/>
          <w:lang w:eastAsia="en-US"/>
        </w:rPr>
        <w:t xml:space="preserve">, </w:t>
      </w:r>
      <w:r>
        <w:rPr>
          <w:szCs w:val="32"/>
          <w:lang w:eastAsia="en-US"/>
        </w:rPr>
        <w:t>en effet</w:t>
      </w:r>
      <w:r w:rsidR="0046142F">
        <w:rPr>
          <w:szCs w:val="32"/>
          <w:lang w:eastAsia="en-US"/>
        </w:rPr>
        <w:t xml:space="preserve">, </w:t>
      </w:r>
      <w:r>
        <w:rPr>
          <w:szCs w:val="32"/>
          <w:lang w:eastAsia="en-US"/>
        </w:rPr>
        <w:t>se procurer les dix mille francs</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mais à quel prix</w:t>
      </w:r>
      <w:r w:rsidR="0046142F">
        <w:rPr>
          <w:szCs w:val="32"/>
          <w:lang w:eastAsia="en-US"/>
        </w:rPr>
        <w:t> !</w:t>
      </w:r>
    </w:p>
    <w:p w14:paraId="26FD4A9C" w14:textId="77777777" w:rsidR="0046142F" w:rsidRDefault="003148C9" w:rsidP="0046142F">
      <w:pPr>
        <w:rPr>
          <w:szCs w:val="32"/>
          <w:lang w:eastAsia="en-US"/>
        </w:rPr>
      </w:pPr>
      <w:r>
        <w:rPr>
          <w:szCs w:val="32"/>
          <w:lang w:eastAsia="en-US"/>
        </w:rPr>
        <w:t>Grièche avait pitié</w:t>
      </w:r>
      <w:r w:rsidR="0046142F">
        <w:rPr>
          <w:szCs w:val="32"/>
          <w:lang w:eastAsia="en-US"/>
        </w:rPr>
        <w:t>.</w:t>
      </w:r>
    </w:p>
    <w:p w14:paraId="287555A3" w14:textId="77777777" w:rsidR="0046142F" w:rsidRDefault="003148C9" w:rsidP="0046142F">
      <w:pPr>
        <w:rPr>
          <w:szCs w:val="32"/>
          <w:lang w:eastAsia="en-US"/>
        </w:rPr>
      </w:pPr>
      <w:r>
        <w:rPr>
          <w:szCs w:val="32"/>
          <w:lang w:eastAsia="en-US"/>
        </w:rPr>
        <w:t xml:space="preserve">La rencontre de </w:t>
      </w:r>
      <w:proofErr w:type="spellStart"/>
      <w:r>
        <w:rPr>
          <w:szCs w:val="32"/>
          <w:lang w:eastAsia="en-US"/>
        </w:rPr>
        <w:t>Yaume</w:t>
      </w:r>
      <w:proofErr w:type="spellEnd"/>
      <w:r>
        <w:rPr>
          <w:szCs w:val="32"/>
          <w:lang w:eastAsia="en-US"/>
        </w:rPr>
        <w:t xml:space="preserve"> avait poussé Mazurke vers la maison Beaujoyeux</w:t>
      </w:r>
      <w:r w:rsidR="0046142F">
        <w:rPr>
          <w:szCs w:val="32"/>
          <w:lang w:eastAsia="en-US"/>
        </w:rPr>
        <w:t xml:space="preserve">. </w:t>
      </w:r>
      <w:r>
        <w:rPr>
          <w:szCs w:val="32"/>
          <w:lang w:eastAsia="en-US"/>
        </w:rPr>
        <w:t>Son idée était que Berthe avait pu être entraînée dans ce repaire</w:t>
      </w:r>
      <w:r w:rsidR="0046142F">
        <w:rPr>
          <w:szCs w:val="32"/>
          <w:lang w:eastAsia="en-US"/>
        </w:rPr>
        <w:t xml:space="preserve">. </w:t>
      </w:r>
      <w:r>
        <w:rPr>
          <w:szCs w:val="32"/>
          <w:lang w:eastAsia="en-US"/>
        </w:rPr>
        <w:t>Quant au motif qui l</w:t>
      </w:r>
      <w:r w:rsidR="0046142F">
        <w:rPr>
          <w:szCs w:val="32"/>
          <w:lang w:eastAsia="en-US"/>
        </w:rPr>
        <w:t>’</w:t>
      </w:r>
      <w:r>
        <w:rPr>
          <w:szCs w:val="32"/>
          <w:lang w:eastAsia="en-US"/>
        </w:rPr>
        <w:t>y avait réellement amenée</w:t>
      </w:r>
      <w:r w:rsidR="0046142F">
        <w:rPr>
          <w:szCs w:val="32"/>
          <w:lang w:eastAsia="en-US"/>
        </w:rPr>
        <w:t xml:space="preserve">, </w:t>
      </w:r>
      <w:r>
        <w:rPr>
          <w:szCs w:val="32"/>
          <w:lang w:eastAsia="en-US"/>
        </w:rPr>
        <w:t>comment l</w:t>
      </w:r>
      <w:r w:rsidR="0046142F">
        <w:rPr>
          <w:szCs w:val="32"/>
          <w:lang w:eastAsia="en-US"/>
        </w:rPr>
        <w:t>’</w:t>
      </w:r>
      <w:r>
        <w:rPr>
          <w:szCs w:val="32"/>
          <w:lang w:eastAsia="en-US"/>
        </w:rPr>
        <w:t>eût-il deviné</w:t>
      </w:r>
      <w:r w:rsidR="0046142F">
        <w:rPr>
          <w:szCs w:val="32"/>
          <w:lang w:eastAsia="en-US"/>
        </w:rPr>
        <w:t> ?</w:t>
      </w:r>
    </w:p>
    <w:p w14:paraId="4C8EEF14" w14:textId="77777777" w:rsidR="0046142F" w:rsidRDefault="003148C9" w:rsidP="0046142F">
      <w:pPr>
        <w:rPr>
          <w:szCs w:val="32"/>
          <w:lang w:eastAsia="en-US"/>
        </w:rPr>
      </w:pPr>
      <w:r>
        <w:rPr>
          <w:szCs w:val="32"/>
          <w:lang w:eastAsia="en-US"/>
        </w:rPr>
        <w:lastRenderedPageBreak/>
        <w:t>À son arrivée dans les salons Beaujoyeux</w:t>
      </w:r>
      <w:r w:rsidR="0046142F">
        <w:rPr>
          <w:szCs w:val="32"/>
          <w:lang w:eastAsia="en-US"/>
        </w:rPr>
        <w:t xml:space="preserve">, </w:t>
      </w:r>
      <w:r>
        <w:rPr>
          <w:szCs w:val="32"/>
          <w:lang w:eastAsia="en-US"/>
        </w:rPr>
        <w:t>Berthe n</w:t>
      </w:r>
      <w:r w:rsidR="0046142F">
        <w:rPr>
          <w:szCs w:val="32"/>
          <w:lang w:eastAsia="en-US"/>
        </w:rPr>
        <w:t>’</w:t>
      </w:r>
      <w:r>
        <w:rPr>
          <w:szCs w:val="32"/>
          <w:lang w:eastAsia="en-US"/>
        </w:rPr>
        <w:t>y était plus</w:t>
      </w:r>
      <w:r w:rsidR="0046142F">
        <w:rPr>
          <w:szCs w:val="32"/>
          <w:lang w:eastAsia="en-US"/>
        </w:rPr>
        <w:t xml:space="preserve">. </w:t>
      </w:r>
      <w:r>
        <w:rPr>
          <w:szCs w:val="32"/>
          <w:lang w:eastAsia="en-US"/>
        </w:rPr>
        <w:t>Ce qui avait pu se passer là</w:t>
      </w:r>
      <w:r w:rsidR="0046142F">
        <w:rPr>
          <w:szCs w:val="32"/>
          <w:lang w:eastAsia="en-US"/>
        </w:rPr>
        <w:t xml:space="preserve">, </w:t>
      </w:r>
      <w:r>
        <w:rPr>
          <w:szCs w:val="32"/>
          <w:lang w:eastAsia="en-US"/>
        </w:rPr>
        <w:t>nul ne le lui avait dit</w:t>
      </w:r>
      <w:r w:rsidR="0046142F">
        <w:rPr>
          <w:szCs w:val="32"/>
          <w:lang w:eastAsia="en-US"/>
        </w:rPr>
        <w:t xml:space="preserve">. </w:t>
      </w:r>
      <w:r>
        <w:rPr>
          <w:szCs w:val="32"/>
          <w:lang w:eastAsia="en-US"/>
        </w:rPr>
        <w:t>Sa querelle avec le docteur Gabriel était venue tout de suite</w:t>
      </w:r>
      <w:r w:rsidR="0046142F">
        <w:rPr>
          <w:szCs w:val="32"/>
          <w:lang w:eastAsia="en-US"/>
        </w:rPr>
        <w:t>.</w:t>
      </w:r>
    </w:p>
    <w:p w14:paraId="40A95778" w14:textId="77777777" w:rsidR="0046142F" w:rsidRDefault="003148C9" w:rsidP="0046142F">
      <w:pPr>
        <w:rPr>
          <w:szCs w:val="32"/>
          <w:lang w:eastAsia="en-US"/>
        </w:rPr>
      </w:pPr>
      <w:r>
        <w:rPr>
          <w:szCs w:val="32"/>
          <w:lang w:eastAsia="en-US"/>
        </w:rPr>
        <w:t>En calculant les heures</w:t>
      </w:r>
      <w:r w:rsidR="0046142F">
        <w:rPr>
          <w:szCs w:val="32"/>
          <w:lang w:eastAsia="en-US"/>
        </w:rPr>
        <w:t xml:space="preserve">, </w:t>
      </w:r>
      <w:r>
        <w:rPr>
          <w:szCs w:val="32"/>
          <w:lang w:eastAsia="en-US"/>
        </w:rPr>
        <w:t>Mazurke devait croire que Berthe était rentrée maintenant</w:t>
      </w:r>
      <w:r w:rsidR="0046142F">
        <w:rPr>
          <w:szCs w:val="32"/>
          <w:lang w:eastAsia="en-US"/>
        </w:rPr>
        <w:t xml:space="preserve">, </w:t>
      </w:r>
      <w:r>
        <w:rPr>
          <w:szCs w:val="32"/>
          <w:lang w:eastAsia="en-US"/>
        </w:rPr>
        <w:t>et que Clémence allait la retrouver chez elle</w:t>
      </w:r>
      <w:r w:rsidR="0046142F">
        <w:rPr>
          <w:szCs w:val="32"/>
          <w:lang w:eastAsia="en-US"/>
        </w:rPr>
        <w:t>.</w:t>
      </w:r>
    </w:p>
    <w:p w14:paraId="3A9B1575" w14:textId="77777777" w:rsidR="0046142F" w:rsidRDefault="003148C9" w:rsidP="0046142F">
      <w:pPr>
        <w:rPr>
          <w:szCs w:val="32"/>
          <w:lang w:eastAsia="en-US"/>
        </w:rPr>
      </w:pPr>
      <w:r>
        <w:rPr>
          <w:szCs w:val="32"/>
          <w:lang w:eastAsia="en-US"/>
        </w:rPr>
        <w:t>Il souriait tout bonnement</w:t>
      </w:r>
      <w:r w:rsidR="0046142F">
        <w:rPr>
          <w:szCs w:val="32"/>
          <w:lang w:eastAsia="en-US"/>
        </w:rPr>
        <w:t xml:space="preserve">, </w:t>
      </w:r>
      <w:r>
        <w:rPr>
          <w:szCs w:val="32"/>
          <w:lang w:eastAsia="en-US"/>
        </w:rPr>
        <w:t>parce qu</w:t>
      </w:r>
      <w:r w:rsidR="0046142F">
        <w:rPr>
          <w:szCs w:val="32"/>
          <w:lang w:eastAsia="en-US"/>
        </w:rPr>
        <w:t>’</w:t>
      </w:r>
      <w:r>
        <w:rPr>
          <w:szCs w:val="32"/>
          <w:lang w:eastAsia="en-US"/>
        </w:rPr>
        <w:t>il se voyait au bout de ses peines</w:t>
      </w:r>
      <w:r w:rsidR="0046142F">
        <w:rPr>
          <w:szCs w:val="32"/>
          <w:lang w:eastAsia="en-US"/>
        </w:rPr>
        <w:t xml:space="preserve">. </w:t>
      </w:r>
      <w:r>
        <w:rPr>
          <w:szCs w:val="32"/>
          <w:lang w:eastAsia="en-US"/>
        </w:rPr>
        <w:t>Il n</w:t>
      </w:r>
      <w:r w:rsidR="0046142F">
        <w:rPr>
          <w:szCs w:val="32"/>
          <w:lang w:eastAsia="en-US"/>
        </w:rPr>
        <w:t>’</w:t>
      </w:r>
      <w:r>
        <w:rPr>
          <w:szCs w:val="32"/>
          <w:lang w:eastAsia="en-US"/>
        </w:rPr>
        <w:t>avait plus à chercher</w:t>
      </w:r>
      <w:r w:rsidR="0046142F">
        <w:rPr>
          <w:szCs w:val="32"/>
          <w:lang w:eastAsia="en-US"/>
        </w:rPr>
        <w:t xml:space="preserve"> ; </w:t>
      </w:r>
      <w:r>
        <w:rPr>
          <w:szCs w:val="32"/>
          <w:lang w:eastAsia="en-US"/>
        </w:rPr>
        <w:t>il n</w:t>
      </w:r>
      <w:r w:rsidR="0046142F">
        <w:rPr>
          <w:szCs w:val="32"/>
          <w:lang w:eastAsia="en-US"/>
        </w:rPr>
        <w:t>’</w:t>
      </w:r>
      <w:r>
        <w:rPr>
          <w:szCs w:val="32"/>
          <w:lang w:eastAsia="en-US"/>
        </w:rPr>
        <w:t>avait qu</w:t>
      </w:r>
      <w:r w:rsidR="0046142F">
        <w:rPr>
          <w:szCs w:val="32"/>
          <w:lang w:eastAsia="en-US"/>
        </w:rPr>
        <w:t>’</w:t>
      </w:r>
      <w:r>
        <w:rPr>
          <w:szCs w:val="32"/>
          <w:lang w:eastAsia="en-US"/>
        </w:rPr>
        <w:t>à combattre</w:t>
      </w:r>
      <w:r w:rsidR="0046142F">
        <w:rPr>
          <w:szCs w:val="32"/>
          <w:lang w:eastAsia="en-US"/>
        </w:rPr>
        <w:t xml:space="preserve">. </w:t>
      </w:r>
      <w:r>
        <w:rPr>
          <w:szCs w:val="32"/>
          <w:lang w:eastAsia="en-US"/>
        </w:rPr>
        <w:t>Cela lui plaisait</w:t>
      </w:r>
      <w:r w:rsidR="0046142F">
        <w:rPr>
          <w:szCs w:val="32"/>
          <w:lang w:eastAsia="en-US"/>
        </w:rPr>
        <w:t>.</w:t>
      </w:r>
    </w:p>
    <w:p w14:paraId="2205DA66" w14:textId="77777777" w:rsidR="0046142F" w:rsidRDefault="003148C9" w:rsidP="0046142F">
      <w:pPr>
        <w:rPr>
          <w:szCs w:val="32"/>
          <w:lang w:eastAsia="en-US"/>
        </w:rPr>
      </w:pPr>
      <w:r>
        <w:rPr>
          <w:szCs w:val="32"/>
          <w:lang w:eastAsia="en-US"/>
        </w:rPr>
        <w:t>Il souriait</w:t>
      </w:r>
      <w:r w:rsidR="0046142F">
        <w:rPr>
          <w:szCs w:val="32"/>
          <w:lang w:eastAsia="en-US"/>
        </w:rPr>
        <w:t xml:space="preserve">, </w:t>
      </w:r>
      <w:r>
        <w:rPr>
          <w:szCs w:val="32"/>
          <w:lang w:eastAsia="en-US"/>
        </w:rPr>
        <w:t>parce qu</w:t>
      </w:r>
      <w:r w:rsidR="0046142F">
        <w:rPr>
          <w:szCs w:val="32"/>
          <w:lang w:eastAsia="en-US"/>
        </w:rPr>
        <w:t>’</w:t>
      </w:r>
      <w:r>
        <w:rPr>
          <w:szCs w:val="32"/>
          <w:lang w:eastAsia="en-US"/>
        </w:rPr>
        <w:t>il songeait à ce lit de pièces d</w:t>
      </w:r>
      <w:r w:rsidR="0046142F">
        <w:rPr>
          <w:szCs w:val="32"/>
          <w:lang w:eastAsia="en-US"/>
        </w:rPr>
        <w:t>’</w:t>
      </w:r>
      <w:r>
        <w:rPr>
          <w:szCs w:val="32"/>
          <w:lang w:eastAsia="en-US"/>
        </w:rPr>
        <w:t>or où il avait couché la veille</w:t>
      </w:r>
      <w:r w:rsidR="0046142F">
        <w:rPr>
          <w:szCs w:val="32"/>
          <w:lang w:eastAsia="en-US"/>
        </w:rPr>
        <w:t>.</w:t>
      </w:r>
    </w:p>
    <w:p w14:paraId="4A634766" w14:textId="77777777"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orientait d</w:t>
      </w:r>
      <w:r w:rsidR="0046142F">
        <w:rPr>
          <w:szCs w:val="32"/>
          <w:lang w:eastAsia="en-US"/>
        </w:rPr>
        <w:t>’</w:t>
      </w:r>
      <w:r>
        <w:rPr>
          <w:szCs w:val="32"/>
          <w:lang w:eastAsia="en-US"/>
        </w:rPr>
        <w:t>avance et il se disait</w:t>
      </w:r>
      <w:r w:rsidR="0046142F">
        <w:rPr>
          <w:szCs w:val="32"/>
          <w:lang w:eastAsia="en-US"/>
        </w:rPr>
        <w:t xml:space="preserve"> : </w:t>
      </w:r>
      <w:r>
        <w:rPr>
          <w:szCs w:val="32"/>
          <w:lang w:eastAsia="en-US"/>
        </w:rPr>
        <w:t>Vive Dieu</w:t>
      </w:r>
      <w:r w:rsidR="0046142F">
        <w:rPr>
          <w:szCs w:val="32"/>
          <w:lang w:eastAsia="en-US"/>
        </w:rPr>
        <w:t xml:space="preserve"> ! </w:t>
      </w:r>
      <w:r>
        <w:rPr>
          <w:szCs w:val="32"/>
          <w:lang w:eastAsia="en-US"/>
        </w:rPr>
        <w:t>il faudra bien que je le retrouve</w:t>
      </w:r>
      <w:r w:rsidR="0046142F">
        <w:rPr>
          <w:szCs w:val="32"/>
          <w:lang w:eastAsia="en-US"/>
        </w:rPr>
        <w:t> !</w:t>
      </w:r>
    </w:p>
    <w:p w14:paraId="4B7876E4" w14:textId="650A59B2" w:rsidR="0046142F" w:rsidRDefault="003148C9" w:rsidP="0046142F">
      <w:pPr>
        <w:rPr>
          <w:szCs w:val="32"/>
          <w:lang w:eastAsia="en-US"/>
        </w:rPr>
      </w:pPr>
      <w:r>
        <w:rPr>
          <w:szCs w:val="32"/>
          <w:lang w:eastAsia="en-US"/>
        </w:rPr>
        <w:t>La voiture s</w:t>
      </w:r>
      <w:r w:rsidR="0046142F">
        <w:rPr>
          <w:szCs w:val="32"/>
          <w:lang w:eastAsia="en-US"/>
        </w:rPr>
        <w:t>’</w:t>
      </w:r>
      <w:r>
        <w:rPr>
          <w:szCs w:val="32"/>
          <w:lang w:eastAsia="en-US"/>
        </w:rPr>
        <w:t>arrêta rue du Regard</w:t>
      </w:r>
      <w:r w:rsidR="0046142F">
        <w:rPr>
          <w:szCs w:val="32"/>
          <w:lang w:eastAsia="en-US"/>
        </w:rPr>
        <w:t xml:space="preserve">, </w:t>
      </w:r>
      <w:r>
        <w:rPr>
          <w:szCs w:val="32"/>
          <w:lang w:eastAsia="en-US"/>
        </w:rPr>
        <w:t>devant l</w:t>
      </w:r>
      <w:r w:rsidR="0046142F">
        <w:rPr>
          <w:szCs w:val="32"/>
          <w:lang w:eastAsia="en-US"/>
        </w:rPr>
        <w:t>’</w:t>
      </w:r>
      <w:r>
        <w:rPr>
          <w:szCs w:val="32"/>
          <w:lang w:eastAsia="en-US"/>
        </w:rPr>
        <w:t>entrée commune de l</w:t>
      </w:r>
      <w:r w:rsidR="0046142F">
        <w:rPr>
          <w:szCs w:val="32"/>
          <w:lang w:eastAsia="en-US"/>
        </w:rPr>
        <w:t>’</w:t>
      </w:r>
      <w:r>
        <w:rPr>
          <w:szCs w:val="32"/>
          <w:lang w:eastAsia="en-US"/>
        </w:rPr>
        <w:t xml:space="preserve">hôtel </w:t>
      </w:r>
      <w:proofErr w:type="spellStart"/>
      <w:r>
        <w:rPr>
          <w:szCs w:val="32"/>
          <w:lang w:eastAsia="en-US"/>
        </w:rPr>
        <w:t>Lointier</w:t>
      </w:r>
      <w:proofErr w:type="spellEnd"/>
      <w:r>
        <w:rPr>
          <w:szCs w:val="32"/>
          <w:lang w:eastAsia="en-US"/>
        </w:rPr>
        <w:t xml:space="preserve"> </w:t>
      </w:r>
      <w:r>
        <w:rPr>
          <w:szCs w:val="32"/>
          <w:lang w:eastAsia="en-US"/>
        </w:rPr>
        <w:t>et de la maison de Marans</w:t>
      </w:r>
      <w:r w:rsidR="0046142F">
        <w:rPr>
          <w:szCs w:val="32"/>
          <w:lang w:eastAsia="en-US"/>
        </w:rPr>
        <w:t>.</w:t>
      </w:r>
    </w:p>
    <w:p w14:paraId="330C4EB2" w14:textId="77777777" w:rsidR="0046142F" w:rsidRDefault="003148C9" w:rsidP="0046142F">
      <w:pPr>
        <w:rPr>
          <w:szCs w:val="32"/>
          <w:lang w:eastAsia="en-US"/>
        </w:rPr>
      </w:pPr>
      <w:r>
        <w:rPr>
          <w:szCs w:val="32"/>
          <w:lang w:eastAsia="en-US"/>
        </w:rPr>
        <w:t>Comme Clémence descendait</w:t>
      </w:r>
      <w:r w:rsidR="0046142F">
        <w:rPr>
          <w:szCs w:val="32"/>
          <w:lang w:eastAsia="en-US"/>
        </w:rPr>
        <w:t xml:space="preserve">, </w:t>
      </w:r>
      <w:r>
        <w:rPr>
          <w:szCs w:val="32"/>
          <w:lang w:eastAsia="en-US"/>
        </w:rPr>
        <w:t>Mazurke lui baisa la main et lui dit</w:t>
      </w:r>
      <w:r w:rsidR="0046142F">
        <w:rPr>
          <w:szCs w:val="32"/>
          <w:lang w:eastAsia="en-US"/>
        </w:rPr>
        <w:t> :</w:t>
      </w:r>
    </w:p>
    <w:p w14:paraId="3193BE90" w14:textId="77777777" w:rsidR="0046142F" w:rsidRDefault="0046142F" w:rsidP="0046142F">
      <w:pPr>
        <w:rPr>
          <w:szCs w:val="32"/>
          <w:lang w:eastAsia="en-US"/>
        </w:rPr>
      </w:pPr>
      <w:r>
        <w:rPr>
          <w:lang w:eastAsia="en-US"/>
        </w:rPr>
        <w:t>— </w:t>
      </w:r>
      <w:r w:rsidR="003148C9">
        <w:rPr>
          <w:szCs w:val="32"/>
          <w:lang w:eastAsia="en-US"/>
        </w:rPr>
        <w:t>Merci</w:t>
      </w:r>
      <w:r>
        <w:rPr>
          <w:szCs w:val="32"/>
          <w:lang w:eastAsia="en-US"/>
        </w:rPr>
        <w:t xml:space="preserve">, </w:t>
      </w:r>
      <w:r w:rsidR="003148C9">
        <w:rPr>
          <w:szCs w:val="32"/>
          <w:lang w:eastAsia="en-US"/>
        </w:rPr>
        <w:t>mademoiselle</w:t>
      </w:r>
      <w:r>
        <w:rPr>
          <w:szCs w:val="32"/>
          <w:lang w:eastAsia="en-US"/>
        </w:rPr>
        <w:t xml:space="preserve">, </w:t>
      </w:r>
      <w:r w:rsidR="003148C9">
        <w:rPr>
          <w:szCs w:val="32"/>
          <w:lang w:eastAsia="en-US"/>
        </w:rPr>
        <w:t>pour la tendresse que vous</w:t>
      </w:r>
      <w:r>
        <w:rPr>
          <w:szCs w:val="32"/>
          <w:lang w:eastAsia="en-US"/>
        </w:rPr>
        <w:t xml:space="preserve">, </w:t>
      </w:r>
      <w:r w:rsidR="003148C9">
        <w:rPr>
          <w:szCs w:val="32"/>
          <w:lang w:eastAsia="en-US"/>
        </w:rPr>
        <w:t>leur portez</w:t>
      </w:r>
      <w:r>
        <w:rPr>
          <w:szCs w:val="32"/>
          <w:lang w:eastAsia="en-US"/>
        </w:rPr>
        <w:t xml:space="preserve"> !… </w:t>
      </w:r>
      <w:r w:rsidR="003148C9">
        <w:rPr>
          <w:szCs w:val="32"/>
          <w:lang w:eastAsia="en-US"/>
        </w:rPr>
        <w:t>Dites-leur que désormais elles ont un ami qui veille sur elles</w:t>
      </w:r>
      <w:r>
        <w:rPr>
          <w:szCs w:val="32"/>
          <w:lang w:eastAsia="en-US"/>
        </w:rPr>
        <w:t xml:space="preserve">… </w:t>
      </w:r>
      <w:r w:rsidR="003148C9">
        <w:rPr>
          <w:szCs w:val="32"/>
          <w:lang w:eastAsia="en-US"/>
        </w:rPr>
        <w:t>Madame de Marans un frère</w:t>
      </w:r>
      <w:r>
        <w:rPr>
          <w:szCs w:val="32"/>
          <w:lang w:eastAsia="en-US"/>
        </w:rPr>
        <w:t xml:space="preserve">… </w:t>
      </w:r>
      <w:r w:rsidR="003148C9">
        <w:rPr>
          <w:szCs w:val="32"/>
          <w:lang w:eastAsia="en-US"/>
        </w:rPr>
        <w:t>et Lucienne</w:t>
      </w:r>
      <w:r>
        <w:rPr>
          <w:szCs w:val="32"/>
          <w:lang w:eastAsia="en-US"/>
        </w:rPr>
        <w:t>…</w:t>
      </w:r>
    </w:p>
    <w:p w14:paraId="55120F22" w14:textId="77777777" w:rsidR="0046142F" w:rsidRDefault="003148C9" w:rsidP="0046142F">
      <w:pPr>
        <w:rPr>
          <w:szCs w:val="32"/>
          <w:lang w:eastAsia="en-US"/>
        </w:rPr>
      </w:pPr>
      <w:r>
        <w:rPr>
          <w:szCs w:val="32"/>
          <w:lang w:eastAsia="en-US"/>
        </w:rPr>
        <w:t>Il hésita</w:t>
      </w:r>
      <w:r w:rsidR="0046142F">
        <w:rPr>
          <w:szCs w:val="32"/>
          <w:lang w:eastAsia="en-US"/>
        </w:rPr>
        <w:t>.</w:t>
      </w:r>
    </w:p>
    <w:p w14:paraId="6C21D655" w14:textId="77777777" w:rsidR="0046142F" w:rsidRDefault="0046142F" w:rsidP="0046142F">
      <w:pPr>
        <w:rPr>
          <w:szCs w:val="32"/>
          <w:lang w:eastAsia="en-US"/>
        </w:rPr>
      </w:pPr>
      <w:r>
        <w:rPr>
          <w:lang w:eastAsia="en-US"/>
        </w:rPr>
        <w:t>— </w:t>
      </w:r>
      <w:r w:rsidR="003148C9">
        <w:rPr>
          <w:szCs w:val="32"/>
          <w:lang w:eastAsia="en-US"/>
        </w:rPr>
        <w:t>Et Lucienne un père</w:t>
      </w:r>
      <w:r>
        <w:rPr>
          <w:szCs w:val="32"/>
          <w:lang w:eastAsia="en-US"/>
        </w:rPr>
        <w:t xml:space="preserve"> !… </w:t>
      </w:r>
      <w:r w:rsidR="003148C9">
        <w:rPr>
          <w:szCs w:val="32"/>
          <w:lang w:eastAsia="en-US"/>
        </w:rPr>
        <w:t>acheva-t-il comme à contre-cœur</w:t>
      </w:r>
      <w:r>
        <w:rPr>
          <w:szCs w:val="32"/>
          <w:lang w:eastAsia="en-US"/>
        </w:rPr>
        <w:t> :.</w:t>
      </w:r>
    </w:p>
    <w:p w14:paraId="4E71841F" w14:textId="77777777" w:rsidR="0046142F" w:rsidRDefault="0046142F" w:rsidP="0046142F">
      <w:pPr>
        <w:rPr>
          <w:szCs w:val="32"/>
          <w:lang w:eastAsia="en-US"/>
        </w:rPr>
      </w:pPr>
      <w:r>
        <w:rPr>
          <w:lang w:eastAsia="en-US"/>
        </w:rPr>
        <w:t>— </w:t>
      </w:r>
      <w:r w:rsidR="003148C9">
        <w:rPr>
          <w:szCs w:val="32"/>
          <w:lang w:eastAsia="en-US"/>
        </w:rPr>
        <w:t>Un père</w:t>
      </w:r>
      <w:r>
        <w:rPr>
          <w:szCs w:val="32"/>
          <w:lang w:eastAsia="en-US"/>
        </w:rPr>
        <w:t xml:space="preserve"> !… </w:t>
      </w:r>
      <w:r w:rsidR="003148C9">
        <w:rPr>
          <w:szCs w:val="32"/>
          <w:lang w:eastAsia="en-US"/>
        </w:rPr>
        <w:t>répéta Clémence étonnée</w:t>
      </w:r>
      <w:r>
        <w:rPr>
          <w:szCs w:val="32"/>
          <w:lang w:eastAsia="en-US"/>
        </w:rPr>
        <w:t>.</w:t>
      </w:r>
    </w:p>
    <w:p w14:paraId="6A256643" w14:textId="38221F69" w:rsidR="0046142F" w:rsidRDefault="0046142F" w:rsidP="0046142F">
      <w:pPr>
        <w:rPr>
          <w:szCs w:val="32"/>
          <w:lang w:eastAsia="en-US"/>
        </w:rPr>
      </w:pPr>
      <w:r>
        <w:rPr>
          <w:lang w:eastAsia="en-US"/>
        </w:rPr>
        <w:t>— </w:t>
      </w:r>
      <w:r w:rsidR="003148C9">
        <w:rPr>
          <w:szCs w:val="32"/>
          <w:lang w:eastAsia="en-US"/>
        </w:rPr>
        <w:t>Du diable</w:t>
      </w:r>
      <w:r>
        <w:rPr>
          <w:szCs w:val="32"/>
          <w:lang w:eastAsia="en-US"/>
        </w:rPr>
        <w:t xml:space="preserve"> ! </w:t>
      </w:r>
      <w:r w:rsidR="003148C9">
        <w:rPr>
          <w:szCs w:val="32"/>
          <w:lang w:eastAsia="en-US"/>
        </w:rPr>
        <w:t>s</w:t>
      </w:r>
      <w:r>
        <w:rPr>
          <w:szCs w:val="32"/>
          <w:lang w:eastAsia="en-US"/>
        </w:rPr>
        <w:t>’</w:t>
      </w:r>
      <w:r w:rsidR="003148C9">
        <w:rPr>
          <w:szCs w:val="32"/>
          <w:lang w:eastAsia="en-US"/>
        </w:rPr>
        <w:t>écria Mazurke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pas encore</w:t>
      </w:r>
      <w:r>
        <w:rPr>
          <w:szCs w:val="32"/>
          <w:lang w:eastAsia="en-US"/>
        </w:rPr>
        <w:t xml:space="preserve">, </w:t>
      </w:r>
      <w:r w:rsidR="003148C9">
        <w:rPr>
          <w:szCs w:val="32"/>
          <w:lang w:eastAsia="en-US"/>
        </w:rPr>
        <w:t>en définitive</w:t>
      </w:r>
      <w:r>
        <w:rPr>
          <w:szCs w:val="32"/>
          <w:lang w:eastAsia="en-US"/>
        </w:rPr>
        <w:t xml:space="preserve"> ! </w:t>
      </w:r>
      <w:r w:rsidR="003148C9">
        <w:rPr>
          <w:szCs w:val="32"/>
          <w:lang w:eastAsia="en-US"/>
        </w:rPr>
        <w:t>Ce qui est sûr</w:t>
      </w:r>
      <w:r>
        <w:rPr>
          <w:szCs w:val="32"/>
          <w:lang w:eastAsia="en-US"/>
        </w:rPr>
        <w:t xml:space="preserve">, </w:t>
      </w:r>
      <w:r w:rsidR="003148C9">
        <w:rPr>
          <w:szCs w:val="32"/>
          <w:lang w:eastAsia="en-US"/>
        </w:rPr>
        <w:t>c</w:t>
      </w:r>
      <w:r>
        <w:rPr>
          <w:szCs w:val="32"/>
          <w:lang w:eastAsia="en-US"/>
        </w:rPr>
        <w:t>’</w:t>
      </w:r>
      <w:r w:rsidR="003148C9">
        <w:rPr>
          <w:szCs w:val="32"/>
          <w:lang w:eastAsia="en-US"/>
        </w:rPr>
        <w:t>est que je l</w:t>
      </w:r>
      <w:r>
        <w:rPr>
          <w:szCs w:val="32"/>
          <w:lang w:eastAsia="en-US"/>
        </w:rPr>
        <w:t>’</w:t>
      </w:r>
      <w:r w:rsidR="003148C9">
        <w:rPr>
          <w:szCs w:val="32"/>
          <w:lang w:eastAsia="en-US"/>
        </w:rPr>
        <w:t>aime comme si j</w:t>
      </w:r>
      <w:r>
        <w:rPr>
          <w:szCs w:val="32"/>
          <w:lang w:eastAsia="en-US"/>
        </w:rPr>
        <w:t>’</w:t>
      </w:r>
      <w:r w:rsidR="003148C9">
        <w:rPr>
          <w:szCs w:val="32"/>
          <w:lang w:eastAsia="en-US"/>
        </w:rPr>
        <w:t xml:space="preserve">étais son </w:t>
      </w:r>
      <w:r w:rsidR="003148C9">
        <w:rPr>
          <w:szCs w:val="32"/>
          <w:lang w:eastAsia="en-US"/>
        </w:rPr>
        <w:lastRenderedPageBreak/>
        <w:t>père</w:t>
      </w:r>
      <w:r>
        <w:rPr>
          <w:szCs w:val="32"/>
          <w:lang w:eastAsia="en-US"/>
        </w:rPr>
        <w:t xml:space="preserve">, </w:t>
      </w:r>
      <w:r w:rsidR="003148C9">
        <w:rPr>
          <w:szCs w:val="32"/>
          <w:lang w:eastAsia="en-US"/>
        </w:rPr>
        <w:t>sa mère</w:t>
      </w:r>
      <w:r>
        <w:rPr>
          <w:szCs w:val="32"/>
          <w:lang w:eastAsia="en-US"/>
        </w:rPr>
        <w:t xml:space="preserve">, </w:t>
      </w:r>
      <w:r w:rsidR="003148C9">
        <w:rPr>
          <w:szCs w:val="32"/>
          <w:lang w:eastAsia="en-US"/>
        </w:rPr>
        <w:t>son mari</w:t>
      </w:r>
      <w:r>
        <w:rPr>
          <w:szCs w:val="32"/>
          <w:lang w:eastAsia="en-US"/>
        </w:rPr>
        <w:t xml:space="preserve">, </w:t>
      </w:r>
      <w:r w:rsidR="003148C9">
        <w:rPr>
          <w:szCs w:val="32"/>
          <w:lang w:eastAsia="en-US"/>
        </w:rPr>
        <w:t>et cent fois davantage</w:t>
      </w:r>
      <w:r>
        <w:rPr>
          <w:szCs w:val="32"/>
          <w:lang w:eastAsia="en-US"/>
        </w:rPr>
        <w:t xml:space="preserve">… </w:t>
      </w:r>
      <w:r w:rsidR="003148C9">
        <w:rPr>
          <w:szCs w:val="32"/>
          <w:lang w:eastAsia="en-US"/>
        </w:rPr>
        <w:t>Adieu</w:t>
      </w:r>
      <w:r>
        <w:rPr>
          <w:szCs w:val="32"/>
          <w:lang w:eastAsia="en-US"/>
        </w:rPr>
        <w:t xml:space="preserve">, </w:t>
      </w:r>
      <w:r w:rsidR="003148C9">
        <w:rPr>
          <w:szCs w:val="32"/>
          <w:lang w:eastAsia="en-US"/>
        </w:rPr>
        <w:t>mademoiselle</w:t>
      </w:r>
      <w:r>
        <w:rPr>
          <w:szCs w:val="32"/>
          <w:lang w:eastAsia="en-US"/>
        </w:rPr>
        <w:t> !</w:t>
      </w:r>
    </w:p>
    <w:p w14:paraId="6A42EE34" w14:textId="77777777" w:rsidR="0046142F" w:rsidRDefault="003148C9" w:rsidP="0046142F">
      <w:pPr>
        <w:rPr>
          <w:szCs w:val="32"/>
          <w:lang w:eastAsia="en-US"/>
        </w:rPr>
      </w:pPr>
      <w:r>
        <w:rPr>
          <w:szCs w:val="32"/>
          <w:lang w:eastAsia="en-US"/>
        </w:rPr>
        <w:t>Il tourna le dos et remonta dans la voiture</w:t>
      </w:r>
      <w:r w:rsidR="0046142F">
        <w:rPr>
          <w:szCs w:val="32"/>
          <w:lang w:eastAsia="en-US"/>
        </w:rPr>
        <w:t>.</w:t>
      </w:r>
    </w:p>
    <w:p w14:paraId="6E09752B" w14:textId="77777777" w:rsidR="0046142F" w:rsidRDefault="0046142F" w:rsidP="0046142F">
      <w:pPr>
        <w:rPr>
          <w:szCs w:val="32"/>
          <w:lang w:eastAsia="en-US"/>
        </w:rPr>
      </w:pPr>
      <w:r>
        <w:rPr>
          <w:lang w:eastAsia="en-US"/>
        </w:rPr>
        <w:t>— </w:t>
      </w:r>
      <w:r w:rsidR="003148C9">
        <w:rPr>
          <w:szCs w:val="32"/>
          <w:lang w:eastAsia="en-US"/>
        </w:rPr>
        <w:t>Elle sera heureuse</w:t>
      </w:r>
      <w:r>
        <w:rPr>
          <w:szCs w:val="32"/>
          <w:lang w:eastAsia="en-US"/>
        </w:rPr>
        <w:t xml:space="preserve">… </w:t>
      </w:r>
      <w:r w:rsidR="003148C9">
        <w:rPr>
          <w:szCs w:val="32"/>
          <w:lang w:eastAsia="en-US"/>
        </w:rPr>
        <w:t>pensa Clémence</w:t>
      </w:r>
      <w:r>
        <w:rPr>
          <w:szCs w:val="32"/>
          <w:lang w:eastAsia="en-US"/>
        </w:rPr>
        <w:t xml:space="preserve">, </w:t>
      </w:r>
      <w:r w:rsidR="003148C9">
        <w:rPr>
          <w:szCs w:val="32"/>
          <w:lang w:eastAsia="en-US"/>
        </w:rPr>
        <w:t>qui poussa un gros soupir</w:t>
      </w:r>
      <w:r>
        <w:rPr>
          <w:szCs w:val="32"/>
          <w:lang w:eastAsia="en-US"/>
        </w:rPr>
        <w:t>.</w:t>
      </w:r>
    </w:p>
    <w:p w14:paraId="7FE7595C" w14:textId="77777777" w:rsidR="0046142F" w:rsidRDefault="003148C9" w:rsidP="0046142F">
      <w:pPr>
        <w:rPr>
          <w:szCs w:val="32"/>
          <w:lang w:eastAsia="en-US"/>
        </w:rPr>
      </w:pPr>
      <w:r>
        <w:rPr>
          <w:szCs w:val="32"/>
          <w:lang w:eastAsia="en-US"/>
        </w:rPr>
        <w:t>Il n</w:t>
      </w:r>
      <w:r w:rsidR="0046142F">
        <w:rPr>
          <w:szCs w:val="32"/>
          <w:lang w:eastAsia="en-US"/>
        </w:rPr>
        <w:t>’</w:t>
      </w:r>
      <w:r>
        <w:rPr>
          <w:szCs w:val="32"/>
          <w:lang w:eastAsia="en-US"/>
        </w:rPr>
        <w:t>y avait pas d</w:t>
      </w:r>
      <w:r w:rsidR="0046142F">
        <w:rPr>
          <w:szCs w:val="32"/>
          <w:lang w:eastAsia="en-US"/>
        </w:rPr>
        <w:t>’</w:t>
      </w:r>
      <w:r>
        <w:rPr>
          <w:szCs w:val="32"/>
          <w:lang w:eastAsia="en-US"/>
        </w:rPr>
        <w:t>envie dans ce soupir</w:t>
      </w:r>
      <w:r w:rsidR="0046142F">
        <w:rPr>
          <w:szCs w:val="32"/>
          <w:lang w:eastAsia="en-US"/>
        </w:rPr>
        <w:t>.</w:t>
      </w:r>
    </w:p>
    <w:p w14:paraId="0FDB9D2F" w14:textId="1457F024" w:rsidR="0046142F" w:rsidRDefault="003148C9" w:rsidP="0046142F">
      <w:pPr>
        <w:rPr>
          <w:szCs w:val="32"/>
          <w:lang w:eastAsia="en-US"/>
        </w:rPr>
      </w:pPr>
      <w:r>
        <w:rPr>
          <w:szCs w:val="32"/>
          <w:lang w:eastAsia="en-US"/>
        </w:rPr>
        <w:t>Mazurke était bien beau</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Mais Clémence songeait à ce pauvre petit Gabriel</w:t>
      </w:r>
      <w:r w:rsidR="0046142F">
        <w:rPr>
          <w:szCs w:val="32"/>
          <w:lang w:eastAsia="en-US"/>
        </w:rPr>
        <w:t xml:space="preserve">, </w:t>
      </w:r>
      <w:r>
        <w:rPr>
          <w:szCs w:val="32"/>
          <w:lang w:eastAsia="en-US"/>
        </w:rPr>
        <w:t>vaincu sous ses yeux</w:t>
      </w:r>
      <w:r w:rsidR="0046142F">
        <w:rPr>
          <w:szCs w:val="32"/>
          <w:lang w:eastAsia="en-US"/>
        </w:rPr>
        <w:t xml:space="preserve">, </w:t>
      </w:r>
      <w:r>
        <w:rPr>
          <w:szCs w:val="32"/>
          <w:lang w:eastAsia="en-US"/>
        </w:rPr>
        <w:t>battu</w:t>
      </w:r>
      <w:r w:rsidR="0046142F">
        <w:rPr>
          <w:szCs w:val="32"/>
          <w:lang w:eastAsia="en-US"/>
        </w:rPr>
        <w:t xml:space="preserve">, </w:t>
      </w:r>
      <w:r>
        <w:rPr>
          <w:szCs w:val="32"/>
          <w:lang w:eastAsia="en-US"/>
        </w:rPr>
        <w:t>écrasé sous la honte et le ridicule</w:t>
      </w:r>
      <w:r w:rsidR="0046142F">
        <w:rPr>
          <w:szCs w:val="32"/>
          <w:lang w:eastAsia="en-US"/>
        </w:rPr>
        <w:t>.</w:t>
      </w:r>
    </w:p>
    <w:p w14:paraId="18BF5F10" w14:textId="77777777" w:rsidR="0046142F" w:rsidRDefault="003148C9" w:rsidP="0046142F">
      <w:pPr>
        <w:rPr>
          <w:szCs w:val="32"/>
          <w:lang w:eastAsia="en-US"/>
        </w:rPr>
      </w:pPr>
      <w:r>
        <w:rPr>
          <w:szCs w:val="32"/>
          <w:lang w:eastAsia="en-US"/>
        </w:rPr>
        <w:t>Chose mille fois pire</w:t>
      </w:r>
      <w:r w:rsidR="0046142F">
        <w:rPr>
          <w:szCs w:val="32"/>
          <w:lang w:eastAsia="en-US"/>
        </w:rPr>
        <w:t xml:space="preserve">, </w:t>
      </w:r>
      <w:r>
        <w:rPr>
          <w:szCs w:val="32"/>
          <w:lang w:eastAsia="en-US"/>
        </w:rPr>
        <w:t>en amour</w:t>
      </w:r>
      <w:r w:rsidR="0046142F">
        <w:rPr>
          <w:szCs w:val="32"/>
          <w:lang w:eastAsia="en-US"/>
        </w:rPr>
        <w:t xml:space="preserve">, </w:t>
      </w:r>
      <w:r>
        <w:rPr>
          <w:szCs w:val="32"/>
          <w:lang w:eastAsia="en-US"/>
        </w:rPr>
        <w:t>que le crime lui-même</w:t>
      </w:r>
      <w:r w:rsidR="0046142F">
        <w:rPr>
          <w:szCs w:val="32"/>
          <w:lang w:eastAsia="en-US"/>
        </w:rPr>
        <w:t xml:space="preserve"> ! </w:t>
      </w:r>
      <w:r>
        <w:rPr>
          <w:szCs w:val="32"/>
          <w:lang w:eastAsia="en-US"/>
        </w:rPr>
        <w:t>Et Clémence le plaignait</w:t>
      </w:r>
      <w:r w:rsidR="0046142F">
        <w:rPr>
          <w:szCs w:val="32"/>
          <w:lang w:eastAsia="en-US"/>
        </w:rPr>
        <w:t xml:space="preserve">, </w:t>
      </w:r>
      <w:r>
        <w:rPr>
          <w:szCs w:val="32"/>
          <w:lang w:eastAsia="en-US"/>
        </w:rPr>
        <w:t>et Clémence l</w:t>
      </w:r>
      <w:r w:rsidR="0046142F">
        <w:rPr>
          <w:szCs w:val="32"/>
          <w:lang w:eastAsia="en-US"/>
        </w:rPr>
        <w:t>’</w:t>
      </w:r>
      <w:r>
        <w:rPr>
          <w:szCs w:val="32"/>
          <w:lang w:eastAsia="en-US"/>
        </w:rPr>
        <w:t>aimait</w:t>
      </w:r>
      <w:r w:rsidR="0046142F">
        <w:rPr>
          <w:szCs w:val="32"/>
          <w:lang w:eastAsia="en-US"/>
        </w:rPr>
        <w:t> !</w:t>
      </w:r>
    </w:p>
    <w:p w14:paraId="456F5766"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une excellente et délicieuse enfant que cette blonde Clémence</w:t>
      </w:r>
      <w:r w:rsidR="0046142F">
        <w:rPr>
          <w:szCs w:val="32"/>
          <w:lang w:eastAsia="en-US"/>
        </w:rPr>
        <w:t xml:space="preserve">. </w:t>
      </w:r>
      <w:r>
        <w:rPr>
          <w:szCs w:val="32"/>
          <w:lang w:eastAsia="en-US"/>
        </w:rPr>
        <w:t>Mais au fond de ce persistant et miséricordieux amour</w:t>
      </w:r>
      <w:r w:rsidR="0046142F">
        <w:rPr>
          <w:szCs w:val="32"/>
          <w:lang w:eastAsia="en-US"/>
        </w:rPr>
        <w:t xml:space="preserve">, </w:t>
      </w:r>
      <w:r>
        <w:rPr>
          <w:szCs w:val="32"/>
          <w:lang w:eastAsia="en-US"/>
        </w:rPr>
        <w:t>il y avait peut-être un tout petit mystère d</w:t>
      </w:r>
      <w:r w:rsidR="0046142F">
        <w:rPr>
          <w:szCs w:val="32"/>
          <w:lang w:eastAsia="en-US"/>
        </w:rPr>
        <w:t>’</w:t>
      </w:r>
      <w:r>
        <w:rPr>
          <w:szCs w:val="32"/>
          <w:lang w:eastAsia="en-US"/>
        </w:rPr>
        <w:t>égoïsme</w:t>
      </w:r>
      <w:r w:rsidR="0046142F">
        <w:rPr>
          <w:szCs w:val="32"/>
          <w:lang w:eastAsia="en-US"/>
        </w:rPr>
        <w:t>.</w:t>
      </w:r>
    </w:p>
    <w:p w14:paraId="441F400C" w14:textId="1574C1C7" w:rsidR="0046142F" w:rsidRDefault="003148C9" w:rsidP="0046142F">
      <w:pPr>
        <w:rPr>
          <w:szCs w:val="32"/>
          <w:lang w:eastAsia="en-US"/>
        </w:rPr>
      </w:pPr>
      <w:r>
        <w:rPr>
          <w:szCs w:val="32"/>
          <w:lang w:eastAsia="en-US"/>
        </w:rPr>
        <w:t>Tout petit</w:t>
      </w:r>
      <w:r w:rsidR="0046142F">
        <w:rPr>
          <w:szCs w:val="32"/>
          <w:lang w:eastAsia="en-US"/>
        </w:rPr>
        <w:t xml:space="preserve">, </w:t>
      </w:r>
      <w:r>
        <w:rPr>
          <w:szCs w:val="32"/>
          <w:lang w:eastAsia="en-US"/>
        </w:rPr>
        <w:t>vous entendez bien</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 xml:space="preserve">large au plus comme ces </w:t>
      </w:r>
      <w:r>
        <w:rPr>
          <w:i/>
          <w:iCs/>
          <w:szCs w:val="32"/>
          <w:lang w:eastAsia="en-US"/>
        </w:rPr>
        <w:t>grains de beauté</w:t>
      </w:r>
      <w:r>
        <w:rPr>
          <w:szCs w:val="32"/>
          <w:lang w:eastAsia="en-US"/>
        </w:rPr>
        <w:t xml:space="preserve"> qui font tache si gracieusement sur votre cou blanc</w:t>
      </w:r>
      <w:r w:rsidR="0046142F">
        <w:rPr>
          <w:szCs w:val="32"/>
          <w:lang w:eastAsia="en-US"/>
        </w:rPr>
        <w:t xml:space="preserve">, </w:t>
      </w:r>
      <w:r>
        <w:rPr>
          <w:szCs w:val="32"/>
          <w:lang w:eastAsia="en-US"/>
        </w:rPr>
        <w:t>madame</w:t>
      </w:r>
      <w:r w:rsidR="0046142F">
        <w:rPr>
          <w:szCs w:val="32"/>
          <w:lang w:eastAsia="en-US"/>
        </w:rPr>
        <w:t>.</w:t>
      </w:r>
    </w:p>
    <w:p w14:paraId="6D6086D7" w14:textId="77777777" w:rsidR="0046142F" w:rsidRDefault="003148C9" w:rsidP="0046142F">
      <w:pPr>
        <w:rPr>
          <w:szCs w:val="32"/>
          <w:lang w:eastAsia="en-US"/>
        </w:rPr>
      </w:pPr>
      <w:r>
        <w:rPr>
          <w:szCs w:val="32"/>
          <w:lang w:eastAsia="en-US"/>
        </w:rPr>
        <w:t>Ce petit mystère</w:t>
      </w:r>
      <w:r w:rsidR="0046142F">
        <w:rPr>
          <w:szCs w:val="32"/>
          <w:lang w:eastAsia="en-US"/>
        </w:rPr>
        <w:t xml:space="preserve">, </w:t>
      </w:r>
      <w:r>
        <w:rPr>
          <w:szCs w:val="32"/>
          <w:lang w:eastAsia="en-US"/>
        </w:rPr>
        <w:t>nous ne l</w:t>
      </w:r>
      <w:r w:rsidR="0046142F">
        <w:rPr>
          <w:szCs w:val="32"/>
          <w:lang w:eastAsia="en-US"/>
        </w:rPr>
        <w:t>’</w:t>
      </w:r>
      <w:r>
        <w:rPr>
          <w:szCs w:val="32"/>
          <w:lang w:eastAsia="en-US"/>
        </w:rPr>
        <w:t>éclairerons pas</w:t>
      </w:r>
      <w:r w:rsidR="0046142F">
        <w:rPr>
          <w:szCs w:val="32"/>
          <w:lang w:eastAsia="en-US"/>
        </w:rPr>
        <w:t>.</w:t>
      </w:r>
    </w:p>
    <w:p w14:paraId="4C489092" w14:textId="55EA5590" w:rsidR="0046142F" w:rsidRDefault="003148C9" w:rsidP="0046142F">
      <w:pPr>
        <w:rPr>
          <w:szCs w:val="32"/>
          <w:lang w:eastAsia="en-US"/>
        </w:rPr>
      </w:pPr>
      <w:r>
        <w:rPr>
          <w:szCs w:val="32"/>
          <w:lang w:eastAsia="en-US"/>
        </w:rPr>
        <w:t>Pourquoi se montrer sévère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 xml:space="preserve">Un </w:t>
      </w:r>
      <w:r>
        <w:rPr>
          <w:i/>
          <w:iCs/>
          <w:szCs w:val="32"/>
          <w:lang w:eastAsia="en-US"/>
        </w:rPr>
        <w:t>grain de beauté</w:t>
      </w:r>
      <w:r>
        <w:rPr>
          <w:szCs w:val="32"/>
          <w:lang w:eastAsia="en-US"/>
        </w:rPr>
        <w:t xml:space="preserve"> moral</w:t>
      </w:r>
      <w:r w:rsidR="0046142F">
        <w:rPr>
          <w:szCs w:val="32"/>
          <w:lang w:eastAsia="en-US"/>
        </w:rPr>
        <w:t xml:space="preserve">, </w:t>
      </w:r>
      <w:r>
        <w:rPr>
          <w:szCs w:val="32"/>
          <w:lang w:eastAsia="en-US"/>
        </w:rPr>
        <w:t>une jolie petite tache brune sur la blancheur de l</w:t>
      </w:r>
      <w:r w:rsidR="0046142F">
        <w:rPr>
          <w:szCs w:val="32"/>
          <w:lang w:eastAsia="en-US"/>
        </w:rPr>
        <w:t>’</w:t>
      </w:r>
      <w:r>
        <w:rPr>
          <w:szCs w:val="32"/>
          <w:lang w:eastAsia="en-US"/>
        </w:rPr>
        <w:t>âme</w:t>
      </w:r>
      <w:r w:rsidR="0046142F">
        <w:rPr>
          <w:szCs w:val="32"/>
          <w:lang w:eastAsia="en-US"/>
        </w:rPr>
        <w:t>.</w:t>
      </w:r>
    </w:p>
    <w:p w14:paraId="28E06BCE" w14:textId="2B21D72D" w:rsidR="003148C9" w:rsidRPr="0046142F" w:rsidRDefault="003148C9" w:rsidP="0046142F">
      <w:pPr>
        <w:keepNext/>
        <w:ind w:firstLine="0"/>
        <w:jc w:val="center"/>
        <w:rPr>
          <w:lang w:eastAsia="en-US"/>
        </w:rPr>
      </w:pPr>
      <w:r w:rsidRPr="0046142F">
        <w:rPr>
          <w:lang w:eastAsia="en-US"/>
        </w:rPr>
        <w:t>*</w:t>
      </w:r>
    </w:p>
    <w:p w14:paraId="7E4CA618" w14:textId="77777777" w:rsidR="0046142F" w:rsidRDefault="003148C9" w:rsidP="0046142F">
      <w:pPr>
        <w:ind w:firstLine="0"/>
        <w:jc w:val="center"/>
        <w:rPr>
          <w:lang w:eastAsia="en-US"/>
        </w:rPr>
      </w:pPr>
      <w:r w:rsidRPr="0046142F">
        <w:rPr>
          <w:lang w:eastAsia="en-US"/>
        </w:rPr>
        <w:t>* *</w:t>
      </w:r>
    </w:p>
    <w:p w14:paraId="04F09414"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un boudoir appartenant au genre ravissant</w:t>
      </w:r>
      <w:r w:rsidR="0046142F">
        <w:rPr>
          <w:szCs w:val="32"/>
          <w:lang w:eastAsia="en-US"/>
        </w:rPr>
        <w:t xml:space="preserve">. </w:t>
      </w:r>
      <w:r>
        <w:rPr>
          <w:szCs w:val="32"/>
          <w:lang w:eastAsia="en-US"/>
        </w:rPr>
        <w:t>Et combien de gentlemen</w:t>
      </w:r>
      <w:r w:rsidR="0046142F">
        <w:rPr>
          <w:szCs w:val="32"/>
          <w:lang w:eastAsia="en-US"/>
        </w:rPr>
        <w:t xml:space="preserve">, </w:t>
      </w:r>
      <w:r>
        <w:rPr>
          <w:szCs w:val="32"/>
          <w:lang w:eastAsia="en-US"/>
        </w:rPr>
        <w:t>vicomtes ou simplement courriers</w:t>
      </w:r>
      <w:r w:rsidR="0046142F">
        <w:rPr>
          <w:szCs w:val="32"/>
          <w:lang w:eastAsia="en-US"/>
        </w:rPr>
        <w:t xml:space="preserve">, </w:t>
      </w:r>
      <w:r>
        <w:rPr>
          <w:szCs w:val="32"/>
          <w:lang w:eastAsia="en-US"/>
        </w:rPr>
        <w:t>étaient entrés là</w:t>
      </w:r>
      <w:r w:rsidR="0046142F">
        <w:rPr>
          <w:szCs w:val="32"/>
          <w:lang w:eastAsia="en-US"/>
        </w:rPr>
        <w:t xml:space="preserve">, </w:t>
      </w:r>
      <w:r>
        <w:rPr>
          <w:szCs w:val="32"/>
          <w:lang w:eastAsia="en-US"/>
        </w:rPr>
        <w:t>le lorgnon dans l</w:t>
      </w:r>
      <w:r w:rsidR="0046142F">
        <w:rPr>
          <w:szCs w:val="32"/>
          <w:lang w:eastAsia="en-US"/>
        </w:rPr>
        <w:t>’</w:t>
      </w:r>
      <w:r>
        <w:rPr>
          <w:szCs w:val="32"/>
          <w:lang w:eastAsia="en-US"/>
        </w:rPr>
        <w:t>œil en mâchonnant</w:t>
      </w:r>
      <w:r w:rsidR="0046142F">
        <w:rPr>
          <w:szCs w:val="32"/>
          <w:lang w:eastAsia="en-US"/>
        </w:rPr>
        <w:t> :</w:t>
      </w:r>
    </w:p>
    <w:p w14:paraId="2F823C69" w14:textId="77777777" w:rsidR="0046142F" w:rsidRDefault="0046142F" w:rsidP="0046142F">
      <w:pPr>
        <w:rPr>
          <w:szCs w:val="32"/>
          <w:lang w:eastAsia="en-US"/>
        </w:rPr>
      </w:pPr>
      <w:r>
        <w:rPr>
          <w:lang w:eastAsia="en-US"/>
        </w:rPr>
        <w:lastRenderedPageBreak/>
        <w:t>— </w:t>
      </w:r>
      <w:r w:rsidR="003148C9">
        <w:rPr>
          <w:szCs w:val="32"/>
          <w:lang w:eastAsia="en-US"/>
        </w:rPr>
        <w:t>Adorable</w:t>
      </w:r>
      <w:r>
        <w:rPr>
          <w:szCs w:val="32"/>
          <w:lang w:eastAsia="en-US"/>
        </w:rPr>
        <w:t xml:space="preserve"> ! </w:t>
      </w:r>
      <w:r w:rsidR="003148C9">
        <w:rPr>
          <w:szCs w:val="32"/>
          <w:lang w:eastAsia="en-US"/>
        </w:rPr>
        <w:t>adorable</w:t>
      </w:r>
      <w:r>
        <w:rPr>
          <w:szCs w:val="32"/>
          <w:lang w:eastAsia="en-US"/>
        </w:rPr>
        <w:t> !</w:t>
      </w:r>
    </w:p>
    <w:p w14:paraId="6900C092" w14:textId="6ADB4A00" w:rsidR="0046142F" w:rsidRDefault="003148C9" w:rsidP="0046142F">
      <w:pPr>
        <w:rPr>
          <w:szCs w:val="32"/>
          <w:lang w:eastAsia="en-US"/>
        </w:rPr>
      </w:pPr>
      <w:r>
        <w:rPr>
          <w:szCs w:val="32"/>
          <w:lang w:eastAsia="en-US"/>
        </w:rPr>
        <w:t>Bergères-Pompadour</w:t>
      </w:r>
      <w:r w:rsidR="0046142F">
        <w:rPr>
          <w:szCs w:val="32"/>
          <w:lang w:eastAsia="en-US"/>
        </w:rPr>
        <w:t xml:space="preserve">, </w:t>
      </w:r>
      <w:r>
        <w:rPr>
          <w:szCs w:val="32"/>
          <w:lang w:eastAsia="en-US"/>
        </w:rPr>
        <w:t>secrétaire en nacre avec des miniatures rosées</w:t>
      </w:r>
      <w:r w:rsidR="0046142F">
        <w:rPr>
          <w:szCs w:val="32"/>
          <w:lang w:eastAsia="en-US"/>
        </w:rPr>
        <w:t xml:space="preserve">, </w:t>
      </w:r>
      <w:r>
        <w:rPr>
          <w:szCs w:val="32"/>
          <w:lang w:eastAsia="en-US"/>
        </w:rPr>
        <w:t>lit de repos au-dessus duquel deux Amours suspendaient de molles draperies</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des tableaux mignons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quelques membres potelés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les porcelaines si chères aux femmes de goût</w:t>
      </w:r>
      <w:r w:rsidR="0046142F">
        <w:rPr>
          <w:szCs w:val="32"/>
          <w:lang w:eastAsia="en-US"/>
        </w:rPr>
        <w:t> !</w:t>
      </w:r>
    </w:p>
    <w:p w14:paraId="62FD3F03" w14:textId="77777777" w:rsidR="0046142F" w:rsidRDefault="003148C9" w:rsidP="0046142F">
      <w:pPr>
        <w:rPr>
          <w:szCs w:val="32"/>
          <w:lang w:eastAsia="en-US"/>
        </w:rPr>
      </w:pPr>
      <w:r>
        <w:rPr>
          <w:szCs w:val="32"/>
          <w:lang w:eastAsia="en-US"/>
        </w:rPr>
        <w:t>Pour adoucir le jour</w:t>
      </w:r>
      <w:r w:rsidR="0046142F">
        <w:rPr>
          <w:szCs w:val="32"/>
          <w:lang w:eastAsia="en-US"/>
        </w:rPr>
        <w:t xml:space="preserve">, </w:t>
      </w:r>
      <w:r>
        <w:rPr>
          <w:szCs w:val="32"/>
          <w:lang w:eastAsia="en-US"/>
        </w:rPr>
        <w:t>la dentelle et la soie</w:t>
      </w:r>
      <w:r w:rsidR="0046142F">
        <w:rPr>
          <w:szCs w:val="32"/>
          <w:lang w:eastAsia="en-US"/>
        </w:rPr>
        <w:t>.</w:t>
      </w:r>
    </w:p>
    <w:p w14:paraId="1E60B8B0" w14:textId="77777777" w:rsidR="0046142F" w:rsidRDefault="003148C9" w:rsidP="0046142F">
      <w:pPr>
        <w:rPr>
          <w:szCs w:val="32"/>
          <w:lang w:eastAsia="en-US"/>
        </w:rPr>
      </w:pPr>
      <w:r>
        <w:rPr>
          <w:szCs w:val="32"/>
          <w:lang w:eastAsia="en-US"/>
        </w:rPr>
        <w:t>Pour amortir les pas</w:t>
      </w:r>
      <w:r w:rsidR="0046142F">
        <w:rPr>
          <w:szCs w:val="32"/>
          <w:lang w:eastAsia="en-US"/>
        </w:rPr>
        <w:t xml:space="preserve">, </w:t>
      </w:r>
      <w:r>
        <w:rPr>
          <w:szCs w:val="32"/>
          <w:lang w:eastAsia="en-US"/>
        </w:rPr>
        <w:t>un tapis discret où les éperons eux-mêmes se taisaient</w:t>
      </w:r>
      <w:r w:rsidR="0046142F">
        <w:rPr>
          <w:szCs w:val="32"/>
          <w:lang w:eastAsia="en-US"/>
        </w:rPr>
        <w:t>.</w:t>
      </w:r>
    </w:p>
    <w:p w14:paraId="534D009D" w14:textId="77777777" w:rsidR="0046142F" w:rsidRDefault="003148C9" w:rsidP="0046142F">
      <w:pPr>
        <w:rPr>
          <w:szCs w:val="32"/>
          <w:lang w:eastAsia="en-US"/>
        </w:rPr>
      </w:pPr>
      <w:r>
        <w:rPr>
          <w:szCs w:val="32"/>
          <w:lang w:eastAsia="en-US"/>
        </w:rPr>
        <w:t>Adorable</w:t>
      </w:r>
      <w:r w:rsidR="0046142F">
        <w:rPr>
          <w:szCs w:val="32"/>
          <w:lang w:eastAsia="en-US"/>
        </w:rPr>
        <w:t xml:space="preserve"> ! </w:t>
      </w:r>
      <w:r>
        <w:rPr>
          <w:szCs w:val="32"/>
          <w:lang w:eastAsia="en-US"/>
        </w:rPr>
        <w:t>adorable</w:t>
      </w:r>
      <w:r w:rsidR="0046142F">
        <w:rPr>
          <w:szCs w:val="32"/>
          <w:lang w:eastAsia="en-US"/>
        </w:rPr>
        <w:t> !</w:t>
      </w:r>
    </w:p>
    <w:p w14:paraId="1E0903D3" w14:textId="77777777" w:rsidR="0046142F" w:rsidRDefault="003148C9" w:rsidP="0046142F">
      <w:pPr>
        <w:rPr>
          <w:szCs w:val="32"/>
          <w:lang w:eastAsia="en-US"/>
        </w:rPr>
      </w:pPr>
      <w:r>
        <w:rPr>
          <w:szCs w:val="32"/>
          <w:lang w:eastAsia="en-US"/>
        </w:rPr>
        <w:t>Mais pourquoi mettre un prie-Dieu là-bas</w:t>
      </w:r>
      <w:r w:rsidR="0046142F">
        <w:rPr>
          <w:szCs w:val="32"/>
          <w:lang w:eastAsia="en-US"/>
        </w:rPr>
        <w:t xml:space="preserve">, </w:t>
      </w:r>
      <w:r>
        <w:rPr>
          <w:szCs w:val="32"/>
          <w:lang w:eastAsia="en-US"/>
        </w:rPr>
        <w:t>dans ce coin</w:t>
      </w:r>
      <w:r w:rsidR="0046142F">
        <w:rPr>
          <w:szCs w:val="32"/>
          <w:lang w:eastAsia="en-US"/>
        </w:rPr>
        <w:t> ?</w:t>
      </w:r>
    </w:p>
    <w:p w14:paraId="0B453EC3" w14:textId="77777777" w:rsidR="0046142F" w:rsidRDefault="003148C9" w:rsidP="0046142F">
      <w:pPr>
        <w:rPr>
          <w:szCs w:val="32"/>
          <w:lang w:eastAsia="en-US"/>
        </w:rPr>
      </w:pPr>
      <w:r>
        <w:rPr>
          <w:szCs w:val="32"/>
          <w:lang w:eastAsia="en-US"/>
        </w:rPr>
        <w:t>Quand vous vous repentirez</w:t>
      </w:r>
      <w:r w:rsidR="0046142F">
        <w:rPr>
          <w:szCs w:val="32"/>
          <w:lang w:eastAsia="en-US"/>
        </w:rPr>
        <w:t xml:space="preserve">, </w:t>
      </w:r>
      <w:r>
        <w:rPr>
          <w:szCs w:val="32"/>
          <w:lang w:eastAsia="en-US"/>
        </w:rPr>
        <w:t>Madeleine</w:t>
      </w:r>
      <w:r w:rsidR="0046142F">
        <w:rPr>
          <w:szCs w:val="32"/>
          <w:lang w:eastAsia="en-US"/>
        </w:rPr>
        <w:t xml:space="preserve">, </w:t>
      </w:r>
      <w:r>
        <w:rPr>
          <w:szCs w:val="32"/>
          <w:lang w:eastAsia="en-US"/>
        </w:rPr>
        <w:t>ce prie-Dieu vous sera un remords</w:t>
      </w:r>
      <w:r w:rsidR="0046142F">
        <w:rPr>
          <w:szCs w:val="32"/>
          <w:lang w:eastAsia="en-US"/>
        </w:rPr>
        <w:t>.</w:t>
      </w:r>
    </w:p>
    <w:p w14:paraId="6D8D92F0" w14:textId="77777777" w:rsidR="0046142F" w:rsidRDefault="003148C9" w:rsidP="0046142F">
      <w:pPr>
        <w:rPr>
          <w:szCs w:val="32"/>
          <w:lang w:eastAsia="en-US"/>
        </w:rPr>
      </w:pPr>
      <w:r>
        <w:rPr>
          <w:szCs w:val="32"/>
          <w:lang w:eastAsia="en-US"/>
        </w:rPr>
        <w:t>Un prie-Dieu n</w:t>
      </w:r>
      <w:r w:rsidR="0046142F">
        <w:rPr>
          <w:szCs w:val="32"/>
          <w:lang w:eastAsia="en-US"/>
        </w:rPr>
        <w:t>’</w:t>
      </w:r>
      <w:r>
        <w:rPr>
          <w:szCs w:val="32"/>
          <w:lang w:eastAsia="en-US"/>
        </w:rPr>
        <w:t>est pas fait pour supporter la cravache d</w:t>
      </w:r>
      <w:r w:rsidR="0046142F">
        <w:rPr>
          <w:szCs w:val="32"/>
          <w:lang w:eastAsia="en-US"/>
        </w:rPr>
        <w:t>’</w:t>
      </w:r>
      <w:r>
        <w:rPr>
          <w:szCs w:val="32"/>
          <w:lang w:eastAsia="en-US"/>
        </w:rPr>
        <w:t>un centaure ou le chapeau d</w:t>
      </w:r>
      <w:r w:rsidR="0046142F">
        <w:rPr>
          <w:szCs w:val="32"/>
          <w:lang w:eastAsia="en-US"/>
        </w:rPr>
        <w:t>’</w:t>
      </w:r>
      <w:r>
        <w:rPr>
          <w:szCs w:val="32"/>
          <w:lang w:eastAsia="en-US"/>
        </w:rPr>
        <w:t>un loup-cervier amoureux</w:t>
      </w:r>
      <w:r w:rsidR="0046142F">
        <w:rPr>
          <w:szCs w:val="32"/>
          <w:lang w:eastAsia="en-US"/>
        </w:rPr>
        <w:t>.</w:t>
      </w:r>
    </w:p>
    <w:p w14:paraId="36E03251" w14:textId="77777777" w:rsidR="0046142F" w:rsidRDefault="003148C9" w:rsidP="0046142F">
      <w:pPr>
        <w:rPr>
          <w:szCs w:val="32"/>
          <w:lang w:eastAsia="en-US"/>
        </w:rPr>
      </w:pPr>
      <w:r>
        <w:rPr>
          <w:szCs w:val="32"/>
          <w:lang w:eastAsia="en-US"/>
        </w:rPr>
        <w:t>Madeleine</w:t>
      </w:r>
      <w:r w:rsidR="0046142F">
        <w:rPr>
          <w:szCs w:val="32"/>
          <w:lang w:eastAsia="en-US"/>
        </w:rPr>
        <w:t xml:space="preserve"> ! </w:t>
      </w:r>
      <w:r>
        <w:rPr>
          <w:szCs w:val="32"/>
          <w:lang w:eastAsia="en-US"/>
        </w:rPr>
        <w:t>ô Madeleine</w:t>
      </w:r>
      <w:r w:rsidR="0046142F">
        <w:rPr>
          <w:szCs w:val="32"/>
          <w:lang w:eastAsia="en-US"/>
        </w:rPr>
        <w:t xml:space="preserve">, </w:t>
      </w:r>
      <w:r>
        <w:rPr>
          <w:szCs w:val="32"/>
          <w:lang w:eastAsia="en-US"/>
        </w:rPr>
        <w:t>gardez le prie-Dieu pour plus tard</w:t>
      </w:r>
      <w:r w:rsidR="0046142F">
        <w:rPr>
          <w:szCs w:val="32"/>
          <w:lang w:eastAsia="en-US"/>
        </w:rPr>
        <w:t> !</w:t>
      </w:r>
    </w:p>
    <w:p w14:paraId="12BE20F6" w14:textId="77777777" w:rsidR="0046142F" w:rsidRDefault="003148C9" w:rsidP="0046142F">
      <w:pPr>
        <w:rPr>
          <w:szCs w:val="32"/>
          <w:lang w:eastAsia="en-US"/>
        </w:rPr>
      </w:pPr>
      <w:r>
        <w:rPr>
          <w:szCs w:val="32"/>
          <w:lang w:eastAsia="en-US"/>
        </w:rPr>
        <w:t>La Madeleine de ce boudoir n</w:t>
      </w:r>
      <w:r w:rsidR="0046142F">
        <w:rPr>
          <w:szCs w:val="32"/>
          <w:lang w:eastAsia="en-US"/>
        </w:rPr>
        <w:t>’</w:t>
      </w:r>
      <w:r>
        <w:rPr>
          <w:szCs w:val="32"/>
          <w:lang w:eastAsia="en-US"/>
        </w:rPr>
        <w:t>en était pas du tout à se repentir</w:t>
      </w:r>
      <w:r w:rsidR="0046142F">
        <w:rPr>
          <w:szCs w:val="32"/>
          <w:lang w:eastAsia="en-US"/>
        </w:rPr>
        <w:t xml:space="preserve"> ; </w:t>
      </w:r>
      <w:r>
        <w:rPr>
          <w:szCs w:val="32"/>
          <w:lang w:eastAsia="en-US"/>
        </w:rPr>
        <w:t>elle avait nom madame Paoli</w:t>
      </w:r>
      <w:r w:rsidR="0046142F">
        <w:rPr>
          <w:szCs w:val="32"/>
          <w:lang w:eastAsia="en-US"/>
        </w:rPr>
        <w:t>.</w:t>
      </w:r>
    </w:p>
    <w:p w14:paraId="50583365" w14:textId="77777777" w:rsidR="0046142F" w:rsidRDefault="003148C9" w:rsidP="0046142F">
      <w:pPr>
        <w:rPr>
          <w:szCs w:val="32"/>
          <w:lang w:eastAsia="en-US"/>
        </w:rPr>
      </w:pPr>
      <w:r>
        <w:rPr>
          <w:szCs w:val="32"/>
          <w:lang w:eastAsia="en-US"/>
        </w:rPr>
        <w:t>Nous entrons chez elle un quart d</w:t>
      </w:r>
      <w:r w:rsidR="0046142F">
        <w:rPr>
          <w:szCs w:val="32"/>
          <w:lang w:eastAsia="en-US"/>
        </w:rPr>
        <w:t>’</w:t>
      </w:r>
      <w:r>
        <w:rPr>
          <w:szCs w:val="32"/>
          <w:lang w:eastAsia="en-US"/>
        </w:rPr>
        <w:t>heure après son départ des salons Beaujoyeux</w:t>
      </w:r>
      <w:r w:rsidR="0046142F">
        <w:rPr>
          <w:szCs w:val="32"/>
          <w:lang w:eastAsia="en-US"/>
        </w:rPr>
        <w:t>.</w:t>
      </w:r>
    </w:p>
    <w:p w14:paraId="5A9255FA" w14:textId="77777777" w:rsidR="0046142F" w:rsidRDefault="003148C9" w:rsidP="0046142F">
      <w:pPr>
        <w:rPr>
          <w:szCs w:val="32"/>
          <w:lang w:eastAsia="en-US"/>
        </w:rPr>
      </w:pPr>
      <w:r>
        <w:rPr>
          <w:szCs w:val="32"/>
          <w:lang w:eastAsia="en-US"/>
        </w:rPr>
        <w:t>Il était plus de minuit</w:t>
      </w:r>
      <w:r w:rsidR="0046142F">
        <w:rPr>
          <w:szCs w:val="32"/>
          <w:lang w:eastAsia="en-US"/>
        </w:rPr>
        <w:t>.</w:t>
      </w:r>
    </w:p>
    <w:p w14:paraId="04353A9B" w14:textId="6400EB6B" w:rsidR="0046142F" w:rsidRDefault="003148C9" w:rsidP="0046142F">
      <w:pPr>
        <w:rPr>
          <w:szCs w:val="32"/>
          <w:lang w:eastAsia="en-US"/>
        </w:rPr>
      </w:pPr>
      <w:r>
        <w:rPr>
          <w:szCs w:val="32"/>
          <w:lang w:eastAsia="en-US"/>
        </w:rPr>
        <w:t>Madame de Marans était seule dans le boudoir</w:t>
      </w:r>
      <w:r w:rsidR="0046142F">
        <w:rPr>
          <w:szCs w:val="32"/>
          <w:lang w:eastAsia="en-US"/>
        </w:rPr>
        <w:t xml:space="preserve">, </w:t>
      </w:r>
      <w:r>
        <w:rPr>
          <w:szCs w:val="32"/>
          <w:lang w:eastAsia="en-US"/>
        </w:rPr>
        <w:t xml:space="preserve">parce que madame Paoli avait couru chez </w:t>
      </w:r>
      <w:r w:rsidR="0046142F">
        <w:rPr>
          <w:szCs w:val="32"/>
          <w:lang w:eastAsia="en-US"/>
        </w:rPr>
        <w:t>M. </w:t>
      </w:r>
      <w:r>
        <w:rPr>
          <w:szCs w:val="32"/>
          <w:lang w:eastAsia="en-US"/>
        </w:rPr>
        <w:t xml:space="preserve">Raymond </w:t>
      </w:r>
      <w:proofErr w:type="spellStart"/>
      <w:r>
        <w:rPr>
          <w:szCs w:val="32"/>
          <w:lang w:eastAsia="en-US"/>
        </w:rPr>
        <w:t>Lointier</w:t>
      </w:r>
      <w:proofErr w:type="spellEnd"/>
      <w:r>
        <w:rPr>
          <w:szCs w:val="32"/>
          <w:lang w:eastAsia="en-US"/>
        </w:rPr>
        <w:t xml:space="preserve"> pour lui dire</w:t>
      </w:r>
      <w:r w:rsidR="0046142F">
        <w:rPr>
          <w:szCs w:val="32"/>
          <w:lang w:eastAsia="en-US"/>
        </w:rPr>
        <w:t xml:space="preserve"> : </w:t>
      </w:r>
      <w:r>
        <w:rPr>
          <w:szCs w:val="32"/>
          <w:lang w:eastAsia="en-US"/>
        </w:rPr>
        <w:t>Victoire</w:t>
      </w:r>
      <w:r w:rsidR="0046142F">
        <w:rPr>
          <w:szCs w:val="32"/>
          <w:lang w:eastAsia="en-US"/>
        </w:rPr>
        <w:t xml:space="preserve"> ! </w:t>
      </w:r>
      <w:r>
        <w:rPr>
          <w:szCs w:val="32"/>
          <w:lang w:eastAsia="en-US"/>
        </w:rPr>
        <w:t>la citadelle est rendue</w:t>
      </w:r>
      <w:r w:rsidR="0046142F">
        <w:rPr>
          <w:szCs w:val="32"/>
          <w:lang w:eastAsia="en-US"/>
        </w:rPr>
        <w:t>.</w:t>
      </w:r>
    </w:p>
    <w:p w14:paraId="2C758E85" w14:textId="47C83980" w:rsidR="0046142F" w:rsidRDefault="003148C9" w:rsidP="0046142F">
      <w:pPr>
        <w:rPr>
          <w:szCs w:val="32"/>
          <w:lang w:eastAsia="en-US"/>
        </w:rPr>
      </w:pPr>
      <w:r>
        <w:rPr>
          <w:szCs w:val="32"/>
          <w:lang w:eastAsia="en-US"/>
        </w:rPr>
        <w:lastRenderedPageBreak/>
        <w:t xml:space="preserve">Ceci était un peu en contradiction avec les ordres de </w:t>
      </w:r>
      <w:r w:rsidR="0046142F">
        <w:rPr>
          <w:szCs w:val="32"/>
          <w:lang w:eastAsia="en-US"/>
        </w:rPr>
        <w:t>M. </w:t>
      </w:r>
      <w:r>
        <w:rPr>
          <w:szCs w:val="32"/>
          <w:lang w:eastAsia="en-US"/>
        </w:rPr>
        <w:t xml:space="preserve">André </w:t>
      </w:r>
      <w:proofErr w:type="spellStart"/>
      <w:r>
        <w:rPr>
          <w:szCs w:val="32"/>
          <w:lang w:eastAsia="en-US"/>
        </w:rPr>
        <w:t>Lointier</w:t>
      </w:r>
      <w:proofErr w:type="spellEnd"/>
      <w:r w:rsidR="0046142F">
        <w:rPr>
          <w:szCs w:val="32"/>
          <w:lang w:eastAsia="en-US"/>
        </w:rPr>
        <w:t xml:space="preserve">, </w:t>
      </w:r>
      <w:r>
        <w:rPr>
          <w:szCs w:val="32"/>
          <w:lang w:eastAsia="en-US"/>
        </w:rPr>
        <w:t>pour qui elle avait travaillé depuis deux jours</w:t>
      </w:r>
      <w:r w:rsidR="0046142F">
        <w:rPr>
          <w:szCs w:val="32"/>
          <w:lang w:eastAsia="en-US"/>
        </w:rPr>
        <w:t xml:space="preserve"> ; </w:t>
      </w:r>
      <w:r>
        <w:rPr>
          <w:szCs w:val="32"/>
          <w:lang w:eastAsia="en-US"/>
        </w:rPr>
        <w:t>mais la belle Milanaise n</w:t>
      </w:r>
      <w:r w:rsidR="0046142F">
        <w:rPr>
          <w:szCs w:val="32"/>
          <w:lang w:eastAsia="en-US"/>
        </w:rPr>
        <w:t>’</w:t>
      </w:r>
      <w:r>
        <w:rPr>
          <w:szCs w:val="32"/>
          <w:lang w:eastAsia="en-US"/>
        </w:rPr>
        <w:t>avait jamais le moindre scrupule de conscience quand il s</w:t>
      </w:r>
      <w:r w:rsidR="0046142F">
        <w:rPr>
          <w:szCs w:val="32"/>
          <w:lang w:eastAsia="en-US"/>
        </w:rPr>
        <w:t>’</w:t>
      </w:r>
      <w:r>
        <w:rPr>
          <w:szCs w:val="32"/>
          <w:lang w:eastAsia="en-US"/>
        </w:rPr>
        <w:t>agissait de gagner cent louis</w:t>
      </w:r>
      <w:r w:rsidR="0046142F">
        <w:rPr>
          <w:szCs w:val="32"/>
          <w:lang w:eastAsia="en-US"/>
        </w:rPr>
        <w:t>.</w:t>
      </w:r>
    </w:p>
    <w:p w14:paraId="7607CAA2" w14:textId="6E10CEF0" w:rsidR="0046142F" w:rsidRDefault="003148C9" w:rsidP="0046142F">
      <w:pPr>
        <w:rPr>
          <w:szCs w:val="32"/>
          <w:lang w:eastAsia="en-US"/>
        </w:rPr>
      </w:pPr>
      <w:r>
        <w:rPr>
          <w:szCs w:val="32"/>
          <w:lang w:eastAsia="en-US"/>
        </w:rPr>
        <w:t xml:space="preserve">Albert lui avait promis cent louis de la part de </w:t>
      </w:r>
      <w:r w:rsidR="0046142F">
        <w:rPr>
          <w:szCs w:val="32"/>
          <w:lang w:eastAsia="en-US"/>
        </w:rPr>
        <w:t>M. </w:t>
      </w:r>
      <w:r>
        <w:rPr>
          <w:szCs w:val="32"/>
          <w:lang w:eastAsia="en-US"/>
        </w:rPr>
        <w:t xml:space="preserve">Raymond </w:t>
      </w:r>
      <w:proofErr w:type="spellStart"/>
      <w:r>
        <w:rPr>
          <w:szCs w:val="32"/>
          <w:lang w:eastAsia="en-US"/>
        </w:rPr>
        <w:t>Lointier</w:t>
      </w:r>
      <w:proofErr w:type="spellEnd"/>
      <w:r w:rsidR="0046142F">
        <w:rPr>
          <w:szCs w:val="32"/>
          <w:lang w:eastAsia="en-US"/>
        </w:rPr>
        <w:t>.</w:t>
      </w:r>
    </w:p>
    <w:p w14:paraId="2229D26C" w14:textId="419B97E8" w:rsidR="0046142F" w:rsidRDefault="003148C9" w:rsidP="0046142F">
      <w:pPr>
        <w:rPr>
          <w:szCs w:val="32"/>
          <w:lang w:eastAsia="en-US"/>
        </w:rPr>
      </w:pPr>
      <w:r>
        <w:rPr>
          <w:szCs w:val="32"/>
          <w:lang w:eastAsia="en-US"/>
        </w:rPr>
        <w:t>Et</w:t>
      </w:r>
      <w:r w:rsidR="0046142F">
        <w:rPr>
          <w:szCs w:val="32"/>
          <w:lang w:eastAsia="en-US"/>
        </w:rPr>
        <w:t xml:space="preserve">, </w:t>
      </w:r>
      <w:r>
        <w:rPr>
          <w:szCs w:val="32"/>
          <w:lang w:eastAsia="en-US"/>
        </w:rPr>
        <w:t xml:space="preserve">à considérer la passion que </w:t>
      </w:r>
      <w:r w:rsidR="0046142F">
        <w:rPr>
          <w:szCs w:val="32"/>
          <w:lang w:eastAsia="en-US"/>
        </w:rPr>
        <w:t>M. </w:t>
      </w:r>
      <w:r>
        <w:rPr>
          <w:szCs w:val="32"/>
          <w:lang w:eastAsia="en-US"/>
        </w:rPr>
        <w:t xml:space="preserve">Raymond </w:t>
      </w:r>
      <w:proofErr w:type="spellStart"/>
      <w:r>
        <w:rPr>
          <w:szCs w:val="32"/>
          <w:lang w:eastAsia="en-US"/>
        </w:rPr>
        <w:t>Lointier</w:t>
      </w:r>
      <w:proofErr w:type="spellEnd"/>
      <w:r>
        <w:rPr>
          <w:szCs w:val="32"/>
          <w:lang w:eastAsia="en-US"/>
        </w:rPr>
        <w:t xml:space="preserve"> avait mise dans toute cette affaire</w:t>
      </w:r>
      <w:r w:rsidR="0046142F">
        <w:rPr>
          <w:szCs w:val="32"/>
          <w:lang w:eastAsia="en-US"/>
        </w:rPr>
        <w:t xml:space="preserve">, </w:t>
      </w:r>
      <w:r>
        <w:rPr>
          <w:szCs w:val="32"/>
          <w:lang w:eastAsia="en-US"/>
        </w:rPr>
        <w:t>Paoli ne craignait point de le voir se dédire</w:t>
      </w:r>
      <w:r w:rsidR="0046142F">
        <w:rPr>
          <w:szCs w:val="32"/>
          <w:lang w:eastAsia="en-US"/>
        </w:rPr>
        <w:t>.</w:t>
      </w:r>
    </w:p>
    <w:p w14:paraId="20E69EB6" w14:textId="77777777" w:rsidR="0046142F" w:rsidRDefault="003148C9" w:rsidP="0046142F">
      <w:pPr>
        <w:rPr>
          <w:szCs w:val="32"/>
          <w:lang w:eastAsia="en-US"/>
        </w:rPr>
      </w:pPr>
      <w:r>
        <w:rPr>
          <w:szCs w:val="32"/>
          <w:lang w:eastAsia="en-US"/>
        </w:rPr>
        <w:t>Ce soir même</w:t>
      </w:r>
      <w:r w:rsidR="0046142F">
        <w:rPr>
          <w:szCs w:val="32"/>
          <w:lang w:eastAsia="en-US"/>
        </w:rPr>
        <w:t xml:space="preserve">, </w:t>
      </w:r>
      <w:r>
        <w:rPr>
          <w:szCs w:val="32"/>
          <w:lang w:eastAsia="en-US"/>
        </w:rPr>
        <w:t>n</w:t>
      </w:r>
      <w:r w:rsidR="0046142F">
        <w:rPr>
          <w:szCs w:val="32"/>
          <w:lang w:eastAsia="en-US"/>
        </w:rPr>
        <w:t>’</w:t>
      </w:r>
      <w:r>
        <w:rPr>
          <w:szCs w:val="32"/>
          <w:lang w:eastAsia="en-US"/>
        </w:rPr>
        <w:t xml:space="preserve">était-il pas encore au théâtre de Diane à écouter la </w:t>
      </w:r>
      <w:proofErr w:type="spellStart"/>
      <w:r>
        <w:rPr>
          <w:szCs w:val="32"/>
          <w:lang w:eastAsia="en-US"/>
        </w:rPr>
        <w:t>Lovely</w:t>
      </w:r>
      <w:proofErr w:type="spellEnd"/>
      <w:r w:rsidR="0046142F">
        <w:rPr>
          <w:szCs w:val="32"/>
          <w:lang w:eastAsia="en-US"/>
        </w:rPr>
        <w:t> ?</w:t>
      </w:r>
    </w:p>
    <w:p w14:paraId="64175C34" w14:textId="77777777" w:rsidR="0046142F" w:rsidRDefault="003148C9" w:rsidP="0046142F">
      <w:pPr>
        <w:rPr>
          <w:szCs w:val="32"/>
          <w:lang w:eastAsia="en-US"/>
        </w:rPr>
      </w:pPr>
      <w:r>
        <w:rPr>
          <w:szCs w:val="32"/>
          <w:lang w:eastAsia="en-US"/>
        </w:rPr>
        <w:t>Paoli l</w:t>
      </w:r>
      <w:r w:rsidR="0046142F">
        <w:rPr>
          <w:szCs w:val="32"/>
          <w:lang w:eastAsia="en-US"/>
        </w:rPr>
        <w:t>’</w:t>
      </w:r>
      <w:r>
        <w:rPr>
          <w:szCs w:val="32"/>
          <w:lang w:eastAsia="en-US"/>
        </w:rPr>
        <w:t>avait reconnu derrière la grille à demi relevée de sa loge</w:t>
      </w:r>
      <w:r w:rsidR="0046142F">
        <w:rPr>
          <w:szCs w:val="32"/>
          <w:lang w:eastAsia="en-US"/>
        </w:rPr>
        <w:t>.</w:t>
      </w:r>
    </w:p>
    <w:p w14:paraId="7F1D9B3E" w14:textId="77777777" w:rsidR="0046142F" w:rsidRDefault="003148C9" w:rsidP="0046142F">
      <w:pPr>
        <w:rPr>
          <w:szCs w:val="32"/>
          <w:lang w:eastAsia="en-US"/>
        </w:rPr>
      </w:pPr>
      <w:r>
        <w:rPr>
          <w:szCs w:val="32"/>
          <w:lang w:eastAsia="en-US"/>
        </w:rPr>
        <w:t>Elle était sûre d</w:t>
      </w:r>
      <w:r w:rsidR="0046142F">
        <w:rPr>
          <w:szCs w:val="32"/>
          <w:lang w:eastAsia="en-US"/>
        </w:rPr>
        <w:t>’</w:t>
      </w:r>
      <w:r>
        <w:rPr>
          <w:szCs w:val="32"/>
          <w:lang w:eastAsia="en-US"/>
        </w:rPr>
        <w:t>être bien reçue</w:t>
      </w:r>
      <w:r w:rsidR="0046142F">
        <w:rPr>
          <w:szCs w:val="32"/>
          <w:lang w:eastAsia="en-US"/>
        </w:rPr>
        <w:t>.</w:t>
      </w:r>
    </w:p>
    <w:p w14:paraId="10BFFCC0" w14:textId="77777777" w:rsidR="0046142F" w:rsidRDefault="003148C9" w:rsidP="0046142F">
      <w:pPr>
        <w:rPr>
          <w:szCs w:val="32"/>
          <w:lang w:eastAsia="en-US"/>
        </w:rPr>
      </w:pPr>
      <w:r>
        <w:rPr>
          <w:szCs w:val="32"/>
          <w:lang w:eastAsia="en-US"/>
        </w:rPr>
        <w:t>En quittant madame de Marans</w:t>
      </w:r>
      <w:r w:rsidR="0046142F">
        <w:rPr>
          <w:szCs w:val="32"/>
          <w:lang w:eastAsia="en-US"/>
        </w:rPr>
        <w:t xml:space="preserve">, </w:t>
      </w:r>
      <w:r>
        <w:rPr>
          <w:szCs w:val="32"/>
          <w:lang w:eastAsia="en-US"/>
        </w:rPr>
        <w:t>elle lui avait dit</w:t>
      </w:r>
      <w:r w:rsidR="0046142F">
        <w:rPr>
          <w:szCs w:val="32"/>
          <w:lang w:eastAsia="en-US"/>
        </w:rPr>
        <w:t> :</w:t>
      </w:r>
    </w:p>
    <w:p w14:paraId="0A2A2522" w14:textId="77777777" w:rsidR="0046142F" w:rsidRDefault="0046142F" w:rsidP="0046142F">
      <w:pPr>
        <w:rPr>
          <w:szCs w:val="32"/>
          <w:lang w:eastAsia="en-US"/>
        </w:rPr>
      </w:pPr>
      <w:r>
        <w:rPr>
          <w:lang w:eastAsia="en-US"/>
        </w:rPr>
        <w:t>— </w:t>
      </w:r>
      <w:r w:rsidR="003148C9">
        <w:rPr>
          <w:szCs w:val="32"/>
          <w:lang w:eastAsia="en-US"/>
        </w:rPr>
        <w:t>Vous n</w:t>
      </w:r>
      <w:r>
        <w:rPr>
          <w:szCs w:val="32"/>
          <w:lang w:eastAsia="en-US"/>
        </w:rPr>
        <w:t>’</w:t>
      </w:r>
      <w:r w:rsidR="003148C9">
        <w:rPr>
          <w:szCs w:val="32"/>
          <w:lang w:eastAsia="en-US"/>
        </w:rPr>
        <w:t>attendrez pas longtemps</w:t>
      </w:r>
      <w:r>
        <w:rPr>
          <w:szCs w:val="32"/>
          <w:lang w:eastAsia="en-US"/>
        </w:rPr>
        <w:t>.</w:t>
      </w:r>
    </w:p>
    <w:p w14:paraId="47500CA5" w14:textId="77777777" w:rsidR="0046142F" w:rsidRDefault="003148C9" w:rsidP="0046142F">
      <w:pPr>
        <w:rPr>
          <w:szCs w:val="32"/>
          <w:lang w:eastAsia="en-US"/>
        </w:rPr>
      </w:pPr>
      <w:r>
        <w:rPr>
          <w:szCs w:val="32"/>
          <w:lang w:eastAsia="en-US"/>
        </w:rPr>
        <w:t>Berthe restait donc toute seule</w:t>
      </w:r>
      <w:r w:rsidR="0046142F">
        <w:rPr>
          <w:szCs w:val="32"/>
          <w:lang w:eastAsia="en-US"/>
        </w:rPr>
        <w:t xml:space="preserve">, </w:t>
      </w:r>
      <w:r>
        <w:rPr>
          <w:szCs w:val="32"/>
          <w:lang w:eastAsia="en-US"/>
        </w:rPr>
        <w:t>la pauvre femme</w:t>
      </w:r>
      <w:r w:rsidR="0046142F">
        <w:rPr>
          <w:szCs w:val="32"/>
          <w:lang w:eastAsia="en-US"/>
        </w:rPr>
        <w:t> !</w:t>
      </w:r>
    </w:p>
    <w:p w14:paraId="17D6EC21" w14:textId="77777777" w:rsidR="0046142F" w:rsidRDefault="003148C9" w:rsidP="0046142F">
      <w:pPr>
        <w:rPr>
          <w:szCs w:val="32"/>
          <w:lang w:eastAsia="en-US"/>
        </w:rPr>
      </w:pPr>
      <w:r>
        <w:rPr>
          <w:szCs w:val="32"/>
          <w:lang w:eastAsia="en-US"/>
        </w:rPr>
        <w:t xml:space="preserve">Chaque lieu consacré </w:t>
      </w:r>
      <w:proofErr w:type="spellStart"/>
      <w:r>
        <w:rPr>
          <w:szCs w:val="32"/>
          <w:lang w:eastAsia="en-US"/>
        </w:rPr>
        <w:t>a</w:t>
      </w:r>
      <w:proofErr w:type="spellEnd"/>
      <w:r>
        <w:rPr>
          <w:szCs w:val="32"/>
          <w:lang w:eastAsia="en-US"/>
        </w:rPr>
        <w:t xml:space="preserve"> son caractère indélébile</w:t>
      </w:r>
      <w:r w:rsidR="0046142F">
        <w:rPr>
          <w:szCs w:val="32"/>
          <w:lang w:eastAsia="en-US"/>
        </w:rPr>
        <w:t xml:space="preserve">. </w:t>
      </w:r>
      <w:r>
        <w:rPr>
          <w:szCs w:val="32"/>
          <w:lang w:eastAsia="en-US"/>
        </w:rPr>
        <w:t>Si peu expérimenté que l</w:t>
      </w:r>
      <w:r w:rsidR="0046142F">
        <w:rPr>
          <w:szCs w:val="32"/>
          <w:lang w:eastAsia="en-US"/>
        </w:rPr>
        <w:t>’</w:t>
      </w:r>
      <w:r>
        <w:rPr>
          <w:szCs w:val="32"/>
          <w:lang w:eastAsia="en-US"/>
        </w:rPr>
        <w:t>on soit</w:t>
      </w:r>
      <w:r w:rsidR="0046142F">
        <w:rPr>
          <w:szCs w:val="32"/>
          <w:lang w:eastAsia="en-US"/>
        </w:rPr>
        <w:t xml:space="preserve">, </w:t>
      </w:r>
      <w:r>
        <w:rPr>
          <w:szCs w:val="32"/>
          <w:lang w:eastAsia="en-US"/>
        </w:rPr>
        <w:t>on ne prend pas le cabinet d</w:t>
      </w:r>
      <w:r w:rsidR="0046142F">
        <w:rPr>
          <w:szCs w:val="32"/>
          <w:lang w:eastAsia="en-US"/>
        </w:rPr>
        <w:t>’</w:t>
      </w:r>
      <w:r>
        <w:rPr>
          <w:szCs w:val="32"/>
          <w:lang w:eastAsia="en-US"/>
        </w:rPr>
        <w:t>un notaire pour le réduit d</w:t>
      </w:r>
      <w:r w:rsidR="0046142F">
        <w:rPr>
          <w:szCs w:val="32"/>
          <w:lang w:eastAsia="en-US"/>
        </w:rPr>
        <w:t>’</w:t>
      </w:r>
      <w:r>
        <w:rPr>
          <w:szCs w:val="32"/>
          <w:lang w:eastAsia="en-US"/>
        </w:rPr>
        <w:t>un artiste</w:t>
      </w:r>
      <w:r w:rsidR="0046142F">
        <w:rPr>
          <w:szCs w:val="32"/>
          <w:lang w:eastAsia="en-US"/>
        </w:rPr>
        <w:t xml:space="preserve">, </w:t>
      </w:r>
      <w:r>
        <w:rPr>
          <w:szCs w:val="32"/>
          <w:lang w:eastAsia="en-US"/>
        </w:rPr>
        <w:t>le bureau d</w:t>
      </w:r>
      <w:r w:rsidR="0046142F">
        <w:rPr>
          <w:szCs w:val="32"/>
          <w:lang w:eastAsia="en-US"/>
        </w:rPr>
        <w:t>’</w:t>
      </w:r>
      <w:r>
        <w:rPr>
          <w:szCs w:val="32"/>
          <w:lang w:eastAsia="en-US"/>
        </w:rPr>
        <w:t>un marchand pour la retraite d</w:t>
      </w:r>
      <w:r w:rsidR="0046142F">
        <w:rPr>
          <w:szCs w:val="32"/>
          <w:lang w:eastAsia="en-US"/>
        </w:rPr>
        <w:t>’</w:t>
      </w:r>
      <w:r>
        <w:rPr>
          <w:szCs w:val="32"/>
          <w:lang w:eastAsia="en-US"/>
        </w:rPr>
        <w:t>un penseur</w:t>
      </w:r>
      <w:r w:rsidR="0046142F">
        <w:rPr>
          <w:szCs w:val="32"/>
          <w:lang w:eastAsia="en-US"/>
        </w:rPr>
        <w:t>.</w:t>
      </w:r>
    </w:p>
    <w:p w14:paraId="0B08D57A" w14:textId="77777777" w:rsidR="0046142F" w:rsidRDefault="003148C9" w:rsidP="0046142F">
      <w:pPr>
        <w:rPr>
          <w:szCs w:val="32"/>
          <w:lang w:eastAsia="en-US"/>
        </w:rPr>
      </w:pPr>
      <w:r>
        <w:rPr>
          <w:szCs w:val="32"/>
          <w:lang w:eastAsia="en-US"/>
        </w:rPr>
        <w:t>Le boudoir de Paoli avait une physionomie tranchée</w:t>
      </w:r>
      <w:r w:rsidR="0046142F">
        <w:rPr>
          <w:szCs w:val="32"/>
          <w:lang w:eastAsia="en-US"/>
        </w:rPr>
        <w:t>.</w:t>
      </w:r>
    </w:p>
    <w:p w14:paraId="2B4E93B8" w14:textId="77777777" w:rsidR="0046142F" w:rsidRDefault="003148C9" w:rsidP="0046142F">
      <w:pPr>
        <w:rPr>
          <w:szCs w:val="32"/>
          <w:lang w:eastAsia="en-US"/>
        </w:rPr>
      </w:pPr>
      <w:r>
        <w:rPr>
          <w:szCs w:val="32"/>
          <w:lang w:eastAsia="en-US"/>
        </w:rPr>
        <w:t>Impossible de s</w:t>
      </w:r>
      <w:r w:rsidR="0046142F">
        <w:rPr>
          <w:szCs w:val="32"/>
          <w:lang w:eastAsia="en-US"/>
        </w:rPr>
        <w:t>’</w:t>
      </w:r>
      <w:r>
        <w:rPr>
          <w:szCs w:val="32"/>
          <w:lang w:eastAsia="en-US"/>
        </w:rPr>
        <w:t>y méprendre</w:t>
      </w:r>
      <w:r w:rsidR="0046142F">
        <w:rPr>
          <w:szCs w:val="32"/>
          <w:lang w:eastAsia="en-US"/>
        </w:rPr>
        <w:t>.</w:t>
      </w:r>
    </w:p>
    <w:p w14:paraId="273F4775" w14:textId="77777777" w:rsidR="0046142F" w:rsidRDefault="003148C9" w:rsidP="0046142F">
      <w:pPr>
        <w:rPr>
          <w:szCs w:val="32"/>
          <w:lang w:eastAsia="en-US"/>
        </w:rPr>
      </w:pPr>
      <w:r>
        <w:rPr>
          <w:szCs w:val="32"/>
          <w:lang w:eastAsia="en-US"/>
        </w:rPr>
        <w:t>Berthe sentait son cœur se soulever</w:t>
      </w:r>
      <w:r w:rsidR="0046142F">
        <w:rPr>
          <w:szCs w:val="32"/>
          <w:lang w:eastAsia="en-US"/>
        </w:rPr>
        <w:t xml:space="preserve">, </w:t>
      </w:r>
      <w:r>
        <w:rPr>
          <w:szCs w:val="32"/>
          <w:lang w:eastAsia="en-US"/>
        </w:rPr>
        <w:t>puis défaillir</w:t>
      </w:r>
      <w:r w:rsidR="0046142F">
        <w:rPr>
          <w:szCs w:val="32"/>
          <w:lang w:eastAsia="en-US"/>
        </w:rPr>
        <w:t>.</w:t>
      </w:r>
    </w:p>
    <w:p w14:paraId="7684C043" w14:textId="77777777" w:rsidR="0046142F" w:rsidRDefault="003148C9" w:rsidP="0046142F">
      <w:pPr>
        <w:rPr>
          <w:szCs w:val="32"/>
          <w:lang w:eastAsia="en-US"/>
        </w:rPr>
      </w:pPr>
      <w:r>
        <w:rPr>
          <w:szCs w:val="32"/>
          <w:lang w:eastAsia="en-US"/>
        </w:rPr>
        <w:t>Elle s</w:t>
      </w:r>
      <w:r w:rsidR="0046142F">
        <w:rPr>
          <w:szCs w:val="32"/>
          <w:lang w:eastAsia="en-US"/>
        </w:rPr>
        <w:t>’</w:t>
      </w:r>
      <w:r>
        <w:rPr>
          <w:szCs w:val="32"/>
          <w:lang w:eastAsia="en-US"/>
        </w:rPr>
        <w:t>était laissée tomber sur un fauteuil</w:t>
      </w:r>
      <w:r w:rsidR="0046142F">
        <w:rPr>
          <w:szCs w:val="32"/>
          <w:lang w:eastAsia="en-US"/>
        </w:rPr>
        <w:t xml:space="preserve">. </w:t>
      </w:r>
      <w:r>
        <w:rPr>
          <w:szCs w:val="32"/>
          <w:lang w:eastAsia="en-US"/>
        </w:rPr>
        <w:t>Ses deux mains serraient ses tempes</w:t>
      </w:r>
      <w:r w:rsidR="0046142F">
        <w:rPr>
          <w:szCs w:val="32"/>
          <w:lang w:eastAsia="en-US"/>
        </w:rPr>
        <w:t>.</w:t>
      </w:r>
    </w:p>
    <w:p w14:paraId="2E5BA3CB" w14:textId="77777777" w:rsidR="0046142F" w:rsidRDefault="003148C9" w:rsidP="0046142F">
      <w:pPr>
        <w:rPr>
          <w:szCs w:val="32"/>
          <w:lang w:eastAsia="en-US"/>
        </w:rPr>
      </w:pPr>
      <w:r>
        <w:rPr>
          <w:szCs w:val="32"/>
          <w:lang w:eastAsia="en-US"/>
        </w:rPr>
        <w:lastRenderedPageBreak/>
        <w:t>Il n</w:t>
      </w:r>
      <w:r w:rsidR="0046142F">
        <w:rPr>
          <w:szCs w:val="32"/>
          <w:lang w:eastAsia="en-US"/>
        </w:rPr>
        <w:t>’</w:t>
      </w:r>
      <w:r>
        <w:rPr>
          <w:szCs w:val="32"/>
          <w:lang w:eastAsia="en-US"/>
        </w:rPr>
        <w:t>y avait rien dans son cerveau</w:t>
      </w:r>
      <w:r w:rsidR="0046142F">
        <w:rPr>
          <w:szCs w:val="32"/>
          <w:lang w:eastAsia="en-US"/>
        </w:rPr>
        <w:t xml:space="preserve">, </w:t>
      </w:r>
      <w:r>
        <w:rPr>
          <w:szCs w:val="32"/>
          <w:lang w:eastAsia="en-US"/>
        </w:rPr>
        <w:t>sinon une angoisse confuse et terrible</w:t>
      </w:r>
      <w:r w:rsidR="0046142F">
        <w:rPr>
          <w:szCs w:val="32"/>
          <w:lang w:eastAsia="en-US"/>
        </w:rPr>
        <w:t>.</w:t>
      </w:r>
    </w:p>
    <w:p w14:paraId="0E0A9332" w14:textId="77777777" w:rsidR="0046142F" w:rsidRDefault="003148C9" w:rsidP="0046142F">
      <w:pPr>
        <w:rPr>
          <w:szCs w:val="32"/>
          <w:lang w:eastAsia="en-US"/>
        </w:rPr>
      </w:pPr>
      <w:r>
        <w:rPr>
          <w:szCs w:val="32"/>
          <w:lang w:eastAsia="en-US"/>
        </w:rPr>
        <w:t>Elle ne pensait pas</w:t>
      </w:r>
      <w:r w:rsidR="0046142F">
        <w:rPr>
          <w:szCs w:val="32"/>
          <w:lang w:eastAsia="en-US"/>
        </w:rPr>
        <w:t>.</w:t>
      </w:r>
    </w:p>
    <w:p w14:paraId="751C6026" w14:textId="77777777" w:rsidR="0046142F" w:rsidRDefault="003148C9" w:rsidP="0046142F">
      <w:pPr>
        <w:rPr>
          <w:szCs w:val="32"/>
          <w:lang w:eastAsia="en-US"/>
        </w:rPr>
      </w:pPr>
      <w:r>
        <w:rPr>
          <w:szCs w:val="32"/>
          <w:lang w:eastAsia="en-US"/>
        </w:rPr>
        <w:t>Ses yeux restaient cloués au tapis</w:t>
      </w:r>
      <w:r w:rsidR="0046142F">
        <w:rPr>
          <w:szCs w:val="32"/>
          <w:lang w:eastAsia="en-US"/>
        </w:rPr>
        <w:t xml:space="preserve">, </w:t>
      </w:r>
      <w:r>
        <w:rPr>
          <w:szCs w:val="32"/>
          <w:lang w:eastAsia="en-US"/>
        </w:rPr>
        <w:t>comme si elle eût craint de voir les objets environnants</w:t>
      </w:r>
      <w:r w:rsidR="0046142F">
        <w:rPr>
          <w:szCs w:val="32"/>
          <w:lang w:eastAsia="en-US"/>
        </w:rPr>
        <w:t>.</w:t>
      </w:r>
    </w:p>
    <w:p w14:paraId="3C5FD493" w14:textId="77777777" w:rsidR="0046142F" w:rsidRDefault="003148C9" w:rsidP="0046142F">
      <w:pPr>
        <w:rPr>
          <w:szCs w:val="32"/>
          <w:lang w:eastAsia="en-US"/>
        </w:rPr>
      </w:pPr>
      <w:r>
        <w:rPr>
          <w:szCs w:val="32"/>
          <w:lang w:eastAsia="en-US"/>
        </w:rPr>
        <w:t>Sa pose était effrayée et comme ramassée</w:t>
      </w:r>
      <w:r w:rsidR="0046142F">
        <w:rPr>
          <w:szCs w:val="32"/>
          <w:lang w:eastAsia="en-US"/>
        </w:rPr>
        <w:t xml:space="preserve">. </w:t>
      </w:r>
      <w:r>
        <w:rPr>
          <w:szCs w:val="32"/>
          <w:lang w:eastAsia="en-US"/>
        </w:rPr>
        <w:t>Elle craignait autant de toucher que de voir</w:t>
      </w:r>
      <w:r w:rsidR="0046142F">
        <w:rPr>
          <w:szCs w:val="32"/>
          <w:lang w:eastAsia="en-US"/>
        </w:rPr>
        <w:t>.</w:t>
      </w:r>
    </w:p>
    <w:p w14:paraId="78E0568F" w14:textId="77777777" w:rsidR="0046142F" w:rsidRDefault="003148C9" w:rsidP="0046142F">
      <w:pPr>
        <w:rPr>
          <w:szCs w:val="32"/>
          <w:lang w:eastAsia="en-US"/>
        </w:rPr>
      </w:pPr>
      <w:r>
        <w:rPr>
          <w:szCs w:val="32"/>
          <w:lang w:eastAsia="en-US"/>
        </w:rPr>
        <w:t>Avait-elle bien mesuré ses forces</w:t>
      </w:r>
      <w:r w:rsidR="0046142F">
        <w:rPr>
          <w:szCs w:val="32"/>
          <w:lang w:eastAsia="en-US"/>
        </w:rPr>
        <w:t xml:space="preserve">, </w:t>
      </w:r>
      <w:r>
        <w:rPr>
          <w:szCs w:val="32"/>
          <w:lang w:eastAsia="en-US"/>
        </w:rPr>
        <w:t>avant d</w:t>
      </w:r>
      <w:r w:rsidR="0046142F">
        <w:rPr>
          <w:szCs w:val="32"/>
          <w:lang w:eastAsia="en-US"/>
        </w:rPr>
        <w:t>’</w:t>
      </w:r>
      <w:r>
        <w:rPr>
          <w:szCs w:val="32"/>
          <w:lang w:eastAsia="en-US"/>
        </w:rPr>
        <w:t>affronter cet odieux martyre</w:t>
      </w:r>
      <w:r w:rsidR="0046142F">
        <w:rPr>
          <w:szCs w:val="32"/>
          <w:lang w:eastAsia="en-US"/>
        </w:rPr>
        <w:t> ?</w:t>
      </w:r>
    </w:p>
    <w:p w14:paraId="45A0F94C" w14:textId="77777777" w:rsidR="0046142F" w:rsidRDefault="003148C9" w:rsidP="0046142F">
      <w:pPr>
        <w:rPr>
          <w:szCs w:val="32"/>
          <w:lang w:eastAsia="en-US"/>
        </w:rPr>
      </w:pPr>
      <w:r>
        <w:rPr>
          <w:szCs w:val="32"/>
          <w:lang w:eastAsia="en-US"/>
        </w:rPr>
        <w:t>Elle</w:t>
      </w:r>
      <w:r w:rsidR="0046142F">
        <w:rPr>
          <w:szCs w:val="32"/>
          <w:lang w:eastAsia="en-US"/>
        </w:rPr>
        <w:t xml:space="preserve">, </w:t>
      </w:r>
      <w:r>
        <w:rPr>
          <w:szCs w:val="32"/>
          <w:lang w:eastAsia="en-US"/>
        </w:rPr>
        <w:t>Berthe</w:t>
      </w:r>
      <w:r w:rsidR="0046142F">
        <w:rPr>
          <w:szCs w:val="32"/>
          <w:lang w:eastAsia="en-US"/>
        </w:rPr>
        <w:t xml:space="preserve"> ! </w:t>
      </w:r>
      <w:r>
        <w:rPr>
          <w:szCs w:val="32"/>
          <w:lang w:eastAsia="en-US"/>
        </w:rPr>
        <w:t>le cœur noble</w:t>
      </w:r>
      <w:r w:rsidR="0046142F">
        <w:rPr>
          <w:szCs w:val="32"/>
          <w:lang w:eastAsia="en-US"/>
        </w:rPr>
        <w:t xml:space="preserve">, </w:t>
      </w:r>
      <w:r>
        <w:rPr>
          <w:szCs w:val="32"/>
          <w:lang w:eastAsia="en-US"/>
        </w:rPr>
        <w:t>la vertu fière</w:t>
      </w:r>
      <w:r w:rsidR="0046142F">
        <w:rPr>
          <w:szCs w:val="32"/>
          <w:lang w:eastAsia="en-US"/>
        </w:rPr>
        <w:t xml:space="preserve"> ! </w:t>
      </w:r>
      <w:r>
        <w:rPr>
          <w:szCs w:val="32"/>
          <w:lang w:eastAsia="en-US"/>
        </w:rPr>
        <w:t>Elle qui était mère et qui adorait ses enfants</w:t>
      </w:r>
      <w:r w:rsidR="0046142F">
        <w:rPr>
          <w:szCs w:val="32"/>
          <w:lang w:eastAsia="en-US"/>
        </w:rPr>
        <w:t xml:space="preserve"> ? </w:t>
      </w:r>
      <w:r>
        <w:rPr>
          <w:szCs w:val="32"/>
          <w:lang w:eastAsia="en-US"/>
        </w:rPr>
        <w:t>Elle dans ce lieu</w:t>
      </w:r>
      <w:r w:rsidR="0046142F">
        <w:rPr>
          <w:szCs w:val="32"/>
          <w:lang w:eastAsia="en-US"/>
        </w:rPr>
        <w:t> !</w:t>
      </w:r>
    </w:p>
    <w:p w14:paraId="53B77408" w14:textId="77777777" w:rsidR="0046142F" w:rsidRDefault="003148C9" w:rsidP="0046142F">
      <w:pPr>
        <w:rPr>
          <w:szCs w:val="32"/>
          <w:lang w:eastAsia="en-US"/>
        </w:rPr>
      </w:pPr>
      <w:r>
        <w:rPr>
          <w:szCs w:val="32"/>
          <w:lang w:eastAsia="en-US"/>
        </w:rPr>
        <w:t>Mais ce lieu parlait</w:t>
      </w:r>
      <w:r w:rsidR="0046142F">
        <w:rPr>
          <w:szCs w:val="32"/>
          <w:lang w:eastAsia="en-US"/>
        </w:rPr>
        <w:t xml:space="preserve"> ! </w:t>
      </w:r>
      <w:r>
        <w:rPr>
          <w:szCs w:val="32"/>
          <w:lang w:eastAsia="en-US"/>
        </w:rPr>
        <w:t>mais ce lieu ne cachait rien</w:t>
      </w:r>
      <w:r w:rsidR="0046142F">
        <w:rPr>
          <w:szCs w:val="32"/>
          <w:lang w:eastAsia="en-US"/>
        </w:rPr>
        <w:t xml:space="preserve"> ! </w:t>
      </w:r>
      <w:r>
        <w:rPr>
          <w:szCs w:val="32"/>
          <w:lang w:eastAsia="en-US"/>
        </w:rPr>
        <w:t>Mais ce lieu étalait au contraire sa spécialité facile</w:t>
      </w:r>
      <w:r w:rsidR="0046142F">
        <w:rPr>
          <w:szCs w:val="32"/>
          <w:lang w:eastAsia="en-US"/>
        </w:rPr>
        <w:t> !</w:t>
      </w:r>
    </w:p>
    <w:p w14:paraId="3B2A5309" w14:textId="77777777" w:rsidR="0046142F" w:rsidRDefault="003148C9" w:rsidP="0046142F">
      <w:pPr>
        <w:rPr>
          <w:szCs w:val="32"/>
          <w:lang w:eastAsia="en-US"/>
        </w:rPr>
      </w:pPr>
      <w:r>
        <w:rPr>
          <w:szCs w:val="32"/>
          <w:lang w:eastAsia="en-US"/>
        </w:rPr>
        <w:t>Ce n</w:t>
      </w:r>
      <w:r w:rsidR="0046142F">
        <w:rPr>
          <w:szCs w:val="32"/>
          <w:lang w:eastAsia="en-US"/>
        </w:rPr>
        <w:t>’</w:t>
      </w:r>
      <w:r>
        <w:rPr>
          <w:szCs w:val="32"/>
          <w:lang w:eastAsia="en-US"/>
        </w:rPr>
        <w:t>était pas même l</w:t>
      </w:r>
      <w:r w:rsidR="0046142F">
        <w:rPr>
          <w:szCs w:val="32"/>
          <w:lang w:eastAsia="en-US"/>
        </w:rPr>
        <w:t>’</w:t>
      </w:r>
      <w:r>
        <w:rPr>
          <w:szCs w:val="32"/>
          <w:lang w:eastAsia="en-US"/>
        </w:rPr>
        <w:t>amour que respirait ce lieu</w:t>
      </w:r>
      <w:r w:rsidR="0046142F">
        <w:rPr>
          <w:szCs w:val="32"/>
          <w:lang w:eastAsia="en-US"/>
        </w:rPr>
        <w:t> !…</w:t>
      </w:r>
    </w:p>
    <w:p w14:paraId="2AD7DB26" w14:textId="77777777" w:rsidR="0046142F" w:rsidRDefault="003148C9" w:rsidP="0046142F">
      <w:pPr>
        <w:rPr>
          <w:szCs w:val="32"/>
          <w:lang w:eastAsia="en-US"/>
        </w:rPr>
      </w:pPr>
      <w:r>
        <w:rPr>
          <w:szCs w:val="32"/>
          <w:lang w:eastAsia="en-US"/>
        </w:rPr>
        <w:t>Berthe s</w:t>
      </w:r>
      <w:r w:rsidR="0046142F">
        <w:rPr>
          <w:szCs w:val="32"/>
          <w:lang w:eastAsia="en-US"/>
        </w:rPr>
        <w:t>’</w:t>
      </w:r>
      <w:r>
        <w:rPr>
          <w:szCs w:val="32"/>
          <w:lang w:eastAsia="en-US"/>
        </w:rPr>
        <w:t>affaissait</w:t>
      </w:r>
      <w:r w:rsidR="0046142F">
        <w:rPr>
          <w:szCs w:val="32"/>
          <w:lang w:eastAsia="en-US"/>
        </w:rPr>
        <w:t xml:space="preserve">, </w:t>
      </w:r>
      <w:r>
        <w:rPr>
          <w:szCs w:val="32"/>
          <w:lang w:eastAsia="en-US"/>
        </w:rPr>
        <w:t>brisée</w:t>
      </w:r>
      <w:r w:rsidR="0046142F">
        <w:rPr>
          <w:szCs w:val="32"/>
          <w:lang w:eastAsia="en-US"/>
        </w:rPr>
        <w:t xml:space="preserve">, </w:t>
      </w:r>
      <w:r>
        <w:rPr>
          <w:szCs w:val="32"/>
          <w:lang w:eastAsia="en-US"/>
        </w:rPr>
        <w:t>dès le premier pas</w:t>
      </w:r>
      <w:r w:rsidR="0046142F">
        <w:rPr>
          <w:szCs w:val="32"/>
          <w:lang w:eastAsia="en-US"/>
        </w:rPr>
        <w:t>.</w:t>
      </w:r>
    </w:p>
    <w:p w14:paraId="133005D6" w14:textId="77777777" w:rsidR="0046142F" w:rsidRDefault="003148C9" w:rsidP="0046142F">
      <w:pPr>
        <w:rPr>
          <w:szCs w:val="32"/>
          <w:lang w:eastAsia="en-US"/>
        </w:rPr>
      </w:pPr>
      <w:r>
        <w:rPr>
          <w:szCs w:val="32"/>
          <w:lang w:eastAsia="en-US"/>
        </w:rPr>
        <w:t>Ses poumons refusaient l</w:t>
      </w:r>
      <w:r w:rsidR="0046142F">
        <w:rPr>
          <w:szCs w:val="32"/>
          <w:lang w:eastAsia="en-US"/>
        </w:rPr>
        <w:t>’</w:t>
      </w:r>
      <w:r>
        <w:rPr>
          <w:szCs w:val="32"/>
          <w:lang w:eastAsia="en-US"/>
        </w:rPr>
        <w:t>air parfumé de ce temple impur</w:t>
      </w:r>
      <w:r w:rsidR="0046142F">
        <w:rPr>
          <w:szCs w:val="32"/>
          <w:lang w:eastAsia="en-US"/>
        </w:rPr>
        <w:t>.</w:t>
      </w:r>
    </w:p>
    <w:p w14:paraId="614339C3" w14:textId="62B29686" w:rsidR="0046142F" w:rsidRDefault="003148C9" w:rsidP="0046142F">
      <w:pPr>
        <w:rPr>
          <w:szCs w:val="32"/>
          <w:lang w:eastAsia="en-US"/>
        </w:rPr>
      </w:pPr>
      <w:r>
        <w:rPr>
          <w:szCs w:val="32"/>
          <w:lang w:eastAsia="en-US"/>
        </w:rPr>
        <w:t>Elle ne voulait plus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Sa vaillance tombait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L</w:t>
      </w:r>
      <w:r w:rsidR="0046142F">
        <w:rPr>
          <w:szCs w:val="32"/>
          <w:lang w:eastAsia="en-US"/>
        </w:rPr>
        <w:t>’</w:t>
      </w:r>
      <w:r>
        <w:rPr>
          <w:szCs w:val="32"/>
          <w:lang w:eastAsia="en-US"/>
        </w:rPr>
        <w:t>héroïsme lui-même est faible devant ces horribles nausées qui étreignent et retournent le cœur</w:t>
      </w:r>
      <w:r w:rsidR="0046142F">
        <w:rPr>
          <w:szCs w:val="32"/>
          <w:lang w:eastAsia="en-US"/>
        </w:rPr>
        <w:t>.</w:t>
      </w:r>
    </w:p>
    <w:p w14:paraId="3F0383DB" w14:textId="77777777" w:rsidR="0046142F" w:rsidRDefault="003148C9" w:rsidP="0046142F">
      <w:pPr>
        <w:rPr>
          <w:szCs w:val="32"/>
          <w:lang w:eastAsia="en-US"/>
        </w:rPr>
      </w:pPr>
      <w:r>
        <w:rPr>
          <w:szCs w:val="32"/>
          <w:lang w:eastAsia="en-US"/>
        </w:rPr>
        <w:t>Berthe songeait à fuir</w:t>
      </w:r>
      <w:r w:rsidR="0046142F">
        <w:rPr>
          <w:szCs w:val="32"/>
          <w:lang w:eastAsia="en-US"/>
        </w:rPr>
        <w:t>.</w:t>
      </w:r>
    </w:p>
    <w:p w14:paraId="108E14BB" w14:textId="1DB091A6" w:rsidR="0046142F" w:rsidRDefault="003148C9" w:rsidP="0046142F">
      <w:pPr>
        <w:rPr>
          <w:szCs w:val="32"/>
          <w:lang w:eastAsia="en-US"/>
        </w:rPr>
      </w:pPr>
      <w:r>
        <w:rPr>
          <w:szCs w:val="32"/>
          <w:lang w:eastAsia="en-US"/>
        </w:rPr>
        <w:t>Lucienne</w:t>
      </w:r>
      <w:r w:rsidR="0046142F">
        <w:rPr>
          <w:szCs w:val="32"/>
          <w:lang w:eastAsia="en-US"/>
        </w:rPr>
        <w:t xml:space="preserve"> ! </w:t>
      </w:r>
      <w:r>
        <w:rPr>
          <w:szCs w:val="32"/>
          <w:lang w:eastAsia="en-US"/>
        </w:rPr>
        <w:t>elle voyait Lucienne</w:t>
      </w:r>
      <w:r w:rsidR="0046142F">
        <w:rPr>
          <w:szCs w:val="32"/>
          <w:lang w:eastAsia="en-US"/>
        </w:rPr>
        <w:t xml:space="preserve"> ! </w:t>
      </w:r>
      <w:r>
        <w:rPr>
          <w:szCs w:val="32"/>
          <w:lang w:eastAsia="en-US"/>
        </w:rPr>
        <w:t>sa fille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et il lui semblait que l</w:t>
      </w:r>
      <w:r w:rsidR="0046142F">
        <w:rPr>
          <w:szCs w:val="32"/>
          <w:lang w:eastAsia="en-US"/>
        </w:rPr>
        <w:t>’</w:t>
      </w:r>
      <w:r>
        <w:rPr>
          <w:szCs w:val="32"/>
          <w:lang w:eastAsia="en-US"/>
        </w:rPr>
        <w:t>œil de Lucienne était sur elle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Sa tête se perdait</w:t>
      </w:r>
      <w:r w:rsidR="0046142F">
        <w:rPr>
          <w:szCs w:val="32"/>
          <w:lang w:eastAsia="en-US"/>
        </w:rPr>
        <w:t>.</w:t>
      </w:r>
    </w:p>
    <w:p w14:paraId="549E3797" w14:textId="77777777" w:rsidR="0046142F" w:rsidRDefault="003148C9" w:rsidP="0046142F">
      <w:pPr>
        <w:rPr>
          <w:szCs w:val="32"/>
          <w:lang w:eastAsia="en-US"/>
        </w:rPr>
      </w:pPr>
      <w:r>
        <w:rPr>
          <w:szCs w:val="32"/>
          <w:lang w:eastAsia="en-US"/>
        </w:rPr>
        <w:t>Oh</w:t>
      </w:r>
      <w:r w:rsidR="0046142F">
        <w:rPr>
          <w:szCs w:val="32"/>
          <w:lang w:eastAsia="en-US"/>
        </w:rPr>
        <w:t xml:space="preserve"> ! </w:t>
      </w:r>
      <w:r>
        <w:rPr>
          <w:szCs w:val="32"/>
          <w:lang w:eastAsia="en-US"/>
        </w:rPr>
        <w:t>s</w:t>
      </w:r>
      <w:r w:rsidR="0046142F">
        <w:rPr>
          <w:szCs w:val="32"/>
          <w:lang w:eastAsia="en-US"/>
        </w:rPr>
        <w:t>’</w:t>
      </w:r>
      <w:r>
        <w:rPr>
          <w:szCs w:val="32"/>
          <w:lang w:eastAsia="en-US"/>
        </w:rPr>
        <w:t>il n</w:t>
      </w:r>
      <w:r w:rsidR="0046142F">
        <w:rPr>
          <w:szCs w:val="32"/>
          <w:lang w:eastAsia="en-US"/>
        </w:rPr>
        <w:t>’</w:t>
      </w:r>
      <w:r>
        <w:rPr>
          <w:szCs w:val="32"/>
          <w:lang w:eastAsia="en-US"/>
        </w:rPr>
        <w:t>avait fallu que mourir</w:t>
      </w:r>
      <w:r w:rsidR="0046142F">
        <w:rPr>
          <w:szCs w:val="32"/>
          <w:lang w:eastAsia="en-US"/>
        </w:rPr>
        <w:t xml:space="preserve">  !…</w:t>
      </w:r>
    </w:p>
    <w:p w14:paraId="66D80137" w14:textId="35BDFCF6" w:rsidR="0046142F" w:rsidRDefault="0046142F" w:rsidP="0046142F">
      <w:pPr>
        <w:rPr>
          <w:lang w:eastAsia="en-US"/>
        </w:rPr>
      </w:pPr>
    </w:p>
    <w:p w14:paraId="069E5570" w14:textId="6632403D" w:rsidR="0046142F" w:rsidRDefault="003148C9" w:rsidP="0046142F">
      <w:pPr>
        <w:rPr>
          <w:szCs w:val="32"/>
          <w:lang w:eastAsia="en-US"/>
        </w:rPr>
      </w:pPr>
      <w:r>
        <w:rPr>
          <w:szCs w:val="32"/>
          <w:lang w:eastAsia="en-US"/>
        </w:rPr>
        <w:t>Elle se leva</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Ses jambes chancelaient</w:t>
      </w:r>
      <w:r w:rsidR="0046142F">
        <w:rPr>
          <w:szCs w:val="32"/>
          <w:lang w:eastAsia="en-US"/>
        </w:rPr>
        <w:t>.</w:t>
      </w:r>
    </w:p>
    <w:p w14:paraId="585119C6" w14:textId="77777777" w:rsidR="0046142F" w:rsidRDefault="003148C9" w:rsidP="0046142F">
      <w:pPr>
        <w:rPr>
          <w:szCs w:val="32"/>
          <w:lang w:eastAsia="en-US"/>
        </w:rPr>
      </w:pPr>
      <w:r>
        <w:rPr>
          <w:szCs w:val="32"/>
          <w:lang w:eastAsia="en-US"/>
        </w:rPr>
        <w:lastRenderedPageBreak/>
        <w:t>Elle se mit à genoux devant le prie-Dieu</w:t>
      </w:r>
      <w:r w:rsidR="0046142F">
        <w:rPr>
          <w:szCs w:val="32"/>
          <w:lang w:eastAsia="en-US"/>
        </w:rPr>
        <w:t>.</w:t>
      </w:r>
    </w:p>
    <w:p w14:paraId="26DB677C" w14:textId="77777777" w:rsidR="0046142F" w:rsidRDefault="003148C9" w:rsidP="0046142F">
      <w:pPr>
        <w:rPr>
          <w:szCs w:val="32"/>
          <w:lang w:eastAsia="en-US"/>
        </w:rPr>
      </w:pPr>
      <w:r>
        <w:rPr>
          <w:szCs w:val="32"/>
          <w:lang w:eastAsia="en-US"/>
        </w:rPr>
        <w:t>Mais avant que sa bouche eût trouvé une parole de prière</w:t>
      </w:r>
      <w:r w:rsidR="0046142F">
        <w:rPr>
          <w:szCs w:val="32"/>
          <w:lang w:eastAsia="en-US"/>
        </w:rPr>
        <w:t xml:space="preserve">, </w:t>
      </w:r>
      <w:r>
        <w:rPr>
          <w:szCs w:val="32"/>
          <w:lang w:eastAsia="en-US"/>
        </w:rPr>
        <w:t>elle se redressa épouvantée</w:t>
      </w:r>
      <w:r w:rsidR="0046142F">
        <w:rPr>
          <w:szCs w:val="32"/>
          <w:lang w:eastAsia="en-US"/>
        </w:rPr>
        <w:t>.</w:t>
      </w:r>
    </w:p>
    <w:p w14:paraId="74E69A86" w14:textId="7E0F48F3" w:rsidR="0046142F" w:rsidRDefault="003148C9" w:rsidP="0046142F">
      <w:pPr>
        <w:rPr>
          <w:szCs w:val="32"/>
          <w:lang w:eastAsia="en-US"/>
        </w:rPr>
      </w:pPr>
      <w:r>
        <w:rPr>
          <w:szCs w:val="32"/>
          <w:lang w:eastAsia="en-US"/>
        </w:rPr>
        <w:t>L</w:t>
      </w:r>
      <w:r w:rsidR="0046142F">
        <w:rPr>
          <w:szCs w:val="32"/>
          <w:lang w:eastAsia="en-US"/>
        </w:rPr>
        <w:t>’</w:t>
      </w:r>
      <w:r>
        <w:rPr>
          <w:szCs w:val="32"/>
          <w:lang w:eastAsia="en-US"/>
        </w:rPr>
        <w:t xml:space="preserve">idée de prier en ce lieu lui apparaissait comme un </w:t>
      </w:r>
      <w:proofErr w:type="spellStart"/>
      <w:r w:rsidR="005D7244">
        <w:rPr>
          <w:szCs w:val="32"/>
          <w:lang w:eastAsia="en-US"/>
        </w:rPr>
        <w:t>sacrilége</w:t>
      </w:r>
      <w:proofErr w:type="spellEnd"/>
      <w:r w:rsidR="0046142F">
        <w:rPr>
          <w:szCs w:val="32"/>
          <w:lang w:eastAsia="en-US"/>
        </w:rPr>
        <w:t>.</w:t>
      </w:r>
    </w:p>
    <w:p w14:paraId="0ECE3D56" w14:textId="4A1DD0F8" w:rsidR="0046142F" w:rsidRDefault="0046142F" w:rsidP="0046142F">
      <w:pPr>
        <w:rPr>
          <w:lang w:eastAsia="en-US"/>
        </w:rPr>
      </w:pPr>
    </w:p>
    <w:p w14:paraId="4C9B8D0E" w14:textId="77777777" w:rsidR="0046142F" w:rsidRDefault="003148C9" w:rsidP="0046142F">
      <w:pPr>
        <w:rPr>
          <w:szCs w:val="32"/>
          <w:lang w:eastAsia="en-US"/>
        </w:rPr>
      </w:pPr>
      <w:r>
        <w:rPr>
          <w:szCs w:val="32"/>
          <w:lang w:eastAsia="en-US"/>
        </w:rPr>
        <w:t>Gabriel</w:t>
      </w:r>
      <w:r w:rsidR="0046142F">
        <w:rPr>
          <w:szCs w:val="32"/>
          <w:lang w:eastAsia="en-US"/>
        </w:rPr>
        <w:t xml:space="preserve"> ! </w:t>
      </w:r>
      <w:r>
        <w:rPr>
          <w:szCs w:val="32"/>
          <w:lang w:eastAsia="en-US"/>
        </w:rPr>
        <w:t>Gabriel</w:t>
      </w:r>
      <w:r w:rsidR="0046142F">
        <w:rPr>
          <w:szCs w:val="32"/>
          <w:lang w:eastAsia="en-US"/>
        </w:rPr>
        <w:t xml:space="preserve"> ! </w:t>
      </w:r>
      <w:r>
        <w:rPr>
          <w:szCs w:val="32"/>
          <w:lang w:eastAsia="en-US"/>
        </w:rPr>
        <w:t>l</w:t>
      </w:r>
      <w:r w:rsidR="0046142F">
        <w:rPr>
          <w:szCs w:val="32"/>
          <w:lang w:eastAsia="en-US"/>
        </w:rPr>
        <w:t>’</w:t>
      </w:r>
      <w:r>
        <w:rPr>
          <w:szCs w:val="32"/>
          <w:lang w:eastAsia="en-US"/>
        </w:rPr>
        <w:t>enfant adoré</w:t>
      </w:r>
      <w:r w:rsidR="0046142F">
        <w:rPr>
          <w:szCs w:val="32"/>
          <w:lang w:eastAsia="en-US"/>
        </w:rPr>
        <w:t xml:space="preserve"> ! </w:t>
      </w:r>
      <w:r>
        <w:rPr>
          <w:szCs w:val="32"/>
          <w:lang w:eastAsia="en-US"/>
        </w:rPr>
        <w:t>le fils de Lucien</w:t>
      </w:r>
      <w:r w:rsidR="0046142F">
        <w:rPr>
          <w:szCs w:val="32"/>
          <w:lang w:eastAsia="en-US"/>
        </w:rPr>
        <w:t xml:space="preserve"> ! </w:t>
      </w:r>
      <w:r>
        <w:rPr>
          <w:szCs w:val="32"/>
          <w:lang w:eastAsia="en-US"/>
        </w:rPr>
        <w:t>Gabriel</w:t>
      </w:r>
      <w:r w:rsidR="0046142F">
        <w:rPr>
          <w:szCs w:val="32"/>
          <w:lang w:eastAsia="en-US"/>
        </w:rPr>
        <w:t xml:space="preserve">, </w:t>
      </w:r>
      <w:r>
        <w:rPr>
          <w:szCs w:val="32"/>
          <w:lang w:eastAsia="en-US"/>
        </w:rPr>
        <w:t>qui avait été le rêve heureux de la jeune mère</w:t>
      </w:r>
      <w:r w:rsidR="0046142F">
        <w:rPr>
          <w:szCs w:val="32"/>
          <w:lang w:eastAsia="en-US"/>
        </w:rPr>
        <w:t xml:space="preserve"> ! </w:t>
      </w:r>
      <w:r>
        <w:rPr>
          <w:szCs w:val="32"/>
          <w:lang w:eastAsia="en-US"/>
        </w:rPr>
        <w:t>son espoir et son courage</w:t>
      </w:r>
      <w:r w:rsidR="0046142F">
        <w:rPr>
          <w:szCs w:val="32"/>
          <w:lang w:eastAsia="en-US"/>
        </w:rPr>
        <w:t> !</w:t>
      </w:r>
    </w:p>
    <w:p w14:paraId="574F1A12" w14:textId="3DA59A3F" w:rsidR="0046142F" w:rsidRDefault="003148C9" w:rsidP="0046142F">
      <w:pPr>
        <w:rPr>
          <w:szCs w:val="32"/>
          <w:lang w:eastAsia="en-US"/>
        </w:rPr>
      </w:pPr>
      <w:r>
        <w:rPr>
          <w:szCs w:val="32"/>
          <w:lang w:eastAsia="en-US"/>
        </w:rPr>
        <w:t>Gabriel</w:t>
      </w:r>
      <w:r w:rsidR="0046142F">
        <w:rPr>
          <w:szCs w:val="32"/>
          <w:lang w:eastAsia="en-US"/>
        </w:rPr>
        <w:t xml:space="preserve"> ! </w:t>
      </w:r>
      <w:r>
        <w:rPr>
          <w:szCs w:val="32"/>
          <w:lang w:eastAsia="en-US"/>
        </w:rPr>
        <w:t xml:space="preserve">ô </w:t>
      </w:r>
      <w:r>
        <w:rPr>
          <w:szCs w:val="32"/>
          <w:lang w:eastAsia="en-US"/>
        </w:rPr>
        <w:t xml:space="preserve">mon </w:t>
      </w:r>
      <w:r>
        <w:rPr>
          <w:szCs w:val="32"/>
          <w:lang w:eastAsia="en-US"/>
        </w:rPr>
        <w:t>Dieu</w:t>
      </w:r>
      <w:r w:rsidR="0046142F">
        <w:rPr>
          <w:szCs w:val="32"/>
          <w:lang w:eastAsia="en-US"/>
        </w:rPr>
        <w:t xml:space="preserve"> ! </w:t>
      </w:r>
      <w:r>
        <w:rPr>
          <w:szCs w:val="32"/>
          <w:lang w:eastAsia="en-US"/>
        </w:rPr>
        <w:t>mon Dieu</w:t>
      </w:r>
      <w:r w:rsidR="0046142F">
        <w:rPr>
          <w:szCs w:val="32"/>
          <w:lang w:eastAsia="en-US"/>
        </w:rPr>
        <w:t> !</w:t>
      </w:r>
    </w:p>
    <w:p w14:paraId="1A1866EB" w14:textId="4FF32F52" w:rsidR="0046142F" w:rsidRDefault="003148C9" w:rsidP="0046142F">
      <w:pPr>
        <w:rPr>
          <w:szCs w:val="32"/>
          <w:lang w:eastAsia="en-US"/>
        </w:rPr>
      </w:pPr>
      <w:r>
        <w:rPr>
          <w:szCs w:val="32"/>
          <w:lang w:eastAsia="en-US"/>
        </w:rPr>
        <w:t>Gabriel</w:t>
      </w:r>
      <w:r w:rsidR="0046142F">
        <w:rPr>
          <w:szCs w:val="32"/>
          <w:lang w:eastAsia="en-US"/>
        </w:rPr>
        <w:t xml:space="preserve"> ! </w:t>
      </w:r>
      <w:r>
        <w:rPr>
          <w:szCs w:val="32"/>
          <w:lang w:eastAsia="en-US"/>
        </w:rPr>
        <w:t>sa joie et son orgueil</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Un voleur</w:t>
      </w:r>
      <w:r w:rsidR="0046142F">
        <w:rPr>
          <w:szCs w:val="32"/>
          <w:lang w:eastAsia="en-US"/>
        </w:rPr>
        <w:t> !</w:t>
      </w:r>
    </w:p>
    <w:p w14:paraId="350EF440" w14:textId="77777777" w:rsidR="0046142F" w:rsidRDefault="003148C9" w:rsidP="0046142F">
      <w:pPr>
        <w:rPr>
          <w:szCs w:val="32"/>
          <w:lang w:eastAsia="en-US"/>
        </w:rPr>
      </w:pPr>
      <w:r>
        <w:rPr>
          <w:szCs w:val="32"/>
          <w:lang w:eastAsia="en-US"/>
        </w:rPr>
        <w:t>Ou bien le fils d</w:t>
      </w:r>
      <w:r w:rsidR="0046142F">
        <w:rPr>
          <w:szCs w:val="32"/>
          <w:lang w:eastAsia="en-US"/>
        </w:rPr>
        <w:t>’</w:t>
      </w:r>
      <w:r>
        <w:rPr>
          <w:szCs w:val="32"/>
          <w:lang w:eastAsia="en-US"/>
        </w:rPr>
        <w:t>une voleuse</w:t>
      </w:r>
      <w:r w:rsidR="0046142F">
        <w:rPr>
          <w:szCs w:val="32"/>
          <w:lang w:eastAsia="en-US"/>
        </w:rPr>
        <w:t> !</w:t>
      </w:r>
    </w:p>
    <w:p w14:paraId="06EA3901" w14:textId="77777777" w:rsidR="0046142F" w:rsidRDefault="003148C9" w:rsidP="0046142F">
      <w:pPr>
        <w:rPr>
          <w:szCs w:val="32"/>
          <w:lang w:eastAsia="en-US"/>
        </w:rPr>
      </w:pPr>
      <w:r>
        <w:rPr>
          <w:szCs w:val="32"/>
          <w:lang w:eastAsia="en-US"/>
        </w:rPr>
        <w:t>Car ce dépôt</w:t>
      </w:r>
      <w:r w:rsidR="0046142F">
        <w:rPr>
          <w:szCs w:val="32"/>
          <w:lang w:eastAsia="en-US"/>
        </w:rPr>
        <w:t xml:space="preserve">, </w:t>
      </w:r>
      <w:r>
        <w:rPr>
          <w:szCs w:val="32"/>
          <w:lang w:eastAsia="en-US"/>
        </w:rPr>
        <w:t>si l</w:t>
      </w:r>
      <w:r w:rsidR="0046142F">
        <w:rPr>
          <w:szCs w:val="32"/>
          <w:lang w:eastAsia="en-US"/>
        </w:rPr>
        <w:t>’</w:t>
      </w:r>
      <w:r>
        <w:rPr>
          <w:szCs w:val="32"/>
          <w:lang w:eastAsia="en-US"/>
        </w:rPr>
        <w:t>on voulait prétendre que Gabriel ne l</w:t>
      </w:r>
      <w:r w:rsidR="0046142F">
        <w:rPr>
          <w:szCs w:val="32"/>
          <w:lang w:eastAsia="en-US"/>
        </w:rPr>
        <w:t>’</w:t>
      </w:r>
      <w:r>
        <w:rPr>
          <w:szCs w:val="32"/>
          <w:lang w:eastAsia="en-US"/>
        </w:rPr>
        <w:t>avait pas enlevé</w:t>
      </w:r>
      <w:r w:rsidR="0046142F">
        <w:rPr>
          <w:szCs w:val="32"/>
          <w:lang w:eastAsia="en-US"/>
        </w:rPr>
        <w:t xml:space="preserve">, </w:t>
      </w:r>
      <w:r>
        <w:rPr>
          <w:szCs w:val="32"/>
          <w:lang w:eastAsia="en-US"/>
        </w:rPr>
        <w:t>il fallait dire</w:t>
      </w:r>
      <w:r w:rsidR="0046142F">
        <w:rPr>
          <w:szCs w:val="32"/>
          <w:lang w:eastAsia="en-US"/>
        </w:rPr>
        <w:t xml:space="preserve"> : </w:t>
      </w:r>
      <w:r>
        <w:rPr>
          <w:szCs w:val="32"/>
          <w:lang w:eastAsia="en-US"/>
        </w:rPr>
        <w:t>C</w:t>
      </w:r>
      <w:r w:rsidR="0046142F">
        <w:rPr>
          <w:szCs w:val="32"/>
          <w:lang w:eastAsia="en-US"/>
        </w:rPr>
        <w:t>’</w:t>
      </w:r>
      <w:r>
        <w:rPr>
          <w:szCs w:val="32"/>
          <w:lang w:eastAsia="en-US"/>
        </w:rPr>
        <w:t>est moi</w:t>
      </w:r>
      <w:r w:rsidR="0046142F">
        <w:rPr>
          <w:szCs w:val="32"/>
          <w:lang w:eastAsia="en-US"/>
        </w:rPr>
        <w:t>…</w:t>
      </w:r>
    </w:p>
    <w:p w14:paraId="3806BFE8" w14:textId="77777777" w:rsidR="0046142F" w:rsidRDefault="003148C9" w:rsidP="0046142F">
      <w:pPr>
        <w:rPr>
          <w:szCs w:val="32"/>
          <w:lang w:eastAsia="en-US"/>
        </w:rPr>
      </w:pPr>
      <w:r>
        <w:rPr>
          <w:szCs w:val="32"/>
          <w:lang w:eastAsia="en-US"/>
        </w:rPr>
        <w:t>Voleur ou fils d</w:t>
      </w:r>
      <w:r w:rsidR="0046142F">
        <w:rPr>
          <w:szCs w:val="32"/>
          <w:lang w:eastAsia="en-US"/>
        </w:rPr>
        <w:t>’</w:t>
      </w:r>
      <w:r>
        <w:rPr>
          <w:szCs w:val="32"/>
          <w:lang w:eastAsia="en-US"/>
        </w:rPr>
        <w:t>une voleuse</w:t>
      </w:r>
      <w:r w:rsidR="0046142F">
        <w:rPr>
          <w:szCs w:val="32"/>
          <w:lang w:eastAsia="en-US"/>
        </w:rPr>
        <w:t> !</w:t>
      </w:r>
    </w:p>
    <w:p w14:paraId="06ADAD9A" w14:textId="77777777" w:rsidR="0046142F" w:rsidRDefault="003148C9" w:rsidP="0046142F">
      <w:pPr>
        <w:rPr>
          <w:szCs w:val="32"/>
          <w:lang w:eastAsia="en-US"/>
        </w:rPr>
      </w:pPr>
      <w:r>
        <w:rPr>
          <w:szCs w:val="32"/>
          <w:lang w:eastAsia="en-US"/>
        </w:rPr>
        <w:t>Hélas</w:t>
      </w:r>
      <w:r w:rsidR="0046142F">
        <w:rPr>
          <w:szCs w:val="32"/>
          <w:lang w:eastAsia="en-US"/>
        </w:rPr>
        <w:t xml:space="preserve"> ! </w:t>
      </w:r>
      <w:r>
        <w:rPr>
          <w:szCs w:val="32"/>
          <w:lang w:eastAsia="en-US"/>
        </w:rPr>
        <w:t>un abîme sans issue</w:t>
      </w:r>
      <w:r w:rsidR="0046142F">
        <w:rPr>
          <w:szCs w:val="32"/>
          <w:lang w:eastAsia="en-US"/>
        </w:rPr>
        <w:t xml:space="preserve">  !</w:t>
      </w:r>
    </w:p>
    <w:p w14:paraId="291E5FF2" w14:textId="75FD04CA" w:rsidR="0046142F" w:rsidRDefault="0046142F" w:rsidP="0046142F">
      <w:pPr>
        <w:rPr>
          <w:lang w:eastAsia="en-US"/>
        </w:rPr>
      </w:pPr>
    </w:p>
    <w:p w14:paraId="4F29B303" w14:textId="71D28946" w:rsidR="0046142F" w:rsidRDefault="003148C9" w:rsidP="0046142F">
      <w:pPr>
        <w:rPr>
          <w:szCs w:val="32"/>
          <w:lang w:eastAsia="en-US"/>
        </w:rPr>
      </w:pPr>
      <w:r>
        <w:rPr>
          <w:szCs w:val="32"/>
          <w:lang w:eastAsia="en-US"/>
        </w:rPr>
        <w:t>Ce Gabriel</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Berthe s</w:t>
      </w:r>
      <w:r w:rsidR="0046142F">
        <w:rPr>
          <w:szCs w:val="32"/>
          <w:lang w:eastAsia="en-US"/>
        </w:rPr>
        <w:t>’</w:t>
      </w:r>
      <w:r>
        <w:rPr>
          <w:szCs w:val="32"/>
          <w:lang w:eastAsia="en-US"/>
        </w:rPr>
        <w:t xml:space="preserve">en </w:t>
      </w:r>
      <w:r>
        <w:rPr>
          <w:szCs w:val="32"/>
          <w:lang w:eastAsia="en-US"/>
        </w:rPr>
        <w:t>souvenait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quand il était enfant</w:t>
      </w:r>
      <w:r w:rsidR="0046142F">
        <w:rPr>
          <w:szCs w:val="32"/>
          <w:lang w:eastAsia="en-US"/>
        </w:rPr>
        <w:t xml:space="preserve">, </w:t>
      </w:r>
      <w:r>
        <w:rPr>
          <w:szCs w:val="32"/>
          <w:lang w:eastAsia="en-US"/>
        </w:rPr>
        <w:t>les mères le lui enviaient</w:t>
      </w:r>
      <w:r w:rsidR="0046142F">
        <w:rPr>
          <w:szCs w:val="32"/>
          <w:lang w:eastAsia="en-US"/>
        </w:rPr>
        <w:t>.</w:t>
      </w:r>
    </w:p>
    <w:p w14:paraId="6659E152" w14:textId="77777777" w:rsidR="0046142F" w:rsidRDefault="003148C9" w:rsidP="0046142F">
      <w:pPr>
        <w:rPr>
          <w:szCs w:val="32"/>
          <w:lang w:eastAsia="en-US"/>
        </w:rPr>
      </w:pPr>
      <w:r>
        <w:rPr>
          <w:szCs w:val="32"/>
          <w:lang w:eastAsia="en-US"/>
        </w:rPr>
        <w:t>Un chérubin tout rose avec de grands climat bondés</w:t>
      </w:r>
      <w:r w:rsidR="0046142F">
        <w:rPr>
          <w:szCs w:val="32"/>
          <w:lang w:eastAsia="en-US"/>
        </w:rPr>
        <w:t> !</w:t>
      </w:r>
    </w:p>
    <w:p w14:paraId="47F03216" w14:textId="77777777" w:rsidR="0046142F" w:rsidRDefault="003148C9" w:rsidP="0046142F">
      <w:pPr>
        <w:rPr>
          <w:szCs w:val="32"/>
          <w:lang w:eastAsia="en-US"/>
        </w:rPr>
      </w:pPr>
      <w:r>
        <w:rPr>
          <w:szCs w:val="32"/>
          <w:lang w:eastAsia="en-US"/>
        </w:rPr>
        <w:t>Et son sourire d</w:t>
      </w:r>
      <w:r w:rsidR="0046142F">
        <w:rPr>
          <w:szCs w:val="32"/>
          <w:lang w:eastAsia="en-US"/>
        </w:rPr>
        <w:t>’</w:t>
      </w:r>
      <w:r>
        <w:rPr>
          <w:szCs w:val="32"/>
          <w:lang w:eastAsia="en-US"/>
        </w:rPr>
        <w:t>ange heureux</w:t>
      </w:r>
      <w:r w:rsidR="0046142F">
        <w:rPr>
          <w:szCs w:val="32"/>
          <w:lang w:eastAsia="en-US"/>
        </w:rPr>
        <w:t> !…</w:t>
      </w:r>
    </w:p>
    <w:p w14:paraId="76091907" w14:textId="77777777" w:rsidR="0046142F" w:rsidRDefault="003148C9" w:rsidP="0046142F">
      <w:pPr>
        <w:rPr>
          <w:szCs w:val="32"/>
          <w:lang w:eastAsia="en-US"/>
        </w:rPr>
      </w:pPr>
      <w:r>
        <w:rPr>
          <w:szCs w:val="32"/>
          <w:lang w:eastAsia="en-US"/>
        </w:rPr>
        <w:t>Oh</w:t>
      </w:r>
      <w:r w:rsidR="0046142F">
        <w:rPr>
          <w:szCs w:val="32"/>
          <w:lang w:eastAsia="en-US"/>
        </w:rPr>
        <w:t xml:space="preserve"> ! </w:t>
      </w:r>
      <w:r>
        <w:rPr>
          <w:szCs w:val="32"/>
          <w:lang w:eastAsia="en-US"/>
        </w:rPr>
        <w:t>dans le jardin</w:t>
      </w:r>
      <w:r w:rsidR="0046142F">
        <w:rPr>
          <w:szCs w:val="32"/>
          <w:lang w:eastAsia="en-US"/>
        </w:rPr>
        <w:t xml:space="preserve">, </w:t>
      </w:r>
      <w:r>
        <w:rPr>
          <w:szCs w:val="32"/>
          <w:lang w:eastAsia="en-US"/>
        </w:rPr>
        <w:t>quelques heures auparavant</w:t>
      </w:r>
      <w:r w:rsidR="0046142F">
        <w:rPr>
          <w:szCs w:val="32"/>
          <w:lang w:eastAsia="en-US"/>
        </w:rPr>
        <w:t xml:space="preserve">, </w:t>
      </w:r>
      <w:r>
        <w:rPr>
          <w:szCs w:val="32"/>
          <w:lang w:eastAsia="en-US"/>
        </w:rPr>
        <w:t>Berthe l</w:t>
      </w:r>
      <w:r w:rsidR="0046142F">
        <w:rPr>
          <w:szCs w:val="32"/>
          <w:lang w:eastAsia="en-US"/>
        </w:rPr>
        <w:t>’</w:t>
      </w:r>
      <w:r>
        <w:rPr>
          <w:szCs w:val="32"/>
          <w:lang w:eastAsia="en-US"/>
        </w:rPr>
        <w:t>avait vu pâle</w:t>
      </w:r>
      <w:r w:rsidR="0046142F">
        <w:rPr>
          <w:szCs w:val="32"/>
          <w:lang w:eastAsia="en-US"/>
        </w:rPr>
        <w:t xml:space="preserve">, </w:t>
      </w:r>
      <w:r>
        <w:rPr>
          <w:szCs w:val="32"/>
          <w:lang w:eastAsia="en-US"/>
        </w:rPr>
        <w:t>les cheveux épars</w:t>
      </w:r>
      <w:r w:rsidR="0046142F">
        <w:rPr>
          <w:szCs w:val="32"/>
          <w:lang w:eastAsia="en-US"/>
        </w:rPr>
        <w:t xml:space="preserve">, </w:t>
      </w:r>
      <w:r>
        <w:rPr>
          <w:szCs w:val="32"/>
          <w:lang w:eastAsia="en-US"/>
        </w:rPr>
        <w:t>le blasphème à la bouche</w:t>
      </w:r>
      <w:r w:rsidR="0046142F">
        <w:rPr>
          <w:szCs w:val="32"/>
          <w:lang w:eastAsia="en-US"/>
        </w:rPr>
        <w:t> !</w:t>
      </w:r>
    </w:p>
    <w:p w14:paraId="0FE1F6EE" w14:textId="77777777" w:rsidR="0046142F" w:rsidRDefault="003148C9" w:rsidP="0046142F">
      <w:pPr>
        <w:rPr>
          <w:szCs w:val="32"/>
          <w:lang w:eastAsia="en-US"/>
        </w:rPr>
      </w:pPr>
      <w:r>
        <w:rPr>
          <w:szCs w:val="32"/>
          <w:lang w:eastAsia="en-US"/>
        </w:rPr>
        <w:t>Il avait dit</w:t>
      </w:r>
      <w:r w:rsidR="0046142F">
        <w:rPr>
          <w:szCs w:val="32"/>
          <w:lang w:eastAsia="en-US"/>
        </w:rPr>
        <w:t> :</w:t>
      </w:r>
    </w:p>
    <w:p w14:paraId="01533870" w14:textId="77777777" w:rsidR="0046142F" w:rsidRDefault="0046142F" w:rsidP="0046142F">
      <w:pPr>
        <w:rPr>
          <w:szCs w:val="32"/>
          <w:lang w:eastAsia="en-US"/>
        </w:rPr>
      </w:pPr>
      <w:r>
        <w:rPr>
          <w:lang w:eastAsia="en-US"/>
        </w:rPr>
        <w:lastRenderedPageBreak/>
        <w:t>— </w:t>
      </w:r>
      <w:r w:rsidR="003148C9">
        <w:rPr>
          <w:szCs w:val="32"/>
          <w:lang w:eastAsia="en-US"/>
        </w:rPr>
        <w:t>C</w:t>
      </w:r>
      <w:r>
        <w:rPr>
          <w:szCs w:val="32"/>
          <w:lang w:eastAsia="en-US"/>
        </w:rPr>
        <w:t>’</w:t>
      </w:r>
      <w:r w:rsidR="003148C9">
        <w:rPr>
          <w:szCs w:val="32"/>
          <w:lang w:eastAsia="en-US"/>
        </w:rPr>
        <w:t>est donc bien vrai</w:t>
      </w:r>
      <w:r>
        <w:rPr>
          <w:szCs w:val="32"/>
          <w:lang w:eastAsia="en-US"/>
        </w:rPr>
        <w:t xml:space="preserve">, </w:t>
      </w:r>
      <w:r w:rsidR="003148C9">
        <w:rPr>
          <w:szCs w:val="32"/>
          <w:lang w:eastAsia="en-US"/>
        </w:rPr>
        <w:t>cela</w:t>
      </w:r>
      <w:r>
        <w:rPr>
          <w:szCs w:val="32"/>
          <w:lang w:eastAsia="en-US"/>
        </w:rPr>
        <w:t xml:space="preserve">, </w:t>
      </w:r>
      <w:r w:rsidR="003148C9">
        <w:rPr>
          <w:szCs w:val="32"/>
          <w:lang w:eastAsia="en-US"/>
        </w:rPr>
        <w:t>ma mère</w:t>
      </w:r>
      <w:r>
        <w:rPr>
          <w:szCs w:val="32"/>
          <w:lang w:eastAsia="en-US"/>
        </w:rPr>
        <w:t> !</w:t>
      </w:r>
    </w:p>
    <w:p w14:paraId="1739686F" w14:textId="5E16BE85" w:rsidR="0046142F" w:rsidRDefault="003148C9" w:rsidP="0046142F">
      <w:pPr>
        <w:rPr>
          <w:szCs w:val="32"/>
          <w:lang w:eastAsia="en-US"/>
        </w:rPr>
      </w:pPr>
      <w:r>
        <w:rPr>
          <w:szCs w:val="32"/>
          <w:lang w:eastAsia="en-US"/>
        </w:rPr>
        <w:t>Et il lui avait montré une lettre où on l</w:t>
      </w:r>
      <w:r w:rsidR="0046142F">
        <w:rPr>
          <w:szCs w:val="32"/>
          <w:lang w:eastAsia="en-US"/>
        </w:rPr>
        <w:t>’</w:t>
      </w:r>
      <w:r>
        <w:rPr>
          <w:szCs w:val="32"/>
          <w:lang w:eastAsia="en-US"/>
        </w:rPr>
        <w:t xml:space="preserve">appelait </w:t>
      </w:r>
      <w:r>
        <w:rPr>
          <w:szCs w:val="32"/>
          <w:lang w:eastAsia="en-US"/>
        </w:rPr>
        <w:t>bâtard</w:t>
      </w:r>
      <w:r w:rsidR="0046142F">
        <w:rPr>
          <w:szCs w:val="32"/>
          <w:lang w:eastAsia="en-US"/>
        </w:rPr>
        <w:t>.</w:t>
      </w:r>
    </w:p>
    <w:p w14:paraId="0848B0BF" w14:textId="42DAC328" w:rsidR="0046142F" w:rsidRDefault="003148C9" w:rsidP="0046142F">
      <w:pPr>
        <w:rPr>
          <w:szCs w:val="32"/>
          <w:lang w:eastAsia="en-US"/>
        </w:rPr>
      </w:pPr>
      <w:r>
        <w:rPr>
          <w:szCs w:val="32"/>
          <w:lang w:eastAsia="en-US"/>
        </w:rPr>
        <w:t>Une lettre qui disait</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Votre mère est une femme perdue</w:t>
      </w:r>
      <w:r w:rsidR="0046142F">
        <w:rPr>
          <w:szCs w:val="32"/>
          <w:lang w:eastAsia="en-US"/>
        </w:rPr>
        <w:t> !</w:t>
      </w:r>
    </w:p>
    <w:p w14:paraId="18C04E8B" w14:textId="77777777" w:rsidR="0046142F" w:rsidRDefault="003148C9" w:rsidP="0046142F">
      <w:pPr>
        <w:rPr>
          <w:szCs w:val="32"/>
          <w:lang w:eastAsia="en-US"/>
        </w:rPr>
      </w:pPr>
      <w:r>
        <w:rPr>
          <w:szCs w:val="32"/>
          <w:lang w:eastAsia="en-US"/>
        </w:rPr>
        <w:t>Pauvre Berthe</w:t>
      </w:r>
      <w:r w:rsidR="0046142F">
        <w:rPr>
          <w:szCs w:val="32"/>
          <w:lang w:eastAsia="en-US"/>
        </w:rPr>
        <w:t xml:space="preserve"> ! </w:t>
      </w:r>
      <w:r>
        <w:rPr>
          <w:szCs w:val="32"/>
          <w:lang w:eastAsia="en-US"/>
        </w:rPr>
        <w:t>elle savait bien qu</w:t>
      </w:r>
      <w:r w:rsidR="0046142F">
        <w:rPr>
          <w:szCs w:val="32"/>
          <w:lang w:eastAsia="en-US"/>
        </w:rPr>
        <w:t>’</w:t>
      </w:r>
      <w:r>
        <w:rPr>
          <w:szCs w:val="32"/>
          <w:lang w:eastAsia="en-US"/>
        </w:rPr>
        <w:t>elle n</w:t>
      </w:r>
      <w:r w:rsidR="0046142F">
        <w:rPr>
          <w:szCs w:val="32"/>
          <w:lang w:eastAsia="en-US"/>
        </w:rPr>
        <w:t>’</w:t>
      </w:r>
      <w:r>
        <w:rPr>
          <w:szCs w:val="32"/>
          <w:lang w:eastAsia="en-US"/>
        </w:rPr>
        <w:t>avait même plus l</w:t>
      </w:r>
      <w:r w:rsidR="0046142F">
        <w:rPr>
          <w:szCs w:val="32"/>
          <w:lang w:eastAsia="en-US"/>
        </w:rPr>
        <w:t>’</w:t>
      </w:r>
      <w:r>
        <w:rPr>
          <w:szCs w:val="32"/>
          <w:lang w:eastAsia="en-US"/>
        </w:rPr>
        <w:t>amour de son fils pour prix de son dernier sacrifice</w:t>
      </w:r>
      <w:r w:rsidR="0046142F">
        <w:rPr>
          <w:szCs w:val="32"/>
          <w:lang w:eastAsia="en-US"/>
        </w:rPr>
        <w:t>.</w:t>
      </w:r>
    </w:p>
    <w:p w14:paraId="0C399CE8" w14:textId="77777777" w:rsidR="0046142F" w:rsidRDefault="003148C9" w:rsidP="0046142F">
      <w:pPr>
        <w:rPr>
          <w:szCs w:val="32"/>
          <w:lang w:eastAsia="en-US"/>
        </w:rPr>
      </w:pPr>
      <w:r>
        <w:rPr>
          <w:szCs w:val="32"/>
          <w:lang w:eastAsia="en-US"/>
        </w:rPr>
        <w:t>Gabriel l</w:t>
      </w:r>
      <w:r w:rsidR="0046142F">
        <w:rPr>
          <w:szCs w:val="32"/>
          <w:lang w:eastAsia="en-US"/>
        </w:rPr>
        <w:t>’</w:t>
      </w:r>
      <w:r>
        <w:rPr>
          <w:szCs w:val="32"/>
          <w:lang w:eastAsia="en-US"/>
        </w:rPr>
        <w:t>avait repoussée</w:t>
      </w:r>
      <w:r w:rsidR="0046142F">
        <w:rPr>
          <w:szCs w:val="32"/>
          <w:lang w:eastAsia="en-US"/>
        </w:rPr>
        <w:t>.</w:t>
      </w:r>
    </w:p>
    <w:p w14:paraId="0D768FC5" w14:textId="77777777" w:rsidR="0046142F" w:rsidRDefault="003148C9" w:rsidP="0046142F">
      <w:pPr>
        <w:rPr>
          <w:szCs w:val="32"/>
          <w:lang w:eastAsia="en-US"/>
        </w:rPr>
      </w:pPr>
      <w:r>
        <w:rPr>
          <w:szCs w:val="32"/>
          <w:lang w:eastAsia="en-US"/>
        </w:rPr>
        <w:t>Mais il fallait le sauver</w:t>
      </w:r>
      <w:r w:rsidR="0046142F">
        <w:rPr>
          <w:szCs w:val="32"/>
          <w:lang w:eastAsia="en-US"/>
        </w:rPr>
        <w:t xml:space="preserve">, </w:t>
      </w:r>
      <w:r>
        <w:rPr>
          <w:szCs w:val="32"/>
          <w:lang w:eastAsia="en-US"/>
        </w:rPr>
        <w:t>Gabriel</w:t>
      </w:r>
      <w:r w:rsidR="0046142F">
        <w:rPr>
          <w:szCs w:val="32"/>
          <w:lang w:eastAsia="en-US"/>
        </w:rPr>
        <w:t xml:space="preserve"> ! </w:t>
      </w:r>
      <w:r>
        <w:rPr>
          <w:szCs w:val="32"/>
          <w:lang w:eastAsia="en-US"/>
        </w:rPr>
        <w:t>Avant de songer à mourir</w:t>
      </w:r>
      <w:r w:rsidR="0046142F">
        <w:rPr>
          <w:szCs w:val="32"/>
          <w:lang w:eastAsia="en-US"/>
        </w:rPr>
        <w:t xml:space="preserve">, </w:t>
      </w:r>
      <w:r>
        <w:rPr>
          <w:szCs w:val="32"/>
          <w:lang w:eastAsia="en-US"/>
        </w:rPr>
        <w:t>il fallait le racheter</w:t>
      </w:r>
      <w:r w:rsidR="0046142F">
        <w:rPr>
          <w:szCs w:val="32"/>
          <w:lang w:eastAsia="en-US"/>
        </w:rPr>
        <w:t>.</w:t>
      </w:r>
    </w:p>
    <w:p w14:paraId="0B98103C" w14:textId="77777777" w:rsidR="0046142F" w:rsidRDefault="0046142F" w:rsidP="0046142F">
      <w:pPr>
        <w:rPr>
          <w:szCs w:val="32"/>
          <w:lang w:eastAsia="en-US"/>
        </w:rPr>
      </w:pPr>
      <w:r>
        <w:rPr>
          <w:lang w:eastAsia="en-US"/>
        </w:rPr>
        <w:t>— </w:t>
      </w:r>
      <w:r w:rsidR="003148C9">
        <w:rPr>
          <w:szCs w:val="32"/>
          <w:lang w:eastAsia="en-US"/>
        </w:rPr>
        <w:t>Pour lui</w:t>
      </w:r>
      <w:r>
        <w:rPr>
          <w:szCs w:val="32"/>
          <w:lang w:eastAsia="en-US"/>
        </w:rPr>
        <w:t xml:space="preserve"> ! </w:t>
      </w:r>
      <w:r w:rsidR="003148C9">
        <w:rPr>
          <w:szCs w:val="32"/>
          <w:lang w:eastAsia="en-US"/>
        </w:rPr>
        <w:t>pour lui</w:t>
      </w:r>
      <w:r>
        <w:rPr>
          <w:szCs w:val="32"/>
          <w:lang w:eastAsia="en-US"/>
        </w:rPr>
        <w:t xml:space="preserve"> ! </w:t>
      </w:r>
      <w:r w:rsidR="003148C9">
        <w:rPr>
          <w:szCs w:val="32"/>
          <w:lang w:eastAsia="en-US"/>
        </w:rPr>
        <w:t>murmurait-elle en joignant ses mains glacées</w:t>
      </w:r>
      <w:r>
        <w:rPr>
          <w:szCs w:val="32"/>
          <w:lang w:eastAsia="en-US"/>
        </w:rPr>
        <w:t>…</w:t>
      </w:r>
    </w:p>
    <w:p w14:paraId="7BA3875F" w14:textId="77777777" w:rsidR="0046142F" w:rsidRDefault="003148C9" w:rsidP="0046142F">
      <w:pPr>
        <w:rPr>
          <w:szCs w:val="32"/>
          <w:lang w:eastAsia="en-US"/>
        </w:rPr>
      </w:pPr>
      <w:r>
        <w:rPr>
          <w:szCs w:val="32"/>
          <w:lang w:eastAsia="en-US"/>
        </w:rPr>
        <w:t>On dit qu</w:t>
      </w:r>
      <w:r w:rsidR="0046142F">
        <w:rPr>
          <w:szCs w:val="32"/>
          <w:lang w:eastAsia="en-US"/>
        </w:rPr>
        <w:t>’</w:t>
      </w:r>
      <w:r>
        <w:rPr>
          <w:szCs w:val="32"/>
          <w:lang w:eastAsia="en-US"/>
        </w:rPr>
        <w:t>à l</w:t>
      </w:r>
      <w:r w:rsidR="0046142F">
        <w:rPr>
          <w:szCs w:val="32"/>
          <w:lang w:eastAsia="en-US"/>
        </w:rPr>
        <w:t>’</w:t>
      </w:r>
      <w:r>
        <w:rPr>
          <w:szCs w:val="32"/>
          <w:lang w:eastAsia="en-US"/>
        </w:rPr>
        <w:t>heure où la porte de la prison s</w:t>
      </w:r>
      <w:r w:rsidR="0046142F">
        <w:rPr>
          <w:szCs w:val="32"/>
          <w:lang w:eastAsia="en-US"/>
        </w:rPr>
        <w:t>’</w:t>
      </w:r>
      <w:r>
        <w:rPr>
          <w:szCs w:val="32"/>
          <w:lang w:eastAsia="en-US"/>
        </w:rPr>
        <w:t>ouvre pour la dernière fois</w:t>
      </w:r>
      <w:r w:rsidR="0046142F">
        <w:rPr>
          <w:szCs w:val="32"/>
          <w:lang w:eastAsia="en-US"/>
        </w:rPr>
        <w:t xml:space="preserve">, </w:t>
      </w:r>
      <w:r>
        <w:rPr>
          <w:szCs w:val="32"/>
          <w:lang w:eastAsia="en-US"/>
        </w:rPr>
        <w:t>quand le geôlier entre et annonce que l</w:t>
      </w:r>
      <w:r w:rsidR="0046142F">
        <w:rPr>
          <w:szCs w:val="32"/>
          <w:lang w:eastAsia="en-US"/>
        </w:rPr>
        <w:t>’</w:t>
      </w:r>
      <w:r>
        <w:rPr>
          <w:szCs w:val="32"/>
          <w:lang w:eastAsia="en-US"/>
        </w:rPr>
        <w:t>heure du supplice va sonner</w:t>
      </w:r>
      <w:r w:rsidR="0046142F">
        <w:rPr>
          <w:szCs w:val="32"/>
          <w:lang w:eastAsia="en-US"/>
        </w:rPr>
        <w:t xml:space="preserve">, </w:t>
      </w:r>
      <w:r>
        <w:rPr>
          <w:szCs w:val="32"/>
          <w:lang w:eastAsia="en-US"/>
        </w:rPr>
        <w:t>on dit que l</w:t>
      </w:r>
      <w:r w:rsidR="0046142F">
        <w:rPr>
          <w:szCs w:val="32"/>
          <w:lang w:eastAsia="en-US"/>
        </w:rPr>
        <w:t>’</w:t>
      </w:r>
      <w:r>
        <w:rPr>
          <w:szCs w:val="32"/>
          <w:lang w:eastAsia="en-US"/>
        </w:rPr>
        <w:t>agonie du condamné fait trêve</w:t>
      </w:r>
      <w:r w:rsidR="0046142F">
        <w:rPr>
          <w:szCs w:val="32"/>
          <w:lang w:eastAsia="en-US"/>
        </w:rPr>
        <w:t>.</w:t>
      </w:r>
    </w:p>
    <w:p w14:paraId="03086BA2" w14:textId="77777777" w:rsidR="0046142F" w:rsidRDefault="003148C9" w:rsidP="0046142F">
      <w:pPr>
        <w:rPr>
          <w:szCs w:val="32"/>
          <w:lang w:eastAsia="en-US"/>
        </w:rPr>
      </w:pPr>
      <w:r>
        <w:rPr>
          <w:szCs w:val="32"/>
          <w:lang w:eastAsia="en-US"/>
        </w:rPr>
        <w:t>Il se redresse en face de la mort</w:t>
      </w:r>
      <w:r w:rsidR="0046142F">
        <w:rPr>
          <w:szCs w:val="32"/>
          <w:lang w:eastAsia="en-US"/>
        </w:rPr>
        <w:t>.</w:t>
      </w:r>
    </w:p>
    <w:p w14:paraId="60C6AE21" w14:textId="77777777" w:rsidR="0046142F" w:rsidRDefault="003148C9" w:rsidP="0046142F">
      <w:pPr>
        <w:rPr>
          <w:szCs w:val="32"/>
          <w:lang w:eastAsia="en-US"/>
        </w:rPr>
      </w:pPr>
      <w:r>
        <w:rPr>
          <w:szCs w:val="32"/>
          <w:lang w:eastAsia="en-US"/>
        </w:rPr>
        <w:t>Le bruit d</w:t>
      </w:r>
      <w:r w:rsidR="0046142F">
        <w:rPr>
          <w:szCs w:val="32"/>
          <w:lang w:eastAsia="en-US"/>
        </w:rPr>
        <w:t>’</w:t>
      </w:r>
      <w:r>
        <w:rPr>
          <w:szCs w:val="32"/>
          <w:lang w:eastAsia="en-US"/>
        </w:rPr>
        <w:t>une voiture se fit entendre dans la rue</w:t>
      </w:r>
      <w:r w:rsidR="0046142F">
        <w:rPr>
          <w:szCs w:val="32"/>
          <w:lang w:eastAsia="en-US"/>
        </w:rPr>
        <w:t>.</w:t>
      </w:r>
    </w:p>
    <w:p w14:paraId="150587FA" w14:textId="77777777" w:rsidR="0046142F" w:rsidRDefault="003148C9" w:rsidP="0046142F">
      <w:pPr>
        <w:rPr>
          <w:szCs w:val="32"/>
          <w:lang w:eastAsia="en-US"/>
        </w:rPr>
      </w:pPr>
      <w:r>
        <w:rPr>
          <w:szCs w:val="32"/>
          <w:lang w:eastAsia="en-US"/>
        </w:rPr>
        <w:t>Berthe pressa sa tête à deux mains</w:t>
      </w:r>
      <w:r w:rsidR="0046142F">
        <w:rPr>
          <w:szCs w:val="32"/>
          <w:lang w:eastAsia="en-US"/>
        </w:rPr>
        <w:t>.</w:t>
      </w:r>
    </w:p>
    <w:p w14:paraId="4177C947" w14:textId="77777777" w:rsidR="0046142F" w:rsidRDefault="003148C9" w:rsidP="0046142F">
      <w:pPr>
        <w:rPr>
          <w:szCs w:val="32"/>
          <w:lang w:eastAsia="en-US"/>
        </w:rPr>
      </w:pPr>
      <w:r>
        <w:rPr>
          <w:szCs w:val="32"/>
          <w:lang w:eastAsia="en-US"/>
        </w:rPr>
        <w:t>La porte cochère s</w:t>
      </w:r>
      <w:r w:rsidR="0046142F">
        <w:rPr>
          <w:szCs w:val="32"/>
          <w:lang w:eastAsia="en-US"/>
        </w:rPr>
        <w:t>’</w:t>
      </w:r>
      <w:r>
        <w:rPr>
          <w:szCs w:val="32"/>
          <w:lang w:eastAsia="en-US"/>
        </w:rPr>
        <w:t>ouvrit</w:t>
      </w:r>
      <w:r w:rsidR="0046142F">
        <w:rPr>
          <w:szCs w:val="32"/>
          <w:lang w:eastAsia="en-US"/>
        </w:rPr>
        <w:t>.</w:t>
      </w:r>
    </w:p>
    <w:p w14:paraId="3A68ACA6" w14:textId="77777777" w:rsidR="0046142F" w:rsidRDefault="003148C9" w:rsidP="0046142F">
      <w:pPr>
        <w:rPr>
          <w:szCs w:val="32"/>
          <w:lang w:eastAsia="en-US"/>
        </w:rPr>
      </w:pPr>
      <w:r>
        <w:rPr>
          <w:szCs w:val="32"/>
          <w:lang w:eastAsia="en-US"/>
        </w:rPr>
        <w:t>Des pas montèrent l</w:t>
      </w:r>
      <w:r w:rsidR="0046142F">
        <w:rPr>
          <w:szCs w:val="32"/>
          <w:lang w:eastAsia="en-US"/>
        </w:rPr>
        <w:t>’</w:t>
      </w:r>
      <w:r>
        <w:rPr>
          <w:szCs w:val="32"/>
          <w:lang w:eastAsia="en-US"/>
        </w:rPr>
        <w:t>escalier</w:t>
      </w:r>
      <w:r w:rsidR="0046142F">
        <w:rPr>
          <w:szCs w:val="32"/>
          <w:lang w:eastAsia="en-US"/>
        </w:rPr>
        <w:t>.</w:t>
      </w:r>
    </w:p>
    <w:p w14:paraId="06C20FCF" w14:textId="77777777" w:rsidR="0046142F" w:rsidRDefault="003148C9" w:rsidP="0046142F">
      <w:pPr>
        <w:rPr>
          <w:szCs w:val="32"/>
          <w:lang w:eastAsia="en-US"/>
        </w:rPr>
      </w:pPr>
      <w:r>
        <w:rPr>
          <w:szCs w:val="32"/>
          <w:lang w:eastAsia="en-US"/>
        </w:rPr>
        <w:t>Berthe leva les yeux au ciel</w:t>
      </w:r>
      <w:r w:rsidR="0046142F">
        <w:rPr>
          <w:szCs w:val="32"/>
          <w:lang w:eastAsia="en-US"/>
        </w:rPr>
        <w:t xml:space="preserve">, </w:t>
      </w:r>
      <w:r>
        <w:rPr>
          <w:szCs w:val="32"/>
          <w:lang w:eastAsia="en-US"/>
        </w:rPr>
        <w:t>ses beaux yeux chargés de larmes</w:t>
      </w:r>
      <w:r w:rsidR="0046142F">
        <w:rPr>
          <w:szCs w:val="32"/>
          <w:lang w:eastAsia="en-US"/>
        </w:rPr>
        <w:t xml:space="preserve"> ; </w:t>
      </w:r>
      <w:r>
        <w:rPr>
          <w:szCs w:val="32"/>
          <w:lang w:eastAsia="en-US"/>
        </w:rPr>
        <w:t>elle croisa ses bras sur sa poitrine et attendit</w:t>
      </w:r>
      <w:r w:rsidR="0046142F">
        <w:rPr>
          <w:szCs w:val="32"/>
          <w:lang w:eastAsia="en-US"/>
        </w:rPr>
        <w:t>.</w:t>
      </w:r>
    </w:p>
    <w:p w14:paraId="7818CDC2" w14:textId="5CB42A27" w:rsidR="003148C9" w:rsidRDefault="003148C9" w:rsidP="0046142F">
      <w:pPr>
        <w:pStyle w:val="Titre2"/>
        <w:rPr>
          <w:lang w:eastAsia="en-US"/>
        </w:rPr>
      </w:pPr>
      <w:bookmarkStart w:id="128" w:name="_Toc233868101"/>
      <w:bookmarkStart w:id="129" w:name="_Toc202196795"/>
      <w:r>
        <w:rPr>
          <w:lang w:eastAsia="en-US"/>
        </w:rPr>
        <w:lastRenderedPageBreak/>
        <w:t>LUCIEN</w:t>
      </w:r>
      <w:bookmarkEnd w:id="128"/>
      <w:bookmarkEnd w:id="129"/>
      <w:r>
        <w:rPr>
          <w:lang w:eastAsia="en-US"/>
        </w:rPr>
        <w:br/>
      </w:r>
    </w:p>
    <w:p w14:paraId="2727B590" w14:textId="169915E5" w:rsidR="0046142F" w:rsidRDefault="0046142F" w:rsidP="0046142F">
      <w:pPr>
        <w:rPr>
          <w:szCs w:val="32"/>
          <w:lang w:eastAsia="en-US"/>
        </w:rPr>
      </w:pPr>
      <w:r>
        <w:rPr>
          <w:szCs w:val="32"/>
          <w:lang w:eastAsia="en-US"/>
        </w:rPr>
        <w:t>M. </w:t>
      </w:r>
      <w:r w:rsidR="003148C9">
        <w:rPr>
          <w:szCs w:val="32"/>
          <w:lang w:eastAsia="en-US"/>
        </w:rPr>
        <w:t xml:space="preserve">Raymond </w:t>
      </w:r>
      <w:proofErr w:type="spellStart"/>
      <w:r w:rsidR="003148C9">
        <w:rPr>
          <w:szCs w:val="32"/>
          <w:lang w:eastAsia="en-US"/>
        </w:rPr>
        <w:t>Lointier</w:t>
      </w:r>
      <w:proofErr w:type="spellEnd"/>
      <w:r w:rsidR="003148C9">
        <w:rPr>
          <w:szCs w:val="32"/>
          <w:lang w:eastAsia="en-US"/>
        </w:rPr>
        <w:t xml:space="preserve"> entra</w:t>
      </w:r>
      <w:r>
        <w:rPr>
          <w:szCs w:val="32"/>
          <w:lang w:eastAsia="en-US"/>
        </w:rPr>
        <w:t xml:space="preserve">, </w:t>
      </w:r>
      <w:r w:rsidR="003148C9">
        <w:rPr>
          <w:szCs w:val="32"/>
          <w:lang w:eastAsia="en-US"/>
        </w:rPr>
        <w:t>guidé par Paoli</w:t>
      </w:r>
      <w:r>
        <w:rPr>
          <w:szCs w:val="32"/>
          <w:lang w:eastAsia="en-US"/>
        </w:rPr>
        <w:t>.</w:t>
      </w:r>
    </w:p>
    <w:p w14:paraId="2A18FAF9" w14:textId="77777777" w:rsidR="0046142F" w:rsidRDefault="003148C9" w:rsidP="0046142F">
      <w:pPr>
        <w:rPr>
          <w:szCs w:val="32"/>
          <w:lang w:eastAsia="en-US"/>
        </w:rPr>
      </w:pPr>
      <w:r>
        <w:rPr>
          <w:szCs w:val="32"/>
          <w:lang w:eastAsia="en-US"/>
        </w:rPr>
        <w:t xml:space="preserve">Paoli le conduisit à un </w:t>
      </w:r>
      <w:proofErr w:type="spellStart"/>
      <w:r>
        <w:rPr>
          <w:szCs w:val="32"/>
          <w:lang w:eastAsia="en-US"/>
        </w:rPr>
        <w:t>siége</w:t>
      </w:r>
      <w:proofErr w:type="spellEnd"/>
      <w:r>
        <w:rPr>
          <w:szCs w:val="32"/>
          <w:lang w:eastAsia="en-US"/>
        </w:rPr>
        <w:t xml:space="preserve"> et sortit après avoir fait à madame de Marans un signe d</w:t>
      </w:r>
      <w:r w:rsidR="0046142F">
        <w:rPr>
          <w:szCs w:val="32"/>
          <w:lang w:eastAsia="en-US"/>
        </w:rPr>
        <w:t>’</w:t>
      </w:r>
      <w:r>
        <w:rPr>
          <w:szCs w:val="32"/>
          <w:lang w:eastAsia="en-US"/>
        </w:rPr>
        <w:t>intelligence</w:t>
      </w:r>
      <w:r w:rsidR="0046142F">
        <w:rPr>
          <w:szCs w:val="32"/>
          <w:lang w:eastAsia="en-US"/>
        </w:rPr>
        <w:t>.</w:t>
      </w:r>
    </w:p>
    <w:p w14:paraId="72D5A01D" w14:textId="77777777" w:rsidR="0046142F" w:rsidRDefault="003148C9" w:rsidP="0046142F">
      <w:pPr>
        <w:rPr>
          <w:szCs w:val="32"/>
          <w:lang w:eastAsia="en-US"/>
        </w:rPr>
      </w:pPr>
      <w:r>
        <w:rPr>
          <w:szCs w:val="32"/>
          <w:lang w:eastAsia="en-US"/>
        </w:rPr>
        <w:t>Un quart d</w:t>
      </w:r>
      <w:r w:rsidR="0046142F">
        <w:rPr>
          <w:szCs w:val="32"/>
          <w:lang w:eastAsia="en-US"/>
        </w:rPr>
        <w:t>’</w:t>
      </w:r>
      <w:r>
        <w:rPr>
          <w:szCs w:val="32"/>
          <w:lang w:eastAsia="en-US"/>
        </w:rPr>
        <w:t>heure auparavant</w:t>
      </w:r>
      <w:r w:rsidR="0046142F">
        <w:rPr>
          <w:szCs w:val="32"/>
          <w:lang w:eastAsia="en-US"/>
        </w:rPr>
        <w:t xml:space="preserve">, </w:t>
      </w:r>
      <w:r>
        <w:rPr>
          <w:szCs w:val="32"/>
          <w:lang w:eastAsia="en-US"/>
        </w:rPr>
        <w:t>ce signe d</w:t>
      </w:r>
      <w:r w:rsidR="0046142F">
        <w:rPr>
          <w:szCs w:val="32"/>
          <w:lang w:eastAsia="en-US"/>
        </w:rPr>
        <w:t>’</w:t>
      </w:r>
      <w:r>
        <w:rPr>
          <w:szCs w:val="32"/>
          <w:lang w:eastAsia="en-US"/>
        </w:rPr>
        <w:t>intelligence aurait blessé Berthe au plus sensible du cœur</w:t>
      </w:r>
      <w:r w:rsidR="0046142F">
        <w:rPr>
          <w:szCs w:val="32"/>
          <w:lang w:eastAsia="en-US"/>
        </w:rPr>
        <w:t>.</w:t>
      </w:r>
    </w:p>
    <w:p w14:paraId="44805B0F" w14:textId="77777777" w:rsidR="0046142F" w:rsidRDefault="003148C9" w:rsidP="0046142F">
      <w:pPr>
        <w:rPr>
          <w:szCs w:val="32"/>
          <w:lang w:eastAsia="en-US"/>
        </w:rPr>
      </w:pPr>
      <w:r>
        <w:rPr>
          <w:szCs w:val="32"/>
          <w:lang w:eastAsia="en-US"/>
        </w:rPr>
        <w:t>Mais</w:t>
      </w:r>
      <w:r w:rsidR="0046142F">
        <w:rPr>
          <w:szCs w:val="32"/>
          <w:lang w:eastAsia="en-US"/>
        </w:rPr>
        <w:t xml:space="preserve">, </w:t>
      </w:r>
      <w:r>
        <w:rPr>
          <w:szCs w:val="32"/>
          <w:lang w:eastAsia="en-US"/>
        </w:rPr>
        <w:t>en ce moment</w:t>
      </w:r>
      <w:r w:rsidR="0046142F">
        <w:rPr>
          <w:szCs w:val="32"/>
          <w:lang w:eastAsia="en-US"/>
        </w:rPr>
        <w:t xml:space="preserve">, </w:t>
      </w:r>
      <w:r>
        <w:rPr>
          <w:szCs w:val="32"/>
          <w:lang w:eastAsia="en-US"/>
        </w:rPr>
        <w:t>elle n</w:t>
      </w:r>
      <w:r w:rsidR="0046142F">
        <w:rPr>
          <w:szCs w:val="32"/>
          <w:lang w:eastAsia="en-US"/>
        </w:rPr>
        <w:t>’</w:t>
      </w:r>
      <w:r>
        <w:rPr>
          <w:szCs w:val="32"/>
          <w:lang w:eastAsia="en-US"/>
        </w:rPr>
        <w:t>y prit point garde</w:t>
      </w:r>
      <w:r w:rsidR="0046142F">
        <w:rPr>
          <w:szCs w:val="32"/>
          <w:lang w:eastAsia="en-US"/>
        </w:rPr>
        <w:t>.</w:t>
      </w:r>
    </w:p>
    <w:p w14:paraId="1F3A854E"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aveugle</w:t>
      </w:r>
      <w:r w:rsidR="0046142F">
        <w:rPr>
          <w:szCs w:val="32"/>
          <w:lang w:eastAsia="en-US"/>
        </w:rPr>
        <w:t xml:space="preserve">, </w:t>
      </w:r>
      <w:r>
        <w:rPr>
          <w:szCs w:val="32"/>
          <w:lang w:eastAsia="en-US"/>
        </w:rPr>
        <w:t>qui s</w:t>
      </w:r>
      <w:r w:rsidR="0046142F">
        <w:rPr>
          <w:szCs w:val="32"/>
          <w:lang w:eastAsia="en-US"/>
        </w:rPr>
        <w:t>’</w:t>
      </w:r>
      <w:r>
        <w:rPr>
          <w:szCs w:val="32"/>
          <w:lang w:eastAsia="en-US"/>
        </w:rPr>
        <w:t>était assis</w:t>
      </w:r>
      <w:r w:rsidR="0046142F">
        <w:rPr>
          <w:szCs w:val="32"/>
          <w:lang w:eastAsia="en-US"/>
        </w:rPr>
        <w:t xml:space="preserve">, </w:t>
      </w:r>
      <w:r>
        <w:rPr>
          <w:szCs w:val="32"/>
          <w:lang w:eastAsia="en-US"/>
        </w:rPr>
        <w:t>attendit une minute</w:t>
      </w:r>
      <w:r w:rsidR="0046142F">
        <w:rPr>
          <w:szCs w:val="32"/>
          <w:lang w:eastAsia="en-US"/>
        </w:rPr>
        <w:t>.</w:t>
      </w:r>
    </w:p>
    <w:p w14:paraId="098F16B1" w14:textId="77777777" w:rsidR="0046142F" w:rsidRDefault="003148C9" w:rsidP="0046142F">
      <w:pPr>
        <w:rPr>
          <w:szCs w:val="32"/>
          <w:lang w:eastAsia="en-US"/>
        </w:rPr>
      </w:pPr>
      <w:r>
        <w:rPr>
          <w:szCs w:val="32"/>
          <w:lang w:eastAsia="en-US"/>
        </w:rPr>
        <w:t>Au bout de ce temps</w:t>
      </w:r>
      <w:r w:rsidR="0046142F">
        <w:rPr>
          <w:szCs w:val="32"/>
          <w:lang w:eastAsia="en-US"/>
        </w:rPr>
        <w:t xml:space="preserve">, </w:t>
      </w:r>
      <w:r>
        <w:rPr>
          <w:szCs w:val="32"/>
          <w:lang w:eastAsia="en-US"/>
        </w:rPr>
        <w:t>il demanda</w:t>
      </w:r>
      <w:r w:rsidR="0046142F">
        <w:rPr>
          <w:szCs w:val="32"/>
          <w:lang w:eastAsia="en-US"/>
        </w:rPr>
        <w:t> :</w:t>
      </w:r>
    </w:p>
    <w:p w14:paraId="576E565F" w14:textId="77777777" w:rsidR="0046142F" w:rsidRDefault="0046142F" w:rsidP="0046142F">
      <w:pPr>
        <w:rPr>
          <w:szCs w:val="32"/>
          <w:lang w:eastAsia="en-US"/>
        </w:rPr>
      </w:pPr>
      <w:r>
        <w:rPr>
          <w:lang w:eastAsia="en-US"/>
        </w:rPr>
        <w:t>— </w:t>
      </w:r>
      <w:r w:rsidR="003148C9">
        <w:rPr>
          <w:szCs w:val="32"/>
          <w:lang w:eastAsia="en-US"/>
        </w:rPr>
        <w:t>Êtes-vous sortie</w:t>
      </w:r>
      <w:r>
        <w:rPr>
          <w:szCs w:val="32"/>
          <w:lang w:eastAsia="en-US"/>
        </w:rPr>
        <w:t xml:space="preserve">, </w:t>
      </w:r>
      <w:r w:rsidR="003148C9">
        <w:rPr>
          <w:szCs w:val="32"/>
          <w:lang w:eastAsia="en-US"/>
        </w:rPr>
        <w:t>madame Paoli</w:t>
      </w:r>
      <w:r>
        <w:rPr>
          <w:szCs w:val="32"/>
          <w:lang w:eastAsia="en-US"/>
        </w:rPr>
        <w:t> ?</w:t>
      </w:r>
    </w:p>
    <w:p w14:paraId="40D015C9" w14:textId="77777777" w:rsidR="0046142F" w:rsidRDefault="003148C9" w:rsidP="0046142F">
      <w:pPr>
        <w:rPr>
          <w:szCs w:val="32"/>
          <w:lang w:eastAsia="en-US"/>
        </w:rPr>
      </w:pPr>
      <w:r>
        <w:rPr>
          <w:szCs w:val="32"/>
          <w:lang w:eastAsia="en-US"/>
        </w:rPr>
        <w:t>Personne ne répondit</w:t>
      </w:r>
      <w:r w:rsidR="0046142F">
        <w:rPr>
          <w:szCs w:val="32"/>
          <w:lang w:eastAsia="en-US"/>
        </w:rPr>
        <w:t>.</w:t>
      </w:r>
    </w:p>
    <w:p w14:paraId="09E86E2C" w14:textId="77777777" w:rsidR="0046142F" w:rsidRDefault="003148C9" w:rsidP="0046142F">
      <w:pPr>
        <w:rPr>
          <w:szCs w:val="32"/>
          <w:lang w:eastAsia="en-US"/>
        </w:rPr>
      </w:pPr>
      <w:r>
        <w:rPr>
          <w:szCs w:val="32"/>
          <w:lang w:eastAsia="en-US"/>
        </w:rPr>
        <w:t>La voix de l</w:t>
      </w:r>
      <w:r w:rsidR="0046142F">
        <w:rPr>
          <w:szCs w:val="32"/>
          <w:lang w:eastAsia="en-US"/>
        </w:rPr>
        <w:t>’</w:t>
      </w:r>
      <w:r>
        <w:rPr>
          <w:szCs w:val="32"/>
          <w:lang w:eastAsia="en-US"/>
        </w:rPr>
        <w:t>aveugle changea</w:t>
      </w:r>
      <w:r w:rsidR="0046142F">
        <w:rPr>
          <w:szCs w:val="32"/>
          <w:lang w:eastAsia="en-US"/>
        </w:rPr>
        <w:t>.</w:t>
      </w:r>
    </w:p>
    <w:p w14:paraId="42F3E6A6" w14:textId="77777777" w:rsidR="0046142F" w:rsidRDefault="0046142F" w:rsidP="0046142F">
      <w:pPr>
        <w:rPr>
          <w:szCs w:val="32"/>
          <w:lang w:eastAsia="en-US"/>
        </w:rPr>
      </w:pPr>
      <w:r>
        <w:rPr>
          <w:lang w:eastAsia="en-US"/>
        </w:rPr>
        <w:t>— </w:t>
      </w:r>
      <w:r w:rsidR="003148C9">
        <w:rPr>
          <w:szCs w:val="32"/>
          <w:lang w:eastAsia="en-US"/>
        </w:rPr>
        <w:t>Voulez-vous vous approcher de moi</w:t>
      </w:r>
      <w:r>
        <w:rPr>
          <w:szCs w:val="32"/>
          <w:lang w:eastAsia="en-US"/>
        </w:rPr>
        <w:t xml:space="preserve"> ? </w:t>
      </w:r>
      <w:r w:rsidR="003148C9">
        <w:rPr>
          <w:szCs w:val="32"/>
          <w:lang w:eastAsia="en-US"/>
        </w:rPr>
        <w:t>murmura-t-il d</w:t>
      </w:r>
      <w:r>
        <w:rPr>
          <w:szCs w:val="32"/>
          <w:lang w:eastAsia="en-US"/>
        </w:rPr>
        <w:t>’</w:t>
      </w:r>
      <w:r w:rsidR="003148C9">
        <w:rPr>
          <w:szCs w:val="32"/>
          <w:lang w:eastAsia="en-US"/>
        </w:rPr>
        <w:t>un ton timide et doux comme une prière</w:t>
      </w:r>
      <w:r>
        <w:rPr>
          <w:szCs w:val="32"/>
          <w:lang w:eastAsia="en-US"/>
        </w:rPr>
        <w:t>.</w:t>
      </w:r>
    </w:p>
    <w:p w14:paraId="4D8B26CB" w14:textId="77777777" w:rsidR="0046142F" w:rsidRDefault="003148C9" w:rsidP="0046142F">
      <w:pPr>
        <w:rPr>
          <w:szCs w:val="32"/>
          <w:lang w:eastAsia="en-US"/>
        </w:rPr>
      </w:pPr>
      <w:r>
        <w:rPr>
          <w:szCs w:val="32"/>
          <w:lang w:eastAsia="en-US"/>
        </w:rPr>
        <w:t>Berthe n</w:t>
      </w:r>
      <w:r w:rsidR="0046142F">
        <w:rPr>
          <w:szCs w:val="32"/>
          <w:lang w:eastAsia="en-US"/>
        </w:rPr>
        <w:t>’</w:t>
      </w:r>
      <w:r>
        <w:rPr>
          <w:szCs w:val="32"/>
          <w:lang w:eastAsia="en-US"/>
        </w:rPr>
        <w:t>hésita pas</w:t>
      </w:r>
      <w:r w:rsidR="0046142F">
        <w:rPr>
          <w:szCs w:val="32"/>
          <w:lang w:eastAsia="en-US"/>
        </w:rPr>
        <w:t>.</w:t>
      </w:r>
    </w:p>
    <w:p w14:paraId="5F9E79AF" w14:textId="38816F69" w:rsidR="0046142F" w:rsidRDefault="003148C9" w:rsidP="0046142F">
      <w:pPr>
        <w:rPr>
          <w:szCs w:val="32"/>
          <w:lang w:eastAsia="en-US"/>
        </w:rPr>
      </w:pPr>
      <w:r>
        <w:rPr>
          <w:szCs w:val="32"/>
          <w:lang w:eastAsia="en-US"/>
        </w:rPr>
        <w:t>Elle s</w:t>
      </w:r>
      <w:r w:rsidR="0046142F">
        <w:rPr>
          <w:szCs w:val="32"/>
          <w:lang w:eastAsia="en-US"/>
        </w:rPr>
        <w:t>’</w:t>
      </w:r>
      <w:r>
        <w:rPr>
          <w:szCs w:val="32"/>
          <w:lang w:eastAsia="en-US"/>
        </w:rPr>
        <w:t>approcha</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comme la main de l</w:t>
      </w:r>
      <w:r w:rsidR="0046142F">
        <w:rPr>
          <w:szCs w:val="32"/>
          <w:lang w:eastAsia="en-US"/>
        </w:rPr>
        <w:t>’</w:t>
      </w:r>
      <w:r>
        <w:rPr>
          <w:szCs w:val="32"/>
          <w:lang w:eastAsia="en-US"/>
        </w:rPr>
        <w:t>aveugle tâtonnait et cherchait</w:t>
      </w:r>
      <w:r w:rsidR="0046142F">
        <w:rPr>
          <w:szCs w:val="32"/>
          <w:lang w:eastAsia="en-US"/>
        </w:rPr>
        <w:t xml:space="preserve">, </w:t>
      </w:r>
      <w:r>
        <w:rPr>
          <w:szCs w:val="32"/>
          <w:lang w:eastAsia="en-US"/>
        </w:rPr>
        <w:t>elle lui donna sa main</w:t>
      </w:r>
      <w:r w:rsidR="0046142F">
        <w:rPr>
          <w:szCs w:val="32"/>
          <w:lang w:eastAsia="en-US"/>
        </w:rPr>
        <w:t>.</w:t>
      </w:r>
    </w:p>
    <w:p w14:paraId="23A56559" w14:textId="6F266A26" w:rsidR="0046142F" w:rsidRDefault="003148C9" w:rsidP="0046142F">
      <w:pPr>
        <w:rPr>
          <w:szCs w:val="32"/>
          <w:lang w:eastAsia="en-US"/>
        </w:rPr>
      </w:pPr>
      <w:r>
        <w:rPr>
          <w:szCs w:val="32"/>
          <w:lang w:eastAsia="en-US"/>
        </w:rPr>
        <w:t>Ils étaient donc là l</w:t>
      </w:r>
      <w:r w:rsidR="0046142F">
        <w:rPr>
          <w:szCs w:val="32"/>
          <w:lang w:eastAsia="en-US"/>
        </w:rPr>
        <w:t>’</w:t>
      </w:r>
      <w:r>
        <w:rPr>
          <w:szCs w:val="32"/>
          <w:lang w:eastAsia="en-US"/>
        </w:rPr>
        <w:t>un près de l</w:t>
      </w:r>
      <w:r w:rsidR="0046142F">
        <w:rPr>
          <w:szCs w:val="32"/>
          <w:lang w:eastAsia="en-US"/>
        </w:rPr>
        <w:t>’</w:t>
      </w:r>
      <w:r>
        <w:rPr>
          <w:szCs w:val="32"/>
          <w:lang w:eastAsia="en-US"/>
        </w:rPr>
        <w:t>autre</w:t>
      </w:r>
      <w:r w:rsidR="0046142F">
        <w:rPr>
          <w:szCs w:val="32"/>
          <w:lang w:eastAsia="en-US"/>
        </w:rPr>
        <w:t xml:space="preserve">, </w:t>
      </w:r>
      <w:r>
        <w:rPr>
          <w:szCs w:val="32"/>
          <w:lang w:eastAsia="en-US"/>
        </w:rPr>
        <w:t>Berthe et Lucien</w:t>
      </w:r>
      <w:r w:rsidR="0046142F">
        <w:rPr>
          <w:szCs w:val="32"/>
          <w:lang w:eastAsia="en-US"/>
        </w:rPr>
        <w:t xml:space="preserve">, </w:t>
      </w:r>
      <w:r>
        <w:rPr>
          <w:szCs w:val="32"/>
          <w:lang w:eastAsia="en-US"/>
        </w:rPr>
        <w:t>seuls dans une chambre close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plus près encore que la veille</w:t>
      </w:r>
      <w:r w:rsidR="0046142F">
        <w:rPr>
          <w:szCs w:val="32"/>
          <w:lang w:eastAsia="en-US"/>
        </w:rPr>
        <w:t xml:space="preserve">, </w:t>
      </w:r>
      <w:r>
        <w:rPr>
          <w:szCs w:val="32"/>
          <w:lang w:eastAsia="en-US"/>
        </w:rPr>
        <w:t>lorsque Lucien s</w:t>
      </w:r>
      <w:r w:rsidR="0046142F">
        <w:rPr>
          <w:szCs w:val="32"/>
          <w:lang w:eastAsia="en-US"/>
        </w:rPr>
        <w:t>’</w:t>
      </w:r>
      <w:r>
        <w:rPr>
          <w:szCs w:val="32"/>
          <w:lang w:eastAsia="en-US"/>
        </w:rPr>
        <w:t>était penché sur Berthe évanouie dans le jardin de la maison de Marans</w:t>
      </w:r>
      <w:r w:rsidR="0046142F">
        <w:rPr>
          <w:szCs w:val="32"/>
          <w:lang w:eastAsia="en-US"/>
        </w:rPr>
        <w:t>.</w:t>
      </w:r>
    </w:p>
    <w:p w14:paraId="46EE0BA5" w14:textId="6503B197" w:rsidR="0046142F" w:rsidRDefault="0046142F" w:rsidP="0046142F">
      <w:pPr>
        <w:rPr>
          <w:szCs w:val="32"/>
          <w:lang w:eastAsia="en-US"/>
        </w:rPr>
      </w:pPr>
      <w:r>
        <w:rPr>
          <w:szCs w:val="32"/>
          <w:lang w:eastAsia="en-US"/>
        </w:rPr>
        <w:t>M. </w:t>
      </w:r>
      <w:r w:rsidR="003148C9">
        <w:rPr>
          <w:szCs w:val="32"/>
          <w:lang w:eastAsia="en-US"/>
        </w:rPr>
        <w:t>Fargeau avait dit alors</w:t>
      </w:r>
      <w:r>
        <w:rPr>
          <w:szCs w:val="32"/>
          <w:lang w:eastAsia="en-US"/>
        </w:rPr>
        <w:t> :</w:t>
      </w:r>
    </w:p>
    <w:p w14:paraId="2DFF6778" w14:textId="77777777" w:rsidR="0046142F" w:rsidRDefault="0046142F" w:rsidP="0046142F">
      <w:pPr>
        <w:rPr>
          <w:szCs w:val="32"/>
          <w:lang w:eastAsia="en-US"/>
        </w:rPr>
      </w:pPr>
      <w:r>
        <w:rPr>
          <w:lang w:eastAsia="en-US"/>
        </w:rPr>
        <w:lastRenderedPageBreak/>
        <w:t>— </w:t>
      </w:r>
      <w:r w:rsidR="003148C9">
        <w:rPr>
          <w:szCs w:val="32"/>
          <w:lang w:eastAsia="en-US"/>
        </w:rPr>
        <w:t>Ils ne se reconnaîtront jamais</w:t>
      </w:r>
      <w:r>
        <w:rPr>
          <w:szCs w:val="32"/>
          <w:lang w:eastAsia="en-US"/>
        </w:rPr>
        <w:t> !</w:t>
      </w:r>
    </w:p>
    <w:p w14:paraId="0DDAFB80" w14:textId="77777777" w:rsidR="0046142F" w:rsidRDefault="003148C9" w:rsidP="0046142F">
      <w:pPr>
        <w:rPr>
          <w:szCs w:val="32"/>
          <w:lang w:eastAsia="en-US"/>
        </w:rPr>
      </w:pPr>
      <w:r>
        <w:rPr>
          <w:szCs w:val="32"/>
          <w:lang w:eastAsia="en-US"/>
        </w:rPr>
        <w:t>Dès que Lucien eut la main de Berthe entre les siennes</w:t>
      </w:r>
      <w:r w:rsidR="0046142F">
        <w:rPr>
          <w:szCs w:val="32"/>
          <w:lang w:eastAsia="en-US"/>
        </w:rPr>
        <w:t xml:space="preserve">, </w:t>
      </w:r>
      <w:r>
        <w:rPr>
          <w:szCs w:val="32"/>
          <w:lang w:eastAsia="en-US"/>
        </w:rPr>
        <w:t>il ne parla plus</w:t>
      </w:r>
      <w:r w:rsidR="0046142F">
        <w:rPr>
          <w:szCs w:val="32"/>
          <w:lang w:eastAsia="en-US"/>
        </w:rPr>
        <w:t>.</w:t>
      </w:r>
    </w:p>
    <w:p w14:paraId="03AD0A03" w14:textId="77777777" w:rsidR="0046142F" w:rsidRDefault="003148C9" w:rsidP="0046142F">
      <w:pPr>
        <w:rPr>
          <w:szCs w:val="32"/>
          <w:lang w:eastAsia="en-US"/>
        </w:rPr>
      </w:pPr>
      <w:r>
        <w:rPr>
          <w:szCs w:val="32"/>
          <w:lang w:eastAsia="en-US"/>
        </w:rPr>
        <w:t>Une expression de pitié triste était venue à son front</w:t>
      </w:r>
      <w:r w:rsidR="0046142F">
        <w:rPr>
          <w:szCs w:val="32"/>
          <w:lang w:eastAsia="en-US"/>
        </w:rPr>
        <w:t>.</w:t>
      </w:r>
    </w:p>
    <w:p w14:paraId="7B8CF731" w14:textId="77777777" w:rsidR="0046142F" w:rsidRDefault="003148C9" w:rsidP="0046142F">
      <w:pPr>
        <w:rPr>
          <w:szCs w:val="32"/>
          <w:lang w:eastAsia="en-US"/>
        </w:rPr>
      </w:pPr>
      <w:r>
        <w:rPr>
          <w:szCs w:val="32"/>
          <w:lang w:eastAsia="en-US"/>
        </w:rPr>
        <w:t>Cette main était froide comme la main d</w:t>
      </w:r>
      <w:r w:rsidR="0046142F">
        <w:rPr>
          <w:szCs w:val="32"/>
          <w:lang w:eastAsia="en-US"/>
        </w:rPr>
        <w:t>’</w:t>
      </w:r>
      <w:r>
        <w:rPr>
          <w:szCs w:val="32"/>
          <w:lang w:eastAsia="en-US"/>
        </w:rPr>
        <w:t>une morte</w:t>
      </w:r>
      <w:r w:rsidR="0046142F">
        <w:rPr>
          <w:szCs w:val="32"/>
          <w:lang w:eastAsia="en-US"/>
        </w:rPr>
        <w:t>.</w:t>
      </w:r>
    </w:p>
    <w:p w14:paraId="4FCF8A0C" w14:textId="77777777" w:rsidR="0046142F" w:rsidRDefault="003148C9" w:rsidP="0046142F">
      <w:pPr>
        <w:rPr>
          <w:szCs w:val="32"/>
          <w:lang w:eastAsia="en-US"/>
        </w:rPr>
      </w:pPr>
      <w:r>
        <w:rPr>
          <w:szCs w:val="32"/>
          <w:lang w:eastAsia="en-US"/>
        </w:rPr>
        <w:t>Bien qu</w:t>
      </w:r>
      <w:r w:rsidR="0046142F">
        <w:rPr>
          <w:szCs w:val="32"/>
          <w:lang w:eastAsia="en-US"/>
        </w:rPr>
        <w:t>’</w:t>
      </w:r>
      <w:r>
        <w:rPr>
          <w:szCs w:val="32"/>
          <w:lang w:eastAsia="en-US"/>
        </w:rPr>
        <w:t>elle sût qu</w:t>
      </w:r>
      <w:r w:rsidR="0046142F">
        <w:rPr>
          <w:szCs w:val="32"/>
          <w:lang w:eastAsia="en-US"/>
        </w:rPr>
        <w:t>’</w:t>
      </w:r>
      <w:r>
        <w:rPr>
          <w:szCs w:val="32"/>
          <w:lang w:eastAsia="en-US"/>
        </w:rPr>
        <w:t>elle était en face d</w:t>
      </w:r>
      <w:r w:rsidR="0046142F">
        <w:rPr>
          <w:szCs w:val="32"/>
          <w:lang w:eastAsia="en-US"/>
        </w:rPr>
        <w:t>’</w:t>
      </w:r>
      <w:r>
        <w:rPr>
          <w:szCs w:val="32"/>
          <w:lang w:eastAsia="en-US"/>
        </w:rPr>
        <w:t>un aveugle</w:t>
      </w:r>
      <w:r w:rsidR="0046142F">
        <w:rPr>
          <w:szCs w:val="32"/>
          <w:lang w:eastAsia="en-US"/>
        </w:rPr>
        <w:t xml:space="preserve">, </w:t>
      </w:r>
      <w:r>
        <w:rPr>
          <w:szCs w:val="32"/>
          <w:lang w:eastAsia="en-US"/>
        </w:rPr>
        <w:t>Berthe n</w:t>
      </w:r>
      <w:r w:rsidR="0046142F">
        <w:rPr>
          <w:szCs w:val="32"/>
          <w:lang w:eastAsia="en-US"/>
        </w:rPr>
        <w:t>’</w:t>
      </w:r>
      <w:r>
        <w:rPr>
          <w:szCs w:val="32"/>
          <w:lang w:eastAsia="en-US"/>
        </w:rPr>
        <w:t>osait pas relever les yeux</w:t>
      </w:r>
      <w:r w:rsidR="0046142F">
        <w:rPr>
          <w:szCs w:val="32"/>
          <w:lang w:eastAsia="en-US"/>
        </w:rPr>
        <w:t>.</w:t>
      </w:r>
    </w:p>
    <w:p w14:paraId="73EBC930" w14:textId="77777777" w:rsidR="0046142F" w:rsidRDefault="003148C9" w:rsidP="0046142F">
      <w:pPr>
        <w:rPr>
          <w:szCs w:val="32"/>
          <w:lang w:eastAsia="en-US"/>
        </w:rPr>
      </w:pPr>
      <w:r>
        <w:rPr>
          <w:szCs w:val="32"/>
          <w:lang w:eastAsia="en-US"/>
        </w:rPr>
        <w:t>Entre ces êtres qui s</w:t>
      </w:r>
      <w:r w:rsidR="0046142F">
        <w:rPr>
          <w:szCs w:val="32"/>
          <w:lang w:eastAsia="en-US"/>
        </w:rPr>
        <w:t>’</w:t>
      </w:r>
      <w:r>
        <w:rPr>
          <w:szCs w:val="32"/>
          <w:lang w:eastAsia="en-US"/>
        </w:rPr>
        <w:t>aimaient depuis qu</w:t>
      </w:r>
      <w:r w:rsidR="0046142F">
        <w:rPr>
          <w:szCs w:val="32"/>
          <w:lang w:eastAsia="en-US"/>
        </w:rPr>
        <w:t>’</w:t>
      </w:r>
      <w:r>
        <w:rPr>
          <w:szCs w:val="32"/>
          <w:lang w:eastAsia="en-US"/>
        </w:rPr>
        <w:t>ils sentaient leur âme</w:t>
      </w:r>
      <w:r w:rsidR="0046142F">
        <w:rPr>
          <w:szCs w:val="32"/>
          <w:lang w:eastAsia="en-US"/>
        </w:rPr>
        <w:t xml:space="preserve">, </w:t>
      </w:r>
      <w:r>
        <w:rPr>
          <w:szCs w:val="32"/>
          <w:lang w:eastAsia="en-US"/>
        </w:rPr>
        <w:t>qui se cherchaient</w:t>
      </w:r>
      <w:r w:rsidR="0046142F">
        <w:rPr>
          <w:szCs w:val="32"/>
          <w:lang w:eastAsia="en-US"/>
        </w:rPr>
        <w:t xml:space="preserve">, </w:t>
      </w:r>
      <w:r>
        <w:rPr>
          <w:szCs w:val="32"/>
          <w:lang w:eastAsia="en-US"/>
        </w:rPr>
        <w:t>entre ces deux cœurs dont la tendresse avait résisté au temps et à l</w:t>
      </w:r>
      <w:r w:rsidR="0046142F">
        <w:rPr>
          <w:szCs w:val="32"/>
          <w:lang w:eastAsia="en-US"/>
        </w:rPr>
        <w:t>’</w:t>
      </w:r>
      <w:r>
        <w:rPr>
          <w:szCs w:val="32"/>
          <w:lang w:eastAsia="en-US"/>
        </w:rPr>
        <w:t>absence</w:t>
      </w:r>
      <w:r w:rsidR="0046142F">
        <w:rPr>
          <w:szCs w:val="32"/>
          <w:lang w:eastAsia="en-US"/>
        </w:rPr>
        <w:t xml:space="preserve">, </w:t>
      </w:r>
      <w:r>
        <w:rPr>
          <w:szCs w:val="32"/>
          <w:lang w:eastAsia="en-US"/>
        </w:rPr>
        <w:t>y eut-il</w:t>
      </w:r>
      <w:r w:rsidR="0046142F">
        <w:rPr>
          <w:szCs w:val="32"/>
          <w:lang w:eastAsia="en-US"/>
        </w:rPr>
        <w:t xml:space="preserve">, </w:t>
      </w:r>
      <w:r>
        <w:rPr>
          <w:szCs w:val="32"/>
          <w:lang w:eastAsia="en-US"/>
        </w:rPr>
        <w:t>à cette heure</w:t>
      </w:r>
      <w:r w:rsidR="0046142F">
        <w:rPr>
          <w:szCs w:val="32"/>
          <w:lang w:eastAsia="en-US"/>
        </w:rPr>
        <w:t xml:space="preserve">, </w:t>
      </w:r>
      <w:r>
        <w:rPr>
          <w:szCs w:val="32"/>
          <w:lang w:eastAsia="en-US"/>
        </w:rPr>
        <w:t>ce courant électrique</w:t>
      </w:r>
      <w:r w:rsidR="0046142F">
        <w:rPr>
          <w:szCs w:val="32"/>
          <w:lang w:eastAsia="en-US"/>
        </w:rPr>
        <w:t xml:space="preserve">, </w:t>
      </w:r>
      <w:r>
        <w:rPr>
          <w:szCs w:val="32"/>
          <w:lang w:eastAsia="en-US"/>
        </w:rPr>
        <w:t>ce mystérieux contact dont on parle dans les livres</w:t>
      </w:r>
      <w:r w:rsidR="0046142F">
        <w:rPr>
          <w:szCs w:val="32"/>
          <w:lang w:eastAsia="en-US"/>
        </w:rPr>
        <w:t> ?</w:t>
      </w:r>
    </w:p>
    <w:p w14:paraId="7FF65B5C" w14:textId="77777777" w:rsidR="0046142F" w:rsidRDefault="003148C9" w:rsidP="0046142F">
      <w:pPr>
        <w:rPr>
          <w:szCs w:val="32"/>
          <w:lang w:eastAsia="en-US"/>
        </w:rPr>
      </w:pPr>
      <w:r>
        <w:rPr>
          <w:szCs w:val="32"/>
          <w:lang w:eastAsia="en-US"/>
        </w:rPr>
        <w:t>Nous ne savons</w:t>
      </w:r>
      <w:r w:rsidR="0046142F">
        <w:rPr>
          <w:szCs w:val="32"/>
          <w:lang w:eastAsia="en-US"/>
        </w:rPr>
        <w:t>.</w:t>
      </w:r>
    </w:p>
    <w:p w14:paraId="29138953" w14:textId="77777777" w:rsidR="0046142F" w:rsidRDefault="003148C9" w:rsidP="0046142F">
      <w:pPr>
        <w:rPr>
          <w:szCs w:val="32"/>
          <w:lang w:eastAsia="en-US"/>
        </w:rPr>
      </w:pPr>
      <w:r>
        <w:rPr>
          <w:szCs w:val="32"/>
          <w:lang w:eastAsia="en-US"/>
        </w:rPr>
        <w:t>Parler en sceptique des secrets de l</w:t>
      </w:r>
      <w:r w:rsidR="0046142F">
        <w:rPr>
          <w:szCs w:val="32"/>
          <w:lang w:eastAsia="en-US"/>
        </w:rPr>
        <w:t>’</w:t>
      </w:r>
      <w:r>
        <w:rPr>
          <w:szCs w:val="32"/>
          <w:lang w:eastAsia="en-US"/>
        </w:rPr>
        <w:t>âme ne convient ni à nos sympathies ni à nos croyances</w:t>
      </w:r>
      <w:r w:rsidR="0046142F">
        <w:rPr>
          <w:szCs w:val="32"/>
          <w:lang w:eastAsia="en-US"/>
        </w:rPr>
        <w:t>.</w:t>
      </w:r>
    </w:p>
    <w:p w14:paraId="143BBFE9" w14:textId="77777777" w:rsidR="0046142F" w:rsidRDefault="003148C9" w:rsidP="0046142F">
      <w:pPr>
        <w:rPr>
          <w:szCs w:val="32"/>
          <w:lang w:eastAsia="en-US"/>
        </w:rPr>
      </w:pPr>
      <w:r>
        <w:rPr>
          <w:szCs w:val="32"/>
          <w:lang w:eastAsia="en-US"/>
        </w:rPr>
        <w:t>Mais il nous convient moins encore de mentir ou de disserter à faux</w:t>
      </w:r>
      <w:r w:rsidR="0046142F">
        <w:rPr>
          <w:szCs w:val="32"/>
          <w:lang w:eastAsia="en-US"/>
        </w:rPr>
        <w:t>.</w:t>
      </w:r>
    </w:p>
    <w:p w14:paraId="0DCC07C8" w14:textId="77777777" w:rsidR="0046142F" w:rsidRDefault="003148C9" w:rsidP="0046142F">
      <w:pPr>
        <w:rPr>
          <w:szCs w:val="32"/>
          <w:lang w:eastAsia="en-US"/>
        </w:rPr>
      </w:pPr>
      <w:r>
        <w:rPr>
          <w:szCs w:val="32"/>
          <w:lang w:eastAsia="en-US"/>
        </w:rPr>
        <w:t>Voici ce qui se passa dans la vérité vraie</w:t>
      </w:r>
      <w:r w:rsidR="0046142F">
        <w:rPr>
          <w:szCs w:val="32"/>
          <w:lang w:eastAsia="en-US"/>
        </w:rPr>
        <w:t> :</w:t>
      </w:r>
    </w:p>
    <w:p w14:paraId="7DD5EC43" w14:textId="77777777" w:rsidR="0046142F" w:rsidRDefault="003148C9" w:rsidP="0046142F">
      <w:pPr>
        <w:rPr>
          <w:szCs w:val="32"/>
          <w:lang w:eastAsia="en-US"/>
        </w:rPr>
      </w:pPr>
      <w:r>
        <w:rPr>
          <w:szCs w:val="32"/>
          <w:lang w:eastAsia="en-US"/>
        </w:rPr>
        <w:t>Lucien pensait tout naturellement à Berthe</w:t>
      </w:r>
      <w:r w:rsidR="0046142F">
        <w:rPr>
          <w:szCs w:val="32"/>
          <w:lang w:eastAsia="en-US"/>
        </w:rPr>
        <w:t xml:space="preserve">, </w:t>
      </w:r>
      <w:r>
        <w:rPr>
          <w:szCs w:val="32"/>
          <w:lang w:eastAsia="en-US"/>
        </w:rPr>
        <w:t>puisque c</w:t>
      </w:r>
      <w:r w:rsidR="0046142F">
        <w:rPr>
          <w:szCs w:val="32"/>
          <w:lang w:eastAsia="en-US"/>
        </w:rPr>
        <w:t>’</w:t>
      </w:r>
      <w:r>
        <w:rPr>
          <w:szCs w:val="32"/>
          <w:lang w:eastAsia="en-US"/>
        </w:rPr>
        <w:t>était la pensée de Berthe qui l</w:t>
      </w:r>
      <w:r w:rsidR="0046142F">
        <w:rPr>
          <w:szCs w:val="32"/>
          <w:lang w:eastAsia="en-US"/>
        </w:rPr>
        <w:t>’</w:t>
      </w:r>
      <w:r>
        <w:rPr>
          <w:szCs w:val="32"/>
          <w:lang w:eastAsia="en-US"/>
        </w:rPr>
        <w:t>avait amené là</w:t>
      </w:r>
      <w:r w:rsidR="0046142F">
        <w:rPr>
          <w:szCs w:val="32"/>
          <w:lang w:eastAsia="en-US"/>
        </w:rPr>
        <w:t>.</w:t>
      </w:r>
    </w:p>
    <w:p w14:paraId="2E3453FC" w14:textId="77777777" w:rsidR="0046142F" w:rsidRDefault="003148C9" w:rsidP="0046142F">
      <w:pPr>
        <w:rPr>
          <w:szCs w:val="32"/>
          <w:lang w:eastAsia="en-US"/>
        </w:rPr>
      </w:pPr>
      <w:r>
        <w:rPr>
          <w:szCs w:val="32"/>
          <w:lang w:eastAsia="en-US"/>
        </w:rPr>
        <w:t>En ce moment</w:t>
      </w:r>
      <w:r w:rsidR="0046142F">
        <w:rPr>
          <w:szCs w:val="32"/>
          <w:lang w:eastAsia="en-US"/>
        </w:rPr>
        <w:t xml:space="preserve">, </w:t>
      </w:r>
      <w:r>
        <w:rPr>
          <w:szCs w:val="32"/>
          <w:lang w:eastAsia="en-US"/>
        </w:rPr>
        <w:t>le souvenir de Lucien était aussi dans l</w:t>
      </w:r>
      <w:r w:rsidR="0046142F">
        <w:rPr>
          <w:szCs w:val="32"/>
          <w:lang w:eastAsia="en-US"/>
        </w:rPr>
        <w:t>’</w:t>
      </w:r>
      <w:r>
        <w:rPr>
          <w:szCs w:val="32"/>
          <w:lang w:eastAsia="en-US"/>
        </w:rPr>
        <w:t>esprit de Berthe</w:t>
      </w:r>
      <w:r w:rsidR="0046142F">
        <w:rPr>
          <w:szCs w:val="32"/>
          <w:lang w:eastAsia="en-US"/>
        </w:rPr>
        <w:t xml:space="preserve">, </w:t>
      </w:r>
      <w:r>
        <w:rPr>
          <w:szCs w:val="32"/>
          <w:lang w:eastAsia="en-US"/>
        </w:rPr>
        <w:t>parce que</w:t>
      </w:r>
      <w:r w:rsidR="0046142F">
        <w:rPr>
          <w:szCs w:val="32"/>
          <w:lang w:eastAsia="en-US"/>
        </w:rPr>
        <w:t xml:space="preserve">, </w:t>
      </w:r>
      <w:r>
        <w:rPr>
          <w:szCs w:val="32"/>
          <w:lang w:eastAsia="en-US"/>
        </w:rPr>
        <w:t>aux heures de souffrance suprême</w:t>
      </w:r>
      <w:r w:rsidR="0046142F">
        <w:rPr>
          <w:szCs w:val="32"/>
          <w:lang w:eastAsia="en-US"/>
        </w:rPr>
        <w:t xml:space="preserve">, </w:t>
      </w:r>
      <w:r>
        <w:rPr>
          <w:szCs w:val="32"/>
          <w:lang w:eastAsia="en-US"/>
        </w:rPr>
        <w:t>le passé heureux renaît toujours dans la mémoire</w:t>
      </w:r>
      <w:r w:rsidR="0046142F">
        <w:rPr>
          <w:szCs w:val="32"/>
          <w:lang w:eastAsia="en-US"/>
        </w:rPr>
        <w:t>.</w:t>
      </w:r>
    </w:p>
    <w:p w14:paraId="54E6BE9C" w14:textId="77777777" w:rsidR="0046142F" w:rsidRDefault="003148C9" w:rsidP="0046142F">
      <w:pPr>
        <w:rPr>
          <w:szCs w:val="32"/>
          <w:lang w:eastAsia="en-US"/>
        </w:rPr>
      </w:pPr>
      <w:r>
        <w:rPr>
          <w:szCs w:val="32"/>
          <w:lang w:eastAsia="en-US"/>
        </w:rPr>
        <w:t>Mais l</w:t>
      </w:r>
      <w:r w:rsidR="0046142F">
        <w:rPr>
          <w:szCs w:val="32"/>
          <w:lang w:eastAsia="en-US"/>
        </w:rPr>
        <w:t>’</w:t>
      </w:r>
      <w:r>
        <w:rPr>
          <w:szCs w:val="32"/>
          <w:lang w:eastAsia="en-US"/>
        </w:rPr>
        <w:t>idée ne vint pas à Lucien que la femme dont il tenait la main pût être Berthe</w:t>
      </w:r>
      <w:r w:rsidR="0046142F">
        <w:rPr>
          <w:szCs w:val="32"/>
          <w:lang w:eastAsia="en-US"/>
        </w:rPr>
        <w:t>.</w:t>
      </w:r>
    </w:p>
    <w:p w14:paraId="1FFA34DF" w14:textId="77777777" w:rsidR="0046142F" w:rsidRDefault="003148C9" w:rsidP="0046142F">
      <w:pPr>
        <w:rPr>
          <w:szCs w:val="32"/>
          <w:lang w:eastAsia="en-US"/>
        </w:rPr>
      </w:pPr>
      <w:r>
        <w:rPr>
          <w:szCs w:val="32"/>
          <w:lang w:eastAsia="en-US"/>
        </w:rPr>
        <w:lastRenderedPageBreak/>
        <w:t>Et Berthe n</w:t>
      </w:r>
      <w:r w:rsidR="0046142F">
        <w:rPr>
          <w:szCs w:val="32"/>
          <w:lang w:eastAsia="en-US"/>
        </w:rPr>
        <w:t>’</w:t>
      </w:r>
      <w:r>
        <w:rPr>
          <w:szCs w:val="32"/>
          <w:lang w:eastAsia="en-US"/>
        </w:rPr>
        <w:t>eut pas un seul instant la pensée que cet homme aveugle pût être Lucien</w:t>
      </w:r>
      <w:r w:rsidR="0046142F">
        <w:rPr>
          <w:szCs w:val="32"/>
          <w:lang w:eastAsia="en-US"/>
        </w:rPr>
        <w:t>.</w:t>
      </w:r>
    </w:p>
    <w:p w14:paraId="777275CE" w14:textId="77777777" w:rsidR="0046142F" w:rsidRDefault="003148C9" w:rsidP="0046142F">
      <w:pPr>
        <w:rPr>
          <w:szCs w:val="32"/>
          <w:lang w:eastAsia="en-US"/>
        </w:rPr>
      </w:pPr>
      <w:r>
        <w:rPr>
          <w:szCs w:val="32"/>
          <w:lang w:eastAsia="en-US"/>
        </w:rPr>
        <w:t>Ce fut ce dernier qui rompit le silence</w:t>
      </w:r>
      <w:r w:rsidR="0046142F">
        <w:rPr>
          <w:szCs w:val="32"/>
          <w:lang w:eastAsia="en-US"/>
        </w:rPr>
        <w:t>.</w:t>
      </w:r>
    </w:p>
    <w:p w14:paraId="11B04D73" w14:textId="77777777" w:rsidR="0046142F" w:rsidRDefault="0046142F" w:rsidP="0046142F">
      <w:pPr>
        <w:rPr>
          <w:szCs w:val="32"/>
          <w:lang w:eastAsia="en-US"/>
        </w:rPr>
      </w:pPr>
      <w:r>
        <w:rPr>
          <w:lang w:eastAsia="en-US"/>
        </w:rPr>
        <w:t>— </w:t>
      </w:r>
      <w:r w:rsidR="003148C9">
        <w:rPr>
          <w:szCs w:val="32"/>
          <w:lang w:eastAsia="en-US"/>
        </w:rPr>
        <w:t>Comme votre main est froide</w:t>
      </w:r>
      <w:r>
        <w:rPr>
          <w:szCs w:val="32"/>
          <w:lang w:eastAsia="en-US"/>
        </w:rPr>
        <w:t xml:space="preserve"> ! </w:t>
      </w:r>
      <w:r w:rsidR="003148C9">
        <w:rPr>
          <w:szCs w:val="32"/>
          <w:lang w:eastAsia="en-US"/>
        </w:rPr>
        <w:t>dit-il</w:t>
      </w:r>
      <w:r>
        <w:rPr>
          <w:szCs w:val="32"/>
          <w:lang w:eastAsia="en-US"/>
        </w:rPr>
        <w:t xml:space="preserve"> ; </w:t>
      </w:r>
      <w:r w:rsidR="003148C9">
        <w:rPr>
          <w:szCs w:val="32"/>
          <w:lang w:eastAsia="en-US"/>
        </w:rPr>
        <w:t>vous souffrez</w:t>
      </w:r>
      <w:r>
        <w:rPr>
          <w:szCs w:val="32"/>
          <w:lang w:eastAsia="en-US"/>
        </w:rPr>
        <w:t> ?</w:t>
      </w:r>
    </w:p>
    <w:p w14:paraId="65D855BB" w14:textId="6D225451"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répliqua Berthe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je souffre</w:t>
      </w:r>
      <w:r>
        <w:rPr>
          <w:szCs w:val="32"/>
          <w:lang w:eastAsia="en-US"/>
        </w:rPr>
        <w:t>.</w:t>
      </w:r>
    </w:p>
    <w:p w14:paraId="26BE4F4E" w14:textId="77777777" w:rsidR="0046142F" w:rsidRDefault="003148C9" w:rsidP="0046142F">
      <w:pPr>
        <w:rPr>
          <w:szCs w:val="32"/>
          <w:lang w:eastAsia="en-US"/>
        </w:rPr>
      </w:pPr>
      <w:r>
        <w:rPr>
          <w:szCs w:val="32"/>
          <w:lang w:eastAsia="en-US"/>
        </w:rPr>
        <w:t>En parlant</w:t>
      </w:r>
      <w:r w:rsidR="0046142F">
        <w:rPr>
          <w:szCs w:val="32"/>
          <w:lang w:eastAsia="en-US"/>
        </w:rPr>
        <w:t xml:space="preserve">, </w:t>
      </w:r>
      <w:r>
        <w:rPr>
          <w:szCs w:val="32"/>
          <w:lang w:eastAsia="en-US"/>
        </w:rPr>
        <w:t>elle releva les yeux</w:t>
      </w:r>
      <w:r w:rsidR="0046142F">
        <w:rPr>
          <w:szCs w:val="32"/>
          <w:lang w:eastAsia="en-US"/>
        </w:rPr>
        <w:t xml:space="preserve">, </w:t>
      </w:r>
      <w:r>
        <w:rPr>
          <w:szCs w:val="32"/>
          <w:lang w:eastAsia="en-US"/>
        </w:rPr>
        <w:t>parce que cette voix éveillait en elle une vague et incompréhensible émotion</w:t>
      </w:r>
      <w:r w:rsidR="0046142F">
        <w:rPr>
          <w:szCs w:val="32"/>
          <w:lang w:eastAsia="en-US"/>
        </w:rPr>
        <w:t>.</w:t>
      </w:r>
    </w:p>
    <w:p w14:paraId="7186D80E" w14:textId="77777777" w:rsidR="0046142F" w:rsidRDefault="003148C9" w:rsidP="0046142F">
      <w:pPr>
        <w:rPr>
          <w:szCs w:val="32"/>
          <w:lang w:eastAsia="en-US"/>
        </w:rPr>
      </w:pPr>
      <w:r>
        <w:rPr>
          <w:szCs w:val="32"/>
          <w:lang w:eastAsia="en-US"/>
        </w:rPr>
        <w:t>Lucien avait toujours son bandeau sur les yeux</w:t>
      </w:r>
      <w:r w:rsidR="0046142F">
        <w:rPr>
          <w:szCs w:val="32"/>
          <w:lang w:eastAsia="en-US"/>
        </w:rPr>
        <w:t>.</w:t>
      </w:r>
    </w:p>
    <w:p w14:paraId="045424A3" w14:textId="77777777" w:rsidR="0046142F" w:rsidRDefault="003148C9" w:rsidP="0046142F">
      <w:pPr>
        <w:rPr>
          <w:szCs w:val="32"/>
          <w:lang w:eastAsia="en-US"/>
        </w:rPr>
      </w:pPr>
      <w:r>
        <w:rPr>
          <w:szCs w:val="32"/>
          <w:lang w:eastAsia="en-US"/>
        </w:rPr>
        <w:t>Berthe n</w:t>
      </w:r>
      <w:r w:rsidR="0046142F">
        <w:rPr>
          <w:szCs w:val="32"/>
          <w:lang w:eastAsia="en-US"/>
        </w:rPr>
        <w:t>’</w:t>
      </w:r>
      <w:r>
        <w:rPr>
          <w:szCs w:val="32"/>
          <w:lang w:eastAsia="en-US"/>
        </w:rPr>
        <w:t xml:space="preserve">avait </w:t>
      </w:r>
      <w:proofErr w:type="spellStart"/>
      <w:r>
        <w:rPr>
          <w:szCs w:val="32"/>
          <w:lang w:eastAsia="en-US"/>
        </w:rPr>
        <w:t>garde</w:t>
      </w:r>
      <w:proofErr w:type="spellEnd"/>
      <w:r>
        <w:rPr>
          <w:szCs w:val="32"/>
          <w:lang w:eastAsia="en-US"/>
        </w:rPr>
        <w:t xml:space="preserve"> de reconnaître son voisin de la rue du Regard</w:t>
      </w:r>
      <w:r w:rsidR="0046142F">
        <w:rPr>
          <w:szCs w:val="32"/>
          <w:lang w:eastAsia="en-US"/>
        </w:rPr>
        <w:t xml:space="preserve">. </w:t>
      </w:r>
      <w:r>
        <w:rPr>
          <w:szCs w:val="32"/>
          <w:lang w:eastAsia="en-US"/>
        </w:rPr>
        <w:t>Elle l</w:t>
      </w:r>
      <w:r w:rsidR="0046142F">
        <w:rPr>
          <w:szCs w:val="32"/>
          <w:lang w:eastAsia="en-US"/>
        </w:rPr>
        <w:t>’</w:t>
      </w:r>
      <w:r>
        <w:rPr>
          <w:szCs w:val="32"/>
          <w:lang w:eastAsia="en-US"/>
        </w:rPr>
        <w:t>avait aperçu à peine une fois ou deux</w:t>
      </w:r>
      <w:r w:rsidR="0046142F">
        <w:rPr>
          <w:szCs w:val="32"/>
          <w:lang w:eastAsia="en-US"/>
        </w:rPr>
        <w:t xml:space="preserve">, </w:t>
      </w:r>
      <w:r>
        <w:rPr>
          <w:szCs w:val="32"/>
          <w:lang w:eastAsia="en-US"/>
        </w:rPr>
        <w:t>au fond de sa voiture fermée</w:t>
      </w:r>
      <w:r w:rsidR="0046142F">
        <w:rPr>
          <w:szCs w:val="32"/>
          <w:lang w:eastAsia="en-US"/>
        </w:rPr>
        <w:t>.</w:t>
      </w:r>
    </w:p>
    <w:p w14:paraId="58E8F46A" w14:textId="57C1BAE8" w:rsidR="0046142F" w:rsidRDefault="003148C9" w:rsidP="0046142F">
      <w:pPr>
        <w:rPr>
          <w:szCs w:val="32"/>
          <w:lang w:eastAsia="en-US"/>
        </w:rPr>
      </w:pPr>
      <w:r>
        <w:rPr>
          <w:szCs w:val="32"/>
          <w:lang w:eastAsia="en-US"/>
        </w:rPr>
        <w:t xml:space="preserve">Elle ne connaissait que </w:t>
      </w:r>
      <w:r w:rsidR="0046142F">
        <w:rPr>
          <w:szCs w:val="32"/>
          <w:lang w:eastAsia="en-US"/>
        </w:rPr>
        <w:t>M. </w:t>
      </w:r>
      <w:r>
        <w:rPr>
          <w:szCs w:val="32"/>
          <w:lang w:eastAsia="en-US"/>
        </w:rPr>
        <w:t>André</w:t>
      </w:r>
      <w:r w:rsidR="0046142F">
        <w:rPr>
          <w:szCs w:val="32"/>
          <w:lang w:eastAsia="en-US"/>
        </w:rPr>
        <w:t xml:space="preserve">, </w:t>
      </w:r>
      <w:r>
        <w:rPr>
          <w:szCs w:val="32"/>
          <w:lang w:eastAsia="en-US"/>
        </w:rPr>
        <w:t>le frère aîné</w:t>
      </w:r>
      <w:r w:rsidR="0046142F">
        <w:rPr>
          <w:szCs w:val="32"/>
          <w:lang w:eastAsia="en-US"/>
        </w:rPr>
        <w:t>.</w:t>
      </w:r>
    </w:p>
    <w:p w14:paraId="112A54BD" w14:textId="77777777" w:rsidR="0046142F" w:rsidRDefault="003148C9" w:rsidP="0046142F">
      <w:pPr>
        <w:rPr>
          <w:szCs w:val="32"/>
          <w:lang w:eastAsia="en-US"/>
        </w:rPr>
      </w:pPr>
      <w:r>
        <w:rPr>
          <w:szCs w:val="32"/>
          <w:lang w:eastAsia="en-US"/>
        </w:rPr>
        <w:t>Ce qu</w:t>
      </w:r>
      <w:r w:rsidR="0046142F">
        <w:rPr>
          <w:szCs w:val="32"/>
          <w:lang w:eastAsia="en-US"/>
        </w:rPr>
        <w:t>’</w:t>
      </w:r>
      <w:r>
        <w:rPr>
          <w:szCs w:val="32"/>
          <w:lang w:eastAsia="en-US"/>
        </w:rPr>
        <w:t>on voyait du visage de Lucien ne pouvait faire naître qu</w:t>
      </w:r>
      <w:r w:rsidR="0046142F">
        <w:rPr>
          <w:szCs w:val="32"/>
          <w:lang w:eastAsia="en-US"/>
        </w:rPr>
        <w:t>’</w:t>
      </w:r>
      <w:r>
        <w:rPr>
          <w:szCs w:val="32"/>
          <w:lang w:eastAsia="en-US"/>
        </w:rPr>
        <w:t>un sentiment</w:t>
      </w:r>
      <w:r w:rsidR="0046142F">
        <w:rPr>
          <w:szCs w:val="32"/>
          <w:lang w:eastAsia="en-US"/>
        </w:rPr>
        <w:t xml:space="preserve"> : </w:t>
      </w:r>
      <w:r>
        <w:rPr>
          <w:szCs w:val="32"/>
          <w:lang w:eastAsia="en-US"/>
        </w:rPr>
        <w:t>la pitié</w:t>
      </w:r>
      <w:r w:rsidR="0046142F">
        <w:rPr>
          <w:szCs w:val="32"/>
          <w:lang w:eastAsia="en-US"/>
        </w:rPr>
        <w:t>.</w:t>
      </w:r>
    </w:p>
    <w:p w14:paraId="7606336B" w14:textId="77777777" w:rsidR="0046142F" w:rsidRDefault="003148C9" w:rsidP="0046142F">
      <w:pPr>
        <w:rPr>
          <w:szCs w:val="32"/>
          <w:lang w:eastAsia="en-US"/>
        </w:rPr>
      </w:pPr>
      <w:r>
        <w:rPr>
          <w:szCs w:val="32"/>
          <w:lang w:eastAsia="en-US"/>
        </w:rPr>
        <w:t>Mais Berthe était-elle en position d</w:t>
      </w:r>
      <w:r w:rsidR="0046142F">
        <w:rPr>
          <w:szCs w:val="32"/>
          <w:lang w:eastAsia="en-US"/>
        </w:rPr>
        <w:t>’</w:t>
      </w:r>
      <w:r>
        <w:rPr>
          <w:szCs w:val="32"/>
          <w:lang w:eastAsia="en-US"/>
        </w:rPr>
        <w:t>avoir pitié</w:t>
      </w:r>
      <w:r w:rsidR="0046142F">
        <w:rPr>
          <w:szCs w:val="32"/>
          <w:lang w:eastAsia="en-US"/>
        </w:rPr>
        <w:t> ?</w:t>
      </w:r>
    </w:p>
    <w:p w14:paraId="0E96C4BD" w14:textId="77777777" w:rsidR="0046142F" w:rsidRDefault="003148C9" w:rsidP="0046142F">
      <w:pPr>
        <w:rPr>
          <w:szCs w:val="32"/>
          <w:lang w:eastAsia="en-US"/>
        </w:rPr>
      </w:pPr>
      <w:r>
        <w:rPr>
          <w:szCs w:val="32"/>
          <w:lang w:eastAsia="en-US"/>
        </w:rPr>
        <w:t>Elle ne remarqua point que cet homme était beau et jeune encore</w:t>
      </w:r>
      <w:r w:rsidR="0046142F">
        <w:rPr>
          <w:szCs w:val="32"/>
          <w:lang w:eastAsia="en-US"/>
        </w:rPr>
        <w:t xml:space="preserve"> ; </w:t>
      </w:r>
      <w:r>
        <w:rPr>
          <w:szCs w:val="32"/>
          <w:lang w:eastAsia="en-US"/>
        </w:rPr>
        <w:t>elle vit seulement la pâleur maladive de sa joue et l</w:t>
      </w:r>
      <w:r w:rsidR="0046142F">
        <w:rPr>
          <w:szCs w:val="32"/>
          <w:lang w:eastAsia="en-US"/>
        </w:rPr>
        <w:t>’</w:t>
      </w:r>
      <w:r>
        <w:rPr>
          <w:szCs w:val="32"/>
          <w:lang w:eastAsia="en-US"/>
        </w:rPr>
        <w:t>expression de résignation douce qui était autour de ses lèvres</w:t>
      </w:r>
      <w:r w:rsidR="0046142F">
        <w:rPr>
          <w:szCs w:val="32"/>
          <w:lang w:eastAsia="en-US"/>
        </w:rPr>
        <w:t>.</w:t>
      </w:r>
    </w:p>
    <w:p w14:paraId="1218DE0D" w14:textId="77777777" w:rsidR="0046142F" w:rsidRDefault="003148C9" w:rsidP="0046142F">
      <w:pPr>
        <w:rPr>
          <w:szCs w:val="32"/>
          <w:lang w:eastAsia="en-US"/>
        </w:rPr>
      </w:pPr>
      <w:r>
        <w:rPr>
          <w:szCs w:val="32"/>
          <w:lang w:eastAsia="en-US"/>
        </w:rPr>
        <w:t>Lucien sentit qu</w:t>
      </w:r>
      <w:r w:rsidR="0046142F">
        <w:rPr>
          <w:szCs w:val="32"/>
          <w:lang w:eastAsia="en-US"/>
        </w:rPr>
        <w:t>’</w:t>
      </w:r>
      <w:r>
        <w:rPr>
          <w:szCs w:val="32"/>
          <w:lang w:eastAsia="en-US"/>
        </w:rPr>
        <w:t>elle le regardait</w:t>
      </w:r>
      <w:r w:rsidR="0046142F">
        <w:rPr>
          <w:szCs w:val="32"/>
          <w:lang w:eastAsia="en-US"/>
        </w:rPr>
        <w:t>.</w:t>
      </w:r>
    </w:p>
    <w:p w14:paraId="4E54BF43" w14:textId="77777777" w:rsidR="0046142F" w:rsidRDefault="0046142F" w:rsidP="0046142F">
      <w:pPr>
        <w:rPr>
          <w:szCs w:val="32"/>
          <w:lang w:eastAsia="en-US"/>
        </w:rPr>
      </w:pPr>
      <w:r>
        <w:rPr>
          <w:lang w:eastAsia="en-US"/>
        </w:rPr>
        <w:t>— </w:t>
      </w:r>
      <w:r w:rsidR="003148C9">
        <w:rPr>
          <w:szCs w:val="32"/>
          <w:lang w:eastAsia="en-US"/>
        </w:rPr>
        <w:t>Je vous fais peur</w:t>
      </w:r>
      <w:r>
        <w:rPr>
          <w:szCs w:val="32"/>
          <w:lang w:eastAsia="en-US"/>
        </w:rPr>
        <w:t xml:space="preserve"> ?… </w:t>
      </w:r>
      <w:r w:rsidR="003148C9">
        <w:rPr>
          <w:szCs w:val="32"/>
          <w:lang w:eastAsia="en-US"/>
        </w:rPr>
        <w:t>murmura-t-il encore</w:t>
      </w:r>
      <w:r>
        <w:rPr>
          <w:szCs w:val="32"/>
          <w:lang w:eastAsia="en-US"/>
        </w:rPr>
        <w:t>.</w:t>
      </w:r>
    </w:p>
    <w:p w14:paraId="69DAEC1D" w14:textId="6267FD8C"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w:t>
      </w:r>
      <w:r w:rsidR="003148C9">
        <w:rPr>
          <w:szCs w:val="32"/>
          <w:lang w:eastAsia="en-US"/>
        </w:rPr>
        <w:t>répondit Berthe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demain</w:t>
      </w:r>
      <w:r>
        <w:rPr>
          <w:szCs w:val="32"/>
          <w:lang w:eastAsia="en-US"/>
        </w:rPr>
        <w:t xml:space="preserve">, </w:t>
      </w:r>
      <w:r w:rsidR="003148C9">
        <w:rPr>
          <w:szCs w:val="32"/>
          <w:lang w:eastAsia="en-US"/>
        </w:rPr>
        <w:t>je serai morte</w:t>
      </w:r>
      <w:r>
        <w:rPr>
          <w:szCs w:val="32"/>
          <w:lang w:eastAsia="en-US"/>
        </w:rPr>
        <w:t>.</w:t>
      </w:r>
    </w:p>
    <w:p w14:paraId="54188EAB" w14:textId="77777777" w:rsidR="0046142F" w:rsidRDefault="003148C9" w:rsidP="0046142F">
      <w:pPr>
        <w:rPr>
          <w:szCs w:val="32"/>
          <w:lang w:eastAsia="en-US"/>
        </w:rPr>
      </w:pPr>
      <w:r>
        <w:rPr>
          <w:szCs w:val="32"/>
          <w:lang w:eastAsia="en-US"/>
        </w:rPr>
        <w:t>Lucien tressaillit et lâcha la main de Berthe</w:t>
      </w:r>
      <w:r w:rsidR="0046142F">
        <w:rPr>
          <w:szCs w:val="32"/>
          <w:lang w:eastAsia="en-US"/>
        </w:rPr>
        <w:t xml:space="preserve">, </w:t>
      </w:r>
      <w:r>
        <w:rPr>
          <w:szCs w:val="32"/>
          <w:lang w:eastAsia="en-US"/>
        </w:rPr>
        <w:t>qui tomba le long de son flanc</w:t>
      </w:r>
      <w:r w:rsidR="0046142F">
        <w:rPr>
          <w:szCs w:val="32"/>
          <w:lang w:eastAsia="en-US"/>
        </w:rPr>
        <w:t>.</w:t>
      </w:r>
    </w:p>
    <w:p w14:paraId="49B1F15B" w14:textId="77777777" w:rsidR="0046142F" w:rsidRDefault="0046142F" w:rsidP="0046142F">
      <w:pPr>
        <w:rPr>
          <w:szCs w:val="32"/>
          <w:lang w:eastAsia="en-US"/>
        </w:rPr>
      </w:pPr>
      <w:r>
        <w:rPr>
          <w:lang w:eastAsia="en-US"/>
        </w:rPr>
        <w:lastRenderedPageBreak/>
        <w:t>— </w:t>
      </w:r>
      <w:r w:rsidR="003148C9">
        <w:rPr>
          <w:szCs w:val="32"/>
          <w:lang w:eastAsia="en-US"/>
        </w:rPr>
        <w:t>Morte</w:t>
      </w:r>
      <w:r>
        <w:rPr>
          <w:szCs w:val="32"/>
          <w:lang w:eastAsia="en-US"/>
        </w:rPr>
        <w:t xml:space="preserve"> ! </w:t>
      </w:r>
      <w:r w:rsidR="003148C9">
        <w:rPr>
          <w:szCs w:val="32"/>
          <w:lang w:eastAsia="en-US"/>
        </w:rPr>
        <w:t>répéta-t-il</w:t>
      </w:r>
      <w:r>
        <w:rPr>
          <w:szCs w:val="32"/>
          <w:lang w:eastAsia="en-US"/>
        </w:rPr>
        <w:t xml:space="preserve">, </w:t>
      </w:r>
      <w:r w:rsidR="003148C9">
        <w:rPr>
          <w:szCs w:val="32"/>
          <w:lang w:eastAsia="en-US"/>
        </w:rPr>
        <w:t>tandis que ses membres tremblaient</w:t>
      </w:r>
      <w:r>
        <w:rPr>
          <w:szCs w:val="32"/>
          <w:lang w:eastAsia="en-US"/>
        </w:rPr>
        <w:t xml:space="preserve"> ; </w:t>
      </w:r>
      <w:r w:rsidR="003148C9">
        <w:rPr>
          <w:szCs w:val="32"/>
          <w:lang w:eastAsia="en-US"/>
        </w:rPr>
        <w:t>on dit que vous êtes belle comme un ange</w:t>
      </w:r>
      <w:r>
        <w:rPr>
          <w:szCs w:val="32"/>
          <w:lang w:eastAsia="en-US"/>
        </w:rPr>
        <w:t xml:space="preserve">… </w:t>
      </w:r>
      <w:r w:rsidR="003148C9">
        <w:rPr>
          <w:szCs w:val="32"/>
          <w:lang w:eastAsia="en-US"/>
        </w:rPr>
        <w:t>belle et jeune</w:t>
      </w:r>
      <w:r>
        <w:rPr>
          <w:szCs w:val="32"/>
          <w:lang w:eastAsia="en-US"/>
        </w:rPr>
        <w:t xml:space="preserve">… </w:t>
      </w:r>
      <w:r w:rsidR="003148C9">
        <w:rPr>
          <w:szCs w:val="32"/>
          <w:lang w:eastAsia="en-US"/>
        </w:rPr>
        <w:t>Vous avez une voix qui semble ravie aux concerts du ciel</w:t>
      </w:r>
      <w:r>
        <w:rPr>
          <w:szCs w:val="32"/>
          <w:lang w:eastAsia="en-US"/>
        </w:rPr>
        <w:t xml:space="preserve">… </w:t>
      </w:r>
      <w:r w:rsidR="003148C9">
        <w:rPr>
          <w:szCs w:val="32"/>
          <w:lang w:eastAsia="en-US"/>
        </w:rPr>
        <w:t>une voix comme je croyais</w:t>
      </w:r>
      <w:r>
        <w:rPr>
          <w:szCs w:val="32"/>
          <w:lang w:eastAsia="en-US"/>
        </w:rPr>
        <w:t xml:space="preserve">… </w:t>
      </w:r>
      <w:r w:rsidR="003148C9">
        <w:rPr>
          <w:szCs w:val="32"/>
          <w:lang w:eastAsia="en-US"/>
        </w:rPr>
        <w:t>une voix qui me rappelle</w:t>
      </w:r>
      <w:r>
        <w:rPr>
          <w:szCs w:val="32"/>
          <w:lang w:eastAsia="en-US"/>
        </w:rPr>
        <w:t>…</w:t>
      </w:r>
    </w:p>
    <w:p w14:paraId="6D9A258F" w14:textId="77777777"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arrêta et reprit</w:t>
      </w:r>
      <w:r w:rsidR="0046142F">
        <w:rPr>
          <w:szCs w:val="32"/>
          <w:lang w:eastAsia="en-US"/>
        </w:rPr>
        <w:t> :</w:t>
      </w:r>
    </w:p>
    <w:p w14:paraId="080D1AAE" w14:textId="77777777" w:rsidR="0046142F" w:rsidRDefault="0046142F" w:rsidP="0046142F">
      <w:pPr>
        <w:rPr>
          <w:szCs w:val="32"/>
          <w:lang w:eastAsia="en-US"/>
        </w:rPr>
      </w:pPr>
      <w:r>
        <w:rPr>
          <w:lang w:eastAsia="en-US"/>
        </w:rPr>
        <w:t>— </w:t>
      </w:r>
      <w:r w:rsidR="003148C9">
        <w:rPr>
          <w:szCs w:val="32"/>
          <w:lang w:eastAsia="en-US"/>
        </w:rPr>
        <w:t>Mais c</w:t>
      </w:r>
      <w:r>
        <w:rPr>
          <w:szCs w:val="32"/>
          <w:lang w:eastAsia="en-US"/>
        </w:rPr>
        <w:t>’</w:t>
      </w:r>
      <w:r w:rsidR="003148C9">
        <w:rPr>
          <w:szCs w:val="32"/>
          <w:lang w:eastAsia="en-US"/>
        </w:rPr>
        <w:t>est de vous qu</w:t>
      </w:r>
      <w:r>
        <w:rPr>
          <w:szCs w:val="32"/>
          <w:lang w:eastAsia="en-US"/>
        </w:rPr>
        <w:t>’</w:t>
      </w:r>
      <w:r w:rsidR="003148C9">
        <w:rPr>
          <w:szCs w:val="32"/>
          <w:lang w:eastAsia="en-US"/>
        </w:rPr>
        <w:t>il faut parler</w:t>
      </w:r>
      <w:r>
        <w:rPr>
          <w:szCs w:val="32"/>
          <w:lang w:eastAsia="en-US"/>
        </w:rPr>
        <w:t xml:space="preserve">… </w:t>
      </w:r>
      <w:r w:rsidR="003148C9">
        <w:rPr>
          <w:szCs w:val="32"/>
          <w:lang w:eastAsia="en-US"/>
        </w:rPr>
        <w:t>Vous êtes donc bien malheureuse</w:t>
      </w:r>
      <w:r>
        <w:rPr>
          <w:szCs w:val="32"/>
          <w:lang w:eastAsia="en-US"/>
        </w:rPr>
        <w:t> ?</w:t>
      </w:r>
    </w:p>
    <w:p w14:paraId="20E289AB" w14:textId="77777777" w:rsidR="0046142F" w:rsidRDefault="0046142F" w:rsidP="0046142F">
      <w:pPr>
        <w:rPr>
          <w:szCs w:val="32"/>
          <w:lang w:eastAsia="en-US"/>
        </w:rPr>
      </w:pPr>
      <w:r>
        <w:rPr>
          <w:lang w:eastAsia="en-US"/>
        </w:rPr>
        <w:t>— </w:t>
      </w:r>
      <w:r w:rsidR="003148C9">
        <w:rPr>
          <w:szCs w:val="32"/>
          <w:lang w:eastAsia="en-US"/>
        </w:rPr>
        <w:t>Puisque je suis venue</w:t>
      </w:r>
      <w:r>
        <w:rPr>
          <w:szCs w:val="32"/>
          <w:lang w:eastAsia="en-US"/>
        </w:rPr>
        <w:t xml:space="preserve">… </w:t>
      </w:r>
      <w:r w:rsidR="003148C9">
        <w:rPr>
          <w:szCs w:val="32"/>
          <w:lang w:eastAsia="en-US"/>
        </w:rPr>
        <w:t>commença Berthe</w:t>
      </w:r>
      <w:r>
        <w:rPr>
          <w:szCs w:val="32"/>
          <w:lang w:eastAsia="en-US"/>
        </w:rPr>
        <w:t>.</w:t>
      </w:r>
    </w:p>
    <w:p w14:paraId="730518FD" w14:textId="77777777"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oui</w:t>
      </w:r>
      <w:r>
        <w:rPr>
          <w:szCs w:val="32"/>
          <w:lang w:eastAsia="en-US"/>
        </w:rPr>
        <w:t xml:space="preserve">… </w:t>
      </w:r>
      <w:r w:rsidR="003148C9">
        <w:rPr>
          <w:szCs w:val="32"/>
          <w:lang w:eastAsia="en-US"/>
        </w:rPr>
        <w:t>rendez-moi votre main</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Vous êtes venue</w:t>
      </w:r>
      <w:r>
        <w:rPr>
          <w:szCs w:val="32"/>
          <w:lang w:eastAsia="en-US"/>
        </w:rPr>
        <w:t xml:space="preserve">… </w:t>
      </w:r>
      <w:r w:rsidR="003148C9">
        <w:rPr>
          <w:szCs w:val="32"/>
          <w:lang w:eastAsia="en-US"/>
        </w:rPr>
        <w:t>donc vous êtes bien malheureuse</w:t>
      </w:r>
      <w:r>
        <w:rPr>
          <w:szCs w:val="32"/>
          <w:lang w:eastAsia="en-US"/>
        </w:rPr>
        <w:t xml:space="preserve"> !… </w:t>
      </w:r>
      <w:r w:rsidR="003148C9">
        <w:rPr>
          <w:szCs w:val="32"/>
          <w:lang w:eastAsia="en-US"/>
        </w:rPr>
        <w:t>c</w:t>
      </w:r>
      <w:r>
        <w:rPr>
          <w:szCs w:val="32"/>
          <w:lang w:eastAsia="en-US"/>
        </w:rPr>
        <w:t>’</w:t>
      </w:r>
      <w:r w:rsidR="003148C9">
        <w:rPr>
          <w:szCs w:val="32"/>
          <w:lang w:eastAsia="en-US"/>
        </w:rPr>
        <w:t>est vrai</w:t>
      </w:r>
      <w:r>
        <w:rPr>
          <w:szCs w:val="32"/>
          <w:lang w:eastAsia="en-US"/>
        </w:rPr>
        <w:t xml:space="preserve">… </w:t>
      </w:r>
      <w:r w:rsidR="003148C9">
        <w:rPr>
          <w:szCs w:val="32"/>
          <w:lang w:eastAsia="en-US"/>
        </w:rPr>
        <w:t>puisque vous avez de l</w:t>
      </w:r>
      <w:r>
        <w:rPr>
          <w:szCs w:val="32"/>
          <w:lang w:eastAsia="en-US"/>
        </w:rPr>
        <w:t>’</w:t>
      </w:r>
      <w:r w:rsidR="003148C9">
        <w:rPr>
          <w:szCs w:val="32"/>
          <w:lang w:eastAsia="en-US"/>
        </w:rPr>
        <w:t>honneur</w:t>
      </w:r>
      <w:r>
        <w:rPr>
          <w:szCs w:val="32"/>
          <w:lang w:eastAsia="en-US"/>
        </w:rPr>
        <w:t> !</w:t>
      </w:r>
    </w:p>
    <w:p w14:paraId="04298E1D" w14:textId="77777777" w:rsidR="0046142F" w:rsidRDefault="003148C9" w:rsidP="0046142F">
      <w:pPr>
        <w:rPr>
          <w:szCs w:val="32"/>
          <w:lang w:eastAsia="en-US"/>
        </w:rPr>
      </w:pPr>
      <w:r>
        <w:rPr>
          <w:szCs w:val="32"/>
          <w:lang w:eastAsia="en-US"/>
        </w:rPr>
        <w:t>Berthe lui avait rendu sa main</w:t>
      </w:r>
      <w:r w:rsidR="0046142F">
        <w:rPr>
          <w:szCs w:val="32"/>
          <w:lang w:eastAsia="en-US"/>
        </w:rPr>
        <w:t>.</w:t>
      </w:r>
    </w:p>
    <w:p w14:paraId="5E68A8A5" w14:textId="77777777" w:rsidR="0046142F" w:rsidRDefault="003148C9" w:rsidP="0046142F">
      <w:pPr>
        <w:rPr>
          <w:szCs w:val="32"/>
          <w:lang w:eastAsia="en-US"/>
        </w:rPr>
      </w:pPr>
      <w:r>
        <w:rPr>
          <w:szCs w:val="32"/>
          <w:lang w:eastAsia="en-US"/>
        </w:rPr>
        <w:t>Une larme vint à ses yeux pendant qu</w:t>
      </w:r>
      <w:r w:rsidR="0046142F">
        <w:rPr>
          <w:szCs w:val="32"/>
          <w:lang w:eastAsia="en-US"/>
        </w:rPr>
        <w:t>’</w:t>
      </w:r>
      <w:r>
        <w:rPr>
          <w:szCs w:val="32"/>
          <w:lang w:eastAsia="en-US"/>
        </w:rPr>
        <w:t>elle répétait</w:t>
      </w:r>
      <w:r w:rsidR="0046142F">
        <w:rPr>
          <w:szCs w:val="32"/>
          <w:lang w:eastAsia="en-US"/>
        </w:rPr>
        <w:t> :</w:t>
      </w:r>
    </w:p>
    <w:p w14:paraId="4B665055" w14:textId="77777777" w:rsidR="0046142F" w:rsidRDefault="0046142F" w:rsidP="0046142F">
      <w:pPr>
        <w:rPr>
          <w:szCs w:val="32"/>
          <w:lang w:eastAsia="en-US"/>
        </w:rPr>
      </w:pPr>
      <w:r>
        <w:rPr>
          <w:lang w:eastAsia="en-US"/>
        </w:rPr>
        <w:t>— </w:t>
      </w:r>
      <w:r w:rsidR="003148C9">
        <w:rPr>
          <w:szCs w:val="32"/>
          <w:lang w:eastAsia="en-US"/>
        </w:rPr>
        <w:t>De l</w:t>
      </w:r>
      <w:r>
        <w:rPr>
          <w:szCs w:val="32"/>
          <w:lang w:eastAsia="en-US"/>
        </w:rPr>
        <w:t>’</w:t>
      </w:r>
      <w:r w:rsidR="003148C9">
        <w:rPr>
          <w:szCs w:val="32"/>
          <w:lang w:eastAsia="en-US"/>
        </w:rPr>
        <w:t>honneur</w:t>
      </w:r>
      <w:r>
        <w:rPr>
          <w:szCs w:val="32"/>
          <w:lang w:eastAsia="en-US"/>
        </w:rPr>
        <w:t> !…</w:t>
      </w:r>
    </w:p>
    <w:p w14:paraId="2BC0B6A8" w14:textId="4A215923" w:rsidR="0046142F" w:rsidRDefault="0046142F" w:rsidP="0046142F">
      <w:pPr>
        <w:rPr>
          <w:szCs w:val="32"/>
          <w:lang w:eastAsia="en-US"/>
        </w:rPr>
      </w:pPr>
      <w:r>
        <w:rPr>
          <w:lang w:eastAsia="en-US"/>
        </w:rPr>
        <w:t>— </w:t>
      </w:r>
      <w:r w:rsidR="003148C9">
        <w:rPr>
          <w:szCs w:val="32"/>
          <w:lang w:eastAsia="en-US"/>
        </w:rPr>
        <w:t>Je le sais bien</w:t>
      </w:r>
      <w:r>
        <w:rPr>
          <w:szCs w:val="32"/>
          <w:lang w:eastAsia="en-US"/>
        </w:rPr>
        <w:t xml:space="preserve"> ! </w:t>
      </w:r>
      <w:r w:rsidR="003148C9">
        <w:rPr>
          <w:szCs w:val="32"/>
          <w:lang w:eastAsia="en-US"/>
        </w:rPr>
        <w:t>dit l</w:t>
      </w:r>
      <w:r>
        <w:rPr>
          <w:szCs w:val="32"/>
          <w:lang w:eastAsia="en-US"/>
        </w:rPr>
        <w:t>’</w:t>
      </w:r>
      <w:r w:rsidR="003148C9">
        <w:rPr>
          <w:szCs w:val="32"/>
          <w:lang w:eastAsia="en-US"/>
        </w:rPr>
        <w:t>aveugle avec vivacité</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w:t>
      </w:r>
      <w:r>
        <w:rPr>
          <w:szCs w:val="32"/>
          <w:lang w:eastAsia="en-US"/>
        </w:rPr>
        <w:t>’</w:t>
      </w:r>
      <w:r w:rsidR="003148C9">
        <w:rPr>
          <w:szCs w:val="32"/>
          <w:lang w:eastAsia="en-US"/>
        </w:rPr>
        <w:t>en suis sûr</w:t>
      </w:r>
      <w:r>
        <w:rPr>
          <w:szCs w:val="32"/>
          <w:lang w:eastAsia="en-US"/>
        </w:rPr>
        <w:t> !</w:t>
      </w:r>
    </w:p>
    <w:p w14:paraId="044236B6" w14:textId="77777777" w:rsidR="0046142F" w:rsidRDefault="003148C9" w:rsidP="0046142F">
      <w:pPr>
        <w:rPr>
          <w:szCs w:val="32"/>
          <w:lang w:eastAsia="en-US"/>
        </w:rPr>
      </w:pPr>
      <w:r>
        <w:rPr>
          <w:szCs w:val="32"/>
          <w:lang w:eastAsia="en-US"/>
        </w:rPr>
        <w:t>Puis il ajouta en souriant</w:t>
      </w:r>
      <w:r w:rsidR="0046142F">
        <w:rPr>
          <w:szCs w:val="32"/>
          <w:lang w:eastAsia="en-US"/>
        </w:rPr>
        <w:t> :</w:t>
      </w:r>
    </w:p>
    <w:p w14:paraId="69011057" w14:textId="77777777" w:rsidR="0046142F" w:rsidRDefault="0046142F" w:rsidP="0046142F">
      <w:pPr>
        <w:rPr>
          <w:szCs w:val="32"/>
          <w:lang w:eastAsia="en-US"/>
        </w:rPr>
      </w:pPr>
      <w:r>
        <w:rPr>
          <w:lang w:eastAsia="en-US"/>
        </w:rPr>
        <w:t>— </w:t>
      </w:r>
      <w:r w:rsidR="003148C9">
        <w:rPr>
          <w:szCs w:val="32"/>
          <w:lang w:eastAsia="en-US"/>
        </w:rPr>
        <w:t>Moi aussi</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j</w:t>
      </w:r>
      <w:r>
        <w:rPr>
          <w:szCs w:val="32"/>
          <w:lang w:eastAsia="en-US"/>
        </w:rPr>
        <w:t>’</w:t>
      </w:r>
      <w:r w:rsidR="003148C9">
        <w:rPr>
          <w:szCs w:val="32"/>
          <w:lang w:eastAsia="en-US"/>
        </w:rPr>
        <w:t>ai de l</w:t>
      </w:r>
      <w:r>
        <w:rPr>
          <w:szCs w:val="32"/>
          <w:lang w:eastAsia="en-US"/>
        </w:rPr>
        <w:t>’</w:t>
      </w:r>
      <w:r w:rsidR="003148C9">
        <w:rPr>
          <w:szCs w:val="32"/>
          <w:lang w:eastAsia="en-US"/>
        </w:rPr>
        <w:t>honneur</w:t>
      </w:r>
      <w:r>
        <w:rPr>
          <w:szCs w:val="32"/>
          <w:lang w:eastAsia="en-US"/>
        </w:rPr>
        <w:t> !</w:t>
      </w:r>
    </w:p>
    <w:p w14:paraId="7974C4B3" w14:textId="77777777" w:rsidR="0046142F" w:rsidRDefault="003148C9" w:rsidP="0046142F">
      <w:pPr>
        <w:rPr>
          <w:szCs w:val="32"/>
          <w:lang w:eastAsia="en-US"/>
        </w:rPr>
      </w:pPr>
      <w:r>
        <w:rPr>
          <w:szCs w:val="32"/>
          <w:lang w:eastAsia="en-US"/>
        </w:rPr>
        <w:t>Berthe le regarda étonnée</w:t>
      </w:r>
      <w:r w:rsidR="0046142F">
        <w:rPr>
          <w:szCs w:val="32"/>
          <w:lang w:eastAsia="en-US"/>
        </w:rPr>
        <w:t>.</w:t>
      </w:r>
    </w:p>
    <w:p w14:paraId="2D080DCA" w14:textId="77777777"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w:t>
      </w:r>
      <w:r w:rsidR="003148C9">
        <w:rPr>
          <w:szCs w:val="32"/>
          <w:lang w:eastAsia="en-US"/>
        </w:rPr>
        <w:t>non</w:t>
      </w:r>
      <w:r>
        <w:rPr>
          <w:szCs w:val="32"/>
          <w:lang w:eastAsia="en-US"/>
        </w:rPr>
        <w:t xml:space="preserve">, </w:t>
      </w:r>
      <w:r w:rsidR="003148C9">
        <w:rPr>
          <w:szCs w:val="32"/>
          <w:lang w:eastAsia="en-US"/>
        </w:rPr>
        <w:t>poursuivit l</w:t>
      </w:r>
      <w:r>
        <w:rPr>
          <w:szCs w:val="32"/>
          <w:lang w:eastAsia="en-US"/>
        </w:rPr>
        <w:t>’</w:t>
      </w:r>
      <w:r w:rsidR="003148C9">
        <w:rPr>
          <w:szCs w:val="32"/>
          <w:lang w:eastAsia="en-US"/>
        </w:rPr>
        <w:t>aveugle</w:t>
      </w:r>
      <w:r>
        <w:rPr>
          <w:szCs w:val="32"/>
          <w:lang w:eastAsia="en-US"/>
        </w:rPr>
        <w:t xml:space="preserve">, </w:t>
      </w:r>
      <w:r w:rsidR="003148C9">
        <w:rPr>
          <w:szCs w:val="32"/>
          <w:lang w:eastAsia="en-US"/>
        </w:rPr>
        <w:t>vous ne mourrez pas</w:t>
      </w:r>
      <w:r>
        <w:rPr>
          <w:szCs w:val="32"/>
          <w:lang w:eastAsia="en-US"/>
        </w:rPr>
        <w:t xml:space="preserve"> !… </w:t>
      </w:r>
      <w:r w:rsidR="003148C9">
        <w:rPr>
          <w:szCs w:val="32"/>
          <w:lang w:eastAsia="en-US"/>
        </w:rPr>
        <w:t>Et je suis bien heureux</w:t>
      </w:r>
      <w:r>
        <w:rPr>
          <w:szCs w:val="32"/>
          <w:lang w:eastAsia="en-US"/>
        </w:rPr>
        <w:t xml:space="preserve">, </w:t>
      </w:r>
      <w:r w:rsidR="003148C9">
        <w:rPr>
          <w:szCs w:val="32"/>
          <w:lang w:eastAsia="en-US"/>
        </w:rPr>
        <w:t>allez</w:t>
      </w:r>
      <w:r>
        <w:rPr>
          <w:szCs w:val="32"/>
          <w:lang w:eastAsia="en-US"/>
        </w:rPr>
        <w:t xml:space="preserve">, </w:t>
      </w:r>
      <w:r w:rsidR="003148C9">
        <w:rPr>
          <w:szCs w:val="32"/>
          <w:lang w:eastAsia="en-US"/>
        </w:rPr>
        <w:t>que vous soyez venue</w:t>
      </w:r>
      <w:r>
        <w:rPr>
          <w:szCs w:val="32"/>
          <w:lang w:eastAsia="en-US"/>
        </w:rPr>
        <w:t xml:space="preserve"> ! </w:t>
      </w:r>
      <w:r w:rsidR="003148C9">
        <w:rPr>
          <w:szCs w:val="32"/>
          <w:lang w:eastAsia="en-US"/>
        </w:rPr>
        <w:t>Mourir</w:t>
      </w:r>
      <w:r>
        <w:rPr>
          <w:szCs w:val="32"/>
          <w:lang w:eastAsia="en-US"/>
        </w:rPr>
        <w:t xml:space="preserve">, </w:t>
      </w:r>
      <w:r w:rsidR="003148C9">
        <w:rPr>
          <w:szCs w:val="32"/>
          <w:lang w:eastAsia="en-US"/>
        </w:rPr>
        <w:t>vous</w:t>
      </w:r>
      <w:r>
        <w:rPr>
          <w:szCs w:val="32"/>
          <w:lang w:eastAsia="en-US"/>
        </w:rPr>
        <w:t xml:space="preserve"> !… </w:t>
      </w:r>
      <w:r w:rsidR="003148C9">
        <w:rPr>
          <w:szCs w:val="32"/>
          <w:lang w:eastAsia="en-US"/>
        </w:rPr>
        <w:t>Dieu est bon</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Regardez-moi</w:t>
      </w:r>
      <w:r>
        <w:rPr>
          <w:szCs w:val="32"/>
          <w:lang w:eastAsia="en-US"/>
        </w:rPr>
        <w:t xml:space="preserve"> !… </w:t>
      </w:r>
      <w:r w:rsidR="003148C9">
        <w:rPr>
          <w:szCs w:val="32"/>
          <w:lang w:eastAsia="en-US"/>
        </w:rPr>
        <w:t>ai-je l</w:t>
      </w:r>
      <w:r>
        <w:rPr>
          <w:szCs w:val="32"/>
          <w:lang w:eastAsia="en-US"/>
        </w:rPr>
        <w:t>’</w:t>
      </w:r>
      <w:r w:rsidR="003148C9">
        <w:rPr>
          <w:szCs w:val="32"/>
          <w:lang w:eastAsia="en-US"/>
        </w:rPr>
        <w:t>air d</w:t>
      </w:r>
      <w:r>
        <w:rPr>
          <w:szCs w:val="32"/>
          <w:lang w:eastAsia="en-US"/>
        </w:rPr>
        <w:t>’</w:t>
      </w:r>
      <w:r w:rsidR="003148C9">
        <w:rPr>
          <w:szCs w:val="32"/>
          <w:lang w:eastAsia="en-US"/>
        </w:rPr>
        <w:t>un homme qui marchande le malheur des femmes</w:t>
      </w:r>
      <w:r>
        <w:rPr>
          <w:szCs w:val="32"/>
          <w:lang w:eastAsia="en-US"/>
        </w:rPr>
        <w:t> ?…</w:t>
      </w:r>
    </w:p>
    <w:p w14:paraId="5D0BD97E" w14:textId="77777777" w:rsidR="0046142F" w:rsidRDefault="0046142F" w:rsidP="0046142F">
      <w:pPr>
        <w:rPr>
          <w:szCs w:val="32"/>
          <w:lang w:eastAsia="en-US"/>
        </w:rPr>
      </w:pPr>
      <w:r>
        <w:rPr>
          <w:lang w:eastAsia="en-US"/>
        </w:rPr>
        <w:t>— </w:t>
      </w:r>
      <w:r w:rsidR="003148C9">
        <w:rPr>
          <w:szCs w:val="32"/>
          <w:lang w:eastAsia="en-US"/>
        </w:rPr>
        <w:t>Vous avez l</w:t>
      </w:r>
      <w:r>
        <w:rPr>
          <w:szCs w:val="32"/>
          <w:lang w:eastAsia="en-US"/>
        </w:rPr>
        <w:t>’</w:t>
      </w:r>
      <w:r w:rsidR="003148C9">
        <w:rPr>
          <w:szCs w:val="32"/>
          <w:lang w:eastAsia="en-US"/>
        </w:rPr>
        <w:t>air bon</w:t>
      </w:r>
      <w:r>
        <w:rPr>
          <w:szCs w:val="32"/>
          <w:lang w:eastAsia="en-US"/>
        </w:rPr>
        <w:t xml:space="preserve">, </w:t>
      </w:r>
      <w:r w:rsidR="003148C9">
        <w:rPr>
          <w:szCs w:val="32"/>
          <w:lang w:eastAsia="en-US"/>
        </w:rPr>
        <w:t>murmura Berthe</w:t>
      </w:r>
      <w:r>
        <w:rPr>
          <w:szCs w:val="32"/>
          <w:lang w:eastAsia="en-US"/>
        </w:rPr>
        <w:t>.</w:t>
      </w:r>
    </w:p>
    <w:p w14:paraId="64A41284" w14:textId="77777777" w:rsidR="0046142F" w:rsidRDefault="0046142F" w:rsidP="0046142F">
      <w:pPr>
        <w:rPr>
          <w:szCs w:val="32"/>
          <w:lang w:eastAsia="en-US"/>
        </w:rPr>
      </w:pPr>
      <w:r>
        <w:rPr>
          <w:lang w:eastAsia="en-US"/>
        </w:rPr>
        <w:lastRenderedPageBreak/>
        <w:t>— </w:t>
      </w:r>
      <w:r w:rsidR="003148C9">
        <w:rPr>
          <w:szCs w:val="32"/>
          <w:lang w:eastAsia="en-US"/>
        </w:rPr>
        <w:t>Je suis seul</w:t>
      </w:r>
      <w:r>
        <w:rPr>
          <w:szCs w:val="32"/>
          <w:lang w:eastAsia="en-US"/>
        </w:rPr>
        <w:t xml:space="preserve">… </w:t>
      </w:r>
      <w:r w:rsidR="003148C9">
        <w:rPr>
          <w:szCs w:val="32"/>
          <w:lang w:eastAsia="en-US"/>
        </w:rPr>
        <w:t>tout seul sur la terre</w:t>
      </w:r>
      <w:r>
        <w:rPr>
          <w:szCs w:val="32"/>
          <w:lang w:eastAsia="en-US"/>
        </w:rPr>
        <w:t xml:space="preserve">… </w:t>
      </w:r>
      <w:r w:rsidR="003148C9">
        <w:rPr>
          <w:szCs w:val="32"/>
          <w:lang w:eastAsia="en-US"/>
        </w:rPr>
        <w:t>avec un souvenir qui est mon bonheur et mon malheur</w:t>
      </w:r>
      <w:r>
        <w:rPr>
          <w:szCs w:val="32"/>
          <w:lang w:eastAsia="en-US"/>
        </w:rPr>
        <w:t xml:space="preserve">… </w:t>
      </w:r>
      <w:r w:rsidR="003148C9">
        <w:rPr>
          <w:szCs w:val="32"/>
          <w:lang w:eastAsia="en-US"/>
        </w:rPr>
        <w:t>mais je vous dirai ma pauvre histoire</w:t>
      </w:r>
      <w:r>
        <w:rPr>
          <w:szCs w:val="32"/>
          <w:lang w:eastAsia="en-US"/>
        </w:rPr>
        <w:t xml:space="preserve">… </w:t>
      </w:r>
      <w:r w:rsidR="003148C9">
        <w:rPr>
          <w:szCs w:val="32"/>
          <w:lang w:eastAsia="en-US"/>
        </w:rPr>
        <w:t>Écoutez-moi d</w:t>
      </w:r>
      <w:r>
        <w:rPr>
          <w:szCs w:val="32"/>
          <w:lang w:eastAsia="en-US"/>
        </w:rPr>
        <w:t>’</w:t>
      </w:r>
      <w:r w:rsidR="003148C9">
        <w:rPr>
          <w:szCs w:val="32"/>
          <w:lang w:eastAsia="en-US"/>
        </w:rPr>
        <w:t>abord</w:t>
      </w:r>
      <w:r>
        <w:rPr>
          <w:szCs w:val="32"/>
          <w:lang w:eastAsia="en-US"/>
        </w:rPr>
        <w:t xml:space="preserve">… </w:t>
      </w:r>
      <w:r w:rsidR="003148C9">
        <w:rPr>
          <w:szCs w:val="32"/>
          <w:lang w:eastAsia="en-US"/>
        </w:rPr>
        <w:t>Voulez-vous que je sois votre frère</w:t>
      </w:r>
      <w:r>
        <w:rPr>
          <w:szCs w:val="32"/>
          <w:lang w:eastAsia="en-US"/>
        </w:rPr>
        <w:t> ?</w:t>
      </w:r>
    </w:p>
    <w:p w14:paraId="67A7FBA0" w14:textId="77777777" w:rsidR="0046142F" w:rsidRDefault="0046142F" w:rsidP="0046142F">
      <w:pPr>
        <w:rPr>
          <w:szCs w:val="32"/>
          <w:lang w:eastAsia="en-US"/>
        </w:rPr>
      </w:pPr>
      <w:r>
        <w:rPr>
          <w:lang w:eastAsia="en-US"/>
        </w:rPr>
        <w:t>— </w:t>
      </w:r>
      <w:r w:rsidR="003148C9">
        <w:rPr>
          <w:szCs w:val="32"/>
          <w:lang w:eastAsia="en-US"/>
        </w:rPr>
        <w:t>Mon frère</w:t>
      </w:r>
      <w:r>
        <w:rPr>
          <w:szCs w:val="32"/>
          <w:lang w:eastAsia="en-US"/>
        </w:rPr>
        <w:t xml:space="preserve"> !… </w:t>
      </w:r>
      <w:r w:rsidR="003148C9">
        <w:rPr>
          <w:szCs w:val="32"/>
          <w:lang w:eastAsia="en-US"/>
        </w:rPr>
        <w:t>dit Berthe qui croyait rêver</w:t>
      </w:r>
      <w:r>
        <w:rPr>
          <w:szCs w:val="32"/>
          <w:lang w:eastAsia="en-US"/>
        </w:rPr>
        <w:t>.</w:t>
      </w:r>
    </w:p>
    <w:p w14:paraId="1C11A427" w14:textId="5AC975B7" w:rsidR="0046142F" w:rsidRDefault="0046142F" w:rsidP="0046142F">
      <w:pPr>
        <w:rPr>
          <w:szCs w:val="32"/>
          <w:lang w:eastAsia="en-US"/>
        </w:rPr>
      </w:pPr>
      <w:r>
        <w:rPr>
          <w:lang w:eastAsia="en-US"/>
        </w:rPr>
        <w:t>— </w:t>
      </w:r>
      <w:r w:rsidR="003148C9">
        <w:rPr>
          <w:szCs w:val="32"/>
          <w:lang w:eastAsia="en-US"/>
        </w:rPr>
        <w:t>Il y a bien longtemps que vous êtes ma sœur</w:t>
      </w:r>
      <w:r>
        <w:rPr>
          <w:szCs w:val="32"/>
          <w:lang w:eastAsia="en-US"/>
        </w:rPr>
        <w:t xml:space="preserve">, </w:t>
      </w:r>
      <w:r w:rsidR="003148C9">
        <w:rPr>
          <w:szCs w:val="32"/>
          <w:lang w:eastAsia="en-US"/>
        </w:rPr>
        <w:t>vous</w:t>
      </w:r>
      <w:r>
        <w:rPr>
          <w:szCs w:val="32"/>
          <w:lang w:eastAsia="en-US"/>
        </w:rPr>
        <w:t xml:space="preserve"> ! </w:t>
      </w:r>
      <w:r w:rsidR="003148C9">
        <w:rPr>
          <w:szCs w:val="32"/>
          <w:lang w:eastAsia="en-US"/>
        </w:rPr>
        <w:t>reprit l</w:t>
      </w:r>
      <w:r>
        <w:rPr>
          <w:szCs w:val="32"/>
          <w:lang w:eastAsia="en-US"/>
        </w:rPr>
        <w:t>’</w:t>
      </w:r>
      <w:r w:rsidR="003148C9">
        <w:rPr>
          <w:szCs w:val="32"/>
          <w:lang w:eastAsia="en-US"/>
        </w:rPr>
        <w:t>aveugle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w:t>
      </w:r>
      <w:r>
        <w:rPr>
          <w:szCs w:val="32"/>
          <w:lang w:eastAsia="en-US"/>
        </w:rPr>
        <w:t>’</w:t>
      </w:r>
      <w:r w:rsidR="003148C9">
        <w:rPr>
          <w:szCs w:val="32"/>
          <w:lang w:eastAsia="en-US"/>
        </w:rPr>
        <w:t>allais vous entendre à ce petit théâtre</w:t>
      </w:r>
      <w:r>
        <w:rPr>
          <w:szCs w:val="32"/>
          <w:lang w:eastAsia="en-US"/>
        </w:rPr>
        <w:t xml:space="preserve">… </w:t>
      </w:r>
      <w:r w:rsidR="003148C9">
        <w:rPr>
          <w:szCs w:val="32"/>
          <w:lang w:eastAsia="en-US"/>
        </w:rPr>
        <w:t>Et voyez ce que c</w:t>
      </w:r>
      <w:r>
        <w:rPr>
          <w:szCs w:val="32"/>
          <w:lang w:eastAsia="en-US"/>
        </w:rPr>
        <w:t>’</w:t>
      </w:r>
      <w:r w:rsidR="003148C9">
        <w:rPr>
          <w:szCs w:val="32"/>
          <w:lang w:eastAsia="en-US"/>
        </w:rPr>
        <w:t>est</w:t>
      </w:r>
      <w:r>
        <w:rPr>
          <w:szCs w:val="32"/>
          <w:lang w:eastAsia="en-US"/>
        </w:rPr>
        <w:t xml:space="preserve"> ! </w:t>
      </w:r>
      <w:r w:rsidR="003148C9">
        <w:rPr>
          <w:szCs w:val="32"/>
          <w:lang w:eastAsia="en-US"/>
        </w:rPr>
        <w:t>en vous écoutant</w:t>
      </w:r>
      <w:r>
        <w:rPr>
          <w:szCs w:val="32"/>
          <w:lang w:eastAsia="en-US"/>
        </w:rPr>
        <w:t xml:space="preserve">, </w:t>
      </w:r>
      <w:r w:rsidR="003148C9">
        <w:rPr>
          <w:szCs w:val="32"/>
          <w:lang w:eastAsia="en-US"/>
        </w:rPr>
        <w:t>je me disais</w:t>
      </w:r>
      <w:r>
        <w:rPr>
          <w:szCs w:val="32"/>
          <w:lang w:eastAsia="en-US"/>
        </w:rPr>
        <w:t xml:space="preserve"> : </w:t>
      </w:r>
      <w:r w:rsidR="003148C9">
        <w:rPr>
          <w:szCs w:val="32"/>
          <w:lang w:eastAsia="en-US"/>
        </w:rPr>
        <w:t>Elle souffre</w:t>
      </w:r>
      <w:r>
        <w:rPr>
          <w:szCs w:val="32"/>
          <w:lang w:eastAsia="en-US"/>
        </w:rPr>
        <w:t xml:space="preserve"> !… </w:t>
      </w:r>
      <w:r w:rsidR="003148C9">
        <w:rPr>
          <w:szCs w:val="32"/>
          <w:lang w:eastAsia="en-US"/>
        </w:rPr>
        <w:t>elle souffre</w:t>
      </w:r>
      <w:r>
        <w:rPr>
          <w:szCs w:val="32"/>
          <w:lang w:eastAsia="en-US"/>
        </w:rPr>
        <w:t xml:space="preserve"> !…, </w:t>
      </w:r>
      <w:r w:rsidR="003148C9">
        <w:rPr>
          <w:szCs w:val="32"/>
          <w:lang w:eastAsia="en-US"/>
        </w:rPr>
        <w:t>Comment faire pour la consoler</w:t>
      </w:r>
      <w:r>
        <w:rPr>
          <w:szCs w:val="32"/>
          <w:lang w:eastAsia="en-US"/>
        </w:rPr>
        <w:t xml:space="preserve"> ?… </w:t>
      </w:r>
      <w:r w:rsidR="003148C9">
        <w:rPr>
          <w:szCs w:val="32"/>
          <w:lang w:eastAsia="en-US"/>
        </w:rPr>
        <w:t>Quand on est aveugle</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on devient timide comme un enfant</w:t>
      </w:r>
      <w:r>
        <w:rPr>
          <w:szCs w:val="32"/>
          <w:lang w:eastAsia="en-US"/>
        </w:rPr>
        <w:t xml:space="preserve">… </w:t>
      </w:r>
      <w:r w:rsidR="003148C9">
        <w:rPr>
          <w:szCs w:val="32"/>
          <w:lang w:eastAsia="en-US"/>
        </w:rPr>
        <w:t>je n</w:t>
      </w:r>
      <w:r>
        <w:rPr>
          <w:szCs w:val="32"/>
          <w:lang w:eastAsia="en-US"/>
        </w:rPr>
        <w:t>’</w:t>
      </w:r>
      <w:r w:rsidR="003148C9">
        <w:rPr>
          <w:szCs w:val="32"/>
          <w:lang w:eastAsia="en-US"/>
        </w:rPr>
        <w:t>osais pas</w:t>
      </w:r>
      <w:r>
        <w:rPr>
          <w:szCs w:val="32"/>
          <w:lang w:eastAsia="en-US"/>
        </w:rPr>
        <w:t xml:space="preserve">… </w:t>
      </w:r>
      <w:r w:rsidR="003148C9">
        <w:rPr>
          <w:szCs w:val="32"/>
          <w:lang w:eastAsia="en-US"/>
        </w:rPr>
        <w:t>Alors je me suis servi de cette femme</w:t>
      </w:r>
      <w:r>
        <w:rPr>
          <w:szCs w:val="32"/>
          <w:lang w:eastAsia="en-US"/>
        </w:rPr>
        <w:t xml:space="preserve">, </w:t>
      </w:r>
      <w:r w:rsidR="003148C9">
        <w:rPr>
          <w:szCs w:val="32"/>
          <w:lang w:eastAsia="en-US"/>
        </w:rPr>
        <w:t>madame Paoli</w:t>
      </w:r>
      <w:r>
        <w:rPr>
          <w:szCs w:val="32"/>
          <w:lang w:eastAsia="en-US"/>
        </w:rPr>
        <w:t xml:space="preserve">… </w:t>
      </w:r>
      <w:r w:rsidR="003148C9">
        <w:rPr>
          <w:szCs w:val="32"/>
          <w:lang w:eastAsia="en-US"/>
        </w:rPr>
        <w:t>Et quand elle m</w:t>
      </w:r>
      <w:r>
        <w:rPr>
          <w:szCs w:val="32"/>
          <w:lang w:eastAsia="en-US"/>
        </w:rPr>
        <w:t>’</w:t>
      </w:r>
      <w:r w:rsidR="003148C9">
        <w:rPr>
          <w:szCs w:val="32"/>
          <w:lang w:eastAsia="en-US"/>
        </w:rPr>
        <w:t>a rapporté un non pour réponse</w:t>
      </w:r>
      <w:r>
        <w:rPr>
          <w:szCs w:val="32"/>
          <w:lang w:eastAsia="en-US"/>
        </w:rPr>
        <w:t xml:space="preserve">, </w:t>
      </w:r>
      <w:r w:rsidR="003148C9">
        <w:rPr>
          <w:szCs w:val="32"/>
          <w:lang w:eastAsia="en-US"/>
        </w:rPr>
        <w:t>j</w:t>
      </w:r>
      <w:r>
        <w:rPr>
          <w:szCs w:val="32"/>
          <w:lang w:eastAsia="en-US"/>
        </w:rPr>
        <w:t>’</w:t>
      </w:r>
      <w:r w:rsidR="003148C9">
        <w:rPr>
          <w:szCs w:val="32"/>
          <w:lang w:eastAsia="en-US"/>
        </w:rPr>
        <w:t>ai pensé</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tant mieux</w:t>
      </w:r>
      <w:r>
        <w:rPr>
          <w:szCs w:val="32"/>
          <w:lang w:eastAsia="en-US"/>
        </w:rPr>
        <w:t xml:space="preserve"> ! </w:t>
      </w:r>
      <w:r w:rsidR="003148C9">
        <w:rPr>
          <w:szCs w:val="32"/>
          <w:lang w:eastAsia="en-US"/>
        </w:rPr>
        <w:t>elle est heureuse sans doute</w:t>
      </w:r>
      <w:r>
        <w:rPr>
          <w:szCs w:val="32"/>
          <w:lang w:eastAsia="en-US"/>
        </w:rPr>
        <w:t xml:space="preserve">… </w:t>
      </w:r>
      <w:r w:rsidR="003148C9">
        <w:rPr>
          <w:szCs w:val="32"/>
          <w:lang w:eastAsia="en-US"/>
        </w:rPr>
        <w:t>Elle n</w:t>
      </w:r>
      <w:r>
        <w:rPr>
          <w:szCs w:val="32"/>
          <w:lang w:eastAsia="en-US"/>
        </w:rPr>
        <w:t>’</w:t>
      </w:r>
      <w:r w:rsidR="003148C9">
        <w:rPr>
          <w:szCs w:val="32"/>
          <w:lang w:eastAsia="en-US"/>
        </w:rPr>
        <w:t>a pas besoin de moi</w:t>
      </w:r>
      <w:r>
        <w:rPr>
          <w:szCs w:val="32"/>
          <w:lang w:eastAsia="en-US"/>
        </w:rPr>
        <w:t>…</w:t>
      </w:r>
    </w:p>
    <w:p w14:paraId="21238411" w14:textId="77777777" w:rsidR="0046142F" w:rsidRDefault="0046142F" w:rsidP="0046142F">
      <w:pPr>
        <w:rPr>
          <w:szCs w:val="32"/>
          <w:lang w:eastAsia="en-US"/>
        </w:rPr>
      </w:pPr>
      <w:r>
        <w:rPr>
          <w:lang w:eastAsia="en-US"/>
        </w:rPr>
        <w:t>— </w:t>
      </w:r>
      <w:r w:rsidR="003148C9">
        <w:rPr>
          <w:szCs w:val="32"/>
          <w:lang w:eastAsia="en-US"/>
        </w:rPr>
        <w:t>Que Dieu vous récompense</w:t>
      </w:r>
      <w:r>
        <w:rPr>
          <w:szCs w:val="32"/>
          <w:lang w:eastAsia="en-US"/>
        </w:rPr>
        <w:t xml:space="preserve">, </w:t>
      </w:r>
      <w:r w:rsidR="003148C9">
        <w:rPr>
          <w:szCs w:val="32"/>
          <w:lang w:eastAsia="en-US"/>
        </w:rPr>
        <w:t>monsieur</w:t>
      </w:r>
      <w:r>
        <w:rPr>
          <w:szCs w:val="32"/>
          <w:lang w:eastAsia="en-US"/>
        </w:rPr>
        <w:t xml:space="preserve"> ! </w:t>
      </w:r>
      <w:r w:rsidR="003148C9">
        <w:rPr>
          <w:szCs w:val="32"/>
          <w:lang w:eastAsia="en-US"/>
        </w:rPr>
        <w:t>murmura Berthe</w:t>
      </w:r>
      <w:r>
        <w:rPr>
          <w:szCs w:val="32"/>
          <w:lang w:eastAsia="en-US"/>
        </w:rPr>
        <w:t>.</w:t>
      </w:r>
    </w:p>
    <w:p w14:paraId="701AB467" w14:textId="4465870E" w:rsidR="0046142F" w:rsidRDefault="0046142F" w:rsidP="0046142F">
      <w:pPr>
        <w:rPr>
          <w:szCs w:val="32"/>
          <w:lang w:eastAsia="en-US"/>
        </w:rPr>
      </w:pPr>
      <w:r>
        <w:rPr>
          <w:lang w:eastAsia="en-US"/>
        </w:rPr>
        <w:t>— </w:t>
      </w:r>
      <w:r w:rsidR="003148C9">
        <w:rPr>
          <w:szCs w:val="32"/>
          <w:lang w:eastAsia="en-US"/>
        </w:rPr>
        <w:t>Et maintenant</w:t>
      </w:r>
      <w:r>
        <w:rPr>
          <w:szCs w:val="32"/>
          <w:lang w:eastAsia="en-US"/>
        </w:rPr>
        <w:t xml:space="preserve">, </w:t>
      </w:r>
      <w:r w:rsidR="003148C9">
        <w:rPr>
          <w:szCs w:val="32"/>
          <w:lang w:eastAsia="en-US"/>
        </w:rPr>
        <w:t>reprit encore Lucien</w:t>
      </w:r>
      <w:r>
        <w:rPr>
          <w:szCs w:val="32"/>
          <w:lang w:eastAsia="en-US"/>
        </w:rPr>
        <w:t xml:space="preserve">, </w:t>
      </w:r>
      <w:r w:rsidR="003148C9">
        <w:rPr>
          <w:szCs w:val="32"/>
          <w:lang w:eastAsia="en-US"/>
        </w:rPr>
        <w:t>qui parlait vite comme s</w:t>
      </w:r>
      <w:r>
        <w:rPr>
          <w:szCs w:val="32"/>
          <w:lang w:eastAsia="en-US"/>
        </w:rPr>
        <w:t>’</w:t>
      </w:r>
      <w:r w:rsidR="003148C9">
        <w:rPr>
          <w:szCs w:val="32"/>
          <w:lang w:eastAsia="en-US"/>
        </w:rPr>
        <w:t>il eût été pressé d</w:t>
      </w:r>
      <w:r>
        <w:rPr>
          <w:szCs w:val="32"/>
          <w:lang w:eastAsia="en-US"/>
        </w:rPr>
        <w:t>’</w:t>
      </w:r>
      <w:r w:rsidR="003148C9">
        <w:rPr>
          <w:szCs w:val="32"/>
          <w:lang w:eastAsia="en-US"/>
        </w:rPr>
        <w:t>épancher son cœur trop plein</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et maintenant que vous êtes venue</w:t>
      </w:r>
      <w:r>
        <w:rPr>
          <w:szCs w:val="32"/>
          <w:lang w:eastAsia="en-US"/>
        </w:rPr>
        <w:t xml:space="preserve">, </w:t>
      </w:r>
      <w:r w:rsidR="003148C9">
        <w:rPr>
          <w:szCs w:val="32"/>
          <w:lang w:eastAsia="en-US"/>
        </w:rPr>
        <w:t>je dis une seconde fois tant mieux</w:t>
      </w:r>
      <w:r>
        <w:rPr>
          <w:szCs w:val="32"/>
          <w:lang w:eastAsia="en-US"/>
        </w:rPr>
        <w:t xml:space="preserve"> !… </w:t>
      </w:r>
      <w:r w:rsidR="003148C9">
        <w:rPr>
          <w:szCs w:val="32"/>
          <w:lang w:eastAsia="en-US"/>
        </w:rPr>
        <w:t>car je suis riche</w:t>
      </w:r>
      <w:r>
        <w:rPr>
          <w:szCs w:val="32"/>
          <w:lang w:eastAsia="en-US"/>
        </w:rPr>
        <w:t xml:space="preserve">…, </w:t>
      </w:r>
      <w:r w:rsidR="003148C9">
        <w:rPr>
          <w:szCs w:val="32"/>
          <w:lang w:eastAsia="en-US"/>
        </w:rPr>
        <w:t>car je vous aime</w:t>
      </w:r>
      <w:r>
        <w:rPr>
          <w:szCs w:val="32"/>
          <w:lang w:eastAsia="en-US"/>
        </w:rPr>
        <w:t xml:space="preserve"> !… </w:t>
      </w:r>
      <w:r w:rsidR="003148C9">
        <w:rPr>
          <w:szCs w:val="32"/>
          <w:lang w:eastAsia="en-US"/>
        </w:rPr>
        <w:t>Vous me comprenez bien</w:t>
      </w:r>
      <w:r>
        <w:rPr>
          <w:szCs w:val="32"/>
          <w:lang w:eastAsia="en-US"/>
        </w:rPr>
        <w:t xml:space="preserve">, </w:t>
      </w:r>
      <w:r w:rsidR="003148C9">
        <w:rPr>
          <w:szCs w:val="32"/>
          <w:lang w:eastAsia="en-US"/>
        </w:rPr>
        <w:t>n</w:t>
      </w:r>
      <w:r>
        <w:rPr>
          <w:szCs w:val="32"/>
          <w:lang w:eastAsia="en-US"/>
        </w:rPr>
        <w:t>’</w:t>
      </w:r>
      <w:r w:rsidR="003148C9">
        <w:rPr>
          <w:szCs w:val="32"/>
          <w:lang w:eastAsia="en-US"/>
        </w:rPr>
        <w:t>est-ce pas</w:t>
      </w:r>
      <w:r>
        <w:rPr>
          <w:szCs w:val="32"/>
          <w:lang w:eastAsia="en-US"/>
        </w:rPr>
        <w:t xml:space="preserve"> ? </w:t>
      </w:r>
      <w:r w:rsidR="003148C9">
        <w:rPr>
          <w:szCs w:val="32"/>
          <w:lang w:eastAsia="en-US"/>
        </w:rPr>
        <w:t>je vous aime comme peut aimer une pauvre âme emplie par un souvenir</w:t>
      </w:r>
      <w:r>
        <w:rPr>
          <w:szCs w:val="32"/>
          <w:lang w:eastAsia="en-US"/>
        </w:rPr>
        <w:t xml:space="preserve">… </w:t>
      </w:r>
      <w:r w:rsidR="003148C9">
        <w:rPr>
          <w:szCs w:val="32"/>
          <w:lang w:eastAsia="en-US"/>
        </w:rPr>
        <w:t>Ce n</w:t>
      </w:r>
      <w:r>
        <w:rPr>
          <w:szCs w:val="32"/>
          <w:lang w:eastAsia="en-US"/>
        </w:rPr>
        <w:t>’</w:t>
      </w:r>
      <w:r w:rsidR="003148C9">
        <w:rPr>
          <w:szCs w:val="32"/>
          <w:lang w:eastAsia="en-US"/>
        </w:rPr>
        <w:t>est pas de l</w:t>
      </w:r>
      <w:r>
        <w:rPr>
          <w:szCs w:val="32"/>
          <w:lang w:eastAsia="en-US"/>
        </w:rPr>
        <w:t>’</w:t>
      </w:r>
      <w:r w:rsidR="003148C9">
        <w:rPr>
          <w:szCs w:val="32"/>
          <w:lang w:eastAsia="en-US"/>
        </w:rPr>
        <w:t>amour</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quoique votre voix</w:t>
      </w:r>
      <w:r>
        <w:rPr>
          <w:szCs w:val="32"/>
          <w:lang w:eastAsia="en-US"/>
        </w:rPr>
        <w:t xml:space="preserve">, </w:t>
      </w:r>
      <w:r w:rsidR="003148C9">
        <w:rPr>
          <w:szCs w:val="32"/>
          <w:lang w:eastAsia="en-US"/>
        </w:rPr>
        <w:t>bien souvent</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et ce soir encore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w:t>
      </w:r>
      <w:r>
        <w:rPr>
          <w:szCs w:val="32"/>
          <w:lang w:eastAsia="en-US"/>
        </w:rPr>
        <w:t>’</w:t>
      </w:r>
      <w:r w:rsidR="003148C9">
        <w:rPr>
          <w:szCs w:val="32"/>
          <w:lang w:eastAsia="en-US"/>
        </w:rPr>
        <w:t>ait plongé dans une véritable extase</w:t>
      </w:r>
      <w:r>
        <w:rPr>
          <w:szCs w:val="32"/>
          <w:lang w:eastAsia="en-US"/>
        </w:rPr>
        <w:t xml:space="preserve">… </w:t>
      </w:r>
      <w:r w:rsidR="003148C9">
        <w:rPr>
          <w:szCs w:val="32"/>
          <w:lang w:eastAsia="en-US"/>
        </w:rPr>
        <w:t>C</w:t>
      </w:r>
      <w:r>
        <w:rPr>
          <w:szCs w:val="32"/>
          <w:lang w:eastAsia="en-US"/>
        </w:rPr>
        <w:t>’</w:t>
      </w:r>
      <w:r w:rsidR="003148C9">
        <w:rPr>
          <w:szCs w:val="32"/>
          <w:lang w:eastAsia="en-US"/>
        </w:rPr>
        <w:t>est une tendresse si bonne et si douce qu</w:t>
      </w:r>
      <w:r>
        <w:rPr>
          <w:szCs w:val="32"/>
          <w:lang w:eastAsia="en-US"/>
        </w:rPr>
        <w:t>’</w:t>
      </w:r>
      <w:r w:rsidR="003148C9">
        <w:rPr>
          <w:szCs w:val="32"/>
          <w:lang w:eastAsia="en-US"/>
        </w:rPr>
        <w:t>elle suffirait presque à me consoler</w:t>
      </w:r>
      <w:r>
        <w:rPr>
          <w:szCs w:val="32"/>
          <w:lang w:eastAsia="en-US"/>
        </w:rPr>
        <w:t xml:space="preserve">… </w:t>
      </w:r>
      <w:r w:rsidR="003148C9">
        <w:rPr>
          <w:szCs w:val="32"/>
          <w:lang w:eastAsia="en-US"/>
        </w:rPr>
        <w:t>et depuis vingt ans</w:t>
      </w:r>
      <w:r>
        <w:rPr>
          <w:szCs w:val="32"/>
          <w:lang w:eastAsia="en-US"/>
        </w:rPr>
        <w:t xml:space="preserve">, </w:t>
      </w:r>
      <w:r w:rsidR="003148C9">
        <w:rPr>
          <w:szCs w:val="32"/>
          <w:lang w:eastAsia="en-US"/>
        </w:rPr>
        <w:t>je ne me souviens pas d</w:t>
      </w:r>
      <w:r>
        <w:rPr>
          <w:szCs w:val="32"/>
          <w:lang w:eastAsia="en-US"/>
        </w:rPr>
        <w:t>’</w:t>
      </w:r>
      <w:r w:rsidR="003148C9">
        <w:rPr>
          <w:szCs w:val="32"/>
          <w:lang w:eastAsia="en-US"/>
        </w:rPr>
        <w:t>avoir éprouvé une joie si vive que celle qui m</w:t>
      </w:r>
      <w:r>
        <w:rPr>
          <w:szCs w:val="32"/>
          <w:lang w:eastAsia="en-US"/>
        </w:rPr>
        <w:t>’</w:t>
      </w:r>
      <w:r w:rsidR="003148C9">
        <w:rPr>
          <w:szCs w:val="32"/>
          <w:lang w:eastAsia="en-US"/>
        </w:rPr>
        <w:t xml:space="preserve">est donnée par la certitude de vous tirer de </w:t>
      </w:r>
      <w:r w:rsidR="00822402">
        <w:rPr>
          <w:szCs w:val="32"/>
          <w:lang w:eastAsia="en-US"/>
        </w:rPr>
        <w:t xml:space="preserve">la </w:t>
      </w:r>
      <w:r w:rsidR="003148C9">
        <w:rPr>
          <w:szCs w:val="32"/>
          <w:lang w:eastAsia="en-US"/>
        </w:rPr>
        <w:t>peine</w:t>
      </w:r>
      <w:r>
        <w:rPr>
          <w:szCs w:val="32"/>
          <w:lang w:eastAsia="en-US"/>
        </w:rPr>
        <w:t>.</w:t>
      </w:r>
    </w:p>
    <w:p w14:paraId="30EBB942" w14:textId="77777777" w:rsidR="0046142F" w:rsidRDefault="003148C9" w:rsidP="0046142F">
      <w:pPr>
        <w:rPr>
          <w:szCs w:val="32"/>
          <w:lang w:eastAsia="en-US"/>
        </w:rPr>
      </w:pPr>
      <w:r>
        <w:rPr>
          <w:szCs w:val="32"/>
          <w:lang w:eastAsia="en-US"/>
        </w:rPr>
        <w:t>Il y avait dans l</w:t>
      </w:r>
      <w:r w:rsidR="0046142F">
        <w:rPr>
          <w:szCs w:val="32"/>
          <w:lang w:eastAsia="en-US"/>
        </w:rPr>
        <w:t>’</w:t>
      </w:r>
      <w:r>
        <w:rPr>
          <w:szCs w:val="32"/>
          <w:lang w:eastAsia="en-US"/>
        </w:rPr>
        <w:t>accent de l</w:t>
      </w:r>
      <w:r w:rsidR="0046142F">
        <w:rPr>
          <w:szCs w:val="32"/>
          <w:lang w:eastAsia="en-US"/>
        </w:rPr>
        <w:t>’</w:t>
      </w:r>
      <w:r>
        <w:rPr>
          <w:szCs w:val="32"/>
          <w:lang w:eastAsia="en-US"/>
        </w:rPr>
        <w:t>aveugle tant de vérité</w:t>
      </w:r>
      <w:r w:rsidR="0046142F">
        <w:rPr>
          <w:szCs w:val="32"/>
          <w:lang w:eastAsia="en-US"/>
        </w:rPr>
        <w:t xml:space="preserve">, </w:t>
      </w:r>
      <w:r>
        <w:rPr>
          <w:szCs w:val="32"/>
          <w:lang w:eastAsia="en-US"/>
        </w:rPr>
        <w:t>tant d</w:t>
      </w:r>
      <w:r w:rsidR="0046142F">
        <w:rPr>
          <w:szCs w:val="32"/>
          <w:lang w:eastAsia="en-US"/>
        </w:rPr>
        <w:t>’</w:t>
      </w:r>
      <w:r>
        <w:rPr>
          <w:szCs w:val="32"/>
          <w:lang w:eastAsia="en-US"/>
        </w:rPr>
        <w:t>émotion naïve</w:t>
      </w:r>
      <w:r w:rsidR="0046142F">
        <w:rPr>
          <w:szCs w:val="32"/>
          <w:lang w:eastAsia="en-US"/>
        </w:rPr>
        <w:t xml:space="preserve">, </w:t>
      </w:r>
      <w:r>
        <w:rPr>
          <w:szCs w:val="32"/>
          <w:lang w:eastAsia="en-US"/>
        </w:rPr>
        <w:t>que Berthe ne pouvait douter</w:t>
      </w:r>
      <w:r w:rsidR="0046142F">
        <w:rPr>
          <w:szCs w:val="32"/>
          <w:lang w:eastAsia="en-US"/>
        </w:rPr>
        <w:t>.</w:t>
      </w:r>
    </w:p>
    <w:p w14:paraId="46579970" w14:textId="77777777" w:rsidR="0046142F" w:rsidRDefault="003148C9" w:rsidP="0046142F">
      <w:pPr>
        <w:rPr>
          <w:szCs w:val="32"/>
          <w:lang w:eastAsia="en-US"/>
        </w:rPr>
      </w:pPr>
      <w:r>
        <w:rPr>
          <w:szCs w:val="32"/>
          <w:lang w:eastAsia="en-US"/>
        </w:rPr>
        <w:lastRenderedPageBreak/>
        <w:t>Et pourtant était-ce bien possible</w:t>
      </w:r>
      <w:r w:rsidR="0046142F">
        <w:rPr>
          <w:szCs w:val="32"/>
          <w:lang w:eastAsia="en-US"/>
        </w:rPr>
        <w:t> !</w:t>
      </w:r>
    </w:p>
    <w:p w14:paraId="6B000CF1" w14:textId="77777777" w:rsidR="0046142F" w:rsidRDefault="003148C9" w:rsidP="0046142F">
      <w:pPr>
        <w:rPr>
          <w:szCs w:val="32"/>
          <w:lang w:eastAsia="en-US"/>
        </w:rPr>
      </w:pPr>
      <w:r>
        <w:rPr>
          <w:szCs w:val="32"/>
          <w:lang w:eastAsia="en-US"/>
        </w:rPr>
        <w:t>Ces choses arrivent-elles</w:t>
      </w:r>
      <w:r w:rsidR="0046142F">
        <w:rPr>
          <w:szCs w:val="32"/>
          <w:lang w:eastAsia="en-US"/>
        </w:rPr>
        <w:t> ?</w:t>
      </w:r>
    </w:p>
    <w:p w14:paraId="44C7A336" w14:textId="77777777" w:rsidR="0046142F" w:rsidRDefault="003148C9" w:rsidP="0046142F">
      <w:pPr>
        <w:rPr>
          <w:szCs w:val="32"/>
          <w:lang w:eastAsia="en-US"/>
        </w:rPr>
      </w:pPr>
      <w:r>
        <w:rPr>
          <w:szCs w:val="32"/>
          <w:lang w:eastAsia="en-US"/>
        </w:rPr>
        <w:t>Berthe surtout</w:t>
      </w:r>
      <w:r w:rsidR="0046142F">
        <w:rPr>
          <w:szCs w:val="32"/>
          <w:lang w:eastAsia="en-US"/>
        </w:rPr>
        <w:t xml:space="preserve">, </w:t>
      </w:r>
      <w:r>
        <w:rPr>
          <w:szCs w:val="32"/>
          <w:lang w:eastAsia="en-US"/>
        </w:rPr>
        <w:t>Berthe qui n</w:t>
      </w:r>
      <w:r w:rsidR="0046142F">
        <w:rPr>
          <w:szCs w:val="32"/>
          <w:lang w:eastAsia="en-US"/>
        </w:rPr>
        <w:t>’</w:t>
      </w:r>
      <w:r>
        <w:rPr>
          <w:szCs w:val="32"/>
          <w:lang w:eastAsia="en-US"/>
        </w:rPr>
        <w:t>avait rencontré dans la vie qu</w:t>
      </w:r>
      <w:r w:rsidR="0046142F">
        <w:rPr>
          <w:szCs w:val="32"/>
          <w:lang w:eastAsia="en-US"/>
        </w:rPr>
        <w:t>’</w:t>
      </w:r>
      <w:r>
        <w:rPr>
          <w:szCs w:val="32"/>
          <w:lang w:eastAsia="en-US"/>
        </w:rPr>
        <w:t>amertume et déception</w:t>
      </w:r>
      <w:r w:rsidR="0046142F">
        <w:rPr>
          <w:szCs w:val="32"/>
          <w:lang w:eastAsia="en-US"/>
        </w:rPr>
        <w:t xml:space="preserve">, </w:t>
      </w:r>
      <w:r>
        <w:rPr>
          <w:szCs w:val="32"/>
          <w:lang w:eastAsia="en-US"/>
        </w:rPr>
        <w:t>Berthe</w:t>
      </w:r>
      <w:r w:rsidR="0046142F">
        <w:rPr>
          <w:szCs w:val="32"/>
          <w:lang w:eastAsia="en-US"/>
        </w:rPr>
        <w:t xml:space="preserve">, </w:t>
      </w:r>
      <w:r>
        <w:rPr>
          <w:szCs w:val="32"/>
          <w:lang w:eastAsia="en-US"/>
        </w:rPr>
        <w:t>qui avait été si amèrement éprouvée</w:t>
      </w:r>
      <w:r w:rsidR="0046142F">
        <w:rPr>
          <w:szCs w:val="32"/>
          <w:lang w:eastAsia="en-US"/>
        </w:rPr>
        <w:t xml:space="preserve">, </w:t>
      </w:r>
      <w:r>
        <w:rPr>
          <w:szCs w:val="32"/>
          <w:lang w:eastAsia="en-US"/>
        </w:rPr>
        <w:t>ne devait-elle pas écouter la voix qui s</w:t>
      </w:r>
      <w:r w:rsidR="0046142F">
        <w:rPr>
          <w:szCs w:val="32"/>
          <w:lang w:eastAsia="en-US"/>
        </w:rPr>
        <w:t>’</w:t>
      </w:r>
      <w:r>
        <w:rPr>
          <w:szCs w:val="32"/>
          <w:lang w:eastAsia="en-US"/>
        </w:rPr>
        <w:t>élevait au dedans d</w:t>
      </w:r>
      <w:r w:rsidR="0046142F">
        <w:rPr>
          <w:szCs w:val="32"/>
          <w:lang w:eastAsia="en-US"/>
        </w:rPr>
        <w:t>’</w:t>
      </w:r>
      <w:r>
        <w:rPr>
          <w:szCs w:val="32"/>
          <w:lang w:eastAsia="en-US"/>
        </w:rPr>
        <w:t>elle-même et qui disait</w:t>
      </w:r>
      <w:r w:rsidR="0046142F">
        <w:rPr>
          <w:szCs w:val="32"/>
          <w:lang w:eastAsia="en-US"/>
        </w:rPr>
        <w:t xml:space="preserve"> : </w:t>
      </w:r>
      <w:r>
        <w:rPr>
          <w:szCs w:val="32"/>
          <w:lang w:eastAsia="en-US"/>
        </w:rPr>
        <w:t>Impossible</w:t>
      </w:r>
      <w:r w:rsidR="0046142F">
        <w:rPr>
          <w:szCs w:val="32"/>
          <w:lang w:eastAsia="en-US"/>
        </w:rPr>
        <w:t xml:space="preserve"> ! </w:t>
      </w:r>
      <w:r>
        <w:rPr>
          <w:szCs w:val="32"/>
          <w:lang w:eastAsia="en-US"/>
        </w:rPr>
        <w:t>impossible</w:t>
      </w:r>
      <w:r w:rsidR="0046142F">
        <w:rPr>
          <w:szCs w:val="32"/>
          <w:lang w:eastAsia="en-US"/>
        </w:rPr>
        <w:t> !</w:t>
      </w:r>
    </w:p>
    <w:p w14:paraId="0C797A7E" w14:textId="77777777" w:rsidR="0046142F" w:rsidRDefault="003148C9" w:rsidP="0046142F">
      <w:pPr>
        <w:rPr>
          <w:szCs w:val="32"/>
          <w:lang w:eastAsia="en-US"/>
        </w:rPr>
      </w:pPr>
      <w:r>
        <w:rPr>
          <w:szCs w:val="32"/>
          <w:lang w:eastAsia="en-US"/>
        </w:rPr>
        <w:t>Est-ce au fond de l</w:t>
      </w:r>
      <w:r w:rsidR="0046142F">
        <w:rPr>
          <w:szCs w:val="32"/>
          <w:lang w:eastAsia="en-US"/>
        </w:rPr>
        <w:t>’</w:t>
      </w:r>
      <w:r>
        <w:rPr>
          <w:szCs w:val="32"/>
          <w:lang w:eastAsia="en-US"/>
        </w:rPr>
        <w:t>abîme qu</w:t>
      </w:r>
      <w:r w:rsidR="0046142F">
        <w:rPr>
          <w:szCs w:val="32"/>
          <w:lang w:eastAsia="en-US"/>
        </w:rPr>
        <w:t>’</w:t>
      </w:r>
      <w:r>
        <w:rPr>
          <w:szCs w:val="32"/>
          <w:lang w:eastAsia="en-US"/>
        </w:rPr>
        <w:t>on trouve ainsi le paradis</w:t>
      </w:r>
      <w:r w:rsidR="0046142F">
        <w:rPr>
          <w:szCs w:val="32"/>
          <w:lang w:eastAsia="en-US"/>
        </w:rPr>
        <w:t> ?</w:t>
      </w:r>
    </w:p>
    <w:p w14:paraId="272E87C4" w14:textId="77777777" w:rsidR="0046142F" w:rsidRDefault="003148C9" w:rsidP="0046142F">
      <w:pPr>
        <w:rPr>
          <w:szCs w:val="32"/>
          <w:lang w:eastAsia="en-US"/>
        </w:rPr>
      </w:pPr>
      <w:r>
        <w:rPr>
          <w:szCs w:val="32"/>
          <w:lang w:eastAsia="en-US"/>
        </w:rPr>
        <w:t>Il y avait un fait incontestable et désolant</w:t>
      </w:r>
      <w:r w:rsidR="0046142F">
        <w:rPr>
          <w:szCs w:val="32"/>
          <w:lang w:eastAsia="en-US"/>
        </w:rPr>
        <w:t xml:space="preserve"> : </w:t>
      </w:r>
      <w:r>
        <w:rPr>
          <w:szCs w:val="32"/>
          <w:lang w:eastAsia="en-US"/>
        </w:rPr>
        <w:t>elle était là par l</w:t>
      </w:r>
      <w:r w:rsidR="0046142F">
        <w:rPr>
          <w:szCs w:val="32"/>
          <w:lang w:eastAsia="en-US"/>
        </w:rPr>
        <w:t>’</w:t>
      </w:r>
      <w:r>
        <w:rPr>
          <w:szCs w:val="32"/>
          <w:lang w:eastAsia="en-US"/>
        </w:rPr>
        <w:t>entremise de madame Paoli</w:t>
      </w:r>
      <w:r w:rsidR="0046142F">
        <w:rPr>
          <w:szCs w:val="32"/>
          <w:lang w:eastAsia="en-US"/>
        </w:rPr>
        <w:t>.</w:t>
      </w:r>
    </w:p>
    <w:p w14:paraId="136D32EA" w14:textId="77777777" w:rsidR="0046142F" w:rsidRDefault="003148C9" w:rsidP="0046142F">
      <w:pPr>
        <w:rPr>
          <w:szCs w:val="32"/>
          <w:lang w:eastAsia="en-US"/>
        </w:rPr>
      </w:pPr>
      <w:r>
        <w:rPr>
          <w:szCs w:val="32"/>
          <w:lang w:eastAsia="en-US"/>
        </w:rPr>
        <w:t>Sa présence sanctionnait un marché</w:t>
      </w:r>
      <w:r w:rsidR="0046142F">
        <w:rPr>
          <w:szCs w:val="32"/>
          <w:lang w:eastAsia="en-US"/>
        </w:rPr>
        <w:t>.</w:t>
      </w:r>
    </w:p>
    <w:p w14:paraId="3F3D9C76" w14:textId="7DB63727" w:rsidR="0046142F" w:rsidRDefault="003148C9" w:rsidP="0046142F">
      <w:pPr>
        <w:rPr>
          <w:szCs w:val="32"/>
          <w:lang w:eastAsia="en-US"/>
        </w:rPr>
      </w:pPr>
      <w:r>
        <w:rPr>
          <w:szCs w:val="32"/>
          <w:lang w:eastAsia="en-US"/>
        </w:rPr>
        <w:t>Et cet homme qui lui disait</w:t>
      </w:r>
      <w:r w:rsidR="00822402">
        <w:rPr>
          <w:szCs w:val="32"/>
          <w:lang w:eastAsia="en-US"/>
        </w:rPr>
        <w:t> :</w:t>
      </w:r>
      <w:r w:rsidR="0046142F">
        <w:rPr>
          <w:szCs w:val="32"/>
          <w:lang w:eastAsia="en-US"/>
        </w:rPr>
        <w:t xml:space="preserve"> </w:t>
      </w:r>
      <w:r>
        <w:rPr>
          <w:szCs w:val="32"/>
          <w:lang w:eastAsia="en-US"/>
        </w:rPr>
        <w:t>Soyez ma sœur</w:t>
      </w:r>
      <w:r w:rsidR="0046142F">
        <w:rPr>
          <w:szCs w:val="32"/>
          <w:lang w:eastAsia="en-US"/>
        </w:rPr>
        <w:t xml:space="preserve">, </w:t>
      </w:r>
      <w:r>
        <w:rPr>
          <w:szCs w:val="32"/>
          <w:lang w:eastAsia="en-US"/>
        </w:rPr>
        <w:t>cet homme ne pouvait rien ignorer</w:t>
      </w:r>
      <w:r w:rsidR="0046142F">
        <w:rPr>
          <w:szCs w:val="32"/>
          <w:lang w:eastAsia="en-US"/>
        </w:rPr>
        <w:t xml:space="preserve">. </w:t>
      </w:r>
      <w:r>
        <w:rPr>
          <w:szCs w:val="32"/>
          <w:lang w:eastAsia="en-US"/>
        </w:rPr>
        <w:t>Il savait qu</w:t>
      </w:r>
      <w:r w:rsidR="0046142F">
        <w:rPr>
          <w:szCs w:val="32"/>
          <w:lang w:eastAsia="en-US"/>
        </w:rPr>
        <w:t>’</w:t>
      </w:r>
      <w:r>
        <w:rPr>
          <w:szCs w:val="32"/>
          <w:lang w:eastAsia="en-US"/>
        </w:rPr>
        <w:t>elle venait chercher de l</w:t>
      </w:r>
      <w:r w:rsidR="0046142F">
        <w:rPr>
          <w:szCs w:val="32"/>
          <w:lang w:eastAsia="en-US"/>
        </w:rPr>
        <w:t>’</w:t>
      </w:r>
      <w:r>
        <w:rPr>
          <w:szCs w:val="32"/>
          <w:lang w:eastAsia="en-US"/>
        </w:rPr>
        <w:t>argent</w:t>
      </w:r>
      <w:r w:rsidR="0046142F">
        <w:rPr>
          <w:szCs w:val="32"/>
          <w:lang w:eastAsia="en-US"/>
        </w:rPr>
        <w:t> !</w:t>
      </w:r>
    </w:p>
    <w:p w14:paraId="03AD646E" w14:textId="77777777" w:rsidR="0046142F" w:rsidRDefault="003148C9" w:rsidP="0046142F">
      <w:pPr>
        <w:rPr>
          <w:szCs w:val="32"/>
          <w:lang w:eastAsia="en-US"/>
        </w:rPr>
      </w:pPr>
      <w:r>
        <w:rPr>
          <w:szCs w:val="32"/>
          <w:lang w:eastAsia="en-US"/>
        </w:rPr>
        <w:t>Berthe était entrée là</w:t>
      </w:r>
      <w:r w:rsidR="0046142F">
        <w:rPr>
          <w:szCs w:val="32"/>
          <w:lang w:eastAsia="en-US"/>
        </w:rPr>
        <w:t xml:space="preserve">, </w:t>
      </w:r>
      <w:r>
        <w:rPr>
          <w:szCs w:val="32"/>
          <w:lang w:eastAsia="en-US"/>
        </w:rPr>
        <w:t>soutenue par l</w:t>
      </w:r>
      <w:r w:rsidR="0046142F">
        <w:rPr>
          <w:szCs w:val="32"/>
          <w:lang w:eastAsia="en-US"/>
        </w:rPr>
        <w:t>’</w:t>
      </w:r>
      <w:r>
        <w:rPr>
          <w:szCs w:val="32"/>
          <w:lang w:eastAsia="en-US"/>
        </w:rPr>
        <w:t>idée de la mort</w:t>
      </w:r>
      <w:r w:rsidR="0046142F">
        <w:rPr>
          <w:szCs w:val="32"/>
          <w:lang w:eastAsia="en-US"/>
        </w:rPr>
        <w:t xml:space="preserve">. </w:t>
      </w:r>
      <w:r>
        <w:rPr>
          <w:szCs w:val="32"/>
          <w:lang w:eastAsia="en-US"/>
        </w:rPr>
        <w:t>Elle accomplissait le plus horrible et le plus sublime des sacrifices</w:t>
      </w:r>
      <w:r w:rsidR="0046142F">
        <w:rPr>
          <w:szCs w:val="32"/>
          <w:lang w:eastAsia="en-US"/>
        </w:rPr>
        <w:t>.</w:t>
      </w:r>
    </w:p>
    <w:p w14:paraId="4E3E539D" w14:textId="77777777" w:rsidR="0046142F" w:rsidRDefault="003148C9" w:rsidP="0046142F">
      <w:pPr>
        <w:rPr>
          <w:szCs w:val="32"/>
          <w:lang w:eastAsia="en-US"/>
        </w:rPr>
      </w:pPr>
      <w:r>
        <w:rPr>
          <w:szCs w:val="32"/>
          <w:lang w:eastAsia="en-US"/>
        </w:rPr>
        <w:t>Mais ce qui était sublime dans ce sacrifice n</w:t>
      </w:r>
      <w:r w:rsidR="0046142F">
        <w:rPr>
          <w:szCs w:val="32"/>
          <w:lang w:eastAsia="en-US"/>
        </w:rPr>
        <w:t>’</w:t>
      </w:r>
      <w:r>
        <w:rPr>
          <w:szCs w:val="32"/>
          <w:lang w:eastAsia="en-US"/>
        </w:rPr>
        <w:t>apparaissait point au dehors</w:t>
      </w:r>
      <w:r w:rsidR="0046142F">
        <w:rPr>
          <w:szCs w:val="32"/>
          <w:lang w:eastAsia="en-US"/>
        </w:rPr>
        <w:t xml:space="preserve">. </w:t>
      </w:r>
      <w:r>
        <w:rPr>
          <w:szCs w:val="32"/>
          <w:lang w:eastAsia="en-US"/>
        </w:rPr>
        <w:t>La honte seule se montrait</w:t>
      </w:r>
      <w:r w:rsidR="0046142F">
        <w:rPr>
          <w:szCs w:val="32"/>
          <w:lang w:eastAsia="en-US"/>
        </w:rPr>
        <w:t>.</w:t>
      </w:r>
    </w:p>
    <w:p w14:paraId="3E795B6D" w14:textId="77777777" w:rsidR="0046142F" w:rsidRDefault="003148C9" w:rsidP="0046142F">
      <w:pPr>
        <w:rPr>
          <w:szCs w:val="32"/>
          <w:lang w:eastAsia="en-US"/>
        </w:rPr>
      </w:pPr>
      <w:r>
        <w:rPr>
          <w:szCs w:val="32"/>
          <w:lang w:eastAsia="en-US"/>
        </w:rPr>
        <w:t>Pour l</w:t>
      </w:r>
      <w:r w:rsidR="0046142F">
        <w:rPr>
          <w:szCs w:val="32"/>
          <w:lang w:eastAsia="en-US"/>
        </w:rPr>
        <w:t>’</w:t>
      </w:r>
      <w:r>
        <w:rPr>
          <w:szCs w:val="32"/>
          <w:lang w:eastAsia="en-US"/>
        </w:rPr>
        <w:t>aveugle</w:t>
      </w:r>
      <w:r w:rsidR="0046142F">
        <w:rPr>
          <w:szCs w:val="32"/>
          <w:lang w:eastAsia="en-US"/>
        </w:rPr>
        <w:t xml:space="preserve">, </w:t>
      </w:r>
      <w:r>
        <w:rPr>
          <w:szCs w:val="32"/>
          <w:lang w:eastAsia="en-US"/>
        </w:rPr>
        <w:t>qu</w:t>
      </w:r>
      <w:r w:rsidR="0046142F">
        <w:rPr>
          <w:szCs w:val="32"/>
          <w:lang w:eastAsia="en-US"/>
        </w:rPr>
        <w:t>’</w:t>
      </w:r>
      <w:r>
        <w:rPr>
          <w:szCs w:val="32"/>
          <w:lang w:eastAsia="en-US"/>
        </w:rPr>
        <w:t>était Berthe</w:t>
      </w:r>
      <w:r w:rsidR="0046142F">
        <w:rPr>
          <w:szCs w:val="32"/>
          <w:lang w:eastAsia="en-US"/>
        </w:rPr>
        <w:t xml:space="preserve">, </w:t>
      </w:r>
      <w:r>
        <w:rPr>
          <w:szCs w:val="32"/>
          <w:lang w:eastAsia="en-US"/>
        </w:rPr>
        <w:t>sinon la femme malheureuse on coupable qui cède au désespoir et qui dit</w:t>
      </w:r>
      <w:r w:rsidR="0046142F">
        <w:rPr>
          <w:szCs w:val="32"/>
          <w:lang w:eastAsia="en-US"/>
        </w:rPr>
        <w:t xml:space="preserve"> : </w:t>
      </w:r>
      <w:r>
        <w:rPr>
          <w:szCs w:val="32"/>
          <w:lang w:eastAsia="en-US"/>
        </w:rPr>
        <w:t>Je donne mon honneur pour garder ma vie</w:t>
      </w:r>
      <w:r w:rsidR="0046142F">
        <w:rPr>
          <w:szCs w:val="32"/>
          <w:lang w:eastAsia="en-US"/>
        </w:rPr>
        <w:t> ?</w:t>
      </w:r>
    </w:p>
    <w:p w14:paraId="5166002C" w14:textId="77777777" w:rsidR="0046142F" w:rsidRDefault="003148C9" w:rsidP="0046142F">
      <w:pPr>
        <w:rPr>
          <w:szCs w:val="32"/>
          <w:lang w:eastAsia="en-US"/>
        </w:rPr>
      </w:pPr>
      <w:r>
        <w:rPr>
          <w:szCs w:val="32"/>
          <w:lang w:eastAsia="en-US"/>
        </w:rPr>
        <w:t>Une chanteuse</w:t>
      </w:r>
      <w:r w:rsidR="0046142F">
        <w:rPr>
          <w:szCs w:val="32"/>
          <w:lang w:eastAsia="en-US"/>
        </w:rPr>
        <w:t xml:space="preserve">, </w:t>
      </w:r>
      <w:r>
        <w:rPr>
          <w:szCs w:val="32"/>
          <w:lang w:eastAsia="en-US"/>
        </w:rPr>
        <w:t>en outre</w:t>
      </w:r>
      <w:r w:rsidR="0046142F">
        <w:rPr>
          <w:szCs w:val="32"/>
          <w:lang w:eastAsia="en-US"/>
        </w:rPr>
        <w:t xml:space="preserve">, </w:t>
      </w:r>
      <w:r>
        <w:rPr>
          <w:szCs w:val="32"/>
          <w:lang w:eastAsia="en-US"/>
        </w:rPr>
        <w:t>notez cela</w:t>
      </w:r>
      <w:r w:rsidR="0046142F">
        <w:rPr>
          <w:szCs w:val="32"/>
          <w:lang w:eastAsia="en-US"/>
        </w:rPr>
        <w:t xml:space="preserve">, </w:t>
      </w:r>
      <w:r>
        <w:rPr>
          <w:szCs w:val="32"/>
          <w:lang w:eastAsia="en-US"/>
        </w:rPr>
        <w:t>une chanteuse de petit théâtre</w:t>
      </w:r>
      <w:r w:rsidR="0046142F">
        <w:rPr>
          <w:szCs w:val="32"/>
          <w:lang w:eastAsia="en-US"/>
        </w:rPr>
        <w:t> !</w:t>
      </w:r>
    </w:p>
    <w:p w14:paraId="0D79E1E9" w14:textId="77777777" w:rsidR="0046142F" w:rsidRDefault="003148C9" w:rsidP="0046142F">
      <w:pPr>
        <w:rPr>
          <w:szCs w:val="32"/>
          <w:lang w:eastAsia="en-US"/>
        </w:rPr>
      </w:pPr>
      <w:r>
        <w:rPr>
          <w:szCs w:val="32"/>
          <w:lang w:eastAsia="en-US"/>
        </w:rPr>
        <w:t>Et cependant l</w:t>
      </w:r>
      <w:r w:rsidR="0046142F">
        <w:rPr>
          <w:szCs w:val="32"/>
          <w:lang w:eastAsia="en-US"/>
        </w:rPr>
        <w:t>’</w:t>
      </w:r>
      <w:r>
        <w:rPr>
          <w:szCs w:val="32"/>
          <w:lang w:eastAsia="en-US"/>
        </w:rPr>
        <w:t>aveugle semblait craindre d</w:t>
      </w:r>
      <w:r w:rsidR="0046142F">
        <w:rPr>
          <w:szCs w:val="32"/>
          <w:lang w:eastAsia="en-US"/>
        </w:rPr>
        <w:t>’</w:t>
      </w:r>
      <w:r>
        <w:rPr>
          <w:szCs w:val="32"/>
          <w:lang w:eastAsia="en-US"/>
        </w:rPr>
        <w:t>offenser avant tout</w:t>
      </w:r>
      <w:r w:rsidR="0046142F">
        <w:rPr>
          <w:szCs w:val="32"/>
          <w:lang w:eastAsia="en-US"/>
        </w:rPr>
        <w:t xml:space="preserve">. </w:t>
      </w:r>
      <w:r>
        <w:rPr>
          <w:szCs w:val="32"/>
          <w:lang w:eastAsia="en-US"/>
        </w:rPr>
        <w:t>Il hésitait même à proposer cet argent qu</w:t>
      </w:r>
      <w:r w:rsidR="0046142F">
        <w:rPr>
          <w:szCs w:val="32"/>
          <w:lang w:eastAsia="en-US"/>
        </w:rPr>
        <w:t>’</w:t>
      </w:r>
      <w:r>
        <w:rPr>
          <w:szCs w:val="32"/>
          <w:lang w:eastAsia="en-US"/>
        </w:rPr>
        <w:t>on était venu chercher</w:t>
      </w:r>
      <w:r w:rsidR="0046142F">
        <w:rPr>
          <w:szCs w:val="32"/>
          <w:lang w:eastAsia="en-US"/>
        </w:rPr>
        <w:t>.</w:t>
      </w:r>
    </w:p>
    <w:p w14:paraId="7CDCB7B4" w14:textId="77777777" w:rsidR="0046142F" w:rsidRDefault="003148C9" w:rsidP="0046142F">
      <w:pPr>
        <w:rPr>
          <w:szCs w:val="32"/>
          <w:lang w:eastAsia="en-US"/>
        </w:rPr>
      </w:pPr>
      <w:r>
        <w:rPr>
          <w:szCs w:val="32"/>
          <w:lang w:eastAsia="en-US"/>
        </w:rPr>
        <w:t>Était-ce un fou</w:t>
      </w:r>
      <w:r w:rsidR="0046142F">
        <w:rPr>
          <w:szCs w:val="32"/>
          <w:lang w:eastAsia="en-US"/>
        </w:rPr>
        <w:t> ?…</w:t>
      </w:r>
    </w:p>
    <w:p w14:paraId="6E02B195" w14:textId="77777777" w:rsidR="0046142F" w:rsidRDefault="003148C9" w:rsidP="0046142F">
      <w:pPr>
        <w:rPr>
          <w:szCs w:val="32"/>
          <w:lang w:eastAsia="en-US"/>
        </w:rPr>
      </w:pPr>
      <w:r>
        <w:rPr>
          <w:szCs w:val="32"/>
          <w:lang w:eastAsia="en-US"/>
        </w:rPr>
        <w:lastRenderedPageBreak/>
        <w:t>Car Berthe ne soupçonnait pas qu</w:t>
      </w:r>
      <w:r w:rsidR="0046142F">
        <w:rPr>
          <w:szCs w:val="32"/>
          <w:lang w:eastAsia="en-US"/>
        </w:rPr>
        <w:t>’</w:t>
      </w:r>
      <w:r>
        <w:rPr>
          <w:szCs w:val="32"/>
          <w:lang w:eastAsia="en-US"/>
        </w:rPr>
        <w:t>on pût railler son agonie</w:t>
      </w:r>
      <w:r w:rsidR="0046142F">
        <w:rPr>
          <w:szCs w:val="32"/>
          <w:lang w:eastAsia="en-US"/>
        </w:rPr>
        <w:t xml:space="preserve">. </w:t>
      </w:r>
      <w:r>
        <w:rPr>
          <w:szCs w:val="32"/>
          <w:lang w:eastAsia="en-US"/>
        </w:rPr>
        <w:t>Il est dans l</w:t>
      </w:r>
      <w:r w:rsidR="0046142F">
        <w:rPr>
          <w:szCs w:val="32"/>
          <w:lang w:eastAsia="en-US"/>
        </w:rPr>
        <w:t>’</w:t>
      </w:r>
      <w:r>
        <w:rPr>
          <w:szCs w:val="32"/>
          <w:lang w:eastAsia="en-US"/>
        </w:rPr>
        <w:t>essence même du malheur d</w:t>
      </w:r>
      <w:r w:rsidR="0046142F">
        <w:rPr>
          <w:szCs w:val="32"/>
          <w:lang w:eastAsia="en-US"/>
        </w:rPr>
        <w:t>’</w:t>
      </w:r>
      <w:r>
        <w:rPr>
          <w:szCs w:val="32"/>
          <w:lang w:eastAsia="en-US"/>
        </w:rPr>
        <w:t>espérer aisément</w:t>
      </w:r>
      <w:r w:rsidR="0046142F">
        <w:rPr>
          <w:szCs w:val="32"/>
          <w:lang w:eastAsia="en-US"/>
        </w:rPr>
        <w:t>.</w:t>
      </w:r>
    </w:p>
    <w:p w14:paraId="1F903E75"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est le suprême bienfait de la miséricorde de Dieu</w:t>
      </w:r>
      <w:r w:rsidR="0046142F">
        <w:rPr>
          <w:szCs w:val="32"/>
          <w:lang w:eastAsia="en-US"/>
        </w:rPr>
        <w:t>.</w:t>
      </w:r>
    </w:p>
    <w:p w14:paraId="798F1082" w14:textId="77777777" w:rsidR="0046142F" w:rsidRDefault="003148C9" w:rsidP="0046142F">
      <w:pPr>
        <w:rPr>
          <w:szCs w:val="32"/>
          <w:lang w:eastAsia="en-US"/>
        </w:rPr>
      </w:pPr>
      <w:r>
        <w:rPr>
          <w:szCs w:val="32"/>
          <w:lang w:eastAsia="en-US"/>
        </w:rPr>
        <w:t>Berthe repoussa de force les doutes de sa raison révoltée</w:t>
      </w:r>
      <w:r w:rsidR="0046142F">
        <w:rPr>
          <w:szCs w:val="32"/>
          <w:lang w:eastAsia="en-US"/>
        </w:rPr>
        <w:t xml:space="preserve">. </w:t>
      </w:r>
      <w:r>
        <w:rPr>
          <w:szCs w:val="32"/>
          <w:lang w:eastAsia="en-US"/>
        </w:rPr>
        <w:t>Elle se prit à regarder l</w:t>
      </w:r>
      <w:r w:rsidR="0046142F">
        <w:rPr>
          <w:szCs w:val="32"/>
          <w:lang w:eastAsia="en-US"/>
        </w:rPr>
        <w:t>’</w:t>
      </w:r>
      <w:r>
        <w:rPr>
          <w:szCs w:val="32"/>
          <w:lang w:eastAsia="en-US"/>
        </w:rPr>
        <w:t>aveugle</w:t>
      </w:r>
      <w:r w:rsidR="0046142F">
        <w:rPr>
          <w:szCs w:val="32"/>
          <w:lang w:eastAsia="en-US"/>
        </w:rPr>
        <w:t xml:space="preserve">, </w:t>
      </w:r>
      <w:r>
        <w:rPr>
          <w:szCs w:val="32"/>
          <w:lang w:eastAsia="en-US"/>
        </w:rPr>
        <w:t>et comme son visage exprimait la bonté</w:t>
      </w:r>
      <w:r w:rsidR="0046142F">
        <w:rPr>
          <w:szCs w:val="32"/>
          <w:lang w:eastAsia="en-US"/>
        </w:rPr>
        <w:t xml:space="preserve">, </w:t>
      </w:r>
      <w:r>
        <w:rPr>
          <w:szCs w:val="32"/>
          <w:lang w:eastAsia="en-US"/>
        </w:rPr>
        <w:t>rien que la bonté</w:t>
      </w:r>
      <w:r w:rsidR="0046142F">
        <w:rPr>
          <w:szCs w:val="32"/>
          <w:lang w:eastAsia="en-US"/>
        </w:rPr>
        <w:t xml:space="preserve">, </w:t>
      </w:r>
      <w:r>
        <w:rPr>
          <w:szCs w:val="32"/>
          <w:lang w:eastAsia="en-US"/>
        </w:rPr>
        <w:t>Berthe eut confiance</w:t>
      </w:r>
      <w:r w:rsidR="0046142F">
        <w:rPr>
          <w:szCs w:val="32"/>
          <w:lang w:eastAsia="en-US"/>
        </w:rPr>
        <w:t>.</w:t>
      </w:r>
    </w:p>
    <w:p w14:paraId="47809605" w14:textId="77777777" w:rsidR="0046142F" w:rsidRDefault="0046142F" w:rsidP="0046142F">
      <w:pPr>
        <w:rPr>
          <w:szCs w:val="32"/>
          <w:lang w:eastAsia="en-US"/>
        </w:rPr>
      </w:pPr>
      <w:r>
        <w:rPr>
          <w:lang w:eastAsia="en-US"/>
        </w:rPr>
        <w:t>— </w:t>
      </w:r>
      <w:r w:rsidR="003148C9">
        <w:rPr>
          <w:szCs w:val="32"/>
          <w:lang w:eastAsia="en-US"/>
        </w:rPr>
        <w:t>Vous m</w:t>
      </w:r>
      <w:r>
        <w:rPr>
          <w:szCs w:val="32"/>
          <w:lang w:eastAsia="en-US"/>
        </w:rPr>
        <w:t>’</w:t>
      </w:r>
      <w:r w:rsidR="003148C9">
        <w:rPr>
          <w:szCs w:val="32"/>
          <w:lang w:eastAsia="en-US"/>
        </w:rPr>
        <w:t>écoutez</w:t>
      </w:r>
      <w:r>
        <w:rPr>
          <w:szCs w:val="32"/>
          <w:lang w:eastAsia="en-US"/>
        </w:rPr>
        <w:t xml:space="preserve">, </w:t>
      </w:r>
      <w:r w:rsidR="003148C9">
        <w:rPr>
          <w:szCs w:val="32"/>
          <w:lang w:eastAsia="en-US"/>
        </w:rPr>
        <w:t>n</w:t>
      </w:r>
      <w:r>
        <w:rPr>
          <w:szCs w:val="32"/>
          <w:lang w:eastAsia="en-US"/>
        </w:rPr>
        <w:t>’</w:t>
      </w:r>
      <w:r w:rsidR="003148C9">
        <w:rPr>
          <w:szCs w:val="32"/>
          <w:lang w:eastAsia="en-US"/>
        </w:rPr>
        <w:t>est-ce pas</w:t>
      </w:r>
      <w:r>
        <w:rPr>
          <w:szCs w:val="32"/>
          <w:lang w:eastAsia="en-US"/>
        </w:rPr>
        <w:t xml:space="preserve"> ? </w:t>
      </w:r>
      <w:r w:rsidR="003148C9">
        <w:rPr>
          <w:szCs w:val="32"/>
          <w:lang w:eastAsia="en-US"/>
        </w:rPr>
        <w:t>demanda Lucien</w:t>
      </w:r>
      <w:r>
        <w:rPr>
          <w:szCs w:val="32"/>
          <w:lang w:eastAsia="en-US"/>
        </w:rPr>
        <w:t>.</w:t>
      </w:r>
    </w:p>
    <w:p w14:paraId="6FF38B80"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oui</w:t>
      </w:r>
      <w:r>
        <w:rPr>
          <w:szCs w:val="32"/>
          <w:lang w:eastAsia="en-US"/>
        </w:rPr>
        <w:t xml:space="preserve">… </w:t>
      </w:r>
      <w:r w:rsidR="003148C9">
        <w:rPr>
          <w:szCs w:val="32"/>
          <w:lang w:eastAsia="en-US"/>
        </w:rPr>
        <w:t>je vous écoute</w:t>
      </w:r>
      <w:r>
        <w:rPr>
          <w:szCs w:val="32"/>
          <w:lang w:eastAsia="en-US"/>
        </w:rPr>
        <w:t xml:space="preserve">, </w:t>
      </w:r>
      <w:r w:rsidR="003148C9">
        <w:rPr>
          <w:szCs w:val="32"/>
          <w:lang w:eastAsia="en-US"/>
        </w:rPr>
        <w:t>répliqua Berthe</w:t>
      </w:r>
      <w:r>
        <w:rPr>
          <w:szCs w:val="32"/>
          <w:lang w:eastAsia="en-US"/>
        </w:rPr>
        <w:t>.</w:t>
      </w:r>
    </w:p>
    <w:p w14:paraId="25C2E14B" w14:textId="77777777" w:rsidR="0046142F" w:rsidRDefault="0046142F" w:rsidP="0046142F">
      <w:pPr>
        <w:rPr>
          <w:szCs w:val="32"/>
          <w:lang w:eastAsia="en-US"/>
        </w:rPr>
      </w:pPr>
      <w:r>
        <w:rPr>
          <w:lang w:eastAsia="en-US"/>
        </w:rPr>
        <w:t>— </w:t>
      </w:r>
      <w:r w:rsidR="003148C9">
        <w:rPr>
          <w:szCs w:val="32"/>
          <w:lang w:eastAsia="en-US"/>
        </w:rPr>
        <w:t>Et vous me croyez</w:t>
      </w:r>
      <w:r>
        <w:rPr>
          <w:szCs w:val="32"/>
          <w:lang w:eastAsia="en-US"/>
        </w:rPr>
        <w:t> ?</w:t>
      </w:r>
    </w:p>
    <w:p w14:paraId="6A406E56" w14:textId="77777777" w:rsidR="0046142F" w:rsidRDefault="0046142F" w:rsidP="0046142F">
      <w:pPr>
        <w:rPr>
          <w:szCs w:val="32"/>
          <w:lang w:eastAsia="en-US"/>
        </w:rPr>
      </w:pPr>
      <w:r>
        <w:rPr>
          <w:lang w:eastAsia="en-US"/>
        </w:rPr>
        <w:t>— </w:t>
      </w:r>
      <w:r w:rsidR="003148C9">
        <w:rPr>
          <w:szCs w:val="32"/>
          <w:lang w:eastAsia="en-US"/>
        </w:rPr>
        <w:t>Il y a des gens si malheureux qu</w:t>
      </w:r>
      <w:r>
        <w:rPr>
          <w:szCs w:val="32"/>
          <w:lang w:eastAsia="en-US"/>
        </w:rPr>
        <w:t>’</w:t>
      </w:r>
      <w:r w:rsidR="003148C9">
        <w:rPr>
          <w:szCs w:val="32"/>
          <w:lang w:eastAsia="en-US"/>
        </w:rPr>
        <w:t>on n</w:t>
      </w:r>
      <w:r>
        <w:rPr>
          <w:szCs w:val="32"/>
          <w:lang w:eastAsia="en-US"/>
        </w:rPr>
        <w:t>’</w:t>
      </w:r>
      <w:r w:rsidR="003148C9">
        <w:rPr>
          <w:szCs w:val="32"/>
          <w:lang w:eastAsia="en-US"/>
        </w:rPr>
        <w:t>oserait les tromper</w:t>
      </w:r>
      <w:r>
        <w:rPr>
          <w:szCs w:val="32"/>
          <w:lang w:eastAsia="en-US"/>
        </w:rPr>
        <w:t>.</w:t>
      </w:r>
    </w:p>
    <w:p w14:paraId="583ADC28" w14:textId="02567171"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donc votre malheur seulement qui vous fait croire</w:t>
      </w:r>
      <w:r>
        <w:rPr>
          <w:szCs w:val="32"/>
          <w:lang w:eastAsia="en-US"/>
        </w:rPr>
        <w:t xml:space="preserve"> ! </w:t>
      </w:r>
      <w:r w:rsidR="003148C9">
        <w:rPr>
          <w:szCs w:val="32"/>
          <w:lang w:eastAsia="en-US"/>
        </w:rPr>
        <w:t>s</w:t>
      </w:r>
      <w:r>
        <w:rPr>
          <w:szCs w:val="32"/>
          <w:lang w:eastAsia="en-US"/>
        </w:rPr>
        <w:t>’</w:t>
      </w:r>
      <w:r w:rsidR="003148C9">
        <w:rPr>
          <w:szCs w:val="32"/>
          <w:lang w:eastAsia="en-US"/>
        </w:rPr>
        <w:t>écria Lucien tristement</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mais</w:t>
      </w:r>
      <w:r>
        <w:rPr>
          <w:szCs w:val="32"/>
          <w:lang w:eastAsia="en-US"/>
        </w:rPr>
        <w:t xml:space="preserve">, </w:t>
      </w:r>
      <w:r w:rsidR="003148C9">
        <w:rPr>
          <w:szCs w:val="32"/>
          <w:lang w:eastAsia="en-US"/>
        </w:rPr>
        <w:t>plus tard</w:t>
      </w:r>
      <w:r>
        <w:rPr>
          <w:szCs w:val="32"/>
          <w:lang w:eastAsia="en-US"/>
        </w:rPr>
        <w:t xml:space="preserve">, </w:t>
      </w:r>
      <w:r w:rsidR="003148C9">
        <w:rPr>
          <w:szCs w:val="32"/>
          <w:lang w:eastAsia="en-US"/>
        </w:rPr>
        <w:t>vous m</w:t>
      </w:r>
      <w:r>
        <w:rPr>
          <w:szCs w:val="32"/>
          <w:lang w:eastAsia="en-US"/>
        </w:rPr>
        <w:t>’</w:t>
      </w:r>
      <w:r w:rsidR="003148C9">
        <w:rPr>
          <w:szCs w:val="32"/>
          <w:lang w:eastAsia="en-US"/>
        </w:rPr>
        <w:t>aimerez un peu</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je ne demande rien</w:t>
      </w:r>
      <w:r>
        <w:rPr>
          <w:szCs w:val="32"/>
          <w:lang w:eastAsia="en-US"/>
        </w:rPr>
        <w:t>…</w:t>
      </w:r>
    </w:p>
    <w:p w14:paraId="1F43D88B" w14:textId="77777777" w:rsidR="0046142F" w:rsidRDefault="003148C9" w:rsidP="0046142F">
      <w:pPr>
        <w:rPr>
          <w:szCs w:val="32"/>
          <w:lang w:eastAsia="en-US"/>
        </w:rPr>
      </w:pPr>
      <w:r>
        <w:rPr>
          <w:szCs w:val="32"/>
          <w:lang w:eastAsia="en-US"/>
        </w:rPr>
        <w:t>Berthe fut prise d</w:t>
      </w:r>
      <w:r w:rsidR="0046142F">
        <w:rPr>
          <w:szCs w:val="32"/>
          <w:lang w:eastAsia="en-US"/>
        </w:rPr>
        <w:t>’</w:t>
      </w:r>
      <w:r>
        <w:rPr>
          <w:szCs w:val="32"/>
          <w:lang w:eastAsia="en-US"/>
        </w:rPr>
        <w:t>un élan soudain</w:t>
      </w:r>
      <w:r w:rsidR="0046142F">
        <w:rPr>
          <w:szCs w:val="32"/>
          <w:lang w:eastAsia="en-US"/>
        </w:rPr>
        <w:t xml:space="preserve">, </w:t>
      </w:r>
      <w:r>
        <w:rPr>
          <w:szCs w:val="32"/>
          <w:lang w:eastAsia="en-US"/>
        </w:rPr>
        <w:t>qu</w:t>
      </w:r>
      <w:r w:rsidR="0046142F">
        <w:rPr>
          <w:szCs w:val="32"/>
          <w:lang w:eastAsia="en-US"/>
        </w:rPr>
        <w:t>’</w:t>
      </w:r>
      <w:r>
        <w:rPr>
          <w:szCs w:val="32"/>
          <w:lang w:eastAsia="en-US"/>
        </w:rPr>
        <w:t>elle dut attribuer à la reconnaissance</w:t>
      </w:r>
      <w:r w:rsidR="0046142F">
        <w:rPr>
          <w:szCs w:val="32"/>
          <w:lang w:eastAsia="en-US"/>
        </w:rPr>
        <w:t>.</w:t>
      </w:r>
    </w:p>
    <w:p w14:paraId="3D712ABF" w14:textId="77777777" w:rsidR="0046142F" w:rsidRDefault="003148C9" w:rsidP="0046142F">
      <w:pPr>
        <w:rPr>
          <w:szCs w:val="32"/>
          <w:lang w:eastAsia="en-US"/>
        </w:rPr>
      </w:pPr>
      <w:r>
        <w:rPr>
          <w:szCs w:val="32"/>
          <w:lang w:eastAsia="en-US"/>
        </w:rPr>
        <w:t>Elle baisa la main de l</w:t>
      </w:r>
      <w:r w:rsidR="0046142F">
        <w:rPr>
          <w:szCs w:val="32"/>
          <w:lang w:eastAsia="en-US"/>
        </w:rPr>
        <w:t>’</w:t>
      </w:r>
      <w:r>
        <w:rPr>
          <w:szCs w:val="32"/>
          <w:lang w:eastAsia="en-US"/>
        </w:rPr>
        <w:t>aveugle</w:t>
      </w:r>
      <w:r w:rsidR="0046142F">
        <w:rPr>
          <w:szCs w:val="32"/>
          <w:lang w:eastAsia="en-US"/>
        </w:rPr>
        <w:t>.</w:t>
      </w:r>
    </w:p>
    <w:p w14:paraId="4165ACD4" w14:textId="77777777" w:rsidR="0046142F" w:rsidRDefault="0046142F" w:rsidP="0046142F">
      <w:pPr>
        <w:rPr>
          <w:szCs w:val="32"/>
          <w:lang w:eastAsia="en-US"/>
        </w:rPr>
      </w:pPr>
      <w:r>
        <w:rPr>
          <w:lang w:eastAsia="en-US"/>
        </w:rPr>
        <w:t>— </w:t>
      </w:r>
      <w:r w:rsidR="003148C9">
        <w:rPr>
          <w:szCs w:val="32"/>
          <w:lang w:eastAsia="en-US"/>
        </w:rPr>
        <w:t>Que faites-vous</w:t>
      </w:r>
      <w:r>
        <w:rPr>
          <w:szCs w:val="32"/>
          <w:lang w:eastAsia="en-US"/>
        </w:rPr>
        <w:t xml:space="preserve"> ? </w:t>
      </w:r>
      <w:r w:rsidR="003148C9">
        <w:rPr>
          <w:szCs w:val="32"/>
          <w:lang w:eastAsia="en-US"/>
        </w:rPr>
        <w:t>dit-il en pâlissant</w:t>
      </w:r>
      <w:r>
        <w:rPr>
          <w:szCs w:val="32"/>
          <w:lang w:eastAsia="en-US"/>
        </w:rPr>
        <w:t xml:space="preserve">. </w:t>
      </w:r>
      <w:r w:rsidR="003148C9">
        <w:rPr>
          <w:szCs w:val="32"/>
          <w:lang w:eastAsia="en-US"/>
        </w:rPr>
        <w:t>Puis il ajouta</w:t>
      </w:r>
      <w:r>
        <w:rPr>
          <w:szCs w:val="32"/>
          <w:lang w:eastAsia="en-US"/>
        </w:rPr>
        <w:t> :</w:t>
      </w:r>
    </w:p>
    <w:p w14:paraId="561D1B70" w14:textId="77777777" w:rsidR="0046142F" w:rsidRDefault="0046142F" w:rsidP="0046142F">
      <w:pPr>
        <w:rPr>
          <w:szCs w:val="32"/>
          <w:lang w:eastAsia="en-US"/>
        </w:rPr>
      </w:pPr>
      <w:r>
        <w:rPr>
          <w:lang w:eastAsia="en-US"/>
        </w:rPr>
        <w:t>— </w:t>
      </w:r>
      <w:r w:rsidR="003148C9">
        <w:rPr>
          <w:szCs w:val="32"/>
          <w:lang w:eastAsia="en-US"/>
        </w:rPr>
        <w:t xml:space="preserve">Une sœur ne </w:t>
      </w:r>
      <w:proofErr w:type="spellStart"/>
      <w:r w:rsidR="003148C9">
        <w:rPr>
          <w:szCs w:val="32"/>
          <w:lang w:eastAsia="en-US"/>
        </w:rPr>
        <w:t>baise</w:t>
      </w:r>
      <w:proofErr w:type="spellEnd"/>
      <w:r w:rsidR="003148C9">
        <w:rPr>
          <w:szCs w:val="32"/>
          <w:lang w:eastAsia="en-US"/>
        </w:rPr>
        <w:t xml:space="preserve"> pas la main de son frère</w:t>
      </w:r>
      <w:r>
        <w:rPr>
          <w:szCs w:val="32"/>
          <w:lang w:eastAsia="en-US"/>
        </w:rPr>
        <w:t xml:space="preserve">… </w:t>
      </w:r>
      <w:r w:rsidR="003148C9">
        <w:rPr>
          <w:szCs w:val="32"/>
          <w:lang w:eastAsia="en-US"/>
        </w:rPr>
        <w:t>vous ne voulez de moi que comme bienfaiteur</w:t>
      </w:r>
      <w:r>
        <w:rPr>
          <w:szCs w:val="32"/>
          <w:lang w:eastAsia="en-US"/>
        </w:rPr>
        <w:t xml:space="preserve">… </w:t>
      </w:r>
      <w:r w:rsidR="003148C9">
        <w:rPr>
          <w:szCs w:val="32"/>
          <w:lang w:eastAsia="en-US"/>
        </w:rPr>
        <w:t>J</w:t>
      </w:r>
      <w:r>
        <w:rPr>
          <w:szCs w:val="32"/>
          <w:lang w:eastAsia="en-US"/>
        </w:rPr>
        <w:t>’</w:t>
      </w:r>
      <w:r w:rsidR="003148C9">
        <w:rPr>
          <w:szCs w:val="32"/>
          <w:lang w:eastAsia="en-US"/>
        </w:rPr>
        <w:t>accepte ce rôle</w:t>
      </w:r>
      <w:r>
        <w:rPr>
          <w:szCs w:val="32"/>
          <w:lang w:eastAsia="en-US"/>
        </w:rPr>
        <w:t xml:space="preserve">, </w:t>
      </w:r>
      <w:r w:rsidR="003148C9">
        <w:rPr>
          <w:szCs w:val="32"/>
          <w:lang w:eastAsia="en-US"/>
        </w:rPr>
        <w:t>madame</w:t>
      </w:r>
      <w:r>
        <w:rPr>
          <w:szCs w:val="32"/>
          <w:lang w:eastAsia="en-US"/>
        </w:rPr>
        <w:t xml:space="preserve"> : </w:t>
      </w:r>
      <w:r w:rsidR="003148C9">
        <w:rPr>
          <w:szCs w:val="32"/>
          <w:lang w:eastAsia="en-US"/>
        </w:rPr>
        <w:t>j</w:t>
      </w:r>
      <w:r>
        <w:rPr>
          <w:szCs w:val="32"/>
          <w:lang w:eastAsia="en-US"/>
        </w:rPr>
        <w:t>’</w:t>
      </w:r>
      <w:r w:rsidR="003148C9">
        <w:rPr>
          <w:szCs w:val="32"/>
          <w:lang w:eastAsia="en-US"/>
        </w:rPr>
        <w:t>avais trop espéré</w:t>
      </w:r>
      <w:r>
        <w:rPr>
          <w:szCs w:val="32"/>
          <w:lang w:eastAsia="en-US"/>
        </w:rPr>
        <w:t>.</w:t>
      </w:r>
    </w:p>
    <w:p w14:paraId="1A948FE3" w14:textId="51D7D8BC" w:rsidR="0046142F" w:rsidRDefault="0046142F" w:rsidP="0046142F">
      <w:pPr>
        <w:rPr>
          <w:szCs w:val="32"/>
          <w:lang w:eastAsia="en-US"/>
        </w:rPr>
      </w:pPr>
      <w:r>
        <w:rPr>
          <w:lang w:eastAsia="en-US"/>
        </w:rPr>
        <w:t>— </w:t>
      </w:r>
      <w:r w:rsidR="003148C9">
        <w:rPr>
          <w:szCs w:val="32"/>
          <w:lang w:eastAsia="en-US"/>
        </w:rPr>
        <w:t>Que voulez-vous</w:t>
      </w:r>
      <w:r>
        <w:rPr>
          <w:szCs w:val="32"/>
          <w:lang w:eastAsia="en-US"/>
        </w:rPr>
        <w:t xml:space="preserve">, </w:t>
      </w:r>
      <w:r w:rsidR="003148C9">
        <w:rPr>
          <w:szCs w:val="32"/>
          <w:lang w:eastAsia="en-US"/>
        </w:rPr>
        <w:t>que je vous dise</w:t>
      </w:r>
      <w:r>
        <w:rPr>
          <w:szCs w:val="32"/>
          <w:lang w:eastAsia="en-US"/>
        </w:rPr>
        <w:t xml:space="preserve"> ? </w:t>
      </w:r>
      <w:r w:rsidR="003148C9">
        <w:rPr>
          <w:szCs w:val="32"/>
          <w:lang w:eastAsia="en-US"/>
        </w:rPr>
        <w:t>s</w:t>
      </w:r>
      <w:r>
        <w:rPr>
          <w:szCs w:val="32"/>
          <w:lang w:eastAsia="en-US"/>
        </w:rPr>
        <w:t>’</w:t>
      </w:r>
      <w:r w:rsidR="003148C9">
        <w:rPr>
          <w:szCs w:val="32"/>
          <w:lang w:eastAsia="en-US"/>
        </w:rPr>
        <w:t>écria Berthe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vous ne me connaissez pas</w:t>
      </w:r>
      <w:r>
        <w:rPr>
          <w:szCs w:val="32"/>
          <w:lang w:eastAsia="en-US"/>
        </w:rPr>
        <w:t xml:space="preserve">… </w:t>
      </w:r>
      <w:r w:rsidR="003148C9">
        <w:rPr>
          <w:szCs w:val="32"/>
          <w:lang w:eastAsia="en-US"/>
        </w:rPr>
        <w:t>vous ne savez pas ce qui m</w:t>
      </w:r>
      <w:r>
        <w:rPr>
          <w:szCs w:val="32"/>
          <w:lang w:eastAsia="en-US"/>
        </w:rPr>
        <w:t>’</w:t>
      </w:r>
      <w:r w:rsidR="003148C9">
        <w:rPr>
          <w:szCs w:val="32"/>
          <w:lang w:eastAsia="en-US"/>
        </w:rPr>
        <w:t>excuse</w:t>
      </w:r>
      <w:r>
        <w:rPr>
          <w:szCs w:val="32"/>
          <w:lang w:eastAsia="en-US"/>
        </w:rPr>
        <w:t>…</w:t>
      </w:r>
    </w:p>
    <w:p w14:paraId="2C47BAA6" w14:textId="77777777" w:rsidR="0046142F" w:rsidRDefault="003148C9" w:rsidP="0046142F">
      <w:pPr>
        <w:rPr>
          <w:szCs w:val="32"/>
          <w:lang w:eastAsia="en-US"/>
        </w:rPr>
      </w:pPr>
      <w:r>
        <w:rPr>
          <w:szCs w:val="32"/>
          <w:lang w:eastAsia="en-US"/>
        </w:rPr>
        <w:t>Lucien sourit</w:t>
      </w:r>
      <w:r w:rsidR="0046142F">
        <w:rPr>
          <w:szCs w:val="32"/>
          <w:lang w:eastAsia="en-US"/>
        </w:rPr>
        <w:t>.</w:t>
      </w:r>
    </w:p>
    <w:p w14:paraId="0E0C0FE1" w14:textId="77777777" w:rsidR="0046142F" w:rsidRDefault="0046142F" w:rsidP="0046142F">
      <w:pPr>
        <w:rPr>
          <w:szCs w:val="32"/>
          <w:lang w:eastAsia="en-US"/>
        </w:rPr>
      </w:pPr>
      <w:r>
        <w:rPr>
          <w:lang w:eastAsia="en-US"/>
        </w:rPr>
        <w:lastRenderedPageBreak/>
        <w:t>— </w:t>
      </w:r>
      <w:r w:rsidR="003148C9">
        <w:rPr>
          <w:szCs w:val="32"/>
          <w:lang w:eastAsia="en-US"/>
        </w:rPr>
        <w:t>Vous êtes orgueilleuse</w:t>
      </w:r>
      <w:r>
        <w:rPr>
          <w:szCs w:val="32"/>
          <w:lang w:eastAsia="en-US"/>
        </w:rPr>
        <w:t xml:space="preserve">… </w:t>
      </w:r>
      <w:r w:rsidR="003148C9">
        <w:rPr>
          <w:szCs w:val="32"/>
          <w:lang w:eastAsia="en-US"/>
        </w:rPr>
        <w:t>dit-il doucement</w:t>
      </w:r>
      <w:r>
        <w:rPr>
          <w:szCs w:val="32"/>
          <w:lang w:eastAsia="en-US"/>
        </w:rPr>
        <w:t xml:space="preserve"> ; </w:t>
      </w:r>
      <w:r w:rsidR="003148C9">
        <w:rPr>
          <w:szCs w:val="32"/>
          <w:lang w:eastAsia="en-US"/>
        </w:rPr>
        <w:t>vous ne voulez pas me laisser le bonheur de mon ignorance</w:t>
      </w:r>
      <w:r>
        <w:rPr>
          <w:szCs w:val="32"/>
          <w:lang w:eastAsia="en-US"/>
        </w:rPr>
        <w:t xml:space="preserve">. </w:t>
      </w:r>
      <w:r w:rsidR="003148C9">
        <w:rPr>
          <w:szCs w:val="32"/>
          <w:lang w:eastAsia="en-US"/>
        </w:rPr>
        <w:t>Et si je vous devine</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madame</w:t>
      </w:r>
      <w:r>
        <w:rPr>
          <w:szCs w:val="32"/>
          <w:lang w:eastAsia="en-US"/>
        </w:rPr>
        <w:t xml:space="preserve"> !… </w:t>
      </w:r>
      <w:r w:rsidR="003148C9">
        <w:rPr>
          <w:szCs w:val="32"/>
          <w:lang w:eastAsia="en-US"/>
        </w:rPr>
        <w:t>si je sens avec mon cœur ce qu</w:t>
      </w:r>
      <w:r>
        <w:rPr>
          <w:szCs w:val="32"/>
          <w:lang w:eastAsia="en-US"/>
        </w:rPr>
        <w:t>’</w:t>
      </w:r>
      <w:r w:rsidR="003148C9">
        <w:rPr>
          <w:szCs w:val="32"/>
          <w:lang w:eastAsia="en-US"/>
        </w:rPr>
        <w:t>un autre lirait peut-être sur votre beau visage</w:t>
      </w:r>
      <w:r>
        <w:rPr>
          <w:szCs w:val="32"/>
          <w:lang w:eastAsia="en-US"/>
        </w:rPr>
        <w:t xml:space="preserve">… </w:t>
      </w:r>
      <w:r w:rsidR="003148C9">
        <w:rPr>
          <w:szCs w:val="32"/>
          <w:lang w:eastAsia="en-US"/>
        </w:rPr>
        <w:t>Si mon âme vous voit noble</w:t>
      </w:r>
      <w:r>
        <w:rPr>
          <w:szCs w:val="32"/>
          <w:lang w:eastAsia="en-US"/>
        </w:rPr>
        <w:t xml:space="preserve">, </w:t>
      </w:r>
      <w:r w:rsidR="003148C9">
        <w:rPr>
          <w:szCs w:val="32"/>
          <w:lang w:eastAsia="en-US"/>
        </w:rPr>
        <w:t>pure</w:t>
      </w:r>
      <w:r>
        <w:rPr>
          <w:szCs w:val="32"/>
          <w:lang w:eastAsia="en-US"/>
        </w:rPr>
        <w:t xml:space="preserve">, </w:t>
      </w:r>
      <w:r w:rsidR="003148C9">
        <w:rPr>
          <w:szCs w:val="32"/>
          <w:lang w:eastAsia="en-US"/>
        </w:rPr>
        <w:t>chrétienne</w:t>
      </w:r>
      <w:r>
        <w:rPr>
          <w:szCs w:val="32"/>
          <w:lang w:eastAsia="en-US"/>
        </w:rPr>
        <w:t xml:space="preserve">, </w:t>
      </w:r>
      <w:r w:rsidR="003148C9">
        <w:rPr>
          <w:szCs w:val="32"/>
          <w:lang w:eastAsia="en-US"/>
        </w:rPr>
        <w:t>subissant le plus poignant de tous les martyres</w:t>
      </w:r>
      <w:r>
        <w:rPr>
          <w:szCs w:val="32"/>
          <w:lang w:eastAsia="en-US"/>
        </w:rPr>
        <w:t>.</w:t>
      </w:r>
    </w:p>
    <w:p w14:paraId="7DC37CA2" w14:textId="5394847B" w:rsidR="0046142F" w:rsidRDefault="0046142F" w:rsidP="0046142F">
      <w:pPr>
        <w:rPr>
          <w:szCs w:val="32"/>
          <w:lang w:eastAsia="en-US"/>
        </w:rPr>
      </w:pPr>
      <w:r>
        <w:rPr>
          <w:lang w:eastAsia="en-US"/>
        </w:rPr>
        <w:t>— </w:t>
      </w:r>
      <w:r w:rsidR="003148C9">
        <w:rPr>
          <w:szCs w:val="32"/>
          <w:lang w:eastAsia="en-US"/>
        </w:rPr>
        <w:t>Vous me connaissez</w:t>
      </w:r>
      <w:r>
        <w:rPr>
          <w:szCs w:val="32"/>
          <w:lang w:eastAsia="en-US"/>
        </w:rPr>
        <w:t xml:space="preserve"> !… </w:t>
      </w:r>
      <w:r w:rsidR="003148C9">
        <w:rPr>
          <w:szCs w:val="32"/>
          <w:lang w:eastAsia="en-US"/>
        </w:rPr>
        <w:t>balbutia Berthe épouvantée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cette Paoli vous a dit</w:t>
      </w:r>
      <w:r>
        <w:rPr>
          <w:szCs w:val="32"/>
          <w:lang w:eastAsia="en-US"/>
        </w:rPr>
        <w:t> !…</w:t>
      </w:r>
    </w:p>
    <w:p w14:paraId="13F59FCE" w14:textId="77777777" w:rsidR="0046142F" w:rsidRDefault="003148C9" w:rsidP="0046142F">
      <w:pPr>
        <w:rPr>
          <w:szCs w:val="32"/>
          <w:lang w:eastAsia="en-US"/>
        </w:rPr>
      </w:pPr>
      <w:r>
        <w:rPr>
          <w:szCs w:val="32"/>
          <w:lang w:eastAsia="en-US"/>
        </w:rPr>
        <w:t>Lucien secoua la tête lentement</w:t>
      </w:r>
      <w:r w:rsidR="0046142F">
        <w:rPr>
          <w:szCs w:val="32"/>
          <w:lang w:eastAsia="en-US"/>
        </w:rPr>
        <w:t>.</w:t>
      </w:r>
    </w:p>
    <w:p w14:paraId="13855EDE" w14:textId="77777777" w:rsidR="0046142F" w:rsidRDefault="0046142F" w:rsidP="0046142F">
      <w:pPr>
        <w:rPr>
          <w:szCs w:val="32"/>
          <w:lang w:eastAsia="en-US"/>
        </w:rPr>
      </w:pPr>
      <w:r>
        <w:rPr>
          <w:lang w:eastAsia="en-US"/>
        </w:rPr>
        <w:t>— </w:t>
      </w:r>
      <w:r w:rsidR="003148C9">
        <w:rPr>
          <w:szCs w:val="32"/>
          <w:lang w:eastAsia="en-US"/>
        </w:rPr>
        <w:t>Elle ne m</w:t>
      </w:r>
      <w:r>
        <w:rPr>
          <w:szCs w:val="32"/>
          <w:lang w:eastAsia="en-US"/>
        </w:rPr>
        <w:t>’</w:t>
      </w:r>
      <w:r w:rsidR="003148C9">
        <w:rPr>
          <w:szCs w:val="32"/>
          <w:lang w:eastAsia="en-US"/>
        </w:rPr>
        <w:t>a rien dit</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rassurez-vous</w:t>
      </w:r>
      <w:r>
        <w:rPr>
          <w:szCs w:val="32"/>
          <w:lang w:eastAsia="en-US"/>
        </w:rPr>
        <w:t xml:space="preserve">… </w:t>
      </w:r>
      <w:r w:rsidR="003148C9">
        <w:rPr>
          <w:szCs w:val="32"/>
          <w:lang w:eastAsia="en-US"/>
        </w:rPr>
        <w:t xml:space="preserve">Je sais que vous vous appelez </w:t>
      </w:r>
      <w:proofErr w:type="spellStart"/>
      <w:r w:rsidR="003148C9">
        <w:rPr>
          <w:szCs w:val="32"/>
          <w:lang w:eastAsia="en-US"/>
        </w:rPr>
        <w:t>Lovely</w:t>
      </w:r>
      <w:proofErr w:type="spellEnd"/>
      <w:r>
        <w:rPr>
          <w:szCs w:val="32"/>
          <w:lang w:eastAsia="en-US"/>
        </w:rPr>
        <w:t xml:space="preserve">… </w:t>
      </w:r>
      <w:r w:rsidR="003148C9">
        <w:rPr>
          <w:szCs w:val="32"/>
          <w:lang w:eastAsia="en-US"/>
        </w:rPr>
        <w:t>Si vous avez un autre nom</w:t>
      </w:r>
      <w:r>
        <w:rPr>
          <w:szCs w:val="32"/>
          <w:lang w:eastAsia="en-US"/>
        </w:rPr>
        <w:t xml:space="preserve">, </w:t>
      </w:r>
      <w:r w:rsidR="003148C9">
        <w:rPr>
          <w:szCs w:val="32"/>
          <w:lang w:eastAsia="en-US"/>
        </w:rPr>
        <w:t>je l</w:t>
      </w:r>
      <w:r>
        <w:rPr>
          <w:szCs w:val="32"/>
          <w:lang w:eastAsia="en-US"/>
        </w:rPr>
        <w:t>’</w:t>
      </w:r>
      <w:r w:rsidR="003148C9">
        <w:rPr>
          <w:szCs w:val="32"/>
          <w:lang w:eastAsia="en-US"/>
        </w:rPr>
        <w:t>ignore</w:t>
      </w:r>
      <w:r>
        <w:rPr>
          <w:szCs w:val="32"/>
          <w:lang w:eastAsia="en-US"/>
        </w:rPr>
        <w:t>.</w:t>
      </w:r>
    </w:p>
    <w:p w14:paraId="3CE4BE71" w14:textId="5F3FE42E"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 </w:t>
      </w:r>
      <w:r w:rsidR="003148C9">
        <w:rPr>
          <w:szCs w:val="32"/>
          <w:lang w:eastAsia="en-US"/>
        </w:rPr>
        <w:t>non</w:t>
      </w:r>
      <w:r>
        <w:rPr>
          <w:szCs w:val="32"/>
          <w:lang w:eastAsia="en-US"/>
        </w:rPr>
        <w:t xml:space="preserve"> ! </w:t>
      </w:r>
      <w:r w:rsidR="003148C9">
        <w:rPr>
          <w:szCs w:val="32"/>
          <w:lang w:eastAsia="en-US"/>
        </w:rPr>
        <w:t>prononça Berthe avec vivacité</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je n</w:t>
      </w:r>
      <w:r>
        <w:rPr>
          <w:szCs w:val="32"/>
          <w:lang w:eastAsia="en-US"/>
        </w:rPr>
        <w:t>’</w:t>
      </w:r>
      <w:r w:rsidR="003148C9">
        <w:rPr>
          <w:szCs w:val="32"/>
          <w:lang w:eastAsia="en-US"/>
        </w:rPr>
        <w:t>ai pas d</w:t>
      </w:r>
      <w:r>
        <w:rPr>
          <w:szCs w:val="32"/>
          <w:lang w:eastAsia="en-US"/>
        </w:rPr>
        <w:t>’</w:t>
      </w:r>
      <w:r w:rsidR="003148C9">
        <w:rPr>
          <w:szCs w:val="32"/>
          <w:lang w:eastAsia="en-US"/>
        </w:rPr>
        <w:t>autre nom</w:t>
      </w:r>
      <w:r>
        <w:rPr>
          <w:szCs w:val="32"/>
          <w:lang w:eastAsia="en-US"/>
        </w:rPr>
        <w:t> !…</w:t>
      </w:r>
    </w:p>
    <w:p w14:paraId="4EF7FBE2" w14:textId="77777777" w:rsidR="0046142F" w:rsidRDefault="0046142F" w:rsidP="0046142F">
      <w:pPr>
        <w:rPr>
          <w:szCs w:val="32"/>
          <w:lang w:eastAsia="en-US"/>
        </w:rPr>
      </w:pPr>
      <w:r>
        <w:rPr>
          <w:lang w:eastAsia="en-US"/>
        </w:rPr>
        <w:t>— </w:t>
      </w:r>
      <w:r w:rsidR="003148C9">
        <w:rPr>
          <w:szCs w:val="32"/>
          <w:lang w:eastAsia="en-US"/>
        </w:rPr>
        <w:t>Vous ne savez pas mentir</w:t>
      </w:r>
      <w:r>
        <w:rPr>
          <w:szCs w:val="32"/>
          <w:lang w:eastAsia="en-US"/>
        </w:rPr>
        <w:t xml:space="preserve">, </w:t>
      </w:r>
      <w:r w:rsidR="003148C9">
        <w:rPr>
          <w:szCs w:val="32"/>
          <w:lang w:eastAsia="en-US"/>
        </w:rPr>
        <w:t>madame</w:t>
      </w:r>
      <w:r>
        <w:rPr>
          <w:szCs w:val="32"/>
          <w:lang w:eastAsia="en-US"/>
        </w:rPr>
        <w:t> !</w:t>
      </w:r>
    </w:p>
    <w:p w14:paraId="466D252B" w14:textId="77777777" w:rsidR="0046142F" w:rsidRDefault="003148C9" w:rsidP="0046142F">
      <w:pPr>
        <w:rPr>
          <w:szCs w:val="32"/>
          <w:lang w:eastAsia="en-US"/>
        </w:rPr>
      </w:pPr>
      <w:r>
        <w:rPr>
          <w:szCs w:val="32"/>
          <w:lang w:eastAsia="en-US"/>
        </w:rPr>
        <w:t>Il y eut un silence</w:t>
      </w:r>
      <w:r w:rsidR="0046142F">
        <w:rPr>
          <w:szCs w:val="32"/>
          <w:lang w:eastAsia="en-US"/>
        </w:rPr>
        <w:t>.</w:t>
      </w:r>
    </w:p>
    <w:p w14:paraId="49514C05" w14:textId="73ABF29A" w:rsidR="0046142F" w:rsidRDefault="0046142F" w:rsidP="0046142F">
      <w:pPr>
        <w:rPr>
          <w:szCs w:val="32"/>
          <w:lang w:eastAsia="en-US"/>
        </w:rPr>
      </w:pPr>
      <w:r>
        <w:rPr>
          <w:lang w:eastAsia="en-US"/>
        </w:rPr>
        <w:t>— </w:t>
      </w:r>
      <w:r w:rsidR="003148C9">
        <w:rPr>
          <w:szCs w:val="32"/>
          <w:lang w:eastAsia="en-US"/>
        </w:rPr>
        <w:t>Vous ne savez pas mentir</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répéta l</w:t>
      </w:r>
      <w:r>
        <w:rPr>
          <w:szCs w:val="32"/>
          <w:lang w:eastAsia="en-US"/>
        </w:rPr>
        <w:t>’</w:t>
      </w:r>
      <w:r w:rsidR="003148C9">
        <w:rPr>
          <w:szCs w:val="32"/>
          <w:lang w:eastAsia="en-US"/>
        </w:rPr>
        <w:t>aveugle après quelques instants</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ce que vous coûte la démarche qui vous a mise en face de moi</w:t>
      </w:r>
      <w:r>
        <w:rPr>
          <w:szCs w:val="32"/>
          <w:lang w:eastAsia="en-US"/>
        </w:rPr>
        <w:t xml:space="preserve">, </w:t>
      </w:r>
      <w:r w:rsidR="003148C9">
        <w:rPr>
          <w:szCs w:val="32"/>
          <w:lang w:eastAsia="en-US"/>
        </w:rPr>
        <w:t>c</w:t>
      </w:r>
      <w:r>
        <w:rPr>
          <w:szCs w:val="32"/>
          <w:lang w:eastAsia="en-US"/>
        </w:rPr>
        <w:t>’</w:t>
      </w:r>
      <w:r w:rsidR="003148C9">
        <w:rPr>
          <w:szCs w:val="32"/>
          <w:lang w:eastAsia="en-US"/>
        </w:rPr>
        <w:t>est votre secret</w:t>
      </w:r>
      <w:r>
        <w:rPr>
          <w:szCs w:val="32"/>
          <w:lang w:eastAsia="en-US"/>
        </w:rPr>
        <w:t xml:space="preserve">. </w:t>
      </w:r>
      <w:r w:rsidR="003148C9">
        <w:rPr>
          <w:szCs w:val="32"/>
          <w:lang w:eastAsia="en-US"/>
        </w:rPr>
        <w:t>Je puis le deviner vaguement</w:t>
      </w:r>
      <w:r>
        <w:rPr>
          <w:szCs w:val="32"/>
          <w:lang w:eastAsia="en-US"/>
        </w:rPr>
        <w:t xml:space="preserve">… </w:t>
      </w:r>
      <w:r w:rsidR="003148C9">
        <w:rPr>
          <w:szCs w:val="32"/>
          <w:lang w:eastAsia="en-US"/>
        </w:rPr>
        <w:t>je ne vous le demanderai jamais</w:t>
      </w:r>
      <w:r>
        <w:rPr>
          <w:szCs w:val="32"/>
          <w:lang w:eastAsia="en-US"/>
        </w:rPr>
        <w:t xml:space="preserve"> : </w:t>
      </w:r>
      <w:r w:rsidR="003148C9">
        <w:rPr>
          <w:szCs w:val="32"/>
          <w:lang w:eastAsia="en-US"/>
        </w:rPr>
        <w:t>ce n</w:t>
      </w:r>
      <w:r>
        <w:rPr>
          <w:szCs w:val="32"/>
          <w:lang w:eastAsia="en-US"/>
        </w:rPr>
        <w:t>’</w:t>
      </w:r>
      <w:r w:rsidR="003148C9">
        <w:rPr>
          <w:szCs w:val="32"/>
          <w:lang w:eastAsia="en-US"/>
        </w:rPr>
        <w:t>est pas à vous de vous faire connaître</w:t>
      </w:r>
      <w:r>
        <w:rPr>
          <w:szCs w:val="32"/>
          <w:lang w:eastAsia="en-US"/>
        </w:rPr>
        <w:t xml:space="preserve">, </w:t>
      </w:r>
      <w:r w:rsidR="003148C9">
        <w:rPr>
          <w:szCs w:val="32"/>
          <w:lang w:eastAsia="en-US"/>
        </w:rPr>
        <w:t>puisque</w:t>
      </w:r>
      <w:r>
        <w:rPr>
          <w:szCs w:val="32"/>
          <w:lang w:eastAsia="en-US"/>
        </w:rPr>
        <w:t xml:space="preserve">, </w:t>
      </w:r>
      <w:r w:rsidR="003148C9">
        <w:rPr>
          <w:szCs w:val="32"/>
          <w:lang w:eastAsia="en-US"/>
        </w:rPr>
        <w:t>si vous acceptez mon aide</w:t>
      </w:r>
      <w:r>
        <w:rPr>
          <w:szCs w:val="32"/>
          <w:lang w:eastAsia="en-US"/>
        </w:rPr>
        <w:t xml:space="preserve">, </w:t>
      </w:r>
      <w:r w:rsidR="003148C9">
        <w:rPr>
          <w:szCs w:val="32"/>
          <w:lang w:eastAsia="en-US"/>
        </w:rPr>
        <w:t>c</w:t>
      </w:r>
      <w:r>
        <w:rPr>
          <w:szCs w:val="32"/>
          <w:lang w:eastAsia="en-US"/>
        </w:rPr>
        <w:t>’</w:t>
      </w:r>
      <w:r w:rsidR="003148C9">
        <w:rPr>
          <w:szCs w:val="32"/>
          <w:lang w:eastAsia="en-US"/>
        </w:rPr>
        <w:t>est moi qui vous serai redevable</w:t>
      </w:r>
      <w:r>
        <w:rPr>
          <w:szCs w:val="32"/>
          <w:lang w:eastAsia="en-US"/>
        </w:rPr>
        <w:t xml:space="preserve">. </w:t>
      </w:r>
      <w:r w:rsidR="003148C9">
        <w:rPr>
          <w:szCs w:val="32"/>
          <w:lang w:eastAsia="en-US"/>
        </w:rPr>
        <w:t>Prenez</w:t>
      </w:r>
      <w:r>
        <w:rPr>
          <w:szCs w:val="32"/>
          <w:lang w:eastAsia="en-US"/>
        </w:rPr>
        <w:t xml:space="preserve">, </w:t>
      </w:r>
      <w:r w:rsidR="003148C9">
        <w:rPr>
          <w:szCs w:val="32"/>
          <w:lang w:eastAsia="en-US"/>
        </w:rPr>
        <w:t>je vous en supplie</w:t>
      </w:r>
      <w:r>
        <w:rPr>
          <w:szCs w:val="32"/>
          <w:lang w:eastAsia="en-US"/>
        </w:rPr>
        <w:t xml:space="preserve">, </w:t>
      </w:r>
      <w:r w:rsidR="003148C9">
        <w:rPr>
          <w:szCs w:val="32"/>
          <w:lang w:eastAsia="en-US"/>
        </w:rPr>
        <w:t>chaque parole que je prononcerai au pied de la lettre</w:t>
      </w:r>
      <w:r>
        <w:rPr>
          <w:szCs w:val="32"/>
          <w:lang w:eastAsia="en-US"/>
        </w:rPr>
        <w:t xml:space="preserve">… </w:t>
      </w:r>
      <w:r w:rsidR="003148C9">
        <w:rPr>
          <w:szCs w:val="32"/>
          <w:lang w:eastAsia="en-US"/>
        </w:rPr>
        <w:t>Ne croyez point à une délicatesse romanesque ou exagérée</w:t>
      </w:r>
      <w:r>
        <w:rPr>
          <w:szCs w:val="32"/>
          <w:lang w:eastAsia="en-US"/>
        </w:rPr>
        <w:t xml:space="preserve"> : </w:t>
      </w:r>
      <w:r w:rsidR="003148C9">
        <w:rPr>
          <w:szCs w:val="32"/>
          <w:lang w:eastAsia="en-US"/>
        </w:rPr>
        <w:t>j</w:t>
      </w:r>
      <w:r>
        <w:rPr>
          <w:szCs w:val="32"/>
          <w:lang w:eastAsia="en-US"/>
        </w:rPr>
        <w:t>’</w:t>
      </w:r>
      <w:r w:rsidR="003148C9">
        <w:rPr>
          <w:szCs w:val="32"/>
          <w:lang w:eastAsia="en-US"/>
        </w:rPr>
        <w:t>ouvre si rarement mon pauvre cœur</w:t>
      </w:r>
      <w:r>
        <w:rPr>
          <w:szCs w:val="32"/>
          <w:lang w:eastAsia="en-US"/>
        </w:rPr>
        <w:t xml:space="preserve"> !… </w:t>
      </w:r>
      <w:r w:rsidR="003148C9">
        <w:rPr>
          <w:szCs w:val="32"/>
          <w:lang w:eastAsia="en-US"/>
        </w:rPr>
        <w:t>De quel poids pèsera dans la balance ce que vous voudrez bien accepter de moi auprès de cette joie que j</w:t>
      </w:r>
      <w:r>
        <w:rPr>
          <w:szCs w:val="32"/>
          <w:lang w:eastAsia="en-US"/>
        </w:rPr>
        <w:t>’</w:t>
      </w:r>
      <w:r w:rsidR="003148C9">
        <w:rPr>
          <w:szCs w:val="32"/>
          <w:lang w:eastAsia="en-US"/>
        </w:rPr>
        <w:t>éprouve</w:t>
      </w:r>
      <w:r>
        <w:rPr>
          <w:szCs w:val="32"/>
          <w:lang w:eastAsia="en-US"/>
        </w:rPr>
        <w:t xml:space="preserve"> !… </w:t>
      </w:r>
      <w:r w:rsidR="003148C9">
        <w:rPr>
          <w:szCs w:val="32"/>
          <w:lang w:eastAsia="en-US"/>
        </w:rPr>
        <w:t>Madame</w:t>
      </w:r>
      <w:r>
        <w:rPr>
          <w:szCs w:val="32"/>
          <w:lang w:eastAsia="en-US"/>
        </w:rPr>
        <w:t xml:space="preserve">, </w:t>
      </w:r>
      <w:r w:rsidR="003148C9">
        <w:rPr>
          <w:szCs w:val="32"/>
          <w:lang w:eastAsia="en-US"/>
        </w:rPr>
        <w:t>je vous le dis parce que cela est vrai</w:t>
      </w:r>
      <w:r>
        <w:rPr>
          <w:szCs w:val="32"/>
          <w:lang w:eastAsia="en-US"/>
        </w:rPr>
        <w:t xml:space="preserve"> : </w:t>
      </w:r>
      <w:r w:rsidR="003148C9">
        <w:rPr>
          <w:szCs w:val="32"/>
          <w:lang w:eastAsia="en-US"/>
        </w:rPr>
        <w:t>c</w:t>
      </w:r>
      <w:r>
        <w:rPr>
          <w:szCs w:val="32"/>
          <w:lang w:eastAsia="en-US"/>
        </w:rPr>
        <w:t>’</w:t>
      </w:r>
      <w:r w:rsidR="003148C9">
        <w:rPr>
          <w:szCs w:val="32"/>
          <w:lang w:eastAsia="en-US"/>
        </w:rPr>
        <w:t>est moi qui vous dois de la reconnaissance</w:t>
      </w:r>
      <w:r>
        <w:rPr>
          <w:szCs w:val="32"/>
          <w:lang w:eastAsia="en-US"/>
        </w:rPr>
        <w:t>.</w:t>
      </w:r>
    </w:p>
    <w:p w14:paraId="40F35AB7" w14:textId="77777777" w:rsidR="0046142F" w:rsidRDefault="003148C9" w:rsidP="0046142F">
      <w:pPr>
        <w:rPr>
          <w:szCs w:val="32"/>
          <w:lang w:eastAsia="en-US"/>
        </w:rPr>
      </w:pPr>
      <w:r>
        <w:rPr>
          <w:szCs w:val="32"/>
          <w:lang w:eastAsia="en-US"/>
        </w:rPr>
        <w:lastRenderedPageBreak/>
        <w:t>Berthe ne répondait plus</w:t>
      </w:r>
      <w:r w:rsidR="0046142F">
        <w:rPr>
          <w:szCs w:val="32"/>
          <w:lang w:eastAsia="en-US"/>
        </w:rPr>
        <w:t>.</w:t>
      </w:r>
    </w:p>
    <w:p w14:paraId="432921DF" w14:textId="2304B2A9" w:rsidR="0046142F" w:rsidRDefault="003148C9" w:rsidP="0046142F">
      <w:pPr>
        <w:rPr>
          <w:szCs w:val="32"/>
          <w:lang w:eastAsia="en-US"/>
        </w:rPr>
      </w:pPr>
      <w:r>
        <w:rPr>
          <w:szCs w:val="32"/>
          <w:lang w:eastAsia="en-US"/>
        </w:rPr>
        <w:t>Que répondre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Cet homme était pour elle comme un ange descendu du ciel</w:t>
      </w:r>
      <w:r w:rsidR="0046142F">
        <w:rPr>
          <w:szCs w:val="32"/>
          <w:lang w:eastAsia="en-US"/>
        </w:rPr>
        <w:t>.</w:t>
      </w:r>
    </w:p>
    <w:p w14:paraId="12E9C0C8" w14:textId="77777777" w:rsidR="0046142F" w:rsidRDefault="003148C9" w:rsidP="0046142F">
      <w:pPr>
        <w:rPr>
          <w:szCs w:val="32"/>
          <w:lang w:eastAsia="en-US"/>
        </w:rPr>
      </w:pPr>
      <w:r>
        <w:rPr>
          <w:szCs w:val="32"/>
          <w:lang w:eastAsia="en-US"/>
        </w:rPr>
        <w:t>Et il eût été aussi raisonnable d</w:t>
      </w:r>
      <w:r w:rsidR="0046142F">
        <w:rPr>
          <w:szCs w:val="32"/>
          <w:lang w:eastAsia="en-US"/>
        </w:rPr>
        <w:t>’</w:t>
      </w:r>
      <w:r>
        <w:rPr>
          <w:szCs w:val="32"/>
          <w:lang w:eastAsia="en-US"/>
        </w:rPr>
        <w:t>espérer la venue d</w:t>
      </w:r>
      <w:r w:rsidR="0046142F">
        <w:rPr>
          <w:szCs w:val="32"/>
          <w:lang w:eastAsia="en-US"/>
        </w:rPr>
        <w:t>’</w:t>
      </w:r>
      <w:r>
        <w:rPr>
          <w:szCs w:val="32"/>
          <w:lang w:eastAsia="en-US"/>
        </w:rPr>
        <w:t>un ange que de croire</w:t>
      </w:r>
      <w:r w:rsidR="0046142F">
        <w:rPr>
          <w:szCs w:val="32"/>
          <w:lang w:eastAsia="en-US"/>
        </w:rPr>
        <w:t xml:space="preserve">, </w:t>
      </w:r>
      <w:r>
        <w:rPr>
          <w:szCs w:val="32"/>
          <w:lang w:eastAsia="en-US"/>
        </w:rPr>
        <w:t>avant de l</w:t>
      </w:r>
      <w:r w:rsidR="0046142F">
        <w:rPr>
          <w:szCs w:val="32"/>
          <w:lang w:eastAsia="en-US"/>
        </w:rPr>
        <w:t>’</w:t>
      </w:r>
      <w:r>
        <w:rPr>
          <w:szCs w:val="32"/>
          <w:lang w:eastAsia="en-US"/>
        </w:rPr>
        <w:t>avoir vu</w:t>
      </w:r>
      <w:r w:rsidR="0046142F">
        <w:rPr>
          <w:szCs w:val="32"/>
          <w:lang w:eastAsia="en-US"/>
        </w:rPr>
        <w:t xml:space="preserve">, </w:t>
      </w:r>
      <w:r>
        <w:rPr>
          <w:szCs w:val="32"/>
          <w:lang w:eastAsia="en-US"/>
        </w:rPr>
        <w:t>à l</w:t>
      </w:r>
      <w:r w:rsidR="0046142F">
        <w:rPr>
          <w:szCs w:val="32"/>
          <w:lang w:eastAsia="en-US"/>
        </w:rPr>
        <w:t>’</w:t>
      </w:r>
      <w:r>
        <w:rPr>
          <w:szCs w:val="32"/>
          <w:lang w:eastAsia="en-US"/>
        </w:rPr>
        <w:t>existence d</w:t>
      </w:r>
      <w:r w:rsidR="0046142F">
        <w:rPr>
          <w:szCs w:val="32"/>
          <w:lang w:eastAsia="en-US"/>
        </w:rPr>
        <w:t>’</w:t>
      </w:r>
      <w:r>
        <w:rPr>
          <w:szCs w:val="32"/>
          <w:lang w:eastAsia="en-US"/>
        </w:rPr>
        <w:t>un pareil homme</w:t>
      </w:r>
      <w:r w:rsidR="0046142F">
        <w:rPr>
          <w:szCs w:val="32"/>
          <w:lang w:eastAsia="en-US"/>
        </w:rPr>
        <w:t>.</w:t>
      </w:r>
    </w:p>
    <w:p w14:paraId="7C3C9C31" w14:textId="77777777" w:rsidR="0046142F" w:rsidRDefault="003148C9" w:rsidP="0046142F">
      <w:pPr>
        <w:rPr>
          <w:szCs w:val="32"/>
          <w:lang w:eastAsia="en-US"/>
        </w:rPr>
      </w:pPr>
      <w:r>
        <w:rPr>
          <w:szCs w:val="32"/>
          <w:lang w:eastAsia="en-US"/>
        </w:rPr>
        <w:t>Berthe remerciait Dieu silencieusement</w:t>
      </w:r>
      <w:r w:rsidR="0046142F">
        <w:rPr>
          <w:szCs w:val="32"/>
          <w:lang w:eastAsia="en-US"/>
        </w:rPr>
        <w:t>.</w:t>
      </w:r>
    </w:p>
    <w:p w14:paraId="2440B7C0" w14:textId="77777777" w:rsidR="0046142F" w:rsidRDefault="003148C9" w:rsidP="0046142F">
      <w:pPr>
        <w:rPr>
          <w:szCs w:val="32"/>
          <w:lang w:eastAsia="en-US"/>
        </w:rPr>
      </w:pPr>
      <w:r>
        <w:rPr>
          <w:szCs w:val="32"/>
          <w:lang w:eastAsia="en-US"/>
        </w:rPr>
        <w:t>Toute crainte avait disparu de son cœur</w:t>
      </w:r>
      <w:r w:rsidR="0046142F">
        <w:rPr>
          <w:szCs w:val="32"/>
          <w:lang w:eastAsia="en-US"/>
        </w:rPr>
        <w:t>.</w:t>
      </w:r>
    </w:p>
    <w:p w14:paraId="6CD84F42" w14:textId="77777777" w:rsidR="0046142F" w:rsidRDefault="003148C9" w:rsidP="0046142F">
      <w:pPr>
        <w:rPr>
          <w:szCs w:val="32"/>
          <w:lang w:eastAsia="en-US"/>
        </w:rPr>
      </w:pPr>
      <w:r>
        <w:rPr>
          <w:szCs w:val="32"/>
          <w:lang w:eastAsia="en-US"/>
        </w:rPr>
        <w:t>Elle se sentait sauvée</w:t>
      </w:r>
      <w:r w:rsidR="0046142F">
        <w:rPr>
          <w:szCs w:val="32"/>
          <w:lang w:eastAsia="en-US"/>
        </w:rPr>
        <w:t>.</w:t>
      </w:r>
    </w:p>
    <w:p w14:paraId="70D8B7DE" w14:textId="77777777" w:rsidR="0046142F" w:rsidRDefault="003148C9" w:rsidP="0046142F">
      <w:pPr>
        <w:rPr>
          <w:szCs w:val="32"/>
          <w:lang w:eastAsia="en-US"/>
        </w:rPr>
      </w:pPr>
      <w:r>
        <w:rPr>
          <w:szCs w:val="32"/>
          <w:lang w:eastAsia="en-US"/>
        </w:rPr>
        <w:t>Parmi les larmes qui mouillaient encore sa paupière</w:t>
      </w:r>
      <w:r w:rsidR="0046142F">
        <w:rPr>
          <w:szCs w:val="32"/>
          <w:lang w:eastAsia="en-US"/>
        </w:rPr>
        <w:t xml:space="preserve">, </w:t>
      </w:r>
      <w:r>
        <w:rPr>
          <w:szCs w:val="32"/>
          <w:lang w:eastAsia="en-US"/>
        </w:rPr>
        <w:t>il y avait un beau sourire</w:t>
      </w:r>
      <w:r w:rsidR="0046142F">
        <w:rPr>
          <w:szCs w:val="32"/>
          <w:lang w:eastAsia="en-US"/>
        </w:rPr>
        <w:t>.</w:t>
      </w:r>
    </w:p>
    <w:p w14:paraId="7920997E" w14:textId="77777777" w:rsidR="0046142F" w:rsidRDefault="0046142F" w:rsidP="0046142F">
      <w:pPr>
        <w:rPr>
          <w:szCs w:val="32"/>
          <w:lang w:eastAsia="en-US"/>
        </w:rPr>
      </w:pPr>
      <w:r>
        <w:rPr>
          <w:lang w:eastAsia="en-US"/>
        </w:rPr>
        <w:t>— </w:t>
      </w:r>
      <w:r w:rsidR="003148C9">
        <w:rPr>
          <w:szCs w:val="32"/>
          <w:lang w:eastAsia="en-US"/>
        </w:rPr>
        <w:t>Je ne veux pas que vous gardiez un doute</w:t>
      </w:r>
      <w:r>
        <w:rPr>
          <w:szCs w:val="32"/>
          <w:lang w:eastAsia="en-US"/>
        </w:rPr>
        <w:t xml:space="preserve">, </w:t>
      </w:r>
      <w:r w:rsidR="003148C9">
        <w:rPr>
          <w:szCs w:val="32"/>
          <w:lang w:eastAsia="en-US"/>
        </w:rPr>
        <w:t>reprit l</w:t>
      </w:r>
      <w:r>
        <w:rPr>
          <w:szCs w:val="32"/>
          <w:lang w:eastAsia="en-US"/>
        </w:rPr>
        <w:t>’</w:t>
      </w:r>
      <w:r w:rsidR="003148C9">
        <w:rPr>
          <w:szCs w:val="32"/>
          <w:lang w:eastAsia="en-US"/>
        </w:rPr>
        <w:t>aveugle en reposant sa tête contre le dossier de la bergère où il s</w:t>
      </w:r>
      <w:r>
        <w:rPr>
          <w:szCs w:val="32"/>
          <w:lang w:eastAsia="en-US"/>
        </w:rPr>
        <w:t>’</w:t>
      </w:r>
      <w:r w:rsidR="003148C9">
        <w:rPr>
          <w:szCs w:val="32"/>
          <w:lang w:eastAsia="en-US"/>
        </w:rPr>
        <w:t>asseyait</w:t>
      </w:r>
      <w:r>
        <w:rPr>
          <w:szCs w:val="32"/>
          <w:lang w:eastAsia="en-US"/>
        </w:rPr>
        <w:t xml:space="preserve"> ; </w:t>
      </w:r>
      <w:r w:rsidR="003148C9">
        <w:rPr>
          <w:szCs w:val="32"/>
          <w:lang w:eastAsia="en-US"/>
        </w:rPr>
        <w:t>je ne veux pas même que vous gardiez un motif d</w:t>
      </w:r>
      <w:r>
        <w:rPr>
          <w:szCs w:val="32"/>
          <w:lang w:eastAsia="en-US"/>
        </w:rPr>
        <w:t>’</w:t>
      </w:r>
      <w:r w:rsidR="003148C9">
        <w:rPr>
          <w:szCs w:val="32"/>
          <w:lang w:eastAsia="en-US"/>
        </w:rPr>
        <w:t>être étonnée</w:t>
      </w:r>
      <w:r>
        <w:rPr>
          <w:szCs w:val="32"/>
          <w:lang w:eastAsia="en-US"/>
        </w:rPr>
        <w:t xml:space="preserve">…, </w:t>
      </w:r>
      <w:r w:rsidR="003148C9">
        <w:rPr>
          <w:szCs w:val="32"/>
          <w:lang w:eastAsia="en-US"/>
        </w:rPr>
        <w:t>je veux que vous arriviez à vous dire</w:t>
      </w:r>
      <w:r>
        <w:rPr>
          <w:szCs w:val="32"/>
          <w:lang w:eastAsia="en-US"/>
        </w:rPr>
        <w:t xml:space="preserve"> : </w:t>
      </w:r>
      <w:r w:rsidR="003148C9">
        <w:rPr>
          <w:szCs w:val="32"/>
          <w:lang w:eastAsia="en-US"/>
        </w:rPr>
        <w:t>S</w:t>
      </w:r>
      <w:r>
        <w:rPr>
          <w:szCs w:val="32"/>
          <w:lang w:eastAsia="en-US"/>
        </w:rPr>
        <w:t>’</w:t>
      </w:r>
      <w:r w:rsidR="003148C9">
        <w:rPr>
          <w:szCs w:val="32"/>
          <w:lang w:eastAsia="en-US"/>
        </w:rPr>
        <w:t>il m</w:t>
      </w:r>
      <w:r>
        <w:rPr>
          <w:szCs w:val="32"/>
          <w:lang w:eastAsia="en-US"/>
        </w:rPr>
        <w:t>’</w:t>
      </w:r>
      <w:r w:rsidR="003148C9">
        <w:rPr>
          <w:szCs w:val="32"/>
          <w:lang w:eastAsia="en-US"/>
        </w:rPr>
        <w:t>a servie</w:t>
      </w:r>
      <w:r>
        <w:rPr>
          <w:szCs w:val="32"/>
          <w:lang w:eastAsia="en-US"/>
        </w:rPr>
        <w:t xml:space="preserve">, </w:t>
      </w:r>
      <w:r w:rsidR="003148C9">
        <w:rPr>
          <w:szCs w:val="32"/>
          <w:lang w:eastAsia="en-US"/>
        </w:rPr>
        <w:t>moi j</w:t>
      </w:r>
      <w:r>
        <w:rPr>
          <w:szCs w:val="32"/>
          <w:lang w:eastAsia="en-US"/>
        </w:rPr>
        <w:t>’</w:t>
      </w:r>
      <w:r w:rsidR="003148C9">
        <w:rPr>
          <w:szCs w:val="32"/>
          <w:lang w:eastAsia="en-US"/>
        </w:rPr>
        <w:t>ai fait plus</w:t>
      </w:r>
      <w:r>
        <w:rPr>
          <w:szCs w:val="32"/>
          <w:lang w:eastAsia="en-US"/>
        </w:rPr>
        <w:t xml:space="preserve">, </w:t>
      </w:r>
      <w:r w:rsidR="003148C9">
        <w:rPr>
          <w:szCs w:val="32"/>
          <w:lang w:eastAsia="en-US"/>
        </w:rPr>
        <w:t>j</w:t>
      </w:r>
      <w:r>
        <w:rPr>
          <w:szCs w:val="32"/>
          <w:lang w:eastAsia="en-US"/>
        </w:rPr>
        <w:t>’</w:t>
      </w:r>
      <w:r w:rsidR="003148C9">
        <w:rPr>
          <w:szCs w:val="32"/>
          <w:lang w:eastAsia="en-US"/>
        </w:rPr>
        <w:t>ai mis un véritable baume sur sa blessure</w:t>
      </w:r>
      <w:r>
        <w:rPr>
          <w:szCs w:val="32"/>
          <w:lang w:eastAsia="en-US"/>
        </w:rPr>
        <w:t xml:space="preserve">… </w:t>
      </w:r>
      <w:r w:rsidR="003148C9">
        <w:rPr>
          <w:szCs w:val="32"/>
          <w:lang w:eastAsia="en-US"/>
        </w:rPr>
        <w:t>Je suis sa bienfaitrice</w:t>
      </w:r>
      <w:r>
        <w:rPr>
          <w:szCs w:val="32"/>
          <w:lang w:eastAsia="en-US"/>
        </w:rPr>
        <w:t>…</w:t>
      </w:r>
    </w:p>
    <w:p w14:paraId="00EE66D9" w14:textId="77777777" w:rsidR="0046142F" w:rsidRDefault="0046142F" w:rsidP="0046142F">
      <w:pPr>
        <w:rPr>
          <w:szCs w:val="32"/>
          <w:lang w:eastAsia="en-US"/>
        </w:rPr>
      </w:pPr>
      <w:r>
        <w:rPr>
          <w:lang w:eastAsia="en-US"/>
        </w:rPr>
        <w:t>— </w:t>
      </w:r>
      <w:r w:rsidR="003148C9">
        <w:rPr>
          <w:szCs w:val="32"/>
          <w:lang w:eastAsia="en-US"/>
        </w:rPr>
        <w:t>Écoutez-moi</w:t>
      </w:r>
      <w:r>
        <w:rPr>
          <w:szCs w:val="32"/>
          <w:lang w:eastAsia="en-US"/>
        </w:rPr>
        <w:t xml:space="preserve">, </w:t>
      </w:r>
      <w:r w:rsidR="003148C9">
        <w:rPr>
          <w:szCs w:val="32"/>
          <w:lang w:eastAsia="en-US"/>
        </w:rPr>
        <w:t>madame</w:t>
      </w:r>
      <w:r>
        <w:rPr>
          <w:szCs w:val="32"/>
          <w:lang w:eastAsia="en-US"/>
        </w:rPr>
        <w:t xml:space="preserve"> ; </w:t>
      </w:r>
      <w:r w:rsidR="003148C9">
        <w:rPr>
          <w:szCs w:val="32"/>
          <w:lang w:eastAsia="en-US"/>
        </w:rPr>
        <w:t>vous jugerez si je dois rendre grâce</w:t>
      </w:r>
      <w:r>
        <w:rPr>
          <w:szCs w:val="32"/>
          <w:lang w:eastAsia="en-US"/>
        </w:rPr>
        <w:t>.</w:t>
      </w:r>
    </w:p>
    <w:p w14:paraId="07E78FA7" w14:textId="77777777" w:rsidR="0046142F" w:rsidRDefault="0046142F" w:rsidP="0046142F">
      <w:pPr>
        <w:rPr>
          <w:szCs w:val="32"/>
          <w:lang w:eastAsia="en-US"/>
        </w:rPr>
      </w:pPr>
      <w:r>
        <w:rPr>
          <w:szCs w:val="32"/>
          <w:lang w:eastAsia="en-US"/>
        </w:rPr>
        <w:t>« </w:t>
      </w:r>
      <w:r w:rsidR="003148C9">
        <w:rPr>
          <w:szCs w:val="32"/>
          <w:lang w:eastAsia="en-US"/>
        </w:rPr>
        <w:t>Je n</w:t>
      </w:r>
      <w:r>
        <w:rPr>
          <w:szCs w:val="32"/>
          <w:lang w:eastAsia="en-US"/>
        </w:rPr>
        <w:t>’</w:t>
      </w:r>
      <w:r w:rsidR="003148C9">
        <w:rPr>
          <w:szCs w:val="32"/>
          <w:lang w:eastAsia="en-US"/>
        </w:rPr>
        <w:t>ai eu qu</w:t>
      </w:r>
      <w:r>
        <w:rPr>
          <w:szCs w:val="32"/>
          <w:lang w:eastAsia="en-US"/>
        </w:rPr>
        <w:t>’</w:t>
      </w:r>
      <w:r w:rsidR="003148C9">
        <w:rPr>
          <w:szCs w:val="32"/>
          <w:lang w:eastAsia="en-US"/>
        </w:rPr>
        <w:t>un seul amour dans ma vie</w:t>
      </w:r>
      <w:r>
        <w:rPr>
          <w:szCs w:val="32"/>
          <w:lang w:eastAsia="en-US"/>
        </w:rPr>
        <w:t xml:space="preserve"> ; </w:t>
      </w:r>
      <w:r w:rsidR="003148C9">
        <w:rPr>
          <w:szCs w:val="32"/>
          <w:lang w:eastAsia="en-US"/>
        </w:rPr>
        <w:t>c</w:t>
      </w:r>
      <w:r>
        <w:rPr>
          <w:szCs w:val="32"/>
          <w:lang w:eastAsia="en-US"/>
        </w:rPr>
        <w:t>’</w:t>
      </w:r>
      <w:r w:rsidR="003148C9">
        <w:rPr>
          <w:szCs w:val="32"/>
          <w:lang w:eastAsia="en-US"/>
        </w:rPr>
        <w:t>était avant d</w:t>
      </w:r>
      <w:r>
        <w:rPr>
          <w:szCs w:val="32"/>
          <w:lang w:eastAsia="en-US"/>
        </w:rPr>
        <w:t>’</w:t>
      </w:r>
      <w:r w:rsidR="003148C9">
        <w:rPr>
          <w:szCs w:val="32"/>
          <w:lang w:eastAsia="en-US"/>
        </w:rPr>
        <w:t>être aveugle</w:t>
      </w:r>
      <w:r>
        <w:rPr>
          <w:szCs w:val="32"/>
          <w:lang w:eastAsia="en-US"/>
        </w:rPr>
        <w:t>.</w:t>
      </w:r>
    </w:p>
    <w:p w14:paraId="6A0D69E6" w14:textId="77777777" w:rsidR="0046142F" w:rsidRDefault="0046142F" w:rsidP="0046142F">
      <w:pPr>
        <w:rPr>
          <w:szCs w:val="32"/>
          <w:lang w:eastAsia="en-US"/>
        </w:rPr>
      </w:pPr>
      <w:r>
        <w:rPr>
          <w:szCs w:val="32"/>
          <w:lang w:eastAsia="en-US"/>
        </w:rPr>
        <w:t>« </w:t>
      </w:r>
      <w:r w:rsidR="003148C9">
        <w:rPr>
          <w:szCs w:val="32"/>
          <w:lang w:eastAsia="en-US"/>
        </w:rPr>
        <w:t>J</w:t>
      </w:r>
      <w:r>
        <w:rPr>
          <w:szCs w:val="32"/>
          <w:lang w:eastAsia="en-US"/>
        </w:rPr>
        <w:t>’</w:t>
      </w:r>
      <w:r w:rsidR="003148C9">
        <w:rPr>
          <w:szCs w:val="32"/>
          <w:lang w:eastAsia="en-US"/>
        </w:rPr>
        <w:t>étais jeune</w:t>
      </w:r>
      <w:r>
        <w:rPr>
          <w:szCs w:val="32"/>
          <w:lang w:eastAsia="en-US"/>
        </w:rPr>
        <w:t xml:space="preserve">, </w:t>
      </w:r>
      <w:r w:rsidR="003148C9">
        <w:rPr>
          <w:szCs w:val="32"/>
          <w:lang w:eastAsia="en-US"/>
        </w:rPr>
        <w:t>heureux</w:t>
      </w:r>
      <w:r>
        <w:rPr>
          <w:szCs w:val="32"/>
          <w:lang w:eastAsia="en-US"/>
        </w:rPr>
        <w:t xml:space="preserve">, </w:t>
      </w:r>
      <w:r w:rsidR="003148C9">
        <w:rPr>
          <w:szCs w:val="32"/>
          <w:lang w:eastAsia="en-US"/>
        </w:rPr>
        <w:t>confiant dans l</w:t>
      </w:r>
      <w:r>
        <w:rPr>
          <w:szCs w:val="32"/>
          <w:lang w:eastAsia="en-US"/>
        </w:rPr>
        <w:t>’</w:t>
      </w:r>
      <w:r w:rsidR="003148C9">
        <w:rPr>
          <w:szCs w:val="32"/>
          <w:lang w:eastAsia="en-US"/>
        </w:rPr>
        <w:t>avenir</w:t>
      </w:r>
      <w:r>
        <w:rPr>
          <w:szCs w:val="32"/>
          <w:lang w:eastAsia="en-US"/>
        </w:rPr>
        <w:t xml:space="preserve">. </w:t>
      </w:r>
      <w:r w:rsidR="003148C9">
        <w:rPr>
          <w:szCs w:val="32"/>
          <w:lang w:eastAsia="en-US"/>
        </w:rPr>
        <w:t>On m</w:t>
      </w:r>
      <w:r>
        <w:rPr>
          <w:szCs w:val="32"/>
          <w:lang w:eastAsia="en-US"/>
        </w:rPr>
        <w:t>’</w:t>
      </w:r>
      <w:r w:rsidR="003148C9">
        <w:rPr>
          <w:szCs w:val="32"/>
          <w:lang w:eastAsia="en-US"/>
        </w:rPr>
        <w:t>aimait</w:t>
      </w:r>
      <w:r>
        <w:rPr>
          <w:szCs w:val="32"/>
          <w:lang w:eastAsia="en-US"/>
        </w:rPr>
        <w:t xml:space="preserve">. </w:t>
      </w:r>
      <w:r w:rsidR="003148C9">
        <w:rPr>
          <w:szCs w:val="32"/>
          <w:lang w:eastAsia="en-US"/>
        </w:rPr>
        <w:t>Celle qui m</w:t>
      </w:r>
      <w:r>
        <w:rPr>
          <w:szCs w:val="32"/>
          <w:lang w:eastAsia="en-US"/>
        </w:rPr>
        <w:t>’</w:t>
      </w:r>
      <w:r w:rsidR="003148C9">
        <w:rPr>
          <w:szCs w:val="32"/>
          <w:lang w:eastAsia="en-US"/>
        </w:rPr>
        <w:t>aimait était belle entre toutes et bonne</w:t>
      </w:r>
      <w:r>
        <w:rPr>
          <w:szCs w:val="32"/>
          <w:lang w:eastAsia="en-US"/>
        </w:rPr>
        <w:t xml:space="preserve">, </w:t>
      </w:r>
      <w:r w:rsidR="003148C9">
        <w:rPr>
          <w:szCs w:val="32"/>
          <w:lang w:eastAsia="en-US"/>
        </w:rPr>
        <w:t>et noble</w:t>
      </w:r>
      <w:r>
        <w:rPr>
          <w:szCs w:val="32"/>
          <w:lang w:eastAsia="en-US"/>
        </w:rPr>
        <w:t xml:space="preserve">, </w:t>
      </w:r>
      <w:r w:rsidR="003148C9">
        <w:rPr>
          <w:szCs w:val="32"/>
          <w:lang w:eastAsia="en-US"/>
        </w:rPr>
        <w:t>et sainte</w:t>
      </w:r>
      <w:r>
        <w:rPr>
          <w:szCs w:val="32"/>
          <w:lang w:eastAsia="en-US"/>
        </w:rPr>
        <w:t> !</w:t>
      </w:r>
    </w:p>
    <w:p w14:paraId="05CE964E" w14:textId="77777777" w:rsidR="0046142F" w:rsidRDefault="0046142F" w:rsidP="0046142F">
      <w:pPr>
        <w:rPr>
          <w:szCs w:val="32"/>
          <w:lang w:eastAsia="en-US"/>
        </w:rPr>
      </w:pPr>
      <w:r>
        <w:rPr>
          <w:szCs w:val="32"/>
          <w:lang w:eastAsia="en-US"/>
        </w:rPr>
        <w:t>« </w:t>
      </w:r>
      <w:r w:rsidR="003148C9">
        <w:rPr>
          <w:szCs w:val="32"/>
          <w:lang w:eastAsia="en-US"/>
        </w:rPr>
        <w:t>Dieu</w:t>
      </w:r>
      <w:r>
        <w:rPr>
          <w:szCs w:val="32"/>
          <w:lang w:eastAsia="en-US"/>
        </w:rPr>
        <w:t xml:space="preserve">, </w:t>
      </w:r>
      <w:r w:rsidR="003148C9">
        <w:rPr>
          <w:szCs w:val="32"/>
          <w:lang w:eastAsia="en-US"/>
        </w:rPr>
        <w:t>qui l</w:t>
      </w:r>
      <w:r>
        <w:rPr>
          <w:szCs w:val="32"/>
          <w:lang w:eastAsia="en-US"/>
        </w:rPr>
        <w:t>’</w:t>
      </w:r>
      <w:r w:rsidR="003148C9">
        <w:rPr>
          <w:szCs w:val="32"/>
          <w:lang w:eastAsia="en-US"/>
        </w:rPr>
        <w:t>avait faite si supérieure aux autres femmes</w:t>
      </w:r>
      <w:r>
        <w:rPr>
          <w:szCs w:val="32"/>
          <w:lang w:eastAsia="en-US"/>
        </w:rPr>
        <w:t xml:space="preserve">, </w:t>
      </w:r>
      <w:r w:rsidR="003148C9">
        <w:rPr>
          <w:szCs w:val="32"/>
          <w:lang w:eastAsia="en-US"/>
        </w:rPr>
        <w:t>l</w:t>
      </w:r>
      <w:r>
        <w:rPr>
          <w:szCs w:val="32"/>
          <w:lang w:eastAsia="en-US"/>
        </w:rPr>
        <w:t>’</w:t>
      </w:r>
      <w:r w:rsidR="003148C9">
        <w:rPr>
          <w:szCs w:val="32"/>
          <w:lang w:eastAsia="en-US"/>
        </w:rPr>
        <w:t>avait</w:t>
      </w:r>
      <w:r>
        <w:rPr>
          <w:szCs w:val="32"/>
          <w:lang w:eastAsia="en-US"/>
        </w:rPr>
        <w:t xml:space="preserve">, </w:t>
      </w:r>
      <w:r w:rsidR="003148C9">
        <w:rPr>
          <w:szCs w:val="32"/>
          <w:lang w:eastAsia="en-US"/>
        </w:rPr>
        <w:t>en revanche affligée d</w:t>
      </w:r>
      <w:r>
        <w:rPr>
          <w:szCs w:val="32"/>
          <w:lang w:eastAsia="en-US"/>
        </w:rPr>
        <w:t>’</w:t>
      </w:r>
      <w:r w:rsidR="003148C9">
        <w:rPr>
          <w:szCs w:val="32"/>
          <w:lang w:eastAsia="en-US"/>
        </w:rPr>
        <w:t>un grand deuil</w:t>
      </w:r>
      <w:r>
        <w:rPr>
          <w:szCs w:val="32"/>
          <w:lang w:eastAsia="en-US"/>
        </w:rPr>
        <w:t>.</w:t>
      </w:r>
    </w:p>
    <w:p w14:paraId="49DF9BD3" w14:textId="1FA486A8" w:rsidR="0046142F" w:rsidRDefault="0046142F" w:rsidP="0046142F">
      <w:pPr>
        <w:rPr>
          <w:lang w:eastAsia="en-US"/>
        </w:rPr>
      </w:pPr>
      <w:r>
        <w:rPr>
          <w:szCs w:val="32"/>
          <w:lang w:eastAsia="en-US"/>
        </w:rPr>
        <w:lastRenderedPageBreak/>
        <w:t>« </w:t>
      </w:r>
      <w:r w:rsidR="003148C9">
        <w:rPr>
          <w:szCs w:val="32"/>
          <w:lang w:eastAsia="en-US"/>
        </w:rPr>
        <w:t>Elle était aveugle</w:t>
      </w:r>
      <w:r>
        <w:rPr>
          <w:szCs w:val="32"/>
          <w:lang w:eastAsia="en-US"/>
        </w:rPr>
        <w:t>… »</w:t>
      </w:r>
    </w:p>
    <w:p w14:paraId="0DD16F94" w14:textId="6485A3F2" w:rsidR="0046142F" w:rsidRDefault="003148C9" w:rsidP="0046142F">
      <w:pPr>
        <w:rPr>
          <w:szCs w:val="32"/>
          <w:lang w:eastAsia="en-US"/>
        </w:rPr>
      </w:pPr>
      <w:r>
        <w:rPr>
          <w:szCs w:val="32"/>
          <w:lang w:eastAsia="en-US"/>
        </w:rPr>
        <w:t>Berthe tressaillit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Sa taille se redressa</w:t>
      </w:r>
      <w:r w:rsidR="0046142F">
        <w:rPr>
          <w:szCs w:val="32"/>
          <w:lang w:eastAsia="en-US"/>
        </w:rPr>
        <w:t xml:space="preserve">, </w:t>
      </w:r>
      <w:r>
        <w:rPr>
          <w:szCs w:val="32"/>
          <w:lang w:eastAsia="en-US"/>
        </w:rPr>
        <w:t>raide et tendue</w:t>
      </w:r>
      <w:r w:rsidR="0046142F">
        <w:rPr>
          <w:szCs w:val="32"/>
          <w:lang w:eastAsia="en-US"/>
        </w:rPr>
        <w:t>.</w:t>
      </w:r>
    </w:p>
    <w:p w14:paraId="6BE47334" w14:textId="77777777" w:rsidR="0046142F" w:rsidRDefault="003148C9" w:rsidP="0046142F">
      <w:pPr>
        <w:rPr>
          <w:szCs w:val="32"/>
          <w:lang w:eastAsia="en-US"/>
        </w:rPr>
      </w:pPr>
      <w:r>
        <w:rPr>
          <w:szCs w:val="32"/>
          <w:lang w:eastAsia="en-US"/>
        </w:rPr>
        <w:t>Lucien sentit sa main trembler</w:t>
      </w:r>
      <w:r w:rsidR="0046142F">
        <w:rPr>
          <w:szCs w:val="32"/>
          <w:lang w:eastAsia="en-US"/>
        </w:rPr>
        <w:t>.</w:t>
      </w:r>
    </w:p>
    <w:p w14:paraId="32C0A328" w14:textId="77777777" w:rsidR="0046142F" w:rsidRDefault="003148C9" w:rsidP="0046142F">
      <w:pPr>
        <w:rPr>
          <w:szCs w:val="32"/>
          <w:lang w:eastAsia="en-US"/>
        </w:rPr>
      </w:pPr>
      <w:r>
        <w:rPr>
          <w:szCs w:val="32"/>
          <w:lang w:eastAsia="en-US"/>
        </w:rPr>
        <w:t>Il poursuivit d</w:t>
      </w:r>
      <w:r w:rsidR="0046142F">
        <w:rPr>
          <w:szCs w:val="32"/>
          <w:lang w:eastAsia="en-US"/>
        </w:rPr>
        <w:t>’</w:t>
      </w:r>
      <w:r>
        <w:rPr>
          <w:szCs w:val="32"/>
          <w:lang w:eastAsia="en-US"/>
        </w:rPr>
        <w:t>une voix altérée par l</w:t>
      </w:r>
      <w:r w:rsidR="0046142F">
        <w:rPr>
          <w:szCs w:val="32"/>
          <w:lang w:eastAsia="en-US"/>
        </w:rPr>
        <w:t>’</w:t>
      </w:r>
      <w:r>
        <w:rPr>
          <w:szCs w:val="32"/>
          <w:lang w:eastAsia="en-US"/>
        </w:rPr>
        <w:t>émotion</w:t>
      </w:r>
      <w:r w:rsidR="0046142F">
        <w:rPr>
          <w:szCs w:val="32"/>
          <w:lang w:eastAsia="en-US"/>
        </w:rPr>
        <w:t> :</w:t>
      </w:r>
    </w:p>
    <w:p w14:paraId="68AC42EF" w14:textId="77777777" w:rsidR="0046142F" w:rsidRDefault="0046142F" w:rsidP="0046142F">
      <w:pPr>
        <w:rPr>
          <w:szCs w:val="32"/>
          <w:lang w:eastAsia="en-US"/>
        </w:rPr>
      </w:pPr>
      <w:r>
        <w:rPr>
          <w:lang w:eastAsia="en-US"/>
        </w:rPr>
        <w:t>— </w:t>
      </w:r>
      <w:r w:rsidR="003148C9">
        <w:rPr>
          <w:szCs w:val="32"/>
          <w:lang w:eastAsia="en-US"/>
        </w:rPr>
        <w:t>Pourquoi cacher la folie de mon espoir</w:t>
      </w:r>
      <w:r>
        <w:rPr>
          <w:szCs w:val="32"/>
          <w:lang w:eastAsia="en-US"/>
        </w:rPr>
        <w:t xml:space="preserve"> ?… </w:t>
      </w:r>
      <w:r w:rsidR="003148C9">
        <w:rPr>
          <w:szCs w:val="32"/>
          <w:lang w:eastAsia="en-US"/>
        </w:rPr>
        <w:t>vous êtes artiste</w:t>
      </w:r>
      <w:r>
        <w:rPr>
          <w:szCs w:val="32"/>
          <w:lang w:eastAsia="en-US"/>
        </w:rPr>
        <w:t xml:space="preserve">… </w:t>
      </w:r>
      <w:r w:rsidR="003148C9">
        <w:rPr>
          <w:szCs w:val="32"/>
          <w:lang w:eastAsia="en-US"/>
        </w:rPr>
        <w:t>elle était artiste</w:t>
      </w:r>
      <w:r>
        <w:rPr>
          <w:szCs w:val="32"/>
          <w:lang w:eastAsia="en-US"/>
        </w:rPr>
        <w:t xml:space="preserve">… </w:t>
      </w:r>
      <w:r w:rsidR="003148C9">
        <w:rPr>
          <w:szCs w:val="32"/>
          <w:lang w:eastAsia="en-US"/>
        </w:rPr>
        <w:t>Eh bien oui</w:t>
      </w:r>
      <w:r>
        <w:rPr>
          <w:szCs w:val="32"/>
          <w:lang w:eastAsia="en-US"/>
        </w:rPr>
        <w:t xml:space="preserve"> !… </w:t>
      </w:r>
      <w:r w:rsidR="003148C9">
        <w:rPr>
          <w:szCs w:val="32"/>
          <w:lang w:eastAsia="en-US"/>
        </w:rPr>
        <w:t>j</w:t>
      </w:r>
      <w:r>
        <w:rPr>
          <w:szCs w:val="32"/>
          <w:lang w:eastAsia="en-US"/>
        </w:rPr>
        <w:t>’</w:t>
      </w:r>
      <w:r w:rsidR="003148C9">
        <w:rPr>
          <w:szCs w:val="32"/>
          <w:lang w:eastAsia="en-US"/>
        </w:rPr>
        <w:t>ai pensé parfois</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vous l</w:t>
      </w:r>
      <w:r>
        <w:rPr>
          <w:szCs w:val="32"/>
          <w:lang w:eastAsia="en-US"/>
        </w:rPr>
        <w:t>’</w:t>
      </w:r>
      <w:r w:rsidR="003148C9">
        <w:rPr>
          <w:szCs w:val="32"/>
          <w:lang w:eastAsia="en-US"/>
        </w:rPr>
        <w:t>avez peut-être rencontrée</w:t>
      </w:r>
      <w:r>
        <w:rPr>
          <w:szCs w:val="32"/>
          <w:lang w:eastAsia="en-US"/>
        </w:rPr>
        <w:t xml:space="preserve">, </w:t>
      </w:r>
      <w:r w:rsidR="003148C9">
        <w:rPr>
          <w:szCs w:val="32"/>
          <w:lang w:eastAsia="en-US"/>
        </w:rPr>
        <w:t>car votre main vient de frémir dans la mienne</w:t>
      </w:r>
      <w:r>
        <w:rPr>
          <w:szCs w:val="32"/>
          <w:lang w:eastAsia="en-US"/>
        </w:rPr>
        <w:t> !</w:t>
      </w:r>
    </w:p>
    <w:p w14:paraId="54EEFB88" w14:textId="77777777" w:rsidR="0046142F" w:rsidRDefault="0046142F" w:rsidP="0046142F">
      <w:pPr>
        <w:rPr>
          <w:szCs w:val="32"/>
          <w:lang w:eastAsia="en-US"/>
        </w:rPr>
      </w:pPr>
      <w:r>
        <w:rPr>
          <w:lang w:eastAsia="en-US"/>
        </w:rPr>
        <w:t>— </w:t>
      </w:r>
      <w:r w:rsidR="003148C9">
        <w:rPr>
          <w:szCs w:val="32"/>
          <w:lang w:eastAsia="en-US"/>
        </w:rPr>
        <w:t>Moi</w:t>
      </w:r>
      <w:r>
        <w:rPr>
          <w:szCs w:val="32"/>
          <w:lang w:eastAsia="en-US"/>
        </w:rPr>
        <w:t xml:space="preserve"> !… </w:t>
      </w:r>
      <w:r w:rsidR="003148C9">
        <w:rPr>
          <w:szCs w:val="32"/>
          <w:lang w:eastAsia="en-US"/>
        </w:rPr>
        <w:t>fit Berthe au hasard</w:t>
      </w:r>
      <w:r>
        <w:rPr>
          <w:szCs w:val="32"/>
          <w:lang w:eastAsia="en-US"/>
        </w:rPr>
        <w:t>.</w:t>
      </w:r>
    </w:p>
    <w:p w14:paraId="4C43BD5F" w14:textId="77777777" w:rsidR="0046142F" w:rsidRDefault="0046142F" w:rsidP="0046142F">
      <w:pPr>
        <w:rPr>
          <w:szCs w:val="32"/>
          <w:lang w:eastAsia="en-US"/>
        </w:rPr>
      </w:pPr>
      <w:r>
        <w:rPr>
          <w:lang w:eastAsia="en-US"/>
        </w:rPr>
        <w:t>— </w:t>
      </w:r>
      <w:r w:rsidR="003148C9">
        <w:rPr>
          <w:szCs w:val="32"/>
          <w:lang w:eastAsia="en-US"/>
        </w:rPr>
        <w:t>Une cantatrice aveugle</w:t>
      </w:r>
      <w:r>
        <w:rPr>
          <w:szCs w:val="32"/>
          <w:lang w:eastAsia="en-US"/>
        </w:rPr>
        <w:t>…</w:t>
      </w:r>
    </w:p>
    <w:p w14:paraId="62775423" w14:textId="77777777" w:rsidR="0046142F" w:rsidRDefault="0046142F" w:rsidP="0046142F">
      <w:pPr>
        <w:rPr>
          <w:szCs w:val="32"/>
          <w:lang w:eastAsia="en-US"/>
        </w:rPr>
      </w:pPr>
      <w:r>
        <w:rPr>
          <w:lang w:eastAsia="en-US"/>
        </w:rPr>
        <w:t>— </w:t>
      </w:r>
      <w:r w:rsidR="003148C9">
        <w:rPr>
          <w:szCs w:val="32"/>
          <w:lang w:eastAsia="en-US"/>
        </w:rPr>
        <w:t>Jamais</w:t>
      </w:r>
      <w:r>
        <w:rPr>
          <w:szCs w:val="32"/>
          <w:lang w:eastAsia="en-US"/>
        </w:rPr>
        <w:t xml:space="preserve">, </w:t>
      </w:r>
      <w:r w:rsidR="003148C9">
        <w:rPr>
          <w:szCs w:val="32"/>
          <w:lang w:eastAsia="en-US"/>
        </w:rPr>
        <w:t>monsieur</w:t>
      </w:r>
      <w:r>
        <w:rPr>
          <w:szCs w:val="32"/>
          <w:lang w:eastAsia="en-US"/>
        </w:rPr>
        <w:t>.</w:t>
      </w:r>
    </w:p>
    <w:p w14:paraId="3910162F" w14:textId="77777777" w:rsidR="0046142F" w:rsidRDefault="003148C9" w:rsidP="0046142F">
      <w:pPr>
        <w:rPr>
          <w:szCs w:val="32"/>
          <w:lang w:eastAsia="en-US"/>
        </w:rPr>
      </w:pPr>
      <w:r>
        <w:rPr>
          <w:szCs w:val="32"/>
          <w:lang w:eastAsia="en-US"/>
        </w:rPr>
        <w:t>La joue de Berthe était pâle comme la joue d</w:t>
      </w:r>
      <w:r w:rsidR="0046142F">
        <w:rPr>
          <w:szCs w:val="32"/>
          <w:lang w:eastAsia="en-US"/>
        </w:rPr>
        <w:t>’</w:t>
      </w:r>
      <w:r>
        <w:rPr>
          <w:szCs w:val="32"/>
          <w:lang w:eastAsia="en-US"/>
        </w:rPr>
        <w:t>une morte</w:t>
      </w:r>
      <w:r w:rsidR="0046142F">
        <w:rPr>
          <w:szCs w:val="32"/>
          <w:lang w:eastAsia="en-US"/>
        </w:rPr>
        <w:t>.</w:t>
      </w:r>
    </w:p>
    <w:p w14:paraId="7C7A442D" w14:textId="77777777" w:rsidR="0046142F" w:rsidRDefault="003148C9" w:rsidP="0046142F">
      <w:pPr>
        <w:rPr>
          <w:szCs w:val="32"/>
          <w:lang w:eastAsia="en-US"/>
        </w:rPr>
      </w:pPr>
      <w:r>
        <w:rPr>
          <w:szCs w:val="32"/>
          <w:lang w:eastAsia="en-US"/>
        </w:rPr>
        <w:t>Lucien laissa échapper un soupir</w:t>
      </w:r>
      <w:r w:rsidR="0046142F">
        <w:rPr>
          <w:szCs w:val="32"/>
          <w:lang w:eastAsia="en-US"/>
        </w:rPr>
        <w:t>.</w:t>
      </w:r>
    </w:p>
    <w:p w14:paraId="1CF74E7D" w14:textId="77777777" w:rsidR="0046142F" w:rsidRDefault="0046142F" w:rsidP="0046142F">
      <w:pPr>
        <w:rPr>
          <w:szCs w:val="32"/>
          <w:lang w:eastAsia="en-US"/>
        </w:rPr>
      </w:pPr>
      <w:r>
        <w:rPr>
          <w:lang w:eastAsia="en-US"/>
        </w:rPr>
        <w:t>— </w:t>
      </w:r>
      <w:r w:rsidR="003148C9">
        <w:rPr>
          <w:szCs w:val="32"/>
          <w:lang w:eastAsia="en-US"/>
        </w:rPr>
        <w:t>Ce n</w:t>
      </w:r>
      <w:r>
        <w:rPr>
          <w:szCs w:val="32"/>
          <w:lang w:eastAsia="en-US"/>
        </w:rPr>
        <w:t>’</w:t>
      </w:r>
      <w:r w:rsidR="003148C9">
        <w:rPr>
          <w:szCs w:val="32"/>
          <w:lang w:eastAsia="en-US"/>
        </w:rPr>
        <w:t>est pas pour cela que je vous ai demandé une entrevue</w:t>
      </w:r>
      <w:r>
        <w:rPr>
          <w:szCs w:val="32"/>
          <w:lang w:eastAsia="en-US"/>
        </w:rPr>
        <w:t xml:space="preserve">, </w:t>
      </w:r>
      <w:r w:rsidR="003148C9">
        <w:rPr>
          <w:szCs w:val="32"/>
          <w:lang w:eastAsia="en-US"/>
        </w:rPr>
        <w:t>au moins</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reprit-il</w:t>
      </w:r>
      <w:r>
        <w:rPr>
          <w:szCs w:val="32"/>
          <w:lang w:eastAsia="en-US"/>
        </w:rPr>
        <w:t xml:space="preserve"> ; </w:t>
      </w:r>
      <w:r w:rsidR="003148C9">
        <w:rPr>
          <w:szCs w:val="32"/>
          <w:lang w:eastAsia="en-US"/>
        </w:rPr>
        <w:t>mais l</w:t>
      </w:r>
      <w:r>
        <w:rPr>
          <w:szCs w:val="32"/>
          <w:lang w:eastAsia="en-US"/>
        </w:rPr>
        <w:t>’</w:t>
      </w:r>
      <w:r w:rsidR="003148C9">
        <w:rPr>
          <w:szCs w:val="32"/>
          <w:lang w:eastAsia="en-US"/>
        </w:rPr>
        <w:t>égoïsme se glisse partout</w:t>
      </w:r>
      <w:r>
        <w:rPr>
          <w:szCs w:val="32"/>
          <w:lang w:eastAsia="en-US"/>
        </w:rPr>
        <w:t>…</w:t>
      </w:r>
    </w:p>
    <w:p w14:paraId="257F00D4" w14:textId="77777777" w:rsidR="0046142F" w:rsidRDefault="0046142F" w:rsidP="0046142F">
      <w:pPr>
        <w:rPr>
          <w:szCs w:val="32"/>
          <w:lang w:eastAsia="en-US"/>
        </w:rPr>
      </w:pPr>
      <w:r>
        <w:rPr>
          <w:szCs w:val="32"/>
          <w:lang w:eastAsia="en-US"/>
        </w:rPr>
        <w:t>« </w:t>
      </w:r>
      <w:r w:rsidR="003148C9">
        <w:rPr>
          <w:szCs w:val="32"/>
          <w:lang w:eastAsia="en-US"/>
        </w:rPr>
        <w:t>Je continue</w:t>
      </w:r>
      <w:r>
        <w:rPr>
          <w:szCs w:val="32"/>
          <w:lang w:eastAsia="en-US"/>
        </w:rPr>
        <w:t> :</w:t>
      </w:r>
    </w:p>
    <w:p w14:paraId="39A9CD36" w14:textId="568ACA48" w:rsidR="0046142F" w:rsidRDefault="0046142F" w:rsidP="0046142F">
      <w:pPr>
        <w:rPr>
          <w:lang w:eastAsia="en-US"/>
        </w:rPr>
      </w:pPr>
      <w:r>
        <w:rPr>
          <w:szCs w:val="32"/>
          <w:lang w:eastAsia="en-US"/>
        </w:rPr>
        <w:t>« </w:t>
      </w:r>
      <w:r w:rsidR="003148C9">
        <w:rPr>
          <w:szCs w:val="32"/>
          <w:lang w:eastAsia="en-US"/>
        </w:rPr>
        <w:t>Nous vivions en Bretagne</w:t>
      </w:r>
      <w:r>
        <w:rPr>
          <w:szCs w:val="32"/>
          <w:lang w:eastAsia="en-US"/>
        </w:rPr>
        <w:t>… »</w:t>
      </w:r>
    </w:p>
    <w:p w14:paraId="4943FAA2" w14:textId="77777777" w:rsidR="0046142F" w:rsidRDefault="0046142F" w:rsidP="0046142F">
      <w:pPr>
        <w:rPr>
          <w:szCs w:val="32"/>
          <w:lang w:eastAsia="en-US"/>
        </w:rPr>
      </w:pPr>
      <w:r>
        <w:rPr>
          <w:lang w:eastAsia="en-US"/>
        </w:rPr>
        <w:t>— </w:t>
      </w:r>
      <w:r w:rsidR="003148C9">
        <w:rPr>
          <w:szCs w:val="32"/>
          <w:lang w:eastAsia="en-US"/>
        </w:rPr>
        <w:t>En Bretagne</w:t>
      </w:r>
      <w:r>
        <w:rPr>
          <w:szCs w:val="32"/>
          <w:lang w:eastAsia="en-US"/>
        </w:rPr>
        <w:t xml:space="preserve"> !… </w:t>
      </w:r>
      <w:r w:rsidR="003148C9">
        <w:rPr>
          <w:szCs w:val="32"/>
          <w:lang w:eastAsia="en-US"/>
        </w:rPr>
        <w:t>répéta Berthe qui défaillait</w:t>
      </w:r>
      <w:r>
        <w:rPr>
          <w:szCs w:val="32"/>
          <w:lang w:eastAsia="en-US"/>
        </w:rPr>
        <w:t>.</w:t>
      </w:r>
    </w:p>
    <w:p w14:paraId="3677C06C" w14:textId="77777777" w:rsidR="0046142F" w:rsidRDefault="003148C9" w:rsidP="0046142F">
      <w:pPr>
        <w:rPr>
          <w:szCs w:val="32"/>
          <w:lang w:eastAsia="en-US"/>
        </w:rPr>
      </w:pPr>
      <w:r>
        <w:rPr>
          <w:szCs w:val="32"/>
          <w:lang w:eastAsia="en-US"/>
        </w:rPr>
        <w:t>Lucien s</w:t>
      </w:r>
      <w:r w:rsidR="0046142F">
        <w:rPr>
          <w:szCs w:val="32"/>
          <w:lang w:eastAsia="en-US"/>
        </w:rPr>
        <w:t>’</w:t>
      </w:r>
      <w:r>
        <w:rPr>
          <w:szCs w:val="32"/>
          <w:lang w:eastAsia="en-US"/>
        </w:rPr>
        <w:t>arrêta</w:t>
      </w:r>
      <w:r w:rsidR="0046142F">
        <w:rPr>
          <w:szCs w:val="32"/>
          <w:lang w:eastAsia="en-US"/>
        </w:rPr>
        <w:t>.</w:t>
      </w:r>
    </w:p>
    <w:p w14:paraId="2EFD037E" w14:textId="77777777" w:rsidR="0046142F" w:rsidRDefault="003148C9" w:rsidP="0046142F">
      <w:pPr>
        <w:rPr>
          <w:szCs w:val="32"/>
          <w:lang w:eastAsia="en-US"/>
        </w:rPr>
      </w:pPr>
      <w:r>
        <w:rPr>
          <w:szCs w:val="32"/>
          <w:lang w:eastAsia="en-US"/>
        </w:rPr>
        <w:t>La main de Berthe redevenait glacée entre ses mains</w:t>
      </w:r>
      <w:r w:rsidR="0046142F">
        <w:rPr>
          <w:szCs w:val="32"/>
          <w:lang w:eastAsia="en-US"/>
        </w:rPr>
        <w:t>.</w:t>
      </w:r>
    </w:p>
    <w:p w14:paraId="1599C1C0" w14:textId="77777777" w:rsidR="0046142F" w:rsidRDefault="0046142F" w:rsidP="0046142F">
      <w:pPr>
        <w:rPr>
          <w:szCs w:val="32"/>
          <w:lang w:eastAsia="en-US"/>
        </w:rPr>
      </w:pPr>
      <w:r>
        <w:rPr>
          <w:lang w:eastAsia="en-US"/>
        </w:rPr>
        <w:t>— </w:t>
      </w:r>
      <w:r w:rsidR="003148C9">
        <w:rPr>
          <w:szCs w:val="32"/>
          <w:lang w:eastAsia="en-US"/>
        </w:rPr>
        <w:t>Qu</w:t>
      </w:r>
      <w:r>
        <w:rPr>
          <w:szCs w:val="32"/>
          <w:lang w:eastAsia="en-US"/>
        </w:rPr>
        <w:t>’</w:t>
      </w:r>
      <w:r w:rsidR="003148C9">
        <w:rPr>
          <w:szCs w:val="32"/>
          <w:lang w:eastAsia="en-US"/>
        </w:rPr>
        <w:t>avez-vous</w:t>
      </w:r>
      <w:r>
        <w:rPr>
          <w:szCs w:val="32"/>
          <w:lang w:eastAsia="en-US"/>
        </w:rPr>
        <w:t xml:space="preserve"> ?… </w:t>
      </w:r>
      <w:r w:rsidR="003148C9">
        <w:rPr>
          <w:szCs w:val="32"/>
          <w:lang w:eastAsia="en-US"/>
        </w:rPr>
        <w:t>qu</w:t>
      </w:r>
      <w:r>
        <w:rPr>
          <w:szCs w:val="32"/>
          <w:lang w:eastAsia="en-US"/>
        </w:rPr>
        <w:t>’</w:t>
      </w:r>
      <w:r w:rsidR="003148C9">
        <w:rPr>
          <w:szCs w:val="32"/>
          <w:lang w:eastAsia="en-US"/>
        </w:rPr>
        <w:t>avez-vous</w:t>
      </w:r>
      <w:r>
        <w:rPr>
          <w:szCs w:val="32"/>
          <w:lang w:eastAsia="en-US"/>
        </w:rPr>
        <w:t xml:space="preserve"> ; </w:t>
      </w:r>
      <w:r w:rsidR="003148C9">
        <w:rPr>
          <w:szCs w:val="32"/>
          <w:lang w:eastAsia="en-US"/>
        </w:rPr>
        <w:t>madame</w:t>
      </w:r>
      <w:r>
        <w:rPr>
          <w:szCs w:val="32"/>
          <w:lang w:eastAsia="en-US"/>
        </w:rPr>
        <w:t xml:space="preserve"> ?… </w:t>
      </w:r>
      <w:r w:rsidR="003148C9">
        <w:rPr>
          <w:szCs w:val="32"/>
          <w:lang w:eastAsia="en-US"/>
        </w:rPr>
        <w:t>demanda-t-il vivement</w:t>
      </w:r>
      <w:r>
        <w:rPr>
          <w:szCs w:val="32"/>
          <w:lang w:eastAsia="en-US"/>
        </w:rPr>
        <w:t>.</w:t>
      </w:r>
    </w:p>
    <w:p w14:paraId="17FED001" w14:textId="77777777" w:rsidR="0046142F" w:rsidRDefault="0046142F" w:rsidP="0046142F">
      <w:pPr>
        <w:rPr>
          <w:szCs w:val="32"/>
          <w:lang w:eastAsia="en-US"/>
        </w:rPr>
      </w:pPr>
      <w:r>
        <w:rPr>
          <w:lang w:eastAsia="en-US"/>
        </w:rPr>
        <w:lastRenderedPageBreak/>
        <w:t>— </w:t>
      </w:r>
      <w:r w:rsidR="003148C9">
        <w:rPr>
          <w:szCs w:val="32"/>
          <w:lang w:eastAsia="en-US"/>
        </w:rPr>
        <w:t>Je n</w:t>
      </w:r>
      <w:r>
        <w:rPr>
          <w:szCs w:val="32"/>
          <w:lang w:eastAsia="en-US"/>
        </w:rPr>
        <w:t>’</w:t>
      </w:r>
      <w:r w:rsidR="003148C9">
        <w:rPr>
          <w:szCs w:val="32"/>
          <w:lang w:eastAsia="en-US"/>
        </w:rPr>
        <w:t>ai rien</w:t>
      </w:r>
      <w:r>
        <w:rPr>
          <w:szCs w:val="32"/>
          <w:lang w:eastAsia="en-US"/>
        </w:rPr>
        <w:t xml:space="preserve">, </w:t>
      </w:r>
      <w:r w:rsidR="003148C9">
        <w:rPr>
          <w:szCs w:val="32"/>
          <w:lang w:eastAsia="en-US"/>
        </w:rPr>
        <w:t>répliqua Berthe</w:t>
      </w:r>
      <w:r>
        <w:rPr>
          <w:szCs w:val="32"/>
          <w:lang w:eastAsia="en-US"/>
        </w:rPr>
        <w:t>.</w:t>
      </w:r>
    </w:p>
    <w:p w14:paraId="018082D0" w14:textId="77777777" w:rsidR="0046142F" w:rsidRDefault="0046142F" w:rsidP="0046142F">
      <w:pPr>
        <w:rPr>
          <w:szCs w:val="32"/>
          <w:lang w:eastAsia="en-US"/>
        </w:rPr>
      </w:pPr>
      <w:r>
        <w:rPr>
          <w:lang w:eastAsia="en-US"/>
        </w:rPr>
        <w:t>— </w:t>
      </w:r>
      <w:r w:rsidR="003148C9">
        <w:rPr>
          <w:szCs w:val="32"/>
          <w:lang w:eastAsia="en-US"/>
        </w:rPr>
        <w:t>Vous connaissez la Bretagne</w:t>
      </w:r>
      <w:r>
        <w:rPr>
          <w:szCs w:val="32"/>
          <w:lang w:eastAsia="en-US"/>
        </w:rPr>
        <w:t> ?</w:t>
      </w:r>
    </w:p>
    <w:p w14:paraId="05E4C9BF" w14:textId="77777777" w:rsidR="0046142F" w:rsidRDefault="003148C9" w:rsidP="0046142F">
      <w:pPr>
        <w:rPr>
          <w:szCs w:val="32"/>
          <w:lang w:eastAsia="en-US"/>
        </w:rPr>
      </w:pPr>
      <w:r>
        <w:rPr>
          <w:szCs w:val="32"/>
          <w:lang w:eastAsia="en-US"/>
        </w:rPr>
        <w:t>Berthe hésita</w:t>
      </w:r>
      <w:r w:rsidR="0046142F">
        <w:rPr>
          <w:szCs w:val="32"/>
          <w:lang w:eastAsia="en-US"/>
        </w:rPr>
        <w:t xml:space="preserve">, </w:t>
      </w:r>
      <w:r>
        <w:rPr>
          <w:szCs w:val="32"/>
          <w:lang w:eastAsia="en-US"/>
        </w:rPr>
        <w:t>puis elle répondit</w:t>
      </w:r>
      <w:r w:rsidR="0046142F">
        <w:rPr>
          <w:szCs w:val="32"/>
          <w:lang w:eastAsia="en-US"/>
        </w:rPr>
        <w:t> :</w:t>
      </w:r>
    </w:p>
    <w:p w14:paraId="19C87D74" w14:textId="77777777" w:rsidR="0046142F" w:rsidRDefault="0046142F" w:rsidP="0046142F">
      <w:pPr>
        <w:rPr>
          <w:szCs w:val="32"/>
          <w:lang w:eastAsia="en-US"/>
        </w:rPr>
      </w:pPr>
      <w:r>
        <w:rPr>
          <w:lang w:eastAsia="en-US"/>
        </w:rPr>
        <w:t>— </w:t>
      </w:r>
      <w:r w:rsidR="003148C9">
        <w:rPr>
          <w:szCs w:val="32"/>
          <w:lang w:eastAsia="en-US"/>
        </w:rPr>
        <w:t>J</w:t>
      </w:r>
      <w:r>
        <w:rPr>
          <w:szCs w:val="32"/>
          <w:lang w:eastAsia="en-US"/>
        </w:rPr>
        <w:t>’</w:t>
      </w:r>
      <w:r w:rsidR="003148C9">
        <w:rPr>
          <w:szCs w:val="32"/>
          <w:lang w:eastAsia="en-US"/>
        </w:rPr>
        <w:t>ai chanté par toute la France</w:t>
      </w:r>
      <w:r>
        <w:rPr>
          <w:szCs w:val="32"/>
          <w:lang w:eastAsia="en-US"/>
        </w:rPr>
        <w:t xml:space="preserve">, </w:t>
      </w:r>
      <w:r w:rsidR="003148C9">
        <w:rPr>
          <w:szCs w:val="32"/>
          <w:lang w:eastAsia="en-US"/>
        </w:rPr>
        <w:t>monsieur</w:t>
      </w:r>
      <w:r>
        <w:rPr>
          <w:szCs w:val="32"/>
          <w:lang w:eastAsia="en-US"/>
        </w:rPr>
        <w:t>.</w:t>
      </w:r>
    </w:p>
    <w:p w14:paraId="19730D3B" w14:textId="3029340A" w:rsidR="003148C9" w:rsidRDefault="003148C9" w:rsidP="0046142F">
      <w:pPr>
        <w:pStyle w:val="Titre2"/>
        <w:rPr>
          <w:lang w:eastAsia="en-US"/>
        </w:rPr>
      </w:pPr>
      <w:bookmarkStart w:id="130" w:name="_Toc233868102"/>
      <w:bookmarkStart w:id="131" w:name="_Toc202196796"/>
      <w:r>
        <w:rPr>
          <w:lang w:eastAsia="en-US"/>
        </w:rPr>
        <w:lastRenderedPageBreak/>
        <w:t>BERTHE</w:t>
      </w:r>
      <w:r w:rsidR="0046142F">
        <w:rPr>
          <w:lang w:eastAsia="en-US"/>
        </w:rPr>
        <w:t xml:space="preserve"> ! </w:t>
      </w:r>
      <w:r>
        <w:rPr>
          <w:lang w:eastAsia="en-US"/>
        </w:rPr>
        <w:t>BERTHE</w:t>
      </w:r>
      <w:r w:rsidR="0046142F">
        <w:rPr>
          <w:lang w:eastAsia="en-US"/>
        </w:rPr>
        <w:t> !</w:t>
      </w:r>
      <w:bookmarkEnd w:id="130"/>
      <w:bookmarkEnd w:id="131"/>
      <w:r w:rsidR="0046142F">
        <w:rPr>
          <w:lang w:eastAsia="en-US"/>
        </w:rPr>
        <w:br/>
      </w:r>
    </w:p>
    <w:p w14:paraId="5A1EFD88" w14:textId="42AEAADF" w:rsidR="0046142F" w:rsidRDefault="003148C9" w:rsidP="0046142F">
      <w:pPr>
        <w:rPr>
          <w:szCs w:val="32"/>
          <w:lang w:eastAsia="en-US"/>
        </w:rPr>
      </w:pPr>
      <w:r>
        <w:rPr>
          <w:szCs w:val="32"/>
          <w:lang w:eastAsia="en-US"/>
        </w:rPr>
        <w:t>Malgré sa prudence et la belle discrétion de sa nature universitaire</w:t>
      </w:r>
      <w:r w:rsidR="0046142F">
        <w:rPr>
          <w:szCs w:val="32"/>
          <w:lang w:eastAsia="en-US"/>
        </w:rPr>
        <w:t>, M. </w:t>
      </w:r>
      <w:r>
        <w:rPr>
          <w:szCs w:val="32"/>
          <w:lang w:eastAsia="en-US"/>
        </w:rPr>
        <w:t>Fargeau</w:t>
      </w:r>
      <w:r w:rsidR="0046142F">
        <w:rPr>
          <w:szCs w:val="32"/>
          <w:lang w:eastAsia="en-US"/>
        </w:rPr>
        <w:t xml:space="preserve">, </w:t>
      </w:r>
      <w:r>
        <w:rPr>
          <w:szCs w:val="32"/>
          <w:lang w:eastAsia="en-US"/>
        </w:rPr>
        <w:t>s</w:t>
      </w:r>
      <w:r w:rsidR="0046142F">
        <w:rPr>
          <w:szCs w:val="32"/>
          <w:lang w:eastAsia="en-US"/>
        </w:rPr>
        <w:t>’</w:t>
      </w:r>
      <w:r>
        <w:rPr>
          <w:szCs w:val="32"/>
          <w:lang w:eastAsia="en-US"/>
        </w:rPr>
        <w:t>était peut-être beaucoup avancé lorsqu</w:t>
      </w:r>
      <w:r w:rsidR="0046142F">
        <w:rPr>
          <w:szCs w:val="32"/>
          <w:lang w:eastAsia="en-US"/>
        </w:rPr>
        <w:t>’</w:t>
      </w:r>
      <w:r>
        <w:rPr>
          <w:szCs w:val="32"/>
          <w:lang w:eastAsia="en-US"/>
        </w:rPr>
        <w:t>il avait dit</w:t>
      </w:r>
      <w:r w:rsidR="0046142F">
        <w:rPr>
          <w:szCs w:val="32"/>
          <w:lang w:eastAsia="en-US"/>
        </w:rPr>
        <w:t> :</w:t>
      </w:r>
    </w:p>
    <w:p w14:paraId="4A983B9A" w14:textId="77777777" w:rsidR="0046142F" w:rsidRDefault="0046142F" w:rsidP="0046142F">
      <w:pPr>
        <w:rPr>
          <w:szCs w:val="32"/>
          <w:lang w:eastAsia="en-US"/>
        </w:rPr>
      </w:pPr>
      <w:r>
        <w:rPr>
          <w:lang w:eastAsia="en-US"/>
        </w:rPr>
        <w:t>— </w:t>
      </w:r>
      <w:r w:rsidR="003148C9">
        <w:rPr>
          <w:szCs w:val="32"/>
          <w:lang w:eastAsia="en-US"/>
        </w:rPr>
        <w:t>Ils ne se reconnaîtront jamais</w:t>
      </w:r>
      <w:r>
        <w:rPr>
          <w:szCs w:val="32"/>
          <w:lang w:eastAsia="en-US"/>
        </w:rPr>
        <w:t> !</w:t>
      </w:r>
    </w:p>
    <w:p w14:paraId="4783D0CB" w14:textId="7A7097D3" w:rsidR="0046142F" w:rsidRDefault="003148C9" w:rsidP="0046142F">
      <w:pPr>
        <w:rPr>
          <w:szCs w:val="32"/>
          <w:lang w:eastAsia="en-US"/>
        </w:rPr>
      </w:pPr>
      <w:r>
        <w:rPr>
          <w:szCs w:val="32"/>
          <w:lang w:eastAsia="en-US"/>
        </w:rPr>
        <w:t>Dans le langage vulgaire</w:t>
      </w:r>
      <w:r w:rsidR="0046142F">
        <w:rPr>
          <w:szCs w:val="32"/>
          <w:lang w:eastAsia="en-US"/>
        </w:rPr>
        <w:t xml:space="preserve">, </w:t>
      </w:r>
      <w:r>
        <w:rPr>
          <w:szCs w:val="32"/>
          <w:lang w:eastAsia="en-US"/>
        </w:rPr>
        <w:t>on parle des</w:t>
      </w:r>
      <w:r>
        <w:rPr>
          <w:i/>
          <w:iCs/>
          <w:szCs w:val="32"/>
          <w:lang w:eastAsia="en-US"/>
        </w:rPr>
        <w:t xml:space="preserve"> yeux du cœur</w:t>
      </w:r>
      <w:r w:rsidR="0046142F">
        <w:rPr>
          <w:i/>
          <w:iCs/>
          <w:szCs w:val="32"/>
          <w:lang w:eastAsia="en-US"/>
        </w:rPr>
        <w:t xml:space="preserve">. </w:t>
      </w:r>
      <w:r w:rsidR="006C2AE1">
        <w:rPr>
          <w:szCs w:val="32"/>
          <w:lang w:eastAsia="en-US"/>
        </w:rPr>
        <w:t>—</w:t>
      </w:r>
      <w:r w:rsidR="0046142F">
        <w:rPr>
          <w:szCs w:val="32"/>
          <w:lang w:eastAsia="en-US"/>
        </w:rPr>
        <w:t xml:space="preserve"> </w:t>
      </w:r>
      <w:r>
        <w:rPr>
          <w:szCs w:val="32"/>
          <w:lang w:eastAsia="en-US"/>
        </w:rPr>
        <w:t>Berthe n</w:t>
      </w:r>
      <w:r w:rsidR="0046142F">
        <w:rPr>
          <w:szCs w:val="32"/>
          <w:lang w:eastAsia="en-US"/>
        </w:rPr>
        <w:t>’</w:t>
      </w:r>
      <w:r>
        <w:rPr>
          <w:szCs w:val="32"/>
          <w:lang w:eastAsia="en-US"/>
        </w:rPr>
        <w:t>avait jamais vu Lucien</w:t>
      </w:r>
      <w:r w:rsidR="0046142F">
        <w:rPr>
          <w:szCs w:val="32"/>
          <w:lang w:eastAsia="en-US"/>
        </w:rPr>
        <w:t xml:space="preserve"> ; </w:t>
      </w:r>
      <w:r>
        <w:rPr>
          <w:szCs w:val="32"/>
          <w:lang w:eastAsia="en-US"/>
        </w:rPr>
        <w:t>Lucien ne pouvait plus voir Berthe</w:t>
      </w:r>
      <w:r w:rsidR="0046142F">
        <w:rPr>
          <w:szCs w:val="32"/>
          <w:lang w:eastAsia="en-US"/>
        </w:rPr>
        <w:t xml:space="preserve"> ; </w:t>
      </w:r>
      <w:r>
        <w:rPr>
          <w:szCs w:val="32"/>
          <w:lang w:eastAsia="en-US"/>
        </w:rPr>
        <w:t>il fallait les yeux du cœur</w:t>
      </w:r>
      <w:r w:rsidR="0046142F">
        <w:rPr>
          <w:szCs w:val="32"/>
          <w:lang w:eastAsia="en-US"/>
        </w:rPr>
        <w:t>.</w:t>
      </w:r>
    </w:p>
    <w:p w14:paraId="0DC2E62F" w14:textId="77777777" w:rsidR="0046142F" w:rsidRDefault="003148C9" w:rsidP="0046142F">
      <w:pPr>
        <w:rPr>
          <w:szCs w:val="32"/>
          <w:lang w:eastAsia="en-US"/>
        </w:rPr>
      </w:pPr>
      <w:r>
        <w:rPr>
          <w:szCs w:val="32"/>
          <w:lang w:eastAsia="en-US"/>
        </w:rPr>
        <w:t>Mais ils n</w:t>
      </w:r>
      <w:r w:rsidR="0046142F">
        <w:rPr>
          <w:szCs w:val="32"/>
          <w:lang w:eastAsia="en-US"/>
        </w:rPr>
        <w:t>’</w:t>
      </w:r>
      <w:r>
        <w:rPr>
          <w:szCs w:val="32"/>
          <w:lang w:eastAsia="en-US"/>
        </w:rPr>
        <w:t>étaient muets ni l</w:t>
      </w:r>
      <w:r w:rsidR="0046142F">
        <w:rPr>
          <w:szCs w:val="32"/>
          <w:lang w:eastAsia="en-US"/>
        </w:rPr>
        <w:t>’</w:t>
      </w:r>
      <w:r>
        <w:rPr>
          <w:szCs w:val="32"/>
          <w:lang w:eastAsia="en-US"/>
        </w:rPr>
        <w:t>un ni l</w:t>
      </w:r>
      <w:r w:rsidR="0046142F">
        <w:rPr>
          <w:szCs w:val="32"/>
          <w:lang w:eastAsia="en-US"/>
        </w:rPr>
        <w:t>’</w:t>
      </w:r>
      <w:r>
        <w:rPr>
          <w:szCs w:val="32"/>
          <w:lang w:eastAsia="en-US"/>
        </w:rPr>
        <w:t>autre</w:t>
      </w:r>
      <w:r w:rsidR="0046142F">
        <w:rPr>
          <w:szCs w:val="32"/>
          <w:lang w:eastAsia="en-US"/>
        </w:rPr>
        <w:t>.</w:t>
      </w:r>
    </w:p>
    <w:p w14:paraId="2C6A827B" w14:textId="77777777" w:rsidR="0046142F" w:rsidRDefault="003148C9" w:rsidP="0046142F">
      <w:pPr>
        <w:rPr>
          <w:szCs w:val="32"/>
          <w:lang w:eastAsia="en-US"/>
        </w:rPr>
      </w:pPr>
      <w:r>
        <w:rPr>
          <w:szCs w:val="32"/>
          <w:lang w:eastAsia="en-US"/>
        </w:rPr>
        <w:t>En ce moment</w:t>
      </w:r>
      <w:r w:rsidR="0046142F">
        <w:rPr>
          <w:szCs w:val="32"/>
          <w:lang w:eastAsia="en-US"/>
        </w:rPr>
        <w:t xml:space="preserve">, </w:t>
      </w:r>
      <w:r>
        <w:rPr>
          <w:szCs w:val="32"/>
          <w:lang w:eastAsia="en-US"/>
        </w:rPr>
        <w:t>Lucien regrettait d</w:t>
      </w:r>
      <w:r w:rsidR="0046142F">
        <w:rPr>
          <w:szCs w:val="32"/>
          <w:lang w:eastAsia="en-US"/>
        </w:rPr>
        <w:t>’</w:t>
      </w:r>
      <w:r>
        <w:rPr>
          <w:szCs w:val="32"/>
          <w:lang w:eastAsia="en-US"/>
        </w:rPr>
        <w:t>être aveugle comme il ne l</w:t>
      </w:r>
      <w:r w:rsidR="0046142F">
        <w:rPr>
          <w:szCs w:val="32"/>
          <w:lang w:eastAsia="en-US"/>
        </w:rPr>
        <w:t>’</w:t>
      </w:r>
      <w:r>
        <w:rPr>
          <w:szCs w:val="32"/>
          <w:lang w:eastAsia="en-US"/>
        </w:rPr>
        <w:t>avait jamais fait depuis vingt ans</w:t>
      </w:r>
      <w:r w:rsidR="0046142F">
        <w:rPr>
          <w:szCs w:val="32"/>
          <w:lang w:eastAsia="en-US"/>
        </w:rPr>
        <w:t>.</w:t>
      </w:r>
    </w:p>
    <w:p w14:paraId="17EAF5D3" w14:textId="77777777" w:rsidR="0046142F" w:rsidRDefault="003148C9" w:rsidP="0046142F">
      <w:pPr>
        <w:rPr>
          <w:szCs w:val="32"/>
          <w:lang w:eastAsia="en-US"/>
        </w:rPr>
      </w:pPr>
      <w:r>
        <w:rPr>
          <w:szCs w:val="32"/>
          <w:lang w:eastAsia="en-US"/>
        </w:rPr>
        <w:t>Il eût donné tout ce qu</w:t>
      </w:r>
      <w:r w:rsidR="0046142F">
        <w:rPr>
          <w:szCs w:val="32"/>
          <w:lang w:eastAsia="en-US"/>
        </w:rPr>
        <w:t>’</w:t>
      </w:r>
      <w:r>
        <w:rPr>
          <w:szCs w:val="32"/>
          <w:lang w:eastAsia="en-US"/>
        </w:rPr>
        <w:t>il possédait au monde pour pouvoir jeter un regard sur cette femme qui était là devant lui</w:t>
      </w:r>
      <w:r w:rsidR="0046142F">
        <w:rPr>
          <w:szCs w:val="32"/>
          <w:lang w:eastAsia="en-US"/>
        </w:rPr>
        <w:t xml:space="preserve">, </w:t>
      </w:r>
      <w:r>
        <w:rPr>
          <w:szCs w:val="32"/>
          <w:lang w:eastAsia="en-US"/>
        </w:rPr>
        <w:t>et dont la main froide tremblait</w:t>
      </w:r>
      <w:r w:rsidR="0046142F">
        <w:rPr>
          <w:szCs w:val="32"/>
          <w:lang w:eastAsia="en-US"/>
        </w:rPr>
        <w:t>.</w:t>
      </w:r>
    </w:p>
    <w:p w14:paraId="16AA7690" w14:textId="77777777" w:rsidR="0046142F" w:rsidRDefault="003148C9" w:rsidP="0046142F">
      <w:pPr>
        <w:rPr>
          <w:szCs w:val="32"/>
          <w:lang w:eastAsia="en-US"/>
        </w:rPr>
      </w:pPr>
      <w:r>
        <w:rPr>
          <w:szCs w:val="32"/>
          <w:lang w:eastAsia="en-US"/>
        </w:rPr>
        <w:t>Quant à Berthe</w:t>
      </w:r>
      <w:r w:rsidR="0046142F">
        <w:rPr>
          <w:szCs w:val="32"/>
          <w:lang w:eastAsia="en-US"/>
        </w:rPr>
        <w:t xml:space="preserve">, </w:t>
      </w:r>
      <w:r>
        <w:rPr>
          <w:szCs w:val="32"/>
          <w:lang w:eastAsia="en-US"/>
        </w:rPr>
        <w:t>elle était frappée si violemment</w:t>
      </w:r>
      <w:r w:rsidR="0046142F">
        <w:rPr>
          <w:szCs w:val="32"/>
          <w:lang w:eastAsia="en-US"/>
        </w:rPr>
        <w:t xml:space="preserve">, </w:t>
      </w:r>
      <w:r>
        <w:rPr>
          <w:szCs w:val="32"/>
          <w:lang w:eastAsia="en-US"/>
        </w:rPr>
        <w:t>que vous l</w:t>
      </w:r>
      <w:r w:rsidR="0046142F">
        <w:rPr>
          <w:szCs w:val="32"/>
          <w:lang w:eastAsia="en-US"/>
        </w:rPr>
        <w:t>’</w:t>
      </w:r>
      <w:r>
        <w:rPr>
          <w:szCs w:val="32"/>
          <w:lang w:eastAsia="en-US"/>
        </w:rPr>
        <w:t>eussiez à peine reconnue</w:t>
      </w:r>
      <w:r w:rsidR="0046142F">
        <w:rPr>
          <w:szCs w:val="32"/>
          <w:lang w:eastAsia="en-US"/>
        </w:rPr>
        <w:t>.</w:t>
      </w:r>
    </w:p>
    <w:p w14:paraId="3B5FD097"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angoisse et le bonheur se disputaient l</w:t>
      </w:r>
      <w:r w:rsidR="0046142F">
        <w:rPr>
          <w:szCs w:val="32"/>
          <w:lang w:eastAsia="en-US"/>
        </w:rPr>
        <w:t>’</w:t>
      </w:r>
      <w:r>
        <w:rPr>
          <w:szCs w:val="32"/>
          <w:lang w:eastAsia="en-US"/>
        </w:rPr>
        <w:t>expression de son visage</w:t>
      </w:r>
      <w:r w:rsidR="0046142F">
        <w:rPr>
          <w:szCs w:val="32"/>
          <w:lang w:eastAsia="en-US"/>
        </w:rPr>
        <w:t>.</w:t>
      </w:r>
    </w:p>
    <w:p w14:paraId="46641B2A" w14:textId="77777777" w:rsidR="0046142F" w:rsidRDefault="003148C9" w:rsidP="0046142F">
      <w:pPr>
        <w:rPr>
          <w:szCs w:val="32"/>
          <w:lang w:eastAsia="en-US"/>
        </w:rPr>
      </w:pPr>
      <w:r>
        <w:rPr>
          <w:szCs w:val="32"/>
          <w:lang w:eastAsia="en-US"/>
        </w:rPr>
        <w:t>Elle ne savait pas encore</w:t>
      </w:r>
      <w:r w:rsidR="0046142F">
        <w:rPr>
          <w:szCs w:val="32"/>
          <w:lang w:eastAsia="en-US"/>
        </w:rPr>
        <w:t xml:space="preserve">. </w:t>
      </w:r>
      <w:r>
        <w:rPr>
          <w:szCs w:val="32"/>
          <w:lang w:eastAsia="en-US"/>
        </w:rPr>
        <w:t>Mais elle croyait déjà</w:t>
      </w:r>
      <w:r w:rsidR="0046142F">
        <w:rPr>
          <w:szCs w:val="32"/>
          <w:lang w:eastAsia="en-US"/>
        </w:rPr>
        <w:t>.</w:t>
      </w:r>
    </w:p>
    <w:p w14:paraId="18450931" w14:textId="77777777" w:rsidR="0046142F" w:rsidRDefault="003148C9" w:rsidP="0046142F">
      <w:pPr>
        <w:rPr>
          <w:szCs w:val="32"/>
          <w:lang w:eastAsia="en-US"/>
        </w:rPr>
      </w:pPr>
      <w:r>
        <w:rPr>
          <w:szCs w:val="32"/>
          <w:lang w:eastAsia="en-US"/>
        </w:rPr>
        <w:t>Son amour</w:t>
      </w:r>
      <w:r w:rsidR="0046142F">
        <w:rPr>
          <w:szCs w:val="32"/>
          <w:lang w:eastAsia="en-US"/>
        </w:rPr>
        <w:t xml:space="preserve">, </w:t>
      </w:r>
      <w:r>
        <w:rPr>
          <w:szCs w:val="32"/>
          <w:lang w:eastAsia="en-US"/>
        </w:rPr>
        <w:t>son seul amour</w:t>
      </w:r>
      <w:r w:rsidR="0046142F">
        <w:rPr>
          <w:szCs w:val="32"/>
          <w:lang w:eastAsia="en-US"/>
        </w:rPr>
        <w:t xml:space="preserve"> ! </w:t>
      </w:r>
      <w:r>
        <w:rPr>
          <w:szCs w:val="32"/>
          <w:lang w:eastAsia="en-US"/>
        </w:rPr>
        <w:t>l</w:t>
      </w:r>
      <w:r w:rsidR="0046142F">
        <w:rPr>
          <w:szCs w:val="32"/>
          <w:lang w:eastAsia="en-US"/>
        </w:rPr>
        <w:t>’</w:t>
      </w:r>
      <w:r>
        <w:rPr>
          <w:szCs w:val="32"/>
          <w:lang w:eastAsia="en-US"/>
        </w:rPr>
        <w:t>homme qu</w:t>
      </w:r>
      <w:r w:rsidR="0046142F">
        <w:rPr>
          <w:szCs w:val="32"/>
          <w:lang w:eastAsia="en-US"/>
        </w:rPr>
        <w:t>’</w:t>
      </w:r>
      <w:r>
        <w:rPr>
          <w:szCs w:val="32"/>
          <w:lang w:eastAsia="en-US"/>
        </w:rPr>
        <w:t>elle cherchait depuis vingt ans</w:t>
      </w:r>
      <w:r w:rsidR="0046142F">
        <w:rPr>
          <w:szCs w:val="32"/>
          <w:lang w:eastAsia="en-US"/>
        </w:rPr>
        <w:t xml:space="preserve"> ! </w:t>
      </w:r>
      <w:r>
        <w:rPr>
          <w:szCs w:val="32"/>
          <w:lang w:eastAsia="en-US"/>
        </w:rPr>
        <w:t>le père de Lucienne et de Gabriel</w:t>
      </w:r>
      <w:r w:rsidR="0046142F">
        <w:rPr>
          <w:szCs w:val="32"/>
          <w:lang w:eastAsia="en-US"/>
        </w:rPr>
        <w:t>.</w:t>
      </w:r>
    </w:p>
    <w:p w14:paraId="27A1080E" w14:textId="031AAAEF" w:rsidR="0046142F" w:rsidRDefault="003148C9" w:rsidP="0046142F">
      <w:pPr>
        <w:rPr>
          <w:szCs w:val="32"/>
          <w:lang w:eastAsia="en-US"/>
        </w:rPr>
      </w:pPr>
      <w:r>
        <w:rPr>
          <w:szCs w:val="32"/>
          <w:lang w:eastAsia="en-US"/>
        </w:rPr>
        <w:t>Lucien</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Lucien dont elle n</w:t>
      </w:r>
      <w:r w:rsidR="0046142F">
        <w:rPr>
          <w:szCs w:val="32"/>
          <w:lang w:eastAsia="en-US"/>
        </w:rPr>
        <w:t>’</w:t>
      </w:r>
      <w:r>
        <w:rPr>
          <w:szCs w:val="32"/>
          <w:lang w:eastAsia="en-US"/>
        </w:rPr>
        <w:t>avait pas entendu la voix depuis ce dernier jour où il lui avait dit</w:t>
      </w:r>
      <w:r w:rsidR="0046142F">
        <w:rPr>
          <w:szCs w:val="32"/>
          <w:lang w:eastAsia="en-US"/>
        </w:rPr>
        <w:t xml:space="preserve"> : </w:t>
      </w:r>
      <w:r>
        <w:rPr>
          <w:szCs w:val="32"/>
          <w:lang w:eastAsia="en-US"/>
        </w:rPr>
        <w:t>Je t</w:t>
      </w:r>
      <w:r w:rsidR="0046142F">
        <w:rPr>
          <w:szCs w:val="32"/>
          <w:lang w:eastAsia="en-US"/>
        </w:rPr>
        <w:t>’</w:t>
      </w:r>
      <w:r>
        <w:rPr>
          <w:szCs w:val="32"/>
          <w:lang w:eastAsia="en-US"/>
        </w:rPr>
        <w:t>aime</w:t>
      </w:r>
      <w:r w:rsidR="0046142F">
        <w:rPr>
          <w:szCs w:val="32"/>
          <w:lang w:eastAsia="en-US"/>
        </w:rPr>
        <w:t xml:space="preserve"> ! </w:t>
      </w:r>
      <w:r>
        <w:rPr>
          <w:szCs w:val="32"/>
          <w:lang w:eastAsia="en-US"/>
        </w:rPr>
        <w:t xml:space="preserve">dans le chêne de la </w:t>
      </w:r>
      <w:proofErr w:type="spellStart"/>
      <w:r>
        <w:rPr>
          <w:szCs w:val="32"/>
          <w:lang w:eastAsia="en-US"/>
        </w:rPr>
        <w:t>Mestivière</w:t>
      </w:r>
      <w:proofErr w:type="spellEnd"/>
      <w:r w:rsidR="0046142F">
        <w:rPr>
          <w:szCs w:val="32"/>
          <w:lang w:eastAsia="en-US"/>
        </w:rPr>
        <w:t>.</w:t>
      </w:r>
    </w:p>
    <w:p w14:paraId="1AEB00EF" w14:textId="77777777" w:rsidR="0046142F" w:rsidRDefault="003148C9" w:rsidP="0046142F">
      <w:pPr>
        <w:rPr>
          <w:szCs w:val="32"/>
          <w:lang w:eastAsia="en-US"/>
        </w:rPr>
      </w:pPr>
      <w:r>
        <w:rPr>
          <w:szCs w:val="32"/>
          <w:lang w:eastAsia="en-US"/>
        </w:rPr>
        <w:lastRenderedPageBreak/>
        <w:t>Quel rêve</w:t>
      </w:r>
      <w:r w:rsidR="0046142F">
        <w:rPr>
          <w:szCs w:val="32"/>
          <w:lang w:eastAsia="en-US"/>
        </w:rPr>
        <w:t> !</w:t>
      </w:r>
    </w:p>
    <w:p w14:paraId="5385309B" w14:textId="77777777" w:rsidR="0046142F" w:rsidRDefault="003148C9" w:rsidP="0046142F">
      <w:pPr>
        <w:rPr>
          <w:szCs w:val="32"/>
          <w:lang w:eastAsia="en-US"/>
        </w:rPr>
      </w:pPr>
      <w:r>
        <w:rPr>
          <w:szCs w:val="32"/>
          <w:lang w:eastAsia="en-US"/>
        </w:rPr>
        <w:t>Lucien aveugle</w:t>
      </w:r>
      <w:r w:rsidR="0046142F">
        <w:rPr>
          <w:szCs w:val="32"/>
          <w:lang w:eastAsia="en-US"/>
        </w:rPr>
        <w:t> !</w:t>
      </w:r>
    </w:p>
    <w:p w14:paraId="0B5929C6" w14:textId="22AE0193" w:rsidR="0046142F" w:rsidRDefault="003148C9" w:rsidP="0046142F">
      <w:pPr>
        <w:rPr>
          <w:szCs w:val="32"/>
          <w:lang w:eastAsia="en-US"/>
        </w:rPr>
      </w:pPr>
      <w:r>
        <w:rPr>
          <w:szCs w:val="32"/>
          <w:lang w:eastAsia="en-US"/>
        </w:rPr>
        <w:t>Mais pourquoi ne pas se jeter à son cou</w:t>
      </w:r>
      <w:r w:rsidR="0046142F">
        <w:rPr>
          <w:szCs w:val="32"/>
          <w:lang w:eastAsia="en-US"/>
        </w:rPr>
        <w:t xml:space="preserve"> ! </w:t>
      </w:r>
      <w:r>
        <w:rPr>
          <w:szCs w:val="32"/>
          <w:lang w:eastAsia="en-US"/>
        </w:rPr>
        <w:t>pourquoi ne pas lui dire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Me voilà</w:t>
      </w:r>
      <w:r w:rsidR="0046142F">
        <w:rPr>
          <w:szCs w:val="32"/>
          <w:lang w:eastAsia="en-US"/>
        </w:rPr>
        <w:t xml:space="preserve">, </w:t>
      </w:r>
      <w:r>
        <w:rPr>
          <w:szCs w:val="32"/>
          <w:lang w:eastAsia="en-US"/>
        </w:rPr>
        <w:t>Berthe</w:t>
      </w:r>
      <w:r w:rsidR="0046142F">
        <w:rPr>
          <w:szCs w:val="32"/>
          <w:lang w:eastAsia="en-US"/>
        </w:rPr>
        <w:t xml:space="preserve">, </w:t>
      </w:r>
      <w:r>
        <w:rPr>
          <w:szCs w:val="32"/>
          <w:lang w:eastAsia="en-US"/>
        </w:rPr>
        <w:t>ta femme</w:t>
      </w:r>
      <w:r w:rsidR="0046142F">
        <w:rPr>
          <w:szCs w:val="32"/>
          <w:lang w:eastAsia="en-US"/>
        </w:rPr>
        <w:t xml:space="preserve"> ! </w:t>
      </w:r>
      <w:r>
        <w:rPr>
          <w:szCs w:val="32"/>
          <w:lang w:eastAsia="en-US"/>
        </w:rPr>
        <w:t>Berthe</w:t>
      </w:r>
      <w:r w:rsidR="0046142F">
        <w:rPr>
          <w:szCs w:val="32"/>
          <w:lang w:eastAsia="en-US"/>
        </w:rPr>
        <w:t xml:space="preserve">, </w:t>
      </w:r>
      <w:r>
        <w:rPr>
          <w:szCs w:val="32"/>
          <w:lang w:eastAsia="en-US"/>
        </w:rPr>
        <w:t>qui t</w:t>
      </w:r>
      <w:r w:rsidR="0046142F">
        <w:rPr>
          <w:szCs w:val="32"/>
          <w:lang w:eastAsia="en-US"/>
        </w:rPr>
        <w:t>’</w:t>
      </w:r>
      <w:r>
        <w:rPr>
          <w:szCs w:val="32"/>
          <w:lang w:eastAsia="en-US"/>
        </w:rPr>
        <w:t>aime et qui n</w:t>
      </w:r>
      <w:r w:rsidR="0046142F">
        <w:rPr>
          <w:szCs w:val="32"/>
          <w:lang w:eastAsia="en-US"/>
        </w:rPr>
        <w:t>’</w:t>
      </w:r>
      <w:r>
        <w:rPr>
          <w:szCs w:val="32"/>
          <w:lang w:eastAsia="en-US"/>
        </w:rPr>
        <w:t>a jamais cessé de t</w:t>
      </w:r>
      <w:r w:rsidR="0046142F">
        <w:rPr>
          <w:szCs w:val="32"/>
          <w:lang w:eastAsia="en-US"/>
        </w:rPr>
        <w:t>’</w:t>
      </w:r>
      <w:r>
        <w:rPr>
          <w:szCs w:val="32"/>
          <w:lang w:eastAsia="en-US"/>
        </w:rPr>
        <w:t>aimer</w:t>
      </w:r>
      <w:r w:rsidR="0046142F">
        <w:rPr>
          <w:szCs w:val="32"/>
          <w:lang w:eastAsia="en-US"/>
        </w:rPr>
        <w:t> !</w:t>
      </w:r>
    </w:p>
    <w:p w14:paraId="1496B5D7" w14:textId="77777777" w:rsidR="0046142F" w:rsidRDefault="003148C9" w:rsidP="0046142F">
      <w:pPr>
        <w:rPr>
          <w:szCs w:val="32"/>
          <w:lang w:eastAsia="en-US"/>
        </w:rPr>
      </w:pPr>
      <w:r>
        <w:rPr>
          <w:szCs w:val="32"/>
          <w:lang w:eastAsia="en-US"/>
        </w:rPr>
        <w:t>Hélas</w:t>
      </w:r>
      <w:r w:rsidR="0046142F">
        <w:rPr>
          <w:szCs w:val="32"/>
          <w:lang w:eastAsia="en-US"/>
        </w:rPr>
        <w:t xml:space="preserve"> ! </w:t>
      </w:r>
      <w:r>
        <w:rPr>
          <w:szCs w:val="32"/>
          <w:lang w:eastAsia="en-US"/>
        </w:rPr>
        <w:t>hélas</w:t>
      </w:r>
      <w:r w:rsidR="0046142F">
        <w:rPr>
          <w:szCs w:val="32"/>
          <w:lang w:eastAsia="en-US"/>
        </w:rPr>
        <w:t xml:space="preserve"> ! </w:t>
      </w:r>
      <w:r>
        <w:rPr>
          <w:szCs w:val="32"/>
          <w:lang w:eastAsia="en-US"/>
        </w:rPr>
        <w:t>c</w:t>
      </w:r>
      <w:r w:rsidR="0046142F">
        <w:rPr>
          <w:szCs w:val="32"/>
          <w:lang w:eastAsia="en-US"/>
        </w:rPr>
        <w:t>’</w:t>
      </w:r>
      <w:r>
        <w:rPr>
          <w:szCs w:val="32"/>
          <w:lang w:eastAsia="en-US"/>
        </w:rPr>
        <w:t>était là l</w:t>
      </w:r>
      <w:r w:rsidR="0046142F">
        <w:rPr>
          <w:szCs w:val="32"/>
          <w:lang w:eastAsia="en-US"/>
        </w:rPr>
        <w:t>’</w:t>
      </w:r>
      <w:r>
        <w:rPr>
          <w:szCs w:val="32"/>
          <w:lang w:eastAsia="en-US"/>
        </w:rPr>
        <w:t>angoisse</w:t>
      </w:r>
      <w:r w:rsidR="0046142F">
        <w:rPr>
          <w:szCs w:val="32"/>
          <w:lang w:eastAsia="en-US"/>
        </w:rPr>
        <w:t>.</w:t>
      </w:r>
    </w:p>
    <w:p w14:paraId="1DC1A803" w14:textId="77777777" w:rsidR="0046142F" w:rsidRDefault="003148C9" w:rsidP="0046142F">
      <w:pPr>
        <w:rPr>
          <w:szCs w:val="32"/>
          <w:lang w:eastAsia="en-US"/>
        </w:rPr>
      </w:pPr>
      <w:r>
        <w:rPr>
          <w:szCs w:val="32"/>
          <w:lang w:eastAsia="en-US"/>
        </w:rPr>
        <w:t>Angoisse affreuse</w:t>
      </w:r>
      <w:r w:rsidR="0046142F">
        <w:rPr>
          <w:szCs w:val="32"/>
          <w:lang w:eastAsia="en-US"/>
        </w:rPr>
        <w:t xml:space="preserve">, </w:t>
      </w:r>
      <w:r>
        <w:rPr>
          <w:szCs w:val="32"/>
          <w:lang w:eastAsia="en-US"/>
        </w:rPr>
        <w:t>souffrance terrible parmi toutes les souffrances qu</w:t>
      </w:r>
      <w:r w:rsidR="0046142F">
        <w:rPr>
          <w:szCs w:val="32"/>
          <w:lang w:eastAsia="en-US"/>
        </w:rPr>
        <w:t>’</w:t>
      </w:r>
      <w:r>
        <w:rPr>
          <w:szCs w:val="32"/>
          <w:lang w:eastAsia="en-US"/>
        </w:rPr>
        <w:t>elle avait subies</w:t>
      </w:r>
      <w:r w:rsidR="0046142F">
        <w:rPr>
          <w:szCs w:val="32"/>
          <w:lang w:eastAsia="en-US"/>
        </w:rPr>
        <w:t xml:space="preserve">, </w:t>
      </w:r>
      <w:r>
        <w:rPr>
          <w:szCs w:val="32"/>
          <w:lang w:eastAsia="en-US"/>
        </w:rPr>
        <w:t>la pauvre Berthe</w:t>
      </w:r>
      <w:r w:rsidR="0046142F">
        <w:rPr>
          <w:szCs w:val="32"/>
          <w:lang w:eastAsia="en-US"/>
        </w:rPr>
        <w:t>.</w:t>
      </w:r>
    </w:p>
    <w:p w14:paraId="117CB886" w14:textId="77777777" w:rsidR="0046142F" w:rsidRDefault="003148C9" w:rsidP="0046142F">
      <w:pPr>
        <w:rPr>
          <w:szCs w:val="32"/>
          <w:lang w:eastAsia="en-US"/>
        </w:rPr>
      </w:pPr>
      <w:r>
        <w:rPr>
          <w:szCs w:val="32"/>
          <w:lang w:eastAsia="en-US"/>
        </w:rPr>
        <w:t>Lucien reprit</w:t>
      </w:r>
      <w:r w:rsidR="0046142F">
        <w:rPr>
          <w:szCs w:val="32"/>
          <w:lang w:eastAsia="en-US"/>
        </w:rPr>
        <w:t xml:space="preserve">, </w:t>
      </w:r>
      <w:r>
        <w:rPr>
          <w:szCs w:val="32"/>
          <w:lang w:eastAsia="en-US"/>
        </w:rPr>
        <w:t>après un silence</w:t>
      </w:r>
      <w:r w:rsidR="0046142F">
        <w:rPr>
          <w:szCs w:val="32"/>
          <w:lang w:eastAsia="en-US"/>
        </w:rPr>
        <w:t> :</w:t>
      </w:r>
    </w:p>
    <w:p w14:paraId="696D3BD7" w14:textId="77777777" w:rsidR="0046142F" w:rsidRDefault="0046142F" w:rsidP="0046142F">
      <w:pPr>
        <w:rPr>
          <w:szCs w:val="32"/>
          <w:lang w:eastAsia="en-US"/>
        </w:rPr>
      </w:pPr>
      <w:r>
        <w:rPr>
          <w:lang w:eastAsia="en-US"/>
        </w:rPr>
        <w:t>« — </w:t>
      </w:r>
      <w:r w:rsidR="003148C9">
        <w:rPr>
          <w:szCs w:val="32"/>
          <w:lang w:eastAsia="en-US"/>
        </w:rPr>
        <w:t>Nous autres</w:t>
      </w:r>
      <w:r>
        <w:rPr>
          <w:szCs w:val="32"/>
          <w:lang w:eastAsia="en-US"/>
        </w:rPr>
        <w:t xml:space="preserve">, </w:t>
      </w:r>
      <w:r w:rsidR="003148C9">
        <w:rPr>
          <w:szCs w:val="32"/>
          <w:lang w:eastAsia="en-US"/>
        </w:rPr>
        <w:t>Bretons</w:t>
      </w:r>
      <w:r>
        <w:rPr>
          <w:szCs w:val="32"/>
          <w:lang w:eastAsia="en-US"/>
        </w:rPr>
        <w:t xml:space="preserve">, </w:t>
      </w:r>
      <w:r w:rsidR="003148C9">
        <w:rPr>
          <w:szCs w:val="32"/>
          <w:lang w:eastAsia="en-US"/>
        </w:rPr>
        <w:t>nous aimons tous ceux qui sont de la Bretagne</w:t>
      </w:r>
      <w:r>
        <w:rPr>
          <w:szCs w:val="32"/>
          <w:lang w:eastAsia="en-US"/>
        </w:rPr>
        <w:t xml:space="preserve">… </w:t>
      </w:r>
      <w:r w:rsidR="003148C9">
        <w:rPr>
          <w:szCs w:val="32"/>
          <w:lang w:eastAsia="en-US"/>
        </w:rPr>
        <w:t>c</w:t>
      </w:r>
      <w:r>
        <w:rPr>
          <w:szCs w:val="32"/>
          <w:lang w:eastAsia="en-US"/>
        </w:rPr>
        <w:t>’</w:t>
      </w:r>
      <w:r w:rsidR="003148C9">
        <w:rPr>
          <w:szCs w:val="32"/>
          <w:lang w:eastAsia="en-US"/>
        </w:rPr>
        <w:t>est pour cela que je vous ai interrogée</w:t>
      </w:r>
      <w:r>
        <w:rPr>
          <w:szCs w:val="32"/>
          <w:lang w:eastAsia="en-US"/>
        </w:rPr>
        <w:t xml:space="preserve">, </w:t>
      </w:r>
      <w:r w:rsidR="003148C9">
        <w:rPr>
          <w:szCs w:val="32"/>
          <w:lang w:eastAsia="en-US"/>
        </w:rPr>
        <w:t>madame</w:t>
      </w:r>
      <w:r>
        <w:rPr>
          <w:szCs w:val="32"/>
          <w:lang w:eastAsia="en-US"/>
        </w:rPr>
        <w:t>…</w:t>
      </w:r>
    </w:p>
    <w:p w14:paraId="1F2E6A22" w14:textId="77777777" w:rsidR="0046142F" w:rsidRDefault="0046142F" w:rsidP="0046142F">
      <w:pPr>
        <w:rPr>
          <w:szCs w:val="32"/>
          <w:lang w:eastAsia="en-US"/>
        </w:rPr>
      </w:pPr>
      <w:r>
        <w:rPr>
          <w:szCs w:val="32"/>
          <w:lang w:eastAsia="en-US"/>
        </w:rPr>
        <w:t>« </w:t>
      </w:r>
      <w:r w:rsidR="003148C9">
        <w:rPr>
          <w:szCs w:val="32"/>
          <w:lang w:eastAsia="en-US"/>
        </w:rPr>
        <w:t>Nous devions nous marier</w:t>
      </w:r>
      <w:r>
        <w:rPr>
          <w:szCs w:val="32"/>
          <w:lang w:eastAsia="en-US"/>
        </w:rPr>
        <w:t xml:space="preserve">, </w:t>
      </w:r>
      <w:r w:rsidR="003148C9">
        <w:rPr>
          <w:szCs w:val="32"/>
          <w:lang w:eastAsia="en-US"/>
        </w:rPr>
        <w:t>la jeune fille et moi</w:t>
      </w:r>
      <w:r>
        <w:rPr>
          <w:szCs w:val="32"/>
          <w:lang w:eastAsia="en-US"/>
        </w:rPr>
        <w:t>…</w:t>
      </w:r>
    </w:p>
    <w:p w14:paraId="6B67949B" w14:textId="1E9D9A1F" w:rsidR="0046142F" w:rsidRDefault="0046142F" w:rsidP="0046142F">
      <w:pPr>
        <w:rPr>
          <w:lang w:eastAsia="en-US"/>
        </w:rPr>
      </w:pPr>
      <w:r>
        <w:rPr>
          <w:lang w:eastAsia="en-US"/>
        </w:rPr>
        <w:t>« </w:t>
      </w:r>
      <w:r w:rsidR="003148C9">
        <w:rPr>
          <w:lang w:eastAsia="en-US"/>
        </w:rPr>
        <w:t>Vous ai-je dit son nom</w:t>
      </w:r>
      <w:r>
        <w:rPr>
          <w:lang w:eastAsia="en-US"/>
        </w:rPr>
        <w:t> ?… »</w:t>
      </w:r>
    </w:p>
    <w:p w14:paraId="6F9D1474" w14:textId="77777777" w:rsidR="0046142F" w:rsidRDefault="0046142F" w:rsidP="0046142F">
      <w:pPr>
        <w:rPr>
          <w:szCs w:val="32"/>
          <w:lang w:eastAsia="en-US"/>
        </w:rPr>
      </w:pPr>
      <w:r>
        <w:rPr>
          <w:lang w:eastAsia="en-US"/>
        </w:rPr>
        <w:t>— </w:t>
      </w:r>
      <w:r w:rsidR="003148C9">
        <w:rPr>
          <w:szCs w:val="32"/>
          <w:lang w:eastAsia="en-US"/>
        </w:rPr>
        <w:t>Je ne sais</w:t>
      </w:r>
      <w:r>
        <w:rPr>
          <w:szCs w:val="32"/>
          <w:lang w:eastAsia="en-US"/>
        </w:rPr>
        <w:t xml:space="preserve">, </w:t>
      </w:r>
      <w:r w:rsidR="003148C9">
        <w:rPr>
          <w:szCs w:val="32"/>
          <w:lang w:eastAsia="en-US"/>
        </w:rPr>
        <w:t>répliqua madame de Marans</w:t>
      </w:r>
      <w:r>
        <w:rPr>
          <w:szCs w:val="32"/>
          <w:lang w:eastAsia="en-US"/>
        </w:rPr>
        <w:t>.</w:t>
      </w:r>
    </w:p>
    <w:p w14:paraId="7C91DDAE" w14:textId="77777777" w:rsidR="0046142F" w:rsidRDefault="0046142F" w:rsidP="0046142F">
      <w:pPr>
        <w:rPr>
          <w:szCs w:val="32"/>
          <w:lang w:eastAsia="en-US"/>
        </w:rPr>
      </w:pPr>
      <w:r>
        <w:rPr>
          <w:lang w:eastAsia="en-US"/>
        </w:rPr>
        <w:t>— </w:t>
      </w:r>
      <w:r w:rsidR="003148C9">
        <w:rPr>
          <w:szCs w:val="32"/>
          <w:lang w:eastAsia="en-US"/>
        </w:rPr>
        <w:t>Elle s</w:t>
      </w:r>
      <w:r>
        <w:rPr>
          <w:szCs w:val="32"/>
          <w:lang w:eastAsia="en-US"/>
        </w:rPr>
        <w:t>’</w:t>
      </w:r>
      <w:r w:rsidR="003148C9">
        <w:rPr>
          <w:szCs w:val="32"/>
          <w:lang w:eastAsia="en-US"/>
        </w:rPr>
        <w:t>appelait Berthe</w:t>
      </w:r>
      <w:r>
        <w:rPr>
          <w:szCs w:val="32"/>
          <w:lang w:eastAsia="en-US"/>
        </w:rPr>
        <w:t>…</w:t>
      </w:r>
    </w:p>
    <w:p w14:paraId="2582AF42" w14:textId="101D6ADA" w:rsidR="0046142F" w:rsidRDefault="003148C9" w:rsidP="0046142F">
      <w:pPr>
        <w:rPr>
          <w:szCs w:val="32"/>
          <w:lang w:eastAsia="en-US"/>
        </w:rPr>
      </w:pPr>
      <w:r>
        <w:rPr>
          <w:szCs w:val="32"/>
          <w:lang w:eastAsia="en-US"/>
        </w:rPr>
        <w:t>Berthe appuya sa main contre son cœur</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Une larme jaillit de ses yeux</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Mais elle ne parla point</w:t>
      </w:r>
      <w:r w:rsidR="0046142F">
        <w:rPr>
          <w:szCs w:val="32"/>
          <w:lang w:eastAsia="en-US"/>
        </w:rPr>
        <w:t>.</w:t>
      </w:r>
    </w:p>
    <w:p w14:paraId="502C030B"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aveugle attendit un instant</w:t>
      </w:r>
      <w:r w:rsidR="0046142F">
        <w:rPr>
          <w:szCs w:val="32"/>
          <w:lang w:eastAsia="en-US"/>
        </w:rPr>
        <w:t xml:space="preserve">, </w:t>
      </w:r>
      <w:r>
        <w:rPr>
          <w:szCs w:val="32"/>
          <w:lang w:eastAsia="en-US"/>
        </w:rPr>
        <w:t>puis il reprit</w:t>
      </w:r>
      <w:r w:rsidR="0046142F">
        <w:rPr>
          <w:szCs w:val="32"/>
          <w:lang w:eastAsia="en-US"/>
        </w:rPr>
        <w:t> :</w:t>
      </w:r>
    </w:p>
    <w:p w14:paraId="4460DDCB" w14:textId="77777777" w:rsidR="0046142F" w:rsidRDefault="0046142F" w:rsidP="0046142F">
      <w:pPr>
        <w:rPr>
          <w:szCs w:val="32"/>
          <w:lang w:eastAsia="en-US"/>
        </w:rPr>
      </w:pPr>
      <w:r>
        <w:rPr>
          <w:lang w:eastAsia="en-US"/>
        </w:rPr>
        <w:t>« — </w:t>
      </w:r>
      <w:r w:rsidR="003148C9">
        <w:rPr>
          <w:szCs w:val="32"/>
          <w:lang w:eastAsia="en-US"/>
        </w:rPr>
        <w:t>Un misérable voulut s</w:t>
      </w:r>
      <w:r>
        <w:rPr>
          <w:szCs w:val="32"/>
          <w:lang w:eastAsia="en-US"/>
        </w:rPr>
        <w:t>’</w:t>
      </w:r>
      <w:r w:rsidR="003148C9">
        <w:rPr>
          <w:szCs w:val="32"/>
          <w:lang w:eastAsia="en-US"/>
        </w:rPr>
        <w:t>attaquer à elle</w:t>
      </w:r>
      <w:r>
        <w:rPr>
          <w:szCs w:val="32"/>
          <w:lang w:eastAsia="en-US"/>
        </w:rPr>
        <w:t xml:space="preserve"> ; </w:t>
      </w:r>
      <w:r w:rsidR="003148C9">
        <w:rPr>
          <w:szCs w:val="32"/>
          <w:lang w:eastAsia="en-US"/>
        </w:rPr>
        <w:t>je le tuai</w:t>
      </w:r>
      <w:r>
        <w:rPr>
          <w:szCs w:val="32"/>
          <w:lang w:eastAsia="en-US"/>
        </w:rPr>
        <w:t>.</w:t>
      </w:r>
    </w:p>
    <w:p w14:paraId="7C332374" w14:textId="77777777" w:rsidR="0046142F" w:rsidRDefault="0046142F" w:rsidP="0046142F">
      <w:pPr>
        <w:rPr>
          <w:szCs w:val="32"/>
          <w:lang w:eastAsia="en-US"/>
        </w:rPr>
      </w:pPr>
      <w:r>
        <w:rPr>
          <w:szCs w:val="32"/>
          <w:lang w:eastAsia="en-US"/>
        </w:rPr>
        <w:t>« </w:t>
      </w:r>
      <w:r w:rsidR="003148C9">
        <w:rPr>
          <w:szCs w:val="32"/>
          <w:lang w:eastAsia="en-US"/>
        </w:rPr>
        <w:t>Je quittai le pays</w:t>
      </w:r>
      <w:r>
        <w:rPr>
          <w:szCs w:val="32"/>
          <w:lang w:eastAsia="en-US"/>
        </w:rPr>
        <w:t xml:space="preserve">. </w:t>
      </w:r>
      <w:r w:rsidR="003148C9">
        <w:rPr>
          <w:szCs w:val="32"/>
          <w:lang w:eastAsia="en-US"/>
        </w:rPr>
        <w:t>Un jeune garçon</w:t>
      </w:r>
      <w:r>
        <w:rPr>
          <w:szCs w:val="32"/>
          <w:lang w:eastAsia="en-US"/>
        </w:rPr>
        <w:t xml:space="preserve">, </w:t>
      </w:r>
      <w:r w:rsidR="003148C9">
        <w:rPr>
          <w:szCs w:val="32"/>
          <w:lang w:eastAsia="en-US"/>
        </w:rPr>
        <w:t>qui était mon ami plutôt que mon serviteur</w:t>
      </w:r>
      <w:r>
        <w:rPr>
          <w:szCs w:val="32"/>
          <w:lang w:eastAsia="en-US"/>
        </w:rPr>
        <w:t xml:space="preserve">, </w:t>
      </w:r>
      <w:r w:rsidR="003148C9">
        <w:rPr>
          <w:szCs w:val="32"/>
          <w:lang w:eastAsia="en-US"/>
        </w:rPr>
        <w:t>et que j</w:t>
      </w:r>
      <w:r>
        <w:rPr>
          <w:szCs w:val="32"/>
          <w:lang w:eastAsia="en-US"/>
        </w:rPr>
        <w:t>’</w:t>
      </w:r>
      <w:r w:rsidR="003148C9">
        <w:rPr>
          <w:szCs w:val="32"/>
          <w:lang w:eastAsia="en-US"/>
        </w:rPr>
        <w:t>aimais comme s</w:t>
      </w:r>
      <w:r>
        <w:rPr>
          <w:szCs w:val="32"/>
          <w:lang w:eastAsia="en-US"/>
        </w:rPr>
        <w:t>’</w:t>
      </w:r>
      <w:r w:rsidR="003148C9">
        <w:rPr>
          <w:szCs w:val="32"/>
          <w:lang w:eastAsia="en-US"/>
        </w:rPr>
        <w:t>il eût été mon frère</w:t>
      </w:r>
      <w:r>
        <w:rPr>
          <w:szCs w:val="32"/>
          <w:lang w:eastAsia="en-US"/>
        </w:rPr>
        <w:t xml:space="preserve">, </w:t>
      </w:r>
      <w:r w:rsidR="003148C9">
        <w:rPr>
          <w:szCs w:val="32"/>
          <w:lang w:eastAsia="en-US"/>
        </w:rPr>
        <w:t>m</w:t>
      </w:r>
      <w:r>
        <w:rPr>
          <w:szCs w:val="32"/>
          <w:lang w:eastAsia="en-US"/>
        </w:rPr>
        <w:t>’</w:t>
      </w:r>
      <w:r w:rsidR="003148C9">
        <w:rPr>
          <w:szCs w:val="32"/>
          <w:lang w:eastAsia="en-US"/>
        </w:rPr>
        <w:t>avait promis de me la ramener à Grandville</w:t>
      </w:r>
      <w:r>
        <w:rPr>
          <w:szCs w:val="32"/>
          <w:lang w:eastAsia="en-US"/>
        </w:rPr>
        <w:t xml:space="preserve">, </w:t>
      </w:r>
      <w:r w:rsidR="003148C9">
        <w:rPr>
          <w:szCs w:val="32"/>
          <w:lang w:eastAsia="en-US"/>
        </w:rPr>
        <w:t>où nous devions nous embarquer</w:t>
      </w:r>
      <w:r>
        <w:rPr>
          <w:szCs w:val="32"/>
          <w:lang w:eastAsia="en-US"/>
        </w:rPr>
        <w:t>.</w:t>
      </w:r>
    </w:p>
    <w:p w14:paraId="29F6F67C" w14:textId="2AC1FA3A" w:rsidR="0046142F" w:rsidRDefault="0046142F" w:rsidP="0046142F">
      <w:pPr>
        <w:rPr>
          <w:lang w:eastAsia="en-US"/>
        </w:rPr>
      </w:pPr>
      <w:r>
        <w:rPr>
          <w:szCs w:val="32"/>
          <w:lang w:eastAsia="en-US"/>
        </w:rPr>
        <w:lastRenderedPageBreak/>
        <w:t>« </w:t>
      </w:r>
      <w:r w:rsidR="003148C9">
        <w:rPr>
          <w:szCs w:val="32"/>
          <w:lang w:eastAsia="en-US"/>
        </w:rPr>
        <w:t>Il me manqua de parole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que Dieu le lui pardonne</w:t>
      </w:r>
      <w:r>
        <w:rPr>
          <w:szCs w:val="32"/>
          <w:lang w:eastAsia="en-US"/>
        </w:rPr>
        <w:t xml:space="preserve"> ! </w:t>
      </w:r>
      <w:r w:rsidR="003148C9">
        <w:rPr>
          <w:szCs w:val="32"/>
          <w:lang w:eastAsia="en-US"/>
        </w:rPr>
        <w:t>C</w:t>
      </w:r>
      <w:r>
        <w:rPr>
          <w:szCs w:val="32"/>
          <w:lang w:eastAsia="en-US"/>
        </w:rPr>
        <w:t>’</w:t>
      </w:r>
      <w:r w:rsidR="003148C9">
        <w:rPr>
          <w:szCs w:val="32"/>
          <w:lang w:eastAsia="en-US"/>
        </w:rPr>
        <w:t>est le bonheur de ma vie entière qu</w:t>
      </w:r>
      <w:r>
        <w:rPr>
          <w:szCs w:val="32"/>
          <w:lang w:eastAsia="en-US"/>
        </w:rPr>
        <w:t>’</w:t>
      </w:r>
      <w:r w:rsidR="003148C9">
        <w:rPr>
          <w:szCs w:val="32"/>
          <w:lang w:eastAsia="en-US"/>
        </w:rPr>
        <w:t>il m</w:t>
      </w:r>
      <w:r>
        <w:rPr>
          <w:szCs w:val="32"/>
          <w:lang w:eastAsia="en-US"/>
        </w:rPr>
        <w:t>’</w:t>
      </w:r>
      <w:r w:rsidR="003148C9">
        <w:rPr>
          <w:szCs w:val="32"/>
          <w:lang w:eastAsia="en-US"/>
        </w:rPr>
        <w:t>a pris</w:t>
      </w:r>
      <w:r>
        <w:rPr>
          <w:szCs w:val="32"/>
          <w:lang w:eastAsia="en-US"/>
        </w:rPr>
        <w:t>. »</w:t>
      </w:r>
    </w:p>
    <w:p w14:paraId="5A091293" w14:textId="77777777" w:rsidR="0046142F" w:rsidRDefault="0046142F" w:rsidP="0046142F">
      <w:pPr>
        <w:rPr>
          <w:szCs w:val="32"/>
          <w:lang w:eastAsia="en-US"/>
        </w:rPr>
      </w:pPr>
      <w:r>
        <w:rPr>
          <w:lang w:eastAsia="en-US"/>
        </w:rPr>
        <w:t>— </w:t>
      </w:r>
      <w:proofErr w:type="spellStart"/>
      <w:r w:rsidR="003148C9">
        <w:rPr>
          <w:szCs w:val="32"/>
          <w:lang w:eastAsia="en-US"/>
        </w:rPr>
        <w:t>Tiennet</w:t>
      </w:r>
      <w:proofErr w:type="spellEnd"/>
      <w:r w:rsidR="003148C9">
        <w:rPr>
          <w:szCs w:val="32"/>
          <w:lang w:eastAsia="en-US"/>
        </w:rPr>
        <w:t xml:space="preserve"> </w:t>
      </w:r>
      <w:proofErr w:type="spellStart"/>
      <w:r w:rsidR="003148C9">
        <w:rPr>
          <w:szCs w:val="32"/>
          <w:lang w:eastAsia="en-US"/>
        </w:rPr>
        <w:t>Blône</w:t>
      </w:r>
      <w:proofErr w:type="spellEnd"/>
      <w:r>
        <w:rPr>
          <w:szCs w:val="32"/>
          <w:lang w:eastAsia="en-US"/>
        </w:rPr>
        <w:t xml:space="preserve"> ! </w:t>
      </w:r>
      <w:r w:rsidR="003148C9">
        <w:rPr>
          <w:szCs w:val="32"/>
          <w:lang w:eastAsia="en-US"/>
        </w:rPr>
        <w:t>pensa Berthe</w:t>
      </w:r>
      <w:r>
        <w:rPr>
          <w:szCs w:val="32"/>
          <w:lang w:eastAsia="en-US"/>
        </w:rPr>
        <w:t>.</w:t>
      </w:r>
    </w:p>
    <w:p w14:paraId="79C6EAB2" w14:textId="77777777" w:rsidR="0046142F" w:rsidRDefault="003148C9" w:rsidP="0046142F">
      <w:pPr>
        <w:rPr>
          <w:szCs w:val="32"/>
          <w:lang w:eastAsia="en-US"/>
        </w:rPr>
      </w:pPr>
      <w:r>
        <w:rPr>
          <w:szCs w:val="32"/>
          <w:lang w:eastAsia="en-US"/>
        </w:rPr>
        <w:t>Puis elle ajouta intérieurement</w:t>
      </w:r>
      <w:r w:rsidR="0046142F">
        <w:rPr>
          <w:szCs w:val="32"/>
          <w:lang w:eastAsia="en-US"/>
        </w:rPr>
        <w:t> :</w:t>
      </w:r>
    </w:p>
    <w:p w14:paraId="685D3FD9" w14:textId="77777777" w:rsidR="0046142F" w:rsidRDefault="0046142F" w:rsidP="0046142F">
      <w:pPr>
        <w:rPr>
          <w:szCs w:val="32"/>
          <w:lang w:eastAsia="en-US"/>
        </w:rPr>
      </w:pPr>
      <w:r>
        <w:rPr>
          <w:lang w:eastAsia="en-US"/>
        </w:rPr>
        <w:t>— </w:t>
      </w:r>
      <w:r w:rsidR="003148C9">
        <w:rPr>
          <w:szCs w:val="32"/>
          <w:lang w:eastAsia="en-US"/>
        </w:rPr>
        <w:t>Il ne m</w:t>
      </w:r>
      <w:r>
        <w:rPr>
          <w:szCs w:val="32"/>
          <w:lang w:eastAsia="en-US"/>
        </w:rPr>
        <w:t>’</w:t>
      </w:r>
      <w:r w:rsidR="003148C9">
        <w:rPr>
          <w:szCs w:val="32"/>
          <w:lang w:eastAsia="en-US"/>
        </w:rPr>
        <w:t>avait pas oubliée</w:t>
      </w:r>
      <w:r>
        <w:rPr>
          <w:szCs w:val="32"/>
          <w:lang w:eastAsia="en-US"/>
        </w:rPr>
        <w:t xml:space="preserve"> !… </w:t>
      </w:r>
      <w:r w:rsidR="003148C9">
        <w:rPr>
          <w:szCs w:val="32"/>
          <w:lang w:eastAsia="en-US"/>
        </w:rPr>
        <w:t xml:space="preserve">Et Fargeau avait menti à la </w:t>
      </w:r>
      <w:proofErr w:type="spellStart"/>
      <w:r w:rsidR="003148C9">
        <w:rPr>
          <w:szCs w:val="32"/>
          <w:lang w:eastAsia="en-US"/>
        </w:rPr>
        <w:t>Mestivière</w:t>
      </w:r>
      <w:proofErr w:type="spellEnd"/>
      <w:r>
        <w:rPr>
          <w:szCs w:val="32"/>
          <w:lang w:eastAsia="en-US"/>
        </w:rPr>
        <w:t xml:space="preserve"> !… </w:t>
      </w:r>
      <w:r w:rsidR="003148C9">
        <w:rPr>
          <w:szCs w:val="32"/>
          <w:lang w:eastAsia="en-US"/>
        </w:rPr>
        <w:t>mais sa bouche resta close</w:t>
      </w:r>
      <w:r>
        <w:rPr>
          <w:szCs w:val="32"/>
          <w:lang w:eastAsia="en-US"/>
        </w:rPr>
        <w:t>.</w:t>
      </w:r>
    </w:p>
    <w:p w14:paraId="0182C753" w14:textId="77777777" w:rsidR="0046142F" w:rsidRDefault="003148C9" w:rsidP="0046142F">
      <w:pPr>
        <w:rPr>
          <w:szCs w:val="32"/>
          <w:lang w:eastAsia="en-US"/>
        </w:rPr>
      </w:pPr>
      <w:r>
        <w:rPr>
          <w:szCs w:val="32"/>
          <w:lang w:eastAsia="en-US"/>
        </w:rPr>
        <w:t>Elle ne pouvait plus conserver même un doute</w:t>
      </w:r>
      <w:r w:rsidR="0046142F">
        <w:rPr>
          <w:szCs w:val="32"/>
          <w:lang w:eastAsia="en-US"/>
        </w:rPr>
        <w:t>.</w:t>
      </w:r>
    </w:p>
    <w:p w14:paraId="612969A8" w14:textId="77777777" w:rsidR="0046142F" w:rsidRDefault="003148C9" w:rsidP="0046142F">
      <w:pPr>
        <w:rPr>
          <w:szCs w:val="32"/>
          <w:lang w:eastAsia="en-US"/>
        </w:rPr>
      </w:pPr>
      <w:r>
        <w:rPr>
          <w:szCs w:val="32"/>
          <w:lang w:eastAsia="en-US"/>
        </w:rPr>
        <w:t>Et cependant la pâleur de son front devenait plus mate</w:t>
      </w:r>
      <w:r w:rsidR="0046142F">
        <w:rPr>
          <w:szCs w:val="32"/>
          <w:lang w:eastAsia="en-US"/>
        </w:rPr>
        <w:t xml:space="preserve">, </w:t>
      </w:r>
      <w:r>
        <w:rPr>
          <w:szCs w:val="32"/>
          <w:lang w:eastAsia="en-US"/>
        </w:rPr>
        <w:t>et ses yeux levés au ciel exprimaient un navrant désespoir</w:t>
      </w:r>
      <w:r w:rsidR="0046142F">
        <w:rPr>
          <w:szCs w:val="32"/>
          <w:lang w:eastAsia="en-US"/>
        </w:rPr>
        <w:t>.</w:t>
      </w:r>
    </w:p>
    <w:p w14:paraId="508D4457" w14:textId="77777777" w:rsidR="0046142F" w:rsidRDefault="0046142F" w:rsidP="0046142F">
      <w:pPr>
        <w:rPr>
          <w:szCs w:val="32"/>
          <w:lang w:eastAsia="en-US"/>
        </w:rPr>
      </w:pPr>
      <w:r>
        <w:rPr>
          <w:lang w:eastAsia="en-US"/>
        </w:rPr>
        <w:t>« — </w:t>
      </w:r>
      <w:r w:rsidR="003148C9">
        <w:rPr>
          <w:szCs w:val="32"/>
          <w:lang w:eastAsia="en-US"/>
        </w:rPr>
        <w:t>J</w:t>
      </w:r>
      <w:r>
        <w:rPr>
          <w:szCs w:val="32"/>
          <w:lang w:eastAsia="en-US"/>
        </w:rPr>
        <w:t>’</w:t>
      </w:r>
      <w:r w:rsidR="003148C9">
        <w:rPr>
          <w:szCs w:val="32"/>
          <w:lang w:eastAsia="en-US"/>
        </w:rPr>
        <w:t>abandonnais</w:t>
      </w:r>
      <w:r>
        <w:rPr>
          <w:szCs w:val="32"/>
          <w:lang w:eastAsia="en-US"/>
        </w:rPr>
        <w:t xml:space="preserve">, </w:t>
      </w:r>
      <w:r w:rsidR="003148C9">
        <w:rPr>
          <w:szCs w:val="32"/>
          <w:lang w:eastAsia="en-US"/>
        </w:rPr>
        <w:t>en Bretagne</w:t>
      </w:r>
      <w:r>
        <w:rPr>
          <w:szCs w:val="32"/>
          <w:lang w:eastAsia="en-US"/>
        </w:rPr>
        <w:t xml:space="preserve">, </w:t>
      </w:r>
      <w:r w:rsidR="003148C9">
        <w:rPr>
          <w:szCs w:val="32"/>
          <w:lang w:eastAsia="en-US"/>
        </w:rPr>
        <w:t>poursuivit Lucien</w:t>
      </w:r>
      <w:r>
        <w:rPr>
          <w:szCs w:val="32"/>
          <w:lang w:eastAsia="en-US"/>
        </w:rPr>
        <w:t xml:space="preserve">, </w:t>
      </w:r>
      <w:r w:rsidR="003148C9">
        <w:rPr>
          <w:szCs w:val="32"/>
          <w:lang w:eastAsia="en-US"/>
        </w:rPr>
        <w:t>une assez riche succession</w:t>
      </w:r>
      <w:r>
        <w:rPr>
          <w:szCs w:val="32"/>
          <w:lang w:eastAsia="en-US"/>
        </w:rPr>
        <w:t xml:space="preserve">, </w:t>
      </w:r>
      <w:r w:rsidR="003148C9">
        <w:rPr>
          <w:szCs w:val="32"/>
          <w:lang w:eastAsia="en-US"/>
        </w:rPr>
        <w:t>mais la fortune</w:t>
      </w:r>
      <w:r>
        <w:rPr>
          <w:szCs w:val="32"/>
          <w:lang w:eastAsia="en-US"/>
        </w:rPr>
        <w:t xml:space="preserve">, </w:t>
      </w:r>
      <w:r w:rsidR="003148C9">
        <w:rPr>
          <w:szCs w:val="32"/>
          <w:lang w:eastAsia="en-US"/>
        </w:rPr>
        <w:t>que je ne désirais pas</w:t>
      </w:r>
      <w:r>
        <w:rPr>
          <w:szCs w:val="32"/>
          <w:lang w:eastAsia="en-US"/>
        </w:rPr>
        <w:t xml:space="preserve">, </w:t>
      </w:r>
      <w:r w:rsidR="003148C9">
        <w:rPr>
          <w:szCs w:val="32"/>
          <w:lang w:eastAsia="en-US"/>
        </w:rPr>
        <w:t>vint en quelque sorte me chercher</w:t>
      </w:r>
      <w:r>
        <w:rPr>
          <w:szCs w:val="32"/>
          <w:lang w:eastAsia="en-US"/>
        </w:rPr>
        <w:t>.</w:t>
      </w:r>
    </w:p>
    <w:p w14:paraId="1058CD78" w14:textId="77777777" w:rsidR="0046142F" w:rsidRDefault="0046142F" w:rsidP="0046142F">
      <w:pPr>
        <w:rPr>
          <w:szCs w:val="32"/>
          <w:lang w:eastAsia="en-US"/>
        </w:rPr>
      </w:pPr>
      <w:r>
        <w:rPr>
          <w:szCs w:val="32"/>
          <w:lang w:eastAsia="en-US"/>
        </w:rPr>
        <w:t>« </w:t>
      </w:r>
      <w:r w:rsidR="003148C9">
        <w:rPr>
          <w:szCs w:val="32"/>
          <w:lang w:eastAsia="en-US"/>
        </w:rPr>
        <w:t>J</w:t>
      </w:r>
      <w:r>
        <w:rPr>
          <w:szCs w:val="32"/>
          <w:lang w:eastAsia="en-US"/>
        </w:rPr>
        <w:t>’</w:t>
      </w:r>
      <w:r w:rsidR="003148C9">
        <w:rPr>
          <w:szCs w:val="32"/>
          <w:lang w:eastAsia="en-US"/>
        </w:rPr>
        <w:t>étais parti avec un chevalier d</w:t>
      </w:r>
      <w:r>
        <w:rPr>
          <w:szCs w:val="32"/>
          <w:lang w:eastAsia="en-US"/>
        </w:rPr>
        <w:t>’</w:t>
      </w:r>
      <w:r w:rsidR="003148C9">
        <w:rPr>
          <w:szCs w:val="32"/>
          <w:lang w:eastAsia="en-US"/>
        </w:rPr>
        <w:t>industrie qui nous avait tous trompés</w:t>
      </w:r>
      <w:r>
        <w:rPr>
          <w:szCs w:val="32"/>
          <w:lang w:eastAsia="en-US"/>
        </w:rPr>
        <w:t xml:space="preserve">, </w:t>
      </w:r>
      <w:r w:rsidR="003148C9">
        <w:rPr>
          <w:szCs w:val="32"/>
          <w:lang w:eastAsia="en-US"/>
        </w:rPr>
        <w:t>et qui</w:t>
      </w:r>
      <w:r>
        <w:rPr>
          <w:szCs w:val="32"/>
          <w:lang w:eastAsia="en-US"/>
        </w:rPr>
        <w:t xml:space="preserve">, </w:t>
      </w:r>
      <w:r w:rsidR="003148C9">
        <w:rPr>
          <w:szCs w:val="32"/>
          <w:lang w:eastAsia="en-US"/>
        </w:rPr>
        <w:t>au lieu de nous conduire à l</w:t>
      </w:r>
      <w:r>
        <w:rPr>
          <w:szCs w:val="32"/>
          <w:lang w:eastAsia="en-US"/>
        </w:rPr>
        <w:t>’</w:t>
      </w:r>
      <w:r w:rsidR="003148C9">
        <w:rPr>
          <w:szCs w:val="32"/>
          <w:lang w:eastAsia="en-US"/>
        </w:rPr>
        <w:t>autre bout de l</w:t>
      </w:r>
      <w:r>
        <w:rPr>
          <w:szCs w:val="32"/>
          <w:lang w:eastAsia="en-US"/>
        </w:rPr>
        <w:t>’</w:t>
      </w:r>
      <w:r w:rsidR="003148C9">
        <w:rPr>
          <w:szCs w:val="32"/>
          <w:lang w:eastAsia="en-US"/>
        </w:rPr>
        <w:t>Europe</w:t>
      </w:r>
      <w:r>
        <w:rPr>
          <w:szCs w:val="32"/>
          <w:lang w:eastAsia="en-US"/>
        </w:rPr>
        <w:t xml:space="preserve">, </w:t>
      </w:r>
      <w:r w:rsidR="003148C9">
        <w:rPr>
          <w:szCs w:val="32"/>
          <w:lang w:eastAsia="en-US"/>
        </w:rPr>
        <w:t>comme il en avait pris l</w:t>
      </w:r>
      <w:r>
        <w:rPr>
          <w:szCs w:val="32"/>
          <w:lang w:eastAsia="en-US"/>
        </w:rPr>
        <w:t>’</w:t>
      </w:r>
      <w:r w:rsidR="003148C9">
        <w:rPr>
          <w:szCs w:val="32"/>
          <w:lang w:eastAsia="en-US"/>
        </w:rPr>
        <w:t>engagement</w:t>
      </w:r>
      <w:r>
        <w:rPr>
          <w:szCs w:val="32"/>
          <w:lang w:eastAsia="en-US"/>
        </w:rPr>
        <w:t xml:space="preserve">, </w:t>
      </w:r>
      <w:r w:rsidR="003148C9">
        <w:rPr>
          <w:szCs w:val="32"/>
          <w:lang w:eastAsia="en-US"/>
        </w:rPr>
        <w:t>nous laissa sur la côte d</w:t>
      </w:r>
      <w:r>
        <w:rPr>
          <w:szCs w:val="32"/>
          <w:lang w:eastAsia="en-US"/>
        </w:rPr>
        <w:t>’</w:t>
      </w:r>
      <w:r w:rsidR="003148C9">
        <w:rPr>
          <w:szCs w:val="32"/>
          <w:lang w:eastAsia="en-US"/>
        </w:rPr>
        <w:t>Angleterre</w:t>
      </w:r>
      <w:r>
        <w:rPr>
          <w:szCs w:val="32"/>
          <w:lang w:eastAsia="en-US"/>
        </w:rPr>
        <w:t xml:space="preserve">, </w:t>
      </w:r>
      <w:r w:rsidR="003148C9">
        <w:rPr>
          <w:szCs w:val="32"/>
          <w:lang w:eastAsia="en-US"/>
        </w:rPr>
        <w:t>sans ressources ni amis</w:t>
      </w:r>
      <w:r>
        <w:rPr>
          <w:szCs w:val="32"/>
          <w:lang w:eastAsia="en-US"/>
        </w:rPr>
        <w:t>.</w:t>
      </w:r>
    </w:p>
    <w:p w14:paraId="5DCAAEFB" w14:textId="77777777" w:rsidR="0046142F" w:rsidRDefault="0046142F" w:rsidP="0046142F">
      <w:pPr>
        <w:rPr>
          <w:szCs w:val="32"/>
          <w:lang w:eastAsia="en-US"/>
        </w:rPr>
      </w:pPr>
      <w:r>
        <w:rPr>
          <w:szCs w:val="32"/>
          <w:lang w:eastAsia="en-US"/>
        </w:rPr>
        <w:t>« </w:t>
      </w:r>
      <w:r w:rsidR="003148C9">
        <w:rPr>
          <w:szCs w:val="32"/>
          <w:lang w:eastAsia="en-US"/>
        </w:rPr>
        <w:t>Je ne sais pas ce que devinrent mes compagnons</w:t>
      </w:r>
      <w:r>
        <w:rPr>
          <w:szCs w:val="32"/>
          <w:lang w:eastAsia="en-US"/>
        </w:rPr>
        <w:t>.</w:t>
      </w:r>
    </w:p>
    <w:p w14:paraId="16BBE1C8" w14:textId="77777777" w:rsidR="0046142F" w:rsidRDefault="0046142F" w:rsidP="0046142F">
      <w:pPr>
        <w:rPr>
          <w:szCs w:val="32"/>
          <w:lang w:eastAsia="en-US"/>
        </w:rPr>
      </w:pPr>
      <w:r>
        <w:rPr>
          <w:szCs w:val="32"/>
          <w:lang w:eastAsia="en-US"/>
        </w:rPr>
        <w:t>« </w:t>
      </w:r>
      <w:r w:rsidR="003148C9">
        <w:rPr>
          <w:szCs w:val="32"/>
          <w:lang w:eastAsia="en-US"/>
        </w:rPr>
        <w:t>Moi</w:t>
      </w:r>
      <w:r>
        <w:rPr>
          <w:szCs w:val="32"/>
          <w:lang w:eastAsia="en-US"/>
        </w:rPr>
        <w:t xml:space="preserve">, </w:t>
      </w:r>
      <w:r w:rsidR="003148C9">
        <w:rPr>
          <w:szCs w:val="32"/>
          <w:lang w:eastAsia="en-US"/>
        </w:rPr>
        <w:t>j</w:t>
      </w:r>
      <w:r>
        <w:rPr>
          <w:szCs w:val="32"/>
          <w:lang w:eastAsia="en-US"/>
        </w:rPr>
        <w:t>’</w:t>
      </w:r>
      <w:r w:rsidR="003148C9">
        <w:rPr>
          <w:szCs w:val="32"/>
          <w:lang w:eastAsia="en-US"/>
        </w:rPr>
        <w:t>entrai au service d</w:t>
      </w:r>
      <w:r>
        <w:rPr>
          <w:szCs w:val="32"/>
          <w:lang w:eastAsia="en-US"/>
        </w:rPr>
        <w:t>’</w:t>
      </w:r>
      <w:r w:rsidR="003148C9">
        <w:rPr>
          <w:szCs w:val="32"/>
          <w:lang w:eastAsia="en-US"/>
        </w:rPr>
        <w:t>un négociant de Southampton</w:t>
      </w:r>
      <w:r>
        <w:rPr>
          <w:szCs w:val="32"/>
          <w:lang w:eastAsia="en-US"/>
        </w:rPr>
        <w:t xml:space="preserve">, </w:t>
      </w:r>
      <w:r w:rsidR="003148C9">
        <w:rPr>
          <w:szCs w:val="32"/>
          <w:lang w:eastAsia="en-US"/>
        </w:rPr>
        <w:t>qui m</w:t>
      </w:r>
      <w:r>
        <w:rPr>
          <w:szCs w:val="32"/>
          <w:lang w:eastAsia="en-US"/>
        </w:rPr>
        <w:t>’</w:t>
      </w:r>
      <w:r w:rsidR="003148C9">
        <w:rPr>
          <w:szCs w:val="32"/>
          <w:lang w:eastAsia="en-US"/>
        </w:rPr>
        <w:t>adopta et me laissa cent mille livres de rentes</w:t>
      </w:r>
      <w:r>
        <w:rPr>
          <w:szCs w:val="32"/>
          <w:lang w:eastAsia="en-US"/>
        </w:rPr>
        <w:t>.</w:t>
      </w:r>
    </w:p>
    <w:p w14:paraId="3C145686" w14:textId="77777777" w:rsidR="0046142F" w:rsidRDefault="0046142F" w:rsidP="0046142F">
      <w:pPr>
        <w:rPr>
          <w:szCs w:val="32"/>
          <w:lang w:eastAsia="en-US"/>
        </w:rPr>
      </w:pPr>
      <w:r>
        <w:rPr>
          <w:szCs w:val="32"/>
          <w:lang w:eastAsia="en-US"/>
        </w:rPr>
        <w:t>« </w:t>
      </w:r>
      <w:r w:rsidR="003148C9">
        <w:rPr>
          <w:szCs w:val="32"/>
          <w:lang w:eastAsia="en-US"/>
        </w:rPr>
        <w:t>Je n</w:t>
      </w:r>
      <w:r>
        <w:rPr>
          <w:szCs w:val="32"/>
          <w:lang w:eastAsia="en-US"/>
        </w:rPr>
        <w:t>’</w:t>
      </w:r>
      <w:r w:rsidR="003148C9">
        <w:rPr>
          <w:szCs w:val="32"/>
          <w:lang w:eastAsia="en-US"/>
        </w:rPr>
        <w:t>avais pas attendu la mort de mon bienfaiteur pour chercher les traces de ma pauvre Berthe</w:t>
      </w:r>
      <w:r>
        <w:rPr>
          <w:szCs w:val="32"/>
          <w:lang w:eastAsia="en-US"/>
        </w:rPr>
        <w:t xml:space="preserve">. </w:t>
      </w:r>
      <w:r w:rsidR="003148C9">
        <w:rPr>
          <w:szCs w:val="32"/>
          <w:lang w:eastAsia="en-US"/>
        </w:rPr>
        <w:t>J</w:t>
      </w:r>
      <w:r>
        <w:rPr>
          <w:szCs w:val="32"/>
          <w:lang w:eastAsia="en-US"/>
        </w:rPr>
        <w:t>’</w:t>
      </w:r>
      <w:r w:rsidR="003148C9">
        <w:rPr>
          <w:szCs w:val="32"/>
          <w:lang w:eastAsia="en-US"/>
        </w:rPr>
        <w:t>étais retourné en Bretagne</w:t>
      </w:r>
      <w:r>
        <w:rPr>
          <w:szCs w:val="32"/>
          <w:lang w:eastAsia="en-US"/>
        </w:rPr>
        <w:t xml:space="preserve">, </w:t>
      </w:r>
      <w:r w:rsidR="003148C9">
        <w:rPr>
          <w:szCs w:val="32"/>
          <w:lang w:eastAsia="en-US"/>
        </w:rPr>
        <w:t>j</w:t>
      </w:r>
      <w:r>
        <w:rPr>
          <w:szCs w:val="32"/>
          <w:lang w:eastAsia="en-US"/>
        </w:rPr>
        <w:t>’</w:t>
      </w:r>
      <w:r w:rsidR="003148C9">
        <w:rPr>
          <w:szCs w:val="32"/>
          <w:lang w:eastAsia="en-US"/>
        </w:rPr>
        <w:t>avais revu mon pays malgré les dangers qui m</w:t>
      </w:r>
      <w:r>
        <w:rPr>
          <w:szCs w:val="32"/>
          <w:lang w:eastAsia="en-US"/>
        </w:rPr>
        <w:t>’</w:t>
      </w:r>
      <w:r w:rsidR="003148C9">
        <w:rPr>
          <w:szCs w:val="32"/>
          <w:lang w:eastAsia="en-US"/>
        </w:rPr>
        <w:t>y attendaient</w:t>
      </w:r>
      <w:r>
        <w:rPr>
          <w:szCs w:val="32"/>
          <w:lang w:eastAsia="en-US"/>
        </w:rPr>
        <w:t xml:space="preserve">, </w:t>
      </w:r>
      <w:r w:rsidR="003148C9">
        <w:rPr>
          <w:szCs w:val="32"/>
          <w:lang w:eastAsia="en-US"/>
        </w:rPr>
        <w:t>car j</w:t>
      </w:r>
      <w:r>
        <w:rPr>
          <w:szCs w:val="32"/>
          <w:lang w:eastAsia="en-US"/>
        </w:rPr>
        <w:t>’</w:t>
      </w:r>
      <w:r w:rsidR="003148C9">
        <w:rPr>
          <w:szCs w:val="32"/>
          <w:lang w:eastAsia="en-US"/>
        </w:rPr>
        <w:t>étais un meurtrier</w:t>
      </w:r>
      <w:r>
        <w:rPr>
          <w:szCs w:val="32"/>
          <w:lang w:eastAsia="en-US"/>
        </w:rPr>
        <w:t>.</w:t>
      </w:r>
    </w:p>
    <w:p w14:paraId="3422AD81" w14:textId="70AEFBB6" w:rsidR="0046142F" w:rsidRDefault="0046142F" w:rsidP="0046142F">
      <w:pPr>
        <w:rPr>
          <w:szCs w:val="32"/>
          <w:lang w:eastAsia="en-US"/>
        </w:rPr>
      </w:pPr>
      <w:r>
        <w:rPr>
          <w:szCs w:val="32"/>
          <w:lang w:eastAsia="en-US"/>
        </w:rPr>
        <w:t>« </w:t>
      </w:r>
      <w:r w:rsidR="003148C9">
        <w:rPr>
          <w:szCs w:val="32"/>
          <w:lang w:eastAsia="en-US"/>
        </w:rPr>
        <w:t>Berthe avait disparu</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Nul ne savait le lieu de sa retraite</w:t>
      </w:r>
      <w:r>
        <w:rPr>
          <w:szCs w:val="32"/>
          <w:lang w:eastAsia="en-US"/>
        </w:rPr>
        <w:t>.</w:t>
      </w:r>
    </w:p>
    <w:p w14:paraId="5865D8A6" w14:textId="77777777" w:rsidR="0046142F" w:rsidRDefault="0046142F" w:rsidP="0046142F">
      <w:pPr>
        <w:rPr>
          <w:szCs w:val="32"/>
          <w:lang w:eastAsia="en-US"/>
        </w:rPr>
      </w:pPr>
      <w:r>
        <w:rPr>
          <w:szCs w:val="32"/>
          <w:lang w:eastAsia="en-US"/>
        </w:rPr>
        <w:lastRenderedPageBreak/>
        <w:t>« </w:t>
      </w:r>
      <w:r w:rsidR="003148C9">
        <w:rPr>
          <w:szCs w:val="32"/>
          <w:lang w:eastAsia="en-US"/>
        </w:rPr>
        <w:t>Madame</w:t>
      </w:r>
      <w:r>
        <w:rPr>
          <w:szCs w:val="32"/>
          <w:lang w:eastAsia="en-US"/>
        </w:rPr>
        <w:t xml:space="preserve">, </w:t>
      </w:r>
      <w:r w:rsidR="003148C9">
        <w:rPr>
          <w:szCs w:val="32"/>
          <w:lang w:eastAsia="en-US"/>
        </w:rPr>
        <w:t>au moment où je l</w:t>
      </w:r>
      <w:r>
        <w:rPr>
          <w:szCs w:val="32"/>
          <w:lang w:eastAsia="en-US"/>
        </w:rPr>
        <w:t>’</w:t>
      </w:r>
      <w:r w:rsidR="003148C9">
        <w:rPr>
          <w:szCs w:val="32"/>
          <w:lang w:eastAsia="en-US"/>
        </w:rPr>
        <w:t>avais quittée</w:t>
      </w:r>
      <w:r>
        <w:rPr>
          <w:szCs w:val="32"/>
          <w:lang w:eastAsia="en-US"/>
        </w:rPr>
        <w:t xml:space="preserve">, </w:t>
      </w:r>
      <w:r w:rsidR="003148C9">
        <w:rPr>
          <w:szCs w:val="32"/>
          <w:lang w:eastAsia="en-US"/>
        </w:rPr>
        <w:t>Berthe allait être mère</w:t>
      </w:r>
      <w:r>
        <w:rPr>
          <w:szCs w:val="32"/>
          <w:lang w:eastAsia="en-US"/>
        </w:rPr>
        <w:t>.</w:t>
      </w:r>
    </w:p>
    <w:p w14:paraId="529ABE0F" w14:textId="77777777" w:rsidR="0046142F" w:rsidRDefault="0046142F" w:rsidP="0046142F">
      <w:pPr>
        <w:rPr>
          <w:szCs w:val="32"/>
          <w:lang w:eastAsia="en-US"/>
        </w:rPr>
      </w:pPr>
      <w:r>
        <w:rPr>
          <w:szCs w:val="32"/>
          <w:lang w:eastAsia="en-US"/>
        </w:rPr>
        <w:t>« </w:t>
      </w:r>
      <w:r w:rsidR="003148C9">
        <w:rPr>
          <w:szCs w:val="32"/>
          <w:lang w:eastAsia="en-US"/>
        </w:rPr>
        <w:t>C</w:t>
      </w:r>
      <w:r>
        <w:rPr>
          <w:szCs w:val="32"/>
          <w:lang w:eastAsia="en-US"/>
        </w:rPr>
        <w:t>’</w:t>
      </w:r>
      <w:r w:rsidR="003148C9">
        <w:rPr>
          <w:szCs w:val="32"/>
          <w:lang w:eastAsia="en-US"/>
        </w:rPr>
        <w:t>était ma femme et mon enfant que je perdais à la fois</w:t>
      </w:r>
      <w:r>
        <w:rPr>
          <w:szCs w:val="32"/>
          <w:lang w:eastAsia="en-US"/>
        </w:rPr>
        <w:t>.</w:t>
      </w:r>
    </w:p>
    <w:p w14:paraId="0BC10C85" w14:textId="77777777" w:rsidR="0046142F" w:rsidRDefault="0046142F" w:rsidP="0046142F">
      <w:pPr>
        <w:rPr>
          <w:szCs w:val="32"/>
          <w:lang w:eastAsia="en-US"/>
        </w:rPr>
      </w:pPr>
      <w:r>
        <w:rPr>
          <w:szCs w:val="32"/>
          <w:lang w:eastAsia="en-US"/>
        </w:rPr>
        <w:t>« </w:t>
      </w:r>
      <w:r w:rsidR="003148C9">
        <w:rPr>
          <w:szCs w:val="32"/>
          <w:lang w:eastAsia="en-US"/>
        </w:rPr>
        <w:t>Je me dis</w:t>
      </w:r>
      <w:r>
        <w:rPr>
          <w:szCs w:val="32"/>
          <w:lang w:eastAsia="en-US"/>
        </w:rPr>
        <w:t xml:space="preserve"> : </w:t>
      </w:r>
      <w:r w:rsidR="003148C9">
        <w:rPr>
          <w:szCs w:val="32"/>
          <w:lang w:eastAsia="en-US"/>
        </w:rPr>
        <w:t>Tout ce que Dieu me donnera d</w:t>
      </w:r>
      <w:r>
        <w:rPr>
          <w:szCs w:val="32"/>
          <w:lang w:eastAsia="en-US"/>
        </w:rPr>
        <w:t>’</w:t>
      </w:r>
      <w:r w:rsidR="003148C9">
        <w:rPr>
          <w:szCs w:val="32"/>
          <w:lang w:eastAsia="en-US"/>
        </w:rPr>
        <w:t>existence sera consacré à les chercher</w:t>
      </w:r>
      <w:r>
        <w:rPr>
          <w:szCs w:val="32"/>
          <w:lang w:eastAsia="en-US"/>
        </w:rPr>
        <w:t>.</w:t>
      </w:r>
    </w:p>
    <w:p w14:paraId="063DB45C" w14:textId="157A3146" w:rsidR="0046142F" w:rsidRDefault="0046142F" w:rsidP="0046142F">
      <w:pPr>
        <w:rPr>
          <w:lang w:eastAsia="en-US"/>
        </w:rPr>
      </w:pPr>
      <w:r>
        <w:rPr>
          <w:szCs w:val="32"/>
          <w:lang w:eastAsia="en-US"/>
        </w:rPr>
        <w:t>« </w:t>
      </w:r>
      <w:r w:rsidR="003148C9">
        <w:rPr>
          <w:szCs w:val="32"/>
          <w:lang w:eastAsia="en-US"/>
        </w:rPr>
        <w:t>J</w:t>
      </w:r>
      <w:r>
        <w:rPr>
          <w:szCs w:val="32"/>
          <w:lang w:eastAsia="en-US"/>
        </w:rPr>
        <w:t>’</w:t>
      </w:r>
      <w:r w:rsidR="003148C9">
        <w:rPr>
          <w:szCs w:val="32"/>
          <w:lang w:eastAsia="en-US"/>
        </w:rPr>
        <w:t>ai tenu ma parole</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mais Dieu n</w:t>
      </w:r>
      <w:r>
        <w:rPr>
          <w:szCs w:val="32"/>
          <w:lang w:eastAsia="en-US"/>
        </w:rPr>
        <w:t>’</w:t>
      </w:r>
      <w:r w:rsidR="003148C9">
        <w:rPr>
          <w:szCs w:val="32"/>
          <w:lang w:eastAsia="en-US"/>
        </w:rPr>
        <w:t>a pas voulu</w:t>
      </w:r>
      <w:r>
        <w:rPr>
          <w:szCs w:val="32"/>
          <w:lang w:eastAsia="en-US"/>
        </w:rPr>
        <w:t>… »</w:t>
      </w:r>
    </w:p>
    <w:p w14:paraId="038AD8B7" w14:textId="77777777" w:rsidR="0046142F" w:rsidRDefault="003148C9" w:rsidP="0046142F">
      <w:pPr>
        <w:rPr>
          <w:szCs w:val="32"/>
          <w:lang w:eastAsia="en-US"/>
        </w:rPr>
      </w:pPr>
      <w:r>
        <w:rPr>
          <w:szCs w:val="32"/>
          <w:lang w:eastAsia="en-US"/>
        </w:rPr>
        <w:t>Il posa le revers de sa main sur son bandeau</w:t>
      </w:r>
      <w:r w:rsidR="0046142F">
        <w:rPr>
          <w:szCs w:val="32"/>
          <w:lang w:eastAsia="en-US"/>
        </w:rPr>
        <w:t xml:space="preserve">, </w:t>
      </w:r>
      <w:r>
        <w:rPr>
          <w:szCs w:val="32"/>
          <w:lang w:eastAsia="en-US"/>
        </w:rPr>
        <w:t>au travers duquel son front brûlait</w:t>
      </w:r>
      <w:r w:rsidR="0046142F">
        <w:rPr>
          <w:szCs w:val="32"/>
          <w:lang w:eastAsia="en-US"/>
        </w:rPr>
        <w:t>.</w:t>
      </w:r>
    </w:p>
    <w:p w14:paraId="5C8FFE0F" w14:textId="77777777" w:rsidR="0046142F" w:rsidRDefault="003148C9" w:rsidP="0046142F">
      <w:pPr>
        <w:rPr>
          <w:szCs w:val="32"/>
          <w:lang w:eastAsia="en-US"/>
        </w:rPr>
      </w:pPr>
      <w:r>
        <w:rPr>
          <w:szCs w:val="32"/>
          <w:lang w:eastAsia="en-US"/>
        </w:rPr>
        <w:t>Sa voix avait des larmes</w:t>
      </w:r>
      <w:r w:rsidR="0046142F">
        <w:rPr>
          <w:szCs w:val="32"/>
          <w:lang w:eastAsia="en-US"/>
        </w:rPr>
        <w:t>.</w:t>
      </w:r>
    </w:p>
    <w:p w14:paraId="2A4EBD7D" w14:textId="616615CF" w:rsidR="0046142F" w:rsidRDefault="0046142F" w:rsidP="0046142F">
      <w:pPr>
        <w:rPr>
          <w:szCs w:val="32"/>
          <w:lang w:eastAsia="en-US"/>
        </w:rPr>
      </w:pPr>
      <w:r>
        <w:rPr>
          <w:lang w:eastAsia="en-US"/>
        </w:rPr>
        <w:t>« — </w:t>
      </w:r>
      <w:r w:rsidR="003148C9">
        <w:rPr>
          <w:szCs w:val="32"/>
          <w:lang w:eastAsia="en-US"/>
        </w:rPr>
        <w:t>Je l</w:t>
      </w:r>
      <w:r>
        <w:rPr>
          <w:szCs w:val="32"/>
          <w:lang w:eastAsia="en-US"/>
        </w:rPr>
        <w:t>’</w:t>
      </w:r>
      <w:r w:rsidR="003148C9">
        <w:rPr>
          <w:szCs w:val="32"/>
          <w:lang w:eastAsia="en-US"/>
        </w:rPr>
        <w:t>aimais bien</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reprit-il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entre elle et notre enfant adoré</w:t>
      </w:r>
      <w:r>
        <w:rPr>
          <w:szCs w:val="32"/>
          <w:lang w:eastAsia="en-US"/>
        </w:rPr>
        <w:t xml:space="preserve">, </w:t>
      </w:r>
      <w:r w:rsidR="003148C9">
        <w:rPr>
          <w:szCs w:val="32"/>
          <w:lang w:eastAsia="en-US"/>
        </w:rPr>
        <w:t>j</w:t>
      </w:r>
      <w:r>
        <w:rPr>
          <w:szCs w:val="32"/>
          <w:lang w:eastAsia="en-US"/>
        </w:rPr>
        <w:t>’</w:t>
      </w:r>
      <w:r w:rsidR="003148C9">
        <w:rPr>
          <w:szCs w:val="32"/>
          <w:lang w:eastAsia="en-US"/>
        </w:rPr>
        <w:t>aurais été si heureux</w:t>
      </w:r>
      <w:r>
        <w:rPr>
          <w:szCs w:val="32"/>
          <w:lang w:eastAsia="en-US"/>
        </w:rPr>
        <w:t> !</w:t>
      </w:r>
    </w:p>
    <w:p w14:paraId="7D26872D" w14:textId="77777777" w:rsidR="0046142F" w:rsidRDefault="0046142F" w:rsidP="0046142F">
      <w:pPr>
        <w:rPr>
          <w:szCs w:val="32"/>
          <w:lang w:eastAsia="en-US"/>
        </w:rPr>
      </w:pPr>
      <w:r>
        <w:rPr>
          <w:szCs w:val="32"/>
          <w:lang w:eastAsia="en-US"/>
        </w:rPr>
        <w:t>« </w:t>
      </w:r>
      <w:r w:rsidR="003148C9">
        <w:rPr>
          <w:szCs w:val="32"/>
          <w:lang w:eastAsia="en-US"/>
        </w:rPr>
        <w:t>Je l</w:t>
      </w:r>
      <w:r>
        <w:rPr>
          <w:szCs w:val="32"/>
          <w:lang w:eastAsia="en-US"/>
        </w:rPr>
        <w:t>’</w:t>
      </w:r>
      <w:r w:rsidR="003148C9">
        <w:rPr>
          <w:szCs w:val="32"/>
          <w:lang w:eastAsia="en-US"/>
        </w:rPr>
        <w:t>aimais tant</w:t>
      </w:r>
      <w:r>
        <w:rPr>
          <w:szCs w:val="32"/>
          <w:lang w:eastAsia="en-US"/>
        </w:rPr>
        <w:t xml:space="preserve">, </w:t>
      </w:r>
      <w:r w:rsidR="003148C9">
        <w:rPr>
          <w:szCs w:val="32"/>
          <w:lang w:eastAsia="en-US"/>
        </w:rPr>
        <w:t>que</w:t>
      </w:r>
      <w:r>
        <w:rPr>
          <w:szCs w:val="32"/>
          <w:lang w:eastAsia="en-US"/>
        </w:rPr>
        <w:t xml:space="preserve">, </w:t>
      </w:r>
      <w:r w:rsidR="003148C9">
        <w:rPr>
          <w:szCs w:val="32"/>
          <w:lang w:eastAsia="en-US"/>
        </w:rPr>
        <w:t>durant ces longues années</w:t>
      </w:r>
      <w:r>
        <w:rPr>
          <w:szCs w:val="32"/>
          <w:lang w:eastAsia="en-US"/>
        </w:rPr>
        <w:t xml:space="preserve">, </w:t>
      </w:r>
      <w:r w:rsidR="003148C9">
        <w:rPr>
          <w:szCs w:val="32"/>
          <w:lang w:eastAsia="en-US"/>
        </w:rPr>
        <w:t>elle a été la pensée unique de ma veille</w:t>
      </w:r>
      <w:r>
        <w:rPr>
          <w:szCs w:val="32"/>
          <w:lang w:eastAsia="en-US"/>
        </w:rPr>
        <w:t xml:space="preserve">, </w:t>
      </w:r>
      <w:r w:rsidR="003148C9">
        <w:rPr>
          <w:szCs w:val="32"/>
          <w:lang w:eastAsia="en-US"/>
        </w:rPr>
        <w:t>le seul rêve de mon sommeil</w:t>
      </w:r>
      <w:r>
        <w:rPr>
          <w:szCs w:val="32"/>
          <w:lang w:eastAsia="en-US"/>
        </w:rPr>
        <w:t>.</w:t>
      </w:r>
    </w:p>
    <w:p w14:paraId="4BCC2ACC" w14:textId="77777777" w:rsidR="0046142F" w:rsidRDefault="0046142F" w:rsidP="0046142F">
      <w:pPr>
        <w:rPr>
          <w:szCs w:val="32"/>
          <w:lang w:eastAsia="en-US"/>
        </w:rPr>
      </w:pPr>
      <w:r>
        <w:rPr>
          <w:szCs w:val="32"/>
          <w:lang w:eastAsia="en-US"/>
        </w:rPr>
        <w:t>« </w:t>
      </w:r>
      <w:r w:rsidR="003148C9">
        <w:rPr>
          <w:szCs w:val="32"/>
          <w:lang w:eastAsia="en-US"/>
        </w:rPr>
        <w:t>Il faut vous dire cela</w:t>
      </w:r>
      <w:r>
        <w:rPr>
          <w:szCs w:val="32"/>
          <w:lang w:eastAsia="en-US"/>
        </w:rPr>
        <w:t xml:space="preserve">, </w:t>
      </w:r>
      <w:r w:rsidR="003148C9">
        <w:rPr>
          <w:szCs w:val="32"/>
          <w:lang w:eastAsia="en-US"/>
        </w:rPr>
        <w:t>puisque c</w:t>
      </w:r>
      <w:r>
        <w:rPr>
          <w:szCs w:val="32"/>
          <w:lang w:eastAsia="en-US"/>
        </w:rPr>
        <w:t>’</w:t>
      </w:r>
      <w:r w:rsidR="003148C9">
        <w:rPr>
          <w:szCs w:val="32"/>
          <w:lang w:eastAsia="en-US"/>
        </w:rPr>
        <w:t>est l</w:t>
      </w:r>
      <w:r>
        <w:rPr>
          <w:szCs w:val="32"/>
          <w:lang w:eastAsia="en-US"/>
        </w:rPr>
        <w:t>’</w:t>
      </w:r>
      <w:r w:rsidR="003148C9">
        <w:rPr>
          <w:szCs w:val="32"/>
          <w:lang w:eastAsia="en-US"/>
        </w:rPr>
        <w:t>explication de ma conduite et l</w:t>
      </w:r>
      <w:r>
        <w:rPr>
          <w:szCs w:val="32"/>
          <w:lang w:eastAsia="en-US"/>
        </w:rPr>
        <w:t>’</w:t>
      </w:r>
      <w:r w:rsidR="003148C9">
        <w:rPr>
          <w:szCs w:val="32"/>
          <w:lang w:eastAsia="en-US"/>
        </w:rPr>
        <w:t>excuse des moyens que j</w:t>
      </w:r>
      <w:r>
        <w:rPr>
          <w:szCs w:val="32"/>
          <w:lang w:eastAsia="en-US"/>
        </w:rPr>
        <w:t>’</w:t>
      </w:r>
      <w:r w:rsidR="003148C9">
        <w:rPr>
          <w:szCs w:val="32"/>
          <w:lang w:eastAsia="en-US"/>
        </w:rPr>
        <w:t>ai pris pour vous rapprocher de moi</w:t>
      </w:r>
      <w:r>
        <w:rPr>
          <w:szCs w:val="32"/>
          <w:lang w:eastAsia="en-US"/>
        </w:rPr>
        <w:t>.</w:t>
      </w:r>
    </w:p>
    <w:p w14:paraId="7FBDB9BB" w14:textId="021B4AA4" w:rsidR="0046142F" w:rsidRDefault="0046142F" w:rsidP="0046142F">
      <w:pPr>
        <w:rPr>
          <w:szCs w:val="32"/>
          <w:lang w:eastAsia="en-US"/>
        </w:rPr>
      </w:pPr>
      <w:r>
        <w:rPr>
          <w:szCs w:val="32"/>
          <w:lang w:eastAsia="en-US"/>
        </w:rPr>
        <w:t>« </w:t>
      </w:r>
      <w:r w:rsidR="003148C9">
        <w:rPr>
          <w:szCs w:val="32"/>
          <w:lang w:eastAsia="en-US"/>
        </w:rPr>
        <w:t>Madame</w:t>
      </w:r>
      <w:r>
        <w:rPr>
          <w:szCs w:val="32"/>
          <w:lang w:eastAsia="en-US"/>
        </w:rPr>
        <w:t xml:space="preserve">, </w:t>
      </w:r>
      <w:r w:rsidR="003148C9">
        <w:rPr>
          <w:szCs w:val="32"/>
          <w:lang w:eastAsia="en-US"/>
        </w:rPr>
        <w:t>je n</w:t>
      </w:r>
      <w:r>
        <w:rPr>
          <w:szCs w:val="32"/>
          <w:lang w:eastAsia="en-US"/>
        </w:rPr>
        <w:t>’</w:t>
      </w:r>
      <w:r w:rsidR="003148C9">
        <w:rPr>
          <w:szCs w:val="32"/>
          <w:lang w:eastAsia="en-US"/>
        </w:rPr>
        <w:t>ai point agi au hasard</w:t>
      </w:r>
      <w:r>
        <w:rPr>
          <w:szCs w:val="32"/>
          <w:lang w:eastAsia="en-US"/>
        </w:rPr>
        <w:t xml:space="preserve">. </w:t>
      </w:r>
      <w:r w:rsidR="003148C9">
        <w:rPr>
          <w:szCs w:val="32"/>
          <w:lang w:eastAsia="en-US"/>
        </w:rPr>
        <w:t>La femme que je veux aider</w:t>
      </w:r>
      <w:r>
        <w:rPr>
          <w:szCs w:val="32"/>
          <w:lang w:eastAsia="en-US"/>
        </w:rPr>
        <w:t xml:space="preserve">, </w:t>
      </w:r>
      <w:r w:rsidR="003148C9">
        <w:rPr>
          <w:szCs w:val="32"/>
          <w:lang w:eastAsia="en-US"/>
        </w:rPr>
        <w:t>soutenir</w:t>
      </w:r>
      <w:r>
        <w:rPr>
          <w:szCs w:val="32"/>
          <w:lang w:eastAsia="en-US"/>
        </w:rPr>
        <w:t xml:space="preserve">, </w:t>
      </w:r>
      <w:r w:rsidR="003148C9">
        <w:rPr>
          <w:szCs w:val="32"/>
          <w:lang w:eastAsia="en-US"/>
        </w:rPr>
        <w:t>aimer</w:t>
      </w:r>
      <w:r>
        <w:rPr>
          <w:szCs w:val="32"/>
          <w:lang w:eastAsia="en-US"/>
        </w:rPr>
        <w:t xml:space="preserve">, </w:t>
      </w:r>
      <w:r w:rsidR="003148C9">
        <w:rPr>
          <w:szCs w:val="32"/>
          <w:lang w:eastAsia="en-US"/>
        </w:rPr>
        <w:t>c</w:t>
      </w:r>
      <w:r>
        <w:rPr>
          <w:szCs w:val="32"/>
          <w:lang w:eastAsia="en-US"/>
        </w:rPr>
        <w:t>’</w:t>
      </w:r>
      <w:r w:rsidR="003148C9">
        <w:rPr>
          <w:szCs w:val="32"/>
          <w:lang w:eastAsia="en-US"/>
        </w:rPr>
        <w:t>est bien la femme qui chancelle</w:t>
      </w:r>
      <w:r>
        <w:rPr>
          <w:szCs w:val="32"/>
          <w:lang w:eastAsia="en-US"/>
        </w:rPr>
        <w:t xml:space="preserve">, </w:t>
      </w:r>
      <w:r w:rsidR="003148C9">
        <w:rPr>
          <w:szCs w:val="32"/>
          <w:lang w:eastAsia="en-US"/>
        </w:rPr>
        <w:t>vaincue par le malheur</w:t>
      </w:r>
      <w:r>
        <w:rPr>
          <w:szCs w:val="32"/>
          <w:lang w:eastAsia="en-US"/>
        </w:rPr>
        <w:t xml:space="preserve">, </w:t>
      </w:r>
      <w:r w:rsidR="003148C9">
        <w:rPr>
          <w:szCs w:val="32"/>
          <w:lang w:eastAsia="en-US"/>
        </w:rPr>
        <w:t>qui chancelle au bord même de l</w:t>
      </w:r>
      <w:r>
        <w:rPr>
          <w:szCs w:val="32"/>
          <w:lang w:eastAsia="en-US"/>
        </w:rPr>
        <w:t>’</w:t>
      </w:r>
      <w:r w:rsidR="003148C9">
        <w:rPr>
          <w:szCs w:val="32"/>
          <w:lang w:eastAsia="en-US"/>
        </w:rPr>
        <w:t>abîme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C</w:t>
      </w:r>
      <w:r>
        <w:rPr>
          <w:szCs w:val="32"/>
          <w:lang w:eastAsia="en-US"/>
        </w:rPr>
        <w:t>’</w:t>
      </w:r>
      <w:r w:rsidR="003148C9">
        <w:rPr>
          <w:szCs w:val="32"/>
          <w:lang w:eastAsia="en-US"/>
        </w:rPr>
        <w:t>est la femme fière</w:t>
      </w:r>
      <w:r>
        <w:rPr>
          <w:szCs w:val="32"/>
          <w:lang w:eastAsia="en-US"/>
        </w:rPr>
        <w:t xml:space="preserve">, </w:t>
      </w:r>
      <w:r w:rsidR="003148C9">
        <w:rPr>
          <w:szCs w:val="32"/>
          <w:lang w:eastAsia="en-US"/>
        </w:rPr>
        <w:t>mais terrassée</w:t>
      </w:r>
      <w:r>
        <w:rPr>
          <w:szCs w:val="32"/>
          <w:lang w:eastAsia="en-US"/>
        </w:rPr>
        <w:t xml:space="preserve">, </w:t>
      </w:r>
      <w:r w:rsidR="003148C9">
        <w:rPr>
          <w:szCs w:val="32"/>
          <w:lang w:eastAsia="en-US"/>
        </w:rPr>
        <w:t>qui murmure comme vous à la dernière heure de la lutte</w:t>
      </w:r>
      <w:r>
        <w:rPr>
          <w:szCs w:val="32"/>
          <w:lang w:eastAsia="en-US"/>
        </w:rPr>
        <w:t xml:space="preserve"> : </w:t>
      </w:r>
      <w:r w:rsidR="003148C9">
        <w:rPr>
          <w:szCs w:val="32"/>
          <w:lang w:eastAsia="en-US"/>
        </w:rPr>
        <w:t>Pour mon enfant</w:t>
      </w:r>
      <w:r>
        <w:rPr>
          <w:szCs w:val="32"/>
          <w:lang w:eastAsia="en-US"/>
        </w:rPr>
        <w:t> !…</w:t>
      </w:r>
    </w:p>
    <w:p w14:paraId="79CF9D51" w14:textId="7292AB2C" w:rsidR="0046142F" w:rsidRDefault="0046142F" w:rsidP="0046142F">
      <w:pPr>
        <w:rPr>
          <w:lang w:eastAsia="en-US"/>
        </w:rPr>
      </w:pPr>
      <w:r>
        <w:rPr>
          <w:szCs w:val="32"/>
          <w:lang w:eastAsia="en-US"/>
        </w:rPr>
        <w:t>« </w:t>
      </w:r>
      <w:r w:rsidR="003148C9">
        <w:rPr>
          <w:szCs w:val="32"/>
          <w:lang w:eastAsia="en-US"/>
        </w:rPr>
        <w:t>Car vous êtes mère</w:t>
      </w:r>
      <w:r>
        <w:rPr>
          <w:szCs w:val="32"/>
          <w:lang w:eastAsia="en-US"/>
        </w:rPr>
        <w:t xml:space="preserve">… </w:t>
      </w:r>
      <w:r w:rsidR="003148C9">
        <w:rPr>
          <w:szCs w:val="32"/>
          <w:lang w:eastAsia="en-US"/>
        </w:rPr>
        <w:t>n</w:t>
      </w:r>
      <w:r>
        <w:rPr>
          <w:szCs w:val="32"/>
          <w:lang w:eastAsia="en-US"/>
        </w:rPr>
        <w:t>’</w:t>
      </w:r>
      <w:r w:rsidR="003148C9">
        <w:rPr>
          <w:szCs w:val="32"/>
          <w:lang w:eastAsia="en-US"/>
        </w:rPr>
        <w:t>est-ce pas que vous êtes mère</w:t>
      </w:r>
      <w:r>
        <w:rPr>
          <w:szCs w:val="32"/>
          <w:lang w:eastAsia="en-US"/>
        </w:rPr>
        <w:t> ?… »</w:t>
      </w:r>
    </w:p>
    <w:p w14:paraId="7434C1C9" w14:textId="77777777" w:rsidR="0046142F" w:rsidRDefault="003148C9" w:rsidP="0046142F">
      <w:pPr>
        <w:rPr>
          <w:szCs w:val="32"/>
          <w:lang w:eastAsia="en-US"/>
        </w:rPr>
      </w:pPr>
      <w:r>
        <w:rPr>
          <w:szCs w:val="32"/>
          <w:lang w:eastAsia="en-US"/>
        </w:rPr>
        <w:t>Berthe sanglotait</w:t>
      </w:r>
      <w:r w:rsidR="0046142F">
        <w:rPr>
          <w:szCs w:val="32"/>
          <w:lang w:eastAsia="en-US"/>
        </w:rPr>
        <w:t xml:space="preserve"> ; </w:t>
      </w:r>
      <w:r>
        <w:rPr>
          <w:szCs w:val="32"/>
          <w:lang w:eastAsia="en-US"/>
        </w:rPr>
        <w:t>ce fut sa réponse</w:t>
      </w:r>
      <w:r w:rsidR="0046142F">
        <w:rPr>
          <w:szCs w:val="32"/>
          <w:lang w:eastAsia="en-US"/>
        </w:rPr>
        <w:t>.</w:t>
      </w:r>
    </w:p>
    <w:p w14:paraId="0FDA8187" w14:textId="4F7B7396" w:rsidR="0046142F" w:rsidRDefault="0046142F" w:rsidP="0046142F">
      <w:pPr>
        <w:rPr>
          <w:szCs w:val="32"/>
          <w:lang w:eastAsia="en-US"/>
        </w:rPr>
      </w:pPr>
      <w:r>
        <w:rPr>
          <w:lang w:eastAsia="en-US"/>
        </w:rPr>
        <w:lastRenderedPageBreak/>
        <w:t>« — </w:t>
      </w:r>
      <w:r w:rsidR="003148C9">
        <w:rPr>
          <w:szCs w:val="32"/>
          <w:lang w:eastAsia="en-US"/>
        </w:rPr>
        <w:t>Eh bien</w:t>
      </w:r>
      <w:r>
        <w:rPr>
          <w:szCs w:val="32"/>
          <w:lang w:eastAsia="en-US"/>
        </w:rPr>
        <w:t xml:space="preserve"> ! </w:t>
      </w:r>
      <w:r w:rsidR="003148C9">
        <w:rPr>
          <w:szCs w:val="32"/>
          <w:lang w:eastAsia="en-US"/>
        </w:rPr>
        <w:t>continua l</w:t>
      </w:r>
      <w:r>
        <w:rPr>
          <w:szCs w:val="32"/>
          <w:lang w:eastAsia="en-US"/>
        </w:rPr>
        <w:t>’</w:t>
      </w:r>
      <w:r w:rsidR="003148C9">
        <w:rPr>
          <w:szCs w:val="32"/>
          <w:lang w:eastAsia="en-US"/>
        </w:rPr>
        <w:t>aveugle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belle comme elle l</w:t>
      </w:r>
      <w:r>
        <w:rPr>
          <w:szCs w:val="32"/>
          <w:lang w:eastAsia="en-US"/>
        </w:rPr>
        <w:t>’</w:t>
      </w:r>
      <w:r w:rsidR="003148C9">
        <w:rPr>
          <w:szCs w:val="32"/>
          <w:lang w:eastAsia="en-US"/>
        </w:rPr>
        <w:t>était</w:t>
      </w:r>
      <w:r>
        <w:rPr>
          <w:szCs w:val="32"/>
          <w:lang w:eastAsia="en-US"/>
        </w:rPr>
        <w:t xml:space="preserve">, </w:t>
      </w:r>
      <w:r w:rsidR="003148C9">
        <w:rPr>
          <w:szCs w:val="32"/>
          <w:lang w:eastAsia="en-US"/>
        </w:rPr>
        <w:t>ignorant la vie</w:t>
      </w:r>
      <w:r>
        <w:rPr>
          <w:szCs w:val="32"/>
          <w:lang w:eastAsia="en-US"/>
        </w:rPr>
        <w:t xml:space="preserve">, </w:t>
      </w:r>
      <w:r w:rsidR="003148C9">
        <w:rPr>
          <w:szCs w:val="32"/>
          <w:lang w:eastAsia="en-US"/>
        </w:rPr>
        <w:t>pauvre</w:t>
      </w:r>
      <w:r>
        <w:rPr>
          <w:szCs w:val="32"/>
          <w:lang w:eastAsia="en-US"/>
        </w:rPr>
        <w:t xml:space="preserve">, </w:t>
      </w:r>
      <w:r w:rsidR="003148C9">
        <w:rPr>
          <w:szCs w:val="32"/>
          <w:lang w:eastAsia="en-US"/>
        </w:rPr>
        <w:t>toute seule en ce monde</w:t>
      </w:r>
      <w:r>
        <w:rPr>
          <w:szCs w:val="32"/>
          <w:lang w:eastAsia="en-US"/>
        </w:rPr>
        <w:t xml:space="preserve">, </w:t>
      </w:r>
      <w:r w:rsidR="003148C9">
        <w:rPr>
          <w:szCs w:val="32"/>
          <w:lang w:eastAsia="en-US"/>
        </w:rPr>
        <w:t>qui sait</w:t>
      </w:r>
      <w:r>
        <w:rPr>
          <w:szCs w:val="32"/>
          <w:lang w:eastAsia="en-US"/>
        </w:rPr>
        <w:t xml:space="preserve">, </w:t>
      </w:r>
      <w:r w:rsidR="003148C9">
        <w:rPr>
          <w:szCs w:val="32"/>
          <w:lang w:eastAsia="en-US"/>
        </w:rPr>
        <w:t>oh</w:t>
      </w:r>
      <w:r>
        <w:rPr>
          <w:szCs w:val="32"/>
          <w:lang w:eastAsia="en-US"/>
        </w:rPr>
        <w:t xml:space="preserve"> ! </w:t>
      </w:r>
      <w:r w:rsidR="003148C9">
        <w:rPr>
          <w:szCs w:val="32"/>
          <w:lang w:eastAsia="en-US"/>
        </w:rPr>
        <w:t>qui sait si elle n</w:t>
      </w:r>
      <w:r>
        <w:rPr>
          <w:szCs w:val="32"/>
          <w:lang w:eastAsia="en-US"/>
        </w:rPr>
        <w:t>’</w:t>
      </w:r>
      <w:r w:rsidR="003148C9">
        <w:rPr>
          <w:szCs w:val="32"/>
          <w:lang w:eastAsia="en-US"/>
        </w:rPr>
        <w:t>a pas dit dans le désespoir de son pauvre cœur</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Pour mon enfant</w:t>
      </w:r>
      <w:r>
        <w:rPr>
          <w:szCs w:val="32"/>
          <w:lang w:eastAsia="en-US"/>
        </w:rPr>
        <w:t xml:space="preserve"> ! </w:t>
      </w:r>
      <w:r w:rsidR="003148C9">
        <w:rPr>
          <w:szCs w:val="32"/>
          <w:lang w:eastAsia="en-US"/>
        </w:rPr>
        <w:t>pour mon enfant</w:t>
      </w:r>
      <w:r>
        <w:rPr>
          <w:szCs w:val="32"/>
          <w:lang w:eastAsia="en-US"/>
        </w:rPr>
        <w:t> !…</w:t>
      </w:r>
    </w:p>
    <w:p w14:paraId="5DE98B75" w14:textId="77777777" w:rsidR="0046142F" w:rsidRDefault="0046142F" w:rsidP="0046142F">
      <w:pPr>
        <w:rPr>
          <w:szCs w:val="32"/>
          <w:lang w:eastAsia="en-US"/>
        </w:rPr>
      </w:pPr>
      <w:r>
        <w:rPr>
          <w:szCs w:val="32"/>
          <w:lang w:eastAsia="en-US"/>
        </w:rPr>
        <w:t>« </w:t>
      </w:r>
      <w:r w:rsidR="003148C9">
        <w:rPr>
          <w:szCs w:val="32"/>
          <w:lang w:eastAsia="en-US"/>
        </w:rPr>
        <w:t>Vous pleurez</w:t>
      </w:r>
      <w:r>
        <w:rPr>
          <w:szCs w:val="32"/>
          <w:lang w:eastAsia="en-US"/>
        </w:rPr>
        <w:t xml:space="preserve">, </w:t>
      </w:r>
      <w:r w:rsidR="003148C9">
        <w:rPr>
          <w:szCs w:val="32"/>
          <w:lang w:eastAsia="en-US"/>
        </w:rPr>
        <w:t>madame</w:t>
      </w:r>
      <w:r>
        <w:rPr>
          <w:szCs w:val="32"/>
          <w:lang w:eastAsia="en-US"/>
        </w:rPr>
        <w:t xml:space="preserve"> ; </w:t>
      </w:r>
      <w:r w:rsidR="003148C9">
        <w:rPr>
          <w:szCs w:val="32"/>
          <w:lang w:eastAsia="en-US"/>
        </w:rPr>
        <w:t>je vous entends</w:t>
      </w:r>
      <w:r>
        <w:rPr>
          <w:szCs w:val="32"/>
          <w:lang w:eastAsia="en-US"/>
        </w:rPr>
        <w:t xml:space="preserve">… </w:t>
      </w:r>
      <w:r w:rsidR="003148C9">
        <w:rPr>
          <w:szCs w:val="32"/>
          <w:lang w:eastAsia="en-US"/>
        </w:rPr>
        <w:t>merci</w:t>
      </w:r>
      <w:r>
        <w:rPr>
          <w:szCs w:val="32"/>
          <w:lang w:eastAsia="en-US"/>
        </w:rPr>
        <w:t> !</w:t>
      </w:r>
    </w:p>
    <w:p w14:paraId="2FCECEF8" w14:textId="5AC2C420" w:rsidR="0046142F" w:rsidRDefault="0046142F" w:rsidP="0046142F">
      <w:pPr>
        <w:rPr>
          <w:lang w:eastAsia="en-US"/>
        </w:rPr>
      </w:pPr>
      <w:r>
        <w:rPr>
          <w:szCs w:val="32"/>
          <w:lang w:eastAsia="en-US"/>
        </w:rPr>
        <w:t>« </w:t>
      </w:r>
      <w:r w:rsidR="003148C9">
        <w:rPr>
          <w:szCs w:val="32"/>
          <w:lang w:eastAsia="en-US"/>
        </w:rPr>
        <w:t>Écoutez</w:t>
      </w:r>
      <w:r>
        <w:rPr>
          <w:szCs w:val="32"/>
          <w:lang w:eastAsia="en-US"/>
        </w:rPr>
        <w:t xml:space="preserve"> ! </w:t>
      </w:r>
      <w:r w:rsidR="003148C9">
        <w:rPr>
          <w:szCs w:val="32"/>
          <w:lang w:eastAsia="en-US"/>
        </w:rPr>
        <w:t>quand je dis peut-être</w:t>
      </w:r>
      <w:r>
        <w:rPr>
          <w:szCs w:val="32"/>
          <w:lang w:eastAsia="en-US"/>
        </w:rPr>
        <w:t xml:space="preserve">, </w:t>
      </w:r>
      <w:r w:rsidR="003148C9">
        <w:rPr>
          <w:szCs w:val="32"/>
          <w:lang w:eastAsia="en-US"/>
        </w:rPr>
        <w:t>je me trompe</w:t>
      </w:r>
      <w:r>
        <w:rPr>
          <w:szCs w:val="32"/>
          <w:lang w:eastAsia="en-US"/>
        </w:rPr>
        <w:t xml:space="preserve">, </w:t>
      </w:r>
      <w:r w:rsidR="003148C9">
        <w:rPr>
          <w:szCs w:val="32"/>
          <w:lang w:eastAsia="en-US"/>
        </w:rPr>
        <w:t>je mens</w:t>
      </w:r>
      <w:r>
        <w:rPr>
          <w:szCs w:val="32"/>
          <w:lang w:eastAsia="en-US"/>
        </w:rPr>
        <w:t xml:space="preserve">… </w:t>
      </w:r>
      <w:r w:rsidR="003148C9">
        <w:rPr>
          <w:szCs w:val="32"/>
          <w:lang w:eastAsia="en-US"/>
        </w:rPr>
        <w:t>Les rêves</w:t>
      </w:r>
      <w:r>
        <w:rPr>
          <w:szCs w:val="32"/>
          <w:lang w:eastAsia="en-US"/>
        </w:rPr>
        <w:t xml:space="preserve">… </w:t>
      </w:r>
      <w:r w:rsidR="003148C9">
        <w:rPr>
          <w:szCs w:val="32"/>
          <w:lang w:eastAsia="en-US"/>
        </w:rPr>
        <w:t>croyez-vous aux rêves</w:t>
      </w:r>
      <w:r>
        <w:rPr>
          <w:szCs w:val="32"/>
          <w:lang w:eastAsia="en-US"/>
        </w:rPr>
        <w:t xml:space="preserve"> ?… </w:t>
      </w:r>
      <w:r w:rsidR="003148C9">
        <w:rPr>
          <w:szCs w:val="32"/>
          <w:lang w:eastAsia="en-US"/>
        </w:rPr>
        <w:t xml:space="preserve">Les rêves me </w:t>
      </w:r>
      <w:r w:rsidR="003148C9">
        <w:rPr>
          <w:szCs w:val="32"/>
          <w:lang w:eastAsia="en-US"/>
        </w:rPr>
        <w:t>l</w:t>
      </w:r>
      <w:r>
        <w:rPr>
          <w:szCs w:val="32"/>
          <w:lang w:eastAsia="en-US"/>
        </w:rPr>
        <w:t>’</w:t>
      </w:r>
      <w:r w:rsidR="003148C9">
        <w:rPr>
          <w:szCs w:val="32"/>
          <w:lang w:eastAsia="en-US"/>
        </w:rPr>
        <w:t xml:space="preserve">ont </w:t>
      </w:r>
      <w:r w:rsidR="003148C9">
        <w:rPr>
          <w:szCs w:val="32"/>
          <w:lang w:eastAsia="en-US"/>
        </w:rPr>
        <w:t>montrée toute pâle et toute brisée</w:t>
      </w:r>
      <w:r>
        <w:rPr>
          <w:szCs w:val="32"/>
          <w:lang w:eastAsia="en-US"/>
        </w:rPr>
        <w:t xml:space="preserve">… </w:t>
      </w:r>
      <w:r w:rsidR="003148C9">
        <w:rPr>
          <w:szCs w:val="32"/>
          <w:lang w:eastAsia="en-US"/>
        </w:rPr>
        <w:t>J</w:t>
      </w:r>
      <w:r>
        <w:rPr>
          <w:szCs w:val="32"/>
          <w:lang w:eastAsia="en-US"/>
        </w:rPr>
        <w:t>’</w:t>
      </w:r>
      <w:r w:rsidR="003148C9">
        <w:rPr>
          <w:szCs w:val="32"/>
          <w:lang w:eastAsia="en-US"/>
        </w:rPr>
        <w:t>ai entendu sa voix changée par les larmes</w:t>
      </w:r>
      <w:r>
        <w:rPr>
          <w:szCs w:val="32"/>
          <w:lang w:eastAsia="en-US"/>
        </w:rPr>
        <w:t xml:space="preserve">… </w:t>
      </w:r>
      <w:r w:rsidR="003148C9">
        <w:rPr>
          <w:szCs w:val="32"/>
          <w:lang w:eastAsia="en-US"/>
        </w:rPr>
        <w:t>je l</w:t>
      </w:r>
      <w:r>
        <w:rPr>
          <w:szCs w:val="32"/>
          <w:lang w:eastAsia="en-US"/>
        </w:rPr>
        <w:t>’</w:t>
      </w:r>
      <w:r w:rsidR="003148C9">
        <w:rPr>
          <w:szCs w:val="32"/>
          <w:lang w:eastAsia="en-US"/>
        </w:rPr>
        <w:t>ai vue qui franchissait un seuil maudit</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madame</w:t>
      </w:r>
      <w:r>
        <w:rPr>
          <w:szCs w:val="32"/>
          <w:lang w:eastAsia="en-US"/>
        </w:rPr>
        <w:t xml:space="preserve"> ! </w:t>
      </w:r>
      <w:r w:rsidR="003148C9">
        <w:rPr>
          <w:szCs w:val="32"/>
          <w:lang w:eastAsia="en-US"/>
        </w:rPr>
        <w:t>s</w:t>
      </w:r>
      <w:r>
        <w:rPr>
          <w:szCs w:val="32"/>
          <w:lang w:eastAsia="en-US"/>
        </w:rPr>
        <w:t>’</w:t>
      </w:r>
      <w:r w:rsidR="003148C9">
        <w:rPr>
          <w:szCs w:val="32"/>
          <w:lang w:eastAsia="en-US"/>
        </w:rPr>
        <w:t>écria-t-il avec exaltation</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ne me remerciez pas si je vous sauve</w:t>
      </w:r>
      <w:r>
        <w:rPr>
          <w:szCs w:val="32"/>
          <w:lang w:eastAsia="en-US"/>
        </w:rPr>
        <w:t xml:space="preserve">, </w:t>
      </w:r>
      <w:r w:rsidR="003148C9">
        <w:rPr>
          <w:szCs w:val="32"/>
          <w:lang w:eastAsia="en-US"/>
        </w:rPr>
        <w:t>car c</w:t>
      </w:r>
      <w:r>
        <w:rPr>
          <w:szCs w:val="32"/>
          <w:lang w:eastAsia="en-US"/>
        </w:rPr>
        <w:t>’</w:t>
      </w:r>
      <w:r w:rsidR="003148C9">
        <w:rPr>
          <w:szCs w:val="32"/>
          <w:lang w:eastAsia="en-US"/>
        </w:rPr>
        <w:t>est pour forcer Dieu à la sauver</w:t>
      </w:r>
      <w:r>
        <w:rPr>
          <w:szCs w:val="32"/>
          <w:lang w:eastAsia="en-US"/>
        </w:rPr>
        <w:t> ! »</w:t>
      </w:r>
    </w:p>
    <w:p w14:paraId="59166BD0" w14:textId="77777777" w:rsidR="0046142F" w:rsidRDefault="003148C9" w:rsidP="0046142F">
      <w:pPr>
        <w:rPr>
          <w:szCs w:val="32"/>
          <w:lang w:eastAsia="en-US"/>
        </w:rPr>
      </w:pPr>
      <w:r>
        <w:rPr>
          <w:szCs w:val="32"/>
          <w:lang w:eastAsia="en-US"/>
        </w:rPr>
        <w:t>Berthe le contemplait avec admiration</w:t>
      </w:r>
      <w:r w:rsidR="0046142F">
        <w:rPr>
          <w:szCs w:val="32"/>
          <w:lang w:eastAsia="en-US"/>
        </w:rPr>
        <w:t xml:space="preserve">. </w:t>
      </w:r>
      <w:r>
        <w:rPr>
          <w:szCs w:val="32"/>
          <w:lang w:eastAsia="en-US"/>
        </w:rPr>
        <w:t xml:space="preserve">Ses sanglots faisaient </w:t>
      </w:r>
      <w:proofErr w:type="spellStart"/>
      <w:r>
        <w:rPr>
          <w:szCs w:val="32"/>
          <w:lang w:eastAsia="en-US"/>
        </w:rPr>
        <w:t>trève</w:t>
      </w:r>
      <w:proofErr w:type="spellEnd"/>
      <w:r w:rsidR="0046142F">
        <w:rPr>
          <w:szCs w:val="32"/>
          <w:lang w:eastAsia="en-US"/>
        </w:rPr>
        <w:t xml:space="preserve">. </w:t>
      </w:r>
      <w:r>
        <w:rPr>
          <w:szCs w:val="32"/>
          <w:lang w:eastAsia="en-US"/>
        </w:rPr>
        <w:t>Vous eussiez dit qu</w:t>
      </w:r>
      <w:r w:rsidR="0046142F">
        <w:rPr>
          <w:szCs w:val="32"/>
          <w:lang w:eastAsia="en-US"/>
        </w:rPr>
        <w:t>’</w:t>
      </w:r>
      <w:r>
        <w:rPr>
          <w:szCs w:val="32"/>
          <w:lang w:eastAsia="en-US"/>
        </w:rPr>
        <w:t>elle voyait son âme si belle à travers l</w:t>
      </w:r>
      <w:r w:rsidR="0046142F">
        <w:rPr>
          <w:szCs w:val="32"/>
          <w:lang w:eastAsia="en-US"/>
        </w:rPr>
        <w:t>’</w:t>
      </w:r>
      <w:r>
        <w:rPr>
          <w:szCs w:val="32"/>
          <w:lang w:eastAsia="en-US"/>
        </w:rPr>
        <w:t>enveloppe de son corps</w:t>
      </w:r>
      <w:r w:rsidR="0046142F">
        <w:rPr>
          <w:szCs w:val="32"/>
          <w:lang w:eastAsia="en-US"/>
        </w:rPr>
        <w:t>.</w:t>
      </w:r>
    </w:p>
    <w:p w14:paraId="5BE08201" w14:textId="77777777" w:rsidR="0046142F" w:rsidRDefault="003148C9" w:rsidP="0046142F">
      <w:pPr>
        <w:rPr>
          <w:szCs w:val="32"/>
          <w:lang w:eastAsia="en-US"/>
        </w:rPr>
      </w:pPr>
      <w:r>
        <w:rPr>
          <w:szCs w:val="32"/>
          <w:lang w:eastAsia="en-US"/>
        </w:rPr>
        <w:t>Que d</w:t>
      </w:r>
      <w:r w:rsidR="0046142F">
        <w:rPr>
          <w:szCs w:val="32"/>
          <w:lang w:eastAsia="en-US"/>
        </w:rPr>
        <w:t>’</w:t>
      </w:r>
      <w:r>
        <w:rPr>
          <w:szCs w:val="32"/>
          <w:lang w:eastAsia="en-US"/>
        </w:rPr>
        <w:t>amour et quel amour</w:t>
      </w:r>
      <w:r w:rsidR="0046142F">
        <w:rPr>
          <w:szCs w:val="32"/>
          <w:lang w:eastAsia="en-US"/>
        </w:rPr>
        <w:t> !</w:t>
      </w:r>
    </w:p>
    <w:p w14:paraId="4140E9B4" w14:textId="77777777" w:rsidR="0046142F" w:rsidRDefault="003148C9" w:rsidP="0046142F">
      <w:pPr>
        <w:rPr>
          <w:szCs w:val="32"/>
          <w:lang w:eastAsia="en-US"/>
        </w:rPr>
      </w:pPr>
      <w:r>
        <w:rPr>
          <w:szCs w:val="32"/>
          <w:lang w:eastAsia="en-US"/>
        </w:rPr>
        <w:t>Lucien</w:t>
      </w:r>
      <w:r w:rsidR="0046142F">
        <w:rPr>
          <w:szCs w:val="32"/>
          <w:lang w:eastAsia="en-US"/>
        </w:rPr>
        <w:t xml:space="preserve"> ! </w:t>
      </w:r>
      <w:r>
        <w:rPr>
          <w:szCs w:val="32"/>
          <w:lang w:eastAsia="en-US"/>
        </w:rPr>
        <w:t>c</w:t>
      </w:r>
      <w:r w:rsidR="0046142F">
        <w:rPr>
          <w:szCs w:val="32"/>
          <w:lang w:eastAsia="en-US"/>
        </w:rPr>
        <w:t>’</w:t>
      </w:r>
      <w:r>
        <w:rPr>
          <w:szCs w:val="32"/>
          <w:lang w:eastAsia="en-US"/>
        </w:rPr>
        <w:t>était son Lucien bien-aimé qui parlait ainsi</w:t>
      </w:r>
      <w:r w:rsidR="0046142F">
        <w:rPr>
          <w:szCs w:val="32"/>
          <w:lang w:eastAsia="en-US"/>
        </w:rPr>
        <w:t> !</w:t>
      </w:r>
    </w:p>
    <w:p w14:paraId="63004867" w14:textId="77777777" w:rsidR="0046142F" w:rsidRDefault="003148C9" w:rsidP="0046142F">
      <w:pPr>
        <w:rPr>
          <w:szCs w:val="32"/>
          <w:lang w:eastAsia="en-US"/>
        </w:rPr>
      </w:pPr>
      <w:r>
        <w:rPr>
          <w:szCs w:val="32"/>
          <w:lang w:eastAsia="en-US"/>
        </w:rPr>
        <w:t>Et Berthe ne suivait pas son cœur qui s</w:t>
      </w:r>
      <w:r w:rsidR="0046142F">
        <w:rPr>
          <w:szCs w:val="32"/>
          <w:lang w:eastAsia="en-US"/>
        </w:rPr>
        <w:t>’</w:t>
      </w:r>
      <w:r>
        <w:rPr>
          <w:szCs w:val="32"/>
          <w:lang w:eastAsia="en-US"/>
        </w:rPr>
        <w:t>élançait ardemment vers lui</w:t>
      </w:r>
      <w:r w:rsidR="0046142F">
        <w:rPr>
          <w:szCs w:val="32"/>
          <w:lang w:eastAsia="en-US"/>
        </w:rPr>
        <w:t> !</w:t>
      </w:r>
    </w:p>
    <w:p w14:paraId="524B635A" w14:textId="77777777" w:rsidR="0046142F" w:rsidRDefault="003148C9" w:rsidP="0046142F">
      <w:pPr>
        <w:rPr>
          <w:szCs w:val="32"/>
          <w:lang w:eastAsia="en-US"/>
        </w:rPr>
      </w:pPr>
      <w:r>
        <w:rPr>
          <w:szCs w:val="32"/>
          <w:lang w:eastAsia="en-US"/>
        </w:rPr>
        <w:t>Berthe demeurait immobile</w:t>
      </w:r>
      <w:r w:rsidR="0046142F">
        <w:rPr>
          <w:szCs w:val="32"/>
          <w:lang w:eastAsia="en-US"/>
        </w:rPr>
        <w:t xml:space="preserve"> ; </w:t>
      </w:r>
      <w:r>
        <w:rPr>
          <w:szCs w:val="32"/>
          <w:lang w:eastAsia="en-US"/>
        </w:rPr>
        <w:t>Berthe se taisait</w:t>
      </w:r>
      <w:r w:rsidR="0046142F">
        <w:rPr>
          <w:szCs w:val="32"/>
          <w:lang w:eastAsia="en-US"/>
        </w:rPr>
        <w:t>.</w:t>
      </w:r>
    </w:p>
    <w:p w14:paraId="7EB2D2F5" w14:textId="77777777" w:rsidR="0046142F" w:rsidRDefault="003148C9" w:rsidP="0046142F">
      <w:pPr>
        <w:rPr>
          <w:szCs w:val="32"/>
          <w:lang w:eastAsia="en-US"/>
        </w:rPr>
      </w:pPr>
      <w:r>
        <w:rPr>
          <w:szCs w:val="32"/>
          <w:lang w:eastAsia="en-US"/>
        </w:rPr>
        <w:t>Pourquoi</w:t>
      </w:r>
      <w:r w:rsidR="0046142F">
        <w:rPr>
          <w:szCs w:val="32"/>
          <w:lang w:eastAsia="en-US"/>
        </w:rPr>
        <w:t> ?</w:t>
      </w:r>
    </w:p>
    <w:p w14:paraId="0766868B" w14:textId="77777777" w:rsidR="0046142F" w:rsidRDefault="003148C9" w:rsidP="0046142F">
      <w:pPr>
        <w:rPr>
          <w:szCs w:val="32"/>
          <w:lang w:eastAsia="en-US"/>
        </w:rPr>
      </w:pPr>
      <w:r>
        <w:rPr>
          <w:szCs w:val="32"/>
          <w:lang w:eastAsia="en-US"/>
        </w:rPr>
        <w:t>Parce que derrière ce bonheur immense qu</w:t>
      </w:r>
      <w:r w:rsidR="0046142F">
        <w:rPr>
          <w:szCs w:val="32"/>
          <w:lang w:eastAsia="en-US"/>
        </w:rPr>
        <w:t>’</w:t>
      </w:r>
      <w:r>
        <w:rPr>
          <w:szCs w:val="32"/>
          <w:lang w:eastAsia="en-US"/>
        </w:rPr>
        <w:t>elle avait rêvé comme on rêve l</w:t>
      </w:r>
      <w:r w:rsidR="0046142F">
        <w:rPr>
          <w:szCs w:val="32"/>
          <w:lang w:eastAsia="en-US"/>
        </w:rPr>
        <w:t>’</w:t>
      </w:r>
      <w:r>
        <w:rPr>
          <w:szCs w:val="32"/>
          <w:lang w:eastAsia="en-US"/>
        </w:rPr>
        <w:t>impossible</w:t>
      </w:r>
      <w:r w:rsidR="0046142F">
        <w:rPr>
          <w:szCs w:val="32"/>
          <w:lang w:eastAsia="en-US"/>
        </w:rPr>
        <w:t xml:space="preserve"> : </w:t>
      </w:r>
      <w:r>
        <w:rPr>
          <w:szCs w:val="32"/>
          <w:lang w:eastAsia="en-US"/>
        </w:rPr>
        <w:t>revoir Lucien</w:t>
      </w:r>
      <w:r w:rsidR="0046142F">
        <w:rPr>
          <w:szCs w:val="32"/>
          <w:lang w:eastAsia="en-US"/>
        </w:rPr>
        <w:t xml:space="preserve">, </w:t>
      </w:r>
      <w:r>
        <w:rPr>
          <w:szCs w:val="32"/>
          <w:lang w:eastAsia="en-US"/>
        </w:rPr>
        <w:t>il y avait une incomparable torture</w:t>
      </w:r>
      <w:r w:rsidR="0046142F">
        <w:rPr>
          <w:szCs w:val="32"/>
          <w:lang w:eastAsia="en-US"/>
        </w:rPr>
        <w:t>.</w:t>
      </w:r>
    </w:p>
    <w:p w14:paraId="6BE2B719" w14:textId="77777777" w:rsidR="0046142F" w:rsidRDefault="003148C9" w:rsidP="0046142F">
      <w:pPr>
        <w:rPr>
          <w:szCs w:val="32"/>
          <w:lang w:eastAsia="en-US"/>
        </w:rPr>
      </w:pPr>
      <w:r>
        <w:rPr>
          <w:szCs w:val="32"/>
          <w:lang w:eastAsia="en-US"/>
        </w:rPr>
        <w:t>Parce que Berthe était là chez madame Paoli</w:t>
      </w:r>
      <w:r w:rsidR="0046142F">
        <w:rPr>
          <w:szCs w:val="32"/>
          <w:lang w:eastAsia="en-US"/>
        </w:rPr>
        <w:t xml:space="preserve">, </w:t>
      </w:r>
      <w:r>
        <w:rPr>
          <w:szCs w:val="32"/>
          <w:lang w:eastAsia="en-US"/>
        </w:rPr>
        <w:t>parce qu</w:t>
      </w:r>
      <w:r w:rsidR="0046142F">
        <w:rPr>
          <w:szCs w:val="32"/>
          <w:lang w:eastAsia="en-US"/>
        </w:rPr>
        <w:t>’</w:t>
      </w:r>
      <w:r>
        <w:rPr>
          <w:szCs w:val="32"/>
          <w:lang w:eastAsia="en-US"/>
        </w:rPr>
        <w:t>elle y était venue pour vendre son corps avant de mourir</w:t>
      </w:r>
      <w:r w:rsidR="0046142F">
        <w:rPr>
          <w:szCs w:val="32"/>
          <w:lang w:eastAsia="en-US"/>
        </w:rPr>
        <w:t> !</w:t>
      </w:r>
    </w:p>
    <w:p w14:paraId="0BA10B67" w14:textId="77777777" w:rsidR="0046142F" w:rsidRDefault="003148C9" w:rsidP="0046142F">
      <w:pPr>
        <w:rPr>
          <w:szCs w:val="32"/>
          <w:lang w:eastAsia="en-US"/>
        </w:rPr>
      </w:pPr>
      <w:r>
        <w:rPr>
          <w:szCs w:val="32"/>
          <w:lang w:eastAsia="en-US"/>
        </w:rPr>
        <w:lastRenderedPageBreak/>
        <w:t>Parce que</w:t>
      </w:r>
      <w:r w:rsidR="0046142F">
        <w:rPr>
          <w:szCs w:val="32"/>
          <w:lang w:eastAsia="en-US"/>
        </w:rPr>
        <w:t xml:space="preserve">… </w:t>
      </w:r>
      <w:r>
        <w:rPr>
          <w:szCs w:val="32"/>
          <w:lang w:eastAsia="en-US"/>
        </w:rPr>
        <w:t>Mais vous comprenez</w:t>
      </w:r>
      <w:r w:rsidR="0046142F">
        <w:rPr>
          <w:szCs w:val="32"/>
          <w:lang w:eastAsia="en-US"/>
        </w:rPr>
        <w:t xml:space="preserve"> ! </w:t>
      </w:r>
      <w:r>
        <w:rPr>
          <w:szCs w:val="32"/>
          <w:lang w:eastAsia="en-US"/>
        </w:rPr>
        <w:t>Un abîme encore</w:t>
      </w:r>
      <w:r w:rsidR="0046142F">
        <w:rPr>
          <w:szCs w:val="32"/>
          <w:lang w:eastAsia="en-US"/>
        </w:rPr>
        <w:t xml:space="preserve"> ! </w:t>
      </w:r>
      <w:r>
        <w:rPr>
          <w:szCs w:val="32"/>
          <w:lang w:eastAsia="en-US"/>
        </w:rPr>
        <w:t>L</w:t>
      </w:r>
      <w:r w:rsidR="0046142F">
        <w:rPr>
          <w:szCs w:val="32"/>
          <w:lang w:eastAsia="en-US"/>
        </w:rPr>
        <w:t>’</w:t>
      </w:r>
      <w:r>
        <w:rPr>
          <w:szCs w:val="32"/>
          <w:lang w:eastAsia="en-US"/>
        </w:rPr>
        <w:t>enfer au seuil du paradis</w:t>
      </w:r>
      <w:r w:rsidR="0046142F">
        <w:rPr>
          <w:szCs w:val="32"/>
          <w:lang w:eastAsia="en-US"/>
        </w:rPr>
        <w:t> !</w:t>
      </w:r>
    </w:p>
    <w:p w14:paraId="5D435D04" w14:textId="785A0B3C" w:rsidR="0046142F" w:rsidRDefault="003148C9" w:rsidP="0046142F">
      <w:pPr>
        <w:rPr>
          <w:szCs w:val="32"/>
          <w:lang w:eastAsia="en-US"/>
        </w:rPr>
      </w:pPr>
      <w:r>
        <w:rPr>
          <w:szCs w:val="32"/>
          <w:lang w:eastAsia="en-US"/>
        </w:rPr>
        <w:t>Elle ne voulait pas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le pouvait-elle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Berthe ne voulait pas dire à Lucien</w:t>
      </w:r>
      <w:r w:rsidR="0046142F">
        <w:rPr>
          <w:szCs w:val="32"/>
          <w:lang w:eastAsia="en-US"/>
        </w:rPr>
        <w:t xml:space="preserve"> : </w:t>
      </w:r>
      <w:r>
        <w:rPr>
          <w:szCs w:val="32"/>
          <w:lang w:eastAsia="en-US"/>
        </w:rPr>
        <w:t>C</w:t>
      </w:r>
      <w:r w:rsidR="0046142F">
        <w:rPr>
          <w:szCs w:val="32"/>
          <w:lang w:eastAsia="en-US"/>
        </w:rPr>
        <w:t>’</w:t>
      </w:r>
      <w:r>
        <w:rPr>
          <w:szCs w:val="32"/>
          <w:lang w:eastAsia="en-US"/>
        </w:rPr>
        <w:t>est moi</w:t>
      </w:r>
      <w:r w:rsidR="0046142F">
        <w:rPr>
          <w:szCs w:val="32"/>
          <w:lang w:eastAsia="en-US"/>
        </w:rPr>
        <w:t> !</w:t>
      </w:r>
    </w:p>
    <w:p w14:paraId="4A31B189" w14:textId="77777777" w:rsidR="0046142F" w:rsidRDefault="003148C9" w:rsidP="0046142F">
      <w:pPr>
        <w:rPr>
          <w:szCs w:val="32"/>
          <w:lang w:eastAsia="en-US"/>
        </w:rPr>
      </w:pPr>
      <w:r>
        <w:rPr>
          <w:szCs w:val="32"/>
          <w:lang w:eastAsia="en-US"/>
        </w:rPr>
        <w:t>Cette force mystérieuse qui était entre la faim de Tantale et les mets offerts par l</w:t>
      </w:r>
      <w:r w:rsidR="0046142F">
        <w:rPr>
          <w:szCs w:val="32"/>
          <w:lang w:eastAsia="en-US"/>
        </w:rPr>
        <w:t>’</w:t>
      </w:r>
      <w:r>
        <w:rPr>
          <w:szCs w:val="32"/>
          <w:lang w:eastAsia="en-US"/>
        </w:rPr>
        <w:t>ironie des dieux</w:t>
      </w:r>
      <w:r w:rsidR="0046142F">
        <w:rPr>
          <w:szCs w:val="32"/>
          <w:lang w:eastAsia="en-US"/>
        </w:rPr>
        <w:t xml:space="preserve">, </w:t>
      </w:r>
      <w:r>
        <w:rPr>
          <w:szCs w:val="32"/>
          <w:lang w:eastAsia="en-US"/>
        </w:rPr>
        <w:t>cette force étreignait la pauvre Berthe</w:t>
      </w:r>
      <w:r w:rsidR="0046142F">
        <w:rPr>
          <w:szCs w:val="32"/>
          <w:lang w:eastAsia="en-US"/>
        </w:rPr>
        <w:t xml:space="preserve"> ! </w:t>
      </w:r>
      <w:r>
        <w:rPr>
          <w:szCs w:val="32"/>
          <w:lang w:eastAsia="en-US"/>
        </w:rPr>
        <w:t>Elle ne pouvait pas</w:t>
      </w:r>
      <w:r w:rsidR="0046142F">
        <w:rPr>
          <w:szCs w:val="32"/>
          <w:lang w:eastAsia="en-US"/>
        </w:rPr>
        <w:t xml:space="preserve">, </w:t>
      </w:r>
      <w:r>
        <w:rPr>
          <w:szCs w:val="32"/>
          <w:lang w:eastAsia="en-US"/>
        </w:rPr>
        <w:t>vous eussiez fait comme elle</w:t>
      </w:r>
      <w:r w:rsidR="0046142F">
        <w:rPr>
          <w:szCs w:val="32"/>
          <w:lang w:eastAsia="en-US"/>
        </w:rPr>
        <w:t xml:space="preserve">. </w:t>
      </w:r>
      <w:r>
        <w:rPr>
          <w:szCs w:val="32"/>
          <w:lang w:eastAsia="en-US"/>
        </w:rPr>
        <w:t>Elle ne pouvait pas</w:t>
      </w:r>
      <w:r w:rsidR="0046142F">
        <w:rPr>
          <w:szCs w:val="32"/>
          <w:lang w:eastAsia="en-US"/>
        </w:rPr>
        <w:t> !</w:t>
      </w:r>
    </w:p>
    <w:p w14:paraId="682801B1" w14:textId="77777777" w:rsidR="0046142F" w:rsidRDefault="003148C9" w:rsidP="0046142F">
      <w:pPr>
        <w:rPr>
          <w:szCs w:val="32"/>
          <w:lang w:eastAsia="en-US"/>
        </w:rPr>
      </w:pPr>
      <w:r>
        <w:rPr>
          <w:szCs w:val="32"/>
          <w:lang w:eastAsia="en-US"/>
        </w:rPr>
        <w:t>Ce qu</w:t>
      </w:r>
      <w:r w:rsidR="0046142F">
        <w:rPr>
          <w:szCs w:val="32"/>
          <w:lang w:eastAsia="en-US"/>
        </w:rPr>
        <w:t>’</w:t>
      </w:r>
      <w:r>
        <w:rPr>
          <w:szCs w:val="32"/>
          <w:lang w:eastAsia="en-US"/>
        </w:rPr>
        <w:t>elle souffrait</w:t>
      </w:r>
      <w:r w:rsidR="0046142F">
        <w:rPr>
          <w:szCs w:val="32"/>
          <w:lang w:eastAsia="en-US"/>
        </w:rPr>
        <w:t xml:space="preserve">, </w:t>
      </w:r>
      <w:r>
        <w:rPr>
          <w:szCs w:val="32"/>
          <w:lang w:eastAsia="en-US"/>
        </w:rPr>
        <w:t>il ne faut pas même essayer de le dire</w:t>
      </w:r>
      <w:r w:rsidR="0046142F">
        <w:rPr>
          <w:szCs w:val="32"/>
          <w:lang w:eastAsia="en-US"/>
        </w:rPr>
        <w:t xml:space="preserve">. </w:t>
      </w:r>
      <w:r>
        <w:rPr>
          <w:szCs w:val="32"/>
          <w:lang w:eastAsia="en-US"/>
        </w:rPr>
        <w:t>L</w:t>
      </w:r>
      <w:r w:rsidR="0046142F">
        <w:rPr>
          <w:szCs w:val="32"/>
          <w:lang w:eastAsia="en-US"/>
        </w:rPr>
        <w:t>’</w:t>
      </w:r>
      <w:r>
        <w:rPr>
          <w:szCs w:val="32"/>
          <w:lang w:eastAsia="en-US"/>
        </w:rPr>
        <w:t>aveugle</w:t>
      </w:r>
      <w:r w:rsidR="0046142F">
        <w:rPr>
          <w:szCs w:val="32"/>
          <w:lang w:eastAsia="en-US"/>
        </w:rPr>
        <w:t xml:space="preserve">, </w:t>
      </w:r>
      <w:r>
        <w:rPr>
          <w:szCs w:val="32"/>
          <w:lang w:eastAsia="en-US"/>
        </w:rPr>
        <w:t>lui</w:t>
      </w:r>
      <w:r w:rsidR="0046142F">
        <w:rPr>
          <w:szCs w:val="32"/>
          <w:lang w:eastAsia="en-US"/>
        </w:rPr>
        <w:t xml:space="preserve">, </w:t>
      </w:r>
      <w:r>
        <w:rPr>
          <w:szCs w:val="32"/>
          <w:lang w:eastAsia="en-US"/>
        </w:rPr>
        <w:t>ne savait pas</w:t>
      </w:r>
      <w:r w:rsidR="0046142F">
        <w:rPr>
          <w:szCs w:val="32"/>
          <w:lang w:eastAsia="en-US"/>
        </w:rPr>
        <w:t>.</w:t>
      </w:r>
    </w:p>
    <w:p w14:paraId="600ADCA5" w14:textId="77777777" w:rsidR="0046142F" w:rsidRDefault="003148C9" w:rsidP="0046142F">
      <w:pPr>
        <w:rPr>
          <w:szCs w:val="32"/>
          <w:lang w:eastAsia="en-US"/>
        </w:rPr>
      </w:pPr>
      <w:r>
        <w:rPr>
          <w:szCs w:val="32"/>
          <w:lang w:eastAsia="en-US"/>
        </w:rPr>
        <w:t>Il poursuivit</w:t>
      </w:r>
      <w:r w:rsidR="0046142F">
        <w:rPr>
          <w:szCs w:val="32"/>
          <w:lang w:eastAsia="en-US"/>
        </w:rPr>
        <w:t> :</w:t>
      </w:r>
    </w:p>
    <w:p w14:paraId="1EF1922C" w14:textId="77777777" w:rsidR="0046142F" w:rsidRDefault="0046142F" w:rsidP="0046142F">
      <w:pPr>
        <w:rPr>
          <w:szCs w:val="32"/>
          <w:lang w:eastAsia="en-US"/>
        </w:rPr>
      </w:pPr>
      <w:r>
        <w:rPr>
          <w:lang w:eastAsia="en-US"/>
        </w:rPr>
        <w:t>« — </w:t>
      </w:r>
      <w:r w:rsidR="003148C9">
        <w:rPr>
          <w:szCs w:val="32"/>
          <w:lang w:eastAsia="en-US"/>
        </w:rPr>
        <w:t>Pendant un peu plus de deux ans</w:t>
      </w:r>
      <w:r>
        <w:rPr>
          <w:szCs w:val="32"/>
          <w:lang w:eastAsia="en-US"/>
        </w:rPr>
        <w:t xml:space="preserve">, </w:t>
      </w:r>
      <w:r w:rsidR="003148C9">
        <w:rPr>
          <w:szCs w:val="32"/>
          <w:lang w:eastAsia="en-US"/>
        </w:rPr>
        <w:t>je cherchai avec courage</w:t>
      </w:r>
      <w:r>
        <w:rPr>
          <w:szCs w:val="32"/>
          <w:lang w:eastAsia="en-US"/>
        </w:rPr>
        <w:t xml:space="preserve">. </w:t>
      </w:r>
      <w:r w:rsidR="003148C9">
        <w:rPr>
          <w:szCs w:val="32"/>
          <w:lang w:eastAsia="en-US"/>
        </w:rPr>
        <w:t>La Providence m</w:t>
      </w:r>
      <w:r>
        <w:rPr>
          <w:szCs w:val="32"/>
          <w:lang w:eastAsia="en-US"/>
        </w:rPr>
        <w:t>’</w:t>
      </w:r>
      <w:r w:rsidR="003148C9">
        <w:rPr>
          <w:szCs w:val="32"/>
          <w:lang w:eastAsia="en-US"/>
        </w:rPr>
        <w:t>avait donné la richesse</w:t>
      </w:r>
      <w:r>
        <w:rPr>
          <w:szCs w:val="32"/>
          <w:lang w:eastAsia="en-US"/>
        </w:rPr>
        <w:t xml:space="preserve"> : </w:t>
      </w:r>
      <w:r w:rsidR="003148C9">
        <w:rPr>
          <w:szCs w:val="32"/>
          <w:lang w:eastAsia="en-US"/>
        </w:rPr>
        <w:t>il me semblait que j</w:t>
      </w:r>
      <w:r>
        <w:rPr>
          <w:szCs w:val="32"/>
          <w:lang w:eastAsia="en-US"/>
        </w:rPr>
        <w:t>’</w:t>
      </w:r>
      <w:r w:rsidR="003148C9">
        <w:rPr>
          <w:szCs w:val="32"/>
          <w:lang w:eastAsia="en-US"/>
        </w:rPr>
        <w:t>avais une heureuse étoile</w:t>
      </w:r>
      <w:r>
        <w:rPr>
          <w:szCs w:val="32"/>
          <w:lang w:eastAsia="en-US"/>
        </w:rPr>
        <w:t>.</w:t>
      </w:r>
    </w:p>
    <w:p w14:paraId="6330C516" w14:textId="77777777" w:rsidR="0046142F" w:rsidRDefault="0046142F" w:rsidP="0046142F">
      <w:pPr>
        <w:rPr>
          <w:szCs w:val="32"/>
          <w:lang w:eastAsia="en-US"/>
        </w:rPr>
      </w:pPr>
      <w:r>
        <w:rPr>
          <w:szCs w:val="32"/>
          <w:lang w:eastAsia="en-US"/>
        </w:rPr>
        <w:t>« </w:t>
      </w:r>
      <w:r w:rsidR="003148C9">
        <w:rPr>
          <w:szCs w:val="32"/>
          <w:lang w:eastAsia="en-US"/>
        </w:rPr>
        <w:t>Nulle part je ne trouvais la moindre trace</w:t>
      </w:r>
      <w:r>
        <w:rPr>
          <w:szCs w:val="32"/>
          <w:lang w:eastAsia="en-US"/>
        </w:rPr>
        <w:t xml:space="preserve">, </w:t>
      </w:r>
      <w:r w:rsidR="003148C9">
        <w:rPr>
          <w:szCs w:val="32"/>
          <w:lang w:eastAsia="en-US"/>
        </w:rPr>
        <w:t>mais j</w:t>
      </w:r>
      <w:r>
        <w:rPr>
          <w:szCs w:val="32"/>
          <w:lang w:eastAsia="en-US"/>
        </w:rPr>
        <w:t>’</w:t>
      </w:r>
      <w:r w:rsidR="003148C9">
        <w:rPr>
          <w:szCs w:val="32"/>
          <w:lang w:eastAsia="en-US"/>
        </w:rPr>
        <w:t>allais toujours</w:t>
      </w:r>
      <w:r>
        <w:rPr>
          <w:szCs w:val="32"/>
          <w:lang w:eastAsia="en-US"/>
        </w:rPr>
        <w:t>.</w:t>
      </w:r>
    </w:p>
    <w:p w14:paraId="354F0384" w14:textId="77777777" w:rsidR="0046142F" w:rsidRDefault="0046142F" w:rsidP="0046142F">
      <w:pPr>
        <w:rPr>
          <w:szCs w:val="32"/>
          <w:lang w:eastAsia="en-US"/>
        </w:rPr>
      </w:pPr>
      <w:r>
        <w:rPr>
          <w:szCs w:val="32"/>
          <w:lang w:eastAsia="en-US"/>
        </w:rPr>
        <w:t>« </w:t>
      </w:r>
      <w:r w:rsidR="003148C9">
        <w:rPr>
          <w:szCs w:val="32"/>
          <w:lang w:eastAsia="en-US"/>
        </w:rPr>
        <w:t>En ce temps-là</w:t>
      </w:r>
      <w:r>
        <w:rPr>
          <w:szCs w:val="32"/>
          <w:lang w:eastAsia="en-US"/>
        </w:rPr>
        <w:t xml:space="preserve">, </w:t>
      </w:r>
      <w:r w:rsidR="003148C9">
        <w:rPr>
          <w:szCs w:val="32"/>
          <w:lang w:eastAsia="en-US"/>
        </w:rPr>
        <w:t>je n</w:t>
      </w:r>
      <w:r>
        <w:rPr>
          <w:szCs w:val="32"/>
          <w:lang w:eastAsia="en-US"/>
        </w:rPr>
        <w:t>’</w:t>
      </w:r>
      <w:r w:rsidR="003148C9">
        <w:rPr>
          <w:szCs w:val="32"/>
          <w:lang w:eastAsia="en-US"/>
        </w:rPr>
        <w:t>étais pas aveugle</w:t>
      </w:r>
      <w:r>
        <w:rPr>
          <w:szCs w:val="32"/>
          <w:lang w:eastAsia="en-US"/>
        </w:rPr>
        <w:t>.</w:t>
      </w:r>
    </w:p>
    <w:p w14:paraId="37F03AAA" w14:textId="77777777" w:rsidR="0046142F" w:rsidRDefault="0046142F" w:rsidP="0046142F">
      <w:pPr>
        <w:rPr>
          <w:szCs w:val="32"/>
          <w:lang w:eastAsia="en-US"/>
        </w:rPr>
      </w:pPr>
      <w:r>
        <w:rPr>
          <w:szCs w:val="32"/>
          <w:lang w:eastAsia="en-US"/>
        </w:rPr>
        <w:t>« </w:t>
      </w:r>
      <w:r w:rsidR="003148C9">
        <w:rPr>
          <w:szCs w:val="32"/>
          <w:lang w:eastAsia="en-US"/>
        </w:rPr>
        <w:t>Je faillis mourir de joie une fois</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car je la revis</w:t>
      </w:r>
      <w:r>
        <w:rPr>
          <w:szCs w:val="32"/>
          <w:lang w:eastAsia="en-US"/>
        </w:rPr>
        <w:t>…</w:t>
      </w:r>
    </w:p>
    <w:p w14:paraId="3464352B" w14:textId="77777777" w:rsidR="0046142F" w:rsidRDefault="0046142F" w:rsidP="0046142F">
      <w:pPr>
        <w:rPr>
          <w:szCs w:val="32"/>
          <w:lang w:eastAsia="en-US"/>
        </w:rPr>
      </w:pPr>
      <w:r>
        <w:rPr>
          <w:lang w:eastAsia="en-US"/>
        </w:rPr>
        <w:t>— </w:t>
      </w:r>
      <w:r w:rsidR="003148C9">
        <w:rPr>
          <w:szCs w:val="32"/>
          <w:lang w:eastAsia="en-US"/>
        </w:rPr>
        <w:t>Qui</w:t>
      </w:r>
      <w:r>
        <w:rPr>
          <w:szCs w:val="32"/>
          <w:lang w:eastAsia="en-US"/>
        </w:rPr>
        <w:t xml:space="preserve"> ?… </w:t>
      </w:r>
      <w:r w:rsidR="003148C9">
        <w:rPr>
          <w:szCs w:val="32"/>
          <w:lang w:eastAsia="en-US"/>
        </w:rPr>
        <w:t>Berthe</w:t>
      </w:r>
      <w:r>
        <w:rPr>
          <w:szCs w:val="32"/>
          <w:lang w:eastAsia="en-US"/>
        </w:rPr>
        <w:t xml:space="preserve"> ? </w:t>
      </w:r>
      <w:r w:rsidR="003148C9">
        <w:rPr>
          <w:szCs w:val="32"/>
          <w:lang w:eastAsia="en-US"/>
        </w:rPr>
        <w:t>interrompit madame de Marans avec vivacité</w:t>
      </w:r>
      <w:r>
        <w:rPr>
          <w:szCs w:val="32"/>
          <w:lang w:eastAsia="en-US"/>
        </w:rPr>
        <w:t>.</w:t>
      </w:r>
    </w:p>
    <w:p w14:paraId="7778D7E1" w14:textId="5FC9E633" w:rsidR="0046142F" w:rsidRDefault="0046142F" w:rsidP="0046142F">
      <w:pPr>
        <w:rPr>
          <w:szCs w:val="32"/>
          <w:lang w:eastAsia="en-US"/>
        </w:rPr>
      </w:pPr>
      <w:r>
        <w:rPr>
          <w:lang w:eastAsia="en-US"/>
        </w:rPr>
        <w:t>— </w:t>
      </w:r>
      <w:r w:rsidR="003148C9">
        <w:rPr>
          <w:szCs w:val="32"/>
          <w:lang w:eastAsia="en-US"/>
        </w:rPr>
        <w:t xml:space="preserve">Berthe et mon pauvre </w:t>
      </w:r>
      <w:proofErr w:type="spellStart"/>
      <w:r w:rsidR="003148C9">
        <w:rPr>
          <w:szCs w:val="32"/>
          <w:lang w:eastAsia="en-US"/>
        </w:rPr>
        <w:t>Tiennet</w:t>
      </w:r>
      <w:proofErr w:type="spellEnd"/>
      <w:r w:rsidR="003148C9">
        <w:rPr>
          <w:szCs w:val="32"/>
          <w:lang w:eastAsia="en-US"/>
        </w:rPr>
        <w:t xml:space="preserve"> </w:t>
      </w:r>
      <w:proofErr w:type="spellStart"/>
      <w:r w:rsidR="003148C9">
        <w:rPr>
          <w:szCs w:val="32"/>
          <w:lang w:eastAsia="en-US"/>
        </w:rPr>
        <w:t>Blône</w:t>
      </w:r>
      <w:proofErr w:type="spellEnd"/>
      <w:r>
        <w:rPr>
          <w:szCs w:val="32"/>
          <w:lang w:eastAsia="en-US"/>
        </w:rPr>
        <w:t xml:space="preserve">, </w:t>
      </w:r>
      <w:r w:rsidR="003148C9">
        <w:rPr>
          <w:szCs w:val="32"/>
          <w:lang w:eastAsia="en-US"/>
        </w:rPr>
        <w:t>répondit Lucien</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tous les deux en même temps</w:t>
      </w:r>
      <w:r>
        <w:rPr>
          <w:szCs w:val="32"/>
          <w:lang w:eastAsia="en-US"/>
        </w:rPr>
        <w:t>.</w:t>
      </w:r>
    </w:p>
    <w:p w14:paraId="1A46CD1F" w14:textId="03588F29" w:rsidR="0046142F" w:rsidRDefault="0046142F" w:rsidP="0046142F">
      <w:pPr>
        <w:rPr>
          <w:lang w:eastAsia="en-US"/>
        </w:rPr>
      </w:pPr>
      <w:r>
        <w:rPr>
          <w:szCs w:val="32"/>
          <w:lang w:eastAsia="en-US"/>
        </w:rPr>
        <w:t>« </w:t>
      </w:r>
      <w:r w:rsidR="003148C9">
        <w:rPr>
          <w:szCs w:val="32"/>
          <w:lang w:eastAsia="en-US"/>
        </w:rPr>
        <w:t>C</w:t>
      </w:r>
      <w:r>
        <w:rPr>
          <w:szCs w:val="32"/>
          <w:lang w:eastAsia="en-US"/>
        </w:rPr>
        <w:t>’</w:t>
      </w:r>
      <w:r w:rsidR="003148C9">
        <w:rPr>
          <w:szCs w:val="32"/>
          <w:lang w:eastAsia="en-US"/>
        </w:rPr>
        <w:t>était au théâtre de Naples</w:t>
      </w:r>
      <w:r>
        <w:rPr>
          <w:szCs w:val="32"/>
          <w:lang w:eastAsia="en-US"/>
        </w:rPr>
        <w:t xml:space="preserve">, </w:t>
      </w:r>
      <w:r w:rsidR="003148C9">
        <w:rPr>
          <w:szCs w:val="32"/>
          <w:lang w:eastAsia="en-US"/>
        </w:rPr>
        <w:t>le jour de l</w:t>
      </w:r>
      <w:r>
        <w:rPr>
          <w:szCs w:val="32"/>
          <w:lang w:eastAsia="en-US"/>
        </w:rPr>
        <w:t>’</w:t>
      </w:r>
      <w:r w:rsidR="003148C9">
        <w:rPr>
          <w:szCs w:val="32"/>
          <w:lang w:eastAsia="en-US"/>
        </w:rPr>
        <w:t>incendie</w:t>
      </w:r>
      <w:r>
        <w:rPr>
          <w:szCs w:val="32"/>
          <w:lang w:eastAsia="en-US"/>
        </w:rPr>
        <w:t>. »</w:t>
      </w:r>
    </w:p>
    <w:p w14:paraId="58A17147" w14:textId="77777777" w:rsidR="0046142F" w:rsidRDefault="003148C9" w:rsidP="0046142F">
      <w:pPr>
        <w:rPr>
          <w:szCs w:val="32"/>
          <w:lang w:eastAsia="en-US"/>
        </w:rPr>
      </w:pPr>
      <w:r>
        <w:rPr>
          <w:szCs w:val="32"/>
          <w:lang w:eastAsia="en-US"/>
        </w:rPr>
        <w:t>Oh</w:t>
      </w:r>
      <w:r w:rsidR="0046142F">
        <w:rPr>
          <w:szCs w:val="32"/>
          <w:lang w:eastAsia="en-US"/>
        </w:rPr>
        <w:t xml:space="preserve"> !… </w:t>
      </w:r>
      <w:r>
        <w:rPr>
          <w:szCs w:val="32"/>
          <w:lang w:eastAsia="en-US"/>
        </w:rPr>
        <w:t>fit Berthe qui ne put se retenir</w:t>
      </w:r>
      <w:r w:rsidR="0046142F">
        <w:rPr>
          <w:szCs w:val="32"/>
          <w:lang w:eastAsia="en-US"/>
        </w:rPr>
        <w:t>.</w:t>
      </w:r>
    </w:p>
    <w:p w14:paraId="085B58A5" w14:textId="77777777" w:rsidR="0046142F" w:rsidRDefault="0046142F" w:rsidP="0046142F">
      <w:pPr>
        <w:rPr>
          <w:szCs w:val="32"/>
          <w:lang w:eastAsia="en-US"/>
        </w:rPr>
      </w:pPr>
      <w:r>
        <w:rPr>
          <w:lang w:eastAsia="en-US"/>
        </w:rPr>
        <w:t>— </w:t>
      </w:r>
      <w:r w:rsidR="003148C9">
        <w:rPr>
          <w:szCs w:val="32"/>
          <w:lang w:eastAsia="en-US"/>
        </w:rPr>
        <w:t>Vous avez entendu parler de cela</w:t>
      </w:r>
      <w:r>
        <w:rPr>
          <w:szCs w:val="32"/>
          <w:lang w:eastAsia="en-US"/>
        </w:rPr>
        <w:t xml:space="preserve"> ? </w:t>
      </w:r>
      <w:r w:rsidR="003148C9">
        <w:rPr>
          <w:szCs w:val="32"/>
          <w:lang w:eastAsia="en-US"/>
        </w:rPr>
        <w:t>demanda Lucien</w:t>
      </w:r>
      <w:r>
        <w:rPr>
          <w:szCs w:val="32"/>
          <w:lang w:eastAsia="en-US"/>
        </w:rPr>
        <w:t>.</w:t>
      </w:r>
    </w:p>
    <w:p w14:paraId="2CAD95E4" w14:textId="77777777" w:rsidR="0046142F" w:rsidRDefault="003148C9" w:rsidP="0046142F">
      <w:pPr>
        <w:rPr>
          <w:szCs w:val="32"/>
          <w:lang w:eastAsia="en-US"/>
        </w:rPr>
      </w:pPr>
      <w:r>
        <w:rPr>
          <w:szCs w:val="32"/>
          <w:lang w:eastAsia="en-US"/>
        </w:rPr>
        <w:lastRenderedPageBreak/>
        <w:t>Berthe fit sur elle-même un effort terrible</w:t>
      </w:r>
      <w:r w:rsidR="0046142F">
        <w:rPr>
          <w:szCs w:val="32"/>
          <w:lang w:eastAsia="en-US"/>
        </w:rPr>
        <w:t>.</w:t>
      </w:r>
    </w:p>
    <w:p w14:paraId="59B6BE78" w14:textId="5C18525C"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w:t>
      </w:r>
      <w:r w:rsidR="003148C9">
        <w:rPr>
          <w:szCs w:val="32"/>
          <w:lang w:eastAsia="en-US"/>
        </w:rPr>
        <w:t>répliqua-t-elle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jamais</w:t>
      </w:r>
      <w:r>
        <w:rPr>
          <w:szCs w:val="32"/>
          <w:lang w:eastAsia="en-US"/>
        </w:rPr>
        <w:t>.</w:t>
      </w:r>
    </w:p>
    <w:p w14:paraId="258D848D" w14:textId="77777777" w:rsidR="0046142F" w:rsidRDefault="003148C9" w:rsidP="0046142F">
      <w:pPr>
        <w:rPr>
          <w:szCs w:val="32"/>
          <w:lang w:eastAsia="en-US"/>
        </w:rPr>
      </w:pPr>
      <w:r>
        <w:rPr>
          <w:szCs w:val="32"/>
          <w:lang w:eastAsia="en-US"/>
        </w:rPr>
        <w:t>Lucien ne prit pas trop garde</w:t>
      </w:r>
      <w:r w:rsidR="0046142F">
        <w:rPr>
          <w:szCs w:val="32"/>
          <w:lang w:eastAsia="en-US"/>
        </w:rPr>
        <w:t xml:space="preserve">, </w:t>
      </w:r>
      <w:r>
        <w:rPr>
          <w:szCs w:val="32"/>
          <w:lang w:eastAsia="en-US"/>
        </w:rPr>
        <w:t>entraîné qu</w:t>
      </w:r>
      <w:r w:rsidR="0046142F">
        <w:rPr>
          <w:szCs w:val="32"/>
          <w:lang w:eastAsia="en-US"/>
        </w:rPr>
        <w:t>’</w:t>
      </w:r>
      <w:r>
        <w:rPr>
          <w:szCs w:val="32"/>
          <w:lang w:eastAsia="en-US"/>
        </w:rPr>
        <w:t>il était par ses souvenirs</w:t>
      </w:r>
      <w:r w:rsidR="0046142F">
        <w:rPr>
          <w:szCs w:val="32"/>
          <w:lang w:eastAsia="en-US"/>
        </w:rPr>
        <w:t>.</w:t>
      </w:r>
    </w:p>
    <w:p w14:paraId="70127A55" w14:textId="77777777" w:rsidR="0046142F" w:rsidRDefault="0046142F" w:rsidP="0046142F">
      <w:pPr>
        <w:rPr>
          <w:szCs w:val="32"/>
          <w:lang w:eastAsia="en-US"/>
        </w:rPr>
      </w:pPr>
      <w:r>
        <w:rPr>
          <w:lang w:eastAsia="en-US"/>
        </w:rPr>
        <w:t>« — </w:t>
      </w:r>
      <w:r w:rsidR="003148C9">
        <w:rPr>
          <w:szCs w:val="32"/>
          <w:lang w:eastAsia="en-US"/>
        </w:rPr>
        <w:t>Je ne m</w:t>
      </w:r>
      <w:r>
        <w:rPr>
          <w:szCs w:val="32"/>
          <w:lang w:eastAsia="en-US"/>
        </w:rPr>
        <w:t>’</w:t>
      </w:r>
      <w:r w:rsidR="003148C9">
        <w:rPr>
          <w:szCs w:val="32"/>
          <w:lang w:eastAsia="en-US"/>
        </w:rPr>
        <w:t>attendais à rien</w:t>
      </w:r>
      <w:r>
        <w:rPr>
          <w:szCs w:val="32"/>
          <w:lang w:eastAsia="en-US"/>
        </w:rPr>
        <w:t xml:space="preserve">, </w:t>
      </w:r>
      <w:r w:rsidR="003148C9">
        <w:rPr>
          <w:szCs w:val="32"/>
          <w:lang w:eastAsia="en-US"/>
        </w:rPr>
        <w:t>continua-t-il</w:t>
      </w:r>
      <w:r>
        <w:rPr>
          <w:szCs w:val="32"/>
          <w:lang w:eastAsia="en-US"/>
        </w:rPr>
        <w:t xml:space="preserve"> ; </w:t>
      </w:r>
      <w:r w:rsidR="003148C9">
        <w:rPr>
          <w:szCs w:val="32"/>
          <w:lang w:eastAsia="en-US"/>
        </w:rPr>
        <w:t>j</w:t>
      </w:r>
      <w:r>
        <w:rPr>
          <w:szCs w:val="32"/>
          <w:lang w:eastAsia="en-US"/>
        </w:rPr>
        <w:t>’</w:t>
      </w:r>
      <w:r w:rsidR="003148C9">
        <w:rPr>
          <w:szCs w:val="32"/>
          <w:lang w:eastAsia="en-US"/>
        </w:rPr>
        <w:t>étais entré là comme j</w:t>
      </w:r>
      <w:r>
        <w:rPr>
          <w:szCs w:val="32"/>
          <w:lang w:eastAsia="en-US"/>
        </w:rPr>
        <w:t>’</w:t>
      </w:r>
      <w:r w:rsidR="003148C9">
        <w:rPr>
          <w:szCs w:val="32"/>
          <w:lang w:eastAsia="en-US"/>
        </w:rPr>
        <w:t>entrais partout</w:t>
      </w:r>
      <w:r>
        <w:rPr>
          <w:szCs w:val="32"/>
          <w:lang w:eastAsia="en-US"/>
        </w:rPr>
        <w:t xml:space="preserve">… </w:t>
      </w:r>
      <w:r w:rsidR="003148C9">
        <w:rPr>
          <w:szCs w:val="32"/>
          <w:lang w:eastAsia="en-US"/>
        </w:rPr>
        <w:t>pour voir</w:t>
      </w:r>
      <w:r>
        <w:rPr>
          <w:szCs w:val="32"/>
          <w:lang w:eastAsia="en-US"/>
        </w:rPr>
        <w:t xml:space="preserve">… </w:t>
      </w:r>
      <w:r w:rsidR="003148C9">
        <w:rPr>
          <w:szCs w:val="32"/>
          <w:lang w:eastAsia="en-US"/>
        </w:rPr>
        <w:t>pour chercher</w:t>
      </w:r>
      <w:r>
        <w:rPr>
          <w:szCs w:val="32"/>
          <w:lang w:eastAsia="en-US"/>
        </w:rPr>
        <w:t>.</w:t>
      </w:r>
    </w:p>
    <w:p w14:paraId="6C847BF6" w14:textId="77777777" w:rsidR="0046142F" w:rsidRDefault="0046142F" w:rsidP="0046142F">
      <w:pPr>
        <w:rPr>
          <w:szCs w:val="32"/>
          <w:lang w:eastAsia="en-US"/>
        </w:rPr>
      </w:pPr>
      <w:r>
        <w:rPr>
          <w:szCs w:val="32"/>
          <w:lang w:eastAsia="en-US"/>
        </w:rPr>
        <w:t>« </w:t>
      </w:r>
      <w:r w:rsidR="003148C9">
        <w:rPr>
          <w:szCs w:val="32"/>
          <w:lang w:eastAsia="en-US"/>
        </w:rPr>
        <w:t>Tout à coup mon cœur sauta dans ma poitrine</w:t>
      </w:r>
      <w:r>
        <w:rPr>
          <w:szCs w:val="32"/>
          <w:lang w:eastAsia="en-US"/>
        </w:rPr>
        <w:t xml:space="preserve">. </w:t>
      </w:r>
      <w:r w:rsidR="003148C9">
        <w:rPr>
          <w:szCs w:val="32"/>
          <w:lang w:eastAsia="en-US"/>
        </w:rPr>
        <w:t>Une femme descendait la scène</w:t>
      </w:r>
      <w:r>
        <w:rPr>
          <w:szCs w:val="32"/>
          <w:lang w:eastAsia="en-US"/>
        </w:rPr>
        <w:t xml:space="preserve">… </w:t>
      </w:r>
      <w:r w:rsidR="003148C9">
        <w:rPr>
          <w:szCs w:val="32"/>
          <w:lang w:eastAsia="en-US"/>
        </w:rPr>
        <w:t>C</w:t>
      </w:r>
      <w:r>
        <w:rPr>
          <w:szCs w:val="32"/>
          <w:lang w:eastAsia="en-US"/>
        </w:rPr>
        <w:t>’</w:t>
      </w:r>
      <w:r w:rsidR="003148C9">
        <w:rPr>
          <w:szCs w:val="32"/>
          <w:lang w:eastAsia="en-US"/>
        </w:rPr>
        <w:t>était Berthe</w:t>
      </w:r>
      <w:r>
        <w:rPr>
          <w:szCs w:val="32"/>
          <w:lang w:eastAsia="en-US"/>
        </w:rPr>
        <w:t xml:space="preserve">… </w:t>
      </w:r>
      <w:r w:rsidR="003148C9">
        <w:rPr>
          <w:szCs w:val="32"/>
          <w:lang w:eastAsia="en-US"/>
        </w:rPr>
        <w:t>ma chère petite aveugle</w:t>
      </w:r>
      <w:r>
        <w:rPr>
          <w:szCs w:val="32"/>
          <w:lang w:eastAsia="en-US"/>
        </w:rPr>
        <w:t> !</w:t>
      </w:r>
    </w:p>
    <w:p w14:paraId="299CBD7A" w14:textId="5C6434CF" w:rsidR="0046142F" w:rsidRDefault="0046142F" w:rsidP="0046142F">
      <w:pPr>
        <w:rPr>
          <w:szCs w:val="32"/>
          <w:lang w:eastAsia="en-US"/>
        </w:rPr>
      </w:pPr>
      <w:r>
        <w:rPr>
          <w:szCs w:val="32"/>
          <w:lang w:eastAsia="en-US"/>
        </w:rPr>
        <w:t>« </w:t>
      </w:r>
      <w:r w:rsidR="003148C9">
        <w:rPr>
          <w:szCs w:val="32"/>
          <w:lang w:eastAsia="en-US"/>
        </w:rPr>
        <w:t>Elle chanta</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Oh</w:t>
      </w:r>
      <w:r>
        <w:rPr>
          <w:szCs w:val="32"/>
          <w:lang w:eastAsia="en-US"/>
        </w:rPr>
        <w:t xml:space="preserve"> ! </w:t>
      </w:r>
      <w:r w:rsidR="003148C9">
        <w:rPr>
          <w:szCs w:val="32"/>
          <w:lang w:eastAsia="en-US"/>
        </w:rPr>
        <w:t>madame</w:t>
      </w:r>
      <w:r>
        <w:rPr>
          <w:szCs w:val="32"/>
          <w:lang w:eastAsia="en-US"/>
        </w:rPr>
        <w:t xml:space="preserve"> ! </w:t>
      </w:r>
      <w:r w:rsidR="003148C9">
        <w:rPr>
          <w:szCs w:val="32"/>
          <w:lang w:eastAsia="en-US"/>
        </w:rPr>
        <w:t>madame le charme me retenait cloué à ma place</w:t>
      </w:r>
      <w:r>
        <w:rPr>
          <w:szCs w:val="32"/>
          <w:lang w:eastAsia="en-US"/>
        </w:rPr>
        <w:t>.</w:t>
      </w:r>
    </w:p>
    <w:p w14:paraId="78197751" w14:textId="77777777" w:rsidR="0046142F" w:rsidRDefault="0046142F" w:rsidP="0046142F">
      <w:pPr>
        <w:rPr>
          <w:szCs w:val="32"/>
          <w:lang w:eastAsia="en-US"/>
        </w:rPr>
      </w:pPr>
      <w:r>
        <w:rPr>
          <w:szCs w:val="32"/>
          <w:lang w:eastAsia="en-US"/>
        </w:rPr>
        <w:t>« </w:t>
      </w:r>
      <w:r w:rsidR="003148C9">
        <w:rPr>
          <w:szCs w:val="32"/>
          <w:lang w:eastAsia="en-US"/>
        </w:rPr>
        <w:t>Votre voix seule</w:t>
      </w:r>
      <w:r>
        <w:rPr>
          <w:szCs w:val="32"/>
          <w:lang w:eastAsia="en-US"/>
        </w:rPr>
        <w:t xml:space="preserve">, </w:t>
      </w:r>
      <w:r w:rsidR="003148C9">
        <w:rPr>
          <w:szCs w:val="32"/>
          <w:lang w:eastAsia="en-US"/>
        </w:rPr>
        <w:t>en ce monde</w:t>
      </w:r>
      <w:r>
        <w:rPr>
          <w:szCs w:val="32"/>
          <w:lang w:eastAsia="en-US"/>
        </w:rPr>
        <w:t xml:space="preserve">, </w:t>
      </w:r>
      <w:r w:rsidR="003148C9">
        <w:rPr>
          <w:szCs w:val="32"/>
          <w:lang w:eastAsia="en-US"/>
        </w:rPr>
        <w:t>peut être comparée à la voix de Berthe</w:t>
      </w:r>
      <w:r>
        <w:rPr>
          <w:szCs w:val="32"/>
          <w:lang w:eastAsia="en-US"/>
        </w:rPr>
        <w:t>.</w:t>
      </w:r>
    </w:p>
    <w:p w14:paraId="107A566D" w14:textId="77777777" w:rsidR="0046142F" w:rsidRDefault="0046142F" w:rsidP="0046142F">
      <w:pPr>
        <w:rPr>
          <w:szCs w:val="32"/>
          <w:lang w:eastAsia="en-US"/>
        </w:rPr>
      </w:pPr>
      <w:r>
        <w:rPr>
          <w:szCs w:val="32"/>
          <w:lang w:eastAsia="en-US"/>
        </w:rPr>
        <w:t>« </w:t>
      </w:r>
      <w:r w:rsidR="003148C9">
        <w:rPr>
          <w:szCs w:val="32"/>
          <w:lang w:eastAsia="en-US"/>
        </w:rPr>
        <w:t>Pendant qu</w:t>
      </w:r>
      <w:r>
        <w:rPr>
          <w:szCs w:val="32"/>
          <w:lang w:eastAsia="en-US"/>
        </w:rPr>
        <w:t>’</w:t>
      </w:r>
      <w:r w:rsidR="003148C9">
        <w:rPr>
          <w:szCs w:val="32"/>
          <w:lang w:eastAsia="en-US"/>
        </w:rPr>
        <w:t>elle chantait</w:t>
      </w:r>
      <w:r>
        <w:rPr>
          <w:szCs w:val="32"/>
          <w:lang w:eastAsia="en-US"/>
        </w:rPr>
        <w:t xml:space="preserve">, </w:t>
      </w:r>
      <w:r w:rsidR="003148C9">
        <w:rPr>
          <w:szCs w:val="32"/>
          <w:lang w:eastAsia="en-US"/>
        </w:rPr>
        <w:t>une fumée épaisse s</w:t>
      </w:r>
      <w:r>
        <w:rPr>
          <w:szCs w:val="32"/>
          <w:lang w:eastAsia="en-US"/>
        </w:rPr>
        <w:t>’</w:t>
      </w:r>
      <w:r w:rsidR="003148C9">
        <w:rPr>
          <w:szCs w:val="32"/>
          <w:lang w:eastAsia="en-US"/>
        </w:rPr>
        <w:t>éleva au fond du théâtre</w:t>
      </w:r>
      <w:r>
        <w:rPr>
          <w:szCs w:val="32"/>
          <w:lang w:eastAsia="en-US"/>
        </w:rPr>
        <w:t xml:space="preserve">. </w:t>
      </w:r>
      <w:r w:rsidR="003148C9">
        <w:rPr>
          <w:szCs w:val="32"/>
          <w:lang w:eastAsia="en-US"/>
        </w:rPr>
        <w:t>Acteurs et choristes s</w:t>
      </w:r>
      <w:r>
        <w:rPr>
          <w:szCs w:val="32"/>
          <w:lang w:eastAsia="en-US"/>
        </w:rPr>
        <w:t>’</w:t>
      </w:r>
      <w:r w:rsidR="003148C9">
        <w:rPr>
          <w:szCs w:val="32"/>
          <w:lang w:eastAsia="en-US"/>
        </w:rPr>
        <w:t>enfuirent</w:t>
      </w:r>
      <w:r>
        <w:rPr>
          <w:szCs w:val="32"/>
          <w:lang w:eastAsia="en-US"/>
        </w:rPr>
        <w:t xml:space="preserve"> ; </w:t>
      </w:r>
      <w:r w:rsidR="003148C9">
        <w:rPr>
          <w:szCs w:val="32"/>
          <w:lang w:eastAsia="en-US"/>
        </w:rPr>
        <w:t>mais Berthe resta parce qu</w:t>
      </w:r>
      <w:r>
        <w:rPr>
          <w:szCs w:val="32"/>
          <w:lang w:eastAsia="en-US"/>
        </w:rPr>
        <w:t>’</w:t>
      </w:r>
      <w:r w:rsidR="003148C9">
        <w:rPr>
          <w:szCs w:val="32"/>
          <w:lang w:eastAsia="en-US"/>
        </w:rPr>
        <w:t>elle n</w:t>
      </w:r>
      <w:r>
        <w:rPr>
          <w:szCs w:val="32"/>
          <w:lang w:eastAsia="en-US"/>
        </w:rPr>
        <w:t>’</w:t>
      </w:r>
      <w:r w:rsidR="003148C9">
        <w:rPr>
          <w:szCs w:val="32"/>
          <w:lang w:eastAsia="en-US"/>
        </w:rPr>
        <w:t>y voyait pas</w:t>
      </w:r>
      <w:r>
        <w:rPr>
          <w:szCs w:val="32"/>
          <w:lang w:eastAsia="en-US"/>
        </w:rPr>
        <w:t>.</w:t>
      </w:r>
    </w:p>
    <w:p w14:paraId="3351A97A" w14:textId="77777777" w:rsidR="0046142F" w:rsidRDefault="0046142F" w:rsidP="0046142F">
      <w:pPr>
        <w:rPr>
          <w:szCs w:val="32"/>
          <w:lang w:eastAsia="en-US"/>
        </w:rPr>
      </w:pPr>
      <w:r>
        <w:rPr>
          <w:szCs w:val="32"/>
          <w:lang w:eastAsia="en-US"/>
        </w:rPr>
        <w:t>« </w:t>
      </w:r>
      <w:r w:rsidR="003148C9">
        <w:rPr>
          <w:szCs w:val="32"/>
          <w:lang w:eastAsia="en-US"/>
        </w:rPr>
        <w:t>Je m</w:t>
      </w:r>
      <w:r>
        <w:rPr>
          <w:szCs w:val="32"/>
          <w:lang w:eastAsia="en-US"/>
        </w:rPr>
        <w:t>’</w:t>
      </w:r>
      <w:r w:rsidR="003148C9">
        <w:rPr>
          <w:szCs w:val="32"/>
          <w:lang w:eastAsia="en-US"/>
        </w:rPr>
        <w:t>élançai</w:t>
      </w:r>
      <w:r>
        <w:rPr>
          <w:szCs w:val="32"/>
          <w:lang w:eastAsia="en-US"/>
        </w:rPr>
        <w:t>.</w:t>
      </w:r>
    </w:p>
    <w:p w14:paraId="3C9F4C1D" w14:textId="77777777" w:rsidR="0046142F" w:rsidRDefault="0046142F" w:rsidP="0046142F">
      <w:pPr>
        <w:rPr>
          <w:szCs w:val="32"/>
          <w:lang w:eastAsia="en-US"/>
        </w:rPr>
      </w:pPr>
      <w:r>
        <w:rPr>
          <w:szCs w:val="32"/>
          <w:lang w:eastAsia="en-US"/>
        </w:rPr>
        <w:t>« </w:t>
      </w:r>
      <w:r w:rsidR="003148C9">
        <w:rPr>
          <w:szCs w:val="32"/>
          <w:lang w:eastAsia="en-US"/>
        </w:rPr>
        <w:t>De l</w:t>
      </w:r>
      <w:r>
        <w:rPr>
          <w:szCs w:val="32"/>
          <w:lang w:eastAsia="en-US"/>
        </w:rPr>
        <w:t>’</w:t>
      </w:r>
      <w:r w:rsidR="003148C9">
        <w:rPr>
          <w:szCs w:val="32"/>
          <w:lang w:eastAsia="en-US"/>
        </w:rPr>
        <w:t>autre bout de la salle un autre homme s</w:t>
      </w:r>
      <w:r>
        <w:rPr>
          <w:szCs w:val="32"/>
          <w:lang w:eastAsia="en-US"/>
        </w:rPr>
        <w:t>’</w:t>
      </w:r>
      <w:r w:rsidR="003148C9">
        <w:rPr>
          <w:szCs w:val="32"/>
          <w:lang w:eastAsia="en-US"/>
        </w:rPr>
        <w:t>élançait aussi</w:t>
      </w:r>
      <w:r>
        <w:rPr>
          <w:szCs w:val="32"/>
          <w:lang w:eastAsia="en-US"/>
        </w:rPr>
        <w:t>.</w:t>
      </w:r>
    </w:p>
    <w:p w14:paraId="67DAD4B0" w14:textId="77777777" w:rsidR="0046142F" w:rsidRDefault="0046142F" w:rsidP="0046142F">
      <w:pPr>
        <w:rPr>
          <w:szCs w:val="32"/>
          <w:lang w:eastAsia="en-US"/>
        </w:rPr>
      </w:pPr>
      <w:r>
        <w:rPr>
          <w:szCs w:val="32"/>
          <w:lang w:eastAsia="en-US"/>
        </w:rPr>
        <w:t>« </w:t>
      </w:r>
      <w:r w:rsidR="003148C9">
        <w:rPr>
          <w:szCs w:val="32"/>
          <w:lang w:eastAsia="en-US"/>
        </w:rPr>
        <w:t xml:space="preserve">Ce fut alors seulement que je reconnus </w:t>
      </w:r>
      <w:proofErr w:type="spellStart"/>
      <w:r w:rsidR="003148C9">
        <w:rPr>
          <w:szCs w:val="32"/>
          <w:lang w:eastAsia="en-US"/>
        </w:rPr>
        <w:t>Tiennet</w:t>
      </w:r>
      <w:proofErr w:type="spellEnd"/>
      <w:r w:rsidR="003148C9">
        <w:rPr>
          <w:szCs w:val="32"/>
          <w:lang w:eastAsia="en-US"/>
        </w:rPr>
        <w:t xml:space="preserve"> </w:t>
      </w:r>
      <w:proofErr w:type="spellStart"/>
      <w:r w:rsidR="003148C9">
        <w:rPr>
          <w:szCs w:val="32"/>
          <w:lang w:eastAsia="en-US"/>
        </w:rPr>
        <w:t>Blône</w:t>
      </w:r>
      <w:proofErr w:type="spellEnd"/>
      <w:r>
        <w:rPr>
          <w:szCs w:val="32"/>
          <w:lang w:eastAsia="en-US"/>
        </w:rPr>
        <w:t>.</w:t>
      </w:r>
    </w:p>
    <w:p w14:paraId="150035BF" w14:textId="77777777" w:rsidR="0046142F" w:rsidRDefault="0046142F" w:rsidP="0046142F">
      <w:pPr>
        <w:rPr>
          <w:szCs w:val="32"/>
          <w:lang w:eastAsia="en-US"/>
        </w:rPr>
      </w:pPr>
      <w:r>
        <w:rPr>
          <w:szCs w:val="32"/>
          <w:lang w:eastAsia="en-US"/>
        </w:rPr>
        <w:t>« </w:t>
      </w:r>
      <w:proofErr w:type="spellStart"/>
      <w:r w:rsidR="003148C9">
        <w:rPr>
          <w:szCs w:val="32"/>
          <w:lang w:eastAsia="en-US"/>
        </w:rPr>
        <w:t>Tiennet</w:t>
      </w:r>
      <w:proofErr w:type="spellEnd"/>
      <w:r>
        <w:rPr>
          <w:szCs w:val="32"/>
          <w:lang w:eastAsia="en-US"/>
        </w:rPr>
        <w:t xml:space="preserve">, </w:t>
      </w:r>
      <w:r w:rsidR="003148C9">
        <w:rPr>
          <w:szCs w:val="32"/>
          <w:lang w:eastAsia="en-US"/>
        </w:rPr>
        <w:t>Berthe et moi</w:t>
      </w:r>
      <w:r>
        <w:rPr>
          <w:szCs w:val="32"/>
          <w:lang w:eastAsia="en-US"/>
        </w:rPr>
        <w:t xml:space="preserve">, </w:t>
      </w:r>
      <w:r w:rsidR="003148C9">
        <w:rPr>
          <w:szCs w:val="32"/>
          <w:lang w:eastAsia="en-US"/>
        </w:rPr>
        <w:t>c</w:t>
      </w:r>
      <w:r>
        <w:rPr>
          <w:szCs w:val="32"/>
          <w:lang w:eastAsia="en-US"/>
        </w:rPr>
        <w:t>’</w:t>
      </w:r>
      <w:r w:rsidR="003148C9">
        <w:rPr>
          <w:szCs w:val="32"/>
          <w:lang w:eastAsia="en-US"/>
        </w:rPr>
        <w:t>était comme un triangle humain formé par trois cœurs amis qui s</w:t>
      </w:r>
      <w:r>
        <w:rPr>
          <w:szCs w:val="32"/>
          <w:lang w:eastAsia="en-US"/>
        </w:rPr>
        <w:t>’</w:t>
      </w:r>
      <w:r w:rsidR="003148C9">
        <w:rPr>
          <w:szCs w:val="32"/>
          <w:lang w:eastAsia="en-US"/>
        </w:rPr>
        <w:t>étaient perdus</w:t>
      </w:r>
      <w:r>
        <w:rPr>
          <w:szCs w:val="32"/>
          <w:lang w:eastAsia="en-US"/>
        </w:rPr>
        <w:t xml:space="preserve">, </w:t>
      </w:r>
      <w:r w:rsidR="003148C9">
        <w:rPr>
          <w:szCs w:val="32"/>
          <w:lang w:eastAsia="en-US"/>
        </w:rPr>
        <w:t>qui se cherchaient passionnément et que le hasard rapprochait ainsi à l</w:t>
      </w:r>
      <w:r>
        <w:rPr>
          <w:szCs w:val="32"/>
          <w:lang w:eastAsia="en-US"/>
        </w:rPr>
        <w:t>’</w:t>
      </w:r>
      <w:r w:rsidR="003148C9">
        <w:rPr>
          <w:szCs w:val="32"/>
          <w:lang w:eastAsia="en-US"/>
        </w:rPr>
        <w:t>improviste</w:t>
      </w:r>
      <w:r>
        <w:rPr>
          <w:szCs w:val="32"/>
          <w:lang w:eastAsia="en-US"/>
        </w:rPr>
        <w:t>.</w:t>
      </w:r>
    </w:p>
    <w:p w14:paraId="4B56AF11" w14:textId="77777777" w:rsidR="0046142F" w:rsidRDefault="0046142F" w:rsidP="0046142F">
      <w:pPr>
        <w:rPr>
          <w:szCs w:val="32"/>
          <w:lang w:eastAsia="en-US"/>
        </w:rPr>
      </w:pPr>
      <w:r>
        <w:rPr>
          <w:szCs w:val="32"/>
          <w:lang w:eastAsia="en-US"/>
        </w:rPr>
        <w:t>« </w:t>
      </w:r>
      <w:r w:rsidR="003148C9">
        <w:rPr>
          <w:szCs w:val="32"/>
          <w:lang w:eastAsia="en-US"/>
        </w:rPr>
        <w:t>La flamme montait et remplaçait la fumée</w:t>
      </w:r>
      <w:r>
        <w:rPr>
          <w:szCs w:val="32"/>
          <w:lang w:eastAsia="en-US"/>
        </w:rPr>
        <w:t>.</w:t>
      </w:r>
    </w:p>
    <w:p w14:paraId="728CE348" w14:textId="77777777" w:rsidR="0046142F" w:rsidRDefault="0046142F" w:rsidP="0046142F">
      <w:pPr>
        <w:rPr>
          <w:szCs w:val="32"/>
          <w:lang w:eastAsia="en-US"/>
        </w:rPr>
      </w:pPr>
      <w:r>
        <w:rPr>
          <w:szCs w:val="32"/>
          <w:lang w:eastAsia="en-US"/>
        </w:rPr>
        <w:lastRenderedPageBreak/>
        <w:t>« </w:t>
      </w:r>
      <w:r w:rsidR="003148C9">
        <w:rPr>
          <w:szCs w:val="32"/>
          <w:lang w:eastAsia="en-US"/>
        </w:rPr>
        <w:t>Nous avions à vaincre</w:t>
      </w:r>
      <w:r>
        <w:rPr>
          <w:szCs w:val="32"/>
          <w:lang w:eastAsia="en-US"/>
        </w:rPr>
        <w:t xml:space="preserve">, </w:t>
      </w:r>
      <w:proofErr w:type="spellStart"/>
      <w:r w:rsidR="003148C9">
        <w:rPr>
          <w:szCs w:val="32"/>
          <w:lang w:eastAsia="en-US"/>
        </w:rPr>
        <w:t>Tiennet</w:t>
      </w:r>
      <w:proofErr w:type="spellEnd"/>
      <w:r w:rsidR="003148C9">
        <w:rPr>
          <w:szCs w:val="32"/>
          <w:lang w:eastAsia="en-US"/>
        </w:rPr>
        <w:t xml:space="preserve"> et moi</w:t>
      </w:r>
      <w:r>
        <w:rPr>
          <w:szCs w:val="32"/>
          <w:lang w:eastAsia="en-US"/>
        </w:rPr>
        <w:t xml:space="preserve">, </w:t>
      </w:r>
      <w:r w:rsidR="003148C9">
        <w:rPr>
          <w:szCs w:val="32"/>
          <w:lang w:eastAsia="en-US"/>
        </w:rPr>
        <w:t>le flot des spectateurs qui se ruaient en sens contraire vers la sortie de la salle</w:t>
      </w:r>
      <w:r>
        <w:rPr>
          <w:szCs w:val="32"/>
          <w:lang w:eastAsia="en-US"/>
        </w:rPr>
        <w:t>.</w:t>
      </w:r>
    </w:p>
    <w:p w14:paraId="4C2115E5" w14:textId="4F8AB866" w:rsidR="0046142F" w:rsidRDefault="0046142F" w:rsidP="0046142F">
      <w:pPr>
        <w:rPr>
          <w:szCs w:val="32"/>
          <w:lang w:eastAsia="en-US"/>
        </w:rPr>
      </w:pPr>
      <w:r>
        <w:rPr>
          <w:szCs w:val="32"/>
          <w:lang w:eastAsia="en-US"/>
        </w:rPr>
        <w:t>« </w:t>
      </w:r>
      <w:r w:rsidR="003148C9">
        <w:rPr>
          <w:szCs w:val="32"/>
          <w:lang w:eastAsia="en-US"/>
        </w:rPr>
        <w:t xml:space="preserve">Je voyais la tête de </w:t>
      </w:r>
      <w:proofErr w:type="spellStart"/>
      <w:r w:rsidR="003148C9">
        <w:rPr>
          <w:szCs w:val="32"/>
          <w:lang w:eastAsia="en-US"/>
        </w:rPr>
        <w:t>Tiennet</w:t>
      </w:r>
      <w:proofErr w:type="spellEnd"/>
      <w:r w:rsidR="003148C9">
        <w:rPr>
          <w:szCs w:val="32"/>
          <w:lang w:eastAsia="en-US"/>
        </w:rPr>
        <w:t xml:space="preserve"> au-dessus de la foule</w:t>
      </w:r>
      <w:r>
        <w:rPr>
          <w:szCs w:val="32"/>
          <w:lang w:eastAsia="en-US"/>
        </w:rPr>
        <w:t xml:space="preserve">. </w:t>
      </w:r>
      <w:r w:rsidR="003148C9">
        <w:rPr>
          <w:szCs w:val="32"/>
          <w:lang w:eastAsia="en-US"/>
        </w:rPr>
        <w:t>Il m</w:t>
      </w:r>
      <w:r>
        <w:rPr>
          <w:szCs w:val="32"/>
          <w:lang w:eastAsia="en-US"/>
        </w:rPr>
        <w:t>’</w:t>
      </w:r>
      <w:r w:rsidR="003148C9">
        <w:rPr>
          <w:szCs w:val="32"/>
          <w:lang w:eastAsia="en-US"/>
        </w:rPr>
        <w:t>avait reconnu</w:t>
      </w:r>
      <w:r>
        <w:rPr>
          <w:szCs w:val="32"/>
          <w:lang w:eastAsia="en-US"/>
        </w:rPr>
        <w:t xml:space="preserve">, </w:t>
      </w:r>
      <w:r w:rsidR="003148C9">
        <w:rPr>
          <w:szCs w:val="32"/>
          <w:lang w:eastAsia="en-US"/>
        </w:rPr>
        <w:t>lui aussi</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et une fois</w:t>
      </w:r>
      <w:r>
        <w:rPr>
          <w:szCs w:val="32"/>
          <w:lang w:eastAsia="en-US"/>
        </w:rPr>
        <w:t xml:space="preserve">, </w:t>
      </w:r>
      <w:r w:rsidR="003148C9">
        <w:rPr>
          <w:szCs w:val="32"/>
          <w:lang w:eastAsia="en-US"/>
        </w:rPr>
        <w:t>parmi ce grand tumulte</w:t>
      </w:r>
      <w:r>
        <w:rPr>
          <w:szCs w:val="32"/>
          <w:lang w:eastAsia="en-US"/>
        </w:rPr>
        <w:t xml:space="preserve">, </w:t>
      </w:r>
      <w:r w:rsidR="003148C9">
        <w:rPr>
          <w:szCs w:val="32"/>
          <w:lang w:eastAsia="en-US"/>
        </w:rPr>
        <w:t>j</w:t>
      </w:r>
      <w:r>
        <w:rPr>
          <w:szCs w:val="32"/>
          <w:lang w:eastAsia="en-US"/>
        </w:rPr>
        <w:t>’</w:t>
      </w:r>
      <w:r w:rsidR="003148C9">
        <w:rPr>
          <w:szCs w:val="32"/>
          <w:lang w:eastAsia="en-US"/>
        </w:rPr>
        <w:t>entendis sa voix qui me criait</w:t>
      </w:r>
      <w:r>
        <w:rPr>
          <w:szCs w:val="32"/>
          <w:lang w:eastAsia="en-US"/>
        </w:rPr>
        <w:t> :</w:t>
      </w:r>
    </w:p>
    <w:p w14:paraId="59FBB5D8" w14:textId="77777777" w:rsidR="0046142F" w:rsidRDefault="0046142F" w:rsidP="0046142F">
      <w:pPr>
        <w:rPr>
          <w:szCs w:val="32"/>
          <w:lang w:eastAsia="en-US"/>
        </w:rPr>
      </w:pPr>
      <w:r>
        <w:rPr>
          <w:lang w:eastAsia="en-US"/>
        </w:rPr>
        <w:t>« — </w:t>
      </w:r>
      <w:r w:rsidR="003148C9">
        <w:rPr>
          <w:szCs w:val="32"/>
          <w:lang w:eastAsia="en-US"/>
        </w:rPr>
        <w:t>Frère</w:t>
      </w:r>
      <w:r>
        <w:rPr>
          <w:szCs w:val="32"/>
          <w:lang w:eastAsia="en-US"/>
        </w:rPr>
        <w:t xml:space="preserve">, </w:t>
      </w:r>
      <w:r w:rsidR="003148C9">
        <w:rPr>
          <w:szCs w:val="32"/>
          <w:lang w:eastAsia="en-US"/>
        </w:rPr>
        <w:t>courage</w:t>
      </w:r>
      <w:r>
        <w:rPr>
          <w:szCs w:val="32"/>
          <w:lang w:eastAsia="en-US"/>
        </w:rPr>
        <w:t> !</w:t>
      </w:r>
    </w:p>
    <w:p w14:paraId="37827896" w14:textId="77777777" w:rsidR="0046142F" w:rsidRDefault="0046142F" w:rsidP="0046142F">
      <w:pPr>
        <w:rPr>
          <w:szCs w:val="32"/>
          <w:lang w:eastAsia="en-US"/>
        </w:rPr>
      </w:pPr>
      <w:r>
        <w:rPr>
          <w:szCs w:val="32"/>
          <w:lang w:eastAsia="en-US"/>
        </w:rPr>
        <w:t>« </w:t>
      </w:r>
      <w:r w:rsidR="003148C9">
        <w:rPr>
          <w:szCs w:val="32"/>
          <w:lang w:eastAsia="en-US"/>
        </w:rPr>
        <w:t>Berthe commençait à prendre la conscience de ce qui se passait autour d</w:t>
      </w:r>
      <w:r>
        <w:rPr>
          <w:szCs w:val="32"/>
          <w:lang w:eastAsia="en-US"/>
        </w:rPr>
        <w:t>’</w:t>
      </w:r>
      <w:r w:rsidR="003148C9">
        <w:rPr>
          <w:szCs w:val="32"/>
          <w:lang w:eastAsia="en-US"/>
        </w:rPr>
        <w:t>elle</w:t>
      </w:r>
      <w:r>
        <w:rPr>
          <w:szCs w:val="32"/>
          <w:lang w:eastAsia="en-US"/>
        </w:rPr>
        <w:t xml:space="preserve">. </w:t>
      </w:r>
      <w:r w:rsidR="003148C9">
        <w:rPr>
          <w:szCs w:val="32"/>
          <w:lang w:eastAsia="en-US"/>
        </w:rPr>
        <w:t>Nous la voyions étendre ses pauvres bras dans le vide comme pour chercher du secours</w:t>
      </w:r>
      <w:r>
        <w:rPr>
          <w:szCs w:val="32"/>
          <w:lang w:eastAsia="en-US"/>
        </w:rPr>
        <w:t>.</w:t>
      </w:r>
    </w:p>
    <w:p w14:paraId="258369A6" w14:textId="77777777" w:rsidR="0046142F" w:rsidRDefault="0046142F" w:rsidP="0046142F">
      <w:pPr>
        <w:rPr>
          <w:szCs w:val="32"/>
          <w:lang w:eastAsia="en-US"/>
        </w:rPr>
      </w:pPr>
      <w:r>
        <w:rPr>
          <w:szCs w:val="32"/>
          <w:lang w:eastAsia="en-US"/>
        </w:rPr>
        <w:t>« </w:t>
      </w:r>
      <w:r w:rsidR="003148C9">
        <w:rPr>
          <w:szCs w:val="32"/>
          <w:lang w:eastAsia="en-US"/>
        </w:rPr>
        <w:t>Nous arrivâmes ensemble à l</w:t>
      </w:r>
      <w:r>
        <w:rPr>
          <w:szCs w:val="32"/>
          <w:lang w:eastAsia="en-US"/>
        </w:rPr>
        <w:t>’</w:t>
      </w:r>
      <w:r w:rsidR="003148C9">
        <w:rPr>
          <w:szCs w:val="32"/>
          <w:lang w:eastAsia="en-US"/>
        </w:rPr>
        <w:t>orchestre</w:t>
      </w:r>
      <w:r>
        <w:rPr>
          <w:szCs w:val="32"/>
          <w:lang w:eastAsia="en-US"/>
        </w:rPr>
        <w:t xml:space="preserve">, </w:t>
      </w:r>
      <w:proofErr w:type="spellStart"/>
      <w:r w:rsidR="003148C9">
        <w:rPr>
          <w:szCs w:val="32"/>
          <w:lang w:eastAsia="en-US"/>
        </w:rPr>
        <w:t>Tiennet</w:t>
      </w:r>
      <w:proofErr w:type="spellEnd"/>
      <w:r w:rsidR="003148C9">
        <w:rPr>
          <w:szCs w:val="32"/>
          <w:lang w:eastAsia="en-US"/>
        </w:rPr>
        <w:t xml:space="preserve"> et moi</w:t>
      </w:r>
      <w:r>
        <w:rPr>
          <w:szCs w:val="32"/>
          <w:lang w:eastAsia="en-US"/>
        </w:rPr>
        <w:t>.</w:t>
      </w:r>
    </w:p>
    <w:p w14:paraId="5CB172AE" w14:textId="77777777" w:rsidR="0046142F" w:rsidRDefault="0046142F" w:rsidP="0046142F">
      <w:pPr>
        <w:rPr>
          <w:szCs w:val="32"/>
          <w:lang w:eastAsia="en-US"/>
        </w:rPr>
      </w:pPr>
      <w:r>
        <w:rPr>
          <w:szCs w:val="32"/>
          <w:lang w:eastAsia="en-US"/>
        </w:rPr>
        <w:t>« </w:t>
      </w:r>
      <w:r w:rsidR="003148C9">
        <w:rPr>
          <w:szCs w:val="32"/>
          <w:lang w:eastAsia="en-US"/>
        </w:rPr>
        <w:t>Il étendit sa main</w:t>
      </w:r>
      <w:r>
        <w:rPr>
          <w:szCs w:val="32"/>
          <w:lang w:eastAsia="en-US"/>
        </w:rPr>
        <w:t xml:space="preserve"> ; </w:t>
      </w:r>
      <w:r w:rsidR="003148C9">
        <w:rPr>
          <w:szCs w:val="32"/>
          <w:lang w:eastAsia="en-US"/>
        </w:rPr>
        <w:t>je la touchai</w:t>
      </w:r>
      <w:r>
        <w:rPr>
          <w:szCs w:val="32"/>
          <w:lang w:eastAsia="en-US"/>
        </w:rPr>
        <w:t>.</w:t>
      </w:r>
    </w:p>
    <w:p w14:paraId="15CF000B" w14:textId="77777777" w:rsidR="0046142F" w:rsidRDefault="0046142F" w:rsidP="0046142F">
      <w:pPr>
        <w:rPr>
          <w:szCs w:val="32"/>
          <w:lang w:eastAsia="en-US"/>
        </w:rPr>
      </w:pPr>
      <w:r>
        <w:rPr>
          <w:szCs w:val="32"/>
          <w:lang w:eastAsia="en-US"/>
        </w:rPr>
        <w:t>« </w:t>
      </w:r>
      <w:r w:rsidR="003148C9">
        <w:rPr>
          <w:szCs w:val="32"/>
          <w:lang w:eastAsia="en-US"/>
        </w:rPr>
        <w:t>D</w:t>
      </w:r>
      <w:r>
        <w:rPr>
          <w:szCs w:val="32"/>
          <w:lang w:eastAsia="en-US"/>
        </w:rPr>
        <w:t>’</w:t>
      </w:r>
      <w:r w:rsidR="003148C9">
        <w:rPr>
          <w:szCs w:val="32"/>
          <w:lang w:eastAsia="en-US"/>
        </w:rPr>
        <w:t>un bond il sauta sur la scène</w:t>
      </w:r>
      <w:r>
        <w:rPr>
          <w:szCs w:val="32"/>
          <w:lang w:eastAsia="en-US"/>
        </w:rPr>
        <w:t>.</w:t>
      </w:r>
    </w:p>
    <w:p w14:paraId="061785D8" w14:textId="77777777" w:rsidR="0046142F" w:rsidRDefault="0046142F" w:rsidP="0046142F">
      <w:pPr>
        <w:rPr>
          <w:szCs w:val="32"/>
          <w:lang w:eastAsia="en-US"/>
        </w:rPr>
      </w:pPr>
      <w:r>
        <w:rPr>
          <w:szCs w:val="32"/>
          <w:lang w:eastAsia="en-US"/>
        </w:rPr>
        <w:t>« </w:t>
      </w:r>
      <w:r w:rsidR="003148C9">
        <w:rPr>
          <w:szCs w:val="32"/>
          <w:lang w:eastAsia="en-US"/>
        </w:rPr>
        <w:t>J</w:t>
      </w:r>
      <w:r>
        <w:rPr>
          <w:szCs w:val="32"/>
          <w:lang w:eastAsia="en-US"/>
        </w:rPr>
        <w:t>’</w:t>
      </w:r>
      <w:r w:rsidR="003148C9">
        <w:rPr>
          <w:szCs w:val="32"/>
          <w:lang w:eastAsia="en-US"/>
        </w:rPr>
        <w:t>y étais avant lui</w:t>
      </w:r>
      <w:r>
        <w:rPr>
          <w:szCs w:val="32"/>
          <w:lang w:eastAsia="en-US"/>
        </w:rPr>
        <w:t>.</w:t>
      </w:r>
    </w:p>
    <w:p w14:paraId="0C45C983" w14:textId="77777777" w:rsidR="0046142F" w:rsidRDefault="0046142F" w:rsidP="0046142F">
      <w:pPr>
        <w:rPr>
          <w:szCs w:val="32"/>
          <w:lang w:eastAsia="en-US"/>
        </w:rPr>
      </w:pPr>
      <w:r>
        <w:rPr>
          <w:szCs w:val="32"/>
          <w:lang w:eastAsia="en-US"/>
        </w:rPr>
        <w:t>« </w:t>
      </w:r>
      <w:r w:rsidR="003148C9">
        <w:rPr>
          <w:szCs w:val="32"/>
          <w:lang w:eastAsia="en-US"/>
        </w:rPr>
        <w:t>En ce moment une poutre enflammée se balança au-dessus de nos têtes</w:t>
      </w:r>
      <w:r>
        <w:rPr>
          <w:szCs w:val="32"/>
          <w:lang w:eastAsia="en-US"/>
        </w:rPr>
        <w:t>…</w:t>
      </w:r>
    </w:p>
    <w:p w14:paraId="7BEDAA12" w14:textId="4F766677" w:rsidR="0046142F" w:rsidRDefault="0046142F" w:rsidP="0046142F">
      <w:pPr>
        <w:rPr>
          <w:lang w:eastAsia="en-US"/>
        </w:rPr>
      </w:pPr>
      <w:r>
        <w:rPr>
          <w:lang w:eastAsia="en-US"/>
        </w:rPr>
        <w:t>« — </w:t>
      </w:r>
      <w:r w:rsidR="003148C9">
        <w:rPr>
          <w:szCs w:val="32"/>
          <w:lang w:eastAsia="en-US"/>
        </w:rPr>
        <w:t>Berthe</w:t>
      </w:r>
      <w:r>
        <w:rPr>
          <w:szCs w:val="32"/>
          <w:lang w:eastAsia="en-US"/>
        </w:rPr>
        <w:t xml:space="preserve"> ! </w:t>
      </w:r>
      <w:r w:rsidR="003148C9">
        <w:rPr>
          <w:szCs w:val="32"/>
          <w:lang w:eastAsia="en-US"/>
        </w:rPr>
        <w:t>Berthe</w:t>
      </w:r>
      <w:r>
        <w:rPr>
          <w:szCs w:val="32"/>
          <w:lang w:eastAsia="en-US"/>
        </w:rPr>
        <w:t xml:space="preserve"> ! </w:t>
      </w:r>
      <w:r w:rsidR="003148C9">
        <w:rPr>
          <w:szCs w:val="32"/>
          <w:lang w:eastAsia="en-US"/>
        </w:rPr>
        <w:t>m</w:t>
      </w:r>
      <w:r>
        <w:rPr>
          <w:szCs w:val="32"/>
          <w:lang w:eastAsia="en-US"/>
        </w:rPr>
        <w:t>’</w:t>
      </w:r>
      <w:r w:rsidR="003148C9">
        <w:rPr>
          <w:szCs w:val="32"/>
          <w:lang w:eastAsia="en-US"/>
        </w:rPr>
        <w:t>écriai-je</w:t>
      </w:r>
      <w:r>
        <w:rPr>
          <w:szCs w:val="32"/>
          <w:lang w:eastAsia="en-US"/>
        </w:rPr>
        <w:t>… »</w:t>
      </w:r>
    </w:p>
    <w:p w14:paraId="6142F3DB" w14:textId="77777777" w:rsidR="0046142F" w:rsidRDefault="003148C9" w:rsidP="0046142F">
      <w:pPr>
        <w:rPr>
          <w:szCs w:val="32"/>
          <w:lang w:eastAsia="en-US"/>
        </w:rPr>
      </w:pPr>
      <w:r>
        <w:rPr>
          <w:szCs w:val="32"/>
          <w:lang w:eastAsia="en-US"/>
        </w:rPr>
        <w:t>Madame de Marans haletait à entendre ce récit</w:t>
      </w:r>
      <w:r w:rsidR="0046142F">
        <w:rPr>
          <w:szCs w:val="32"/>
          <w:lang w:eastAsia="en-US"/>
        </w:rPr>
        <w:t>.</w:t>
      </w:r>
    </w:p>
    <w:p w14:paraId="5BE46F84" w14:textId="77777777" w:rsidR="0046142F" w:rsidRDefault="003148C9" w:rsidP="0046142F">
      <w:pPr>
        <w:rPr>
          <w:szCs w:val="32"/>
          <w:lang w:eastAsia="en-US"/>
        </w:rPr>
      </w:pPr>
      <w:r>
        <w:rPr>
          <w:szCs w:val="32"/>
          <w:lang w:eastAsia="en-US"/>
        </w:rPr>
        <w:t>Elle mettait toute sa force à retenir l</w:t>
      </w:r>
      <w:r w:rsidR="0046142F">
        <w:rPr>
          <w:szCs w:val="32"/>
          <w:lang w:eastAsia="en-US"/>
        </w:rPr>
        <w:t>’</w:t>
      </w:r>
      <w:r>
        <w:rPr>
          <w:szCs w:val="32"/>
          <w:lang w:eastAsia="en-US"/>
        </w:rPr>
        <w:t>aveu qui voulait s</w:t>
      </w:r>
      <w:r w:rsidR="0046142F">
        <w:rPr>
          <w:szCs w:val="32"/>
          <w:lang w:eastAsia="en-US"/>
        </w:rPr>
        <w:t>’</w:t>
      </w:r>
      <w:r>
        <w:rPr>
          <w:szCs w:val="32"/>
          <w:lang w:eastAsia="en-US"/>
        </w:rPr>
        <w:t>élancer hors de sa poitrine</w:t>
      </w:r>
      <w:r w:rsidR="0046142F">
        <w:rPr>
          <w:szCs w:val="32"/>
          <w:lang w:eastAsia="en-US"/>
        </w:rPr>
        <w:t>.</w:t>
      </w:r>
    </w:p>
    <w:p w14:paraId="6D5C08D8" w14:textId="77777777" w:rsidR="0046142F" w:rsidRDefault="003148C9" w:rsidP="0046142F">
      <w:pPr>
        <w:rPr>
          <w:szCs w:val="32"/>
          <w:lang w:eastAsia="en-US"/>
        </w:rPr>
      </w:pPr>
      <w:r>
        <w:rPr>
          <w:szCs w:val="32"/>
          <w:lang w:eastAsia="en-US"/>
        </w:rPr>
        <w:t>Quel bonheur</w:t>
      </w:r>
      <w:r w:rsidR="0046142F">
        <w:rPr>
          <w:szCs w:val="32"/>
          <w:lang w:eastAsia="en-US"/>
        </w:rPr>
        <w:t xml:space="preserve">, </w:t>
      </w:r>
      <w:r>
        <w:rPr>
          <w:szCs w:val="32"/>
          <w:lang w:eastAsia="en-US"/>
        </w:rPr>
        <w:t>mon Dieu</w:t>
      </w:r>
      <w:r w:rsidR="0046142F">
        <w:rPr>
          <w:szCs w:val="32"/>
          <w:lang w:eastAsia="en-US"/>
        </w:rPr>
        <w:t xml:space="preserve"> ! </w:t>
      </w:r>
      <w:r>
        <w:rPr>
          <w:szCs w:val="32"/>
          <w:lang w:eastAsia="en-US"/>
        </w:rPr>
        <w:t>si elle avait pu dire</w:t>
      </w:r>
      <w:r w:rsidR="0046142F">
        <w:rPr>
          <w:szCs w:val="32"/>
          <w:lang w:eastAsia="en-US"/>
        </w:rPr>
        <w:t> :</w:t>
      </w:r>
    </w:p>
    <w:p w14:paraId="7B53222A" w14:textId="77777777" w:rsidR="0046142F" w:rsidRDefault="0046142F" w:rsidP="0046142F">
      <w:pPr>
        <w:rPr>
          <w:szCs w:val="32"/>
          <w:lang w:eastAsia="en-US"/>
        </w:rPr>
      </w:pPr>
      <w:r>
        <w:rPr>
          <w:lang w:eastAsia="en-US"/>
        </w:rPr>
        <w:t>— </w:t>
      </w:r>
      <w:r w:rsidR="003148C9">
        <w:rPr>
          <w:szCs w:val="32"/>
          <w:lang w:eastAsia="en-US"/>
        </w:rPr>
        <w:t>Ce nom</w:t>
      </w:r>
      <w:r>
        <w:rPr>
          <w:szCs w:val="32"/>
          <w:lang w:eastAsia="en-US"/>
        </w:rPr>
        <w:t xml:space="preserve">, </w:t>
      </w:r>
      <w:r w:rsidR="003148C9">
        <w:rPr>
          <w:szCs w:val="32"/>
          <w:lang w:eastAsia="en-US"/>
        </w:rPr>
        <w:t>je l</w:t>
      </w:r>
      <w:r>
        <w:rPr>
          <w:szCs w:val="32"/>
          <w:lang w:eastAsia="en-US"/>
        </w:rPr>
        <w:t>’</w:t>
      </w:r>
      <w:r w:rsidR="003148C9">
        <w:rPr>
          <w:szCs w:val="32"/>
          <w:lang w:eastAsia="en-US"/>
        </w:rPr>
        <w:t>entendis</w:t>
      </w:r>
      <w:r>
        <w:rPr>
          <w:szCs w:val="32"/>
          <w:lang w:eastAsia="en-US"/>
        </w:rPr>
        <w:t xml:space="preserve"> !… </w:t>
      </w:r>
      <w:r w:rsidR="003148C9">
        <w:rPr>
          <w:szCs w:val="32"/>
          <w:lang w:eastAsia="en-US"/>
        </w:rPr>
        <w:t>Et je te reconnus</w:t>
      </w:r>
      <w:r>
        <w:rPr>
          <w:szCs w:val="32"/>
          <w:lang w:eastAsia="en-US"/>
        </w:rPr>
        <w:t xml:space="preserve">, </w:t>
      </w:r>
      <w:r w:rsidR="003148C9">
        <w:rPr>
          <w:szCs w:val="32"/>
          <w:lang w:eastAsia="en-US"/>
        </w:rPr>
        <w:t>mon Lucien</w:t>
      </w:r>
      <w:r>
        <w:rPr>
          <w:szCs w:val="32"/>
          <w:lang w:eastAsia="en-US"/>
        </w:rPr>
        <w:t> !…</w:t>
      </w:r>
    </w:p>
    <w:p w14:paraId="5D0A9AFF" w14:textId="1CBC02C2" w:rsidR="0046142F" w:rsidRDefault="0046142F" w:rsidP="0046142F">
      <w:pPr>
        <w:rPr>
          <w:szCs w:val="32"/>
          <w:lang w:eastAsia="en-US"/>
        </w:rPr>
      </w:pPr>
      <w:r>
        <w:rPr>
          <w:lang w:eastAsia="en-US"/>
        </w:rPr>
        <w:lastRenderedPageBreak/>
        <w:t>« — </w:t>
      </w:r>
      <w:r w:rsidR="003148C9">
        <w:rPr>
          <w:szCs w:val="32"/>
          <w:lang w:eastAsia="en-US"/>
        </w:rPr>
        <w:t>La pauvre Berthe étendit ses bras vers moi</w:t>
      </w:r>
      <w:r>
        <w:rPr>
          <w:szCs w:val="32"/>
          <w:lang w:eastAsia="en-US"/>
        </w:rPr>
        <w:t xml:space="preserve">, </w:t>
      </w:r>
      <w:r w:rsidR="003148C9">
        <w:rPr>
          <w:szCs w:val="32"/>
          <w:lang w:eastAsia="en-US"/>
        </w:rPr>
        <w:t>poursuivit Lucien</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la poutre enflammée tomba entre nous</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Le feu m</w:t>
      </w:r>
      <w:r>
        <w:rPr>
          <w:szCs w:val="32"/>
          <w:lang w:eastAsia="en-US"/>
        </w:rPr>
        <w:t>’</w:t>
      </w:r>
      <w:r w:rsidR="003148C9">
        <w:rPr>
          <w:szCs w:val="32"/>
          <w:lang w:eastAsia="en-US"/>
        </w:rPr>
        <w:t>enveloppa</w:t>
      </w:r>
      <w:r>
        <w:rPr>
          <w:szCs w:val="32"/>
          <w:lang w:eastAsia="en-US"/>
        </w:rPr>
        <w:t>.</w:t>
      </w:r>
    </w:p>
    <w:p w14:paraId="5B32CFE9" w14:textId="77777777" w:rsidR="0046142F" w:rsidRDefault="0046142F" w:rsidP="0046142F">
      <w:pPr>
        <w:rPr>
          <w:szCs w:val="32"/>
          <w:lang w:eastAsia="en-US"/>
        </w:rPr>
      </w:pPr>
      <w:r>
        <w:rPr>
          <w:szCs w:val="32"/>
          <w:lang w:eastAsia="en-US"/>
        </w:rPr>
        <w:t>« </w:t>
      </w:r>
      <w:r w:rsidR="003148C9">
        <w:rPr>
          <w:szCs w:val="32"/>
          <w:lang w:eastAsia="en-US"/>
        </w:rPr>
        <w:t xml:space="preserve">Je ne sais pas ce qui advint de Berthe et de </w:t>
      </w:r>
      <w:proofErr w:type="spellStart"/>
      <w:r w:rsidR="003148C9">
        <w:rPr>
          <w:szCs w:val="32"/>
          <w:lang w:eastAsia="en-US"/>
        </w:rPr>
        <w:t>Tiennet</w:t>
      </w:r>
      <w:proofErr w:type="spellEnd"/>
      <w:r w:rsidR="003148C9">
        <w:rPr>
          <w:szCs w:val="32"/>
          <w:lang w:eastAsia="en-US"/>
        </w:rPr>
        <w:t xml:space="preserve"> </w:t>
      </w:r>
      <w:proofErr w:type="spellStart"/>
      <w:r w:rsidR="003148C9">
        <w:rPr>
          <w:szCs w:val="32"/>
          <w:lang w:eastAsia="en-US"/>
        </w:rPr>
        <w:t>Blône</w:t>
      </w:r>
      <w:proofErr w:type="spellEnd"/>
      <w:r>
        <w:rPr>
          <w:szCs w:val="32"/>
          <w:lang w:eastAsia="en-US"/>
        </w:rPr>
        <w:t>.</w:t>
      </w:r>
    </w:p>
    <w:p w14:paraId="43FFCA1F" w14:textId="7AE91761" w:rsidR="0046142F" w:rsidRDefault="0046142F" w:rsidP="0046142F">
      <w:pPr>
        <w:rPr>
          <w:lang w:eastAsia="en-US"/>
        </w:rPr>
      </w:pPr>
      <w:r>
        <w:rPr>
          <w:szCs w:val="32"/>
          <w:lang w:eastAsia="en-US"/>
        </w:rPr>
        <w:t>« </w:t>
      </w:r>
      <w:r w:rsidR="003148C9">
        <w:rPr>
          <w:szCs w:val="32"/>
          <w:lang w:eastAsia="en-US"/>
        </w:rPr>
        <w:t>Moi</w:t>
      </w:r>
      <w:r>
        <w:rPr>
          <w:szCs w:val="32"/>
          <w:lang w:eastAsia="en-US"/>
        </w:rPr>
        <w:t xml:space="preserve">, </w:t>
      </w:r>
      <w:r w:rsidR="003148C9">
        <w:rPr>
          <w:szCs w:val="32"/>
          <w:lang w:eastAsia="en-US"/>
        </w:rPr>
        <w:t>j</w:t>
      </w:r>
      <w:r>
        <w:rPr>
          <w:szCs w:val="32"/>
          <w:lang w:eastAsia="en-US"/>
        </w:rPr>
        <w:t>’</w:t>
      </w:r>
      <w:r w:rsidR="003148C9">
        <w:rPr>
          <w:szCs w:val="32"/>
          <w:lang w:eastAsia="en-US"/>
        </w:rPr>
        <w:t>étais aveugle</w:t>
      </w:r>
      <w:r>
        <w:rPr>
          <w:szCs w:val="32"/>
          <w:lang w:eastAsia="en-US"/>
        </w:rPr>
        <w:t>… »</w:t>
      </w:r>
    </w:p>
    <w:p w14:paraId="2165E06D" w14:textId="77777777" w:rsidR="0046142F" w:rsidRDefault="003148C9" w:rsidP="0046142F">
      <w:pPr>
        <w:rPr>
          <w:szCs w:val="32"/>
          <w:lang w:eastAsia="en-US"/>
        </w:rPr>
      </w:pPr>
      <w:r>
        <w:rPr>
          <w:szCs w:val="32"/>
          <w:lang w:eastAsia="en-US"/>
        </w:rPr>
        <w:t>Il se tut</w:t>
      </w:r>
      <w:r w:rsidR="0046142F">
        <w:rPr>
          <w:szCs w:val="32"/>
          <w:lang w:eastAsia="en-US"/>
        </w:rPr>
        <w:t>.</w:t>
      </w:r>
    </w:p>
    <w:p w14:paraId="5890130C" w14:textId="77777777" w:rsidR="0046142F" w:rsidRDefault="003148C9" w:rsidP="0046142F">
      <w:pPr>
        <w:rPr>
          <w:szCs w:val="32"/>
          <w:lang w:eastAsia="en-US"/>
        </w:rPr>
      </w:pPr>
      <w:r>
        <w:rPr>
          <w:szCs w:val="32"/>
          <w:lang w:eastAsia="en-US"/>
        </w:rPr>
        <w:t>Berthe se disait</w:t>
      </w:r>
      <w:r w:rsidR="0046142F">
        <w:rPr>
          <w:szCs w:val="32"/>
          <w:lang w:eastAsia="en-US"/>
        </w:rPr>
        <w:t>…</w:t>
      </w:r>
    </w:p>
    <w:p w14:paraId="344CBFDE"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pour moi qu</w:t>
      </w:r>
      <w:r>
        <w:rPr>
          <w:szCs w:val="32"/>
          <w:lang w:eastAsia="en-US"/>
        </w:rPr>
        <w:t>’</w:t>
      </w:r>
      <w:r w:rsidR="003148C9">
        <w:rPr>
          <w:szCs w:val="32"/>
          <w:lang w:eastAsia="en-US"/>
        </w:rPr>
        <w:t>il est aveugle</w:t>
      </w:r>
      <w:r>
        <w:rPr>
          <w:szCs w:val="32"/>
          <w:lang w:eastAsia="en-US"/>
        </w:rPr>
        <w:t> !</w:t>
      </w:r>
    </w:p>
    <w:p w14:paraId="0BB67FD0" w14:textId="77777777" w:rsidR="0046142F" w:rsidRDefault="003148C9" w:rsidP="0046142F">
      <w:pPr>
        <w:rPr>
          <w:szCs w:val="32"/>
          <w:lang w:eastAsia="en-US"/>
        </w:rPr>
      </w:pPr>
      <w:r>
        <w:rPr>
          <w:szCs w:val="32"/>
          <w:lang w:eastAsia="en-US"/>
        </w:rPr>
        <w:t>Lucien pensait et cela le consolait</w:t>
      </w:r>
      <w:r w:rsidR="0046142F">
        <w:rPr>
          <w:szCs w:val="32"/>
          <w:lang w:eastAsia="en-US"/>
        </w:rPr>
        <w:t> :</w:t>
      </w:r>
    </w:p>
    <w:p w14:paraId="2C5E88B8"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pour elle</w:t>
      </w:r>
      <w:r>
        <w:rPr>
          <w:szCs w:val="32"/>
          <w:lang w:eastAsia="en-US"/>
        </w:rPr>
        <w:t>.</w:t>
      </w:r>
    </w:p>
    <w:p w14:paraId="10991998" w14:textId="08CD38A4" w:rsidR="0046142F" w:rsidRDefault="0046142F" w:rsidP="0046142F">
      <w:pPr>
        <w:rPr>
          <w:szCs w:val="32"/>
          <w:lang w:eastAsia="en-US"/>
        </w:rPr>
      </w:pPr>
      <w:r>
        <w:rPr>
          <w:lang w:eastAsia="en-US"/>
        </w:rPr>
        <w:t>« — </w:t>
      </w:r>
      <w:r w:rsidR="003148C9">
        <w:rPr>
          <w:szCs w:val="32"/>
          <w:lang w:eastAsia="en-US"/>
        </w:rPr>
        <w:t>Que d</w:t>
      </w:r>
      <w:r>
        <w:rPr>
          <w:szCs w:val="32"/>
          <w:lang w:eastAsia="en-US"/>
        </w:rPr>
        <w:t>’</w:t>
      </w:r>
      <w:r w:rsidR="003148C9">
        <w:rPr>
          <w:szCs w:val="32"/>
          <w:lang w:eastAsia="en-US"/>
        </w:rPr>
        <w:t>années depuis lors</w:t>
      </w:r>
      <w:r>
        <w:rPr>
          <w:szCs w:val="32"/>
          <w:lang w:eastAsia="en-US"/>
        </w:rPr>
        <w:t xml:space="preserve"> ! </w:t>
      </w:r>
      <w:r w:rsidR="003148C9">
        <w:rPr>
          <w:szCs w:val="32"/>
          <w:lang w:eastAsia="en-US"/>
        </w:rPr>
        <w:t>poursuivit-il tout haut</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que de temps écoulé</w:t>
      </w:r>
      <w:r>
        <w:rPr>
          <w:szCs w:val="32"/>
          <w:lang w:eastAsia="en-US"/>
        </w:rPr>
        <w:t xml:space="preserve">… </w:t>
      </w:r>
      <w:r w:rsidR="003148C9">
        <w:rPr>
          <w:szCs w:val="32"/>
          <w:lang w:eastAsia="en-US"/>
        </w:rPr>
        <w:t>L</w:t>
      </w:r>
      <w:r>
        <w:rPr>
          <w:szCs w:val="32"/>
          <w:lang w:eastAsia="en-US"/>
        </w:rPr>
        <w:t>’</w:t>
      </w:r>
      <w:r w:rsidR="003148C9">
        <w:rPr>
          <w:szCs w:val="32"/>
          <w:lang w:eastAsia="en-US"/>
        </w:rPr>
        <w:t>espoir s</w:t>
      </w:r>
      <w:r>
        <w:rPr>
          <w:szCs w:val="32"/>
          <w:lang w:eastAsia="en-US"/>
        </w:rPr>
        <w:t>’</w:t>
      </w:r>
      <w:r w:rsidR="003148C9">
        <w:rPr>
          <w:szCs w:val="32"/>
          <w:lang w:eastAsia="en-US"/>
        </w:rPr>
        <w:t>est enfui</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car</w:t>
      </w:r>
      <w:r>
        <w:rPr>
          <w:szCs w:val="32"/>
          <w:lang w:eastAsia="en-US"/>
        </w:rPr>
        <w:t xml:space="preserve">, </w:t>
      </w:r>
      <w:r w:rsidR="003148C9">
        <w:rPr>
          <w:szCs w:val="32"/>
          <w:lang w:eastAsia="en-US"/>
        </w:rPr>
        <w:t>maintenant</w:t>
      </w:r>
      <w:r>
        <w:rPr>
          <w:szCs w:val="32"/>
          <w:lang w:eastAsia="en-US"/>
        </w:rPr>
        <w:t xml:space="preserve">, </w:t>
      </w:r>
      <w:r w:rsidR="003148C9">
        <w:rPr>
          <w:szCs w:val="32"/>
          <w:lang w:eastAsia="en-US"/>
        </w:rPr>
        <w:t>elle passerait près de moi</w:t>
      </w:r>
      <w:r>
        <w:rPr>
          <w:szCs w:val="32"/>
          <w:lang w:eastAsia="en-US"/>
        </w:rPr>
        <w:t xml:space="preserve">, </w:t>
      </w:r>
      <w:r w:rsidR="003148C9">
        <w:rPr>
          <w:szCs w:val="32"/>
          <w:lang w:eastAsia="en-US"/>
        </w:rPr>
        <w:t>que je ne le saurais pas</w:t>
      </w:r>
      <w:r>
        <w:rPr>
          <w:szCs w:val="32"/>
          <w:lang w:eastAsia="en-US"/>
        </w:rPr>
        <w:t>.</w:t>
      </w:r>
    </w:p>
    <w:p w14:paraId="75290ACB" w14:textId="77777777" w:rsidR="0046142F" w:rsidRDefault="0046142F" w:rsidP="0046142F">
      <w:pPr>
        <w:rPr>
          <w:szCs w:val="32"/>
          <w:lang w:eastAsia="en-US"/>
        </w:rPr>
      </w:pPr>
      <w:r>
        <w:rPr>
          <w:szCs w:val="32"/>
          <w:lang w:eastAsia="en-US"/>
        </w:rPr>
        <w:t>« </w:t>
      </w:r>
      <w:r w:rsidR="003148C9">
        <w:rPr>
          <w:szCs w:val="32"/>
          <w:lang w:eastAsia="en-US"/>
        </w:rPr>
        <w:t>Je ne la retrouverai jamais sur la terre</w:t>
      </w:r>
      <w:r>
        <w:rPr>
          <w:szCs w:val="32"/>
          <w:lang w:eastAsia="en-US"/>
        </w:rPr>
        <w:t>.</w:t>
      </w:r>
    </w:p>
    <w:p w14:paraId="2B517694" w14:textId="77777777" w:rsidR="0046142F" w:rsidRDefault="0046142F" w:rsidP="0046142F">
      <w:pPr>
        <w:rPr>
          <w:szCs w:val="32"/>
          <w:lang w:eastAsia="en-US"/>
        </w:rPr>
      </w:pPr>
      <w:r>
        <w:rPr>
          <w:szCs w:val="32"/>
          <w:lang w:eastAsia="en-US"/>
        </w:rPr>
        <w:t>« </w:t>
      </w:r>
      <w:r w:rsidR="003148C9">
        <w:rPr>
          <w:szCs w:val="32"/>
          <w:lang w:eastAsia="en-US"/>
        </w:rPr>
        <w:t>Si Dieu me compte mon martyre en ce monde</w:t>
      </w:r>
      <w:r>
        <w:rPr>
          <w:szCs w:val="32"/>
          <w:lang w:eastAsia="en-US"/>
        </w:rPr>
        <w:t xml:space="preserve">, </w:t>
      </w:r>
      <w:r w:rsidR="003148C9">
        <w:rPr>
          <w:szCs w:val="32"/>
          <w:lang w:eastAsia="en-US"/>
        </w:rPr>
        <w:t>je la reverrai dans le ciel</w:t>
      </w:r>
      <w:r>
        <w:rPr>
          <w:szCs w:val="32"/>
          <w:lang w:eastAsia="en-US"/>
        </w:rPr>
        <w:t xml:space="preserve">, </w:t>
      </w:r>
      <w:r w:rsidR="003148C9">
        <w:rPr>
          <w:szCs w:val="32"/>
          <w:lang w:eastAsia="en-US"/>
        </w:rPr>
        <w:t>où elle sera sainte entre toutes les saintes</w:t>
      </w:r>
      <w:r>
        <w:rPr>
          <w:szCs w:val="32"/>
          <w:lang w:eastAsia="en-US"/>
        </w:rPr>
        <w:t>…</w:t>
      </w:r>
    </w:p>
    <w:p w14:paraId="57DF00CD" w14:textId="1502AAA5" w:rsidR="0046142F" w:rsidRDefault="0046142F" w:rsidP="0046142F">
      <w:pPr>
        <w:rPr>
          <w:szCs w:val="32"/>
          <w:lang w:eastAsia="en-US"/>
        </w:rPr>
      </w:pPr>
      <w:r>
        <w:rPr>
          <w:szCs w:val="32"/>
          <w:lang w:eastAsia="en-US"/>
        </w:rPr>
        <w:t>« </w:t>
      </w:r>
      <w:r w:rsidR="003148C9">
        <w:rPr>
          <w:szCs w:val="32"/>
          <w:lang w:eastAsia="en-US"/>
        </w:rPr>
        <w:t>Voilà mon histoire</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 xml:space="preserve">Vous </w:t>
      </w:r>
      <w:r w:rsidR="003148C9">
        <w:rPr>
          <w:szCs w:val="32"/>
          <w:lang w:eastAsia="en-US"/>
        </w:rPr>
        <w:t xml:space="preserve">voyez </w:t>
      </w:r>
      <w:r w:rsidR="003148C9">
        <w:rPr>
          <w:szCs w:val="32"/>
          <w:lang w:eastAsia="en-US"/>
        </w:rPr>
        <w:t>bien que vous pouvez m</w:t>
      </w:r>
      <w:r>
        <w:rPr>
          <w:szCs w:val="32"/>
          <w:lang w:eastAsia="en-US"/>
        </w:rPr>
        <w:t>’</w:t>
      </w:r>
      <w:r w:rsidR="003148C9">
        <w:rPr>
          <w:szCs w:val="32"/>
          <w:lang w:eastAsia="en-US"/>
        </w:rPr>
        <w:t>aimer comme votre frère</w:t>
      </w:r>
      <w:r>
        <w:rPr>
          <w:szCs w:val="32"/>
          <w:lang w:eastAsia="en-US"/>
        </w:rPr>
        <w:t xml:space="preserve">. </w:t>
      </w:r>
      <w:r w:rsidR="003148C9">
        <w:rPr>
          <w:szCs w:val="32"/>
          <w:lang w:eastAsia="en-US"/>
        </w:rPr>
        <w:t>Vous voyez bien qu</w:t>
      </w:r>
      <w:r>
        <w:rPr>
          <w:szCs w:val="32"/>
          <w:lang w:eastAsia="en-US"/>
        </w:rPr>
        <w:t>’</w:t>
      </w:r>
      <w:r w:rsidR="003148C9">
        <w:rPr>
          <w:szCs w:val="32"/>
          <w:lang w:eastAsia="en-US"/>
        </w:rPr>
        <w:t>en acceptant mon aide</w:t>
      </w:r>
      <w:r>
        <w:rPr>
          <w:szCs w:val="32"/>
          <w:lang w:eastAsia="en-US"/>
        </w:rPr>
        <w:t xml:space="preserve">, </w:t>
      </w:r>
      <w:r w:rsidR="003148C9">
        <w:rPr>
          <w:szCs w:val="32"/>
          <w:lang w:eastAsia="en-US"/>
        </w:rPr>
        <w:t>vous me donnerez la seule joie que je puisse avoir ici-bas</w:t>
      </w:r>
      <w:r>
        <w:rPr>
          <w:szCs w:val="32"/>
          <w:lang w:eastAsia="en-US"/>
        </w:rPr>
        <w:t>.</w:t>
      </w:r>
    </w:p>
    <w:p w14:paraId="16F9E756" w14:textId="77777777" w:rsidR="0046142F" w:rsidRDefault="0046142F" w:rsidP="0046142F">
      <w:pPr>
        <w:rPr>
          <w:szCs w:val="32"/>
          <w:lang w:eastAsia="en-US"/>
        </w:rPr>
      </w:pPr>
      <w:r>
        <w:rPr>
          <w:szCs w:val="32"/>
          <w:lang w:eastAsia="en-US"/>
        </w:rPr>
        <w:t>« </w:t>
      </w:r>
      <w:r w:rsidR="003148C9">
        <w:rPr>
          <w:szCs w:val="32"/>
          <w:lang w:eastAsia="en-US"/>
        </w:rPr>
        <w:t>Si ma pauvre Berthe est morte</w:t>
      </w:r>
      <w:r>
        <w:rPr>
          <w:szCs w:val="32"/>
          <w:lang w:eastAsia="en-US"/>
        </w:rPr>
        <w:t xml:space="preserve">, </w:t>
      </w:r>
      <w:r w:rsidR="003148C9">
        <w:rPr>
          <w:szCs w:val="32"/>
          <w:lang w:eastAsia="en-US"/>
        </w:rPr>
        <w:t>elle sourira aux pieds de Dieu en voyant votre peine soulagée</w:t>
      </w:r>
      <w:r>
        <w:rPr>
          <w:szCs w:val="32"/>
          <w:lang w:eastAsia="en-US"/>
        </w:rPr>
        <w:t>.</w:t>
      </w:r>
    </w:p>
    <w:p w14:paraId="28EFDDB7" w14:textId="212EAEF0" w:rsidR="0046142F" w:rsidRDefault="0046142F" w:rsidP="0046142F">
      <w:pPr>
        <w:rPr>
          <w:lang w:eastAsia="en-US"/>
        </w:rPr>
      </w:pPr>
      <w:r>
        <w:rPr>
          <w:szCs w:val="32"/>
          <w:lang w:eastAsia="en-US"/>
        </w:rPr>
        <w:t>« </w:t>
      </w:r>
      <w:r w:rsidR="003148C9">
        <w:rPr>
          <w:szCs w:val="32"/>
          <w:lang w:eastAsia="en-US"/>
        </w:rPr>
        <w:t>Si elle vit</w:t>
      </w:r>
      <w:r>
        <w:rPr>
          <w:szCs w:val="32"/>
          <w:lang w:eastAsia="en-US"/>
        </w:rPr>
        <w:t xml:space="preserve">, </w:t>
      </w:r>
      <w:r w:rsidR="003148C9">
        <w:rPr>
          <w:szCs w:val="32"/>
          <w:lang w:eastAsia="en-US"/>
        </w:rPr>
        <w:t>Dieu lui rendra ce que je vous donne</w:t>
      </w:r>
      <w:r>
        <w:rPr>
          <w:szCs w:val="32"/>
          <w:lang w:eastAsia="en-US"/>
        </w:rPr>
        <w:t>… »</w:t>
      </w:r>
    </w:p>
    <w:p w14:paraId="67B0E787" w14:textId="4E338130" w:rsidR="003148C9" w:rsidRPr="0046142F" w:rsidRDefault="003148C9" w:rsidP="0046142F">
      <w:pPr>
        <w:keepNext/>
        <w:ind w:firstLine="0"/>
        <w:jc w:val="center"/>
        <w:rPr>
          <w:lang w:eastAsia="en-US"/>
        </w:rPr>
      </w:pPr>
      <w:r w:rsidRPr="0046142F">
        <w:rPr>
          <w:lang w:eastAsia="en-US"/>
        </w:rPr>
        <w:lastRenderedPageBreak/>
        <w:t>*</w:t>
      </w:r>
    </w:p>
    <w:p w14:paraId="0BDF050A" w14:textId="77777777" w:rsidR="0046142F" w:rsidRDefault="003148C9" w:rsidP="0046142F">
      <w:pPr>
        <w:ind w:firstLine="0"/>
        <w:jc w:val="center"/>
        <w:rPr>
          <w:lang w:eastAsia="en-US"/>
        </w:rPr>
      </w:pPr>
      <w:r w:rsidRPr="0046142F">
        <w:rPr>
          <w:lang w:eastAsia="en-US"/>
        </w:rPr>
        <w:t>* *</w:t>
      </w:r>
    </w:p>
    <w:p w14:paraId="2234449F" w14:textId="77777777" w:rsidR="0046142F" w:rsidRDefault="003148C9" w:rsidP="0046142F">
      <w:pPr>
        <w:rPr>
          <w:szCs w:val="32"/>
          <w:lang w:eastAsia="en-US"/>
        </w:rPr>
      </w:pPr>
      <w:r>
        <w:rPr>
          <w:szCs w:val="32"/>
          <w:lang w:eastAsia="en-US"/>
        </w:rPr>
        <w:t>La force humaine a ses limites étroites</w:t>
      </w:r>
      <w:r w:rsidR="0046142F">
        <w:rPr>
          <w:szCs w:val="32"/>
          <w:lang w:eastAsia="en-US"/>
        </w:rPr>
        <w:t>.</w:t>
      </w:r>
    </w:p>
    <w:p w14:paraId="13E3FF55"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un cœur vaillant que celui de Berthe</w:t>
      </w:r>
      <w:r w:rsidR="0046142F">
        <w:rPr>
          <w:szCs w:val="32"/>
          <w:lang w:eastAsia="en-US"/>
        </w:rPr>
        <w:t xml:space="preserve">, </w:t>
      </w:r>
      <w:r>
        <w:rPr>
          <w:szCs w:val="32"/>
          <w:lang w:eastAsia="en-US"/>
        </w:rPr>
        <w:t>mais cette souffrance était trop navrante</w:t>
      </w:r>
      <w:r w:rsidR="0046142F">
        <w:rPr>
          <w:szCs w:val="32"/>
          <w:lang w:eastAsia="en-US"/>
        </w:rPr>
        <w:t>.</w:t>
      </w:r>
    </w:p>
    <w:p w14:paraId="6B4CE697" w14:textId="77777777" w:rsidR="0046142F" w:rsidRDefault="003148C9" w:rsidP="0046142F">
      <w:pPr>
        <w:rPr>
          <w:szCs w:val="32"/>
          <w:lang w:eastAsia="en-US"/>
        </w:rPr>
      </w:pPr>
      <w:r>
        <w:rPr>
          <w:szCs w:val="32"/>
          <w:lang w:eastAsia="en-US"/>
        </w:rPr>
        <w:t>Pendant que Lucien parlait</w:t>
      </w:r>
      <w:r w:rsidR="0046142F">
        <w:rPr>
          <w:szCs w:val="32"/>
          <w:lang w:eastAsia="en-US"/>
        </w:rPr>
        <w:t xml:space="preserve">, </w:t>
      </w:r>
      <w:r>
        <w:rPr>
          <w:szCs w:val="32"/>
          <w:lang w:eastAsia="en-US"/>
        </w:rPr>
        <w:t>toutes les émotions que peut éprouver une âme</w:t>
      </w:r>
      <w:r w:rsidR="0046142F">
        <w:rPr>
          <w:szCs w:val="32"/>
          <w:lang w:eastAsia="en-US"/>
        </w:rPr>
        <w:t xml:space="preserve">, </w:t>
      </w:r>
      <w:r>
        <w:rPr>
          <w:szCs w:val="32"/>
          <w:lang w:eastAsia="en-US"/>
        </w:rPr>
        <w:t>son âme les avait éprouvées</w:t>
      </w:r>
      <w:r w:rsidR="0046142F">
        <w:rPr>
          <w:szCs w:val="32"/>
          <w:lang w:eastAsia="en-US"/>
        </w:rPr>
        <w:t>.</w:t>
      </w:r>
    </w:p>
    <w:p w14:paraId="6026636B" w14:textId="77777777" w:rsidR="0046142F" w:rsidRDefault="003148C9" w:rsidP="0046142F">
      <w:pPr>
        <w:rPr>
          <w:szCs w:val="32"/>
          <w:lang w:eastAsia="en-US"/>
        </w:rPr>
      </w:pPr>
      <w:r>
        <w:rPr>
          <w:szCs w:val="32"/>
          <w:lang w:eastAsia="en-US"/>
        </w:rPr>
        <w:t>Délices et tortures</w:t>
      </w:r>
      <w:r w:rsidR="0046142F">
        <w:rPr>
          <w:szCs w:val="32"/>
          <w:lang w:eastAsia="en-US"/>
        </w:rPr>
        <w:t xml:space="preserve">, </w:t>
      </w:r>
      <w:r>
        <w:rPr>
          <w:szCs w:val="32"/>
          <w:lang w:eastAsia="en-US"/>
        </w:rPr>
        <w:t>tout</w:t>
      </w:r>
      <w:r w:rsidR="0046142F">
        <w:rPr>
          <w:szCs w:val="32"/>
          <w:lang w:eastAsia="en-US"/>
        </w:rPr>
        <w:t> !</w:t>
      </w:r>
    </w:p>
    <w:p w14:paraId="73723862" w14:textId="77777777" w:rsidR="0046142F" w:rsidRDefault="003148C9" w:rsidP="0046142F">
      <w:pPr>
        <w:rPr>
          <w:szCs w:val="32"/>
          <w:lang w:eastAsia="en-US"/>
        </w:rPr>
      </w:pPr>
      <w:r>
        <w:rPr>
          <w:szCs w:val="32"/>
          <w:lang w:eastAsia="en-US"/>
        </w:rPr>
        <w:t>Et c</w:t>
      </w:r>
      <w:r w:rsidR="0046142F">
        <w:rPr>
          <w:szCs w:val="32"/>
          <w:lang w:eastAsia="en-US"/>
        </w:rPr>
        <w:t>’</w:t>
      </w:r>
      <w:r>
        <w:rPr>
          <w:szCs w:val="32"/>
          <w:lang w:eastAsia="en-US"/>
        </w:rPr>
        <w:t>est là ce qui ploie les plus robustes natures</w:t>
      </w:r>
      <w:r w:rsidR="0046142F">
        <w:rPr>
          <w:szCs w:val="32"/>
          <w:lang w:eastAsia="en-US"/>
        </w:rPr>
        <w:t>.</w:t>
      </w:r>
    </w:p>
    <w:p w14:paraId="50095DDB" w14:textId="77777777" w:rsidR="0046142F" w:rsidRDefault="003148C9" w:rsidP="0046142F">
      <w:pPr>
        <w:rPr>
          <w:szCs w:val="32"/>
          <w:lang w:eastAsia="en-US"/>
        </w:rPr>
      </w:pPr>
      <w:r>
        <w:rPr>
          <w:szCs w:val="32"/>
          <w:lang w:eastAsia="en-US"/>
        </w:rPr>
        <w:t>Elle l</w:t>
      </w:r>
      <w:r w:rsidR="0046142F">
        <w:rPr>
          <w:szCs w:val="32"/>
          <w:lang w:eastAsia="en-US"/>
        </w:rPr>
        <w:t>’</w:t>
      </w:r>
      <w:r>
        <w:rPr>
          <w:szCs w:val="32"/>
          <w:lang w:eastAsia="en-US"/>
        </w:rPr>
        <w:t>aimait</w:t>
      </w:r>
      <w:r w:rsidR="0046142F">
        <w:rPr>
          <w:szCs w:val="32"/>
          <w:lang w:eastAsia="en-US"/>
        </w:rPr>
        <w:t xml:space="preserve"> ! </w:t>
      </w:r>
      <w:r>
        <w:rPr>
          <w:szCs w:val="32"/>
          <w:lang w:eastAsia="en-US"/>
        </w:rPr>
        <w:t>si vous saviez</w:t>
      </w:r>
      <w:r w:rsidR="0046142F">
        <w:rPr>
          <w:szCs w:val="32"/>
          <w:lang w:eastAsia="en-US"/>
        </w:rPr>
        <w:t xml:space="preserve"> ! </w:t>
      </w:r>
      <w:r>
        <w:rPr>
          <w:szCs w:val="32"/>
          <w:lang w:eastAsia="en-US"/>
        </w:rPr>
        <w:t>plus qu</w:t>
      </w:r>
      <w:r w:rsidR="0046142F">
        <w:rPr>
          <w:szCs w:val="32"/>
          <w:lang w:eastAsia="en-US"/>
        </w:rPr>
        <w:t>’</w:t>
      </w:r>
      <w:r>
        <w:rPr>
          <w:szCs w:val="32"/>
          <w:lang w:eastAsia="en-US"/>
        </w:rPr>
        <w:t>autrefois</w:t>
      </w:r>
      <w:r w:rsidR="0046142F">
        <w:rPr>
          <w:szCs w:val="32"/>
          <w:lang w:eastAsia="en-US"/>
        </w:rPr>
        <w:t xml:space="preserve">, </w:t>
      </w:r>
      <w:r>
        <w:rPr>
          <w:szCs w:val="32"/>
          <w:lang w:eastAsia="en-US"/>
        </w:rPr>
        <w:t>mille fois plus</w:t>
      </w:r>
      <w:r w:rsidR="0046142F">
        <w:rPr>
          <w:szCs w:val="32"/>
          <w:lang w:eastAsia="en-US"/>
        </w:rPr>
        <w:t> !</w:t>
      </w:r>
    </w:p>
    <w:p w14:paraId="6720B2D4" w14:textId="77777777" w:rsidR="0046142F" w:rsidRDefault="003148C9" w:rsidP="0046142F">
      <w:pPr>
        <w:rPr>
          <w:szCs w:val="32"/>
          <w:lang w:eastAsia="en-US"/>
        </w:rPr>
      </w:pPr>
      <w:r>
        <w:rPr>
          <w:szCs w:val="32"/>
          <w:lang w:eastAsia="en-US"/>
        </w:rPr>
        <w:t>Cet homme si bon</w:t>
      </w:r>
      <w:r w:rsidR="0046142F">
        <w:rPr>
          <w:szCs w:val="32"/>
          <w:lang w:eastAsia="en-US"/>
        </w:rPr>
        <w:t xml:space="preserve">, </w:t>
      </w:r>
      <w:r>
        <w:rPr>
          <w:szCs w:val="32"/>
          <w:lang w:eastAsia="en-US"/>
        </w:rPr>
        <w:t>ce cher cœur d</w:t>
      </w:r>
      <w:r w:rsidR="0046142F">
        <w:rPr>
          <w:szCs w:val="32"/>
          <w:lang w:eastAsia="en-US"/>
        </w:rPr>
        <w:t>’</w:t>
      </w:r>
      <w:r>
        <w:rPr>
          <w:szCs w:val="32"/>
          <w:lang w:eastAsia="en-US"/>
        </w:rPr>
        <w:t>où l</w:t>
      </w:r>
      <w:r w:rsidR="0046142F">
        <w:rPr>
          <w:szCs w:val="32"/>
          <w:lang w:eastAsia="en-US"/>
        </w:rPr>
        <w:t>’</w:t>
      </w:r>
      <w:r>
        <w:rPr>
          <w:szCs w:val="32"/>
          <w:lang w:eastAsia="en-US"/>
        </w:rPr>
        <w:t>amour</w:t>
      </w:r>
      <w:r w:rsidR="0046142F">
        <w:rPr>
          <w:szCs w:val="32"/>
          <w:lang w:eastAsia="en-US"/>
        </w:rPr>
        <w:t xml:space="preserve">, </w:t>
      </w:r>
      <w:r>
        <w:rPr>
          <w:szCs w:val="32"/>
          <w:lang w:eastAsia="en-US"/>
        </w:rPr>
        <w:t>la générosité</w:t>
      </w:r>
      <w:r w:rsidR="0046142F">
        <w:rPr>
          <w:szCs w:val="32"/>
          <w:lang w:eastAsia="en-US"/>
        </w:rPr>
        <w:t xml:space="preserve">, </w:t>
      </w:r>
      <w:r>
        <w:rPr>
          <w:szCs w:val="32"/>
          <w:lang w:eastAsia="en-US"/>
        </w:rPr>
        <w:t>la patiente miséricorde s</w:t>
      </w:r>
      <w:r w:rsidR="0046142F">
        <w:rPr>
          <w:szCs w:val="32"/>
          <w:lang w:eastAsia="en-US"/>
        </w:rPr>
        <w:t>’</w:t>
      </w:r>
      <w:r>
        <w:rPr>
          <w:szCs w:val="32"/>
          <w:lang w:eastAsia="en-US"/>
        </w:rPr>
        <w:t>épanchaient comme d</w:t>
      </w:r>
      <w:r w:rsidR="0046142F">
        <w:rPr>
          <w:szCs w:val="32"/>
          <w:lang w:eastAsia="en-US"/>
        </w:rPr>
        <w:t>’</w:t>
      </w:r>
      <w:r>
        <w:rPr>
          <w:szCs w:val="32"/>
          <w:lang w:eastAsia="en-US"/>
        </w:rPr>
        <w:t>une source intarissable</w:t>
      </w:r>
      <w:r w:rsidR="0046142F">
        <w:rPr>
          <w:szCs w:val="32"/>
          <w:lang w:eastAsia="en-US"/>
        </w:rPr>
        <w:t>.</w:t>
      </w:r>
    </w:p>
    <w:p w14:paraId="04880440" w14:textId="77777777" w:rsidR="0046142F" w:rsidRDefault="003148C9" w:rsidP="0046142F">
      <w:pPr>
        <w:rPr>
          <w:szCs w:val="32"/>
          <w:lang w:eastAsia="en-US"/>
        </w:rPr>
      </w:pPr>
      <w:r>
        <w:rPr>
          <w:szCs w:val="32"/>
          <w:lang w:eastAsia="en-US"/>
        </w:rPr>
        <w:t>Lucien qu</w:t>
      </w:r>
      <w:r w:rsidR="0046142F">
        <w:rPr>
          <w:szCs w:val="32"/>
          <w:lang w:eastAsia="en-US"/>
        </w:rPr>
        <w:t>’</w:t>
      </w:r>
      <w:r>
        <w:rPr>
          <w:szCs w:val="32"/>
          <w:lang w:eastAsia="en-US"/>
        </w:rPr>
        <w:t>elle voyait dans ses souvenirs</w:t>
      </w:r>
      <w:r w:rsidR="0046142F">
        <w:rPr>
          <w:szCs w:val="32"/>
          <w:lang w:eastAsia="en-US"/>
        </w:rPr>
        <w:t xml:space="preserve">, </w:t>
      </w:r>
      <w:r>
        <w:rPr>
          <w:szCs w:val="32"/>
          <w:lang w:eastAsia="en-US"/>
        </w:rPr>
        <w:t>bouillant jeune homme</w:t>
      </w:r>
      <w:r w:rsidR="0046142F">
        <w:rPr>
          <w:szCs w:val="32"/>
          <w:lang w:eastAsia="en-US"/>
        </w:rPr>
        <w:t xml:space="preserve">, </w:t>
      </w:r>
      <w:r>
        <w:rPr>
          <w:szCs w:val="32"/>
          <w:lang w:eastAsia="en-US"/>
        </w:rPr>
        <w:t>hardi</w:t>
      </w:r>
      <w:r w:rsidR="0046142F">
        <w:rPr>
          <w:szCs w:val="32"/>
          <w:lang w:eastAsia="en-US"/>
        </w:rPr>
        <w:t xml:space="preserve">, </w:t>
      </w:r>
      <w:r>
        <w:rPr>
          <w:szCs w:val="32"/>
          <w:lang w:eastAsia="en-US"/>
        </w:rPr>
        <w:t>franc</w:t>
      </w:r>
      <w:r w:rsidR="0046142F">
        <w:rPr>
          <w:szCs w:val="32"/>
          <w:lang w:eastAsia="en-US"/>
        </w:rPr>
        <w:t xml:space="preserve">, </w:t>
      </w:r>
      <w:r>
        <w:rPr>
          <w:szCs w:val="32"/>
          <w:lang w:eastAsia="en-US"/>
        </w:rPr>
        <w:t>joyeux</w:t>
      </w:r>
      <w:r w:rsidR="0046142F">
        <w:rPr>
          <w:szCs w:val="32"/>
          <w:lang w:eastAsia="en-US"/>
        </w:rPr>
        <w:t> !</w:t>
      </w:r>
    </w:p>
    <w:p w14:paraId="3810AAD4" w14:textId="77777777" w:rsidR="0046142F" w:rsidRDefault="003148C9" w:rsidP="0046142F">
      <w:pPr>
        <w:rPr>
          <w:szCs w:val="32"/>
          <w:lang w:eastAsia="en-US"/>
        </w:rPr>
      </w:pPr>
      <w:r>
        <w:rPr>
          <w:szCs w:val="32"/>
          <w:lang w:eastAsia="en-US"/>
        </w:rPr>
        <w:t>Lucien</w:t>
      </w:r>
      <w:r w:rsidR="0046142F">
        <w:rPr>
          <w:szCs w:val="32"/>
          <w:lang w:eastAsia="en-US"/>
        </w:rPr>
        <w:t xml:space="preserve">, </w:t>
      </w:r>
      <w:r>
        <w:rPr>
          <w:szCs w:val="32"/>
          <w:lang w:eastAsia="en-US"/>
        </w:rPr>
        <w:t>qu</w:t>
      </w:r>
      <w:r w:rsidR="0046142F">
        <w:rPr>
          <w:szCs w:val="32"/>
          <w:lang w:eastAsia="en-US"/>
        </w:rPr>
        <w:t>’</w:t>
      </w:r>
      <w:r>
        <w:rPr>
          <w:szCs w:val="32"/>
          <w:lang w:eastAsia="en-US"/>
        </w:rPr>
        <w:t>elle retrouvait courbé sous un malheur sans nom</w:t>
      </w:r>
      <w:r w:rsidR="0046142F">
        <w:rPr>
          <w:szCs w:val="32"/>
          <w:lang w:eastAsia="en-US"/>
        </w:rPr>
        <w:t>.</w:t>
      </w:r>
    </w:p>
    <w:p w14:paraId="40971871" w14:textId="77777777" w:rsidR="0046142F" w:rsidRDefault="003148C9" w:rsidP="0046142F">
      <w:pPr>
        <w:rPr>
          <w:szCs w:val="32"/>
          <w:lang w:eastAsia="en-US"/>
        </w:rPr>
      </w:pPr>
      <w:r>
        <w:rPr>
          <w:szCs w:val="32"/>
          <w:lang w:eastAsia="en-US"/>
        </w:rPr>
        <w:t>Lucien</w:t>
      </w:r>
      <w:r w:rsidR="0046142F">
        <w:rPr>
          <w:szCs w:val="32"/>
          <w:lang w:eastAsia="en-US"/>
        </w:rPr>
        <w:t xml:space="preserve">, </w:t>
      </w:r>
      <w:r>
        <w:rPr>
          <w:szCs w:val="32"/>
          <w:lang w:eastAsia="en-US"/>
        </w:rPr>
        <w:t>qu</w:t>
      </w:r>
      <w:r w:rsidR="0046142F">
        <w:rPr>
          <w:szCs w:val="32"/>
          <w:lang w:eastAsia="en-US"/>
        </w:rPr>
        <w:t>’</w:t>
      </w:r>
      <w:r>
        <w:rPr>
          <w:szCs w:val="32"/>
          <w:lang w:eastAsia="en-US"/>
        </w:rPr>
        <w:t>elle eût pu rendre d</w:t>
      </w:r>
      <w:r w:rsidR="0046142F">
        <w:rPr>
          <w:szCs w:val="32"/>
          <w:lang w:eastAsia="en-US"/>
        </w:rPr>
        <w:t>’</w:t>
      </w:r>
      <w:r>
        <w:rPr>
          <w:szCs w:val="32"/>
          <w:lang w:eastAsia="en-US"/>
        </w:rPr>
        <w:t>un mot le plus heureux des hommes</w:t>
      </w:r>
      <w:r w:rsidR="0046142F">
        <w:rPr>
          <w:szCs w:val="32"/>
          <w:lang w:eastAsia="en-US"/>
        </w:rPr>
        <w:t> !</w:t>
      </w:r>
    </w:p>
    <w:p w14:paraId="09CB965E" w14:textId="77777777" w:rsidR="0046142F" w:rsidRDefault="003148C9" w:rsidP="0046142F">
      <w:pPr>
        <w:rPr>
          <w:szCs w:val="32"/>
          <w:lang w:eastAsia="en-US"/>
        </w:rPr>
      </w:pPr>
      <w:r>
        <w:rPr>
          <w:szCs w:val="32"/>
          <w:lang w:eastAsia="en-US"/>
        </w:rPr>
        <w:t>Mais cette chambre</w:t>
      </w:r>
      <w:r w:rsidR="0046142F">
        <w:rPr>
          <w:szCs w:val="32"/>
          <w:lang w:eastAsia="en-US"/>
        </w:rPr>
        <w:t xml:space="preserve">, </w:t>
      </w:r>
      <w:r>
        <w:rPr>
          <w:szCs w:val="32"/>
          <w:lang w:eastAsia="en-US"/>
        </w:rPr>
        <w:t>ce temple impur dont elle avait franchi le seuil en victime</w:t>
      </w:r>
      <w:r w:rsidR="0046142F">
        <w:rPr>
          <w:szCs w:val="32"/>
          <w:lang w:eastAsia="en-US"/>
        </w:rPr>
        <w:t> !</w:t>
      </w:r>
    </w:p>
    <w:p w14:paraId="5909F73D" w14:textId="77777777" w:rsidR="0046142F" w:rsidRDefault="003148C9" w:rsidP="0046142F">
      <w:pPr>
        <w:rPr>
          <w:szCs w:val="32"/>
          <w:lang w:eastAsia="en-US"/>
        </w:rPr>
      </w:pPr>
      <w:r>
        <w:rPr>
          <w:szCs w:val="32"/>
          <w:lang w:eastAsia="en-US"/>
        </w:rPr>
        <w:t>Ce marché odieux qu</w:t>
      </w:r>
      <w:r w:rsidR="0046142F">
        <w:rPr>
          <w:szCs w:val="32"/>
          <w:lang w:eastAsia="en-US"/>
        </w:rPr>
        <w:t>’</w:t>
      </w:r>
      <w:r>
        <w:rPr>
          <w:szCs w:val="32"/>
          <w:lang w:eastAsia="en-US"/>
        </w:rPr>
        <w:t>elle avait accepté</w:t>
      </w:r>
      <w:r w:rsidR="0046142F">
        <w:rPr>
          <w:szCs w:val="32"/>
          <w:lang w:eastAsia="en-US"/>
        </w:rPr>
        <w:t> !</w:t>
      </w:r>
    </w:p>
    <w:p w14:paraId="47641333" w14:textId="77777777" w:rsidR="0046142F" w:rsidRDefault="003148C9" w:rsidP="0046142F">
      <w:pPr>
        <w:rPr>
          <w:szCs w:val="32"/>
          <w:lang w:eastAsia="en-US"/>
        </w:rPr>
      </w:pPr>
      <w:r>
        <w:rPr>
          <w:szCs w:val="32"/>
          <w:lang w:eastAsia="en-US"/>
        </w:rPr>
        <w:t>Jamais</w:t>
      </w:r>
      <w:r w:rsidR="0046142F">
        <w:rPr>
          <w:szCs w:val="32"/>
          <w:lang w:eastAsia="en-US"/>
        </w:rPr>
        <w:t xml:space="preserve"> ! </w:t>
      </w:r>
      <w:r>
        <w:rPr>
          <w:szCs w:val="32"/>
          <w:lang w:eastAsia="en-US"/>
        </w:rPr>
        <w:t>jamais</w:t>
      </w:r>
      <w:r w:rsidR="0046142F">
        <w:rPr>
          <w:szCs w:val="32"/>
          <w:lang w:eastAsia="en-US"/>
        </w:rPr>
        <w:t> !</w:t>
      </w:r>
    </w:p>
    <w:p w14:paraId="1A33894E" w14:textId="36430F3D" w:rsidR="0046142F" w:rsidRDefault="003148C9" w:rsidP="0046142F">
      <w:pPr>
        <w:rPr>
          <w:szCs w:val="32"/>
          <w:lang w:eastAsia="en-US"/>
        </w:rPr>
      </w:pPr>
      <w:r>
        <w:rPr>
          <w:szCs w:val="32"/>
          <w:lang w:eastAsia="en-US"/>
        </w:rPr>
        <w:lastRenderedPageBreak/>
        <w:t>Plus elle l</w:t>
      </w:r>
      <w:r w:rsidR="0046142F">
        <w:rPr>
          <w:szCs w:val="32"/>
          <w:lang w:eastAsia="en-US"/>
        </w:rPr>
        <w:t>’</w:t>
      </w:r>
      <w:r>
        <w:rPr>
          <w:szCs w:val="32"/>
          <w:lang w:eastAsia="en-US"/>
        </w:rPr>
        <w:t>aimait</w:t>
      </w:r>
      <w:r w:rsidR="0046142F">
        <w:rPr>
          <w:szCs w:val="32"/>
          <w:lang w:eastAsia="en-US"/>
        </w:rPr>
        <w:t xml:space="preserve">, </w:t>
      </w:r>
      <w:r>
        <w:rPr>
          <w:szCs w:val="32"/>
          <w:lang w:eastAsia="en-US"/>
        </w:rPr>
        <w:t>moins elle pouvait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Écoutez</w:t>
      </w:r>
      <w:r w:rsidR="0046142F">
        <w:rPr>
          <w:szCs w:val="32"/>
          <w:lang w:eastAsia="en-US"/>
        </w:rPr>
        <w:t xml:space="preserve">, </w:t>
      </w:r>
      <w:r>
        <w:rPr>
          <w:szCs w:val="32"/>
          <w:lang w:eastAsia="en-US"/>
        </w:rPr>
        <w:t>c</w:t>
      </w:r>
      <w:r w:rsidR="0046142F">
        <w:rPr>
          <w:szCs w:val="32"/>
          <w:lang w:eastAsia="en-US"/>
        </w:rPr>
        <w:t>’</w:t>
      </w:r>
      <w:r>
        <w:rPr>
          <w:szCs w:val="32"/>
          <w:lang w:eastAsia="en-US"/>
        </w:rPr>
        <w:t>est horrible</w:t>
      </w:r>
      <w:r w:rsidR="0046142F">
        <w:rPr>
          <w:szCs w:val="32"/>
          <w:lang w:eastAsia="en-US"/>
        </w:rPr>
        <w:t xml:space="preserve">, </w:t>
      </w:r>
      <w:r>
        <w:rPr>
          <w:szCs w:val="32"/>
          <w:lang w:eastAsia="en-US"/>
        </w:rPr>
        <w:t>cette pensée</w:t>
      </w:r>
      <w:r w:rsidR="0046142F">
        <w:rPr>
          <w:szCs w:val="32"/>
          <w:lang w:eastAsia="en-US"/>
        </w:rPr>
        <w:t xml:space="preserve"> : </w:t>
      </w:r>
      <w:r>
        <w:rPr>
          <w:szCs w:val="32"/>
          <w:lang w:eastAsia="en-US"/>
        </w:rPr>
        <w:t>elle était chez Paoli</w:t>
      </w:r>
      <w:r w:rsidR="0046142F">
        <w:rPr>
          <w:szCs w:val="32"/>
          <w:lang w:eastAsia="en-US"/>
        </w:rPr>
        <w:t xml:space="preserve">, </w:t>
      </w:r>
      <w:r>
        <w:rPr>
          <w:szCs w:val="32"/>
          <w:lang w:eastAsia="en-US"/>
        </w:rPr>
        <w:t>sa revendeuse d</w:t>
      </w:r>
      <w:r w:rsidR="0046142F">
        <w:rPr>
          <w:szCs w:val="32"/>
          <w:lang w:eastAsia="en-US"/>
        </w:rPr>
        <w:t>’</w:t>
      </w:r>
      <w:r>
        <w:rPr>
          <w:szCs w:val="32"/>
          <w:lang w:eastAsia="en-US"/>
        </w:rPr>
        <w:t>amour</w:t>
      </w:r>
      <w:r w:rsidR="0046142F">
        <w:rPr>
          <w:szCs w:val="32"/>
          <w:lang w:eastAsia="en-US"/>
        </w:rPr>
        <w:t> !</w:t>
      </w:r>
    </w:p>
    <w:p w14:paraId="67E53EC4"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est horrible</w:t>
      </w:r>
      <w:r w:rsidR="0046142F">
        <w:rPr>
          <w:szCs w:val="32"/>
          <w:lang w:eastAsia="en-US"/>
        </w:rPr>
        <w:t> !</w:t>
      </w:r>
    </w:p>
    <w:p w14:paraId="15D9CEDA" w14:textId="46272C8F" w:rsidR="003148C9" w:rsidRPr="0046142F" w:rsidRDefault="003148C9" w:rsidP="0046142F">
      <w:pPr>
        <w:keepNext/>
        <w:ind w:firstLine="0"/>
        <w:jc w:val="center"/>
        <w:rPr>
          <w:lang w:eastAsia="en-US"/>
        </w:rPr>
      </w:pPr>
      <w:r w:rsidRPr="0046142F">
        <w:rPr>
          <w:lang w:eastAsia="en-US"/>
        </w:rPr>
        <w:t>*</w:t>
      </w:r>
    </w:p>
    <w:p w14:paraId="5A66F407" w14:textId="77777777" w:rsidR="0046142F" w:rsidRDefault="003148C9" w:rsidP="0046142F">
      <w:pPr>
        <w:ind w:firstLine="0"/>
        <w:jc w:val="center"/>
        <w:rPr>
          <w:lang w:eastAsia="en-US"/>
        </w:rPr>
      </w:pPr>
      <w:r w:rsidRPr="0046142F">
        <w:rPr>
          <w:lang w:eastAsia="en-US"/>
        </w:rPr>
        <w:t>* *</w:t>
      </w:r>
    </w:p>
    <w:p w14:paraId="552B31CD" w14:textId="77777777" w:rsidR="0046142F" w:rsidRDefault="003148C9" w:rsidP="0046142F">
      <w:pPr>
        <w:rPr>
          <w:szCs w:val="32"/>
          <w:lang w:eastAsia="en-US"/>
        </w:rPr>
      </w:pPr>
      <w:r>
        <w:rPr>
          <w:szCs w:val="32"/>
          <w:lang w:eastAsia="en-US"/>
        </w:rPr>
        <w:t>Lucien avait croisé ses bras sur sa poitrine</w:t>
      </w:r>
      <w:r w:rsidR="0046142F">
        <w:rPr>
          <w:szCs w:val="32"/>
          <w:lang w:eastAsia="en-US"/>
        </w:rPr>
        <w:t xml:space="preserve">. </w:t>
      </w:r>
      <w:r>
        <w:rPr>
          <w:szCs w:val="32"/>
          <w:lang w:eastAsia="en-US"/>
        </w:rPr>
        <w:t>Il se repliait en lui-même et sa pensée allait vers le passé lointain</w:t>
      </w:r>
      <w:r w:rsidR="0046142F">
        <w:rPr>
          <w:szCs w:val="32"/>
          <w:lang w:eastAsia="en-US"/>
        </w:rPr>
        <w:t xml:space="preserve">. </w:t>
      </w:r>
      <w:r>
        <w:rPr>
          <w:szCs w:val="32"/>
          <w:lang w:eastAsia="en-US"/>
        </w:rPr>
        <w:t>Berthe le regarda longtemps</w:t>
      </w:r>
      <w:r w:rsidR="0046142F">
        <w:rPr>
          <w:szCs w:val="32"/>
          <w:lang w:eastAsia="en-US"/>
        </w:rPr>
        <w:t>.</w:t>
      </w:r>
    </w:p>
    <w:p w14:paraId="42EE8EE4" w14:textId="77777777" w:rsidR="0046142F" w:rsidRDefault="003148C9" w:rsidP="0046142F">
      <w:pPr>
        <w:rPr>
          <w:szCs w:val="32"/>
          <w:lang w:eastAsia="en-US"/>
        </w:rPr>
      </w:pPr>
      <w:r>
        <w:rPr>
          <w:szCs w:val="32"/>
          <w:lang w:eastAsia="en-US"/>
        </w:rPr>
        <w:t>Ses yeux étaient baignés de larmes</w:t>
      </w:r>
      <w:r w:rsidR="0046142F">
        <w:rPr>
          <w:szCs w:val="32"/>
          <w:lang w:eastAsia="en-US"/>
        </w:rPr>
        <w:t>.</w:t>
      </w:r>
    </w:p>
    <w:p w14:paraId="11CE7CA0" w14:textId="77777777" w:rsidR="0046142F" w:rsidRDefault="003148C9" w:rsidP="0046142F">
      <w:pPr>
        <w:rPr>
          <w:szCs w:val="32"/>
          <w:lang w:eastAsia="en-US"/>
        </w:rPr>
      </w:pPr>
      <w:r>
        <w:rPr>
          <w:szCs w:val="32"/>
          <w:lang w:eastAsia="en-US"/>
        </w:rPr>
        <w:t>Elle se laissa glisser à genoux sur le tapis</w:t>
      </w:r>
      <w:r w:rsidR="0046142F">
        <w:rPr>
          <w:szCs w:val="32"/>
          <w:lang w:eastAsia="en-US"/>
        </w:rPr>
        <w:t>.</w:t>
      </w:r>
    </w:p>
    <w:p w14:paraId="5D56B202" w14:textId="77777777" w:rsidR="0046142F" w:rsidRDefault="003148C9" w:rsidP="0046142F">
      <w:pPr>
        <w:rPr>
          <w:szCs w:val="32"/>
          <w:lang w:eastAsia="en-US"/>
        </w:rPr>
      </w:pPr>
      <w:r>
        <w:rPr>
          <w:szCs w:val="32"/>
          <w:lang w:eastAsia="en-US"/>
        </w:rPr>
        <w:t>Ses mains se joignirent</w:t>
      </w:r>
      <w:r w:rsidR="0046142F">
        <w:rPr>
          <w:szCs w:val="32"/>
          <w:lang w:eastAsia="en-US"/>
        </w:rPr>
        <w:t>.</w:t>
      </w:r>
    </w:p>
    <w:p w14:paraId="7C848B46"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une adoration muette et si ardente</w:t>
      </w:r>
      <w:r w:rsidR="0046142F">
        <w:rPr>
          <w:szCs w:val="32"/>
          <w:lang w:eastAsia="en-US"/>
        </w:rPr>
        <w:t xml:space="preserve">, </w:t>
      </w:r>
      <w:r>
        <w:rPr>
          <w:szCs w:val="32"/>
          <w:lang w:eastAsia="en-US"/>
        </w:rPr>
        <w:t>qu</w:t>
      </w:r>
      <w:r w:rsidR="0046142F">
        <w:rPr>
          <w:szCs w:val="32"/>
          <w:lang w:eastAsia="en-US"/>
        </w:rPr>
        <w:t>’</w:t>
      </w:r>
      <w:r>
        <w:rPr>
          <w:szCs w:val="32"/>
          <w:lang w:eastAsia="en-US"/>
        </w:rPr>
        <w:t>elle se la reprocha comme un blasphème</w:t>
      </w:r>
      <w:r w:rsidR="0046142F">
        <w:rPr>
          <w:szCs w:val="32"/>
          <w:lang w:eastAsia="en-US"/>
        </w:rPr>
        <w:t>…</w:t>
      </w:r>
    </w:p>
    <w:p w14:paraId="41D1F146" w14:textId="016136BB" w:rsidR="0046142F" w:rsidRDefault="0046142F" w:rsidP="0046142F">
      <w:pPr>
        <w:rPr>
          <w:szCs w:val="32"/>
          <w:lang w:eastAsia="en-US"/>
        </w:rPr>
      </w:pPr>
      <w:r>
        <w:rPr>
          <w:lang w:eastAsia="en-US"/>
        </w:rPr>
        <w:t>— </w:t>
      </w:r>
      <w:r w:rsidR="003148C9">
        <w:rPr>
          <w:szCs w:val="32"/>
          <w:lang w:eastAsia="en-US"/>
        </w:rPr>
        <w:t>Je t</w:t>
      </w:r>
      <w:r>
        <w:rPr>
          <w:szCs w:val="32"/>
          <w:lang w:eastAsia="en-US"/>
        </w:rPr>
        <w:t>’</w:t>
      </w:r>
      <w:r w:rsidR="003148C9">
        <w:rPr>
          <w:szCs w:val="32"/>
          <w:lang w:eastAsia="en-US"/>
        </w:rPr>
        <w:t>aime</w:t>
      </w:r>
      <w:r>
        <w:rPr>
          <w:szCs w:val="32"/>
          <w:lang w:eastAsia="en-US"/>
        </w:rPr>
        <w:t xml:space="preserve"> ! </w:t>
      </w:r>
      <w:r w:rsidR="003148C9">
        <w:rPr>
          <w:szCs w:val="32"/>
          <w:lang w:eastAsia="en-US"/>
        </w:rPr>
        <w:t>murmura-t-elle au-dedans de son cœur</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je t</w:t>
      </w:r>
      <w:r>
        <w:rPr>
          <w:szCs w:val="32"/>
          <w:lang w:eastAsia="en-US"/>
        </w:rPr>
        <w:t>’</w:t>
      </w:r>
      <w:r w:rsidR="003148C9">
        <w:rPr>
          <w:szCs w:val="32"/>
          <w:lang w:eastAsia="en-US"/>
        </w:rPr>
        <w:t>aime comme jamais on n</w:t>
      </w:r>
      <w:r>
        <w:rPr>
          <w:szCs w:val="32"/>
          <w:lang w:eastAsia="en-US"/>
        </w:rPr>
        <w:t>’</w:t>
      </w:r>
      <w:r w:rsidR="003148C9">
        <w:rPr>
          <w:szCs w:val="32"/>
          <w:lang w:eastAsia="en-US"/>
        </w:rPr>
        <w:t>aime en ce monde</w:t>
      </w:r>
      <w:r>
        <w:rPr>
          <w:szCs w:val="32"/>
          <w:lang w:eastAsia="en-US"/>
        </w:rPr>
        <w:t> !</w:t>
      </w:r>
    </w:p>
    <w:p w14:paraId="638170C8" w14:textId="77777777" w:rsidR="0046142F" w:rsidRDefault="003148C9" w:rsidP="0046142F">
      <w:pPr>
        <w:rPr>
          <w:szCs w:val="32"/>
          <w:lang w:eastAsia="en-US"/>
        </w:rPr>
      </w:pPr>
      <w:r>
        <w:rPr>
          <w:szCs w:val="32"/>
          <w:lang w:eastAsia="en-US"/>
        </w:rPr>
        <w:t>Sa belle bouche se fronça comme pour donner un baiser</w:t>
      </w:r>
      <w:r w:rsidR="0046142F">
        <w:rPr>
          <w:szCs w:val="32"/>
          <w:lang w:eastAsia="en-US"/>
        </w:rPr>
        <w:t xml:space="preserve">. </w:t>
      </w:r>
      <w:r>
        <w:rPr>
          <w:szCs w:val="32"/>
          <w:lang w:eastAsia="en-US"/>
        </w:rPr>
        <w:t>Puis elle ajouta</w:t>
      </w:r>
      <w:r w:rsidR="0046142F">
        <w:rPr>
          <w:szCs w:val="32"/>
          <w:lang w:eastAsia="en-US"/>
        </w:rPr>
        <w:t xml:space="preserve">, </w:t>
      </w:r>
      <w:r>
        <w:rPr>
          <w:szCs w:val="32"/>
          <w:lang w:eastAsia="en-US"/>
        </w:rPr>
        <w:t>le désespoir dans l</w:t>
      </w:r>
      <w:r w:rsidR="0046142F">
        <w:rPr>
          <w:szCs w:val="32"/>
          <w:lang w:eastAsia="en-US"/>
        </w:rPr>
        <w:t>’</w:t>
      </w:r>
      <w:r>
        <w:rPr>
          <w:szCs w:val="32"/>
          <w:lang w:eastAsia="en-US"/>
        </w:rPr>
        <w:t>âme</w:t>
      </w:r>
      <w:r w:rsidR="0046142F">
        <w:rPr>
          <w:szCs w:val="32"/>
          <w:lang w:eastAsia="en-US"/>
        </w:rPr>
        <w:t> :</w:t>
      </w:r>
    </w:p>
    <w:p w14:paraId="18D70986" w14:textId="77777777" w:rsidR="0046142F" w:rsidRDefault="0046142F" w:rsidP="0046142F">
      <w:pPr>
        <w:rPr>
          <w:szCs w:val="32"/>
          <w:lang w:eastAsia="en-US"/>
        </w:rPr>
      </w:pPr>
      <w:r>
        <w:rPr>
          <w:lang w:eastAsia="en-US"/>
        </w:rPr>
        <w:t>— </w:t>
      </w:r>
      <w:r w:rsidR="003148C9">
        <w:rPr>
          <w:szCs w:val="32"/>
          <w:lang w:eastAsia="en-US"/>
        </w:rPr>
        <w:t>Adieu</w:t>
      </w:r>
      <w:r>
        <w:rPr>
          <w:szCs w:val="32"/>
          <w:lang w:eastAsia="en-US"/>
        </w:rPr>
        <w:t xml:space="preserve">, </w:t>
      </w:r>
      <w:r w:rsidR="003148C9">
        <w:rPr>
          <w:szCs w:val="32"/>
          <w:lang w:eastAsia="en-US"/>
        </w:rPr>
        <w:t>mon Lucien</w:t>
      </w:r>
      <w:r>
        <w:rPr>
          <w:szCs w:val="32"/>
          <w:lang w:eastAsia="en-US"/>
        </w:rPr>
        <w:t xml:space="preserve"> ! </w:t>
      </w:r>
      <w:r w:rsidR="003148C9">
        <w:rPr>
          <w:szCs w:val="32"/>
          <w:lang w:eastAsia="en-US"/>
        </w:rPr>
        <w:t>adieu pour toujours</w:t>
      </w:r>
      <w:r>
        <w:rPr>
          <w:szCs w:val="32"/>
          <w:lang w:eastAsia="en-US"/>
        </w:rPr>
        <w:t> !</w:t>
      </w:r>
    </w:p>
    <w:p w14:paraId="4C5D5241" w14:textId="77777777" w:rsidR="0046142F" w:rsidRDefault="003148C9" w:rsidP="0046142F">
      <w:pPr>
        <w:rPr>
          <w:szCs w:val="32"/>
          <w:lang w:eastAsia="en-US"/>
        </w:rPr>
      </w:pPr>
      <w:r>
        <w:rPr>
          <w:szCs w:val="32"/>
          <w:lang w:eastAsia="en-US"/>
        </w:rPr>
        <w:t>Elle s</w:t>
      </w:r>
      <w:r w:rsidR="0046142F">
        <w:rPr>
          <w:szCs w:val="32"/>
          <w:lang w:eastAsia="en-US"/>
        </w:rPr>
        <w:t>’</w:t>
      </w:r>
      <w:r>
        <w:rPr>
          <w:szCs w:val="32"/>
          <w:lang w:eastAsia="en-US"/>
        </w:rPr>
        <w:t>enfuit en courant comme une folle</w:t>
      </w:r>
      <w:r w:rsidR="0046142F">
        <w:rPr>
          <w:szCs w:val="32"/>
          <w:lang w:eastAsia="en-US"/>
        </w:rPr>
        <w:t>.</w:t>
      </w:r>
    </w:p>
    <w:p w14:paraId="3EC0BD21" w14:textId="0C9507EA" w:rsidR="003148C9" w:rsidRPr="0046142F" w:rsidRDefault="003148C9" w:rsidP="0046142F">
      <w:pPr>
        <w:keepNext/>
        <w:ind w:firstLine="0"/>
        <w:jc w:val="center"/>
        <w:rPr>
          <w:lang w:eastAsia="en-US"/>
        </w:rPr>
      </w:pPr>
      <w:r w:rsidRPr="0046142F">
        <w:rPr>
          <w:lang w:eastAsia="en-US"/>
        </w:rPr>
        <w:t>*</w:t>
      </w:r>
    </w:p>
    <w:p w14:paraId="4D7DCE88" w14:textId="77777777" w:rsidR="0046142F" w:rsidRDefault="003148C9" w:rsidP="0046142F">
      <w:pPr>
        <w:ind w:firstLine="0"/>
        <w:jc w:val="center"/>
        <w:rPr>
          <w:lang w:eastAsia="en-US"/>
        </w:rPr>
      </w:pPr>
      <w:r w:rsidRPr="0046142F">
        <w:rPr>
          <w:lang w:eastAsia="en-US"/>
        </w:rPr>
        <w:t>* *</w:t>
      </w:r>
    </w:p>
    <w:p w14:paraId="5877CF30" w14:textId="77777777" w:rsidR="0046142F" w:rsidRDefault="003148C9" w:rsidP="0046142F">
      <w:pPr>
        <w:rPr>
          <w:szCs w:val="32"/>
          <w:lang w:eastAsia="en-US"/>
        </w:rPr>
      </w:pPr>
      <w:r>
        <w:rPr>
          <w:szCs w:val="32"/>
          <w:lang w:eastAsia="en-US"/>
        </w:rPr>
        <w:t>Le bruit de la porte qui se refermait tira Lucien de sa rêverie</w:t>
      </w:r>
      <w:r w:rsidR="0046142F">
        <w:rPr>
          <w:szCs w:val="32"/>
          <w:lang w:eastAsia="en-US"/>
        </w:rPr>
        <w:t>.</w:t>
      </w:r>
    </w:p>
    <w:p w14:paraId="463C3796" w14:textId="77777777" w:rsidR="0046142F" w:rsidRDefault="003148C9" w:rsidP="0046142F">
      <w:pPr>
        <w:rPr>
          <w:szCs w:val="32"/>
          <w:lang w:eastAsia="en-US"/>
        </w:rPr>
      </w:pPr>
      <w:r>
        <w:rPr>
          <w:szCs w:val="32"/>
          <w:lang w:eastAsia="en-US"/>
        </w:rPr>
        <w:lastRenderedPageBreak/>
        <w:t>Il chercha la main de madame de Marans</w:t>
      </w:r>
      <w:r w:rsidR="0046142F">
        <w:rPr>
          <w:szCs w:val="32"/>
          <w:lang w:eastAsia="en-US"/>
        </w:rPr>
        <w:t>.</w:t>
      </w:r>
    </w:p>
    <w:p w14:paraId="56F05112" w14:textId="77777777" w:rsidR="0046142F" w:rsidRDefault="003148C9" w:rsidP="0046142F">
      <w:pPr>
        <w:rPr>
          <w:szCs w:val="32"/>
          <w:lang w:eastAsia="en-US"/>
        </w:rPr>
      </w:pPr>
      <w:r>
        <w:rPr>
          <w:szCs w:val="32"/>
          <w:lang w:eastAsia="en-US"/>
        </w:rPr>
        <w:t>Puis</w:t>
      </w:r>
      <w:r w:rsidR="0046142F">
        <w:rPr>
          <w:szCs w:val="32"/>
          <w:lang w:eastAsia="en-US"/>
        </w:rPr>
        <w:t xml:space="preserve">, </w:t>
      </w:r>
      <w:r>
        <w:rPr>
          <w:szCs w:val="32"/>
          <w:lang w:eastAsia="en-US"/>
        </w:rPr>
        <w:t>comme il ne la trouvait pas</w:t>
      </w:r>
      <w:r w:rsidR="0046142F">
        <w:rPr>
          <w:szCs w:val="32"/>
          <w:lang w:eastAsia="en-US"/>
        </w:rPr>
        <w:t xml:space="preserve">, </w:t>
      </w:r>
      <w:r>
        <w:rPr>
          <w:szCs w:val="32"/>
          <w:lang w:eastAsia="en-US"/>
        </w:rPr>
        <w:t>il dit</w:t>
      </w:r>
      <w:r w:rsidR="0046142F">
        <w:rPr>
          <w:szCs w:val="32"/>
          <w:lang w:eastAsia="en-US"/>
        </w:rPr>
        <w:t> :</w:t>
      </w:r>
    </w:p>
    <w:p w14:paraId="5B5397ED" w14:textId="77777777" w:rsidR="0046142F" w:rsidRDefault="0046142F" w:rsidP="0046142F">
      <w:pPr>
        <w:rPr>
          <w:szCs w:val="32"/>
          <w:lang w:eastAsia="en-US"/>
        </w:rPr>
      </w:pPr>
      <w:r>
        <w:rPr>
          <w:lang w:eastAsia="en-US"/>
        </w:rPr>
        <w:t>— </w:t>
      </w:r>
      <w:r w:rsidR="003148C9">
        <w:rPr>
          <w:szCs w:val="32"/>
          <w:lang w:eastAsia="en-US"/>
        </w:rPr>
        <w:t>Madame</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où êtes-vous</w:t>
      </w:r>
      <w:r>
        <w:rPr>
          <w:szCs w:val="32"/>
          <w:lang w:eastAsia="en-US"/>
        </w:rPr>
        <w:t> ?</w:t>
      </w:r>
    </w:p>
    <w:p w14:paraId="416775EC" w14:textId="77777777" w:rsidR="0046142F" w:rsidRDefault="003148C9" w:rsidP="0046142F">
      <w:pPr>
        <w:rPr>
          <w:szCs w:val="32"/>
          <w:lang w:eastAsia="en-US"/>
        </w:rPr>
      </w:pPr>
      <w:r>
        <w:rPr>
          <w:szCs w:val="32"/>
          <w:lang w:eastAsia="en-US"/>
        </w:rPr>
        <w:t>Pas de réponse</w:t>
      </w:r>
      <w:r w:rsidR="0046142F">
        <w:rPr>
          <w:szCs w:val="32"/>
          <w:lang w:eastAsia="en-US"/>
        </w:rPr>
        <w:t>.</w:t>
      </w:r>
    </w:p>
    <w:p w14:paraId="2C49DB9C" w14:textId="77777777" w:rsidR="0046142F" w:rsidRDefault="0046142F" w:rsidP="0046142F">
      <w:pPr>
        <w:numPr>
          <w:ins w:id="132" w:author=" Alain" w:date="2010-01-18T09:49:00Z"/>
        </w:numPr>
        <w:rPr>
          <w:szCs w:val="32"/>
          <w:lang w:eastAsia="en-US"/>
        </w:rPr>
      </w:pPr>
      <w:r>
        <w:rPr>
          <w:lang w:eastAsia="en-US"/>
        </w:rPr>
        <w:t>— </w:t>
      </w:r>
      <w:r w:rsidR="003148C9">
        <w:rPr>
          <w:szCs w:val="32"/>
          <w:lang w:eastAsia="en-US"/>
        </w:rPr>
        <w:t>Où êtes-vous</w:t>
      </w:r>
      <w:r>
        <w:rPr>
          <w:szCs w:val="32"/>
          <w:lang w:eastAsia="en-US"/>
        </w:rPr>
        <w:t xml:space="preserve"> ? </w:t>
      </w:r>
      <w:r w:rsidR="003148C9">
        <w:rPr>
          <w:szCs w:val="32"/>
          <w:lang w:eastAsia="en-US"/>
        </w:rPr>
        <w:t>répéta Lucien qui se leva tremblant</w:t>
      </w:r>
      <w:r>
        <w:rPr>
          <w:szCs w:val="32"/>
          <w:lang w:eastAsia="en-US"/>
        </w:rPr>
        <w:t>.</w:t>
      </w:r>
    </w:p>
    <w:p w14:paraId="04B7B022" w14:textId="77777777" w:rsidR="0046142F" w:rsidRDefault="003148C9" w:rsidP="0046142F">
      <w:pPr>
        <w:numPr>
          <w:ins w:id="133" w:author=" Alain" w:date="2010-01-18T09:49:00Z"/>
        </w:numPr>
        <w:rPr>
          <w:szCs w:val="32"/>
          <w:lang w:eastAsia="en-US"/>
        </w:rPr>
      </w:pPr>
      <w:r>
        <w:rPr>
          <w:szCs w:val="32"/>
          <w:lang w:eastAsia="en-US"/>
        </w:rPr>
        <w:t>On eût pu entendre sa respiration oppressée dans le silence du boudoir désert</w:t>
      </w:r>
      <w:r w:rsidR="0046142F">
        <w:rPr>
          <w:szCs w:val="32"/>
          <w:lang w:eastAsia="en-US"/>
        </w:rPr>
        <w:t>.</w:t>
      </w:r>
    </w:p>
    <w:p w14:paraId="38332B90" w14:textId="77777777" w:rsidR="0046142F" w:rsidRDefault="0046142F" w:rsidP="0046142F">
      <w:pPr>
        <w:rPr>
          <w:szCs w:val="32"/>
          <w:lang w:eastAsia="en-US"/>
        </w:rPr>
      </w:pPr>
      <w:r>
        <w:rPr>
          <w:lang w:eastAsia="en-US"/>
        </w:rPr>
        <w:t>— </w:t>
      </w:r>
      <w:r w:rsidR="003148C9">
        <w:rPr>
          <w:szCs w:val="32"/>
          <w:lang w:eastAsia="en-US"/>
        </w:rPr>
        <w:t>Partie</w:t>
      </w:r>
      <w:r>
        <w:rPr>
          <w:szCs w:val="32"/>
          <w:lang w:eastAsia="en-US"/>
        </w:rPr>
        <w:t xml:space="preserve"> ! </w:t>
      </w:r>
      <w:r w:rsidR="003148C9">
        <w:rPr>
          <w:szCs w:val="32"/>
          <w:lang w:eastAsia="en-US"/>
        </w:rPr>
        <w:t>murmura-t-il</w:t>
      </w:r>
      <w:r>
        <w:rPr>
          <w:szCs w:val="32"/>
          <w:lang w:eastAsia="en-US"/>
        </w:rPr>
        <w:t xml:space="preserve"> ; </w:t>
      </w:r>
      <w:r w:rsidR="003148C9">
        <w:rPr>
          <w:szCs w:val="32"/>
          <w:lang w:eastAsia="en-US"/>
        </w:rPr>
        <w:t>pourquoi</w:t>
      </w:r>
      <w:r>
        <w:rPr>
          <w:szCs w:val="32"/>
          <w:lang w:eastAsia="en-US"/>
        </w:rPr>
        <w:t> ?</w:t>
      </w:r>
    </w:p>
    <w:p w14:paraId="107DCFB4" w14:textId="77777777" w:rsidR="0046142F" w:rsidRDefault="003148C9" w:rsidP="0046142F">
      <w:pPr>
        <w:rPr>
          <w:szCs w:val="32"/>
          <w:lang w:eastAsia="en-US"/>
        </w:rPr>
      </w:pPr>
      <w:r>
        <w:rPr>
          <w:szCs w:val="32"/>
          <w:lang w:eastAsia="en-US"/>
        </w:rPr>
        <w:t>Le sang lui monta aux joues</w:t>
      </w:r>
      <w:r w:rsidR="0046142F">
        <w:rPr>
          <w:szCs w:val="32"/>
          <w:lang w:eastAsia="en-US"/>
        </w:rPr>
        <w:t xml:space="preserve">, </w:t>
      </w:r>
      <w:r>
        <w:rPr>
          <w:szCs w:val="32"/>
          <w:lang w:eastAsia="en-US"/>
        </w:rPr>
        <w:t>puis sa pâleur revint mortelle</w:t>
      </w:r>
      <w:r w:rsidR="0046142F">
        <w:rPr>
          <w:szCs w:val="32"/>
          <w:lang w:eastAsia="en-US"/>
        </w:rPr>
        <w:t>.</w:t>
      </w:r>
    </w:p>
    <w:p w14:paraId="223E5360"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fit-il en se couvrant le visage de ses mains</w:t>
      </w:r>
      <w:r>
        <w:rPr>
          <w:szCs w:val="32"/>
          <w:lang w:eastAsia="en-US"/>
        </w:rPr>
        <w:t>.</w:t>
      </w:r>
    </w:p>
    <w:p w14:paraId="4CB07443" w14:textId="77777777" w:rsidR="0046142F" w:rsidRDefault="003148C9" w:rsidP="0046142F">
      <w:pPr>
        <w:rPr>
          <w:szCs w:val="32"/>
          <w:lang w:eastAsia="en-US"/>
        </w:rPr>
      </w:pPr>
      <w:r>
        <w:rPr>
          <w:szCs w:val="32"/>
          <w:lang w:eastAsia="en-US"/>
        </w:rPr>
        <w:t>Une pensée envahissait irrésistiblement son cerveau</w:t>
      </w:r>
      <w:r w:rsidR="0046142F">
        <w:rPr>
          <w:szCs w:val="32"/>
          <w:lang w:eastAsia="en-US"/>
        </w:rPr>
        <w:t>.</w:t>
      </w:r>
    </w:p>
    <w:p w14:paraId="62C74339" w14:textId="77777777" w:rsidR="0046142F" w:rsidRDefault="0046142F" w:rsidP="0046142F">
      <w:pPr>
        <w:rPr>
          <w:szCs w:val="32"/>
          <w:lang w:val="en-US" w:eastAsia="en-US"/>
        </w:rPr>
      </w:pPr>
      <w:r>
        <w:rPr>
          <w:lang w:eastAsia="en-US"/>
        </w:rPr>
        <w:t>— </w:t>
      </w:r>
      <w:r w:rsidR="003148C9">
        <w:rPr>
          <w:szCs w:val="32"/>
          <w:lang w:eastAsia="en-US"/>
        </w:rPr>
        <w:t>Berthe en ce lieu</w:t>
      </w:r>
      <w:r>
        <w:rPr>
          <w:szCs w:val="32"/>
          <w:lang w:eastAsia="en-US"/>
        </w:rPr>
        <w:t xml:space="preserve"> !… </w:t>
      </w:r>
      <w:r w:rsidR="003148C9">
        <w:rPr>
          <w:szCs w:val="32"/>
          <w:lang w:val="en-US" w:eastAsia="en-US"/>
        </w:rPr>
        <w:t>Berthe</w:t>
      </w:r>
      <w:r>
        <w:rPr>
          <w:szCs w:val="32"/>
          <w:lang w:val="en-US" w:eastAsia="en-US"/>
        </w:rPr>
        <w:t xml:space="preserve"> !… </w:t>
      </w:r>
      <w:proofErr w:type="spellStart"/>
      <w:r w:rsidR="003148C9">
        <w:rPr>
          <w:szCs w:val="32"/>
          <w:lang w:val="en-US" w:eastAsia="en-US"/>
        </w:rPr>
        <w:t>c</w:t>
      </w:r>
      <w:r>
        <w:rPr>
          <w:szCs w:val="32"/>
          <w:lang w:val="en-US" w:eastAsia="en-US"/>
        </w:rPr>
        <w:t>’</w:t>
      </w:r>
      <w:r w:rsidR="003148C9">
        <w:rPr>
          <w:szCs w:val="32"/>
          <w:lang w:val="en-US" w:eastAsia="en-US"/>
        </w:rPr>
        <w:t>était</w:t>
      </w:r>
      <w:proofErr w:type="spellEnd"/>
      <w:r w:rsidR="003148C9">
        <w:rPr>
          <w:szCs w:val="32"/>
          <w:lang w:val="en-US" w:eastAsia="en-US"/>
        </w:rPr>
        <w:t xml:space="preserve"> Berthe</w:t>
      </w:r>
      <w:r>
        <w:rPr>
          <w:szCs w:val="32"/>
          <w:lang w:val="en-US" w:eastAsia="en-US"/>
        </w:rPr>
        <w:t> !</w:t>
      </w:r>
    </w:p>
    <w:p w14:paraId="49221F14" w14:textId="77777777" w:rsidR="0046142F" w:rsidRDefault="003148C9" w:rsidP="0046142F">
      <w:pPr>
        <w:rPr>
          <w:szCs w:val="32"/>
          <w:lang w:eastAsia="en-US"/>
        </w:rPr>
      </w:pPr>
      <w:r>
        <w:rPr>
          <w:szCs w:val="32"/>
          <w:lang w:eastAsia="en-US"/>
        </w:rPr>
        <w:t>La sueur froide inondait ses tempes</w:t>
      </w:r>
      <w:r w:rsidR="0046142F">
        <w:rPr>
          <w:szCs w:val="32"/>
          <w:lang w:eastAsia="en-US"/>
        </w:rPr>
        <w:t>.</w:t>
      </w:r>
    </w:p>
    <w:p w14:paraId="09C131F2" w14:textId="77777777" w:rsidR="0046142F" w:rsidRDefault="003148C9" w:rsidP="0046142F">
      <w:pPr>
        <w:rPr>
          <w:szCs w:val="32"/>
          <w:lang w:eastAsia="en-US"/>
        </w:rPr>
      </w:pPr>
      <w:r>
        <w:rPr>
          <w:szCs w:val="32"/>
          <w:lang w:eastAsia="en-US"/>
        </w:rPr>
        <w:t>Et ce fut un dernier cri déchirant</w:t>
      </w:r>
      <w:r w:rsidR="0046142F">
        <w:rPr>
          <w:szCs w:val="32"/>
          <w:lang w:eastAsia="en-US"/>
        </w:rPr>
        <w:t> :</w:t>
      </w:r>
    </w:p>
    <w:p w14:paraId="1BEFE509" w14:textId="77777777" w:rsidR="0046142F" w:rsidRDefault="0046142F" w:rsidP="0046142F">
      <w:pPr>
        <w:rPr>
          <w:szCs w:val="32"/>
          <w:lang w:eastAsia="en-US"/>
        </w:rPr>
      </w:pPr>
      <w:r>
        <w:rPr>
          <w:lang w:eastAsia="en-US"/>
        </w:rPr>
        <w:t>— </w:t>
      </w:r>
      <w:r w:rsidR="003148C9">
        <w:rPr>
          <w:szCs w:val="32"/>
          <w:lang w:eastAsia="en-US"/>
        </w:rPr>
        <w:t>Berthe</w:t>
      </w:r>
      <w:r>
        <w:rPr>
          <w:szCs w:val="32"/>
          <w:lang w:eastAsia="en-US"/>
        </w:rPr>
        <w:t xml:space="preserve"> ! </w:t>
      </w:r>
      <w:r w:rsidR="003148C9">
        <w:rPr>
          <w:szCs w:val="32"/>
          <w:lang w:eastAsia="en-US"/>
        </w:rPr>
        <w:t>Berthe</w:t>
      </w:r>
      <w:r>
        <w:rPr>
          <w:szCs w:val="32"/>
          <w:lang w:eastAsia="en-US"/>
        </w:rPr>
        <w:t> !…</w:t>
      </w:r>
    </w:p>
    <w:p w14:paraId="7094C7A8" w14:textId="53A5D52C" w:rsidR="003148C9" w:rsidRDefault="003148C9" w:rsidP="0046142F">
      <w:pPr>
        <w:pStyle w:val="Titre2"/>
        <w:rPr>
          <w:lang w:eastAsia="en-US"/>
        </w:rPr>
      </w:pPr>
      <w:bookmarkStart w:id="134" w:name="_Toc233868103"/>
      <w:bookmarkStart w:id="135" w:name="_Toc202196797"/>
      <w:r>
        <w:rPr>
          <w:lang w:eastAsia="en-US"/>
        </w:rPr>
        <w:lastRenderedPageBreak/>
        <w:t>CHIFFON DE PAPIER</w:t>
      </w:r>
      <w:bookmarkEnd w:id="134"/>
      <w:bookmarkEnd w:id="135"/>
      <w:r>
        <w:rPr>
          <w:lang w:eastAsia="en-US"/>
        </w:rPr>
        <w:br/>
      </w:r>
    </w:p>
    <w:p w14:paraId="3021DE47" w14:textId="77777777" w:rsidR="0046142F" w:rsidRDefault="003148C9" w:rsidP="0046142F">
      <w:pPr>
        <w:rPr>
          <w:szCs w:val="32"/>
          <w:lang w:eastAsia="en-US"/>
        </w:rPr>
      </w:pPr>
      <w:r>
        <w:rPr>
          <w:szCs w:val="32"/>
          <w:lang w:eastAsia="en-US"/>
        </w:rPr>
        <w:t>Aux cris de l</w:t>
      </w:r>
      <w:r w:rsidR="0046142F">
        <w:rPr>
          <w:szCs w:val="32"/>
          <w:lang w:eastAsia="en-US"/>
        </w:rPr>
        <w:t>’</w:t>
      </w:r>
      <w:r>
        <w:rPr>
          <w:szCs w:val="32"/>
          <w:lang w:eastAsia="en-US"/>
        </w:rPr>
        <w:t>aveugle</w:t>
      </w:r>
      <w:r w:rsidR="0046142F">
        <w:rPr>
          <w:szCs w:val="32"/>
          <w:lang w:eastAsia="en-US"/>
        </w:rPr>
        <w:t xml:space="preserve">, </w:t>
      </w:r>
      <w:r>
        <w:rPr>
          <w:szCs w:val="32"/>
          <w:lang w:eastAsia="en-US"/>
        </w:rPr>
        <w:t>madame Paoli accourut</w:t>
      </w:r>
      <w:r w:rsidR="0046142F">
        <w:rPr>
          <w:szCs w:val="32"/>
          <w:lang w:eastAsia="en-US"/>
        </w:rPr>
        <w:t>.</w:t>
      </w:r>
    </w:p>
    <w:p w14:paraId="58ED3B3C" w14:textId="77777777" w:rsidR="0046142F" w:rsidRDefault="003148C9" w:rsidP="0046142F">
      <w:pPr>
        <w:rPr>
          <w:szCs w:val="32"/>
          <w:lang w:eastAsia="en-US"/>
        </w:rPr>
      </w:pPr>
      <w:r>
        <w:rPr>
          <w:szCs w:val="32"/>
          <w:lang w:eastAsia="en-US"/>
        </w:rPr>
        <w:t>Nul n</w:t>
      </w:r>
      <w:r w:rsidR="0046142F">
        <w:rPr>
          <w:szCs w:val="32"/>
          <w:lang w:eastAsia="en-US"/>
        </w:rPr>
        <w:t>’</w:t>
      </w:r>
      <w:r>
        <w:rPr>
          <w:szCs w:val="32"/>
          <w:lang w:eastAsia="en-US"/>
        </w:rPr>
        <w:t>avait vu sortir Berthe</w:t>
      </w:r>
      <w:r w:rsidR="0046142F">
        <w:rPr>
          <w:szCs w:val="32"/>
          <w:lang w:eastAsia="en-US"/>
        </w:rPr>
        <w:t>.</w:t>
      </w:r>
    </w:p>
    <w:p w14:paraId="2D85993B" w14:textId="77777777" w:rsidR="0046142F" w:rsidRDefault="003148C9" w:rsidP="0046142F">
      <w:pPr>
        <w:rPr>
          <w:szCs w:val="32"/>
          <w:lang w:eastAsia="en-US"/>
        </w:rPr>
      </w:pPr>
      <w:r>
        <w:rPr>
          <w:szCs w:val="32"/>
          <w:lang w:eastAsia="en-US"/>
        </w:rPr>
        <w:t>Lucien questionna</w:t>
      </w:r>
      <w:r w:rsidR="0046142F">
        <w:rPr>
          <w:szCs w:val="32"/>
          <w:lang w:eastAsia="en-US"/>
        </w:rPr>
        <w:t xml:space="preserve">, </w:t>
      </w:r>
      <w:r>
        <w:rPr>
          <w:szCs w:val="32"/>
          <w:lang w:eastAsia="en-US"/>
        </w:rPr>
        <w:t>s</w:t>
      </w:r>
      <w:r w:rsidR="0046142F">
        <w:rPr>
          <w:szCs w:val="32"/>
          <w:lang w:eastAsia="en-US"/>
        </w:rPr>
        <w:t>’</w:t>
      </w:r>
      <w:r>
        <w:rPr>
          <w:szCs w:val="32"/>
          <w:lang w:eastAsia="en-US"/>
        </w:rPr>
        <w:t>informa</w:t>
      </w:r>
      <w:r w:rsidR="0046142F">
        <w:rPr>
          <w:szCs w:val="32"/>
          <w:lang w:eastAsia="en-US"/>
        </w:rPr>
        <w:t xml:space="preserve">, </w:t>
      </w:r>
      <w:r>
        <w:rPr>
          <w:szCs w:val="32"/>
          <w:lang w:eastAsia="en-US"/>
        </w:rPr>
        <w:t>Lucien offrit des sommes folles pour savoir</w:t>
      </w:r>
      <w:r w:rsidR="0046142F">
        <w:rPr>
          <w:szCs w:val="32"/>
          <w:lang w:eastAsia="en-US"/>
        </w:rPr>
        <w:t>.</w:t>
      </w:r>
    </w:p>
    <w:p w14:paraId="2F24939B" w14:textId="7BDF6034" w:rsidR="0046142F" w:rsidRDefault="003148C9" w:rsidP="0046142F">
      <w:pPr>
        <w:rPr>
          <w:szCs w:val="32"/>
          <w:lang w:eastAsia="en-US"/>
        </w:rPr>
      </w:pPr>
      <w:r>
        <w:rPr>
          <w:szCs w:val="32"/>
          <w:lang w:eastAsia="en-US"/>
        </w:rPr>
        <w:t>La charmante Milanaise n</w:t>
      </w:r>
      <w:r w:rsidR="0046142F">
        <w:rPr>
          <w:szCs w:val="32"/>
          <w:lang w:eastAsia="en-US"/>
        </w:rPr>
        <w:t>’</w:t>
      </w:r>
      <w:r>
        <w:rPr>
          <w:szCs w:val="32"/>
          <w:lang w:eastAsia="en-US"/>
        </w:rPr>
        <w:t>était pas femme à refuser son bonheur</w:t>
      </w:r>
      <w:r w:rsidR="0046142F">
        <w:rPr>
          <w:szCs w:val="32"/>
          <w:lang w:eastAsia="en-US"/>
        </w:rPr>
        <w:t xml:space="preserve">. </w:t>
      </w:r>
      <w:r>
        <w:rPr>
          <w:szCs w:val="32"/>
          <w:lang w:eastAsia="en-US"/>
        </w:rPr>
        <w:t xml:space="preserve">Mais elle avait peur de </w:t>
      </w:r>
      <w:r w:rsidR="0046142F">
        <w:rPr>
          <w:szCs w:val="32"/>
          <w:lang w:eastAsia="en-US"/>
        </w:rPr>
        <w:t>M. </w:t>
      </w:r>
      <w:r>
        <w:rPr>
          <w:szCs w:val="32"/>
          <w:lang w:eastAsia="en-US"/>
        </w:rPr>
        <w:t xml:space="preserve">André </w:t>
      </w:r>
      <w:proofErr w:type="spellStart"/>
      <w:r>
        <w:rPr>
          <w:szCs w:val="32"/>
          <w:lang w:eastAsia="en-US"/>
        </w:rPr>
        <w:t>Lointier</w:t>
      </w:r>
      <w:proofErr w:type="spellEnd"/>
      <w:r w:rsidR="0046142F">
        <w:rPr>
          <w:szCs w:val="32"/>
          <w:lang w:eastAsia="en-US"/>
        </w:rPr>
        <w:t xml:space="preserve">. </w:t>
      </w:r>
      <w:r>
        <w:rPr>
          <w:szCs w:val="32"/>
          <w:lang w:eastAsia="en-US"/>
        </w:rPr>
        <w:t>Avant de répondre</w:t>
      </w:r>
      <w:r w:rsidR="0046142F">
        <w:rPr>
          <w:szCs w:val="32"/>
          <w:lang w:eastAsia="en-US"/>
        </w:rPr>
        <w:t xml:space="preserve">, </w:t>
      </w:r>
      <w:r>
        <w:rPr>
          <w:szCs w:val="32"/>
          <w:lang w:eastAsia="en-US"/>
        </w:rPr>
        <w:t>elle réfléchit</w:t>
      </w:r>
      <w:r w:rsidR="0046142F">
        <w:rPr>
          <w:szCs w:val="32"/>
          <w:lang w:eastAsia="en-US"/>
        </w:rPr>
        <w:t>.</w:t>
      </w:r>
    </w:p>
    <w:p w14:paraId="018CC7B1" w14:textId="77777777" w:rsidR="0046142F" w:rsidRDefault="003148C9" w:rsidP="0046142F">
      <w:pPr>
        <w:rPr>
          <w:szCs w:val="32"/>
          <w:lang w:eastAsia="en-US"/>
        </w:rPr>
      </w:pPr>
      <w:r>
        <w:rPr>
          <w:szCs w:val="32"/>
          <w:lang w:eastAsia="en-US"/>
        </w:rPr>
        <w:t>Le résultat de ses réflexions fut que la discrétion était de rigueur à cause du voisinage de la maison de Marans et de l</w:t>
      </w:r>
      <w:r w:rsidR="0046142F">
        <w:rPr>
          <w:szCs w:val="32"/>
          <w:lang w:eastAsia="en-US"/>
        </w:rPr>
        <w:t>’</w:t>
      </w:r>
      <w:r>
        <w:rPr>
          <w:szCs w:val="32"/>
          <w:lang w:eastAsia="en-US"/>
        </w:rPr>
        <w:t xml:space="preserve">hôtel </w:t>
      </w:r>
      <w:proofErr w:type="spellStart"/>
      <w:r>
        <w:rPr>
          <w:szCs w:val="32"/>
          <w:lang w:eastAsia="en-US"/>
        </w:rPr>
        <w:t>Lointier</w:t>
      </w:r>
      <w:proofErr w:type="spellEnd"/>
      <w:r w:rsidR="0046142F">
        <w:rPr>
          <w:szCs w:val="32"/>
          <w:lang w:eastAsia="en-US"/>
        </w:rPr>
        <w:t>.</w:t>
      </w:r>
    </w:p>
    <w:p w14:paraId="680EF216" w14:textId="77777777" w:rsidR="0046142F" w:rsidRDefault="0046142F" w:rsidP="0046142F">
      <w:pPr>
        <w:rPr>
          <w:szCs w:val="32"/>
          <w:lang w:eastAsia="en-US"/>
        </w:rPr>
      </w:pPr>
      <w:r>
        <w:rPr>
          <w:lang w:eastAsia="en-US"/>
        </w:rPr>
        <w:t>— </w:t>
      </w:r>
      <w:r w:rsidR="003148C9">
        <w:rPr>
          <w:szCs w:val="32"/>
          <w:lang w:eastAsia="en-US"/>
        </w:rPr>
        <w:t>Demain</w:t>
      </w:r>
      <w:r>
        <w:rPr>
          <w:szCs w:val="32"/>
          <w:lang w:eastAsia="en-US"/>
        </w:rPr>
        <w:t xml:space="preserve">, </w:t>
      </w:r>
      <w:r w:rsidR="003148C9">
        <w:rPr>
          <w:szCs w:val="32"/>
          <w:lang w:eastAsia="en-US"/>
        </w:rPr>
        <w:t>se dit-elle</w:t>
      </w:r>
      <w:r>
        <w:rPr>
          <w:szCs w:val="32"/>
          <w:lang w:eastAsia="en-US"/>
        </w:rPr>
        <w:t xml:space="preserve">, </w:t>
      </w:r>
      <w:r w:rsidR="003148C9">
        <w:rPr>
          <w:szCs w:val="32"/>
          <w:lang w:eastAsia="en-US"/>
        </w:rPr>
        <w:t>je verrai cet André</w:t>
      </w:r>
      <w:r>
        <w:rPr>
          <w:szCs w:val="32"/>
          <w:lang w:eastAsia="en-US"/>
        </w:rPr>
        <w:t xml:space="preserve">… </w:t>
      </w:r>
      <w:r w:rsidR="003148C9">
        <w:rPr>
          <w:szCs w:val="32"/>
          <w:lang w:eastAsia="en-US"/>
        </w:rPr>
        <w:t xml:space="preserve">et il sera toujours temps de faire </w:t>
      </w:r>
      <w:proofErr w:type="spellStart"/>
      <w:r w:rsidR="003148C9">
        <w:rPr>
          <w:szCs w:val="32"/>
          <w:lang w:eastAsia="en-US"/>
        </w:rPr>
        <w:t>marché</w:t>
      </w:r>
      <w:proofErr w:type="spellEnd"/>
      <w:r w:rsidR="003148C9">
        <w:rPr>
          <w:szCs w:val="32"/>
          <w:lang w:eastAsia="en-US"/>
        </w:rPr>
        <w:t xml:space="preserve"> avec l</w:t>
      </w:r>
      <w:r>
        <w:rPr>
          <w:szCs w:val="32"/>
          <w:lang w:eastAsia="en-US"/>
        </w:rPr>
        <w:t>’</w:t>
      </w:r>
      <w:r w:rsidR="003148C9">
        <w:rPr>
          <w:szCs w:val="32"/>
          <w:lang w:eastAsia="en-US"/>
        </w:rPr>
        <w:t>aveugle</w:t>
      </w:r>
      <w:r>
        <w:rPr>
          <w:szCs w:val="32"/>
          <w:lang w:eastAsia="en-US"/>
        </w:rPr>
        <w:t xml:space="preserve">… </w:t>
      </w:r>
      <w:r w:rsidR="003148C9">
        <w:rPr>
          <w:szCs w:val="32"/>
          <w:lang w:eastAsia="en-US"/>
        </w:rPr>
        <w:t>Le bel oiseau ne s</w:t>
      </w:r>
      <w:r>
        <w:rPr>
          <w:szCs w:val="32"/>
          <w:lang w:eastAsia="en-US"/>
        </w:rPr>
        <w:t>’</w:t>
      </w:r>
      <w:r w:rsidR="003148C9">
        <w:rPr>
          <w:szCs w:val="32"/>
          <w:lang w:eastAsia="en-US"/>
        </w:rPr>
        <w:t>envolera pas</w:t>
      </w:r>
      <w:r>
        <w:rPr>
          <w:szCs w:val="32"/>
          <w:lang w:eastAsia="en-US"/>
        </w:rPr>
        <w:t> !</w:t>
      </w:r>
    </w:p>
    <w:p w14:paraId="259B3EB7" w14:textId="77777777" w:rsidR="0046142F" w:rsidRDefault="003148C9" w:rsidP="0046142F">
      <w:pPr>
        <w:rPr>
          <w:szCs w:val="32"/>
          <w:lang w:eastAsia="en-US"/>
        </w:rPr>
      </w:pPr>
      <w:r>
        <w:rPr>
          <w:szCs w:val="32"/>
          <w:lang w:eastAsia="en-US"/>
        </w:rPr>
        <w:t>Nous verrons si elle se trompait</w:t>
      </w:r>
      <w:r w:rsidR="0046142F">
        <w:rPr>
          <w:szCs w:val="32"/>
          <w:lang w:eastAsia="en-US"/>
        </w:rPr>
        <w:t>.</w:t>
      </w:r>
    </w:p>
    <w:p w14:paraId="57808634" w14:textId="3669318E" w:rsidR="0046142F" w:rsidRDefault="003148C9" w:rsidP="0046142F">
      <w:pPr>
        <w:rPr>
          <w:szCs w:val="32"/>
          <w:lang w:eastAsia="en-US"/>
        </w:rPr>
      </w:pPr>
      <w:r>
        <w:rPr>
          <w:szCs w:val="32"/>
          <w:lang w:eastAsia="en-US"/>
        </w:rPr>
        <w:t>En attendant</w:t>
      </w:r>
      <w:r w:rsidR="0046142F">
        <w:rPr>
          <w:szCs w:val="32"/>
          <w:lang w:eastAsia="en-US"/>
        </w:rPr>
        <w:t xml:space="preserve">, </w:t>
      </w:r>
      <w:r>
        <w:rPr>
          <w:szCs w:val="32"/>
          <w:lang w:eastAsia="en-US"/>
        </w:rPr>
        <w:t>elle répondit qu</w:t>
      </w:r>
      <w:r w:rsidR="0046142F">
        <w:rPr>
          <w:szCs w:val="32"/>
          <w:lang w:eastAsia="en-US"/>
        </w:rPr>
        <w:t>’</w:t>
      </w:r>
      <w:r>
        <w:rPr>
          <w:szCs w:val="32"/>
          <w:lang w:eastAsia="en-US"/>
        </w:rPr>
        <w:t xml:space="preserve">on pouvait trouver madame </w:t>
      </w:r>
      <w:proofErr w:type="spellStart"/>
      <w:r>
        <w:rPr>
          <w:szCs w:val="32"/>
          <w:lang w:eastAsia="en-US"/>
        </w:rPr>
        <w:t>Lovely</w:t>
      </w:r>
      <w:proofErr w:type="spellEnd"/>
      <w:r>
        <w:rPr>
          <w:szCs w:val="32"/>
          <w:lang w:eastAsia="en-US"/>
        </w:rPr>
        <w:t xml:space="preserve"> au théâtre de Diane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qu</w:t>
      </w:r>
      <w:r w:rsidR="0046142F">
        <w:rPr>
          <w:szCs w:val="32"/>
          <w:lang w:eastAsia="en-US"/>
        </w:rPr>
        <w:t>’</w:t>
      </w:r>
      <w:r>
        <w:rPr>
          <w:szCs w:val="32"/>
          <w:lang w:eastAsia="en-US"/>
        </w:rPr>
        <w:t>elle s</w:t>
      </w:r>
      <w:r w:rsidR="0046142F">
        <w:rPr>
          <w:szCs w:val="32"/>
          <w:lang w:eastAsia="en-US"/>
        </w:rPr>
        <w:t>’</w:t>
      </w:r>
      <w:r>
        <w:rPr>
          <w:szCs w:val="32"/>
          <w:lang w:eastAsia="en-US"/>
        </w:rPr>
        <w:t>informerait soigneusement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que dès le matin elle aurait l</w:t>
      </w:r>
      <w:r w:rsidR="0046142F">
        <w:rPr>
          <w:szCs w:val="32"/>
          <w:lang w:eastAsia="en-US"/>
        </w:rPr>
        <w:t>’</w:t>
      </w:r>
      <w:r>
        <w:rPr>
          <w:szCs w:val="32"/>
          <w:lang w:eastAsia="en-US"/>
        </w:rPr>
        <w:t xml:space="preserve">honneur de faire part à </w:t>
      </w:r>
      <w:r w:rsidR="0046142F">
        <w:rPr>
          <w:szCs w:val="32"/>
          <w:lang w:eastAsia="en-US"/>
        </w:rPr>
        <w:t>M. </w:t>
      </w:r>
      <w:r>
        <w:rPr>
          <w:szCs w:val="32"/>
          <w:lang w:eastAsia="en-US"/>
        </w:rPr>
        <w:t>Raymond du résultat de ses recherches</w:t>
      </w:r>
      <w:r w:rsidR="0046142F">
        <w:rPr>
          <w:szCs w:val="32"/>
          <w:lang w:eastAsia="en-US"/>
        </w:rPr>
        <w:t>.</w:t>
      </w:r>
    </w:p>
    <w:p w14:paraId="14309217" w14:textId="78D2E5DE" w:rsidR="0046142F" w:rsidRDefault="003148C9" w:rsidP="0046142F">
      <w:pPr>
        <w:rPr>
          <w:szCs w:val="32"/>
          <w:lang w:eastAsia="en-US"/>
        </w:rPr>
      </w:pPr>
      <w:r>
        <w:rPr>
          <w:szCs w:val="32"/>
          <w:lang w:eastAsia="en-US"/>
        </w:rPr>
        <w:t>Madame de Marans rentra chez elle au milieu de la nuit</w:t>
      </w:r>
      <w:r w:rsidR="0046142F">
        <w:rPr>
          <w:szCs w:val="32"/>
          <w:lang w:eastAsia="en-US"/>
        </w:rPr>
        <w:t xml:space="preserve">. </w:t>
      </w:r>
      <w:r>
        <w:rPr>
          <w:szCs w:val="32"/>
          <w:lang w:eastAsia="en-US"/>
        </w:rPr>
        <w:t>Gabriel n</w:t>
      </w:r>
      <w:r w:rsidR="0046142F">
        <w:rPr>
          <w:szCs w:val="32"/>
          <w:lang w:eastAsia="en-US"/>
        </w:rPr>
        <w:t>’</w:t>
      </w:r>
      <w:r>
        <w:rPr>
          <w:szCs w:val="32"/>
          <w:lang w:eastAsia="en-US"/>
        </w:rPr>
        <w:t>était pas encore de retour</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Clémence était cachée dans la chambre de Lucienne</w:t>
      </w:r>
      <w:r w:rsidR="0046142F">
        <w:rPr>
          <w:szCs w:val="32"/>
          <w:lang w:eastAsia="en-US"/>
        </w:rPr>
        <w:t>.</w:t>
      </w:r>
    </w:p>
    <w:p w14:paraId="7A0A4953" w14:textId="77777777" w:rsidR="0046142F" w:rsidRDefault="003148C9" w:rsidP="0046142F">
      <w:pPr>
        <w:rPr>
          <w:szCs w:val="32"/>
          <w:lang w:eastAsia="en-US"/>
        </w:rPr>
      </w:pPr>
      <w:r>
        <w:rPr>
          <w:szCs w:val="32"/>
          <w:lang w:eastAsia="en-US"/>
        </w:rPr>
        <w:t>Ce fut Lucienne qui vint recevoir sa mère</w:t>
      </w:r>
      <w:r w:rsidR="0046142F">
        <w:rPr>
          <w:szCs w:val="32"/>
          <w:lang w:eastAsia="en-US"/>
        </w:rPr>
        <w:t>.</w:t>
      </w:r>
    </w:p>
    <w:p w14:paraId="1780DD62" w14:textId="77777777" w:rsidR="0046142F" w:rsidRDefault="003148C9" w:rsidP="0046142F">
      <w:pPr>
        <w:rPr>
          <w:szCs w:val="32"/>
          <w:lang w:eastAsia="en-US"/>
        </w:rPr>
      </w:pPr>
      <w:r>
        <w:rPr>
          <w:szCs w:val="32"/>
          <w:lang w:eastAsia="en-US"/>
        </w:rPr>
        <w:lastRenderedPageBreak/>
        <w:t>La pauvre enfant était bien changée</w:t>
      </w:r>
      <w:r w:rsidR="0046142F">
        <w:rPr>
          <w:szCs w:val="32"/>
          <w:lang w:eastAsia="en-US"/>
        </w:rPr>
        <w:t xml:space="preserve">. </w:t>
      </w:r>
      <w:r>
        <w:rPr>
          <w:szCs w:val="32"/>
          <w:lang w:eastAsia="en-US"/>
        </w:rPr>
        <w:t>À peine eussiez-vous reconnu en elle cette blonde fille</w:t>
      </w:r>
      <w:r w:rsidR="0046142F">
        <w:rPr>
          <w:szCs w:val="32"/>
          <w:lang w:eastAsia="en-US"/>
        </w:rPr>
        <w:t xml:space="preserve">, </w:t>
      </w:r>
      <w:r>
        <w:rPr>
          <w:szCs w:val="32"/>
          <w:lang w:eastAsia="en-US"/>
        </w:rPr>
        <w:t>joyeuse et naïve</w:t>
      </w:r>
      <w:r w:rsidR="0046142F">
        <w:rPr>
          <w:szCs w:val="32"/>
          <w:lang w:eastAsia="en-US"/>
        </w:rPr>
        <w:t xml:space="preserve">, </w:t>
      </w:r>
      <w:r>
        <w:rPr>
          <w:szCs w:val="32"/>
          <w:lang w:eastAsia="en-US"/>
        </w:rPr>
        <w:t>qui fourrait sa jolie tête entre les grappes de lilas pour donner le baiser à son amie</w:t>
      </w:r>
      <w:r w:rsidR="0046142F">
        <w:rPr>
          <w:szCs w:val="32"/>
          <w:lang w:eastAsia="en-US"/>
        </w:rPr>
        <w:t>.</w:t>
      </w:r>
    </w:p>
    <w:p w14:paraId="7F4A8A17" w14:textId="77777777" w:rsidR="0046142F" w:rsidRDefault="003148C9" w:rsidP="0046142F">
      <w:pPr>
        <w:rPr>
          <w:szCs w:val="32"/>
          <w:lang w:eastAsia="en-US"/>
        </w:rPr>
      </w:pPr>
      <w:r>
        <w:rPr>
          <w:szCs w:val="32"/>
          <w:lang w:eastAsia="en-US"/>
        </w:rPr>
        <w:t>De cela</w:t>
      </w:r>
      <w:r w:rsidR="0046142F">
        <w:rPr>
          <w:szCs w:val="32"/>
          <w:lang w:eastAsia="en-US"/>
        </w:rPr>
        <w:t xml:space="preserve">, </w:t>
      </w:r>
      <w:r>
        <w:rPr>
          <w:szCs w:val="32"/>
          <w:lang w:eastAsia="en-US"/>
        </w:rPr>
        <w:t>il n</w:t>
      </w:r>
      <w:r w:rsidR="0046142F">
        <w:rPr>
          <w:szCs w:val="32"/>
          <w:lang w:eastAsia="en-US"/>
        </w:rPr>
        <w:t>’</w:t>
      </w:r>
      <w:r>
        <w:rPr>
          <w:szCs w:val="32"/>
          <w:lang w:eastAsia="en-US"/>
        </w:rPr>
        <w:t>y avait pourtant que deux jours</w:t>
      </w:r>
      <w:r w:rsidR="0046142F">
        <w:rPr>
          <w:szCs w:val="32"/>
          <w:lang w:eastAsia="en-US"/>
        </w:rPr>
        <w:t>.</w:t>
      </w:r>
    </w:p>
    <w:p w14:paraId="4E481C87" w14:textId="44310426" w:rsidR="0046142F" w:rsidRDefault="003148C9" w:rsidP="0046142F">
      <w:pPr>
        <w:rPr>
          <w:szCs w:val="32"/>
          <w:lang w:eastAsia="en-US"/>
        </w:rPr>
      </w:pPr>
      <w:r>
        <w:rPr>
          <w:szCs w:val="32"/>
          <w:lang w:eastAsia="en-US"/>
        </w:rPr>
        <w:t>Madame de Marans</w:t>
      </w:r>
      <w:r w:rsidR="0046142F">
        <w:rPr>
          <w:szCs w:val="32"/>
          <w:lang w:eastAsia="en-US"/>
        </w:rPr>
        <w:t xml:space="preserve">, </w:t>
      </w:r>
      <w:r>
        <w:rPr>
          <w:szCs w:val="32"/>
          <w:lang w:eastAsia="en-US"/>
        </w:rPr>
        <w:t>au contraire</w:t>
      </w:r>
      <w:r w:rsidR="0046142F">
        <w:rPr>
          <w:szCs w:val="32"/>
          <w:lang w:eastAsia="en-US"/>
        </w:rPr>
        <w:t xml:space="preserve">, </w:t>
      </w:r>
      <w:r>
        <w:rPr>
          <w:szCs w:val="32"/>
          <w:lang w:eastAsia="en-US"/>
        </w:rPr>
        <w:t>avait fait sur elle-même un suprême effort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Après cette scène déchirante où le désespoir lui était venu à travers la joie la plus profonde qu</w:t>
      </w:r>
      <w:r w:rsidR="0046142F">
        <w:rPr>
          <w:szCs w:val="32"/>
          <w:lang w:eastAsia="en-US"/>
        </w:rPr>
        <w:t>’</w:t>
      </w:r>
      <w:r>
        <w:rPr>
          <w:szCs w:val="32"/>
          <w:lang w:eastAsia="en-US"/>
        </w:rPr>
        <w:t>elle eût souhaitée jamais</w:t>
      </w:r>
      <w:r w:rsidR="0046142F">
        <w:rPr>
          <w:szCs w:val="32"/>
          <w:lang w:eastAsia="en-US"/>
        </w:rPr>
        <w:t xml:space="preserve">, </w:t>
      </w:r>
      <w:r>
        <w:rPr>
          <w:szCs w:val="32"/>
          <w:lang w:eastAsia="en-US"/>
        </w:rPr>
        <w:t>elle avait refermé son cœur</w:t>
      </w:r>
      <w:r w:rsidR="0046142F">
        <w:rPr>
          <w:szCs w:val="32"/>
          <w:lang w:eastAsia="en-US"/>
        </w:rPr>
        <w:t>.</w:t>
      </w:r>
    </w:p>
    <w:p w14:paraId="75471D5A" w14:textId="77777777" w:rsidR="0046142F" w:rsidRDefault="003148C9" w:rsidP="0046142F">
      <w:pPr>
        <w:rPr>
          <w:szCs w:val="32"/>
          <w:lang w:eastAsia="en-US"/>
        </w:rPr>
      </w:pPr>
      <w:r>
        <w:rPr>
          <w:szCs w:val="32"/>
          <w:lang w:eastAsia="en-US"/>
        </w:rPr>
        <w:t>Elle se regardait déjà comme n</w:t>
      </w:r>
      <w:r w:rsidR="0046142F">
        <w:rPr>
          <w:szCs w:val="32"/>
          <w:lang w:eastAsia="en-US"/>
        </w:rPr>
        <w:t>’</w:t>
      </w:r>
      <w:r>
        <w:rPr>
          <w:szCs w:val="32"/>
          <w:lang w:eastAsia="en-US"/>
        </w:rPr>
        <w:t>étant plus de ce monde</w:t>
      </w:r>
      <w:r w:rsidR="0046142F">
        <w:rPr>
          <w:szCs w:val="32"/>
          <w:lang w:eastAsia="en-US"/>
        </w:rPr>
        <w:t>.</w:t>
      </w:r>
    </w:p>
    <w:p w14:paraId="163F2ABA" w14:textId="69D43903" w:rsidR="0046142F" w:rsidRDefault="0046142F" w:rsidP="0046142F">
      <w:pPr>
        <w:rPr>
          <w:szCs w:val="32"/>
          <w:lang w:eastAsia="en-US"/>
        </w:rPr>
      </w:pPr>
      <w:r>
        <w:rPr>
          <w:lang w:eastAsia="en-US"/>
        </w:rPr>
        <w:t>— </w:t>
      </w:r>
      <w:r w:rsidR="003148C9">
        <w:rPr>
          <w:szCs w:val="32"/>
          <w:lang w:eastAsia="en-US"/>
        </w:rPr>
        <w:t>Mère</w:t>
      </w:r>
      <w:r>
        <w:rPr>
          <w:szCs w:val="32"/>
          <w:lang w:eastAsia="en-US"/>
        </w:rPr>
        <w:t xml:space="preserve">, </w:t>
      </w:r>
      <w:r w:rsidR="003148C9">
        <w:rPr>
          <w:szCs w:val="32"/>
          <w:lang w:eastAsia="en-US"/>
        </w:rPr>
        <w:t>lui dit Lucienne qui n</w:t>
      </w:r>
      <w:r>
        <w:rPr>
          <w:szCs w:val="32"/>
          <w:lang w:eastAsia="en-US"/>
        </w:rPr>
        <w:t>’</w:t>
      </w:r>
      <w:r w:rsidR="003148C9">
        <w:rPr>
          <w:szCs w:val="32"/>
          <w:lang w:eastAsia="en-US"/>
        </w:rPr>
        <w:t>osait pas l</w:t>
      </w:r>
      <w:r>
        <w:rPr>
          <w:szCs w:val="32"/>
          <w:lang w:eastAsia="en-US"/>
        </w:rPr>
        <w:t>’</w:t>
      </w:r>
      <w:r w:rsidR="003148C9">
        <w:rPr>
          <w:szCs w:val="32"/>
          <w:lang w:eastAsia="en-US"/>
        </w:rPr>
        <w:t>interroger</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il y a quelqu</w:t>
      </w:r>
      <w:r>
        <w:rPr>
          <w:szCs w:val="32"/>
          <w:lang w:eastAsia="en-US"/>
        </w:rPr>
        <w:t>’</w:t>
      </w:r>
      <w:r w:rsidR="003148C9">
        <w:rPr>
          <w:szCs w:val="32"/>
          <w:lang w:eastAsia="en-US"/>
        </w:rPr>
        <w:t>un là</w:t>
      </w:r>
      <w:r>
        <w:rPr>
          <w:szCs w:val="32"/>
          <w:lang w:eastAsia="en-US"/>
        </w:rPr>
        <w:t xml:space="preserve">, </w:t>
      </w:r>
      <w:r w:rsidR="003148C9">
        <w:rPr>
          <w:szCs w:val="32"/>
          <w:lang w:eastAsia="en-US"/>
        </w:rPr>
        <w:t>dans le salon</w:t>
      </w:r>
      <w:r>
        <w:rPr>
          <w:szCs w:val="32"/>
          <w:lang w:eastAsia="en-US"/>
        </w:rPr>
        <w:t xml:space="preserve">, </w:t>
      </w:r>
      <w:r w:rsidR="003148C9">
        <w:rPr>
          <w:szCs w:val="32"/>
          <w:lang w:eastAsia="en-US"/>
        </w:rPr>
        <w:t>qui t</w:t>
      </w:r>
      <w:r>
        <w:rPr>
          <w:szCs w:val="32"/>
          <w:lang w:eastAsia="en-US"/>
        </w:rPr>
        <w:t>’</w:t>
      </w:r>
      <w:r w:rsidR="003148C9">
        <w:rPr>
          <w:szCs w:val="32"/>
          <w:lang w:eastAsia="en-US"/>
        </w:rPr>
        <w:t>attend</w:t>
      </w:r>
      <w:r>
        <w:rPr>
          <w:szCs w:val="32"/>
          <w:lang w:eastAsia="en-US"/>
        </w:rPr>
        <w:t>.</w:t>
      </w:r>
    </w:p>
    <w:p w14:paraId="6FC78D0D" w14:textId="77777777" w:rsidR="0046142F" w:rsidRDefault="0046142F" w:rsidP="0046142F">
      <w:pPr>
        <w:rPr>
          <w:szCs w:val="32"/>
          <w:lang w:eastAsia="en-US"/>
        </w:rPr>
      </w:pPr>
      <w:r>
        <w:rPr>
          <w:lang w:eastAsia="en-US"/>
        </w:rPr>
        <w:t>— </w:t>
      </w:r>
      <w:r w:rsidR="003148C9">
        <w:rPr>
          <w:szCs w:val="32"/>
          <w:lang w:eastAsia="en-US"/>
        </w:rPr>
        <w:t>Quelqu</w:t>
      </w:r>
      <w:r>
        <w:rPr>
          <w:szCs w:val="32"/>
          <w:lang w:eastAsia="en-US"/>
        </w:rPr>
        <w:t>’</w:t>
      </w:r>
      <w:r w:rsidR="003148C9">
        <w:rPr>
          <w:szCs w:val="32"/>
          <w:lang w:eastAsia="en-US"/>
        </w:rPr>
        <w:t>un</w:t>
      </w:r>
      <w:r>
        <w:rPr>
          <w:szCs w:val="32"/>
          <w:lang w:eastAsia="en-US"/>
        </w:rPr>
        <w:t xml:space="preserve"> ! </w:t>
      </w:r>
      <w:r w:rsidR="003148C9">
        <w:rPr>
          <w:szCs w:val="32"/>
          <w:lang w:eastAsia="en-US"/>
        </w:rPr>
        <w:t>répéta Berthe étonnée</w:t>
      </w:r>
      <w:r>
        <w:rPr>
          <w:szCs w:val="32"/>
          <w:lang w:eastAsia="en-US"/>
        </w:rPr>
        <w:t xml:space="preserve">, </w:t>
      </w:r>
      <w:r w:rsidR="003148C9">
        <w:rPr>
          <w:szCs w:val="32"/>
          <w:lang w:eastAsia="en-US"/>
        </w:rPr>
        <w:t>à deux heures du matin</w:t>
      </w:r>
      <w:r>
        <w:rPr>
          <w:szCs w:val="32"/>
          <w:lang w:eastAsia="en-US"/>
        </w:rPr>
        <w:t> !</w:t>
      </w:r>
    </w:p>
    <w:p w14:paraId="71A45104" w14:textId="77777777" w:rsidR="0046142F" w:rsidRDefault="0046142F" w:rsidP="0046142F">
      <w:pPr>
        <w:rPr>
          <w:szCs w:val="32"/>
          <w:lang w:eastAsia="en-US"/>
        </w:rPr>
      </w:pPr>
      <w:r>
        <w:rPr>
          <w:lang w:eastAsia="en-US"/>
        </w:rPr>
        <w:t>— </w:t>
      </w:r>
      <w:r w:rsidR="003148C9">
        <w:rPr>
          <w:szCs w:val="32"/>
          <w:lang w:eastAsia="en-US"/>
        </w:rPr>
        <w:t>Il t</w:t>
      </w:r>
      <w:r>
        <w:rPr>
          <w:szCs w:val="32"/>
          <w:lang w:eastAsia="en-US"/>
        </w:rPr>
        <w:t>’</w:t>
      </w:r>
      <w:r w:rsidR="003148C9">
        <w:rPr>
          <w:szCs w:val="32"/>
          <w:lang w:eastAsia="en-US"/>
        </w:rPr>
        <w:t>attend depuis minuit</w:t>
      </w:r>
      <w:r>
        <w:rPr>
          <w:szCs w:val="32"/>
          <w:lang w:eastAsia="en-US"/>
        </w:rPr>
        <w:t xml:space="preserve">, </w:t>
      </w:r>
      <w:r w:rsidR="003148C9">
        <w:rPr>
          <w:szCs w:val="32"/>
          <w:lang w:eastAsia="en-US"/>
        </w:rPr>
        <w:t>ma mère</w:t>
      </w:r>
      <w:r>
        <w:rPr>
          <w:szCs w:val="32"/>
          <w:lang w:eastAsia="en-US"/>
        </w:rPr>
        <w:t xml:space="preserve">, </w:t>
      </w:r>
      <w:r w:rsidR="003148C9">
        <w:rPr>
          <w:szCs w:val="32"/>
          <w:lang w:eastAsia="en-US"/>
        </w:rPr>
        <w:t>répondit Lucienne</w:t>
      </w:r>
      <w:r>
        <w:rPr>
          <w:szCs w:val="32"/>
          <w:lang w:eastAsia="en-US"/>
        </w:rPr>
        <w:t>.</w:t>
      </w:r>
    </w:p>
    <w:p w14:paraId="6BE25542" w14:textId="77777777" w:rsidR="0046142F" w:rsidRDefault="0046142F" w:rsidP="0046142F">
      <w:pPr>
        <w:rPr>
          <w:szCs w:val="32"/>
          <w:lang w:eastAsia="en-US"/>
        </w:rPr>
      </w:pPr>
      <w:r>
        <w:rPr>
          <w:lang w:eastAsia="en-US"/>
        </w:rPr>
        <w:t>— </w:t>
      </w:r>
      <w:r w:rsidR="003148C9">
        <w:rPr>
          <w:szCs w:val="32"/>
          <w:lang w:eastAsia="en-US"/>
        </w:rPr>
        <w:t>Et tu ne le connais pas</w:t>
      </w:r>
      <w:r>
        <w:rPr>
          <w:szCs w:val="32"/>
          <w:lang w:eastAsia="en-US"/>
        </w:rPr>
        <w:t> ?…</w:t>
      </w:r>
    </w:p>
    <w:p w14:paraId="0CDE13A3"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si</w:t>
      </w:r>
      <w:r>
        <w:rPr>
          <w:szCs w:val="32"/>
          <w:lang w:eastAsia="en-US"/>
        </w:rPr>
        <w:t>…</w:t>
      </w:r>
    </w:p>
    <w:p w14:paraId="35AE0423" w14:textId="77777777" w:rsidR="0046142F" w:rsidRDefault="0046142F" w:rsidP="0046142F">
      <w:pPr>
        <w:rPr>
          <w:szCs w:val="32"/>
          <w:lang w:eastAsia="en-US"/>
        </w:rPr>
      </w:pPr>
      <w:r>
        <w:rPr>
          <w:lang w:eastAsia="en-US"/>
        </w:rPr>
        <w:t>— </w:t>
      </w:r>
      <w:r w:rsidR="003148C9">
        <w:rPr>
          <w:szCs w:val="32"/>
          <w:lang w:eastAsia="en-US"/>
        </w:rPr>
        <w:t>Qui est-ce</w:t>
      </w:r>
      <w:r>
        <w:rPr>
          <w:szCs w:val="32"/>
          <w:lang w:eastAsia="en-US"/>
        </w:rPr>
        <w:t> ?</w:t>
      </w:r>
    </w:p>
    <w:p w14:paraId="3A97D83C" w14:textId="3B0A73AF" w:rsidR="0046142F" w:rsidRDefault="0046142F" w:rsidP="0046142F">
      <w:pPr>
        <w:rPr>
          <w:szCs w:val="32"/>
          <w:lang w:eastAsia="en-US"/>
        </w:rPr>
      </w:pPr>
      <w:r>
        <w:rPr>
          <w:lang w:eastAsia="en-US"/>
        </w:rPr>
        <w:t>— </w:t>
      </w:r>
      <w:r w:rsidR="003148C9">
        <w:rPr>
          <w:szCs w:val="32"/>
          <w:lang w:eastAsia="en-US"/>
        </w:rPr>
        <w:t>Bonne mère</w:t>
      </w:r>
      <w:r>
        <w:rPr>
          <w:szCs w:val="32"/>
          <w:lang w:eastAsia="en-US"/>
        </w:rPr>
        <w:t xml:space="preserve"> ! </w:t>
      </w:r>
      <w:r w:rsidR="003148C9">
        <w:rPr>
          <w:szCs w:val="32"/>
          <w:lang w:eastAsia="en-US"/>
        </w:rPr>
        <w:t>s</w:t>
      </w:r>
      <w:r>
        <w:rPr>
          <w:szCs w:val="32"/>
          <w:lang w:eastAsia="en-US"/>
        </w:rPr>
        <w:t>’</w:t>
      </w:r>
      <w:r w:rsidR="003148C9">
        <w:rPr>
          <w:szCs w:val="32"/>
          <w:lang w:eastAsia="en-US"/>
        </w:rPr>
        <w:t>écria Lucienne en lui prenant les deux mains qu</w:t>
      </w:r>
      <w:r>
        <w:rPr>
          <w:szCs w:val="32"/>
          <w:lang w:eastAsia="en-US"/>
        </w:rPr>
        <w:t>’</w:t>
      </w:r>
      <w:r w:rsidR="003148C9">
        <w:rPr>
          <w:szCs w:val="32"/>
          <w:lang w:eastAsia="en-US"/>
        </w:rPr>
        <w:t>elle couvrit de baisers</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nous sommes bien malheureux</w:t>
      </w:r>
      <w:r>
        <w:rPr>
          <w:szCs w:val="32"/>
          <w:lang w:eastAsia="en-US"/>
        </w:rPr>
        <w:t xml:space="preserve">, </w:t>
      </w:r>
      <w:r w:rsidR="003148C9">
        <w:rPr>
          <w:szCs w:val="32"/>
          <w:lang w:eastAsia="en-US"/>
        </w:rPr>
        <w:t>je le sais</w:t>
      </w:r>
      <w:r>
        <w:rPr>
          <w:szCs w:val="32"/>
          <w:lang w:eastAsia="en-US"/>
        </w:rPr>
        <w:t xml:space="preserve">, </w:t>
      </w:r>
      <w:r w:rsidR="003148C9">
        <w:rPr>
          <w:szCs w:val="32"/>
          <w:lang w:eastAsia="en-US"/>
        </w:rPr>
        <w:t>va</w:t>
      </w:r>
      <w:r>
        <w:rPr>
          <w:szCs w:val="32"/>
          <w:lang w:eastAsia="en-US"/>
        </w:rPr>
        <w:t xml:space="preserve"> !… </w:t>
      </w:r>
      <w:r w:rsidR="003148C9">
        <w:rPr>
          <w:szCs w:val="32"/>
          <w:lang w:eastAsia="en-US"/>
        </w:rPr>
        <w:t>Eh bien</w:t>
      </w:r>
      <w:r>
        <w:rPr>
          <w:szCs w:val="32"/>
          <w:lang w:eastAsia="en-US"/>
        </w:rPr>
        <w:t xml:space="preserve"> ! </w:t>
      </w:r>
      <w:r w:rsidR="003148C9">
        <w:rPr>
          <w:szCs w:val="32"/>
          <w:lang w:eastAsia="en-US"/>
        </w:rPr>
        <w:t>c</w:t>
      </w:r>
      <w:r>
        <w:rPr>
          <w:szCs w:val="32"/>
          <w:lang w:eastAsia="en-US"/>
        </w:rPr>
        <w:t>’</w:t>
      </w:r>
      <w:r w:rsidR="003148C9">
        <w:rPr>
          <w:szCs w:val="32"/>
          <w:lang w:eastAsia="en-US"/>
        </w:rPr>
        <w:t>est cet homme qui a fait notre malheur</w:t>
      </w:r>
      <w:r>
        <w:rPr>
          <w:szCs w:val="32"/>
          <w:lang w:eastAsia="en-US"/>
        </w:rPr>
        <w:t xml:space="preserve">… </w:t>
      </w:r>
      <w:r w:rsidR="003148C9">
        <w:rPr>
          <w:szCs w:val="32"/>
          <w:lang w:eastAsia="en-US"/>
        </w:rPr>
        <w:t>C</w:t>
      </w:r>
      <w:r>
        <w:rPr>
          <w:szCs w:val="32"/>
          <w:lang w:eastAsia="en-US"/>
        </w:rPr>
        <w:t>’</w:t>
      </w:r>
      <w:r w:rsidR="003148C9">
        <w:rPr>
          <w:szCs w:val="32"/>
          <w:lang w:eastAsia="en-US"/>
        </w:rPr>
        <w:t>est ton ennemi</w:t>
      </w:r>
      <w:r>
        <w:rPr>
          <w:szCs w:val="32"/>
          <w:lang w:eastAsia="en-US"/>
        </w:rPr>
        <w:t>…</w:t>
      </w:r>
    </w:p>
    <w:p w14:paraId="70959594" w14:textId="77777777" w:rsidR="0046142F" w:rsidRDefault="0046142F" w:rsidP="0046142F">
      <w:pPr>
        <w:rPr>
          <w:szCs w:val="32"/>
          <w:lang w:eastAsia="en-US"/>
        </w:rPr>
      </w:pPr>
      <w:r>
        <w:rPr>
          <w:lang w:eastAsia="en-US"/>
        </w:rPr>
        <w:t>— </w:t>
      </w:r>
      <w:r w:rsidR="003148C9">
        <w:rPr>
          <w:szCs w:val="32"/>
          <w:lang w:eastAsia="en-US"/>
        </w:rPr>
        <w:t>Je n</w:t>
      </w:r>
      <w:r>
        <w:rPr>
          <w:szCs w:val="32"/>
          <w:lang w:eastAsia="en-US"/>
        </w:rPr>
        <w:t>’</w:t>
      </w:r>
      <w:r w:rsidR="003148C9">
        <w:rPr>
          <w:szCs w:val="32"/>
          <w:lang w:eastAsia="en-US"/>
        </w:rPr>
        <w:t>ai pas d</w:t>
      </w:r>
      <w:r>
        <w:rPr>
          <w:szCs w:val="32"/>
          <w:lang w:eastAsia="en-US"/>
        </w:rPr>
        <w:t>’</w:t>
      </w:r>
      <w:r w:rsidR="003148C9">
        <w:rPr>
          <w:szCs w:val="32"/>
          <w:lang w:eastAsia="en-US"/>
        </w:rPr>
        <w:t>ennemi</w:t>
      </w:r>
      <w:r>
        <w:rPr>
          <w:szCs w:val="32"/>
          <w:lang w:eastAsia="en-US"/>
        </w:rPr>
        <w:t xml:space="preserve">, </w:t>
      </w:r>
      <w:r w:rsidR="003148C9">
        <w:rPr>
          <w:szCs w:val="32"/>
          <w:lang w:eastAsia="en-US"/>
        </w:rPr>
        <w:t>enfant</w:t>
      </w:r>
      <w:r>
        <w:rPr>
          <w:szCs w:val="32"/>
          <w:lang w:eastAsia="en-US"/>
        </w:rPr>
        <w:t xml:space="preserve">, </w:t>
      </w:r>
      <w:r w:rsidR="003148C9">
        <w:rPr>
          <w:szCs w:val="32"/>
          <w:lang w:eastAsia="en-US"/>
        </w:rPr>
        <w:t>voulut dire Berthe</w:t>
      </w:r>
      <w:r>
        <w:rPr>
          <w:szCs w:val="32"/>
          <w:lang w:eastAsia="en-US"/>
        </w:rPr>
        <w:t>.</w:t>
      </w:r>
    </w:p>
    <w:p w14:paraId="2D0969A3" w14:textId="3D334543" w:rsidR="0046142F" w:rsidRDefault="0046142F" w:rsidP="0046142F">
      <w:pPr>
        <w:rPr>
          <w:szCs w:val="32"/>
          <w:lang w:eastAsia="en-US"/>
        </w:rPr>
      </w:pPr>
      <w:r>
        <w:rPr>
          <w:lang w:eastAsia="en-US"/>
        </w:rPr>
        <w:t>— </w:t>
      </w:r>
      <w:r w:rsidR="003148C9">
        <w:rPr>
          <w:szCs w:val="32"/>
          <w:lang w:eastAsia="en-US"/>
        </w:rPr>
        <w:t>Ma mère</w:t>
      </w:r>
      <w:r>
        <w:rPr>
          <w:szCs w:val="32"/>
          <w:lang w:eastAsia="en-US"/>
        </w:rPr>
        <w:t xml:space="preserve"> ! </w:t>
      </w:r>
      <w:r w:rsidR="003148C9">
        <w:rPr>
          <w:szCs w:val="32"/>
          <w:lang w:eastAsia="en-US"/>
        </w:rPr>
        <w:t>ma mère chérie</w:t>
      </w:r>
      <w:r>
        <w:rPr>
          <w:szCs w:val="32"/>
          <w:lang w:eastAsia="en-US"/>
        </w:rPr>
        <w:t xml:space="preserve"> ! </w:t>
      </w:r>
      <w:r w:rsidR="003148C9">
        <w:rPr>
          <w:szCs w:val="32"/>
          <w:lang w:eastAsia="en-US"/>
        </w:rPr>
        <w:t>poursuivit Lucienne</w:t>
      </w:r>
      <w:r>
        <w:rPr>
          <w:szCs w:val="32"/>
          <w:lang w:eastAsia="en-US"/>
        </w:rPr>
        <w:t xml:space="preserve">, </w:t>
      </w:r>
      <w:r w:rsidR="003148C9">
        <w:rPr>
          <w:szCs w:val="32"/>
          <w:lang w:eastAsia="en-US"/>
        </w:rPr>
        <w:t>qui fondait en larmes</w:t>
      </w:r>
      <w:r>
        <w:rPr>
          <w:szCs w:val="32"/>
          <w:lang w:eastAsia="en-US"/>
        </w:rPr>
        <w:t xml:space="preserve">, </w:t>
      </w:r>
      <w:r w:rsidR="003148C9">
        <w:rPr>
          <w:szCs w:val="32"/>
          <w:lang w:eastAsia="en-US"/>
        </w:rPr>
        <w:t>tu ne veux pas me dire</w:t>
      </w:r>
      <w:r>
        <w:rPr>
          <w:szCs w:val="32"/>
          <w:lang w:eastAsia="en-US"/>
        </w:rPr>
        <w:t xml:space="preserve">… </w:t>
      </w:r>
      <w:r w:rsidR="003148C9">
        <w:rPr>
          <w:szCs w:val="32"/>
          <w:lang w:eastAsia="en-US"/>
        </w:rPr>
        <w:t>Cet homme qui est là</w:t>
      </w:r>
      <w:r>
        <w:rPr>
          <w:szCs w:val="32"/>
          <w:lang w:eastAsia="en-US"/>
        </w:rPr>
        <w:t xml:space="preserve">, </w:t>
      </w:r>
      <w:r w:rsidR="003148C9">
        <w:rPr>
          <w:szCs w:val="32"/>
          <w:lang w:eastAsia="en-US"/>
        </w:rPr>
        <w:t>c</w:t>
      </w:r>
      <w:r>
        <w:rPr>
          <w:szCs w:val="32"/>
          <w:lang w:eastAsia="en-US"/>
        </w:rPr>
        <w:t>’</w:t>
      </w:r>
      <w:r w:rsidR="003148C9">
        <w:rPr>
          <w:szCs w:val="32"/>
          <w:lang w:eastAsia="en-US"/>
        </w:rPr>
        <w:t xml:space="preserve">est </w:t>
      </w:r>
      <w:r>
        <w:rPr>
          <w:szCs w:val="32"/>
          <w:lang w:eastAsia="en-US"/>
        </w:rPr>
        <w:t>M. </w:t>
      </w:r>
      <w:r w:rsidR="003148C9">
        <w:rPr>
          <w:szCs w:val="32"/>
          <w:lang w:eastAsia="en-US"/>
        </w:rPr>
        <w:t xml:space="preserve">André </w:t>
      </w:r>
      <w:proofErr w:type="spellStart"/>
      <w:r w:rsidR="003148C9">
        <w:rPr>
          <w:szCs w:val="32"/>
          <w:lang w:eastAsia="en-US"/>
        </w:rPr>
        <w:t>Lointier</w:t>
      </w:r>
      <w:proofErr w:type="spellEnd"/>
      <w:r>
        <w:rPr>
          <w:szCs w:val="32"/>
          <w:lang w:eastAsia="en-US"/>
        </w:rPr>
        <w:t>.</w:t>
      </w:r>
    </w:p>
    <w:p w14:paraId="25AD4B07" w14:textId="77777777" w:rsidR="0046142F" w:rsidRDefault="0046142F" w:rsidP="0046142F">
      <w:pPr>
        <w:rPr>
          <w:szCs w:val="32"/>
          <w:lang w:eastAsia="en-US"/>
        </w:rPr>
      </w:pPr>
      <w:r>
        <w:rPr>
          <w:lang w:eastAsia="en-US"/>
        </w:rPr>
        <w:lastRenderedPageBreak/>
        <w:t>— </w:t>
      </w:r>
      <w:r w:rsidR="003148C9">
        <w:rPr>
          <w:szCs w:val="32"/>
          <w:lang w:eastAsia="en-US"/>
        </w:rPr>
        <w:t>Ah</w:t>
      </w:r>
      <w:r>
        <w:rPr>
          <w:szCs w:val="32"/>
          <w:lang w:eastAsia="en-US"/>
        </w:rPr>
        <w:t xml:space="preserve"> ! </w:t>
      </w:r>
      <w:r w:rsidR="003148C9">
        <w:rPr>
          <w:szCs w:val="32"/>
          <w:lang w:eastAsia="en-US"/>
        </w:rPr>
        <w:t>fit madame de Marans</w:t>
      </w:r>
      <w:r>
        <w:rPr>
          <w:szCs w:val="32"/>
          <w:lang w:eastAsia="en-US"/>
        </w:rPr>
        <w:t xml:space="preserve">, </w:t>
      </w:r>
      <w:r w:rsidR="003148C9">
        <w:rPr>
          <w:szCs w:val="32"/>
          <w:lang w:eastAsia="en-US"/>
        </w:rPr>
        <w:t>qui se sentit frémir sans savoir pourquoi</w:t>
      </w:r>
      <w:r>
        <w:rPr>
          <w:szCs w:val="32"/>
          <w:lang w:eastAsia="en-US"/>
        </w:rPr>
        <w:t>.</w:t>
      </w:r>
    </w:p>
    <w:p w14:paraId="770BF12E" w14:textId="77777777" w:rsidR="0046142F" w:rsidRDefault="003148C9" w:rsidP="0046142F">
      <w:pPr>
        <w:rPr>
          <w:szCs w:val="32"/>
          <w:lang w:eastAsia="en-US"/>
        </w:rPr>
      </w:pPr>
      <w:r>
        <w:rPr>
          <w:szCs w:val="32"/>
          <w:lang w:eastAsia="en-US"/>
        </w:rPr>
        <w:t>Mais elle se remit tout de suite</w:t>
      </w:r>
      <w:r w:rsidR="0046142F">
        <w:rPr>
          <w:szCs w:val="32"/>
          <w:lang w:eastAsia="en-US"/>
        </w:rPr>
        <w:t>.</w:t>
      </w:r>
    </w:p>
    <w:p w14:paraId="7B9DA633" w14:textId="77777777" w:rsidR="0046142F" w:rsidRDefault="003148C9" w:rsidP="0046142F">
      <w:pPr>
        <w:rPr>
          <w:szCs w:val="32"/>
          <w:lang w:eastAsia="en-US"/>
        </w:rPr>
      </w:pPr>
      <w:r>
        <w:rPr>
          <w:szCs w:val="32"/>
          <w:lang w:eastAsia="en-US"/>
        </w:rPr>
        <w:t>Que pouvait-elle craindre encore</w:t>
      </w:r>
      <w:r w:rsidR="0046142F">
        <w:rPr>
          <w:szCs w:val="32"/>
          <w:lang w:eastAsia="en-US"/>
        </w:rPr>
        <w:t> ?</w:t>
      </w:r>
    </w:p>
    <w:p w14:paraId="4DF6E606" w14:textId="25F97223" w:rsidR="0046142F" w:rsidRDefault="0046142F" w:rsidP="0046142F">
      <w:pPr>
        <w:rPr>
          <w:szCs w:val="32"/>
          <w:lang w:eastAsia="en-US"/>
        </w:rPr>
      </w:pPr>
      <w:r>
        <w:rPr>
          <w:lang w:eastAsia="en-US"/>
        </w:rPr>
        <w:t>— </w:t>
      </w:r>
      <w:r w:rsidR="003148C9">
        <w:rPr>
          <w:szCs w:val="32"/>
          <w:lang w:eastAsia="en-US"/>
        </w:rPr>
        <w:t>Va te reposer</w:t>
      </w:r>
      <w:r>
        <w:rPr>
          <w:szCs w:val="32"/>
          <w:lang w:eastAsia="en-US"/>
        </w:rPr>
        <w:t xml:space="preserve">, </w:t>
      </w:r>
      <w:r w:rsidR="003148C9">
        <w:rPr>
          <w:szCs w:val="32"/>
          <w:lang w:eastAsia="en-US"/>
        </w:rPr>
        <w:t>ma petite Lucienne</w:t>
      </w:r>
      <w:r>
        <w:rPr>
          <w:szCs w:val="32"/>
          <w:lang w:eastAsia="en-US"/>
        </w:rPr>
        <w:t xml:space="preserve">, </w:t>
      </w:r>
      <w:r w:rsidR="003148C9">
        <w:rPr>
          <w:szCs w:val="32"/>
          <w:lang w:eastAsia="en-US"/>
        </w:rPr>
        <w:t>dit-elle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 xml:space="preserve">je vais voir ce que me veut </w:t>
      </w:r>
      <w:r>
        <w:rPr>
          <w:szCs w:val="32"/>
          <w:lang w:eastAsia="en-US"/>
        </w:rPr>
        <w:t>M. </w:t>
      </w:r>
      <w:r w:rsidR="003148C9">
        <w:rPr>
          <w:szCs w:val="32"/>
          <w:lang w:eastAsia="en-US"/>
        </w:rPr>
        <w:t xml:space="preserve">André </w:t>
      </w:r>
      <w:proofErr w:type="spellStart"/>
      <w:r w:rsidR="003148C9">
        <w:rPr>
          <w:szCs w:val="32"/>
          <w:lang w:eastAsia="en-US"/>
        </w:rPr>
        <w:t>Lointier</w:t>
      </w:r>
      <w:proofErr w:type="spellEnd"/>
      <w:r>
        <w:rPr>
          <w:szCs w:val="32"/>
          <w:lang w:eastAsia="en-US"/>
        </w:rPr>
        <w:t>.</w:t>
      </w:r>
    </w:p>
    <w:p w14:paraId="119C8E58" w14:textId="77777777" w:rsidR="0046142F" w:rsidRDefault="003148C9" w:rsidP="0046142F">
      <w:pPr>
        <w:rPr>
          <w:szCs w:val="32"/>
          <w:lang w:eastAsia="en-US"/>
        </w:rPr>
      </w:pPr>
      <w:r>
        <w:rPr>
          <w:szCs w:val="32"/>
          <w:lang w:eastAsia="en-US"/>
        </w:rPr>
        <w:t>Lucienne rentra dans sa chambre dont la porte donnait sur le salon</w:t>
      </w:r>
      <w:r w:rsidR="0046142F">
        <w:rPr>
          <w:szCs w:val="32"/>
          <w:lang w:eastAsia="en-US"/>
        </w:rPr>
        <w:t>.</w:t>
      </w:r>
    </w:p>
    <w:p w14:paraId="29E40EF4" w14:textId="07CF328E" w:rsidR="0046142F" w:rsidRDefault="003148C9" w:rsidP="0046142F">
      <w:pPr>
        <w:rPr>
          <w:szCs w:val="32"/>
          <w:lang w:eastAsia="en-US"/>
        </w:rPr>
      </w:pPr>
      <w:r>
        <w:rPr>
          <w:szCs w:val="32"/>
          <w:lang w:eastAsia="en-US"/>
        </w:rPr>
        <w:t>Madame de Marans se rendit dans cette dernière pièce</w:t>
      </w:r>
      <w:r w:rsidR="0046142F">
        <w:rPr>
          <w:szCs w:val="32"/>
          <w:lang w:eastAsia="en-US"/>
        </w:rPr>
        <w:t xml:space="preserve">, </w:t>
      </w:r>
      <w:r>
        <w:rPr>
          <w:szCs w:val="32"/>
          <w:lang w:eastAsia="en-US"/>
        </w:rPr>
        <w:t xml:space="preserve">où elle trouva </w:t>
      </w:r>
      <w:r w:rsidR="0046142F">
        <w:rPr>
          <w:szCs w:val="32"/>
          <w:lang w:eastAsia="en-US"/>
        </w:rPr>
        <w:t>M. </w:t>
      </w:r>
      <w:r>
        <w:rPr>
          <w:szCs w:val="32"/>
          <w:lang w:eastAsia="en-US"/>
        </w:rPr>
        <w:t xml:space="preserve">André </w:t>
      </w:r>
      <w:proofErr w:type="spellStart"/>
      <w:r>
        <w:rPr>
          <w:szCs w:val="32"/>
          <w:lang w:eastAsia="en-US"/>
        </w:rPr>
        <w:t>Lointier</w:t>
      </w:r>
      <w:proofErr w:type="spellEnd"/>
      <w:r w:rsidR="0046142F">
        <w:rPr>
          <w:szCs w:val="32"/>
          <w:lang w:eastAsia="en-US"/>
        </w:rPr>
        <w:t xml:space="preserve">, </w:t>
      </w:r>
      <w:r>
        <w:rPr>
          <w:szCs w:val="32"/>
          <w:lang w:eastAsia="en-US"/>
        </w:rPr>
        <w:t>installé commodément</w:t>
      </w:r>
      <w:r w:rsidR="0046142F">
        <w:rPr>
          <w:szCs w:val="32"/>
          <w:lang w:eastAsia="en-US"/>
        </w:rPr>
        <w:t>.</w:t>
      </w:r>
    </w:p>
    <w:p w14:paraId="03510199" w14:textId="66B805B6" w:rsidR="0046142F" w:rsidRDefault="003148C9" w:rsidP="0046142F">
      <w:pPr>
        <w:rPr>
          <w:szCs w:val="32"/>
          <w:lang w:eastAsia="en-US"/>
        </w:rPr>
      </w:pPr>
      <w:r>
        <w:rPr>
          <w:szCs w:val="32"/>
          <w:lang w:eastAsia="en-US"/>
        </w:rPr>
        <w:t>Il faut ici se bien rappeler la situation</w:t>
      </w:r>
      <w:r w:rsidR="0046142F">
        <w:rPr>
          <w:szCs w:val="32"/>
          <w:lang w:eastAsia="en-US"/>
        </w:rPr>
        <w:t xml:space="preserve">. </w:t>
      </w:r>
      <w:r>
        <w:rPr>
          <w:szCs w:val="32"/>
          <w:lang w:eastAsia="en-US"/>
        </w:rPr>
        <w:t xml:space="preserve">Madame de Marans ne connaissait </w:t>
      </w:r>
      <w:r w:rsidR="0046142F">
        <w:rPr>
          <w:szCs w:val="32"/>
          <w:lang w:eastAsia="en-US"/>
        </w:rPr>
        <w:t>M. </w:t>
      </w:r>
      <w:r>
        <w:rPr>
          <w:szCs w:val="32"/>
          <w:lang w:eastAsia="en-US"/>
        </w:rPr>
        <w:t xml:space="preserve">André </w:t>
      </w:r>
      <w:proofErr w:type="spellStart"/>
      <w:r>
        <w:rPr>
          <w:szCs w:val="32"/>
          <w:lang w:eastAsia="en-US"/>
        </w:rPr>
        <w:t>Lointier</w:t>
      </w:r>
      <w:proofErr w:type="spellEnd"/>
      <w:r>
        <w:rPr>
          <w:szCs w:val="32"/>
          <w:lang w:eastAsia="en-US"/>
        </w:rPr>
        <w:t xml:space="preserve"> que comme un voisin</w:t>
      </w:r>
      <w:r w:rsidR="0046142F">
        <w:rPr>
          <w:szCs w:val="32"/>
          <w:lang w:eastAsia="en-US"/>
        </w:rPr>
        <w:t xml:space="preserve">. </w:t>
      </w:r>
      <w:r>
        <w:rPr>
          <w:szCs w:val="32"/>
          <w:lang w:eastAsia="en-US"/>
        </w:rPr>
        <w:t xml:space="preserve">Elle ne se doutait pas du tout que son vrai nom fût Fargeau </w:t>
      </w:r>
      <w:proofErr w:type="spellStart"/>
      <w:r>
        <w:rPr>
          <w:szCs w:val="32"/>
          <w:lang w:eastAsia="en-US"/>
        </w:rPr>
        <w:t>Crébu</w:t>
      </w:r>
      <w:proofErr w:type="spellEnd"/>
      <w:r>
        <w:rPr>
          <w:szCs w:val="32"/>
          <w:lang w:eastAsia="en-US"/>
        </w:rPr>
        <w:t xml:space="preserve"> de la </w:t>
      </w:r>
      <w:proofErr w:type="spellStart"/>
      <w:r>
        <w:rPr>
          <w:szCs w:val="32"/>
          <w:lang w:eastAsia="en-US"/>
        </w:rPr>
        <w:t>Saulays</w:t>
      </w:r>
      <w:proofErr w:type="spellEnd"/>
      <w:r w:rsidR="0046142F">
        <w:rPr>
          <w:szCs w:val="32"/>
          <w:lang w:eastAsia="en-US"/>
        </w:rPr>
        <w:t>.</w:t>
      </w:r>
    </w:p>
    <w:p w14:paraId="65EA51E4" w14:textId="77777777" w:rsidR="0046142F" w:rsidRDefault="003148C9" w:rsidP="0046142F">
      <w:pPr>
        <w:rPr>
          <w:szCs w:val="32"/>
          <w:lang w:eastAsia="en-US"/>
        </w:rPr>
      </w:pPr>
      <w:r>
        <w:rPr>
          <w:szCs w:val="32"/>
          <w:lang w:eastAsia="en-US"/>
        </w:rPr>
        <w:t>Elle ignorait en outre la part que cet homme avait prise à ses récents malheurs</w:t>
      </w:r>
      <w:r w:rsidR="0046142F">
        <w:rPr>
          <w:szCs w:val="32"/>
          <w:lang w:eastAsia="en-US"/>
        </w:rPr>
        <w:t xml:space="preserve">, </w:t>
      </w:r>
      <w:r>
        <w:rPr>
          <w:szCs w:val="32"/>
          <w:lang w:eastAsia="en-US"/>
        </w:rPr>
        <w:t>et les paroles de Lucienne l</w:t>
      </w:r>
      <w:r w:rsidR="0046142F">
        <w:rPr>
          <w:szCs w:val="32"/>
          <w:lang w:eastAsia="en-US"/>
        </w:rPr>
        <w:t>’</w:t>
      </w:r>
      <w:r>
        <w:rPr>
          <w:szCs w:val="32"/>
          <w:lang w:eastAsia="en-US"/>
        </w:rPr>
        <w:t>avaient réellement étonnée</w:t>
      </w:r>
      <w:r w:rsidR="0046142F">
        <w:rPr>
          <w:szCs w:val="32"/>
          <w:lang w:eastAsia="en-US"/>
        </w:rPr>
        <w:t>.</w:t>
      </w:r>
    </w:p>
    <w:p w14:paraId="6C568837" w14:textId="247ADF1A" w:rsidR="0046142F" w:rsidRDefault="003148C9" w:rsidP="0046142F">
      <w:pPr>
        <w:rPr>
          <w:szCs w:val="32"/>
          <w:lang w:eastAsia="en-US"/>
        </w:rPr>
      </w:pPr>
      <w:r>
        <w:rPr>
          <w:szCs w:val="32"/>
          <w:lang w:eastAsia="en-US"/>
        </w:rPr>
        <w:t xml:space="preserve">Et pourtant il est certain que </w:t>
      </w:r>
      <w:r w:rsidR="0046142F">
        <w:rPr>
          <w:szCs w:val="32"/>
          <w:lang w:eastAsia="en-US"/>
        </w:rPr>
        <w:t>M. </w:t>
      </w:r>
      <w:r>
        <w:rPr>
          <w:szCs w:val="32"/>
          <w:lang w:eastAsia="en-US"/>
        </w:rPr>
        <w:t xml:space="preserve">André </w:t>
      </w:r>
      <w:proofErr w:type="spellStart"/>
      <w:r>
        <w:rPr>
          <w:szCs w:val="32"/>
          <w:lang w:eastAsia="en-US"/>
        </w:rPr>
        <w:t>Lointier</w:t>
      </w:r>
      <w:proofErr w:type="spellEnd"/>
      <w:r>
        <w:rPr>
          <w:szCs w:val="32"/>
          <w:lang w:eastAsia="en-US"/>
        </w:rPr>
        <w:t xml:space="preserve"> lui avait toujours inspiré une secrète défiance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Nous eussions dit antipathie</w:t>
      </w:r>
      <w:r w:rsidR="0046142F">
        <w:rPr>
          <w:szCs w:val="32"/>
          <w:lang w:eastAsia="en-US"/>
        </w:rPr>
        <w:t xml:space="preserve">, </w:t>
      </w:r>
      <w:r>
        <w:rPr>
          <w:szCs w:val="32"/>
          <w:lang w:eastAsia="en-US"/>
        </w:rPr>
        <w:t>si le noble cœur de Berthe avait pu haïr ainsi par caprice et sans savoir</w:t>
      </w:r>
      <w:r w:rsidR="0046142F">
        <w:rPr>
          <w:szCs w:val="32"/>
          <w:lang w:eastAsia="en-US"/>
        </w:rPr>
        <w:t>.</w:t>
      </w:r>
    </w:p>
    <w:p w14:paraId="015E4196" w14:textId="77777777" w:rsidR="0046142F" w:rsidRDefault="003148C9" w:rsidP="0046142F">
      <w:pPr>
        <w:rPr>
          <w:szCs w:val="32"/>
          <w:lang w:eastAsia="en-US"/>
        </w:rPr>
      </w:pPr>
      <w:r>
        <w:rPr>
          <w:szCs w:val="32"/>
          <w:lang w:eastAsia="en-US"/>
        </w:rPr>
        <w:t>Nous n</w:t>
      </w:r>
      <w:r w:rsidR="0046142F">
        <w:rPr>
          <w:szCs w:val="32"/>
          <w:lang w:eastAsia="en-US"/>
        </w:rPr>
        <w:t>’</w:t>
      </w:r>
      <w:r>
        <w:rPr>
          <w:szCs w:val="32"/>
          <w:lang w:eastAsia="en-US"/>
        </w:rPr>
        <w:t>avons pas besoin de faire observer que madame de Marans était ici chez elle</w:t>
      </w:r>
      <w:r w:rsidR="0046142F">
        <w:rPr>
          <w:szCs w:val="32"/>
          <w:lang w:eastAsia="en-US"/>
        </w:rPr>
        <w:t xml:space="preserve">, </w:t>
      </w:r>
      <w:r>
        <w:rPr>
          <w:szCs w:val="32"/>
          <w:lang w:eastAsia="en-US"/>
        </w:rPr>
        <w:t>et que sa tenue devait être bien différente de celle que nous lui avons vue dans le boudoir de la Milanaise</w:t>
      </w:r>
      <w:r w:rsidR="0046142F">
        <w:rPr>
          <w:szCs w:val="32"/>
          <w:lang w:eastAsia="en-US"/>
        </w:rPr>
        <w:t>.</w:t>
      </w:r>
    </w:p>
    <w:p w14:paraId="581578B9" w14:textId="50A5F3F6" w:rsidR="0046142F" w:rsidRDefault="003148C9" w:rsidP="0046142F">
      <w:pPr>
        <w:rPr>
          <w:szCs w:val="32"/>
          <w:lang w:eastAsia="en-US"/>
        </w:rPr>
      </w:pPr>
      <w:r>
        <w:rPr>
          <w:szCs w:val="32"/>
          <w:lang w:eastAsia="en-US"/>
        </w:rPr>
        <w:t>À son entrée</w:t>
      </w:r>
      <w:r w:rsidR="0046142F">
        <w:rPr>
          <w:szCs w:val="32"/>
          <w:lang w:eastAsia="en-US"/>
        </w:rPr>
        <w:t>, M. </w:t>
      </w:r>
      <w:r>
        <w:rPr>
          <w:szCs w:val="32"/>
          <w:lang w:eastAsia="en-US"/>
        </w:rPr>
        <w:t xml:space="preserve">André </w:t>
      </w:r>
      <w:proofErr w:type="spellStart"/>
      <w:r>
        <w:rPr>
          <w:szCs w:val="32"/>
          <w:lang w:eastAsia="en-US"/>
        </w:rPr>
        <w:t>Lointier</w:t>
      </w:r>
      <w:proofErr w:type="spellEnd"/>
      <w:r>
        <w:rPr>
          <w:szCs w:val="32"/>
          <w:lang w:eastAsia="en-US"/>
        </w:rPr>
        <w:t xml:space="preserve"> se leva et la salua fort respectueusement</w:t>
      </w:r>
      <w:r w:rsidR="0046142F">
        <w:rPr>
          <w:szCs w:val="32"/>
          <w:lang w:eastAsia="en-US"/>
        </w:rPr>
        <w:t>.</w:t>
      </w:r>
    </w:p>
    <w:p w14:paraId="09A26677" w14:textId="77777777" w:rsidR="0046142F" w:rsidRDefault="0046142F" w:rsidP="0046142F">
      <w:pPr>
        <w:rPr>
          <w:szCs w:val="32"/>
          <w:lang w:eastAsia="en-US"/>
        </w:rPr>
      </w:pPr>
      <w:r>
        <w:rPr>
          <w:lang w:eastAsia="en-US"/>
        </w:rPr>
        <w:lastRenderedPageBreak/>
        <w:t>— </w:t>
      </w:r>
      <w:r w:rsidR="003148C9">
        <w:rPr>
          <w:szCs w:val="32"/>
          <w:lang w:eastAsia="en-US"/>
        </w:rPr>
        <w:t>Puis-je savoir</w:t>
      </w:r>
      <w:r>
        <w:rPr>
          <w:szCs w:val="32"/>
          <w:lang w:eastAsia="en-US"/>
        </w:rPr>
        <w:t xml:space="preserve">, </w:t>
      </w:r>
      <w:r w:rsidR="003148C9">
        <w:rPr>
          <w:szCs w:val="32"/>
          <w:lang w:eastAsia="en-US"/>
        </w:rPr>
        <w:t>monsieur</w:t>
      </w:r>
      <w:r>
        <w:rPr>
          <w:szCs w:val="32"/>
          <w:lang w:eastAsia="en-US"/>
        </w:rPr>
        <w:t xml:space="preserve"> ?… </w:t>
      </w:r>
      <w:r w:rsidR="003148C9">
        <w:rPr>
          <w:szCs w:val="32"/>
          <w:lang w:eastAsia="en-US"/>
        </w:rPr>
        <w:t>commença Berthe</w:t>
      </w:r>
      <w:r>
        <w:rPr>
          <w:szCs w:val="32"/>
          <w:lang w:eastAsia="en-US"/>
        </w:rPr>
        <w:t>.</w:t>
      </w:r>
    </w:p>
    <w:p w14:paraId="0FF71022" w14:textId="77777777" w:rsidR="0046142F" w:rsidRDefault="0046142F" w:rsidP="0046142F">
      <w:pPr>
        <w:rPr>
          <w:szCs w:val="32"/>
          <w:lang w:eastAsia="en-US"/>
        </w:rPr>
      </w:pPr>
      <w:r>
        <w:rPr>
          <w:lang w:eastAsia="en-US"/>
        </w:rPr>
        <w:t>— </w:t>
      </w:r>
      <w:r w:rsidR="003148C9">
        <w:rPr>
          <w:szCs w:val="32"/>
          <w:lang w:eastAsia="en-US"/>
        </w:rPr>
        <w:t>Assurément</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assurément</w:t>
      </w:r>
      <w:r>
        <w:rPr>
          <w:szCs w:val="32"/>
          <w:lang w:eastAsia="en-US"/>
        </w:rPr>
        <w:t xml:space="preserve">, </w:t>
      </w:r>
      <w:r w:rsidR="003148C9">
        <w:rPr>
          <w:szCs w:val="32"/>
          <w:lang w:eastAsia="en-US"/>
        </w:rPr>
        <w:t>interrompit Fargeau de sa voix la plus doucereuse</w:t>
      </w:r>
      <w:r>
        <w:rPr>
          <w:szCs w:val="32"/>
          <w:lang w:eastAsia="en-US"/>
        </w:rPr>
        <w:t xml:space="preserve"> ; </w:t>
      </w:r>
      <w:r w:rsidR="003148C9">
        <w:rPr>
          <w:szCs w:val="32"/>
          <w:lang w:eastAsia="en-US"/>
        </w:rPr>
        <w:t>je suis ici pour vous donner toutes les explications possibles</w:t>
      </w:r>
      <w:r>
        <w:rPr>
          <w:szCs w:val="32"/>
          <w:lang w:eastAsia="en-US"/>
        </w:rPr>
        <w:t xml:space="preserve">… </w:t>
      </w:r>
      <w:r w:rsidR="003148C9">
        <w:rPr>
          <w:szCs w:val="32"/>
          <w:lang w:eastAsia="en-US"/>
        </w:rPr>
        <w:t>et je m</w:t>
      </w:r>
      <w:r>
        <w:rPr>
          <w:szCs w:val="32"/>
          <w:lang w:eastAsia="en-US"/>
        </w:rPr>
        <w:t>’</w:t>
      </w:r>
      <w:r w:rsidR="003148C9">
        <w:rPr>
          <w:szCs w:val="32"/>
          <w:lang w:eastAsia="en-US"/>
        </w:rPr>
        <w:t>excuserais tout d</w:t>
      </w:r>
      <w:r>
        <w:rPr>
          <w:szCs w:val="32"/>
          <w:lang w:eastAsia="en-US"/>
        </w:rPr>
        <w:t>’</w:t>
      </w:r>
      <w:r w:rsidR="003148C9">
        <w:rPr>
          <w:szCs w:val="32"/>
          <w:lang w:eastAsia="en-US"/>
        </w:rPr>
        <w:t>abord humblement d</w:t>
      </w:r>
      <w:r>
        <w:rPr>
          <w:szCs w:val="32"/>
          <w:lang w:eastAsia="en-US"/>
        </w:rPr>
        <w:t>’</w:t>
      </w:r>
      <w:r w:rsidR="003148C9">
        <w:rPr>
          <w:szCs w:val="32"/>
          <w:lang w:eastAsia="en-US"/>
        </w:rPr>
        <w:t>une visite faite à une heure si indue</w:t>
      </w:r>
      <w:r>
        <w:rPr>
          <w:szCs w:val="32"/>
          <w:lang w:eastAsia="en-US"/>
        </w:rPr>
        <w:t xml:space="preserve">… </w:t>
      </w:r>
      <w:r w:rsidR="003148C9">
        <w:rPr>
          <w:szCs w:val="32"/>
          <w:lang w:eastAsia="en-US"/>
        </w:rPr>
        <w:t>croyez-le bien</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si ma démarche n</w:t>
      </w:r>
      <w:r>
        <w:rPr>
          <w:szCs w:val="32"/>
          <w:lang w:eastAsia="en-US"/>
        </w:rPr>
        <w:t>’</w:t>
      </w:r>
      <w:r w:rsidR="003148C9">
        <w:rPr>
          <w:szCs w:val="32"/>
          <w:lang w:eastAsia="en-US"/>
        </w:rPr>
        <w:t>était tout entière dans votre intérêt</w:t>
      </w:r>
      <w:r>
        <w:rPr>
          <w:szCs w:val="32"/>
          <w:lang w:eastAsia="en-US"/>
        </w:rPr>
        <w:t>…</w:t>
      </w:r>
    </w:p>
    <w:p w14:paraId="74856634" w14:textId="77777777" w:rsidR="0046142F" w:rsidRDefault="003148C9" w:rsidP="0046142F">
      <w:pPr>
        <w:rPr>
          <w:szCs w:val="32"/>
          <w:lang w:eastAsia="en-US"/>
        </w:rPr>
      </w:pPr>
      <w:r>
        <w:rPr>
          <w:szCs w:val="32"/>
          <w:lang w:eastAsia="en-US"/>
        </w:rPr>
        <w:t>Berthe lui indiqua du doigt un siège</w:t>
      </w:r>
      <w:r w:rsidR="0046142F">
        <w:rPr>
          <w:szCs w:val="32"/>
          <w:lang w:eastAsia="en-US"/>
        </w:rPr>
        <w:t>.</w:t>
      </w:r>
    </w:p>
    <w:p w14:paraId="1772A602" w14:textId="01DB7F1A" w:rsidR="0046142F" w:rsidRDefault="0046142F" w:rsidP="0046142F">
      <w:pPr>
        <w:rPr>
          <w:szCs w:val="32"/>
          <w:lang w:eastAsia="en-US"/>
        </w:rPr>
      </w:pPr>
      <w:r>
        <w:rPr>
          <w:szCs w:val="32"/>
          <w:lang w:eastAsia="en-US"/>
        </w:rPr>
        <w:t>M. </w:t>
      </w:r>
      <w:r w:rsidR="003148C9">
        <w:rPr>
          <w:szCs w:val="32"/>
          <w:lang w:eastAsia="en-US"/>
        </w:rPr>
        <w:t xml:space="preserve">Fargeau salua de </w:t>
      </w:r>
      <w:proofErr w:type="spellStart"/>
      <w:r w:rsidR="003148C9">
        <w:rPr>
          <w:szCs w:val="32"/>
          <w:lang w:eastAsia="en-US"/>
        </w:rPr>
        <w:t>rechef</w:t>
      </w:r>
      <w:proofErr w:type="spellEnd"/>
      <w:r w:rsidR="003148C9">
        <w:rPr>
          <w:szCs w:val="32"/>
          <w:lang w:eastAsia="en-US"/>
        </w:rPr>
        <w:t xml:space="preserve"> et s</w:t>
      </w:r>
      <w:r>
        <w:rPr>
          <w:szCs w:val="32"/>
          <w:lang w:eastAsia="en-US"/>
        </w:rPr>
        <w:t>’</w:t>
      </w:r>
      <w:r w:rsidR="003148C9">
        <w:rPr>
          <w:szCs w:val="32"/>
          <w:lang w:eastAsia="en-US"/>
        </w:rPr>
        <w:t>assit</w:t>
      </w:r>
      <w:r>
        <w:rPr>
          <w:szCs w:val="32"/>
          <w:lang w:eastAsia="en-US"/>
        </w:rPr>
        <w:t>.</w:t>
      </w:r>
    </w:p>
    <w:p w14:paraId="456B4689" w14:textId="77777777" w:rsidR="0046142F" w:rsidRDefault="003148C9" w:rsidP="0046142F">
      <w:pPr>
        <w:rPr>
          <w:szCs w:val="32"/>
          <w:lang w:eastAsia="en-US"/>
        </w:rPr>
      </w:pPr>
      <w:r>
        <w:rPr>
          <w:szCs w:val="32"/>
          <w:lang w:eastAsia="en-US"/>
        </w:rPr>
        <w:t>Berthe l</w:t>
      </w:r>
      <w:r w:rsidR="0046142F">
        <w:rPr>
          <w:szCs w:val="32"/>
          <w:lang w:eastAsia="en-US"/>
        </w:rPr>
        <w:t>’</w:t>
      </w:r>
      <w:r>
        <w:rPr>
          <w:szCs w:val="32"/>
          <w:lang w:eastAsia="en-US"/>
        </w:rPr>
        <w:t>imita</w:t>
      </w:r>
      <w:r w:rsidR="0046142F">
        <w:rPr>
          <w:szCs w:val="32"/>
          <w:lang w:eastAsia="en-US"/>
        </w:rPr>
        <w:t>.</w:t>
      </w:r>
    </w:p>
    <w:p w14:paraId="588F8579" w14:textId="25396382" w:rsidR="0046142F" w:rsidRDefault="0046142F" w:rsidP="0046142F">
      <w:pPr>
        <w:rPr>
          <w:szCs w:val="32"/>
          <w:lang w:eastAsia="en-US"/>
        </w:rPr>
      </w:pPr>
      <w:r>
        <w:rPr>
          <w:lang w:eastAsia="en-US"/>
        </w:rPr>
        <w:t>— </w:t>
      </w:r>
      <w:r w:rsidR="003148C9">
        <w:rPr>
          <w:szCs w:val="32"/>
          <w:lang w:eastAsia="en-US"/>
        </w:rPr>
        <w:t>Vous savez que nous sommes voisins</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reprit Fargeau</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et quoique vous ayez seulement des rapports avec notre homme d</w:t>
      </w:r>
      <w:r>
        <w:rPr>
          <w:szCs w:val="32"/>
          <w:lang w:eastAsia="en-US"/>
        </w:rPr>
        <w:t>’</w:t>
      </w:r>
      <w:r w:rsidR="003148C9">
        <w:rPr>
          <w:szCs w:val="32"/>
          <w:lang w:eastAsia="en-US"/>
        </w:rPr>
        <w:t>affaires</w:t>
      </w:r>
      <w:r>
        <w:rPr>
          <w:szCs w:val="32"/>
          <w:lang w:eastAsia="en-US"/>
        </w:rPr>
        <w:t>…</w:t>
      </w:r>
    </w:p>
    <w:p w14:paraId="481BD972" w14:textId="77777777" w:rsidR="0046142F" w:rsidRDefault="0046142F" w:rsidP="0046142F">
      <w:pPr>
        <w:rPr>
          <w:szCs w:val="32"/>
          <w:lang w:eastAsia="en-US"/>
        </w:rPr>
      </w:pPr>
      <w:r>
        <w:rPr>
          <w:lang w:eastAsia="en-US"/>
        </w:rPr>
        <w:t>— </w:t>
      </w:r>
      <w:r w:rsidR="003148C9">
        <w:rPr>
          <w:szCs w:val="32"/>
          <w:lang w:eastAsia="en-US"/>
        </w:rPr>
        <w:t>Je sais que vous êtes propriétaire de mon habitation</w:t>
      </w:r>
      <w:r>
        <w:rPr>
          <w:szCs w:val="32"/>
          <w:lang w:eastAsia="en-US"/>
        </w:rPr>
        <w:t xml:space="preserve">, </w:t>
      </w:r>
      <w:r w:rsidR="003148C9">
        <w:rPr>
          <w:szCs w:val="32"/>
          <w:lang w:eastAsia="en-US"/>
        </w:rPr>
        <w:t>monsieur</w:t>
      </w:r>
      <w:r>
        <w:rPr>
          <w:szCs w:val="32"/>
          <w:lang w:eastAsia="en-US"/>
        </w:rPr>
        <w:t>.</w:t>
      </w:r>
    </w:p>
    <w:p w14:paraId="78ED7584" w14:textId="77777777" w:rsidR="0046142F" w:rsidRDefault="0046142F" w:rsidP="0046142F">
      <w:pPr>
        <w:rPr>
          <w:szCs w:val="32"/>
          <w:lang w:eastAsia="en-US"/>
        </w:rPr>
      </w:pPr>
      <w:r>
        <w:rPr>
          <w:lang w:eastAsia="en-US"/>
        </w:rPr>
        <w:t>— </w:t>
      </w:r>
      <w:r w:rsidR="003148C9">
        <w:rPr>
          <w:szCs w:val="32"/>
          <w:lang w:eastAsia="en-US"/>
        </w:rPr>
        <w:t>Pas moi</w:t>
      </w:r>
      <w:r>
        <w:rPr>
          <w:szCs w:val="32"/>
          <w:lang w:eastAsia="en-US"/>
        </w:rPr>
        <w:t xml:space="preserve">… </w:t>
      </w:r>
      <w:r w:rsidR="003148C9">
        <w:rPr>
          <w:szCs w:val="32"/>
          <w:lang w:eastAsia="en-US"/>
        </w:rPr>
        <w:t>oh</w:t>
      </w:r>
      <w:r>
        <w:rPr>
          <w:szCs w:val="32"/>
          <w:lang w:eastAsia="en-US"/>
        </w:rPr>
        <w:t xml:space="preserve"> ! </w:t>
      </w:r>
      <w:r w:rsidR="003148C9">
        <w:rPr>
          <w:szCs w:val="32"/>
          <w:lang w:eastAsia="en-US"/>
        </w:rPr>
        <w:t>pas moi</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mon frère</w:t>
      </w:r>
      <w:r>
        <w:rPr>
          <w:szCs w:val="32"/>
          <w:lang w:eastAsia="en-US"/>
        </w:rPr>
        <w:t xml:space="preserve">… </w:t>
      </w:r>
      <w:r w:rsidR="003148C9">
        <w:rPr>
          <w:szCs w:val="32"/>
          <w:lang w:eastAsia="en-US"/>
        </w:rPr>
        <w:t>Voilà longtemps que nous logeons ainsi porte à porte</w:t>
      </w:r>
      <w:r>
        <w:rPr>
          <w:szCs w:val="32"/>
          <w:lang w:eastAsia="en-US"/>
        </w:rPr>
        <w:t xml:space="preserve">… </w:t>
      </w:r>
      <w:r w:rsidR="003148C9">
        <w:rPr>
          <w:szCs w:val="32"/>
          <w:lang w:eastAsia="en-US"/>
        </w:rPr>
        <w:t>et s</w:t>
      </w:r>
      <w:r>
        <w:rPr>
          <w:szCs w:val="32"/>
          <w:lang w:eastAsia="en-US"/>
        </w:rPr>
        <w:t>’</w:t>
      </w:r>
      <w:r w:rsidR="003148C9">
        <w:rPr>
          <w:szCs w:val="32"/>
          <w:lang w:eastAsia="en-US"/>
        </w:rPr>
        <w:t>il m</w:t>
      </w:r>
      <w:r>
        <w:rPr>
          <w:szCs w:val="32"/>
          <w:lang w:eastAsia="en-US"/>
        </w:rPr>
        <w:t>’</w:t>
      </w:r>
      <w:r w:rsidR="003148C9">
        <w:rPr>
          <w:szCs w:val="32"/>
          <w:lang w:eastAsia="en-US"/>
        </w:rPr>
        <w:t>était permis</w:t>
      </w:r>
      <w:r>
        <w:rPr>
          <w:szCs w:val="32"/>
          <w:lang w:eastAsia="en-US"/>
        </w:rPr>
        <w:t xml:space="preserve">, </w:t>
      </w:r>
      <w:r w:rsidR="003148C9">
        <w:rPr>
          <w:szCs w:val="32"/>
          <w:lang w:eastAsia="en-US"/>
        </w:rPr>
        <w:t>je vous dirais que</w:t>
      </w:r>
      <w:r>
        <w:rPr>
          <w:szCs w:val="32"/>
          <w:lang w:eastAsia="en-US"/>
        </w:rPr>
        <w:t xml:space="preserve">, </w:t>
      </w:r>
      <w:r w:rsidR="003148C9">
        <w:rPr>
          <w:szCs w:val="32"/>
          <w:lang w:eastAsia="en-US"/>
        </w:rPr>
        <w:t>malgré moi</w:t>
      </w:r>
      <w:r>
        <w:rPr>
          <w:szCs w:val="32"/>
          <w:lang w:eastAsia="en-US"/>
        </w:rPr>
        <w:t xml:space="preserve">, </w:t>
      </w:r>
      <w:r w:rsidR="003148C9">
        <w:rPr>
          <w:szCs w:val="32"/>
          <w:lang w:eastAsia="en-US"/>
        </w:rPr>
        <w:t>la sympathie la plus vive</w:t>
      </w:r>
      <w:r>
        <w:rPr>
          <w:szCs w:val="32"/>
          <w:lang w:eastAsia="en-US"/>
        </w:rPr>
        <w:t xml:space="preserve">, </w:t>
      </w:r>
      <w:r w:rsidR="003148C9">
        <w:rPr>
          <w:szCs w:val="32"/>
          <w:lang w:eastAsia="en-US"/>
        </w:rPr>
        <w:t>l</w:t>
      </w:r>
      <w:r>
        <w:rPr>
          <w:szCs w:val="32"/>
          <w:lang w:eastAsia="en-US"/>
        </w:rPr>
        <w:t>’</w:t>
      </w:r>
      <w:r w:rsidR="003148C9">
        <w:rPr>
          <w:szCs w:val="32"/>
          <w:lang w:eastAsia="en-US"/>
        </w:rPr>
        <w:t>intérêt le plus sincère</w:t>
      </w:r>
      <w:r>
        <w:rPr>
          <w:szCs w:val="32"/>
          <w:lang w:eastAsia="en-US"/>
        </w:rPr>
        <w:t>…</w:t>
      </w:r>
    </w:p>
    <w:p w14:paraId="61468C39" w14:textId="77777777"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arrêta</w:t>
      </w:r>
      <w:r w:rsidR="0046142F">
        <w:rPr>
          <w:szCs w:val="32"/>
          <w:lang w:eastAsia="en-US"/>
        </w:rPr>
        <w:t>.</w:t>
      </w:r>
    </w:p>
    <w:p w14:paraId="0C3C4178" w14:textId="77777777" w:rsidR="0046142F" w:rsidRDefault="003148C9" w:rsidP="0046142F">
      <w:pPr>
        <w:rPr>
          <w:szCs w:val="32"/>
          <w:lang w:eastAsia="en-US"/>
        </w:rPr>
      </w:pPr>
      <w:r>
        <w:rPr>
          <w:szCs w:val="32"/>
          <w:lang w:eastAsia="en-US"/>
        </w:rPr>
        <w:t>Madame de Marans s</w:t>
      </w:r>
      <w:r w:rsidR="0046142F">
        <w:rPr>
          <w:szCs w:val="32"/>
          <w:lang w:eastAsia="en-US"/>
        </w:rPr>
        <w:t>’</w:t>
      </w:r>
      <w:r>
        <w:rPr>
          <w:szCs w:val="32"/>
          <w:lang w:eastAsia="en-US"/>
        </w:rPr>
        <w:t>inclina à son tour</w:t>
      </w:r>
      <w:r w:rsidR="0046142F">
        <w:rPr>
          <w:szCs w:val="32"/>
          <w:lang w:eastAsia="en-US"/>
        </w:rPr>
        <w:t>.</w:t>
      </w:r>
    </w:p>
    <w:p w14:paraId="1ABA31DC" w14:textId="28DE6A0D" w:rsidR="0046142F" w:rsidRDefault="003148C9" w:rsidP="0046142F">
      <w:pPr>
        <w:rPr>
          <w:szCs w:val="32"/>
          <w:lang w:eastAsia="en-US"/>
        </w:rPr>
      </w:pPr>
      <w:r>
        <w:rPr>
          <w:szCs w:val="32"/>
          <w:lang w:eastAsia="en-US"/>
        </w:rPr>
        <w:t xml:space="preserve">La voix de </w:t>
      </w:r>
      <w:r w:rsidR="0046142F">
        <w:rPr>
          <w:szCs w:val="32"/>
          <w:lang w:eastAsia="en-US"/>
        </w:rPr>
        <w:t>M. </w:t>
      </w:r>
      <w:r>
        <w:rPr>
          <w:szCs w:val="32"/>
          <w:lang w:eastAsia="en-US"/>
        </w:rPr>
        <w:t>Fargeau s</w:t>
      </w:r>
      <w:r w:rsidR="0046142F">
        <w:rPr>
          <w:szCs w:val="32"/>
          <w:lang w:eastAsia="en-US"/>
        </w:rPr>
        <w:t>’</w:t>
      </w:r>
      <w:r>
        <w:rPr>
          <w:szCs w:val="32"/>
          <w:lang w:eastAsia="en-US"/>
        </w:rPr>
        <w:t>adoucit encore</w:t>
      </w:r>
      <w:r w:rsidR="0046142F">
        <w:rPr>
          <w:szCs w:val="32"/>
          <w:lang w:eastAsia="en-US"/>
        </w:rPr>
        <w:t>.</w:t>
      </w:r>
    </w:p>
    <w:p w14:paraId="43D46E54" w14:textId="55DDDEFE" w:rsidR="0046142F" w:rsidRDefault="0046142F" w:rsidP="0046142F">
      <w:pPr>
        <w:rPr>
          <w:szCs w:val="32"/>
          <w:lang w:eastAsia="en-US"/>
        </w:rPr>
      </w:pPr>
      <w:r>
        <w:rPr>
          <w:lang w:eastAsia="en-US"/>
        </w:rPr>
        <w:t>— </w:t>
      </w:r>
      <w:r w:rsidR="003148C9">
        <w:rPr>
          <w:szCs w:val="32"/>
          <w:lang w:eastAsia="en-US"/>
        </w:rPr>
        <w:t xml:space="preserve">Vous êtes mademoiselle Berthe </w:t>
      </w:r>
      <w:proofErr w:type="spellStart"/>
      <w:r w:rsidR="003148C9">
        <w:rPr>
          <w:szCs w:val="32"/>
          <w:lang w:eastAsia="en-US"/>
        </w:rPr>
        <w:t>Crébu</w:t>
      </w:r>
      <w:proofErr w:type="spellEnd"/>
      <w:r w:rsidR="003148C9">
        <w:rPr>
          <w:szCs w:val="32"/>
          <w:lang w:eastAsia="en-US"/>
        </w:rPr>
        <w:t xml:space="preserve"> de la </w:t>
      </w:r>
      <w:proofErr w:type="spellStart"/>
      <w:r w:rsidR="003148C9">
        <w:rPr>
          <w:szCs w:val="32"/>
          <w:lang w:eastAsia="en-US"/>
        </w:rPr>
        <w:t>Saulays</w:t>
      </w:r>
      <w:proofErr w:type="spellEnd"/>
      <w:r>
        <w:rPr>
          <w:szCs w:val="32"/>
          <w:lang w:eastAsia="en-US"/>
        </w:rPr>
        <w:t xml:space="preserve">, </w:t>
      </w:r>
      <w:r w:rsidR="003148C9">
        <w:rPr>
          <w:szCs w:val="32"/>
          <w:lang w:eastAsia="en-US"/>
        </w:rPr>
        <w:t>n</w:t>
      </w:r>
      <w:r>
        <w:rPr>
          <w:szCs w:val="32"/>
          <w:lang w:eastAsia="en-US"/>
        </w:rPr>
        <w:t>’</w:t>
      </w:r>
      <w:r w:rsidR="003148C9">
        <w:rPr>
          <w:szCs w:val="32"/>
          <w:lang w:eastAsia="en-US"/>
        </w:rPr>
        <w:t>est-ce pas</w:t>
      </w:r>
      <w:r>
        <w:rPr>
          <w:szCs w:val="32"/>
          <w:lang w:eastAsia="en-US"/>
        </w:rPr>
        <w:t xml:space="preserve"> ? </w:t>
      </w:r>
      <w:r w:rsidR="003148C9">
        <w:rPr>
          <w:szCs w:val="32"/>
          <w:lang w:eastAsia="en-US"/>
        </w:rPr>
        <w:t>dit-il d</w:t>
      </w:r>
      <w:r>
        <w:rPr>
          <w:szCs w:val="32"/>
          <w:lang w:eastAsia="en-US"/>
        </w:rPr>
        <w:t>’</w:t>
      </w:r>
      <w:r w:rsidR="003148C9">
        <w:rPr>
          <w:szCs w:val="32"/>
          <w:lang w:eastAsia="en-US"/>
        </w:rPr>
        <w:t>un ton souverainement bénin</w:t>
      </w:r>
      <w:r>
        <w:rPr>
          <w:szCs w:val="32"/>
          <w:lang w:eastAsia="en-US"/>
        </w:rPr>
        <w:t>.</w:t>
      </w:r>
    </w:p>
    <w:p w14:paraId="64E6EC7C" w14:textId="77777777" w:rsidR="0046142F" w:rsidRDefault="003148C9" w:rsidP="0046142F">
      <w:pPr>
        <w:rPr>
          <w:szCs w:val="32"/>
          <w:lang w:eastAsia="en-US"/>
        </w:rPr>
      </w:pPr>
      <w:r>
        <w:rPr>
          <w:szCs w:val="32"/>
          <w:lang w:eastAsia="en-US"/>
        </w:rPr>
        <w:t>Madame de Marans sauta sur son fauteuil</w:t>
      </w:r>
      <w:r w:rsidR="0046142F">
        <w:rPr>
          <w:szCs w:val="32"/>
          <w:lang w:eastAsia="en-US"/>
        </w:rPr>
        <w:t xml:space="preserve">. </w:t>
      </w:r>
      <w:r>
        <w:rPr>
          <w:szCs w:val="32"/>
          <w:lang w:eastAsia="en-US"/>
        </w:rPr>
        <w:t>Elle n</w:t>
      </w:r>
      <w:r w:rsidR="0046142F">
        <w:rPr>
          <w:szCs w:val="32"/>
          <w:lang w:eastAsia="en-US"/>
        </w:rPr>
        <w:t>’</w:t>
      </w:r>
      <w:r>
        <w:rPr>
          <w:szCs w:val="32"/>
          <w:lang w:eastAsia="en-US"/>
        </w:rPr>
        <w:t>en pouvait croire ses oreilles</w:t>
      </w:r>
      <w:r w:rsidR="0046142F">
        <w:rPr>
          <w:szCs w:val="32"/>
          <w:lang w:eastAsia="en-US"/>
        </w:rPr>
        <w:t>.</w:t>
      </w:r>
    </w:p>
    <w:p w14:paraId="6C6A3640" w14:textId="77777777" w:rsidR="0046142F" w:rsidRDefault="003148C9" w:rsidP="0046142F">
      <w:pPr>
        <w:rPr>
          <w:szCs w:val="32"/>
          <w:lang w:eastAsia="en-US"/>
        </w:rPr>
      </w:pPr>
      <w:r>
        <w:rPr>
          <w:szCs w:val="32"/>
          <w:lang w:eastAsia="en-US"/>
        </w:rPr>
        <w:lastRenderedPageBreak/>
        <w:t>Ce nom</w:t>
      </w:r>
      <w:r w:rsidR="0046142F">
        <w:rPr>
          <w:szCs w:val="32"/>
          <w:lang w:eastAsia="en-US"/>
        </w:rPr>
        <w:t xml:space="preserve">, </w:t>
      </w:r>
      <w:r>
        <w:rPr>
          <w:szCs w:val="32"/>
          <w:lang w:eastAsia="en-US"/>
        </w:rPr>
        <w:t>elle l</w:t>
      </w:r>
      <w:r w:rsidR="0046142F">
        <w:rPr>
          <w:szCs w:val="32"/>
          <w:lang w:eastAsia="en-US"/>
        </w:rPr>
        <w:t>’</w:t>
      </w:r>
      <w:r>
        <w:rPr>
          <w:szCs w:val="32"/>
          <w:lang w:eastAsia="en-US"/>
        </w:rPr>
        <w:t>avait quitté depuis vingt ans</w:t>
      </w:r>
      <w:r w:rsidR="0046142F">
        <w:rPr>
          <w:szCs w:val="32"/>
          <w:lang w:eastAsia="en-US"/>
        </w:rPr>
        <w:t>.</w:t>
      </w:r>
    </w:p>
    <w:p w14:paraId="1F197F3C" w14:textId="3586D163" w:rsidR="0046142F" w:rsidRDefault="0046142F" w:rsidP="0046142F">
      <w:pPr>
        <w:rPr>
          <w:szCs w:val="32"/>
          <w:lang w:eastAsia="en-US"/>
        </w:rPr>
      </w:pPr>
      <w:r>
        <w:rPr>
          <w:lang w:eastAsia="en-US"/>
        </w:rPr>
        <w:t>— </w:t>
      </w:r>
      <w:r w:rsidR="003148C9">
        <w:rPr>
          <w:szCs w:val="32"/>
          <w:lang w:eastAsia="en-US"/>
        </w:rPr>
        <w:t>Je vous étonne</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reprit Fargeau</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et peut-être même que sans le vouloir je vous cause une émotion pénible</w:t>
      </w:r>
      <w:r>
        <w:rPr>
          <w:szCs w:val="32"/>
          <w:lang w:eastAsia="en-US"/>
        </w:rPr>
        <w:t xml:space="preserve">… </w:t>
      </w:r>
      <w:r w:rsidR="003148C9">
        <w:rPr>
          <w:szCs w:val="32"/>
          <w:lang w:eastAsia="en-US"/>
        </w:rPr>
        <w:t>pardonnez-le-moi</w:t>
      </w:r>
      <w:r>
        <w:rPr>
          <w:szCs w:val="32"/>
          <w:lang w:eastAsia="en-US"/>
        </w:rPr>
        <w:t xml:space="preserve">, </w:t>
      </w:r>
      <w:r w:rsidR="003148C9">
        <w:rPr>
          <w:szCs w:val="32"/>
          <w:lang w:eastAsia="en-US"/>
        </w:rPr>
        <w:t>je vous en supplie</w:t>
      </w:r>
      <w:r>
        <w:rPr>
          <w:szCs w:val="32"/>
          <w:lang w:eastAsia="en-US"/>
        </w:rPr>
        <w:t xml:space="preserve">, </w:t>
      </w:r>
      <w:r w:rsidR="003148C9">
        <w:rPr>
          <w:szCs w:val="32"/>
          <w:lang w:eastAsia="en-US"/>
        </w:rPr>
        <w:t>eu égard à mes excellentes intentions</w:t>
      </w:r>
      <w:r>
        <w:rPr>
          <w:szCs w:val="32"/>
          <w:lang w:eastAsia="en-US"/>
        </w:rPr>
        <w:t>.</w:t>
      </w:r>
    </w:p>
    <w:p w14:paraId="2D6A4089" w14:textId="77777777" w:rsidR="0046142F" w:rsidRDefault="0046142F" w:rsidP="0046142F">
      <w:pPr>
        <w:rPr>
          <w:szCs w:val="32"/>
          <w:lang w:eastAsia="en-US"/>
        </w:rPr>
      </w:pPr>
      <w:r>
        <w:rPr>
          <w:szCs w:val="32"/>
          <w:lang w:eastAsia="en-US"/>
        </w:rPr>
        <w:t>« </w:t>
      </w:r>
      <w:r w:rsidR="003148C9">
        <w:rPr>
          <w:szCs w:val="32"/>
          <w:lang w:eastAsia="en-US"/>
        </w:rPr>
        <w:t>Je viens vous parler affaires</w:t>
      </w:r>
      <w:r>
        <w:rPr>
          <w:szCs w:val="32"/>
          <w:lang w:eastAsia="en-US"/>
        </w:rPr>
        <w:t xml:space="preserve">, </w:t>
      </w:r>
      <w:r w:rsidR="003148C9">
        <w:rPr>
          <w:szCs w:val="32"/>
          <w:lang w:eastAsia="en-US"/>
        </w:rPr>
        <w:t>et</w:t>
      </w:r>
      <w:r>
        <w:rPr>
          <w:szCs w:val="32"/>
          <w:lang w:eastAsia="en-US"/>
        </w:rPr>
        <w:t xml:space="preserve">, </w:t>
      </w:r>
      <w:r w:rsidR="003148C9">
        <w:rPr>
          <w:szCs w:val="32"/>
          <w:lang w:eastAsia="en-US"/>
        </w:rPr>
        <w:t>vous le savez</w:t>
      </w:r>
      <w:r>
        <w:rPr>
          <w:szCs w:val="32"/>
          <w:lang w:eastAsia="en-US"/>
        </w:rPr>
        <w:t xml:space="preserve">, </w:t>
      </w:r>
      <w:r w:rsidR="003148C9">
        <w:rPr>
          <w:szCs w:val="32"/>
          <w:lang w:eastAsia="en-US"/>
        </w:rPr>
        <w:t>les affaires nécessitent un langage qui n</w:t>
      </w:r>
      <w:r>
        <w:rPr>
          <w:szCs w:val="32"/>
          <w:lang w:eastAsia="en-US"/>
        </w:rPr>
        <w:t>’</w:t>
      </w:r>
      <w:r w:rsidR="003148C9">
        <w:rPr>
          <w:szCs w:val="32"/>
          <w:lang w:eastAsia="en-US"/>
        </w:rPr>
        <w:t>a pas ces exquises délicatesses de la langue du grand monde où vous vivez</w:t>
      </w:r>
      <w:r>
        <w:rPr>
          <w:szCs w:val="32"/>
          <w:lang w:eastAsia="en-US"/>
        </w:rPr>
        <w:t>…</w:t>
      </w:r>
    </w:p>
    <w:p w14:paraId="1382C99A" w14:textId="3032F192" w:rsidR="0046142F" w:rsidRDefault="0046142F" w:rsidP="0046142F">
      <w:pPr>
        <w:rPr>
          <w:lang w:eastAsia="en-US"/>
        </w:rPr>
      </w:pPr>
      <w:r>
        <w:rPr>
          <w:szCs w:val="32"/>
          <w:lang w:eastAsia="en-US"/>
        </w:rPr>
        <w:t>« </w:t>
      </w:r>
      <w:r w:rsidR="003148C9">
        <w:rPr>
          <w:szCs w:val="32"/>
          <w:lang w:eastAsia="en-US"/>
        </w:rPr>
        <w:t>Pour raviver des souvenirs déjà lointains</w:t>
      </w:r>
      <w:r>
        <w:rPr>
          <w:szCs w:val="32"/>
          <w:lang w:eastAsia="en-US"/>
        </w:rPr>
        <w:t xml:space="preserve">, </w:t>
      </w:r>
      <w:r w:rsidR="003148C9">
        <w:rPr>
          <w:szCs w:val="32"/>
          <w:lang w:eastAsia="en-US"/>
        </w:rPr>
        <w:t>je vous rappellerai qu</w:t>
      </w:r>
      <w:r>
        <w:rPr>
          <w:szCs w:val="32"/>
          <w:lang w:eastAsia="en-US"/>
        </w:rPr>
        <w:t>’</w:t>
      </w:r>
      <w:r w:rsidR="003148C9">
        <w:rPr>
          <w:szCs w:val="32"/>
          <w:lang w:eastAsia="en-US"/>
        </w:rPr>
        <w:t>à l</w:t>
      </w:r>
      <w:r>
        <w:rPr>
          <w:szCs w:val="32"/>
          <w:lang w:eastAsia="en-US"/>
        </w:rPr>
        <w:t>’</w:t>
      </w:r>
      <w:r w:rsidR="003148C9">
        <w:rPr>
          <w:szCs w:val="32"/>
          <w:lang w:eastAsia="en-US"/>
        </w:rPr>
        <w:t>époque de la mort de votre oncle</w:t>
      </w:r>
      <w:r>
        <w:rPr>
          <w:szCs w:val="32"/>
          <w:lang w:eastAsia="en-US"/>
        </w:rPr>
        <w:t>… »</w:t>
      </w:r>
    </w:p>
    <w:p w14:paraId="44429040" w14:textId="77777777" w:rsidR="0046142F" w:rsidRDefault="0046142F" w:rsidP="0046142F">
      <w:pPr>
        <w:rPr>
          <w:szCs w:val="32"/>
          <w:lang w:eastAsia="en-US"/>
        </w:rPr>
      </w:pPr>
      <w:r>
        <w:rPr>
          <w:lang w:eastAsia="en-US"/>
        </w:rPr>
        <w:t>— </w:t>
      </w:r>
      <w:r w:rsidR="003148C9">
        <w:rPr>
          <w:szCs w:val="32"/>
          <w:lang w:eastAsia="en-US"/>
        </w:rPr>
        <w:t>Mais monsieur</w:t>
      </w:r>
      <w:r>
        <w:rPr>
          <w:szCs w:val="32"/>
          <w:lang w:eastAsia="en-US"/>
        </w:rPr>
        <w:t xml:space="preserve"> !… </w:t>
      </w:r>
      <w:r w:rsidR="003148C9">
        <w:rPr>
          <w:szCs w:val="32"/>
          <w:lang w:eastAsia="en-US"/>
        </w:rPr>
        <w:t>voulut interrompre Berthe qui avait peine à se remettre</w:t>
      </w:r>
      <w:r>
        <w:rPr>
          <w:szCs w:val="32"/>
          <w:lang w:eastAsia="en-US"/>
        </w:rPr>
        <w:t>.</w:t>
      </w:r>
    </w:p>
    <w:p w14:paraId="7212123A" w14:textId="0BB4FB08" w:rsidR="0046142F" w:rsidRDefault="0046142F" w:rsidP="0046142F">
      <w:pPr>
        <w:rPr>
          <w:szCs w:val="32"/>
          <w:lang w:eastAsia="en-US"/>
        </w:rPr>
      </w:pPr>
      <w:r>
        <w:rPr>
          <w:lang w:eastAsia="en-US"/>
        </w:rPr>
        <w:t>— </w:t>
      </w:r>
      <w:r w:rsidR="003148C9">
        <w:rPr>
          <w:szCs w:val="32"/>
          <w:lang w:eastAsia="en-US"/>
        </w:rPr>
        <w:t>Par grâce</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dit Fargeau</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ne niez pas</w:t>
      </w:r>
      <w:r>
        <w:rPr>
          <w:szCs w:val="32"/>
          <w:lang w:eastAsia="en-US"/>
        </w:rPr>
        <w:t xml:space="preserve"> !… </w:t>
      </w:r>
      <w:r w:rsidR="003148C9">
        <w:rPr>
          <w:szCs w:val="32"/>
          <w:lang w:eastAsia="en-US"/>
        </w:rPr>
        <w:t>Ce que j</w:t>
      </w:r>
      <w:r>
        <w:rPr>
          <w:szCs w:val="32"/>
          <w:lang w:eastAsia="en-US"/>
        </w:rPr>
        <w:t>’</w:t>
      </w:r>
      <w:r w:rsidR="003148C9">
        <w:rPr>
          <w:szCs w:val="32"/>
          <w:lang w:eastAsia="en-US"/>
        </w:rPr>
        <w:t>avance est certain</w:t>
      </w:r>
      <w:r>
        <w:rPr>
          <w:szCs w:val="32"/>
          <w:lang w:eastAsia="en-US"/>
        </w:rPr>
        <w:t xml:space="preserve">… </w:t>
      </w:r>
      <w:r w:rsidR="003148C9">
        <w:rPr>
          <w:szCs w:val="32"/>
          <w:lang w:eastAsia="en-US"/>
        </w:rPr>
        <w:t>un démenti aurait le danger de fausser nos positions respectives et de changer en adversaire un homme animé à votre égard des sentiments les plus véritablement dévoués</w:t>
      </w:r>
      <w:r>
        <w:rPr>
          <w:szCs w:val="32"/>
          <w:lang w:eastAsia="en-US"/>
        </w:rPr>
        <w:t>…</w:t>
      </w:r>
    </w:p>
    <w:p w14:paraId="7B8E4E14" w14:textId="77777777" w:rsidR="0046142F" w:rsidRDefault="0046142F" w:rsidP="0046142F">
      <w:pPr>
        <w:rPr>
          <w:szCs w:val="32"/>
          <w:lang w:eastAsia="en-US"/>
        </w:rPr>
      </w:pPr>
      <w:r>
        <w:rPr>
          <w:szCs w:val="32"/>
          <w:lang w:eastAsia="en-US"/>
        </w:rPr>
        <w:t>« </w:t>
      </w:r>
      <w:r w:rsidR="003148C9">
        <w:rPr>
          <w:szCs w:val="32"/>
          <w:lang w:eastAsia="en-US"/>
        </w:rPr>
        <w:t>En ce temps-là</w:t>
      </w:r>
      <w:r>
        <w:rPr>
          <w:szCs w:val="32"/>
          <w:lang w:eastAsia="en-US"/>
        </w:rPr>
        <w:t xml:space="preserve">, </w:t>
      </w:r>
      <w:r w:rsidR="003148C9">
        <w:rPr>
          <w:szCs w:val="32"/>
          <w:lang w:eastAsia="en-US"/>
        </w:rPr>
        <w:t>disais-je</w:t>
      </w:r>
      <w:r>
        <w:rPr>
          <w:szCs w:val="32"/>
          <w:lang w:eastAsia="en-US"/>
        </w:rPr>
        <w:t xml:space="preserve">, </w:t>
      </w:r>
      <w:r w:rsidR="003148C9">
        <w:rPr>
          <w:szCs w:val="32"/>
          <w:lang w:eastAsia="en-US"/>
        </w:rPr>
        <w:t>vous étiez aveugle</w:t>
      </w:r>
      <w:r>
        <w:rPr>
          <w:szCs w:val="32"/>
          <w:lang w:eastAsia="en-US"/>
        </w:rPr>
        <w:t>…</w:t>
      </w:r>
    </w:p>
    <w:p w14:paraId="1330D8E5" w14:textId="77777777" w:rsidR="0046142F" w:rsidRDefault="0046142F" w:rsidP="0046142F">
      <w:pPr>
        <w:rPr>
          <w:szCs w:val="32"/>
          <w:lang w:eastAsia="en-US"/>
        </w:rPr>
      </w:pPr>
      <w:r>
        <w:rPr>
          <w:szCs w:val="32"/>
          <w:lang w:eastAsia="en-US"/>
        </w:rPr>
        <w:t>« </w:t>
      </w:r>
      <w:r w:rsidR="003148C9">
        <w:rPr>
          <w:szCs w:val="32"/>
          <w:lang w:eastAsia="en-US"/>
        </w:rPr>
        <w:t>Vous voyez bien</w:t>
      </w:r>
      <w:r>
        <w:rPr>
          <w:szCs w:val="32"/>
          <w:lang w:eastAsia="en-US"/>
        </w:rPr>
        <w:t xml:space="preserve">, </w:t>
      </w:r>
      <w:r w:rsidR="003148C9">
        <w:rPr>
          <w:szCs w:val="32"/>
          <w:lang w:eastAsia="en-US"/>
        </w:rPr>
        <w:t>s</w:t>
      </w:r>
      <w:r>
        <w:rPr>
          <w:szCs w:val="32"/>
          <w:lang w:eastAsia="en-US"/>
        </w:rPr>
        <w:t>’</w:t>
      </w:r>
      <w:r w:rsidR="003148C9">
        <w:rPr>
          <w:szCs w:val="32"/>
          <w:lang w:eastAsia="en-US"/>
        </w:rPr>
        <w:t>interrompit-il en remarquant un mouvement de Berthe</w:t>
      </w:r>
      <w:r>
        <w:rPr>
          <w:szCs w:val="32"/>
          <w:lang w:eastAsia="en-US"/>
        </w:rPr>
        <w:t xml:space="preserve">, </w:t>
      </w:r>
      <w:r w:rsidR="003148C9">
        <w:rPr>
          <w:szCs w:val="32"/>
          <w:lang w:eastAsia="en-US"/>
        </w:rPr>
        <w:t>que je suis parfaitement renseigné</w:t>
      </w:r>
      <w:r>
        <w:rPr>
          <w:szCs w:val="32"/>
          <w:lang w:eastAsia="en-US"/>
        </w:rPr>
        <w:t>.</w:t>
      </w:r>
    </w:p>
    <w:p w14:paraId="3EF21A4D" w14:textId="77777777" w:rsidR="0046142F" w:rsidRDefault="0046142F" w:rsidP="0046142F">
      <w:pPr>
        <w:rPr>
          <w:szCs w:val="32"/>
          <w:lang w:eastAsia="en-US"/>
        </w:rPr>
      </w:pPr>
      <w:r>
        <w:rPr>
          <w:szCs w:val="32"/>
          <w:lang w:eastAsia="en-US"/>
        </w:rPr>
        <w:t>« </w:t>
      </w:r>
      <w:r w:rsidR="003148C9">
        <w:rPr>
          <w:szCs w:val="32"/>
          <w:lang w:eastAsia="en-US"/>
        </w:rPr>
        <w:t xml:space="preserve">En ce </w:t>
      </w:r>
      <w:proofErr w:type="spellStart"/>
      <w:r w:rsidR="003148C9">
        <w:rPr>
          <w:szCs w:val="32"/>
          <w:lang w:eastAsia="en-US"/>
        </w:rPr>
        <w:t>temps là</w:t>
      </w:r>
      <w:proofErr w:type="spellEnd"/>
      <w:r>
        <w:rPr>
          <w:szCs w:val="32"/>
          <w:lang w:eastAsia="en-US"/>
        </w:rPr>
        <w:t xml:space="preserve">, </w:t>
      </w:r>
      <w:r w:rsidR="003148C9">
        <w:rPr>
          <w:szCs w:val="32"/>
          <w:lang w:eastAsia="en-US"/>
        </w:rPr>
        <w:t>vous étiez aveugle</w:t>
      </w:r>
      <w:r>
        <w:rPr>
          <w:szCs w:val="32"/>
          <w:lang w:eastAsia="en-US"/>
        </w:rPr>
        <w:t xml:space="preserve">… </w:t>
      </w:r>
      <w:r w:rsidR="003148C9">
        <w:rPr>
          <w:szCs w:val="32"/>
          <w:lang w:eastAsia="en-US"/>
        </w:rPr>
        <w:t>Par conséquent</w:t>
      </w:r>
      <w:r>
        <w:rPr>
          <w:szCs w:val="32"/>
          <w:lang w:eastAsia="en-US"/>
        </w:rPr>
        <w:t xml:space="preserve">, </w:t>
      </w:r>
      <w:r w:rsidR="003148C9">
        <w:rPr>
          <w:szCs w:val="32"/>
          <w:lang w:eastAsia="en-US"/>
        </w:rPr>
        <w:t xml:space="preserve">vous ne pouviez reconnaître aucun des héritiers du respectable Jean </w:t>
      </w:r>
      <w:proofErr w:type="spellStart"/>
      <w:r w:rsidR="003148C9">
        <w:rPr>
          <w:szCs w:val="32"/>
          <w:lang w:eastAsia="en-US"/>
        </w:rPr>
        <w:t>Crébu</w:t>
      </w:r>
      <w:proofErr w:type="spellEnd"/>
      <w:r>
        <w:rPr>
          <w:szCs w:val="32"/>
          <w:lang w:eastAsia="en-US"/>
        </w:rPr>
        <w:t>.</w:t>
      </w:r>
    </w:p>
    <w:p w14:paraId="2183B86B" w14:textId="77777777" w:rsidR="0046142F" w:rsidRDefault="0046142F" w:rsidP="0046142F">
      <w:pPr>
        <w:rPr>
          <w:szCs w:val="32"/>
          <w:lang w:eastAsia="en-US"/>
        </w:rPr>
      </w:pPr>
      <w:r>
        <w:rPr>
          <w:szCs w:val="32"/>
          <w:lang w:eastAsia="en-US"/>
        </w:rPr>
        <w:t>« </w:t>
      </w:r>
      <w:r w:rsidR="003148C9">
        <w:rPr>
          <w:szCs w:val="32"/>
          <w:lang w:eastAsia="en-US"/>
        </w:rPr>
        <w:t xml:space="preserve">Ni </w:t>
      </w:r>
      <w:proofErr w:type="spellStart"/>
      <w:r w:rsidR="003148C9">
        <w:rPr>
          <w:szCs w:val="32"/>
          <w:lang w:eastAsia="en-US"/>
        </w:rPr>
        <w:t>Maudreuil</w:t>
      </w:r>
      <w:proofErr w:type="spellEnd"/>
      <w:r>
        <w:rPr>
          <w:szCs w:val="32"/>
          <w:lang w:eastAsia="en-US"/>
        </w:rPr>
        <w:t xml:space="preserve">, </w:t>
      </w:r>
      <w:r w:rsidR="003148C9">
        <w:rPr>
          <w:szCs w:val="32"/>
          <w:lang w:eastAsia="en-US"/>
        </w:rPr>
        <w:t xml:space="preserve">ni </w:t>
      </w:r>
      <w:proofErr w:type="spellStart"/>
      <w:r w:rsidR="003148C9">
        <w:rPr>
          <w:szCs w:val="32"/>
          <w:lang w:eastAsia="en-US"/>
        </w:rPr>
        <w:t>Houël</w:t>
      </w:r>
      <w:proofErr w:type="spellEnd"/>
      <w:r>
        <w:rPr>
          <w:szCs w:val="32"/>
          <w:lang w:eastAsia="en-US"/>
        </w:rPr>
        <w:t xml:space="preserve">, </w:t>
      </w:r>
      <w:r w:rsidR="003148C9">
        <w:rPr>
          <w:szCs w:val="32"/>
          <w:lang w:eastAsia="en-US"/>
        </w:rPr>
        <w:t xml:space="preserve">ni </w:t>
      </w:r>
      <w:proofErr w:type="spellStart"/>
      <w:r w:rsidR="003148C9">
        <w:rPr>
          <w:szCs w:val="32"/>
          <w:lang w:eastAsia="en-US"/>
        </w:rPr>
        <w:t>Guérineul</w:t>
      </w:r>
      <w:proofErr w:type="spellEnd"/>
      <w:r>
        <w:rPr>
          <w:szCs w:val="32"/>
          <w:lang w:eastAsia="en-US"/>
        </w:rPr>
        <w:t xml:space="preserve">, </w:t>
      </w:r>
      <w:r w:rsidR="003148C9">
        <w:rPr>
          <w:szCs w:val="32"/>
          <w:lang w:eastAsia="en-US"/>
        </w:rPr>
        <w:t>ni Menand</w:t>
      </w:r>
      <w:r>
        <w:rPr>
          <w:szCs w:val="32"/>
          <w:lang w:eastAsia="en-US"/>
        </w:rPr>
        <w:t xml:space="preserve">, </w:t>
      </w:r>
      <w:r w:rsidR="003148C9">
        <w:rPr>
          <w:szCs w:val="32"/>
          <w:lang w:eastAsia="en-US"/>
        </w:rPr>
        <w:t>ni Fargeau</w:t>
      </w:r>
      <w:r>
        <w:rPr>
          <w:szCs w:val="32"/>
          <w:lang w:eastAsia="en-US"/>
        </w:rPr>
        <w:t xml:space="preserve">, </w:t>
      </w:r>
      <w:r w:rsidR="003148C9">
        <w:rPr>
          <w:szCs w:val="32"/>
          <w:lang w:eastAsia="en-US"/>
        </w:rPr>
        <w:t>ni Morin</w:t>
      </w:r>
      <w:r>
        <w:rPr>
          <w:szCs w:val="32"/>
          <w:lang w:eastAsia="en-US"/>
        </w:rPr>
        <w:t>…</w:t>
      </w:r>
    </w:p>
    <w:p w14:paraId="109901CA" w14:textId="77777777" w:rsidR="0046142F" w:rsidRDefault="0046142F" w:rsidP="0046142F">
      <w:pPr>
        <w:rPr>
          <w:szCs w:val="32"/>
          <w:lang w:eastAsia="en-US"/>
        </w:rPr>
      </w:pPr>
      <w:r>
        <w:rPr>
          <w:szCs w:val="32"/>
          <w:lang w:eastAsia="en-US"/>
        </w:rPr>
        <w:t>« </w:t>
      </w:r>
      <w:r w:rsidR="003148C9">
        <w:rPr>
          <w:szCs w:val="32"/>
          <w:lang w:eastAsia="en-US"/>
        </w:rPr>
        <w:t xml:space="preserve">Quant à Lucien </w:t>
      </w:r>
      <w:proofErr w:type="spellStart"/>
      <w:r w:rsidR="003148C9">
        <w:rPr>
          <w:szCs w:val="32"/>
          <w:lang w:eastAsia="en-US"/>
        </w:rPr>
        <w:t>Crébu</w:t>
      </w:r>
      <w:proofErr w:type="spellEnd"/>
      <w:r>
        <w:rPr>
          <w:szCs w:val="32"/>
          <w:lang w:eastAsia="en-US"/>
        </w:rPr>
        <w:t xml:space="preserve">, </w:t>
      </w:r>
      <w:r w:rsidR="003148C9">
        <w:rPr>
          <w:szCs w:val="32"/>
          <w:lang w:eastAsia="en-US"/>
        </w:rPr>
        <w:t>nous parlerons de lui tout à l</w:t>
      </w:r>
      <w:r>
        <w:rPr>
          <w:szCs w:val="32"/>
          <w:lang w:eastAsia="en-US"/>
        </w:rPr>
        <w:t>’</w:t>
      </w:r>
      <w:r w:rsidR="003148C9">
        <w:rPr>
          <w:szCs w:val="32"/>
          <w:lang w:eastAsia="en-US"/>
        </w:rPr>
        <w:t>heure</w:t>
      </w:r>
      <w:r>
        <w:rPr>
          <w:szCs w:val="32"/>
          <w:lang w:eastAsia="en-US"/>
        </w:rPr>
        <w:t>.</w:t>
      </w:r>
    </w:p>
    <w:p w14:paraId="2682E188" w14:textId="7DBB69CB" w:rsidR="0046142F" w:rsidRDefault="0046142F" w:rsidP="0046142F">
      <w:pPr>
        <w:rPr>
          <w:lang w:eastAsia="en-US"/>
        </w:rPr>
      </w:pPr>
      <w:r>
        <w:rPr>
          <w:szCs w:val="32"/>
          <w:lang w:eastAsia="en-US"/>
        </w:rPr>
        <w:lastRenderedPageBreak/>
        <w:t>« </w:t>
      </w:r>
      <w:r w:rsidR="003148C9">
        <w:rPr>
          <w:szCs w:val="32"/>
          <w:lang w:eastAsia="en-US"/>
        </w:rPr>
        <w:t>Veuillez être bien persuadée</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que je n</w:t>
      </w:r>
      <w:r>
        <w:rPr>
          <w:szCs w:val="32"/>
          <w:lang w:eastAsia="en-US"/>
        </w:rPr>
        <w:t>’</w:t>
      </w:r>
      <w:r w:rsidR="003148C9">
        <w:rPr>
          <w:szCs w:val="32"/>
          <w:lang w:eastAsia="en-US"/>
        </w:rPr>
        <w:t>ai point l</w:t>
      </w:r>
      <w:r>
        <w:rPr>
          <w:szCs w:val="32"/>
          <w:lang w:eastAsia="en-US"/>
        </w:rPr>
        <w:t>’</w:t>
      </w:r>
      <w:r w:rsidR="003148C9">
        <w:rPr>
          <w:szCs w:val="32"/>
          <w:lang w:eastAsia="en-US"/>
        </w:rPr>
        <w:t>intention de vous effrayer</w:t>
      </w:r>
      <w:r>
        <w:rPr>
          <w:szCs w:val="32"/>
          <w:lang w:eastAsia="en-US"/>
        </w:rPr>
        <w:t xml:space="preserve">… </w:t>
      </w:r>
      <w:r w:rsidR="003148C9">
        <w:rPr>
          <w:szCs w:val="32"/>
          <w:lang w:eastAsia="en-US"/>
        </w:rPr>
        <w:t xml:space="preserve">Mais je dois vous dire que je </w:t>
      </w:r>
      <w:r w:rsidR="003148C9">
        <w:rPr>
          <w:szCs w:val="32"/>
          <w:lang w:eastAsia="en-US"/>
        </w:rPr>
        <w:t xml:space="preserve">suis </w:t>
      </w:r>
      <w:r w:rsidR="003148C9">
        <w:rPr>
          <w:szCs w:val="32"/>
          <w:lang w:eastAsia="en-US"/>
        </w:rPr>
        <w:t>l</w:t>
      </w:r>
      <w:r>
        <w:rPr>
          <w:szCs w:val="32"/>
          <w:lang w:eastAsia="en-US"/>
        </w:rPr>
        <w:t>’</w:t>
      </w:r>
      <w:r w:rsidR="003148C9">
        <w:rPr>
          <w:szCs w:val="32"/>
          <w:lang w:eastAsia="en-US"/>
        </w:rPr>
        <w:t>un de ces héritiers</w:t>
      </w:r>
      <w:r>
        <w:rPr>
          <w:szCs w:val="32"/>
          <w:lang w:eastAsia="en-US"/>
        </w:rPr>
        <w:t xml:space="preserve">, </w:t>
      </w:r>
      <w:r w:rsidR="003148C9">
        <w:rPr>
          <w:szCs w:val="32"/>
          <w:lang w:eastAsia="en-US"/>
        </w:rPr>
        <w:t>inconnus pour vous</w:t>
      </w:r>
      <w:r>
        <w:rPr>
          <w:szCs w:val="32"/>
          <w:lang w:eastAsia="en-US"/>
        </w:rPr>
        <w:t xml:space="preserve">, </w:t>
      </w:r>
      <w:r w:rsidR="003148C9">
        <w:rPr>
          <w:szCs w:val="32"/>
          <w:lang w:eastAsia="en-US"/>
        </w:rPr>
        <w:t>bien que vous ayez passé votre enfance au milieu d</w:t>
      </w:r>
      <w:r>
        <w:rPr>
          <w:szCs w:val="32"/>
          <w:lang w:eastAsia="en-US"/>
        </w:rPr>
        <w:t>’</w:t>
      </w:r>
      <w:r w:rsidR="003148C9">
        <w:rPr>
          <w:szCs w:val="32"/>
          <w:lang w:eastAsia="en-US"/>
        </w:rPr>
        <w:t>eux</w:t>
      </w:r>
      <w:r>
        <w:rPr>
          <w:szCs w:val="32"/>
          <w:lang w:eastAsia="en-US"/>
        </w:rPr>
        <w:t>. »</w:t>
      </w:r>
    </w:p>
    <w:p w14:paraId="1A5B695C" w14:textId="77777777" w:rsidR="0046142F" w:rsidRDefault="0046142F" w:rsidP="0046142F">
      <w:pPr>
        <w:rPr>
          <w:szCs w:val="32"/>
          <w:lang w:eastAsia="en-US"/>
        </w:rPr>
      </w:pPr>
      <w:r>
        <w:rPr>
          <w:lang w:eastAsia="en-US"/>
        </w:rPr>
        <w:t>— </w:t>
      </w:r>
      <w:r w:rsidR="003148C9">
        <w:rPr>
          <w:szCs w:val="32"/>
          <w:lang w:eastAsia="en-US"/>
        </w:rPr>
        <w:t>Fargeau</w:t>
      </w:r>
      <w:r>
        <w:rPr>
          <w:szCs w:val="32"/>
          <w:lang w:eastAsia="en-US"/>
        </w:rPr>
        <w:t xml:space="preserve"> ! </w:t>
      </w:r>
      <w:r w:rsidR="003148C9">
        <w:rPr>
          <w:szCs w:val="32"/>
          <w:lang w:eastAsia="en-US"/>
        </w:rPr>
        <w:t>murmura Berthe</w:t>
      </w:r>
      <w:r>
        <w:rPr>
          <w:szCs w:val="32"/>
          <w:lang w:eastAsia="en-US"/>
        </w:rPr>
        <w:t>.</w:t>
      </w:r>
    </w:p>
    <w:p w14:paraId="69B14D01" w14:textId="7E668D41" w:rsidR="0046142F" w:rsidRDefault="0046142F" w:rsidP="0046142F">
      <w:pPr>
        <w:rPr>
          <w:szCs w:val="32"/>
          <w:lang w:eastAsia="en-US"/>
        </w:rPr>
      </w:pPr>
      <w:r>
        <w:rPr>
          <w:szCs w:val="32"/>
          <w:lang w:eastAsia="en-US"/>
        </w:rPr>
        <w:t>M. </w:t>
      </w:r>
      <w:r w:rsidR="003148C9">
        <w:rPr>
          <w:szCs w:val="32"/>
          <w:lang w:eastAsia="en-US"/>
        </w:rPr>
        <w:t xml:space="preserve">André </w:t>
      </w:r>
      <w:proofErr w:type="spellStart"/>
      <w:r w:rsidR="003148C9">
        <w:rPr>
          <w:szCs w:val="32"/>
          <w:lang w:eastAsia="en-US"/>
        </w:rPr>
        <w:t>Lointier</w:t>
      </w:r>
      <w:proofErr w:type="spellEnd"/>
      <w:r w:rsidR="003148C9">
        <w:rPr>
          <w:szCs w:val="32"/>
          <w:lang w:eastAsia="en-US"/>
        </w:rPr>
        <w:t xml:space="preserve"> était sur ses gardes</w:t>
      </w:r>
      <w:r>
        <w:rPr>
          <w:szCs w:val="32"/>
          <w:lang w:eastAsia="en-US"/>
        </w:rPr>
        <w:t xml:space="preserve">. </w:t>
      </w:r>
      <w:r w:rsidR="003148C9">
        <w:rPr>
          <w:szCs w:val="32"/>
          <w:lang w:eastAsia="en-US"/>
        </w:rPr>
        <w:t>Il sourit finement</w:t>
      </w:r>
      <w:r>
        <w:rPr>
          <w:szCs w:val="32"/>
          <w:lang w:eastAsia="en-US"/>
        </w:rPr>
        <w:t>.</w:t>
      </w:r>
    </w:p>
    <w:p w14:paraId="37D82CA2" w14:textId="6DDE8976" w:rsidR="0046142F" w:rsidRDefault="0046142F" w:rsidP="0046142F">
      <w:pPr>
        <w:rPr>
          <w:szCs w:val="32"/>
          <w:lang w:eastAsia="en-US"/>
        </w:rPr>
      </w:pPr>
      <w:r>
        <w:rPr>
          <w:lang w:eastAsia="en-US"/>
        </w:rPr>
        <w:t>— </w:t>
      </w:r>
      <w:r w:rsidR="003148C9">
        <w:rPr>
          <w:szCs w:val="32"/>
          <w:lang w:eastAsia="en-US"/>
        </w:rPr>
        <w:t>Non pas</w:t>
      </w:r>
      <w:r>
        <w:rPr>
          <w:szCs w:val="32"/>
          <w:lang w:eastAsia="en-US"/>
        </w:rPr>
        <w:t xml:space="preserve"> ! </w:t>
      </w:r>
      <w:r w:rsidR="003148C9">
        <w:rPr>
          <w:szCs w:val="32"/>
          <w:lang w:eastAsia="en-US"/>
        </w:rPr>
        <w:t>répliqua-t-il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mais je vous déclare tout de suite que je garde mon incognito</w:t>
      </w:r>
      <w:r>
        <w:rPr>
          <w:szCs w:val="32"/>
          <w:lang w:eastAsia="en-US"/>
        </w:rPr>
        <w:t xml:space="preserve">… </w:t>
      </w:r>
      <w:r w:rsidR="003148C9">
        <w:rPr>
          <w:szCs w:val="32"/>
          <w:lang w:eastAsia="en-US"/>
        </w:rPr>
        <w:t xml:space="preserve">Choisissez entre ce Fargeau dont vous </w:t>
      </w:r>
      <w:r w:rsidR="003148C9">
        <w:rPr>
          <w:szCs w:val="32"/>
          <w:lang w:eastAsia="en-US"/>
        </w:rPr>
        <w:t>parlez</w:t>
      </w:r>
      <w:r>
        <w:rPr>
          <w:szCs w:val="32"/>
          <w:lang w:eastAsia="en-US"/>
        </w:rPr>
        <w:t xml:space="preserve">, </w:t>
      </w:r>
      <w:proofErr w:type="spellStart"/>
      <w:r w:rsidR="003148C9">
        <w:rPr>
          <w:szCs w:val="32"/>
          <w:lang w:eastAsia="en-US"/>
        </w:rPr>
        <w:t>Houël</w:t>
      </w:r>
      <w:proofErr w:type="spellEnd"/>
      <w:r>
        <w:rPr>
          <w:szCs w:val="32"/>
          <w:lang w:eastAsia="en-US"/>
        </w:rPr>
        <w:t xml:space="preserve">, </w:t>
      </w:r>
      <w:proofErr w:type="spellStart"/>
      <w:r w:rsidR="003148C9">
        <w:rPr>
          <w:szCs w:val="32"/>
          <w:lang w:eastAsia="en-US"/>
        </w:rPr>
        <w:t>Guérineul</w:t>
      </w:r>
      <w:proofErr w:type="spellEnd"/>
      <w:r>
        <w:rPr>
          <w:szCs w:val="32"/>
          <w:lang w:eastAsia="en-US"/>
        </w:rPr>
        <w:t xml:space="preserve">, </w:t>
      </w:r>
      <w:r w:rsidR="003148C9">
        <w:rPr>
          <w:szCs w:val="32"/>
          <w:lang w:eastAsia="en-US"/>
        </w:rPr>
        <w:t>Morin</w:t>
      </w:r>
      <w:r>
        <w:rPr>
          <w:szCs w:val="32"/>
          <w:lang w:eastAsia="en-US"/>
        </w:rPr>
        <w:t xml:space="preserve">, </w:t>
      </w:r>
      <w:proofErr w:type="spellStart"/>
      <w:r w:rsidR="003148C9">
        <w:rPr>
          <w:szCs w:val="32"/>
          <w:lang w:eastAsia="en-US"/>
        </w:rPr>
        <w:t>Maudreuil</w:t>
      </w:r>
      <w:proofErr w:type="spellEnd"/>
      <w:r>
        <w:rPr>
          <w:szCs w:val="32"/>
          <w:lang w:eastAsia="en-US"/>
        </w:rPr>
        <w:t>…</w:t>
      </w:r>
    </w:p>
    <w:p w14:paraId="3E10B5B1" w14:textId="77777777" w:rsidR="0046142F" w:rsidRDefault="0046142F" w:rsidP="0046142F">
      <w:pPr>
        <w:rPr>
          <w:szCs w:val="32"/>
          <w:lang w:eastAsia="en-US"/>
        </w:rPr>
      </w:pPr>
      <w:r>
        <w:rPr>
          <w:lang w:eastAsia="en-US"/>
        </w:rPr>
        <w:t>— </w:t>
      </w:r>
      <w:proofErr w:type="spellStart"/>
      <w:r w:rsidR="003148C9">
        <w:rPr>
          <w:szCs w:val="32"/>
          <w:lang w:eastAsia="en-US"/>
        </w:rPr>
        <w:t>Maudreuil</w:t>
      </w:r>
      <w:proofErr w:type="spellEnd"/>
      <w:r>
        <w:rPr>
          <w:szCs w:val="32"/>
          <w:lang w:eastAsia="en-US"/>
        </w:rPr>
        <w:t xml:space="preserve"> ! </w:t>
      </w:r>
      <w:r w:rsidR="003148C9">
        <w:rPr>
          <w:szCs w:val="32"/>
          <w:lang w:eastAsia="en-US"/>
        </w:rPr>
        <w:t>dit encore Berthe</w:t>
      </w:r>
      <w:r>
        <w:rPr>
          <w:szCs w:val="32"/>
          <w:lang w:eastAsia="en-US"/>
        </w:rPr>
        <w:t>.</w:t>
      </w:r>
    </w:p>
    <w:p w14:paraId="6AB00726" w14:textId="77777777" w:rsidR="0046142F" w:rsidRDefault="003148C9" w:rsidP="0046142F">
      <w:pPr>
        <w:rPr>
          <w:szCs w:val="32"/>
          <w:lang w:eastAsia="en-US"/>
        </w:rPr>
      </w:pPr>
      <w:r>
        <w:rPr>
          <w:szCs w:val="32"/>
          <w:lang w:eastAsia="en-US"/>
        </w:rPr>
        <w:t>Fargeau ne dit cette fois ni oui ni non</w:t>
      </w:r>
      <w:r w:rsidR="0046142F">
        <w:rPr>
          <w:szCs w:val="32"/>
          <w:lang w:eastAsia="en-US"/>
        </w:rPr>
        <w:t>.</w:t>
      </w:r>
    </w:p>
    <w:p w14:paraId="247A02E4" w14:textId="77777777" w:rsidR="0046142F" w:rsidRDefault="003148C9" w:rsidP="0046142F">
      <w:pPr>
        <w:rPr>
          <w:szCs w:val="32"/>
          <w:lang w:eastAsia="en-US"/>
        </w:rPr>
      </w:pPr>
      <w:r>
        <w:rPr>
          <w:szCs w:val="32"/>
          <w:lang w:eastAsia="en-US"/>
        </w:rPr>
        <w:t>Il poursuivit</w:t>
      </w:r>
      <w:r w:rsidR="0046142F">
        <w:rPr>
          <w:szCs w:val="32"/>
          <w:lang w:eastAsia="en-US"/>
        </w:rPr>
        <w:t> :</w:t>
      </w:r>
    </w:p>
    <w:p w14:paraId="27AE9F1C" w14:textId="31D1B9CC" w:rsidR="0046142F" w:rsidRDefault="0046142F" w:rsidP="0046142F">
      <w:pPr>
        <w:rPr>
          <w:szCs w:val="32"/>
          <w:lang w:eastAsia="en-US"/>
        </w:rPr>
      </w:pPr>
      <w:r>
        <w:rPr>
          <w:lang w:eastAsia="en-US"/>
        </w:rPr>
        <w:t>— </w:t>
      </w:r>
      <w:r w:rsidR="003148C9">
        <w:rPr>
          <w:szCs w:val="32"/>
          <w:lang w:eastAsia="en-US"/>
        </w:rPr>
        <w:t>Vous n</w:t>
      </w:r>
      <w:r>
        <w:rPr>
          <w:szCs w:val="32"/>
          <w:lang w:eastAsia="en-US"/>
        </w:rPr>
        <w:t>’</w:t>
      </w:r>
      <w:r w:rsidR="003148C9">
        <w:rPr>
          <w:szCs w:val="32"/>
          <w:lang w:eastAsia="en-US"/>
        </w:rPr>
        <w:t>êtes pas sans savoir combien le testament de votre vénérable oncle était bizarre</w:t>
      </w:r>
      <w:r>
        <w:rPr>
          <w:szCs w:val="32"/>
          <w:lang w:eastAsia="en-US"/>
        </w:rPr>
        <w:t xml:space="preserve">… </w:t>
      </w:r>
      <w:r w:rsidR="003148C9">
        <w:rPr>
          <w:szCs w:val="32"/>
          <w:lang w:eastAsia="en-US"/>
        </w:rPr>
        <w:t>Nous avons été obligés d</w:t>
      </w:r>
      <w:r>
        <w:rPr>
          <w:szCs w:val="32"/>
          <w:lang w:eastAsia="en-US"/>
        </w:rPr>
        <w:t>’</w:t>
      </w:r>
      <w:r w:rsidR="003148C9">
        <w:rPr>
          <w:szCs w:val="32"/>
          <w:lang w:eastAsia="en-US"/>
        </w:rPr>
        <w:t>en subir les clauses</w:t>
      </w:r>
      <w:r>
        <w:rPr>
          <w:szCs w:val="32"/>
          <w:lang w:eastAsia="en-US"/>
        </w:rPr>
        <w:t xml:space="preserve">… </w:t>
      </w:r>
      <w:r w:rsidR="003148C9">
        <w:rPr>
          <w:szCs w:val="32"/>
          <w:lang w:eastAsia="en-US"/>
        </w:rPr>
        <w:t>et il se trouve</w:t>
      </w:r>
      <w:r>
        <w:rPr>
          <w:szCs w:val="32"/>
          <w:lang w:eastAsia="en-US"/>
        </w:rPr>
        <w:t xml:space="preserve">, </w:t>
      </w:r>
      <w:r w:rsidR="003148C9">
        <w:rPr>
          <w:szCs w:val="32"/>
          <w:lang w:eastAsia="en-US"/>
        </w:rPr>
        <w:t>excusez-moi</w:t>
      </w:r>
      <w:r>
        <w:rPr>
          <w:szCs w:val="32"/>
          <w:lang w:eastAsia="en-US"/>
        </w:rPr>
        <w:t xml:space="preserve">, </w:t>
      </w:r>
      <w:r w:rsidR="003148C9">
        <w:rPr>
          <w:szCs w:val="32"/>
          <w:lang w:eastAsia="en-US"/>
        </w:rPr>
        <w:t>belle dame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que l</w:t>
      </w:r>
      <w:r>
        <w:rPr>
          <w:szCs w:val="32"/>
          <w:lang w:eastAsia="en-US"/>
        </w:rPr>
        <w:t>’</w:t>
      </w:r>
      <w:r w:rsidR="003148C9">
        <w:rPr>
          <w:szCs w:val="32"/>
          <w:lang w:eastAsia="en-US"/>
        </w:rPr>
        <w:t xml:space="preserve">existence de Berthe </w:t>
      </w:r>
      <w:proofErr w:type="spellStart"/>
      <w:r w:rsidR="003148C9">
        <w:rPr>
          <w:szCs w:val="32"/>
          <w:lang w:eastAsia="en-US"/>
        </w:rPr>
        <w:t>Crébu</w:t>
      </w:r>
      <w:proofErr w:type="spellEnd"/>
      <w:r w:rsidR="003148C9">
        <w:rPr>
          <w:szCs w:val="32"/>
          <w:lang w:eastAsia="en-US"/>
        </w:rPr>
        <w:t xml:space="preserve"> est</w:t>
      </w:r>
      <w:r>
        <w:rPr>
          <w:szCs w:val="32"/>
          <w:lang w:eastAsia="en-US"/>
        </w:rPr>
        <w:t xml:space="preserve">, </w:t>
      </w:r>
      <w:r w:rsidR="003148C9">
        <w:rPr>
          <w:szCs w:val="32"/>
          <w:lang w:eastAsia="en-US"/>
        </w:rPr>
        <w:t>en ce moment</w:t>
      </w:r>
      <w:r>
        <w:rPr>
          <w:szCs w:val="32"/>
          <w:lang w:eastAsia="en-US"/>
        </w:rPr>
        <w:t xml:space="preserve">, </w:t>
      </w:r>
      <w:r w:rsidR="003148C9">
        <w:rPr>
          <w:szCs w:val="32"/>
          <w:lang w:eastAsia="en-US"/>
        </w:rPr>
        <w:t>pour nous tous</w:t>
      </w:r>
      <w:r>
        <w:rPr>
          <w:szCs w:val="32"/>
          <w:lang w:eastAsia="en-US"/>
        </w:rPr>
        <w:t xml:space="preserve">, </w:t>
      </w:r>
      <w:r w:rsidR="003148C9">
        <w:rPr>
          <w:szCs w:val="32"/>
          <w:lang w:eastAsia="en-US"/>
        </w:rPr>
        <w:t>un inconvénient des plus fâcheux</w:t>
      </w:r>
      <w:r>
        <w:rPr>
          <w:szCs w:val="32"/>
          <w:lang w:eastAsia="en-US"/>
        </w:rPr>
        <w:t>.</w:t>
      </w:r>
    </w:p>
    <w:p w14:paraId="2A7F0F0B" w14:textId="77777777" w:rsidR="0046142F" w:rsidRDefault="0046142F" w:rsidP="0046142F">
      <w:pPr>
        <w:rPr>
          <w:szCs w:val="32"/>
          <w:lang w:eastAsia="en-US"/>
        </w:rPr>
      </w:pPr>
      <w:r>
        <w:rPr>
          <w:szCs w:val="32"/>
          <w:lang w:eastAsia="en-US"/>
        </w:rPr>
        <w:t>« </w:t>
      </w:r>
      <w:r w:rsidR="003148C9">
        <w:rPr>
          <w:szCs w:val="32"/>
          <w:lang w:eastAsia="en-US"/>
        </w:rPr>
        <w:t>Je me suis dévoué</w:t>
      </w:r>
      <w:r>
        <w:rPr>
          <w:szCs w:val="32"/>
          <w:lang w:eastAsia="en-US"/>
        </w:rPr>
        <w:t xml:space="preserve">, </w:t>
      </w:r>
      <w:r w:rsidR="003148C9">
        <w:rPr>
          <w:szCs w:val="32"/>
          <w:lang w:eastAsia="en-US"/>
        </w:rPr>
        <w:t>moi qui vous parle</w:t>
      </w:r>
      <w:r>
        <w:rPr>
          <w:szCs w:val="32"/>
          <w:lang w:eastAsia="en-US"/>
        </w:rPr>
        <w:t xml:space="preserve">, </w:t>
      </w:r>
      <w:r w:rsidR="003148C9">
        <w:rPr>
          <w:szCs w:val="32"/>
          <w:lang w:eastAsia="en-US"/>
        </w:rPr>
        <w:t>à l</w:t>
      </w:r>
      <w:r>
        <w:rPr>
          <w:szCs w:val="32"/>
          <w:lang w:eastAsia="en-US"/>
        </w:rPr>
        <w:t>’</w:t>
      </w:r>
      <w:r w:rsidR="003148C9">
        <w:rPr>
          <w:szCs w:val="32"/>
          <w:lang w:eastAsia="en-US"/>
        </w:rPr>
        <w:t>intérêt général</w:t>
      </w:r>
      <w:r>
        <w:rPr>
          <w:szCs w:val="32"/>
          <w:lang w:eastAsia="en-US"/>
        </w:rPr>
        <w:t>.</w:t>
      </w:r>
    </w:p>
    <w:p w14:paraId="6F43F9E6" w14:textId="77777777" w:rsidR="0046142F" w:rsidRDefault="0046142F" w:rsidP="0046142F">
      <w:pPr>
        <w:rPr>
          <w:szCs w:val="32"/>
          <w:lang w:eastAsia="en-US"/>
        </w:rPr>
      </w:pPr>
      <w:r>
        <w:rPr>
          <w:szCs w:val="32"/>
          <w:lang w:eastAsia="en-US"/>
        </w:rPr>
        <w:t>« </w:t>
      </w:r>
      <w:r w:rsidR="003148C9">
        <w:rPr>
          <w:szCs w:val="32"/>
          <w:lang w:eastAsia="en-US"/>
        </w:rPr>
        <w:t>Et</w:t>
      </w:r>
      <w:r>
        <w:rPr>
          <w:szCs w:val="32"/>
          <w:lang w:eastAsia="en-US"/>
        </w:rPr>
        <w:t xml:space="preserve">, </w:t>
      </w:r>
      <w:r w:rsidR="003148C9">
        <w:rPr>
          <w:szCs w:val="32"/>
          <w:lang w:eastAsia="en-US"/>
        </w:rPr>
        <w:t>grâce à quelques démarches adroitement dirigées</w:t>
      </w:r>
      <w:r>
        <w:rPr>
          <w:szCs w:val="32"/>
          <w:lang w:eastAsia="en-US"/>
        </w:rPr>
        <w:t xml:space="preserve">, </w:t>
      </w:r>
      <w:r w:rsidR="003148C9">
        <w:rPr>
          <w:szCs w:val="32"/>
          <w:lang w:eastAsia="en-US"/>
        </w:rPr>
        <w:t>je vous ai mise dans une position extraordinairement délicate</w:t>
      </w:r>
      <w:r>
        <w:rPr>
          <w:szCs w:val="32"/>
          <w:lang w:eastAsia="en-US"/>
        </w:rPr>
        <w:t>…</w:t>
      </w:r>
    </w:p>
    <w:p w14:paraId="58EF641A" w14:textId="64243273" w:rsidR="0046142F" w:rsidRDefault="0046142F" w:rsidP="0046142F">
      <w:pPr>
        <w:rPr>
          <w:szCs w:val="32"/>
          <w:lang w:eastAsia="en-US"/>
        </w:rPr>
      </w:pPr>
      <w:r>
        <w:rPr>
          <w:lang w:eastAsia="en-US"/>
        </w:rPr>
        <w:t>— </w:t>
      </w:r>
      <w:r w:rsidR="003148C9">
        <w:rPr>
          <w:szCs w:val="32"/>
          <w:lang w:eastAsia="en-US"/>
        </w:rPr>
        <w:t>Comment</w:t>
      </w:r>
      <w:r>
        <w:rPr>
          <w:szCs w:val="32"/>
          <w:lang w:eastAsia="en-US"/>
        </w:rPr>
        <w:t xml:space="preserve"> ! </w:t>
      </w:r>
      <w:r w:rsidR="003148C9">
        <w:rPr>
          <w:szCs w:val="32"/>
          <w:lang w:eastAsia="en-US"/>
        </w:rPr>
        <w:t>s</w:t>
      </w:r>
      <w:r>
        <w:rPr>
          <w:szCs w:val="32"/>
          <w:lang w:eastAsia="en-US"/>
        </w:rPr>
        <w:t>’</w:t>
      </w:r>
      <w:r w:rsidR="003148C9">
        <w:rPr>
          <w:szCs w:val="32"/>
          <w:lang w:eastAsia="en-US"/>
        </w:rPr>
        <w:t>écria Berthe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c</w:t>
      </w:r>
      <w:r>
        <w:rPr>
          <w:szCs w:val="32"/>
          <w:lang w:eastAsia="en-US"/>
        </w:rPr>
        <w:t>’</w:t>
      </w:r>
      <w:r w:rsidR="003148C9">
        <w:rPr>
          <w:szCs w:val="32"/>
          <w:lang w:eastAsia="en-US"/>
        </w:rPr>
        <w:t>est vous qui</w:t>
      </w:r>
      <w:r>
        <w:rPr>
          <w:szCs w:val="32"/>
          <w:lang w:eastAsia="en-US"/>
        </w:rPr>
        <w:t>…</w:t>
      </w:r>
    </w:p>
    <w:p w14:paraId="1B926F33" w14:textId="77777777" w:rsidR="0046142F" w:rsidRDefault="0046142F" w:rsidP="0046142F">
      <w:pPr>
        <w:rPr>
          <w:szCs w:val="32"/>
          <w:lang w:eastAsia="en-US"/>
        </w:rPr>
      </w:pPr>
      <w:r>
        <w:rPr>
          <w:lang w:eastAsia="en-US"/>
        </w:rPr>
        <w:t>— </w:t>
      </w:r>
      <w:r w:rsidR="003148C9">
        <w:rPr>
          <w:szCs w:val="32"/>
          <w:lang w:eastAsia="en-US"/>
        </w:rPr>
        <w:t>Ne me jugez pas dans ce premier moment de vivacité</w:t>
      </w:r>
      <w:r>
        <w:rPr>
          <w:szCs w:val="32"/>
          <w:lang w:eastAsia="en-US"/>
        </w:rPr>
        <w:t xml:space="preserve">, </w:t>
      </w:r>
      <w:r w:rsidR="003148C9">
        <w:rPr>
          <w:szCs w:val="32"/>
          <w:lang w:eastAsia="en-US"/>
        </w:rPr>
        <w:t>belle dame</w:t>
      </w:r>
      <w:r>
        <w:rPr>
          <w:szCs w:val="32"/>
          <w:lang w:eastAsia="en-US"/>
        </w:rPr>
        <w:t xml:space="preserve">… </w:t>
      </w:r>
      <w:r w:rsidR="003148C9">
        <w:rPr>
          <w:szCs w:val="32"/>
          <w:lang w:eastAsia="en-US"/>
        </w:rPr>
        <w:t>vous verrez bien tout à l</w:t>
      </w:r>
      <w:r>
        <w:rPr>
          <w:szCs w:val="32"/>
          <w:lang w:eastAsia="en-US"/>
        </w:rPr>
        <w:t>’</w:t>
      </w:r>
      <w:r w:rsidR="003148C9">
        <w:rPr>
          <w:szCs w:val="32"/>
          <w:lang w:eastAsia="en-US"/>
        </w:rPr>
        <w:t>heure que je ne vous veux pas de mal</w:t>
      </w:r>
      <w:r>
        <w:rPr>
          <w:szCs w:val="32"/>
          <w:lang w:eastAsia="en-US"/>
        </w:rPr>
        <w:t>.</w:t>
      </w:r>
    </w:p>
    <w:p w14:paraId="0BB77CA8" w14:textId="77777777" w:rsidR="0046142F" w:rsidRDefault="0046142F" w:rsidP="0046142F">
      <w:pPr>
        <w:rPr>
          <w:szCs w:val="32"/>
          <w:lang w:eastAsia="en-US"/>
        </w:rPr>
      </w:pPr>
      <w:r>
        <w:rPr>
          <w:lang w:eastAsia="en-US"/>
        </w:rPr>
        <w:t>— </w:t>
      </w:r>
      <w:r w:rsidR="003148C9">
        <w:rPr>
          <w:szCs w:val="32"/>
          <w:lang w:eastAsia="en-US"/>
        </w:rPr>
        <w:t>Mais vous m</w:t>
      </w:r>
      <w:r>
        <w:rPr>
          <w:szCs w:val="32"/>
          <w:lang w:eastAsia="en-US"/>
        </w:rPr>
        <w:t>’</w:t>
      </w:r>
      <w:r w:rsidR="003148C9">
        <w:rPr>
          <w:szCs w:val="32"/>
          <w:lang w:eastAsia="en-US"/>
        </w:rPr>
        <w:t>avez assassinée</w:t>
      </w:r>
      <w:r>
        <w:rPr>
          <w:szCs w:val="32"/>
          <w:lang w:eastAsia="en-US"/>
        </w:rPr>
        <w:t xml:space="preserve">, </w:t>
      </w:r>
      <w:r w:rsidR="003148C9">
        <w:rPr>
          <w:szCs w:val="32"/>
          <w:lang w:eastAsia="en-US"/>
        </w:rPr>
        <w:t>monsieur</w:t>
      </w:r>
      <w:r>
        <w:rPr>
          <w:szCs w:val="32"/>
          <w:lang w:eastAsia="en-US"/>
        </w:rPr>
        <w:t> !</w:t>
      </w:r>
    </w:p>
    <w:p w14:paraId="452C43FC" w14:textId="176DB511" w:rsidR="0046142F" w:rsidRDefault="0046142F" w:rsidP="0046142F">
      <w:pPr>
        <w:rPr>
          <w:szCs w:val="32"/>
          <w:lang w:eastAsia="en-US"/>
        </w:rPr>
      </w:pPr>
      <w:r>
        <w:rPr>
          <w:lang w:eastAsia="en-US"/>
        </w:rPr>
        <w:lastRenderedPageBreak/>
        <w:t>— </w:t>
      </w:r>
      <w:r w:rsidR="003148C9">
        <w:rPr>
          <w:szCs w:val="32"/>
          <w:lang w:eastAsia="en-US"/>
        </w:rPr>
        <w:t>Oh</w:t>
      </w:r>
      <w:r>
        <w:rPr>
          <w:szCs w:val="32"/>
          <w:lang w:eastAsia="en-US"/>
        </w:rPr>
        <w:t xml:space="preserve"> ! </w:t>
      </w:r>
      <w:r w:rsidR="003148C9">
        <w:rPr>
          <w:szCs w:val="32"/>
          <w:lang w:eastAsia="en-US"/>
        </w:rPr>
        <w:t>fit Fargeau avec componction</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assassinée</w:t>
      </w:r>
      <w:r>
        <w:rPr>
          <w:szCs w:val="32"/>
          <w:lang w:eastAsia="en-US"/>
        </w:rPr>
        <w:t> !</w:t>
      </w:r>
    </w:p>
    <w:p w14:paraId="797A51D7" w14:textId="77777777" w:rsidR="0046142F" w:rsidRDefault="0046142F" w:rsidP="0046142F">
      <w:pPr>
        <w:rPr>
          <w:szCs w:val="32"/>
          <w:lang w:eastAsia="en-US"/>
        </w:rPr>
      </w:pPr>
      <w:r>
        <w:rPr>
          <w:lang w:eastAsia="en-US"/>
        </w:rPr>
        <w:t>— </w:t>
      </w:r>
      <w:r w:rsidR="003148C9">
        <w:rPr>
          <w:szCs w:val="32"/>
          <w:lang w:eastAsia="en-US"/>
        </w:rPr>
        <w:t>Et vous le savez bien</w:t>
      </w:r>
      <w:r>
        <w:rPr>
          <w:szCs w:val="32"/>
          <w:lang w:eastAsia="en-US"/>
        </w:rPr>
        <w:t xml:space="preserve"> !… </w:t>
      </w:r>
      <w:r w:rsidR="003148C9">
        <w:rPr>
          <w:szCs w:val="32"/>
          <w:lang w:eastAsia="en-US"/>
        </w:rPr>
        <w:t>oui</w:t>
      </w:r>
      <w:r>
        <w:rPr>
          <w:szCs w:val="32"/>
          <w:lang w:eastAsia="en-US"/>
        </w:rPr>
        <w:t xml:space="preserve"> ! </w:t>
      </w:r>
      <w:r w:rsidR="003148C9">
        <w:rPr>
          <w:szCs w:val="32"/>
          <w:lang w:eastAsia="en-US"/>
        </w:rPr>
        <w:t>vous savez bien qu</w:t>
      </w:r>
      <w:r>
        <w:rPr>
          <w:szCs w:val="32"/>
          <w:lang w:eastAsia="en-US"/>
        </w:rPr>
        <w:t>’</w:t>
      </w:r>
      <w:r w:rsidR="003148C9">
        <w:rPr>
          <w:szCs w:val="32"/>
          <w:lang w:eastAsia="en-US"/>
        </w:rPr>
        <w:t>il ne me reste plus qu</w:t>
      </w:r>
      <w:r>
        <w:rPr>
          <w:szCs w:val="32"/>
          <w:lang w:eastAsia="en-US"/>
        </w:rPr>
        <w:t>’</w:t>
      </w:r>
      <w:r w:rsidR="003148C9">
        <w:rPr>
          <w:szCs w:val="32"/>
          <w:lang w:eastAsia="en-US"/>
        </w:rPr>
        <w:t>à mourir</w:t>
      </w:r>
      <w:r>
        <w:rPr>
          <w:szCs w:val="32"/>
          <w:lang w:eastAsia="en-US"/>
        </w:rPr>
        <w:t> !…</w:t>
      </w:r>
    </w:p>
    <w:p w14:paraId="4F814FE0" w14:textId="77777777" w:rsidR="0046142F" w:rsidRDefault="003148C9" w:rsidP="0046142F">
      <w:pPr>
        <w:rPr>
          <w:szCs w:val="32"/>
          <w:lang w:eastAsia="en-US"/>
        </w:rPr>
      </w:pPr>
      <w:r>
        <w:rPr>
          <w:szCs w:val="32"/>
          <w:lang w:eastAsia="en-US"/>
        </w:rPr>
        <w:t>Fargeau eut un sourire tout paternel</w:t>
      </w:r>
      <w:r w:rsidR="0046142F">
        <w:rPr>
          <w:szCs w:val="32"/>
          <w:lang w:eastAsia="en-US"/>
        </w:rPr>
        <w:t>.</w:t>
      </w:r>
    </w:p>
    <w:p w14:paraId="34F2C70A" w14:textId="2548F040" w:rsidR="0046142F" w:rsidRDefault="0046142F" w:rsidP="0046142F">
      <w:pPr>
        <w:rPr>
          <w:szCs w:val="32"/>
          <w:lang w:eastAsia="en-US"/>
        </w:rPr>
      </w:pPr>
      <w:r>
        <w:rPr>
          <w:lang w:eastAsia="en-US"/>
        </w:rPr>
        <w:t>— </w:t>
      </w:r>
      <w:r w:rsidR="003148C9">
        <w:rPr>
          <w:szCs w:val="32"/>
          <w:lang w:eastAsia="en-US"/>
        </w:rPr>
        <w:t>Votre sexe est sujet à tout exagérer</w:t>
      </w:r>
      <w:r>
        <w:rPr>
          <w:szCs w:val="32"/>
          <w:lang w:eastAsia="en-US"/>
        </w:rPr>
        <w:t xml:space="preserve">, </w:t>
      </w:r>
      <w:r w:rsidR="003148C9">
        <w:rPr>
          <w:szCs w:val="32"/>
          <w:lang w:eastAsia="en-US"/>
        </w:rPr>
        <w:t>belle dame</w:t>
      </w:r>
      <w:r>
        <w:rPr>
          <w:szCs w:val="32"/>
          <w:lang w:eastAsia="en-US"/>
        </w:rPr>
        <w:t xml:space="preserve">, </w:t>
      </w:r>
      <w:r w:rsidR="003148C9">
        <w:rPr>
          <w:szCs w:val="32"/>
          <w:lang w:eastAsia="en-US"/>
        </w:rPr>
        <w:t>reprit-il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Mourir</w:t>
      </w:r>
      <w:r>
        <w:rPr>
          <w:szCs w:val="32"/>
          <w:lang w:eastAsia="en-US"/>
        </w:rPr>
        <w:t xml:space="preserve"> !… </w:t>
      </w:r>
      <w:r w:rsidR="003148C9">
        <w:rPr>
          <w:szCs w:val="32"/>
          <w:lang w:eastAsia="en-US"/>
        </w:rPr>
        <w:t>J</w:t>
      </w:r>
      <w:r>
        <w:rPr>
          <w:szCs w:val="32"/>
          <w:lang w:eastAsia="en-US"/>
        </w:rPr>
        <w:t>’</w:t>
      </w:r>
      <w:r w:rsidR="003148C9">
        <w:rPr>
          <w:szCs w:val="32"/>
          <w:lang w:eastAsia="en-US"/>
        </w:rPr>
        <w:t>espère bien vous ôter ces idées-là</w:t>
      </w:r>
      <w:r>
        <w:rPr>
          <w:szCs w:val="32"/>
          <w:lang w:eastAsia="en-US"/>
        </w:rPr>
        <w:t xml:space="preserve">… </w:t>
      </w:r>
      <w:r w:rsidR="003148C9">
        <w:rPr>
          <w:szCs w:val="32"/>
          <w:lang w:eastAsia="en-US"/>
        </w:rPr>
        <w:t xml:space="preserve">Mais je dois vous dire tout de suite que nous ne voulons pas que vous ayez une seconde entrevue avec </w:t>
      </w:r>
      <w:r>
        <w:rPr>
          <w:szCs w:val="32"/>
          <w:lang w:eastAsia="en-US"/>
        </w:rPr>
        <w:t>M. </w:t>
      </w:r>
      <w:r w:rsidR="003148C9">
        <w:rPr>
          <w:szCs w:val="32"/>
          <w:lang w:eastAsia="en-US"/>
        </w:rPr>
        <w:t xml:space="preserve">Lucien </w:t>
      </w:r>
      <w:proofErr w:type="spellStart"/>
      <w:r w:rsidR="003148C9">
        <w:rPr>
          <w:szCs w:val="32"/>
          <w:lang w:eastAsia="en-US"/>
        </w:rPr>
        <w:t>Crébu</w:t>
      </w:r>
      <w:proofErr w:type="spellEnd"/>
      <w:r w:rsidR="003148C9">
        <w:rPr>
          <w:szCs w:val="32"/>
          <w:lang w:eastAsia="en-US"/>
        </w:rPr>
        <w:t xml:space="preserve"> de la </w:t>
      </w:r>
      <w:proofErr w:type="spellStart"/>
      <w:r w:rsidR="003148C9">
        <w:rPr>
          <w:szCs w:val="32"/>
          <w:lang w:eastAsia="en-US"/>
        </w:rPr>
        <w:t>Saulays</w:t>
      </w:r>
      <w:proofErr w:type="spellEnd"/>
      <w:r>
        <w:rPr>
          <w:szCs w:val="32"/>
          <w:lang w:eastAsia="en-US"/>
        </w:rPr>
        <w:t>…</w:t>
      </w:r>
    </w:p>
    <w:p w14:paraId="58373196" w14:textId="77777777" w:rsidR="0046142F" w:rsidRDefault="003148C9" w:rsidP="0046142F">
      <w:pPr>
        <w:rPr>
          <w:szCs w:val="32"/>
          <w:lang w:eastAsia="en-US"/>
        </w:rPr>
      </w:pPr>
      <w:r>
        <w:rPr>
          <w:szCs w:val="32"/>
          <w:lang w:eastAsia="en-US"/>
        </w:rPr>
        <w:t>Berthe le regarda</w:t>
      </w:r>
      <w:r w:rsidR="0046142F">
        <w:rPr>
          <w:szCs w:val="32"/>
          <w:lang w:eastAsia="en-US"/>
        </w:rPr>
        <w:t xml:space="preserve">, </w:t>
      </w:r>
      <w:r>
        <w:rPr>
          <w:szCs w:val="32"/>
          <w:lang w:eastAsia="en-US"/>
        </w:rPr>
        <w:t>stupéfaite</w:t>
      </w:r>
      <w:r w:rsidR="0046142F">
        <w:rPr>
          <w:szCs w:val="32"/>
          <w:lang w:eastAsia="en-US"/>
        </w:rPr>
        <w:t>.</w:t>
      </w:r>
    </w:p>
    <w:p w14:paraId="4867DA5A" w14:textId="77777777" w:rsidR="0046142F" w:rsidRDefault="0046142F" w:rsidP="0046142F">
      <w:pPr>
        <w:rPr>
          <w:szCs w:val="32"/>
          <w:lang w:eastAsia="en-US"/>
        </w:rPr>
      </w:pPr>
      <w:r>
        <w:rPr>
          <w:lang w:eastAsia="en-US"/>
        </w:rPr>
        <w:t>— </w:t>
      </w:r>
      <w:r w:rsidR="003148C9">
        <w:rPr>
          <w:szCs w:val="32"/>
          <w:lang w:eastAsia="en-US"/>
        </w:rPr>
        <w:t>Vous savez</w:t>
      </w:r>
      <w:r>
        <w:rPr>
          <w:szCs w:val="32"/>
          <w:lang w:eastAsia="en-US"/>
        </w:rPr>
        <w:t xml:space="preserve"> ?… </w:t>
      </w:r>
      <w:r w:rsidR="003148C9">
        <w:rPr>
          <w:szCs w:val="32"/>
          <w:lang w:eastAsia="en-US"/>
        </w:rPr>
        <w:t>balbutia-t-elle</w:t>
      </w:r>
      <w:r>
        <w:rPr>
          <w:szCs w:val="32"/>
          <w:lang w:eastAsia="en-US"/>
        </w:rPr>
        <w:t>.</w:t>
      </w:r>
    </w:p>
    <w:p w14:paraId="063AF53B" w14:textId="695BF86C"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chère dame</w:t>
      </w:r>
      <w:r>
        <w:rPr>
          <w:szCs w:val="32"/>
          <w:lang w:eastAsia="en-US"/>
        </w:rPr>
        <w:t xml:space="preserve"> !… </w:t>
      </w:r>
      <w:r w:rsidR="003148C9">
        <w:rPr>
          <w:szCs w:val="32"/>
          <w:lang w:eastAsia="en-US"/>
        </w:rPr>
        <w:t>dit Fargeau d</w:t>
      </w:r>
      <w:r>
        <w:rPr>
          <w:szCs w:val="32"/>
          <w:lang w:eastAsia="en-US"/>
        </w:rPr>
        <w:t>’</w:t>
      </w:r>
      <w:r w:rsidR="003148C9">
        <w:rPr>
          <w:szCs w:val="32"/>
          <w:lang w:eastAsia="en-US"/>
        </w:rPr>
        <w:t>un air bonhomme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je suis comme le Solitaire</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je sais tout</w:t>
      </w:r>
      <w:r>
        <w:rPr>
          <w:szCs w:val="32"/>
          <w:lang w:eastAsia="en-US"/>
        </w:rPr>
        <w:t xml:space="preserve">… </w:t>
      </w:r>
      <w:r w:rsidR="003148C9">
        <w:rPr>
          <w:szCs w:val="32"/>
          <w:lang w:eastAsia="en-US"/>
        </w:rPr>
        <w:t>Je sais par exemple ou plutôt je devine que cette première entrevue a été sans résultat aucun</w:t>
      </w:r>
      <w:r>
        <w:rPr>
          <w:szCs w:val="32"/>
          <w:lang w:eastAsia="en-US"/>
        </w:rPr>
        <w:t xml:space="preserve">… </w:t>
      </w:r>
      <w:r w:rsidR="003148C9">
        <w:rPr>
          <w:szCs w:val="32"/>
          <w:lang w:eastAsia="en-US"/>
        </w:rPr>
        <w:t>car</w:t>
      </w:r>
      <w:r>
        <w:rPr>
          <w:szCs w:val="32"/>
          <w:lang w:eastAsia="en-US"/>
        </w:rPr>
        <w:t xml:space="preserve">, </w:t>
      </w:r>
      <w:r w:rsidR="003148C9">
        <w:rPr>
          <w:szCs w:val="32"/>
          <w:lang w:eastAsia="en-US"/>
        </w:rPr>
        <w:t>si elle avait eu le résultat que je craignais</w:t>
      </w:r>
      <w:r>
        <w:rPr>
          <w:szCs w:val="32"/>
          <w:lang w:eastAsia="en-US"/>
        </w:rPr>
        <w:t xml:space="preserve">, </w:t>
      </w:r>
      <w:r w:rsidR="003148C9">
        <w:rPr>
          <w:szCs w:val="32"/>
          <w:lang w:eastAsia="en-US"/>
        </w:rPr>
        <w:t>vous m</w:t>
      </w:r>
      <w:r>
        <w:rPr>
          <w:szCs w:val="32"/>
          <w:lang w:eastAsia="en-US"/>
        </w:rPr>
        <w:t>’</w:t>
      </w:r>
      <w:r w:rsidR="003148C9">
        <w:rPr>
          <w:szCs w:val="32"/>
          <w:lang w:eastAsia="en-US"/>
        </w:rPr>
        <w:t>eussiez déjà montré la porte avec ce geste digne et très noble que vous avez employé avec la pauvre Paoli</w:t>
      </w:r>
      <w:r>
        <w:rPr>
          <w:szCs w:val="32"/>
          <w:lang w:eastAsia="en-US"/>
        </w:rPr>
        <w:t xml:space="preserve">… </w:t>
      </w:r>
      <w:r w:rsidR="003148C9">
        <w:rPr>
          <w:szCs w:val="32"/>
          <w:lang w:eastAsia="en-US"/>
        </w:rPr>
        <w:t>la première fois</w:t>
      </w:r>
      <w:r>
        <w:rPr>
          <w:szCs w:val="32"/>
          <w:lang w:eastAsia="en-US"/>
        </w:rPr>
        <w:t xml:space="preserve">, </w:t>
      </w:r>
      <w:r w:rsidR="003148C9">
        <w:rPr>
          <w:szCs w:val="32"/>
          <w:lang w:eastAsia="en-US"/>
        </w:rPr>
        <w:t>s</w:t>
      </w:r>
      <w:r>
        <w:rPr>
          <w:szCs w:val="32"/>
          <w:lang w:eastAsia="en-US"/>
        </w:rPr>
        <w:t>’</w:t>
      </w:r>
      <w:r w:rsidR="003148C9">
        <w:rPr>
          <w:szCs w:val="32"/>
          <w:lang w:eastAsia="en-US"/>
        </w:rPr>
        <w:t>entend</w:t>
      </w:r>
      <w:r>
        <w:rPr>
          <w:szCs w:val="32"/>
          <w:lang w:eastAsia="en-US"/>
        </w:rPr>
        <w:t xml:space="preserve">… </w:t>
      </w:r>
      <w:r w:rsidR="003148C9">
        <w:rPr>
          <w:szCs w:val="32"/>
          <w:lang w:eastAsia="en-US"/>
        </w:rPr>
        <w:t>La seconde fois c</w:t>
      </w:r>
      <w:r>
        <w:rPr>
          <w:szCs w:val="32"/>
          <w:lang w:eastAsia="en-US"/>
        </w:rPr>
        <w:t>’</w:t>
      </w:r>
      <w:r w:rsidR="003148C9">
        <w:rPr>
          <w:szCs w:val="32"/>
          <w:lang w:eastAsia="en-US"/>
        </w:rPr>
        <w:t>était autre chose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Il ne faut pas que cette entrevue se renouvelle</w:t>
      </w:r>
      <w:r>
        <w:rPr>
          <w:szCs w:val="32"/>
          <w:lang w:eastAsia="en-US"/>
        </w:rPr>
        <w:t> !</w:t>
      </w:r>
    </w:p>
    <w:p w14:paraId="5D19FF40" w14:textId="77777777" w:rsidR="0046142F" w:rsidRDefault="0046142F" w:rsidP="0046142F">
      <w:pPr>
        <w:rPr>
          <w:szCs w:val="32"/>
          <w:lang w:eastAsia="en-US"/>
        </w:rPr>
      </w:pPr>
      <w:r>
        <w:rPr>
          <w:lang w:eastAsia="en-US"/>
        </w:rPr>
        <w:t>— </w:t>
      </w:r>
      <w:r w:rsidR="003148C9">
        <w:rPr>
          <w:szCs w:val="32"/>
          <w:lang w:eastAsia="en-US"/>
        </w:rPr>
        <w:t>Elle ne se renouvellera pas</w:t>
      </w:r>
      <w:r>
        <w:rPr>
          <w:szCs w:val="32"/>
          <w:lang w:eastAsia="en-US"/>
        </w:rPr>
        <w:t xml:space="preserve">, </w:t>
      </w:r>
      <w:r w:rsidR="003148C9">
        <w:rPr>
          <w:szCs w:val="32"/>
          <w:lang w:eastAsia="en-US"/>
        </w:rPr>
        <w:t>monsieur</w:t>
      </w:r>
      <w:r>
        <w:rPr>
          <w:szCs w:val="32"/>
          <w:lang w:eastAsia="en-US"/>
        </w:rPr>
        <w:t>.</w:t>
      </w:r>
    </w:p>
    <w:p w14:paraId="568EFB26" w14:textId="750DF694"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votre idée</w:t>
      </w:r>
      <w:r>
        <w:rPr>
          <w:szCs w:val="32"/>
          <w:lang w:eastAsia="en-US"/>
        </w:rPr>
        <w:t xml:space="preserve">, </w:t>
      </w:r>
      <w:r w:rsidR="003148C9">
        <w:rPr>
          <w:szCs w:val="32"/>
          <w:lang w:eastAsia="en-US"/>
        </w:rPr>
        <w:t>belle dame</w:t>
      </w:r>
      <w:r>
        <w:rPr>
          <w:szCs w:val="32"/>
          <w:lang w:eastAsia="en-US"/>
        </w:rPr>
        <w:t xml:space="preserve">, </w:t>
      </w:r>
      <w:r w:rsidR="003148C9">
        <w:rPr>
          <w:szCs w:val="32"/>
          <w:lang w:eastAsia="en-US"/>
        </w:rPr>
        <w:t>en ce moment</w:t>
      </w:r>
      <w:r>
        <w:rPr>
          <w:szCs w:val="32"/>
          <w:lang w:eastAsia="en-US"/>
        </w:rPr>
        <w:t xml:space="preserve"> ; </w:t>
      </w:r>
      <w:r w:rsidR="003148C9">
        <w:rPr>
          <w:szCs w:val="32"/>
          <w:lang w:eastAsia="en-US"/>
        </w:rPr>
        <w:t xml:space="preserve">mais le distique de </w:t>
      </w:r>
      <w:r>
        <w:rPr>
          <w:szCs w:val="32"/>
          <w:lang w:eastAsia="en-US"/>
        </w:rPr>
        <w:t>François I</w:t>
      </w:r>
      <w:r w:rsidRPr="0046142F">
        <w:rPr>
          <w:szCs w:val="32"/>
          <w:vertAlign w:val="superscript"/>
          <w:lang w:eastAsia="en-US"/>
        </w:rPr>
        <w:t>er</w:t>
      </w:r>
      <w:r>
        <w:rPr>
          <w:szCs w:val="32"/>
          <w:lang w:eastAsia="en-US"/>
        </w:rPr>
        <w:t xml:space="preserve">, </w:t>
      </w:r>
      <w:r w:rsidR="003148C9">
        <w:rPr>
          <w:szCs w:val="32"/>
          <w:lang w:eastAsia="en-US"/>
        </w:rPr>
        <w:t>vous savez</w:t>
      </w:r>
      <w:r>
        <w:rPr>
          <w:szCs w:val="32"/>
          <w:lang w:eastAsia="en-US"/>
        </w:rPr>
        <w:t> :</w:t>
      </w:r>
    </w:p>
    <w:p w14:paraId="002F4E6A" w14:textId="77777777" w:rsidR="0046142F" w:rsidRDefault="003148C9" w:rsidP="0046142F">
      <w:pPr>
        <w:ind w:firstLine="0"/>
        <w:jc w:val="center"/>
        <w:rPr>
          <w:i/>
          <w:iCs/>
          <w:szCs w:val="32"/>
          <w:lang w:eastAsia="en-US"/>
        </w:rPr>
      </w:pPr>
      <w:r w:rsidRPr="0046142F">
        <w:rPr>
          <w:i/>
          <w:iCs/>
          <w:szCs w:val="32"/>
          <w:lang w:eastAsia="en-US"/>
        </w:rPr>
        <w:t>Souvent femme varie</w:t>
      </w:r>
      <w:r w:rsidR="0046142F">
        <w:rPr>
          <w:i/>
          <w:iCs/>
          <w:szCs w:val="32"/>
          <w:lang w:eastAsia="en-US"/>
        </w:rPr>
        <w:t>,</w:t>
      </w:r>
    </w:p>
    <w:p w14:paraId="752822D5" w14:textId="77777777" w:rsidR="0046142F" w:rsidRDefault="003148C9" w:rsidP="0046142F">
      <w:pPr>
        <w:ind w:firstLine="0"/>
        <w:jc w:val="center"/>
        <w:rPr>
          <w:i/>
          <w:iCs/>
          <w:szCs w:val="32"/>
          <w:lang w:eastAsia="en-US"/>
        </w:rPr>
      </w:pPr>
      <w:r w:rsidRPr="0046142F">
        <w:rPr>
          <w:i/>
          <w:iCs/>
          <w:szCs w:val="32"/>
          <w:lang w:eastAsia="en-US"/>
        </w:rPr>
        <w:t>Bien fol est qui s</w:t>
      </w:r>
      <w:r w:rsidR="0046142F">
        <w:rPr>
          <w:i/>
          <w:iCs/>
          <w:szCs w:val="32"/>
          <w:lang w:eastAsia="en-US"/>
        </w:rPr>
        <w:t>’</w:t>
      </w:r>
      <w:r w:rsidRPr="0046142F">
        <w:rPr>
          <w:i/>
          <w:iCs/>
          <w:szCs w:val="32"/>
          <w:lang w:eastAsia="en-US"/>
        </w:rPr>
        <w:t>y fie</w:t>
      </w:r>
      <w:r w:rsidR="0046142F">
        <w:rPr>
          <w:i/>
          <w:iCs/>
          <w:szCs w:val="32"/>
          <w:lang w:eastAsia="en-US"/>
        </w:rPr>
        <w:t>…</w:t>
      </w:r>
    </w:p>
    <w:p w14:paraId="1E1637C8" w14:textId="77777777" w:rsidR="0046142F" w:rsidRDefault="0046142F" w:rsidP="0046142F">
      <w:pPr>
        <w:rPr>
          <w:szCs w:val="32"/>
          <w:lang w:eastAsia="en-US"/>
        </w:rPr>
      </w:pPr>
      <w:r>
        <w:rPr>
          <w:szCs w:val="32"/>
          <w:lang w:eastAsia="en-US"/>
        </w:rPr>
        <w:t>« </w:t>
      </w:r>
      <w:r w:rsidR="003148C9">
        <w:rPr>
          <w:szCs w:val="32"/>
          <w:lang w:eastAsia="en-US"/>
        </w:rPr>
        <w:t>Moi je suis assez de l</w:t>
      </w:r>
      <w:r>
        <w:rPr>
          <w:szCs w:val="32"/>
          <w:lang w:eastAsia="en-US"/>
        </w:rPr>
        <w:t>’</w:t>
      </w:r>
      <w:r w:rsidR="003148C9">
        <w:rPr>
          <w:szCs w:val="32"/>
          <w:lang w:eastAsia="en-US"/>
        </w:rPr>
        <w:t>avis du roi gentilhomme</w:t>
      </w:r>
      <w:r>
        <w:rPr>
          <w:szCs w:val="32"/>
          <w:lang w:eastAsia="en-US"/>
        </w:rPr>
        <w:t xml:space="preserve">, </w:t>
      </w:r>
      <w:r w:rsidR="003148C9">
        <w:rPr>
          <w:szCs w:val="32"/>
          <w:lang w:eastAsia="en-US"/>
        </w:rPr>
        <w:t>voyez-vous</w:t>
      </w:r>
      <w:r>
        <w:rPr>
          <w:szCs w:val="32"/>
          <w:lang w:eastAsia="en-US"/>
        </w:rPr>
        <w:t xml:space="preserve">… </w:t>
      </w:r>
      <w:r w:rsidR="003148C9">
        <w:rPr>
          <w:szCs w:val="32"/>
          <w:lang w:eastAsia="en-US"/>
        </w:rPr>
        <w:t>et je voudrais des sûretés</w:t>
      </w:r>
      <w:r>
        <w:rPr>
          <w:szCs w:val="32"/>
          <w:lang w:eastAsia="en-US"/>
        </w:rPr>
        <w:t>…</w:t>
      </w:r>
    </w:p>
    <w:p w14:paraId="2C67B0A6" w14:textId="1FCD327A" w:rsidR="0046142F" w:rsidRDefault="0046142F" w:rsidP="0046142F">
      <w:pPr>
        <w:rPr>
          <w:lang w:eastAsia="en-US"/>
        </w:rPr>
      </w:pPr>
      <w:r>
        <w:rPr>
          <w:szCs w:val="32"/>
          <w:lang w:eastAsia="en-US"/>
        </w:rPr>
        <w:lastRenderedPageBreak/>
        <w:t>« </w:t>
      </w:r>
      <w:r w:rsidR="003148C9">
        <w:rPr>
          <w:szCs w:val="32"/>
          <w:lang w:eastAsia="en-US"/>
        </w:rPr>
        <w:t>Par exemple</w:t>
      </w:r>
      <w:r>
        <w:rPr>
          <w:szCs w:val="32"/>
          <w:lang w:eastAsia="en-US"/>
        </w:rPr>
        <w:t xml:space="preserve">, </w:t>
      </w:r>
      <w:r w:rsidR="003148C9">
        <w:rPr>
          <w:szCs w:val="32"/>
          <w:lang w:eastAsia="en-US"/>
        </w:rPr>
        <w:t>si vous consentiez à quitter Paris dans quelques heures pour n</w:t>
      </w:r>
      <w:r>
        <w:rPr>
          <w:szCs w:val="32"/>
          <w:lang w:eastAsia="en-US"/>
        </w:rPr>
        <w:t>’</w:t>
      </w:r>
      <w:r w:rsidR="003148C9">
        <w:rPr>
          <w:szCs w:val="32"/>
          <w:lang w:eastAsia="en-US"/>
        </w:rPr>
        <w:t>y jamais revenir</w:t>
      </w:r>
      <w:r>
        <w:rPr>
          <w:szCs w:val="32"/>
          <w:lang w:eastAsia="en-US"/>
        </w:rPr>
        <w:t>. »</w:t>
      </w:r>
    </w:p>
    <w:p w14:paraId="60571BCE" w14:textId="77777777" w:rsidR="0046142F" w:rsidRDefault="003148C9" w:rsidP="0046142F">
      <w:pPr>
        <w:rPr>
          <w:szCs w:val="32"/>
          <w:lang w:eastAsia="en-US"/>
        </w:rPr>
      </w:pPr>
      <w:r>
        <w:rPr>
          <w:szCs w:val="32"/>
          <w:lang w:eastAsia="en-US"/>
        </w:rPr>
        <w:t>Berthe se leva</w:t>
      </w:r>
      <w:r w:rsidR="0046142F">
        <w:rPr>
          <w:szCs w:val="32"/>
          <w:lang w:eastAsia="en-US"/>
        </w:rPr>
        <w:t>.</w:t>
      </w:r>
    </w:p>
    <w:p w14:paraId="0FE826CF" w14:textId="6CE63490" w:rsidR="0046142F" w:rsidRDefault="0046142F" w:rsidP="0046142F">
      <w:pPr>
        <w:rPr>
          <w:szCs w:val="32"/>
          <w:lang w:eastAsia="en-US"/>
        </w:rPr>
      </w:pPr>
      <w:r>
        <w:rPr>
          <w:lang w:eastAsia="en-US"/>
        </w:rPr>
        <w:t>— </w:t>
      </w:r>
      <w:r w:rsidR="003148C9">
        <w:rPr>
          <w:szCs w:val="32"/>
          <w:lang w:eastAsia="en-US"/>
        </w:rPr>
        <w:t>Monsieur</w:t>
      </w:r>
      <w:r>
        <w:rPr>
          <w:szCs w:val="32"/>
          <w:lang w:eastAsia="en-US"/>
        </w:rPr>
        <w:t xml:space="preserve">, </w:t>
      </w:r>
      <w:r w:rsidR="003148C9">
        <w:rPr>
          <w:szCs w:val="32"/>
          <w:lang w:eastAsia="en-US"/>
        </w:rPr>
        <w:t>dit-elle</w:t>
      </w:r>
      <w:r>
        <w:rPr>
          <w:szCs w:val="32"/>
          <w:lang w:eastAsia="en-US"/>
        </w:rPr>
        <w:t xml:space="preserve">, </w:t>
      </w:r>
      <w:r w:rsidR="003148C9">
        <w:rPr>
          <w:szCs w:val="32"/>
          <w:lang w:eastAsia="en-US"/>
        </w:rPr>
        <w:t>et cela fut si bien dit que Fargeau demeura un instant déconcerté</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vous êtes fou de vouloir effrayer une femme qui va mourir</w:t>
      </w:r>
      <w:r>
        <w:rPr>
          <w:szCs w:val="32"/>
          <w:lang w:eastAsia="en-US"/>
        </w:rPr>
        <w:t> !</w:t>
      </w:r>
    </w:p>
    <w:p w14:paraId="31229E3D" w14:textId="77777777" w:rsidR="0046142F" w:rsidRDefault="003148C9" w:rsidP="0046142F">
      <w:pPr>
        <w:rPr>
          <w:szCs w:val="32"/>
          <w:lang w:eastAsia="en-US"/>
        </w:rPr>
      </w:pPr>
      <w:r>
        <w:rPr>
          <w:szCs w:val="32"/>
          <w:lang w:eastAsia="en-US"/>
        </w:rPr>
        <w:t>Elle le regardait en face</w:t>
      </w:r>
      <w:r w:rsidR="0046142F">
        <w:rPr>
          <w:szCs w:val="32"/>
          <w:lang w:eastAsia="en-US"/>
        </w:rPr>
        <w:t>.</w:t>
      </w:r>
    </w:p>
    <w:p w14:paraId="38E01933" w14:textId="77777777" w:rsidR="0046142F" w:rsidRDefault="003148C9" w:rsidP="0046142F">
      <w:pPr>
        <w:rPr>
          <w:szCs w:val="32"/>
          <w:lang w:eastAsia="en-US"/>
        </w:rPr>
      </w:pPr>
      <w:r>
        <w:rPr>
          <w:szCs w:val="32"/>
          <w:lang w:eastAsia="en-US"/>
        </w:rPr>
        <w:t>Il y avait en elle cette vigueur tragique qui dompte même les forts</w:t>
      </w:r>
      <w:r w:rsidR="0046142F">
        <w:rPr>
          <w:szCs w:val="32"/>
          <w:lang w:eastAsia="en-US"/>
        </w:rPr>
        <w:t>.</w:t>
      </w:r>
    </w:p>
    <w:p w14:paraId="3EDCE0FC" w14:textId="77777777" w:rsidR="0046142F" w:rsidRDefault="003148C9" w:rsidP="0046142F">
      <w:pPr>
        <w:rPr>
          <w:szCs w:val="32"/>
          <w:lang w:eastAsia="en-US"/>
        </w:rPr>
      </w:pPr>
      <w:r>
        <w:rPr>
          <w:szCs w:val="32"/>
          <w:lang w:eastAsia="en-US"/>
        </w:rPr>
        <w:t>Mais Fargeau n</w:t>
      </w:r>
      <w:r w:rsidR="0046142F">
        <w:rPr>
          <w:szCs w:val="32"/>
          <w:lang w:eastAsia="en-US"/>
        </w:rPr>
        <w:t>’</w:t>
      </w:r>
      <w:r>
        <w:rPr>
          <w:szCs w:val="32"/>
          <w:lang w:eastAsia="en-US"/>
        </w:rPr>
        <w:t>était pas un fort</w:t>
      </w:r>
      <w:r w:rsidR="0046142F">
        <w:rPr>
          <w:szCs w:val="32"/>
          <w:lang w:eastAsia="en-US"/>
        </w:rPr>
        <w:t xml:space="preserve"> ; </w:t>
      </w:r>
      <w:r>
        <w:rPr>
          <w:szCs w:val="32"/>
          <w:lang w:eastAsia="en-US"/>
        </w:rPr>
        <w:t>il avait au contraire cette propriété flasque du caoutchouc qui cède</w:t>
      </w:r>
      <w:r w:rsidR="0046142F">
        <w:rPr>
          <w:szCs w:val="32"/>
          <w:lang w:eastAsia="en-US"/>
        </w:rPr>
        <w:t xml:space="preserve">, </w:t>
      </w:r>
      <w:r>
        <w:rPr>
          <w:szCs w:val="32"/>
          <w:lang w:eastAsia="en-US"/>
        </w:rPr>
        <w:t>mais qui revient</w:t>
      </w:r>
      <w:r w:rsidR="0046142F">
        <w:rPr>
          <w:szCs w:val="32"/>
          <w:lang w:eastAsia="en-US"/>
        </w:rPr>
        <w:t>.</w:t>
      </w:r>
    </w:p>
    <w:p w14:paraId="09B01223" w14:textId="77777777" w:rsidR="0046142F" w:rsidRDefault="0046142F" w:rsidP="0046142F">
      <w:pPr>
        <w:rPr>
          <w:szCs w:val="32"/>
          <w:lang w:eastAsia="en-US"/>
        </w:rPr>
      </w:pPr>
      <w:r>
        <w:rPr>
          <w:lang w:eastAsia="en-US"/>
        </w:rPr>
        <w:t>— </w:t>
      </w:r>
      <w:r w:rsidR="003148C9">
        <w:rPr>
          <w:szCs w:val="32"/>
          <w:lang w:eastAsia="en-US"/>
        </w:rPr>
        <w:t>Ne rompez pas l</w:t>
      </w:r>
      <w:r>
        <w:rPr>
          <w:szCs w:val="32"/>
          <w:lang w:eastAsia="en-US"/>
        </w:rPr>
        <w:t>’</w:t>
      </w:r>
      <w:r w:rsidR="003148C9">
        <w:rPr>
          <w:szCs w:val="32"/>
          <w:lang w:eastAsia="en-US"/>
        </w:rPr>
        <w:t>entrevue</w:t>
      </w:r>
      <w:r>
        <w:rPr>
          <w:szCs w:val="32"/>
          <w:lang w:eastAsia="en-US"/>
        </w:rPr>
        <w:t xml:space="preserve">, </w:t>
      </w:r>
      <w:r w:rsidR="003148C9">
        <w:rPr>
          <w:szCs w:val="32"/>
          <w:lang w:eastAsia="en-US"/>
        </w:rPr>
        <w:t>belle dame</w:t>
      </w:r>
      <w:r>
        <w:rPr>
          <w:szCs w:val="32"/>
          <w:lang w:eastAsia="en-US"/>
        </w:rPr>
        <w:t xml:space="preserve">, </w:t>
      </w:r>
      <w:r w:rsidR="003148C9">
        <w:rPr>
          <w:szCs w:val="32"/>
          <w:lang w:eastAsia="en-US"/>
        </w:rPr>
        <w:t>dit-il</w:t>
      </w:r>
      <w:r>
        <w:rPr>
          <w:szCs w:val="32"/>
          <w:lang w:eastAsia="en-US"/>
        </w:rPr>
        <w:t xml:space="preserve">, </w:t>
      </w:r>
      <w:r w:rsidR="003148C9">
        <w:rPr>
          <w:szCs w:val="32"/>
          <w:lang w:eastAsia="en-US"/>
        </w:rPr>
        <w:t>avant d</w:t>
      </w:r>
      <w:r>
        <w:rPr>
          <w:szCs w:val="32"/>
          <w:lang w:eastAsia="en-US"/>
        </w:rPr>
        <w:t>’</w:t>
      </w:r>
      <w:r w:rsidR="003148C9">
        <w:rPr>
          <w:szCs w:val="32"/>
          <w:lang w:eastAsia="en-US"/>
        </w:rPr>
        <w:t>avoir entendu les propositions que je vous apporte</w:t>
      </w:r>
      <w:r>
        <w:rPr>
          <w:szCs w:val="32"/>
          <w:lang w:eastAsia="en-US"/>
        </w:rPr>
        <w:t xml:space="preserve">… </w:t>
      </w:r>
      <w:r w:rsidR="003148C9">
        <w:rPr>
          <w:szCs w:val="32"/>
          <w:lang w:eastAsia="en-US"/>
        </w:rPr>
        <w:t>et souffrez que je vous rappelle qu</w:t>
      </w:r>
      <w:r>
        <w:rPr>
          <w:szCs w:val="32"/>
          <w:lang w:eastAsia="en-US"/>
        </w:rPr>
        <w:t>’</w:t>
      </w:r>
      <w:r w:rsidR="003148C9">
        <w:rPr>
          <w:szCs w:val="32"/>
          <w:lang w:eastAsia="en-US"/>
        </w:rPr>
        <w:t>une mère</w:t>
      </w:r>
      <w:r>
        <w:rPr>
          <w:szCs w:val="32"/>
          <w:lang w:eastAsia="en-US"/>
        </w:rPr>
        <w:t xml:space="preserve">… </w:t>
      </w:r>
      <w:r w:rsidR="003148C9">
        <w:rPr>
          <w:szCs w:val="32"/>
          <w:lang w:eastAsia="en-US"/>
        </w:rPr>
        <w:t>une bonne mère comme vous</w:t>
      </w:r>
      <w:r>
        <w:rPr>
          <w:szCs w:val="32"/>
          <w:lang w:eastAsia="en-US"/>
        </w:rPr>
        <w:t xml:space="preserve">, </w:t>
      </w:r>
      <w:r w:rsidR="003148C9">
        <w:rPr>
          <w:szCs w:val="32"/>
          <w:lang w:eastAsia="en-US"/>
        </w:rPr>
        <w:t>madame</w:t>
      </w:r>
      <w:r>
        <w:rPr>
          <w:szCs w:val="32"/>
          <w:lang w:eastAsia="en-US"/>
        </w:rPr>
        <w:t xml:space="preserve">, </w:t>
      </w:r>
      <w:r w:rsidR="003148C9">
        <w:rPr>
          <w:szCs w:val="32"/>
          <w:lang w:eastAsia="en-US"/>
        </w:rPr>
        <w:t>ne sauve rien en mourant</w:t>
      </w:r>
      <w:r>
        <w:rPr>
          <w:szCs w:val="32"/>
          <w:lang w:eastAsia="en-US"/>
        </w:rPr>
        <w:t xml:space="preserve">, </w:t>
      </w:r>
      <w:r w:rsidR="003148C9">
        <w:rPr>
          <w:szCs w:val="32"/>
          <w:lang w:eastAsia="en-US"/>
        </w:rPr>
        <w:t>puisque ses enfants restent après elle</w:t>
      </w:r>
      <w:r>
        <w:rPr>
          <w:szCs w:val="32"/>
          <w:lang w:eastAsia="en-US"/>
        </w:rPr>
        <w:t>.</w:t>
      </w:r>
    </w:p>
    <w:p w14:paraId="1FF66205" w14:textId="77777777" w:rsidR="0046142F" w:rsidRDefault="003148C9" w:rsidP="0046142F">
      <w:pPr>
        <w:rPr>
          <w:szCs w:val="32"/>
          <w:lang w:eastAsia="en-US"/>
        </w:rPr>
      </w:pPr>
      <w:r>
        <w:rPr>
          <w:szCs w:val="32"/>
          <w:lang w:eastAsia="en-US"/>
        </w:rPr>
        <w:t>Berthe se laissa retomber sur son fauteuil</w:t>
      </w:r>
      <w:r w:rsidR="0046142F">
        <w:rPr>
          <w:szCs w:val="32"/>
          <w:lang w:eastAsia="en-US"/>
        </w:rPr>
        <w:t>.</w:t>
      </w:r>
    </w:p>
    <w:p w14:paraId="0D328CE4" w14:textId="77777777" w:rsidR="0046142F" w:rsidRDefault="0046142F" w:rsidP="0046142F">
      <w:pPr>
        <w:rPr>
          <w:szCs w:val="32"/>
          <w:lang w:eastAsia="en-US"/>
        </w:rPr>
      </w:pPr>
      <w:r>
        <w:rPr>
          <w:lang w:eastAsia="en-US"/>
        </w:rPr>
        <w:t>— </w:t>
      </w:r>
      <w:r w:rsidR="003148C9">
        <w:rPr>
          <w:szCs w:val="32"/>
          <w:lang w:eastAsia="en-US"/>
        </w:rPr>
        <w:t>Que voulez-vous de moi</w:t>
      </w:r>
      <w:r>
        <w:rPr>
          <w:szCs w:val="32"/>
          <w:lang w:eastAsia="en-US"/>
        </w:rPr>
        <w:t xml:space="preserve"> ? </w:t>
      </w:r>
      <w:r w:rsidR="003148C9">
        <w:rPr>
          <w:szCs w:val="32"/>
          <w:lang w:eastAsia="en-US"/>
        </w:rPr>
        <w:t>murmura-t-elle</w:t>
      </w:r>
      <w:r>
        <w:rPr>
          <w:szCs w:val="32"/>
          <w:lang w:eastAsia="en-US"/>
        </w:rPr>
        <w:t>.</w:t>
      </w:r>
    </w:p>
    <w:p w14:paraId="15359072" w14:textId="77777777" w:rsidR="0046142F" w:rsidRDefault="0046142F" w:rsidP="0046142F">
      <w:pPr>
        <w:rPr>
          <w:szCs w:val="32"/>
          <w:lang w:eastAsia="en-US"/>
        </w:rPr>
      </w:pPr>
      <w:r>
        <w:rPr>
          <w:lang w:eastAsia="en-US"/>
        </w:rPr>
        <w:t>— </w:t>
      </w:r>
      <w:r w:rsidR="003148C9">
        <w:rPr>
          <w:szCs w:val="32"/>
          <w:lang w:eastAsia="en-US"/>
        </w:rPr>
        <w:t>Je veux vous sauver</w:t>
      </w:r>
      <w:r>
        <w:rPr>
          <w:szCs w:val="32"/>
          <w:lang w:eastAsia="en-US"/>
        </w:rPr>
        <w:t xml:space="preserve">, </w:t>
      </w:r>
      <w:r w:rsidR="003148C9">
        <w:rPr>
          <w:szCs w:val="32"/>
          <w:lang w:eastAsia="en-US"/>
        </w:rPr>
        <w:t>belle dame</w:t>
      </w:r>
      <w:r>
        <w:rPr>
          <w:szCs w:val="32"/>
          <w:lang w:eastAsia="en-US"/>
        </w:rPr>
        <w:t xml:space="preserve">… </w:t>
      </w:r>
      <w:r w:rsidR="003148C9">
        <w:rPr>
          <w:szCs w:val="32"/>
          <w:lang w:eastAsia="en-US"/>
        </w:rPr>
        <w:t>après vous avoir perdue</w:t>
      </w:r>
      <w:r>
        <w:rPr>
          <w:szCs w:val="32"/>
          <w:lang w:eastAsia="en-US"/>
        </w:rPr>
        <w:t xml:space="preserve">… </w:t>
      </w:r>
      <w:r w:rsidR="003148C9">
        <w:rPr>
          <w:szCs w:val="32"/>
          <w:lang w:eastAsia="en-US"/>
        </w:rPr>
        <w:t>Vous voyez bien</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je parle franchement</w:t>
      </w:r>
      <w:r>
        <w:rPr>
          <w:szCs w:val="32"/>
          <w:lang w:eastAsia="en-US"/>
        </w:rPr>
        <w:t xml:space="preserve">… </w:t>
      </w:r>
      <w:r w:rsidR="003148C9">
        <w:rPr>
          <w:szCs w:val="32"/>
          <w:lang w:eastAsia="en-US"/>
        </w:rPr>
        <w:t>brutalement même</w:t>
      </w:r>
      <w:r>
        <w:rPr>
          <w:szCs w:val="32"/>
          <w:lang w:eastAsia="en-US"/>
        </w:rPr>
        <w:t xml:space="preserve"> : </w:t>
      </w:r>
      <w:r w:rsidR="003148C9">
        <w:rPr>
          <w:szCs w:val="32"/>
          <w:lang w:eastAsia="en-US"/>
        </w:rPr>
        <w:t>c</w:t>
      </w:r>
      <w:r>
        <w:rPr>
          <w:szCs w:val="32"/>
          <w:lang w:eastAsia="en-US"/>
        </w:rPr>
        <w:t>’</w:t>
      </w:r>
      <w:r w:rsidR="003148C9">
        <w:rPr>
          <w:szCs w:val="32"/>
          <w:lang w:eastAsia="en-US"/>
        </w:rPr>
        <w:t>est ma manière</w:t>
      </w:r>
      <w:r>
        <w:rPr>
          <w:szCs w:val="32"/>
          <w:lang w:eastAsia="en-US"/>
        </w:rPr>
        <w:t xml:space="preserve">… </w:t>
      </w:r>
      <w:r w:rsidR="003148C9">
        <w:rPr>
          <w:szCs w:val="32"/>
          <w:lang w:eastAsia="en-US"/>
        </w:rPr>
        <w:t>Je vous ai attaquée de tous côtés à la fois</w:t>
      </w:r>
      <w:r>
        <w:rPr>
          <w:szCs w:val="32"/>
          <w:lang w:eastAsia="en-US"/>
        </w:rPr>
        <w:t xml:space="preserve"> ; </w:t>
      </w:r>
      <w:r w:rsidR="003148C9">
        <w:rPr>
          <w:szCs w:val="32"/>
          <w:lang w:eastAsia="en-US"/>
        </w:rPr>
        <w:t>il le fallait</w:t>
      </w:r>
      <w:r>
        <w:rPr>
          <w:szCs w:val="32"/>
          <w:lang w:eastAsia="en-US"/>
        </w:rPr>
        <w:t xml:space="preserve">… </w:t>
      </w:r>
      <w:r w:rsidR="003148C9">
        <w:rPr>
          <w:szCs w:val="32"/>
          <w:lang w:eastAsia="en-US"/>
        </w:rPr>
        <w:t>Maintenant</w:t>
      </w:r>
      <w:r>
        <w:rPr>
          <w:szCs w:val="32"/>
          <w:lang w:eastAsia="en-US"/>
        </w:rPr>
        <w:t xml:space="preserve">, </w:t>
      </w:r>
      <w:r w:rsidR="003148C9">
        <w:rPr>
          <w:szCs w:val="32"/>
          <w:lang w:eastAsia="en-US"/>
        </w:rPr>
        <w:t>je vais mettre un baume sur toutes vos blessures</w:t>
      </w:r>
      <w:r>
        <w:rPr>
          <w:szCs w:val="32"/>
          <w:lang w:eastAsia="en-US"/>
        </w:rPr>
        <w:t>.</w:t>
      </w:r>
    </w:p>
    <w:p w14:paraId="05A0F6E3" w14:textId="77777777" w:rsidR="0046142F" w:rsidRDefault="003148C9" w:rsidP="0046142F">
      <w:pPr>
        <w:rPr>
          <w:szCs w:val="32"/>
          <w:lang w:eastAsia="en-US"/>
        </w:rPr>
      </w:pPr>
      <w:r>
        <w:rPr>
          <w:szCs w:val="32"/>
          <w:lang w:eastAsia="en-US"/>
        </w:rPr>
        <w:t>Il tira de sa poche un portefeuille et posa sur la table vingt billets de mille francs</w:t>
      </w:r>
      <w:r w:rsidR="0046142F">
        <w:rPr>
          <w:szCs w:val="32"/>
          <w:lang w:eastAsia="en-US"/>
        </w:rPr>
        <w:t>.</w:t>
      </w:r>
    </w:p>
    <w:p w14:paraId="378E967D" w14:textId="552DC6C7" w:rsidR="0046142F" w:rsidRDefault="0046142F" w:rsidP="0046142F">
      <w:pPr>
        <w:rPr>
          <w:szCs w:val="32"/>
          <w:lang w:eastAsia="en-US"/>
        </w:rPr>
      </w:pPr>
      <w:r>
        <w:rPr>
          <w:lang w:eastAsia="en-US"/>
        </w:rPr>
        <w:lastRenderedPageBreak/>
        <w:t>— </w:t>
      </w:r>
      <w:r w:rsidR="003148C9">
        <w:rPr>
          <w:szCs w:val="32"/>
          <w:lang w:eastAsia="en-US"/>
        </w:rPr>
        <w:t>Voici de quoi désintéresser la pauvre vieille Grièche</w:t>
      </w:r>
      <w:r>
        <w:rPr>
          <w:szCs w:val="32"/>
          <w:lang w:eastAsia="en-US"/>
        </w:rPr>
        <w:t xml:space="preserve">, </w:t>
      </w:r>
      <w:r w:rsidR="003148C9">
        <w:rPr>
          <w:szCs w:val="32"/>
          <w:lang w:eastAsia="en-US"/>
        </w:rPr>
        <w:t>dit-il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acheter un conscrit à votre cher Gabriel et payer les frais de votre voyage</w:t>
      </w:r>
      <w:r>
        <w:rPr>
          <w:szCs w:val="32"/>
          <w:lang w:eastAsia="en-US"/>
        </w:rPr>
        <w:t>.</w:t>
      </w:r>
    </w:p>
    <w:p w14:paraId="712349A8" w14:textId="77777777" w:rsidR="0046142F" w:rsidRDefault="003148C9" w:rsidP="0046142F">
      <w:pPr>
        <w:rPr>
          <w:szCs w:val="32"/>
          <w:lang w:eastAsia="en-US"/>
        </w:rPr>
      </w:pPr>
      <w:r>
        <w:rPr>
          <w:szCs w:val="32"/>
          <w:lang w:eastAsia="en-US"/>
        </w:rPr>
        <w:t>Berthe regardait ces billets de banque</w:t>
      </w:r>
      <w:r w:rsidR="0046142F">
        <w:rPr>
          <w:szCs w:val="32"/>
          <w:lang w:eastAsia="en-US"/>
        </w:rPr>
        <w:t xml:space="preserve">, </w:t>
      </w:r>
      <w:r>
        <w:rPr>
          <w:szCs w:val="32"/>
          <w:lang w:eastAsia="en-US"/>
        </w:rPr>
        <w:t>qui étaient le salut</w:t>
      </w:r>
      <w:r w:rsidR="0046142F">
        <w:rPr>
          <w:szCs w:val="32"/>
          <w:lang w:eastAsia="en-US"/>
        </w:rPr>
        <w:t>.</w:t>
      </w:r>
    </w:p>
    <w:p w14:paraId="77982371" w14:textId="5962970E" w:rsidR="0046142F" w:rsidRDefault="0046142F" w:rsidP="0046142F">
      <w:pPr>
        <w:rPr>
          <w:szCs w:val="32"/>
          <w:lang w:eastAsia="en-US"/>
        </w:rPr>
      </w:pPr>
      <w:r>
        <w:rPr>
          <w:lang w:eastAsia="en-US"/>
        </w:rPr>
        <w:t>— </w:t>
      </w:r>
      <w:r w:rsidR="003148C9">
        <w:rPr>
          <w:szCs w:val="32"/>
          <w:lang w:eastAsia="en-US"/>
        </w:rPr>
        <w:t>Ils sont à vous</w:t>
      </w:r>
      <w:r>
        <w:rPr>
          <w:szCs w:val="32"/>
          <w:lang w:eastAsia="en-US"/>
        </w:rPr>
        <w:t xml:space="preserve">, </w:t>
      </w:r>
      <w:r w:rsidR="003148C9">
        <w:rPr>
          <w:szCs w:val="32"/>
          <w:lang w:eastAsia="en-US"/>
        </w:rPr>
        <w:t xml:space="preserve">dit encore </w:t>
      </w:r>
      <w:r>
        <w:rPr>
          <w:szCs w:val="32"/>
          <w:lang w:eastAsia="en-US"/>
        </w:rPr>
        <w:t>M. </w:t>
      </w:r>
      <w:r w:rsidR="003148C9">
        <w:rPr>
          <w:szCs w:val="32"/>
          <w:lang w:eastAsia="en-US"/>
        </w:rPr>
        <w:t>Fargeau</w:t>
      </w:r>
      <w:r>
        <w:rPr>
          <w:szCs w:val="32"/>
          <w:lang w:eastAsia="en-US"/>
        </w:rPr>
        <w:t>.</w:t>
      </w:r>
    </w:p>
    <w:p w14:paraId="3B985EEA" w14:textId="77777777" w:rsidR="0046142F" w:rsidRDefault="0046142F" w:rsidP="0046142F">
      <w:pPr>
        <w:rPr>
          <w:szCs w:val="32"/>
          <w:lang w:eastAsia="en-US"/>
        </w:rPr>
      </w:pPr>
      <w:r>
        <w:rPr>
          <w:lang w:eastAsia="en-US"/>
        </w:rPr>
        <w:t>— </w:t>
      </w:r>
      <w:r w:rsidR="003148C9">
        <w:rPr>
          <w:szCs w:val="32"/>
          <w:lang w:eastAsia="en-US"/>
        </w:rPr>
        <w:t>À quel prix</w:t>
      </w:r>
      <w:r>
        <w:rPr>
          <w:szCs w:val="32"/>
          <w:lang w:eastAsia="en-US"/>
        </w:rPr>
        <w:t xml:space="preserve"> ? </w:t>
      </w:r>
      <w:r w:rsidR="003148C9">
        <w:rPr>
          <w:szCs w:val="32"/>
          <w:lang w:eastAsia="en-US"/>
        </w:rPr>
        <w:t>demanda Berthe</w:t>
      </w:r>
      <w:r>
        <w:rPr>
          <w:szCs w:val="32"/>
          <w:lang w:eastAsia="en-US"/>
        </w:rPr>
        <w:t>.</w:t>
      </w:r>
    </w:p>
    <w:p w14:paraId="7F3CEA53" w14:textId="3604F2D8" w:rsidR="0046142F" w:rsidRDefault="0046142F" w:rsidP="0046142F">
      <w:pPr>
        <w:rPr>
          <w:szCs w:val="32"/>
          <w:lang w:eastAsia="en-US"/>
        </w:rPr>
      </w:pPr>
      <w:r>
        <w:rPr>
          <w:lang w:eastAsia="en-US"/>
        </w:rPr>
        <w:t>— </w:t>
      </w:r>
      <w:r w:rsidR="003148C9">
        <w:rPr>
          <w:szCs w:val="32"/>
          <w:lang w:eastAsia="en-US"/>
        </w:rPr>
        <w:t>Votre éloignement d</w:t>
      </w:r>
      <w:r>
        <w:rPr>
          <w:szCs w:val="32"/>
          <w:lang w:eastAsia="en-US"/>
        </w:rPr>
        <w:t>’</w:t>
      </w:r>
      <w:r w:rsidR="003148C9">
        <w:rPr>
          <w:szCs w:val="32"/>
          <w:lang w:eastAsia="en-US"/>
        </w:rPr>
        <w:t>abord</w:t>
      </w:r>
      <w:r>
        <w:rPr>
          <w:szCs w:val="32"/>
          <w:lang w:eastAsia="en-US"/>
        </w:rPr>
        <w:t xml:space="preserve">, </w:t>
      </w:r>
      <w:r w:rsidR="003148C9">
        <w:rPr>
          <w:szCs w:val="32"/>
          <w:lang w:eastAsia="en-US"/>
        </w:rPr>
        <w:t>répondit Fargeau</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puis votre signature apposée au bas de ce chiffon de papier</w:t>
      </w:r>
      <w:r>
        <w:rPr>
          <w:szCs w:val="32"/>
          <w:lang w:eastAsia="en-US"/>
        </w:rPr>
        <w:t xml:space="preserve">… </w:t>
      </w:r>
      <w:r w:rsidR="003148C9">
        <w:rPr>
          <w:szCs w:val="32"/>
          <w:lang w:eastAsia="en-US"/>
        </w:rPr>
        <w:t>Je dis votre vraie signature</w:t>
      </w:r>
      <w:r>
        <w:rPr>
          <w:szCs w:val="32"/>
          <w:lang w:eastAsia="en-US"/>
        </w:rPr>
        <w:t xml:space="preserve"> : </w:t>
      </w:r>
      <w:r w:rsidR="003148C9">
        <w:rPr>
          <w:szCs w:val="32"/>
          <w:lang w:eastAsia="en-US"/>
        </w:rPr>
        <w:t xml:space="preserve">Berthe </w:t>
      </w:r>
      <w:proofErr w:type="spellStart"/>
      <w:r w:rsidR="003148C9">
        <w:rPr>
          <w:szCs w:val="32"/>
          <w:lang w:eastAsia="en-US"/>
        </w:rPr>
        <w:t>Crébu</w:t>
      </w:r>
      <w:proofErr w:type="spellEnd"/>
      <w:r>
        <w:rPr>
          <w:szCs w:val="32"/>
          <w:lang w:eastAsia="en-US"/>
        </w:rPr>
        <w:t>.</w:t>
      </w:r>
    </w:p>
    <w:p w14:paraId="2E154FAC" w14:textId="4B4ACDCB" w:rsidR="0046142F" w:rsidRDefault="003148C9" w:rsidP="0046142F">
      <w:pPr>
        <w:rPr>
          <w:szCs w:val="32"/>
          <w:lang w:eastAsia="en-US"/>
        </w:rPr>
      </w:pPr>
      <w:r>
        <w:rPr>
          <w:szCs w:val="32"/>
          <w:lang w:eastAsia="en-US"/>
        </w:rPr>
        <w:t xml:space="preserve">Ce chiffon de papier était un acte sur timbre par lequel Berthe déclarait renoncer en faveur de </w:t>
      </w:r>
      <w:r w:rsidR="0046142F">
        <w:rPr>
          <w:szCs w:val="32"/>
          <w:lang w:eastAsia="en-US"/>
        </w:rPr>
        <w:t>M. (</w:t>
      </w:r>
      <w:r>
        <w:rPr>
          <w:szCs w:val="32"/>
          <w:lang w:eastAsia="en-US"/>
        </w:rPr>
        <w:t>le nom restait en blanc</w:t>
      </w:r>
      <w:r w:rsidR="0046142F">
        <w:rPr>
          <w:szCs w:val="32"/>
          <w:lang w:eastAsia="en-US"/>
        </w:rPr>
        <w:t xml:space="preserve">) </w:t>
      </w:r>
      <w:r>
        <w:rPr>
          <w:szCs w:val="32"/>
          <w:lang w:eastAsia="en-US"/>
        </w:rPr>
        <w:t xml:space="preserve">à tous les biens meubles et immeubles qui pourraient lui revenir de la succession de Jean </w:t>
      </w:r>
      <w:proofErr w:type="spellStart"/>
      <w:r>
        <w:rPr>
          <w:szCs w:val="32"/>
          <w:lang w:eastAsia="en-US"/>
        </w:rPr>
        <w:t>Crébu</w:t>
      </w:r>
      <w:proofErr w:type="spellEnd"/>
      <w:r w:rsidR="0046142F">
        <w:rPr>
          <w:szCs w:val="32"/>
          <w:lang w:eastAsia="en-US"/>
        </w:rPr>
        <w:t>.</w:t>
      </w:r>
    </w:p>
    <w:p w14:paraId="0F4884D2" w14:textId="2DDA4CF0" w:rsidR="0046142F" w:rsidRDefault="003148C9" w:rsidP="0046142F">
      <w:pPr>
        <w:rPr>
          <w:szCs w:val="32"/>
          <w:lang w:eastAsia="en-US"/>
        </w:rPr>
      </w:pPr>
      <w:r>
        <w:rPr>
          <w:szCs w:val="32"/>
          <w:lang w:eastAsia="en-US"/>
        </w:rPr>
        <w:t>Comme on voit</w:t>
      </w:r>
      <w:r w:rsidR="0046142F">
        <w:rPr>
          <w:szCs w:val="32"/>
          <w:lang w:eastAsia="en-US"/>
        </w:rPr>
        <w:t>, M. </w:t>
      </w:r>
      <w:r>
        <w:rPr>
          <w:szCs w:val="32"/>
          <w:lang w:eastAsia="en-US"/>
        </w:rPr>
        <w:t>Fargeau avait vraiment manœuvré comme un ange</w:t>
      </w:r>
      <w:r w:rsidR="0046142F">
        <w:rPr>
          <w:szCs w:val="32"/>
          <w:lang w:eastAsia="en-US"/>
        </w:rPr>
        <w:t> !</w:t>
      </w:r>
    </w:p>
    <w:p w14:paraId="0C048183" w14:textId="77777777" w:rsidR="0046142F" w:rsidRDefault="003148C9" w:rsidP="0046142F">
      <w:pPr>
        <w:rPr>
          <w:szCs w:val="32"/>
          <w:lang w:eastAsia="en-US"/>
        </w:rPr>
      </w:pPr>
      <w:r>
        <w:rPr>
          <w:szCs w:val="32"/>
          <w:lang w:eastAsia="en-US"/>
        </w:rPr>
        <w:t>Une fois ce chiffon signé</w:t>
      </w:r>
      <w:r w:rsidR="0046142F">
        <w:rPr>
          <w:szCs w:val="32"/>
          <w:lang w:eastAsia="en-US"/>
        </w:rPr>
        <w:t xml:space="preserve">, </w:t>
      </w:r>
      <w:r>
        <w:rPr>
          <w:szCs w:val="32"/>
          <w:lang w:eastAsia="en-US"/>
        </w:rPr>
        <w:t>il tenait ses cohéritiers</w:t>
      </w:r>
      <w:r w:rsidR="0046142F">
        <w:rPr>
          <w:szCs w:val="32"/>
          <w:lang w:eastAsia="en-US"/>
        </w:rPr>
        <w:t>.</w:t>
      </w:r>
    </w:p>
    <w:p w14:paraId="4762E31E" w14:textId="77777777" w:rsidR="0046142F" w:rsidRDefault="003148C9" w:rsidP="0046142F">
      <w:pPr>
        <w:rPr>
          <w:szCs w:val="32"/>
          <w:lang w:eastAsia="en-US"/>
        </w:rPr>
      </w:pPr>
      <w:r>
        <w:rPr>
          <w:szCs w:val="32"/>
          <w:lang w:eastAsia="en-US"/>
        </w:rPr>
        <w:t>Il venait au lieu et place de Berthe</w:t>
      </w:r>
      <w:r w:rsidR="0046142F">
        <w:rPr>
          <w:szCs w:val="32"/>
          <w:lang w:eastAsia="en-US"/>
        </w:rPr>
        <w:t xml:space="preserve"> ; </w:t>
      </w:r>
      <w:r>
        <w:rPr>
          <w:szCs w:val="32"/>
          <w:lang w:eastAsia="en-US"/>
        </w:rPr>
        <w:t>il profitait de la clause résolutoire du fameux testament</w:t>
      </w:r>
      <w:r w:rsidR="0046142F">
        <w:rPr>
          <w:szCs w:val="32"/>
          <w:lang w:eastAsia="en-US"/>
        </w:rPr>
        <w:t xml:space="preserve"> : </w:t>
      </w:r>
      <w:r>
        <w:rPr>
          <w:szCs w:val="32"/>
          <w:lang w:eastAsia="en-US"/>
        </w:rPr>
        <w:t>il était riche à quatre millions</w:t>
      </w:r>
      <w:r w:rsidR="0046142F">
        <w:rPr>
          <w:szCs w:val="32"/>
          <w:lang w:eastAsia="en-US"/>
        </w:rPr>
        <w:t> !</w:t>
      </w:r>
    </w:p>
    <w:p w14:paraId="71847784" w14:textId="77777777" w:rsidR="0046142F" w:rsidRDefault="003148C9" w:rsidP="0046142F">
      <w:pPr>
        <w:rPr>
          <w:szCs w:val="32"/>
          <w:lang w:eastAsia="en-US"/>
        </w:rPr>
      </w:pPr>
      <w:r>
        <w:rPr>
          <w:szCs w:val="32"/>
          <w:lang w:eastAsia="en-US"/>
        </w:rPr>
        <w:t>Oh</w:t>
      </w:r>
      <w:r w:rsidR="0046142F">
        <w:rPr>
          <w:szCs w:val="32"/>
          <w:lang w:eastAsia="en-US"/>
        </w:rPr>
        <w:t xml:space="preserve"> ! </w:t>
      </w:r>
      <w:r>
        <w:rPr>
          <w:szCs w:val="32"/>
          <w:lang w:eastAsia="en-US"/>
        </w:rPr>
        <w:t>le brave homme</w:t>
      </w:r>
      <w:r w:rsidR="0046142F">
        <w:rPr>
          <w:szCs w:val="32"/>
          <w:lang w:eastAsia="en-US"/>
        </w:rPr>
        <w:t xml:space="preserve"> ! </w:t>
      </w:r>
      <w:r>
        <w:rPr>
          <w:szCs w:val="32"/>
          <w:lang w:eastAsia="en-US"/>
        </w:rPr>
        <w:t>mais il fallait que ce chiffon de papier fût signé</w:t>
      </w:r>
      <w:r w:rsidR="0046142F">
        <w:rPr>
          <w:szCs w:val="32"/>
          <w:lang w:eastAsia="en-US"/>
        </w:rPr>
        <w:t>.</w:t>
      </w:r>
    </w:p>
    <w:p w14:paraId="07040440" w14:textId="77777777" w:rsidR="0046142F" w:rsidRDefault="003148C9" w:rsidP="0046142F">
      <w:pPr>
        <w:rPr>
          <w:szCs w:val="32"/>
          <w:lang w:eastAsia="en-US"/>
        </w:rPr>
      </w:pPr>
      <w:r>
        <w:rPr>
          <w:szCs w:val="32"/>
          <w:lang w:eastAsia="en-US"/>
        </w:rPr>
        <w:t>Berthe le lut</w:t>
      </w:r>
      <w:r w:rsidR="0046142F">
        <w:rPr>
          <w:szCs w:val="32"/>
          <w:lang w:eastAsia="en-US"/>
        </w:rPr>
        <w:t>.</w:t>
      </w:r>
    </w:p>
    <w:p w14:paraId="37AEDED9" w14:textId="77777777" w:rsidR="0046142F" w:rsidRDefault="0046142F" w:rsidP="0046142F">
      <w:pPr>
        <w:rPr>
          <w:szCs w:val="32"/>
          <w:lang w:eastAsia="en-US"/>
        </w:rPr>
      </w:pPr>
      <w:r>
        <w:rPr>
          <w:lang w:eastAsia="en-US"/>
        </w:rPr>
        <w:t>— </w:t>
      </w:r>
      <w:r w:rsidR="003148C9">
        <w:rPr>
          <w:szCs w:val="32"/>
          <w:lang w:eastAsia="en-US"/>
        </w:rPr>
        <w:t>Monsieur</w:t>
      </w:r>
      <w:r>
        <w:rPr>
          <w:szCs w:val="32"/>
          <w:lang w:eastAsia="en-US"/>
        </w:rPr>
        <w:t xml:space="preserve">, </w:t>
      </w:r>
      <w:r w:rsidR="003148C9">
        <w:rPr>
          <w:szCs w:val="32"/>
          <w:lang w:eastAsia="en-US"/>
        </w:rPr>
        <w:t>dit-elle</w:t>
      </w:r>
      <w:r>
        <w:rPr>
          <w:szCs w:val="32"/>
          <w:lang w:eastAsia="en-US"/>
        </w:rPr>
        <w:t xml:space="preserve">, </w:t>
      </w:r>
      <w:r w:rsidR="003148C9">
        <w:rPr>
          <w:szCs w:val="32"/>
          <w:lang w:eastAsia="en-US"/>
        </w:rPr>
        <w:t xml:space="preserve">reprenez votre argent et </w:t>
      </w:r>
      <w:proofErr w:type="spellStart"/>
      <w:r w:rsidR="003148C9">
        <w:rPr>
          <w:szCs w:val="32"/>
          <w:lang w:eastAsia="en-US"/>
        </w:rPr>
        <w:t>veuillez vous</w:t>
      </w:r>
      <w:proofErr w:type="spellEnd"/>
      <w:r w:rsidR="003148C9">
        <w:rPr>
          <w:szCs w:val="32"/>
          <w:lang w:eastAsia="en-US"/>
        </w:rPr>
        <w:t xml:space="preserve"> retirer</w:t>
      </w:r>
      <w:r>
        <w:rPr>
          <w:szCs w:val="32"/>
          <w:lang w:eastAsia="en-US"/>
        </w:rPr>
        <w:t>.</w:t>
      </w:r>
    </w:p>
    <w:p w14:paraId="284FA89C" w14:textId="77777777" w:rsidR="0046142F" w:rsidRDefault="003148C9" w:rsidP="0046142F">
      <w:pPr>
        <w:rPr>
          <w:szCs w:val="32"/>
          <w:lang w:eastAsia="en-US"/>
        </w:rPr>
      </w:pPr>
      <w:r>
        <w:rPr>
          <w:szCs w:val="32"/>
          <w:lang w:eastAsia="en-US"/>
        </w:rPr>
        <w:t>Fargeau remit les vingt mille francs dans son portefeuille</w:t>
      </w:r>
      <w:r w:rsidR="0046142F">
        <w:rPr>
          <w:szCs w:val="32"/>
          <w:lang w:eastAsia="en-US"/>
        </w:rPr>
        <w:t xml:space="preserve">, </w:t>
      </w:r>
      <w:r>
        <w:rPr>
          <w:szCs w:val="32"/>
          <w:lang w:eastAsia="en-US"/>
        </w:rPr>
        <w:t>mais il ne se retira pas</w:t>
      </w:r>
      <w:r w:rsidR="0046142F">
        <w:rPr>
          <w:szCs w:val="32"/>
          <w:lang w:eastAsia="en-US"/>
        </w:rPr>
        <w:t>.</w:t>
      </w:r>
    </w:p>
    <w:p w14:paraId="234AC65A" w14:textId="4BB60CA9" w:rsidR="0046142F" w:rsidRDefault="0046142F" w:rsidP="0046142F">
      <w:pPr>
        <w:rPr>
          <w:szCs w:val="32"/>
          <w:lang w:eastAsia="en-US"/>
        </w:rPr>
      </w:pPr>
      <w:r>
        <w:rPr>
          <w:lang w:eastAsia="en-US"/>
        </w:rPr>
        <w:lastRenderedPageBreak/>
        <w:t>— </w:t>
      </w:r>
      <w:r w:rsidR="003148C9">
        <w:rPr>
          <w:szCs w:val="32"/>
          <w:lang w:eastAsia="en-US"/>
        </w:rPr>
        <w:t>Je m</w:t>
      </w:r>
      <w:r>
        <w:rPr>
          <w:szCs w:val="32"/>
          <w:lang w:eastAsia="en-US"/>
        </w:rPr>
        <w:t>’</w:t>
      </w:r>
      <w:r w:rsidR="003148C9">
        <w:rPr>
          <w:szCs w:val="32"/>
          <w:lang w:eastAsia="en-US"/>
        </w:rPr>
        <w:t>attendais à quelque résistance</w:t>
      </w:r>
      <w:r>
        <w:rPr>
          <w:szCs w:val="32"/>
          <w:lang w:eastAsia="en-US"/>
        </w:rPr>
        <w:t xml:space="preserve">, </w:t>
      </w:r>
      <w:r w:rsidR="003148C9">
        <w:rPr>
          <w:szCs w:val="32"/>
          <w:lang w:eastAsia="en-US"/>
        </w:rPr>
        <w:t>dit-il en s</w:t>
      </w:r>
      <w:r>
        <w:rPr>
          <w:szCs w:val="32"/>
          <w:lang w:eastAsia="en-US"/>
        </w:rPr>
        <w:t>’</w:t>
      </w:r>
      <w:r w:rsidR="003148C9">
        <w:rPr>
          <w:szCs w:val="32"/>
          <w:lang w:eastAsia="en-US"/>
        </w:rPr>
        <w:t>arrangeant au contraire plus commodément dans son fauteuil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les femmes n</w:t>
      </w:r>
      <w:r>
        <w:rPr>
          <w:szCs w:val="32"/>
          <w:lang w:eastAsia="en-US"/>
        </w:rPr>
        <w:t>’</w:t>
      </w:r>
      <w:r w:rsidR="003148C9">
        <w:rPr>
          <w:szCs w:val="32"/>
          <w:lang w:eastAsia="en-US"/>
        </w:rPr>
        <w:t>entendent rien aux affaires</w:t>
      </w:r>
      <w:r>
        <w:rPr>
          <w:szCs w:val="32"/>
          <w:lang w:eastAsia="en-US"/>
        </w:rPr>
        <w:t xml:space="preserve">, </w:t>
      </w:r>
      <w:r w:rsidR="003148C9">
        <w:rPr>
          <w:szCs w:val="32"/>
          <w:lang w:eastAsia="en-US"/>
        </w:rPr>
        <w:t>et ce mot de renonciation vous choque</w:t>
      </w:r>
      <w:r>
        <w:rPr>
          <w:szCs w:val="32"/>
          <w:lang w:eastAsia="en-US"/>
        </w:rPr>
        <w:t xml:space="preserve">… </w:t>
      </w:r>
      <w:r w:rsidR="003148C9">
        <w:rPr>
          <w:szCs w:val="32"/>
          <w:lang w:eastAsia="en-US"/>
        </w:rPr>
        <w:t>mon Dieu</w:t>
      </w:r>
      <w:r>
        <w:rPr>
          <w:szCs w:val="32"/>
          <w:lang w:eastAsia="en-US"/>
        </w:rPr>
        <w:t xml:space="preserve"> ! </w:t>
      </w:r>
      <w:r w:rsidR="003148C9">
        <w:rPr>
          <w:szCs w:val="32"/>
          <w:lang w:eastAsia="en-US"/>
        </w:rPr>
        <w:t>belle dame</w:t>
      </w:r>
      <w:r>
        <w:rPr>
          <w:szCs w:val="32"/>
          <w:lang w:eastAsia="en-US"/>
        </w:rPr>
        <w:t xml:space="preserve">, </w:t>
      </w:r>
      <w:r w:rsidR="003148C9">
        <w:rPr>
          <w:szCs w:val="32"/>
          <w:lang w:eastAsia="en-US"/>
        </w:rPr>
        <w:t>vous renoncez là</w:t>
      </w:r>
      <w:r>
        <w:rPr>
          <w:szCs w:val="32"/>
          <w:lang w:eastAsia="en-US"/>
        </w:rPr>
        <w:t xml:space="preserve">, </w:t>
      </w:r>
      <w:r w:rsidR="003148C9">
        <w:rPr>
          <w:szCs w:val="32"/>
          <w:lang w:eastAsia="en-US"/>
        </w:rPr>
        <w:t>je vous en préviens</w:t>
      </w:r>
      <w:r>
        <w:rPr>
          <w:szCs w:val="32"/>
          <w:lang w:eastAsia="en-US"/>
        </w:rPr>
        <w:t xml:space="preserve">, </w:t>
      </w:r>
      <w:r w:rsidR="003148C9">
        <w:rPr>
          <w:szCs w:val="32"/>
          <w:lang w:eastAsia="en-US"/>
        </w:rPr>
        <w:t>à une chose que vous ne posséderez jamais</w:t>
      </w:r>
      <w:r>
        <w:rPr>
          <w:szCs w:val="32"/>
          <w:lang w:eastAsia="en-US"/>
        </w:rPr>
        <w:t xml:space="preserve">… </w:t>
      </w:r>
      <w:r w:rsidR="003148C9">
        <w:rPr>
          <w:szCs w:val="32"/>
          <w:lang w:eastAsia="en-US"/>
        </w:rPr>
        <w:t>c</w:t>
      </w:r>
      <w:r>
        <w:rPr>
          <w:szCs w:val="32"/>
          <w:lang w:eastAsia="en-US"/>
        </w:rPr>
        <w:t>’</w:t>
      </w:r>
      <w:r w:rsidR="003148C9">
        <w:rPr>
          <w:szCs w:val="32"/>
          <w:lang w:eastAsia="en-US"/>
        </w:rPr>
        <w:t>est une pure et simple formalité</w:t>
      </w:r>
      <w:r>
        <w:rPr>
          <w:szCs w:val="32"/>
          <w:lang w:eastAsia="en-US"/>
        </w:rPr>
        <w:t xml:space="preserve">… </w:t>
      </w:r>
      <w:r w:rsidR="003148C9">
        <w:rPr>
          <w:szCs w:val="32"/>
          <w:lang w:eastAsia="en-US"/>
        </w:rPr>
        <w:t>n</w:t>
      </w:r>
      <w:r>
        <w:rPr>
          <w:szCs w:val="32"/>
          <w:lang w:eastAsia="en-US"/>
        </w:rPr>
        <w:t>’</w:t>
      </w:r>
      <w:r w:rsidR="003148C9">
        <w:rPr>
          <w:szCs w:val="32"/>
          <w:lang w:eastAsia="en-US"/>
        </w:rPr>
        <w:t>en parlons plus</w:t>
      </w:r>
      <w:r>
        <w:rPr>
          <w:szCs w:val="32"/>
          <w:lang w:eastAsia="en-US"/>
        </w:rPr>
        <w:t xml:space="preserve">… </w:t>
      </w:r>
      <w:r w:rsidR="003148C9">
        <w:rPr>
          <w:szCs w:val="32"/>
          <w:lang w:eastAsia="en-US"/>
        </w:rPr>
        <w:t>et permettez que je vous expose ce que je vais faire contre vous</w:t>
      </w:r>
      <w:r>
        <w:rPr>
          <w:szCs w:val="32"/>
          <w:lang w:eastAsia="en-US"/>
        </w:rPr>
        <w:t xml:space="preserve">, </w:t>
      </w:r>
      <w:r w:rsidR="003148C9">
        <w:rPr>
          <w:szCs w:val="32"/>
          <w:lang w:eastAsia="en-US"/>
        </w:rPr>
        <w:t>puisque vous tenez à continuer la guerre</w:t>
      </w:r>
      <w:r>
        <w:rPr>
          <w:szCs w:val="32"/>
          <w:lang w:eastAsia="en-US"/>
        </w:rPr>
        <w:t>.</w:t>
      </w:r>
    </w:p>
    <w:p w14:paraId="265A2A19" w14:textId="14DC4A8F" w:rsidR="003148C9" w:rsidRDefault="003148C9" w:rsidP="0046142F">
      <w:pPr>
        <w:pStyle w:val="Titre2"/>
        <w:rPr>
          <w:lang w:eastAsia="en-US"/>
        </w:rPr>
      </w:pPr>
      <w:bookmarkStart w:id="136" w:name="_Toc233868104"/>
      <w:bookmarkStart w:id="137" w:name="_Toc202196798"/>
      <w:r>
        <w:rPr>
          <w:lang w:eastAsia="en-US"/>
        </w:rPr>
        <w:lastRenderedPageBreak/>
        <w:t xml:space="preserve">LE FOND DU SAC DE </w:t>
      </w:r>
      <w:r w:rsidR="0046142F">
        <w:rPr>
          <w:lang w:eastAsia="en-US"/>
        </w:rPr>
        <w:t>M. </w:t>
      </w:r>
      <w:r>
        <w:rPr>
          <w:lang w:eastAsia="en-US"/>
        </w:rPr>
        <w:t>FARGEAU</w:t>
      </w:r>
      <w:bookmarkEnd w:id="136"/>
      <w:bookmarkEnd w:id="137"/>
      <w:r>
        <w:rPr>
          <w:lang w:eastAsia="en-US"/>
        </w:rPr>
        <w:br/>
      </w:r>
    </w:p>
    <w:p w14:paraId="02B56DF7" w14:textId="77777777" w:rsidR="0046142F" w:rsidRDefault="003148C9" w:rsidP="0046142F">
      <w:pPr>
        <w:rPr>
          <w:szCs w:val="32"/>
          <w:lang w:eastAsia="en-US"/>
        </w:rPr>
      </w:pPr>
      <w:r>
        <w:rPr>
          <w:szCs w:val="32"/>
          <w:lang w:eastAsia="en-US"/>
        </w:rPr>
        <w:t>Fargeau en était arrivé au dernier acte de son mélodrame</w:t>
      </w:r>
      <w:r w:rsidR="0046142F">
        <w:rPr>
          <w:szCs w:val="32"/>
          <w:lang w:eastAsia="en-US"/>
        </w:rPr>
        <w:t xml:space="preserve">, </w:t>
      </w:r>
      <w:r>
        <w:rPr>
          <w:szCs w:val="32"/>
          <w:lang w:eastAsia="en-US"/>
        </w:rPr>
        <w:t>à cet acte où traditionnellement tous les traîtres se démasquent</w:t>
      </w:r>
      <w:r w:rsidR="0046142F">
        <w:rPr>
          <w:szCs w:val="32"/>
          <w:lang w:eastAsia="en-US"/>
        </w:rPr>
        <w:t>.</w:t>
      </w:r>
    </w:p>
    <w:p w14:paraId="41A179C8" w14:textId="77777777" w:rsidR="0046142F" w:rsidRDefault="003148C9" w:rsidP="0046142F">
      <w:pPr>
        <w:rPr>
          <w:szCs w:val="32"/>
          <w:lang w:eastAsia="en-US"/>
        </w:rPr>
      </w:pPr>
      <w:r>
        <w:rPr>
          <w:szCs w:val="32"/>
          <w:lang w:eastAsia="en-US"/>
        </w:rPr>
        <w:t>Il n</w:t>
      </w:r>
      <w:r w:rsidR="0046142F">
        <w:rPr>
          <w:szCs w:val="32"/>
          <w:lang w:eastAsia="en-US"/>
        </w:rPr>
        <w:t>’</w:t>
      </w:r>
      <w:r>
        <w:rPr>
          <w:szCs w:val="32"/>
          <w:lang w:eastAsia="en-US"/>
        </w:rPr>
        <w:t>avait plus besoin de dissimuler</w:t>
      </w:r>
      <w:r w:rsidR="0046142F">
        <w:rPr>
          <w:szCs w:val="32"/>
          <w:lang w:eastAsia="en-US"/>
        </w:rPr>
        <w:t xml:space="preserve">. </w:t>
      </w:r>
      <w:r>
        <w:rPr>
          <w:szCs w:val="32"/>
          <w:lang w:eastAsia="en-US"/>
        </w:rPr>
        <w:t>Au contraire</w:t>
      </w:r>
      <w:r w:rsidR="0046142F">
        <w:rPr>
          <w:szCs w:val="32"/>
          <w:lang w:eastAsia="en-US"/>
        </w:rPr>
        <w:t xml:space="preserve">, </w:t>
      </w:r>
      <w:r>
        <w:rPr>
          <w:szCs w:val="32"/>
          <w:lang w:eastAsia="en-US"/>
        </w:rPr>
        <w:t>il avait besoin de se faire bien terrible</w:t>
      </w:r>
      <w:r w:rsidR="0046142F">
        <w:rPr>
          <w:szCs w:val="32"/>
          <w:lang w:eastAsia="en-US"/>
        </w:rPr>
        <w:t>.</w:t>
      </w:r>
    </w:p>
    <w:p w14:paraId="5B94B62C" w14:textId="77777777" w:rsidR="0046142F" w:rsidRDefault="003148C9" w:rsidP="0046142F">
      <w:pPr>
        <w:rPr>
          <w:szCs w:val="32"/>
          <w:lang w:eastAsia="en-US"/>
        </w:rPr>
      </w:pPr>
      <w:r>
        <w:rPr>
          <w:szCs w:val="32"/>
          <w:lang w:eastAsia="en-US"/>
        </w:rPr>
        <w:t>Il avait dit à madame de Marans</w:t>
      </w:r>
      <w:r w:rsidR="0046142F">
        <w:rPr>
          <w:szCs w:val="32"/>
          <w:lang w:eastAsia="en-US"/>
        </w:rPr>
        <w:t> :</w:t>
      </w:r>
    </w:p>
    <w:p w14:paraId="52D54449" w14:textId="77777777" w:rsidR="0046142F" w:rsidRDefault="0046142F" w:rsidP="0046142F">
      <w:pPr>
        <w:rPr>
          <w:szCs w:val="32"/>
          <w:lang w:eastAsia="en-US"/>
        </w:rPr>
      </w:pPr>
      <w:r>
        <w:rPr>
          <w:lang w:eastAsia="en-US"/>
        </w:rPr>
        <w:t>— </w:t>
      </w:r>
      <w:r w:rsidR="003148C9">
        <w:rPr>
          <w:szCs w:val="32"/>
          <w:lang w:eastAsia="en-US"/>
        </w:rPr>
        <w:t>Puisque vous voulez la guerre</w:t>
      </w:r>
      <w:r>
        <w:rPr>
          <w:szCs w:val="32"/>
          <w:lang w:eastAsia="en-US"/>
        </w:rPr>
        <w:t xml:space="preserve">, </w:t>
      </w:r>
      <w:r w:rsidR="003148C9">
        <w:rPr>
          <w:szCs w:val="32"/>
          <w:lang w:eastAsia="en-US"/>
        </w:rPr>
        <w:t>je vais vous exposer mon plan de bataille</w:t>
      </w:r>
      <w:r>
        <w:rPr>
          <w:szCs w:val="32"/>
          <w:lang w:eastAsia="en-US"/>
        </w:rPr>
        <w:t>.</w:t>
      </w:r>
    </w:p>
    <w:p w14:paraId="3497D321" w14:textId="77777777" w:rsidR="0046142F" w:rsidRDefault="003148C9" w:rsidP="0046142F">
      <w:pPr>
        <w:rPr>
          <w:szCs w:val="32"/>
          <w:lang w:eastAsia="en-US"/>
        </w:rPr>
      </w:pPr>
      <w:r>
        <w:rPr>
          <w:szCs w:val="32"/>
          <w:lang w:eastAsia="en-US"/>
        </w:rPr>
        <w:t>Si Berthe avait connu le monde</w:t>
      </w:r>
      <w:r w:rsidR="0046142F">
        <w:rPr>
          <w:szCs w:val="32"/>
          <w:lang w:eastAsia="en-US"/>
        </w:rPr>
        <w:t xml:space="preserve">, </w:t>
      </w:r>
      <w:r>
        <w:rPr>
          <w:szCs w:val="32"/>
          <w:lang w:eastAsia="en-US"/>
        </w:rPr>
        <w:t>elle aurait su que la menace est toujours une preuve du désir qu</w:t>
      </w:r>
      <w:r w:rsidR="0046142F">
        <w:rPr>
          <w:szCs w:val="32"/>
          <w:lang w:eastAsia="en-US"/>
        </w:rPr>
        <w:t>’</w:t>
      </w:r>
      <w:r>
        <w:rPr>
          <w:szCs w:val="32"/>
          <w:lang w:eastAsia="en-US"/>
        </w:rPr>
        <w:t>on a d</w:t>
      </w:r>
      <w:r w:rsidR="0046142F">
        <w:rPr>
          <w:szCs w:val="32"/>
          <w:lang w:eastAsia="en-US"/>
        </w:rPr>
        <w:t>’</w:t>
      </w:r>
      <w:r>
        <w:rPr>
          <w:szCs w:val="32"/>
          <w:lang w:eastAsia="en-US"/>
        </w:rPr>
        <w:t>entrer en accommodement</w:t>
      </w:r>
      <w:r w:rsidR="0046142F">
        <w:rPr>
          <w:szCs w:val="32"/>
          <w:lang w:eastAsia="en-US"/>
        </w:rPr>
        <w:t>.</w:t>
      </w:r>
    </w:p>
    <w:p w14:paraId="603A694B" w14:textId="530D1D82" w:rsidR="0046142F" w:rsidRDefault="003148C9" w:rsidP="0046142F">
      <w:pPr>
        <w:rPr>
          <w:szCs w:val="32"/>
          <w:lang w:eastAsia="en-US"/>
        </w:rPr>
      </w:pPr>
      <w:r>
        <w:rPr>
          <w:szCs w:val="32"/>
          <w:lang w:eastAsia="en-US"/>
        </w:rPr>
        <w:t>Mais elle ne savait pas le monde</w:t>
      </w:r>
      <w:r w:rsidR="0046142F">
        <w:rPr>
          <w:szCs w:val="32"/>
          <w:lang w:eastAsia="en-US"/>
        </w:rPr>
        <w:t xml:space="preserve">, </w:t>
      </w:r>
      <w:r>
        <w:rPr>
          <w:szCs w:val="32"/>
          <w:lang w:eastAsia="en-US"/>
        </w:rPr>
        <w:t>et d</w:t>
      </w:r>
      <w:r w:rsidR="0046142F">
        <w:rPr>
          <w:szCs w:val="32"/>
          <w:lang w:eastAsia="en-US"/>
        </w:rPr>
        <w:t>’</w:t>
      </w:r>
      <w:r>
        <w:rPr>
          <w:szCs w:val="32"/>
          <w:lang w:eastAsia="en-US"/>
        </w:rPr>
        <w:t xml:space="preserve">ailleurs </w:t>
      </w:r>
      <w:r w:rsidR="0046142F">
        <w:rPr>
          <w:szCs w:val="32"/>
          <w:lang w:eastAsia="en-US"/>
        </w:rPr>
        <w:t>M. </w:t>
      </w:r>
      <w:r>
        <w:rPr>
          <w:szCs w:val="32"/>
          <w:lang w:eastAsia="en-US"/>
        </w:rPr>
        <w:t>Fargeau se trompait singulièrement sur ses intentions</w:t>
      </w:r>
      <w:r w:rsidR="0046142F">
        <w:rPr>
          <w:szCs w:val="32"/>
          <w:lang w:eastAsia="en-US"/>
        </w:rPr>
        <w:t>.</w:t>
      </w:r>
    </w:p>
    <w:p w14:paraId="0EBDBA13" w14:textId="77777777" w:rsidR="0046142F" w:rsidRDefault="003148C9" w:rsidP="0046142F">
      <w:pPr>
        <w:rPr>
          <w:szCs w:val="32"/>
          <w:lang w:eastAsia="en-US"/>
        </w:rPr>
      </w:pPr>
      <w:r>
        <w:rPr>
          <w:szCs w:val="32"/>
          <w:lang w:eastAsia="en-US"/>
        </w:rPr>
        <w:t>Berthe ne répondit point à sa dernière attaque</w:t>
      </w:r>
      <w:r w:rsidR="0046142F">
        <w:rPr>
          <w:szCs w:val="32"/>
          <w:lang w:eastAsia="en-US"/>
        </w:rPr>
        <w:t xml:space="preserve">. </w:t>
      </w:r>
      <w:r>
        <w:rPr>
          <w:szCs w:val="32"/>
          <w:lang w:eastAsia="en-US"/>
        </w:rPr>
        <w:t>Elle réfléchissait</w:t>
      </w:r>
      <w:r w:rsidR="0046142F">
        <w:rPr>
          <w:szCs w:val="32"/>
          <w:lang w:eastAsia="en-US"/>
        </w:rPr>
        <w:t>.</w:t>
      </w:r>
    </w:p>
    <w:p w14:paraId="2C72E2A6" w14:textId="19FF9F9D" w:rsidR="0046142F" w:rsidRDefault="0046142F" w:rsidP="0046142F">
      <w:pPr>
        <w:rPr>
          <w:szCs w:val="32"/>
          <w:lang w:eastAsia="en-US"/>
        </w:rPr>
      </w:pPr>
      <w:r>
        <w:rPr>
          <w:lang w:eastAsia="en-US"/>
        </w:rPr>
        <w:t>— </w:t>
      </w:r>
      <w:r w:rsidR="003148C9">
        <w:rPr>
          <w:szCs w:val="32"/>
          <w:lang w:eastAsia="en-US"/>
        </w:rPr>
        <w:t>Tout d</w:t>
      </w:r>
      <w:r>
        <w:rPr>
          <w:szCs w:val="32"/>
          <w:lang w:eastAsia="en-US"/>
        </w:rPr>
        <w:t>’</w:t>
      </w:r>
      <w:r w:rsidR="003148C9">
        <w:rPr>
          <w:szCs w:val="32"/>
          <w:lang w:eastAsia="en-US"/>
        </w:rPr>
        <w:t>abord</w:t>
      </w:r>
      <w:r>
        <w:rPr>
          <w:szCs w:val="32"/>
          <w:lang w:eastAsia="en-US"/>
        </w:rPr>
        <w:t xml:space="preserve">, </w:t>
      </w:r>
      <w:r w:rsidR="003148C9">
        <w:rPr>
          <w:szCs w:val="32"/>
          <w:lang w:eastAsia="en-US"/>
        </w:rPr>
        <w:t xml:space="preserve">reprit </w:t>
      </w:r>
      <w:r>
        <w:rPr>
          <w:szCs w:val="32"/>
          <w:lang w:eastAsia="en-US"/>
        </w:rPr>
        <w:t>M. </w:t>
      </w:r>
      <w:r w:rsidR="003148C9">
        <w:rPr>
          <w:szCs w:val="32"/>
          <w:lang w:eastAsia="en-US"/>
        </w:rPr>
        <w:t>Fargeau</w:t>
      </w:r>
      <w:r>
        <w:rPr>
          <w:szCs w:val="32"/>
          <w:lang w:eastAsia="en-US"/>
        </w:rPr>
        <w:t xml:space="preserve">, </w:t>
      </w:r>
      <w:r w:rsidR="003148C9">
        <w:rPr>
          <w:szCs w:val="32"/>
          <w:lang w:eastAsia="en-US"/>
        </w:rPr>
        <w:t>je vais activer l</w:t>
      </w:r>
      <w:r>
        <w:rPr>
          <w:szCs w:val="32"/>
          <w:lang w:eastAsia="en-US"/>
        </w:rPr>
        <w:t>’</w:t>
      </w:r>
      <w:r w:rsidR="003148C9">
        <w:rPr>
          <w:szCs w:val="32"/>
          <w:lang w:eastAsia="en-US"/>
        </w:rPr>
        <w:t>affaire Grièche</w:t>
      </w:r>
      <w:r>
        <w:rPr>
          <w:szCs w:val="32"/>
          <w:lang w:eastAsia="en-US"/>
        </w:rPr>
        <w:t xml:space="preserve">… </w:t>
      </w:r>
      <w:r w:rsidR="003148C9">
        <w:rPr>
          <w:szCs w:val="32"/>
          <w:lang w:eastAsia="en-US"/>
        </w:rPr>
        <w:t>Vous aurez des gens de justice chez vous demain matin</w:t>
      </w:r>
      <w:r>
        <w:rPr>
          <w:szCs w:val="32"/>
          <w:lang w:eastAsia="en-US"/>
        </w:rPr>
        <w:t xml:space="preserve">… </w:t>
      </w:r>
      <w:r w:rsidR="003148C9">
        <w:rPr>
          <w:szCs w:val="32"/>
          <w:lang w:eastAsia="en-US"/>
        </w:rPr>
        <w:t>Demain matin aussi</w:t>
      </w:r>
      <w:r>
        <w:rPr>
          <w:szCs w:val="32"/>
          <w:lang w:eastAsia="en-US"/>
        </w:rPr>
        <w:t xml:space="preserve">, </w:t>
      </w:r>
      <w:r w:rsidR="003148C9">
        <w:rPr>
          <w:szCs w:val="32"/>
          <w:lang w:eastAsia="en-US"/>
        </w:rPr>
        <w:t xml:space="preserve">le parquet descendra ici pour demander compte à </w:t>
      </w:r>
      <w:r>
        <w:rPr>
          <w:szCs w:val="32"/>
          <w:lang w:eastAsia="en-US"/>
        </w:rPr>
        <w:t>M. </w:t>
      </w:r>
      <w:r w:rsidR="003148C9">
        <w:rPr>
          <w:szCs w:val="32"/>
          <w:lang w:eastAsia="en-US"/>
        </w:rPr>
        <w:t>Gabriel de ce fait d</w:t>
      </w:r>
      <w:r>
        <w:rPr>
          <w:szCs w:val="32"/>
          <w:lang w:eastAsia="en-US"/>
        </w:rPr>
        <w:t>’</w:t>
      </w:r>
      <w:r w:rsidR="003148C9">
        <w:rPr>
          <w:szCs w:val="32"/>
          <w:lang w:eastAsia="en-US"/>
        </w:rPr>
        <w:t>avoir tiré à la conscription sous un nom qui n</w:t>
      </w:r>
      <w:r>
        <w:rPr>
          <w:szCs w:val="32"/>
          <w:lang w:eastAsia="en-US"/>
        </w:rPr>
        <w:t>’</w:t>
      </w:r>
      <w:r w:rsidR="003148C9">
        <w:rPr>
          <w:szCs w:val="32"/>
          <w:lang w:eastAsia="en-US"/>
        </w:rPr>
        <w:t>est pas le sien</w:t>
      </w:r>
      <w:r>
        <w:rPr>
          <w:szCs w:val="32"/>
          <w:lang w:eastAsia="en-US"/>
        </w:rPr>
        <w:t xml:space="preserve">. </w:t>
      </w:r>
      <w:r w:rsidR="003148C9">
        <w:rPr>
          <w:szCs w:val="32"/>
          <w:lang w:eastAsia="en-US"/>
        </w:rPr>
        <w:t>Tous ses créanciers seront convoqués</w:t>
      </w:r>
      <w:r>
        <w:rPr>
          <w:szCs w:val="32"/>
          <w:lang w:eastAsia="en-US"/>
        </w:rPr>
        <w:t xml:space="preserve">, </w:t>
      </w:r>
      <w:r w:rsidR="003148C9">
        <w:rPr>
          <w:szCs w:val="32"/>
          <w:lang w:eastAsia="en-US"/>
        </w:rPr>
        <w:t>et jugez de la confiance qu</w:t>
      </w:r>
      <w:r>
        <w:rPr>
          <w:szCs w:val="32"/>
          <w:lang w:eastAsia="en-US"/>
        </w:rPr>
        <w:t>’</w:t>
      </w:r>
      <w:r w:rsidR="003148C9">
        <w:rPr>
          <w:szCs w:val="32"/>
          <w:lang w:eastAsia="en-US"/>
        </w:rPr>
        <w:t>ils auront en apprenant l</w:t>
      </w:r>
      <w:r>
        <w:rPr>
          <w:szCs w:val="32"/>
          <w:lang w:eastAsia="en-US"/>
        </w:rPr>
        <w:t>’</w:t>
      </w:r>
      <w:r w:rsidR="003148C9">
        <w:rPr>
          <w:szCs w:val="32"/>
          <w:lang w:eastAsia="en-US"/>
        </w:rPr>
        <w:t>usurpation de nom</w:t>
      </w:r>
      <w:r>
        <w:rPr>
          <w:szCs w:val="32"/>
          <w:lang w:eastAsia="en-US"/>
        </w:rPr>
        <w:t>.</w:t>
      </w:r>
    </w:p>
    <w:p w14:paraId="6595EAF1" w14:textId="77777777" w:rsidR="0046142F" w:rsidRDefault="003148C9" w:rsidP="0046142F">
      <w:pPr>
        <w:rPr>
          <w:szCs w:val="32"/>
          <w:lang w:eastAsia="en-US"/>
        </w:rPr>
      </w:pPr>
      <w:r>
        <w:rPr>
          <w:szCs w:val="32"/>
          <w:lang w:eastAsia="en-US"/>
        </w:rPr>
        <w:t>En vérité</w:t>
      </w:r>
      <w:r w:rsidR="0046142F">
        <w:rPr>
          <w:szCs w:val="32"/>
          <w:lang w:eastAsia="en-US"/>
        </w:rPr>
        <w:t xml:space="preserve">, </w:t>
      </w:r>
      <w:r>
        <w:rPr>
          <w:szCs w:val="32"/>
          <w:lang w:eastAsia="en-US"/>
        </w:rPr>
        <w:t>Berthe n</w:t>
      </w:r>
      <w:r w:rsidR="0046142F">
        <w:rPr>
          <w:szCs w:val="32"/>
          <w:lang w:eastAsia="en-US"/>
        </w:rPr>
        <w:t>’</w:t>
      </w:r>
      <w:r>
        <w:rPr>
          <w:szCs w:val="32"/>
          <w:lang w:eastAsia="en-US"/>
        </w:rPr>
        <w:t>écoutait guère</w:t>
      </w:r>
      <w:r w:rsidR="0046142F">
        <w:rPr>
          <w:szCs w:val="32"/>
          <w:lang w:eastAsia="en-US"/>
        </w:rPr>
        <w:t>.</w:t>
      </w:r>
    </w:p>
    <w:p w14:paraId="47E678EA" w14:textId="77777777" w:rsidR="0046142F" w:rsidRDefault="003148C9" w:rsidP="0046142F">
      <w:pPr>
        <w:rPr>
          <w:szCs w:val="32"/>
          <w:lang w:eastAsia="en-US"/>
        </w:rPr>
      </w:pPr>
      <w:r>
        <w:rPr>
          <w:szCs w:val="32"/>
          <w:lang w:eastAsia="en-US"/>
        </w:rPr>
        <w:t>Elle songeait ainsi</w:t>
      </w:r>
      <w:r w:rsidR="0046142F">
        <w:rPr>
          <w:szCs w:val="32"/>
          <w:lang w:eastAsia="en-US"/>
        </w:rPr>
        <w:t> :</w:t>
      </w:r>
    </w:p>
    <w:p w14:paraId="389EAA5F" w14:textId="77777777" w:rsidR="0046142F" w:rsidRDefault="0046142F" w:rsidP="0046142F">
      <w:pPr>
        <w:rPr>
          <w:szCs w:val="32"/>
          <w:lang w:eastAsia="en-US"/>
        </w:rPr>
      </w:pPr>
      <w:r>
        <w:rPr>
          <w:lang w:eastAsia="en-US"/>
        </w:rPr>
        <w:lastRenderedPageBreak/>
        <w:t>— </w:t>
      </w:r>
      <w:r w:rsidR="003148C9">
        <w:rPr>
          <w:szCs w:val="32"/>
          <w:lang w:eastAsia="en-US"/>
        </w:rPr>
        <w:t>Vingt mille francs</w:t>
      </w:r>
      <w:r>
        <w:rPr>
          <w:szCs w:val="32"/>
          <w:lang w:eastAsia="en-US"/>
        </w:rPr>
        <w:t xml:space="preserve"> !… </w:t>
      </w:r>
      <w:r w:rsidR="003148C9">
        <w:rPr>
          <w:szCs w:val="32"/>
          <w:lang w:eastAsia="en-US"/>
        </w:rPr>
        <w:t>Si Gabriel m</w:t>
      </w:r>
      <w:r>
        <w:rPr>
          <w:szCs w:val="32"/>
          <w:lang w:eastAsia="en-US"/>
        </w:rPr>
        <w:t>’</w:t>
      </w:r>
      <w:r w:rsidR="003148C9">
        <w:rPr>
          <w:szCs w:val="32"/>
          <w:lang w:eastAsia="en-US"/>
        </w:rPr>
        <w:t>aimait</w:t>
      </w:r>
      <w:r>
        <w:rPr>
          <w:szCs w:val="32"/>
          <w:lang w:eastAsia="en-US"/>
        </w:rPr>
        <w:t xml:space="preserve">, </w:t>
      </w:r>
      <w:r w:rsidR="003148C9">
        <w:rPr>
          <w:szCs w:val="32"/>
          <w:lang w:eastAsia="en-US"/>
        </w:rPr>
        <w:t>nous irions en Bretagne</w:t>
      </w:r>
      <w:r>
        <w:rPr>
          <w:szCs w:val="32"/>
          <w:lang w:eastAsia="en-US"/>
        </w:rPr>
        <w:t xml:space="preserve">… </w:t>
      </w:r>
      <w:r w:rsidR="003148C9">
        <w:rPr>
          <w:szCs w:val="32"/>
          <w:lang w:eastAsia="en-US"/>
        </w:rPr>
        <w:t>et qui sait si Dieu ne m</w:t>
      </w:r>
      <w:r>
        <w:rPr>
          <w:szCs w:val="32"/>
          <w:lang w:eastAsia="en-US"/>
        </w:rPr>
        <w:t>’</w:t>
      </w:r>
      <w:r w:rsidR="003148C9">
        <w:rPr>
          <w:szCs w:val="32"/>
          <w:lang w:eastAsia="en-US"/>
        </w:rPr>
        <w:t>inspirerait pas un moyen de faire connaître à Lucien notre retraite</w:t>
      </w:r>
      <w:r>
        <w:rPr>
          <w:szCs w:val="32"/>
          <w:lang w:eastAsia="en-US"/>
        </w:rPr>
        <w:t xml:space="preserve">… </w:t>
      </w:r>
      <w:r w:rsidR="003148C9">
        <w:rPr>
          <w:szCs w:val="32"/>
          <w:lang w:eastAsia="en-US"/>
        </w:rPr>
        <w:t>Vingt mille francs</w:t>
      </w:r>
      <w:r>
        <w:rPr>
          <w:szCs w:val="32"/>
          <w:lang w:eastAsia="en-US"/>
        </w:rPr>
        <w:t> !</w:t>
      </w:r>
    </w:p>
    <w:p w14:paraId="64486906" w14:textId="1B585820" w:rsidR="0046142F" w:rsidRDefault="0046142F" w:rsidP="0046142F">
      <w:pPr>
        <w:rPr>
          <w:szCs w:val="32"/>
          <w:lang w:eastAsia="en-US"/>
        </w:rPr>
      </w:pPr>
      <w:r>
        <w:rPr>
          <w:lang w:eastAsia="en-US"/>
        </w:rPr>
        <w:t>— </w:t>
      </w:r>
      <w:r w:rsidR="003148C9">
        <w:rPr>
          <w:szCs w:val="32"/>
          <w:lang w:eastAsia="en-US"/>
        </w:rPr>
        <w:t>Vous parlez de mourir</w:t>
      </w:r>
      <w:r>
        <w:rPr>
          <w:szCs w:val="32"/>
          <w:lang w:eastAsia="en-US"/>
        </w:rPr>
        <w:t xml:space="preserve">, </w:t>
      </w:r>
      <w:r w:rsidR="003148C9">
        <w:rPr>
          <w:szCs w:val="32"/>
          <w:lang w:eastAsia="en-US"/>
        </w:rPr>
        <w:t xml:space="preserve">poursuivait </w:t>
      </w:r>
      <w:r>
        <w:rPr>
          <w:szCs w:val="32"/>
          <w:lang w:eastAsia="en-US"/>
        </w:rPr>
        <w:t>M. </w:t>
      </w:r>
      <w:r w:rsidR="003148C9">
        <w:rPr>
          <w:szCs w:val="32"/>
          <w:lang w:eastAsia="en-US"/>
        </w:rPr>
        <w:t>Fargeau</w:t>
      </w:r>
      <w:r>
        <w:rPr>
          <w:szCs w:val="32"/>
          <w:lang w:eastAsia="en-US"/>
        </w:rPr>
        <w:t xml:space="preserve"> ; </w:t>
      </w:r>
      <w:r w:rsidR="003148C9">
        <w:rPr>
          <w:szCs w:val="32"/>
          <w:lang w:eastAsia="en-US"/>
        </w:rPr>
        <w:t>pardieu madame</w:t>
      </w:r>
      <w:r>
        <w:rPr>
          <w:szCs w:val="32"/>
          <w:lang w:eastAsia="en-US"/>
        </w:rPr>
        <w:t xml:space="preserve">, </w:t>
      </w:r>
      <w:r w:rsidR="003148C9">
        <w:rPr>
          <w:szCs w:val="32"/>
          <w:lang w:eastAsia="en-US"/>
        </w:rPr>
        <w:t>pensez-vous que je n</w:t>
      </w:r>
      <w:r>
        <w:rPr>
          <w:szCs w:val="32"/>
          <w:lang w:eastAsia="en-US"/>
        </w:rPr>
        <w:t>’</w:t>
      </w:r>
      <w:r w:rsidR="003148C9">
        <w:rPr>
          <w:szCs w:val="32"/>
          <w:lang w:eastAsia="en-US"/>
        </w:rPr>
        <w:t>aie jamais vu de femme en ma vie</w:t>
      </w:r>
      <w:r>
        <w:rPr>
          <w:szCs w:val="32"/>
          <w:lang w:eastAsia="en-US"/>
        </w:rPr>
        <w:t xml:space="preserve"> ? </w:t>
      </w:r>
      <w:r w:rsidR="003148C9">
        <w:rPr>
          <w:szCs w:val="32"/>
          <w:lang w:eastAsia="en-US"/>
        </w:rPr>
        <w:t>Elles ont toutes ce mot à la bouche</w:t>
      </w:r>
      <w:r>
        <w:rPr>
          <w:szCs w:val="32"/>
          <w:lang w:eastAsia="en-US"/>
        </w:rPr>
        <w:t xml:space="preserve"> : </w:t>
      </w:r>
      <w:r w:rsidR="003148C9">
        <w:rPr>
          <w:szCs w:val="32"/>
          <w:lang w:eastAsia="en-US"/>
        </w:rPr>
        <w:t>mourir</w:t>
      </w:r>
      <w:r>
        <w:rPr>
          <w:szCs w:val="32"/>
          <w:lang w:eastAsia="en-US"/>
        </w:rPr>
        <w:t xml:space="preserve">… </w:t>
      </w:r>
      <w:r w:rsidR="003148C9">
        <w:rPr>
          <w:szCs w:val="32"/>
          <w:lang w:eastAsia="en-US"/>
        </w:rPr>
        <w:t>Mais le bel héritage</w:t>
      </w:r>
      <w:r>
        <w:rPr>
          <w:szCs w:val="32"/>
          <w:lang w:eastAsia="en-US"/>
        </w:rPr>
        <w:t xml:space="preserve">, </w:t>
      </w:r>
      <w:r w:rsidR="003148C9">
        <w:rPr>
          <w:szCs w:val="32"/>
          <w:lang w:eastAsia="en-US"/>
        </w:rPr>
        <w:t>vraiment</w:t>
      </w:r>
      <w:r>
        <w:rPr>
          <w:szCs w:val="32"/>
          <w:lang w:eastAsia="en-US"/>
        </w:rPr>
        <w:t xml:space="preserve">, </w:t>
      </w:r>
      <w:r w:rsidR="003148C9">
        <w:rPr>
          <w:szCs w:val="32"/>
          <w:lang w:eastAsia="en-US"/>
        </w:rPr>
        <w:t>que vous laisserez là à votre fils et à votre fille</w:t>
      </w:r>
      <w:r>
        <w:rPr>
          <w:szCs w:val="32"/>
          <w:lang w:eastAsia="en-US"/>
        </w:rPr>
        <w:t> !</w:t>
      </w:r>
    </w:p>
    <w:p w14:paraId="0763CF05" w14:textId="65CB4D63" w:rsidR="0046142F" w:rsidRDefault="003148C9" w:rsidP="0046142F">
      <w:pPr>
        <w:rPr>
          <w:szCs w:val="32"/>
          <w:lang w:eastAsia="en-US"/>
        </w:rPr>
      </w:pPr>
      <w:r>
        <w:rPr>
          <w:szCs w:val="32"/>
          <w:lang w:eastAsia="en-US"/>
        </w:rPr>
        <w:t>Berthe leva les yeux sur lui</w:t>
      </w:r>
      <w:r w:rsidR="0046142F">
        <w:rPr>
          <w:szCs w:val="32"/>
          <w:lang w:eastAsia="en-US"/>
        </w:rPr>
        <w:t>. M. </w:t>
      </w:r>
      <w:r>
        <w:rPr>
          <w:szCs w:val="32"/>
          <w:lang w:eastAsia="en-US"/>
        </w:rPr>
        <w:t>Fargeau ne comprit point l</w:t>
      </w:r>
      <w:r w:rsidR="0046142F">
        <w:rPr>
          <w:szCs w:val="32"/>
          <w:lang w:eastAsia="en-US"/>
        </w:rPr>
        <w:t>’</w:t>
      </w:r>
      <w:r>
        <w:rPr>
          <w:szCs w:val="32"/>
          <w:lang w:eastAsia="en-US"/>
        </w:rPr>
        <w:t>expression de ce regard</w:t>
      </w:r>
      <w:r w:rsidR="0046142F">
        <w:rPr>
          <w:szCs w:val="32"/>
          <w:lang w:eastAsia="en-US"/>
        </w:rPr>
        <w:t>.</w:t>
      </w:r>
    </w:p>
    <w:p w14:paraId="5D964D66" w14:textId="77777777" w:rsidR="0046142F" w:rsidRDefault="003148C9" w:rsidP="0046142F">
      <w:pPr>
        <w:rPr>
          <w:szCs w:val="32"/>
          <w:lang w:eastAsia="en-US"/>
        </w:rPr>
      </w:pPr>
      <w:r>
        <w:rPr>
          <w:szCs w:val="32"/>
          <w:lang w:eastAsia="en-US"/>
        </w:rPr>
        <w:t>Ce regard voulait dire</w:t>
      </w:r>
      <w:r w:rsidR="0046142F">
        <w:rPr>
          <w:szCs w:val="32"/>
          <w:lang w:eastAsia="en-US"/>
        </w:rPr>
        <w:t> :</w:t>
      </w:r>
    </w:p>
    <w:p w14:paraId="06DEAB67" w14:textId="77777777" w:rsidR="0046142F" w:rsidRDefault="0046142F" w:rsidP="0046142F">
      <w:pPr>
        <w:rPr>
          <w:szCs w:val="32"/>
          <w:lang w:eastAsia="en-US"/>
        </w:rPr>
      </w:pPr>
      <w:r>
        <w:rPr>
          <w:lang w:eastAsia="en-US"/>
        </w:rPr>
        <w:t>— </w:t>
      </w:r>
      <w:r w:rsidR="003148C9">
        <w:rPr>
          <w:szCs w:val="32"/>
          <w:lang w:eastAsia="en-US"/>
        </w:rPr>
        <w:t>Pour ces vingt mille francs-là</w:t>
      </w:r>
      <w:r>
        <w:rPr>
          <w:szCs w:val="32"/>
          <w:lang w:eastAsia="en-US"/>
        </w:rPr>
        <w:t xml:space="preserve">, </w:t>
      </w:r>
      <w:r w:rsidR="003148C9">
        <w:rPr>
          <w:szCs w:val="32"/>
          <w:lang w:eastAsia="en-US"/>
        </w:rPr>
        <w:t>je donnerais non-seulement ma part d</w:t>
      </w:r>
      <w:r>
        <w:rPr>
          <w:szCs w:val="32"/>
          <w:lang w:eastAsia="en-US"/>
        </w:rPr>
        <w:t>’</w:t>
      </w:r>
      <w:r w:rsidR="003148C9">
        <w:rPr>
          <w:szCs w:val="32"/>
          <w:lang w:eastAsia="en-US"/>
        </w:rPr>
        <w:t>une succession chimérique</w:t>
      </w:r>
      <w:r>
        <w:rPr>
          <w:szCs w:val="32"/>
          <w:lang w:eastAsia="en-US"/>
        </w:rPr>
        <w:t xml:space="preserve">, </w:t>
      </w:r>
      <w:r w:rsidR="003148C9">
        <w:rPr>
          <w:szCs w:val="32"/>
          <w:lang w:eastAsia="en-US"/>
        </w:rPr>
        <w:t>mais la moitié de mon sang</w:t>
      </w:r>
      <w:r>
        <w:rPr>
          <w:szCs w:val="32"/>
          <w:lang w:eastAsia="en-US"/>
        </w:rPr>
        <w:t> !</w:t>
      </w:r>
    </w:p>
    <w:p w14:paraId="7D535935" w14:textId="77777777" w:rsidR="0046142F" w:rsidRDefault="003148C9" w:rsidP="0046142F">
      <w:pPr>
        <w:rPr>
          <w:szCs w:val="32"/>
          <w:lang w:eastAsia="en-US"/>
        </w:rPr>
      </w:pPr>
      <w:r>
        <w:rPr>
          <w:szCs w:val="32"/>
          <w:lang w:eastAsia="en-US"/>
        </w:rPr>
        <w:t>Fargeau ne pouvait pas deviner cela</w:t>
      </w:r>
      <w:r w:rsidR="0046142F">
        <w:rPr>
          <w:szCs w:val="32"/>
          <w:lang w:eastAsia="en-US"/>
        </w:rPr>
        <w:t>.</w:t>
      </w:r>
    </w:p>
    <w:p w14:paraId="63E50567" w14:textId="77777777" w:rsidR="0046142F" w:rsidRDefault="0046142F" w:rsidP="0046142F">
      <w:pPr>
        <w:rPr>
          <w:szCs w:val="32"/>
          <w:lang w:eastAsia="en-US"/>
        </w:rPr>
      </w:pPr>
      <w:r>
        <w:rPr>
          <w:lang w:eastAsia="en-US"/>
        </w:rPr>
        <w:t>— </w:t>
      </w:r>
      <w:r w:rsidR="003148C9">
        <w:rPr>
          <w:szCs w:val="32"/>
          <w:lang w:eastAsia="en-US"/>
        </w:rPr>
        <w:t>S</w:t>
      </w:r>
      <w:r>
        <w:rPr>
          <w:szCs w:val="32"/>
          <w:lang w:eastAsia="en-US"/>
        </w:rPr>
        <w:t>’</w:t>
      </w:r>
      <w:r w:rsidR="003148C9">
        <w:rPr>
          <w:szCs w:val="32"/>
          <w:lang w:eastAsia="en-US"/>
        </w:rPr>
        <w:t>il faut un dernier argument</w:t>
      </w:r>
      <w:r>
        <w:rPr>
          <w:szCs w:val="32"/>
          <w:lang w:eastAsia="en-US"/>
        </w:rPr>
        <w:t xml:space="preserve">… </w:t>
      </w:r>
      <w:r w:rsidR="003148C9">
        <w:rPr>
          <w:szCs w:val="32"/>
          <w:lang w:eastAsia="en-US"/>
        </w:rPr>
        <w:t>commença-t-il</w:t>
      </w:r>
      <w:r>
        <w:rPr>
          <w:szCs w:val="32"/>
          <w:lang w:eastAsia="en-US"/>
        </w:rPr>
        <w:t>.</w:t>
      </w:r>
    </w:p>
    <w:p w14:paraId="6A585DB3" w14:textId="701A0CB5" w:rsidR="0046142F" w:rsidRDefault="0046142F" w:rsidP="0046142F">
      <w:pPr>
        <w:rPr>
          <w:szCs w:val="32"/>
          <w:lang w:eastAsia="en-US"/>
        </w:rPr>
      </w:pPr>
      <w:r>
        <w:rPr>
          <w:lang w:eastAsia="en-US"/>
        </w:rPr>
        <w:t>— </w:t>
      </w:r>
      <w:r w:rsidR="003148C9">
        <w:rPr>
          <w:szCs w:val="32"/>
          <w:lang w:eastAsia="en-US"/>
        </w:rPr>
        <w:t>Eh</w:t>
      </w:r>
      <w:r>
        <w:rPr>
          <w:szCs w:val="32"/>
          <w:lang w:eastAsia="en-US"/>
        </w:rPr>
        <w:t xml:space="preserve"> ! </w:t>
      </w:r>
      <w:r w:rsidR="003148C9">
        <w:rPr>
          <w:szCs w:val="32"/>
          <w:lang w:eastAsia="en-US"/>
        </w:rPr>
        <w:t>monsieur</w:t>
      </w:r>
      <w:r>
        <w:rPr>
          <w:szCs w:val="32"/>
          <w:lang w:eastAsia="en-US"/>
        </w:rPr>
        <w:t xml:space="preserve"> ! </w:t>
      </w:r>
      <w:r w:rsidR="003148C9">
        <w:rPr>
          <w:szCs w:val="32"/>
          <w:lang w:eastAsia="en-US"/>
        </w:rPr>
        <w:t>interrompit Berthe en haussant les épaules et avec une sorte de rudesse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je ne suis pas une voleuse comme vous me l</w:t>
      </w:r>
      <w:r>
        <w:rPr>
          <w:szCs w:val="32"/>
          <w:lang w:eastAsia="en-US"/>
        </w:rPr>
        <w:t>’</w:t>
      </w:r>
      <w:r w:rsidR="003148C9">
        <w:rPr>
          <w:szCs w:val="32"/>
          <w:lang w:eastAsia="en-US"/>
        </w:rPr>
        <w:t>avez fait dire par cette pauvre fille</w:t>
      </w:r>
      <w:r>
        <w:rPr>
          <w:szCs w:val="32"/>
          <w:lang w:eastAsia="en-US"/>
        </w:rPr>
        <w:t xml:space="preserve">, </w:t>
      </w:r>
      <w:r w:rsidR="003148C9">
        <w:rPr>
          <w:szCs w:val="32"/>
          <w:lang w:eastAsia="en-US"/>
        </w:rPr>
        <w:t>mademoiselle Grièche</w:t>
      </w:r>
      <w:r>
        <w:rPr>
          <w:szCs w:val="32"/>
          <w:lang w:eastAsia="en-US"/>
        </w:rPr>
        <w:t xml:space="preserve">, </w:t>
      </w:r>
      <w:r w:rsidR="003148C9">
        <w:rPr>
          <w:szCs w:val="32"/>
          <w:lang w:eastAsia="en-US"/>
        </w:rPr>
        <w:t>du théâtre de Diane</w:t>
      </w:r>
      <w:r>
        <w:rPr>
          <w:szCs w:val="32"/>
          <w:lang w:eastAsia="en-US"/>
        </w:rPr>
        <w:t xml:space="preserve">. </w:t>
      </w:r>
      <w:r w:rsidR="003148C9">
        <w:rPr>
          <w:szCs w:val="32"/>
          <w:lang w:eastAsia="en-US"/>
        </w:rPr>
        <w:t>Et prendre votre argent</w:t>
      </w:r>
      <w:r>
        <w:rPr>
          <w:szCs w:val="32"/>
          <w:lang w:eastAsia="en-US"/>
        </w:rPr>
        <w:t xml:space="preserve">, </w:t>
      </w:r>
      <w:r w:rsidR="003148C9">
        <w:rPr>
          <w:szCs w:val="32"/>
          <w:lang w:eastAsia="en-US"/>
        </w:rPr>
        <w:t>ce serait un véritable vol</w:t>
      </w:r>
      <w:r>
        <w:rPr>
          <w:szCs w:val="32"/>
          <w:lang w:eastAsia="en-US"/>
        </w:rPr>
        <w:t> !</w:t>
      </w:r>
    </w:p>
    <w:p w14:paraId="7D8AFBE6" w14:textId="1E0D9604" w:rsidR="0046142F" w:rsidRDefault="0046142F" w:rsidP="0046142F">
      <w:pPr>
        <w:rPr>
          <w:szCs w:val="32"/>
          <w:lang w:eastAsia="en-US"/>
        </w:rPr>
      </w:pPr>
      <w:r>
        <w:rPr>
          <w:lang w:eastAsia="en-US"/>
        </w:rPr>
        <w:t>— </w:t>
      </w:r>
      <w:r w:rsidR="003148C9">
        <w:rPr>
          <w:szCs w:val="32"/>
          <w:lang w:eastAsia="en-US"/>
        </w:rPr>
        <w:t>À d</w:t>
      </w:r>
      <w:r>
        <w:rPr>
          <w:szCs w:val="32"/>
          <w:lang w:eastAsia="en-US"/>
        </w:rPr>
        <w:t>’</w:t>
      </w:r>
      <w:r w:rsidR="003148C9">
        <w:rPr>
          <w:szCs w:val="32"/>
          <w:lang w:eastAsia="en-US"/>
        </w:rPr>
        <w:t>autres s</w:t>
      </w:r>
      <w:r>
        <w:rPr>
          <w:szCs w:val="32"/>
          <w:lang w:eastAsia="en-US"/>
        </w:rPr>
        <w:t>’</w:t>
      </w:r>
      <w:r w:rsidR="003148C9">
        <w:rPr>
          <w:szCs w:val="32"/>
          <w:lang w:eastAsia="en-US"/>
        </w:rPr>
        <w:t>écria Fargeau</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vous voulez me donner le change</w:t>
      </w:r>
      <w:r>
        <w:rPr>
          <w:szCs w:val="32"/>
          <w:lang w:eastAsia="en-US"/>
        </w:rPr>
        <w:t> !…</w:t>
      </w:r>
    </w:p>
    <w:p w14:paraId="7ABC63FF" w14:textId="77777777" w:rsidR="0046142F" w:rsidRDefault="003148C9" w:rsidP="0046142F">
      <w:pPr>
        <w:rPr>
          <w:szCs w:val="32"/>
          <w:lang w:eastAsia="en-US"/>
        </w:rPr>
      </w:pPr>
      <w:r>
        <w:rPr>
          <w:szCs w:val="32"/>
          <w:lang w:eastAsia="en-US"/>
        </w:rPr>
        <w:t>Berthe fit un geste de fatigue</w:t>
      </w:r>
      <w:r w:rsidR="0046142F">
        <w:rPr>
          <w:szCs w:val="32"/>
          <w:lang w:eastAsia="en-US"/>
        </w:rPr>
        <w:t>.</w:t>
      </w:r>
    </w:p>
    <w:p w14:paraId="6314ED95" w14:textId="77777777" w:rsidR="0046142F" w:rsidRDefault="003148C9" w:rsidP="0046142F">
      <w:pPr>
        <w:rPr>
          <w:szCs w:val="32"/>
          <w:lang w:eastAsia="en-US"/>
        </w:rPr>
      </w:pPr>
      <w:r>
        <w:rPr>
          <w:szCs w:val="32"/>
          <w:lang w:eastAsia="en-US"/>
        </w:rPr>
        <w:t>Fargeau se demanda si</w:t>
      </w:r>
      <w:r w:rsidR="0046142F">
        <w:rPr>
          <w:szCs w:val="32"/>
          <w:lang w:eastAsia="en-US"/>
        </w:rPr>
        <w:t xml:space="preserve">, </w:t>
      </w:r>
      <w:r>
        <w:rPr>
          <w:szCs w:val="32"/>
          <w:lang w:eastAsia="en-US"/>
        </w:rPr>
        <w:t>bien réellement</w:t>
      </w:r>
      <w:r w:rsidR="0046142F">
        <w:rPr>
          <w:szCs w:val="32"/>
          <w:lang w:eastAsia="en-US"/>
        </w:rPr>
        <w:t xml:space="preserve">, </w:t>
      </w:r>
      <w:r>
        <w:rPr>
          <w:szCs w:val="32"/>
          <w:lang w:eastAsia="en-US"/>
        </w:rPr>
        <w:t>elle ignorait ses droits éventuels à la succession de Jean-de-la-Mer</w:t>
      </w:r>
      <w:r w:rsidR="0046142F">
        <w:rPr>
          <w:szCs w:val="32"/>
          <w:lang w:eastAsia="en-US"/>
        </w:rPr>
        <w:t>.</w:t>
      </w:r>
    </w:p>
    <w:p w14:paraId="443065AF" w14:textId="77777777" w:rsidR="0046142F" w:rsidRDefault="003148C9" w:rsidP="0046142F">
      <w:pPr>
        <w:rPr>
          <w:szCs w:val="32"/>
          <w:lang w:eastAsia="en-US"/>
        </w:rPr>
      </w:pPr>
      <w:r>
        <w:rPr>
          <w:szCs w:val="32"/>
          <w:lang w:eastAsia="en-US"/>
        </w:rPr>
        <w:lastRenderedPageBreak/>
        <w:t>Cela lui parut impossible</w:t>
      </w:r>
      <w:r w:rsidR="0046142F">
        <w:rPr>
          <w:szCs w:val="32"/>
          <w:lang w:eastAsia="en-US"/>
        </w:rPr>
        <w:t>.</w:t>
      </w:r>
    </w:p>
    <w:p w14:paraId="64CAC704" w14:textId="77777777" w:rsidR="0046142F" w:rsidRDefault="003148C9" w:rsidP="0046142F">
      <w:pPr>
        <w:rPr>
          <w:szCs w:val="32"/>
          <w:lang w:eastAsia="en-US"/>
        </w:rPr>
      </w:pPr>
      <w:r>
        <w:rPr>
          <w:szCs w:val="32"/>
          <w:lang w:eastAsia="en-US"/>
        </w:rPr>
        <w:t>Il se souvenait très bien que Berthe était cachée derrière le rideau</w:t>
      </w:r>
      <w:r w:rsidR="0046142F">
        <w:rPr>
          <w:szCs w:val="32"/>
          <w:lang w:eastAsia="en-US"/>
        </w:rPr>
        <w:t xml:space="preserve">, </w:t>
      </w:r>
      <w:r>
        <w:rPr>
          <w:szCs w:val="32"/>
          <w:lang w:eastAsia="en-US"/>
        </w:rPr>
        <w:t>lors du souper des funérailles où l</w:t>
      </w:r>
      <w:r w:rsidR="0046142F">
        <w:rPr>
          <w:szCs w:val="32"/>
          <w:lang w:eastAsia="en-US"/>
        </w:rPr>
        <w:t>’</w:t>
      </w:r>
      <w:r>
        <w:rPr>
          <w:szCs w:val="32"/>
          <w:lang w:eastAsia="en-US"/>
        </w:rPr>
        <w:t xml:space="preserve">on avait lu le testament de Jean </w:t>
      </w:r>
      <w:proofErr w:type="spellStart"/>
      <w:r>
        <w:rPr>
          <w:szCs w:val="32"/>
          <w:lang w:eastAsia="en-US"/>
        </w:rPr>
        <w:t>Crébu</w:t>
      </w:r>
      <w:proofErr w:type="spellEnd"/>
      <w:r w:rsidR="0046142F">
        <w:rPr>
          <w:szCs w:val="32"/>
          <w:lang w:eastAsia="en-US"/>
        </w:rPr>
        <w:t>.</w:t>
      </w:r>
    </w:p>
    <w:p w14:paraId="3F4DB37F" w14:textId="77777777" w:rsidR="0046142F" w:rsidRDefault="003148C9" w:rsidP="0046142F">
      <w:pPr>
        <w:rPr>
          <w:szCs w:val="32"/>
          <w:lang w:eastAsia="en-US"/>
        </w:rPr>
      </w:pPr>
      <w:r>
        <w:rPr>
          <w:szCs w:val="32"/>
          <w:lang w:eastAsia="en-US"/>
        </w:rPr>
        <w:t>En tout cas</w:t>
      </w:r>
      <w:r w:rsidR="0046142F">
        <w:rPr>
          <w:szCs w:val="32"/>
          <w:lang w:eastAsia="en-US"/>
        </w:rPr>
        <w:t xml:space="preserve">, </w:t>
      </w:r>
      <w:r>
        <w:rPr>
          <w:szCs w:val="32"/>
          <w:lang w:eastAsia="en-US"/>
        </w:rPr>
        <w:t>l</w:t>
      </w:r>
      <w:r w:rsidR="0046142F">
        <w:rPr>
          <w:szCs w:val="32"/>
          <w:lang w:eastAsia="en-US"/>
        </w:rPr>
        <w:t>’</w:t>
      </w:r>
      <w:r>
        <w:rPr>
          <w:szCs w:val="32"/>
          <w:lang w:eastAsia="en-US"/>
        </w:rPr>
        <w:t>ignorance de Berthe importait peu</w:t>
      </w:r>
      <w:r w:rsidR="0046142F">
        <w:rPr>
          <w:szCs w:val="32"/>
          <w:lang w:eastAsia="en-US"/>
        </w:rPr>
        <w:t>.</w:t>
      </w:r>
    </w:p>
    <w:p w14:paraId="4E38FD4B" w14:textId="77777777" w:rsidR="0046142F" w:rsidRDefault="003148C9" w:rsidP="0046142F">
      <w:pPr>
        <w:rPr>
          <w:szCs w:val="32"/>
          <w:lang w:eastAsia="en-US"/>
        </w:rPr>
      </w:pPr>
      <w:r>
        <w:rPr>
          <w:szCs w:val="32"/>
          <w:lang w:eastAsia="en-US"/>
        </w:rPr>
        <w:t>Il lui fallait la signature à tout prix</w:t>
      </w:r>
      <w:r w:rsidR="0046142F">
        <w:rPr>
          <w:szCs w:val="32"/>
          <w:lang w:eastAsia="en-US"/>
        </w:rPr>
        <w:t>.</w:t>
      </w:r>
    </w:p>
    <w:p w14:paraId="4A571469" w14:textId="77777777" w:rsidR="0046142F" w:rsidRDefault="0046142F" w:rsidP="0046142F">
      <w:pPr>
        <w:rPr>
          <w:szCs w:val="32"/>
          <w:lang w:eastAsia="en-US"/>
        </w:rPr>
      </w:pPr>
      <w:r>
        <w:rPr>
          <w:lang w:eastAsia="en-US"/>
        </w:rPr>
        <w:t>— </w:t>
      </w:r>
      <w:r w:rsidR="003148C9">
        <w:rPr>
          <w:szCs w:val="32"/>
          <w:lang w:eastAsia="en-US"/>
        </w:rPr>
        <w:t>Si c</w:t>
      </w:r>
      <w:r>
        <w:rPr>
          <w:szCs w:val="32"/>
          <w:lang w:eastAsia="en-US"/>
        </w:rPr>
        <w:t>’</w:t>
      </w:r>
      <w:r w:rsidR="003148C9">
        <w:rPr>
          <w:szCs w:val="32"/>
          <w:lang w:eastAsia="en-US"/>
        </w:rPr>
        <w:t>est excès de délicatesse</w:t>
      </w:r>
      <w:r>
        <w:rPr>
          <w:szCs w:val="32"/>
          <w:lang w:eastAsia="en-US"/>
        </w:rPr>
        <w:t xml:space="preserve">, </w:t>
      </w:r>
      <w:r w:rsidR="003148C9">
        <w:rPr>
          <w:szCs w:val="32"/>
          <w:lang w:eastAsia="en-US"/>
        </w:rPr>
        <w:t>dit-il en changeant de ton</w:t>
      </w:r>
      <w:r>
        <w:rPr>
          <w:szCs w:val="32"/>
          <w:lang w:eastAsia="en-US"/>
        </w:rPr>
        <w:t xml:space="preserve">, </w:t>
      </w:r>
      <w:r w:rsidR="003148C9">
        <w:rPr>
          <w:szCs w:val="32"/>
          <w:lang w:eastAsia="en-US"/>
        </w:rPr>
        <w:t>cela vous honore</w:t>
      </w:r>
      <w:r>
        <w:rPr>
          <w:szCs w:val="32"/>
          <w:lang w:eastAsia="en-US"/>
        </w:rPr>
        <w:t xml:space="preserve">, </w:t>
      </w:r>
      <w:r w:rsidR="003148C9">
        <w:rPr>
          <w:szCs w:val="32"/>
          <w:lang w:eastAsia="en-US"/>
        </w:rPr>
        <w:t>chère dame</w:t>
      </w:r>
      <w:r>
        <w:rPr>
          <w:szCs w:val="32"/>
          <w:lang w:eastAsia="en-US"/>
        </w:rPr>
        <w:t xml:space="preserve">, </w:t>
      </w:r>
      <w:r w:rsidR="003148C9">
        <w:rPr>
          <w:szCs w:val="32"/>
          <w:lang w:eastAsia="en-US"/>
        </w:rPr>
        <w:t>très incontestablement</w:t>
      </w:r>
      <w:r>
        <w:rPr>
          <w:szCs w:val="32"/>
          <w:lang w:eastAsia="en-US"/>
        </w:rPr>
        <w:t xml:space="preserve">… </w:t>
      </w:r>
      <w:r w:rsidR="003148C9">
        <w:rPr>
          <w:szCs w:val="32"/>
          <w:lang w:eastAsia="en-US"/>
        </w:rPr>
        <w:t>Mais j</w:t>
      </w:r>
      <w:r>
        <w:rPr>
          <w:szCs w:val="32"/>
          <w:lang w:eastAsia="en-US"/>
        </w:rPr>
        <w:t>’</w:t>
      </w:r>
      <w:r w:rsidR="003148C9">
        <w:rPr>
          <w:szCs w:val="32"/>
          <w:lang w:eastAsia="en-US"/>
        </w:rPr>
        <w:t>ai l</w:t>
      </w:r>
      <w:r>
        <w:rPr>
          <w:szCs w:val="32"/>
          <w:lang w:eastAsia="en-US"/>
        </w:rPr>
        <w:t>’</w:t>
      </w:r>
      <w:r w:rsidR="003148C9">
        <w:rPr>
          <w:szCs w:val="32"/>
          <w:lang w:eastAsia="en-US"/>
        </w:rPr>
        <w:t>honneur de vous faire observer que je suis d</w:t>
      </w:r>
      <w:r>
        <w:rPr>
          <w:szCs w:val="32"/>
          <w:lang w:eastAsia="en-US"/>
        </w:rPr>
        <w:t>’</w:t>
      </w:r>
      <w:r w:rsidR="003148C9">
        <w:rPr>
          <w:szCs w:val="32"/>
          <w:lang w:eastAsia="en-US"/>
        </w:rPr>
        <w:t>âge à ne plus me compromettre à la légère</w:t>
      </w:r>
      <w:r>
        <w:rPr>
          <w:szCs w:val="32"/>
          <w:lang w:eastAsia="en-US"/>
        </w:rPr>
        <w:t xml:space="preserve">… </w:t>
      </w:r>
      <w:r w:rsidR="003148C9">
        <w:rPr>
          <w:szCs w:val="32"/>
          <w:lang w:eastAsia="en-US"/>
        </w:rPr>
        <w:t>Il est bien certain</w:t>
      </w:r>
      <w:r>
        <w:rPr>
          <w:szCs w:val="32"/>
          <w:lang w:eastAsia="en-US"/>
        </w:rPr>
        <w:t xml:space="preserve">, </w:t>
      </w:r>
      <w:r w:rsidR="003148C9">
        <w:rPr>
          <w:szCs w:val="32"/>
          <w:lang w:eastAsia="en-US"/>
        </w:rPr>
        <w:t>et je vous l</w:t>
      </w:r>
      <w:r>
        <w:rPr>
          <w:szCs w:val="32"/>
          <w:lang w:eastAsia="en-US"/>
        </w:rPr>
        <w:t>’</w:t>
      </w:r>
      <w:r w:rsidR="003148C9">
        <w:rPr>
          <w:szCs w:val="32"/>
          <w:lang w:eastAsia="en-US"/>
        </w:rPr>
        <w:t>ai dit moi-même</w:t>
      </w:r>
      <w:r>
        <w:rPr>
          <w:szCs w:val="32"/>
          <w:lang w:eastAsia="en-US"/>
        </w:rPr>
        <w:t xml:space="preserve">, </w:t>
      </w:r>
      <w:r w:rsidR="003148C9">
        <w:rPr>
          <w:szCs w:val="32"/>
          <w:lang w:eastAsia="en-US"/>
        </w:rPr>
        <w:t>que vous ne toucherez jamais un centime de cette succession</w:t>
      </w:r>
      <w:r>
        <w:rPr>
          <w:szCs w:val="32"/>
          <w:lang w:eastAsia="en-US"/>
        </w:rPr>
        <w:t xml:space="preserve">… </w:t>
      </w:r>
      <w:r w:rsidR="003148C9">
        <w:rPr>
          <w:szCs w:val="32"/>
          <w:lang w:eastAsia="en-US"/>
        </w:rPr>
        <w:t>Mais d</w:t>
      </w:r>
      <w:r>
        <w:rPr>
          <w:szCs w:val="32"/>
          <w:lang w:eastAsia="en-US"/>
        </w:rPr>
        <w:t>’</w:t>
      </w:r>
      <w:r w:rsidR="003148C9">
        <w:rPr>
          <w:szCs w:val="32"/>
          <w:lang w:eastAsia="en-US"/>
        </w:rPr>
        <w:t>autres ont intérêt</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par exemple</w:t>
      </w:r>
      <w:r>
        <w:rPr>
          <w:szCs w:val="32"/>
          <w:lang w:eastAsia="en-US"/>
        </w:rPr>
        <w:t xml:space="preserve">… </w:t>
      </w:r>
      <w:r w:rsidR="003148C9">
        <w:rPr>
          <w:szCs w:val="32"/>
          <w:lang w:eastAsia="en-US"/>
        </w:rPr>
        <w:t>D</w:t>
      </w:r>
      <w:r>
        <w:rPr>
          <w:szCs w:val="32"/>
          <w:lang w:eastAsia="en-US"/>
        </w:rPr>
        <w:t>’</w:t>
      </w:r>
      <w:r w:rsidR="003148C9">
        <w:rPr>
          <w:szCs w:val="32"/>
          <w:lang w:eastAsia="en-US"/>
        </w:rPr>
        <w:t>autres peuvent</w:t>
      </w:r>
      <w:r>
        <w:rPr>
          <w:szCs w:val="32"/>
          <w:lang w:eastAsia="en-US"/>
        </w:rPr>
        <w:t xml:space="preserve">… </w:t>
      </w:r>
      <w:r w:rsidR="003148C9">
        <w:rPr>
          <w:szCs w:val="32"/>
          <w:lang w:eastAsia="en-US"/>
        </w:rPr>
        <w:t>dans tel cas donné</w:t>
      </w:r>
      <w:r>
        <w:rPr>
          <w:szCs w:val="32"/>
          <w:lang w:eastAsia="en-US"/>
        </w:rPr>
        <w:t xml:space="preserve">… </w:t>
      </w:r>
      <w:r w:rsidR="003148C9">
        <w:rPr>
          <w:szCs w:val="32"/>
          <w:lang w:eastAsia="en-US"/>
        </w:rPr>
        <w:t>Enfin</w:t>
      </w:r>
      <w:r>
        <w:rPr>
          <w:szCs w:val="32"/>
          <w:lang w:eastAsia="en-US"/>
        </w:rPr>
        <w:t xml:space="preserve">, </w:t>
      </w:r>
      <w:r w:rsidR="003148C9">
        <w:rPr>
          <w:szCs w:val="32"/>
          <w:lang w:eastAsia="en-US"/>
        </w:rPr>
        <w:t>je vous propose ces vingt mille francs</w:t>
      </w:r>
      <w:r>
        <w:rPr>
          <w:szCs w:val="32"/>
          <w:lang w:eastAsia="en-US"/>
        </w:rPr>
        <w:t xml:space="preserve">, </w:t>
      </w:r>
      <w:r w:rsidR="003148C9">
        <w:rPr>
          <w:szCs w:val="32"/>
          <w:lang w:eastAsia="en-US"/>
        </w:rPr>
        <w:t>après réflexion et en complète connaissance de cause</w:t>
      </w:r>
      <w:r>
        <w:rPr>
          <w:szCs w:val="32"/>
          <w:lang w:eastAsia="en-US"/>
        </w:rPr>
        <w:t>.</w:t>
      </w:r>
    </w:p>
    <w:p w14:paraId="453D3C95" w14:textId="77777777" w:rsidR="0046142F" w:rsidRDefault="003148C9" w:rsidP="0046142F">
      <w:pPr>
        <w:rPr>
          <w:szCs w:val="32"/>
          <w:lang w:eastAsia="en-US"/>
        </w:rPr>
      </w:pPr>
      <w:r>
        <w:rPr>
          <w:szCs w:val="32"/>
          <w:lang w:eastAsia="en-US"/>
        </w:rPr>
        <w:t>Berthe secoua la tête</w:t>
      </w:r>
      <w:r w:rsidR="0046142F">
        <w:rPr>
          <w:szCs w:val="32"/>
          <w:lang w:eastAsia="en-US"/>
        </w:rPr>
        <w:t>.</w:t>
      </w:r>
    </w:p>
    <w:p w14:paraId="076BE0BC"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encore un refus</w:t>
      </w:r>
      <w:r w:rsidR="0046142F">
        <w:rPr>
          <w:szCs w:val="32"/>
          <w:lang w:eastAsia="en-US"/>
        </w:rPr>
        <w:t>.</w:t>
      </w:r>
    </w:p>
    <w:p w14:paraId="2047B697" w14:textId="77777777" w:rsidR="0046142F" w:rsidRDefault="003148C9" w:rsidP="0046142F">
      <w:pPr>
        <w:rPr>
          <w:szCs w:val="32"/>
          <w:lang w:eastAsia="en-US"/>
        </w:rPr>
      </w:pPr>
      <w:r>
        <w:rPr>
          <w:szCs w:val="32"/>
          <w:lang w:eastAsia="en-US"/>
        </w:rPr>
        <w:t>Fargeau fronça le sourcil</w:t>
      </w:r>
      <w:r w:rsidR="0046142F">
        <w:rPr>
          <w:szCs w:val="32"/>
          <w:lang w:eastAsia="en-US"/>
        </w:rPr>
        <w:t>.</w:t>
      </w:r>
    </w:p>
    <w:p w14:paraId="4A82E7FF" w14:textId="747929D3" w:rsidR="0046142F" w:rsidRDefault="0046142F" w:rsidP="0046142F">
      <w:pPr>
        <w:rPr>
          <w:szCs w:val="32"/>
          <w:lang w:eastAsia="en-US"/>
        </w:rPr>
      </w:pPr>
      <w:r>
        <w:rPr>
          <w:lang w:eastAsia="en-US"/>
        </w:rPr>
        <w:t>— </w:t>
      </w:r>
      <w:r w:rsidR="003148C9">
        <w:rPr>
          <w:szCs w:val="32"/>
          <w:lang w:eastAsia="en-US"/>
        </w:rPr>
        <w:t>Écoutez</w:t>
      </w:r>
      <w:r>
        <w:rPr>
          <w:szCs w:val="32"/>
          <w:lang w:eastAsia="en-US"/>
        </w:rPr>
        <w:t xml:space="preserve">, </w:t>
      </w:r>
      <w:r w:rsidR="003148C9">
        <w:rPr>
          <w:szCs w:val="32"/>
          <w:lang w:eastAsia="en-US"/>
        </w:rPr>
        <w:t>dit-il en se levant</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le temps me manque pour vous convaincre par la discussion</w:t>
      </w:r>
      <w:r>
        <w:rPr>
          <w:szCs w:val="32"/>
          <w:lang w:eastAsia="en-US"/>
        </w:rPr>
        <w:t xml:space="preserve">… </w:t>
      </w:r>
      <w:r w:rsidR="003148C9">
        <w:rPr>
          <w:szCs w:val="32"/>
          <w:lang w:eastAsia="en-US"/>
        </w:rPr>
        <w:t>j</w:t>
      </w:r>
      <w:r>
        <w:rPr>
          <w:szCs w:val="32"/>
          <w:lang w:eastAsia="en-US"/>
        </w:rPr>
        <w:t>’</w:t>
      </w:r>
      <w:r w:rsidR="003148C9">
        <w:rPr>
          <w:szCs w:val="32"/>
          <w:lang w:eastAsia="en-US"/>
        </w:rPr>
        <w:t>aime mieux</w:t>
      </w:r>
      <w:r>
        <w:rPr>
          <w:szCs w:val="32"/>
          <w:lang w:eastAsia="en-US"/>
        </w:rPr>
        <w:t xml:space="preserve">, </w:t>
      </w:r>
      <w:r w:rsidR="003148C9">
        <w:rPr>
          <w:szCs w:val="32"/>
          <w:lang w:eastAsia="en-US"/>
        </w:rPr>
        <w:t>dans votre intérêt même</w:t>
      </w:r>
      <w:r>
        <w:rPr>
          <w:szCs w:val="32"/>
          <w:lang w:eastAsia="en-US"/>
        </w:rPr>
        <w:t xml:space="preserve">, </w:t>
      </w:r>
      <w:r w:rsidR="003148C9">
        <w:rPr>
          <w:szCs w:val="32"/>
          <w:lang w:eastAsia="en-US"/>
        </w:rPr>
        <w:t>vous contraindre tout d</w:t>
      </w:r>
      <w:r>
        <w:rPr>
          <w:szCs w:val="32"/>
          <w:lang w:eastAsia="en-US"/>
        </w:rPr>
        <w:t>’</w:t>
      </w:r>
      <w:r w:rsidR="003148C9">
        <w:rPr>
          <w:szCs w:val="32"/>
          <w:lang w:eastAsia="en-US"/>
        </w:rPr>
        <w:t>un coup</w:t>
      </w:r>
      <w:r>
        <w:rPr>
          <w:szCs w:val="32"/>
          <w:lang w:eastAsia="en-US"/>
        </w:rPr>
        <w:t xml:space="preserve">. </w:t>
      </w:r>
      <w:r w:rsidR="003148C9">
        <w:rPr>
          <w:szCs w:val="32"/>
          <w:lang w:eastAsia="en-US"/>
        </w:rPr>
        <w:t>Savez-vous ce que c</w:t>
      </w:r>
      <w:r>
        <w:rPr>
          <w:szCs w:val="32"/>
          <w:lang w:eastAsia="en-US"/>
        </w:rPr>
        <w:t>’</w:t>
      </w:r>
      <w:r w:rsidR="003148C9">
        <w:rPr>
          <w:szCs w:val="32"/>
          <w:lang w:eastAsia="en-US"/>
        </w:rPr>
        <w:t>est qu</w:t>
      </w:r>
      <w:r>
        <w:rPr>
          <w:szCs w:val="32"/>
          <w:lang w:eastAsia="en-US"/>
        </w:rPr>
        <w:t>’</w:t>
      </w:r>
      <w:r w:rsidR="003148C9">
        <w:rPr>
          <w:szCs w:val="32"/>
          <w:lang w:eastAsia="en-US"/>
        </w:rPr>
        <w:t>un détournement de mineure</w:t>
      </w:r>
      <w:r>
        <w:rPr>
          <w:szCs w:val="32"/>
          <w:lang w:eastAsia="en-US"/>
        </w:rPr>
        <w:t xml:space="preserve">, </w:t>
      </w:r>
      <w:r w:rsidR="003148C9">
        <w:rPr>
          <w:szCs w:val="32"/>
          <w:lang w:eastAsia="en-US"/>
        </w:rPr>
        <w:t>madame</w:t>
      </w:r>
      <w:r>
        <w:rPr>
          <w:szCs w:val="32"/>
          <w:lang w:eastAsia="en-US"/>
        </w:rPr>
        <w:t> ?</w:t>
      </w:r>
    </w:p>
    <w:p w14:paraId="10C2B8F5" w14:textId="77777777" w:rsidR="0046142F" w:rsidRDefault="003148C9" w:rsidP="0046142F">
      <w:pPr>
        <w:rPr>
          <w:szCs w:val="32"/>
          <w:lang w:eastAsia="en-US"/>
        </w:rPr>
      </w:pPr>
      <w:r>
        <w:rPr>
          <w:szCs w:val="32"/>
          <w:lang w:eastAsia="en-US"/>
        </w:rPr>
        <w:t>Berthe le regarda étonnée</w:t>
      </w:r>
      <w:r w:rsidR="0046142F">
        <w:rPr>
          <w:szCs w:val="32"/>
          <w:lang w:eastAsia="en-US"/>
        </w:rPr>
        <w:t>.</w:t>
      </w:r>
    </w:p>
    <w:p w14:paraId="08604E21" w14:textId="17F2523C" w:rsidR="0046142F" w:rsidRDefault="0046142F" w:rsidP="0046142F">
      <w:pPr>
        <w:rPr>
          <w:szCs w:val="32"/>
          <w:lang w:eastAsia="en-US"/>
        </w:rPr>
      </w:pPr>
      <w:r>
        <w:rPr>
          <w:lang w:eastAsia="en-US"/>
        </w:rPr>
        <w:t>— </w:t>
      </w:r>
      <w:r w:rsidR="003148C9">
        <w:rPr>
          <w:szCs w:val="32"/>
          <w:lang w:eastAsia="en-US"/>
        </w:rPr>
        <w:t>Comprenez-vous bien</w:t>
      </w:r>
      <w:r>
        <w:rPr>
          <w:szCs w:val="32"/>
          <w:lang w:eastAsia="en-US"/>
        </w:rPr>
        <w:t xml:space="preserve">, </w:t>
      </w:r>
      <w:r w:rsidR="003148C9">
        <w:rPr>
          <w:szCs w:val="32"/>
          <w:lang w:eastAsia="en-US"/>
        </w:rPr>
        <w:t>poursuivit Fargeau</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la position d</w:t>
      </w:r>
      <w:r>
        <w:rPr>
          <w:szCs w:val="32"/>
          <w:lang w:eastAsia="en-US"/>
        </w:rPr>
        <w:t>’</w:t>
      </w:r>
      <w:r w:rsidR="003148C9">
        <w:rPr>
          <w:szCs w:val="32"/>
          <w:lang w:eastAsia="en-US"/>
        </w:rPr>
        <w:t>une femme pauvre</w:t>
      </w:r>
      <w:r>
        <w:rPr>
          <w:szCs w:val="32"/>
          <w:lang w:eastAsia="en-US"/>
        </w:rPr>
        <w:t xml:space="preserve">, </w:t>
      </w:r>
      <w:r w:rsidR="003148C9">
        <w:rPr>
          <w:szCs w:val="32"/>
          <w:lang w:eastAsia="en-US"/>
        </w:rPr>
        <w:t>portant un faux nom</w:t>
      </w:r>
      <w:r>
        <w:rPr>
          <w:szCs w:val="32"/>
          <w:lang w:eastAsia="en-US"/>
        </w:rPr>
        <w:t xml:space="preserve">, </w:t>
      </w:r>
      <w:r w:rsidR="003148C9">
        <w:rPr>
          <w:szCs w:val="32"/>
          <w:lang w:eastAsia="en-US"/>
        </w:rPr>
        <w:t>chanteuse au théâtre de Diane</w:t>
      </w:r>
      <w:r>
        <w:rPr>
          <w:szCs w:val="32"/>
          <w:lang w:eastAsia="en-US"/>
        </w:rPr>
        <w:t xml:space="preserve">, </w:t>
      </w:r>
      <w:r w:rsidR="003148C9">
        <w:rPr>
          <w:szCs w:val="32"/>
          <w:lang w:eastAsia="en-US"/>
        </w:rPr>
        <w:t>habituée de la maison Paoli</w:t>
      </w:r>
      <w:r>
        <w:rPr>
          <w:szCs w:val="32"/>
          <w:lang w:eastAsia="en-US"/>
        </w:rPr>
        <w:t> ?</w:t>
      </w:r>
    </w:p>
    <w:p w14:paraId="6FA8C559" w14:textId="5A21C99E"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 xml:space="preserve">fit </w:t>
      </w:r>
      <w:r w:rsidR="003148C9">
        <w:rPr>
          <w:szCs w:val="32"/>
          <w:lang w:eastAsia="en-US"/>
        </w:rPr>
        <w:t>madame de Marans indignée</w:t>
      </w:r>
      <w:r>
        <w:rPr>
          <w:szCs w:val="32"/>
          <w:lang w:eastAsia="en-US"/>
        </w:rPr>
        <w:t>.</w:t>
      </w:r>
    </w:p>
    <w:p w14:paraId="180EF6B3" w14:textId="77777777" w:rsidR="0046142F" w:rsidRDefault="0046142F" w:rsidP="0046142F">
      <w:pPr>
        <w:rPr>
          <w:szCs w:val="32"/>
          <w:lang w:eastAsia="en-US"/>
        </w:rPr>
      </w:pPr>
      <w:r>
        <w:rPr>
          <w:lang w:eastAsia="en-US"/>
        </w:rPr>
        <w:lastRenderedPageBreak/>
        <w:t>— </w:t>
      </w:r>
      <w:r w:rsidR="003148C9">
        <w:rPr>
          <w:szCs w:val="32"/>
          <w:lang w:eastAsia="en-US"/>
        </w:rPr>
        <w:t>Je puis prouver que vous y étiez encore cette nuit</w:t>
      </w:r>
      <w:r>
        <w:rPr>
          <w:szCs w:val="32"/>
          <w:lang w:eastAsia="en-US"/>
        </w:rPr>
        <w:t xml:space="preserve">, </w:t>
      </w:r>
      <w:r w:rsidR="003148C9">
        <w:rPr>
          <w:szCs w:val="32"/>
          <w:lang w:eastAsia="en-US"/>
        </w:rPr>
        <w:t>chère dame</w:t>
      </w:r>
      <w:r>
        <w:rPr>
          <w:szCs w:val="32"/>
          <w:lang w:eastAsia="en-US"/>
        </w:rPr>
        <w:t xml:space="preserve">. </w:t>
      </w:r>
      <w:r w:rsidR="003148C9">
        <w:rPr>
          <w:szCs w:val="32"/>
          <w:lang w:eastAsia="en-US"/>
        </w:rPr>
        <w:t>Comprenez-vous bien la position de cette femme</w:t>
      </w:r>
      <w:r>
        <w:rPr>
          <w:szCs w:val="32"/>
          <w:lang w:eastAsia="en-US"/>
        </w:rPr>
        <w:t xml:space="preserve">, </w:t>
      </w:r>
      <w:r w:rsidR="003148C9">
        <w:rPr>
          <w:szCs w:val="32"/>
          <w:lang w:eastAsia="en-US"/>
        </w:rPr>
        <w:t>accusée en outre de vol</w:t>
      </w:r>
      <w:r>
        <w:rPr>
          <w:szCs w:val="32"/>
          <w:lang w:eastAsia="en-US"/>
        </w:rPr>
        <w:t xml:space="preserve">, </w:t>
      </w:r>
      <w:r w:rsidR="003148C9">
        <w:rPr>
          <w:szCs w:val="32"/>
          <w:lang w:eastAsia="en-US"/>
        </w:rPr>
        <w:t>et qui enlève une jeune fille de dix-huit ans que tout le quartier connaît pour une très riche héritière</w:t>
      </w:r>
      <w:r>
        <w:rPr>
          <w:szCs w:val="32"/>
          <w:lang w:eastAsia="en-US"/>
        </w:rPr>
        <w:t> ?</w:t>
      </w:r>
    </w:p>
    <w:p w14:paraId="4EDFA47E" w14:textId="77777777" w:rsidR="0046142F" w:rsidRDefault="0046142F" w:rsidP="0046142F">
      <w:pPr>
        <w:rPr>
          <w:szCs w:val="32"/>
          <w:lang w:eastAsia="en-US"/>
        </w:rPr>
      </w:pPr>
      <w:r>
        <w:rPr>
          <w:lang w:eastAsia="en-US"/>
        </w:rPr>
        <w:t>— </w:t>
      </w:r>
      <w:r w:rsidR="003148C9">
        <w:rPr>
          <w:szCs w:val="32"/>
          <w:lang w:eastAsia="en-US"/>
        </w:rPr>
        <w:t>Mais je ne sais pas seulement ce dont vous voulez me parler</w:t>
      </w:r>
      <w:r>
        <w:rPr>
          <w:szCs w:val="32"/>
          <w:lang w:eastAsia="en-US"/>
        </w:rPr>
        <w:t xml:space="preserve">, </w:t>
      </w:r>
      <w:r w:rsidR="003148C9">
        <w:rPr>
          <w:szCs w:val="32"/>
          <w:lang w:eastAsia="en-US"/>
        </w:rPr>
        <w:t>monsieur</w:t>
      </w:r>
      <w:r>
        <w:rPr>
          <w:szCs w:val="32"/>
          <w:lang w:eastAsia="en-US"/>
        </w:rPr>
        <w:t xml:space="preserve">, </w:t>
      </w:r>
      <w:r w:rsidR="003148C9">
        <w:rPr>
          <w:szCs w:val="32"/>
          <w:lang w:eastAsia="en-US"/>
        </w:rPr>
        <w:t>dit Berthe</w:t>
      </w:r>
      <w:r>
        <w:rPr>
          <w:szCs w:val="32"/>
          <w:lang w:eastAsia="en-US"/>
        </w:rPr>
        <w:t>.</w:t>
      </w:r>
    </w:p>
    <w:p w14:paraId="12975A82" w14:textId="77777777" w:rsidR="0046142F" w:rsidRDefault="003148C9" w:rsidP="0046142F">
      <w:pPr>
        <w:rPr>
          <w:szCs w:val="32"/>
          <w:lang w:eastAsia="en-US"/>
        </w:rPr>
      </w:pPr>
      <w:r>
        <w:rPr>
          <w:szCs w:val="32"/>
          <w:lang w:eastAsia="en-US"/>
        </w:rPr>
        <w:t>Fargeau montra du doigt la porte de Lucienne</w:t>
      </w:r>
      <w:r w:rsidR="0046142F">
        <w:rPr>
          <w:szCs w:val="32"/>
          <w:lang w:eastAsia="en-US"/>
        </w:rPr>
        <w:t>.</w:t>
      </w:r>
    </w:p>
    <w:p w14:paraId="3CFEFC81" w14:textId="77777777" w:rsidR="0046142F" w:rsidRDefault="003148C9" w:rsidP="0046142F">
      <w:pPr>
        <w:rPr>
          <w:szCs w:val="32"/>
          <w:lang w:eastAsia="en-US"/>
        </w:rPr>
      </w:pPr>
      <w:r>
        <w:rPr>
          <w:szCs w:val="32"/>
          <w:lang w:eastAsia="en-US"/>
        </w:rPr>
        <w:t>Berthe était vaguement effrayée</w:t>
      </w:r>
      <w:r w:rsidR="0046142F">
        <w:rPr>
          <w:szCs w:val="32"/>
          <w:lang w:eastAsia="en-US"/>
        </w:rPr>
        <w:t>.</w:t>
      </w:r>
    </w:p>
    <w:p w14:paraId="66BE081C"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l</w:t>
      </w:r>
      <w:r>
        <w:rPr>
          <w:szCs w:val="32"/>
          <w:lang w:eastAsia="en-US"/>
        </w:rPr>
        <w:t>’</w:t>
      </w:r>
      <w:r w:rsidR="003148C9">
        <w:rPr>
          <w:szCs w:val="32"/>
          <w:lang w:eastAsia="en-US"/>
        </w:rPr>
        <w:t>appartement de ma fille</w:t>
      </w:r>
      <w:r>
        <w:rPr>
          <w:szCs w:val="32"/>
          <w:lang w:eastAsia="en-US"/>
        </w:rPr>
        <w:t xml:space="preserve">, </w:t>
      </w:r>
      <w:r w:rsidR="003148C9">
        <w:rPr>
          <w:szCs w:val="32"/>
          <w:lang w:eastAsia="en-US"/>
        </w:rPr>
        <w:t>balbutia-t-elle</w:t>
      </w:r>
      <w:r>
        <w:rPr>
          <w:szCs w:val="32"/>
          <w:lang w:eastAsia="en-US"/>
        </w:rPr>
        <w:t>.</w:t>
      </w:r>
    </w:p>
    <w:p w14:paraId="6A8141F6" w14:textId="0A6FD8B2" w:rsidR="0046142F" w:rsidRDefault="0046142F" w:rsidP="0046142F">
      <w:pPr>
        <w:rPr>
          <w:szCs w:val="32"/>
          <w:lang w:eastAsia="en-US"/>
        </w:rPr>
      </w:pPr>
      <w:r>
        <w:rPr>
          <w:szCs w:val="32"/>
          <w:lang w:eastAsia="en-US"/>
        </w:rPr>
        <w:t>M. </w:t>
      </w:r>
      <w:r w:rsidR="003148C9">
        <w:rPr>
          <w:szCs w:val="32"/>
          <w:lang w:eastAsia="en-US"/>
        </w:rPr>
        <w:t>Fargeau traversa le salon</w:t>
      </w:r>
      <w:r>
        <w:rPr>
          <w:szCs w:val="32"/>
          <w:lang w:eastAsia="en-US"/>
        </w:rPr>
        <w:t xml:space="preserve">, </w:t>
      </w:r>
      <w:r w:rsidR="003148C9">
        <w:rPr>
          <w:szCs w:val="32"/>
          <w:lang w:eastAsia="en-US"/>
        </w:rPr>
        <w:t>ouvrit la porte et appela</w:t>
      </w:r>
      <w:r>
        <w:rPr>
          <w:szCs w:val="32"/>
          <w:lang w:eastAsia="en-US"/>
        </w:rPr>
        <w:t> :</w:t>
      </w:r>
    </w:p>
    <w:p w14:paraId="6D28547C" w14:textId="77777777" w:rsidR="0046142F" w:rsidRDefault="0046142F" w:rsidP="0046142F">
      <w:pPr>
        <w:rPr>
          <w:szCs w:val="32"/>
          <w:lang w:eastAsia="en-US"/>
        </w:rPr>
      </w:pPr>
      <w:r>
        <w:rPr>
          <w:lang w:eastAsia="en-US"/>
        </w:rPr>
        <w:t>— </w:t>
      </w:r>
      <w:r w:rsidR="003148C9">
        <w:rPr>
          <w:szCs w:val="32"/>
          <w:lang w:eastAsia="en-US"/>
        </w:rPr>
        <w:t>Clémence</w:t>
      </w:r>
      <w:r>
        <w:rPr>
          <w:szCs w:val="32"/>
          <w:lang w:eastAsia="en-US"/>
        </w:rPr>
        <w:t> !</w:t>
      </w:r>
    </w:p>
    <w:p w14:paraId="4CE577CA" w14:textId="77777777" w:rsidR="0046142F" w:rsidRDefault="003148C9" w:rsidP="0046142F">
      <w:pPr>
        <w:rPr>
          <w:szCs w:val="32"/>
          <w:lang w:eastAsia="en-US"/>
        </w:rPr>
      </w:pPr>
      <w:r>
        <w:rPr>
          <w:szCs w:val="32"/>
          <w:lang w:eastAsia="en-US"/>
        </w:rPr>
        <w:t>Clémence se présenta pâle et la mort sur le visage</w:t>
      </w:r>
      <w:r w:rsidR="0046142F">
        <w:rPr>
          <w:szCs w:val="32"/>
          <w:lang w:eastAsia="en-US"/>
        </w:rPr>
        <w:t xml:space="preserve">. </w:t>
      </w:r>
      <w:r>
        <w:rPr>
          <w:szCs w:val="32"/>
          <w:lang w:eastAsia="en-US"/>
        </w:rPr>
        <w:t>Elle avait tout entendu</w:t>
      </w:r>
      <w:r w:rsidR="0046142F">
        <w:rPr>
          <w:szCs w:val="32"/>
          <w:lang w:eastAsia="en-US"/>
        </w:rPr>
        <w:t>.</w:t>
      </w:r>
    </w:p>
    <w:p w14:paraId="72732D79" w14:textId="77777777" w:rsidR="0046142F" w:rsidRDefault="0046142F" w:rsidP="0046142F">
      <w:pPr>
        <w:rPr>
          <w:szCs w:val="32"/>
          <w:lang w:eastAsia="en-US"/>
        </w:rPr>
      </w:pPr>
      <w:r>
        <w:rPr>
          <w:lang w:eastAsia="en-US"/>
        </w:rPr>
        <w:t>— </w:t>
      </w:r>
      <w:r w:rsidR="003148C9">
        <w:rPr>
          <w:szCs w:val="32"/>
          <w:lang w:eastAsia="en-US"/>
        </w:rPr>
        <w:t>Madame</w:t>
      </w:r>
      <w:r>
        <w:rPr>
          <w:szCs w:val="32"/>
          <w:lang w:eastAsia="en-US"/>
        </w:rPr>
        <w:t xml:space="preserve">, </w:t>
      </w:r>
      <w:r w:rsidR="003148C9">
        <w:rPr>
          <w:szCs w:val="32"/>
          <w:lang w:eastAsia="en-US"/>
        </w:rPr>
        <w:t>dit-elle du seuil où elle s</w:t>
      </w:r>
      <w:r>
        <w:rPr>
          <w:szCs w:val="32"/>
          <w:lang w:eastAsia="en-US"/>
        </w:rPr>
        <w:t>’</w:t>
      </w:r>
      <w:r w:rsidR="003148C9">
        <w:rPr>
          <w:szCs w:val="32"/>
          <w:lang w:eastAsia="en-US"/>
        </w:rPr>
        <w:t>arrêtait</w:t>
      </w:r>
      <w:r>
        <w:rPr>
          <w:szCs w:val="32"/>
          <w:lang w:eastAsia="en-US"/>
        </w:rPr>
        <w:t xml:space="preserve"> : </w:t>
      </w:r>
      <w:r w:rsidR="003148C9">
        <w:rPr>
          <w:szCs w:val="32"/>
          <w:lang w:eastAsia="en-US"/>
        </w:rPr>
        <w:t>j</w:t>
      </w:r>
      <w:r>
        <w:rPr>
          <w:szCs w:val="32"/>
          <w:lang w:eastAsia="en-US"/>
        </w:rPr>
        <w:t>’</w:t>
      </w:r>
      <w:r w:rsidR="003148C9">
        <w:rPr>
          <w:szCs w:val="32"/>
          <w:lang w:eastAsia="en-US"/>
        </w:rPr>
        <w:t>ai voulu vous sauver</w:t>
      </w:r>
      <w:r>
        <w:rPr>
          <w:szCs w:val="32"/>
          <w:lang w:eastAsia="en-US"/>
        </w:rPr>
        <w:t xml:space="preserve">, </w:t>
      </w:r>
      <w:r w:rsidR="003148C9">
        <w:rPr>
          <w:szCs w:val="32"/>
          <w:lang w:eastAsia="en-US"/>
        </w:rPr>
        <w:t>je vous ai perdue</w:t>
      </w:r>
      <w:r>
        <w:rPr>
          <w:szCs w:val="32"/>
          <w:lang w:eastAsia="en-US"/>
        </w:rPr>
        <w:t>.</w:t>
      </w:r>
    </w:p>
    <w:p w14:paraId="07B1B823" w14:textId="77777777" w:rsidR="0046142F" w:rsidRDefault="003148C9" w:rsidP="0046142F">
      <w:pPr>
        <w:rPr>
          <w:szCs w:val="32"/>
          <w:lang w:eastAsia="en-US"/>
        </w:rPr>
      </w:pPr>
      <w:r>
        <w:rPr>
          <w:szCs w:val="32"/>
          <w:lang w:eastAsia="en-US"/>
        </w:rPr>
        <w:t>Berthe prit le papier et signa</w:t>
      </w:r>
      <w:r w:rsidR="0046142F">
        <w:rPr>
          <w:szCs w:val="32"/>
          <w:lang w:eastAsia="en-US"/>
        </w:rPr>
        <w:t>.</w:t>
      </w:r>
    </w:p>
    <w:p w14:paraId="21D82C1F" w14:textId="77777777" w:rsidR="0046142F" w:rsidRDefault="0046142F" w:rsidP="0046142F">
      <w:pPr>
        <w:rPr>
          <w:szCs w:val="32"/>
          <w:lang w:eastAsia="en-US"/>
        </w:rPr>
      </w:pPr>
      <w:r>
        <w:rPr>
          <w:lang w:eastAsia="en-US"/>
        </w:rPr>
        <w:t>— </w:t>
      </w:r>
      <w:r w:rsidR="003148C9">
        <w:rPr>
          <w:szCs w:val="32"/>
          <w:lang w:eastAsia="en-US"/>
        </w:rPr>
        <w:t>Sortez</w:t>
      </w:r>
      <w:r>
        <w:rPr>
          <w:szCs w:val="32"/>
          <w:lang w:eastAsia="en-US"/>
        </w:rPr>
        <w:t xml:space="preserve">, </w:t>
      </w:r>
      <w:r w:rsidR="003148C9">
        <w:rPr>
          <w:szCs w:val="32"/>
          <w:lang w:eastAsia="en-US"/>
        </w:rPr>
        <w:t>mademoiselle</w:t>
      </w:r>
      <w:r>
        <w:rPr>
          <w:szCs w:val="32"/>
          <w:lang w:eastAsia="en-US"/>
        </w:rPr>
        <w:t xml:space="preserve"> ! </w:t>
      </w:r>
      <w:r w:rsidR="003148C9">
        <w:rPr>
          <w:szCs w:val="32"/>
          <w:lang w:eastAsia="en-US"/>
        </w:rPr>
        <w:t>dit Fargeau à Clémence</w:t>
      </w:r>
      <w:r>
        <w:rPr>
          <w:szCs w:val="32"/>
          <w:lang w:eastAsia="en-US"/>
        </w:rPr>
        <w:t>.</w:t>
      </w:r>
    </w:p>
    <w:p w14:paraId="05C1E58C" w14:textId="77777777" w:rsidR="0046142F" w:rsidRDefault="003148C9" w:rsidP="0046142F">
      <w:pPr>
        <w:rPr>
          <w:szCs w:val="32"/>
          <w:lang w:eastAsia="en-US"/>
        </w:rPr>
      </w:pPr>
      <w:r>
        <w:rPr>
          <w:szCs w:val="32"/>
          <w:lang w:eastAsia="en-US"/>
        </w:rPr>
        <w:t>Clémence obéit</w:t>
      </w:r>
      <w:r w:rsidR="0046142F">
        <w:rPr>
          <w:szCs w:val="32"/>
          <w:lang w:eastAsia="en-US"/>
        </w:rPr>
        <w:t xml:space="preserve">. </w:t>
      </w:r>
      <w:r>
        <w:rPr>
          <w:szCs w:val="32"/>
          <w:lang w:eastAsia="en-US"/>
        </w:rPr>
        <w:t>En passant près de Berthe</w:t>
      </w:r>
      <w:r w:rsidR="0046142F">
        <w:rPr>
          <w:szCs w:val="32"/>
          <w:lang w:eastAsia="en-US"/>
        </w:rPr>
        <w:t xml:space="preserve">, </w:t>
      </w:r>
      <w:r>
        <w:rPr>
          <w:szCs w:val="32"/>
          <w:lang w:eastAsia="en-US"/>
        </w:rPr>
        <w:t>elle saisit tout à coup sa main et la baisa</w:t>
      </w:r>
      <w:r w:rsidR="0046142F">
        <w:rPr>
          <w:szCs w:val="32"/>
          <w:lang w:eastAsia="en-US"/>
        </w:rPr>
        <w:t>.</w:t>
      </w:r>
    </w:p>
    <w:p w14:paraId="7D01B1B4" w14:textId="77777777" w:rsidR="0046142F" w:rsidRDefault="003148C9" w:rsidP="0046142F">
      <w:pPr>
        <w:rPr>
          <w:szCs w:val="32"/>
          <w:lang w:eastAsia="en-US"/>
        </w:rPr>
      </w:pPr>
      <w:r>
        <w:rPr>
          <w:szCs w:val="32"/>
          <w:lang w:eastAsia="en-US"/>
        </w:rPr>
        <w:t>Quand elle fut partie</w:t>
      </w:r>
      <w:r w:rsidR="0046142F">
        <w:rPr>
          <w:szCs w:val="32"/>
          <w:lang w:eastAsia="en-US"/>
        </w:rPr>
        <w:t xml:space="preserve">, </w:t>
      </w:r>
      <w:r>
        <w:rPr>
          <w:szCs w:val="32"/>
          <w:lang w:eastAsia="en-US"/>
        </w:rPr>
        <w:t>Fargeau mit le papier timbré dans son portefeuille et prit son chapeau</w:t>
      </w:r>
      <w:r w:rsidR="0046142F">
        <w:rPr>
          <w:szCs w:val="32"/>
          <w:lang w:eastAsia="en-US"/>
        </w:rPr>
        <w:t>.</w:t>
      </w:r>
    </w:p>
    <w:p w14:paraId="5BAE91D4" w14:textId="77777777" w:rsidR="0046142F" w:rsidRDefault="0046142F" w:rsidP="0046142F">
      <w:pPr>
        <w:rPr>
          <w:szCs w:val="32"/>
          <w:lang w:eastAsia="en-US"/>
        </w:rPr>
      </w:pPr>
      <w:r>
        <w:rPr>
          <w:lang w:eastAsia="en-US"/>
        </w:rPr>
        <w:t>— </w:t>
      </w:r>
      <w:r w:rsidR="003148C9">
        <w:rPr>
          <w:szCs w:val="32"/>
          <w:lang w:eastAsia="en-US"/>
        </w:rPr>
        <w:t>Il est entendu</w:t>
      </w:r>
      <w:r>
        <w:rPr>
          <w:szCs w:val="32"/>
          <w:lang w:eastAsia="en-US"/>
        </w:rPr>
        <w:t xml:space="preserve">, </w:t>
      </w:r>
      <w:r w:rsidR="003148C9">
        <w:rPr>
          <w:szCs w:val="32"/>
          <w:lang w:eastAsia="en-US"/>
        </w:rPr>
        <w:t>chère dame</w:t>
      </w:r>
      <w:r>
        <w:rPr>
          <w:szCs w:val="32"/>
          <w:lang w:eastAsia="en-US"/>
        </w:rPr>
        <w:t xml:space="preserve">, </w:t>
      </w:r>
      <w:r w:rsidR="003148C9">
        <w:rPr>
          <w:szCs w:val="32"/>
          <w:lang w:eastAsia="en-US"/>
        </w:rPr>
        <w:t>dit-il</w:t>
      </w:r>
      <w:r>
        <w:rPr>
          <w:szCs w:val="32"/>
          <w:lang w:eastAsia="en-US"/>
        </w:rPr>
        <w:t xml:space="preserve">, </w:t>
      </w:r>
      <w:r w:rsidR="003148C9">
        <w:rPr>
          <w:szCs w:val="32"/>
          <w:lang w:eastAsia="en-US"/>
        </w:rPr>
        <w:t>que si vous n</w:t>
      </w:r>
      <w:r>
        <w:rPr>
          <w:szCs w:val="32"/>
          <w:lang w:eastAsia="en-US"/>
        </w:rPr>
        <w:t>’</w:t>
      </w:r>
      <w:r w:rsidR="003148C9">
        <w:rPr>
          <w:szCs w:val="32"/>
          <w:lang w:eastAsia="en-US"/>
        </w:rPr>
        <w:t>êtes pas partie de Paris demain</w:t>
      </w:r>
      <w:r>
        <w:rPr>
          <w:szCs w:val="32"/>
          <w:lang w:eastAsia="en-US"/>
        </w:rPr>
        <w:t xml:space="preserve">…, </w:t>
      </w:r>
      <w:r w:rsidR="003148C9">
        <w:rPr>
          <w:szCs w:val="32"/>
          <w:lang w:eastAsia="en-US"/>
        </w:rPr>
        <w:t>ou plutôt aujourd</w:t>
      </w:r>
      <w:r>
        <w:rPr>
          <w:szCs w:val="32"/>
          <w:lang w:eastAsia="en-US"/>
        </w:rPr>
        <w:t>’</w:t>
      </w:r>
      <w:r w:rsidR="003148C9">
        <w:rPr>
          <w:szCs w:val="32"/>
          <w:lang w:eastAsia="en-US"/>
        </w:rPr>
        <w:t>hui</w:t>
      </w:r>
      <w:r>
        <w:rPr>
          <w:szCs w:val="32"/>
          <w:lang w:eastAsia="en-US"/>
        </w:rPr>
        <w:t xml:space="preserve">, </w:t>
      </w:r>
      <w:r w:rsidR="003148C9">
        <w:rPr>
          <w:szCs w:val="32"/>
          <w:lang w:eastAsia="en-US"/>
        </w:rPr>
        <w:t>avant huit heures du matin</w:t>
      </w:r>
      <w:r>
        <w:rPr>
          <w:szCs w:val="32"/>
          <w:lang w:eastAsia="en-US"/>
        </w:rPr>
        <w:t xml:space="preserve">, </w:t>
      </w:r>
      <w:r w:rsidR="003148C9">
        <w:rPr>
          <w:szCs w:val="32"/>
          <w:lang w:eastAsia="en-US"/>
        </w:rPr>
        <w:t>je reprends tous mes droits</w:t>
      </w:r>
      <w:r>
        <w:rPr>
          <w:szCs w:val="32"/>
          <w:lang w:eastAsia="en-US"/>
        </w:rPr>
        <w:t xml:space="preserve">… </w:t>
      </w:r>
      <w:r w:rsidR="003148C9">
        <w:rPr>
          <w:szCs w:val="32"/>
          <w:lang w:eastAsia="en-US"/>
        </w:rPr>
        <w:t xml:space="preserve">La trêve que </w:t>
      </w:r>
      <w:r w:rsidR="003148C9">
        <w:rPr>
          <w:szCs w:val="32"/>
          <w:lang w:eastAsia="en-US"/>
        </w:rPr>
        <w:lastRenderedPageBreak/>
        <w:t>je vous accorde ne va pas au-delà de ce terme</w:t>
      </w:r>
      <w:r>
        <w:rPr>
          <w:szCs w:val="32"/>
          <w:lang w:eastAsia="en-US"/>
        </w:rPr>
        <w:t xml:space="preserve">… </w:t>
      </w:r>
      <w:r w:rsidR="003148C9">
        <w:rPr>
          <w:szCs w:val="32"/>
          <w:lang w:eastAsia="en-US"/>
        </w:rPr>
        <w:t>Veuillez accepter mes hommages respectueux</w:t>
      </w:r>
      <w:r>
        <w:rPr>
          <w:szCs w:val="32"/>
          <w:lang w:eastAsia="en-US"/>
        </w:rPr>
        <w:t>.</w:t>
      </w:r>
    </w:p>
    <w:p w14:paraId="2710756E" w14:textId="77777777" w:rsidR="0046142F" w:rsidRDefault="003148C9" w:rsidP="0046142F">
      <w:pPr>
        <w:rPr>
          <w:szCs w:val="32"/>
          <w:lang w:eastAsia="en-US"/>
        </w:rPr>
      </w:pPr>
      <w:r>
        <w:rPr>
          <w:szCs w:val="32"/>
          <w:lang w:eastAsia="en-US"/>
        </w:rPr>
        <w:t>Il se retira sans attendre la réponse</w:t>
      </w:r>
      <w:r w:rsidR="0046142F">
        <w:rPr>
          <w:szCs w:val="32"/>
          <w:lang w:eastAsia="en-US"/>
        </w:rPr>
        <w:t>.</w:t>
      </w:r>
    </w:p>
    <w:p w14:paraId="5737983D" w14:textId="531D5346" w:rsidR="0046142F" w:rsidRDefault="0046142F" w:rsidP="0046142F">
      <w:pPr>
        <w:rPr>
          <w:lang w:eastAsia="en-US"/>
        </w:rPr>
      </w:pPr>
    </w:p>
    <w:p w14:paraId="6906D2F3" w14:textId="77777777" w:rsidR="0046142F" w:rsidRDefault="003148C9" w:rsidP="0046142F">
      <w:pPr>
        <w:rPr>
          <w:szCs w:val="32"/>
          <w:lang w:eastAsia="en-US"/>
        </w:rPr>
      </w:pPr>
      <w:r>
        <w:rPr>
          <w:szCs w:val="32"/>
          <w:lang w:eastAsia="en-US"/>
        </w:rPr>
        <w:t>Quand le petit docteur Gabriel eut subi l</w:t>
      </w:r>
      <w:r w:rsidR="0046142F">
        <w:rPr>
          <w:szCs w:val="32"/>
          <w:lang w:eastAsia="en-US"/>
        </w:rPr>
        <w:t>’</w:t>
      </w:r>
      <w:r>
        <w:rPr>
          <w:szCs w:val="32"/>
          <w:lang w:eastAsia="en-US"/>
        </w:rPr>
        <w:t>interrogatoire du portier de la maison où Mazurke l</w:t>
      </w:r>
      <w:r w:rsidR="0046142F">
        <w:rPr>
          <w:szCs w:val="32"/>
          <w:lang w:eastAsia="en-US"/>
        </w:rPr>
        <w:t>’</w:t>
      </w:r>
      <w:r>
        <w:rPr>
          <w:szCs w:val="32"/>
          <w:lang w:eastAsia="en-US"/>
        </w:rPr>
        <w:t>avait enfermé pour se débarrasser de lui</w:t>
      </w:r>
      <w:r w:rsidR="0046142F">
        <w:rPr>
          <w:szCs w:val="32"/>
          <w:lang w:eastAsia="en-US"/>
        </w:rPr>
        <w:t xml:space="preserve">, </w:t>
      </w:r>
      <w:r>
        <w:rPr>
          <w:szCs w:val="32"/>
          <w:lang w:eastAsia="en-US"/>
        </w:rPr>
        <w:t>on le laissa sortir</w:t>
      </w:r>
      <w:r w:rsidR="0046142F">
        <w:rPr>
          <w:szCs w:val="32"/>
          <w:lang w:eastAsia="en-US"/>
        </w:rPr>
        <w:t>.</w:t>
      </w:r>
    </w:p>
    <w:p w14:paraId="7C95E27C" w14:textId="77777777" w:rsidR="0046142F" w:rsidRDefault="003148C9" w:rsidP="0046142F">
      <w:pPr>
        <w:rPr>
          <w:szCs w:val="32"/>
          <w:lang w:eastAsia="en-US"/>
        </w:rPr>
      </w:pPr>
      <w:r>
        <w:rPr>
          <w:szCs w:val="32"/>
          <w:lang w:eastAsia="en-US"/>
        </w:rPr>
        <w:t>Il était véritablement ivre de rage</w:t>
      </w:r>
      <w:r w:rsidR="0046142F">
        <w:rPr>
          <w:szCs w:val="32"/>
          <w:lang w:eastAsia="en-US"/>
        </w:rPr>
        <w:t>.</w:t>
      </w:r>
    </w:p>
    <w:p w14:paraId="3D4FDAC2" w14:textId="77777777" w:rsidR="0046142F" w:rsidRDefault="003148C9" w:rsidP="0046142F">
      <w:pPr>
        <w:rPr>
          <w:szCs w:val="32"/>
          <w:lang w:eastAsia="en-US"/>
        </w:rPr>
      </w:pPr>
      <w:r>
        <w:rPr>
          <w:szCs w:val="32"/>
          <w:lang w:eastAsia="en-US"/>
        </w:rPr>
        <w:t>Cette journée et cette nuit avaient été pour lui comme une suite de malheurs</w:t>
      </w:r>
      <w:r w:rsidR="0046142F">
        <w:rPr>
          <w:szCs w:val="32"/>
          <w:lang w:eastAsia="en-US"/>
        </w:rPr>
        <w:t xml:space="preserve">, </w:t>
      </w:r>
      <w:r>
        <w:rPr>
          <w:szCs w:val="32"/>
          <w:lang w:eastAsia="en-US"/>
        </w:rPr>
        <w:t>entrecoupés de mésaventures qui irritent autant et plus que les malheurs</w:t>
      </w:r>
      <w:r w:rsidR="0046142F">
        <w:rPr>
          <w:szCs w:val="32"/>
          <w:lang w:eastAsia="en-US"/>
        </w:rPr>
        <w:t>.</w:t>
      </w:r>
    </w:p>
    <w:p w14:paraId="701F79AC" w14:textId="77777777" w:rsidR="0046142F" w:rsidRDefault="003148C9" w:rsidP="0046142F">
      <w:pPr>
        <w:rPr>
          <w:szCs w:val="32"/>
          <w:lang w:eastAsia="en-US"/>
        </w:rPr>
      </w:pPr>
      <w:r>
        <w:rPr>
          <w:szCs w:val="32"/>
          <w:lang w:eastAsia="en-US"/>
        </w:rPr>
        <w:t>Dans cette journée</w:t>
      </w:r>
      <w:r w:rsidR="0046142F">
        <w:rPr>
          <w:szCs w:val="32"/>
          <w:lang w:eastAsia="en-US"/>
        </w:rPr>
        <w:t xml:space="preserve">, </w:t>
      </w:r>
      <w:r>
        <w:rPr>
          <w:szCs w:val="32"/>
          <w:lang w:eastAsia="en-US"/>
        </w:rPr>
        <w:t>et non pas seulement une fois</w:t>
      </w:r>
      <w:r w:rsidR="0046142F">
        <w:rPr>
          <w:szCs w:val="32"/>
          <w:lang w:eastAsia="en-US"/>
        </w:rPr>
        <w:t xml:space="preserve">, </w:t>
      </w:r>
      <w:r>
        <w:rPr>
          <w:szCs w:val="32"/>
          <w:lang w:eastAsia="en-US"/>
        </w:rPr>
        <w:t>il avait poussé la folie jusqu</w:t>
      </w:r>
      <w:r w:rsidR="0046142F">
        <w:rPr>
          <w:szCs w:val="32"/>
          <w:lang w:eastAsia="en-US"/>
        </w:rPr>
        <w:t>’</w:t>
      </w:r>
      <w:r>
        <w:rPr>
          <w:szCs w:val="32"/>
          <w:lang w:eastAsia="en-US"/>
        </w:rPr>
        <w:t>au crime</w:t>
      </w:r>
      <w:r w:rsidR="0046142F">
        <w:rPr>
          <w:szCs w:val="32"/>
          <w:lang w:eastAsia="en-US"/>
        </w:rPr>
        <w:t xml:space="preserve"> : </w:t>
      </w:r>
      <w:r>
        <w:rPr>
          <w:szCs w:val="32"/>
          <w:lang w:eastAsia="en-US"/>
        </w:rPr>
        <w:t>il avait manqué d</w:t>
      </w:r>
      <w:r w:rsidR="0046142F">
        <w:rPr>
          <w:szCs w:val="32"/>
          <w:lang w:eastAsia="en-US"/>
        </w:rPr>
        <w:t>’</w:t>
      </w:r>
      <w:r>
        <w:rPr>
          <w:szCs w:val="32"/>
          <w:lang w:eastAsia="en-US"/>
        </w:rPr>
        <w:t>honneur et de cœur</w:t>
      </w:r>
      <w:r w:rsidR="0046142F">
        <w:rPr>
          <w:szCs w:val="32"/>
          <w:lang w:eastAsia="en-US"/>
        </w:rPr>
        <w:t>.</w:t>
      </w:r>
    </w:p>
    <w:p w14:paraId="448F8D6A" w14:textId="77777777" w:rsidR="0046142F" w:rsidRDefault="003148C9" w:rsidP="0046142F">
      <w:pPr>
        <w:rPr>
          <w:szCs w:val="32"/>
          <w:lang w:eastAsia="en-US"/>
        </w:rPr>
      </w:pPr>
      <w:r>
        <w:rPr>
          <w:szCs w:val="32"/>
          <w:lang w:eastAsia="en-US"/>
        </w:rPr>
        <w:t>Mais sa colère lui épargnait le remords</w:t>
      </w:r>
      <w:r w:rsidR="0046142F">
        <w:rPr>
          <w:szCs w:val="32"/>
          <w:lang w:eastAsia="en-US"/>
        </w:rPr>
        <w:t>.</w:t>
      </w:r>
    </w:p>
    <w:p w14:paraId="391678F8" w14:textId="77777777"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élança sur le quai</w:t>
      </w:r>
      <w:r w:rsidR="0046142F">
        <w:rPr>
          <w:szCs w:val="32"/>
          <w:lang w:eastAsia="en-US"/>
        </w:rPr>
        <w:t xml:space="preserve">. </w:t>
      </w:r>
      <w:r>
        <w:rPr>
          <w:szCs w:val="32"/>
          <w:lang w:eastAsia="en-US"/>
        </w:rPr>
        <w:t>Sa première pensée fut de retrouver Mazurke pour le tuer</w:t>
      </w:r>
      <w:r w:rsidR="0046142F">
        <w:rPr>
          <w:szCs w:val="32"/>
          <w:lang w:eastAsia="en-US"/>
        </w:rPr>
        <w:t xml:space="preserve">, </w:t>
      </w:r>
      <w:r>
        <w:rPr>
          <w:szCs w:val="32"/>
          <w:lang w:eastAsia="en-US"/>
        </w:rPr>
        <w:t>de retrouver Clémence pour la punir</w:t>
      </w:r>
      <w:r w:rsidR="0046142F">
        <w:rPr>
          <w:szCs w:val="32"/>
          <w:lang w:eastAsia="en-US"/>
        </w:rPr>
        <w:t xml:space="preserve">, </w:t>
      </w:r>
      <w:r>
        <w:rPr>
          <w:szCs w:val="32"/>
          <w:lang w:eastAsia="en-US"/>
        </w:rPr>
        <w:t>de retrouver sa mère pour la juger</w:t>
      </w:r>
      <w:r w:rsidR="0046142F">
        <w:rPr>
          <w:szCs w:val="32"/>
          <w:lang w:eastAsia="en-US"/>
        </w:rPr>
        <w:t>.</w:t>
      </w:r>
    </w:p>
    <w:p w14:paraId="571313A3" w14:textId="77777777" w:rsidR="0046142F" w:rsidRDefault="003148C9" w:rsidP="0046142F">
      <w:pPr>
        <w:rPr>
          <w:szCs w:val="32"/>
          <w:lang w:eastAsia="en-US"/>
        </w:rPr>
      </w:pPr>
      <w:r>
        <w:rPr>
          <w:szCs w:val="32"/>
          <w:lang w:eastAsia="en-US"/>
        </w:rPr>
        <w:t>Et quel juge impitoyable</w:t>
      </w:r>
      <w:r w:rsidR="0046142F">
        <w:rPr>
          <w:szCs w:val="32"/>
          <w:lang w:eastAsia="en-US"/>
        </w:rPr>
        <w:t> !</w:t>
      </w:r>
    </w:p>
    <w:p w14:paraId="222449BD" w14:textId="77777777" w:rsidR="0046142F" w:rsidRDefault="003148C9" w:rsidP="0046142F">
      <w:pPr>
        <w:rPr>
          <w:szCs w:val="32"/>
          <w:lang w:eastAsia="en-US"/>
        </w:rPr>
      </w:pPr>
      <w:r>
        <w:rPr>
          <w:szCs w:val="32"/>
          <w:lang w:eastAsia="en-US"/>
        </w:rPr>
        <w:t>Il courait seul dans la nuit</w:t>
      </w:r>
      <w:r w:rsidR="0046142F">
        <w:rPr>
          <w:szCs w:val="32"/>
          <w:lang w:eastAsia="en-US"/>
        </w:rPr>
        <w:t xml:space="preserve">, </w:t>
      </w:r>
      <w:r>
        <w:rPr>
          <w:szCs w:val="32"/>
          <w:lang w:eastAsia="en-US"/>
        </w:rPr>
        <w:t>s</w:t>
      </w:r>
      <w:r w:rsidR="0046142F">
        <w:rPr>
          <w:szCs w:val="32"/>
          <w:lang w:eastAsia="en-US"/>
        </w:rPr>
        <w:t>’</w:t>
      </w:r>
      <w:r>
        <w:rPr>
          <w:szCs w:val="32"/>
          <w:lang w:eastAsia="en-US"/>
        </w:rPr>
        <w:t>excitant lui-même et cherchant un aliment à sa fureur</w:t>
      </w:r>
      <w:r w:rsidR="0046142F">
        <w:rPr>
          <w:szCs w:val="32"/>
          <w:lang w:eastAsia="en-US"/>
        </w:rPr>
        <w:t>.</w:t>
      </w:r>
    </w:p>
    <w:p w14:paraId="243BD5F8" w14:textId="77777777" w:rsidR="0046142F" w:rsidRDefault="003148C9" w:rsidP="0046142F">
      <w:pPr>
        <w:rPr>
          <w:szCs w:val="32"/>
          <w:lang w:eastAsia="en-US"/>
        </w:rPr>
      </w:pPr>
      <w:r>
        <w:rPr>
          <w:szCs w:val="32"/>
          <w:lang w:eastAsia="en-US"/>
        </w:rPr>
        <w:t>Comme elle l</w:t>
      </w:r>
      <w:r w:rsidR="0046142F">
        <w:rPr>
          <w:szCs w:val="32"/>
          <w:lang w:eastAsia="en-US"/>
        </w:rPr>
        <w:t>’</w:t>
      </w:r>
      <w:r>
        <w:rPr>
          <w:szCs w:val="32"/>
          <w:lang w:eastAsia="en-US"/>
        </w:rPr>
        <w:t>avait trompé</w:t>
      </w:r>
      <w:r w:rsidR="0046142F">
        <w:rPr>
          <w:szCs w:val="32"/>
          <w:lang w:eastAsia="en-US"/>
        </w:rPr>
        <w:t xml:space="preserve">, </w:t>
      </w:r>
      <w:r>
        <w:rPr>
          <w:szCs w:val="32"/>
          <w:lang w:eastAsia="en-US"/>
        </w:rPr>
        <w:t>sa mère</w:t>
      </w:r>
      <w:r w:rsidR="0046142F">
        <w:rPr>
          <w:szCs w:val="32"/>
          <w:lang w:eastAsia="en-US"/>
        </w:rPr>
        <w:t xml:space="preserve"> ! </w:t>
      </w:r>
      <w:r>
        <w:rPr>
          <w:szCs w:val="32"/>
          <w:lang w:eastAsia="en-US"/>
        </w:rPr>
        <w:t>Clémence</w:t>
      </w:r>
      <w:r w:rsidR="0046142F">
        <w:rPr>
          <w:szCs w:val="32"/>
          <w:lang w:eastAsia="en-US"/>
        </w:rPr>
        <w:t xml:space="preserve">, </w:t>
      </w:r>
      <w:r>
        <w:rPr>
          <w:szCs w:val="32"/>
          <w:lang w:eastAsia="en-US"/>
        </w:rPr>
        <w:t>comme elle l</w:t>
      </w:r>
      <w:r w:rsidR="0046142F">
        <w:rPr>
          <w:szCs w:val="32"/>
          <w:lang w:eastAsia="en-US"/>
        </w:rPr>
        <w:t>’</w:t>
      </w:r>
      <w:r>
        <w:rPr>
          <w:szCs w:val="32"/>
          <w:lang w:eastAsia="en-US"/>
        </w:rPr>
        <w:t>avait trahi</w:t>
      </w:r>
      <w:r w:rsidR="0046142F">
        <w:rPr>
          <w:szCs w:val="32"/>
          <w:lang w:eastAsia="en-US"/>
        </w:rPr>
        <w:t xml:space="preserve"> ! </w:t>
      </w:r>
      <w:r>
        <w:rPr>
          <w:szCs w:val="32"/>
          <w:lang w:eastAsia="en-US"/>
        </w:rPr>
        <w:t>Et ce Mazurke</w:t>
      </w:r>
      <w:r w:rsidR="0046142F">
        <w:rPr>
          <w:szCs w:val="32"/>
          <w:lang w:eastAsia="en-US"/>
        </w:rPr>
        <w:t xml:space="preserve">, </w:t>
      </w:r>
      <w:r>
        <w:rPr>
          <w:szCs w:val="32"/>
          <w:lang w:eastAsia="en-US"/>
        </w:rPr>
        <w:t>y avait-il un nom pour le dédaigneux outrage qu</w:t>
      </w:r>
      <w:r w:rsidR="0046142F">
        <w:rPr>
          <w:szCs w:val="32"/>
          <w:lang w:eastAsia="en-US"/>
        </w:rPr>
        <w:t>’</w:t>
      </w:r>
      <w:r>
        <w:rPr>
          <w:szCs w:val="32"/>
          <w:lang w:eastAsia="en-US"/>
        </w:rPr>
        <w:t>il lui avait infligé</w:t>
      </w:r>
      <w:r w:rsidR="0046142F">
        <w:rPr>
          <w:szCs w:val="32"/>
          <w:lang w:eastAsia="en-US"/>
        </w:rPr>
        <w:t> ?</w:t>
      </w:r>
    </w:p>
    <w:p w14:paraId="6EF8654F" w14:textId="77777777" w:rsidR="0046142F" w:rsidRDefault="003148C9" w:rsidP="0046142F">
      <w:pPr>
        <w:rPr>
          <w:szCs w:val="32"/>
          <w:lang w:eastAsia="en-US"/>
        </w:rPr>
      </w:pPr>
      <w:r>
        <w:rPr>
          <w:szCs w:val="32"/>
          <w:lang w:eastAsia="en-US"/>
        </w:rPr>
        <w:t>Vengeance</w:t>
      </w:r>
      <w:r w:rsidR="0046142F">
        <w:rPr>
          <w:szCs w:val="32"/>
          <w:lang w:eastAsia="en-US"/>
        </w:rPr>
        <w:t xml:space="preserve"> ! </w:t>
      </w:r>
      <w:r>
        <w:rPr>
          <w:szCs w:val="32"/>
          <w:lang w:eastAsia="en-US"/>
        </w:rPr>
        <w:t>oh</w:t>
      </w:r>
      <w:r w:rsidR="0046142F">
        <w:rPr>
          <w:szCs w:val="32"/>
          <w:lang w:eastAsia="en-US"/>
        </w:rPr>
        <w:t xml:space="preserve"> ! </w:t>
      </w:r>
      <w:r>
        <w:rPr>
          <w:szCs w:val="32"/>
          <w:lang w:eastAsia="en-US"/>
        </w:rPr>
        <w:t>vengeance</w:t>
      </w:r>
      <w:r w:rsidR="0046142F">
        <w:rPr>
          <w:szCs w:val="32"/>
          <w:lang w:eastAsia="en-US"/>
        </w:rPr>
        <w:t> !</w:t>
      </w:r>
    </w:p>
    <w:p w14:paraId="00D982F2" w14:textId="77777777" w:rsidR="0046142F" w:rsidRDefault="003148C9" w:rsidP="0046142F">
      <w:pPr>
        <w:rPr>
          <w:szCs w:val="32"/>
          <w:lang w:eastAsia="en-US"/>
        </w:rPr>
      </w:pPr>
      <w:r>
        <w:rPr>
          <w:szCs w:val="32"/>
          <w:lang w:eastAsia="en-US"/>
        </w:rPr>
        <w:lastRenderedPageBreak/>
        <w:t>Mais ce silence nocturne et cette solitude ont leur effet puissant</w:t>
      </w:r>
      <w:r w:rsidR="0046142F">
        <w:rPr>
          <w:szCs w:val="32"/>
          <w:lang w:eastAsia="en-US"/>
        </w:rPr>
        <w:t xml:space="preserve">, </w:t>
      </w:r>
      <w:r>
        <w:rPr>
          <w:szCs w:val="32"/>
          <w:lang w:eastAsia="en-US"/>
        </w:rPr>
        <w:t>même sur la rage folle</w:t>
      </w:r>
      <w:r w:rsidR="0046142F">
        <w:rPr>
          <w:szCs w:val="32"/>
          <w:lang w:eastAsia="en-US"/>
        </w:rPr>
        <w:t>.</w:t>
      </w:r>
    </w:p>
    <w:p w14:paraId="7E92B806" w14:textId="77777777" w:rsidR="0046142F" w:rsidRDefault="003148C9" w:rsidP="0046142F">
      <w:pPr>
        <w:rPr>
          <w:szCs w:val="32"/>
          <w:lang w:eastAsia="en-US"/>
        </w:rPr>
      </w:pPr>
      <w:r>
        <w:rPr>
          <w:szCs w:val="32"/>
          <w:lang w:eastAsia="en-US"/>
        </w:rPr>
        <w:t>Et puis cet enfant de vingt ans</w:t>
      </w:r>
      <w:r w:rsidR="0046142F">
        <w:rPr>
          <w:szCs w:val="32"/>
          <w:lang w:eastAsia="en-US"/>
        </w:rPr>
        <w:t xml:space="preserve">, </w:t>
      </w:r>
      <w:r>
        <w:rPr>
          <w:szCs w:val="32"/>
          <w:lang w:eastAsia="en-US"/>
        </w:rPr>
        <w:t>malade d</w:t>
      </w:r>
      <w:r w:rsidR="0046142F">
        <w:rPr>
          <w:szCs w:val="32"/>
          <w:lang w:eastAsia="en-US"/>
        </w:rPr>
        <w:t>’</w:t>
      </w:r>
      <w:r>
        <w:rPr>
          <w:szCs w:val="32"/>
          <w:lang w:eastAsia="en-US"/>
        </w:rPr>
        <w:t>orgueil</w:t>
      </w:r>
      <w:r w:rsidR="0046142F">
        <w:rPr>
          <w:szCs w:val="32"/>
          <w:lang w:eastAsia="en-US"/>
        </w:rPr>
        <w:t xml:space="preserve">, </w:t>
      </w:r>
      <w:r>
        <w:rPr>
          <w:szCs w:val="32"/>
          <w:lang w:eastAsia="en-US"/>
        </w:rPr>
        <w:t>cet enfant avait en lui ce qui fait les hommes bons et justes</w:t>
      </w:r>
      <w:r w:rsidR="0046142F">
        <w:rPr>
          <w:szCs w:val="32"/>
          <w:lang w:eastAsia="en-US"/>
        </w:rPr>
        <w:t>.</w:t>
      </w:r>
    </w:p>
    <w:p w14:paraId="7949C366" w14:textId="77777777" w:rsidR="0046142F" w:rsidRDefault="003148C9" w:rsidP="0046142F">
      <w:pPr>
        <w:rPr>
          <w:szCs w:val="32"/>
          <w:lang w:eastAsia="en-US"/>
        </w:rPr>
      </w:pPr>
      <w:r>
        <w:rPr>
          <w:szCs w:val="32"/>
          <w:lang w:eastAsia="en-US"/>
        </w:rPr>
        <w:t>Ce qui le tenait</w:t>
      </w:r>
      <w:r w:rsidR="0046142F">
        <w:rPr>
          <w:szCs w:val="32"/>
          <w:lang w:eastAsia="en-US"/>
        </w:rPr>
        <w:t xml:space="preserve">, </w:t>
      </w:r>
      <w:r>
        <w:rPr>
          <w:szCs w:val="32"/>
          <w:lang w:eastAsia="en-US"/>
        </w:rPr>
        <w:t>c</w:t>
      </w:r>
      <w:r w:rsidR="0046142F">
        <w:rPr>
          <w:szCs w:val="32"/>
          <w:lang w:eastAsia="en-US"/>
        </w:rPr>
        <w:t>’</w:t>
      </w:r>
      <w:r>
        <w:rPr>
          <w:szCs w:val="32"/>
          <w:lang w:eastAsia="en-US"/>
        </w:rPr>
        <w:t>était la gourme de l</w:t>
      </w:r>
      <w:r w:rsidR="0046142F">
        <w:rPr>
          <w:szCs w:val="32"/>
          <w:lang w:eastAsia="en-US"/>
        </w:rPr>
        <w:t>’</w:t>
      </w:r>
      <w:r>
        <w:rPr>
          <w:szCs w:val="32"/>
          <w:lang w:eastAsia="en-US"/>
        </w:rPr>
        <w:t>adolescence</w:t>
      </w:r>
      <w:r w:rsidR="0046142F">
        <w:rPr>
          <w:szCs w:val="32"/>
          <w:lang w:eastAsia="en-US"/>
        </w:rPr>
        <w:t>.</w:t>
      </w:r>
    </w:p>
    <w:p w14:paraId="54C96DA6" w14:textId="77777777" w:rsidR="0046142F" w:rsidRDefault="003148C9" w:rsidP="0046142F">
      <w:pPr>
        <w:rPr>
          <w:szCs w:val="32"/>
          <w:lang w:eastAsia="en-US"/>
        </w:rPr>
      </w:pPr>
      <w:r>
        <w:rPr>
          <w:szCs w:val="32"/>
          <w:lang w:eastAsia="en-US"/>
        </w:rPr>
        <w:t>Il faut être miséricordieux</w:t>
      </w:r>
      <w:r w:rsidR="0046142F">
        <w:rPr>
          <w:szCs w:val="32"/>
          <w:lang w:eastAsia="en-US"/>
        </w:rPr>
        <w:t xml:space="preserve"> ; </w:t>
      </w:r>
      <w:r>
        <w:rPr>
          <w:szCs w:val="32"/>
          <w:lang w:eastAsia="en-US"/>
        </w:rPr>
        <w:t>nous y passons tous</w:t>
      </w:r>
      <w:r w:rsidR="0046142F">
        <w:rPr>
          <w:szCs w:val="32"/>
          <w:lang w:eastAsia="en-US"/>
        </w:rPr>
        <w:t xml:space="preserve"> ; </w:t>
      </w:r>
      <w:r>
        <w:rPr>
          <w:szCs w:val="32"/>
          <w:lang w:eastAsia="en-US"/>
        </w:rPr>
        <w:t>il n</w:t>
      </w:r>
      <w:r w:rsidR="0046142F">
        <w:rPr>
          <w:szCs w:val="32"/>
          <w:lang w:eastAsia="en-US"/>
        </w:rPr>
        <w:t>’</w:t>
      </w:r>
      <w:r>
        <w:rPr>
          <w:szCs w:val="32"/>
          <w:lang w:eastAsia="en-US"/>
        </w:rPr>
        <w:t>y a pas de vaccin pour ce mal</w:t>
      </w:r>
      <w:r w:rsidR="0046142F">
        <w:rPr>
          <w:szCs w:val="32"/>
          <w:lang w:eastAsia="en-US"/>
        </w:rPr>
        <w:t>.</w:t>
      </w:r>
    </w:p>
    <w:p w14:paraId="2F5DFD72" w14:textId="77777777" w:rsidR="0046142F" w:rsidRDefault="003148C9" w:rsidP="0046142F">
      <w:pPr>
        <w:rPr>
          <w:szCs w:val="32"/>
          <w:lang w:eastAsia="en-US"/>
        </w:rPr>
      </w:pPr>
      <w:r>
        <w:rPr>
          <w:szCs w:val="32"/>
          <w:lang w:eastAsia="en-US"/>
        </w:rPr>
        <w:t>Le pauvre Gabriel</w:t>
      </w:r>
      <w:r w:rsidR="0046142F">
        <w:rPr>
          <w:szCs w:val="32"/>
          <w:lang w:eastAsia="en-US"/>
        </w:rPr>
        <w:t xml:space="preserve">, </w:t>
      </w:r>
      <w:r>
        <w:rPr>
          <w:szCs w:val="32"/>
          <w:lang w:eastAsia="en-US"/>
        </w:rPr>
        <w:t>à travers un flux d</w:t>
      </w:r>
      <w:r w:rsidR="0046142F">
        <w:rPr>
          <w:szCs w:val="32"/>
          <w:lang w:eastAsia="en-US"/>
        </w:rPr>
        <w:t>’</w:t>
      </w:r>
      <w:r>
        <w:rPr>
          <w:szCs w:val="32"/>
          <w:lang w:eastAsia="en-US"/>
        </w:rPr>
        <w:t>extravagantes malédictions</w:t>
      </w:r>
      <w:r w:rsidR="0046142F">
        <w:rPr>
          <w:szCs w:val="32"/>
          <w:lang w:eastAsia="en-US"/>
        </w:rPr>
        <w:t xml:space="preserve">, </w:t>
      </w:r>
      <w:r>
        <w:rPr>
          <w:szCs w:val="32"/>
          <w:lang w:eastAsia="en-US"/>
        </w:rPr>
        <w:t>se sentit tout à coup pleurer</w:t>
      </w:r>
      <w:r w:rsidR="0046142F">
        <w:rPr>
          <w:szCs w:val="32"/>
          <w:lang w:eastAsia="en-US"/>
        </w:rPr>
        <w:t>.</w:t>
      </w:r>
    </w:p>
    <w:p w14:paraId="3D446FF3" w14:textId="77777777" w:rsidR="0046142F" w:rsidRDefault="003148C9" w:rsidP="0046142F">
      <w:pPr>
        <w:rPr>
          <w:szCs w:val="32"/>
          <w:lang w:eastAsia="en-US"/>
        </w:rPr>
      </w:pPr>
      <w:r>
        <w:rPr>
          <w:szCs w:val="32"/>
          <w:lang w:eastAsia="en-US"/>
        </w:rPr>
        <w:t>Et cette première larme noya sa fureur</w:t>
      </w:r>
      <w:r w:rsidR="0046142F">
        <w:rPr>
          <w:szCs w:val="32"/>
          <w:lang w:eastAsia="en-US"/>
        </w:rPr>
        <w:t>.</w:t>
      </w:r>
    </w:p>
    <w:p w14:paraId="3ECE3F49" w14:textId="77777777"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arrêta</w:t>
      </w:r>
      <w:r w:rsidR="0046142F">
        <w:rPr>
          <w:szCs w:val="32"/>
          <w:lang w:eastAsia="en-US"/>
        </w:rPr>
        <w:t xml:space="preserve">, </w:t>
      </w:r>
      <w:r>
        <w:rPr>
          <w:szCs w:val="32"/>
          <w:lang w:eastAsia="en-US"/>
        </w:rPr>
        <w:t>stupéfait du regard qu</w:t>
      </w:r>
      <w:r w:rsidR="0046142F">
        <w:rPr>
          <w:szCs w:val="32"/>
          <w:lang w:eastAsia="en-US"/>
        </w:rPr>
        <w:t>’</w:t>
      </w:r>
      <w:r>
        <w:rPr>
          <w:szCs w:val="32"/>
          <w:lang w:eastAsia="en-US"/>
        </w:rPr>
        <w:t>il jetait sur sa conscience</w:t>
      </w:r>
      <w:r w:rsidR="0046142F">
        <w:rPr>
          <w:szCs w:val="32"/>
          <w:lang w:eastAsia="en-US"/>
        </w:rPr>
        <w:t xml:space="preserve">. </w:t>
      </w:r>
      <w:r>
        <w:rPr>
          <w:szCs w:val="32"/>
          <w:lang w:eastAsia="en-US"/>
        </w:rPr>
        <w:t>Sa mère</w:t>
      </w:r>
      <w:r w:rsidR="0046142F">
        <w:rPr>
          <w:szCs w:val="32"/>
          <w:lang w:eastAsia="en-US"/>
        </w:rPr>
        <w:t xml:space="preserve">, </w:t>
      </w:r>
      <w:r>
        <w:rPr>
          <w:szCs w:val="32"/>
          <w:lang w:eastAsia="en-US"/>
        </w:rPr>
        <w:t>sa mère</w:t>
      </w:r>
      <w:r w:rsidR="0046142F">
        <w:rPr>
          <w:szCs w:val="32"/>
          <w:lang w:eastAsia="en-US"/>
        </w:rPr>
        <w:t xml:space="preserve">, </w:t>
      </w:r>
      <w:r>
        <w:rPr>
          <w:szCs w:val="32"/>
          <w:lang w:eastAsia="en-US"/>
        </w:rPr>
        <w:t>ce fut le cri de son âme réveillée</w:t>
      </w:r>
      <w:r w:rsidR="0046142F">
        <w:rPr>
          <w:szCs w:val="32"/>
          <w:lang w:eastAsia="en-US"/>
        </w:rPr>
        <w:t>.</w:t>
      </w:r>
    </w:p>
    <w:p w14:paraId="0EEE6274" w14:textId="77777777" w:rsidR="0046142F" w:rsidRDefault="003148C9" w:rsidP="0046142F">
      <w:pPr>
        <w:rPr>
          <w:szCs w:val="32"/>
          <w:lang w:eastAsia="en-US"/>
        </w:rPr>
      </w:pPr>
      <w:r>
        <w:rPr>
          <w:szCs w:val="32"/>
          <w:lang w:eastAsia="en-US"/>
        </w:rPr>
        <w:t>Sa mère qu</w:t>
      </w:r>
      <w:r w:rsidR="0046142F">
        <w:rPr>
          <w:szCs w:val="32"/>
          <w:lang w:eastAsia="en-US"/>
        </w:rPr>
        <w:t>’</w:t>
      </w:r>
      <w:r>
        <w:rPr>
          <w:szCs w:val="32"/>
          <w:lang w:eastAsia="en-US"/>
        </w:rPr>
        <w:t>il adorait</w:t>
      </w:r>
      <w:r w:rsidR="0046142F">
        <w:rPr>
          <w:szCs w:val="32"/>
          <w:lang w:eastAsia="en-US"/>
        </w:rPr>
        <w:t xml:space="preserve">, </w:t>
      </w:r>
      <w:r>
        <w:rPr>
          <w:szCs w:val="32"/>
          <w:lang w:eastAsia="en-US"/>
        </w:rPr>
        <w:t>car il l</w:t>
      </w:r>
      <w:r w:rsidR="0046142F">
        <w:rPr>
          <w:szCs w:val="32"/>
          <w:lang w:eastAsia="en-US"/>
        </w:rPr>
        <w:t>’</w:t>
      </w:r>
      <w:r>
        <w:rPr>
          <w:szCs w:val="32"/>
          <w:lang w:eastAsia="en-US"/>
        </w:rPr>
        <w:t>adorait</w:t>
      </w:r>
      <w:r w:rsidR="0046142F">
        <w:rPr>
          <w:szCs w:val="32"/>
          <w:lang w:eastAsia="en-US"/>
        </w:rPr>
        <w:t xml:space="preserve"> ; </w:t>
      </w:r>
      <w:r>
        <w:rPr>
          <w:szCs w:val="32"/>
          <w:lang w:eastAsia="en-US"/>
        </w:rPr>
        <w:t>hier encore</w:t>
      </w:r>
      <w:r w:rsidR="0046142F">
        <w:rPr>
          <w:szCs w:val="32"/>
          <w:lang w:eastAsia="en-US"/>
        </w:rPr>
        <w:t xml:space="preserve">, </w:t>
      </w:r>
      <w:r>
        <w:rPr>
          <w:szCs w:val="32"/>
          <w:lang w:eastAsia="en-US"/>
        </w:rPr>
        <w:t>si on lui avait dit</w:t>
      </w:r>
      <w:r w:rsidR="0046142F">
        <w:rPr>
          <w:szCs w:val="32"/>
          <w:lang w:eastAsia="en-US"/>
        </w:rPr>
        <w:t xml:space="preserve"> : </w:t>
      </w:r>
      <w:r>
        <w:rPr>
          <w:szCs w:val="32"/>
          <w:lang w:eastAsia="en-US"/>
        </w:rPr>
        <w:t>Tu insulteras ta mère et tu la renieras</w:t>
      </w:r>
      <w:r w:rsidR="0046142F">
        <w:rPr>
          <w:szCs w:val="32"/>
          <w:lang w:eastAsia="en-US"/>
        </w:rPr>
        <w:t xml:space="preserve">, </w:t>
      </w:r>
      <w:r>
        <w:rPr>
          <w:szCs w:val="32"/>
          <w:lang w:eastAsia="en-US"/>
        </w:rPr>
        <w:t>il aurait souri de pitié</w:t>
      </w:r>
      <w:r w:rsidR="0046142F">
        <w:rPr>
          <w:szCs w:val="32"/>
          <w:lang w:eastAsia="en-US"/>
        </w:rPr>
        <w:t>.</w:t>
      </w:r>
    </w:p>
    <w:p w14:paraId="4133B7E4" w14:textId="77777777" w:rsidR="0046142F" w:rsidRDefault="003148C9" w:rsidP="0046142F">
      <w:pPr>
        <w:rPr>
          <w:szCs w:val="32"/>
          <w:lang w:eastAsia="en-US"/>
        </w:rPr>
      </w:pPr>
      <w:r>
        <w:rPr>
          <w:szCs w:val="32"/>
          <w:lang w:eastAsia="en-US"/>
        </w:rPr>
        <w:t>Et même</w:t>
      </w:r>
      <w:r w:rsidR="0046142F">
        <w:rPr>
          <w:szCs w:val="32"/>
          <w:lang w:eastAsia="en-US"/>
        </w:rPr>
        <w:t xml:space="preserve">, </w:t>
      </w:r>
      <w:r>
        <w:rPr>
          <w:szCs w:val="32"/>
          <w:lang w:eastAsia="en-US"/>
        </w:rPr>
        <w:t>cette folie qui l</w:t>
      </w:r>
      <w:r w:rsidR="0046142F">
        <w:rPr>
          <w:szCs w:val="32"/>
          <w:lang w:eastAsia="en-US"/>
        </w:rPr>
        <w:t>’</w:t>
      </w:r>
      <w:r>
        <w:rPr>
          <w:szCs w:val="32"/>
          <w:lang w:eastAsia="en-US"/>
        </w:rPr>
        <w:t>avait pris</w:t>
      </w:r>
      <w:r w:rsidR="0046142F">
        <w:rPr>
          <w:szCs w:val="32"/>
          <w:lang w:eastAsia="en-US"/>
        </w:rPr>
        <w:t xml:space="preserve">, </w:t>
      </w:r>
      <w:r>
        <w:rPr>
          <w:szCs w:val="32"/>
          <w:lang w:eastAsia="en-US"/>
        </w:rPr>
        <w:t>c</w:t>
      </w:r>
      <w:r w:rsidR="0046142F">
        <w:rPr>
          <w:szCs w:val="32"/>
          <w:lang w:eastAsia="en-US"/>
        </w:rPr>
        <w:t>’</w:t>
      </w:r>
      <w:r>
        <w:rPr>
          <w:szCs w:val="32"/>
          <w:lang w:eastAsia="en-US"/>
        </w:rPr>
        <w:t>était à cause de l</w:t>
      </w:r>
      <w:r w:rsidR="0046142F">
        <w:rPr>
          <w:szCs w:val="32"/>
          <w:lang w:eastAsia="en-US"/>
        </w:rPr>
        <w:t>’</w:t>
      </w:r>
      <w:r>
        <w:rPr>
          <w:szCs w:val="32"/>
          <w:lang w:eastAsia="en-US"/>
        </w:rPr>
        <w:t>amour qu</w:t>
      </w:r>
      <w:r w:rsidR="0046142F">
        <w:rPr>
          <w:szCs w:val="32"/>
          <w:lang w:eastAsia="en-US"/>
        </w:rPr>
        <w:t>’</w:t>
      </w:r>
      <w:r>
        <w:rPr>
          <w:szCs w:val="32"/>
          <w:lang w:eastAsia="en-US"/>
        </w:rPr>
        <w:t>il portait à sa mère</w:t>
      </w:r>
      <w:r w:rsidR="0046142F">
        <w:rPr>
          <w:szCs w:val="32"/>
          <w:lang w:eastAsia="en-US"/>
        </w:rPr>
        <w:t>.</w:t>
      </w:r>
    </w:p>
    <w:p w14:paraId="5D83008F" w14:textId="77777777" w:rsidR="0046142F" w:rsidRDefault="003148C9" w:rsidP="0046142F">
      <w:pPr>
        <w:rPr>
          <w:szCs w:val="32"/>
          <w:lang w:eastAsia="en-US"/>
        </w:rPr>
      </w:pPr>
      <w:r>
        <w:rPr>
          <w:szCs w:val="32"/>
          <w:lang w:eastAsia="en-US"/>
        </w:rPr>
        <w:t>Sa mère</w:t>
      </w:r>
      <w:r w:rsidR="0046142F">
        <w:rPr>
          <w:szCs w:val="32"/>
          <w:lang w:eastAsia="en-US"/>
        </w:rPr>
        <w:t xml:space="preserve">, </w:t>
      </w:r>
      <w:r>
        <w:rPr>
          <w:szCs w:val="32"/>
          <w:lang w:eastAsia="en-US"/>
        </w:rPr>
        <w:t>objet de son culte religieux</w:t>
      </w:r>
      <w:r w:rsidR="0046142F">
        <w:rPr>
          <w:szCs w:val="32"/>
          <w:lang w:eastAsia="en-US"/>
        </w:rPr>
        <w:t xml:space="preserve">, </w:t>
      </w:r>
      <w:r>
        <w:rPr>
          <w:szCs w:val="32"/>
          <w:lang w:eastAsia="en-US"/>
        </w:rPr>
        <w:t>il l</w:t>
      </w:r>
      <w:r w:rsidR="0046142F">
        <w:rPr>
          <w:szCs w:val="32"/>
          <w:lang w:eastAsia="en-US"/>
        </w:rPr>
        <w:t>’</w:t>
      </w:r>
      <w:r>
        <w:rPr>
          <w:szCs w:val="32"/>
          <w:lang w:eastAsia="en-US"/>
        </w:rPr>
        <w:t>avait vue soudain coupable et ne repoussant pas l</w:t>
      </w:r>
      <w:r w:rsidR="0046142F">
        <w:rPr>
          <w:szCs w:val="32"/>
          <w:lang w:eastAsia="en-US"/>
        </w:rPr>
        <w:t>’</w:t>
      </w:r>
      <w:r>
        <w:rPr>
          <w:szCs w:val="32"/>
          <w:lang w:eastAsia="en-US"/>
        </w:rPr>
        <w:t>accusation lancée contre elle</w:t>
      </w:r>
      <w:r w:rsidR="0046142F">
        <w:rPr>
          <w:szCs w:val="32"/>
          <w:lang w:eastAsia="en-US"/>
        </w:rPr>
        <w:t>.</w:t>
      </w:r>
    </w:p>
    <w:p w14:paraId="346AAF5C" w14:textId="77777777" w:rsidR="0046142F" w:rsidRDefault="003148C9" w:rsidP="0046142F">
      <w:pPr>
        <w:numPr>
          <w:ins w:id="138" w:author=" Alain" w:date="2010-01-19T09:54:00Z"/>
        </w:numPr>
        <w:rPr>
          <w:szCs w:val="32"/>
          <w:lang w:eastAsia="en-US"/>
        </w:rPr>
      </w:pPr>
      <w:r>
        <w:rPr>
          <w:szCs w:val="32"/>
          <w:lang w:eastAsia="en-US"/>
        </w:rPr>
        <w:t>Gabriel s</w:t>
      </w:r>
      <w:r w:rsidR="0046142F">
        <w:rPr>
          <w:szCs w:val="32"/>
          <w:lang w:eastAsia="en-US"/>
        </w:rPr>
        <w:t>’</w:t>
      </w:r>
      <w:r>
        <w:rPr>
          <w:szCs w:val="32"/>
          <w:lang w:eastAsia="en-US"/>
        </w:rPr>
        <w:t>assit sur le parapet du quai</w:t>
      </w:r>
      <w:r w:rsidR="0046142F">
        <w:rPr>
          <w:szCs w:val="32"/>
          <w:lang w:eastAsia="en-US"/>
        </w:rPr>
        <w:t>.</w:t>
      </w:r>
    </w:p>
    <w:p w14:paraId="633A4207" w14:textId="77777777" w:rsidR="0046142F" w:rsidRDefault="003148C9" w:rsidP="0046142F">
      <w:pPr>
        <w:rPr>
          <w:szCs w:val="32"/>
          <w:lang w:eastAsia="en-US"/>
        </w:rPr>
      </w:pPr>
      <w:r>
        <w:rPr>
          <w:szCs w:val="32"/>
          <w:lang w:eastAsia="en-US"/>
        </w:rPr>
        <w:t>Il pleurait à chaudes larmes comme un pauvre enfant qu</w:t>
      </w:r>
      <w:r w:rsidR="0046142F">
        <w:rPr>
          <w:szCs w:val="32"/>
          <w:lang w:eastAsia="en-US"/>
        </w:rPr>
        <w:t>’</w:t>
      </w:r>
      <w:r>
        <w:rPr>
          <w:szCs w:val="32"/>
          <w:lang w:eastAsia="en-US"/>
        </w:rPr>
        <w:t>il était</w:t>
      </w:r>
      <w:r w:rsidR="0046142F">
        <w:rPr>
          <w:szCs w:val="32"/>
          <w:lang w:eastAsia="en-US"/>
        </w:rPr>
        <w:t>.</w:t>
      </w:r>
    </w:p>
    <w:p w14:paraId="2C7E3657" w14:textId="77777777" w:rsidR="0046142F" w:rsidRDefault="003148C9" w:rsidP="0046142F">
      <w:pPr>
        <w:rPr>
          <w:szCs w:val="32"/>
          <w:lang w:eastAsia="en-US"/>
        </w:rPr>
      </w:pPr>
      <w:r>
        <w:rPr>
          <w:szCs w:val="32"/>
          <w:lang w:eastAsia="en-US"/>
        </w:rPr>
        <w:t>La réaction était complète</w:t>
      </w:r>
      <w:r w:rsidR="0046142F">
        <w:rPr>
          <w:szCs w:val="32"/>
          <w:lang w:eastAsia="en-US"/>
        </w:rPr>
        <w:t xml:space="preserve"> ; </w:t>
      </w:r>
      <w:r>
        <w:rPr>
          <w:szCs w:val="32"/>
          <w:lang w:eastAsia="en-US"/>
        </w:rPr>
        <w:t>il se faisait horreur à lui-même</w:t>
      </w:r>
      <w:r w:rsidR="0046142F">
        <w:rPr>
          <w:szCs w:val="32"/>
          <w:lang w:eastAsia="en-US"/>
        </w:rPr>
        <w:t xml:space="preserve">. </w:t>
      </w:r>
      <w:r>
        <w:rPr>
          <w:szCs w:val="32"/>
          <w:lang w:eastAsia="en-US"/>
        </w:rPr>
        <w:t>Et ces preuves qui lui avaient semblé si péremptoires</w:t>
      </w:r>
      <w:r w:rsidR="0046142F">
        <w:rPr>
          <w:szCs w:val="32"/>
          <w:lang w:eastAsia="en-US"/>
        </w:rPr>
        <w:t xml:space="preserve">, </w:t>
      </w:r>
      <w:r>
        <w:rPr>
          <w:szCs w:val="32"/>
          <w:lang w:eastAsia="en-US"/>
        </w:rPr>
        <w:t>ces preuves contre sa mère</w:t>
      </w:r>
      <w:r w:rsidR="0046142F">
        <w:rPr>
          <w:szCs w:val="32"/>
          <w:lang w:eastAsia="en-US"/>
        </w:rPr>
        <w:t xml:space="preserve">, </w:t>
      </w:r>
      <w:r>
        <w:rPr>
          <w:szCs w:val="32"/>
          <w:lang w:eastAsia="en-US"/>
        </w:rPr>
        <w:t>il les repoussait</w:t>
      </w:r>
      <w:r w:rsidR="0046142F">
        <w:rPr>
          <w:szCs w:val="32"/>
          <w:lang w:eastAsia="en-US"/>
        </w:rPr>
        <w:t xml:space="preserve"> ; </w:t>
      </w:r>
      <w:r>
        <w:rPr>
          <w:szCs w:val="32"/>
          <w:lang w:eastAsia="en-US"/>
        </w:rPr>
        <w:t>il se demandait comment il avait pu seulement y croire une minute</w:t>
      </w:r>
      <w:r w:rsidR="0046142F">
        <w:rPr>
          <w:szCs w:val="32"/>
          <w:lang w:eastAsia="en-US"/>
        </w:rPr>
        <w:t>.</w:t>
      </w:r>
    </w:p>
    <w:p w14:paraId="2E4B30D6" w14:textId="77777777" w:rsidR="0046142F" w:rsidRDefault="003148C9" w:rsidP="0046142F">
      <w:pPr>
        <w:rPr>
          <w:szCs w:val="32"/>
          <w:lang w:eastAsia="en-US"/>
        </w:rPr>
      </w:pPr>
      <w:r>
        <w:rPr>
          <w:szCs w:val="32"/>
          <w:lang w:eastAsia="en-US"/>
        </w:rPr>
        <w:lastRenderedPageBreak/>
        <w:t>Sa mère</w:t>
      </w:r>
      <w:r w:rsidR="0046142F">
        <w:rPr>
          <w:szCs w:val="32"/>
          <w:lang w:eastAsia="en-US"/>
        </w:rPr>
        <w:t xml:space="preserve"> ! </w:t>
      </w:r>
      <w:r>
        <w:rPr>
          <w:szCs w:val="32"/>
          <w:lang w:eastAsia="en-US"/>
        </w:rPr>
        <w:t>une sainte</w:t>
      </w:r>
      <w:r w:rsidR="0046142F">
        <w:rPr>
          <w:szCs w:val="32"/>
          <w:lang w:eastAsia="en-US"/>
        </w:rPr>
        <w:t xml:space="preserve"> ! </w:t>
      </w:r>
      <w:r>
        <w:rPr>
          <w:szCs w:val="32"/>
          <w:lang w:eastAsia="en-US"/>
        </w:rPr>
        <w:t>Mazurke l</w:t>
      </w:r>
      <w:r w:rsidR="0046142F">
        <w:rPr>
          <w:szCs w:val="32"/>
          <w:lang w:eastAsia="en-US"/>
        </w:rPr>
        <w:t>’</w:t>
      </w:r>
      <w:r>
        <w:rPr>
          <w:szCs w:val="32"/>
          <w:lang w:eastAsia="en-US"/>
        </w:rPr>
        <w:t>avait dit</w:t>
      </w:r>
      <w:r w:rsidR="0046142F">
        <w:rPr>
          <w:szCs w:val="32"/>
          <w:lang w:eastAsia="en-US"/>
        </w:rPr>
        <w:t xml:space="preserve">. </w:t>
      </w:r>
      <w:r>
        <w:rPr>
          <w:szCs w:val="32"/>
          <w:lang w:eastAsia="en-US"/>
        </w:rPr>
        <w:t>Il eût voulu embrasser Mazurke pour avoir dit cela</w:t>
      </w:r>
      <w:r w:rsidR="0046142F">
        <w:rPr>
          <w:szCs w:val="32"/>
          <w:lang w:eastAsia="en-US"/>
        </w:rPr>
        <w:t>.</w:t>
      </w:r>
    </w:p>
    <w:p w14:paraId="4BF5782C" w14:textId="0F667770" w:rsidR="0046142F" w:rsidRDefault="003148C9" w:rsidP="0046142F">
      <w:pPr>
        <w:rPr>
          <w:szCs w:val="32"/>
          <w:lang w:eastAsia="en-US"/>
        </w:rPr>
      </w:pPr>
      <w:r>
        <w:rPr>
          <w:szCs w:val="32"/>
          <w:lang w:eastAsia="en-US"/>
        </w:rPr>
        <w:t>Et Clémence</w:t>
      </w:r>
      <w:r w:rsidR="0046142F">
        <w:rPr>
          <w:szCs w:val="32"/>
          <w:lang w:eastAsia="en-US"/>
        </w:rPr>
        <w:t xml:space="preserve"> ! </w:t>
      </w:r>
      <w:r>
        <w:rPr>
          <w:szCs w:val="32"/>
          <w:lang w:eastAsia="en-US"/>
        </w:rPr>
        <w:t>elle avait pleuré</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Mon Dieu</w:t>
      </w:r>
      <w:r w:rsidR="0046142F">
        <w:rPr>
          <w:szCs w:val="32"/>
          <w:lang w:eastAsia="en-US"/>
        </w:rPr>
        <w:t xml:space="preserve"> ! </w:t>
      </w:r>
      <w:r>
        <w:rPr>
          <w:szCs w:val="32"/>
          <w:lang w:eastAsia="en-US"/>
        </w:rPr>
        <w:t>en tout ceci il y avait un mystère</w:t>
      </w:r>
      <w:r w:rsidR="0046142F">
        <w:rPr>
          <w:szCs w:val="32"/>
          <w:lang w:eastAsia="en-US"/>
        </w:rPr>
        <w:t xml:space="preserve">, </w:t>
      </w:r>
      <w:r>
        <w:rPr>
          <w:szCs w:val="32"/>
          <w:lang w:eastAsia="en-US"/>
        </w:rPr>
        <w:t>mais Gabriel ne soupçonnait plus</w:t>
      </w:r>
      <w:r w:rsidR="0046142F">
        <w:rPr>
          <w:szCs w:val="32"/>
          <w:lang w:eastAsia="en-US"/>
        </w:rPr>
        <w:t>.</w:t>
      </w:r>
    </w:p>
    <w:p w14:paraId="380C942C" w14:textId="77777777" w:rsidR="0046142F" w:rsidRDefault="003148C9" w:rsidP="0046142F">
      <w:pPr>
        <w:rPr>
          <w:szCs w:val="32"/>
          <w:lang w:eastAsia="en-US"/>
        </w:rPr>
      </w:pPr>
      <w:r>
        <w:rPr>
          <w:szCs w:val="32"/>
          <w:lang w:eastAsia="en-US"/>
        </w:rPr>
        <w:t>Il voyait tout blanc comme l</w:t>
      </w:r>
      <w:r w:rsidR="0046142F">
        <w:rPr>
          <w:szCs w:val="32"/>
          <w:lang w:eastAsia="en-US"/>
        </w:rPr>
        <w:t>’</w:t>
      </w:r>
      <w:r>
        <w:rPr>
          <w:szCs w:val="32"/>
          <w:lang w:eastAsia="en-US"/>
        </w:rPr>
        <w:t>innocence</w:t>
      </w:r>
      <w:r w:rsidR="0046142F">
        <w:rPr>
          <w:szCs w:val="32"/>
          <w:lang w:eastAsia="en-US"/>
        </w:rPr>
        <w:t>.</w:t>
      </w:r>
    </w:p>
    <w:p w14:paraId="07949A74"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misérable</w:t>
      </w:r>
      <w:r>
        <w:rPr>
          <w:szCs w:val="32"/>
          <w:lang w:eastAsia="en-US"/>
        </w:rPr>
        <w:t xml:space="preserve"> ! </w:t>
      </w:r>
      <w:r w:rsidR="003148C9">
        <w:rPr>
          <w:szCs w:val="32"/>
          <w:lang w:eastAsia="en-US"/>
        </w:rPr>
        <w:t>misérable</w:t>
      </w:r>
      <w:r>
        <w:rPr>
          <w:szCs w:val="32"/>
          <w:lang w:eastAsia="en-US"/>
        </w:rPr>
        <w:t xml:space="preserve"> ! </w:t>
      </w:r>
      <w:r w:rsidR="003148C9">
        <w:rPr>
          <w:szCs w:val="32"/>
          <w:lang w:eastAsia="en-US"/>
        </w:rPr>
        <w:t>se disait-il</w:t>
      </w:r>
      <w:r>
        <w:rPr>
          <w:szCs w:val="32"/>
          <w:lang w:eastAsia="en-US"/>
        </w:rPr>
        <w:t xml:space="preserve"> ; </w:t>
      </w:r>
      <w:r w:rsidR="003148C9">
        <w:rPr>
          <w:szCs w:val="32"/>
          <w:lang w:eastAsia="en-US"/>
        </w:rPr>
        <w:t>parmi tous ceux-là qui sont bons</w:t>
      </w:r>
      <w:r>
        <w:rPr>
          <w:szCs w:val="32"/>
          <w:lang w:eastAsia="en-US"/>
        </w:rPr>
        <w:t xml:space="preserve">, </w:t>
      </w:r>
      <w:r w:rsidR="003148C9">
        <w:rPr>
          <w:szCs w:val="32"/>
          <w:lang w:eastAsia="en-US"/>
        </w:rPr>
        <w:t>toi seul</w:t>
      </w:r>
      <w:r>
        <w:rPr>
          <w:szCs w:val="32"/>
          <w:lang w:eastAsia="en-US"/>
        </w:rPr>
        <w:t xml:space="preserve">, </w:t>
      </w:r>
      <w:r w:rsidR="003148C9">
        <w:rPr>
          <w:szCs w:val="32"/>
          <w:lang w:eastAsia="en-US"/>
        </w:rPr>
        <w:t>toi seul</w:t>
      </w:r>
      <w:r>
        <w:rPr>
          <w:szCs w:val="32"/>
          <w:lang w:eastAsia="en-US"/>
        </w:rPr>
        <w:t xml:space="preserve">, </w:t>
      </w:r>
      <w:r w:rsidR="003148C9">
        <w:rPr>
          <w:szCs w:val="32"/>
          <w:lang w:eastAsia="en-US"/>
        </w:rPr>
        <w:t>tu es infâme et criminel</w:t>
      </w:r>
      <w:r>
        <w:rPr>
          <w:szCs w:val="32"/>
          <w:lang w:eastAsia="en-US"/>
        </w:rPr>
        <w:t> !</w:t>
      </w:r>
    </w:p>
    <w:p w14:paraId="7C69803D" w14:textId="77777777" w:rsidR="0046142F" w:rsidRDefault="003148C9" w:rsidP="0046142F">
      <w:pPr>
        <w:rPr>
          <w:szCs w:val="32"/>
          <w:lang w:eastAsia="en-US"/>
        </w:rPr>
      </w:pPr>
      <w:r>
        <w:rPr>
          <w:szCs w:val="32"/>
          <w:lang w:eastAsia="en-US"/>
        </w:rPr>
        <w:t>Le remords le poignait</w:t>
      </w:r>
      <w:r w:rsidR="0046142F">
        <w:rPr>
          <w:szCs w:val="32"/>
          <w:lang w:eastAsia="en-US"/>
        </w:rPr>
        <w:t>.</w:t>
      </w:r>
    </w:p>
    <w:p w14:paraId="4CD660EA" w14:textId="77777777" w:rsidR="0046142F" w:rsidRDefault="003148C9" w:rsidP="0046142F">
      <w:pPr>
        <w:rPr>
          <w:szCs w:val="32"/>
          <w:lang w:eastAsia="en-US"/>
        </w:rPr>
      </w:pPr>
      <w:r>
        <w:rPr>
          <w:szCs w:val="32"/>
          <w:lang w:eastAsia="en-US"/>
        </w:rPr>
        <w:t>Il reprit sa route lentement et la tête basse</w:t>
      </w:r>
      <w:r w:rsidR="0046142F">
        <w:rPr>
          <w:szCs w:val="32"/>
          <w:lang w:eastAsia="en-US"/>
        </w:rPr>
        <w:t>.</w:t>
      </w:r>
    </w:p>
    <w:p w14:paraId="4F5AD155" w14:textId="77777777" w:rsidR="0046142F" w:rsidRDefault="003148C9" w:rsidP="0046142F">
      <w:pPr>
        <w:rPr>
          <w:szCs w:val="32"/>
          <w:lang w:eastAsia="en-US"/>
        </w:rPr>
      </w:pPr>
      <w:r>
        <w:rPr>
          <w:szCs w:val="32"/>
          <w:lang w:eastAsia="en-US"/>
        </w:rPr>
        <w:t>Il arriva dans la rue du Regard</w:t>
      </w:r>
      <w:r w:rsidR="0046142F">
        <w:rPr>
          <w:szCs w:val="32"/>
          <w:lang w:eastAsia="en-US"/>
        </w:rPr>
        <w:t xml:space="preserve">, </w:t>
      </w:r>
      <w:r>
        <w:rPr>
          <w:szCs w:val="32"/>
          <w:lang w:eastAsia="en-US"/>
        </w:rPr>
        <w:t>devant la porte de la maison blanche</w:t>
      </w:r>
      <w:r w:rsidR="0046142F">
        <w:rPr>
          <w:szCs w:val="32"/>
          <w:lang w:eastAsia="en-US"/>
        </w:rPr>
        <w:t>.</w:t>
      </w:r>
    </w:p>
    <w:p w14:paraId="0CD992E9" w14:textId="77777777" w:rsidR="0046142F" w:rsidRDefault="003148C9" w:rsidP="0046142F">
      <w:pPr>
        <w:rPr>
          <w:szCs w:val="32"/>
          <w:lang w:eastAsia="en-US"/>
        </w:rPr>
      </w:pPr>
      <w:r>
        <w:rPr>
          <w:szCs w:val="32"/>
          <w:lang w:eastAsia="en-US"/>
        </w:rPr>
        <w:t>Mais il n</w:t>
      </w:r>
      <w:r w:rsidR="0046142F">
        <w:rPr>
          <w:szCs w:val="32"/>
          <w:lang w:eastAsia="en-US"/>
        </w:rPr>
        <w:t>’</w:t>
      </w:r>
      <w:r>
        <w:rPr>
          <w:szCs w:val="32"/>
          <w:lang w:eastAsia="en-US"/>
        </w:rPr>
        <w:t>osait plus y rentrer</w:t>
      </w:r>
      <w:r w:rsidR="0046142F">
        <w:rPr>
          <w:szCs w:val="32"/>
          <w:lang w:eastAsia="en-US"/>
        </w:rPr>
        <w:t>.</w:t>
      </w:r>
    </w:p>
    <w:p w14:paraId="33EAEDDD" w14:textId="04EEA1D7" w:rsidR="0046142F" w:rsidRDefault="003148C9" w:rsidP="0046142F">
      <w:pPr>
        <w:rPr>
          <w:szCs w:val="32"/>
          <w:lang w:eastAsia="en-US"/>
        </w:rPr>
      </w:pPr>
      <w:r>
        <w:rPr>
          <w:szCs w:val="32"/>
          <w:lang w:eastAsia="en-US"/>
        </w:rPr>
        <w:t>Sa mère était là</w:t>
      </w:r>
      <w:r w:rsidR="0046142F">
        <w:rPr>
          <w:szCs w:val="32"/>
          <w:lang w:eastAsia="en-US"/>
        </w:rPr>
        <w:t xml:space="preserve">, </w:t>
      </w:r>
      <w:r>
        <w:rPr>
          <w:szCs w:val="32"/>
          <w:lang w:eastAsia="en-US"/>
        </w:rPr>
        <w:t>brisée</w:t>
      </w:r>
      <w:r w:rsidR="0046142F">
        <w:rPr>
          <w:szCs w:val="32"/>
          <w:lang w:eastAsia="en-US"/>
        </w:rPr>
        <w:t xml:space="preserve">, </w:t>
      </w:r>
      <w:r>
        <w:rPr>
          <w:szCs w:val="32"/>
          <w:lang w:eastAsia="en-US"/>
        </w:rPr>
        <w:t>désespérée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malade peut-être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peut-être morte</w:t>
      </w:r>
      <w:r w:rsidR="0046142F">
        <w:rPr>
          <w:szCs w:val="32"/>
          <w:lang w:eastAsia="en-US"/>
        </w:rPr>
        <w:t> !</w:t>
      </w:r>
    </w:p>
    <w:p w14:paraId="53E816F8" w14:textId="77777777"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appuya contre le mur</w:t>
      </w:r>
      <w:r w:rsidR="0046142F">
        <w:rPr>
          <w:szCs w:val="32"/>
          <w:lang w:eastAsia="en-US"/>
        </w:rPr>
        <w:t>.</w:t>
      </w:r>
    </w:p>
    <w:p w14:paraId="0F3BDD5B" w14:textId="77777777" w:rsidR="0046142F" w:rsidRDefault="003148C9" w:rsidP="0046142F">
      <w:pPr>
        <w:rPr>
          <w:szCs w:val="32"/>
          <w:lang w:eastAsia="en-US"/>
        </w:rPr>
      </w:pPr>
      <w:r>
        <w:rPr>
          <w:szCs w:val="32"/>
          <w:lang w:eastAsia="en-US"/>
        </w:rPr>
        <w:t>Sa poitrine se déchirait en sanglots</w:t>
      </w:r>
      <w:r w:rsidR="0046142F">
        <w:rPr>
          <w:szCs w:val="32"/>
          <w:lang w:eastAsia="en-US"/>
        </w:rPr>
        <w:t> :.</w:t>
      </w:r>
    </w:p>
    <w:p w14:paraId="6B3DB2CC" w14:textId="77777777" w:rsidR="0046142F" w:rsidRDefault="003148C9" w:rsidP="0046142F">
      <w:pPr>
        <w:rPr>
          <w:szCs w:val="32"/>
          <w:lang w:eastAsia="en-US"/>
        </w:rPr>
      </w:pPr>
      <w:r>
        <w:rPr>
          <w:szCs w:val="32"/>
          <w:lang w:eastAsia="en-US"/>
        </w:rPr>
        <w:t>Lui aussi pensait à mourir</w:t>
      </w:r>
      <w:r w:rsidR="0046142F">
        <w:rPr>
          <w:szCs w:val="32"/>
          <w:lang w:eastAsia="en-US"/>
        </w:rPr>
        <w:t>…</w:t>
      </w:r>
    </w:p>
    <w:p w14:paraId="7BFE42A3" w14:textId="77777777" w:rsidR="0046142F" w:rsidRDefault="003148C9" w:rsidP="0046142F">
      <w:pPr>
        <w:rPr>
          <w:szCs w:val="32"/>
          <w:lang w:eastAsia="en-US"/>
        </w:rPr>
      </w:pPr>
      <w:r>
        <w:rPr>
          <w:szCs w:val="32"/>
          <w:lang w:eastAsia="en-US"/>
        </w:rPr>
        <w:t>Il était environ trois heures du matin</w:t>
      </w:r>
      <w:r w:rsidR="0046142F">
        <w:rPr>
          <w:szCs w:val="32"/>
          <w:lang w:eastAsia="en-US"/>
        </w:rPr>
        <w:t>.</w:t>
      </w:r>
    </w:p>
    <w:p w14:paraId="56B7D4C0" w14:textId="40248981" w:rsidR="0046142F" w:rsidRDefault="0046142F" w:rsidP="0046142F">
      <w:pPr>
        <w:rPr>
          <w:szCs w:val="32"/>
          <w:lang w:eastAsia="en-US"/>
        </w:rPr>
      </w:pPr>
      <w:r>
        <w:rPr>
          <w:szCs w:val="32"/>
          <w:lang w:eastAsia="en-US"/>
        </w:rPr>
        <w:t>M. </w:t>
      </w:r>
      <w:r w:rsidR="003148C9">
        <w:rPr>
          <w:szCs w:val="32"/>
          <w:lang w:eastAsia="en-US"/>
        </w:rPr>
        <w:t>Fargeau s</w:t>
      </w:r>
      <w:r>
        <w:rPr>
          <w:szCs w:val="32"/>
          <w:lang w:eastAsia="en-US"/>
        </w:rPr>
        <w:t>’</w:t>
      </w:r>
      <w:r w:rsidR="003148C9">
        <w:rPr>
          <w:szCs w:val="32"/>
          <w:lang w:eastAsia="en-US"/>
        </w:rPr>
        <w:t>était couché bien tranquillement</w:t>
      </w:r>
      <w:r>
        <w:rPr>
          <w:szCs w:val="32"/>
          <w:lang w:eastAsia="en-US"/>
        </w:rPr>
        <w:t xml:space="preserve">, </w:t>
      </w:r>
      <w:r w:rsidR="003148C9">
        <w:rPr>
          <w:szCs w:val="32"/>
          <w:lang w:eastAsia="en-US"/>
        </w:rPr>
        <w:t>après avoir enfermé Clémence dans sa chambre</w:t>
      </w:r>
      <w:r>
        <w:rPr>
          <w:szCs w:val="32"/>
          <w:lang w:eastAsia="en-US"/>
        </w:rPr>
        <w:t>.</w:t>
      </w:r>
    </w:p>
    <w:p w14:paraId="2250B709" w14:textId="4F53BC07" w:rsidR="0046142F" w:rsidRDefault="003148C9" w:rsidP="0046142F">
      <w:pPr>
        <w:rPr>
          <w:szCs w:val="32"/>
          <w:lang w:eastAsia="en-US"/>
        </w:rPr>
      </w:pPr>
      <w:r>
        <w:rPr>
          <w:szCs w:val="32"/>
          <w:lang w:eastAsia="en-US"/>
        </w:rPr>
        <w:t>Une seule fenêtre était éclairée</w:t>
      </w:r>
      <w:r w:rsidR="0046142F">
        <w:rPr>
          <w:szCs w:val="32"/>
          <w:lang w:eastAsia="en-US"/>
        </w:rPr>
        <w:t xml:space="preserve">, </w:t>
      </w:r>
      <w:r>
        <w:rPr>
          <w:szCs w:val="32"/>
          <w:lang w:eastAsia="en-US"/>
        </w:rPr>
        <w:t>comme d</w:t>
      </w:r>
      <w:r w:rsidR="0046142F">
        <w:rPr>
          <w:szCs w:val="32"/>
          <w:lang w:eastAsia="en-US"/>
        </w:rPr>
        <w:t>’</w:t>
      </w:r>
      <w:r>
        <w:rPr>
          <w:szCs w:val="32"/>
          <w:lang w:eastAsia="en-US"/>
        </w:rPr>
        <w:t>habitude</w:t>
      </w:r>
      <w:r w:rsidR="0046142F">
        <w:rPr>
          <w:szCs w:val="32"/>
          <w:lang w:eastAsia="en-US"/>
        </w:rPr>
        <w:t xml:space="preserve">, </w:t>
      </w:r>
      <w:r>
        <w:rPr>
          <w:szCs w:val="32"/>
          <w:lang w:eastAsia="en-US"/>
        </w:rPr>
        <w:t>sur la façade de l</w:t>
      </w:r>
      <w:r w:rsidR="0046142F">
        <w:rPr>
          <w:szCs w:val="32"/>
          <w:lang w:eastAsia="en-US"/>
        </w:rPr>
        <w:t>’</w:t>
      </w:r>
      <w:r>
        <w:rPr>
          <w:szCs w:val="32"/>
          <w:lang w:eastAsia="en-US"/>
        </w:rPr>
        <w:t xml:space="preserve">hôtel </w:t>
      </w:r>
      <w:proofErr w:type="spellStart"/>
      <w:r>
        <w:rPr>
          <w:szCs w:val="32"/>
          <w:lang w:eastAsia="en-US"/>
        </w:rPr>
        <w:t>Lointier</w:t>
      </w:r>
      <w:proofErr w:type="spellEnd"/>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c</w:t>
      </w:r>
      <w:r w:rsidR="0046142F">
        <w:rPr>
          <w:szCs w:val="32"/>
          <w:lang w:eastAsia="en-US"/>
        </w:rPr>
        <w:t>’</w:t>
      </w:r>
      <w:r>
        <w:rPr>
          <w:szCs w:val="32"/>
          <w:lang w:eastAsia="en-US"/>
        </w:rPr>
        <w:t>était celle de l</w:t>
      </w:r>
      <w:r w:rsidR="0046142F">
        <w:rPr>
          <w:szCs w:val="32"/>
          <w:lang w:eastAsia="en-US"/>
        </w:rPr>
        <w:t>’</w:t>
      </w:r>
      <w:r>
        <w:rPr>
          <w:szCs w:val="32"/>
          <w:lang w:eastAsia="en-US"/>
        </w:rPr>
        <w:t>aveugle</w:t>
      </w:r>
      <w:r w:rsidR="0046142F">
        <w:rPr>
          <w:szCs w:val="32"/>
          <w:lang w:eastAsia="en-US"/>
        </w:rPr>
        <w:t xml:space="preserve">. </w:t>
      </w:r>
      <w:r>
        <w:rPr>
          <w:szCs w:val="32"/>
          <w:lang w:eastAsia="en-US"/>
        </w:rPr>
        <w:t>Il veillait en attendant Albert qui ne devait pas revenir</w:t>
      </w:r>
      <w:r w:rsidR="0046142F">
        <w:rPr>
          <w:szCs w:val="32"/>
          <w:lang w:eastAsia="en-US"/>
        </w:rPr>
        <w:t>.</w:t>
      </w:r>
    </w:p>
    <w:p w14:paraId="1A21328C" w14:textId="77777777" w:rsidR="0046142F" w:rsidRDefault="003148C9" w:rsidP="0046142F">
      <w:pPr>
        <w:rPr>
          <w:szCs w:val="32"/>
          <w:lang w:eastAsia="en-US"/>
        </w:rPr>
      </w:pPr>
      <w:r>
        <w:rPr>
          <w:szCs w:val="32"/>
          <w:lang w:eastAsia="en-US"/>
        </w:rPr>
        <w:lastRenderedPageBreak/>
        <w:t>Lucien avait grand besoin de quelqu</w:t>
      </w:r>
      <w:r w:rsidR="0046142F">
        <w:rPr>
          <w:szCs w:val="32"/>
          <w:lang w:eastAsia="en-US"/>
        </w:rPr>
        <w:t>’</w:t>
      </w:r>
      <w:r>
        <w:rPr>
          <w:szCs w:val="32"/>
          <w:lang w:eastAsia="en-US"/>
        </w:rPr>
        <w:t>un pourtant à qui il pût confier sa peine et ses espoirs</w:t>
      </w:r>
      <w:r w:rsidR="0046142F">
        <w:rPr>
          <w:szCs w:val="32"/>
          <w:lang w:eastAsia="en-US"/>
        </w:rPr>
        <w:t>.</w:t>
      </w:r>
    </w:p>
    <w:p w14:paraId="4D0CAB6B" w14:textId="77777777" w:rsidR="0046142F" w:rsidRDefault="003148C9" w:rsidP="0046142F">
      <w:pPr>
        <w:rPr>
          <w:szCs w:val="32"/>
          <w:lang w:eastAsia="en-US"/>
        </w:rPr>
      </w:pPr>
      <w:r>
        <w:rPr>
          <w:szCs w:val="32"/>
          <w:lang w:eastAsia="en-US"/>
        </w:rPr>
        <w:t>Dans la maison de madame de Marans</w:t>
      </w:r>
      <w:r w:rsidR="0046142F">
        <w:rPr>
          <w:szCs w:val="32"/>
          <w:lang w:eastAsia="en-US"/>
        </w:rPr>
        <w:t xml:space="preserve">, </w:t>
      </w:r>
      <w:r>
        <w:rPr>
          <w:szCs w:val="32"/>
          <w:lang w:eastAsia="en-US"/>
        </w:rPr>
        <w:t>il y avait aussi une chambre éclairée</w:t>
      </w:r>
      <w:r w:rsidR="0046142F">
        <w:rPr>
          <w:szCs w:val="32"/>
          <w:lang w:eastAsia="en-US"/>
        </w:rPr>
        <w:t>.</w:t>
      </w:r>
    </w:p>
    <w:p w14:paraId="2D57C9CC" w14:textId="77777777" w:rsidR="0046142F" w:rsidRDefault="003148C9" w:rsidP="0046142F">
      <w:pPr>
        <w:rPr>
          <w:szCs w:val="32"/>
          <w:lang w:eastAsia="en-US"/>
        </w:rPr>
      </w:pPr>
      <w:r>
        <w:rPr>
          <w:szCs w:val="32"/>
          <w:lang w:eastAsia="en-US"/>
        </w:rPr>
        <w:t>Berthe</w:t>
      </w:r>
      <w:r w:rsidR="0046142F">
        <w:rPr>
          <w:szCs w:val="32"/>
          <w:lang w:eastAsia="en-US"/>
        </w:rPr>
        <w:t xml:space="preserve">, </w:t>
      </w:r>
      <w:r>
        <w:rPr>
          <w:szCs w:val="32"/>
          <w:lang w:eastAsia="en-US"/>
        </w:rPr>
        <w:t>Gabriel et Lucienne étaient réunis dans cette chambre</w:t>
      </w:r>
      <w:r w:rsidR="0046142F">
        <w:rPr>
          <w:szCs w:val="32"/>
          <w:lang w:eastAsia="en-US"/>
        </w:rPr>
        <w:t xml:space="preserve">. </w:t>
      </w:r>
      <w:r>
        <w:rPr>
          <w:szCs w:val="32"/>
          <w:lang w:eastAsia="en-US"/>
        </w:rPr>
        <w:t>Gabriel</w:t>
      </w:r>
      <w:r w:rsidR="0046142F">
        <w:rPr>
          <w:szCs w:val="32"/>
          <w:lang w:eastAsia="en-US"/>
        </w:rPr>
        <w:t xml:space="preserve">, </w:t>
      </w:r>
      <w:r>
        <w:rPr>
          <w:szCs w:val="32"/>
          <w:lang w:eastAsia="en-US"/>
        </w:rPr>
        <w:t>agenouillé</w:t>
      </w:r>
      <w:r w:rsidR="0046142F">
        <w:rPr>
          <w:szCs w:val="32"/>
          <w:lang w:eastAsia="en-US"/>
        </w:rPr>
        <w:t xml:space="preserve">, </w:t>
      </w:r>
      <w:r>
        <w:rPr>
          <w:szCs w:val="32"/>
          <w:lang w:eastAsia="en-US"/>
        </w:rPr>
        <w:t>tenait les mains de sa mère collées sur sa bouche</w:t>
      </w:r>
      <w:r w:rsidR="0046142F">
        <w:rPr>
          <w:szCs w:val="32"/>
          <w:lang w:eastAsia="en-US"/>
        </w:rPr>
        <w:t>.</w:t>
      </w:r>
    </w:p>
    <w:p w14:paraId="4B5BF543" w14:textId="77777777" w:rsidR="0046142F" w:rsidRDefault="003148C9" w:rsidP="0046142F">
      <w:pPr>
        <w:rPr>
          <w:szCs w:val="32"/>
          <w:lang w:eastAsia="en-US"/>
        </w:rPr>
      </w:pPr>
      <w:r>
        <w:rPr>
          <w:szCs w:val="32"/>
          <w:lang w:eastAsia="en-US"/>
        </w:rPr>
        <w:t>Lucienne souriait et pleurait</w:t>
      </w:r>
      <w:r w:rsidR="0046142F">
        <w:rPr>
          <w:szCs w:val="32"/>
          <w:lang w:eastAsia="en-US"/>
        </w:rPr>
        <w:t>.</w:t>
      </w:r>
    </w:p>
    <w:p w14:paraId="30B8B9C0" w14:textId="77777777" w:rsidR="0046142F" w:rsidRDefault="003148C9" w:rsidP="0046142F">
      <w:pPr>
        <w:rPr>
          <w:szCs w:val="32"/>
          <w:lang w:eastAsia="en-US"/>
        </w:rPr>
      </w:pPr>
      <w:r>
        <w:rPr>
          <w:szCs w:val="32"/>
          <w:lang w:eastAsia="en-US"/>
        </w:rPr>
        <w:t>Berthe regardait tour à tour ses deux enfants</w:t>
      </w:r>
      <w:r w:rsidR="0046142F">
        <w:rPr>
          <w:szCs w:val="32"/>
          <w:lang w:eastAsia="en-US"/>
        </w:rPr>
        <w:t xml:space="preserve">, </w:t>
      </w:r>
      <w:r>
        <w:rPr>
          <w:szCs w:val="32"/>
          <w:lang w:eastAsia="en-US"/>
        </w:rPr>
        <w:t>et remerciait Dieu du fond de sa détresse</w:t>
      </w:r>
      <w:r w:rsidR="0046142F">
        <w:rPr>
          <w:szCs w:val="32"/>
          <w:lang w:eastAsia="en-US"/>
        </w:rPr>
        <w:t>.</w:t>
      </w:r>
    </w:p>
    <w:p w14:paraId="4B1F28B5" w14:textId="77777777" w:rsidR="0046142F" w:rsidRDefault="003148C9" w:rsidP="0046142F">
      <w:pPr>
        <w:rPr>
          <w:szCs w:val="32"/>
          <w:lang w:eastAsia="en-US"/>
        </w:rPr>
      </w:pPr>
      <w:r>
        <w:rPr>
          <w:szCs w:val="32"/>
          <w:lang w:eastAsia="en-US"/>
        </w:rPr>
        <w:t>Elle les attira tous les deux contre son cœur</w:t>
      </w:r>
      <w:r w:rsidR="0046142F">
        <w:rPr>
          <w:szCs w:val="32"/>
          <w:lang w:eastAsia="en-US"/>
        </w:rPr>
        <w:t>.</w:t>
      </w:r>
    </w:p>
    <w:p w14:paraId="39B4CBE0" w14:textId="5CB73834" w:rsidR="0046142F" w:rsidRDefault="0046142F" w:rsidP="0046142F">
      <w:pPr>
        <w:rPr>
          <w:szCs w:val="32"/>
          <w:lang w:eastAsia="en-US"/>
        </w:rPr>
      </w:pPr>
      <w:r>
        <w:rPr>
          <w:lang w:eastAsia="en-US"/>
        </w:rPr>
        <w:t>— </w:t>
      </w:r>
      <w:r w:rsidR="003148C9">
        <w:rPr>
          <w:szCs w:val="32"/>
          <w:lang w:eastAsia="en-US"/>
        </w:rPr>
        <w:t>Je savais bien</w:t>
      </w:r>
      <w:r>
        <w:rPr>
          <w:szCs w:val="32"/>
          <w:lang w:eastAsia="en-US"/>
        </w:rPr>
        <w:t xml:space="preserve">, </w:t>
      </w:r>
      <w:r w:rsidR="003148C9">
        <w:rPr>
          <w:szCs w:val="32"/>
          <w:lang w:eastAsia="en-US"/>
        </w:rPr>
        <w:t>mère</w:t>
      </w:r>
      <w:r>
        <w:rPr>
          <w:szCs w:val="32"/>
          <w:lang w:eastAsia="en-US"/>
        </w:rPr>
        <w:t xml:space="preserve">, </w:t>
      </w:r>
      <w:r w:rsidR="003148C9">
        <w:rPr>
          <w:szCs w:val="32"/>
          <w:lang w:eastAsia="en-US"/>
        </w:rPr>
        <w:t>dit Lucienne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que notre Gabriel t</w:t>
      </w:r>
      <w:r>
        <w:rPr>
          <w:szCs w:val="32"/>
          <w:lang w:eastAsia="en-US"/>
        </w:rPr>
        <w:t>’</w:t>
      </w:r>
      <w:r w:rsidR="003148C9">
        <w:rPr>
          <w:szCs w:val="32"/>
          <w:lang w:eastAsia="en-US"/>
        </w:rPr>
        <w:t>aimait</w:t>
      </w:r>
      <w:r>
        <w:rPr>
          <w:szCs w:val="32"/>
          <w:lang w:eastAsia="en-US"/>
        </w:rPr>
        <w:t> !</w:t>
      </w:r>
    </w:p>
    <w:p w14:paraId="1E16411A" w14:textId="5E66733C" w:rsidR="0046142F" w:rsidRDefault="0046142F" w:rsidP="0046142F">
      <w:pPr>
        <w:rPr>
          <w:szCs w:val="32"/>
          <w:lang w:eastAsia="en-US"/>
        </w:rPr>
      </w:pPr>
      <w:r>
        <w:rPr>
          <w:lang w:eastAsia="en-US"/>
        </w:rPr>
        <w:t>— </w:t>
      </w:r>
      <w:r w:rsidR="003148C9">
        <w:rPr>
          <w:szCs w:val="32"/>
          <w:lang w:eastAsia="en-US"/>
        </w:rPr>
        <w:t>Ma mère</w:t>
      </w:r>
      <w:r>
        <w:rPr>
          <w:szCs w:val="32"/>
          <w:lang w:eastAsia="en-US"/>
        </w:rPr>
        <w:t xml:space="preserve"> ! </w:t>
      </w:r>
      <w:r w:rsidR="003148C9">
        <w:rPr>
          <w:szCs w:val="32"/>
          <w:lang w:eastAsia="en-US"/>
        </w:rPr>
        <w:t>oh</w:t>
      </w:r>
      <w:r>
        <w:rPr>
          <w:szCs w:val="32"/>
          <w:lang w:eastAsia="en-US"/>
        </w:rPr>
        <w:t xml:space="preserve"> ! </w:t>
      </w:r>
      <w:r w:rsidR="003148C9">
        <w:rPr>
          <w:szCs w:val="32"/>
          <w:lang w:eastAsia="en-US"/>
        </w:rPr>
        <w:t>ma mère chérie</w:t>
      </w:r>
      <w:r>
        <w:rPr>
          <w:szCs w:val="32"/>
          <w:lang w:eastAsia="en-US"/>
        </w:rPr>
        <w:t xml:space="preserve"> ! </w:t>
      </w:r>
      <w:r w:rsidR="003148C9">
        <w:rPr>
          <w:szCs w:val="32"/>
          <w:lang w:eastAsia="en-US"/>
        </w:rPr>
        <w:t>murmurait le jeune médecin</w:t>
      </w:r>
      <w:r>
        <w:rPr>
          <w:szCs w:val="32"/>
          <w:lang w:eastAsia="en-US"/>
        </w:rPr>
        <w:t xml:space="preserve">, </w:t>
      </w:r>
      <w:r w:rsidR="003148C9">
        <w:rPr>
          <w:szCs w:val="32"/>
          <w:lang w:eastAsia="en-US"/>
        </w:rPr>
        <w:t>fou de tendresse heureuse</w:t>
      </w:r>
      <w:r>
        <w:rPr>
          <w:szCs w:val="32"/>
          <w:lang w:eastAsia="en-US"/>
        </w:rPr>
        <w:t xml:space="preserve">, </w:t>
      </w:r>
      <w:r w:rsidR="003148C9">
        <w:rPr>
          <w:szCs w:val="32"/>
          <w:lang w:eastAsia="en-US"/>
        </w:rPr>
        <w:t>comme il était fou de rage naguère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w:t>
      </w:r>
      <w:r>
        <w:rPr>
          <w:szCs w:val="32"/>
          <w:lang w:eastAsia="en-US"/>
        </w:rPr>
        <w:t>’</w:t>
      </w:r>
      <w:r w:rsidR="003148C9">
        <w:rPr>
          <w:szCs w:val="32"/>
          <w:lang w:eastAsia="en-US"/>
        </w:rPr>
        <w:t>as-tu pardonné</w:t>
      </w:r>
      <w:r>
        <w:rPr>
          <w:szCs w:val="32"/>
          <w:lang w:eastAsia="en-US"/>
        </w:rPr>
        <w:t xml:space="preserve"> ?… </w:t>
      </w:r>
      <w:r w:rsidR="003148C9">
        <w:rPr>
          <w:szCs w:val="32"/>
          <w:lang w:eastAsia="en-US"/>
        </w:rPr>
        <w:t>Suis-je encore ton fils</w:t>
      </w:r>
      <w:r>
        <w:rPr>
          <w:szCs w:val="32"/>
          <w:lang w:eastAsia="en-US"/>
        </w:rPr>
        <w:t xml:space="preserve"> ?… </w:t>
      </w:r>
      <w:r w:rsidR="003148C9">
        <w:rPr>
          <w:szCs w:val="32"/>
          <w:lang w:eastAsia="en-US"/>
        </w:rPr>
        <w:t>Mon Dieu</w:t>
      </w:r>
      <w:r>
        <w:rPr>
          <w:szCs w:val="32"/>
          <w:lang w:eastAsia="en-US"/>
        </w:rPr>
        <w:t xml:space="preserve"> ! </w:t>
      </w:r>
      <w:r w:rsidR="003148C9">
        <w:rPr>
          <w:szCs w:val="32"/>
          <w:lang w:eastAsia="en-US"/>
        </w:rPr>
        <w:t>j</w:t>
      </w:r>
      <w:r>
        <w:rPr>
          <w:szCs w:val="32"/>
          <w:lang w:eastAsia="en-US"/>
        </w:rPr>
        <w:t>’</w:t>
      </w:r>
      <w:r w:rsidR="003148C9">
        <w:rPr>
          <w:szCs w:val="32"/>
          <w:lang w:eastAsia="en-US"/>
        </w:rPr>
        <w:t>ai bien fait de ne pas mourir</w:t>
      </w:r>
      <w:r>
        <w:rPr>
          <w:szCs w:val="32"/>
          <w:lang w:eastAsia="en-US"/>
        </w:rPr>
        <w:t xml:space="preserve">, </w:t>
      </w:r>
      <w:r w:rsidR="003148C9">
        <w:rPr>
          <w:szCs w:val="32"/>
          <w:lang w:eastAsia="en-US"/>
        </w:rPr>
        <w:t>puisque me voilà près de toi</w:t>
      </w:r>
      <w:r>
        <w:rPr>
          <w:szCs w:val="32"/>
          <w:lang w:eastAsia="en-US"/>
        </w:rPr>
        <w:t xml:space="preserve">, </w:t>
      </w:r>
      <w:r w:rsidR="003148C9">
        <w:rPr>
          <w:szCs w:val="32"/>
          <w:lang w:eastAsia="en-US"/>
        </w:rPr>
        <w:t>la tête contre ton cœur</w:t>
      </w:r>
      <w:r>
        <w:rPr>
          <w:szCs w:val="32"/>
          <w:lang w:eastAsia="en-US"/>
        </w:rPr>
        <w:t xml:space="preserve"> !… </w:t>
      </w:r>
      <w:r w:rsidR="003148C9">
        <w:rPr>
          <w:szCs w:val="32"/>
          <w:lang w:eastAsia="en-US"/>
        </w:rPr>
        <w:t>Ma mère</w:t>
      </w:r>
      <w:r>
        <w:rPr>
          <w:szCs w:val="32"/>
          <w:lang w:eastAsia="en-US"/>
        </w:rPr>
        <w:t xml:space="preserve"> ! </w:t>
      </w:r>
      <w:r w:rsidR="003148C9">
        <w:rPr>
          <w:szCs w:val="32"/>
          <w:lang w:eastAsia="en-US"/>
        </w:rPr>
        <w:t>ma mère</w:t>
      </w:r>
      <w:r>
        <w:rPr>
          <w:szCs w:val="32"/>
          <w:lang w:eastAsia="en-US"/>
        </w:rPr>
        <w:t xml:space="preserve"> ! </w:t>
      </w:r>
      <w:r w:rsidR="003148C9">
        <w:rPr>
          <w:szCs w:val="32"/>
          <w:lang w:eastAsia="en-US"/>
        </w:rPr>
        <w:t>dis-moi encore que tu m</w:t>
      </w:r>
      <w:r>
        <w:rPr>
          <w:szCs w:val="32"/>
          <w:lang w:eastAsia="en-US"/>
        </w:rPr>
        <w:t>’</w:t>
      </w:r>
      <w:r w:rsidR="003148C9">
        <w:rPr>
          <w:szCs w:val="32"/>
          <w:lang w:eastAsia="en-US"/>
        </w:rPr>
        <w:t>aimes</w:t>
      </w:r>
      <w:r>
        <w:rPr>
          <w:szCs w:val="32"/>
          <w:lang w:eastAsia="en-US"/>
        </w:rPr>
        <w:t> !…</w:t>
      </w:r>
    </w:p>
    <w:p w14:paraId="749C20A0" w14:textId="77777777" w:rsidR="0046142F" w:rsidRDefault="003148C9" w:rsidP="0046142F">
      <w:pPr>
        <w:rPr>
          <w:szCs w:val="32"/>
          <w:lang w:eastAsia="en-US"/>
        </w:rPr>
      </w:pPr>
      <w:r>
        <w:rPr>
          <w:szCs w:val="32"/>
          <w:lang w:eastAsia="en-US"/>
        </w:rPr>
        <w:t>Berthe se pencha et lui mit un baiser au front</w:t>
      </w:r>
      <w:r w:rsidR="0046142F">
        <w:rPr>
          <w:szCs w:val="32"/>
          <w:lang w:eastAsia="en-US"/>
        </w:rPr>
        <w:t>.</w:t>
      </w:r>
    </w:p>
    <w:p w14:paraId="262CE206" w14:textId="53560122" w:rsidR="0046142F" w:rsidRDefault="0046142F" w:rsidP="0046142F">
      <w:pPr>
        <w:rPr>
          <w:szCs w:val="32"/>
          <w:lang w:eastAsia="en-US"/>
        </w:rPr>
      </w:pPr>
      <w:r>
        <w:rPr>
          <w:lang w:eastAsia="en-US"/>
        </w:rPr>
        <w:t>— </w:t>
      </w:r>
      <w:r w:rsidR="003148C9">
        <w:rPr>
          <w:szCs w:val="32"/>
          <w:lang w:eastAsia="en-US"/>
        </w:rPr>
        <w:t>Merci</w:t>
      </w:r>
      <w:r>
        <w:rPr>
          <w:szCs w:val="32"/>
          <w:lang w:eastAsia="en-US"/>
        </w:rPr>
        <w:t xml:space="preserve">, </w:t>
      </w:r>
      <w:r w:rsidR="003148C9">
        <w:rPr>
          <w:szCs w:val="32"/>
          <w:lang w:eastAsia="en-US"/>
        </w:rPr>
        <w:t>mère</w:t>
      </w:r>
      <w:r>
        <w:rPr>
          <w:szCs w:val="32"/>
          <w:lang w:eastAsia="en-US"/>
        </w:rPr>
        <w:t xml:space="preserve"> ! </w:t>
      </w:r>
      <w:r w:rsidR="003148C9">
        <w:rPr>
          <w:szCs w:val="32"/>
          <w:lang w:eastAsia="en-US"/>
        </w:rPr>
        <w:t>dit Gabriel</w:t>
      </w:r>
      <w:r>
        <w:rPr>
          <w:szCs w:val="32"/>
          <w:lang w:eastAsia="en-US"/>
        </w:rPr>
        <w:t xml:space="preserve"> ; </w:t>
      </w:r>
      <w:r w:rsidR="003148C9">
        <w:rPr>
          <w:szCs w:val="32"/>
          <w:lang w:eastAsia="en-US"/>
        </w:rPr>
        <w:t>si tu savais</w:t>
      </w:r>
      <w:r>
        <w:rPr>
          <w:szCs w:val="32"/>
          <w:lang w:eastAsia="en-US"/>
        </w:rPr>
        <w:t xml:space="preserve">… </w:t>
      </w:r>
      <w:r w:rsidR="003148C9">
        <w:rPr>
          <w:szCs w:val="32"/>
          <w:lang w:eastAsia="en-US"/>
        </w:rPr>
        <w:t>c</w:t>
      </w:r>
      <w:r>
        <w:rPr>
          <w:szCs w:val="32"/>
          <w:lang w:eastAsia="en-US"/>
        </w:rPr>
        <w:t>’</w:t>
      </w:r>
      <w:r w:rsidR="003148C9">
        <w:rPr>
          <w:szCs w:val="32"/>
          <w:lang w:eastAsia="en-US"/>
        </w:rPr>
        <w:t>était du feu que j</w:t>
      </w:r>
      <w:r>
        <w:rPr>
          <w:szCs w:val="32"/>
          <w:lang w:eastAsia="en-US"/>
        </w:rPr>
        <w:t>’</w:t>
      </w:r>
      <w:r w:rsidR="003148C9">
        <w:rPr>
          <w:szCs w:val="32"/>
          <w:lang w:eastAsia="en-US"/>
        </w:rPr>
        <w:t>avais dans la tête et dans le cœur</w:t>
      </w:r>
      <w:r>
        <w:rPr>
          <w:szCs w:val="32"/>
          <w:lang w:eastAsia="en-US"/>
        </w:rPr>
        <w:t xml:space="preserve"> !… </w:t>
      </w:r>
      <w:r w:rsidR="003148C9">
        <w:rPr>
          <w:szCs w:val="32"/>
          <w:lang w:eastAsia="en-US"/>
        </w:rPr>
        <w:t>Je crois bien qu</w:t>
      </w:r>
      <w:r>
        <w:rPr>
          <w:szCs w:val="32"/>
          <w:lang w:eastAsia="en-US"/>
        </w:rPr>
        <w:t>’</w:t>
      </w:r>
      <w:r w:rsidR="003148C9">
        <w:rPr>
          <w:szCs w:val="32"/>
          <w:lang w:eastAsia="en-US"/>
        </w:rPr>
        <w:t>à l</w:t>
      </w:r>
      <w:r>
        <w:rPr>
          <w:szCs w:val="32"/>
          <w:lang w:eastAsia="en-US"/>
        </w:rPr>
        <w:t>’</w:t>
      </w:r>
      <w:r w:rsidR="003148C9">
        <w:rPr>
          <w:szCs w:val="32"/>
          <w:lang w:eastAsia="en-US"/>
        </w:rPr>
        <w:t>heure où j</w:t>
      </w:r>
      <w:r>
        <w:rPr>
          <w:szCs w:val="32"/>
          <w:lang w:eastAsia="en-US"/>
        </w:rPr>
        <w:t>’</w:t>
      </w:r>
      <w:r w:rsidR="003148C9">
        <w:rPr>
          <w:szCs w:val="32"/>
          <w:lang w:eastAsia="en-US"/>
        </w:rPr>
        <w:t>ai trahi ta confiance</w:t>
      </w:r>
      <w:r>
        <w:rPr>
          <w:szCs w:val="32"/>
          <w:lang w:eastAsia="en-US"/>
        </w:rPr>
        <w:t xml:space="preserve">, </w:t>
      </w:r>
      <w:r w:rsidR="003148C9">
        <w:rPr>
          <w:szCs w:val="32"/>
          <w:lang w:eastAsia="en-US"/>
        </w:rPr>
        <w:t>j</w:t>
      </w:r>
      <w:r>
        <w:rPr>
          <w:szCs w:val="32"/>
          <w:lang w:eastAsia="en-US"/>
        </w:rPr>
        <w:t>’</w:t>
      </w:r>
      <w:r w:rsidR="003148C9">
        <w:rPr>
          <w:szCs w:val="32"/>
          <w:lang w:eastAsia="en-US"/>
        </w:rPr>
        <w:t>ai été maudit tout de suite</w:t>
      </w:r>
      <w:r>
        <w:rPr>
          <w:szCs w:val="32"/>
          <w:lang w:eastAsia="en-US"/>
        </w:rPr>
        <w:t xml:space="preserve">… </w:t>
      </w:r>
      <w:r w:rsidR="003148C9">
        <w:rPr>
          <w:szCs w:val="32"/>
          <w:lang w:eastAsia="en-US"/>
        </w:rPr>
        <w:t>car j</w:t>
      </w:r>
      <w:r>
        <w:rPr>
          <w:szCs w:val="32"/>
          <w:lang w:eastAsia="en-US"/>
        </w:rPr>
        <w:t>’</w:t>
      </w:r>
      <w:r w:rsidR="003148C9">
        <w:rPr>
          <w:szCs w:val="32"/>
          <w:lang w:eastAsia="en-US"/>
        </w:rPr>
        <w:t>ai cru</w:t>
      </w:r>
      <w:r>
        <w:rPr>
          <w:szCs w:val="32"/>
          <w:lang w:eastAsia="en-US"/>
        </w:rPr>
        <w:t xml:space="preserve">… </w:t>
      </w:r>
      <w:r w:rsidR="003148C9">
        <w:rPr>
          <w:szCs w:val="32"/>
          <w:lang w:eastAsia="en-US"/>
        </w:rPr>
        <w:t>Oh</w:t>
      </w:r>
      <w:r>
        <w:rPr>
          <w:szCs w:val="32"/>
          <w:lang w:eastAsia="en-US"/>
        </w:rPr>
        <w:t xml:space="preserve"> ! </w:t>
      </w:r>
      <w:r w:rsidR="003148C9">
        <w:rPr>
          <w:szCs w:val="32"/>
          <w:lang w:eastAsia="en-US"/>
        </w:rPr>
        <w:t>mon Dieu</w:t>
      </w:r>
      <w:r>
        <w:rPr>
          <w:szCs w:val="32"/>
          <w:lang w:eastAsia="en-US"/>
        </w:rPr>
        <w:t xml:space="preserve"> ! </w:t>
      </w:r>
      <w:r w:rsidR="003148C9">
        <w:rPr>
          <w:szCs w:val="32"/>
          <w:lang w:eastAsia="en-US"/>
        </w:rPr>
        <w:t>j</w:t>
      </w:r>
      <w:r>
        <w:rPr>
          <w:szCs w:val="32"/>
          <w:lang w:eastAsia="en-US"/>
        </w:rPr>
        <w:t>’</w:t>
      </w:r>
      <w:r w:rsidR="003148C9">
        <w:rPr>
          <w:szCs w:val="32"/>
          <w:lang w:eastAsia="en-US"/>
        </w:rPr>
        <w:t>ai cru ce qui est impossible et insensé</w:t>
      </w:r>
      <w:r>
        <w:rPr>
          <w:szCs w:val="32"/>
          <w:lang w:eastAsia="en-US"/>
        </w:rPr>
        <w:t xml:space="preserve"> ! </w:t>
      </w:r>
      <w:r w:rsidR="003148C9">
        <w:rPr>
          <w:szCs w:val="32"/>
          <w:lang w:eastAsia="en-US"/>
        </w:rPr>
        <w:t>j</w:t>
      </w:r>
      <w:r>
        <w:rPr>
          <w:szCs w:val="32"/>
          <w:lang w:eastAsia="en-US"/>
        </w:rPr>
        <w:t>’</w:t>
      </w:r>
      <w:r w:rsidR="003148C9">
        <w:rPr>
          <w:szCs w:val="32"/>
          <w:lang w:eastAsia="en-US"/>
        </w:rPr>
        <w:t>ai repoussé ma mère</w:t>
      </w:r>
      <w:r>
        <w:rPr>
          <w:szCs w:val="32"/>
          <w:lang w:eastAsia="en-US"/>
        </w:rPr>
        <w:t xml:space="preserve">… </w:t>
      </w:r>
      <w:r w:rsidR="003148C9">
        <w:rPr>
          <w:szCs w:val="32"/>
          <w:lang w:eastAsia="en-US"/>
        </w:rPr>
        <w:t>Plus tard j</w:t>
      </w:r>
      <w:r>
        <w:rPr>
          <w:szCs w:val="32"/>
          <w:lang w:eastAsia="en-US"/>
        </w:rPr>
        <w:t>’</w:t>
      </w:r>
      <w:r w:rsidR="003148C9">
        <w:rPr>
          <w:szCs w:val="32"/>
          <w:lang w:eastAsia="en-US"/>
        </w:rPr>
        <w:t>ai dit</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et mon cœur saigne jusqu</w:t>
      </w:r>
      <w:r>
        <w:rPr>
          <w:szCs w:val="32"/>
          <w:lang w:eastAsia="en-US"/>
        </w:rPr>
        <w:t>’</w:t>
      </w:r>
      <w:r w:rsidR="003148C9">
        <w:rPr>
          <w:szCs w:val="32"/>
          <w:lang w:eastAsia="en-US"/>
        </w:rPr>
        <w:t>à la dernière heure de ma vie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w:t>
      </w:r>
      <w:r>
        <w:rPr>
          <w:szCs w:val="32"/>
          <w:lang w:eastAsia="en-US"/>
        </w:rPr>
        <w:t>’</w:t>
      </w:r>
      <w:r w:rsidR="003148C9">
        <w:rPr>
          <w:szCs w:val="32"/>
          <w:lang w:eastAsia="en-US"/>
        </w:rPr>
        <w:t>ai dit</w:t>
      </w:r>
      <w:r>
        <w:rPr>
          <w:szCs w:val="32"/>
          <w:lang w:eastAsia="en-US"/>
        </w:rPr>
        <w:t xml:space="preserve"> : </w:t>
      </w:r>
      <w:r w:rsidR="003148C9">
        <w:rPr>
          <w:szCs w:val="32"/>
          <w:lang w:eastAsia="en-US"/>
        </w:rPr>
        <w:t>Elle n</w:t>
      </w:r>
      <w:r>
        <w:rPr>
          <w:szCs w:val="32"/>
          <w:lang w:eastAsia="en-US"/>
        </w:rPr>
        <w:t>’</w:t>
      </w:r>
      <w:r w:rsidR="003148C9">
        <w:rPr>
          <w:szCs w:val="32"/>
          <w:lang w:eastAsia="en-US"/>
        </w:rPr>
        <w:t>est pas ma mère</w:t>
      </w:r>
      <w:r>
        <w:rPr>
          <w:szCs w:val="32"/>
          <w:lang w:eastAsia="en-US"/>
        </w:rPr>
        <w:t> !</w:t>
      </w:r>
    </w:p>
    <w:p w14:paraId="316D7CF7" w14:textId="77777777" w:rsidR="0046142F" w:rsidRDefault="003148C9" w:rsidP="0046142F">
      <w:pPr>
        <w:rPr>
          <w:szCs w:val="32"/>
          <w:lang w:eastAsia="en-US"/>
        </w:rPr>
      </w:pPr>
      <w:r>
        <w:rPr>
          <w:szCs w:val="32"/>
          <w:lang w:eastAsia="en-US"/>
        </w:rPr>
        <w:lastRenderedPageBreak/>
        <w:t>Berthe gardait le silence</w:t>
      </w:r>
      <w:r w:rsidR="0046142F">
        <w:rPr>
          <w:szCs w:val="32"/>
          <w:lang w:eastAsia="en-US"/>
        </w:rPr>
        <w:t>.</w:t>
      </w:r>
    </w:p>
    <w:p w14:paraId="0B6DADC2" w14:textId="77777777" w:rsidR="0046142F" w:rsidRDefault="003148C9" w:rsidP="0046142F">
      <w:pPr>
        <w:rPr>
          <w:szCs w:val="32"/>
          <w:lang w:eastAsia="en-US"/>
        </w:rPr>
      </w:pPr>
      <w:r>
        <w:rPr>
          <w:szCs w:val="32"/>
          <w:lang w:eastAsia="en-US"/>
        </w:rPr>
        <w:t>Sa lèvre était toujours sur le front de Gabriel</w:t>
      </w:r>
      <w:r w:rsidR="0046142F">
        <w:rPr>
          <w:szCs w:val="32"/>
          <w:lang w:eastAsia="en-US"/>
        </w:rPr>
        <w:t>.</w:t>
      </w:r>
    </w:p>
    <w:p w14:paraId="2FD0FB11" w14:textId="77777777" w:rsidR="0046142F" w:rsidRDefault="003148C9" w:rsidP="0046142F">
      <w:pPr>
        <w:rPr>
          <w:szCs w:val="32"/>
          <w:lang w:eastAsia="en-US"/>
        </w:rPr>
      </w:pPr>
      <w:r>
        <w:rPr>
          <w:szCs w:val="32"/>
          <w:lang w:eastAsia="en-US"/>
        </w:rPr>
        <w:t>Au bout de quelques instants</w:t>
      </w:r>
      <w:r w:rsidR="0046142F">
        <w:rPr>
          <w:szCs w:val="32"/>
          <w:lang w:eastAsia="en-US"/>
        </w:rPr>
        <w:t xml:space="preserve">, </w:t>
      </w:r>
      <w:r>
        <w:rPr>
          <w:szCs w:val="32"/>
          <w:lang w:eastAsia="en-US"/>
        </w:rPr>
        <w:t>elle se redressa</w:t>
      </w:r>
      <w:r w:rsidR="0046142F">
        <w:rPr>
          <w:szCs w:val="32"/>
          <w:lang w:eastAsia="en-US"/>
        </w:rPr>
        <w:t>.</w:t>
      </w:r>
    </w:p>
    <w:p w14:paraId="4FAC88F7" w14:textId="77777777" w:rsidR="0046142F" w:rsidRDefault="003148C9" w:rsidP="0046142F">
      <w:pPr>
        <w:rPr>
          <w:szCs w:val="32"/>
          <w:lang w:eastAsia="en-US"/>
        </w:rPr>
      </w:pPr>
      <w:r>
        <w:rPr>
          <w:szCs w:val="32"/>
          <w:lang w:eastAsia="en-US"/>
        </w:rPr>
        <w:t>Sa voix était solennelle et triste</w:t>
      </w:r>
      <w:r w:rsidR="0046142F">
        <w:rPr>
          <w:szCs w:val="32"/>
          <w:lang w:eastAsia="en-US"/>
        </w:rPr>
        <w:t xml:space="preserve">, </w:t>
      </w:r>
      <w:r>
        <w:rPr>
          <w:szCs w:val="32"/>
          <w:lang w:eastAsia="en-US"/>
        </w:rPr>
        <w:t>lorsqu</w:t>
      </w:r>
      <w:r w:rsidR="0046142F">
        <w:rPr>
          <w:szCs w:val="32"/>
          <w:lang w:eastAsia="en-US"/>
        </w:rPr>
        <w:t>’</w:t>
      </w:r>
      <w:r>
        <w:rPr>
          <w:szCs w:val="32"/>
          <w:lang w:eastAsia="en-US"/>
        </w:rPr>
        <w:t>elle reprit</w:t>
      </w:r>
      <w:r w:rsidR="0046142F">
        <w:rPr>
          <w:szCs w:val="32"/>
          <w:lang w:eastAsia="en-US"/>
        </w:rPr>
        <w:t> :</w:t>
      </w:r>
    </w:p>
    <w:p w14:paraId="499C4755" w14:textId="77777777" w:rsidR="0046142F" w:rsidRDefault="0046142F" w:rsidP="0046142F">
      <w:pPr>
        <w:rPr>
          <w:szCs w:val="32"/>
          <w:lang w:eastAsia="en-US"/>
        </w:rPr>
      </w:pPr>
      <w:r>
        <w:rPr>
          <w:lang w:eastAsia="en-US"/>
        </w:rPr>
        <w:t>— </w:t>
      </w:r>
      <w:r w:rsidR="003148C9">
        <w:rPr>
          <w:szCs w:val="32"/>
          <w:lang w:eastAsia="en-US"/>
        </w:rPr>
        <w:t>Mes enfants</w:t>
      </w:r>
      <w:r>
        <w:rPr>
          <w:szCs w:val="32"/>
          <w:lang w:eastAsia="en-US"/>
        </w:rPr>
        <w:t xml:space="preserve">, </w:t>
      </w:r>
      <w:r w:rsidR="003148C9">
        <w:rPr>
          <w:szCs w:val="32"/>
          <w:lang w:eastAsia="en-US"/>
        </w:rPr>
        <w:t>il faut que vous jugiez votre mère</w:t>
      </w:r>
      <w:r>
        <w:rPr>
          <w:szCs w:val="32"/>
          <w:lang w:eastAsia="en-US"/>
        </w:rPr>
        <w:t xml:space="preserve">… </w:t>
      </w:r>
      <w:r w:rsidR="003148C9">
        <w:rPr>
          <w:szCs w:val="32"/>
          <w:lang w:eastAsia="en-US"/>
        </w:rPr>
        <w:t>Je pars de Paris dans quelques heures</w:t>
      </w:r>
      <w:r>
        <w:rPr>
          <w:szCs w:val="32"/>
          <w:lang w:eastAsia="en-US"/>
        </w:rPr>
        <w:t xml:space="preserve">… </w:t>
      </w:r>
      <w:r w:rsidR="003148C9">
        <w:rPr>
          <w:szCs w:val="32"/>
          <w:lang w:eastAsia="en-US"/>
        </w:rPr>
        <w:t>Avant de vous dire</w:t>
      </w:r>
      <w:r>
        <w:rPr>
          <w:szCs w:val="32"/>
          <w:lang w:eastAsia="en-US"/>
        </w:rPr>
        <w:t xml:space="preserve"> : </w:t>
      </w:r>
      <w:r w:rsidR="003148C9">
        <w:rPr>
          <w:szCs w:val="32"/>
          <w:lang w:eastAsia="en-US"/>
        </w:rPr>
        <w:t>Suivez-moi</w:t>
      </w:r>
      <w:r>
        <w:rPr>
          <w:szCs w:val="32"/>
          <w:lang w:eastAsia="en-US"/>
        </w:rPr>
        <w:t xml:space="preserve">, </w:t>
      </w:r>
      <w:r w:rsidR="003148C9">
        <w:rPr>
          <w:szCs w:val="32"/>
          <w:lang w:eastAsia="en-US"/>
        </w:rPr>
        <w:t>je veux que vous sachiez le secret de votre vie et de la mienne</w:t>
      </w:r>
      <w:r>
        <w:rPr>
          <w:szCs w:val="32"/>
          <w:lang w:eastAsia="en-US"/>
        </w:rPr>
        <w:t>.</w:t>
      </w:r>
    </w:p>
    <w:p w14:paraId="64D0E1C6" w14:textId="77777777" w:rsidR="0046142F" w:rsidRDefault="0046142F" w:rsidP="0046142F">
      <w:pPr>
        <w:rPr>
          <w:szCs w:val="32"/>
          <w:lang w:eastAsia="en-US"/>
        </w:rPr>
      </w:pPr>
      <w:r>
        <w:rPr>
          <w:lang w:eastAsia="en-US"/>
        </w:rPr>
        <w:t>— </w:t>
      </w:r>
      <w:r w:rsidR="003148C9">
        <w:rPr>
          <w:szCs w:val="32"/>
          <w:lang w:eastAsia="en-US"/>
        </w:rPr>
        <w:t>Nous te suivrons partout</w:t>
      </w:r>
      <w:r>
        <w:rPr>
          <w:szCs w:val="32"/>
          <w:lang w:eastAsia="en-US"/>
        </w:rPr>
        <w:t xml:space="preserve">, </w:t>
      </w:r>
      <w:r w:rsidR="003148C9">
        <w:rPr>
          <w:szCs w:val="32"/>
          <w:lang w:eastAsia="en-US"/>
        </w:rPr>
        <w:t>mère</w:t>
      </w:r>
      <w:r>
        <w:rPr>
          <w:szCs w:val="32"/>
          <w:lang w:eastAsia="en-US"/>
        </w:rPr>
        <w:t xml:space="preserve"> ! </w:t>
      </w:r>
      <w:r w:rsidR="003148C9">
        <w:rPr>
          <w:szCs w:val="32"/>
          <w:lang w:eastAsia="en-US"/>
        </w:rPr>
        <w:t>commença Gabriel</w:t>
      </w:r>
      <w:r>
        <w:rPr>
          <w:szCs w:val="32"/>
          <w:lang w:eastAsia="en-US"/>
        </w:rPr>
        <w:t>.</w:t>
      </w:r>
    </w:p>
    <w:p w14:paraId="07A343CB" w14:textId="3B5F7210" w:rsidR="0046142F" w:rsidRDefault="003148C9" w:rsidP="0046142F">
      <w:pPr>
        <w:rPr>
          <w:szCs w:val="32"/>
          <w:lang w:eastAsia="en-US"/>
        </w:rPr>
      </w:pPr>
      <w:r>
        <w:rPr>
          <w:szCs w:val="32"/>
          <w:lang w:eastAsia="en-US"/>
        </w:rPr>
        <w:t>Et Lucienne couvrait de baisers les mains de Berthe</w:t>
      </w:r>
      <w:r w:rsidR="0046142F">
        <w:rPr>
          <w:szCs w:val="32"/>
          <w:lang w:eastAsia="en-US"/>
        </w:rPr>
        <w:t>.</w:t>
      </w:r>
    </w:p>
    <w:p w14:paraId="63F20689" w14:textId="77777777" w:rsidR="0046142F" w:rsidRDefault="003148C9" w:rsidP="0046142F">
      <w:pPr>
        <w:numPr>
          <w:ins w:id="139" w:author=" Alain" w:date="2010-01-19T09:57:00Z"/>
        </w:numPr>
        <w:rPr>
          <w:szCs w:val="32"/>
          <w:lang w:eastAsia="en-US"/>
        </w:rPr>
      </w:pPr>
      <w:r>
        <w:rPr>
          <w:szCs w:val="32"/>
          <w:lang w:eastAsia="en-US"/>
        </w:rPr>
        <w:t>Celle-ci leur imposa silence du geste</w:t>
      </w:r>
      <w:r w:rsidR="0046142F">
        <w:rPr>
          <w:szCs w:val="32"/>
          <w:lang w:eastAsia="en-US"/>
        </w:rPr>
        <w:t>.</w:t>
      </w:r>
    </w:p>
    <w:p w14:paraId="0C9D9FA8" w14:textId="77777777" w:rsidR="0046142F" w:rsidRDefault="0046142F" w:rsidP="0046142F">
      <w:pPr>
        <w:rPr>
          <w:szCs w:val="32"/>
          <w:lang w:eastAsia="en-US"/>
        </w:rPr>
      </w:pPr>
      <w:r>
        <w:rPr>
          <w:lang w:eastAsia="en-US"/>
        </w:rPr>
        <w:t>— </w:t>
      </w:r>
      <w:r w:rsidR="003148C9">
        <w:rPr>
          <w:szCs w:val="32"/>
          <w:lang w:eastAsia="en-US"/>
        </w:rPr>
        <w:t>Je ne m</w:t>
      </w:r>
      <w:r>
        <w:rPr>
          <w:szCs w:val="32"/>
          <w:lang w:eastAsia="en-US"/>
        </w:rPr>
        <w:t>’</w:t>
      </w:r>
      <w:r w:rsidR="003148C9">
        <w:rPr>
          <w:szCs w:val="32"/>
          <w:lang w:eastAsia="en-US"/>
        </w:rPr>
        <w:t>appelle pas madame de Marans</w:t>
      </w:r>
      <w:r>
        <w:rPr>
          <w:szCs w:val="32"/>
          <w:lang w:eastAsia="en-US"/>
        </w:rPr>
        <w:t xml:space="preserve">, </w:t>
      </w:r>
      <w:r w:rsidR="003148C9">
        <w:rPr>
          <w:szCs w:val="32"/>
          <w:lang w:eastAsia="en-US"/>
        </w:rPr>
        <w:t>poursuivit-elle</w:t>
      </w:r>
      <w:r>
        <w:rPr>
          <w:szCs w:val="32"/>
          <w:lang w:eastAsia="en-US"/>
        </w:rPr>
        <w:t xml:space="preserve"> ; </w:t>
      </w:r>
      <w:r w:rsidR="003148C9">
        <w:rPr>
          <w:szCs w:val="32"/>
          <w:lang w:eastAsia="en-US"/>
        </w:rPr>
        <w:t>mon fils</w:t>
      </w:r>
      <w:r>
        <w:rPr>
          <w:szCs w:val="32"/>
          <w:lang w:eastAsia="en-US"/>
        </w:rPr>
        <w:t xml:space="preserve">, </w:t>
      </w:r>
      <w:r w:rsidR="003148C9">
        <w:rPr>
          <w:szCs w:val="32"/>
          <w:lang w:eastAsia="en-US"/>
        </w:rPr>
        <w:t>la lettre anonyme disait vrai</w:t>
      </w:r>
      <w:r>
        <w:rPr>
          <w:szCs w:val="32"/>
          <w:lang w:eastAsia="en-US"/>
        </w:rPr>
        <w:t xml:space="preserve">… </w:t>
      </w:r>
      <w:r w:rsidR="003148C9">
        <w:rPr>
          <w:szCs w:val="32"/>
          <w:lang w:eastAsia="en-US"/>
        </w:rPr>
        <w:t>vous êtes des bâtards</w:t>
      </w:r>
      <w:r>
        <w:rPr>
          <w:szCs w:val="32"/>
          <w:lang w:eastAsia="en-US"/>
        </w:rPr>
        <w:t xml:space="preserve">… </w:t>
      </w:r>
      <w:r w:rsidR="003148C9">
        <w:rPr>
          <w:szCs w:val="32"/>
          <w:lang w:eastAsia="en-US"/>
        </w:rPr>
        <w:t>et moi</w:t>
      </w:r>
      <w:r>
        <w:rPr>
          <w:szCs w:val="32"/>
          <w:lang w:eastAsia="en-US"/>
        </w:rPr>
        <w:t xml:space="preserve">, </w:t>
      </w:r>
      <w:r w:rsidR="003148C9">
        <w:rPr>
          <w:szCs w:val="32"/>
          <w:lang w:eastAsia="en-US"/>
        </w:rPr>
        <w:t>je chante au théâtre de Diane</w:t>
      </w:r>
      <w:r>
        <w:rPr>
          <w:szCs w:val="32"/>
          <w:lang w:eastAsia="en-US"/>
        </w:rPr>
        <w:t>.</w:t>
      </w:r>
    </w:p>
    <w:p w14:paraId="7FC8B291" w14:textId="49583EFC" w:rsidR="0046142F" w:rsidRDefault="0046142F" w:rsidP="0046142F">
      <w:pPr>
        <w:rPr>
          <w:szCs w:val="32"/>
          <w:lang w:eastAsia="en-US"/>
        </w:rPr>
      </w:pPr>
      <w:r>
        <w:rPr>
          <w:lang w:eastAsia="en-US"/>
        </w:rPr>
        <w:t>— </w:t>
      </w:r>
      <w:r w:rsidR="003148C9">
        <w:rPr>
          <w:szCs w:val="32"/>
          <w:lang w:eastAsia="en-US"/>
        </w:rPr>
        <w:t>Mère</w:t>
      </w:r>
      <w:r>
        <w:rPr>
          <w:szCs w:val="32"/>
          <w:lang w:eastAsia="en-US"/>
        </w:rPr>
        <w:t xml:space="preserve"> ! </w:t>
      </w:r>
      <w:r w:rsidR="003148C9">
        <w:rPr>
          <w:szCs w:val="32"/>
          <w:lang w:eastAsia="en-US"/>
        </w:rPr>
        <w:t>s</w:t>
      </w:r>
      <w:r>
        <w:rPr>
          <w:szCs w:val="32"/>
          <w:lang w:eastAsia="en-US"/>
        </w:rPr>
        <w:t>’</w:t>
      </w:r>
      <w:r w:rsidR="003148C9">
        <w:rPr>
          <w:szCs w:val="32"/>
          <w:lang w:eastAsia="en-US"/>
        </w:rPr>
        <w:t>écria Gabriel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si tu m</w:t>
      </w:r>
      <w:r>
        <w:rPr>
          <w:szCs w:val="32"/>
          <w:lang w:eastAsia="en-US"/>
        </w:rPr>
        <w:t>’</w:t>
      </w:r>
      <w:r w:rsidR="003148C9">
        <w:rPr>
          <w:szCs w:val="32"/>
          <w:lang w:eastAsia="en-US"/>
        </w:rPr>
        <w:t>as pardonné</w:t>
      </w:r>
      <w:r>
        <w:rPr>
          <w:szCs w:val="32"/>
          <w:lang w:eastAsia="en-US"/>
        </w:rPr>
        <w:t xml:space="preserve">, </w:t>
      </w:r>
      <w:r w:rsidR="003148C9">
        <w:rPr>
          <w:szCs w:val="32"/>
          <w:lang w:eastAsia="en-US"/>
        </w:rPr>
        <w:t>ne dis pas un mot de plus</w:t>
      </w:r>
      <w:r>
        <w:rPr>
          <w:szCs w:val="32"/>
          <w:lang w:eastAsia="en-US"/>
        </w:rPr>
        <w:t xml:space="preserve"> !… </w:t>
      </w:r>
      <w:r w:rsidR="003148C9">
        <w:rPr>
          <w:szCs w:val="32"/>
          <w:lang w:eastAsia="en-US"/>
        </w:rPr>
        <w:t>cela ressemble à une justification</w:t>
      </w:r>
      <w:r>
        <w:rPr>
          <w:szCs w:val="32"/>
          <w:lang w:eastAsia="en-US"/>
        </w:rPr>
        <w:t xml:space="preserve">… </w:t>
      </w:r>
      <w:r w:rsidR="003148C9">
        <w:rPr>
          <w:szCs w:val="32"/>
          <w:lang w:eastAsia="en-US"/>
        </w:rPr>
        <w:t>As-tu peur que je t</w:t>
      </w:r>
      <w:r>
        <w:rPr>
          <w:szCs w:val="32"/>
          <w:lang w:eastAsia="en-US"/>
        </w:rPr>
        <w:t>’</w:t>
      </w:r>
      <w:r w:rsidR="003148C9">
        <w:rPr>
          <w:szCs w:val="32"/>
          <w:lang w:eastAsia="en-US"/>
        </w:rPr>
        <w:t>outrage encore et que je te renies</w:t>
      </w:r>
      <w:r>
        <w:rPr>
          <w:szCs w:val="32"/>
          <w:lang w:eastAsia="en-US"/>
        </w:rPr>
        <w:t> ?</w:t>
      </w:r>
    </w:p>
    <w:p w14:paraId="6A0FF862" w14:textId="77777777" w:rsidR="0046142F" w:rsidRDefault="003148C9" w:rsidP="0046142F">
      <w:pPr>
        <w:rPr>
          <w:szCs w:val="32"/>
          <w:lang w:eastAsia="en-US"/>
        </w:rPr>
      </w:pPr>
      <w:r>
        <w:rPr>
          <w:szCs w:val="32"/>
          <w:lang w:eastAsia="en-US"/>
        </w:rPr>
        <w:t>Berthe le couvrit d</w:t>
      </w:r>
      <w:r w:rsidR="0046142F">
        <w:rPr>
          <w:szCs w:val="32"/>
          <w:lang w:eastAsia="en-US"/>
        </w:rPr>
        <w:t>’</w:t>
      </w:r>
      <w:r>
        <w:rPr>
          <w:szCs w:val="32"/>
          <w:lang w:eastAsia="en-US"/>
        </w:rPr>
        <w:t>un long regard plein de passion</w:t>
      </w:r>
      <w:r w:rsidR="0046142F">
        <w:rPr>
          <w:szCs w:val="32"/>
          <w:lang w:eastAsia="en-US"/>
        </w:rPr>
        <w:t>.</w:t>
      </w:r>
    </w:p>
    <w:p w14:paraId="260A3BB6" w14:textId="00B57DCB"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murmura-t-elle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car</w:t>
      </w:r>
      <w:r>
        <w:rPr>
          <w:szCs w:val="32"/>
          <w:lang w:eastAsia="en-US"/>
        </w:rPr>
        <w:t xml:space="preserve">, </w:t>
      </w:r>
      <w:r w:rsidR="003148C9">
        <w:rPr>
          <w:szCs w:val="32"/>
          <w:lang w:eastAsia="en-US"/>
        </w:rPr>
        <w:t>cette fois</w:t>
      </w:r>
      <w:r>
        <w:rPr>
          <w:szCs w:val="32"/>
          <w:lang w:eastAsia="en-US"/>
        </w:rPr>
        <w:t xml:space="preserve">, </w:t>
      </w:r>
      <w:r w:rsidR="003148C9">
        <w:rPr>
          <w:szCs w:val="32"/>
          <w:lang w:eastAsia="en-US"/>
        </w:rPr>
        <w:t>j</w:t>
      </w:r>
      <w:r>
        <w:rPr>
          <w:szCs w:val="32"/>
          <w:lang w:eastAsia="en-US"/>
        </w:rPr>
        <w:t>’</w:t>
      </w:r>
      <w:r w:rsidR="003148C9">
        <w:rPr>
          <w:szCs w:val="32"/>
          <w:lang w:eastAsia="en-US"/>
        </w:rPr>
        <w:t>en mourrais</w:t>
      </w:r>
      <w:r>
        <w:rPr>
          <w:szCs w:val="32"/>
          <w:lang w:eastAsia="en-US"/>
        </w:rPr>
        <w:t> !</w:t>
      </w:r>
    </w:p>
    <w:p w14:paraId="43D7247A" w14:textId="01B8B527" w:rsidR="003148C9" w:rsidRDefault="003148C9" w:rsidP="0046142F">
      <w:pPr>
        <w:pStyle w:val="Titre2"/>
        <w:rPr>
          <w:lang w:eastAsia="en-US"/>
        </w:rPr>
      </w:pPr>
      <w:bookmarkStart w:id="140" w:name="_Toc233868105"/>
      <w:bookmarkStart w:id="141" w:name="_Toc202196799"/>
      <w:r>
        <w:rPr>
          <w:lang w:eastAsia="en-US"/>
        </w:rPr>
        <w:lastRenderedPageBreak/>
        <w:t>MADAME DE MARANS</w:t>
      </w:r>
      <w:bookmarkEnd w:id="140"/>
      <w:bookmarkEnd w:id="141"/>
      <w:r>
        <w:rPr>
          <w:lang w:eastAsia="en-US"/>
        </w:rPr>
        <w:br/>
      </w:r>
    </w:p>
    <w:p w14:paraId="5FFCD823" w14:textId="77777777" w:rsidR="0046142F" w:rsidRDefault="003148C9" w:rsidP="0046142F">
      <w:pPr>
        <w:rPr>
          <w:szCs w:val="32"/>
          <w:lang w:eastAsia="en-US"/>
        </w:rPr>
      </w:pPr>
      <w:r>
        <w:rPr>
          <w:szCs w:val="32"/>
          <w:lang w:eastAsia="en-US"/>
        </w:rPr>
        <w:t>Gabriel était agenouillé sur le tapis</w:t>
      </w:r>
      <w:r w:rsidR="0046142F">
        <w:rPr>
          <w:szCs w:val="32"/>
          <w:lang w:eastAsia="en-US"/>
        </w:rPr>
        <w:t xml:space="preserve">. </w:t>
      </w:r>
      <w:r>
        <w:rPr>
          <w:szCs w:val="32"/>
          <w:lang w:eastAsia="en-US"/>
        </w:rPr>
        <w:t>Lucienne s</w:t>
      </w:r>
      <w:r w:rsidR="0046142F">
        <w:rPr>
          <w:szCs w:val="32"/>
          <w:lang w:eastAsia="en-US"/>
        </w:rPr>
        <w:t>’</w:t>
      </w:r>
      <w:r>
        <w:rPr>
          <w:szCs w:val="32"/>
          <w:lang w:eastAsia="en-US"/>
        </w:rPr>
        <w:t>assit auprès de sa mère</w:t>
      </w:r>
      <w:r w:rsidR="0046142F">
        <w:rPr>
          <w:szCs w:val="32"/>
          <w:lang w:eastAsia="en-US"/>
        </w:rPr>
        <w:t>.</w:t>
      </w:r>
    </w:p>
    <w:p w14:paraId="5439471D" w14:textId="77777777" w:rsidR="0046142F" w:rsidRDefault="003148C9" w:rsidP="0046142F">
      <w:pPr>
        <w:rPr>
          <w:szCs w:val="32"/>
          <w:lang w:eastAsia="en-US"/>
        </w:rPr>
      </w:pPr>
      <w:r>
        <w:rPr>
          <w:szCs w:val="32"/>
          <w:lang w:eastAsia="en-US"/>
        </w:rPr>
        <w:t>Celle-ci recueillit un instant ses souvenirs</w:t>
      </w:r>
      <w:r w:rsidR="0046142F">
        <w:rPr>
          <w:szCs w:val="32"/>
          <w:lang w:eastAsia="en-US"/>
        </w:rPr>
        <w:t>.</w:t>
      </w:r>
    </w:p>
    <w:p w14:paraId="64C7CAE8" w14:textId="77777777" w:rsidR="0046142F" w:rsidRDefault="0046142F" w:rsidP="0046142F">
      <w:pPr>
        <w:rPr>
          <w:szCs w:val="32"/>
          <w:lang w:eastAsia="en-US"/>
        </w:rPr>
      </w:pPr>
      <w:r>
        <w:rPr>
          <w:lang w:eastAsia="en-US"/>
        </w:rPr>
        <w:t>« — </w:t>
      </w:r>
      <w:r w:rsidR="003148C9">
        <w:rPr>
          <w:szCs w:val="32"/>
          <w:lang w:eastAsia="en-US"/>
        </w:rPr>
        <w:t>J</w:t>
      </w:r>
      <w:r>
        <w:rPr>
          <w:szCs w:val="32"/>
          <w:lang w:eastAsia="en-US"/>
        </w:rPr>
        <w:t>’</w:t>
      </w:r>
      <w:r w:rsidR="003148C9">
        <w:rPr>
          <w:szCs w:val="32"/>
          <w:lang w:eastAsia="en-US"/>
        </w:rPr>
        <w:t>avais quatre ans de moins que toi</w:t>
      </w:r>
      <w:r>
        <w:rPr>
          <w:szCs w:val="32"/>
          <w:lang w:eastAsia="en-US"/>
        </w:rPr>
        <w:t xml:space="preserve">, </w:t>
      </w:r>
      <w:r w:rsidR="003148C9">
        <w:rPr>
          <w:szCs w:val="32"/>
          <w:lang w:eastAsia="en-US"/>
        </w:rPr>
        <w:t>fit-elle en caressant les blonds cheveux de Lucienne</w:t>
      </w:r>
      <w:r>
        <w:rPr>
          <w:szCs w:val="32"/>
          <w:lang w:eastAsia="en-US"/>
        </w:rPr>
        <w:t xml:space="preserve">, </w:t>
      </w:r>
      <w:r w:rsidR="003148C9">
        <w:rPr>
          <w:szCs w:val="32"/>
          <w:lang w:eastAsia="en-US"/>
        </w:rPr>
        <w:t>et je n</w:t>
      </w:r>
      <w:r>
        <w:rPr>
          <w:szCs w:val="32"/>
          <w:lang w:eastAsia="en-US"/>
        </w:rPr>
        <w:t>’</w:t>
      </w:r>
      <w:r w:rsidR="003148C9">
        <w:rPr>
          <w:szCs w:val="32"/>
          <w:lang w:eastAsia="en-US"/>
        </w:rPr>
        <w:t>avais pas de mère</w:t>
      </w:r>
      <w:r>
        <w:rPr>
          <w:szCs w:val="32"/>
          <w:lang w:eastAsia="en-US"/>
        </w:rPr>
        <w:t>.</w:t>
      </w:r>
    </w:p>
    <w:p w14:paraId="64C00C33" w14:textId="77777777" w:rsidR="0046142F" w:rsidRDefault="0046142F" w:rsidP="0046142F">
      <w:pPr>
        <w:rPr>
          <w:szCs w:val="32"/>
          <w:lang w:eastAsia="en-US"/>
        </w:rPr>
      </w:pPr>
      <w:r>
        <w:rPr>
          <w:szCs w:val="32"/>
          <w:lang w:eastAsia="en-US"/>
        </w:rPr>
        <w:t>« </w:t>
      </w:r>
      <w:r w:rsidR="003148C9">
        <w:rPr>
          <w:szCs w:val="32"/>
          <w:lang w:eastAsia="en-US"/>
        </w:rPr>
        <w:t>J</w:t>
      </w:r>
      <w:r>
        <w:rPr>
          <w:szCs w:val="32"/>
          <w:lang w:eastAsia="en-US"/>
        </w:rPr>
        <w:t>’</w:t>
      </w:r>
      <w:r w:rsidR="003148C9">
        <w:rPr>
          <w:szCs w:val="32"/>
          <w:lang w:eastAsia="en-US"/>
        </w:rPr>
        <w:t>étais une pauvre enfant aveugle</w:t>
      </w:r>
      <w:r>
        <w:rPr>
          <w:szCs w:val="32"/>
          <w:lang w:eastAsia="en-US"/>
        </w:rPr>
        <w:t>.</w:t>
      </w:r>
    </w:p>
    <w:p w14:paraId="54507509" w14:textId="77777777" w:rsidR="0046142F" w:rsidRDefault="0046142F" w:rsidP="0046142F">
      <w:pPr>
        <w:rPr>
          <w:szCs w:val="32"/>
          <w:lang w:eastAsia="en-US"/>
        </w:rPr>
      </w:pPr>
      <w:r>
        <w:rPr>
          <w:szCs w:val="32"/>
          <w:lang w:eastAsia="en-US"/>
        </w:rPr>
        <w:t>« </w:t>
      </w:r>
      <w:r w:rsidR="003148C9">
        <w:rPr>
          <w:szCs w:val="32"/>
          <w:lang w:eastAsia="en-US"/>
        </w:rPr>
        <w:t>On m</w:t>
      </w:r>
      <w:r>
        <w:rPr>
          <w:szCs w:val="32"/>
          <w:lang w:eastAsia="en-US"/>
        </w:rPr>
        <w:t>’</w:t>
      </w:r>
      <w:r w:rsidR="003148C9">
        <w:rPr>
          <w:szCs w:val="32"/>
          <w:lang w:eastAsia="en-US"/>
        </w:rPr>
        <w:t>a dit que j</w:t>
      </w:r>
      <w:r>
        <w:rPr>
          <w:szCs w:val="32"/>
          <w:lang w:eastAsia="en-US"/>
        </w:rPr>
        <w:t>’</w:t>
      </w:r>
      <w:r w:rsidR="003148C9">
        <w:rPr>
          <w:szCs w:val="32"/>
          <w:lang w:eastAsia="en-US"/>
        </w:rPr>
        <w:t>avais été recueillie sur le pont d</w:t>
      </w:r>
      <w:r>
        <w:rPr>
          <w:szCs w:val="32"/>
          <w:lang w:eastAsia="en-US"/>
        </w:rPr>
        <w:t>’</w:t>
      </w:r>
      <w:r w:rsidR="003148C9">
        <w:rPr>
          <w:szCs w:val="32"/>
          <w:lang w:eastAsia="en-US"/>
        </w:rPr>
        <w:t>un vaisseau</w:t>
      </w:r>
      <w:r>
        <w:rPr>
          <w:szCs w:val="32"/>
          <w:lang w:eastAsia="en-US"/>
        </w:rPr>
        <w:t xml:space="preserve">. </w:t>
      </w:r>
      <w:r w:rsidR="003148C9">
        <w:rPr>
          <w:szCs w:val="32"/>
          <w:lang w:eastAsia="en-US"/>
        </w:rPr>
        <w:t>Le feu du ciel prit la vie de ma mère et ferma mes yeux</w:t>
      </w:r>
      <w:r>
        <w:rPr>
          <w:szCs w:val="32"/>
          <w:lang w:eastAsia="en-US"/>
        </w:rPr>
        <w:t>.</w:t>
      </w:r>
    </w:p>
    <w:p w14:paraId="6F6C86F0" w14:textId="77777777" w:rsidR="0046142F" w:rsidRDefault="0046142F" w:rsidP="0046142F">
      <w:pPr>
        <w:rPr>
          <w:szCs w:val="32"/>
          <w:lang w:eastAsia="en-US"/>
        </w:rPr>
      </w:pPr>
      <w:r>
        <w:rPr>
          <w:szCs w:val="32"/>
          <w:lang w:eastAsia="en-US"/>
        </w:rPr>
        <w:t>« </w:t>
      </w:r>
      <w:r w:rsidR="003148C9">
        <w:rPr>
          <w:szCs w:val="32"/>
          <w:lang w:eastAsia="en-US"/>
        </w:rPr>
        <w:t>Celui qui me recueillit était un corsaire</w:t>
      </w:r>
      <w:r>
        <w:rPr>
          <w:szCs w:val="32"/>
          <w:lang w:eastAsia="en-US"/>
        </w:rPr>
        <w:t xml:space="preserve">. </w:t>
      </w:r>
      <w:r w:rsidR="003148C9">
        <w:rPr>
          <w:szCs w:val="32"/>
          <w:lang w:eastAsia="en-US"/>
        </w:rPr>
        <w:t>Il m</w:t>
      </w:r>
      <w:r>
        <w:rPr>
          <w:szCs w:val="32"/>
          <w:lang w:eastAsia="en-US"/>
        </w:rPr>
        <w:t>’</w:t>
      </w:r>
      <w:r w:rsidR="003148C9">
        <w:rPr>
          <w:szCs w:val="32"/>
          <w:lang w:eastAsia="en-US"/>
        </w:rPr>
        <w:t>éleva comme si j</w:t>
      </w:r>
      <w:r>
        <w:rPr>
          <w:szCs w:val="32"/>
          <w:lang w:eastAsia="en-US"/>
        </w:rPr>
        <w:t>’</w:t>
      </w:r>
      <w:r w:rsidR="003148C9">
        <w:rPr>
          <w:szCs w:val="32"/>
          <w:lang w:eastAsia="en-US"/>
        </w:rPr>
        <w:t>eusse été sa fille</w:t>
      </w:r>
      <w:r>
        <w:rPr>
          <w:szCs w:val="32"/>
          <w:lang w:eastAsia="en-US"/>
        </w:rPr>
        <w:t>.</w:t>
      </w:r>
    </w:p>
    <w:p w14:paraId="514ED191" w14:textId="77777777" w:rsidR="0046142F" w:rsidRDefault="0046142F" w:rsidP="0046142F">
      <w:pPr>
        <w:rPr>
          <w:szCs w:val="32"/>
          <w:lang w:eastAsia="en-US"/>
        </w:rPr>
      </w:pPr>
      <w:r>
        <w:rPr>
          <w:szCs w:val="32"/>
          <w:lang w:eastAsia="en-US"/>
        </w:rPr>
        <w:t>« </w:t>
      </w:r>
      <w:r w:rsidR="003148C9">
        <w:rPr>
          <w:szCs w:val="32"/>
          <w:lang w:eastAsia="en-US"/>
        </w:rPr>
        <w:t>C</w:t>
      </w:r>
      <w:r>
        <w:rPr>
          <w:szCs w:val="32"/>
          <w:lang w:eastAsia="en-US"/>
        </w:rPr>
        <w:t>’</w:t>
      </w:r>
      <w:r w:rsidR="003148C9">
        <w:rPr>
          <w:szCs w:val="32"/>
          <w:lang w:eastAsia="en-US"/>
        </w:rPr>
        <w:t>était dans un grand château</w:t>
      </w:r>
      <w:r>
        <w:rPr>
          <w:szCs w:val="32"/>
          <w:lang w:eastAsia="en-US"/>
        </w:rPr>
        <w:t xml:space="preserve">, </w:t>
      </w:r>
      <w:r w:rsidR="003148C9">
        <w:rPr>
          <w:szCs w:val="32"/>
          <w:lang w:eastAsia="en-US"/>
        </w:rPr>
        <w:t>bien loin d</w:t>
      </w:r>
      <w:r>
        <w:rPr>
          <w:szCs w:val="32"/>
          <w:lang w:eastAsia="en-US"/>
        </w:rPr>
        <w:t>’</w:t>
      </w:r>
      <w:r w:rsidR="003148C9">
        <w:rPr>
          <w:szCs w:val="32"/>
          <w:lang w:eastAsia="en-US"/>
        </w:rPr>
        <w:t>ici</w:t>
      </w:r>
      <w:r>
        <w:rPr>
          <w:szCs w:val="32"/>
          <w:lang w:eastAsia="en-US"/>
        </w:rPr>
        <w:t>.</w:t>
      </w:r>
    </w:p>
    <w:p w14:paraId="0EC91746" w14:textId="2D6CD80A" w:rsidR="0046142F" w:rsidRDefault="0046142F" w:rsidP="0046142F">
      <w:pPr>
        <w:rPr>
          <w:szCs w:val="32"/>
          <w:lang w:eastAsia="en-US"/>
        </w:rPr>
      </w:pPr>
      <w:r>
        <w:rPr>
          <w:szCs w:val="32"/>
          <w:lang w:eastAsia="en-US"/>
        </w:rPr>
        <w:t>« </w:t>
      </w:r>
      <w:r w:rsidR="003148C9">
        <w:rPr>
          <w:szCs w:val="32"/>
          <w:lang w:eastAsia="en-US"/>
        </w:rPr>
        <w:t>Lucien</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c</w:t>
      </w:r>
      <w:r>
        <w:rPr>
          <w:szCs w:val="32"/>
          <w:lang w:eastAsia="en-US"/>
        </w:rPr>
        <w:t>’</w:t>
      </w:r>
      <w:r w:rsidR="003148C9">
        <w:rPr>
          <w:szCs w:val="32"/>
          <w:lang w:eastAsia="en-US"/>
        </w:rPr>
        <w:t>est le nom de votre père</w:t>
      </w:r>
      <w:r>
        <w:rPr>
          <w:szCs w:val="32"/>
          <w:lang w:eastAsia="en-US"/>
        </w:rPr>
        <w:t xml:space="preserve">, </w:t>
      </w:r>
      <w:r w:rsidR="003148C9">
        <w:rPr>
          <w:szCs w:val="32"/>
          <w:lang w:eastAsia="en-US"/>
        </w:rPr>
        <w:t>mes enfants</w:t>
      </w:r>
      <w:r>
        <w:rPr>
          <w:szCs w:val="32"/>
          <w:lang w:eastAsia="en-US"/>
        </w:rPr>
        <w:t xml:space="preserve">, </w:t>
      </w:r>
      <w:r w:rsidR="003148C9">
        <w:rPr>
          <w:szCs w:val="32"/>
          <w:lang w:eastAsia="en-US"/>
        </w:rPr>
        <w:t>avait été mon guide et mon défenseur dès les premiers jours de mon enfance</w:t>
      </w:r>
      <w:r>
        <w:rPr>
          <w:szCs w:val="32"/>
          <w:lang w:eastAsia="en-US"/>
        </w:rPr>
        <w:t xml:space="preserve">. </w:t>
      </w:r>
      <w:r w:rsidR="003148C9">
        <w:rPr>
          <w:szCs w:val="32"/>
          <w:lang w:eastAsia="en-US"/>
        </w:rPr>
        <w:t>Nous nous aimions avant de savoir ce que c</w:t>
      </w:r>
      <w:r>
        <w:rPr>
          <w:szCs w:val="32"/>
          <w:lang w:eastAsia="en-US"/>
        </w:rPr>
        <w:t>’</w:t>
      </w:r>
      <w:r w:rsidR="003148C9">
        <w:rPr>
          <w:szCs w:val="32"/>
          <w:lang w:eastAsia="en-US"/>
        </w:rPr>
        <w:t>est qu</w:t>
      </w:r>
      <w:r>
        <w:rPr>
          <w:szCs w:val="32"/>
          <w:lang w:eastAsia="en-US"/>
        </w:rPr>
        <w:t>’</w:t>
      </w:r>
      <w:r w:rsidR="003148C9">
        <w:rPr>
          <w:szCs w:val="32"/>
          <w:lang w:eastAsia="en-US"/>
        </w:rPr>
        <w:t>aimer</w:t>
      </w:r>
      <w:r>
        <w:rPr>
          <w:szCs w:val="32"/>
          <w:lang w:eastAsia="en-US"/>
        </w:rPr>
        <w:t xml:space="preserve">. </w:t>
      </w:r>
      <w:r w:rsidR="003148C9">
        <w:rPr>
          <w:szCs w:val="32"/>
          <w:lang w:eastAsia="en-US"/>
        </w:rPr>
        <w:t>J</w:t>
      </w:r>
      <w:r>
        <w:rPr>
          <w:szCs w:val="32"/>
          <w:lang w:eastAsia="en-US"/>
        </w:rPr>
        <w:t>’</w:t>
      </w:r>
      <w:r w:rsidR="003148C9">
        <w:rPr>
          <w:szCs w:val="32"/>
          <w:lang w:eastAsia="en-US"/>
        </w:rPr>
        <w:t>avais des ennemis cruels</w:t>
      </w:r>
      <w:r>
        <w:rPr>
          <w:szCs w:val="32"/>
          <w:lang w:eastAsia="en-US"/>
        </w:rPr>
        <w:t xml:space="preserve">, </w:t>
      </w:r>
      <w:r w:rsidR="003148C9">
        <w:rPr>
          <w:szCs w:val="32"/>
          <w:lang w:eastAsia="en-US"/>
        </w:rPr>
        <w:t>parce qu</w:t>
      </w:r>
      <w:r>
        <w:rPr>
          <w:szCs w:val="32"/>
          <w:lang w:eastAsia="en-US"/>
        </w:rPr>
        <w:t>’</w:t>
      </w:r>
      <w:r w:rsidR="003148C9">
        <w:rPr>
          <w:szCs w:val="32"/>
          <w:lang w:eastAsia="en-US"/>
        </w:rPr>
        <w:t>on pensait que le maître du château me ferait son héritière</w:t>
      </w:r>
      <w:r>
        <w:rPr>
          <w:szCs w:val="32"/>
          <w:lang w:eastAsia="en-US"/>
        </w:rPr>
        <w:t xml:space="preserve">. </w:t>
      </w:r>
      <w:r w:rsidR="003148C9">
        <w:rPr>
          <w:szCs w:val="32"/>
          <w:lang w:eastAsia="en-US"/>
        </w:rPr>
        <w:t xml:space="preserve">Un jour on me tendit un </w:t>
      </w:r>
      <w:proofErr w:type="spellStart"/>
      <w:r w:rsidR="003148C9">
        <w:rPr>
          <w:szCs w:val="32"/>
          <w:lang w:eastAsia="en-US"/>
        </w:rPr>
        <w:t>piége</w:t>
      </w:r>
      <w:proofErr w:type="spellEnd"/>
      <w:r>
        <w:rPr>
          <w:szCs w:val="32"/>
          <w:lang w:eastAsia="en-US"/>
        </w:rPr>
        <w:t xml:space="preserve"> ; </w:t>
      </w:r>
      <w:r w:rsidR="003148C9">
        <w:rPr>
          <w:szCs w:val="32"/>
          <w:lang w:eastAsia="en-US"/>
        </w:rPr>
        <w:t>c</w:t>
      </w:r>
      <w:r>
        <w:rPr>
          <w:szCs w:val="32"/>
          <w:lang w:eastAsia="en-US"/>
        </w:rPr>
        <w:t>’</w:t>
      </w:r>
      <w:r w:rsidR="003148C9">
        <w:rPr>
          <w:szCs w:val="32"/>
          <w:lang w:eastAsia="en-US"/>
        </w:rPr>
        <w:t>était alors si facile</w:t>
      </w:r>
      <w:r>
        <w:rPr>
          <w:szCs w:val="32"/>
          <w:lang w:eastAsia="en-US"/>
        </w:rPr>
        <w:t xml:space="preserve"> ! </w:t>
      </w:r>
      <w:r w:rsidR="003148C9">
        <w:rPr>
          <w:szCs w:val="32"/>
          <w:lang w:eastAsia="en-US"/>
        </w:rPr>
        <w:t>On me fit croire que Lucien voulait épouser une autre femme et que j</w:t>
      </w:r>
      <w:r>
        <w:rPr>
          <w:szCs w:val="32"/>
          <w:lang w:eastAsia="en-US"/>
        </w:rPr>
        <w:t>’</w:t>
      </w:r>
      <w:r w:rsidR="003148C9">
        <w:rPr>
          <w:szCs w:val="32"/>
          <w:lang w:eastAsia="en-US"/>
        </w:rPr>
        <w:t>étais un obstacle à son bonheur</w:t>
      </w:r>
      <w:r>
        <w:rPr>
          <w:szCs w:val="32"/>
          <w:lang w:eastAsia="en-US"/>
        </w:rPr>
        <w:t>.</w:t>
      </w:r>
    </w:p>
    <w:p w14:paraId="219F522B" w14:textId="3C429A1B" w:rsidR="0046142F" w:rsidRDefault="0046142F" w:rsidP="0046142F">
      <w:pPr>
        <w:rPr>
          <w:szCs w:val="32"/>
          <w:lang w:eastAsia="en-US"/>
        </w:rPr>
      </w:pPr>
      <w:r>
        <w:rPr>
          <w:szCs w:val="32"/>
          <w:lang w:eastAsia="en-US"/>
        </w:rPr>
        <w:t>« </w:t>
      </w:r>
      <w:r w:rsidR="003148C9">
        <w:rPr>
          <w:szCs w:val="32"/>
          <w:lang w:eastAsia="en-US"/>
        </w:rPr>
        <w:t>Ma première pensée fut de mourir</w:t>
      </w:r>
      <w:r>
        <w:rPr>
          <w:szCs w:val="32"/>
          <w:lang w:eastAsia="en-US"/>
        </w:rPr>
        <w:t xml:space="preserve">. </w:t>
      </w:r>
      <w:r w:rsidR="003148C9">
        <w:rPr>
          <w:szCs w:val="32"/>
          <w:lang w:eastAsia="en-US"/>
        </w:rPr>
        <w:t>Mais j</w:t>
      </w:r>
      <w:r>
        <w:rPr>
          <w:szCs w:val="32"/>
          <w:lang w:eastAsia="en-US"/>
        </w:rPr>
        <w:t>’</w:t>
      </w:r>
      <w:r w:rsidR="003148C9">
        <w:rPr>
          <w:szCs w:val="32"/>
          <w:lang w:eastAsia="en-US"/>
        </w:rPr>
        <w:t>étais mère déjà</w:t>
      </w:r>
      <w:r>
        <w:rPr>
          <w:szCs w:val="32"/>
          <w:lang w:eastAsia="en-US"/>
        </w:rPr>
        <w:t xml:space="preserve">. </w:t>
      </w:r>
      <w:r w:rsidR="003148C9">
        <w:rPr>
          <w:szCs w:val="32"/>
          <w:lang w:eastAsia="en-US"/>
        </w:rPr>
        <w:t>Il me fallait vivre pour vous</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Il me fallait aussi laisser la route libre à Lucien pour être heureux</w:t>
      </w:r>
      <w:r>
        <w:rPr>
          <w:szCs w:val="32"/>
          <w:lang w:eastAsia="en-US"/>
        </w:rPr>
        <w:t>.</w:t>
      </w:r>
    </w:p>
    <w:p w14:paraId="70647875" w14:textId="538EA00F" w:rsidR="0046142F" w:rsidRDefault="0046142F" w:rsidP="0046142F">
      <w:pPr>
        <w:rPr>
          <w:lang w:eastAsia="en-US"/>
        </w:rPr>
      </w:pPr>
      <w:r>
        <w:rPr>
          <w:szCs w:val="32"/>
          <w:lang w:eastAsia="en-US"/>
        </w:rPr>
        <w:lastRenderedPageBreak/>
        <w:t>« </w:t>
      </w:r>
      <w:r w:rsidR="003148C9">
        <w:rPr>
          <w:szCs w:val="32"/>
          <w:lang w:eastAsia="en-US"/>
        </w:rPr>
        <w:t>Je m</w:t>
      </w:r>
      <w:r>
        <w:rPr>
          <w:szCs w:val="32"/>
          <w:lang w:eastAsia="en-US"/>
        </w:rPr>
        <w:t>’</w:t>
      </w:r>
      <w:r w:rsidR="003148C9">
        <w:rPr>
          <w:szCs w:val="32"/>
          <w:lang w:eastAsia="en-US"/>
        </w:rPr>
        <w:t>enfuis</w:t>
      </w:r>
      <w:r>
        <w:rPr>
          <w:szCs w:val="32"/>
          <w:lang w:eastAsia="en-US"/>
        </w:rPr>
        <w:t>. »</w:t>
      </w:r>
    </w:p>
    <w:p w14:paraId="7CAB7DAC" w14:textId="77777777" w:rsidR="0046142F" w:rsidRDefault="0046142F" w:rsidP="0046142F">
      <w:pPr>
        <w:rPr>
          <w:szCs w:val="32"/>
          <w:lang w:eastAsia="en-US"/>
        </w:rPr>
      </w:pPr>
      <w:r>
        <w:rPr>
          <w:lang w:eastAsia="en-US"/>
        </w:rPr>
        <w:t>— </w:t>
      </w:r>
      <w:r w:rsidR="003148C9">
        <w:rPr>
          <w:szCs w:val="32"/>
          <w:lang w:eastAsia="en-US"/>
        </w:rPr>
        <w:t>Et vous n</w:t>
      </w:r>
      <w:r>
        <w:rPr>
          <w:szCs w:val="32"/>
          <w:lang w:eastAsia="en-US"/>
        </w:rPr>
        <w:t>’</w:t>
      </w:r>
      <w:r w:rsidR="003148C9">
        <w:rPr>
          <w:szCs w:val="32"/>
          <w:lang w:eastAsia="en-US"/>
        </w:rPr>
        <w:t>avez jamais revu notre père</w:t>
      </w:r>
      <w:r>
        <w:rPr>
          <w:szCs w:val="32"/>
          <w:lang w:eastAsia="en-US"/>
        </w:rPr>
        <w:t xml:space="preserve"> ? </w:t>
      </w:r>
      <w:r w:rsidR="003148C9">
        <w:rPr>
          <w:szCs w:val="32"/>
          <w:lang w:eastAsia="en-US"/>
        </w:rPr>
        <w:t>demanda Gabriel</w:t>
      </w:r>
      <w:r>
        <w:rPr>
          <w:szCs w:val="32"/>
          <w:lang w:eastAsia="en-US"/>
        </w:rPr>
        <w:t>.</w:t>
      </w:r>
    </w:p>
    <w:p w14:paraId="7A390890" w14:textId="77777777" w:rsidR="0046142F" w:rsidRDefault="0046142F" w:rsidP="0046142F">
      <w:pPr>
        <w:rPr>
          <w:szCs w:val="32"/>
          <w:lang w:eastAsia="en-US"/>
        </w:rPr>
      </w:pPr>
      <w:r>
        <w:rPr>
          <w:lang w:eastAsia="en-US"/>
        </w:rPr>
        <w:t>— </w:t>
      </w:r>
      <w:r w:rsidR="003148C9">
        <w:rPr>
          <w:szCs w:val="32"/>
          <w:lang w:eastAsia="en-US"/>
        </w:rPr>
        <w:t>Si</w:t>
      </w:r>
      <w:r>
        <w:rPr>
          <w:szCs w:val="32"/>
          <w:lang w:eastAsia="en-US"/>
        </w:rPr>
        <w:t xml:space="preserve">… </w:t>
      </w:r>
      <w:r w:rsidR="003148C9">
        <w:rPr>
          <w:szCs w:val="32"/>
          <w:lang w:eastAsia="en-US"/>
        </w:rPr>
        <w:t>je l</w:t>
      </w:r>
      <w:r>
        <w:rPr>
          <w:szCs w:val="32"/>
          <w:lang w:eastAsia="en-US"/>
        </w:rPr>
        <w:t>’</w:t>
      </w:r>
      <w:r w:rsidR="003148C9">
        <w:rPr>
          <w:szCs w:val="32"/>
          <w:lang w:eastAsia="en-US"/>
        </w:rPr>
        <w:t>ai revu</w:t>
      </w:r>
      <w:r>
        <w:rPr>
          <w:szCs w:val="32"/>
          <w:lang w:eastAsia="en-US"/>
        </w:rPr>
        <w:t xml:space="preserve">… </w:t>
      </w:r>
      <w:r w:rsidR="003148C9">
        <w:rPr>
          <w:szCs w:val="32"/>
          <w:lang w:eastAsia="en-US"/>
        </w:rPr>
        <w:t>bien longtemps après</w:t>
      </w:r>
      <w:r>
        <w:rPr>
          <w:szCs w:val="32"/>
          <w:lang w:eastAsia="en-US"/>
        </w:rPr>
        <w:t>.</w:t>
      </w:r>
    </w:p>
    <w:p w14:paraId="1ED9ADD9" w14:textId="77777777" w:rsidR="0046142F" w:rsidRDefault="0046142F" w:rsidP="0046142F">
      <w:pPr>
        <w:rPr>
          <w:szCs w:val="32"/>
          <w:lang w:eastAsia="en-US"/>
        </w:rPr>
      </w:pPr>
      <w:r>
        <w:rPr>
          <w:lang w:eastAsia="en-US"/>
        </w:rPr>
        <w:t>— </w:t>
      </w:r>
      <w:r w:rsidR="003148C9">
        <w:rPr>
          <w:szCs w:val="32"/>
          <w:lang w:eastAsia="en-US"/>
        </w:rPr>
        <w:t>Il était marié peut-être</w:t>
      </w:r>
      <w:r>
        <w:rPr>
          <w:szCs w:val="32"/>
          <w:lang w:eastAsia="en-US"/>
        </w:rPr>
        <w:t> ?</w:t>
      </w:r>
    </w:p>
    <w:p w14:paraId="33C23AFD" w14:textId="77777777" w:rsidR="0046142F" w:rsidRDefault="0046142F" w:rsidP="0046142F">
      <w:pPr>
        <w:rPr>
          <w:szCs w:val="32"/>
          <w:lang w:eastAsia="en-US"/>
        </w:rPr>
      </w:pPr>
      <w:r>
        <w:rPr>
          <w:lang w:eastAsia="en-US"/>
        </w:rPr>
        <w:t>— </w:t>
      </w:r>
      <w:r w:rsidR="003148C9">
        <w:rPr>
          <w:szCs w:val="32"/>
          <w:lang w:eastAsia="en-US"/>
        </w:rPr>
        <w:t>Non</w:t>
      </w:r>
      <w:r>
        <w:rPr>
          <w:szCs w:val="32"/>
          <w:lang w:eastAsia="en-US"/>
        </w:rPr>
        <w:t>.</w:t>
      </w:r>
    </w:p>
    <w:p w14:paraId="544B3382" w14:textId="77777777" w:rsidR="0046142F" w:rsidRDefault="0046142F" w:rsidP="0046142F">
      <w:pPr>
        <w:rPr>
          <w:szCs w:val="32"/>
          <w:lang w:eastAsia="en-US"/>
        </w:rPr>
      </w:pPr>
      <w:r>
        <w:rPr>
          <w:lang w:eastAsia="en-US"/>
        </w:rPr>
        <w:t>— </w:t>
      </w:r>
      <w:r w:rsidR="003148C9">
        <w:rPr>
          <w:szCs w:val="32"/>
          <w:lang w:eastAsia="en-US"/>
        </w:rPr>
        <w:t>Alors</w:t>
      </w:r>
      <w:r>
        <w:rPr>
          <w:szCs w:val="32"/>
          <w:lang w:eastAsia="en-US"/>
        </w:rPr>
        <w:t xml:space="preserve">… </w:t>
      </w:r>
      <w:r w:rsidR="003148C9">
        <w:rPr>
          <w:szCs w:val="32"/>
          <w:lang w:eastAsia="en-US"/>
        </w:rPr>
        <w:t>pourquoi</w:t>
      </w:r>
      <w:r>
        <w:rPr>
          <w:szCs w:val="32"/>
          <w:lang w:eastAsia="en-US"/>
        </w:rPr>
        <w:t> ?</w:t>
      </w:r>
    </w:p>
    <w:p w14:paraId="0294500F" w14:textId="77777777" w:rsidR="0046142F" w:rsidRDefault="003148C9" w:rsidP="0046142F">
      <w:pPr>
        <w:rPr>
          <w:szCs w:val="32"/>
          <w:lang w:eastAsia="en-US"/>
        </w:rPr>
      </w:pPr>
      <w:r>
        <w:rPr>
          <w:szCs w:val="32"/>
          <w:lang w:eastAsia="en-US"/>
        </w:rPr>
        <w:t>Berthe mit sa main sur la bouche de Gabriel avant que sa question ne fût entièrement formulée</w:t>
      </w:r>
      <w:r w:rsidR="0046142F">
        <w:rPr>
          <w:szCs w:val="32"/>
          <w:lang w:eastAsia="en-US"/>
        </w:rPr>
        <w:t>.</w:t>
      </w:r>
    </w:p>
    <w:p w14:paraId="5DE1C633" w14:textId="55212304" w:rsidR="0046142F" w:rsidRDefault="0046142F" w:rsidP="0046142F">
      <w:pPr>
        <w:rPr>
          <w:szCs w:val="32"/>
          <w:lang w:eastAsia="en-US"/>
        </w:rPr>
      </w:pPr>
      <w:r>
        <w:rPr>
          <w:lang w:eastAsia="en-US"/>
        </w:rPr>
        <w:t>— </w:t>
      </w:r>
      <w:r w:rsidR="003148C9">
        <w:rPr>
          <w:szCs w:val="32"/>
          <w:lang w:eastAsia="en-US"/>
        </w:rPr>
        <w:t>Tu as condamné ta mère sans l</w:t>
      </w:r>
      <w:r>
        <w:rPr>
          <w:szCs w:val="32"/>
          <w:lang w:eastAsia="en-US"/>
        </w:rPr>
        <w:t>’</w:t>
      </w:r>
      <w:r w:rsidR="003148C9">
        <w:rPr>
          <w:szCs w:val="32"/>
          <w:lang w:eastAsia="en-US"/>
        </w:rPr>
        <w:t>entendre</w:t>
      </w:r>
      <w:r>
        <w:rPr>
          <w:szCs w:val="32"/>
          <w:lang w:eastAsia="en-US"/>
        </w:rPr>
        <w:t xml:space="preserve">, </w:t>
      </w:r>
      <w:r w:rsidR="003148C9">
        <w:rPr>
          <w:szCs w:val="32"/>
          <w:lang w:eastAsia="en-US"/>
        </w:rPr>
        <w:t>dit-elle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vas-tu maintenant juger ton père</w:t>
      </w:r>
      <w:r>
        <w:rPr>
          <w:szCs w:val="32"/>
          <w:lang w:eastAsia="en-US"/>
        </w:rPr>
        <w:t> ?</w:t>
      </w:r>
    </w:p>
    <w:p w14:paraId="1F5F1988" w14:textId="77777777" w:rsidR="0046142F" w:rsidRDefault="003148C9" w:rsidP="0046142F">
      <w:pPr>
        <w:rPr>
          <w:szCs w:val="32"/>
          <w:lang w:eastAsia="en-US"/>
        </w:rPr>
      </w:pPr>
      <w:r>
        <w:rPr>
          <w:szCs w:val="32"/>
          <w:lang w:eastAsia="en-US"/>
        </w:rPr>
        <w:t>Gabriel n</w:t>
      </w:r>
      <w:r w:rsidR="0046142F">
        <w:rPr>
          <w:szCs w:val="32"/>
          <w:lang w:eastAsia="en-US"/>
        </w:rPr>
        <w:t>’</w:t>
      </w:r>
      <w:r>
        <w:rPr>
          <w:szCs w:val="32"/>
          <w:lang w:eastAsia="en-US"/>
        </w:rPr>
        <w:t>eût jamais cru que la douce voix de madame de Marans pût trouver des inflexions si sévères</w:t>
      </w:r>
      <w:r w:rsidR="0046142F">
        <w:rPr>
          <w:szCs w:val="32"/>
          <w:lang w:eastAsia="en-US"/>
        </w:rPr>
        <w:t>.</w:t>
      </w:r>
    </w:p>
    <w:p w14:paraId="623E3BBD" w14:textId="77777777" w:rsidR="0046142F" w:rsidRDefault="003148C9" w:rsidP="0046142F">
      <w:pPr>
        <w:rPr>
          <w:szCs w:val="32"/>
          <w:lang w:eastAsia="en-US"/>
        </w:rPr>
      </w:pPr>
      <w:r>
        <w:rPr>
          <w:szCs w:val="32"/>
          <w:lang w:eastAsia="en-US"/>
        </w:rPr>
        <w:t>Il baissa la tête d</w:t>
      </w:r>
      <w:r w:rsidR="0046142F">
        <w:rPr>
          <w:szCs w:val="32"/>
          <w:lang w:eastAsia="en-US"/>
        </w:rPr>
        <w:t>’</w:t>
      </w:r>
      <w:r>
        <w:rPr>
          <w:szCs w:val="32"/>
          <w:lang w:eastAsia="en-US"/>
        </w:rPr>
        <w:t>un air soumis</w:t>
      </w:r>
      <w:r w:rsidR="0046142F">
        <w:rPr>
          <w:szCs w:val="32"/>
          <w:lang w:eastAsia="en-US"/>
        </w:rPr>
        <w:t>.</w:t>
      </w:r>
    </w:p>
    <w:p w14:paraId="3291C66F" w14:textId="77777777" w:rsidR="0046142F" w:rsidRDefault="003148C9" w:rsidP="0046142F">
      <w:pPr>
        <w:rPr>
          <w:szCs w:val="32"/>
          <w:lang w:eastAsia="en-US"/>
        </w:rPr>
      </w:pPr>
      <w:r>
        <w:rPr>
          <w:szCs w:val="32"/>
          <w:lang w:eastAsia="en-US"/>
        </w:rPr>
        <w:t>Quant à Lucienne</w:t>
      </w:r>
      <w:r w:rsidR="0046142F">
        <w:rPr>
          <w:szCs w:val="32"/>
          <w:lang w:eastAsia="en-US"/>
        </w:rPr>
        <w:t xml:space="preserve">, </w:t>
      </w:r>
      <w:r>
        <w:rPr>
          <w:szCs w:val="32"/>
          <w:lang w:eastAsia="en-US"/>
        </w:rPr>
        <w:t>elle écoutait avec recueillement cette triste et chère histoire</w:t>
      </w:r>
      <w:r w:rsidR="0046142F">
        <w:rPr>
          <w:szCs w:val="32"/>
          <w:lang w:eastAsia="en-US"/>
        </w:rPr>
        <w:t>.</w:t>
      </w:r>
    </w:p>
    <w:p w14:paraId="63B0F4F8" w14:textId="77777777" w:rsidR="0046142F" w:rsidRDefault="003148C9" w:rsidP="0046142F">
      <w:pPr>
        <w:rPr>
          <w:szCs w:val="32"/>
          <w:lang w:eastAsia="en-US"/>
        </w:rPr>
      </w:pPr>
      <w:r>
        <w:rPr>
          <w:szCs w:val="32"/>
          <w:lang w:eastAsia="en-US"/>
        </w:rPr>
        <w:t>Madame de Marans reprit</w:t>
      </w:r>
      <w:r w:rsidR="0046142F">
        <w:rPr>
          <w:szCs w:val="32"/>
          <w:lang w:eastAsia="en-US"/>
        </w:rPr>
        <w:t> :</w:t>
      </w:r>
    </w:p>
    <w:p w14:paraId="63003E08" w14:textId="77777777" w:rsidR="0046142F" w:rsidRDefault="0046142F" w:rsidP="0046142F">
      <w:pPr>
        <w:rPr>
          <w:szCs w:val="32"/>
          <w:lang w:eastAsia="en-US"/>
        </w:rPr>
      </w:pPr>
      <w:r>
        <w:rPr>
          <w:lang w:eastAsia="en-US"/>
        </w:rPr>
        <w:t>— </w:t>
      </w:r>
      <w:r w:rsidR="003148C9">
        <w:rPr>
          <w:szCs w:val="32"/>
          <w:lang w:eastAsia="en-US"/>
        </w:rPr>
        <w:t>Votre père</w:t>
      </w:r>
      <w:r>
        <w:rPr>
          <w:szCs w:val="32"/>
          <w:lang w:eastAsia="en-US"/>
        </w:rPr>
        <w:t xml:space="preserve">, </w:t>
      </w:r>
      <w:r w:rsidR="003148C9">
        <w:rPr>
          <w:szCs w:val="32"/>
          <w:lang w:eastAsia="en-US"/>
        </w:rPr>
        <w:t>mes enfants</w:t>
      </w:r>
      <w:r>
        <w:rPr>
          <w:szCs w:val="32"/>
          <w:lang w:eastAsia="en-US"/>
        </w:rPr>
        <w:t xml:space="preserve">, </w:t>
      </w:r>
      <w:r w:rsidR="003148C9">
        <w:rPr>
          <w:szCs w:val="32"/>
          <w:lang w:eastAsia="en-US"/>
        </w:rPr>
        <w:t>est l</w:t>
      </w:r>
      <w:r>
        <w:rPr>
          <w:szCs w:val="32"/>
          <w:lang w:eastAsia="en-US"/>
        </w:rPr>
        <w:t>’</w:t>
      </w:r>
      <w:r w:rsidR="003148C9">
        <w:rPr>
          <w:szCs w:val="32"/>
          <w:lang w:eastAsia="en-US"/>
        </w:rPr>
        <w:t>âme la plus généreuse et le cœur le plus noble qui soit ici-bas</w:t>
      </w:r>
      <w:r>
        <w:rPr>
          <w:szCs w:val="32"/>
          <w:lang w:eastAsia="en-US"/>
        </w:rPr>
        <w:t>.</w:t>
      </w:r>
    </w:p>
    <w:p w14:paraId="334135AF" w14:textId="77777777" w:rsidR="0046142F" w:rsidRDefault="0046142F" w:rsidP="0046142F">
      <w:pPr>
        <w:rPr>
          <w:szCs w:val="32"/>
          <w:lang w:eastAsia="en-US"/>
        </w:rPr>
      </w:pPr>
      <w:r>
        <w:rPr>
          <w:szCs w:val="32"/>
          <w:lang w:eastAsia="en-US"/>
        </w:rPr>
        <w:t>« </w:t>
      </w:r>
      <w:r w:rsidR="003148C9">
        <w:rPr>
          <w:szCs w:val="32"/>
          <w:lang w:eastAsia="en-US"/>
        </w:rPr>
        <w:t>Votre père m</w:t>
      </w:r>
      <w:r>
        <w:rPr>
          <w:szCs w:val="32"/>
          <w:lang w:eastAsia="en-US"/>
        </w:rPr>
        <w:t>’</w:t>
      </w:r>
      <w:r w:rsidR="003148C9">
        <w:rPr>
          <w:szCs w:val="32"/>
          <w:lang w:eastAsia="en-US"/>
        </w:rPr>
        <w:t>aime comme je l</w:t>
      </w:r>
      <w:r>
        <w:rPr>
          <w:szCs w:val="32"/>
          <w:lang w:eastAsia="en-US"/>
        </w:rPr>
        <w:t>’</w:t>
      </w:r>
      <w:r w:rsidR="003148C9">
        <w:rPr>
          <w:szCs w:val="32"/>
          <w:lang w:eastAsia="en-US"/>
        </w:rPr>
        <w:t>aime</w:t>
      </w:r>
      <w:r>
        <w:rPr>
          <w:szCs w:val="32"/>
          <w:lang w:eastAsia="en-US"/>
        </w:rPr>
        <w:t xml:space="preserve">, </w:t>
      </w:r>
      <w:r w:rsidR="003148C9">
        <w:rPr>
          <w:szCs w:val="32"/>
          <w:lang w:eastAsia="en-US"/>
        </w:rPr>
        <w:t>c</w:t>
      </w:r>
      <w:r>
        <w:rPr>
          <w:szCs w:val="32"/>
          <w:lang w:eastAsia="en-US"/>
        </w:rPr>
        <w:t>’</w:t>
      </w:r>
      <w:r w:rsidR="003148C9">
        <w:rPr>
          <w:szCs w:val="32"/>
          <w:lang w:eastAsia="en-US"/>
        </w:rPr>
        <w:t>est-à-dire d</w:t>
      </w:r>
      <w:r>
        <w:rPr>
          <w:szCs w:val="32"/>
          <w:lang w:eastAsia="en-US"/>
        </w:rPr>
        <w:t>’</w:t>
      </w:r>
      <w:r w:rsidR="003148C9">
        <w:rPr>
          <w:szCs w:val="32"/>
          <w:lang w:eastAsia="en-US"/>
        </w:rPr>
        <w:t>un amour désormais impérissable</w:t>
      </w:r>
      <w:r>
        <w:rPr>
          <w:szCs w:val="32"/>
          <w:lang w:eastAsia="en-US"/>
        </w:rPr>
        <w:t>.</w:t>
      </w:r>
    </w:p>
    <w:p w14:paraId="3220DBEE" w14:textId="77777777" w:rsidR="0046142F" w:rsidRDefault="0046142F" w:rsidP="0046142F">
      <w:pPr>
        <w:rPr>
          <w:szCs w:val="32"/>
          <w:lang w:eastAsia="en-US"/>
        </w:rPr>
      </w:pPr>
      <w:r>
        <w:rPr>
          <w:szCs w:val="32"/>
          <w:lang w:eastAsia="en-US"/>
        </w:rPr>
        <w:t>« </w:t>
      </w:r>
      <w:r w:rsidR="003148C9">
        <w:rPr>
          <w:szCs w:val="32"/>
          <w:lang w:eastAsia="en-US"/>
        </w:rPr>
        <w:t>Il y a une heure</w:t>
      </w:r>
      <w:r>
        <w:rPr>
          <w:szCs w:val="32"/>
          <w:lang w:eastAsia="en-US"/>
        </w:rPr>
        <w:t xml:space="preserve">, </w:t>
      </w:r>
      <w:r w:rsidR="003148C9">
        <w:rPr>
          <w:szCs w:val="32"/>
          <w:lang w:eastAsia="en-US"/>
        </w:rPr>
        <w:t>sa main était dans la mienne</w:t>
      </w:r>
      <w:r>
        <w:rPr>
          <w:szCs w:val="32"/>
          <w:lang w:eastAsia="en-US"/>
        </w:rPr>
        <w:t>.</w:t>
      </w:r>
    </w:p>
    <w:p w14:paraId="32639BCB" w14:textId="77777777" w:rsidR="0046142F" w:rsidRDefault="0046142F" w:rsidP="0046142F">
      <w:pPr>
        <w:rPr>
          <w:szCs w:val="32"/>
          <w:lang w:eastAsia="en-US"/>
        </w:rPr>
      </w:pPr>
      <w:r>
        <w:rPr>
          <w:szCs w:val="32"/>
          <w:lang w:eastAsia="en-US"/>
        </w:rPr>
        <w:t>« </w:t>
      </w:r>
      <w:r w:rsidR="003148C9">
        <w:rPr>
          <w:szCs w:val="32"/>
          <w:lang w:eastAsia="en-US"/>
        </w:rPr>
        <w:t>Il ne pouvait pas me reconnaître</w:t>
      </w:r>
      <w:r>
        <w:rPr>
          <w:szCs w:val="32"/>
          <w:lang w:eastAsia="en-US"/>
        </w:rPr>
        <w:t>.</w:t>
      </w:r>
    </w:p>
    <w:p w14:paraId="3A17C6A4" w14:textId="31A21746" w:rsidR="0046142F" w:rsidRDefault="0046142F" w:rsidP="0046142F">
      <w:pPr>
        <w:rPr>
          <w:lang w:eastAsia="en-US"/>
        </w:rPr>
      </w:pPr>
      <w:r>
        <w:rPr>
          <w:szCs w:val="32"/>
          <w:lang w:eastAsia="en-US"/>
        </w:rPr>
        <w:lastRenderedPageBreak/>
        <w:t>« </w:t>
      </w:r>
      <w:r w:rsidR="003148C9">
        <w:rPr>
          <w:szCs w:val="32"/>
          <w:lang w:eastAsia="en-US"/>
        </w:rPr>
        <w:t>Et si je ne lui ai pas dit</w:t>
      </w:r>
      <w:r>
        <w:rPr>
          <w:szCs w:val="32"/>
          <w:lang w:eastAsia="en-US"/>
        </w:rPr>
        <w:t xml:space="preserve"> : </w:t>
      </w:r>
      <w:r w:rsidR="003148C9">
        <w:rPr>
          <w:szCs w:val="32"/>
          <w:lang w:eastAsia="en-US"/>
        </w:rPr>
        <w:t>C</w:t>
      </w:r>
      <w:r>
        <w:rPr>
          <w:szCs w:val="32"/>
          <w:lang w:eastAsia="en-US"/>
        </w:rPr>
        <w:t>’</w:t>
      </w:r>
      <w:r w:rsidR="003148C9">
        <w:rPr>
          <w:szCs w:val="32"/>
          <w:lang w:eastAsia="en-US"/>
        </w:rPr>
        <w:t>est moi</w:t>
      </w:r>
      <w:r>
        <w:rPr>
          <w:szCs w:val="32"/>
          <w:lang w:eastAsia="en-US"/>
        </w:rPr>
        <w:t xml:space="preserve">, </w:t>
      </w:r>
      <w:r w:rsidR="003148C9">
        <w:rPr>
          <w:szCs w:val="32"/>
          <w:lang w:eastAsia="en-US"/>
        </w:rPr>
        <w:t>ta femme</w:t>
      </w:r>
      <w:r>
        <w:rPr>
          <w:szCs w:val="32"/>
          <w:lang w:eastAsia="en-US"/>
        </w:rPr>
        <w:t xml:space="preserve">… </w:t>
      </w:r>
      <w:r w:rsidR="003148C9">
        <w:rPr>
          <w:szCs w:val="32"/>
          <w:lang w:eastAsia="en-US"/>
        </w:rPr>
        <w:t>viens embrasser tes enfants</w:t>
      </w:r>
      <w:r>
        <w:rPr>
          <w:szCs w:val="32"/>
          <w:lang w:eastAsia="en-US"/>
        </w:rPr>
        <w:t xml:space="preserve">… </w:t>
      </w:r>
      <w:r w:rsidR="003148C9">
        <w:rPr>
          <w:szCs w:val="32"/>
          <w:lang w:eastAsia="en-US"/>
        </w:rPr>
        <w:t>c</w:t>
      </w:r>
      <w:r>
        <w:rPr>
          <w:szCs w:val="32"/>
          <w:lang w:eastAsia="en-US"/>
        </w:rPr>
        <w:t>’</w:t>
      </w:r>
      <w:r w:rsidR="003148C9">
        <w:rPr>
          <w:szCs w:val="32"/>
          <w:lang w:eastAsia="en-US"/>
        </w:rPr>
        <w:t>est que mon Gabriel avait</w:t>
      </w:r>
      <w:r>
        <w:rPr>
          <w:szCs w:val="32"/>
          <w:lang w:eastAsia="en-US"/>
        </w:rPr>
        <w:t xml:space="preserve">, </w:t>
      </w:r>
      <w:r w:rsidR="003148C9">
        <w:rPr>
          <w:szCs w:val="32"/>
          <w:lang w:eastAsia="en-US"/>
        </w:rPr>
        <w:t>par sa faute</w:t>
      </w:r>
      <w:r>
        <w:rPr>
          <w:szCs w:val="32"/>
          <w:lang w:eastAsia="en-US"/>
        </w:rPr>
        <w:t xml:space="preserve">, </w:t>
      </w:r>
      <w:r w:rsidR="003148C9">
        <w:rPr>
          <w:szCs w:val="32"/>
          <w:lang w:eastAsia="en-US"/>
        </w:rPr>
        <w:t>élevé entre lui et moi une insurmontable barrière</w:t>
      </w:r>
      <w:r>
        <w:rPr>
          <w:szCs w:val="32"/>
          <w:lang w:eastAsia="en-US"/>
        </w:rPr>
        <w:t>. »</w:t>
      </w:r>
    </w:p>
    <w:p w14:paraId="20AF5EDA" w14:textId="77777777" w:rsidR="0046142F" w:rsidRDefault="0046142F" w:rsidP="0046142F">
      <w:pPr>
        <w:rPr>
          <w:szCs w:val="32"/>
          <w:lang w:eastAsia="en-US"/>
        </w:rPr>
      </w:pPr>
      <w:r>
        <w:rPr>
          <w:lang w:eastAsia="en-US"/>
        </w:rPr>
        <w:t>— </w:t>
      </w:r>
      <w:r w:rsidR="003148C9">
        <w:rPr>
          <w:szCs w:val="32"/>
          <w:lang w:eastAsia="en-US"/>
        </w:rPr>
        <w:t>Moi</w:t>
      </w:r>
      <w:r>
        <w:rPr>
          <w:szCs w:val="32"/>
          <w:lang w:eastAsia="en-US"/>
        </w:rPr>
        <w:t xml:space="preserve"> ! </w:t>
      </w:r>
      <w:r w:rsidR="003148C9">
        <w:rPr>
          <w:szCs w:val="32"/>
          <w:lang w:eastAsia="en-US"/>
        </w:rPr>
        <w:t>s</w:t>
      </w:r>
      <w:r>
        <w:rPr>
          <w:szCs w:val="32"/>
          <w:lang w:eastAsia="en-US"/>
        </w:rPr>
        <w:t>’</w:t>
      </w:r>
      <w:r w:rsidR="003148C9">
        <w:rPr>
          <w:szCs w:val="32"/>
          <w:lang w:eastAsia="en-US"/>
        </w:rPr>
        <w:t>écria le jeune homme interdit</w:t>
      </w:r>
      <w:r>
        <w:rPr>
          <w:szCs w:val="32"/>
          <w:lang w:eastAsia="en-US"/>
        </w:rPr>
        <w:t>.</w:t>
      </w:r>
    </w:p>
    <w:p w14:paraId="7F163954" w14:textId="77777777" w:rsidR="0046142F" w:rsidRDefault="003148C9" w:rsidP="0046142F">
      <w:pPr>
        <w:rPr>
          <w:szCs w:val="32"/>
          <w:lang w:eastAsia="en-US"/>
        </w:rPr>
      </w:pPr>
      <w:r>
        <w:rPr>
          <w:szCs w:val="32"/>
          <w:lang w:eastAsia="en-US"/>
        </w:rPr>
        <w:t>Madame de Marans avait prononcé ces dernières paroles d</w:t>
      </w:r>
      <w:r w:rsidR="0046142F">
        <w:rPr>
          <w:szCs w:val="32"/>
          <w:lang w:eastAsia="en-US"/>
        </w:rPr>
        <w:t>’</w:t>
      </w:r>
      <w:r>
        <w:rPr>
          <w:szCs w:val="32"/>
          <w:lang w:eastAsia="en-US"/>
        </w:rPr>
        <w:t>un accent douloureux</w:t>
      </w:r>
      <w:r w:rsidR="0046142F">
        <w:rPr>
          <w:szCs w:val="32"/>
          <w:lang w:eastAsia="en-US"/>
        </w:rPr>
        <w:t xml:space="preserve">, </w:t>
      </w:r>
      <w:r>
        <w:rPr>
          <w:szCs w:val="32"/>
          <w:lang w:eastAsia="en-US"/>
        </w:rPr>
        <w:t>mais plein de tendresse</w:t>
      </w:r>
      <w:r w:rsidR="0046142F">
        <w:rPr>
          <w:szCs w:val="32"/>
          <w:lang w:eastAsia="en-US"/>
        </w:rPr>
        <w:t>.</w:t>
      </w:r>
    </w:p>
    <w:p w14:paraId="75EF69B9" w14:textId="77777777" w:rsidR="0046142F" w:rsidRDefault="003148C9" w:rsidP="0046142F">
      <w:pPr>
        <w:rPr>
          <w:szCs w:val="32"/>
          <w:lang w:eastAsia="en-US"/>
        </w:rPr>
      </w:pPr>
      <w:r>
        <w:rPr>
          <w:szCs w:val="32"/>
          <w:lang w:eastAsia="en-US"/>
        </w:rPr>
        <w:t>Elle attira Gabriel contre son cœur</w:t>
      </w:r>
      <w:r w:rsidR="0046142F">
        <w:rPr>
          <w:szCs w:val="32"/>
          <w:lang w:eastAsia="en-US"/>
        </w:rPr>
        <w:t>.</w:t>
      </w:r>
    </w:p>
    <w:p w14:paraId="31FF34CC" w14:textId="5D074174" w:rsidR="0046142F" w:rsidRDefault="0046142F" w:rsidP="0046142F">
      <w:pPr>
        <w:rPr>
          <w:szCs w:val="32"/>
          <w:lang w:eastAsia="en-US"/>
        </w:rPr>
      </w:pPr>
      <w:r>
        <w:rPr>
          <w:lang w:eastAsia="en-US"/>
        </w:rPr>
        <w:t>— </w:t>
      </w:r>
      <w:r w:rsidR="003148C9">
        <w:rPr>
          <w:szCs w:val="32"/>
          <w:lang w:eastAsia="en-US"/>
        </w:rPr>
        <w:t>Dieu aura peut-être pitié de nous</w:t>
      </w:r>
      <w:r>
        <w:rPr>
          <w:szCs w:val="32"/>
          <w:lang w:eastAsia="en-US"/>
        </w:rPr>
        <w:t xml:space="preserve">, </w:t>
      </w:r>
      <w:r w:rsidR="003148C9">
        <w:rPr>
          <w:szCs w:val="32"/>
          <w:lang w:eastAsia="en-US"/>
        </w:rPr>
        <w:t>murmura-t-elle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mais aujourd</w:t>
      </w:r>
      <w:r>
        <w:rPr>
          <w:szCs w:val="32"/>
          <w:lang w:eastAsia="en-US"/>
        </w:rPr>
        <w:t>’</w:t>
      </w:r>
      <w:r w:rsidR="003148C9">
        <w:rPr>
          <w:szCs w:val="32"/>
          <w:lang w:eastAsia="en-US"/>
        </w:rPr>
        <w:t>hui j</w:t>
      </w:r>
      <w:r>
        <w:rPr>
          <w:szCs w:val="32"/>
          <w:lang w:eastAsia="en-US"/>
        </w:rPr>
        <w:t>’</w:t>
      </w:r>
      <w:r w:rsidR="003148C9">
        <w:rPr>
          <w:szCs w:val="32"/>
          <w:lang w:eastAsia="en-US"/>
        </w:rPr>
        <w:t>ai eu le bonheur dans ma main</w:t>
      </w:r>
      <w:r>
        <w:rPr>
          <w:szCs w:val="32"/>
          <w:lang w:eastAsia="en-US"/>
        </w:rPr>
        <w:t xml:space="preserve">, </w:t>
      </w:r>
      <w:r w:rsidR="003148C9">
        <w:rPr>
          <w:szCs w:val="32"/>
          <w:lang w:eastAsia="en-US"/>
        </w:rPr>
        <w:t>et il m</w:t>
      </w:r>
      <w:r>
        <w:rPr>
          <w:szCs w:val="32"/>
          <w:lang w:eastAsia="en-US"/>
        </w:rPr>
        <w:t>’</w:t>
      </w:r>
      <w:r w:rsidR="003148C9">
        <w:rPr>
          <w:szCs w:val="32"/>
          <w:lang w:eastAsia="en-US"/>
        </w:rPr>
        <w:t>a fallu le repousser</w:t>
      </w:r>
      <w:r>
        <w:rPr>
          <w:szCs w:val="32"/>
          <w:lang w:eastAsia="en-US"/>
        </w:rPr>
        <w:t>.</w:t>
      </w:r>
    </w:p>
    <w:p w14:paraId="5F1097D1" w14:textId="77777777" w:rsidR="0046142F" w:rsidRDefault="0046142F" w:rsidP="0046142F">
      <w:pPr>
        <w:rPr>
          <w:szCs w:val="32"/>
          <w:lang w:eastAsia="en-US"/>
        </w:rPr>
      </w:pPr>
      <w:r>
        <w:rPr>
          <w:lang w:eastAsia="en-US"/>
        </w:rPr>
        <w:t>— </w:t>
      </w:r>
      <w:r w:rsidR="003148C9">
        <w:rPr>
          <w:szCs w:val="32"/>
          <w:lang w:eastAsia="en-US"/>
        </w:rPr>
        <w:t>Mais</w:t>
      </w:r>
      <w:r>
        <w:rPr>
          <w:szCs w:val="32"/>
          <w:lang w:eastAsia="en-US"/>
        </w:rPr>
        <w:t xml:space="preserve">, </w:t>
      </w:r>
      <w:r w:rsidR="003148C9">
        <w:rPr>
          <w:szCs w:val="32"/>
          <w:lang w:eastAsia="en-US"/>
        </w:rPr>
        <w:t>au nom du ciel</w:t>
      </w:r>
      <w:r>
        <w:rPr>
          <w:szCs w:val="32"/>
          <w:lang w:eastAsia="en-US"/>
        </w:rPr>
        <w:t xml:space="preserve">, </w:t>
      </w:r>
      <w:r w:rsidR="003148C9">
        <w:rPr>
          <w:szCs w:val="32"/>
          <w:lang w:eastAsia="en-US"/>
        </w:rPr>
        <w:t>expliquez-vous</w:t>
      </w:r>
      <w:r>
        <w:rPr>
          <w:szCs w:val="32"/>
          <w:lang w:eastAsia="en-US"/>
        </w:rPr>
        <w:t xml:space="preserve">, </w:t>
      </w:r>
      <w:r w:rsidR="003148C9">
        <w:rPr>
          <w:szCs w:val="32"/>
          <w:lang w:eastAsia="en-US"/>
        </w:rPr>
        <w:t>ma mère</w:t>
      </w:r>
      <w:r>
        <w:rPr>
          <w:szCs w:val="32"/>
          <w:lang w:eastAsia="en-US"/>
        </w:rPr>
        <w:t> !</w:t>
      </w:r>
    </w:p>
    <w:p w14:paraId="14B7A346" w14:textId="59E0815A"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w:t>
      </w:r>
      <w:r w:rsidR="003148C9">
        <w:rPr>
          <w:szCs w:val="32"/>
          <w:lang w:eastAsia="en-US"/>
        </w:rPr>
        <w:t>dit Berthe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ceci est mon secret</w:t>
      </w:r>
      <w:r>
        <w:rPr>
          <w:szCs w:val="32"/>
          <w:lang w:eastAsia="en-US"/>
        </w:rPr>
        <w:t xml:space="preserve">… </w:t>
      </w:r>
      <w:r w:rsidR="003148C9">
        <w:rPr>
          <w:szCs w:val="32"/>
          <w:lang w:eastAsia="en-US"/>
        </w:rPr>
        <w:t>Ce que j</w:t>
      </w:r>
      <w:r>
        <w:rPr>
          <w:szCs w:val="32"/>
          <w:lang w:eastAsia="en-US"/>
        </w:rPr>
        <w:t>’</w:t>
      </w:r>
      <w:r w:rsidR="003148C9">
        <w:rPr>
          <w:szCs w:val="32"/>
          <w:lang w:eastAsia="en-US"/>
        </w:rPr>
        <w:t>ai fait pour toi aujourd</w:t>
      </w:r>
      <w:r>
        <w:rPr>
          <w:szCs w:val="32"/>
          <w:lang w:eastAsia="en-US"/>
        </w:rPr>
        <w:t>’</w:t>
      </w:r>
      <w:r w:rsidR="003148C9">
        <w:rPr>
          <w:szCs w:val="32"/>
          <w:lang w:eastAsia="en-US"/>
        </w:rPr>
        <w:t>hui</w:t>
      </w:r>
      <w:r>
        <w:rPr>
          <w:szCs w:val="32"/>
          <w:lang w:eastAsia="en-US"/>
        </w:rPr>
        <w:t xml:space="preserve">, </w:t>
      </w:r>
      <w:r w:rsidR="003148C9">
        <w:rPr>
          <w:szCs w:val="32"/>
          <w:lang w:eastAsia="en-US"/>
        </w:rPr>
        <w:t>enfant</w:t>
      </w:r>
      <w:r>
        <w:rPr>
          <w:szCs w:val="32"/>
          <w:lang w:eastAsia="en-US"/>
        </w:rPr>
        <w:t xml:space="preserve">, </w:t>
      </w:r>
      <w:r w:rsidR="003148C9">
        <w:rPr>
          <w:szCs w:val="32"/>
          <w:lang w:eastAsia="en-US"/>
        </w:rPr>
        <w:t>tu ne le sauras jamais</w:t>
      </w:r>
      <w:r>
        <w:rPr>
          <w:szCs w:val="32"/>
          <w:lang w:eastAsia="en-US"/>
        </w:rPr>
        <w:t> !</w:t>
      </w:r>
    </w:p>
    <w:p w14:paraId="5BF0D688" w14:textId="77777777" w:rsidR="0046142F" w:rsidRDefault="003148C9" w:rsidP="0046142F">
      <w:pPr>
        <w:rPr>
          <w:szCs w:val="32"/>
          <w:lang w:eastAsia="en-US"/>
        </w:rPr>
      </w:pPr>
      <w:r>
        <w:rPr>
          <w:szCs w:val="32"/>
          <w:lang w:eastAsia="en-US"/>
        </w:rPr>
        <w:t>Elle parlait de telle sorte que Gabriel n</w:t>
      </w:r>
      <w:r w:rsidR="0046142F">
        <w:rPr>
          <w:szCs w:val="32"/>
          <w:lang w:eastAsia="en-US"/>
        </w:rPr>
        <w:t>’</w:t>
      </w:r>
      <w:r>
        <w:rPr>
          <w:szCs w:val="32"/>
          <w:lang w:eastAsia="en-US"/>
        </w:rPr>
        <w:t>osa pas insister</w:t>
      </w:r>
      <w:r w:rsidR="0046142F">
        <w:rPr>
          <w:szCs w:val="32"/>
          <w:lang w:eastAsia="en-US"/>
        </w:rPr>
        <w:t>.</w:t>
      </w:r>
    </w:p>
    <w:p w14:paraId="115645A4" w14:textId="77777777" w:rsidR="0046142F" w:rsidRDefault="003148C9" w:rsidP="0046142F">
      <w:pPr>
        <w:numPr>
          <w:ins w:id="142" w:author=" Alain" w:date="2010-01-19T09:59:00Z"/>
        </w:numPr>
        <w:rPr>
          <w:szCs w:val="32"/>
          <w:lang w:eastAsia="en-US"/>
        </w:rPr>
      </w:pPr>
      <w:r>
        <w:rPr>
          <w:szCs w:val="32"/>
          <w:lang w:eastAsia="en-US"/>
        </w:rPr>
        <w:t>Mais que c</w:t>
      </w:r>
      <w:r w:rsidR="0046142F">
        <w:rPr>
          <w:szCs w:val="32"/>
          <w:lang w:eastAsia="en-US"/>
        </w:rPr>
        <w:t>’</w:t>
      </w:r>
      <w:r>
        <w:rPr>
          <w:szCs w:val="32"/>
          <w:lang w:eastAsia="en-US"/>
        </w:rPr>
        <w:t>était toujours bien le même enfant ombrageux</w:t>
      </w:r>
      <w:r w:rsidR="0046142F">
        <w:rPr>
          <w:szCs w:val="32"/>
          <w:lang w:eastAsia="en-US"/>
        </w:rPr>
        <w:t xml:space="preserve">, </w:t>
      </w:r>
      <w:r>
        <w:rPr>
          <w:szCs w:val="32"/>
          <w:lang w:eastAsia="en-US"/>
        </w:rPr>
        <w:t>prompt à soupçonner</w:t>
      </w:r>
      <w:r w:rsidR="0046142F">
        <w:rPr>
          <w:szCs w:val="32"/>
          <w:lang w:eastAsia="en-US"/>
        </w:rPr>
        <w:t xml:space="preserve">, </w:t>
      </w:r>
      <w:r>
        <w:rPr>
          <w:szCs w:val="32"/>
          <w:lang w:eastAsia="en-US"/>
        </w:rPr>
        <w:t>prompt à condamner</w:t>
      </w:r>
      <w:r w:rsidR="0046142F">
        <w:rPr>
          <w:szCs w:val="32"/>
          <w:lang w:eastAsia="en-US"/>
        </w:rPr>
        <w:t> !</w:t>
      </w:r>
    </w:p>
    <w:p w14:paraId="4BD34019" w14:textId="77777777" w:rsidR="0046142F" w:rsidRDefault="0046142F" w:rsidP="0046142F">
      <w:pPr>
        <w:rPr>
          <w:szCs w:val="32"/>
          <w:lang w:eastAsia="en-US"/>
        </w:rPr>
      </w:pPr>
      <w:r>
        <w:rPr>
          <w:lang w:eastAsia="en-US"/>
        </w:rPr>
        <w:t>— </w:t>
      </w:r>
      <w:r w:rsidR="003148C9">
        <w:rPr>
          <w:szCs w:val="32"/>
          <w:lang w:eastAsia="en-US"/>
        </w:rPr>
        <w:t>Et que devins-tu</w:t>
      </w:r>
      <w:r>
        <w:rPr>
          <w:szCs w:val="32"/>
          <w:lang w:eastAsia="en-US"/>
        </w:rPr>
        <w:t xml:space="preserve">, </w:t>
      </w:r>
      <w:r w:rsidR="003148C9">
        <w:rPr>
          <w:szCs w:val="32"/>
          <w:lang w:eastAsia="en-US"/>
        </w:rPr>
        <w:t>mère</w:t>
      </w:r>
      <w:r>
        <w:rPr>
          <w:szCs w:val="32"/>
          <w:lang w:eastAsia="en-US"/>
        </w:rPr>
        <w:t xml:space="preserve">, </w:t>
      </w:r>
      <w:r w:rsidR="003148C9">
        <w:rPr>
          <w:szCs w:val="32"/>
          <w:lang w:eastAsia="en-US"/>
        </w:rPr>
        <w:t>après ta fuite demanda doucement Lucienne</w:t>
      </w:r>
      <w:r>
        <w:rPr>
          <w:szCs w:val="32"/>
          <w:lang w:eastAsia="en-US"/>
        </w:rPr>
        <w:t>.</w:t>
      </w:r>
    </w:p>
    <w:p w14:paraId="2709DA38" w14:textId="47DDBC96" w:rsidR="0046142F" w:rsidRDefault="0046142F" w:rsidP="0046142F">
      <w:pPr>
        <w:rPr>
          <w:szCs w:val="32"/>
          <w:lang w:eastAsia="en-US"/>
        </w:rPr>
      </w:pPr>
      <w:r>
        <w:rPr>
          <w:lang w:eastAsia="en-US"/>
        </w:rPr>
        <w:t>— </w:t>
      </w:r>
      <w:r w:rsidR="003148C9">
        <w:rPr>
          <w:szCs w:val="32"/>
          <w:lang w:eastAsia="en-US"/>
        </w:rPr>
        <w:t>J</w:t>
      </w:r>
      <w:r>
        <w:rPr>
          <w:szCs w:val="32"/>
          <w:lang w:eastAsia="en-US"/>
        </w:rPr>
        <w:t>’</w:t>
      </w:r>
      <w:r w:rsidR="003148C9">
        <w:rPr>
          <w:szCs w:val="32"/>
          <w:lang w:eastAsia="en-US"/>
        </w:rPr>
        <w:t>avais pris le peu de bijoux que je possédais</w:t>
      </w:r>
      <w:r>
        <w:rPr>
          <w:szCs w:val="32"/>
          <w:lang w:eastAsia="en-US"/>
        </w:rPr>
        <w:t xml:space="preserve">, </w:t>
      </w:r>
      <w:r w:rsidR="003148C9">
        <w:rPr>
          <w:szCs w:val="32"/>
          <w:lang w:eastAsia="en-US"/>
        </w:rPr>
        <w:t>répondit madame de Marans</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je les vendis</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Vous vîntes au monde tous les deux</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Du bonheur et des larmes</w:t>
      </w:r>
      <w:r>
        <w:rPr>
          <w:szCs w:val="32"/>
          <w:lang w:eastAsia="en-US"/>
        </w:rPr>
        <w:t xml:space="preserve">, </w:t>
      </w:r>
      <w:r w:rsidR="003148C9">
        <w:rPr>
          <w:szCs w:val="32"/>
          <w:lang w:eastAsia="en-US"/>
        </w:rPr>
        <w:t>pauvres enfants</w:t>
      </w:r>
      <w:r>
        <w:rPr>
          <w:szCs w:val="32"/>
          <w:lang w:eastAsia="en-US"/>
        </w:rPr>
        <w:t xml:space="preserve">, </w:t>
      </w:r>
      <w:r w:rsidR="003148C9">
        <w:rPr>
          <w:szCs w:val="32"/>
          <w:lang w:eastAsia="en-US"/>
        </w:rPr>
        <w:t>quand j</w:t>
      </w:r>
      <w:r>
        <w:rPr>
          <w:szCs w:val="32"/>
          <w:lang w:eastAsia="en-US"/>
        </w:rPr>
        <w:t>’</w:t>
      </w:r>
      <w:r w:rsidR="003148C9">
        <w:rPr>
          <w:szCs w:val="32"/>
          <w:lang w:eastAsia="en-US"/>
        </w:rPr>
        <w:t>entendis vos premiers cris</w:t>
      </w:r>
      <w:r>
        <w:rPr>
          <w:szCs w:val="32"/>
          <w:lang w:eastAsia="en-US"/>
        </w:rPr>
        <w:t> !</w:t>
      </w:r>
    </w:p>
    <w:p w14:paraId="261BE3E6" w14:textId="77777777" w:rsidR="0046142F" w:rsidRDefault="0046142F" w:rsidP="0046142F">
      <w:pPr>
        <w:rPr>
          <w:szCs w:val="32"/>
          <w:lang w:eastAsia="en-US"/>
        </w:rPr>
      </w:pPr>
      <w:r>
        <w:rPr>
          <w:szCs w:val="32"/>
          <w:lang w:eastAsia="en-US"/>
        </w:rPr>
        <w:t>« </w:t>
      </w:r>
      <w:r w:rsidR="003148C9">
        <w:rPr>
          <w:szCs w:val="32"/>
          <w:lang w:eastAsia="en-US"/>
        </w:rPr>
        <w:t>On disait autour de mon lit</w:t>
      </w:r>
      <w:r>
        <w:rPr>
          <w:szCs w:val="32"/>
          <w:lang w:eastAsia="en-US"/>
        </w:rPr>
        <w:t> :</w:t>
      </w:r>
    </w:p>
    <w:p w14:paraId="5B3FBC61" w14:textId="77777777" w:rsidR="0046142F" w:rsidRDefault="0046142F" w:rsidP="0046142F">
      <w:pPr>
        <w:rPr>
          <w:szCs w:val="32"/>
          <w:lang w:eastAsia="en-US"/>
        </w:rPr>
      </w:pPr>
      <w:r>
        <w:rPr>
          <w:lang w:eastAsia="en-US"/>
        </w:rPr>
        <w:t>« — </w:t>
      </w:r>
      <w:r w:rsidR="003148C9">
        <w:rPr>
          <w:szCs w:val="32"/>
          <w:lang w:eastAsia="en-US"/>
        </w:rPr>
        <w:t>Comment fera-t-elle</w:t>
      </w:r>
      <w:r>
        <w:rPr>
          <w:szCs w:val="32"/>
          <w:lang w:eastAsia="en-US"/>
        </w:rPr>
        <w:t xml:space="preserve"> ?… </w:t>
      </w:r>
      <w:r w:rsidR="003148C9">
        <w:rPr>
          <w:szCs w:val="32"/>
          <w:lang w:eastAsia="en-US"/>
        </w:rPr>
        <w:t>aveugle</w:t>
      </w:r>
      <w:r>
        <w:rPr>
          <w:szCs w:val="32"/>
          <w:lang w:eastAsia="en-US"/>
        </w:rPr>
        <w:t xml:space="preserve">… </w:t>
      </w:r>
      <w:r w:rsidR="003148C9">
        <w:rPr>
          <w:szCs w:val="32"/>
          <w:lang w:eastAsia="en-US"/>
        </w:rPr>
        <w:t>pas de ressources</w:t>
      </w:r>
      <w:r>
        <w:rPr>
          <w:szCs w:val="32"/>
          <w:lang w:eastAsia="en-US"/>
        </w:rPr>
        <w:t xml:space="preserve">… </w:t>
      </w:r>
      <w:r w:rsidR="003148C9">
        <w:rPr>
          <w:szCs w:val="32"/>
          <w:lang w:eastAsia="en-US"/>
        </w:rPr>
        <w:t>seize ans et deux enfants sur les bras</w:t>
      </w:r>
      <w:r>
        <w:rPr>
          <w:szCs w:val="32"/>
          <w:lang w:eastAsia="en-US"/>
        </w:rPr>
        <w:t> !</w:t>
      </w:r>
    </w:p>
    <w:p w14:paraId="7C79F933" w14:textId="77777777" w:rsidR="0046142F" w:rsidRDefault="0046142F" w:rsidP="0046142F">
      <w:pPr>
        <w:rPr>
          <w:szCs w:val="32"/>
          <w:lang w:eastAsia="en-US"/>
        </w:rPr>
      </w:pPr>
      <w:r>
        <w:rPr>
          <w:szCs w:val="32"/>
          <w:lang w:eastAsia="en-US"/>
        </w:rPr>
        <w:t>« </w:t>
      </w:r>
      <w:r w:rsidR="003148C9">
        <w:rPr>
          <w:szCs w:val="32"/>
          <w:lang w:eastAsia="en-US"/>
        </w:rPr>
        <w:t>Et moi je répétais au fond de mon cœur</w:t>
      </w:r>
      <w:r>
        <w:rPr>
          <w:szCs w:val="32"/>
          <w:lang w:eastAsia="en-US"/>
        </w:rPr>
        <w:t> :</w:t>
      </w:r>
    </w:p>
    <w:p w14:paraId="120447D3" w14:textId="77777777" w:rsidR="0046142F" w:rsidRDefault="0046142F" w:rsidP="0046142F">
      <w:pPr>
        <w:rPr>
          <w:szCs w:val="32"/>
          <w:lang w:eastAsia="en-US"/>
        </w:rPr>
      </w:pPr>
      <w:r>
        <w:rPr>
          <w:szCs w:val="32"/>
          <w:lang w:eastAsia="en-US"/>
        </w:rPr>
        <w:lastRenderedPageBreak/>
        <w:t>« </w:t>
      </w:r>
      <w:r w:rsidR="003148C9">
        <w:rPr>
          <w:szCs w:val="32"/>
          <w:lang w:eastAsia="en-US"/>
        </w:rPr>
        <w:t>Comment ferai-je</w:t>
      </w:r>
      <w:r>
        <w:rPr>
          <w:szCs w:val="32"/>
          <w:lang w:eastAsia="en-US"/>
        </w:rPr>
        <w:t> ?</w:t>
      </w:r>
    </w:p>
    <w:p w14:paraId="55354BA0" w14:textId="77777777" w:rsidR="0046142F" w:rsidRDefault="0046142F" w:rsidP="0046142F">
      <w:pPr>
        <w:rPr>
          <w:szCs w:val="32"/>
          <w:lang w:eastAsia="en-US"/>
        </w:rPr>
      </w:pPr>
      <w:r>
        <w:rPr>
          <w:szCs w:val="32"/>
          <w:lang w:eastAsia="en-US"/>
        </w:rPr>
        <w:t>« </w:t>
      </w:r>
      <w:r w:rsidR="003148C9">
        <w:rPr>
          <w:szCs w:val="32"/>
          <w:lang w:eastAsia="en-US"/>
        </w:rPr>
        <w:t>J</w:t>
      </w:r>
      <w:r>
        <w:rPr>
          <w:szCs w:val="32"/>
          <w:lang w:eastAsia="en-US"/>
        </w:rPr>
        <w:t>’</w:t>
      </w:r>
      <w:r w:rsidR="003148C9">
        <w:rPr>
          <w:szCs w:val="32"/>
          <w:lang w:eastAsia="en-US"/>
        </w:rPr>
        <w:t>avais traversé toute la France pour que Lucien ne pût me retrouver et sacrifier à la pitié que je lui inspirerais son bonheur ou sa fortune</w:t>
      </w:r>
      <w:r>
        <w:rPr>
          <w:szCs w:val="32"/>
          <w:lang w:eastAsia="en-US"/>
        </w:rPr>
        <w:t>.</w:t>
      </w:r>
    </w:p>
    <w:p w14:paraId="23D916DE" w14:textId="77777777" w:rsidR="0046142F" w:rsidRDefault="0046142F" w:rsidP="0046142F">
      <w:pPr>
        <w:rPr>
          <w:szCs w:val="32"/>
          <w:lang w:eastAsia="en-US"/>
        </w:rPr>
      </w:pPr>
      <w:r>
        <w:rPr>
          <w:szCs w:val="32"/>
          <w:lang w:eastAsia="en-US"/>
        </w:rPr>
        <w:t>« </w:t>
      </w:r>
      <w:r w:rsidR="003148C9">
        <w:rPr>
          <w:szCs w:val="32"/>
          <w:lang w:eastAsia="en-US"/>
        </w:rPr>
        <w:t>J</w:t>
      </w:r>
      <w:r>
        <w:rPr>
          <w:szCs w:val="32"/>
          <w:lang w:eastAsia="en-US"/>
        </w:rPr>
        <w:t>’</w:t>
      </w:r>
      <w:r w:rsidR="003148C9">
        <w:rPr>
          <w:szCs w:val="32"/>
          <w:lang w:eastAsia="en-US"/>
        </w:rPr>
        <w:t>étais seule</w:t>
      </w:r>
      <w:r>
        <w:rPr>
          <w:szCs w:val="32"/>
          <w:lang w:eastAsia="en-US"/>
        </w:rPr>
        <w:t xml:space="preserve">, </w:t>
      </w:r>
      <w:r w:rsidR="003148C9">
        <w:rPr>
          <w:szCs w:val="32"/>
          <w:lang w:eastAsia="en-US"/>
        </w:rPr>
        <w:t>sans ami</w:t>
      </w:r>
      <w:r>
        <w:rPr>
          <w:szCs w:val="32"/>
          <w:lang w:eastAsia="en-US"/>
        </w:rPr>
        <w:t xml:space="preserve">, </w:t>
      </w:r>
      <w:r w:rsidR="003148C9">
        <w:rPr>
          <w:szCs w:val="32"/>
          <w:lang w:eastAsia="en-US"/>
        </w:rPr>
        <w:t>et aveugle</w:t>
      </w:r>
      <w:r>
        <w:rPr>
          <w:szCs w:val="32"/>
          <w:lang w:eastAsia="en-US"/>
        </w:rPr>
        <w:t> !</w:t>
      </w:r>
    </w:p>
    <w:p w14:paraId="276F3FCF" w14:textId="1AD2C87A" w:rsidR="0046142F" w:rsidRDefault="0046142F" w:rsidP="0046142F">
      <w:pPr>
        <w:rPr>
          <w:szCs w:val="32"/>
          <w:lang w:eastAsia="en-US"/>
        </w:rPr>
      </w:pPr>
      <w:r>
        <w:rPr>
          <w:szCs w:val="32"/>
          <w:lang w:eastAsia="en-US"/>
        </w:rPr>
        <w:t>« </w:t>
      </w:r>
      <w:r w:rsidR="003148C9">
        <w:rPr>
          <w:szCs w:val="32"/>
          <w:lang w:eastAsia="en-US"/>
        </w:rPr>
        <w:t>Aveugle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On ne sait pas ce que nos pauvres cœurs</w:t>
      </w:r>
      <w:r>
        <w:rPr>
          <w:szCs w:val="32"/>
          <w:lang w:eastAsia="en-US"/>
        </w:rPr>
        <w:t xml:space="preserve">, </w:t>
      </w:r>
      <w:r w:rsidR="003148C9">
        <w:rPr>
          <w:szCs w:val="32"/>
          <w:lang w:eastAsia="en-US"/>
        </w:rPr>
        <w:t>à nous autres mères</w:t>
      </w:r>
      <w:r>
        <w:rPr>
          <w:szCs w:val="32"/>
          <w:lang w:eastAsia="en-US"/>
        </w:rPr>
        <w:t xml:space="preserve">, </w:t>
      </w:r>
      <w:r w:rsidR="003148C9">
        <w:rPr>
          <w:szCs w:val="32"/>
          <w:lang w:eastAsia="en-US"/>
        </w:rPr>
        <w:t>peuvent souffrir sans cesser de battre</w:t>
      </w:r>
      <w:r>
        <w:rPr>
          <w:szCs w:val="32"/>
          <w:lang w:eastAsia="en-US"/>
        </w:rPr>
        <w:t>.</w:t>
      </w:r>
    </w:p>
    <w:p w14:paraId="13812780" w14:textId="77777777" w:rsidR="0046142F" w:rsidRDefault="0046142F" w:rsidP="0046142F">
      <w:pPr>
        <w:rPr>
          <w:szCs w:val="32"/>
          <w:lang w:eastAsia="en-US"/>
        </w:rPr>
      </w:pPr>
      <w:r>
        <w:rPr>
          <w:szCs w:val="32"/>
          <w:lang w:eastAsia="en-US"/>
        </w:rPr>
        <w:t>« </w:t>
      </w:r>
      <w:r w:rsidR="003148C9">
        <w:rPr>
          <w:szCs w:val="32"/>
          <w:lang w:eastAsia="en-US"/>
        </w:rPr>
        <w:t>On ne sait pas</w:t>
      </w:r>
      <w:r>
        <w:rPr>
          <w:szCs w:val="32"/>
          <w:lang w:eastAsia="en-US"/>
        </w:rPr>
        <w:t xml:space="preserve"> ! </w:t>
      </w:r>
      <w:r w:rsidR="003148C9">
        <w:rPr>
          <w:szCs w:val="32"/>
          <w:lang w:eastAsia="en-US"/>
        </w:rPr>
        <w:t>et nous-mêmes</w:t>
      </w:r>
      <w:r>
        <w:rPr>
          <w:szCs w:val="32"/>
          <w:lang w:eastAsia="en-US"/>
        </w:rPr>
        <w:t xml:space="preserve">, </w:t>
      </w:r>
      <w:r w:rsidR="003148C9">
        <w:rPr>
          <w:szCs w:val="32"/>
          <w:lang w:eastAsia="en-US"/>
        </w:rPr>
        <w:t>quand nous regardons le passé</w:t>
      </w:r>
      <w:r>
        <w:rPr>
          <w:szCs w:val="32"/>
          <w:lang w:eastAsia="en-US"/>
        </w:rPr>
        <w:t xml:space="preserve">, </w:t>
      </w:r>
      <w:r w:rsidR="003148C9">
        <w:rPr>
          <w:szCs w:val="32"/>
          <w:lang w:eastAsia="en-US"/>
        </w:rPr>
        <w:t>nous nous demandons</w:t>
      </w:r>
      <w:r>
        <w:rPr>
          <w:szCs w:val="32"/>
          <w:lang w:eastAsia="en-US"/>
        </w:rPr>
        <w:t xml:space="preserve"> : </w:t>
      </w:r>
      <w:r w:rsidR="003148C9">
        <w:rPr>
          <w:szCs w:val="32"/>
          <w:lang w:eastAsia="en-US"/>
        </w:rPr>
        <w:t>Est-ce possible</w:t>
      </w:r>
      <w:r>
        <w:rPr>
          <w:szCs w:val="32"/>
          <w:lang w:eastAsia="en-US"/>
        </w:rPr>
        <w:t> ?</w:t>
      </w:r>
    </w:p>
    <w:p w14:paraId="76B58997" w14:textId="737C7ECA" w:rsidR="0046142F" w:rsidRDefault="0046142F" w:rsidP="0046142F">
      <w:pPr>
        <w:rPr>
          <w:szCs w:val="32"/>
          <w:lang w:eastAsia="en-US"/>
        </w:rPr>
      </w:pPr>
      <w:r>
        <w:rPr>
          <w:szCs w:val="32"/>
          <w:lang w:eastAsia="en-US"/>
        </w:rPr>
        <w:t>« </w:t>
      </w:r>
      <w:r w:rsidR="003148C9">
        <w:rPr>
          <w:szCs w:val="32"/>
          <w:lang w:eastAsia="en-US"/>
        </w:rPr>
        <w:t>Hier</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j</w:t>
      </w:r>
      <w:r>
        <w:rPr>
          <w:szCs w:val="32"/>
          <w:lang w:eastAsia="en-US"/>
        </w:rPr>
        <w:t>’</w:t>
      </w:r>
      <w:r w:rsidR="003148C9">
        <w:rPr>
          <w:szCs w:val="32"/>
          <w:lang w:eastAsia="en-US"/>
        </w:rPr>
        <w:t>en étais là</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Mais ce que j</w:t>
      </w:r>
      <w:r>
        <w:rPr>
          <w:szCs w:val="32"/>
          <w:lang w:eastAsia="en-US"/>
        </w:rPr>
        <w:t>’</w:t>
      </w:r>
      <w:r w:rsidR="003148C9">
        <w:rPr>
          <w:szCs w:val="32"/>
          <w:lang w:eastAsia="en-US"/>
        </w:rPr>
        <w:t>ai souffert aujourd</w:t>
      </w:r>
      <w:r>
        <w:rPr>
          <w:szCs w:val="32"/>
          <w:lang w:eastAsia="en-US"/>
        </w:rPr>
        <w:t>’</w:t>
      </w:r>
      <w:r w:rsidR="003148C9">
        <w:rPr>
          <w:szCs w:val="32"/>
          <w:lang w:eastAsia="en-US"/>
        </w:rPr>
        <w:t>hui m</w:t>
      </w:r>
      <w:r>
        <w:rPr>
          <w:szCs w:val="32"/>
          <w:lang w:eastAsia="en-US"/>
        </w:rPr>
        <w:t>’</w:t>
      </w:r>
      <w:r w:rsidR="003148C9">
        <w:rPr>
          <w:szCs w:val="32"/>
          <w:lang w:eastAsia="en-US"/>
        </w:rPr>
        <w:t>a bien prouvé qu</w:t>
      </w:r>
      <w:r>
        <w:rPr>
          <w:szCs w:val="32"/>
          <w:lang w:eastAsia="en-US"/>
        </w:rPr>
        <w:t>’</w:t>
      </w:r>
      <w:r w:rsidR="003148C9">
        <w:rPr>
          <w:szCs w:val="32"/>
          <w:lang w:eastAsia="en-US"/>
        </w:rPr>
        <w:t>on ne meurt pas de désespoir</w:t>
      </w:r>
      <w:r>
        <w:rPr>
          <w:szCs w:val="32"/>
          <w:lang w:eastAsia="en-US"/>
        </w:rPr>
        <w:t> !…</w:t>
      </w:r>
    </w:p>
    <w:p w14:paraId="3088F6BC" w14:textId="77777777" w:rsidR="0046142F" w:rsidRDefault="0046142F" w:rsidP="0046142F">
      <w:pPr>
        <w:rPr>
          <w:szCs w:val="32"/>
          <w:lang w:eastAsia="en-US"/>
        </w:rPr>
      </w:pPr>
      <w:r>
        <w:rPr>
          <w:szCs w:val="32"/>
          <w:lang w:eastAsia="en-US"/>
        </w:rPr>
        <w:t>« </w:t>
      </w:r>
      <w:r w:rsidR="003148C9">
        <w:rPr>
          <w:szCs w:val="32"/>
          <w:lang w:eastAsia="en-US"/>
        </w:rPr>
        <w:t>Quand je relevai de mes couches</w:t>
      </w:r>
      <w:r>
        <w:rPr>
          <w:szCs w:val="32"/>
          <w:lang w:eastAsia="en-US"/>
        </w:rPr>
        <w:t xml:space="preserve">, </w:t>
      </w:r>
      <w:r w:rsidR="003148C9">
        <w:rPr>
          <w:szCs w:val="32"/>
          <w:lang w:eastAsia="en-US"/>
        </w:rPr>
        <w:t>le prix de mes bijoux était épuisé</w:t>
      </w:r>
      <w:r>
        <w:rPr>
          <w:szCs w:val="32"/>
          <w:lang w:eastAsia="en-US"/>
        </w:rPr>
        <w:t>.</w:t>
      </w:r>
    </w:p>
    <w:p w14:paraId="516956E1" w14:textId="77777777" w:rsidR="0046142F" w:rsidRDefault="0046142F" w:rsidP="0046142F">
      <w:pPr>
        <w:rPr>
          <w:szCs w:val="32"/>
          <w:lang w:eastAsia="en-US"/>
        </w:rPr>
      </w:pPr>
      <w:r>
        <w:rPr>
          <w:lang w:eastAsia="en-US"/>
        </w:rPr>
        <w:t>— </w:t>
      </w:r>
      <w:r w:rsidR="003148C9">
        <w:rPr>
          <w:szCs w:val="32"/>
          <w:lang w:eastAsia="en-US"/>
        </w:rPr>
        <w:t>Toi qui es fier</w:t>
      </w:r>
      <w:r>
        <w:rPr>
          <w:szCs w:val="32"/>
          <w:lang w:eastAsia="en-US"/>
        </w:rPr>
        <w:t xml:space="preserve">, </w:t>
      </w:r>
      <w:r w:rsidR="003148C9">
        <w:rPr>
          <w:szCs w:val="32"/>
          <w:lang w:eastAsia="en-US"/>
        </w:rPr>
        <w:t>mon Gabriel</w:t>
      </w:r>
      <w:r>
        <w:rPr>
          <w:szCs w:val="32"/>
          <w:lang w:eastAsia="en-US"/>
        </w:rPr>
        <w:t xml:space="preserve">, </w:t>
      </w:r>
      <w:r w:rsidR="003148C9">
        <w:rPr>
          <w:szCs w:val="32"/>
          <w:lang w:eastAsia="en-US"/>
        </w:rPr>
        <w:t>tu vas rougir de honte</w:t>
      </w:r>
      <w:r>
        <w:rPr>
          <w:szCs w:val="32"/>
          <w:lang w:eastAsia="en-US"/>
        </w:rPr>
        <w:t xml:space="preserve">. </w:t>
      </w:r>
      <w:r w:rsidR="003148C9">
        <w:rPr>
          <w:szCs w:val="32"/>
          <w:lang w:eastAsia="en-US"/>
        </w:rPr>
        <w:t>Ta mère fut obligée</w:t>
      </w:r>
      <w:r>
        <w:rPr>
          <w:szCs w:val="32"/>
          <w:lang w:eastAsia="en-US"/>
        </w:rPr>
        <w:t xml:space="preserve">, </w:t>
      </w:r>
      <w:r w:rsidR="003148C9">
        <w:rPr>
          <w:szCs w:val="32"/>
          <w:lang w:eastAsia="en-US"/>
        </w:rPr>
        <w:t>un soir</w:t>
      </w:r>
      <w:r>
        <w:rPr>
          <w:szCs w:val="32"/>
          <w:lang w:eastAsia="en-US"/>
        </w:rPr>
        <w:t xml:space="preserve">, </w:t>
      </w:r>
      <w:r w:rsidR="003148C9">
        <w:rPr>
          <w:szCs w:val="32"/>
          <w:lang w:eastAsia="en-US"/>
        </w:rPr>
        <w:t>à Toulouse</w:t>
      </w:r>
      <w:r>
        <w:rPr>
          <w:szCs w:val="32"/>
          <w:lang w:eastAsia="en-US"/>
        </w:rPr>
        <w:t xml:space="preserve">, </w:t>
      </w:r>
      <w:r w:rsidR="003148C9">
        <w:rPr>
          <w:szCs w:val="32"/>
          <w:lang w:eastAsia="en-US"/>
        </w:rPr>
        <w:t>pour avoir du pain</w:t>
      </w:r>
      <w:r>
        <w:rPr>
          <w:szCs w:val="32"/>
          <w:lang w:eastAsia="en-US"/>
        </w:rPr>
        <w:t xml:space="preserve">, </w:t>
      </w:r>
      <w:r w:rsidR="003148C9">
        <w:rPr>
          <w:szCs w:val="32"/>
          <w:lang w:eastAsia="en-US"/>
        </w:rPr>
        <w:t>de chanter dans la rue</w:t>
      </w:r>
      <w:r>
        <w:rPr>
          <w:szCs w:val="32"/>
          <w:lang w:eastAsia="en-US"/>
        </w:rPr>
        <w:t>…</w:t>
      </w:r>
    </w:p>
    <w:p w14:paraId="497E85DF" w14:textId="116E596D" w:rsidR="0046142F" w:rsidRDefault="0046142F" w:rsidP="0046142F">
      <w:pPr>
        <w:rPr>
          <w:lang w:eastAsia="en-US"/>
        </w:rPr>
      </w:pPr>
      <w:r>
        <w:rPr>
          <w:szCs w:val="32"/>
          <w:lang w:eastAsia="en-US"/>
        </w:rPr>
        <w:t>« </w:t>
      </w:r>
      <w:r w:rsidR="003148C9">
        <w:rPr>
          <w:szCs w:val="32"/>
          <w:lang w:eastAsia="en-US"/>
        </w:rPr>
        <w:t>Le pain qu</w:t>
      </w:r>
      <w:r>
        <w:rPr>
          <w:szCs w:val="32"/>
          <w:lang w:eastAsia="en-US"/>
        </w:rPr>
        <w:t>’</w:t>
      </w:r>
      <w:r w:rsidR="003148C9">
        <w:rPr>
          <w:szCs w:val="32"/>
          <w:lang w:eastAsia="en-US"/>
        </w:rPr>
        <w:t>elle mangeait</w:t>
      </w:r>
      <w:r>
        <w:rPr>
          <w:szCs w:val="32"/>
          <w:lang w:eastAsia="en-US"/>
        </w:rPr>
        <w:t xml:space="preserve">, </w:t>
      </w:r>
      <w:r w:rsidR="003148C9">
        <w:rPr>
          <w:szCs w:val="32"/>
          <w:lang w:eastAsia="en-US"/>
        </w:rPr>
        <w:t>c</w:t>
      </w:r>
      <w:r>
        <w:rPr>
          <w:szCs w:val="32"/>
          <w:lang w:eastAsia="en-US"/>
        </w:rPr>
        <w:t>’</w:t>
      </w:r>
      <w:r w:rsidR="003148C9">
        <w:rPr>
          <w:szCs w:val="32"/>
          <w:lang w:eastAsia="en-US"/>
        </w:rPr>
        <w:t>était le lait de son sein</w:t>
      </w:r>
      <w:r>
        <w:rPr>
          <w:szCs w:val="32"/>
          <w:lang w:eastAsia="en-US"/>
        </w:rPr>
        <w:t xml:space="preserve">, </w:t>
      </w:r>
      <w:r w:rsidR="003148C9">
        <w:rPr>
          <w:szCs w:val="32"/>
          <w:lang w:eastAsia="en-US"/>
        </w:rPr>
        <w:t>c</w:t>
      </w:r>
      <w:r>
        <w:rPr>
          <w:szCs w:val="32"/>
          <w:lang w:eastAsia="en-US"/>
        </w:rPr>
        <w:t>’</w:t>
      </w:r>
      <w:r w:rsidR="003148C9">
        <w:rPr>
          <w:szCs w:val="32"/>
          <w:lang w:eastAsia="en-US"/>
        </w:rPr>
        <w:t>était la vie de son fils et de sa fille</w:t>
      </w:r>
      <w:r>
        <w:rPr>
          <w:szCs w:val="32"/>
          <w:lang w:eastAsia="en-US"/>
        </w:rPr>
        <w:t> !… »</w:t>
      </w:r>
    </w:p>
    <w:p w14:paraId="40C8BB4A" w14:textId="77777777" w:rsidR="0046142F" w:rsidRDefault="003148C9" w:rsidP="0046142F">
      <w:pPr>
        <w:rPr>
          <w:szCs w:val="32"/>
          <w:lang w:eastAsia="en-US"/>
        </w:rPr>
      </w:pPr>
      <w:r>
        <w:rPr>
          <w:szCs w:val="32"/>
          <w:lang w:eastAsia="en-US"/>
        </w:rPr>
        <w:t>Gabriel était touché au cœur</w:t>
      </w:r>
      <w:r w:rsidR="0046142F">
        <w:rPr>
          <w:szCs w:val="32"/>
          <w:lang w:eastAsia="en-US"/>
        </w:rPr>
        <w:t>.</w:t>
      </w:r>
    </w:p>
    <w:p w14:paraId="13C2FDCA" w14:textId="77777777" w:rsidR="0046142F" w:rsidRDefault="0046142F" w:rsidP="0046142F">
      <w:pPr>
        <w:rPr>
          <w:szCs w:val="32"/>
          <w:lang w:eastAsia="en-US"/>
        </w:rPr>
      </w:pPr>
      <w:r>
        <w:rPr>
          <w:lang w:eastAsia="en-US"/>
        </w:rPr>
        <w:t>— </w:t>
      </w:r>
      <w:r w:rsidR="003148C9">
        <w:rPr>
          <w:szCs w:val="32"/>
          <w:lang w:eastAsia="en-US"/>
        </w:rPr>
        <w:t>Je suis fier</w:t>
      </w:r>
      <w:r>
        <w:rPr>
          <w:szCs w:val="32"/>
          <w:lang w:eastAsia="en-US"/>
        </w:rPr>
        <w:t xml:space="preserve">, </w:t>
      </w:r>
      <w:r w:rsidR="003148C9">
        <w:rPr>
          <w:szCs w:val="32"/>
          <w:lang w:eastAsia="en-US"/>
        </w:rPr>
        <w:t>dit-il</w:t>
      </w:r>
      <w:r>
        <w:rPr>
          <w:szCs w:val="32"/>
          <w:lang w:eastAsia="en-US"/>
        </w:rPr>
        <w:t xml:space="preserve">, </w:t>
      </w:r>
      <w:r w:rsidR="003148C9">
        <w:rPr>
          <w:szCs w:val="32"/>
          <w:lang w:eastAsia="en-US"/>
        </w:rPr>
        <w:t>mais je ne rougis pas de honte</w:t>
      </w:r>
      <w:r>
        <w:rPr>
          <w:szCs w:val="32"/>
          <w:lang w:eastAsia="en-US"/>
        </w:rPr>
        <w:t xml:space="preserve">… </w:t>
      </w:r>
      <w:r w:rsidR="003148C9">
        <w:rPr>
          <w:szCs w:val="32"/>
          <w:lang w:eastAsia="en-US"/>
        </w:rPr>
        <w:t>c</w:t>
      </w:r>
      <w:r>
        <w:rPr>
          <w:szCs w:val="32"/>
          <w:lang w:eastAsia="en-US"/>
        </w:rPr>
        <w:t>’</w:t>
      </w:r>
      <w:r w:rsidR="003148C9">
        <w:rPr>
          <w:szCs w:val="32"/>
          <w:lang w:eastAsia="en-US"/>
        </w:rPr>
        <w:t xml:space="preserve">est de </w:t>
      </w:r>
      <w:r w:rsidR="003148C9">
        <w:rPr>
          <w:szCs w:val="32"/>
          <w:lang w:eastAsia="en-US"/>
        </w:rPr>
        <w:t>l</w:t>
      </w:r>
      <w:r>
        <w:rPr>
          <w:szCs w:val="32"/>
          <w:lang w:eastAsia="en-US"/>
        </w:rPr>
        <w:t>’</w:t>
      </w:r>
      <w:r w:rsidR="003148C9">
        <w:rPr>
          <w:szCs w:val="32"/>
          <w:lang w:eastAsia="en-US"/>
        </w:rPr>
        <w:t>orgueil que j</w:t>
      </w:r>
      <w:r>
        <w:rPr>
          <w:szCs w:val="32"/>
          <w:lang w:eastAsia="en-US"/>
        </w:rPr>
        <w:t>’</w:t>
      </w:r>
      <w:r w:rsidR="003148C9">
        <w:rPr>
          <w:szCs w:val="32"/>
          <w:lang w:eastAsia="en-US"/>
        </w:rPr>
        <w:t>ai en songeant que vous êtes ma mère</w:t>
      </w:r>
      <w:r>
        <w:rPr>
          <w:szCs w:val="32"/>
          <w:lang w:eastAsia="en-US"/>
        </w:rPr>
        <w:t> !</w:t>
      </w:r>
    </w:p>
    <w:p w14:paraId="17A67926" w14:textId="77777777" w:rsidR="0046142F" w:rsidRDefault="003148C9" w:rsidP="0046142F">
      <w:pPr>
        <w:rPr>
          <w:szCs w:val="32"/>
          <w:lang w:eastAsia="en-US"/>
        </w:rPr>
      </w:pPr>
      <w:r>
        <w:rPr>
          <w:szCs w:val="32"/>
          <w:lang w:eastAsia="en-US"/>
        </w:rPr>
        <w:t>Lucienne le remercia du regard et colla ses lèvres sur la main de madame de Marans</w:t>
      </w:r>
      <w:r w:rsidR="0046142F">
        <w:rPr>
          <w:szCs w:val="32"/>
          <w:lang w:eastAsia="en-US"/>
        </w:rPr>
        <w:t>.</w:t>
      </w:r>
    </w:p>
    <w:p w14:paraId="6AC019FC" w14:textId="7F6FEE51" w:rsidR="0046142F" w:rsidRDefault="0046142F" w:rsidP="0046142F">
      <w:pPr>
        <w:rPr>
          <w:szCs w:val="32"/>
          <w:lang w:eastAsia="en-US"/>
        </w:rPr>
      </w:pPr>
      <w:r>
        <w:rPr>
          <w:lang w:eastAsia="en-US"/>
        </w:rPr>
        <w:t>— </w:t>
      </w:r>
      <w:r w:rsidR="003148C9">
        <w:rPr>
          <w:szCs w:val="32"/>
          <w:lang w:eastAsia="en-US"/>
        </w:rPr>
        <w:t>Dieu m</w:t>
      </w:r>
      <w:r>
        <w:rPr>
          <w:szCs w:val="32"/>
          <w:lang w:eastAsia="en-US"/>
        </w:rPr>
        <w:t>’</w:t>
      </w:r>
      <w:r w:rsidR="003148C9">
        <w:rPr>
          <w:szCs w:val="32"/>
          <w:lang w:eastAsia="en-US"/>
        </w:rPr>
        <w:t>avait donné une belle voix</w:t>
      </w:r>
      <w:r>
        <w:rPr>
          <w:szCs w:val="32"/>
          <w:lang w:eastAsia="en-US"/>
        </w:rPr>
        <w:t xml:space="preserve">, </w:t>
      </w:r>
      <w:r w:rsidR="003148C9">
        <w:rPr>
          <w:szCs w:val="32"/>
          <w:lang w:eastAsia="en-US"/>
        </w:rPr>
        <w:t>poursuivit Berthe</w:t>
      </w:r>
      <w:r w:rsidR="00822402">
        <w:rPr>
          <w:szCs w:val="32"/>
          <w:lang w:eastAsia="en-US"/>
        </w:rPr>
        <w:t> ;</w:t>
      </w:r>
      <w:r>
        <w:rPr>
          <w:szCs w:val="32"/>
          <w:lang w:eastAsia="en-US"/>
        </w:rPr>
        <w:t xml:space="preserve"> </w:t>
      </w:r>
      <w:r w:rsidR="003148C9">
        <w:rPr>
          <w:szCs w:val="32"/>
          <w:lang w:eastAsia="en-US"/>
        </w:rPr>
        <w:t>quand j</w:t>
      </w:r>
      <w:r>
        <w:rPr>
          <w:szCs w:val="32"/>
          <w:lang w:eastAsia="en-US"/>
        </w:rPr>
        <w:t>’</w:t>
      </w:r>
      <w:r w:rsidR="003148C9">
        <w:rPr>
          <w:szCs w:val="32"/>
          <w:lang w:eastAsia="en-US"/>
        </w:rPr>
        <w:t>eus fini de chanter</w:t>
      </w:r>
      <w:r>
        <w:rPr>
          <w:szCs w:val="32"/>
          <w:lang w:eastAsia="en-US"/>
        </w:rPr>
        <w:t xml:space="preserve">, </w:t>
      </w:r>
      <w:r w:rsidR="003148C9">
        <w:rPr>
          <w:szCs w:val="32"/>
          <w:lang w:eastAsia="en-US"/>
        </w:rPr>
        <w:t>un homme vint à moi et me dit</w:t>
      </w:r>
      <w:r>
        <w:rPr>
          <w:szCs w:val="32"/>
          <w:lang w:eastAsia="en-US"/>
        </w:rPr>
        <w:t> :</w:t>
      </w:r>
    </w:p>
    <w:p w14:paraId="4A93CBF2" w14:textId="77777777" w:rsidR="0046142F" w:rsidRDefault="0046142F" w:rsidP="0046142F">
      <w:pPr>
        <w:rPr>
          <w:szCs w:val="32"/>
          <w:lang w:eastAsia="en-US"/>
        </w:rPr>
      </w:pPr>
      <w:r>
        <w:rPr>
          <w:lang w:eastAsia="en-US"/>
        </w:rPr>
        <w:lastRenderedPageBreak/>
        <w:t>« — </w:t>
      </w:r>
      <w:r w:rsidR="003148C9">
        <w:rPr>
          <w:szCs w:val="32"/>
          <w:lang w:eastAsia="en-US"/>
        </w:rPr>
        <w:t>Petite</w:t>
      </w:r>
      <w:r>
        <w:rPr>
          <w:szCs w:val="32"/>
          <w:lang w:eastAsia="en-US"/>
        </w:rPr>
        <w:t xml:space="preserve">, </w:t>
      </w:r>
      <w:r w:rsidR="003148C9">
        <w:rPr>
          <w:szCs w:val="32"/>
          <w:lang w:eastAsia="en-US"/>
        </w:rPr>
        <w:t>j</w:t>
      </w:r>
      <w:r>
        <w:rPr>
          <w:szCs w:val="32"/>
          <w:lang w:eastAsia="en-US"/>
        </w:rPr>
        <w:t>’</w:t>
      </w:r>
      <w:r w:rsidR="003148C9">
        <w:rPr>
          <w:szCs w:val="32"/>
          <w:lang w:eastAsia="en-US"/>
        </w:rPr>
        <w:t>ai une troupe ambulante</w:t>
      </w:r>
      <w:r>
        <w:rPr>
          <w:szCs w:val="32"/>
          <w:lang w:eastAsia="en-US"/>
        </w:rPr>
        <w:t xml:space="preserve"> ; </w:t>
      </w:r>
      <w:r w:rsidR="003148C9">
        <w:rPr>
          <w:szCs w:val="32"/>
          <w:lang w:eastAsia="en-US"/>
        </w:rPr>
        <w:t>si tu veux venir avec moi</w:t>
      </w:r>
      <w:r>
        <w:rPr>
          <w:szCs w:val="32"/>
          <w:lang w:eastAsia="en-US"/>
        </w:rPr>
        <w:t xml:space="preserve">, </w:t>
      </w:r>
      <w:r w:rsidR="003148C9">
        <w:rPr>
          <w:szCs w:val="32"/>
          <w:lang w:eastAsia="en-US"/>
        </w:rPr>
        <w:t>je renverrai ma femme</w:t>
      </w:r>
      <w:r>
        <w:rPr>
          <w:szCs w:val="32"/>
          <w:lang w:eastAsia="en-US"/>
        </w:rPr>
        <w:t xml:space="preserve">, </w:t>
      </w:r>
      <w:r w:rsidR="003148C9">
        <w:rPr>
          <w:szCs w:val="32"/>
          <w:lang w:eastAsia="en-US"/>
        </w:rPr>
        <w:t>et toi</w:t>
      </w:r>
      <w:r>
        <w:rPr>
          <w:szCs w:val="32"/>
          <w:lang w:eastAsia="en-US"/>
        </w:rPr>
        <w:t xml:space="preserve">, </w:t>
      </w:r>
      <w:r w:rsidR="003148C9">
        <w:rPr>
          <w:szCs w:val="32"/>
          <w:lang w:eastAsia="en-US"/>
        </w:rPr>
        <w:t>tu mettras tes marmots à l</w:t>
      </w:r>
      <w:r>
        <w:rPr>
          <w:szCs w:val="32"/>
          <w:lang w:eastAsia="en-US"/>
        </w:rPr>
        <w:t>’</w:t>
      </w:r>
      <w:r w:rsidR="003148C9">
        <w:rPr>
          <w:szCs w:val="32"/>
          <w:lang w:eastAsia="en-US"/>
        </w:rPr>
        <w:t>hôpital</w:t>
      </w:r>
      <w:r>
        <w:rPr>
          <w:szCs w:val="32"/>
          <w:lang w:eastAsia="en-US"/>
        </w:rPr>
        <w:t xml:space="preserve">… </w:t>
      </w:r>
      <w:r w:rsidR="003148C9">
        <w:rPr>
          <w:szCs w:val="32"/>
          <w:lang w:eastAsia="en-US"/>
        </w:rPr>
        <w:t>Comme ça</w:t>
      </w:r>
      <w:r>
        <w:rPr>
          <w:szCs w:val="32"/>
          <w:lang w:eastAsia="en-US"/>
        </w:rPr>
        <w:t xml:space="preserve">, </w:t>
      </w:r>
      <w:r w:rsidR="003148C9">
        <w:rPr>
          <w:szCs w:val="32"/>
          <w:lang w:eastAsia="en-US"/>
        </w:rPr>
        <w:t>nous serons libres</w:t>
      </w:r>
      <w:r>
        <w:rPr>
          <w:szCs w:val="32"/>
          <w:lang w:eastAsia="en-US"/>
        </w:rPr>
        <w:t>.</w:t>
      </w:r>
    </w:p>
    <w:p w14:paraId="67B9D874" w14:textId="77777777" w:rsidR="0046142F" w:rsidRDefault="0046142F" w:rsidP="0046142F">
      <w:pPr>
        <w:rPr>
          <w:szCs w:val="32"/>
          <w:lang w:eastAsia="en-US"/>
        </w:rPr>
      </w:pPr>
      <w:r>
        <w:rPr>
          <w:szCs w:val="32"/>
          <w:lang w:eastAsia="en-US"/>
        </w:rPr>
        <w:t>« </w:t>
      </w:r>
      <w:r w:rsidR="003148C9">
        <w:rPr>
          <w:szCs w:val="32"/>
          <w:lang w:eastAsia="en-US"/>
        </w:rPr>
        <w:t>Je vous embrassai</w:t>
      </w:r>
      <w:r>
        <w:rPr>
          <w:szCs w:val="32"/>
          <w:lang w:eastAsia="en-US"/>
        </w:rPr>
        <w:t xml:space="preserve">, </w:t>
      </w:r>
      <w:r w:rsidR="003148C9">
        <w:rPr>
          <w:szCs w:val="32"/>
          <w:lang w:eastAsia="en-US"/>
        </w:rPr>
        <w:t>mes pauvres anges</w:t>
      </w:r>
      <w:r>
        <w:rPr>
          <w:szCs w:val="32"/>
          <w:lang w:eastAsia="en-US"/>
        </w:rPr>
        <w:t xml:space="preserve">. </w:t>
      </w:r>
      <w:r w:rsidR="003148C9">
        <w:rPr>
          <w:szCs w:val="32"/>
          <w:lang w:eastAsia="en-US"/>
        </w:rPr>
        <w:t>J</w:t>
      </w:r>
      <w:r>
        <w:rPr>
          <w:szCs w:val="32"/>
          <w:lang w:eastAsia="en-US"/>
        </w:rPr>
        <w:t>’</w:t>
      </w:r>
      <w:r w:rsidR="003148C9">
        <w:rPr>
          <w:szCs w:val="32"/>
          <w:lang w:eastAsia="en-US"/>
        </w:rPr>
        <w:t xml:space="preserve">avais </w:t>
      </w:r>
      <w:proofErr w:type="spellStart"/>
      <w:r w:rsidR="003148C9">
        <w:rPr>
          <w:szCs w:val="32"/>
          <w:lang w:eastAsia="en-US"/>
        </w:rPr>
        <w:t>grand</w:t>
      </w:r>
      <w:r>
        <w:rPr>
          <w:szCs w:val="32"/>
          <w:lang w:eastAsia="en-US"/>
        </w:rPr>
        <w:t>’</w:t>
      </w:r>
      <w:r w:rsidR="003148C9">
        <w:rPr>
          <w:szCs w:val="32"/>
          <w:lang w:eastAsia="en-US"/>
        </w:rPr>
        <w:t>peine</w:t>
      </w:r>
      <w:proofErr w:type="spellEnd"/>
      <w:r w:rsidR="003148C9">
        <w:rPr>
          <w:szCs w:val="32"/>
          <w:lang w:eastAsia="en-US"/>
        </w:rPr>
        <w:t xml:space="preserve"> à vous porter tous deux</w:t>
      </w:r>
      <w:r>
        <w:rPr>
          <w:szCs w:val="32"/>
          <w:lang w:eastAsia="en-US"/>
        </w:rPr>
        <w:t xml:space="preserve">. </w:t>
      </w:r>
      <w:r w:rsidR="003148C9">
        <w:rPr>
          <w:szCs w:val="32"/>
          <w:lang w:eastAsia="en-US"/>
        </w:rPr>
        <w:t>Mais les paroles de cet homme</w:t>
      </w:r>
      <w:r>
        <w:rPr>
          <w:szCs w:val="32"/>
          <w:lang w:eastAsia="en-US"/>
        </w:rPr>
        <w:t xml:space="preserve">, </w:t>
      </w:r>
      <w:r w:rsidR="003148C9">
        <w:rPr>
          <w:szCs w:val="32"/>
          <w:lang w:eastAsia="en-US"/>
        </w:rPr>
        <w:t>en me montrant la possibilité d</w:t>
      </w:r>
      <w:r>
        <w:rPr>
          <w:szCs w:val="32"/>
          <w:lang w:eastAsia="en-US"/>
        </w:rPr>
        <w:t>’</w:t>
      </w:r>
      <w:r w:rsidR="003148C9">
        <w:rPr>
          <w:szCs w:val="32"/>
          <w:lang w:eastAsia="en-US"/>
        </w:rPr>
        <w:t>une séparation</w:t>
      </w:r>
      <w:r>
        <w:rPr>
          <w:szCs w:val="32"/>
          <w:lang w:eastAsia="en-US"/>
        </w:rPr>
        <w:t xml:space="preserve">, </w:t>
      </w:r>
      <w:r w:rsidR="003148C9">
        <w:rPr>
          <w:szCs w:val="32"/>
          <w:lang w:eastAsia="en-US"/>
        </w:rPr>
        <w:t>me faisaient vous adorer mieux</w:t>
      </w:r>
      <w:r>
        <w:rPr>
          <w:szCs w:val="32"/>
          <w:lang w:eastAsia="en-US"/>
        </w:rPr>
        <w:t>.</w:t>
      </w:r>
    </w:p>
    <w:p w14:paraId="42BC4E8A" w14:textId="77777777" w:rsidR="0046142F" w:rsidRDefault="0046142F" w:rsidP="0046142F">
      <w:pPr>
        <w:rPr>
          <w:szCs w:val="32"/>
          <w:lang w:eastAsia="en-US"/>
        </w:rPr>
      </w:pPr>
      <w:r>
        <w:rPr>
          <w:szCs w:val="32"/>
          <w:lang w:eastAsia="en-US"/>
        </w:rPr>
        <w:t>« </w:t>
      </w:r>
      <w:r w:rsidR="003148C9">
        <w:rPr>
          <w:szCs w:val="32"/>
          <w:lang w:eastAsia="en-US"/>
        </w:rPr>
        <w:t>Perdre mon pauvre trésor</w:t>
      </w:r>
      <w:r>
        <w:rPr>
          <w:szCs w:val="32"/>
          <w:lang w:eastAsia="en-US"/>
        </w:rPr>
        <w:t xml:space="preserve"> ! </w:t>
      </w:r>
      <w:r w:rsidR="003148C9">
        <w:rPr>
          <w:szCs w:val="32"/>
          <w:lang w:eastAsia="en-US"/>
        </w:rPr>
        <w:t>mon Gabriel ma Lucienne</w:t>
      </w:r>
      <w:r>
        <w:rPr>
          <w:szCs w:val="32"/>
          <w:lang w:eastAsia="en-US"/>
        </w:rPr>
        <w:t xml:space="preserve"> ! </w:t>
      </w:r>
      <w:r w:rsidR="003148C9">
        <w:rPr>
          <w:szCs w:val="32"/>
          <w:lang w:eastAsia="en-US"/>
        </w:rPr>
        <w:t>ses enfants</w:t>
      </w:r>
      <w:r>
        <w:rPr>
          <w:szCs w:val="32"/>
          <w:lang w:eastAsia="en-US"/>
        </w:rPr>
        <w:t xml:space="preserve">, </w:t>
      </w:r>
      <w:r w:rsidR="003148C9">
        <w:rPr>
          <w:szCs w:val="32"/>
          <w:lang w:eastAsia="en-US"/>
        </w:rPr>
        <w:t>à celui dont j</w:t>
      </w:r>
      <w:r>
        <w:rPr>
          <w:szCs w:val="32"/>
          <w:lang w:eastAsia="en-US"/>
        </w:rPr>
        <w:t>’</w:t>
      </w:r>
      <w:r w:rsidR="003148C9">
        <w:rPr>
          <w:szCs w:val="32"/>
          <w:lang w:eastAsia="en-US"/>
        </w:rPr>
        <w:t>idolâtrais le souvenir</w:t>
      </w:r>
      <w:r>
        <w:rPr>
          <w:szCs w:val="32"/>
          <w:lang w:eastAsia="en-US"/>
        </w:rPr>
        <w:t> !</w:t>
      </w:r>
    </w:p>
    <w:p w14:paraId="0FC21526" w14:textId="77777777" w:rsidR="0046142F" w:rsidRDefault="0046142F" w:rsidP="0046142F">
      <w:pPr>
        <w:rPr>
          <w:szCs w:val="32"/>
          <w:lang w:eastAsia="en-US"/>
        </w:rPr>
      </w:pPr>
      <w:r>
        <w:rPr>
          <w:szCs w:val="32"/>
          <w:lang w:eastAsia="en-US"/>
        </w:rPr>
        <w:t>« </w:t>
      </w:r>
      <w:r w:rsidR="003148C9">
        <w:rPr>
          <w:szCs w:val="32"/>
          <w:lang w:eastAsia="en-US"/>
        </w:rPr>
        <w:t>Quand l</w:t>
      </w:r>
      <w:r>
        <w:rPr>
          <w:szCs w:val="32"/>
          <w:lang w:eastAsia="en-US"/>
        </w:rPr>
        <w:t>’</w:t>
      </w:r>
      <w:r w:rsidR="003148C9">
        <w:rPr>
          <w:szCs w:val="32"/>
          <w:lang w:eastAsia="en-US"/>
        </w:rPr>
        <w:t>homme me vit vous embrasser</w:t>
      </w:r>
      <w:r>
        <w:rPr>
          <w:szCs w:val="32"/>
          <w:lang w:eastAsia="en-US"/>
        </w:rPr>
        <w:t xml:space="preserve">, </w:t>
      </w:r>
      <w:r w:rsidR="003148C9">
        <w:rPr>
          <w:szCs w:val="32"/>
          <w:lang w:eastAsia="en-US"/>
        </w:rPr>
        <w:t>il reprit</w:t>
      </w:r>
      <w:r>
        <w:rPr>
          <w:szCs w:val="32"/>
          <w:lang w:eastAsia="en-US"/>
        </w:rPr>
        <w:t> :</w:t>
      </w:r>
    </w:p>
    <w:p w14:paraId="7E155BEE" w14:textId="77777777" w:rsidR="0046142F" w:rsidRDefault="0046142F" w:rsidP="0046142F">
      <w:pPr>
        <w:rPr>
          <w:szCs w:val="32"/>
          <w:lang w:eastAsia="en-US"/>
        </w:rPr>
      </w:pPr>
      <w:r>
        <w:rPr>
          <w:lang w:eastAsia="en-US"/>
        </w:rPr>
        <w:t>« — </w:t>
      </w:r>
      <w:r w:rsidR="003148C9">
        <w:rPr>
          <w:szCs w:val="32"/>
          <w:lang w:eastAsia="en-US"/>
        </w:rPr>
        <w:t>Tiens</w:t>
      </w:r>
      <w:r>
        <w:rPr>
          <w:szCs w:val="32"/>
          <w:lang w:eastAsia="en-US"/>
        </w:rPr>
        <w:t xml:space="preserve"> ! </w:t>
      </w:r>
      <w:r w:rsidR="003148C9">
        <w:rPr>
          <w:szCs w:val="32"/>
          <w:lang w:eastAsia="en-US"/>
        </w:rPr>
        <w:t>tiens</w:t>
      </w:r>
      <w:r>
        <w:rPr>
          <w:szCs w:val="32"/>
          <w:lang w:eastAsia="en-US"/>
        </w:rPr>
        <w:t xml:space="preserve"> ! </w:t>
      </w:r>
      <w:r w:rsidR="003148C9">
        <w:rPr>
          <w:szCs w:val="32"/>
          <w:lang w:eastAsia="en-US"/>
        </w:rPr>
        <w:t>elle les aime</w:t>
      </w:r>
      <w:r>
        <w:rPr>
          <w:szCs w:val="32"/>
          <w:lang w:eastAsia="en-US"/>
        </w:rPr>
        <w:t xml:space="preserve">, </w:t>
      </w:r>
      <w:r w:rsidR="003148C9">
        <w:rPr>
          <w:szCs w:val="32"/>
          <w:lang w:eastAsia="en-US"/>
        </w:rPr>
        <w:t>à ce qu</w:t>
      </w:r>
      <w:r>
        <w:rPr>
          <w:szCs w:val="32"/>
          <w:lang w:eastAsia="en-US"/>
        </w:rPr>
        <w:t>’</w:t>
      </w:r>
      <w:r w:rsidR="003148C9">
        <w:rPr>
          <w:szCs w:val="32"/>
          <w:lang w:eastAsia="en-US"/>
        </w:rPr>
        <w:t>il paraît</w:t>
      </w:r>
      <w:r>
        <w:rPr>
          <w:szCs w:val="32"/>
          <w:lang w:eastAsia="en-US"/>
        </w:rPr>
        <w:t xml:space="preserve">, </w:t>
      </w:r>
      <w:r w:rsidR="003148C9">
        <w:rPr>
          <w:szCs w:val="32"/>
          <w:lang w:eastAsia="en-US"/>
        </w:rPr>
        <w:t>ses mioches</w:t>
      </w:r>
      <w:r>
        <w:rPr>
          <w:szCs w:val="32"/>
          <w:lang w:eastAsia="en-US"/>
        </w:rPr>
        <w:t xml:space="preserve"> !… </w:t>
      </w:r>
      <w:r w:rsidR="003148C9">
        <w:rPr>
          <w:szCs w:val="32"/>
          <w:lang w:eastAsia="en-US"/>
        </w:rPr>
        <w:t>Eh bien</w:t>
      </w:r>
      <w:r>
        <w:rPr>
          <w:szCs w:val="32"/>
          <w:lang w:eastAsia="en-US"/>
        </w:rPr>
        <w:t xml:space="preserve">, </w:t>
      </w:r>
      <w:r w:rsidR="003148C9">
        <w:rPr>
          <w:szCs w:val="32"/>
          <w:lang w:eastAsia="en-US"/>
        </w:rPr>
        <w:t>la petite mère</w:t>
      </w:r>
      <w:r>
        <w:rPr>
          <w:szCs w:val="32"/>
          <w:lang w:eastAsia="en-US"/>
        </w:rPr>
        <w:t xml:space="preserve">, </w:t>
      </w:r>
      <w:r w:rsidR="003148C9">
        <w:rPr>
          <w:szCs w:val="32"/>
          <w:lang w:eastAsia="en-US"/>
        </w:rPr>
        <w:t>ça n</w:t>
      </w:r>
      <w:r>
        <w:rPr>
          <w:szCs w:val="32"/>
          <w:lang w:eastAsia="en-US"/>
        </w:rPr>
        <w:t>’</w:t>
      </w:r>
      <w:r w:rsidR="003148C9">
        <w:rPr>
          <w:szCs w:val="32"/>
          <w:lang w:eastAsia="en-US"/>
        </w:rPr>
        <w:t>est pas défendu</w:t>
      </w:r>
      <w:r>
        <w:rPr>
          <w:szCs w:val="32"/>
          <w:lang w:eastAsia="en-US"/>
        </w:rPr>
        <w:t xml:space="preserve">… </w:t>
      </w:r>
      <w:r w:rsidR="003148C9">
        <w:rPr>
          <w:szCs w:val="32"/>
          <w:lang w:eastAsia="en-US"/>
        </w:rPr>
        <w:t>garde tes bambins</w:t>
      </w:r>
      <w:r>
        <w:rPr>
          <w:szCs w:val="32"/>
          <w:lang w:eastAsia="en-US"/>
        </w:rPr>
        <w:t xml:space="preserve">, </w:t>
      </w:r>
      <w:r w:rsidR="003148C9">
        <w:rPr>
          <w:szCs w:val="32"/>
          <w:lang w:eastAsia="en-US"/>
        </w:rPr>
        <w:t>moi je garderai ma femme</w:t>
      </w:r>
      <w:r>
        <w:rPr>
          <w:szCs w:val="32"/>
          <w:lang w:eastAsia="en-US"/>
        </w:rPr>
        <w:t xml:space="preserve">… </w:t>
      </w:r>
      <w:r w:rsidR="003148C9">
        <w:rPr>
          <w:szCs w:val="32"/>
          <w:lang w:eastAsia="en-US"/>
        </w:rPr>
        <w:t>Tu chanteras</w:t>
      </w:r>
      <w:r>
        <w:rPr>
          <w:szCs w:val="32"/>
          <w:lang w:eastAsia="en-US"/>
        </w:rPr>
        <w:t xml:space="preserve">, </w:t>
      </w:r>
      <w:r w:rsidR="003148C9">
        <w:rPr>
          <w:szCs w:val="32"/>
          <w:lang w:eastAsia="en-US"/>
        </w:rPr>
        <w:t>et je nourrirai tout le monde</w:t>
      </w:r>
      <w:r>
        <w:rPr>
          <w:szCs w:val="32"/>
          <w:lang w:eastAsia="en-US"/>
        </w:rPr>
        <w:t>.</w:t>
      </w:r>
    </w:p>
    <w:p w14:paraId="02F63587" w14:textId="23B1FBCB" w:rsidR="0046142F" w:rsidRDefault="0046142F" w:rsidP="0046142F">
      <w:pPr>
        <w:rPr>
          <w:lang w:eastAsia="en-US"/>
        </w:rPr>
      </w:pPr>
      <w:r>
        <w:rPr>
          <w:szCs w:val="32"/>
          <w:lang w:eastAsia="en-US"/>
        </w:rPr>
        <w:t>« </w:t>
      </w:r>
      <w:r w:rsidR="003148C9">
        <w:rPr>
          <w:szCs w:val="32"/>
          <w:lang w:eastAsia="en-US"/>
        </w:rPr>
        <w:t>J</w:t>
      </w:r>
      <w:r>
        <w:rPr>
          <w:szCs w:val="32"/>
          <w:lang w:eastAsia="en-US"/>
        </w:rPr>
        <w:t>’</w:t>
      </w:r>
      <w:r w:rsidR="003148C9">
        <w:rPr>
          <w:szCs w:val="32"/>
          <w:lang w:eastAsia="en-US"/>
        </w:rPr>
        <w:t>acceptai</w:t>
      </w:r>
      <w:r>
        <w:rPr>
          <w:szCs w:val="32"/>
          <w:lang w:eastAsia="en-US"/>
        </w:rPr>
        <w:t>. »</w:t>
      </w:r>
    </w:p>
    <w:p w14:paraId="5D2BBEB1"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fit Gabriel</w:t>
      </w:r>
      <w:r>
        <w:rPr>
          <w:szCs w:val="32"/>
          <w:lang w:eastAsia="en-US"/>
        </w:rPr>
        <w:t>.</w:t>
      </w:r>
    </w:p>
    <w:p w14:paraId="091278A7" w14:textId="77777777" w:rsidR="0046142F" w:rsidRDefault="0046142F" w:rsidP="0046142F">
      <w:pPr>
        <w:rPr>
          <w:szCs w:val="32"/>
          <w:lang w:eastAsia="en-US"/>
        </w:rPr>
      </w:pPr>
      <w:r>
        <w:rPr>
          <w:lang w:eastAsia="en-US"/>
        </w:rPr>
        <w:t>— </w:t>
      </w:r>
      <w:r w:rsidR="003148C9">
        <w:rPr>
          <w:szCs w:val="32"/>
          <w:lang w:eastAsia="en-US"/>
        </w:rPr>
        <w:t>Chère et bonne mère</w:t>
      </w:r>
      <w:r>
        <w:rPr>
          <w:szCs w:val="32"/>
          <w:lang w:eastAsia="en-US"/>
        </w:rPr>
        <w:t xml:space="preserve"> !… </w:t>
      </w:r>
      <w:r w:rsidR="003148C9">
        <w:rPr>
          <w:szCs w:val="32"/>
          <w:lang w:eastAsia="en-US"/>
        </w:rPr>
        <w:t>murmura Lucienne dont les beaux yeux bleus se mouillaient</w:t>
      </w:r>
      <w:r>
        <w:rPr>
          <w:szCs w:val="32"/>
          <w:lang w:eastAsia="en-US"/>
        </w:rPr>
        <w:t>.</w:t>
      </w:r>
    </w:p>
    <w:p w14:paraId="5D8C0F51" w14:textId="77777777" w:rsidR="0046142F" w:rsidRDefault="003148C9" w:rsidP="0046142F">
      <w:pPr>
        <w:rPr>
          <w:szCs w:val="32"/>
          <w:lang w:eastAsia="en-US"/>
        </w:rPr>
      </w:pPr>
      <w:r>
        <w:rPr>
          <w:szCs w:val="32"/>
          <w:lang w:eastAsia="en-US"/>
        </w:rPr>
        <w:t>Madame de Marans avait un sourire</w:t>
      </w:r>
      <w:r w:rsidR="0046142F">
        <w:rPr>
          <w:szCs w:val="32"/>
          <w:lang w:eastAsia="en-US"/>
        </w:rPr>
        <w:t>.</w:t>
      </w:r>
    </w:p>
    <w:p w14:paraId="350B63A2"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étaient des gens grossiers</w:t>
      </w:r>
      <w:r>
        <w:rPr>
          <w:szCs w:val="32"/>
          <w:lang w:eastAsia="en-US"/>
        </w:rPr>
        <w:t xml:space="preserve">, </w:t>
      </w:r>
      <w:r w:rsidR="003148C9">
        <w:rPr>
          <w:szCs w:val="32"/>
          <w:lang w:eastAsia="en-US"/>
        </w:rPr>
        <w:t>dit-elle</w:t>
      </w:r>
      <w:r>
        <w:rPr>
          <w:szCs w:val="32"/>
          <w:lang w:eastAsia="en-US"/>
        </w:rPr>
        <w:t xml:space="preserve"> ; </w:t>
      </w:r>
      <w:r w:rsidR="003148C9">
        <w:rPr>
          <w:szCs w:val="32"/>
          <w:lang w:eastAsia="en-US"/>
        </w:rPr>
        <w:t>mais l</w:t>
      </w:r>
      <w:r>
        <w:rPr>
          <w:szCs w:val="32"/>
          <w:lang w:eastAsia="en-US"/>
        </w:rPr>
        <w:t>’</w:t>
      </w:r>
      <w:r w:rsidR="003148C9">
        <w:rPr>
          <w:szCs w:val="32"/>
          <w:lang w:eastAsia="en-US"/>
        </w:rPr>
        <w:t>homme tint parole</w:t>
      </w:r>
      <w:r>
        <w:rPr>
          <w:szCs w:val="32"/>
          <w:lang w:eastAsia="en-US"/>
        </w:rPr>
        <w:t xml:space="preserve">… </w:t>
      </w:r>
      <w:r w:rsidR="003148C9">
        <w:rPr>
          <w:szCs w:val="32"/>
          <w:lang w:eastAsia="en-US"/>
        </w:rPr>
        <w:t>il me nourrit</w:t>
      </w:r>
      <w:r>
        <w:rPr>
          <w:szCs w:val="32"/>
          <w:lang w:eastAsia="en-US"/>
        </w:rPr>
        <w:t xml:space="preserve">… </w:t>
      </w:r>
      <w:r w:rsidR="003148C9">
        <w:rPr>
          <w:szCs w:val="32"/>
          <w:lang w:eastAsia="en-US"/>
        </w:rPr>
        <w:t>et à la différence de certains directeurs mieux vêtus qui m</w:t>
      </w:r>
      <w:r>
        <w:rPr>
          <w:szCs w:val="32"/>
          <w:lang w:eastAsia="en-US"/>
        </w:rPr>
        <w:t>’</w:t>
      </w:r>
      <w:r w:rsidR="003148C9">
        <w:rPr>
          <w:szCs w:val="32"/>
          <w:lang w:eastAsia="en-US"/>
        </w:rPr>
        <w:t>ont engagée depuis</w:t>
      </w:r>
      <w:r>
        <w:rPr>
          <w:szCs w:val="32"/>
          <w:lang w:eastAsia="en-US"/>
        </w:rPr>
        <w:t xml:space="preserve">, </w:t>
      </w:r>
      <w:r w:rsidR="003148C9">
        <w:rPr>
          <w:szCs w:val="32"/>
          <w:lang w:eastAsia="en-US"/>
        </w:rPr>
        <w:t>il me respecta</w:t>
      </w:r>
      <w:r>
        <w:rPr>
          <w:szCs w:val="32"/>
          <w:lang w:eastAsia="en-US"/>
        </w:rPr>
        <w:t>.</w:t>
      </w:r>
    </w:p>
    <w:p w14:paraId="63F0440B" w14:textId="77777777" w:rsidR="0046142F" w:rsidRDefault="0046142F" w:rsidP="0046142F">
      <w:pPr>
        <w:rPr>
          <w:szCs w:val="32"/>
          <w:lang w:eastAsia="en-US"/>
        </w:rPr>
      </w:pPr>
      <w:r>
        <w:rPr>
          <w:szCs w:val="32"/>
          <w:lang w:eastAsia="en-US"/>
        </w:rPr>
        <w:t>« </w:t>
      </w:r>
      <w:r w:rsidR="003148C9">
        <w:rPr>
          <w:szCs w:val="32"/>
          <w:lang w:eastAsia="en-US"/>
        </w:rPr>
        <w:t>Je restai deux ans dans sa baraque roulante</w:t>
      </w:r>
      <w:r>
        <w:rPr>
          <w:szCs w:val="32"/>
          <w:lang w:eastAsia="en-US"/>
        </w:rPr>
        <w:t>.</w:t>
      </w:r>
    </w:p>
    <w:p w14:paraId="2D1B9F4B" w14:textId="77777777" w:rsidR="0046142F" w:rsidRDefault="0046142F" w:rsidP="0046142F">
      <w:pPr>
        <w:rPr>
          <w:szCs w:val="32"/>
          <w:lang w:eastAsia="en-US"/>
        </w:rPr>
      </w:pPr>
      <w:r>
        <w:rPr>
          <w:szCs w:val="32"/>
          <w:lang w:eastAsia="en-US"/>
        </w:rPr>
        <w:t>« </w:t>
      </w:r>
      <w:r w:rsidR="003148C9">
        <w:rPr>
          <w:szCs w:val="32"/>
          <w:lang w:eastAsia="en-US"/>
        </w:rPr>
        <w:t>Au bout de ce temps</w:t>
      </w:r>
      <w:r>
        <w:rPr>
          <w:szCs w:val="32"/>
          <w:lang w:eastAsia="en-US"/>
        </w:rPr>
        <w:t xml:space="preserve">, </w:t>
      </w:r>
      <w:r w:rsidR="003148C9">
        <w:rPr>
          <w:szCs w:val="32"/>
          <w:lang w:eastAsia="en-US"/>
        </w:rPr>
        <w:t>je débutai au théâtre de Strasbourg</w:t>
      </w:r>
      <w:r>
        <w:rPr>
          <w:szCs w:val="32"/>
          <w:lang w:eastAsia="en-US"/>
        </w:rPr>
        <w:t>.</w:t>
      </w:r>
    </w:p>
    <w:p w14:paraId="74DD6037" w14:textId="77777777" w:rsidR="0046142F" w:rsidRDefault="0046142F" w:rsidP="0046142F">
      <w:pPr>
        <w:rPr>
          <w:szCs w:val="32"/>
          <w:lang w:eastAsia="en-US"/>
        </w:rPr>
      </w:pPr>
      <w:r>
        <w:rPr>
          <w:szCs w:val="32"/>
          <w:lang w:eastAsia="en-US"/>
        </w:rPr>
        <w:lastRenderedPageBreak/>
        <w:t>« </w:t>
      </w:r>
      <w:r w:rsidR="003148C9">
        <w:rPr>
          <w:szCs w:val="32"/>
          <w:lang w:eastAsia="en-US"/>
        </w:rPr>
        <w:t>Il doit y avoir de grandes joies dans la vie d</w:t>
      </w:r>
      <w:r>
        <w:rPr>
          <w:szCs w:val="32"/>
          <w:lang w:eastAsia="en-US"/>
        </w:rPr>
        <w:t>’</w:t>
      </w:r>
      <w:r w:rsidR="003148C9">
        <w:rPr>
          <w:szCs w:val="32"/>
          <w:lang w:eastAsia="en-US"/>
        </w:rPr>
        <w:t>artiste</w:t>
      </w:r>
      <w:r>
        <w:rPr>
          <w:szCs w:val="32"/>
          <w:lang w:eastAsia="en-US"/>
        </w:rPr>
        <w:t xml:space="preserve">. </w:t>
      </w:r>
      <w:r w:rsidR="003148C9">
        <w:rPr>
          <w:szCs w:val="32"/>
          <w:lang w:eastAsia="en-US"/>
        </w:rPr>
        <w:t>Ces joies</w:t>
      </w:r>
      <w:r>
        <w:rPr>
          <w:szCs w:val="32"/>
          <w:lang w:eastAsia="en-US"/>
        </w:rPr>
        <w:t xml:space="preserve">, </w:t>
      </w:r>
      <w:r w:rsidR="003148C9">
        <w:rPr>
          <w:szCs w:val="32"/>
          <w:lang w:eastAsia="en-US"/>
        </w:rPr>
        <w:t>je ne les connais pas</w:t>
      </w:r>
      <w:r>
        <w:rPr>
          <w:szCs w:val="32"/>
          <w:lang w:eastAsia="en-US"/>
        </w:rPr>
        <w:t xml:space="preserve">. </w:t>
      </w:r>
      <w:r w:rsidR="003148C9">
        <w:rPr>
          <w:szCs w:val="32"/>
          <w:lang w:eastAsia="en-US"/>
        </w:rPr>
        <w:t>Les applaudissements me trouvaient indifférente</w:t>
      </w:r>
      <w:r>
        <w:rPr>
          <w:szCs w:val="32"/>
          <w:lang w:eastAsia="en-US"/>
        </w:rPr>
        <w:t xml:space="preserve">, </w:t>
      </w:r>
      <w:r w:rsidR="003148C9">
        <w:rPr>
          <w:szCs w:val="32"/>
          <w:lang w:eastAsia="en-US"/>
        </w:rPr>
        <w:t>et il me semblait déjà que ces bravos et ces fleurs prodigués insultaient à l</w:t>
      </w:r>
      <w:r>
        <w:rPr>
          <w:szCs w:val="32"/>
          <w:lang w:eastAsia="en-US"/>
        </w:rPr>
        <w:t>’</w:t>
      </w:r>
      <w:r w:rsidR="003148C9">
        <w:rPr>
          <w:szCs w:val="32"/>
          <w:lang w:eastAsia="en-US"/>
        </w:rPr>
        <w:t>honneur de mon fils et de ma fille</w:t>
      </w:r>
      <w:r>
        <w:rPr>
          <w:szCs w:val="32"/>
          <w:lang w:eastAsia="en-US"/>
        </w:rPr>
        <w:t>.</w:t>
      </w:r>
    </w:p>
    <w:p w14:paraId="692E9426" w14:textId="77777777" w:rsidR="0046142F" w:rsidRDefault="0046142F" w:rsidP="0046142F">
      <w:pPr>
        <w:rPr>
          <w:szCs w:val="32"/>
          <w:lang w:eastAsia="en-US"/>
        </w:rPr>
      </w:pPr>
      <w:r>
        <w:rPr>
          <w:szCs w:val="32"/>
          <w:lang w:eastAsia="en-US"/>
        </w:rPr>
        <w:t>« </w:t>
      </w:r>
      <w:r w:rsidR="003148C9">
        <w:rPr>
          <w:szCs w:val="32"/>
          <w:lang w:eastAsia="en-US"/>
        </w:rPr>
        <w:t>Je n</w:t>
      </w:r>
      <w:r>
        <w:rPr>
          <w:szCs w:val="32"/>
          <w:lang w:eastAsia="en-US"/>
        </w:rPr>
        <w:t>’</w:t>
      </w:r>
      <w:r w:rsidR="003148C9">
        <w:rPr>
          <w:szCs w:val="32"/>
          <w:lang w:eastAsia="en-US"/>
        </w:rPr>
        <w:t>étais pas artiste</w:t>
      </w:r>
      <w:r>
        <w:rPr>
          <w:szCs w:val="32"/>
          <w:lang w:eastAsia="en-US"/>
        </w:rPr>
        <w:t xml:space="preserve">, </w:t>
      </w:r>
      <w:r w:rsidR="003148C9">
        <w:rPr>
          <w:szCs w:val="32"/>
          <w:lang w:eastAsia="en-US"/>
        </w:rPr>
        <w:t>j</w:t>
      </w:r>
      <w:r>
        <w:rPr>
          <w:szCs w:val="32"/>
          <w:lang w:eastAsia="en-US"/>
        </w:rPr>
        <w:t>’</w:t>
      </w:r>
      <w:r w:rsidR="003148C9">
        <w:rPr>
          <w:szCs w:val="32"/>
          <w:lang w:eastAsia="en-US"/>
        </w:rPr>
        <w:t>étais mère</w:t>
      </w:r>
      <w:r>
        <w:rPr>
          <w:szCs w:val="32"/>
          <w:lang w:eastAsia="en-US"/>
        </w:rPr>
        <w:t xml:space="preserve"> ; </w:t>
      </w:r>
      <w:r w:rsidR="003148C9">
        <w:rPr>
          <w:szCs w:val="32"/>
          <w:lang w:eastAsia="en-US"/>
        </w:rPr>
        <w:t>je n</w:t>
      </w:r>
      <w:r>
        <w:rPr>
          <w:szCs w:val="32"/>
          <w:lang w:eastAsia="en-US"/>
        </w:rPr>
        <w:t>’</w:t>
      </w:r>
      <w:r w:rsidR="003148C9">
        <w:rPr>
          <w:szCs w:val="32"/>
          <w:lang w:eastAsia="en-US"/>
        </w:rPr>
        <w:t>étais que mère</w:t>
      </w:r>
      <w:r>
        <w:rPr>
          <w:szCs w:val="32"/>
          <w:lang w:eastAsia="en-US"/>
        </w:rPr>
        <w:t xml:space="preserve">. </w:t>
      </w:r>
      <w:r w:rsidR="003148C9">
        <w:rPr>
          <w:szCs w:val="32"/>
          <w:lang w:eastAsia="en-US"/>
        </w:rPr>
        <w:t>Ma gloire</w:t>
      </w:r>
      <w:r>
        <w:rPr>
          <w:szCs w:val="32"/>
          <w:lang w:eastAsia="en-US"/>
        </w:rPr>
        <w:t xml:space="preserve">, </w:t>
      </w:r>
      <w:r w:rsidR="003148C9">
        <w:rPr>
          <w:szCs w:val="32"/>
          <w:lang w:eastAsia="en-US"/>
        </w:rPr>
        <w:t>c</w:t>
      </w:r>
      <w:r>
        <w:rPr>
          <w:szCs w:val="32"/>
          <w:lang w:eastAsia="en-US"/>
        </w:rPr>
        <w:t>’</w:t>
      </w:r>
      <w:r w:rsidR="003148C9">
        <w:rPr>
          <w:szCs w:val="32"/>
          <w:lang w:eastAsia="en-US"/>
        </w:rPr>
        <w:t>eût été de cacher mon bonheur entre vous deux</w:t>
      </w:r>
      <w:r>
        <w:rPr>
          <w:szCs w:val="32"/>
          <w:lang w:eastAsia="en-US"/>
        </w:rPr>
        <w:t xml:space="preserve">, </w:t>
      </w:r>
      <w:r w:rsidR="003148C9">
        <w:rPr>
          <w:szCs w:val="32"/>
          <w:lang w:eastAsia="en-US"/>
        </w:rPr>
        <w:t>mes enfants bien-aimés</w:t>
      </w:r>
      <w:r>
        <w:rPr>
          <w:szCs w:val="32"/>
          <w:lang w:eastAsia="en-US"/>
        </w:rPr>
        <w:t xml:space="preserve">. </w:t>
      </w:r>
      <w:r w:rsidR="003148C9">
        <w:rPr>
          <w:szCs w:val="32"/>
          <w:lang w:eastAsia="en-US"/>
        </w:rPr>
        <w:t>Mais il fallait vous élever</w:t>
      </w:r>
      <w:r>
        <w:rPr>
          <w:szCs w:val="32"/>
          <w:lang w:eastAsia="en-US"/>
        </w:rPr>
        <w:t>.</w:t>
      </w:r>
    </w:p>
    <w:p w14:paraId="199BD91D" w14:textId="79F31872" w:rsidR="0046142F" w:rsidRDefault="0046142F" w:rsidP="0046142F">
      <w:pPr>
        <w:rPr>
          <w:szCs w:val="32"/>
          <w:lang w:eastAsia="en-US"/>
        </w:rPr>
      </w:pPr>
      <w:r>
        <w:rPr>
          <w:szCs w:val="32"/>
          <w:lang w:eastAsia="en-US"/>
        </w:rPr>
        <w:t>« </w:t>
      </w:r>
      <w:r w:rsidR="003148C9">
        <w:rPr>
          <w:szCs w:val="32"/>
          <w:lang w:eastAsia="en-US"/>
        </w:rPr>
        <w:t>Et ici commence ma faute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et ton malheur</w:t>
      </w:r>
      <w:r>
        <w:rPr>
          <w:szCs w:val="32"/>
          <w:lang w:eastAsia="en-US"/>
        </w:rPr>
        <w:t xml:space="preserve">, </w:t>
      </w:r>
      <w:r w:rsidR="003148C9">
        <w:rPr>
          <w:szCs w:val="32"/>
          <w:lang w:eastAsia="en-US"/>
        </w:rPr>
        <w:t>mon pauvre Gabriel</w:t>
      </w:r>
      <w:r>
        <w:rPr>
          <w:szCs w:val="32"/>
          <w:lang w:eastAsia="en-US"/>
        </w:rPr>
        <w:t>.</w:t>
      </w:r>
    </w:p>
    <w:p w14:paraId="08A78CA1" w14:textId="77777777" w:rsidR="0046142F" w:rsidRDefault="0046142F" w:rsidP="0046142F">
      <w:pPr>
        <w:rPr>
          <w:szCs w:val="32"/>
          <w:lang w:eastAsia="en-US"/>
        </w:rPr>
      </w:pPr>
      <w:r>
        <w:rPr>
          <w:szCs w:val="32"/>
          <w:lang w:eastAsia="en-US"/>
        </w:rPr>
        <w:t>« </w:t>
      </w:r>
      <w:r w:rsidR="003148C9">
        <w:rPr>
          <w:szCs w:val="32"/>
          <w:lang w:eastAsia="en-US"/>
        </w:rPr>
        <w:t>Je gagnais beaucoup d</w:t>
      </w:r>
      <w:r>
        <w:rPr>
          <w:szCs w:val="32"/>
          <w:lang w:eastAsia="en-US"/>
        </w:rPr>
        <w:t>’</w:t>
      </w:r>
      <w:r w:rsidR="003148C9">
        <w:rPr>
          <w:szCs w:val="32"/>
          <w:lang w:eastAsia="en-US"/>
        </w:rPr>
        <w:t>argent</w:t>
      </w:r>
      <w:r>
        <w:rPr>
          <w:szCs w:val="32"/>
          <w:lang w:eastAsia="en-US"/>
        </w:rPr>
        <w:t xml:space="preserve">. </w:t>
      </w:r>
      <w:r w:rsidR="003148C9">
        <w:rPr>
          <w:szCs w:val="32"/>
          <w:lang w:eastAsia="en-US"/>
        </w:rPr>
        <w:t>Pensant à vous comme je le faisais à toute heure</w:t>
      </w:r>
      <w:r>
        <w:rPr>
          <w:szCs w:val="32"/>
          <w:lang w:eastAsia="en-US"/>
        </w:rPr>
        <w:t xml:space="preserve">, </w:t>
      </w:r>
      <w:r w:rsidR="003148C9">
        <w:rPr>
          <w:szCs w:val="32"/>
          <w:lang w:eastAsia="en-US"/>
        </w:rPr>
        <w:t>mille idées me venaient touchant votre avenir</w:t>
      </w:r>
      <w:r>
        <w:rPr>
          <w:szCs w:val="32"/>
          <w:lang w:eastAsia="en-US"/>
        </w:rPr>
        <w:t>.</w:t>
      </w:r>
    </w:p>
    <w:p w14:paraId="60DEA7A0" w14:textId="77777777" w:rsidR="0046142F" w:rsidRDefault="0046142F" w:rsidP="0046142F">
      <w:pPr>
        <w:rPr>
          <w:szCs w:val="32"/>
          <w:lang w:eastAsia="en-US"/>
        </w:rPr>
      </w:pPr>
      <w:r>
        <w:rPr>
          <w:szCs w:val="32"/>
          <w:lang w:eastAsia="en-US"/>
        </w:rPr>
        <w:t>« </w:t>
      </w:r>
      <w:r w:rsidR="003148C9">
        <w:rPr>
          <w:szCs w:val="32"/>
          <w:lang w:eastAsia="en-US"/>
        </w:rPr>
        <w:t>Ton caractère se montrait</w:t>
      </w:r>
      <w:r>
        <w:rPr>
          <w:szCs w:val="32"/>
          <w:lang w:eastAsia="en-US"/>
        </w:rPr>
        <w:t xml:space="preserve">, </w:t>
      </w:r>
      <w:r w:rsidR="003148C9">
        <w:rPr>
          <w:szCs w:val="32"/>
          <w:lang w:eastAsia="en-US"/>
        </w:rPr>
        <w:t>Gabriel</w:t>
      </w:r>
      <w:r>
        <w:rPr>
          <w:szCs w:val="32"/>
          <w:lang w:eastAsia="en-US"/>
        </w:rPr>
        <w:t xml:space="preserve">. </w:t>
      </w:r>
      <w:r w:rsidR="003148C9">
        <w:rPr>
          <w:szCs w:val="32"/>
          <w:lang w:eastAsia="en-US"/>
        </w:rPr>
        <w:t>Tu étais orgueilleux</w:t>
      </w:r>
      <w:r>
        <w:rPr>
          <w:szCs w:val="32"/>
          <w:lang w:eastAsia="en-US"/>
        </w:rPr>
        <w:t>.</w:t>
      </w:r>
    </w:p>
    <w:p w14:paraId="79FA84A3" w14:textId="77777777" w:rsidR="0046142F" w:rsidRDefault="0046142F" w:rsidP="0046142F">
      <w:pPr>
        <w:rPr>
          <w:szCs w:val="32"/>
          <w:lang w:eastAsia="en-US"/>
        </w:rPr>
      </w:pPr>
      <w:r>
        <w:rPr>
          <w:szCs w:val="32"/>
          <w:lang w:eastAsia="en-US"/>
        </w:rPr>
        <w:t>« </w:t>
      </w:r>
      <w:r w:rsidR="003148C9">
        <w:rPr>
          <w:szCs w:val="32"/>
          <w:lang w:eastAsia="en-US"/>
        </w:rPr>
        <w:t>Je me demandai un jour si ce ne serait pas pour toi un bienfait suprême que d</w:t>
      </w:r>
      <w:r>
        <w:rPr>
          <w:szCs w:val="32"/>
          <w:lang w:eastAsia="en-US"/>
        </w:rPr>
        <w:t>’</w:t>
      </w:r>
      <w:r w:rsidR="003148C9">
        <w:rPr>
          <w:szCs w:val="32"/>
          <w:lang w:eastAsia="en-US"/>
        </w:rPr>
        <w:t>ignorer le métier de ta mère</w:t>
      </w:r>
      <w:r>
        <w:rPr>
          <w:szCs w:val="32"/>
          <w:lang w:eastAsia="en-US"/>
        </w:rPr>
        <w:t>.</w:t>
      </w:r>
    </w:p>
    <w:p w14:paraId="3B81D230" w14:textId="77777777" w:rsidR="0046142F" w:rsidRDefault="0046142F" w:rsidP="0046142F">
      <w:pPr>
        <w:rPr>
          <w:szCs w:val="32"/>
          <w:lang w:eastAsia="en-US"/>
        </w:rPr>
      </w:pPr>
      <w:r>
        <w:rPr>
          <w:szCs w:val="32"/>
          <w:lang w:eastAsia="en-US"/>
        </w:rPr>
        <w:t>« </w:t>
      </w:r>
      <w:r w:rsidR="003148C9">
        <w:rPr>
          <w:szCs w:val="32"/>
          <w:lang w:eastAsia="en-US"/>
        </w:rPr>
        <w:t>Et aussitôt mon imagination se monta</w:t>
      </w:r>
      <w:r>
        <w:rPr>
          <w:szCs w:val="32"/>
          <w:lang w:eastAsia="en-US"/>
        </w:rPr>
        <w:t>.</w:t>
      </w:r>
    </w:p>
    <w:p w14:paraId="28024D19" w14:textId="6AF3C2E4" w:rsidR="0046142F" w:rsidRDefault="0046142F" w:rsidP="0046142F">
      <w:pPr>
        <w:rPr>
          <w:szCs w:val="32"/>
          <w:lang w:eastAsia="en-US"/>
        </w:rPr>
      </w:pPr>
      <w:r>
        <w:rPr>
          <w:szCs w:val="32"/>
          <w:lang w:eastAsia="en-US"/>
        </w:rPr>
        <w:t>« </w:t>
      </w:r>
      <w:r w:rsidR="003148C9">
        <w:rPr>
          <w:szCs w:val="32"/>
          <w:lang w:eastAsia="en-US"/>
        </w:rPr>
        <w:t>J</w:t>
      </w:r>
      <w:r>
        <w:rPr>
          <w:szCs w:val="32"/>
          <w:lang w:eastAsia="en-US"/>
        </w:rPr>
        <w:t>’</w:t>
      </w:r>
      <w:r w:rsidR="003148C9">
        <w:rPr>
          <w:szCs w:val="32"/>
          <w:lang w:eastAsia="en-US"/>
        </w:rPr>
        <w:t xml:space="preserve">ignorais complétement la vie réelle de ce </w:t>
      </w:r>
      <w:r w:rsidR="003148C9">
        <w:rPr>
          <w:szCs w:val="32"/>
          <w:lang w:eastAsia="en-US"/>
        </w:rPr>
        <w:t>qu</w:t>
      </w:r>
      <w:r>
        <w:rPr>
          <w:szCs w:val="32"/>
          <w:lang w:eastAsia="en-US"/>
        </w:rPr>
        <w:t>’</w:t>
      </w:r>
      <w:r w:rsidR="003148C9">
        <w:rPr>
          <w:szCs w:val="32"/>
          <w:lang w:eastAsia="en-US"/>
        </w:rPr>
        <w:t xml:space="preserve">on </w:t>
      </w:r>
      <w:r w:rsidR="003148C9">
        <w:rPr>
          <w:szCs w:val="32"/>
          <w:lang w:eastAsia="en-US"/>
        </w:rPr>
        <w:t>appelle le monde</w:t>
      </w:r>
      <w:r>
        <w:rPr>
          <w:szCs w:val="32"/>
          <w:lang w:eastAsia="en-US"/>
        </w:rPr>
        <w:t> !</w:t>
      </w:r>
    </w:p>
    <w:p w14:paraId="75386A5F" w14:textId="0BDD22B3" w:rsidR="0046142F" w:rsidRDefault="0046142F" w:rsidP="0046142F">
      <w:pPr>
        <w:rPr>
          <w:szCs w:val="32"/>
          <w:lang w:eastAsia="en-US"/>
        </w:rPr>
      </w:pPr>
      <w:r>
        <w:rPr>
          <w:szCs w:val="32"/>
          <w:lang w:eastAsia="en-US"/>
        </w:rPr>
        <w:t>« </w:t>
      </w:r>
      <w:r w:rsidR="003148C9">
        <w:rPr>
          <w:szCs w:val="32"/>
          <w:lang w:eastAsia="en-US"/>
        </w:rPr>
        <w:t>Il me sembla qu</w:t>
      </w:r>
      <w:r>
        <w:rPr>
          <w:szCs w:val="32"/>
          <w:lang w:eastAsia="en-US"/>
        </w:rPr>
        <w:t>’</w:t>
      </w:r>
      <w:r w:rsidR="003148C9">
        <w:rPr>
          <w:szCs w:val="32"/>
          <w:lang w:eastAsia="en-US"/>
        </w:rPr>
        <w:t>il serait bien facile de vous tromper</w:t>
      </w:r>
      <w:r>
        <w:rPr>
          <w:szCs w:val="32"/>
          <w:lang w:eastAsia="en-US"/>
        </w:rPr>
        <w:t xml:space="preserve">, </w:t>
      </w:r>
      <w:r w:rsidR="003148C9">
        <w:rPr>
          <w:szCs w:val="32"/>
          <w:lang w:eastAsia="en-US"/>
        </w:rPr>
        <w:t>vous et l</w:t>
      </w:r>
      <w:r>
        <w:rPr>
          <w:szCs w:val="32"/>
          <w:lang w:eastAsia="en-US"/>
        </w:rPr>
        <w:t>’</w:t>
      </w:r>
      <w:r w:rsidR="003148C9">
        <w:rPr>
          <w:szCs w:val="32"/>
          <w:lang w:eastAsia="en-US"/>
        </w:rPr>
        <w:t>entourage que je vous donnerais</w:t>
      </w:r>
      <w:r>
        <w:rPr>
          <w:szCs w:val="32"/>
          <w:lang w:eastAsia="en-US"/>
        </w:rPr>
        <w:t xml:space="preserve">. </w:t>
      </w:r>
      <w:r w:rsidR="003148C9">
        <w:rPr>
          <w:szCs w:val="32"/>
          <w:lang w:eastAsia="en-US"/>
        </w:rPr>
        <w:t>En prenant un nom noble</w:t>
      </w:r>
      <w:r>
        <w:rPr>
          <w:szCs w:val="32"/>
          <w:lang w:eastAsia="en-US"/>
        </w:rPr>
        <w:t xml:space="preserve">, </w:t>
      </w:r>
      <w:r w:rsidR="003148C9">
        <w:rPr>
          <w:szCs w:val="32"/>
          <w:lang w:eastAsia="en-US"/>
        </w:rPr>
        <w:t>il me sembla que je vous conférerais la noblesse</w:t>
      </w:r>
      <w:r>
        <w:rPr>
          <w:szCs w:val="32"/>
          <w:lang w:eastAsia="en-US"/>
        </w:rPr>
        <w:t xml:space="preserve">. </w:t>
      </w:r>
      <w:r w:rsidR="003148C9">
        <w:rPr>
          <w:szCs w:val="32"/>
          <w:lang w:eastAsia="en-US"/>
        </w:rPr>
        <w:t>Des obstacles</w:t>
      </w:r>
      <w:r>
        <w:rPr>
          <w:szCs w:val="32"/>
          <w:lang w:eastAsia="en-US"/>
        </w:rPr>
        <w:t xml:space="preserve">, </w:t>
      </w:r>
      <w:r w:rsidR="003148C9">
        <w:rPr>
          <w:szCs w:val="32"/>
          <w:lang w:eastAsia="en-US"/>
        </w:rPr>
        <w:t>je n</w:t>
      </w:r>
      <w:r>
        <w:rPr>
          <w:szCs w:val="32"/>
          <w:lang w:eastAsia="en-US"/>
        </w:rPr>
        <w:t>’</w:t>
      </w:r>
      <w:r w:rsidR="003148C9">
        <w:rPr>
          <w:szCs w:val="32"/>
          <w:lang w:eastAsia="en-US"/>
        </w:rPr>
        <w:t>en voyais pas</w:t>
      </w:r>
      <w:r>
        <w:rPr>
          <w:szCs w:val="32"/>
          <w:lang w:eastAsia="en-US"/>
        </w:rPr>
        <w:t xml:space="preserve">. </w:t>
      </w:r>
      <w:r w:rsidR="003148C9">
        <w:rPr>
          <w:szCs w:val="32"/>
          <w:lang w:eastAsia="en-US"/>
        </w:rPr>
        <w:t>On me demandait dans les principales villes de la province</w:t>
      </w:r>
      <w:r>
        <w:rPr>
          <w:szCs w:val="32"/>
          <w:lang w:eastAsia="en-US"/>
        </w:rPr>
        <w:t xml:space="preserve">, </w:t>
      </w:r>
      <w:r w:rsidR="003148C9">
        <w:rPr>
          <w:szCs w:val="32"/>
          <w:lang w:eastAsia="en-US"/>
        </w:rPr>
        <w:t>on m</w:t>
      </w:r>
      <w:r>
        <w:rPr>
          <w:szCs w:val="32"/>
          <w:lang w:eastAsia="en-US"/>
        </w:rPr>
        <w:t>’</w:t>
      </w:r>
      <w:r w:rsidR="003148C9">
        <w:rPr>
          <w:szCs w:val="32"/>
          <w:lang w:eastAsia="en-US"/>
        </w:rPr>
        <w:t>appelait à l</w:t>
      </w:r>
      <w:r>
        <w:rPr>
          <w:szCs w:val="32"/>
          <w:lang w:eastAsia="en-US"/>
        </w:rPr>
        <w:t>’</w:t>
      </w:r>
      <w:r w:rsidR="003148C9">
        <w:rPr>
          <w:szCs w:val="32"/>
          <w:lang w:eastAsia="en-US"/>
        </w:rPr>
        <w:t>étranger</w:t>
      </w:r>
      <w:r>
        <w:rPr>
          <w:szCs w:val="32"/>
          <w:lang w:eastAsia="en-US"/>
        </w:rPr>
        <w:t xml:space="preserve">. </w:t>
      </w:r>
      <w:r w:rsidR="003148C9">
        <w:rPr>
          <w:szCs w:val="32"/>
          <w:lang w:eastAsia="en-US"/>
        </w:rPr>
        <w:t>Je me dis</w:t>
      </w:r>
      <w:r>
        <w:rPr>
          <w:szCs w:val="32"/>
          <w:lang w:eastAsia="en-US"/>
        </w:rPr>
        <w:t xml:space="preserve"> : </w:t>
      </w:r>
      <w:r w:rsidR="003148C9">
        <w:rPr>
          <w:szCs w:val="32"/>
          <w:lang w:eastAsia="en-US"/>
        </w:rPr>
        <w:t>Mon Gabriel et ma Lucienne seront élevés comme un gentilhomme et comme une demoiselle</w:t>
      </w:r>
      <w:r>
        <w:rPr>
          <w:szCs w:val="32"/>
          <w:lang w:eastAsia="en-US"/>
        </w:rPr>
        <w:t xml:space="preserve">. </w:t>
      </w:r>
      <w:r w:rsidR="003148C9">
        <w:rPr>
          <w:szCs w:val="32"/>
          <w:lang w:eastAsia="en-US"/>
        </w:rPr>
        <w:t>Ils ignoreront toujours que leur mère a subi ce supplice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eu cette souillure</w:t>
      </w:r>
      <w:r>
        <w:rPr>
          <w:szCs w:val="32"/>
          <w:lang w:eastAsia="en-US"/>
        </w:rPr>
        <w:t xml:space="preserve">, </w:t>
      </w:r>
      <w:r w:rsidR="003148C9">
        <w:rPr>
          <w:szCs w:val="32"/>
          <w:lang w:eastAsia="en-US"/>
        </w:rPr>
        <w:t>de donner son âme au public qui paie</w:t>
      </w:r>
      <w:r>
        <w:rPr>
          <w:szCs w:val="32"/>
          <w:lang w:eastAsia="en-US"/>
        </w:rPr>
        <w:t>.</w:t>
      </w:r>
    </w:p>
    <w:p w14:paraId="422C5F21" w14:textId="77777777" w:rsidR="0046142F" w:rsidRDefault="0046142F" w:rsidP="0046142F">
      <w:pPr>
        <w:rPr>
          <w:szCs w:val="32"/>
          <w:lang w:eastAsia="en-US"/>
        </w:rPr>
      </w:pPr>
      <w:r>
        <w:rPr>
          <w:szCs w:val="32"/>
          <w:lang w:eastAsia="en-US"/>
        </w:rPr>
        <w:lastRenderedPageBreak/>
        <w:t>« </w:t>
      </w:r>
      <w:r w:rsidR="003148C9">
        <w:rPr>
          <w:szCs w:val="32"/>
          <w:lang w:eastAsia="en-US"/>
        </w:rPr>
        <w:t>Ils ignoreront que leur mère a monté sur les planches</w:t>
      </w:r>
      <w:r>
        <w:rPr>
          <w:szCs w:val="32"/>
          <w:lang w:eastAsia="en-US"/>
        </w:rPr>
        <w:t> !</w:t>
      </w:r>
    </w:p>
    <w:p w14:paraId="29F32CE4" w14:textId="77777777" w:rsidR="0046142F" w:rsidRDefault="0046142F" w:rsidP="0046142F">
      <w:pPr>
        <w:rPr>
          <w:szCs w:val="32"/>
          <w:lang w:eastAsia="en-US"/>
        </w:rPr>
      </w:pPr>
      <w:r>
        <w:rPr>
          <w:szCs w:val="32"/>
          <w:lang w:eastAsia="en-US"/>
        </w:rPr>
        <w:t>« </w:t>
      </w:r>
      <w:r w:rsidR="003148C9">
        <w:rPr>
          <w:szCs w:val="32"/>
          <w:lang w:eastAsia="en-US"/>
        </w:rPr>
        <w:t>Bien plus</w:t>
      </w:r>
      <w:r>
        <w:rPr>
          <w:szCs w:val="32"/>
          <w:lang w:eastAsia="en-US"/>
        </w:rPr>
        <w:t xml:space="preserve">, </w:t>
      </w:r>
      <w:r w:rsidR="003148C9">
        <w:rPr>
          <w:szCs w:val="32"/>
          <w:lang w:eastAsia="en-US"/>
        </w:rPr>
        <w:t>ils ne sauront pas le malheur de leur naissance</w:t>
      </w:r>
      <w:r>
        <w:rPr>
          <w:szCs w:val="32"/>
          <w:lang w:eastAsia="en-US"/>
        </w:rPr>
        <w:t xml:space="preserve">. </w:t>
      </w:r>
      <w:r w:rsidR="003148C9">
        <w:rPr>
          <w:szCs w:val="32"/>
          <w:lang w:eastAsia="en-US"/>
        </w:rPr>
        <w:t>Rien n</w:t>
      </w:r>
      <w:r>
        <w:rPr>
          <w:szCs w:val="32"/>
          <w:lang w:eastAsia="en-US"/>
        </w:rPr>
        <w:t>’</w:t>
      </w:r>
      <w:r w:rsidR="003148C9">
        <w:rPr>
          <w:szCs w:val="32"/>
          <w:lang w:eastAsia="en-US"/>
        </w:rPr>
        <w:t>entravera leur essor</w:t>
      </w:r>
      <w:r>
        <w:rPr>
          <w:szCs w:val="32"/>
          <w:lang w:eastAsia="en-US"/>
        </w:rPr>
        <w:t xml:space="preserve">. </w:t>
      </w:r>
      <w:r w:rsidR="003148C9">
        <w:rPr>
          <w:szCs w:val="32"/>
          <w:lang w:eastAsia="en-US"/>
        </w:rPr>
        <w:t>L</w:t>
      </w:r>
      <w:r>
        <w:rPr>
          <w:szCs w:val="32"/>
          <w:lang w:eastAsia="en-US"/>
        </w:rPr>
        <w:t>’</w:t>
      </w:r>
      <w:r w:rsidR="003148C9">
        <w:rPr>
          <w:szCs w:val="32"/>
          <w:lang w:eastAsia="en-US"/>
        </w:rPr>
        <w:t>avenir est à eux</w:t>
      </w:r>
      <w:r>
        <w:rPr>
          <w:szCs w:val="32"/>
          <w:lang w:eastAsia="en-US"/>
        </w:rPr>
        <w:t xml:space="preserve">. </w:t>
      </w:r>
      <w:r w:rsidR="003148C9">
        <w:rPr>
          <w:szCs w:val="32"/>
          <w:lang w:eastAsia="en-US"/>
        </w:rPr>
        <w:t>Toutes les joies que Dieu m</w:t>
      </w:r>
      <w:r>
        <w:rPr>
          <w:szCs w:val="32"/>
          <w:lang w:eastAsia="en-US"/>
        </w:rPr>
        <w:t>’</w:t>
      </w:r>
      <w:r w:rsidR="003148C9">
        <w:rPr>
          <w:szCs w:val="32"/>
          <w:lang w:eastAsia="en-US"/>
        </w:rPr>
        <w:t>a refusées</w:t>
      </w:r>
      <w:r>
        <w:rPr>
          <w:szCs w:val="32"/>
          <w:lang w:eastAsia="en-US"/>
        </w:rPr>
        <w:t xml:space="preserve">, </w:t>
      </w:r>
      <w:r w:rsidR="003148C9">
        <w:rPr>
          <w:szCs w:val="32"/>
          <w:lang w:eastAsia="en-US"/>
        </w:rPr>
        <w:t>à moi</w:t>
      </w:r>
      <w:r>
        <w:rPr>
          <w:szCs w:val="32"/>
          <w:lang w:eastAsia="en-US"/>
        </w:rPr>
        <w:t xml:space="preserve">, </w:t>
      </w:r>
      <w:r w:rsidR="003148C9">
        <w:rPr>
          <w:szCs w:val="32"/>
          <w:lang w:eastAsia="en-US"/>
        </w:rPr>
        <w:t>Gabriel et Lucienne les auront</w:t>
      </w:r>
      <w:r>
        <w:rPr>
          <w:szCs w:val="32"/>
          <w:lang w:eastAsia="en-US"/>
        </w:rPr>
        <w:t>.</w:t>
      </w:r>
    </w:p>
    <w:p w14:paraId="3FB86341" w14:textId="77777777" w:rsidR="0046142F" w:rsidRDefault="0046142F" w:rsidP="0046142F">
      <w:pPr>
        <w:rPr>
          <w:szCs w:val="32"/>
          <w:lang w:eastAsia="en-US"/>
        </w:rPr>
      </w:pPr>
      <w:r>
        <w:rPr>
          <w:szCs w:val="32"/>
          <w:lang w:eastAsia="en-US"/>
        </w:rPr>
        <w:t>« </w:t>
      </w:r>
      <w:r w:rsidR="003148C9">
        <w:rPr>
          <w:szCs w:val="32"/>
          <w:lang w:eastAsia="en-US"/>
        </w:rPr>
        <w:t>Je me disais cela</w:t>
      </w:r>
      <w:r>
        <w:rPr>
          <w:szCs w:val="32"/>
          <w:lang w:eastAsia="en-US"/>
        </w:rPr>
        <w:t> !</w:t>
      </w:r>
    </w:p>
    <w:p w14:paraId="4FAE6B70" w14:textId="77777777" w:rsidR="0046142F" w:rsidRDefault="0046142F" w:rsidP="0046142F">
      <w:pPr>
        <w:rPr>
          <w:szCs w:val="32"/>
          <w:lang w:eastAsia="en-US"/>
        </w:rPr>
      </w:pPr>
      <w:r>
        <w:rPr>
          <w:szCs w:val="32"/>
          <w:lang w:eastAsia="en-US"/>
        </w:rPr>
        <w:t>« </w:t>
      </w:r>
      <w:r w:rsidR="003148C9">
        <w:rPr>
          <w:szCs w:val="32"/>
          <w:lang w:eastAsia="en-US"/>
        </w:rPr>
        <w:t>Oh</w:t>
      </w:r>
      <w:r>
        <w:rPr>
          <w:szCs w:val="32"/>
          <w:lang w:eastAsia="en-US"/>
        </w:rPr>
        <w:t xml:space="preserve"> ! </w:t>
      </w:r>
      <w:r w:rsidR="003148C9">
        <w:rPr>
          <w:szCs w:val="32"/>
          <w:lang w:eastAsia="en-US"/>
        </w:rPr>
        <w:t>pauvre folle</w:t>
      </w:r>
      <w:r>
        <w:rPr>
          <w:szCs w:val="32"/>
          <w:lang w:eastAsia="en-US"/>
        </w:rPr>
        <w:t> !…</w:t>
      </w:r>
    </w:p>
    <w:p w14:paraId="04692F27" w14:textId="77777777" w:rsidR="0046142F" w:rsidRDefault="0046142F" w:rsidP="0046142F">
      <w:pPr>
        <w:rPr>
          <w:szCs w:val="32"/>
          <w:lang w:eastAsia="en-US"/>
        </w:rPr>
      </w:pPr>
      <w:r>
        <w:rPr>
          <w:szCs w:val="32"/>
          <w:lang w:eastAsia="en-US"/>
        </w:rPr>
        <w:t>« </w:t>
      </w:r>
      <w:r w:rsidR="003148C9">
        <w:rPr>
          <w:szCs w:val="32"/>
          <w:lang w:eastAsia="en-US"/>
        </w:rPr>
        <w:t>Au début</w:t>
      </w:r>
      <w:r>
        <w:rPr>
          <w:szCs w:val="32"/>
          <w:lang w:eastAsia="en-US"/>
        </w:rPr>
        <w:t xml:space="preserve">, </w:t>
      </w:r>
      <w:r w:rsidR="003148C9">
        <w:rPr>
          <w:szCs w:val="32"/>
          <w:lang w:eastAsia="en-US"/>
        </w:rPr>
        <w:t>le hasard me donna raison</w:t>
      </w:r>
      <w:r>
        <w:rPr>
          <w:szCs w:val="32"/>
          <w:lang w:eastAsia="en-US"/>
        </w:rPr>
        <w:t xml:space="preserve">. </w:t>
      </w:r>
      <w:r w:rsidR="003148C9">
        <w:rPr>
          <w:szCs w:val="32"/>
          <w:lang w:eastAsia="en-US"/>
        </w:rPr>
        <w:t>Je vous mis en pension tous les deux à Bordeaux</w:t>
      </w:r>
      <w:r>
        <w:rPr>
          <w:szCs w:val="32"/>
          <w:lang w:eastAsia="en-US"/>
        </w:rPr>
        <w:t xml:space="preserve">. </w:t>
      </w:r>
      <w:r w:rsidR="003148C9">
        <w:rPr>
          <w:szCs w:val="32"/>
          <w:lang w:eastAsia="en-US"/>
        </w:rPr>
        <w:t>Pour le maître et pour la maîtresse</w:t>
      </w:r>
      <w:r>
        <w:rPr>
          <w:szCs w:val="32"/>
          <w:lang w:eastAsia="en-US"/>
        </w:rPr>
        <w:t xml:space="preserve">, </w:t>
      </w:r>
      <w:r w:rsidR="003148C9">
        <w:rPr>
          <w:szCs w:val="32"/>
          <w:lang w:eastAsia="en-US"/>
        </w:rPr>
        <w:t>j</w:t>
      </w:r>
      <w:r>
        <w:rPr>
          <w:szCs w:val="32"/>
          <w:lang w:eastAsia="en-US"/>
        </w:rPr>
        <w:t>’</w:t>
      </w:r>
      <w:r w:rsidR="003148C9">
        <w:rPr>
          <w:szCs w:val="32"/>
          <w:lang w:eastAsia="en-US"/>
        </w:rPr>
        <w:t>étais madame veuve de Marans</w:t>
      </w:r>
      <w:r>
        <w:rPr>
          <w:szCs w:val="32"/>
          <w:lang w:eastAsia="en-US"/>
        </w:rPr>
        <w:t xml:space="preserve">, </w:t>
      </w:r>
      <w:r w:rsidR="003148C9">
        <w:rPr>
          <w:szCs w:val="32"/>
          <w:lang w:eastAsia="en-US"/>
        </w:rPr>
        <w:t>ayant des intérêts considérables hors de France et forcée de voyager souvent</w:t>
      </w:r>
      <w:r>
        <w:rPr>
          <w:szCs w:val="32"/>
          <w:lang w:eastAsia="en-US"/>
        </w:rPr>
        <w:t xml:space="preserve">. </w:t>
      </w:r>
      <w:r w:rsidR="003148C9">
        <w:rPr>
          <w:szCs w:val="32"/>
          <w:lang w:eastAsia="en-US"/>
        </w:rPr>
        <w:t>Vous étiez heureux</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j</w:t>
      </w:r>
      <w:r>
        <w:rPr>
          <w:szCs w:val="32"/>
          <w:lang w:eastAsia="en-US"/>
        </w:rPr>
        <w:t>’</w:t>
      </w:r>
      <w:r w:rsidR="003148C9">
        <w:rPr>
          <w:szCs w:val="32"/>
          <w:lang w:eastAsia="en-US"/>
        </w:rPr>
        <w:t>avais du cœur à travailler pour vous</w:t>
      </w:r>
      <w:r>
        <w:rPr>
          <w:szCs w:val="32"/>
          <w:lang w:eastAsia="en-US"/>
        </w:rPr>
        <w:t xml:space="preserve">. </w:t>
      </w:r>
      <w:r w:rsidR="003148C9">
        <w:rPr>
          <w:szCs w:val="32"/>
          <w:lang w:eastAsia="en-US"/>
        </w:rPr>
        <w:t>Je me fis une réputation</w:t>
      </w:r>
      <w:r>
        <w:rPr>
          <w:szCs w:val="32"/>
          <w:lang w:eastAsia="en-US"/>
        </w:rPr>
        <w:t>.</w:t>
      </w:r>
    </w:p>
    <w:p w14:paraId="595B15D4" w14:textId="715C7E60" w:rsidR="0046142F" w:rsidRDefault="0046142F" w:rsidP="0046142F">
      <w:pPr>
        <w:rPr>
          <w:lang w:eastAsia="en-US"/>
        </w:rPr>
      </w:pPr>
      <w:r>
        <w:rPr>
          <w:szCs w:val="32"/>
          <w:lang w:eastAsia="en-US"/>
        </w:rPr>
        <w:t>« </w:t>
      </w:r>
      <w:r w:rsidR="003148C9">
        <w:rPr>
          <w:szCs w:val="32"/>
          <w:lang w:eastAsia="en-US"/>
        </w:rPr>
        <w:t>On parla dans toute l</w:t>
      </w:r>
      <w:r>
        <w:rPr>
          <w:szCs w:val="32"/>
          <w:lang w:eastAsia="en-US"/>
        </w:rPr>
        <w:t>’</w:t>
      </w:r>
      <w:r w:rsidR="003148C9">
        <w:rPr>
          <w:szCs w:val="32"/>
          <w:lang w:eastAsia="en-US"/>
        </w:rPr>
        <w:t>Europe de la Bettina</w:t>
      </w:r>
      <w:r>
        <w:rPr>
          <w:szCs w:val="32"/>
          <w:lang w:eastAsia="en-US"/>
        </w:rPr>
        <w:t xml:space="preserve">, </w:t>
      </w:r>
      <w:r w:rsidR="003148C9">
        <w:rPr>
          <w:szCs w:val="32"/>
          <w:lang w:eastAsia="en-US"/>
        </w:rPr>
        <w:t>la cantatrice aveugle</w:t>
      </w:r>
      <w:r>
        <w:rPr>
          <w:szCs w:val="32"/>
          <w:lang w:eastAsia="en-US"/>
        </w:rPr>
        <w:t>… »</w:t>
      </w:r>
    </w:p>
    <w:p w14:paraId="5DED12B8" w14:textId="77777777" w:rsidR="0046142F" w:rsidRDefault="0046142F" w:rsidP="0046142F">
      <w:pPr>
        <w:rPr>
          <w:szCs w:val="32"/>
          <w:lang w:eastAsia="en-US"/>
        </w:rPr>
      </w:pPr>
      <w:r>
        <w:rPr>
          <w:lang w:eastAsia="en-US"/>
        </w:rPr>
        <w:t>— </w:t>
      </w:r>
      <w:r w:rsidR="003148C9">
        <w:rPr>
          <w:szCs w:val="32"/>
          <w:lang w:eastAsia="en-US"/>
        </w:rPr>
        <w:t>Mais ce nom est célèbre</w:t>
      </w:r>
      <w:r>
        <w:rPr>
          <w:szCs w:val="32"/>
          <w:lang w:eastAsia="en-US"/>
        </w:rPr>
        <w:t xml:space="preserve"> ! </w:t>
      </w:r>
      <w:r w:rsidR="003148C9">
        <w:rPr>
          <w:szCs w:val="32"/>
          <w:lang w:eastAsia="en-US"/>
        </w:rPr>
        <w:t>dit Gabriel</w:t>
      </w:r>
      <w:r>
        <w:rPr>
          <w:szCs w:val="32"/>
          <w:lang w:eastAsia="en-US"/>
        </w:rPr>
        <w:t xml:space="preserve"> ; </w:t>
      </w:r>
      <w:r w:rsidR="003148C9">
        <w:rPr>
          <w:szCs w:val="32"/>
          <w:lang w:eastAsia="en-US"/>
        </w:rPr>
        <w:t>c</w:t>
      </w:r>
      <w:r>
        <w:rPr>
          <w:szCs w:val="32"/>
          <w:lang w:eastAsia="en-US"/>
        </w:rPr>
        <w:t>’</w:t>
      </w:r>
      <w:r w:rsidR="003148C9">
        <w:rPr>
          <w:szCs w:val="32"/>
          <w:lang w:eastAsia="en-US"/>
        </w:rPr>
        <w:t>était toi</w:t>
      </w:r>
      <w:r>
        <w:rPr>
          <w:szCs w:val="32"/>
          <w:lang w:eastAsia="en-US"/>
        </w:rPr>
        <w:t xml:space="preserve">, </w:t>
      </w:r>
      <w:r w:rsidR="003148C9">
        <w:rPr>
          <w:szCs w:val="32"/>
          <w:lang w:eastAsia="en-US"/>
        </w:rPr>
        <w:t>mère</w:t>
      </w:r>
      <w:r>
        <w:rPr>
          <w:szCs w:val="32"/>
          <w:lang w:eastAsia="en-US"/>
        </w:rPr>
        <w:t> ?</w:t>
      </w:r>
    </w:p>
    <w:p w14:paraId="2F1A08EA"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était moi</w:t>
      </w:r>
      <w:r>
        <w:rPr>
          <w:szCs w:val="32"/>
          <w:lang w:eastAsia="en-US"/>
        </w:rPr>
        <w:t xml:space="preserve">, </w:t>
      </w:r>
      <w:r w:rsidR="003148C9">
        <w:rPr>
          <w:szCs w:val="32"/>
          <w:lang w:eastAsia="en-US"/>
        </w:rPr>
        <w:t>répondit Berthe</w:t>
      </w:r>
      <w:r>
        <w:rPr>
          <w:szCs w:val="32"/>
          <w:lang w:eastAsia="en-US"/>
        </w:rPr>
        <w:t>.</w:t>
      </w:r>
    </w:p>
    <w:p w14:paraId="446D17B6" w14:textId="77777777" w:rsidR="0046142F" w:rsidRDefault="003148C9" w:rsidP="0046142F">
      <w:pPr>
        <w:rPr>
          <w:szCs w:val="32"/>
          <w:lang w:eastAsia="en-US"/>
        </w:rPr>
      </w:pPr>
      <w:r>
        <w:rPr>
          <w:szCs w:val="32"/>
          <w:lang w:eastAsia="en-US"/>
        </w:rPr>
        <w:t>Gabriel cherchait où reprendre son orgueil vaincu</w:t>
      </w:r>
      <w:r w:rsidR="0046142F">
        <w:rPr>
          <w:szCs w:val="32"/>
          <w:lang w:eastAsia="en-US"/>
        </w:rPr>
        <w:t xml:space="preserve">. </w:t>
      </w:r>
      <w:r>
        <w:rPr>
          <w:szCs w:val="32"/>
          <w:lang w:eastAsia="en-US"/>
        </w:rPr>
        <w:t>Lucienne se berçait dans un étonnement enfantin</w:t>
      </w:r>
      <w:r w:rsidR="0046142F">
        <w:rPr>
          <w:szCs w:val="32"/>
          <w:lang w:eastAsia="en-US"/>
        </w:rPr>
        <w:t xml:space="preserve">. </w:t>
      </w:r>
      <w:r>
        <w:rPr>
          <w:szCs w:val="32"/>
          <w:lang w:eastAsia="en-US"/>
        </w:rPr>
        <w:t>Vous eussiez dit qu</w:t>
      </w:r>
      <w:r w:rsidR="0046142F">
        <w:rPr>
          <w:szCs w:val="32"/>
          <w:lang w:eastAsia="en-US"/>
        </w:rPr>
        <w:t>’</w:t>
      </w:r>
      <w:r>
        <w:rPr>
          <w:szCs w:val="32"/>
          <w:lang w:eastAsia="en-US"/>
        </w:rPr>
        <w:t>elle écoutait un conte de fées</w:t>
      </w:r>
      <w:r w:rsidR="0046142F">
        <w:rPr>
          <w:szCs w:val="32"/>
          <w:lang w:eastAsia="en-US"/>
        </w:rPr>
        <w:t>.</w:t>
      </w:r>
    </w:p>
    <w:p w14:paraId="582F2FA0" w14:textId="6BEA2BCB" w:rsidR="0046142F" w:rsidRDefault="0046142F" w:rsidP="0046142F">
      <w:pPr>
        <w:rPr>
          <w:szCs w:val="32"/>
          <w:lang w:eastAsia="en-US"/>
        </w:rPr>
      </w:pPr>
      <w:r>
        <w:rPr>
          <w:szCs w:val="32"/>
          <w:lang w:eastAsia="en-US"/>
        </w:rPr>
        <w:t>« </w:t>
      </w:r>
      <w:r w:rsidR="003148C9">
        <w:rPr>
          <w:szCs w:val="32"/>
          <w:lang w:eastAsia="en-US"/>
        </w:rPr>
        <w:t>Chaque fois que je revenais</w:t>
      </w:r>
      <w:r>
        <w:rPr>
          <w:szCs w:val="32"/>
          <w:lang w:eastAsia="en-US"/>
        </w:rPr>
        <w:t xml:space="preserve">, </w:t>
      </w:r>
      <w:r w:rsidR="003148C9">
        <w:rPr>
          <w:szCs w:val="32"/>
          <w:lang w:eastAsia="en-US"/>
        </w:rPr>
        <w:t>poursuivit Berthe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je vous trouvais grandis</w:t>
      </w:r>
      <w:r>
        <w:rPr>
          <w:szCs w:val="32"/>
          <w:lang w:eastAsia="en-US"/>
        </w:rPr>
        <w:t xml:space="preserve">, </w:t>
      </w:r>
      <w:r w:rsidR="003148C9">
        <w:rPr>
          <w:szCs w:val="32"/>
          <w:lang w:eastAsia="en-US"/>
        </w:rPr>
        <w:t>plus aimants</w:t>
      </w:r>
      <w:r>
        <w:rPr>
          <w:szCs w:val="32"/>
          <w:lang w:eastAsia="en-US"/>
        </w:rPr>
        <w:t xml:space="preserve">, </w:t>
      </w:r>
      <w:r w:rsidR="003148C9">
        <w:rPr>
          <w:szCs w:val="32"/>
          <w:lang w:eastAsia="en-US"/>
        </w:rPr>
        <w:t>plus tendres</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mais plus curieux</w:t>
      </w:r>
      <w:r>
        <w:rPr>
          <w:szCs w:val="32"/>
          <w:lang w:eastAsia="en-US"/>
        </w:rPr>
        <w:t>.</w:t>
      </w:r>
    </w:p>
    <w:p w14:paraId="14E2498A" w14:textId="77777777" w:rsidR="0046142F" w:rsidRDefault="0046142F" w:rsidP="0046142F">
      <w:pPr>
        <w:rPr>
          <w:szCs w:val="32"/>
          <w:lang w:eastAsia="en-US"/>
        </w:rPr>
      </w:pPr>
      <w:r>
        <w:rPr>
          <w:szCs w:val="32"/>
          <w:lang w:eastAsia="en-US"/>
        </w:rPr>
        <w:t>« </w:t>
      </w:r>
      <w:r w:rsidR="003148C9">
        <w:rPr>
          <w:szCs w:val="32"/>
          <w:lang w:eastAsia="en-US"/>
        </w:rPr>
        <w:t>Sait-on où mène un premier mensonge</w:t>
      </w:r>
      <w:r>
        <w:rPr>
          <w:szCs w:val="32"/>
          <w:lang w:eastAsia="en-US"/>
        </w:rPr>
        <w:t> !</w:t>
      </w:r>
    </w:p>
    <w:p w14:paraId="5A205EFA" w14:textId="77777777" w:rsidR="0046142F" w:rsidRDefault="0046142F" w:rsidP="0046142F">
      <w:pPr>
        <w:rPr>
          <w:szCs w:val="32"/>
          <w:lang w:eastAsia="en-US"/>
        </w:rPr>
      </w:pPr>
      <w:r>
        <w:rPr>
          <w:szCs w:val="32"/>
          <w:lang w:eastAsia="en-US"/>
        </w:rPr>
        <w:t>« </w:t>
      </w:r>
      <w:r w:rsidR="003148C9">
        <w:rPr>
          <w:szCs w:val="32"/>
          <w:lang w:eastAsia="en-US"/>
        </w:rPr>
        <w:t>C</w:t>
      </w:r>
      <w:r>
        <w:rPr>
          <w:szCs w:val="32"/>
          <w:lang w:eastAsia="en-US"/>
        </w:rPr>
        <w:t>’</w:t>
      </w:r>
      <w:r w:rsidR="003148C9">
        <w:rPr>
          <w:szCs w:val="32"/>
          <w:lang w:eastAsia="en-US"/>
        </w:rPr>
        <w:t>était pour vous</w:t>
      </w:r>
      <w:r>
        <w:rPr>
          <w:szCs w:val="32"/>
          <w:lang w:eastAsia="en-US"/>
        </w:rPr>
        <w:t xml:space="preserve">. </w:t>
      </w:r>
      <w:r w:rsidR="003148C9">
        <w:rPr>
          <w:szCs w:val="32"/>
          <w:lang w:eastAsia="en-US"/>
        </w:rPr>
        <w:t>Dieu m</w:t>
      </w:r>
      <w:r>
        <w:rPr>
          <w:szCs w:val="32"/>
          <w:lang w:eastAsia="en-US"/>
        </w:rPr>
        <w:t>’</w:t>
      </w:r>
      <w:r w:rsidR="003148C9">
        <w:rPr>
          <w:szCs w:val="32"/>
          <w:lang w:eastAsia="en-US"/>
        </w:rPr>
        <w:t>est témoin que je n</w:t>
      </w:r>
      <w:r>
        <w:rPr>
          <w:szCs w:val="32"/>
          <w:lang w:eastAsia="en-US"/>
        </w:rPr>
        <w:t>’</w:t>
      </w:r>
      <w:r w:rsidR="003148C9">
        <w:rPr>
          <w:szCs w:val="32"/>
          <w:lang w:eastAsia="en-US"/>
        </w:rPr>
        <w:t>avais pas un seul instant songé à moi-même</w:t>
      </w:r>
      <w:r>
        <w:rPr>
          <w:szCs w:val="32"/>
          <w:lang w:eastAsia="en-US"/>
        </w:rPr>
        <w:t xml:space="preserve">. </w:t>
      </w:r>
      <w:r w:rsidR="003148C9">
        <w:rPr>
          <w:szCs w:val="32"/>
          <w:lang w:eastAsia="en-US"/>
        </w:rPr>
        <w:t>Pourtant</w:t>
      </w:r>
      <w:r>
        <w:rPr>
          <w:szCs w:val="32"/>
          <w:lang w:eastAsia="en-US"/>
        </w:rPr>
        <w:t xml:space="preserve">, </w:t>
      </w:r>
      <w:r w:rsidR="003148C9">
        <w:rPr>
          <w:szCs w:val="32"/>
          <w:lang w:eastAsia="en-US"/>
        </w:rPr>
        <w:t>j</w:t>
      </w:r>
      <w:r>
        <w:rPr>
          <w:szCs w:val="32"/>
          <w:lang w:eastAsia="en-US"/>
        </w:rPr>
        <w:t>’</w:t>
      </w:r>
      <w:r w:rsidR="003148C9">
        <w:rPr>
          <w:szCs w:val="32"/>
          <w:lang w:eastAsia="en-US"/>
        </w:rPr>
        <w:t xml:space="preserve">étais </w:t>
      </w:r>
      <w:r w:rsidR="003148C9">
        <w:rPr>
          <w:szCs w:val="32"/>
          <w:lang w:eastAsia="en-US"/>
        </w:rPr>
        <w:lastRenderedPageBreak/>
        <w:t>sévèrement punie</w:t>
      </w:r>
      <w:r>
        <w:rPr>
          <w:szCs w:val="32"/>
          <w:lang w:eastAsia="en-US"/>
        </w:rPr>
        <w:t xml:space="preserve">. </w:t>
      </w:r>
      <w:r w:rsidR="003148C9">
        <w:rPr>
          <w:szCs w:val="32"/>
          <w:lang w:eastAsia="en-US"/>
        </w:rPr>
        <w:t>Il me fallait</w:t>
      </w:r>
      <w:r>
        <w:rPr>
          <w:szCs w:val="32"/>
          <w:lang w:eastAsia="en-US"/>
        </w:rPr>
        <w:t xml:space="preserve">, </w:t>
      </w:r>
      <w:r w:rsidR="003148C9">
        <w:rPr>
          <w:szCs w:val="32"/>
          <w:lang w:eastAsia="en-US"/>
        </w:rPr>
        <w:t>dès ce temps-là</w:t>
      </w:r>
      <w:r>
        <w:rPr>
          <w:szCs w:val="32"/>
          <w:lang w:eastAsia="en-US"/>
        </w:rPr>
        <w:t xml:space="preserve">, </w:t>
      </w:r>
      <w:r w:rsidR="003148C9">
        <w:rPr>
          <w:szCs w:val="32"/>
          <w:lang w:eastAsia="en-US"/>
        </w:rPr>
        <w:t>me cacher comme une criminelle</w:t>
      </w:r>
      <w:r>
        <w:rPr>
          <w:szCs w:val="32"/>
          <w:lang w:eastAsia="en-US"/>
        </w:rPr>
        <w:t xml:space="preserve">, </w:t>
      </w:r>
      <w:r w:rsidR="003148C9">
        <w:rPr>
          <w:szCs w:val="32"/>
          <w:lang w:eastAsia="en-US"/>
        </w:rPr>
        <w:t>et vingt fois</w:t>
      </w:r>
      <w:r>
        <w:rPr>
          <w:szCs w:val="32"/>
          <w:lang w:eastAsia="en-US"/>
        </w:rPr>
        <w:t xml:space="preserve">, </w:t>
      </w:r>
      <w:r w:rsidR="003148C9">
        <w:rPr>
          <w:szCs w:val="32"/>
          <w:lang w:eastAsia="en-US"/>
        </w:rPr>
        <w:t>dans cette ville de Bordeaux où tant d</w:t>
      </w:r>
      <w:r>
        <w:rPr>
          <w:szCs w:val="32"/>
          <w:lang w:eastAsia="en-US"/>
        </w:rPr>
        <w:t>’</w:t>
      </w:r>
      <w:r w:rsidR="003148C9">
        <w:rPr>
          <w:szCs w:val="32"/>
          <w:lang w:eastAsia="en-US"/>
        </w:rPr>
        <w:t>étrangers se croisent</w:t>
      </w:r>
      <w:r>
        <w:rPr>
          <w:szCs w:val="32"/>
          <w:lang w:eastAsia="en-US"/>
        </w:rPr>
        <w:t xml:space="preserve">, </w:t>
      </w:r>
      <w:r w:rsidR="003148C9">
        <w:rPr>
          <w:szCs w:val="32"/>
          <w:lang w:eastAsia="en-US"/>
        </w:rPr>
        <w:t>je faillis être reconnue</w:t>
      </w:r>
      <w:r>
        <w:rPr>
          <w:szCs w:val="32"/>
          <w:lang w:eastAsia="en-US"/>
        </w:rPr>
        <w:t>.</w:t>
      </w:r>
    </w:p>
    <w:p w14:paraId="40AF70F6" w14:textId="77777777" w:rsidR="0046142F" w:rsidRDefault="0046142F" w:rsidP="0046142F">
      <w:pPr>
        <w:rPr>
          <w:szCs w:val="32"/>
          <w:lang w:eastAsia="en-US"/>
        </w:rPr>
      </w:pPr>
      <w:r>
        <w:rPr>
          <w:szCs w:val="32"/>
          <w:lang w:eastAsia="en-US"/>
        </w:rPr>
        <w:t>« </w:t>
      </w:r>
      <w:r w:rsidR="003148C9">
        <w:rPr>
          <w:szCs w:val="32"/>
          <w:lang w:eastAsia="en-US"/>
        </w:rPr>
        <w:t>Vous souvenez-vous de cela</w:t>
      </w:r>
      <w:r>
        <w:rPr>
          <w:szCs w:val="32"/>
          <w:lang w:eastAsia="en-US"/>
        </w:rPr>
        <w:t xml:space="preserve"> ? </w:t>
      </w:r>
      <w:r w:rsidR="003148C9">
        <w:rPr>
          <w:szCs w:val="32"/>
          <w:lang w:eastAsia="en-US"/>
        </w:rPr>
        <w:t>Ce fut à la pension de Lucienne que je rencontrai notre bienfaiteur à tous</w:t>
      </w:r>
      <w:r>
        <w:rPr>
          <w:szCs w:val="32"/>
          <w:lang w:eastAsia="en-US"/>
        </w:rPr>
        <w:t xml:space="preserve">, </w:t>
      </w:r>
      <w:r w:rsidR="003148C9">
        <w:rPr>
          <w:szCs w:val="32"/>
          <w:lang w:eastAsia="en-US"/>
        </w:rPr>
        <w:t>le savant docteur Van-</w:t>
      </w:r>
      <w:proofErr w:type="spellStart"/>
      <w:r w:rsidR="003148C9">
        <w:rPr>
          <w:szCs w:val="32"/>
          <w:lang w:eastAsia="en-US"/>
        </w:rPr>
        <w:t>Eyde</w:t>
      </w:r>
      <w:proofErr w:type="spellEnd"/>
      <w:r>
        <w:rPr>
          <w:szCs w:val="32"/>
          <w:lang w:eastAsia="en-US"/>
        </w:rPr>
        <w:t xml:space="preserve">. </w:t>
      </w:r>
      <w:r w:rsidR="003148C9">
        <w:rPr>
          <w:szCs w:val="32"/>
          <w:lang w:eastAsia="en-US"/>
        </w:rPr>
        <w:t>Il venait là soigner une petite fille aveugle</w:t>
      </w:r>
      <w:r>
        <w:rPr>
          <w:szCs w:val="32"/>
          <w:lang w:eastAsia="en-US"/>
        </w:rPr>
        <w:t xml:space="preserve">… </w:t>
      </w:r>
      <w:r w:rsidR="003148C9">
        <w:rPr>
          <w:szCs w:val="32"/>
          <w:lang w:eastAsia="en-US"/>
        </w:rPr>
        <w:t>Il me vit</w:t>
      </w:r>
      <w:r>
        <w:rPr>
          <w:szCs w:val="32"/>
          <w:lang w:eastAsia="en-US"/>
        </w:rPr>
        <w:t xml:space="preserve">, </w:t>
      </w:r>
      <w:r w:rsidR="003148C9">
        <w:rPr>
          <w:szCs w:val="32"/>
          <w:lang w:eastAsia="en-US"/>
        </w:rPr>
        <w:t>et tout de suite</w:t>
      </w:r>
      <w:r>
        <w:rPr>
          <w:szCs w:val="32"/>
          <w:lang w:eastAsia="en-US"/>
        </w:rPr>
        <w:t xml:space="preserve">, </w:t>
      </w:r>
      <w:r w:rsidR="003148C9">
        <w:rPr>
          <w:szCs w:val="32"/>
          <w:lang w:eastAsia="en-US"/>
        </w:rPr>
        <w:t>il me dit</w:t>
      </w:r>
      <w:r>
        <w:rPr>
          <w:szCs w:val="32"/>
          <w:lang w:eastAsia="en-US"/>
        </w:rPr>
        <w:t xml:space="preserve"> : </w:t>
      </w:r>
      <w:r w:rsidR="003148C9">
        <w:rPr>
          <w:szCs w:val="32"/>
          <w:lang w:eastAsia="en-US"/>
        </w:rPr>
        <w:t>Madame</w:t>
      </w:r>
      <w:r>
        <w:rPr>
          <w:szCs w:val="32"/>
          <w:lang w:eastAsia="en-US"/>
        </w:rPr>
        <w:t xml:space="preserve">, </w:t>
      </w:r>
      <w:r w:rsidR="003148C9">
        <w:rPr>
          <w:szCs w:val="32"/>
          <w:lang w:eastAsia="en-US"/>
        </w:rPr>
        <w:t>je vous rendrai la vue</w:t>
      </w:r>
      <w:r>
        <w:rPr>
          <w:szCs w:val="32"/>
          <w:lang w:eastAsia="en-US"/>
        </w:rPr>
        <w:t>.</w:t>
      </w:r>
    </w:p>
    <w:p w14:paraId="3C72714A" w14:textId="1DCFD9E3" w:rsidR="0046142F" w:rsidRDefault="0046142F" w:rsidP="0046142F">
      <w:pPr>
        <w:rPr>
          <w:szCs w:val="32"/>
          <w:lang w:eastAsia="en-US"/>
        </w:rPr>
      </w:pPr>
      <w:r>
        <w:rPr>
          <w:szCs w:val="32"/>
          <w:lang w:eastAsia="en-US"/>
        </w:rPr>
        <w:t>« </w:t>
      </w:r>
      <w:r w:rsidR="003148C9">
        <w:rPr>
          <w:szCs w:val="32"/>
          <w:lang w:eastAsia="en-US"/>
        </w:rPr>
        <w:t>Oh</w:t>
      </w:r>
      <w:r>
        <w:rPr>
          <w:szCs w:val="32"/>
          <w:lang w:eastAsia="en-US"/>
        </w:rPr>
        <w:t xml:space="preserve"> ! </w:t>
      </w:r>
      <w:r w:rsidR="003148C9">
        <w:rPr>
          <w:szCs w:val="32"/>
          <w:lang w:eastAsia="en-US"/>
        </w:rPr>
        <w:t>Dieu m</w:t>
      </w:r>
      <w:r>
        <w:rPr>
          <w:szCs w:val="32"/>
          <w:lang w:eastAsia="en-US"/>
        </w:rPr>
        <w:t>’</w:t>
      </w:r>
      <w:r w:rsidR="003148C9">
        <w:rPr>
          <w:szCs w:val="32"/>
          <w:lang w:eastAsia="en-US"/>
        </w:rPr>
        <w:t>a donné en ma vie une joie sans mélange</w:t>
      </w:r>
      <w:r>
        <w:rPr>
          <w:szCs w:val="32"/>
          <w:lang w:eastAsia="en-US"/>
        </w:rPr>
        <w:t xml:space="preserve">, </w:t>
      </w:r>
      <w:r w:rsidR="003148C9">
        <w:rPr>
          <w:szCs w:val="32"/>
          <w:lang w:eastAsia="en-US"/>
        </w:rPr>
        <w:t>une de ces joies qui compensent des années de martyre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Je vous vis</w:t>
      </w:r>
      <w:r>
        <w:rPr>
          <w:szCs w:val="32"/>
          <w:lang w:eastAsia="en-US"/>
        </w:rPr>
        <w:t xml:space="preserve">, </w:t>
      </w:r>
      <w:r w:rsidR="003148C9">
        <w:rPr>
          <w:szCs w:val="32"/>
          <w:lang w:eastAsia="en-US"/>
        </w:rPr>
        <w:t>mes enfants chéris</w:t>
      </w:r>
      <w:r>
        <w:rPr>
          <w:szCs w:val="32"/>
          <w:lang w:eastAsia="en-US"/>
        </w:rPr>
        <w:t xml:space="preserve"> ! </w:t>
      </w:r>
      <w:r w:rsidR="003148C9">
        <w:rPr>
          <w:szCs w:val="32"/>
          <w:lang w:eastAsia="en-US"/>
        </w:rPr>
        <w:t>Je vis mon Gabriel et ma Lucienne</w:t>
      </w:r>
      <w:r>
        <w:rPr>
          <w:szCs w:val="32"/>
          <w:lang w:eastAsia="en-US"/>
        </w:rPr>
        <w:t xml:space="preserve">, </w:t>
      </w:r>
      <w:r w:rsidR="003148C9">
        <w:rPr>
          <w:szCs w:val="32"/>
          <w:lang w:eastAsia="en-US"/>
        </w:rPr>
        <w:t>tous deux beaux</w:t>
      </w:r>
      <w:r>
        <w:rPr>
          <w:szCs w:val="32"/>
          <w:lang w:eastAsia="en-US"/>
        </w:rPr>
        <w:t xml:space="preserve">, </w:t>
      </w:r>
      <w:r w:rsidR="003148C9">
        <w:rPr>
          <w:szCs w:val="32"/>
          <w:lang w:eastAsia="en-US"/>
        </w:rPr>
        <w:t>tous deux avec des traits semblables</w:t>
      </w:r>
      <w:r>
        <w:rPr>
          <w:szCs w:val="32"/>
          <w:lang w:eastAsia="en-US"/>
        </w:rPr>
        <w:t xml:space="preserve">, </w:t>
      </w:r>
      <w:r w:rsidR="003148C9">
        <w:rPr>
          <w:szCs w:val="32"/>
          <w:lang w:eastAsia="en-US"/>
        </w:rPr>
        <w:t>tous deux blonds</w:t>
      </w:r>
      <w:r>
        <w:rPr>
          <w:szCs w:val="32"/>
          <w:lang w:eastAsia="en-US"/>
        </w:rPr>
        <w:t xml:space="preserve">, </w:t>
      </w:r>
      <w:r w:rsidR="003148C9">
        <w:rPr>
          <w:szCs w:val="32"/>
          <w:lang w:eastAsia="en-US"/>
        </w:rPr>
        <w:t>comme je savais que l</w:t>
      </w:r>
      <w:r>
        <w:rPr>
          <w:szCs w:val="32"/>
          <w:lang w:eastAsia="en-US"/>
        </w:rPr>
        <w:t>’</w:t>
      </w:r>
      <w:r w:rsidR="003148C9">
        <w:rPr>
          <w:szCs w:val="32"/>
          <w:lang w:eastAsia="en-US"/>
        </w:rPr>
        <w:t>était mon pauvre Lucien</w:t>
      </w:r>
      <w:r>
        <w:rPr>
          <w:szCs w:val="32"/>
          <w:lang w:eastAsia="en-US"/>
        </w:rPr>
        <w:t>.</w:t>
      </w:r>
    </w:p>
    <w:p w14:paraId="2D7D91D5" w14:textId="30EFBABA" w:rsidR="0046142F" w:rsidRDefault="0046142F" w:rsidP="0046142F">
      <w:pPr>
        <w:rPr>
          <w:lang w:eastAsia="en-US"/>
        </w:rPr>
      </w:pPr>
      <w:r>
        <w:rPr>
          <w:szCs w:val="32"/>
          <w:lang w:eastAsia="en-US"/>
        </w:rPr>
        <w:t>« </w:t>
      </w:r>
      <w:r w:rsidR="003148C9">
        <w:rPr>
          <w:szCs w:val="32"/>
          <w:lang w:eastAsia="en-US"/>
        </w:rPr>
        <w:t>En vous je le vis</w:t>
      </w:r>
      <w:r>
        <w:rPr>
          <w:szCs w:val="32"/>
          <w:lang w:eastAsia="en-US"/>
        </w:rPr>
        <w:t xml:space="preserve">, </w:t>
      </w:r>
      <w:r w:rsidR="003148C9">
        <w:rPr>
          <w:szCs w:val="32"/>
          <w:lang w:eastAsia="en-US"/>
        </w:rPr>
        <w:t>Lucien</w:t>
      </w:r>
      <w:r>
        <w:rPr>
          <w:szCs w:val="32"/>
          <w:lang w:eastAsia="en-US"/>
        </w:rPr>
        <w:t xml:space="preserve">, </w:t>
      </w:r>
      <w:r w:rsidR="003148C9">
        <w:rPr>
          <w:szCs w:val="32"/>
          <w:lang w:eastAsia="en-US"/>
        </w:rPr>
        <w:t>votre père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qu</w:t>
      </w:r>
      <w:r>
        <w:rPr>
          <w:szCs w:val="32"/>
          <w:lang w:eastAsia="en-US"/>
        </w:rPr>
        <w:t>’</w:t>
      </w:r>
      <w:r w:rsidR="003148C9">
        <w:rPr>
          <w:szCs w:val="32"/>
          <w:lang w:eastAsia="en-US"/>
        </w:rPr>
        <w:t>il vous faut aimer</w:t>
      </w:r>
      <w:r>
        <w:rPr>
          <w:szCs w:val="32"/>
          <w:lang w:eastAsia="en-US"/>
        </w:rPr>
        <w:t xml:space="preserve">, </w:t>
      </w:r>
      <w:r w:rsidR="003148C9">
        <w:rPr>
          <w:szCs w:val="32"/>
          <w:lang w:eastAsia="en-US"/>
        </w:rPr>
        <w:t>entendez-vous</w:t>
      </w:r>
      <w:r>
        <w:rPr>
          <w:szCs w:val="32"/>
          <w:lang w:eastAsia="en-US"/>
        </w:rPr>
        <w:t xml:space="preserve">, </w:t>
      </w:r>
      <w:r w:rsidR="003148C9">
        <w:rPr>
          <w:szCs w:val="32"/>
          <w:lang w:eastAsia="en-US"/>
        </w:rPr>
        <w:t>aimer et respecter</w:t>
      </w:r>
      <w:r>
        <w:rPr>
          <w:szCs w:val="32"/>
          <w:lang w:eastAsia="en-US"/>
        </w:rPr>
        <w:t xml:space="preserve">, </w:t>
      </w:r>
      <w:r w:rsidR="003148C9">
        <w:rPr>
          <w:szCs w:val="32"/>
          <w:lang w:eastAsia="en-US"/>
        </w:rPr>
        <w:t>car il m</w:t>
      </w:r>
      <w:r>
        <w:rPr>
          <w:szCs w:val="32"/>
          <w:lang w:eastAsia="en-US"/>
        </w:rPr>
        <w:t>’</w:t>
      </w:r>
      <w:r w:rsidR="003148C9">
        <w:rPr>
          <w:szCs w:val="32"/>
          <w:lang w:eastAsia="en-US"/>
        </w:rPr>
        <w:t>aime et il vous aime</w:t>
      </w:r>
      <w:r>
        <w:rPr>
          <w:szCs w:val="32"/>
          <w:lang w:eastAsia="en-US"/>
        </w:rPr>
        <w:t> ! »</w:t>
      </w:r>
    </w:p>
    <w:p w14:paraId="4180825D" w14:textId="21EA4DE8" w:rsidR="0046142F" w:rsidRDefault="003148C9" w:rsidP="0046142F">
      <w:pPr>
        <w:rPr>
          <w:szCs w:val="32"/>
          <w:lang w:eastAsia="en-US"/>
        </w:rPr>
      </w:pPr>
      <w:r>
        <w:rPr>
          <w:szCs w:val="32"/>
          <w:lang w:eastAsia="en-US"/>
        </w:rPr>
        <w:t>À ce souvenir du jour où</w:t>
      </w:r>
      <w:r w:rsidR="0046142F">
        <w:rPr>
          <w:szCs w:val="32"/>
          <w:lang w:eastAsia="en-US"/>
        </w:rPr>
        <w:t xml:space="preserve">, </w:t>
      </w:r>
      <w:r>
        <w:rPr>
          <w:szCs w:val="32"/>
          <w:lang w:eastAsia="en-US"/>
        </w:rPr>
        <w:t>pour la première fois</w:t>
      </w:r>
      <w:r w:rsidR="0046142F">
        <w:rPr>
          <w:szCs w:val="32"/>
          <w:lang w:eastAsia="en-US"/>
        </w:rPr>
        <w:t xml:space="preserve">, </w:t>
      </w:r>
      <w:r>
        <w:rPr>
          <w:szCs w:val="32"/>
          <w:lang w:eastAsia="en-US"/>
        </w:rPr>
        <w:t>Berthe avait pu contempler ses enfants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cette grande fête de leur existence à tous trois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Gabriel et Lucienne s</w:t>
      </w:r>
      <w:r w:rsidR="0046142F">
        <w:rPr>
          <w:szCs w:val="32"/>
          <w:lang w:eastAsia="en-US"/>
        </w:rPr>
        <w:t>’</w:t>
      </w:r>
      <w:r>
        <w:rPr>
          <w:szCs w:val="32"/>
          <w:lang w:eastAsia="en-US"/>
        </w:rPr>
        <w:t>étaient rapprochés de leur mère</w:t>
      </w:r>
      <w:r w:rsidR="0046142F">
        <w:rPr>
          <w:szCs w:val="32"/>
          <w:lang w:eastAsia="en-US"/>
        </w:rPr>
        <w:t xml:space="preserve">. </w:t>
      </w:r>
      <w:r>
        <w:rPr>
          <w:szCs w:val="32"/>
          <w:lang w:eastAsia="en-US"/>
        </w:rPr>
        <w:t>Ils se tenaient embrassés étroitement</w:t>
      </w:r>
      <w:r w:rsidR="0046142F">
        <w:rPr>
          <w:szCs w:val="32"/>
          <w:lang w:eastAsia="en-US"/>
        </w:rPr>
        <w:t xml:space="preserve">. </w:t>
      </w:r>
      <w:r>
        <w:rPr>
          <w:szCs w:val="32"/>
          <w:lang w:eastAsia="en-US"/>
        </w:rPr>
        <w:t>Aux dernières paroles de Berthe</w:t>
      </w:r>
      <w:r w:rsidR="0046142F">
        <w:rPr>
          <w:szCs w:val="32"/>
          <w:lang w:eastAsia="en-US"/>
        </w:rPr>
        <w:t xml:space="preserve">, </w:t>
      </w:r>
      <w:r>
        <w:rPr>
          <w:szCs w:val="32"/>
          <w:lang w:eastAsia="en-US"/>
        </w:rPr>
        <w:t>Gabriel se redressa</w:t>
      </w:r>
      <w:r w:rsidR="0046142F">
        <w:rPr>
          <w:szCs w:val="32"/>
          <w:lang w:eastAsia="en-US"/>
        </w:rPr>
        <w:t>.</w:t>
      </w:r>
    </w:p>
    <w:p w14:paraId="39B2A181" w14:textId="77777777" w:rsidR="0046142F" w:rsidRDefault="0046142F" w:rsidP="0046142F">
      <w:pPr>
        <w:rPr>
          <w:szCs w:val="32"/>
          <w:lang w:eastAsia="en-US"/>
        </w:rPr>
      </w:pPr>
      <w:r>
        <w:rPr>
          <w:lang w:eastAsia="en-US"/>
        </w:rPr>
        <w:t>— </w:t>
      </w:r>
      <w:r w:rsidR="003148C9">
        <w:rPr>
          <w:szCs w:val="32"/>
          <w:lang w:eastAsia="en-US"/>
        </w:rPr>
        <w:t>Il nous connaît donc</w:t>
      </w:r>
      <w:r>
        <w:rPr>
          <w:szCs w:val="32"/>
          <w:lang w:eastAsia="en-US"/>
        </w:rPr>
        <w:t xml:space="preserve"> ? </w:t>
      </w:r>
      <w:r w:rsidR="003148C9">
        <w:rPr>
          <w:szCs w:val="32"/>
          <w:lang w:eastAsia="en-US"/>
        </w:rPr>
        <w:t>demanda-t-il</w:t>
      </w:r>
      <w:r>
        <w:rPr>
          <w:szCs w:val="32"/>
          <w:lang w:eastAsia="en-US"/>
        </w:rPr>
        <w:t>.</w:t>
      </w:r>
    </w:p>
    <w:p w14:paraId="094B6FC2" w14:textId="77777777" w:rsidR="0046142F" w:rsidRDefault="003148C9" w:rsidP="0046142F">
      <w:pPr>
        <w:rPr>
          <w:szCs w:val="32"/>
          <w:lang w:eastAsia="en-US"/>
        </w:rPr>
      </w:pPr>
      <w:r>
        <w:rPr>
          <w:szCs w:val="32"/>
          <w:lang w:eastAsia="en-US"/>
        </w:rPr>
        <w:t>Madame de Marans hésita un instant</w:t>
      </w:r>
      <w:r w:rsidR="0046142F">
        <w:rPr>
          <w:szCs w:val="32"/>
          <w:lang w:eastAsia="en-US"/>
        </w:rPr>
        <w:t xml:space="preserve">, </w:t>
      </w:r>
      <w:r>
        <w:rPr>
          <w:szCs w:val="32"/>
          <w:lang w:eastAsia="en-US"/>
        </w:rPr>
        <w:t>puis elle répondit</w:t>
      </w:r>
      <w:r w:rsidR="0046142F">
        <w:rPr>
          <w:szCs w:val="32"/>
          <w:lang w:eastAsia="en-US"/>
        </w:rPr>
        <w:t> :</w:t>
      </w:r>
    </w:p>
    <w:p w14:paraId="79256D31" w14:textId="77777777" w:rsidR="0046142F" w:rsidRDefault="0046142F" w:rsidP="0046142F">
      <w:pPr>
        <w:rPr>
          <w:szCs w:val="32"/>
          <w:lang w:eastAsia="en-US"/>
        </w:rPr>
      </w:pPr>
      <w:r>
        <w:rPr>
          <w:lang w:eastAsia="en-US"/>
        </w:rPr>
        <w:t>— </w:t>
      </w:r>
      <w:r w:rsidR="003148C9">
        <w:rPr>
          <w:szCs w:val="32"/>
          <w:lang w:eastAsia="en-US"/>
        </w:rPr>
        <w:t>Si tu ne m</w:t>
      </w:r>
      <w:r>
        <w:rPr>
          <w:szCs w:val="32"/>
          <w:lang w:eastAsia="en-US"/>
        </w:rPr>
        <w:t>’</w:t>
      </w:r>
      <w:r w:rsidR="003148C9">
        <w:rPr>
          <w:szCs w:val="32"/>
          <w:lang w:eastAsia="en-US"/>
        </w:rPr>
        <w:t>avais pas rendue folle de désespoir aujourd</w:t>
      </w:r>
      <w:r>
        <w:rPr>
          <w:szCs w:val="32"/>
          <w:lang w:eastAsia="en-US"/>
        </w:rPr>
        <w:t>’</w:t>
      </w:r>
      <w:r w:rsidR="003148C9">
        <w:rPr>
          <w:szCs w:val="32"/>
          <w:lang w:eastAsia="en-US"/>
        </w:rPr>
        <w:t>hui</w:t>
      </w:r>
      <w:r>
        <w:rPr>
          <w:szCs w:val="32"/>
          <w:lang w:eastAsia="en-US"/>
        </w:rPr>
        <w:t xml:space="preserve">, </w:t>
      </w:r>
      <w:r w:rsidR="003148C9">
        <w:rPr>
          <w:szCs w:val="32"/>
          <w:lang w:eastAsia="en-US"/>
        </w:rPr>
        <w:t>peut-être n</w:t>
      </w:r>
      <w:r>
        <w:rPr>
          <w:szCs w:val="32"/>
          <w:lang w:eastAsia="en-US"/>
        </w:rPr>
        <w:t>’</w:t>
      </w:r>
      <w:r w:rsidR="003148C9">
        <w:rPr>
          <w:szCs w:val="32"/>
          <w:lang w:eastAsia="en-US"/>
        </w:rPr>
        <w:t>aurais-je jamais revu Lucien en ce monde</w:t>
      </w:r>
      <w:r>
        <w:rPr>
          <w:szCs w:val="32"/>
          <w:lang w:eastAsia="en-US"/>
        </w:rPr>
        <w:t xml:space="preserve">… </w:t>
      </w:r>
      <w:r w:rsidR="003148C9">
        <w:rPr>
          <w:szCs w:val="32"/>
          <w:lang w:eastAsia="en-US"/>
        </w:rPr>
        <w:t>Si je l</w:t>
      </w:r>
      <w:r>
        <w:rPr>
          <w:szCs w:val="32"/>
          <w:lang w:eastAsia="en-US"/>
        </w:rPr>
        <w:t>’</w:t>
      </w:r>
      <w:r w:rsidR="003148C9">
        <w:rPr>
          <w:szCs w:val="32"/>
          <w:lang w:eastAsia="en-US"/>
        </w:rPr>
        <w:t>avais revu autrement et pour une autre cause</w:t>
      </w:r>
      <w:r>
        <w:rPr>
          <w:szCs w:val="32"/>
          <w:lang w:eastAsia="en-US"/>
        </w:rPr>
        <w:t xml:space="preserve">, </w:t>
      </w:r>
      <w:r w:rsidR="003148C9">
        <w:rPr>
          <w:szCs w:val="32"/>
          <w:lang w:eastAsia="en-US"/>
        </w:rPr>
        <w:t>vous seriez tous deux dans ses bras à cette heure</w:t>
      </w:r>
      <w:r>
        <w:rPr>
          <w:szCs w:val="32"/>
          <w:lang w:eastAsia="en-US"/>
        </w:rPr>
        <w:t>.</w:t>
      </w:r>
    </w:p>
    <w:p w14:paraId="07799AD7" w14:textId="77777777" w:rsidR="0046142F" w:rsidRDefault="0046142F" w:rsidP="0046142F">
      <w:pPr>
        <w:rPr>
          <w:szCs w:val="32"/>
          <w:lang w:eastAsia="en-US"/>
        </w:rPr>
      </w:pPr>
      <w:r>
        <w:rPr>
          <w:szCs w:val="32"/>
          <w:lang w:eastAsia="en-US"/>
        </w:rPr>
        <w:lastRenderedPageBreak/>
        <w:t>« </w:t>
      </w:r>
      <w:r w:rsidR="003148C9">
        <w:rPr>
          <w:szCs w:val="32"/>
          <w:lang w:eastAsia="en-US"/>
        </w:rPr>
        <w:t>Cette réponse que je te fais</w:t>
      </w:r>
      <w:r>
        <w:rPr>
          <w:szCs w:val="32"/>
          <w:lang w:eastAsia="en-US"/>
        </w:rPr>
        <w:t xml:space="preserve">, </w:t>
      </w:r>
      <w:r w:rsidR="003148C9">
        <w:rPr>
          <w:szCs w:val="32"/>
          <w:lang w:eastAsia="en-US"/>
        </w:rPr>
        <w:t>tu ne peux pas en saisir le sens tout entier</w:t>
      </w:r>
      <w:r>
        <w:rPr>
          <w:szCs w:val="32"/>
          <w:lang w:eastAsia="en-US"/>
        </w:rPr>
        <w:t>.</w:t>
      </w:r>
    </w:p>
    <w:p w14:paraId="31C18072" w14:textId="77777777" w:rsidR="0046142F" w:rsidRDefault="0046142F" w:rsidP="0046142F">
      <w:pPr>
        <w:rPr>
          <w:szCs w:val="32"/>
          <w:lang w:eastAsia="en-US"/>
        </w:rPr>
      </w:pPr>
      <w:r>
        <w:rPr>
          <w:szCs w:val="32"/>
          <w:lang w:eastAsia="en-US"/>
        </w:rPr>
        <w:t>« </w:t>
      </w:r>
      <w:r w:rsidR="003148C9">
        <w:rPr>
          <w:szCs w:val="32"/>
          <w:lang w:eastAsia="en-US"/>
        </w:rPr>
        <w:t>Ne m</w:t>
      </w:r>
      <w:r>
        <w:rPr>
          <w:szCs w:val="32"/>
          <w:lang w:eastAsia="en-US"/>
        </w:rPr>
        <w:t>’</w:t>
      </w:r>
      <w:r w:rsidR="003148C9">
        <w:rPr>
          <w:szCs w:val="32"/>
          <w:lang w:eastAsia="en-US"/>
        </w:rPr>
        <w:t>interroge plus</w:t>
      </w:r>
      <w:r>
        <w:rPr>
          <w:szCs w:val="32"/>
          <w:lang w:eastAsia="en-US"/>
        </w:rPr>
        <w:t xml:space="preserve">… </w:t>
      </w:r>
      <w:r w:rsidR="003148C9">
        <w:rPr>
          <w:szCs w:val="32"/>
          <w:lang w:eastAsia="en-US"/>
        </w:rPr>
        <w:t>je continue</w:t>
      </w:r>
      <w:r>
        <w:rPr>
          <w:szCs w:val="32"/>
          <w:lang w:eastAsia="en-US"/>
        </w:rPr>
        <w:t> :</w:t>
      </w:r>
    </w:p>
    <w:p w14:paraId="533CBE04" w14:textId="77777777" w:rsidR="0046142F" w:rsidRDefault="0046142F" w:rsidP="0046142F">
      <w:pPr>
        <w:rPr>
          <w:szCs w:val="32"/>
          <w:lang w:eastAsia="en-US"/>
        </w:rPr>
      </w:pPr>
      <w:r>
        <w:rPr>
          <w:szCs w:val="32"/>
          <w:lang w:eastAsia="en-US"/>
        </w:rPr>
        <w:t>« </w:t>
      </w:r>
      <w:r w:rsidR="003148C9">
        <w:rPr>
          <w:szCs w:val="32"/>
          <w:lang w:eastAsia="en-US"/>
        </w:rPr>
        <w:t>Bordeaux est grand</w:t>
      </w:r>
      <w:r>
        <w:rPr>
          <w:szCs w:val="32"/>
          <w:lang w:eastAsia="en-US"/>
        </w:rPr>
        <w:t xml:space="preserve">, </w:t>
      </w:r>
      <w:r w:rsidR="003148C9">
        <w:rPr>
          <w:szCs w:val="32"/>
          <w:lang w:eastAsia="en-US"/>
        </w:rPr>
        <w:t>mais il faut Paris à ceux qui veulent cacher un secret</w:t>
      </w:r>
      <w:r>
        <w:rPr>
          <w:szCs w:val="32"/>
          <w:lang w:eastAsia="en-US"/>
        </w:rPr>
        <w:t xml:space="preserve">. </w:t>
      </w:r>
      <w:r w:rsidR="003148C9">
        <w:rPr>
          <w:szCs w:val="32"/>
          <w:lang w:eastAsia="en-US"/>
        </w:rPr>
        <w:t>Nous vînmes à Paris</w:t>
      </w:r>
      <w:r>
        <w:rPr>
          <w:szCs w:val="32"/>
          <w:lang w:eastAsia="en-US"/>
        </w:rPr>
        <w:t>.</w:t>
      </w:r>
    </w:p>
    <w:p w14:paraId="6590868F" w14:textId="181ABA8B" w:rsidR="0046142F" w:rsidRDefault="0046142F" w:rsidP="0046142F">
      <w:pPr>
        <w:rPr>
          <w:szCs w:val="32"/>
          <w:lang w:eastAsia="en-US"/>
        </w:rPr>
      </w:pPr>
      <w:r>
        <w:rPr>
          <w:szCs w:val="32"/>
          <w:lang w:eastAsia="en-US"/>
        </w:rPr>
        <w:t>« </w:t>
      </w:r>
      <w:r w:rsidR="003148C9">
        <w:rPr>
          <w:szCs w:val="32"/>
          <w:lang w:eastAsia="en-US"/>
        </w:rPr>
        <w:t>Toi</w:t>
      </w:r>
      <w:r>
        <w:rPr>
          <w:szCs w:val="32"/>
          <w:lang w:eastAsia="en-US"/>
        </w:rPr>
        <w:t xml:space="preserve">, </w:t>
      </w:r>
      <w:r w:rsidR="003148C9">
        <w:rPr>
          <w:szCs w:val="32"/>
          <w:lang w:eastAsia="en-US"/>
        </w:rPr>
        <w:t>Gabriel</w:t>
      </w:r>
      <w:r>
        <w:rPr>
          <w:szCs w:val="32"/>
          <w:lang w:eastAsia="en-US"/>
        </w:rPr>
        <w:t xml:space="preserve">, </w:t>
      </w:r>
      <w:r w:rsidR="003148C9">
        <w:rPr>
          <w:szCs w:val="32"/>
          <w:lang w:eastAsia="en-US"/>
        </w:rPr>
        <w:t>tu habitais chez le docteur Van-</w:t>
      </w:r>
      <w:proofErr w:type="spellStart"/>
      <w:r w:rsidR="003148C9">
        <w:rPr>
          <w:szCs w:val="32"/>
          <w:lang w:eastAsia="en-US"/>
        </w:rPr>
        <w:t>Eyde</w:t>
      </w:r>
      <w:proofErr w:type="spellEnd"/>
      <w:r>
        <w:rPr>
          <w:szCs w:val="32"/>
          <w:lang w:eastAsia="en-US"/>
        </w:rPr>
        <w:t xml:space="preserve"> ; </w:t>
      </w:r>
      <w:r w:rsidR="003148C9">
        <w:rPr>
          <w:szCs w:val="32"/>
          <w:lang w:eastAsia="en-US"/>
        </w:rPr>
        <w:t>Lucienne</w:t>
      </w:r>
      <w:r>
        <w:rPr>
          <w:szCs w:val="32"/>
          <w:lang w:eastAsia="en-US"/>
        </w:rPr>
        <w:t xml:space="preserve">, </w:t>
      </w:r>
      <w:r w:rsidR="003148C9">
        <w:rPr>
          <w:szCs w:val="32"/>
          <w:lang w:eastAsia="en-US"/>
        </w:rPr>
        <w:t>tu étais à la pension de la rue de Vaugirard</w:t>
      </w:r>
      <w:r>
        <w:rPr>
          <w:szCs w:val="32"/>
          <w:lang w:eastAsia="en-US"/>
        </w:rPr>
        <w:t xml:space="preserve">. </w:t>
      </w:r>
      <w:r w:rsidR="003148C9">
        <w:rPr>
          <w:szCs w:val="32"/>
          <w:lang w:eastAsia="en-US"/>
        </w:rPr>
        <w:t>J</w:t>
      </w:r>
      <w:r>
        <w:rPr>
          <w:szCs w:val="32"/>
          <w:lang w:eastAsia="en-US"/>
        </w:rPr>
        <w:t>’</w:t>
      </w:r>
      <w:r w:rsidR="003148C9">
        <w:rPr>
          <w:szCs w:val="32"/>
          <w:lang w:eastAsia="en-US"/>
        </w:rPr>
        <w:t>avais encore un peu de liberté</w:t>
      </w:r>
      <w:r>
        <w:rPr>
          <w:szCs w:val="32"/>
          <w:lang w:eastAsia="en-US"/>
        </w:rPr>
        <w:t xml:space="preserve"> ; </w:t>
      </w:r>
      <w:r w:rsidR="003148C9">
        <w:rPr>
          <w:szCs w:val="32"/>
          <w:lang w:eastAsia="en-US"/>
        </w:rPr>
        <w:t>je fis quelques voyages</w:t>
      </w:r>
      <w:r>
        <w:rPr>
          <w:szCs w:val="32"/>
          <w:lang w:eastAsia="en-US"/>
        </w:rPr>
        <w:t xml:space="preserve">. </w:t>
      </w:r>
      <w:r w:rsidR="003148C9">
        <w:rPr>
          <w:szCs w:val="32"/>
          <w:lang w:eastAsia="en-US"/>
        </w:rPr>
        <w:t>La Bettina jeta comme un dernier éclat à Naples</w:t>
      </w:r>
      <w:r>
        <w:rPr>
          <w:szCs w:val="32"/>
          <w:lang w:eastAsia="en-US"/>
        </w:rPr>
        <w:t xml:space="preserve">, </w:t>
      </w:r>
      <w:r w:rsidR="003148C9">
        <w:rPr>
          <w:szCs w:val="32"/>
          <w:lang w:eastAsia="en-US"/>
        </w:rPr>
        <w:t>à Milan</w:t>
      </w:r>
      <w:r>
        <w:rPr>
          <w:szCs w:val="32"/>
          <w:lang w:eastAsia="en-US"/>
        </w:rPr>
        <w:t xml:space="preserve">, </w:t>
      </w:r>
      <w:r w:rsidR="003148C9">
        <w:rPr>
          <w:szCs w:val="32"/>
          <w:lang w:eastAsia="en-US"/>
        </w:rPr>
        <w:t>à Florence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puis elle disparut pour toujours</w:t>
      </w:r>
      <w:r>
        <w:rPr>
          <w:szCs w:val="32"/>
          <w:lang w:eastAsia="en-US"/>
        </w:rPr>
        <w:t>.</w:t>
      </w:r>
    </w:p>
    <w:p w14:paraId="7C085017" w14:textId="77777777" w:rsidR="0046142F" w:rsidRDefault="0046142F" w:rsidP="0046142F">
      <w:pPr>
        <w:rPr>
          <w:szCs w:val="32"/>
          <w:lang w:eastAsia="en-US"/>
        </w:rPr>
      </w:pPr>
      <w:r>
        <w:rPr>
          <w:szCs w:val="32"/>
          <w:lang w:eastAsia="en-US"/>
        </w:rPr>
        <w:t>« </w:t>
      </w:r>
      <w:r w:rsidR="003148C9">
        <w:rPr>
          <w:szCs w:val="32"/>
          <w:lang w:eastAsia="en-US"/>
        </w:rPr>
        <w:t>En revanche</w:t>
      </w:r>
      <w:r>
        <w:rPr>
          <w:szCs w:val="32"/>
          <w:lang w:eastAsia="en-US"/>
        </w:rPr>
        <w:t xml:space="preserve">, </w:t>
      </w:r>
      <w:r w:rsidR="003148C9">
        <w:rPr>
          <w:szCs w:val="32"/>
          <w:lang w:eastAsia="en-US"/>
        </w:rPr>
        <w:t xml:space="preserve">madame </w:t>
      </w:r>
      <w:proofErr w:type="spellStart"/>
      <w:r w:rsidR="003148C9">
        <w:rPr>
          <w:szCs w:val="32"/>
          <w:lang w:eastAsia="en-US"/>
        </w:rPr>
        <w:t>Lovely</w:t>
      </w:r>
      <w:proofErr w:type="spellEnd"/>
      <w:r>
        <w:rPr>
          <w:szCs w:val="32"/>
          <w:lang w:eastAsia="en-US"/>
        </w:rPr>
        <w:t xml:space="preserve">, </w:t>
      </w:r>
      <w:r w:rsidR="003148C9">
        <w:rPr>
          <w:szCs w:val="32"/>
          <w:lang w:eastAsia="en-US"/>
        </w:rPr>
        <w:t>pauvre artiste obscure</w:t>
      </w:r>
      <w:r>
        <w:rPr>
          <w:szCs w:val="32"/>
          <w:lang w:eastAsia="en-US"/>
        </w:rPr>
        <w:t xml:space="preserve">, </w:t>
      </w:r>
      <w:r w:rsidR="003148C9">
        <w:rPr>
          <w:szCs w:val="32"/>
          <w:lang w:eastAsia="en-US"/>
        </w:rPr>
        <w:t>s</w:t>
      </w:r>
      <w:r>
        <w:rPr>
          <w:szCs w:val="32"/>
          <w:lang w:eastAsia="en-US"/>
        </w:rPr>
        <w:t>’</w:t>
      </w:r>
      <w:r w:rsidR="003148C9">
        <w:rPr>
          <w:szCs w:val="32"/>
          <w:lang w:eastAsia="en-US"/>
        </w:rPr>
        <w:t>engagea au petit théâtre de Diane</w:t>
      </w:r>
      <w:r>
        <w:rPr>
          <w:szCs w:val="32"/>
          <w:lang w:eastAsia="en-US"/>
        </w:rPr>
        <w:t>.</w:t>
      </w:r>
    </w:p>
    <w:p w14:paraId="15738726" w14:textId="62DA0789" w:rsidR="0046142F" w:rsidRDefault="0046142F" w:rsidP="0046142F">
      <w:pPr>
        <w:rPr>
          <w:szCs w:val="32"/>
          <w:lang w:eastAsia="en-US"/>
        </w:rPr>
      </w:pPr>
      <w:r>
        <w:rPr>
          <w:szCs w:val="32"/>
          <w:lang w:eastAsia="en-US"/>
        </w:rPr>
        <w:t>« </w:t>
      </w:r>
      <w:r w:rsidR="003148C9">
        <w:rPr>
          <w:szCs w:val="32"/>
          <w:lang w:eastAsia="en-US"/>
        </w:rPr>
        <w:t>L</w:t>
      </w:r>
      <w:r>
        <w:rPr>
          <w:szCs w:val="32"/>
          <w:lang w:eastAsia="en-US"/>
        </w:rPr>
        <w:t>’</w:t>
      </w:r>
      <w:r w:rsidR="003148C9">
        <w:rPr>
          <w:szCs w:val="32"/>
          <w:lang w:eastAsia="en-US"/>
        </w:rPr>
        <w:t>Opéra aurait ouvert ses portes toutes grandes à la Bettina</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Mais Gabriel était un jeune homme</w:t>
      </w:r>
      <w:r>
        <w:rPr>
          <w:szCs w:val="32"/>
          <w:lang w:eastAsia="en-US"/>
        </w:rPr>
        <w:t xml:space="preserve">. </w:t>
      </w:r>
      <w:r w:rsidR="003148C9">
        <w:rPr>
          <w:szCs w:val="32"/>
          <w:lang w:eastAsia="en-US"/>
        </w:rPr>
        <w:t>Il allait à l</w:t>
      </w:r>
      <w:r>
        <w:rPr>
          <w:szCs w:val="32"/>
          <w:lang w:eastAsia="en-US"/>
        </w:rPr>
        <w:t>’</w:t>
      </w:r>
      <w:r w:rsidR="003148C9">
        <w:rPr>
          <w:szCs w:val="32"/>
          <w:lang w:eastAsia="en-US"/>
        </w:rPr>
        <w:t>Opéra</w:t>
      </w:r>
      <w:r>
        <w:rPr>
          <w:szCs w:val="32"/>
          <w:lang w:eastAsia="en-US"/>
        </w:rPr>
        <w:t>.</w:t>
      </w:r>
    </w:p>
    <w:p w14:paraId="091B5533" w14:textId="54E8D96B" w:rsidR="0046142F" w:rsidRDefault="0046142F" w:rsidP="0046142F">
      <w:pPr>
        <w:rPr>
          <w:szCs w:val="32"/>
          <w:lang w:eastAsia="en-US"/>
        </w:rPr>
      </w:pPr>
      <w:r>
        <w:rPr>
          <w:szCs w:val="32"/>
          <w:lang w:eastAsia="en-US"/>
        </w:rPr>
        <w:t>« </w:t>
      </w:r>
      <w:r w:rsidR="003148C9">
        <w:rPr>
          <w:szCs w:val="32"/>
          <w:lang w:eastAsia="en-US"/>
        </w:rPr>
        <w:t xml:space="preserve">La </w:t>
      </w:r>
      <w:r w:rsidR="003148C9">
        <w:rPr>
          <w:szCs w:val="32"/>
          <w:lang w:eastAsia="en-US"/>
        </w:rPr>
        <w:t xml:space="preserve">Bettina </w:t>
      </w:r>
      <w:r w:rsidR="003148C9">
        <w:rPr>
          <w:szCs w:val="32"/>
          <w:lang w:eastAsia="en-US"/>
        </w:rPr>
        <w:t>aurait pu donner des concerts et gagner deux cents louis dans une soirée au lieu de quelques francs que son directeur lui jetait</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 xml:space="preserve">Mais </w:t>
      </w:r>
      <w:r>
        <w:rPr>
          <w:szCs w:val="32"/>
          <w:lang w:eastAsia="en-US"/>
        </w:rPr>
        <w:t>M. </w:t>
      </w:r>
      <w:r w:rsidR="003148C9">
        <w:rPr>
          <w:szCs w:val="32"/>
          <w:lang w:eastAsia="en-US"/>
        </w:rPr>
        <w:t>Gabriel de Marans allait dans le grand monde</w:t>
      </w:r>
      <w:r>
        <w:rPr>
          <w:szCs w:val="32"/>
          <w:lang w:eastAsia="en-US"/>
        </w:rPr>
        <w:t>.</w:t>
      </w:r>
    </w:p>
    <w:p w14:paraId="36CE807E" w14:textId="77777777" w:rsidR="0046142F" w:rsidRDefault="0046142F" w:rsidP="0046142F">
      <w:pPr>
        <w:rPr>
          <w:szCs w:val="32"/>
          <w:lang w:eastAsia="en-US"/>
        </w:rPr>
      </w:pPr>
      <w:r>
        <w:rPr>
          <w:szCs w:val="32"/>
          <w:lang w:eastAsia="en-US"/>
        </w:rPr>
        <w:t>« </w:t>
      </w:r>
      <w:r w:rsidR="003148C9">
        <w:rPr>
          <w:szCs w:val="32"/>
          <w:lang w:eastAsia="en-US"/>
        </w:rPr>
        <w:t>Si j</w:t>
      </w:r>
      <w:r>
        <w:rPr>
          <w:szCs w:val="32"/>
          <w:lang w:eastAsia="en-US"/>
        </w:rPr>
        <w:t>’</w:t>
      </w:r>
      <w:r w:rsidR="003148C9">
        <w:rPr>
          <w:szCs w:val="32"/>
          <w:lang w:eastAsia="en-US"/>
        </w:rPr>
        <w:t>avais trouvé un théâtre plus humble que le théâtre de Diane</w:t>
      </w:r>
      <w:r>
        <w:rPr>
          <w:szCs w:val="32"/>
          <w:lang w:eastAsia="en-US"/>
        </w:rPr>
        <w:t xml:space="preserve">, </w:t>
      </w:r>
      <w:r w:rsidR="003148C9">
        <w:rPr>
          <w:szCs w:val="32"/>
          <w:lang w:eastAsia="en-US"/>
        </w:rPr>
        <w:t>j</w:t>
      </w:r>
      <w:r>
        <w:rPr>
          <w:szCs w:val="32"/>
          <w:lang w:eastAsia="en-US"/>
        </w:rPr>
        <w:t>’</w:t>
      </w:r>
      <w:r w:rsidR="003148C9">
        <w:rPr>
          <w:szCs w:val="32"/>
          <w:lang w:eastAsia="en-US"/>
        </w:rPr>
        <w:t>aurais été m</w:t>
      </w:r>
      <w:r>
        <w:rPr>
          <w:szCs w:val="32"/>
          <w:lang w:eastAsia="en-US"/>
        </w:rPr>
        <w:t>’</w:t>
      </w:r>
      <w:r w:rsidR="003148C9">
        <w:rPr>
          <w:szCs w:val="32"/>
          <w:lang w:eastAsia="en-US"/>
        </w:rPr>
        <w:t>y enfouir</w:t>
      </w:r>
      <w:r>
        <w:rPr>
          <w:szCs w:val="32"/>
          <w:lang w:eastAsia="en-US"/>
        </w:rPr>
        <w:t>.</w:t>
      </w:r>
    </w:p>
    <w:p w14:paraId="25976429" w14:textId="77777777" w:rsidR="0046142F" w:rsidRDefault="0046142F" w:rsidP="0046142F">
      <w:pPr>
        <w:rPr>
          <w:szCs w:val="32"/>
          <w:lang w:eastAsia="en-US"/>
        </w:rPr>
      </w:pPr>
      <w:r>
        <w:rPr>
          <w:szCs w:val="32"/>
          <w:lang w:eastAsia="en-US"/>
        </w:rPr>
        <w:t>« </w:t>
      </w:r>
      <w:r w:rsidR="003148C9">
        <w:rPr>
          <w:szCs w:val="32"/>
          <w:lang w:eastAsia="en-US"/>
        </w:rPr>
        <w:t>Et cependant mes ressources se dissipaient</w:t>
      </w:r>
      <w:r>
        <w:rPr>
          <w:szCs w:val="32"/>
          <w:lang w:eastAsia="en-US"/>
        </w:rPr>
        <w:t xml:space="preserve"> ; </w:t>
      </w:r>
      <w:r w:rsidR="003148C9">
        <w:rPr>
          <w:szCs w:val="32"/>
          <w:lang w:eastAsia="en-US"/>
        </w:rPr>
        <w:t>Gabriel était joueur</w:t>
      </w:r>
      <w:r>
        <w:rPr>
          <w:szCs w:val="32"/>
          <w:lang w:eastAsia="en-US"/>
        </w:rPr>
        <w:t xml:space="preserve"> ; </w:t>
      </w:r>
      <w:r w:rsidR="003148C9">
        <w:rPr>
          <w:szCs w:val="32"/>
          <w:lang w:eastAsia="en-US"/>
        </w:rPr>
        <w:t>il me croyait riche</w:t>
      </w:r>
      <w:r>
        <w:rPr>
          <w:szCs w:val="32"/>
          <w:lang w:eastAsia="en-US"/>
        </w:rPr>
        <w:t xml:space="preserve"> ; </w:t>
      </w:r>
      <w:r w:rsidR="003148C9">
        <w:rPr>
          <w:szCs w:val="32"/>
          <w:lang w:eastAsia="en-US"/>
        </w:rPr>
        <w:t>je voyais bien que nous marchions vers un abîme</w:t>
      </w:r>
      <w:r>
        <w:rPr>
          <w:szCs w:val="32"/>
          <w:lang w:eastAsia="en-US"/>
        </w:rPr>
        <w:t>.</w:t>
      </w:r>
    </w:p>
    <w:p w14:paraId="2547210F" w14:textId="77777777" w:rsidR="0046142F" w:rsidRDefault="0046142F" w:rsidP="0046142F">
      <w:pPr>
        <w:rPr>
          <w:szCs w:val="32"/>
          <w:lang w:eastAsia="en-US"/>
        </w:rPr>
      </w:pPr>
      <w:r>
        <w:rPr>
          <w:szCs w:val="32"/>
          <w:lang w:eastAsia="en-US"/>
        </w:rPr>
        <w:t>« </w:t>
      </w:r>
      <w:r w:rsidR="003148C9">
        <w:rPr>
          <w:szCs w:val="32"/>
          <w:lang w:eastAsia="en-US"/>
        </w:rPr>
        <w:t>Ai-je besoin de vous dire</w:t>
      </w:r>
      <w:r>
        <w:rPr>
          <w:szCs w:val="32"/>
          <w:lang w:eastAsia="en-US"/>
        </w:rPr>
        <w:t xml:space="preserve">, </w:t>
      </w:r>
      <w:r w:rsidR="003148C9">
        <w:rPr>
          <w:szCs w:val="32"/>
          <w:lang w:eastAsia="en-US"/>
        </w:rPr>
        <w:t>enfants</w:t>
      </w:r>
      <w:r>
        <w:rPr>
          <w:szCs w:val="32"/>
          <w:lang w:eastAsia="en-US"/>
        </w:rPr>
        <w:t xml:space="preserve">, </w:t>
      </w:r>
      <w:r w:rsidR="003148C9">
        <w:rPr>
          <w:szCs w:val="32"/>
          <w:lang w:eastAsia="en-US"/>
        </w:rPr>
        <w:t>mes craintes</w:t>
      </w:r>
      <w:r>
        <w:rPr>
          <w:szCs w:val="32"/>
          <w:lang w:eastAsia="en-US"/>
        </w:rPr>
        <w:t xml:space="preserve">, </w:t>
      </w:r>
      <w:r w:rsidR="003148C9">
        <w:rPr>
          <w:szCs w:val="32"/>
          <w:lang w:eastAsia="en-US"/>
        </w:rPr>
        <w:t>mes efforts</w:t>
      </w:r>
      <w:r>
        <w:rPr>
          <w:szCs w:val="32"/>
          <w:lang w:eastAsia="en-US"/>
        </w:rPr>
        <w:t xml:space="preserve">, </w:t>
      </w:r>
      <w:r w:rsidR="003148C9">
        <w:rPr>
          <w:szCs w:val="32"/>
          <w:lang w:eastAsia="en-US"/>
        </w:rPr>
        <w:t>ma lutte contre le malheur qui venait</w:t>
      </w:r>
      <w:r>
        <w:rPr>
          <w:szCs w:val="32"/>
          <w:lang w:eastAsia="en-US"/>
        </w:rPr>
        <w:t> ?…</w:t>
      </w:r>
    </w:p>
    <w:p w14:paraId="5D95FBB0" w14:textId="3BEA4433" w:rsidR="0046142F" w:rsidRDefault="0046142F" w:rsidP="0046142F">
      <w:pPr>
        <w:rPr>
          <w:lang w:eastAsia="en-US"/>
        </w:rPr>
      </w:pPr>
      <w:r>
        <w:rPr>
          <w:szCs w:val="32"/>
          <w:lang w:eastAsia="en-US"/>
        </w:rPr>
        <w:lastRenderedPageBreak/>
        <w:t>« </w:t>
      </w:r>
      <w:r w:rsidR="003148C9">
        <w:rPr>
          <w:szCs w:val="32"/>
          <w:lang w:eastAsia="en-US"/>
        </w:rPr>
        <w:t>Le soir</w:t>
      </w:r>
      <w:r>
        <w:rPr>
          <w:szCs w:val="32"/>
          <w:lang w:eastAsia="en-US"/>
        </w:rPr>
        <w:t xml:space="preserve">, </w:t>
      </w:r>
      <w:r w:rsidR="003148C9">
        <w:rPr>
          <w:szCs w:val="32"/>
          <w:lang w:eastAsia="en-US"/>
        </w:rPr>
        <w:t>quand je rentrais</w:t>
      </w:r>
      <w:r>
        <w:rPr>
          <w:szCs w:val="32"/>
          <w:lang w:eastAsia="en-US"/>
        </w:rPr>
        <w:t xml:space="preserve">, </w:t>
      </w:r>
      <w:r w:rsidR="003148C9">
        <w:rPr>
          <w:szCs w:val="32"/>
          <w:lang w:eastAsia="en-US"/>
        </w:rPr>
        <w:t>je me penchais sur le lit de Lucienne endormie</w:t>
      </w:r>
      <w:r>
        <w:rPr>
          <w:szCs w:val="32"/>
          <w:lang w:eastAsia="en-US"/>
        </w:rPr>
        <w:t>… »</w:t>
      </w:r>
    </w:p>
    <w:p w14:paraId="1382F1F0" w14:textId="063C0A19" w:rsidR="0046142F" w:rsidRDefault="0046142F" w:rsidP="0046142F">
      <w:pPr>
        <w:rPr>
          <w:szCs w:val="32"/>
          <w:lang w:eastAsia="en-US"/>
        </w:rPr>
      </w:pPr>
      <w:r>
        <w:rPr>
          <w:lang w:eastAsia="en-US"/>
        </w:rPr>
        <w:t>— </w:t>
      </w:r>
      <w:r w:rsidR="003148C9">
        <w:rPr>
          <w:szCs w:val="32"/>
          <w:lang w:eastAsia="en-US"/>
        </w:rPr>
        <w:t>Et je sentais une larme sur mon front</w:t>
      </w:r>
      <w:r>
        <w:rPr>
          <w:szCs w:val="32"/>
          <w:lang w:eastAsia="en-US"/>
        </w:rPr>
        <w:t xml:space="preserve">, </w:t>
      </w:r>
      <w:r w:rsidR="003148C9">
        <w:rPr>
          <w:szCs w:val="32"/>
          <w:lang w:eastAsia="en-US"/>
        </w:rPr>
        <w:t>interrompit Lucienne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Oh</w:t>
      </w:r>
      <w:r>
        <w:rPr>
          <w:szCs w:val="32"/>
          <w:lang w:eastAsia="en-US"/>
        </w:rPr>
        <w:t xml:space="preserve"> ! </w:t>
      </w:r>
      <w:r w:rsidR="003148C9">
        <w:rPr>
          <w:szCs w:val="32"/>
          <w:lang w:eastAsia="en-US"/>
        </w:rPr>
        <w:t>mère</w:t>
      </w:r>
      <w:r>
        <w:rPr>
          <w:szCs w:val="32"/>
          <w:lang w:eastAsia="en-US"/>
        </w:rPr>
        <w:t xml:space="preserve">, </w:t>
      </w:r>
      <w:r w:rsidR="003148C9">
        <w:rPr>
          <w:szCs w:val="32"/>
          <w:lang w:eastAsia="en-US"/>
        </w:rPr>
        <w:t>je ne devinais pas tout</w:t>
      </w:r>
      <w:r>
        <w:rPr>
          <w:szCs w:val="32"/>
          <w:lang w:eastAsia="en-US"/>
        </w:rPr>
        <w:t xml:space="preserve">… </w:t>
      </w:r>
      <w:r w:rsidR="003148C9">
        <w:rPr>
          <w:szCs w:val="32"/>
          <w:lang w:eastAsia="en-US"/>
        </w:rPr>
        <w:t>mais je savais depuis longtemps comme tu souffrais</w:t>
      </w:r>
      <w:r>
        <w:rPr>
          <w:szCs w:val="32"/>
          <w:lang w:eastAsia="en-US"/>
        </w:rPr>
        <w:t> !…</w:t>
      </w:r>
    </w:p>
    <w:p w14:paraId="0455E935" w14:textId="10737947" w:rsidR="0046142F" w:rsidRDefault="0046142F" w:rsidP="0046142F">
      <w:pPr>
        <w:rPr>
          <w:szCs w:val="32"/>
          <w:lang w:eastAsia="en-US"/>
        </w:rPr>
      </w:pPr>
      <w:r>
        <w:rPr>
          <w:lang w:eastAsia="en-US"/>
        </w:rPr>
        <w:t>— </w:t>
      </w:r>
      <w:r w:rsidR="003148C9">
        <w:rPr>
          <w:szCs w:val="32"/>
          <w:lang w:eastAsia="en-US"/>
        </w:rPr>
        <w:t>Moi</w:t>
      </w:r>
      <w:r>
        <w:rPr>
          <w:szCs w:val="32"/>
          <w:lang w:eastAsia="en-US"/>
        </w:rPr>
        <w:t xml:space="preserve">, </w:t>
      </w:r>
      <w:r w:rsidR="003148C9">
        <w:rPr>
          <w:szCs w:val="32"/>
          <w:lang w:eastAsia="en-US"/>
        </w:rPr>
        <w:t>j</w:t>
      </w:r>
      <w:r>
        <w:rPr>
          <w:szCs w:val="32"/>
          <w:lang w:eastAsia="en-US"/>
        </w:rPr>
        <w:t>’</w:t>
      </w:r>
      <w:r w:rsidR="003148C9">
        <w:rPr>
          <w:szCs w:val="32"/>
          <w:lang w:eastAsia="en-US"/>
        </w:rPr>
        <w:t>ai senti aussi plus d</w:t>
      </w:r>
      <w:r>
        <w:rPr>
          <w:szCs w:val="32"/>
          <w:lang w:eastAsia="en-US"/>
        </w:rPr>
        <w:t>’</w:t>
      </w:r>
      <w:r w:rsidR="003148C9">
        <w:rPr>
          <w:szCs w:val="32"/>
          <w:lang w:eastAsia="en-US"/>
        </w:rPr>
        <w:t>une fois une larme à mon front</w:t>
      </w:r>
      <w:r>
        <w:rPr>
          <w:szCs w:val="32"/>
          <w:lang w:eastAsia="en-US"/>
        </w:rPr>
        <w:t xml:space="preserve">, </w:t>
      </w:r>
      <w:r w:rsidR="003148C9">
        <w:rPr>
          <w:szCs w:val="32"/>
          <w:lang w:eastAsia="en-US"/>
        </w:rPr>
        <w:t>poursuivit Berthe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quand Gabriel revenait et qu</w:t>
      </w:r>
      <w:r>
        <w:rPr>
          <w:szCs w:val="32"/>
          <w:lang w:eastAsia="en-US"/>
        </w:rPr>
        <w:t>’</w:t>
      </w:r>
      <w:r w:rsidR="003148C9">
        <w:rPr>
          <w:szCs w:val="32"/>
          <w:lang w:eastAsia="en-US"/>
        </w:rPr>
        <w:t>il me croyait endormie</w:t>
      </w:r>
      <w:r>
        <w:rPr>
          <w:szCs w:val="32"/>
          <w:lang w:eastAsia="en-US"/>
        </w:rPr>
        <w:t xml:space="preserve">… </w:t>
      </w:r>
      <w:r w:rsidR="003148C9">
        <w:rPr>
          <w:szCs w:val="32"/>
          <w:lang w:eastAsia="en-US"/>
        </w:rPr>
        <w:t>Hélas</w:t>
      </w:r>
      <w:r>
        <w:rPr>
          <w:szCs w:val="32"/>
          <w:lang w:eastAsia="en-US"/>
        </w:rPr>
        <w:t xml:space="preserve"> ! </w:t>
      </w:r>
      <w:r w:rsidR="003148C9">
        <w:rPr>
          <w:szCs w:val="32"/>
          <w:lang w:eastAsia="en-US"/>
        </w:rPr>
        <w:t>faut-il le dire</w:t>
      </w:r>
      <w:r>
        <w:rPr>
          <w:szCs w:val="32"/>
          <w:lang w:eastAsia="en-US"/>
        </w:rPr>
        <w:t xml:space="preserve"> ? </w:t>
      </w:r>
      <w:r w:rsidR="003148C9">
        <w:rPr>
          <w:szCs w:val="32"/>
          <w:lang w:eastAsia="en-US"/>
        </w:rPr>
        <w:t>ses absences me servaient</w:t>
      </w:r>
      <w:r>
        <w:rPr>
          <w:szCs w:val="32"/>
          <w:lang w:eastAsia="en-US"/>
        </w:rPr>
        <w:t xml:space="preserve">… </w:t>
      </w:r>
      <w:r w:rsidR="003148C9">
        <w:rPr>
          <w:szCs w:val="32"/>
          <w:lang w:eastAsia="en-US"/>
        </w:rPr>
        <w:t>S</w:t>
      </w:r>
      <w:r>
        <w:rPr>
          <w:szCs w:val="32"/>
          <w:lang w:eastAsia="en-US"/>
        </w:rPr>
        <w:t>’</w:t>
      </w:r>
      <w:r w:rsidR="003148C9">
        <w:rPr>
          <w:szCs w:val="32"/>
          <w:lang w:eastAsia="en-US"/>
        </w:rPr>
        <w:t>il n</w:t>
      </w:r>
      <w:r>
        <w:rPr>
          <w:szCs w:val="32"/>
          <w:lang w:eastAsia="en-US"/>
        </w:rPr>
        <w:t>’</w:t>
      </w:r>
      <w:r w:rsidR="003148C9">
        <w:rPr>
          <w:szCs w:val="32"/>
          <w:lang w:eastAsia="en-US"/>
        </w:rPr>
        <w:t>eût point passé ses nuits au jeu</w:t>
      </w:r>
      <w:r>
        <w:rPr>
          <w:szCs w:val="32"/>
          <w:lang w:eastAsia="en-US"/>
        </w:rPr>
        <w:t xml:space="preserve">, </w:t>
      </w:r>
      <w:r w:rsidR="003148C9">
        <w:rPr>
          <w:szCs w:val="32"/>
          <w:lang w:eastAsia="en-US"/>
        </w:rPr>
        <w:t>peut-être aurait-il découvert ma fraude</w:t>
      </w:r>
      <w:r>
        <w:rPr>
          <w:szCs w:val="32"/>
          <w:lang w:eastAsia="en-US"/>
        </w:rPr>
        <w:t> !</w:t>
      </w:r>
    </w:p>
    <w:p w14:paraId="74691B72" w14:textId="21884899" w:rsidR="003148C9" w:rsidRDefault="003148C9" w:rsidP="0046142F">
      <w:pPr>
        <w:pStyle w:val="Titre2"/>
        <w:rPr>
          <w:lang w:eastAsia="en-US"/>
        </w:rPr>
      </w:pPr>
      <w:bookmarkStart w:id="143" w:name="_Toc233868106"/>
      <w:bookmarkStart w:id="144" w:name="_Toc202196800"/>
      <w:r>
        <w:rPr>
          <w:lang w:eastAsia="en-US"/>
        </w:rPr>
        <w:lastRenderedPageBreak/>
        <w:t>LE DERNIER PANSEMENT</w:t>
      </w:r>
      <w:bookmarkEnd w:id="143"/>
      <w:bookmarkEnd w:id="144"/>
      <w:r>
        <w:rPr>
          <w:lang w:eastAsia="en-US"/>
        </w:rPr>
        <w:br/>
      </w:r>
    </w:p>
    <w:p w14:paraId="7CB97D60" w14:textId="77777777" w:rsidR="0046142F" w:rsidRDefault="003148C9" w:rsidP="0046142F">
      <w:pPr>
        <w:rPr>
          <w:szCs w:val="32"/>
          <w:lang w:eastAsia="en-US"/>
        </w:rPr>
      </w:pPr>
      <w:r>
        <w:rPr>
          <w:szCs w:val="32"/>
          <w:lang w:eastAsia="en-US"/>
        </w:rPr>
        <w:t>Le reste du récit de Berthe le lecteur le connaît d</w:t>
      </w:r>
      <w:r w:rsidR="0046142F">
        <w:rPr>
          <w:szCs w:val="32"/>
          <w:lang w:eastAsia="en-US"/>
        </w:rPr>
        <w:t>’</w:t>
      </w:r>
      <w:r>
        <w:rPr>
          <w:szCs w:val="32"/>
          <w:lang w:eastAsia="en-US"/>
        </w:rPr>
        <w:t>avance</w:t>
      </w:r>
      <w:r w:rsidR="0046142F">
        <w:rPr>
          <w:szCs w:val="32"/>
          <w:lang w:eastAsia="en-US"/>
        </w:rPr>
        <w:t>.</w:t>
      </w:r>
    </w:p>
    <w:p w14:paraId="25537C04" w14:textId="77777777" w:rsidR="0046142F" w:rsidRDefault="003148C9" w:rsidP="0046142F">
      <w:pPr>
        <w:rPr>
          <w:szCs w:val="32"/>
          <w:lang w:eastAsia="en-US"/>
        </w:rPr>
      </w:pPr>
      <w:r>
        <w:rPr>
          <w:szCs w:val="32"/>
          <w:lang w:eastAsia="en-US"/>
        </w:rPr>
        <w:t>Elle dit ses terreurs par rapport à la conscription qui devait tout perdre</w:t>
      </w:r>
      <w:r w:rsidR="0046142F">
        <w:rPr>
          <w:szCs w:val="32"/>
          <w:lang w:eastAsia="en-US"/>
        </w:rPr>
        <w:t xml:space="preserve"> ; </w:t>
      </w:r>
      <w:r>
        <w:rPr>
          <w:szCs w:val="32"/>
          <w:lang w:eastAsia="en-US"/>
        </w:rPr>
        <w:t>elle dit aussi la crainte que lui inspirait toute pensée de mariage</w:t>
      </w:r>
      <w:r w:rsidR="0046142F">
        <w:rPr>
          <w:szCs w:val="32"/>
          <w:lang w:eastAsia="en-US"/>
        </w:rPr>
        <w:t xml:space="preserve">, </w:t>
      </w:r>
      <w:r>
        <w:rPr>
          <w:szCs w:val="32"/>
          <w:lang w:eastAsia="en-US"/>
        </w:rPr>
        <w:t>et Lucienne comprit son éloignement pour Clémence</w:t>
      </w:r>
      <w:r w:rsidR="0046142F">
        <w:rPr>
          <w:szCs w:val="32"/>
          <w:lang w:eastAsia="en-US"/>
        </w:rPr>
        <w:t>.</w:t>
      </w:r>
    </w:p>
    <w:p w14:paraId="6108CA3B" w14:textId="77777777" w:rsidR="0046142F" w:rsidRDefault="003148C9" w:rsidP="0046142F">
      <w:pPr>
        <w:rPr>
          <w:szCs w:val="32"/>
          <w:lang w:eastAsia="en-US"/>
        </w:rPr>
      </w:pPr>
      <w:r>
        <w:rPr>
          <w:szCs w:val="32"/>
          <w:lang w:eastAsia="en-US"/>
        </w:rPr>
        <w:t>Puis vint la question du départ</w:t>
      </w:r>
      <w:r w:rsidR="0046142F">
        <w:rPr>
          <w:szCs w:val="32"/>
          <w:lang w:eastAsia="en-US"/>
        </w:rPr>
        <w:t>.</w:t>
      </w:r>
    </w:p>
    <w:p w14:paraId="0E5569F3" w14:textId="77777777" w:rsidR="0046142F" w:rsidRDefault="003148C9" w:rsidP="0046142F">
      <w:pPr>
        <w:rPr>
          <w:szCs w:val="32"/>
          <w:lang w:eastAsia="en-US"/>
        </w:rPr>
      </w:pPr>
      <w:r>
        <w:rPr>
          <w:szCs w:val="32"/>
          <w:lang w:eastAsia="en-US"/>
        </w:rPr>
        <w:t>Il fallait qu</w:t>
      </w:r>
      <w:r w:rsidR="0046142F">
        <w:rPr>
          <w:szCs w:val="32"/>
          <w:lang w:eastAsia="en-US"/>
        </w:rPr>
        <w:t>’</w:t>
      </w:r>
      <w:r>
        <w:rPr>
          <w:szCs w:val="32"/>
          <w:lang w:eastAsia="en-US"/>
        </w:rPr>
        <w:t>on eût quitté Paris avant huit heures</w:t>
      </w:r>
      <w:r w:rsidR="0046142F">
        <w:rPr>
          <w:szCs w:val="32"/>
          <w:lang w:eastAsia="en-US"/>
        </w:rPr>
        <w:t>.</w:t>
      </w:r>
    </w:p>
    <w:p w14:paraId="6C42BF06"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impression produite par le récit de Berthe sur Lucienne était de même une reconnaissance sans bornes et une admiration pleine de tendresse</w:t>
      </w:r>
      <w:r w:rsidR="0046142F">
        <w:rPr>
          <w:szCs w:val="32"/>
          <w:lang w:eastAsia="en-US"/>
        </w:rPr>
        <w:t>.</w:t>
      </w:r>
    </w:p>
    <w:p w14:paraId="47C285D5" w14:textId="77777777" w:rsidR="0046142F" w:rsidRDefault="003148C9" w:rsidP="0046142F">
      <w:pPr>
        <w:rPr>
          <w:szCs w:val="32"/>
          <w:lang w:eastAsia="en-US"/>
        </w:rPr>
      </w:pPr>
      <w:r>
        <w:rPr>
          <w:szCs w:val="32"/>
          <w:lang w:eastAsia="en-US"/>
        </w:rPr>
        <w:t>Il en était de même assurément pour Gabriel</w:t>
      </w:r>
      <w:r w:rsidR="0046142F">
        <w:rPr>
          <w:szCs w:val="32"/>
          <w:lang w:eastAsia="en-US"/>
        </w:rPr>
        <w:t xml:space="preserve">. </w:t>
      </w:r>
      <w:r>
        <w:rPr>
          <w:szCs w:val="32"/>
          <w:lang w:eastAsia="en-US"/>
        </w:rPr>
        <w:t>Mais son émotion avait eu le temps de tomber</w:t>
      </w:r>
      <w:r w:rsidR="0046142F">
        <w:rPr>
          <w:szCs w:val="32"/>
          <w:lang w:eastAsia="en-US"/>
        </w:rPr>
        <w:t xml:space="preserve">. </w:t>
      </w:r>
      <w:r>
        <w:rPr>
          <w:szCs w:val="32"/>
          <w:lang w:eastAsia="en-US"/>
        </w:rPr>
        <w:t>Et cette gourme des vingt ans</w:t>
      </w:r>
      <w:r w:rsidR="0046142F">
        <w:rPr>
          <w:szCs w:val="32"/>
          <w:lang w:eastAsia="en-US"/>
        </w:rPr>
        <w:t xml:space="preserve">, </w:t>
      </w:r>
      <w:r>
        <w:rPr>
          <w:szCs w:val="32"/>
          <w:lang w:eastAsia="en-US"/>
        </w:rPr>
        <w:t>on ne la jette pas en une nuit</w:t>
      </w:r>
      <w:r w:rsidR="0046142F">
        <w:rPr>
          <w:szCs w:val="32"/>
          <w:lang w:eastAsia="en-US"/>
        </w:rPr>
        <w:t>.</w:t>
      </w:r>
    </w:p>
    <w:p w14:paraId="4D03E537" w14:textId="77777777" w:rsidR="0046142F" w:rsidRDefault="003148C9" w:rsidP="0046142F">
      <w:pPr>
        <w:rPr>
          <w:szCs w:val="32"/>
          <w:lang w:eastAsia="en-US"/>
        </w:rPr>
      </w:pPr>
      <w:r>
        <w:rPr>
          <w:szCs w:val="32"/>
          <w:lang w:eastAsia="en-US"/>
        </w:rPr>
        <w:t>Gabriel songeait à son père</w:t>
      </w:r>
      <w:r w:rsidR="0046142F">
        <w:rPr>
          <w:szCs w:val="32"/>
          <w:lang w:eastAsia="en-US"/>
        </w:rPr>
        <w:t>.</w:t>
      </w:r>
    </w:p>
    <w:p w14:paraId="47F4BFBA" w14:textId="77777777" w:rsidR="0046142F" w:rsidRDefault="003148C9" w:rsidP="0046142F">
      <w:pPr>
        <w:rPr>
          <w:szCs w:val="32"/>
          <w:lang w:eastAsia="en-US"/>
        </w:rPr>
      </w:pPr>
      <w:r>
        <w:rPr>
          <w:szCs w:val="32"/>
          <w:lang w:eastAsia="en-US"/>
        </w:rPr>
        <w:t>Il y avait en lui de la rancune</w:t>
      </w:r>
      <w:r w:rsidR="0046142F">
        <w:rPr>
          <w:szCs w:val="32"/>
          <w:lang w:eastAsia="en-US"/>
        </w:rPr>
        <w:t>.</w:t>
      </w:r>
    </w:p>
    <w:p w14:paraId="34A1E44B" w14:textId="77777777" w:rsidR="0046142F" w:rsidRDefault="003148C9" w:rsidP="0046142F">
      <w:pPr>
        <w:rPr>
          <w:szCs w:val="32"/>
          <w:lang w:eastAsia="en-US"/>
        </w:rPr>
      </w:pPr>
      <w:r>
        <w:rPr>
          <w:szCs w:val="32"/>
          <w:lang w:eastAsia="en-US"/>
        </w:rPr>
        <w:t>Il ne fit aucune objection à ce départ précipité</w:t>
      </w:r>
      <w:r w:rsidR="0046142F">
        <w:rPr>
          <w:szCs w:val="32"/>
          <w:lang w:eastAsia="en-US"/>
        </w:rPr>
        <w:t xml:space="preserve">, </w:t>
      </w:r>
      <w:r>
        <w:rPr>
          <w:szCs w:val="32"/>
          <w:lang w:eastAsia="en-US"/>
        </w:rPr>
        <w:t>mais c</w:t>
      </w:r>
      <w:r w:rsidR="0046142F">
        <w:rPr>
          <w:szCs w:val="32"/>
          <w:lang w:eastAsia="en-US"/>
        </w:rPr>
        <w:t>’</w:t>
      </w:r>
      <w:r>
        <w:rPr>
          <w:szCs w:val="32"/>
          <w:lang w:eastAsia="en-US"/>
        </w:rPr>
        <w:t>est qu</w:t>
      </w:r>
      <w:r w:rsidR="0046142F">
        <w:rPr>
          <w:szCs w:val="32"/>
          <w:lang w:eastAsia="en-US"/>
        </w:rPr>
        <w:t>’</w:t>
      </w:r>
      <w:r>
        <w:rPr>
          <w:szCs w:val="32"/>
          <w:lang w:eastAsia="en-US"/>
        </w:rPr>
        <w:t>il n</w:t>
      </w:r>
      <w:r w:rsidR="0046142F">
        <w:rPr>
          <w:szCs w:val="32"/>
          <w:lang w:eastAsia="en-US"/>
        </w:rPr>
        <w:t>’</w:t>
      </w:r>
      <w:r>
        <w:rPr>
          <w:szCs w:val="32"/>
          <w:lang w:eastAsia="en-US"/>
        </w:rPr>
        <w:t>osait pas</w:t>
      </w:r>
      <w:r w:rsidR="0046142F">
        <w:rPr>
          <w:szCs w:val="32"/>
          <w:lang w:eastAsia="en-US"/>
        </w:rPr>
        <w:t>.</w:t>
      </w:r>
    </w:p>
    <w:p w14:paraId="78E17139" w14:textId="77777777" w:rsidR="0046142F" w:rsidRDefault="003148C9" w:rsidP="0046142F">
      <w:pPr>
        <w:rPr>
          <w:szCs w:val="32"/>
          <w:lang w:eastAsia="en-US"/>
        </w:rPr>
      </w:pPr>
      <w:r>
        <w:rPr>
          <w:szCs w:val="32"/>
          <w:lang w:eastAsia="en-US"/>
        </w:rPr>
        <w:t>Il était corrigé à demi</w:t>
      </w:r>
      <w:r w:rsidR="0046142F">
        <w:rPr>
          <w:szCs w:val="32"/>
          <w:lang w:eastAsia="en-US"/>
        </w:rPr>
        <w:t>.</w:t>
      </w:r>
    </w:p>
    <w:p w14:paraId="4D5232F0" w14:textId="77777777" w:rsidR="0046142F" w:rsidRDefault="003148C9" w:rsidP="0046142F">
      <w:pPr>
        <w:rPr>
          <w:szCs w:val="32"/>
          <w:lang w:eastAsia="en-US"/>
        </w:rPr>
      </w:pPr>
      <w:r>
        <w:rPr>
          <w:szCs w:val="32"/>
          <w:lang w:eastAsia="en-US"/>
        </w:rPr>
        <w:t>Ce qui était complètement revenu en lui</w:t>
      </w:r>
      <w:r w:rsidR="0046142F">
        <w:rPr>
          <w:szCs w:val="32"/>
          <w:lang w:eastAsia="en-US"/>
        </w:rPr>
        <w:t xml:space="preserve">, </w:t>
      </w:r>
      <w:r>
        <w:rPr>
          <w:szCs w:val="32"/>
          <w:lang w:eastAsia="en-US"/>
        </w:rPr>
        <w:t>c</w:t>
      </w:r>
      <w:r w:rsidR="0046142F">
        <w:rPr>
          <w:szCs w:val="32"/>
          <w:lang w:eastAsia="en-US"/>
        </w:rPr>
        <w:t>’</w:t>
      </w:r>
      <w:r>
        <w:rPr>
          <w:szCs w:val="32"/>
          <w:lang w:eastAsia="en-US"/>
        </w:rPr>
        <w:t>était l</w:t>
      </w:r>
      <w:r w:rsidR="0046142F">
        <w:rPr>
          <w:szCs w:val="32"/>
          <w:lang w:eastAsia="en-US"/>
        </w:rPr>
        <w:t>’</w:t>
      </w:r>
      <w:r>
        <w:rPr>
          <w:szCs w:val="32"/>
          <w:lang w:eastAsia="en-US"/>
        </w:rPr>
        <w:t>amour et le respect de sa mère</w:t>
      </w:r>
      <w:r w:rsidR="0046142F">
        <w:rPr>
          <w:szCs w:val="32"/>
          <w:lang w:eastAsia="en-US"/>
        </w:rPr>
        <w:t>.</w:t>
      </w:r>
    </w:p>
    <w:p w14:paraId="70ACE5E6" w14:textId="77777777" w:rsidR="0046142F" w:rsidRDefault="003148C9" w:rsidP="0046142F">
      <w:pPr>
        <w:rPr>
          <w:szCs w:val="32"/>
          <w:lang w:eastAsia="en-US"/>
        </w:rPr>
      </w:pPr>
      <w:r>
        <w:rPr>
          <w:szCs w:val="32"/>
          <w:lang w:eastAsia="en-US"/>
        </w:rPr>
        <w:t>Pauvre âme dévouée</w:t>
      </w:r>
      <w:r w:rsidR="0046142F">
        <w:rPr>
          <w:szCs w:val="32"/>
          <w:lang w:eastAsia="en-US"/>
        </w:rPr>
        <w:t xml:space="preserve"> ! </w:t>
      </w:r>
      <w:r>
        <w:rPr>
          <w:szCs w:val="32"/>
          <w:lang w:eastAsia="en-US"/>
        </w:rPr>
        <w:t>que d</w:t>
      </w:r>
      <w:r w:rsidR="0046142F">
        <w:rPr>
          <w:szCs w:val="32"/>
          <w:lang w:eastAsia="en-US"/>
        </w:rPr>
        <w:t>’</w:t>
      </w:r>
      <w:r>
        <w:rPr>
          <w:szCs w:val="32"/>
          <w:lang w:eastAsia="en-US"/>
        </w:rPr>
        <w:t>efforts et que de souffrances</w:t>
      </w:r>
      <w:r w:rsidR="0046142F">
        <w:rPr>
          <w:szCs w:val="32"/>
          <w:lang w:eastAsia="en-US"/>
        </w:rPr>
        <w:t xml:space="preserve"> ! </w:t>
      </w:r>
      <w:r>
        <w:rPr>
          <w:szCs w:val="32"/>
          <w:lang w:eastAsia="en-US"/>
        </w:rPr>
        <w:t>Mais ce père méconnu</w:t>
      </w:r>
      <w:r w:rsidR="0046142F">
        <w:rPr>
          <w:szCs w:val="32"/>
          <w:lang w:eastAsia="en-US"/>
        </w:rPr>
        <w:t xml:space="preserve"> ! </w:t>
      </w:r>
      <w:r>
        <w:rPr>
          <w:szCs w:val="32"/>
          <w:lang w:eastAsia="en-US"/>
        </w:rPr>
        <w:t xml:space="preserve">cet homme au cœur si </w:t>
      </w:r>
      <w:r>
        <w:rPr>
          <w:szCs w:val="32"/>
          <w:lang w:eastAsia="en-US"/>
        </w:rPr>
        <w:lastRenderedPageBreak/>
        <w:t>noble</w:t>
      </w:r>
      <w:r w:rsidR="0046142F">
        <w:rPr>
          <w:szCs w:val="32"/>
          <w:lang w:eastAsia="en-US"/>
        </w:rPr>
        <w:t xml:space="preserve"> ! </w:t>
      </w:r>
      <w:r>
        <w:rPr>
          <w:szCs w:val="32"/>
          <w:lang w:eastAsia="en-US"/>
        </w:rPr>
        <w:t>cette manière d</w:t>
      </w:r>
      <w:r w:rsidR="0046142F">
        <w:rPr>
          <w:szCs w:val="32"/>
          <w:lang w:eastAsia="en-US"/>
        </w:rPr>
        <w:t>’</w:t>
      </w:r>
      <w:r>
        <w:rPr>
          <w:szCs w:val="32"/>
          <w:lang w:eastAsia="en-US"/>
        </w:rPr>
        <w:t>ange qui abandonnait sa femme et ses enfants</w:t>
      </w:r>
      <w:r w:rsidR="0046142F">
        <w:rPr>
          <w:szCs w:val="32"/>
          <w:lang w:eastAsia="en-US"/>
        </w:rPr>
        <w:t xml:space="preserve">… </w:t>
      </w:r>
      <w:r>
        <w:rPr>
          <w:szCs w:val="32"/>
          <w:lang w:eastAsia="en-US"/>
        </w:rPr>
        <w:t>Car c</w:t>
      </w:r>
      <w:r w:rsidR="0046142F">
        <w:rPr>
          <w:szCs w:val="32"/>
          <w:lang w:eastAsia="en-US"/>
        </w:rPr>
        <w:t>’</w:t>
      </w:r>
      <w:r>
        <w:rPr>
          <w:szCs w:val="32"/>
          <w:lang w:eastAsia="en-US"/>
        </w:rPr>
        <w:t>était ainsi que Gabriel arrangeait cela</w:t>
      </w:r>
      <w:r w:rsidR="0046142F">
        <w:rPr>
          <w:szCs w:val="32"/>
          <w:lang w:eastAsia="en-US"/>
        </w:rPr>
        <w:t>.</w:t>
      </w:r>
    </w:p>
    <w:p w14:paraId="7B0BD873" w14:textId="77777777" w:rsidR="0046142F" w:rsidRDefault="003148C9" w:rsidP="0046142F">
      <w:pPr>
        <w:rPr>
          <w:szCs w:val="32"/>
          <w:lang w:eastAsia="en-US"/>
        </w:rPr>
      </w:pPr>
      <w:r>
        <w:rPr>
          <w:szCs w:val="32"/>
          <w:lang w:eastAsia="en-US"/>
        </w:rPr>
        <w:t>On dit</w:t>
      </w:r>
      <w:r w:rsidR="0046142F">
        <w:rPr>
          <w:szCs w:val="32"/>
          <w:lang w:eastAsia="en-US"/>
        </w:rPr>
        <w:t xml:space="preserve"> : </w:t>
      </w:r>
      <w:r>
        <w:rPr>
          <w:szCs w:val="32"/>
          <w:lang w:eastAsia="en-US"/>
        </w:rPr>
        <w:t>Il faut que jeunesse se passe</w:t>
      </w:r>
      <w:r w:rsidR="0046142F">
        <w:rPr>
          <w:szCs w:val="32"/>
          <w:lang w:eastAsia="en-US"/>
        </w:rPr>
        <w:t>.</w:t>
      </w:r>
    </w:p>
    <w:p w14:paraId="742D5BEE" w14:textId="77777777" w:rsidR="0046142F" w:rsidRDefault="003148C9" w:rsidP="0046142F">
      <w:pPr>
        <w:rPr>
          <w:szCs w:val="32"/>
          <w:lang w:eastAsia="en-US"/>
        </w:rPr>
      </w:pPr>
      <w:r>
        <w:rPr>
          <w:szCs w:val="32"/>
          <w:lang w:eastAsia="en-US"/>
        </w:rPr>
        <w:t>Jeunesse et vieillesse</w:t>
      </w:r>
      <w:r w:rsidR="0046142F">
        <w:rPr>
          <w:szCs w:val="32"/>
          <w:lang w:eastAsia="en-US"/>
        </w:rPr>
        <w:t xml:space="preserve">, </w:t>
      </w:r>
      <w:r>
        <w:rPr>
          <w:szCs w:val="32"/>
          <w:lang w:eastAsia="en-US"/>
        </w:rPr>
        <w:t>deux terribles maladies</w:t>
      </w:r>
      <w:r w:rsidR="0046142F">
        <w:rPr>
          <w:szCs w:val="32"/>
          <w:lang w:eastAsia="en-US"/>
        </w:rPr>
        <w:t> !</w:t>
      </w:r>
    </w:p>
    <w:p w14:paraId="4E121E1F" w14:textId="5DBF6A9D" w:rsidR="0046142F" w:rsidRDefault="003148C9" w:rsidP="0046142F">
      <w:pPr>
        <w:rPr>
          <w:szCs w:val="32"/>
          <w:lang w:eastAsia="en-US"/>
        </w:rPr>
      </w:pPr>
      <w:r>
        <w:rPr>
          <w:szCs w:val="32"/>
          <w:lang w:eastAsia="en-US"/>
        </w:rPr>
        <w:t>Jeunesse qui ne peut pas</w:t>
      </w:r>
      <w:r w:rsidR="0046142F">
        <w:rPr>
          <w:szCs w:val="32"/>
          <w:lang w:eastAsia="en-US"/>
        </w:rPr>
        <w:t xml:space="preserve">, </w:t>
      </w:r>
      <w:r>
        <w:rPr>
          <w:szCs w:val="32"/>
          <w:lang w:eastAsia="en-US"/>
        </w:rPr>
        <w:t>vieillesse qui ne peut plus</w:t>
      </w:r>
      <w:r w:rsidR="0046142F">
        <w:rPr>
          <w:szCs w:val="32"/>
          <w:lang w:eastAsia="en-US"/>
        </w:rPr>
        <w:t xml:space="preserve"> ! </w:t>
      </w:r>
      <w:r>
        <w:rPr>
          <w:szCs w:val="32"/>
          <w:lang w:eastAsia="en-US"/>
        </w:rPr>
        <w:t>Lucienne s</w:t>
      </w:r>
      <w:r w:rsidR="0046142F">
        <w:rPr>
          <w:szCs w:val="32"/>
          <w:lang w:eastAsia="en-US"/>
        </w:rPr>
        <w:t>’</w:t>
      </w:r>
      <w:r>
        <w:rPr>
          <w:szCs w:val="32"/>
          <w:lang w:eastAsia="en-US"/>
        </w:rPr>
        <w:t>approcha de lui et murmura à son oreille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Ne diras-tu pas adieu à Clémence</w:t>
      </w:r>
      <w:r w:rsidR="0046142F">
        <w:rPr>
          <w:szCs w:val="32"/>
          <w:lang w:eastAsia="en-US"/>
        </w:rPr>
        <w:t> ?</w:t>
      </w:r>
    </w:p>
    <w:p w14:paraId="196E738F" w14:textId="77777777" w:rsidR="0046142F" w:rsidRDefault="003148C9" w:rsidP="0046142F">
      <w:pPr>
        <w:rPr>
          <w:szCs w:val="32"/>
          <w:lang w:eastAsia="en-US"/>
        </w:rPr>
      </w:pPr>
      <w:r>
        <w:rPr>
          <w:szCs w:val="32"/>
          <w:lang w:eastAsia="en-US"/>
        </w:rPr>
        <w:t>Gabriel tressaillit</w:t>
      </w:r>
      <w:r w:rsidR="0046142F">
        <w:rPr>
          <w:szCs w:val="32"/>
          <w:lang w:eastAsia="en-US"/>
        </w:rPr>
        <w:t>.</w:t>
      </w:r>
    </w:p>
    <w:p w14:paraId="56815559" w14:textId="77777777" w:rsidR="0046142F" w:rsidRDefault="003148C9" w:rsidP="0046142F">
      <w:pPr>
        <w:rPr>
          <w:szCs w:val="32"/>
          <w:lang w:eastAsia="en-US"/>
        </w:rPr>
      </w:pPr>
      <w:r>
        <w:rPr>
          <w:szCs w:val="32"/>
          <w:lang w:eastAsia="en-US"/>
        </w:rPr>
        <w:t>Pour la première fois de sa vie il s</w:t>
      </w:r>
      <w:r w:rsidR="0046142F">
        <w:rPr>
          <w:szCs w:val="32"/>
          <w:lang w:eastAsia="en-US"/>
        </w:rPr>
        <w:t>’</w:t>
      </w:r>
      <w:r>
        <w:rPr>
          <w:szCs w:val="32"/>
          <w:lang w:eastAsia="en-US"/>
        </w:rPr>
        <w:t>étonna et se reprocha de n</w:t>
      </w:r>
      <w:r w:rsidR="0046142F">
        <w:rPr>
          <w:szCs w:val="32"/>
          <w:lang w:eastAsia="en-US"/>
        </w:rPr>
        <w:t>’</w:t>
      </w:r>
      <w:r>
        <w:rPr>
          <w:szCs w:val="32"/>
          <w:lang w:eastAsia="en-US"/>
        </w:rPr>
        <w:t>avoir pas de cœur</w:t>
      </w:r>
      <w:r w:rsidR="0046142F">
        <w:rPr>
          <w:szCs w:val="32"/>
          <w:lang w:eastAsia="en-US"/>
        </w:rPr>
        <w:t>.</w:t>
      </w:r>
    </w:p>
    <w:p w14:paraId="293A3433" w14:textId="61DAE9E8" w:rsidR="0046142F" w:rsidRDefault="003148C9" w:rsidP="0046142F">
      <w:pPr>
        <w:rPr>
          <w:szCs w:val="32"/>
          <w:lang w:eastAsia="en-US"/>
        </w:rPr>
      </w:pPr>
      <w:r>
        <w:rPr>
          <w:szCs w:val="32"/>
          <w:lang w:eastAsia="en-US"/>
        </w:rPr>
        <w:t>C</w:t>
      </w:r>
      <w:r w:rsidR="0046142F">
        <w:rPr>
          <w:szCs w:val="32"/>
          <w:lang w:eastAsia="en-US"/>
        </w:rPr>
        <w:t>’</w:t>
      </w:r>
      <w:r>
        <w:rPr>
          <w:szCs w:val="32"/>
          <w:lang w:eastAsia="en-US"/>
        </w:rPr>
        <w:t>est là un grand progrès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Ils sont presque guéris dès qu</w:t>
      </w:r>
      <w:r w:rsidR="0046142F">
        <w:rPr>
          <w:szCs w:val="32"/>
          <w:lang w:eastAsia="en-US"/>
        </w:rPr>
        <w:t>’</w:t>
      </w:r>
      <w:r>
        <w:rPr>
          <w:szCs w:val="32"/>
          <w:lang w:eastAsia="en-US"/>
        </w:rPr>
        <w:t>ils voient leur mal</w:t>
      </w:r>
      <w:r w:rsidR="0046142F">
        <w:rPr>
          <w:szCs w:val="32"/>
          <w:lang w:eastAsia="en-US"/>
        </w:rPr>
        <w:t>.</w:t>
      </w:r>
    </w:p>
    <w:p w14:paraId="1F09E550" w14:textId="573C07FC" w:rsidR="0046142F" w:rsidRDefault="0046142F" w:rsidP="0046142F">
      <w:pPr>
        <w:rPr>
          <w:szCs w:val="32"/>
          <w:lang w:eastAsia="en-US"/>
        </w:rPr>
      </w:pPr>
      <w:r>
        <w:rPr>
          <w:lang w:eastAsia="en-US"/>
        </w:rPr>
        <w:t>— </w:t>
      </w:r>
      <w:r w:rsidR="003148C9">
        <w:rPr>
          <w:szCs w:val="32"/>
          <w:lang w:eastAsia="en-US"/>
        </w:rPr>
        <w:t>Ma mère</w:t>
      </w:r>
      <w:r>
        <w:rPr>
          <w:szCs w:val="32"/>
          <w:lang w:eastAsia="en-US"/>
        </w:rPr>
        <w:t xml:space="preserve">, </w:t>
      </w:r>
      <w:r w:rsidR="003148C9">
        <w:rPr>
          <w:szCs w:val="32"/>
          <w:lang w:eastAsia="en-US"/>
        </w:rPr>
        <w:t>dit-il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voilà plusieurs jours que je néglige un devoir sacré</w:t>
      </w:r>
      <w:r>
        <w:rPr>
          <w:szCs w:val="32"/>
          <w:lang w:eastAsia="en-US"/>
        </w:rPr>
        <w:t xml:space="preserve">… </w:t>
      </w:r>
      <w:r w:rsidR="003148C9">
        <w:rPr>
          <w:szCs w:val="32"/>
          <w:lang w:eastAsia="en-US"/>
        </w:rPr>
        <w:t xml:space="preserve">Avant de partir je veux poser le dernier appareil sur les yeux de </w:t>
      </w:r>
      <w:r>
        <w:rPr>
          <w:szCs w:val="32"/>
          <w:lang w:eastAsia="en-US"/>
        </w:rPr>
        <w:t>M. </w:t>
      </w:r>
      <w:r w:rsidR="003148C9">
        <w:rPr>
          <w:szCs w:val="32"/>
          <w:lang w:eastAsia="en-US"/>
        </w:rPr>
        <w:t xml:space="preserve">Raymond </w:t>
      </w:r>
      <w:proofErr w:type="spellStart"/>
      <w:r w:rsidR="003148C9">
        <w:rPr>
          <w:szCs w:val="32"/>
          <w:lang w:eastAsia="en-US"/>
        </w:rPr>
        <w:t>Lointier</w:t>
      </w:r>
      <w:proofErr w:type="spellEnd"/>
      <w:r>
        <w:rPr>
          <w:szCs w:val="32"/>
          <w:lang w:eastAsia="en-US"/>
        </w:rPr>
        <w:t xml:space="preserve">, </w:t>
      </w:r>
      <w:r w:rsidR="003148C9">
        <w:rPr>
          <w:szCs w:val="32"/>
          <w:lang w:eastAsia="en-US"/>
        </w:rPr>
        <w:t>votre voisin</w:t>
      </w:r>
      <w:r>
        <w:rPr>
          <w:szCs w:val="32"/>
          <w:lang w:eastAsia="en-US"/>
        </w:rPr>
        <w:t>.</w:t>
      </w:r>
    </w:p>
    <w:p w14:paraId="2A2B21F7" w14:textId="77777777" w:rsidR="0046142F" w:rsidRDefault="003148C9" w:rsidP="0046142F">
      <w:pPr>
        <w:rPr>
          <w:szCs w:val="32"/>
          <w:lang w:eastAsia="en-US"/>
        </w:rPr>
      </w:pPr>
      <w:r>
        <w:rPr>
          <w:szCs w:val="32"/>
          <w:lang w:eastAsia="en-US"/>
        </w:rPr>
        <w:t>Berthe devint pâle</w:t>
      </w:r>
      <w:r w:rsidR="0046142F">
        <w:rPr>
          <w:szCs w:val="32"/>
          <w:lang w:eastAsia="en-US"/>
        </w:rPr>
        <w:t>.</w:t>
      </w:r>
    </w:p>
    <w:p w14:paraId="702BFF8D" w14:textId="085E2C89"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vrai</w:t>
      </w:r>
      <w:r>
        <w:rPr>
          <w:szCs w:val="32"/>
          <w:lang w:eastAsia="en-US"/>
        </w:rPr>
        <w:t xml:space="preserve"> ! </w:t>
      </w:r>
      <w:r w:rsidR="003148C9">
        <w:rPr>
          <w:szCs w:val="32"/>
          <w:lang w:eastAsia="en-US"/>
        </w:rPr>
        <w:t>murmura-t-elle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il est aveugle</w:t>
      </w:r>
      <w:r>
        <w:rPr>
          <w:szCs w:val="32"/>
          <w:lang w:eastAsia="en-US"/>
        </w:rPr>
        <w:t> !</w:t>
      </w:r>
    </w:p>
    <w:p w14:paraId="55710458" w14:textId="77777777" w:rsidR="0046142F" w:rsidRDefault="003148C9" w:rsidP="0046142F">
      <w:pPr>
        <w:rPr>
          <w:szCs w:val="32"/>
          <w:lang w:eastAsia="en-US"/>
        </w:rPr>
      </w:pPr>
      <w:r>
        <w:rPr>
          <w:szCs w:val="32"/>
          <w:lang w:eastAsia="en-US"/>
        </w:rPr>
        <w:t>Une idée venait de naître dans son esprit</w:t>
      </w:r>
      <w:r w:rsidR="0046142F">
        <w:rPr>
          <w:szCs w:val="32"/>
          <w:lang w:eastAsia="en-US"/>
        </w:rPr>
        <w:t>.</w:t>
      </w:r>
    </w:p>
    <w:p w14:paraId="514B6F85" w14:textId="77777777" w:rsidR="0046142F" w:rsidRDefault="003148C9" w:rsidP="0046142F">
      <w:pPr>
        <w:rPr>
          <w:szCs w:val="32"/>
          <w:lang w:eastAsia="en-US"/>
        </w:rPr>
      </w:pPr>
      <w:r>
        <w:rPr>
          <w:szCs w:val="32"/>
          <w:lang w:eastAsia="en-US"/>
        </w:rPr>
        <w:t>Son premier mouvement avait été de dire</w:t>
      </w:r>
      <w:r w:rsidR="0046142F">
        <w:rPr>
          <w:szCs w:val="32"/>
          <w:lang w:eastAsia="en-US"/>
        </w:rPr>
        <w:t> :</w:t>
      </w:r>
    </w:p>
    <w:p w14:paraId="29C75FFB" w14:textId="77777777" w:rsidR="0046142F" w:rsidRDefault="0046142F" w:rsidP="0046142F">
      <w:pPr>
        <w:rPr>
          <w:szCs w:val="32"/>
          <w:lang w:eastAsia="en-US"/>
        </w:rPr>
      </w:pPr>
      <w:r>
        <w:rPr>
          <w:lang w:eastAsia="en-US"/>
        </w:rPr>
        <w:t>— </w:t>
      </w:r>
      <w:r w:rsidR="003148C9">
        <w:rPr>
          <w:szCs w:val="32"/>
          <w:lang w:eastAsia="en-US"/>
        </w:rPr>
        <w:t>Si tu m</w:t>
      </w:r>
      <w:r>
        <w:rPr>
          <w:szCs w:val="32"/>
          <w:lang w:eastAsia="en-US"/>
        </w:rPr>
        <w:t>’</w:t>
      </w:r>
      <w:r w:rsidR="003148C9">
        <w:rPr>
          <w:szCs w:val="32"/>
          <w:lang w:eastAsia="en-US"/>
        </w:rPr>
        <w:t>aimes</w:t>
      </w:r>
      <w:r>
        <w:rPr>
          <w:szCs w:val="32"/>
          <w:lang w:eastAsia="en-US"/>
        </w:rPr>
        <w:t xml:space="preserve">, </w:t>
      </w:r>
      <w:r w:rsidR="003148C9">
        <w:rPr>
          <w:szCs w:val="32"/>
          <w:lang w:eastAsia="en-US"/>
        </w:rPr>
        <w:t>ne va pas dans cette maison</w:t>
      </w:r>
      <w:r>
        <w:rPr>
          <w:szCs w:val="32"/>
          <w:lang w:eastAsia="en-US"/>
        </w:rPr>
        <w:t> !</w:t>
      </w:r>
    </w:p>
    <w:p w14:paraId="579D222A" w14:textId="77777777" w:rsidR="0046142F" w:rsidRDefault="003148C9" w:rsidP="0046142F">
      <w:pPr>
        <w:rPr>
          <w:szCs w:val="32"/>
          <w:lang w:eastAsia="en-US"/>
        </w:rPr>
      </w:pPr>
      <w:r>
        <w:rPr>
          <w:szCs w:val="32"/>
          <w:lang w:eastAsia="en-US"/>
        </w:rPr>
        <w:t>Car elle avait songé à Fargeau</w:t>
      </w:r>
      <w:r w:rsidR="0046142F">
        <w:rPr>
          <w:szCs w:val="32"/>
          <w:lang w:eastAsia="en-US"/>
        </w:rPr>
        <w:t>.</w:t>
      </w:r>
    </w:p>
    <w:p w14:paraId="740AE798" w14:textId="77777777" w:rsidR="0046142F" w:rsidRDefault="003148C9" w:rsidP="0046142F">
      <w:pPr>
        <w:rPr>
          <w:szCs w:val="32"/>
          <w:lang w:eastAsia="en-US"/>
        </w:rPr>
      </w:pPr>
      <w:r>
        <w:rPr>
          <w:szCs w:val="32"/>
          <w:lang w:eastAsia="en-US"/>
        </w:rPr>
        <w:t>Mais elle se ravisa</w:t>
      </w:r>
      <w:r w:rsidR="0046142F">
        <w:rPr>
          <w:szCs w:val="32"/>
          <w:lang w:eastAsia="en-US"/>
        </w:rPr>
        <w:t>.</w:t>
      </w:r>
    </w:p>
    <w:p w14:paraId="481FB239" w14:textId="77777777" w:rsidR="0046142F" w:rsidRDefault="0046142F" w:rsidP="0046142F">
      <w:pPr>
        <w:rPr>
          <w:szCs w:val="32"/>
          <w:lang w:eastAsia="en-US"/>
        </w:rPr>
      </w:pPr>
      <w:r>
        <w:rPr>
          <w:lang w:eastAsia="en-US"/>
        </w:rPr>
        <w:t>— </w:t>
      </w:r>
      <w:r w:rsidR="003148C9">
        <w:rPr>
          <w:szCs w:val="32"/>
          <w:lang w:eastAsia="en-US"/>
        </w:rPr>
        <w:t>Va</w:t>
      </w:r>
      <w:r>
        <w:rPr>
          <w:szCs w:val="32"/>
          <w:lang w:eastAsia="en-US"/>
        </w:rPr>
        <w:t xml:space="preserve">, </w:t>
      </w:r>
      <w:r w:rsidR="003148C9">
        <w:rPr>
          <w:szCs w:val="32"/>
          <w:lang w:eastAsia="en-US"/>
        </w:rPr>
        <w:t>mon enfant</w:t>
      </w:r>
      <w:r>
        <w:rPr>
          <w:szCs w:val="32"/>
          <w:lang w:eastAsia="en-US"/>
        </w:rPr>
        <w:t xml:space="preserve">, </w:t>
      </w:r>
      <w:r w:rsidR="003148C9">
        <w:rPr>
          <w:szCs w:val="32"/>
          <w:lang w:eastAsia="en-US"/>
        </w:rPr>
        <w:t>dit-elle</w:t>
      </w:r>
      <w:r>
        <w:rPr>
          <w:szCs w:val="32"/>
          <w:lang w:eastAsia="en-US"/>
        </w:rPr>
        <w:t xml:space="preserve">, </w:t>
      </w:r>
      <w:r w:rsidR="003148C9">
        <w:rPr>
          <w:szCs w:val="32"/>
          <w:lang w:eastAsia="en-US"/>
        </w:rPr>
        <w:t>au contraire</w:t>
      </w:r>
      <w:r>
        <w:rPr>
          <w:szCs w:val="32"/>
          <w:lang w:eastAsia="en-US"/>
        </w:rPr>
        <w:t xml:space="preserve"> ; </w:t>
      </w:r>
      <w:r w:rsidR="003148C9">
        <w:rPr>
          <w:szCs w:val="32"/>
          <w:lang w:eastAsia="en-US"/>
        </w:rPr>
        <w:t>Dieu veuille que tu fasses pour lui ce que Van-</w:t>
      </w:r>
      <w:proofErr w:type="spellStart"/>
      <w:r w:rsidR="003148C9">
        <w:rPr>
          <w:szCs w:val="32"/>
          <w:lang w:eastAsia="en-US"/>
        </w:rPr>
        <w:t>Eyde</w:t>
      </w:r>
      <w:proofErr w:type="spellEnd"/>
      <w:r w:rsidR="003148C9">
        <w:rPr>
          <w:szCs w:val="32"/>
          <w:lang w:eastAsia="en-US"/>
        </w:rPr>
        <w:t xml:space="preserve"> fit pour moi</w:t>
      </w:r>
      <w:r>
        <w:rPr>
          <w:szCs w:val="32"/>
          <w:lang w:eastAsia="en-US"/>
        </w:rPr>
        <w:t> !</w:t>
      </w:r>
    </w:p>
    <w:p w14:paraId="751CF63E" w14:textId="77777777" w:rsidR="0046142F" w:rsidRDefault="003148C9" w:rsidP="0046142F">
      <w:pPr>
        <w:rPr>
          <w:szCs w:val="32"/>
          <w:lang w:eastAsia="en-US"/>
        </w:rPr>
      </w:pPr>
      <w:r>
        <w:rPr>
          <w:szCs w:val="32"/>
          <w:lang w:eastAsia="en-US"/>
        </w:rPr>
        <w:lastRenderedPageBreak/>
        <w:t>Les heures de la nuit s</w:t>
      </w:r>
      <w:r w:rsidR="0046142F">
        <w:rPr>
          <w:szCs w:val="32"/>
          <w:lang w:eastAsia="en-US"/>
        </w:rPr>
        <w:t>’</w:t>
      </w:r>
      <w:r>
        <w:rPr>
          <w:szCs w:val="32"/>
          <w:lang w:eastAsia="en-US"/>
        </w:rPr>
        <w:t>étaient écoulées</w:t>
      </w:r>
      <w:r w:rsidR="0046142F">
        <w:rPr>
          <w:szCs w:val="32"/>
          <w:lang w:eastAsia="en-US"/>
        </w:rPr>
        <w:t xml:space="preserve">. </w:t>
      </w:r>
      <w:r>
        <w:rPr>
          <w:szCs w:val="32"/>
          <w:lang w:eastAsia="en-US"/>
        </w:rPr>
        <w:t>Il faisait grand jour déjà lorsque Gabriel sortit</w:t>
      </w:r>
      <w:r w:rsidR="0046142F">
        <w:rPr>
          <w:szCs w:val="32"/>
          <w:lang w:eastAsia="en-US"/>
        </w:rPr>
        <w:t xml:space="preserve">. </w:t>
      </w:r>
      <w:r>
        <w:rPr>
          <w:szCs w:val="32"/>
          <w:lang w:eastAsia="en-US"/>
        </w:rPr>
        <w:t>Lucien ne s</w:t>
      </w:r>
      <w:r w:rsidR="0046142F">
        <w:rPr>
          <w:szCs w:val="32"/>
          <w:lang w:eastAsia="en-US"/>
        </w:rPr>
        <w:t>’</w:t>
      </w:r>
      <w:r>
        <w:rPr>
          <w:szCs w:val="32"/>
          <w:lang w:eastAsia="en-US"/>
        </w:rPr>
        <w:t>était pas couché</w:t>
      </w:r>
      <w:r w:rsidR="0046142F">
        <w:rPr>
          <w:szCs w:val="32"/>
          <w:lang w:eastAsia="en-US"/>
        </w:rPr>
        <w:t>.</w:t>
      </w:r>
    </w:p>
    <w:p w14:paraId="1F59BEAD" w14:textId="53B2E266" w:rsidR="0046142F" w:rsidRDefault="003148C9" w:rsidP="0046142F">
      <w:pPr>
        <w:rPr>
          <w:szCs w:val="32"/>
          <w:lang w:eastAsia="en-US"/>
        </w:rPr>
      </w:pPr>
      <w:r>
        <w:rPr>
          <w:szCs w:val="32"/>
          <w:lang w:eastAsia="en-US"/>
        </w:rPr>
        <w:t xml:space="preserve">Il attendait madame Paoli qui devait lui dire où il retrouverait la </w:t>
      </w:r>
      <w:proofErr w:type="spellStart"/>
      <w:r>
        <w:rPr>
          <w:szCs w:val="32"/>
          <w:lang w:eastAsia="en-US"/>
        </w:rPr>
        <w:t>Lovely</w:t>
      </w:r>
      <w:proofErr w:type="spellEnd"/>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 xml:space="preserve">si </w:t>
      </w:r>
      <w:r w:rsidR="0046142F">
        <w:rPr>
          <w:szCs w:val="32"/>
          <w:lang w:eastAsia="en-US"/>
        </w:rPr>
        <w:t>M. </w:t>
      </w:r>
      <w:r>
        <w:rPr>
          <w:szCs w:val="32"/>
          <w:lang w:eastAsia="en-US"/>
        </w:rPr>
        <w:t>Fargeau voulait bien le permettre</w:t>
      </w:r>
      <w:r w:rsidR="0046142F">
        <w:rPr>
          <w:szCs w:val="32"/>
          <w:lang w:eastAsia="en-US"/>
        </w:rPr>
        <w:t>.</w:t>
      </w:r>
    </w:p>
    <w:p w14:paraId="598E56EB"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toi</w:t>
      </w:r>
      <w:r>
        <w:rPr>
          <w:szCs w:val="32"/>
          <w:lang w:eastAsia="en-US"/>
        </w:rPr>
        <w:t xml:space="preserve">, </w:t>
      </w:r>
      <w:r w:rsidR="003148C9">
        <w:rPr>
          <w:szCs w:val="32"/>
          <w:lang w:eastAsia="en-US"/>
        </w:rPr>
        <w:t>Albert</w:t>
      </w:r>
      <w:r>
        <w:rPr>
          <w:szCs w:val="32"/>
          <w:lang w:eastAsia="en-US"/>
        </w:rPr>
        <w:t xml:space="preserve"> ? </w:t>
      </w:r>
      <w:r w:rsidR="003148C9">
        <w:rPr>
          <w:szCs w:val="32"/>
          <w:lang w:eastAsia="en-US"/>
        </w:rPr>
        <w:t>dit-il</w:t>
      </w:r>
      <w:r>
        <w:rPr>
          <w:szCs w:val="32"/>
          <w:lang w:eastAsia="en-US"/>
        </w:rPr>
        <w:t xml:space="preserve">, </w:t>
      </w:r>
      <w:r w:rsidR="003148C9">
        <w:rPr>
          <w:szCs w:val="32"/>
          <w:lang w:eastAsia="en-US"/>
        </w:rPr>
        <w:t>quand la porte de sa chambre s</w:t>
      </w:r>
      <w:r>
        <w:rPr>
          <w:szCs w:val="32"/>
          <w:lang w:eastAsia="en-US"/>
        </w:rPr>
        <w:t>’</w:t>
      </w:r>
      <w:r w:rsidR="003148C9">
        <w:rPr>
          <w:szCs w:val="32"/>
          <w:lang w:eastAsia="en-US"/>
        </w:rPr>
        <w:t>ouvrit</w:t>
      </w:r>
      <w:r>
        <w:rPr>
          <w:szCs w:val="32"/>
          <w:lang w:eastAsia="en-US"/>
        </w:rPr>
        <w:t>.</w:t>
      </w:r>
    </w:p>
    <w:p w14:paraId="32782C71" w14:textId="0A39526A"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w:t>
      </w:r>
      <w:r w:rsidR="003148C9">
        <w:rPr>
          <w:szCs w:val="32"/>
          <w:lang w:eastAsia="en-US"/>
        </w:rPr>
        <w:t>répondit Gabriel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c</w:t>
      </w:r>
      <w:r>
        <w:rPr>
          <w:szCs w:val="32"/>
          <w:lang w:eastAsia="en-US"/>
        </w:rPr>
        <w:t>’</w:t>
      </w:r>
      <w:r w:rsidR="003148C9">
        <w:rPr>
          <w:szCs w:val="32"/>
          <w:lang w:eastAsia="en-US"/>
        </w:rPr>
        <w:t>est moi</w:t>
      </w:r>
      <w:r>
        <w:rPr>
          <w:szCs w:val="32"/>
          <w:lang w:eastAsia="en-US"/>
        </w:rPr>
        <w:t xml:space="preserve">… </w:t>
      </w:r>
      <w:r w:rsidR="003148C9">
        <w:rPr>
          <w:szCs w:val="32"/>
          <w:lang w:eastAsia="en-US"/>
        </w:rPr>
        <w:t>votre médecin</w:t>
      </w:r>
      <w:r>
        <w:rPr>
          <w:szCs w:val="32"/>
          <w:lang w:eastAsia="en-US"/>
        </w:rPr>
        <w:t>.</w:t>
      </w:r>
    </w:p>
    <w:p w14:paraId="092BE2AF" w14:textId="77777777" w:rsidR="0046142F" w:rsidRDefault="0046142F" w:rsidP="0046142F">
      <w:pPr>
        <w:rPr>
          <w:szCs w:val="32"/>
          <w:lang w:eastAsia="en-US"/>
        </w:rPr>
      </w:pPr>
      <w:r>
        <w:rPr>
          <w:lang w:eastAsia="en-US"/>
        </w:rPr>
        <w:t>— </w:t>
      </w:r>
      <w:r w:rsidR="003148C9">
        <w:rPr>
          <w:szCs w:val="32"/>
          <w:lang w:eastAsia="en-US"/>
        </w:rPr>
        <w:t>Vous</w:t>
      </w:r>
      <w:r>
        <w:rPr>
          <w:szCs w:val="32"/>
          <w:lang w:eastAsia="en-US"/>
        </w:rPr>
        <w:t xml:space="preserve">, </w:t>
      </w:r>
      <w:r w:rsidR="003148C9">
        <w:rPr>
          <w:szCs w:val="32"/>
          <w:lang w:eastAsia="en-US"/>
        </w:rPr>
        <w:t>mon enfant</w:t>
      </w:r>
      <w:r>
        <w:rPr>
          <w:szCs w:val="32"/>
          <w:lang w:eastAsia="en-US"/>
        </w:rPr>
        <w:t xml:space="preserve"> ! </w:t>
      </w:r>
      <w:r w:rsidR="003148C9">
        <w:rPr>
          <w:szCs w:val="32"/>
          <w:lang w:eastAsia="en-US"/>
        </w:rPr>
        <w:t>à cette heure</w:t>
      </w:r>
      <w:r>
        <w:rPr>
          <w:szCs w:val="32"/>
          <w:lang w:eastAsia="en-US"/>
        </w:rPr>
        <w:t> !</w:t>
      </w:r>
    </w:p>
    <w:p w14:paraId="74C6A561" w14:textId="77777777" w:rsidR="0046142F" w:rsidRDefault="0046142F" w:rsidP="0046142F">
      <w:pPr>
        <w:rPr>
          <w:szCs w:val="32"/>
          <w:lang w:eastAsia="en-US"/>
        </w:rPr>
      </w:pPr>
      <w:r>
        <w:rPr>
          <w:lang w:eastAsia="en-US"/>
        </w:rPr>
        <w:t>— </w:t>
      </w:r>
      <w:r w:rsidR="003148C9">
        <w:rPr>
          <w:szCs w:val="32"/>
          <w:lang w:eastAsia="en-US"/>
        </w:rPr>
        <w:t>Je viens vous panser</w:t>
      </w:r>
      <w:r>
        <w:rPr>
          <w:szCs w:val="32"/>
          <w:lang w:eastAsia="en-US"/>
        </w:rPr>
        <w:t xml:space="preserve">, </w:t>
      </w:r>
      <w:r w:rsidR="003148C9">
        <w:rPr>
          <w:szCs w:val="32"/>
          <w:lang w:eastAsia="en-US"/>
        </w:rPr>
        <w:t>et je ne choisis pas les heures</w:t>
      </w:r>
      <w:r>
        <w:rPr>
          <w:szCs w:val="32"/>
          <w:lang w:eastAsia="en-US"/>
        </w:rPr>
        <w:t xml:space="preserve">… </w:t>
      </w:r>
      <w:r w:rsidR="003148C9">
        <w:rPr>
          <w:szCs w:val="32"/>
          <w:lang w:eastAsia="en-US"/>
        </w:rPr>
        <w:t>ce soir</w:t>
      </w:r>
      <w:r>
        <w:rPr>
          <w:szCs w:val="32"/>
          <w:lang w:eastAsia="en-US"/>
        </w:rPr>
        <w:t xml:space="preserve">, </w:t>
      </w:r>
      <w:r w:rsidR="003148C9">
        <w:rPr>
          <w:szCs w:val="32"/>
          <w:lang w:eastAsia="en-US"/>
        </w:rPr>
        <w:t>je ne serai plus à Paris</w:t>
      </w:r>
      <w:r>
        <w:rPr>
          <w:szCs w:val="32"/>
          <w:lang w:eastAsia="en-US"/>
        </w:rPr>
        <w:t>.</w:t>
      </w:r>
    </w:p>
    <w:p w14:paraId="78ED4475" w14:textId="3B4940AF" w:rsidR="0046142F" w:rsidRDefault="0046142F" w:rsidP="0046142F">
      <w:pPr>
        <w:rPr>
          <w:szCs w:val="32"/>
          <w:lang w:eastAsia="en-US"/>
        </w:rPr>
      </w:pPr>
      <w:r>
        <w:rPr>
          <w:lang w:eastAsia="en-US"/>
        </w:rPr>
        <w:t>— </w:t>
      </w:r>
      <w:r w:rsidR="003148C9">
        <w:rPr>
          <w:szCs w:val="32"/>
          <w:lang w:eastAsia="en-US"/>
        </w:rPr>
        <w:t>Ah</w:t>
      </w:r>
      <w:r>
        <w:rPr>
          <w:szCs w:val="32"/>
          <w:lang w:eastAsia="en-US"/>
        </w:rPr>
        <w:t xml:space="preserve"> ! </w:t>
      </w:r>
      <w:r w:rsidR="003148C9">
        <w:rPr>
          <w:szCs w:val="32"/>
          <w:lang w:eastAsia="en-US"/>
        </w:rPr>
        <w:t>fit Lucien</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et Clémence</w:t>
      </w:r>
      <w:r>
        <w:rPr>
          <w:szCs w:val="32"/>
          <w:lang w:eastAsia="en-US"/>
        </w:rPr>
        <w:t> ?</w:t>
      </w:r>
    </w:p>
    <w:p w14:paraId="539803FC" w14:textId="77777777" w:rsidR="0046142F" w:rsidRDefault="003148C9" w:rsidP="0046142F">
      <w:pPr>
        <w:rPr>
          <w:szCs w:val="32"/>
          <w:lang w:eastAsia="en-US"/>
        </w:rPr>
      </w:pPr>
      <w:r>
        <w:rPr>
          <w:szCs w:val="32"/>
          <w:lang w:eastAsia="en-US"/>
        </w:rPr>
        <w:t>Comme Gabriel allait répondre</w:t>
      </w:r>
      <w:r w:rsidR="0046142F">
        <w:rPr>
          <w:szCs w:val="32"/>
          <w:lang w:eastAsia="en-US"/>
        </w:rPr>
        <w:t xml:space="preserve">, </w:t>
      </w:r>
      <w:r>
        <w:rPr>
          <w:szCs w:val="32"/>
          <w:lang w:eastAsia="en-US"/>
        </w:rPr>
        <w:t>un bruit léger se fit à la porte</w:t>
      </w:r>
      <w:r w:rsidR="0046142F">
        <w:rPr>
          <w:szCs w:val="32"/>
          <w:lang w:eastAsia="en-US"/>
        </w:rPr>
        <w:t xml:space="preserve">. </w:t>
      </w:r>
      <w:r>
        <w:rPr>
          <w:szCs w:val="32"/>
          <w:lang w:eastAsia="en-US"/>
        </w:rPr>
        <w:t>Il se retourna</w:t>
      </w:r>
      <w:r w:rsidR="0046142F">
        <w:rPr>
          <w:szCs w:val="32"/>
          <w:lang w:eastAsia="en-US"/>
        </w:rPr>
        <w:t xml:space="preserve"> ; </w:t>
      </w:r>
      <w:r>
        <w:rPr>
          <w:szCs w:val="32"/>
          <w:lang w:eastAsia="en-US"/>
        </w:rPr>
        <w:t>Clémence était sur le seuil</w:t>
      </w:r>
      <w:r w:rsidR="0046142F">
        <w:rPr>
          <w:szCs w:val="32"/>
          <w:lang w:eastAsia="en-US"/>
        </w:rPr>
        <w:t>.</w:t>
      </w:r>
    </w:p>
    <w:p w14:paraId="1AD69AB3" w14:textId="77777777" w:rsidR="0046142F" w:rsidRDefault="003148C9" w:rsidP="0046142F">
      <w:pPr>
        <w:rPr>
          <w:szCs w:val="32"/>
          <w:lang w:eastAsia="en-US"/>
        </w:rPr>
      </w:pPr>
      <w:r>
        <w:rPr>
          <w:szCs w:val="32"/>
          <w:lang w:eastAsia="en-US"/>
        </w:rPr>
        <w:t>La voix s</w:t>
      </w:r>
      <w:r w:rsidR="0046142F">
        <w:rPr>
          <w:szCs w:val="32"/>
          <w:lang w:eastAsia="en-US"/>
        </w:rPr>
        <w:t>’</w:t>
      </w:r>
      <w:r>
        <w:rPr>
          <w:szCs w:val="32"/>
          <w:lang w:eastAsia="en-US"/>
        </w:rPr>
        <w:t>arrêta dans le gosier du pauvre Gabriel</w:t>
      </w:r>
      <w:r w:rsidR="0046142F">
        <w:rPr>
          <w:szCs w:val="32"/>
          <w:lang w:eastAsia="en-US"/>
        </w:rPr>
        <w:t>.</w:t>
      </w:r>
    </w:p>
    <w:p w14:paraId="3E152419" w14:textId="77777777" w:rsidR="0046142F" w:rsidRDefault="0046142F" w:rsidP="0046142F">
      <w:pPr>
        <w:rPr>
          <w:szCs w:val="32"/>
          <w:lang w:eastAsia="en-US"/>
        </w:rPr>
      </w:pPr>
      <w:r>
        <w:rPr>
          <w:lang w:eastAsia="en-US"/>
        </w:rPr>
        <w:t>— </w:t>
      </w:r>
      <w:r w:rsidR="003148C9">
        <w:rPr>
          <w:szCs w:val="32"/>
          <w:lang w:eastAsia="en-US"/>
        </w:rPr>
        <w:t>Eh bien</w:t>
      </w:r>
      <w:r>
        <w:rPr>
          <w:szCs w:val="32"/>
          <w:lang w:eastAsia="en-US"/>
        </w:rPr>
        <w:t xml:space="preserve"> !… </w:t>
      </w:r>
      <w:r w:rsidR="003148C9">
        <w:rPr>
          <w:szCs w:val="32"/>
          <w:lang w:eastAsia="en-US"/>
        </w:rPr>
        <w:t>reprit l</w:t>
      </w:r>
      <w:r>
        <w:rPr>
          <w:szCs w:val="32"/>
          <w:lang w:eastAsia="en-US"/>
        </w:rPr>
        <w:t>’</w:t>
      </w:r>
      <w:r w:rsidR="003148C9">
        <w:rPr>
          <w:szCs w:val="32"/>
          <w:lang w:eastAsia="en-US"/>
        </w:rPr>
        <w:t>aveugle</w:t>
      </w:r>
      <w:r>
        <w:rPr>
          <w:szCs w:val="32"/>
          <w:lang w:eastAsia="en-US"/>
        </w:rPr>
        <w:t xml:space="preserve"> ? </w:t>
      </w:r>
      <w:r w:rsidR="003148C9">
        <w:rPr>
          <w:szCs w:val="32"/>
          <w:lang w:eastAsia="en-US"/>
        </w:rPr>
        <w:t>tu ne réponds pas</w:t>
      </w:r>
      <w:r>
        <w:rPr>
          <w:szCs w:val="32"/>
          <w:lang w:eastAsia="en-US"/>
        </w:rPr>
        <w:t xml:space="preserve"> ? </w:t>
      </w:r>
      <w:r w:rsidR="003148C9">
        <w:rPr>
          <w:szCs w:val="32"/>
          <w:lang w:eastAsia="en-US"/>
        </w:rPr>
        <w:t>Et Clémence</w:t>
      </w:r>
      <w:r>
        <w:rPr>
          <w:szCs w:val="32"/>
          <w:lang w:eastAsia="en-US"/>
        </w:rPr>
        <w:t> ?</w:t>
      </w:r>
    </w:p>
    <w:p w14:paraId="1AB2E567" w14:textId="77777777" w:rsidR="0046142F" w:rsidRDefault="003148C9" w:rsidP="0046142F">
      <w:pPr>
        <w:rPr>
          <w:szCs w:val="32"/>
          <w:lang w:eastAsia="en-US"/>
        </w:rPr>
      </w:pPr>
      <w:r>
        <w:rPr>
          <w:szCs w:val="32"/>
          <w:lang w:eastAsia="en-US"/>
        </w:rPr>
        <w:t>Clémence avait des larmes dans les yeux</w:t>
      </w:r>
      <w:r w:rsidR="0046142F">
        <w:rPr>
          <w:szCs w:val="32"/>
          <w:lang w:eastAsia="en-US"/>
        </w:rPr>
        <w:t>.</w:t>
      </w:r>
    </w:p>
    <w:p w14:paraId="09500375" w14:textId="77777777" w:rsidR="0046142F" w:rsidRDefault="003148C9" w:rsidP="0046142F">
      <w:pPr>
        <w:rPr>
          <w:szCs w:val="32"/>
          <w:lang w:eastAsia="en-US"/>
        </w:rPr>
      </w:pPr>
      <w:r>
        <w:rPr>
          <w:szCs w:val="32"/>
          <w:lang w:eastAsia="en-US"/>
        </w:rPr>
        <w:t>Gabriel se laissa tomber sur ses genoux et joignit ses mains sans mot dire</w:t>
      </w:r>
      <w:r w:rsidR="0046142F">
        <w:rPr>
          <w:szCs w:val="32"/>
          <w:lang w:eastAsia="en-US"/>
        </w:rPr>
        <w:t>.</w:t>
      </w:r>
    </w:p>
    <w:p w14:paraId="1174D34C" w14:textId="77777777" w:rsidR="0046142F" w:rsidRDefault="003148C9" w:rsidP="0046142F">
      <w:pPr>
        <w:rPr>
          <w:szCs w:val="32"/>
          <w:lang w:eastAsia="en-US"/>
        </w:rPr>
      </w:pPr>
      <w:r>
        <w:rPr>
          <w:szCs w:val="32"/>
          <w:lang w:eastAsia="en-US"/>
        </w:rPr>
        <w:t>Clémence entra</w:t>
      </w:r>
      <w:r w:rsidR="0046142F">
        <w:rPr>
          <w:szCs w:val="32"/>
          <w:lang w:eastAsia="en-US"/>
        </w:rPr>
        <w:t>.</w:t>
      </w:r>
    </w:p>
    <w:p w14:paraId="69DA6B38" w14:textId="77777777" w:rsidR="0046142F" w:rsidRDefault="003148C9" w:rsidP="0046142F">
      <w:pPr>
        <w:rPr>
          <w:szCs w:val="32"/>
          <w:lang w:eastAsia="en-US"/>
        </w:rPr>
      </w:pPr>
      <w:r>
        <w:rPr>
          <w:szCs w:val="32"/>
          <w:lang w:eastAsia="en-US"/>
        </w:rPr>
        <w:t>Elle tendit la main à Gabriel qui la pressa contre ses lèvres</w:t>
      </w:r>
      <w:r w:rsidR="0046142F">
        <w:rPr>
          <w:szCs w:val="32"/>
          <w:lang w:eastAsia="en-US"/>
        </w:rPr>
        <w:t>.</w:t>
      </w:r>
    </w:p>
    <w:p w14:paraId="4F6D585A" w14:textId="46BCB3EB" w:rsidR="0046142F" w:rsidRDefault="0046142F" w:rsidP="0046142F">
      <w:pPr>
        <w:rPr>
          <w:szCs w:val="32"/>
          <w:lang w:eastAsia="en-US"/>
        </w:rPr>
      </w:pPr>
      <w:r>
        <w:rPr>
          <w:lang w:eastAsia="en-US"/>
        </w:rPr>
        <w:t>— </w:t>
      </w:r>
      <w:r w:rsidR="003148C9">
        <w:rPr>
          <w:szCs w:val="32"/>
          <w:lang w:eastAsia="en-US"/>
        </w:rPr>
        <w:t>Je suis là</w:t>
      </w:r>
      <w:r>
        <w:rPr>
          <w:szCs w:val="32"/>
          <w:lang w:eastAsia="en-US"/>
        </w:rPr>
        <w:t xml:space="preserve">, </w:t>
      </w:r>
      <w:r w:rsidR="003148C9">
        <w:rPr>
          <w:szCs w:val="32"/>
          <w:lang w:eastAsia="en-US"/>
        </w:rPr>
        <w:t>mon oncle</w:t>
      </w:r>
      <w:r>
        <w:rPr>
          <w:szCs w:val="32"/>
          <w:lang w:eastAsia="en-US"/>
        </w:rPr>
        <w:t xml:space="preserve">, </w:t>
      </w:r>
      <w:r w:rsidR="003148C9">
        <w:rPr>
          <w:szCs w:val="32"/>
          <w:lang w:eastAsia="en-US"/>
        </w:rPr>
        <w:t>dit Clémence</w:t>
      </w:r>
      <w:r>
        <w:rPr>
          <w:szCs w:val="32"/>
          <w:lang w:eastAsia="en-US"/>
        </w:rPr>
        <w:t> ; M. de </w:t>
      </w:r>
      <w:r w:rsidR="003148C9">
        <w:rPr>
          <w:szCs w:val="32"/>
          <w:lang w:eastAsia="en-US"/>
        </w:rPr>
        <w:t>Marans ne peut pas vous répondre devant moi</w:t>
      </w:r>
      <w:r>
        <w:rPr>
          <w:szCs w:val="32"/>
          <w:lang w:eastAsia="en-US"/>
        </w:rPr>
        <w:t>.</w:t>
      </w:r>
    </w:p>
    <w:p w14:paraId="1CEC5C90" w14:textId="77777777" w:rsidR="0046142F" w:rsidRDefault="0046142F" w:rsidP="0046142F">
      <w:pPr>
        <w:rPr>
          <w:szCs w:val="32"/>
          <w:lang w:eastAsia="en-US"/>
        </w:rPr>
      </w:pPr>
      <w:r>
        <w:rPr>
          <w:lang w:eastAsia="en-US"/>
        </w:rPr>
        <w:t>— </w:t>
      </w:r>
      <w:r w:rsidR="003148C9">
        <w:rPr>
          <w:szCs w:val="32"/>
          <w:lang w:eastAsia="en-US"/>
        </w:rPr>
        <w:t>Une brouille</w:t>
      </w:r>
      <w:r>
        <w:rPr>
          <w:szCs w:val="32"/>
          <w:lang w:eastAsia="en-US"/>
        </w:rPr>
        <w:t xml:space="preserve"> ? </w:t>
      </w:r>
      <w:r w:rsidR="003148C9">
        <w:rPr>
          <w:szCs w:val="32"/>
          <w:lang w:eastAsia="en-US"/>
        </w:rPr>
        <w:t>murmura Lucien d</w:t>
      </w:r>
      <w:r>
        <w:rPr>
          <w:szCs w:val="32"/>
          <w:lang w:eastAsia="en-US"/>
        </w:rPr>
        <w:t>’</w:t>
      </w:r>
      <w:r w:rsidR="003148C9">
        <w:rPr>
          <w:szCs w:val="32"/>
          <w:lang w:eastAsia="en-US"/>
        </w:rPr>
        <w:t>un air fâché</w:t>
      </w:r>
      <w:r>
        <w:rPr>
          <w:szCs w:val="32"/>
          <w:lang w:eastAsia="en-US"/>
        </w:rPr>
        <w:t>.</w:t>
      </w:r>
    </w:p>
    <w:p w14:paraId="686989E1" w14:textId="6CFE683F" w:rsidR="0046142F" w:rsidRDefault="0046142F" w:rsidP="0046142F">
      <w:pPr>
        <w:rPr>
          <w:szCs w:val="32"/>
          <w:lang w:eastAsia="en-US"/>
        </w:rPr>
      </w:pPr>
      <w:r>
        <w:rPr>
          <w:lang w:eastAsia="en-US"/>
        </w:rPr>
        <w:lastRenderedPageBreak/>
        <w:t>— </w:t>
      </w:r>
      <w:r w:rsidR="003148C9">
        <w:rPr>
          <w:szCs w:val="32"/>
          <w:lang w:eastAsia="en-US"/>
        </w:rPr>
        <w:t>Non</w:t>
      </w:r>
      <w:r>
        <w:rPr>
          <w:szCs w:val="32"/>
          <w:lang w:eastAsia="en-US"/>
        </w:rPr>
        <w:t xml:space="preserve">, </w:t>
      </w:r>
      <w:r w:rsidR="003148C9">
        <w:rPr>
          <w:szCs w:val="32"/>
          <w:lang w:eastAsia="en-US"/>
        </w:rPr>
        <w:t>répliqua Clémence</w:t>
      </w:r>
      <w:r>
        <w:rPr>
          <w:szCs w:val="32"/>
          <w:lang w:eastAsia="en-US"/>
        </w:rPr>
        <w:t xml:space="preserve"> ; </w:t>
      </w:r>
      <w:r w:rsidR="003148C9">
        <w:rPr>
          <w:szCs w:val="32"/>
          <w:lang w:eastAsia="en-US"/>
        </w:rPr>
        <w:t>pour se brouiller</w:t>
      </w:r>
      <w:r>
        <w:rPr>
          <w:szCs w:val="32"/>
          <w:lang w:eastAsia="en-US"/>
        </w:rPr>
        <w:t xml:space="preserve">, </w:t>
      </w:r>
      <w:r w:rsidR="003148C9">
        <w:rPr>
          <w:szCs w:val="32"/>
          <w:lang w:eastAsia="en-US"/>
        </w:rPr>
        <w:t>il faut s</w:t>
      </w:r>
      <w:r>
        <w:rPr>
          <w:szCs w:val="32"/>
          <w:lang w:eastAsia="en-US"/>
        </w:rPr>
        <w:t>’</w:t>
      </w:r>
      <w:r w:rsidR="003148C9">
        <w:rPr>
          <w:szCs w:val="32"/>
          <w:lang w:eastAsia="en-US"/>
        </w:rPr>
        <w:t>aimer</w:t>
      </w:r>
      <w:r>
        <w:rPr>
          <w:szCs w:val="32"/>
          <w:lang w:eastAsia="en-US"/>
        </w:rPr>
        <w:t xml:space="preserve">… </w:t>
      </w:r>
      <w:r w:rsidR="003148C9">
        <w:rPr>
          <w:szCs w:val="32"/>
          <w:lang w:eastAsia="en-US"/>
        </w:rPr>
        <w:t>Je n</w:t>
      </w:r>
      <w:r>
        <w:rPr>
          <w:szCs w:val="32"/>
          <w:lang w:eastAsia="en-US"/>
        </w:rPr>
        <w:t>’</w:t>
      </w:r>
      <w:r w:rsidR="003148C9">
        <w:rPr>
          <w:szCs w:val="32"/>
          <w:lang w:eastAsia="en-US"/>
        </w:rPr>
        <w:t xml:space="preserve">aime pas </w:t>
      </w:r>
      <w:r>
        <w:rPr>
          <w:szCs w:val="32"/>
          <w:lang w:eastAsia="en-US"/>
        </w:rPr>
        <w:t>M. </w:t>
      </w:r>
      <w:r w:rsidR="003148C9">
        <w:rPr>
          <w:szCs w:val="32"/>
          <w:lang w:eastAsia="en-US"/>
        </w:rPr>
        <w:t>Gabriel</w:t>
      </w:r>
      <w:r>
        <w:rPr>
          <w:szCs w:val="32"/>
          <w:lang w:eastAsia="en-US"/>
        </w:rPr>
        <w:t>.</w:t>
      </w:r>
    </w:p>
    <w:p w14:paraId="01E86E2E" w14:textId="77777777" w:rsidR="0046142F" w:rsidRDefault="003148C9" w:rsidP="0046142F">
      <w:pPr>
        <w:rPr>
          <w:szCs w:val="32"/>
          <w:lang w:eastAsia="en-US"/>
        </w:rPr>
      </w:pPr>
      <w:r>
        <w:rPr>
          <w:szCs w:val="32"/>
          <w:lang w:eastAsia="en-US"/>
        </w:rPr>
        <w:t>Sa main restait sur la bouche de Gabriel qui la regardait</w:t>
      </w:r>
      <w:r w:rsidR="0046142F">
        <w:rPr>
          <w:szCs w:val="32"/>
          <w:lang w:eastAsia="en-US"/>
        </w:rPr>
        <w:t xml:space="preserve">, </w:t>
      </w:r>
      <w:r>
        <w:rPr>
          <w:szCs w:val="32"/>
          <w:lang w:eastAsia="en-US"/>
        </w:rPr>
        <w:t>stupéfait</w:t>
      </w:r>
      <w:r w:rsidR="0046142F">
        <w:rPr>
          <w:szCs w:val="32"/>
          <w:lang w:eastAsia="en-US"/>
        </w:rPr>
        <w:t>.</w:t>
      </w:r>
    </w:p>
    <w:p w14:paraId="0642846C" w14:textId="77777777" w:rsidR="0046142F" w:rsidRDefault="0046142F" w:rsidP="0046142F">
      <w:pPr>
        <w:rPr>
          <w:szCs w:val="32"/>
          <w:lang w:eastAsia="en-US"/>
        </w:rPr>
      </w:pPr>
      <w:r>
        <w:rPr>
          <w:lang w:eastAsia="en-US"/>
        </w:rPr>
        <w:t>— </w:t>
      </w:r>
      <w:r w:rsidR="003148C9">
        <w:rPr>
          <w:szCs w:val="32"/>
          <w:lang w:eastAsia="en-US"/>
        </w:rPr>
        <w:t>Comment</w:t>
      </w:r>
      <w:r>
        <w:rPr>
          <w:szCs w:val="32"/>
          <w:lang w:eastAsia="en-US"/>
        </w:rPr>
        <w:t xml:space="preserve"> ! </w:t>
      </w:r>
      <w:r w:rsidR="003148C9">
        <w:rPr>
          <w:szCs w:val="32"/>
          <w:lang w:eastAsia="en-US"/>
        </w:rPr>
        <w:t>tu ne l</w:t>
      </w:r>
      <w:r>
        <w:rPr>
          <w:szCs w:val="32"/>
          <w:lang w:eastAsia="en-US"/>
        </w:rPr>
        <w:t>’</w:t>
      </w:r>
      <w:r w:rsidR="003148C9">
        <w:rPr>
          <w:szCs w:val="32"/>
          <w:lang w:eastAsia="en-US"/>
        </w:rPr>
        <w:t>aimes pas</w:t>
      </w:r>
      <w:r>
        <w:rPr>
          <w:szCs w:val="32"/>
          <w:lang w:eastAsia="en-US"/>
        </w:rPr>
        <w:t xml:space="preserve"> ! </w:t>
      </w:r>
      <w:r w:rsidR="003148C9">
        <w:rPr>
          <w:szCs w:val="32"/>
          <w:lang w:eastAsia="en-US"/>
        </w:rPr>
        <w:t>s</w:t>
      </w:r>
      <w:r>
        <w:rPr>
          <w:szCs w:val="32"/>
          <w:lang w:eastAsia="en-US"/>
        </w:rPr>
        <w:t>’</w:t>
      </w:r>
      <w:r w:rsidR="003148C9">
        <w:rPr>
          <w:szCs w:val="32"/>
          <w:lang w:eastAsia="en-US"/>
        </w:rPr>
        <w:t>écria l</w:t>
      </w:r>
      <w:r>
        <w:rPr>
          <w:szCs w:val="32"/>
          <w:lang w:eastAsia="en-US"/>
        </w:rPr>
        <w:t>’</w:t>
      </w:r>
      <w:r w:rsidR="003148C9">
        <w:rPr>
          <w:szCs w:val="32"/>
          <w:lang w:eastAsia="en-US"/>
        </w:rPr>
        <w:t>aveugle</w:t>
      </w:r>
      <w:r>
        <w:rPr>
          <w:szCs w:val="32"/>
          <w:lang w:eastAsia="en-US"/>
        </w:rPr>
        <w:t>.</w:t>
      </w:r>
    </w:p>
    <w:p w14:paraId="422D1B47" w14:textId="77777777"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w:t>
      </w:r>
      <w:r w:rsidR="003148C9">
        <w:rPr>
          <w:szCs w:val="32"/>
          <w:lang w:eastAsia="en-US"/>
        </w:rPr>
        <w:t>je ne l</w:t>
      </w:r>
      <w:r>
        <w:rPr>
          <w:szCs w:val="32"/>
          <w:lang w:eastAsia="en-US"/>
        </w:rPr>
        <w:t>’</w:t>
      </w:r>
      <w:r w:rsidR="003148C9">
        <w:rPr>
          <w:szCs w:val="32"/>
          <w:lang w:eastAsia="en-US"/>
        </w:rPr>
        <w:t>aime pas</w:t>
      </w:r>
      <w:r>
        <w:rPr>
          <w:szCs w:val="32"/>
          <w:lang w:eastAsia="en-US"/>
        </w:rPr>
        <w:t>.</w:t>
      </w:r>
    </w:p>
    <w:p w14:paraId="5663D6B9" w14:textId="77777777" w:rsidR="0046142F" w:rsidRDefault="0046142F" w:rsidP="0046142F">
      <w:pPr>
        <w:rPr>
          <w:szCs w:val="32"/>
          <w:lang w:eastAsia="en-US"/>
        </w:rPr>
      </w:pPr>
      <w:r>
        <w:rPr>
          <w:lang w:eastAsia="en-US"/>
        </w:rPr>
        <w:t>— </w:t>
      </w:r>
      <w:r w:rsidR="003148C9">
        <w:rPr>
          <w:szCs w:val="32"/>
          <w:lang w:eastAsia="en-US"/>
        </w:rPr>
        <w:t>Mais tu m</w:t>
      </w:r>
      <w:r>
        <w:rPr>
          <w:szCs w:val="32"/>
          <w:lang w:eastAsia="en-US"/>
        </w:rPr>
        <w:t>’</w:t>
      </w:r>
      <w:r w:rsidR="003148C9">
        <w:rPr>
          <w:szCs w:val="32"/>
          <w:lang w:eastAsia="en-US"/>
        </w:rPr>
        <w:t>as dit vingt fois</w:t>
      </w:r>
      <w:r>
        <w:rPr>
          <w:szCs w:val="32"/>
          <w:lang w:eastAsia="en-US"/>
        </w:rPr>
        <w:t>…</w:t>
      </w:r>
    </w:p>
    <w:p w14:paraId="30EDF752" w14:textId="77777777" w:rsidR="0046142F" w:rsidRDefault="0046142F" w:rsidP="0046142F">
      <w:pPr>
        <w:rPr>
          <w:szCs w:val="32"/>
          <w:lang w:eastAsia="en-US"/>
        </w:rPr>
      </w:pPr>
      <w:r>
        <w:rPr>
          <w:lang w:eastAsia="en-US"/>
        </w:rPr>
        <w:t>— </w:t>
      </w:r>
      <w:r w:rsidR="003148C9">
        <w:rPr>
          <w:szCs w:val="32"/>
          <w:lang w:eastAsia="en-US"/>
        </w:rPr>
        <w:t>Je me suis trompée</w:t>
      </w:r>
      <w:r>
        <w:rPr>
          <w:szCs w:val="32"/>
          <w:lang w:eastAsia="en-US"/>
        </w:rPr>
        <w:t xml:space="preserve">, </w:t>
      </w:r>
      <w:r w:rsidR="003148C9">
        <w:rPr>
          <w:szCs w:val="32"/>
          <w:lang w:eastAsia="en-US"/>
        </w:rPr>
        <w:t>mon oncle</w:t>
      </w:r>
      <w:r>
        <w:rPr>
          <w:szCs w:val="32"/>
          <w:lang w:eastAsia="en-US"/>
        </w:rPr>
        <w:t>.</w:t>
      </w:r>
    </w:p>
    <w:p w14:paraId="0D076D93" w14:textId="77777777" w:rsidR="0046142F" w:rsidRDefault="003148C9" w:rsidP="0046142F">
      <w:pPr>
        <w:rPr>
          <w:szCs w:val="32"/>
          <w:lang w:eastAsia="en-US"/>
        </w:rPr>
      </w:pPr>
      <w:r>
        <w:rPr>
          <w:szCs w:val="32"/>
          <w:lang w:eastAsia="en-US"/>
        </w:rPr>
        <w:t>Elle retira sa main</w:t>
      </w:r>
      <w:r w:rsidR="0046142F">
        <w:rPr>
          <w:szCs w:val="32"/>
          <w:lang w:eastAsia="en-US"/>
        </w:rPr>
        <w:t xml:space="preserve"> ; </w:t>
      </w:r>
      <w:r>
        <w:rPr>
          <w:szCs w:val="32"/>
          <w:lang w:eastAsia="en-US"/>
        </w:rPr>
        <w:t>mais ce fut pour tendre son front où Gabriel mit un baiser passionné</w:t>
      </w:r>
      <w:r w:rsidR="0046142F">
        <w:rPr>
          <w:szCs w:val="32"/>
          <w:lang w:eastAsia="en-US"/>
        </w:rPr>
        <w:t>.</w:t>
      </w:r>
    </w:p>
    <w:p w14:paraId="29BDF901" w14:textId="77777777" w:rsidR="0046142F" w:rsidRDefault="003148C9" w:rsidP="0046142F">
      <w:pPr>
        <w:rPr>
          <w:szCs w:val="32"/>
          <w:lang w:eastAsia="en-US"/>
        </w:rPr>
      </w:pPr>
      <w:r>
        <w:rPr>
          <w:szCs w:val="32"/>
          <w:lang w:eastAsia="en-US"/>
        </w:rPr>
        <w:t>Elle lui rendit le baiser</w:t>
      </w:r>
      <w:r w:rsidR="0046142F">
        <w:rPr>
          <w:szCs w:val="32"/>
          <w:lang w:eastAsia="en-US"/>
        </w:rPr>
        <w:t>.</w:t>
      </w:r>
    </w:p>
    <w:p w14:paraId="28303B91" w14:textId="77777777" w:rsidR="0046142F" w:rsidRDefault="003148C9" w:rsidP="0046142F">
      <w:pPr>
        <w:rPr>
          <w:szCs w:val="32"/>
          <w:lang w:eastAsia="en-US"/>
        </w:rPr>
      </w:pPr>
      <w:r>
        <w:rPr>
          <w:szCs w:val="32"/>
          <w:lang w:eastAsia="en-US"/>
        </w:rPr>
        <w:t>Elle était tremblante et bien pâle</w:t>
      </w:r>
      <w:r w:rsidR="0046142F">
        <w:rPr>
          <w:szCs w:val="32"/>
          <w:lang w:eastAsia="en-US"/>
        </w:rPr>
        <w:t>.</w:t>
      </w:r>
    </w:p>
    <w:p w14:paraId="46973651" w14:textId="77777777" w:rsidR="0046142F" w:rsidRDefault="0046142F" w:rsidP="0046142F">
      <w:pPr>
        <w:rPr>
          <w:szCs w:val="32"/>
          <w:lang w:eastAsia="en-US"/>
        </w:rPr>
      </w:pPr>
      <w:r>
        <w:rPr>
          <w:lang w:eastAsia="en-US"/>
        </w:rPr>
        <w:t>— </w:t>
      </w:r>
      <w:r w:rsidR="003148C9">
        <w:rPr>
          <w:szCs w:val="32"/>
          <w:lang w:eastAsia="en-US"/>
        </w:rPr>
        <w:t>Je vous pardonne</w:t>
      </w:r>
      <w:r>
        <w:rPr>
          <w:szCs w:val="32"/>
          <w:lang w:eastAsia="en-US"/>
        </w:rPr>
        <w:t xml:space="preserve">… </w:t>
      </w:r>
      <w:r w:rsidR="003148C9">
        <w:rPr>
          <w:szCs w:val="32"/>
          <w:lang w:eastAsia="en-US"/>
        </w:rPr>
        <w:t>murmura-t-elle</w:t>
      </w:r>
      <w:r>
        <w:rPr>
          <w:szCs w:val="32"/>
          <w:lang w:eastAsia="en-US"/>
        </w:rPr>
        <w:t>.</w:t>
      </w:r>
    </w:p>
    <w:p w14:paraId="00ACA443" w14:textId="77777777" w:rsidR="0046142F" w:rsidRDefault="003148C9" w:rsidP="0046142F">
      <w:pPr>
        <w:rPr>
          <w:szCs w:val="32"/>
          <w:lang w:eastAsia="en-US"/>
        </w:rPr>
      </w:pPr>
      <w:r>
        <w:rPr>
          <w:szCs w:val="32"/>
          <w:lang w:eastAsia="en-US"/>
        </w:rPr>
        <w:t>Les yeux de Gabriel remerciaient et priaient</w:t>
      </w:r>
      <w:r w:rsidR="0046142F">
        <w:rPr>
          <w:szCs w:val="32"/>
          <w:lang w:eastAsia="en-US"/>
        </w:rPr>
        <w:t>.</w:t>
      </w:r>
    </w:p>
    <w:p w14:paraId="293AA654" w14:textId="77777777" w:rsidR="0046142F" w:rsidRDefault="003148C9" w:rsidP="0046142F">
      <w:pPr>
        <w:rPr>
          <w:szCs w:val="32"/>
          <w:lang w:eastAsia="en-US"/>
        </w:rPr>
      </w:pPr>
      <w:r>
        <w:rPr>
          <w:szCs w:val="32"/>
          <w:lang w:eastAsia="en-US"/>
        </w:rPr>
        <w:t>Clémence se redressa</w:t>
      </w:r>
      <w:r w:rsidR="0046142F">
        <w:rPr>
          <w:szCs w:val="32"/>
          <w:lang w:eastAsia="en-US"/>
        </w:rPr>
        <w:t>.</w:t>
      </w:r>
    </w:p>
    <w:p w14:paraId="3BC126B4" w14:textId="22A8006D" w:rsidR="0046142F" w:rsidRDefault="0046142F" w:rsidP="0046142F">
      <w:pPr>
        <w:rPr>
          <w:szCs w:val="32"/>
          <w:lang w:eastAsia="en-US"/>
        </w:rPr>
      </w:pPr>
      <w:r>
        <w:rPr>
          <w:lang w:eastAsia="en-US"/>
        </w:rPr>
        <w:t>— </w:t>
      </w:r>
      <w:r w:rsidR="003148C9">
        <w:rPr>
          <w:szCs w:val="32"/>
          <w:lang w:eastAsia="en-US"/>
        </w:rPr>
        <w:t>Adieu</w:t>
      </w:r>
      <w:r>
        <w:rPr>
          <w:szCs w:val="32"/>
          <w:lang w:eastAsia="en-US"/>
        </w:rPr>
        <w:t xml:space="preserve">, </w:t>
      </w:r>
      <w:r w:rsidR="003148C9">
        <w:rPr>
          <w:szCs w:val="32"/>
          <w:lang w:eastAsia="en-US"/>
        </w:rPr>
        <w:t>monsieur de Marans</w:t>
      </w:r>
      <w:r>
        <w:rPr>
          <w:szCs w:val="32"/>
          <w:lang w:eastAsia="en-US"/>
        </w:rPr>
        <w:t xml:space="preserve">, </w:t>
      </w:r>
      <w:r w:rsidR="003148C9">
        <w:rPr>
          <w:szCs w:val="32"/>
          <w:lang w:eastAsia="en-US"/>
        </w:rPr>
        <w:t>dit-elle tout haut</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dites à Lucienne que je l</w:t>
      </w:r>
      <w:r>
        <w:rPr>
          <w:szCs w:val="32"/>
          <w:lang w:eastAsia="en-US"/>
        </w:rPr>
        <w:t>’</w:t>
      </w:r>
      <w:r w:rsidR="003148C9">
        <w:rPr>
          <w:szCs w:val="32"/>
          <w:lang w:eastAsia="en-US"/>
        </w:rPr>
        <w:t>aime mille fois plus qu</w:t>
      </w:r>
      <w:r>
        <w:rPr>
          <w:szCs w:val="32"/>
          <w:lang w:eastAsia="en-US"/>
        </w:rPr>
        <w:t>’</w:t>
      </w:r>
      <w:r w:rsidR="003148C9">
        <w:rPr>
          <w:szCs w:val="32"/>
          <w:lang w:eastAsia="en-US"/>
        </w:rPr>
        <w:t>une sœur</w:t>
      </w:r>
      <w:r>
        <w:rPr>
          <w:szCs w:val="32"/>
          <w:lang w:eastAsia="en-US"/>
        </w:rPr>
        <w:t xml:space="preserve">… </w:t>
      </w:r>
      <w:r w:rsidR="003148C9">
        <w:rPr>
          <w:szCs w:val="32"/>
          <w:lang w:eastAsia="en-US"/>
        </w:rPr>
        <w:t>Nous deux</w:t>
      </w:r>
      <w:r>
        <w:rPr>
          <w:szCs w:val="32"/>
          <w:lang w:eastAsia="en-US"/>
        </w:rPr>
        <w:t xml:space="preserve">, </w:t>
      </w:r>
      <w:r w:rsidR="003148C9">
        <w:rPr>
          <w:szCs w:val="32"/>
          <w:lang w:eastAsia="en-US"/>
        </w:rPr>
        <w:t>nous n</w:t>
      </w:r>
      <w:r>
        <w:rPr>
          <w:szCs w:val="32"/>
          <w:lang w:eastAsia="en-US"/>
        </w:rPr>
        <w:t>’</w:t>
      </w:r>
      <w:r w:rsidR="003148C9">
        <w:rPr>
          <w:szCs w:val="32"/>
          <w:lang w:eastAsia="en-US"/>
        </w:rPr>
        <w:t>étions pas faits l</w:t>
      </w:r>
      <w:r>
        <w:rPr>
          <w:szCs w:val="32"/>
          <w:lang w:eastAsia="en-US"/>
        </w:rPr>
        <w:t>’</w:t>
      </w:r>
      <w:r w:rsidR="003148C9">
        <w:rPr>
          <w:szCs w:val="32"/>
          <w:lang w:eastAsia="en-US"/>
        </w:rPr>
        <w:t>un pour l</w:t>
      </w:r>
      <w:r>
        <w:rPr>
          <w:szCs w:val="32"/>
          <w:lang w:eastAsia="en-US"/>
        </w:rPr>
        <w:t>’</w:t>
      </w:r>
      <w:r w:rsidR="003148C9">
        <w:rPr>
          <w:szCs w:val="32"/>
          <w:lang w:eastAsia="en-US"/>
        </w:rPr>
        <w:t>autre</w:t>
      </w:r>
      <w:r>
        <w:rPr>
          <w:szCs w:val="32"/>
          <w:lang w:eastAsia="en-US"/>
        </w:rPr>
        <w:t xml:space="preserve">… </w:t>
      </w:r>
      <w:r w:rsidR="003148C9">
        <w:rPr>
          <w:szCs w:val="32"/>
          <w:lang w:eastAsia="en-US"/>
        </w:rPr>
        <w:t>je prierai Dieu pour que vous soyez heureux</w:t>
      </w:r>
      <w:r>
        <w:rPr>
          <w:szCs w:val="32"/>
          <w:lang w:eastAsia="en-US"/>
        </w:rPr>
        <w:t>…</w:t>
      </w:r>
    </w:p>
    <w:p w14:paraId="3CC58670" w14:textId="77777777" w:rsidR="0046142F" w:rsidRDefault="003148C9" w:rsidP="0046142F">
      <w:pPr>
        <w:rPr>
          <w:szCs w:val="32"/>
          <w:lang w:eastAsia="en-US"/>
        </w:rPr>
      </w:pPr>
      <w:r>
        <w:rPr>
          <w:szCs w:val="32"/>
          <w:lang w:eastAsia="en-US"/>
        </w:rPr>
        <w:t>Elle serra la main de l</w:t>
      </w:r>
      <w:r w:rsidR="0046142F">
        <w:rPr>
          <w:szCs w:val="32"/>
          <w:lang w:eastAsia="en-US"/>
        </w:rPr>
        <w:t>’</w:t>
      </w:r>
      <w:r>
        <w:rPr>
          <w:szCs w:val="32"/>
          <w:lang w:eastAsia="en-US"/>
        </w:rPr>
        <w:t>aveugle en ajoutant</w:t>
      </w:r>
      <w:r w:rsidR="0046142F">
        <w:rPr>
          <w:szCs w:val="32"/>
          <w:lang w:eastAsia="en-US"/>
        </w:rPr>
        <w:t> :</w:t>
      </w:r>
    </w:p>
    <w:p w14:paraId="5F0F270F" w14:textId="05E4DB58" w:rsidR="0046142F" w:rsidRDefault="0046142F" w:rsidP="0046142F">
      <w:pPr>
        <w:rPr>
          <w:szCs w:val="32"/>
          <w:lang w:eastAsia="en-US"/>
        </w:rPr>
      </w:pPr>
      <w:r>
        <w:rPr>
          <w:lang w:eastAsia="en-US"/>
        </w:rPr>
        <w:t>— </w:t>
      </w:r>
      <w:r w:rsidR="003148C9">
        <w:rPr>
          <w:szCs w:val="32"/>
          <w:lang w:eastAsia="en-US"/>
        </w:rPr>
        <w:t>Au revoir</w:t>
      </w:r>
      <w:r>
        <w:rPr>
          <w:szCs w:val="32"/>
          <w:lang w:eastAsia="en-US"/>
        </w:rPr>
        <w:t xml:space="preserve">, </w:t>
      </w:r>
      <w:r w:rsidR="003148C9">
        <w:rPr>
          <w:szCs w:val="32"/>
          <w:lang w:eastAsia="en-US"/>
        </w:rPr>
        <w:t>mon bon oncle</w:t>
      </w:r>
      <w:r>
        <w:rPr>
          <w:szCs w:val="32"/>
          <w:lang w:eastAsia="en-US"/>
        </w:rPr>
        <w:t xml:space="preserve">… </w:t>
      </w:r>
      <w:r w:rsidR="003148C9">
        <w:rPr>
          <w:szCs w:val="32"/>
          <w:lang w:eastAsia="en-US"/>
        </w:rPr>
        <w:t xml:space="preserve">je reviendrai quand </w:t>
      </w:r>
      <w:r>
        <w:rPr>
          <w:szCs w:val="32"/>
          <w:lang w:eastAsia="en-US"/>
        </w:rPr>
        <w:t>M. de </w:t>
      </w:r>
      <w:r w:rsidR="003148C9">
        <w:rPr>
          <w:szCs w:val="32"/>
          <w:lang w:eastAsia="en-US"/>
        </w:rPr>
        <w:t>Marans sera parti</w:t>
      </w:r>
      <w:r>
        <w:rPr>
          <w:szCs w:val="32"/>
          <w:lang w:eastAsia="en-US"/>
        </w:rPr>
        <w:t>.</w:t>
      </w:r>
    </w:p>
    <w:p w14:paraId="1C53417B" w14:textId="77777777" w:rsidR="0046142F" w:rsidRDefault="003148C9" w:rsidP="0046142F">
      <w:pPr>
        <w:rPr>
          <w:szCs w:val="32"/>
          <w:lang w:eastAsia="en-US"/>
        </w:rPr>
      </w:pPr>
      <w:r>
        <w:rPr>
          <w:szCs w:val="32"/>
          <w:lang w:eastAsia="en-US"/>
        </w:rPr>
        <w:t>Puis elle se retira</w:t>
      </w:r>
      <w:r w:rsidR="0046142F">
        <w:rPr>
          <w:szCs w:val="32"/>
          <w:lang w:eastAsia="en-US"/>
        </w:rPr>
        <w:t xml:space="preserve">, </w:t>
      </w:r>
      <w:r>
        <w:rPr>
          <w:szCs w:val="32"/>
          <w:lang w:eastAsia="en-US"/>
        </w:rPr>
        <w:t>laissant Gabriel atterré</w:t>
      </w:r>
      <w:r w:rsidR="0046142F">
        <w:rPr>
          <w:szCs w:val="32"/>
          <w:lang w:eastAsia="en-US"/>
        </w:rPr>
        <w:t>.</w:t>
      </w:r>
    </w:p>
    <w:p w14:paraId="4C3306BE" w14:textId="77777777" w:rsidR="0046142F" w:rsidRDefault="003148C9" w:rsidP="0046142F">
      <w:pPr>
        <w:rPr>
          <w:szCs w:val="32"/>
          <w:lang w:eastAsia="en-US"/>
        </w:rPr>
      </w:pPr>
      <w:r>
        <w:rPr>
          <w:szCs w:val="32"/>
          <w:lang w:eastAsia="en-US"/>
        </w:rPr>
        <w:t>Une énigme encore</w:t>
      </w:r>
      <w:r w:rsidR="0046142F">
        <w:rPr>
          <w:szCs w:val="32"/>
          <w:lang w:eastAsia="en-US"/>
        </w:rPr>
        <w:t> !</w:t>
      </w:r>
    </w:p>
    <w:p w14:paraId="138A1F17" w14:textId="77777777" w:rsidR="0046142F" w:rsidRDefault="0046142F" w:rsidP="0046142F">
      <w:pPr>
        <w:rPr>
          <w:szCs w:val="32"/>
          <w:lang w:eastAsia="en-US"/>
        </w:rPr>
      </w:pPr>
      <w:r>
        <w:rPr>
          <w:lang w:eastAsia="en-US"/>
        </w:rPr>
        <w:lastRenderedPageBreak/>
        <w:t>— </w:t>
      </w:r>
      <w:r w:rsidR="003148C9">
        <w:rPr>
          <w:szCs w:val="32"/>
          <w:lang w:eastAsia="en-US"/>
        </w:rPr>
        <w:t>Elle est partie</w:t>
      </w:r>
      <w:r>
        <w:rPr>
          <w:szCs w:val="32"/>
          <w:lang w:eastAsia="en-US"/>
        </w:rPr>
        <w:t xml:space="preserve"> ? </w:t>
      </w:r>
      <w:r w:rsidR="003148C9">
        <w:rPr>
          <w:szCs w:val="32"/>
          <w:lang w:eastAsia="en-US"/>
        </w:rPr>
        <w:t>demanda Lucien</w:t>
      </w:r>
      <w:r>
        <w:rPr>
          <w:szCs w:val="32"/>
          <w:lang w:eastAsia="en-US"/>
        </w:rPr>
        <w:t xml:space="preserve">, </w:t>
      </w:r>
      <w:r w:rsidR="003148C9">
        <w:rPr>
          <w:szCs w:val="32"/>
          <w:lang w:eastAsia="en-US"/>
        </w:rPr>
        <w:t>qui souriait sous son bandeau</w:t>
      </w:r>
      <w:r>
        <w:rPr>
          <w:szCs w:val="32"/>
          <w:lang w:eastAsia="en-US"/>
        </w:rPr>
        <w:t>.</w:t>
      </w:r>
    </w:p>
    <w:p w14:paraId="4A10C031" w14:textId="072C7247"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partie</w:t>
      </w:r>
      <w:r>
        <w:rPr>
          <w:szCs w:val="32"/>
          <w:lang w:eastAsia="en-US"/>
        </w:rPr>
        <w:t xml:space="preserve"> ! </w:t>
      </w:r>
      <w:r w:rsidR="003148C9">
        <w:rPr>
          <w:szCs w:val="32"/>
          <w:lang w:eastAsia="en-US"/>
        </w:rPr>
        <w:t>balbutia Gabriel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je ne la reverrai plus</w:t>
      </w:r>
      <w:r>
        <w:rPr>
          <w:szCs w:val="32"/>
          <w:lang w:eastAsia="en-US"/>
        </w:rPr>
        <w:t> !</w:t>
      </w:r>
    </w:p>
    <w:p w14:paraId="37CCF98D" w14:textId="69F2C115" w:rsidR="0046142F" w:rsidRDefault="0046142F" w:rsidP="0046142F">
      <w:pPr>
        <w:rPr>
          <w:szCs w:val="32"/>
          <w:lang w:eastAsia="en-US"/>
        </w:rPr>
      </w:pPr>
      <w:r>
        <w:rPr>
          <w:lang w:eastAsia="en-US"/>
        </w:rPr>
        <w:t>— </w:t>
      </w:r>
      <w:r w:rsidR="003148C9">
        <w:rPr>
          <w:szCs w:val="32"/>
          <w:lang w:eastAsia="en-US"/>
        </w:rPr>
        <w:t>Les jeunes filles</w:t>
      </w:r>
      <w:r>
        <w:rPr>
          <w:szCs w:val="32"/>
          <w:lang w:eastAsia="en-US"/>
        </w:rPr>
        <w:t xml:space="preserve"> ! </w:t>
      </w:r>
      <w:r w:rsidR="003148C9">
        <w:rPr>
          <w:szCs w:val="32"/>
          <w:lang w:eastAsia="en-US"/>
        </w:rPr>
        <w:t>s</w:t>
      </w:r>
      <w:r>
        <w:rPr>
          <w:szCs w:val="32"/>
          <w:lang w:eastAsia="en-US"/>
        </w:rPr>
        <w:t>’</w:t>
      </w:r>
      <w:r w:rsidR="003148C9">
        <w:rPr>
          <w:szCs w:val="32"/>
          <w:lang w:eastAsia="en-US"/>
        </w:rPr>
        <w:t>écria l</w:t>
      </w:r>
      <w:r>
        <w:rPr>
          <w:szCs w:val="32"/>
          <w:lang w:eastAsia="en-US"/>
        </w:rPr>
        <w:t>’</w:t>
      </w:r>
      <w:r w:rsidR="003148C9">
        <w:rPr>
          <w:szCs w:val="32"/>
          <w:lang w:eastAsia="en-US"/>
        </w:rPr>
        <w:t>aveugle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mon petit Gabriel</w:t>
      </w:r>
      <w:r>
        <w:rPr>
          <w:szCs w:val="32"/>
          <w:lang w:eastAsia="en-US"/>
        </w:rPr>
        <w:t xml:space="preserve">, </w:t>
      </w:r>
      <w:r w:rsidR="003148C9">
        <w:rPr>
          <w:szCs w:val="32"/>
          <w:lang w:eastAsia="en-US"/>
        </w:rPr>
        <w:t>si vous saviez comme elle vous aime</w:t>
      </w:r>
      <w:r>
        <w:rPr>
          <w:szCs w:val="32"/>
          <w:lang w:eastAsia="en-US"/>
        </w:rPr>
        <w:t xml:space="preserve">, </w:t>
      </w:r>
      <w:r w:rsidR="003148C9">
        <w:rPr>
          <w:szCs w:val="32"/>
          <w:lang w:eastAsia="en-US"/>
        </w:rPr>
        <w:t>cette capricieuse</w:t>
      </w:r>
      <w:r>
        <w:rPr>
          <w:szCs w:val="32"/>
          <w:lang w:eastAsia="en-US"/>
        </w:rPr>
        <w:t xml:space="preserve"> !… </w:t>
      </w:r>
      <w:r w:rsidR="003148C9">
        <w:rPr>
          <w:szCs w:val="32"/>
          <w:lang w:eastAsia="en-US"/>
        </w:rPr>
        <w:t>Tous les jours nous parlons de vous</w:t>
      </w:r>
      <w:r>
        <w:rPr>
          <w:szCs w:val="32"/>
          <w:lang w:eastAsia="en-US"/>
        </w:rPr>
        <w:t xml:space="preserve">… </w:t>
      </w:r>
      <w:r w:rsidR="003148C9">
        <w:rPr>
          <w:szCs w:val="32"/>
          <w:lang w:eastAsia="en-US"/>
        </w:rPr>
        <w:t>Restez</w:t>
      </w:r>
      <w:r>
        <w:rPr>
          <w:szCs w:val="32"/>
          <w:lang w:eastAsia="en-US"/>
        </w:rPr>
        <w:t xml:space="preserve">… </w:t>
      </w:r>
      <w:r w:rsidR="003148C9">
        <w:rPr>
          <w:szCs w:val="32"/>
          <w:lang w:eastAsia="en-US"/>
        </w:rPr>
        <w:t>et je me charge d</w:t>
      </w:r>
      <w:r>
        <w:rPr>
          <w:szCs w:val="32"/>
          <w:lang w:eastAsia="en-US"/>
        </w:rPr>
        <w:t>’</w:t>
      </w:r>
      <w:r w:rsidR="003148C9">
        <w:rPr>
          <w:szCs w:val="32"/>
          <w:lang w:eastAsia="en-US"/>
        </w:rPr>
        <w:t>arranger tout cela</w:t>
      </w:r>
      <w:r>
        <w:rPr>
          <w:szCs w:val="32"/>
          <w:lang w:eastAsia="en-US"/>
        </w:rPr>
        <w:t>.</w:t>
      </w:r>
    </w:p>
    <w:p w14:paraId="6965CA66" w14:textId="77777777" w:rsidR="0046142F" w:rsidRDefault="003148C9" w:rsidP="0046142F">
      <w:pPr>
        <w:rPr>
          <w:szCs w:val="32"/>
          <w:lang w:eastAsia="en-US"/>
        </w:rPr>
      </w:pPr>
      <w:r>
        <w:rPr>
          <w:szCs w:val="32"/>
          <w:lang w:eastAsia="en-US"/>
        </w:rPr>
        <w:t>Gabriel essuya ses yeux</w:t>
      </w:r>
      <w:r w:rsidR="0046142F">
        <w:rPr>
          <w:szCs w:val="32"/>
          <w:lang w:eastAsia="en-US"/>
        </w:rPr>
        <w:t>.</w:t>
      </w:r>
    </w:p>
    <w:p w14:paraId="4435552A" w14:textId="37913140" w:rsidR="0046142F" w:rsidRDefault="0046142F" w:rsidP="0046142F">
      <w:pPr>
        <w:rPr>
          <w:szCs w:val="32"/>
          <w:lang w:eastAsia="en-US"/>
        </w:rPr>
      </w:pPr>
      <w:r>
        <w:rPr>
          <w:lang w:eastAsia="en-US"/>
        </w:rPr>
        <w:t>— </w:t>
      </w:r>
      <w:r w:rsidR="003148C9">
        <w:rPr>
          <w:szCs w:val="32"/>
          <w:lang w:eastAsia="en-US"/>
        </w:rPr>
        <w:t>Monsieur</w:t>
      </w:r>
      <w:r>
        <w:rPr>
          <w:szCs w:val="32"/>
          <w:lang w:eastAsia="en-US"/>
        </w:rPr>
        <w:t xml:space="preserve">, </w:t>
      </w:r>
      <w:r w:rsidR="003148C9">
        <w:rPr>
          <w:szCs w:val="32"/>
          <w:lang w:eastAsia="en-US"/>
        </w:rPr>
        <w:t>dit-il avec résolution</w:t>
      </w:r>
      <w:r>
        <w:rPr>
          <w:szCs w:val="32"/>
          <w:lang w:eastAsia="en-US"/>
        </w:rPr>
        <w:t xml:space="preserve">, </w:t>
      </w:r>
      <w:r w:rsidR="003148C9">
        <w:rPr>
          <w:szCs w:val="32"/>
          <w:lang w:eastAsia="en-US"/>
        </w:rPr>
        <w:t>car ces coups répétés lui valaient des années et le faisaient homme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je serai malheureux toute ma vie</w:t>
      </w:r>
      <w:r>
        <w:rPr>
          <w:szCs w:val="32"/>
          <w:lang w:eastAsia="en-US"/>
        </w:rPr>
        <w:t xml:space="preserve">…, </w:t>
      </w:r>
      <w:r w:rsidR="003148C9">
        <w:rPr>
          <w:szCs w:val="32"/>
          <w:lang w:eastAsia="en-US"/>
        </w:rPr>
        <w:t>je l</w:t>
      </w:r>
      <w:r>
        <w:rPr>
          <w:szCs w:val="32"/>
          <w:lang w:eastAsia="en-US"/>
        </w:rPr>
        <w:t>’</w:t>
      </w:r>
      <w:r w:rsidR="003148C9">
        <w:rPr>
          <w:szCs w:val="32"/>
          <w:lang w:eastAsia="en-US"/>
        </w:rPr>
        <w:t>ai mérité</w:t>
      </w:r>
      <w:r>
        <w:rPr>
          <w:szCs w:val="32"/>
          <w:lang w:eastAsia="en-US"/>
        </w:rPr>
        <w:t xml:space="preserve">… </w:t>
      </w:r>
      <w:r w:rsidR="003148C9">
        <w:rPr>
          <w:szCs w:val="32"/>
          <w:lang w:eastAsia="en-US"/>
        </w:rPr>
        <w:t>Occupons-nous de vous</w:t>
      </w:r>
      <w:r>
        <w:rPr>
          <w:szCs w:val="32"/>
          <w:lang w:eastAsia="en-US"/>
        </w:rPr>
        <w:t>.</w:t>
      </w:r>
    </w:p>
    <w:p w14:paraId="238AEE8B" w14:textId="77777777" w:rsidR="0046142F" w:rsidRDefault="003148C9" w:rsidP="0046142F">
      <w:pPr>
        <w:rPr>
          <w:szCs w:val="32"/>
          <w:lang w:eastAsia="en-US"/>
        </w:rPr>
      </w:pPr>
      <w:r>
        <w:rPr>
          <w:szCs w:val="32"/>
          <w:lang w:eastAsia="en-US"/>
        </w:rPr>
        <w:t>Lucien souriait toujours</w:t>
      </w:r>
      <w:r w:rsidR="0046142F">
        <w:rPr>
          <w:szCs w:val="32"/>
          <w:lang w:eastAsia="en-US"/>
        </w:rPr>
        <w:t>.</w:t>
      </w:r>
    </w:p>
    <w:p w14:paraId="00C136C2" w14:textId="77777777" w:rsidR="0046142F" w:rsidRDefault="003148C9" w:rsidP="0046142F">
      <w:pPr>
        <w:rPr>
          <w:szCs w:val="32"/>
          <w:lang w:eastAsia="en-US"/>
        </w:rPr>
      </w:pPr>
      <w:r>
        <w:rPr>
          <w:szCs w:val="32"/>
          <w:lang w:eastAsia="en-US"/>
        </w:rPr>
        <w:t>Il se disait</w:t>
      </w:r>
      <w:r w:rsidR="0046142F">
        <w:rPr>
          <w:szCs w:val="32"/>
          <w:lang w:eastAsia="en-US"/>
        </w:rPr>
        <w:t> :</w:t>
      </w:r>
    </w:p>
    <w:p w14:paraId="56C019E9" w14:textId="77777777" w:rsidR="00822402" w:rsidRDefault="0046142F" w:rsidP="0046142F">
      <w:pPr>
        <w:rPr>
          <w:szCs w:val="32"/>
          <w:lang w:eastAsia="en-US"/>
        </w:rPr>
      </w:pPr>
      <w:r>
        <w:rPr>
          <w:lang w:eastAsia="en-US"/>
        </w:rPr>
        <w:t>— </w:t>
      </w:r>
      <w:r w:rsidR="003148C9">
        <w:rPr>
          <w:szCs w:val="32"/>
          <w:lang w:eastAsia="en-US"/>
        </w:rPr>
        <w:t>Querelle d</w:t>
      </w:r>
      <w:r>
        <w:rPr>
          <w:szCs w:val="32"/>
          <w:lang w:eastAsia="en-US"/>
        </w:rPr>
        <w:t>’</w:t>
      </w:r>
      <w:r w:rsidR="003148C9">
        <w:rPr>
          <w:szCs w:val="32"/>
          <w:lang w:eastAsia="en-US"/>
        </w:rPr>
        <w:t>amoureux</w:t>
      </w:r>
      <w:r>
        <w:rPr>
          <w:szCs w:val="32"/>
          <w:lang w:eastAsia="en-US"/>
        </w:rPr>
        <w:t xml:space="preserve"> ! </w:t>
      </w:r>
      <w:r w:rsidR="003148C9">
        <w:rPr>
          <w:szCs w:val="32"/>
          <w:lang w:eastAsia="en-US"/>
        </w:rPr>
        <w:t>Feu de paille</w:t>
      </w:r>
      <w:r>
        <w:rPr>
          <w:szCs w:val="32"/>
          <w:lang w:eastAsia="en-US"/>
        </w:rPr>
        <w:t xml:space="preserve">  ! </w:t>
      </w:r>
    </w:p>
    <w:p w14:paraId="30339B96" w14:textId="5F157F43" w:rsidR="0046142F" w:rsidRDefault="003148C9" w:rsidP="0046142F">
      <w:pPr>
        <w:rPr>
          <w:szCs w:val="32"/>
          <w:lang w:eastAsia="en-US"/>
        </w:rPr>
      </w:pPr>
      <w:r>
        <w:rPr>
          <w:szCs w:val="32"/>
          <w:lang w:eastAsia="en-US"/>
        </w:rPr>
        <w:t>Gabriel lui ôta son bandeau</w:t>
      </w:r>
      <w:r w:rsidR="0046142F">
        <w:rPr>
          <w:szCs w:val="32"/>
          <w:lang w:eastAsia="en-US"/>
        </w:rPr>
        <w:t>.</w:t>
      </w:r>
    </w:p>
    <w:p w14:paraId="4AF205C8" w14:textId="77777777" w:rsidR="0046142F" w:rsidRDefault="0046142F" w:rsidP="0046142F">
      <w:pPr>
        <w:rPr>
          <w:szCs w:val="32"/>
          <w:lang w:eastAsia="en-US"/>
        </w:rPr>
      </w:pPr>
      <w:r>
        <w:rPr>
          <w:lang w:eastAsia="en-US"/>
        </w:rPr>
        <w:t>— </w:t>
      </w:r>
      <w:r w:rsidR="003148C9">
        <w:rPr>
          <w:szCs w:val="32"/>
          <w:lang w:eastAsia="en-US"/>
        </w:rPr>
        <w:t>Vous avez pleuré</w:t>
      </w:r>
      <w:r>
        <w:rPr>
          <w:szCs w:val="32"/>
          <w:lang w:eastAsia="en-US"/>
        </w:rPr>
        <w:t xml:space="preserve"> ! </w:t>
      </w:r>
      <w:r w:rsidR="003148C9">
        <w:rPr>
          <w:szCs w:val="32"/>
          <w:lang w:eastAsia="en-US"/>
        </w:rPr>
        <w:t>s</w:t>
      </w:r>
      <w:r>
        <w:rPr>
          <w:szCs w:val="32"/>
          <w:lang w:eastAsia="en-US"/>
        </w:rPr>
        <w:t>’</w:t>
      </w:r>
      <w:r w:rsidR="003148C9">
        <w:rPr>
          <w:szCs w:val="32"/>
          <w:lang w:eastAsia="en-US"/>
        </w:rPr>
        <w:t>écria-t-il</w:t>
      </w:r>
      <w:r>
        <w:rPr>
          <w:szCs w:val="32"/>
          <w:lang w:eastAsia="en-US"/>
        </w:rPr>
        <w:t>.</w:t>
      </w:r>
    </w:p>
    <w:p w14:paraId="1565F2C0" w14:textId="77777777" w:rsidR="0046142F" w:rsidRDefault="003148C9" w:rsidP="0046142F">
      <w:pPr>
        <w:rPr>
          <w:szCs w:val="32"/>
          <w:lang w:eastAsia="en-US"/>
        </w:rPr>
      </w:pPr>
      <w:r>
        <w:rPr>
          <w:szCs w:val="32"/>
          <w:lang w:eastAsia="en-US"/>
        </w:rPr>
        <w:t>La figure de l</w:t>
      </w:r>
      <w:r w:rsidR="0046142F">
        <w:rPr>
          <w:szCs w:val="32"/>
          <w:lang w:eastAsia="en-US"/>
        </w:rPr>
        <w:t>’</w:t>
      </w:r>
      <w:r>
        <w:rPr>
          <w:szCs w:val="32"/>
          <w:lang w:eastAsia="en-US"/>
        </w:rPr>
        <w:t>aveugle reprit tout à coup son expression de tristesse</w:t>
      </w:r>
      <w:r w:rsidR="0046142F">
        <w:rPr>
          <w:szCs w:val="32"/>
          <w:lang w:eastAsia="en-US"/>
        </w:rPr>
        <w:t>.</w:t>
      </w:r>
    </w:p>
    <w:p w14:paraId="4343F20A" w14:textId="77777777" w:rsidR="0046142F" w:rsidRDefault="0046142F" w:rsidP="0046142F">
      <w:pPr>
        <w:rPr>
          <w:szCs w:val="32"/>
          <w:lang w:eastAsia="en-US"/>
        </w:rPr>
      </w:pPr>
      <w:r>
        <w:rPr>
          <w:lang w:eastAsia="en-US"/>
        </w:rPr>
        <w:t>— </w:t>
      </w:r>
      <w:r w:rsidR="003148C9">
        <w:rPr>
          <w:szCs w:val="32"/>
          <w:lang w:eastAsia="en-US"/>
        </w:rPr>
        <w:t>Et je pleurerai encore</w:t>
      </w:r>
      <w:r>
        <w:rPr>
          <w:szCs w:val="32"/>
          <w:lang w:eastAsia="en-US"/>
        </w:rPr>
        <w:t xml:space="preserve">, </w:t>
      </w:r>
      <w:r w:rsidR="003148C9">
        <w:rPr>
          <w:szCs w:val="32"/>
          <w:lang w:eastAsia="en-US"/>
        </w:rPr>
        <w:t>mon enfant</w:t>
      </w:r>
      <w:r>
        <w:rPr>
          <w:szCs w:val="32"/>
          <w:lang w:eastAsia="en-US"/>
        </w:rPr>
        <w:t xml:space="preserve">, </w:t>
      </w:r>
      <w:r w:rsidR="003148C9">
        <w:rPr>
          <w:szCs w:val="32"/>
          <w:lang w:eastAsia="en-US"/>
        </w:rPr>
        <w:t>murmura-t-il</w:t>
      </w:r>
      <w:r>
        <w:rPr>
          <w:szCs w:val="32"/>
          <w:lang w:eastAsia="en-US"/>
        </w:rPr>
        <w:t>.</w:t>
      </w:r>
    </w:p>
    <w:p w14:paraId="189CC0FD" w14:textId="77777777" w:rsidR="0046142F" w:rsidRDefault="0046142F" w:rsidP="0046142F">
      <w:pPr>
        <w:rPr>
          <w:szCs w:val="32"/>
          <w:lang w:eastAsia="en-US"/>
        </w:rPr>
      </w:pPr>
      <w:r>
        <w:rPr>
          <w:lang w:eastAsia="en-US"/>
        </w:rPr>
        <w:t>— </w:t>
      </w:r>
      <w:r w:rsidR="003148C9">
        <w:rPr>
          <w:szCs w:val="32"/>
          <w:lang w:eastAsia="en-US"/>
        </w:rPr>
        <w:t>Chose singulière</w:t>
      </w:r>
      <w:r>
        <w:rPr>
          <w:szCs w:val="32"/>
          <w:lang w:eastAsia="en-US"/>
        </w:rPr>
        <w:t xml:space="preserve">, </w:t>
      </w:r>
      <w:r w:rsidR="003148C9">
        <w:rPr>
          <w:szCs w:val="32"/>
          <w:lang w:eastAsia="en-US"/>
        </w:rPr>
        <w:t>pensait tout haut Gabriel</w:t>
      </w:r>
      <w:r>
        <w:rPr>
          <w:szCs w:val="32"/>
          <w:lang w:eastAsia="en-US"/>
        </w:rPr>
        <w:t xml:space="preserve">, </w:t>
      </w:r>
      <w:r w:rsidR="003148C9">
        <w:rPr>
          <w:szCs w:val="32"/>
          <w:lang w:eastAsia="en-US"/>
        </w:rPr>
        <w:t>qui n</w:t>
      </w:r>
      <w:r>
        <w:rPr>
          <w:szCs w:val="32"/>
          <w:lang w:eastAsia="en-US"/>
        </w:rPr>
        <w:t>’</w:t>
      </w:r>
      <w:r w:rsidR="003148C9">
        <w:rPr>
          <w:szCs w:val="32"/>
          <w:lang w:eastAsia="en-US"/>
        </w:rPr>
        <w:t>était en ce moment qu</w:t>
      </w:r>
      <w:r>
        <w:rPr>
          <w:szCs w:val="32"/>
          <w:lang w:eastAsia="en-US"/>
        </w:rPr>
        <w:t>’</w:t>
      </w:r>
      <w:r w:rsidR="003148C9">
        <w:rPr>
          <w:szCs w:val="32"/>
          <w:lang w:eastAsia="en-US"/>
        </w:rPr>
        <w:t>un médecin</w:t>
      </w:r>
      <w:r>
        <w:rPr>
          <w:szCs w:val="32"/>
          <w:lang w:eastAsia="en-US"/>
        </w:rPr>
        <w:t xml:space="preserve">, </w:t>
      </w:r>
      <w:r w:rsidR="003148C9">
        <w:rPr>
          <w:szCs w:val="32"/>
          <w:lang w:eastAsia="en-US"/>
        </w:rPr>
        <w:t>ces larmes ont dégagé le muscle</w:t>
      </w:r>
      <w:r>
        <w:rPr>
          <w:szCs w:val="32"/>
          <w:lang w:eastAsia="en-US"/>
        </w:rPr>
        <w:t xml:space="preserve">… </w:t>
      </w:r>
      <w:r w:rsidR="003148C9">
        <w:rPr>
          <w:szCs w:val="32"/>
          <w:lang w:eastAsia="en-US"/>
        </w:rPr>
        <w:t>Il me semble que vous devriez déjà apercevoir</w:t>
      </w:r>
      <w:r>
        <w:rPr>
          <w:szCs w:val="32"/>
          <w:lang w:eastAsia="en-US"/>
        </w:rPr>
        <w:t xml:space="preserve">, </w:t>
      </w:r>
      <w:r w:rsidR="003148C9">
        <w:rPr>
          <w:szCs w:val="32"/>
          <w:lang w:eastAsia="en-US"/>
        </w:rPr>
        <w:t>ne fût-ce que faiblement</w:t>
      </w:r>
      <w:r>
        <w:rPr>
          <w:szCs w:val="32"/>
          <w:lang w:eastAsia="en-US"/>
        </w:rPr>
        <w:t xml:space="preserve">, </w:t>
      </w:r>
      <w:r w:rsidR="003148C9">
        <w:rPr>
          <w:szCs w:val="32"/>
          <w:lang w:eastAsia="en-US"/>
        </w:rPr>
        <w:t>la sensation de la lumière</w:t>
      </w:r>
      <w:r>
        <w:rPr>
          <w:szCs w:val="32"/>
          <w:lang w:eastAsia="en-US"/>
        </w:rPr>
        <w:t>.</w:t>
      </w:r>
    </w:p>
    <w:p w14:paraId="4DDBA269"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aveugle poussa un cri</w:t>
      </w:r>
      <w:r w:rsidR="0046142F">
        <w:rPr>
          <w:szCs w:val="32"/>
          <w:lang w:eastAsia="en-US"/>
        </w:rPr>
        <w:t>.</w:t>
      </w:r>
    </w:p>
    <w:p w14:paraId="59BBDCD6" w14:textId="77777777" w:rsidR="0046142F" w:rsidRDefault="003148C9" w:rsidP="0046142F">
      <w:pPr>
        <w:rPr>
          <w:szCs w:val="32"/>
          <w:lang w:eastAsia="en-US"/>
        </w:rPr>
      </w:pPr>
      <w:r>
        <w:rPr>
          <w:szCs w:val="32"/>
          <w:lang w:eastAsia="en-US"/>
        </w:rPr>
        <w:lastRenderedPageBreak/>
        <w:t>Puis il mit sa main devant ses yeux</w:t>
      </w:r>
      <w:r w:rsidR="0046142F">
        <w:rPr>
          <w:szCs w:val="32"/>
          <w:lang w:eastAsia="en-US"/>
        </w:rPr>
        <w:t>.</w:t>
      </w:r>
    </w:p>
    <w:p w14:paraId="725B9D1B" w14:textId="244CF684"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vrai</w:t>
      </w:r>
      <w:r>
        <w:rPr>
          <w:szCs w:val="32"/>
          <w:lang w:eastAsia="en-US"/>
        </w:rPr>
        <w:t xml:space="preserve">… </w:t>
      </w:r>
      <w:r w:rsidR="003148C9">
        <w:rPr>
          <w:szCs w:val="32"/>
          <w:lang w:eastAsia="en-US"/>
        </w:rPr>
        <w:t>fit-il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Oh</w:t>
      </w:r>
      <w:r>
        <w:rPr>
          <w:szCs w:val="32"/>
          <w:lang w:eastAsia="en-US"/>
        </w:rPr>
        <w:t xml:space="preserve"> !… </w:t>
      </w:r>
      <w:r w:rsidR="003148C9">
        <w:rPr>
          <w:szCs w:val="32"/>
          <w:lang w:eastAsia="en-US"/>
        </w:rPr>
        <w:t>je ne vois rien</w:t>
      </w:r>
      <w:r>
        <w:rPr>
          <w:szCs w:val="32"/>
          <w:lang w:eastAsia="en-US"/>
        </w:rPr>
        <w:t xml:space="preserve">… </w:t>
      </w:r>
      <w:r w:rsidR="003148C9">
        <w:rPr>
          <w:szCs w:val="32"/>
          <w:lang w:eastAsia="en-US"/>
        </w:rPr>
        <w:t>mais le voile qui couvre ma vue est rougeâtre au lieu d</w:t>
      </w:r>
      <w:r>
        <w:rPr>
          <w:szCs w:val="32"/>
          <w:lang w:eastAsia="en-US"/>
        </w:rPr>
        <w:t>’</w:t>
      </w:r>
      <w:r w:rsidR="003148C9">
        <w:rPr>
          <w:szCs w:val="32"/>
          <w:lang w:eastAsia="en-US"/>
        </w:rPr>
        <w:t>être noir</w:t>
      </w:r>
      <w:r>
        <w:rPr>
          <w:szCs w:val="32"/>
          <w:lang w:eastAsia="en-US"/>
        </w:rPr>
        <w:t>.</w:t>
      </w:r>
    </w:p>
    <w:p w14:paraId="0412518E" w14:textId="77777777" w:rsidR="0046142F" w:rsidRDefault="003148C9" w:rsidP="0046142F">
      <w:pPr>
        <w:rPr>
          <w:szCs w:val="32"/>
          <w:lang w:eastAsia="en-US"/>
        </w:rPr>
      </w:pPr>
      <w:r>
        <w:rPr>
          <w:szCs w:val="32"/>
          <w:lang w:eastAsia="en-US"/>
        </w:rPr>
        <w:t>Gabriel commença ses préparatifs de pansement</w:t>
      </w:r>
      <w:r w:rsidR="0046142F">
        <w:rPr>
          <w:szCs w:val="32"/>
          <w:lang w:eastAsia="en-US"/>
        </w:rPr>
        <w:t>.</w:t>
      </w:r>
    </w:p>
    <w:p w14:paraId="25D88204" w14:textId="29A0A44D" w:rsidR="0046142F" w:rsidRDefault="0046142F" w:rsidP="0046142F">
      <w:pPr>
        <w:rPr>
          <w:szCs w:val="32"/>
          <w:lang w:eastAsia="en-US"/>
        </w:rPr>
      </w:pPr>
      <w:r>
        <w:rPr>
          <w:lang w:eastAsia="en-US"/>
        </w:rPr>
        <w:t>— </w:t>
      </w:r>
      <w:r w:rsidR="003148C9">
        <w:rPr>
          <w:szCs w:val="32"/>
          <w:lang w:eastAsia="en-US"/>
        </w:rPr>
        <w:t>Ceci est le dernier appareil</w:t>
      </w:r>
      <w:r>
        <w:rPr>
          <w:szCs w:val="32"/>
          <w:lang w:eastAsia="en-US"/>
        </w:rPr>
        <w:t xml:space="preserve">, </w:t>
      </w:r>
      <w:r w:rsidR="003148C9">
        <w:rPr>
          <w:szCs w:val="32"/>
          <w:lang w:eastAsia="en-US"/>
        </w:rPr>
        <w:t>dit-il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quand notre traitement arrive à ce point</w:t>
      </w:r>
      <w:r>
        <w:rPr>
          <w:szCs w:val="32"/>
          <w:lang w:eastAsia="en-US"/>
        </w:rPr>
        <w:t xml:space="preserve">, </w:t>
      </w:r>
      <w:r w:rsidR="003148C9">
        <w:rPr>
          <w:szCs w:val="32"/>
          <w:lang w:eastAsia="en-US"/>
        </w:rPr>
        <w:t>il réussit dans la huitaine</w:t>
      </w:r>
      <w:r>
        <w:rPr>
          <w:szCs w:val="32"/>
          <w:lang w:eastAsia="en-US"/>
        </w:rPr>
        <w:t xml:space="preserve">…, </w:t>
      </w:r>
      <w:r w:rsidR="003148C9">
        <w:rPr>
          <w:szCs w:val="32"/>
          <w:lang w:eastAsia="en-US"/>
        </w:rPr>
        <w:t>ou bien il n</w:t>
      </w:r>
      <w:r>
        <w:rPr>
          <w:szCs w:val="32"/>
          <w:lang w:eastAsia="en-US"/>
        </w:rPr>
        <w:t>’</w:t>
      </w:r>
      <w:r w:rsidR="003148C9">
        <w:rPr>
          <w:szCs w:val="32"/>
          <w:lang w:eastAsia="en-US"/>
        </w:rPr>
        <w:t>y a plus d</w:t>
      </w:r>
      <w:r>
        <w:rPr>
          <w:szCs w:val="32"/>
          <w:lang w:eastAsia="en-US"/>
        </w:rPr>
        <w:t>’</w:t>
      </w:r>
      <w:r w:rsidR="003148C9">
        <w:rPr>
          <w:szCs w:val="32"/>
          <w:lang w:eastAsia="en-US"/>
        </w:rPr>
        <w:t>espoir</w:t>
      </w:r>
      <w:r>
        <w:rPr>
          <w:szCs w:val="32"/>
          <w:lang w:eastAsia="en-US"/>
        </w:rPr>
        <w:t>.</w:t>
      </w:r>
    </w:p>
    <w:p w14:paraId="791F1DC5" w14:textId="77777777" w:rsidR="0046142F" w:rsidRDefault="0046142F" w:rsidP="0046142F">
      <w:pPr>
        <w:rPr>
          <w:szCs w:val="32"/>
          <w:lang w:eastAsia="en-US"/>
        </w:rPr>
      </w:pPr>
      <w:r>
        <w:rPr>
          <w:lang w:eastAsia="en-US"/>
        </w:rPr>
        <w:t>— </w:t>
      </w:r>
      <w:r w:rsidR="003148C9">
        <w:rPr>
          <w:szCs w:val="32"/>
          <w:lang w:eastAsia="en-US"/>
        </w:rPr>
        <w:t>Ce brouillard lumineux que je</w:t>
      </w:r>
      <w:r>
        <w:rPr>
          <w:szCs w:val="32"/>
          <w:lang w:eastAsia="en-US"/>
        </w:rPr>
        <w:t xml:space="preserve">… </w:t>
      </w:r>
      <w:r w:rsidR="003148C9">
        <w:rPr>
          <w:szCs w:val="32"/>
          <w:lang w:eastAsia="en-US"/>
        </w:rPr>
        <w:t>je n</w:t>
      </w:r>
      <w:r>
        <w:rPr>
          <w:szCs w:val="32"/>
          <w:lang w:eastAsia="en-US"/>
        </w:rPr>
        <w:t>’</w:t>
      </w:r>
      <w:r w:rsidR="003148C9">
        <w:rPr>
          <w:szCs w:val="32"/>
          <w:lang w:eastAsia="en-US"/>
        </w:rPr>
        <w:t>ose pas dire</w:t>
      </w:r>
      <w:r>
        <w:rPr>
          <w:szCs w:val="32"/>
          <w:lang w:eastAsia="en-US"/>
        </w:rPr>
        <w:t xml:space="preserve"> : </w:t>
      </w:r>
      <w:r w:rsidR="003148C9">
        <w:rPr>
          <w:szCs w:val="32"/>
          <w:lang w:eastAsia="en-US"/>
        </w:rPr>
        <w:t>que je vois</w:t>
      </w:r>
      <w:r>
        <w:rPr>
          <w:szCs w:val="32"/>
          <w:lang w:eastAsia="en-US"/>
        </w:rPr>
        <w:t xml:space="preserve">…, </w:t>
      </w:r>
      <w:r w:rsidR="003148C9">
        <w:rPr>
          <w:szCs w:val="32"/>
          <w:lang w:eastAsia="en-US"/>
        </w:rPr>
        <w:t>que je sens autour de mes yeux</w:t>
      </w:r>
      <w:r>
        <w:rPr>
          <w:szCs w:val="32"/>
          <w:lang w:eastAsia="en-US"/>
        </w:rPr>
        <w:t xml:space="preserve">… </w:t>
      </w:r>
      <w:r w:rsidR="003148C9">
        <w:rPr>
          <w:szCs w:val="32"/>
          <w:lang w:eastAsia="en-US"/>
        </w:rPr>
        <w:t>Est-ce que ce n</w:t>
      </w:r>
      <w:r>
        <w:rPr>
          <w:szCs w:val="32"/>
          <w:lang w:eastAsia="en-US"/>
        </w:rPr>
        <w:t>’</w:t>
      </w:r>
      <w:r w:rsidR="003148C9">
        <w:rPr>
          <w:szCs w:val="32"/>
          <w:lang w:eastAsia="en-US"/>
        </w:rPr>
        <w:t>est pas un signe favorable</w:t>
      </w:r>
      <w:r>
        <w:rPr>
          <w:szCs w:val="32"/>
          <w:lang w:eastAsia="en-US"/>
        </w:rPr>
        <w:t> ?</w:t>
      </w:r>
    </w:p>
    <w:p w14:paraId="7F0623BD" w14:textId="31656C7C" w:rsidR="0046142F" w:rsidRDefault="0046142F" w:rsidP="0046142F">
      <w:pPr>
        <w:rPr>
          <w:szCs w:val="32"/>
          <w:lang w:eastAsia="en-US"/>
        </w:rPr>
      </w:pPr>
      <w:r>
        <w:rPr>
          <w:lang w:eastAsia="en-US"/>
        </w:rPr>
        <w:t>— </w:t>
      </w:r>
      <w:r w:rsidR="003148C9">
        <w:rPr>
          <w:szCs w:val="32"/>
          <w:lang w:eastAsia="en-US"/>
        </w:rPr>
        <w:t>Soutenez votre tête</w:t>
      </w:r>
      <w:r>
        <w:rPr>
          <w:szCs w:val="32"/>
          <w:lang w:eastAsia="en-US"/>
        </w:rPr>
        <w:t xml:space="preserve">, </w:t>
      </w:r>
      <w:r w:rsidR="003148C9">
        <w:rPr>
          <w:szCs w:val="32"/>
          <w:lang w:eastAsia="en-US"/>
        </w:rPr>
        <w:t>commanda Gabriel</w:t>
      </w:r>
      <w:r>
        <w:rPr>
          <w:szCs w:val="32"/>
          <w:lang w:eastAsia="en-US"/>
        </w:rPr>
        <w:t xml:space="preserve">, </w:t>
      </w:r>
      <w:r w:rsidR="003148C9">
        <w:rPr>
          <w:szCs w:val="32"/>
          <w:lang w:eastAsia="en-US"/>
        </w:rPr>
        <w:t>qui bassinait le dedans des paupières</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c</w:t>
      </w:r>
      <w:r>
        <w:rPr>
          <w:szCs w:val="32"/>
          <w:lang w:eastAsia="en-US"/>
        </w:rPr>
        <w:t>’</w:t>
      </w:r>
      <w:r w:rsidR="003148C9">
        <w:rPr>
          <w:szCs w:val="32"/>
          <w:lang w:eastAsia="en-US"/>
        </w:rPr>
        <w:t>est un signe favorable</w:t>
      </w:r>
      <w:r>
        <w:rPr>
          <w:szCs w:val="32"/>
          <w:lang w:eastAsia="en-US"/>
        </w:rPr>
        <w:t xml:space="preserve">, </w:t>
      </w:r>
      <w:r w:rsidR="003148C9">
        <w:rPr>
          <w:szCs w:val="32"/>
          <w:lang w:eastAsia="en-US"/>
        </w:rPr>
        <w:t>mais qui n</w:t>
      </w:r>
      <w:r>
        <w:rPr>
          <w:szCs w:val="32"/>
          <w:lang w:eastAsia="en-US"/>
        </w:rPr>
        <w:t>’</w:t>
      </w:r>
      <w:r w:rsidR="003148C9">
        <w:rPr>
          <w:szCs w:val="32"/>
          <w:lang w:eastAsia="en-US"/>
        </w:rPr>
        <w:t>est pas certain</w:t>
      </w:r>
      <w:r>
        <w:rPr>
          <w:szCs w:val="32"/>
          <w:lang w:eastAsia="en-US"/>
        </w:rPr>
        <w:t xml:space="preserve">… </w:t>
      </w:r>
      <w:r w:rsidR="003148C9">
        <w:rPr>
          <w:szCs w:val="32"/>
          <w:lang w:eastAsia="en-US"/>
        </w:rPr>
        <w:t>Il faut quelques jours</w:t>
      </w:r>
      <w:r>
        <w:rPr>
          <w:szCs w:val="32"/>
          <w:lang w:eastAsia="en-US"/>
        </w:rPr>
        <w:t>…</w:t>
      </w:r>
    </w:p>
    <w:p w14:paraId="7D4A0657" w14:textId="77777777" w:rsidR="0046142F" w:rsidRDefault="0046142F" w:rsidP="0046142F">
      <w:pPr>
        <w:rPr>
          <w:szCs w:val="32"/>
          <w:lang w:eastAsia="en-US"/>
        </w:rPr>
      </w:pPr>
      <w:r>
        <w:rPr>
          <w:lang w:eastAsia="en-US"/>
        </w:rPr>
        <w:t>— </w:t>
      </w:r>
      <w:r w:rsidR="003148C9">
        <w:rPr>
          <w:szCs w:val="32"/>
          <w:lang w:eastAsia="en-US"/>
        </w:rPr>
        <w:t>J</w:t>
      </w:r>
      <w:r>
        <w:rPr>
          <w:szCs w:val="32"/>
          <w:lang w:eastAsia="en-US"/>
        </w:rPr>
        <w:t>’</w:t>
      </w:r>
      <w:r w:rsidR="003148C9">
        <w:rPr>
          <w:szCs w:val="32"/>
          <w:lang w:eastAsia="en-US"/>
        </w:rPr>
        <w:t>espère que vous attendrez au moins ce terme pour partir</w:t>
      </w:r>
      <w:r>
        <w:rPr>
          <w:szCs w:val="32"/>
          <w:lang w:eastAsia="en-US"/>
        </w:rPr>
        <w:t>.</w:t>
      </w:r>
    </w:p>
    <w:p w14:paraId="4FA67BFA" w14:textId="77777777" w:rsidR="0046142F" w:rsidRDefault="0046142F" w:rsidP="0046142F">
      <w:pPr>
        <w:rPr>
          <w:szCs w:val="32"/>
          <w:lang w:eastAsia="en-US"/>
        </w:rPr>
      </w:pPr>
      <w:r>
        <w:rPr>
          <w:lang w:eastAsia="en-US"/>
        </w:rPr>
        <w:t>— </w:t>
      </w:r>
      <w:r w:rsidR="003148C9">
        <w:rPr>
          <w:szCs w:val="32"/>
          <w:lang w:eastAsia="en-US"/>
        </w:rPr>
        <w:t>Je ne le puis pas</w:t>
      </w:r>
      <w:r>
        <w:rPr>
          <w:szCs w:val="32"/>
          <w:lang w:eastAsia="en-US"/>
        </w:rPr>
        <w:t xml:space="preserve">, </w:t>
      </w:r>
      <w:r w:rsidR="003148C9">
        <w:rPr>
          <w:szCs w:val="32"/>
          <w:lang w:eastAsia="en-US"/>
        </w:rPr>
        <w:t>monsieur</w:t>
      </w:r>
      <w:r>
        <w:rPr>
          <w:szCs w:val="32"/>
          <w:lang w:eastAsia="en-US"/>
        </w:rPr>
        <w:t xml:space="preserve">… </w:t>
      </w:r>
      <w:r w:rsidR="003148C9">
        <w:rPr>
          <w:szCs w:val="32"/>
          <w:lang w:eastAsia="en-US"/>
        </w:rPr>
        <w:t>Ouvrez vos paupières toutes grandes</w:t>
      </w:r>
      <w:r>
        <w:rPr>
          <w:szCs w:val="32"/>
          <w:lang w:eastAsia="en-US"/>
        </w:rPr>
        <w:t xml:space="preserve">… </w:t>
      </w:r>
      <w:r w:rsidR="003148C9">
        <w:rPr>
          <w:szCs w:val="32"/>
          <w:lang w:eastAsia="en-US"/>
        </w:rPr>
        <w:t>je vous l</w:t>
      </w:r>
      <w:r>
        <w:rPr>
          <w:szCs w:val="32"/>
          <w:lang w:eastAsia="en-US"/>
        </w:rPr>
        <w:t>’</w:t>
      </w:r>
      <w:r w:rsidR="003148C9">
        <w:rPr>
          <w:szCs w:val="32"/>
          <w:lang w:eastAsia="en-US"/>
        </w:rPr>
        <w:t>ai dit</w:t>
      </w:r>
      <w:r>
        <w:rPr>
          <w:szCs w:val="32"/>
          <w:lang w:eastAsia="en-US"/>
        </w:rPr>
        <w:t xml:space="preserve">, </w:t>
      </w:r>
      <w:r w:rsidR="003148C9">
        <w:rPr>
          <w:szCs w:val="32"/>
          <w:lang w:eastAsia="en-US"/>
        </w:rPr>
        <w:t>dans une heure</w:t>
      </w:r>
      <w:r>
        <w:rPr>
          <w:szCs w:val="32"/>
          <w:lang w:eastAsia="en-US"/>
        </w:rPr>
        <w:t xml:space="preserve">, </w:t>
      </w:r>
      <w:r w:rsidR="003148C9">
        <w:rPr>
          <w:szCs w:val="32"/>
          <w:lang w:eastAsia="en-US"/>
        </w:rPr>
        <w:t>maintenant</w:t>
      </w:r>
      <w:r>
        <w:rPr>
          <w:szCs w:val="32"/>
          <w:lang w:eastAsia="en-US"/>
        </w:rPr>
        <w:t xml:space="preserve">, </w:t>
      </w:r>
      <w:r w:rsidR="003148C9">
        <w:rPr>
          <w:szCs w:val="32"/>
          <w:lang w:eastAsia="en-US"/>
        </w:rPr>
        <w:t>j</w:t>
      </w:r>
      <w:r>
        <w:rPr>
          <w:szCs w:val="32"/>
          <w:lang w:eastAsia="en-US"/>
        </w:rPr>
        <w:t>’</w:t>
      </w:r>
      <w:r w:rsidR="003148C9">
        <w:rPr>
          <w:szCs w:val="32"/>
          <w:lang w:eastAsia="en-US"/>
        </w:rPr>
        <w:t>aurai quitté Paris</w:t>
      </w:r>
      <w:r>
        <w:rPr>
          <w:szCs w:val="32"/>
          <w:lang w:eastAsia="en-US"/>
        </w:rPr>
        <w:t>.</w:t>
      </w:r>
    </w:p>
    <w:p w14:paraId="2F67BED0" w14:textId="77777777" w:rsidR="0046142F" w:rsidRDefault="0046142F" w:rsidP="0046142F">
      <w:pPr>
        <w:rPr>
          <w:szCs w:val="32"/>
          <w:lang w:eastAsia="en-US"/>
        </w:rPr>
      </w:pPr>
      <w:r>
        <w:rPr>
          <w:lang w:eastAsia="en-US"/>
        </w:rPr>
        <w:t>— </w:t>
      </w:r>
      <w:r w:rsidR="003148C9">
        <w:rPr>
          <w:szCs w:val="32"/>
          <w:lang w:eastAsia="en-US"/>
        </w:rPr>
        <w:t>Mais pourquoi</w:t>
      </w:r>
      <w:r>
        <w:rPr>
          <w:szCs w:val="32"/>
          <w:lang w:eastAsia="en-US"/>
        </w:rPr>
        <w:t xml:space="preserve"> ?… </w:t>
      </w:r>
      <w:r w:rsidR="003148C9">
        <w:rPr>
          <w:szCs w:val="32"/>
          <w:lang w:eastAsia="en-US"/>
        </w:rPr>
        <w:t>enfant</w:t>
      </w:r>
      <w:r>
        <w:rPr>
          <w:szCs w:val="32"/>
          <w:lang w:eastAsia="en-US"/>
        </w:rPr>
        <w:t xml:space="preserve">, </w:t>
      </w:r>
      <w:r w:rsidR="003148C9">
        <w:rPr>
          <w:szCs w:val="32"/>
          <w:lang w:eastAsia="en-US"/>
        </w:rPr>
        <w:t>pourquoi</w:t>
      </w:r>
      <w:r>
        <w:rPr>
          <w:szCs w:val="32"/>
          <w:lang w:eastAsia="en-US"/>
        </w:rPr>
        <w:t> ?</w:t>
      </w:r>
    </w:p>
    <w:p w14:paraId="12F73296" w14:textId="77777777" w:rsidR="0046142F" w:rsidRDefault="003148C9" w:rsidP="0046142F">
      <w:pPr>
        <w:rPr>
          <w:szCs w:val="32"/>
          <w:lang w:eastAsia="en-US"/>
        </w:rPr>
      </w:pPr>
      <w:r>
        <w:rPr>
          <w:szCs w:val="32"/>
          <w:lang w:eastAsia="en-US"/>
        </w:rPr>
        <w:t>Gabriel ne répondit point</w:t>
      </w:r>
      <w:r w:rsidR="0046142F">
        <w:rPr>
          <w:szCs w:val="32"/>
          <w:lang w:eastAsia="en-US"/>
        </w:rPr>
        <w:t xml:space="preserve">. </w:t>
      </w:r>
      <w:r>
        <w:rPr>
          <w:szCs w:val="32"/>
          <w:lang w:eastAsia="en-US"/>
        </w:rPr>
        <w:t>Il continua le pansement en silence</w:t>
      </w:r>
      <w:r w:rsidR="0046142F">
        <w:rPr>
          <w:szCs w:val="32"/>
          <w:lang w:eastAsia="en-US"/>
        </w:rPr>
        <w:t xml:space="preserve">, </w:t>
      </w:r>
      <w:r>
        <w:rPr>
          <w:szCs w:val="32"/>
          <w:lang w:eastAsia="en-US"/>
        </w:rPr>
        <w:t>non sans jeter de temps en temps un regard vers la porte qui avait donné passage à Clémence</w:t>
      </w:r>
      <w:r w:rsidR="0046142F">
        <w:rPr>
          <w:szCs w:val="32"/>
          <w:lang w:eastAsia="en-US"/>
        </w:rPr>
        <w:t>.</w:t>
      </w:r>
    </w:p>
    <w:p w14:paraId="63AA1F9D" w14:textId="77777777" w:rsidR="0046142F" w:rsidRDefault="003148C9" w:rsidP="0046142F">
      <w:pPr>
        <w:rPr>
          <w:szCs w:val="32"/>
          <w:lang w:eastAsia="en-US"/>
        </w:rPr>
      </w:pPr>
      <w:r>
        <w:rPr>
          <w:szCs w:val="32"/>
          <w:lang w:eastAsia="en-US"/>
        </w:rPr>
        <w:t>Mais Clémence ne reparut pas</w:t>
      </w:r>
      <w:r w:rsidR="0046142F">
        <w:rPr>
          <w:szCs w:val="32"/>
          <w:lang w:eastAsia="en-US"/>
        </w:rPr>
        <w:t>.</w:t>
      </w:r>
    </w:p>
    <w:p w14:paraId="5C78C7BD" w14:textId="77777777" w:rsidR="0046142F" w:rsidRDefault="0046142F" w:rsidP="0046142F">
      <w:pPr>
        <w:rPr>
          <w:szCs w:val="32"/>
          <w:lang w:eastAsia="en-US"/>
        </w:rPr>
      </w:pPr>
      <w:r>
        <w:rPr>
          <w:lang w:eastAsia="en-US"/>
        </w:rPr>
        <w:t>— </w:t>
      </w:r>
      <w:r w:rsidR="003148C9">
        <w:rPr>
          <w:szCs w:val="32"/>
          <w:lang w:eastAsia="en-US"/>
        </w:rPr>
        <w:t>Et votre sœur</w:t>
      </w:r>
      <w:r>
        <w:rPr>
          <w:szCs w:val="32"/>
          <w:lang w:eastAsia="en-US"/>
        </w:rPr>
        <w:t xml:space="preserve"> ? </w:t>
      </w:r>
      <w:r w:rsidR="003148C9">
        <w:rPr>
          <w:szCs w:val="32"/>
          <w:lang w:eastAsia="en-US"/>
        </w:rPr>
        <w:t>et votre mère</w:t>
      </w:r>
      <w:r>
        <w:rPr>
          <w:szCs w:val="32"/>
          <w:lang w:eastAsia="en-US"/>
        </w:rPr>
        <w:t xml:space="preserve"> ? </w:t>
      </w:r>
      <w:r w:rsidR="003148C9">
        <w:rPr>
          <w:szCs w:val="32"/>
          <w:lang w:eastAsia="en-US"/>
        </w:rPr>
        <w:t>demanda encore l</w:t>
      </w:r>
      <w:r>
        <w:rPr>
          <w:szCs w:val="32"/>
          <w:lang w:eastAsia="en-US"/>
        </w:rPr>
        <w:t>’</w:t>
      </w:r>
      <w:r w:rsidR="003148C9">
        <w:rPr>
          <w:szCs w:val="32"/>
          <w:lang w:eastAsia="en-US"/>
        </w:rPr>
        <w:t>aveugle</w:t>
      </w:r>
      <w:r>
        <w:rPr>
          <w:szCs w:val="32"/>
          <w:lang w:eastAsia="en-US"/>
        </w:rPr>
        <w:t>.</w:t>
      </w:r>
    </w:p>
    <w:p w14:paraId="55844DDA" w14:textId="77777777" w:rsidR="0046142F" w:rsidRDefault="0046142F" w:rsidP="0046142F">
      <w:pPr>
        <w:rPr>
          <w:szCs w:val="32"/>
          <w:lang w:eastAsia="en-US"/>
        </w:rPr>
      </w:pPr>
      <w:r>
        <w:rPr>
          <w:lang w:eastAsia="en-US"/>
        </w:rPr>
        <w:t>— </w:t>
      </w:r>
      <w:r w:rsidR="003148C9">
        <w:rPr>
          <w:szCs w:val="32"/>
          <w:lang w:eastAsia="en-US"/>
        </w:rPr>
        <w:t>Nous partons tous</w:t>
      </w:r>
      <w:r>
        <w:rPr>
          <w:szCs w:val="32"/>
          <w:lang w:eastAsia="en-US"/>
        </w:rPr>
        <w:t xml:space="preserve">, </w:t>
      </w:r>
      <w:r w:rsidR="003148C9">
        <w:rPr>
          <w:szCs w:val="32"/>
          <w:lang w:eastAsia="en-US"/>
        </w:rPr>
        <w:t>monsieur</w:t>
      </w:r>
      <w:r>
        <w:rPr>
          <w:szCs w:val="32"/>
          <w:lang w:eastAsia="en-US"/>
        </w:rPr>
        <w:t>.</w:t>
      </w:r>
    </w:p>
    <w:p w14:paraId="009ED5FD" w14:textId="77777777" w:rsidR="0046142F" w:rsidRDefault="003148C9" w:rsidP="0046142F">
      <w:pPr>
        <w:rPr>
          <w:szCs w:val="32"/>
          <w:lang w:eastAsia="en-US"/>
        </w:rPr>
      </w:pPr>
      <w:r>
        <w:rPr>
          <w:szCs w:val="32"/>
          <w:lang w:eastAsia="en-US"/>
        </w:rPr>
        <w:lastRenderedPageBreak/>
        <w:t>Le pauvre Lucien soupira</w:t>
      </w:r>
      <w:r w:rsidR="0046142F">
        <w:rPr>
          <w:szCs w:val="32"/>
          <w:lang w:eastAsia="en-US"/>
        </w:rPr>
        <w:t xml:space="preserve">. </w:t>
      </w:r>
      <w:r>
        <w:rPr>
          <w:szCs w:val="32"/>
          <w:lang w:eastAsia="en-US"/>
        </w:rPr>
        <w:t>C</w:t>
      </w:r>
      <w:r w:rsidR="0046142F">
        <w:rPr>
          <w:szCs w:val="32"/>
          <w:lang w:eastAsia="en-US"/>
        </w:rPr>
        <w:t>’</w:t>
      </w:r>
      <w:r>
        <w:rPr>
          <w:szCs w:val="32"/>
          <w:lang w:eastAsia="en-US"/>
        </w:rPr>
        <w:t>était sa joie mystérieuse qui l</w:t>
      </w:r>
      <w:r w:rsidR="0046142F">
        <w:rPr>
          <w:szCs w:val="32"/>
          <w:lang w:eastAsia="en-US"/>
        </w:rPr>
        <w:t>’</w:t>
      </w:r>
      <w:r>
        <w:rPr>
          <w:szCs w:val="32"/>
          <w:lang w:eastAsia="en-US"/>
        </w:rPr>
        <w:t>abandonnait</w:t>
      </w:r>
      <w:r w:rsidR="0046142F">
        <w:rPr>
          <w:szCs w:val="32"/>
          <w:lang w:eastAsia="en-US"/>
        </w:rPr>
        <w:t>.</w:t>
      </w:r>
    </w:p>
    <w:p w14:paraId="2BC881DF" w14:textId="59C500BE" w:rsidR="0046142F" w:rsidRDefault="0046142F" w:rsidP="0046142F">
      <w:pPr>
        <w:rPr>
          <w:szCs w:val="32"/>
          <w:lang w:eastAsia="en-US"/>
        </w:rPr>
      </w:pPr>
      <w:r>
        <w:rPr>
          <w:lang w:eastAsia="en-US"/>
        </w:rPr>
        <w:t>— </w:t>
      </w:r>
      <w:r w:rsidR="003148C9">
        <w:rPr>
          <w:szCs w:val="32"/>
          <w:lang w:eastAsia="en-US"/>
        </w:rPr>
        <w:t>Je ne connaissais que vous</w:t>
      </w:r>
      <w:r>
        <w:rPr>
          <w:szCs w:val="32"/>
          <w:lang w:eastAsia="en-US"/>
        </w:rPr>
        <w:t xml:space="preserve">, </w:t>
      </w:r>
      <w:r w:rsidR="003148C9">
        <w:rPr>
          <w:szCs w:val="32"/>
          <w:lang w:eastAsia="en-US"/>
        </w:rPr>
        <w:t>Gabriel</w:t>
      </w:r>
      <w:r>
        <w:rPr>
          <w:szCs w:val="32"/>
          <w:lang w:eastAsia="en-US"/>
        </w:rPr>
        <w:t xml:space="preserve">, </w:t>
      </w:r>
      <w:r w:rsidR="003148C9">
        <w:rPr>
          <w:szCs w:val="32"/>
          <w:lang w:eastAsia="en-US"/>
        </w:rPr>
        <w:t>dit-il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mais je vous aimais tous les trois</w:t>
      </w:r>
      <w:r>
        <w:rPr>
          <w:szCs w:val="32"/>
          <w:lang w:eastAsia="en-US"/>
        </w:rPr>
        <w:t>.</w:t>
      </w:r>
    </w:p>
    <w:p w14:paraId="7CEFDA32" w14:textId="77777777" w:rsidR="0046142F" w:rsidRDefault="003148C9" w:rsidP="0046142F">
      <w:pPr>
        <w:rPr>
          <w:szCs w:val="32"/>
          <w:lang w:eastAsia="en-US"/>
        </w:rPr>
      </w:pPr>
      <w:r>
        <w:rPr>
          <w:szCs w:val="32"/>
          <w:lang w:eastAsia="en-US"/>
        </w:rPr>
        <w:t>Le jeune docteur lui serra la main</w:t>
      </w:r>
      <w:r w:rsidR="0046142F">
        <w:rPr>
          <w:szCs w:val="32"/>
          <w:lang w:eastAsia="en-US"/>
        </w:rPr>
        <w:t>.</w:t>
      </w:r>
    </w:p>
    <w:p w14:paraId="4D9EE23E" w14:textId="77777777" w:rsidR="0046142F" w:rsidRDefault="003148C9" w:rsidP="0046142F">
      <w:pPr>
        <w:rPr>
          <w:szCs w:val="32"/>
          <w:lang w:eastAsia="en-US"/>
        </w:rPr>
      </w:pPr>
      <w:r>
        <w:rPr>
          <w:szCs w:val="32"/>
          <w:lang w:eastAsia="en-US"/>
        </w:rPr>
        <w:t>Ils ne savaient pas l</w:t>
      </w:r>
      <w:r w:rsidR="0046142F">
        <w:rPr>
          <w:szCs w:val="32"/>
          <w:lang w:eastAsia="en-US"/>
        </w:rPr>
        <w:t>’</w:t>
      </w:r>
      <w:r>
        <w:rPr>
          <w:szCs w:val="32"/>
          <w:lang w:eastAsia="en-US"/>
        </w:rPr>
        <w:t>un et l</w:t>
      </w:r>
      <w:r w:rsidR="0046142F">
        <w:rPr>
          <w:szCs w:val="32"/>
          <w:lang w:eastAsia="en-US"/>
        </w:rPr>
        <w:t>’</w:t>
      </w:r>
      <w:r>
        <w:rPr>
          <w:szCs w:val="32"/>
          <w:lang w:eastAsia="en-US"/>
        </w:rPr>
        <w:t>autre pourquoi ils étaient si profondément émus</w:t>
      </w:r>
      <w:r w:rsidR="0046142F">
        <w:rPr>
          <w:szCs w:val="32"/>
          <w:lang w:eastAsia="en-US"/>
        </w:rPr>
        <w:t>.</w:t>
      </w:r>
    </w:p>
    <w:p w14:paraId="16BB771C" w14:textId="77777777" w:rsidR="0046142F" w:rsidRDefault="003148C9" w:rsidP="0046142F">
      <w:pPr>
        <w:rPr>
          <w:szCs w:val="32"/>
          <w:lang w:eastAsia="en-US"/>
        </w:rPr>
      </w:pPr>
      <w:r>
        <w:rPr>
          <w:szCs w:val="32"/>
          <w:lang w:eastAsia="en-US"/>
        </w:rPr>
        <w:t>Le sang parle-t-il</w:t>
      </w:r>
      <w:r w:rsidR="0046142F">
        <w:rPr>
          <w:szCs w:val="32"/>
          <w:lang w:eastAsia="en-US"/>
        </w:rPr>
        <w:t xml:space="preserve"> ? </w:t>
      </w:r>
      <w:r>
        <w:rPr>
          <w:szCs w:val="32"/>
          <w:lang w:eastAsia="en-US"/>
        </w:rPr>
        <w:t>Oh</w:t>
      </w:r>
      <w:r w:rsidR="0046142F">
        <w:rPr>
          <w:szCs w:val="32"/>
          <w:lang w:eastAsia="en-US"/>
        </w:rPr>
        <w:t xml:space="preserve"> ! </w:t>
      </w:r>
      <w:r>
        <w:rPr>
          <w:szCs w:val="32"/>
          <w:lang w:eastAsia="en-US"/>
        </w:rPr>
        <w:t>certes</w:t>
      </w:r>
      <w:r w:rsidR="0046142F">
        <w:rPr>
          <w:szCs w:val="32"/>
          <w:lang w:eastAsia="en-US"/>
        </w:rPr>
        <w:t xml:space="preserve">. </w:t>
      </w:r>
      <w:r>
        <w:rPr>
          <w:szCs w:val="32"/>
          <w:lang w:eastAsia="en-US"/>
        </w:rPr>
        <w:t>Il ne fait pas de miracles</w:t>
      </w:r>
      <w:r w:rsidR="0046142F">
        <w:rPr>
          <w:szCs w:val="32"/>
          <w:lang w:eastAsia="en-US"/>
        </w:rPr>
        <w:t xml:space="preserve">, </w:t>
      </w:r>
      <w:r>
        <w:rPr>
          <w:szCs w:val="32"/>
          <w:lang w:eastAsia="en-US"/>
        </w:rPr>
        <w:t>mais une voix murmure au fond du cœur</w:t>
      </w:r>
      <w:r w:rsidR="0046142F">
        <w:rPr>
          <w:szCs w:val="32"/>
          <w:lang w:eastAsia="en-US"/>
        </w:rPr>
        <w:t xml:space="preserve">, </w:t>
      </w:r>
      <w:r>
        <w:rPr>
          <w:szCs w:val="32"/>
          <w:lang w:eastAsia="en-US"/>
        </w:rPr>
        <w:t>et ce qu</w:t>
      </w:r>
      <w:r w:rsidR="0046142F">
        <w:rPr>
          <w:szCs w:val="32"/>
          <w:lang w:eastAsia="en-US"/>
        </w:rPr>
        <w:t>’</w:t>
      </w:r>
      <w:r>
        <w:rPr>
          <w:szCs w:val="32"/>
          <w:lang w:eastAsia="en-US"/>
        </w:rPr>
        <w:t xml:space="preserve">on appelle la </w:t>
      </w:r>
      <w:r>
        <w:rPr>
          <w:i/>
          <w:iCs/>
          <w:szCs w:val="32"/>
          <w:lang w:eastAsia="en-US"/>
        </w:rPr>
        <w:t>sympathie</w:t>
      </w:r>
      <w:r>
        <w:rPr>
          <w:szCs w:val="32"/>
          <w:lang w:eastAsia="en-US"/>
        </w:rPr>
        <w:t xml:space="preserve"> a souvent pour exister sa raison inconnue</w:t>
      </w:r>
      <w:r w:rsidR="0046142F">
        <w:rPr>
          <w:szCs w:val="32"/>
          <w:lang w:eastAsia="en-US"/>
        </w:rPr>
        <w:t>.</w:t>
      </w:r>
    </w:p>
    <w:p w14:paraId="7B3E32E1" w14:textId="77777777" w:rsidR="0046142F" w:rsidRDefault="003148C9" w:rsidP="0046142F">
      <w:pPr>
        <w:rPr>
          <w:szCs w:val="32"/>
          <w:lang w:eastAsia="en-US"/>
        </w:rPr>
      </w:pPr>
      <w:r>
        <w:rPr>
          <w:szCs w:val="32"/>
          <w:lang w:eastAsia="en-US"/>
        </w:rPr>
        <w:t>Gabriel attribuait son émotion à la pensée de Clémence</w:t>
      </w:r>
      <w:r w:rsidR="0046142F">
        <w:rPr>
          <w:szCs w:val="32"/>
          <w:lang w:eastAsia="en-US"/>
        </w:rPr>
        <w:t>.</w:t>
      </w:r>
    </w:p>
    <w:p w14:paraId="65945D92" w14:textId="77777777" w:rsidR="0046142F" w:rsidRDefault="003148C9" w:rsidP="0046142F">
      <w:pPr>
        <w:numPr>
          <w:ins w:id="145" w:author=" Alain" w:date="2010-01-19T10:14:00Z"/>
        </w:numPr>
        <w:rPr>
          <w:szCs w:val="32"/>
          <w:lang w:eastAsia="en-US"/>
        </w:rPr>
      </w:pPr>
      <w:r>
        <w:rPr>
          <w:szCs w:val="32"/>
          <w:lang w:eastAsia="en-US"/>
        </w:rPr>
        <w:t>L</w:t>
      </w:r>
      <w:r w:rsidR="0046142F">
        <w:rPr>
          <w:szCs w:val="32"/>
          <w:lang w:eastAsia="en-US"/>
        </w:rPr>
        <w:t>’</w:t>
      </w:r>
      <w:r>
        <w:rPr>
          <w:szCs w:val="32"/>
          <w:lang w:eastAsia="en-US"/>
        </w:rPr>
        <w:t>aveugle se disait</w:t>
      </w:r>
      <w:r w:rsidR="0046142F">
        <w:rPr>
          <w:szCs w:val="32"/>
          <w:lang w:eastAsia="en-US"/>
        </w:rPr>
        <w:t> :</w:t>
      </w:r>
    </w:p>
    <w:p w14:paraId="4F3A161F" w14:textId="77777777" w:rsidR="0046142F" w:rsidRDefault="0046142F" w:rsidP="0046142F">
      <w:pPr>
        <w:rPr>
          <w:szCs w:val="32"/>
          <w:lang w:eastAsia="en-US"/>
        </w:rPr>
      </w:pPr>
      <w:r>
        <w:rPr>
          <w:lang w:eastAsia="en-US"/>
        </w:rPr>
        <w:t>— </w:t>
      </w:r>
      <w:r w:rsidR="003148C9">
        <w:rPr>
          <w:szCs w:val="32"/>
          <w:lang w:eastAsia="en-US"/>
        </w:rPr>
        <w:t>Lucienne et Gabriel</w:t>
      </w:r>
      <w:r>
        <w:rPr>
          <w:szCs w:val="32"/>
          <w:lang w:eastAsia="en-US"/>
        </w:rPr>
        <w:t xml:space="preserve"> !… </w:t>
      </w:r>
      <w:r w:rsidR="003148C9">
        <w:rPr>
          <w:szCs w:val="32"/>
          <w:lang w:eastAsia="en-US"/>
        </w:rPr>
        <w:t>je m</w:t>
      </w:r>
      <w:r>
        <w:rPr>
          <w:szCs w:val="32"/>
          <w:lang w:eastAsia="en-US"/>
        </w:rPr>
        <w:t>’</w:t>
      </w:r>
      <w:r w:rsidR="003148C9">
        <w:rPr>
          <w:szCs w:val="32"/>
          <w:lang w:eastAsia="en-US"/>
        </w:rPr>
        <w:t>étais habitué à les sentir près de moi</w:t>
      </w:r>
      <w:r>
        <w:rPr>
          <w:szCs w:val="32"/>
          <w:lang w:eastAsia="en-US"/>
        </w:rPr>
        <w:t>…</w:t>
      </w:r>
    </w:p>
    <w:p w14:paraId="0953094E" w14:textId="77777777" w:rsidR="0046142F" w:rsidRDefault="003148C9" w:rsidP="0046142F">
      <w:pPr>
        <w:rPr>
          <w:szCs w:val="32"/>
          <w:lang w:eastAsia="en-US"/>
        </w:rPr>
      </w:pPr>
      <w:r>
        <w:rPr>
          <w:szCs w:val="32"/>
          <w:lang w:eastAsia="en-US"/>
        </w:rPr>
        <w:t>Le pansement était achevé</w:t>
      </w:r>
      <w:r w:rsidR="0046142F">
        <w:rPr>
          <w:szCs w:val="32"/>
          <w:lang w:eastAsia="en-US"/>
        </w:rPr>
        <w:t>.</w:t>
      </w:r>
    </w:p>
    <w:p w14:paraId="665AD5B4" w14:textId="77777777" w:rsidR="0046142F" w:rsidRDefault="0046142F" w:rsidP="0046142F">
      <w:pPr>
        <w:rPr>
          <w:szCs w:val="32"/>
          <w:lang w:eastAsia="en-US"/>
        </w:rPr>
      </w:pPr>
      <w:r>
        <w:rPr>
          <w:lang w:eastAsia="en-US"/>
        </w:rPr>
        <w:t>— </w:t>
      </w:r>
      <w:r w:rsidR="003148C9">
        <w:rPr>
          <w:szCs w:val="32"/>
          <w:lang w:eastAsia="en-US"/>
        </w:rPr>
        <w:t>Voulez-vous que je vous embrasse</w:t>
      </w:r>
      <w:r>
        <w:rPr>
          <w:szCs w:val="32"/>
          <w:lang w:eastAsia="en-US"/>
        </w:rPr>
        <w:t xml:space="preserve">, </w:t>
      </w:r>
      <w:r w:rsidR="003148C9">
        <w:rPr>
          <w:szCs w:val="32"/>
          <w:lang w:eastAsia="en-US"/>
        </w:rPr>
        <w:t>monsieur Raymond</w:t>
      </w:r>
      <w:r>
        <w:rPr>
          <w:szCs w:val="32"/>
          <w:lang w:eastAsia="en-US"/>
        </w:rPr>
        <w:t xml:space="preserve"> ? </w:t>
      </w:r>
      <w:r w:rsidR="003148C9">
        <w:rPr>
          <w:szCs w:val="32"/>
          <w:lang w:eastAsia="en-US"/>
        </w:rPr>
        <w:t>dit Gabriel</w:t>
      </w:r>
      <w:r>
        <w:rPr>
          <w:szCs w:val="32"/>
          <w:lang w:eastAsia="en-US"/>
        </w:rPr>
        <w:t>.</w:t>
      </w:r>
    </w:p>
    <w:p w14:paraId="3C686AF7" w14:textId="77777777" w:rsidR="0046142F" w:rsidRDefault="003148C9" w:rsidP="0046142F">
      <w:pPr>
        <w:rPr>
          <w:szCs w:val="32"/>
          <w:lang w:eastAsia="en-US"/>
        </w:rPr>
      </w:pPr>
      <w:r>
        <w:rPr>
          <w:szCs w:val="32"/>
          <w:lang w:eastAsia="en-US"/>
        </w:rPr>
        <w:t>Lucien lui tendit ses bras ouverts</w:t>
      </w:r>
      <w:r w:rsidR="0046142F">
        <w:rPr>
          <w:szCs w:val="32"/>
          <w:lang w:eastAsia="en-US"/>
        </w:rPr>
        <w:t>.</w:t>
      </w:r>
    </w:p>
    <w:p w14:paraId="7B290E48" w14:textId="77777777" w:rsidR="0046142F" w:rsidRDefault="003148C9" w:rsidP="0046142F">
      <w:pPr>
        <w:rPr>
          <w:szCs w:val="32"/>
          <w:lang w:eastAsia="en-US"/>
        </w:rPr>
      </w:pPr>
      <w:r>
        <w:rPr>
          <w:szCs w:val="32"/>
          <w:lang w:eastAsia="en-US"/>
        </w:rPr>
        <w:t>Ils restèrent un instant sur le sein l</w:t>
      </w:r>
      <w:r w:rsidR="0046142F">
        <w:rPr>
          <w:szCs w:val="32"/>
          <w:lang w:eastAsia="en-US"/>
        </w:rPr>
        <w:t>’</w:t>
      </w:r>
      <w:r>
        <w:rPr>
          <w:szCs w:val="32"/>
          <w:lang w:eastAsia="en-US"/>
        </w:rPr>
        <w:t>un de l</w:t>
      </w:r>
      <w:r w:rsidR="0046142F">
        <w:rPr>
          <w:szCs w:val="32"/>
          <w:lang w:eastAsia="en-US"/>
        </w:rPr>
        <w:t>’</w:t>
      </w:r>
      <w:r>
        <w:rPr>
          <w:szCs w:val="32"/>
          <w:lang w:eastAsia="en-US"/>
        </w:rPr>
        <w:t>autre</w:t>
      </w:r>
      <w:r w:rsidR="0046142F">
        <w:rPr>
          <w:szCs w:val="32"/>
          <w:lang w:eastAsia="en-US"/>
        </w:rPr>
        <w:t>.</w:t>
      </w:r>
    </w:p>
    <w:p w14:paraId="6BD7A300" w14:textId="0C2B8A5E" w:rsidR="0046142F" w:rsidRDefault="0046142F" w:rsidP="0046142F">
      <w:pPr>
        <w:rPr>
          <w:szCs w:val="32"/>
          <w:lang w:eastAsia="en-US"/>
        </w:rPr>
      </w:pPr>
      <w:r>
        <w:rPr>
          <w:lang w:eastAsia="en-US"/>
        </w:rPr>
        <w:t>— </w:t>
      </w:r>
      <w:r w:rsidR="003148C9">
        <w:rPr>
          <w:szCs w:val="32"/>
          <w:lang w:eastAsia="en-US"/>
        </w:rPr>
        <w:t>Écoutez</w:t>
      </w:r>
      <w:r>
        <w:rPr>
          <w:szCs w:val="32"/>
          <w:lang w:eastAsia="en-US"/>
        </w:rPr>
        <w:t xml:space="preserve">, </w:t>
      </w:r>
      <w:r w:rsidR="003148C9">
        <w:rPr>
          <w:szCs w:val="32"/>
          <w:lang w:eastAsia="en-US"/>
        </w:rPr>
        <w:t>reprit Gabriel</w:t>
      </w:r>
      <w:r>
        <w:rPr>
          <w:szCs w:val="32"/>
          <w:lang w:eastAsia="en-US"/>
        </w:rPr>
        <w:t xml:space="preserve">, </w:t>
      </w:r>
      <w:r w:rsidR="003148C9">
        <w:rPr>
          <w:szCs w:val="32"/>
          <w:lang w:eastAsia="en-US"/>
        </w:rPr>
        <w:t>en échappant le premier à cette étreinte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en restant ici je ne pourrais plus rien pour vous</w:t>
      </w:r>
      <w:r>
        <w:rPr>
          <w:szCs w:val="32"/>
          <w:lang w:eastAsia="en-US"/>
        </w:rPr>
        <w:t xml:space="preserve">, </w:t>
      </w:r>
      <w:r w:rsidR="003148C9">
        <w:rPr>
          <w:szCs w:val="32"/>
          <w:lang w:eastAsia="en-US"/>
        </w:rPr>
        <w:t>car ma dernière ordonnance devait être celle-ci</w:t>
      </w:r>
      <w:r>
        <w:rPr>
          <w:szCs w:val="32"/>
          <w:lang w:eastAsia="en-US"/>
        </w:rPr>
        <w:t xml:space="preserve"> : </w:t>
      </w:r>
      <w:r w:rsidR="003148C9">
        <w:rPr>
          <w:szCs w:val="32"/>
          <w:lang w:eastAsia="en-US"/>
        </w:rPr>
        <w:t>quittez Paris et allez chercher l</w:t>
      </w:r>
      <w:r>
        <w:rPr>
          <w:szCs w:val="32"/>
          <w:lang w:eastAsia="en-US"/>
        </w:rPr>
        <w:t>’</w:t>
      </w:r>
      <w:r w:rsidR="003148C9">
        <w:rPr>
          <w:szCs w:val="32"/>
          <w:lang w:eastAsia="en-US"/>
        </w:rPr>
        <w:t>air natal</w:t>
      </w:r>
      <w:r>
        <w:rPr>
          <w:szCs w:val="32"/>
          <w:lang w:eastAsia="en-US"/>
        </w:rPr>
        <w:t>.</w:t>
      </w:r>
    </w:p>
    <w:p w14:paraId="552F48C8" w14:textId="196D8C47" w:rsidR="0046142F" w:rsidRDefault="0046142F" w:rsidP="0046142F">
      <w:pPr>
        <w:rPr>
          <w:szCs w:val="32"/>
          <w:lang w:eastAsia="en-US"/>
        </w:rPr>
      </w:pPr>
      <w:r>
        <w:rPr>
          <w:lang w:eastAsia="en-US"/>
        </w:rPr>
        <w:t>— </w:t>
      </w:r>
      <w:r w:rsidR="003148C9">
        <w:rPr>
          <w:szCs w:val="32"/>
          <w:lang w:eastAsia="en-US"/>
        </w:rPr>
        <w:t>L</w:t>
      </w:r>
      <w:r>
        <w:rPr>
          <w:szCs w:val="32"/>
          <w:lang w:eastAsia="en-US"/>
        </w:rPr>
        <w:t>’</w:t>
      </w:r>
      <w:r w:rsidR="003148C9">
        <w:rPr>
          <w:szCs w:val="32"/>
          <w:lang w:eastAsia="en-US"/>
        </w:rPr>
        <w:t>air natal</w:t>
      </w:r>
      <w:r>
        <w:rPr>
          <w:szCs w:val="32"/>
          <w:lang w:eastAsia="en-US"/>
        </w:rPr>
        <w:t xml:space="preserve"> ! </w:t>
      </w:r>
      <w:r w:rsidR="003148C9">
        <w:rPr>
          <w:szCs w:val="32"/>
          <w:lang w:eastAsia="en-US"/>
        </w:rPr>
        <w:t>répéta l</w:t>
      </w:r>
      <w:r>
        <w:rPr>
          <w:szCs w:val="32"/>
          <w:lang w:eastAsia="en-US"/>
        </w:rPr>
        <w:t>’</w:t>
      </w:r>
      <w:r w:rsidR="003148C9">
        <w:rPr>
          <w:szCs w:val="32"/>
          <w:lang w:eastAsia="en-US"/>
        </w:rPr>
        <w:t>aveugle avec embarras et répugnance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est-ce donc bien utile</w:t>
      </w:r>
      <w:r>
        <w:rPr>
          <w:szCs w:val="32"/>
          <w:lang w:eastAsia="en-US"/>
        </w:rPr>
        <w:t> ?</w:t>
      </w:r>
    </w:p>
    <w:p w14:paraId="57134C74" w14:textId="77777777" w:rsidR="0046142F" w:rsidRDefault="0046142F" w:rsidP="0046142F">
      <w:pPr>
        <w:rPr>
          <w:szCs w:val="32"/>
          <w:lang w:eastAsia="en-US"/>
        </w:rPr>
      </w:pPr>
      <w:r>
        <w:rPr>
          <w:lang w:eastAsia="en-US"/>
        </w:rPr>
        <w:lastRenderedPageBreak/>
        <w:t>— </w:t>
      </w:r>
      <w:r w:rsidR="003148C9">
        <w:rPr>
          <w:szCs w:val="32"/>
          <w:lang w:eastAsia="en-US"/>
        </w:rPr>
        <w:t>Un travail va s</w:t>
      </w:r>
      <w:r>
        <w:rPr>
          <w:szCs w:val="32"/>
          <w:lang w:eastAsia="en-US"/>
        </w:rPr>
        <w:t>’</w:t>
      </w:r>
      <w:r w:rsidR="003148C9">
        <w:rPr>
          <w:szCs w:val="32"/>
          <w:lang w:eastAsia="en-US"/>
        </w:rPr>
        <w:t>opérer en vous</w:t>
      </w:r>
      <w:r>
        <w:rPr>
          <w:szCs w:val="32"/>
          <w:lang w:eastAsia="en-US"/>
        </w:rPr>
        <w:t xml:space="preserve">, </w:t>
      </w:r>
      <w:r w:rsidR="003148C9">
        <w:rPr>
          <w:szCs w:val="32"/>
          <w:lang w:eastAsia="en-US"/>
        </w:rPr>
        <w:t>répondit Gabriel</w:t>
      </w:r>
      <w:r>
        <w:rPr>
          <w:szCs w:val="32"/>
          <w:lang w:eastAsia="en-US"/>
        </w:rPr>
        <w:t xml:space="preserve"> ; </w:t>
      </w:r>
      <w:r w:rsidR="003148C9">
        <w:rPr>
          <w:szCs w:val="32"/>
          <w:lang w:eastAsia="en-US"/>
        </w:rPr>
        <w:t>vous avez besoin de toutes vos forces</w:t>
      </w:r>
      <w:r>
        <w:rPr>
          <w:szCs w:val="32"/>
          <w:lang w:eastAsia="en-US"/>
        </w:rPr>
        <w:t xml:space="preserve">, </w:t>
      </w:r>
      <w:r w:rsidR="003148C9">
        <w:rPr>
          <w:szCs w:val="32"/>
          <w:lang w:eastAsia="en-US"/>
        </w:rPr>
        <w:t>et l</w:t>
      </w:r>
      <w:r>
        <w:rPr>
          <w:szCs w:val="32"/>
          <w:lang w:eastAsia="en-US"/>
        </w:rPr>
        <w:t>’</w:t>
      </w:r>
      <w:r w:rsidR="003148C9">
        <w:rPr>
          <w:szCs w:val="32"/>
          <w:lang w:eastAsia="en-US"/>
        </w:rPr>
        <w:t>air du pays est un cordial</w:t>
      </w:r>
      <w:r>
        <w:rPr>
          <w:szCs w:val="32"/>
          <w:lang w:eastAsia="en-US"/>
        </w:rPr>
        <w:t xml:space="preserve">… </w:t>
      </w:r>
      <w:r w:rsidR="003148C9">
        <w:rPr>
          <w:szCs w:val="32"/>
          <w:lang w:eastAsia="en-US"/>
        </w:rPr>
        <w:t>Dans huit jours</w:t>
      </w:r>
      <w:r>
        <w:rPr>
          <w:szCs w:val="32"/>
          <w:lang w:eastAsia="en-US"/>
        </w:rPr>
        <w:t xml:space="preserve">, </w:t>
      </w:r>
      <w:r w:rsidR="003148C9">
        <w:rPr>
          <w:szCs w:val="32"/>
          <w:lang w:eastAsia="en-US"/>
        </w:rPr>
        <w:t>par une belle matinée</w:t>
      </w:r>
      <w:r>
        <w:rPr>
          <w:szCs w:val="32"/>
          <w:lang w:eastAsia="en-US"/>
        </w:rPr>
        <w:t xml:space="preserve">, </w:t>
      </w:r>
      <w:r w:rsidR="003148C9">
        <w:rPr>
          <w:szCs w:val="32"/>
          <w:lang w:eastAsia="en-US"/>
        </w:rPr>
        <w:t>à l</w:t>
      </w:r>
      <w:r>
        <w:rPr>
          <w:szCs w:val="32"/>
          <w:lang w:eastAsia="en-US"/>
        </w:rPr>
        <w:t>’</w:t>
      </w:r>
      <w:r w:rsidR="003148C9">
        <w:rPr>
          <w:szCs w:val="32"/>
          <w:lang w:eastAsia="en-US"/>
        </w:rPr>
        <w:t>ombre des grands arbres</w:t>
      </w:r>
      <w:r>
        <w:rPr>
          <w:szCs w:val="32"/>
          <w:lang w:eastAsia="en-US"/>
        </w:rPr>
        <w:t xml:space="preserve">, </w:t>
      </w:r>
      <w:r w:rsidR="003148C9">
        <w:rPr>
          <w:szCs w:val="32"/>
          <w:lang w:eastAsia="en-US"/>
        </w:rPr>
        <w:t>ôtez votre bandeau</w:t>
      </w:r>
      <w:r>
        <w:rPr>
          <w:szCs w:val="32"/>
          <w:lang w:eastAsia="en-US"/>
        </w:rPr>
        <w:t xml:space="preserve">… </w:t>
      </w:r>
      <w:r w:rsidR="003148C9">
        <w:rPr>
          <w:szCs w:val="32"/>
          <w:lang w:eastAsia="en-US"/>
        </w:rPr>
        <w:t>Si Dieu le veut</w:t>
      </w:r>
      <w:r>
        <w:rPr>
          <w:szCs w:val="32"/>
          <w:lang w:eastAsia="en-US"/>
        </w:rPr>
        <w:t xml:space="preserve">, </w:t>
      </w:r>
      <w:r w:rsidR="003148C9">
        <w:rPr>
          <w:szCs w:val="32"/>
          <w:lang w:eastAsia="en-US"/>
        </w:rPr>
        <w:t>vous ne serez plus aveugle</w:t>
      </w:r>
      <w:r>
        <w:rPr>
          <w:szCs w:val="32"/>
          <w:lang w:eastAsia="en-US"/>
        </w:rPr>
        <w:t>.</w:t>
      </w:r>
    </w:p>
    <w:p w14:paraId="4637C711"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fit Lucien saisi d</w:t>
      </w:r>
      <w:r>
        <w:rPr>
          <w:szCs w:val="32"/>
          <w:lang w:eastAsia="en-US"/>
        </w:rPr>
        <w:t>’</w:t>
      </w:r>
      <w:r w:rsidR="003148C9">
        <w:rPr>
          <w:szCs w:val="32"/>
          <w:lang w:eastAsia="en-US"/>
        </w:rPr>
        <w:t>un enthousiaste espoir</w:t>
      </w:r>
      <w:r>
        <w:rPr>
          <w:szCs w:val="32"/>
          <w:lang w:eastAsia="en-US"/>
        </w:rPr>
        <w:t>.</w:t>
      </w:r>
    </w:p>
    <w:p w14:paraId="0206D20D" w14:textId="77777777" w:rsidR="0046142F" w:rsidRDefault="003148C9" w:rsidP="0046142F">
      <w:pPr>
        <w:rPr>
          <w:szCs w:val="32"/>
          <w:lang w:eastAsia="en-US"/>
        </w:rPr>
      </w:pPr>
      <w:r>
        <w:rPr>
          <w:szCs w:val="32"/>
          <w:lang w:eastAsia="en-US"/>
        </w:rPr>
        <w:t>Il songeait à Berthe et se disait</w:t>
      </w:r>
      <w:r w:rsidR="0046142F">
        <w:rPr>
          <w:szCs w:val="32"/>
          <w:lang w:eastAsia="en-US"/>
        </w:rPr>
        <w:t> :</w:t>
      </w:r>
    </w:p>
    <w:p w14:paraId="6A168A35" w14:textId="77777777" w:rsidR="0046142F" w:rsidRDefault="0046142F" w:rsidP="0046142F">
      <w:pPr>
        <w:rPr>
          <w:szCs w:val="32"/>
          <w:lang w:eastAsia="en-US"/>
        </w:rPr>
      </w:pPr>
      <w:r>
        <w:rPr>
          <w:lang w:eastAsia="en-US"/>
        </w:rPr>
        <w:t>— </w:t>
      </w:r>
      <w:r w:rsidR="003148C9">
        <w:rPr>
          <w:szCs w:val="32"/>
          <w:lang w:eastAsia="en-US"/>
        </w:rPr>
        <w:t>Si je recouvre la vue</w:t>
      </w:r>
      <w:r>
        <w:rPr>
          <w:szCs w:val="32"/>
          <w:lang w:eastAsia="en-US"/>
        </w:rPr>
        <w:t xml:space="preserve">, </w:t>
      </w:r>
      <w:r w:rsidR="003148C9">
        <w:rPr>
          <w:szCs w:val="32"/>
          <w:lang w:eastAsia="en-US"/>
        </w:rPr>
        <w:t>je suis bien sûr de la retrouver</w:t>
      </w:r>
      <w:r>
        <w:rPr>
          <w:szCs w:val="32"/>
          <w:lang w:eastAsia="en-US"/>
        </w:rPr>
        <w:t xml:space="preserve"> ! </w:t>
      </w:r>
      <w:r w:rsidR="003148C9">
        <w:rPr>
          <w:szCs w:val="32"/>
          <w:lang w:eastAsia="en-US"/>
        </w:rPr>
        <w:t>Je reviendrai à Paris</w:t>
      </w:r>
      <w:r>
        <w:rPr>
          <w:szCs w:val="32"/>
          <w:lang w:eastAsia="en-US"/>
        </w:rPr>
        <w:t xml:space="preserve">… </w:t>
      </w:r>
      <w:r w:rsidR="003148C9">
        <w:rPr>
          <w:szCs w:val="32"/>
          <w:lang w:eastAsia="en-US"/>
        </w:rPr>
        <w:t>je chercherai</w:t>
      </w:r>
      <w:r>
        <w:rPr>
          <w:szCs w:val="32"/>
          <w:lang w:eastAsia="en-US"/>
        </w:rPr>
        <w:t> !…</w:t>
      </w:r>
    </w:p>
    <w:p w14:paraId="729B869B" w14:textId="77777777" w:rsidR="0046142F" w:rsidRDefault="003148C9" w:rsidP="0046142F">
      <w:pPr>
        <w:rPr>
          <w:szCs w:val="32"/>
          <w:lang w:eastAsia="en-US"/>
        </w:rPr>
      </w:pPr>
      <w:r>
        <w:rPr>
          <w:szCs w:val="32"/>
          <w:lang w:eastAsia="en-US"/>
        </w:rPr>
        <w:t>Il fut interrompu par l</w:t>
      </w:r>
      <w:r w:rsidR="0046142F">
        <w:rPr>
          <w:szCs w:val="32"/>
          <w:lang w:eastAsia="en-US"/>
        </w:rPr>
        <w:t>’</w:t>
      </w:r>
      <w:r>
        <w:rPr>
          <w:szCs w:val="32"/>
          <w:lang w:eastAsia="en-US"/>
        </w:rPr>
        <w:t>entrée d</w:t>
      </w:r>
      <w:r w:rsidR="0046142F">
        <w:rPr>
          <w:szCs w:val="32"/>
          <w:lang w:eastAsia="en-US"/>
        </w:rPr>
        <w:t>’</w:t>
      </w:r>
      <w:r>
        <w:rPr>
          <w:szCs w:val="32"/>
          <w:lang w:eastAsia="en-US"/>
        </w:rPr>
        <w:t>un domestique qui apportait une lettre</w:t>
      </w:r>
      <w:r w:rsidR="0046142F">
        <w:rPr>
          <w:szCs w:val="32"/>
          <w:lang w:eastAsia="en-US"/>
        </w:rPr>
        <w:t>.</w:t>
      </w:r>
    </w:p>
    <w:p w14:paraId="1D0FDC72" w14:textId="77777777" w:rsidR="0046142F" w:rsidRDefault="0046142F" w:rsidP="0046142F">
      <w:pPr>
        <w:rPr>
          <w:szCs w:val="32"/>
          <w:lang w:eastAsia="en-US"/>
        </w:rPr>
      </w:pPr>
      <w:r>
        <w:rPr>
          <w:lang w:eastAsia="en-US"/>
        </w:rPr>
        <w:t>— </w:t>
      </w:r>
      <w:r w:rsidR="003148C9">
        <w:rPr>
          <w:szCs w:val="32"/>
          <w:lang w:eastAsia="en-US"/>
        </w:rPr>
        <w:t>Adieu</w:t>
      </w:r>
      <w:r>
        <w:rPr>
          <w:szCs w:val="32"/>
          <w:lang w:eastAsia="en-US"/>
        </w:rPr>
        <w:t xml:space="preserve">, </w:t>
      </w:r>
      <w:r w:rsidR="003148C9">
        <w:rPr>
          <w:szCs w:val="32"/>
          <w:lang w:eastAsia="en-US"/>
        </w:rPr>
        <w:t>monsieur</w:t>
      </w:r>
      <w:r>
        <w:rPr>
          <w:szCs w:val="32"/>
          <w:lang w:eastAsia="en-US"/>
        </w:rPr>
        <w:t xml:space="preserve"> ! </w:t>
      </w:r>
      <w:r w:rsidR="003148C9">
        <w:rPr>
          <w:szCs w:val="32"/>
          <w:lang w:eastAsia="en-US"/>
        </w:rPr>
        <w:t>dit Gabriel</w:t>
      </w:r>
      <w:r>
        <w:rPr>
          <w:szCs w:val="32"/>
          <w:lang w:eastAsia="en-US"/>
        </w:rPr>
        <w:t>.</w:t>
      </w:r>
    </w:p>
    <w:p w14:paraId="0F6A5425" w14:textId="77777777" w:rsidR="0046142F" w:rsidRDefault="0046142F" w:rsidP="0046142F">
      <w:pPr>
        <w:rPr>
          <w:szCs w:val="32"/>
          <w:lang w:eastAsia="en-US"/>
        </w:rPr>
      </w:pPr>
      <w:r>
        <w:rPr>
          <w:lang w:eastAsia="en-US"/>
        </w:rPr>
        <w:t>— </w:t>
      </w:r>
      <w:r w:rsidR="003148C9">
        <w:rPr>
          <w:szCs w:val="32"/>
          <w:lang w:eastAsia="en-US"/>
        </w:rPr>
        <w:t>Attendez</w:t>
      </w:r>
      <w:r>
        <w:rPr>
          <w:szCs w:val="32"/>
          <w:lang w:eastAsia="en-US"/>
        </w:rPr>
        <w:t xml:space="preserve"> ! </w:t>
      </w:r>
      <w:r w:rsidR="003148C9">
        <w:rPr>
          <w:szCs w:val="32"/>
          <w:lang w:eastAsia="en-US"/>
        </w:rPr>
        <w:t>s</w:t>
      </w:r>
      <w:r>
        <w:rPr>
          <w:szCs w:val="32"/>
          <w:lang w:eastAsia="en-US"/>
        </w:rPr>
        <w:t>’</w:t>
      </w:r>
      <w:r w:rsidR="003148C9">
        <w:rPr>
          <w:szCs w:val="32"/>
          <w:lang w:eastAsia="en-US"/>
        </w:rPr>
        <w:t>écria Lucien</w:t>
      </w:r>
      <w:r>
        <w:rPr>
          <w:szCs w:val="32"/>
          <w:lang w:eastAsia="en-US"/>
        </w:rPr>
        <w:t xml:space="preserve"> ; </w:t>
      </w:r>
      <w:r w:rsidR="003148C9">
        <w:rPr>
          <w:szCs w:val="32"/>
          <w:lang w:eastAsia="en-US"/>
        </w:rPr>
        <w:t>je ne sais où est mon secrétaire</w:t>
      </w:r>
      <w:r>
        <w:rPr>
          <w:szCs w:val="32"/>
          <w:lang w:eastAsia="en-US"/>
        </w:rPr>
        <w:t xml:space="preserve">… </w:t>
      </w:r>
      <w:r w:rsidR="003148C9">
        <w:rPr>
          <w:szCs w:val="32"/>
          <w:lang w:eastAsia="en-US"/>
        </w:rPr>
        <w:t>rendez-moi le service d</w:t>
      </w:r>
      <w:r>
        <w:rPr>
          <w:szCs w:val="32"/>
          <w:lang w:eastAsia="en-US"/>
        </w:rPr>
        <w:t>’</w:t>
      </w:r>
      <w:r w:rsidR="003148C9">
        <w:rPr>
          <w:szCs w:val="32"/>
          <w:lang w:eastAsia="en-US"/>
        </w:rPr>
        <w:t>ouvrir cette lettre</w:t>
      </w:r>
      <w:r>
        <w:rPr>
          <w:szCs w:val="32"/>
          <w:lang w:eastAsia="en-US"/>
        </w:rPr>
        <w:t>.</w:t>
      </w:r>
    </w:p>
    <w:p w14:paraId="6D56599A" w14:textId="77777777" w:rsidR="0046142F" w:rsidRDefault="003148C9" w:rsidP="0046142F">
      <w:pPr>
        <w:rPr>
          <w:szCs w:val="32"/>
          <w:lang w:eastAsia="en-US"/>
        </w:rPr>
      </w:pPr>
      <w:r>
        <w:rPr>
          <w:szCs w:val="32"/>
          <w:lang w:eastAsia="en-US"/>
        </w:rPr>
        <w:t>Gabriel déchira l</w:t>
      </w:r>
      <w:r w:rsidR="0046142F">
        <w:rPr>
          <w:szCs w:val="32"/>
          <w:lang w:eastAsia="en-US"/>
        </w:rPr>
        <w:t>’</w:t>
      </w:r>
      <w:r>
        <w:rPr>
          <w:szCs w:val="32"/>
          <w:lang w:eastAsia="en-US"/>
        </w:rPr>
        <w:t>enveloppe et lut à haute voix</w:t>
      </w:r>
      <w:r w:rsidR="0046142F">
        <w:rPr>
          <w:szCs w:val="32"/>
          <w:lang w:eastAsia="en-US"/>
        </w:rPr>
        <w:t> :</w:t>
      </w:r>
    </w:p>
    <w:p w14:paraId="4CC160F0" w14:textId="77777777" w:rsidR="0046142F" w:rsidRDefault="0046142F" w:rsidP="0046142F">
      <w:pPr>
        <w:rPr>
          <w:szCs w:val="32"/>
          <w:lang w:eastAsia="en-US"/>
        </w:rPr>
      </w:pPr>
      <w:r>
        <w:rPr>
          <w:szCs w:val="32"/>
          <w:lang w:eastAsia="en-US"/>
        </w:rPr>
        <w:t>« </w:t>
      </w:r>
      <w:r w:rsidR="003148C9">
        <w:rPr>
          <w:szCs w:val="32"/>
          <w:lang w:eastAsia="en-US"/>
        </w:rPr>
        <w:t xml:space="preserve">Monsieur Raymond </w:t>
      </w:r>
      <w:proofErr w:type="spellStart"/>
      <w:r w:rsidR="003148C9">
        <w:rPr>
          <w:szCs w:val="32"/>
          <w:lang w:eastAsia="en-US"/>
        </w:rPr>
        <w:t>Lointier</w:t>
      </w:r>
      <w:proofErr w:type="spellEnd"/>
      <w:r>
        <w:rPr>
          <w:szCs w:val="32"/>
          <w:lang w:eastAsia="en-US"/>
        </w:rPr>
        <w:t>,</w:t>
      </w:r>
    </w:p>
    <w:p w14:paraId="628CCAD3" w14:textId="261B01F7" w:rsidR="0046142F" w:rsidRDefault="0046142F" w:rsidP="0046142F">
      <w:pPr>
        <w:rPr>
          <w:szCs w:val="32"/>
          <w:lang w:eastAsia="en-US"/>
        </w:rPr>
      </w:pPr>
      <w:r>
        <w:rPr>
          <w:szCs w:val="32"/>
          <w:lang w:eastAsia="en-US"/>
        </w:rPr>
        <w:t>« </w:t>
      </w:r>
      <w:r w:rsidR="003148C9">
        <w:rPr>
          <w:szCs w:val="32"/>
          <w:lang w:eastAsia="en-US"/>
        </w:rPr>
        <w:t>J</w:t>
      </w:r>
      <w:r>
        <w:rPr>
          <w:szCs w:val="32"/>
          <w:lang w:eastAsia="en-US"/>
        </w:rPr>
        <w:t>’</w:t>
      </w:r>
      <w:r w:rsidR="003148C9">
        <w:rPr>
          <w:szCs w:val="32"/>
          <w:lang w:eastAsia="en-US"/>
        </w:rPr>
        <w:t xml:space="preserve">ai le regret de vous annoncer que </w:t>
      </w:r>
      <w:r>
        <w:rPr>
          <w:szCs w:val="32"/>
          <w:lang w:eastAsia="en-US"/>
        </w:rPr>
        <w:t>M. </w:t>
      </w:r>
      <w:r w:rsidR="003148C9">
        <w:rPr>
          <w:szCs w:val="32"/>
          <w:lang w:eastAsia="en-US"/>
        </w:rPr>
        <w:t>B</w:t>
      </w:r>
      <w:r>
        <w:rPr>
          <w:szCs w:val="32"/>
          <w:lang w:eastAsia="en-US"/>
        </w:rPr>
        <w:t xml:space="preserve">… </w:t>
      </w:r>
      <w:r w:rsidR="003148C9">
        <w:rPr>
          <w:szCs w:val="32"/>
          <w:lang w:eastAsia="en-US"/>
        </w:rPr>
        <w:t>votre notaire</w:t>
      </w:r>
      <w:r>
        <w:rPr>
          <w:szCs w:val="32"/>
          <w:lang w:eastAsia="en-US"/>
        </w:rPr>
        <w:t xml:space="preserve">, </w:t>
      </w:r>
      <w:r w:rsidR="003148C9">
        <w:rPr>
          <w:szCs w:val="32"/>
          <w:lang w:eastAsia="en-US"/>
        </w:rPr>
        <w:t>est en fuite</w:t>
      </w:r>
      <w:r>
        <w:rPr>
          <w:szCs w:val="32"/>
          <w:lang w:eastAsia="en-US"/>
        </w:rPr>
        <w:t xml:space="preserve">, </w:t>
      </w:r>
      <w:r w:rsidR="003148C9">
        <w:rPr>
          <w:szCs w:val="32"/>
          <w:lang w:eastAsia="en-US"/>
        </w:rPr>
        <w:t>laissant trois millions de déficit dans sa caisse</w:t>
      </w:r>
      <w:r>
        <w:rPr>
          <w:szCs w:val="32"/>
          <w:lang w:eastAsia="en-US"/>
        </w:rPr>
        <w:t>.</w:t>
      </w:r>
    </w:p>
    <w:p w14:paraId="5D37AB94" w14:textId="31B0B141" w:rsidR="0046142F" w:rsidRDefault="0046142F" w:rsidP="0046142F">
      <w:pPr>
        <w:rPr>
          <w:lang w:eastAsia="en-US"/>
        </w:rPr>
      </w:pPr>
      <w:r>
        <w:rPr>
          <w:szCs w:val="32"/>
          <w:lang w:eastAsia="en-US"/>
        </w:rPr>
        <w:t>« </w:t>
      </w:r>
      <w:r w:rsidR="003148C9">
        <w:rPr>
          <w:szCs w:val="32"/>
          <w:lang w:eastAsia="en-US"/>
        </w:rPr>
        <w:t>Veuillez agréer</w:t>
      </w:r>
      <w:r>
        <w:rPr>
          <w:szCs w:val="32"/>
          <w:lang w:eastAsia="en-US"/>
        </w:rPr>
        <w:t xml:space="preserve">, </w:t>
      </w:r>
      <w:r w:rsidR="003148C9">
        <w:rPr>
          <w:szCs w:val="32"/>
          <w:lang w:eastAsia="en-US"/>
        </w:rPr>
        <w:t>etc</w:t>
      </w:r>
      <w:r>
        <w:rPr>
          <w:szCs w:val="32"/>
          <w:lang w:eastAsia="en-US"/>
        </w:rPr>
        <w:t>. »</w:t>
      </w:r>
    </w:p>
    <w:p w14:paraId="1F981959"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fâcheux cela</w:t>
      </w:r>
      <w:r>
        <w:rPr>
          <w:szCs w:val="32"/>
          <w:lang w:eastAsia="en-US"/>
        </w:rPr>
        <w:t xml:space="preserve">, </w:t>
      </w:r>
      <w:r w:rsidR="003148C9">
        <w:rPr>
          <w:szCs w:val="32"/>
          <w:lang w:eastAsia="en-US"/>
        </w:rPr>
        <w:t>dit Lucien</w:t>
      </w:r>
      <w:r>
        <w:rPr>
          <w:szCs w:val="32"/>
          <w:lang w:eastAsia="en-US"/>
        </w:rPr>
        <w:t>.</w:t>
      </w:r>
    </w:p>
    <w:p w14:paraId="12E5C535" w14:textId="77777777" w:rsidR="0046142F" w:rsidRDefault="0046142F" w:rsidP="0046142F">
      <w:pPr>
        <w:rPr>
          <w:szCs w:val="32"/>
          <w:lang w:eastAsia="en-US"/>
        </w:rPr>
      </w:pPr>
      <w:r>
        <w:rPr>
          <w:lang w:eastAsia="en-US"/>
        </w:rPr>
        <w:t>— </w:t>
      </w:r>
      <w:r w:rsidR="003148C9">
        <w:rPr>
          <w:szCs w:val="32"/>
          <w:lang w:eastAsia="en-US"/>
        </w:rPr>
        <w:t>Vous avez quelques fonds chez ce notaire</w:t>
      </w:r>
      <w:r>
        <w:rPr>
          <w:szCs w:val="32"/>
          <w:lang w:eastAsia="en-US"/>
        </w:rPr>
        <w:t> ?</w:t>
      </w:r>
    </w:p>
    <w:p w14:paraId="77BEE2BF" w14:textId="77777777" w:rsidR="0046142F" w:rsidRDefault="0046142F" w:rsidP="0046142F">
      <w:pPr>
        <w:rPr>
          <w:szCs w:val="32"/>
          <w:lang w:eastAsia="en-US"/>
        </w:rPr>
      </w:pPr>
      <w:r>
        <w:rPr>
          <w:lang w:eastAsia="en-US"/>
        </w:rPr>
        <w:t>— </w:t>
      </w:r>
      <w:r w:rsidR="003148C9">
        <w:rPr>
          <w:szCs w:val="32"/>
          <w:lang w:eastAsia="en-US"/>
        </w:rPr>
        <w:t>Toute ma fortune</w:t>
      </w:r>
      <w:r>
        <w:rPr>
          <w:szCs w:val="32"/>
          <w:lang w:eastAsia="en-US"/>
        </w:rPr>
        <w:t xml:space="preserve">, </w:t>
      </w:r>
      <w:r w:rsidR="003148C9">
        <w:rPr>
          <w:szCs w:val="32"/>
          <w:lang w:eastAsia="en-US"/>
        </w:rPr>
        <w:t>mon ami</w:t>
      </w:r>
      <w:r>
        <w:rPr>
          <w:szCs w:val="32"/>
          <w:lang w:eastAsia="en-US"/>
        </w:rPr>
        <w:t>.</w:t>
      </w:r>
    </w:p>
    <w:p w14:paraId="35A152AC" w14:textId="77777777" w:rsidR="0046142F" w:rsidRDefault="003148C9" w:rsidP="0046142F">
      <w:pPr>
        <w:rPr>
          <w:szCs w:val="32"/>
          <w:lang w:eastAsia="en-US"/>
        </w:rPr>
      </w:pPr>
      <w:r>
        <w:rPr>
          <w:szCs w:val="32"/>
          <w:lang w:eastAsia="en-US"/>
        </w:rPr>
        <w:t>Son visage n</w:t>
      </w:r>
      <w:r w:rsidR="0046142F">
        <w:rPr>
          <w:szCs w:val="32"/>
          <w:lang w:eastAsia="en-US"/>
        </w:rPr>
        <w:t>’</w:t>
      </w:r>
      <w:r>
        <w:rPr>
          <w:szCs w:val="32"/>
          <w:lang w:eastAsia="en-US"/>
        </w:rPr>
        <w:t>avait pas changé</w:t>
      </w:r>
      <w:r w:rsidR="0046142F">
        <w:rPr>
          <w:szCs w:val="32"/>
          <w:lang w:eastAsia="en-US"/>
        </w:rPr>
        <w:t>.</w:t>
      </w:r>
    </w:p>
    <w:p w14:paraId="141DE5F8" w14:textId="77777777" w:rsidR="0046142F" w:rsidRDefault="003148C9" w:rsidP="0046142F">
      <w:pPr>
        <w:rPr>
          <w:szCs w:val="32"/>
          <w:lang w:eastAsia="en-US"/>
        </w:rPr>
      </w:pPr>
      <w:r>
        <w:rPr>
          <w:szCs w:val="32"/>
          <w:lang w:eastAsia="en-US"/>
        </w:rPr>
        <w:t>Gabriel sortit</w:t>
      </w:r>
      <w:r w:rsidR="0046142F">
        <w:rPr>
          <w:szCs w:val="32"/>
          <w:lang w:eastAsia="en-US"/>
        </w:rPr>
        <w:t>.</w:t>
      </w:r>
    </w:p>
    <w:p w14:paraId="1D9771B1" w14:textId="38898552" w:rsidR="0046142F" w:rsidRDefault="003148C9" w:rsidP="0046142F">
      <w:pPr>
        <w:rPr>
          <w:szCs w:val="32"/>
          <w:lang w:eastAsia="en-US"/>
        </w:rPr>
      </w:pPr>
      <w:r>
        <w:rPr>
          <w:szCs w:val="32"/>
          <w:lang w:eastAsia="en-US"/>
        </w:rPr>
        <w:lastRenderedPageBreak/>
        <w:t>Il mit bien du temps à traverser les corridors de l</w:t>
      </w:r>
      <w:r w:rsidR="0046142F">
        <w:rPr>
          <w:szCs w:val="32"/>
          <w:lang w:eastAsia="en-US"/>
        </w:rPr>
        <w:t>’</w:t>
      </w:r>
      <w:r>
        <w:rPr>
          <w:szCs w:val="32"/>
          <w:lang w:eastAsia="en-US"/>
        </w:rPr>
        <w:t>hôtel</w:t>
      </w:r>
      <w:r w:rsidR="0046142F">
        <w:rPr>
          <w:szCs w:val="32"/>
          <w:lang w:eastAsia="en-US"/>
        </w:rPr>
        <w:t xml:space="preserve">. </w:t>
      </w:r>
      <w:r>
        <w:rPr>
          <w:szCs w:val="32"/>
          <w:lang w:eastAsia="en-US"/>
        </w:rPr>
        <w:t>À chaque instant il s</w:t>
      </w:r>
      <w:r w:rsidR="0046142F">
        <w:rPr>
          <w:szCs w:val="32"/>
          <w:lang w:eastAsia="en-US"/>
        </w:rPr>
        <w:t>’</w:t>
      </w:r>
      <w:r>
        <w:rPr>
          <w:szCs w:val="32"/>
          <w:lang w:eastAsia="en-US"/>
        </w:rPr>
        <w:t>arrêtait pour prêter l</w:t>
      </w:r>
      <w:r w:rsidR="0046142F">
        <w:rPr>
          <w:szCs w:val="32"/>
          <w:lang w:eastAsia="en-US"/>
        </w:rPr>
        <w:t>’</w:t>
      </w:r>
      <w:r>
        <w:rPr>
          <w:szCs w:val="32"/>
          <w:lang w:eastAsia="en-US"/>
        </w:rPr>
        <w:t>oreille</w:t>
      </w:r>
      <w:r w:rsidR="0046142F">
        <w:rPr>
          <w:szCs w:val="32"/>
          <w:lang w:eastAsia="en-US"/>
        </w:rPr>
        <w:t xml:space="preserve">. </w:t>
      </w:r>
      <w:r>
        <w:rPr>
          <w:szCs w:val="32"/>
          <w:lang w:eastAsia="en-US"/>
        </w:rPr>
        <w:t>Il espérait toujours entendre derrière lui ce pas léger et voir cette robe blanche qu</w:t>
      </w:r>
      <w:r w:rsidR="0046142F">
        <w:rPr>
          <w:szCs w:val="32"/>
          <w:lang w:eastAsia="en-US"/>
        </w:rPr>
        <w:t>’</w:t>
      </w:r>
      <w:r>
        <w:rPr>
          <w:szCs w:val="32"/>
          <w:lang w:eastAsia="en-US"/>
        </w:rPr>
        <w:t>il avait si souvent guettée à sa fenêtre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qu</w:t>
      </w:r>
      <w:r w:rsidR="0046142F">
        <w:rPr>
          <w:szCs w:val="32"/>
          <w:lang w:eastAsia="en-US"/>
        </w:rPr>
        <w:t>’</w:t>
      </w:r>
      <w:r>
        <w:rPr>
          <w:szCs w:val="32"/>
          <w:lang w:eastAsia="en-US"/>
        </w:rPr>
        <w:t>autrefois il n</w:t>
      </w:r>
      <w:r w:rsidR="0046142F">
        <w:rPr>
          <w:szCs w:val="32"/>
          <w:lang w:eastAsia="en-US"/>
        </w:rPr>
        <w:t>’</w:t>
      </w:r>
      <w:r>
        <w:rPr>
          <w:szCs w:val="32"/>
          <w:lang w:eastAsia="en-US"/>
        </w:rPr>
        <w:t>attendait jamais en vain</w:t>
      </w:r>
      <w:r w:rsidR="0046142F">
        <w:rPr>
          <w:szCs w:val="32"/>
          <w:lang w:eastAsia="en-US"/>
        </w:rPr>
        <w:t>.</w:t>
      </w:r>
    </w:p>
    <w:p w14:paraId="2931588C" w14:textId="5338E674" w:rsidR="0046142F" w:rsidRDefault="003148C9" w:rsidP="0046142F">
      <w:pPr>
        <w:rPr>
          <w:szCs w:val="32"/>
          <w:lang w:eastAsia="en-US"/>
        </w:rPr>
      </w:pPr>
      <w:r>
        <w:rPr>
          <w:szCs w:val="32"/>
          <w:lang w:eastAsia="en-US"/>
        </w:rPr>
        <w:t>Mais les corridors étaient déserts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Ni pas léger</w:t>
      </w:r>
      <w:r w:rsidR="0046142F">
        <w:rPr>
          <w:szCs w:val="32"/>
          <w:lang w:eastAsia="en-US"/>
        </w:rPr>
        <w:t xml:space="preserve">, </w:t>
      </w:r>
      <w:r>
        <w:rPr>
          <w:szCs w:val="32"/>
          <w:lang w:eastAsia="en-US"/>
        </w:rPr>
        <w:t>ni robe blanche</w:t>
      </w:r>
      <w:r w:rsidR="0046142F">
        <w:rPr>
          <w:szCs w:val="32"/>
          <w:lang w:eastAsia="en-US"/>
        </w:rPr>
        <w:t>.</w:t>
      </w:r>
    </w:p>
    <w:p w14:paraId="658F2F83" w14:textId="77777777" w:rsidR="0046142F" w:rsidRDefault="003148C9" w:rsidP="0046142F">
      <w:pPr>
        <w:rPr>
          <w:szCs w:val="32"/>
          <w:lang w:eastAsia="en-US"/>
        </w:rPr>
      </w:pPr>
      <w:r>
        <w:rPr>
          <w:szCs w:val="32"/>
          <w:lang w:eastAsia="en-US"/>
        </w:rPr>
        <w:t>Gabriel consulta sa montre</w:t>
      </w:r>
      <w:r w:rsidR="0046142F">
        <w:rPr>
          <w:szCs w:val="32"/>
          <w:lang w:eastAsia="en-US"/>
        </w:rPr>
        <w:t>.</w:t>
      </w:r>
    </w:p>
    <w:p w14:paraId="5152A9B2" w14:textId="77777777" w:rsidR="0046142F" w:rsidRDefault="003148C9" w:rsidP="0046142F">
      <w:pPr>
        <w:rPr>
          <w:szCs w:val="32"/>
          <w:lang w:eastAsia="en-US"/>
        </w:rPr>
      </w:pPr>
      <w:r>
        <w:rPr>
          <w:szCs w:val="32"/>
          <w:lang w:eastAsia="en-US"/>
        </w:rPr>
        <w:t>Il était sept heures et demie</w:t>
      </w:r>
      <w:r w:rsidR="0046142F">
        <w:rPr>
          <w:szCs w:val="32"/>
          <w:lang w:eastAsia="en-US"/>
        </w:rPr>
        <w:t>.</w:t>
      </w:r>
    </w:p>
    <w:p w14:paraId="4D424E96" w14:textId="77777777" w:rsidR="0046142F" w:rsidRDefault="003148C9" w:rsidP="0046142F">
      <w:pPr>
        <w:rPr>
          <w:szCs w:val="32"/>
          <w:lang w:eastAsia="en-US"/>
        </w:rPr>
      </w:pPr>
      <w:r>
        <w:rPr>
          <w:szCs w:val="32"/>
          <w:lang w:eastAsia="en-US"/>
        </w:rPr>
        <w:t>Il quitta l</w:t>
      </w:r>
      <w:r w:rsidR="0046142F">
        <w:rPr>
          <w:szCs w:val="32"/>
          <w:lang w:eastAsia="en-US"/>
        </w:rPr>
        <w:t>’</w:t>
      </w:r>
      <w:r>
        <w:rPr>
          <w:szCs w:val="32"/>
          <w:lang w:eastAsia="en-US"/>
        </w:rPr>
        <w:t>hôtel à regret</w:t>
      </w:r>
      <w:r w:rsidR="0046142F">
        <w:rPr>
          <w:szCs w:val="32"/>
          <w:lang w:eastAsia="en-US"/>
        </w:rPr>
        <w:t xml:space="preserve">, </w:t>
      </w:r>
      <w:r>
        <w:rPr>
          <w:szCs w:val="32"/>
          <w:lang w:eastAsia="en-US"/>
        </w:rPr>
        <w:t>sans avoir revu Clémence</w:t>
      </w:r>
      <w:r w:rsidR="0046142F">
        <w:rPr>
          <w:szCs w:val="32"/>
          <w:lang w:eastAsia="en-US"/>
        </w:rPr>
        <w:t>.</w:t>
      </w:r>
    </w:p>
    <w:p w14:paraId="06F7AEEE" w14:textId="77777777" w:rsidR="0046142F" w:rsidRDefault="003148C9" w:rsidP="0046142F">
      <w:pPr>
        <w:rPr>
          <w:szCs w:val="32"/>
          <w:lang w:eastAsia="en-US"/>
        </w:rPr>
      </w:pPr>
      <w:r>
        <w:rPr>
          <w:szCs w:val="32"/>
          <w:lang w:eastAsia="en-US"/>
        </w:rPr>
        <w:t>Quand il rentra chez sa mère</w:t>
      </w:r>
      <w:r w:rsidR="0046142F">
        <w:rPr>
          <w:szCs w:val="32"/>
          <w:lang w:eastAsia="en-US"/>
        </w:rPr>
        <w:t xml:space="preserve">, </w:t>
      </w:r>
      <w:r>
        <w:rPr>
          <w:szCs w:val="32"/>
          <w:lang w:eastAsia="en-US"/>
        </w:rPr>
        <w:t>tous les préparatifs de départ étaient faits</w:t>
      </w:r>
      <w:r w:rsidR="0046142F">
        <w:rPr>
          <w:szCs w:val="32"/>
          <w:lang w:eastAsia="en-US"/>
        </w:rPr>
        <w:t xml:space="preserve">. </w:t>
      </w:r>
      <w:r>
        <w:rPr>
          <w:szCs w:val="32"/>
          <w:lang w:eastAsia="en-US"/>
        </w:rPr>
        <w:t>On n</w:t>
      </w:r>
      <w:r w:rsidR="0046142F">
        <w:rPr>
          <w:szCs w:val="32"/>
          <w:lang w:eastAsia="en-US"/>
        </w:rPr>
        <w:t>’</w:t>
      </w:r>
      <w:r>
        <w:rPr>
          <w:szCs w:val="32"/>
          <w:lang w:eastAsia="en-US"/>
        </w:rPr>
        <w:t>attendait plus que lui</w:t>
      </w:r>
      <w:r w:rsidR="0046142F">
        <w:rPr>
          <w:szCs w:val="32"/>
          <w:lang w:eastAsia="en-US"/>
        </w:rPr>
        <w:t>.</w:t>
      </w:r>
    </w:p>
    <w:p w14:paraId="4FD46BFB" w14:textId="77777777" w:rsidR="0046142F" w:rsidRDefault="003148C9" w:rsidP="0046142F">
      <w:pPr>
        <w:rPr>
          <w:szCs w:val="32"/>
          <w:lang w:eastAsia="en-US"/>
        </w:rPr>
      </w:pPr>
      <w:r>
        <w:rPr>
          <w:szCs w:val="32"/>
          <w:lang w:eastAsia="en-US"/>
        </w:rPr>
        <w:t>Une chaise de poste était attelée dans la rue du Regard</w:t>
      </w:r>
      <w:r w:rsidR="0046142F">
        <w:rPr>
          <w:szCs w:val="32"/>
          <w:lang w:eastAsia="en-US"/>
        </w:rPr>
        <w:t xml:space="preserve">. </w:t>
      </w:r>
      <w:r>
        <w:rPr>
          <w:szCs w:val="32"/>
          <w:lang w:eastAsia="en-US"/>
        </w:rPr>
        <w:t>Madame de Marans avait employé les premières heures de la matinée à se libérer vis-à-vis de mademoiselle Grièche et de son directeur</w:t>
      </w:r>
      <w:r w:rsidR="0046142F">
        <w:rPr>
          <w:szCs w:val="32"/>
          <w:lang w:eastAsia="en-US"/>
        </w:rPr>
        <w:t>.</w:t>
      </w:r>
    </w:p>
    <w:p w14:paraId="4E7B055F" w14:textId="77777777" w:rsidR="0046142F" w:rsidRDefault="0046142F" w:rsidP="0046142F">
      <w:pPr>
        <w:rPr>
          <w:szCs w:val="32"/>
          <w:lang w:eastAsia="en-US"/>
        </w:rPr>
      </w:pPr>
      <w:r>
        <w:rPr>
          <w:lang w:eastAsia="en-US"/>
        </w:rPr>
        <w:t>— </w:t>
      </w:r>
      <w:r w:rsidR="003148C9">
        <w:rPr>
          <w:szCs w:val="32"/>
          <w:lang w:eastAsia="en-US"/>
        </w:rPr>
        <w:t>Partons</w:t>
      </w:r>
      <w:r>
        <w:rPr>
          <w:szCs w:val="32"/>
          <w:lang w:eastAsia="en-US"/>
        </w:rPr>
        <w:t xml:space="preserve"> ! </w:t>
      </w:r>
      <w:r w:rsidR="003148C9">
        <w:rPr>
          <w:szCs w:val="32"/>
          <w:lang w:eastAsia="en-US"/>
        </w:rPr>
        <w:t>dit-elle en voyant Gabriel</w:t>
      </w:r>
      <w:r>
        <w:rPr>
          <w:szCs w:val="32"/>
          <w:lang w:eastAsia="en-US"/>
        </w:rPr>
        <w:t>.</w:t>
      </w:r>
    </w:p>
    <w:p w14:paraId="24CB0163" w14:textId="77777777" w:rsidR="0046142F" w:rsidRDefault="003148C9" w:rsidP="0046142F">
      <w:pPr>
        <w:rPr>
          <w:szCs w:val="32"/>
          <w:lang w:eastAsia="en-US"/>
        </w:rPr>
      </w:pPr>
      <w:r>
        <w:rPr>
          <w:szCs w:val="32"/>
          <w:lang w:eastAsia="en-US"/>
        </w:rPr>
        <w:t>Gabriel ne demanda pas même</w:t>
      </w:r>
      <w:r w:rsidR="0046142F">
        <w:rPr>
          <w:szCs w:val="32"/>
          <w:lang w:eastAsia="en-US"/>
        </w:rPr>
        <w:t> :</w:t>
      </w:r>
    </w:p>
    <w:p w14:paraId="104FA3CA" w14:textId="77777777" w:rsidR="0046142F" w:rsidRDefault="0046142F" w:rsidP="0046142F">
      <w:pPr>
        <w:rPr>
          <w:szCs w:val="32"/>
          <w:lang w:eastAsia="en-US"/>
        </w:rPr>
      </w:pPr>
      <w:r>
        <w:rPr>
          <w:lang w:eastAsia="en-US"/>
        </w:rPr>
        <w:t>— </w:t>
      </w:r>
      <w:r w:rsidR="003148C9">
        <w:rPr>
          <w:szCs w:val="32"/>
          <w:lang w:eastAsia="en-US"/>
        </w:rPr>
        <w:t>Où allons-nous</w:t>
      </w:r>
      <w:r>
        <w:rPr>
          <w:szCs w:val="32"/>
          <w:lang w:eastAsia="en-US"/>
        </w:rPr>
        <w:t> ?</w:t>
      </w:r>
    </w:p>
    <w:p w14:paraId="13550721" w14:textId="77777777" w:rsidR="0046142F" w:rsidRDefault="003148C9" w:rsidP="0046142F">
      <w:pPr>
        <w:rPr>
          <w:szCs w:val="32"/>
          <w:lang w:eastAsia="en-US"/>
        </w:rPr>
      </w:pPr>
      <w:r>
        <w:rPr>
          <w:szCs w:val="32"/>
          <w:lang w:eastAsia="en-US"/>
        </w:rPr>
        <w:t>Il prit la main de sa mère et se dirigea vers la porte</w:t>
      </w:r>
      <w:r w:rsidR="0046142F">
        <w:rPr>
          <w:szCs w:val="32"/>
          <w:lang w:eastAsia="en-US"/>
        </w:rPr>
        <w:t>.</w:t>
      </w:r>
    </w:p>
    <w:p w14:paraId="3CD90C8F" w14:textId="77777777" w:rsidR="0046142F" w:rsidRDefault="003148C9" w:rsidP="0046142F">
      <w:pPr>
        <w:rPr>
          <w:szCs w:val="32"/>
          <w:lang w:eastAsia="en-US"/>
        </w:rPr>
      </w:pPr>
      <w:r>
        <w:rPr>
          <w:szCs w:val="32"/>
          <w:lang w:eastAsia="en-US"/>
        </w:rPr>
        <w:t>À ce moment</w:t>
      </w:r>
      <w:r w:rsidR="0046142F">
        <w:rPr>
          <w:szCs w:val="32"/>
          <w:lang w:eastAsia="en-US"/>
        </w:rPr>
        <w:t xml:space="preserve">, </w:t>
      </w:r>
      <w:r>
        <w:rPr>
          <w:szCs w:val="32"/>
          <w:lang w:eastAsia="en-US"/>
        </w:rPr>
        <w:t>et pour la dernière fois</w:t>
      </w:r>
      <w:r w:rsidR="0046142F">
        <w:rPr>
          <w:szCs w:val="32"/>
          <w:lang w:eastAsia="en-US"/>
        </w:rPr>
        <w:t xml:space="preserve">, </w:t>
      </w:r>
      <w:r>
        <w:rPr>
          <w:szCs w:val="32"/>
          <w:lang w:eastAsia="en-US"/>
        </w:rPr>
        <w:t>à travers la croisée du salon</w:t>
      </w:r>
      <w:r w:rsidR="0046142F">
        <w:rPr>
          <w:szCs w:val="32"/>
          <w:lang w:eastAsia="en-US"/>
        </w:rPr>
        <w:t xml:space="preserve">, </w:t>
      </w:r>
      <w:r>
        <w:rPr>
          <w:szCs w:val="32"/>
          <w:lang w:eastAsia="en-US"/>
        </w:rPr>
        <w:t>son regard se porta vers l</w:t>
      </w:r>
      <w:r w:rsidR="0046142F">
        <w:rPr>
          <w:szCs w:val="32"/>
          <w:lang w:eastAsia="en-US"/>
        </w:rPr>
        <w:t>’</w:t>
      </w:r>
      <w:r>
        <w:rPr>
          <w:szCs w:val="32"/>
          <w:lang w:eastAsia="en-US"/>
        </w:rPr>
        <w:t xml:space="preserve">hôtel </w:t>
      </w:r>
      <w:proofErr w:type="spellStart"/>
      <w:r>
        <w:rPr>
          <w:szCs w:val="32"/>
          <w:lang w:eastAsia="en-US"/>
        </w:rPr>
        <w:t>Lointier</w:t>
      </w:r>
      <w:proofErr w:type="spellEnd"/>
      <w:r w:rsidR="0046142F">
        <w:rPr>
          <w:szCs w:val="32"/>
          <w:lang w:eastAsia="en-US"/>
        </w:rPr>
        <w:t>.</w:t>
      </w:r>
    </w:p>
    <w:p w14:paraId="01F43626" w14:textId="77777777" w:rsidR="0046142F" w:rsidRDefault="003148C9" w:rsidP="0046142F">
      <w:pPr>
        <w:rPr>
          <w:szCs w:val="32"/>
          <w:lang w:eastAsia="en-US"/>
        </w:rPr>
      </w:pPr>
      <w:r>
        <w:rPr>
          <w:szCs w:val="32"/>
          <w:lang w:eastAsia="en-US"/>
        </w:rPr>
        <w:t>Clémence était à sa fenêtre</w:t>
      </w:r>
      <w:r w:rsidR="0046142F">
        <w:rPr>
          <w:szCs w:val="32"/>
          <w:lang w:eastAsia="en-US"/>
        </w:rPr>
        <w:t>.</w:t>
      </w:r>
    </w:p>
    <w:p w14:paraId="4C0A1FB1" w14:textId="686CD132" w:rsidR="0046142F" w:rsidRDefault="003148C9" w:rsidP="0046142F">
      <w:pPr>
        <w:rPr>
          <w:szCs w:val="32"/>
          <w:lang w:eastAsia="en-US"/>
        </w:rPr>
      </w:pPr>
      <w:r>
        <w:rPr>
          <w:szCs w:val="32"/>
          <w:lang w:eastAsia="en-US"/>
        </w:rPr>
        <w:t>Le mouchoir blanc qu</w:t>
      </w:r>
      <w:r w:rsidR="0046142F">
        <w:rPr>
          <w:szCs w:val="32"/>
          <w:lang w:eastAsia="en-US"/>
        </w:rPr>
        <w:t>’</w:t>
      </w:r>
      <w:r>
        <w:rPr>
          <w:szCs w:val="32"/>
          <w:lang w:eastAsia="en-US"/>
        </w:rPr>
        <w:t>elle tenait à la main s</w:t>
      </w:r>
      <w:r w:rsidR="0046142F">
        <w:rPr>
          <w:szCs w:val="32"/>
          <w:lang w:eastAsia="en-US"/>
        </w:rPr>
        <w:t>’</w:t>
      </w:r>
      <w:r>
        <w:rPr>
          <w:szCs w:val="32"/>
          <w:lang w:eastAsia="en-US"/>
        </w:rPr>
        <w:t>agita</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Gabriel emportait de l</w:t>
      </w:r>
      <w:r w:rsidR="0046142F">
        <w:rPr>
          <w:szCs w:val="32"/>
          <w:lang w:eastAsia="en-US"/>
        </w:rPr>
        <w:t>’</w:t>
      </w:r>
      <w:r>
        <w:rPr>
          <w:szCs w:val="32"/>
          <w:lang w:eastAsia="en-US"/>
        </w:rPr>
        <w:t>espoir</w:t>
      </w:r>
      <w:r w:rsidR="0046142F">
        <w:rPr>
          <w:szCs w:val="32"/>
          <w:lang w:eastAsia="en-US"/>
        </w:rPr>
        <w:t>.</w:t>
      </w:r>
    </w:p>
    <w:p w14:paraId="1CAC6251" w14:textId="77777777" w:rsidR="0046142F" w:rsidRDefault="003148C9" w:rsidP="0046142F">
      <w:pPr>
        <w:rPr>
          <w:szCs w:val="32"/>
          <w:lang w:eastAsia="en-US"/>
        </w:rPr>
      </w:pPr>
      <w:r>
        <w:rPr>
          <w:szCs w:val="32"/>
          <w:lang w:eastAsia="en-US"/>
        </w:rPr>
        <w:lastRenderedPageBreak/>
        <w:t>Ce fut Lucienne qui resta la dernière dans la maison de Marans</w:t>
      </w:r>
      <w:r w:rsidR="0046142F">
        <w:rPr>
          <w:szCs w:val="32"/>
          <w:lang w:eastAsia="en-US"/>
        </w:rPr>
        <w:t>.</w:t>
      </w:r>
    </w:p>
    <w:p w14:paraId="0910BB11" w14:textId="77777777" w:rsidR="0046142F" w:rsidRDefault="003148C9" w:rsidP="0046142F">
      <w:pPr>
        <w:rPr>
          <w:szCs w:val="32"/>
          <w:lang w:eastAsia="en-US"/>
        </w:rPr>
      </w:pPr>
      <w:r>
        <w:rPr>
          <w:szCs w:val="32"/>
          <w:lang w:eastAsia="en-US"/>
        </w:rPr>
        <w:t>Quand sa mère et Gabriel furent dehors</w:t>
      </w:r>
      <w:r w:rsidR="0046142F">
        <w:rPr>
          <w:szCs w:val="32"/>
          <w:lang w:eastAsia="en-US"/>
        </w:rPr>
        <w:t xml:space="preserve">, </w:t>
      </w:r>
      <w:r>
        <w:rPr>
          <w:szCs w:val="32"/>
          <w:lang w:eastAsia="en-US"/>
        </w:rPr>
        <w:t>elle tira de son sein une lettre qu</w:t>
      </w:r>
      <w:r w:rsidR="0046142F">
        <w:rPr>
          <w:szCs w:val="32"/>
          <w:lang w:eastAsia="en-US"/>
        </w:rPr>
        <w:t>’</w:t>
      </w:r>
      <w:r>
        <w:rPr>
          <w:szCs w:val="32"/>
          <w:lang w:eastAsia="en-US"/>
        </w:rPr>
        <w:t>elle déposa sur la table du salon</w:t>
      </w:r>
      <w:r w:rsidR="0046142F">
        <w:rPr>
          <w:szCs w:val="32"/>
          <w:lang w:eastAsia="en-US"/>
        </w:rPr>
        <w:t>.</w:t>
      </w:r>
    </w:p>
    <w:p w14:paraId="318BDF36" w14:textId="77777777" w:rsidR="0046142F" w:rsidRDefault="0046142F" w:rsidP="0046142F">
      <w:pPr>
        <w:numPr>
          <w:ins w:id="146" w:author=" Alain" w:date="2010-01-19T10:16:00Z"/>
        </w:numPr>
        <w:rPr>
          <w:szCs w:val="32"/>
          <w:lang w:eastAsia="en-US"/>
        </w:rPr>
      </w:pPr>
      <w:r>
        <w:rPr>
          <w:lang w:eastAsia="en-US"/>
        </w:rPr>
        <w:t>— </w:t>
      </w:r>
      <w:r w:rsidR="003148C9">
        <w:rPr>
          <w:szCs w:val="32"/>
          <w:lang w:eastAsia="en-US"/>
        </w:rPr>
        <w:t>Je suis bien sûre qu</w:t>
      </w:r>
      <w:r>
        <w:rPr>
          <w:szCs w:val="32"/>
          <w:lang w:eastAsia="en-US"/>
        </w:rPr>
        <w:t>’</w:t>
      </w:r>
      <w:r w:rsidR="003148C9">
        <w:rPr>
          <w:szCs w:val="32"/>
          <w:lang w:eastAsia="en-US"/>
        </w:rPr>
        <w:t>il viendra</w:t>
      </w:r>
      <w:r>
        <w:rPr>
          <w:szCs w:val="32"/>
          <w:lang w:eastAsia="en-US"/>
        </w:rPr>
        <w:t xml:space="preserve"> !… </w:t>
      </w:r>
      <w:r w:rsidR="003148C9">
        <w:rPr>
          <w:szCs w:val="32"/>
          <w:lang w:eastAsia="en-US"/>
        </w:rPr>
        <w:t>murmura-t-elle</w:t>
      </w:r>
      <w:r>
        <w:rPr>
          <w:szCs w:val="32"/>
          <w:lang w:eastAsia="en-US"/>
        </w:rPr>
        <w:t>.</w:t>
      </w:r>
    </w:p>
    <w:p w14:paraId="159F4497" w14:textId="77777777" w:rsidR="0046142F" w:rsidRDefault="003148C9" w:rsidP="0046142F">
      <w:pPr>
        <w:numPr>
          <w:ins w:id="147" w:author=" Alain" w:date="2010-01-19T10:16:00Z"/>
        </w:numPr>
        <w:rPr>
          <w:szCs w:val="32"/>
          <w:lang w:eastAsia="en-US"/>
        </w:rPr>
      </w:pPr>
      <w:r>
        <w:rPr>
          <w:szCs w:val="32"/>
          <w:lang w:eastAsia="en-US"/>
        </w:rPr>
        <w:t>Sur l</w:t>
      </w:r>
      <w:r w:rsidR="0046142F">
        <w:rPr>
          <w:szCs w:val="32"/>
          <w:lang w:eastAsia="en-US"/>
        </w:rPr>
        <w:t>’</w:t>
      </w:r>
      <w:r>
        <w:rPr>
          <w:szCs w:val="32"/>
          <w:lang w:eastAsia="en-US"/>
        </w:rPr>
        <w:t>adresse de la lettre</w:t>
      </w:r>
      <w:r w:rsidR="0046142F">
        <w:rPr>
          <w:szCs w:val="32"/>
          <w:lang w:eastAsia="en-US"/>
        </w:rPr>
        <w:t xml:space="preserve">, </w:t>
      </w:r>
      <w:r>
        <w:rPr>
          <w:szCs w:val="32"/>
          <w:lang w:eastAsia="en-US"/>
        </w:rPr>
        <w:t>il y avait</w:t>
      </w:r>
      <w:r w:rsidR="0046142F">
        <w:rPr>
          <w:szCs w:val="32"/>
          <w:lang w:eastAsia="en-US"/>
        </w:rPr>
        <w:t> :</w:t>
      </w:r>
    </w:p>
    <w:p w14:paraId="0802C318" w14:textId="5DFEDE33" w:rsidR="0046142F" w:rsidRDefault="0046142F" w:rsidP="0046142F">
      <w:pPr>
        <w:rPr>
          <w:lang w:eastAsia="en-US"/>
        </w:rPr>
      </w:pPr>
      <w:r>
        <w:rPr>
          <w:szCs w:val="32"/>
          <w:lang w:eastAsia="en-US"/>
        </w:rPr>
        <w:t>« </w:t>
      </w:r>
      <w:r w:rsidR="003148C9">
        <w:rPr>
          <w:szCs w:val="32"/>
          <w:lang w:eastAsia="en-US"/>
        </w:rPr>
        <w:t>Au capitaine Mazurke</w:t>
      </w:r>
      <w:r>
        <w:rPr>
          <w:szCs w:val="32"/>
          <w:lang w:eastAsia="en-US"/>
        </w:rPr>
        <w:t>. »</w:t>
      </w:r>
    </w:p>
    <w:p w14:paraId="00095DAB" w14:textId="77777777" w:rsidR="0046142F" w:rsidRDefault="0046142F" w:rsidP="0046142F">
      <w:pPr>
        <w:rPr>
          <w:szCs w:val="32"/>
          <w:lang w:eastAsia="en-US"/>
        </w:rPr>
      </w:pPr>
      <w:r>
        <w:rPr>
          <w:lang w:eastAsia="en-US"/>
        </w:rPr>
        <w:t>— </w:t>
      </w:r>
      <w:r w:rsidR="003148C9">
        <w:rPr>
          <w:szCs w:val="32"/>
          <w:lang w:eastAsia="en-US"/>
        </w:rPr>
        <w:t>Lucienne</w:t>
      </w:r>
      <w:r>
        <w:rPr>
          <w:szCs w:val="32"/>
          <w:lang w:eastAsia="en-US"/>
        </w:rPr>
        <w:t xml:space="preserve"> ! </w:t>
      </w:r>
      <w:r w:rsidR="003148C9">
        <w:rPr>
          <w:szCs w:val="32"/>
          <w:lang w:eastAsia="en-US"/>
        </w:rPr>
        <w:t>appela madame de Marans</w:t>
      </w:r>
      <w:r>
        <w:rPr>
          <w:szCs w:val="32"/>
          <w:lang w:eastAsia="en-US"/>
        </w:rPr>
        <w:t>.</w:t>
      </w:r>
    </w:p>
    <w:p w14:paraId="7BCC921B" w14:textId="77777777" w:rsidR="0046142F" w:rsidRDefault="003148C9" w:rsidP="0046142F">
      <w:pPr>
        <w:rPr>
          <w:szCs w:val="32"/>
          <w:lang w:eastAsia="en-US"/>
        </w:rPr>
      </w:pPr>
      <w:r>
        <w:rPr>
          <w:szCs w:val="32"/>
          <w:lang w:eastAsia="en-US"/>
        </w:rPr>
        <w:t>Lucienne s</w:t>
      </w:r>
      <w:r w:rsidR="0046142F">
        <w:rPr>
          <w:szCs w:val="32"/>
          <w:lang w:eastAsia="en-US"/>
        </w:rPr>
        <w:t>’</w:t>
      </w:r>
      <w:r>
        <w:rPr>
          <w:szCs w:val="32"/>
          <w:lang w:eastAsia="en-US"/>
        </w:rPr>
        <w:t>enfuit</w:t>
      </w:r>
      <w:r w:rsidR="0046142F">
        <w:rPr>
          <w:szCs w:val="32"/>
          <w:lang w:eastAsia="en-US"/>
        </w:rPr>
        <w:t xml:space="preserve">, </w:t>
      </w:r>
      <w:r>
        <w:rPr>
          <w:szCs w:val="32"/>
          <w:lang w:eastAsia="en-US"/>
        </w:rPr>
        <w:t>émue et confuse</w:t>
      </w:r>
      <w:r w:rsidR="0046142F">
        <w:rPr>
          <w:szCs w:val="32"/>
          <w:lang w:eastAsia="en-US"/>
        </w:rPr>
        <w:t>.</w:t>
      </w:r>
    </w:p>
    <w:p w14:paraId="21A69855" w14:textId="77777777" w:rsidR="0046142F" w:rsidRDefault="003148C9" w:rsidP="0046142F">
      <w:pPr>
        <w:rPr>
          <w:szCs w:val="32"/>
          <w:lang w:eastAsia="en-US"/>
        </w:rPr>
      </w:pPr>
      <w:r>
        <w:rPr>
          <w:szCs w:val="32"/>
          <w:lang w:eastAsia="en-US"/>
        </w:rPr>
        <w:t>La chaise de poste partit au galop</w:t>
      </w:r>
      <w:r w:rsidR="0046142F">
        <w:rPr>
          <w:szCs w:val="32"/>
          <w:lang w:eastAsia="en-US"/>
        </w:rPr>
        <w:t>.</w:t>
      </w:r>
    </w:p>
    <w:p w14:paraId="7769611A" w14:textId="786FB937" w:rsidR="003148C9" w:rsidRDefault="003148C9" w:rsidP="0046142F">
      <w:pPr>
        <w:pStyle w:val="Titre2"/>
        <w:rPr>
          <w:lang w:eastAsia="en-US"/>
        </w:rPr>
      </w:pPr>
      <w:bookmarkStart w:id="148" w:name="_Toc233868107"/>
      <w:bookmarkStart w:id="149" w:name="_Toc202196801"/>
      <w:r>
        <w:rPr>
          <w:lang w:eastAsia="en-US"/>
        </w:rPr>
        <w:lastRenderedPageBreak/>
        <w:t>L</w:t>
      </w:r>
      <w:r w:rsidR="0046142F">
        <w:rPr>
          <w:lang w:eastAsia="en-US"/>
        </w:rPr>
        <w:t>’</w:t>
      </w:r>
      <w:r>
        <w:rPr>
          <w:lang w:eastAsia="en-US"/>
        </w:rPr>
        <w:t xml:space="preserve">EXÉCUTION DE </w:t>
      </w:r>
      <w:r w:rsidR="0046142F">
        <w:rPr>
          <w:lang w:eastAsia="en-US"/>
        </w:rPr>
        <w:t>M. </w:t>
      </w:r>
      <w:r>
        <w:rPr>
          <w:lang w:eastAsia="en-US"/>
        </w:rPr>
        <w:t>BAPTISTE</w:t>
      </w:r>
      <w:bookmarkEnd w:id="148"/>
      <w:bookmarkEnd w:id="149"/>
      <w:r>
        <w:rPr>
          <w:lang w:eastAsia="en-US"/>
        </w:rPr>
        <w:br/>
      </w:r>
    </w:p>
    <w:p w14:paraId="34069373" w14:textId="77777777" w:rsidR="0046142F" w:rsidRDefault="003148C9" w:rsidP="0046142F">
      <w:pPr>
        <w:rPr>
          <w:szCs w:val="32"/>
          <w:lang w:eastAsia="en-US"/>
        </w:rPr>
      </w:pPr>
      <w:r>
        <w:rPr>
          <w:szCs w:val="32"/>
          <w:lang w:eastAsia="en-US"/>
        </w:rPr>
        <w:t>Revenons à Mazurke qui voulait cette nuit-là même retrouver le fameux trésor</w:t>
      </w:r>
      <w:r w:rsidR="0046142F">
        <w:rPr>
          <w:szCs w:val="32"/>
          <w:lang w:eastAsia="en-US"/>
        </w:rPr>
        <w:t>.</w:t>
      </w:r>
    </w:p>
    <w:p w14:paraId="497F51FF" w14:textId="77777777" w:rsidR="0046142F" w:rsidRDefault="003148C9" w:rsidP="0046142F">
      <w:pPr>
        <w:rPr>
          <w:szCs w:val="32"/>
          <w:lang w:eastAsia="en-US"/>
        </w:rPr>
      </w:pPr>
      <w:r>
        <w:rPr>
          <w:szCs w:val="32"/>
          <w:lang w:eastAsia="en-US"/>
        </w:rPr>
        <w:t>Mazurke donna son adresse</w:t>
      </w:r>
      <w:r w:rsidR="0046142F">
        <w:rPr>
          <w:szCs w:val="32"/>
          <w:lang w:eastAsia="en-US"/>
        </w:rPr>
        <w:t xml:space="preserve">, </w:t>
      </w:r>
      <w:r>
        <w:rPr>
          <w:szCs w:val="32"/>
          <w:lang w:eastAsia="en-US"/>
        </w:rPr>
        <w:t>place Vendôme</w:t>
      </w:r>
      <w:r w:rsidR="0046142F">
        <w:rPr>
          <w:szCs w:val="32"/>
          <w:lang w:eastAsia="en-US"/>
        </w:rPr>
        <w:t xml:space="preserve">, </w:t>
      </w:r>
      <w:r>
        <w:rPr>
          <w:szCs w:val="32"/>
          <w:lang w:eastAsia="en-US"/>
        </w:rPr>
        <w:t>au cocher de la voiture qui l</w:t>
      </w:r>
      <w:r w:rsidR="0046142F">
        <w:rPr>
          <w:szCs w:val="32"/>
          <w:lang w:eastAsia="en-US"/>
        </w:rPr>
        <w:t>’</w:t>
      </w:r>
      <w:r>
        <w:rPr>
          <w:szCs w:val="32"/>
          <w:lang w:eastAsia="en-US"/>
        </w:rPr>
        <w:t xml:space="preserve">avait conduit rue du Regard avec Clémence </w:t>
      </w:r>
      <w:proofErr w:type="spellStart"/>
      <w:r>
        <w:rPr>
          <w:szCs w:val="32"/>
          <w:lang w:eastAsia="en-US"/>
        </w:rPr>
        <w:t>Lointier</w:t>
      </w:r>
      <w:proofErr w:type="spellEnd"/>
      <w:r w:rsidR="0046142F">
        <w:rPr>
          <w:szCs w:val="32"/>
          <w:lang w:eastAsia="en-US"/>
        </w:rPr>
        <w:t>.</w:t>
      </w:r>
    </w:p>
    <w:p w14:paraId="35ACAD86" w14:textId="77777777" w:rsidR="0046142F" w:rsidRDefault="003148C9" w:rsidP="0046142F">
      <w:pPr>
        <w:rPr>
          <w:szCs w:val="32"/>
          <w:lang w:eastAsia="en-US"/>
        </w:rPr>
      </w:pPr>
      <w:r>
        <w:rPr>
          <w:szCs w:val="32"/>
          <w:lang w:eastAsia="en-US"/>
        </w:rPr>
        <w:t>Dans son salon de l</w:t>
      </w:r>
      <w:r w:rsidR="0046142F">
        <w:rPr>
          <w:szCs w:val="32"/>
          <w:lang w:eastAsia="en-US"/>
        </w:rPr>
        <w:t>’</w:t>
      </w:r>
      <w:r>
        <w:rPr>
          <w:szCs w:val="32"/>
          <w:lang w:eastAsia="en-US"/>
        </w:rPr>
        <w:t>hôtel Bristol</w:t>
      </w:r>
      <w:r w:rsidR="0046142F">
        <w:rPr>
          <w:szCs w:val="32"/>
          <w:lang w:eastAsia="en-US"/>
        </w:rPr>
        <w:t xml:space="preserve">, </w:t>
      </w:r>
      <w:r>
        <w:rPr>
          <w:szCs w:val="32"/>
          <w:lang w:eastAsia="en-US"/>
        </w:rPr>
        <w:t xml:space="preserve">il trouva </w:t>
      </w:r>
      <w:proofErr w:type="spellStart"/>
      <w:r>
        <w:rPr>
          <w:szCs w:val="32"/>
          <w:lang w:eastAsia="en-US"/>
        </w:rPr>
        <w:t>Yaume</w:t>
      </w:r>
      <w:proofErr w:type="spellEnd"/>
      <w:r>
        <w:rPr>
          <w:szCs w:val="32"/>
          <w:lang w:eastAsia="en-US"/>
        </w:rPr>
        <w:t xml:space="preserve"> couché à plat ventre sur le tapis</w:t>
      </w:r>
      <w:r w:rsidR="0046142F">
        <w:rPr>
          <w:szCs w:val="32"/>
          <w:lang w:eastAsia="en-US"/>
        </w:rPr>
        <w:t>.</w:t>
      </w:r>
    </w:p>
    <w:p w14:paraId="0D9E00A5"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ne se dérangea pas</w:t>
      </w:r>
      <w:r w:rsidR="0046142F">
        <w:rPr>
          <w:szCs w:val="32"/>
          <w:lang w:eastAsia="en-US"/>
        </w:rPr>
        <w:t>.</w:t>
      </w:r>
    </w:p>
    <w:p w14:paraId="5F36196B" w14:textId="3A633BD8" w:rsidR="0046142F" w:rsidRDefault="0046142F" w:rsidP="0046142F">
      <w:pPr>
        <w:rPr>
          <w:szCs w:val="32"/>
          <w:lang w:eastAsia="en-US"/>
        </w:rPr>
      </w:pPr>
      <w:r>
        <w:rPr>
          <w:lang w:eastAsia="en-US"/>
        </w:rPr>
        <w:t>— </w:t>
      </w:r>
      <w:r w:rsidR="003148C9">
        <w:rPr>
          <w:szCs w:val="32"/>
          <w:lang w:eastAsia="en-US"/>
        </w:rPr>
        <w:t>Respect de vous</w:t>
      </w:r>
      <w:r>
        <w:rPr>
          <w:szCs w:val="32"/>
          <w:lang w:eastAsia="en-US"/>
        </w:rPr>
        <w:t xml:space="preserve">, </w:t>
      </w:r>
      <w:r w:rsidR="003148C9">
        <w:rPr>
          <w:szCs w:val="32"/>
          <w:lang w:eastAsia="en-US"/>
        </w:rPr>
        <w:t>monsieur Philippe</w:t>
      </w:r>
      <w:r>
        <w:rPr>
          <w:szCs w:val="32"/>
          <w:lang w:eastAsia="en-US"/>
        </w:rPr>
        <w:t xml:space="preserve">, </w:t>
      </w:r>
      <w:r w:rsidR="003148C9">
        <w:rPr>
          <w:szCs w:val="32"/>
          <w:lang w:eastAsia="en-US"/>
        </w:rPr>
        <w:t>un petit peu mal au ventre</w:t>
      </w:r>
      <w:r>
        <w:rPr>
          <w:szCs w:val="32"/>
          <w:lang w:eastAsia="en-US"/>
        </w:rPr>
        <w:t xml:space="preserve">, </w:t>
      </w:r>
      <w:r w:rsidR="003148C9">
        <w:rPr>
          <w:szCs w:val="32"/>
          <w:lang w:eastAsia="en-US"/>
        </w:rPr>
        <w:t>dit-il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rapport à de la bière que j</w:t>
      </w:r>
      <w:r>
        <w:rPr>
          <w:szCs w:val="32"/>
          <w:lang w:eastAsia="en-US"/>
        </w:rPr>
        <w:t>’</w:t>
      </w:r>
      <w:r w:rsidR="003148C9">
        <w:rPr>
          <w:szCs w:val="32"/>
          <w:lang w:eastAsia="en-US"/>
        </w:rPr>
        <w:t>ai bue</w:t>
      </w:r>
      <w:r>
        <w:rPr>
          <w:szCs w:val="32"/>
          <w:lang w:eastAsia="en-US"/>
        </w:rPr>
        <w:t xml:space="preserve">, </w:t>
      </w:r>
      <w:r w:rsidR="003148C9">
        <w:rPr>
          <w:szCs w:val="32"/>
          <w:lang w:eastAsia="en-US"/>
        </w:rPr>
        <w:t xml:space="preserve">en </w:t>
      </w:r>
      <w:proofErr w:type="spellStart"/>
      <w:r w:rsidR="003148C9">
        <w:rPr>
          <w:szCs w:val="32"/>
          <w:lang w:eastAsia="en-US"/>
        </w:rPr>
        <w:t>schoppe</w:t>
      </w:r>
      <w:proofErr w:type="spellEnd"/>
      <w:r>
        <w:rPr>
          <w:szCs w:val="32"/>
          <w:lang w:eastAsia="en-US"/>
        </w:rPr>
        <w:t xml:space="preserve">, </w:t>
      </w:r>
      <w:r w:rsidR="003148C9">
        <w:rPr>
          <w:szCs w:val="32"/>
          <w:lang w:eastAsia="en-US"/>
        </w:rPr>
        <w:t>qu</w:t>
      </w:r>
      <w:r>
        <w:rPr>
          <w:szCs w:val="32"/>
          <w:lang w:eastAsia="en-US"/>
        </w:rPr>
        <w:t>’</w:t>
      </w:r>
      <w:r w:rsidR="003148C9">
        <w:rPr>
          <w:szCs w:val="32"/>
          <w:lang w:eastAsia="en-US"/>
        </w:rPr>
        <w:t>est mauvaise pour le choléra</w:t>
      </w:r>
      <w:r>
        <w:rPr>
          <w:szCs w:val="32"/>
          <w:lang w:eastAsia="en-US"/>
        </w:rPr>
        <w:t>.</w:t>
      </w:r>
    </w:p>
    <w:p w14:paraId="18CA4B1E" w14:textId="507C514D" w:rsidR="0046142F" w:rsidRDefault="0046142F" w:rsidP="0046142F">
      <w:pPr>
        <w:rPr>
          <w:szCs w:val="32"/>
          <w:lang w:eastAsia="en-US"/>
        </w:rPr>
      </w:pPr>
      <w:r>
        <w:rPr>
          <w:lang w:eastAsia="en-US"/>
        </w:rPr>
        <w:t>— </w:t>
      </w:r>
      <w:r w:rsidR="003148C9">
        <w:rPr>
          <w:szCs w:val="32"/>
          <w:lang w:eastAsia="en-US"/>
        </w:rPr>
        <w:t>Je vais te guérir</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répliqua Mazurke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en avant</w:t>
      </w:r>
      <w:r>
        <w:rPr>
          <w:szCs w:val="32"/>
          <w:lang w:eastAsia="en-US"/>
        </w:rPr>
        <w:t> !</w:t>
      </w:r>
    </w:p>
    <w:p w14:paraId="424AE970"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se mit sur ses pieds avec la vivacité mesurée d</w:t>
      </w:r>
      <w:r w:rsidR="0046142F">
        <w:rPr>
          <w:szCs w:val="32"/>
          <w:lang w:eastAsia="en-US"/>
        </w:rPr>
        <w:t>’</w:t>
      </w:r>
      <w:r>
        <w:rPr>
          <w:szCs w:val="32"/>
          <w:lang w:eastAsia="en-US"/>
        </w:rPr>
        <w:t>un soldat à l</w:t>
      </w:r>
      <w:r w:rsidR="0046142F">
        <w:rPr>
          <w:szCs w:val="32"/>
          <w:lang w:eastAsia="en-US"/>
        </w:rPr>
        <w:t>’</w:t>
      </w:r>
      <w:r>
        <w:rPr>
          <w:szCs w:val="32"/>
          <w:lang w:eastAsia="en-US"/>
        </w:rPr>
        <w:t>exercice</w:t>
      </w:r>
      <w:r w:rsidR="0046142F">
        <w:rPr>
          <w:szCs w:val="32"/>
          <w:lang w:eastAsia="en-US"/>
        </w:rPr>
        <w:t>.</w:t>
      </w:r>
    </w:p>
    <w:p w14:paraId="0A23561C" w14:textId="77777777" w:rsidR="0046142F" w:rsidRDefault="0046142F" w:rsidP="0046142F">
      <w:pPr>
        <w:rPr>
          <w:szCs w:val="32"/>
          <w:lang w:eastAsia="en-US"/>
        </w:rPr>
      </w:pPr>
      <w:r>
        <w:rPr>
          <w:lang w:eastAsia="en-US"/>
        </w:rPr>
        <w:t>— </w:t>
      </w:r>
      <w:r w:rsidR="003148C9">
        <w:rPr>
          <w:szCs w:val="32"/>
          <w:lang w:eastAsia="en-US"/>
        </w:rPr>
        <w:t>Ça se peut bien</w:t>
      </w:r>
      <w:r>
        <w:rPr>
          <w:szCs w:val="32"/>
          <w:lang w:eastAsia="en-US"/>
        </w:rPr>
        <w:t xml:space="preserve">, </w:t>
      </w:r>
      <w:r w:rsidR="003148C9">
        <w:rPr>
          <w:szCs w:val="32"/>
          <w:lang w:eastAsia="en-US"/>
        </w:rPr>
        <w:t>fit-il</w:t>
      </w:r>
      <w:r>
        <w:rPr>
          <w:szCs w:val="32"/>
          <w:lang w:eastAsia="en-US"/>
        </w:rPr>
        <w:t xml:space="preserve"> ; </w:t>
      </w:r>
      <w:r w:rsidR="003148C9">
        <w:rPr>
          <w:szCs w:val="32"/>
          <w:lang w:eastAsia="en-US"/>
        </w:rPr>
        <w:t>quoique je l</w:t>
      </w:r>
      <w:r>
        <w:rPr>
          <w:szCs w:val="32"/>
          <w:lang w:eastAsia="en-US"/>
        </w:rPr>
        <w:t>’</w:t>
      </w:r>
      <w:r w:rsidR="003148C9">
        <w:rPr>
          <w:szCs w:val="32"/>
          <w:lang w:eastAsia="en-US"/>
        </w:rPr>
        <w:t>aie assez ficelée</w:t>
      </w:r>
      <w:r>
        <w:rPr>
          <w:szCs w:val="32"/>
          <w:lang w:eastAsia="en-US"/>
        </w:rPr>
        <w:t xml:space="preserve">, </w:t>
      </w:r>
      <w:r w:rsidR="003148C9">
        <w:rPr>
          <w:szCs w:val="32"/>
          <w:lang w:eastAsia="en-US"/>
        </w:rPr>
        <w:t>la colique</w:t>
      </w:r>
      <w:r>
        <w:rPr>
          <w:szCs w:val="32"/>
          <w:lang w:eastAsia="en-US"/>
        </w:rPr>
        <w:t>.</w:t>
      </w:r>
    </w:p>
    <w:p w14:paraId="29D97997" w14:textId="3B4BF22D" w:rsidR="0046142F" w:rsidRDefault="0046142F" w:rsidP="0046142F">
      <w:pPr>
        <w:rPr>
          <w:szCs w:val="32"/>
          <w:lang w:eastAsia="en-US"/>
        </w:rPr>
      </w:pPr>
      <w:r>
        <w:rPr>
          <w:lang w:eastAsia="en-US"/>
        </w:rPr>
        <w:t>— </w:t>
      </w:r>
      <w:r w:rsidR="003148C9">
        <w:rPr>
          <w:szCs w:val="32"/>
          <w:lang w:eastAsia="en-US"/>
        </w:rPr>
        <w:t>Sais-tu l</w:t>
      </w:r>
      <w:r>
        <w:rPr>
          <w:szCs w:val="32"/>
          <w:lang w:eastAsia="en-US"/>
        </w:rPr>
        <w:t>’</w:t>
      </w:r>
      <w:r w:rsidR="003148C9">
        <w:rPr>
          <w:szCs w:val="32"/>
          <w:lang w:eastAsia="en-US"/>
        </w:rPr>
        <w:t xml:space="preserve">adresse de </w:t>
      </w:r>
      <w:r>
        <w:rPr>
          <w:szCs w:val="32"/>
          <w:lang w:eastAsia="en-US"/>
        </w:rPr>
        <w:t>M. </w:t>
      </w:r>
      <w:r w:rsidR="003148C9">
        <w:rPr>
          <w:szCs w:val="32"/>
          <w:lang w:eastAsia="en-US"/>
        </w:rPr>
        <w:t>Baptiste</w:t>
      </w:r>
      <w:r>
        <w:rPr>
          <w:szCs w:val="32"/>
          <w:lang w:eastAsia="en-US"/>
        </w:rPr>
        <w:t xml:space="preserve"> ? </w:t>
      </w:r>
      <w:r w:rsidR="003148C9">
        <w:rPr>
          <w:szCs w:val="32"/>
          <w:lang w:eastAsia="en-US"/>
        </w:rPr>
        <w:t>demanda Mazurke</w:t>
      </w:r>
      <w:r>
        <w:rPr>
          <w:szCs w:val="32"/>
          <w:lang w:eastAsia="en-US"/>
        </w:rPr>
        <w:t>.</w:t>
      </w:r>
    </w:p>
    <w:p w14:paraId="67A9E5F8" w14:textId="77777777" w:rsidR="0046142F" w:rsidRDefault="0046142F" w:rsidP="0046142F">
      <w:pPr>
        <w:rPr>
          <w:szCs w:val="32"/>
          <w:lang w:eastAsia="en-US"/>
        </w:rPr>
      </w:pPr>
      <w:r>
        <w:rPr>
          <w:lang w:eastAsia="en-US"/>
        </w:rPr>
        <w:t>— </w:t>
      </w:r>
      <w:r w:rsidR="003148C9">
        <w:rPr>
          <w:szCs w:val="32"/>
          <w:lang w:eastAsia="en-US"/>
        </w:rPr>
        <w:t xml:space="preserve">Le </w:t>
      </w:r>
      <w:proofErr w:type="spellStart"/>
      <w:r w:rsidR="003148C9">
        <w:rPr>
          <w:szCs w:val="32"/>
          <w:lang w:eastAsia="en-US"/>
        </w:rPr>
        <w:t>Louchard</w:t>
      </w:r>
      <w:proofErr w:type="spellEnd"/>
      <w:r>
        <w:rPr>
          <w:szCs w:val="32"/>
          <w:lang w:eastAsia="en-US"/>
        </w:rPr>
        <w:t> ?</w:t>
      </w:r>
    </w:p>
    <w:p w14:paraId="1A56F78E" w14:textId="77777777" w:rsidR="0046142F" w:rsidRDefault="0046142F" w:rsidP="0046142F">
      <w:pPr>
        <w:rPr>
          <w:szCs w:val="32"/>
          <w:lang w:eastAsia="en-US"/>
        </w:rPr>
      </w:pPr>
      <w:r>
        <w:rPr>
          <w:lang w:eastAsia="en-US"/>
        </w:rPr>
        <w:t>— </w:t>
      </w:r>
      <w:r w:rsidR="003148C9">
        <w:rPr>
          <w:szCs w:val="32"/>
          <w:lang w:eastAsia="en-US"/>
        </w:rPr>
        <w:t>Oui</w:t>
      </w:r>
      <w:r>
        <w:rPr>
          <w:szCs w:val="32"/>
          <w:lang w:eastAsia="en-US"/>
        </w:rPr>
        <w:t>.</w:t>
      </w:r>
    </w:p>
    <w:p w14:paraId="2D4695BF" w14:textId="77777777" w:rsidR="0046142F" w:rsidRDefault="0046142F" w:rsidP="0046142F">
      <w:pPr>
        <w:rPr>
          <w:szCs w:val="32"/>
          <w:lang w:eastAsia="en-US"/>
        </w:rPr>
      </w:pPr>
      <w:r>
        <w:rPr>
          <w:lang w:eastAsia="en-US"/>
        </w:rPr>
        <w:t>— </w:t>
      </w:r>
      <w:r w:rsidR="003148C9">
        <w:rPr>
          <w:szCs w:val="32"/>
          <w:lang w:eastAsia="en-US"/>
        </w:rPr>
        <w:t>Qu</w:t>
      </w:r>
      <w:r>
        <w:rPr>
          <w:szCs w:val="32"/>
          <w:lang w:eastAsia="en-US"/>
        </w:rPr>
        <w:t>’</w:t>
      </w:r>
      <w:r w:rsidR="003148C9">
        <w:rPr>
          <w:szCs w:val="32"/>
          <w:lang w:eastAsia="en-US"/>
        </w:rPr>
        <w:t>est censé pour les renseignements</w:t>
      </w:r>
      <w:r>
        <w:rPr>
          <w:szCs w:val="32"/>
          <w:lang w:eastAsia="en-US"/>
        </w:rPr>
        <w:t> ?</w:t>
      </w:r>
    </w:p>
    <w:p w14:paraId="6FF3A981" w14:textId="77777777" w:rsidR="0046142F" w:rsidRDefault="003148C9" w:rsidP="0046142F">
      <w:pPr>
        <w:rPr>
          <w:szCs w:val="32"/>
          <w:lang w:eastAsia="en-US"/>
        </w:rPr>
      </w:pPr>
      <w:r>
        <w:rPr>
          <w:szCs w:val="32"/>
          <w:lang w:eastAsia="en-US"/>
        </w:rPr>
        <w:t>Mazurke frappa du pied</w:t>
      </w:r>
      <w:r w:rsidR="0046142F">
        <w:rPr>
          <w:szCs w:val="32"/>
          <w:lang w:eastAsia="en-US"/>
        </w:rPr>
        <w:t>.</w:t>
      </w:r>
    </w:p>
    <w:p w14:paraId="2272BC15" w14:textId="77777777" w:rsidR="0046142F" w:rsidRDefault="0046142F" w:rsidP="0046142F">
      <w:pPr>
        <w:rPr>
          <w:szCs w:val="32"/>
          <w:lang w:eastAsia="en-US"/>
        </w:rPr>
      </w:pPr>
      <w:r>
        <w:rPr>
          <w:lang w:eastAsia="en-US"/>
        </w:rPr>
        <w:lastRenderedPageBreak/>
        <w:t>— </w:t>
      </w:r>
      <w:r w:rsidR="003148C9">
        <w:rPr>
          <w:szCs w:val="32"/>
          <w:lang w:eastAsia="en-US"/>
        </w:rPr>
        <w:t xml:space="preserve">Ne vous </w:t>
      </w:r>
      <w:proofErr w:type="spellStart"/>
      <w:r w:rsidR="003148C9">
        <w:rPr>
          <w:szCs w:val="32"/>
          <w:lang w:eastAsia="en-US"/>
        </w:rPr>
        <w:t>inconvénientez</w:t>
      </w:r>
      <w:proofErr w:type="spellEnd"/>
      <w:r w:rsidR="003148C9">
        <w:rPr>
          <w:szCs w:val="32"/>
          <w:lang w:eastAsia="en-US"/>
        </w:rPr>
        <w:t xml:space="preserve"> pas</w:t>
      </w:r>
      <w:r>
        <w:rPr>
          <w:szCs w:val="32"/>
          <w:lang w:eastAsia="en-US"/>
        </w:rPr>
        <w:t xml:space="preserve">, </w:t>
      </w:r>
      <w:r w:rsidR="003148C9">
        <w:rPr>
          <w:szCs w:val="32"/>
          <w:lang w:eastAsia="en-US"/>
        </w:rPr>
        <w:t xml:space="preserve">dit </w:t>
      </w:r>
      <w:proofErr w:type="spellStart"/>
      <w:r w:rsidR="003148C9">
        <w:rPr>
          <w:szCs w:val="32"/>
          <w:lang w:eastAsia="en-US"/>
        </w:rPr>
        <w:t>Yaume</w:t>
      </w:r>
      <w:proofErr w:type="spellEnd"/>
      <w:r>
        <w:rPr>
          <w:szCs w:val="32"/>
          <w:lang w:eastAsia="en-US"/>
        </w:rPr>
        <w:t xml:space="preserve"> ; </w:t>
      </w:r>
      <w:r w:rsidR="003148C9">
        <w:rPr>
          <w:szCs w:val="32"/>
          <w:lang w:eastAsia="en-US"/>
        </w:rPr>
        <w:t xml:space="preserve">je </w:t>
      </w:r>
      <w:proofErr w:type="spellStart"/>
      <w:r w:rsidR="003148C9">
        <w:rPr>
          <w:szCs w:val="32"/>
          <w:lang w:eastAsia="en-US"/>
        </w:rPr>
        <w:t>présoupçonne</w:t>
      </w:r>
      <w:proofErr w:type="spellEnd"/>
      <w:r w:rsidR="003148C9">
        <w:rPr>
          <w:szCs w:val="32"/>
          <w:lang w:eastAsia="en-US"/>
        </w:rPr>
        <w:t xml:space="preserve"> qu</w:t>
      </w:r>
      <w:r>
        <w:rPr>
          <w:szCs w:val="32"/>
          <w:lang w:eastAsia="en-US"/>
        </w:rPr>
        <w:t>’</w:t>
      </w:r>
      <w:r w:rsidR="003148C9">
        <w:rPr>
          <w:szCs w:val="32"/>
          <w:lang w:eastAsia="en-US"/>
        </w:rPr>
        <w:t>il doit bien être couché assurément</w:t>
      </w:r>
      <w:r>
        <w:rPr>
          <w:szCs w:val="32"/>
          <w:lang w:eastAsia="en-US"/>
        </w:rPr>
        <w:t>…</w:t>
      </w:r>
    </w:p>
    <w:p w14:paraId="5076FCA2" w14:textId="77777777" w:rsidR="0046142F" w:rsidRDefault="0046142F" w:rsidP="0046142F">
      <w:pPr>
        <w:rPr>
          <w:szCs w:val="32"/>
          <w:lang w:eastAsia="en-US"/>
        </w:rPr>
      </w:pPr>
      <w:r>
        <w:rPr>
          <w:lang w:eastAsia="en-US"/>
        </w:rPr>
        <w:t>— </w:t>
      </w:r>
      <w:r w:rsidR="003148C9">
        <w:rPr>
          <w:szCs w:val="32"/>
          <w:lang w:eastAsia="en-US"/>
        </w:rPr>
        <w:t>Je te demande si tu sais son adresse</w:t>
      </w:r>
      <w:r>
        <w:rPr>
          <w:szCs w:val="32"/>
          <w:lang w:eastAsia="en-US"/>
        </w:rPr>
        <w:t> ?</w:t>
      </w:r>
    </w:p>
    <w:p w14:paraId="04CD491D"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prit un air grave</w:t>
      </w:r>
      <w:r w:rsidR="0046142F">
        <w:rPr>
          <w:szCs w:val="32"/>
          <w:lang w:eastAsia="en-US"/>
        </w:rPr>
        <w:t>.</w:t>
      </w:r>
    </w:p>
    <w:p w14:paraId="42EBF3D5" w14:textId="77777777" w:rsidR="0046142F" w:rsidRDefault="0046142F" w:rsidP="0046142F">
      <w:pPr>
        <w:rPr>
          <w:szCs w:val="32"/>
          <w:lang w:eastAsia="en-US"/>
        </w:rPr>
      </w:pPr>
      <w:r>
        <w:rPr>
          <w:lang w:eastAsia="en-US"/>
        </w:rPr>
        <w:t>— </w:t>
      </w:r>
      <w:r w:rsidR="003148C9">
        <w:rPr>
          <w:szCs w:val="32"/>
          <w:lang w:eastAsia="en-US"/>
        </w:rPr>
        <w:t>Quant à ce qui est de ça</w:t>
      </w:r>
      <w:r>
        <w:rPr>
          <w:szCs w:val="32"/>
          <w:lang w:eastAsia="en-US"/>
        </w:rPr>
        <w:t xml:space="preserve">, </w:t>
      </w:r>
      <w:r w:rsidR="003148C9">
        <w:rPr>
          <w:szCs w:val="32"/>
          <w:lang w:eastAsia="en-US"/>
        </w:rPr>
        <w:t>voilà</w:t>
      </w:r>
      <w:r>
        <w:rPr>
          <w:szCs w:val="32"/>
          <w:lang w:eastAsia="en-US"/>
        </w:rPr>
        <w:t xml:space="preserve">, </w:t>
      </w:r>
      <w:r w:rsidR="003148C9">
        <w:rPr>
          <w:szCs w:val="32"/>
          <w:lang w:eastAsia="en-US"/>
        </w:rPr>
        <w:t>répondit-il</w:t>
      </w:r>
      <w:r>
        <w:rPr>
          <w:szCs w:val="32"/>
          <w:lang w:eastAsia="en-US"/>
        </w:rPr>
        <w:t xml:space="preserve">, </w:t>
      </w:r>
      <w:r w:rsidR="003148C9">
        <w:rPr>
          <w:szCs w:val="32"/>
          <w:lang w:eastAsia="en-US"/>
        </w:rPr>
        <w:t>ambitionnant de savoir quelque chose dont il est pour les renseignements et détails sur n</w:t>
      </w:r>
      <w:r>
        <w:rPr>
          <w:szCs w:val="32"/>
          <w:lang w:eastAsia="en-US"/>
        </w:rPr>
        <w:t>’</w:t>
      </w:r>
      <w:r w:rsidR="003148C9">
        <w:rPr>
          <w:szCs w:val="32"/>
          <w:lang w:eastAsia="en-US"/>
        </w:rPr>
        <w:t>importe quoi</w:t>
      </w:r>
      <w:r>
        <w:rPr>
          <w:szCs w:val="32"/>
          <w:lang w:eastAsia="en-US"/>
        </w:rPr>
        <w:t xml:space="preserve">, </w:t>
      </w:r>
      <w:r w:rsidR="003148C9">
        <w:rPr>
          <w:szCs w:val="32"/>
          <w:lang w:eastAsia="en-US"/>
        </w:rPr>
        <w:t>je lui ai contourné une lettre</w:t>
      </w:r>
      <w:r>
        <w:rPr>
          <w:szCs w:val="32"/>
          <w:lang w:eastAsia="en-US"/>
        </w:rPr>
        <w:t>…</w:t>
      </w:r>
    </w:p>
    <w:p w14:paraId="2890656B" w14:textId="77777777" w:rsidR="0046142F" w:rsidRDefault="0046142F" w:rsidP="0046142F">
      <w:pPr>
        <w:rPr>
          <w:szCs w:val="32"/>
          <w:lang w:eastAsia="en-US"/>
        </w:rPr>
      </w:pPr>
      <w:r>
        <w:rPr>
          <w:lang w:eastAsia="en-US"/>
        </w:rPr>
        <w:t>— </w:t>
      </w:r>
      <w:r w:rsidR="003148C9">
        <w:rPr>
          <w:szCs w:val="32"/>
          <w:lang w:eastAsia="en-US"/>
        </w:rPr>
        <w:t>Alors</w:t>
      </w:r>
      <w:r>
        <w:rPr>
          <w:szCs w:val="32"/>
          <w:lang w:eastAsia="en-US"/>
        </w:rPr>
        <w:t xml:space="preserve">, </w:t>
      </w:r>
      <w:r w:rsidR="003148C9">
        <w:rPr>
          <w:szCs w:val="32"/>
          <w:lang w:eastAsia="en-US"/>
        </w:rPr>
        <w:t>mène-moi chez lui</w:t>
      </w:r>
      <w:r>
        <w:rPr>
          <w:szCs w:val="32"/>
          <w:lang w:eastAsia="en-US"/>
        </w:rPr>
        <w:t xml:space="preserve">, </w:t>
      </w:r>
      <w:r w:rsidR="003148C9">
        <w:rPr>
          <w:szCs w:val="32"/>
          <w:lang w:eastAsia="en-US"/>
        </w:rPr>
        <w:t>interrompit Mazurke</w:t>
      </w:r>
      <w:r>
        <w:rPr>
          <w:szCs w:val="32"/>
          <w:lang w:eastAsia="en-US"/>
        </w:rPr>
        <w:t>.</w:t>
      </w:r>
    </w:p>
    <w:p w14:paraId="07F83A48" w14:textId="7BAF3B62" w:rsidR="0046142F" w:rsidRDefault="0046142F" w:rsidP="0046142F">
      <w:pPr>
        <w:rPr>
          <w:szCs w:val="32"/>
          <w:lang w:eastAsia="en-US"/>
        </w:rPr>
      </w:pPr>
      <w:r>
        <w:rPr>
          <w:lang w:eastAsia="en-US"/>
        </w:rPr>
        <w:t>— </w:t>
      </w:r>
      <w:r w:rsidR="003148C9">
        <w:rPr>
          <w:szCs w:val="32"/>
          <w:lang w:eastAsia="en-US"/>
        </w:rPr>
        <w:t>Pas l</w:t>
      </w:r>
      <w:r>
        <w:rPr>
          <w:szCs w:val="32"/>
          <w:lang w:eastAsia="en-US"/>
        </w:rPr>
        <w:t>’</w:t>
      </w:r>
      <w:r w:rsidR="003148C9">
        <w:rPr>
          <w:szCs w:val="32"/>
          <w:lang w:eastAsia="en-US"/>
        </w:rPr>
        <w:t>embarras</w:t>
      </w:r>
      <w:r>
        <w:rPr>
          <w:szCs w:val="32"/>
          <w:lang w:eastAsia="en-US"/>
        </w:rPr>
        <w:t xml:space="preserve"> ! </w:t>
      </w:r>
      <w:r w:rsidR="003148C9">
        <w:rPr>
          <w:szCs w:val="32"/>
          <w:lang w:eastAsia="en-US"/>
        </w:rPr>
        <w:t xml:space="preserve">dit </w:t>
      </w:r>
      <w:proofErr w:type="spellStart"/>
      <w:r w:rsidR="003148C9">
        <w:rPr>
          <w:szCs w:val="32"/>
          <w:lang w:eastAsia="en-US"/>
        </w:rPr>
        <w:t>Yaume</w:t>
      </w:r>
      <w:proofErr w:type="spellEnd"/>
      <w:r w:rsidR="003148C9">
        <w:rPr>
          <w:szCs w:val="32"/>
          <w:lang w:eastAsia="en-US"/>
        </w:rPr>
        <w:t xml:space="preserve"> poursuivant son idée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il ne m</w:t>
      </w:r>
      <w:r>
        <w:rPr>
          <w:szCs w:val="32"/>
          <w:lang w:eastAsia="en-US"/>
        </w:rPr>
        <w:t>’</w:t>
      </w:r>
      <w:r w:rsidR="003148C9">
        <w:rPr>
          <w:szCs w:val="32"/>
          <w:lang w:eastAsia="en-US"/>
        </w:rPr>
        <w:t>a pas seulement répondu</w:t>
      </w:r>
      <w:r>
        <w:rPr>
          <w:szCs w:val="32"/>
          <w:lang w:eastAsia="en-US"/>
        </w:rPr>
        <w:t xml:space="preserve">, </w:t>
      </w:r>
      <w:r w:rsidR="003148C9">
        <w:rPr>
          <w:szCs w:val="32"/>
          <w:lang w:eastAsia="en-US"/>
        </w:rPr>
        <w:t>qu</w:t>
      </w:r>
      <w:r>
        <w:rPr>
          <w:szCs w:val="32"/>
          <w:lang w:eastAsia="en-US"/>
        </w:rPr>
        <w:t>’</w:t>
      </w:r>
      <w:r w:rsidR="003148C9">
        <w:rPr>
          <w:szCs w:val="32"/>
          <w:lang w:eastAsia="en-US"/>
        </w:rPr>
        <w:t>est d</w:t>
      </w:r>
      <w:r>
        <w:rPr>
          <w:szCs w:val="32"/>
          <w:lang w:eastAsia="en-US"/>
        </w:rPr>
        <w:t>’</w:t>
      </w:r>
      <w:r w:rsidR="003148C9">
        <w:rPr>
          <w:szCs w:val="32"/>
          <w:lang w:eastAsia="en-US"/>
        </w:rPr>
        <w:t>obligation dans la politesse</w:t>
      </w:r>
      <w:r>
        <w:rPr>
          <w:szCs w:val="32"/>
          <w:lang w:eastAsia="en-US"/>
        </w:rPr>
        <w:t>.</w:t>
      </w:r>
    </w:p>
    <w:p w14:paraId="3C4330E2" w14:textId="77777777" w:rsidR="0046142F" w:rsidRDefault="003148C9" w:rsidP="0046142F">
      <w:pPr>
        <w:rPr>
          <w:szCs w:val="32"/>
          <w:lang w:eastAsia="en-US"/>
        </w:rPr>
      </w:pPr>
      <w:r>
        <w:rPr>
          <w:szCs w:val="32"/>
          <w:lang w:eastAsia="en-US"/>
        </w:rPr>
        <w:t>Mazurke ouvrit la porte</w:t>
      </w:r>
      <w:r w:rsidR="0046142F">
        <w:rPr>
          <w:szCs w:val="32"/>
          <w:lang w:eastAsia="en-US"/>
        </w:rPr>
        <w:t xml:space="preserve">, </w:t>
      </w:r>
      <w:r>
        <w:rPr>
          <w:szCs w:val="32"/>
          <w:lang w:eastAsia="en-US"/>
        </w:rPr>
        <w:t>et le poussa dehors</w:t>
      </w:r>
      <w:r w:rsidR="0046142F">
        <w:rPr>
          <w:szCs w:val="32"/>
          <w:lang w:eastAsia="en-US"/>
        </w:rPr>
        <w:t>.</w:t>
      </w:r>
    </w:p>
    <w:p w14:paraId="24B52389" w14:textId="05B7637A" w:rsidR="0046142F" w:rsidRDefault="0046142F" w:rsidP="0046142F">
      <w:pPr>
        <w:rPr>
          <w:szCs w:val="32"/>
          <w:lang w:eastAsia="en-US"/>
        </w:rPr>
      </w:pPr>
      <w:r>
        <w:rPr>
          <w:szCs w:val="32"/>
          <w:lang w:eastAsia="en-US"/>
        </w:rPr>
        <w:t>M. </w:t>
      </w:r>
      <w:r w:rsidR="003148C9">
        <w:rPr>
          <w:szCs w:val="32"/>
          <w:lang w:eastAsia="en-US"/>
        </w:rPr>
        <w:t xml:space="preserve">Baptiste </w:t>
      </w:r>
      <w:proofErr w:type="spellStart"/>
      <w:r w:rsidR="003148C9">
        <w:rPr>
          <w:szCs w:val="32"/>
          <w:lang w:eastAsia="en-US"/>
        </w:rPr>
        <w:t>Bubart</w:t>
      </w:r>
      <w:proofErr w:type="spellEnd"/>
      <w:r w:rsidR="003148C9">
        <w:rPr>
          <w:szCs w:val="32"/>
          <w:lang w:eastAsia="en-US"/>
        </w:rPr>
        <w:t xml:space="preserve"> demeurait auprès du pont Marie</w:t>
      </w:r>
      <w:r>
        <w:rPr>
          <w:szCs w:val="32"/>
          <w:lang w:eastAsia="en-US"/>
        </w:rPr>
        <w:t xml:space="preserve">, </w:t>
      </w:r>
      <w:r w:rsidR="003148C9">
        <w:rPr>
          <w:szCs w:val="32"/>
          <w:lang w:eastAsia="en-US"/>
        </w:rPr>
        <w:t xml:space="preserve">non loin de ce petit café de la rue des </w:t>
      </w:r>
      <w:proofErr w:type="spellStart"/>
      <w:r w:rsidR="003148C9">
        <w:rPr>
          <w:szCs w:val="32"/>
          <w:lang w:eastAsia="en-US"/>
        </w:rPr>
        <w:t>Nonaindières</w:t>
      </w:r>
      <w:proofErr w:type="spellEnd"/>
      <w:r w:rsidR="003148C9">
        <w:rPr>
          <w:szCs w:val="32"/>
          <w:lang w:eastAsia="en-US"/>
        </w:rPr>
        <w:t xml:space="preserve"> où Romblon avait recruté les trois philosophes chargés d</w:t>
      </w:r>
      <w:r>
        <w:rPr>
          <w:szCs w:val="32"/>
          <w:lang w:eastAsia="en-US"/>
        </w:rPr>
        <w:t>’</w:t>
      </w:r>
      <w:r w:rsidR="003148C9">
        <w:rPr>
          <w:szCs w:val="32"/>
          <w:lang w:eastAsia="en-US"/>
        </w:rPr>
        <w:t>assommer Mazurke</w:t>
      </w:r>
      <w:r>
        <w:rPr>
          <w:szCs w:val="32"/>
          <w:lang w:eastAsia="en-US"/>
        </w:rPr>
        <w:t>.</w:t>
      </w:r>
    </w:p>
    <w:p w14:paraId="13277C74" w14:textId="77777777" w:rsidR="0046142F" w:rsidRDefault="003148C9" w:rsidP="0046142F">
      <w:pPr>
        <w:rPr>
          <w:szCs w:val="32"/>
          <w:lang w:eastAsia="en-US"/>
        </w:rPr>
      </w:pPr>
      <w:r>
        <w:rPr>
          <w:szCs w:val="32"/>
          <w:lang w:eastAsia="en-US"/>
        </w:rPr>
        <w:t>Les trois premiers philosophes</w:t>
      </w:r>
      <w:r w:rsidR="0046142F">
        <w:rPr>
          <w:szCs w:val="32"/>
          <w:lang w:eastAsia="en-US"/>
        </w:rPr>
        <w:t xml:space="preserve">, </w:t>
      </w:r>
      <w:r>
        <w:rPr>
          <w:szCs w:val="32"/>
          <w:lang w:eastAsia="en-US"/>
        </w:rPr>
        <w:t>ceux du Gros-Caillou</w:t>
      </w:r>
      <w:r w:rsidR="0046142F">
        <w:rPr>
          <w:szCs w:val="32"/>
          <w:lang w:eastAsia="en-US"/>
        </w:rPr>
        <w:t xml:space="preserve">. </w:t>
      </w:r>
      <w:r>
        <w:rPr>
          <w:szCs w:val="32"/>
          <w:lang w:eastAsia="en-US"/>
        </w:rPr>
        <w:t>Les trois autres philosophes</w:t>
      </w:r>
      <w:r w:rsidR="0046142F">
        <w:rPr>
          <w:szCs w:val="32"/>
          <w:lang w:eastAsia="en-US"/>
        </w:rPr>
        <w:t xml:space="preserve">, </w:t>
      </w:r>
      <w:r>
        <w:rPr>
          <w:szCs w:val="32"/>
          <w:lang w:eastAsia="en-US"/>
        </w:rPr>
        <w:t>ceux du boulevard du Temple</w:t>
      </w:r>
      <w:r w:rsidR="0046142F">
        <w:rPr>
          <w:szCs w:val="32"/>
          <w:lang w:eastAsia="en-US"/>
        </w:rPr>
        <w:t xml:space="preserve">, </w:t>
      </w:r>
      <w:r>
        <w:rPr>
          <w:szCs w:val="32"/>
          <w:lang w:eastAsia="en-US"/>
        </w:rPr>
        <w:t>ne l</w:t>
      </w:r>
      <w:r w:rsidR="0046142F">
        <w:rPr>
          <w:szCs w:val="32"/>
          <w:lang w:eastAsia="en-US"/>
        </w:rPr>
        <w:t>’</w:t>
      </w:r>
      <w:r>
        <w:rPr>
          <w:szCs w:val="32"/>
          <w:lang w:eastAsia="en-US"/>
        </w:rPr>
        <w:t>auraient pas manqué comme cela</w:t>
      </w:r>
      <w:r w:rsidR="0046142F">
        <w:rPr>
          <w:szCs w:val="32"/>
          <w:lang w:eastAsia="en-US"/>
        </w:rPr>
        <w:t>.</w:t>
      </w:r>
    </w:p>
    <w:p w14:paraId="20E4BA43" w14:textId="77777777" w:rsidR="0046142F" w:rsidRDefault="003148C9" w:rsidP="0046142F">
      <w:pPr>
        <w:rPr>
          <w:szCs w:val="32"/>
          <w:lang w:eastAsia="en-US"/>
        </w:rPr>
      </w:pPr>
      <w:r>
        <w:rPr>
          <w:szCs w:val="32"/>
          <w:lang w:eastAsia="en-US"/>
        </w:rPr>
        <w:t>Mazurke frappa rondement à une porte d</w:t>
      </w:r>
      <w:r w:rsidR="0046142F">
        <w:rPr>
          <w:szCs w:val="32"/>
          <w:lang w:eastAsia="en-US"/>
        </w:rPr>
        <w:t>’</w:t>
      </w:r>
      <w:r>
        <w:rPr>
          <w:szCs w:val="32"/>
          <w:lang w:eastAsia="en-US"/>
        </w:rPr>
        <w:t>allée qui fut longtemps à s</w:t>
      </w:r>
      <w:r w:rsidR="0046142F">
        <w:rPr>
          <w:szCs w:val="32"/>
          <w:lang w:eastAsia="en-US"/>
        </w:rPr>
        <w:t>’</w:t>
      </w:r>
      <w:r>
        <w:rPr>
          <w:szCs w:val="32"/>
          <w:lang w:eastAsia="en-US"/>
        </w:rPr>
        <w:t>ouvrir</w:t>
      </w:r>
      <w:r w:rsidR="0046142F">
        <w:rPr>
          <w:szCs w:val="32"/>
          <w:lang w:eastAsia="en-US"/>
        </w:rPr>
        <w:t>.</w:t>
      </w:r>
    </w:p>
    <w:p w14:paraId="4C2DB686" w14:textId="77777777" w:rsidR="0046142F" w:rsidRDefault="0046142F" w:rsidP="0046142F">
      <w:pPr>
        <w:rPr>
          <w:szCs w:val="32"/>
          <w:lang w:eastAsia="en-US"/>
        </w:rPr>
      </w:pPr>
      <w:r>
        <w:rPr>
          <w:lang w:eastAsia="en-US"/>
        </w:rPr>
        <w:t>— </w:t>
      </w:r>
      <w:r w:rsidR="003148C9">
        <w:rPr>
          <w:szCs w:val="32"/>
          <w:lang w:eastAsia="en-US"/>
        </w:rPr>
        <w:t>Qui demandez-vous</w:t>
      </w:r>
      <w:r>
        <w:rPr>
          <w:szCs w:val="32"/>
          <w:lang w:eastAsia="en-US"/>
        </w:rPr>
        <w:t xml:space="preserve"> ? </w:t>
      </w:r>
      <w:r w:rsidR="003148C9">
        <w:rPr>
          <w:szCs w:val="32"/>
          <w:lang w:eastAsia="en-US"/>
        </w:rPr>
        <w:t>fit une voix dans les ténèbres de l</w:t>
      </w:r>
      <w:r>
        <w:rPr>
          <w:szCs w:val="32"/>
          <w:lang w:eastAsia="en-US"/>
        </w:rPr>
        <w:t>’</w:t>
      </w:r>
      <w:r w:rsidR="003148C9">
        <w:rPr>
          <w:szCs w:val="32"/>
          <w:lang w:eastAsia="en-US"/>
        </w:rPr>
        <w:t>escalier</w:t>
      </w:r>
      <w:r>
        <w:rPr>
          <w:szCs w:val="32"/>
          <w:lang w:eastAsia="en-US"/>
        </w:rPr>
        <w:t>.</w:t>
      </w:r>
    </w:p>
    <w:p w14:paraId="34ACDBF9" w14:textId="4D7A4581" w:rsidR="0046142F" w:rsidRDefault="0046142F" w:rsidP="0046142F">
      <w:pPr>
        <w:rPr>
          <w:szCs w:val="32"/>
          <w:lang w:eastAsia="en-US"/>
        </w:rPr>
      </w:pPr>
      <w:r>
        <w:rPr>
          <w:lang w:eastAsia="en-US"/>
        </w:rPr>
        <w:t>— </w:t>
      </w:r>
      <w:r>
        <w:rPr>
          <w:szCs w:val="32"/>
          <w:lang w:eastAsia="en-US"/>
        </w:rPr>
        <w:t>M. </w:t>
      </w:r>
      <w:r w:rsidR="003148C9">
        <w:rPr>
          <w:szCs w:val="32"/>
          <w:lang w:eastAsia="en-US"/>
        </w:rPr>
        <w:t>Baptiste</w:t>
      </w:r>
      <w:r>
        <w:rPr>
          <w:szCs w:val="32"/>
          <w:lang w:eastAsia="en-US"/>
        </w:rPr>
        <w:t>…</w:t>
      </w:r>
    </w:p>
    <w:p w14:paraId="4AD522B9" w14:textId="77777777" w:rsidR="0046142F" w:rsidRDefault="0046142F" w:rsidP="0046142F">
      <w:pPr>
        <w:rPr>
          <w:szCs w:val="32"/>
          <w:lang w:eastAsia="en-US"/>
        </w:rPr>
      </w:pPr>
      <w:r>
        <w:rPr>
          <w:lang w:eastAsia="en-US"/>
        </w:rPr>
        <w:t>— </w:t>
      </w:r>
      <w:r w:rsidR="003148C9">
        <w:rPr>
          <w:szCs w:val="32"/>
          <w:lang w:eastAsia="en-US"/>
        </w:rPr>
        <w:t>Connais pas</w:t>
      </w:r>
      <w:r>
        <w:rPr>
          <w:szCs w:val="32"/>
          <w:lang w:eastAsia="en-US"/>
        </w:rPr>
        <w:t> !</w:t>
      </w:r>
    </w:p>
    <w:p w14:paraId="79BC03C2" w14:textId="77777777" w:rsidR="0046142F" w:rsidRDefault="003148C9" w:rsidP="0046142F">
      <w:pPr>
        <w:rPr>
          <w:szCs w:val="32"/>
          <w:lang w:eastAsia="en-US"/>
        </w:rPr>
      </w:pPr>
      <w:r>
        <w:rPr>
          <w:szCs w:val="32"/>
          <w:lang w:eastAsia="en-US"/>
        </w:rPr>
        <w:lastRenderedPageBreak/>
        <w:t>C</w:t>
      </w:r>
      <w:r w:rsidR="0046142F">
        <w:rPr>
          <w:szCs w:val="32"/>
          <w:lang w:eastAsia="en-US"/>
        </w:rPr>
        <w:t>’</w:t>
      </w:r>
      <w:r>
        <w:rPr>
          <w:szCs w:val="32"/>
          <w:lang w:eastAsia="en-US"/>
        </w:rPr>
        <w:t xml:space="preserve">était Baptiste </w:t>
      </w:r>
      <w:proofErr w:type="spellStart"/>
      <w:r>
        <w:rPr>
          <w:szCs w:val="32"/>
          <w:lang w:eastAsia="en-US"/>
        </w:rPr>
        <w:t>Bubart</w:t>
      </w:r>
      <w:proofErr w:type="spellEnd"/>
      <w:r>
        <w:rPr>
          <w:szCs w:val="32"/>
          <w:lang w:eastAsia="en-US"/>
        </w:rPr>
        <w:t xml:space="preserve"> lui-même qui faisait cette réponse effrontée</w:t>
      </w:r>
      <w:r w:rsidR="0046142F">
        <w:rPr>
          <w:szCs w:val="32"/>
          <w:lang w:eastAsia="en-US"/>
        </w:rPr>
        <w:t>.</w:t>
      </w:r>
    </w:p>
    <w:p w14:paraId="57D9CAFE" w14:textId="77777777" w:rsidR="0046142F" w:rsidRDefault="003148C9" w:rsidP="0046142F">
      <w:pPr>
        <w:rPr>
          <w:szCs w:val="32"/>
          <w:lang w:eastAsia="en-US"/>
        </w:rPr>
      </w:pPr>
      <w:r>
        <w:rPr>
          <w:szCs w:val="32"/>
          <w:lang w:eastAsia="en-US"/>
        </w:rPr>
        <w:t>Mazurke reconnaissait parfaitement sa voix</w:t>
      </w:r>
      <w:r w:rsidR="0046142F">
        <w:rPr>
          <w:szCs w:val="32"/>
          <w:lang w:eastAsia="en-US"/>
        </w:rPr>
        <w:t>.</w:t>
      </w:r>
    </w:p>
    <w:p w14:paraId="0598E445" w14:textId="77777777" w:rsidR="0046142F" w:rsidRDefault="0046142F" w:rsidP="0046142F">
      <w:pPr>
        <w:rPr>
          <w:szCs w:val="32"/>
          <w:lang w:eastAsia="en-US"/>
        </w:rPr>
      </w:pPr>
      <w:r>
        <w:rPr>
          <w:lang w:eastAsia="en-US"/>
        </w:rPr>
        <w:t>— </w:t>
      </w:r>
      <w:r w:rsidR="003148C9">
        <w:rPr>
          <w:szCs w:val="32"/>
          <w:lang w:eastAsia="en-US"/>
        </w:rPr>
        <w:t>Je venais de la part de Ballon</w:t>
      </w:r>
      <w:r>
        <w:rPr>
          <w:szCs w:val="32"/>
          <w:lang w:eastAsia="en-US"/>
        </w:rPr>
        <w:t xml:space="preserve">, </w:t>
      </w:r>
      <w:r w:rsidR="003148C9">
        <w:rPr>
          <w:szCs w:val="32"/>
          <w:lang w:eastAsia="en-US"/>
        </w:rPr>
        <w:t>dit-il en parlant plus bas</w:t>
      </w:r>
      <w:r>
        <w:rPr>
          <w:szCs w:val="32"/>
          <w:lang w:eastAsia="en-US"/>
        </w:rPr>
        <w:t>.</w:t>
      </w:r>
    </w:p>
    <w:p w14:paraId="41861335" w14:textId="77777777" w:rsidR="0046142F" w:rsidRDefault="0046142F" w:rsidP="0046142F">
      <w:pPr>
        <w:rPr>
          <w:i/>
          <w:iCs/>
          <w:szCs w:val="32"/>
          <w:lang w:eastAsia="en-US"/>
        </w:rPr>
      </w:pPr>
      <w:r>
        <w:rPr>
          <w:lang w:eastAsia="en-US"/>
        </w:rPr>
        <w:t>— </w:t>
      </w:r>
      <w:r w:rsidR="003148C9">
        <w:rPr>
          <w:szCs w:val="32"/>
          <w:lang w:eastAsia="en-US"/>
        </w:rPr>
        <w:t>Ah</w:t>
      </w:r>
      <w:r>
        <w:rPr>
          <w:szCs w:val="32"/>
          <w:lang w:eastAsia="en-US"/>
        </w:rPr>
        <w:t xml:space="preserve"> ! </w:t>
      </w:r>
      <w:r w:rsidR="003148C9">
        <w:rPr>
          <w:szCs w:val="32"/>
          <w:lang w:eastAsia="en-US"/>
        </w:rPr>
        <w:t>ah</w:t>
      </w:r>
      <w:r>
        <w:rPr>
          <w:szCs w:val="32"/>
          <w:lang w:eastAsia="en-US"/>
        </w:rPr>
        <w:t xml:space="preserve"> !… </w:t>
      </w:r>
      <w:r w:rsidR="003148C9">
        <w:rPr>
          <w:szCs w:val="32"/>
          <w:lang w:eastAsia="en-US"/>
        </w:rPr>
        <w:t>voyons</w:t>
      </w:r>
      <w:r>
        <w:rPr>
          <w:szCs w:val="32"/>
          <w:lang w:eastAsia="en-US"/>
        </w:rPr>
        <w:t xml:space="preserve">… </w:t>
      </w:r>
      <w:r w:rsidR="003148C9">
        <w:rPr>
          <w:i/>
          <w:iCs/>
          <w:szCs w:val="32"/>
          <w:lang w:eastAsia="en-US"/>
        </w:rPr>
        <w:t>Romblon</w:t>
      </w:r>
      <w:r>
        <w:rPr>
          <w:i/>
          <w:iCs/>
          <w:szCs w:val="32"/>
          <w:lang w:eastAsia="en-US"/>
        </w:rPr>
        <w:t> !</w:t>
      </w:r>
    </w:p>
    <w:p w14:paraId="2484A373" w14:textId="114A0BB9" w:rsidR="0046142F" w:rsidRDefault="0046142F" w:rsidP="0046142F">
      <w:pPr>
        <w:rPr>
          <w:szCs w:val="32"/>
          <w:lang w:eastAsia="en-US"/>
        </w:rPr>
      </w:pPr>
      <w:r>
        <w:rPr>
          <w:lang w:eastAsia="en-US"/>
        </w:rPr>
        <w:t>— </w:t>
      </w:r>
      <w:r w:rsidR="003148C9">
        <w:rPr>
          <w:i/>
          <w:iCs/>
          <w:szCs w:val="32"/>
          <w:lang w:eastAsia="en-US"/>
        </w:rPr>
        <w:t>Raison</w:t>
      </w:r>
      <w:r>
        <w:rPr>
          <w:i/>
          <w:iCs/>
          <w:szCs w:val="32"/>
          <w:lang w:eastAsia="en-US"/>
        </w:rPr>
        <w:t xml:space="preserve"> ! </w:t>
      </w:r>
      <w:r w:rsidR="003148C9">
        <w:rPr>
          <w:szCs w:val="32"/>
          <w:lang w:eastAsia="en-US"/>
        </w:rPr>
        <w:t>repartit Mazurke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Êtes-vous seul</w:t>
      </w:r>
      <w:r>
        <w:rPr>
          <w:szCs w:val="32"/>
          <w:lang w:eastAsia="en-US"/>
        </w:rPr>
        <w:t> ?</w:t>
      </w:r>
    </w:p>
    <w:p w14:paraId="212F80A2" w14:textId="6BF7808B"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w:t>
      </w:r>
      <w:r w:rsidR="003148C9">
        <w:rPr>
          <w:szCs w:val="32"/>
          <w:lang w:eastAsia="en-US"/>
        </w:rPr>
        <w:t>j</w:t>
      </w:r>
      <w:r>
        <w:rPr>
          <w:szCs w:val="32"/>
          <w:lang w:eastAsia="en-US"/>
        </w:rPr>
        <w:t>’</w:t>
      </w:r>
      <w:r w:rsidR="003148C9">
        <w:rPr>
          <w:szCs w:val="32"/>
          <w:lang w:eastAsia="en-US"/>
        </w:rPr>
        <w:t>ai un camarade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C</w:t>
      </w:r>
      <w:r>
        <w:rPr>
          <w:szCs w:val="32"/>
          <w:lang w:eastAsia="en-US"/>
        </w:rPr>
        <w:t>’</w:t>
      </w:r>
      <w:r w:rsidR="003148C9">
        <w:rPr>
          <w:szCs w:val="32"/>
          <w:lang w:eastAsia="en-US"/>
        </w:rPr>
        <w:t>est donc bien pressé</w:t>
      </w:r>
      <w:r>
        <w:rPr>
          <w:szCs w:val="32"/>
          <w:lang w:eastAsia="en-US"/>
        </w:rPr>
        <w:t> !</w:t>
      </w:r>
    </w:p>
    <w:p w14:paraId="17EDB1F8" w14:textId="77777777" w:rsidR="0046142F" w:rsidRDefault="0046142F" w:rsidP="0046142F">
      <w:pPr>
        <w:rPr>
          <w:szCs w:val="32"/>
          <w:lang w:eastAsia="en-US"/>
        </w:rPr>
      </w:pPr>
      <w:r>
        <w:rPr>
          <w:lang w:eastAsia="en-US"/>
        </w:rPr>
        <w:t>— </w:t>
      </w:r>
      <w:r w:rsidR="003148C9">
        <w:rPr>
          <w:szCs w:val="32"/>
          <w:lang w:eastAsia="en-US"/>
        </w:rPr>
        <w:t>Dame</w:t>
      </w:r>
      <w:r>
        <w:rPr>
          <w:szCs w:val="32"/>
          <w:lang w:eastAsia="en-US"/>
        </w:rPr>
        <w:t xml:space="preserve"> !… </w:t>
      </w:r>
      <w:r w:rsidR="003148C9">
        <w:rPr>
          <w:szCs w:val="32"/>
          <w:lang w:eastAsia="en-US"/>
        </w:rPr>
        <w:t>fit Mazurke</w:t>
      </w:r>
      <w:r>
        <w:rPr>
          <w:szCs w:val="32"/>
          <w:lang w:eastAsia="en-US"/>
        </w:rPr>
        <w:t xml:space="preserve">, </w:t>
      </w:r>
      <w:r w:rsidR="003148C9">
        <w:rPr>
          <w:szCs w:val="32"/>
          <w:lang w:eastAsia="en-US"/>
        </w:rPr>
        <w:t>puisque vous demandez quarante mille francs</w:t>
      </w:r>
      <w:r>
        <w:rPr>
          <w:szCs w:val="32"/>
          <w:lang w:eastAsia="en-US"/>
        </w:rPr>
        <w:t>…</w:t>
      </w:r>
    </w:p>
    <w:p w14:paraId="3AB0AE4D" w14:textId="52446690" w:rsidR="0046142F" w:rsidRDefault="0046142F" w:rsidP="0046142F">
      <w:pPr>
        <w:rPr>
          <w:szCs w:val="32"/>
          <w:lang w:eastAsia="en-US"/>
        </w:rPr>
      </w:pPr>
      <w:r>
        <w:rPr>
          <w:lang w:eastAsia="en-US"/>
        </w:rPr>
        <w:t>— </w:t>
      </w:r>
      <w:r w:rsidR="003148C9">
        <w:rPr>
          <w:szCs w:val="32"/>
          <w:lang w:eastAsia="en-US"/>
        </w:rPr>
        <w:t>Montez</w:t>
      </w:r>
      <w:r>
        <w:rPr>
          <w:szCs w:val="32"/>
          <w:lang w:eastAsia="en-US"/>
        </w:rPr>
        <w:t xml:space="preserve"> ! </w:t>
      </w:r>
      <w:r w:rsidR="003148C9">
        <w:rPr>
          <w:szCs w:val="32"/>
          <w:lang w:eastAsia="en-US"/>
        </w:rPr>
        <w:t xml:space="preserve">dit </w:t>
      </w:r>
      <w:r>
        <w:rPr>
          <w:szCs w:val="32"/>
          <w:lang w:eastAsia="en-US"/>
        </w:rPr>
        <w:t>M. </w:t>
      </w:r>
      <w:r w:rsidR="003148C9">
        <w:rPr>
          <w:szCs w:val="32"/>
          <w:lang w:eastAsia="en-US"/>
        </w:rPr>
        <w:t>Baptiste</w:t>
      </w:r>
      <w:r>
        <w:rPr>
          <w:szCs w:val="32"/>
          <w:lang w:eastAsia="en-US"/>
        </w:rPr>
        <w:t>.</w:t>
      </w:r>
    </w:p>
    <w:p w14:paraId="69642CAC" w14:textId="77777777" w:rsidR="0046142F" w:rsidRDefault="003148C9" w:rsidP="0046142F">
      <w:pPr>
        <w:rPr>
          <w:szCs w:val="32"/>
          <w:lang w:eastAsia="en-US"/>
        </w:rPr>
      </w:pPr>
      <w:r>
        <w:rPr>
          <w:szCs w:val="32"/>
          <w:lang w:eastAsia="en-US"/>
        </w:rPr>
        <w:t>Mazurke venait de faire allusion à la lettre que le brave Auvergnat lui avait remise dans l</w:t>
      </w:r>
      <w:r w:rsidR="0046142F">
        <w:rPr>
          <w:szCs w:val="32"/>
          <w:lang w:eastAsia="en-US"/>
        </w:rPr>
        <w:t>’</w:t>
      </w:r>
      <w:r>
        <w:rPr>
          <w:szCs w:val="32"/>
          <w:lang w:eastAsia="en-US"/>
        </w:rPr>
        <w:t>après-dînée</w:t>
      </w:r>
      <w:r w:rsidR="0046142F">
        <w:rPr>
          <w:szCs w:val="32"/>
          <w:lang w:eastAsia="en-US"/>
        </w:rPr>
        <w:t xml:space="preserve">, </w:t>
      </w:r>
      <w:r>
        <w:rPr>
          <w:szCs w:val="32"/>
          <w:lang w:eastAsia="en-US"/>
        </w:rPr>
        <w:t>devant la porte de la maison Beaujoyeux</w:t>
      </w:r>
      <w:r w:rsidR="0046142F">
        <w:rPr>
          <w:szCs w:val="32"/>
          <w:lang w:eastAsia="en-US"/>
        </w:rPr>
        <w:t xml:space="preserve">. </w:t>
      </w:r>
      <w:r>
        <w:rPr>
          <w:szCs w:val="32"/>
          <w:lang w:eastAsia="en-US"/>
        </w:rPr>
        <w:t xml:space="preserve">Baptiste </w:t>
      </w:r>
      <w:proofErr w:type="spellStart"/>
      <w:r>
        <w:rPr>
          <w:szCs w:val="32"/>
          <w:lang w:eastAsia="en-US"/>
        </w:rPr>
        <w:t>Bubart</w:t>
      </w:r>
      <w:proofErr w:type="spellEnd"/>
      <w:r>
        <w:rPr>
          <w:szCs w:val="32"/>
          <w:lang w:eastAsia="en-US"/>
        </w:rPr>
        <w:t xml:space="preserve"> introduisit ses hôtes à tâtons dans son domicile</w:t>
      </w:r>
      <w:r w:rsidR="0046142F">
        <w:rPr>
          <w:szCs w:val="32"/>
          <w:lang w:eastAsia="en-US"/>
        </w:rPr>
        <w:t xml:space="preserve">. </w:t>
      </w:r>
      <w:r>
        <w:rPr>
          <w:szCs w:val="32"/>
          <w:lang w:eastAsia="en-US"/>
        </w:rPr>
        <w:t>Il frotta une allumette contre la semelle de son soulier et fit de la lumière</w:t>
      </w:r>
      <w:r w:rsidR="0046142F">
        <w:rPr>
          <w:szCs w:val="32"/>
          <w:lang w:eastAsia="en-US"/>
        </w:rPr>
        <w:t>.</w:t>
      </w:r>
    </w:p>
    <w:p w14:paraId="3E233562" w14:textId="77777777" w:rsidR="0046142F" w:rsidRDefault="003148C9" w:rsidP="0046142F">
      <w:pPr>
        <w:rPr>
          <w:szCs w:val="32"/>
          <w:lang w:eastAsia="en-US"/>
        </w:rPr>
      </w:pPr>
      <w:r>
        <w:rPr>
          <w:szCs w:val="32"/>
          <w:lang w:eastAsia="en-US"/>
        </w:rPr>
        <w:t>Son regard tomba d</w:t>
      </w:r>
      <w:r w:rsidR="0046142F">
        <w:rPr>
          <w:szCs w:val="32"/>
          <w:lang w:eastAsia="en-US"/>
        </w:rPr>
        <w:t>’</w:t>
      </w:r>
      <w:r>
        <w:rPr>
          <w:szCs w:val="32"/>
          <w:lang w:eastAsia="en-US"/>
        </w:rPr>
        <w:t xml:space="preserve">abord sur </w:t>
      </w:r>
      <w:proofErr w:type="spellStart"/>
      <w:r>
        <w:rPr>
          <w:szCs w:val="32"/>
          <w:lang w:eastAsia="en-US"/>
        </w:rPr>
        <w:t>Yaume</w:t>
      </w:r>
      <w:proofErr w:type="spellEnd"/>
      <w:r w:rsidR="0046142F">
        <w:rPr>
          <w:szCs w:val="32"/>
          <w:lang w:eastAsia="en-US"/>
        </w:rPr>
        <w:t>.</w:t>
      </w:r>
    </w:p>
    <w:p w14:paraId="5B6B578B" w14:textId="77777777" w:rsidR="0046142F" w:rsidRDefault="003148C9" w:rsidP="0046142F">
      <w:pPr>
        <w:rPr>
          <w:szCs w:val="32"/>
          <w:lang w:eastAsia="en-US"/>
        </w:rPr>
      </w:pPr>
      <w:r>
        <w:rPr>
          <w:szCs w:val="32"/>
          <w:lang w:eastAsia="en-US"/>
        </w:rPr>
        <w:t>Quand il aperçut Mazurke</w:t>
      </w:r>
      <w:r w:rsidR="0046142F">
        <w:rPr>
          <w:szCs w:val="32"/>
          <w:lang w:eastAsia="en-US"/>
        </w:rPr>
        <w:t xml:space="preserve">, </w:t>
      </w:r>
      <w:r>
        <w:rPr>
          <w:szCs w:val="32"/>
          <w:lang w:eastAsia="en-US"/>
        </w:rPr>
        <w:t>il tressaillit violemment</w:t>
      </w:r>
      <w:r w:rsidR="0046142F">
        <w:rPr>
          <w:szCs w:val="32"/>
          <w:lang w:eastAsia="en-US"/>
        </w:rPr>
        <w:t>.</w:t>
      </w:r>
    </w:p>
    <w:p w14:paraId="674D0729" w14:textId="7A588D39" w:rsidR="0046142F" w:rsidRDefault="0046142F" w:rsidP="0046142F">
      <w:pPr>
        <w:rPr>
          <w:szCs w:val="32"/>
          <w:lang w:eastAsia="en-US"/>
        </w:rPr>
      </w:pPr>
      <w:r>
        <w:rPr>
          <w:lang w:eastAsia="en-US"/>
        </w:rPr>
        <w:t>— </w:t>
      </w:r>
      <w:r w:rsidR="003148C9">
        <w:rPr>
          <w:szCs w:val="32"/>
          <w:lang w:eastAsia="en-US"/>
        </w:rPr>
        <w:t>Ah</w:t>
      </w:r>
      <w:r>
        <w:rPr>
          <w:szCs w:val="32"/>
          <w:lang w:eastAsia="en-US"/>
        </w:rPr>
        <w:t xml:space="preserve"> ! </w:t>
      </w:r>
      <w:r w:rsidR="003148C9">
        <w:rPr>
          <w:szCs w:val="32"/>
          <w:lang w:eastAsia="en-US"/>
        </w:rPr>
        <w:t>murmura-t-il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je suis pincé</w:t>
      </w:r>
      <w:r>
        <w:rPr>
          <w:szCs w:val="32"/>
          <w:lang w:eastAsia="en-US"/>
        </w:rPr>
        <w:t xml:space="preserve"> !… </w:t>
      </w:r>
      <w:r w:rsidR="003148C9">
        <w:rPr>
          <w:szCs w:val="32"/>
          <w:lang w:eastAsia="en-US"/>
        </w:rPr>
        <w:t>je m</w:t>
      </w:r>
      <w:r>
        <w:rPr>
          <w:szCs w:val="32"/>
          <w:lang w:eastAsia="en-US"/>
        </w:rPr>
        <w:t>’</w:t>
      </w:r>
      <w:r w:rsidR="003148C9">
        <w:rPr>
          <w:szCs w:val="32"/>
          <w:lang w:eastAsia="en-US"/>
        </w:rPr>
        <w:t>en doutais</w:t>
      </w:r>
      <w:r>
        <w:rPr>
          <w:szCs w:val="32"/>
          <w:lang w:eastAsia="en-US"/>
        </w:rPr>
        <w:t> !</w:t>
      </w:r>
    </w:p>
    <w:p w14:paraId="77C747AE" w14:textId="77777777" w:rsidR="0046142F" w:rsidRDefault="003148C9" w:rsidP="0046142F">
      <w:pPr>
        <w:rPr>
          <w:szCs w:val="32"/>
          <w:lang w:eastAsia="en-US"/>
        </w:rPr>
      </w:pPr>
      <w:r>
        <w:rPr>
          <w:szCs w:val="32"/>
          <w:lang w:eastAsia="en-US"/>
        </w:rPr>
        <w:t>Mazurke s</w:t>
      </w:r>
      <w:r w:rsidR="0046142F">
        <w:rPr>
          <w:szCs w:val="32"/>
          <w:lang w:eastAsia="en-US"/>
        </w:rPr>
        <w:t>’</w:t>
      </w:r>
      <w:r>
        <w:rPr>
          <w:szCs w:val="32"/>
          <w:lang w:eastAsia="en-US"/>
        </w:rPr>
        <w:t>assit sur la table</w:t>
      </w:r>
      <w:r w:rsidR="0046142F">
        <w:rPr>
          <w:szCs w:val="32"/>
          <w:lang w:eastAsia="en-US"/>
        </w:rPr>
        <w:t>.</w:t>
      </w:r>
    </w:p>
    <w:p w14:paraId="651CE70E" w14:textId="45ABC426" w:rsidR="0046142F" w:rsidRDefault="0046142F" w:rsidP="0046142F">
      <w:pPr>
        <w:rPr>
          <w:szCs w:val="32"/>
          <w:lang w:eastAsia="en-US"/>
        </w:rPr>
      </w:pPr>
      <w:r>
        <w:rPr>
          <w:lang w:eastAsia="en-US"/>
        </w:rPr>
        <w:t>— </w:t>
      </w:r>
      <w:r w:rsidR="003148C9">
        <w:rPr>
          <w:szCs w:val="32"/>
          <w:lang w:eastAsia="en-US"/>
        </w:rPr>
        <w:t>Mon brave</w:t>
      </w:r>
      <w:r>
        <w:rPr>
          <w:szCs w:val="32"/>
          <w:lang w:eastAsia="en-US"/>
        </w:rPr>
        <w:t xml:space="preserve">, </w:t>
      </w:r>
      <w:r w:rsidR="003148C9">
        <w:rPr>
          <w:szCs w:val="32"/>
          <w:lang w:eastAsia="en-US"/>
        </w:rPr>
        <w:t>dit-il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n</w:t>
      </w:r>
      <w:r>
        <w:rPr>
          <w:szCs w:val="32"/>
          <w:lang w:eastAsia="en-US"/>
        </w:rPr>
        <w:t>’</w:t>
      </w:r>
      <w:r w:rsidR="003148C9">
        <w:rPr>
          <w:szCs w:val="32"/>
          <w:lang w:eastAsia="en-US"/>
        </w:rPr>
        <w:t>ayez pas peur</w:t>
      </w:r>
      <w:r>
        <w:rPr>
          <w:szCs w:val="32"/>
          <w:lang w:eastAsia="en-US"/>
        </w:rPr>
        <w:t>…</w:t>
      </w:r>
    </w:p>
    <w:p w14:paraId="3C4AAD50" w14:textId="77777777" w:rsidR="0046142F" w:rsidRDefault="0046142F" w:rsidP="0046142F">
      <w:pPr>
        <w:rPr>
          <w:szCs w:val="32"/>
          <w:lang w:eastAsia="en-US"/>
        </w:rPr>
      </w:pPr>
      <w:r>
        <w:rPr>
          <w:lang w:eastAsia="en-US"/>
        </w:rPr>
        <w:t>— </w:t>
      </w:r>
      <w:r w:rsidR="003148C9">
        <w:rPr>
          <w:szCs w:val="32"/>
          <w:lang w:eastAsia="en-US"/>
        </w:rPr>
        <w:t>Je n</w:t>
      </w:r>
      <w:r>
        <w:rPr>
          <w:szCs w:val="32"/>
          <w:lang w:eastAsia="en-US"/>
        </w:rPr>
        <w:t>’</w:t>
      </w:r>
      <w:r w:rsidR="003148C9">
        <w:rPr>
          <w:szCs w:val="32"/>
          <w:lang w:eastAsia="en-US"/>
        </w:rPr>
        <w:t>ai pas peur</w:t>
      </w:r>
      <w:r>
        <w:rPr>
          <w:szCs w:val="32"/>
          <w:lang w:eastAsia="en-US"/>
        </w:rPr>
        <w:t xml:space="preserve">, </w:t>
      </w:r>
      <w:r w:rsidR="003148C9">
        <w:rPr>
          <w:szCs w:val="32"/>
          <w:lang w:eastAsia="en-US"/>
        </w:rPr>
        <w:t>interrompit l</w:t>
      </w:r>
      <w:r>
        <w:rPr>
          <w:szCs w:val="32"/>
          <w:lang w:eastAsia="en-US"/>
        </w:rPr>
        <w:t>’</w:t>
      </w:r>
      <w:r w:rsidR="003148C9">
        <w:rPr>
          <w:szCs w:val="32"/>
          <w:lang w:eastAsia="en-US"/>
        </w:rPr>
        <w:t>homme aux lunettes bleues</w:t>
      </w:r>
      <w:r>
        <w:rPr>
          <w:szCs w:val="32"/>
          <w:lang w:eastAsia="en-US"/>
        </w:rPr>
        <w:t xml:space="preserve"> ; </w:t>
      </w:r>
      <w:r w:rsidR="003148C9">
        <w:rPr>
          <w:szCs w:val="32"/>
          <w:lang w:eastAsia="en-US"/>
        </w:rPr>
        <w:t>j</w:t>
      </w:r>
      <w:r>
        <w:rPr>
          <w:szCs w:val="32"/>
          <w:lang w:eastAsia="en-US"/>
        </w:rPr>
        <w:t>’</w:t>
      </w:r>
      <w:r w:rsidR="003148C9">
        <w:rPr>
          <w:szCs w:val="32"/>
          <w:lang w:eastAsia="en-US"/>
        </w:rPr>
        <w:t>en ai vu bien d</w:t>
      </w:r>
      <w:r>
        <w:rPr>
          <w:szCs w:val="32"/>
          <w:lang w:eastAsia="en-US"/>
        </w:rPr>
        <w:t>’</w:t>
      </w:r>
      <w:r w:rsidR="003148C9">
        <w:rPr>
          <w:szCs w:val="32"/>
          <w:lang w:eastAsia="en-US"/>
        </w:rPr>
        <w:t>autres</w:t>
      </w:r>
      <w:r>
        <w:rPr>
          <w:szCs w:val="32"/>
          <w:lang w:eastAsia="en-US"/>
        </w:rPr>
        <w:t xml:space="preserve">, </w:t>
      </w:r>
      <w:r w:rsidR="003148C9">
        <w:rPr>
          <w:szCs w:val="32"/>
          <w:lang w:eastAsia="en-US"/>
        </w:rPr>
        <w:t>allez</w:t>
      </w:r>
      <w:r>
        <w:rPr>
          <w:szCs w:val="32"/>
          <w:lang w:eastAsia="en-US"/>
        </w:rPr>
        <w:t xml:space="preserve">, </w:t>
      </w:r>
      <w:r w:rsidR="003148C9">
        <w:rPr>
          <w:szCs w:val="32"/>
          <w:lang w:eastAsia="en-US"/>
        </w:rPr>
        <w:t>cher monsieur</w:t>
      </w:r>
      <w:r>
        <w:rPr>
          <w:szCs w:val="32"/>
          <w:lang w:eastAsia="en-US"/>
        </w:rPr>
        <w:t xml:space="preserve">… </w:t>
      </w:r>
      <w:r w:rsidR="003148C9">
        <w:rPr>
          <w:szCs w:val="32"/>
          <w:lang w:eastAsia="en-US"/>
        </w:rPr>
        <w:t>Seulement je suis pincé</w:t>
      </w:r>
      <w:r>
        <w:rPr>
          <w:szCs w:val="32"/>
          <w:lang w:eastAsia="en-US"/>
        </w:rPr>
        <w:t xml:space="preserve">…, </w:t>
      </w:r>
      <w:r w:rsidR="003148C9">
        <w:rPr>
          <w:szCs w:val="32"/>
          <w:lang w:eastAsia="en-US"/>
        </w:rPr>
        <w:t>et c</w:t>
      </w:r>
      <w:r>
        <w:rPr>
          <w:szCs w:val="32"/>
          <w:lang w:eastAsia="en-US"/>
        </w:rPr>
        <w:t>’</w:t>
      </w:r>
      <w:r w:rsidR="003148C9">
        <w:rPr>
          <w:szCs w:val="32"/>
          <w:lang w:eastAsia="en-US"/>
        </w:rPr>
        <w:t>est bête</w:t>
      </w:r>
      <w:r>
        <w:rPr>
          <w:szCs w:val="32"/>
          <w:lang w:eastAsia="en-US"/>
        </w:rPr>
        <w:t xml:space="preserve">… </w:t>
      </w:r>
      <w:r w:rsidR="003148C9">
        <w:rPr>
          <w:szCs w:val="32"/>
          <w:lang w:eastAsia="en-US"/>
        </w:rPr>
        <w:t>Mais qui diable se serait douté</w:t>
      </w:r>
      <w:r>
        <w:rPr>
          <w:szCs w:val="32"/>
          <w:lang w:eastAsia="en-US"/>
        </w:rPr>
        <w:t xml:space="preserve"> ?… </w:t>
      </w:r>
      <w:r w:rsidR="003148C9">
        <w:rPr>
          <w:szCs w:val="32"/>
          <w:lang w:eastAsia="en-US"/>
        </w:rPr>
        <w:t>On venait de me dire que votre affaire était faite</w:t>
      </w:r>
      <w:r>
        <w:rPr>
          <w:szCs w:val="32"/>
          <w:lang w:eastAsia="en-US"/>
        </w:rPr>
        <w:t>.</w:t>
      </w:r>
    </w:p>
    <w:p w14:paraId="2B60049B" w14:textId="77777777" w:rsidR="0046142F" w:rsidRDefault="0046142F" w:rsidP="0046142F">
      <w:pPr>
        <w:rPr>
          <w:szCs w:val="32"/>
          <w:lang w:eastAsia="en-US"/>
        </w:rPr>
      </w:pPr>
      <w:r>
        <w:rPr>
          <w:lang w:eastAsia="en-US"/>
        </w:rPr>
        <w:t>— </w:t>
      </w:r>
      <w:r w:rsidR="003148C9">
        <w:rPr>
          <w:szCs w:val="32"/>
          <w:lang w:eastAsia="en-US"/>
        </w:rPr>
        <w:t>Là-bas</w:t>
      </w:r>
      <w:r>
        <w:rPr>
          <w:szCs w:val="32"/>
          <w:lang w:eastAsia="en-US"/>
        </w:rPr>
        <w:t xml:space="preserve">, </w:t>
      </w:r>
      <w:r w:rsidR="003148C9">
        <w:rPr>
          <w:szCs w:val="32"/>
          <w:lang w:eastAsia="en-US"/>
        </w:rPr>
        <w:t>derrière l</w:t>
      </w:r>
      <w:r>
        <w:rPr>
          <w:szCs w:val="32"/>
          <w:lang w:eastAsia="en-US"/>
        </w:rPr>
        <w:t>’</w:t>
      </w:r>
      <w:r w:rsidR="003148C9">
        <w:rPr>
          <w:szCs w:val="32"/>
          <w:lang w:eastAsia="en-US"/>
        </w:rPr>
        <w:t>école-Militaire</w:t>
      </w:r>
      <w:r>
        <w:rPr>
          <w:szCs w:val="32"/>
          <w:lang w:eastAsia="en-US"/>
        </w:rPr>
        <w:t> ?…</w:t>
      </w:r>
    </w:p>
    <w:p w14:paraId="3B1EBDC9" w14:textId="77777777" w:rsidR="0046142F" w:rsidRDefault="0046142F" w:rsidP="0046142F">
      <w:pPr>
        <w:rPr>
          <w:szCs w:val="32"/>
          <w:lang w:eastAsia="en-US"/>
        </w:rPr>
      </w:pPr>
      <w:r>
        <w:rPr>
          <w:lang w:eastAsia="en-US"/>
        </w:rPr>
        <w:lastRenderedPageBreak/>
        <w:t>— </w:t>
      </w:r>
      <w:r w:rsidR="003148C9">
        <w:rPr>
          <w:szCs w:val="32"/>
          <w:lang w:eastAsia="en-US"/>
        </w:rPr>
        <w:t>Du tout</w:t>
      </w:r>
      <w:r>
        <w:rPr>
          <w:szCs w:val="32"/>
          <w:lang w:eastAsia="en-US"/>
        </w:rPr>
        <w:t xml:space="preserve"> ! </w:t>
      </w:r>
      <w:r w:rsidR="003148C9">
        <w:rPr>
          <w:szCs w:val="32"/>
          <w:lang w:eastAsia="en-US"/>
        </w:rPr>
        <w:t>C</w:t>
      </w:r>
      <w:r>
        <w:rPr>
          <w:szCs w:val="32"/>
          <w:lang w:eastAsia="en-US"/>
        </w:rPr>
        <w:t>’</w:t>
      </w:r>
      <w:r w:rsidR="003148C9">
        <w:rPr>
          <w:szCs w:val="32"/>
          <w:lang w:eastAsia="en-US"/>
        </w:rPr>
        <w:t>est vieux comme Hérode</w:t>
      </w:r>
      <w:r>
        <w:rPr>
          <w:szCs w:val="32"/>
          <w:lang w:eastAsia="en-US"/>
        </w:rPr>
        <w:t xml:space="preserve">, </w:t>
      </w:r>
      <w:r w:rsidR="003148C9">
        <w:rPr>
          <w:szCs w:val="32"/>
          <w:lang w:eastAsia="en-US"/>
        </w:rPr>
        <w:t>l</w:t>
      </w:r>
      <w:r>
        <w:rPr>
          <w:szCs w:val="32"/>
          <w:lang w:eastAsia="en-US"/>
        </w:rPr>
        <w:t>’</w:t>
      </w:r>
      <w:r w:rsidR="003148C9">
        <w:rPr>
          <w:szCs w:val="32"/>
          <w:lang w:eastAsia="en-US"/>
        </w:rPr>
        <w:t>histoire de l</w:t>
      </w:r>
      <w:r>
        <w:rPr>
          <w:szCs w:val="32"/>
          <w:lang w:eastAsia="en-US"/>
        </w:rPr>
        <w:t>’</w:t>
      </w:r>
      <w:r w:rsidR="003148C9">
        <w:rPr>
          <w:szCs w:val="32"/>
          <w:lang w:eastAsia="en-US"/>
        </w:rPr>
        <w:t>École</w:t>
      </w:r>
      <w:r>
        <w:rPr>
          <w:szCs w:val="32"/>
          <w:lang w:eastAsia="en-US"/>
        </w:rPr>
        <w:t xml:space="preserve">. </w:t>
      </w:r>
      <w:r w:rsidR="003148C9">
        <w:rPr>
          <w:szCs w:val="32"/>
          <w:lang w:eastAsia="en-US"/>
        </w:rPr>
        <w:t>Militaire</w:t>
      </w:r>
      <w:r>
        <w:rPr>
          <w:szCs w:val="32"/>
          <w:lang w:eastAsia="en-US"/>
        </w:rPr>
        <w:t xml:space="preserve"> !… </w:t>
      </w:r>
      <w:r w:rsidR="003148C9">
        <w:rPr>
          <w:szCs w:val="32"/>
          <w:lang w:eastAsia="en-US"/>
        </w:rPr>
        <w:t>Un coup de couteau dans le dos au coin de la rue de la Tour</w:t>
      </w:r>
      <w:r>
        <w:rPr>
          <w:szCs w:val="32"/>
          <w:lang w:eastAsia="en-US"/>
        </w:rPr>
        <w:t>…</w:t>
      </w:r>
    </w:p>
    <w:p w14:paraId="78FAB577" w14:textId="77777777" w:rsidR="0046142F" w:rsidRDefault="0046142F" w:rsidP="0046142F">
      <w:pPr>
        <w:rPr>
          <w:szCs w:val="32"/>
          <w:lang w:eastAsia="en-US"/>
        </w:rPr>
      </w:pPr>
      <w:r>
        <w:rPr>
          <w:lang w:eastAsia="en-US"/>
        </w:rPr>
        <w:t>— </w:t>
      </w:r>
      <w:r w:rsidR="003148C9">
        <w:rPr>
          <w:szCs w:val="32"/>
          <w:lang w:eastAsia="en-US"/>
        </w:rPr>
        <w:t>Auprès du théâtre de Diane</w:t>
      </w:r>
      <w:r>
        <w:rPr>
          <w:szCs w:val="32"/>
          <w:lang w:eastAsia="en-US"/>
        </w:rPr>
        <w:t xml:space="preserve"> ! </w:t>
      </w:r>
      <w:r w:rsidR="003148C9">
        <w:rPr>
          <w:szCs w:val="32"/>
          <w:lang w:eastAsia="en-US"/>
        </w:rPr>
        <w:t>s</w:t>
      </w:r>
      <w:r>
        <w:rPr>
          <w:szCs w:val="32"/>
          <w:lang w:eastAsia="en-US"/>
        </w:rPr>
        <w:t>’</w:t>
      </w:r>
      <w:r w:rsidR="003148C9">
        <w:rPr>
          <w:szCs w:val="32"/>
          <w:lang w:eastAsia="en-US"/>
        </w:rPr>
        <w:t>écria Mazurke étonné</w:t>
      </w:r>
      <w:r>
        <w:rPr>
          <w:szCs w:val="32"/>
          <w:lang w:eastAsia="en-US"/>
        </w:rPr>
        <w:t>.</w:t>
      </w:r>
    </w:p>
    <w:p w14:paraId="249F3DBB" w14:textId="77777777" w:rsidR="0046142F" w:rsidRDefault="0046142F" w:rsidP="0046142F">
      <w:pPr>
        <w:rPr>
          <w:szCs w:val="32"/>
          <w:lang w:eastAsia="en-US"/>
        </w:rPr>
      </w:pPr>
      <w:r>
        <w:rPr>
          <w:lang w:eastAsia="en-US"/>
        </w:rPr>
        <w:t>— </w:t>
      </w:r>
      <w:r w:rsidR="003148C9">
        <w:rPr>
          <w:szCs w:val="32"/>
          <w:lang w:eastAsia="en-US"/>
        </w:rPr>
        <w:t>Ils auront fait le cadeau à un autre</w:t>
      </w:r>
      <w:r>
        <w:rPr>
          <w:szCs w:val="32"/>
          <w:lang w:eastAsia="en-US"/>
        </w:rPr>
        <w:t xml:space="preserve">, </w:t>
      </w:r>
      <w:r w:rsidR="003148C9">
        <w:rPr>
          <w:szCs w:val="32"/>
          <w:lang w:eastAsia="en-US"/>
        </w:rPr>
        <w:t>dit Baptiste froidement</w:t>
      </w:r>
      <w:r>
        <w:rPr>
          <w:szCs w:val="32"/>
          <w:lang w:eastAsia="en-US"/>
        </w:rPr>
        <w:t xml:space="preserve"> ; </w:t>
      </w:r>
      <w:r w:rsidR="003148C9">
        <w:rPr>
          <w:szCs w:val="32"/>
          <w:lang w:eastAsia="en-US"/>
        </w:rPr>
        <w:t>c</w:t>
      </w:r>
      <w:r>
        <w:rPr>
          <w:szCs w:val="32"/>
          <w:lang w:eastAsia="en-US"/>
        </w:rPr>
        <w:t>’</w:t>
      </w:r>
      <w:r w:rsidR="003148C9">
        <w:rPr>
          <w:szCs w:val="32"/>
          <w:lang w:eastAsia="en-US"/>
        </w:rPr>
        <w:t>est désagréable pour cet autre-là</w:t>
      </w:r>
      <w:r>
        <w:rPr>
          <w:szCs w:val="32"/>
          <w:lang w:eastAsia="en-US"/>
        </w:rPr>
        <w:t xml:space="preserve"> !… </w:t>
      </w:r>
      <w:r w:rsidR="003148C9">
        <w:rPr>
          <w:szCs w:val="32"/>
          <w:lang w:eastAsia="en-US"/>
        </w:rPr>
        <w:t>Que voulez-vous</w:t>
      </w:r>
      <w:r>
        <w:rPr>
          <w:szCs w:val="32"/>
          <w:lang w:eastAsia="en-US"/>
        </w:rPr>
        <w:t> ?</w:t>
      </w:r>
    </w:p>
    <w:p w14:paraId="5B9B2337" w14:textId="77777777" w:rsidR="0046142F" w:rsidRDefault="0046142F" w:rsidP="0046142F">
      <w:pPr>
        <w:rPr>
          <w:szCs w:val="32"/>
          <w:lang w:eastAsia="en-US"/>
        </w:rPr>
      </w:pPr>
      <w:r>
        <w:rPr>
          <w:lang w:eastAsia="en-US"/>
        </w:rPr>
        <w:t>— </w:t>
      </w:r>
      <w:r w:rsidR="003148C9">
        <w:rPr>
          <w:szCs w:val="32"/>
          <w:lang w:eastAsia="en-US"/>
        </w:rPr>
        <w:t>Ce que vous offrez à Romblon dans votre lettre</w:t>
      </w:r>
      <w:r>
        <w:rPr>
          <w:szCs w:val="32"/>
          <w:lang w:eastAsia="en-US"/>
        </w:rPr>
        <w:t>.</w:t>
      </w:r>
    </w:p>
    <w:p w14:paraId="29465909" w14:textId="77777777" w:rsidR="0046142F" w:rsidRDefault="0046142F" w:rsidP="0046142F">
      <w:pPr>
        <w:rPr>
          <w:szCs w:val="32"/>
          <w:lang w:eastAsia="en-US"/>
        </w:rPr>
      </w:pPr>
      <w:r>
        <w:rPr>
          <w:lang w:eastAsia="en-US"/>
        </w:rPr>
        <w:t>— </w:t>
      </w:r>
      <w:r w:rsidR="003148C9">
        <w:rPr>
          <w:szCs w:val="32"/>
          <w:lang w:eastAsia="en-US"/>
        </w:rPr>
        <w:t>Vous l</w:t>
      </w:r>
      <w:r>
        <w:rPr>
          <w:szCs w:val="32"/>
          <w:lang w:eastAsia="en-US"/>
        </w:rPr>
        <w:t>’</w:t>
      </w:r>
      <w:r w:rsidR="003148C9">
        <w:rPr>
          <w:szCs w:val="32"/>
          <w:lang w:eastAsia="en-US"/>
        </w:rPr>
        <w:t>avez lue</w:t>
      </w:r>
      <w:r>
        <w:rPr>
          <w:szCs w:val="32"/>
          <w:lang w:eastAsia="en-US"/>
        </w:rPr>
        <w:t xml:space="preserve"> ?… </w:t>
      </w:r>
      <w:r w:rsidR="003148C9">
        <w:rPr>
          <w:szCs w:val="32"/>
          <w:lang w:eastAsia="en-US"/>
        </w:rPr>
        <w:t>Je ne demande pas mieux</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Avez-vous les quarante mille francs</w:t>
      </w:r>
      <w:r>
        <w:rPr>
          <w:szCs w:val="32"/>
          <w:lang w:eastAsia="en-US"/>
        </w:rPr>
        <w:t> ?</w:t>
      </w:r>
    </w:p>
    <w:p w14:paraId="47BFA2BC" w14:textId="77777777" w:rsidR="0046142F" w:rsidRDefault="0046142F" w:rsidP="0046142F">
      <w:pPr>
        <w:rPr>
          <w:szCs w:val="32"/>
          <w:lang w:eastAsia="en-US"/>
        </w:rPr>
      </w:pPr>
      <w:r>
        <w:rPr>
          <w:lang w:eastAsia="en-US"/>
        </w:rPr>
        <w:t>— </w:t>
      </w:r>
      <w:r w:rsidR="003148C9">
        <w:rPr>
          <w:szCs w:val="32"/>
          <w:lang w:eastAsia="en-US"/>
        </w:rPr>
        <w:t>Non</w:t>
      </w:r>
      <w:r>
        <w:rPr>
          <w:szCs w:val="32"/>
          <w:lang w:eastAsia="en-US"/>
        </w:rPr>
        <w:t>.</w:t>
      </w:r>
    </w:p>
    <w:p w14:paraId="3DF05042" w14:textId="77777777" w:rsidR="0046142F" w:rsidRDefault="0046142F" w:rsidP="0046142F">
      <w:pPr>
        <w:rPr>
          <w:szCs w:val="32"/>
          <w:lang w:eastAsia="en-US"/>
        </w:rPr>
      </w:pPr>
      <w:r>
        <w:rPr>
          <w:lang w:eastAsia="en-US"/>
        </w:rPr>
        <w:t>— </w:t>
      </w:r>
      <w:r w:rsidR="003148C9">
        <w:rPr>
          <w:szCs w:val="32"/>
          <w:lang w:eastAsia="en-US"/>
        </w:rPr>
        <w:t>Eh bien</w:t>
      </w:r>
      <w:r>
        <w:rPr>
          <w:szCs w:val="32"/>
          <w:lang w:eastAsia="en-US"/>
        </w:rPr>
        <w:t xml:space="preserve">, </w:t>
      </w:r>
      <w:r w:rsidR="003148C9">
        <w:rPr>
          <w:szCs w:val="32"/>
          <w:lang w:eastAsia="en-US"/>
        </w:rPr>
        <w:t>allez les chercher</w:t>
      </w:r>
      <w:r>
        <w:rPr>
          <w:szCs w:val="32"/>
          <w:lang w:eastAsia="en-US"/>
        </w:rPr>
        <w:t> !</w:t>
      </w:r>
    </w:p>
    <w:p w14:paraId="0E8C447D" w14:textId="77777777" w:rsidR="0046142F" w:rsidRDefault="003148C9" w:rsidP="0046142F">
      <w:pPr>
        <w:rPr>
          <w:szCs w:val="32"/>
          <w:lang w:eastAsia="en-US"/>
        </w:rPr>
      </w:pPr>
      <w:r>
        <w:rPr>
          <w:szCs w:val="32"/>
          <w:lang w:eastAsia="en-US"/>
        </w:rPr>
        <w:t>Mazurke fit un signe</w:t>
      </w:r>
      <w:r w:rsidR="0046142F">
        <w:rPr>
          <w:szCs w:val="32"/>
          <w:lang w:eastAsia="en-US"/>
        </w:rPr>
        <w:t>.</w:t>
      </w:r>
    </w:p>
    <w:p w14:paraId="595F6C50"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qui</w:t>
      </w:r>
      <w:r w:rsidR="0046142F">
        <w:rPr>
          <w:szCs w:val="32"/>
          <w:lang w:eastAsia="en-US"/>
        </w:rPr>
        <w:t xml:space="preserve">, </w:t>
      </w:r>
      <w:r>
        <w:rPr>
          <w:szCs w:val="32"/>
          <w:lang w:eastAsia="en-US"/>
        </w:rPr>
        <w:t>jusqu</w:t>
      </w:r>
      <w:r w:rsidR="0046142F">
        <w:rPr>
          <w:szCs w:val="32"/>
          <w:lang w:eastAsia="en-US"/>
        </w:rPr>
        <w:t>’</w:t>
      </w:r>
      <w:r>
        <w:rPr>
          <w:szCs w:val="32"/>
          <w:lang w:eastAsia="en-US"/>
        </w:rPr>
        <w:t>alors</w:t>
      </w:r>
      <w:r w:rsidR="0046142F">
        <w:rPr>
          <w:szCs w:val="32"/>
          <w:lang w:eastAsia="en-US"/>
        </w:rPr>
        <w:t xml:space="preserve">, </w:t>
      </w:r>
      <w:r>
        <w:rPr>
          <w:szCs w:val="32"/>
          <w:lang w:eastAsia="en-US"/>
        </w:rPr>
        <w:t>s</w:t>
      </w:r>
      <w:r w:rsidR="0046142F">
        <w:rPr>
          <w:szCs w:val="32"/>
          <w:lang w:eastAsia="en-US"/>
        </w:rPr>
        <w:t>’</w:t>
      </w:r>
      <w:r>
        <w:rPr>
          <w:szCs w:val="32"/>
          <w:lang w:eastAsia="en-US"/>
        </w:rPr>
        <w:t>était tenu modestement auprès de la porte</w:t>
      </w:r>
      <w:r w:rsidR="0046142F">
        <w:rPr>
          <w:szCs w:val="32"/>
          <w:lang w:eastAsia="en-US"/>
        </w:rPr>
        <w:t xml:space="preserve">, </w:t>
      </w:r>
      <w:r>
        <w:rPr>
          <w:szCs w:val="32"/>
          <w:lang w:eastAsia="en-US"/>
        </w:rPr>
        <w:t>s</w:t>
      </w:r>
      <w:r w:rsidR="0046142F">
        <w:rPr>
          <w:szCs w:val="32"/>
          <w:lang w:eastAsia="en-US"/>
        </w:rPr>
        <w:t>’</w:t>
      </w:r>
      <w:r>
        <w:rPr>
          <w:szCs w:val="32"/>
          <w:lang w:eastAsia="en-US"/>
        </w:rPr>
        <w:t>avança jusqu</w:t>
      </w:r>
      <w:r w:rsidR="0046142F">
        <w:rPr>
          <w:szCs w:val="32"/>
          <w:lang w:eastAsia="en-US"/>
        </w:rPr>
        <w:t>’</w:t>
      </w:r>
      <w:r>
        <w:rPr>
          <w:szCs w:val="32"/>
          <w:lang w:eastAsia="en-US"/>
        </w:rPr>
        <w:t>au milieu de la chambre et retroussa ses manches</w:t>
      </w:r>
      <w:r w:rsidR="0046142F">
        <w:rPr>
          <w:szCs w:val="32"/>
          <w:lang w:eastAsia="en-US"/>
        </w:rPr>
        <w:t>.</w:t>
      </w:r>
    </w:p>
    <w:p w14:paraId="56F70A33" w14:textId="77777777" w:rsidR="0046142F" w:rsidRDefault="0046142F" w:rsidP="0046142F">
      <w:pPr>
        <w:rPr>
          <w:szCs w:val="32"/>
          <w:lang w:eastAsia="en-US"/>
        </w:rPr>
      </w:pPr>
      <w:r>
        <w:rPr>
          <w:lang w:eastAsia="en-US"/>
        </w:rPr>
        <w:t>— </w:t>
      </w:r>
      <w:r w:rsidR="003148C9">
        <w:rPr>
          <w:szCs w:val="32"/>
          <w:lang w:eastAsia="en-US"/>
        </w:rPr>
        <w:t>Parbleu</w:t>
      </w:r>
      <w:r>
        <w:rPr>
          <w:szCs w:val="32"/>
          <w:lang w:eastAsia="en-US"/>
        </w:rPr>
        <w:t xml:space="preserve"> ! </w:t>
      </w:r>
      <w:r w:rsidR="003148C9">
        <w:rPr>
          <w:szCs w:val="32"/>
          <w:lang w:eastAsia="en-US"/>
        </w:rPr>
        <w:t>s</w:t>
      </w:r>
      <w:r>
        <w:rPr>
          <w:szCs w:val="32"/>
          <w:lang w:eastAsia="en-US"/>
        </w:rPr>
        <w:t>’</w:t>
      </w:r>
      <w:r w:rsidR="003148C9">
        <w:rPr>
          <w:szCs w:val="32"/>
          <w:lang w:eastAsia="en-US"/>
        </w:rPr>
        <w:t>écria Baptiste</w:t>
      </w:r>
      <w:r>
        <w:rPr>
          <w:szCs w:val="32"/>
          <w:lang w:eastAsia="en-US"/>
        </w:rPr>
        <w:t xml:space="preserve">, </w:t>
      </w:r>
      <w:r w:rsidR="003148C9">
        <w:rPr>
          <w:szCs w:val="32"/>
          <w:lang w:eastAsia="en-US"/>
        </w:rPr>
        <w:t>je vous l</w:t>
      </w:r>
      <w:r>
        <w:rPr>
          <w:szCs w:val="32"/>
          <w:lang w:eastAsia="en-US"/>
        </w:rPr>
        <w:t>’</w:t>
      </w:r>
      <w:r w:rsidR="003148C9">
        <w:rPr>
          <w:szCs w:val="32"/>
          <w:lang w:eastAsia="en-US"/>
        </w:rPr>
        <w:t>ai dit</w:t>
      </w:r>
      <w:r>
        <w:rPr>
          <w:szCs w:val="32"/>
          <w:lang w:eastAsia="en-US"/>
        </w:rPr>
        <w:t xml:space="preserve"> : </w:t>
      </w:r>
      <w:r w:rsidR="003148C9">
        <w:rPr>
          <w:szCs w:val="32"/>
          <w:lang w:eastAsia="en-US"/>
        </w:rPr>
        <w:t>je suis pincé</w:t>
      </w:r>
      <w:r>
        <w:rPr>
          <w:szCs w:val="32"/>
          <w:lang w:eastAsia="en-US"/>
        </w:rPr>
        <w:t xml:space="preserve"> ; </w:t>
      </w:r>
      <w:r w:rsidR="003148C9">
        <w:rPr>
          <w:szCs w:val="32"/>
          <w:lang w:eastAsia="en-US"/>
        </w:rPr>
        <w:t>mais vous n</w:t>
      </w:r>
      <w:r>
        <w:rPr>
          <w:szCs w:val="32"/>
          <w:lang w:eastAsia="en-US"/>
        </w:rPr>
        <w:t>’</w:t>
      </w:r>
      <w:r w:rsidR="003148C9">
        <w:rPr>
          <w:szCs w:val="32"/>
          <w:lang w:eastAsia="en-US"/>
        </w:rPr>
        <w:t>y gagnerez rien</w:t>
      </w:r>
      <w:r>
        <w:rPr>
          <w:szCs w:val="32"/>
          <w:lang w:eastAsia="en-US"/>
        </w:rPr>
        <w:t xml:space="preserve">, </w:t>
      </w:r>
      <w:r w:rsidR="003148C9">
        <w:rPr>
          <w:szCs w:val="32"/>
          <w:lang w:eastAsia="en-US"/>
        </w:rPr>
        <w:t>vous me battrez</w:t>
      </w:r>
      <w:r>
        <w:rPr>
          <w:szCs w:val="32"/>
          <w:lang w:eastAsia="en-US"/>
        </w:rPr>
        <w:t xml:space="preserve">, </w:t>
      </w:r>
      <w:r w:rsidR="003148C9">
        <w:rPr>
          <w:szCs w:val="32"/>
          <w:lang w:eastAsia="en-US"/>
        </w:rPr>
        <w:t>vous m</w:t>
      </w:r>
      <w:r>
        <w:rPr>
          <w:szCs w:val="32"/>
          <w:lang w:eastAsia="en-US"/>
        </w:rPr>
        <w:t>’</w:t>
      </w:r>
      <w:r w:rsidR="003148C9">
        <w:rPr>
          <w:szCs w:val="32"/>
          <w:lang w:eastAsia="en-US"/>
        </w:rPr>
        <w:t>étrillerez</w:t>
      </w:r>
      <w:r>
        <w:rPr>
          <w:szCs w:val="32"/>
          <w:lang w:eastAsia="en-US"/>
        </w:rPr>
        <w:t xml:space="preserve">, </w:t>
      </w:r>
      <w:r w:rsidR="003148C9">
        <w:rPr>
          <w:szCs w:val="32"/>
          <w:lang w:eastAsia="en-US"/>
        </w:rPr>
        <w:t>vous me tuerez si vous voulez</w:t>
      </w:r>
      <w:r>
        <w:rPr>
          <w:szCs w:val="32"/>
          <w:lang w:eastAsia="en-US"/>
        </w:rPr>
        <w:t xml:space="preserve">… </w:t>
      </w:r>
      <w:r w:rsidR="003148C9">
        <w:rPr>
          <w:szCs w:val="32"/>
          <w:lang w:eastAsia="en-US"/>
        </w:rPr>
        <w:t>c</w:t>
      </w:r>
      <w:r>
        <w:rPr>
          <w:szCs w:val="32"/>
          <w:lang w:eastAsia="en-US"/>
        </w:rPr>
        <w:t>’</w:t>
      </w:r>
      <w:r w:rsidR="003148C9">
        <w:rPr>
          <w:szCs w:val="32"/>
          <w:lang w:eastAsia="en-US"/>
        </w:rPr>
        <w:t>est le vilain côté du métier</w:t>
      </w:r>
      <w:r>
        <w:rPr>
          <w:szCs w:val="32"/>
          <w:lang w:eastAsia="en-US"/>
        </w:rPr>
        <w:t xml:space="preserve">… </w:t>
      </w:r>
      <w:r w:rsidR="003148C9">
        <w:rPr>
          <w:szCs w:val="32"/>
          <w:lang w:eastAsia="en-US"/>
        </w:rPr>
        <w:t>J</w:t>
      </w:r>
      <w:r>
        <w:rPr>
          <w:szCs w:val="32"/>
          <w:lang w:eastAsia="en-US"/>
        </w:rPr>
        <w:t>’</w:t>
      </w:r>
      <w:r w:rsidR="003148C9">
        <w:rPr>
          <w:szCs w:val="32"/>
          <w:lang w:eastAsia="en-US"/>
        </w:rPr>
        <w:t>y suis</w:t>
      </w:r>
      <w:r>
        <w:rPr>
          <w:szCs w:val="32"/>
          <w:lang w:eastAsia="en-US"/>
        </w:rPr>
        <w:t xml:space="preserve"> : </w:t>
      </w:r>
      <w:r w:rsidR="003148C9">
        <w:rPr>
          <w:szCs w:val="32"/>
          <w:lang w:eastAsia="en-US"/>
        </w:rPr>
        <w:t>allez</w:t>
      </w:r>
      <w:r>
        <w:rPr>
          <w:szCs w:val="32"/>
          <w:lang w:eastAsia="en-US"/>
        </w:rPr>
        <w:t> !</w:t>
      </w:r>
    </w:p>
    <w:p w14:paraId="1DC75A3E" w14:textId="77777777" w:rsidR="0046142F" w:rsidRDefault="003148C9" w:rsidP="0046142F">
      <w:pPr>
        <w:rPr>
          <w:szCs w:val="32"/>
          <w:lang w:eastAsia="en-US"/>
        </w:rPr>
      </w:pPr>
      <w:r>
        <w:rPr>
          <w:szCs w:val="32"/>
          <w:lang w:eastAsia="en-US"/>
        </w:rPr>
        <w:t>Il prit la pose de Thémistocle disant</w:t>
      </w:r>
      <w:r w:rsidR="0046142F">
        <w:rPr>
          <w:szCs w:val="32"/>
          <w:lang w:eastAsia="en-US"/>
        </w:rPr>
        <w:t xml:space="preserve"> : </w:t>
      </w:r>
      <w:r>
        <w:rPr>
          <w:i/>
          <w:szCs w:val="32"/>
          <w:lang w:eastAsia="en-US"/>
        </w:rPr>
        <w:t>Frappe</w:t>
      </w:r>
      <w:r w:rsidR="0046142F">
        <w:rPr>
          <w:i/>
          <w:szCs w:val="32"/>
          <w:lang w:eastAsia="en-US"/>
        </w:rPr>
        <w:t xml:space="preserve"> ! </w:t>
      </w:r>
      <w:r>
        <w:rPr>
          <w:i/>
          <w:szCs w:val="32"/>
          <w:lang w:eastAsia="en-US"/>
        </w:rPr>
        <w:t>mais écoute</w:t>
      </w:r>
      <w:r w:rsidR="0046142F">
        <w:rPr>
          <w:i/>
          <w:szCs w:val="32"/>
          <w:lang w:eastAsia="en-US"/>
        </w:rPr>
        <w:t xml:space="preserve">… </w:t>
      </w:r>
      <w:r>
        <w:rPr>
          <w:szCs w:val="32"/>
          <w:lang w:eastAsia="en-US"/>
        </w:rPr>
        <w:t>Il y avait vraiment quelque chose d</w:t>
      </w:r>
      <w:r w:rsidR="0046142F">
        <w:rPr>
          <w:szCs w:val="32"/>
          <w:lang w:eastAsia="en-US"/>
        </w:rPr>
        <w:t>’</w:t>
      </w:r>
      <w:r>
        <w:rPr>
          <w:szCs w:val="32"/>
          <w:lang w:eastAsia="en-US"/>
        </w:rPr>
        <w:t>épique dans l</w:t>
      </w:r>
      <w:r w:rsidR="0046142F">
        <w:rPr>
          <w:szCs w:val="32"/>
          <w:lang w:eastAsia="en-US"/>
        </w:rPr>
        <w:t>’</w:t>
      </w:r>
      <w:r>
        <w:rPr>
          <w:szCs w:val="32"/>
          <w:lang w:eastAsia="en-US"/>
        </w:rPr>
        <w:t xml:space="preserve">effronterie de ce coquin de </w:t>
      </w:r>
      <w:proofErr w:type="spellStart"/>
      <w:r>
        <w:rPr>
          <w:szCs w:val="32"/>
          <w:lang w:eastAsia="en-US"/>
        </w:rPr>
        <w:t>Bubart</w:t>
      </w:r>
      <w:proofErr w:type="spellEnd"/>
      <w:r w:rsidR="0046142F">
        <w:rPr>
          <w:szCs w:val="32"/>
          <w:lang w:eastAsia="en-US"/>
        </w:rPr>
        <w:t>.</w:t>
      </w:r>
    </w:p>
    <w:p w14:paraId="6EC932B9"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se tenait prêt</w:t>
      </w:r>
      <w:r w:rsidR="0046142F">
        <w:rPr>
          <w:szCs w:val="32"/>
          <w:lang w:eastAsia="en-US"/>
        </w:rPr>
        <w:t>.</w:t>
      </w:r>
    </w:p>
    <w:p w14:paraId="58376534" w14:textId="77777777" w:rsidR="0046142F" w:rsidRDefault="0046142F" w:rsidP="0046142F">
      <w:pPr>
        <w:rPr>
          <w:szCs w:val="32"/>
          <w:lang w:eastAsia="en-US"/>
        </w:rPr>
      </w:pPr>
      <w:r>
        <w:rPr>
          <w:lang w:eastAsia="en-US"/>
        </w:rPr>
        <w:t>— </w:t>
      </w:r>
      <w:r w:rsidR="003148C9">
        <w:rPr>
          <w:szCs w:val="32"/>
          <w:lang w:eastAsia="en-US"/>
        </w:rPr>
        <w:t>Réfléchissez</w:t>
      </w:r>
      <w:r>
        <w:rPr>
          <w:szCs w:val="32"/>
          <w:lang w:eastAsia="en-US"/>
        </w:rPr>
        <w:t xml:space="preserve"> ! </w:t>
      </w:r>
      <w:r w:rsidR="003148C9">
        <w:rPr>
          <w:szCs w:val="32"/>
          <w:lang w:eastAsia="en-US"/>
        </w:rPr>
        <w:t xml:space="preserve">dit Mazurke à </w:t>
      </w:r>
      <w:proofErr w:type="spellStart"/>
      <w:r w:rsidR="003148C9">
        <w:rPr>
          <w:szCs w:val="32"/>
          <w:lang w:eastAsia="en-US"/>
        </w:rPr>
        <w:t>Bubart</w:t>
      </w:r>
      <w:proofErr w:type="spellEnd"/>
      <w:r>
        <w:rPr>
          <w:szCs w:val="32"/>
          <w:lang w:eastAsia="en-US"/>
        </w:rPr>
        <w:t>.</w:t>
      </w:r>
    </w:p>
    <w:p w14:paraId="07D8C40C"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tout réfléchi</w:t>
      </w:r>
      <w:r>
        <w:rPr>
          <w:szCs w:val="32"/>
          <w:lang w:eastAsia="en-US"/>
        </w:rPr>
        <w:t>.</w:t>
      </w:r>
    </w:p>
    <w:p w14:paraId="03A9D07F" w14:textId="77777777" w:rsidR="0046142F" w:rsidRDefault="0046142F" w:rsidP="0046142F">
      <w:pPr>
        <w:rPr>
          <w:szCs w:val="32"/>
          <w:lang w:eastAsia="en-US"/>
        </w:rPr>
      </w:pPr>
      <w:r>
        <w:rPr>
          <w:lang w:eastAsia="en-US"/>
        </w:rPr>
        <w:lastRenderedPageBreak/>
        <w:t>— </w:t>
      </w:r>
      <w:r w:rsidR="003148C9">
        <w:rPr>
          <w:szCs w:val="32"/>
          <w:lang w:eastAsia="en-US"/>
        </w:rPr>
        <w:t>Vous ne me connaissez pas</w:t>
      </w:r>
      <w:r>
        <w:rPr>
          <w:szCs w:val="32"/>
          <w:lang w:eastAsia="en-US"/>
        </w:rPr>
        <w:t> !</w:t>
      </w:r>
    </w:p>
    <w:p w14:paraId="1A883541" w14:textId="77777777" w:rsidR="0046142F" w:rsidRDefault="0046142F" w:rsidP="0046142F">
      <w:pPr>
        <w:rPr>
          <w:szCs w:val="32"/>
          <w:lang w:eastAsia="en-US"/>
        </w:rPr>
      </w:pPr>
      <w:r>
        <w:rPr>
          <w:lang w:eastAsia="en-US"/>
        </w:rPr>
        <w:t>— </w:t>
      </w:r>
      <w:r w:rsidR="003148C9">
        <w:rPr>
          <w:szCs w:val="32"/>
          <w:lang w:eastAsia="en-US"/>
        </w:rPr>
        <w:t>Si fait</w:t>
      </w:r>
      <w:r>
        <w:rPr>
          <w:szCs w:val="32"/>
          <w:lang w:eastAsia="en-US"/>
        </w:rPr>
        <w:t xml:space="preserve"> ! </w:t>
      </w:r>
      <w:r w:rsidR="003148C9">
        <w:rPr>
          <w:szCs w:val="32"/>
          <w:lang w:eastAsia="en-US"/>
        </w:rPr>
        <w:t>Je sais bien que vous êtes sans pitié quand vous vous y mettez</w:t>
      </w:r>
      <w:r>
        <w:rPr>
          <w:szCs w:val="32"/>
          <w:lang w:eastAsia="en-US"/>
        </w:rPr>
        <w:t xml:space="preserve">. </w:t>
      </w:r>
      <w:r w:rsidR="003148C9">
        <w:rPr>
          <w:szCs w:val="32"/>
          <w:lang w:eastAsia="en-US"/>
        </w:rPr>
        <w:t>Mais ces quarante mille francs</w:t>
      </w:r>
      <w:r>
        <w:rPr>
          <w:szCs w:val="32"/>
          <w:lang w:eastAsia="en-US"/>
        </w:rPr>
        <w:t xml:space="preserve">, </w:t>
      </w:r>
      <w:r w:rsidR="003148C9">
        <w:rPr>
          <w:szCs w:val="32"/>
          <w:lang w:eastAsia="en-US"/>
        </w:rPr>
        <w:t>c</w:t>
      </w:r>
      <w:r>
        <w:rPr>
          <w:szCs w:val="32"/>
          <w:lang w:eastAsia="en-US"/>
        </w:rPr>
        <w:t>’</w:t>
      </w:r>
      <w:r w:rsidR="003148C9">
        <w:rPr>
          <w:szCs w:val="32"/>
          <w:lang w:eastAsia="en-US"/>
        </w:rPr>
        <w:t>est le plus clair de mon avoir</w:t>
      </w:r>
      <w:r>
        <w:rPr>
          <w:szCs w:val="32"/>
          <w:lang w:eastAsia="en-US"/>
        </w:rPr>
        <w:t xml:space="preserve">… </w:t>
      </w:r>
      <w:r w:rsidR="003148C9">
        <w:rPr>
          <w:szCs w:val="32"/>
          <w:lang w:eastAsia="en-US"/>
        </w:rPr>
        <w:t>ma peau ne les vaut pas</w:t>
      </w:r>
      <w:r>
        <w:rPr>
          <w:szCs w:val="32"/>
          <w:lang w:eastAsia="en-US"/>
        </w:rPr>
        <w:t xml:space="preserve">. </w:t>
      </w:r>
      <w:r w:rsidR="003148C9">
        <w:rPr>
          <w:szCs w:val="32"/>
          <w:lang w:eastAsia="en-US"/>
        </w:rPr>
        <w:t>J</w:t>
      </w:r>
      <w:r>
        <w:rPr>
          <w:szCs w:val="32"/>
          <w:lang w:eastAsia="en-US"/>
        </w:rPr>
        <w:t>’</w:t>
      </w:r>
      <w:r w:rsidR="003148C9">
        <w:rPr>
          <w:szCs w:val="32"/>
          <w:lang w:eastAsia="en-US"/>
        </w:rPr>
        <w:t>aime mieux donner ma peau</w:t>
      </w:r>
      <w:r>
        <w:rPr>
          <w:szCs w:val="32"/>
          <w:lang w:eastAsia="en-US"/>
        </w:rPr>
        <w:t> !</w:t>
      </w:r>
    </w:p>
    <w:p w14:paraId="35C25185" w14:textId="77777777" w:rsidR="0046142F" w:rsidRDefault="0046142F" w:rsidP="0046142F">
      <w:pPr>
        <w:rPr>
          <w:szCs w:val="32"/>
          <w:lang w:eastAsia="en-US"/>
        </w:rPr>
      </w:pPr>
      <w:r>
        <w:rPr>
          <w:lang w:eastAsia="en-US"/>
        </w:rPr>
        <w:t>— </w:t>
      </w:r>
      <w:r w:rsidR="003148C9">
        <w:rPr>
          <w:szCs w:val="32"/>
          <w:lang w:eastAsia="en-US"/>
        </w:rPr>
        <w:t xml:space="preserve">Allons </w:t>
      </w:r>
      <w:proofErr w:type="spellStart"/>
      <w:r w:rsidR="003148C9">
        <w:rPr>
          <w:szCs w:val="32"/>
          <w:lang w:eastAsia="en-US"/>
        </w:rPr>
        <w:t>Yaume</w:t>
      </w:r>
      <w:proofErr w:type="spellEnd"/>
      <w:r>
        <w:rPr>
          <w:szCs w:val="32"/>
          <w:lang w:eastAsia="en-US"/>
        </w:rPr>
        <w:t xml:space="preserve">, </w:t>
      </w:r>
      <w:r w:rsidR="003148C9">
        <w:rPr>
          <w:szCs w:val="32"/>
          <w:lang w:eastAsia="en-US"/>
        </w:rPr>
        <w:t>dit Mazurke</w:t>
      </w:r>
      <w:r>
        <w:rPr>
          <w:szCs w:val="32"/>
          <w:lang w:eastAsia="en-US"/>
        </w:rPr>
        <w:t xml:space="preserve">, </w:t>
      </w:r>
      <w:r w:rsidR="003148C9">
        <w:rPr>
          <w:szCs w:val="32"/>
          <w:lang w:eastAsia="en-US"/>
        </w:rPr>
        <w:t>tu sais ton affaire</w:t>
      </w:r>
      <w:r>
        <w:rPr>
          <w:szCs w:val="32"/>
          <w:lang w:eastAsia="en-US"/>
        </w:rPr>
        <w:t> ?</w:t>
      </w:r>
    </w:p>
    <w:p w14:paraId="6D691871" w14:textId="77777777"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monsieur Philippe</w:t>
      </w:r>
      <w:r>
        <w:rPr>
          <w:szCs w:val="32"/>
          <w:lang w:eastAsia="en-US"/>
        </w:rPr>
        <w:t>.</w:t>
      </w:r>
    </w:p>
    <w:p w14:paraId="4CB7B9D8" w14:textId="77777777" w:rsidR="0046142F" w:rsidRDefault="0046142F" w:rsidP="0046142F">
      <w:pPr>
        <w:rPr>
          <w:szCs w:val="32"/>
          <w:lang w:eastAsia="en-US"/>
        </w:rPr>
      </w:pPr>
      <w:r>
        <w:rPr>
          <w:lang w:eastAsia="en-US"/>
        </w:rPr>
        <w:t>— </w:t>
      </w:r>
      <w:r w:rsidR="003148C9">
        <w:rPr>
          <w:szCs w:val="32"/>
          <w:lang w:eastAsia="en-US"/>
        </w:rPr>
        <w:t>Pille</w:t>
      </w:r>
      <w:r>
        <w:rPr>
          <w:szCs w:val="32"/>
          <w:lang w:eastAsia="en-US"/>
        </w:rPr>
        <w:t xml:space="preserve">, </w:t>
      </w:r>
      <w:r w:rsidR="003148C9">
        <w:rPr>
          <w:szCs w:val="32"/>
          <w:lang w:eastAsia="en-US"/>
        </w:rPr>
        <w:t>mon garçon</w:t>
      </w:r>
      <w:r>
        <w:rPr>
          <w:szCs w:val="32"/>
          <w:lang w:eastAsia="en-US"/>
        </w:rPr>
        <w:t xml:space="preserve">, </w:t>
      </w:r>
      <w:r w:rsidR="003148C9">
        <w:rPr>
          <w:szCs w:val="32"/>
          <w:lang w:eastAsia="en-US"/>
        </w:rPr>
        <w:t>pille</w:t>
      </w:r>
      <w:r>
        <w:rPr>
          <w:szCs w:val="32"/>
          <w:lang w:eastAsia="en-US"/>
        </w:rPr>
        <w:t> !</w:t>
      </w:r>
    </w:p>
    <w:p w14:paraId="162FD272"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secoua ses oreilles comme un barbet et s</w:t>
      </w:r>
      <w:r w:rsidR="0046142F">
        <w:rPr>
          <w:szCs w:val="32"/>
          <w:lang w:eastAsia="en-US"/>
        </w:rPr>
        <w:t>’</w:t>
      </w:r>
      <w:r>
        <w:rPr>
          <w:szCs w:val="32"/>
          <w:lang w:eastAsia="en-US"/>
        </w:rPr>
        <w:t xml:space="preserve">élança sur le malheureux </w:t>
      </w:r>
      <w:proofErr w:type="spellStart"/>
      <w:r>
        <w:rPr>
          <w:szCs w:val="32"/>
          <w:lang w:eastAsia="en-US"/>
        </w:rPr>
        <w:t>Bubart</w:t>
      </w:r>
      <w:proofErr w:type="spellEnd"/>
      <w:r w:rsidR="0046142F">
        <w:rPr>
          <w:szCs w:val="32"/>
          <w:lang w:eastAsia="en-US"/>
        </w:rPr>
        <w:t xml:space="preserve">. </w:t>
      </w:r>
      <w:r>
        <w:rPr>
          <w:szCs w:val="32"/>
          <w:lang w:eastAsia="en-US"/>
        </w:rPr>
        <w:t>Ce fut une lutte étrange</w:t>
      </w:r>
      <w:r w:rsidR="0046142F">
        <w:rPr>
          <w:szCs w:val="32"/>
          <w:lang w:eastAsia="en-US"/>
        </w:rPr>
        <w:t xml:space="preserve">. </w:t>
      </w:r>
      <w:r>
        <w:rPr>
          <w:szCs w:val="32"/>
          <w:lang w:eastAsia="en-US"/>
        </w:rPr>
        <w:t>Avez-vous admiré parfois l</w:t>
      </w:r>
      <w:r w:rsidR="0046142F">
        <w:rPr>
          <w:szCs w:val="32"/>
          <w:lang w:eastAsia="en-US"/>
        </w:rPr>
        <w:t>’</w:t>
      </w:r>
      <w:r>
        <w:rPr>
          <w:szCs w:val="32"/>
          <w:lang w:eastAsia="en-US"/>
        </w:rPr>
        <w:t>héroïque et silencieux courage du renard acculé</w:t>
      </w:r>
      <w:r w:rsidR="0046142F">
        <w:rPr>
          <w:szCs w:val="32"/>
          <w:lang w:eastAsia="en-US"/>
        </w:rPr>
        <w:t xml:space="preserve"> ? </w:t>
      </w:r>
      <w:r>
        <w:rPr>
          <w:szCs w:val="32"/>
          <w:lang w:eastAsia="en-US"/>
        </w:rPr>
        <w:t>Cet animal qu</w:t>
      </w:r>
      <w:r w:rsidR="0046142F">
        <w:rPr>
          <w:szCs w:val="32"/>
          <w:lang w:eastAsia="en-US"/>
        </w:rPr>
        <w:t>’</w:t>
      </w:r>
      <w:r>
        <w:rPr>
          <w:szCs w:val="32"/>
          <w:lang w:eastAsia="en-US"/>
        </w:rPr>
        <w:t xml:space="preserve">on écrase sous sa mauvaise réputation est bien le </w:t>
      </w:r>
      <w:proofErr w:type="spellStart"/>
      <w:r>
        <w:rPr>
          <w:szCs w:val="32"/>
          <w:lang w:eastAsia="en-US"/>
        </w:rPr>
        <w:t>Bubart</w:t>
      </w:r>
      <w:proofErr w:type="spellEnd"/>
      <w:r>
        <w:rPr>
          <w:szCs w:val="32"/>
          <w:lang w:eastAsia="en-US"/>
        </w:rPr>
        <w:t xml:space="preserve"> des quadrupèdes</w:t>
      </w:r>
      <w:r w:rsidR="0046142F">
        <w:rPr>
          <w:szCs w:val="32"/>
          <w:lang w:eastAsia="en-US"/>
        </w:rPr>
        <w:t xml:space="preserve">. </w:t>
      </w:r>
      <w:r>
        <w:rPr>
          <w:szCs w:val="32"/>
          <w:lang w:eastAsia="en-US"/>
        </w:rPr>
        <w:t>On le tue dans son impénitence finale</w:t>
      </w:r>
      <w:r w:rsidR="0046142F">
        <w:rPr>
          <w:szCs w:val="32"/>
          <w:lang w:eastAsia="en-US"/>
        </w:rPr>
        <w:t>.</w:t>
      </w:r>
    </w:p>
    <w:p w14:paraId="493DBB61" w14:textId="77777777" w:rsidR="0046142F" w:rsidRDefault="003148C9" w:rsidP="0046142F">
      <w:pPr>
        <w:rPr>
          <w:szCs w:val="32"/>
          <w:lang w:eastAsia="en-US"/>
        </w:rPr>
      </w:pPr>
      <w:proofErr w:type="spellStart"/>
      <w:r>
        <w:rPr>
          <w:szCs w:val="32"/>
          <w:lang w:eastAsia="en-US"/>
        </w:rPr>
        <w:t>Bubart</w:t>
      </w:r>
      <w:proofErr w:type="spellEnd"/>
      <w:r w:rsidR="0046142F">
        <w:rPr>
          <w:szCs w:val="32"/>
          <w:lang w:eastAsia="en-US"/>
        </w:rPr>
        <w:t xml:space="preserve">, </w:t>
      </w:r>
      <w:r>
        <w:rPr>
          <w:szCs w:val="32"/>
          <w:lang w:eastAsia="en-US"/>
        </w:rPr>
        <w:t>dédaignant une défense inutile</w:t>
      </w:r>
      <w:r w:rsidR="0046142F">
        <w:rPr>
          <w:szCs w:val="32"/>
          <w:lang w:eastAsia="en-US"/>
        </w:rPr>
        <w:t xml:space="preserve">, </w:t>
      </w:r>
      <w:r>
        <w:rPr>
          <w:szCs w:val="32"/>
          <w:lang w:eastAsia="en-US"/>
        </w:rPr>
        <w:t>essaya seulement d</w:t>
      </w:r>
      <w:r w:rsidR="0046142F">
        <w:rPr>
          <w:szCs w:val="32"/>
          <w:lang w:eastAsia="en-US"/>
        </w:rPr>
        <w:t>’</w:t>
      </w:r>
      <w:r>
        <w:rPr>
          <w:szCs w:val="32"/>
          <w:lang w:eastAsia="en-US"/>
        </w:rPr>
        <w:t>éviter les premiers horions en fuyant</w:t>
      </w:r>
      <w:r w:rsidR="0046142F">
        <w:rPr>
          <w:szCs w:val="32"/>
          <w:lang w:eastAsia="en-US"/>
        </w:rPr>
        <w:t xml:space="preserve">, </w:t>
      </w:r>
      <w:r>
        <w:rPr>
          <w:szCs w:val="32"/>
          <w:lang w:eastAsia="en-US"/>
        </w:rPr>
        <w:t>puis il se laissa faire</w:t>
      </w:r>
      <w:r w:rsidR="0046142F">
        <w:rPr>
          <w:szCs w:val="32"/>
          <w:lang w:eastAsia="en-US"/>
        </w:rPr>
        <w:t xml:space="preserve">. </w:t>
      </w:r>
      <w:r>
        <w:rPr>
          <w:szCs w:val="32"/>
          <w:lang w:eastAsia="en-US"/>
        </w:rPr>
        <w:t>Il ne disait rien</w:t>
      </w:r>
      <w:r w:rsidR="0046142F">
        <w:rPr>
          <w:szCs w:val="32"/>
          <w:lang w:eastAsia="en-US"/>
        </w:rPr>
        <w:t>.</w:t>
      </w:r>
    </w:p>
    <w:p w14:paraId="1CCBAB7E" w14:textId="77777777" w:rsidR="0046142F" w:rsidRDefault="003148C9" w:rsidP="0046142F">
      <w:pPr>
        <w:rPr>
          <w:szCs w:val="32"/>
          <w:lang w:eastAsia="en-US"/>
        </w:rPr>
      </w:pPr>
      <w:proofErr w:type="spellStart"/>
      <w:r>
        <w:rPr>
          <w:szCs w:val="32"/>
          <w:lang w:eastAsia="en-US"/>
        </w:rPr>
        <w:t>Yaume</w:t>
      </w:r>
      <w:proofErr w:type="spellEnd"/>
      <w:r w:rsidR="0046142F">
        <w:rPr>
          <w:szCs w:val="32"/>
          <w:lang w:eastAsia="en-US"/>
        </w:rPr>
        <w:t xml:space="preserve">, </w:t>
      </w:r>
      <w:r>
        <w:rPr>
          <w:szCs w:val="32"/>
          <w:lang w:eastAsia="en-US"/>
        </w:rPr>
        <w:t>au contraire</w:t>
      </w:r>
      <w:r w:rsidR="0046142F">
        <w:rPr>
          <w:szCs w:val="32"/>
          <w:lang w:eastAsia="en-US"/>
        </w:rPr>
        <w:t xml:space="preserve">, </w:t>
      </w:r>
      <w:r>
        <w:rPr>
          <w:szCs w:val="32"/>
          <w:lang w:eastAsia="en-US"/>
        </w:rPr>
        <w:t>invectivait avec une grande véhémence</w:t>
      </w:r>
      <w:r w:rsidR="0046142F">
        <w:rPr>
          <w:szCs w:val="32"/>
          <w:lang w:eastAsia="en-US"/>
        </w:rPr>
        <w:t>.</w:t>
      </w:r>
    </w:p>
    <w:p w14:paraId="38145C0A" w14:textId="77777777"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que je vais te piller</w:t>
      </w:r>
      <w:r>
        <w:rPr>
          <w:szCs w:val="32"/>
          <w:lang w:eastAsia="en-US"/>
        </w:rPr>
        <w:t xml:space="preserve">, </w:t>
      </w:r>
      <w:r w:rsidR="003148C9">
        <w:rPr>
          <w:szCs w:val="32"/>
          <w:lang w:eastAsia="en-US"/>
        </w:rPr>
        <w:t>disait-il</w:t>
      </w:r>
      <w:r>
        <w:rPr>
          <w:szCs w:val="32"/>
          <w:lang w:eastAsia="en-US"/>
        </w:rPr>
        <w:t xml:space="preserve">, </w:t>
      </w:r>
      <w:r w:rsidR="003148C9">
        <w:rPr>
          <w:szCs w:val="32"/>
          <w:lang w:eastAsia="en-US"/>
        </w:rPr>
        <w:t>et te harpailler censément comme il faut</w:t>
      </w:r>
      <w:r>
        <w:rPr>
          <w:szCs w:val="32"/>
          <w:lang w:eastAsia="en-US"/>
        </w:rPr>
        <w:t xml:space="preserve">, </w:t>
      </w:r>
      <w:proofErr w:type="spellStart"/>
      <w:r w:rsidR="003148C9">
        <w:rPr>
          <w:szCs w:val="32"/>
          <w:lang w:eastAsia="en-US"/>
        </w:rPr>
        <w:t>louchard</w:t>
      </w:r>
      <w:proofErr w:type="spellEnd"/>
      <w:r w:rsidR="003148C9">
        <w:rPr>
          <w:szCs w:val="32"/>
          <w:lang w:eastAsia="en-US"/>
        </w:rPr>
        <w:t xml:space="preserve"> des </w:t>
      </w:r>
      <w:proofErr w:type="spellStart"/>
      <w:r w:rsidR="003148C9">
        <w:rPr>
          <w:szCs w:val="32"/>
          <w:lang w:eastAsia="en-US"/>
        </w:rPr>
        <w:t>louchards</w:t>
      </w:r>
      <w:proofErr w:type="spellEnd"/>
      <w:r>
        <w:rPr>
          <w:szCs w:val="32"/>
          <w:lang w:eastAsia="en-US"/>
        </w:rPr>
        <w:t xml:space="preserve"> !… </w:t>
      </w:r>
      <w:r w:rsidR="003148C9">
        <w:rPr>
          <w:szCs w:val="32"/>
          <w:lang w:eastAsia="en-US"/>
        </w:rPr>
        <w:t>De quoi</w:t>
      </w:r>
      <w:r>
        <w:rPr>
          <w:szCs w:val="32"/>
          <w:lang w:eastAsia="en-US"/>
        </w:rPr>
        <w:t> ?… (</w:t>
      </w:r>
      <w:r w:rsidR="003148C9">
        <w:rPr>
          <w:szCs w:val="32"/>
          <w:lang w:eastAsia="en-US"/>
        </w:rPr>
        <w:t>il lui lança un assez grave coup de pied au bas des reins</w:t>
      </w:r>
      <w:r>
        <w:rPr>
          <w:szCs w:val="32"/>
          <w:lang w:eastAsia="en-US"/>
        </w:rPr>
        <w:t xml:space="preserve">). </w:t>
      </w:r>
      <w:r w:rsidR="003148C9">
        <w:rPr>
          <w:szCs w:val="32"/>
          <w:lang w:eastAsia="en-US"/>
        </w:rPr>
        <w:t>De quoi</w:t>
      </w:r>
      <w:r>
        <w:rPr>
          <w:szCs w:val="32"/>
          <w:lang w:eastAsia="en-US"/>
        </w:rPr>
        <w:t> ?… (</w:t>
      </w:r>
      <w:r w:rsidR="003148C9">
        <w:rPr>
          <w:szCs w:val="32"/>
          <w:lang w:eastAsia="en-US"/>
        </w:rPr>
        <w:t xml:space="preserve">trois </w:t>
      </w:r>
      <w:proofErr w:type="spellStart"/>
      <w:r w:rsidR="003148C9">
        <w:rPr>
          <w:szCs w:val="32"/>
          <w:lang w:eastAsia="en-US"/>
        </w:rPr>
        <w:t>giffles</w:t>
      </w:r>
      <w:proofErr w:type="spellEnd"/>
      <w:r>
        <w:rPr>
          <w:szCs w:val="32"/>
          <w:lang w:eastAsia="en-US"/>
        </w:rPr>
        <w:t xml:space="preserve">). </w:t>
      </w:r>
      <w:r w:rsidR="003148C9">
        <w:rPr>
          <w:szCs w:val="32"/>
          <w:lang w:eastAsia="en-US"/>
        </w:rPr>
        <w:t>De quoi</w:t>
      </w:r>
      <w:r>
        <w:rPr>
          <w:szCs w:val="32"/>
          <w:lang w:eastAsia="en-US"/>
        </w:rPr>
        <w:t> ?… (</w:t>
      </w:r>
      <w:r w:rsidR="003148C9">
        <w:rPr>
          <w:szCs w:val="32"/>
          <w:lang w:eastAsia="en-US"/>
        </w:rPr>
        <w:t>une torgnole sur le nez</w:t>
      </w:r>
      <w:r>
        <w:rPr>
          <w:szCs w:val="32"/>
          <w:lang w:eastAsia="en-US"/>
        </w:rPr>
        <w:t>).</w:t>
      </w:r>
    </w:p>
    <w:p w14:paraId="40E72D7F" w14:textId="724880C6" w:rsidR="0046142F" w:rsidRDefault="0046142F" w:rsidP="0046142F">
      <w:pPr>
        <w:rPr>
          <w:szCs w:val="32"/>
          <w:lang w:eastAsia="en-US"/>
        </w:rPr>
      </w:pPr>
      <w:r>
        <w:rPr>
          <w:lang w:eastAsia="en-US"/>
        </w:rPr>
        <w:t>— </w:t>
      </w:r>
      <w:r w:rsidR="003148C9">
        <w:rPr>
          <w:szCs w:val="32"/>
          <w:lang w:eastAsia="en-US"/>
        </w:rPr>
        <w:t>Mais ce n</w:t>
      </w:r>
      <w:r>
        <w:rPr>
          <w:szCs w:val="32"/>
          <w:lang w:eastAsia="en-US"/>
        </w:rPr>
        <w:t>’</w:t>
      </w:r>
      <w:r w:rsidR="003148C9">
        <w:rPr>
          <w:szCs w:val="32"/>
          <w:lang w:eastAsia="en-US"/>
        </w:rPr>
        <w:t>est pas cela</w:t>
      </w:r>
      <w:r>
        <w:rPr>
          <w:szCs w:val="32"/>
          <w:lang w:eastAsia="en-US"/>
        </w:rPr>
        <w:t xml:space="preserve">, </w:t>
      </w:r>
      <w:r w:rsidR="003148C9">
        <w:rPr>
          <w:szCs w:val="32"/>
          <w:lang w:eastAsia="en-US"/>
        </w:rPr>
        <w:t>dit Mazurke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déshabille-le sans le frapper</w:t>
      </w:r>
      <w:r>
        <w:rPr>
          <w:szCs w:val="32"/>
          <w:lang w:eastAsia="en-US"/>
        </w:rPr>
        <w:t>.</w:t>
      </w:r>
    </w:p>
    <w:p w14:paraId="6586AD46"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fit mine de ne pas entendre</w:t>
      </w:r>
      <w:r w:rsidR="0046142F">
        <w:rPr>
          <w:szCs w:val="32"/>
          <w:lang w:eastAsia="en-US"/>
        </w:rPr>
        <w:t>.</w:t>
      </w:r>
    </w:p>
    <w:p w14:paraId="23E97699" w14:textId="0D9E6786" w:rsidR="0046142F" w:rsidRDefault="0046142F" w:rsidP="0046142F">
      <w:pPr>
        <w:rPr>
          <w:szCs w:val="32"/>
          <w:lang w:eastAsia="en-US"/>
        </w:rPr>
      </w:pPr>
      <w:r>
        <w:rPr>
          <w:lang w:eastAsia="en-US"/>
        </w:rPr>
        <w:lastRenderedPageBreak/>
        <w:t>— </w:t>
      </w:r>
      <w:r w:rsidR="003148C9">
        <w:rPr>
          <w:szCs w:val="32"/>
          <w:lang w:eastAsia="en-US"/>
        </w:rPr>
        <w:t>Que tu as occasionné</w:t>
      </w:r>
      <w:r>
        <w:rPr>
          <w:szCs w:val="32"/>
          <w:lang w:eastAsia="en-US"/>
        </w:rPr>
        <w:t xml:space="preserve">, </w:t>
      </w:r>
      <w:r w:rsidR="003148C9">
        <w:rPr>
          <w:szCs w:val="32"/>
          <w:lang w:eastAsia="en-US"/>
        </w:rPr>
        <w:t>à ce qu</w:t>
      </w:r>
      <w:r>
        <w:rPr>
          <w:szCs w:val="32"/>
          <w:lang w:eastAsia="en-US"/>
        </w:rPr>
        <w:t>’</w:t>
      </w:r>
      <w:r w:rsidR="003148C9">
        <w:rPr>
          <w:szCs w:val="32"/>
          <w:lang w:eastAsia="en-US"/>
        </w:rPr>
        <w:t>il paraît</w:t>
      </w:r>
      <w:r>
        <w:rPr>
          <w:szCs w:val="32"/>
          <w:lang w:eastAsia="en-US"/>
        </w:rPr>
        <w:t xml:space="preserve">, </w:t>
      </w:r>
      <w:r w:rsidR="003148C9">
        <w:rPr>
          <w:szCs w:val="32"/>
          <w:lang w:eastAsia="en-US"/>
        </w:rPr>
        <w:t xml:space="preserve">des chagrins à </w:t>
      </w:r>
      <w:r>
        <w:rPr>
          <w:szCs w:val="32"/>
          <w:lang w:eastAsia="en-US"/>
        </w:rPr>
        <w:t>M. </w:t>
      </w:r>
      <w:r w:rsidR="003148C9">
        <w:rPr>
          <w:szCs w:val="32"/>
          <w:lang w:eastAsia="en-US"/>
        </w:rPr>
        <w:t>Philippe</w:t>
      </w:r>
      <w:r>
        <w:rPr>
          <w:szCs w:val="32"/>
          <w:lang w:eastAsia="en-US"/>
        </w:rPr>
        <w:t xml:space="preserve">, </w:t>
      </w:r>
      <w:r w:rsidR="003148C9">
        <w:rPr>
          <w:szCs w:val="32"/>
          <w:lang w:eastAsia="en-US"/>
        </w:rPr>
        <w:t>poursuivit-il en variant ses corrections avec art</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et que tu n</w:t>
      </w:r>
      <w:r>
        <w:rPr>
          <w:szCs w:val="32"/>
          <w:lang w:eastAsia="en-US"/>
        </w:rPr>
        <w:t>’</w:t>
      </w:r>
      <w:r w:rsidR="003148C9">
        <w:rPr>
          <w:szCs w:val="32"/>
          <w:lang w:eastAsia="en-US"/>
        </w:rPr>
        <w:t>as pas pris la peine censé de répondre à ma lettre</w:t>
      </w:r>
      <w:r>
        <w:rPr>
          <w:szCs w:val="32"/>
          <w:lang w:eastAsia="en-US"/>
        </w:rPr>
        <w:t xml:space="preserve">… </w:t>
      </w:r>
      <w:r w:rsidR="003148C9">
        <w:rPr>
          <w:szCs w:val="32"/>
          <w:lang w:eastAsia="en-US"/>
        </w:rPr>
        <w:t>Est-ce parce que je suis domestique</w:t>
      </w:r>
      <w:r>
        <w:rPr>
          <w:szCs w:val="32"/>
          <w:lang w:eastAsia="en-US"/>
        </w:rPr>
        <w:t xml:space="preserve"> ?… </w:t>
      </w:r>
      <w:r w:rsidR="003148C9">
        <w:rPr>
          <w:szCs w:val="32"/>
          <w:lang w:eastAsia="en-US"/>
        </w:rPr>
        <w:t>De quoi</w:t>
      </w:r>
      <w:r>
        <w:rPr>
          <w:szCs w:val="32"/>
          <w:lang w:eastAsia="en-US"/>
        </w:rPr>
        <w:t> ? (</w:t>
      </w:r>
      <w:r w:rsidR="003148C9">
        <w:rPr>
          <w:szCs w:val="32"/>
          <w:lang w:eastAsia="en-US"/>
        </w:rPr>
        <w:t>un coup de poing sur l</w:t>
      </w:r>
      <w:r>
        <w:rPr>
          <w:szCs w:val="32"/>
          <w:lang w:eastAsia="en-US"/>
        </w:rPr>
        <w:t>’</w:t>
      </w:r>
      <w:r w:rsidR="003148C9">
        <w:rPr>
          <w:szCs w:val="32"/>
          <w:lang w:eastAsia="en-US"/>
        </w:rPr>
        <w:t>œil</w:t>
      </w:r>
      <w:r>
        <w:rPr>
          <w:szCs w:val="32"/>
          <w:lang w:eastAsia="en-US"/>
        </w:rPr>
        <w:t xml:space="preserve">). </w:t>
      </w:r>
      <w:r w:rsidR="003148C9">
        <w:rPr>
          <w:szCs w:val="32"/>
          <w:lang w:eastAsia="en-US"/>
        </w:rPr>
        <w:t>Si je suis en service chez les autres</w:t>
      </w:r>
      <w:r>
        <w:rPr>
          <w:szCs w:val="32"/>
          <w:lang w:eastAsia="en-US"/>
        </w:rPr>
        <w:t xml:space="preserve">, </w:t>
      </w:r>
      <w:r w:rsidR="003148C9">
        <w:rPr>
          <w:szCs w:val="32"/>
          <w:lang w:eastAsia="en-US"/>
        </w:rPr>
        <w:t>je n</w:t>
      </w:r>
      <w:r>
        <w:rPr>
          <w:szCs w:val="32"/>
          <w:lang w:eastAsia="en-US"/>
        </w:rPr>
        <w:t>’</w:t>
      </w:r>
      <w:r w:rsidR="003148C9">
        <w:rPr>
          <w:szCs w:val="32"/>
          <w:lang w:eastAsia="en-US"/>
        </w:rPr>
        <w:t>en suis que plus malheureux d</w:t>
      </w:r>
      <w:r>
        <w:rPr>
          <w:szCs w:val="32"/>
          <w:lang w:eastAsia="en-US"/>
        </w:rPr>
        <w:t>’</w:t>
      </w:r>
      <w:r w:rsidR="003148C9">
        <w:rPr>
          <w:szCs w:val="32"/>
          <w:lang w:eastAsia="en-US"/>
        </w:rPr>
        <w:t>être à plaindre</w:t>
      </w:r>
      <w:r>
        <w:rPr>
          <w:szCs w:val="32"/>
          <w:lang w:eastAsia="en-US"/>
        </w:rPr>
        <w:t xml:space="preserve">, </w:t>
      </w:r>
      <w:r w:rsidR="003148C9">
        <w:rPr>
          <w:szCs w:val="32"/>
          <w:lang w:eastAsia="en-US"/>
        </w:rPr>
        <w:t>sans fortune et pas d</w:t>
      </w:r>
      <w:r>
        <w:rPr>
          <w:szCs w:val="32"/>
          <w:lang w:eastAsia="en-US"/>
        </w:rPr>
        <w:t>’</w:t>
      </w:r>
      <w:r w:rsidR="003148C9">
        <w:rPr>
          <w:szCs w:val="32"/>
          <w:lang w:eastAsia="en-US"/>
        </w:rPr>
        <w:t>éducation par la faute de mes parents</w:t>
      </w:r>
      <w:r>
        <w:rPr>
          <w:szCs w:val="32"/>
          <w:lang w:eastAsia="en-US"/>
        </w:rPr>
        <w:t xml:space="preserve">… </w:t>
      </w:r>
      <w:r w:rsidR="003148C9">
        <w:rPr>
          <w:szCs w:val="32"/>
          <w:lang w:eastAsia="en-US"/>
        </w:rPr>
        <w:t>De quoi</w:t>
      </w:r>
      <w:r>
        <w:rPr>
          <w:szCs w:val="32"/>
          <w:lang w:eastAsia="en-US"/>
        </w:rPr>
        <w:t> ? (</w:t>
      </w:r>
      <w:r w:rsidR="003148C9">
        <w:rPr>
          <w:szCs w:val="32"/>
          <w:lang w:eastAsia="en-US"/>
        </w:rPr>
        <w:t>un renfoncement complet</w:t>
      </w:r>
      <w:r>
        <w:rPr>
          <w:szCs w:val="32"/>
          <w:lang w:eastAsia="en-US"/>
        </w:rPr>
        <w:t xml:space="preserve">). </w:t>
      </w:r>
      <w:r w:rsidR="003148C9">
        <w:rPr>
          <w:szCs w:val="32"/>
          <w:lang w:eastAsia="en-US"/>
        </w:rPr>
        <w:t>De quoi</w:t>
      </w:r>
      <w:r>
        <w:rPr>
          <w:szCs w:val="32"/>
          <w:lang w:eastAsia="en-US"/>
        </w:rPr>
        <w:t xml:space="preserve"> ? </w:t>
      </w:r>
      <w:r w:rsidR="003148C9">
        <w:rPr>
          <w:szCs w:val="32"/>
          <w:lang w:eastAsia="en-US"/>
        </w:rPr>
        <w:t>Qu</w:t>
      </w:r>
      <w:r>
        <w:rPr>
          <w:szCs w:val="32"/>
          <w:lang w:eastAsia="en-US"/>
        </w:rPr>
        <w:t>’</w:t>
      </w:r>
      <w:r w:rsidR="003148C9">
        <w:rPr>
          <w:szCs w:val="32"/>
          <w:lang w:eastAsia="en-US"/>
        </w:rPr>
        <w:t>on les aimait payés tes renseignements</w:t>
      </w:r>
      <w:r>
        <w:rPr>
          <w:szCs w:val="32"/>
          <w:lang w:eastAsia="en-US"/>
        </w:rPr>
        <w:t xml:space="preserve">, </w:t>
      </w:r>
      <w:r w:rsidR="003148C9">
        <w:rPr>
          <w:szCs w:val="32"/>
          <w:lang w:eastAsia="en-US"/>
        </w:rPr>
        <w:t>failli merle</w:t>
      </w:r>
      <w:r>
        <w:rPr>
          <w:szCs w:val="32"/>
          <w:lang w:eastAsia="en-US"/>
        </w:rPr>
        <w:t xml:space="preserve"> !… </w:t>
      </w:r>
      <w:r w:rsidR="003148C9">
        <w:rPr>
          <w:szCs w:val="32"/>
          <w:lang w:eastAsia="en-US"/>
        </w:rPr>
        <w:t>Puisque je l</w:t>
      </w:r>
      <w:r>
        <w:rPr>
          <w:szCs w:val="32"/>
          <w:lang w:eastAsia="en-US"/>
        </w:rPr>
        <w:t>’</w:t>
      </w:r>
      <w:r w:rsidR="003148C9">
        <w:rPr>
          <w:szCs w:val="32"/>
          <w:lang w:eastAsia="en-US"/>
        </w:rPr>
        <w:t>ambitionnais de m</w:t>
      </w:r>
      <w:r>
        <w:rPr>
          <w:szCs w:val="32"/>
          <w:lang w:eastAsia="en-US"/>
        </w:rPr>
        <w:t>’</w:t>
      </w:r>
      <w:r w:rsidR="003148C9">
        <w:rPr>
          <w:szCs w:val="32"/>
          <w:lang w:eastAsia="en-US"/>
        </w:rPr>
        <w:t>en passer ce caprice d</w:t>
      </w:r>
      <w:r>
        <w:rPr>
          <w:szCs w:val="32"/>
          <w:lang w:eastAsia="en-US"/>
        </w:rPr>
        <w:t>’</w:t>
      </w:r>
      <w:r w:rsidR="003148C9">
        <w:rPr>
          <w:szCs w:val="32"/>
          <w:lang w:eastAsia="en-US"/>
        </w:rPr>
        <w:t>y être fixé là-dessus</w:t>
      </w:r>
      <w:r>
        <w:rPr>
          <w:szCs w:val="32"/>
          <w:lang w:eastAsia="en-US"/>
        </w:rPr>
        <w:t xml:space="preserve"> !… </w:t>
      </w:r>
      <w:r w:rsidR="003148C9">
        <w:rPr>
          <w:szCs w:val="32"/>
          <w:lang w:eastAsia="en-US"/>
        </w:rPr>
        <w:t>De quoi</w:t>
      </w:r>
      <w:r>
        <w:rPr>
          <w:szCs w:val="32"/>
          <w:lang w:eastAsia="en-US"/>
        </w:rPr>
        <w:t> ?</w:t>
      </w:r>
    </w:p>
    <w:p w14:paraId="5CF58A38" w14:textId="77777777" w:rsidR="0046142F" w:rsidRDefault="003148C9" w:rsidP="0046142F">
      <w:pPr>
        <w:rPr>
          <w:szCs w:val="32"/>
          <w:lang w:eastAsia="en-US"/>
        </w:rPr>
      </w:pPr>
      <w:r>
        <w:rPr>
          <w:szCs w:val="32"/>
          <w:lang w:eastAsia="en-US"/>
        </w:rPr>
        <w:t>Il fallut que Mazurke mît le holà</w:t>
      </w:r>
      <w:r w:rsidR="0046142F">
        <w:rPr>
          <w:szCs w:val="32"/>
          <w:lang w:eastAsia="en-US"/>
        </w:rPr>
        <w:t xml:space="preserve">, </w:t>
      </w:r>
      <w:r>
        <w:rPr>
          <w:szCs w:val="32"/>
          <w:lang w:eastAsia="en-US"/>
        </w:rPr>
        <w:t xml:space="preserve">car </w:t>
      </w:r>
      <w:proofErr w:type="spellStart"/>
      <w:r>
        <w:rPr>
          <w:szCs w:val="32"/>
          <w:lang w:eastAsia="en-US"/>
        </w:rPr>
        <w:t>Yaume</w:t>
      </w:r>
      <w:proofErr w:type="spellEnd"/>
      <w:r>
        <w:rPr>
          <w:szCs w:val="32"/>
          <w:lang w:eastAsia="en-US"/>
        </w:rPr>
        <w:t xml:space="preserve"> s</w:t>
      </w:r>
      <w:r w:rsidR="0046142F">
        <w:rPr>
          <w:szCs w:val="32"/>
          <w:lang w:eastAsia="en-US"/>
        </w:rPr>
        <w:t>’</w:t>
      </w:r>
      <w:r>
        <w:rPr>
          <w:szCs w:val="32"/>
          <w:lang w:eastAsia="en-US"/>
        </w:rPr>
        <w:t>animait à la besogne et battait mieux à mesure qu</w:t>
      </w:r>
      <w:r w:rsidR="0046142F">
        <w:rPr>
          <w:szCs w:val="32"/>
          <w:lang w:eastAsia="en-US"/>
        </w:rPr>
        <w:t>’</w:t>
      </w:r>
      <w:r>
        <w:rPr>
          <w:szCs w:val="32"/>
          <w:lang w:eastAsia="en-US"/>
        </w:rPr>
        <w:t>il parlait davantage</w:t>
      </w:r>
      <w:r w:rsidR="0046142F">
        <w:rPr>
          <w:szCs w:val="32"/>
          <w:lang w:eastAsia="en-US"/>
        </w:rPr>
        <w:t>.</w:t>
      </w:r>
    </w:p>
    <w:p w14:paraId="53B8F097" w14:textId="77777777" w:rsidR="0046142F" w:rsidRDefault="003148C9" w:rsidP="0046142F">
      <w:pPr>
        <w:rPr>
          <w:szCs w:val="32"/>
          <w:lang w:eastAsia="en-US"/>
        </w:rPr>
      </w:pPr>
      <w:r>
        <w:rPr>
          <w:szCs w:val="32"/>
          <w:lang w:eastAsia="en-US"/>
        </w:rPr>
        <w:t>Quand son maître l</w:t>
      </w:r>
      <w:r w:rsidR="0046142F">
        <w:rPr>
          <w:szCs w:val="32"/>
          <w:lang w:eastAsia="en-US"/>
        </w:rPr>
        <w:t>’</w:t>
      </w:r>
      <w:r>
        <w:rPr>
          <w:szCs w:val="32"/>
          <w:lang w:eastAsia="en-US"/>
        </w:rPr>
        <w:t>arrêta</w:t>
      </w:r>
      <w:r w:rsidR="0046142F">
        <w:rPr>
          <w:szCs w:val="32"/>
          <w:lang w:eastAsia="en-US"/>
        </w:rPr>
        <w:t xml:space="preserve">, </w:t>
      </w:r>
      <w:r>
        <w:rPr>
          <w:szCs w:val="32"/>
          <w:lang w:eastAsia="en-US"/>
        </w:rPr>
        <w:t>il prit un air sincèrement étonné</w:t>
      </w:r>
      <w:r w:rsidR="0046142F">
        <w:rPr>
          <w:szCs w:val="32"/>
          <w:lang w:eastAsia="en-US"/>
        </w:rPr>
        <w:t>.</w:t>
      </w:r>
    </w:p>
    <w:p w14:paraId="0FEA4795" w14:textId="4EFE83BF" w:rsidR="0046142F" w:rsidRDefault="0046142F" w:rsidP="0046142F">
      <w:pPr>
        <w:rPr>
          <w:szCs w:val="32"/>
          <w:lang w:eastAsia="en-US"/>
        </w:rPr>
      </w:pPr>
      <w:r>
        <w:rPr>
          <w:lang w:eastAsia="en-US"/>
        </w:rPr>
        <w:t>— </w:t>
      </w:r>
      <w:r w:rsidR="003148C9">
        <w:rPr>
          <w:szCs w:val="32"/>
          <w:lang w:eastAsia="en-US"/>
        </w:rPr>
        <w:t>Dame</w:t>
      </w:r>
      <w:r>
        <w:rPr>
          <w:szCs w:val="32"/>
          <w:lang w:eastAsia="en-US"/>
        </w:rPr>
        <w:t xml:space="preserve"> !… </w:t>
      </w:r>
      <w:r w:rsidR="003148C9">
        <w:rPr>
          <w:szCs w:val="32"/>
          <w:lang w:eastAsia="en-US"/>
        </w:rPr>
        <w:t>fit-il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c</w:t>
      </w:r>
      <w:r>
        <w:rPr>
          <w:szCs w:val="32"/>
          <w:lang w:eastAsia="en-US"/>
        </w:rPr>
        <w:t>’</w:t>
      </w:r>
      <w:r w:rsidR="003148C9">
        <w:rPr>
          <w:szCs w:val="32"/>
          <w:lang w:eastAsia="en-US"/>
        </w:rPr>
        <w:t>est donc honnête</w:t>
      </w:r>
      <w:r>
        <w:rPr>
          <w:szCs w:val="32"/>
          <w:lang w:eastAsia="en-US"/>
        </w:rPr>
        <w:t xml:space="preserve">, </w:t>
      </w:r>
      <w:r w:rsidR="003148C9">
        <w:rPr>
          <w:szCs w:val="32"/>
          <w:lang w:eastAsia="en-US"/>
        </w:rPr>
        <w:t>ça</w:t>
      </w:r>
      <w:r>
        <w:rPr>
          <w:szCs w:val="32"/>
          <w:lang w:eastAsia="en-US"/>
        </w:rPr>
        <w:t xml:space="preserve">, </w:t>
      </w:r>
      <w:r w:rsidR="003148C9">
        <w:rPr>
          <w:szCs w:val="32"/>
          <w:lang w:eastAsia="en-US"/>
        </w:rPr>
        <w:t>de ne m</w:t>
      </w:r>
      <w:r>
        <w:rPr>
          <w:szCs w:val="32"/>
          <w:lang w:eastAsia="en-US"/>
        </w:rPr>
        <w:t>’</w:t>
      </w:r>
      <w:r w:rsidR="003148C9">
        <w:rPr>
          <w:szCs w:val="32"/>
          <w:lang w:eastAsia="en-US"/>
        </w:rPr>
        <w:t>avoir pas répondu à ma lettre affranchie</w:t>
      </w:r>
      <w:r>
        <w:rPr>
          <w:szCs w:val="32"/>
          <w:lang w:eastAsia="en-US"/>
        </w:rPr>
        <w:t xml:space="preserve"> ! </w:t>
      </w:r>
      <w:r w:rsidR="003148C9">
        <w:rPr>
          <w:szCs w:val="32"/>
          <w:lang w:eastAsia="en-US"/>
        </w:rPr>
        <w:t>de quoi</w:t>
      </w:r>
      <w:r>
        <w:rPr>
          <w:szCs w:val="32"/>
          <w:lang w:eastAsia="en-US"/>
        </w:rPr>
        <w:t> ?…</w:t>
      </w:r>
    </w:p>
    <w:p w14:paraId="184FD577" w14:textId="77777777" w:rsidR="0046142F" w:rsidRDefault="003148C9" w:rsidP="0046142F">
      <w:pPr>
        <w:rPr>
          <w:szCs w:val="32"/>
          <w:lang w:eastAsia="en-US"/>
        </w:rPr>
      </w:pPr>
      <w:r>
        <w:rPr>
          <w:szCs w:val="32"/>
          <w:lang w:eastAsia="en-US"/>
        </w:rPr>
        <w:t xml:space="preserve">Il prit </w:t>
      </w:r>
      <w:proofErr w:type="spellStart"/>
      <w:r>
        <w:rPr>
          <w:szCs w:val="32"/>
          <w:lang w:eastAsia="en-US"/>
        </w:rPr>
        <w:t>Bubart</w:t>
      </w:r>
      <w:proofErr w:type="spellEnd"/>
      <w:r>
        <w:rPr>
          <w:szCs w:val="32"/>
          <w:lang w:eastAsia="en-US"/>
        </w:rPr>
        <w:t xml:space="preserve"> au collet et le coucha sur le dos</w:t>
      </w:r>
      <w:r w:rsidR="0046142F">
        <w:rPr>
          <w:szCs w:val="32"/>
          <w:lang w:eastAsia="en-US"/>
        </w:rPr>
        <w:t>.</w:t>
      </w:r>
    </w:p>
    <w:p w14:paraId="7294B170" w14:textId="77777777" w:rsidR="0046142F" w:rsidRDefault="003148C9" w:rsidP="0046142F">
      <w:pPr>
        <w:rPr>
          <w:szCs w:val="32"/>
          <w:lang w:eastAsia="en-US"/>
        </w:rPr>
      </w:pPr>
      <w:r>
        <w:rPr>
          <w:szCs w:val="32"/>
          <w:lang w:eastAsia="en-US"/>
        </w:rPr>
        <w:t>Puis</w:t>
      </w:r>
      <w:r w:rsidR="0046142F">
        <w:rPr>
          <w:szCs w:val="32"/>
          <w:lang w:eastAsia="en-US"/>
        </w:rPr>
        <w:t xml:space="preserve">, </w:t>
      </w:r>
      <w:r>
        <w:rPr>
          <w:szCs w:val="32"/>
          <w:lang w:eastAsia="en-US"/>
        </w:rPr>
        <w:t>sans plus le frapper</w:t>
      </w:r>
      <w:r w:rsidR="0046142F">
        <w:rPr>
          <w:szCs w:val="32"/>
          <w:lang w:eastAsia="en-US"/>
        </w:rPr>
        <w:t xml:space="preserve">, </w:t>
      </w:r>
      <w:r>
        <w:rPr>
          <w:szCs w:val="32"/>
          <w:lang w:eastAsia="en-US"/>
        </w:rPr>
        <w:t>il retourna ses poches avec une prestesse merveilleuse</w:t>
      </w:r>
      <w:r w:rsidR="0046142F">
        <w:rPr>
          <w:szCs w:val="32"/>
          <w:lang w:eastAsia="en-US"/>
        </w:rPr>
        <w:t>.</w:t>
      </w:r>
    </w:p>
    <w:p w14:paraId="28E3CE34" w14:textId="77777777" w:rsidR="0046142F" w:rsidRDefault="003148C9" w:rsidP="0046142F">
      <w:pPr>
        <w:rPr>
          <w:szCs w:val="32"/>
          <w:lang w:eastAsia="en-US"/>
        </w:rPr>
      </w:pPr>
      <w:proofErr w:type="spellStart"/>
      <w:r>
        <w:rPr>
          <w:szCs w:val="32"/>
          <w:lang w:eastAsia="en-US"/>
        </w:rPr>
        <w:t>Bubart</w:t>
      </w:r>
      <w:proofErr w:type="spellEnd"/>
      <w:r>
        <w:rPr>
          <w:szCs w:val="32"/>
          <w:lang w:eastAsia="en-US"/>
        </w:rPr>
        <w:t xml:space="preserve"> avait beaucoup de poches</w:t>
      </w:r>
      <w:r w:rsidR="0046142F">
        <w:rPr>
          <w:szCs w:val="32"/>
          <w:lang w:eastAsia="en-US"/>
        </w:rPr>
        <w:t xml:space="preserve">, </w:t>
      </w:r>
      <w:r>
        <w:rPr>
          <w:szCs w:val="32"/>
          <w:lang w:eastAsia="en-US"/>
        </w:rPr>
        <w:t>il est vrai</w:t>
      </w:r>
      <w:r w:rsidR="0046142F">
        <w:rPr>
          <w:szCs w:val="32"/>
          <w:lang w:eastAsia="en-US"/>
        </w:rPr>
        <w:t xml:space="preserve">, </w:t>
      </w:r>
      <w:r>
        <w:rPr>
          <w:szCs w:val="32"/>
          <w:lang w:eastAsia="en-US"/>
        </w:rPr>
        <w:t>mais jamais vous n</w:t>
      </w:r>
      <w:r w:rsidR="0046142F">
        <w:rPr>
          <w:szCs w:val="32"/>
          <w:lang w:eastAsia="en-US"/>
        </w:rPr>
        <w:t>’</w:t>
      </w:r>
      <w:r>
        <w:rPr>
          <w:szCs w:val="32"/>
          <w:lang w:eastAsia="en-US"/>
        </w:rPr>
        <w:t>eussiez pu penser que les poches d</w:t>
      </w:r>
      <w:r w:rsidR="0046142F">
        <w:rPr>
          <w:szCs w:val="32"/>
          <w:lang w:eastAsia="en-US"/>
        </w:rPr>
        <w:t>’</w:t>
      </w:r>
      <w:r>
        <w:rPr>
          <w:szCs w:val="32"/>
          <w:lang w:eastAsia="en-US"/>
        </w:rPr>
        <w:t>un seul homme eussent cette capacité prodigieuse de contenir un volume triple du volume de l</w:t>
      </w:r>
      <w:r w:rsidR="0046142F">
        <w:rPr>
          <w:szCs w:val="32"/>
          <w:lang w:eastAsia="en-US"/>
        </w:rPr>
        <w:t>’</w:t>
      </w:r>
      <w:r>
        <w:rPr>
          <w:szCs w:val="32"/>
          <w:lang w:eastAsia="en-US"/>
        </w:rPr>
        <w:t>homme lui-même</w:t>
      </w:r>
      <w:r w:rsidR="0046142F">
        <w:rPr>
          <w:szCs w:val="32"/>
          <w:lang w:eastAsia="en-US"/>
        </w:rPr>
        <w:t>.</w:t>
      </w:r>
    </w:p>
    <w:p w14:paraId="7B6C66B3" w14:textId="77777777" w:rsidR="0046142F" w:rsidRDefault="003148C9" w:rsidP="0046142F">
      <w:pPr>
        <w:rPr>
          <w:szCs w:val="32"/>
          <w:lang w:eastAsia="en-US"/>
        </w:rPr>
      </w:pPr>
      <w:r>
        <w:rPr>
          <w:szCs w:val="32"/>
          <w:lang w:eastAsia="en-US"/>
        </w:rPr>
        <w:t xml:space="preserve">Tel était le problème résolu par les poches de Baptiste </w:t>
      </w:r>
      <w:proofErr w:type="spellStart"/>
      <w:r>
        <w:rPr>
          <w:szCs w:val="32"/>
          <w:lang w:eastAsia="en-US"/>
        </w:rPr>
        <w:t>Bubart</w:t>
      </w:r>
      <w:proofErr w:type="spellEnd"/>
      <w:r w:rsidR="0046142F">
        <w:rPr>
          <w:szCs w:val="32"/>
          <w:lang w:eastAsia="en-US"/>
        </w:rPr>
        <w:t>.</w:t>
      </w:r>
    </w:p>
    <w:p w14:paraId="6C323BA1" w14:textId="77777777" w:rsidR="0046142F" w:rsidRDefault="003148C9" w:rsidP="0046142F">
      <w:pPr>
        <w:rPr>
          <w:szCs w:val="32"/>
          <w:lang w:eastAsia="en-US"/>
        </w:rPr>
      </w:pPr>
      <w:r>
        <w:rPr>
          <w:szCs w:val="32"/>
          <w:lang w:eastAsia="en-US"/>
        </w:rPr>
        <w:t>Une montagne de papiers s</w:t>
      </w:r>
      <w:r w:rsidR="0046142F">
        <w:rPr>
          <w:szCs w:val="32"/>
          <w:lang w:eastAsia="en-US"/>
        </w:rPr>
        <w:t>’</w:t>
      </w:r>
      <w:r>
        <w:rPr>
          <w:szCs w:val="32"/>
          <w:lang w:eastAsia="en-US"/>
        </w:rPr>
        <w:t>éleva au milieu de la chambre</w:t>
      </w:r>
      <w:r w:rsidR="0046142F">
        <w:rPr>
          <w:szCs w:val="32"/>
          <w:lang w:eastAsia="en-US"/>
        </w:rPr>
        <w:t>.</w:t>
      </w:r>
    </w:p>
    <w:p w14:paraId="044A1A55" w14:textId="77777777" w:rsidR="0046142F" w:rsidRDefault="003148C9" w:rsidP="0046142F">
      <w:pPr>
        <w:rPr>
          <w:szCs w:val="32"/>
          <w:lang w:eastAsia="en-US"/>
        </w:rPr>
      </w:pPr>
      <w:r>
        <w:rPr>
          <w:szCs w:val="32"/>
          <w:lang w:eastAsia="en-US"/>
        </w:rPr>
        <w:lastRenderedPageBreak/>
        <w:t>Tout cela des renseignements</w:t>
      </w:r>
      <w:r w:rsidR="0046142F">
        <w:rPr>
          <w:szCs w:val="32"/>
          <w:lang w:eastAsia="en-US"/>
        </w:rPr>
        <w:t xml:space="preserve"> ! </w:t>
      </w:r>
      <w:r>
        <w:rPr>
          <w:szCs w:val="32"/>
          <w:lang w:eastAsia="en-US"/>
        </w:rPr>
        <w:t>des renseignements exacts et garantis par la maison Isidore Baptiste et compagnie</w:t>
      </w:r>
      <w:r w:rsidR="0046142F">
        <w:rPr>
          <w:szCs w:val="32"/>
          <w:lang w:eastAsia="en-US"/>
        </w:rPr>
        <w:t xml:space="preserve">, </w:t>
      </w:r>
      <w:r>
        <w:rPr>
          <w:szCs w:val="32"/>
          <w:lang w:eastAsia="en-US"/>
        </w:rPr>
        <w:t>discrétion et célérité</w:t>
      </w:r>
      <w:r w:rsidR="0046142F">
        <w:rPr>
          <w:szCs w:val="32"/>
          <w:lang w:eastAsia="en-US"/>
        </w:rPr>
        <w:t xml:space="preserve">, </w:t>
      </w:r>
      <w:r>
        <w:rPr>
          <w:szCs w:val="32"/>
          <w:lang w:eastAsia="en-US"/>
        </w:rPr>
        <w:t>correspondants à Paris et dans toute la France</w:t>
      </w:r>
      <w:r w:rsidR="0046142F">
        <w:rPr>
          <w:szCs w:val="32"/>
          <w:lang w:eastAsia="en-US"/>
        </w:rPr>
        <w:t xml:space="preserve">, </w:t>
      </w:r>
      <w:r>
        <w:rPr>
          <w:szCs w:val="32"/>
          <w:lang w:eastAsia="en-US"/>
        </w:rPr>
        <w:t>renommée pour les créances incurables et la bonne tenue de ses employés</w:t>
      </w:r>
      <w:r w:rsidR="0046142F">
        <w:rPr>
          <w:szCs w:val="32"/>
          <w:lang w:eastAsia="en-US"/>
        </w:rPr>
        <w:t>.</w:t>
      </w:r>
    </w:p>
    <w:p w14:paraId="30D1CBD4" w14:textId="5D4B571C" w:rsidR="0046142F" w:rsidRDefault="003148C9" w:rsidP="0046142F">
      <w:pPr>
        <w:rPr>
          <w:szCs w:val="32"/>
          <w:lang w:eastAsia="en-US"/>
        </w:rPr>
      </w:pPr>
      <w:r>
        <w:rPr>
          <w:szCs w:val="32"/>
          <w:lang w:eastAsia="en-US"/>
        </w:rPr>
        <w:t>Une montagne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lettres</w:t>
      </w:r>
      <w:r w:rsidR="0046142F">
        <w:rPr>
          <w:szCs w:val="32"/>
          <w:lang w:eastAsia="en-US"/>
        </w:rPr>
        <w:t xml:space="preserve">, </w:t>
      </w:r>
      <w:r>
        <w:rPr>
          <w:szCs w:val="32"/>
          <w:lang w:eastAsia="en-US"/>
        </w:rPr>
        <w:t>chiffons</w:t>
      </w:r>
      <w:r w:rsidR="0046142F">
        <w:rPr>
          <w:szCs w:val="32"/>
          <w:lang w:eastAsia="en-US"/>
        </w:rPr>
        <w:t xml:space="preserve">, </w:t>
      </w:r>
      <w:r>
        <w:rPr>
          <w:szCs w:val="32"/>
          <w:lang w:eastAsia="en-US"/>
        </w:rPr>
        <w:t>papiers timbrés</w:t>
      </w:r>
      <w:r w:rsidR="0046142F">
        <w:rPr>
          <w:szCs w:val="32"/>
          <w:lang w:eastAsia="en-US"/>
        </w:rPr>
        <w:t xml:space="preserve">, </w:t>
      </w:r>
      <w:r>
        <w:rPr>
          <w:szCs w:val="32"/>
          <w:lang w:eastAsia="en-US"/>
        </w:rPr>
        <w:t>cahiers</w:t>
      </w:r>
      <w:r w:rsidR="0046142F">
        <w:rPr>
          <w:szCs w:val="32"/>
          <w:lang w:eastAsia="en-US"/>
        </w:rPr>
        <w:t xml:space="preserve">, </w:t>
      </w:r>
      <w:r>
        <w:rPr>
          <w:szCs w:val="32"/>
          <w:lang w:eastAsia="en-US"/>
        </w:rPr>
        <w:t>brochures</w:t>
      </w:r>
      <w:r w:rsidR="0046142F">
        <w:rPr>
          <w:szCs w:val="32"/>
          <w:lang w:eastAsia="en-US"/>
        </w:rPr>
        <w:t xml:space="preserve">, </w:t>
      </w:r>
      <w:r>
        <w:rPr>
          <w:szCs w:val="32"/>
          <w:lang w:eastAsia="en-US"/>
        </w:rPr>
        <w:t>extraits des registres des prisons</w:t>
      </w:r>
      <w:r w:rsidR="0046142F">
        <w:rPr>
          <w:szCs w:val="32"/>
          <w:lang w:eastAsia="en-US"/>
        </w:rPr>
        <w:t xml:space="preserve">, </w:t>
      </w:r>
      <w:r>
        <w:rPr>
          <w:szCs w:val="32"/>
          <w:lang w:eastAsia="en-US"/>
        </w:rPr>
        <w:t>diplômes</w:t>
      </w:r>
      <w:r w:rsidR="0046142F">
        <w:rPr>
          <w:szCs w:val="32"/>
          <w:lang w:eastAsia="en-US"/>
        </w:rPr>
        <w:t xml:space="preserve">, </w:t>
      </w:r>
      <w:r>
        <w:rPr>
          <w:szCs w:val="32"/>
          <w:lang w:eastAsia="en-US"/>
        </w:rPr>
        <w:t>passeports</w:t>
      </w:r>
      <w:r w:rsidR="0046142F">
        <w:rPr>
          <w:szCs w:val="32"/>
          <w:lang w:eastAsia="en-US"/>
        </w:rPr>
        <w:t xml:space="preserve">, </w:t>
      </w:r>
      <w:r>
        <w:rPr>
          <w:szCs w:val="32"/>
          <w:lang w:eastAsia="en-US"/>
        </w:rPr>
        <w:t>actes de naissance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Une montagne</w:t>
      </w:r>
      <w:r w:rsidR="0046142F">
        <w:rPr>
          <w:szCs w:val="32"/>
          <w:lang w:eastAsia="en-US"/>
        </w:rPr>
        <w:t> !</w:t>
      </w:r>
    </w:p>
    <w:p w14:paraId="475741C1" w14:textId="77777777" w:rsidR="0046142F" w:rsidRDefault="003148C9" w:rsidP="0046142F">
      <w:pPr>
        <w:rPr>
          <w:szCs w:val="32"/>
          <w:lang w:eastAsia="en-US"/>
        </w:rPr>
      </w:pPr>
      <w:r>
        <w:rPr>
          <w:szCs w:val="32"/>
          <w:lang w:eastAsia="en-US"/>
        </w:rPr>
        <w:t>Mazurke regardait cela d</w:t>
      </w:r>
      <w:r w:rsidR="0046142F">
        <w:rPr>
          <w:szCs w:val="32"/>
          <w:lang w:eastAsia="en-US"/>
        </w:rPr>
        <w:t>’</w:t>
      </w:r>
      <w:r>
        <w:rPr>
          <w:szCs w:val="32"/>
          <w:lang w:eastAsia="en-US"/>
        </w:rPr>
        <w:t>un air assez déconcerté</w:t>
      </w:r>
      <w:r w:rsidR="0046142F">
        <w:rPr>
          <w:szCs w:val="32"/>
          <w:lang w:eastAsia="en-US"/>
        </w:rPr>
        <w:t>.</w:t>
      </w:r>
    </w:p>
    <w:p w14:paraId="1BC4692D" w14:textId="77777777" w:rsidR="0046142F" w:rsidRDefault="003148C9" w:rsidP="0046142F">
      <w:pPr>
        <w:rPr>
          <w:szCs w:val="32"/>
          <w:lang w:eastAsia="en-US"/>
        </w:rPr>
      </w:pPr>
      <w:r>
        <w:rPr>
          <w:szCs w:val="32"/>
          <w:lang w:eastAsia="en-US"/>
        </w:rPr>
        <w:t>Il avait à chercher dans ce monceau de paperasses l</w:t>
      </w:r>
      <w:r w:rsidR="0046142F">
        <w:rPr>
          <w:szCs w:val="32"/>
          <w:lang w:eastAsia="en-US"/>
        </w:rPr>
        <w:t>’</w:t>
      </w:r>
      <w:r>
        <w:rPr>
          <w:szCs w:val="32"/>
          <w:lang w:eastAsia="en-US"/>
        </w:rPr>
        <w:t>adresse de son trou</w:t>
      </w:r>
      <w:r w:rsidR="0046142F">
        <w:rPr>
          <w:szCs w:val="32"/>
          <w:lang w:eastAsia="en-US"/>
        </w:rPr>
        <w:t>.</w:t>
      </w:r>
    </w:p>
    <w:p w14:paraId="7A47E81D" w14:textId="77777777" w:rsidR="0046142F" w:rsidRDefault="003148C9" w:rsidP="0046142F">
      <w:pPr>
        <w:rPr>
          <w:szCs w:val="32"/>
          <w:lang w:eastAsia="en-US"/>
        </w:rPr>
      </w:pPr>
      <w:r>
        <w:rPr>
          <w:szCs w:val="32"/>
          <w:lang w:eastAsia="en-US"/>
        </w:rPr>
        <w:t xml:space="preserve">La lettre que </w:t>
      </w:r>
      <w:proofErr w:type="spellStart"/>
      <w:r>
        <w:rPr>
          <w:szCs w:val="32"/>
          <w:lang w:eastAsia="en-US"/>
        </w:rPr>
        <w:t>Bubart</w:t>
      </w:r>
      <w:proofErr w:type="spellEnd"/>
      <w:r>
        <w:rPr>
          <w:szCs w:val="32"/>
          <w:lang w:eastAsia="en-US"/>
        </w:rPr>
        <w:t xml:space="preserve"> avait écrite à Ballon dans le carré des roses au Luxembourg prouvait que ledit </w:t>
      </w:r>
      <w:proofErr w:type="spellStart"/>
      <w:r>
        <w:rPr>
          <w:szCs w:val="32"/>
          <w:lang w:eastAsia="en-US"/>
        </w:rPr>
        <w:t>Bubart</w:t>
      </w:r>
      <w:proofErr w:type="spellEnd"/>
      <w:r>
        <w:rPr>
          <w:szCs w:val="32"/>
          <w:lang w:eastAsia="en-US"/>
        </w:rPr>
        <w:t xml:space="preserve"> savait où était la cave tirelire</w:t>
      </w:r>
      <w:r w:rsidR="0046142F">
        <w:rPr>
          <w:szCs w:val="32"/>
          <w:lang w:eastAsia="en-US"/>
        </w:rPr>
        <w:t xml:space="preserve">. </w:t>
      </w:r>
      <w:r>
        <w:rPr>
          <w:szCs w:val="32"/>
          <w:lang w:eastAsia="en-US"/>
        </w:rPr>
        <w:t>Mais rien n</w:t>
      </w:r>
      <w:r w:rsidR="0046142F">
        <w:rPr>
          <w:szCs w:val="32"/>
          <w:lang w:eastAsia="en-US"/>
        </w:rPr>
        <w:t>’</w:t>
      </w:r>
      <w:r>
        <w:rPr>
          <w:szCs w:val="32"/>
          <w:lang w:eastAsia="en-US"/>
        </w:rPr>
        <w:t>indiquait qu</w:t>
      </w:r>
      <w:r w:rsidR="0046142F">
        <w:rPr>
          <w:szCs w:val="32"/>
          <w:lang w:eastAsia="en-US"/>
        </w:rPr>
        <w:t>’</w:t>
      </w:r>
      <w:r>
        <w:rPr>
          <w:szCs w:val="32"/>
          <w:lang w:eastAsia="en-US"/>
        </w:rPr>
        <w:t>il eût consigné ce détail dans ses papiers</w:t>
      </w:r>
      <w:r w:rsidR="0046142F">
        <w:rPr>
          <w:szCs w:val="32"/>
          <w:lang w:eastAsia="en-US"/>
        </w:rPr>
        <w:t>.</w:t>
      </w:r>
    </w:p>
    <w:p w14:paraId="334C0F88" w14:textId="42FB3225" w:rsidR="0046142F" w:rsidRDefault="003148C9" w:rsidP="0046142F">
      <w:pPr>
        <w:rPr>
          <w:szCs w:val="32"/>
          <w:lang w:eastAsia="en-US"/>
        </w:rPr>
      </w:pPr>
      <w:r>
        <w:rPr>
          <w:szCs w:val="32"/>
          <w:lang w:eastAsia="en-US"/>
        </w:rPr>
        <w:t>Rien</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sinon l</w:t>
      </w:r>
      <w:r w:rsidR="0046142F">
        <w:rPr>
          <w:szCs w:val="32"/>
          <w:lang w:eastAsia="en-US"/>
        </w:rPr>
        <w:t>’</w:t>
      </w:r>
      <w:r>
        <w:rPr>
          <w:szCs w:val="32"/>
          <w:lang w:eastAsia="en-US"/>
        </w:rPr>
        <w:t>habitude invariable des marchands de renseignements qui ont tous leur mémoire dans leur poche</w:t>
      </w:r>
      <w:r w:rsidR="0046142F">
        <w:rPr>
          <w:szCs w:val="32"/>
          <w:lang w:eastAsia="en-US"/>
        </w:rPr>
        <w:t>.</w:t>
      </w:r>
    </w:p>
    <w:p w14:paraId="004E7FC0" w14:textId="77777777" w:rsidR="0046142F" w:rsidRDefault="003148C9" w:rsidP="0046142F">
      <w:pPr>
        <w:rPr>
          <w:szCs w:val="32"/>
          <w:lang w:eastAsia="en-US"/>
        </w:rPr>
      </w:pPr>
      <w:r>
        <w:rPr>
          <w:szCs w:val="32"/>
          <w:lang w:eastAsia="en-US"/>
        </w:rPr>
        <w:t>Mazurke était devant la montagne de papier</w:t>
      </w:r>
      <w:r w:rsidR="0046142F">
        <w:rPr>
          <w:szCs w:val="32"/>
          <w:lang w:eastAsia="en-US"/>
        </w:rPr>
        <w:t xml:space="preserve">. </w:t>
      </w:r>
      <w:r>
        <w:rPr>
          <w:szCs w:val="32"/>
          <w:lang w:eastAsia="en-US"/>
        </w:rPr>
        <w:t>Il n</w:t>
      </w:r>
      <w:r w:rsidR="0046142F">
        <w:rPr>
          <w:szCs w:val="32"/>
          <w:lang w:eastAsia="en-US"/>
        </w:rPr>
        <w:t>’</w:t>
      </w:r>
      <w:r>
        <w:rPr>
          <w:szCs w:val="32"/>
          <w:lang w:eastAsia="en-US"/>
        </w:rPr>
        <w:t>osait pas y toucher</w:t>
      </w:r>
      <w:r w:rsidR="0046142F">
        <w:rPr>
          <w:szCs w:val="32"/>
          <w:lang w:eastAsia="en-US"/>
        </w:rPr>
        <w:t xml:space="preserve">, </w:t>
      </w:r>
      <w:r>
        <w:rPr>
          <w:szCs w:val="32"/>
          <w:lang w:eastAsia="en-US"/>
        </w:rPr>
        <w:t>tant la tâche de compulser tout cela lui semblait être au-dessus de ses forces</w:t>
      </w:r>
      <w:r w:rsidR="0046142F">
        <w:rPr>
          <w:szCs w:val="32"/>
          <w:lang w:eastAsia="en-US"/>
        </w:rPr>
        <w:t>.</w:t>
      </w:r>
    </w:p>
    <w:p w14:paraId="10D7ED66" w14:textId="77777777" w:rsidR="0046142F" w:rsidRDefault="003148C9" w:rsidP="0046142F">
      <w:pPr>
        <w:rPr>
          <w:szCs w:val="32"/>
          <w:lang w:eastAsia="en-US"/>
        </w:rPr>
      </w:pPr>
      <w:r>
        <w:rPr>
          <w:szCs w:val="32"/>
          <w:lang w:eastAsia="en-US"/>
        </w:rPr>
        <w:t>D</w:t>
      </w:r>
      <w:r w:rsidR="0046142F">
        <w:rPr>
          <w:szCs w:val="32"/>
          <w:lang w:eastAsia="en-US"/>
        </w:rPr>
        <w:t>’</w:t>
      </w:r>
      <w:r>
        <w:rPr>
          <w:szCs w:val="32"/>
          <w:lang w:eastAsia="en-US"/>
        </w:rPr>
        <w:t>ailleurs il n</w:t>
      </w:r>
      <w:r w:rsidR="0046142F">
        <w:rPr>
          <w:szCs w:val="32"/>
          <w:lang w:eastAsia="en-US"/>
        </w:rPr>
        <w:t>’</w:t>
      </w:r>
      <w:r>
        <w:rPr>
          <w:szCs w:val="32"/>
          <w:lang w:eastAsia="en-US"/>
        </w:rPr>
        <w:t>avait pas le temps</w:t>
      </w:r>
      <w:r w:rsidR="0046142F">
        <w:rPr>
          <w:szCs w:val="32"/>
          <w:lang w:eastAsia="en-US"/>
        </w:rPr>
        <w:t>.</w:t>
      </w:r>
    </w:p>
    <w:p w14:paraId="11303FDA" w14:textId="77777777" w:rsidR="0046142F" w:rsidRDefault="003148C9" w:rsidP="0046142F">
      <w:pPr>
        <w:rPr>
          <w:szCs w:val="32"/>
          <w:lang w:eastAsia="en-US"/>
        </w:rPr>
      </w:pPr>
      <w:r>
        <w:rPr>
          <w:szCs w:val="32"/>
          <w:lang w:eastAsia="en-US"/>
        </w:rPr>
        <w:t>Heureusement qu</w:t>
      </w:r>
      <w:r w:rsidR="0046142F">
        <w:rPr>
          <w:szCs w:val="32"/>
          <w:lang w:eastAsia="en-US"/>
        </w:rPr>
        <w:t>’</w:t>
      </w:r>
      <w:r>
        <w:rPr>
          <w:szCs w:val="32"/>
          <w:lang w:eastAsia="en-US"/>
        </w:rPr>
        <w:t>à cet instant même</w:t>
      </w:r>
      <w:r w:rsidR="0046142F">
        <w:rPr>
          <w:szCs w:val="32"/>
          <w:lang w:eastAsia="en-US"/>
        </w:rPr>
        <w:t xml:space="preserve">, </w:t>
      </w:r>
      <w:proofErr w:type="spellStart"/>
      <w:r>
        <w:rPr>
          <w:szCs w:val="32"/>
          <w:lang w:eastAsia="en-US"/>
        </w:rPr>
        <w:t>Yaume</w:t>
      </w:r>
      <w:proofErr w:type="spellEnd"/>
      <w:r>
        <w:rPr>
          <w:szCs w:val="32"/>
          <w:lang w:eastAsia="en-US"/>
        </w:rPr>
        <w:t xml:space="preserve"> fit sortir de la dernière poche de </w:t>
      </w:r>
      <w:proofErr w:type="spellStart"/>
      <w:r>
        <w:rPr>
          <w:szCs w:val="32"/>
          <w:lang w:eastAsia="en-US"/>
        </w:rPr>
        <w:t>Bubart</w:t>
      </w:r>
      <w:proofErr w:type="spellEnd"/>
      <w:r>
        <w:rPr>
          <w:szCs w:val="32"/>
          <w:lang w:eastAsia="en-US"/>
        </w:rPr>
        <w:t xml:space="preserve"> un portefeuille très sale et presque aussi gonflé que celui de papa Romblon</w:t>
      </w:r>
      <w:r w:rsidR="0046142F">
        <w:rPr>
          <w:szCs w:val="32"/>
          <w:lang w:eastAsia="en-US"/>
        </w:rPr>
        <w:t>.</w:t>
      </w:r>
    </w:p>
    <w:p w14:paraId="539E64CE" w14:textId="77777777" w:rsidR="0046142F" w:rsidRDefault="003148C9" w:rsidP="0046142F">
      <w:pPr>
        <w:rPr>
          <w:szCs w:val="32"/>
          <w:lang w:eastAsia="en-US"/>
        </w:rPr>
      </w:pPr>
      <w:r>
        <w:rPr>
          <w:szCs w:val="32"/>
          <w:lang w:eastAsia="en-US"/>
        </w:rPr>
        <w:t>Mazurke s</w:t>
      </w:r>
      <w:r w:rsidR="0046142F">
        <w:rPr>
          <w:szCs w:val="32"/>
          <w:lang w:eastAsia="en-US"/>
        </w:rPr>
        <w:t>’</w:t>
      </w:r>
      <w:r>
        <w:rPr>
          <w:szCs w:val="32"/>
          <w:lang w:eastAsia="en-US"/>
        </w:rPr>
        <w:t>en empara aussitôt et l</w:t>
      </w:r>
      <w:r w:rsidR="0046142F">
        <w:rPr>
          <w:szCs w:val="32"/>
          <w:lang w:eastAsia="en-US"/>
        </w:rPr>
        <w:t>’</w:t>
      </w:r>
      <w:r>
        <w:rPr>
          <w:szCs w:val="32"/>
          <w:lang w:eastAsia="en-US"/>
        </w:rPr>
        <w:t>ouvrit</w:t>
      </w:r>
      <w:r w:rsidR="0046142F">
        <w:rPr>
          <w:szCs w:val="32"/>
          <w:lang w:eastAsia="en-US"/>
        </w:rPr>
        <w:t>.</w:t>
      </w:r>
    </w:p>
    <w:p w14:paraId="2A75126E"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plein de hiéroglyphe à l</w:t>
      </w:r>
      <w:r w:rsidR="0046142F">
        <w:rPr>
          <w:szCs w:val="32"/>
          <w:lang w:eastAsia="en-US"/>
        </w:rPr>
        <w:t>’</w:t>
      </w:r>
      <w:r>
        <w:rPr>
          <w:szCs w:val="32"/>
          <w:lang w:eastAsia="en-US"/>
        </w:rPr>
        <w:t>usage des initiés de la maison Isidore Baptiste et compagnie</w:t>
      </w:r>
      <w:r w:rsidR="0046142F">
        <w:rPr>
          <w:szCs w:val="32"/>
          <w:lang w:eastAsia="en-US"/>
        </w:rPr>
        <w:t>.</w:t>
      </w:r>
    </w:p>
    <w:p w14:paraId="7ED22DBB" w14:textId="77777777" w:rsidR="0046142F" w:rsidRDefault="003148C9" w:rsidP="0046142F">
      <w:pPr>
        <w:rPr>
          <w:szCs w:val="32"/>
          <w:lang w:eastAsia="en-US"/>
        </w:rPr>
      </w:pPr>
      <w:r>
        <w:rPr>
          <w:szCs w:val="32"/>
          <w:lang w:eastAsia="en-US"/>
        </w:rPr>
        <w:lastRenderedPageBreak/>
        <w:t>Sur la dernière page</w:t>
      </w:r>
      <w:r w:rsidR="0046142F">
        <w:rPr>
          <w:szCs w:val="32"/>
          <w:lang w:eastAsia="en-US"/>
        </w:rPr>
        <w:t xml:space="preserve">, </w:t>
      </w:r>
      <w:r>
        <w:rPr>
          <w:szCs w:val="32"/>
          <w:lang w:eastAsia="en-US"/>
        </w:rPr>
        <w:t>Mazurke lut ces lignes mystérieuses</w:t>
      </w:r>
      <w:r w:rsidR="0046142F">
        <w:rPr>
          <w:szCs w:val="32"/>
          <w:lang w:eastAsia="en-US"/>
        </w:rPr>
        <w:t> :</w:t>
      </w:r>
    </w:p>
    <w:p w14:paraId="30B02920" w14:textId="37F74738" w:rsidR="0046142F" w:rsidRDefault="0046142F" w:rsidP="0046142F">
      <w:pPr>
        <w:rPr>
          <w:lang w:eastAsia="en-US"/>
        </w:rPr>
      </w:pPr>
      <w:r>
        <w:rPr>
          <w:szCs w:val="32"/>
          <w:lang w:eastAsia="en-US"/>
        </w:rPr>
        <w:t>« </w:t>
      </w:r>
      <w:r w:rsidR="003148C9">
        <w:rPr>
          <w:szCs w:val="32"/>
          <w:lang w:eastAsia="en-US"/>
        </w:rPr>
        <w:t>Laisser le C</w:t>
      </w:r>
      <w:r>
        <w:rPr>
          <w:szCs w:val="32"/>
          <w:lang w:eastAsia="en-US"/>
        </w:rPr>
        <w:t xml:space="preserve">. </w:t>
      </w:r>
      <w:r w:rsidR="003148C9">
        <w:rPr>
          <w:szCs w:val="32"/>
          <w:lang w:eastAsia="en-US"/>
        </w:rPr>
        <w:t xml:space="preserve">de </w:t>
      </w:r>
      <w:r>
        <w:rPr>
          <w:szCs w:val="32"/>
          <w:lang w:eastAsia="en-US"/>
        </w:rPr>
        <w:t>M. </w:t>
      </w:r>
      <w:r w:rsidR="003148C9">
        <w:rPr>
          <w:szCs w:val="32"/>
          <w:lang w:eastAsia="en-US"/>
        </w:rPr>
        <w:t>sur la droite</w:t>
      </w:r>
      <w:r>
        <w:rPr>
          <w:szCs w:val="32"/>
          <w:lang w:eastAsia="en-US"/>
        </w:rPr>
        <w:t xml:space="preserve">, </w:t>
      </w:r>
      <w:r w:rsidR="003148C9">
        <w:rPr>
          <w:szCs w:val="32"/>
          <w:lang w:eastAsia="en-US"/>
        </w:rPr>
        <w:t>la B</w:t>
      </w:r>
      <w:r>
        <w:rPr>
          <w:szCs w:val="32"/>
          <w:lang w:eastAsia="en-US"/>
        </w:rPr>
        <w:t xml:space="preserve">. </w:t>
      </w:r>
      <w:r w:rsidR="003148C9">
        <w:rPr>
          <w:szCs w:val="32"/>
          <w:lang w:eastAsia="en-US"/>
        </w:rPr>
        <w:t>de G</w:t>
      </w:r>
      <w:r>
        <w:rPr>
          <w:szCs w:val="32"/>
          <w:lang w:eastAsia="en-US"/>
        </w:rPr>
        <w:t xml:space="preserve">. </w:t>
      </w:r>
      <w:r w:rsidR="003148C9">
        <w:rPr>
          <w:szCs w:val="32"/>
          <w:lang w:eastAsia="en-US"/>
        </w:rPr>
        <w:t>sur la gauche</w:t>
      </w:r>
      <w:r>
        <w:rPr>
          <w:szCs w:val="32"/>
          <w:lang w:eastAsia="en-US"/>
        </w:rPr>
        <w:t xml:space="preserve">… </w:t>
      </w:r>
      <w:r w:rsidR="003148C9">
        <w:rPr>
          <w:szCs w:val="32"/>
          <w:lang w:eastAsia="en-US"/>
        </w:rPr>
        <w:t>le troisième chantier après les pierres de taille</w:t>
      </w:r>
      <w:r>
        <w:rPr>
          <w:szCs w:val="32"/>
          <w:lang w:eastAsia="en-US"/>
        </w:rPr>
        <w:t>. »</w:t>
      </w:r>
    </w:p>
    <w:p w14:paraId="6171CF95"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évidemment ce que Mazurke cherchait</w:t>
      </w:r>
      <w:r w:rsidR="0046142F">
        <w:rPr>
          <w:szCs w:val="32"/>
          <w:lang w:eastAsia="en-US"/>
        </w:rPr>
        <w:t>.</w:t>
      </w:r>
    </w:p>
    <w:p w14:paraId="28883F42" w14:textId="77777777" w:rsidR="0046142F" w:rsidRDefault="003148C9" w:rsidP="0046142F">
      <w:pPr>
        <w:rPr>
          <w:szCs w:val="32"/>
          <w:lang w:eastAsia="en-US"/>
        </w:rPr>
      </w:pPr>
      <w:r>
        <w:rPr>
          <w:szCs w:val="32"/>
          <w:lang w:eastAsia="en-US"/>
        </w:rPr>
        <w:t>Il traduisit C de M par Champ-de-Mars et B de G par Barrière de Grenelle</w:t>
      </w:r>
      <w:r w:rsidR="0046142F">
        <w:rPr>
          <w:szCs w:val="32"/>
          <w:lang w:eastAsia="en-US"/>
        </w:rPr>
        <w:t>.</w:t>
      </w:r>
    </w:p>
    <w:p w14:paraId="3C556AF8" w14:textId="0ADC6E27" w:rsidR="0046142F" w:rsidRDefault="003148C9" w:rsidP="0046142F">
      <w:pPr>
        <w:rPr>
          <w:szCs w:val="32"/>
          <w:lang w:eastAsia="en-US"/>
        </w:rPr>
      </w:pPr>
      <w:r>
        <w:rPr>
          <w:lang w:eastAsia="en-US"/>
        </w:rPr>
        <w:t>Certes</w:t>
      </w:r>
      <w:r w:rsidR="0046142F">
        <w:rPr>
          <w:lang w:eastAsia="en-US"/>
        </w:rPr>
        <w:t xml:space="preserve">, </w:t>
      </w:r>
      <w:r>
        <w:rPr>
          <w:lang w:eastAsia="en-US"/>
        </w:rPr>
        <w:t>il avait espéré une indication plus précise</w:t>
      </w:r>
      <w:r w:rsidR="0046142F">
        <w:rPr>
          <w:lang w:eastAsia="en-US"/>
        </w:rPr>
        <w:t xml:space="preserve"> ; </w:t>
      </w:r>
      <w:r>
        <w:rPr>
          <w:lang w:eastAsia="en-US"/>
        </w:rPr>
        <w:t xml:space="preserve">mais </w:t>
      </w:r>
      <w:r>
        <w:rPr>
          <w:lang w:eastAsia="en-US"/>
        </w:rPr>
        <w:t xml:space="preserve">il </w:t>
      </w:r>
      <w:r>
        <w:rPr>
          <w:szCs w:val="32"/>
          <w:lang w:eastAsia="en-US"/>
        </w:rPr>
        <w:t>fallait bien se contenter de celle-là</w:t>
      </w:r>
      <w:r w:rsidR="0046142F">
        <w:rPr>
          <w:szCs w:val="32"/>
          <w:lang w:eastAsia="en-US"/>
        </w:rPr>
        <w:t>.</w:t>
      </w:r>
    </w:p>
    <w:p w14:paraId="6DC3CC1F" w14:textId="77777777" w:rsidR="0046142F" w:rsidRDefault="0046142F" w:rsidP="0046142F">
      <w:pPr>
        <w:rPr>
          <w:szCs w:val="32"/>
          <w:lang w:eastAsia="en-US"/>
        </w:rPr>
      </w:pPr>
      <w:r>
        <w:rPr>
          <w:lang w:eastAsia="en-US"/>
        </w:rPr>
        <w:t>— </w:t>
      </w:r>
      <w:r w:rsidR="003148C9">
        <w:rPr>
          <w:szCs w:val="32"/>
          <w:lang w:eastAsia="en-US"/>
        </w:rPr>
        <w:t>Lâche-le</w:t>
      </w:r>
      <w:r>
        <w:rPr>
          <w:szCs w:val="32"/>
          <w:lang w:eastAsia="en-US"/>
        </w:rPr>
        <w:t xml:space="preserve"> ! </w:t>
      </w:r>
      <w:r w:rsidR="003148C9">
        <w:rPr>
          <w:szCs w:val="32"/>
          <w:lang w:eastAsia="en-US"/>
        </w:rPr>
        <w:t xml:space="preserve">dit-il à </w:t>
      </w:r>
      <w:proofErr w:type="spellStart"/>
      <w:r w:rsidR="003148C9">
        <w:rPr>
          <w:szCs w:val="32"/>
          <w:lang w:eastAsia="en-US"/>
        </w:rPr>
        <w:t>Yaume</w:t>
      </w:r>
      <w:proofErr w:type="spellEnd"/>
      <w:r>
        <w:rPr>
          <w:szCs w:val="32"/>
          <w:lang w:eastAsia="en-US"/>
        </w:rPr>
        <w:t>.</w:t>
      </w:r>
    </w:p>
    <w:p w14:paraId="7E966CF9"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obéit</w:t>
      </w:r>
      <w:r w:rsidR="0046142F">
        <w:rPr>
          <w:szCs w:val="32"/>
          <w:lang w:eastAsia="en-US"/>
        </w:rPr>
        <w:t>.</w:t>
      </w:r>
    </w:p>
    <w:p w14:paraId="78C830DD" w14:textId="77777777" w:rsidR="0046142F" w:rsidRDefault="003148C9" w:rsidP="0046142F">
      <w:pPr>
        <w:rPr>
          <w:szCs w:val="32"/>
          <w:lang w:eastAsia="en-US"/>
        </w:rPr>
      </w:pPr>
      <w:r>
        <w:rPr>
          <w:szCs w:val="32"/>
          <w:lang w:eastAsia="en-US"/>
        </w:rPr>
        <w:t>Mazurke jeta le portefeuille</w:t>
      </w:r>
      <w:r w:rsidR="0046142F">
        <w:rPr>
          <w:szCs w:val="32"/>
          <w:lang w:eastAsia="en-US"/>
        </w:rPr>
        <w:t xml:space="preserve">, </w:t>
      </w:r>
      <w:r>
        <w:rPr>
          <w:szCs w:val="32"/>
          <w:lang w:eastAsia="en-US"/>
        </w:rPr>
        <w:t>s</w:t>
      </w:r>
      <w:r w:rsidR="0046142F">
        <w:rPr>
          <w:szCs w:val="32"/>
          <w:lang w:eastAsia="en-US"/>
        </w:rPr>
        <w:t>’</w:t>
      </w:r>
      <w:r>
        <w:rPr>
          <w:szCs w:val="32"/>
          <w:lang w:eastAsia="en-US"/>
        </w:rPr>
        <w:t>essuya les doigts et sortit</w:t>
      </w:r>
      <w:r w:rsidR="0046142F">
        <w:rPr>
          <w:szCs w:val="32"/>
          <w:lang w:eastAsia="en-US"/>
        </w:rPr>
        <w:t>.</w:t>
      </w:r>
    </w:p>
    <w:p w14:paraId="4037CE18"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montra le poing à </w:t>
      </w:r>
      <w:proofErr w:type="spellStart"/>
      <w:r>
        <w:rPr>
          <w:szCs w:val="32"/>
          <w:lang w:eastAsia="en-US"/>
        </w:rPr>
        <w:t>Bubart</w:t>
      </w:r>
      <w:proofErr w:type="spellEnd"/>
      <w:r>
        <w:rPr>
          <w:szCs w:val="32"/>
          <w:lang w:eastAsia="en-US"/>
        </w:rPr>
        <w:t xml:space="preserve"> renversé</w:t>
      </w:r>
      <w:r w:rsidR="0046142F">
        <w:rPr>
          <w:szCs w:val="32"/>
          <w:lang w:eastAsia="en-US"/>
        </w:rPr>
        <w:t>.</w:t>
      </w:r>
    </w:p>
    <w:p w14:paraId="30FA129D" w14:textId="07249519" w:rsidR="0046142F" w:rsidRDefault="0046142F" w:rsidP="0046142F">
      <w:pPr>
        <w:rPr>
          <w:szCs w:val="32"/>
          <w:lang w:eastAsia="en-US"/>
        </w:rPr>
      </w:pPr>
      <w:r>
        <w:rPr>
          <w:lang w:eastAsia="en-US"/>
        </w:rPr>
        <w:t>— </w:t>
      </w:r>
      <w:r w:rsidR="003148C9">
        <w:rPr>
          <w:szCs w:val="32"/>
          <w:lang w:eastAsia="en-US"/>
        </w:rPr>
        <w:t>Si je te retrouve</w:t>
      </w:r>
      <w:r>
        <w:rPr>
          <w:szCs w:val="32"/>
          <w:lang w:eastAsia="en-US"/>
        </w:rPr>
        <w:t xml:space="preserve">, </w:t>
      </w:r>
      <w:r w:rsidR="003148C9">
        <w:rPr>
          <w:szCs w:val="32"/>
          <w:lang w:eastAsia="en-US"/>
        </w:rPr>
        <w:t>toi</w:t>
      </w:r>
      <w:r>
        <w:rPr>
          <w:szCs w:val="32"/>
          <w:lang w:eastAsia="en-US"/>
        </w:rPr>
        <w:t xml:space="preserve">, </w:t>
      </w:r>
      <w:r w:rsidR="003148C9">
        <w:rPr>
          <w:szCs w:val="32"/>
          <w:lang w:eastAsia="en-US"/>
        </w:rPr>
        <w:t>dit-il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 xml:space="preserve">je te </w:t>
      </w:r>
      <w:proofErr w:type="spellStart"/>
      <w:r w:rsidR="003148C9">
        <w:rPr>
          <w:szCs w:val="32"/>
          <w:lang w:eastAsia="en-US"/>
        </w:rPr>
        <w:t>charpaillerai</w:t>
      </w:r>
      <w:proofErr w:type="spellEnd"/>
      <w:r w:rsidR="003148C9">
        <w:rPr>
          <w:szCs w:val="32"/>
          <w:lang w:eastAsia="en-US"/>
        </w:rPr>
        <w:t xml:space="preserve"> </w:t>
      </w:r>
      <w:proofErr w:type="spellStart"/>
      <w:r w:rsidR="003148C9">
        <w:rPr>
          <w:szCs w:val="32"/>
          <w:lang w:eastAsia="en-US"/>
        </w:rPr>
        <w:t>soignément</w:t>
      </w:r>
      <w:proofErr w:type="spellEnd"/>
      <w:r w:rsidR="003148C9">
        <w:rPr>
          <w:szCs w:val="32"/>
          <w:lang w:eastAsia="en-US"/>
        </w:rPr>
        <w:t xml:space="preserve"> pour t</w:t>
      </w:r>
      <w:r>
        <w:rPr>
          <w:szCs w:val="32"/>
          <w:lang w:eastAsia="en-US"/>
        </w:rPr>
        <w:t>’</w:t>
      </w:r>
      <w:r w:rsidR="003148C9">
        <w:rPr>
          <w:szCs w:val="32"/>
          <w:lang w:eastAsia="en-US"/>
        </w:rPr>
        <w:t>apprendre la politesse avec moi</w:t>
      </w:r>
      <w:r>
        <w:rPr>
          <w:szCs w:val="32"/>
          <w:lang w:eastAsia="en-US"/>
        </w:rPr>
        <w:t xml:space="preserve">, </w:t>
      </w:r>
      <w:r w:rsidR="003148C9">
        <w:rPr>
          <w:szCs w:val="32"/>
          <w:lang w:eastAsia="en-US"/>
        </w:rPr>
        <w:t xml:space="preserve">monsieur </w:t>
      </w:r>
      <w:proofErr w:type="spellStart"/>
      <w:r w:rsidR="003148C9">
        <w:rPr>
          <w:szCs w:val="32"/>
          <w:lang w:eastAsia="en-US"/>
        </w:rPr>
        <w:t>Louchard</w:t>
      </w:r>
      <w:proofErr w:type="spellEnd"/>
      <w:r>
        <w:rPr>
          <w:szCs w:val="32"/>
          <w:lang w:eastAsia="en-US"/>
        </w:rPr>
        <w:t> !</w:t>
      </w:r>
    </w:p>
    <w:p w14:paraId="5FF6BD28" w14:textId="77777777" w:rsidR="0046142F" w:rsidRDefault="003148C9" w:rsidP="0046142F">
      <w:pPr>
        <w:rPr>
          <w:szCs w:val="32"/>
          <w:lang w:eastAsia="en-US"/>
        </w:rPr>
      </w:pPr>
      <w:r>
        <w:rPr>
          <w:szCs w:val="32"/>
          <w:lang w:eastAsia="en-US"/>
        </w:rPr>
        <w:t>En passant la porte pour suivre son maître</w:t>
      </w:r>
      <w:r w:rsidR="0046142F">
        <w:rPr>
          <w:szCs w:val="32"/>
          <w:lang w:eastAsia="en-US"/>
        </w:rPr>
        <w:t xml:space="preserve"> ; </w:t>
      </w:r>
      <w:r>
        <w:rPr>
          <w:szCs w:val="32"/>
          <w:lang w:eastAsia="en-US"/>
        </w:rPr>
        <w:t>il ajouta entre ses dents</w:t>
      </w:r>
      <w:r w:rsidR="0046142F">
        <w:rPr>
          <w:szCs w:val="32"/>
          <w:lang w:eastAsia="en-US"/>
        </w:rPr>
        <w:t> :</w:t>
      </w:r>
    </w:p>
    <w:p w14:paraId="44C7EE58" w14:textId="112CBEC3" w:rsidR="0046142F" w:rsidRDefault="0046142F" w:rsidP="0046142F">
      <w:pPr>
        <w:rPr>
          <w:szCs w:val="32"/>
          <w:lang w:eastAsia="en-US"/>
        </w:rPr>
      </w:pPr>
      <w:r>
        <w:rPr>
          <w:lang w:eastAsia="en-US"/>
        </w:rPr>
        <w:t>— </w:t>
      </w:r>
      <w:r w:rsidR="003148C9">
        <w:rPr>
          <w:szCs w:val="32"/>
          <w:lang w:eastAsia="en-US"/>
        </w:rPr>
        <w:t xml:space="preserve">Tout de </w:t>
      </w:r>
      <w:r w:rsidR="003148C9">
        <w:rPr>
          <w:szCs w:val="32"/>
          <w:lang w:eastAsia="en-US"/>
        </w:rPr>
        <w:t xml:space="preserve">même </w:t>
      </w:r>
      <w:r w:rsidR="003148C9">
        <w:rPr>
          <w:szCs w:val="32"/>
          <w:lang w:eastAsia="en-US"/>
        </w:rPr>
        <w:t>et quoique çà</w:t>
      </w:r>
      <w:r>
        <w:rPr>
          <w:szCs w:val="32"/>
          <w:lang w:eastAsia="en-US"/>
        </w:rPr>
        <w:t xml:space="preserve">, </w:t>
      </w:r>
      <w:r w:rsidR="003148C9">
        <w:rPr>
          <w:szCs w:val="32"/>
          <w:lang w:eastAsia="en-US"/>
        </w:rPr>
        <w:t>je n</w:t>
      </w:r>
      <w:r>
        <w:rPr>
          <w:szCs w:val="32"/>
          <w:lang w:eastAsia="en-US"/>
        </w:rPr>
        <w:t>’</w:t>
      </w:r>
      <w:r w:rsidR="003148C9">
        <w:rPr>
          <w:szCs w:val="32"/>
          <w:lang w:eastAsia="en-US"/>
        </w:rPr>
        <w:t>ai pas pu savoir ce que j</w:t>
      </w:r>
      <w:r>
        <w:rPr>
          <w:szCs w:val="32"/>
          <w:lang w:eastAsia="en-US"/>
        </w:rPr>
        <w:t>’</w:t>
      </w:r>
      <w:r w:rsidR="003148C9">
        <w:rPr>
          <w:szCs w:val="32"/>
          <w:lang w:eastAsia="en-US"/>
        </w:rPr>
        <w:t>ambitionnais d</w:t>
      </w:r>
      <w:r>
        <w:rPr>
          <w:szCs w:val="32"/>
          <w:lang w:eastAsia="en-US"/>
        </w:rPr>
        <w:t>’</w:t>
      </w:r>
      <w:r w:rsidR="003148C9">
        <w:rPr>
          <w:szCs w:val="32"/>
          <w:lang w:eastAsia="en-US"/>
        </w:rPr>
        <w:t>être fixé de sur</w:t>
      </w:r>
      <w:r>
        <w:rPr>
          <w:szCs w:val="32"/>
          <w:lang w:eastAsia="en-US"/>
        </w:rPr>
        <w:t xml:space="preserve">… </w:t>
      </w:r>
      <w:r w:rsidR="003148C9">
        <w:rPr>
          <w:szCs w:val="32"/>
          <w:lang w:eastAsia="en-US"/>
        </w:rPr>
        <w:t>Enfin n</w:t>
      </w:r>
      <w:r>
        <w:rPr>
          <w:szCs w:val="32"/>
          <w:lang w:eastAsia="en-US"/>
        </w:rPr>
        <w:t>’</w:t>
      </w:r>
      <w:r w:rsidR="003148C9">
        <w:rPr>
          <w:szCs w:val="32"/>
          <w:lang w:eastAsia="en-US"/>
        </w:rPr>
        <w:t>importe</w:t>
      </w:r>
      <w:r>
        <w:rPr>
          <w:szCs w:val="32"/>
          <w:lang w:eastAsia="en-US"/>
        </w:rPr>
        <w:t> !</w:t>
      </w:r>
    </w:p>
    <w:p w14:paraId="7ED7D7AB" w14:textId="77777777" w:rsidR="0046142F" w:rsidRDefault="003148C9" w:rsidP="0046142F">
      <w:pPr>
        <w:rPr>
          <w:szCs w:val="32"/>
          <w:lang w:eastAsia="en-US"/>
        </w:rPr>
      </w:pPr>
      <w:proofErr w:type="spellStart"/>
      <w:r>
        <w:rPr>
          <w:szCs w:val="32"/>
          <w:lang w:eastAsia="en-US"/>
        </w:rPr>
        <w:t>Bubart</w:t>
      </w:r>
      <w:proofErr w:type="spellEnd"/>
      <w:r>
        <w:rPr>
          <w:szCs w:val="32"/>
          <w:lang w:eastAsia="en-US"/>
        </w:rPr>
        <w:t xml:space="preserve"> se releva</w:t>
      </w:r>
      <w:r w:rsidR="0046142F">
        <w:rPr>
          <w:szCs w:val="32"/>
          <w:lang w:eastAsia="en-US"/>
        </w:rPr>
        <w:t xml:space="preserve">, </w:t>
      </w:r>
      <w:r>
        <w:rPr>
          <w:szCs w:val="32"/>
          <w:lang w:eastAsia="en-US"/>
        </w:rPr>
        <w:t>heureux d</w:t>
      </w:r>
      <w:r w:rsidR="0046142F">
        <w:rPr>
          <w:szCs w:val="32"/>
          <w:lang w:eastAsia="en-US"/>
        </w:rPr>
        <w:t>’</w:t>
      </w:r>
      <w:r>
        <w:rPr>
          <w:szCs w:val="32"/>
          <w:lang w:eastAsia="en-US"/>
        </w:rPr>
        <w:t>en être quitte à si bon marché</w:t>
      </w:r>
      <w:r w:rsidR="0046142F">
        <w:rPr>
          <w:szCs w:val="32"/>
          <w:lang w:eastAsia="en-US"/>
        </w:rPr>
        <w:t>.</w:t>
      </w:r>
    </w:p>
    <w:p w14:paraId="0F02C63E" w14:textId="2785A05C" w:rsidR="0046142F" w:rsidRDefault="003148C9" w:rsidP="0046142F">
      <w:pPr>
        <w:rPr>
          <w:szCs w:val="32"/>
          <w:lang w:eastAsia="en-US"/>
        </w:rPr>
      </w:pPr>
      <w:r>
        <w:rPr>
          <w:szCs w:val="32"/>
          <w:lang w:eastAsia="en-US"/>
        </w:rPr>
        <w:t>Il passa le reste de la nuit à rebourrer ses poches désenflées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la montagne rentra dans ses doublures</w:t>
      </w:r>
      <w:r w:rsidR="0046142F">
        <w:rPr>
          <w:szCs w:val="32"/>
          <w:lang w:eastAsia="en-US"/>
        </w:rPr>
        <w:t>.</w:t>
      </w:r>
    </w:p>
    <w:p w14:paraId="479A90D5" w14:textId="77777777" w:rsidR="0046142F" w:rsidRDefault="003148C9" w:rsidP="0046142F">
      <w:pPr>
        <w:rPr>
          <w:szCs w:val="32"/>
          <w:lang w:eastAsia="en-US"/>
        </w:rPr>
      </w:pPr>
      <w:r>
        <w:rPr>
          <w:szCs w:val="32"/>
          <w:lang w:eastAsia="en-US"/>
        </w:rPr>
        <w:lastRenderedPageBreak/>
        <w:t>Au moment où Mazurke sortait de chez l</w:t>
      </w:r>
      <w:r w:rsidR="0046142F">
        <w:rPr>
          <w:szCs w:val="32"/>
          <w:lang w:eastAsia="en-US"/>
        </w:rPr>
        <w:t>’</w:t>
      </w:r>
      <w:r>
        <w:rPr>
          <w:szCs w:val="32"/>
          <w:lang w:eastAsia="en-US"/>
        </w:rPr>
        <w:t>homme aux lunettes bleues</w:t>
      </w:r>
      <w:r w:rsidR="0046142F">
        <w:rPr>
          <w:szCs w:val="32"/>
          <w:lang w:eastAsia="en-US"/>
        </w:rPr>
        <w:t xml:space="preserve">, </w:t>
      </w:r>
      <w:r>
        <w:rPr>
          <w:szCs w:val="32"/>
          <w:lang w:eastAsia="en-US"/>
        </w:rPr>
        <w:t xml:space="preserve">trois heures de nuit sonnaient à </w:t>
      </w:r>
      <w:proofErr w:type="spellStart"/>
      <w:r>
        <w:rPr>
          <w:szCs w:val="32"/>
          <w:lang w:eastAsia="en-US"/>
        </w:rPr>
        <w:t>Saint-Louis-en-l</w:t>
      </w:r>
      <w:r w:rsidR="0046142F">
        <w:rPr>
          <w:szCs w:val="32"/>
          <w:lang w:eastAsia="en-US"/>
        </w:rPr>
        <w:t>’</w:t>
      </w:r>
      <w:r>
        <w:rPr>
          <w:szCs w:val="32"/>
          <w:lang w:eastAsia="en-US"/>
        </w:rPr>
        <w:t>Île</w:t>
      </w:r>
      <w:proofErr w:type="spellEnd"/>
      <w:r w:rsidR="0046142F">
        <w:rPr>
          <w:szCs w:val="32"/>
          <w:lang w:eastAsia="en-US"/>
        </w:rPr>
        <w:t>.</w:t>
      </w:r>
    </w:p>
    <w:p w14:paraId="647594B0" w14:textId="77777777" w:rsidR="0046142F" w:rsidRDefault="003148C9" w:rsidP="0046142F">
      <w:pPr>
        <w:rPr>
          <w:szCs w:val="32"/>
          <w:lang w:eastAsia="en-US"/>
        </w:rPr>
      </w:pPr>
      <w:r>
        <w:rPr>
          <w:szCs w:val="32"/>
          <w:lang w:eastAsia="en-US"/>
        </w:rPr>
        <w:t xml:space="preserve">Mazurke renvoya </w:t>
      </w:r>
      <w:proofErr w:type="spellStart"/>
      <w:r>
        <w:rPr>
          <w:szCs w:val="32"/>
          <w:lang w:eastAsia="en-US"/>
        </w:rPr>
        <w:t>Yaume</w:t>
      </w:r>
      <w:proofErr w:type="spellEnd"/>
      <w:r>
        <w:rPr>
          <w:szCs w:val="32"/>
          <w:lang w:eastAsia="en-US"/>
        </w:rPr>
        <w:t xml:space="preserve"> et se fit conduire au Gros-Caillou</w:t>
      </w:r>
      <w:r w:rsidR="0046142F">
        <w:rPr>
          <w:szCs w:val="32"/>
          <w:lang w:eastAsia="en-US"/>
        </w:rPr>
        <w:t xml:space="preserve">. </w:t>
      </w:r>
      <w:r>
        <w:rPr>
          <w:szCs w:val="32"/>
          <w:lang w:eastAsia="en-US"/>
        </w:rPr>
        <w:t>Il mit pied à terre derrière le Champ-de-Mars</w:t>
      </w:r>
      <w:r w:rsidR="0046142F">
        <w:rPr>
          <w:szCs w:val="32"/>
          <w:lang w:eastAsia="en-US"/>
        </w:rPr>
        <w:t>.</w:t>
      </w:r>
    </w:p>
    <w:p w14:paraId="65C60957" w14:textId="12A820B7" w:rsidR="0046142F" w:rsidRDefault="003148C9" w:rsidP="0046142F">
      <w:pPr>
        <w:rPr>
          <w:szCs w:val="32"/>
          <w:lang w:eastAsia="en-US"/>
        </w:rPr>
      </w:pPr>
      <w:r>
        <w:rPr>
          <w:szCs w:val="32"/>
          <w:lang w:eastAsia="en-US"/>
        </w:rPr>
        <w:t xml:space="preserve">Il paraîtrait en effet que les indications du portefeuille de </w:t>
      </w:r>
      <w:r w:rsidR="0046142F">
        <w:rPr>
          <w:szCs w:val="32"/>
          <w:lang w:eastAsia="en-US"/>
        </w:rPr>
        <w:t>M. </w:t>
      </w:r>
      <w:r>
        <w:rPr>
          <w:szCs w:val="32"/>
          <w:lang w:eastAsia="en-US"/>
        </w:rPr>
        <w:t>Baptiste étaient insuffisantes</w:t>
      </w:r>
      <w:r w:rsidR="0046142F">
        <w:rPr>
          <w:szCs w:val="32"/>
          <w:lang w:eastAsia="en-US"/>
        </w:rPr>
        <w:t xml:space="preserve">, </w:t>
      </w:r>
      <w:r>
        <w:rPr>
          <w:szCs w:val="32"/>
          <w:lang w:eastAsia="en-US"/>
        </w:rPr>
        <w:t>car</w:t>
      </w:r>
      <w:r w:rsidR="0046142F">
        <w:rPr>
          <w:szCs w:val="32"/>
          <w:lang w:eastAsia="en-US"/>
        </w:rPr>
        <w:t xml:space="preserve">, </w:t>
      </w:r>
      <w:r>
        <w:rPr>
          <w:szCs w:val="32"/>
          <w:lang w:eastAsia="en-US"/>
        </w:rPr>
        <w:t>à quatre heures et demie Mazurke arpentait encore les rues tristes qui avoisinent la barrière de Grenelle</w:t>
      </w:r>
      <w:r w:rsidR="0046142F">
        <w:rPr>
          <w:szCs w:val="32"/>
          <w:lang w:eastAsia="en-US"/>
        </w:rPr>
        <w:t>.</w:t>
      </w:r>
    </w:p>
    <w:p w14:paraId="24FC6E2B" w14:textId="77777777" w:rsidR="0046142F" w:rsidRDefault="003148C9" w:rsidP="0046142F">
      <w:pPr>
        <w:rPr>
          <w:szCs w:val="32"/>
          <w:lang w:eastAsia="en-US"/>
        </w:rPr>
      </w:pPr>
      <w:r>
        <w:rPr>
          <w:szCs w:val="32"/>
          <w:lang w:eastAsia="en-US"/>
        </w:rPr>
        <w:t>Il ne retrouvait point la maison du fantôme</w:t>
      </w:r>
      <w:r w:rsidR="0046142F">
        <w:rPr>
          <w:szCs w:val="32"/>
          <w:lang w:eastAsia="en-US"/>
        </w:rPr>
        <w:t>.</w:t>
      </w:r>
    </w:p>
    <w:p w14:paraId="42475B9E" w14:textId="77777777" w:rsidR="0046142F" w:rsidRDefault="003148C9" w:rsidP="0046142F">
      <w:pPr>
        <w:rPr>
          <w:szCs w:val="32"/>
          <w:lang w:eastAsia="en-US"/>
        </w:rPr>
      </w:pPr>
      <w:r>
        <w:rPr>
          <w:szCs w:val="32"/>
          <w:lang w:eastAsia="en-US"/>
        </w:rPr>
        <w:t>Les quartiers de Paris sont en général homogènes</w:t>
      </w:r>
      <w:r w:rsidR="0046142F">
        <w:rPr>
          <w:szCs w:val="32"/>
          <w:lang w:eastAsia="en-US"/>
        </w:rPr>
        <w:t xml:space="preserve">, </w:t>
      </w:r>
      <w:r>
        <w:rPr>
          <w:szCs w:val="32"/>
          <w:lang w:eastAsia="en-US"/>
        </w:rPr>
        <w:t>c</w:t>
      </w:r>
      <w:r w:rsidR="0046142F">
        <w:rPr>
          <w:szCs w:val="32"/>
          <w:lang w:eastAsia="en-US"/>
        </w:rPr>
        <w:t>’</w:t>
      </w:r>
      <w:r>
        <w:rPr>
          <w:szCs w:val="32"/>
          <w:lang w:eastAsia="en-US"/>
        </w:rPr>
        <w:t>est-à-dire que toutes les rues d</w:t>
      </w:r>
      <w:r w:rsidR="0046142F">
        <w:rPr>
          <w:szCs w:val="32"/>
          <w:lang w:eastAsia="en-US"/>
        </w:rPr>
        <w:t>’</w:t>
      </w:r>
      <w:r>
        <w:rPr>
          <w:szCs w:val="32"/>
          <w:lang w:eastAsia="en-US"/>
        </w:rPr>
        <w:t>un même quartier ont un air de famille</w:t>
      </w:r>
      <w:r w:rsidR="0046142F">
        <w:rPr>
          <w:szCs w:val="32"/>
          <w:lang w:eastAsia="en-US"/>
        </w:rPr>
        <w:t xml:space="preserve">. </w:t>
      </w:r>
      <w:r>
        <w:rPr>
          <w:szCs w:val="32"/>
          <w:lang w:eastAsia="en-US"/>
        </w:rPr>
        <w:t>Ainsi vous ne prendrez jamais une rue du faubourg Saint-Honoré pour une rue du faubourg Montmartre</w:t>
      </w:r>
      <w:r w:rsidR="0046142F">
        <w:rPr>
          <w:szCs w:val="32"/>
          <w:lang w:eastAsia="en-US"/>
        </w:rPr>
        <w:t xml:space="preserve">, </w:t>
      </w:r>
      <w:r>
        <w:rPr>
          <w:szCs w:val="32"/>
          <w:lang w:eastAsia="en-US"/>
        </w:rPr>
        <w:t>et alors même qu</w:t>
      </w:r>
      <w:r w:rsidR="0046142F">
        <w:rPr>
          <w:szCs w:val="32"/>
          <w:lang w:eastAsia="en-US"/>
        </w:rPr>
        <w:t>’</w:t>
      </w:r>
      <w:r>
        <w:rPr>
          <w:szCs w:val="32"/>
          <w:lang w:eastAsia="en-US"/>
        </w:rPr>
        <w:t>un bandeau épais tomberait tout à coup de vos yeux dans le cœur du pays Latin</w:t>
      </w:r>
      <w:r w:rsidR="0046142F">
        <w:rPr>
          <w:szCs w:val="32"/>
          <w:lang w:eastAsia="en-US"/>
        </w:rPr>
        <w:t xml:space="preserve">, </w:t>
      </w:r>
      <w:r>
        <w:rPr>
          <w:szCs w:val="32"/>
          <w:lang w:eastAsia="en-US"/>
        </w:rPr>
        <w:t>vous ne vous croiriez jamais au faubourg Saint-Antoine</w:t>
      </w:r>
      <w:r w:rsidR="0046142F">
        <w:rPr>
          <w:szCs w:val="32"/>
          <w:lang w:eastAsia="en-US"/>
        </w:rPr>
        <w:t>.</w:t>
      </w:r>
    </w:p>
    <w:p w14:paraId="7E056894" w14:textId="735A7D0A" w:rsidR="0046142F" w:rsidRDefault="003148C9" w:rsidP="0046142F">
      <w:pPr>
        <w:rPr>
          <w:szCs w:val="32"/>
          <w:lang w:eastAsia="en-US"/>
        </w:rPr>
      </w:pPr>
      <w:r>
        <w:rPr>
          <w:szCs w:val="32"/>
          <w:lang w:eastAsia="en-US"/>
        </w:rPr>
        <w:t>Mazurke sentait vaguement qu</w:t>
      </w:r>
      <w:r w:rsidR="0046142F">
        <w:rPr>
          <w:szCs w:val="32"/>
          <w:lang w:eastAsia="en-US"/>
        </w:rPr>
        <w:t>’</w:t>
      </w:r>
      <w:r>
        <w:rPr>
          <w:szCs w:val="32"/>
          <w:lang w:eastAsia="en-US"/>
        </w:rPr>
        <w:t>il était sur la voie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 xml:space="preserve">Il </w:t>
      </w:r>
      <w:r>
        <w:rPr>
          <w:i/>
          <w:iCs/>
          <w:szCs w:val="32"/>
          <w:lang w:eastAsia="en-US"/>
        </w:rPr>
        <w:t>brûlait</w:t>
      </w:r>
      <w:r w:rsidR="0046142F">
        <w:rPr>
          <w:szCs w:val="32"/>
          <w:lang w:eastAsia="en-US"/>
        </w:rPr>
        <w:t xml:space="preserve">, </w:t>
      </w:r>
      <w:r>
        <w:rPr>
          <w:szCs w:val="32"/>
          <w:lang w:eastAsia="en-US"/>
        </w:rPr>
        <w:t>comme disent les enfants au jeu de l</w:t>
      </w:r>
      <w:r w:rsidR="0046142F">
        <w:rPr>
          <w:szCs w:val="32"/>
          <w:lang w:eastAsia="en-US"/>
        </w:rPr>
        <w:t>’</w:t>
      </w:r>
      <w:r>
        <w:rPr>
          <w:szCs w:val="32"/>
          <w:lang w:eastAsia="en-US"/>
        </w:rPr>
        <w:t>Anguille sous roche</w:t>
      </w:r>
      <w:r w:rsidR="0046142F">
        <w:rPr>
          <w:szCs w:val="32"/>
          <w:lang w:eastAsia="en-US"/>
        </w:rPr>
        <w:t>.</w:t>
      </w:r>
    </w:p>
    <w:p w14:paraId="3491C0BD" w14:textId="77777777" w:rsidR="0046142F" w:rsidRDefault="003148C9" w:rsidP="0046142F">
      <w:pPr>
        <w:rPr>
          <w:szCs w:val="32"/>
          <w:lang w:eastAsia="en-US"/>
        </w:rPr>
      </w:pPr>
      <w:r>
        <w:rPr>
          <w:szCs w:val="32"/>
          <w:lang w:eastAsia="en-US"/>
        </w:rPr>
        <w:t>Bien que ses souvenirs de la bagarre fussent obscurs et presque nuls</w:t>
      </w:r>
      <w:r w:rsidR="0046142F">
        <w:rPr>
          <w:szCs w:val="32"/>
          <w:lang w:eastAsia="en-US"/>
        </w:rPr>
        <w:t xml:space="preserve">, </w:t>
      </w:r>
      <w:r>
        <w:rPr>
          <w:szCs w:val="32"/>
          <w:lang w:eastAsia="en-US"/>
        </w:rPr>
        <w:t>ces rues mélancoliques</w:t>
      </w:r>
      <w:r w:rsidR="0046142F">
        <w:rPr>
          <w:szCs w:val="32"/>
          <w:lang w:eastAsia="en-US"/>
        </w:rPr>
        <w:t xml:space="preserve">, </w:t>
      </w:r>
      <w:r>
        <w:rPr>
          <w:szCs w:val="32"/>
          <w:lang w:eastAsia="en-US"/>
        </w:rPr>
        <w:t>blanchâtres</w:t>
      </w:r>
      <w:r w:rsidR="0046142F">
        <w:rPr>
          <w:szCs w:val="32"/>
          <w:lang w:eastAsia="en-US"/>
        </w:rPr>
        <w:t xml:space="preserve">, </w:t>
      </w:r>
      <w:r>
        <w:rPr>
          <w:szCs w:val="32"/>
          <w:lang w:eastAsia="en-US"/>
        </w:rPr>
        <w:t>désertes</w:t>
      </w:r>
      <w:r w:rsidR="0046142F">
        <w:rPr>
          <w:szCs w:val="32"/>
          <w:lang w:eastAsia="en-US"/>
        </w:rPr>
        <w:t xml:space="preserve">, </w:t>
      </w:r>
      <w:r>
        <w:rPr>
          <w:szCs w:val="32"/>
          <w:lang w:eastAsia="en-US"/>
        </w:rPr>
        <w:t>lui rappelaient sa course solitaire</w:t>
      </w:r>
      <w:r w:rsidR="0046142F">
        <w:rPr>
          <w:szCs w:val="32"/>
          <w:lang w:eastAsia="en-US"/>
        </w:rPr>
        <w:t>.</w:t>
      </w:r>
    </w:p>
    <w:p w14:paraId="376AD50F" w14:textId="77777777" w:rsidR="0046142F" w:rsidRDefault="003148C9" w:rsidP="0046142F">
      <w:pPr>
        <w:rPr>
          <w:szCs w:val="32"/>
          <w:lang w:eastAsia="en-US"/>
        </w:rPr>
      </w:pPr>
      <w:r>
        <w:rPr>
          <w:szCs w:val="32"/>
          <w:lang w:eastAsia="en-US"/>
        </w:rPr>
        <w:t>Les mêmes idées lui venaient</w:t>
      </w:r>
      <w:r w:rsidR="0046142F">
        <w:rPr>
          <w:szCs w:val="32"/>
          <w:lang w:eastAsia="en-US"/>
        </w:rPr>
        <w:t xml:space="preserve">. </w:t>
      </w:r>
      <w:r>
        <w:rPr>
          <w:szCs w:val="32"/>
          <w:lang w:eastAsia="en-US"/>
        </w:rPr>
        <w:t>Il songeait encore à Berthe et à Lucienne</w:t>
      </w:r>
      <w:r w:rsidR="0046142F">
        <w:rPr>
          <w:szCs w:val="32"/>
          <w:lang w:eastAsia="en-US"/>
        </w:rPr>
        <w:t>.</w:t>
      </w:r>
    </w:p>
    <w:p w14:paraId="7AE21540" w14:textId="77777777" w:rsidR="0046142F" w:rsidRDefault="003148C9" w:rsidP="0046142F">
      <w:pPr>
        <w:rPr>
          <w:szCs w:val="32"/>
          <w:lang w:eastAsia="en-US"/>
        </w:rPr>
      </w:pPr>
      <w:r>
        <w:rPr>
          <w:szCs w:val="32"/>
          <w:lang w:eastAsia="en-US"/>
        </w:rPr>
        <w:t>Mais quelle différence</w:t>
      </w:r>
      <w:r w:rsidR="0046142F">
        <w:rPr>
          <w:szCs w:val="32"/>
          <w:lang w:eastAsia="en-US"/>
        </w:rPr>
        <w:t xml:space="preserve"> ! </w:t>
      </w:r>
      <w:r>
        <w:rPr>
          <w:szCs w:val="32"/>
          <w:lang w:eastAsia="en-US"/>
        </w:rPr>
        <w:t>Berthe était retrouvée</w:t>
      </w:r>
      <w:r w:rsidR="0046142F">
        <w:rPr>
          <w:szCs w:val="32"/>
          <w:lang w:eastAsia="en-US"/>
        </w:rPr>
        <w:t xml:space="preserve">. </w:t>
      </w:r>
      <w:r>
        <w:rPr>
          <w:szCs w:val="32"/>
          <w:lang w:eastAsia="en-US"/>
        </w:rPr>
        <w:t>Et Lucienne</w:t>
      </w:r>
      <w:r w:rsidR="0046142F">
        <w:rPr>
          <w:szCs w:val="32"/>
          <w:lang w:eastAsia="en-US"/>
        </w:rPr>
        <w:t xml:space="preserve"> ! </w:t>
      </w:r>
      <w:r>
        <w:rPr>
          <w:szCs w:val="32"/>
          <w:lang w:eastAsia="en-US"/>
        </w:rPr>
        <w:t>avait-il encore le droit de l</w:t>
      </w:r>
      <w:r w:rsidR="0046142F">
        <w:rPr>
          <w:szCs w:val="32"/>
          <w:lang w:eastAsia="en-US"/>
        </w:rPr>
        <w:t>’</w:t>
      </w:r>
      <w:r>
        <w:rPr>
          <w:szCs w:val="32"/>
          <w:lang w:eastAsia="en-US"/>
        </w:rPr>
        <w:t>aimer</w:t>
      </w:r>
      <w:r w:rsidR="0046142F">
        <w:rPr>
          <w:szCs w:val="32"/>
          <w:lang w:eastAsia="en-US"/>
        </w:rPr>
        <w:t> ?…</w:t>
      </w:r>
    </w:p>
    <w:p w14:paraId="5A5C4782" w14:textId="77777777" w:rsidR="0046142F" w:rsidRDefault="003148C9" w:rsidP="0046142F">
      <w:pPr>
        <w:rPr>
          <w:szCs w:val="32"/>
          <w:lang w:eastAsia="en-US"/>
        </w:rPr>
      </w:pPr>
      <w:r>
        <w:rPr>
          <w:szCs w:val="32"/>
          <w:lang w:eastAsia="en-US"/>
        </w:rPr>
        <w:lastRenderedPageBreak/>
        <w:t>Mazurke doublait le pas pour secouer cette rêverie</w:t>
      </w:r>
      <w:r w:rsidR="0046142F">
        <w:rPr>
          <w:szCs w:val="32"/>
          <w:lang w:eastAsia="en-US"/>
        </w:rPr>
        <w:t xml:space="preserve"> ; </w:t>
      </w:r>
      <w:r>
        <w:rPr>
          <w:szCs w:val="32"/>
          <w:lang w:eastAsia="en-US"/>
        </w:rPr>
        <w:t>il cherchait</w:t>
      </w:r>
      <w:r w:rsidR="0046142F">
        <w:rPr>
          <w:szCs w:val="32"/>
          <w:lang w:eastAsia="en-US"/>
        </w:rPr>
        <w:t xml:space="preserve">. </w:t>
      </w:r>
      <w:r>
        <w:rPr>
          <w:szCs w:val="32"/>
          <w:lang w:eastAsia="en-US"/>
        </w:rPr>
        <w:t>Mais tout cela se ressemblait si bien</w:t>
      </w:r>
      <w:r w:rsidR="0046142F">
        <w:rPr>
          <w:szCs w:val="32"/>
          <w:lang w:eastAsia="en-US"/>
        </w:rPr>
        <w:t xml:space="preserve"> : </w:t>
      </w:r>
      <w:r>
        <w:rPr>
          <w:szCs w:val="32"/>
          <w:lang w:eastAsia="en-US"/>
        </w:rPr>
        <w:t>longs murs blafards</w:t>
      </w:r>
      <w:r w:rsidR="0046142F">
        <w:rPr>
          <w:szCs w:val="32"/>
          <w:lang w:eastAsia="en-US"/>
        </w:rPr>
        <w:t xml:space="preserve">, </w:t>
      </w:r>
      <w:r>
        <w:rPr>
          <w:szCs w:val="32"/>
          <w:lang w:eastAsia="en-US"/>
        </w:rPr>
        <w:t>maisons isolées</w:t>
      </w:r>
      <w:r w:rsidR="0046142F">
        <w:rPr>
          <w:szCs w:val="32"/>
          <w:lang w:eastAsia="en-US"/>
        </w:rPr>
        <w:t xml:space="preserve">, </w:t>
      </w:r>
      <w:r>
        <w:rPr>
          <w:szCs w:val="32"/>
          <w:lang w:eastAsia="en-US"/>
        </w:rPr>
        <w:t>terrains</w:t>
      </w:r>
      <w:r w:rsidR="0046142F">
        <w:rPr>
          <w:szCs w:val="32"/>
          <w:lang w:eastAsia="en-US"/>
        </w:rPr>
        <w:t xml:space="preserve">, </w:t>
      </w:r>
      <w:r>
        <w:rPr>
          <w:szCs w:val="32"/>
          <w:lang w:eastAsia="en-US"/>
        </w:rPr>
        <w:t>chantiers</w:t>
      </w:r>
      <w:r w:rsidR="0046142F">
        <w:rPr>
          <w:szCs w:val="32"/>
          <w:lang w:eastAsia="en-US"/>
        </w:rPr>
        <w:t xml:space="preserve">, </w:t>
      </w:r>
      <w:r>
        <w:rPr>
          <w:szCs w:val="32"/>
          <w:lang w:eastAsia="en-US"/>
        </w:rPr>
        <w:t>parcs à pierres de taille</w:t>
      </w:r>
      <w:r w:rsidR="0046142F">
        <w:rPr>
          <w:szCs w:val="32"/>
          <w:lang w:eastAsia="en-US"/>
        </w:rPr>
        <w:t>.</w:t>
      </w:r>
    </w:p>
    <w:p w14:paraId="4FA10E75" w14:textId="77777777" w:rsidR="0046142F" w:rsidRDefault="003148C9" w:rsidP="0046142F">
      <w:pPr>
        <w:rPr>
          <w:szCs w:val="32"/>
          <w:lang w:eastAsia="en-US"/>
        </w:rPr>
      </w:pPr>
      <w:r>
        <w:rPr>
          <w:szCs w:val="32"/>
          <w:lang w:eastAsia="en-US"/>
        </w:rPr>
        <w:t>Et</w:t>
      </w:r>
      <w:r w:rsidR="0046142F">
        <w:rPr>
          <w:szCs w:val="32"/>
          <w:lang w:eastAsia="en-US"/>
        </w:rPr>
        <w:t xml:space="preserve">, </w:t>
      </w:r>
      <w:r>
        <w:rPr>
          <w:szCs w:val="32"/>
          <w:lang w:eastAsia="en-US"/>
        </w:rPr>
        <w:t>çà et là</w:t>
      </w:r>
      <w:r w:rsidR="0046142F">
        <w:rPr>
          <w:szCs w:val="32"/>
          <w:lang w:eastAsia="en-US"/>
        </w:rPr>
        <w:t xml:space="preserve">, </w:t>
      </w:r>
      <w:r>
        <w:rPr>
          <w:szCs w:val="32"/>
          <w:lang w:eastAsia="en-US"/>
        </w:rPr>
        <w:t>le maigre obélisque industriel</w:t>
      </w:r>
      <w:r w:rsidR="0046142F">
        <w:rPr>
          <w:szCs w:val="32"/>
          <w:lang w:eastAsia="en-US"/>
        </w:rPr>
        <w:t xml:space="preserve"> : </w:t>
      </w:r>
      <w:r>
        <w:rPr>
          <w:szCs w:val="32"/>
          <w:lang w:eastAsia="en-US"/>
        </w:rPr>
        <w:t>la cheminée à vapeur endormie</w:t>
      </w:r>
      <w:r w:rsidR="0046142F">
        <w:rPr>
          <w:szCs w:val="32"/>
          <w:lang w:eastAsia="en-US"/>
        </w:rPr>
        <w:t>.</w:t>
      </w:r>
    </w:p>
    <w:p w14:paraId="57A76C0F" w14:textId="77777777" w:rsidR="0046142F" w:rsidRDefault="003148C9" w:rsidP="0046142F">
      <w:pPr>
        <w:rPr>
          <w:szCs w:val="32"/>
          <w:lang w:eastAsia="en-US"/>
        </w:rPr>
      </w:pPr>
      <w:r>
        <w:rPr>
          <w:szCs w:val="32"/>
          <w:lang w:eastAsia="en-US"/>
        </w:rPr>
        <w:t>Le ciel blanchissait du côté de l</w:t>
      </w:r>
      <w:r w:rsidR="0046142F">
        <w:rPr>
          <w:szCs w:val="32"/>
          <w:lang w:eastAsia="en-US"/>
        </w:rPr>
        <w:t>’</w:t>
      </w:r>
      <w:r>
        <w:rPr>
          <w:szCs w:val="32"/>
          <w:lang w:eastAsia="en-US"/>
        </w:rPr>
        <w:t>Orient</w:t>
      </w:r>
      <w:r w:rsidR="0046142F">
        <w:rPr>
          <w:szCs w:val="32"/>
          <w:lang w:eastAsia="en-US"/>
        </w:rPr>
        <w:t xml:space="preserve"> ; </w:t>
      </w:r>
      <w:r>
        <w:rPr>
          <w:szCs w:val="32"/>
          <w:lang w:eastAsia="en-US"/>
        </w:rPr>
        <w:t>à l</w:t>
      </w:r>
      <w:r w:rsidR="0046142F">
        <w:rPr>
          <w:szCs w:val="32"/>
          <w:lang w:eastAsia="en-US"/>
        </w:rPr>
        <w:t>’</w:t>
      </w:r>
      <w:r>
        <w:rPr>
          <w:szCs w:val="32"/>
          <w:lang w:eastAsia="en-US"/>
        </w:rPr>
        <w:t>ouest</w:t>
      </w:r>
      <w:r w:rsidR="0046142F">
        <w:rPr>
          <w:szCs w:val="32"/>
          <w:lang w:eastAsia="en-US"/>
        </w:rPr>
        <w:t xml:space="preserve">, </w:t>
      </w:r>
      <w:r>
        <w:rPr>
          <w:szCs w:val="32"/>
          <w:lang w:eastAsia="en-US"/>
        </w:rPr>
        <w:t>l</w:t>
      </w:r>
      <w:r w:rsidR="0046142F">
        <w:rPr>
          <w:szCs w:val="32"/>
          <w:lang w:eastAsia="en-US"/>
        </w:rPr>
        <w:t>’</w:t>
      </w:r>
      <w:r>
        <w:rPr>
          <w:szCs w:val="32"/>
          <w:lang w:eastAsia="en-US"/>
        </w:rPr>
        <w:t>horizon restait noir</w:t>
      </w:r>
      <w:r w:rsidR="0046142F">
        <w:rPr>
          <w:szCs w:val="32"/>
          <w:lang w:eastAsia="en-US"/>
        </w:rPr>
        <w:t>.</w:t>
      </w:r>
    </w:p>
    <w:p w14:paraId="32901A7B" w14:textId="77777777" w:rsidR="0046142F" w:rsidRDefault="003148C9" w:rsidP="0046142F">
      <w:pPr>
        <w:rPr>
          <w:szCs w:val="32"/>
          <w:lang w:eastAsia="en-US"/>
        </w:rPr>
      </w:pPr>
      <w:r>
        <w:rPr>
          <w:szCs w:val="32"/>
          <w:lang w:eastAsia="en-US"/>
        </w:rPr>
        <w:t>Mazurke passait d</w:t>
      </w:r>
      <w:r w:rsidR="0046142F">
        <w:rPr>
          <w:szCs w:val="32"/>
          <w:lang w:eastAsia="en-US"/>
        </w:rPr>
        <w:t>’</w:t>
      </w:r>
      <w:r>
        <w:rPr>
          <w:szCs w:val="32"/>
          <w:lang w:eastAsia="en-US"/>
        </w:rPr>
        <w:t>une rue dans l</w:t>
      </w:r>
      <w:r w:rsidR="0046142F">
        <w:rPr>
          <w:szCs w:val="32"/>
          <w:lang w:eastAsia="en-US"/>
        </w:rPr>
        <w:t>’</w:t>
      </w:r>
      <w:r>
        <w:rPr>
          <w:szCs w:val="32"/>
          <w:lang w:eastAsia="en-US"/>
        </w:rPr>
        <w:t>autre</w:t>
      </w:r>
      <w:r w:rsidR="0046142F">
        <w:rPr>
          <w:szCs w:val="32"/>
          <w:lang w:eastAsia="en-US"/>
        </w:rPr>
        <w:t xml:space="preserve"> ; </w:t>
      </w:r>
      <w:r>
        <w:rPr>
          <w:szCs w:val="32"/>
          <w:lang w:eastAsia="en-US"/>
        </w:rPr>
        <w:t>ce qu</w:t>
      </w:r>
      <w:r w:rsidR="0046142F">
        <w:rPr>
          <w:szCs w:val="32"/>
          <w:lang w:eastAsia="en-US"/>
        </w:rPr>
        <w:t>’</w:t>
      </w:r>
      <w:r>
        <w:rPr>
          <w:szCs w:val="32"/>
          <w:lang w:eastAsia="en-US"/>
        </w:rPr>
        <w:t>il avait de souvenirs se voilait au lieu de s</w:t>
      </w:r>
      <w:r w:rsidR="0046142F">
        <w:rPr>
          <w:szCs w:val="32"/>
          <w:lang w:eastAsia="en-US"/>
        </w:rPr>
        <w:t>’</w:t>
      </w:r>
      <w:r>
        <w:rPr>
          <w:szCs w:val="32"/>
          <w:lang w:eastAsia="en-US"/>
        </w:rPr>
        <w:t>éclaircir</w:t>
      </w:r>
      <w:r w:rsidR="0046142F">
        <w:rPr>
          <w:szCs w:val="32"/>
          <w:lang w:eastAsia="en-US"/>
        </w:rPr>
        <w:t>.</w:t>
      </w:r>
    </w:p>
    <w:p w14:paraId="15DDBFDB" w14:textId="77777777" w:rsidR="0046142F" w:rsidRDefault="003148C9" w:rsidP="0046142F">
      <w:pPr>
        <w:rPr>
          <w:szCs w:val="32"/>
          <w:lang w:eastAsia="en-US"/>
        </w:rPr>
      </w:pPr>
      <w:r>
        <w:rPr>
          <w:szCs w:val="32"/>
          <w:lang w:eastAsia="en-US"/>
        </w:rPr>
        <w:t>Il hésitait</w:t>
      </w:r>
      <w:r w:rsidR="0046142F">
        <w:rPr>
          <w:szCs w:val="32"/>
          <w:lang w:eastAsia="en-US"/>
        </w:rPr>
        <w:t xml:space="preserve"> ; </w:t>
      </w:r>
      <w:r>
        <w:rPr>
          <w:szCs w:val="32"/>
          <w:lang w:eastAsia="en-US"/>
        </w:rPr>
        <w:t>il prenait sa course tout à coup pour revenir sur ses pas et retourner encore</w:t>
      </w:r>
      <w:r w:rsidR="0046142F">
        <w:rPr>
          <w:szCs w:val="32"/>
          <w:lang w:eastAsia="en-US"/>
        </w:rPr>
        <w:t>.</w:t>
      </w:r>
    </w:p>
    <w:p w14:paraId="1FB56476"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désormais le hasard seul qui pouvait le guider</w:t>
      </w:r>
      <w:r w:rsidR="0046142F">
        <w:rPr>
          <w:szCs w:val="32"/>
          <w:lang w:eastAsia="en-US"/>
        </w:rPr>
        <w:t xml:space="preserve">. </w:t>
      </w:r>
      <w:r>
        <w:rPr>
          <w:szCs w:val="32"/>
          <w:lang w:eastAsia="en-US"/>
        </w:rPr>
        <w:t>Il se disait bien</w:t>
      </w:r>
      <w:r w:rsidR="0046142F">
        <w:rPr>
          <w:szCs w:val="32"/>
          <w:lang w:eastAsia="en-US"/>
        </w:rPr>
        <w:t> :</w:t>
      </w:r>
    </w:p>
    <w:p w14:paraId="63B5A23A" w14:textId="77777777" w:rsidR="0046142F" w:rsidRDefault="0046142F" w:rsidP="0046142F">
      <w:pPr>
        <w:rPr>
          <w:szCs w:val="32"/>
          <w:lang w:eastAsia="en-US"/>
        </w:rPr>
      </w:pPr>
      <w:r>
        <w:rPr>
          <w:lang w:eastAsia="en-US"/>
        </w:rPr>
        <w:t>— </w:t>
      </w:r>
      <w:r w:rsidR="003148C9">
        <w:rPr>
          <w:szCs w:val="32"/>
          <w:lang w:eastAsia="en-US"/>
        </w:rPr>
        <w:t>Je trouverai</w:t>
      </w:r>
      <w:r>
        <w:rPr>
          <w:szCs w:val="32"/>
          <w:lang w:eastAsia="en-US"/>
        </w:rPr>
        <w:t xml:space="preserve">, </w:t>
      </w:r>
      <w:r w:rsidR="003148C9">
        <w:rPr>
          <w:szCs w:val="32"/>
          <w:lang w:eastAsia="en-US"/>
        </w:rPr>
        <w:t>morbleu</w:t>
      </w:r>
      <w:r>
        <w:rPr>
          <w:szCs w:val="32"/>
          <w:lang w:eastAsia="en-US"/>
        </w:rPr>
        <w:t xml:space="preserve"> ! </w:t>
      </w:r>
      <w:r w:rsidR="003148C9">
        <w:rPr>
          <w:szCs w:val="32"/>
          <w:lang w:eastAsia="en-US"/>
        </w:rPr>
        <w:t>je trouverai</w:t>
      </w:r>
      <w:r>
        <w:rPr>
          <w:szCs w:val="32"/>
          <w:lang w:eastAsia="en-US"/>
        </w:rPr>
        <w:t> !</w:t>
      </w:r>
    </w:p>
    <w:p w14:paraId="657E4743" w14:textId="77777777" w:rsidR="0046142F" w:rsidRDefault="003148C9" w:rsidP="0046142F">
      <w:pPr>
        <w:rPr>
          <w:szCs w:val="32"/>
          <w:lang w:eastAsia="en-US"/>
        </w:rPr>
      </w:pPr>
      <w:r>
        <w:rPr>
          <w:szCs w:val="32"/>
          <w:lang w:eastAsia="en-US"/>
        </w:rPr>
        <w:t>Mais tous les enfants</w:t>
      </w:r>
      <w:r w:rsidR="0046142F">
        <w:rPr>
          <w:szCs w:val="32"/>
          <w:lang w:eastAsia="en-US"/>
        </w:rPr>
        <w:t xml:space="preserve">, </w:t>
      </w:r>
      <w:r>
        <w:rPr>
          <w:szCs w:val="32"/>
          <w:lang w:eastAsia="en-US"/>
        </w:rPr>
        <w:t>petits ou grands</w:t>
      </w:r>
      <w:r w:rsidR="0046142F">
        <w:rPr>
          <w:szCs w:val="32"/>
          <w:lang w:eastAsia="en-US"/>
        </w:rPr>
        <w:t xml:space="preserve">, </w:t>
      </w:r>
      <w:r>
        <w:rPr>
          <w:szCs w:val="32"/>
          <w:lang w:eastAsia="en-US"/>
        </w:rPr>
        <w:t>se disent cela pour soutenir leur courage qui chancelle</w:t>
      </w:r>
      <w:r w:rsidR="0046142F">
        <w:rPr>
          <w:szCs w:val="32"/>
          <w:lang w:eastAsia="en-US"/>
        </w:rPr>
        <w:t>.</w:t>
      </w:r>
    </w:p>
    <w:p w14:paraId="3E7F2A58" w14:textId="77777777" w:rsidR="0046142F" w:rsidRDefault="003148C9" w:rsidP="0046142F">
      <w:pPr>
        <w:rPr>
          <w:szCs w:val="32"/>
          <w:lang w:eastAsia="en-US"/>
        </w:rPr>
      </w:pPr>
      <w:r>
        <w:rPr>
          <w:szCs w:val="32"/>
          <w:lang w:eastAsia="en-US"/>
        </w:rPr>
        <w:t>Mazurke s</w:t>
      </w:r>
      <w:r w:rsidR="0046142F">
        <w:rPr>
          <w:szCs w:val="32"/>
          <w:lang w:eastAsia="en-US"/>
        </w:rPr>
        <w:t>’</w:t>
      </w:r>
      <w:r>
        <w:rPr>
          <w:szCs w:val="32"/>
          <w:lang w:eastAsia="en-US"/>
        </w:rPr>
        <w:t>arrêta au beau milieu d</w:t>
      </w:r>
      <w:r w:rsidR="0046142F">
        <w:rPr>
          <w:szCs w:val="32"/>
          <w:lang w:eastAsia="en-US"/>
        </w:rPr>
        <w:t>’</w:t>
      </w:r>
      <w:r>
        <w:rPr>
          <w:szCs w:val="32"/>
          <w:lang w:eastAsia="en-US"/>
        </w:rPr>
        <w:t>une rue qui lui semblait être la reproduction exacte d</w:t>
      </w:r>
      <w:r w:rsidR="0046142F">
        <w:rPr>
          <w:szCs w:val="32"/>
          <w:lang w:eastAsia="en-US"/>
        </w:rPr>
        <w:t>’</w:t>
      </w:r>
      <w:r>
        <w:rPr>
          <w:szCs w:val="32"/>
          <w:lang w:eastAsia="en-US"/>
        </w:rPr>
        <w:t>une douzaine d</w:t>
      </w:r>
      <w:r w:rsidR="0046142F">
        <w:rPr>
          <w:szCs w:val="32"/>
          <w:lang w:eastAsia="en-US"/>
        </w:rPr>
        <w:t>’</w:t>
      </w:r>
      <w:r>
        <w:rPr>
          <w:szCs w:val="32"/>
          <w:lang w:eastAsia="en-US"/>
        </w:rPr>
        <w:t>autres rues qu</w:t>
      </w:r>
      <w:r w:rsidR="0046142F">
        <w:rPr>
          <w:szCs w:val="32"/>
          <w:lang w:eastAsia="en-US"/>
        </w:rPr>
        <w:t>’</w:t>
      </w:r>
      <w:r>
        <w:rPr>
          <w:szCs w:val="32"/>
          <w:lang w:eastAsia="en-US"/>
        </w:rPr>
        <w:t>il venait d</w:t>
      </w:r>
      <w:r w:rsidR="0046142F">
        <w:rPr>
          <w:szCs w:val="32"/>
          <w:lang w:eastAsia="en-US"/>
        </w:rPr>
        <w:t>’</w:t>
      </w:r>
      <w:r>
        <w:rPr>
          <w:szCs w:val="32"/>
          <w:lang w:eastAsia="en-US"/>
        </w:rPr>
        <w:t>explorer</w:t>
      </w:r>
      <w:r w:rsidR="0046142F">
        <w:rPr>
          <w:szCs w:val="32"/>
          <w:lang w:eastAsia="en-US"/>
        </w:rPr>
        <w:t>.</w:t>
      </w:r>
    </w:p>
    <w:p w14:paraId="1C01C82A" w14:textId="77777777" w:rsidR="0046142F" w:rsidRDefault="003148C9" w:rsidP="0046142F">
      <w:pPr>
        <w:rPr>
          <w:szCs w:val="32"/>
          <w:lang w:eastAsia="en-US"/>
        </w:rPr>
      </w:pPr>
      <w:r>
        <w:rPr>
          <w:szCs w:val="32"/>
          <w:lang w:eastAsia="en-US"/>
        </w:rPr>
        <w:t>Il essuya son front en sueur</w:t>
      </w:r>
      <w:r w:rsidR="0046142F">
        <w:rPr>
          <w:szCs w:val="32"/>
          <w:lang w:eastAsia="en-US"/>
        </w:rPr>
        <w:t>.</w:t>
      </w:r>
    </w:p>
    <w:p w14:paraId="4C46A423" w14:textId="77777777" w:rsidR="0046142F" w:rsidRDefault="003148C9" w:rsidP="0046142F">
      <w:pPr>
        <w:rPr>
          <w:szCs w:val="32"/>
          <w:lang w:eastAsia="en-US"/>
        </w:rPr>
      </w:pPr>
      <w:r>
        <w:rPr>
          <w:szCs w:val="32"/>
          <w:lang w:eastAsia="en-US"/>
        </w:rPr>
        <w:t>En regardant aux deux bouts de la rue</w:t>
      </w:r>
      <w:r w:rsidR="0046142F">
        <w:rPr>
          <w:szCs w:val="32"/>
          <w:lang w:eastAsia="en-US"/>
        </w:rPr>
        <w:t xml:space="preserve">, </w:t>
      </w:r>
      <w:r>
        <w:rPr>
          <w:szCs w:val="32"/>
          <w:lang w:eastAsia="en-US"/>
        </w:rPr>
        <w:t>il vit</w:t>
      </w:r>
      <w:r w:rsidR="0046142F">
        <w:rPr>
          <w:szCs w:val="32"/>
          <w:lang w:eastAsia="en-US"/>
        </w:rPr>
        <w:t xml:space="preserve">, </w:t>
      </w:r>
      <w:r>
        <w:rPr>
          <w:szCs w:val="32"/>
          <w:lang w:eastAsia="en-US"/>
        </w:rPr>
        <w:t>à l</w:t>
      </w:r>
      <w:r w:rsidR="0046142F">
        <w:rPr>
          <w:szCs w:val="32"/>
          <w:lang w:eastAsia="en-US"/>
        </w:rPr>
        <w:t>’</w:t>
      </w:r>
      <w:r>
        <w:rPr>
          <w:szCs w:val="32"/>
          <w:lang w:eastAsia="en-US"/>
        </w:rPr>
        <w:t>extrémité occidentale</w:t>
      </w:r>
      <w:r w:rsidR="0046142F">
        <w:rPr>
          <w:szCs w:val="32"/>
          <w:lang w:eastAsia="en-US"/>
        </w:rPr>
        <w:t xml:space="preserve">, </w:t>
      </w:r>
      <w:r>
        <w:rPr>
          <w:szCs w:val="32"/>
          <w:lang w:eastAsia="en-US"/>
        </w:rPr>
        <w:t>encore plongée dans les ténèbres</w:t>
      </w:r>
      <w:r w:rsidR="0046142F">
        <w:rPr>
          <w:szCs w:val="32"/>
          <w:lang w:eastAsia="en-US"/>
        </w:rPr>
        <w:t xml:space="preserve">, </w:t>
      </w:r>
      <w:r>
        <w:rPr>
          <w:szCs w:val="32"/>
          <w:lang w:eastAsia="en-US"/>
        </w:rPr>
        <w:t>un bouquet d</w:t>
      </w:r>
      <w:r w:rsidR="0046142F">
        <w:rPr>
          <w:szCs w:val="32"/>
          <w:lang w:eastAsia="en-US"/>
        </w:rPr>
        <w:t>’</w:t>
      </w:r>
      <w:r>
        <w:rPr>
          <w:szCs w:val="32"/>
          <w:lang w:eastAsia="en-US"/>
        </w:rPr>
        <w:t>arbres dont les silhouettes se détachaient faiblement sur le ciel sombre</w:t>
      </w:r>
      <w:r w:rsidR="0046142F">
        <w:rPr>
          <w:szCs w:val="32"/>
          <w:lang w:eastAsia="en-US"/>
        </w:rPr>
        <w:t>.</w:t>
      </w:r>
    </w:p>
    <w:p w14:paraId="063FDBBA" w14:textId="77777777" w:rsidR="0046142F" w:rsidRDefault="003148C9" w:rsidP="0046142F">
      <w:pPr>
        <w:rPr>
          <w:szCs w:val="32"/>
          <w:lang w:eastAsia="en-US"/>
        </w:rPr>
      </w:pPr>
      <w:r>
        <w:rPr>
          <w:szCs w:val="32"/>
          <w:lang w:eastAsia="en-US"/>
        </w:rPr>
        <w:t>Un vague souvenir s</w:t>
      </w:r>
      <w:r w:rsidR="0046142F">
        <w:rPr>
          <w:szCs w:val="32"/>
          <w:lang w:eastAsia="en-US"/>
        </w:rPr>
        <w:t>’</w:t>
      </w:r>
      <w:r>
        <w:rPr>
          <w:szCs w:val="32"/>
          <w:lang w:eastAsia="en-US"/>
        </w:rPr>
        <w:t>éveilla en lui</w:t>
      </w:r>
      <w:r w:rsidR="0046142F">
        <w:rPr>
          <w:szCs w:val="32"/>
          <w:lang w:eastAsia="en-US"/>
        </w:rPr>
        <w:t>.</w:t>
      </w:r>
    </w:p>
    <w:p w14:paraId="7280E03C" w14:textId="77777777" w:rsidR="0046142F" w:rsidRDefault="003148C9" w:rsidP="0046142F">
      <w:pPr>
        <w:rPr>
          <w:szCs w:val="32"/>
          <w:lang w:eastAsia="en-US"/>
        </w:rPr>
      </w:pPr>
      <w:r>
        <w:rPr>
          <w:szCs w:val="32"/>
          <w:lang w:eastAsia="en-US"/>
        </w:rPr>
        <w:lastRenderedPageBreak/>
        <w:t>Ces arbres se dessillaient comme de grands casques surmontés de leurs panaches</w:t>
      </w:r>
      <w:r w:rsidR="0046142F">
        <w:rPr>
          <w:szCs w:val="32"/>
          <w:lang w:eastAsia="en-US"/>
        </w:rPr>
        <w:t>.</w:t>
      </w:r>
    </w:p>
    <w:p w14:paraId="5DD5EB38" w14:textId="77777777" w:rsidR="0046142F" w:rsidRDefault="003148C9" w:rsidP="0046142F">
      <w:pPr>
        <w:rPr>
          <w:szCs w:val="32"/>
          <w:lang w:eastAsia="en-US"/>
        </w:rPr>
      </w:pPr>
      <w:r>
        <w:rPr>
          <w:szCs w:val="32"/>
          <w:lang w:eastAsia="en-US"/>
        </w:rPr>
        <w:t>À ce moment où Mazurke faisait un appel désespéré à sa mémoire</w:t>
      </w:r>
      <w:r w:rsidR="0046142F">
        <w:rPr>
          <w:szCs w:val="32"/>
          <w:lang w:eastAsia="en-US"/>
        </w:rPr>
        <w:t xml:space="preserve">, </w:t>
      </w:r>
      <w:r>
        <w:rPr>
          <w:szCs w:val="32"/>
          <w:lang w:eastAsia="en-US"/>
        </w:rPr>
        <w:t>le fond</w:t>
      </w:r>
      <w:r w:rsidR="0046142F">
        <w:rPr>
          <w:szCs w:val="32"/>
          <w:lang w:eastAsia="en-US"/>
        </w:rPr>
        <w:t xml:space="preserve">, </w:t>
      </w:r>
      <w:r>
        <w:rPr>
          <w:szCs w:val="32"/>
          <w:lang w:eastAsia="en-US"/>
        </w:rPr>
        <w:t>où ressortaient les arbres</w:t>
      </w:r>
      <w:r w:rsidR="0046142F">
        <w:rPr>
          <w:szCs w:val="32"/>
          <w:lang w:eastAsia="en-US"/>
        </w:rPr>
        <w:t xml:space="preserve">, </w:t>
      </w:r>
      <w:r>
        <w:rPr>
          <w:szCs w:val="32"/>
          <w:lang w:eastAsia="en-US"/>
        </w:rPr>
        <w:t>s</w:t>
      </w:r>
      <w:r w:rsidR="0046142F">
        <w:rPr>
          <w:szCs w:val="32"/>
          <w:lang w:eastAsia="en-US"/>
        </w:rPr>
        <w:t>’</w:t>
      </w:r>
      <w:r>
        <w:rPr>
          <w:szCs w:val="32"/>
          <w:lang w:eastAsia="en-US"/>
        </w:rPr>
        <w:t>éclaira violemment</w:t>
      </w:r>
      <w:r w:rsidR="0046142F">
        <w:rPr>
          <w:szCs w:val="32"/>
          <w:lang w:eastAsia="en-US"/>
        </w:rPr>
        <w:t>.</w:t>
      </w:r>
    </w:p>
    <w:p w14:paraId="0903CACB" w14:textId="77777777" w:rsidR="0046142F" w:rsidRDefault="003148C9" w:rsidP="0046142F">
      <w:pPr>
        <w:rPr>
          <w:szCs w:val="32"/>
          <w:lang w:eastAsia="en-US"/>
        </w:rPr>
      </w:pPr>
      <w:r>
        <w:rPr>
          <w:szCs w:val="32"/>
          <w:lang w:eastAsia="en-US"/>
        </w:rPr>
        <w:t>Trois flambeaux gigantesques lancèrent à la fois leurs flammes ardentes</w:t>
      </w:r>
      <w:r w:rsidR="0046142F">
        <w:rPr>
          <w:szCs w:val="32"/>
          <w:lang w:eastAsia="en-US"/>
        </w:rPr>
        <w:t>.</w:t>
      </w:r>
    </w:p>
    <w:p w14:paraId="777DAD7A" w14:textId="77777777" w:rsidR="0046142F" w:rsidRDefault="003148C9" w:rsidP="0046142F">
      <w:pPr>
        <w:rPr>
          <w:szCs w:val="32"/>
          <w:lang w:eastAsia="en-US"/>
        </w:rPr>
      </w:pPr>
      <w:r>
        <w:rPr>
          <w:szCs w:val="32"/>
          <w:lang w:eastAsia="en-US"/>
        </w:rPr>
        <w:t>Mazurke poussa un cri et se redressa de son haut</w:t>
      </w:r>
      <w:r w:rsidR="0046142F">
        <w:rPr>
          <w:szCs w:val="32"/>
          <w:lang w:eastAsia="en-US"/>
        </w:rPr>
        <w:t xml:space="preserve">. </w:t>
      </w:r>
      <w:r>
        <w:rPr>
          <w:szCs w:val="32"/>
          <w:lang w:eastAsia="en-US"/>
        </w:rPr>
        <w:t>Il ne chercha plus</w:t>
      </w:r>
      <w:r w:rsidR="0046142F">
        <w:rPr>
          <w:szCs w:val="32"/>
          <w:lang w:eastAsia="en-US"/>
        </w:rPr>
        <w:t>.</w:t>
      </w:r>
    </w:p>
    <w:p w14:paraId="09D17A67" w14:textId="7187881D" w:rsidR="003148C9" w:rsidRDefault="003148C9" w:rsidP="0046142F">
      <w:pPr>
        <w:pStyle w:val="Titre2"/>
        <w:rPr>
          <w:lang w:eastAsia="en-US"/>
        </w:rPr>
      </w:pPr>
      <w:bookmarkStart w:id="150" w:name="_Toc233868108"/>
      <w:bookmarkStart w:id="151" w:name="_Toc202196802"/>
      <w:r>
        <w:rPr>
          <w:lang w:eastAsia="en-US"/>
        </w:rPr>
        <w:lastRenderedPageBreak/>
        <w:t>AU DERNIER VIVANT</w:t>
      </w:r>
      <w:bookmarkEnd w:id="150"/>
      <w:bookmarkEnd w:id="151"/>
      <w:r>
        <w:rPr>
          <w:lang w:eastAsia="en-US"/>
        </w:rPr>
        <w:br/>
      </w:r>
    </w:p>
    <w:p w14:paraId="497DE030" w14:textId="77777777" w:rsidR="0046142F" w:rsidRDefault="003148C9" w:rsidP="0046142F">
      <w:pPr>
        <w:rPr>
          <w:szCs w:val="32"/>
          <w:lang w:eastAsia="en-US"/>
        </w:rPr>
      </w:pPr>
      <w:r>
        <w:rPr>
          <w:szCs w:val="32"/>
          <w:lang w:eastAsia="en-US"/>
        </w:rPr>
        <w:t>Mazurke reconnaissait parfaitement les trois torches fantastiques qui avaient éclairé son combat contre les trois philosophes</w:t>
      </w:r>
      <w:r w:rsidR="0046142F">
        <w:rPr>
          <w:szCs w:val="32"/>
          <w:lang w:eastAsia="en-US"/>
        </w:rPr>
        <w:t>.</w:t>
      </w:r>
    </w:p>
    <w:p w14:paraId="2F66DB3F" w14:textId="77777777" w:rsidR="0046142F" w:rsidRDefault="003148C9" w:rsidP="0046142F">
      <w:pPr>
        <w:rPr>
          <w:szCs w:val="32"/>
          <w:lang w:eastAsia="en-US"/>
        </w:rPr>
      </w:pPr>
      <w:r>
        <w:rPr>
          <w:szCs w:val="32"/>
          <w:lang w:eastAsia="en-US"/>
        </w:rPr>
        <w:t>Il marcha en avant</w:t>
      </w:r>
      <w:r w:rsidR="0046142F">
        <w:rPr>
          <w:szCs w:val="32"/>
          <w:lang w:eastAsia="en-US"/>
        </w:rPr>
        <w:t xml:space="preserve">. </w:t>
      </w:r>
      <w:r>
        <w:rPr>
          <w:szCs w:val="32"/>
          <w:lang w:eastAsia="en-US"/>
        </w:rPr>
        <w:t>Au bout d</w:t>
      </w:r>
      <w:r w:rsidR="0046142F">
        <w:rPr>
          <w:szCs w:val="32"/>
          <w:lang w:eastAsia="en-US"/>
        </w:rPr>
        <w:t>’</w:t>
      </w:r>
      <w:r>
        <w:rPr>
          <w:szCs w:val="32"/>
          <w:lang w:eastAsia="en-US"/>
        </w:rPr>
        <w:t>une cinquantaine de pas</w:t>
      </w:r>
      <w:r w:rsidR="0046142F">
        <w:rPr>
          <w:szCs w:val="32"/>
          <w:lang w:eastAsia="en-US"/>
        </w:rPr>
        <w:t xml:space="preserve">, </w:t>
      </w:r>
      <w:r>
        <w:rPr>
          <w:szCs w:val="32"/>
          <w:lang w:eastAsia="en-US"/>
        </w:rPr>
        <w:t>il retrouva la grille vermoulue</w:t>
      </w:r>
      <w:r w:rsidR="0046142F">
        <w:rPr>
          <w:szCs w:val="32"/>
          <w:lang w:eastAsia="en-US"/>
        </w:rPr>
        <w:t xml:space="preserve">, </w:t>
      </w:r>
      <w:r>
        <w:rPr>
          <w:szCs w:val="32"/>
          <w:lang w:eastAsia="en-US"/>
        </w:rPr>
        <w:t>le petit terrain et la trappe</w:t>
      </w:r>
      <w:r w:rsidR="0046142F">
        <w:rPr>
          <w:szCs w:val="32"/>
          <w:lang w:eastAsia="en-US"/>
        </w:rPr>
        <w:t>.</w:t>
      </w:r>
    </w:p>
    <w:p w14:paraId="4DEDC365" w14:textId="77777777" w:rsidR="0046142F" w:rsidRDefault="003148C9" w:rsidP="0046142F">
      <w:pPr>
        <w:rPr>
          <w:szCs w:val="32"/>
          <w:lang w:eastAsia="en-US"/>
        </w:rPr>
      </w:pPr>
      <w:r>
        <w:rPr>
          <w:szCs w:val="32"/>
          <w:lang w:eastAsia="en-US"/>
        </w:rPr>
        <w:t>Ce n</w:t>
      </w:r>
      <w:r w:rsidR="0046142F">
        <w:rPr>
          <w:szCs w:val="32"/>
          <w:lang w:eastAsia="en-US"/>
        </w:rPr>
        <w:t>’</w:t>
      </w:r>
      <w:r>
        <w:rPr>
          <w:szCs w:val="32"/>
          <w:lang w:eastAsia="en-US"/>
        </w:rPr>
        <w:t>était pas par cette issue que Mazurke voulait pénétrer dans la cave</w:t>
      </w:r>
      <w:r w:rsidR="0046142F">
        <w:rPr>
          <w:szCs w:val="32"/>
          <w:lang w:eastAsia="en-US"/>
        </w:rPr>
        <w:t>.</w:t>
      </w:r>
    </w:p>
    <w:p w14:paraId="54F0B0B1" w14:textId="77777777" w:rsidR="0046142F" w:rsidRDefault="003148C9" w:rsidP="0046142F">
      <w:pPr>
        <w:rPr>
          <w:szCs w:val="32"/>
          <w:lang w:eastAsia="en-US"/>
        </w:rPr>
      </w:pPr>
      <w:r>
        <w:rPr>
          <w:szCs w:val="32"/>
          <w:lang w:eastAsia="en-US"/>
        </w:rPr>
        <w:t>Comme la maison du happe-monnaie Honoré ne s</w:t>
      </w:r>
      <w:r w:rsidR="0046142F">
        <w:rPr>
          <w:szCs w:val="32"/>
          <w:lang w:eastAsia="en-US"/>
        </w:rPr>
        <w:t>’</w:t>
      </w:r>
      <w:r>
        <w:rPr>
          <w:szCs w:val="32"/>
          <w:lang w:eastAsia="en-US"/>
        </w:rPr>
        <w:t>ouvrait point de ce côté</w:t>
      </w:r>
      <w:r w:rsidR="0046142F">
        <w:rPr>
          <w:szCs w:val="32"/>
          <w:lang w:eastAsia="en-US"/>
        </w:rPr>
        <w:t xml:space="preserve">, </w:t>
      </w:r>
      <w:r>
        <w:rPr>
          <w:szCs w:val="32"/>
          <w:lang w:eastAsia="en-US"/>
        </w:rPr>
        <w:t>Mazurke fit le grand tour et arriva devant la porte cochère en prenant la rue voisine et parallèle</w:t>
      </w:r>
      <w:r w:rsidR="0046142F">
        <w:rPr>
          <w:szCs w:val="32"/>
          <w:lang w:eastAsia="en-US"/>
        </w:rPr>
        <w:t>.</w:t>
      </w:r>
    </w:p>
    <w:p w14:paraId="0710DE25" w14:textId="77777777" w:rsidR="0046142F" w:rsidRDefault="003148C9" w:rsidP="0046142F">
      <w:pPr>
        <w:rPr>
          <w:szCs w:val="32"/>
          <w:lang w:eastAsia="en-US"/>
        </w:rPr>
      </w:pPr>
      <w:r>
        <w:rPr>
          <w:szCs w:val="32"/>
          <w:lang w:eastAsia="en-US"/>
        </w:rPr>
        <w:t>La porte cochère était très solidement fermée</w:t>
      </w:r>
      <w:r w:rsidR="0046142F">
        <w:rPr>
          <w:szCs w:val="32"/>
          <w:lang w:eastAsia="en-US"/>
        </w:rPr>
        <w:t>.</w:t>
      </w:r>
    </w:p>
    <w:p w14:paraId="49A44BF9" w14:textId="77777777" w:rsidR="0046142F" w:rsidRDefault="003148C9" w:rsidP="0046142F">
      <w:pPr>
        <w:rPr>
          <w:szCs w:val="32"/>
          <w:lang w:eastAsia="en-US"/>
        </w:rPr>
      </w:pPr>
      <w:r>
        <w:rPr>
          <w:szCs w:val="32"/>
          <w:lang w:eastAsia="en-US"/>
        </w:rPr>
        <w:t>Mazurke frappa</w:t>
      </w:r>
      <w:r w:rsidR="0046142F">
        <w:rPr>
          <w:szCs w:val="32"/>
          <w:lang w:eastAsia="en-US"/>
        </w:rPr>
        <w:t>.</w:t>
      </w:r>
    </w:p>
    <w:p w14:paraId="7FD1A6F4" w14:textId="77777777" w:rsidR="0046142F" w:rsidRDefault="003148C9" w:rsidP="0046142F">
      <w:pPr>
        <w:rPr>
          <w:szCs w:val="32"/>
          <w:lang w:eastAsia="en-US"/>
        </w:rPr>
      </w:pPr>
      <w:r>
        <w:rPr>
          <w:szCs w:val="32"/>
          <w:lang w:eastAsia="en-US"/>
        </w:rPr>
        <w:t>On ne lui répondit pas</w:t>
      </w:r>
      <w:r w:rsidR="0046142F">
        <w:rPr>
          <w:szCs w:val="32"/>
          <w:lang w:eastAsia="en-US"/>
        </w:rPr>
        <w:t>.</w:t>
      </w:r>
    </w:p>
    <w:p w14:paraId="51EEF64A" w14:textId="77777777" w:rsidR="0046142F" w:rsidRDefault="003148C9" w:rsidP="0046142F">
      <w:pPr>
        <w:rPr>
          <w:szCs w:val="32"/>
          <w:lang w:eastAsia="en-US"/>
        </w:rPr>
      </w:pPr>
      <w:r>
        <w:rPr>
          <w:szCs w:val="32"/>
          <w:lang w:eastAsia="en-US"/>
        </w:rPr>
        <w:t>Et pourtant il lui sembla entendre un bruit de voiture et de chevaux à l</w:t>
      </w:r>
      <w:r w:rsidR="0046142F">
        <w:rPr>
          <w:szCs w:val="32"/>
          <w:lang w:eastAsia="en-US"/>
        </w:rPr>
        <w:t>’</w:t>
      </w:r>
      <w:r>
        <w:rPr>
          <w:szCs w:val="32"/>
          <w:lang w:eastAsia="en-US"/>
        </w:rPr>
        <w:t>intérieur de la cour</w:t>
      </w:r>
      <w:r w:rsidR="0046142F">
        <w:rPr>
          <w:szCs w:val="32"/>
          <w:lang w:eastAsia="en-US"/>
        </w:rPr>
        <w:t>.</w:t>
      </w:r>
    </w:p>
    <w:p w14:paraId="49A10D6C" w14:textId="77777777" w:rsidR="0046142F" w:rsidRDefault="003148C9" w:rsidP="0046142F">
      <w:pPr>
        <w:rPr>
          <w:szCs w:val="32"/>
          <w:lang w:eastAsia="en-US"/>
        </w:rPr>
      </w:pPr>
      <w:r>
        <w:rPr>
          <w:szCs w:val="32"/>
          <w:lang w:eastAsia="en-US"/>
        </w:rPr>
        <w:t>Comme il ne faisait pas jour encore</w:t>
      </w:r>
      <w:r w:rsidR="0046142F">
        <w:rPr>
          <w:szCs w:val="32"/>
          <w:lang w:eastAsia="en-US"/>
        </w:rPr>
        <w:t xml:space="preserve">, </w:t>
      </w:r>
      <w:r>
        <w:rPr>
          <w:szCs w:val="32"/>
          <w:lang w:eastAsia="en-US"/>
        </w:rPr>
        <w:t>Mazurke se dit</w:t>
      </w:r>
      <w:r w:rsidR="0046142F">
        <w:rPr>
          <w:szCs w:val="32"/>
          <w:lang w:eastAsia="en-US"/>
        </w:rPr>
        <w:t xml:space="preserve"> : </w:t>
      </w:r>
      <w:r>
        <w:rPr>
          <w:szCs w:val="32"/>
          <w:lang w:eastAsia="en-US"/>
        </w:rPr>
        <w:t>J</w:t>
      </w:r>
      <w:r w:rsidR="0046142F">
        <w:rPr>
          <w:szCs w:val="32"/>
          <w:lang w:eastAsia="en-US"/>
        </w:rPr>
        <w:t>’</w:t>
      </w:r>
      <w:r>
        <w:rPr>
          <w:szCs w:val="32"/>
          <w:lang w:eastAsia="en-US"/>
        </w:rPr>
        <w:t>attendrai</w:t>
      </w:r>
      <w:r w:rsidR="0046142F">
        <w:rPr>
          <w:szCs w:val="32"/>
          <w:lang w:eastAsia="en-US"/>
        </w:rPr>
        <w:t>.</w:t>
      </w:r>
    </w:p>
    <w:p w14:paraId="2F56E98C" w14:textId="77777777" w:rsidR="0046142F" w:rsidRDefault="003148C9" w:rsidP="0046142F">
      <w:pPr>
        <w:rPr>
          <w:szCs w:val="32"/>
          <w:lang w:eastAsia="en-US"/>
        </w:rPr>
      </w:pPr>
      <w:r>
        <w:rPr>
          <w:szCs w:val="32"/>
          <w:lang w:eastAsia="en-US"/>
        </w:rPr>
        <w:t>Il se promena de long en large sur le trottoir</w:t>
      </w:r>
      <w:r w:rsidR="0046142F">
        <w:rPr>
          <w:szCs w:val="32"/>
          <w:lang w:eastAsia="en-US"/>
        </w:rPr>
        <w:t>.</w:t>
      </w:r>
    </w:p>
    <w:p w14:paraId="2582585A" w14:textId="77777777" w:rsidR="0046142F" w:rsidRDefault="003148C9" w:rsidP="0046142F">
      <w:pPr>
        <w:rPr>
          <w:szCs w:val="32"/>
          <w:lang w:eastAsia="en-US"/>
        </w:rPr>
      </w:pPr>
      <w:r>
        <w:rPr>
          <w:szCs w:val="32"/>
          <w:lang w:eastAsia="en-US"/>
        </w:rPr>
        <w:t>Pour compléter l</w:t>
      </w:r>
      <w:r w:rsidR="0046142F">
        <w:rPr>
          <w:szCs w:val="32"/>
          <w:lang w:eastAsia="en-US"/>
        </w:rPr>
        <w:t>’</w:t>
      </w:r>
      <w:r>
        <w:rPr>
          <w:szCs w:val="32"/>
          <w:lang w:eastAsia="en-US"/>
        </w:rPr>
        <w:t>histoire exacte de cette nuit</w:t>
      </w:r>
      <w:r w:rsidR="0046142F">
        <w:rPr>
          <w:szCs w:val="32"/>
          <w:lang w:eastAsia="en-US"/>
        </w:rPr>
        <w:t xml:space="preserve">, </w:t>
      </w:r>
      <w:r>
        <w:rPr>
          <w:szCs w:val="32"/>
          <w:lang w:eastAsia="en-US"/>
        </w:rPr>
        <w:t>nous devons placer ici une circonstance en apparence assez insignifiante</w:t>
      </w:r>
      <w:r w:rsidR="0046142F">
        <w:rPr>
          <w:szCs w:val="32"/>
          <w:lang w:eastAsia="en-US"/>
        </w:rPr>
        <w:t xml:space="preserve">, </w:t>
      </w:r>
      <w:r>
        <w:rPr>
          <w:szCs w:val="32"/>
          <w:lang w:eastAsia="en-US"/>
        </w:rPr>
        <w:t>mais qui eut un fort tragique résultat</w:t>
      </w:r>
      <w:r w:rsidR="0046142F">
        <w:rPr>
          <w:szCs w:val="32"/>
          <w:lang w:eastAsia="en-US"/>
        </w:rPr>
        <w:t>.</w:t>
      </w:r>
    </w:p>
    <w:p w14:paraId="2F98340B" w14:textId="13BDA325"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agit du bon petit vieillard de cent quatre ans</w:t>
      </w:r>
      <w:r w:rsidR="0046142F">
        <w:rPr>
          <w:szCs w:val="32"/>
          <w:lang w:eastAsia="en-US"/>
        </w:rPr>
        <w:t>, M. </w:t>
      </w:r>
      <w:r>
        <w:rPr>
          <w:szCs w:val="32"/>
          <w:lang w:eastAsia="en-US"/>
        </w:rPr>
        <w:t>Honoré</w:t>
      </w:r>
      <w:r w:rsidR="0046142F">
        <w:rPr>
          <w:szCs w:val="32"/>
          <w:lang w:eastAsia="en-US"/>
        </w:rPr>
        <w:t xml:space="preserve">, </w:t>
      </w:r>
      <w:r>
        <w:rPr>
          <w:szCs w:val="32"/>
          <w:lang w:eastAsia="en-US"/>
        </w:rPr>
        <w:t>le fantôme</w:t>
      </w:r>
      <w:r w:rsidR="0046142F">
        <w:rPr>
          <w:szCs w:val="32"/>
          <w:lang w:eastAsia="en-US"/>
        </w:rPr>
        <w:t>.</w:t>
      </w:r>
    </w:p>
    <w:p w14:paraId="1BAC22E5" w14:textId="77777777" w:rsidR="0046142F" w:rsidRDefault="003148C9" w:rsidP="0046142F">
      <w:pPr>
        <w:rPr>
          <w:szCs w:val="32"/>
          <w:lang w:eastAsia="en-US"/>
        </w:rPr>
      </w:pPr>
      <w:r>
        <w:rPr>
          <w:szCs w:val="32"/>
          <w:lang w:eastAsia="en-US"/>
        </w:rPr>
        <w:lastRenderedPageBreak/>
        <w:t xml:space="preserve">Ce vieux </w:t>
      </w:r>
      <w:proofErr w:type="spellStart"/>
      <w:r>
        <w:rPr>
          <w:szCs w:val="32"/>
          <w:lang w:eastAsia="en-US"/>
        </w:rPr>
        <w:t>vitriâs</w:t>
      </w:r>
      <w:proofErr w:type="spellEnd"/>
      <w:r>
        <w:rPr>
          <w:szCs w:val="32"/>
          <w:lang w:eastAsia="en-US"/>
        </w:rPr>
        <w:t xml:space="preserve"> n</w:t>
      </w:r>
      <w:r w:rsidR="0046142F">
        <w:rPr>
          <w:szCs w:val="32"/>
          <w:lang w:eastAsia="en-US"/>
        </w:rPr>
        <w:t>’</w:t>
      </w:r>
      <w:r>
        <w:rPr>
          <w:szCs w:val="32"/>
          <w:lang w:eastAsia="en-US"/>
        </w:rPr>
        <w:t>avait pas fermé l</w:t>
      </w:r>
      <w:r w:rsidR="0046142F">
        <w:rPr>
          <w:szCs w:val="32"/>
          <w:lang w:eastAsia="en-US"/>
        </w:rPr>
        <w:t>’</w:t>
      </w:r>
      <w:r>
        <w:rPr>
          <w:szCs w:val="32"/>
          <w:lang w:eastAsia="en-US"/>
        </w:rPr>
        <w:t>œil cette nuit</w:t>
      </w:r>
      <w:r w:rsidR="0046142F">
        <w:rPr>
          <w:szCs w:val="32"/>
          <w:lang w:eastAsia="en-US"/>
        </w:rPr>
        <w:t xml:space="preserve">. </w:t>
      </w:r>
      <w:r>
        <w:rPr>
          <w:szCs w:val="32"/>
          <w:lang w:eastAsia="en-US"/>
        </w:rPr>
        <w:t>Depuis le départ des Joueurs de la Mort</w:t>
      </w:r>
      <w:r w:rsidR="0046142F">
        <w:rPr>
          <w:szCs w:val="32"/>
          <w:lang w:eastAsia="en-US"/>
        </w:rPr>
        <w:t xml:space="preserve">, </w:t>
      </w:r>
      <w:r>
        <w:rPr>
          <w:szCs w:val="32"/>
          <w:lang w:eastAsia="en-US"/>
        </w:rPr>
        <w:t>qui avait eu lieu la veille vers quatre heures de l</w:t>
      </w:r>
      <w:r w:rsidR="0046142F">
        <w:rPr>
          <w:szCs w:val="32"/>
          <w:lang w:eastAsia="en-US"/>
        </w:rPr>
        <w:t>’</w:t>
      </w:r>
      <w:r>
        <w:rPr>
          <w:szCs w:val="32"/>
          <w:lang w:eastAsia="en-US"/>
        </w:rPr>
        <w:t>après-midi</w:t>
      </w:r>
      <w:r w:rsidR="0046142F">
        <w:rPr>
          <w:szCs w:val="32"/>
          <w:lang w:eastAsia="en-US"/>
        </w:rPr>
        <w:t xml:space="preserve">, </w:t>
      </w:r>
      <w:r>
        <w:rPr>
          <w:szCs w:val="32"/>
          <w:lang w:eastAsia="en-US"/>
        </w:rPr>
        <w:t>il s</w:t>
      </w:r>
      <w:r w:rsidR="0046142F">
        <w:rPr>
          <w:szCs w:val="32"/>
          <w:lang w:eastAsia="en-US"/>
        </w:rPr>
        <w:t>’</w:t>
      </w:r>
      <w:r>
        <w:rPr>
          <w:szCs w:val="32"/>
          <w:lang w:eastAsia="en-US"/>
        </w:rPr>
        <w:t>était fait dans la maison un remue-ménage diabolique</w:t>
      </w:r>
      <w:r w:rsidR="0046142F">
        <w:rPr>
          <w:szCs w:val="32"/>
          <w:lang w:eastAsia="en-US"/>
        </w:rPr>
        <w:t xml:space="preserve">. </w:t>
      </w:r>
      <w:r>
        <w:rPr>
          <w:szCs w:val="32"/>
          <w:lang w:eastAsia="en-US"/>
        </w:rPr>
        <w:t>S</w:t>
      </w:r>
      <w:r w:rsidR="0046142F">
        <w:rPr>
          <w:szCs w:val="32"/>
          <w:lang w:eastAsia="en-US"/>
        </w:rPr>
        <w:t>’</w:t>
      </w:r>
      <w:r>
        <w:rPr>
          <w:szCs w:val="32"/>
          <w:lang w:eastAsia="en-US"/>
        </w:rPr>
        <w:t>il y avait eu des voisins</w:t>
      </w:r>
      <w:r w:rsidR="0046142F">
        <w:rPr>
          <w:szCs w:val="32"/>
          <w:lang w:eastAsia="en-US"/>
        </w:rPr>
        <w:t xml:space="preserve"> (</w:t>
      </w:r>
      <w:r>
        <w:rPr>
          <w:szCs w:val="32"/>
          <w:lang w:eastAsia="en-US"/>
        </w:rPr>
        <w:t>mais il n</w:t>
      </w:r>
      <w:r w:rsidR="0046142F">
        <w:rPr>
          <w:szCs w:val="32"/>
          <w:lang w:eastAsia="en-US"/>
        </w:rPr>
        <w:t>’</w:t>
      </w:r>
      <w:r>
        <w:rPr>
          <w:szCs w:val="32"/>
          <w:lang w:eastAsia="en-US"/>
        </w:rPr>
        <w:t>y en avait pas</w:t>
      </w:r>
      <w:r w:rsidR="0046142F">
        <w:rPr>
          <w:szCs w:val="32"/>
          <w:lang w:eastAsia="en-US"/>
        </w:rPr>
        <w:t xml:space="preserve">), </w:t>
      </w:r>
      <w:r>
        <w:rPr>
          <w:szCs w:val="32"/>
          <w:lang w:eastAsia="en-US"/>
        </w:rPr>
        <w:t>on eût entendu</w:t>
      </w:r>
      <w:r w:rsidR="0046142F">
        <w:rPr>
          <w:szCs w:val="32"/>
          <w:lang w:eastAsia="en-US"/>
        </w:rPr>
        <w:t xml:space="preserve">, </w:t>
      </w:r>
      <w:r>
        <w:rPr>
          <w:szCs w:val="32"/>
          <w:lang w:eastAsia="en-US"/>
        </w:rPr>
        <w:t>douze heures durant</w:t>
      </w:r>
      <w:r w:rsidR="0046142F">
        <w:rPr>
          <w:szCs w:val="32"/>
          <w:lang w:eastAsia="en-US"/>
        </w:rPr>
        <w:t xml:space="preserve">, </w:t>
      </w:r>
      <w:r>
        <w:rPr>
          <w:szCs w:val="32"/>
          <w:lang w:eastAsia="en-US"/>
        </w:rPr>
        <w:t>le bruit de l</w:t>
      </w:r>
      <w:r w:rsidR="0046142F">
        <w:rPr>
          <w:szCs w:val="32"/>
          <w:lang w:eastAsia="en-US"/>
        </w:rPr>
        <w:t>’</w:t>
      </w:r>
      <w:r>
        <w:rPr>
          <w:szCs w:val="32"/>
          <w:lang w:eastAsia="en-US"/>
        </w:rPr>
        <w:t>or et de l</w:t>
      </w:r>
      <w:r w:rsidR="0046142F">
        <w:rPr>
          <w:szCs w:val="32"/>
          <w:lang w:eastAsia="en-US"/>
        </w:rPr>
        <w:t>’</w:t>
      </w:r>
      <w:r>
        <w:rPr>
          <w:szCs w:val="32"/>
          <w:lang w:eastAsia="en-US"/>
        </w:rPr>
        <w:t>argent retourné à la pelle</w:t>
      </w:r>
      <w:r w:rsidR="0046142F">
        <w:rPr>
          <w:szCs w:val="32"/>
          <w:lang w:eastAsia="en-US"/>
        </w:rPr>
        <w:t>.</w:t>
      </w:r>
    </w:p>
    <w:p w14:paraId="269A2F30" w14:textId="77777777" w:rsidR="0046142F" w:rsidRDefault="003148C9" w:rsidP="0046142F">
      <w:pPr>
        <w:rPr>
          <w:szCs w:val="32"/>
          <w:lang w:eastAsia="en-US"/>
        </w:rPr>
      </w:pPr>
      <w:r>
        <w:rPr>
          <w:szCs w:val="32"/>
          <w:lang w:eastAsia="en-US"/>
        </w:rPr>
        <w:t>En outre</w:t>
      </w:r>
      <w:r w:rsidR="0046142F">
        <w:rPr>
          <w:szCs w:val="32"/>
          <w:lang w:eastAsia="en-US"/>
        </w:rPr>
        <w:t xml:space="preserve">, </w:t>
      </w:r>
      <w:r>
        <w:rPr>
          <w:szCs w:val="32"/>
          <w:lang w:eastAsia="en-US"/>
        </w:rPr>
        <w:t>depuis quatre heures</w:t>
      </w:r>
      <w:r w:rsidR="0046142F">
        <w:rPr>
          <w:szCs w:val="32"/>
          <w:lang w:eastAsia="en-US"/>
        </w:rPr>
        <w:t xml:space="preserve">, </w:t>
      </w:r>
      <w:r>
        <w:rPr>
          <w:szCs w:val="32"/>
          <w:lang w:eastAsia="en-US"/>
        </w:rPr>
        <w:t>jusqu</w:t>
      </w:r>
      <w:r w:rsidR="0046142F">
        <w:rPr>
          <w:szCs w:val="32"/>
          <w:lang w:eastAsia="en-US"/>
        </w:rPr>
        <w:t>’</w:t>
      </w:r>
      <w:r>
        <w:rPr>
          <w:szCs w:val="32"/>
          <w:lang w:eastAsia="en-US"/>
        </w:rPr>
        <w:t>à minuit</w:t>
      </w:r>
      <w:r w:rsidR="0046142F">
        <w:rPr>
          <w:szCs w:val="32"/>
          <w:lang w:eastAsia="en-US"/>
        </w:rPr>
        <w:t xml:space="preserve">, </w:t>
      </w:r>
      <w:r>
        <w:rPr>
          <w:szCs w:val="32"/>
          <w:lang w:eastAsia="en-US"/>
        </w:rPr>
        <w:t>ces grands drôles</w:t>
      </w:r>
      <w:r w:rsidR="0046142F">
        <w:rPr>
          <w:szCs w:val="32"/>
          <w:lang w:eastAsia="en-US"/>
        </w:rPr>
        <w:t xml:space="preserve">, </w:t>
      </w:r>
      <w:r>
        <w:rPr>
          <w:szCs w:val="32"/>
          <w:lang w:eastAsia="en-US"/>
        </w:rPr>
        <w:t>qu</w:t>
      </w:r>
      <w:r w:rsidR="0046142F">
        <w:rPr>
          <w:szCs w:val="32"/>
          <w:lang w:eastAsia="en-US"/>
        </w:rPr>
        <w:t>’</w:t>
      </w:r>
      <w:r>
        <w:rPr>
          <w:szCs w:val="32"/>
          <w:lang w:eastAsia="en-US"/>
        </w:rPr>
        <w:t xml:space="preserve">il appelait ses </w:t>
      </w:r>
      <w:r w:rsidR="0046142F">
        <w:rPr>
          <w:szCs w:val="32"/>
          <w:lang w:eastAsia="en-US"/>
        </w:rPr>
        <w:t>« </w:t>
      </w:r>
      <w:r>
        <w:rPr>
          <w:szCs w:val="32"/>
          <w:lang w:eastAsia="en-US"/>
        </w:rPr>
        <w:t xml:space="preserve">petites </w:t>
      </w:r>
      <w:proofErr w:type="spellStart"/>
      <w:r>
        <w:rPr>
          <w:szCs w:val="32"/>
          <w:lang w:eastAsia="en-US"/>
        </w:rPr>
        <w:t>garçailles</w:t>
      </w:r>
      <w:proofErr w:type="spellEnd"/>
      <w:r w:rsidR="0046142F">
        <w:rPr>
          <w:szCs w:val="32"/>
          <w:lang w:eastAsia="en-US"/>
        </w:rPr>
        <w:t>, »</w:t>
      </w:r>
      <w:r>
        <w:rPr>
          <w:szCs w:val="32"/>
          <w:lang w:eastAsia="en-US"/>
        </w:rPr>
        <w:t xml:space="preserve"> et qui servaient de guides aux Joueurs de la Mort dans les courses en fiacre</w:t>
      </w:r>
      <w:r w:rsidR="0046142F">
        <w:rPr>
          <w:szCs w:val="32"/>
          <w:lang w:eastAsia="en-US"/>
        </w:rPr>
        <w:t xml:space="preserve">, </w:t>
      </w:r>
      <w:r>
        <w:rPr>
          <w:szCs w:val="32"/>
          <w:lang w:eastAsia="en-US"/>
        </w:rPr>
        <w:t>ces grands drôles</w:t>
      </w:r>
      <w:r w:rsidR="0046142F">
        <w:rPr>
          <w:szCs w:val="32"/>
          <w:lang w:eastAsia="en-US"/>
        </w:rPr>
        <w:t xml:space="preserve">, </w:t>
      </w:r>
      <w:r>
        <w:rPr>
          <w:szCs w:val="32"/>
          <w:lang w:eastAsia="en-US"/>
        </w:rPr>
        <w:t>disons-nous</w:t>
      </w:r>
      <w:r w:rsidR="0046142F">
        <w:rPr>
          <w:szCs w:val="32"/>
          <w:lang w:eastAsia="en-US"/>
        </w:rPr>
        <w:t xml:space="preserve">, </w:t>
      </w:r>
      <w:r>
        <w:rPr>
          <w:szCs w:val="32"/>
          <w:lang w:eastAsia="en-US"/>
        </w:rPr>
        <w:t>avaient sillonné Paris en tous sens pour opérer le change d</w:t>
      </w:r>
      <w:r w:rsidR="0046142F">
        <w:rPr>
          <w:szCs w:val="32"/>
          <w:lang w:eastAsia="en-US"/>
        </w:rPr>
        <w:t>’</w:t>
      </w:r>
      <w:r>
        <w:rPr>
          <w:szCs w:val="32"/>
          <w:lang w:eastAsia="en-US"/>
        </w:rPr>
        <w:t>écus contre des billets de banque</w:t>
      </w:r>
      <w:r w:rsidR="0046142F">
        <w:rPr>
          <w:szCs w:val="32"/>
          <w:lang w:eastAsia="en-US"/>
        </w:rPr>
        <w:t>.</w:t>
      </w:r>
    </w:p>
    <w:p w14:paraId="1B7F0C9C" w14:textId="77777777" w:rsidR="0046142F" w:rsidRDefault="003148C9" w:rsidP="0046142F">
      <w:pPr>
        <w:rPr>
          <w:szCs w:val="32"/>
          <w:lang w:eastAsia="en-US"/>
        </w:rPr>
      </w:pPr>
      <w:r>
        <w:rPr>
          <w:szCs w:val="32"/>
          <w:lang w:eastAsia="en-US"/>
        </w:rPr>
        <w:t>Ils y allaient</w:t>
      </w:r>
      <w:r w:rsidR="0046142F">
        <w:rPr>
          <w:szCs w:val="32"/>
          <w:lang w:eastAsia="en-US"/>
        </w:rPr>
        <w:t xml:space="preserve">, </w:t>
      </w:r>
      <w:r>
        <w:rPr>
          <w:szCs w:val="32"/>
          <w:lang w:eastAsia="en-US"/>
        </w:rPr>
        <w:t>avec prudence</w:t>
      </w:r>
      <w:r w:rsidR="0046142F">
        <w:rPr>
          <w:szCs w:val="32"/>
          <w:lang w:eastAsia="en-US"/>
        </w:rPr>
        <w:t xml:space="preserve">, </w:t>
      </w:r>
      <w:r>
        <w:rPr>
          <w:szCs w:val="32"/>
          <w:lang w:eastAsia="en-US"/>
        </w:rPr>
        <w:t>prenant dans chaque maison dix mille francs</w:t>
      </w:r>
      <w:r w:rsidR="0046142F">
        <w:rPr>
          <w:szCs w:val="32"/>
          <w:lang w:eastAsia="en-US"/>
        </w:rPr>
        <w:t xml:space="preserve">, </w:t>
      </w:r>
      <w:r>
        <w:rPr>
          <w:szCs w:val="32"/>
          <w:lang w:eastAsia="en-US"/>
        </w:rPr>
        <w:t>quinze mille francs au plus</w:t>
      </w:r>
      <w:r w:rsidR="0046142F">
        <w:rPr>
          <w:szCs w:val="32"/>
          <w:lang w:eastAsia="en-US"/>
        </w:rPr>
        <w:t>.</w:t>
      </w:r>
    </w:p>
    <w:p w14:paraId="2D683DF0" w14:textId="77777777" w:rsidR="0046142F" w:rsidRDefault="003148C9" w:rsidP="0046142F">
      <w:pPr>
        <w:rPr>
          <w:szCs w:val="32"/>
          <w:lang w:eastAsia="en-US"/>
        </w:rPr>
      </w:pPr>
      <w:r>
        <w:rPr>
          <w:szCs w:val="32"/>
          <w:lang w:eastAsia="en-US"/>
        </w:rPr>
        <w:t>Mais tous les changeurs de Paris y passèrent</w:t>
      </w:r>
      <w:r w:rsidR="0046142F">
        <w:rPr>
          <w:szCs w:val="32"/>
          <w:lang w:eastAsia="en-US"/>
        </w:rPr>
        <w:t xml:space="preserve">, </w:t>
      </w:r>
      <w:r>
        <w:rPr>
          <w:szCs w:val="32"/>
          <w:lang w:eastAsia="en-US"/>
        </w:rPr>
        <w:t xml:space="preserve">et les </w:t>
      </w:r>
      <w:r>
        <w:rPr>
          <w:i/>
          <w:iCs/>
          <w:szCs w:val="32"/>
          <w:lang w:eastAsia="en-US"/>
        </w:rPr>
        <w:t xml:space="preserve">petites </w:t>
      </w:r>
      <w:proofErr w:type="spellStart"/>
      <w:r>
        <w:rPr>
          <w:i/>
          <w:iCs/>
          <w:szCs w:val="32"/>
          <w:lang w:eastAsia="en-US"/>
        </w:rPr>
        <w:t>garçailles</w:t>
      </w:r>
      <w:proofErr w:type="spellEnd"/>
      <w:r>
        <w:rPr>
          <w:szCs w:val="32"/>
          <w:lang w:eastAsia="en-US"/>
        </w:rPr>
        <w:t xml:space="preserve"> rapportèrent plus de quinze cent mille francs en billets ou bank-notes</w:t>
      </w:r>
      <w:r w:rsidR="0046142F">
        <w:rPr>
          <w:szCs w:val="32"/>
          <w:lang w:eastAsia="en-US"/>
        </w:rPr>
        <w:t xml:space="preserve">. </w:t>
      </w:r>
      <w:r>
        <w:rPr>
          <w:szCs w:val="32"/>
          <w:lang w:eastAsia="en-US"/>
        </w:rPr>
        <w:t>Le reste du contenu de la cave était de l</w:t>
      </w:r>
      <w:r w:rsidR="0046142F">
        <w:rPr>
          <w:szCs w:val="32"/>
          <w:lang w:eastAsia="en-US"/>
        </w:rPr>
        <w:t>’</w:t>
      </w:r>
      <w:r>
        <w:rPr>
          <w:szCs w:val="32"/>
          <w:lang w:eastAsia="en-US"/>
        </w:rPr>
        <w:t>or</w:t>
      </w:r>
      <w:r w:rsidR="0046142F">
        <w:rPr>
          <w:szCs w:val="32"/>
          <w:lang w:eastAsia="en-US"/>
        </w:rPr>
        <w:t>.</w:t>
      </w:r>
    </w:p>
    <w:p w14:paraId="56E7D049" w14:textId="77777777" w:rsidR="0046142F" w:rsidRDefault="003148C9" w:rsidP="0046142F">
      <w:pPr>
        <w:rPr>
          <w:szCs w:val="32"/>
          <w:lang w:eastAsia="en-US"/>
        </w:rPr>
      </w:pPr>
      <w:r>
        <w:rPr>
          <w:szCs w:val="32"/>
          <w:lang w:eastAsia="en-US"/>
        </w:rPr>
        <w:t>La circonstance dont nous parlions fut celle-ci</w:t>
      </w:r>
      <w:r w:rsidR="0046142F">
        <w:rPr>
          <w:szCs w:val="32"/>
          <w:lang w:eastAsia="en-US"/>
        </w:rPr>
        <w:t> :</w:t>
      </w:r>
    </w:p>
    <w:p w14:paraId="0EEAE374" w14:textId="55E2EB1A" w:rsidR="0046142F" w:rsidRDefault="003148C9" w:rsidP="0046142F">
      <w:pPr>
        <w:rPr>
          <w:szCs w:val="32"/>
          <w:lang w:eastAsia="en-US"/>
        </w:rPr>
      </w:pPr>
      <w:r>
        <w:rPr>
          <w:szCs w:val="32"/>
          <w:lang w:eastAsia="en-US"/>
        </w:rPr>
        <w:t>Environ une heure avant l</w:t>
      </w:r>
      <w:r w:rsidR="0046142F">
        <w:rPr>
          <w:szCs w:val="32"/>
          <w:lang w:eastAsia="en-US"/>
        </w:rPr>
        <w:t>’</w:t>
      </w:r>
      <w:r>
        <w:rPr>
          <w:szCs w:val="32"/>
          <w:lang w:eastAsia="en-US"/>
        </w:rPr>
        <w:t>arrivée de Mazurke</w:t>
      </w:r>
      <w:r w:rsidR="0046142F">
        <w:rPr>
          <w:szCs w:val="32"/>
          <w:lang w:eastAsia="en-US"/>
        </w:rPr>
        <w:t xml:space="preserve">, </w:t>
      </w:r>
      <w:r>
        <w:rPr>
          <w:szCs w:val="32"/>
          <w:lang w:eastAsia="en-US"/>
        </w:rPr>
        <w:t>la porte cochère s</w:t>
      </w:r>
      <w:r w:rsidR="0046142F">
        <w:rPr>
          <w:szCs w:val="32"/>
          <w:lang w:eastAsia="en-US"/>
        </w:rPr>
        <w:t>’</w:t>
      </w:r>
      <w:r>
        <w:rPr>
          <w:szCs w:val="32"/>
          <w:lang w:eastAsia="en-US"/>
        </w:rPr>
        <w:t xml:space="preserve">était ouverte et les </w:t>
      </w:r>
      <w:r>
        <w:rPr>
          <w:i/>
          <w:iCs/>
          <w:szCs w:val="32"/>
          <w:lang w:eastAsia="en-US"/>
        </w:rPr>
        <w:t xml:space="preserve">petites </w:t>
      </w:r>
      <w:proofErr w:type="spellStart"/>
      <w:r>
        <w:rPr>
          <w:i/>
          <w:iCs/>
          <w:szCs w:val="32"/>
          <w:lang w:eastAsia="en-US"/>
        </w:rPr>
        <w:t>garçailles</w:t>
      </w:r>
      <w:proofErr w:type="spellEnd"/>
      <w:r w:rsidR="0046142F">
        <w:rPr>
          <w:i/>
          <w:iCs/>
          <w:szCs w:val="32"/>
          <w:lang w:eastAsia="en-US"/>
        </w:rPr>
        <w:t xml:space="preserve">, </w:t>
      </w:r>
      <w:r>
        <w:rPr>
          <w:szCs w:val="32"/>
          <w:lang w:eastAsia="en-US"/>
        </w:rPr>
        <w:t>du Happe-Monnaie étaient sortis portant chacun une missive</w:t>
      </w:r>
      <w:r w:rsidR="0046142F">
        <w:rPr>
          <w:szCs w:val="32"/>
          <w:lang w:eastAsia="en-US"/>
        </w:rPr>
        <w:t>.</w:t>
      </w:r>
    </w:p>
    <w:p w14:paraId="6B7DC0AF" w14:textId="43AB10C5" w:rsidR="0046142F" w:rsidRDefault="003148C9" w:rsidP="0046142F">
      <w:pPr>
        <w:rPr>
          <w:szCs w:val="32"/>
          <w:lang w:eastAsia="en-US"/>
        </w:rPr>
      </w:pPr>
      <w:r>
        <w:rPr>
          <w:szCs w:val="32"/>
          <w:lang w:eastAsia="en-US"/>
        </w:rPr>
        <w:t>Le bon petit fantôme n</w:t>
      </w:r>
      <w:r w:rsidR="0046142F">
        <w:rPr>
          <w:szCs w:val="32"/>
          <w:lang w:eastAsia="en-US"/>
        </w:rPr>
        <w:t>’</w:t>
      </w:r>
      <w:r>
        <w:rPr>
          <w:szCs w:val="32"/>
          <w:lang w:eastAsia="en-US"/>
        </w:rPr>
        <w:t xml:space="preserve">était peut-être pas si fort que </w:t>
      </w:r>
      <w:r w:rsidR="0046142F">
        <w:rPr>
          <w:szCs w:val="32"/>
          <w:lang w:eastAsia="en-US"/>
        </w:rPr>
        <w:t>M. </w:t>
      </w:r>
      <w:r>
        <w:rPr>
          <w:szCs w:val="32"/>
          <w:lang w:eastAsia="en-US"/>
        </w:rPr>
        <w:t>Fargeau en fait de style épistolaire</w:t>
      </w:r>
      <w:r w:rsidR="0046142F">
        <w:rPr>
          <w:szCs w:val="32"/>
          <w:lang w:eastAsia="en-US"/>
        </w:rPr>
        <w:t xml:space="preserve">, </w:t>
      </w:r>
      <w:r>
        <w:rPr>
          <w:szCs w:val="32"/>
          <w:lang w:eastAsia="en-US"/>
        </w:rPr>
        <w:t>mais il avait pourtant son mérite</w:t>
      </w:r>
      <w:r w:rsidR="0046142F">
        <w:rPr>
          <w:szCs w:val="32"/>
          <w:lang w:eastAsia="en-US"/>
        </w:rPr>
        <w:t>.</w:t>
      </w:r>
    </w:p>
    <w:p w14:paraId="47C95420" w14:textId="46DB4DFB" w:rsidR="0046142F" w:rsidRDefault="003148C9" w:rsidP="0046142F">
      <w:pPr>
        <w:rPr>
          <w:szCs w:val="32"/>
          <w:lang w:eastAsia="en-US"/>
        </w:rPr>
      </w:pPr>
      <w:r>
        <w:rPr>
          <w:szCs w:val="32"/>
          <w:lang w:eastAsia="en-US"/>
        </w:rPr>
        <w:t xml:space="preserve">Les lettres étaient adressées à </w:t>
      </w:r>
      <w:r w:rsidR="0046142F">
        <w:rPr>
          <w:szCs w:val="32"/>
          <w:lang w:eastAsia="en-US"/>
        </w:rPr>
        <w:t>MM. de </w:t>
      </w:r>
      <w:r>
        <w:rPr>
          <w:szCs w:val="32"/>
          <w:lang w:eastAsia="en-US"/>
        </w:rPr>
        <w:t>Beaujoyeux</w:t>
      </w:r>
      <w:r w:rsidR="0046142F">
        <w:rPr>
          <w:szCs w:val="32"/>
          <w:lang w:eastAsia="en-US"/>
        </w:rPr>
        <w:t xml:space="preserve">, </w:t>
      </w:r>
      <w:r>
        <w:rPr>
          <w:szCs w:val="32"/>
          <w:lang w:eastAsia="en-US"/>
        </w:rPr>
        <w:t>Desbois</w:t>
      </w:r>
      <w:r w:rsidR="0046142F">
        <w:rPr>
          <w:szCs w:val="32"/>
          <w:lang w:eastAsia="en-US"/>
        </w:rPr>
        <w:t xml:space="preserve">, </w:t>
      </w:r>
      <w:r>
        <w:rPr>
          <w:szCs w:val="32"/>
          <w:lang w:eastAsia="en-US"/>
        </w:rPr>
        <w:t>Peignon de Monsigny</w:t>
      </w:r>
      <w:r w:rsidR="0046142F">
        <w:rPr>
          <w:szCs w:val="32"/>
          <w:lang w:eastAsia="en-US"/>
        </w:rPr>
        <w:t xml:space="preserve">, </w:t>
      </w:r>
      <w:r>
        <w:rPr>
          <w:szCs w:val="32"/>
          <w:lang w:eastAsia="en-US"/>
        </w:rPr>
        <w:t xml:space="preserve">André </w:t>
      </w:r>
      <w:proofErr w:type="spellStart"/>
      <w:r>
        <w:rPr>
          <w:szCs w:val="32"/>
          <w:lang w:eastAsia="en-US"/>
        </w:rPr>
        <w:t>Lointier</w:t>
      </w:r>
      <w:proofErr w:type="spellEnd"/>
      <w:r w:rsidR="0046142F">
        <w:rPr>
          <w:szCs w:val="32"/>
          <w:lang w:eastAsia="en-US"/>
        </w:rPr>
        <w:t xml:space="preserve">, </w:t>
      </w:r>
      <w:r>
        <w:rPr>
          <w:szCs w:val="32"/>
          <w:lang w:eastAsia="en-US"/>
        </w:rPr>
        <w:t>Bonnin</w:t>
      </w:r>
      <w:r w:rsidR="0046142F">
        <w:rPr>
          <w:szCs w:val="32"/>
          <w:lang w:eastAsia="en-US"/>
        </w:rPr>
        <w:t xml:space="preserve">, </w:t>
      </w:r>
      <w:r>
        <w:rPr>
          <w:szCs w:val="32"/>
          <w:lang w:eastAsia="en-US"/>
        </w:rPr>
        <w:t>Romblon</w:t>
      </w:r>
      <w:r w:rsidR="0046142F">
        <w:rPr>
          <w:szCs w:val="32"/>
          <w:lang w:eastAsia="en-US"/>
        </w:rPr>
        <w:t xml:space="preserve">, </w:t>
      </w:r>
      <w:r>
        <w:rPr>
          <w:szCs w:val="32"/>
          <w:lang w:eastAsia="en-US"/>
        </w:rPr>
        <w:t>et à madame la marquise de Beaujoyeux</w:t>
      </w:r>
      <w:r w:rsidR="0046142F">
        <w:rPr>
          <w:szCs w:val="32"/>
          <w:lang w:eastAsia="en-US"/>
        </w:rPr>
        <w:t>.</w:t>
      </w:r>
    </w:p>
    <w:p w14:paraId="3B9DE615" w14:textId="77777777" w:rsidR="0046142F" w:rsidRDefault="003148C9" w:rsidP="0046142F">
      <w:pPr>
        <w:rPr>
          <w:szCs w:val="32"/>
          <w:lang w:eastAsia="en-US"/>
        </w:rPr>
      </w:pPr>
      <w:r>
        <w:rPr>
          <w:szCs w:val="32"/>
          <w:lang w:eastAsia="en-US"/>
        </w:rPr>
        <w:t>Elles contenaient en substance</w:t>
      </w:r>
      <w:r w:rsidR="0046142F">
        <w:rPr>
          <w:szCs w:val="32"/>
          <w:lang w:eastAsia="en-US"/>
        </w:rPr>
        <w:t> :</w:t>
      </w:r>
    </w:p>
    <w:p w14:paraId="4C731C0C" w14:textId="77777777" w:rsidR="0046142F" w:rsidRDefault="003148C9" w:rsidP="0046142F">
      <w:pPr>
        <w:rPr>
          <w:szCs w:val="32"/>
          <w:lang w:eastAsia="en-US"/>
        </w:rPr>
      </w:pPr>
      <w:r>
        <w:rPr>
          <w:szCs w:val="32"/>
          <w:lang w:eastAsia="en-US"/>
        </w:rPr>
        <w:lastRenderedPageBreak/>
        <w:t>L</w:t>
      </w:r>
      <w:r w:rsidR="0046142F">
        <w:rPr>
          <w:szCs w:val="32"/>
          <w:lang w:eastAsia="en-US"/>
        </w:rPr>
        <w:t>’</w:t>
      </w:r>
      <w:r>
        <w:rPr>
          <w:szCs w:val="32"/>
          <w:lang w:eastAsia="en-US"/>
        </w:rPr>
        <w:t>indication exacte de la maison du Happe-Monnaie</w:t>
      </w:r>
      <w:r w:rsidR="0046142F">
        <w:rPr>
          <w:szCs w:val="32"/>
          <w:lang w:eastAsia="en-US"/>
        </w:rPr>
        <w:t>.</w:t>
      </w:r>
    </w:p>
    <w:p w14:paraId="04FA7EF7"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itinéraire qu</w:t>
      </w:r>
      <w:r w:rsidR="0046142F">
        <w:rPr>
          <w:szCs w:val="32"/>
          <w:lang w:eastAsia="en-US"/>
        </w:rPr>
        <w:t>’</w:t>
      </w:r>
      <w:r>
        <w:rPr>
          <w:szCs w:val="32"/>
          <w:lang w:eastAsia="en-US"/>
        </w:rPr>
        <w:t>il fallait suivre</w:t>
      </w:r>
      <w:r w:rsidR="0046142F">
        <w:rPr>
          <w:szCs w:val="32"/>
          <w:lang w:eastAsia="en-US"/>
        </w:rPr>
        <w:t xml:space="preserve">, </w:t>
      </w:r>
      <w:r>
        <w:rPr>
          <w:szCs w:val="32"/>
          <w:lang w:eastAsia="en-US"/>
        </w:rPr>
        <w:t>une fois entré</w:t>
      </w:r>
      <w:r w:rsidR="0046142F">
        <w:rPr>
          <w:szCs w:val="32"/>
          <w:lang w:eastAsia="en-US"/>
        </w:rPr>
        <w:t xml:space="preserve">, </w:t>
      </w:r>
      <w:r>
        <w:rPr>
          <w:szCs w:val="32"/>
          <w:lang w:eastAsia="en-US"/>
        </w:rPr>
        <w:t>pour arriver à la cave-tirelire</w:t>
      </w:r>
      <w:r w:rsidR="0046142F">
        <w:rPr>
          <w:szCs w:val="32"/>
          <w:lang w:eastAsia="en-US"/>
        </w:rPr>
        <w:t>.</w:t>
      </w:r>
    </w:p>
    <w:p w14:paraId="39349294" w14:textId="77777777" w:rsidR="0046142F" w:rsidRDefault="003148C9" w:rsidP="0046142F">
      <w:pPr>
        <w:rPr>
          <w:szCs w:val="32"/>
          <w:lang w:eastAsia="en-US"/>
        </w:rPr>
      </w:pPr>
      <w:r>
        <w:rPr>
          <w:szCs w:val="32"/>
          <w:lang w:eastAsia="en-US"/>
        </w:rPr>
        <w:t>Et la prière de garder le plus profond secret</w:t>
      </w:r>
      <w:r w:rsidR="0046142F">
        <w:rPr>
          <w:szCs w:val="32"/>
          <w:lang w:eastAsia="en-US"/>
        </w:rPr>
        <w:t>.</w:t>
      </w:r>
    </w:p>
    <w:p w14:paraId="51967D60" w14:textId="77777777" w:rsidR="0046142F" w:rsidRDefault="003148C9" w:rsidP="0046142F">
      <w:pPr>
        <w:rPr>
          <w:szCs w:val="32"/>
          <w:lang w:eastAsia="en-US"/>
        </w:rPr>
      </w:pPr>
      <w:r>
        <w:rPr>
          <w:szCs w:val="32"/>
          <w:lang w:eastAsia="en-US"/>
        </w:rPr>
        <w:t>Du reste</w:t>
      </w:r>
      <w:r w:rsidR="0046142F">
        <w:rPr>
          <w:szCs w:val="32"/>
          <w:lang w:eastAsia="en-US"/>
        </w:rPr>
        <w:t xml:space="preserve">, </w:t>
      </w:r>
      <w:r>
        <w:rPr>
          <w:szCs w:val="32"/>
          <w:lang w:eastAsia="en-US"/>
        </w:rPr>
        <w:t>point de signature</w:t>
      </w:r>
      <w:r w:rsidR="0046142F">
        <w:rPr>
          <w:szCs w:val="32"/>
          <w:lang w:eastAsia="en-US"/>
        </w:rPr>
        <w:t>.</w:t>
      </w:r>
    </w:p>
    <w:p w14:paraId="6F1504BB" w14:textId="77777777" w:rsidR="0046142F" w:rsidRDefault="003148C9" w:rsidP="0046142F">
      <w:pPr>
        <w:rPr>
          <w:szCs w:val="32"/>
          <w:lang w:eastAsia="en-US"/>
        </w:rPr>
      </w:pPr>
      <w:r>
        <w:rPr>
          <w:szCs w:val="32"/>
          <w:lang w:eastAsia="en-US"/>
        </w:rPr>
        <w:t xml:space="preserve">Dans la position exacte se trouvaient </w:t>
      </w:r>
      <w:proofErr w:type="spellStart"/>
      <w:r>
        <w:rPr>
          <w:szCs w:val="32"/>
          <w:lang w:eastAsia="en-US"/>
        </w:rPr>
        <w:t>Guérineul</w:t>
      </w:r>
      <w:proofErr w:type="spellEnd"/>
      <w:r w:rsidR="0046142F">
        <w:rPr>
          <w:szCs w:val="32"/>
          <w:lang w:eastAsia="en-US"/>
        </w:rPr>
        <w:t xml:space="preserve">, </w:t>
      </w:r>
      <w:r>
        <w:rPr>
          <w:szCs w:val="32"/>
          <w:lang w:eastAsia="en-US"/>
        </w:rPr>
        <w:t>Morin</w:t>
      </w:r>
      <w:r w:rsidR="0046142F">
        <w:rPr>
          <w:szCs w:val="32"/>
          <w:lang w:eastAsia="en-US"/>
        </w:rPr>
        <w:t xml:space="preserve">, </w:t>
      </w:r>
      <w:proofErr w:type="spellStart"/>
      <w:r>
        <w:rPr>
          <w:szCs w:val="32"/>
          <w:lang w:eastAsia="en-US"/>
        </w:rPr>
        <w:t>Houël</w:t>
      </w:r>
      <w:proofErr w:type="spellEnd"/>
      <w:r w:rsidR="0046142F">
        <w:rPr>
          <w:szCs w:val="32"/>
          <w:lang w:eastAsia="en-US"/>
        </w:rPr>
        <w:t xml:space="preserve">, </w:t>
      </w:r>
      <w:proofErr w:type="spellStart"/>
      <w:r>
        <w:rPr>
          <w:szCs w:val="32"/>
          <w:lang w:eastAsia="en-US"/>
        </w:rPr>
        <w:t>Maudreuil</w:t>
      </w:r>
      <w:proofErr w:type="spellEnd"/>
      <w:r w:rsidR="0046142F">
        <w:rPr>
          <w:szCs w:val="32"/>
          <w:lang w:eastAsia="en-US"/>
        </w:rPr>
        <w:t xml:space="preserve">, </w:t>
      </w:r>
      <w:r>
        <w:rPr>
          <w:szCs w:val="32"/>
          <w:lang w:eastAsia="en-US"/>
        </w:rPr>
        <w:t>les Beaujoyeux et Romblon-Ballon lui-même</w:t>
      </w:r>
      <w:r w:rsidR="0046142F">
        <w:rPr>
          <w:szCs w:val="32"/>
          <w:lang w:eastAsia="en-US"/>
        </w:rPr>
        <w:t xml:space="preserve">, </w:t>
      </w:r>
      <w:r>
        <w:rPr>
          <w:szCs w:val="32"/>
          <w:lang w:eastAsia="en-US"/>
        </w:rPr>
        <w:t>l</w:t>
      </w:r>
      <w:r w:rsidR="0046142F">
        <w:rPr>
          <w:szCs w:val="32"/>
          <w:lang w:eastAsia="en-US"/>
        </w:rPr>
        <w:t>’</w:t>
      </w:r>
      <w:r>
        <w:rPr>
          <w:szCs w:val="32"/>
          <w:lang w:eastAsia="en-US"/>
        </w:rPr>
        <w:t>effet de ces lettres était certain</w:t>
      </w:r>
      <w:r w:rsidR="0046142F">
        <w:rPr>
          <w:szCs w:val="32"/>
          <w:lang w:eastAsia="en-US"/>
        </w:rPr>
        <w:t>.</w:t>
      </w:r>
    </w:p>
    <w:p w14:paraId="45E732C2" w14:textId="77777777" w:rsidR="0046142F" w:rsidRDefault="003148C9" w:rsidP="0046142F">
      <w:pPr>
        <w:rPr>
          <w:szCs w:val="32"/>
          <w:lang w:eastAsia="en-US"/>
        </w:rPr>
      </w:pPr>
      <w:r>
        <w:rPr>
          <w:szCs w:val="32"/>
          <w:lang w:eastAsia="en-US"/>
        </w:rPr>
        <w:t>Car il ne faut pas oublier que tous cherchaient</w:t>
      </w:r>
      <w:r w:rsidR="0046142F">
        <w:rPr>
          <w:szCs w:val="32"/>
          <w:lang w:eastAsia="en-US"/>
        </w:rPr>
        <w:t xml:space="preserve">, </w:t>
      </w:r>
      <w:r>
        <w:rPr>
          <w:szCs w:val="32"/>
          <w:lang w:eastAsia="en-US"/>
        </w:rPr>
        <w:t>depuis des années</w:t>
      </w:r>
      <w:r w:rsidR="0046142F">
        <w:rPr>
          <w:szCs w:val="32"/>
          <w:lang w:eastAsia="en-US"/>
        </w:rPr>
        <w:t xml:space="preserve">, </w:t>
      </w:r>
      <w:r>
        <w:rPr>
          <w:szCs w:val="32"/>
          <w:lang w:eastAsia="en-US"/>
        </w:rPr>
        <w:t>le lieu du dépôt</w:t>
      </w:r>
      <w:r w:rsidR="0046142F">
        <w:rPr>
          <w:szCs w:val="32"/>
          <w:lang w:eastAsia="en-US"/>
        </w:rPr>
        <w:t>.</w:t>
      </w:r>
    </w:p>
    <w:p w14:paraId="1119E6A1" w14:textId="77777777" w:rsidR="0046142F" w:rsidRDefault="003148C9" w:rsidP="0046142F">
      <w:pPr>
        <w:rPr>
          <w:szCs w:val="32"/>
          <w:lang w:eastAsia="en-US"/>
        </w:rPr>
      </w:pPr>
      <w:r>
        <w:rPr>
          <w:szCs w:val="32"/>
          <w:lang w:eastAsia="en-US"/>
        </w:rPr>
        <w:t>Il ne faut pas oublier en outre que le délai de vingt années expirait le lendemain même à minuit</w:t>
      </w:r>
      <w:r w:rsidR="0046142F">
        <w:rPr>
          <w:szCs w:val="32"/>
          <w:lang w:eastAsia="en-US"/>
        </w:rPr>
        <w:t>.</w:t>
      </w:r>
    </w:p>
    <w:p w14:paraId="163BA491" w14:textId="77777777" w:rsidR="0046142F" w:rsidRDefault="003148C9" w:rsidP="0046142F">
      <w:pPr>
        <w:rPr>
          <w:szCs w:val="32"/>
          <w:lang w:eastAsia="en-US"/>
        </w:rPr>
      </w:pPr>
      <w:r>
        <w:rPr>
          <w:szCs w:val="32"/>
          <w:lang w:eastAsia="en-US"/>
        </w:rPr>
        <w:t>Mazurke</w:t>
      </w:r>
      <w:r w:rsidR="0046142F">
        <w:rPr>
          <w:szCs w:val="32"/>
          <w:lang w:eastAsia="en-US"/>
        </w:rPr>
        <w:t xml:space="preserve">, </w:t>
      </w:r>
      <w:r>
        <w:rPr>
          <w:szCs w:val="32"/>
          <w:lang w:eastAsia="en-US"/>
        </w:rPr>
        <w:t>cependant</w:t>
      </w:r>
      <w:r w:rsidR="0046142F">
        <w:rPr>
          <w:szCs w:val="32"/>
          <w:lang w:eastAsia="en-US"/>
        </w:rPr>
        <w:t xml:space="preserve">, </w:t>
      </w:r>
      <w:r>
        <w:rPr>
          <w:szCs w:val="32"/>
          <w:lang w:eastAsia="en-US"/>
        </w:rPr>
        <w:t>arpentait le pavé non sans impatience</w:t>
      </w:r>
      <w:r w:rsidR="0046142F">
        <w:rPr>
          <w:szCs w:val="32"/>
          <w:lang w:eastAsia="en-US"/>
        </w:rPr>
        <w:t>.</w:t>
      </w:r>
    </w:p>
    <w:p w14:paraId="6EA7A31E" w14:textId="77777777" w:rsidR="0046142F" w:rsidRDefault="003148C9" w:rsidP="0046142F">
      <w:pPr>
        <w:rPr>
          <w:szCs w:val="32"/>
          <w:lang w:eastAsia="en-US"/>
        </w:rPr>
      </w:pPr>
      <w:r>
        <w:rPr>
          <w:szCs w:val="32"/>
          <w:lang w:eastAsia="en-US"/>
        </w:rPr>
        <w:t>De temps en temps il frappait à la porte</w:t>
      </w:r>
      <w:r w:rsidR="0046142F">
        <w:rPr>
          <w:szCs w:val="32"/>
          <w:lang w:eastAsia="en-US"/>
        </w:rPr>
        <w:t xml:space="preserve">, </w:t>
      </w:r>
      <w:r>
        <w:rPr>
          <w:szCs w:val="32"/>
          <w:lang w:eastAsia="en-US"/>
        </w:rPr>
        <w:t>et la porte restait close</w:t>
      </w:r>
      <w:r w:rsidR="0046142F">
        <w:rPr>
          <w:szCs w:val="32"/>
          <w:lang w:eastAsia="en-US"/>
        </w:rPr>
        <w:t>.</w:t>
      </w:r>
    </w:p>
    <w:p w14:paraId="4A2501D0" w14:textId="77777777" w:rsidR="0046142F" w:rsidRDefault="003148C9" w:rsidP="0046142F">
      <w:pPr>
        <w:rPr>
          <w:szCs w:val="32"/>
          <w:lang w:eastAsia="en-US"/>
        </w:rPr>
      </w:pPr>
      <w:r>
        <w:rPr>
          <w:szCs w:val="32"/>
          <w:lang w:eastAsia="en-US"/>
        </w:rPr>
        <w:t>Avait-il un plan</w:t>
      </w:r>
      <w:r w:rsidR="0046142F">
        <w:rPr>
          <w:szCs w:val="32"/>
          <w:lang w:eastAsia="en-US"/>
        </w:rPr>
        <w:t xml:space="preserve">, </w:t>
      </w:r>
      <w:r>
        <w:rPr>
          <w:szCs w:val="32"/>
          <w:lang w:eastAsia="en-US"/>
        </w:rPr>
        <w:t>ce Mazurke</w:t>
      </w:r>
      <w:r w:rsidR="0046142F">
        <w:rPr>
          <w:szCs w:val="32"/>
          <w:lang w:eastAsia="en-US"/>
        </w:rPr>
        <w:t xml:space="preserve"> ? </w:t>
      </w:r>
      <w:r>
        <w:rPr>
          <w:szCs w:val="32"/>
          <w:lang w:eastAsia="en-US"/>
        </w:rPr>
        <w:t>Mon Dieu</w:t>
      </w:r>
      <w:r w:rsidR="0046142F">
        <w:rPr>
          <w:szCs w:val="32"/>
          <w:lang w:eastAsia="en-US"/>
        </w:rPr>
        <w:t xml:space="preserve">, </w:t>
      </w:r>
      <w:r>
        <w:rPr>
          <w:szCs w:val="32"/>
          <w:lang w:eastAsia="en-US"/>
        </w:rPr>
        <w:t>oui</w:t>
      </w:r>
      <w:r w:rsidR="0046142F">
        <w:rPr>
          <w:szCs w:val="32"/>
          <w:lang w:eastAsia="en-US"/>
        </w:rPr>
        <w:t xml:space="preserve"> : </w:t>
      </w:r>
      <w:r>
        <w:rPr>
          <w:szCs w:val="32"/>
          <w:lang w:eastAsia="en-US"/>
        </w:rPr>
        <w:t>un plan élémentaire</w:t>
      </w:r>
      <w:r w:rsidR="0046142F">
        <w:rPr>
          <w:szCs w:val="32"/>
          <w:lang w:eastAsia="en-US"/>
        </w:rPr>
        <w:t xml:space="preserve">, </w:t>
      </w:r>
      <w:r>
        <w:rPr>
          <w:szCs w:val="32"/>
          <w:lang w:eastAsia="en-US"/>
        </w:rPr>
        <w:t>naïf et primitif</w:t>
      </w:r>
      <w:r w:rsidR="0046142F">
        <w:rPr>
          <w:szCs w:val="32"/>
          <w:lang w:eastAsia="en-US"/>
        </w:rPr>
        <w:t xml:space="preserve"> ; </w:t>
      </w:r>
      <w:r>
        <w:rPr>
          <w:szCs w:val="32"/>
          <w:lang w:eastAsia="en-US"/>
        </w:rPr>
        <w:t>un plan digne de l</w:t>
      </w:r>
      <w:r w:rsidR="0046142F">
        <w:rPr>
          <w:szCs w:val="32"/>
          <w:lang w:eastAsia="en-US"/>
        </w:rPr>
        <w:t>’</w:t>
      </w:r>
      <w:r>
        <w:rPr>
          <w:szCs w:val="32"/>
          <w:lang w:eastAsia="en-US"/>
        </w:rPr>
        <w:t>homme qui avait écrasé d</w:t>
      </w:r>
      <w:r w:rsidR="0046142F">
        <w:rPr>
          <w:szCs w:val="32"/>
          <w:lang w:eastAsia="en-US"/>
        </w:rPr>
        <w:t>’</w:t>
      </w:r>
      <w:r>
        <w:rPr>
          <w:szCs w:val="32"/>
          <w:lang w:eastAsia="en-US"/>
        </w:rPr>
        <w:t>un coup de tête la poitrine du boxeur Swift</w:t>
      </w:r>
      <w:r w:rsidR="0046142F">
        <w:rPr>
          <w:szCs w:val="32"/>
          <w:lang w:eastAsia="en-US"/>
        </w:rPr>
        <w:t xml:space="preserve">, </w:t>
      </w:r>
      <w:r>
        <w:rPr>
          <w:szCs w:val="32"/>
          <w:lang w:eastAsia="en-US"/>
        </w:rPr>
        <w:t>fusillé six Arabes au galop et empaillé un major autrichien</w:t>
      </w:r>
      <w:r w:rsidR="0046142F">
        <w:rPr>
          <w:szCs w:val="32"/>
          <w:lang w:eastAsia="en-US"/>
        </w:rPr>
        <w:t>.</w:t>
      </w:r>
    </w:p>
    <w:p w14:paraId="49528A38" w14:textId="77777777" w:rsidR="0046142F" w:rsidRDefault="003148C9" w:rsidP="0046142F">
      <w:pPr>
        <w:rPr>
          <w:szCs w:val="32"/>
          <w:lang w:eastAsia="en-US"/>
        </w:rPr>
      </w:pPr>
      <w:r>
        <w:rPr>
          <w:szCs w:val="32"/>
          <w:lang w:eastAsia="en-US"/>
        </w:rPr>
        <w:t>Voici quel était son plan</w:t>
      </w:r>
      <w:r w:rsidR="0046142F">
        <w:rPr>
          <w:szCs w:val="32"/>
          <w:lang w:eastAsia="en-US"/>
        </w:rPr>
        <w:t>.</w:t>
      </w:r>
    </w:p>
    <w:p w14:paraId="13E2F7E4" w14:textId="23B0DD50" w:rsidR="0046142F" w:rsidRDefault="003148C9" w:rsidP="0046142F">
      <w:pPr>
        <w:rPr>
          <w:szCs w:val="32"/>
          <w:lang w:eastAsia="en-US"/>
        </w:rPr>
      </w:pPr>
      <w:r>
        <w:rPr>
          <w:szCs w:val="32"/>
          <w:lang w:eastAsia="en-US"/>
        </w:rPr>
        <w:t>Entrer</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soit de gré</w:t>
      </w:r>
      <w:r w:rsidR="0046142F">
        <w:rPr>
          <w:szCs w:val="32"/>
          <w:lang w:eastAsia="en-US"/>
        </w:rPr>
        <w:t xml:space="preserve">, </w:t>
      </w:r>
      <w:r>
        <w:rPr>
          <w:szCs w:val="32"/>
          <w:lang w:eastAsia="en-US"/>
        </w:rPr>
        <w:t>soit de force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peu importait</w:t>
      </w:r>
      <w:r w:rsidR="0046142F">
        <w:rPr>
          <w:szCs w:val="32"/>
          <w:lang w:eastAsia="en-US"/>
        </w:rPr>
        <w:t>.</w:t>
      </w:r>
    </w:p>
    <w:p w14:paraId="68C9FE2D" w14:textId="77777777" w:rsidR="0046142F" w:rsidRDefault="003148C9" w:rsidP="0046142F">
      <w:pPr>
        <w:rPr>
          <w:szCs w:val="32"/>
          <w:lang w:eastAsia="en-US"/>
        </w:rPr>
      </w:pPr>
      <w:r>
        <w:rPr>
          <w:szCs w:val="32"/>
          <w:lang w:eastAsia="en-US"/>
        </w:rPr>
        <w:t>Arriver jusqu</w:t>
      </w:r>
      <w:r w:rsidR="0046142F">
        <w:rPr>
          <w:szCs w:val="32"/>
          <w:lang w:eastAsia="en-US"/>
        </w:rPr>
        <w:t>’</w:t>
      </w:r>
      <w:r>
        <w:rPr>
          <w:szCs w:val="32"/>
          <w:lang w:eastAsia="en-US"/>
        </w:rPr>
        <w:t>au Happe-Monnaie</w:t>
      </w:r>
      <w:r w:rsidR="0046142F">
        <w:rPr>
          <w:szCs w:val="32"/>
          <w:lang w:eastAsia="en-US"/>
        </w:rPr>
        <w:t xml:space="preserve">, </w:t>
      </w:r>
      <w:r>
        <w:rPr>
          <w:szCs w:val="32"/>
          <w:lang w:eastAsia="en-US"/>
        </w:rPr>
        <w:t>le prendre sous le bras comme un paquet</w:t>
      </w:r>
      <w:r w:rsidR="0046142F">
        <w:rPr>
          <w:szCs w:val="32"/>
          <w:lang w:eastAsia="en-US"/>
        </w:rPr>
        <w:t xml:space="preserve">, </w:t>
      </w:r>
      <w:r>
        <w:rPr>
          <w:szCs w:val="32"/>
          <w:lang w:eastAsia="en-US"/>
        </w:rPr>
        <w:t>et le conduire à la cave</w:t>
      </w:r>
      <w:r w:rsidR="0046142F">
        <w:rPr>
          <w:szCs w:val="32"/>
          <w:lang w:eastAsia="en-US"/>
        </w:rPr>
        <w:t>.</w:t>
      </w:r>
    </w:p>
    <w:p w14:paraId="44F7510E" w14:textId="77777777" w:rsidR="0046142F" w:rsidRDefault="003148C9" w:rsidP="0046142F">
      <w:pPr>
        <w:rPr>
          <w:szCs w:val="32"/>
          <w:lang w:eastAsia="en-US"/>
        </w:rPr>
      </w:pPr>
      <w:r>
        <w:rPr>
          <w:szCs w:val="32"/>
          <w:lang w:eastAsia="en-US"/>
        </w:rPr>
        <w:lastRenderedPageBreak/>
        <w:t>Emplir ses poches d</w:t>
      </w:r>
      <w:r w:rsidR="0046142F">
        <w:rPr>
          <w:szCs w:val="32"/>
          <w:lang w:eastAsia="en-US"/>
        </w:rPr>
        <w:t>’</w:t>
      </w:r>
      <w:r>
        <w:rPr>
          <w:szCs w:val="32"/>
          <w:lang w:eastAsia="en-US"/>
        </w:rPr>
        <w:t>or</w:t>
      </w:r>
      <w:r w:rsidR="0046142F">
        <w:rPr>
          <w:szCs w:val="32"/>
          <w:lang w:eastAsia="en-US"/>
        </w:rPr>
        <w:t xml:space="preserve">, </w:t>
      </w:r>
      <w:r>
        <w:rPr>
          <w:szCs w:val="32"/>
          <w:lang w:eastAsia="en-US"/>
        </w:rPr>
        <w:t>jeter une sacoche sur ses épaules</w:t>
      </w:r>
      <w:r w:rsidR="0046142F">
        <w:rPr>
          <w:szCs w:val="32"/>
          <w:lang w:eastAsia="en-US"/>
        </w:rPr>
        <w:t xml:space="preserve">, </w:t>
      </w:r>
      <w:r>
        <w:rPr>
          <w:szCs w:val="32"/>
          <w:lang w:eastAsia="en-US"/>
        </w:rPr>
        <w:t>offrir ses civilités au bonhomme et retourner rue du Regard</w:t>
      </w:r>
      <w:r w:rsidR="0046142F">
        <w:rPr>
          <w:szCs w:val="32"/>
          <w:lang w:eastAsia="en-US"/>
        </w:rPr>
        <w:t xml:space="preserve">. </w:t>
      </w:r>
      <w:r>
        <w:rPr>
          <w:szCs w:val="32"/>
          <w:lang w:eastAsia="en-US"/>
        </w:rPr>
        <w:t>C</w:t>
      </w:r>
      <w:r w:rsidR="0046142F">
        <w:rPr>
          <w:szCs w:val="32"/>
          <w:lang w:eastAsia="en-US"/>
        </w:rPr>
        <w:t>’</w:t>
      </w:r>
      <w:r>
        <w:rPr>
          <w:szCs w:val="32"/>
          <w:lang w:eastAsia="en-US"/>
        </w:rPr>
        <w:t>était simple comme bonjour</w:t>
      </w:r>
      <w:r w:rsidR="0046142F">
        <w:rPr>
          <w:szCs w:val="32"/>
          <w:lang w:eastAsia="en-US"/>
        </w:rPr>
        <w:t>.</w:t>
      </w:r>
    </w:p>
    <w:p w14:paraId="53915840" w14:textId="77777777" w:rsidR="0046142F" w:rsidRDefault="003148C9" w:rsidP="0046142F">
      <w:pPr>
        <w:rPr>
          <w:szCs w:val="32"/>
          <w:lang w:eastAsia="en-US"/>
        </w:rPr>
      </w:pPr>
      <w:r>
        <w:rPr>
          <w:szCs w:val="32"/>
          <w:lang w:eastAsia="en-US"/>
        </w:rPr>
        <w:t>Avec un plan pareil dans la tête</w:t>
      </w:r>
      <w:r w:rsidR="0046142F">
        <w:rPr>
          <w:szCs w:val="32"/>
          <w:lang w:eastAsia="en-US"/>
        </w:rPr>
        <w:t xml:space="preserve">, </w:t>
      </w:r>
      <w:r>
        <w:rPr>
          <w:szCs w:val="32"/>
          <w:lang w:eastAsia="en-US"/>
        </w:rPr>
        <w:t>il était bien permis d</w:t>
      </w:r>
      <w:r w:rsidR="0046142F">
        <w:rPr>
          <w:szCs w:val="32"/>
          <w:lang w:eastAsia="en-US"/>
        </w:rPr>
        <w:t>’</w:t>
      </w:r>
      <w:r>
        <w:rPr>
          <w:szCs w:val="32"/>
          <w:lang w:eastAsia="en-US"/>
        </w:rPr>
        <w:t>avoir de ces idées absolument terrestres que les gens d</w:t>
      </w:r>
      <w:r w:rsidR="0046142F">
        <w:rPr>
          <w:szCs w:val="32"/>
          <w:lang w:eastAsia="en-US"/>
        </w:rPr>
        <w:t>’</w:t>
      </w:r>
      <w:r>
        <w:rPr>
          <w:szCs w:val="32"/>
          <w:lang w:eastAsia="en-US"/>
        </w:rPr>
        <w:t>un goût délicat repoussent et dédaignent</w:t>
      </w:r>
      <w:r w:rsidR="0046142F">
        <w:rPr>
          <w:szCs w:val="32"/>
          <w:lang w:eastAsia="en-US"/>
        </w:rPr>
        <w:t>.</w:t>
      </w:r>
    </w:p>
    <w:p w14:paraId="5D49840A" w14:textId="77777777" w:rsidR="0046142F" w:rsidRDefault="003148C9" w:rsidP="0046142F">
      <w:pPr>
        <w:rPr>
          <w:szCs w:val="32"/>
          <w:lang w:eastAsia="en-US"/>
        </w:rPr>
      </w:pPr>
      <w:r>
        <w:rPr>
          <w:szCs w:val="32"/>
          <w:lang w:eastAsia="en-US"/>
        </w:rPr>
        <w:t>Mazurke</w:t>
      </w:r>
      <w:r w:rsidR="0046142F">
        <w:rPr>
          <w:szCs w:val="32"/>
          <w:lang w:eastAsia="en-US"/>
        </w:rPr>
        <w:t xml:space="preserve">, </w:t>
      </w:r>
      <w:r>
        <w:rPr>
          <w:szCs w:val="32"/>
          <w:lang w:eastAsia="en-US"/>
        </w:rPr>
        <w:t>en définitive</w:t>
      </w:r>
      <w:r w:rsidR="0046142F">
        <w:rPr>
          <w:szCs w:val="32"/>
          <w:lang w:eastAsia="en-US"/>
        </w:rPr>
        <w:t xml:space="preserve">, </w:t>
      </w:r>
      <w:r>
        <w:rPr>
          <w:szCs w:val="32"/>
          <w:lang w:eastAsia="en-US"/>
        </w:rPr>
        <w:t>n</w:t>
      </w:r>
      <w:r w:rsidR="0046142F">
        <w:rPr>
          <w:szCs w:val="32"/>
          <w:lang w:eastAsia="en-US"/>
        </w:rPr>
        <w:t>’</w:t>
      </w:r>
      <w:r>
        <w:rPr>
          <w:szCs w:val="32"/>
          <w:lang w:eastAsia="en-US"/>
        </w:rPr>
        <w:t>avait rien pris depuis sa sortie de la cave</w:t>
      </w:r>
      <w:r w:rsidR="0046142F">
        <w:rPr>
          <w:szCs w:val="32"/>
          <w:lang w:eastAsia="en-US"/>
        </w:rPr>
        <w:t>.</w:t>
      </w:r>
    </w:p>
    <w:p w14:paraId="133EDB0B" w14:textId="77777777" w:rsidR="0046142F" w:rsidRDefault="003148C9" w:rsidP="0046142F">
      <w:pPr>
        <w:rPr>
          <w:szCs w:val="32"/>
          <w:lang w:eastAsia="en-US"/>
        </w:rPr>
      </w:pPr>
      <w:r>
        <w:rPr>
          <w:szCs w:val="32"/>
          <w:lang w:eastAsia="en-US"/>
        </w:rPr>
        <w:t>Son estomac parla</w:t>
      </w:r>
      <w:r w:rsidR="0046142F">
        <w:rPr>
          <w:szCs w:val="32"/>
          <w:lang w:eastAsia="en-US"/>
        </w:rPr>
        <w:t xml:space="preserve">, </w:t>
      </w:r>
      <w:r>
        <w:rPr>
          <w:szCs w:val="32"/>
          <w:lang w:eastAsia="en-US"/>
        </w:rPr>
        <w:t>et si vous saviez quelle voix il avait</w:t>
      </w:r>
      <w:r w:rsidR="0046142F">
        <w:rPr>
          <w:szCs w:val="32"/>
          <w:lang w:eastAsia="en-US"/>
        </w:rPr>
        <w:t xml:space="preserve">, </w:t>
      </w:r>
      <w:r>
        <w:rPr>
          <w:szCs w:val="32"/>
          <w:lang w:eastAsia="en-US"/>
        </w:rPr>
        <w:t>l</w:t>
      </w:r>
      <w:r w:rsidR="0046142F">
        <w:rPr>
          <w:szCs w:val="32"/>
          <w:lang w:eastAsia="en-US"/>
        </w:rPr>
        <w:t>’</w:t>
      </w:r>
      <w:r>
        <w:rPr>
          <w:szCs w:val="32"/>
          <w:lang w:eastAsia="en-US"/>
        </w:rPr>
        <w:t>estomac de Mazurke</w:t>
      </w:r>
      <w:r w:rsidR="0046142F">
        <w:rPr>
          <w:szCs w:val="32"/>
          <w:lang w:eastAsia="en-US"/>
        </w:rPr>
        <w:t> !</w:t>
      </w:r>
    </w:p>
    <w:p w14:paraId="7BC1E289" w14:textId="77777777" w:rsidR="0046142F" w:rsidRDefault="003148C9" w:rsidP="0046142F">
      <w:pPr>
        <w:rPr>
          <w:szCs w:val="32"/>
          <w:lang w:eastAsia="en-US"/>
        </w:rPr>
      </w:pPr>
      <w:r>
        <w:rPr>
          <w:szCs w:val="32"/>
          <w:lang w:eastAsia="en-US"/>
        </w:rPr>
        <w:t>Après tout</w:t>
      </w:r>
      <w:r w:rsidR="0046142F">
        <w:rPr>
          <w:szCs w:val="32"/>
          <w:lang w:eastAsia="en-US"/>
        </w:rPr>
        <w:t xml:space="preserve">, </w:t>
      </w:r>
      <w:r>
        <w:rPr>
          <w:szCs w:val="32"/>
          <w:lang w:eastAsia="en-US"/>
        </w:rPr>
        <w:t>s</w:t>
      </w:r>
      <w:r w:rsidR="0046142F">
        <w:rPr>
          <w:szCs w:val="32"/>
          <w:lang w:eastAsia="en-US"/>
        </w:rPr>
        <w:t>’</w:t>
      </w:r>
      <w:r>
        <w:rPr>
          <w:szCs w:val="32"/>
          <w:lang w:eastAsia="en-US"/>
        </w:rPr>
        <w:t>il faisait grand jour déjà</w:t>
      </w:r>
      <w:r w:rsidR="0046142F">
        <w:rPr>
          <w:szCs w:val="32"/>
          <w:lang w:eastAsia="en-US"/>
        </w:rPr>
        <w:t xml:space="preserve">, </w:t>
      </w:r>
      <w:r>
        <w:rPr>
          <w:szCs w:val="32"/>
          <w:lang w:eastAsia="en-US"/>
        </w:rPr>
        <w:t>l</w:t>
      </w:r>
      <w:r w:rsidR="0046142F">
        <w:rPr>
          <w:szCs w:val="32"/>
          <w:lang w:eastAsia="en-US"/>
        </w:rPr>
        <w:t>’</w:t>
      </w:r>
      <w:r>
        <w:rPr>
          <w:szCs w:val="32"/>
          <w:lang w:eastAsia="en-US"/>
        </w:rPr>
        <w:t>heure n</w:t>
      </w:r>
      <w:r w:rsidR="0046142F">
        <w:rPr>
          <w:szCs w:val="32"/>
          <w:lang w:eastAsia="en-US"/>
        </w:rPr>
        <w:t>’</w:t>
      </w:r>
      <w:r>
        <w:rPr>
          <w:szCs w:val="32"/>
          <w:lang w:eastAsia="en-US"/>
        </w:rPr>
        <w:t>en était pas moins indue</w:t>
      </w:r>
      <w:r w:rsidR="0046142F">
        <w:rPr>
          <w:szCs w:val="32"/>
          <w:lang w:eastAsia="en-US"/>
        </w:rPr>
        <w:t xml:space="preserve">. </w:t>
      </w:r>
      <w:r>
        <w:rPr>
          <w:szCs w:val="32"/>
          <w:lang w:eastAsia="en-US"/>
        </w:rPr>
        <w:t>On ne vient pas comme cela chez les gens</w:t>
      </w:r>
      <w:r w:rsidR="0046142F">
        <w:rPr>
          <w:szCs w:val="32"/>
          <w:lang w:eastAsia="en-US"/>
        </w:rPr>
        <w:t xml:space="preserve">, </w:t>
      </w:r>
      <w:r>
        <w:rPr>
          <w:szCs w:val="32"/>
          <w:lang w:eastAsia="en-US"/>
        </w:rPr>
        <w:t>dès cinq heures du matin</w:t>
      </w:r>
      <w:r w:rsidR="0046142F">
        <w:rPr>
          <w:szCs w:val="32"/>
          <w:lang w:eastAsia="en-US"/>
        </w:rPr>
        <w:t xml:space="preserve">. </w:t>
      </w:r>
      <w:r>
        <w:rPr>
          <w:szCs w:val="32"/>
          <w:lang w:eastAsia="en-US"/>
        </w:rPr>
        <w:t>La porte ne s</w:t>
      </w:r>
      <w:r w:rsidR="0046142F">
        <w:rPr>
          <w:szCs w:val="32"/>
          <w:lang w:eastAsia="en-US"/>
        </w:rPr>
        <w:t>’</w:t>
      </w:r>
      <w:r>
        <w:rPr>
          <w:szCs w:val="32"/>
          <w:lang w:eastAsia="en-US"/>
        </w:rPr>
        <w:t>ouvrait sans doute que plus tard</w:t>
      </w:r>
      <w:r w:rsidR="0046142F">
        <w:rPr>
          <w:szCs w:val="32"/>
          <w:lang w:eastAsia="en-US"/>
        </w:rPr>
        <w:t>.</w:t>
      </w:r>
    </w:p>
    <w:p w14:paraId="5E591560" w14:textId="77777777" w:rsidR="0046142F" w:rsidRDefault="003148C9" w:rsidP="0046142F">
      <w:pPr>
        <w:rPr>
          <w:szCs w:val="32"/>
          <w:lang w:eastAsia="en-US"/>
        </w:rPr>
      </w:pPr>
      <w:r>
        <w:rPr>
          <w:szCs w:val="32"/>
          <w:lang w:eastAsia="en-US"/>
        </w:rPr>
        <w:t>En raisonnant ainsi</w:t>
      </w:r>
      <w:r w:rsidR="0046142F">
        <w:rPr>
          <w:szCs w:val="32"/>
          <w:lang w:eastAsia="en-US"/>
        </w:rPr>
        <w:t xml:space="preserve">, </w:t>
      </w:r>
      <w:r>
        <w:rPr>
          <w:szCs w:val="32"/>
          <w:lang w:eastAsia="en-US"/>
        </w:rPr>
        <w:t>et c</w:t>
      </w:r>
      <w:r w:rsidR="0046142F">
        <w:rPr>
          <w:szCs w:val="32"/>
          <w:lang w:eastAsia="en-US"/>
        </w:rPr>
        <w:t>’</w:t>
      </w:r>
      <w:r>
        <w:rPr>
          <w:szCs w:val="32"/>
          <w:lang w:eastAsia="en-US"/>
        </w:rPr>
        <w:t>était puissamment raisonné</w:t>
      </w:r>
      <w:r w:rsidR="0046142F">
        <w:rPr>
          <w:szCs w:val="32"/>
          <w:lang w:eastAsia="en-US"/>
        </w:rPr>
        <w:t xml:space="preserve">, </w:t>
      </w:r>
      <w:r>
        <w:rPr>
          <w:szCs w:val="32"/>
          <w:lang w:eastAsia="en-US"/>
        </w:rPr>
        <w:t>Mazurke tourna l</w:t>
      </w:r>
      <w:r w:rsidR="0046142F">
        <w:rPr>
          <w:szCs w:val="32"/>
          <w:lang w:eastAsia="en-US"/>
        </w:rPr>
        <w:t>’</w:t>
      </w:r>
      <w:r>
        <w:rPr>
          <w:szCs w:val="32"/>
          <w:lang w:eastAsia="en-US"/>
        </w:rPr>
        <w:t>angle de la rue et descendit vers la barrière</w:t>
      </w:r>
      <w:r w:rsidR="0046142F">
        <w:rPr>
          <w:szCs w:val="32"/>
          <w:lang w:eastAsia="en-US"/>
        </w:rPr>
        <w:t xml:space="preserve">, </w:t>
      </w:r>
      <w:r>
        <w:rPr>
          <w:szCs w:val="32"/>
          <w:lang w:eastAsia="en-US"/>
        </w:rPr>
        <w:t>afin de trouver un restaurant</w:t>
      </w:r>
      <w:r w:rsidR="0046142F">
        <w:rPr>
          <w:szCs w:val="32"/>
          <w:lang w:eastAsia="en-US"/>
        </w:rPr>
        <w:t xml:space="preserve">. </w:t>
      </w:r>
      <w:r>
        <w:rPr>
          <w:szCs w:val="32"/>
          <w:lang w:eastAsia="en-US"/>
        </w:rPr>
        <w:t>Il est certain que nous eussions dû peut-être y regarder à deux fois</w:t>
      </w:r>
      <w:r w:rsidR="0046142F">
        <w:rPr>
          <w:szCs w:val="32"/>
          <w:lang w:eastAsia="en-US"/>
        </w:rPr>
        <w:t xml:space="preserve">, </w:t>
      </w:r>
      <w:r>
        <w:rPr>
          <w:szCs w:val="32"/>
          <w:lang w:eastAsia="en-US"/>
        </w:rPr>
        <w:t>avant de montrer notre héros marchant à la conquête d</w:t>
      </w:r>
      <w:r w:rsidR="0046142F">
        <w:rPr>
          <w:szCs w:val="32"/>
          <w:lang w:eastAsia="en-US"/>
        </w:rPr>
        <w:t>’</w:t>
      </w:r>
      <w:r>
        <w:rPr>
          <w:szCs w:val="32"/>
          <w:lang w:eastAsia="en-US"/>
        </w:rPr>
        <w:t>un bifteck</w:t>
      </w:r>
      <w:r w:rsidR="0046142F">
        <w:rPr>
          <w:szCs w:val="32"/>
          <w:lang w:eastAsia="en-US"/>
        </w:rPr>
        <w:t xml:space="preserve">, </w:t>
      </w:r>
      <w:r>
        <w:rPr>
          <w:szCs w:val="32"/>
          <w:lang w:eastAsia="en-US"/>
        </w:rPr>
        <w:t>dans un moment si solennel</w:t>
      </w:r>
      <w:r w:rsidR="0046142F">
        <w:rPr>
          <w:szCs w:val="32"/>
          <w:lang w:eastAsia="en-US"/>
        </w:rPr>
        <w:t>.</w:t>
      </w:r>
    </w:p>
    <w:p w14:paraId="027026C5" w14:textId="77777777" w:rsidR="0046142F" w:rsidRDefault="003148C9" w:rsidP="0046142F">
      <w:pPr>
        <w:rPr>
          <w:szCs w:val="32"/>
          <w:lang w:eastAsia="en-US"/>
        </w:rPr>
      </w:pPr>
      <w:r>
        <w:rPr>
          <w:szCs w:val="32"/>
          <w:lang w:eastAsia="en-US"/>
        </w:rPr>
        <w:t>Mais cette fantaisie de bifteck l</w:t>
      </w:r>
      <w:r w:rsidR="0046142F">
        <w:rPr>
          <w:szCs w:val="32"/>
          <w:lang w:eastAsia="en-US"/>
        </w:rPr>
        <w:t>’</w:t>
      </w:r>
      <w:r>
        <w:rPr>
          <w:szCs w:val="32"/>
          <w:lang w:eastAsia="en-US"/>
        </w:rPr>
        <w:t>empêcha d</w:t>
      </w:r>
      <w:r w:rsidR="0046142F">
        <w:rPr>
          <w:szCs w:val="32"/>
          <w:lang w:eastAsia="en-US"/>
        </w:rPr>
        <w:t>’</w:t>
      </w:r>
      <w:r>
        <w:rPr>
          <w:szCs w:val="32"/>
          <w:lang w:eastAsia="en-US"/>
        </w:rPr>
        <w:t>être flambé comme un poulet</w:t>
      </w:r>
      <w:r w:rsidR="0046142F">
        <w:rPr>
          <w:szCs w:val="32"/>
          <w:lang w:eastAsia="en-US"/>
        </w:rPr>
        <w:t>.</w:t>
      </w:r>
    </w:p>
    <w:p w14:paraId="4C0B78C9" w14:textId="1A70A719" w:rsidR="0046142F" w:rsidRDefault="003148C9" w:rsidP="0046142F">
      <w:pPr>
        <w:rPr>
          <w:szCs w:val="32"/>
          <w:lang w:eastAsia="en-US"/>
        </w:rPr>
      </w:pPr>
      <w:r>
        <w:rPr>
          <w:szCs w:val="32"/>
          <w:lang w:eastAsia="en-US"/>
        </w:rPr>
        <w:t>Il déjeuna copieusement et bien</w:t>
      </w:r>
      <w:r w:rsidR="0046142F">
        <w:rPr>
          <w:szCs w:val="32"/>
          <w:lang w:eastAsia="en-US"/>
        </w:rPr>
        <w:t xml:space="preserve">. </w:t>
      </w:r>
      <w:r>
        <w:rPr>
          <w:szCs w:val="32"/>
          <w:lang w:eastAsia="en-US"/>
        </w:rPr>
        <w:t>C</w:t>
      </w:r>
      <w:r w:rsidR="0046142F">
        <w:rPr>
          <w:szCs w:val="32"/>
          <w:lang w:eastAsia="en-US"/>
        </w:rPr>
        <w:t>’</w:t>
      </w:r>
      <w:r>
        <w:rPr>
          <w:szCs w:val="32"/>
          <w:lang w:eastAsia="en-US"/>
        </w:rPr>
        <w:t>était sa partie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Au moment où il débouchait sa seconde bouteille de bordeaux</w:t>
      </w:r>
      <w:r w:rsidR="0046142F">
        <w:rPr>
          <w:szCs w:val="32"/>
          <w:lang w:eastAsia="en-US"/>
        </w:rPr>
        <w:t xml:space="preserve">, </w:t>
      </w:r>
      <w:r>
        <w:rPr>
          <w:szCs w:val="32"/>
          <w:lang w:eastAsia="en-US"/>
        </w:rPr>
        <w:t>une explosion se fit entendre</w:t>
      </w:r>
      <w:r w:rsidR="0046142F">
        <w:rPr>
          <w:szCs w:val="32"/>
          <w:lang w:eastAsia="en-US"/>
        </w:rPr>
        <w:t>.</w:t>
      </w:r>
    </w:p>
    <w:p w14:paraId="0EF3DC71" w14:textId="77777777" w:rsidR="0046142F" w:rsidRDefault="003148C9" w:rsidP="0046142F">
      <w:pPr>
        <w:rPr>
          <w:szCs w:val="32"/>
          <w:lang w:eastAsia="en-US"/>
        </w:rPr>
      </w:pPr>
      <w:r>
        <w:rPr>
          <w:szCs w:val="32"/>
          <w:lang w:eastAsia="en-US"/>
        </w:rPr>
        <w:t>Mazurke n</w:t>
      </w:r>
      <w:r w:rsidR="0046142F">
        <w:rPr>
          <w:szCs w:val="32"/>
          <w:lang w:eastAsia="en-US"/>
        </w:rPr>
        <w:t>’</w:t>
      </w:r>
      <w:r>
        <w:rPr>
          <w:szCs w:val="32"/>
          <w:lang w:eastAsia="en-US"/>
        </w:rPr>
        <w:t>y prit point trop garde</w:t>
      </w:r>
      <w:r w:rsidR="0046142F">
        <w:rPr>
          <w:szCs w:val="32"/>
          <w:lang w:eastAsia="en-US"/>
        </w:rPr>
        <w:t xml:space="preserve">, </w:t>
      </w:r>
      <w:r>
        <w:rPr>
          <w:szCs w:val="32"/>
          <w:lang w:eastAsia="en-US"/>
        </w:rPr>
        <w:t>acheva sa tranche de bœuf et sortit</w:t>
      </w:r>
      <w:r w:rsidR="0046142F">
        <w:rPr>
          <w:szCs w:val="32"/>
          <w:lang w:eastAsia="en-US"/>
        </w:rPr>
        <w:t>.</w:t>
      </w:r>
    </w:p>
    <w:p w14:paraId="47DA0B70" w14:textId="77777777" w:rsidR="0046142F" w:rsidRDefault="003148C9" w:rsidP="0046142F">
      <w:pPr>
        <w:rPr>
          <w:szCs w:val="32"/>
          <w:lang w:eastAsia="en-US"/>
        </w:rPr>
      </w:pPr>
      <w:r>
        <w:rPr>
          <w:szCs w:val="32"/>
          <w:lang w:eastAsia="en-US"/>
        </w:rPr>
        <w:t>Il pouvait être six heures</w:t>
      </w:r>
      <w:r w:rsidR="0046142F">
        <w:rPr>
          <w:szCs w:val="32"/>
          <w:lang w:eastAsia="en-US"/>
        </w:rPr>
        <w:t>.</w:t>
      </w:r>
    </w:p>
    <w:p w14:paraId="7242E0BB" w14:textId="77777777" w:rsidR="0046142F" w:rsidRDefault="003148C9" w:rsidP="0046142F">
      <w:pPr>
        <w:rPr>
          <w:szCs w:val="32"/>
          <w:lang w:eastAsia="en-US"/>
        </w:rPr>
      </w:pPr>
      <w:r>
        <w:rPr>
          <w:szCs w:val="32"/>
          <w:lang w:eastAsia="en-US"/>
        </w:rPr>
        <w:lastRenderedPageBreak/>
        <w:t>Quand il retourna devant la maison du fantôme</w:t>
      </w:r>
      <w:r w:rsidR="0046142F">
        <w:rPr>
          <w:szCs w:val="32"/>
          <w:lang w:eastAsia="en-US"/>
        </w:rPr>
        <w:t xml:space="preserve">, </w:t>
      </w:r>
      <w:r>
        <w:rPr>
          <w:szCs w:val="32"/>
          <w:lang w:eastAsia="en-US"/>
        </w:rPr>
        <w:t>la porte cochère était grande ouverte</w:t>
      </w:r>
      <w:r w:rsidR="0046142F">
        <w:rPr>
          <w:szCs w:val="32"/>
          <w:lang w:eastAsia="en-US"/>
        </w:rPr>
        <w:t>.</w:t>
      </w:r>
    </w:p>
    <w:p w14:paraId="46601738" w14:textId="6B3B20C9" w:rsidR="0046142F" w:rsidRDefault="0046142F" w:rsidP="0046142F">
      <w:pPr>
        <w:rPr>
          <w:szCs w:val="32"/>
          <w:lang w:eastAsia="en-US"/>
        </w:rPr>
      </w:pPr>
      <w:r>
        <w:rPr>
          <w:lang w:eastAsia="en-US"/>
        </w:rPr>
        <w:t>— </w:t>
      </w:r>
      <w:r w:rsidR="003148C9">
        <w:rPr>
          <w:szCs w:val="32"/>
          <w:lang w:eastAsia="en-US"/>
        </w:rPr>
        <w:t>À la bonne heure</w:t>
      </w:r>
      <w:r>
        <w:rPr>
          <w:szCs w:val="32"/>
          <w:lang w:eastAsia="en-US"/>
        </w:rPr>
        <w:t xml:space="preserve"> ! </w:t>
      </w:r>
      <w:r w:rsidR="003148C9">
        <w:rPr>
          <w:szCs w:val="32"/>
          <w:lang w:eastAsia="en-US"/>
        </w:rPr>
        <w:t>se dit Mazurke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nous allons enlever ça en deux temps</w:t>
      </w:r>
      <w:r>
        <w:rPr>
          <w:szCs w:val="32"/>
          <w:lang w:eastAsia="en-US"/>
        </w:rPr>
        <w:t> !</w:t>
      </w:r>
    </w:p>
    <w:p w14:paraId="754F8787" w14:textId="77777777" w:rsidR="0046142F" w:rsidRDefault="003148C9" w:rsidP="0046142F">
      <w:pPr>
        <w:rPr>
          <w:szCs w:val="32"/>
          <w:lang w:eastAsia="en-US"/>
        </w:rPr>
      </w:pPr>
      <w:r>
        <w:rPr>
          <w:szCs w:val="32"/>
          <w:lang w:eastAsia="en-US"/>
        </w:rPr>
        <w:t>Il passa le seuil</w:t>
      </w:r>
      <w:r w:rsidR="0046142F">
        <w:rPr>
          <w:szCs w:val="32"/>
          <w:lang w:eastAsia="en-US"/>
        </w:rPr>
        <w:t>.</w:t>
      </w:r>
    </w:p>
    <w:p w14:paraId="6D2C917B" w14:textId="77777777" w:rsidR="0046142F" w:rsidRDefault="003148C9" w:rsidP="0046142F">
      <w:pPr>
        <w:rPr>
          <w:szCs w:val="32"/>
          <w:lang w:eastAsia="en-US"/>
        </w:rPr>
      </w:pPr>
      <w:r>
        <w:rPr>
          <w:szCs w:val="32"/>
          <w:lang w:eastAsia="en-US"/>
        </w:rPr>
        <w:t>À ce moment</w:t>
      </w:r>
      <w:r w:rsidR="0046142F">
        <w:rPr>
          <w:szCs w:val="32"/>
          <w:lang w:eastAsia="en-US"/>
        </w:rPr>
        <w:t xml:space="preserve">, </w:t>
      </w:r>
      <w:r>
        <w:rPr>
          <w:szCs w:val="32"/>
          <w:lang w:eastAsia="en-US"/>
        </w:rPr>
        <w:t>deux hommes le croisèrent</w:t>
      </w:r>
      <w:r w:rsidR="0046142F">
        <w:rPr>
          <w:szCs w:val="32"/>
          <w:lang w:eastAsia="en-US"/>
        </w:rPr>
        <w:t xml:space="preserve">. </w:t>
      </w:r>
      <w:r>
        <w:rPr>
          <w:szCs w:val="32"/>
          <w:lang w:eastAsia="en-US"/>
        </w:rPr>
        <w:t>Ils étaient tout pâles</w:t>
      </w:r>
      <w:r w:rsidR="0046142F">
        <w:rPr>
          <w:szCs w:val="32"/>
          <w:lang w:eastAsia="en-US"/>
        </w:rPr>
        <w:t xml:space="preserve">. </w:t>
      </w:r>
      <w:r>
        <w:rPr>
          <w:szCs w:val="32"/>
          <w:lang w:eastAsia="en-US"/>
        </w:rPr>
        <w:t>Mazurke les vit s</w:t>
      </w:r>
      <w:r w:rsidR="0046142F">
        <w:rPr>
          <w:szCs w:val="32"/>
          <w:lang w:eastAsia="en-US"/>
        </w:rPr>
        <w:t>’</w:t>
      </w:r>
      <w:r>
        <w:rPr>
          <w:szCs w:val="32"/>
          <w:lang w:eastAsia="en-US"/>
        </w:rPr>
        <w:t>élancer dans la rue et s</w:t>
      </w:r>
      <w:r w:rsidR="0046142F">
        <w:rPr>
          <w:szCs w:val="32"/>
          <w:lang w:eastAsia="en-US"/>
        </w:rPr>
        <w:t>’</w:t>
      </w:r>
      <w:r>
        <w:rPr>
          <w:szCs w:val="32"/>
          <w:lang w:eastAsia="en-US"/>
        </w:rPr>
        <w:t>enfuir</w:t>
      </w:r>
      <w:r w:rsidR="0046142F">
        <w:rPr>
          <w:szCs w:val="32"/>
          <w:lang w:eastAsia="en-US"/>
        </w:rPr>
        <w:t xml:space="preserve">, </w:t>
      </w:r>
      <w:r>
        <w:rPr>
          <w:szCs w:val="32"/>
          <w:lang w:eastAsia="en-US"/>
        </w:rPr>
        <w:t>chacun de son côté</w:t>
      </w:r>
      <w:r w:rsidR="0046142F">
        <w:rPr>
          <w:szCs w:val="32"/>
          <w:lang w:eastAsia="en-US"/>
        </w:rPr>
        <w:t xml:space="preserve">, </w:t>
      </w:r>
      <w:r>
        <w:rPr>
          <w:szCs w:val="32"/>
          <w:lang w:eastAsia="en-US"/>
        </w:rPr>
        <w:t>comme si le diable eût été à leurs trousses</w:t>
      </w:r>
      <w:r w:rsidR="0046142F">
        <w:rPr>
          <w:szCs w:val="32"/>
          <w:lang w:eastAsia="en-US"/>
        </w:rPr>
        <w:t>.</w:t>
      </w:r>
    </w:p>
    <w:p w14:paraId="6AD6A937" w14:textId="44F6BCD5" w:rsidR="0046142F" w:rsidRDefault="003148C9" w:rsidP="0046142F">
      <w:pPr>
        <w:rPr>
          <w:szCs w:val="32"/>
          <w:lang w:eastAsia="en-US"/>
        </w:rPr>
      </w:pPr>
      <w:r>
        <w:rPr>
          <w:szCs w:val="32"/>
          <w:lang w:eastAsia="en-US"/>
        </w:rPr>
        <w:t xml:space="preserve">Il avait cru reconnaître </w:t>
      </w:r>
      <w:r w:rsidR="0046142F">
        <w:rPr>
          <w:szCs w:val="32"/>
          <w:lang w:eastAsia="en-US"/>
        </w:rPr>
        <w:t>M. </w:t>
      </w:r>
      <w:r>
        <w:rPr>
          <w:szCs w:val="32"/>
          <w:lang w:eastAsia="en-US"/>
        </w:rPr>
        <w:t>Fargeau et Cousin-et-Ami</w:t>
      </w:r>
      <w:r w:rsidR="0046142F">
        <w:rPr>
          <w:szCs w:val="32"/>
          <w:lang w:eastAsia="en-US"/>
        </w:rPr>
        <w:t>.</w:t>
      </w:r>
    </w:p>
    <w:p w14:paraId="0D12B69D" w14:textId="77777777" w:rsidR="0046142F" w:rsidRDefault="003148C9" w:rsidP="0046142F">
      <w:pPr>
        <w:rPr>
          <w:szCs w:val="32"/>
          <w:lang w:eastAsia="en-US"/>
        </w:rPr>
      </w:pPr>
      <w:r>
        <w:rPr>
          <w:szCs w:val="32"/>
          <w:lang w:eastAsia="en-US"/>
        </w:rPr>
        <w:t>La cour était déserte</w:t>
      </w:r>
      <w:r w:rsidR="0046142F">
        <w:rPr>
          <w:szCs w:val="32"/>
          <w:lang w:eastAsia="en-US"/>
        </w:rPr>
        <w:t xml:space="preserve">, </w:t>
      </w:r>
      <w:r>
        <w:rPr>
          <w:szCs w:val="32"/>
          <w:lang w:eastAsia="en-US"/>
        </w:rPr>
        <w:t>le vestibule aussi</w:t>
      </w:r>
      <w:r w:rsidR="0046142F">
        <w:rPr>
          <w:szCs w:val="32"/>
          <w:lang w:eastAsia="en-US"/>
        </w:rPr>
        <w:t xml:space="preserve">. </w:t>
      </w:r>
      <w:r>
        <w:rPr>
          <w:szCs w:val="32"/>
          <w:lang w:eastAsia="en-US"/>
        </w:rPr>
        <w:t>Mazurke entra dans le salon</w:t>
      </w:r>
      <w:r w:rsidR="0046142F">
        <w:rPr>
          <w:szCs w:val="32"/>
          <w:lang w:eastAsia="en-US"/>
        </w:rPr>
        <w:t xml:space="preserve">. </w:t>
      </w:r>
      <w:r>
        <w:rPr>
          <w:szCs w:val="32"/>
          <w:lang w:eastAsia="en-US"/>
        </w:rPr>
        <w:t>Il n</w:t>
      </w:r>
      <w:r w:rsidR="0046142F">
        <w:rPr>
          <w:szCs w:val="32"/>
          <w:lang w:eastAsia="en-US"/>
        </w:rPr>
        <w:t>’</w:t>
      </w:r>
      <w:r>
        <w:rPr>
          <w:szCs w:val="32"/>
          <w:lang w:eastAsia="en-US"/>
        </w:rPr>
        <w:t>y avait personne</w:t>
      </w:r>
      <w:r w:rsidR="0046142F">
        <w:rPr>
          <w:szCs w:val="32"/>
          <w:lang w:eastAsia="en-US"/>
        </w:rPr>
        <w:t>.</w:t>
      </w:r>
    </w:p>
    <w:p w14:paraId="3972630B" w14:textId="77777777" w:rsidR="0046142F" w:rsidRDefault="003148C9" w:rsidP="0046142F">
      <w:pPr>
        <w:rPr>
          <w:szCs w:val="32"/>
          <w:lang w:eastAsia="en-US"/>
        </w:rPr>
      </w:pPr>
      <w:r>
        <w:rPr>
          <w:szCs w:val="32"/>
          <w:lang w:eastAsia="en-US"/>
        </w:rPr>
        <w:t>Toutes les portes étaient comme celle de la cour</w:t>
      </w:r>
      <w:r w:rsidR="0046142F">
        <w:rPr>
          <w:szCs w:val="32"/>
          <w:lang w:eastAsia="en-US"/>
        </w:rPr>
        <w:t xml:space="preserve">, </w:t>
      </w:r>
      <w:r>
        <w:rPr>
          <w:szCs w:val="32"/>
          <w:lang w:eastAsia="en-US"/>
        </w:rPr>
        <w:t>ouvertes à deux battants</w:t>
      </w:r>
      <w:r w:rsidR="0046142F">
        <w:rPr>
          <w:szCs w:val="32"/>
          <w:lang w:eastAsia="en-US"/>
        </w:rPr>
        <w:t>.</w:t>
      </w:r>
    </w:p>
    <w:p w14:paraId="7EC7BD37" w14:textId="17DBC5AA" w:rsidR="0046142F" w:rsidRDefault="003148C9" w:rsidP="0046142F">
      <w:pPr>
        <w:rPr>
          <w:szCs w:val="32"/>
          <w:lang w:eastAsia="en-US"/>
        </w:rPr>
      </w:pPr>
      <w:r>
        <w:rPr>
          <w:szCs w:val="32"/>
          <w:lang w:eastAsia="en-US"/>
        </w:rPr>
        <w:t>Mazurke ne savait pas la route qui conduisait du corps de logis à la cave-tirelire</w:t>
      </w:r>
      <w:r w:rsidR="0046142F">
        <w:rPr>
          <w:szCs w:val="32"/>
          <w:lang w:eastAsia="en-US"/>
        </w:rPr>
        <w:t xml:space="preserve">. </w:t>
      </w:r>
      <w:r>
        <w:rPr>
          <w:szCs w:val="32"/>
          <w:lang w:eastAsia="en-US"/>
        </w:rPr>
        <w:t>Il appela</w:t>
      </w:r>
      <w:r w:rsidR="0046142F">
        <w:rPr>
          <w:szCs w:val="32"/>
          <w:lang w:eastAsia="en-US"/>
        </w:rPr>
        <w:t xml:space="preserve">, </w:t>
      </w:r>
      <w:r>
        <w:rPr>
          <w:szCs w:val="32"/>
          <w:lang w:eastAsia="en-US"/>
        </w:rPr>
        <w:t>pensant que le premier domestique qui se présenterait lui servirait de guide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Mais dans cette maison du Happe-Monnaie il n</w:t>
      </w:r>
      <w:r w:rsidR="0046142F">
        <w:rPr>
          <w:szCs w:val="32"/>
          <w:lang w:eastAsia="en-US"/>
        </w:rPr>
        <w:t>’</w:t>
      </w:r>
      <w:r>
        <w:rPr>
          <w:szCs w:val="32"/>
          <w:lang w:eastAsia="en-US"/>
        </w:rPr>
        <w:t>y avait pas plus de domestiques que de maîtres</w:t>
      </w:r>
      <w:r w:rsidR="0046142F">
        <w:rPr>
          <w:szCs w:val="32"/>
          <w:lang w:eastAsia="en-US"/>
        </w:rPr>
        <w:t>.</w:t>
      </w:r>
    </w:p>
    <w:p w14:paraId="1DDA4222" w14:textId="77777777" w:rsidR="0046142F" w:rsidRDefault="003148C9" w:rsidP="0046142F">
      <w:pPr>
        <w:rPr>
          <w:szCs w:val="32"/>
          <w:lang w:eastAsia="en-US"/>
        </w:rPr>
      </w:pPr>
      <w:r>
        <w:rPr>
          <w:szCs w:val="32"/>
          <w:lang w:eastAsia="en-US"/>
        </w:rPr>
        <w:t>Personne</w:t>
      </w:r>
      <w:r w:rsidR="0046142F">
        <w:rPr>
          <w:szCs w:val="32"/>
          <w:lang w:eastAsia="en-US"/>
        </w:rPr>
        <w:t> !</w:t>
      </w:r>
    </w:p>
    <w:p w14:paraId="6869AA54" w14:textId="77777777" w:rsidR="0046142F" w:rsidRDefault="003148C9" w:rsidP="0046142F">
      <w:pPr>
        <w:rPr>
          <w:szCs w:val="32"/>
          <w:lang w:eastAsia="en-US"/>
        </w:rPr>
      </w:pPr>
      <w:r>
        <w:rPr>
          <w:szCs w:val="32"/>
          <w:lang w:eastAsia="en-US"/>
        </w:rPr>
        <w:t>Mazurke se prit à errer au hasard</w:t>
      </w:r>
      <w:r w:rsidR="0046142F">
        <w:rPr>
          <w:szCs w:val="32"/>
          <w:lang w:eastAsia="en-US"/>
        </w:rPr>
        <w:t xml:space="preserve">. </w:t>
      </w:r>
      <w:r>
        <w:rPr>
          <w:szCs w:val="32"/>
          <w:lang w:eastAsia="en-US"/>
        </w:rPr>
        <w:t>Il allait le long des corridors</w:t>
      </w:r>
      <w:r w:rsidR="0046142F">
        <w:rPr>
          <w:szCs w:val="32"/>
          <w:lang w:eastAsia="en-US"/>
        </w:rPr>
        <w:t xml:space="preserve">, </w:t>
      </w:r>
      <w:r>
        <w:rPr>
          <w:szCs w:val="32"/>
          <w:lang w:eastAsia="en-US"/>
        </w:rPr>
        <w:t>pénétrant dans tous les appartements et appelant toujours</w:t>
      </w:r>
      <w:r w:rsidR="0046142F">
        <w:rPr>
          <w:szCs w:val="32"/>
          <w:lang w:eastAsia="en-US"/>
        </w:rPr>
        <w:t>.</w:t>
      </w:r>
    </w:p>
    <w:p w14:paraId="10E8D6C6"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une étrange demeure</w:t>
      </w:r>
      <w:r w:rsidR="0046142F">
        <w:rPr>
          <w:szCs w:val="32"/>
          <w:lang w:eastAsia="en-US"/>
        </w:rPr>
        <w:t xml:space="preserve">. </w:t>
      </w:r>
      <w:r>
        <w:rPr>
          <w:szCs w:val="32"/>
          <w:lang w:eastAsia="en-US"/>
        </w:rPr>
        <w:t>Les trois quarts des pièces étaient sans meubles</w:t>
      </w:r>
      <w:r w:rsidR="0046142F">
        <w:rPr>
          <w:szCs w:val="32"/>
          <w:lang w:eastAsia="en-US"/>
        </w:rPr>
        <w:t xml:space="preserve">, </w:t>
      </w:r>
      <w:r>
        <w:rPr>
          <w:szCs w:val="32"/>
          <w:lang w:eastAsia="en-US"/>
        </w:rPr>
        <w:t>et les pas de Mazurke marquaient dans la poussière épaisse qui couvrait le carreau</w:t>
      </w:r>
      <w:r w:rsidR="0046142F">
        <w:rPr>
          <w:szCs w:val="32"/>
          <w:lang w:eastAsia="en-US"/>
        </w:rPr>
        <w:t>.</w:t>
      </w:r>
    </w:p>
    <w:p w14:paraId="193B1E09" w14:textId="77777777" w:rsidR="0046142F" w:rsidRDefault="003148C9" w:rsidP="0046142F">
      <w:pPr>
        <w:rPr>
          <w:szCs w:val="32"/>
          <w:lang w:eastAsia="en-US"/>
        </w:rPr>
      </w:pPr>
      <w:r>
        <w:rPr>
          <w:szCs w:val="32"/>
          <w:lang w:eastAsia="en-US"/>
        </w:rPr>
        <w:t>La plus belle chambre</w:t>
      </w:r>
      <w:r w:rsidR="0046142F">
        <w:rPr>
          <w:szCs w:val="32"/>
          <w:lang w:eastAsia="en-US"/>
        </w:rPr>
        <w:t xml:space="preserve">, </w:t>
      </w:r>
      <w:r>
        <w:rPr>
          <w:szCs w:val="32"/>
          <w:lang w:eastAsia="en-US"/>
        </w:rPr>
        <w:t>celle qui paraissait appartenir au maître</w:t>
      </w:r>
      <w:r w:rsidR="0046142F">
        <w:rPr>
          <w:szCs w:val="32"/>
          <w:lang w:eastAsia="en-US"/>
        </w:rPr>
        <w:t xml:space="preserve">, </w:t>
      </w:r>
      <w:r>
        <w:rPr>
          <w:szCs w:val="32"/>
          <w:lang w:eastAsia="en-US"/>
        </w:rPr>
        <w:t>avait un grabat</w:t>
      </w:r>
      <w:r w:rsidR="0046142F">
        <w:rPr>
          <w:szCs w:val="32"/>
          <w:lang w:eastAsia="en-US"/>
        </w:rPr>
        <w:t xml:space="preserve">, </w:t>
      </w:r>
      <w:r>
        <w:rPr>
          <w:szCs w:val="32"/>
          <w:lang w:eastAsia="en-US"/>
        </w:rPr>
        <w:t>une table et une chaise</w:t>
      </w:r>
      <w:r w:rsidR="0046142F">
        <w:rPr>
          <w:szCs w:val="32"/>
          <w:lang w:eastAsia="en-US"/>
        </w:rPr>
        <w:t>.</w:t>
      </w:r>
    </w:p>
    <w:p w14:paraId="5D262957" w14:textId="77777777" w:rsidR="0046142F" w:rsidRDefault="003148C9" w:rsidP="0046142F">
      <w:pPr>
        <w:rPr>
          <w:szCs w:val="32"/>
          <w:lang w:eastAsia="en-US"/>
        </w:rPr>
      </w:pPr>
      <w:r>
        <w:rPr>
          <w:szCs w:val="32"/>
          <w:lang w:eastAsia="en-US"/>
        </w:rPr>
        <w:lastRenderedPageBreak/>
        <w:t>Ce luxe faisait honte à la misère des salles voisines</w:t>
      </w:r>
      <w:r w:rsidR="0046142F">
        <w:rPr>
          <w:szCs w:val="32"/>
          <w:lang w:eastAsia="en-US"/>
        </w:rPr>
        <w:t>.</w:t>
      </w:r>
    </w:p>
    <w:p w14:paraId="33021D1C" w14:textId="77777777" w:rsidR="0046142F" w:rsidRDefault="003148C9" w:rsidP="0046142F">
      <w:pPr>
        <w:rPr>
          <w:szCs w:val="32"/>
          <w:lang w:eastAsia="en-US"/>
        </w:rPr>
      </w:pPr>
      <w:r>
        <w:rPr>
          <w:szCs w:val="32"/>
          <w:lang w:eastAsia="en-US"/>
        </w:rPr>
        <w:t>Néanmoins</w:t>
      </w:r>
      <w:r w:rsidR="0046142F">
        <w:rPr>
          <w:szCs w:val="32"/>
          <w:lang w:eastAsia="en-US"/>
        </w:rPr>
        <w:t xml:space="preserve">, </w:t>
      </w:r>
      <w:r>
        <w:rPr>
          <w:szCs w:val="32"/>
          <w:lang w:eastAsia="en-US"/>
        </w:rPr>
        <w:t>il y avait</w:t>
      </w:r>
      <w:r w:rsidR="0046142F">
        <w:rPr>
          <w:szCs w:val="32"/>
          <w:lang w:eastAsia="en-US"/>
        </w:rPr>
        <w:t xml:space="preserve">, </w:t>
      </w:r>
      <w:r>
        <w:rPr>
          <w:szCs w:val="32"/>
          <w:lang w:eastAsia="en-US"/>
        </w:rPr>
        <w:t>quelque chose de plus riche encore que la chambre à coucher du fantôme</w:t>
      </w:r>
      <w:r w:rsidR="0046142F">
        <w:rPr>
          <w:szCs w:val="32"/>
          <w:lang w:eastAsia="en-US"/>
        </w:rPr>
        <w:t xml:space="preserve">, </w:t>
      </w:r>
      <w:r>
        <w:rPr>
          <w:szCs w:val="32"/>
          <w:lang w:eastAsia="en-US"/>
        </w:rPr>
        <w:t>avec son grabat</w:t>
      </w:r>
      <w:r w:rsidR="0046142F">
        <w:rPr>
          <w:szCs w:val="32"/>
          <w:lang w:eastAsia="en-US"/>
        </w:rPr>
        <w:t xml:space="preserve">, </w:t>
      </w:r>
      <w:r>
        <w:rPr>
          <w:szCs w:val="32"/>
          <w:lang w:eastAsia="en-US"/>
        </w:rPr>
        <w:t>sa table et sa chaise</w:t>
      </w:r>
      <w:r w:rsidR="0046142F">
        <w:rPr>
          <w:szCs w:val="32"/>
          <w:lang w:eastAsia="en-US"/>
        </w:rPr>
        <w:t xml:space="preserve"> : </w:t>
      </w:r>
      <w:r>
        <w:rPr>
          <w:szCs w:val="32"/>
          <w:lang w:eastAsia="en-US"/>
        </w:rPr>
        <w:t>c</w:t>
      </w:r>
      <w:r w:rsidR="0046142F">
        <w:rPr>
          <w:szCs w:val="32"/>
          <w:lang w:eastAsia="en-US"/>
        </w:rPr>
        <w:t>’</w:t>
      </w:r>
      <w:r>
        <w:rPr>
          <w:szCs w:val="32"/>
          <w:lang w:eastAsia="en-US"/>
        </w:rPr>
        <w:t>était le salon où nous avons vu les Joueurs de la Mort réunis en conseil</w:t>
      </w:r>
      <w:r w:rsidR="0046142F">
        <w:rPr>
          <w:szCs w:val="32"/>
          <w:lang w:eastAsia="en-US"/>
        </w:rPr>
        <w:t>.</w:t>
      </w:r>
    </w:p>
    <w:p w14:paraId="376BC203" w14:textId="77777777" w:rsidR="0046142F" w:rsidRDefault="003148C9" w:rsidP="0046142F">
      <w:pPr>
        <w:rPr>
          <w:szCs w:val="32"/>
          <w:lang w:eastAsia="en-US"/>
        </w:rPr>
      </w:pPr>
      <w:r>
        <w:rPr>
          <w:szCs w:val="32"/>
          <w:lang w:eastAsia="en-US"/>
        </w:rPr>
        <w:t>Mazurke y pénétra en dernier lieu</w:t>
      </w:r>
      <w:r w:rsidR="0046142F">
        <w:rPr>
          <w:szCs w:val="32"/>
          <w:lang w:eastAsia="en-US"/>
        </w:rPr>
        <w:t xml:space="preserve">, </w:t>
      </w:r>
      <w:r>
        <w:rPr>
          <w:szCs w:val="32"/>
          <w:lang w:eastAsia="en-US"/>
        </w:rPr>
        <w:t>et ne put se défendre d</w:t>
      </w:r>
      <w:r w:rsidR="0046142F">
        <w:rPr>
          <w:szCs w:val="32"/>
          <w:lang w:eastAsia="en-US"/>
        </w:rPr>
        <w:t>’</w:t>
      </w:r>
      <w:r>
        <w:rPr>
          <w:szCs w:val="32"/>
          <w:lang w:eastAsia="en-US"/>
        </w:rPr>
        <w:t>une certaine surprise en voyant ce bizarre tabernacle aux fenêtres murées</w:t>
      </w:r>
      <w:r w:rsidR="0046142F">
        <w:rPr>
          <w:szCs w:val="32"/>
          <w:lang w:eastAsia="en-US"/>
        </w:rPr>
        <w:t xml:space="preserve">, </w:t>
      </w:r>
      <w:r>
        <w:rPr>
          <w:szCs w:val="32"/>
          <w:lang w:eastAsia="en-US"/>
        </w:rPr>
        <w:t>éclairé faiblement par la lampe qui pendait de la voûte</w:t>
      </w:r>
      <w:r w:rsidR="0046142F">
        <w:rPr>
          <w:szCs w:val="32"/>
          <w:lang w:eastAsia="en-US"/>
        </w:rPr>
        <w:t>.</w:t>
      </w:r>
    </w:p>
    <w:p w14:paraId="376A7269" w14:textId="77777777" w:rsidR="0046142F" w:rsidRDefault="003148C9" w:rsidP="0046142F">
      <w:pPr>
        <w:rPr>
          <w:i/>
          <w:iCs/>
          <w:szCs w:val="32"/>
          <w:lang w:eastAsia="en-US"/>
        </w:rPr>
      </w:pPr>
      <w:r>
        <w:rPr>
          <w:szCs w:val="32"/>
          <w:lang w:eastAsia="en-US"/>
        </w:rPr>
        <w:t>La devise de la tontine</w:t>
      </w:r>
      <w:r w:rsidR="0046142F">
        <w:rPr>
          <w:szCs w:val="32"/>
          <w:lang w:eastAsia="en-US"/>
        </w:rPr>
        <w:t xml:space="preserve">, </w:t>
      </w:r>
      <w:r>
        <w:rPr>
          <w:szCs w:val="32"/>
          <w:lang w:eastAsia="en-US"/>
        </w:rPr>
        <w:t>courant autour des frises</w:t>
      </w:r>
      <w:r w:rsidR="0046142F">
        <w:rPr>
          <w:szCs w:val="32"/>
          <w:lang w:eastAsia="en-US"/>
        </w:rPr>
        <w:t xml:space="preserve">, </w:t>
      </w:r>
      <w:r>
        <w:rPr>
          <w:szCs w:val="32"/>
          <w:lang w:eastAsia="en-US"/>
        </w:rPr>
        <w:t>lui sauta aux yeux dans un de ces réveils soudains qui font jaillir la flamme des lampes</w:t>
      </w:r>
      <w:r w:rsidR="0046142F">
        <w:rPr>
          <w:szCs w:val="32"/>
          <w:lang w:eastAsia="en-US"/>
        </w:rPr>
        <w:t xml:space="preserve">. </w:t>
      </w:r>
      <w:r>
        <w:rPr>
          <w:szCs w:val="32"/>
          <w:lang w:eastAsia="en-US"/>
        </w:rPr>
        <w:t>Il lut</w:t>
      </w:r>
      <w:r w:rsidR="0046142F">
        <w:rPr>
          <w:szCs w:val="32"/>
          <w:lang w:eastAsia="en-US"/>
        </w:rPr>
        <w:t xml:space="preserve"> : </w:t>
      </w:r>
      <w:r>
        <w:rPr>
          <w:i/>
          <w:iCs/>
          <w:szCs w:val="32"/>
          <w:lang w:eastAsia="en-US"/>
        </w:rPr>
        <w:t>Au dernier vivant</w:t>
      </w:r>
      <w:r w:rsidR="0046142F">
        <w:rPr>
          <w:i/>
          <w:iCs/>
          <w:szCs w:val="32"/>
          <w:lang w:eastAsia="en-US"/>
        </w:rPr>
        <w:t> !</w:t>
      </w:r>
    </w:p>
    <w:p w14:paraId="58A70145" w14:textId="1B80DFE0" w:rsidR="0046142F" w:rsidRDefault="0046142F" w:rsidP="0046142F">
      <w:pPr>
        <w:rPr>
          <w:szCs w:val="32"/>
          <w:lang w:eastAsia="en-US"/>
        </w:rPr>
      </w:pPr>
      <w:r>
        <w:rPr>
          <w:lang w:eastAsia="en-US"/>
        </w:rPr>
        <w:t>— </w:t>
      </w:r>
      <w:r w:rsidR="003148C9">
        <w:rPr>
          <w:szCs w:val="32"/>
          <w:lang w:eastAsia="en-US"/>
        </w:rPr>
        <w:t>Est-ce qu</w:t>
      </w:r>
      <w:r>
        <w:rPr>
          <w:szCs w:val="32"/>
          <w:lang w:eastAsia="en-US"/>
        </w:rPr>
        <w:t>’</w:t>
      </w:r>
      <w:r w:rsidR="003148C9">
        <w:rPr>
          <w:szCs w:val="32"/>
          <w:lang w:eastAsia="en-US"/>
        </w:rPr>
        <w:t>ils auraient joué enfin leur partie</w:t>
      </w:r>
      <w:r>
        <w:rPr>
          <w:szCs w:val="32"/>
          <w:lang w:eastAsia="en-US"/>
        </w:rPr>
        <w:t xml:space="preserve"> ? </w:t>
      </w:r>
      <w:r w:rsidR="003148C9">
        <w:rPr>
          <w:szCs w:val="32"/>
          <w:lang w:eastAsia="en-US"/>
        </w:rPr>
        <w:t>pensa-t-il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Est-ce qu</w:t>
      </w:r>
      <w:r>
        <w:rPr>
          <w:szCs w:val="32"/>
          <w:lang w:eastAsia="en-US"/>
        </w:rPr>
        <w:t>’</w:t>
      </w:r>
      <w:r w:rsidR="003148C9">
        <w:rPr>
          <w:szCs w:val="32"/>
          <w:lang w:eastAsia="en-US"/>
        </w:rPr>
        <w:t>ils seraient tous morts</w:t>
      </w:r>
      <w:r>
        <w:rPr>
          <w:szCs w:val="32"/>
          <w:lang w:eastAsia="en-US"/>
        </w:rPr>
        <w:t> ?</w:t>
      </w:r>
    </w:p>
    <w:p w14:paraId="0C842D55" w14:textId="77777777" w:rsidR="0046142F" w:rsidRDefault="003148C9" w:rsidP="0046142F">
      <w:pPr>
        <w:rPr>
          <w:szCs w:val="32"/>
          <w:lang w:eastAsia="en-US"/>
        </w:rPr>
      </w:pPr>
      <w:r>
        <w:rPr>
          <w:szCs w:val="32"/>
          <w:lang w:eastAsia="en-US"/>
        </w:rPr>
        <w:t>Il haussa les épaules et ajouta</w:t>
      </w:r>
      <w:r w:rsidR="0046142F">
        <w:rPr>
          <w:szCs w:val="32"/>
          <w:lang w:eastAsia="en-US"/>
        </w:rPr>
        <w:t> :</w:t>
      </w:r>
    </w:p>
    <w:p w14:paraId="364EB5DA" w14:textId="77777777" w:rsidR="0046142F" w:rsidRDefault="0046142F" w:rsidP="0046142F">
      <w:pPr>
        <w:rPr>
          <w:szCs w:val="32"/>
          <w:lang w:eastAsia="en-US"/>
        </w:rPr>
      </w:pPr>
      <w:r>
        <w:rPr>
          <w:lang w:eastAsia="en-US"/>
        </w:rPr>
        <w:t>— </w:t>
      </w:r>
      <w:r w:rsidR="003148C9">
        <w:rPr>
          <w:szCs w:val="32"/>
          <w:lang w:eastAsia="en-US"/>
        </w:rPr>
        <w:t>Ils sont trop lâches</w:t>
      </w:r>
      <w:r>
        <w:rPr>
          <w:szCs w:val="32"/>
          <w:lang w:eastAsia="en-US"/>
        </w:rPr>
        <w:t> !</w:t>
      </w:r>
    </w:p>
    <w:p w14:paraId="0569A877" w14:textId="77777777" w:rsidR="0046142F" w:rsidRDefault="003148C9" w:rsidP="0046142F">
      <w:pPr>
        <w:rPr>
          <w:szCs w:val="32"/>
          <w:lang w:eastAsia="en-US"/>
        </w:rPr>
      </w:pPr>
      <w:r>
        <w:rPr>
          <w:szCs w:val="32"/>
          <w:lang w:eastAsia="en-US"/>
        </w:rPr>
        <w:t>Au-delà du salon fermé</w:t>
      </w:r>
      <w:r w:rsidR="0046142F">
        <w:rPr>
          <w:szCs w:val="32"/>
          <w:lang w:eastAsia="en-US"/>
        </w:rPr>
        <w:t xml:space="preserve">, </w:t>
      </w:r>
      <w:r>
        <w:rPr>
          <w:szCs w:val="32"/>
          <w:lang w:eastAsia="en-US"/>
        </w:rPr>
        <w:t>il n</w:t>
      </w:r>
      <w:r w:rsidR="0046142F">
        <w:rPr>
          <w:szCs w:val="32"/>
          <w:lang w:eastAsia="en-US"/>
        </w:rPr>
        <w:t>’</w:t>
      </w:r>
      <w:r>
        <w:rPr>
          <w:szCs w:val="32"/>
          <w:lang w:eastAsia="en-US"/>
        </w:rPr>
        <w:t>y avait plus qu</w:t>
      </w:r>
      <w:r w:rsidR="0046142F">
        <w:rPr>
          <w:szCs w:val="32"/>
          <w:lang w:eastAsia="en-US"/>
        </w:rPr>
        <w:t>’</w:t>
      </w:r>
      <w:r>
        <w:rPr>
          <w:szCs w:val="32"/>
          <w:lang w:eastAsia="en-US"/>
        </w:rPr>
        <w:t>un petit couloir conduisant à un escalier de pierre</w:t>
      </w:r>
      <w:r w:rsidR="0046142F">
        <w:rPr>
          <w:szCs w:val="32"/>
          <w:lang w:eastAsia="en-US"/>
        </w:rPr>
        <w:t>.</w:t>
      </w:r>
    </w:p>
    <w:p w14:paraId="15BA0972" w14:textId="77777777" w:rsidR="0046142F" w:rsidRDefault="003148C9" w:rsidP="0046142F">
      <w:pPr>
        <w:rPr>
          <w:szCs w:val="32"/>
          <w:lang w:eastAsia="en-US"/>
        </w:rPr>
      </w:pPr>
      <w:r>
        <w:rPr>
          <w:szCs w:val="32"/>
          <w:lang w:eastAsia="en-US"/>
        </w:rPr>
        <w:t>Mazurke ne douta pas que ce ne fût l</w:t>
      </w:r>
      <w:r w:rsidR="0046142F">
        <w:rPr>
          <w:szCs w:val="32"/>
          <w:lang w:eastAsia="en-US"/>
        </w:rPr>
        <w:t>’</w:t>
      </w:r>
      <w:r>
        <w:rPr>
          <w:szCs w:val="32"/>
          <w:lang w:eastAsia="en-US"/>
        </w:rPr>
        <w:t>escalier de la cave</w:t>
      </w:r>
      <w:r w:rsidR="0046142F">
        <w:rPr>
          <w:szCs w:val="32"/>
          <w:lang w:eastAsia="en-US"/>
        </w:rPr>
        <w:t xml:space="preserve">. </w:t>
      </w:r>
      <w:r>
        <w:rPr>
          <w:szCs w:val="32"/>
          <w:lang w:eastAsia="en-US"/>
        </w:rPr>
        <w:t>Il s</w:t>
      </w:r>
      <w:r w:rsidR="0046142F">
        <w:rPr>
          <w:szCs w:val="32"/>
          <w:lang w:eastAsia="en-US"/>
        </w:rPr>
        <w:t>’</w:t>
      </w:r>
      <w:r>
        <w:rPr>
          <w:szCs w:val="32"/>
          <w:lang w:eastAsia="en-US"/>
        </w:rPr>
        <w:t xml:space="preserve">y engagea </w:t>
      </w:r>
      <w:proofErr w:type="spellStart"/>
      <w:r>
        <w:rPr>
          <w:szCs w:val="32"/>
          <w:lang w:eastAsia="en-US"/>
        </w:rPr>
        <w:t>résolûment</w:t>
      </w:r>
      <w:proofErr w:type="spellEnd"/>
      <w:r w:rsidR="0046142F">
        <w:rPr>
          <w:szCs w:val="32"/>
          <w:lang w:eastAsia="en-US"/>
        </w:rPr>
        <w:t>.</w:t>
      </w:r>
    </w:p>
    <w:p w14:paraId="03210A91" w14:textId="77777777" w:rsidR="0046142F" w:rsidRDefault="003148C9" w:rsidP="0046142F">
      <w:pPr>
        <w:rPr>
          <w:szCs w:val="32"/>
          <w:lang w:eastAsia="en-US"/>
        </w:rPr>
      </w:pPr>
      <w:r>
        <w:rPr>
          <w:szCs w:val="32"/>
          <w:lang w:eastAsia="en-US"/>
        </w:rPr>
        <w:t>Après avoir descendu quinze ou vingt marches</w:t>
      </w:r>
      <w:r w:rsidR="0046142F">
        <w:rPr>
          <w:szCs w:val="32"/>
          <w:lang w:eastAsia="en-US"/>
        </w:rPr>
        <w:t xml:space="preserve">, </w:t>
      </w:r>
      <w:r>
        <w:rPr>
          <w:szCs w:val="32"/>
          <w:lang w:eastAsia="en-US"/>
        </w:rPr>
        <w:t>il s</w:t>
      </w:r>
      <w:r w:rsidR="0046142F">
        <w:rPr>
          <w:szCs w:val="32"/>
          <w:lang w:eastAsia="en-US"/>
        </w:rPr>
        <w:t>’</w:t>
      </w:r>
      <w:r>
        <w:rPr>
          <w:szCs w:val="32"/>
          <w:lang w:eastAsia="en-US"/>
        </w:rPr>
        <w:t>arrêta cependant</w:t>
      </w:r>
      <w:r w:rsidR="0046142F">
        <w:rPr>
          <w:szCs w:val="32"/>
          <w:lang w:eastAsia="en-US"/>
        </w:rPr>
        <w:t xml:space="preserve">. </w:t>
      </w:r>
      <w:r>
        <w:rPr>
          <w:szCs w:val="32"/>
          <w:lang w:eastAsia="en-US"/>
        </w:rPr>
        <w:t>L</w:t>
      </w:r>
      <w:r w:rsidR="0046142F">
        <w:rPr>
          <w:szCs w:val="32"/>
          <w:lang w:eastAsia="en-US"/>
        </w:rPr>
        <w:t>’</w:t>
      </w:r>
      <w:r>
        <w:rPr>
          <w:szCs w:val="32"/>
          <w:lang w:eastAsia="en-US"/>
        </w:rPr>
        <w:t>air frais qui le frappait au visage ne pouvait lui laisser la moindre incertitude</w:t>
      </w:r>
      <w:r w:rsidR="0046142F">
        <w:rPr>
          <w:szCs w:val="32"/>
          <w:lang w:eastAsia="en-US"/>
        </w:rPr>
        <w:t xml:space="preserve"> ; </w:t>
      </w:r>
      <w:r>
        <w:rPr>
          <w:szCs w:val="32"/>
          <w:lang w:eastAsia="en-US"/>
        </w:rPr>
        <w:t>il était dans la bonne voie</w:t>
      </w:r>
      <w:r w:rsidR="0046142F">
        <w:rPr>
          <w:szCs w:val="32"/>
          <w:lang w:eastAsia="en-US"/>
        </w:rPr>
        <w:t xml:space="preserve">. </w:t>
      </w:r>
      <w:r>
        <w:rPr>
          <w:szCs w:val="32"/>
          <w:lang w:eastAsia="en-US"/>
        </w:rPr>
        <w:t>Mais il n</w:t>
      </w:r>
      <w:r w:rsidR="0046142F">
        <w:rPr>
          <w:szCs w:val="32"/>
          <w:lang w:eastAsia="en-US"/>
        </w:rPr>
        <w:t>’</w:t>
      </w:r>
      <w:r>
        <w:rPr>
          <w:szCs w:val="32"/>
          <w:lang w:eastAsia="en-US"/>
        </w:rPr>
        <w:t>avait pas</w:t>
      </w:r>
      <w:r w:rsidR="0046142F">
        <w:rPr>
          <w:szCs w:val="32"/>
          <w:lang w:eastAsia="en-US"/>
        </w:rPr>
        <w:t xml:space="preserve">, </w:t>
      </w:r>
      <w:r>
        <w:rPr>
          <w:szCs w:val="32"/>
          <w:lang w:eastAsia="en-US"/>
        </w:rPr>
        <w:t>comme naguère</w:t>
      </w:r>
      <w:r w:rsidR="0046142F">
        <w:rPr>
          <w:szCs w:val="32"/>
          <w:lang w:eastAsia="en-US"/>
        </w:rPr>
        <w:t xml:space="preserve">, </w:t>
      </w:r>
      <w:r>
        <w:rPr>
          <w:szCs w:val="32"/>
          <w:lang w:eastAsia="en-US"/>
        </w:rPr>
        <w:t>une boîte d</w:t>
      </w:r>
      <w:r w:rsidR="0046142F">
        <w:rPr>
          <w:szCs w:val="32"/>
          <w:lang w:eastAsia="en-US"/>
        </w:rPr>
        <w:t>’</w:t>
      </w:r>
      <w:r>
        <w:rPr>
          <w:szCs w:val="32"/>
          <w:lang w:eastAsia="en-US"/>
        </w:rPr>
        <w:t>allumettes-bougies</w:t>
      </w:r>
      <w:r w:rsidR="0046142F">
        <w:rPr>
          <w:szCs w:val="32"/>
          <w:lang w:eastAsia="en-US"/>
        </w:rPr>
        <w:t xml:space="preserve">, </w:t>
      </w:r>
      <w:r>
        <w:rPr>
          <w:szCs w:val="32"/>
          <w:lang w:eastAsia="en-US"/>
        </w:rPr>
        <w:t>et il était payé pour savoir qu</w:t>
      </w:r>
      <w:r w:rsidR="0046142F">
        <w:rPr>
          <w:szCs w:val="32"/>
          <w:lang w:eastAsia="en-US"/>
        </w:rPr>
        <w:t>’</w:t>
      </w:r>
      <w:r>
        <w:rPr>
          <w:szCs w:val="32"/>
          <w:lang w:eastAsia="en-US"/>
        </w:rPr>
        <w:t>on n</w:t>
      </w:r>
      <w:r w:rsidR="0046142F">
        <w:rPr>
          <w:szCs w:val="32"/>
          <w:lang w:eastAsia="en-US"/>
        </w:rPr>
        <w:t>’</w:t>
      </w:r>
      <w:r>
        <w:rPr>
          <w:szCs w:val="32"/>
          <w:lang w:eastAsia="en-US"/>
        </w:rPr>
        <w:t>y voyait goutte dans ce souterrain</w:t>
      </w:r>
      <w:r w:rsidR="0046142F">
        <w:rPr>
          <w:szCs w:val="32"/>
          <w:lang w:eastAsia="en-US"/>
        </w:rPr>
        <w:t>.</w:t>
      </w:r>
    </w:p>
    <w:p w14:paraId="6418A45F" w14:textId="77777777" w:rsidR="0046142F" w:rsidRDefault="003148C9" w:rsidP="0046142F">
      <w:pPr>
        <w:rPr>
          <w:szCs w:val="32"/>
          <w:lang w:eastAsia="en-US"/>
        </w:rPr>
      </w:pPr>
      <w:r>
        <w:rPr>
          <w:szCs w:val="32"/>
          <w:lang w:eastAsia="en-US"/>
        </w:rPr>
        <w:t>Il se demanda s</w:t>
      </w:r>
      <w:r w:rsidR="0046142F">
        <w:rPr>
          <w:szCs w:val="32"/>
          <w:lang w:eastAsia="en-US"/>
        </w:rPr>
        <w:t>’</w:t>
      </w:r>
      <w:r>
        <w:rPr>
          <w:szCs w:val="32"/>
          <w:lang w:eastAsia="en-US"/>
        </w:rPr>
        <w:t>il irait prendre la lampe du salon fermé</w:t>
      </w:r>
      <w:r w:rsidR="0046142F">
        <w:rPr>
          <w:szCs w:val="32"/>
          <w:lang w:eastAsia="en-US"/>
        </w:rPr>
        <w:t>.</w:t>
      </w:r>
    </w:p>
    <w:p w14:paraId="21FA7E52" w14:textId="77777777" w:rsidR="0046142F" w:rsidRDefault="003148C9" w:rsidP="0046142F">
      <w:pPr>
        <w:rPr>
          <w:szCs w:val="32"/>
          <w:lang w:eastAsia="en-US"/>
        </w:rPr>
      </w:pPr>
      <w:r>
        <w:rPr>
          <w:szCs w:val="32"/>
          <w:lang w:eastAsia="en-US"/>
        </w:rPr>
        <w:lastRenderedPageBreak/>
        <w:t>Pendant qu</w:t>
      </w:r>
      <w:r w:rsidR="0046142F">
        <w:rPr>
          <w:szCs w:val="32"/>
          <w:lang w:eastAsia="en-US"/>
        </w:rPr>
        <w:t>’</w:t>
      </w:r>
      <w:r>
        <w:rPr>
          <w:szCs w:val="32"/>
          <w:lang w:eastAsia="en-US"/>
        </w:rPr>
        <w:t>il hésitait</w:t>
      </w:r>
      <w:r w:rsidR="0046142F">
        <w:rPr>
          <w:szCs w:val="32"/>
          <w:lang w:eastAsia="en-US"/>
        </w:rPr>
        <w:t xml:space="preserve">, </w:t>
      </w:r>
      <w:r>
        <w:rPr>
          <w:szCs w:val="32"/>
          <w:lang w:eastAsia="en-US"/>
        </w:rPr>
        <w:t>son regard s</w:t>
      </w:r>
      <w:r w:rsidR="0046142F">
        <w:rPr>
          <w:szCs w:val="32"/>
          <w:lang w:eastAsia="en-US"/>
        </w:rPr>
        <w:t>’</w:t>
      </w:r>
      <w:r>
        <w:rPr>
          <w:szCs w:val="32"/>
          <w:lang w:eastAsia="en-US"/>
        </w:rPr>
        <w:t>abaissa</w:t>
      </w:r>
      <w:r w:rsidR="0046142F">
        <w:rPr>
          <w:szCs w:val="32"/>
          <w:lang w:eastAsia="en-US"/>
        </w:rPr>
        <w:t xml:space="preserve">. </w:t>
      </w:r>
      <w:r>
        <w:rPr>
          <w:szCs w:val="32"/>
          <w:lang w:eastAsia="en-US"/>
        </w:rPr>
        <w:t>Il vit sous ses pieds une lueur faible et lointaine</w:t>
      </w:r>
      <w:r w:rsidR="0046142F">
        <w:rPr>
          <w:szCs w:val="32"/>
          <w:lang w:eastAsia="en-US"/>
        </w:rPr>
        <w:t xml:space="preserve">. </w:t>
      </w:r>
      <w:r>
        <w:rPr>
          <w:szCs w:val="32"/>
          <w:lang w:eastAsia="en-US"/>
        </w:rPr>
        <w:t>Sa détermination fut prise</w:t>
      </w:r>
      <w:r w:rsidR="0046142F">
        <w:rPr>
          <w:szCs w:val="32"/>
          <w:lang w:eastAsia="en-US"/>
        </w:rPr>
        <w:t xml:space="preserve">. </w:t>
      </w:r>
      <w:r>
        <w:rPr>
          <w:szCs w:val="32"/>
          <w:lang w:eastAsia="en-US"/>
        </w:rPr>
        <w:t>Il continua de descendre</w:t>
      </w:r>
      <w:r w:rsidR="0046142F">
        <w:rPr>
          <w:szCs w:val="32"/>
          <w:lang w:eastAsia="en-US"/>
        </w:rPr>
        <w:t xml:space="preserve">, </w:t>
      </w:r>
      <w:r>
        <w:rPr>
          <w:szCs w:val="32"/>
          <w:lang w:eastAsia="en-US"/>
        </w:rPr>
        <w:t>mais sans bruit désormais</w:t>
      </w:r>
      <w:r w:rsidR="0046142F">
        <w:rPr>
          <w:szCs w:val="32"/>
          <w:lang w:eastAsia="en-US"/>
        </w:rPr>
        <w:t xml:space="preserve">, </w:t>
      </w:r>
      <w:r>
        <w:rPr>
          <w:szCs w:val="32"/>
          <w:lang w:eastAsia="en-US"/>
        </w:rPr>
        <w:t>car l</w:t>
      </w:r>
      <w:r w:rsidR="0046142F">
        <w:rPr>
          <w:szCs w:val="32"/>
          <w:lang w:eastAsia="en-US"/>
        </w:rPr>
        <w:t>’</w:t>
      </w:r>
      <w:r>
        <w:rPr>
          <w:szCs w:val="32"/>
          <w:lang w:eastAsia="en-US"/>
        </w:rPr>
        <w:t>idée lui était venue que les Joueurs de la Mort pouvaient bien être réunis dans ce souterrain</w:t>
      </w:r>
      <w:r w:rsidR="0046142F">
        <w:rPr>
          <w:szCs w:val="32"/>
          <w:lang w:eastAsia="en-US"/>
        </w:rPr>
        <w:t>.</w:t>
      </w:r>
    </w:p>
    <w:p w14:paraId="49D01DD4" w14:textId="77777777" w:rsidR="0046142F" w:rsidRDefault="003148C9" w:rsidP="0046142F">
      <w:pPr>
        <w:rPr>
          <w:szCs w:val="32"/>
          <w:lang w:eastAsia="en-US"/>
        </w:rPr>
      </w:pPr>
      <w:r>
        <w:rPr>
          <w:szCs w:val="32"/>
          <w:lang w:eastAsia="en-US"/>
        </w:rPr>
        <w:t>Dans cette hypothèse</w:t>
      </w:r>
      <w:r w:rsidR="0046142F">
        <w:rPr>
          <w:szCs w:val="32"/>
          <w:lang w:eastAsia="en-US"/>
        </w:rPr>
        <w:t xml:space="preserve">, </w:t>
      </w:r>
      <w:r>
        <w:rPr>
          <w:szCs w:val="32"/>
          <w:lang w:eastAsia="en-US"/>
        </w:rPr>
        <w:t>il fallait prendre ses précautions</w:t>
      </w:r>
      <w:r w:rsidR="0046142F">
        <w:rPr>
          <w:szCs w:val="32"/>
          <w:lang w:eastAsia="en-US"/>
        </w:rPr>
        <w:t>.</w:t>
      </w:r>
    </w:p>
    <w:p w14:paraId="5744E71E" w14:textId="77777777" w:rsidR="0046142F" w:rsidRDefault="003148C9" w:rsidP="0046142F">
      <w:pPr>
        <w:numPr>
          <w:ins w:id="152" w:author=" Alain" w:date="2010-01-20T09:23:00Z"/>
        </w:numPr>
        <w:rPr>
          <w:szCs w:val="32"/>
          <w:lang w:eastAsia="en-US"/>
        </w:rPr>
      </w:pPr>
      <w:r>
        <w:rPr>
          <w:szCs w:val="32"/>
          <w:lang w:eastAsia="en-US"/>
        </w:rPr>
        <w:t>Mazurke était sans armes</w:t>
      </w:r>
      <w:r w:rsidR="0046142F">
        <w:rPr>
          <w:szCs w:val="32"/>
          <w:lang w:eastAsia="en-US"/>
        </w:rPr>
        <w:t>.</w:t>
      </w:r>
    </w:p>
    <w:p w14:paraId="40A05608" w14:textId="77777777" w:rsidR="0046142F" w:rsidRDefault="003148C9" w:rsidP="0046142F">
      <w:pPr>
        <w:rPr>
          <w:szCs w:val="32"/>
          <w:lang w:eastAsia="en-US"/>
        </w:rPr>
      </w:pPr>
      <w:r>
        <w:rPr>
          <w:szCs w:val="32"/>
          <w:lang w:eastAsia="en-US"/>
        </w:rPr>
        <w:t>Les marches succédaient aux marches et l</w:t>
      </w:r>
      <w:r w:rsidR="0046142F">
        <w:rPr>
          <w:szCs w:val="32"/>
          <w:lang w:eastAsia="en-US"/>
        </w:rPr>
        <w:t>’</w:t>
      </w:r>
      <w:r>
        <w:rPr>
          <w:szCs w:val="32"/>
          <w:lang w:eastAsia="en-US"/>
        </w:rPr>
        <w:t>escalier ne finissait point</w:t>
      </w:r>
      <w:r w:rsidR="0046142F">
        <w:rPr>
          <w:szCs w:val="32"/>
          <w:lang w:eastAsia="en-US"/>
        </w:rPr>
        <w:t>.</w:t>
      </w:r>
    </w:p>
    <w:p w14:paraId="4A090E9B" w14:textId="77777777" w:rsidR="0046142F" w:rsidRDefault="003148C9" w:rsidP="0046142F">
      <w:pPr>
        <w:rPr>
          <w:szCs w:val="32"/>
          <w:lang w:eastAsia="en-US"/>
        </w:rPr>
      </w:pPr>
      <w:r>
        <w:rPr>
          <w:szCs w:val="32"/>
          <w:lang w:eastAsia="en-US"/>
        </w:rPr>
        <w:t>La lueur se faisait un peu plus distincte</w:t>
      </w:r>
      <w:r w:rsidR="0046142F">
        <w:rPr>
          <w:szCs w:val="32"/>
          <w:lang w:eastAsia="en-US"/>
        </w:rPr>
        <w:t xml:space="preserve">, </w:t>
      </w:r>
      <w:r>
        <w:rPr>
          <w:szCs w:val="32"/>
          <w:lang w:eastAsia="en-US"/>
        </w:rPr>
        <w:t>mais aucun bruit ne montait</w:t>
      </w:r>
      <w:r w:rsidR="0046142F">
        <w:rPr>
          <w:szCs w:val="32"/>
          <w:lang w:eastAsia="en-US"/>
        </w:rPr>
        <w:t>.</w:t>
      </w:r>
    </w:p>
    <w:p w14:paraId="13D72E25" w14:textId="77777777" w:rsidR="0046142F" w:rsidRDefault="003148C9" w:rsidP="0046142F">
      <w:pPr>
        <w:rPr>
          <w:szCs w:val="32"/>
          <w:lang w:eastAsia="en-US"/>
        </w:rPr>
      </w:pPr>
      <w:r>
        <w:rPr>
          <w:szCs w:val="32"/>
          <w:lang w:eastAsia="en-US"/>
        </w:rPr>
        <w:t>Le pied de Mazurke sentit enfin le sol au lieu de la pierre des degrés</w:t>
      </w:r>
      <w:r w:rsidR="0046142F">
        <w:rPr>
          <w:szCs w:val="32"/>
          <w:lang w:eastAsia="en-US"/>
        </w:rPr>
        <w:t xml:space="preserve">. </w:t>
      </w:r>
      <w:r>
        <w:rPr>
          <w:szCs w:val="32"/>
          <w:lang w:eastAsia="en-US"/>
        </w:rPr>
        <w:t>En même temps</w:t>
      </w:r>
      <w:r w:rsidR="0046142F">
        <w:rPr>
          <w:szCs w:val="32"/>
          <w:lang w:eastAsia="en-US"/>
        </w:rPr>
        <w:t xml:space="preserve">, </w:t>
      </w:r>
      <w:r>
        <w:rPr>
          <w:szCs w:val="32"/>
          <w:lang w:eastAsia="en-US"/>
        </w:rPr>
        <w:t>une bouffée d</w:t>
      </w:r>
      <w:r w:rsidR="0046142F">
        <w:rPr>
          <w:szCs w:val="32"/>
          <w:lang w:eastAsia="en-US"/>
        </w:rPr>
        <w:t>’</w:t>
      </w:r>
      <w:r>
        <w:rPr>
          <w:szCs w:val="32"/>
          <w:lang w:eastAsia="en-US"/>
        </w:rPr>
        <w:t>air humide lui vint aux narines</w:t>
      </w:r>
      <w:r w:rsidR="0046142F">
        <w:rPr>
          <w:szCs w:val="32"/>
          <w:lang w:eastAsia="en-US"/>
        </w:rPr>
        <w:t>.</w:t>
      </w:r>
    </w:p>
    <w:p w14:paraId="69FEC0C1" w14:textId="7BEFC813" w:rsidR="0046142F" w:rsidRDefault="003148C9" w:rsidP="0046142F">
      <w:pPr>
        <w:rPr>
          <w:szCs w:val="32"/>
          <w:lang w:eastAsia="en-US"/>
        </w:rPr>
      </w:pPr>
      <w:r>
        <w:rPr>
          <w:szCs w:val="32"/>
          <w:lang w:eastAsia="en-US"/>
        </w:rPr>
        <w:t>Cet air semblait chargé de fumée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Mazurke connaissait</w:t>
      </w:r>
      <w:r w:rsidR="0046142F">
        <w:rPr>
          <w:szCs w:val="32"/>
          <w:lang w:eastAsia="en-US"/>
        </w:rPr>
        <w:t xml:space="preserve">, </w:t>
      </w:r>
      <w:r>
        <w:rPr>
          <w:szCs w:val="32"/>
          <w:lang w:eastAsia="en-US"/>
        </w:rPr>
        <w:t>pardieu</w:t>
      </w:r>
      <w:r w:rsidR="0046142F">
        <w:rPr>
          <w:szCs w:val="32"/>
          <w:lang w:eastAsia="en-US"/>
        </w:rPr>
        <w:t xml:space="preserve"> ! </w:t>
      </w:r>
      <w:r>
        <w:rPr>
          <w:szCs w:val="32"/>
          <w:lang w:eastAsia="en-US"/>
        </w:rPr>
        <w:t>l</w:t>
      </w:r>
      <w:r w:rsidR="0046142F">
        <w:rPr>
          <w:szCs w:val="32"/>
          <w:lang w:eastAsia="en-US"/>
        </w:rPr>
        <w:t>’</w:t>
      </w:r>
      <w:r>
        <w:rPr>
          <w:szCs w:val="32"/>
          <w:lang w:eastAsia="en-US"/>
        </w:rPr>
        <w:t>odeur de la poudre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Cet air avait comme un parfum de bataille</w:t>
      </w:r>
      <w:r w:rsidR="0046142F">
        <w:rPr>
          <w:szCs w:val="32"/>
          <w:lang w:eastAsia="en-US"/>
        </w:rPr>
        <w:t>.</w:t>
      </w:r>
    </w:p>
    <w:p w14:paraId="3DE15F74" w14:textId="77777777" w:rsidR="0046142F" w:rsidRDefault="003148C9" w:rsidP="0046142F">
      <w:pPr>
        <w:rPr>
          <w:szCs w:val="32"/>
          <w:lang w:eastAsia="en-US"/>
        </w:rPr>
      </w:pPr>
      <w:r>
        <w:rPr>
          <w:szCs w:val="32"/>
          <w:lang w:eastAsia="en-US"/>
        </w:rPr>
        <w:t>Du salpêtre et du sang</w:t>
      </w:r>
      <w:r w:rsidR="0046142F">
        <w:rPr>
          <w:szCs w:val="32"/>
          <w:lang w:eastAsia="en-US"/>
        </w:rPr>
        <w:t> !</w:t>
      </w:r>
    </w:p>
    <w:p w14:paraId="4B87FA8C" w14:textId="77777777" w:rsidR="0046142F" w:rsidRDefault="003148C9" w:rsidP="0046142F">
      <w:pPr>
        <w:rPr>
          <w:szCs w:val="32"/>
          <w:lang w:eastAsia="en-US"/>
        </w:rPr>
      </w:pPr>
      <w:r>
        <w:rPr>
          <w:szCs w:val="32"/>
          <w:lang w:eastAsia="en-US"/>
        </w:rPr>
        <w:t>La lueur qui venait du souterrain lui montra la fameuse porte doublée de fer</w:t>
      </w:r>
      <w:r w:rsidR="0046142F">
        <w:rPr>
          <w:szCs w:val="32"/>
          <w:lang w:eastAsia="en-US"/>
        </w:rPr>
        <w:t>.</w:t>
      </w:r>
    </w:p>
    <w:p w14:paraId="319B4595" w14:textId="77777777" w:rsidR="0046142F" w:rsidRDefault="003148C9" w:rsidP="0046142F">
      <w:pPr>
        <w:rPr>
          <w:szCs w:val="32"/>
          <w:lang w:eastAsia="en-US"/>
        </w:rPr>
      </w:pPr>
      <w:r>
        <w:rPr>
          <w:szCs w:val="32"/>
          <w:lang w:eastAsia="en-US"/>
        </w:rPr>
        <w:t>Elle était ouverte comme toutes les autres</w:t>
      </w:r>
      <w:r w:rsidR="0046142F">
        <w:rPr>
          <w:szCs w:val="32"/>
          <w:lang w:eastAsia="en-US"/>
        </w:rPr>
        <w:t>.</w:t>
      </w:r>
    </w:p>
    <w:p w14:paraId="3D9E977E" w14:textId="77777777" w:rsidR="0046142F" w:rsidRDefault="0046142F" w:rsidP="0046142F">
      <w:pPr>
        <w:rPr>
          <w:szCs w:val="32"/>
          <w:lang w:eastAsia="en-US"/>
        </w:rPr>
      </w:pPr>
      <w:r>
        <w:rPr>
          <w:lang w:eastAsia="en-US"/>
        </w:rPr>
        <w:t>— </w:t>
      </w:r>
      <w:r w:rsidR="003148C9">
        <w:rPr>
          <w:szCs w:val="32"/>
          <w:lang w:eastAsia="en-US"/>
        </w:rPr>
        <w:t>Entrons</w:t>
      </w:r>
      <w:r>
        <w:rPr>
          <w:szCs w:val="32"/>
          <w:lang w:eastAsia="en-US"/>
        </w:rPr>
        <w:t xml:space="preserve"> ! </w:t>
      </w:r>
      <w:r w:rsidR="003148C9">
        <w:rPr>
          <w:szCs w:val="32"/>
          <w:lang w:eastAsia="en-US"/>
        </w:rPr>
        <w:t>se dit Mazurke</w:t>
      </w:r>
      <w:r>
        <w:rPr>
          <w:szCs w:val="32"/>
          <w:lang w:eastAsia="en-US"/>
        </w:rPr>
        <w:t>.</w:t>
      </w:r>
    </w:p>
    <w:p w14:paraId="4BA09461" w14:textId="77777777" w:rsidR="0046142F" w:rsidRDefault="003148C9" w:rsidP="0046142F">
      <w:pPr>
        <w:rPr>
          <w:szCs w:val="32"/>
          <w:lang w:eastAsia="en-US"/>
        </w:rPr>
      </w:pPr>
      <w:r>
        <w:rPr>
          <w:szCs w:val="32"/>
          <w:lang w:eastAsia="en-US"/>
        </w:rPr>
        <w:t>Du sang et de la poudre</w:t>
      </w:r>
      <w:r w:rsidR="0046142F">
        <w:rPr>
          <w:szCs w:val="32"/>
          <w:lang w:eastAsia="en-US"/>
        </w:rPr>
        <w:t xml:space="preserve"> ! </w:t>
      </w:r>
      <w:r>
        <w:rPr>
          <w:szCs w:val="32"/>
          <w:lang w:eastAsia="en-US"/>
        </w:rPr>
        <w:t>cela ne l</w:t>
      </w:r>
      <w:r w:rsidR="0046142F">
        <w:rPr>
          <w:szCs w:val="32"/>
          <w:lang w:eastAsia="en-US"/>
        </w:rPr>
        <w:t>’</w:t>
      </w:r>
      <w:r>
        <w:rPr>
          <w:szCs w:val="32"/>
          <w:lang w:eastAsia="en-US"/>
        </w:rPr>
        <w:t>avait jamais fait reculer</w:t>
      </w:r>
      <w:r w:rsidR="0046142F">
        <w:rPr>
          <w:szCs w:val="32"/>
          <w:lang w:eastAsia="en-US"/>
        </w:rPr>
        <w:t> !</w:t>
      </w:r>
    </w:p>
    <w:p w14:paraId="5F5D7851" w14:textId="77777777" w:rsidR="0046142F" w:rsidRDefault="003148C9" w:rsidP="0046142F">
      <w:pPr>
        <w:rPr>
          <w:szCs w:val="32"/>
          <w:lang w:eastAsia="en-US"/>
        </w:rPr>
      </w:pPr>
      <w:r>
        <w:rPr>
          <w:szCs w:val="32"/>
          <w:lang w:eastAsia="en-US"/>
        </w:rPr>
        <w:t>Ce qui produisait cette lueur</w:t>
      </w:r>
      <w:r w:rsidR="0046142F">
        <w:rPr>
          <w:szCs w:val="32"/>
          <w:lang w:eastAsia="en-US"/>
        </w:rPr>
        <w:t xml:space="preserve">, </w:t>
      </w:r>
      <w:r>
        <w:rPr>
          <w:szCs w:val="32"/>
          <w:lang w:eastAsia="en-US"/>
        </w:rPr>
        <w:t>c</w:t>
      </w:r>
      <w:r w:rsidR="0046142F">
        <w:rPr>
          <w:szCs w:val="32"/>
          <w:lang w:eastAsia="en-US"/>
        </w:rPr>
        <w:t>’</w:t>
      </w:r>
      <w:r>
        <w:rPr>
          <w:szCs w:val="32"/>
          <w:lang w:eastAsia="en-US"/>
        </w:rPr>
        <w:t>était une bougie tombée au bas des marches et dont la mèche touchait presque le sol</w:t>
      </w:r>
      <w:r w:rsidR="0046142F">
        <w:rPr>
          <w:szCs w:val="32"/>
          <w:lang w:eastAsia="en-US"/>
        </w:rPr>
        <w:t xml:space="preserve">. </w:t>
      </w:r>
      <w:r>
        <w:rPr>
          <w:szCs w:val="32"/>
          <w:lang w:eastAsia="en-US"/>
        </w:rPr>
        <w:lastRenderedPageBreak/>
        <w:t>La flamme</w:t>
      </w:r>
      <w:r w:rsidR="0046142F">
        <w:rPr>
          <w:szCs w:val="32"/>
          <w:lang w:eastAsia="en-US"/>
        </w:rPr>
        <w:t xml:space="preserve">, </w:t>
      </w:r>
      <w:r>
        <w:rPr>
          <w:szCs w:val="32"/>
          <w:lang w:eastAsia="en-US"/>
        </w:rPr>
        <w:t>combattue par l</w:t>
      </w:r>
      <w:r w:rsidR="0046142F">
        <w:rPr>
          <w:szCs w:val="32"/>
          <w:lang w:eastAsia="en-US"/>
        </w:rPr>
        <w:t>’</w:t>
      </w:r>
      <w:r>
        <w:rPr>
          <w:szCs w:val="32"/>
          <w:lang w:eastAsia="en-US"/>
        </w:rPr>
        <w:t>humidité</w:t>
      </w:r>
      <w:r w:rsidR="0046142F">
        <w:rPr>
          <w:szCs w:val="32"/>
          <w:lang w:eastAsia="en-US"/>
        </w:rPr>
        <w:t xml:space="preserve">, </w:t>
      </w:r>
      <w:r>
        <w:rPr>
          <w:szCs w:val="32"/>
          <w:lang w:eastAsia="en-US"/>
        </w:rPr>
        <w:t>éclairait à peine le premier pilier</w:t>
      </w:r>
      <w:r w:rsidR="0046142F">
        <w:rPr>
          <w:szCs w:val="32"/>
          <w:lang w:eastAsia="en-US"/>
        </w:rPr>
        <w:t xml:space="preserve">, </w:t>
      </w:r>
      <w:r>
        <w:rPr>
          <w:szCs w:val="32"/>
          <w:lang w:eastAsia="en-US"/>
        </w:rPr>
        <w:t>près qu</w:t>
      </w:r>
      <w:r w:rsidR="0046142F">
        <w:rPr>
          <w:szCs w:val="32"/>
          <w:lang w:eastAsia="en-US"/>
        </w:rPr>
        <w:t>’</w:t>
      </w:r>
      <w:r>
        <w:rPr>
          <w:szCs w:val="32"/>
          <w:lang w:eastAsia="en-US"/>
        </w:rPr>
        <w:t>elle était de s</w:t>
      </w:r>
      <w:r w:rsidR="0046142F">
        <w:rPr>
          <w:szCs w:val="32"/>
          <w:lang w:eastAsia="en-US"/>
        </w:rPr>
        <w:t>’</w:t>
      </w:r>
      <w:r>
        <w:rPr>
          <w:szCs w:val="32"/>
          <w:lang w:eastAsia="en-US"/>
        </w:rPr>
        <w:t>éteindre</w:t>
      </w:r>
      <w:r w:rsidR="0046142F">
        <w:rPr>
          <w:szCs w:val="32"/>
          <w:lang w:eastAsia="en-US"/>
        </w:rPr>
        <w:t xml:space="preserve">, </w:t>
      </w:r>
      <w:r>
        <w:rPr>
          <w:szCs w:val="32"/>
          <w:lang w:eastAsia="en-US"/>
        </w:rPr>
        <w:t>et laissait tout le reste de la cave dans les ténèbres les plus complètes</w:t>
      </w:r>
      <w:r w:rsidR="0046142F">
        <w:rPr>
          <w:szCs w:val="32"/>
          <w:lang w:eastAsia="en-US"/>
        </w:rPr>
        <w:t>.</w:t>
      </w:r>
    </w:p>
    <w:p w14:paraId="129764AC" w14:textId="77777777" w:rsidR="0046142F" w:rsidRDefault="003148C9" w:rsidP="0046142F">
      <w:pPr>
        <w:rPr>
          <w:szCs w:val="32"/>
          <w:lang w:eastAsia="en-US"/>
        </w:rPr>
      </w:pPr>
      <w:r>
        <w:rPr>
          <w:szCs w:val="32"/>
          <w:lang w:eastAsia="en-US"/>
        </w:rPr>
        <w:t>Qu</w:t>
      </w:r>
      <w:r w:rsidR="0046142F">
        <w:rPr>
          <w:szCs w:val="32"/>
          <w:lang w:eastAsia="en-US"/>
        </w:rPr>
        <w:t>’</w:t>
      </w:r>
      <w:r>
        <w:rPr>
          <w:szCs w:val="32"/>
          <w:lang w:eastAsia="en-US"/>
        </w:rPr>
        <w:t>y avait-il dans ces ténèbres</w:t>
      </w:r>
      <w:r w:rsidR="0046142F">
        <w:rPr>
          <w:szCs w:val="32"/>
          <w:lang w:eastAsia="en-US"/>
        </w:rPr>
        <w:t> ?</w:t>
      </w:r>
    </w:p>
    <w:p w14:paraId="282F23E7" w14:textId="77777777" w:rsidR="0046142F" w:rsidRDefault="003148C9" w:rsidP="0046142F">
      <w:pPr>
        <w:rPr>
          <w:szCs w:val="32"/>
          <w:lang w:eastAsia="en-US"/>
        </w:rPr>
      </w:pPr>
      <w:r>
        <w:rPr>
          <w:szCs w:val="32"/>
          <w:lang w:eastAsia="en-US"/>
        </w:rPr>
        <w:t>Mazurke avança la tête</w:t>
      </w:r>
      <w:r w:rsidR="0046142F">
        <w:rPr>
          <w:szCs w:val="32"/>
          <w:lang w:eastAsia="en-US"/>
        </w:rPr>
        <w:t xml:space="preserve">. </w:t>
      </w:r>
      <w:r>
        <w:rPr>
          <w:szCs w:val="32"/>
          <w:lang w:eastAsia="en-US"/>
        </w:rPr>
        <w:t>On ne voyait absolument rien</w:t>
      </w:r>
      <w:r w:rsidR="0046142F">
        <w:rPr>
          <w:szCs w:val="32"/>
          <w:lang w:eastAsia="en-US"/>
        </w:rPr>
        <w:t xml:space="preserve">, </w:t>
      </w:r>
      <w:r>
        <w:rPr>
          <w:szCs w:val="32"/>
          <w:lang w:eastAsia="en-US"/>
        </w:rPr>
        <w:t>sinon çà et là quelques vagues étincelles salpêtrées</w:t>
      </w:r>
      <w:r w:rsidR="0046142F">
        <w:rPr>
          <w:szCs w:val="32"/>
          <w:lang w:eastAsia="en-US"/>
        </w:rPr>
        <w:t>.</w:t>
      </w:r>
    </w:p>
    <w:p w14:paraId="7B5677E4" w14:textId="77777777" w:rsidR="0046142F" w:rsidRDefault="003148C9" w:rsidP="0046142F">
      <w:pPr>
        <w:rPr>
          <w:szCs w:val="32"/>
          <w:lang w:eastAsia="en-US"/>
        </w:rPr>
      </w:pPr>
      <w:r>
        <w:rPr>
          <w:szCs w:val="32"/>
          <w:lang w:eastAsia="en-US"/>
        </w:rPr>
        <w:t>Par terre</w:t>
      </w:r>
      <w:r w:rsidR="0046142F">
        <w:rPr>
          <w:szCs w:val="32"/>
          <w:lang w:eastAsia="en-US"/>
        </w:rPr>
        <w:t xml:space="preserve">, </w:t>
      </w:r>
      <w:r>
        <w:rPr>
          <w:szCs w:val="32"/>
          <w:lang w:eastAsia="en-US"/>
        </w:rPr>
        <w:t>Mazurke ne retrouvait plus ces jaunes reflets d</w:t>
      </w:r>
      <w:r w:rsidR="0046142F">
        <w:rPr>
          <w:szCs w:val="32"/>
          <w:lang w:eastAsia="en-US"/>
        </w:rPr>
        <w:t>’</w:t>
      </w:r>
      <w:r>
        <w:rPr>
          <w:szCs w:val="32"/>
          <w:lang w:eastAsia="en-US"/>
        </w:rPr>
        <w:t>or qui l</w:t>
      </w:r>
      <w:r w:rsidR="0046142F">
        <w:rPr>
          <w:szCs w:val="32"/>
          <w:lang w:eastAsia="en-US"/>
        </w:rPr>
        <w:t>’</w:t>
      </w:r>
      <w:r>
        <w:rPr>
          <w:szCs w:val="32"/>
          <w:lang w:eastAsia="en-US"/>
        </w:rPr>
        <w:t>avaient tant étonné la veille</w:t>
      </w:r>
      <w:r w:rsidR="0046142F">
        <w:rPr>
          <w:szCs w:val="32"/>
          <w:lang w:eastAsia="en-US"/>
        </w:rPr>
        <w:t>.</w:t>
      </w:r>
    </w:p>
    <w:p w14:paraId="6F90A6D3" w14:textId="77777777" w:rsidR="0046142F" w:rsidRDefault="003148C9" w:rsidP="0046142F">
      <w:pPr>
        <w:rPr>
          <w:szCs w:val="32"/>
          <w:lang w:eastAsia="en-US"/>
        </w:rPr>
      </w:pPr>
      <w:r>
        <w:rPr>
          <w:szCs w:val="32"/>
          <w:lang w:eastAsia="en-US"/>
        </w:rPr>
        <w:t>Et maintenant que sa tête était à l</w:t>
      </w:r>
      <w:r w:rsidR="0046142F">
        <w:rPr>
          <w:szCs w:val="32"/>
          <w:lang w:eastAsia="en-US"/>
        </w:rPr>
        <w:t>’</w:t>
      </w:r>
      <w:r>
        <w:rPr>
          <w:szCs w:val="32"/>
          <w:lang w:eastAsia="en-US"/>
        </w:rPr>
        <w:t>intérieur de la cave</w:t>
      </w:r>
      <w:r w:rsidR="0046142F">
        <w:rPr>
          <w:szCs w:val="32"/>
          <w:lang w:eastAsia="en-US"/>
        </w:rPr>
        <w:t xml:space="preserve">, </w:t>
      </w:r>
      <w:r>
        <w:rPr>
          <w:szCs w:val="32"/>
          <w:lang w:eastAsia="en-US"/>
        </w:rPr>
        <w:t>cette odeur de poudre devenait suffocante</w:t>
      </w:r>
      <w:r w:rsidR="0046142F">
        <w:rPr>
          <w:szCs w:val="32"/>
          <w:lang w:eastAsia="en-US"/>
        </w:rPr>
        <w:t>.</w:t>
      </w:r>
    </w:p>
    <w:p w14:paraId="568D042A" w14:textId="77777777" w:rsidR="0046142F" w:rsidRDefault="003148C9" w:rsidP="0046142F">
      <w:pPr>
        <w:rPr>
          <w:szCs w:val="32"/>
          <w:lang w:eastAsia="en-US"/>
        </w:rPr>
      </w:pPr>
      <w:r>
        <w:rPr>
          <w:szCs w:val="32"/>
          <w:lang w:eastAsia="en-US"/>
        </w:rPr>
        <w:t>Quant au sang</w:t>
      </w:r>
      <w:r w:rsidR="0046142F">
        <w:rPr>
          <w:szCs w:val="32"/>
          <w:lang w:eastAsia="en-US"/>
        </w:rPr>
        <w:t xml:space="preserve">, </w:t>
      </w:r>
      <w:r>
        <w:rPr>
          <w:szCs w:val="32"/>
          <w:lang w:eastAsia="en-US"/>
        </w:rPr>
        <w:t>peut-être était-ce une idée</w:t>
      </w:r>
      <w:r w:rsidR="0046142F">
        <w:rPr>
          <w:szCs w:val="32"/>
          <w:lang w:eastAsia="en-US"/>
        </w:rPr>
        <w:t xml:space="preserve">… </w:t>
      </w:r>
      <w:r>
        <w:rPr>
          <w:szCs w:val="32"/>
          <w:lang w:eastAsia="en-US"/>
        </w:rPr>
        <w:t>Du sein de cette nuit opaque et lourde un gémissement sortit</w:t>
      </w:r>
      <w:r w:rsidR="0046142F">
        <w:rPr>
          <w:szCs w:val="32"/>
          <w:lang w:eastAsia="en-US"/>
        </w:rPr>
        <w:t>.</w:t>
      </w:r>
    </w:p>
    <w:p w14:paraId="570F3028" w14:textId="77777777" w:rsidR="0046142F" w:rsidRDefault="003148C9" w:rsidP="0046142F">
      <w:pPr>
        <w:rPr>
          <w:szCs w:val="32"/>
          <w:lang w:eastAsia="en-US"/>
        </w:rPr>
      </w:pPr>
      <w:r>
        <w:rPr>
          <w:szCs w:val="32"/>
          <w:lang w:eastAsia="en-US"/>
        </w:rPr>
        <w:t>Mazurke ramassa la bougie et entra</w:t>
      </w:r>
      <w:r w:rsidR="0046142F">
        <w:rPr>
          <w:szCs w:val="32"/>
          <w:lang w:eastAsia="en-US"/>
        </w:rPr>
        <w:t xml:space="preserve">, </w:t>
      </w:r>
      <w:r>
        <w:rPr>
          <w:szCs w:val="32"/>
          <w:lang w:eastAsia="en-US"/>
        </w:rPr>
        <w:t>le front haut</w:t>
      </w:r>
      <w:r w:rsidR="0046142F">
        <w:rPr>
          <w:szCs w:val="32"/>
          <w:lang w:eastAsia="en-US"/>
        </w:rPr>
        <w:t>.</w:t>
      </w:r>
    </w:p>
    <w:p w14:paraId="1EAAF2D3" w14:textId="563CEE6B"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attendait un peu à recevoir deux ou trois balles dans la tête</w:t>
      </w:r>
      <w:r w:rsidR="0046142F">
        <w:rPr>
          <w:szCs w:val="32"/>
          <w:lang w:eastAsia="en-US"/>
        </w:rPr>
        <w:t xml:space="preserve">, </w:t>
      </w:r>
      <w:r>
        <w:rPr>
          <w:szCs w:val="32"/>
          <w:lang w:eastAsia="en-US"/>
        </w:rPr>
        <w:t>au moment où il levait la lumière qui l</w:t>
      </w:r>
      <w:r w:rsidR="0046142F">
        <w:rPr>
          <w:szCs w:val="32"/>
          <w:lang w:eastAsia="en-US"/>
        </w:rPr>
        <w:t>’</w:t>
      </w:r>
      <w:r>
        <w:rPr>
          <w:szCs w:val="32"/>
          <w:lang w:eastAsia="en-US"/>
        </w:rPr>
        <w:t>éclairait en plein</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Mais aucun mouvement ne se fit dans la cave</w:t>
      </w:r>
      <w:r w:rsidR="0046142F">
        <w:rPr>
          <w:szCs w:val="32"/>
          <w:lang w:eastAsia="en-US"/>
        </w:rPr>
        <w:t xml:space="preserve">. </w:t>
      </w:r>
      <w:r>
        <w:rPr>
          <w:szCs w:val="32"/>
          <w:lang w:eastAsia="en-US"/>
        </w:rPr>
        <w:t>Mazurke s</w:t>
      </w:r>
      <w:r w:rsidR="0046142F">
        <w:rPr>
          <w:szCs w:val="32"/>
          <w:lang w:eastAsia="en-US"/>
        </w:rPr>
        <w:t>’</w:t>
      </w:r>
      <w:r>
        <w:rPr>
          <w:szCs w:val="32"/>
          <w:lang w:eastAsia="en-US"/>
        </w:rPr>
        <w:t>avança</w:t>
      </w:r>
      <w:r w:rsidR="0046142F">
        <w:rPr>
          <w:szCs w:val="32"/>
          <w:lang w:eastAsia="en-US"/>
        </w:rPr>
        <w:t xml:space="preserve">. </w:t>
      </w:r>
      <w:r>
        <w:rPr>
          <w:szCs w:val="32"/>
          <w:lang w:eastAsia="en-US"/>
        </w:rPr>
        <w:t>Quand il eut dépassé le pilier qui lui marquait l</w:t>
      </w:r>
      <w:r w:rsidR="0046142F">
        <w:rPr>
          <w:szCs w:val="32"/>
          <w:lang w:eastAsia="en-US"/>
        </w:rPr>
        <w:t>’</w:t>
      </w:r>
      <w:r>
        <w:rPr>
          <w:szCs w:val="32"/>
          <w:lang w:eastAsia="en-US"/>
        </w:rPr>
        <w:t>endroit où il s</w:t>
      </w:r>
      <w:r w:rsidR="0046142F">
        <w:rPr>
          <w:szCs w:val="32"/>
          <w:lang w:eastAsia="en-US"/>
        </w:rPr>
        <w:t>’</w:t>
      </w:r>
      <w:r>
        <w:rPr>
          <w:szCs w:val="32"/>
          <w:lang w:eastAsia="en-US"/>
        </w:rPr>
        <w:t>était réveillé</w:t>
      </w:r>
      <w:r w:rsidR="0046142F">
        <w:rPr>
          <w:szCs w:val="32"/>
          <w:lang w:eastAsia="en-US"/>
        </w:rPr>
        <w:t xml:space="preserve">, </w:t>
      </w:r>
      <w:r>
        <w:rPr>
          <w:szCs w:val="32"/>
          <w:lang w:eastAsia="en-US"/>
        </w:rPr>
        <w:t>la nuit précédente</w:t>
      </w:r>
      <w:r w:rsidR="0046142F">
        <w:rPr>
          <w:szCs w:val="32"/>
          <w:lang w:eastAsia="en-US"/>
        </w:rPr>
        <w:t xml:space="preserve">, </w:t>
      </w:r>
      <w:r>
        <w:rPr>
          <w:szCs w:val="32"/>
          <w:lang w:eastAsia="en-US"/>
        </w:rPr>
        <w:t>sur un tas d</w:t>
      </w:r>
      <w:r w:rsidR="0046142F">
        <w:rPr>
          <w:szCs w:val="32"/>
          <w:lang w:eastAsia="en-US"/>
        </w:rPr>
        <w:t>’</w:t>
      </w:r>
      <w:r>
        <w:rPr>
          <w:szCs w:val="32"/>
          <w:lang w:eastAsia="en-US"/>
        </w:rPr>
        <w:t>or</w:t>
      </w:r>
      <w:r w:rsidR="0046142F">
        <w:rPr>
          <w:szCs w:val="32"/>
          <w:lang w:eastAsia="en-US"/>
        </w:rPr>
        <w:t xml:space="preserve">, </w:t>
      </w:r>
      <w:r>
        <w:rPr>
          <w:szCs w:val="32"/>
          <w:lang w:eastAsia="en-US"/>
        </w:rPr>
        <w:t>un spectacle terrible s</w:t>
      </w:r>
      <w:r w:rsidR="0046142F">
        <w:rPr>
          <w:szCs w:val="32"/>
          <w:lang w:eastAsia="en-US"/>
        </w:rPr>
        <w:t>’</w:t>
      </w:r>
      <w:r>
        <w:rPr>
          <w:szCs w:val="32"/>
          <w:lang w:eastAsia="en-US"/>
        </w:rPr>
        <w:t>offrit à ses regards</w:t>
      </w:r>
      <w:r w:rsidR="0046142F">
        <w:rPr>
          <w:szCs w:val="32"/>
          <w:lang w:eastAsia="en-US"/>
        </w:rPr>
        <w:t>.</w:t>
      </w:r>
    </w:p>
    <w:p w14:paraId="665902BA" w14:textId="77777777" w:rsidR="0046142F" w:rsidRDefault="003148C9" w:rsidP="0046142F">
      <w:pPr>
        <w:rPr>
          <w:szCs w:val="32"/>
          <w:lang w:eastAsia="en-US"/>
        </w:rPr>
      </w:pPr>
      <w:r>
        <w:rPr>
          <w:szCs w:val="32"/>
          <w:lang w:eastAsia="en-US"/>
        </w:rPr>
        <w:t>Il y avait là</w:t>
      </w:r>
      <w:r w:rsidR="0046142F">
        <w:rPr>
          <w:szCs w:val="32"/>
          <w:lang w:eastAsia="en-US"/>
        </w:rPr>
        <w:t xml:space="preserve">, </w:t>
      </w:r>
      <w:r>
        <w:rPr>
          <w:szCs w:val="32"/>
          <w:lang w:eastAsia="en-US"/>
        </w:rPr>
        <w:t>sur le sol</w:t>
      </w:r>
      <w:r w:rsidR="0046142F">
        <w:rPr>
          <w:szCs w:val="32"/>
          <w:lang w:eastAsia="en-US"/>
        </w:rPr>
        <w:t xml:space="preserve">, </w:t>
      </w:r>
      <w:r>
        <w:rPr>
          <w:szCs w:val="32"/>
          <w:lang w:eastAsia="en-US"/>
        </w:rPr>
        <w:t>six cadavres affreusement mutilés</w:t>
      </w:r>
      <w:r w:rsidR="0046142F">
        <w:rPr>
          <w:szCs w:val="32"/>
          <w:lang w:eastAsia="en-US"/>
        </w:rPr>
        <w:t>.</w:t>
      </w:r>
    </w:p>
    <w:p w14:paraId="16248486" w14:textId="77777777" w:rsidR="0046142F" w:rsidRDefault="003148C9" w:rsidP="0046142F">
      <w:pPr>
        <w:rPr>
          <w:szCs w:val="32"/>
          <w:lang w:eastAsia="en-US"/>
        </w:rPr>
      </w:pPr>
      <w:r>
        <w:rPr>
          <w:szCs w:val="32"/>
          <w:lang w:eastAsia="en-US"/>
        </w:rPr>
        <w:t>Ils gisaient tous</w:t>
      </w:r>
      <w:r w:rsidR="0046142F">
        <w:rPr>
          <w:szCs w:val="32"/>
          <w:lang w:eastAsia="en-US"/>
        </w:rPr>
        <w:t xml:space="preserve">, </w:t>
      </w:r>
      <w:r>
        <w:rPr>
          <w:szCs w:val="32"/>
          <w:lang w:eastAsia="en-US"/>
        </w:rPr>
        <w:t>sanglants et souillés</w:t>
      </w:r>
      <w:r w:rsidR="0046142F">
        <w:rPr>
          <w:szCs w:val="32"/>
          <w:lang w:eastAsia="en-US"/>
        </w:rPr>
        <w:t xml:space="preserve">, </w:t>
      </w:r>
      <w:r>
        <w:rPr>
          <w:szCs w:val="32"/>
          <w:lang w:eastAsia="en-US"/>
        </w:rPr>
        <w:t>autour du squelette qui gardait sa position bizarre et dont les yeux creux semblaient contempler curieusement ce grand carnage</w:t>
      </w:r>
      <w:r w:rsidR="0046142F">
        <w:rPr>
          <w:szCs w:val="32"/>
          <w:lang w:eastAsia="en-US"/>
        </w:rPr>
        <w:t>.</w:t>
      </w:r>
    </w:p>
    <w:p w14:paraId="2A65FE33" w14:textId="77777777" w:rsidR="0046142F" w:rsidRDefault="003148C9" w:rsidP="0046142F">
      <w:pPr>
        <w:rPr>
          <w:szCs w:val="32"/>
          <w:lang w:eastAsia="en-US"/>
        </w:rPr>
      </w:pPr>
      <w:r>
        <w:rPr>
          <w:szCs w:val="32"/>
          <w:lang w:eastAsia="en-US"/>
        </w:rPr>
        <w:t>Mazurke se souvint de l</w:t>
      </w:r>
      <w:r w:rsidR="0046142F">
        <w:rPr>
          <w:szCs w:val="32"/>
          <w:lang w:eastAsia="en-US"/>
        </w:rPr>
        <w:t>’</w:t>
      </w:r>
      <w:r>
        <w:rPr>
          <w:szCs w:val="32"/>
          <w:lang w:eastAsia="en-US"/>
        </w:rPr>
        <w:t>explosion qu</w:t>
      </w:r>
      <w:r w:rsidR="0046142F">
        <w:rPr>
          <w:szCs w:val="32"/>
          <w:lang w:eastAsia="en-US"/>
        </w:rPr>
        <w:t>’</w:t>
      </w:r>
      <w:r>
        <w:rPr>
          <w:szCs w:val="32"/>
          <w:lang w:eastAsia="en-US"/>
        </w:rPr>
        <w:t>il avait entendue en déjeunant</w:t>
      </w:r>
      <w:r w:rsidR="0046142F">
        <w:rPr>
          <w:szCs w:val="32"/>
          <w:lang w:eastAsia="en-US"/>
        </w:rPr>
        <w:t>.</w:t>
      </w:r>
    </w:p>
    <w:p w14:paraId="153CD76D" w14:textId="77777777" w:rsidR="0046142F" w:rsidRDefault="003148C9" w:rsidP="0046142F">
      <w:pPr>
        <w:rPr>
          <w:szCs w:val="32"/>
          <w:lang w:eastAsia="en-US"/>
        </w:rPr>
      </w:pPr>
      <w:r>
        <w:rPr>
          <w:szCs w:val="32"/>
          <w:lang w:eastAsia="en-US"/>
        </w:rPr>
        <w:t>À la place du monceau d</w:t>
      </w:r>
      <w:r w:rsidR="0046142F">
        <w:rPr>
          <w:szCs w:val="32"/>
          <w:lang w:eastAsia="en-US"/>
        </w:rPr>
        <w:t>’</w:t>
      </w:r>
      <w:r>
        <w:rPr>
          <w:szCs w:val="32"/>
          <w:lang w:eastAsia="en-US"/>
        </w:rPr>
        <w:t>or et de sacs de mille francs que vingt années avaient grossi</w:t>
      </w:r>
      <w:r w:rsidR="0046142F">
        <w:rPr>
          <w:szCs w:val="32"/>
          <w:lang w:eastAsia="en-US"/>
        </w:rPr>
        <w:t xml:space="preserve">, </w:t>
      </w:r>
      <w:r>
        <w:rPr>
          <w:szCs w:val="32"/>
          <w:lang w:eastAsia="en-US"/>
        </w:rPr>
        <w:t xml:space="preserve">on voyait maintenant les débris </w:t>
      </w:r>
      <w:r>
        <w:rPr>
          <w:szCs w:val="32"/>
          <w:lang w:eastAsia="en-US"/>
        </w:rPr>
        <w:lastRenderedPageBreak/>
        <w:t>d</w:t>
      </w:r>
      <w:r w:rsidR="0046142F">
        <w:rPr>
          <w:szCs w:val="32"/>
          <w:lang w:eastAsia="en-US"/>
        </w:rPr>
        <w:t>’</w:t>
      </w:r>
      <w:r>
        <w:rPr>
          <w:szCs w:val="32"/>
          <w:lang w:eastAsia="en-US"/>
        </w:rPr>
        <w:t>une manière de coffre-fort d</w:t>
      </w:r>
      <w:r w:rsidR="0046142F">
        <w:rPr>
          <w:szCs w:val="32"/>
          <w:lang w:eastAsia="en-US"/>
        </w:rPr>
        <w:t>’</w:t>
      </w:r>
      <w:r>
        <w:rPr>
          <w:szCs w:val="32"/>
          <w:lang w:eastAsia="en-US"/>
        </w:rPr>
        <w:t>où sortaient des canons de pistolets</w:t>
      </w:r>
      <w:r w:rsidR="0046142F">
        <w:rPr>
          <w:szCs w:val="32"/>
          <w:lang w:eastAsia="en-US"/>
        </w:rPr>
        <w:t xml:space="preserve">, </w:t>
      </w:r>
      <w:r>
        <w:rPr>
          <w:szCs w:val="32"/>
          <w:lang w:eastAsia="en-US"/>
        </w:rPr>
        <w:t>noirs de poudre</w:t>
      </w:r>
      <w:r w:rsidR="0046142F">
        <w:rPr>
          <w:szCs w:val="32"/>
          <w:lang w:eastAsia="en-US"/>
        </w:rPr>
        <w:t>.</w:t>
      </w:r>
    </w:p>
    <w:p w14:paraId="46602854" w14:textId="77777777" w:rsidR="0046142F" w:rsidRDefault="003148C9" w:rsidP="0046142F">
      <w:pPr>
        <w:rPr>
          <w:szCs w:val="32"/>
          <w:lang w:eastAsia="en-US"/>
        </w:rPr>
      </w:pPr>
      <w:r>
        <w:rPr>
          <w:szCs w:val="32"/>
          <w:lang w:eastAsia="en-US"/>
        </w:rPr>
        <w:t>Évidemment</w:t>
      </w:r>
      <w:r w:rsidR="0046142F">
        <w:rPr>
          <w:szCs w:val="32"/>
          <w:lang w:eastAsia="en-US"/>
        </w:rPr>
        <w:t xml:space="preserve">, </w:t>
      </w:r>
      <w:r>
        <w:rPr>
          <w:szCs w:val="32"/>
          <w:lang w:eastAsia="en-US"/>
        </w:rPr>
        <w:t>le petit fantôme avait disposé là une machine infernale pour se débarrasser</w:t>
      </w:r>
      <w:r w:rsidR="0046142F">
        <w:rPr>
          <w:szCs w:val="32"/>
          <w:lang w:eastAsia="en-US"/>
        </w:rPr>
        <w:t xml:space="preserve">, </w:t>
      </w:r>
      <w:r>
        <w:rPr>
          <w:szCs w:val="32"/>
          <w:lang w:eastAsia="en-US"/>
        </w:rPr>
        <w:t>en une seule fois</w:t>
      </w:r>
      <w:r w:rsidR="0046142F">
        <w:rPr>
          <w:szCs w:val="32"/>
          <w:lang w:eastAsia="en-US"/>
        </w:rPr>
        <w:t xml:space="preserve">, </w:t>
      </w:r>
      <w:r>
        <w:rPr>
          <w:szCs w:val="32"/>
          <w:lang w:eastAsia="en-US"/>
        </w:rPr>
        <w:t>de tous les Joueurs de la Mort</w:t>
      </w:r>
      <w:r w:rsidR="0046142F">
        <w:rPr>
          <w:szCs w:val="32"/>
          <w:lang w:eastAsia="en-US"/>
        </w:rPr>
        <w:t>.</w:t>
      </w:r>
    </w:p>
    <w:p w14:paraId="53F0AAD9" w14:textId="77777777" w:rsidR="0046142F" w:rsidRDefault="003148C9" w:rsidP="0046142F">
      <w:pPr>
        <w:rPr>
          <w:szCs w:val="32"/>
          <w:lang w:eastAsia="en-US"/>
        </w:rPr>
      </w:pPr>
      <w:r>
        <w:rPr>
          <w:szCs w:val="32"/>
          <w:lang w:eastAsia="en-US"/>
        </w:rPr>
        <w:t>Il avait réussi en partie</w:t>
      </w:r>
      <w:r w:rsidR="0046142F">
        <w:rPr>
          <w:szCs w:val="32"/>
          <w:lang w:eastAsia="en-US"/>
        </w:rPr>
        <w:t>.</w:t>
      </w:r>
    </w:p>
    <w:p w14:paraId="21274281" w14:textId="77777777" w:rsidR="0046142F" w:rsidRDefault="003148C9" w:rsidP="0046142F">
      <w:pPr>
        <w:rPr>
          <w:szCs w:val="32"/>
          <w:lang w:eastAsia="en-US"/>
        </w:rPr>
      </w:pPr>
      <w:r>
        <w:rPr>
          <w:szCs w:val="32"/>
          <w:lang w:eastAsia="en-US"/>
        </w:rPr>
        <w:t>Cinq hommes et une femme étaient là</w:t>
      </w:r>
      <w:r w:rsidR="0046142F">
        <w:rPr>
          <w:szCs w:val="32"/>
          <w:lang w:eastAsia="en-US"/>
        </w:rPr>
        <w:t xml:space="preserve">, </w:t>
      </w:r>
      <w:r>
        <w:rPr>
          <w:szCs w:val="32"/>
          <w:lang w:eastAsia="en-US"/>
        </w:rPr>
        <w:t>broyés</w:t>
      </w:r>
      <w:r w:rsidR="0046142F">
        <w:rPr>
          <w:szCs w:val="32"/>
          <w:lang w:eastAsia="en-US"/>
        </w:rPr>
        <w:t>.</w:t>
      </w:r>
    </w:p>
    <w:p w14:paraId="7BD22EBC" w14:textId="77777777" w:rsidR="0046142F" w:rsidRDefault="003148C9" w:rsidP="0046142F">
      <w:pPr>
        <w:rPr>
          <w:szCs w:val="32"/>
          <w:lang w:eastAsia="en-US"/>
        </w:rPr>
      </w:pPr>
      <w:r>
        <w:rPr>
          <w:szCs w:val="32"/>
          <w:lang w:eastAsia="en-US"/>
        </w:rPr>
        <w:t xml:space="preserve">Romblon-Ballon </w:t>
      </w:r>
      <w:proofErr w:type="spellStart"/>
      <w:r>
        <w:rPr>
          <w:szCs w:val="32"/>
          <w:lang w:eastAsia="en-US"/>
        </w:rPr>
        <w:t>Houël</w:t>
      </w:r>
      <w:proofErr w:type="spellEnd"/>
      <w:r w:rsidR="0046142F">
        <w:rPr>
          <w:szCs w:val="32"/>
          <w:lang w:eastAsia="en-US"/>
        </w:rPr>
        <w:t xml:space="preserve">, </w:t>
      </w:r>
      <w:r>
        <w:rPr>
          <w:szCs w:val="32"/>
          <w:lang w:eastAsia="en-US"/>
        </w:rPr>
        <w:t>Morin</w:t>
      </w:r>
      <w:r w:rsidR="0046142F">
        <w:rPr>
          <w:szCs w:val="32"/>
          <w:lang w:eastAsia="en-US"/>
        </w:rPr>
        <w:t xml:space="preserve">, </w:t>
      </w:r>
      <w:r>
        <w:rPr>
          <w:szCs w:val="32"/>
          <w:lang w:eastAsia="en-US"/>
        </w:rPr>
        <w:t>Menand jeune</w:t>
      </w:r>
      <w:r w:rsidR="0046142F">
        <w:rPr>
          <w:szCs w:val="32"/>
          <w:lang w:eastAsia="en-US"/>
        </w:rPr>
        <w:t xml:space="preserve">, </w:t>
      </w:r>
      <w:proofErr w:type="spellStart"/>
      <w:r>
        <w:rPr>
          <w:szCs w:val="32"/>
          <w:lang w:eastAsia="en-US"/>
        </w:rPr>
        <w:t>Guérineul</w:t>
      </w:r>
      <w:proofErr w:type="spellEnd"/>
      <w:r w:rsidR="0046142F">
        <w:rPr>
          <w:szCs w:val="32"/>
          <w:lang w:eastAsia="en-US"/>
        </w:rPr>
        <w:t xml:space="preserve">, </w:t>
      </w:r>
      <w:r>
        <w:rPr>
          <w:szCs w:val="32"/>
          <w:lang w:eastAsia="en-US"/>
        </w:rPr>
        <w:t>qui donnait encore quelques signes de vie</w:t>
      </w:r>
      <w:r w:rsidR="0046142F">
        <w:rPr>
          <w:szCs w:val="32"/>
          <w:lang w:eastAsia="en-US"/>
        </w:rPr>
        <w:t xml:space="preserve">, </w:t>
      </w:r>
      <w:r>
        <w:rPr>
          <w:szCs w:val="32"/>
          <w:lang w:eastAsia="en-US"/>
        </w:rPr>
        <w:t>et Olivette</w:t>
      </w:r>
      <w:r w:rsidR="0046142F">
        <w:rPr>
          <w:szCs w:val="32"/>
          <w:lang w:eastAsia="en-US"/>
        </w:rPr>
        <w:t xml:space="preserve">, </w:t>
      </w:r>
      <w:r>
        <w:rPr>
          <w:szCs w:val="32"/>
          <w:lang w:eastAsia="en-US"/>
        </w:rPr>
        <w:t>belle jusque dans la mort</w:t>
      </w:r>
      <w:r w:rsidR="0046142F">
        <w:rPr>
          <w:szCs w:val="32"/>
          <w:lang w:eastAsia="en-US"/>
        </w:rPr>
        <w:t>.</w:t>
      </w:r>
    </w:p>
    <w:p w14:paraId="4B769BCC" w14:textId="16E2E0EE" w:rsidR="0046142F" w:rsidRDefault="003148C9" w:rsidP="0046142F">
      <w:pPr>
        <w:rPr>
          <w:szCs w:val="32"/>
          <w:lang w:eastAsia="en-US"/>
        </w:rPr>
      </w:pPr>
      <w:r>
        <w:rPr>
          <w:szCs w:val="32"/>
          <w:lang w:eastAsia="en-US"/>
        </w:rPr>
        <w:t>Ils avaient tous d</w:t>
      </w:r>
      <w:r w:rsidR="0046142F">
        <w:rPr>
          <w:szCs w:val="32"/>
          <w:lang w:eastAsia="en-US"/>
        </w:rPr>
        <w:t>’</w:t>
      </w:r>
      <w:r>
        <w:rPr>
          <w:szCs w:val="32"/>
          <w:lang w:eastAsia="en-US"/>
        </w:rPr>
        <w:t>horribles blessures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sans doute la machine infernale avait éclaté au moment où ils essayaient d</w:t>
      </w:r>
      <w:r w:rsidR="0046142F">
        <w:rPr>
          <w:szCs w:val="32"/>
          <w:lang w:eastAsia="en-US"/>
        </w:rPr>
        <w:t>’</w:t>
      </w:r>
      <w:r>
        <w:rPr>
          <w:szCs w:val="32"/>
          <w:lang w:eastAsia="en-US"/>
        </w:rPr>
        <w:t>ouvrir le coffre-fort</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à l</w:t>
      </w:r>
      <w:r w:rsidR="0046142F">
        <w:rPr>
          <w:szCs w:val="32"/>
          <w:lang w:eastAsia="en-US"/>
        </w:rPr>
        <w:t>’</w:t>
      </w:r>
      <w:r>
        <w:rPr>
          <w:szCs w:val="32"/>
          <w:lang w:eastAsia="en-US"/>
        </w:rPr>
        <w:t>exception d</w:t>
      </w:r>
      <w:r w:rsidR="0046142F">
        <w:rPr>
          <w:szCs w:val="32"/>
          <w:lang w:eastAsia="en-US"/>
        </w:rPr>
        <w:t>’</w:t>
      </w:r>
      <w:r>
        <w:rPr>
          <w:szCs w:val="32"/>
          <w:lang w:eastAsia="en-US"/>
        </w:rPr>
        <w:t>Olivette qui avait été tuée d</w:t>
      </w:r>
      <w:r w:rsidR="0046142F">
        <w:rPr>
          <w:szCs w:val="32"/>
          <w:lang w:eastAsia="en-US"/>
        </w:rPr>
        <w:t>’</w:t>
      </w:r>
      <w:r>
        <w:rPr>
          <w:szCs w:val="32"/>
          <w:lang w:eastAsia="en-US"/>
        </w:rPr>
        <w:t>une seule balle au sein</w:t>
      </w:r>
      <w:r w:rsidR="0046142F">
        <w:rPr>
          <w:szCs w:val="32"/>
          <w:lang w:eastAsia="en-US"/>
        </w:rPr>
        <w:t xml:space="preserve">, </w:t>
      </w:r>
      <w:r>
        <w:rPr>
          <w:szCs w:val="32"/>
          <w:lang w:eastAsia="en-US"/>
        </w:rPr>
        <w:t>tous ces corps n</w:t>
      </w:r>
      <w:r w:rsidR="0046142F">
        <w:rPr>
          <w:szCs w:val="32"/>
          <w:lang w:eastAsia="en-US"/>
        </w:rPr>
        <w:t>’</w:t>
      </w:r>
      <w:r>
        <w:rPr>
          <w:szCs w:val="32"/>
          <w:lang w:eastAsia="en-US"/>
        </w:rPr>
        <w:t>étaient plus que d</w:t>
      </w:r>
      <w:r w:rsidR="0046142F">
        <w:rPr>
          <w:szCs w:val="32"/>
          <w:lang w:eastAsia="en-US"/>
        </w:rPr>
        <w:t>’</w:t>
      </w:r>
      <w:r>
        <w:rPr>
          <w:szCs w:val="32"/>
          <w:lang w:eastAsia="en-US"/>
        </w:rPr>
        <w:t>effrayants lambeaux</w:t>
      </w:r>
      <w:r w:rsidR="0046142F">
        <w:rPr>
          <w:szCs w:val="32"/>
          <w:lang w:eastAsia="en-US"/>
        </w:rPr>
        <w:t>.</w:t>
      </w:r>
    </w:p>
    <w:p w14:paraId="640B4F8E" w14:textId="77777777" w:rsidR="0046142F" w:rsidRDefault="003148C9" w:rsidP="0046142F">
      <w:pPr>
        <w:rPr>
          <w:szCs w:val="32"/>
          <w:lang w:eastAsia="en-US"/>
        </w:rPr>
      </w:pPr>
      <w:r>
        <w:rPr>
          <w:szCs w:val="32"/>
          <w:lang w:eastAsia="en-US"/>
        </w:rPr>
        <w:t>Par un de ces jeux où le hasard nous raille</w:t>
      </w:r>
      <w:r w:rsidR="0046142F">
        <w:rPr>
          <w:szCs w:val="32"/>
          <w:lang w:eastAsia="en-US"/>
        </w:rPr>
        <w:t xml:space="preserve">, </w:t>
      </w:r>
      <w:r>
        <w:rPr>
          <w:szCs w:val="32"/>
          <w:lang w:eastAsia="en-US"/>
        </w:rPr>
        <w:t>le squelette qui touchait un des angles de la machine</w:t>
      </w:r>
      <w:r w:rsidR="0046142F">
        <w:rPr>
          <w:szCs w:val="32"/>
          <w:lang w:eastAsia="en-US"/>
        </w:rPr>
        <w:t xml:space="preserve">, </w:t>
      </w:r>
      <w:r>
        <w:rPr>
          <w:szCs w:val="32"/>
          <w:lang w:eastAsia="en-US"/>
        </w:rPr>
        <w:t>restait parfaitement intact</w:t>
      </w:r>
      <w:r w:rsidR="0046142F">
        <w:rPr>
          <w:szCs w:val="32"/>
          <w:lang w:eastAsia="en-US"/>
        </w:rPr>
        <w:t xml:space="preserve">. </w:t>
      </w:r>
      <w:r>
        <w:rPr>
          <w:szCs w:val="32"/>
          <w:lang w:eastAsia="en-US"/>
        </w:rPr>
        <w:t>Aucune balle ne s</w:t>
      </w:r>
      <w:r w:rsidR="0046142F">
        <w:rPr>
          <w:szCs w:val="32"/>
          <w:lang w:eastAsia="en-US"/>
        </w:rPr>
        <w:t>’</w:t>
      </w:r>
      <w:r>
        <w:rPr>
          <w:szCs w:val="32"/>
          <w:lang w:eastAsia="en-US"/>
        </w:rPr>
        <w:t>éta</w:t>
      </w:r>
      <w:r>
        <w:rPr>
          <w:szCs w:val="32"/>
          <w:lang w:eastAsia="en-US"/>
        </w:rPr>
        <w:t>i</w:t>
      </w:r>
      <w:r>
        <w:rPr>
          <w:szCs w:val="32"/>
          <w:lang w:eastAsia="en-US"/>
        </w:rPr>
        <w:t>t égarée dans ses os</w:t>
      </w:r>
      <w:r w:rsidR="0046142F">
        <w:rPr>
          <w:szCs w:val="32"/>
          <w:lang w:eastAsia="en-US"/>
        </w:rPr>
        <w:t>.</w:t>
      </w:r>
    </w:p>
    <w:p w14:paraId="62E459FF" w14:textId="77777777" w:rsidR="0046142F" w:rsidRDefault="003148C9" w:rsidP="0046142F">
      <w:pPr>
        <w:rPr>
          <w:szCs w:val="32"/>
          <w:lang w:eastAsia="en-US"/>
        </w:rPr>
      </w:pPr>
      <w:r>
        <w:rPr>
          <w:szCs w:val="32"/>
          <w:lang w:eastAsia="en-US"/>
        </w:rPr>
        <w:t>Mazurke était frappé de stupeur</w:t>
      </w:r>
      <w:r w:rsidR="0046142F">
        <w:rPr>
          <w:szCs w:val="32"/>
          <w:lang w:eastAsia="en-US"/>
        </w:rPr>
        <w:t>.</w:t>
      </w:r>
    </w:p>
    <w:p w14:paraId="3363E6FC" w14:textId="77777777" w:rsidR="0046142F" w:rsidRDefault="003148C9" w:rsidP="0046142F">
      <w:pPr>
        <w:rPr>
          <w:szCs w:val="32"/>
          <w:lang w:eastAsia="en-US"/>
        </w:rPr>
      </w:pPr>
      <w:r>
        <w:rPr>
          <w:szCs w:val="32"/>
          <w:lang w:eastAsia="en-US"/>
        </w:rPr>
        <w:t xml:space="preserve">Comme </w:t>
      </w:r>
      <w:proofErr w:type="spellStart"/>
      <w:r>
        <w:rPr>
          <w:szCs w:val="32"/>
          <w:lang w:eastAsia="en-US"/>
        </w:rPr>
        <w:t>Guérineul</w:t>
      </w:r>
      <w:proofErr w:type="spellEnd"/>
      <w:r>
        <w:rPr>
          <w:szCs w:val="32"/>
          <w:lang w:eastAsia="en-US"/>
        </w:rPr>
        <w:t xml:space="preserve"> remuait encore</w:t>
      </w:r>
      <w:r w:rsidR="0046142F">
        <w:rPr>
          <w:szCs w:val="32"/>
          <w:lang w:eastAsia="en-US"/>
        </w:rPr>
        <w:t xml:space="preserve">, </w:t>
      </w:r>
      <w:r>
        <w:rPr>
          <w:szCs w:val="32"/>
          <w:lang w:eastAsia="en-US"/>
        </w:rPr>
        <w:t>appuyé qu</w:t>
      </w:r>
      <w:r w:rsidR="0046142F">
        <w:rPr>
          <w:szCs w:val="32"/>
          <w:lang w:eastAsia="en-US"/>
        </w:rPr>
        <w:t>’</w:t>
      </w:r>
      <w:r>
        <w:rPr>
          <w:szCs w:val="32"/>
          <w:lang w:eastAsia="en-US"/>
        </w:rPr>
        <w:t>il était contre une espèce de poteau fâché nouvellement en terre</w:t>
      </w:r>
      <w:r w:rsidR="0046142F">
        <w:rPr>
          <w:szCs w:val="32"/>
          <w:lang w:eastAsia="en-US"/>
        </w:rPr>
        <w:t xml:space="preserve">, </w:t>
      </w:r>
      <w:r>
        <w:rPr>
          <w:szCs w:val="32"/>
          <w:lang w:eastAsia="en-US"/>
        </w:rPr>
        <w:t>Mazurke se pencha pour lui porter secours</w:t>
      </w:r>
      <w:r w:rsidR="0046142F">
        <w:rPr>
          <w:szCs w:val="32"/>
          <w:lang w:eastAsia="en-US"/>
        </w:rPr>
        <w:t>.</w:t>
      </w:r>
    </w:p>
    <w:p w14:paraId="32161D24" w14:textId="77777777" w:rsidR="0046142F" w:rsidRDefault="003148C9" w:rsidP="0046142F">
      <w:pPr>
        <w:rPr>
          <w:szCs w:val="32"/>
          <w:lang w:eastAsia="en-US"/>
        </w:rPr>
      </w:pPr>
      <w:r>
        <w:rPr>
          <w:szCs w:val="32"/>
          <w:lang w:eastAsia="en-US"/>
        </w:rPr>
        <w:t>Mais le malheureux se tordit en une dernière convulsion et tomba mort</w:t>
      </w:r>
      <w:r w:rsidR="0046142F">
        <w:rPr>
          <w:szCs w:val="32"/>
          <w:lang w:eastAsia="en-US"/>
        </w:rPr>
        <w:t>.</w:t>
      </w:r>
    </w:p>
    <w:p w14:paraId="6DF2E940" w14:textId="77777777" w:rsidR="0046142F" w:rsidRDefault="003148C9" w:rsidP="0046142F">
      <w:pPr>
        <w:rPr>
          <w:szCs w:val="32"/>
          <w:lang w:eastAsia="en-US"/>
        </w:rPr>
      </w:pPr>
      <w:r>
        <w:rPr>
          <w:szCs w:val="32"/>
          <w:lang w:eastAsia="en-US"/>
        </w:rPr>
        <w:t>Sa chute démasqua le poteau</w:t>
      </w:r>
      <w:r w:rsidR="0046142F">
        <w:rPr>
          <w:szCs w:val="32"/>
          <w:lang w:eastAsia="en-US"/>
        </w:rPr>
        <w:t xml:space="preserve">, </w:t>
      </w:r>
      <w:r>
        <w:rPr>
          <w:szCs w:val="32"/>
          <w:lang w:eastAsia="en-US"/>
        </w:rPr>
        <w:t>et Mazurke put lire en grosses lettres rouges sur un fond noir cette suprême moquerie du centenaire</w:t>
      </w:r>
      <w:r w:rsidR="0046142F">
        <w:rPr>
          <w:szCs w:val="32"/>
          <w:lang w:eastAsia="en-US"/>
        </w:rPr>
        <w:t> :</w:t>
      </w:r>
    </w:p>
    <w:p w14:paraId="4B365A03" w14:textId="77777777" w:rsidR="0046142F" w:rsidRDefault="003148C9" w:rsidP="0046142F">
      <w:pPr>
        <w:ind w:firstLine="0"/>
        <w:jc w:val="center"/>
        <w:rPr>
          <w:i/>
          <w:iCs/>
          <w:szCs w:val="32"/>
          <w:lang w:eastAsia="en-US"/>
        </w:rPr>
      </w:pPr>
      <w:r w:rsidRPr="0046142F">
        <w:rPr>
          <w:i/>
          <w:iCs/>
          <w:szCs w:val="32"/>
          <w:lang w:eastAsia="en-US"/>
        </w:rPr>
        <w:lastRenderedPageBreak/>
        <w:t>Au dernier vivant</w:t>
      </w:r>
      <w:r w:rsidR="0046142F">
        <w:rPr>
          <w:i/>
          <w:iCs/>
          <w:szCs w:val="32"/>
          <w:lang w:eastAsia="en-US"/>
        </w:rPr>
        <w:t> !</w:t>
      </w:r>
    </w:p>
    <w:p w14:paraId="74592C6F" w14:textId="1AEB2D52" w:rsidR="003148C9" w:rsidRDefault="003148C9" w:rsidP="0046142F">
      <w:pPr>
        <w:pStyle w:val="Titre2"/>
        <w:rPr>
          <w:lang w:eastAsia="en-US"/>
        </w:rPr>
      </w:pPr>
      <w:bookmarkStart w:id="153" w:name="_Toc233868109"/>
      <w:bookmarkStart w:id="154" w:name="_Toc202196803"/>
      <w:r>
        <w:rPr>
          <w:lang w:eastAsia="en-US"/>
        </w:rPr>
        <w:lastRenderedPageBreak/>
        <w:t>LE BILLET DE LUCIENNE</w:t>
      </w:r>
      <w:bookmarkEnd w:id="153"/>
      <w:bookmarkEnd w:id="154"/>
      <w:r>
        <w:rPr>
          <w:lang w:eastAsia="en-US"/>
        </w:rPr>
        <w:br/>
      </w:r>
    </w:p>
    <w:p w14:paraId="38E68CE3" w14:textId="77777777" w:rsidR="0046142F" w:rsidRDefault="003148C9" w:rsidP="0046142F">
      <w:pPr>
        <w:rPr>
          <w:szCs w:val="32"/>
          <w:lang w:eastAsia="en-US"/>
        </w:rPr>
      </w:pPr>
      <w:proofErr w:type="spellStart"/>
      <w:r>
        <w:rPr>
          <w:szCs w:val="32"/>
          <w:lang w:eastAsia="en-US"/>
        </w:rPr>
        <w:t>Maudreuil</w:t>
      </w:r>
      <w:proofErr w:type="spellEnd"/>
      <w:r>
        <w:rPr>
          <w:szCs w:val="32"/>
          <w:lang w:eastAsia="en-US"/>
        </w:rPr>
        <w:t xml:space="preserve"> et Fargeau avaient échappé à la catastrophe parce qu</w:t>
      </w:r>
      <w:r w:rsidR="0046142F">
        <w:rPr>
          <w:szCs w:val="32"/>
          <w:lang w:eastAsia="en-US"/>
        </w:rPr>
        <w:t>’</w:t>
      </w:r>
      <w:r>
        <w:rPr>
          <w:szCs w:val="32"/>
          <w:lang w:eastAsia="en-US"/>
        </w:rPr>
        <w:t>ils étaient arrivés un instant trop tard</w:t>
      </w:r>
      <w:r w:rsidR="0046142F">
        <w:rPr>
          <w:szCs w:val="32"/>
          <w:lang w:eastAsia="en-US"/>
        </w:rPr>
        <w:t xml:space="preserve">. </w:t>
      </w:r>
      <w:r>
        <w:rPr>
          <w:szCs w:val="32"/>
          <w:lang w:eastAsia="en-US"/>
        </w:rPr>
        <w:t>Le bon petit fantôme avait pourtant admirablement pris ses mesures pour que tout le monde y passe</w:t>
      </w:r>
      <w:r w:rsidR="0046142F">
        <w:rPr>
          <w:szCs w:val="32"/>
          <w:lang w:eastAsia="en-US"/>
        </w:rPr>
        <w:t xml:space="preserve"> ; </w:t>
      </w:r>
      <w:r>
        <w:rPr>
          <w:szCs w:val="32"/>
          <w:lang w:eastAsia="en-US"/>
        </w:rPr>
        <w:t>mais le hasard</w:t>
      </w:r>
      <w:r w:rsidR="0046142F">
        <w:rPr>
          <w:szCs w:val="32"/>
          <w:lang w:eastAsia="en-US"/>
        </w:rPr>
        <w:t xml:space="preserve">, </w:t>
      </w:r>
      <w:r>
        <w:rPr>
          <w:szCs w:val="32"/>
          <w:lang w:eastAsia="en-US"/>
        </w:rPr>
        <w:t>déjoue comme cela les calculs les plus recommandables</w:t>
      </w:r>
      <w:r w:rsidR="0046142F">
        <w:rPr>
          <w:szCs w:val="32"/>
          <w:lang w:eastAsia="en-US"/>
        </w:rPr>
        <w:t>.</w:t>
      </w:r>
    </w:p>
    <w:p w14:paraId="4675F3E1" w14:textId="77777777" w:rsidR="0046142F" w:rsidRDefault="003148C9" w:rsidP="0046142F">
      <w:pPr>
        <w:rPr>
          <w:szCs w:val="32"/>
          <w:lang w:eastAsia="en-US"/>
        </w:rPr>
      </w:pPr>
      <w:r>
        <w:rPr>
          <w:szCs w:val="32"/>
          <w:lang w:eastAsia="en-US"/>
        </w:rPr>
        <w:t>En somme</w:t>
      </w:r>
      <w:r w:rsidR="0046142F">
        <w:rPr>
          <w:szCs w:val="32"/>
          <w:lang w:eastAsia="en-US"/>
        </w:rPr>
        <w:t xml:space="preserve">, </w:t>
      </w:r>
      <w:r>
        <w:rPr>
          <w:szCs w:val="32"/>
          <w:lang w:eastAsia="en-US"/>
        </w:rPr>
        <w:t>sur huit</w:t>
      </w:r>
      <w:r w:rsidR="0046142F">
        <w:rPr>
          <w:szCs w:val="32"/>
          <w:lang w:eastAsia="en-US"/>
        </w:rPr>
        <w:t xml:space="preserve">, </w:t>
      </w:r>
      <w:r>
        <w:rPr>
          <w:szCs w:val="32"/>
          <w:lang w:eastAsia="en-US"/>
        </w:rPr>
        <w:t>il en avait tué six</w:t>
      </w:r>
      <w:r w:rsidR="0046142F">
        <w:rPr>
          <w:szCs w:val="32"/>
          <w:lang w:eastAsia="en-US"/>
        </w:rPr>
        <w:t xml:space="preserve">, </w:t>
      </w:r>
      <w:r>
        <w:rPr>
          <w:szCs w:val="32"/>
          <w:lang w:eastAsia="en-US"/>
        </w:rPr>
        <w:t>c</w:t>
      </w:r>
      <w:r w:rsidR="0046142F">
        <w:rPr>
          <w:szCs w:val="32"/>
          <w:lang w:eastAsia="en-US"/>
        </w:rPr>
        <w:t>’</w:t>
      </w:r>
      <w:r>
        <w:rPr>
          <w:szCs w:val="32"/>
          <w:lang w:eastAsia="en-US"/>
        </w:rPr>
        <w:t>était un résultat</w:t>
      </w:r>
      <w:r w:rsidR="0046142F">
        <w:rPr>
          <w:szCs w:val="32"/>
          <w:lang w:eastAsia="en-US"/>
        </w:rPr>
        <w:t>.</w:t>
      </w:r>
    </w:p>
    <w:p w14:paraId="17E9FF33" w14:textId="77777777" w:rsidR="0046142F" w:rsidRDefault="003148C9" w:rsidP="0046142F">
      <w:pPr>
        <w:numPr>
          <w:ins w:id="155" w:author=" Alain" w:date="2010-01-20T09:25:00Z"/>
        </w:numPr>
        <w:rPr>
          <w:szCs w:val="32"/>
          <w:lang w:eastAsia="en-US"/>
        </w:rPr>
      </w:pPr>
      <w:r>
        <w:rPr>
          <w:szCs w:val="32"/>
          <w:lang w:eastAsia="en-US"/>
        </w:rPr>
        <w:t>Voici comment il s</w:t>
      </w:r>
      <w:r w:rsidR="0046142F">
        <w:rPr>
          <w:szCs w:val="32"/>
          <w:lang w:eastAsia="en-US"/>
        </w:rPr>
        <w:t>’</w:t>
      </w:r>
      <w:r>
        <w:rPr>
          <w:szCs w:val="32"/>
          <w:lang w:eastAsia="en-US"/>
        </w:rPr>
        <w:t>y était pris pour attirer ses cohéritiers dans le piège</w:t>
      </w:r>
      <w:r w:rsidR="0046142F">
        <w:rPr>
          <w:szCs w:val="32"/>
          <w:lang w:eastAsia="en-US"/>
        </w:rPr>
        <w:t> :</w:t>
      </w:r>
    </w:p>
    <w:p w14:paraId="41FB4A53" w14:textId="4019CD0C" w:rsidR="0046142F" w:rsidRDefault="003148C9" w:rsidP="0046142F">
      <w:pPr>
        <w:rPr>
          <w:szCs w:val="32"/>
          <w:lang w:eastAsia="en-US"/>
        </w:rPr>
      </w:pPr>
      <w:r>
        <w:rPr>
          <w:szCs w:val="32"/>
          <w:lang w:eastAsia="en-US"/>
        </w:rPr>
        <w:t>Depuis longtemps</w:t>
      </w:r>
      <w:r w:rsidR="0046142F">
        <w:rPr>
          <w:szCs w:val="32"/>
          <w:lang w:eastAsia="en-US"/>
        </w:rPr>
        <w:t xml:space="preserve">, </w:t>
      </w:r>
      <w:r>
        <w:rPr>
          <w:szCs w:val="32"/>
          <w:lang w:eastAsia="en-US"/>
        </w:rPr>
        <w:t>il nourrissait la pensée d</w:t>
      </w:r>
      <w:r w:rsidR="0046142F">
        <w:rPr>
          <w:szCs w:val="32"/>
          <w:lang w:eastAsia="en-US"/>
        </w:rPr>
        <w:t>’</w:t>
      </w:r>
      <w:r>
        <w:rPr>
          <w:szCs w:val="32"/>
          <w:lang w:eastAsia="en-US"/>
        </w:rPr>
        <w:t>en finir avec ces chers amis</w:t>
      </w:r>
      <w:r w:rsidR="0046142F">
        <w:rPr>
          <w:szCs w:val="32"/>
          <w:lang w:eastAsia="en-US"/>
        </w:rPr>
        <w:t xml:space="preserve"> ; </w:t>
      </w:r>
      <w:r>
        <w:rPr>
          <w:szCs w:val="32"/>
          <w:lang w:eastAsia="en-US"/>
        </w:rPr>
        <w:t>mais jusqu</w:t>
      </w:r>
      <w:r w:rsidR="0046142F">
        <w:rPr>
          <w:szCs w:val="32"/>
          <w:lang w:eastAsia="en-US"/>
        </w:rPr>
        <w:t>’</w:t>
      </w:r>
      <w:r>
        <w:rPr>
          <w:szCs w:val="32"/>
          <w:lang w:eastAsia="en-US"/>
        </w:rPr>
        <w:t>au dernier moment il avait espéré qu</w:t>
      </w:r>
      <w:r w:rsidR="0046142F">
        <w:rPr>
          <w:szCs w:val="32"/>
          <w:lang w:eastAsia="en-US"/>
        </w:rPr>
        <w:t>’</w:t>
      </w:r>
      <w:r>
        <w:rPr>
          <w:szCs w:val="32"/>
          <w:lang w:eastAsia="en-US"/>
        </w:rPr>
        <w:t>ils s</w:t>
      </w:r>
      <w:r w:rsidR="0046142F">
        <w:rPr>
          <w:szCs w:val="32"/>
          <w:lang w:eastAsia="en-US"/>
        </w:rPr>
        <w:t>’</w:t>
      </w:r>
      <w:r>
        <w:rPr>
          <w:szCs w:val="32"/>
          <w:lang w:eastAsia="en-US"/>
        </w:rPr>
        <w:t>entre-détruiraient les uns les autres</w:t>
      </w:r>
      <w:r w:rsidR="0046142F">
        <w:rPr>
          <w:szCs w:val="32"/>
          <w:lang w:eastAsia="en-US"/>
        </w:rPr>
        <w:t xml:space="preserve">. </w:t>
      </w:r>
      <w:r>
        <w:rPr>
          <w:szCs w:val="32"/>
          <w:lang w:eastAsia="en-US"/>
        </w:rPr>
        <w:t>La veille encore</w:t>
      </w:r>
      <w:r w:rsidR="0046142F">
        <w:rPr>
          <w:szCs w:val="32"/>
          <w:lang w:eastAsia="en-US"/>
        </w:rPr>
        <w:t xml:space="preserve">, </w:t>
      </w:r>
      <w:r>
        <w:rPr>
          <w:szCs w:val="32"/>
          <w:lang w:eastAsia="en-US"/>
        </w:rPr>
        <w:t>il gardait pour un peu cette illusion</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Quand il vit tous les joueurs de la Mort lever la dernière séance sans coup-férir et s</w:t>
      </w:r>
      <w:r w:rsidR="0046142F">
        <w:rPr>
          <w:szCs w:val="32"/>
          <w:lang w:eastAsia="en-US"/>
        </w:rPr>
        <w:t>’</w:t>
      </w:r>
      <w:r>
        <w:rPr>
          <w:szCs w:val="32"/>
          <w:lang w:eastAsia="en-US"/>
        </w:rPr>
        <w:t>en aller en parfaite santé</w:t>
      </w:r>
      <w:r w:rsidR="0046142F">
        <w:rPr>
          <w:szCs w:val="32"/>
          <w:lang w:eastAsia="en-US"/>
        </w:rPr>
        <w:t xml:space="preserve">, </w:t>
      </w:r>
      <w:r>
        <w:rPr>
          <w:szCs w:val="32"/>
          <w:lang w:eastAsia="en-US"/>
        </w:rPr>
        <w:t>ma foi</w:t>
      </w:r>
      <w:r w:rsidR="0046142F">
        <w:rPr>
          <w:szCs w:val="32"/>
          <w:lang w:eastAsia="en-US"/>
        </w:rPr>
        <w:t xml:space="preserve">, </w:t>
      </w:r>
      <w:r>
        <w:rPr>
          <w:szCs w:val="32"/>
          <w:lang w:eastAsia="en-US"/>
        </w:rPr>
        <w:t>il se dit</w:t>
      </w:r>
      <w:r w:rsidR="0046142F">
        <w:rPr>
          <w:szCs w:val="32"/>
          <w:lang w:eastAsia="en-US"/>
        </w:rPr>
        <w:t xml:space="preserve"> : </w:t>
      </w:r>
      <w:r>
        <w:rPr>
          <w:szCs w:val="32"/>
          <w:lang w:eastAsia="en-US"/>
        </w:rPr>
        <w:t>mettons la main à la pâte</w:t>
      </w:r>
      <w:r w:rsidR="0046142F">
        <w:rPr>
          <w:szCs w:val="32"/>
          <w:lang w:eastAsia="en-US"/>
        </w:rPr>
        <w:t> !</w:t>
      </w:r>
    </w:p>
    <w:p w14:paraId="3EF677A2" w14:textId="77777777" w:rsidR="0046142F" w:rsidRDefault="003148C9" w:rsidP="0046142F">
      <w:pPr>
        <w:rPr>
          <w:szCs w:val="32"/>
          <w:lang w:eastAsia="en-US"/>
        </w:rPr>
      </w:pPr>
      <w:r>
        <w:rPr>
          <w:szCs w:val="32"/>
          <w:lang w:eastAsia="en-US"/>
        </w:rPr>
        <w:t>La vue de ce curieux en guenilles qui</w:t>
      </w:r>
      <w:r w:rsidR="0046142F">
        <w:rPr>
          <w:szCs w:val="32"/>
          <w:lang w:eastAsia="en-US"/>
        </w:rPr>
        <w:t xml:space="preserve">, </w:t>
      </w:r>
      <w:r>
        <w:rPr>
          <w:szCs w:val="32"/>
          <w:lang w:eastAsia="en-US"/>
        </w:rPr>
        <w:t>semblait guetter la sortie des héritiers dans le terrain voisin ne fit que hâter la détermination du bon petit fantôme</w:t>
      </w:r>
      <w:r w:rsidR="0046142F">
        <w:rPr>
          <w:szCs w:val="32"/>
          <w:lang w:eastAsia="en-US"/>
        </w:rPr>
        <w:t>.</w:t>
      </w:r>
    </w:p>
    <w:p w14:paraId="2A381629" w14:textId="77777777" w:rsidR="0046142F" w:rsidRDefault="003148C9" w:rsidP="0046142F">
      <w:pPr>
        <w:rPr>
          <w:szCs w:val="32"/>
          <w:lang w:eastAsia="en-US"/>
        </w:rPr>
      </w:pPr>
      <w:r>
        <w:rPr>
          <w:szCs w:val="32"/>
          <w:lang w:eastAsia="en-US"/>
        </w:rPr>
        <w:t>Ce n</w:t>
      </w:r>
      <w:r w:rsidR="0046142F">
        <w:rPr>
          <w:szCs w:val="32"/>
          <w:lang w:eastAsia="en-US"/>
        </w:rPr>
        <w:t>’</w:t>
      </w:r>
      <w:r>
        <w:rPr>
          <w:szCs w:val="32"/>
          <w:lang w:eastAsia="en-US"/>
        </w:rPr>
        <w:t>était pas par un tiers</w:t>
      </w:r>
      <w:r w:rsidR="0046142F">
        <w:rPr>
          <w:szCs w:val="32"/>
          <w:lang w:eastAsia="en-US"/>
        </w:rPr>
        <w:t xml:space="preserve">, </w:t>
      </w:r>
      <w:r>
        <w:rPr>
          <w:szCs w:val="32"/>
          <w:lang w:eastAsia="en-US"/>
        </w:rPr>
        <w:t>que les héritiers de Jean-de-la-Mer devaient apprendre le chemin de la fameuse tirelire</w:t>
      </w:r>
      <w:r w:rsidR="0046142F">
        <w:rPr>
          <w:szCs w:val="32"/>
          <w:lang w:eastAsia="en-US"/>
        </w:rPr>
        <w:t>.</w:t>
      </w:r>
    </w:p>
    <w:p w14:paraId="3B2D086B" w14:textId="77777777" w:rsidR="0046142F" w:rsidRDefault="003148C9" w:rsidP="0046142F">
      <w:pPr>
        <w:rPr>
          <w:szCs w:val="32"/>
          <w:lang w:eastAsia="en-US"/>
        </w:rPr>
      </w:pPr>
      <w:r>
        <w:rPr>
          <w:szCs w:val="32"/>
          <w:lang w:eastAsia="en-US"/>
        </w:rPr>
        <w:t>Le vieil Honoré se réservait cette tâche</w:t>
      </w:r>
      <w:r w:rsidR="0046142F">
        <w:rPr>
          <w:szCs w:val="32"/>
          <w:lang w:eastAsia="en-US"/>
        </w:rPr>
        <w:t>.</w:t>
      </w:r>
    </w:p>
    <w:p w14:paraId="69BACDB4" w14:textId="77777777" w:rsidR="0046142F" w:rsidRDefault="003148C9" w:rsidP="0046142F">
      <w:pPr>
        <w:rPr>
          <w:szCs w:val="32"/>
          <w:lang w:eastAsia="en-US"/>
        </w:rPr>
      </w:pPr>
      <w:r>
        <w:rPr>
          <w:szCs w:val="32"/>
          <w:lang w:eastAsia="en-US"/>
        </w:rPr>
        <w:t>À la place de la montagne d</w:t>
      </w:r>
      <w:r w:rsidR="0046142F">
        <w:rPr>
          <w:szCs w:val="32"/>
          <w:lang w:eastAsia="en-US"/>
        </w:rPr>
        <w:t>’</w:t>
      </w:r>
      <w:r>
        <w:rPr>
          <w:szCs w:val="32"/>
          <w:lang w:eastAsia="en-US"/>
        </w:rPr>
        <w:t>écus</w:t>
      </w:r>
      <w:r w:rsidR="0046142F">
        <w:rPr>
          <w:szCs w:val="32"/>
          <w:lang w:eastAsia="en-US"/>
        </w:rPr>
        <w:t xml:space="preserve">, </w:t>
      </w:r>
      <w:r>
        <w:rPr>
          <w:szCs w:val="32"/>
          <w:lang w:eastAsia="en-US"/>
        </w:rPr>
        <w:t>transformée en billets de banque et mise en lieu sûr</w:t>
      </w:r>
      <w:r w:rsidR="0046142F">
        <w:rPr>
          <w:szCs w:val="32"/>
          <w:lang w:eastAsia="en-US"/>
        </w:rPr>
        <w:t xml:space="preserve">, </w:t>
      </w:r>
      <w:r>
        <w:rPr>
          <w:szCs w:val="32"/>
          <w:lang w:eastAsia="en-US"/>
        </w:rPr>
        <w:t>il fit installer un beau coffre-fort</w:t>
      </w:r>
      <w:r w:rsidR="0046142F">
        <w:rPr>
          <w:szCs w:val="32"/>
          <w:lang w:eastAsia="en-US"/>
        </w:rPr>
        <w:t xml:space="preserve">, </w:t>
      </w:r>
      <w:r>
        <w:rPr>
          <w:szCs w:val="32"/>
          <w:lang w:eastAsia="en-US"/>
        </w:rPr>
        <w:t>appétissant à voir</w:t>
      </w:r>
      <w:r w:rsidR="0046142F">
        <w:rPr>
          <w:szCs w:val="32"/>
          <w:lang w:eastAsia="en-US"/>
        </w:rPr>
        <w:t xml:space="preserve">, </w:t>
      </w:r>
      <w:r>
        <w:rPr>
          <w:szCs w:val="32"/>
          <w:lang w:eastAsia="en-US"/>
        </w:rPr>
        <w:t>une caisse de physionomie tout aimable</w:t>
      </w:r>
      <w:r w:rsidR="0046142F">
        <w:rPr>
          <w:szCs w:val="32"/>
          <w:lang w:eastAsia="en-US"/>
        </w:rPr>
        <w:t>.</w:t>
      </w:r>
    </w:p>
    <w:p w14:paraId="44F121EE" w14:textId="77777777" w:rsidR="0046142F" w:rsidRDefault="003148C9" w:rsidP="0046142F">
      <w:pPr>
        <w:numPr>
          <w:ins w:id="156" w:author=" Alain" w:date="2010-01-20T09:26:00Z"/>
        </w:numPr>
        <w:rPr>
          <w:szCs w:val="32"/>
          <w:lang w:eastAsia="en-US"/>
        </w:rPr>
      </w:pPr>
      <w:r>
        <w:rPr>
          <w:szCs w:val="32"/>
          <w:lang w:eastAsia="en-US"/>
        </w:rPr>
        <w:lastRenderedPageBreak/>
        <w:t>Nous savons ce qu</w:t>
      </w:r>
      <w:r w:rsidR="0046142F">
        <w:rPr>
          <w:szCs w:val="32"/>
          <w:lang w:eastAsia="en-US"/>
        </w:rPr>
        <w:t>’</w:t>
      </w:r>
      <w:r>
        <w:rPr>
          <w:szCs w:val="32"/>
          <w:lang w:eastAsia="en-US"/>
        </w:rPr>
        <w:t>il y avait dedans</w:t>
      </w:r>
      <w:r w:rsidR="0046142F">
        <w:rPr>
          <w:szCs w:val="32"/>
          <w:lang w:eastAsia="en-US"/>
        </w:rPr>
        <w:t> !</w:t>
      </w:r>
    </w:p>
    <w:p w14:paraId="73AD07E7" w14:textId="77777777" w:rsidR="0046142F" w:rsidRDefault="003148C9" w:rsidP="0046142F">
      <w:pPr>
        <w:rPr>
          <w:szCs w:val="32"/>
          <w:lang w:eastAsia="en-US"/>
        </w:rPr>
      </w:pPr>
      <w:r>
        <w:rPr>
          <w:szCs w:val="32"/>
          <w:lang w:eastAsia="en-US"/>
        </w:rPr>
        <w:t>La caisse une fois installée</w:t>
      </w:r>
      <w:r w:rsidR="0046142F">
        <w:rPr>
          <w:szCs w:val="32"/>
          <w:lang w:eastAsia="en-US"/>
        </w:rPr>
        <w:t xml:space="preserve">, </w:t>
      </w:r>
      <w:r>
        <w:rPr>
          <w:szCs w:val="32"/>
          <w:lang w:eastAsia="en-US"/>
        </w:rPr>
        <w:t>le vieil Honoré avait commandé une chaise de poste et fait sa dernière correspondance</w:t>
      </w:r>
      <w:r w:rsidR="0046142F">
        <w:rPr>
          <w:szCs w:val="32"/>
          <w:lang w:eastAsia="en-US"/>
        </w:rPr>
        <w:t>.</w:t>
      </w:r>
    </w:p>
    <w:p w14:paraId="54E8F240"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une simple circulaire adressée</w:t>
      </w:r>
      <w:r w:rsidR="0046142F">
        <w:rPr>
          <w:szCs w:val="32"/>
          <w:lang w:eastAsia="en-US"/>
        </w:rPr>
        <w:t xml:space="preserve">, </w:t>
      </w:r>
      <w:r>
        <w:rPr>
          <w:szCs w:val="32"/>
          <w:lang w:eastAsia="en-US"/>
        </w:rPr>
        <w:t>aux Joueurs de la Mort et à Romblon-Ballon</w:t>
      </w:r>
      <w:r w:rsidR="0046142F">
        <w:rPr>
          <w:szCs w:val="32"/>
          <w:lang w:eastAsia="en-US"/>
        </w:rPr>
        <w:t xml:space="preserve">, </w:t>
      </w:r>
      <w:r>
        <w:rPr>
          <w:szCs w:val="32"/>
          <w:lang w:eastAsia="en-US"/>
        </w:rPr>
        <w:t>dont la police l</w:t>
      </w:r>
      <w:r w:rsidR="0046142F">
        <w:rPr>
          <w:szCs w:val="32"/>
          <w:lang w:eastAsia="en-US"/>
        </w:rPr>
        <w:t>’</w:t>
      </w:r>
      <w:r>
        <w:rPr>
          <w:szCs w:val="32"/>
          <w:lang w:eastAsia="en-US"/>
        </w:rPr>
        <w:t>avait parfois beaucoup gêné</w:t>
      </w:r>
      <w:r w:rsidR="0046142F">
        <w:rPr>
          <w:szCs w:val="32"/>
          <w:lang w:eastAsia="en-US"/>
        </w:rPr>
        <w:t xml:space="preserve">. </w:t>
      </w:r>
      <w:r>
        <w:rPr>
          <w:szCs w:val="32"/>
          <w:lang w:eastAsia="en-US"/>
        </w:rPr>
        <w:t>Il savait parfaitement que tous les membres de la tontine cherchaient plus ou moins adroitement à mettre la main sur le trésor</w:t>
      </w:r>
      <w:r w:rsidR="0046142F">
        <w:rPr>
          <w:szCs w:val="32"/>
          <w:lang w:eastAsia="en-US"/>
        </w:rPr>
        <w:t xml:space="preserve">. </w:t>
      </w:r>
      <w:r>
        <w:rPr>
          <w:szCs w:val="32"/>
          <w:lang w:eastAsia="en-US"/>
        </w:rPr>
        <w:t>En conséquence</w:t>
      </w:r>
      <w:r w:rsidR="0046142F">
        <w:rPr>
          <w:szCs w:val="32"/>
          <w:lang w:eastAsia="en-US"/>
        </w:rPr>
        <w:t xml:space="preserve">, </w:t>
      </w:r>
      <w:r>
        <w:rPr>
          <w:szCs w:val="32"/>
          <w:lang w:eastAsia="en-US"/>
        </w:rPr>
        <w:t>il était sûr de l</w:t>
      </w:r>
      <w:r w:rsidR="0046142F">
        <w:rPr>
          <w:szCs w:val="32"/>
          <w:lang w:eastAsia="en-US"/>
        </w:rPr>
        <w:t>’</w:t>
      </w:r>
      <w:r>
        <w:rPr>
          <w:szCs w:val="32"/>
          <w:lang w:eastAsia="en-US"/>
        </w:rPr>
        <w:t>effet de sa circulaire</w:t>
      </w:r>
      <w:r w:rsidR="0046142F">
        <w:rPr>
          <w:szCs w:val="32"/>
          <w:lang w:eastAsia="en-US"/>
        </w:rPr>
        <w:t>.</w:t>
      </w:r>
    </w:p>
    <w:p w14:paraId="7E44C838" w14:textId="77777777" w:rsidR="0046142F" w:rsidRDefault="003148C9" w:rsidP="0046142F">
      <w:pPr>
        <w:rPr>
          <w:szCs w:val="32"/>
          <w:lang w:eastAsia="en-US"/>
        </w:rPr>
      </w:pPr>
      <w:r>
        <w:rPr>
          <w:szCs w:val="32"/>
          <w:lang w:eastAsia="en-US"/>
        </w:rPr>
        <w:t>Car sa circulaire disait tout bonnement</w:t>
      </w:r>
      <w:r w:rsidR="0046142F">
        <w:rPr>
          <w:szCs w:val="32"/>
          <w:lang w:eastAsia="en-US"/>
        </w:rPr>
        <w:t> :</w:t>
      </w:r>
    </w:p>
    <w:p w14:paraId="3F23AE2A" w14:textId="34C2C47F" w:rsidR="0046142F" w:rsidRDefault="0046142F" w:rsidP="0046142F">
      <w:pPr>
        <w:rPr>
          <w:szCs w:val="32"/>
          <w:lang w:eastAsia="en-US"/>
        </w:rPr>
      </w:pPr>
      <w:r>
        <w:rPr>
          <w:szCs w:val="32"/>
          <w:lang w:eastAsia="en-US"/>
        </w:rPr>
        <w:t>« </w:t>
      </w:r>
      <w:r w:rsidR="003148C9">
        <w:rPr>
          <w:szCs w:val="32"/>
          <w:lang w:eastAsia="en-US"/>
        </w:rPr>
        <w:t>M</w:t>
      </w:r>
      <w:r>
        <w:rPr>
          <w:szCs w:val="32"/>
          <w:lang w:eastAsia="en-US"/>
        </w:rPr>
        <w:t xml:space="preserve">… </w:t>
      </w:r>
      <w:r w:rsidR="003148C9">
        <w:rPr>
          <w:szCs w:val="32"/>
          <w:lang w:eastAsia="en-US"/>
        </w:rPr>
        <w:t xml:space="preserve">est prévenu que </w:t>
      </w:r>
      <w:r>
        <w:rPr>
          <w:szCs w:val="32"/>
          <w:lang w:eastAsia="en-US"/>
        </w:rPr>
        <w:t>M. </w:t>
      </w:r>
      <w:r w:rsidR="003148C9">
        <w:rPr>
          <w:szCs w:val="32"/>
          <w:lang w:eastAsia="en-US"/>
        </w:rPr>
        <w:t>Honoré doit prendre la fuite aujourd</w:t>
      </w:r>
      <w:r>
        <w:rPr>
          <w:szCs w:val="32"/>
          <w:lang w:eastAsia="en-US"/>
        </w:rPr>
        <w:t>’</w:t>
      </w:r>
      <w:r w:rsidR="003148C9">
        <w:rPr>
          <w:szCs w:val="32"/>
          <w:lang w:eastAsia="en-US"/>
        </w:rPr>
        <w:t>hui</w:t>
      </w:r>
      <w:r>
        <w:rPr>
          <w:szCs w:val="32"/>
          <w:lang w:eastAsia="en-US"/>
        </w:rPr>
        <w:t xml:space="preserve">, </w:t>
      </w:r>
      <w:r w:rsidR="003148C9">
        <w:rPr>
          <w:szCs w:val="32"/>
          <w:lang w:eastAsia="en-US"/>
        </w:rPr>
        <w:t>emportant les fonds de la tontine</w:t>
      </w:r>
      <w:r>
        <w:rPr>
          <w:szCs w:val="32"/>
          <w:lang w:eastAsia="en-US"/>
        </w:rPr>
        <w:t>. » (</w:t>
      </w:r>
      <w:r w:rsidR="003148C9">
        <w:rPr>
          <w:szCs w:val="32"/>
          <w:lang w:eastAsia="en-US"/>
        </w:rPr>
        <w:t>Ici l</w:t>
      </w:r>
      <w:r>
        <w:rPr>
          <w:szCs w:val="32"/>
          <w:lang w:eastAsia="en-US"/>
        </w:rPr>
        <w:t>’</w:t>
      </w:r>
      <w:r w:rsidR="003148C9">
        <w:rPr>
          <w:szCs w:val="32"/>
          <w:lang w:eastAsia="en-US"/>
        </w:rPr>
        <w:t>adresse de la maison</w:t>
      </w:r>
      <w:r>
        <w:rPr>
          <w:szCs w:val="32"/>
          <w:lang w:eastAsia="en-US"/>
        </w:rPr>
        <w:t>.)</w:t>
      </w:r>
    </w:p>
    <w:p w14:paraId="0669AF55" w14:textId="77777777" w:rsidR="0046142F" w:rsidRDefault="003148C9" w:rsidP="0046142F">
      <w:pPr>
        <w:rPr>
          <w:szCs w:val="32"/>
          <w:lang w:eastAsia="en-US"/>
        </w:rPr>
      </w:pPr>
      <w:r>
        <w:rPr>
          <w:szCs w:val="32"/>
          <w:lang w:eastAsia="en-US"/>
        </w:rPr>
        <w:t>Suivant le calcul du bon petit fantôme</w:t>
      </w:r>
      <w:r w:rsidR="0046142F">
        <w:rPr>
          <w:szCs w:val="32"/>
          <w:lang w:eastAsia="en-US"/>
        </w:rPr>
        <w:t xml:space="preserve">, </w:t>
      </w:r>
      <w:r>
        <w:rPr>
          <w:szCs w:val="32"/>
          <w:lang w:eastAsia="en-US"/>
        </w:rPr>
        <w:t>chaque cohéritier devait croire</w:t>
      </w:r>
      <w:r w:rsidR="0046142F">
        <w:rPr>
          <w:szCs w:val="32"/>
          <w:lang w:eastAsia="en-US"/>
        </w:rPr>
        <w:t xml:space="preserve">, </w:t>
      </w:r>
      <w:r>
        <w:rPr>
          <w:szCs w:val="32"/>
          <w:lang w:eastAsia="en-US"/>
        </w:rPr>
        <w:t>que la lettre émanait d</w:t>
      </w:r>
      <w:r w:rsidR="0046142F">
        <w:rPr>
          <w:szCs w:val="32"/>
          <w:lang w:eastAsia="en-US"/>
        </w:rPr>
        <w:t>’</w:t>
      </w:r>
      <w:r>
        <w:rPr>
          <w:szCs w:val="32"/>
          <w:lang w:eastAsia="en-US"/>
        </w:rPr>
        <w:t>un autre membre de la tontine</w:t>
      </w:r>
      <w:r w:rsidR="0046142F">
        <w:rPr>
          <w:szCs w:val="32"/>
          <w:lang w:eastAsia="en-US"/>
        </w:rPr>
        <w:t xml:space="preserve">, </w:t>
      </w:r>
      <w:r>
        <w:rPr>
          <w:szCs w:val="32"/>
          <w:lang w:eastAsia="en-US"/>
        </w:rPr>
        <w:t>appelant tous les intéressés</w:t>
      </w:r>
      <w:r w:rsidR="0046142F">
        <w:rPr>
          <w:szCs w:val="32"/>
          <w:lang w:eastAsia="en-US"/>
        </w:rPr>
        <w:t xml:space="preserve">, </w:t>
      </w:r>
      <w:r>
        <w:rPr>
          <w:szCs w:val="32"/>
          <w:lang w:eastAsia="en-US"/>
        </w:rPr>
        <w:t>à la défense du trésor commun</w:t>
      </w:r>
      <w:r w:rsidR="0046142F">
        <w:rPr>
          <w:szCs w:val="32"/>
          <w:lang w:eastAsia="en-US"/>
        </w:rPr>
        <w:t>.</w:t>
      </w:r>
    </w:p>
    <w:p w14:paraId="5C2254D7" w14:textId="77777777" w:rsidR="0046142F" w:rsidRDefault="003148C9" w:rsidP="0046142F">
      <w:pPr>
        <w:rPr>
          <w:szCs w:val="32"/>
          <w:lang w:eastAsia="en-US"/>
        </w:rPr>
      </w:pPr>
      <w:r>
        <w:rPr>
          <w:szCs w:val="32"/>
          <w:lang w:eastAsia="en-US"/>
        </w:rPr>
        <w:t>Il en fut ainsi</w:t>
      </w:r>
      <w:r w:rsidR="0046142F">
        <w:rPr>
          <w:szCs w:val="32"/>
          <w:lang w:eastAsia="en-US"/>
        </w:rPr>
        <w:t xml:space="preserve">. </w:t>
      </w:r>
      <w:r>
        <w:rPr>
          <w:szCs w:val="32"/>
          <w:lang w:eastAsia="en-US"/>
        </w:rPr>
        <w:t>Personne ne manqua à l</w:t>
      </w:r>
      <w:r w:rsidR="0046142F">
        <w:rPr>
          <w:szCs w:val="32"/>
          <w:lang w:eastAsia="en-US"/>
        </w:rPr>
        <w:t>’</w:t>
      </w:r>
      <w:r>
        <w:rPr>
          <w:szCs w:val="32"/>
          <w:lang w:eastAsia="en-US"/>
        </w:rPr>
        <w:t>appel</w:t>
      </w:r>
      <w:r w:rsidR="0046142F">
        <w:rPr>
          <w:szCs w:val="32"/>
          <w:lang w:eastAsia="en-US"/>
        </w:rPr>
        <w:t>.</w:t>
      </w:r>
    </w:p>
    <w:p w14:paraId="05E8D845" w14:textId="77777777" w:rsidR="0046142F" w:rsidRDefault="003148C9" w:rsidP="0046142F">
      <w:pPr>
        <w:rPr>
          <w:szCs w:val="32"/>
          <w:lang w:eastAsia="en-US"/>
        </w:rPr>
      </w:pPr>
      <w:r>
        <w:rPr>
          <w:szCs w:val="32"/>
          <w:lang w:eastAsia="en-US"/>
        </w:rPr>
        <w:t>Les six premiers se rencontrèrent dans la cour</w:t>
      </w:r>
      <w:r w:rsidR="0046142F">
        <w:rPr>
          <w:szCs w:val="32"/>
          <w:lang w:eastAsia="en-US"/>
        </w:rPr>
        <w:t xml:space="preserve">, </w:t>
      </w:r>
      <w:r>
        <w:rPr>
          <w:szCs w:val="32"/>
          <w:lang w:eastAsia="en-US"/>
        </w:rPr>
        <w:t>une heure après le départ du Happe-Monnaie qui galopait maintenant sur une grande route quelconque</w:t>
      </w:r>
      <w:r w:rsidR="0046142F">
        <w:rPr>
          <w:szCs w:val="32"/>
          <w:lang w:eastAsia="en-US"/>
        </w:rPr>
        <w:t xml:space="preserve">. </w:t>
      </w:r>
      <w:r>
        <w:rPr>
          <w:szCs w:val="32"/>
          <w:lang w:eastAsia="en-US"/>
        </w:rPr>
        <w:t xml:space="preserve">Il y eut </w:t>
      </w:r>
      <w:proofErr w:type="spellStart"/>
      <w:r>
        <w:rPr>
          <w:szCs w:val="32"/>
          <w:lang w:eastAsia="en-US"/>
        </w:rPr>
        <w:t>trève</w:t>
      </w:r>
      <w:proofErr w:type="spellEnd"/>
      <w:r>
        <w:rPr>
          <w:szCs w:val="32"/>
          <w:lang w:eastAsia="en-US"/>
        </w:rPr>
        <w:t xml:space="preserve"> tacite</w:t>
      </w:r>
      <w:r w:rsidR="0046142F">
        <w:rPr>
          <w:szCs w:val="32"/>
          <w:lang w:eastAsia="en-US"/>
        </w:rPr>
        <w:t xml:space="preserve">, </w:t>
      </w:r>
      <w:r>
        <w:rPr>
          <w:szCs w:val="32"/>
          <w:lang w:eastAsia="en-US"/>
        </w:rPr>
        <w:t>et l</w:t>
      </w:r>
      <w:r w:rsidR="0046142F">
        <w:rPr>
          <w:szCs w:val="32"/>
          <w:lang w:eastAsia="en-US"/>
        </w:rPr>
        <w:t>’</w:t>
      </w:r>
      <w:r>
        <w:rPr>
          <w:szCs w:val="32"/>
          <w:lang w:eastAsia="en-US"/>
        </w:rPr>
        <w:t>on descendit en toute hâte à la cave</w:t>
      </w:r>
      <w:r w:rsidR="0046142F">
        <w:rPr>
          <w:szCs w:val="32"/>
          <w:lang w:eastAsia="en-US"/>
        </w:rPr>
        <w:t>.</w:t>
      </w:r>
    </w:p>
    <w:p w14:paraId="137C26B2" w14:textId="77777777" w:rsidR="0046142F" w:rsidRDefault="003148C9" w:rsidP="0046142F">
      <w:pPr>
        <w:rPr>
          <w:szCs w:val="32"/>
          <w:lang w:eastAsia="en-US"/>
        </w:rPr>
      </w:pPr>
      <w:r>
        <w:rPr>
          <w:szCs w:val="32"/>
          <w:lang w:eastAsia="en-US"/>
        </w:rPr>
        <w:t>Devant le coffre-fort</w:t>
      </w:r>
      <w:r w:rsidR="0046142F">
        <w:rPr>
          <w:szCs w:val="32"/>
          <w:lang w:eastAsia="en-US"/>
        </w:rPr>
        <w:t xml:space="preserve">, </w:t>
      </w:r>
      <w:r>
        <w:rPr>
          <w:szCs w:val="32"/>
          <w:lang w:eastAsia="en-US"/>
        </w:rPr>
        <w:t>tout le monde respira</w:t>
      </w:r>
      <w:r w:rsidR="0046142F">
        <w:rPr>
          <w:szCs w:val="32"/>
          <w:lang w:eastAsia="en-US"/>
        </w:rPr>
        <w:t> !</w:t>
      </w:r>
    </w:p>
    <w:p w14:paraId="1E281843" w14:textId="77777777" w:rsidR="0046142F" w:rsidRDefault="003148C9" w:rsidP="0046142F">
      <w:pPr>
        <w:rPr>
          <w:szCs w:val="32"/>
          <w:lang w:eastAsia="en-US"/>
        </w:rPr>
      </w:pPr>
      <w:r>
        <w:rPr>
          <w:szCs w:val="32"/>
          <w:lang w:eastAsia="en-US"/>
        </w:rPr>
        <w:t>Le vieux coquin n</w:t>
      </w:r>
      <w:r w:rsidR="0046142F">
        <w:rPr>
          <w:szCs w:val="32"/>
          <w:lang w:eastAsia="en-US"/>
        </w:rPr>
        <w:t>’</w:t>
      </w:r>
      <w:r>
        <w:rPr>
          <w:szCs w:val="32"/>
          <w:lang w:eastAsia="en-US"/>
        </w:rPr>
        <w:t>avait pas eu le temps d</w:t>
      </w:r>
      <w:r w:rsidR="0046142F">
        <w:rPr>
          <w:szCs w:val="32"/>
          <w:lang w:eastAsia="en-US"/>
        </w:rPr>
        <w:t>’</w:t>
      </w:r>
      <w:r>
        <w:rPr>
          <w:szCs w:val="32"/>
          <w:lang w:eastAsia="en-US"/>
        </w:rPr>
        <w:t>exécuter son dessein</w:t>
      </w:r>
      <w:r w:rsidR="0046142F">
        <w:rPr>
          <w:szCs w:val="32"/>
          <w:lang w:eastAsia="en-US"/>
        </w:rPr>
        <w:t>.</w:t>
      </w:r>
    </w:p>
    <w:p w14:paraId="04D76043" w14:textId="77777777" w:rsidR="0046142F" w:rsidRDefault="003148C9" w:rsidP="0046142F">
      <w:pPr>
        <w:rPr>
          <w:szCs w:val="32"/>
          <w:lang w:eastAsia="en-US"/>
        </w:rPr>
      </w:pPr>
      <w:r>
        <w:rPr>
          <w:szCs w:val="32"/>
          <w:lang w:eastAsia="en-US"/>
        </w:rPr>
        <w:lastRenderedPageBreak/>
        <w:t>D</w:t>
      </w:r>
      <w:r w:rsidR="0046142F">
        <w:rPr>
          <w:szCs w:val="32"/>
          <w:lang w:eastAsia="en-US"/>
        </w:rPr>
        <w:t>’</w:t>
      </w:r>
      <w:r>
        <w:rPr>
          <w:szCs w:val="32"/>
          <w:lang w:eastAsia="en-US"/>
        </w:rPr>
        <w:t>un avis unanime on décida qu</w:t>
      </w:r>
      <w:r w:rsidR="0046142F">
        <w:rPr>
          <w:szCs w:val="32"/>
          <w:lang w:eastAsia="en-US"/>
        </w:rPr>
        <w:t>’</w:t>
      </w:r>
      <w:r>
        <w:rPr>
          <w:szCs w:val="32"/>
          <w:lang w:eastAsia="en-US"/>
        </w:rPr>
        <w:t>il fallait partager avant l</w:t>
      </w:r>
      <w:r w:rsidR="0046142F">
        <w:rPr>
          <w:szCs w:val="32"/>
          <w:lang w:eastAsia="en-US"/>
        </w:rPr>
        <w:t>’</w:t>
      </w:r>
      <w:r>
        <w:rPr>
          <w:szCs w:val="32"/>
          <w:lang w:eastAsia="en-US"/>
        </w:rPr>
        <w:t xml:space="preserve">arrivée de </w:t>
      </w:r>
      <w:proofErr w:type="spellStart"/>
      <w:r>
        <w:rPr>
          <w:szCs w:val="32"/>
          <w:lang w:eastAsia="en-US"/>
        </w:rPr>
        <w:t>Maudreuil</w:t>
      </w:r>
      <w:proofErr w:type="spellEnd"/>
      <w:r>
        <w:rPr>
          <w:szCs w:val="32"/>
          <w:lang w:eastAsia="en-US"/>
        </w:rPr>
        <w:t xml:space="preserve"> et de Fargeau</w:t>
      </w:r>
      <w:r w:rsidR="0046142F">
        <w:rPr>
          <w:szCs w:val="32"/>
          <w:lang w:eastAsia="en-US"/>
        </w:rPr>
        <w:t xml:space="preserve">. </w:t>
      </w:r>
      <w:r>
        <w:rPr>
          <w:szCs w:val="32"/>
          <w:lang w:eastAsia="en-US"/>
        </w:rPr>
        <w:t>C</w:t>
      </w:r>
      <w:r w:rsidR="0046142F">
        <w:rPr>
          <w:szCs w:val="32"/>
          <w:lang w:eastAsia="en-US"/>
        </w:rPr>
        <w:t>’</w:t>
      </w:r>
      <w:r>
        <w:rPr>
          <w:szCs w:val="32"/>
          <w:lang w:eastAsia="en-US"/>
        </w:rPr>
        <w:t>était toujours ça de gagné</w:t>
      </w:r>
      <w:r w:rsidR="0046142F">
        <w:rPr>
          <w:szCs w:val="32"/>
          <w:lang w:eastAsia="en-US"/>
        </w:rPr>
        <w:t>.</w:t>
      </w:r>
    </w:p>
    <w:p w14:paraId="4054F0A7" w14:textId="77777777" w:rsidR="0046142F" w:rsidRDefault="003148C9" w:rsidP="0046142F">
      <w:pPr>
        <w:rPr>
          <w:szCs w:val="32"/>
          <w:lang w:eastAsia="en-US"/>
        </w:rPr>
      </w:pPr>
      <w:r>
        <w:rPr>
          <w:szCs w:val="32"/>
          <w:lang w:eastAsia="en-US"/>
        </w:rPr>
        <w:t>Romblon-Ballon n</w:t>
      </w:r>
      <w:r w:rsidR="0046142F">
        <w:rPr>
          <w:szCs w:val="32"/>
          <w:lang w:eastAsia="en-US"/>
        </w:rPr>
        <w:t>’</w:t>
      </w:r>
      <w:r>
        <w:rPr>
          <w:szCs w:val="32"/>
          <w:lang w:eastAsia="en-US"/>
        </w:rPr>
        <w:t>avait droit à rien</w:t>
      </w:r>
      <w:r w:rsidR="0046142F">
        <w:rPr>
          <w:szCs w:val="32"/>
          <w:lang w:eastAsia="en-US"/>
        </w:rPr>
        <w:t xml:space="preserve">, </w:t>
      </w:r>
      <w:r>
        <w:rPr>
          <w:szCs w:val="32"/>
          <w:lang w:eastAsia="en-US"/>
        </w:rPr>
        <w:t>mais il pensait bien avoir la grosse part</w:t>
      </w:r>
      <w:r w:rsidR="0046142F">
        <w:rPr>
          <w:szCs w:val="32"/>
          <w:lang w:eastAsia="en-US"/>
        </w:rPr>
        <w:t>.</w:t>
      </w:r>
    </w:p>
    <w:p w14:paraId="602E0F72" w14:textId="77777777" w:rsidR="0046142F" w:rsidRDefault="003148C9" w:rsidP="0046142F">
      <w:pPr>
        <w:rPr>
          <w:szCs w:val="32"/>
          <w:lang w:eastAsia="en-US"/>
        </w:rPr>
      </w:pPr>
      <w:r>
        <w:rPr>
          <w:szCs w:val="32"/>
          <w:lang w:eastAsia="en-US"/>
        </w:rPr>
        <w:t>On procéda à l</w:t>
      </w:r>
      <w:r w:rsidR="0046142F">
        <w:rPr>
          <w:szCs w:val="32"/>
          <w:lang w:eastAsia="en-US"/>
        </w:rPr>
        <w:t>’</w:t>
      </w:r>
      <w:r>
        <w:rPr>
          <w:szCs w:val="32"/>
          <w:lang w:eastAsia="en-US"/>
        </w:rPr>
        <w:t>ouverture du coffre où le fantôme avait laissé la clef</w:t>
      </w:r>
      <w:r w:rsidR="0046142F">
        <w:rPr>
          <w:szCs w:val="32"/>
          <w:lang w:eastAsia="en-US"/>
        </w:rPr>
        <w:t>.</w:t>
      </w:r>
    </w:p>
    <w:p w14:paraId="215EB33B" w14:textId="6E6257C9" w:rsidR="0046142F" w:rsidRDefault="003148C9" w:rsidP="0046142F">
      <w:pPr>
        <w:rPr>
          <w:szCs w:val="32"/>
          <w:lang w:eastAsia="en-US"/>
        </w:rPr>
      </w:pPr>
      <w:r>
        <w:rPr>
          <w:szCs w:val="32"/>
          <w:lang w:eastAsia="en-US"/>
        </w:rPr>
        <w:t xml:space="preserve">Une explosion terrible se fit et nos six </w:t>
      </w:r>
      <w:proofErr w:type="spellStart"/>
      <w:r>
        <w:rPr>
          <w:szCs w:val="32"/>
          <w:lang w:eastAsia="en-US"/>
        </w:rPr>
        <w:t>Vitriâs</w:t>
      </w:r>
      <w:proofErr w:type="spellEnd"/>
      <w:r>
        <w:rPr>
          <w:szCs w:val="32"/>
          <w:lang w:eastAsia="en-US"/>
        </w:rPr>
        <w:t xml:space="preserve"> furent mitraillés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Le Happe-Monnaie avait mis dans le coffre assez de poudre et de balles pour anéantir un bataillon</w:t>
      </w:r>
      <w:r w:rsidR="0046142F">
        <w:rPr>
          <w:szCs w:val="32"/>
          <w:lang w:eastAsia="en-US"/>
        </w:rPr>
        <w:t>.</w:t>
      </w:r>
    </w:p>
    <w:p w14:paraId="4F7EE3A0" w14:textId="77777777" w:rsidR="0046142F" w:rsidRDefault="003148C9" w:rsidP="0046142F">
      <w:pPr>
        <w:rPr>
          <w:szCs w:val="32"/>
          <w:lang w:eastAsia="en-US"/>
        </w:rPr>
      </w:pPr>
      <w:r>
        <w:rPr>
          <w:szCs w:val="32"/>
          <w:lang w:eastAsia="en-US"/>
        </w:rPr>
        <w:t>Il va sans dire qu</w:t>
      </w:r>
      <w:r w:rsidR="0046142F">
        <w:rPr>
          <w:szCs w:val="32"/>
          <w:lang w:eastAsia="en-US"/>
        </w:rPr>
        <w:t>’</w:t>
      </w:r>
      <w:r>
        <w:rPr>
          <w:szCs w:val="32"/>
          <w:lang w:eastAsia="en-US"/>
        </w:rPr>
        <w:t>il ne restait pas une pièce de cinq francs dans la cave</w:t>
      </w:r>
      <w:r w:rsidR="0046142F">
        <w:rPr>
          <w:szCs w:val="32"/>
          <w:lang w:eastAsia="en-US"/>
        </w:rPr>
        <w:t>.</w:t>
      </w:r>
    </w:p>
    <w:p w14:paraId="659CE612" w14:textId="77777777" w:rsidR="0046142F" w:rsidRDefault="003148C9" w:rsidP="0046142F">
      <w:pPr>
        <w:rPr>
          <w:szCs w:val="32"/>
          <w:lang w:eastAsia="en-US"/>
        </w:rPr>
      </w:pPr>
      <w:r>
        <w:rPr>
          <w:szCs w:val="32"/>
          <w:lang w:eastAsia="en-US"/>
        </w:rPr>
        <w:t>Mazurke remonta les degrés lentement</w:t>
      </w:r>
      <w:r w:rsidR="0046142F">
        <w:rPr>
          <w:szCs w:val="32"/>
          <w:lang w:eastAsia="en-US"/>
        </w:rPr>
        <w:t>.</w:t>
      </w:r>
    </w:p>
    <w:p w14:paraId="79F1A598" w14:textId="77777777" w:rsidR="0046142F" w:rsidRDefault="0046142F" w:rsidP="0046142F">
      <w:pPr>
        <w:rPr>
          <w:szCs w:val="32"/>
          <w:lang w:eastAsia="en-US"/>
        </w:rPr>
      </w:pPr>
      <w:r>
        <w:rPr>
          <w:lang w:eastAsia="en-US"/>
        </w:rPr>
        <w:t>— </w:t>
      </w:r>
      <w:r w:rsidR="003148C9">
        <w:rPr>
          <w:szCs w:val="32"/>
          <w:lang w:eastAsia="en-US"/>
        </w:rPr>
        <w:t>Reste trois</w:t>
      </w:r>
      <w:r>
        <w:rPr>
          <w:szCs w:val="32"/>
          <w:lang w:eastAsia="en-US"/>
        </w:rPr>
        <w:t xml:space="preserve"> ! </w:t>
      </w:r>
      <w:r w:rsidR="003148C9">
        <w:rPr>
          <w:szCs w:val="32"/>
          <w:lang w:eastAsia="en-US"/>
        </w:rPr>
        <w:t>murmura-t-il en revoyant le jour</w:t>
      </w:r>
      <w:r>
        <w:rPr>
          <w:szCs w:val="32"/>
          <w:lang w:eastAsia="en-US"/>
        </w:rPr>
        <w:t>.</w:t>
      </w:r>
    </w:p>
    <w:p w14:paraId="035AC537" w14:textId="77777777" w:rsidR="0046142F" w:rsidRDefault="003148C9" w:rsidP="0046142F">
      <w:pPr>
        <w:rPr>
          <w:szCs w:val="32"/>
          <w:lang w:eastAsia="en-US"/>
        </w:rPr>
      </w:pPr>
      <w:r>
        <w:rPr>
          <w:szCs w:val="32"/>
          <w:lang w:eastAsia="en-US"/>
        </w:rPr>
        <w:t>Fargeau</w:t>
      </w:r>
      <w:r w:rsidR="0046142F">
        <w:rPr>
          <w:szCs w:val="32"/>
          <w:lang w:eastAsia="en-US"/>
        </w:rPr>
        <w:t xml:space="preserve">, </w:t>
      </w:r>
      <w:proofErr w:type="spellStart"/>
      <w:r>
        <w:rPr>
          <w:szCs w:val="32"/>
          <w:lang w:eastAsia="en-US"/>
        </w:rPr>
        <w:t>Maudreuil</w:t>
      </w:r>
      <w:proofErr w:type="spellEnd"/>
      <w:r>
        <w:rPr>
          <w:szCs w:val="32"/>
          <w:lang w:eastAsia="en-US"/>
        </w:rPr>
        <w:t xml:space="preserve"> et le fantôme</w:t>
      </w:r>
      <w:r w:rsidR="0046142F">
        <w:rPr>
          <w:szCs w:val="32"/>
          <w:lang w:eastAsia="en-US"/>
        </w:rPr>
        <w:t>.</w:t>
      </w:r>
    </w:p>
    <w:p w14:paraId="2DAE7A41" w14:textId="77777777" w:rsidR="0046142F" w:rsidRDefault="003148C9" w:rsidP="0046142F">
      <w:pPr>
        <w:rPr>
          <w:szCs w:val="32"/>
          <w:lang w:eastAsia="en-US"/>
        </w:rPr>
      </w:pPr>
      <w:r>
        <w:rPr>
          <w:szCs w:val="32"/>
          <w:lang w:eastAsia="en-US"/>
        </w:rPr>
        <w:t>Quelques heures après la justice descendit dans la maison du Happe-Monnaie</w:t>
      </w:r>
      <w:r w:rsidR="0046142F">
        <w:rPr>
          <w:szCs w:val="32"/>
          <w:lang w:eastAsia="en-US"/>
        </w:rPr>
        <w:t>.</w:t>
      </w:r>
    </w:p>
    <w:p w14:paraId="0103765C" w14:textId="77777777" w:rsidR="0046142F" w:rsidRDefault="003148C9" w:rsidP="0046142F">
      <w:pPr>
        <w:rPr>
          <w:szCs w:val="32"/>
          <w:lang w:eastAsia="en-US"/>
        </w:rPr>
      </w:pPr>
      <w:r>
        <w:rPr>
          <w:szCs w:val="32"/>
          <w:lang w:eastAsia="en-US"/>
        </w:rPr>
        <w:t>Ce que pensèrent les plumitifs en voyant le squelette et les six cadavres</w:t>
      </w:r>
      <w:r w:rsidR="0046142F">
        <w:rPr>
          <w:szCs w:val="32"/>
          <w:lang w:eastAsia="en-US"/>
        </w:rPr>
        <w:t xml:space="preserve">, </w:t>
      </w:r>
      <w:r>
        <w:rPr>
          <w:szCs w:val="32"/>
          <w:lang w:eastAsia="en-US"/>
        </w:rPr>
        <w:t>nous le laissons à deviner</w:t>
      </w:r>
      <w:r w:rsidR="0046142F">
        <w:rPr>
          <w:szCs w:val="32"/>
          <w:lang w:eastAsia="en-US"/>
        </w:rPr>
        <w:t xml:space="preserve">. </w:t>
      </w:r>
      <w:r>
        <w:rPr>
          <w:szCs w:val="32"/>
          <w:lang w:eastAsia="en-US"/>
        </w:rPr>
        <w:t>Peut-être</w:t>
      </w:r>
      <w:r w:rsidR="0046142F">
        <w:rPr>
          <w:szCs w:val="32"/>
          <w:lang w:eastAsia="en-US"/>
        </w:rPr>
        <w:t xml:space="preserve">, </w:t>
      </w:r>
      <w:r>
        <w:rPr>
          <w:szCs w:val="32"/>
          <w:lang w:eastAsia="en-US"/>
        </w:rPr>
        <w:t>d</w:t>
      </w:r>
      <w:r w:rsidR="0046142F">
        <w:rPr>
          <w:szCs w:val="32"/>
          <w:lang w:eastAsia="en-US"/>
        </w:rPr>
        <w:t>’</w:t>
      </w:r>
      <w:r>
        <w:rPr>
          <w:szCs w:val="32"/>
          <w:lang w:eastAsia="en-US"/>
        </w:rPr>
        <w:t>ailleurs</w:t>
      </w:r>
      <w:r w:rsidR="0046142F">
        <w:rPr>
          <w:szCs w:val="32"/>
          <w:lang w:eastAsia="en-US"/>
        </w:rPr>
        <w:t xml:space="preserve">, </w:t>
      </w:r>
      <w:r>
        <w:rPr>
          <w:szCs w:val="32"/>
          <w:lang w:eastAsia="en-US"/>
        </w:rPr>
        <w:t>ne pensèrent-ils rien</w:t>
      </w:r>
      <w:r w:rsidR="0046142F">
        <w:rPr>
          <w:szCs w:val="32"/>
          <w:lang w:eastAsia="en-US"/>
        </w:rPr>
        <w:t>.</w:t>
      </w:r>
    </w:p>
    <w:p w14:paraId="45BE5EB8" w14:textId="77777777" w:rsidR="0046142F" w:rsidRDefault="003148C9" w:rsidP="0046142F">
      <w:pPr>
        <w:rPr>
          <w:szCs w:val="32"/>
          <w:lang w:eastAsia="en-US"/>
        </w:rPr>
      </w:pPr>
      <w:r>
        <w:rPr>
          <w:szCs w:val="32"/>
          <w:lang w:eastAsia="en-US"/>
        </w:rPr>
        <w:t>Sur les six morts</w:t>
      </w:r>
      <w:r w:rsidR="0046142F">
        <w:rPr>
          <w:szCs w:val="32"/>
          <w:lang w:eastAsia="en-US"/>
        </w:rPr>
        <w:t xml:space="preserve">, </w:t>
      </w:r>
      <w:r>
        <w:rPr>
          <w:szCs w:val="32"/>
          <w:lang w:eastAsia="en-US"/>
        </w:rPr>
        <w:t>cinq avaient sur eux des papiers qui purent servir à les faire reconnaître</w:t>
      </w:r>
      <w:r w:rsidR="0046142F">
        <w:rPr>
          <w:szCs w:val="32"/>
          <w:lang w:eastAsia="en-US"/>
        </w:rPr>
        <w:t>.</w:t>
      </w:r>
    </w:p>
    <w:p w14:paraId="69D5C892" w14:textId="77777777" w:rsidR="0046142F" w:rsidRDefault="003148C9" w:rsidP="0046142F">
      <w:pPr>
        <w:rPr>
          <w:szCs w:val="32"/>
          <w:lang w:eastAsia="en-US"/>
        </w:rPr>
      </w:pPr>
      <w:r>
        <w:rPr>
          <w:szCs w:val="32"/>
          <w:lang w:eastAsia="en-US"/>
        </w:rPr>
        <w:t>Madame Oliva de Beaujoyeux</w:t>
      </w:r>
      <w:r w:rsidR="0046142F">
        <w:rPr>
          <w:szCs w:val="32"/>
          <w:lang w:eastAsia="en-US"/>
        </w:rPr>
        <w:t xml:space="preserve">, </w:t>
      </w:r>
      <w:r>
        <w:rPr>
          <w:szCs w:val="32"/>
          <w:lang w:eastAsia="en-US"/>
        </w:rPr>
        <w:t>Dubois</w:t>
      </w:r>
      <w:r w:rsidR="0046142F">
        <w:rPr>
          <w:szCs w:val="32"/>
          <w:lang w:eastAsia="en-US"/>
        </w:rPr>
        <w:t xml:space="preserve">, </w:t>
      </w:r>
      <w:r>
        <w:rPr>
          <w:szCs w:val="32"/>
          <w:lang w:eastAsia="en-US"/>
        </w:rPr>
        <w:t>Monsigny</w:t>
      </w:r>
      <w:r w:rsidR="0046142F">
        <w:rPr>
          <w:szCs w:val="32"/>
          <w:lang w:eastAsia="en-US"/>
        </w:rPr>
        <w:t xml:space="preserve">, </w:t>
      </w:r>
      <w:r>
        <w:rPr>
          <w:szCs w:val="32"/>
          <w:lang w:eastAsia="en-US"/>
        </w:rPr>
        <w:t xml:space="preserve">Romblon-Ballon et </w:t>
      </w:r>
      <w:proofErr w:type="spellStart"/>
      <w:r>
        <w:rPr>
          <w:szCs w:val="32"/>
          <w:lang w:eastAsia="en-US"/>
        </w:rPr>
        <w:t>Houël</w:t>
      </w:r>
      <w:proofErr w:type="spellEnd"/>
      <w:r w:rsidR="0046142F">
        <w:rPr>
          <w:szCs w:val="32"/>
          <w:lang w:eastAsia="en-US"/>
        </w:rPr>
        <w:t xml:space="preserve">, </w:t>
      </w:r>
      <w:r>
        <w:rPr>
          <w:szCs w:val="32"/>
          <w:lang w:eastAsia="en-US"/>
        </w:rPr>
        <w:t>eurent les honneurs d</w:t>
      </w:r>
      <w:r w:rsidR="0046142F">
        <w:rPr>
          <w:szCs w:val="32"/>
          <w:lang w:eastAsia="en-US"/>
        </w:rPr>
        <w:t>’</w:t>
      </w:r>
      <w:r>
        <w:rPr>
          <w:szCs w:val="32"/>
          <w:lang w:eastAsia="en-US"/>
        </w:rPr>
        <w:t>un extrait mortuaire</w:t>
      </w:r>
      <w:r w:rsidR="0046142F">
        <w:rPr>
          <w:szCs w:val="32"/>
          <w:lang w:eastAsia="en-US"/>
        </w:rPr>
        <w:t>.</w:t>
      </w:r>
    </w:p>
    <w:p w14:paraId="469084E4" w14:textId="77777777" w:rsidR="0046142F" w:rsidRDefault="003148C9" w:rsidP="0046142F">
      <w:pPr>
        <w:rPr>
          <w:szCs w:val="32"/>
          <w:lang w:eastAsia="en-US"/>
        </w:rPr>
      </w:pPr>
      <w:r>
        <w:rPr>
          <w:szCs w:val="32"/>
          <w:lang w:eastAsia="en-US"/>
        </w:rPr>
        <w:t>Mais le sixième cadavre n</w:t>
      </w:r>
      <w:r w:rsidR="0046142F">
        <w:rPr>
          <w:szCs w:val="32"/>
          <w:lang w:eastAsia="en-US"/>
        </w:rPr>
        <w:t>’</w:t>
      </w:r>
      <w:r>
        <w:rPr>
          <w:szCs w:val="32"/>
          <w:lang w:eastAsia="en-US"/>
        </w:rPr>
        <w:t>avait point de papiers</w:t>
      </w:r>
      <w:r w:rsidR="0046142F">
        <w:rPr>
          <w:szCs w:val="32"/>
          <w:lang w:eastAsia="en-US"/>
        </w:rPr>
        <w:t>.</w:t>
      </w:r>
    </w:p>
    <w:p w14:paraId="08A7E1DA" w14:textId="77777777" w:rsidR="0046142F" w:rsidRDefault="003148C9" w:rsidP="0046142F">
      <w:pPr>
        <w:rPr>
          <w:szCs w:val="32"/>
          <w:lang w:eastAsia="en-US"/>
        </w:rPr>
      </w:pPr>
      <w:r>
        <w:rPr>
          <w:szCs w:val="32"/>
          <w:lang w:eastAsia="en-US"/>
        </w:rPr>
        <w:lastRenderedPageBreak/>
        <w:t>En revanche</w:t>
      </w:r>
      <w:r w:rsidR="0046142F">
        <w:rPr>
          <w:szCs w:val="32"/>
          <w:lang w:eastAsia="en-US"/>
        </w:rPr>
        <w:t xml:space="preserve">, </w:t>
      </w:r>
      <w:r>
        <w:rPr>
          <w:szCs w:val="32"/>
          <w:lang w:eastAsia="en-US"/>
        </w:rPr>
        <w:t>ses poches contenaient beaucoup d</w:t>
      </w:r>
      <w:r w:rsidR="0046142F">
        <w:rPr>
          <w:szCs w:val="32"/>
          <w:lang w:eastAsia="en-US"/>
        </w:rPr>
        <w:t>’</w:t>
      </w:r>
      <w:r>
        <w:rPr>
          <w:szCs w:val="32"/>
          <w:lang w:eastAsia="en-US"/>
        </w:rPr>
        <w:t xml:space="preserve">oignons crus et quelques bonnes </w:t>
      </w:r>
      <w:proofErr w:type="spellStart"/>
      <w:r>
        <w:rPr>
          <w:szCs w:val="32"/>
          <w:lang w:eastAsia="en-US"/>
        </w:rPr>
        <w:t>échalottes</w:t>
      </w:r>
      <w:proofErr w:type="spellEnd"/>
      <w:r w:rsidR="0046142F">
        <w:rPr>
          <w:szCs w:val="32"/>
          <w:lang w:eastAsia="en-US"/>
        </w:rPr>
        <w:t>.</w:t>
      </w:r>
    </w:p>
    <w:p w14:paraId="5254693A" w14:textId="77777777" w:rsidR="0046142F" w:rsidRDefault="003148C9" w:rsidP="0046142F">
      <w:pPr>
        <w:rPr>
          <w:szCs w:val="32"/>
          <w:lang w:eastAsia="en-US"/>
        </w:rPr>
      </w:pPr>
      <w:r>
        <w:rPr>
          <w:szCs w:val="32"/>
          <w:lang w:eastAsia="en-US"/>
        </w:rPr>
        <w:t>Ô pauvre ami</w:t>
      </w:r>
      <w:r w:rsidR="0046142F">
        <w:rPr>
          <w:szCs w:val="32"/>
          <w:lang w:eastAsia="en-US"/>
        </w:rPr>
        <w:t xml:space="preserve"> ! </w:t>
      </w:r>
      <w:r>
        <w:rPr>
          <w:szCs w:val="32"/>
          <w:lang w:eastAsia="en-US"/>
        </w:rPr>
        <w:t>chère âme naïve</w:t>
      </w:r>
      <w:r w:rsidR="0046142F">
        <w:rPr>
          <w:szCs w:val="32"/>
          <w:lang w:eastAsia="en-US"/>
        </w:rPr>
        <w:t xml:space="preserve"> ! </w:t>
      </w:r>
      <w:r>
        <w:rPr>
          <w:szCs w:val="32"/>
          <w:lang w:eastAsia="en-US"/>
        </w:rPr>
        <w:t>Menand</w:t>
      </w:r>
      <w:r w:rsidR="0046142F">
        <w:rPr>
          <w:szCs w:val="32"/>
          <w:lang w:eastAsia="en-US"/>
        </w:rPr>
        <w:t xml:space="preserve">, </w:t>
      </w:r>
      <w:r>
        <w:rPr>
          <w:szCs w:val="32"/>
          <w:lang w:eastAsia="en-US"/>
        </w:rPr>
        <w:t>notaire silencieux</w:t>
      </w:r>
      <w:r w:rsidR="0046142F">
        <w:rPr>
          <w:szCs w:val="32"/>
          <w:lang w:eastAsia="en-US"/>
        </w:rPr>
        <w:t xml:space="preserve"> ! </w:t>
      </w:r>
      <w:r>
        <w:rPr>
          <w:szCs w:val="32"/>
          <w:lang w:eastAsia="en-US"/>
        </w:rPr>
        <w:t>un peu voleur</w:t>
      </w:r>
      <w:r w:rsidR="0046142F">
        <w:rPr>
          <w:szCs w:val="32"/>
          <w:lang w:eastAsia="en-US"/>
        </w:rPr>
        <w:t xml:space="preserve">, </w:t>
      </w:r>
      <w:r>
        <w:rPr>
          <w:szCs w:val="32"/>
          <w:lang w:eastAsia="en-US"/>
        </w:rPr>
        <w:t>légèrement faussaire</w:t>
      </w:r>
      <w:r w:rsidR="0046142F">
        <w:rPr>
          <w:szCs w:val="32"/>
          <w:lang w:eastAsia="en-US"/>
        </w:rPr>
        <w:t xml:space="preserve">, </w:t>
      </w:r>
      <w:r>
        <w:rPr>
          <w:szCs w:val="32"/>
          <w:lang w:eastAsia="en-US"/>
        </w:rPr>
        <w:t>mais simple</w:t>
      </w:r>
      <w:r w:rsidR="0046142F">
        <w:rPr>
          <w:szCs w:val="32"/>
          <w:lang w:eastAsia="en-US"/>
        </w:rPr>
        <w:t xml:space="preserve">, </w:t>
      </w:r>
      <w:r>
        <w:rPr>
          <w:szCs w:val="32"/>
          <w:lang w:eastAsia="en-US"/>
        </w:rPr>
        <w:t>mais doux</w:t>
      </w:r>
      <w:r w:rsidR="0046142F">
        <w:rPr>
          <w:szCs w:val="32"/>
          <w:lang w:eastAsia="en-US"/>
        </w:rPr>
        <w:t xml:space="preserve">, </w:t>
      </w:r>
      <w:r>
        <w:rPr>
          <w:szCs w:val="32"/>
          <w:lang w:eastAsia="en-US"/>
        </w:rPr>
        <w:t>mais sans fiel</w:t>
      </w:r>
      <w:r w:rsidR="0046142F">
        <w:rPr>
          <w:szCs w:val="32"/>
          <w:lang w:eastAsia="en-US"/>
        </w:rPr>
        <w:t> !</w:t>
      </w:r>
    </w:p>
    <w:p w14:paraId="6F9B22B6" w14:textId="77777777" w:rsidR="0046142F" w:rsidRDefault="003148C9" w:rsidP="0046142F">
      <w:pPr>
        <w:rPr>
          <w:szCs w:val="32"/>
          <w:lang w:eastAsia="en-US"/>
        </w:rPr>
      </w:pPr>
      <w:r>
        <w:rPr>
          <w:szCs w:val="32"/>
          <w:lang w:eastAsia="en-US"/>
        </w:rPr>
        <w:t>Ô bon Menand</w:t>
      </w:r>
      <w:r w:rsidR="0046142F">
        <w:rPr>
          <w:szCs w:val="32"/>
          <w:lang w:eastAsia="en-US"/>
        </w:rPr>
        <w:t xml:space="preserve"> ! </w:t>
      </w:r>
      <w:r>
        <w:rPr>
          <w:szCs w:val="32"/>
          <w:lang w:eastAsia="en-US"/>
        </w:rPr>
        <w:t>ô Menand jeune</w:t>
      </w:r>
      <w:r w:rsidR="0046142F">
        <w:rPr>
          <w:szCs w:val="32"/>
          <w:lang w:eastAsia="en-US"/>
        </w:rPr>
        <w:t xml:space="preserve"> ! </w:t>
      </w:r>
      <w:r>
        <w:rPr>
          <w:szCs w:val="32"/>
          <w:lang w:eastAsia="en-US"/>
        </w:rPr>
        <w:t>Artichaut</w:t>
      </w:r>
      <w:r w:rsidR="0046142F">
        <w:rPr>
          <w:szCs w:val="32"/>
          <w:lang w:eastAsia="en-US"/>
        </w:rPr>
        <w:t xml:space="preserve">, </w:t>
      </w:r>
      <w:r>
        <w:rPr>
          <w:szCs w:val="32"/>
          <w:lang w:eastAsia="en-US"/>
        </w:rPr>
        <w:t>puis Crouton</w:t>
      </w:r>
      <w:r w:rsidR="0046142F">
        <w:rPr>
          <w:szCs w:val="32"/>
          <w:lang w:eastAsia="en-US"/>
        </w:rPr>
        <w:t xml:space="preserve"> ! </w:t>
      </w:r>
      <w:r>
        <w:rPr>
          <w:szCs w:val="32"/>
          <w:lang w:eastAsia="en-US"/>
        </w:rPr>
        <w:t>esprit sérieux</w:t>
      </w:r>
      <w:r w:rsidR="0046142F">
        <w:rPr>
          <w:szCs w:val="32"/>
          <w:lang w:eastAsia="en-US"/>
        </w:rPr>
        <w:t xml:space="preserve"> ! </w:t>
      </w:r>
      <w:r>
        <w:rPr>
          <w:szCs w:val="32"/>
          <w:lang w:eastAsia="en-US"/>
        </w:rPr>
        <w:t>seul soutien d</w:t>
      </w:r>
      <w:r w:rsidR="0046142F">
        <w:rPr>
          <w:szCs w:val="32"/>
          <w:lang w:eastAsia="en-US"/>
        </w:rPr>
        <w:t>’</w:t>
      </w:r>
      <w:r>
        <w:rPr>
          <w:szCs w:val="32"/>
          <w:lang w:eastAsia="en-US"/>
        </w:rPr>
        <w:t>une pie infirme</w:t>
      </w:r>
      <w:r w:rsidR="0046142F">
        <w:rPr>
          <w:szCs w:val="32"/>
          <w:lang w:eastAsia="en-US"/>
        </w:rPr>
        <w:t> !</w:t>
      </w:r>
    </w:p>
    <w:p w14:paraId="7A9BB4CF" w14:textId="77777777" w:rsidR="0046142F" w:rsidRDefault="003148C9" w:rsidP="0046142F">
      <w:pPr>
        <w:rPr>
          <w:szCs w:val="32"/>
          <w:lang w:eastAsia="en-US"/>
        </w:rPr>
      </w:pPr>
      <w:r>
        <w:rPr>
          <w:szCs w:val="32"/>
          <w:lang w:eastAsia="en-US"/>
        </w:rPr>
        <w:t>Ô belle nature</w:t>
      </w:r>
      <w:r w:rsidR="0046142F">
        <w:rPr>
          <w:szCs w:val="32"/>
          <w:lang w:eastAsia="en-US"/>
        </w:rPr>
        <w:t xml:space="preserve"> ! </w:t>
      </w:r>
      <w:r>
        <w:rPr>
          <w:szCs w:val="32"/>
          <w:lang w:eastAsia="en-US"/>
        </w:rPr>
        <w:t>vous passiez</w:t>
      </w:r>
      <w:r w:rsidR="0046142F">
        <w:rPr>
          <w:szCs w:val="32"/>
          <w:lang w:eastAsia="en-US"/>
        </w:rPr>
        <w:t xml:space="preserve">, </w:t>
      </w:r>
      <w:r>
        <w:rPr>
          <w:szCs w:val="32"/>
          <w:lang w:eastAsia="en-US"/>
        </w:rPr>
        <w:t>inaltérable comme le pur diamant</w:t>
      </w:r>
      <w:r w:rsidR="0046142F">
        <w:rPr>
          <w:szCs w:val="32"/>
          <w:lang w:eastAsia="en-US"/>
        </w:rPr>
        <w:t xml:space="preserve">, </w:t>
      </w:r>
      <w:r>
        <w:rPr>
          <w:szCs w:val="32"/>
          <w:lang w:eastAsia="en-US"/>
        </w:rPr>
        <w:t>au milieu d</w:t>
      </w:r>
      <w:r w:rsidR="0046142F">
        <w:rPr>
          <w:szCs w:val="32"/>
          <w:lang w:eastAsia="en-US"/>
        </w:rPr>
        <w:t>’</w:t>
      </w:r>
      <w:r>
        <w:rPr>
          <w:szCs w:val="32"/>
          <w:lang w:eastAsia="en-US"/>
        </w:rPr>
        <w:t>une civilisation corrompue</w:t>
      </w:r>
      <w:r w:rsidR="0046142F">
        <w:rPr>
          <w:szCs w:val="32"/>
          <w:lang w:eastAsia="en-US"/>
        </w:rPr>
        <w:t xml:space="preserve">. </w:t>
      </w:r>
      <w:r>
        <w:rPr>
          <w:szCs w:val="32"/>
          <w:lang w:eastAsia="en-US"/>
        </w:rPr>
        <w:t>Vous aimiez les salons de cire</w:t>
      </w:r>
      <w:r w:rsidR="0046142F">
        <w:rPr>
          <w:szCs w:val="32"/>
          <w:lang w:eastAsia="en-US"/>
        </w:rPr>
        <w:t xml:space="preserve">, </w:t>
      </w:r>
      <w:r>
        <w:rPr>
          <w:szCs w:val="32"/>
          <w:lang w:eastAsia="en-US"/>
        </w:rPr>
        <w:t>les tableaux-horloges et la musique militaire</w:t>
      </w:r>
      <w:r w:rsidR="0046142F">
        <w:rPr>
          <w:szCs w:val="32"/>
          <w:lang w:eastAsia="en-US"/>
        </w:rPr>
        <w:t xml:space="preserve">. </w:t>
      </w:r>
      <w:r>
        <w:rPr>
          <w:szCs w:val="32"/>
          <w:lang w:eastAsia="en-US"/>
        </w:rPr>
        <w:t>Vous suiviez les tambours battant la retraite</w:t>
      </w:r>
      <w:r w:rsidR="0046142F">
        <w:rPr>
          <w:szCs w:val="32"/>
          <w:lang w:eastAsia="en-US"/>
        </w:rPr>
        <w:t xml:space="preserve">. </w:t>
      </w:r>
      <w:r>
        <w:rPr>
          <w:szCs w:val="32"/>
          <w:lang w:eastAsia="en-US"/>
        </w:rPr>
        <w:t>Quand vous voyiez passer des pompiers</w:t>
      </w:r>
      <w:r w:rsidR="0046142F">
        <w:rPr>
          <w:szCs w:val="32"/>
          <w:lang w:eastAsia="en-US"/>
        </w:rPr>
        <w:t xml:space="preserve">, </w:t>
      </w:r>
      <w:r>
        <w:rPr>
          <w:szCs w:val="32"/>
          <w:lang w:eastAsia="en-US"/>
        </w:rPr>
        <w:t>votre cœur tressaillait à l</w:t>
      </w:r>
      <w:r w:rsidR="0046142F">
        <w:rPr>
          <w:szCs w:val="32"/>
          <w:lang w:eastAsia="en-US"/>
        </w:rPr>
        <w:t>’</w:t>
      </w:r>
      <w:r>
        <w:rPr>
          <w:szCs w:val="32"/>
          <w:lang w:eastAsia="en-US"/>
        </w:rPr>
        <w:t>espoir d</w:t>
      </w:r>
      <w:r w:rsidR="0046142F">
        <w:rPr>
          <w:szCs w:val="32"/>
          <w:lang w:eastAsia="en-US"/>
        </w:rPr>
        <w:t>’</w:t>
      </w:r>
      <w:r>
        <w:rPr>
          <w:szCs w:val="32"/>
          <w:lang w:eastAsia="en-US"/>
        </w:rPr>
        <w:t>un incendie</w:t>
      </w:r>
      <w:r w:rsidR="0046142F">
        <w:rPr>
          <w:szCs w:val="32"/>
          <w:lang w:eastAsia="en-US"/>
        </w:rPr>
        <w:t> !</w:t>
      </w:r>
    </w:p>
    <w:p w14:paraId="049821CA" w14:textId="77777777" w:rsidR="0046142F" w:rsidRDefault="003148C9" w:rsidP="0046142F">
      <w:pPr>
        <w:rPr>
          <w:szCs w:val="32"/>
          <w:lang w:eastAsia="en-US"/>
        </w:rPr>
      </w:pPr>
      <w:r>
        <w:rPr>
          <w:szCs w:val="32"/>
          <w:lang w:eastAsia="en-US"/>
        </w:rPr>
        <w:t>Vous éprouviez un mélange de frayeur et d</w:t>
      </w:r>
      <w:r w:rsidR="0046142F">
        <w:rPr>
          <w:szCs w:val="32"/>
          <w:lang w:eastAsia="en-US"/>
        </w:rPr>
        <w:t>’</w:t>
      </w:r>
      <w:r>
        <w:rPr>
          <w:szCs w:val="32"/>
          <w:lang w:eastAsia="en-US"/>
        </w:rPr>
        <w:t>allégresse à guetter l</w:t>
      </w:r>
      <w:r w:rsidR="0046142F">
        <w:rPr>
          <w:szCs w:val="32"/>
          <w:lang w:eastAsia="en-US"/>
        </w:rPr>
        <w:t>’</w:t>
      </w:r>
      <w:r>
        <w:rPr>
          <w:szCs w:val="32"/>
          <w:lang w:eastAsia="en-US"/>
        </w:rPr>
        <w:t>explosion du canon du Palais-Royal</w:t>
      </w:r>
      <w:r w:rsidR="0046142F">
        <w:rPr>
          <w:szCs w:val="32"/>
          <w:lang w:eastAsia="en-US"/>
        </w:rPr>
        <w:t> !</w:t>
      </w:r>
    </w:p>
    <w:p w14:paraId="66BEDB34" w14:textId="77777777" w:rsidR="0046142F" w:rsidRDefault="003148C9" w:rsidP="0046142F">
      <w:pPr>
        <w:rPr>
          <w:szCs w:val="32"/>
          <w:lang w:eastAsia="en-US"/>
        </w:rPr>
      </w:pPr>
      <w:r>
        <w:rPr>
          <w:szCs w:val="32"/>
          <w:lang w:eastAsia="en-US"/>
        </w:rPr>
        <w:t>Vous regardiez les éclipses dans une cuvette</w:t>
      </w:r>
      <w:r w:rsidR="0046142F">
        <w:rPr>
          <w:szCs w:val="32"/>
          <w:lang w:eastAsia="en-US"/>
        </w:rPr>
        <w:t> !</w:t>
      </w:r>
    </w:p>
    <w:p w14:paraId="7BB73106" w14:textId="77777777" w:rsidR="0046142F" w:rsidRDefault="003148C9" w:rsidP="0046142F">
      <w:pPr>
        <w:rPr>
          <w:szCs w:val="32"/>
          <w:lang w:eastAsia="en-US"/>
        </w:rPr>
      </w:pPr>
      <w:r>
        <w:rPr>
          <w:szCs w:val="32"/>
          <w:lang w:eastAsia="en-US"/>
        </w:rPr>
        <w:t>Vous aviez l</w:t>
      </w:r>
      <w:r w:rsidR="0046142F">
        <w:rPr>
          <w:szCs w:val="32"/>
          <w:lang w:eastAsia="en-US"/>
        </w:rPr>
        <w:t>’</w:t>
      </w:r>
      <w:r>
        <w:rPr>
          <w:szCs w:val="32"/>
          <w:lang w:eastAsia="en-US"/>
        </w:rPr>
        <w:t>adresse de changer vos vieux parapluies contre des parapluies neufs</w:t>
      </w:r>
      <w:r w:rsidR="0046142F">
        <w:rPr>
          <w:szCs w:val="32"/>
          <w:lang w:eastAsia="en-US"/>
        </w:rPr>
        <w:t> !</w:t>
      </w:r>
    </w:p>
    <w:p w14:paraId="6EA23BB1" w14:textId="77777777" w:rsidR="0046142F" w:rsidRDefault="003148C9" w:rsidP="0046142F">
      <w:pPr>
        <w:rPr>
          <w:szCs w:val="32"/>
          <w:lang w:eastAsia="en-US"/>
        </w:rPr>
      </w:pPr>
      <w:r>
        <w:rPr>
          <w:szCs w:val="32"/>
          <w:lang w:eastAsia="en-US"/>
        </w:rPr>
        <w:t>Enfin</w:t>
      </w:r>
      <w:r w:rsidR="0046142F">
        <w:rPr>
          <w:szCs w:val="32"/>
          <w:lang w:eastAsia="en-US"/>
        </w:rPr>
        <w:t xml:space="preserve">, </w:t>
      </w:r>
      <w:r>
        <w:rPr>
          <w:szCs w:val="32"/>
          <w:lang w:eastAsia="en-US"/>
        </w:rPr>
        <w:t>ô Menand jeune</w:t>
      </w:r>
      <w:r w:rsidR="0046142F">
        <w:rPr>
          <w:szCs w:val="32"/>
          <w:lang w:eastAsia="en-US"/>
        </w:rPr>
        <w:t xml:space="preserve">, </w:t>
      </w:r>
      <w:r>
        <w:rPr>
          <w:szCs w:val="32"/>
          <w:lang w:eastAsia="en-US"/>
        </w:rPr>
        <w:t>vous étiez charmant</w:t>
      </w:r>
      <w:r w:rsidR="0046142F">
        <w:rPr>
          <w:szCs w:val="32"/>
          <w:lang w:eastAsia="en-US"/>
        </w:rPr>
        <w:t xml:space="preserve">. </w:t>
      </w:r>
      <w:r>
        <w:rPr>
          <w:szCs w:val="32"/>
          <w:lang w:eastAsia="en-US"/>
        </w:rPr>
        <w:t>Si votre décès a passé inaperçu parmi nos tourmentes politiques</w:t>
      </w:r>
      <w:r w:rsidR="0046142F">
        <w:rPr>
          <w:szCs w:val="32"/>
          <w:lang w:eastAsia="en-US"/>
        </w:rPr>
        <w:t xml:space="preserve">, </w:t>
      </w:r>
      <w:r>
        <w:rPr>
          <w:szCs w:val="32"/>
          <w:lang w:eastAsia="en-US"/>
        </w:rPr>
        <w:t>la postérité vous rendra justice</w:t>
      </w:r>
      <w:r w:rsidR="0046142F">
        <w:rPr>
          <w:szCs w:val="32"/>
          <w:lang w:eastAsia="en-US"/>
        </w:rPr>
        <w:t>.</w:t>
      </w:r>
    </w:p>
    <w:p w14:paraId="7A9D723B" w14:textId="705EB9D1" w:rsidR="0046142F" w:rsidRDefault="003148C9" w:rsidP="0046142F">
      <w:pPr>
        <w:rPr>
          <w:szCs w:val="32"/>
          <w:lang w:eastAsia="en-US"/>
        </w:rPr>
      </w:pPr>
      <w:r>
        <w:rPr>
          <w:szCs w:val="32"/>
          <w:lang w:eastAsia="en-US"/>
        </w:rPr>
        <w:t>En attendant</w:t>
      </w:r>
      <w:r w:rsidR="0046142F">
        <w:rPr>
          <w:szCs w:val="32"/>
          <w:lang w:eastAsia="en-US"/>
        </w:rPr>
        <w:t xml:space="preserve">, </w:t>
      </w:r>
      <w:r>
        <w:rPr>
          <w:szCs w:val="32"/>
          <w:lang w:eastAsia="en-US"/>
        </w:rPr>
        <w:t>adieu</w:t>
      </w:r>
      <w:r w:rsidR="0046142F">
        <w:rPr>
          <w:szCs w:val="32"/>
          <w:lang w:eastAsia="en-US"/>
        </w:rPr>
        <w:t xml:space="preserve">, </w:t>
      </w:r>
      <w:r>
        <w:rPr>
          <w:szCs w:val="32"/>
          <w:lang w:eastAsia="en-US"/>
        </w:rPr>
        <w:t>noble ami</w:t>
      </w:r>
      <w:r w:rsidR="0046142F">
        <w:rPr>
          <w:szCs w:val="32"/>
          <w:lang w:eastAsia="en-US"/>
        </w:rPr>
        <w:t xml:space="preserve">, </w:t>
      </w:r>
      <w:r>
        <w:rPr>
          <w:szCs w:val="32"/>
          <w:lang w:eastAsia="en-US"/>
        </w:rPr>
        <w:t>adieu Menand</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Crouton</w:t>
      </w:r>
      <w:r w:rsidR="0046142F">
        <w:rPr>
          <w:szCs w:val="32"/>
          <w:lang w:eastAsia="en-US"/>
        </w:rPr>
        <w:t xml:space="preserve">, </w:t>
      </w:r>
      <w:r>
        <w:rPr>
          <w:szCs w:val="32"/>
          <w:lang w:eastAsia="en-US"/>
        </w:rPr>
        <w:t>adieu</w:t>
      </w:r>
      <w:r w:rsidR="0046142F">
        <w:rPr>
          <w:szCs w:val="32"/>
          <w:lang w:eastAsia="en-US"/>
        </w:rPr>
        <w:t xml:space="preserve"> ! </w:t>
      </w:r>
      <w:r w:rsidR="006C2AE1">
        <w:rPr>
          <w:szCs w:val="32"/>
          <w:lang w:eastAsia="en-US"/>
        </w:rPr>
        <w:t>—</w:t>
      </w:r>
    </w:p>
    <w:p w14:paraId="3F039057" w14:textId="77777777" w:rsidR="0046142F" w:rsidRDefault="003148C9" w:rsidP="0046142F">
      <w:pPr>
        <w:rPr>
          <w:szCs w:val="32"/>
          <w:lang w:eastAsia="en-US"/>
        </w:rPr>
      </w:pPr>
      <w:r>
        <w:rPr>
          <w:szCs w:val="32"/>
          <w:lang w:eastAsia="en-US"/>
        </w:rPr>
        <w:t>Mazurke sortait du souterrain aussi pauvre qu</w:t>
      </w:r>
      <w:r w:rsidR="0046142F">
        <w:rPr>
          <w:szCs w:val="32"/>
          <w:lang w:eastAsia="en-US"/>
        </w:rPr>
        <w:t>’</w:t>
      </w:r>
      <w:r>
        <w:rPr>
          <w:szCs w:val="32"/>
          <w:lang w:eastAsia="en-US"/>
        </w:rPr>
        <w:t>il y était rentré</w:t>
      </w:r>
      <w:r w:rsidR="0046142F">
        <w:rPr>
          <w:szCs w:val="32"/>
          <w:lang w:eastAsia="en-US"/>
        </w:rPr>
        <w:t xml:space="preserve">. </w:t>
      </w:r>
      <w:r>
        <w:rPr>
          <w:szCs w:val="32"/>
          <w:lang w:eastAsia="en-US"/>
        </w:rPr>
        <w:t>Cette dernière ressource qu</w:t>
      </w:r>
      <w:r w:rsidR="0046142F">
        <w:rPr>
          <w:szCs w:val="32"/>
          <w:lang w:eastAsia="en-US"/>
        </w:rPr>
        <w:t>’</w:t>
      </w:r>
      <w:r>
        <w:rPr>
          <w:szCs w:val="32"/>
          <w:lang w:eastAsia="en-US"/>
        </w:rPr>
        <w:t>il avait regardée comme assurée à la condition de surmonter certains obstacles</w:t>
      </w:r>
      <w:r w:rsidR="0046142F">
        <w:rPr>
          <w:szCs w:val="32"/>
          <w:lang w:eastAsia="en-US"/>
        </w:rPr>
        <w:t xml:space="preserve">, </w:t>
      </w:r>
      <w:r>
        <w:rPr>
          <w:szCs w:val="32"/>
          <w:lang w:eastAsia="en-US"/>
        </w:rPr>
        <w:t xml:space="preserve">lui manquait au moment même où les obstacles étaient </w:t>
      </w:r>
      <w:r>
        <w:rPr>
          <w:szCs w:val="32"/>
          <w:lang w:eastAsia="en-US"/>
        </w:rPr>
        <w:lastRenderedPageBreak/>
        <w:t>surmontés</w:t>
      </w:r>
      <w:r w:rsidR="0046142F">
        <w:rPr>
          <w:szCs w:val="32"/>
          <w:lang w:eastAsia="en-US"/>
        </w:rPr>
        <w:t xml:space="preserve">. </w:t>
      </w:r>
      <w:r>
        <w:rPr>
          <w:szCs w:val="32"/>
          <w:lang w:eastAsia="en-US"/>
        </w:rPr>
        <w:t>L</w:t>
      </w:r>
      <w:r w:rsidR="0046142F">
        <w:rPr>
          <w:szCs w:val="32"/>
          <w:lang w:eastAsia="en-US"/>
        </w:rPr>
        <w:t>’</w:t>
      </w:r>
      <w:r>
        <w:rPr>
          <w:szCs w:val="32"/>
          <w:lang w:eastAsia="en-US"/>
        </w:rPr>
        <w:t>argent qui était nécessaire à Berthe</w:t>
      </w:r>
      <w:r w:rsidR="0046142F">
        <w:rPr>
          <w:szCs w:val="32"/>
          <w:lang w:eastAsia="en-US"/>
        </w:rPr>
        <w:t xml:space="preserve">, </w:t>
      </w:r>
      <w:r>
        <w:rPr>
          <w:szCs w:val="32"/>
          <w:lang w:eastAsia="en-US"/>
        </w:rPr>
        <w:t>Mazurke ne l</w:t>
      </w:r>
      <w:r w:rsidR="0046142F">
        <w:rPr>
          <w:szCs w:val="32"/>
          <w:lang w:eastAsia="en-US"/>
        </w:rPr>
        <w:t>’</w:t>
      </w:r>
      <w:r>
        <w:rPr>
          <w:szCs w:val="32"/>
          <w:lang w:eastAsia="en-US"/>
        </w:rPr>
        <w:t>avait pas et ne pouvait pas l</w:t>
      </w:r>
      <w:r w:rsidR="0046142F">
        <w:rPr>
          <w:szCs w:val="32"/>
          <w:lang w:eastAsia="en-US"/>
        </w:rPr>
        <w:t>’</w:t>
      </w:r>
      <w:r>
        <w:rPr>
          <w:szCs w:val="32"/>
          <w:lang w:eastAsia="en-US"/>
        </w:rPr>
        <w:t>avoir</w:t>
      </w:r>
      <w:r w:rsidR="0046142F">
        <w:rPr>
          <w:szCs w:val="32"/>
          <w:lang w:eastAsia="en-US"/>
        </w:rPr>
        <w:t>.</w:t>
      </w:r>
    </w:p>
    <w:p w14:paraId="57927FBB" w14:textId="77777777" w:rsidR="0046142F" w:rsidRDefault="003148C9" w:rsidP="0046142F">
      <w:pPr>
        <w:rPr>
          <w:szCs w:val="32"/>
          <w:lang w:eastAsia="en-US"/>
        </w:rPr>
      </w:pPr>
      <w:r>
        <w:rPr>
          <w:szCs w:val="32"/>
          <w:lang w:eastAsia="en-US"/>
        </w:rPr>
        <w:t>Que faire</w:t>
      </w:r>
      <w:r w:rsidR="0046142F">
        <w:rPr>
          <w:szCs w:val="32"/>
          <w:lang w:eastAsia="en-US"/>
        </w:rPr>
        <w:t> ?</w:t>
      </w:r>
    </w:p>
    <w:p w14:paraId="35451356" w14:textId="3DE73330" w:rsidR="0046142F" w:rsidRDefault="003148C9" w:rsidP="0046142F">
      <w:pPr>
        <w:rPr>
          <w:szCs w:val="32"/>
          <w:lang w:eastAsia="en-US"/>
        </w:rPr>
      </w:pPr>
      <w:r>
        <w:rPr>
          <w:szCs w:val="32"/>
          <w:lang w:eastAsia="en-US"/>
        </w:rPr>
        <w:t>Si encore il y avait eu quelque chose à tenter</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fût cette chose l</w:t>
      </w:r>
      <w:r w:rsidR="0046142F">
        <w:rPr>
          <w:szCs w:val="32"/>
          <w:lang w:eastAsia="en-US"/>
        </w:rPr>
        <w:t>’</w:t>
      </w:r>
      <w:r>
        <w:rPr>
          <w:szCs w:val="32"/>
          <w:lang w:eastAsia="en-US"/>
        </w:rPr>
        <w:t>impossible</w:t>
      </w:r>
      <w:r w:rsidR="0046142F">
        <w:rPr>
          <w:szCs w:val="32"/>
          <w:lang w:eastAsia="en-US"/>
        </w:rPr>
        <w:t> !</w:t>
      </w:r>
    </w:p>
    <w:p w14:paraId="41875029" w14:textId="77777777" w:rsidR="0046142F" w:rsidRDefault="003148C9" w:rsidP="0046142F">
      <w:pPr>
        <w:rPr>
          <w:szCs w:val="32"/>
          <w:lang w:eastAsia="en-US"/>
        </w:rPr>
      </w:pPr>
      <w:r>
        <w:rPr>
          <w:szCs w:val="32"/>
          <w:lang w:eastAsia="en-US"/>
        </w:rPr>
        <w:t>Mais rien</w:t>
      </w:r>
      <w:r w:rsidR="0046142F">
        <w:rPr>
          <w:szCs w:val="32"/>
          <w:lang w:eastAsia="en-US"/>
        </w:rPr>
        <w:t> !</w:t>
      </w:r>
    </w:p>
    <w:p w14:paraId="49C98E39" w14:textId="77777777" w:rsidR="0046142F" w:rsidRDefault="003148C9" w:rsidP="0046142F">
      <w:pPr>
        <w:rPr>
          <w:szCs w:val="32"/>
          <w:lang w:eastAsia="en-US"/>
        </w:rPr>
      </w:pPr>
      <w:r>
        <w:rPr>
          <w:szCs w:val="32"/>
          <w:lang w:eastAsia="en-US"/>
        </w:rPr>
        <w:t>Mazurke se dit</w:t>
      </w:r>
      <w:r w:rsidR="0046142F">
        <w:rPr>
          <w:szCs w:val="32"/>
          <w:lang w:eastAsia="en-US"/>
        </w:rPr>
        <w:t> :</w:t>
      </w:r>
    </w:p>
    <w:p w14:paraId="4CAAABFB" w14:textId="77777777" w:rsidR="0046142F" w:rsidRDefault="0046142F" w:rsidP="0046142F">
      <w:pPr>
        <w:rPr>
          <w:szCs w:val="32"/>
          <w:lang w:eastAsia="en-US"/>
        </w:rPr>
      </w:pPr>
      <w:r>
        <w:rPr>
          <w:lang w:eastAsia="en-US"/>
        </w:rPr>
        <w:t>— </w:t>
      </w:r>
      <w:r w:rsidR="003148C9">
        <w:rPr>
          <w:szCs w:val="32"/>
          <w:lang w:eastAsia="en-US"/>
        </w:rPr>
        <w:t>Je vais me rendre auprès d</w:t>
      </w:r>
      <w:r>
        <w:rPr>
          <w:szCs w:val="32"/>
          <w:lang w:eastAsia="en-US"/>
        </w:rPr>
        <w:t>’</w:t>
      </w:r>
      <w:r w:rsidR="003148C9">
        <w:rPr>
          <w:szCs w:val="32"/>
          <w:lang w:eastAsia="en-US"/>
        </w:rPr>
        <w:t>elle</w:t>
      </w:r>
      <w:r>
        <w:rPr>
          <w:szCs w:val="32"/>
          <w:lang w:eastAsia="en-US"/>
        </w:rPr>
        <w:t xml:space="preserve">. </w:t>
      </w:r>
      <w:r w:rsidR="003148C9">
        <w:rPr>
          <w:szCs w:val="32"/>
          <w:lang w:eastAsia="en-US"/>
        </w:rPr>
        <w:t>Mes mains sont vides</w:t>
      </w:r>
      <w:r>
        <w:rPr>
          <w:szCs w:val="32"/>
          <w:lang w:eastAsia="en-US"/>
        </w:rPr>
        <w:t xml:space="preserve">, </w:t>
      </w:r>
      <w:r w:rsidR="003148C9">
        <w:rPr>
          <w:szCs w:val="32"/>
          <w:lang w:eastAsia="en-US"/>
        </w:rPr>
        <w:t>c</w:t>
      </w:r>
      <w:r>
        <w:rPr>
          <w:szCs w:val="32"/>
          <w:lang w:eastAsia="en-US"/>
        </w:rPr>
        <w:t>’</w:t>
      </w:r>
      <w:r w:rsidR="003148C9">
        <w:rPr>
          <w:szCs w:val="32"/>
          <w:lang w:eastAsia="en-US"/>
        </w:rPr>
        <w:t>est vrai</w:t>
      </w:r>
      <w:r>
        <w:rPr>
          <w:szCs w:val="32"/>
          <w:lang w:eastAsia="en-US"/>
        </w:rPr>
        <w:t xml:space="preserve">, </w:t>
      </w:r>
      <w:r w:rsidR="003148C9">
        <w:rPr>
          <w:szCs w:val="32"/>
          <w:lang w:eastAsia="en-US"/>
        </w:rPr>
        <w:t>mais elles peuvent du moins la protéger</w:t>
      </w:r>
      <w:r>
        <w:rPr>
          <w:szCs w:val="32"/>
          <w:lang w:eastAsia="en-US"/>
        </w:rPr>
        <w:t>.</w:t>
      </w:r>
    </w:p>
    <w:p w14:paraId="4237EB3F" w14:textId="77777777" w:rsidR="0046142F" w:rsidRDefault="003148C9" w:rsidP="0046142F">
      <w:pPr>
        <w:rPr>
          <w:szCs w:val="32"/>
          <w:lang w:eastAsia="en-US"/>
        </w:rPr>
      </w:pPr>
      <w:r>
        <w:rPr>
          <w:szCs w:val="32"/>
          <w:lang w:eastAsia="en-US"/>
        </w:rPr>
        <w:t>Et il partit</w:t>
      </w:r>
      <w:r w:rsidR="0046142F">
        <w:rPr>
          <w:szCs w:val="32"/>
          <w:lang w:eastAsia="en-US"/>
        </w:rPr>
        <w:t>.</w:t>
      </w:r>
    </w:p>
    <w:p w14:paraId="5DAC8A58" w14:textId="22B6418D" w:rsidR="0046142F" w:rsidRDefault="003148C9" w:rsidP="0046142F">
      <w:pPr>
        <w:rPr>
          <w:szCs w:val="32"/>
          <w:lang w:eastAsia="en-US"/>
        </w:rPr>
      </w:pPr>
      <w:r>
        <w:rPr>
          <w:szCs w:val="32"/>
          <w:lang w:eastAsia="en-US"/>
        </w:rPr>
        <w:t>Huit heures étaient sonnées quand il arriva rue du Regard</w:t>
      </w:r>
      <w:r w:rsidR="0046142F">
        <w:rPr>
          <w:szCs w:val="32"/>
          <w:lang w:eastAsia="en-US"/>
        </w:rPr>
        <w:t>. M. </w:t>
      </w:r>
      <w:r>
        <w:rPr>
          <w:szCs w:val="32"/>
          <w:lang w:eastAsia="en-US"/>
        </w:rPr>
        <w:t>Fargeau avait dit à Berthe</w:t>
      </w:r>
      <w:r w:rsidR="0046142F">
        <w:rPr>
          <w:szCs w:val="32"/>
          <w:lang w:eastAsia="en-US"/>
        </w:rPr>
        <w:t xml:space="preserve"> : </w:t>
      </w:r>
      <w:r>
        <w:rPr>
          <w:szCs w:val="32"/>
          <w:lang w:eastAsia="en-US"/>
        </w:rPr>
        <w:t>À huit heures</w:t>
      </w:r>
      <w:r w:rsidR="0046142F">
        <w:rPr>
          <w:szCs w:val="32"/>
          <w:lang w:eastAsia="en-US"/>
        </w:rPr>
        <w:t xml:space="preserve">, </w:t>
      </w:r>
      <w:r>
        <w:rPr>
          <w:szCs w:val="32"/>
          <w:lang w:eastAsia="en-US"/>
        </w:rPr>
        <w:t>il faut que vous soyez hors de Paris</w:t>
      </w:r>
      <w:r w:rsidR="0046142F">
        <w:rPr>
          <w:szCs w:val="32"/>
          <w:lang w:eastAsia="en-US"/>
        </w:rPr>
        <w:t>.</w:t>
      </w:r>
    </w:p>
    <w:p w14:paraId="35F26EA1" w14:textId="77777777" w:rsidR="0046142F" w:rsidRDefault="003148C9" w:rsidP="0046142F">
      <w:pPr>
        <w:rPr>
          <w:szCs w:val="32"/>
          <w:lang w:eastAsia="en-US"/>
        </w:rPr>
      </w:pPr>
      <w:r>
        <w:rPr>
          <w:szCs w:val="32"/>
          <w:lang w:eastAsia="en-US"/>
        </w:rPr>
        <w:t>Il n</w:t>
      </w:r>
      <w:r w:rsidR="0046142F">
        <w:rPr>
          <w:szCs w:val="32"/>
          <w:lang w:eastAsia="en-US"/>
        </w:rPr>
        <w:t>’</w:t>
      </w:r>
      <w:r>
        <w:rPr>
          <w:szCs w:val="32"/>
          <w:lang w:eastAsia="en-US"/>
        </w:rPr>
        <w:t>y avait plus personne dans la maison blanche</w:t>
      </w:r>
      <w:r w:rsidR="0046142F">
        <w:rPr>
          <w:szCs w:val="32"/>
          <w:lang w:eastAsia="en-US"/>
        </w:rPr>
        <w:t xml:space="preserve">. </w:t>
      </w:r>
      <w:r>
        <w:rPr>
          <w:szCs w:val="32"/>
          <w:lang w:eastAsia="en-US"/>
        </w:rPr>
        <w:t>C</w:t>
      </w:r>
      <w:r w:rsidR="0046142F">
        <w:rPr>
          <w:szCs w:val="32"/>
          <w:lang w:eastAsia="en-US"/>
        </w:rPr>
        <w:t>’</w:t>
      </w:r>
      <w:r>
        <w:rPr>
          <w:szCs w:val="32"/>
          <w:lang w:eastAsia="en-US"/>
        </w:rPr>
        <w:t>était le jour aux logis abandonnés</w:t>
      </w:r>
      <w:r w:rsidR="0046142F">
        <w:rPr>
          <w:szCs w:val="32"/>
          <w:lang w:eastAsia="en-US"/>
        </w:rPr>
        <w:t>.</w:t>
      </w:r>
    </w:p>
    <w:p w14:paraId="5D0A59FF" w14:textId="77777777" w:rsidR="0046142F" w:rsidRDefault="003148C9" w:rsidP="0046142F">
      <w:pPr>
        <w:rPr>
          <w:szCs w:val="32"/>
          <w:lang w:eastAsia="en-US"/>
        </w:rPr>
      </w:pPr>
      <w:r>
        <w:rPr>
          <w:szCs w:val="32"/>
          <w:lang w:eastAsia="en-US"/>
        </w:rPr>
        <w:t>Une heure plus tard</w:t>
      </w:r>
      <w:r w:rsidR="0046142F">
        <w:rPr>
          <w:szCs w:val="32"/>
          <w:lang w:eastAsia="en-US"/>
        </w:rPr>
        <w:t xml:space="preserve">, </w:t>
      </w:r>
      <w:r>
        <w:rPr>
          <w:szCs w:val="32"/>
          <w:lang w:eastAsia="en-US"/>
        </w:rPr>
        <w:t>l</w:t>
      </w:r>
      <w:r w:rsidR="0046142F">
        <w:rPr>
          <w:szCs w:val="32"/>
          <w:lang w:eastAsia="en-US"/>
        </w:rPr>
        <w:t>’</w:t>
      </w:r>
      <w:r>
        <w:rPr>
          <w:szCs w:val="32"/>
          <w:lang w:eastAsia="en-US"/>
        </w:rPr>
        <w:t xml:space="preserve">hôtel </w:t>
      </w:r>
      <w:proofErr w:type="spellStart"/>
      <w:r>
        <w:rPr>
          <w:szCs w:val="32"/>
          <w:lang w:eastAsia="en-US"/>
        </w:rPr>
        <w:t>Lointier</w:t>
      </w:r>
      <w:proofErr w:type="spellEnd"/>
      <w:r>
        <w:rPr>
          <w:szCs w:val="32"/>
          <w:lang w:eastAsia="en-US"/>
        </w:rPr>
        <w:t xml:space="preserve"> allait perdre aussi tous ses hôtes</w:t>
      </w:r>
      <w:r w:rsidR="0046142F">
        <w:rPr>
          <w:szCs w:val="32"/>
          <w:lang w:eastAsia="en-US"/>
        </w:rPr>
        <w:t>.</w:t>
      </w:r>
    </w:p>
    <w:p w14:paraId="2BB52A67" w14:textId="77777777" w:rsidR="0046142F" w:rsidRDefault="003148C9" w:rsidP="0046142F">
      <w:pPr>
        <w:rPr>
          <w:szCs w:val="32"/>
          <w:lang w:eastAsia="en-US"/>
        </w:rPr>
      </w:pPr>
      <w:r>
        <w:rPr>
          <w:szCs w:val="32"/>
          <w:lang w:eastAsia="en-US"/>
        </w:rPr>
        <w:t>Mazurke entra dans les appartements de madame de Marans comme il était entré naguère chez le Happe-Monnaie</w:t>
      </w:r>
      <w:r w:rsidR="0046142F">
        <w:rPr>
          <w:szCs w:val="32"/>
          <w:lang w:eastAsia="en-US"/>
        </w:rPr>
        <w:t xml:space="preserve">. </w:t>
      </w:r>
      <w:r>
        <w:rPr>
          <w:szCs w:val="32"/>
          <w:lang w:eastAsia="en-US"/>
        </w:rPr>
        <w:t>Personne n</w:t>
      </w:r>
      <w:r w:rsidR="0046142F">
        <w:rPr>
          <w:szCs w:val="32"/>
          <w:lang w:eastAsia="en-US"/>
        </w:rPr>
        <w:t>’</w:t>
      </w:r>
      <w:r>
        <w:rPr>
          <w:szCs w:val="32"/>
          <w:lang w:eastAsia="en-US"/>
        </w:rPr>
        <w:t>était là pour lui apprendre que la famille était partie</w:t>
      </w:r>
      <w:r w:rsidR="0046142F">
        <w:rPr>
          <w:szCs w:val="32"/>
          <w:lang w:eastAsia="en-US"/>
        </w:rPr>
        <w:t>.</w:t>
      </w:r>
    </w:p>
    <w:p w14:paraId="0E0039D3" w14:textId="77777777" w:rsidR="0046142F" w:rsidRDefault="003148C9" w:rsidP="0046142F">
      <w:pPr>
        <w:rPr>
          <w:szCs w:val="32"/>
          <w:lang w:eastAsia="en-US"/>
        </w:rPr>
      </w:pPr>
      <w:r>
        <w:rPr>
          <w:szCs w:val="32"/>
          <w:lang w:eastAsia="en-US"/>
        </w:rPr>
        <w:t>Il attendit</w:t>
      </w:r>
      <w:r w:rsidR="0046142F">
        <w:rPr>
          <w:szCs w:val="32"/>
          <w:lang w:eastAsia="en-US"/>
        </w:rPr>
        <w:t>.</w:t>
      </w:r>
    </w:p>
    <w:p w14:paraId="3F3CFBC7" w14:textId="77777777" w:rsidR="0046142F" w:rsidRDefault="003148C9" w:rsidP="0046142F">
      <w:pPr>
        <w:rPr>
          <w:szCs w:val="32"/>
          <w:lang w:eastAsia="en-US"/>
        </w:rPr>
      </w:pPr>
      <w:r>
        <w:rPr>
          <w:szCs w:val="32"/>
          <w:lang w:eastAsia="en-US"/>
        </w:rPr>
        <w:t>Vers huit heures et demie</w:t>
      </w:r>
      <w:r w:rsidR="0046142F">
        <w:rPr>
          <w:szCs w:val="32"/>
          <w:lang w:eastAsia="en-US"/>
        </w:rPr>
        <w:t xml:space="preserve">, </w:t>
      </w:r>
      <w:r>
        <w:rPr>
          <w:szCs w:val="32"/>
          <w:lang w:eastAsia="en-US"/>
        </w:rPr>
        <w:t>un doute lui vint</w:t>
      </w:r>
      <w:r w:rsidR="0046142F">
        <w:rPr>
          <w:szCs w:val="32"/>
          <w:lang w:eastAsia="en-US"/>
        </w:rPr>
        <w:t xml:space="preserve">. </w:t>
      </w:r>
      <w:r>
        <w:rPr>
          <w:szCs w:val="32"/>
          <w:lang w:eastAsia="en-US"/>
        </w:rPr>
        <w:t>Il n</w:t>
      </w:r>
      <w:r w:rsidR="0046142F">
        <w:rPr>
          <w:szCs w:val="32"/>
          <w:lang w:eastAsia="en-US"/>
        </w:rPr>
        <w:t>’</w:t>
      </w:r>
      <w:r>
        <w:rPr>
          <w:szCs w:val="32"/>
          <w:lang w:eastAsia="en-US"/>
        </w:rPr>
        <w:t>avait jamais mis les pieds dans cette maison</w:t>
      </w:r>
      <w:r w:rsidR="0046142F">
        <w:rPr>
          <w:szCs w:val="32"/>
          <w:lang w:eastAsia="en-US"/>
        </w:rPr>
        <w:t xml:space="preserve">. </w:t>
      </w:r>
      <w:r>
        <w:rPr>
          <w:szCs w:val="32"/>
          <w:lang w:eastAsia="en-US"/>
        </w:rPr>
        <w:t>Comment l</w:t>
      </w:r>
      <w:r w:rsidR="0046142F">
        <w:rPr>
          <w:szCs w:val="32"/>
          <w:lang w:eastAsia="en-US"/>
        </w:rPr>
        <w:t>’</w:t>
      </w:r>
      <w:r>
        <w:rPr>
          <w:szCs w:val="32"/>
          <w:lang w:eastAsia="en-US"/>
        </w:rPr>
        <w:t>y laissait-on seul</w:t>
      </w:r>
      <w:r w:rsidR="0046142F">
        <w:rPr>
          <w:szCs w:val="32"/>
          <w:lang w:eastAsia="en-US"/>
        </w:rPr>
        <w:t xml:space="preserve"> ? </w:t>
      </w:r>
      <w:r>
        <w:rPr>
          <w:szCs w:val="32"/>
          <w:lang w:eastAsia="en-US"/>
        </w:rPr>
        <w:t>À défaut des maîtres</w:t>
      </w:r>
      <w:r w:rsidR="0046142F">
        <w:rPr>
          <w:szCs w:val="32"/>
          <w:lang w:eastAsia="en-US"/>
        </w:rPr>
        <w:t xml:space="preserve">, </w:t>
      </w:r>
      <w:r>
        <w:rPr>
          <w:szCs w:val="32"/>
          <w:lang w:eastAsia="en-US"/>
        </w:rPr>
        <w:t>comment un domestique</w:t>
      </w:r>
      <w:r w:rsidR="0046142F">
        <w:rPr>
          <w:szCs w:val="32"/>
          <w:lang w:eastAsia="en-US"/>
        </w:rPr>
        <w:t xml:space="preserve">, </w:t>
      </w:r>
      <w:r>
        <w:rPr>
          <w:szCs w:val="32"/>
          <w:lang w:eastAsia="en-US"/>
        </w:rPr>
        <w:t>au moins</w:t>
      </w:r>
      <w:r w:rsidR="0046142F">
        <w:rPr>
          <w:szCs w:val="32"/>
          <w:lang w:eastAsia="en-US"/>
        </w:rPr>
        <w:t xml:space="preserve">, </w:t>
      </w:r>
      <w:r>
        <w:rPr>
          <w:szCs w:val="32"/>
          <w:lang w:eastAsia="en-US"/>
        </w:rPr>
        <w:t>ne s</w:t>
      </w:r>
      <w:r w:rsidR="0046142F">
        <w:rPr>
          <w:szCs w:val="32"/>
          <w:lang w:eastAsia="en-US"/>
        </w:rPr>
        <w:t>’</w:t>
      </w:r>
      <w:r>
        <w:rPr>
          <w:szCs w:val="32"/>
          <w:lang w:eastAsia="en-US"/>
        </w:rPr>
        <w:t>informait-il pas des motifs de sa présence</w:t>
      </w:r>
      <w:r w:rsidR="0046142F">
        <w:rPr>
          <w:szCs w:val="32"/>
          <w:lang w:eastAsia="en-US"/>
        </w:rPr>
        <w:t> ?</w:t>
      </w:r>
    </w:p>
    <w:p w14:paraId="420AE4D9" w14:textId="41BF9005" w:rsidR="0046142F" w:rsidRDefault="003148C9" w:rsidP="0046142F">
      <w:pPr>
        <w:rPr>
          <w:szCs w:val="32"/>
          <w:lang w:eastAsia="en-US"/>
        </w:rPr>
      </w:pPr>
      <w:r>
        <w:rPr>
          <w:szCs w:val="32"/>
          <w:lang w:eastAsia="en-US"/>
        </w:rPr>
        <w:lastRenderedPageBreak/>
        <w:t>Il mit la tête à la fenêtre du salon qui donnait sur la rue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Des préparatifs de départ se faisaient à la porte de l</w:t>
      </w:r>
      <w:r w:rsidR="0046142F">
        <w:rPr>
          <w:szCs w:val="32"/>
          <w:lang w:eastAsia="en-US"/>
        </w:rPr>
        <w:t>’</w:t>
      </w:r>
      <w:r>
        <w:rPr>
          <w:szCs w:val="32"/>
          <w:lang w:eastAsia="en-US"/>
        </w:rPr>
        <w:t xml:space="preserve">hôtel </w:t>
      </w:r>
      <w:proofErr w:type="spellStart"/>
      <w:r>
        <w:rPr>
          <w:szCs w:val="32"/>
          <w:lang w:eastAsia="en-US"/>
        </w:rPr>
        <w:t>Lointier</w:t>
      </w:r>
      <w:proofErr w:type="spellEnd"/>
      <w:r w:rsidR="0046142F">
        <w:rPr>
          <w:szCs w:val="32"/>
          <w:lang w:eastAsia="en-US"/>
        </w:rPr>
        <w:t>.</w:t>
      </w:r>
    </w:p>
    <w:p w14:paraId="38C9F2E6" w14:textId="77777777" w:rsidR="0046142F" w:rsidRDefault="003148C9" w:rsidP="0046142F">
      <w:pPr>
        <w:rPr>
          <w:szCs w:val="32"/>
          <w:lang w:eastAsia="en-US"/>
        </w:rPr>
      </w:pPr>
      <w:r>
        <w:rPr>
          <w:szCs w:val="32"/>
          <w:lang w:eastAsia="en-US"/>
        </w:rPr>
        <w:t>Il revint à la fenêtre ouverte sur les jardins</w:t>
      </w:r>
      <w:r w:rsidR="0046142F">
        <w:rPr>
          <w:szCs w:val="32"/>
          <w:lang w:eastAsia="en-US"/>
        </w:rPr>
        <w:t xml:space="preserve">, </w:t>
      </w:r>
      <w:r>
        <w:rPr>
          <w:szCs w:val="32"/>
          <w:lang w:eastAsia="en-US"/>
        </w:rPr>
        <w:t>les jardins étaient déserts et muets</w:t>
      </w:r>
      <w:r w:rsidR="0046142F">
        <w:rPr>
          <w:szCs w:val="32"/>
          <w:lang w:eastAsia="en-US"/>
        </w:rPr>
        <w:t>.</w:t>
      </w:r>
    </w:p>
    <w:p w14:paraId="399790E3" w14:textId="4D96B979" w:rsidR="0046142F" w:rsidRDefault="003148C9" w:rsidP="0046142F">
      <w:pPr>
        <w:rPr>
          <w:szCs w:val="32"/>
          <w:lang w:eastAsia="en-US"/>
        </w:rPr>
      </w:pPr>
      <w:r>
        <w:rPr>
          <w:szCs w:val="32"/>
          <w:lang w:eastAsia="en-US"/>
        </w:rPr>
        <w:t>Mazurke</w:t>
      </w:r>
      <w:r w:rsidR="0046142F">
        <w:rPr>
          <w:szCs w:val="32"/>
          <w:lang w:eastAsia="en-US"/>
        </w:rPr>
        <w:t xml:space="preserve">, </w:t>
      </w:r>
      <w:r>
        <w:rPr>
          <w:szCs w:val="32"/>
          <w:lang w:eastAsia="en-US"/>
        </w:rPr>
        <w:t>sans savoir pourquoi</w:t>
      </w:r>
      <w:r w:rsidR="00822402">
        <w:rPr>
          <w:szCs w:val="32"/>
          <w:lang w:eastAsia="en-US"/>
        </w:rPr>
        <w:t>,</w:t>
      </w:r>
      <w:r w:rsidR="0046142F">
        <w:rPr>
          <w:szCs w:val="32"/>
          <w:lang w:eastAsia="en-US"/>
        </w:rPr>
        <w:t xml:space="preserve"> </w:t>
      </w:r>
      <w:r>
        <w:rPr>
          <w:szCs w:val="32"/>
          <w:lang w:eastAsia="en-US"/>
        </w:rPr>
        <w:t>sentait l</w:t>
      </w:r>
      <w:r w:rsidR="0046142F">
        <w:rPr>
          <w:szCs w:val="32"/>
          <w:lang w:eastAsia="en-US"/>
        </w:rPr>
        <w:t>’</w:t>
      </w:r>
      <w:r>
        <w:rPr>
          <w:szCs w:val="32"/>
          <w:lang w:eastAsia="en-US"/>
        </w:rPr>
        <w:t>inquiétude lui monter au cœur</w:t>
      </w:r>
      <w:r w:rsidR="0046142F">
        <w:rPr>
          <w:szCs w:val="32"/>
          <w:lang w:eastAsia="en-US"/>
        </w:rPr>
        <w:t>.</w:t>
      </w:r>
    </w:p>
    <w:p w14:paraId="7C3E0532" w14:textId="77777777" w:rsidR="0046142F" w:rsidRDefault="003148C9" w:rsidP="0046142F">
      <w:pPr>
        <w:rPr>
          <w:szCs w:val="32"/>
          <w:lang w:eastAsia="en-US"/>
        </w:rPr>
      </w:pPr>
      <w:r>
        <w:rPr>
          <w:szCs w:val="32"/>
          <w:lang w:eastAsia="en-US"/>
        </w:rPr>
        <w:t>Où étaient-elles</w:t>
      </w:r>
      <w:r w:rsidR="0046142F">
        <w:rPr>
          <w:szCs w:val="32"/>
          <w:lang w:eastAsia="en-US"/>
        </w:rPr>
        <w:t xml:space="preserve">, </w:t>
      </w:r>
      <w:r>
        <w:rPr>
          <w:szCs w:val="32"/>
          <w:lang w:eastAsia="en-US"/>
        </w:rPr>
        <w:t>Berthe et Lucienne</w:t>
      </w:r>
      <w:r w:rsidR="0046142F">
        <w:rPr>
          <w:szCs w:val="32"/>
          <w:lang w:eastAsia="en-US"/>
        </w:rPr>
        <w:t xml:space="preserve"> ? </w:t>
      </w:r>
      <w:r>
        <w:rPr>
          <w:szCs w:val="32"/>
          <w:lang w:eastAsia="en-US"/>
        </w:rPr>
        <w:t>Où était Gabriel</w:t>
      </w:r>
      <w:r w:rsidR="0046142F">
        <w:rPr>
          <w:szCs w:val="32"/>
          <w:lang w:eastAsia="en-US"/>
        </w:rPr>
        <w:t xml:space="preserve"> ? </w:t>
      </w:r>
      <w:r>
        <w:rPr>
          <w:szCs w:val="32"/>
          <w:lang w:eastAsia="en-US"/>
        </w:rPr>
        <w:t>Car il songeait même à Gabriel</w:t>
      </w:r>
      <w:r w:rsidR="0046142F">
        <w:rPr>
          <w:szCs w:val="32"/>
          <w:lang w:eastAsia="en-US"/>
        </w:rPr>
        <w:t>.</w:t>
      </w:r>
    </w:p>
    <w:p w14:paraId="0D531E85" w14:textId="77777777" w:rsidR="0046142F" w:rsidRDefault="003148C9" w:rsidP="0046142F">
      <w:pPr>
        <w:rPr>
          <w:szCs w:val="32"/>
          <w:lang w:eastAsia="en-US"/>
        </w:rPr>
      </w:pPr>
      <w:r>
        <w:rPr>
          <w:szCs w:val="32"/>
          <w:lang w:eastAsia="en-US"/>
        </w:rPr>
        <w:t>Et cette belle jeune fille</w:t>
      </w:r>
      <w:r w:rsidR="0046142F">
        <w:rPr>
          <w:szCs w:val="32"/>
          <w:lang w:eastAsia="en-US"/>
        </w:rPr>
        <w:t xml:space="preserve">, </w:t>
      </w:r>
      <w:r>
        <w:rPr>
          <w:szCs w:val="32"/>
          <w:lang w:eastAsia="en-US"/>
        </w:rPr>
        <w:t>Clémence</w:t>
      </w:r>
      <w:r w:rsidR="0046142F">
        <w:rPr>
          <w:szCs w:val="32"/>
          <w:lang w:eastAsia="en-US"/>
        </w:rPr>
        <w:t xml:space="preserve">, </w:t>
      </w:r>
      <w:r>
        <w:rPr>
          <w:szCs w:val="32"/>
          <w:lang w:eastAsia="en-US"/>
        </w:rPr>
        <w:t>où l</w:t>
      </w:r>
      <w:r w:rsidR="0046142F">
        <w:rPr>
          <w:szCs w:val="32"/>
          <w:lang w:eastAsia="en-US"/>
        </w:rPr>
        <w:t>’</w:t>
      </w:r>
      <w:r>
        <w:rPr>
          <w:szCs w:val="32"/>
          <w:lang w:eastAsia="en-US"/>
        </w:rPr>
        <w:t>avait-on emmenée</w:t>
      </w:r>
      <w:r w:rsidR="0046142F">
        <w:rPr>
          <w:szCs w:val="32"/>
          <w:lang w:eastAsia="en-US"/>
        </w:rPr>
        <w:t>…</w:t>
      </w:r>
    </w:p>
    <w:p w14:paraId="045CBC86" w14:textId="6F037508" w:rsidR="0046142F" w:rsidRDefault="003148C9" w:rsidP="0046142F">
      <w:pPr>
        <w:rPr>
          <w:szCs w:val="32"/>
          <w:lang w:eastAsia="en-US"/>
        </w:rPr>
      </w:pPr>
      <w:r>
        <w:rPr>
          <w:szCs w:val="32"/>
          <w:lang w:eastAsia="en-US"/>
        </w:rPr>
        <w:t>À ce moment son regard s</w:t>
      </w:r>
      <w:r w:rsidR="0046142F">
        <w:rPr>
          <w:szCs w:val="32"/>
          <w:lang w:eastAsia="en-US"/>
        </w:rPr>
        <w:t>’</w:t>
      </w:r>
      <w:r>
        <w:rPr>
          <w:szCs w:val="32"/>
          <w:lang w:eastAsia="en-US"/>
        </w:rPr>
        <w:t>arrêta pour la première fois sur la table qui était au milieu du salon</w:t>
      </w:r>
      <w:r w:rsidR="0046142F">
        <w:rPr>
          <w:szCs w:val="32"/>
          <w:lang w:eastAsia="en-US"/>
        </w:rPr>
        <w:t xml:space="preserve">. </w:t>
      </w:r>
      <w:r>
        <w:rPr>
          <w:szCs w:val="32"/>
          <w:lang w:eastAsia="en-US"/>
        </w:rPr>
        <w:t>Il y avait un billet cacheté sur le tapis</w:t>
      </w:r>
      <w:r w:rsidR="0046142F">
        <w:rPr>
          <w:szCs w:val="32"/>
          <w:lang w:eastAsia="en-US"/>
        </w:rPr>
        <w:t xml:space="preserve">. </w:t>
      </w:r>
      <w:r>
        <w:rPr>
          <w:szCs w:val="32"/>
          <w:lang w:eastAsia="en-US"/>
        </w:rPr>
        <w:t>Mazurke s</w:t>
      </w:r>
      <w:r w:rsidR="0046142F">
        <w:rPr>
          <w:szCs w:val="32"/>
          <w:lang w:eastAsia="en-US"/>
        </w:rPr>
        <w:t>’</w:t>
      </w:r>
      <w:r>
        <w:rPr>
          <w:szCs w:val="32"/>
          <w:lang w:eastAsia="en-US"/>
        </w:rPr>
        <w:t>approcha machinalement</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Il vit avec une surprise extrême que le billet lui était adressé</w:t>
      </w:r>
      <w:r w:rsidR="0046142F">
        <w:rPr>
          <w:szCs w:val="32"/>
          <w:lang w:eastAsia="en-US"/>
        </w:rPr>
        <w:t>.</w:t>
      </w:r>
    </w:p>
    <w:p w14:paraId="42A54A78" w14:textId="48C68EAF" w:rsidR="0046142F" w:rsidRDefault="0046142F" w:rsidP="0046142F">
      <w:pPr>
        <w:rPr>
          <w:lang w:eastAsia="en-US"/>
        </w:rPr>
      </w:pPr>
      <w:r>
        <w:rPr>
          <w:szCs w:val="32"/>
          <w:lang w:eastAsia="en-US"/>
        </w:rPr>
        <w:t>« </w:t>
      </w:r>
      <w:r w:rsidR="003148C9">
        <w:rPr>
          <w:szCs w:val="32"/>
          <w:lang w:eastAsia="en-US"/>
        </w:rPr>
        <w:t>Au capitaine Mazurke</w:t>
      </w:r>
      <w:r>
        <w:rPr>
          <w:szCs w:val="32"/>
          <w:lang w:eastAsia="en-US"/>
        </w:rPr>
        <w:t>. »</w:t>
      </w:r>
    </w:p>
    <w:p w14:paraId="7BE24D37" w14:textId="77777777" w:rsidR="0046142F" w:rsidRDefault="003148C9" w:rsidP="0046142F">
      <w:pPr>
        <w:rPr>
          <w:szCs w:val="32"/>
          <w:lang w:eastAsia="en-US"/>
        </w:rPr>
      </w:pPr>
      <w:r>
        <w:rPr>
          <w:szCs w:val="32"/>
          <w:lang w:eastAsia="en-US"/>
        </w:rPr>
        <w:t>Il arracha précipitamment l</w:t>
      </w:r>
      <w:r w:rsidR="0046142F">
        <w:rPr>
          <w:szCs w:val="32"/>
          <w:lang w:eastAsia="en-US"/>
        </w:rPr>
        <w:t>’</w:t>
      </w:r>
      <w:r>
        <w:rPr>
          <w:szCs w:val="32"/>
          <w:lang w:eastAsia="en-US"/>
        </w:rPr>
        <w:t>enveloppe et courut tout de suite à la signature</w:t>
      </w:r>
      <w:r w:rsidR="0046142F">
        <w:rPr>
          <w:szCs w:val="32"/>
          <w:lang w:eastAsia="en-US"/>
        </w:rPr>
        <w:t>.</w:t>
      </w:r>
    </w:p>
    <w:p w14:paraId="0D4DB61E" w14:textId="74B91833" w:rsidR="0046142F" w:rsidRDefault="0046142F" w:rsidP="0046142F">
      <w:pPr>
        <w:rPr>
          <w:lang w:eastAsia="en-US"/>
        </w:rPr>
      </w:pPr>
      <w:r>
        <w:rPr>
          <w:i/>
          <w:szCs w:val="32"/>
          <w:lang w:eastAsia="en-US"/>
        </w:rPr>
        <w:t>« </w:t>
      </w:r>
      <w:r w:rsidR="003148C9">
        <w:rPr>
          <w:i/>
          <w:szCs w:val="32"/>
          <w:lang w:eastAsia="en-US"/>
        </w:rPr>
        <w:t>Lucienne</w:t>
      </w:r>
      <w:r>
        <w:rPr>
          <w:i/>
          <w:szCs w:val="32"/>
          <w:lang w:eastAsia="en-US"/>
        </w:rPr>
        <w:t>. »</w:t>
      </w:r>
    </w:p>
    <w:p w14:paraId="649ACB67" w14:textId="77777777" w:rsidR="0046142F" w:rsidRDefault="003148C9" w:rsidP="0046142F">
      <w:pPr>
        <w:rPr>
          <w:szCs w:val="32"/>
          <w:lang w:eastAsia="en-US"/>
        </w:rPr>
      </w:pPr>
      <w:r>
        <w:rPr>
          <w:szCs w:val="32"/>
          <w:lang w:eastAsia="en-US"/>
        </w:rPr>
        <w:t>Lucienne</w:t>
      </w:r>
      <w:r w:rsidR="0046142F">
        <w:rPr>
          <w:szCs w:val="32"/>
          <w:lang w:eastAsia="en-US"/>
        </w:rPr>
        <w:t> !</w:t>
      </w:r>
    </w:p>
    <w:p w14:paraId="668984DF" w14:textId="77777777" w:rsidR="0046142F" w:rsidRDefault="003148C9" w:rsidP="0046142F">
      <w:pPr>
        <w:rPr>
          <w:szCs w:val="32"/>
          <w:lang w:eastAsia="en-US"/>
        </w:rPr>
      </w:pPr>
      <w:r>
        <w:rPr>
          <w:szCs w:val="32"/>
          <w:lang w:eastAsia="en-US"/>
        </w:rPr>
        <w:t>Mazurke fut obligé de mettre sa main sur son cœur qui sautait dans sa poitrine</w:t>
      </w:r>
      <w:r w:rsidR="0046142F">
        <w:rPr>
          <w:szCs w:val="32"/>
          <w:lang w:eastAsia="en-US"/>
        </w:rPr>
        <w:t>.</w:t>
      </w:r>
    </w:p>
    <w:p w14:paraId="62467DE7" w14:textId="095710CA" w:rsidR="0046142F" w:rsidRDefault="003148C9" w:rsidP="0046142F">
      <w:pPr>
        <w:rPr>
          <w:szCs w:val="32"/>
          <w:lang w:eastAsia="en-US"/>
        </w:rPr>
      </w:pPr>
      <w:r>
        <w:rPr>
          <w:szCs w:val="32"/>
          <w:lang w:eastAsia="en-US"/>
        </w:rPr>
        <w:t>Lucienne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Hélas</w:t>
      </w:r>
      <w:r w:rsidR="0046142F">
        <w:rPr>
          <w:szCs w:val="32"/>
          <w:lang w:eastAsia="en-US"/>
        </w:rPr>
        <w:t xml:space="preserve"> ! </w:t>
      </w:r>
      <w:r>
        <w:rPr>
          <w:szCs w:val="32"/>
          <w:lang w:eastAsia="en-US"/>
        </w:rPr>
        <w:t>sa nièce Lucienne</w:t>
      </w:r>
      <w:r w:rsidR="0046142F">
        <w:rPr>
          <w:szCs w:val="32"/>
          <w:lang w:eastAsia="en-US"/>
        </w:rPr>
        <w:t> !</w:t>
      </w:r>
    </w:p>
    <w:p w14:paraId="7F9ECE08" w14:textId="77777777" w:rsidR="0046142F" w:rsidRDefault="003148C9" w:rsidP="0046142F">
      <w:pPr>
        <w:rPr>
          <w:szCs w:val="32"/>
          <w:lang w:eastAsia="en-US"/>
        </w:rPr>
      </w:pPr>
      <w:r>
        <w:rPr>
          <w:szCs w:val="32"/>
          <w:lang w:eastAsia="en-US"/>
        </w:rPr>
        <w:t>Lucienne lui écrivait</w:t>
      </w:r>
      <w:r w:rsidR="0046142F">
        <w:rPr>
          <w:szCs w:val="32"/>
          <w:lang w:eastAsia="en-US"/>
        </w:rPr>
        <w:t> :</w:t>
      </w:r>
    </w:p>
    <w:p w14:paraId="2C60C210" w14:textId="77777777" w:rsidR="0046142F" w:rsidRDefault="0046142F" w:rsidP="0046142F">
      <w:pPr>
        <w:rPr>
          <w:szCs w:val="32"/>
          <w:lang w:eastAsia="en-US"/>
        </w:rPr>
      </w:pPr>
      <w:r>
        <w:rPr>
          <w:szCs w:val="32"/>
          <w:lang w:eastAsia="en-US"/>
        </w:rPr>
        <w:lastRenderedPageBreak/>
        <w:t>« </w:t>
      </w:r>
      <w:r w:rsidR="003148C9">
        <w:rPr>
          <w:szCs w:val="32"/>
          <w:lang w:eastAsia="en-US"/>
        </w:rPr>
        <w:t>Clémence m</w:t>
      </w:r>
      <w:r>
        <w:rPr>
          <w:szCs w:val="32"/>
          <w:lang w:eastAsia="en-US"/>
        </w:rPr>
        <w:t>’</w:t>
      </w:r>
      <w:r w:rsidR="003148C9">
        <w:rPr>
          <w:szCs w:val="32"/>
          <w:lang w:eastAsia="en-US"/>
        </w:rPr>
        <w:t>a dit ce que vous avez fait pour ma mère au théâtre de Diane</w:t>
      </w:r>
      <w:r>
        <w:rPr>
          <w:szCs w:val="32"/>
          <w:lang w:eastAsia="en-US"/>
        </w:rPr>
        <w:t xml:space="preserve">. </w:t>
      </w:r>
      <w:r w:rsidR="003148C9">
        <w:rPr>
          <w:szCs w:val="32"/>
          <w:lang w:eastAsia="en-US"/>
        </w:rPr>
        <w:t>Je ne sais pas pourquoi vous nous aimez tant</w:t>
      </w:r>
      <w:r>
        <w:rPr>
          <w:szCs w:val="32"/>
          <w:lang w:eastAsia="en-US"/>
        </w:rPr>
        <w:t xml:space="preserve">, </w:t>
      </w:r>
      <w:r w:rsidR="003148C9">
        <w:rPr>
          <w:szCs w:val="32"/>
          <w:lang w:eastAsia="en-US"/>
        </w:rPr>
        <w:t>mais je sais que vous nous aimez</w:t>
      </w:r>
      <w:r>
        <w:rPr>
          <w:szCs w:val="32"/>
          <w:lang w:eastAsia="en-US"/>
        </w:rPr>
        <w:t>.</w:t>
      </w:r>
    </w:p>
    <w:p w14:paraId="37DD319C" w14:textId="77777777" w:rsidR="0046142F" w:rsidRDefault="0046142F" w:rsidP="0046142F">
      <w:pPr>
        <w:rPr>
          <w:szCs w:val="32"/>
          <w:lang w:eastAsia="en-US"/>
        </w:rPr>
      </w:pPr>
      <w:r>
        <w:rPr>
          <w:szCs w:val="32"/>
          <w:lang w:eastAsia="en-US"/>
        </w:rPr>
        <w:t>« </w:t>
      </w:r>
      <w:r w:rsidR="003148C9">
        <w:rPr>
          <w:szCs w:val="32"/>
          <w:lang w:eastAsia="en-US"/>
        </w:rPr>
        <w:t>Nous avons grand besoin de protection</w:t>
      </w:r>
      <w:r>
        <w:rPr>
          <w:szCs w:val="32"/>
          <w:lang w:eastAsia="en-US"/>
        </w:rPr>
        <w:t xml:space="preserve">, </w:t>
      </w:r>
      <w:r w:rsidR="003148C9">
        <w:rPr>
          <w:szCs w:val="32"/>
          <w:lang w:eastAsia="en-US"/>
        </w:rPr>
        <w:t>et je n</w:t>
      </w:r>
      <w:r>
        <w:rPr>
          <w:szCs w:val="32"/>
          <w:lang w:eastAsia="en-US"/>
        </w:rPr>
        <w:t>’</w:t>
      </w:r>
      <w:r w:rsidR="003148C9">
        <w:rPr>
          <w:szCs w:val="32"/>
          <w:lang w:eastAsia="en-US"/>
        </w:rPr>
        <w:t>ai confiance qu</w:t>
      </w:r>
      <w:r>
        <w:rPr>
          <w:szCs w:val="32"/>
          <w:lang w:eastAsia="en-US"/>
        </w:rPr>
        <w:t>’</w:t>
      </w:r>
      <w:r w:rsidR="003148C9">
        <w:rPr>
          <w:szCs w:val="32"/>
          <w:lang w:eastAsia="en-US"/>
        </w:rPr>
        <w:t>en vous</w:t>
      </w:r>
      <w:r>
        <w:rPr>
          <w:szCs w:val="32"/>
          <w:lang w:eastAsia="en-US"/>
        </w:rPr>
        <w:t>.</w:t>
      </w:r>
    </w:p>
    <w:p w14:paraId="0E0EFD2D" w14:textId="77777777" w:rsidR="0046142F" w:rsidRDefault="0046142F" w:rsidP="0046142F">
      <w:pPr>
        <w:rPr>
          <w:szCs w:val="32"/>
          <w:lang w:eastAsia="en-US"/>
        </w:rPr>
      </w:pPr>
      <w:r>
        <w:rPr>
          <w:szCs w:val="32"/>
          <w:lang w:eastAsia="en-US"/>
        </w:rPr>
        <w:t>« </w:t>
      </w:r>
      <w:r w:rsidR="003148C9">
        <w:rPr>
          <w:szCs w:val="32"/>
          <w:lang w:eastAsia="en-US"/>
        </w:rPr>
        <w:t>La preuve que j</w:t>
      </w:r>
      <w:r>
        <w:rPr>
          <w:szCs w:val="32"/>
          <w:lang w:eastAsia="en-US"/>
        </w:rPr>
        <w:t>’</w:t>
      </w:r>
      <w:r w:rsidR="003148C9">
        <w:rPr>
          <w:szCs w:val="32"/>
          <w:lang w:eastAsia="en-US"/>
        </w:rPr>
        <w:t>ai confiance</w:t>
      </w:r>
      <w:r>
        <w:rPr>
          <w:szCs w:val="32"/>
          <w:lang w:eastAsia="en-US"/>
        </w:rPr>
        <w:t xml:space="preserve">, </w:t>
      </w:r>
      <w:r w:rsidR="003148C9">
        <w:rPr>
          <w:szCs w:val="32"/>
          <w:lang w:eastAsia="en-US"/>
        </w:rPr>
        <w:t>c</w:t>
      </w:r>
      <w:r>
        <w:rPr>
          <w:szCs w:val="32"/>
          <w:lang w:eastAsia="en-US"/>
        </w:rPr>
        <w:t>’</w:t>
      </w:r>
      <w:r w:rsidR="003148C9">
        <w:rPr>
          <w:szCs w:val="32"/>
          <w:lang w:eastAsia="en-US"/>
        </w:rPr>
        <w:t>est que je vous laisse ce mot ici</w:t>
      </w:r>
      <w:r>
        <w:rPr>
          <w:szCs w:val="32"/>
          <w:lang w:eastAsia="en-US"/>
        </w:rPr>
        <w:t xml:space="preserve">, </w:t>
      </w:r>
      <w:r w:rsidR="003148C9">
        <w:rPr>
          <w:szCs w:val="32"/>
          <w:lang w:eastAsia="en-US"/>
        </w:rPr>
        <w:t>au moment du départ</w:t>
      </w:r>
      <w:r>
        <w:rPr>
          <w:szCs w:val="32"/>
          <w:lang w:eastAsia="en-US"/>
        </w:rPr>
        <w:t xml:space="preserve">. </w:t>
      </w:r>
      <w:r w:rsidR="003148C9">
        <w:rPr>
          <w:szCs w:val="32"/>
          <w:lang w:eastAsia="en-US"/>
        </w:rPr>
        <w:t>Je sais que vous viendrez</w:t>
      </w:r>
      <w:r>
        <w:rPr>
          <w:szCs w:val="32"/>
          <w:lang w:eastAsia="en-US"/>
        </w:rPr>
        <w:t xml:space="preserve">, </w:t>
      </w:r>
      <w:r w:rsidR="003148C9">
        <w:rPr>
          <w:szCs w:val="32"/>
          <w:lang w:eastAsia="en-US"/>
        </w:rPr>
        <w:t>mais vous viendrez trop tard</w:t>
      </w:r>
      <w:r>
        <w:rPr>
          <w:szCs w:val="32"/>
          <w:lang w:eastAsia="en-US"/>
        </w:rPr>
        <w:t>.</w:t>
      </w:r>
    </w:p>
    <w:p w14:paraId="2F9ED8B3" w14:textId="77777777" w:rsidR="0046142F" w:rsidRDefault="0046142F" w:rsidP="0046142F">
      <w:pPr>
        <w:rPr>
          <w:szCs w:val="32"/>
          <w:lang w:eastAsia="en-US"/>
        </w:rPr>
      </w:pPr>
      <w:r>
        <w:rPr>
          <w:szCs w:val="32"/>
          <w:lang w:eastAsia="en-US"/>
        </w:rPr>
        <w:t>« </w:t>
      </w:r>
      <w:r w:rsidR="003148C9">
        <w:rPr>
          <w:szCs w:val="32"/>
          <w:lang w:eastAsia="en-US"/>
        </w:rPr>
        <w:t>J</w:t>
      </w:r>
      <w:r>
        <w:rPr>
          <w:szCs w:val="32"/>
          <w:lang w:eastAsia="en-US"/>
        </w:rPr>
        <w:t>’</w:t>
      </w:r>
      <w:r w:rsidR="003148C9">
        <w:rPr>
          <w:szCs w:val="32"/>
          <w:lang w:eastAsia="en-US"/>
        </w:rPr>
        <w:t>ignore où nous allons</w:t>
      </w:r>
      <w:r>
        <w:rPr>
          <w:szCs w:val="32"/>
          <w:lang w:eastAsia="en-US"/>
        </w:rPr>
        <w:t xml:space="preserve">. </w:t>
      </w:r>
      <w:r w:rsidR="003148C9">
        <w:rPr>
          <w:szCs w:val="32"/>
          <w:lang w:eastAsia="en-US"/>
        </w:rPr>
        <w:t>Dès que je le saurai</w:t>
      </w:r>
      <w:r>
        <w:rPr>
          <w:szCs w:val="32"/>
          <w:lang w:eastAsia="en-US"/>
        </w:rPr>
        <w:t xml:space="preserve">, </w:t>
      </w:r>
      <w:r w:rsidR="003148C9">
        <w:rPr>
          <w:szCs w:val="32"/>
          <w:lang w:eastAsia="en-US"/>
        </w:rPr>
        <w:t>vous le saurez</w:t>
      </w:r>
      <w:r>
        <w:rPr>
          <w:szCs w:val="32"/>
          <w:lang w:eastAsia="en-US"/>
        </w:rPr>
        <w:t>.</w:t>
      </w:r>
    </w:p>
    <w:p w14:paraId="61AA463A" w14:textId="70134DDC" w:rsidR="0046142F" w:rsidRDefault="0046142F" w:rsidP="0046142F">
      <w:pPr>
        <w:jc w:val="right"/>
        <w:rPr>
          <w:lang w:eastAsia="en-US"/>
        </w:rPr>
      </w:pPr>
      <w:r>
        <w:rPr>
          <w:szCs w:val="32"/>
          <w:lang w:eastAsia="en-US"/>
        </w:rPr>
        <w:t>« </w:t>
      </w:r>
      <w:r w:rsidR="003148C9" w:rsidRPr="0046142F">
        <w:rPr>
          <w:szCs w:val="32"/>
          <w:lang w:eastAsia="en-US"/>
        </w:rPr>
        <w:t>LUCIENNE</w:t>
      </w:r>
      <w:r>
        <w:rPr>
          <w:szCs w:val="32"/>
          <w:lang w:eastAsia="en-US"/>
        </w:rPr>
        <w:t>. »</w:t>
      </w:r>
    </w:p>
    <w:p w14:paraId="2ADC8684" w14:textId="77777777" w:rsidR="0046142F" w:rsidRDefault="003148C9" w:rsidP="0046142F">
      <w:pPr>
        <w:rPr>
          <w:szCs w:val="32"/>
          <w:lang w:eastAsia="en-US"/>
        </w:rPr>
      </w:pPr>
      <w:r>
        <w:rPr>
          <w:szCs w:val="32"/>
          <w:lang w:eastAsia="en-US"/>
        </w:rPr>
        <w:t>Il n</w:t>
      </w:r>
      <w:r w:rsidR="0046142F">
        <w:rPr>
          <w:szCs w:val="32"/>
          <w:lang w:eastAsia="en-US"/>
        </w:rPr>
        <w:t>’</w:t>
      </w:r>
      <w:r>
        <w:rPr>
          <w:szCs w:val="32"/>
          <w:lang w:eastAsia="en-US"/>
        </w:rPr>
        <w:t>y avait plus besoin de fleur bleue</w:t>
      </w:r>
      <w:r w:rsidR="0046142F">
        <w:rPr>
          <w:szCs w:val="32"/>
          <w:lang w:eastAsia="en-US"/>
        </w:rPr>
        <w:t>.</w:t>
      </w:r>
    </w:p>
    <w:p w14:paraId="3A9517BC" w14:textId="77777777" w:rsidR="0046142F" w:rsidRDefault="003148C9" w:rsidP="0046142F">
      <w:pPr>
        <w:rPr>
          <w:szCs w:val="32"/>
          <w:lang w:eastAsia="en-US"/>
        </w:rPr>
      </w:pPr>
      <w:r>
        <w:rPr>
          <w:szCs w:val="32"/>
          <w:lang w:eastAsia="en-US"/>
        </w:rPr>
        <w:t>Oh</w:t>
      </w:r>
      <w:r w:rsidR="0046142F">
        <w:rPr>
          <w:szCs w:val="32"/>
          <w:lang w:eastAsia="en-US"/>
        </w:rPr>
        <w:t xml:space="preserve"> ! </w:t>
      </w:r>
      <w:r>
        <w:rPr>
          <w:szCs w:val="32"/>
          <w:lang w:eastAsia="en-US"/>
        </w:rPr>
        <w:t>la fille d</w:t>
      </w:r>
      <w:r w:rsidR="0046142F">
        <w:rPr>
          <w:szCs w:val="32"/>
          <w:lang w:eastAsia="en-US"/>
        </w:rPr>
        <w:t>’</w:t>
      </w:r>
      <w:r>
        <w:rPr>
          <w:szCs w:val="32"/>
          <w:lang w:eastAsia="en-US"/>
        </w:rPr>
        <w:t>Ève</w:t>
      </w:r>
      <w:r w:rsidR="0046142F">
        <w:rPr>
          <w:szCs w:val="32"/>
          <w:lang w:eastAsia="en-US"/>
        </w:rPr>
        <w:t> ! « </w:t>
      </w:r>
      <w:r>
        <w:rPr>
          <w:szCs w:val="32"/>
          <w:lang w:eastAsia="en-US"/>
        </w:rPr>
        <w:t>Je ne sais pas pourquoi vous nous aimez tant</w:t>
      </w:r>
      <w:r w:rsidR="0046142F">
        <w:rPr>
          <w:szCs w:val="32"/>
          <w:lang w:eastAsia="en-US"/>
        </w:rPr>
        <w:t>. »</w:t>
      </w:r>
      <w:r>
        <w:rPr>
          <w:szCs w:val="32"/>
          <w:lang w:eastAsia="en-US"/>
        </w:rPr>
        <w:t xml:space="preserve"> Elle ne croyait pas si bien dire</w:t>
      </w:r>
      <w:r w:rsidR="0046142F">
        <w:rPr>
          <w:szCs w:val="32"/>
          <w:lang w:eastAsia="en-US"/>
        </w:rPr>
        <w:t xml:space="preserve">, </w:t>
      </w:r>
      <w:r>
        <w:rPr>
          <w:szCs w:val="32"/>
          <w:lang w:eastAsia="en-US"/>
        </w:rPr>
        <w:t>car elle pensait être toute seule dans la tendresse de Mazurke</w:t>
      </w:r>
      <w:r w:rsidR="0046142F">
        <w:rPr>
          <w:szCs w:val="32"/>
          <w:lang w:eastAsia="en-US"/>
        </w:rPr>
        <w:t>.</w:t>
      </w:r>
    </w:p>
    <w:p w14:paraId="47DC24ED" w14:textId="77777777" w:rsidR="0046142F" w:rsidRDefault="003148C9" w:rsidP="0046142F">
      <w:pPr>
        <w:rPr>
          <w:szCs w:val="32"/>
          <w:lang w:eastAsia="en-US"/>
        </w:rPr>
      </w:pPr>
      <w:r>
        <w:rPr>
          <w:szCs w:val="32"/>
          <w:lang w:eastAsia="en-US"/>
        </w:rPr>
        <w:t>Mazurke eût un sourire de joie</w:t>
      </w:r>
      <w:r w:rsidR="0046142F">
        <w:rPr>
          <w:szCs w:val="32"/>
          <w:lang w:eastAsia="en-US"/>
        </w:rPr>
        <w:t xml:space="preserve"> ; </w:t>
      </w:r>
      <w:r>
        <w:rPr>
          <w:szCs w:val="32"/>
          <w:lang w:eastAsia="en-US"/>
        </w:rPr>
        <w:t>puis son front devint pâle</w:t>
      </w:r>
      <w:r w:rsidR="0046142F">
        <w:rPr>
          <w:szCs w:val="32"/>
          <w:lang w:eastAsia="en-US"/>
        </w:rPr>
        <w:t>.</w:t>
      </w:r>
    </w:p>
    <w:p w14:paraId="75567461" w14:textId="77777777" w:rsidR="0046142F" w:rsidRDefault="0046142F" w:rsidP="0046142F">
      <w:pPr>
        <w:rPr>
          <w:szCs w:val="32"/>
          <w:lang w:eastAsia="en-US"/>
        </w:rPr>
      </w:pPr>
      <w:r>
        <w:rPr>
          <w:lang w:eastAsia="en-US"/>
        </w:rPr>
        <w:t>— </w:t>
      </w:r>
      <w:r w:rsidR="003148C9">
        <w:rPr>
          <w:szCs w:val="32"/>
          <w:lang w:eastAsia="en-US"/>
        </w:rPr>
        <w:t>La voilà qui m</w:t>
      </w:r>
      <w:r>
        <w:rPr>
          <w:szCs w:val="32"/>
          <w:lang w:eastAsia="en-US"/>
        </w:rPr>
        <w:t>’</w:t>
      </w:r>
      <w:r w:rsidR="003148C9">
        <w:rPr>
          <w:szCs w:val="32"/>
          <w:lang w:eastAsia="en-US"/>
        </w:rPr>
        <w:t>aime à présent</w:t>
      </w:r>
      <w:r>
        <w:rPr>
          <w:szCs w:val="32"/>
          <w:lang w:eastAsia="en-US"/>
        </w:rPr>
        <w:t xml:space="preserve"> ! </w:t>
      </w:r>
      <w:r w:rsidR="003148C9">
        <w:rPr>
          <w:szCs w:val="32"/>
          <w:lang w:eastAsia="en-US"/>
        </w:rPr>
        <w:t>murmura-t-il</w:t>
      </w:r>
      <w:r>
        <w:rPr>
          <w:szCs w:val="32"/>
          <w:lang w:eastAsia="en-US"/>
        </w:rPr>
        <w:t xml:space="preserve"> : </w:t>
      </w:r>
      <w:r w:rsidR="003148C9">
        <w:rPr>
          <w:szCs w:val="32"/>
          <w:lang w:eastAsia="en-US"/>
        </w:rPr>
        <w:t>la fille de ma sœur</w:t>
      </w:r>
      <w:r>
        <w:rPr>
          <w:szCs w:val="32"/>
          <w:lang w:eastAsia="en-US"/>
        </w:rPr>
        <w:t> !</w:t>
      </w:r>
    </w:p>
    <w:p w14:paraId="072E0583" w14:textId="77777777" w:rsidR="0046142F" w:rsidRDefault="0046142F" w:rsidP="0046142F">
      <w:pPr>
        <w:rPr>
          <w:szCs w:val="32"/>
          <w:lang w:eastAsia="en-US"/>
        </w:rPr>
      </w:pPr>
      <w:r>
        <w:rPr>
          <w:lang w:eastAsia="en-US"/>
        </w:rPr>
        <w:t>— </w:t>
      </w:r>
      <w:r w:rsidR="003148C9">
        <w:rPr>
          <w:szCs w:val="32"/>
          <w:lang w:eastAsia="en-US"/>
        </w:rPr>
        <w:t>Et moi</w:t>
      </w:r>
      <w:r>
        <w:rPr>
          <w:szCs w:val="32"/>
          <w:lang w:eastAsia="en-US"/>
        </w:rPr>
        <w:t xml:space="preserve">, </w:t>
      </w:r>
      <w:r w:rsidR="003148C9">
        <w:rPr>
          <w:szCs w:val="32"/>
          <w:lang w:eastAsia="en-US"/>
        </w:rPr>
        <w:t>reprit-il en froissant le papier avec colère</w:t>
      </w:r>
      <w:r>
        <w:rPr>
          <w:szCs w:val="32"/>
          <w:lang w:eastAsia="en-US"/>
        </w:rPr>
        <w:t xml:space="preserve">, </w:t>
      </w:r>
      <w:r w:rsidR="003148C9">
        <w:rPr>
          <w:szCs w:val="32"/>
          <w:lang w:eastAsia="en-US"/>
        </w:rPr>
        <w:t>moi je l</w:t>
      </w:r>
      <w:r>
        <w:rPr>
          <w:szCs w:val="32"/>
          <w:lang w:eastAsia="en-US"/>
        </w:rPr>
        <w:t>’</w:t>
      </w:r>
      <w:r w:rsidR="003148C9">
        <w:rPr>
          <w:szCs w:val="32"/>
          <w:lang w:eastAsia="en-US"/>
        </w:rPr>
        <w:t>adore</w:t>
      </w:r>
      <w:r>
        <w:rPr>
          <w:szCs w:val="32"/>
          <w:lang w:eastAsia="en-US"/>
        </w:rPr>
        <w:t xml:space="preserve"> : </w:t>
      </w:r>
      <w:r w:rsidR="003148C9">
        <w:rPr>
          <w:szCs w:val="32"/>
          <w:lang w:eastAsia="en-US"/>
        </w:rPr>
        <w:t>c</w:t>
      </w:r>
      <w:r>
        <w:rPr>
          <w:szCs w:val="32"/>
          <w:lang w:eastAsia="en-US"/>
        </w:rPr>
        <w:t>’</w:t>
      </w:r>
      <w:r w:rsidR="003148C9">
        <w:rPr>
          <w:szCs w:val="32"/>
          <w:lang w:eastAsia="en-US"/>
        </w:rPr>
        <w:t>est évident</w:t>
      </w:r>
      <w:r>
        <w:rPr>
          <w:szCs w:val="32"/>
          <w:lang w:eastAsia="en-US"/>
        </w:rPr>
        <w:t xml:space="preserve"> !… </w:t>
      </w:r>
      <w:r w:rsidR="003148C9">
        <w:rPr>
          <w:szCs w:val="32"/>
          <w:lang w:eastAsia="en-US"/>
        </w:rPr>
        <w:t>Le diable est toujours dans mes affaires</w:t>
      </w:r>
      <w:r>
        <w:rPr>
          <w:szCs w:val="32"/>
          <w:lang w:eastAsia="en-US"/>
        </w:rPr>
        <w:t xml:space="preserve"> !… </w:t>
      </w:r>
      <w:r w:rsidR="003148C9">
        <w:rPr>
          <w:szCs w:val="32"/>
          <w:lang w:eastAsia="en-US"/>
        </w:rPr>
        <w:t>Pour une fois que je suis amoureux en ma vie</w:t>
      </w:r>
      <w:r>
        <w:rPr>
          <w:szCs w:val="32"/>
          <w:lang w:eastAsia="en-US"/>
        </w:rPr>
        <w:t xml:space="preserve">… </w:t>
      </w:r>
      <w:r w:rsidR="003148C9">
        <w:rPr>
          <w:szCs w:val="32"/>
          <w:lang w:eastAsia="en-US"/>
        </w:rPr>
        <w:t>mais là bien amoureux</w:t>
      </w:r>
      <w:r>
        <w:rPr>
          <w:szCs w:val="32"/>
          <w:lang w:eastAsia="en-US"/>
        </w:rPr>
        <w:t xml:space="preserve">… </w:t>
      </w:r>
      <w:r w:rsidR="003148C9">
        <w:rPr>
          <w:szCs w:val="32"/>
          <w:lang w:eastAsia="en-US"/>
        </w:rPr>
        <w:t>il faut que ce soit de ma nièce</w:t>
      </w:r>
      <w:r>
        <w:rPr>
          <w:szCs w:val="32"/>
          <w:lang w:eastAsia="en-US"/>
        </w:rPr>
        <w:t> !…</w:t>
      </w:r>
    </w:p>
    <w:p w14:paraId="1CFF6C2A" w14:textId="77777777" w:rsidR="0046142F" w:rsidRDefault="003148C9" w:rsidP="0046142F">
      <w:pPr>
        <w:rPr>
          <w:szCs w:val="32"/>
          <w:lang w:eastAsia="en-US"/>
        </w:rPr>
      </w:pPr>
      <w:r>
        <w:rPr>
          <w:szCs w:val="32"/>
          <w:lang w:eastAsia="en-US"/>
        </w:rPr>
        <w:t>Un grand</w:t>
      </w:r>
      <w:r w:rsidR="0046142F">
        <w:rPr>
          <w:szCs w:val="32"/>
          <w:lang w:eastAsia="en-US"/>
        </w:rPr>
        <w:t xml:space="preserve">, </w:t>
      </w:r>
      <w:r>
        <w:rPr>
          <w:szCs w:val="32"/>
          <w:lang w:eastAsia="en-US"/>
        </w:rPr>
        <w:t>bru</w:t>
      </w:r>
      <w:r>
        <w:rPr>
          <w:szCs w:val="32"/>
          <w:lang w:eastAsia="en-US"/>
        </w:rPr>
        <w:t>i</w:t>
      </w:r>
      <w:r>
        <w:rPr>
          <w:szCs w:val="32"/>
          <w:lang w:eastAsia="en-US"/>
        </w:rPr>
        <w:t>t se fit en cet instant à la porte de la rue</w:t>
      </w:r>
      <w:r w:rsidR="0046142F">
        <w:rPr>
          <w:szCs w:val="32"/>
          <w:lang w:eastAsia="en-US"/>
        </w:rPr>
        <w:t>.</w:t>
      </w:r>
    </w:p>
    <w:p w14:paraId="31E5039C" w14:textId="77777777" w:rsidR="0046142F" w:rsidRDefault="003148C9" w:rsidP="0046142F">
      <w:pPr>
        <w:rPr>
          <w:szCs w:val="32"/>
          <w:lang w:eastAsia="en-US"/>
        </w:rPr>
      </w:pPr>
      <w:r>
        <w:rPr>
          <w:szCs w:val="32"/>
          <w:lang w:eastAsia="en-US"/>
        </w:rPr>
        <w:t>Mazurke entendit des pas qui s</w:t>
      </w:r>
      <w:r w:rsidR="0046142F">
        <w:rPr>
          <w:szCs w:val="32"/>
          <w:lang w:eastAsia="en-US"/>
        </w:rPr>
        <w:t>’</w:t>
      </w:r>
      <w:r>
        <w:rPr>
          <w:szCs w:val="32"/>
          <w:lang w:eastAsia="en-US"/>
        </w:rPr>
        <w:t>approchaient et une voix tremblante d</w:t>
      </w:r>
      <w:r w:rsidR="0046142F">
        <w:rPr>
          <w:szCs w:val="32"/>
          <w:lang w:eastAsia="en-US"/>
        </w:rPr>
        <w:t>’</w:t>
      </w:r>
      <w:r>
        <w:rPr>
          <w:szCs w:val="32"/>
          <w:lang w:eastAsia="en-US"/>
        </w:rPr>
        <w:t>émotion qui criait</w:t>
      </w:r>
      <w:r w:rsidR="0046142F">
        <w:rPr>
          <w:szCs w:val="32"/>
          <w:lang w:eastAsia="en-US"/>
        </w:rPr>
        <w:t> :</w:t>
      </w:r>
    </w:p>
    <w:p w14:paraId="55BDB6D2" w14:textId="77777777" w:rsidR="0046142F" w:rsidRDefault="0046142F" w:rsidP="0046142F">
      <w:pPr>
        <w:rPr>
          <w:szCs w:val="32"/>
          <w:lang w:eastAsia="en-US"/>
        </w:rPr>
      </w:pPr>
      <w:r>
        <w:rPr>
          <w:lang w:eastAsia="en-US"/>
        </w:rPr>
        <w:lastRenderedPageBreak/>
        <w:t>— </w:t>
      </w:r>
      <w:r w:rsidR="003148C9">
        <w:rPr>
          <w:szCs w:val="32"/>
          <w:lang w:eastAsia="en-US"/>
        </w:rPr>
        <w:t>Berthe</w:t>
      </w:r>
      <w:r>
        <w:rPr>
          <w:szCs w:val="32"/>
          <w:lang w:eastAsia="en-US"/>
        </w:rPr>
        <w:t xml:space="preserve"> ! </w:t>
      </w:r>
      <w:r w:rsidR="003148C9">
        <w:rPr>
          <w:szCs w:val="32"/>
          <w:lang w:eastAsia="en-US"/>
        </w:rPr>
        <w:t>Berthe</w:t>
      </w:r>
      <w:r>
        <w:rPr>
          <w:szCs w:val="32"/>
          <w:lang w:eastAsia="en-US"/>
        </w:rPr>
        <w:t> !</w:t>
      </w:r>
    </w:p>
    <w:p w14:paraId="3A8109F6" w14:textId="77777777" w:rsidR="0046142F" w:rsidRDefault="003148C9" w:rsidP="0046142F">
      <w:pPr>
        <w:rPr>
          <w:szCs w:val="32"/>
          <w:lang w:eastAsia="en-US"/>
        </w:rPr>
      </w:pPr>
      <w:r>
        <w:rPr>
          <w:szCs w:val="32"/>
          <w:lang w:eastAsia="en-US"/>
        </w:rPr>
        <w:t>Il serra la lettre de Lucienne</w:t>
      </w:r>
      <w:r w:rsidR="0046142F">
        <w:rPr>
          <w:szCs w:val="32"/>
          <w:lang w:eastAsia="en-US"/>
        </w:rPr>
        <w:t>.</w:t>
      </w:r>
    </w:p>
    <w:p w14:paraId="46DEB374" w14:textId="77777777" w:rsidR="0046142F" w:rsidRDefault="003148C9" w:rsidP="0046142F">
      <w:pPr>
        <w:rPr>
          <w:szCs w:val="32"/>
          <w:lang w:eastAsia="en-US"/>
        </w:rPr>
      </w:pPr>
      <w:r>
        <w:rPr>
          <w:szCs w:val="32"/>
          <w:lang w:eastAsia="en-US"/>
        </w:rPr>
        <w:t>Un homme dont le visage disparaissait presque derrière le bandeau qui lui couvrait le front et les yeux</w:t>
      </w:r>
      <w:r w:rsidR="0046142F">
        <w:rPr>
          <w:szCs w:val="32"/>
          <w:lang w:eastAsia="en-US"/>
        </w:rPr>
        <w:t xml:space="preserve">, </w:t>
      </w:r>
      <w:r>
        <w:rPr>
          <w:szCs w:val="32"/>
          <w:lang w:eastAsia="en-US"/>
        </w:rPr>
        <w:t>entra</w:t>
      </w:r>
      <w:r w:rsidR="0046142F">
        <w:rPr>
          <w:szCs w:val="32"/>
          <w:lang w:eastAsia="en-US"/>
        </w:rPr>
        <w:t xml:space="preserve">, </w:t>
      </w:r>
      <w:r>
        <w:rPr>
          <w:szCs w:val="32"/>
          <w:lang w:eastAsia="en-US"/>
        </w:rPr>
        <w:t>les bras étendus</w:t>
      </w:r>
      <w:r w:rsidR="0046142F">
        <w:rPr>
          <w:szCs w:val="32"/>
          <w:lang w:eastAsia="en-US"/>
        </w:rPr>
        <w:t xml:space="preserve">, </w:t>
      </w:r>
      <w:r>
        <w:rPr>
          <w:szCs w:val="32"/>
          <w:lang w:eastAsia="en-US"/>
        </w:rPr>
        <w:t>tâtonnant comme un aveugle</w:t>
      </w:r>
      <w:r w:rsidR="0046142F">
        <w:rPr>
          <w:szCs w:val="32"/>
          <w:lang w:eastAsia="en-US"/>
        </w:rPr>
        <w:t>.</w:t>
      </w:r>
    </w:p>
    <w:p w14:paraId="0C7E998B" w14:textId="77777777" w:rsidR="0046142F" w:rsidRDefault="003148C9" w:rsidP="0046142F">
      <w:pPr>
        <w:rPr>
          <w:szCs w:val="32"/>
          <w:lang w:eastAsia="en-US"/>
        </w:rPr>
      </w:pPr>
      <w:r>
        <w:rPr>
          <w:szCs w:val="32"/>
          <w:lang w:eastAsia="en-US"/>
        </w:rPr>
        <w:t>La belle Milanaise</w:t>
      </w:r>
      <w:r w:rsidR="0046142F">
        <w:rPr>
          <w:szCs w:val="32"/>
          <w:lang w:eastAsia="en-US"/>
        </w:rPr>
        <w:t xml:space="preserve">, </w:t>
      </w:r>
      <w:r>
        <w:rPr>
          <w:szCs w:val="32"/>
          <w:lang w:eastAsia="en-US"/>
        </w:rPr>
        <w:t>madame Paoli</w:t>
      </w:r>
      <w:r w:rsidR="0046142F">
        <w:rPr>
          <w:szCs w:val="32"/>
          <w:lang w:eastAsia="en-US"/>
        </w:rPr>
        <w:t xml:space="preserve">, </w:t>
      </w:r>
      <w:r>
        <w:rPr>
          <w:szCs w:val="32"/>
          <w:lang w:eastAsia="en-US"/>
        </w:rPr>
        <w:t>le suivait</w:t>
      </w:r>
      <w:r w:rsidR="0046142F">
        <w:rPr>
          <w:szCs w:val="32"/>
          <w:lang w:eastAsia="en-US"/>
        </w:rPr>
        <w:t>.</w:t>
      </w:r>
    </w:p>
    <w:p w14:paraId="5CE23858" w14:textId="77777777" w:rsidR="0046142F" w:rsidRDefault="003148C9" w:rsidP="0046142F">
      <w:pPr>
        <w:rPr>
          <w:szCs w:val="32"/>
          <w:lang w:eastAsia="en-US"/>
        </w:rPr>
      </w:pPr>
      <w:r>
        <w:rPr>
          <w:szCs w:val="32"/>
          <w:lang w:eastAsia="en-US"/>
        </w:rPr>
        <w:t>Dès les premiers pas qu</w:t>
      </w:r>
      <w:r w:rsidR="0046142F">
        <w:rPr>
          <w:szCs w:val="32"/>
          <w:lang w:eastAsia="en-US"/>
        </w:rPr>
        <w:t>’</w:t>
      </w:r>
      <w:r>
        <w:rPr>
          <w:szCs w:val="32"/>
          <w:lang w:eastAsia="en-US"/>
        </w:rPr>
        <w:t>il fit</w:t>
      </w:r>
      <w:r w:rsidR="0046142F">
        <w:rPr>
          <w:szCs w:val="32"/>
          <w:lang w:eastAsia="en-US"/>
        </w:rPr>
        <w:t xml:space="preserve">, </w:t>
      </w:r>
      <w:r>
        <w:rPr>
          <w:szCs w:val="32"/>
          <w:lang w:eastAsia="en-US"/>
        </w:rPr>
        <w:t>les pieds de l</w:t>
      </w:r>
      <w:r w:rsidR="0046142F">
        <w:rPr>
          <w:szCs w:val="32"/>
          <w:lang w:eastAsia="en-US"/>
        </w:rPr>
        <w:t>’</w:t>
      </w:r>
      <w:r>
        <w:rPr>
          <w:szCs w:val="32"/>
          <w:lang w:eastAsia="en-US"/>
        </w:rPr>
        <w:t>aveugle s</w:t>
      </w:r>
      <w:r w:rsidR="0046142F">
        <w:rPr>
          <w:szCs w:val="32"/>
          <w:lang w:eastAsia="en-US"/>
        </w:rPr>
        <w:t>’</w:t>
      </w:r>
      <w:r>
        <w:rPr>
          <w:szCs w:val="32"/>
          <w:lang w:eastAsia="en-US"/>
        </w:rPr>
        <w:t>embarrassèrent dans le tapis</w:t>
      </w:r>
      <w:r w:rsidR="0046142F">
        <w:rPr>
          <w:szCs w:val="32"/>
          <w:lang w:eastAsia="en-US"/>
        </w:rPr>
        <w:t xml:space="preserve">. </w:t>
      </w:r>
      <w:r>
        <w:rPr>
          <w:szCs w:val="32"/>
          <w:lang w:eastAsia="en-US"/>
        </w:rPr>
        <w:t>Il chancela</w:t>
      </w:r>
      <w:r w:rsidR="0046142F">
        <w:rPr>
          <w:szCs w:val="32"/>
          <w:lang w:eastAsia="en-US"/>
        </w:rPr>
        <w:t xml:space="preserve">. </w:t>
      </w:r>
      <w:r>
        <w:rPr>
          <w:szCs w:val="32"/>
          <w:lang w:eastAsia="en-US"/>
        </w:rPr>
        <w:t>Mazurke le reçut entre ses bras</w:t>
      </w:r>
      <w:r w:rsidR="0046142F">
        <w:rPr>
          <w:szCs w:val="32"/>
          <w:lang w:eastAsia="en-US"/>
        </w:rPr>
        <w:t>.</w:t>
      </w:r>
    </w:p>
    <w:p w14:paraId="0CAA7452" w14:textId="77777777" w:rsidR="0046142F" w:rsidRDefault="0046142F" w:rsidP="0046142F">
      <w:pPr>
        <w:rPr>
          <w:szCs w:val="32"/>
          <w:lang w:eastAsia="en-US"/>
        </w:rPr>
      </w:pPr>
      <w:r>
        <w:rPr>
          <w:lang w:eastAsia="en-US"/>
        </w:rPr>
        <w:t>— </w:t>
      </w:r>
      <w:r w:rsidR="003148C9">
        <w:rPr>
          <w:szCs w:val="32"/>
          <w:lang w:eastAsia="en-US"/>
        </w:rPr>
        <w:t>Il a voulu venir</w:t>
      </w:r>
      <w:r>
        <w:rPr>
          <w:szCs w:val="32"/>
          <w:lang w:eastAsia="en-US"/>
        </w:rPr>
        <w:t xml:space="preserve">… </w:t>
      </w:r>
      <w:r w:rsidR="003148C9">
        <w:rPr>
          <w:szCs w:val="32"/>
          <w:lang w:eastAsia="en-US"/>
        </w:rPr>
        <w:t>dit madame Paoli</w:t>
      </w:r>
      <w:r>
        <w:rPr>
          <w:szCs w:val="32"/>
          <w:lang w:eastAsia="en-US"/>
        </w:rPr>
        <w:t>.</w:t>
      </w:r>
    </w:p>
    <w:p w14:paraId="7CF00DDB" w14:textId="77777777" w:rsidR="0046142F" w:rsidRDefault="003148C9" w:rsidP="0046142F">
      <w:pPr>
        <w:rPr>
          <w:szCs w:val="32"/>
          <w:lang w:eastAsia="en-US"/>
        </w:rPr>
      </w:pPr>
      <w:r>
        <w:rPr>
          <w:szCs w:val="32"/>
          <w:lang w:eastAsia="en-US"/>
        </w:rPr>
        <w:t>Mazurke lui montra la lettre</w:t>
      </w:r>
      <w:r w:rsidR="0046142F">
        <w:rPr>
          <w:szCs w:val="32"/>
          <w:lang w:eastAsia="en-US"/>
        </w:rPr>
        <w:t>.</w:t>
      </w:r>
    </w:p>
    <w:p w14:paraId="4D050239" w14:textId="77777777" w:rsidR="0046142F" w:rsidRDefault="003148C9" w:rsidP="0046142F">
      <w:pPr>
        <w:rPr>
          <w:szCs w:val="32"/>
          <w:lang w:eastAsia="en-US"/>
        </w:rPr>
      </w:pPr>
      <w:r>
        <w:rPr>
          <w:szCs w:val="32"/>
          <w:lang w:eastAsia="en-US"/>
        </w:rPr>
        <w:t>Madame Paoli le reconnut et s</w:t>
      </w:r>
      <w:r w:rsidR="0046142F">
        <w:rPr>
          <w:szCs w:val="32"/>
          <w:lang w:eastAsia="en-US"/>
        </w:rPr>
        <w:t>’</w:t>
      </w:r>
      <w:r>
        <w:rPr>
          <w:szCs w:val="32"/>
          <w:lang w:eastAsia="en-US"/>
        </w:rPr>
        <w:t>enfuit</w:t>
      </w:r>
      <w:r w:rsidR="0046142F">
        <w:rPr>
          <w:szCs w:val="32"/>
          <w:lang w:eastAsia="en-US"/>
        </w:rPr>
        <w:t>.</w:t>
      </w:r>
    </w:p>
    <w:p w14:paraId="464D67DF" w14:textId="6771E9D5" w:rsidR="0046142F" w:rsidRDefault="0046142F" w:rsidP="0046142F">
      <w:pPr>
        <w:rPr>
          <w:szCs w:val="32"/>
          <w:lang w:eastAsia="en-US"/>
        </w:rPr>
      </w:pPr>
      <w:r>
        <w:rPr>
          <w:lang w:eastAsia="en-US"/>
        </w:rPr>
        <w:t>— </w:t>
      </w:r>
      <w:r w:rsidR="003148C9">
        <w:rPr>
          <w:szCs w:val="32"/>
          <w:lang w:eastAsia="en-US"/>
        </w:rPr>
        <w:t>Qui êtes-vous</w:t>
      </w:r>
      <w:r>
        <w:rPr>
          <w:szCs w:val="32"/>
          <w:lang w:eastAsia="en-US"/>
        </w:rPr>
        <w:t xml:space="preserve"> ? </w:t>
      </w:r>
      <w:r w:rsidR="003148C9">
        <w:rPr>
          <w:szCs w:val="32"/>
          <w:lang w:eastAsia="en-US"/>
        </w:rPr>
        <w:t>demanda l</w:t>
      </w:r>
      <w:r>
        <w:rPr>
          <w:szCs w:val="32"/>
          <w:lang w:eastAsia="en-US"/>
        </w:rPr>
        <w:t>’</w:t>
      </w:r>
      <w:r w:rsidR="003148C9">
        <w:rPr>
          <w:szCs w:val="32"/>
          <w:lang w:eastAsia="en-US"/>
        </w:rPr>
        <w:t>aveugle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est-ce toi</w:t>
      </w:r>
      <w:r>
        <w:rPr>
          <w:szCs w:val="32"/>
          <w:lang w:eastAsia="en-US"/>
        </w:rPr>
        <w:t xml:space="preserve">, </w:t>
      </w:r>
      <w:r w:rsidR="003148C9">
        <w:rPr>
          <w:szCs w:val="32"/>
          <w:lang w:eastAsia="en-US"/>
        </w:rPr>
        <w:t>Gabriel</w:t>
      </w:r>
      <w:r>
        <w:rPr>
          <w:szCs w:val="32"/>
          <w:lang w:eastAsia="en-US"/>
        </w:rPr>
        <w:t xml:space="preserve">, </w:t>
      </w:r>
      <w:r w:rsidR="003148C9">
        <w:rPr>
          <w:szCs w:val="32"/>
          <w:lang w:eastAsia="en-US"/>
        </w:rPr>
        <w:t>mon chéri</w:t>
      </w:r>
      <w:r>
        <w:rPr>
          <w:szCs w:val="32"/>
          <w:lang w:eastAsia="en-US"/>
        </w:rPr>
        <w:t xml:space="preserve"> ?… </w:t>
      </w:r>
      <w:r w:rsidR="003148C9">
        <w:rPr>
          <w:szCs w:val="32"/>
          <w:lang w:eastAsia="en-US"/>
        </w:rPr>
        <w:t>où est ta mère</w:t>
      </w:r>
      <w:r>
        <w:rPr>
          <w:szCs w:val="32"/>
          <w:lang w:eastAsia="en-US"/>
        </w:rPr>
        <w:t xml:space="preserve"> ?… </w:t>
      </w:r>
      <w:r w:rsidR="003148C9">
        <w:rPr>
          <w:szCs w:val="32"/>
          <w:lang w:eastAsia="en-US"/>
        </w:rPr>
        <w:t>Où est ma fille</w:t>
      </w:r>
      <w:r>
        <w:rPr>
          <w:szCs w:val="32"/>
          <w:lang w:eastAsia="en-US"/>
        </w:rPr>
        <w:t xml:space="preserve">… </w:t>
      </w:r>
      <w:r w:rsidR="003148C9">
        <w:rPr>
          <w:szCs w:val="32"/>
          <w:lang w:eastAsia="en-US"/>
        </w:rPr>
        <w:t>ma Lucienne</w:t>
      </w:r>
      <w:r>
        <w:rPr>
          <w:szCs w:val="32"/>
          <w:lang w:eastAsia="en-US"/>
        </w:rPr>
        <w:t> ?…</w:t>
      </w:r>
    </w:p>
    <w:p w14:paraId="083E82E2" w14:textId="77777777" w:rsidR="0046142F" w:rsidRDefault="0046142F" w:rsidP="0046142F">
      <w:pPr>
        <w:rPr>
          <w:szCs w:val="32"/>
          <w:lang w:eastAsia="en-US"/>
        </w:rPr>
      </w:pPr>
      <w:r>
        <w:rPr>
          <w:lang w:eastAsia="en-US"/>
        </w:rPr>
        <w:t>— </w:t>
      </w:r>
      <w:r w:rsidR="003148C9">
        <w:rPr>
          <w:szCs w:val="32"/>
          <w:lang w:eastAsia="en-US"/>
        </w:rPr>
        <w:t>Berthe</w:t>
      </w:r>
      <w:r>
        <w:rPr>
          <w:szCs w:val="32"/>
          <w:lang w:eastAsia="en-US"/>
        </w:rPr>
        <w:t xml:space="preserve">, </w:t>
      </w:r>
      <w:r w:rsidR="003148C9">
        <w:rPr>
          <w:szCs w:val="32"/>
          <w:lang w:eastAsia="en-US"/>
        </w:rPr>
        <w:t>Gabriel et Lucienne sont partis</w:t>
      </w:r>
      <w:r>
        <w:rPr>
          <w:szCs w:val="32"/>
          <w:lang w:eastAsia="en-US"/>
        </w:rPr>
        <w:t xml:space="preserve">, </w:t>
      </w:r>
      <w:r w:rsidR="003148C9">
        <w:rPr>
          <w:szCs w:val="32"/>
          <w:lang w:eastAsia="en-US"/>
        </w:rPr>
        <w:t>répliqua Mazurke</w:t>
      </w:r>
      <w:r>
        <w:rPr>
          <w:szCs w:val="32"/>
          <w:lang w:eastAsia="en-US"/>
        </w:rPr>
        <w:t>.</w:t>
      </w:r>
    </w:p>
    <w:p w14:paraId="005CED0E" w14:textId="4B3093CE" w:rsidR="0046142F" w:rsidRDefault="0046142F" w:rsidP="0046142F">
      <w:pPr>
        <w:rPr>
          <w:szCs w:val="32"/>
          <w:lang w:eastAsia="en-US"/>
        </w:rPr>
      </w:pPr>
      <w:r>
        <w:rPr>
          <w:lang w:eastAsia="en-US"/>
        </w:rPr>
        <w:t>— </w:t>
      </w:r>
      <w:r w:rsidR="003148C9">
        <w:rPr>
          <w:szCs w:val="32"/>
          <w:lang w:eastAsia="en-US"/>
        </w:rPr>
        <w:t>Ah</w:t>
      </w:r>
      <w:r>
        <w:rPr>
          <w:szCs w:val="32"/>
          <w:lang w:eastAsia="en-US"/>
        </w:rPr>
        <w:t xml:space="preserve"> !… </w:t>
      </w:r>
      <w:r w:rsidR="003148C9">
        <w:rPr>
          <w:szCs w:val="32"/>
          <w:lang w:eastAsia="en-US"/>
        </w:rPr>
        <w:t>fit l</w:t>
      </w:r>
      <w:r>
        <w:rPr>
          <w:szCs w:val="32"/>
          <w:lang w:eastAsia="en-US"/>
        </w:rPr>
        <w:t>’</w:t>
      </w:r>
      <w:r w:rsidR="003148C9">
        <w:rPr>
          <w:szCs w:val="32"/>
          <w:lang w:eastAsia="en-US"/>
        </w:rPr>
        <w:t>aveugle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partis</w:t>
      </w:r>
      <w:r>
        <w:rPr>
          <w:szCs w:val="32"/>
          <w:lang w:eastAsia="en-US"/>
        </w:rPr>
        <w:t xml:space="preserve"> !… </w:t>
      </w:r>
      <w:r w:rsidR="003148C9">
        <w:rPr>
          <w:szCs w:val="32"/>
          <w:lang w:eastAsia="en-US"/>
        </w:rPr>
        <w:t>Il me l</w:t>
      </w:r>
      <w:r>
        <w:rPr>
          <w:szCs w:val="32"/>
          <w:lang w:eastAsia="en-US"/>
        </w:rPr>
        <w:t>’</w:t>
      </w:r>
      <w:r w:rsidR="003148C9">
        <w:rPr>
          <w:szCs w:val="32"/>
          <w:lang w:eastAsia="en-US"/>
        </w:rPr>
        <w:t>avait dit</w:t>
      </w:r>
      <w:r>
        <w:rPr>
          <w:szCs w:val="32"/>
          <w:lang w:eastAsia="en-US"/>
        </w:rPr>
        <w:t xml:space="preserve">…, </w:t>
      </w:r>
      <w:r w:rsidR="003148C9">
        <w:rPr>
          <w:szCs w:val="32"/>
          <w:lang w:eastAsia="en-US"/>
        </w:rPr>
        <w:t>mais vous</w:t>
      </w:r>
      <w:r>
        <w:rPr>
          <w:szCs w:val="32"/>
          <w:lang w:eastAsia="en-US"/>
        </w:rPr>
        <w:t xml:space="preserve">… </w:t>
      </w:r>
      <w:r w:rsidR="003148C9">
        <w:rPr>
          <w:szCs w:val="32"/>
          <w:lang w:eastAsia="en-US"/>
        </w:rPr>
        <w:t>je sens votre cœur battre près du mien</w:t>
      </w:r>
      <w:r>
        <w:rPr>
          <w:szCs w:val="32"/>
          <w:lang w:eastAsia="en-US"/>
        </w:rPr>
        <w:t xml:space="preserve">… </w:t>
      </w:r>
      <w:r w:rsidR="003148C9">
        <w:rPr>
          <w:szCs w:val="32"/>
          <w:lang w:eastAsia="en-US"/>
        </w:rPr>
        <w:t>me connaissez-vous</w:t>
      </w:r>
      <w:r>
        <w:rPr>
          <w:szCs w:val="32"/>
          <w:lang w:eastAsia="en-US"/>
        </w:rPr>
        <w:t> ?</w:t>
      </w:r>
    </w:p>
    <w:p w14:paraId="59746E94" w14:textId="77777777"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monsieur Lucien</w:t>
      </w:r>
      <w:r>
        <w:rPr>
          <w:szCs w:val="32"/>
          <w:lang w:eastAsia="en-US"/>
        </w:rPr>
        <w:t xml:space="preserve">, </w:t>
      </w:r>
      <w:r w:rsidR="003148C9">
        <w:rPr>
          <w:szCs w:val="32"/>
          <w:lang w:eastAsia="en-US"/>
        </w:rPr>
        <w:t>je vous connais</w:t>
      </w:r>
      <w:r>
        <w:rPr>
          <w:szCs w:val="32"/>
          <w:lang w:eastAsia="en-US"/>
        </w:rPr>
        <w:t>.</w:t>
      </w:r>
    </w:p>
    <w:p w14:paraId="6FB81FBF" w14:textId="77777777" w:rsidR="0046142F" w:rsidRDefault="0046142F" w:rsidP="0046142F">
      <w:pPr>
        <w:rPr>
          <w:szCs w:val="32"/>
          <w:lang w:eastAsia="en-US"/>
        </w:rPr>
      </w:pPr>
      <w:r>
        <w:rPr>
          <w:lang w:eastAsia="en-US"/>
        </w:rPr>
        <w:t>— </w:t>
      </w:r>
      <w:r w:rsidR="003148C9">
        <w:rPr>
          <w:szCs w:val="32"/>
          <w:lang w:eastAsia="en-US"/>
        </w:rPr>
        <w:t>Lucien</w:t>
      </w:r>
      <w:r>
        <w:rPr>
          <w:szCs w:val="32"/>
          <w:lang w:eastAsia="en-US"/>
        </w:rPr>
        <w:t xml:space="preserve"> !… </w:t>
      </w:r>
      <w:r w:rsidR="003148C9">
        <w:rPr>
          <w:szCs w:val="32"/>
          <w:lang w:eastAsia="en-US"/>
        </w:rPr>
        <w:t>vous m</w:t>
      </w:r>
      <w:r>
        <w:rPr>
          <w:szCs w:val="32"/>
          <w:lang w:eastAsia="en-US"/>
        </w:rPr>
        <w:t>’</w:t>
      </w:r>
      <w:r w:rsidR="003148C9">
        <w:rPr>
          <w:szCs w:val="32"/>
          <w:lang w:eastAsia="en-US"/>
        </w:rPr>
        <w:t>avez appelé Lucien</w:t>
      </w:r>
      <w:r>
        <w:rPr>
          <w:szCs w:val="32"/>
          <w:lang w:eastAsia="en-US"/>
        </w:rPr>
        <w:t xml:space="preserve"> ! </w:t>
      </w:r>
      <w:r w:rsidR="003148C9">
        <w:rPr>
          <w:szCs w:val="32"/>
          <w:lang w:eastAsia="en-US"/>
        </w:rPr>
        <w:t>ayez pitié de moi</w:t>
      </w:r>
      <w:r>
        <w:rPr>
          <w:szCs w:val="32"/>
          <w:lang w:eastAsia="en-US"/>
        </w:rPr>
        <w:t xml:space="preserve"> ; </w:t>
      </w:r>
      <w:r w:rsidR="003148C9">
        <w:rPr>
          <w:szCs w:val="32"/>
          <w:lang w:eastAsia="en-US"/>
        </w:rPr>
        <w:t>je ne puis voir qui vous êtes</w:t>
      </w:r>
      <w:r>
        <w:rPr>
          <w:szCs w:val="32"/>
          <w:lang w:eastAsia="en-US"/>
        </w:rPr>
        <w:t>…</w:t>
      </w:r>
    </w:p>
    <w:p w14:paraId="6E3B6D6E" w14:textId="77777777" w:rsidR="0046142F" w:rsidRDefault="0046142F" w:rsidP="0046142F">
      <w:pPr>
        <w:rPr>
          <w:szCs w:val="32"/>
          <w:lang w:eastAsia="en-US"/>
        </w:rPr>
      </w:pPr>
      <w:r>
        <w:rPr>
          <w:lang w:eastAsia="en-US"/>
        </w:rPr>
        <w:t>— </w:t>
      </w:r>
      <w:r w:rsidR="003148C9">
        <w:rPr>
          <w:szCs w:val="32"/>
          <w:lang w:eastAsia="en-US"/>
        </w:rPr>
        <w:t xml:space="preserve">Je suis </w:t>
      </w:r>
      <w:proofErr w:type="spellStart"/>
      <w:r w:rsidR="003148C9">
        <w:rPr>
          <w:szCs w:val="32"/>
          <w:lang w:eastAsia="en-US"/>
        </w:rPr>
        <w:t>Tiennet</w:t>
      </w:r>
      <w:proofErr w:type="spellEnd"/>
      <w:r w:rsidR="003148C9">
        <w:rPr>
          <w:szCs w:val="32"/>
          <w:lang w:eastAsia="en-US"/>
        </w:rPr>
        <w:t xml:space="preserve"> </w:t>
      </w:r>
      <w:proofErr w:type="spellStart"/>
      <w:r w:rsidR="003148C9">
        <w:rPr>
          <w:szCs w:val="32"/>
          <w:lang w:eastAsia="en-US"/>
        </w:rPr>
        <w:t>Blône</w:t>
      </w:r>
      <w:proofErr w:type="spellEnd"/>
      <w:r>
        <w:rPr>
          <w:szCs w:val="32"/>
          <w:lang w:eastAsia="en-US"/>
        </w:rPr>
        <w:t xml:space="preserve">, </w:t>
      </w:r>
      <w:r w:rsidR="003148C9">
        <w:rPr>
          <w:szCs w:val="32"/>
          <w:lang w:eastAsia="en-US"/>
        </w:rPr>
        <w:t>répondit Mazurke</w:t>
      </w:r>
      <w:r>
        <w:rPr>
          <w:szCs w:val="32"/>
          <w:lang w:eastAsia="en-US"/>
        </w:rPr>
        <w:t>.</w:t>
      </w:r>
    </w:p>
    <w:p w14:paraId="4521E090" w14:textId="05A6E212" w:rsidR="003148C9" w:rsidRPr="0046142F" w:rsidRDefault="003148C9" w:rsidP="0046142F">
      <w:pPr>
        <w:keepNext/>
        <w:ind w:firstLine="0"/>
        <w:jc w:val="center"/>
        <w:rPr>
          <w:lang w:eastAsia="en-US"/>
        </w:rPr>
      </w:pPr>
      <w:r w:rsidRPr="0046142F">
        <w:rPr>
          <w:lang w:eastAsia="en-US"/>
        </w:rPr>
        <w:lastRenderedPageBreak/>
        <w:t>*</w:t>
      </w:r>
    </w:p>
    <w:p w14:paraId="6D8727CE" w14:textId="77777777" w:rsidR="0046142F" w:rsidRDefault="003148C9" w:rsidP="0046142F">
      <w:pPr>
        <w:ind w:firstLine="0"/>
        <w:jc w:val="center"/>
        <w:rPr>
          <w:lang w:eastAsia="en-US"/>
        </w:rPr>
      </w:pPr>
      <w:r w:rsidRPr="0046142F">
        <w:rPr>
          <w:lang w:eastAsia="en-US"/>
        </w:rPr>
        <w:t>* *</w:t>
      </w:r>
    </w:p>
    <w:p w14:paraId="12D46F48" w14:textId="77777777" w:rsidR="0046142F" w:rsidRDefault="003148C9" w:rsidP="0046142F">
      <w:pPr>
        <w:rPr>
          <w:szCs w:val="32"/>
          <w:lang w:eastAsia="en-US"/>
        </w:rPr>
      </w:pPr>
      <w:r>
        <w:rPr>
          <w:szCs w:val="32"/>
          <w:lang w:eastAsia="en-US"/>
        </w:rPr>
        <w:t xml:space="preserve">Ce qui se passa entre </w:t>
      </w:r>
      <w:proofErr w:type="spellStart"/>
      <w:r>
        <w:rPr>
          <w:szCs w:val="32"/>
          <w:lang w:eastAsia="en-US"/>
        </w:rPr>
        <w:t>Tiennet</w:t>
      </w:r>
      <w:proofErr w:type="spellEnd"/>
      <w:r>
        <w:rPr>
          <w:szCs w:val="32"/>
          <w:lang w:eastAsia="en-US"/>
        </w:rPr>
        <w:t xml:space="preserve"> </w:t>
      </w:r>
      <w:proofErr w:type="spellStart"/>
      <w:r>
        <w:rPr>
          <w:szCs w:val="32"/>
          <w:lang w:eastAsia="en-US"/>
        </w:rPr>
        <w:t>Blône</w:t>
      </w:r>
      <w:proofErr w:type="spellEnd"/>
      <w:r>
        <w:rPr>
          <w:szCs w:val="32"/>
          <w:lang w:eastAsia="en-US"/>
        </w:rPr>
        <w:t xml:space="preserve"> et Lucien </w:t>
      </w:r>
      <w:proofErr w:type="spellStart"/>
      <w:r>
        <w:rPr>
          <w:szCs w:val="32"/>
          <w:lang w:eastAsia="en-US"/>
        </w:rPr>
        <w:t>Crébu</w:t>
      </w:r>
      <w:proofErr w:type="spellEnd"/>
      <w:r>
        <w:rPr>
          <w:szCs w:val="32"/>
          <w:lang w:eastAsia="en-US"/>
        </w:rPr>
        <w:t xml:space="preserve"> de la </w:t>
      </w:r>
      <w:proofErr w:type="spellStart"/>
      <w:r>
        <w:rPr>
          <w:szCs w:val="32"/>
          <w:lang w:eastAsia="en-US"/>
        </w:rPr>
        <w:t>Saulays</w:t>
      </w:r>
      <w:proofErr w:type="spellEnd"/>
      <w:r w:rsidR="0046142F">
        <w:rPr>
          <w:szCs w:val="32"/>
          <w:lang w:eastAsia="en-US"/>
        </w:rPr>
        <w:t xml:space="preserve">, </w:t>
      </w:r>
      <w:r>
        <w:rPr>
          <w:szCs w:val="32"/>
          <w:lang w:eastAsia="en-US"/>
        </w:rPr>
        <w:t>le lecteur le devine</w:t>
      </w:r>
      <w:r w:rsidR="0046142F">
        <w:rPr>
          <w:szCs w:val="32"/>
          <w:lang w:eastAsia="en-US"/>
        </w:rPr>
        <w:t xml:space="preserve">. </w:t>
      </w:r>
      <w:r>
        <w:rPr>
          <w:szCs w:val="32"/>
          <w:lang w:eastAsia="en-US"/>
        </w:rPr>
        <w:t>Ils restèrent longtemps assis l</w:t>
      </w:r>
      <w:r w:rsidR="0046142F">
        <w:rPr>
          <w:szCs w:val="32"/>
          <w:lang w:eastAsia="en-US"/>
        </w:rPr>
        <w:t>’</w:t>
      </w:r>
      <w:r>
        <w:rPr>
          <w:szCs w:val="32"/>
          <w:lang w:eastAsia="en-US"/>
        </w:rPr>
        <w:t>un près de l</w:t>
      </w:r>
      <w:r w:rsidR="0046142F">
        <w:rPr>
          <w:szCs w:val="32"/>
          <w:lang w:eastAsia="en-US"/>
        </w:rPr>
        <w:t>’</w:t>
      </w:r>
      <w:r>
        <w:rPr>
          <w:szCs w:val="32"/>
          <w:lang w:eastAsia="en-US"/>
        </w:rPr>
        <w:t>autre dans le salon de madame de Marans</w:t>
      </w:r>
      <w:r w:rsidR="0046142F">
        <w:rPr>
          <w:szCs w:val="32"/>
          <w:lang w:eastAsia="en-US"/>
        </w:rPr>
        <w:t>.</w:t>
      </w:r>
    </w:p>
    <w:p w14:paraId="62A87E1A" w14:textId="77777777" w:rsidR="0046142F" w:rsidRDefault="003148C9" w:rsidP="0046142F">
      <w:pPr>
        <w:rPr>
          <w:szCs w:val="32"/>
          <w:lang w:eastAsia="en-US"/>
        </w:rPr>
      </w:pPr>
      <w:r>
        <w:rPr>
          <w:szCs w:val="32"/>
          <w:lang w:eastAsia="en-US"/>
        </w:rPr>
        <w:t>Pas n</w:t>
      </w:r>
      <w:r w:rsidR="0046142F">
        <w:rPr>
          <w:szCs w:val="32"/>
          <w:lang w:eastAsia="en-US"/>
        </w:rPr>
        <w:t>’</w:t>
      </w:r>
      <w:r>
        <w:rPr>
          <w:szCs w:val="32"/>
          <w:lang w:eastAsia="en-US"/>
        </w:rPr>
        <w:t>est besoin de dire non plus que la venue de Lucien était le résultat des révélations intéressées de madame Paoli</w:t>
      </w:r>
      <w:r w:rsidR="0046142F">
        <w:rPr>
          <w:szCs w:val="32"/>
          <w:lang w:eastAsia="en-US"/>
        </w:rPr>
        <w:t>.</w:t>
      </w:r>
    </w:p>
    <w:p w14:paraId="4E336103" w14:textId="77777777" w:rsidR="0046142F" w:rsidRDefault="003148C9" w:rsidP="0046142F">
      <w:pPr>
        <w:rPr>
          <w:szCs w:val="32"/>
          <w:lang w:eastAsia="en-US"/>
        </w:rPr>
      </w:pPr>
      <w:proofErr w:type="spellStart"/>
      <w:r>
        <w:rPr>
          <w:szCs w:val="32"/>
          <w:lang w:eastAsia="en-US"/>
        </w:rPr>
        <w:t>Tiennet</w:t>
      </w:r>
      <w:proofErr w:type="spellEnd"/>
      <w:r>
        <w:rPr>
          <w:szCs w:val="32"/>
          <w:lang w:eastAsia="en-US"/>
        </w:rPr>
        <w:t xml:space="preserve"> apprit en même temps que Lucien avait été riche</w:t>
      </w:r>
      <w:r w:rsidR="0046142F">
        <w:rPr>
          <w:szCs w:val="32"/>
          <w:lang w:eastAsia="en-US"/>
        </w:rPr>
        <w:t xml:space="preserve">, </w:t>
      </w:r>
      <w:r>
        <w:rPr>
          <w:szCs w:val="32"/>
          <w:lang w:eastAsia="en-US"/>
        </w:rPr>
        <w:t>et qu</w:t>
      </w:r>
      <w:r w:rsidR="0046142F">
        <w:rPr>
          <w:szCs w:val="32"/>
          <w:lang w:eastAsia="en-US"/>
        </w:rPr>
        <w:t>’</w:t>
      </w:r>
      <w:r>
        <w:rPr>
          <w:szCs w:val="32"/>
          <w:lang w:eastAsia="en-US"/>
        </w:rPr>
        <w:t>il était ruiné</w:t>
      </w:r>
      <w:r w:rsidR="0046142F">
        <w:rPr>
          <w:szCs w:val="32"/>
          <w:lang w:eastAsia="en-US"/>
        </w:rPr>
        <w:t>.</w:t>
      </w:r>
    </w:p>
    <w:p w14:paraId="1E0D2C71" w14:textId="0EFC98A8" w:rsidR="0046142F" w:rsidRDefault="003148C9" w:rsidP="0046142F">
      <w:pPr>
        <w:rPr>
          <w:szCs w:val="32"/>
          <w:lang w:eastAsia="en-US"/>
        </w:rPr>
      </w:pPr>
      <w:r>
        <w:rPr>
          <w:szCs w:val="32"/>
          <w:lang w:eastAsia="en-US"/>
        </w:rPr>
        <w:t>Lucien</w:t>
      </w:r>
      <w:r w:rsidR="0046142F">
        <w:rPr>
          <w:szCs w:val="32"/>
          <w:lang w:eastAsia="en-US"/>
        </w:rPr>
        <w:t xml:space="preserve"> ;, </w:t>
      </w:r>
      <w:r>
        <w:rPr>
          <w:szCs w:val="32"/>
          <w:lang w:eastAsia="en-US"/>
        </w:rPr>
        <w:t>pour obéir à la dernière ordonnance du docteur Gabriel</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son fils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avait l</w:t>
      </w:r>
      <w:r w:rsidR="0046142F">
        <w:rPr>
          <w:szCs w:val="32"/>
          <w:lang w:eastAsia="en-US"/>
        </w:rPr>
        <w:t>’</w:t>
      </w:r>
      <w:r>
        <w:rPr>
          <w:szCs w:val="32"/>
          <w:lang w:eastAsia="en-US"/>
        </w:rPr>
        <w:t>intention de revoir son pays natal</w:t>
      </w:r>
      <w:r w:rsidR="0046142F">
        <w:rPr>
          <w:szCs w:val="32"/>
          <w:lang w:eastAsia="en-US"/>
        </w:rPr>
        <w:t>. M. </w:t>
      </w:r>
      <w:r>
        <w:rPr>
          <w:szCs w:val="32"/>
          <w:lang w:eastAsia="en-US"/>
        </w:rPr>
        <w:t>Fargeau était entré dans cette idée avec un empressement visible</w:t>
      </w:r>
      <w:r w:rsidR="0046142F">
        <w:rPr>
          <w:szCs w:val="32"/>
          <w:lang w:eastAsia="en-US"/>
        </w:rPr>
        <w:t>.</w:t>
      </w:r>
    </w:p>
    <w:p w14:paraId="055EFDB2" w14:textId="77777777" w:rsidR="0046142F" w:rsidRDefault="003148C9" w:rsidP="0046142F">
      <w:pPr>
        <w:rPr>
          <w:szCs w:val="32"/>
          <w:lang w:eastAsia="en-US"/>
        </w:rPr>
      </w:pPr>
      <w:r>
        <w:rPr>
          <w:szCs w:val="32"/>
          <w:lang w:eastAsia="en-US"/>
        </w:rPr>
        <w:t>Le départ avait lieu ce matin même</w:t>
      </w:r>
      <w:r w:rsidR="0046142F">
        <w:rPr>
          <w:szCs w:val="32"/>
          <w:lang w:eastAsia="en-US"/>
        </w:rPr>
        <w:t>.</w:t>
      </w:r>
    </w:p>
    <w:p w14:paraId="6BAD3F5E" w14:textId="77777777" w:rsidR="0046142F" w:rsidRDefault="003148C9" w:rsidP="0046142F">
      <w:pPr>
        <w:rPr>
          <w:szCs w:val="32"/>
          <w:lang w:eastAsia="en-US"/>
        </w:rPr>
      </w:pPr>
      <w:r>
        <w:rPr>
          <w:szCs w:val="32"/>
          <w:lang w:eastAsia="en-US"/>
        </w:rPr>
        <w:t>Un domestique de l</w:t>
      </w:r>
      <w:r w:rsidR="0046142F">
        <w:rPr>
          <w:szCs w:val="32"/>
          <w:lang w:eastAsia="en-US"/>
        </w:rPr>
        <w:t>’</w:t>
      </w:r>
      <w:r>
        <w:rPr>
          <w:szCs w:val="32"/>
          <w:lang w:eastAsia="en-US"/>
        </w:rPr>
        <w:t xml:space="preserve">hôtel </w:t>
      </w:r>
      <w:proofErr w:type="spellStart"/>
      <w:r>
        <w:rPr>
          <w:szCs w:val="32"/>
          <w:lang w:eastAsia="en-US"/>
        </w:rPr>
        <w:t>Lointier</w:t>
      </w:r>
      <w:proofErr w:type="spellEnd"/>
      <w:r>
        <w:rPr>
          <w:szCs w:val="32"/>
          <w:lang w:eastAsia="en-US"/>
        </w:rPr>
        <w:t xml:space="preserve"> vint chercher Lucien</w:t>
      </w:r>
      <w:r w:rsidR="0046142F">
        <w:rPr>
          <w:szCs w:val="32"/>
          <w:lang w:eastAsia="en-US"/>
        </w:rPr>
        <w:t>.</w:t>
      </w:r>
    </w:p>
    <w:p w14:paraId="6CB903B3" w14:textId="77777777" w:rsidR="0046142F" w:rsidRDefault="003148C9" w:rsidP="0046142F">
      <w:pPr>
        <w:rPr>
          <w:szCs w:val="32"/>
          <w:lang w:eastAsia="en-US"/>
        </w:rPr>
      </w:pPr>
      <w:proofErr w:type="spellStart"/>
      <w:r>
        <w:rPr>
          <w:szCs w:val="32"/>
          <w:lang w:eastAsia="en-US"/>
        </w:rPr>
        <w:t>Tiennet</w:t>
      </w:r>
      <w:proofErr w:type="spellEnd"/>
      <w:r>
        <w:rPr>
          <w:szCs w:val="32"/>
          <w:lang w:eastAsia="en-US"/>
        </w:rPr>
        <w:t xml:space="preserve"> et lui se levèrent</w:t>
      </w:r>
      <w:r w:rsidR="0046142F">
        <w:rPr>
          <w:szCs w:val="32"/>
          <w:lang w:eastAsia="en-US"/>
        </w:rPr>
        <w:t>.</w:t>
      </w:r>
    </w:p>
    <w:p w14:paraId="0FD313CB" w14:textId="3ED94E78" w:rsidR="0046142F" w:rsidRDefault="0046142F" w:rsidP="0046142F">
      <w:pPr>
        <w:rPr>
          <w:szCs w:val="32"/>
          <w:lang w:eastAsia="en-US"/>
        </w:rPr>
      </w:pPr>
      <w:r>
        <w:rPr>
          <w:lang w:eastAsia="en-US"/>
        </w:rPr>
        <w:t>— </w:t>
      </w:r>
      <w:r w:rsidR="003148C9">
        <w:rPr>
          <w:szCs w:val="32"/>
          <w:lang w:eastAsia="en-US"/>
        </w:rPr>
        <w:t>Avoir vécu si longtemps près d</w:t>
      </w:r>
      <w:r>
        <w:rPr>
          <w:szCs w:val="32"/>
          <w:lang w:eastAsia="en-US"/>
        </w:rPr>
        <w:t>’</w:t>
      </w:r>
      <w:r w:rsidR="003148C9">
        <w:rPr>
          <w:szCs w:val="32"/>
          <w:lang w:eastAsia="en-US"/>
        </w:rPr>
        <w:t>elle</w:t>
      </w:r>
      <w:r>
        <w:rPr>
          <w:szCs w:val="32"/>
          <w:lang w:eastAsia="en-US"/>
        </w:rPr>
        <w:t xml:space="preserve"> ! </w:t>
      </w:r>
      <w:r w:rsidR="003148C9">
        <w:rPr>
          <w:szCs w:val="32"/>
          <w:lang w:eastAsia="en-US"/>
        </w:rPr>
        <w:t>dit Lucien</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mais j</w:t>
      </w:r>
      <w:r>
        <w:rPr>
          <w:szCs w:val="32"/>
          <w:lang w:eastAsia="en-US"/>
        </w:rPr>
        <w:t>’</w:t>
      </w:r>
      <w:r w:rsidR="003148C9">
        <w:rPr>
          <w:szCs w:val="32"/>
          <w:lang w:eastAsia="en-US"/>
        </w:rPr>
        <w:t>ai tes yeux à toi</w:t>
      </w:r>
      <w:r>
        <w:rPr>
          <w:szCs w:val="32"/>
          <w:lang w:eastAsia="en-US"/>
        </w:rPr>
        <w:t xml:space="preserve">, </w:t>
      </w:r>
      <w:r w:rsidR="003148C9">
        <w:rPr>
          <w:szCs w:val="32"/>
          <w:lang w:eastAsia="en-US"/>
        </w:rPr>
        <w:t>pour voir</w:t>
      </w:r>
      <w:r>
        <w:rPr>
          <w:szCs w:val="32"/>
          <w:lang w:eastAsia="en-US"/>
        </w:rPr>
        <w:t xml:space="preserve">, </w:t>
      </w:r>
      <w:r w:rsidR="003148C9">
        <w:rPr>
          <w:szCs w:val="32"/>
          <w:lang w:eastAsia="en-US"/>
        </w:rPr>
        <w:t>maintenant</w:t>
      </w:r>
      <w:r>
        <w:rPr>
          <w:szCs w:val="32"/>
          <w:lang w:eastAsia="en-US"/>
        </w:rPr>
        <w:t xml:space="preserve">, </w:t>
      </w:r>
      <w:r w:rsidR="003148C9">
        <w:rPr>
          <w:szCs w:val="32"/>
          <w:lang w:eastAsia="en-US"/>
        </w:rPr>
        <w:t xml:space="preserve">frère </w:t>
      </w:r>
      <w:proofErr w:type="spellStart"/>
      <w:r w:rsidR="003148C9">
        <w:rPr>
          <w:szCs w:val="32"/>
          <w:lang w:eastAsia="en-US"/>
        </w:rPr>
        <w:t>Tiennet</w:t>
      </w:r>
      <w:proofErr w:type="spellEnd"/>
      <w:r>
        <w:rPr>
          <w:szCs w:val="32"/>
          <w:lang w:eastAsia="en-US"/>
        </w:rPr>
        <w:t xml:space="preserve"> !… </w:t>
      </w:r>
      <w:r w:rsidR="003148C9">
        <w:rPr>
          <w:szCs w:val="32"/>
          <w:lang w:eastAsia="en-US"/>
        </w:rPr>
        <w:t>nous la retrouverons</w:t>
      </w:r>
      <w:r>
        <w:rPr>
          <w:szCs w:val="32"/>
          <w:lang w:eastAsia="en-US"/>
        </w:rPr>
        <w:t>.</w:t>
      </w:r>
    </w:p>
    <w:p w14:paraId="4E87F0F9" w14:textId="01C71723" w:rsidR="0046142F" w:rsidRDefault="0046142F" w:rsidP="0046142F">
      <w:pPr>
        <w:rPr>
          <w:szCs w:val="32"/>
          <w:lang w:eastAsia="en-US"/>
        </w:rPr>
      </w:pPr>
      <w:r>
        <w:rPr>
          <w:lang w:eastAsia="en-US"/>
        </w:rPr>
        <w:t>— </w:t>
      </w:r>
      <w:r w:rsidR="003148C9">
        <w:rPr>
          <w:szCs w:val="32"/>
          <w:lang w:eastAsia="en-US"/>
        </w:rPr>
        <w:t>Nous la retrouverons</w:t>
      </w:r>
      <w:r>
        <w:rPr>
          <w:szCs w:val="32"/>
          <w:lang w:eastAsia="en-US"/>
        </w:rPr>
        <w:t xml:space="preserve">, </w:t>
      </w:r>
      <w:r w:rsidR="003148C9">
        <w:rPr>
          <w:szCs w:val="32"/>
          <w:lang w:eastAsia="en-US"/>
        </w:rPr>
        <w:t xml:space="preserve">répéta </w:t>
      </w:r>
      <w:proofErr w:type="spellStart"/>
      <w:r w:rsidR="003148C9">
        <w:rPr>
          <w:szCs w:val="32"/>
          <w:lang w:eastAsia="en-US"/>
        </w:rPr>
        <w:t>Tiennet</w:t>
      </w:r>
      <w:proofErr w:type="spellEnd"/>
      <w:r>
        <w:rPr>
          <w:szCs w:val="32"/>
          <w:lang w:eastAsia="en-US"/>
        </w:rPr>
        <w:t xml:space="preserve">, </w:t>
      </w:r>
      <w:r w:rsidR="003148C9">
        <w:rPr>
          <w:szCs w:val="32"/>
          <w:lang w:eastAsia="en-US"/>
        </w:rPr>
        <w:t>dont la main pressait le billet de Lucienne</w:t>
      </w:r>
      <w:r>
        <w:rPr>
          <w:szCs w:val="32"/>
          <w:lang w:eastAsia="en-US"/>
        </w:rPr>
        <w:t xml:space="preserve">, </w:t>
      </w:r>
      <w:r w:rsidR="003148C9">
        <w:rPr>
          <w:szCs w:val="32"/>
          <w:lang w:eastAsia="en-US"/>
        </w:rPr>
        <w:t>qui était sur son cœur</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va en Bretagne et guéris-toi bien vite</w:t>
      </w:r>
      <w:r>
        <w:rPr>
          <w:szCs w:val="32"/>
          <w:lang w:eastAsia="en-US"/>
        </w:rPr>
        <w:t xml:space="preserve">, </w:t>
      </w:r>
      <w:r w:rsidR="003148C9">
        <w:rPr>
          <w:szCs w:val="32"/>
          <w:lang w:eastAsia="en-US"/>
        </w:rPr>
        <w:t>afin que ton premier regard soit pour ta femme et tes enfants</w:t>
      </w:r>
      <w:r>
        <w:rPr>
          <w:szCs w:val="32"/>
          <w:lang w:eastAsia="en-US"/>
        </w:rPr>
        <w:t>.</w:t>
      </w:r>
    </w:p>
    <w:p w14:paraId="0627E860" w14:textId="77777777" w:rsidR="0046142F" w:rsidRDefault="0046142F" w:rsidP="0046142F">
      <w:pPr>
        <w:rPr>
          <w:szCs w:val="32"/>
          <w:lang w:eastAsia="en-US"/>
        </w:rPr>
      </w:pPr>
      <w:r>
        <w:rPr>
          <w:lang w:eastAsia="en-US"/>
        </w:rPr>
        <w:t>— </w:t>
      </w:r>
      <w:r w:rsidR="003148C9">
        <w:rPr>
          <w:szCs w:val="32"/>
          <w:lang w:eastAsia="en-US"/>
        </w:rPr>
        <w:t>Ma femme</w:t>
      </w:r>
      <w:r>
        <w:rPr>
          <w:szCs w:val="32"/>
          <w:lang w:eastAsia="en-US"/>
        </w:rPr>
        <w:t xml:space="preserve"> ! </w:t>
      </w:r>
      <w:r w:rsidR="003148C9">
        <w:rPr>
          <w:szCs w:val="32"/>
          <w:lang w:eastAsia="en-US"/>
        </w:rPr>
        <w:t>mes enfants</w:t>
      </w:r>
      <w:r>
        <w:rPr>
          <w:szCs w:val="32"/>
          <w:lang w:eastAsia="en-US"/>
        </w:rPr>
        <w:t xml:space="preserve"> ! </w:t>
      </w:r>
      <w:r w:rsidR="003148C9">
        <w:rPr>
          <w:szCs w:val="32"/>
          <w:lang w:eastAsia="en-US"/>
        </w:rPr>
        <w:t>oh si Dieu me donnait ce bonheur</w:t>
      </w:r>
      <w:r>
        <w:rPr>
          <w:szCs w:val="32"/>
          <w:lang w:eastAsia="en-US"/>
        </w:rPr>
        <w:t> !</w:t>
      </w:r>
    </w:p>
    <w:p w14:paraId="5EA13F8B" w14:textId="77777777" w:rsidR="0046142F" w:rsidRDefault="003148C9" w:rsidP="0046142F">
      <w:pPr>
        <w:rPr>
          <w:szCs w:val="32"/>
          <w:lang w:eastAsia="en-US"/>
        </w:rPr>
      </w:pPr>
      <w:r>
        <w:rPr>
          <w:szCs w:val="32"/>
          <w:lang w:eastAsia="en-US"/>
        </w:rPr>
        <w:t>Ils se tinrent un instant embrassés</w:t>
      </w:r>
      <w:r w:rsidR="0046142F">
        <w:rPr>
          <w:szCs w:val="32"/>
          <w:lang w:eastAsia="en-US"/>
        </w:rPr>
        <w:t>.</w:t>
      </w:r>
    </w:p>
    <w:p w14:paraId="5343D401" w14:textId="77777777" w:rsidR="0046142F" w:rsidRDefault="003148C9" w:rsidP="0046142F">
      <w:pPr>
        <w:rPr>
          <w:szCs w:val="32"/>
          <w:lang w:eastAsia="en-US"/>
        </w:rPr>
      </w:pPr>
      <w:r>
        <w:rPr>
          <w:szCs w:val="32"/>
          <w:lang w:eastAsia="en-US"/>
        </w:rPr>
        <w:lastRenderedPageBreak/>
        <w:t xml:space="preserve">Puis </w:t>
      </w:r>
      <w:proofErr w:type="spellStart"/>
      <w:r>
        <w:rPr>
          <w:szCs w:val="32"/>
          <w:lang w:eastAsia="en-US"/>
        </w:rPr>
        <w:t>Tiennet</w:t>
      </w:r>
      <w:proofErr w:type="spellEnd"/>
      <w:r>
        <w:rPr>
          <w:szCs w:val="32"/>
          <w:lang w:eastAsia="en-US"/>
        </w:rPr>
        <w:t xml:space="preserve"> le repoussa doucement en disant</w:t>
      </w:r>
      <w:r w:rsidR="0046142F">
        <w:rPr>
          <w:szCs w:val="32"/>
          <w:lang w:eastAsia="en-US"/>
        </w:rPr>
        <w:t> :</w:t>
      </w:r>
    </w:p>
    <w:p w14:paraId="7BBE5A21" w14:textId="77777777" w:rsidR="0046142F" w:rsidRDefault="0046142F" w:rsidP="0046142F">
      <w:pPr>
        <w:rPr>
          <w:szCs w:val="32"/>
          <w:lang w:eastAsia="en-US"/>
        </w:rPr>
      </w:pPr>
      <w:r>
        <w:rPr>
          <w:lang w:eastAsia="en-US"/>
        </w:rPr>
        <w:t>— </w:t>
      </w:r>
      <w:r w:rsidR="003148C9">
        <w:rPr>
          <w:szCs w:val="32"/>
          <w:lang w:eastAsia="en-US"/>
        </w:rPr>
        <w:t>Pars</w:t>
      </w:r>
      <w:r>
        <w:rPr>
          <w:szCs w:val="32"/>
          <w:lang w:eastAsia="en-US"/>
        </w:rPr>
        <w:t xml:space="preserve">… </w:t>
      </w:r>
      <w:r w:rsidR="003148C9">
        <w:rPr>
          <w:szCs w:val="32"/>
          <w:lang w:eastAsia="en-US"/>
        </w:rPr>
        <w:t>Je sais où te rejoindre</w:t>
      </w:r>
      <w:r>
        <w:rPr>
          <w:szCs w:val="32"/>
          <w:lang w:eastAsia="en-US"/>
        </w:rPr>
        <w:t xml:space="preserve">… </w:t>
      </w:r>
      <w:r w:rsidR="003148C9">
        <w:rPr>
          <w:szCs w:val="32"/>
          <w:lang w:eastAsia="en-US"/>
        </w:rPr>
        <w:t>quand tu entendras ma voix désormais</w:t>
      </w:r>
      <w:r>
        <w:rPr>
          <w:szCs w:val="32"/>
          <w:lang w:eastAsia="en-US"/>
        </w:rPr>
        <w:t xml:space="preserve">, </w:t>
      </w:r>
      <w:r w:rsidR="003148C9">
        <w:rPr>
          <w:szCs w:val="32"/>
          <w:lang w:eastAsia="en-US"/>
        </w:rPr>
        <w:t>tu pourras remercier Dieu</w:t>
      </w:r>
      <w:r>
        <w:rPr>
          <w:szCs w:val="32"/>
          <w:lang w:eastAsia="en-US"/>
        </w:rPr>
        <w:t xml:space="preserve">, </w:t>
      </w:r>
      <w:r w:rsidR="003148C9">
        <w:rPr>
          <w:szCs w:val="32"/>
          <w:lang w:eastAsia="en-US"/>
        </w:rPr>
        <w:t>car le bonheur sera près de toi</w:t>
      </w:r>
      <w:r>
        <w:rPr>
          <w:szCs w:val="32"/>
          <w:lang w:eastAsia="en-US"/>
        </w:rPr>
        <w:t> !</w:t>
      </w:r>
    </w:p>
    <w:p w14:paraId="04980C42" w14:textId="712BBD29" w:rsidR="003148C9" w:rsidRPr="0046142F" w:rsidRDefault="0046142F" w:rsidP="0046142F">
      <w:pPr>
        <w:pStyle w:val="Titre1"/>
        <w:rPr>
          <w:sz w:val="60"/>
          <w:lang w:eastAsia="en-US"/>
        </w:rPr>
      </w:pPr>
      <w:bookmarkStart w:id="157" w:name="_Toc233868110"/>
      <w:r>
        <w:rPr>
          <w:sz w:val="60"/>
          <w:lang w:eastAsia="en-US"/>
        </w:rPr>
        <w:lastRenderedPageBreak/>
        <w:br/>
      </w:r>
      <w:r>
        <w:rPr>
          <w:sz w:val="60"/>
          <w:lang w:eastAsia="en-US"/>
        </w:rPr>
        <w:br/>
      </w:r>
      <w:r>
        <w:rPr>
          <w:sz w:val="60"/>
          <w:lang w:eastAsia="en-US"/>
        </w:rPr>
        <w:br/>
      </w:r>
      <w:bookmarkStart w:id="158" w:name="_Toc202196804"/>
      <w:r w:rsidR="003148C9" w:rsidRPr="0046142F">
        <w:rPr>
          <w:sz w:val="60"/>
          <w:lang w:eastAsia="en-US"/>
        </w:rPr>
        <w:t>QUATRIÈME PARTIE</w:t>
      </w:r>
      <w:r w:rsidRPr="0046142F">
        <w:rPr>
          <w:sz w:val="60"/>
          <w:lang w:eastAsia="en-US"/>
        </w:rPr>
        <w:t>.</w:t>
      </w:r>
      <w:bookmarkEnd w:id="157"/>
      <w:r w:rsidRPr="0046142F">
        <w:rPr>
          <w:sz w:val="60"/>
          <w:lang w:eastAsia="en-US"/>
        </w:rPr>
        <w:br/>
      </w:r>
      <w:r w:rsidR="003148C9" w:rsidRPr="0046142F">
        <w:rPr>
          <w:sz w:val="60"/>
          <w:lang w:eastAsia="en-US"/>
        </w:rPr>
        <w:br/>
      </w:r>
      <w:bookmarkStart w:id="159" w:name="_Toc233868111"/>
      <w:r w:rsidR="003148C9" w:rsidRPr="0046142F">
        <w:rPr>
          <w:sz w:val="60"/>
          <w:lang w:eastAsia="en-US"/>
        </w:rPr>
        <w:t xml:space="preserve">LA </w:t>
      </w:r>
      <w:proofErr w:type="spellStart"/>
      <w:r w:rsidR="003148C9" w:rsidRPr="0046142F">
        <w:rPr>
          <w:sz w:val="60"/>
          <w:lang w:eastAsia="en-US"/>
        </w:rPr>
        <w:t>MESTIVIÈRE</w:t>
      </w:r>
      <w:bookmarkEnd w:id="158"/>
      <w:bookmarkEnd w:id="159"/>
      <w:proofErr w:type="spellEnd"/>
      <w:r w:rsidR="003148C9" w:rsidRPr="0046142F">
        <w:rPr>
          <w:sz w:val="60"/>
          <w:lang w:eastAsia="en-US"/>
        </w:rPr>
        <w:br/>
      </w:r>
    </w:p>
    <w:p w14:paraId="581AEDFB" w14:textId="15B848DB" w:rsidR="003148C9" w:rsidRDefault="003148C9" w:rsidP="0046142F">
      <w:pPr>
        <w:pStyle w:val="Titre2"/>
        <w:rPr>
          <w:lang w:eastAsia="en-US"/>
        </w:rPr>
      </w:pPr>
      <w:bookmarkStart w:id="160" w:name="_Toc233868112"/>
      <w:bookmarkStart w:id="161" w:name="_Toc202196805"/>
      <w:r>
        <w:rPr>
          <w:lang w:eastAsia="en-US"/>
        </w:rPr>
        <w:lastRenderedPageBreak/>
        <w:t xml:space="preserve">OÙ </w:t>
      </w:r>
      <w:r w:rsidR="0046142F">
        <w:rPr>
          <w:lang w:eastAsia="en-US"/>
        </w:rPr>
        <w:t>M. </w:t>
      </w:r>
      <w:r>
        <w:rPr>
          <w:lang w:eastAsia="en-US"/>
        </w:rPr>
        <w:t>FARGEAU S</w:t>
      </w:r>
      <w:r w:rsidR="0046142F">
        <w:rPr>
          <w:lang w:eastAsia="en-US"/>
        </w:rPr>
        <w:t>’</w:t>
      </w:r>
      <w:r>
        <w:rPr>
          <w:lang w:eastAsia="en-US"/>
        </w:rPr>
        <w:t>EN VA EN GUERRE</w:t>
      </w:r>
      <w:r w:rsidR="0046142F">
        <w:rPr>
          <w:lang w:eastAsia="en-US"/>
        </w:rPr>
        <w:t>.</w:t>
      </w:r>
      <w:bookmarkEnd w:id="160"/>
      <w:bookmarkEnd w:id="161"/>
      <w:r w:rsidR="0046142F">
        <w:rPr>
          <w:lang w:eastAsia="en-US"/>
        </w:rPr>
        <w:br/>
      </w:r>
    </w:p>
    <w:p w14:paraId="003F4084" w14:textId="77777777" w:rsidR="0046142F" w:rsidRDefault="003148C9" w:rsidP="0046142F">
      <w:pPr>
        <w:rPr>
          <w:szCs w:val="32"/>
          <w:lang w:eastAsia="en-US"/>
        </w:rPr>
      </w:pPr>
      <w:r>
        <w:rPr>
          <w:szCs w:val="32"/>
          <w:lang w:eastAsia="en-US"/>
        </w:rPr>
        <w:t>Vous tous</w:t>
      </w:r>
      <w:r w:rsidR="0046142F">
        <w:rPr>
          <w:szCs w:val="32"/>
          <w:lang w:eastAsia="en-US"/>
        </w:rPr>
        <w:t xml:space="preserve">, </w:t>
      </w:r>
      <w:r>
        <w:rPr>
          <w:szCs w:val="32"/>
          <w:lang w:eastAsia="en-US"/>
        </w:rPr>
        <w:t>hommes d</w:t>
      </w:r>
      <w:r w:rsidR="0046142F">
        <w:rPr>
          <w:szCs w:val="32"/>
          <w:lang w:eastAsia="en-US"/>
        </w:rPr>
        <w:t>’</w:t>
      </w:r>
      <w:r>
        <w:rPr>
          <w:szCs w:val="32"/>
          <w:lang w:eastAsia="en-US"/>
        </w:rPr>
        <w:t>action ou de pensée qui donnez la vie à cette magnifique et improductive cité</w:t>
      </w:r>
      <w:r w:rsidR="0046142F">
        <w:rPr>
          <w:szCs w:val="32"/>
          <w:lang w:eastAsia="en-US"/>
        </w:rPr>
        <w:t xml:space="preserve"> ; </w:t>
      </w:r>
      <w:r>
        <w:rPr>
          <w:szCs w:val="32"/>
          <w:lang w:eastAsia="en-US"/>
        </w:rPr>
        <w:t>vous tous qui n</w:t>
      </w:r>
      <w:r w:rsidR="0046142F">
        <w:rPr>
          <w:szCs w:val="32"/>
          <w:lang w:eastAsia="en-US"/>
        </w:rPr>
        <w:t>’</w:t>
      </w:r>
      <w:r>
        <w:rPr>
          <w:szCs w:val="32"/>
          <w:lang w:eastAsia="en-US"/>
        </w:rPr>
        <w:t>êtes pas les fils de Paris</w:t>
      </w:r>
      <w:r w:rsidR="0046142F">
        <w:rPr>
          <w:szCs w:val="32"/>
          <w:lang w:eastAsia="en-US"/>
        </w:rPr>
        <w:t xml:space="preserve">, </w:t>
      </w:r>
      <w:r>
        <w:rPr>
          <w:szCs w:val="32"/>
          <w:lang w:eastAsia="en-US"/>
        </w:rPr>
        <w:t>mais seulement ses hôtes glorieux</w:t>
      </w:r>
      <w:r w:rsidR="0046142F">
        <w:rPr>
          <w:szCs w:val="32"/>
          <w:lang w:eastAsia="en-US"/>
        </w:rPr>
        <w:t xml:space="preserve">, </w:t>
      </w:r>
      <w:r>
        <w:rPr>
          <w:szCs w:val="32"/>
          <w:lang w:eastAsia="en-US"/>
        </w:rPr>
        <w:t>quand la première fièvre agita votre cœur</w:t>
      </w:r>
      <w:r w:rsidR="0046142F">
        <w:rPr>
          <w:szCs w:val="32"/>
          <w:lang w:eastAsia="en-US"/>
        </w:rPr>
        <w:t xml:space="preserve">, </w:t>
      </w:r>
      <w:r>
        <w:rPr>
          <w:szCs w:val="32"/>
          <w:lang w:eastAsia="en-US"/>
        </w:rPr>
        <w:t>quand le premier travail se fit en votre esprit</w:t>
      </w:r>
      <w:r w:rsidR="0046142F">
        <w:rPr>
          <w:szCs w:val="32"/>
          <w:lang w:eastAsia="en-US"/>
        </w:rPr>
        <w:t xml:space="preserve">, </w:t>
      </w:r>
      <w:r>
        <w:rPr>
          <w:szCs w:val="32"/>
          <w:lang w:eastAsia="en-US"/>
        </w:rPr>
        <w:t>vous regardâtes autour de vous et l</w:t>
      </w:r>
      <w:r w:rsidR="0046142F">
        <w:rPr>
          <w:szCs w:val="32"/>
          <w:lang w:eastAsia="en-US"/>
        </w:rPr>
        <w:t>’</w:t>
      </w:r>
      <w:r>
        <w:rPr>
          <w:szCs w:val="32"/>
          <w:lang w:eastAsia="en-US"/>
        </w:rPr>
        <w:t>horizon étroit de la province vous apparut comme une inerte et odieuse barrière</w:t>
      </w:r>
      <w:r w:rsidR="0046142F">
        <w:rPr>
          <w:szCs w:val="32"/>
          <w:lang w:eastAsia="en-US"/>
        </w:rPr>
        <w:t>.</w:t>
      </w:r>
    </w:p>
    <w:p w14:paraId="6CAD95C7" w14:textId="77777777" w:rsidR="0046142F" w:rsidRDefault="003148C9" w:rsidP="0046142F">
      <w:pPr>
        <w:rPr>
          <w:szCs w:val="32"/>
          <w:lang w:eastAsia="en-US"/>
        </w:rPr>
      </w:pPr>
      <w:r>
        <w:rPr>
          <w:szCs w:val="32"/>
          <w:lang w:eastAsia="en-US"/>
        </w:rPr>
        <w:t>Il vous sembla que vous étiez captifs</w:t>
      </w:r>
      <w:r w:rsidR="0046142F">
        <w:rPr>
          <w:szCs w:val="32"/>
          <w:lang w:eastAsia="en-US"/>
        </w:rPr>
        <w:t>.</w:t>
      </w:r>
    </w:p>
    <w:p w14:paraId="793E9ECA" w14:textId="77777777" w:rsidR="0046142F" w:rsidRDefault="003148C9" w:rsidP="0046142F">
      <w:pPr>
        <w:rPr>
          <w:szCs w:val="32"/>
          <w:lang w:eastAsia="en-US"/>
        </w:rPr>
      </w:pPr>
      <w:r>
        <w:rPr>
          <w:szCs w:val="32"/>
          <w:lang w:eastAsia="en-US"/>
        </w:rPr>
        <w:t>Et par-delà les murs de cette prison natale</w:t>
      </w:r>
      <w:r w:rsidR="0046142F">
        <w:rPr>
          <w:szCs w:val="32"/>
          <w:lang w:eastAsia="en-US"/>
        </w:rPr>
        <w:t xml:space="preserve">, </w:t>
      </w:r>
      <w:r>
        <w:rPr>
          <w:szCs w:val="32"/>
          <w:lang w:eastAsia="en-US"/>
        </w:rPr>
        <w:t>vous devinâtes l</w:t>
      </w:r>
      <w:r w:rsidR="0046142F">
        <w:rPr>
          <w:szCs w:val="32"/>
          <w:lang w:eastAsia="en-US"/>
        </w:rPr>
        <w:t>’</w:t>
      </w:r>
      <w:r>
        <w:rPr>
          <w:szCs w:val="32"/>
          <w:lang w:eastAsia="en-US"/>
        </w:rPr>
        <w:t>air libre</w:t>
      </w:r>
      <w:r w:rsidR="0046142F">
        <w:rPr>
          <w:szCs w:val="32"/>
          <w:lang w:eastAsia="en-US"/>
        </w:rPr>
        <w:t xml:space="preserve">, </w:t>
      </w:r>
      <w:r>
        <w:rPr>
          <w:szCs w:val="32"/>
          <w:lang w:eastAsia="en-US"/>
        </w:rPr>
        <w:t>la lumière sans voile</w:t>
      </w:r>
      <w:r w:rsidR="0046142F">
        <w:rPr>
          <w:szCs w:val="32"/>
          <w:lang w:eastAsia="en-US"/>
        </w:rPr>
        <w:t xml:space="preserve">, </w:t>
      </w:r>
      <w:r>
        <w:rPr>
          <w:szCs w:val="32"/>
          <w:lang w:eastAsia="en-US"/>
        </w:rPr>
        <w:t>l</w:t>
      </w:r>
      <w:r w:rsidR="0046142F">
        <w:rPr>
          <w:szCs w:val="32"/>
          <w:lang w:eastAsia="en-US"/>
        </w:rPr>
        <w:t>’</w:t>
      </w:r>
      <w:r>
        <w:rPr>
          <w:szCs w:val="32"/>
          <w:lang w:eastAsia="en-US"/>
        </w:rPr>
        <w:t>horizon immense</w:t>
      </w:r>
      <w:r w:rsidR="0046142F">
        <w:rPr>
          <w:szCs w:val="32"/>
          <w:lang w:eastAsia="en-US"/>
        </w:rPr>
        <w:t>.</w:t>
      </w:r>
    </w:p>
    <w:p w14:paraId="31713347" w14:textId="77777777" w:rsidR="0046142F" w:rsidRDefault="003148C9" w:rsidP="0046142F">
      <w:pPr>
        <w:rPr>
          <w:szCs w:val="32"/>
          <w:lang w:eastAsia="en-US"/>
        </w:rPr>
      </w:pPr>
      <w:r>
        <w:rPr>
          <w:szCs w:val="32"/>
          <w:lang w:eastAsia="en-US"/>
        </w:rPr>
        <w:t>Paris</w:t>
      </w:r>
      <w:r w:rsidR="0046142F">
        <w:rPr>
          <w:szCs w:val="32"/>
          <w:lang w:eastAsia="en-US"/>
        </w:rPr>
        <w:t xml:space="preserve"> ;, </w:t>
      </w:r>
      <w:r>
        <w:rPr>
          <w:szCs w:val="32"/>
          <w:lang w:eastAsia="en-US"/>
        </w:rPr>
        <w:t>la grande arène des morts</w:t>
      </w:r>
      <w:r w:rsidR="0046142F">
        <w:rPr>
          <w:szCs w:val="32"/>
          <w:lang w:eastAsia="en-US"/>
        </w:rPr>
        <w:t> !</w:t>
      </w:r>
    </w:p>
    <w:p w14:paraId="5E28AA87" w14:textId="77777777" w:rsidR="0046142F" w:rsidRDefault="003148C9" w:rsidP="0046142F">
      <w:pPr>
        <w:rPr>
          <w:szCs w:val="32"/>
          <w:lang w:eastAsia="en-US"/>
        </w:rPr>
      </w:pPr>
      <w:r>
        <w:rPr>
          <w:szCs w:val="32"/>
          <w:lang w:eastAsia="en-US"/>
        </w:rPr>
        <w:t>Paris</w:t>
      </w:r>
      <w:r w:rsidR="0046142F">
        <w:rPr>
          <w:szCs w:val="32"/>
          <w:lang w:eastAsia="en-US"/>
        </w:rPr>
        <w:t xml:space="preserve">, </w:t>
      </w:r>
      <w:r>
        <w:rPr>
          <w:szCs w:val="32"/>
          <w:lang w:eastAsia="en-US"/>
        </w:rPr>
        <w:t xml:space="preserve">où il faut être </w:t>
      </w:r>
      <w:proofErr w:type="spellStart"/>
      <w:r>
        <w:rPr>
          <w:szCs w:val="32"/>
          <w:lang w:eastAsia="en-US"/>
        </w:rPr>
        <w:t>quant</w:t>
      </w:r>
      <w:proofErr w:type="spellEnd"/>
      <w:r>
        <w:rPr>
          <w:szCs w:val="32"/>
          <w:lang w:eastAsia="en-US"/>
        </w:rPr>
        <w:t xml:space="preserve"> on veut agir ou penser</w:t>
      </w:r>
      <w:r w:rsidR="0046142F">
        <w:rPr>
          <w:szCs w:val="32"/>
          <w:lang w:eastAsia="en-US"/>
        </w:rPr>
        <w:t xml:space="preserve"> ! </w:t>
      </w:r>
      <w:r>
        <w:rPr>
          <w:szCs w:val="32"/>
          <w:lang w:eastAsia="en-US"/>
        </w:rPr>
        <w:t>Paris</w:t>
      </w:r>
      <w:r w:rsidR="0046142F">
        <w:rPr>
          <w:szCs w:val="32"/>
          <w:lang w:eastAsia="en-US"/>
        </w:rPr>
        <w:t xml:space="preserve">, </w:t>
      </w:r>
      <w:r>
        <w:rPr>
          <w:szCs w:val="32"/>
          <w:lang w:eastAsia="en-US"/>
        </w:rPr>
        <w:t>le théâtre unique en ce monde</w:t>
      </w:r>
      <w:r w:rsidR="0046142F">
        <w:rPr>
          <w:szCs w:val="32"/>
          <w:lang w:eastAsia="en-US"/>
        </w:rPr>
        <w:t>.</w:t>
      </w:r>
    </w:p>
    <w:p w14:paraId="281633B9" w14:textId="77777777" w:rsidR="0046142F" w:rsidRDefault="003148C9" w:rsidP="0046142F">
      <w:pPr>
        <w:rPr>
          <w:szCs w:val="32"/>
          <w:lang w:eastAsia="en-US"/>
        </w:rPr>
      </w:pPr>
      <w:r>
        <w:rPr>
          <w:szCs w:val="32"/>
          <w:lang w:eastAsia="en-US"/>
        </w:rPr>
        <w:t>Et vous laissâtes la province</w:t>
      </w:r>
      <w:r w:rsidR="0046142F">
        <w:rPr>
          <w:szCs w:val="32"/>
          <w:lang w:eastAsia="en-US"/>
        </w:rPr>
        <w:t xml:space="preserve">, </w:t>
      </w:r>
      <w:r>
        <w:rPr>
          <w:szCs w:val="32"/>
          <w:lang w:eastAsia="en-US"/>
        </w:rPr>
        <w:t>cette pauvre mère qui ne voit jamais la gloire de ses fils</w:t>
      </w:r>
      <w:r w:rsidR="0046142F">
        <w:rPr>
          <w:szCs w:val="32"/>
          <w:lang w:eastAsia="en-US"/>
        </w:rPr>
        <w:t>.</w:t>
      </w:r>
    </w:p>
    <w:p w14:paraId="684B94AF" w14:textId="77777777" w:rsidR="0046142F" w:rsidRDefault="003148C9" w:rsidP="0046142F">
      <w:pPr>
        <w:rPr>
          <w:szCs w:val="32"/>
          <w:lang w:eastAsia="en-US"/>
        </w:rPr>
      </w:pPr>
      <w:r>
        <w:rPr>
          <w:szCs w:val="32"/>
          <w:lang w:eastAsia="en-US"/>
        </w:rPr>
        <w:t>Cette mère un peu ignorante et un peu trop naïve qui ne devine jamais d</w:t>
      </w:r>
      <w:r w:rsidR="0046142F">
        <w:rPr>
          <w:szCs w:val="32"/>
          <w:lang w:eastAsia="en-US"/>
        </w:rPr>
        <w:t>’</w:t>
      </w:r>
      <w:r>
        <w:rPr>
          <w:szCs w:val="32"/>
          <w:lang w:eastAsia="en-US"/>
        </w:rPr>
        <w:t>elle-même le génie de ses enfants</w:t>
      </w:r>
      <w:r w:rsidR="0046142F">
        <w:rPr>
          <w:szCs w:val="32"/>
          <w:lang w:eastAsia="en-US"/>
        </w:rPr>
        <w:t>.</w:t>
      </w:r>
    </w:p>
    <w:p w14:paraId="65AC9646" w14:textId="77777777" w:rsidR="0046142F" w:rsidRDefault="003148C9" w:rsidP="0046142F">
      <w:pPr>
        <w:rPr>
          <w:szCs w:val="32"/>
          <w:lang w:eastAsia="en-US"/>
        </w:rPr>
      </w:pPr>
      <w:r>
        <w:rPr>
          <w:szCs w:val="32"/>
          <w:lang w:eastAsia="en-US"/>
        </w:rPr>
        <w:t>Bonne mère</w:t>
      </w:r>
      <w:r w:rsidR="0046142F">
        <w:rPr>
          <w:szCs w:val="32"/>
          <w:lang w:eastAsia="en-US"/>
        </w:rPr>
        <w:t xml:space="preserve">, </w:t>
      </w:r>
      <w:r>
        <w:rPr>
          <w:szCs w:val="32"/>
          <w:lang w:eastAsia="en-US"/>
        </w:rPr>
        <w:t>assurément</w:t>
      </w:r>
      <w:r w:rsidR="0046142F">
        <w:rPr>
          <w:szCs w:val="32"/>
          <w:lang w:eastAsia="en-US"/>
        </w:rPr>
        <w:t xml:space="preserve">, </w:t>
      </w:r>
      <w:r>
        <w:rPr>
          <w:szCs w:val="32"/>
          <w:lang w:eastAsia="en-US"/>
        </w:rPr>
        <w:t>mais qui commence par rire et hausser les épaules</w:t>
      </w:r>
      <w:r w:rsidR="0046142F">
        <w:rPr>
          <w:szCs w:val="32"/>
          <w:lang w:eastAsia="en-US"/>
        </w:rPr>
        <w:t xml:space="preserve">, </w:t>
      </w:r>
      <w:r>
        <w:rPr>
          <w:szCs w:val="32"/>
          <w:lang w:eastAsia="en-US"/>
        </w:rPr>
        <w:t>et railler</w:t>
      </w:r>
      <w:r w:rsidR="0046142F">
        <w:rPr>
          <w:szCs w:val="32"/>
          <w:lang w:eastAsia="en-US"/>
        </w:rPr>
        <w:t xml:space="preserve">, </w:t>
      </w:r>
      <w:r>
        <w:rPr>
          <w:szCs w:val="32"/>
          <w:lang w:eastAsia="en-US"/>
        </w:rPr>
        <w:t>et se moquer</w:t>
      </w:r>
      <w:r w:rsidR="0046142F">
        <w:rPr>
          <w:szCs w:val="32"/>
          <w:lang w:eastAsia="en-US"/>
        </w:rPr>
        <w:t xml:space="preserve">, </w:t>
      </w:r>
      <w:r>
        <w:rPr>
          <w:szCs w:val="32"/>
          <w:lang w:eastAsia="en-US"/>
        </w:rPr>
        <w:t>Dieu sait comme</w:t>
      </w:r>
      <w:r w:rsidR="0046142F">
        <w:rPr>
          <w:szCs w:val="32"/>
          <w:lang w:eastAsia="en-US"/>
        </w:rPr>
        <w:t xml:space="preserve">, </w:t>
      </w:r>
      <w:r>
        <w:rPr>
          <w:szCs w:val="32"/>
          <w:lang w:eastAsia="en-US"/>
        </w:rPr>
        <w:t>quitte à voter plus tard les fonds pour une statue</w:t>
      </w:r>
      <w:r w:rsidR="0046142F">
        <w:rPr>
          <w:szCs w:val="32"/>
          <w:lang w:eastAsia="en-US"/>
        </w:rPr>
        <w:t>.</w:t>
      </w:r>
    </w:p>
    <w:p w14:paraId="16E319E4" w14:textId="77777777" w:rsidR="0046142F" w:rsidRDefault="003148C9" w:rsidP="0046142F">
      <w:pPr>
        <w:rPr>
          <w:szCs w:val="32"/>
          <w:lang w:eastAsia="en-US"/>
        </w:rPr>
      </w:pPr>
      <w:r>
        <w:rPr>
          <w:szCs w:val="32"/>
          <w:lang w:eastAsia="en-US"/>
        </w:rPr>
        <w:t>Excellente mère qui</w:t>
      </w:r>
      <w:r w:rsidR="0046142F">
        <w:rPr>
          <w:szCs w:val="32"/>
          <w:lang w:eastAsia="en-US"/>
        </w:rPr>
        <w:t xml:space="preserve">, </w:t>
      </w:r>
      <w:r>
        <w:rPr>
          <w:szCs w:val="32"/>
          <w:lang w:eastAsia="en-US"/>
        </w:rPr>
        <w:t>pour citer un exemple triste</w:t>
      </w:r>
      <w:r w:rsidR="0046142F">
        <w:rPr>
          <w:szCs w:val="32"/>
          <w:lang w:eastAsia="en-US"/>
        </w:rPr>
        <w:t xml:space="preserve">, </w:t>
      </w:r>
      <w:r>
        <w:rPr>
          <w:szCs w:val="32"/>
          <w:lang w:eastAsia="en-US"/>
        </w:rPr>
        <w:t>refuse à Châteaubriand un tombeau pendant sa vie</w:t>
      </w:r>
      <w:r w:rsidR="0046142F">
        <w:rPr>
          <w:szCs w:val="32"/>
          <w:lang w:eastAsia="en-US"/>
        </w:rPr>
        <w:t xml:space="preserve">, </w:t>
      </w:r>
      <w:r>
        <w:rPr>
          <w:szCs w:val="32"/>
          <w:lang w:eastAsia="en-US"/>
        </w:rPr>
        <w:t>et lui dresse un autel après sa mort</w:t>
      </w:r>
      <w:r w:rsidR="0046142F">
        <w:rPr>
          <w:szCs w:val="32"/>
          <w:lang w:eastAsia="en-US"/>
        </w:rPr>
        <w:t> !</w:t>
      </w:r>
    </w:p>
    <w:p w14:paraId="3A3B38F9" w14:textId="77777777" w:rsidR="0046142F" w:rsidRDefault="003148C9" w:rsidP="0046142F">
      <w:pPr>
        <w:rPr>
          <w:szCs w:val="32"/>
          <w:lang w:eastAsia="en-US"/>
        </w:rPr>
      </w:pPr>
      <w:r>
        <w:rPr>
          <w:szCs w:val="32"/>
          <w:lang w:eastAsia="en-US"/>
        </w:rPr>
        <w:lastRenderedPageBreak/>
        <w:t>Vous prîtes votre essor</w:t>
      </w:r>
      <w:r w:rsidR="0046142F">
        <w:rPr>
          <w:szCs w:val="32"/>
          <w:lang w:eastAsia="en-US"/>
        </w:rPr>
        <w:t xml:space="preserve">, </w:t>
      </w:r>
      <w:r>
        <w:rPr>
          <w:szCs w:val="32"/>
          <w:lang w:eastAsia="en-US"/>
        </w:rPr>
        <w:t>vous tous à qui Dieu donna des ailes</w:t>
      </w:r>
      <w:r w:rsidR="0046142F">
        <w:rPr>
          <w:szCs w:val="32"/>
          <w:lang w:eastAsia="en-US"/>
        </w:rPr>
        <w:t>.</w:t>
      </w:r>
    </w:p>
    <w:p w14:paraId="257BC545" w14:textId="77777777" w:rsidR="0046142F" w:rsidRDefault="003148C9" w:rsidP="0046142F">
      <w:pPr>
        <w:rPr>
          <w:szCs w:val="32"/>
          <w:lang w:eastAsia="en-US"/>
        </w:rPr>
      </w:pPr>
      <w:r>
        <w:rPr>
          <w:szCs w:val="32"/>
          <w:lang w:eastAsia="en-US"/>
        </w:rPr>
        <w:t>Vous vîntes à Paris pour tâcher</w:t>
      </w:r>
      <w:r w:rsidR="0046142F">
        <w:rPr>
          <w:szCs w:val="32"/>
          <w:lang w:eastAsia="en-US"/>
        </w:rPr>
        <w:t xml:space="preserve">, </w:t>
      </w:r>
      <w:r>
        <w:rPr>
          <w:szCs w:val="32"/>
          <w:lang w:eastAsia="en-US"/>
        </w:rPr>
        <w:t>pour combattre</w:t>
      </w:r>
      <w:r w:rsidR="0046142F">
        <w:rPr>
          <w:szCs w:val="32"/>
          <w:lang w:eastAsia="en-US"/>
        </w:rPr>
        <w:t xml:space="preserve">, </w:t>
      </w:r>
      <w:r>
        <w:rPr>
          <w:szCs w:val="32"/>
          <w:lang w:eastAsia="en-US"/>
        </w:rPr>
        <w:t>pour vaincre</w:t>
      </w:r>
      <w:r w:rsidR="0046142F">
        <w:rPr>
          <w:szCs w:val="32"/>
          <w:lang w:eastAsia="en-US"/>
        </w:rPr>
        <w:t>.</w:t>
      </w:r>
    </w:p>
    <w:p w14:paraId="290AE49E" w14:textId="77777777" w:rsidR="0046142F" w:rsidRDefault="003148C9" w:rsidP="0046142F">
      <w:pPr>
        <w:rPr>
          <w:szCs w:val="32"/>
          <w:lang w:eastAsia="en-US"/>
        </w:rPr>
      </w:pPr>
      <w:r>
        <w:rPr>
          <w:szCs w:val="32"/>
          <w:lang w:eastAsia="en-US"/>
        </w:rPr>
        <w:t>Qui avec le burin</w:t>
      </w:r>
      <w:r w:rsidR="0046142F">
        <w:rPr>
          <w:szCs w:val="32"/>
          <w:lang w:eastAsia="en-US"/>
        </w:rPr>
        <w:t xml:space="preserve">, </w:t>
      </w:r>
      <w:r>
        <w:rPr>
          <w:szCs w:val="32"/>
          <w:lang w:eastAsia="en-US"/>
        </w:rPr>
        <w:t>qui avec le pinceau</w:t>
      </w:r>
      <w:r w:rsidR="0046142F">
        <w:rPr>
          <w:szCs w:val="32"/>
          <w:lang w:eastAsia="en-US"/>
        </w:rPr>
        <w:t xml:space="preserve">, </w:t>
      </w:r>
      <w:r>
        <w:rPr>
          <w:szCs w:val="32"/>
          <w:lang w:eastAsia="en-US"/>
        </w:rPr>
        <w:t>qui avec l</w:t>
      </w:r>
      <w:r w:rsidR="0046142F">
        <w:rPr>
          <w:szCs w:val="32"/>
          <w:lang w:eastAsia="en-US"/>
        </w:rPr>
        <w:t>’</w:t>
      </w:r>
      <w:r>
        <w:rPr>
          <w:szCs w:val="32"/>
          <w:lang w:eastAsia="en-US"/>
        </w:rPr>
        <w:t>épée</w:t>
      </w:r>
      <w:r w:rsidR="0046142F">
        <w:rPr>
          <w:szCs w:val="32"/>
          <w:lang w:eastAsia="en-US"/>
        </w:rPr>
        <w:t xml:space="preserve">, </w:t>
      </w:r>
      <w:r>
        <w:rPr>
          <w:szCs w:val="32"/>
          <w:lang w:eastAsia="en-US"/>
        </w:rPr>
        <w:t>qui avec la parole et qui avec la plume</w:t>
      </w:r>
      <w:r w:rsidR="0046142F">
        <w:rPr>
          <w:szCs w:val="32"/>
          <w:lang w:eastAsia="en-US"/>
        </w:rPr>
        <w:t>.</w:t>
      </w:r>
    </w:p>
    <w:p w14:paraId="3EE4F745" w14:textId="2743C649" w:rsidR="0046142F" w:rsidRDefault="003148C9" w:rsidP="0046142F">
      <w:pPr>
        <w:rPr>
          <w:szCs w:val="32"/>
          <w:lang w:eastAsia="en-US"/>
        </w:rPr>
      </w:pPr>
      <w:r>
        <w:rPr>
          <w:szCs w:val="32"/>
          <w:lang w:eastAsia="en-US"/>
        </w:rPr>
        <w:t>Mais tous</w:t>
      </w:r>
      <w:r w:rsidR="0046142F">
        <w:rPr>
          <w:szCs w:val="32"/>
          <w:lang w:eastAsia="en-US"/>
        </w:rPr>
        <w:t xml:space="preserve">, </w:t>
      </w:r>
      <w:r>
        <w:rPr>
          <w:szCs w:val="32"/>
          <w:lang w:eastAsia="en-US"/>
        </w:rPr>
        <w:t>ou presque tous</w:t>
      </w:r>
      <w:r w:rsidR="0046142F">
        <w:rPr>
          <w:szCs w:val="32"/>
          <w:lang w:eastAsia="en-US"/>
        </w:rPr>
        <w:t xml:space="preserve">, </w:t>
      </w:r>
      <w:r>
        <w:rPr>
          <w:szCs w:val="32"/>
          <w:lang w:eastAsia="en-US"/>
        </w:rPr>
        <w:t>quand vous avez vaincu</w:t>
      </w:r>
      <w:r w:rsidR="0046142F">
        <w:rPr>
          <w:szCs w:val="32"/>
          <w:lang w:eastAsia="en-US"/>
        </w:rPr>
        <w:t xml:space="preserve">, </w:t>
      </w:r>
      <w:r>
        <w:rPr>
          <w:szCs w:val="32"/>
          <w:lang w:eastAsia="en-US"/>
        </w:rPr>
        <w:t>la lassitude vous prend</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la grande tristesse du triomphe</w:t>
      </w:r>
      <w:r w:rsidR="0046142F">
        <w:rPr>
          <w:szCs w:val="32"/>
          <w:lang w:eastAsia="en-US"/>
        </w:rPr>
        <w:t>.</w:t>
      </w:r>
    </w:p>
    <w:p w14:paraId="18307CB7" w14:textId="77777777" w:rsidR="0046142F" w:rsidRDefault="003148C9" w:rsidP="0046142F">
      <w:pPr>
        <w:rPr>
          <w:szCs w:val="32"/>
          <w:lang w:eastAsia="en-US"/>
        </w:rPr>
      </w:pPr>
      <w:r>
        <w:rPr>
          <w:szCs w:val="32"/>
          <w:lang w:eastAsia="en-US"/>
        </w:rPr>
        <w:t>Ce qui vous attire alors</w:t>
      </w:r>
      <w:r w:rsidR="0046142F">
        <w:rPr>
          <w:szCs w:val="32"/>
          <w:lang w:eastAsia="en-US"/>
        </w:rPr>
        <w:t xml:space="preserve">, </w:t>
      </w:r>
      <w:r>
        <w:rPr>
          <w:szCs w:val="32"/>
          <w:lang w:eastAsia="en-US"/>
        </w:rPr>
        <w:t>ce n</w:t>
      </w:r>
      <w:r w:rsidR="0046142F">
        <w:rPr>
          <w:szCs w:val="32"/>
          <w:lang w:eastAsia="en-US"/>
        </w:rPr>
        <w:t>’</w:t>
      </w:r>
      <w:r>
        <w:rPr>
          <w:szCs w:val="32"/>
          <w:lang w:eastAsia="en-US"/>
        </w:rPr>
        <w:t>est plus la lumière et ce n</w:t>
      </w:r>
      <w:r w:rsidR="0046142F">
        <w:rPr>
          <w:szCs w:val="32"/>
          <w:lang w:eastAsia="en-US"/>
        </w:rPr>
        <w:t>’</w:t>
      </w:r>
      <w:r>
        <w:rPr>
          <w:szCs w:val="32"/>
          <w:lang w:eastAsia="en-US"/>
        </w:rPr>
        <w:t>est plus le bruit</w:t>
      </w:r>
      <w:r w:rsidR="0046142F">
        <w:rPr>
          <w:szCs w:val="32"/>
          <w:lang w:eastAsia="en-US"/>
        </w:rPr>
        <w:t xml:space="preserve">. </w:t>
      </w:r>
      <w:r>
        <w:rPr>
          <w:szCs w:val="32"/>
          <w:lang w:eastAsia="en-US"/>
        </w:rPr>
        <w:t>C</w:t>
      </w:r>
      <w:r w:rsidR="0046142F">
        <w:rPr>
          <w:szCs w:val="32"/>
          <w:lang w:eastAsia="en-US"/>
        </w:rPr>
        <w:t>’</w:t>
      </w:r>
      <w:r>
        <w:rPr>
          <w:szCs w:val="32"/>
          <w:lang w:eastAsia="en-US"/>
        </w:rPr>
        <w:t>est le silence</w:t>
      </w:r>
      <w:r w:rsidR="0046142F">
        <w:rPr>
          <w:szCs w:val="32"/>
          <w:lang w:eastAsia="en-US"/>
        </w:rPr>
        <w:t xml:space="preserve">, </w:t>
      </w:r>
      <w:r>
        <w:rPr>
          <w:szCs w:val="32"/>
          <w:lang w:eastAsia="en-US"/>
        </w:rPr>
        <w:t>le demi-jour</w:t>
      </w:r>
      <w:r w:rsidR="0046142F">
        <w:rPr>
          <w:szCs w:val="32"/>
          <w:lang w:eastAsia="en-US"/>
        </w:rPr>
        <w:t xml:space="preserve">, </w:t>
      </w:r>
      <w:r>
        <w:rPr>
          <w:szCs w:val="32"/>
          <w:lang w:eastAsia="en-US"/>
        </w:rPr>
        <w:t>l</w:t>
      </w:r>
      <w:r w:rsidR="0046142F">
        <w:rPr>
          <w:szCs w:val="32"/>
          <w:lang w:eastAsia="en-US"/>
        </w:rPr>
        <w:t>’</w:t>
      </w:r>
      <w:r>
        <w:rPr>
          <w:szCs w:val="32"/>
          <w:lang w:eastAsia="en-US"/>
        </w:rPr>
        <w:t>horizon humble et borné</w:t>
      </w:r>
      <w:r w:rsidR="0046142F">
        <w:rPr>
          <w:szCs w:val="32"/>
          <w:lang w:eastAsia="en-US"/>
        </w:rPr>
        <w:t>.</w:t>
      </w:r>
    </w:p>
    <w:p w14:paraId="3D800AB5" w14:textId="26E06F18" w:rsidR="0046142F" w:rsidRDefault="003148C9" w:rsidP="0046142F">
      <w:pPr>
        <w:rPr>
          <w:szCs w:val="32"/>
          <w:lang w:eastAsia="en-US"/>
        </w:rPr>
      </w:pPr>
      <w:r>
        <w:rPr>
          <w:szCs w:val="32"/>
          <w:lang w:eastAsia="en-US"/>
        </w:rPr>
        <w:t>Alors</w:t>
      </w:r>
      <w:r w:rsidR="0046142F">
        <w:rPr>
          <w:szCs w:val="32"/>
          <w:lang w:eastAsia="en-US"/>
        </w:rPr>
        <w:t xml:space="preserve">, </w:t>
      </w:r>
      <w:r>
        <w:rPr>
          <w:szCs w:val="32"/>
          <w:lang w:eastAsia="en-US"/>
        </w:rPr>
        <w:t>vous retournez sur vos pas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combien la route est changée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Alors vous revenez</w:t>
      </w:r>
      <w:r w:rsidR="0046142F">
        <w:rPr>
          <w:szCs w:val="32"/>
          <w:lang w:eastAsia="en-US"/>
        </w:rPr>
        <w:t xml:space="preserve">, </w:t>
      </w:r>
      <w:r>
        <w:rPr>
          <w:szCs w:val="32"/>
          <w:lang w:eastAsia="en-US"/>
        </w:rPr>
        <w:t>cherchant le repos et murmurant comme Chaulieu vieillard</w:t>
      </w:r>
      <w:r w:rsidR="0046142F">
        <w:rPr>
          <w:szCs w:val="32"/>
          <w:lang w:eastAsia="en-US"/>
        </w:rPr>
        <w:t> :</w:t>
      </w:r>
    </w:p>
    <w:p w14:paraId="2E1BACCE" w14:textId="77777777" w:rsidR="0046142F" w:rsidRDefault="0046142F" w:rsidP="0046142F">
      <w:pPr>
        <w:ind w:firstLine="0"/>
        <w:jc w:val="center"/>
        <w:rPr>
          <w:i/>
          <w:iCs/>
          <w:szCs w:val="32"/>
          <w:lang w:eastAsia="en-US"/>
        </w:rPr>
      </w:pPr>
      <w:r>
        <w:rPr>
          <w:i/>
          <w:iCs/>
          <w:szCs w:val="32"/>
          <w:lang w:eastAsia="en-US"/>
        </w:rPr>
        <w:t>« </w:t>
      </w:r>
      <w:r w:rsidR="003148C9" w:rsidRPr="0046142F">
        <w:rPr>
          <w:i/>
          <w:iCs/>
          <w:szCs w:val="32"/>
          <w:lang w:eastAsia="en-US"/>
        </w:rPr>
        <w:t>Beaux arbres qui m</w:t>
      </w:r>
      <w:r>
        <w:rPr>
          <w:i/>
          <w:iCs/>
          <w:szCs w:val="32"/>
          <w:lang w:eastAsia="en-US"/>
        </w:rPr>
        <w:t>’</w:t>
      </w:r>
      <w:r w:rsidR="003148C9" w:rsidRPr="0046142F">
        <w:rPr>
          <w:i/>
          <w:iCs/>
          <w:szCs w:val="32"/>
          <w:lang w:eastAsia="en-US"/>
        </w:rPr>
        <w:t>avez vu naître</w:t>
      </w:r>
      <w:r>
        <w:rPr>
          <w:i/>
          <w:iCs/>
          <w:szCs w:val="32"/>
          <w:lang w:eastAsia="en-US"/>
        </w:rPr>
        <w:t>,</w:t>
      </w:r>
    </w:p>
    <w:p w14:paraId="23B58DEB" w14:textId="742798BE" w:rsidR="0046142F" w:rsidRDefault="0046142F" w:rsidP="0046142F">
      <w:pPr>
        <w:ind w:firstLine="0"/>
        <w:jc w:val="center"/>
        <w:rPr>
          <w:lang w:eastAsia="en-US"/>
        </w:rPr>
      </w:pPr>
      <w:r>
        <w:rPr>
          <w:i/>
          <w:iCs/>
          <w:szCs w:val="32"/>
          <w:lang w:eastAsia="en-US"/>
        </w:rPr>
        <w:t>« </w:t>
      </w:r>
      <w:r w:rsidR="003148C9" w:rsidRPr="0046142F">
        <w:rPr>
          <w:i/>
          <w:iCs/>
          <w:szCs w:val="32"/>
          <w:lang w:eastAsia="en-US"/>
        </w:rPr>
        <w:t>Bientôt vous me verrez mourir</w:t>
      </w:r>
      <w:r>
        <w:rPr>
          <w:i/>
          <w:iCs/>
          <w:szCs w:val="32"/>
          <w:lang w:eastAsia="en-US"/>
        </w:rPr>
        <w:t> ! »</w:t>
      </w:r>
    </w:p>
    <w:p w14:paraId="6D761DDD" w14:textId="77777777" w:rsidR="0046142F" w:rsidRDefault="003148C9" w:rsidP="0046142F">
      <w:pPr>
        <w:rPr>
          <w:szCs w:val="32"/>
          <w:lang w:eastAsia="en-US"/>
        </w:rPr>
      </w:pPr>
      <w:r>
        <w:rPr>
          <w:szCs w:val="32"/>
          <w:lang w:eastAsia="en-US"/>
        </w:rPr>
        <w:t>Il faut que la tombe soit où fut le berceau</w:t>
      </w:r>
      <w:r w:rsidR="0046142F">
        <w:rPr>
          <w:szCs w:val="32"/>
          <w:lang w:eastAsia="en-US"/>
        </w:rPr>
        <w:t>.</w:t>
      </w:r>
    </w:p>
    <w:p w14:paraId="16727219" w14:textId="77777777" w:rsidR="0046142F" w:rsidRDefault="003148C9" w:rsidP="0046142F">
      <w:pPr>
        <w:rPr>
          <w:szCs w:val="32"/>
          <w:lang w:eastAsia="en-US"/>
        </w:rPr>
      </w:pPr>
      <w:r>
        <w:rPr>
          <w:szCs w:val="32"/>
          <w:lang w:eastAsia="en-US"/>
        </w:rPr>
        <w:t>La vie dans le tourbillon</w:t>
      </w:r>
      <w:r w:rsidR="0046142F">
        <w:rPr>
          <w:szCs w:val="32"/>
          <w:lang w:eastAsia="en-US"/>
        </w:rPr>
        <w:t xml:space="preserve"> ; </w:t>
      </w:r>
      <w:r>
        <w:rPr>
          <w:szCs w:val="32"/>
          <w:lang w:eastAsia="en-US"/>
        </w:rPr>
        <w:t>dans la retraite la naissance et la mort</w:t>
      </w:r>
      <w:r w:rsidR="0046142F">
        <w:rPr>
          <w:szCs w:val="32"/>
          <w:lang w:eastAsia="en-US"/>
        </w:rPr>
        <w:t>.</w:t>
      </w:r>
    </w:p>
    <w:p w14:paraId="0EBF3819" w14:textId="77777777" w:rsidR="0046142F" w:rsidRDefault="003148C9" w:rsidP="0046142F">
      <w:pPr>
        <w:rPr>
          <w:szCs w:val="32"/>
          <w:lang w:eastAsia="en-US"/>
        </w:rPr>
      </w:pPr>
      <w:r>
        <w:rPr>
          <w:szCs w:val="32"/>
          <w:lang w:eastAsia="en-US"/>
        </w:rPr>
        <w:t>Les livres sont comme les hommes</w:t>
      </w:r>
      <w:r w:rsidR="0046142F">
        <w:rPr>
          <w:szCs w:val="32"/>
          <w:lang w:eastAsia="en-US"/>
        </w:rPr>
        <w:t>.</w:t>
      </w:r>
    </w:p>
    <w:p w14:paraId="682C9102" w14:textId="77777777" w:rsidR="0046142F" w:rsidRDefault="003148C9" w:rsidP="0046142F">
      <w:pPr>
        <w:rPr>
          <w:szCs w:val="32"/>
          <w:lang w:eastAsia="en-US"/>
        </w:rPr>
      </w:pPr>
      <w:r>
        <w:rPr>
          <w:szCs w:val="32"/>
          <w:lang w:eastAsia="en-US"/>
        </w:rPr>
        <w:t>Nous voici revenus</w:t>
      </w:r>
      <w:r w:rsidR="0046142F">
        <w:rPr>
          <w:szCs w:val="32"/>
          <w:lang w:eastAsia="en-US"/>
        </w:rPr>
        <w:t xml:space="preserve">, </w:t>
      </w:r>
      <w:r>
        <w:rPr>
          <w:szCs w:val="32"/>
          <w:lang w:eastAsia="en-US"/>
        </w:rPr>
        <w:t>après vingt ans d</w:t>
      </w:r>
      <w:r w:rsidR="0046142F">
        <w:rPr>
          <w:szCs w:val="32"/>
          <w:lang w:eastAsia="en-US"/>
        </w:rPr>
        <w:t>’</w:t>
      </w:r>
      <w:r>
        <w:rPr>
          <w:szCs w:val="32"/>
          <w:lang w:eastAsia="en-US"/>
        </w:rPr>
        <w:t>absence</w:t>
      </w:r>
      <w:r w:rsidR="0046142F">
        <w:rPr>
          <w:szCs w:val="32"/>
          <w:lang w:eastAsia="en-US"/>
        </w:rPr>
        <w:t xml:space="preserve">, </w:t>
      </w:r>
      <w:r>
        <w:rPr>
          <w:szCs w:val="32"/>
          <w:lang w:eastAsia="en-US"/>
        </w:rPr>
        <w:t xml:space="preserve">dans ce grand château du </w:t>
      </w:r>
      <w:proofErr w:type="spellStart"/>
      <w:r>
        <w:rPr>
          <w:szCs w:val="32"/>
          <w:lang w:eastAsia="en-US"/>
        </w:rPr>
        <w:t>Ceuil</w:t>
      </w:r>
      <w:proofErr w:type="spellEnd"/>
      <w:r w:rsidR="0046142F">
        <w:rPr>
          <w:szCs w:val="32"/>
          <w:lang w:eastAsia="en-US"/>
        </w:rPr>
        <w:t xml:space="preserve">, </w:t>
      </w:r>
      <w:r>
        <w:rPr>
          <w:szCs w:val="32"/>
          <w:lang w:eastAsia="en-US"/>
        </w:rPr>
        <w:t>berceau de notre drame</w:t>
      </w:r>
      <w:r w:rsidR="0046142F">
        <w:rPr>
          <w:szCs w:val="32"/>
          <w:lang w:eastAsia="en-US"/>
        </w:rPr>
        <w:t>.</w:t>
      </w:r>
    </w:p>
    <w:p w14:paraId="4807A044" w14:textId="77777777" w:rsidR="0046142F" w:rsidRDefault="003148C9" w:rsidP="0046142F">
      <w:pPr>
        <w:rPr>
          <w:szCs w:val="32"/>
          <w:lang w:eastAsia="en-US"/>
        </w:rPr>
      </w:pPr>
      <w:r>
        <w:rPr>
          <w:szCs w:val="32"/>
          <w:lang w:eastAsia="en-US"/>
        </w:rPr>
        <w:t>Ces vingt années n</w:t>
      </w:r>
      <w:r w:rsidR="0046142F">
        <w:rPr>
          <w:szCs w:val="32"/>
          <w:lang w:eastAsia="en-US"/>
        </w:rPr>
        <w:t>’</w:t>
      </w:r>
      <w:r>
        <w:rPr>
          <w:szCs w:val="32"/>
          <w:lang w:eastAsia="en-US"/>
        </w:rPr>
        <w:t>avaient guère changé les vieilles murailles du manoir</w:t>
      </w:r>
      <w:r w:rsidR="0046142F">
        <w:rPr>
          <w:szCs w:val="32"/>
          <w:lang w:eastAsia="en-US"/>
        </w:rPr>
        <w:t xml:space="preserve">, </w:t>
      </w:r>
      <w:r>
        <w:rPr>
          <w:szCs w:val="32"/>
          <w:lang w:eastAsia="en-US"/>
        </w:rPr>
        <w:t>qui se dressait toujours</w:t>
      </w:r>
      <w:r w:rsidR="0046142F">
        <w:rPr>
          <w:szCs w:val="32"/>
          <w:lang w:eastAsia="en-US"/>
        </w:rPr>
        <w:t xml:space="preserve">, </w:t>
      </w:r>
      <w:r>
        <w:rPr>
          <w:szCs w:val="32"/>
          <w:lang w:eastAsia="en-US"/>
        </w:rPr>
        <w:t>revêche et triste</w:t>
      </w:r>
      <w:r w:rsidR="0046142F">
        <w:rPr>
          <w:szCs w:val="32"/>
          <w:lang w:eastAsia="en-US"/>
        </w:rPr>
        <w:t xml:space="preserve">, </w:t>
      </w:r>
      <w:r>
        <w:rPr>
          <w:szCs w:val="32"/>
          <w:lang w:eastAsia="en-US"/>
        </w:rPr>
        <w:t>parmi les hauts chênes de la forêt</w:t>
      </w:r>
      <w:r w:rsidR="0046142F">
        <w:rPr>
          <w:szCs w:val="32"/>
          <w:lang w:eastAsia="en-US"/>
        </w:rPr>
        <w:t>.</w:t>
      </w:r>
    </w:p>
    <w:p w14:paraId="6A8C6586" w14:textId="77777777" w:rsidR="0046142F" w:rsidRDefault="003148C9" w:rsidP="0046142F">
      <w:pPr>
        <w:rPr>
          <w:szCs w:val="32"/>
          <w:lang w:eastAsia="en-US"/>
        </w:rPr>
      </w:pPr>
      <w:r>
        <w:rPr>
          <w:szCs w:val="32"/>
          <w:lang w:eastAsia="en-US"/>
        </w:rPr>
        <w:lastRenderedPageBreak/>
        <w:t>Mais l</w:t>
      </w:r>
      <w:r w:rsidR="0046142F">
        <w:rPr>
          <w:szCs w:val="32"/>
          <w:lang w:eastAsia="en-US"/>
        </w:rPr>
        <w:t>’</w:t>
      </w:r>
      <w:r>
        <w:rPr>
          <w:szCs w:val="32"/>
          <w:lang w:eastAsia="en-US"/>
        </w:rPr>
        <w:t>intérieur avait subi l</w:t>
      </w:r>
      <w:r w:rsidR="0046142F">
        <w:rPr>
          <w:szCs w:val="32"/>
          <w:lang w:eastAsia="en-US"/>
        </w:rPr>
        <w:t>’</w:t>
      </w:r>
      <w:r>
        <w:rPr>
          <w:szCs w:val="32"/>
          <w:lang w:eastAsia="en-US"/>
        </w:rPr>
        <w:t>effet ordinaire de l</w:t>
      </w:r>
      <w:r w:rsidR="0046142F">
        <w:rPr>
          <w:szCs w:val="32"/>
          <w:lang w:eastAsia="en-US"/>
        </w:rPr>
        <w:t>’</w:t>
      </w:r>
      <w:r>
        <w:rPr>
          <w:szCs w:val="32"/>
          <w:lang w:eastAsia="en-US"/>
        </w:rPr>
        <w:t>abandon</w:t>
      </w:r>
      <w:r w:rsidR="0046142F">
        <w:rPr>
          <w:szCs w:val="32"/>
          <w:lang w:eastAsia="en-US"/>
        </w:rPr>
        <w:t xml:space="preserve">. </w:t>
      </w:r>
      <w:r>
        <w:rPr>
          <w:szCs w:val="32"/>
          <w:lang w:eastAsia="en-US"/>
        </w:rPr>
        <w:t>La partie habitée autrefois par les maîtres s</w:t>
      </w:r>
      <w:r w:rsidR="0046142F">
        <w:rPr>
          <w:szCs w:val="32"/>
          <w:lang w:eastAsia="en-US"/>
        </w:rPr>
        <w:t>’</w:t>
      </w:r>
      <w:r>
        <w:rPr>
          <w:szCs w:val="32"/>
          <w:lang w:eastAsia="en-US"/>
        </w:rPr>
        <w:t>était peu à peu dégradée</w:t>
      </w:r>
      <w:r w:rsidR="0046142F">
        <w:rPr>
          <w:szCs w:val="32"/>
          <w:lang w:eastAsia="en-US"/>
        </w:rPr>
        <w:t xml:space="preserve">. </w:t>
      </w:r>
      <w:r>
        <w:rPr>
          <w:szCs w:val="32"/>
          <w:lang w:eastAsia="en-US"/>
        </w:rPr>
        <w:t>L</w:t>
      </w:r>
      <w:r w:rsidR="0046142F">
        <w:rPr>
          <w:szCs w:val="32"/>
          <w:lang w:eastAsia="en-US"/>
        </w:rPr>
        <w:t>’</w:t>
      </w:r>
      <w:r>
        <w:rPr>
          <w:szCs w:val="32"/>
          <w:lang w:eastAsia="en-US"/>
        </w:rPr>
        <w:t>humidité avait mis les tapisseries en lambeaux</w:t>
      </w:r>
      <w:r w:rsidR="0046142F">
        <w:rPr>
          <w:szCs w:val="32"/>
          <w:lang w:eastAsia="en-US"/>
        </w:rPr>
        <w:t xml:space="preserve">. </w:t>
      </w:r>
      <w:r>
        <w:rPr>
          <w:szCs w:val="32"/>
          <w:lang w:eastAsia="en-US"/>
        </w:rPr>
        <w:t>Et ce qui jadis n</w:t>
      </w:r>
      <w:r w:rsidR="0046142F">
        <w:rPr>
          <w:szCs w:val="32"/>
          <w:lang w:eastAsia="en-US"/>
        </w:rPr>
        <w:t>’</w:t>
      </w:r>
      <w:r>
        <w:rPr>
          <w:szCs w:val="32"/>
          <w:lang w:eastAsia="en-US"/>
        </w:rPr>
        <w:t>était que sévère arrivait au lugubre</w:t>
      </w:r>
      <w:r w:rsidR="0046142F">
        <w:rPr>
          <w:szCs w:val="32"/>
          <w:lang w:eastAsia="en-US"/>
        </w:rPr>
        <w:t>.</w:t>
      </w:r>
    </w:p>
    <w:p w14:paraId="055C8A4A" w14:textId="3665DF8B" w:rsidR="0046142F" w:rsidRDefault="003148C9" w:rsidP="0046142F">
      <w:pPr>
        <w:rPr>
          <w:szCs w:val="32"/>
          <w:lang w:eastAsia="en-US"/>
        </w:rPr>
      </w:pPr>
      <w:r>
        <w:rPr>
          <w:szCs w:val="32"/>
          <w:lang w:eastAsia="en-US"/>
        </w:rPr>
        <w:t>La cuisine seule n</w:t>
      </w:r>
      <w:r w:rsidR="0046142F">
        <w:rPr>
          <w:szCs w:val="32"/>
          <w:lang w:eastAsia="en-US"/>
        </w:rPr>
        <w:t>’</w:t>
      </w:r>
      <w:r>
        <w:rPr>
          <w:szCs w:val="32"/>
          <w:lang w:eastAsia="en-US"/>
        </w:rPr>
        <w:t>avait pas bougé</w:t>
      </w:r>
      <w:r w:rsidR="0046142F">
        <w:rPr>
          <w:szCs w:val="32"/>
          <w:lang w:eastAsia="en-US"/>
        </w:rPr>
        <w:t xml:space="preserve">. </w:t>
      </w:r>
      <w:r>
        <w:rPr>
          <w:szCs w:val="32"/>
          <w:lang w:eastAsia="en-US"/>
        </w:rPr>
        <w:t>Vous eussiez cru retrouver le même feu de souches dans la même énorme cheminée</w:t>
      </w:r>
      <w:r w:rsidR="0046142F">
        <w:rPr>
          <w:szCs w:val="32"/>
          <w:lang w:eastAsia="en-US"/>
        </w:rPr>
        <w:t xml:space="preserve">. </w:t>
      </w:r>
      <w:r>
        <w:rPr>
          <w:szCs w:val="32"/>
          <w:lang w:eastAsia="en-US"/>
        </w:rPr>
        <w:t>Seulement</w:t>
      </w:r>
      <w:r w:rsidR="0046142F">
        <w:rPr>
          <w:szCs w:val="32"/>
          <w:lang w:eastAsia="en-US"/>
        </w:rPr>
        <w:t xml:space="preserve">, </w:t>
      </w:r>
      <w:r>
        <w:rPr>
          <w:szCs w:val="32"/>
          <w:lang w:eastAsia="en-US"/>
        </w:rPr>
        <w:t xml:space="preserve">la vieille </w:t>
      </w:r>
      <w:proofErr w:type="spellStart"/>
      <w:r>
        <w:rPr>
          <w:szCs w:val="32"/>
          <w:lang w:eastAsia="en-US"/>
        </w:rPr>
        <w:t>Renotte</w:t>
      </w:r>
      <w:proofErr w:type="spellEnd"/>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la païenne au rosaire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dormait au cimetière</w:t>
      </w:r>
      <w:r w:rsidR="0046142F">
        <w:rPr>
          <w:szCs w:val="32"/>
          <w:lang w:eastAsia="en-US"/>
        </w:rPr>
        <w:t xml:space="preserve">. </w:t>
      </w:r>
      <w:r>
        <w:rPr>
          <w:szCs w:val="32"/>
          <w:lang w:eastAsia="en-US"/>
        </w:rPr>
        <w:t>Olivette n</w:t>
      </w:r>
      <w:r w:rsidR="0046142F">
        <w:rPr>
          <w:szCs w:val="32"/>
          <w:lang w:eastAsia="en-US"/>
        </w:rPr>
        <w:t>’</w:t>
      </w:r>
      <w:r>
        <w:rPr>
          <w:szCs w:val="32"/>
          <w:lang w:eastAsia="en-US"/>
        </w:rPr>
        <w:t>était plus là</w:t>
      </w:r>
      <w:r w:rsidR="0046142F">
        <w:rPr>
          <w:szCs w:val="32"/>
          <w:lang w:eastAsia="en-US"/>
        </w:rPr>
        <w:t xml:space="preserve">, </w:t>
      </w:r>
      <w:r>
        <w:rPr>
          <w:szCs w:val="32"/>
          <w:lang w:eastAsia="en-US"/>
        </w:rPr>
        <w:t>Olivette</w:t>
      </w:r>
      <w:r w:rsidR="0046142F">
        <w:rPr>
          <w:szCs w:val="32"/>
          <w:lang w:eastAsia="en-US"/>
        </w:rPr>
        <w:t xml:space="preserve">, </w:t>
      </w:r>
      <w:r>
        <w:rPr>
          <w:szCs w:val="32"/>
          <w:lang w:eastAsia="en-US"/>
        </w:rPr>
        <w:t>la vive et jolie</w:t>
      </w:r>
      <w:r w:rsidR="0046142F">
        <w:rPr>
          <w:szCs w:val="32"/>
          <w:lang w:eastAsia="en-US"/>
        </w:rPr>
        <w:t xml:space="preserve"> ; </w:t>
      </w:r>
      <w:r>
        <w:rPr>
          <w:szCs w:val="32"/>
          <w:lang w:eastAsia="en-US"/>
        </w:rPr>
        <w:t xml:space="preserve">le beau gars </w:t>
      </w:r>
      <w:proofErr w:type="spellStart"/>
      <w:r>
        <w:rPr>
          <w:szCs w:val="32"/>
          <w:lang w:eastAsia="en-US"/>
        </w:rPr>
        <w:t>Tiennet</w:t>
      </w:r>
      <w:proofErr w:type="spellEnd"/>
      <w:r>
        <w:rPr>
          <w:szCs w:val="32"/>
          <w:lang w:eastAsia="en-US"/>
        </w:rPr>
        <w:t xml:space="preserve"> </w:t>
      </w:r>
      <w:proofErr w:type="spellStart"/>
      <w:r>
        <w:rPr>
          <w:szCs w:val="32"/>
          <w:lang w:eastAsia="en-US"/>
        </w:rPr>
        <w:t>Blône</w:t>
      </w:r>
      <w:proofErr w:type="spellEnd"/>
      <w:r w:rsidR="0046142F">
        <w:rPr>
          <w:szCs w:val="32"/>
          <w:lang w:eastAsia="en-US"/>
        </w:rPr>
        <w:t xml:space="preserve"> ; </w:t>
      </w:r>
      <w:r>
        <w:rPr>
          <w:szCs w:val="32"/>
          <w:lang w:eastAsia="en-US"/>
        </w:rPr>
        <w:t>le fils de Toussaint le meunier</w:t>
      </w:r>
      <w:r w:rsidR="0046142F">
        <w:rPr>
          <w:szCs w:val="32"/>
          <w:lang w:eastAsia="en-US"/>
        </w:rPr>
        <w:t xml:space="preserve">, </w:t>
      </w:r>
      <w:r>
        <w:rPr>
          <w:szCs w:val="32"/>
          <w:lang w:eastAsia="en-US"/>
        </w:rPr>
        <w:t>ne s</w:t>
      </w:r>
      <w:r w:rsidR="0046142F">
        <w:rPr>
          <w:szCs w:val="32"/>
          <w:lang w:eastAsia="en-US"/>
        </w:rPr>
        <w:t>’</w:t>
      </w:r>
      <w:r>
        <w:rPr>
          <w:szCs w:val="32"/>
          <w:lang w:eastAsia="en-US"/>
        </w:rPr>
        <w:t>adossait plus</w:t>
      </w:r>
      <w:r w:rsidR="0046142F">
        <w:rPr>
          <w:szCs w:val="32"/>
          <w:lang w:eastAsia="en-US"/>
        </w:rPr>
        <w:t xml:space="preserve">, </w:t>
      </w:r>
      <w:r>
        <w:rPr>
          <w:szCs w:val="32"/>
          <w:lang w:eastAsia="en-US"/>
        </w:rPr>
        <w:t>souriant à son rêve</w:t>
      </w:r>
      <w:r w:rsidR="0046142F">
        <w:rPr>
          <w:szCs w:val="32"/>
          <w:lang w:eastAsia="en-US"/>
        </w:rPr>
        <w:t xml:space="preserve">, </w:t>
      </w:r>
      <w:r>
        <w:rPr>
          <w:szCs w:val="32"/>
          <w:lang w:eastAsia="en-US"/>
        </w:rPr>
        <w:t>contre la grosse courte-pointe du lit double étage</w:t>
      </w:r>
      <w:r w:rsidR="0046142F">
        <w:rPr>
          <w:szCs w:val="32"/>
          <w:lang w:eastAsia="en-US"/>
        </w:rPr>
        <w:t>.</w:t>
      </w:r>
    </w:p>
    <w:p w14:paraId="7AFA17EC" w14:textId="77777777" w:rsidR="0046142F" w:rsidRDefault="003148C9" w:rsidP="0046142F">
      <w:pPr>
        <w:rPr>
          <w:szCs w:val="32"/>
          <w:lang w:eastAsia="en-US"/>
        </w:rPr>
      </w:pPr>
      <w:r>
        <w:rPr>
          <w:szCs w:val="32"/>
          <w:lang w:eastAsia="en-US"/>
        </w:rPr>
        <w:t>Mais Mathurin Houin</w:t>
      </w:r>
      <w:r w:rsidR="0046142F">
        <w:rPr>
          <w:szCs w:val="32"/>
          <w:lang w:eastAsia="en-US"/>
        </w:rPr>
        <w:t xml:space="preserve">, </w:t>
      </w:r>
      <w:r>
        <w:rPr>
          <w:szCs w:val="32"/>
          <w:lang w:eastAsia="en-US"/>
        </w:rPr>
        <w:t>vieux comme Hérode</w:t>
      </w:r>
      <w:r w:rsidR="0046142F">
        <w:rPr>
          <w:szCs w:val="32"/>
          <w:lang w:eastAsia="en-US"/>
        </w:rPr>
        <w:t xml:space="preserve">, </w:t>
      </w:r>
      <w:r>
        <w:rPr>
          <w:szCs w:val="32"/>
          <w:lang w:eastAsia="en-US"/>
        </w:rPr>
        <w:t>tenait encore debout</w:t>
      </w:r>
      <w:r w:rsidR="0046142F">
        <w:rPr>
          <w:szCs w:val="32"/>
          <w:lang w:eastAsia="en-US"/>
        </w:rPr>
        <w:t xml:space="preserve"> ; </w:t>
      </w:r>
      <w:r>
        <w:rPr>
          <w:szCs w:val="32"/>
          <w:lang w:eastAsia="en-US"/>
        </w:rPr>
        <w:t xml:space="preserve">Pierre </w:t>
      </w:r>
      <w:proofErr w:type="spellStart"/>
      <w:r>
        <w:rPr>
          <w:szCs w:val="32"/>
          <w:lang w:eastAsia="en-US"/>
        </w:rPr>
        <w:t>Mêchet</w:t>
      </w:r>
      <w:proofErr w:type="spellEnd"/>
      <w:r>
        <w:rPr>
          <w:szCs w:val="32"/>
          <w:lang w:eastAsia="en-US"/>
        </w:rPr>
        <w:t xml:space="preserve"> câblait des fouets comme devant</w:t>
      </w:r>
      <w:r w:rsidR="0046142F">
        <w:rPr>
          <w:szCs w:val="32"/>
          <w:lang w:eastAsia="en-US"/>
        </w:rPr>
        <w:t xml:space="preserve">, </w:t>
      </w:r>
      <w:r>
        <w:rPr>
          <w:szCs w:val="32"/>
          <w:lang w:eastAsia="en-US"/>
        </w:rPr>
        <w:t>Yvon tressait de la paille</w:t>
      </w:r>
      <w:r w:rsidR="0046142F">
        <w:rPr>
          <w:szCs w:val="32"/>
          <w:lang w:eastAsia="en-US"/>
        </w:rPr>
        <w:t>.</w:t>
      </w:r>
    </w:p>
    <w:p w14:paraId="047A3A6B" w14:textId="77777777" w:rsidR="0046142F" w:rsidRDefault="003148C9" w:rsidP="0046142F">
      <w:pPr>
        <w:rPr>
          <w:szCs w:val="32"/>
          <w:lang w:eastAsia="en-US"/>
        </w:rPr>
      </w:pPr>
      <w:r>
        <w:rPr>
          <w:szCs w:val="32"/>
          <w:lang w:eastAsia="en-US"/>
        </w:rPr>
        <w:t xml:space="preserve">Et les autres aussi étaient là autour de la crémaillère où pendait la marmite aux </w:t>
      </w:r>
      <w:proofErr w:type="spellStart"/>
      <w:r>
        <w:rPr>
          <w:szCs w:val="32"/>
          <w:lang w:eastAsia="en-US"/>
        </w:rPr>
        <w:t>grous</w:t>
      </w:r>
      <w:proofErr w:type="spellEnd"/>
      <w:r w:rsidR="0046142F">
        <w:rPr>
          <w:szCs w:val="32"/>
          <w:lang w:eastAsia="en-US"/>
        </w:rPr>
        <w:t>.</w:t>
      </w:r>
    </w:p>
    <w:p w14:paraId="3E812669" w14:textId="77777777" w:rsidR="0046142F" w:rsidRDefault="003148C9" w:rsidP="0046142F">
      <w:pPr>
        <w:rPr>
          <w:szCs w:val="32"/>
          <w:lang w:eastAsia="en-US"/>
        </w:rPr>
      </w:pPr>
      <w:proofErr w:type="spellStart"/>
      <w:r>
        <w:rPr>
          <w:szCs w:val="32"/>
          <w:lang w:eastAsia="en-US"/>
        </w:rPr>
        <w:t>Fancin</w:t>
      </w:r>
      <w:proofErr w:type="spellEnd"/>
      <w:r w:rsidR="0046142F">
        <w:rPr>
          <w:szCs w:val="32"/>
          <w:lang w:eastAsia="en-US"/>
        </w:rPr>
        <w:t xml:space="preserve">, </w:t>
      </w:r>
      <w:r>
        <w:rPr>
          <w:szCs w:val="32"/>
          <w:lang w:eastAsia="en-US"/>
        </w:rPr>
        <w:t>Pelo</w:t>
      </w:r>
      <w:r w:rsidR="0046142F">
        <w:rPr>
          <w:szCs w:val="32"/>
          <w:lang w:eastAsia="en-US"/>
        </w:rPr>
        <w:t xml:space="preserve">, </w:t>
      </w:r>
      <w:proofErr w:type="spellStart"/>
      <w:r>
        <w:rPr>
          <w:szCs w:val="32"/>
          <w:lang w:eastAsia="en-US"/>
        </w:rPr>
        <w:t>Mérieul</w:t>
      </w:r>
      <w:proofErr w:type="spellEnd"/>
      <w:r>
        <w:rPr>
          <w:szCs w:val="32"/>
          <w:lang w:eastAsia="en-US"/>
        </w:rPr>
        <w:t xml:space="preserve"> et </w:t>
      </w:r>
      <w:proofErr w:type="spellStart"/>
      <w:r>
        <w:rPr>
          <w:szCs w:val="32"/>
          <w:lang w:eastAsia="en-US"/>
        </w:rPr>
        <w:t>Louisic</w:t>
      </w:r>
      <w:proofErr w:type="spellEnd"/>
      <w:r>
        <w:rPr>
          <w:szCs w:val="32"/>
          <w:lang w:eastAsia="en-US"/>
        </w:rPr>
        <w:t xml:space="preserve"> du four à fouaces</w:t>
      </w:r>
      <w:r w:rsidR="0046142F">
        <w:rPr>
          <w:szCs w:val="32"/>
          <w:lang w:eastAsia="en-US"/>
        </w:rPr>
        <w:t>.</w:t>
      </w:r>
    </w:p>
    <w:p w14:paraId="78FC6E28" w14:textId="77777777" w:rsidR="0046142F" w:rsidRDefault="003148C9" w:rsidP="0046142F">
      <w:pPr>
        <w:rPr>
          <w:szCs w:val="32"/>
          <w:lang w:eastAsia="en-US"/>
        </w:rPr>
      </w:pPr>
      <w:r>
        <w:rPr>
          <w:szCs w:val="32"/>
          <w:lang w:eastAsia="en-US"/>
        </w:rPr>
        <w:t>Un autre encore</w:t>
      </w:r>
      <w:r w:rsidR="0046142F">
        <w:rPr>
          <w:szCs w:val="32"/>
          <w:lang w:eastAsia="en-US"/>
        </w:rPr>
        <w:t xml:space="preserve">, </w:t>
      </w:r>
      <w:r>
        <w:rPr>
          <w:szCs w:val="32"/>
          <w:lang w:eastAsia="en-US"/>
        </w:rPr>
        <w:t>ma foi</w:t>
      </w:r>
      <w:r w:rsidR="0046142F">
        <w:rPr>
          <w:szCs w:val="32"/>
          <w:lang w:eastAsia="en-US"/>
        </w:rPr>
        <w:t xml:space="preserve">, </w:t>
      </w:r>
      <w:r>
        <w:rPr>
          <w:szCs w:val="32"/>
          <w:lang w:eastAsia="en-US"/>
        </w:rPr>
        <w:t>oui</w:t>
      </w:r>
      <w:r w:rsidR="0046142F">
        <w:rPr>
          <w:szCs w:val="32"/>
          <w:lang w:eastAsia="en-US"/>
        </w:rPr>
        <w:t xml:space="preserve"> ! </w:t>
      </w:r>
      <w:proofErr w:type="spellStart"/>
      <w:r>
        <w:rPr>
          <w:szCs w:val="32"/>
          <w:lang w:eastAsia="en-US"/>
        </w:rPr>
        <w:t>Yaume</w:t>
      </w:r>
      <w:proofErr w:type="spellEnd"/>
      <w:r>
        <w:rPr>
          <w:szCs w:val="32"/>
          <w:lang w:eastAsia="en-US"/>
        </w:rPr>
        <w:t xml:space="preserve"> le pâtour</w:t>
      </w:r>
      <w:r w:rsidR="0046142F">
        <w:rPr>
          <w:szCs w:val="32"/>
          <w:lang w:eastAsia="en-US"/>
        </w:rPr>
        <w:t xml:space="preserve">, </w:t>
      </w:r>
      <w:proofErr w:type="spellStart"/>
      <w:r>
        <w:rPr>
          <w:szCs w:val="32"/>
          <w:lang w:eastAsia="en-US"/>
        </w:rPr>
        <w:t>Yaume</w:t>
      </w:r>
      <w:proofErr w:type="spellEnd"/>
      <w:r>
        <w:rPr>
          <w:szCs w:val="32"/>
          <w:lang w:eastAsia="en-US"/>
        </w:rPr>
        <w:t xml:space="preserve"> en personne</w:t>
      </w:r>
      <w:r w:rsidR="0046142F">
        <w:rPr>
          <w:szCs w:val="32"/>
          <w:lang w:eastAsia="en-US"/>
        </w:rPr>
        <w:t xml:space="preserve">, </w:t>
      </w:r>
      <w:r>
        <w:rPr>
          <w:szCs w:val="32"/>
          <w:lang w:eastAsia="en-US"/>
        </w:rPr>
        <w:t>avec son costume de groom hongrois et son beau langage</w:t>
      </w:r>
      <w:r w:rsidR="0046142F">
        <w:rPr>
          <w:szCs w:val="32"/>
          <w:lang w:eastAsia="en-US"/>
        </w:rPr>
        <w:t>.</w:t>
      </w:r>
    </w:p>
    <w:p w14:paraId="2DE13C6D" w14:textId="77777777" w:rsidR="0046142F" w:rsidRDefault="003148C9" w:rsidP="0046142F">
      <w:pPr>
        <w:rPr>
          <w:szCs w:val="32"/>
          <w:lang w:eastAsia="en-US"/>
        </w:rPr>
      </w:pPr>
      <w:r>
        <w:rPr>
          <w:szCs w:val="32"/>
          <w:lang w:eastAsia="en-US"/>
        </w:rPr>
        <w:t>Censé</w:t>
      </w:r>
      <w:r w:rsidR="0046142F">
        <w:rPr>
          <w:szCs w:val="32"/>
          <w:lang w:eastAsia="en-US"/>
        </w:rPr>
        <w:t xml:space="preserve">, </w:t>
      </w:r>
      <w:r>
        <w:rPr>
          <w:szCs w:val="32"/>
          <w:lang w:eastAsia="en-US"/>
        </w:rPr>
        <w:t>Mazurke n</w:t>
      </w:r>
      <w:r w:rsidR="0046142F">
        <w:rPr>
          <w:szCs w:val="32"/>
          <w:lang w:eastAsia="en-US"/>
        </w:rPr>
        <w:t>’</w:t>
      </w:r>
      <w:r>
        <w:rPr>
          <w:szCs w:val="32"/>
          <w:lang w:eastAsia="en-US"/>
        </w:rPr>
        <w:t>est donc pas bien loin</w:t>
      </w:r>
      <w:r w:rsidR="0046142F">
        <w:rPr>
          <w:szCs w:val="32"/>
          <w:lang w:eastAsia="en-US"/>
        </w:rPr>
        <w:t> !…</w:t>
      </w:r>
    </w:p>
    <w:p w14:paraId="5D5163CC" w14:textId="77777777" w:rsidR="0046142F" w:rsidRDefault="003148C9" w:rsidP="0046142F">
      <w:pPr>
        <w:rPr>
          <w:szCs w:val="32"/>
          <w:lang w:eastAsia="en-US"/>
        </w:rPr>
      </w:pPr>
      <w:proofErr w:type="spellStart"/>
      <w:r>
        <w:rPr>
          <w:szCs w:val="32"/>
          <w:lang w:eastAsia="en-US"/>
        </w:rPr>
        <w:t>Yaume</w:t>
      </w:r>
      <w:proofErr w:type="spellEnd"/>
      <w:r>
        <w:rPr>
          <w:szCs w:val="32"/>
          <w:lang w:eastAsia="en-US"/>
        </w:rPr>
        <w:t xml:space="preserve"> émerveillait l</w:t>
      </w:r>
      <w:r w:rsidR="0046142F">
        <w:rPr>
          <w:szCs w:val="32"/>
          <w:lang w:eastAsia="en-US"/>
        </w:rPr>
        <w:t>’</w:t>
      </w:r>
      <w:r>
        <w:rPr>
          <w:szCs w:val="32"/>
          <w:lang w:eastAsia="en-US"/>
        </w:rPr>
        <w:t>assemblée avec le récit de ses hauts faits</w:t>
      </w:r>
      <w:r w:rsidR="0046142F">
        <w:rPr>
          <w:szCs w:val="32"/>
          <w:lang w:eastAsia="en-US"/>
        </w:rPr>
        <w:t xml:space="preserve">. </w:t>
      </w:r>
      <w:r>
        <w:rPr>
          <w:szCs w:val="32"/>
          <w:lang w:eastAsia="en-US"/>
        </w:rPr>
        <w:t>S</w:t>
      </w:r>
      <w:r w:rsidR="0046142F">
        <w:rPr>
          <w:szCs w:val="32"/>
          <w:lang w:eastAsia="en-US"/>
        </w:rPr>
        <w:t>’</w:t>
      </w:r>
      <w:r>
        <w:rPr>
          <w:szCs w:val="32"/>
          <w:lang w:eastAsia="en-US"/>
        </w:rPr>
        <w:t>il avait voulu seulement faire un signe</w:t>
      </w:r>
      <w:r w:rsidR="0046142F">
        <w:rPr>
          <w:szCs w:val="32"/>
          <w:lang w:eastAsia="en-US"/>
        </w:rPr>
        <w:t xml:space="preserve">, </w:t>
      </w:r>
      <w:r>
        <w:rPr>
          <w:szCs w:val="32"/>
          <w:lang w:eastAsia="en-US"/>
        </w:rPr>
        <w:t>Scolastique</w:t>
      </w:r>
      <w:r w:rsidR="0046142F">
        <w:rPr>
          <w:szCs w:val="32"/>
          <w:lang w:eastAsia="en-US"/>
        </w:rPr>
        <w:t xml:space="preserve">, </w:t>
      </w:r>
      <w:r>
        <w:rPr>
          <w:szCs w:val="32"/>
          <w:lang w:eastAsia="en-US"/>
        </w:rPr>
        <w:t>Marielle</w:t>
      </w:r>
      <w:r w:rsidR="0046142F">
        <w:rPr>
          <w:szCs w:val="32"/>
          <w:lang w:eastAsia="en-US"/>
        </w:rPr>
        <w:t xml:space="preserve">, </w:t>
      </w:r>
      <w:r>
        <w:rPr>
          <w:szCs w:val="32"/>
          <w:lang w:eastAsia="en-US"/>
        </w:rPr>
        <w:t>Yvonne</w:t>
      </w:r>
      <w:r w:rsidR="0046142F">
        <w:rPr>
          <w:szCs w:val="32"/>
          <w:lang w:eastAsia="en-US"/>
        </w:rPr>
        <w:t xml:space="preserve">, </w:t>
      </w:r>
      <w:proofErr w:type="spellStart"/>
      <w:r>
        <w:rPr>
          <w:szCs w:val="32"/>
          <w:lang w:eastAsia="en-US"/>
        </w:rPr>
        <w:t>Noton</w:t>
      </w:r>
      <w:proofErr w:type="spellEnd"/>
      <w:r w:rsidR="0046142F">
        <w:rPr>
          <w:szCs w:val="32"/>
          <w:lang w:eastAsia="en-US"/>
        </w:rPr>
        <w:t xml:space="preserve">, </w:t>
      </w:r>
      <w:r>
        <w:rPr>
          <w:szCs w:val="32"/>
          <w:lang w:eastAsia="en-US"/>
        </w:rPr>
        <w:t>Goton et Catiche se seraient arraché les coiffes pour lui</w:t>
      </w:r>
      <w:r w:rsidR="0046142F">
        <w:rPr>
          <w:szCs w:val="32"/>
          <w:lang w:eastAsia="en-US"/>
        </w:rPr>
        <w:t>.</w:t>
      </w:r>
    </w:p>
    <w:p w14:paraId="25F61D82" w14:textId="77777777" w:rsidR="0046142F" w:rsidRDefault="003148C9" w:rsidP="0046142F">
      <w:pPr>
        <w:rPr>
          <w:szCs w:val="32"/>
          <w:lang w:eastAsia="en-US"/>
        </w:rPr>
      </w:pPr>
      <w:r>
        <w:rPr>
          <w:szCs w:val="32"/>
          <w:lang w:eastAsia="en-US"/>
        </w:rPr>
        <w:t>Mais il n</w:t>
      </w:r>
      <w:r w:rsidR="0046142F">
        <w:rPr>
          <w:szCs w:val="32"/>
          <w:lang w:eastAsia="en-US"/>
        </w:rPr>
        <w:t>’</w:t>
      </w:r>
      <w:r>
        <w:rPr>
          <w:szCs w:val="32"/>
          <w:lang w:eastAsia="en-US"/>
        </w:rPr>
        <w:t>ambitionnait pas de s</w:t>
      </w:r>
      <w:r w:rsidR="0046142F">
        <w:rPr>
          <w:szCs w:val="32"/>
          <w:lang w:eastAsia="en-US"/>
        </w:rPr>
        <w:t>’</w:t>
      </w:r>
      <w:r>
        <w:rPr>
          <w:szCs w:val="32"/>
          <w:lang w:eastAsia="en-US"/>
        </w:rPr>
        <w:t>épouser avec une fille censément du commun</w:t>
      </w:r>
      <w:r w:rsidR="0046142F">
        <w:rPr>
          <w:szCs w:val="32"/>
          <w:lang w:eastAsia="en-US"/>
        </w:rPr>
        <w:t>.</w:t>
      </w:r>
    </w:p>
    <w:p w14:paraId="654338AB" w14:textId="77777777" w:rsidR="0046142F" w:rsidRDefault="003148C9" w:rsidP="0046142F">
      <w:pPr>
        <w:rPr>
          <w:szCs w:val="32"/>
          <w:lang w:eastAsia="en-US"/>
        </w:rPr>
      </w:pPr>
      <w:r>
        <w:rPr>
          <w:szCs w:val="32"/>
          <w:lang w:eastAsia="en-US"/>
        </w:rPr>
        <w:t>Il l</w:t>
      </w:r>
      <w:r w:rsidR="0046142F">
        <w:rPr>
          <w:szCs w:val="32"/>
          <w:lang w:eastAsia="en-US"/>
        </w:rPr>
        <w:t>’</w:t>
      </w:r>
      <w:r>
        <w:rPr>
          <w:szCs w:val="32"/>
          <w:lang w:eastAsia="en-US"/>
        </w:rPr>
        <w:t>avait déclaré franchement</w:t>
      </w:r>
      <w:r w:rsidR="0046142F">
        <w:rPr>
          <w:szCs w:val="32"/>
          <w:lang w:eastAsia="en-US"/>
        </w:rPr>
        <w:t xml:space="preserve"> ; </w:t>
      </w:r>
      <w:r>
        <w:rPr>
          <w:szCs w:val="32"/>
          <w:lang w:eastAsia="en-US"/>
        </w:rPr>
        <w:t>il avait dit</w:t>
      </w:r>
      <w:r w:rsidR="0046142F">
        <w:rPr>
          <w:szCs w:val="32"/>
          <w:lang w:eastAsia="en-US"/>
        </w:rPr>
        <w:t> :</w:t>
      </w:r>
    </w:p>
    <w:p w14:paraId="19E44929" w14:textId="3EBE3079" w:rsidR="0046142F" w:rsidRDefault="0046142F" w:rsidP="0046142F">
      <w:pPr>
        <w:rPr>
          <w:szCs w:val="32"/>
          <w:lang w:eastAsia="en-US"/>
        </w:rPr>
      </w:pPr>
      <w:r>
        <w:rPr>
          <w:lang w:eastAsia="en-US"/>
        </w:rPr>
        <w:lastRenderedPageBreak/>
        <w:t>— </w:t>
      </w:r>
      <w:r w:rsidR="003148C9">
        <w:rPr>
          <w:szCs w:val="32"/>
          <w:lang w:eastAsia="en-US"/>
        </w:rPr>
        <w:t>Me faut au jour d</w:t>
      </w:r>
      <w:r>
        <w:rPr>
          <w:szCs w:val="32"/>
          <w:lang w:eastAsia="en-US"/>
        </w:rPr>
        <w:t>’</w:t>
      </w:r>
      <w:r w:rsidR="003148C9">
        <w:rPr>
          <w:szCs w:val="32"/>
          <w:lang w:eastAsia="en-US"/>
        </w:rPr>
        <w:t>aujourd</w:t>
      </w:r>
      <w:r>
        <w:rPr>
          <w:szCs w:val="32"/>
          <w:lang w:eastAsia="en-US"/>
        </w:rPr>
        <w:t>’</w:t>
      </w:r>
      <w:r w:rsidR="003148C9">
        <w:rPr>
          <w:szCs w:val="32"/>
          <w:lang w:eastAsia="en-US"/>
        </w:rPr>
        <w:t>hui une bourgeoise calée avec de quoi en rentes ou métairies</w:t>
      </w:r>
      <w:r>
        <w:rPr>
          <w:szCs w:val="32"/>
          <w:lang w:eastAsia="en-US"/>
        </w:rPr>
        <w:t xml:space="preserve">, </w:t>
      </w:r>
      <w:r w:rsidR="003148C9">
        <w:rPr>
          <w:szCs w:val="32"/>
          <w:lang w:eastAsia="en-US"/>
        </w:rPr>
        <w:t>ou pas du tout</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à cause que j</w:t>
      </w:r>
      <w:r>
        <w:rPr>
          <w:szCs w:val="32"/>
          <w:lang w:eastAsia="en-US"/>
        </w:rPr>
        <w:t>’</w:t>
      </w:r>
      <w:r w:rsidR="003148C9">
        <w:rPr>
          <w:szCs w:val="32"/>
          <w:lang w:eastAsia="en-US"/>
        </w:rPr>
        <w:t>en ai des grises</w:t>
      </w:r>
      <w:r>
        <w:rPr>
          <w:szCs w:val="32"/>
          <w:lang w:eastAsia="en-US"/>
        </w:rPr>
        <w:t> !</w:t>
      </w:r>
    </w:p>
    <w:p w14:paraId="5C7972D6" w14:textId="5EE1DCE6" w:rsidR="003148C9" w:rsidRPr="0046142F" w:rsidRDefault="003148C9" w:rsidP="0046142F">
      <w:pPr>
        <w:keepNext/>
        <w:ind w:firstLine="0"/>
        <w:jc w:val="center"/>
        <w:rPr>
          <w:lang w:eastAsia="en-US"/>
        </w:rPr>
      </w:pPr>
      <w:r w:rsidRPr="0046142F">
        <w:rPr>
          <w:lang w:eastAsia="en-US"/>
        </w:rPr>
        <w:t>*</w:t>
      </w:r>
    </w:p>
    <w:p w14:paraId="238A0537" w14:textId="77777777" w:rsidR="0046142F" w:rsidRDefault="003148C9" w:rsidP="0046142F">
      <w:pPr>
        <w:ind w:firstLine="0"/>
        <w:jc w:val="center"/>
        <w:rPr>
          <w:lang w:eastAsia="en-US"/>
        </w:rPr>
      </w:pPr>
      <w:r w:rsidRPr="0046142F">
        <w:rPr>
          <w:lang w:eastAsia="en-US"/>
        </w:rPr>
        <w:t>* *</w:t>
      </w:r>
    </w:p>
    <w:p w14:paraId="13E64303"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trois jours après notre dernière scène</w:t>
      </w:r>
      <w:r w:rsidR="0046142F">
        <w:rPr>
          <w:szCs w:val="32"/>
          <w:lang w:eastAsia="en-US"/>
        </w:rPr>
        <w:t>.</w:t>
      </w:r>
    </w:p>
    <w:p w14:paraId="00222617" w14:textId="1F955979" w:rsidR="0046142F" w:rsidRDefault="003148C9" w:rsidP="0046142F">
      <w:pPr>
        <w:rPr>
          <w:szCs w:val="32"/>
          <w:lang w:eastAsia="en-US"/>
        </w:rPr>
      </w:pPr>
      <w:r>
        <w:rPr>
          <w:szCs w:val="32"/>
          <w:lang w:eastAsia="en-US"/>
        </w:rPr>
        <w:t>Dans la chambre où Jean-de-la-Mer était mort</w:t>
      </w:r>
      <w:r w:rsidR="0046142F">
        <w:rPr>
          <w:szCs w:val="32"/>
          <w:lang w:eastAsia="en-US"/>
        </w:rPr>
        <w:t>, M. </w:t>
      </w:r>
      <w:r>
        <w:rPr>
          <w:szCs w:val="32"/>
          <w:lang w:eastAsia="en-US"/>
        </w:rPr>
        <w:t>Fargeau</w:t>
      </w:r>
      <w:r w:rsidR="0046142F">
        <w:rPr>
          <w:szCs w:val="32"/>
          <w:lang w:eastAsia="en-US"/>
        </w:rPr>
        <w:t xml:space="preserve">, </w:t>
      </w:r>
      <w:r>
        <w:rPr>
          <w:szCs w:val="32"/>
          <w:lang w:eastAsia="en-US"/>
        </w:rPr>
        <w:t>Lucien et Clémence étaient réunis</w:t>
      </w:r>
      <w:r w:rsidR="0046142F">
        <w:rPr>
          <w:szCs w:val="32"/>
          <w:lang w:eastAsia="en-US"/>
        </w:rPr>
        <w:t>.</w:t>
      </w:r>
    </w:p>
    <w:p w14:paraId="0231EF5D" w14:textId="77777777" w:rsidR="0046142F" w:rsidRDefault="003148C9" w:rsidP="0046142F">
      <w:pPr>
        <w:rPr>
          <w:szCs w:val="32"/>
          <w:lang w:eastAsia="en-US"/>
        </w:rPr>
      </w:pPr>
      <w:r>
        <w:rPr>
          <w:szCs w:val="32"/>
          <w:lang w:eastAsia="en-US"/>
        </w:rPr>
        <w:t>Une explication venait d</w:t>
      </w:r>
      <w:r w:rsidR="0046142F">
        <w:rPr>
          <w:szCs w:val="32"/>
          <w:lang w:eastAsia="en-US"/>
        </w:rPr>
        <w:t>’</w:t>
      </w:r>
      <w:r>
        <w:rPr>
          <w:szCs w:val="32"/>
          <w:lang w:eastAsia="en-US"/>
        </w:rPr>
        <w:t>avoir lieu</w:t>
      </w:r>
      <w:r w:rsidR="0046142F">
        <w:rPr>
          <w:szCs w:val="32"/>
          <w:lang w:eastAsia="en-US"/>
        </w:rPr>
        <w:t>.</w:t>
      </w:r>
    </w:p>
    <w:p w14:paraId="50A06E60" w14:textId="030E4626" w:rsidR="0046142F" w:rsidRDefault="0046142F" w:rsidP="0046142F">
      <w:pPr>
        <w:rPr>
          <w:szCs w:val="32"/>
          <w:lang w:eastAsia="en-US"/>
        </w:rPr>
      </w:pPr>
      <w:r>
        <w:rPr>
          <w:szCs w:val="32"/>
          <w:lang w:eastAsia="en-US"/>
        </w:rPr>
        <w:t>M. </w:t>
      </w:r>
      <w:r w:rsidR="003148C9">
        <w:rPr>
          <w:szCs w:val="32"/>
          <w:lang w:eastAsia="en-US"/>
        </w:rPr>
        <w:t>Fargeau sifflotait en tourmentant le grand feu qu</w:t>
      </w:r>
      <w:r>
        <w:rPr>
          <w:szCs w:val="32"/>
          <w:lang w:eastAsia="en-US"/>
        </w:rPr>
        <w:t>’</w:t>
      </w:r>
      <w:r w:rsidR="003148C9">
        <w:rPr>
          <w:szCs w:val="32"/>
          <w:lang w:eastAsia="en-US"/>
        </w:rPr>
        <w:t>on</w:t>
      </w:r>
      <w:r>
        <w:rPr>
          <w:szCs w:val="32"/>
          <w:lang w:eastAsia="en-US"/>
        </w:rPr>
        <w:t xml:space="preserve">, </w:t>
      </w:r>
      <w:r w:rsidR="003148C9">
        <w:rPr>
          <w:szCs w:val="32"/>
          <w:lang w:eastAsia="en-US"/>
        </w:rPr>
        <w:t>avait allumé malgré la saison</w:t>
      </w:r>
      <w:r>
        <w:rPr>
          <w:szCs w:val="32"/>
          <w:lang w:eastAsia="en-US"/>
        </w:rPr>
        <w:t xml:space="preserve">, </w:t>
      </w:r>
      <w:r w:rsidR="003148C9">
        <w:rPr>
          <w:szCs w:val="32"/>
          <w:lang w:eastAsia="en-US"/>
        </w:rPr>
        <w:t>car ces murailles délabrées suaient le froid et l</w:t>
      </w:r>
      <w:r>
        <w:rPr>
          <w:szCs w:val="32"/>
          <w:lang w:eastAsia="en-US"/>
        </w:rPr>
        <w:t>’</w:t>
      </w:r>
      <w:r w:rsidR="003148C9">
        <w:rPr>
          <w:szCs w:val="32"/>
          <w:lang w:eastAsia="en-US"/>
        </w:rPr>
        <w:t>humidité</w:t>
      </w:r>
      <w:r>
        <w:rPr>
          <w:szCs w:val="32"/>
          <w:lang w:eastAsia="en-US"/>
        </w:rPr>
        <w:t>.</w:t>
      </w:r>
    </w:p>
    <w:p w14:paraId="4FAB8D74" w14:textId="570BB2CB" w:rsidR="0046142F" w:rsidRDefault="003148C9" w:rsidP="0046142F">
      <w:pPr>
        <w:rPr>
          <w:szCs w:val="32"/>
          <w:lang w:eastAsia="en-US"/>
        </w:rPr>
      </w:pPr>
      <w:r>
        <w:rPr>
          <w:szCs w:val="32"/>
          <w:lang w:eastAsia="en-US"/>
        </w:rPr>
        <w:t>Ce sifflotement n</w:t>
      </w:r>
      <w:r w:rsidR="0046142F">
        <w:rPr>
          <w:szCs w:val="32"/>
          <w:lang w:eastAsia="en-US"/>
        </w:rPr>
        <w:t>’</w:t>
      </w:r>
      <w:r>
        <w:rPr>
          <w:szCs w:val="32"/>
          <w:lang w:eastAsia="en-US"/>
        </w:rPr>
        <w:t xml:space="preserve">était pas du tout dans les habitudes de </w:t>
      </w:r>
      <w:r w:rsidR="0046142F">
        <w:rPr>
          <w:szCs w:val="32"/>
          <w:lang w:eastAsia="en-US"/>
        </w:rPr>
        <w:t>M. </w:t>
      </w:r>
      <w:r>
        <w:rPr>
          <w:szCs w:val="32"/>
          <w:lang w:eastAsia="en-US"/>
        </w:rPr>
        <w:t>Fargeau</w:t>
      </w:r>
      <w:r w:rsidR="0046142F">
        <w:rPr>
          <w:szCs w:val="32"/>
          <w:lang w:eastAsia="en-US"/>
        </w:rPr>
        <w:t>.</w:t>
      </w:r>
    </w:p>
    <w:p w14:paraId="5BFC58DC" w14:textId="77777777" w:rsidR="0046142F" w:rsidRDefault="003148C9" w:rsidP="0046142F">
      <w:pPr>
        <w:rPr>
          <w:szCs w:val="32"/>
          <w:lang w:eastAsia="en-US"/>
        </w:rPr>
      </w:pPr>
      <w:r>
        <w:rPr>
          <w:szCs w:val="32"/>
          <w:lang w:eastAsia="en-US"/>
        </w:rPr>
        <w:t>Clémence le regardait avec anxiété</w:t>
      </w:r>
      <w:r w:rsidR="0046142F">
        <w:rPr>
          <w:szCs w:val="32"/>
          <w:lang w:eastAsia="en-US"/>
        </w:rPr>
        <w:t>.</w:t>
      </w:r>
    </w:p>
    <w:p w14:paraId="78359541" w14:textId="77777777" w:rsidR="0046142F" w:rsidRDefault="003148C9" w:rsidP="0046142F">
      <w:pPr>
        <w:rPr>
          <w:szCs w:val="32"/>
          <w:lang w:eastAsia="en-US"/>
        </w:rPr>
      </w:pPr>
      <w:r>
        <w:rPr>
          <w:szCs w:val="32"/>
          <w:lang w:eastAsia="en-US"/>
        </w:rPr>
        <w:t>Lucien semblait attendre</w:t>
      </w:r>
      <w:r w:rsidR="0046142F">
        <w:rPr>
          <w:szCs w:val="32"/>
          <w:lang w:eastAsia="en-US"/>
        </w:rPr>
        <w:t>.</w:t>
      </w:r>
    </w:p>
    <w:p w14:paraId="6F9DFD83" w14:textId="0983D907" w:rsidR="0046142F" w:rsidRDefault="0046142F" w:rsidP="0046142F">
      <w:pPr>
        <w:rPr>
          <w:szCs w:val="32"/>
          <w:lang w:eastAsia="en-US"/>
        </w:rPr>
      </w:pPr>
      <w:r>
        <w:rPr>
          <w:lang w:eastAsia="en-US"/>
        </w:rPr>
        <w:t>— </w:t>
      </w:r>
      <w:r w:rsidR="003148C9">
        <w:rPr>
          <w:szCs w:val="32"/>
          <w:lang w:eastAsia="en-US"/>
        </w:rPr>
        <w:t>Comme cela</w:t>
      </w:r>
      <w:r>
        <w:rPr>
          <w:szCs w:val="32"/>
          <w:lang w:eastAsia="en-US"/>
        </w:rPr>
        <w:t xml:space="preserve">, </w:t>
      </w:r>
      <w:r w:rsidR="003148C9">
        <w:rPr>
          <w:szCs w:val="32"/>
          <w:lang w:eastAsia="en-US"/>
        </w:rPr>
        <w:t xml:space="preserve">dit </w:t>
      </w:r>
      <w:r>
        <w:rPr>
          <w:szCs w:val="32"/>
          <w:lang w:eastAsia="en-US"/>
        </w:rPr>
        <w:t>M. </w:t>
      </w:r>
      <w:r w:rsidR="003148C9">
        <w:rPr>
          <w:szCs w:val="32"/>
          <w:lang w:eastAsia="en-US"/>
        </w:rPr>
        <w:t>Fargeau d</w:t>
      </w:r>
      <w:r>
        <w:rPr>
          <w:szCs w:val="32"/>
          <w:lang w:eastAsia="en-US"/>
        </w:rPr>
        <w:t>’</w:t>
      </w:r>
      <w:r w:rsidR="003148C9">
        <w:rPr>
          <w:szCs w:val="32"/>
          <w:lang w:eastAsia="en-US"/>
        </w:rPr>
        <w:t>un ton leste et froid qu</w:t>
      </w:r>
      <w:r>
        <w:rPr>
          <w:szCs w:val="32"/>
          <w:lang w:eastAsia="en-US"/>
        </w:rPr>
        <w:t>’</w:t>
      </w:r>
      <w:r w:rsidR="003148C9">
        <w:rPr>
          <w:szCs w:val="32"/>
          <w:lang w:eastAsia="en-US"/>
        </w:rPr>
        <w:t>il n</w:t>
      </w:r>
      <w:r>
        <w:rPr>
          <w:szCs w:val="32"/>
          <w:lang w:eastAsia="en-US"/>
        </w:rPr>
        <w:t>’</w:t>
      </w:r>
      <w:r w:rsidR="003148C9">
        <w:rPr>
          <w:szCs w:val="32"/>
          <w:lang w:eastAsia="en-US"/>
        </w:rPr>
        <w:t>avait jamais pris avec son prétendu frère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vous n</w:t>
      </w:r>
      <w:r>
        <w:rPr>
          <w:szCs w:val="32"/>
          <w:lang w:eastAsia="en-US"/>
        </w:rPr>
        <w:t>’</w:t>
      </w:r>
      <w:r w:rsidR="003148C9">
        <w:rPr>
          <w:szCs w:val="32"/>
          <w:lang w:eastAsia="en-US"/>
        </w:rPr>
        <w:t>avez plus rien</w:t>
      </w:r>
      <w:r>
        <w:rPr>
          <w:szCs w:val="32"/>
          <w:lang w:eastAsia="en-US"/>
        </w:rPr>
        <w:t xml:space="preserve">, </w:t>
      </w:r>
      <w:r w:rsidR="003148C9">
        <w:rPr>
          <w:szCs w:val="32"/>
          <w:lang w:eastAsia="en-US"/>
        </w:rPr>
        <w:t>mon pauvre garçon</w:t>
      </w:r>
      <w:r>
        <w:rPr>
          <w:szCs w:val="32"/>
          <w:lang w:eastAsia="en-US"/>
        </w:rPr>
        <w:t> ?</w:t>
      </w:r>
    </w:p>
    <w:p w14:paraId="582ABAA2" w14:textId="77777777"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w:t>
      </w:r>
      <w:r w:rsidR="003148C9">
        <w:rPr>
          <w:szCs w:val="32"/>
          <w:lang w:eastAsia="en-US"/>
        </w:rPr>
        <w:t>répond l</w:t>
      </w:r>
      <w:r>
        <w:rPr>
          <w:szCs w:val="32"/>
          <w:lang w:eastAsia="en-US"/>
        </w:rPr>
        <w:t>’</w:t>
      </w:r>
      <w:r w:rsidR="003148C9">
        <w:rPr>
          <w:szCs w:val="32"/>
          <w:lang w:eastAsia="en-US"/>
        </w:rPr>
        <w:t>aveugle</w:t>
      </w:r>
      <w:r>
        <w:rPr>
          <w:szCs w:val="32"/>
          <w:lang w:eastAsia="en-US"/>
        </w:rPr>
        <w:t xml:space="preserve"> ; </w:t>
      </w:r>
      <w:r w:rsidR="003148C9">
        <w:rPr>
          <w:szCs w:val="32"/>
          <w:lang w:eastAsia="en-US"/>
        </w:rPr>
        <w:t>je n</w:t>
      </w:r>
      <w:r>
        <w:rPr>
          <w:szCs w:val="32"/>
          <w:lang w:eastAsia="en-US"/>
        </w:rPr>
        <w:t>’</w:t>
      </w:r>
      <w:r w:rsidR="003148C9">
        <w:rPr>
          <w:szCs w:val="32"/>
          <w:lang w:eastAsia="en-US"/>
        </w:rPr>
        <w:t>ai plus rien</w:t>
      </w:r>
      <w:r>
        <w:rPr>
          <w:szCs w:val="32"/>
          <w:lang w:eastAsia="en-US"/>
        </w:rPr>
        <w:t>.</w:t>
      </w:r>
    </w:p>
    <w:p w14:paraId="05562112" w14:textId="32F2D3B6" w:rsidR="0046142F" w:rsidRDefault="0046142F" w:rsidP="0046142F">
      <w:pPr>
        <w:rPr>
          <w:szCs w:val="32"/>
          <w:lang w:eastAsia="en-US"/>
        </w:rPr>
      </w:pPr>
      <w:r>
        <w:rPr>
          <w:lang w:eastAsia="en-US"/>
        </w:rPr>
        <w:t>— </w:t>
      </w:r>
      <w:r w:rsidR="003148C9">
        <w:rPr>
          <w:szCs w:val="32"/>
          <w:lang w:eastAsia="en-US"/>
        </w:rPr>
        <w:t>Diable</w:t>
      </w:r>
      <w:r>
        <w:rPr>
          <w:szCs w:val="32"/>
          <w:lang w:eastAsia="en-US"/>
        </w:rPr>
        <w:t xml:space="preserve"> ! </w:t>
      </w:r>
      <w:r w:rsidR="003148C9">
        <w:rPr>
          <w:szCs w:val="32"/>
          <w:lang w:eastAsia="en-US"/>
        </w:rPr>
        <w:t>diable</w:t>
      </w:r>
      <w:r>
        <w:rPr>
          <w:szCs w:val="32"/>
          <w:lang w:eastAsia="en-US"/>
        </w:rPr>
        <w:t xml:space="preserve"> ! </w:t>
      </w:r>
      <w:r w:rsidR="003148C9">
        <w:rPr>
          <w:szCs w:val="32"/>
          <w:lang w:eastAsia="en-US"/>
        </w:rPr>
        <w:t xml:space="preserve">fit </w:t>
      </w:r>
      <w:r>
        <w:rPr>
          <w:szCs w:val="32"/>
          <w:lang w:eastAsia="en-US"/>
        </w:rPr>
        <w:t>M. </w:t>
      </w:r>
      <w:r w:rsidR="003148C9">
        <w:rPr>
          <w:szCs w:val="32"/>
          <w:lang w:eastAsia="en-US"/>
        </w:rPr>
        <w:t>Fargeau</w:t>
      </w:r>
      <w:r>
        <w:rPr>
          <w:szCs w:val="32"/>
          <w:lang w:eastAsia="en-US"/>
        </w:rPr>
        <w:t xml:space="preserve">, </w:t>
      </w:r>
      <w:r w:rsidR="003148C9">
        <w:rPr>
          <w:szCs w:val="32"/>
          <w:lang w:eastAsia="en-US"/>
        </w:rPr>
        <w:t>qui remit les pincettes en place au gigantesque crochet de cuivre scellé dans la paroi de la cheminée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voici quelque chose de bien fâcheux pour vous</w:t>
      </w:r>
      <w:r>
        <w:rPr>
          <w:szCs w:val="32"/>
          <w:lang w:eastAsia="en-US"/>
        </w:rPr>
        <w:t> !</w:t>
      </w:r>
    </w:p>
    <w:p w14:paraId="20251259" w14:textId="77777777" w:rsidR="0046142F" w:rsidRDefault="003148C9" w:rsidP="0046142F">
      <w:pPr>
        <w:rPr>
          <w:szCs w:val="32"/>
          <w:lang w:eastAsia="en-US"/>
        </w:rPr>
      </w:pPr>
      <w:r>
        <w:rPr>
          <w:szCs w:val="32"/>
          <w:lang w:eastAsia="en-US"/>
        </w:rPr>
        <w:t>Il se leva et se prit à parcourir la chambre</w:t>
      </w:r>
      <w:r w:rsidR="0046142F">
        <w:rPr>
          <w:szCs w:val="32"/>
          <w:lang w:eastAsia="en-US"/>
        </w:rPr>
        <w:t>.</w:t>
      </w:r>
    </w:p>
    <w:p w14:paraId="5F6F836A" w14:textId="77777777" w:rsidR="0046142F" w:rsidRDefault="0046142F" w:rsidP="0046142F">
      <w:pPr>
        <w:rPr>
          <w:szCs w:val="32"/>
          <w:lang w:eastAsia="en-US"/>
        </w:rPr>
      </w:pPr>
      <w:r>
        <w:rPr>
          <w:lang w:eastAsia="en-US"/>
        </w:rPr>
        <w:lastRenderedPageBreak/>
        <w:t>— </w:t>
      </w:r>
      <w:r w:rsidR="003148C9">
        <w:rPr>
          <w:szCs w:val="32"/>
          <w:lang w:eastAsia="en-US"/>
        </w:rPr>
        <w:t>Bien fâcheux</w:t>
      </w:r>
      <w:r>
        <w:rPr>
          <w:szCs w:val="32"/>
          <w:lang w:eastAsia="en-US"/>
        </w:rPr>
        <w:t xml:space="preserve">, </w:t>
      </w:r>
      <w:r w:rsidR="003148C9">
        <w:rPr>
          <w:szCs w:val="32"/>
          <w:lang w:eastAsia="en-US"/>
        </w:rPr>
        <w:t>répéta-t-il</w:t>
      </w:r>
      <w:r>
        <w:rPr>
          <w:szCs w:val="32"/>
          <w:lang w:eastAsia="en-US"/>
        </w:rPr>
        <w:t xml:space="preserve"> ; </w:t>
      </w:r>
      <w:r w:rsidR="003148C9">
        <w:rPr>
          <w:szCs w:val="32"/>
          <w:lang w:eastAsia="en-US"/>
        </w:rPr>
        <w:t>bien fâcheux</w:t>
      </w:r>
      <w:r>
        <w:rPr>
          <w:szCs w:val="32"/>
          <w:lang w:eastAsia="en-US"/>
        </w:rPr>
        <w:t xml:space="preserve">… </w:t>
      </w:r>
      <w:r w:rsidR="003148C9">
        <w:rPr>
          <w:szCs w:val="32"/>
          <w:lang w:eastAsia="en-US"/>
        </w:rPr>
        <w:t>d</w:t>
      </w:r>
      <w:r>
        <w:rPr>
          <w:szCs w:val="32"/>
          <w:lang w:eastAsia="en-US"/>
        </w:rPr>
        <w:t>’</w:t>
      </w:r>
      <w:r w:rsidR="003148C9">
        <w:rPr>
          <w:szCs w:val="32"/>
          <w:lang w:eastAsia="en-US"/>
        </w:rPr>
        <w:t>autant plus que</w:t>
      </w:r>
      <w:r>
        <w:rPr>
          <w:szCs w:val="32"/>
          <w:lang w:eastAsia="en-US"/>
        </w:rPr>
        <w:t xml:space="preserve">, </w:t>
      </w:r>
      <w:r w:rsidR="003148C9">
        <w:rPr>
          <w:szCs w:val="32"/>
          <w:lang w:eastAsia="en-US"/>
        </w:rPr>
        <w:t>j</w:t>
      </w:r>
      <w:r>
        <w:rPr>
          <w:szCs w:val="32"/>
          <w:lang w:eastAsia="en-US"/>
        </w:rPr>
        <w:t>’</w:t>
      </w:r>
      <w:r w:rsidR="003148C9">
        <w:rPr>
          <w:szCs w:val="32"/>
          <w:lang w:eastAsia="en-US"/>
        </w:rPr>
        <w:t>ai réfléchi</w:t>
      </w:r>
      <w:r>
        <w:rPr>
          <w:szCs w:val="32"/>
          <w:lang w:eastAsia="en-US"/>
        </w:rPr>
        <w:t xml:space="preserve">… </w:t>
      </w:r>
      <w:r w:rsidR="003148C9">
        <w:rPr>
          <w:szCs w:val="32"/>
          <w:lang w:eastAsia="en-US"/>
        </w:rPr>
        <w:t>je pense toujours aux autres</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vous savez</w:t>
      </w:r>
      <w:r>
        <w:rPr>
          <w:szCs w:val="32"/>
          <w:lang w:eastAsia="en-US"/>
        </w:rPr>
        <w:t xml:space="preserve">… </w:t>
      </w:r>
      <w:r w:rsidR="003148C9">
        <w:rPr>
          <w:szCs w:val="32"/>
          <w:lang w:eastAsia="en-US"/>
        </w:rPr>
        <w:t>Vous ne pouvez guère rester dans le pays</w:t>
      </w:r>
      <w:r>
        <w:rPr>
          <w:szCs w:val="32"/>
          <w:lang w:eastAsia="en-US"/>
        </w:rPr>
        <w:t xml:space="preserve">, </w:t>
      </w:r>
      <w:r w:rsidR="003148C9">
        <w:rPr>
          <w:szCs w:val="32"/>
          <w:lang w:eastAsia="en-US"/>
        </w:rPr>
        <w:t>à cause de l</w:t>
      </w:r>
      <w:r>
        <w:rPr>
          <w:szCs w:val="32"/>
          <w:lang w:eastAsia="en-US"/>
        </w:rPr>
        <w:t>’</w:t>
      </w:r>
      <w:r w:rsidR="003148C9">
        <w:rPr>
          <w:szCs w:val="32"/>
          <w:lang w:eastAsia="en-US"/>
        </w:rPr>
        <w:t>affaire</w:t>
      </w:r>
      <w:r>
        <w:rPr>
          <w:szCs w:val="32"/>
          <w:lang w:eastAsia="en-US"/>
        </w:rPr>
        <w:t xml:space="preserve">… </w:t>
      </w:r>
      <w:r w:rsidR="003148C9">
        <w:rPr>
          <w:szCs w:val="32"/>
          <w:lang w:eastAsia="en-US"/>
        </w:rPr>
        <w:t>Cette diable d</w:t>
      </w:r>
      <w:r>
        <w:rPr>
          <w:szCs w:val="32"/>
          <w:lang w:eastAsia="en-US"/>
        </w:rPr>
        <w:t>’</w:t>
      </w:r>
      <w:r w:rsidR="003148C9">
        <w:rPr>
          <w:szCs w:val="32"/>
          <w:lang w:eastAsia="en-US"/>
        </w:rPr>
        <w:t>affaire</w:t>
      </w:r>
      <w:r>
        <w:rPr>
          <w:szCs w:val="32"/>
          <w:lang w:eastAsia="en-US"/>
        </w:rPr>
        <w:t>…</w:t>
      </w:r>
    </w:p>
    <w:p w14:paraId="3A35724B" w14:textId="77777777" w:rsidR="0046142F" w:rsidRDefault="0046142F" w:rsidP="0046142F">
      <w:pPr>
        <w:rPr>
          <w:szCs w:val="32"/>
          <w:lang w:eastAsia="en-US"/>
        </w:rPr>
      </w:pPr>
      <w:r>
        <w:rPr>
          <w:lang w:eastAsia="en-US"/>
        </w:rPr>
        <w:t>— </w:t>
      </w:r>
      <w:r w:rsidR="003148C9">
        <w:rPr>
          <w:szCs w:val="32"/>
          <w:lang w:eastAsia="en-US"/>
        </w:rPr>
        <w:t>Vous n</w:t>
      </w:r>
      <w:r>
        <w:rPr>
          <w:szCs w:val="32"/>
          <w:lang w:eastAsia="en-US"/>
        </w:rPr>
        <w:t>’</w:t>
      </w:r>
      <w:r w:rsidR="003148C9">
        <w:rPr>
          <w:szCs w:val="32"/>
          <w:lang w:eastAsia="en-US"/>
        </w:rPr>
        <w:t>avez pas besoin de me le rappeler plus clairement</w:t>
      </w:r>
      <w:r>
        <w:rPr>
          <w:szCs w:val="32"/>
          <w:lang w:eastAsia="en-US"/>
        </w:rPr>
        <w:t xml:space="preserve">, </w:t>
      </w:r>
      <w:r w:rsidR="003148C9">
        <w:rPr>
          <w:szCs w:val="32"/>
          <w:lang w:eastAsia="en-US"/>
        </w:rPr>
        <w:t>monsieur</w:t>
      </w:r>
      <w:r>
        <w:rPr>
          <w:szCs w:val="32"/>
          <w:lang w:eastAsia="en-US"/>
        </w:rPr>
        <w:t xml:space="preserve"> ! </w:t>
      </w:r>
      <w:r w:rsidR="003148C9">
        <w:rPr>
          <w:szCs w:val="32"/>
          <w:lang w:eastAsia="en-US"/>
        </w:rPr>
        <w:t>interrompit Lucien</w:t>
      </w:r>
      <w:r>
        <w:rPr>
          <w:szCs w:val="32"/>
          <w:lang w:eastAsia="en-US"/>
        </w:rPr>
        <w:t>.</w:t>
      </w:r>
    </w:p>
    <w:p w14:paraId="3E29F15A" w14:textId="1D7A9CF5" w:rsidR="0046142F" w:rsidRDefault="0046142F" w:rsidP="0046142F">
      <w:pPr>
        <w:rPr>
          <w:szCs w:val="32"/>
          <w:lang w:eastAsia="en-US"/>
        </w:rPr>
      </w:pPr>
      <w:r>
        <w:rPr>
          <w:lang w:eastAsia="en-US"/>
        </w:rPr>
        <w:t>— </w:t>
      </w:r>
      <w:r w:rsidR="003148C9">
        <w:rPr>
          <w:szCs w:val="32"/>
          <w:lang w:eastAsia="en-US"/>
        </w:rPr>
        <w:t>Monsieur</w:t>
      </w:r>
      <w:r>
        <w:rPr>
          <w:szCs w:val="32"/>
          <w:lang w:eastAsia="en-US"/>
        </w:rPr>
        <w:t xml:space="preserve"> ! </w:t>
      </w:r>
      <w:r w:rsidR="003148C9">
        <w:rPr>
          <w:szCs w:val="32"/>
          <w:lang w:eastAsia="en-US"/>
        </w:rPr>
        <w:t>se récria Fargeau</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Pourquoi ce ton</w:t>
      </w:r>
      <w:r>
        <w:rPr>
          <w:szCs w:val="32"/>
          <w:lang w:eastAsia="en-US"/>
        </w:rPr>
        <w:t xml:space="preserve">, </w:t>
      </w:r>
      <w:r w:rsidR="003148C9">
        <w:rPr>
          <w:szCs w:val="32"/>
          <w:lang w:eastAsia="en-US"/>
        </w:rPr>
        <w:t>mon pauvre ami</w:t>
      </w:r>
      <w:r>
        <w:rPr>
          <w:szCs w:val="32"/>
          <w:lang w:eastAsia="en-US"/>
        </w:rPr>
        <w:t xml:space="preserve"> ?… </w:t>
      </w:r>
      <w:r w:rsidR="003148C9">
        <w:rPr>
          <w:szCs w:val="32"/>
          <w:lang w:eastAsia="en-US"/>
        </w:rPr>
        <w:t>Mais vous savez bien que je ne prends jamais de colère</w:t>
      </w:r>
      <w:r>
        <w:rPr>
          <w:szCs w:val="32"/>
          <w:lang w:eastAsia="en-US"/>
        </w:rPr>
        <w:t xml:space="preserve">… </w:t>
      </w:r>
      <w:r w:rsidR="003148C9">
        <w:rPr>
          <w:szCs w:val="32"/>
          <w:lang w:eastAsia="en-US"/>
        </w:rPr>
        <w:t>surtout contre les malheureux</w:t>
      </w:r>
      <w:r>
        <w:rPr>
          <w:szCs w:val="32"/>
          <w:lang w:eastAsia="en-US"/>
        </w:rPr>
        <w:t xml:space="preserve">… </w:t>
      </w:r>
      <w:r w:rsidR="003148C9">
        <w:rPr>
          <w:szCs w:val="32"/>
          <w:lang w:eastAsia="en-US"/>
        </w:rPr>
        <w:t>Je voulais vous parler tout bonnement de l</w:t>
      </w:r>
      <w:r>
        <w:rPr>
          <w:szCs w:val="32"/>
          <w:lang w:eastAsia="en-US"/>
        </w:rPr>
        <w:t>’</w:t>
      </w:r>
      <w:r w:rsidR="003148C9">
        <w:rPr>
          <w:szCs w:val="32"/>
          <w:lang w:eastAsia="en-US"/>
        </w:rPr>
        <w:t>affaire Besnard</w:t>
      </w:r>
      <w:r>
        <w:rPr>
          <w:szCs w:val="32"/>
          <w:lang w:eastAsia="en-US"/>
        </w:rPr>
        <w:t>.</w:t>
      </w:r>
    </w:p>
    <w:p w14:paraId="72C77FA0" w14:textId="77777777" w:rsidR="0046142F" w:rsidRDefault="003148C9" w:rsidP="0046142F">
      <w:pPr>
        <w:rPr>
          <w:szCs w:val="32"/>
          <w:lang w:eastAsia="en-US"/>
        </w:rPr>
      </w:pPr>
      <w:r>
        <w:rPr>
          <w:szCs w:val="32"/>
          <w:lang w:eastAsia="en-US"/>
        </w:rPr>
        <w:t>Lucien réprima un mouvement d</w:t>
      </w:r>
      <w:r w:rsidR="0046142F">
        <w:rPr>
          <w:szCs w:val="32"/>
          <w:lang w:eastAsia="en-US"/>
        </w:rPr>
        <w:t>’</w:t>
      </w:r>
      <w:r>
        <w:rPr>
          <w:szCs w:val="32"/>
          <w:lang w:eastAsia="en-US"/>
        </w:rPr>
        <w:t>indignation</w:t>
      </w:r>
      <w:r w:rsidR="0046142F">
        <w:rPr>
          <w:szCs w:val="32"/>
          <w:lang w:eastAsia="en-US"/>
        </w:rPr>
        <w:t xml:space="preserve">. </w:t>
      </w:r>
      <w:r>
        <w:rPr>
          <w:szCs w:val="32"/>
          <w:lang w:eastAsia="en-US"/>
        </w:rPr>
        <w:t>Le sang lui avait monté au visage</w:t>
      </w:r>
      <w:r w:rsidR="0046142F">
        <w:rPr>
          <w:szCs w:val="32"/>
          <w:lang w:eastAsia="en-US"/>
        </w:rPr>
        <w:t>.</w:t>
      </w:r>
    </w:p>
    <w:p w14:paraId="1D2C6FB7" w14:textId="6A440941" w:rsidR="0046142F" w:rsidRDefault="003148C9" w:rsidP="0046142F">
      <w:pPr>
        <w:rPr>
          <w:szCs w:val="32"/>
          <w:lang w:eastAsia="en-US"/>
        </w:rPr>
      </w:pPr>
      <w:r>
        <w:rPr>
          <w:szCs w:val="32"/>
          <w:lang w:eastAsia="en-US"/>
        </w:rPr>
        <w:t>Clémence ne savait pas ce que c</w:t>
      </w:r>
      <w:r w:rsidR="0046142F">
        <w:rPr>
          <w:szCs w:val="32"/>
          <w:lang w:eastAsia="en-US"/>
        </w:rPr>
        <w:t>’</w:t>
      </w:r>
      <w:r>
        <w:rPr>
          <w:szCs w:val="32"/>
          <w:lang w:eastAsia="en-US"/>
        </w:rPr>
        <w:t>était que cette affaire Besnard</w:t>
      </w:r>
      <w:r w:rsidR="0046142F">
        <w:rPr>
          <w:szCs w:val="32"/>
          <w:lang w:eastAsia="en-US"/>
        </w:rPr>
        <w:t xml:space="preserve"> ; </w:t>
      </w:r>
      <w:r>
        <w:rPr>
          <w:szCs w:val="32"/>
          <w:lang w:eastAsia="en-US"/>
        </w:rPr>
        <w:t>mais elle voyait la souffrance de Lucien</w:t>
      </w:r>
      <w:r w:rsidR="0046142F">
        <w:rPr>
          <w:szCs w:val="32"/>
          <w:lang w:eastAsia="en-US"/>
        </w:rPr>
        <w:t xml:space="preserve">, </w:t>
      </w:r>
      <w:r>
        <w:rPr>
          <w:szCs w:val="32"/>
          <w:lang w:eastAsia="en-US"/>
        </w:rPr>
        <w:t xml:space="preserve">et </w:t>
      </w:r>
      <w:r w:rsidR="0046142F">
        <w:rPr>
          <w:szCs w:val="32"/>
          <w:lang w:eastAsia="en-US"/>
        </w:rPr>
        <w:t>M. </w:t>
      </w:r>
      <w:r>
        <w:rPr>
          <w:szCs w:val="32"/>
          <w:lang w:eastAsia="en-US"/>
        </w:rPr>
        <w:t>Fargeau lui inspirait une véritable horreur</w:t>
      </w:r>
      <w:r w:rsidR="0046142F">
        <w:rPr>
          <w:szCs w:val="32"/>
          <w:lang w:eastAsia="en-US"/>
        </w:rPr>
        <w:t>.</w:t>
      </w:r>
    </w:p>
    <w:p w14:paraId="73859A90" w14:textId="77777777" w:rsidR="0046142F" w:rsidRDefault="003148C9" w:rsidP="0046142F">
      <w:pPr>
        <w:rPr>
          <w:szCs w:val="32"/>
          <w:lang w:eastAsia="en-US"/>
        </w:rPr>
      </w:pPr>
      <w:r>
        <w:rPr>
          <w:szCs w:val="32"/>
          <w:lang w:eastAsia="en-US"/>
        </w:rPr>
        <w:t>Lui qui avait mangé pendant quinze ans le pain de l</w:t>
      </w:r>
      <w:r w:rsidR="0046142F">
        <w:rPr>
          <w:szCs w:val="32"/>
          <w:lang w:eastAsia="en-US"/>
        </w:rPr>
        <w:t>’</w:t>
      </w:r>
      <w:r>
        <w:rPr>
          <w:szCs w:val="32"/>
          <w:lang w:eastAsia="en-US"/>
        </w:rPr>
        <w:t>aveugle</w:t>
      </w:r>
      <w:r w:rsidR="0046142F">
        <w:rPr>
          <w:szCs w:val="32"/>
          <w:lang w:eastAsia="en-US"/>
        </w:rPr>
        <w:t> !</w:t>
      </w:r>
    </w:p>
    <w:p w14:paraId="529CC604" w14:textId="324AEC15" w:rsidR="0046142F" w:rsidRDefault="0046142F" w:rsidP="0046142F">
      <w:pPr>
        <w:rPr>
          <w:szCs w:val="32"/>
          <w:lang w:eastAsia="en-US"/>
        </w:rPr>
      </w:pPr>
      <w:r>
        <w:rPr>
          <w:szCs w:val="32"/>
          <w:lang w:eastAsia="en-US"/>
        </w:rPr>
        <w:t>M. </w:t>
      </w:r>
      <w:r w:rsidR="003148C9">
        <w:rPr>
          <w:szCs w:val="32"/>
          <w:lang w:eastAsia="en-US"/>
        </w:rPr>
        <w:t>Fargeau continuait de se promener bien paisiblement</w:t>
      </w:r>
      <w:r>
        <w:rPr>
          <w:szCs w:val="32"/>
          <w:lang w:eastAsia="en-US"/>
        </w:rPr>
        <w:t>.</w:t>
      </w:r>
    </w:p>
    <w:p w14:paraId="44A85C87" w14:textId="30F47AF9" w:rsidR="0046142F" w:rsidRDefault="0046142F" w:rsidP="0046142F">
      <w:pPr>
        <w:rPr>
          <w:szCs w:val="32"/>
          <w:lang w:eastAsia="en-US"/>
        </w:rPr>
      </w:pPr>
      <w:r>
        <w:rPr>
          <w:lang w:eastAsia="en-US"/>
        </w:rPr>
        <w:t>— </w:t>
      </w:r>
      <w:r w:rsidR="003148C9">
        <w:rPr>
          <w:szCs w:val="32"/>
          <w:lang w:eastAsia="en-US"/>
        </w:rPr>
        <w:t>Sans cette maudite affaire</w:t>
      </w:r>
      <w:r>
        <w:rPr>
          <w:szCs w:val="32"/>
          <w:lang w:eastAsia="en-US"/>
        </w:rPr>
        <w:t xml:space="preserve">, </w:t>
      </w:r>
      <w:r w:rsidR="003148C9">
        <w:rPr>
          <w:szCs w:val="32"/>
          <w:lang w:eastAsia="en-US"/>
        </w:rPr>
        <w:t>reprit-il</w:t>
      </w:r>
      <w:r>
        <w:rPr>
          <w:szCs w:val="32"/>
          <w:lang w:eastAsia="en-US"/>
        </w:rPr>
        <w:t xml:space="preserve">, </w:t>
      </w:r>
      <w:r w:rsidR="003148C9">
        <w:rPr>
          <w:szCs w:val="32"/>
          <w:lang w:eastAsia="en-US"/>
        </w:rPr>
        <w:t>je vous aurais bien offert la table et le logement au château</w:t>
      </w:r>
      <w:r>
        <w:rPr>
          <w:szCs w:val="32"/>
          <w:lang w:eastAsia="en-US"/>
        </w:rPr>
        <w:t xml:space="preserve">, </w:t>
      </w:r>
      <w:r w:rsidR="003148C9">
        <w:rPr>
          <w:szCs w:val="32"/>
          <w:lang w:eastAsia="en-US"/>
        </w:rPr>
        <w:t>mon cher Raymond</w:t>
      </w:r>
      <w:r>
        <w:rPr>
          <w:szCs w:val="32"/>
          <w:lang w:eastAsia="en-US"/>
        </w:rPr>
        <w:t xml:space="preserve">… </w:t>
      </w:r>
      <w:r w:rsidR="003148C9">
        <w:rPr>
          <w:szCs w:val="32"/>
          <w:lang w:eastAsia="en-US"/>
        </w:rPr>
        <w:t>mais vous comprenez</w:t>
      </w:r>
      <w:r>
        <w:rPr>
          <w:szCs w:val="32"/>
          <w:lang w:eastAsia="en-US"/>
        </w:rPr>
        <w:t xml:space="preserve">… </w:t>
      </w:r>
      <w:r w:rsidR="003148C9">
        <w:rPr>
          <w:szCs w:val="32"/>
          <w:lang w:eastAsia="en-US"/>
        </w:rPr>
        <w:t>En remettant les pieds sur les terres de notre oncle</w:t>
      </w:r>
      <w:r>
        <w:rPr>
          <w:szCs w:val="32"/>
          <w:lang w:eastAsia="en-US"/>
        </w:rPr>
        <w:t xml:space="preserve">, </w:t>
      </w:r>
      <w:r w:rsidR="003148C9">
        <w:rPr>
          <w:szCs w:val="32"/>
          <w:lang w:eastAsia="en-US"/>
        </w:rPr>
        <w:t>j</w:t>
      </w:r>
      <w:r>
        <w:rPr>
          <w:szCs w:val="32"/>
          <w:lang w:eastAsia="en-US"/>
        </w:rPr>
        <w:t>’</w:t>
      </w:r>
      <w:r w:rsidR="003148C9">
        <w:rPr>
          <w:szCs w:val="32"/>
          <w:lang w:eastAsia="en-US"/>
        </w:rPr>
        <w:t xml:space="preserve">ai dû redevenir </w:t>
      </w:r>
      <w:r>
        <w:rPr>
          <w:szCs w:val="32"/>
          <w:lang w:eastAsia="en-US"/>
        </w:rPr>
        <w:t>M. </w:t>
      </w:r>
      <w:r w:rsidR="003148C9">
        <w:rPr>
          <w:szCs w:val="32"/>
          <w:lang w:eastAsia="en-US"/>
        </w:rPr>
        <w:t xml:space="preserve">Fargeau </w:t>
      </w:r>
      <w:proofErr w:type="spellStart"/>
      <w:r w:rsidR="003148C9">
        <w:rPr>
          <w:szCs w:val="32"/>
          <w:lang w:eastAsia="en-US"/>
        </w:rPr>
        <w:t>Crébu</w:t>
      </w:r>
      <w:proofErr w:type="spellEnd"/>
      <w:r>
        <w:rPr>
          <w:szCs w:val="32"/>
          <w:lang w:eastAsia="en-US"/>
        </w:rPr>
        <w:t xml:space="preserve">… </w:t>
      </w:r>
      <w:r w:rsidR="003148C9">
        <w:rPr>
          <w:szCs w:val="32"/>
          <w:lang w:eastAsia="en-US"/>
        </w:rPr>
        <w:t>Il ne faudrait qu</w:t>
      </w:r>
      <w:r>
        <w:rPr>
          <w:szCs w:val="32"/>
          <w:lang w:eastAsia="en-US"/>
        </w:rPr>
        <w:t>’</w:t>
      </w:r>
      <w:r w:rsidR="003148C9">
        <w:rPr>
          <w:szCs w:val="32"/>
          <w:lang w:eastAsia="en-US"/>
        </w:rPr>
        <w:t>un moment pour qu</w:t>
      </w:r>
      <w:r>
        <w:rPr>
          <w:szCs w:val="32"/>
          <w:lang w:eastAsia="en-US"/>
        </w:rPr>
        <w:t>’</w:t>
      </w:r>
      <w:r w:rsidR="003148C9">
        <w:rPr>
          <w:szCs w:val="32"/>
          <w:lang w:eastAsia="en-US"/>
        </w:rPr>
        <w:t>un domestique vous reconnût</w:t>
      </w:r>
      <w:r>
        <w:rPr>
          <w:szCs w:val="32"/>
          <w:lang w:eastAsia="en-US"/>
        </w:rPr>
        <w:t xml:space="preserve">… </w:t>
      </w:r>
      <w:r w:rsidR="003148C9">
        <w:rPr>
          <w:szCs w:val="32"/>
          <w:lang w:eastAsia="en-US"/>
        </w:rPr>
        <w:t>et alors</w:t>
      </w:r>
      <w:r>
        <w:rPr>
          <w:szCs w:val="32"/>
          <w:lang w:eastAsia="en-US"/>
        </w:rPr>
        <w:t xml:space="preserve">, </w:t>
      </w:r>
      <w:r w:rsidR="003148C9">
        <w:rPr>
          <w:szCs w:val="32"/>
          <w:lang w:eastAsia="en-US"/>
        </w:rPr>
        <w:t>malgré le temps écoulé depuis lors</w:t>
      </w:r>
      <w:r>
        <w:rPr>
          <w:szCs w:val="32"/>
          <w:lang w:eastAsia="en-US"/>
        </w:rPr>
        <w:t xml:space="preserve">, </w:t>
      </w:r>
      <w:r w:rsidR="003148C9">
        <w:rPr>
          <w:szCs w:val="32"/>
          <w:lang w:eastAsia="en-US"/>
        </w:rPr>
        <w:t>je pourrais fort bien être compromis</w:t>
      </w:r>
      <w:r>
        <w:rPr>
          <w:szCs w:val="32"/>
          <w:lang w:eastAsia="en-US"/>
        </w:rPr>
        <w:t>.</w:t>
      </w:r>
    </w:p>
    <w:p w14:paraId="38750232" w14:textId="77777777" w:rsidR="0046142F" w:rsidRDefault="0046142F" w:rsidP="0046142F">
      <w:pPr>
        <w:rPr>
          <w:szCs w:val="32"/>
          <w:lang w:eastAsia="en-US"/>
        </w:rPr>
      </w:pPr>
      <w:r>
        <w:rPr>
          <w:lang w:eastAsia="en-US"/>
        </w:rPr>
        <w:t>— </w:t>
      </w:r>
      <w:r w:rsidR="003148C9">
        <w:rPr>
          <w:szCs w:val="32"/>
          <w:lang w:eastAsia="en-US"/>
        </w:rPr>
        <w:t>Je partirai demain matin</w:t>
      </w:r>
      <w:r>
        <w:rPr>
          <w:szCs w:val="32"/>
          <w:lang w:eastAsia="en-US"/>
        </w:rPr>
        <w:t xml:space="preserve">, </w:t>
      </w:r>
      <w:r w:rsidR="003148C9">
        <w:rPr>
          <w:szCs w:val="32"/>
          <w:lang w:eastAsia="en-US"/>
        </w:rPr>
        <w:t>monsieur</w:t>
      </w:r>
      <w:r>
        <w:rPr>
          <w:szCs w:val="32"/>
          <w:lang w:eastAsia="en-US"/>
        </w:rPr>
        <w:t xml:space="preserve">, </w:t>
      </w:r>
      <w:r w:rsidR="003148C9">
        <w:rPr>
          <w:szCs w:val="32"/>
          <w:lang w:eastAsia="en-US"/>
        </w:rPr>
        <w:t>dit Lucien</w:t>
      </w:r>
      <w:r>
        <w:rPr>
          <w:szCs w:val="32"/>
          <w:lang w:eastAsia="en-US"/>
        </w:rPr>
        <w:t xml:space="preserve">, </w:t>
      </w:r>
      <w:r w:rsidR="003148C9">
        <w:rPr>
          <w:szCs w:val="32"/>
          <w:lang w:eastAsia="en-US"/>
        </w:rPr>
        <w:t>dont la colère s</w:t>
      </w:r>
      <w:r>
        <w:rPr>
          <w:szCs w:val="32"/>
          <w:lang w:eastAsia="en-US"/>
        </w:rPr>
        <w:t>’</w:t>
      </w:r>
      <w:r w:rsidR="003148C9">
        <w:rPr>
          <w:szCs w:val="32"/>
          <w:lang w:eastAsia="en-US"/>
        </w:rPr>
        <w:t>en allait en mépris</w:t>
      </w:r>
      <w:r>
        <w:rPr>
          <w:szCs w:val="32"/>
          <w:lang w:eastAsia="en-US"/>
        </w:rPr>
        <w:t>.</w:t>
      </w:r>
    </w:p>
    <w:p w14:paraId="292D354E" w14:textId="77777777" w:rsidR="0046142F" w:rsidRDefault="0046142F" w:rsidP="0046142F">
      <w:pPr>
        <w:rPr>
          <w:szCs w:val="32"/>
          <w:lang w:eastAsia="en-US"/>
        </w:rPr>
      </w:pPr>
      <w:r>
        <w:rPr>
          <w:lang w:eastAsia="en-US"/>
        </w:rPr>
        <w:lastRenderedPageBreak/>
        <w:t>— </w:t>
      </w:r>
      <w:r w:rsidR="003148C9">
        <w:rPr>
          <w:szCs w:val="32"/>
          <w:lang w:eastAsia="en-US"/>
        </w:rPr>
        <w:t>Oh</w:t>
      </w:r>
      <w:r>
        <w:rPr>
          <w:szCs w:val="32"/>
          <w:lang w:eastAsia="en-US"/>
        </w:rPr>
        <w:t xml:space="preserve"> ! </w:t>
      </w:r>
      <w:r w:rsidR="003148C9">
        <w:rPr>
          <w:szCs w:val="32"/>
          <w:lang w:eastAsia="en-US"/>
        </w:rPr>
        <w:t>répliqua Fargeau</w:t>
      </w:r>
      <w:r>
        <w:rPr>
          <w:szCs w:val="32"/>
          <w:lang w:eastAsia="en-US"/>
        </w:rPr>
        <w:t xml:space="preserve">, </w:t>
      </w:r>
      <w:r w:rsidR="003148C9">
        <w:rPr>
          <w:szCs w:val="32"/>
          <w:lang w:eastAsia="en-US"/>
        </w:rPr>
        <w:t>ne vous pressez pas</w:t>
      </w:r>
      <w:r>
        <w:rPr>
          <w:szCs w:val="32"/>
          <w:lang w:eastAsia="en-US"/>
        </w:rPr>
        <w:t xml:space="preserve">… </w:t>
      </w:r>
      <w:r w:rsidR="003148C9">
        <w:rPr>
          <w:szCs w:val="32"/>
          <w:lang w:eastAsia="en-US"/>
        </w:rPr>
        <w:t>vous avez le temps</w:t>
      </w:r>
      <w:r>
        <w:rPr>
          <w:szCs w:val="32"/>
          <w:lang w:eastAsia="en-US"/>
        </w:rPr>
        <w:t xml:space="preserve">. </w:t>
      </w:r>
      <w:r w:rsidR="003148C9">
        <w:rPr>
          <w:szCs w:val="32"/>
          <w:lang w:eastAsia="en-US"/>
        </w:rPr>
        <w:t>Demain matin ou demain soir</w:t>
      </w:r>
      <w:r>
        <w:rPr>
          <w:szCs w:val="32"/>
          <w:lang w:eastAsia="en-US"/>
        </w:rPr>
        <w:t xml:space="preserve">, </w:t>
      </w:r>
      <w:r w:rsidR="003148C9">
        <w:rPr>
          <w:szCs w:val="32"/>
          <w:lang w:eastAsia="en-US"/>
        </w:rPr>
        <w:t>peu importe</w:t>
      </w:r>
      <w:r>
        <w:rPr>
          <w:szCs w:val="32"/>
          <w:lang w:eastAsia="en-US"/>
        </w:rPr>
        <w:t>.</w:t>
      </w:r>
    </w:p>
    <w:p w14:paraId="57138F47" w14:textId="77777777" w:rsidR="0046142F" w:rsidRDefault="0046142F" w:rsidP="0046142F">
      <w:pPr>
        <w:rPr>
          <w:szCs w:val="32"/>
          <w:lang w:eastAsia="en-US"/>
        </w:rPr>
      </w:pPr>
      <w:r>
        <w:rPr>
          <w:lang w:eastAsia="en-US"/>
        </w:rPr>
        <w:t>— </w:t>
      </w:r>
      <w:r w:rsidR="003148C9">
        <w:rPr>
          <w:szCs w:val="32"/>
          <w:lang w:eastAsia="en-US"/>
        </w:rPr>
        <w:t>Mais cela est infâme</w:t>
      </w:r>
      <w:r>
        <w:rPr>
          <w:szCs w:val="32"/>
          <w:lang w:eastAsia="en-US"/>
        </w:rPr>
        <w:t xml:space="preserve"> ! </w:t>
      </w:r>
      <w:r w:rsidR="003148C9">
        <w:rPr>
          <w:szCs w:val="32"/>
          <w:lang w:eastAsia="en-US"/>
        </w:rPr>
        <w:t>s</w:t>
      </w:r>
      <w:r>
        <w:rPr>
          <w:szCs w:val="32"/>
          <w:lang w:eastAsia="en-US"/>
        </w:rPr>
        <w:t>’</w:t>
      </w:r>
      <w:r w:rsidR="003148C9">
        <w:rPr>
          <w:szCs w:val="32"/>
          <w:lang w:eastAsia="en-US"/>
        </w:rPr>
        <w:t>écria Clémence</w:t>
      </w:r>
      <w:r>
        <w:rPr>
          <w:szCs w:val="32"/>
          <w:lang w:eastAsia="en-US"/>
        </w:rPr>
        <w:t xml:space="preserve">, </w:t>
      </w:r>
      <w:r w:rsidR="003148C9">
        <w:rPr>
          <w:szCs w:val="32"/>
          <w:lang w:eastAsia="en-US"/>
        </w:rPr>
        <w:t>qui ne put se contenir plus longtemps</w:t>
      </w:r>
      <w:r>
        <w:rPr>
          <w:szCs w:val="32"/>
          <w:lang w:eastAsia="en-US"/>
        </w:rPr>
        <w:t>.</w:t>
      </w:r>
    </w:p>
    <w:p w14:paraId="7054BB12" w14:textId="77777777" w:rsidR="0046142F" w:rsidRDefault="003148C9" w:rsidP="0046142F">
      <w:pPr>
        <w:rPr>
          <w:szCs w:val="32"/>
          <w:lang w:eastAsia="en-US"/>
        </w:rPr>
      </w:pPr>
      <w:r>
        <w:rPr>
          <w:szCs w:val="32"/>
          <w:lang w:eastAsia="en-US"/>
        </w:rPr>
        <w:t>Fargeau vint se planter devant elle</w:t>
      </w:r>
      <w:r w:rsidR="0046142F">
        <w:rPr>
          <w:szCs w:val="32"/>
          <w:lang w:eastAsia="en-US"/>
        </w:rPr>
        <w:t>.</w:t>
      </w:r>
    </w:p>
    <w:p w14:paraId="08D093EE" w14:textId="77777777" w:rsidR="0046142F" w:rsidRDefault="0046142F" w:rsidP="0046142F">
      <w:pPr>
        <w:rPr>
          <w:szCs w:val="32"/>
          <w:lang w:eastAsia="en-US"/>
        </w:rPr>
      </w:pPr>
      <w:r>
        <w:rPr>
          <w:lang w:eastAsia="en-US"/>
        </w:rPr>
        <w:t>— </w:t>
      </w:r>
      <w:r w:rsidR="003148C9">
        <w:rPr>
          <w:szCs w:val="32"/>
          <w:lang w:eastAsia="en-US"/>
        </w:rPr>
        <w:t>Vous dites</w:t>
      </w:r>
      <w:r>
        <w:rPr>
          <w:szCs w:val="32"/>
          <w:lang w:eastAsia="en-US"/>
        </w:rPr>
        <w:t xml:space="preserve"> ?… </w:t>
      </w:r>
      <w:r w:rsidR="003148C9">
        <w:rPr>
          <w:szCs w:val="32"/>
          <w:lang w:eastAsia="en-US"/>
        </w:rPr>
        <w:t>murmura-t-il</w:t>
      </w:r>
      <w:r>
        <w:rPr>
          <w:szCs w:val="32"/>
          <w:lang w:eastAsia="en-US"/>
        </w:rPr>
        <w:t>.</w:t>
      </w:r>
    </w:p>
    <w:p w14:paraId="4067AB03" w14:textId="64C2CA5D" w:rsidR="0046142F" w:rsidRDefault="0046142F" w:rsidP="0046142F">
      <w:pPr>
        <w:rPr>
          <w:szCs w:val="32"/>
          <w:lang w:eastAsia="en-US"/>
        </w:rPr>
      </w:pPr>
      <w:r>
        <w:rPr>
          <w:lang w:eastAsia="en-US"/>
        </w:rPr>
        <w:t>— </w:t>
      </w:r>
      <w:r w:rsidR="003148C9">
        <w:rPr>
          <w:szCs w:val="32"/>
          <w:lang w:eastAsia="en-US"/>
        </w:rPr>
        <w:t>Je dis que cela est infâme</w:t>
      </w:r>
      <w:r>
        <w:rPr>
          <w:szCs w:val="32"/>
          <w:lang w:eastAsia="en-US"/>
        </w:rPr>
        <w:t xml:space="preserve"> ! </w:t>
      </w:r>
      <w:r w:rsidR="003148C9">
        <w:rPr>
          <w:szCs w:val="32"/>
          <w:lang w:eastAsia="en-US"/>
        </w:rPr>
        <w:t>répéta la jeune fille qui ne baissa point les yeux</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entendez-vous</w:t>
      </w:r>
      <w:r>
        <w:rPr>
          <w:szCs w:val="32"/>
          <w:lang w:eastAsia="en-US"/>
        </w:rPr>
        <w:t xml:space="preserve"> : </w:t>
      </w:r>
      <w:r w:rsidR="003148C9">
        <w:rPr>
          <w:szCs w:val="32"/>
          <w:lang w:eastAsia="en-US"/>
        </w:rPr>
        <w:t>infâme</w:t>
      </w:r>
      <w:r>
        <w:rPr>
          <w:szCs w:val="32"/>
          <w:lang w:eastAsia="en-US"/>
        </w:rPr>
        <w:t> !</w:t>
      </w:r>
    </w:p>
    <w:p w14:paraId="18E2D046" w14:textId="2B362944" w:rsidR="0046142F" w:rsidRDefault="003148C9" w:rsidP="0046142F">
      <w:pPr>
        <w:rPr>
          <w:szCs w:val="32"/>
          <w:lang w:eastAsia="en-US"/>
        </w:rPr>
      </w:pPr>
      <w:r>
        <w:rPr>
          <w:szCs w:val="32"/>
          <w:lang w:eastAsia="en-US"/>
        </w:rPr>
        <w:t>Fargeau tourna sur ses talons et se mit à ricaner</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À la bonne heure</w:t>
      </w:r>
      <w:r w:rsidR="0046142F">
        <w:rPr>
          <w:szCs w:val="32"/>
          <w:lang w:eastAsia="en-US"/>
        </w:rPr>
        <w:t xml:space="preserve"> ! </w:t>
      </w:r>
      <w:r>
        <w:rPr>
          <w:szCs w:val="32"/>
          <w:lang w:eastAsia="en-US"/>
        </w:rPr>
        <w:t>répliqua-t-il</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à la bonne heure</w:t>
      </w:r>
      <w:r w:rsidR="0046142F">
        <w:rPr>
          <w:szCs w:val="32"/>
          <w:lang w:eastAsia="en-US"/>
        </w:rPr>
        <w:t xml:space="preserve"> !… </w:t>
      </w:r>
      <w:r>
        <w:rPr>
          <w:szCs w:val="32"/>
          <w:lang w:eastAsia="en-US"/>
        </w:rPr>
        <w:t>c</w:t>
      </w:r>
      <w:r w:rsidR="0046142F">
        <w:rPr>
          <w:szCs w:val="32"/>
          <w:lang w:eastAsia="en-US"/>
        </w:rPr>
        <w:t>’</w:t>
      </w:r>
      <w:r>
        <w:rPr>
          <w:szCs w:val="32"/>
          <w:lang w:eastAsia="en-US"/>
        </w:rPr>
        <w:t>est parler</w:t>
      </w:r>
      <w:r w:rsidR="0046142F">
        <w:rPr>
          <w:szCs w:val="32"/>
          <w:lang w:eastAsia="en-US"/>
        </w:rPr>
        <w:t xml:space="preserve">, </w:t>
      </w:r>
      <w:r>
        <w:rPr>
          <w:szCs w:val="32"/>
          <w:lang w:eastAsia="en-US"/>
        </w:rPr>
        <w:t>cela</w:t>
      </w:r>
      <w:r w:rsidR="0046142F">
        <w:rPr>
          <w:szCs w:val="32"/>
          <w:lang w:eastAsia="en-US"/>
        </w:rPr>
        <w:t> !</w:t>
      </w:r>
    </w:p>
    <w:p w14:paraId="112D9849" w14:textId="77777777" w:rsidR="0046142F" w:rsidRDefault="003148C9" w:rsidP="0046142F">
      <w:pPr>
        <w:rPr>
          <w:szCs w:val="32"/>
          <w:lang w:eastAsia="en-US"/>
        </w:rPr>
      </w:pPr>
      <w:r>
        <w:rPr>
          <w:szCs w:val="32"/>
          <w:lang w:eastAsia="en-US"/>
        </w:rPr>
        <w:t>Il se frotta les mains</w:t>
      </w:r>
      <w:r w:rsidR="0046142F">
        <w:rPr>
          <w:szCs w:val="32"/>
          <w:lang w:eastAsia="en-US"/>
        </w:rPr>
        <w:t>.</w:t>
      </w:r>
    </w:p>
    <w:p w14:paraId="028C9C7C" w14:textId="77777777" w:rsidR="0046142F" w:rsidRDefault="003148C9" w:rsidP="0046142F">
      <w:pPr>
        <w:rPr>
          <w:szCs w:val="32"/>
          <w:lang w:eastAsia="en-US"/>
        </w:rPr>
      </w:pPr>
      <w:r>
        <w:rPr>
          <w:szCs w:val="32"/>
          <w:lang w:eastAsia="en-US"/>
        </w:rPr>
        <w:t>Clémence s</w:t>
      </w:r>
      <w:r w:rsidR="0046142F">
        <w:rPr>
          <w:szCs w:val="32"/>
          <w:lang w:eastAsia="en-US"/>
        </w:rPr>
        <w:t>’</w:t>
      </w:r>
      <w:r>
        <w:rPr>
          <w:szCs w:val="32"/>
          <w:lang w:eastAsia="en-US"/>
        </w:rPr>
        <w:t>était élancée vers Lucien</w:t>
      </w:r>
      <w:r w:rsidR="0046142F">
        <w:rPr>
          <w:szCs w:val="32"/>
          <w:lang w:eastAsia="en-US"/>
        </w:rPr>
        <w:t xml:space="preserve">. </w:t>
      </w:r>
      <w:r>
        <w:rPr>
          <w:szCs w:val="32"/>
          <w:lang w:eastAsia="en-US"/>
        </w:rPr>
        <w:t>Elle se mit à genoux près de lui et couvrit ses mains de baisers</w:t>
      </w:r>
      <w:r w:rsidR="0046142F">
        <w:rPr>
          <w:szCs w:val="32"/>
          <w:lang w:eastAsia="en-US"/>
        </w:rPr>
        <w:t>.</w:t>
      </w:r>
    </w:p>
    <w:p w14:paraId="4F643779" w14:textId="77777777" w:rsidR="0046142F" w:rsidRDefault="0046142F" w:rsidP="0046142F">
      <w:pPr>
        <w:rPr>
          <w:szCs w:val="32"/>
          <w:lang w:eastAsia="en-US"/>
        </w:rPr>
      </w:pPr>
      <w:r>
        <w:rPr>
          <w:lang w:eastAsia="en-US"/>
        </w:rPr>
        <w:t>— </w:t>
      </w:r>
      <w:r w:rsidR="003148C9">
        <w:rPr>
          <w:szCs w:val="32"/>
          <w:lang w:eastAsia="en-US"/>
        </w:rPr>
        <w:t>Mon oncle</w:t>
      </w:r>
      <w:r>
        <w:rPr>
          <w:szCs w:val="32"/>
          <w:lang w:eastAsia="en-US"/>
        </w:rPr>
        <w:t xml:space="preserve"> ! </w:t>
      </w:r>
      <w:r w:rsidR="003148C9">
        <w:rPr>
          <w:szCs w:val="32"/>
          <w:lang w:eastAsia="en-US"/>
        </w:rPr>
        <w:t>mon bon oncle</w:t>
      </w:r>
      <w:r>
        <w:rPr>
          <w:szCs w:val="32"/>
          <w:lang w:eastAsia="en-US"/>
        </w:rPr>
        <w:t xml:space="preserve">, </w:t>
      </w:r>
      <w:r w:rsidR="003148C9">
        <w:rPr>
          <w:szCs w:val="32"/>
          <w:lang w:eastAsia="en-US"/>
        </w:rPr>
        <w:t>dit-elle</w:t>
      </w:r>
      <w:r>
        <w:rPr>
          <w:szCs w:val="32"/>
          <w:lang w:eastAsia="en-US"/>
        </w:rPr>
        <w:t xml:space="preserve">, </w:t>
      </w:r>
      <w:r w:rsidR="003148C9">
        <w:rPr>
          <w:szCs w:val="32"/>
          <w:lang w:eastAsia="en-US"/>
        </w:rPr>
        <w:t>je ne vous laisserai pas partir seul</w:t>
      </w:r>
      <w:r>
        <w:rPr>
          <w:szCs w:val="32"/>
          <w:lang w:eastAsia="en-US"/>
        </w:rPr>
        <w:t xml:space="preserve">… </w:t>
      </w:r>
      <w:r w:rsidR="003148C9">
        <w:rPr>
          <w:szCs w:val="32"/>
          <w:lang w:eastAsia="en-US"/>
        </w:rPr>
        <w:t>Partout où vous irez</w:t>
      </w:r>
      <w:r>
        <w:rPr>
          <w:szCs w:val="32"/>
          <w:lang w:eastAsia="en-US"/>
        </w:rPr>
        <w:t xml:space="preserve">, </w:t>
      </w:r>
      <w:r w:rsidR="003148C9">
        <w:rPr>
          <w:szCs w:val="32"/>
          <w:lang w:eastAsia="en-US"/>
        </w:rPr>
        <w:t>je vous suivrai</w:t>
      </w:r>
      <w:r>
        <w:rPr>
          <w:szCs w:val="32"/>
          <w:lang w:eastAsia="en-US"/>
        </w:rPr>
        <w:t> !</w:t>
      </w:r>
    </w:p>
    <w:p w14:paraId="696BE81E" w14:textId="77777777" w:rsidR="0046142F" w:rsidRDefault="003148C9" w:rsidP="0046142F">
      <w:pPr>
        <w:rPr>
          <w:szCs w:val="32"/>
          <w:lang w:eastAsia="en-US"/>
        </w:rPr>
      </w:pPr>
      <w:r>
        <w:rPr>
          <w:szCs w:val="32"/>
          <w:lang w:eastAsia="en-US"/>
        </w:rPr>
        <w:t>Lucien la repoussait doucement</w:t>
      </w:r>
      <w:r w:rsidR="0046142F">
        <w:rPr>
          <w:szCs w:val="32"/>
          <w:lang w:eastAsia="en-US"/>
        </w:rPr>
        <w:t>.</w:t>
      </w:r>
    </w:p>
    <w:p w14:paraId="0CFA13A7" w14:textId="5DB38595" w:rsidR="0046142F" w:rsidRDefault="0046142F" w:rsidP="0046142F">
      <w:pPr>
        <w:rPr>
          <w:szCs w:val="32"/>
          <w:lang w:eastAsia="en-US"/>
        </w:rPr>
      </w:pPr>
      <w:r>
        <w:rPr>
          <w:lang w:eastAsia="en-US"/>
        </w:rPr>
        <w:t>— </w:t>
      </w:r>
      <w:r w:rsidR="003148C9">
        <w:rPr>
          <w:szCs w:val="32"/>
          <w:lang w:eastAsia="en-US"/>
        </w:rPr>
        <w:t>Pauvre enfant</w:t>
      </w:r>
      <w:r>
        <w:rPr>
          <w:szCs w:val="32"/>
          <w:lang w:eastAsia="en-US"/>
        </w:rPr>
        <w:t xml:space="preserve"> ! </w:t>
      </w:r>
      <w:r w:rsidR="003148C9">
        <w:rPr>
          <w:szCs w:val="32"/>
          <w:lang w:eastAsia="en-US"/>
        </w:rPr>
        <w:t>murmurait-il en lui rendant ses baisers</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tu es sa fille</w:t>
      </w:r>
      <w:r>
        <w:rPr>
          <w:szCs w:val="32"/>
          <w:lang w:eastAsia="en-US"/>
        </w:rPr>
        <w:t> !</w:t>
      </w:r>
    </w:p>
    <w:p w14:paraId="0F865153" w14:textId="77777777" w:rsidR="0046142F" w:rsidRDefault="003148C9" w:rsidP="0046142F">
      <w:pPr>
        <w:rPr>
          <w:szCs w:val="32"/>
          <w:lang w:eastAsia="en-US"/>
        </w:rPr>
      </w:pPr>
      <w:r>
        <w:rPr>
          <w:szCs w:val="32"/>
          <w:lang w:eastAsia="en-US"/>
        </w:rPr>
        <w:t>Clémence se releva et prit le bras de Fargeau qui passait auprès d</w:t>
      </w:r>
      <w:r w:rsidR="0046142F">
        <w:rPr>
          <w:szCs w:val="32"/>
          <w:lang w:eastAsia="en-US"/>
        </w:rPr>
        <w:t>’</w:t>
      </w:r>
      <w:r>
        <w:rPr>
          <w:szCs w:val="32"/>
          <w:lang w:eastAsia="en-US"/>
        </w:rPr>
        <w:t>elle en poursuivant sa promenade</w:t>
      </w:r>
      <w:r w:rsidR="0046142F">
        <w:rPr>
          <w:szCs w:val="32"/>
          <w:lang w:eastAsia="en-US"/>
        </w:rPr>
        <w:t>.</w:t>
      </w:r>
    </w:p>
    <w:p w14:paraId="75EF56D9" w14:textId="77777777" w:rsidR="0046142F" w:rsidRDefault="003148C9" w:rsidP="0046142F">
      <w:pPr>
        <w:rPr>
          <w:szCs w:val="32"/>
          <w:lang w:eastAsia="en-US"/>
        </w:rPr>
      </w:pPr>
      <w:r>
        <w:rPr>
          <w:szCs w:val="32"/>
          <w:lang w:eastAsia="en-US"/>
        </w:rPr>
        <w:t>Son mouvement fut si rude que Fargeau s</w:t>
      </w:r>
      <w:r w:rsidR="0046142F">
        <w:rPr>
          <w:szCs w:val="32"/>
          <w:lang w:eastAsia="en-US"/>
        </w:rPr>
        <w:t>’</w:t>
      </w:r>
      <w:r>
        <w:rPr>
          <w:szCs w:val="32"/>
          <w:lang w:eastAsia="en-US"/>
        </w:rPr>
        <w:t>arrêta court</w:t>
      </w:r>
      <w:r w:rsidR="0046142F">
        <w:rPr>
          <w:szCs w:val="32"/>
          <w:lang w:eastAsia="en-US"/>
        </w:rPr>
        <w:t xml:space="preserve">, </w:t>
      </w:r>
      <w:r>
        <w:rPr>
          <w:szCs w:val="32"/>
          <w:lang w:eastAsia="en-US"/>
        </w:rPr>
        <w:t>comme si la main d</w:t>
      </w:r>
      <w:r w:rsidR="0046142F">
        <w:rPr>
          <w:szCs w:val="32"/>
          <w:lang w:eastAsia="en-US"/>
        </w:rPr>
        <w:t>’</w:t>
      </w:r>
      <w:r>
        <w:rPr>
          <w:szCs w:val="32"/>
          <w:lang w:eastAsia="en-US"/>
        </w:rPr>
        <w:t>un homme fort l</w:t>
      </w:r>
      <w:r w:rsidR="0046142F">
        <w:rPr>
          <w:szCs w:val="32"/>
          <w:lang w:eastAsia="en-US"/>
        </w:rPr>
        <w:t>’</w:t>
      </w:r>
      <w:r>
        <w:rPr>
          <w:szCs w:val="32"/>
          <w:lang w:eastAsia="en-US"/>
        </w:rPr>
        <w:t>eût cloué à sa place</w:t>
      </w:r>
      <w:r w:rsidR="0046142F">
        <w:rPr>
          <w:szCs w:val="32"/>
          <w:lang w:eastAsia="en-US"/>
        </w:rPr>
        <w:t xml:space="preserve">. </w:t>
      </w:r>
      <w:r>
        <w:rPr>
          <w:szCs w:val="32"/>
          <w:lang w:eastAsia="en-US"/>
        </w:rPr>
        <w:t>Clémence le regardait fixement</w:t>
      </w:r>
      <w:r w:rsidR="0046142F">
        <w:rPr>
          <w:szCs w:val="32"/>
          <w:lang w:eastAsia="en-US"/>
        </w:rPr>
        <w:t>.</w:t>
      </w:r>
    </w:p>
    <w:p w14:paraId="32C0B661" w14:textId="77777777" w:rsidR="0046142F" w:rsidRDefault="0046142F" w:rsidP="0046142F">
      <w:pPr>
        <w:rPr>
          <w:szCs w:val="32"/>
          <w:lang w:eastAsia="en-US"/>
        </w:rPr>
      </w:pPr>
      <w:r>
        <w:rPr>
          <w:lang w:eastAsia="en-US"/>
        </w:rPr>
        <w:t>— </w:t>
      </w:r>
      <w:r w:rsidR="003148C9">
        <w:rPr>
          <w:szCs w:val="32"/>
          <w:lang w:eastAsia="en-US"/>
        </w:rPr>
        <w:t>Est-ce vrai</w:t>
      </w:r>
      <w:r>
        <w:rPr>
          <w:szCs w:val="32"/>
          <w:lang w:eastAsia="en-US"/>
        </w:rPr>
        <w:t xml:space="preserve">, </w:t>
      </w:r>
      <w:r w:rsidR="003148C9">
        <w:rPr>
          <w:szCs w:val="32"/>
          <w:lang w:eastAsia="en-US"/>
        </w:rPr>
        <w:t>cela</w:t>
      </w:r>
      <w:r>
        <w:rPr>
          <w:szCs w:val="32"/>
          <w:lang w:eastAsia="en-US"/>
        </w:rPr>
        <w:t xml:space="preserve">, </w:t>
      </w:r>
      <w:r w:rsidR="003148C9">
        <w:rPr>
          <w:szCs w:val="32"/>
          <w:lang w:eastAsia="en-US"/>
        </w:rPr>
        <w:t>monsieur</w:t>
      </w:r>
      <w:r>
        <w:rPr>
          <w:szCs w:val="32"/>
          <w:lang w:eastAsia="en-US"/>
        </w:rPr>
        <w:t xml:space="preserve"> ? </w:t>
      </w:r>
      <w:r w:rsidR="003148C9">
        <w:rPr>
          <w:szCs w:val="32"/>
          <w:lang w:eastAsia="en-US"/>
        </w:rPr>
        <w:t>dit-elle</w:t>
      </w:r>
      <w:r>
        <w:rPr>
          <w:szCs w:val="32"/>
          <w:lang w:eastAsia="en-US"/>
        </w:rPr>
        <w:t>.</w:t>
      </w:r>
    </w:p>
    <w:p w14:paraId="6B878EC9" w14:textId="77777777" w:rsidR="0046142F" w:rsidRDefault="003148C9" w:rsidP="0046142F">
      <w:pPr>
        <w:rPr>
          <w:szCs w:val="32"/>
          <w:lang w:eastAsia="en-US"/>
        </w:rPr>
      </w:pPr>
      <w:r>
        <w:rPr>
          <w:szCs w:val="32"/>
          <w:lang w:eastAsia="en-US"/>
        </w:rPr>
        <w:lastRenderedPageBreak/>
        <w:t>Fargeau essaya de ricaner encore</w:t>
      </w:r>
      <w:r w:rsidR="0046142F">
        <w:rPr>
          <w:szCs w:val="32"/>
          <w:lang w:eastAsia="en-US"/>
        </w:rPr>
        <w:t>.</w:t>
      </w:r>
    </w:p>
    <w:p w14:paraId="4F70CD90" w14:textId="07866DDA" w:rsidR="0046142F" w:rsidRDefault="0046142F" w:rsidP="0046142F">
      <w:pPr>
        <w:rPr>
          <w:szCs w:val="32"/>
          <w:lang w:eastAsia="en-US"/>
        </w:rPr>
      </w:pPr>
      <w:r>
        <w:rPr>
          <w:lang w:eastAsia="en-US"/>
        </w:rPr>
        <w:t>— </w:t>
      </w:r>
      <w:r w:rsidR="003148C9">
        <w:rPr>
          <w:szCs w:val="32"/>
          <w:lang w:eastAsia="en-US"/>
        </w:rPr>
        <w:t>Répondez</w:t>
      </w:r>
      <w:r>
        <w:rPr>
          <w:szCs w:val="32"/>
          <w:lang w:eastAsia="en-US"/>
        </w:rPr>
        <w:t xml:space="preserve"> ! </w:t>
      </w:r>
      <w:r w:rsidR="003148C9">
        <w:rPr>
          <w:szCs w:val="32"/>
          <w:lang w:eastAsia="en-US"/>
        </w:rPr>
        <w:t>fit Clémence</w:t>
      </w:r>
      <w:r>
        <w:rPr>
          <w:szCs w:val="32"/>
          <w:lang w:eastAsia="en-US"/>
        </w:rPr>
        <w:t xml:space="preserve"> ; </w:t>
      </w:r>
      <w:r w:rsidR="006C2AE1">
        <w:rPr>
          <w:szCs w:val="32"/>
          <w:lang w:eastAsia="en-US"/>
        </w:rPr>
        <w:t>—</w:t>
      </w:r>
      <w:r>
        <w:rPr>
          <w:szCs w:val="32"/>
          <w:lang w:eastAsia="en-US"/>
        </w:rPr>
        <w:t xml:space="preserve"> </w:t>
      </w:r>
      <w:proofErr w:type="spellStart"/>
      <w:r w:rsidR="003148C9">
        <w:rPr>
          <w:szCs w:val="32"/>
          <w:lang w:eastAsia="en-US"/>
        </w:rPr>
        <w:t>suis je</w:t>
      </w:r>
      <w:proofErr w:type="spellEnd"/>
      <w:r w:rsidR="003148C9">
        <w:rPr>
          <w:szCs w:val="32"/>
          <w:lang w:eastAsia="en-US"/>
        </w:rPr>
        <w:t xml:space="preserve"> votre fille</w:t>
      </w:r>
      <w:r>
        <w:rPr>
          <w:szCs w:val="32"/>
          <w:lang w:eastAsia="en-US"/>
        </w:rPr>
        <w:t> ?</w:t>
      </w:r>
    </w:p>
    <w:p w14:paraId="2D932C2D" w14:textId="77777777" w:rsidR="0046142F" w:rsidRDefault="0046142F" w:rsidP="0046142F">
      <w:pPr>
        <w:rPr>
          <w:szCs w:val="32"/>
          <w:lang w:eastAsia="en-US"/>
        </w:rPr>
      </w:pPr>
      <w:r>
        <w:rPr>
          <w:lang w:eastAsia="en-US"/>
        </w:rPr>
        <w:t>— </w:t>
      </w:r>
      <w:r w:rsidR="003148C9">
        <w:rPr>
          <w:szCs w:val="32"/>
          <w:lang w:eastAsia="en-US"/>
        </w:rPr>
        <w:t>Non</w:t>
      </w:r>
      <w:r>
        <w:rPr>
          <w:szCs w:val="32"/>
          <w:lang w:eastAsia="en-US"/>
        </w:rPr>
        <w:t xml:space="preserve">, </w:t>
      </w:r>
      <w:r w:rsidR="003148C9">
        <w:rPr>
          <w:szCs w:val="32"/>
          <w:lang w:eastAsia="en-US"/>
        </w:rPr>
        <w:t>répliqua Fargeau</w:t>
      </w:r>
      <w:r>
        <w:rPr>
          <w:szCs w:val="32"/>
          <w:lang w:eastAsia="en-US"/>
        </w:rPr>
        <w:t>.</w:t>
      </w:r>
    </w:p>
    <w:p w14:paraId="1C9834F3" w14:textId="77777777" w:rsidR="0046142F" w:rsidRDefault="003148C9" w:rsidP="0046142F">
      <w:pPr>
        <w:rPr>
          <w:szCs w:val="32"/>
          <w:lang w:eastAsia="en-US"/>
        </w:rPr>
      </w:pPr>
      <w:r>
        <w:rPr>
          <w:szCs w:val="32"/>
          <w:lang w:eastAsia="en-US"/>
        </w:rPr>
        <w:t>Clémence lui lâcha le bras</w:t>
      </w:r>
      <w:r w:rsidR="0046142F">
        <w:rPr>
          <w:szCs w:val="32"/>
          <w:lang w:eastAsia="en-US"/>
        </w:rPr>
        <w:t>.</w:t>
      </w:r>
    </w:p>
    <w:p w14:paraId="66FA31D8" w14:textId="77777777" w:rsidR="0046142F" w:rsidRDefault="003148C9" w:rsidP="0046142F">
      <w:pPr>
        <w:rPr>
          <w:szCs w:val="32"/>
          <w:lang w:eastAsia="en-US"/>
        </w:rPr>
      </w:pPr>
      <w:r>
        <w:rPr>
          <w:szCs w:val="32"/>
          <w:lang w:eastAsia="en-US"/>
        </w:rPr>
        <w:t>Ses deux mains se joignirent</w:t>
      </w:r>
      <w:r w:rsidR="0046142F">
        <w:rPr>
          <w:szCs w:val="32"/>
          <w:lang w:eastAsia="en-US"/>
        </w:rPr>
        <w:t xml:space="preserve"> ; </w:t>
      </w:r>
      <w:r>
        <w:rPr>
          <w:szCs w:val="32"/>
          <w:lang w:eastAsia="en-US"/>
        </w:rPr>
        <w:t>son regard s</w:t>
      </w:r>
      <w:r w:rsidR="0046142F">
        <w:rPr>
          <w:szCs w:val="32"/>
          <w:lang w:eastAsia="en-US"/>
        </w:rPr>
        <w:t>’</w:t>
      </w:r>
      <w:r>
        <w:rPr>
          <w:szCs w:val="32"/>
          <w:lang w:eastAsia="en-US"/>
        </w:rPr>
        <w:t>élança vers le ciel</w:t>
      </w:r>
      <w:r w:rsidR="0046142F">
        <w:rPr>
          <w:szCs w:val="32"/>
          <w:lang w:eastAsia="en-US"/>
        </w:rPr>
        <w:t xml:space="preserve">. </w:t>
      </w:r>
      <w:r>
        <w:rPr>
          <w:szCs w:val="32"/>
          <w:lang w:eastAsia="en-US"/>
        </w:rPr>
        <w:t>Il y avait sur ses traits une joie immense</w:t>
      </w:r>
      <w:r w:rsidR="0046142F">
        <w:rPr>
          <w:szCs w:val="32"/>
          <w:lang w:eastAsia="en-US"/>
        </w:rPr>
        <w:t xml:space="preserve"> ; </w:t>
      </w:r>
      <w:r>
        <w:rPr>
          <w:szCs w:val="32"/>
          <w:lang w:eastAsia="en-US"/>
        </w:rPr>
        <w:t>il y eut dans sa voix une reconnaissance passionnée lorsqu</w:t>
      </w:r>
      <w:r w:rsidR="0046142F">
        <w:rPr>
          <w:szCs w:val="32"/>
          <w:lang w:eastAsia="en-US"/>
        </w:rPr>
        <w:t>’</w:t>
      </w:r>
      <w:r>
        <w:rPr>
          <w:szCs w:val="32"/>
          <w:lang w:eastAsia="en-US"/>
        </w:rPr>
        <w:t>elle dit</w:t>
      </w:r>
      <w:r w:rsidR="0046142F">
        <w:rPr>
          <w:szCs w:val="32"/>
          <w:lang w:eastAsia="en-US"/>
        </w:rPr>
        <w:t> :</w:t>
      </w:r>
    </w:p>
    <w:p w14:paraId="51B56AE3"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mon Dieu</w:t>
      </w:r>
      <w:r>
        <w:rPr>
          <w:szCs w:val="32"/>
          <w:lang w:eastAsia="en-US"/>
        </w:rPr>
        <w:t xml:space="preserve">, </w:t>
      </w:r>
      <w:r w:rsidR="003148C9">
        <w:rPr>
          <w:szCs w:val="32"/>
          <w:lang w:eastAsia="en-US"/>
        </w:rPr>
        <w:t>soyez béni</w:t>
      </w:r>
      <w:r>
        <w:rPr>
          <w:szCs w:val="32"/>
          <w:lang w:eastAsia="en-US"/>
        </w:rPr>
        <w:t> !</w:t>
      </w:r>
    </w:p>
    <w:p w14:paraId="1C8624DB" w14:textId="77777777" w:rsidR="0046142F" w:rsidRDefault="003148C9" w:rsidP="0046142F">
      <w:pPr>
        <w:rPr>
          <w:szCs w:val="32"/>
          <w:lang w:eastAsia="en-US"/>
        </w:rPr>
      </w:pPr>
      <w:r>
        <w:rPr>
          <w:szCs w:val="32"/>
          <w:lang w:eastAsia="en-US"/>
        </w:rPr>
        <w:t>Fargeau était assurément un coquin sans cœur</w:t>
      </w:r>
      <w:r w:rsidR="0046142F">
        <w:rPr>
          <w:szCs w:val="32"/>
          <w:lang w:eastAsia="en-US"/>
        </w:rPr>
        <w:t xml:space="preserve"> ; </w:t>
      </w:r>
      <w:r>
        <w:rPr>
          <w:szCs w:val="32"/>
          <w:lang w:eastAsia="en-US"/>
        </w:rPr>
        <w:t>il y avait pourtant un petit coin où le mépris pouvait encore l</w:t>
      </w:r>
      <w:r w:rsidR="0046142F">
        <w:rPr>
          <w:szCs w:val="32"/>
          <w:lang w:eastAsia="en-US"/>
        </w:rPr>
        <w:t>’</w:t>
      </w:r>
      <w:r>
        <w:rPr>
          <w:szCs w:val="32"/>
          <w:lang w:eastAsia="en-US"/>
        </w:rPr>
        <w:t>atteindre</w:t>
      </w:r>
      <w:r w:rsidR="0046142F">
        <w:rPr>
          <w:szCs w:val="32"/>
          <w:lang w:eastAsia="en-US"/>
        </w:rPr>
        <w:t xml:space="preserve">, </w:t>
      </w:r>
      <w:r>
        <w:rPr>
          <w:szCs w:val="32"/>
          <w:lang w:eastAsia="en-US"/>
        </w:rPr>
        <w:t>car il pâlit et sa lèvre trembla</w:t>
      </w:r>
      <w:r w:rsidR="0046142F">
        <w:rPr>
          <w:szCs w:val="32"/>
          <w:lang w:eastAsia="en-US"/>
        </w:rPr>
        <w:t>.</w:t>
      </w:r>
    </w:p>
    <w:p w14:paraId="084128AB" w14:textId="77777777" w:rsidR="0046142F" w:rsidRDefault="003148C9" w:rsidP="0046142F">
      <w:pPr>
        <w:rPr>
          <w:szCs w:val="32"/>
          <w:lang w:eastAsia="en-US"/>
        </w:rPr>
      </w:pPr>
      <w:r>
        <w:rPr>
          <w:szCs w:val="32"/>
          <w:lang w:eastAsia="en-US"/>
        </w:rPr>
        <w:t>Cet élan de gratitude envers le ciel</w:t>
      </w:r>
      <w:r w:rsidR="0046142F">
        <w:rPr>
          <w:szCs w:val="32"/>
          <w:lang w:eastAsia="en-US"/>
        </w:rPr>
        <w:t xml:space="preserve">, </w:t>
      </w:r>
      <w:r>
        <w:rPr>
          <w:szCs w:val="32"/>
          <w:lang w:eastAsia="en-US"/>
        </w:rPr>
        <w:t>ces yeux mouillés</w:t>
      </w:r>
      <w:r w:rsidR="0046142F">
        <w:rPr>
          <w:szCs w:val="32"/>
          <w:lang w:eastAsia="en-US"/>
        </w:rPr>
        <w:t xml:space="preserve">, </w:t>
      </w:r>
      <w:r>
        <w:rPr>
          <w:szCs w:val="32"/>
          <w:lang w:eastAsia="en-US"/>
        </w:rPr>
        <w:t>cette allégresse fougueuse</w:t>
      </w:r>
      <w:r w:rsidR="0046142F">
        <w:rPr>
          <w:szCs w:val="32"/>
          <w:lang w:eastAsia="en-US"/>
        </w:rPr>
        <w:t xml:space="preserve">, </w:t>
      </w:r>
      <w:r>
        <w:rPr>
          <w:szCs w:val="32"/>
          <w:lang w:eastAsia="en-US"/>
        </w:rPr>
        <w:t>tout cela</w:t>
      </w:r>
      <w:r w:rsidR="0046142F">
        <w:rPr>
          <w:szCs w:val="32"/>
          <w:lang w:eastAsia="en-US"/>
        </w:rPr>
        <w:t xml:space="preserve">, </w:t>
      </w:r>
      <w:r>
        <w:rPr>
          <w:szCs w:val="32"/>
          <w:lang w:eastAsia="en-US"/>
        </w:rPr>
        <w:t>parce qu</w:t>
      </w:r>
      <w:r w:rsidR="0046142F">
        <w:rPr>
          <w:szCs w:val="32"/>
          <w:lang w:eastAsia="en-US"/>
        </w:rPr>
        <w:t>’</w:t>
      </w:r>
      <w:r>
        <w:rPr>
          <w:szCs w:val="32"/>
          <w:lang w:eastAsia="en-US"/>
        </w:rPr>
        <w:t>il n</w:t>
      </w:r>
      <w:r w:rsidR="0046142F">
        <w:rPr>
          <w:szCs w:val="32"/>
          <w:lang w:eastAsia="en-US"/>
        </w:rPr>
        <w:t>’</w:t>
      </w:r>
      <w:r>
        <w:rPr>
          <w:szCs w:val="32"/>
          <w:lang w:eastAsia="en-US"/>
        </w:rPr>
        <w:t>était pas son père</w:t>
      </w:r>
      <w:r w:rsidR="0046142F">
        <w:rPr>
          <w:szCs w:val="32"/>
          <w:lang w:eastAsia="en-US"/>
        </w:rPr>
        <w:t> !</w:t>
      </w:r>
    </w:p>
    <w:p w14:paraId="1412A547" w14:textId="77777777" w:rsidR="0046142F" w:rsidRDefault="003148C9" w:rsidP="0046142F">
      <w:pPr>
        <w:rPr>
          <w:szCs w:val="32"/>
          <w:lang w:eastAsia="en-US"/>
        </w:rPr>
      </w:pPr>
      <w:r>
        <w:rPr>
          <w:szCs w:val="32"/>
          <w:lang w:eastAsia="en-US"/>
        </w:rPr>
        <w:t>La figure de l</w:t>
      </w:r>
      <w:r w:rsidR="0046142F">
        <w:rPr>
          <w:szCs w:val="32"/>
          <w:lang w:eastAsia="en-US"/>
        </w:rPr>
        <w:t>’</w:t>
      </w:r>
      <w:r>
        <w:rPr>
          <w:szCs w:val="32"/>
          <w:lang w:eastAsia="en-US"/>
        </w:rPr>
        <w:t>aveugle n</w:t>
      </w:r>
      <w:r w:rsidR="0046142F">
        <w:rPr>
          <w:szCs w:val="32"/>
          <w:lang w:eastAsia="en-US"/>
        </w:rPr>
        <w:t>’</w:t>
      </w:r>
      <w:r>
        <w:rPr>
          <w:szCs w:val="32"/>
          <w:lang w:eastAsia="en-US"/>
        </w:rPr>
        <w:t>exprimait que de l</w:t>
      </w:r>
      <w:r w:rsidR="0046142F">
        <w:rPr>
          <w:szCs w:val="32"/>
          <w:lang w:eastAsia="en-US"/>
        </w:rPr>
        <w:t>’</w:t>
      </w:r>
      <w:r>
        <w:rPr>
          <w:szCs w:val="32"/>
          <w:lang w:eastAsia="en-US"/>
        </w:rPr>
        <w:t>étonnement</w:t>
      </w:r>
      <w:r w:rsidR="0046142F">
        <w:rPr>
          <w:szCs w:val="32"/>
          <w:lang w:eastAsia="en-US"/>
        </w:rPr>
        <w:t>.</w:t>
      </w:r>
    </w:p>
    <w:p w14:paraId="0B914980" w14:textId="3329B5AC" w:rsidR="0046142F" w:rsidRDefault="0046142F" w:rsidP="0046142F">
      <w:pPr>
        <w:rPr>
          <w:szCs w:val="32"/>
          <w:lang w:eastAsia="en-US"/>
        </w:rPr>
      </w:pPr>
      <w:r>
        <w:rPr>
          <w:lang w:eastAsia="en-US"/>
        </w:rPr>
        <w:t>— </w:t>
      </w:r>
      <w:r w:rsidR="003148C9">
        <w:rPr>
          <w:szCs w:val="32"/>
          <w:lang w:eastAsia="en-US"/>
        </w:rPr>
        <w:t>Ai-je bien entendu</w:t>
      </w:r>
      <w:r>
        <w:rPr>
          <w:szCs w:val="32"/>
          <w:lang w:eastAsia="en-US"/>
        </w:rPr>
        <w:t xml:space="preserve"> ? </w:t>
      </w:r>
      <w:r w:rsidR="003148C9">
        <w:rPr>
          <w:szCs w:val="32"/>
          <w:lang w:eastAsia="en-US"/>
        </w:rPr>
        <w:t>murmura-t-il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il me semble qu</w:t>
      </w:r>
      <w:r>
        <w:rPr>
          <w:szCs w:val="32"/>
          <w:lang w:eastAsia="en-US"/>
        </w:rPr>
        <w:t>’</w:t>
      </w:r>
      <w:r w:rsidR="003148C9">
        <w:rPr>
          <w:szCs w:val="32"/>
          <w:lang w:eastAsia="en-US"/>
        </w:rPr>
        <w:t>il a dit</w:t>
      </w:r>
      <w:r>
        <w:rPr>
          <w:szCs w:val="32"/>
          <w:lang w:eastAsia="en-US"/>
        </w:rPr>
        <w:t xml:space="preserve"> : </w:t>
      </w:r>
      <w:r w:rsidR="003148C9">
        <w:rPr>
          <w:szCs w:val="32"/>
          <w:lang w:eastAsia="en-US"/>
        </w:rPr>
        <w:t>non</w:t>
      </w:r>
      <w:r>
        <w:rPr>
          <w:szCs w:val="32"/>
          <w:lang w:eastAsia="en-US"/>
        </w:rPr>
        <w:t> ?…</w:t>
      </w:r>
    </w:p>
    <w:p w14:paraId="7FFC184D" w14:textId="325BE031" w:rsidR="0046142F" w:rsidRDefault="0046142F" w:rsidP="0046142F">
      <w:pPr>
        <w:rPr>
          <w:szCs w:val="32"/>
          <w:lang w:eastAsia="en-US"/>
        </w:rPr>
      </w:pPr>
      <w:r>
        <w:rPr>
          <w:lang w:eastAsia="en-US"/>
        </w:rPr>
        <w:t>— </w:t>
      </w:r>
      <w:r w:rsidR="003148C9">
        <w:rPr>
          <w:szCs w:val="32"/>
          <w:lang w:eastAsia="en-US"/>
        </w:rPr>
        <w:t>Vous avez bien entendu</w:t>
      </w:r>
      <w:r>
        <w:rPr>
          <w:szCs w:val="32"/>
          <w:lang w:eastAsia="en-US"/>
        </w:rPr>
        <w:t xml:space="preserve">, </w:t>
      </w:r>
      <w:r w:rsidR="003148C9">
        <w:rPr>
          <w:szCs w:val="32"/>
          <w:lang w:eastAsia="en-US"/>
        </w:rPr>
        <w:t>mon oncle</w:t>
      </w:r>
      <w:r>
        <w:rPr>
          <w:szCs w:val="32"/>
          <w:lang w:eastAsia="en-US"/>
        </w:rPr>
        <w:t xml:space="preserve"> ! </w:t>
      </w:r>
      <w:r w:rsidR="003148C9">
        <w:rPr>
          <w:szCs w:val="32"/>
          <w:lang w:eastAsia="en-US"/>
        </w:rPr>
        <w:t>s</w:t>
      </w:r>
      <w:r>
        <w:rPr>
          <w:szCs w:val="32"/>
          <w:lang w:eastAsia="en-US"/>
        </w:rPr>
        <w:t>’</w:t>
      </w:r>
      <w:r w:rsidR="003148C9">
        <w:rPr>
          <w:szCs w:val="32"/>
          <w:lang w:eastAsia="en-US"/>
        </w:rPr>
        <w:t>écria Clémence qui se jeta à son cou</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je ne suis pas sa fille</w:t>
      </w:r>
      <w:r>
        <w:rPr>
          <w:szCs w:val="32"/>
          <w:lang w:eastAsia="en-US"/>
        </w:rPr>
        <w:t xml:space="preserve"> !… </w:t>
      </w:r>
      <w:r w:rsidR="003148C9">
        <w:rPr>
          <w:szCs w:val="32"/>
          <w:lang w:eastAsia="en-US"/>
        </w:rPr>
        <w:t>je ne suis pas sa fille</w:t>
      </w:r>
      <w:r>
        <w:rPr>
          <w:szCs w:val="32"/>
          <w:lang w:eastAsia="en-US"/>
        </w:rPr>
        <w:t xml:space="preserve"> !… </w:t>
      </w:r>
      <w:r w:rsidR="003148C9">
        <w:rPr>
          <w:szCs w:val="32"/>
          <w:lang w:eastAsia="en-US"/>
        </w:rPr>
        <w:t>que sais-je</w:t>
      </w:r>
      <w:r>
        <w:rPr>
          <w:szCs w:val="32"/>
          <w:lang w:eastAsia="en-US"/>
        </w:rPr>
        <w:t xml:space="preserve"> ! </w:t>
      </w:r>
      <w:r w:rsidR="003148C9">
        <w:rPr>
          <w:szCs w:val="32"/>
          <w:lang w:eastAsia="en-US"/>
        </w:rPr>
        <w:t>il m</w:t>
      </w:r>
      <w:r>
        <w:rPr>
          <w:szCs w:val="32"/>
          <w:lang w:eastAsia="en-US"/>
        </w:rPr>
        <w:t>’</w:t>
      </w:r>
      <w:r w:rsidR="003148C9">
        <w:rPr>
          <w:szCs w:val="32"/>
          <w:lang w:eastAsia="en-US"/>
        </w:rPr>
        <w:t>aura prise à l</w:t>
      </w:r>
      <w:r>
        <w:rPr>
          <w:szCs w:val="32"/>
          <w:lang w:eastAsia="en-US"/>
        </w:rPr>
        <w:t>’</w:t>
      </w:r>
      <w:r w:rsidR="003148C9">
        <w:rPr>
          <w:szCs w:val="32"/>
          <w:lang w:eastAsia="en-US"/>
        </w:rPr>
        <w:t>hôpital</w:t>
      </w:r>
      <w:r>
        <w:rPr>
          <w:szCs w:val="32"/>
          <w:lang w:eastAsia="en-US"/>
        </w:rPr>
        <w:t xml:space="preserve"> !… </w:t>
      </w:r>
      <w:r w:rsidR="003148C9">
        <w:rPr>
          <w:szCs w:val="32"/>
          <w:lang w:eastAsia="en-US"/>
        </w:rPr>
        <w:t>je suis l</w:t>
      </w:r>
      <w:r>
        <w:rPr>
          <w:szCs w:val="32"/>
          <w:lang w:eastAsia="en-US"/>
        </w:rPr>
        <w:t>’</w:t>
      </w:r>
      <w:r w:rsidR="003148C9">
        <w:rPr>
          <w:szCs w:val="32"/>
          <w:lang w:eastAsia="en-US"/>
        </w:rPr>
        <w:t>enfant du hasard</w:t>
      </w:r>
      <w:r>
        <w:rPr>
          <w:szCs w:val="32"/>
          <w:lang w:eastAsia="en-US"/>
        </w:rPr>
        <w:t xml:space="preserve">… </w:t>
      </w:r>
      <w:r w:rsidR="003148C9">
        <w:rPr>
          <w:szCs w:val="32"/>
          <w:lang w:eastAsia="en-US"/>
        </w:rPr>
        <w:t>peut-être l</w:t>
      </w:r>
      <w:r>
        <w:rPr>
          <w:szCs w:val="32"/>
          <w:lang w:eastAsia="en-US"/>
        </w:rPr>
        <w:t>’</w:t>
      </w:r>
      <w:r w:rsidR="003148C9">
        <w:rPr>
          <w:szCs w:val="32"/>
          <w:lang w:eastAsia="en-US"/>
        </w:rPr>
        <w:t>enfant du crime</w:t>
      </w:r>
      <w:r>
        <w:rPr>
          <w:szCs w:val="32"/>
          <w:lang w:eastAsia="en-US"/>
        </w:rPr>
        <w:t xml:space="preserve">… </w:t>
      </w:r>
      <w:r w:rsidR="003148C9">
        <w:rPr>
          <w:szCs w:val="32"/>
          <w:lang w:eastAsia="en-US"/>
        </w:rPr>
        <w:t>Mais au moins</w:t>
      </w:r>
      <w:r>
        <w:rPr>
          <w:szCs w:val="32"/>
          <w:lang w:eastAsia="en-US"/>
        </w:rPr>
        <w:t xml:space="preserve">, </w:t>
      </w:r>
      <w:r w:rsidR="003148C9">
        <w:rPr>
          <w:szCs w:val="32"/>
          <w:lang w:eastAsia="en-US"/>
        </w:rPr>
        <w:t>je ne suis pas sa fille à cet homme</w:t>
      </w:r>
      <w:r>
        <w:rPr>
          <w:szCs w:val="32"/>
          <w:lang w:eastAsia="en-US"/>
        </w:rPr>
        <w:t> !</w:t>
      </w:r>
    </w:p>
    <w:p w14:paraId="17352BB9" w14:textId="77777777" w:rsidR="0046142F" w:rsidRDefault="003148C9" w:rsidP="0046142F">
      <w:pPr>
        <w:rPr>
          <w:szCs w:val="32"/>
          <w:lang w:eastAsia="en-US"/>
        </w:rPr>
      </w:pPr>
      <w:r>
        <w:rPr>
          <w:szCs w:val="32"/>
          <w:lang w:eastAsia="en-US"/>
        </w:rPr>
        <w:t>Fargeau fit un pas vers elle</w:t>
      </w:r>
      <w:r w:rsidR="0046142F">
        <w:rPr>
          <w:szCs w:val="32"/>
          <w:lang w:eastAsia="en-US"/>
        </w:rPr>
        <w:t>.</w:t>
      </w:r>
    </w:p>
    <w:p w14:paraId="07EEA3A7" w14:textId="77777777" w:rsidR="0046142F" w:rsidRDefault="003148C9" w:rsidP="0046142F">
      <w:pPr>
        <w:rPr>
          <w:szCs w:val="32"/>
          <w:lang w:eastAsia="en-US"/>
        </w:rPr>
      </w:pPr>
      <w:r>
        <w:rPr>
          <w:szCs w:val="32"/>
          <w:lang w:eastAsia="en-US"/>
        </w:rPr>
        <w:t>Elle croisa ses bras sur sa poitrine</w:t>
      </w:r>
      <w:r w:rsidR="0046142F">
        <w:rPr>
          <w:szCs w:val="32"/>
          <w:lang w:eastAsia="en-US"/>
        </w:rPr>
        <w:t xml:space="preserve">, </w:t>
      </w:r>
      <w:r>
        <w:rPr>
          <w:szCs w:val="32"/>
          <w:lang w:eastAsia="en-US"/>
        </w:rPr>
        <w:t>belle comme le dédain tragique</w:t>
      </w:r>
      <w:r w:rsidR="0046142F">
        <w:rPr>
          <w:szCs w:val="32"/>
          <w:lang w:eastAsia="en-US"/>
        </w:rPr>
        <w:t>.</w:t>
      </w:r>
    </w:p>
    <w:p w14:paraId="1A09083C" w14:textId="77777777" w:rsidR="0046142F" w:rsidRDefault="003148C9" w:rsidP="0046142F">
      <w:pPr>
        <w:rPr>
          <w:szCs w:val="32"/>
          <w:lang w:eastAsia="en-US"/>
        </w:rPr>
      </w:pPr>
      <w:r>
        <w:rPr>
          <w:szCs w:val="32"/>
          <w:lang w:eastAsia="en-US"/>
        </w:rPr>
        <w:lastRenderedPageBreak/>
        <w:t>Fargeau s</w:t>
      </w:r>
      <w:r w:rsidR="0046142F">
        <w:rPr>
          <w:szCs w:val="32"/>
          <w:lang w:eastAsia="en-US"/>
        </w:rPr>
        <w:t>’</w:t>
      </w:r>
      <w:r>
        <w:rPr>
          <w:szCs w:val="32"/>
          <w:lang w:eastAsia="en-US"/>
        </w:rPr>
        <w:t>arrêta</w:t>
      </w:r>
      <w:r w:rsidR="0046142F">
        <w:rPr>
          <w:szCs w:val="32"/>
          <w:lang w:eastAsia="en-US"/>
        </w:rPr>
        <w:t xml:space="preserve">. </w:t>
      </w:r>
      <w:r>
        <w:rPr>
          <w:szCs w:val="32"/>
          <w:lang w:eastAsia="en-US"/>
        </w:rPr>
        <w:t>Il haussa les épaules et retrouva son sourire narquois</w:t>
      </w:r>
      <w:r w:rsidR="0046142F">
        <w:rPr>
          <w:szCs w:val="32"/>
          <w:lang w:eastAsia="en-US"/>
        </w:rPr>
        <w:t>.</w:t>
      </w:r>
    </w:p>
    <w:p w14:paraId="3D57EE73" w14:textId="6D8F25E8" w:rsidR="0046142F" w:rsidRDefault="0046142F" w:rsidP="0046142F">
      <w:pPr>
        <w:rPr>
          <w:szCs w:val="32"/>
          <w:lang w:eastAsia="en-US"/>
        </w:rPr>
      </w:pPr>
      <w:r>
        <w:rPr>
          <w:lang w:eastAsia="en-US"/>
        </w:rPr>
        <w:t>— </w:t>
      </w:r>
      <w:r w:rsidR="003148C9">
        <w:rPr>
          <w:szCs w:val="32"/>
          <w:lang w:eastAsia="en-US"/>
        </w:rPr>
        <w:t>Fou que je suis</w:t>
      </w:r>
      <w:r>
        <w:rPr>
          <w:szCs w:val="32"/>
          <w:lang w:eastAsia="en-US"/>
        </w:rPr>
        <w:t xml:space="preserve"> ! </w:t>
      </w:r>
      <w:r w:rsidR="003148C9">
        <w:rPr>
          <w:szCs w:val="32"/>
          <w:lang w:eastAsia="en-US"/>
        </w:rPr>
        <w:t>grommela-t-il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w:t>
      </w:r>
      <w:r>
        <w:rPr>
          <w:szCs w:val="32"/>
          <w:lang w:eastAsia="en-US"/>
        </w:rPr>
        <w:t>’</w:t>
      </w:r>
      <w:r w:rsidR="003148C9">
        <w:rPr>
          <w:szCs w:val="32"/>
          <w:lang w:eastAsia="en-US"/>
        </w:rPr>
        <w:t>ai bien le temps de me mettre en colère</w:t>
      </w:r>
      <w:r>
        <w:rPr>
          <w:szCs w:val="32"/>
          <w:lang w:eastAsia="en-US"/>
        </w:rPr>
        <w:t xml:space="preserve">… </w:t>
      </w:r>
      <w:r w:rsidR="003148C9">
        <w:rPr>
          <w:szCs w:val="32"/>
          <w:lang w:eastAsia="en-US"/>
        </w:rPr>
        <w:t>Mon bon ami</w:t>
      </w:r>
      <w:r>
        <w:rPr>
          <w:szCs w:val="32"/>
          <w:lang w:eastAsia="en-US"/>
        </w:rPr>
        <w:t xml:space="preserve">, </w:t>
      </w:r>
      <w:r w:rsidR="003148C9">
        <w:rPr>
          <w:szCs w:val="32"/>
          <w:lang w:eastAsia="en-US"/>
        </w:rPr>
        <w:t>ajouta-t-il en s</w:t>
      </w:r>
      <w:r>
        <w:rPr>
          <w:szCs w:val="32"/>
          <w:lang w:eastAsia="en-US"/>
        </w:rPr>
        <w:t>’</w:t>
      </w:r>
      <w:r w:rsidR="003148C9">
        <w:rPr>
          <w:szCs w:val="32"/>
          <w:lang w:eastAsia="en-US"/>
        </w:rPr>
        <w:t>adressant à Lucien</w:t>
      </w:r>
      <w:r>
        <w:rPr>
          <w:szCs w:val="32"/>
          <w:lang w:eastAsia="en-US"/>
        </w:rPr>
        <w:t xml:space="preserve">, </w:t>
      </w:r>
      <w:r w:rsidR="003148C9">
        <w:rPr>
          <w:szCs w:val="32"/>
          <w:lang w:eastAsia="en-US"/>
        </w:rPr>
        <w:t>c</w:t>
      </w:r>
      <w:r>
        <w:rPr>
          <w:szCs w:val="32"/>
          <w:lang w:eastAsia="en-US"/>
        </w:rPr>
        <w:t>’</w:t>
      </w:r>
      <w:r w:rsidR="003148C9">
        <w:rPr>
          <w:szCs w:val="32"/>
          <w:lang w:eastAsia="en-US"/>
        </w:rPr>
        <w:t>est une idée excellente qu</w:t>
      </w:r>
      <w:r>
        <w:rPr>
          <w:szCs w:val="32"/>
          <w:lang w:eastAsia="en-US"/>
        </w:rPr>
        <w:t>’</w:t>
      </w:r>
      <w:r w:rsidR="003148C9">
        <w:rPr>
          <w:szCs w:val="32"/>
          <w:lang w:eastAsia="en-US"/>
        </w:rPr>
        <w:t>a cette chère enfant</w:t>
      </w:r>
      <w:r>
        <w:rPr>
          <w:szCs w:val="32"/>
          <w:lang w:eastAsia="en-US"/>
        </w:rPr>
        <w:t xml:space="preserve">… </w:t>
      </w:r>
      <w:r w:rsidR="003148C9">
        <w:rPr>
          <w:szCs w:val="32"/>
          <w:lang w:eastAsia="en-US"/>
        </w:rPr>
        <w:t>Vous partirez ensemble</w:t>
      </w:r>
      <w:r>
        <w:rPr>
          <w:szCs w:val="32"/>
          <w:lang w:eastAsia="en-US"/>
        </w:rPr>
        <w:t xml:space="preserve">… </w:t>
      </w:r>
      <w:r w:rsidR="003148C9">
        <w:rPr>
          <w:szCs w:val="32"/>
          <w:lang w:eastAsia="en-US"/>
        </w:rPr>
        <w:t>et croyez que ma vive et sincère affection vous suivra partout</w:t>
      </w:r>
      <w:r>
        <w:rPr>
          <w:szCs w:val="32"/>
          <w:lang w:eastAsia="en-US"/>
        </w:rPr>
        <w:t>.</w:t>
      </w:r>
    </w:p>
    <w:p w14:paraId="1088D9C0" w14:textId="77777777" w:rsidR="0046142F" w:rsidRDefault="003148C9" w:rsidP="0046142F">
      <w:pPr>
        <w:rPr>
          <w:szCs w:val="32"/>
          <w:lang w:eastAsia="en-US"/>
        </w:rPr>
      </w:pPr>
      <w:r>
        <w:rPr>
          <w:szCs w:val="32"/>
          <w:lang w:eastAsia="en-US"/>
        </w:rPr>
        <w:t>Il prit un flambeau sur la cheminée</w:t>
      </w:r>
      <w:r w:rsidR="0046142F">
        <w:rPr>
          <w:szCs w:val="32"/>
          <w:lang w:eastAsia="en-US"/>
        </w:rPr>
        <w:t>.</w:t>
      </w:r>
    </w:p>
    <w:p w14:paraId="0BA15A4C" w14:textId="5D58950E" w:rsidR="0046142F" w:rsidRDefault="0046142F" w:rsidP="0046142F">
      <w:pPr>
        <w:rPr>
          <w:szCs w:val="32"/>
          <w:lang w:eastAsia="en-US"/>
        </w:rPr>
      </w:pPr>
      <w:r>
        <w:rPr>
          <w:lang w:eastAsia="en-US"/>
        </w:rPr>
        <w:t>— </w:t>
      </w:r>
      <w:r w:rsidR="003148C9">
        <w:rPr>
          <w:szCs w:val="32"/>
          <w:lang w:eastAsia="en-US"/>
        </w:rPr>
        <w:t>Au cas où je ne vous reverrais pas demain matin avant votre départ</w:t>
      </w:r>
      <w:r>
        <w:rPr>
          <w:szCs w:val="32"/>
          <w:lang w:eastAsia="en-US"/>
        </w:rPr>
        <w:t xml:space="preserve">, </w:t>
      </w:r>
      <w:r w:rsidR="003148C9">
        <w:rPr>
          <w:szCs w:val="32"/>
          <w:lang w:eastAsia="en-US"/>
        </w:rPr>
        <w:t>dit-il encore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bon voyage</w:t>
      </w:r>
      <w:r>
        <w:rPr>
          <w:szCs w:val="32"/>
          <w:lang w:eastAsia="en-US"/>
        </w:rPr>
        <w:t> !</w:t>
      </w:r>
    </w:p>
    <w:p w14:paraId="6EFA100A" w14:textId="77777777" w:rsidR="0046142F" w:rsidRDefault="003148C9" w:rsidP="0046142F">
      <w:pPr>
        <w:rPr>
          <w:szCs w:val="32"/>
          <w:lang w:eastAsia="en-US"/>
        </w:rPr>
      </w:pPr>
      <w:r>
        <w:rPr>
          <w:szCs w:val="32"/>
          <w:lang w:eastAsia="en-US"/>
        </w:rPr>
        <w:t>Lucien et Clémence restèrent muets devant cette froide effronterie</w:t>
      </w:r>
      <w:r w:rsidR="0046142F">
        <w:rPr>
          <w:szCs w:val="32"/>
          <w:lang w:eastAsia="en-US"/>
        </w:rPr>
        <w:t>.</w:t>
      </w:r>
    </w:p>
    <w:p w14:paraId="43AE764E" w14:textId="77777777" w:rsidR="0046142F" w:rsidRDefault="003148C9" w:rsidP="0046142F">
      <w:pPr>
        <w:rPr>
          <w:szCs w:val="32"/>
          <w:lang w:eastAsia="en-US"/>
        </w:rPr>
      </w:pPr>
      <w:r>
        <w:rPr>
          <w:szCs w:val="32"/>
          <w:lang w:eastAsia="en-US"/>
        </w:rPr>
        <w:t>Fargeau gagna sa chambre à coucher</w:t>
      </w:r>
      <w:r w:rsidR="0046142F">
        <w:rPr>
          <w:szCs w:val="32"/>
          <w:lang w:eastAsia="en-US"/>
        </w:rPr>
        <w:t>.</w:t>
      </w:r>
    </w:p>
    <w:p w14:paraId="103F52CB" w14:textId="0781E9F3" w:rsidR="0046142F" w:rsidRDefault="0046142F" w:rsidP="0046142F">
      <w:pPr>
        <w:rPr>
          <w:szCs w:val="32"/>
          <w:lang w:eastAsia="en-US"/>
        </w:rPr>
      </w:pPr>
      <w:r>
        <w:rPr>
          <w:lang w:eastAsia="en-US"/>
        </w:rPr>
        <w:t>— </w:t>
      </w:r>
      <w:r w:rsidR="003148C9">
        <w:rPr>
          <w:szCs w:val="32"/>
          <w:lang w:eastAsia="en-US"/>
        </w:rPr>
        <w:t>Allons</w:t>
      </w:r>
      <w:r>
        <w:rPr>
          <w:szCs w:val="32"/>
          <w:lang w:eastAsia="en-US"/>
        </w:rPr>
        <w:t xml:space="preserve"> ! </w:t>
      </w:r>
      <w:r w:rsidR="003148C9">
        <w:rPr>
          <w:szCs w:val="32"/>
          <w:lang w:eastAsia="en-US"/>
        </w:rPr>
        <w:t>se dit-il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voilà une petite histoire qui ne me coûte rien et que j</w:t>
      </w:r>
      <w:r>
        <w:rPr>
          <w:szCs w:val="32"/>
          <w:lang w:eastAsia="en-US"/>
        </w:rPr>
        <w:t>’</w:t>
      </w:r>
      <w:r w:rsidR="003148C9">
        <w:rPr>
          <w:szCs w:val="32"/>
          <w:lang w:eastAsia="en-US"/>
        </w:rPr>
        <w:t>aurais bien payée deux ou trois cents louis</w:t>
      </w:r>
      <w:r>
        <w:rPr>
          <w:szCs w:val="32"/>
          <w:lang w:eastAsia="en-US"/>
        </w:rPr>
        <w:t xml:space="preserve">… </w:t>
      </w:r>
      <w:r w:rsidR="003148C9">
        <w:rPr>
          <w:szCs w:val="32"/>
          <w:lang w:eastAsia="en-US"/>
        </w:rPr>
        <w:t>Bon voyage</w:t>
      </w:r>
      <w:r>
        <w:rPr>
          <w:szCs w:val="32"/>
          <w:lang w:eastAsia="en-US"/>
        </w:rPr>
        <w:t xml:space="preserve">, </w:t>
      </w:r>
      <w:r w:rsidR="003148C9">
        <w:rPr>
          <w:szCs w:val="32"/>
          <w:lang w:eastAsia="en-US"/>
        </w:rPr>
        <w:t>mes chéris</w:t>
      </w:r>
      <w:r>
        <w:rPr>
          <w:szCs w:val="32"/>
          <w:lang w:eastAsia="en-US"/>
        </w:rPr>
        <w:t xml:space="preserve">, </w:t>
      </w:r>
      <w:r w:rsidR="003148C9">
        <w:rPr>
          <w:szCs w:val="32"/>
          <w:lang w:eastAsia="en-US"/>
        </w:rPr>
        <w:t>bon voyage</w:t>
      </w:r>
      <w:r>
        <w:rPr>
          <w:szCs w:val="32"/>
          <w:lang w:eastAsia="en-US"/>
        </w:rPr>
        <w:t xml:space="preserve"> !… </w:t>
      </w:r>
      <w:r w:rsidR="003148C9">
        <w:rPr>
          <w:szCs w:val="32"/>
          <w:lang w:eastAsia="en-US"/>
        </w:rPr>
        <w:t>Je commence à croire que j</w:t>
      </w:r>
      <w:r>
        <w:rPr>
          <w:szCs w:val="32"/>
          <w:lang w:eastAsia="en-US"/>
        </w:rPr>
        <w:t>’</w:t>
      </w:r>
      <w:r w:rsidR="003148C9">
        <w:rPr>
          <w:szCs w:val="32"/>
          <w:lang w:eastAsia="en-US"/>
        </w:rPr>
        <w:t>ai du bonheur</w:t>
      </w:r>
      <w:r>
        <w:rPr>
          <w:szCs w:val="32"/>
          <w:lang w:eastAsia="en-US"/>
        </w:rPr>
        <w:t> !</w:t>
      </w:r>
    </w:p>
    <w:p w14:paraId="10E59282" w14:textId="77777777" w:rsidR="0046142F" w:rsidRDefault="003148C9" w:rsidP="0046142F">
      <w:pPr>
        <w:rPr>
          <w:szCs w:val="32"/>
          <w:lang w:eastAsia="en-US"/>
        </w:rPr>
      </w:pPr>
      <w:r>
        <w:rPr>
          <w:szCs w:val="32"/>
          <w:lang w:eastAsia="en-US"/>
        </w:rPr>
        <w:t>Il ôta ses habits et fit sa toilette nocturne</w:t>
      </w:r>
      <w:r w:rsidR="0046142F">
        <w:rPr>
          <w:szCs w:val="32"/>
          <w:lang w:eastAsia="en-US"/>
        </w:rPr>
        <w:t>.</w:t>
      </w:r>
    </w:p>
    <w:p w14:paraId="6F5C5907" w14:textId="77777777" w:rsidR="0046142F" w:rsidRDefault="003148C9" w:rsidP="0046142F">
      <w:pPr>
        <w:rPr>
          <w:szCs w:val="32"/>
          <w:lang w:eastAsia="en-US"/>
        </w:rPr>
      </w:pPr>
      <w:r>
        <w:rPr>
          <w:szCs w:val="32"/>
          <w:lang w:eastAsia="en-US"/>
        </w:rPr>
        <w:t>Avant de se coucher</w:t>
      </w:r>
      <w:r w:rsidR="0046142F">
        <w:rPr>
          <w:szCs w:val="32"/>
          <w:lang w:eastAsia="en-US"/>
        </w:rPr>
        <w:t xml:space="preserve">, </w:t>
      </w:r>
      <w:r>
        <w:rPr>
          <w:szCs w:val="32"/>
          <w:lang w:eastAsia="en-US"/>
        </w:rPr>
        <w:t>il mit à son chevet une grosse montre à réveil</w:t>
      </w:r>
      <w:r w:rsidR="0046142F">
        <w:rPr>
          <w:szCs w:val="32"/>
          <w:lang w:eastAsia="en-US"/>
        </w:rPr>
        <w:t>.</w:t>
      </w:r>
    </w:p>
    <w:p w14:paraId="09B2C92B" w14:textId="77777777" w:rsidR="0046142F" w:rsidRDefault="0046142F" w:rsidP="0046142F">
      <w:pPr>
        <w:rPr>
          <w:szCs w:val="32"/>
          <w:lang w:eastAsia="en-US"/>
        </w:rPr>
      </w:pPr>
      <w:r>
        <w:rPr>
          <w:lang w:eastAsia="en-US"/>
        </w:rPr>
        <w:t>— </w:t>
      </w:r>
      <w:r w:rsidR="003148C9">
        <w:rPr>
          <w:szCs w:val="32"/>
          <w:lang w:eastAsia="en-US"/>
        </w:rPr>
        <w:t>On dit que Napoléon dormit très bien la veille d</w:t>
      </w:r>
      <w:r>
        <w:rPr>
          <w:szCs w:val="32"/>
          <w:lang w:eastAsia="en-US"/>
        </w:rPr>
        <w:t>’</w:t>
      </w:r>
      <w:r w:rsidR="003148C9">
        <w:rPr>
          <w:szCs w:val="32"/>
          <w:lang w:eastAsia="en-US"/>
        </w:rPr>
        <w:t>Austerlitz</w:t>
      </w:r>
      <w:r>
        <w:rPr>
          <w:szCs w:val="32"/>
          <w:lang w:eastAsia="en-US"/>
        </w:rPr>
        <w:t xml:space="preserve">, </w:t>
      </w:r>
      <w:r w:rsidR="003148C9">
        <w:rPr>
          <w:szCs w:val="32"/>
          <w:lang w:eastAsia="en-US"/>
        </w:rPr>
        <w:t>murmura-t-il en fermant les yeux</w:t>
      </w:r>
      <w:r>
        <w:rPr>
          <w:szCs w:val="32"/>
          <w:lang w:eastAsia="en-US"/>
        </w:rPr>
        <w:t xml:space="preserve"> : </w:t>
      </w:r>
      <w:r w:rsidR="003148C9">
        <w:rPr>
          <w:szCs w:val="32"/>
          <w:lang w:eastAsia="en-US"/>
        </w:rPr>
        <w:t>c</w:t>
      </w:r>
      <w:r>
        <w:rPr>
          <w:szCs w:val="32"/>
          <w:lang w:eastAsia="en-US"/>
        </w:rPr>
        <w:t>’</w:t>
      </w:r>
      <w:r w:rsidR="003148C9">
        <w:rPr>
          <w:szCs w:val="32"/>
          <w:lang w:eastAsia="en-US"/>
        </w:rPr>
        <w:t>est demain mon Austerlitz</w:t>
      </w:r>
      <w:r>
        <w:rPr>
          <w:szCs w:val="32"/>
          <w:lang w:eastAsia="en-US"/>
        </w:rPr>
        <w:t xml:space="preserve">, </w:t>
      </w:r>
      <w:r w:rsidR="003148C9">
        <w:rPr>
          <w:szCs w:val="32"/>
          <w:lang w:eastAsia="en-US"/>
        </w:rPr>
        <w:t>à moi</w:t>
      </w:r>
      <w:r>
        <w:rPr>
          <w:szCs w:val="32"/>
          <w:lang w:eastAsia="en-US"/>
        </w:rPr>
        <w:t xml:space="preserve"> !… </w:t>
      </w:r>
      <w:r w:rsidR="003148C9">
        <w:rPr>
          <w:szCs w:val="32"/>
          <w:lang w:eastAsia="en-US"/>
        </w:rPr>
        <w:t>Avant cinq heures du matin</w:t>
      </w:r>
      <w:r>
        <w:rPr>
          <w:szCs w:val="32"/>
          <w:lang w:eastAsia="en-US"/>
        </w:rPr>
        <w:t xml:space="preserve">, </w:t>
      </w:r>
      <w:r w:rsidR="003148C9">
        <w:rPr>
          <w:szCs w:val="32"/>
          <w:lang w:eastAsia="en-US"/>
        </w:rPr>
        <w:t>il faut que je sois en bataille</w:t>
      </w:r>
      <w:r>
        <w:rPr>
          <w:szCs w:val="32"/>
          <w:lang w:eastAsia="en-US"/>
        </w:rPr>
        <w:t xml:space="preserve">… </w:t>
      </w:r>
      <w:r w:rsidR="003148C9">
        <w:rPr>
          <w:szCs w:val="32"/>
          <w:lang w:eastAsia="en-US"/>
        </w:rPr>
        <w:t>Voyons si je pourrai dormir</w:t>
      </w:r>
      <w:r>
        <w:rPr>
          <w:szCs w:val="32"/>
          <w:lang w:eastAsia="en-US"/>
        </w:rPr>
        <w:t> ?</w:t>
      </w:r>
    </w:p>
    <w:p w14:paraId="5C366805" w14:textId="77777777" w:rsidR="0046142F" w:rsidRDefault="003148C9" w:rsidP="0046142F">
      <w:pPr>
        <w:rPr>
          <w:szCs w:val="32"/>
          <w:lang w:eastAsia="en-US"/>
        </w:rPr>
      </w:pPr>
      <w:r>
        <w:rPr>
          <w:szCs w:val="32"/>
          <w:lang w:eastAsia="en-US"/>
        </w:rPr>
        <w:t>Il dormit bien</w:t>
      </w:r>
      <w:r w:rsidR="0046142F">
        <w:rPr>
          <w:szCs w:val="32"/>
          <w:lang w:eastAsia="en-US"/>
        </w:rPr>
        <w:t xml:space="preserve">, </w:t>
      </w:r>
      <w:r>
        <w:rPr>
          <w:szCs w:val="32"/>
          <w:lang w:eastAsia="en-US"/>
        </w:rPr>
        <w:t>parce qu</w:t>
      </w:r>
      <w:r w:rsidR="0046142F">
        <w:rPr>
          <w:szCs w:val="32"/>
          <w:lang w:eastAsia="en-US"/>
        </w:rPr>
        <w:t>’</w:t>
      </w:r>
      <w:r>
        <w:rPr>
          <w:szCs w:val="32"/>
          <w:lang w:eastAsia="en-US"/>
        </w:rPr>
        <w:t>une bonne conscience est le meilleur de tous les oreillers</w:t>
      </w:r>
      <w:r w:rsidR="0046142F">
        <w:rPr>
          <w:szCs w:val="32"/>
          <w:lang w:eastAsia="en-US"/>
        </w:rPr>
        <w:t>.</w:t>
      </w:r>
    </w:p>
    <w:p w14:paraId="1DB696EC" w14:textId="77777777" w:rsidR="0046142F" w:rsidRDefault="003148C9" w:rsidP="0046142F">
      <w:pPr>
        <w:rPr>
          <w:szCs w:val="32"/>
          <w:lang w:eastAsia="en-US"/>
        </w:rPr>
      </w:pPr>
      <w:r>
        <w:rPr>
          <w:szCs w:val="32"/>
          <w:lang w:eastAsia="en-US"/>
        </w:rPr>
        <w:lastRenderedPageBreak/>
        <w:t>À cinq heures</w:t>
      </w:r>
      <w:r w:rsidR="0046142F">
        <w:rPr>
          <w:szCs w:val="32"/>
          <w:lang w:eastAsia="en-US"/>
        </w:rPr>
        <w:t xml:space="preserve">, </w:t>
      </w:r>
      <w:r>
        <w:rPr>
          <w:szCs w:val="32"/>
          <w:lang w:eastAsia="en-US"/>
        </w:rPr>
        <w:t>la grosse montre-réveil fit un tintamarre effroyable</w:t>
      </w:r>
      <w:r w:rsidR="0046142F">
        <w:rPr>
          <w:szCs w:val="32"/>
          <w:lang w:eastAsia="en-US"/>
        </w:rPr>
        <w:t>.</w:t>
      </w:r>
    </w:p>
    <w:p w14:paraId="293EFB63" w14:textId="6214C6F8" w:rsidR="0046142F" w:rsidRDefault="0046142F" w:rsidP="0046142F">
      <w:pPr>
        <w:rPr>
          <w:szCs w:val="32"/>
          <w:lang w:eastAsia="en-US"/>
        </w:rPr>
      </w:pPr>
      <w:r>
        <w:rPr>
          <w:szCs w:val="32"/>
          <w:lang w:eastAsia="en-US"/>
        </w:rPr>
        <w:t>M. </w:t>
      </w:r>
      <w:r w:rsidR="003148C9">
        <w:rPr>
          <w:szCs w:val="32"/>
          <w:lang w:eastAsia="en-US"/>
        </w:rPr>
        <w:t>Fargeau sauta hors de son lit</w:t>
      </w:r>
      <w:r>
        <w:rPr>
          <w:szCs w:val="32"/>
          <w:lang w:eastAsia="en-US"/>
        </w:rPr>
        <w:t>.</w:t>
      </w:r>
    </w:p>
    <w:p w14:paraId="32927494" w14:textId="7F674029" w:rsidR="0046142F" w:rsidRDefault="003148C9" w:rsidP="0046142F">
      <w:pPr>
        <w:rPr>
          <w:szCs w:val="32"/>
          <w:lang w:eastAsia="en-US"/>
        </w:rPr>
      </w:pPr>
      <w:r>
        <w:rPr>
          <w:szCs w:val="32"/>
          <w:lang w:eastAsia="en-US"/>
        </w:rPr>
        <w:t>On n</w:t>
      </w:r>
      <w:r w:rsidR="0046142F">
        <w:rPr>
          <w:szCs w:val="32"/>
          <w:lang w:eastAsia="en-US"/>
        </w:rPr>
        <w:t>’</w:t>
      </w:r>
      <w:r>
        <w:rPr>
          <w:szCs w:val="32"/>
          <w:lang w:eastAsia="en-US"/>
        </w:rPr>
        <w:t>est pas très brave à ce moment où le corps frileux et engourdi subit encore les effets du sommeil</w:t>
      </w:r>
      <w:r w:rsidR="0046142F">
        <w:rPr>
          <w:szCs w:val="32"/>
          <w:lang w:eastAsia="en-US"/>
        </w:rPr>
        <w:t xml:space="preserve">. </w:t>
      </w:r>
      <w:r>
        <w:rPr>
          <w:szCs w:val="32"/>
          <w:lang w:eastAsia="en-US"/>
        </w:rPr>
        <w:t xml:space="preserve">Quand </w:t>
      </w:r>
      <w:r w:rsidR="0046142F">
        <w:rPr>
          <w:szCs w:val="32"/>
          <w:lang w:eastAsia="en-US"/>
        </w:rPr>
        <w:t>M. </w:t>
      </w:r>
      <w:r>
        <w:rPr>
          <w:szCs w:val="32"/>
          <w:lang w:eastAsia="en-US"/>
        </w:rPr>
        <w:t>Fargeau se fut frotté les yeux</w:t>
      </w:r>
      <w:r w:rsidR="0046142F">
        <w:rPr>
          <w:szCs w:val="32"/>
          <w:lang w:eastAsia="en-US"/>
        </w:rPr>
        <w:t xml:space="preserve">, </w:t>
      </w:r>
      <w:r>
        <w:rPr>
          <w:szCs w:val="32"/>
          <w:lang w:eastAsia="en-US"/>
        </w:rPr>
        <w:t>il frissonna de la tête aux pieds</w:t>
      </w:r>
      <w:r w:rsidR="0046142F">
        <w:rPr>
          <w:szCs w:val="32"/>
          <w:lang w:eastAsia="en-US"/>
        </w:rPr>
        <w:t>.</w:t>
      </w:r>
    </w:p>
    <w:p w14:paraId="06F0D45E" w14:textId="77777777" w:rsidR="0046142F" w:rsidRDefault="003148C9" w:rsidP="0046142F">
      <w:pPr>
        <w:rPr>
          <w:szCs w:val="32"/>
          <w:lang w:eastAsia="en-US"/>
        </w:rPr>
      </w:pPr>
      <w:r>
        <w:rPr>
          <w:szCs w:val="32"/>
          <w:lang w:eastAsia="en-US"/>
        </w:rPr>
        <w:t>Nous devons dire que ce galant homme était poltron à toute heure</w:t>
      </w:r>
      <w:r w:rsidR="0046142F">
        <w:rPr>
          <w:szCs w:val="32"/>
          <w:lang w:eastAsia="en-US"/>
        </w:rPr>
        <w:t>.</w:t>
      </w:r>
    </w:p>
    <w:p w14:paraId="5B66ECBE" w14:textId="77777777" w:rsidR="0046142F" w:rsidRDefault="003148C9" w:rsidP="0046142F">
      <w:pPr>
        <w:rPr>
          <w:szCs w:val="32"/>
          <w:lang w:eastAsia="en-US"/>
        </w:rPr>
      </w:pPr>
      <w:r>
        <w:rPr>
          <w:szCs w:val="32"/>
          <w:lang w:eastAsia="en-US"/>
        </w:rPr>
        <w:t>Mais ce matin il avait</w:t>
      </w:r>
      <w:r w:rsidR="0046142F">
        <w:rPr>
          <w:szCs w:val="32"/>
          <w:lang w:eastAsia="en-US"/>
        </w:rPr>
        <w:t xml:space="preserve">, </w:t>
      </w:r>
      <w:r>
        <w:rPr>
          <w:szCs w:val="32"/>
          <w:lang w:eastAsia="en-US"/>
        </w:rPr>
        <w:t>en vérité</w:t>
      </w:r>
      <w:r w:rsidR="0046142F">
        <w:rPr>
          <w:szCs w:val="32"/>
          <w:lang w:eastAsia="en-US"/>
        </w:rPr>
        <w:t xml:space="preserve">, </w:t>
      </w:r>
      <w:r>
        <w:rPr>
          <w:szCs w:val="32"/>
          <w:lang w:eastAsia="en-US"/>
        </w:rPr>
        <w:t>ses raisons pour trembler</w:t>
      </w:r>
      <w:r w:rsidR="0046142F">
        <w:rPr>
          <w:szCs w:val="32"/>
          <w:lang w:eastAsia="en-US"/>
        </w:rPr>
        <w:t>.</w:t>
      </w:r>
    </w:p>
    <w:p w14:paraId="6F738570" w14:textId="77777777" w:rsidR="0046142F" w:rsidRDefault="003148C9" w:rsidP="0046142F">
      <w:pPr>
        <w:rPr>
          <w:szCs w:val="32"/>
          <w:lang w:eastAsia="en-US"/>
        </w:rPr>
      </w:pPr>
      <w:r>
        <w:rPr>
          <w:szCs w:val="32"/>
          <w:lang w:eastAsia="en-US"/>
        </w:rPr>
        <w:t>Il s</w:t>
      </w:r>
      <w:r w:rsidR="0046142F">
        <w:rPr>
          <w:szCs w:val="32"/>
          <w:lang w:eastAsia="en-US"/>
        </w:rPr>
        <w:t>’</w:t>
      </w:r>
      <w:r>
        <w:rPr>
          <w:szCs w:val="32"/>
          <w:lang w:eastAsia="en-US"/>
        </w:rPr>
        <w:t>habilla en toute hâte</w:t>
      </w:r>
      <w:r w:rsidR="0046142F">
        <w:rPr>
          <w:szCs w:val="32"/>
          <w:lang w:eastAsia="en-US"/>
        </w:rPr>
        <w:t xml:space="preserve">, </w:t>
      </w:r>
      <w:r>
        <w:rPr>
          <w:szCs w:val="32"/>
          <w:lang w:eastAsia="en-US"/>
        </w:rPr>
        <w:t>fourra dans ses poches une paire de pistolets dont il visita soigneusement les capsules</w:t>
      </w:r>
      <w:r w:rsidR="0046142F">
        <w:rPr>
          <w:szCs w:val="32"/>
          <w:lang w:eastAsia="en-US"/>
        </w:rPr>
        <w:t xml:space="preserve">, </w:t>
      </w:r>
      <w:r>
        <w:rPr>
          <w:szCs w:val="32"/>
          <w:lang w:eastAsia="en-US"/>
        </w:rPr>
        <w:t>et se munit en outre d</w:t>
      </w:r>
      <w:r w:rsidR="0046142F">
        <w:rPr>
          <w:szCs w:val="32"/>
          <w:lang w:eastAsia="en-US"/>
        </w:rPr>
        <w:t>’</w:t>
      </w:r>
      <w:r>
        <w:rPr>
          <w:szCs w:val="32"/>
          <w:lang w:eastAsia="en-US"/>
        </w:rPr>
        <w:t>une pioche</w:t>
      </w:r>
      <w:r w:rsidR="0046142F">
        <w:rPr>
          <w:szCs w:val="32"/>
          <w:lang w:eastAsia="en-US"/>
        </w:rPr>
        <w:t>.</w:t>
      </w:r>
    </w:p>
    <w:p w14:paraId="640B6ECD" w14:textId="6A03E6EA" w:rsidR="0046142F" w:rsidRDefault="003148C9" w:rsidP="0046142F">
      <w:pPr>
        <w:rPr>
          <w:szCs w:val="32"/>
          <w:lang w:eastAsia="en-US"/>
        </w:rPr>
      </w:pPr>
      <w:r>
        <w:rPr>
          <w:szCs w:val="32"/>
          <w:lang w:eastAsia="en-US"/>
        </w:rPr>
        <w:t>Il sortit par cet escalier de service où nous l</w:t>
      </w:r>
      <w:r w:rsidR="0046142F">
        <w:rPr>
          <w:szCs w:val="32"/>
          <w:lang w:eastAsia="en-US"/>
        </w:rPr>
        <w:t>’</w:t>
      </w:r>
      <w:r>
        <w:rPr>
          <w:szCs w:val="32"/>
          <w:lang w:eastAsia="en-US"/>
        </w:rPr>
        <w:t>avons vu s</w:t>
      </w:r>
      <w:r w:rsidR="0046142F">
        <w:rPr>
          <w:szCs w:val="32"/>
          <w:lang w:eastAsia="en-US"/>
        </w:rPr>
        <w:t>’</w:t>
      </w:r>
      <w:r>
        <w:rPr>
          <w:szCs w:val="32"/>
          <w:lang w:eastAsia="en-US"/>
        </w:rPr>
        <w:t>engager avec papa Romblon quand on alla chercher les fusils au magasin d</w:t>
      </w:r>
      <w:r w:rsidR="0046142F">
        <w:rPr>
          <w:szCs w:val="32"/>
          <w:lang w:eastAsia="en-US"/>
        </w:rPr>
        <w:t>’</w:t>
      </w:r>
      <w:r>
        <w:rPr>
          <w:szCs w:val="32"/>
          <w:lang w:eastAsia="en-US"/>
        </w:rPr>
        <w:t>armes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la nuit du souper des funérailles</w:t>
      </w:r>
      <w:r w:rsidR="0046142F">
        <w:rPr>
          <w:szCs w:val="32"/>
          <w:lang w:eastAsia="en-US"/>
        </w:rPr>
        <w:t>.</w:t>
      </w:r>
    </w:p>
    <w:p w14:paraId="035A791F" w14:textId="77777777" w:rsidR="0046142F" w:rsidRDefault="003148C9" w:rsidP="0046142F">
      <w:pPr>
        <w:rPr>
          <w:szCs w:val="32"/>
          <w:lang w:eastAsia="en-US"/>
        </w:rPr>
      </w:pPr>
      <w:r>
        <w:rPr>
          <w:szCs w:val="32"/>
          <w:lang w:eastAsia="en-US"/>
        </w:rPr>
        <w:t>Grâce à ce chemin qu</w:t>
      </w:r>
      <w:r w:rsidR="0046142F">
        <w:rPr>
          <w:szCs w:val="32"/>
          <w:lang w:eastAsia="en-US"/>
        </w:rPr>
        <w:t>’</w:t>
      </w:r>
      <w:r>
        <w:rPr>
          <w:szCs w:val="32"/>
          <w:lang w:eastAsia="en-US"/>
        </w:rPr>
        <w:t>il prit</w:t>
      </w:r>
      <w:r w:rsidR="0046142F">
        <w:rPr>
          <w:szCs w:val="32"/>
          <w:lang w:eastAsia="en-US"/>
        </w:rPr>
        <w:t xml:space="preserve">, </w:t>
      </w:r>
      <w:r>
        <w:rPr>
          <w:szCs w:val="32"/>
          <w:lang w:eastAsia="en-US"/>
        </w:rPr>
        <w:t>personne au château n</w:t>
      </w:r>
      <w:r w:rsidR="0046142F">
        <w:rPr>
          <w:szCs w:val="32"/>
          <w:lang w:eastAsia="en-US"/>
        </w:rPr>
        <w:t>’</w:t>
      </w:r>
      <w:r>
        <w:rPr>
          <w:szCs w:val="32"/>
          <w:lang w:eastAsia="en-US"/>
        </w:rPr>
        <w:t>eut vent de son expédition matinale</w:t>
      </w:r>
      <w:r w:rsidR="0046142F">
        <w:rPr>
          <w:szCs w:val="32"/>
          <w:lang w:eastAsia="en-US"/>
        </w:rPr>
        <w:t>.</w:t>
      </w:r>
    </w:p>
    <w:p w14:paraId="3A202399" w14:textId="77777777" w:rsidR="0046142F" w:rsidRDefault="003148C9" w:rsidP="0046142F">
      <w:pPr>
        <w:rPr>
          <w:szCs w:val="32"/>
          <w:lang w:eastAsia="en-US"/>
        </w:rPr>
      </w:pPr>
      <w:r>
        <w:rPr>
          <w:szCs w:val="32"/>
          <w:lang w:eastAsia="en-US"/>
        </w:rPr>
        <w:t>Il faisait froid</w:t>
      </w:r>
      <w:r w:rsidR="0046142F">
        <w:rPr>
          <w:szCs w:val="32"/>
          <w:lang w:eastAsia="en-US"/>
        </w:rPr>
        <w:t xml:space="preserve">. </w:t>
      </w:r>
      <w:r>
        <w:rPr>
          <w:szCs w:val="32"/>
          <w:lang w:eastAsia="en-US"/>
        </w:rPr>
        <w:t>La terre rendait un de ces brouillards légers qui annoncent une belle journée</w:t>
      </w:r>
      <w:r w:rsidR="0046142F">
        <w:rPr>
          <w:szCs w:val="32"/>
          <w:lang w:eastAsia="en-US"/>
        </w:rPr>
        <w:t>.</w:t>
      </w:r>
    </w:p>
    <w:p w14:paraId="3E7CC0A4" w14:textId="48F1578E" w:rsidR="0046142F" w:rsidRDefault="0046142F" w:rsidP="0046142F">
      <w:pPr>
        <w:rPr>
          <w:szCs w:val="32"/>
          <w:lang w:eastAsia="en-US"/>
        </w:rPr>
      </w:pPr>
      <w:r>
        <w:rPr>
          <w:szCs w:val="32"/>
          <w:lang w:eastAsia="en-US"/>
        </w:rPr>
        <w:t>M. </w:t>
      </w:r>
      <w:r w:rsidR="003148C9">
        <w:rPr>
          <w:szCs w:val="32"/>
          <w:lang w:eastAsia="en-US"/>
        </w:rPr>
        <w:t xml:space="preserve">Fargeau prit la route de la </w:t>
      </w:r>
      <w:proofErr w:type="spellStart"/>
      <w:r w:rsidR="003148C9">
        <w:rPr>
          <w:szCs w:val="32"/>
          <w:lang w:eastAsia="en-US"/>
        </w:rPr>
        <w:t>Mestivière</w:t>
      </w:r>
      <w:proofErr w:type="spellEnd"/>
      <w:r>
        <w:rPr>
          <w:szCs w:val="32"/>
          <w:lang w:eastAsia="en-US"/>
        </w:rPr>
        <w:t>.</w:t>
      </w:r>
    </w:p>
    <w:p w14:paraId="71B29B3A" w14:textId="77777777" w:rsidR="0046142F" w:rsidRDefault="003148C9" w:rsidP="0046142F">
      <w:pPr>
        <w:rPr>
          <w:szCs w:val="32"/>
          <w:lang w:eastAsia="en-US"/>
        </w:rPr>
      </w:pPr>
      <w:r>
        <w:rPr>
          <w:szCs w:val="32"/>
          <w:lang w:eastAsia="en-US"/>
        </w:rPr>
        <w:t xml:space="preserve">Le jour était déjà clair quand il entra dans la forêt du </w:t>
      </w:r>
      <w:proofErr w:type="spellStart"/>
      <w:r>
        <w:rPr>
          <w:szCs w:val="32"/>
          <w:lang w:eastAsia="en-US"/>
        </w:rPr>
        <w:t>Ceuil</w:t>
      </w:r>
      <w:proofErr w:type="spellEnd"/>
      <w:r w:rsidR="0046142F">
        <w:rPr>
          <w:szCs w:val="32"/>
          <w:lang w:eastAsia="en-US"/>
        </w:rPr>
        <w:t>.</w:t>
      </w:r>
    </w:p>
    <w:p w14:paraId="6FB89CE2" w14:textId="77777777" w:rsidR="0046142F" w:rsidRDefault="003148C9" w:rsidP="0046142F">
      <w:pPr>
        <w:rPr>
          <w:szCs w:val="32"/>
          <w:lang w:eastAsia="en-US"/>
        </w:rPr>
      </w:pPr>
      <w:r>
        <w:rPr>
          <w:szCs w:val="32"/>
          <w:lang w:eastAsia="en-US"/>
        </w:rPr>
        <w:t>À mesure qu</w:t>
      </w:r>
      <w:r w:rsidR="0046142F">
        <w:rPr>
          <w:szCs w:val="32"/>
          <w:lang w:eastAsia="en-US"/>
        </w:rPr>
        <w:t>’</w:t>
      </w:r>
      <w:r>
        <w:rPr>
          <w:szCs w:val="32"/>
          <w:lang w:eastAsia="en-US"/>
        </w:rPr>
        <w:t>il avançait vers le tertre</w:t>
      </w:r>
      <w:r w:rsidR="0046142F">
        <w:rPr>
          <w:szCs w:val="32"/>
          <w:lang w:eastAsia="en-US"/>
        </w:rPr>
        <w:t xml:space="preserve">, </w:t>
      </w:r>
      <w:r>
        <w:rPr>
          <w:szCs w:val="32"/>
          <w:lang w:eastAsia="en-US"/>
        </w:rPr>
        <w:t>son pas se ralentissait</w:t>
      </w:r>
      <w:r w:rsidR="0046142F">
        <w:rPr>
          <w:szCs w:val="32"/>
          <w:lang w:eastAsia="en-US"/>
        </w:rPr>
        <w:t xml:space="preserve">. </w:t>
      </w:r>
      <w:r>
        <w:rPr>
          <w:szCs w:val="32"/>
          <w:lang w:eastAsia="en-US"/>
        </w:rPr>
        <w:t>Il prenait de grandes précautions pour ne point faire de bruit</w:t>
      </w:r>
      <w:r w:rsidR="0046142F">
        <w:rPr>
          <w:szCs w:val="32"/>
          <w:lang w:eastAsia="en-US"/>
        </w:rPr>
        <w:t>.</w:t>
      </w:r>
    </w:p>
    <w:p w14:paraId="54A8014F" w14:textId="2FEA5838" w:rsidR="0046142F" w:rsidRDefault="003148C9" w:rsidP="0046142F">
      <w:pPr>
        <w:rPr>
          <w:szCs w:val="32"/>
          <w:lang w:eastAsia="en-US"/>
        </w:rPr>
      </w:pPr>
      <w:r>
        <w:rPr>
          <w:szCs w:val="32"/>
          <w:lang w:eastAsia="en-US"/>
        </w:rPr>
        <w:lastRenderedPageBreak/>
        <w:t xml:space="preserve">Quand il </w:t>
      </w:r>
      <w:r>
        <w:rPr>
          <w:szCs w:val="32"/>
          <w:lang w:eastAsia="en-US"/>
        </w:rPr>
        <w:t xml:space="preserve">arriva </w:t>
      </w:r>
      <w:r>
        <w:rPr>
          <w:szCs w:val="32"/>
          <w:lang w:eastAsia="en-US"/>
        </w:rPr>
        <w:t xml:space="preserve">en vue des deux grosses roches qui faisaient à la </w:t>
      </w:r>
      <w:proofErr w:type="spellStart"/>
      <w:r>
        <w:rPr>
          <w:szCs w:val="32"/>
          <w:lang w:eastAsia="en-US"/>
        </w:rPr>
        <w:t>Mestivière</w:t>
      </w:r>
      <w:proofErr w:type="spellEnd"/>
      <w:r>
        <w:rPr>
          <w:szCs w:val="32"/>
          <w:lang w:eastAsia="en-US"/>
        </w:rPr>
        <w:t xml:space="preserve"> une sorte de porte naturelle</w:t>
      </w:r>
      <w:r w:rsidR="0046142F">
        <w:rPr>
          <w:szCs w:val="32"/>
          <w:lang w:eastAsia="en-US"/>
        </w:rPr>
        <w:t xml:space="preserve">, </w:t>
      </w:r>
      <w:r>
        <w:rPr>
          <w:szCs w:val="32"/>
          <w:lang w:eastAsia="en-US"/>
        </w:rPr>
        <w:t>il s</w:t>
      </w:r>
      <w:r w:rsidR="0046142F">
        <w:rPr>
          <w:szCs w:val="32"/>
          <w:lang w:eastAsia="en-US"/>
        </w:rPr>
        <w:t>’</w:t>
      </w:r>
      <w:r>
        <w:rPr>
          <w:szCs w:val="32"/>
          <w:lang w:eastAsia="en-US"/>
        </w:rPr>
        <w:t>arrêta pour écouter</w:t>
      </w:r>
      <w:r w:rsidR="0046142F">
        <w:rPr>
          <w:szCs w:val="32"/>
          <w:lang w:eastAsia="en-US"/>
        </w:rPr>
        <w:t>.</w:t>
      </w:r>
    </w:p>
    <w:p w14:paraId="5F717B30" w14:textId="77777777" w:rsidR="0046142F" w:rsidRDefault="003148C9" w:rsidP="0046142F">
      <w:pPr>
        <w:rPr>
          <w:szCs w:val="32"/>
          <w:lang w:eastAsia="en-US"/>
        </w:rPr>
      </w:pPr>
      <w:r>
        <w:rPr>
          <w:szCs w:val="32"/>
          <w:lang w:eastAsia="en-US"/>
        </w:rPr>
        <w:t>On n</w:t>
      </w:r>
      <w:r w:rsidR="0046142F">
        <w:rPr>
          <w:szCs w:val="32"/>
          <w:lang w:eastAsia="en-US"/>
        </w:rPr>
        <w:t>’</w:t>
      </w:r>
      <w:r>
        <w:rPr>
          <w:szCs w:val="32"/>
          <w:lang w:eastAsia="en-US"/>
        </w:rPr>
        <w:t>entendait d</w:t>
      </w:r>
      <w:r w:rsidR="0046142F">
        <w:rPr>
          <w:szCs w:val="32"/>
          <w:lang w:eastAsia="en-US"/>
        </w:rPr>
        <w:t>’</w:t>
      </w:r>
      <w:r>
        <w:rPr>
          <w:szCs w:val="32"/>
          <w:lang w:eastAsia="en-US"/>
        </w:rPr>
        <w:t xml:space="preserve">autre bruit que la voix du vent dans les arbres et le murmure doux de la </w:t>
      </w:r>
      <w:proofErr w:type="spellStart"/>
      <w:r>
        <w:rPr>
          <w:szCs w:val="32"/>
          <w:lang w:eastAsia="en-US"/>
        </w:rPr>
        <w:t>Vesvre</w:t>
      </w:r>
      <w:proofErr w:type="spellEnd"/>
      <w:r>
        <w:rPr>
          <w:szCs w:val="32"/>
          <w:lang w:eastAsia="en-US"/>
        </w:rPr>
        <w:t xml:space="preserve"> qui coulait au bas du coteau</w:t>
      </w:r>
      <w:r w:rsidR="0046142F">
        <w:rPr>
          <w:szCs w:val="32"/>
          <w:lang w:eastAsia="en-US"/>
        </w:rPr>
        <w:t>.</w:t>
      </w:r>
    </w:p>
    <w:p w14:paraId="6A260DBA" w14:textId="646084EA" w:rsidR="0046142F" w:rsidRDefault="0046142F" w:rsidP="0046142F">
      <w:pPr>
        <w:rPr>
          <w:szCs w:val="32"/>
          <w:lang w:eastAsia="en-US"/>
        </w:rPr>
      </w:pPr>
      <w:r>
        <w:rPr>
          <w:szCs w:val="32"/>
          <w:lang w:eastAsia="en-US"/>
        </w:rPr>
        <w:t>M. </w:t>
      </w:r>
      <w:r w:rsidR="003148C9">
        <w:rPr>
          <w:szCs w:val="32"/>
          <w:lang w:eastAsia="en-US"/>
        </w:rPr>
        <w:t>Fargeau se glissa dans le fourré</w:t>
      </w:r>
      <w:r>
        <w:rPr>
          <w:szCs w:val="32"/>
          <w:lang w:eastAsia="en-US"/>
        </w:rPr>
        <w:t>.</w:t>
      </w:r>
    </w:p>
    <w:p w14:paraId="2A5AAF57" w14:textId="77777777" w:rsidR="0046142F" w:rsidRDefault="003148C9" w:rsidP="0046142F">
      <w:pPr>
        <w:rPr>
          <w:szCs w:val="32"/>
          <w:lang w:eastAsia="en-US"/>
        </w:rPr>
      </w:pPr>
      <w:r>
        <w:rPr>
          <w:szCs w:val="32"/>
          <w:lang w:eastAsia="en-US"/>
        </w:rPr>
        <w:t>Il jeta sa pioche sur son épaule et mit le pistolet à la main</w:t>
      </w:r>
      <w:r w:rsidR="0046142F">
        <w:rPr>
          <w:szCs w:val="32"/>
          <w:lang w:eastAsia="en-US"/>
        </w:rPr>
        <w:t>.</w:t>
      </w:r>
    </w:p>
    <w:p w14:paraId="0C43E346" w14:textId="50E989DC" w:rsidR="003148C9" w:rsidRDefault="003148C9" w:rsidP="0046142F">
      <w:pPr>
        <w:pStyle w:val="Titre2"/>
        <w:rPr>
          <w:lang w:eastAsia="en-US"/>
        </w:rPr>
      </w:pPr>
      <w:bookmarkStart w:id="162" w:name="_Toc233868113"/>
      <w:bookmarkStart w:id="163" w:name="_Toc202196806"/>
      <w:r>
        <w:rPr>
          <w:lang w:eastAsia="en-US"/>
        </w:rPr>
        <w:lastRenderedPageBreak/>
        <w:t>AU DERNIER VIVANT</w:t>
      </w:r>
      <w:bookmarkEnd w:id="162"/>
      <w:bookmarkEnd w:id="163"/>
      <w:r>
        <w:rPr>
          <w:lang w:eastAsia="en-US"/>
        </w:rPr>
        <w:br/>
      </w:r>
    </w:p>
    <w:p w14:paraId="565BB427" w14:textId="25EEB81C" w:rsidR="0046142F" w:rsidRDefault="003148C9" w:rsidP="0046142F">
      <w:pPr>
        <w:rPr>
          <w:szCs w:val="32"/>
          <w:lang w:eastAsia="en-US"/>
        </w:rPr>
      </w:pPr>
      <w:r>
        <w:rPr>
          <w:szCs w:val="32"/>
          <w:lang w:eastAsia="en-US"/>
        </w:rPr>
        <w:t xml:space="preserve">Vers cette même heure où </w:t>
      </w:r>
      <w:r w:rsidR="0046142F">
        <w:rPr>
          <w:szCs w:val="32"/>
          <w:lang w:eastAsia="en-US"/>
        </w:rPr>
        <w:t>M. </w:t>
      </w:r>
      <w:r>
        <w:rPr>
          <w:szCs w:val="32"/>
          <w:lang w:eastAsia="en-US"/>
        </w:rPr>
        <w:t>Fargeau</w:t>
      </w:r>
      <w:r w:rsidR="0046142F">
        <w:rPr>
          <w:szCs w:val="32"/>
          <w:lang w:eastAsia="en-US"/>
        </w:rPr>
        <w:t xml:space="preserve">, </w:t>
      </w:r>
      <w:r>
        <w:rPr>
          <w:szCs w:val="32"/>
          <w:lang w:eastAsia="en-US"/>
        </w:rPr>
        <w:t>armé jusqu</w:t>
      </w:r>
      <w:r w:rsidR="0046142F">
        <w:rPr>
          <w:szCs w:val="32"/>
          <w:lang w:eastAsia="en-US"/>
        </w:rPr>
        <w:t>’</w:t>
      </w:r>
      <w:r>
        <w:rPr>
          <w:szCs w:val="32"/>
          <w:lang w:eastAsia="en-US"/>
        </w:rPr>
        <w:t>aux dents</w:t>
      </w:r>
      <w:r w:rsidR="0046142F">
        <w:rPr>
          <w:szCs w:val="32"/>
          <w:lang w:eastAsia="en-US"/>
        </w:rPr>
        <w:t xml:space="preserve">, </w:t>
      </w:r>
      <w:r>
        <w:rPr>
          <w:szCs w:val="32"/>
          <w:lang w:eastAsia="en-US"/>
        </w:rPr>
        <w:t xml:space="preserve">quittait le château du </w:t>
      </w:r>
      <w:proofErr w:type="spellStart"/>
      <w:r>
        <w:rPr>
          <w:szCs w:val="32"/>
          <w:lang w:eastAsia="en-US"/>
        </w:rPr>
        <w:t>Ceuil</w:t>
      </w:r>
      <w:proofErr w:type="spellEnd"/>
      <w:r w:rsidR="0046142F">
        <w:rPr>
          <w:szCs w:val="32"/>
          <w:lang w:eastAsia="en-US"/>
        </w:rPr>
        <w:t xml:space="preserve">, </w:t>
      </w:r>
      <w:r>
        <w:rPr>
          <w:szCs w:val="32"/>
          <w:lang w:eastAsia="en-US"/>
        </w:rPr>
        <w:t>la porte d</w:t>
      </w:r>
      <w:r w:rsidR="0046142F">
        <w:rPr>
          <w:szCs w:val="32"/>
          <w:lang w:eastAsia="en-US"/>
        </w:rPr>
        <w:t>’</w:t>
      </w:r>
      <w:r>
        <w:rPr>
          <w:szCs w:val="32"/>
          <w:lang w:eastAsia="en-US"/>
        </w:rPr>
        <w:t xml:space="preserve">une petite ferme située entre la </w:t>
      </w:r>
      <w:proofErr w:type="spellStart"/>
      <w:r>
        <w:rPr>
          <w:szCs w:val="32"/>
          <w:lang w:eastAsia="en-US"/>
        </w:rPr>
        <w:t>Mestivière</w:t>
      </w:r>
      <w:proofErr w:type="spellEnd"/>
      <w:r>
        <w:rPr>
          <w:szCs w:val="32"/>
          <w:lang w:eastAsia="en-US"/>
        </w:rPr>
        <w:t xml:space="preserve"> et l</w:t>
      </w:r>
      <w:r w:rsidR="0046142F">
        <w:rPr>
          <w:szCs w:val="32"/>
          <w:lang w:eastAsia="en-US"/>
        </w:rPr>
        <w:t>’</w:t>
      </w:r>
      <w:r>
        <w:rPr>
          <w:szCs w:val="32"/>
          <w:lang w:eastAsia="en-US"/>
        </w:rPr>
        <w:t>étang de Bréhain s</w:t>
      </w:r>
      <w:r w:rsidR="0046142F">
        <w:rPr>
          <w:szCs w:val="32"/>
          <w:lang w:eastAsia="en-US"/>
        </w:rPr>
        <w:t>’</w:t>
      </w:r>
      <w:r>
        <w:rPr>
          <w:szCs w:val="32"/>
          <w:lang w:eastAsia="en-US"/>
        </w:rPr>
        <w:t>ouvrait sans bruit</w:t>
      </w:r>
      <w:r w:rsidR="0046142F">
        <w:rPr>
          <w:szCs w:val="32"/>
          <w:lang w:eastAsia="en-US"/>
        </w:rPr>
        <w:t>.</w:t>
      </w:r>
    </w:p>
    <w:p w14:paraId="066FCDA9" w14:textId="77777777" w:rsidR="0046142F" w:rsidRDefault="003148C9" w:rsidP="0046142F">
      <w:pPr>
        <w:rPr>
          <w:szCs w:val="32"/>
          <w:lang w:eastAsia="en-US"/>
        </w:rPr>
      </w:pPr>
      <w:r>
        <w:rPr>
          <w:szCs w:val="32"/>
          <w:lang w:eastAsia="en-US"/>
        </w:rPr>
        <w:t>Cousin-et-Ami</w:t>
      </w:r>
      <w:r w:rsidR="0046142F">
        <w:rPr>
          <w:szCs w:val="32"/>
          <w:lang w:eastAsia="en-US"/>
        </w:rPr>
        <w:t xml:space="preserve">, </w:t>
      </w:r>
      <w:r>
        <w:rPr>
          <w:szCs w:val="32"/>
          <w:lang w:eastAsia="en-US"/>
        </w:rPr>
        <w:t>les yeux gros de sommeil</w:t>
      </w:r>
      <w:r w:rsidR="0046142F">
        <w:rPr>
          <w:szCs w:val="32"/>
          <w:lang w:eastAsia="en-US"/>
        </w:rPr>
        <w:t xml:space="preserve">, </w:t>
      </w:r>
      <w:r>
        <w:rPr>
          <w:szCs w:val="32"/>
          <w:lang w:eastAsia="en-US"/>
        </w:rPr>
        <w:t>sortit avec précaution</w:t>
      </w:r>
      <w:r w:rsidR="0046142F">
        <w:rPr>
          <w:szCs w:val="32"/>
          <w:lang w:eastAsia="en-US"/>
        </w:rPr>
        <w:t xml:space="preserve">, </w:t>
      </w:r>
      <w:r>
        <w:rPr>
          <w:szCs w:val="32"/>
          <w:lang w:eastAsia="en-US"/>
        </w:rPr>
        <w:t>muni d</w:t>
      </w:r>
      <w:r w:rsidR="0046142F">
        <w:rPr>
          <w:szCs w:val="32"/>
          <w:lang w:eastAsia="en-US"/>
        </w:rPr>
        <w:t>’</w:t>
      </w:r>
      <w:r>
        <w:rPr>
          <w:szCs w:val="32"/>
          <w:lang w:eastAsia="en-US"/>
        </w:rPr>
        <w:t>une bonne paire de pistolets et portant une belle pioche neuve sur son épaule</w:t>
      </w:r>
      <w:r w:rsidR="0046142F">
        <w:rPr>
          <w:szCs w:val="32"/>
          <w:lang w:eastAsia="en-US"/>
        </w:rPr>
        <w:t>.</w:t>
      </w:r>
    </w:p>
    <w:p w14:paraId="2687F0C2" w14:textId="1F46D63E" w:rsidR="0046142F" w:rsidRDefault="003148C9" w:rsidP="0046142F">
      <w:pPr>
        <w:rPr>
          <w:szCs w:val="32"/>
          <w:lang w:eastAsia="en-US"/>
        </w:rPr>
      </w:pPr>
      <w:r>
        <w:rPr>
          <w:szCs w:val="32"/>
          <w:lang w:eastAsia="en-US"/>
        </w:rPr>
        <w:t xml:space="preserve">Dans le sentier qui montait de la </w:t>
      </w:r>
      <w:proofErr w:type="spellStart"/>
      <w:r>
        <w:rPr>
          <w:szCs w:val="32"/>
          <w:lang w:eastAsia="en-US"/>
        </w:rPr>
        <w:t>Vesvre</w:t>
      </w:r>
      <w:proofErr w:type="spellEnd"/>
      <w:r>
        <w:rPr>
          <w:szCs w:val="32"/>
          <w:lang w:eastAsia="en-US"/>
        </w:rPr>
        <w:t xml:space="preserve"> au tertre de la </w:t>
      </w:r>
      <w:proofErr w:type="spellStart"/>
      <w:r>
        <w:rPr>
          <w:szCs w:val="32"/>
          <w:lang w:eastAsia="en-US"/>
        </w:rPr>
        <w:t>Mestivière</w:t>
      </w:r>
      <w:proofErr w:type="spellEnd"/>
      <w:r w:rsidR="0046142F">
        <w:rPr>
          <w:szCs w:val="32"/>
          <w:lang w:eastAsia="en-US"/>
        </w:rPr>
        <w:t xml:space="preserve">, </w:t>
      </w:r>
      <w:r>
        <w:rPr>
          <w:szCs w:val="32"/>
          <w:lang w:eastAsia="en-US"/>
        </w:rPr>
        <w:t>un petit vieillard peinait</w:t>
      </w:r>
      <w:r w:rsidR="0046142F">
        <w:rPr>
          <w:szCs w:val="32"/>
          <w:lang w:eastAsia="en-US"/>
        </w:rPr>
        <w:t xml:space="preserve"> ;, </w:t>
      </w:r>
      <w:r>
        <w:rPr>
          <w:szCs w:val="32"/>
          <w:lang w:eastAsia="en-US"/>
        </w:rPr>
        <w:t>soufflait</w:t>
      </w:r>
      <w:r w:rsidR="0046142F">
        <w:rPr>
          <w:szCs w:val="32"/>
          <w:lang w:eastAsia="en-US"/>
        </w:rPr>
        <w:t xml:space="preserve">, </w:t>
      </w:r>
      <w:r>
        <w:rPr>
          <w:szCs w:val="32"/>
          <w:lang w:eastAsia="en-US"/>
        </w:rPr>
        <w:t>geignait</w:t>
      </w:r>
      <w:r w:rsidR="0046142F">
        <w:rPr>
          <w:szCs w:val="32"/>
          <w:lang w:eastAsia="en-US"/>
        </w:rPr>
        <w:t xml:space="preserve">. </w:t>
      </w:r>
      <w:r>
        <w:rPr>
          <w:szCs w:val="32"/>
          <w:lang w:eastAsia="en-US"/>
        </w:rPr>
        <w:t>La côte était rude</w:t>
      </w:r>
      <w:r w:rsidR="0046142F">
        <w:rPr>
          <w:szCs w:val="32"/>
          <w:lang w:eastAsia="en-US"/>
        </w:rPr>
        <w:t xml:space="preserve">. </w:t>
      </w:r>
      <w:r>
        <w:rPr>
          <w:szCs w:val="32"/>
          <w:lang w:eastAsia="en-US"/>
        </w:rPr>
        <w:t>Le petit vieux allait de tout son courage</w:t>
      </w:r>
      <w:r w:rsidR="0046142F">
        <w:rPr>
          <w:szCs w:val="32"/>
          <w:lang w:eastAsia="en-US"/>
        </w:rPr>
        <w:t xml:space="preserve">, </w:t>
      </w:r>
      <w:r>
        <w:rPr>
          <w:szCs w:val="32"/>
          <w:lang w:eastAsia="en-US"/>
        </w:rPr>
        <w:t xml:space="preserve">mais la tâche était vraiment au-dessus de ses </w:t>
      </w:r>
      <w:r>
        <w:rPr>
          <w:szCs w:val="32"/>
          <w:lang w:eastAsia="en-US"/>
        </w:rPr>
        <w:t>forces</w:t>
      </w:r>
      <w:r w:rsidR="0046142F">
        <w:rPr>
          <w:szCs w:val="32"/>
          <w:lang w:eastAsia="en-US"/>
        </w:rPr>
        <w:t>.</w:t>
      </w:r>
    </w:p>
    <w:p w14:paraId="5A7E9830" w14:textId="77777777" w:rsidR="0046142F" w:rsidRDefault="003148C9" w:rsidP="0046142F">
      <w:pPr>
        <w:rPr>
          <w:szCs w:val="32"/>
          <w:lang w:eastAsia="en-US"/>
        </w:rPr>
      </w:pPr>
      <w:r>
        <w:rPr>
          <w:szCs w:val="32"/>
          <w:lang w:eastAsia="en-US"/>
        </w:rPr>
        <w:t>Il portait une pioche sur son épaule osseuse et pointue</w:t>
      </w:r>
      <w:r w:rsidR="0046142F">
        <w:rPr>
          <w:szCs w:val="32"/>
          <w:lang w:eastAsia="en-US"/>
        </w:rPr>
        <w:t>.</w:t>
      </w:r>
    </w:p>
    <w:p w14:paraId="5AEE9ACD" w14:textId="77777777" w:rsidR="0046142F" w:rsidRDefault="003148C9" w:rsidP="0046142F">
      <w:pPr>
        <w:rPr>
          <w:szCs w:val="32"/>
          <w:lang w:eastAsia="en-US"/>
        </w:rPr>
      </w:pPr>
      <w:r>
        <w:rPr>
          <w:szCs w:val="32"/>
          <w:lang w:eastAsia="en-US"/>
        </w:rPr>
        <w:t>Entre sa houppelande et sa chemise</w:t>
      </w:r>
      <w:r w:rsidR="0046142F">
        <w:rPr>
          <w:szCs w:val="32"/>
          <w:lang w:eastAsia="en-US"/>
        </w:rPr>
        <w:t xml:space="preserve">, </w:t>
      </w:r>
      <w:r>
        <w:rPr>
          <w:szCs w:val="32"/>
          <w:lang w:eastAsia="en-US"/>
        </w:rPr>
        <w:t>il y avait des pistolets</w:t>
      </w:r>
      <w:r w:rsidR="0046142F">
        <w:rPr>
          <w:szCs w:val="32"/>
          <w:lang w:eastAsia="en-US"/>
        </w:rPr>
        <w:t>.</w:t>
      </w:r>
    </w:p>
    <w:p w14:paraId="68E051D9" w14:textId="77777777" w:rsidR="0046142F" w:rsidRDefault="003148C9" w:rsidP="0046142F">
      <w:pPr>
        <w:rPr>
          <w:szCs w:val="32"/>
          <w:lang w:eastAsia="en-US"/>
        </w:rPr>
      </w:pPr>
      <w:r>
        <w:rPr>
          <w:szCs w:val="32"/>
          <w:lang w:eastAsia="en-US"/>
        </w:rPr>
        <w:t>Personne n</w:t>
      </w:r>
      <w:r w:rsidR="0046142F">
        <w:rPr>
          <w:szCs w:val="32"/>
          <w:lang w:eastAsia="en-US"/>
        </w:rPr>
        <w:t>’</w:t>
      </w:r>
      <w:r>
        <w:rPr>
          <w:szCs w:val="32"/>
          <w:lang w:eastAsia="en-US"/>
        </w:rPr>
        <w:t>aurait pu passer auprès de ce vieillard sans s</w:t>
      </w:r>
      <w:r w:rsidR="0046142F">
        <w:rPr>
          <w:szCs w:val="32"/>
          <w:lang w:eastAsia="en-US"/>
        </w:rPr>
        <w:t>’</w:t>
      </w:r>
      <w:r>
        <w:rPr>
          <w:szCs w:val="32"/>
          <w:lang w:eastAsia="en-US"/>
        </w:rPr>
        <w:t>arrêter et sans se retourner pour voir son étrange mine</w:t>
      </w:r>
      <w:r w:rsidR="0046142F">
        <w:rPr>
          <w:szCs w:val="32"/>
          <w:lang w:eastAsia="en-US"/>
        </w:rPr>
        <w:t xml:space="preserve"> : </w:t>
      </w:r>
      <w:r>
        <w:rPr>
          <w:szCs w:val="32"/>
          <w:lang w:eastAsia="en-US"/>
        </w:rPr>
        <w:t>une face de parchemin d</w:t>
      </w:r>
      <w:r w:rsidR="0046142F">
        <w:rPr>
          <w:szCs w:val="32"/>
          <w:lang w:eastAsia="en-US"/>
        </w:rPr>
        <w:t>’</w:t>
      </w:r>
      <w:r>
        <w:rPr>
          <w:szCs w:val="32"/>
          <w:lang w:eastAsia="en-US"/>
        </w:rPr>
        <w:t>un gris jaunâtre</w:t>
      </w:r>
      <w:r w:rsidR="0046142F">
        <w:rPr>
          <w:szCs w:val="32"/>
          <w:lang w:eastAsia="en-US"/>
        </w:rPr>
        <w:t xml:space="preserve">, </w:t>
      </w:r>
      <w:r>
        <w:rPr>
          <w:szCs w:val="32"/>
          <w:lang w:eastAsia="en-US"/>
        </w:rPr>
        <w:t>encadrée par les flocons ternes d</w:t>
      </w:r>
      <w:r w:rsidR="0046142F">
        <w:rPr>
          <w:szCs w:val="32"/>
          <w:lang w:eastAsia="en-US"/>
        </w:rPr>
        <w:t>’</w:t>
      </w:r>
      <w:r>
        <w:rPr>
          <w:szCs w:val="32"/>
          <w:lang w:eastAsia="en-US"/>
        </w:rPr>
        <w:t>une longue barbe blanche</w:t>
      </w:r>
      <w:r w:rsidR="0046142F">
        <w:rPr>
          <w:szCs w:val="32"/>
          <w:lang w:eastAsia="en-US"/>
        </w:rPr>
        <w:t xml:space="preserve"> ; </w:t>
      </w:r>
      <w:r>
        <w:rPr>
          <w:szCs w:val="32"/>
          <w:lang w:eastAsia="en-US"/>
        </w:rPr>
        <w:t>un nez saillant</w:t>
      </w:r>
      <w:r w:rsidR="0046142F">
        <w:rPr>
          <w:szCs w:val="32"/>
          <w:lang w:eastAsia="en-US"/>
        </w:rPr>
        <w:t xml:space="preserve"> ;, </w:t>
      </w:r>
      <w:r>
        <w:rPr>
          <w:szCs w:val="32"/>
          <w:lang w:eastAsia="en-US"/>
        </w:rPr>
        <w:t>crochu et affilé comme un rasoir</w:t>
      </w:r>
      <w:r w:rsidR="0046142F">
        <w:rPr>
          <w:szCs w:val="32"/>
          <w:lang w:eastAsia="en-US"/>
        </w:rPr>
        <w:t xml:space="preserve"> ; </w:t>
      </w:r>
      <w:r>
        <w:rPr>
          <w:szCs w:val="32"/>
          <w:lang w:eastAsia="en-US"/>
        </w:rPr>
        <w:t>des yeux morts</w:t>
      </w:r>
      <w:r w:rsidR="0046142F">
        <w:rPr>
          <w:szCs w:val="32"/>
          <w:lang w:eastAsia="en-US"/>
        </w:rPr>
        <w:t xml:space="preserve">, </w:t>
      </w:r>
      <w:r>
        <w:rPr>
          <w:szCs w:val="32"/>
          <w:lang w:eastAsia="en-US"/>
        </w:rPr>
        <w:t>perdus dans un labyrinthe de rides</w:t>
      </w:r>
      <w:r w:rsidR="0046142F">
        <w:rPr>
          <w:szCs w:val="32"/>
          <w:lang w:eastAsia="en-US"/>
        </w:rPr>
        <w:t>.</w:t>
      </w:r>
    </w:p>
    <w:p w14:paraId="1BB5BDD0" w14:textId="77777777" w:rsidR="0046142F" w:rsidRDefault="003148C9" w:rsidP="0046142F">
      <w:pPr>
        <w:rPr>
          <w:szCs w:val="32"/>
          <w:lang w:eastAsia="en-US"/>
        </w:rPr>
      </w:pPr>
      <w:r>
        <w:rPr>
          <w:szCs w:val="32"/>
          <w:lang w:eastAsia="en-US"/>
        </w:rPr>
        <w:t>Il semblait littéralement fléchir sous le poids de sa pioche</w:t>
      </w:r>
      <w:r w:rsidR="0046142F">
        <w:rPr>
          <w:szCs w:val="32"/>
          <w:lang w:eastAsia="en-US"/>
        </w:rPr>
        <w:t>.</w:t>
      </w:r>
    </w:p>
    <w:p w14:paraId="6DF10933" w14:textId="77777777" w:rsidR="0046142F" w:rsidRDefault="003148C9" w:rsidP="0046142F">
      <w:pPr>
        <w:rPr>
          <w:szCs w:val="32"/>
          <w:lang w:eastAsia="en-US"/>
        </w:rPr>
      </w:pPr>
      <w:r>
        <w:rPr>
          <w:szCs w:val="32"/>
          <w:lang w:eastAsia="en-US"/>
        </w:rPr>
        <w:t>Tandis qu</w:t>
      </w:r>
      <w:r w:rsidR="0046142F">
        <w:rPr>
          <w:szCs w:val="32"/>
          <w:lang w:eastAsia="en-US"/>
        </w:rPr>
        <w:t>’</w:t>
      </w:r>
      <w:r>
        <w:rPr>
          <w:szCs w:val="32"/>
          <w:lang w:eastAsia="en-US"/>
        </w:rPr>
        <w:t>il grimpait</w:t>
      </w:r>
      <w:r w:rsidR="0046142F">
        <w:rPr>
          <w:szCs w:val="32"/>
          <w:lang w:eastAsia="en-US"/>
        </w:rPr>
        <w:t xml:space="preserve">, </w:t>
      </w:r>
      <w:r>
        <w:rPr>
          <w:szCs w:val="32"/>
          <w:lang w:eastAsia="en-US"/>
        </w:rPr>
        <w:t>chacune de ses enjambées produisait un petit bruit sec</w:t>
      </w:r>
      <w:r w:rsidR="0046142F">
        <w:rPr>
          <w:szCs w:val="32"/>
          <w:lang w:eastAsia="en-US"/>
        </w:rPr>
        <w:t xml:space="preserve">, </w:t>
      </w:r>
      <w:r>
        <w:rPr>
          <w:szCs w:val="32"/>
          <w:lang w:eastAsia="en-US"/>
        </w:rPr>
        <w:t>comme si l</w:t>
      </w:r>
      <w:r w:rsidR="0046142F">
        <w:rPr>
          <w:szCs w:val="32"/>
          <w:lang w:eastAsia="en-US"/>
        </w:rPr>
        <w:t>’</w:t>
      </w:r>
      <w:r>
        <w:rPr>
          <w:szCs w:val="32"/>
          <w:lang w:eastAsia="en-US"/>
        </w:rPr>
        <w:t>on eût remué discrètement des osselets dans un sac</w:t>
      </w:r>
      <w:r w:rsidR="0046142F">
        <w:rPr>
          <w:szCs w:val="32"/>
          <w:lang w:eastAsia="en-US"/>
        </w:rPr>
        <w:t>.</w:t>
      </w:r>
    </w:p>
    <w:p w14:paraId="7F068B3A" w14:textId="77777777" w:rsidR="0046142F" w:rsidRDefault="003148C9" w:rsidP="0046142F">
      <w:pPr>
        <w:rPr>
          <w:szCs w:val="32"/>
          <w:lang w:eastAsia="en-US"/>
        </w:rPr>
      </w:pPr>
      <w:r>
        <w:rPr>
          <w:szCs w:val="32"/>
          <w:lang w:eastAsia="en-US"/>
        </w:rPr>
        <w:lastRenderedPageBreak/>
        <w:t>En arrivant au sommet de la montée</w:t>
      </w:r>
      <w:r w:rsidR="0046142F">
        <w:rPr>
          <w:szCs w:val="32"/>
          <w:lang w:eastAsia="en-US"/>
        </w:rPr>
        <w:t xml:space="preserve">, </w:t>
      </w:r>
      <w:r>
        <w:rPr>
          <w:szCs w:val="32"/>
          <w:lang w:eastAsia="en-US"/>
        </w:rPr>
        <w:t>il poussa un soupir de soulagement qui siffla comme le cri d</w:t>
      </w:r>
      <w:r w:rsidR="0046142F">
        <w:rPr>
          <w:szCs w:val="32"/>
          <w:lang w:eastAsia="en-US"/>
        </w:rPr>
        <w:t>’</w:t>
      </w:r>
      <w:r>
        <w:rPr>
          <w:szCs w:val="32"/>
          <w:lang w:eastAsia="en-US"/>
        </w:rPr>
        <w:t>un merle</w:t>
      </w:r>
      <w:r w:rsidR="0046142F">
        <w:rPr>
          <w:szCs w:val="32"/>
          <w:lang w:eastAsia="en-US"/>
        </w:rPr>
        <w:t>.</w:t>
      </w:r>
    </w:p>
    <w:p w14:paraId="70261D6B" w14:textId="77777777" w:rsidR="0046142F" w:rsidRDefault="003148C9" w:rsidP="0046142F">
      <w:pPr>
        <w:rPr>
          <w:szCs w:val="32"/>
          <w:lang w:eastAsia="en-US"/>
        </w:rPr>
      </w:pPr>
      <w:r>
        <w:rPr>
          <w:szCs w:val="32"/>
          <w:lang w:eastAsia="en-US"/>
        </w:rPr>
        <w:t>Il posa sa pioche et s</w:t>
      </w:r>
      <w:r w:rsidR="0046142F">
        <w:rPr>
          <w:szCs w:val="32"/>
          <w:lang w:eastAsia="en-US"/>
        </w:rPr>
        <w:t>’</w:t>
      </w:r>
      <w:r>
        <w:rPr>
          <w:szCs w:val="32"/>
          <w:lang w:eastAsia="en-US"/>
        </w:rPr>
        <w:t>assit au pied du chêne creux</w:t>
      </w:r>
      <w:r w:rsidR="0046142F">
        <w:rPr>
          <w:szCs w:val="32"/>
          <w:lang w:eastAsia="en-US"/>
        </w:rPr>
        <w:t>.</w:t>
      </w:r>
    </w:p>
    <w:p w14:paraId="15EEEFC2" w14:textId="77777777" w:rsidR="0046142F" w:rsidRDefault="0046142F" w:rsidP="0046142F">
      <w:pPr>
        <w:rPr>
          <w:szCs w:val="32"/>
          <w:lang w:eastAsia="en-US"/>
        </w:rPr>
      </w:pPr>
      <w:r>
        <w:rPr>
          <w:lang w:eastAsia="en-US"/>
        </w:rPr>
        <w:t>— </w:t>
      </w:r>
      <w:r w:rsidR="003148C9">
        <w:rPr>
          <w:szCs w:val="32"/>
          <w:lang w:eastAsia="en-US"/>
        </w:rPr>
        <w:t>Bon</w:t>
      </w:r>
      <w:r>
        <w:rPr>
          <w:szCs w:val="32"/>
          <w:lang w:eastAsia="en-US"/>
        </w:rPr>
        <w:t xml:space="preserve">, </w:t>
      </w:r>
      <w:r w:rsidR="003148C9">
        <w:rPr>
          <w:szCs w:val="32"/>
          <w:lang w:eastAsia="en-US"/>
        </w:rPr>
        <w:t>bon</w:t>
      </w:r>
      <w:r>
        <w:rPr>
          <w:szCs w:val="32"/>
          <w:lang w:eastAsia="en-US"/>
        </w:rPr>
        <w:t xml:space="preserve">, </w:t>
      </w:r>
      <w:r w:rsidR="003148C9">
        <w:rPr>
          <w:szCs w:val="32"/>
          <w:lang w:eastAsia="en-US"/>
        </w:rPr>
        <w:t>bon</w:t>
      </w:r>
      <w:r>
        <w:rPr>
          <w:szCs w:val="32"/>
          <w:lang w:eastAsia="en-US"/>
        </w:rPr>
        <w:t xml:space="preserve">, </w:t>
      </w:r>
      <w:r w:rsidR="003148C9">
        <w:rPr>
          <w:szCs w:val="32"/>
          <w:lang w:eastAsia="en-US"/>
        </w:rPr>
        <w:t>bon</w:t>
      </w:r>
      <w:r>
        <w:rPr>
          <w:szCs w:val="32"/>
          <w:lang w:eastAsia="en-US"/>
        </w:rPr>
        <w:t xml:space="preserve"> ! </w:t>
      </w:r>
      <w:r w:rsidR="003148C9">
        <w:rPr>
          <w:szCs w:val="32"/>
          <w:lang w:eastAsia="en-US"/>
        </w:rPr>
        <w:t>grommela-t-il</w:t>
      </w:r>
      <w:r>
        <w:rPr>
          <w:szCs w:val="32"/>
          <w:lang w:eastAsia="en-US"/>
        </w:rPr>
        <w:t xml:space="preserve"> ; </w:t>
      </w:r>
      <w:r w:rsidR="003148C9">
        <w:rPr>
          <w:szCs w:val="32"/>
          <w:lang w:eastAsia="en-US"/>
        </w:rPr>
        <w:t>j</w:t>
      </w:r>
      <w:r>
        <w:rPr>
          <w:szCs w:val="32"/>
          <w:lang w:eastAsia="en-US"/>
        </w:rPr>
        <w:t>’</w:t>
      </w:r>
      <w:r w:rsidR="003148C9">
        <w:rPr>
          <w:szCs w:val="32"/>
          <w:lang w:eastAsia="en-US"/>
        </w:rPr>
        <w:t>ai encore du nerf</w:t>
      </w:r>
      <w:r>
        <w:rPr>
          <w:szCs w:val="32"/>
          <w:lang w:eastAsia="en-US"/>
        </w:rPr>
        <w:t xml:space="preserve">, </w:t>
      </w:r>
      <w:r w:rsidR="003148C9">
        <w:rPr>
          <w:szCs w:val="32"/>
          <w:lang w:eastAsia="en-US"/>
        </w:rPr>
        <w:t>puisque j</w:t>
      </w:r>
      <w:r>
        <w:rPr>
          <w:szCs w:val="32"/>
          <w:lang w:eastAsia="en-US"/>
        </w:rPr>
        <w:t>’</w:t>
      </w:r>
      <w:r w:rsidR="003148C9">
        <w:rPr>
          <w:szCs w:val="32"/>
          <w:lang w:eastAsia="en-US"/>
        </w:rPr>
        <w:t>ai grimpé ça sans m</w:t>
      </w:r>
      <w:r>
        <w:rPr>
          <w:szCs w:val="32"/>
          <w:lang w:eastAsia="en-US"/>
        </w:rPr>
        <w:t>’</w:t>
      </w:r>
      <w:r w:rsidR="003148C9">
        <w:rPr>
          <w:szCs w:val="32"/>
          <w:lang w:eastAsia="en-US"/>
        </w:rPr>
        <w:t>arrêter</w:t>
      </w:r>
      <w:r>
        <w:rPr>
          <w:szCs w:val="32"/>
          <w:lang w:eastAsia="en-US"/>
        </w:rPr>
        <w:t xml:space="preserve"> !… </w:t>
      </w:r>
      <w:r w:rsidR="003148C9">
        <w:rPr>
          <w:szCs w:val="32"/>
          <w:lang w:eastAsia="en-US"/>
        </w:rPr>
        <w:t>J</w:t>
      </w:r>
      <w:r>
        <w:rPr>
          <w:szCs w:val="32"/>
          <w:lang w:eastAsia="en-US"/>
        </w:rPr>
        <w:t>’</w:t>
      </w:r>
      <w:r w:rsidR="003148C9">
        <w:rPr>
          <w:szCs w:val="32"/>
          <w:lang w:eastAsia="en-US"/>
        </w:rPr>
        <w:t>irai</w:t>
      </w:r>
      <w:r>
        <w:rPr>
          <w:szCs w:val="32"/>
          <w:lang w:eastAsia="en-US"/>
        </w:rPr>
        <w:t xml:space="preserve">, </w:t>
      </w:r>
      <w:r w:rsidR="003148C9">
        <w:rPr>
          <w:szCs w:val="32"/>
          <w:lang w:eastAsia="en-US"/>
        </w:rPr>
        <w:t>bien sûr</w:t>
      </w:r>
      <w:r>
        <w:rPr>
          <w:szCs w:val="32"/>
          <w:lang w:eastAsia="en-US"/>
        </w:rPr>
        <w:t xml:space="preserve">, </w:t>
      </w:r>
      <w:r w:rsidR="003148C9">
        <w:rPr>
          <w:szCs w:val="32"/>
          <w:lang w:eastAsia="en-US"/>
        </w:rPr>
        <w:t>plus loin que le paysan suédois du journal</w:t>
      </w:r>
      <w:r>
        <w:rPr>
          <w:szCs w:val="32"/>
          <w:lang w:eastAsia="en-US"/>
        </w:rPr>
        <w:t xml:space="preserve">… </w:t>
      </w:r>
      <w:r w:rsidR="003148C9">
        <w:rPr>
          <w:szCs w:val="32"/>
          <w:lang w:eastAsia="en-US"/>
        </w:rPr>
        <w:t>Et le paysan suédois a été jusqu</w:t>
      </w:r>
      <w:r>
        <w:rPr>
          <w:szCs w:val="32"/>
          <w:lang w:eastAsia="en-US"/>
        </w:rPr>
        <w:t>’</w:t>
      </w:r>
      <w:r w:rsidR="003148C9">
        <w:rPr>
          <w:szCs w:val="32"/>
          <w:lang w:eastAsia="en-US"/>
        </w:rPr>
        <w:t>à cent trente-quatre ans</w:t>
      </w:r>
      <w:r>
        <w:rPr>
          <w:szCs w:val="32"/>
          <w:lang w:eastAsia="en-US"/>
        </w:rPr>
        <w:t xml:space="preserve">… </w:t>
      </w:r>
      <w:r w:rsidR="003148C9">
        <w:rPr>
          <w:szCs w:val="32"/>
          <w:lang w:eastAsia="en-US"/>
        </w:rPr>
        <w:t>Il aura fait quelque imprudence</w:t>
      </w:r>
      <w:r>
        <w:rPr>
          <w:szCs w:val="32"/>
          <w:lang w:eastAsia="en-US"/>
        </w:rPr>
        <w:t> !</w:t>
      </w:r>
    </w:p>
    <w:p w14:paraId="1B8652E1" w14:textId="77777777" w:rsidR="0046142F" w:rsidRDefault="003148C9" w:rsidP="0046142F">
      <w:pPr>
        <w:rPr>
          <w:szCs w:val="32"/>
          <w:lang w:eastAsia="en-US"/>
        </w:rPr>
      </w:pPr>
      <w:r>
        <w:rPr>
          <w:szCs w:val="32"/>
          <w:lang w:eastAsia="en-US"/>
        </w:rPr>
        <w:t>Les os de ses mains se frottèrent joyeusement les uns contre tes autres</w:t>
      </w:r>
      <w:r w:rsidR="0046142F">
        <w:rPr>
          <w:szCs w:val="32"/>
          <w:lang w:eastAsia="en-US"/>
        </w:rPr>
        <w:t>.</w:t>
      </w:r>
    </w:p>
    <w:p w14:paraId="5517B21A" w14:textId="77777777" w:rsidR="0046142F" w:rsidRDefault="003148C9" w:rsidP="0046142F">
      <w:pPr>
        <w:rPr>
          <w:szCs w:val="32"/>
          <w:lang w:eastAsia="en-US"/>
        </w:rPr>
      </w:pPr>
      <w:r>
        <w:rPr>
          <w:szCs w:val="32"/>
          <w:lang w:eastAsia="en-US"/>
        </w:rPr>
        <w:t>Puis il ouvrit une petite boîte d</w:t>
      </w:r>
      <w:r w:rsidR="0046142F">
        <w:rPr>
          <w:szCs w:val="32"/>
          <w:lang w:eastAsia="en-US"/>
        </w:rPr>
        <w:t>’</w:t>
      </w:r>
      <w:r>
        <w:rPr>
          <w:szCs w:val="32"/>
          <w:lang w:eastAsia="en-US"/>
        </w:rPr>
        <w:t>argent et huma une prise de tabac d</w:t>
      </w:r>
      <w:r w:rsidR="0046142F">
        <w:rPr>
          <w:szCs w:val="32"/>
          <w:lang w:eastAsia="en-US"/>
        </w:rPr>
        <w:t>’</w:t>
      </w:r>
      <w:r>
        <w:rPr>
          <w:szCs w:val="32"/>
          <w:lang w:eastAsia="en-US"/>
        </w:rPr>
        <w:t>un geste tout gaillard</w:t>
      </w:r>
      <w:r w:rsidR="0046142F">
        <w:rPr>
          <w:szCs w:val="32"/>
          <w:lang w:eastAsia="en-US"/>
        </w:rPr>
        <w:t>.</w:t>
      </w:r>
    </w:p>
    <w:p w14:paraId="0ADD7C74"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notre aimable fantôme</w:t>
      </w:r>
      <w:r w:rsidR="0046142F">
        <w:rPr>
          <w:szCs w:val="32"/>
          <w:lang w:eastAsia="en-US"/>
        </w:rPr>
        <w:t xml:space="preserve">, </w:t>
      </w:r>
      <w:r>
        <w:rPr>
          <w:szCs w:val="32"/>
          <w:lang w:eastAsia="en-US"/>
        </w:rPr>
        <w:t>frère aîné de Jean-de-la-Mer</w:t>
      </w:r>
      <w:r w:rsidR="0046142F">
        <w:rPr>
          <w:szCs w:val="32"/>
          <w:lang w:eastAsia="en-US"/>
        </w:rPr>
        <w:t>.</w:t>
      </w:r>
    </w:p>
    <w:p w14:paraId="7AFECEF3" w14:textId="77777777" w:rsidR="0046142F" w:rsidRDefault="003148C9" w:rsidP="0046142F">
      <w:pPr>
        <w:rPr>
          <w:szCs w:val="32"/>
          <w:lang w:eastAsia="en-US"/>
        </w:rPr>
      </w:pPr>
      <w:r>
        <w:rPr>
          <w:szCs w:val="32"/>
          <w:lang w:eastAsia="en-US"/>
        </w:rPr>
        <w:t>Il avait à peu près un quart d</w:t>
      </w:r>
      <w:r w:rsidR="0046142F">
        <w:rPr>
          <w:szCs w:val="32"/>
          <w:lang w:eastAsia="en-US"/>
        </w:rPr>
        <w:t>’</w:t>
      </w:r>
      <w:r>
        <w:rPr>
          <w:szCs w:val="32"/>
          <w:lang w:eastAsia="en-US"/>
        </w:rPr>
        <w:t>heure d</w:t>
      </w:r>
      <w:r w:rsidR="0046142F">
        <w:rPr>
          <w:szCs w:val="32"/>
          <w:lang w:eastAsia="en-US"/>
        </w:rPr>
        <w:t>’</w:t>
      </w:r>
      <w:r>
        <w:rPr>
          <w:szCs w:val="32"/>
          <w:lang w:eastAsia="en-US"/>
        </w:rPr>
        <w:t>avance sur Fargeau et sur Cousin-et-Ami</w:t>
      </w:r>
      <w:r w:rsidR="0046142F">
        <w:rPr>
          <w:szCs w:val="32"/>
          <w:lang w:eastAsia="en-US"/>
        </w:rPr>
        <w:t>.</w:t>
      </w:r>
    </w:p>
    <w:p w14:paraId="32119629" w14:textId="536229A5" w:rsidR="0046142F" w:rsidRDefault="0046142F" w:rsidP="0046142F">
      <w:pPr>
        <w:rPr>
          <w:szCs w:val="32"/>
          <w:lang w:eastAsia="en-US"/>
        </w:rPr>
      </w:pPr>
      <w:r>
        <w:rPr>
          <w:lang w:eastAsia="en-US"/>
        </w:rPr>
        <w:t>— </w:t>
      </w:r>
      <w:r w:rsidR="003148C9">
        <w:rPr>
          <w:szCs w:val="32"/>
          <w:lang w:eastAsia="en-US"/>
        </w:rPr>
        <w:t>Ça fait qu</w:t>
      </w:r>
      <w:r>
        <w:rPr>
          <w:szCs w:val="32"/>
          <w:lang w:eastAsia="en-US"/>
        </w:rPr>
        <w:t>’</w:t>
      </w:r>
      <w:r w:rsidR="003148C9">
        <w:rPr>
          <w:szCs w:val="32"/>
          <w:lang w:eastAsia="en-US"/>
        </w:rPr>
        <w:t>il me reste au moins trente ans</w:t>
      </w:r>
      <w:r>
        <w:rPr>
          <w:szCs w:val="32"/>
          <w:lang w:eastAsia="en-US"/>
        </w:rPr>
        <w:t xml:space="preserve">, </w:t>
      </w:r>
      <w:r w:rsidR="003148C9">
        <w:rPr>
          <w:szCs w:val="32"/>
          <w:lang w:eastAsia="en-US"/>
        </w:rPr>
        <w:t>reprit-il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à supposer que je me laisse mourir dès l</w:t>
      </w:r>
      <w:r>
        <w:rPr>
          <w:szCs w:val="32"/>
          <w:lang w:eastAsia="en-US"/>
        </w:rPr>
        <w:t>’</w:t>
      </w:r>
      <w:r w:rsidR="003148C9">
        <w:rPr>
          <w:szCs w:val="32"/>
          <w:lang w:eastAsia="en-US"/>
        </w:rPr>
        <w:t>âge du paysan suédois</w:t>
      </w:r>
      <w:r>
        <w:rPr>
          <w:szCs w:val="32"/>
          <w:lang w:eastAsia="en-US"/>
        </w:rPr>
        <w:t xml:space="preserve">… </w:t>
      </w:r>
      <w:r w:rsidR="003148C9">
        <w:rPr>
          <w:szCs w:val="32"/>
          <w:lang w:eastAsia="en-US"/>
        </w:rPr>
        <w:t>et pas si bête</w:t>
      </w:r>
      <w:r>
        <w:rPr>
          <w:szCs w:val="32"/>
          <w:lang w:eastAsia="en-US"/>
        </w:rPr>
        <w:t xml:space="preserve"> !… </w:t>
      </w:r>
      <w:r w:rsidR="003148C9">
        <w:rPr>
          <w:szCs w:val="32"/>
          <w:lang w:eastAsia="en-US"/>
        </w:rPr>
        <w:t>Quand je serai tout à fait vieux</w:t>
      </w:r>
      <w:r>
        <w:rPr>
          <w:szCs w:val="32"/>
          <w:lang w:eastAsia="en-US"/>
        </w:rPr>
        <w:t xml:space="preserve">, </w:t>
      </w:r>
      <w:r w:rsidR="003148C9">
        <w:rPr>
          <w:szCs w:val="32"/>
          <w:lang w:eastAsia="en-US"/>
        </w:rPr>
        <w:t>je me soignerai</w:t>
      </w:r>
      <w:r>
        <w:rPr>
          <w:szCs w:val="32"/>
          <w:lang w:eastAsia="en-US"/>
        </w:rPr>
        <w:t xml:space="preserve">… </w:t>
      </w:r>
      <w:r w:rsidR="003148C9">
        <w:rPr>
          <w:szCs w:val="32"/>
          <w:lang w:eastAsia="en-US"/>
        </w:rPr>
        <w:t>Parbleu</w:t>
      </w:r>
      <w:r>
        <w:rPr>
          <w:szCs w:val="32"/>
          <w:lang w:eastAsia="en-US"/>
        </w:rPr>
        <w:t xml:space="preserve"> ! </w:t>
      </w:r>
      <w:r w:rsidR="003148C9">
        <w:rPr>
          <w:szCs w:val="32"/>
          <w:lang w:eastAsia="en-US"/>
        </w:rPr>
        <w:t>j</w:t>
      </w:r>
      <w:r>
        <w:rPr>
          <w:szCs w:val="32"/>
          <w:lang w:eastAsia="en-US"/>
        </w:rPr>
        <w:t>’</w:t>
      </w:r>
      <w:r w:rsidR="003148C9">
        <w:rPr>
          <w:szCs w:val="32"/>
          <w:lang w:eastAsia="en-US"/>
        </w:rPr>
        <w:t>aurai de quoi</w:t>
      </w:r>
      <w:r>
        <w:rPr>
          <w:szCs w:val="32"/>
          <w:lang w:eastAsia="en-US"/>
        </w:rPr>
        <w:t xml:space="preserve"> !… </w:t>
      </w:r>
      <w:r w:rsidR="003148C9">
        <w:rPr>
          <w:szCs w:val="32"/>
          <w:lang w:eastAsia="en-US"/>
        </w:rPr>
        <w:t>Dans trente ans</w:t>
      </w:r>
      <w:r>
        <w:rPr>
          <w:szCs w:val="32"/>
          <w:lang w:eastAsia="en-US"/>
        </w:rPr>
        <w:t xml:space="preserve">, </w:t>
      </w:r>
      <w:r w:rsidR="003148C9">
        <w:rPr>
          <w:szCs w:val="32"/>
          <w:lang w:eastAsia="en-US"/>
        </w:rPr>
        <w:t>mes deux millions auront fait des petit</w:t>
      </w:r>
      <w:r w:rsidR="003148C9">
        <w:rPr>
          <w:szCs w:val="32"/>
          <w:lang w:eastAsia="en-US"/>
        </w:rPr>
        <w:t>s</w:t>
      </w:r>
      <w:r>
        <w:rPr>
          <w:szCs w:val="32"/>
          <w:lang w:eastAsia="en-US"/>
        </w:rPr>
        <w:t>…</w:t>
      </w:r>
    </w:p>
    <w:p w14:paraId="73CF5DD3" w14:textId="77777777" w:rsidR="0046142F" w:rsidRDefault="003148C9" w:rsidP="0046142F">
      <w:pPr>
        <w:rPr>
          <w:szCs w:val="32"/>
          <w:lang w:eastAsia="en-US"/>
        </w:rPr>
      </w:pPr>
      <w:r>
        <w:rPr>
          <w:szCs w:val="32"/>
          <w:lang w:eastAsia="en-US"/>
        </w:rPr>
        <w:t>Du milieu de ses rides</w:t>
      </w:r>
      <w:r w:rsidR="0046142F">
        <w:rPr>
          <w:szCs w:val="32"/>
          <w:lang w:eastAsia="en-US"/>
        </w:rPr>
        <w:t xml:space="preserve">, </w:t>
      </w:r>
      <w:r>
        <w:rPr>
          <w:szCs w:val="32"/>
          <w:lang w:eastAsia="en-US"/>
        </w:rPr>
        <w:t>sous les poils révoltés de ses sourcils blancs</w:t>
      </w:r>
      <w:r w:rsidR="0046142F">
        <w:rPr>
          <w:szCs w:val="32"/>
          <w:lang w:eastAsia="en-US"/>
        </w:rPr>
        <w:t xml:space="preserve">, </w:t>
      </w:r>
      <w:r>
        <w:rPr>
          <w:szCs w:val="32"/>
          <w:lang w:eastAsia="en-US"/>
        </w:rPr>
        <w:t>un éclair aigu jaillit et s</w:t>
      </w:r>
      <w:r w:rsidR="0046142F">
        <w:rPr>
          <w:szCs w:val="32"/>
          <w:lang w:eastAsia="en-US"/>
        </w:rPr>
        <w:t>’</w:t>
      </w:r>
      <w:r>
        <w:rPr>
          <w:szCs w:val="32"/>
          <w:lang w:eastAsia="en-US"/>
        </w:rPr>
        <w:t>éteignit aussitôt</w:t>
      </w:r>
      <w:r w:rsidR="0046142F">
        <w:rPr>
          <w:szCs w:val="32"/>
          <w:lang w:eastAsia="en-US"/>
        </w:rPr>
        <w:t>.</w:t>
      </w:r>
    </w:p>
    <w:p w14:paraId="02AEE9F7" w14:textId="151F69A1" w:rsidR="0046142F" w:rsidRDefault="0046142F" w:rsidP="0046142F">
      <w:pPr>
        <w:rPr>
          <w:szCs w:val="32"/>
          <w:lang w:eastAsia="en-US"/>
        </w:rPr>
      </w:pPr>
      <w:r>
        <w:rPr>
          <w:lang w:eastAsia="en-US"/>
        </w:rPr>
        <w:t>— </w:t>
      </w:r>
      <w:r w:rsidR="003148C9">
        <w:rPr>
          <w:szCs w:val="32"/>
          <w:lang w:eastAsia="en-US"/>
        </w:rPr>
        <w:t>Mes deux millions</w:t>
      </w:r>
      <w:r>
        <w:rPr>
          <w:szCs w:val="32"/>
          <w:lang w:eastAsia="en-US"/>
        </w:rPr>
        <w:t xml:space="preserve"> ! </w:t>
      </w:r>
      <w:r w:rsidR="003148C9">
        <w:rPr>
          <w:szCs w:val="32"/>
          <w:lang w:eastAsia="en-US"/>
        </w:rPr>
        <w:t>répéta-t-il</w:t>
      </w:r>
      <w:r>
        <w:rPr>
          <w:szCs w:val="32"/>
          <w:lang w:eastAsia="en-US"/>
        </w:rPr>
        <w:t xml:space="preserve">, </w:t>
      </w:r>
      <w:r w:rsidR="003148C9">
        <w:rPr>
          <w:szCs w:val="32"/>
          <w:lang w:eastAsia="en-US"/>
        </w:rPr>
        <w:t>tandis que sa voix sèche et brisée se faisait caressante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 xml:space="preserve">mes petits mi </w:t>
      </w:r>
      <w:proofErr w:type="spellStart"/>
      <w:r w:rsidR="003148C9">
        <w:rPr>
          <w:szCs w:val="32"/>
          <w:lang w:eastAsia="en-US"/>
        </w:rPr>
        <w:t>mi</w:t>
      </w:r>
      <w:proofErr w:type="spellEnd"/>
      <w:r w:rsidR="003148C9">
        <w:rPr>
          <w:szCs w:val="32"/>
          <w:lang w:eastAsia="en-US"/>
        </w:rPr>
        <w:t xml:space="preserve"> </w:t>
      </w:r>
      <w:proofErr w:type="spellStart"/>
      <w:r w:rsidR="003148C9">
        <w:rPr>
          <w:szCs w:val="32"/>
          <w:lang w:eastAsia="en-US"/>
        </w:rPr>
        <w:t>mi</w:t>
      </w:r>
      <w:proofErr w:type="spellEnd"/>
      <w:r w:rsidR="003148C9">
        <w:rPr>
          <w:szCs w:val="32"/>
          <w:lang w:eastAsia="en-US"/>
        </w:rPr>
        <w:t xml:space="preserve"> </w:t>
      </w:r>
      <w:proofErr w:type="spellStart"/>
      <w:r w:rsidR="003148C9">
        <w:rPr>
          <w:szCs w:val="32"/>
          <w:lang w:eastAsia="en-US"/>
        </w:rPr>
        <w:t>mi</w:t>
      </w:r>
      <w:proofErr w:type="spellEnd"/>
      <w:r>
        <w:rPr>
          <w:szCs w:val="32"/>
          <w:lang w:eastAsia="en-US"/>
        </w:rPr>
        <w:t xml:space="preserve"> !… </w:t>
      </w:r>
      <w:r w:rsidR="003148C9">
        <w:rPr>
          <w:szCs w:val="32"/>
          <w:lang w:eastAsia="en-US"/>
        </w:rPr>
        <w:t>mes chéris</w:t>
      </w:r>
      <w:r>
        <w:rPr>
          <w:szCs w:val="32"/>
          <w:lang w:eastAsia="en-US"/>
        </w:rPr>
        <w:t xml:space="preserve">, </w:t>
      </w:r>
      <w:r w:rsidR="003148C9">
        <w:rPr>
          <w:szCs w:val="32"/>
          <w:lang w:eastAsia="en-US"/>
        </w:rPr>
        <w:t>chéris</w:t>
      </w:r>
      <w:r>
        <w:rPr>
          <w:szCs w:val="32"/>
          <w:lang w:eastAsia="en-US"/>
        </w:rPr>
        <w:t xml:space="preserve">, </w:t>
      </w:r>
      <w:r w:rsidR="003148C9">
        <w:rPr>
          <w:szCs w:val="32"/>
          <w:lang w:eastAsia="en-US"/>
        </w:rPr>
        <w:t>chéris</w:t>
      </w:r>
      <w:r>
        <w:rPr>
          <w:szCs w:val="32"/>
          <w:lang w:eastAsia="en-US"/>
        </w:rPr>
        <w:t xml:space="preserve"> !… </w:t>
      </w:r>
      <w:r w:rsidR="003148C9">
        <w:rPr>
          <w:szCs w:val="32"/>
          <w:lang w:eastAsia="en-US"/>
        </w:rPr>
        <w:t>Allons</w:t>
      </w:r>
      <w:r>
        <w:rPr>
          <w:szCs w:val="32"/>
          <w:lang w:eastAsia="en-US"/>
        </w:rPr>
        <w:t xml:space="preserve"> ! </w:t>
      </w:r>
      <w:r w:rsidR="003148C9">
        <w:rPr>
          <w:szCs w:val="32"/>
          <w:lang w:eastAsia="en-US"/>
        </w:rPr>
        <w:t>debout</w:t>
      </w:r>
      <w:r>
        <w:rPr>
          <w:szCs w:val="32"/>
          <w:lang w:eastAsia="en-US"/>
        </w:rPr>
        <w:t xml:space="preserve">, </w:t>
      </w:r>
      <w:r w:rsidR="003148C9">
        <w:rPr>
          <w:szCs w:val="32"/>
          <w:lang w:eastAsia="en-US"/>
        </w:rPr>
        <w:t>jeune homme</w:t>
      </w:r>
      <w:r>
        <w:rPr>
          <w:szCs w:val="32"/>
          <w:lang w:eastAsia="en-US"/>
        </w:rPr>
        <w:t xml:space="preserve"> !… </w:t>
      </w:r>
      <w:r w:rsidR="003148C9">
        <w:rPr>
          <w:szCs w:val="32"/>
          <w:lang w:eastAsia="en-US"/>
        </w:rPr>
        <w:t>nous avons de la besogne</w:t>
      </w:r>
      <w:r>
        <w:rPr>
          <w:szCs w:val="32"/>
          <w:lang w:eastAsia="en-US"/>
        </w:rPr>
        <w:t xml:space="preserve">… </w:t>
      </w:r>
      <w:r w:rsidR="003148C9">
        <w:rPr>
          <w:szCs w:val="32"/>
          <w:lang w:eastAsia="en-US"/>
        </w:rPr>
        <w:t>En avant</w:t>
      </w:r>
      <w:r>
        <w:rPr>
          <w:szCs w:val="32"/>
          <w:lang w:eastAsia="en-US"/>
        </w:rPr>
        <w:t> !</w:t>
      </w:r>
    </w:p>
    <w:p w14:paraId="74379170" w14:textId="77777777" w:rsidR="0046142F" w:rsidRDefault="003148C9" w:rsidP="0046142F">
      <w:pPr>
        <w:rPr>
          <w:szCs w:val="32"/>
          <w:lang w:eastAsia="en-US"/>
        </w:rPr>
      </w:pPr>
      <w:r>
        <w:rPr>
          <w:szCs w:val="32"/>
          <w:lang w:eastAsia="en-US"/>
        </w:rPr>
        <w:lastRenderedPageBreak/>
        <w:t>Il se leva péniblement et reprit sa pioche</w:t>
      </w:r>
      <w:r w:rsidR="0046142F">
        <w:rPr>
          <w:szCs w:val="32"/>
          <w:lang w:eastAsia="en-US"/>
        </w:rPr>
        <w:t xml:space="preserve">. </w:t>
      </w:r>
      <w:r>
        <w:rPr>
          <w:szCs w:val="32"/>
          <w:lang w:eastAsia="en-US"/>
        </w:rPr>
        <w:t>Tout en traversant le tertre</w:t>
      </w:r>
      <w:r w:rsidR="0046142F">
        <w:rPr>
          <w:szCs w:val="32"/>
          <w:lang w:eastAsia="en-US"/>
        </w:rPr>
        <w:t xml:space="preserve">, </w:t>
      </w:r>
      <w:r>
        <w:rPr>
          <w:szCs w:val="32"/>
          <w:lang w:eastAsia="en-US"/>
        </w:rPr>
        <w:t>il continuait de bavarder avec lui-même</w:t>
      </w:r>
      <w:r w:rsidR="0046142F">
        <w:rPr>
          <w:szCs w:val="32"/>
          <w:lang w:eastAsia="en-US"/>
        </w:rPr>
        <w:t xml:space="preserve">, </w:t>
      </w:r>
      <w:r>
        <w:rPr>
          <w:szCs w:val="32"/>
          <w:lang w:eastAsia="en-US"/>
        </w:rPr>
        <w:t>secouant sa tête embéguinée</w:t>
      </w:r>
      <w:r w:rsidR="0046142F">
        <w:rPr>
          <w:szCs w:val="32"/>
          <w:lang w:eastAsia="en-US"/>
        </w:rPr>
        <w:t xml:space="preserve">, </w:t>
      </w:r>
      <w:r>
        <w:rPr>
          <w:szCs w:val="32"/>
          <w:lang w:eastAsia="en-US"/>
        </w:rPr>
        <w:t>et radotant tout doucement comme une portière qui balaye sa cour</w:t>
      </w:r>
      <w:r w:rsidR="0046142F">
        <w:rPr>
          <w:szCs w:val="32"/>
          <w:lang w:eastAsia="en-US"/>
        </w:rPr>
        <w:t>.</w:t>
      </w:r>
    </w:p>
    <w:p w14:paraId="55EAFB4D" w14:textId="0BC31BC3" w:rsidR="0046142F" w:rsidRDefault="0046142F" w:rsidP="0046142F">
      <w:pPr>
        <w:rPr>
          <w:szCs w:val="32"/>
          <w:lang w:eastAsia="en-US"/>
        </w:rPr>
      </w:pPr>
      <w:r>
        <w:rPr>
          <w:lang w:eastAsia="en-US"/>
        </w:rPr>
        <w:t>— </w:t>
      </w:r>
      <w:r w:rsidR="003148C9">
        <w:rPr>
          <w:szCs w:val="32"/>
          <w:lang w:eastAsia="en-US"/>
        </w:rPr>
        <w:t>Oui</w:t>
      </w:r>
      <w:r>
        <w:rPr>
          <w:szCs w:val="32"/>
          <w:lang w:eastAsia="en-US"/>
        </w:rPr>
        <w:t xml:space="preserve">, </w:t>
      </w:r>
      <w:r w:rsidR="003148C9">
        <w:rPr>
          <w:szCs w:val="32"/>
          <w:lang w:eastAsia="en-US"/>
        </w:rPr>
        <w:t>oui</w:t>
      </w:r>
      <w:r>
        <w:rPr>
          <w:szCs w:val="32"/>
          <w:lang w:eastAsia="en-US"/>
        </w:rPr>
        <w:t xml:space="preserve">, </w:t>
      </w:r>
      <w:r w:rsidR="003148C9">
        <w:rPr>
          <w:szCs w:val="32"/>
          <w:lang w:eastAsia="en-US"/>
        </w:rPr>
        <w:t>oui</w:t>
      </w:r>
      <w:r>
        <w:rPr>
          <w:szCs w:val="32"/>
          <w:lang w:eastAsia="en-US"/>
        </w:rPr>
        <w:t xml:space="preserve">, </w:t>
      </w:r>
      <w:r w:rsidR="003148C9">
        <w:rPr>
          <w:szCs w:val="32"/>
          <w:lang w:eastAsia="en-US"/>
        </w:rPr>
        <w:t>oui</w:t>
      </w:r>
      <w:r>
        <w:rPr>
          <w:szCs w:val="32"/>
          <w:lang w:eastAsia="en-US"/>
        </w:rPr>
        <w:t xml:space="preserve"> ! </w:t>
      </w:r>
      <w:r w:rsidR="003148C9">
        <w:rPr>
          <w:szCs w:val="32"/>
          <w:lang w:eastAsia="en-US"/>
        </w:rPr>
        <w:t>disait-il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w:t>
      </w:r>
      <w:r>
        <w:rPr>
          <w:szCs w:val="32"/>
          <w:lang w:eastAsia="en-US"/>
        </w:rPr>
        <w:t>’</w:t>
      </w:r>
      <w:r w:rsidR="003148C9">
        <w:rPr>
          <w:szCs w:val="32"/>
          <w:lang w:eastAsia="en-US"/>
        </w:rPr>
        <w:t xml:space="preserve">ai de la </w:t>
      </w:r>
      <w:r w:rsidR="003148C9">
        <w:rPr>
          <w:szCs w:val="32"/>
          <w:lang w:eastAsia="en-US"/>
        </w:rPr>
        <w:t>besogne</w:t>
      </w:r>
      <w:r>
        <w:rPr>
          <w:szCs w:val="32"/>
          <w:lang w:eastAsia="en-US"/>
        </w:rPr>
        <w:t xml:space="preserve">… </w:t>
      </w:r>
      <w:r w:rsidR="003148C9">
        <w:rPr>
          <w:szCs w:val="32"/>
          <w:lang w:eastAsia="en-US"/>
        </w:rPr>
        <w:t>J</w:t>
      </w:r>
      <w:r>
        <w:rPr>
          <w:szCs w:val="32"/>
          <w:lang w:eastAsia="en-US"/>
        </w:rPr>
        <w:t>’</w:t>
      </w:r>
      <w:r w:rsidR="003148C9">
        <w:rPr>
          <w:szCs w:val="32"/>
          <w:lang w:eastAsia="en-US"/>
        </w:rPr>
        <w:t>ai peut-être eu tort de venir dans ce pays-ci</w:t>
      </w:r>
      <w:r>
        <w:rPr>
          <w:szCs w:val="32"/>
          <w:lang w:eastAsia="en-US"/>
        </w:rPr>
        <w:t xml:space="preserve">… ; </w:t>
      </w:r>
      <w:r w:rsidR="003148C9">
        <w:rPr>
          <w:szCs w:val="32"/>
          <w:lang w:eastAsia="en-US"/>
        </w:rPr>
        <w:t xml:space="preserve">mais je croyais que ma mécanique ferait leur </w:t>
      </w:r>
      <w:r w:rsidR="003148C9">
        <w:rPr>
          <w:szCs w:val="32"/>
          <w:lang w:eastAsia="en-US"/>
        </w:rPr>
        <w:t xml:space="preserve">affaire </w:t>
      </w:r>
      <w:r w:rsidR="003148C9">
        <w:rPr>
          <w:szCs w:val="32"/>
          <w:lang w:eastAsia="en-US"/>
        </w:rPr>
        <w:t>à tous</w:t>
      </w:r>
      <w:r>
        <w:rPr>
          <w:szCs w:val="32"/>
          <w:lang w:eastAsia="en-US"/>
        </w:rPr>
        <w:t xml:space="preserve">, </w:t>
      </w:r>
      <w:r w:rsidR="003148C9">
        <w:rPr>
          <w:szCs w:val="32"/>
          <w:lang w:eastAsia="en-US"/>
        </w:rPr>
        <w:t>là-bas</w:t>
      </w:r>
      <w:r>
        <w:rPr>
          <w:szCs w:val="32"/>
          <w:lang w:eastAsia="en-US"/>
        </w:rPr>
        <w:t xml:space="preserve">, </w:t>
      </w:r>
      <w:r w:rsidR="003148C9">
        <w:rPr>
          <w:szCs w:val="32"/>
          <w:lang w:eastAsia="en-US"/>
        </w:rPr>
        <w:t>dans la cave</w:t>
      </w:r>
      <w:r>
        <w:rPr>
          <w:szCs w:val="32"/>
          <w:lang w:eastAsia="en-US"/>
        </w:rPr>
        <w:t xml:space="preserve">… </w:t>
      </w:r>
      <w:r w:rsidR="003148C9">
        <w:rPr>
          <w:szCs w:val="32"/>
          <w:lang w:eastAsia="en-US"/>
        </w:rPr>
        <w:t>c</w:t>
      </w:r>
      <w:r>
        <w:rPr>
          <w:szCs w:val="32"/>
          <w:lang w:eastAsia="en-US"/>
        </w:rPr>
        <w:t>’</w:t>
      </w:r>
      <w:r w:rsidR="003148C9">
        <w:rPr>
          <w:szCs w:val="32"/>
          <w:lang w:eastAsia="en-US"/>
        </w:rPr>
        <w:t>était si bien arrangé</w:t>
      </w:r>
      <w:r>
        <w:rPr>
          <w:szCs w:val="32"/>
          <w:lang w:eastAsia="en-US"/>
        </w:rPr>
        <w:t xml:space="preserve"> !… </w:t>
      </w:r>
      <w:r w:rsidR="003148C9">
        <w:rPr>
          <w:szCs w:val="32"/>
          <w:lang w:eastAsia="en-US"/>
        </w:rPr>
        <w:t>Pas du tout</w:t>
      </w:r>
      <w:r>
        <w:rPr>
          <w:szCs w:val="32"/>
          <w:lang w:eastAsia="en-US"/>
        </w:rPr>
        <w:t xml:space="preserve"> ! </w:t>
      </w:r>
      <w:r w:rsidR="003148C9">
        <w:rPr>
          <w:szCs w:val="32"/>
          <w:lang w:eastAsia="en-US"/>
        </w:rPr>
        <w:t xml:space="preserve">il paraîtrait que ce Fargeau et ce </w:t>
      </w:r>
      <w:proofErr w:type="spellStart"/>
      <w:r w:rsidR="003148C9">
        <w:rPr>
          <w:szCs w:val="32"/>
          <w:lang w:eastAsia="en-US"/>
        </w:rPr>
        <w:t>Maudreuil</w:t>
      </w:r>
      <w:proofErr w:type="spellEnd"/>
      <w:r w:rsidR="003148C9">
        <w:rPr>
          <w:szCs w:val="32"/>
          <w:lang w:eastAsia="en-US"/>
        </w:rPr>
        <w:t xml:space="preserve"> ont paré la botte</w:t>
      </w:r>
      <w:r>
        <w:rPr>
          <w:szCs w:val="32"/>
          <w:lang w:eastAsia="en-US"/>
        </w:rPr>
        <w:t xml:space="preserve">. </w:t>
      </w:r>
      <w:r w:rsidR="003148C9">
        <w:rPr>
          <w:szCs w:val="32"/>
          <w:lang w:eastAsia="en-US"/>
        </w:rPr>
        <w:t>Je n</w:t>
      </w:r>
      <w:r>
        <w:rPr>
          <w:szCs w:val="32"/>
          <w:lang w:eastAsia="en-US"/>
        </w:rPr>
        <w:t>’</w:t>
      </w:r>
      <w:r w:rsidR="003148C9">
        <w:rPr>
          <w:szCs w:val="32"/>
          <w:lang w:eastAsia="en-US"/>
        </w:rPr>
        <w:t xml:space="preserve">ai </w:t>
      </w:r>
      <w:r w:rsidR="003148C9">
        <w:rPr>
          <w:szCs w:val="32"/>
          <w:lang w:eastAsia="en-US"/>
        </w:rPr>
        <w:t xml:space="preserve">pris </w:t>
      </w:r>
      <w:r w:rsidR="003148C9">
        <w:rPr>
          <w:szCs w:val="32"/>
          <w:lang w:eastAsia="en-US"/>
        </w:rPr>
        <w:t>que le fretin</w:t>
      </w:r>
      <w:r>
        <w:rPr>
          <w:szCs w:val="32"/>
          <w:lang w:eastAsia="en-US"/>
        </w:rPr>
        <w:t xml:space="preserve">… </w:t>
      </w:r>
      <w:r w:rsidR="003148C9">
        <w:rPr>
          <w:szCs w:val="32"/>
          <w:lang w:eastAsia="en-US"/>
        </w:rPr>
        <w:t>Et ces deux chers amis ont suivi ma piste</w:t>
      </w:r>
      <w:r>
        <w:rPr>
          <w:szCs w:val="32"/>
          <w:lang w:eastAsia="en-US"/>
        </w:rPr>
        <w:t xml:space="preserve">… </w:t>
      </w:r>
      <w:r w:rsidR="003148C9">
        <w:rPr>
          <w:szCs w:val="32"/>
          <w:lang w:eastAsia="en-US"/>
        </w:rPr>
        <w:t>Je les ai bien reconnus hier tous les deux</w:t>
      </w:r>
      <w:r>
        <w:rPr>
          <w:szCs w:val="32"/>
          <w:lang w:eastAsia="en-US"/>
        </w:rPr>
        <w:t xml:space="preserve"> ! </w:t>
      </w:r>
      <w:r w:rsidR="003148C9">
        <w:rPr>
          <w:szCs w:val="32"/>
          <w:lang w:eastAsia="en-US"/>
        </w:rPr>
        <w:t>M</w:t>
      </w:r>
      <w:r>
        <w:rPr>
          <w:szCs w:val="32"/>
          <w:lang w:eastAsia="en-US"/>
        </w:rPr>
        <w:t>’</w:t>
      </w:r>
      <w:r w:rsidR="003148C9">
        <w:rPr>
          <w:szCs w:val="32"/>
          <w:lang w:eastAsia="en-US"/>
        </w:rPr>
        <w:t>ont-ils vu</w:t>
      </w:r>
      <w:r>
        <w:rPr>
          <w:szCs w:val="32"/>
          <w:lang w:eastAsia="en-US"/>
        </w:rPr>
        <w:t xml:space="preserve"> ? </w:t>
      </w:r>
      <w:r w:rsidR="003148C9">
        <w:rPr>
          <w:szCs w:val="32"/>
          <w:lang w:eastAsia="en-US"/>
        </w:rPr>
        <w:t>j</w:t>
      </w:r>
      <w:r>
        <w:rPr>
          <w:szCs w:val="32"/>
          <w:lang w:eastAsia="en-US"/>
        </w:rPr>
        <w:t>’</w:t>
      </w:r>
      <w:r w:rsidR="003148C9">
        <w:rPr>
          <w:szCs w:val="32"/>
          <w:lang w:eastAsia="en-US"/>
        </w:rPr>
        <w:t>espère que non</w:t>
      </w:r>
      <w:r>
        <w:rPr>
          <w:szCs w:val="32"/>
          <w:lang w:eastAsia="en-US"/>
        </w:rPr>
        <w:t xml:space="preserve">. </w:t>
      </w:r>
      <w:r w:rsidR="003148C9">
        <w:rPr>
          <w:szCs w:val="32"/>
          <w:lang w:eastAsia="en-US"/>
        </w:rPr>
        <w:t>Et d</w:t>
      </w:r>
      <w:r>
        <w:rPr>
          <w:szCs w:val="32"/>
          <w:lang w:eastAsia="en-US"/>
        </w:rPr>
        <w:t>’</w:t>
      </w:r>
      <w:r w:rsidR="003148C9">
        <w:rPr>
          <w:szCs w:val="32"/>
          <w:lang w:eastAsia="en-US"/>
        </w:rPr>
        <w:t>ailleurs ils dorment à cette heure</w:t>
      </w:r>
      <w:r>
        <w:rPr>
          <w:szCs w:val="32"/>
          <w:lang w:eastAsia="en-US"/>
        </w:rPr>
        <w:t>.</w:t>
      </w:r>
    </w:p>
    <w:p w14:paraId="47B8E509" w14:textId="77777777" w:rsidR="0046142F" w:rsidRDefault="003148C9" w:rsidP="0046142F">
      <w:pPr>
        <w:rPr>
          <w:szCs w:val="32"/>
          <w:lang w:eastAsia="en-US"/>
        </w:rPr>
      </w:pPr>
      <w:r>
        <w:rPr>
          <w:szCs w:val="32"/>
          <w:lang w:eastAsia="en-US"/>
        </w:rPr>
        <w:t>Il passait entre les deux roches</w:t>
      </w:r>
      <w:r w:rsidR="0046142F">
        <w:rPr>
          <w:szCs w:val="32"/>
          <w:lang w:eastAsia="en-US"/>
        </w:rPr>
        <w:t xml:space="preserve">, </w:t>
      </w:r>
      <w:r>
        <w:rPr>
          <w:szCs w:val="32"/>
          <w:lang w:eastAsia="en-US"/>
        </w:rPr>
        <w:t>à l</w:t>
      </w:r>
      <w:r w:rsidR="0046142F">
        <w:rPr>
          <w:szCs w:val="32"/>
          <w:lang w:eastAsia="en-US"/>
        </w:rPr>
        <w:t>’</w:t>
      </w:r>
      <w:r>
        <w:rPr>
          <w:szCs w:val="32"/>
          <w:lang w:eastAsia="en-US"/>
        </w:rPr>
        <w:t>endroit où l</w:t>
      </w:r>
      <w:r w:rsidR="0046142F">
        <w:rPr>
          <w:szCs w:val="32"/>
          <w:lang w:eastAsia="en-US"/>
        </w:rPr>
        <w:t>’</w:t>
      </w:r>
      <w:r>
        <w:rPr>
          <w:szCs w:val="32"/>
          <w:lang w:eastAsia="en-US"/>
        </w:rPr>
        <w:t>homme de loi Besnard était tombé vingt ans auparavant</w:t>
      </w:r>
      <w:r w:rsidR="0046142F">
        <w:rPr>
          <w:szCs w:val="32"/>
          <w:lang w:eastAsia="en-US"/>
        </w:rPr>
        <w:t xml:space="preserve">, </w:t>
      </w:r>
      <w:r>
        <w:rPr>
          <w:szCs w:val="32"/>
          <w:lang w:eastAsia="en-US"/>
        </w:rPr>
        <w:t>avec trois chevrotines dans la tête</w:t>
      </w:r>
      <w:r w:rsidR="0046142F">
        <w:rPr>
          <w:szCs w:val="32"/>
          <w:lang w:eastAsia="en-US"/>
        </w:rPr>
        <w:t>.</w:t>
      </w:r>
    </w:p>
    <w:p w14:paraId="37F6ED1C" w14:textId="660C1507" w:rsidR="0046142F" w:rsidRDefault="0046142F" w:rsidP="0046142F">
      <w:pPr>
        <w:rPr>
          <w:szCs w:val="32"/>
          <w:lang w:eastAsia="en-US"/>
        </w:rPr>
      </w:pPr>
      <w:r>
        <w:rPr>
          <w:lang w:eastAsia="en-US"/>
        </w:rPr>
        <w:t>— </w:t>
      </w:r>
      <w:r w:rsidR="003148C9">
        <w:rPr>
          <w:szCs w:val="32"/>
          <w:lang w:eastAsia="en-US"/>
        </w:rPr>
        <w:t>Quelqu</w:t>
      </w:r>
      <w:r>
        <w:rPr>
          <w:szCs w:val="32"/>
          <w:lang w:eastAsia="en-US"/>
        </w:rPr>
        <w:t>’</w:t>
      </w:r>
      <w:r w:rsidR="003148C9">
        <w:rPr>
          <w:szCs w:val="32"/>
          <w:lang w:eastAsia="en-US"/>
        </w:rPr>
        <w:t>un qui m</w:t>
      </w:r>
      <w:r>
        <w:rPr>
          <w:szCs w:val="32"/>
          <w:lang w:eastAsia="en-US"/>
        </w:rPr>
        <w:t>’</w:t>
      </w:r>
      <w:r w:rsidR="003148C9">
        <w:rPr>
          <w:szCs w:val="32"/>
          <w:lang w:eastAsia="en-US"/>
        </w:rPr>
        <w:t>a vu</w:t>
      </w:r>
      <w:r>
        <w:rPr>
          <w:szCs w:val="32"/>
          <w:lang w:eastAsia="en-US"/>
        </w:rPr>
        <w:t xml:space="preserve">, </w:t>
      </w:r>
      <w:r w:rsidR="003148C9">
        <w:rPr>
          <w:szCs w:val="32"/>
          <w:lang w:eastAsia="en-US"/>
        </w:rPr>
        <w:t>poursuivit-il</w:t>
      </w:r>
      <w:r>
        <w:rPr>
          <w:szCs w:val="32"/>
          <w:lang w:eastAsia="en-US"/>
        </w:rPr>
        <w:t xml:space="preserve">, </w:t>
      </w:r>
      <w:r w:rsidR="003148C9">
        <w:rPr>
          <w:szCs w:val="32"/>
          <w:lang w:eastAsia="en-US"/>
        </w:rPr>
        <w:t>pendant que son visage se rembrunissait</w:t>
      </w:r>
      <w:r>
        <w:rPr>
          <w:szCs w:val="32"/>
          <w:lang w:eastAsia="en-US"/>
        </w:rPr>
        <w:t xml:space="preserve">, </w:t>
      </w:r>
      <w:r w:rsidR="003148C9">
        <w:rPr>
          <w:szCs w:val="32"/>
          <w:lang w:eastAsia="en-US"/>
        </w:rPr>
        <w:t>c</w:t>
      </w:r>
      <w:r>
        <w:rPr>
          <w:szCs w:val="32"/>
          <w:lang w:eastAsia="en-US"/>
        </w:rPr>
        <w:t>’</w:t>
      </w:r>
      <w:r w:rsidR="003148C9">
        <w:rPr>
          <w:szCs w:val="32"/>
          <w:lang w:eastAsia="en-US"/>
        </w:rPr>
        <w:t>est cet homme</w:t>
      </w:r>
      <w:r>
        <w:rPr>
          <w:szCs w:val="32"/>
          <w:lang w:eastAsia="en-US"/>
        </w:rPr>
        <w:t xml:space="preserve">… </w:t>
      </w:r>
      <w:r w:rsidR="003148C9">
        <w:rPr>
          <w:szCs w:val="32"/>
          <w:lang w:eastAsia="en-US"/>
        </w:rPr>
        <w:t>ce paysan</w:t>
      </w:r>
      <w:r>
        <w:rPr>
          <w:szCs w:val="32"/>
          <w:lang w:eastAsia="en-US"/>
        </w:rPr>
        <w:t xml:space="preserve">… </w:t>
      </w:r>
      <w:r w:rsidR="003148C9">
        <w:rPr>
          <w:szCs w:val="32"/>
          <w:lang w:eastAsia="en-US"/>
        </w:rPr>
        <w:t xml:space="preserve">qui ressemble à Jean </w:t>
      </w:r>
      <w:proofErr w:type="spellStart"/>
      <w:r w:rsidR="003148C9">
        <w:rPr>
          <w:szCs w:val="32"/>
          <w:lang w:eastAsia="en-US"/>
        </w:rPr>
        <w:t>Crébu</w:t>
      </w:r>
      <w:proofErr w:type="spellEnd"/>
      <w:r>
        <w:rPr>
          <w:szCs w:val="32"/>
          <w:lang w:eastAsia="en-US"/>
        </w:rPr>
        <w:t xml:space="preserve">, </w:t>
      </w:r>
      <w:r w:rsidR="003148C9">
        <w:rPr>
          <w:szCs w:val="32"/>
          <w:lang w:eastAsia="en-US"/>
        </w:rPr>
        <w:t>mon frère défunt</w:t>
      </w:r>
      <w:r>
        <w:rPr>
          <w:szCs w:val="32"/>
          <w:lang w:eastAsia="en-US"/>
        </w:rPr>
        <w:t xml:space="preserve">… </w:t>
      </w:r>
      <w:r w:rsidR="003148C9">
        <w:rPr>
          <w:szCs w:val="32"/>
          <w:lang w:eastAsia="en-US"/>
        </w:rPr>
        <w:t>et qui ressemble aussi à l</w:t>
      </w:r>
      <w:r>
        <w:rPr>
          <w:szCs w:val="32"/>
          <w:lang w:eastAsia="en-US"/>
        </w:rPr>
        <w:t>’</w:t>
      </w:r>
      <w:r w:rsidR="003148C9">
        <w:rPr>
          <w:szCs w:val="32"/>
          <w:lang w:eastAsia="en-US"/>
        </w:rPr>
        <w:t>homme que j</w:t>
      </w:r>
      <w:r>
        <w:rPr>
          <w:szCs w:val="32"/>
          <w:lang w:eastAsia="en-US"/>
        </w:rPr>
        <w:t>’</w:t>
      </w:r>
      <w:r w:rsidR="003148C9">
        <w:rPr>
          <w:szCs w:val="32"/>
          <w:lang w:eastAsia="en-US"/>
        </w:rPr>
        <w:t>ai trouvé un jour</w:t>
      </w:r>
      <w:r>
        <w:rPr>
          <w:szCs w:val="32"/>
          <w:lang w:eastAsia="en-US"/>
        </w:rPr>
        <w:t xml:space="preserve">, </w:t>
      </w:r>
      <w:r w:rsidR="003148C9">
        <w:rPr>
          <w:szCs w:val="32"/>
          <w:lang w:eastAsia="en-US"/>
        </w:rPr>
        <w:t>endormi et souriant</w:t>
      </w:r>
      <w:r>
        <w:rPr>
          <w:szCs w:val="32"/>
          <w:lang w:eastAsia="en-US"/>
        </w:rPr>
        <w:t xml:space="preserve">, </w:t>
      </w:r>
      <w:r w:rsidR="003148C9">
        <w:rPr>
          <w:szCs w:val="32"/>
          <w:lang w:eastAsia="en-US"/>
        </w:rPr>
        <w:t>à soixante pieds sous terre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dans la tirelire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auprès du squelette du vieux Romblon</w:t>
      </w:r>
      <w:r>
        <w:rPr>
          <w:szCs w:val="32"/>
          <w:lang w:eastAsia="en-US"/>
        </w:rPr>
        <w:t xml:space="preserve">… </w:t>
      </w:r>
      <w:r w:rsidR="003148C9">
        <w:rPr>
          <w:szCs w:val="32"/>
          <w:lang w:eastAsia="en-US"/>
        </w:rPr>
        <w:t>Celui-là m</w:t>
      </w:r>
      <w:r>
        <w:rPr>
          <w:szCs w:val="32"/>
          <w:lang w:eastAsia="en-US"/>
        </w:rPr>
        <w:t>’</w:t>
      </w:r>
      <w:r w:rsidR="003148C9">
        <w:rPr>
          <w:szCs w:val="32"/>
          <w:lang w:eastAsia="en-US"/>
        </w:rPr>
        <w:t>a vu</w:t>
      </w:r>
      <w:r>
        <w:rPr>
          <w:szCs w:val="32"/>
          <w:lang w:eastAsia="en-US"/>
        </w:rPr>
        <w:t xml:space="preserve">, </w:t>
      </w:r>
      <w:r w:rsidR="003148C9">
        <w:rPr>
          <w:szCs w:val="32"/>
          <w:lang w:eastAsia="en-US"/>
        </w:rPr>
        <w:t>j</w:t>
      </w:r>
      <w:r>
        <w:rPr>
          <w:szCs w:val="32"/>
          <w:lang w:eastAsia="en-US"/>
        </w:rPr>
        <w:t>’</w:t>
      </w:r>
      <w:r w:rsidR="003148C9">
        <w:rPr>
          <w:szCs w:val="32"/>
          <w:lang w:eastAsia="en-US"/>
        </w:rPr>
        <w:t>en suis sûr</w:t>
      </w:r>
      <w:r>
        <w:rPr>
          <w:szCs w:val="32"/>
          <w:lang w:eastAsia="en-US"/>
        </w:rPr>
        <w:t xml:space="preserve">… </w:t>
      </w:r>
      <w:r w:rsidR="003148C9">
        <w:rPr>
          <w:szCs w:val="32"/>
          <w:lang w:eastAsia="en-US"/>
        </w:rPr>
        <w:t>Il faut se hâter</w:t>
      </w:r>
      <w:r>
        <w:rPr>
          <w:szCs w:val="32"/>
          <w:lang w:eastAsia="en-US"/>
        </w:rPr>
        <w:t> !…</w:t>
      </w:r>
    </w:p>
    <w:p w14:paraId="094A10FB" w14:textId="77777777" w:rsidR="0046142F" w:rsidRDefault="003148C9" w:rsidP="0046142F">
      <w:pPr>
        <w:rPr>
          <w:szCs w:val="32"/>
          <w:lang w:eastAsia="en-US"/>
        </w:rPr>
      </w:pPr>
      <w:r>
        <w:rPr>
          <w:szCs w:val="32"/>
          <w:lang w:eastAsia="en-US"/>
        </w:rPr>
        <w:t>Le fantôme avait tourné la roche</w:t>
      </w:r>
      <w:r w:rsidR="0046142F">
        <w:rPr>
          <w:szCs w:val="32"/>
          <w:lang w:eastAsia="en-US"/>
        </w:rPr>
        <w:t xml:space="preserve">. </w:t>
      </w:r>
      <w:r>
        <w:rPr>
          <w:szCs w:val="32"/>
          <w:lang w:eastAsia="en-US"/>
        </w:rPr>
        <w:t>Il était entré dans cette partie du fourré où les Romblon avaient placé les Joueurs de la Mort</w:t>
      </w:r>
      <w:r w:rsidR="0046142F">
        <w:rPr>
          <w:szCs w:val="32"/>
          <w:lang w:eastAsia="en-US"/>
        </w:rPr>
        <w:t xml:space="preserve">, </w:t>
      </w:r>
      <w:r>
        <w:rPr>
          <w:szCs w:val="32"/>
          <w:lang w:eastAsia="en-US"/>
        </w:rPr>
        <w:t>autrefois</w:t>
      </w:r>
      <w:r w:rsidR="0046142F">
        <w:rPr>
          <w:szCs w:val="32"/>
          <w:lang w:eastAsia="en-US"/>
        </w:rPr>
        <w:t xml:space="preserve">, </w:t>
      </w:r>
      <w:r>
        <w:rPr>
          <w:szCs w:val="32"/>
          <w:lang w:eastAsia="en-US"/>
        </w:rPr>
        <w:t>avec des fusils bourrés d</w:t>
      </w:r>
      <w:r w:rsidR="0046142F">
        <w:rPr>
          <w:szCs w:val="32"/>
          <w:lang w:eastAsia="en-US"/>
        </w:rPr>
        <w:t>’</w:t>
      </w:r>
      <w:r>
        <w:rPr>
          <w:szCs w:val="32"/>
          <w:lang w:eastAsia="en-US"/>
        </w:rPr>
        <w:t>étoupe</w:t>
      </w:r>
      <w:r w:rsidR="0046142F">
        <w:rPr>
          <w:szCs w:val="32"/>
          <w:lang w:eastAsia="en-US"/>
        </w:rPr>
        <w:t>.</w:t>
      </w:r>
    </w:p>
    <w:p w14:paraId="5D57E429" w14:textId="77777777" w:rsidR="0046142F" w:rsidRDefault="003148C9" w:rsidP="0046142F">
      <w:pPr>
        <w:rPr>
          <w:szCs w:val="32"/>
          <w:lang w:eastAsia="en-US"/>
        </w:rPr>
      </w:pPr>
      <w:r>
        <w:rPr>
          <w:szCs w:val="32"/>
          <w:lang w:eastAsia="en-US"/>
        </w:rPr>
        <w:t>Le taillis avait été coupé plus d</w:t>
      </w:r>
      <w:r w:rsidR="0046142F">
        <w:rPr>
          <w:szCs w:val="32"/>
          <w:lang w:eastAsia="en-US"/>
        </w:rPr>
        <w:t>’</w:t>
      </w:r>
      <w:r>
        <w:rPr>
          <w:szCs w:val="32"/>
          <w:lang w:eastAsia="en-US"/>
        </w:rPr>
        <w:t>une fois depuis ce temps</w:t>
      </w:r>
      <w:r w:rsidR="0046142F">
        <w:rPr>
          <w:szCs w:val="32"/>
          <w:lang w:eastAsia="en-US"/>
        </w:rPr>
        <w:t xml:space="preserve">, </w:t>
      </w:r>
      <w:r>
        <w:rPr>
          <w:szCs w:val="32"/>
          <w:lang w:eastAsia="en-US"/>
        </w:rPr>
        <w:t>mais les baliveaux restaient droits</w:t>
      </w:r>
      <w:r w:rsidR="0046142F">
        <w:rPr>
          <w:szCs w:val="32"/>
          <w:lang w:eastAsia="en-US"/>
        </w:rPr>
        <w:t xml:space="preserve">, </w:t>
      </w:r>
      <w:r>
        <w:rPr>
          <w:szCs w:val="32"/>
          <w:lang w:eastAsia="en-US"/>
        </w:rPr>
        <w:t>robustes</w:t>
      </w:r>
      <w:r w:rsidR="0046142F">
        <w:rPr>
          <w:szCs w:val="32"/>
          <w:lang w:eastAsia="en-US"/>
        </w:rPr>
        <w:t xml:space="preserve">, </w:t>
      </w:r>
      <w:r>
        <w:rPr>
          <w:szCs w:val="32"/>
          <w:lang w:eastAsia="en-US"/>
        </w:rPr>
        <w:t>énormes</w:t>
      </w:r>
      <w:r w:rsidR="0046142F">
        <w:rPr>
          <w:szCs w:val="32"/>
          <w:lang w:eastAsia="en-US"/>
        </w:rPr>
        <w:t>.</w:t>
      </w:r>
    </w:p>
    <w:p w14:paraId="0D77F832" w14:textId="77777777" w:rsidR="0046142F" w:rsidRDefault="003148C9" w:rsidP="0046142F">
      <w:pPr>
        <w:rPr>
          <w:szCs w:val="32"/>
          <w:lang w:eastAsia="en-US"/>
        </w:rPr>
      </w:pPr>
      <w:r>
        <w:rPr>
          <w:szCs w:val="32"/>
          <w:lang w:eastAsia="en-US"/>
        </w:rPr>
        <w:t>Le fantôme s</w:t>
      </w:r>
      <w:r w:rsidR="0046142F">
        <w:rPr>
          <w:szCs w:val="32"/>
          <w:lang w:eastAsia="en-US"/>
        </w:rPr>
        <w:t>’</w:t>
      </w:r>
      <w:r>
        <w:rPr>
          <w:szCs w:val="32"/>
          <w:lang w:eastAsia="en-US"/>
        </w:rPr>
        <w:t>arrêta au pied du premier baliveau</w:t>
      </w:r>
      <w:r w:rsidR="0046142F">
        <w:rPr>
          <w:szCs w:val="32"/>
          <w:lang w:eastAsia="en-US"/>
        </w:rPr>
        <w:t xml:space="preserve">, </w:t>
      </w:r>
      <w:r>
        <w:rPr>
          <w:szCs w:val="32"/>
          <w:lang w:eastAsia="en-US"/>
        </w:rPr>
        <w:t>entre la roche et le ravin</w:t>
      </w:r>
      <w:r w:rsidR="0046142F">
        <w:rPr>
          <w:szCs w:val="32"/>
          <w:lang w:eastAsia="en-US"/>
        </w:rPr>
        <w:t>.</w:t>
      </w:r>
    </w:p>
    <w:p w14:paraId="1D5E7203" w14:textId="77777777" w:rsidR="0046142F" w:rsidRDefault="003148C9" w:rsidP="0046142F">
      <w:pPr>
        <w:rPr>
          <w:szCs w:val="32"/>
          <w:lang w:eastAsia="en-US"/>
        </w:rPr>
      </w:pPr>
      <w:r>
        <w:rPr>
          <w:szCs w:val="32"/>
          <w:lang w:eastAsia="en-US"/>
        </w:rPr>
        <w:lastRenderedPageBreak/>
        <w:t>La veille</w:t>
      </w:r>
      <w:r w:rsidR="0046142F">
        <w:rPr>
          <w:szCs w:val="32"/>
          <w:lang w:eastAsia="en-US"/>
        </w:rPr>
        <w:t xml:space="preserve">, </w:t>
      </w:r>
      <w:r>
        <w:rPr>
          <w:szCs w:val="32"/>
          <w:lang w:eastAsia="en-US"/>
        </w:rPr>
        <w:t>seulement</w:t>
      </w:r>
      <w:r w:rsidR="0046142F">
        <w:rPr>
          <w:szCs w:val="32"/>
          <w:lang w:eastAsia="en-US"/>
        </w:rPr>
        <w:t xml:space="preserve">, </w:t>
      </w:r>
      <w:r>
        <w:rPr>
          <w:szCs w:val="32"/>
          <w:lang w:eastAsia="en-US"/>
        </w:rPr>
        <w:t>il avait enfoui là le trésor provenant de la tontine</w:t>
      </w:r>
      <w:r w:rsidR="0046142F">
        <w:rPr>
          <w:szCs w:val="32"/>
          <w:lang w:eastAsia="en-US"/>
        </w:rPr>
        <w:t>.</w:t>
      </w:r>
    </w:p>
    <w:p w14:paraId="3C5CFFA3" w14:textId="77777777" w:rsidR="0046142F" w:rsidRDefault="003148C9" w:rsidP="0046142F">
      <w:pPr>
        <w:rPr>
          <w:szCs w:val="32"/>
          <w:lang w:eastAsia="en-US"/>
        </w:rPr>
      </w:pPr>
      <w:r>
        <w:rPr>
          <w:szCs w:val="32"/>
          <w:lang w:eastAsia="en-US"/>
        </w:rPr>
        <w:t>Il était arrivé de Paris l</w:t>
      </w:r>
      <w:r w:rsidR="0046142F">
        <w:rPr>
          <w:szCs w:val="32"/>
          <w:lang w:eastAsia="en-US"/>
        </w:rPr>
        <w:t>’</w:t>
      </w:r>
      <w:r>
        <w:rPr>
          <w:szCs w:val="32"/>
          <w:lang w:eastAsia="en-US"/>
        </w:rPr>
        <w:t>avant-veille</w:t>
      </w:r>
      <w:r w:rsidR="0046142F">
        <w:rPr>
          <w:szCs w:val="32"/>
          <w:lang w:eastAsia="en-US"/>
        </w:rPr>
        <w:t>.</w:t>
      </w:r>
    </w:p>
    <w:p w14:paraId="4F39E372" w14:textId="6F95D23D" w:rsidR="0046142F" w:rsidRDefault="003148C9" w:rsidP="0046142F">
      <w:pPr>
        <w:rPr>
          <w:szCs w:val="32"/>
          <w:lang w:eastAsia="en-US"/>
        </w:rPr>
      </w:pPr>
      <w:r>
        <w:rPr>
          <w:szCs w:val="32"/>
          <w:lang w:eastAsia="en-US"/>
        </w:rPr>
        <w:t>S</w:t>
      </w:r>
      <w:r w:rsidR="0046142F">
        <w:rPr>
          <w:szCs w:val="32"/>
          <w:lang w:eastAsia="en-US"/>
        </w:rPr>
        <w:t>’</w:t>
      </w:r>
      <w:r>
        <w:rPr>
          <w:szCs w:val="32"/>
          <w:lang w:eastAsia="en-US"/>
        </w:rPr>
        <w:t>il fût resté dans son trou</w:t>
      </w:r>
      <w:r w:rsidR="0046142F">
        <w:rPr>
          <w:szCs w:val="32"/>
          <w:lang w:eastAsia="en-US"/>
        </w:rPr>
        <w:t xml:space="preserve">, </w:t>
      </w:r>
      <w:r>
        <w:rPr>
          <w:szCs w:val="32"/>
          <w:lang w:eastAsia="en-US"/>
        </w:rPr>
        <w:t>au cul-de-sac du Puits-Rondel</w:t>
      </w:r>
      <w:r w:rsidR="0046142F">
        <w:rPr>
          <w:szCs w:val="32"/>
          <w:lang w:eastAsia="en-US"/>
        </w:rPr>
        <w:t xml:space="preserve">, </w:t>
      </w:r>
      <w:r>
        <w:rPr>
          <w:szCs w:val="32"/>
          <w:lang w:eastAsia="en-US"/>
        </w:rPr>
        <w:t>peut-être ceux qui le cherchaient n</w:t>
      </w:r>
      <w:r w:rsidR="0046142F">
        <w:rPr>
          <w:szCs w:val="32"/>
          <w:lang w:eastAsia="en-US"/>
        </w:rPr>
        <w:t>’</w:t>
      </w:r>
      <w:r>
        <w:rPr>
          <w:szCs w:val="32"/>
          <w:lang w:eastAsia="en-US"/>
        </w:rPr>
        <w:t>auraient-ils point découvert sa trace de sitôt</w:t>
      </w:r>
      <w:r w:rsidR="0046142F">
        <w:rPr>
          <w:szCs w:val="32"/>
          <w:lang w:eastAsia="en-US"/>
        </w:rPr>
        <w:t xml:space="preserve">. </w:t>
      </w:r>
      <w:r>
        <w:rPr>
          <w:szCs w:val="32"/>
          <w:lang w:eastAsia="en-US"/>
        </w:rPr>
        <w:t>Mais son trésor l</w:t>
      </w:r>
      <w:r w:rsidR="0046142F">
        <w:rPr>
          <w:szCs w:val="32"/>
          <w:lang w:eastAsia="en-US"/>
        </w:rPr>
        <w:t>’</w:t>
      </w:r>
      <w:r>
        <w:rPr>
          <w:szCs w:val="32"/>
          <w:lang w:eastAsia="en-US"/>
        </w:rPr>
        <w:t>inquiétait et le rendait fou</w:t>
      </w:r>
      <w:r w:rsidR="0046142F">
        <w:rPr>
          <w:szCs w:val="32"/>
          <w:lang w:eastAsia="en-US"/>
        </w:rPr>
        <w:t xml:space="preserve">. </w:t>
      </w:r>
      <w:r>
        <w:rPr>
          <w:szCs w:val="32"/>
          <w:lang w:eastAsia="en-US"/>
        </w:rPr>
        <w:t>Il voulut l</w:t>
      </w:r>
      <w:r w:rsidR="0046142F">
        <w:rPr>
          <w:szCs w:val="32"/>
          <w:lang w:eastAsia="en-US"/>
        </w:rPr>
        <w:t>’</w:t>
      </w:r>
      <w:r>
        <w:rPr>
          <w:szCs w:val="32"/>
          <w:lang w:eastAsia="en-US"/>
        </w:rPr>
        <w:t>enfouir</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parmi tous les lieux qui peuvent servir de cachette aux environs de la bonne ville de Vitré</w:t>
      </w:r>
      <w:r w:rsidR="0046142F">
        <w:rPr>
          <w:szCs w:val="32"/>
          <w:lang w:eastAsia="en-US"/>
        </w:rPr>
        <w:t xml:space="preserve">, </w:t>
      </w:r>
      <w:r>
        <w:rPr>
          <w:szCs w:val="32"/>
          <w:lang w:eastAsia="en-US"/>
        </w:rPr>
        <w:t>i</w:t>
      </w:r>
      <w:r>
        <w:rPr>
          <w:szCs w:val="32"/>
          <w:lang w:eastAsia="en-US"/>
        </w:rPr>
        <w:t xml:space="preserve">l choisit le revers de la </w:t>
      </w:r>
      <w:proofErr w:type="spellStart"/>
      <w:r>
        <w:rPr>
          <w:szCs w:val="32"/>
          <w:lang w:eastAsia="en-US"/>
        </w:rPr>
        <w:t>Mestivière</w:t>
      </w:r>
      <w:proofErr w:type="spellEnd"/>
      <w:r w:rsidR="0046142F">
        <w:rPr>
          <w:szCs w:val="32"/>
          <w:lang w:eastAsia="en-US"/>
        </w:rPr>
        <w:t>.</w:t>
      </w:r>
    </w:p>
    <w:p w14:paraId="35F04C79"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w:t>
      </w:r>
      <w:r w:rsidR="0046142F">
        <w:rPr>
          <w:szCs w:val="32"/>
          <w:lang w:eastAsia="en-US"/>
        </w:rPr>
        <w:t xml:space="preserve">, </w:t>
      </w:r>
      <w:r>
        <w:rPr>
          <w:szCs w:val="32"/>
          <w:lang w:eastAsia="en-US"/>
        </w:rPr>
        <w:t>par le fait</w:t>
      </w:r>
      <w:r w:rsidR="0046142F">
        <w:rPr>
          <w:szCs w:val="32"/>
          <w:lang w:eastAsia="en-US"/>
        </w:rPr>
        <w:t xml:space="preserve">, </w:t>
      </w:r>
      <w:r>
        <w:rPr>
          <w:szCs w:val="32"/>
          <w:lang w:eastAsia="en-US"/>
        </w:rPr>
        <w:t>un endroit d</w:t>
      </w:r>
      <w:r w:rsidR="0046142F">
        <w:rPr>
          <w:szCs w:val="32"/>
          <w:lang w:eastAsia="en-US"/>
        </w:rPr>
        <w:t>’</w:t>
      </w:r>
      <w:r>
        <w:rPr>
          <w:szCs w:val="32"/>
          <w:lang w:eastAsia="en-US"/>
        </w:rPr>
        <w:t>élite</w:t>
      </w:r>
      <w:r w:rsidR="0046142F">
        <w:rPr>
          <w:szCs w:val="32"/>
          <w:lang w:eastAsia="en-US"/>
        </w:rPr>
        <w:t xml:space="preserve">. </w:t>
      </w:r>
      <w:r>
        <w:rPr>
          <w:szCs w:val="32"/>
          <w:lang w:eastAsia="en-US"/>
        </w:rPr>
        <w:t>Il n</w:t>
      </w:r>
      <w:r w:rsidR="0046142F">
        <w:rPr>
          <w:szCs w:val="32"/>
          <w:lang w:eastAsia="en-US"/>
        </w:rPr>
        <w:t>’</w:t>
      </w:r>
      <w:r>
        <w:rPr>
          <w:szCs w:val="32"/>
          <w:lang w:eastAsia="en-US"/>
        </w:rPr>
        <w:t>y passait pas un chrétien en six mois</w:t>
      </w:r>
      <w:r w:rsidR="0046142F">
        <w:rPr>
          <w:szCs w:val="32"/>
          <w:lang w:eastAsia="en-US"/>
        </w:rPr>
        <w:t>.</w:t>
      </w:r>
    </w:p>
    <w:p w14:paraId="0498BD3C" w14:textId="77777777" w:rsidR="0046142F" w:rsidRDefault="003148C9" w:rsidP="0046142F">
      <w:pPr>
        <w:rPr>
          <w:szCs w:val="32"/>
          <w:lang w:eastAsia="en-US"/>
        </w:rPr>
      </w:pPr>
      <w:r>
        <w:rPr>
          <w:szCs w:val="32"/>
          <w:lang w:eastAsia="en-US"/>
        </w:rPr>
        <w:t xml:space="preserve">Mais </w:t>
      </w:r>
      <w:proofErr w:type="spellStart"/>
      <w:r>
        <w:rPr>
          <w:szCs w:val="32"/>
          <w:lang w:eastAsia="en-US"/>
        </w:rPr>
        <w:t>Maudreuil</w:t>
      </w:r>
      <w:proofErr w:type="spellEnd"/>
      <w:r>
        <w:rPr>
          <w:szCs w:val="32"/>
          <w:lang w:eastAsia="en-US"/>
        </w:rPr>
        <w:t xml:space="preserve"> et Fargeau étaient des âmes en peine</w:t>
      </w:r>
      <w:r w:rsidR="0046142F">
        <w:rPr>
          <w:szCs w:val="32"/>
          <w:lang w:eastAsia="en-US"/>
        </w:rPr>
        <w:t xml:space="preserve">. </w:t>
      </w:r>
      <w:proofErr w:type="spellStart"/>
      <w:r>
        <w:rPr>
          <w:szCs w:val="32"/>
          <w:lang w:eastAsia="en-US"/>
        </w:rPr>
        <w:t>Maudreuil</w:t>
      </w:r>
      <w:proofErr w:type="spellEnd"/>
      <w:r>
        <w:rPr>
          <w:szCs w:val="32"/>
          <w:lang w:eastAsia="en-US"/>
        </w:rPr>
        <w:t xml:space="preserve"> et Fargeau battaient le pays comme des chasseurs</w:t>
      </w:r>
      <w:r w:rsidR="0046142F">
        <w:rPr>
          <w:szCs w:val="32"/>
          <w:lang w:eastAsia="en-US"/>
        </w:rPr>
        <w:t>.</w:t>
      </w:r>
    </w:p>
    <w:p w14:paraId="0AF95505" w14:textId="77777777" w:rsidR="0046142F" w:rsidRDefault="003148C9" w:rsidP="0046142F">
      <w:pPr>
        <w:rPr>
          <w:szCs w:val="32"/>
          <w:lang w:eastAsia="en-US"/>
        </w:rPr>
      </w:pPr>
      <w:r>
        <w:rPr>
          <w:szCs w:val="32"/>
          <w:lang w:eastAsia="en-US"/>
        </w:rPr>
        <w:t>La veille</w:t>
      </w:r>
      <w:r w:rsidR="0046142F">
        <w:rPr>
          <w:szCs w:val="32"/>
          <w:lang w:eastAsia="en-US"/>
        </w:rPr>
        <w:t xml:space="preserve">, </w:t>
      </w:r>
      <w:r>
        <w:rPr>
          <w:szCs w:val="32"/>
          <w:lang w:eastAsia="en-US"/>
        </w:rPr>
        <w:t>ils avaient vu le vieillard sortir du fourré</w:t>
      </w:r>
      <w:r w:rsidR="0046142F">
        <w:rPr>
          <w:szCs w:val="32"/>
          <w:lang w:eastAsia="en-US"/>
        </w:rPr>
        <w:t>.</w:t>
      </w:r>
    </w:p>
    <w:p w14:paraId="0D9F6FBF"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est pour cela qu</w:t>
      </w:r>
      <w:r w:rsidR="0046142F">
        <w:rPr>
          <w:szCs w:val="32"/>
          <w:lang w:eastAsia="en-US"/>
        </w:rPr>
        <w:t>’</w:t>
      </w:r>
      <w:r>
        <w:rPr>
          <w:szCs w:val="32"/>
          <w:lang w:eastAsia="en-US"/>
        </w:rPr>
        <w:t>ils se levaient aujourd</w:t>
      </w:r>
      <w:r w:rsidR="0046142F">
        <w:rPr>
          <w:szCs w:val="32"/>
          <w:lang w:eastAsia="en-US"/>
        </w:rPr>
        <w:t>’</w:t>
      </w:r>
      <w:r>
        <w:rPr>
          <w:szCs w:val="32"/>
          <w:lang w:eastAsia="en-US"/>
        </w:rPr>
        <w:t>hui</w:t>
      </w:r>
      <w:r w:rsidR="0046142F">
        <w:rPr>
          <w:szCs w:val="32"/>
          <w:lang w:eastAsia="en-US"/>
        </w:rPr>
        <w:t xml:space="preserve">, </w:t>
      </w:r>
      <w:r>
        <w:rPr>
          <w:szCs w:val="32"/>
          <w:lang w:eastAsia="en-US"/>
        </w:rPr>
        <w:t>tous deux</w:t>
      </w:r>
      <w:r w:rsidR="0046142F">
        <w:rPr>
          <w:szCs w:val="32"/>
          <w:lang w:eastAsia="en-US"/>
        </w:rPr>
        <w:t xml:space="preserve">, </w:t>
      </w:r>
      <w:r>
        <w:rPr>
          <w:szCs w:val="32"/>
          <w:lang w:eastAsia="en-US"/>
        </w:rPr>
        <w:t>de si grand matin</w:t>
      </w:r>
      <w:r w:rsidR="0046142F">
        <w:rPr>
          <w:szCs w:val="32"/>
          <w:lang w:eastAsia="en-US"/>
        </w:rPr>
        <w:t>.</w:t>
      </w:r>
    </w:p>
    <w:p w14:paraId="522AB037" w14:textId="77777777" w:rsidR="0046142F" w:rsidRDefault="003148C9" w:rsidP="0046142F">
      <w:pPr>
        <w:rPr>
          <w:szCs w:val="32"/>
          <w:lang w:eastAsia="en-US"/>
        </w:rPr>
      </w:pPr>
      <w:r>
        <w:rPr>
          <w:szCs w:val="32"/>
          <w:lang w:eastAsia="en-US"/>
        </w:rPr>
        <w:t>Le fantôme avait enfoui son trésor au pied du premier baliveau</w:t>
      </w:r>
      <w:r w:rsidR="0046142F">
        <w:rPr>
          <w:szCs w:val="32"/>
          <w:lang w:eastAsia="en-US"/>
        </w:rPr>
        <w:t xml:space="preserve">. </w:t>
      </w:r>
      <w:r>
        <w:rPr>
          <w:szCs w:val="32"/>
          <w:lang w:eastAsia="en-US"/>
        </w:rPr>
        <w:t>Le taillis faisait à ce lieu</w:t>
      </w:r>
      <w:r w:rsidR="0046142F">
        <w:rPr>
          <w:szCs w:val="32"/>
          <w:lang w:eastAsia="en-US"/>
        </w:rPr>
        <w:t xml:space="preserve">, </w:t>
      </w:r>
      <w:r>
        <w:rPr>
          <w:szCs w:val="32"/>
          <w:lang w:eastAsia="en-US"/>
        </w:rPr>
        <w:t>de trois côtés</w:t>
      </w:r>
      <w:r w:rsidR="0046142F">
        <w:rPr>
          <w:szCs w:val="32"/>
          <w:lang w:eastAsia="en-US"/>
        </w:rPr>
        <w:t xml:space="preserve">, </w:t>
      </w:r>
      <w:r>
        <w:rPr>
          <w:szCs w:val="32"/>
          <w:lang w:eastAsia="en-US"/>
        </w:rPr>
        <w:t>une enceinte presque impénétrable</w:t>
      </w:r>
      <w:r w:rsidR="0046142F">
        <w:rPr>
          <w:szCs w:val="32"/>
          <w:lang w:eastAsia="en-US"/>
        </w:rPr>
        <w:t xml:space="preserve">. </w:t>
      </w:r>
      <w:r>
        <w:rPr>
          <w:szCs w:val="32"/>
          <w:lang w:eastAsia="en-US"/>
        </w:rPr>
        <w:t>Le quatrième côté se trouvait défendu mieux encore par les derrières de la roche</w:t>
      </w:r>
      <w:r w:rsidR="0046142F">
        <w:rPr>
          <w:szCs w:val="32"/>
          <w:lang w:eastAsia="en-US"/>
        </w:rPr>
        <w:t>.</w:t>
      </w:r>
    </w:p>
    <w:p w14:paraId="6E8528FD" w14:textId="77777777" w:rsidR="0046142F" w:rsidRDefault="003148C9" w:rsidP="0046142F">
      <w:pPr>
        <w:rPr>
          <w:szCs w:val="32"/>
          <w:lang w:eastAsia="en-US"/>
        </w:rPr>
      </w:pPr>
      <w:r>
        <w:rPr>
          <w:szCs w:val="32"/>
          <w:lang w:eastAsia="en-US"/>
        </w:rPr>
        <w:t>Cette roche</w:t>
      </w:r>
      <w:r w:rsidR="0046142F">
        <w:rPr>
          <w:szCs w:val="32"/>
          <w:lang w:eastAsia="en-US"/>
        </w:rPr>
        <w:t xml:space="preserve">, </w:t>
      </w:r>
      <w:r>
        <w:rPr>
          <w:szCs w:val="32"/>
          <w:lang w:eastAsia="en-US"/>
        </w:rPr>
        <w:t>au lieu d</w:t>
      </w:r>
      <w:r w:rsidR="0046142F">
        <w:rPr>
          <w:szCs w:val="32"/>
          <w:lang w:eastAsia="en-US"/>
        </w:rPr>
        <w:t>’</w:t>
      </w:r>
      <w:r>
        <w:rPr>
          <w:szCs w:val="32"/>
          <w:lang w:eastAsia="en-US"/>
        </w:rPr>
        <w:t>être coupée ici à pic comme elle l</w:t>
      </w:r>
      <w:r w:rsidR="0046142F">
        <w:rPr>
          <w:szCs w:val="32"/>
          <w:lang w:eastAsia="en-US"/>
        </w:rPr>
        <w:t>’</w:t>
      </w:r>
      <w:r>
        <w:rPr>
          <w:szCs w:val="32"/>
          <w:lang w:eastAsia="en-US"/>
        </w:rPr>
        <w:t xml:space="preserve">était dans ceux de ses plans qui regardaient la </w:t>
      </w:r>
      <w:proofErr w:type="spellStart"/>
      <w:r>
        <w:rPr>
          <w:szCs w:val="32"/>
          <w:lang w:eastAsia="en-US"/>
        </w:rPr>
        <w:t>Mestivière</w:t>
      </w:r>
      <w:proofErr w:type="spellEnd"/>
      <w:r w:rsidR="0046142F">
        <w:rPr>
          <w:szCs w:val="32"/>
          <w:lang w:eastAsia="en-US"/>
        </w:rPr>
        <w:t xml:space="preserve">, </w:t>
      </w:r>
      <w:r>
        <w:rPr>
          <w:szCs w:val="32"/>
          <w:lang w:eastAsia="en-US"/>
        </w:rPr>
        <w:t>descendait au contraire par une pente moussue et assez douce</w:t>
      </w:r>
      <w:r w:rsidR="0046142F">
        <w:rPr>
          <w:szCs w:val="32"/>
          <w:lang w:eastAsia="en-US"/>
        </w:rPr>
        <w:t>.</w:t>
      </w:r>
    </w:p>
    <w:p w14:paraId="754CF7B7" w14:textId="26235800" w:rsidR="0046142F" w:rsidRDefault="003148C9" w:rsidP="0046142F">
      <w:pPr>
        <w:rPr>
          <w:szCs w:val="32"/>
          <w:lang w:eastAsia="en-US"/>
        </w:rPr>
      </w:pPr>
      <w:r>
        <w:rPr>
          <w:szCs w:val="32"/>
          <w:lang w:eastAsia="en-US"/>
        </w:rPr>
        <w:t>Si le hasard avait amené là un étranger</w:t>
      </w:r>
      <w:r w:rsidR="0046142F">
        <w:rPr>
          <w:szCs w:val="32"/>
          <w:lang w:eastAsia="en-US"/>
        </w:rPr>
        <w:t xml:space="preserve">, </w:t>
      </w:r>
      <w:r>
        <w:rPr>
          <w:szCs w:val="32"/>
          <w:lang w:eastAsia="en-US"/>
        </w:rPr>
        <w:t>l</w:t>
      </w:r>
      <w:r w:rsidR="0046142F">
        <w:rPr>
          <w:szCs w:val="32"/>
          <w:lang w:eastAsia="en-US"/>
        </w:rPr>
        <w:t>’</w:t>
      </w:r>
      <w:r>
        <w:rPr>
          <w:szCs w:val="32"/>
          <w:lang w:eastAsia="en-US"/>
        </w:rPr>
        <w:t>étranger aurait pu passer sur le trésor sans se douter qu</w:t>
      </w:r>
      <w:r w:rsidR="0046142F">
        <w:rPr>
          <w:szCs w:val="32"/>
          <w:lang w:eastAsia="en-US"/>
        </w:rPr>
        <w:t>’</w:t>
      </w:r>
      <w:r>
        <w:rPr>
          <w:szCs w:val="32"/>
          <w:lang w:eastAsia="en-US"/>
        </w:rPr>
        <w:t>il foulait des millions</w:t>
      </w:r>
      <w:r w:rsidR="0046142F">
        <w:rPr>
          <w:szCs w:val="32"/>
          <w:lang w:eastAsia="en-US"/>
        </w:rPr>
        <w:t xml:space="preserve"> ; </w:t>
      </w:r>
      <w:r>
        <w:rPr>
          <w:szCs w:val="32"/>
          <w:lang w:eastAsia="en-US"/>
        </w:rPr>
        <w:t>car</w:t>
      </w:r>
      <w:r w:rsidR="0046142F">
        <w:rPr>
          <w:szCs w:val="32"/>
          <w:lang w:eastAsia="en-US"/>
        </w:rPr>
        <w:t xml:space="preserve">, </w:t>
      </w:r>
      <w:r>
        <w:rPr>
          <w:szCs w:val="32"/>
          <w:lang w:eastAsia="en-US"/>
        </w:rPr>
        <w:t xml:space="preserve">outre que les millions sont excessivement rares </w:t>
      </w:r>
      <w:r>
        <w:rPr>
          <w:szCs w:val="32"/>
          <w:lang w:eastAsia="en-US"/>
        </w:rPr>
        <w:lastRenderedPageBreak/>
        <w:t>dans les taillis</w:t>
      </w:r>
      <w:r w:rsidR="0046142F">
        <w:rPr>
          <w:szCs w:val="32"/>
          <w:lang w:eastAsia="en-US"/>
        </w:rPr>
        <w:t xml:space="preserve">, </w:t>
      </w:r>
      <w:r>
        <w:rPr>
          <w:szCs w:val="32"/>
          <w:lang w:eastAsia="en-US"/>
        </w:rPr>
        <w:t xml:space="preserve">même </w:t>
      </w:r>
      <w:proofErr w:type="spellStart"/>
      <w:r>
        <w:rPr>
          <w:szCs w:val="32"/>
          <w:lang w:eastAsia="en-US"/>
        </w:rPr>
        <w:t>vitrias</w:t>
      </w:r>
      <w:proofErr w:type="spellEnd"/>
      <w:r w:rsidR="0046142F">
        <w:rPr>
          <w:szCs w:val="32"/>
          <w:lang w:eastAsia="en-US"/>
        </w:rPr>
        <w:t xml:space="preserve">, </w:t>
      </w:r>
      <w:r>
        <w:rPr>
          <w:szCs w:val="32"/>
          <w:lang w:eastAsia="en-US"/>
        </w:rPr>
        <w:t>l</w:t>
      </w:r>
      <w:r w:rsidR="0046142F">
        <w:rPr>
          <w:szCs w:val="32"/>
          <w:lang w:eastAsia="en-US"/>
        </w:rPr>
        <w:t>’</w:t>
      </w:r>
      <w:r>
        <w:rPr>
          <w:szCs w:val="32"/>
          <w:lang w:eastAsia="en-US"/>
        </w:rPr>
        <w:t>aimable fantôme était trop avisé pour n</w:t>
      </w:r>
      <w:r w:rsidR="0046142F">
        <w:rPr>
          <w:szCs w:val="32"/>
          <w:lang w:eastAsia="en-US"/>
        </w:rPr>
        <w:t>’</w:t>
      </w:r>
      <w:r>
        <w:rPr>
          <w:szCs w:val="32"/>
          <w:lang w:eastAsia="en-US"/>
        </w:rPr>
        <w:t>avoir pas arrangé sa cachette</w:t>
      </w:r>
      <w:r w:rsidR="0046142F">
        <w:rPr>
          <w:szCs w:val="32"/>
          <w:lang w:eastAsia="en-US"/>
        </w:rPr>
        <w:t>.</w:t>
      </w:r>
    </w:p>
    <w:p w14:paraId="2B5FB080" w14:textId="77777777" w:rsidR="0046142F" w:rsidRDefault="003148C9" w:rsidP="0046142F">
      <w:pPr>
        <w:rPr>
          <w:szCs w:val="32"/>
          <w:lang w:eastAsia="en-US"/>
        </w:rPr>
      </w:pPr>
      <w:r>
        <w:rPr>
          <w:szCs w:val="32"/>
          <w:lang w:eastAsia="en-US"/>
        </w:rPr>
        <w:t>Il avait replacé la mousse brin à brin</w:t>
      </w:r>
      <w:r w:rsidR="0046142F">
        <w:rPr>
          <w:szCs w:val="32"/>
          <w:lang w:eastAsia="en-US"/>
        </w:rPr>
        <w:t xml:space="preserve"> ; </w:t>
      </w:r>
      <w:r>
        <w:rPr>
          <w:szCs w:val="32"/>
          <w:lang w:eastAsia="en-US"/>
        </w:rPr>
        <w:t>il avait replacé les feuilles et le bois mort</w:t>
      </w:r>
      <w:r w:rsidR="0046142F">
        <w:rPr>
          <w:szCs w:val="32"/>
          <w:lang w:eastAsia="en-US"/>
        </w:rPr>
        <w:t xml:space="preserve">. </w:t>
      </w:r>
      <w:r>
        <w:rPr>
          <w:szCs w:val="32"/>
          <w:lang w:eastAsia="en-US"/>
        </w:rPr>
        <w:t>Il ne restait nulle trace de son œuvre</w:t>
      </w:r>
      <w:r w:rsidR="0046142F">
        <w:rPr>
          <w:szCs w:val="32"/>
          <w:lang w:eastAsia="en-US"/>
        </w:rPr>
        <w:t>.</w:t>
      </w:r>
    </w:p>
    <w:p w14:paraId="38D020DB" w14:textId="79710CB1" w:rsidR="0046142F" w:rsidRDefault="003148C9" w:rsidP="0046142F">
      <w:pPr>
        <w:rPr>
          <w:szCs w:val="32"/>
          <w:lang w:eastAsia="en-US"/>
        </w:rPr>
      </w:pPr>
      <w:r>
        <w:rPr>
          <w:szCs w:val="32"/>
          <w:lang w:eastAsia="en-US"/>
        </w:rPr>
        <w:t>La preuve c</w:t>
      </w:r>
      <w:r w:rsidR="0046142F">
        <w:rPr>
          <w:szCs w:val="32"/>
          <w:lang w:eastAsia="en-US"/>
        </w:rPr>
        <w:t>’</w:t>
      </w:r>
      <w:r>
        <w:rPr>
          <w:szCs w:val="32"/>
          <w:lang w:eastAsia="en-US"/>
        </w:rPr>
        <w:t xml:space="preserve">est que </w:t>
      </w:r>
      <w:r w:rsidR="0046142F">
        <w:rPr>
          <w:szCs w:val="32"/>
          <w:lang w:eastAsia="en-US"/>
        </w:rPr>
        <w:t>M. </w:t>
      </w:r>
      <w:r>
        <w:rPr>
          <w:szCs w:val="32"/>
          <w:lang w:eastAsia="en-US"/>
        </w:rPr>
        <w:t xml:space="preserve">Fargeau et </w:t>
      </w:r>
      <w:r w:rsidR="0046142F">
        <w:rPr>
          <w:szCs w:val="32"/>
          <w:lang w:eastAsia="en-US"/>
        </w:rPr>
        <w:t>M. de </w:t>
      </w:r>
      <w:proofErr w:type="spellStart"/>
      <w:r>
        <w:rPr>
          <w:szCs w:val="32"/>
          <w:lang w:eastAsia="en-US"/>
        </w:rPr>
        <w:t>Maudreuil</w:t>
      </w:r>
      <w:proofErr w:type="spellEnd"/>
      <w:r>
        <w:rPr>
          <w:szCs w:val="32"/>
          <w:lang w:eastAsia="en-US"/>
        </w:rPr>
        <w:t xml:space="preserve"> avaient cherché en vain l</w:t>
      </w:r>
      <w:r w:rsidR="0046142F">
        <w:rPr>
          <w:szCs w:val="32"/>
          <w:lang w:eastAsia="en-US"/>
        </w:rPr>
        <w:t>’</w:t>
      </w:r>
      <w:r>
        <w:rPr>
          <w:szCs w:val="32"/>
          <w:lang w:eastAsia="en-US"/>
        </w:rPr>
        <w:t>un après l</w:t>
      </w:r>
      <w:r w:rsidR="0046142F">
        <w:rPr>
          <w:szCs w:val="32"/>
          <w:lang w:eastAsia="en-US"/>
        </w:rPr>
        <w:t>’</w:t>
      </w:r>
      <w:r>
        <w:rPr>
          <w:szCs w:val="32"/>
          <w:lang w:eastAsia="en-US"/>
        </w:rPr>
        <w:t>autre</w:t>
      </w:r>
      <w:r w:rsidR="0046142F">
        <w:rPr>
          <w:szCs w:val="32"/>
          <w:lang w:eastAsia="en-US"/>
        </w:rPr>
        <w:t>.</w:t>
      </w:r>
    </w:p>
    <w:p w14:paraId="66A82802" w14:textId="77777777" w:rsidR="0046142F" w:rsidRDefault="003148C9" w:rsidP="0046142F">
      <w:pPr>
        <w:rPr>
          <w:szCs w:val="32"/>
          <w:lang w:eastAsia="en-US"/>
        </w:rPr>
      </w:pPr>
      <w:r>
        <w:rPr>
          <w:szCs w:val="32"/>
          <w:lang w:eastAsia="en-US"/>
        </w:rPr>
        <w:t>Le fantôme saisit sa pioche et cessa de bavarder</w:t>
      </w:r>
      <w:r w:rsidR="0046142F">
        <w:rPr>
          <w:szCs w:val="32"/>
          <w:lang w:eastAsia="en-US"/>
        </w:rPr>
        <w:t>.</w:t>
      </w:r>
    </w:p>
    <w:p w14:paraId="7BAC505E" w14:textId="77777777" w:rsidR="0046142F" w:rsidRDefault="003148C9" w:rsidP="0046142F">
      <w:pPr>
        <w:rPr>
          <w:szCs w:val="32"/>
          <w:lang w:eastAsia="en-US"/>
        </w:rPr>
      </w:pPr>
      <w:r>
        <w:rPr>
          <w:szCs w:val="32"/>
          <w:lang w:eastAsia="en-US"/>
        </w:rPr>
        <w:t>Mais</w:t>
      </w:r>
      <w:r w:rsidR="0046142F">
        <w:rPr>
          <w:szCs w:val="32"/>
          <w:lang w:eastAsia="en-US"/>
        </w:rPr>
        <w:t xml:space="preserve">, </w:t>
      </w:r>
      <w:r>
        <w:rPr>
          <w:szCs w:val="32"/>
          <w:lang w:eastAsia="en-US"/>
        </w:rPr>
        <w:t>au moment où il allait donner le premier coup</w:t>
      </w:r>
      <w:r w:rsidR="0046142F">
        <w:rPr>
          <w:szCs w:val="32"/>
          <w:lang w:eastAsia="en-US"/>
        </w:rPr>
        <w:t xml:space="preserve">, </w:t>
      </w:r>
      <w:r>
        <w:rPr>
          <w:szCs w:val="32"/>
          <w:lang w:eastAsia="en-US"/>
        </w:rPr>
        <w:t xml:space="preserve">un bruit léger se fit sur la route du </w:t>
      </w:r>
      <w:proofErr w:type="spellStart"/>
      <w:r>
        <w:rPr>
          <w:szCs w:val="32"/>
          <w:lang w:eastAsia="en-US"/>
        </w:rPr>
        <w:t>Ceuil</w:t>
      </w:r>
      <w:proofErr w:type="spellEnd"/>
      <w:r>
        <w:rPr>
          <w:szCs w:val="32"/>
          <w:lang w:eastAsia="en-US"/>
        </w:rPr>
        <w:t xml:space="preserve"> à la </w:t>
      </w:r>
      <w:proofErr w:type="spellStart"/>
      <w:r>
        <w:rPr>
          <w:szCs w:val="32"/>
          <w:lang w:eastAsia="en-US"/>
        </w:rPr>
        <w:t>Mestivière</w:t>
      </w:r>
      <w:proofErr w:type="spellEnd"/>
      <w:r w:rsidR="0046142F">
        <w:rPr>
          <w:szCs w:val="32"/>
          <w:lang w:eastAsia="en-US"/>
        </w:rPr>
        <w:t>.</w:t>
      </w:r>
    </w:p>
    <w:p w14:paraId="7AE3789D" w14:textId="77777777" w:rsidR="0046142F" w:rsidRDefault="003148C9" w:rsidP="0046142F">
      <w:pPr>
        <w:rPr>
          <w:szCs w:val="32"/>
          <w:lang w:eastAsia="en-US"/>
        </w:rPr>
      </w:pPr>
      <w:r>
        <w:rPr>
          <w:szCs w:val="32"/>
          <w:lang w:eastAsia="en-US"/>
        </w:rPr>
        <w:t>Le fantôme prêta l</w:t>
      </w:r>
      <w:r w:rsidR="0046142F">
        <w:rPr>
          <w:szCs w:val="32"/>
          <w:lang w:eastAsia="en-US"/>
        </w:rPr>
        <w:t>’</w:t>
      </w:r>
      <w:r>
        <w:rPr>
          <w:szCs w:val="32"/>
          <w:lang w:eastAsia="en-US"/>
        </w:rPr>
        <w:t>oreille</w:t>
      </w:r>
      <w:r w:rsidR="0046142F">
        <w:rPr>
          <w:szCs w:val="32"/>
          <w:lang w:eastAsia="en-US"/>
        </w:rPr>
        <w:t>.</w:t>
      </w:r>
    </w:p>
    <w:p w14:paraId="56DB6163" w14:textId="77777777" w:rsidR="0046142F" w:rsidRDefault="003148C9" w:rsidP="0046142F">
      <w:pPr>
        <w:rPr>
          <w:szCs w:val="32"/>
          <w:lang w:eastAsia="en-US"/>
        </w:rPr>
      </w:pPr>
      <w:r>
        <w:rPr>
          <w:szCs w:val="32"/>
          <w:lang w:eastAsia="en-US"/>
        </w:rPr>
        <w:t>Un autre bruit se faisait dans la direction opposée</w:t>
      </w:r>
      <w:r w:rsidR="0046142F">
        <w:rPr>
          <w:szCs w:val="32"/>
          <w:lang w:eastAsia="en-US"/>
        </w:rPr>
        <w:t xml:space="preserve">, </w:t>
      </w:r>
      <w:r>
        <w:rPr>
          <w:szCs w:val="32"/>
          <w:lang w:eastAsia="en-US"/>
        </w:rPr>
        <w:t>et semblait arriver du centre de la forêt</w:t>
      </w:r>
      <w:r w:rsidR="0046142F">
        <w:rPr>
          <w:szCs w:val="32"/>
          <w:lang w:eastAsia="en-US"/>
        </w:rPr>
        <w:t>.</w:t>
      </w:r>
    </w:p>
    <w:p w14:paraId="19FBF665" w14:textId="77777777" w:rsidR="0046142F" w:rsidRDefault="003148C9" w:rsidP="0046142F">
      <w:pPr>
        <w:rPr>
          <w:szCs w:val="32"/>
          <w:lang w:eastAsia="en-US"/>
        </w:rPr>
      </w:pPr>
      <w:r>
        <w:rPr>
          <w:szCs w:val="32"/>
          <w:lang w:eastAsia="en-US"/>
        </w:rPr>
        <w:t>Le fantôme attendit</w:t>
      </w:r>
      <w:r w:rsidR="0046142F">
        <w:rPr>
          <w:szCs w:val="32"/>
          <w:lang w:eastAsia="en-US"/>
        </w:rPr>
        <w:t xml:space="preserve">, </w:t>
      </w:r>
      <w:r>
        <w:rPr>
          <w:szCs w:val="32"/>
          <w:lang w:eastAsia="en-US"/>
        </w:rPr>
        <w:t>retenant son souffle</w:t>
      </w:r>
      <w:r w:rsidR="0046142F">
        <w:rPr>
          <w:szCs w:val="32"/>
          <w:lang w:eastAsia="en-US"/>
        </w:rPr>
        <w:t>.</w:t>
      </w:r>
    </w:p>
    <w:p w14:paraId="0EF55E4D" w14:textId="77777777" w:rsidR="0046142F" w:rsidRDefault="003148C9" w:rsidP="0046142F">
      <w:pPr>
        <w:rPr>
          <w:szCs w:val="32"/>
          <w:lang w:eastAsia="en-US"/>
        </w:rPr>
      </w:pPr>
      <w:r>
        <w:rPr>
          <w:szCs w:val="32"/>
          <w:lang w:eastAsia="en-US"/>
        </w:rPr>
        <w:t>Il espérait que les bruits allaient s</w:t>
      </w:r>
      <w:r w:rsidR="0046142F">
        <w:rPr>
          <w:szCs w:val="32"/>
          <w:lang w:eastAsia="en-US"/>
        </w:rPr>
        <w:t>’</w:t>
      </w:r>
      <w:r>
        <w:rPr>
          <w:szCs w:val="32"/>
          <w:lang w:eastAsia="en-US"/>
        </w:rPr>
        <w:t>éloigner et il pensait</w:t>
      </w:r>
      <w:r w:rsidR="0046142F">
        <w:rPr>
          <w:szCs w:val="32"/>
          <w:lang w:eastAsia="en-US"/>
        </w:rPr>
        <w:t> :</w:t>
      </w:r>
    </w:p>
    <w:p w14:paraId="12AB0897" w14:textId="77777777" w:rsidR="0046142F" w:rsidRDefault="0046142F" w:rsidP="0046142F">
      <w:pPr>
        <w:numPr>
          <w:ins w:id="164" w:author=" Alain" w:date="2010-01-21T09:15:00Z"/>
        </w:numPr>
        <w:rPr>
          <w:szCs w:val="32"/>
          <w:lang w:eastAsia="en-US"/>
        </w:rPr>
      </w:pPr>
      <w:r>
        <w:rPr>
          <w:lang w:eastAsia="en-US"/>
        </w:rPr>
        <w:t>— </w:t>
      </w:r>
      <w:r w:rsidR="003148C9">
        <w:rPr>
          <w:szCs w:val="32"/>
          <w:lang w:eastAsia="en-US"/>
        </w:rPr>
        <w:t>Ici</w:t>
      </w:r>
      <w:r>
        <w:rPr>
          <w:szCs w:val="32"/>
          <w:lang w:eastAsia="en-US"/>
        </w:rPr>
        <w:t xml:space="preserve">, </w:t>
      </w:r>
      <w:r w:rsidR="003148C9">
        <w:rPr>
          <w:szCs w:val="32"/>
          <w:lang w:eastAsia="en-US"/>
        </w:rPr>
        <w:t>c</w:t>
      </w:r>
      <w:r>
        <w:rPr>
          <w:szCs w:val="32"/>
          <w:lang w:eastAsia="en-US"/>
        </w:rPr>
        <w:t>’</w:t>
      </w:r>
      <w:r w:rsidR="003148C9">
        <w:rPr>
          <w:szCs w:val="32"/>
          <w:lang w:eastAsia="en-US"/>
        </w:rPr>
        <w:t>est quelqu</w:t>
      </w:r>
      <w:r>
        <w:rPr>
          <w:szCs w:val="32"/>
          <w:lang w:eastAsia="en-US"/>
        </w:rPr>
        <w:t>’</w:t>
      </w:r>
      <w:r w:rsidR="003148C9">
        <w:rPr>
          <w:szCs w:val="32"/>
          <w:lang w:eastAsia="en-US"/>
        </w:rPr>
        <w:t>un qui descend du château pour se rendre à Vitré</w:t>
      </w:r>
      <w:r>
        <w:rPr>
          <w:szCs w:val="32"/>
          <w:lang w:eastAsia="en-US"/>
        </w:rPr>
        <w:t xml:space="preserve">… </w:t>
      </w:r>
      <w:r w:rsidR="003148C9">
        <w:rPr>
          <w:szCs w:val="32"/>
          <w:lang w:eastAsia="en-US"/>
        </w:rPr>
        <w:t>Là</w:t>
      </w:r>
      <w:r>
        <w:rPr>
          <w:szCs w:val="32"/>
          <w:lang w:eastAsia="en-US"/>
        </w:rPr>
        <w:t xml:space="preserve">, </w:t>
      </w:r>
      <w:r w:rsidR="003148C9">
        <w:rPr>
          <w:szCs w:val="32"/>
          <w:lang w:eastAsia="en-US"/>
        </w:rPr>
        <w:t>c</w:t>
      </w:r>
      <w:r>
        <w:rPr>
          <w:szCs w:val="32"/>
          <w:lang w:eastAsia="en-US"/>
        </w:rPr>
        <w:t>’</w:t>
      </w:r>
      <w:r w:rsidR="003148C9">
        <w:rPr>
          <w:szCs w:val="32"/>
          <w:lang w:eastAsia="en-US"/>
        </w:rPr>
        <w:t>est un braconnier</w:t>
      </w:r>
      <w:r>
        <w:rPr>
          <w:szCs w:val="32"/>
          <w:lang w:eastAsia="en-US"/>
        </w:rPr>
        <w:t xml:space="preserve">… </w:t>
      </w:r>
      <w:r w:rsidR="003148C9">
        <w:rPr>
          <w:szCs w:val="32"/>
          <w:lang w:eastAsia="en-US"/>
        </w:rPr>
        <w:t>peut-être un chevreuil</w:t>
      </w:r>
      <w:r>
        <w:rPr>
          <w:szCs w:val="32"/>
          <w:lang w:eastAsia="en-US"/>
        </w:rPr>
        <w:t xml:space="preserve">… </w:t>
      </w:r>
      <w:r w:rsidR="003148C9">
        <w:rPr>
          <w:szCs w:val="32"/>
          <w:lang w:eastAsia="en-US"/>
        </w:rPr>
        <w:t>Mais les bruits ne s</w:t>
      </w:r>
      <w:r>
        <w:rPr>
          <w:szCs w:val="32"/>
          <w:lang w:eastAsia="en-US"/>
        </w:rPr>
        <w:t>’</w:t>
      </w:r>
      <w:r w:rsidR="003148C9">
        <w:rPr>
          <w:szCs w:val="32"/>
          <w:lang w:eastAsia="en-US"/>
        </w:rPr>
        <w:t>éloignaient pas</w:t>
      </w:r>
      <w:r>
        <w:rPr>
          <w:szCs w:val="32"/>
          <w:lang w:eastAsia="en-US"/>
        </w:rPr>
        <w:t>.</w:t>
      </w:r>
    </w:p>
    <w:p w14:paraId="1D10BE1A" w14:textId="77777777" w:rsidR="0046142F" w:rsidRDefault="003148C9" w:rsidP="0046142F">
      <w:pPr>
        <w:rPr>
          <w:szCs w:val="32"/>
          <w:lang w:eastAsia="en-US"/>
        </w:rPr>
      </w:pPr>
      <w:r>
        <w:rPr>
          <w:szCs w:val="32"/>
          <w:lang w:eastAsia="en-US"/>
        </w:rPr>
        <w:t>Au contraire</w:t>
      </w:r>
      <w:r w:rsidR="0046142F">
        <w:rPr>
          <w:szCs w:val="32"/>
          <w:lang w:eastAsia="en-US"/>
        </w:rPr>
        <w:t>.</w:t>
      </w:r>
    </w:p>
    <w:p w14:paraId="593DBDDE" w14:textId="77777777" w:rsidR="0046142F" w:rsidRDefault="003148C9" w:rsidP="0046142F">
      <w:pPr>
        <w:rPr>
          <w:szCs w:val="32"/>
          <w:lang w:eastAsia="en-US"/>
        </w:rPr>
      </w:pPr>
      <w:r>
        <w:rPr>
          <w:szCs w:val="32"/>
          <w:lang w:eastAsia="en-US"/>
        </w:rPr>
        <w:t>Et l</w:t>
      </w:r>
      <w:r w:rsidR="0046142F">
        <w:rPr>
          <w:szCs w:val="32"/>
          <w:lang w:eastAsia="en-US"/>
        </w:rPr>
        <w:t>’</w:t>
      </w:r>
      <w:r>
        <w:rPr>
          <w:szCs w:val="32"/>
          <w:lang w:eastAsia="en-US"/>
        </w:rPr>
        <w:t>on devinait chez les deux êtres</w:t>
      </w:r>
      <w:r w:rsidR="0046142F">
        <w:rPr>
          <w:szCs w:val="32"/>
          <w:lang w:eastAsia="en-US"/>
        </w:rPr>
        <w:t xml:space="preserve">, </w:t>
      </w:r>
      <w:r>
        <w:rPr>
          <w:szCs w:val="32"/>
          <w:lang w:eastAsia="en-US"/>
        </w:rPr>
        <w:t>invisibles encore</w:t>
      </w:r>
      <w:r w:rsidR="0046142F">
        <w:rPr>
          <w:szCs w:val="32"/>
          <w:lang w:eastAsia="en-US"/>
        </w:rPr>
        <w:t xml:space="preserve">, </w:t>
      </w:r>
      <w:r>
        <w:rPr>
          <w:szCs w:val="32"/>
          <w:lang w:eastAsia="en-US"/>
        </w:rPr>
        <w:t>qui trahissaient ainsi leur approche</w:t>
      </w:r>
      <w:r w:rsidR="0046142F">
        <w:rPr>
          <w:szCs w:val="32"/>
          <w:lang w:eastAsia="en-US"/>
        </w:rPr>
        <w:t xml:space="preserve">, </w:t>
      </w:r>
      <w:r>
        <w:rPr>
          <w:szCs w:val="32"/>
          <w:lang w:eastAsia="en-US"/>
        </w:rPr>
        <w:t>des précautions infinies</w:t>
      </w:r>
      <w:r w:rsidR="0046142F">
        <w:rPr>
          <w:szCs w:val="32"/>
          <w:lang w:eastAsia="en-US"/>
        </w:rPr>
        <w:t>.</w:t>
      </w:r>
    </w:p>
    <w:p w14:paraId="7EDABB1C" w14:textId="77777777" w:rsidR="0046142F" w:rsidRDefault="003148C9" w:rsidP="0046142F">
      <w:pPr>
        <w:rPr>
          <w:szCs w:val="32"/>
          <w:lang w:eastAsia="en-US"/>
        </w:rPr>
      </w:pPr>
      <w:r>
        <w:rPr>
          <w:szCs w:val="32"/>
          <w:lang w:eastAsia="en-US"/>
        </w:rPr>
        <w:t>Le fantôme se prit à trembler</w:t>
      </w:r>
      <w:r w:rsidR="0046142F">
        <w:rPr>
          <w:szCs w:val="32"/>
          <w:lang w:eastAsia="en-US"/>
        </w:rPr>
        <w:t>.</w:t>
      </w:r>
    </w:p>
    <w:p w14:paraId="1824F68A" w14:textId="77777777" w:rsidR="0046142F" w:rsidRDefault="003148C9" w:rsidP="0046142F">
      <w:pPr>
        <w:rPr>
          <w:szCs w:val="32"/>
          <w:lang w:eastAsia="en-US"/>
        </w:rPr>
      </w:pPr>
      <w:r>
        <w:rPr>
          <w:szCs w:val="32"/>
          <w:lang w:eastAsia="en-US"/>
        </w:rPr>
        <w:t>Il attendit encore un instant</w:t>
      </w:r>
      <w:r w:rsidR="0046142F">
        <w:rPr>
          <w:szCs w:val="32"/>
          <w:lang w:eastAsia="en-US"/>
        </w:rPr>
        <w:t xml:space="preserve">, </w:t>
      </w:r>
      <w:r>
        <w:rPr>
          <w:szCs w:val="32"/>
          <w:lang w:eastAsia="en-US"/>
        </w:rPr>
        <w:t>appuyé sur sa pioche et l</w:t>
      </w:r>
      <w:r w:rsidR="0046142F">
        <w:rPr>
          <w:szCs w:val="32"/>
          <w:lang w:eastAsia="en-US"/>
        </w:rPr>
        <w:t>’</w:t>
      </w:r>
      <w:r>
        <w:rPr>
          <w:szCs w:val="32"/>
          <w:lang w:eastAsia="en-US"/>
        </w:rPr>
        <w:t>oreille au guet</w:t>
      </w:r>
      <w:r w:rsidR="0046142F">
        <w:rPr>
          <w:szCs w:val="32"/>
          <w:lang w:eastAsia="en-US"/>
        </w:rPr>
        <w:t>.</w:t>
      </w:r>
    </w:p>
    <w:p w14:paraId="34C064A9" w14:textId="1E9F796D" w:rsidR="0046142F" w:rsidRDefault="003148C9" w:rsidP="0046142F">
      <w:pPr>
        <w:rPr>
          <w:szCs w:val="32"/>
          <w:lang w:eastAsia="en-US"/>
        </w:rPr>
      </w:pPr>
      <w:r>
        <w:rPr>
          <w:szCs w:val="32"/>
          <w:lang w:eastAsia="en-US"/>
        </w:rPr>
        <w:t>Les bruits étaient tout proche</w:t>
      </w:r>
      <w:r w:rsidR="00822402">
        <w:rPr>
          <w:szCs w:val="32"/>
          <w:lang w:eastAsia="en-US"/>
        </w:rPr>
        <w:t>s</w:t>
      </w:r>
      <w:r w:rsidR="0046142F">
        <w:rPr>
          <w:szCs w:val="32"/>
          <w:lang w:eastAsia="en-US"/>
        </w:rPr>
        <w:t>.</w:t>
      </w:r>
    </w:p>
    <w:p w14:paraId="344543CE" w14:textId="77777777" w:rsidR="0046142F" w:rsidRDefault="003148C9" w:rsidP="0046142F">
      <w:pPr>
        <w:rPr>
          <w:szCs w:val="32"/>
          <w:lang w:eastAsia="en-US"/>
        </w:rPr>
      </w:pPr>
      <w:r>
        <w:rPr>
          <w:szCs w:val="32"/>
          <w:lang w:eastAsia="en-US"/>
        </w:rPr>
        <w:lastRenderedPageBreak/>
        <w:t>Il glissa son outil dans le fourré et se coucha à plat ventre dans les feuilles</w:t>
      </w:r>
      <w:r w:rsidR="0046142F">
        <w:rPr>
          <w:szCs w:val="32"/>
          <w:lang w:eastAsia="en-US"/>
        </w:rPr>
        <w:t xml:space="preserve">, </w:t>
      </w:r>
      <w:r>
        <w:rPr>
          <w:szCs w:val="32"/>
          <w:lang w:eastAsia="en-US"/>
        </w:rPr>
        <w:t>parmi lesquelles se confondait la couleur fanée de sa vieille houppelande</w:t>
      </w:r>
      <w:r w:rsidR="0046142F">
        <w:rPr>
          <w:szCs w:val="32"/>
          <w:lang w:eastAsia="en-US"/>
        </w:rPr>
        <w:t>.</w:t>
      </w:r>
    </w:p>
    <w:p w14:paraId="1FFD9F5C" w14:textId="77777777" w:rsidR="0046142F" w:rsidRDefault="003148C9" w:rsidP="0046142F">
      <w:pPr>
        <w:rPr>
          <w:szCs w:val="32"/>
          <w:lang w:eastAsia="en-US"/>
        </w:rPr>
      </w:pPr>
      <w:r>
        <w:rPr>
          <w:szCs w:val="32"/>
          <w:lang w:eastAsia="en-US"/>
        </w:rPr>
        <w:t>Au même instant</w:t>
      </w:r>
      <w:r w:rsidR="0046142F">
        <w:rPr>
          <w:szCs w:val="32"/>
          <w:lang w:eastAsia="en-US"/>
        </w:rPr>
        <w:t xml:space="preserve">, </w:t>
      </w:r>
      <w:r>
        <w:rPr>
          <w:szCs w:val="32"/>
          <w:lang w:eastAsia="en-US"/>
        </w:rPr>
        <w:t>les branches du taillis s</w:t>
      </w:r>
      <w:r w:rsidR="0046142F">
        <w:rPr>
          <w:szCs w:val="32"/>
          <w:lang w:eastAsia="en-US"/>
        </w:rPr>
        <w:t>’</w:t>
      </w:r>
      <w:r>
        <w:rPr>
          <w:szCs w:val="32"/>
          <w:lang w:eastAsia="en-US"/>
        </w:rPr>
        <w:t>écartèrent à droite et à gauche</w:t>
      </w:r>
      <w:r w:rsidR="0046142F">
        <w:rPr>
          <w:szCs w:val="32"/>
          <w:lang w:eastAsia="en-US"/>
        </w:rPr>
        <w:t>.</w:t>
      </w:r>
    </w:p>
    <w:p w14:paraId="62812C48" w14:textId="77777777" w:rsidR="0046142F" w:rsidRDefault="003148C9" w:rsidP="0046142F">
      <w:pPr>
        <w:rPr>
          <w:szCs w:val="32"/>
          <w:lang w:eastAsia="en-US"/>
        </w:rPr>
      </w:pPr>
      <w:r>
        <w:rPr>
          <w:szCs w:val="32"/>
          <w:lang w:eastAsia="en-US"/>
        </w:rPr>
        <w:t xml:space="preserve">Fargeau et </w:t>
      </w:r>
      <w:proofErr w:type="spellStart"/>
      <w:r>
        <w:rPr>
          <w:szCs w:val="32"/>
          <w:lang w:eastAsia="en-US"/>
        </w:rPr>
        <w:t>Maudreuil</w:t>
      </w:r>
      <w:proofErr w:type="spellEnd"/>
      <w:r>
        <w:rPr>
          <w:szCs w:val="32"/>
          <w:lang w:eastAsia="en-US"/>
        </w:rPr>
        <w:t xml:space="preserve"> étaient en présence</w:t>
      </w:r>
      <w:r w:rsidR="0046142F">
        <w:rPr>
          <w:szCs w:val="32"/>
          <w:lang w:eastAsia="en-US"/>
        </w:rPr>
        <w:t>.</w:t>
      </w:r>
    </w:p>
    <w:p w14:paraId="00808D2E" w14:textId="77777777" w:rsidR="0046142F" w:rsidRDefault="003148C9" w:rsidP="0046142F">
      <w:pPr>
        <w:rPr>
          <w:szCs w:val="32"/>
          <w:lang w:eastAsia="en-US"/>
        </w:rPr>
      </w:pPr>
      <w:r>
        <w:rPr>
          <w:szCs w:val="32"/>
          <w:lang w:eastAsia="en-US"/>
        </w:rPr>
        <w:t>Ils reculèrent tous deux et firent le geste de se viser</w:t>
      </w:r>
      <w:r w:rsidR="0046142F">
        <w:rPr>
          <w:szCs w:val="32"/>
          <w:lang w:eastAsia="en-US"/>
        </w:rPr>
        <w:t xml:space="preserve">, </w:t>
      </w:r>
      <w:r>
        <w:rPr>
          <w:szCs w:val="32"/>
          <w:lang w:eastAsia="en-US"/>
        </w:rPr>
        <w:t>car ils avaient tous deux le pistolet armé à la main</w:t>
      </w:r>
      <w:r w:rsidR="0046142F">
        <w:rPr>
          <w:szCs w:val="32"/>
          <w:lang w:eastAsia="en-US"/>
        </w:rPr>
        <w:t>.</w:t>
      </w:r>
    </w:p>
    <w:p w14:paraId="598D92D3" w14:textId="77777777" w:rsidR="0046142F" w:rsidRDefault="0046142F" w:rsidP="0046142F">
      <w:pPr>
        <w:rPr>
          <w:szCs w:val="32"/>
          <w:lang w:eastAsia="en-US"/>
        </w:rPr>
      </w:pPr>
      <w:r>
        <w:rPr>
          <w:lang w:eastAsia="en-US"/>
        </w:rPr>
        <w:t>— </w:t>
      </w:r>
      <w:r w:rsidR="003148C9">
        <w:rPr>
          <w:szCs w:val="32"/>
          <w:lang w:eastAsia="en-US"/>
        </w:rPr>
        <w:t>Il y a assez pour deux</w:t>
      </w:r>
      <w:r>
        <w:rPr>
          <w:szCs w:val="32"/>
          <w:lang w:eastAsia="en-US"/>
        </w:rPr>
        <w:t xml:space="preserve">, </w:t>
      </w:r>
      <w:r w:rsidR="003148C9">
        <w:rPr>
          <w:szCs w:val="32"/>
          <w:lang w:eastAsia="en-US"/>
        </w:rPr>
        <w:t xml:space="preserve">dit </w:t>
      </w:r>
      <w:proofErr w:type="spellStart"/>
      <w:r w:rsidR="003148C9">
        <w:rPr>
          <w:szCs w:val="32"/>
          <w:lang w:eastAsia="en-US"/>
        </w:rPr>
        <w:t>Maudreuil</w:t>
      </w:r>
      <w:proofErr w:type="spellEnd"/>
      <w:r>
        <w:rPr>
          <w:szCs w:val="32"/>
          <w:lang w:eastAsia="en-US"/>
        </w:rPr>
        <w:t xml:space="preserve"> ! </w:t>
      </w:r>
      <w:r w:rsidR="003148C9">
        <w:rPr>
          <w:szCs w:val="32"/>
          <w:lang w:eastAsia="en-US"/>
        </w:rPr>
        <w:t>partageons</w:t>
      </w:r>
      <w:r>
        <w:rPr>
          <w:szCs w:val="32"/>
          <w:lang w:eastAsia="en-US"/>
        </w:rPr>
        <w:t> !</w:t>
      </w:r>
    </w:p>
    <w:p w14:paraId="5A28097E" w14:textId="192B9813" w:rsidR="0046142F" w:rsidRDefault="0046142F" w:rsidP="0046142F">
      <w:pPr>
        <w:rPr>
          <w:szCs w:val="32"/>
          <w:lang w:eastAsia="en-US"/>
        </w:rPr>
      </w:pPr>
      <w:r>
        <w:rPr>
          <w:lang w:eastAsia="en-US"/>
        </w:rPr>
        <w:t>— </w:t>
      </w:r>
      <w:r w:rsidR="003148C9">
        <w:rPr>
          <w:szCs w:val="32"/>
          <w:lang w:eastAsia="en-US"/>
        </w:rPr>
        <w:t>Soit</w:t>
      </w:r>
      <w:r>
        <w:rPr>
          <w:szCs w:val="32"/>
          <w:lang w:eastAsia="en-US"/>
        </w:rPr>
        <w:t xml:space="preserve"> ! </w:t>
      </w:r>
      <w:r w:rsidR="003148C9">
        <w:rPr>
          <w:szCs w:val="32"/>
          <w:lang w:eastAsia="en-US"/>
        </w:rPr>
        <w:t>répliqua Fargeau</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partageons</w:t>
      </w:r>
      <w:r>
        <w:rPr>
          <w:szCs w:val="32"/>
          <w:lang w:eastAsia="en-US"/>
        </w:rPr>
        <w:t> !</w:t>
      </w:r>
    </w:p>
    <w:p w14:paraId="3B39506E" w14:textId="77777777" w:rsidR="0046142F" w:rsidRDefault="003148C9" w:rsidP="0046142F">
      <w:pPr>
        <w:rPr>
          <w:szCs w:val="32"/>
          <w:lang w:eastAsia="en-US"/>
        </w:rPr>
      </w:pPr>
      <w:r>
        <w:rPr>
          <w:szCs w:val="32"/>
          <w:lang w:eastAsia="en-US"/>
        </w:rPr>
        <w:t xml:space="preserve">Mais au moment où </w:t>
      </w:r>
      <w:proofErr w:type="spellStart"/>
      <w:r>
        <w:rPr>
          <w:szCs w:val="32"/>
          <w:lang w:eastAsia="en-US"/>
        </w:rPr>
        <w:t>Maudreuil</w:t>
      </w:r>
      <w:proofErr w:type="spellEnd"/>
      <w:r>
        <w:rPr>
          <w:szCs w:val="32"/>
          <w:lang w:eastAsia="en-US"/>
        </w:rPr>
        <w:t xml:space="preserve"> baissait son pistolet</w:t>
      </w:r>
      <w:r w:rsidR="0046142F">
        <w:rPr>
          <w:szCs w:val="32"/>
          <w:lang w:eastAsia="en-US"/>
        </w:rPr>
        <w:t xml:space="preserve">, </w:t>
      </w:r>
      <w:r>
        <w:rPr>
          <w:szCs w:val="32"/>
          <w:lang w:eastAsia="en-US"/>
        </w:rPr>
        <w:t>Fargeau tira</w:t>
      </w:r>
      <w:r w:rsidR="0046142F">
        <w:rPr>
          <w:szCs w:val="32"/>
          <w:lang w:eastAsia="en-US"/>
        </w:rPr>
        <w:t>.</w:t>
      </w:r>
    </w:p>
    <w:p w14:paraId="5027F3A5" w14:textId="77777777" w:rsidR="0046142F" w:rsidRDefault="003148C9" w:rsidP="0046142F">
      <w:pPr>
        <w:rPr>
          <w:szCs w:val="32"/>
          <w:lang w:eastAsia="en-US"/>
        </w:rPr>
      </w:pPr>
      <w:r>
        <w:rPr>
          <w:szCs w:val="32"/>
          <w:lang w:eastAsia="en-US"/>
        </w:rPr>
        <w:t>Cousin-et-Ami tomba</w:t>
      </w:r>
      <w:r w:rsidR="0046142F">
        <w:rPr>
          <w:szCs w:val="32"/>
          <w:lang w:eastAsia="en-US"/>
        </w:rPr>
        <w:t xml:space="preserve">. </w:t>
      </w:r>
      <w:r>
        <w:rPr>
          <w:szCs w:val="32"/>
          <w:lang w:eastAsia="en-US"/>
        </w:rPr>
        <w:t>Il avait reçu la balle dans la poitrine</w:t>
      </w:r>
      <w:r w:rsidR="0046142F">
        <w:rPr>
          <w:szCs w:val="32"/>
          <w:lang w:eastAsia="en-US"/>
        </w:rPr>
        <w:t xml:space="preserve">. </w:t>
      </w:r>
      <w:r>
        <w:rPr>
          <w:szCs w:val="32"/>
          <w:lang w:eastAsia="en-US"/>
        </w:rPr>
        <w:t>Fargeau se pencha sur lui pour se bien assurer qu</w:t>
      </w:r>
      <w:r w:rsidR="0046142F">
        <w:rPr>
          <w:szCs w:val="32"/>
          <w:lang w:eastAsia="en-US"/>
        </w:rPr>
        <w:t>’</w:t>
      </w:r>
      <w:r>
        <w:rPr>
          <w:szCs w:val="32"/>
          <w:lang w:eastAsia="en-US"/>
        </w:rPr>
        <w:t>il était mort</w:t>
      </w:r>
      <w:r w:rsidR="0046142F">
        <w:rPr>
          <w:szCs w:val="32"/>
          <w:lang w:eastAsia="en-US"/>
        </w:rPr>
        <w:t xml:space="preserve">. </w:t>
      </w:r>
      <w:r>
        <w:rPr>
          <w:szCs w:val="32"/>
          <w:lang w:eastAsia="en-US"/>
        </w:rPr>
        <w:t xml:space="preserve">Comme </w:t>
      </w:r>
      <w:proofErr w:type="spellStart"/>
      <w:r>
        <w:rPr>
          <w:szCs w:val="32"/>
          <w:lang w:eastAsia="en-US"/>
        </w:rPr>
        <w:t>Maudreuil</w:t>
      </w:r>
      <w:proofErr w:type="spellEnd"/>
      <w:r>
        <w:rPr>
          <w:szCs w:val="32"/>
          <w:lang w:eastAsia="en-US"/>
        </w:rPr>
        <w:t xml:space="preserve"> respirait encore</w:t>
      </w:r>
      <w:r w:rsidR="0046142F">
        <w:rPr>
          <w:szCs w:val="32"/>
          <w:lang w:eastAsia="en-US"/>
        </w:rPr>
        <w:t xml:space="preserve">, </w:t>
      </w:r>
      <w:r>
        <w:rPr>
          <w:szCs w:val="32"/>
          <w:lang w:eastAsia="en-US"/>
        </w:rPr>
        <w:t>il lui chargea son second pistolet dans la tempe</w:t>
      </w:r>
      <w:r w:rsidR="0046142F">
        <w:rPr>
          <w:szCs w:val="32"/>
          <w:lang w:eastAsia="en-US"/>
        </w:rPr>
        <w:t>.</w:t>
      </w:r>
    </w:p>
    <w:p w14:paraId="45038C5D" w14:textId="77777777" w:rsidR="0046142F" w:rsidRDefault="003148C9" w:rsidP="0046142F">
      <w:pPr>
        <w:rPr>
          <w:szCs w:val="32"/>
          <w:lang w:eastAsia="en-US"/>
        </w:rPr>
      </w:pPr>
      <w:r>
        <w:rPr>
          <w:szCs w:val="32"/>
          <w:lang w:eastAsia="en-US"/>
        </w:rPr>
        <w:t>Puis il regarda tout autour de lui</w:t>
      </w:r>
      <w:r w:rsidR="0046142F">
        <w:rPr>
          <w:szCs w:val="32"/>
          <w:lang w:eastAsia="en-US"/>
        </w:rPr>
        <w:t>.</w:t>
      </w:r>
    </w:p>
    <w:p w14:paraId="31A0E85D" w14:textId="77777777" w:rsidR="0046142F" w:rsidRDefault="003148C9" w:rsidP="0046142F">
      <w:pPr>
        <w:rPr>
          <w:szCs w:val="32"/>
          <w:lang w:eastAsia="en-US"/>
        </w:rPr>
      </w:pPr>
      <w:r>
        <w:rPr>
          <w:szCs w:val="32"/>
          <w:lang w:eastAsia="en-US"/>
        </w:rPr>
        <w:t>S</w:t>
      </w:r>
      <w:r w:rsidR="0046142F">
        <w:rPr>
          <w:szCs w:val="32"/>
          <w:lang w:eastAsia="en-US"/>
        </w:rPr>
        <w:t>’</w:t>
      </w:r>
      <w:r>
        <w:rPr>
          <w:szCs w:val="32"/>
          <w:lang w:eastAsia="en-US"/>
        </w:rPr>
        <w:t>il eût regardé au-dessus de lui</w:t>
      </w:r>
      <w:r w:rsidR="0046142F">
        <w:rPr>
          <w:szCs w:val="32"/>
          <w:lang w:eastAsia="en-US"/>
        </w:rPr>
        <w:t xml:space="preserve">, </w:t>
      </w:r>
      <w:r>
        <w:rPr>
          <w:szCs w:val="32"/>
          <w:lang w:eastAsia="en-US"/>
        </w:rPr>
        <w:t>il eût vu</w:t>
      </w:r>
      <w:r w:rsidR="0046142F">
        <w:rPr>
          <w:szCs w:val="32"/>
          <w:lang w:eastAsia="en-US"/>
        </w:rPr>
        <w:t xml:space="preserve">, </w:t>
      </w:r>
      <w:r>
        <w:rPr>
          <w:szCs w:val="32"/>
          <w:lang w:eastAsia="en-US"/>
        </w:rPr>
        <w:t>debout et immobile comme une statue</w:t>
      </w:r>
      <w:r w:rsidR="0046142F">
        <w:rPr>
          <w:szCs w:val="32"/>
          <w:lang w:eastAsia="en-US"/>
        </w:rPr>
        <w:t xml:space="preserve">, </w:t>
      </w:r>
      <w:r>
        <w:rPr>
          <w:szCs w:val="32"/>
          <w:lang w:eastAsia="en-US"/>
        </w:rPr>
        <w:t>sur le sommet de la roche</w:t>
      </w:r>
      <w:r w:rsidR="0046142F">
        <w:rPr>
          <w:szCs w:val="32"/>
          <w:lang w:eastAsia="en-US"/>
        </w:rPr>
        <w:t xml:space="preserve">, </w:t>
      </w:r>
      <w:r>
        <w:rPr>
          <w:szCs w:val="32"/>
          <w:lang w:eastAsia="en-US"/>
        </w:rPr>
        <w:t xml:space="preserve">un homme en costume de paysan </w:t>
      </w:r>
      <w:proofErr w:type="spellStart"/>
      <w:r>
        <w:rPr>
          <w:szCs w:val="32"/>
          <w:lang w:eastAsia="en-US"/>
        </w:rPr>
        <w:t>vitrias</w:t>
      </w:r>
      <w:proofErr w:type="spellEnd"/>
      <w:r w:rsidR="0046142F">
        <w:rPr>
          <w:szCs w:val="32"/>
          <w:lang w:eastAsia="en-US"/>
        </w:rPr>
        <w:t xml:space="preserve">. </w:t>
      </w:r>
      <w:r>
        <w:rPr>
          <w:szCs w:val="32"/>
          <w:lang w:eastAsia="en-US"/>
        </w:rPr>
        <w:t>Cet homme avait les bras croisés et s</w:t>
      </w:r>
      <w:r w:rsidR="0046142F">
        <w:rPr>
          <w:szCs w:val="32"/>
          <w:lang w:eastAsia="en-US"/>
        </w:rPr>
        <w:t>’</w:t>
      </w:r>
      <w:r>
        <w:rPr>
          <w:szCs w:val="32"/>
          <w:lang w:eastAsia="en-US"/>
        </w:rPr>
        <w:t>appuyait sur une pioche</w:t>
      </w:r>
      <w:r w:rsidR="0046142F">
        <w:rPr>
          <w:szCs w:val="32"/>
          <w:lang w:eastAsia="en-US"/>
        </w:rPr>
        <w:t>.</w:t>
      </w:r>
    </w:p>
    <w:p w14:paraId="486AF7C3" w14:textId="1B6872FA" w:rsidR="0046142F" w:rsidRDefault="003148C9" w:rsidP="0046142F">
      <w:pPr>
        <w:rPr>
          <w:szCs w:val="32"/>
          <w:lang w:eastAsia="en-US"/>
        </w:rPr>
      </w:pPr>
      <w:r>
        <w:rPr>
          <w:szCs w:val="32"/>
          <w:lang w:eastAsia="en-US"/>
        </w:rPr>
        <w:t>Il avait tout vu</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Il regardait</w:t>
      </w:r>
      <w:r w:rsidR="0046142F">
        <w:rPr>
          <w:szCs w:val="32"/>
          <w:lang w:eastAsia="en-US"/>
        </w:rPr>
        <w:t xml:space="preserve">, </w:t>
      </w:r>
      <w:r>
        <w:rPr>
          <w:szCs w:val="32"/>
          <w:lang w:eastAsia="en-US"/>
        </w:rPr>
        <w:t>froid et calme comme un juge</w:t>
      </w:r>
      <w:r w:rsidR="0046142F">
        <w:rPr>
          <w:szCs w:val="32"/>
          <w:lang w:eastAsia="en-US"/>
        </w:rPr>
        <w:t>.</w:t>
      </w:r>
    </w:p>
    <w:p w14:paraId="56301559" w14:textId="77777777" w:rsidR="0046142F" w:rsidRDefault="003148C9" w:rsidP="0046142F">
      <w:pPr>
        <w:rPr>
          <w:szCs w:val="32"/>
          <w:lang w:eastAsia="en-US"/>
        </w:rPr>
      </w:pPr>
      <w:r>
        <w:rPr>
          <w:szCs w:val="32"/>
          <w:lang w:eastAsia="en-US"/>
        </w:rPr>
        <w:t>Fargeau ne l</w:t>
      </w:r>
      <w:r w:rsidR="0046142F">
        <w:rPr>
          <w:szCs w:val="32"/>
          <w:lang w:eastAsia="en-US"/>
        </w:rPr>
        <w:t>’</w:t>
      </w:r>
      <w:r>
        <w:rPr>
          <w:szCs w:val="32"/>
          <w:lang w:eastAsia="en-US"/>
        </w:rPr>
        <w:t>avait point aperçu</w:t>
      </w:r>
      <w:r w:rsidR="0046142F">
        <w:rPr>
          <w:szCs w:val="32"/>
          <w:lang w:eastAsia="en-US"/>
        </w:rPr>
        <w:t>.</w:t>
      </w:r>
    </w:p>
    <w:p w14:paraId="2C62DD62" w14:textId="77777777" w:rsidR="0046142F" w:rsidRDefault="003148C9" w:rsidP="0046142F">
      <w:pPr>
        <w:rPr>
          <w:szCs w:val="32"/>
          <w:lang w:eastAsia="en-US"/>
        </w:rPr>
      </w:pPr>
      <w:r>
        <w:rPr>
          <w:szCs w:val="32"/>
          <w:lang w:eastAsia="en-US"/>
        </w:rPr>
        <w:t>Au lieu de recharger ses pistolets</w:t>
      </w:r>
      <w:r w:rsidR="0046142F">
        <w:rPr>
          <w:szCs w:val="32"/>
          <w:lang w:eastAsia="en-US"/>
        </w:rPr>
        <w:t xml:space="preserve">, </w:t>
      </w:r>
      <w:r>
        <w:rPr>
          <w:szCs w:val="32"/>
          <w:lang w:eastAsia="en-US"/>
        </w:rPr>
        <w:t>il prit sa pioche et tâta le terrain</w:t>
      </w:r>
      <w:r w:rsidR="0046142F">
        <w:rPr>
          <w:szCs w:val="32"/>
          <w:lang w:eastAsia="en-US"/>
        </w:rPr>
        <w:t xml:space="preserve">. </w:t>
      </w:r>
      <w:r>
        <w:rPr>
          <w:szCs w:val="32"/>
          <w:lang w:eastAsia="en-US"/>
        </w:rPr>
        <w:t>Après une douzaine de coups inutiles</w:t>
      </w:r>
      <w:r w:rsidR="0046142F">
        <w:rPr>
          <w:szCs w:val="32"/>
          <w:lang w:eastAsia="en-US"/>
        </w:rPr>
        <w:t xml:space="preserve">, </w:t>
      </w:r>
      <w:r>
        <w:rPr>
          <w:szCs w:val="32"/>
          <w:lang w:eastAsia="en-US"/>
        </w:rPr>
        <w:t xml:space="preserve">la pointe de </w:t>
      </w:r>
      <w:r>
        <w:rPr>
          <w:szCs w:val="32"/>
          <w:lang w:eastAsia="en-US"/>
        </w:rPr>
        <w:lastRenderedPageBreak/>
        <w:t>la pioche toucha la terre fraîchement remuée</w:t>
      </w:r>
      <w:r w:rsidR="0046142F">
        <w:rPr>
          <w:szCs w:val="32"/>
          <w:lang w:eastAsia="en-US"/>
        </w:rPr>
        <w:t xml:space="preserve">. </w:t>
      </w:r>
      <w:r>
        <w:rPr>
          <w:szCs w:val="32"/>
          <w:lang w:eastAsia="en-US"/>
        </w:rPr>
        <w:t>Fargeau poussa un cri de joie</w:t>
      </w:r>
      <w:r w:rsidR="0046142F">
        <w:rPr>
          <w:szCs w:val="32"/>
          <w:lang w:eastAsia="en-US"/>
        </w:rPr>
        <w:t>.</w:t>
      </w:r>
    </w:p>
    <w:p w14:paraId="41CA66EA" w14:textId="223C854B"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là</w:t>
      </w:r>
      <w:r>
        <w:rPr>
          <w:szCs w:val="32"/>
          <w:lang w:eastAsia="en-US"/>
        </w:rPr>
        <w:t xml:space="preserve"> ! </w:t>
      </w:r>
      <w:r w:rsidR="003148C9">
        <w:rPr>
          <w:szCs w:val="32"/>
          <w:lang w:eastAsia="en-US"/>
        </w:rPr>
        <w:t>dit-il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et c</w:t>
      </w:r>
      <w:r>
        <w:rPr>
          <w:szCs w:val="32"/>
          <w:lang w:eastAsia="en-US"/>
        </w:rPr>
        <w:t>’</w:t>
      </w:r>
      <w:r w:rsidR="003148C9">
        <w:rPr>
          <w:szCs w:val="32"/>
          <w:lang w:eastAsia="en-US"/>
        </w:rPr>
        <w:t>est à moi</w:t>
      </w:r>
      <w:r>
        <w:rPr>
          <w:szCs w:val="32"/>
          <w:lang w:eastAsia="en-US"/>
        </w:rPr>
        <w:t> !</w:t>
      </w:r>
    </w:p>
    <w:p w14:paraId="49DF539B"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émotion faisait trembler sa voix</w:t>
      </w:r>
      <w:r w:rsidR="0046142F">
        <w:rPr>
          <w:szCs w:val="32"/>
          <w:lang w:eastAsia="en-US"/>
        </w:rPr>
        <w:t>.</w:t>
      </w:r>
    </w:p>
    <w:p w14:paraId="1DB9CA04" w14:textId="77777777" w:rsidR="0046142F" w:rsidRDefault="003148C9" w:rsidP="0046142F">
      <w:pPr>
        <w:rPr>
          <w:szCs w:val="32"/>
          <w:lang w:eastAsia="en-US"/>
        </w:rPr>
      </w:pPr>
      <w:r>
        <w:rPr>
          <w:szCs w:val="32"/>
          <w:lang w:eastAsia="en-US"/>
        </w:rPr>
        <w:t>Il jeta sa pioche et prit dans son portefeuille la renonciation qu</w:t>
      </w:r>
      <w:r w:rsidR="0046142F">
        <w:rPr>
          <w:szCs w:val="32"/>
          <w:lang w:eastAsia="en-US"/>
        </w:rPr>
        <w:t>’</w:t>
      </w:r>
      <w:r>
        <w:rPr>
          <w:szCs w:val="32"/>
          <w:lang w:eastAsia="en-US"/>
        </w:rPr>
        <w:t>il avait extorquée à Berthe</w:t>
      </w:r>
      <w:r w:rsidR="0046142F">
        <w:rPr>
          <w:szCs w:val="32"/>
          <w:lang w:eastAsia="en-US"/>
        </w:rPr>
        <w:t>.</w:t>
      </w:r>
    </w:p>
    <w:p w14:paraId="22680E71" w14:textId="4FD07299" w:rsidR="0046142F" w:rsidRDefault="0046142F" w:rsidP="0046142F">
      <w:pPr>
        <w:rPr>
          <w:szCs w:val="32"/>
          <w:lang w:eastAsia="en-US"/>
        </w:rPr>
      </w:pPr>
      <w:r>
        <w:rPr>
          <w:lang w:eastAsia="en-US"/>
        </w:rPr>
        <w:t>— </w:t>
      </w:r>
      <w:r w:rsidR="003148C9">
        <w:rPr>
          <w:szCs w:val="32"/>
          <w:lang w:eastAsia="en-US"/>
        </w:rPr>
        <w:t>J</w:t>
      </w:r>
      <w:r>
        <w:rPr>
          <w:szCs w:val="32"/>
          <w:lang w:eastAsia="en-US"/>
        </w:rPr>
        <w:t>’</w:t>
      </w:r>
      <w:r w:rsidR="003148C9">
        <w:rPr>
          <w:szCs w:val="32"/>
          <w:lang w:eastAsia="en-US"/>
        </w:rPr>
        <w:t>ai été chez le notaire</w:t>
      </w:r>
      <w:r>
        <w:rPr>
          <w:szCs w:val="32"/>
          <w:lang w:eastAsia="en-US"/>
        </w:rPr>
        <w:t xml:space="preserve">, </w:t>
      </w:r>
      <w:r w:rsidR="003148C9">
        <w:rPr>
          <w:szCs w:val="32"/>
          <w:lang w:eastAsia="en-US"/>
        </w:rPr>
        <w:t>reprit-il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je lui ai montré cet acte</w:t>
      </w:r>
      <w:r>
        <w:rPr>
          <w:szCs w:val="32"/>
          <w:lang w:eastAsia="en-US"/>
        </w:rPr>
        <w:t xml:space="preserve">… </w:t>
      </w:r>
      <w:r w:rsidR="003148C9">
        <w:rPr>
          <w:szCs w:val="32"/>
          <w:lang w:eastAsia="en-US"/>
        </w:rPr>
        <w:t>tout est en règle</w:t>
      </w:r>
      <w:r>
        <w:rPr>
          <w:szCs w:val="32"/>
          <w:lang w:eastAsia="en-US"/>
        </w:rPr>
        <w:t xml:space="preserve">… </w:t>
      </w:r>
      <w:r w:rsidR="003148C9">
        <w:rPr>
          <w:szCs w:val="32"/>
          <w:lang w:eastAsia="en-US"/>
        </w:rPr>
        <w:t>Cet or qui est là</w:t>
      </w:r>
      <w:r>
        <w:rPr>
          <w:szCs w:val="32"/>
          <w:lang w:eastAsia="en-US"/>
        </w:rPr>
        <w:t xml:space="preserve">, </w:t>
      </w:r>
      <w:r w:rsidR="003148C9">
        <w:rPr>
          <w:szCs w:val="32"/>
          <w:lang w:eastAsia="en-US"/>
        </w:rPr>
        <w:t>cette forêt</w:t>
      </w:r>
      <w:r>
        <w:rPr>
          <w:szCs w:val="32"/>
          <w:lang w:eastAsia="en-US"/>
        </w:rPr>
        <w:t xml:space="preserve">, </w:t>
      </w:r>
      <w:r w:rsidR="003148C9">
        <w:rPr>
          <w:szCs w:val="32"/>
          <w:lang w:eastAsia="en-US"/>
        </w:rPr>
        <w:t>les terres qui l</w:t>
      </w:r>
      <w:r>
        <w:rPr>
          <w:szCs w:val="32"/>
          <w:lang w:eastAsia="en-US"/>
        </w:rPr>
        <w:t>’</w:t>
      </w:r>
      <w:r w:rsidR="003148C9">
        <w:rPr>
          <w:szCs w:val="32"/>
          <w:lang w:eastAsia="en-US"/>
        </w:rPr>
        <w:t>entourent</w:t>
      </w:r>
      <w:r>
        <w:rPr>
          <w:szCs w:val="32"/>
          <w:lang w:eastAsia="en-US"/>
        </w:rPr>
        <w:t xml:space="preserve">, </w:t>
      </w:r>
      <w:r w:rsidR="003148C9">
        <w:rPr>
          <w:szCs w:val="32"/>
          <w:lang w:eastAsia="en-US"/>
        </w:rPr>
        <w:t>le château</w:t>
      </w:r>
      <w:r>
        <w:rPr>
          <w:szCs w:val="32"/>
          <w:lang w:eastAsia="en-US"/>
        </w:rPr>
        <w:t xml:space="preserve">, </w:t>
      </w:r>
      <w:r w:rsidR="003148C9">
        <w:rPr>
          <w:szCs w:val="32"/>
          <w:lang w:eastAsia="en-US"/>
        </w:rPr>
        <w:t>les fermes</w:t>
      </w:r>
      <w:r>
        <w:rPr>
          <w:szCs w:val="32"/>
          <w:lang w:eastAsia="en-US"/>
        </w:rPr>
        <w:t xml:space="preserve">, </w:t>
      </w:r>
      <w:r w:rsidR="003148C9">
        <w:rPr>
          <w:szCs w:val="32"/>
          <w:lang w:eastAsia="en-US"/>
        </w:rPr>
        <w:t>les moulins</w:t>
      </w:r>
      <w:r>
        <w:rPr>
          <w:szCs w:val="32"/>
          <w:lang w:eastAsia="en-US"/>
        </w:rPr>
        <w:t xml:space="preserve">, </w:t>
      </w:r>
      <w:r w:rsidR="003148C9">
        <w:rPr>
          <w:szCs w:val="32"/>
          <w:lang w:eastAsia="en-US"/>
        </w:rPr>
        <w:t>tout</w:t>
      </w:r>
      <w:r>
        <w:rPr>
          <w:szCs w:val="32"/>
          <w:lang w:eastAsia="en-US"/>
        </w:rPr>
        <w:t xml:space="preserve">, </w:t>
      </w:r>
      <w:r w:rsidR="003148C9">
        <w:rPr>
          <w:szCs w:val="32"/>
          <w:lang w:eastAsia="en-US"/>
        </w:rPr>
        <w:t>tout est à moi</w:t>
      </w:r>
      <w:r>
        <w:rPr>
          <w:szCs w:val="32"/>
          <w:lang w:eastAsia="en-US"/>
        </w:rPr>
        <w:t> !</w:t>
      </w:r>
    </w:p>
    <w:p w14:paraId="24F3CDF5" w14:textId="77777777" w:rsidR="0046142F" w:rsidRDefault="003148C9" w:rsidP="0046142F">
      <w:pPr>
        <w:rPr>
          <w:szCs w:val="32"/>
          <w:lang w:eastAsia="en-US"/>
        </w:rPr>
      </w:pPr>
      <w:r>
        <w:rPr>
          <w:szCs w:val="32"/>
          <w:lang w:eastAsia="en-US"/>
        </w:rPr>
        <w:t>Le paysan ne bougeait pas sur la pioche</w:t>
      </w:r>
      <w:r w:rsidR="0046142F">
        <w:rPr>
          <w:szCs w:val="32"/>
          <w:lang w:eastAsia="en-US"/>
        </w:rPr>
        <w:t>.</w:t>
      </w:r>
    </w:p>
    <w:p w14:paraId="470C71EC" w14:textId="77777777" w:rsidR="0046142F" w:rsidRDefault="003148C9" w:rsidP="0046142F">
      <w:pPr>
        <w:rPr>
          <w:szCs w:val="32"/>
          <w:lang w:eastAsia="en-US"/>
        </w:rPr>
      </w:pPr>
      <w:r>
        <w:rPr>
          <w:szCs w:val="32"/>
          <w:lang w:eastAsia="en-US"/>
        </w:rPr>
        <w:t>Parmi les feuilles</w:t>
      </w:r>
      <w:r w:rsidR="0046142F">
        <w:rPr>
          <w:szCs w:val="32"/>
          <w:lang w:eastAsia="en-US"/>
        </w:rPr>
        <w:t xml:space="preserve">, </w:t>
      </w:r>
      <w:r>
        <w:rPr>
          <w:szCs w:val="32"/>
          <w:lang w:eastAsia="en-US"/>
        </w:rPr>
        <w:t>le fantôme restait sans mouvement comme le tronc pourri d</w:t>
      </w:r>
      <w:r w:rsidR="0046142F">
        <w:rPr>
          <w:szCs w:val="32"/>
          <w:lang w:eastAsia="en-US"/>
        </w:rPr>
        <w:t>’</w:t>
      </w:r>
      <w:r>
        <w:rPr>
          <w:szCs w:val="32"/>
          <w:lang w:eastAsia="en-US"/>
        </w:rPr>
        <w:t>un vieil arbre</w:t>
      </w:r>
      <w:r w:rsidR="0046142F">
        <w:rPr>
          <w:szCs w:val="32"/>
          <w:lang w:eastAsia="en-US"/>
        </w:rPr>
        <w:t>.</w:t>
      </w:r>
    </w:p>
    <w:p w14:paraId="6DBFED84" w14:textId="77777777" w:rsidR="0046142F" w:rsidRDefault="003148C9" w:rsidP="0046142F">
      <w:pPr>
        <w:rPr>
          <w:szCs w:val="32"/>
          <w:lang w:eastAsia="en-US"/>
        </w:rPr>
      </w:pPr>
      <w:r>
        <w:rPr>
          <w:szCs w:val="32"/>
          <w:lang w:eastAsia="en-US"/>
        </w:rPr>
        <w:t>Fargeau ramassa son outil et donna un grand coup en terre</w:t>
      </w:r>
      <w:r w:rsidR="0046142F">
        <w:rPr>
          <w:szCs w:val="32"/>
          <w:lang w:eastAsia="en-US"/>
        </w:rPr>
        <w:t>.</w:t>
      </w:r>
    </w:p>
    <w:p w14:paraId="030DDC06" w14:textId="77777777" w:rsidR="0046142F" w:rsidRDefault="003148C9" w:rsidP="0046142F">
      <w:pPr>
        <w:rPr>
          <w:szCs w:val="32"/>
          <w:lang w:eastAsia="en-US"/>
        </w:rPr>
      </w:pPr>
      <w:r>
        <w:rPr>
          <w:szCs w:val="32"/>
          <w:lang w:eastAsia="en-US"/>
        </w:rPr>
        <w:t>Puis il ne cessa plus de travailler</w:t>
      </w:r>
      <w:r w:rsidR="0046142F">
        <w:rPr>
          <w:szCs w:val="32"/>
          <w:lang w:eastAsia="en-US"/>
        </w:rPr>
        <w:t xml:space="preserve">, </w:t>
      </w:r>
      <w:r>
        <w:rPr>
          <w:szCs w:val="32"/>
          <w:lang w:eastAsia="en-US"/>
        </w:rPr>
        <w:t>avec exaltation</w:t>
      </w:r>
      <w:r w:rsidR="0046142F">
        <w:rPr>
          <w:szCs w:val="32"/>
          <w:lang w:eastAsia="en-US"/>
        </w:rPr>
        <w:t xml:space="preserve">, </w:t>
      </w:r>
      <w:r>
        <w:rPr>
          <w:szCs w:val="32"/>
          <w:lang w:eastAsia="en-US"/>
        </w:rPr>
        <w:t>avec folie</w:t>
      </w:r>
      <w:r w:rsidR="0046142F">
        <w:rPr>
          <w:szCs w:val="32"/>
          <w:lang w:eastAsia="en-US"/>
        </w:rPr>
        <w:t>.</w:t>
      </w:r>
    </w:p>
    <w:p w14:paraId="3B817408" w14:textId="77777777" w:rsidR="0046142F" w:rsidRDefault="003148C9" w:rsidP="0046142F">
      <w:pPr>
        <w:rPr>
          <w:szCs w:val="32"/>
          <w:lang w:eastAsia="en-US"/>
        </w:rPr>
      </w:pPr>
      <w:r>
        <w:rPr>
          <w:szCs w:val="32"/>
          <w:lang w:eastAsia="en-US"/>
        </w:rPr>
        <w:t>Lentement</w:t>
      </w:r>
      <w:r w:rsidR="0046142F">
        <w:rPr>
          <w:szCs w:val="32"/>
          <w:lang w:eastAsia="en-US"/>
        </w:rPr>
        <w:t xml:space="preserve">, </w:t>
      </w:r>
      <w:r>
        <w:rPr>
          <w:szCs w:val="32"/>
          <w:lang w:eastAsia="en-US"/>
        </w:rPr>
        <w:t>bien lentement</w:t>
      </w:r>
      <w:r w:rsidR="0046142F">
        <w:rPr>
          <w:szCs w:val="32"/>
          <w:lang w:eastAsia="en-US"/>
        </w:rPr>
        <w:t xml:space="preserve">, </w:t>
      </w:r>
      <w:r>
        <w:rPr>
          <w:szCs w:val="32"/>
          <w:lang w:eastAsia="en-US"/>
        </w:rPr>
        <w:t>le fantôme dégagea une de ses mains qui était sous son corps et prit un pistolet entre sa poitrine et le revers de sa houppelande</w:t>
      </w:r>
      <w:r w:rsidR="0046142F">
        <w:rPr>
          <w:szCs w:val="32"/>
          <w:lang w:eastAsia="en-US"/>
        </w:rPr>
        <w:t>.</w:t>
      </w:r>
    </w:p>
    <w:p w14:paraId="5A069B92" w14:textId="77777777" w:rsidR="0046142F" w:rsidRDefault="003148C9" w:rsidP="0046142F">
      <w:pPr>
        <w:rPr>
          <w:szCs w:val="32"/>
          <w:lang w:eastAsia="en-US"/>
        </w:rPr>
      </w:pPr>
      <w:r>
        <w:rPr>
          <w:szCs w:val="32"/>
          <w:lang w:eastAsia="en-US"/>
        </w:rPr>
        <w:t>Fargeau travaillait</w:t>
      </w:r>
      <w:r w:rsidR="0046142F">
        <w:rPr>
          <w:szCs w:val="32"/>
          <w:lang w:eastAsia="en-US"/>
        </w:rPr>
        <w:t>.</w:t>
      </w:r>
    </w:p>
    <w:p w14:paraId="53180DA2" w14:textId="77777777" w:rsidR="0046142F" w:rsidRDefault="003148C9" w:rsidP="0046142F">
      <w:pPr>
        <w:rPr>
          <w:szCs w:val="32"/>
          <w:lang w:eastAsia="en-US"/>
        </w:rPr>
      </w:pPr>
      <w:r>
        <w:rPr>
          <w:szCs w:val="32"/>
          <w:lang w:eastAsia="en-US"/>
        </w:rPr>
        <w:t>Le fantôme se dressa derrière l</w:t>
      </w:r>
      <w:r w:rsidR="0046142F">
        <w:rPr>
          <w:szCs w:val="32"/>
          <w:lang w:eastAsia="en-US"/>
        </w:rPr>
        <w:t>’</w:t>
      </w:r>
      <w:r>
        <w:rPr>
          <w:szCs w:val="32"/>
          <w:lang w:eastAsia="en-US"/>
        </w:rPr>
        <w:t>arbre</w:t>
      </w:r>
      <w:r w:rsidR="0046142F">
        <w:rPr>
          <w:szCs w:val="32"/>
          <w:lang w:eastAsia="en-US"/>
        </w:rPr>
        <w:t>.</w:t>
      </w:r>
    </w:p>
    <w:p w14:paraId="2ED91636" w14:textId="77777777" w:rsidR="0046142F" w:rsidRDefault="003148C9" w:rsidP="0046142F">
      <w:pPr>
        <w:rPr>
          <w:szCs w:val="32"/>
          <w:lang w:eastAsia="en-US"/>
        </w:rPr>
      </w:pPr>
      <w:r>
        <w:rPr>
          <w:szCs w:val="32"/>
          <w:lang w:eastAsia="en-US"/>
        </w:rPr>
        <w:t>Un coup de pistolet partit</w:t>
      </w:r>
      <w:r w:rsidR="0046142F">
        <w:rPr>
          <w:szCs w:val="32"/>
          <w:lang w:eastAsia="en-US"/>
        </w:rPr>
        <w:t>.</w:t>
      </w:r>
    </w:p>
    <w:p w14:paraId="05A8E7BF" w14:textId="61ED1FC0" w:rsidR="0046142F" w:rsidRDefault="003148C9" w:rsidP="0046142F">
      <w:pPr>
        <w:rPr>
          <w:szCs w:val="32"/>
          <w:lang w:eastAsia="en-US"/>
        </w:rPr>
      </w:pPr>
      <w:r>
        <w:rPr>
          <w:szCs w:val="32"/>
          <w:lang w:eastAsia="en-US"/>
        </w:rPr>
        <w:t>Fargeau laissa échapper la pioche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il était blessé à l</w:t>
      </w:r>
      <w:r w:rsidR="0046142F">
        <w:rPr>
          <w:szCs w:val="32"/>
          <w:lang w:eastAsia="en-US"/>
        </w:rPr>
        <w:t>’</w:t>
      </w:r>
      <w:r>
        <w:rPr>
          <w:szCs w:val="32"/>
          <w:lang w:eastAsia="en-US"/>
        </w:rPr>
        <w:t>épaule</w:t>
      </w:r>
      <w:r w:rsidR="0046142F">
        <w:rPr>
          <w:szCs w:val="32"/>
          <w:lang w:eastAsia="en-US"/>
        </w:rPr>
        <w:t>.</w:t>
      </w:r>
    </w:p>
    <w:p w14:paraId="1B427967" w14:textId="77777777" w:rsidR="0046142F" w:rsidRDefault="003148C9" w:rsidP="0046142F">
      <w:pPr>
        <w:rPr>
          <w:szCs w:val="32"/>
          <w:lang w:eastAsia="en-US"/>
        </w:rPr>
      </w:pPr>
      <w:r>
        <w:rPr>
          <w:szCs w:val="32"/>
          <w:lang w:eastAsia="en-US"/>
        </w:rPr>
        <w:lastRenderedPageBreak/>
        <w:t>Le fantôme fit un pas vers lui</w:t>
      </w:r>
      <w:r w:rsidR="0046142F">
        <w:rPr>
          <w:szCs w:val="32"/>
          <w:lang w:eastAsia="en-US"/>
        </w:rPr>
        <w:t xml:space="preserve">. </w:t>
      </w:r>
      <w:r>
        <w:rPr>
          <w:szCs w:val="32"/>
          <w:lang w:eastAsia="en-US"/>
        </w:rPr>
        <w:t>Fargeau voulut s</w:t>
      </w:r>
      <w:r w:rsidR="0046142F">
        <w:rPr>
          <w:szCs w:val="32"/>
          <w:lang w:eastAsia="en-US"/>
        </w:rPr>
        <w:t>’</w:t>
      </w:r>
      <w:r>
        <w:rPr>
          <w:szCs w:val="32"/>
          <w:lang w:eastAsia="en-US"/>
        </w:rPr>
        <w:t>enfuir</w:t>
      </w:r>
      <w:r w:rsidR="0046142F">
        <w:rPr>
          <w:szCs w:val="32"/>
          <w:lang w:eastAsia="en-US"/>
        </w:rPr>
        <w:t>.</w:t>
      </w:r>
    </w:p>
    <w:p w14:paraId="67718A64" w14:textId="77777777" w:rsidR="0046142F" w:rsidRDefault="003148C9" w:rsidP="0046142F">
      <w:pPr>
        <w:rPr>
          <w:szCs w:val="32"/>
          <w:lang w:eastAsia="en-US"/>
        </w:rPr>
      </w:pPr>
      <w:r>
        <w:rPr>
          <w:szCs w:val="32"/>
          <w:lang w:eastAsia="en-US"/>
        </w:rPr>
        <w:t>Mais le fantôme</w:t>
      </w:r>
      <w:r w:rsidR="0046142F">
        <w:rPr>
          <w:szCs w:val="32"/>
          <w:lang w:eastAsia="en-US"/>
        </w:rPr>
        <w:t xml:space="preserve">, </w:t>
      </w:r>
      <w:r>
        <w:rPr>
          <w:szCs w:val="32"/>
          <w:lang w:eastAsia="en-US"/>
        </w:rPr>
        <w:t>qui sentait sa main trembler</w:t>
      </w:r>
      <w:r w:rsidR="0046142F">
        <w:rPr>
          <w:szCs w:val="32"/>
          <w:lang w:eastAsia="en-US"/>
        </w:rPr>
        <w:t xml:space="preserve">, </w:t>
      </w:r>
      <w:r>
        <w:rPr>
          <w:szCs w:val="32"/>
          <w:lang w:eastAsia="en-US"/>
        </w:rPr>
        <w:t>lui déchargea son second coup à bout portant</w:t>
      </w:r>
      <w:r w:rsidR="0046142F">
        <w:rPr>
          <w:szCs w:val="32"/>
          <w:lang w:eastAsia="en-US"/>
        </w:rPr>
        <w:t xml:space="preserve">, </w:t>
      </w:r>
      <w:r>
        <w:rPr>
          <w:szCs w:val="32"/>
          <w:lang w:eastAsia="en-US"/>
        </w:rPr>
        <w:t xml:space="preserve">et Fargeau tomba sur le corps de </w:t>
      </w:r>
      <w:proofErr w:type="spellStart"/>
      <w:r>
        <w:rPr>
          <w:szCs w:val="32"/>
          <w:lang w:eastAsia="en-US"/>
        </w:rPr>
        <w:t>Maudreuil</w:t>
      </w:r>
      <w:proofErr w:type="spellEnd"/>
      <w:r w:rsidR="0046142F">
        <w:rPr>
          <w:szCs w:val="32"/>
          <w:lang w:eastAsia="en-US"/>
        </w:rPr>
        <w:t>.</w:t>
      </w:r>
    </w:p>
    <w:p w14:paraId="18544BC7" w14:textId="77777777" w:rsidR="0046142F" w:rsidRDefault="003148C9" w:rsidP="0046142F">
      <w:pPr>
        <w:rPr>
          <w:szCs w:val="32"/>
          <w:lang w:eastAsia="en-US"/>
        </w:rPr>
      </w:pPr>
      <w:r>
        <w:rPr>
          <w:szCs w:val="32"/>
          <w:lang w:eastAsia="en-US"/>
        </w:rPr>
        <w:t>Le fantôme étendit ses bras décharnés</w:t>
      </w:r>
      <w:r w:rsidR="0046142F">
        <w:rPr>
          <w:szCs w:val="32"/>
          <w:lang w:eastAsia="en-US"/>
        </w:rPr>
        <w:t xml:space="preserve">, </w:t>
      </w:r>
      <w:r>
        <w:rPr>
          <w:szCs w:val="32"/>
          <w:lang w:eastAsia="en-US"/>
        </w:rPr>
        <w:t>ivre qu</w:t>
      </w:r>
      <w:r w:rsidR="0046142F">
        <w:rPr>
          <w:szCs w:val="32"/>
          <w:lang w:eastAsia="en-US"/>
        </w:rPr>
        <w:t>’</w:t>
      </w:r>
      <w:r>
        <w:rPr>
          <w:szCs w:val="32"/>
          <w:lang w:eastAsia="en-US"/>
        </w:rPr>
        <w:t>il était de sa victoire</w:t>
      </w:r>
      <w:r w:rsidR="0046142F">
        <w:rPr>
          <w:szCs w:val="32"/>
          <w:lang w:eastAsia="en-US"/>
        </w:rPr>
        <w:t>.</w:t>
      </w:r>
    </w:p>
    <w:p w14:paraId="147844C6" w14:textId="77777777" w:rsidR="0046142F" w:rsidRDefault="0046142F" w:rsidP="0046142F">
      <w:pPr>
        <w:rPr>
          <w:szCs w:val="32"/>
          <w:lang w:eastAsia="en-US"/>
        </w:rPr>
      </w:pPr>
      <w:r>
        <w:rPr>
          <w:lang w:eastAsia="en-US"/>
        </w:rPr>
        <w:t>— </w:t>
      </w:r>
      <w:r w:rsidR="003148C9">
        <w:rPr>
          <w:szCs w:val="32"/>
          <w:lang w:eastAsia="en-US"/>
        </w:rPr>
        <w:t>Au dernier vivant</w:t>
      </w:r>
      <w:r>
        <w:rPr>
          <w:szCs w:val="32"/>
          <w:lang w:eastAsia="en-US"/>
        </w:rPr>
        <w:t xml:space="preserve"> ! </w:t>
      </w:r>
      <w:r w:rsidR="003148C9">
        <w:rPr>
          <w:szCs w:val="32"/>
          <w:lang w:eastAsia="en-US"/>
        </w:rPr>
        <w:t>cria-t-il</w:t>
      </w:r>
      <w:r>
        <w:rPr>
          <w:szCs w:val="32"/>
          <w:lang w:eastAsia="en-US"/>
        </w:rPr>
        <w:t xml:space="preserve"> ; </w:t>
      </w:r>
      <w:r w:rsidR="003148C9">
        <w:rPr>
          <w:szCs w:val="32"/>
          <w:lang w:eastAsia="en-US"/>
        </w:rPr>
        <w:t>c</w:t>
      </w:r>
      <w:r>
        <w:rPr>
          <w:szCs w:val="32"/>
          <w:lang w:eastAsia="en-US"/>
        </w:rPr>
        <w:t>’</w:t>
      </w:r>
      <w:r w:rsidR="003148C9">
        <w:rPr>
          <w:szCs w:val="32"/>
          <w:lang w:eastAsia="en-US"/>
        </w:rPr>
        <w:t>est moi</w:t>
      </w:r>
      <w:r>
        <w:rPr>
          <w:szCs w:val="32"/>
          <w:lang w:eastAsia="en-US"/>
        </w:rPr>
        <w:t xml:space="preserve"> ! </w:t>
      </w:r>
      <w:r w:rsidR="003148C9">
        <w:rPr>
          <w:szCs w:val="32"/>
          <w:lang w:eastAsia="en-US"/>
        </w:rPr>
        <w:t>moi</w:t>
      </w:r>
      <w:r>
        <w:rPr>
          <w:szCs w:val="32"/>
          <w:lang w:eastAsia="en-US"/>
        </w:rPr>
        <w:t xml:space="preserve"> ! </w:t>
      </w:r>
      <w:r w:rsidR="003148C9">
        <w:rPr>
          <w:szCs w:val="32"/>
          <w:lang w:eastAsia="en-US"/>
        </w:rPr>
        <w:t>moi</w:t>
      </w:r>
      <w:r>
        <w:rPr>
          <w:szCs w:val="32"/>
          <w:lang w:eastAsia="en-US"/>
        </w:rPr>
        <w:t xml:space="preserve"> !… </w:t>
      </w:r>
      <w:r w:rsidR="003148C9">
        <w:rPr>
          <w:szCs w:val="32"/>
          <w:lang w:eastAsia="en-US"/>
        </w:rPr>
        <w:t>Il n</w:t>
      </w:r>
      <w:r>
        <w:rPr>
          <w:szCs w:val="32"/>
          <w:lang w:eastAsia="en-US"/>
        </w:rPr>
        <w:t>’</w:t>
      </w:r>
      <w:r w:rsidR="003148C9">
        <w:rPr>
          <w:szCs w:val="32"/>
          <w:lang w:eastAsia="en-US"/>
        </w:rPr>
        <w:t>y a plus que moi</w:t>
      </w:r>
      <w:r>
        <w:rPr>
          <w:szCs w:val="32"/>
          <w:lang w:eastAsia="en-US"/>
        </w:rPr>
        <w:t> !</w:t>
      </w:r>
    </w:p>
    <w:p w14:paraId="5FC8A596" w14:textId="77777777" w:rsidR="0046142F" w:rsidRDefault="003148C9" w:rsidP="0046142F">
      <w:pPr>
        <w:rPr>
          <w:szCs w:val="32"/>
          <w:lang w:eastAsia="en-US"/>
        </w:rPr>
      </w:pPr>
      <w:r>
        <w:rPr>
          <w:szCs w:val="32"/>
          <w:lang w:eastAsia="en-US"/>
        </w:rPr>
        <w:t>Son talon déchirait le papier signé par Berthe</w:t>
      </w:r>
      <w:r w:rsidR="0046142F">
        <w:rPr>
          <w:szCs w:val="32"/>
          <w:lang w:eastAsia="en-US"/>
        </w:rPr>
        <w:t xml:space="preserve">, </w:t>
      </w:r>
      <w:r>
        <w:rPr>
          <w:szCs w:val="32"/>
          <w:lang w:eastAsia="en-US"/>
        </w:rPr>
        <w:t>qui avait glissé des mains de Fargeau</w:t>
      </w:r>
      <w:r w:rsidR="0046142F">
        <w:rPr>
          <w:szCs w:val="32"/>
          <w:lang w:eastAsia="en-US"/>
        </w:rPr>
        <w:t>.</w:t>
      </w:r>
    </w:p>
    <w:p w14:paraId="2700DCB5" w14:textId="77777777" w:rsidR="0046142F" w:rsidRDefault="003148C9" w:rsidP="0046142F">
      <w:pPr>
        <w:rPr>
          <w:szCs w:val="32"/>
          <w:lang w:eastAsia="en-US"/>
        </w:rPr>
      </w:pPr>
      <w:r>
        <w:rPr>
          <w:szCs w:val="32"/>
          <w:lang w:eastAsia="en-US"/>
        </w:rPr>
        <w:t>Dans son transport</w:t>
      </w:r>
      <w:r w:rsidR="0046142F">
        <w:rPr>
          <w:szCs w:val="32"/>
          <w:lang w:eastAsia="en-US"/>
        </w:rPr>
        <w:t xml:space="preserve">, </w:t>
      </w:r>
      <w:r>
        <w:rPr>
          <w:szCs w:val="32"/>
          <w:lang w:eastAsia="en-US"/>
        </w:rPr>
        <w:t>le fantôme redressa sa taille voûtée</w:t>
      </w:r>
      <w:r w:rsidR="0046142F">
        <w:rPr>
          <w:szCs w:val="32"/>
          <w:lang w:eastAsia="en-US"/>
        </w:rPr>
        <w:t xml:space="preserve">, </w:t>
      </w:r>
      <w:r>
        <w:rPr>
          <w:szCs w:val="32"/>
          <w:lang w:eastAsia="en-US"/>
        </w:rPr>
        <w:t>comme il ne l</w:t>
      </w:r>
      <w:r w:rsidR="0046142F">
        <w:rPr>
          <w:szCs w:val="32"/>
          <w:lang w:eastAsia="en-US"/>
        </w:rPr>
        <w:t>’</w:t>
      </w:r>
      <w:r>
        <w:rPr>
          <w:szCs w:val="32"/>
          <w:lang w:eastAsia="en-US"/>
        </w:rPr>
        <w:t>avait pas fait depuis cinquante ans peut-être</w:t>
      </w:r>
      <w:r w:rsidR="0046142F">
        <w:rPr>
          <w:szCs w:val="32"/>
          <w:lang w:eastAsia="en-US"/>
        </w:rPr>
        <w:t xml:space="preserve">, </w:t>
      </w:r>
      <w:r>
        <w:rPr>
          <w:szCs w:val="32"/>
          <w:lang w:eastAsia="en-US"/>
        </w:rPr>
        <w:t>et ses petits yeux flamboyant</w:t>
      </w:r>
      <w:r>
        <w:rPr>
          <w:szCs w:val="32"/>
          <w:lang w:eastAsia="en-US"/>
        </w:rPr>
        <w:t>s</w:t>
      </w:r>
      <w:r>
        <w:rPr>
          <w:szCs w:val="32"/>
          <w:lang w:eastAsia="en-US"/>
        </w:rPr>
        <w:t xml:space="preserve"> jetèrent au ciel un triomphant regard</w:t>
      </w:r>
      <w:r w:rsidR="0046142F">
        <w:rPr>
          <w:szCs w:val="32"/>
          <w:lang w:eastAsia="en-US"/>
        </w:rPr>
        <w:t>.</w:t>
      </w:r>
    </w:p>
    <w:p w14:paraId="4B8FE2B9" w14:textId="77777777" w:rsidR="0046142F" w:rsidRDefault="003148C9" w:rsidP="0046142F">
      <w:pPr>
        <w:rPr>
          <w:szCs w:val="32"/>
          <w:lang w:eastAsia="en-US"/>
        </w:rPr>
      </w:pPr>
      <w:r>
        <w:rPr>
          <w:szCs w:val="32"/>
          <w:lang w:eastAsia="en-US"/>
        </w:rPr>
        <w:t>Mais son regard se baissa comme s</w:t>
      </w:r>
      <w:r w:rsidR="0046142F">
        <w:rPr>
          <w:szCs w:val="32"/>
          <w:lang w:eastAsia="en-US"/>
        </w:rPr>
        <w:t>’</w:t>
      </w:r>
      <w:r>
        <w:rPr>
          <w:szCs w:val="32"/>
          <w:lang w:eastAsia="en-US"/>
        </w:rPr>
        <w:t>il eût rencontré l</w:t>
      </w:r>
      <w:r w:rsidR="0046142F">
        <w:rPr>
          <w:szCs w:val="32"/>
          <w:lang w:eastAsia="en-US"/>
        </w:rPr>
        <w:t>’</w:t>
      </w:r>
      <w:r>
        <w:rPr>
          <w:szCs w:val="32"/>
          <w:lang w:eastAsia="en-US"/>
        </w:rPr>
        <w:t>éclat trop vif du soleil</w:t>
      </w:r>
      <w:r w:rsidR="0046142F">
        <w:rPr>
          <w:szCs w:val="32"/>
          <w:lang w:eastAsia="en-US"/>
        </w:rPr>
        <w:t>.</w:t>
      </w:r>
    </w:p>
    <w:p w14:paraId="283750A4" w14:textId="77777777" w:rsidR="0046142F" w:rsidRDefault="003148C9" w:rsidP="0046142F">
      <w:pPr>
        <w:rPr>
          <w:szCs w:val="32"/>
          <w:lang w:eastAsia="en-US"/>
        </w:rPr>
      </w:pPr>
      <w:r>
        <w:rPr>
          <w:szCs w:val="32"/>
          <w:lang w:eastAsia="en-US"/>
        </w:rPr>
        <w:t>Ses bras retombèrent le long de son flanc</w:t>
      </w:r>
      <w:r w:rsidR="0046142F">
        <w:rPr>
          <w:szCs w:val="32"/>
          <w:lang w:eastAsia="en-US"/>
        </w:rPr>
        <w:t xml:space="preserve">. </w:t>
      </w:r>
      <w:r>
        <w:rPr>
          <w:szCs w:val="32"/>
          <w:lang w:eastAsia="en-US"/>
        </w:rPr>
        <w:t>Ses dents claquèrent</w:t>
      </w:r>
      <w:r w:rsidR="0046142F">
        <w:rPr>
          <w:szCs w:val="32"/>
          <w:lang w:eastAsia="en-US"/>
        </w:rPr>
        <w:t>.</w:t>
      </w:r>
    </w:p>
    <w:p w14:paraId="1B1CF4B0" w14:textId="77777777" w:rsidR="0046142F" w:rsidRDefault="003148C9" w:rsidP="0046142F">
      <w:pPr>
        <w:rPr>
          <w:szCs w:val="32"/>
          <w:lang w:eastAsia="en-US"/>
        </w:rPr>
      </w:pPr>
      <w:r>
        <w:rPr>
          <w:szCs w:val="32"/>
          <w:lang w:eastAsia="en-US"/>
        </w:rPr>
        <w:t>Il venait d</w:t>
      </w:r>
      <w:r w:rsidR="0046142F">
        <w:rPr>
          <w:szCs w:val="32"/>
          <w:lang w:eastAsia="en-US"/>
        </w:rPr>
        <w:t>’</w:t>
      </w:r>
      <w:r>
        <w:rPr>
          <w:szCs w:val="32"/>
          <w:lang w:eastAsia="en-US"/>
        </w:rPr>
        <w:t>apercevoir le paysan</w:t>
      </w:r>
      <w:r w:rsidR="0046142F">
        <w:rPr>
          <w:szCs w:val="32"/>
          <w:lang w:eastAsia="en-US"/>
        </w:rPr>
        <w:t xml:space="preserve">, </w:t>
      </w:r>
      <w:r>
        <w:rPr>
          <w:szCs w:val="32"/>
          <w:lang w:eastAsia="en-US"/>
        </w:rPr>
        <w:t>appuyé sur sa pioche au sommet du rocher</w:t>
      </w:r>
      <w:r w:rsidR="0046142F">
        <w:rPr>
          <w:szCs w:val="32"/>
          <w:lang w:eastAsia="en-US"/>
        </w:rPr>
        <w:t>.</w:t>
      </w:r>
    </w:p>
    <w:p w14:paraId="7FABF960" w14:textId="77777777" w:rsidR="0046142F" w:rsidRDefault="003148C9" w:rsidP="0046142F">
      <w:pPr>
        <w:rPr>
          <w:szCs w:val="32"/>
          <w:lang w:eastAsia="en-US"/>
        </w:rPr>
      </w:pPr>
      <w:r>
        <w:rPr>
          <w:szCs w:val="32"/>
          <w:lang w:eastAsia="en-US"/>
        </w:rPr>
        <w:t>Le paysan se prit</w:t>
      </w:r>
      <w:r w:rsidR="0046142F">
        <w:rPr>
          <w:szCs w:val="32"/>
          <w:lang w:eastAsia="en-US"/>
        </w:rPr>
        <w:t xml:space="preserve">, </w:t>
      </w:r>
      <w:r>
        <w:rPr>
          <w:szCs w:val="32"/>
          <w:lang w:eastAsia="en-US"/>
        </w:rPr>
        <w:t>en ce moment</w:t>
      </w:r>
      <w:r w:rsidR="0046142F">
        <w:rPr>
          <w:szCs w:val="32"/>
          <w:lang w:eastAsia="en-US"/>
        </w:rPr>
        <w:t xml:space="preserve">, </w:t>
      </w:r>
      <w:r>
        <w:rPr>
          <w:szCs w:val="32"/>
          <w:lang w:eastAsia="en-US"/>
        </w:rPr>
        <w:t>à descendre vers lui avec lenteur</w:t>
      </w:r>
      <w:r w:rsidR="0046142F">
        <w:rPr>
          <w:szCs w:val="32"/>
          <w:lang w:eastAsia="en-US"/>
        </w:rPr>
        <w:t>.</w:t>
      </w:r>
    </w:p>
    <w:p w14:paraId="024AF51A" w14:textId="77777777" w:rsidR="0046142F" w:rsidRDefault="003148C9" w:rsidP="0046142F">
      <w:pPr>
        <w:rPr>
          <w:szCs w:val="32"/>
          <w:lang w:eastAsia="en-US"/>
        </w:rPr>
      </w:pPr>
      <w:r>
        <w:rPr>
          <w:szCs w:val="32"/>
          <w:lang w:eastAsia="en-US"/>
        </w:rPr>
        <w:t xml:space="preserve">Le paysan était </w:t>
      </w:r>
      <w:proofErr w:type="spellStart"/>
      <w:r>
        <w:rPr>
          <w:szCs w:val="32"/>
          <w:lang w:eastAsia="en-US"/>
        </w:rPr>
        <w:t>Tiennet</w:t>
      </w:r>
      <w:proofErr w:type="spellEnd"/>
      <w:r>
        <w:rPr>
          <w:szCs w:val="32"/>
          <w:lang w:eastAsia="en-US"/>
        </w:rPr>
        <w:t xml:space="preserve"> </w:t>
      </w:r>
      <w:proofErr w:type="spellStart"/>
      <w:r>
        <w:rPr>
          <w:szCs w:val="32"/>
          <w:lang w:eastAsia="en-US"/>
        </w:rPr>
        <w:t>Blône</w:t>
      </w:r>
      <w:proofErr w:type="spellEnd"/>
      <w:r w:rsidR="0046142F">
        <w:rPr>
          <w:szCs w:val="32"/>
          <w:lang w:eastAsia="en-US"/>
        </w:rPr>
        <w:t>.</w:t>
      </w:r>
    </w:p>
    <w:p w14:paraId="535DBD1C" w14:textId="77777777" w:rsidR="0046142F" w:rsidRDefault="003148C9" w:rsidP="0046142F">
      <w:pPr>
        <w:rPr>
          <w:szCs w:val="32"/>
          <w:lang w:eastAsia="en-US"/>
        </w:rPr>
      </w:pPr>
      <w:r>
        <w:rPr>
          <w:szCs w:val="32"/>
          <w:lang w:eastAsia="en-US"/>
        </w:rPr>
        <w:t>Le fantôme frissonna de la tête aux pieds</w:t>
      </w:r>
      <w:r w:rsidR="0046142F">
        <w:rPr>
          <w:szCs w:val="32"/>
          <w:lang w:eastAsia="en-US"/>
        </w:rPr>
        <w:t xml:space="preserve">. </w:t>
      </w:r>
      <w:r>
        <w:rPr>
          <w:szCs w:val="32"/>
          <w:lang w:eastAsia="en-US"/>
        </w:rPr>
        <w:t>Il porta la main à son cœur</w:t>
      </w:r>
      <w:r w:rsidR="0046142F">
        <w:rPr>
          <w:szCs w:val="32"/>
          <w:lang w:eastAsia="en-US"/>
        </w:rPr>
        <w:t xml:space="preserve">, </w:t>
      </w:r>
      <w:r>
        <w:rPr>
          <w:szCs w:val="32"/>
          <w:lang w:eastAsia="en-US"/>
        </w:rPr>
        <w:t>puis ses jambes chancelèrent</w:t>
      </w:r>
      <w:r w:rsidR="0046142F">
        <w:rPr>
          <w:szCs w:val="32"/>
          <w:lang w:eastAsia="en-US"/>
        </w:rPr>
        <w:t>.</w:t>
      </w:r>
    </w:p>
    <w:p w14:paraId="24C43EC8" w14:textId="77777777" w:rsidR="0046142F" w:rsidRDefault="0046142F" w:rsidP="0046142F">
      <w:pPr>
        <w:rPr>
          <w:szCs w:val="32"/>
          <w:lang w:eastAsia="en-US"/>
        </w:rPr>
      </w:pPr>
      <w:r>
        <w:rPr>
          <w:lang w:eastAsia="en-US"/>
        </w:rPr>
        <w:lastRenderedPageBreak/>
        <w:t>— </w:t>
      </w:r>
      <w:r w:rsidR="003148C9">
        <w:rPr>
          <w:szCs w:val="32"/>
          <w:lang w:eastAsia="en-US"/>
        </w:rPr>
        <w:t>Trente ans</w:t>
      </w:r>
      <w:r>
        <w:rPr>
          <w:szCs w:val="32"/>
          <w:lang w:eastAsia="en-US"/>
        </w:rPr>
        <w:t xml:space="preserve"> !… </w:t>
      </w:r>
      <w:r w:rsidR="003148C9">
        <w:rPr>
          <w:szCs w:val="32"/>
          <w:lang w:eastAsia="en-US"/>
        </w:rPr>
        <w:t>murmura-t-il</w:t>
      </w:r>
      <w:r>
        <w:rPr>
          <w:szCs w:val="32"/>
          <w:lang w:eastAsia="en-US"/>
        </w:rPr>
        <w:t xml:space="preserve"> ; </w:t>
      </w:r>
      <w:r w:rsidR="003148C9">
        <w:rPr>
          <w:szCs w:val="32"/>
          <w:lang w:eastAsia="en-US"/>
        </w:rPr>
        <w:t>j</w:t>
      </w:r>
      <w:r>
        <w:rPr>
          <w:szCs w:val="32"/>
          <w:lang w:eastAsia="en-US"/>
        </w:rPr>
        <w:t>’</w:t>
      </w:r>
      <w:r w:rsidR="003148C9">
        <w:rPr>
          <w:szCs w:val="32"/>
          <w:lang w:eastAsia="en-US"/>
        </w:rPr>
        <w:t>ai encore trente ans à vivre</w:t>
      </w:r>
      <w:r>
        <w:rPr>
          <w:szCs w:val="32"/>
          <w:lang w:eastAsia="en-US"/>
        </w:rPr>
        <w:t> !</w:t>
      </w:r>
    </w:p>
    <w:p w14:paraId="5209079B" w14:textId="77777777" w:rsidR="0046142F" w:rsidRDefault="003148C9" w:rsidP="0046142F">
      <w:pPr>
        <w:rPr>
          <w:szCs w:val="32"/>
          <w:lang w:eastAsia="en-US"/>
        </w:rPr>
      </w:pPr>
      <w:proofErr w:type="spellStart"/>
      <w:r>
        <w:rPr>
          <w:szCs w:val="32"/>
          <w:lang w:eastAsia="en-US"/>
        </w:rPr>
        <w:t>Tiennet</w:t>
      </w:r>
      <w:proofErr w:type="spellEnd"/>
      <w:r>
        <w:rPr>
          <w:szCs w:val="32"/>
          <w:lang w:eastAsia="en-US"/>
        </w:rPr>
        <w:t xml:space="preserve"> </w:t>
      </w:r>
      <w:proofErr w:type="spellStart"/>
      <w:r>
        <w:rPr>
          <w:szCs w:val="32"/>
          <w:lang w:eastAsia="en-US"/>
        </w:rPr>
        <w:t>Blône</w:t>
      </w:r>
      <w:proofErr w:type="spellEnd"/>
      <w:r>
        <w:rPr>
          <w:szCs w:val="32"/>
          <w:lang w:eastAsia="en-US"/>
        </w:rPr>
        <w:t xml:space="preserve"> était à mi-chemin</w:t>
      </w:r>
      <w:r w:rsidR="0046142F">
        <w:rPr>
          <w:szCs w:val="32"/>
          <w:lang w:eastAsia="en-US"/>
        </w:rPr>
        <w:t>.</w:t>
      </w:r>
    </w:p>
    <w:p w14:paraId="2249D9BB" w14:textId="77777777" w:rsidR="0046142F" w:rsidRDefault="003148C9" w:rsidP="0046142F">
      <w:pPr>
        <w:rPr>
          <w:szCs w:val="32"/>
          <w:lang w:eastAsia="en-US"/>
        </w:rPr>
      </w:pPr>
      <w:r>
        <w:rPr>
          <w:szCs w:val="32"/>
          <w:lang w:eastAsia="en-US"/>
        </w:rPr>
        <w:t>Le fantôme remua ses bras comme s</w:t>
      </w:r>
      <w:r w:rsidR="0046142F">
        <w:rPr>
          <w:szCs w:val="32"/>
          <w:lang w:eastAsia="en-US"/>
        </w:rPr>
        <w:t>’</w:t>
      </w:r>
      <w:r>
        <w:rPr>
          <w:szCs w:val="32"/>
          <w:lang w:eastAsia="en-US"/>
        </w:rPr>
        <w:t>il eût cherché un appui</w:t>
      </w:r>
      <w:r w:rsidR="0046142F">
        <w:rPr>
          <w:szCs w:val="32"/>
          <w:lang w:eastAsia="en-US"/>
        </w:rPr>
        <w:t xml:space="preserve">. </w:t>
      </w:r>
      <w:r>
        <w:rPr>
          <w:szCs w:val="32"/>
          <w:lang w:eastAsia="en-US"/>
        </w:rPr>
        <w:t>Ses yeux s</w:t>
      </w:r>
      <w:r w:rsidR="0046142F">
        <w:rPr>
          <w:szCs w:val="32"/>
          <w:lang w:eastAsia="en-US"/>
        </w:rPr>
        <w:t>’</w:t>
      </w:r>
      <w:r>
        <w:rPr>
          <w:szCs w:val="32"/>
          <w:lang w:eastAsia="en-US"/>
        </w:rPr>
        <w:t>ouvrirent et tournèrent</w:t>
      </w:r>
      <w:r w:rsidR="0046142F">
        <w:rPr>
          <w:szCs w:val="32"/>
          <w:lang w:eastAsia="en-US"/>
        </w:rPr>
        <w:t>.</w:t>
      </w:r>
    </w:p>
    <w:p w14:paraId="61456D7F" w14:textId="77777777" w:rsidR="0046142F" w:rsidRDefault="003148C9" w:rsidP="0046142F">
      <w:pPr>
        <w:rPr>
          <w:szCs w:val="32"/>
          <w:lang w:eastAsia="en-US"/>
        </w:rPr>
      </w:pPr>
      <w:proofErr w:type="spellStart"/>
      <w:r>
        <w:rPr>
          <w:szCs w:val="32"/>
          <w:lang w:eastAsia="en-US"/>
        </w:rPr>
        <w:t>Tiennet</w:t>
      </w:r>
      <w:proofErr w:type="spellEnd"/>
      <w:r>
        <w:rPr>
          <w:szCs w:val="32"/>
          <w:lang w:eastAsia="en-US"/>
        </w:rPr>
        <w:t xml:space="preserve"> l</w:t>
      </w:r>
      <w:r w:rsidR="0046142F">
        <w:rPr>
          <w:szCs w:val="32"/>
          <w:lang w:eastAsia="en-US"/>
        </w:rPr>
        <w:t>’</w:t>
      </w:r>
      <w:r>
        <w:rPr>
          <w:szCs w:val="32"/>
          <w:lang w:eastAsia="en-US"/>
        </w:rPr>
        <w:t>entendit balbutier encore</w:t>
      </w:r>
      <w:r w:rsidR="0046142F">
        <w:rPr>
          <w:szCs w:val="32"/>
          <w:lang w:eastAsia="en-US"/>
        </w:rPr>
        <w:t> :</w:t>
      </w:r>
    </w:p>
    <w:p w14:paraId="2A2AA0D1" w14:textId="77777777" w:rsidR="0046142F" w:rsidRDefault="0046142F" w:rsidP="0046142F">
      <w:pPr>
        <w:rPr>
          <w:szCs w:val="32"/>
          <w:lang w:eastAsia="en-US"/>
        </w:rPr>
      </w:pPr>
      <w:r>
        <w:rPr>
          <w:lang w:eastAsia="en-US"/>
        </w:rPr>
        <w:t>— </w:t>
      </w:r>
      <w:r w:rsidR="003148C9">
        <w:rPr>
          <w:szCs w:val="32"/>
          <w:lang w:eastAsia="en-US"/>
        </w:rPr>
        <w:t>Au dernier vivant</w:t>
      </w:r>
      <w:r>
        <w:rPr>
          <w:szCs w:val="32"/>
          <w:lang w:eastAsia="en-US"/>
        </w:rPr>
        <w:t xml:space="preserve"> !… </w:t>
      </w:r>
      <w:r w:rsidR="003148C9">
        <w:rPr>
          <w:szCs w:val="32"/>
          <w:lang w:eastAsia="en-US"/>
        </w:rPr>
        <w:t>trente ans</w:t>
      </w:r>
      <w:r>
        <w:rPr>
          <w:szCs w:val="32"/>
          <w:lang w:eastAsia="en-US"/>
        </w:rPr>
        <w:t xml:space="preserve"> !… </w:t>
      </w:r>
      <w:r w:rsidR="003148C9">
        <w:rPr>
          <w:szCs w:val="32"/>
          <w:lang w:eastAsia="en-US"/>
        </w:rPr>
        <w:t>on ne meurt pas si tôt</w:t>
      </w:r>
      <w:r>
        <w:rPr>
          <w:szCs w:val="32"/>
          <w:lang w:eastAsia="en-US"/>
        </w:rPr>
        <w:t> !</w:t>
      </w:r>
    </w:p>
    <w:p w14:paraId="76E2ACEA" w14:textId="77777777" w:rsidR="0046142F" w:rsidRDefault="003148C9" w:rsidP="0046142F">
      <w:pPr>
        <w:rPr>
          <w:szCs w:val="32"/>
          <w:lang w:eastAsia="en-US"/>
        </w:rPr>
      </w:pPr>
      <w:r>
        <w:rPr>
          <w:szCs w:val="32"/>
          <w:lang w:eastAsia="en-US"/>
        </w:rPr>
        <w:t>Il eut un tressaillement</w:t>
      </w:r>
      <w:r w:rsidR="0046142F">
        <w:rPr>
          <w:szCs w:val="32"/>
          <w:lang w:eastAsia="en-US"/>
        </w:rPr>
        <w:t xml:space="preserve">, </w:t>
      </w:r>
      <w:r>
        <w:rPr>
          <w:szCs w:val="32"/>
          <w:lang w:eastAsia="en-US"/>
        </w:rPr>
        <w:t>qui fit craquer ses os</w:t>
      </w:r>
      <w:r w:rsidR="0046142F">
        <w:rPr>
          <w:szCs w:val="32"/>
          <w:lang w:eastAsia="en-US"/>
        </w:rPr>
        <w:t xml:space="preserve">, </w:t>
      </w:r>
      <w:r>
        <w:rPr>
          <w:szCs w:val="32"/>
          <w:lang w:eastAsia="en-US"/>
        </w:rPr>
        <w:t>et il tomba tout de son long</w:t>
      </w:r>
      <w:r w:rsidR="0046142F">
        <w:rPr>
          <w:szCs w:val="32"/>
          <w:lang w:eastAsia="en-US"/>
        </w:rPr>
        <w:t xml:space="preserve"> ; </w:t>
      </w:r>
      <w:r>
        <w:rPr>
          <w:szCs w:val="32"/>
          <w:lang w:eastAsia="en-US"/>
        </w:rPr>
        <w:t>mort de vieillesse</w:t>
      </w:r>
      <w:r w:rsidR="0046142F">
        <w:rPr>
          <w:szCs w:val="32"/>
          <w:lang w:eastAsia="en-US"/>
        </w:rPr>
        <w:t>.</w:t>
      </w:r>
    </w:p>
    <w:p w14:paraId="26BB8BB9" w14:textId="40682866" w:rsidR="0046142F" w:rsidRDefault="0046142F" w:rsidP="0046142F">
      <w:pPr>
        <w:rPr>
          <w:lang w:eastAsia="en-US"/>
        </w:rPr>
      </w:pPr>
    </w:p>
    <w:p w14:paraId="213FF6CD" w14:textId="77777777" w:rsidR="0046142F" w:rsidRDefault="003148C9" w:rsidP="0046142F">
      <w:pPr>
        <w:rPr>
          <w:szCs w:val="32"/>
          <w:lang w:eastAsia="en-US"/>
        </w:rPr>
      </w:pPr>
      <w:proofErr w:type="spellStart"/>
      <w:r>
        <w:rPr>
          <w:szCs w:val="32"/>
          <w:lang w:eastAsia="en-US"/>
        </w:rPr>
        <w:t>Tiennet</w:t>
      </w:r>
      <w:proofErr w:type="spellEnd"/>
      <w:r>
        <w:rPr>
          <w:szCs w:val="32"/>
          <w:lang w:eastAsia="en-US"/>
        </w:rPr>
        <w:t xml:space="preserve"> </w:t>
      </w:r>
      <w:proofErr w:type="spellStart"/>
      <w:r>
        <w:rPr>
          <w:szCs w:val="32"/>
          <w:lang w:eastAsia="en-US"/>
        </w:rPr>
        <w:t>Blône</w:t>
      </w:r>
      <w:proofErr w:type="spellEnd"/>
      <w:r>
        <w:rPr>
          <w:szCs w:val="32"/>
          <w:lang w:eastAsia="en-US"/>
        </w:rPr>
        <w:t xml:space="preserve"> fit un grand trou au pied de l</w:t>
      </w:r>
      <w:r w:rsidR="0046142F">
        <w:rPr>
          <w:szCs w:val="32"/>
          <w:lang w:eastAsia="en-US"/>
        </w:rPr>
        <w:t>’</w:t>
      </w:r>
      <w:r>
        <w:rPr>
          <w:szCs w:val="32"/>
          <w:lang w:eastAsia="en-US"/>
        </w:rPr>
        <w:t>arbre</w:t>
      </w:r>
      <w:r w:rsidR="0046142F">
        <w:rPr>
          <w:szCs w:val="32"/>
          <w:lang w:eastAsia="en-US"/>
        </w:rPr>
        <w:t xml:space="preserve">. </w:t>
      </w:r>
      <w:r>
        <w:rPr>
          <w:szCs w:val="32"/>
          <w:lang w:eastAsia="en-US"/>
        </w:rPr>
        <w:t>Il enleva le trésor et mit les trois cadavres à la place</w:t>
      </w:r>
      <w:r w:rsidR="0046142F">
        <w:rPr>
          <w:szCs w:val="32"/>
          <w:lang w:eastAsia="en-US"/>
        </w:rPr>
        <w:t>.</w:t>
      </w:r>
    </w:p>
    <w:p w14:paraId="6DEF30B8" w14:textId="7110815E" w:rsidR="003148C9" w:rsidRDefault="003148C9" w:rsidP="0046142F">
      <w:pPr>
        <w:pStyle w:val="Titre2"/>
        <w:rPr>
          <w:lang w:eastAsia="en-US"/>
        </w:rPr>
      </w:pPr>
      <w:bookmarkStart w:id="165" w:name="_Toc233868114"/>
      <w:bookmarkStart w:id="166" w:name="_Toc202196807"/>
      <w:r>
        <w:rPr>
          <w:lang w:eastAsia="en-US"/>
        </w:rPr>
        <w:lastRenderedPageBreak/>
        <w:t>ÉPILOGUE</w:t>
      </w:r>
      <w:bookmarkEnd w:id="165"/>
      <w:bookmarkEnd w:id="166"/>
      <w:r>
        <w:rPr>
          <w:lang w:eastAsia="en-US"/>
        </w:rPr>
        <w:br/>
      </w:r>
    </w:p>
    <w:p w14:paraId="6CADB60B" w14:textId="77777777" w:rsidR="0046142F" w:rsidRDefault="003148C9" w:rsidP="0046142F">
      <w:pPr>
        <w:rPr>
          <w:szCs w:val="32"/>
          <w:lang w:eastAsia="en-US"/>
        </w:rPr>
      </w:pPr>
      <w:r>
        <w:rPr>
          <w:szCs w:val="32"/>
          <w:lang w:eastAsia="en-US"/>
        </w:rPr>
        <w:t>Le mois de mai n</w:t>
      </w:r>
      <w:r w:rsidR="0046142F">
        <w:rPr>
          <w:szCs w:val="32"/>
          <w:lang w:eastAsia="en-US"/>
        </w:rPr>
        <w:t>’</w:t>
      </w:r>
      <w:r>
        <w:rPr>
          <w:szCs w:val="32"/>
          <w:lang w:eastAsia="en-US"/>
        </w:rPr>
        <w:t>était pas encore fini</w:t>
      </w:r>
      <w:r w:rsidR="0046142F">
        <w:rPr>
          <w:szCs w:val="32"/>
          <w:lang w:eastAsia="en-US"/>
        </w:rPr>
        <w:t xml:space="preserve">. </w:t>
      </w:r>
      <w:r>
        <w:rPr>
          <w:szCs w:val="32"/>
          <w:lang w:eastAsia="en-US"/>
        </w:rPr>
        <w:t>C</w:t>
      </w:r>
      <w:r w:rsidR="0046142F">
        <w:rPr>
          <w:szCs w:val="32"/>
          <w:lang w:eastAsia="en-US"/>
        </w:rPr>
        <w:t>’</w:t>
      </w:r>
      <w:r>
        <w:rPr>
          <w:szCs w:val="32"/>
          <w:lang w:eastAsia="en-US"/>
        </w:rPr>
        <w:t>était par une de ces belles matinées où le ciel de Bretagne dépouille son manteau gris et laisse errer seulement quelques nuages transparents sur son azur pâle</w:t>
      </w:r>
      <w:r w:rsidR="0046142F">
        <w:rPr>
          <w:szCs w:val="32"/>
          <w:lang w:eastAsia="en-US"/>
        </w:rPr>
        <w:t>.</w:t>
      </w:r>
    </w:p>
    <w:p w14:paraId="78A1B7B9" w14:textId="77777777" w:rsidR="0046142F" w:rsidRDefault="003148C9" w:rsidP="0046142F">
      <w:pPr>
        <w:rPr>
          <w:szCs w:val="32"/>
          <w:lang w:eastAsia="en-US"/>
        </w:rPr>
      </w:pPr>
      <w:r>
        <w:rPr>
          <w:szCs w:val="32"/>
          <w:lang w:eastAsia="en-US"/>
        </w:rPr>
        <w:t>Le soleil fouillait joyeusement la feuillée nouvelle</w:t>
      </w:r>
      <w:r w:rsidR="0046142F">
        <w:rPr>
          <w:szCs w:val="32"/>
          <w:lang w:eastAsia="en-US"/>
        </w:rPr>
        <w:t xml:space="preserve">, </w:t>
      </w:r>
      <w:r>
        <w:rPr>
          <w:szCs w:val="32"/>
          <w:lang w:eastAsia="en-US"/>
        </w:rPr>
        <w:t>et l</w:t>
      </w:r>
      <w:r w:rsidR="0046142F">
        <w:rPr>
          <w:szCs w:val="32"/>
          <w:lang w:eastAsia="en-US"/>
        </w:rPr>
        <w:t>’</w:t>
      </w:r>
      <w:r>
        <w:rPr>
          <w:szCs w:val="32"/>
          <w:lang w:eastAsia="en-US"/>
        </w:rPr>
        <w:t xml:space="preserve">antique forêt du </w:t>
      </w:r>
      <w:proofErr w:type="spellStart"/>
      <w:r>
        <w:rPr>
          <w:szCs w:val="32"/>
          <w:lang w:eastAsia="en-US"/>
        </w:rPr>
        <w:t>Ceuil</w:t>
      </w:r>
      <w:proofErr w:type="spellEnd"/>
      <w:r>
        <w:rPr>
          <w:szCs w:val="32"/>
          <w:lang w:eastAsia="en-US"/>
        </w:rPr>
        <w:t xml:space="preserve"> vous avait un air de gaité comme ces vieillards de bonne humeur qui se ragaillardissent à point nommé pour l</w:t>
      </w:r>
      <w:r w:rsidR="0046142F">
        <w:rPr>
          <w:szCs w:val="32"/>
          <w:lang w:eastAsia="en-US"/>
        </w:rPr>
        <w:t>’</w:t>
      </w:r>
      <w:r>
        <w:rPr>
          <w:szCs w:val="32"/>
          <w:lang w:eastAsia="en-US"/>
        </w:rPr>
        <w:t>heure de la fête</w:t>
      </w:r>
      <w:r w:rsidR="0046142F">
        <w:rPr>
          <w:szCs w:val="32"/>
          <w:lang w:eastAsia="en-US"/>
        </w:rPr>
        <w:t>.</w:t>
      </w:r>
    </w:p>
    <w:p w14:paraId="24A8BD8D" w14:textId="77777777" w:rsidR="0046142F" w:rsidRDefault="003148C9" w:rsidP="0046142F">
      <w:pPr>
        <w:rPr>
          <w:szCs w:val="32"/>
          <w:lang w:eastAsia="en-US"/>
        </w:rPr>
      </w:pPr>
      <w:r>
        <w:rPr>
          <w:szCs w:val="32"/>
          <w:lang w:eastAsia="en-US"/>
        </w:rPr>
        <w:t>Le printemps fleurissait</w:t>
      </w:r>
      <w:r w:rsidR="0046142F">
        <w:rPr>
          <w:szCs w:val="32"/>
          <w:lang w:eastAsia="en-US"/>
        </w:rPr>
        <w:t xml:space="preserve"> ; </w:t>
      </w:r>
      <w:r>
        <w:rPr>
          <w:szCs w:val="32"/>
          <w:lang w:eastAsia="en-US"/>
        </w:rPr>
        <w:t>les marguerites riaient dans le gazon frais</w:t>
      </w:r>
      <w:r w:rsidR="0046142F">
        <w:rPr>
          <w:szCs w:val="32"/>
          <w:lang w:eastAsia="en-US"/>
        </w:rPr>
        <w:t xml:space="preserve">, </w:t>
      </w:r>
      <w:r>
        <w:rPr>
          <w:szCs w:val="32"/>
          <w:lang w:eastAsia="en-US"/>
        </w:rPr>
        <w:t>et la jeune mousse étendait son opulent tapis entre les arbres</w:t>
      </w:r>
      <w:r w:rsidR="0046142F">
        <w:rPr>
          <w:szCs w:val="32"/>
          <w:lang w:eastAsia="en-US"/>
        </w:rPr>
        <w:t>.</w:t>
      </w:r>
    </w:p>
    <w:p w14:paraId="5E1F68F8" w14:textId="77777777" w:rsidR="0046142F" w:rsidRDefault="003148C9" w:rsidP="0046142F">
      <w:pPr>
        <w:rPr>
          <w:szCs w:val="32"/>
          <w:lang w:eastAsia="en-US"/>
        </w:rPr>
      </w:pPr>
      <w:r>
        <w:rPr>
          <w:szCs w:val="32"/>
          <w:lang w:eastAsia="en-US"/>
        </w:rPr>
        <w:t>Çà et là</w:t>
      </w:r>
      <w:r w:rsidR="0046142F">
        <w:rPr>
          <w:szCs w:val="32"/>
          <w:lang w:eastAsia="en-US"/>
        </w:rPr>
        <w:t xml:space="preserve">, </w:t>
      </w:r>
      <w:r>
        <w:rPr>
          <w:szCs w:val="32"/>
          <w:lang w:eastAsia="en-US"/>
        </w:rPr>
        <w:t>les haies vives montraient</w:t>
      </w:r>
      <w:r w:rsidR="0046142F">
        <w:rPr>
          <w:szCs w:val="32"/>
          <w:lang w:eastAsia="en-US"/>
        </w:rPr>
        <w:t xml:space="preserve">, </w:t>
      </w:r>
      <w:r>
        <w:rPr>
          <w:szCs w:val="32"/>
          <w:lang w:eastAsia="en-US"/>
        </w:rPr>
        <w:t>parmi le houx noir et la ronce qui rampe</w:t>
      </w:r>
      <w:r w:rsidR="0046142F">
        <w:rPr>
          <w:szCs w:val="32"/>
          <w:lang w:eastAsia="en-US"/>
        </w:rPr>
        <w:t xml:space="preserve">, </w:t>
      </w:r>
      <w:r>
        <w:rPr>
          <w:szCs w:val="32"/>
          <w:lang w:eastAsia="en-US"/>
        </w:rPr>
        <w:t>la fleur d</w:t>
      </w:r>
      <w:r w:rsidR="0046142F">
        <w:rPr>
          <w:szCs w:val="32"/>
          <w:lang w:eastAsia="en-US"/>
        </w:rPr>
        <w:t>’</w:t>
      </w:r>
      <w:r>
        <w:rPr>
          <w:szCs w:val="32"/>
          <w:lang w:eastAsia="en-US"/>
        </w:rPr>
        <w:t>or des genêts et ses éblouissants bouquets d</w:t>
      </w:r>
      <w:r w:rsidR="0046142F">
        <w:rPr>
          <w:szCs w:val="32"/>
          <w:lang w:eastAsia="en-US"/>
        </w:rPr>
        <w:t>’</w:t>
      </w:r>
      <w:r>
        <w:rPr>
          <w:szCs w:val="32"/>
          <w:lang w:eastAsia="en-US"/>
        </w:rPr>
        <w:t>aubépine</w:t>
      </w:r>
      <w:r w:rsidR="0046142F">
        <w:rPr>
          <w:szCs w:val="32"/>
          <w:lang w:eastAsia="en-US"/>
        </w:rPr>
        <w:t xml:space="preserve">, </w:t>
      </w:r>
      <w:r>
        <w:rPr>
          <w:szCs w:val="32"/>
          <w:lang w:eastAsia="en-US"/>
        </w:rPr>
        <w:t>parure des chemins rustiques</w:t>
      </w:r>
      <w:r w:rsidR="0046142F">
        <w:rPr>
          <w:szCs w:val="32"/>
          <w:lang w:eastAsia="en-US"/>
        </w:rPr>
        <w:t>.</w:t>
      </w:r>
    </w:p>
    <w:p w14:paraId="1A07416D" w14:textId="77777777" w:rsidR="0046142F" w:rsidRDefault="003148C9" w:rsidP="0046142F">
      <w:pPr>
        <w:rPr>
          <w:szCs w:val="32"/>
          <w:lang w:eastAsia="en-US"/>
        </w:rPr>
      </w:pPr>
      <w:r>
        <w:rPr>
          <w:szCs w:val="32"/>
          <w:lang w:eastAsia="en-US"/>
        </w:rPr>
        <w:t>L</w:t>
      </w:r>
      <w:r w:rsidR="0046142F">
        <w:rPr>
          <w:szCs w:val="32"/>
          <w:lang w:eastAsia="en-US"/>
        </w:rPr>
        <w:t>’</w:t>
      </w:r>
      <w:r>
        <w:rPr>
          <w:szCs w:val="32"/>
          <w:lang w:eastAsia="en-US"/>
        </w:rPr>
        <w:t>air s</w:t>
      </w:r>
      <w:r w:rsidR="0046142F">
        <w:rPr>
          <w:szCs w:val="32"/>
          <w:lang w:eastAsia="en-US"/>
        </w:rPr>
        <w:t>’</w:t>
      </w:r>
      <w:r>
        <w:rPr>
          <w:szCs w:val="32"/>
          <w:lang w:eastAsia="en-US"/>
        </w:rPr>
        <w:t>imprégnait de bonnes senteurs</w:t>
      </w:r>
      <w:r w:rsidR="0046142F">
        <w:rPr>
          <w:szCs w:val="32"/>
          <w:lang w:eastAsia="en-US"/>
        </w:rPr>
        <w:t xml:space="preserve">. </w:t>
      </w:r>
      <w:r>
        <w:rPr>
          <w:szCs w:val="32"/>
          <w:lang w:eastAsia="en-US"/>
        </w:rPr>
        <w:t>Il y avait sous le ciel de la joie et du bien-être</w:t>
      </w:r>
      <w:r w:rsidR="0046142F">
        <w:rPr>
          <w:szCs w:val="32"/>
          <w:lang w:eastAsia="en-US"/>
        </w:rPr>
        <w:t>.</w:t>
      </w:r>
    </w:p>
    <w:p w14:paraId="0FA6614C" w14:textId="77777777" w:rsidR="0046142F" w:rsidRDefault="003148C9" w:rsidP="0046142F">
      <w:pPr>
        <w:rPr>
          <w:szCs w:val="32"/>
          <w:lang w:eastAsia="en-US"/>
        </w:rPr>
      </w:pPr>
      <w:r>
        <w:rPr>
          <w:szCs w:val="32"/>
          <w:lang w:eastAsia="en-US"/>
        </w:rPr>
        <w:t xml:space="preserve">Vous souvient-il de ce sentier de la forêt où </w:t>
      </w:r>
      <w:proofErr w:type="spellStart"/>
      <w:r>
        <w:rPr>
          <w:szCs w:val="32"/>
          <w:lang w:eastAsia="en-US"/>
        </w:rPr>
        <w:t>Tiennet</w:t>
      </w:r>
      <w:proofErr w:type="spellEnd"/>
      <w:r>
        <w:rPr>
          <w:szCs w:val="32"/>
          <w:lang w:eastAsia="en-US"/>
        </w:rPr>
        <w:t xml:space="preserve"> </w:t>
      </w:r>
      <w:proofErr w:type="spellStart"/>
      <w:r>
        <w:rPr>
          <w:szCs w:val="32"/>
          <w:lang w:eastAsia="en-US"/>
        </w:rPr>
        <w:t>Blône</w:t>
      </w:r>
      <w:proofErr w:type="spellEnd"/>
      <w:r w:rsidR="0046142F">
        <w:rPr>
          <w:szCs w:val="32"/>
          <w:lang w:eastAsia="en-US"/>
        </w:rPr>
        <w:t xml:space="preserve">, </w:t>
      </w:r>
      <w:r>
        <w:rPr>
          <w:szCs w:val="32"/>
          <w:lang w:eastAsia="en-US"/>
        </w:rPr>
        <w:t>monté sur Petit-Argent</w:t>
      </w:r>
      <w:r w:rsidR="0046142F">
        <w:rPr>
          <w:szCs w:val="32"/>
          <w:lang w:eastAsia="en-US"/>
        </w:rPr>
        <w:t xml:space="preserve">, </w:t>
      </w:r>
      <w:r>
        <w:rPr>
          <w:szCs w:val="32"/>
          <w:lang w:eastAsia="en-US"/>
        </w:rPr>
        <w:t>livrait ses grands cheveux à l</w:t>
      </w:r>
      <w:r w:rsidR="0046142F">
        <w:rPr>
          <w:szCs w:val="32"/>
          <w:lang w:eastAsia="en-US"/>
        </w:rPr>
        <w:t>’</w:t>
      </w:r>
      <w:r>
        <w:rPr>
          <w:szCs w:val="32"/>
          <w:lang w:eastAsia="en-US"/>
        </w:rPr>
        <w:t>averse et au vent</w:t>
      </w:r>
      <w:r w:rsidR="0046142F">
        <w:rPr>
          <w:szCs w:val="32"/>
          <w:lang w:eastAsia="en-US"/>
        </w:rPr>
        <w:t xml:space="preserve">, </w:t>
      </w:r>
      <w:r>
        <w:rPr>
          <w:szCs w:val="32"/>
          <w:lang w:eastAsia="en-US"/>
        </w:rPr>
        <w:t>en chantant la chanson de Monsieur Bertrand dit à l</w:t>
      </w:r>
      <w:r w:rsidR="0046142F">
        <w:rPr>
          <w:szCs w:val="32"/>
          <w:lang w:eastAsia="en-US"/>
        </w:rPr>
        <w:t>’</w:t>
      </w:r>
      <w:r>
        <w:rPr>
          <w:szCs w:val="32"/>
          <w:lang w:eastAsia="en-US"/>
        </w:rPr>
        <w:t>Anglais</w:t>
      </w:r>
      <w:r w:rsidR="0046142F">
        <w:rPr>
          <w:szCs w:val="32"/>
          <w:lang w:eastAsia="en-US"/>
        </w:rPr>
        <w:t> ?…</w:t>
      </w:r>
    </w:p>
    <w:p w14:paraId="0839B679" w14:textId="3F9856BA" w:rsidR="0046142F" w:rsidRDefault="003148C9" w:rsidP="0046142F">
      <w:pPr>
        <w:rPr>
          <w:szCs w:val="32"/>
          <w:lang w:eastAsia="en-US"/>
        </w:rPr>
      </w:pPr>
      <w:r>
        <w:rPr>
          <w:szCs w:val="32"/>
          <w:lang w:eastAsia="en-US"/>
        </w:rPr>
        <w:t xml:space="preserve">Pauvre Argent qui allait mourir dans la </w:t>
      </w:r>
      <w:proofErr w:type="spellStart"/>
      <w:r>
        <w:rPr>
          <w:szCs w:val="32"/>
          <w:lang w:eastAsia="en-US"/>
        </w:rPr>
        <w:t>Vesvre</w:t>
      </w:r>
      <w:proofErr w:type="spellEnd"/>
      <w:r>
        <w:rPr>
          <w:szCs w:val="32"/>
          <w:lang w:eastAsia="en-US"/>
        </w:rPr>
        <w:t xml:space="preserve"> débordée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 xml:space="preserve">et pauvre </w:t>
      </w:r>
      <w:proofErr w:type="spellStart"/>
      <w:r>
        <w:rPr>
          <w:szCs w:val="32"/>
          <w:lang w:eastAsia="en-US"/>
        </w:rPr>
        <w:t>Tiennet</w:t>
      </w:r>
      <w:proofErr w:type="spellEnd"/>
      <w:r>
        <w:rPr>
          <w:szCs w:val="32"/>
          <w:lang w:eastAsia="en-US"/>
        </w:rPr>
        <w:t xml:space="preserve"> </w:t>
      </w:r>
      <w:proofErr w:type="spellStart"/>
      <w:r>
        <w:rPr>
          <w:szCs w:val="32"/>
          <w:lang w:eastAsia="en-US"/>
        </w:rPr>
        <w:t>Blône</w:t>
      </w:r>
      <w:proofErr w:type="spellEnd"/>
      <w:r>
        <w:rPr>
          <w:szCs w:val="32"/>
          <w:lang w:eastAsia="en-US"/>
        </w:rPr>
        <w:t xml:space="preserve"> qui allait se briser le cœur contre ce roc</w:t>
      </w:r>
      <w:r w:rsidR="0046142F">
        <w:rPr>
          <w:szCs w:val="32"/>
          <w:lang w:eastAsia="en-US"/>
        </w:rPr>
        <w:t xml:space="preserve"> : </w:t>
      </w:r>
      <w:r>
        <w:rPr>
          <w:szCs w:val="32"/>
          <w:lang w:eastAsia="en-US"/>
        </w:rPr>
        <w:t>l</w:t>
      </w:r>
      <w:r w:rsidR="0046142F">
        <w:rPr>
          <w:szCs w:val="32"/>
          <w:lang w:eastAsia="en-US"/>
        </w:rPr>
        <w:t>’</w:t>
      </w:r>
      <w:r>
        <w:rPr>
          <w:szCs w:val="32"/>
          <w:lang w:eastAsia="en-US"/>
        </w:rPr>
        <w:t>égoïsme d</w:t>
      </w:r>
      <w:r w:rsidR="0046142F">
        <w:rPr>
          <w:szCs w:val="32"/>
          <w:lang w:eastAsia="en-US"/>
        </w:rPr>
        <w:t>’</w:t>
      </w:r>
      <w:r>
        <w:rPr>
          <w:szCs w:val="32"/>
          <w:lang w:eastAsia="en-US"/>
        </w:rPr>
        <w:t>une madame Marion</w:t>
      </w:r>
      <w:r w:rsidR="0046142F">
        <w:rPr>
          <w:szCs w:val="32"/>
          <w:lang w:eastAsia="en-US"/>
        </w:rPr>
        <w:t xml:space="preserve">, </w:t>
      </w:r>
      <w:r>
        <w:rPr>
          <w:szCs w:val="32"/>
          <w:lang w:eastAsia="en-US"/>
        </w:rPr>
        <w:t>rentière</w:t>
      </w:r>
      <w:r w:rsidR="0046142F">
        <w:rPr>
          <w:szCs w:val="32"/>
          <w:lang w:eastAsia="en-US"/>
        </w:rPr>
        <w:t> !</w:t>
      </w:r>
    </w:p>
    <w:p w14:paraId="643DB3C0" w14:textId="5E3E57E0" w:rsidR="0046142F" w:rsidRDefault="003148C9" w:rsidP="0046142F">
      <w:pPr>
        <w:rPr>
          <w:szCs w:val="32"/>
          <w:lang w:eastAsia="en-US"/>
        </w:rPr>
      </w:pPr>
      <w:r>
        <w:rPr>
          <w:szCs w:val="32"/>
          <w:lang w:eastAsia="en-US"/>
        </w:rPr>
        <w:lastRenderedPageBreak/>
        <w:t>Dans ce même sentier</w:t>
      </w:r>
      <w:r w:rsidR="0046142F">
        <w:rPr>
          <w:szCs w:val="32"/>
          <w:lang w:eastAsia="en-US"/>
        </w:rPr>
        <w:t xml:space="preserve">, </w:t>
      </w:r>
      <w:r>
        <w:rPr>
          <w:szCs w:val="32"/>
          <w:lang w:eastAsia="en-US"/>
        </w:rPr>
        <w:t>nous rencontrons aujourd</w:t>
      </w:r>
      <w:r w:rsidR="0046142F">
        <w:rPr>
          <w:szCs w:val="32"/>
          <w:lang w:eastAsia="en-US"/>
        </w:rPr>
        <w:t>’</w:t>
      </w:r>
      <w:r>
        <w:rPr>
          <w:szCs w:val="32"/>
          <w:lang w:eastAsia="en-US"/>
        </w:rPr>
        <w:t>hui deux de nos connaissances les plus intimes</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des Parisiens</w:t>
      </w:r>
      <w:r w:rsidR="0046142F">
        <w:rPr>
          <w:szCs w:val="32"/>
          <w:lang w:eastAsia="en-US"/>
        </w:rPr>
        <w:t xml:space="preserve">, </w:t>
      </w:r>
      <w:r>
        <w:rPr>
          <w:szCs w:val="32"/>
          <w:lang w:eastAsia="en-US"/>
        </w:rPr>
        <w:t>ma foi</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le beau capitaine Mazurke et madame de Marans</w:t>
      </w:r>
      <w:r w:rsidR="0046142F">
        <w:rPr>
          <w:szCs w:val="32"/>
          <w:lang w:eastAsia="en-US"/>
        </w:rPr>
        <w:t>.</w:t>
      </w:r>
    </w:p>
    <w:p w14:paraId="7B0C401F" w14:textId="77777777" w:rsidR="0046142F" w:rsidRDefault="003148C9" w:rsidP="0046142F">
      <w:pPr>
        <w:rPr>
          <w:szCs w:val="32"/>
          <w:lang w:eastAsia="en-US"/>
        </w:rPr>
      </w:pPr>
      <w:r>
        <w:rPr>
          <w:szCs w:val="32"/>
          <w:lang w:eastAsia="en-US"/>
        </w:rPr>
        <w:t>En partant de Paris</w:t>
      </w:r>
      <w:r w:rsidR="0046142F">
        <w:rPr>
          <w:szCs w:val="32"/>
          <w:lang w:eastAsia="en-US"/>
        </w:rPr>
        <w:t xml:space="preserve">, </w:t>
      </w:r>
      <w:r>
        <w:rPr>
          <w:szCs w:val="32"/>
          <w:lang w:eastAsia="en-US"/>
        </w:rPr>
        <w:t>la pauvre Berthe avait pris d</w:t>
      </w:r>
      <w:r w:rsidR="0046142F">
        <w:rPr>
          <w:szCs w:val="32"/>
          <w:lang w:eastAsia="en-US"/>
        </w:rPr>
        <w:t>’</w:t>
      </w:r>
      <w:r>
        <w:rPr>
          <w:szCs w:val="32"/>
          <w:lang w:eastAsia="en-US"/>
        </w:rPr>
        <w:t>instinct le chemin de la Bretagne</w:t>
      </w:r>
      <w:r w:rsidR="0046142F">
        <w:rPr>
          <w:szCs w:val="32"/>
          <w:lang w:eastAsia="en-US"/>
        </w:rPr>
        <w:t>.</w:t>
      </w:r>
    </w:p>
    <w:p w14:paraId="73F87999" w14:textId="77777777" w:rsidR="0046142F" w:rsidRDefault="003148C9" w:rsidP="0046142F">
      <w:pPr>
        <w:rPr>
          <w:szCs w:val="32"/>
          <w:lang w:eastAsia="en-US"/>
        </w:rPr>
      </w:pPr>
      <w:r>
        <w:rPr>
          <w:szCs w:val="32"/>
          <w:lang w:eastAsia="en-US"/>
        </w:rPr>
        <w:t>Quant à Mazurke</w:t>
      </w:r>
      <w:r w:rsidR="0046142F">
        <w:rPr>
          <w:szCs w:val="32"/>
          <w:lang w:eastAsia="en-US"/>
        </w:rPr>
        <w:t xml:space="preserve">, </w:t>
      </w:r>
      <w:r>
        <w:rPr>
          <w:szCs w:val="32"/>
          <w:lang w:eastAsia="en-US"/>
        </w:rPr>
        <w:t>le soir de ce jour où Menand jeune</w:t>
      </w:r>
      <w:r w:rsidR="0046142F">
        <w:rPr>
          <w:szCs w:val="32"/>
          <w:lang w:eastAsia="en-US"/>
        </w:rPr>
        <w:t xml:space="preserve"> (</w:t>
      </w:r>
      <w:r>
        <w:rPr>
          <w:szCs w:val="32"/>
          <w:lang w:eastAsia="en-US"/>
        </w:rPr>
        <w:t>quel souvenir funeste</w:t>
      </w:r>
      <w:r w:rsidR="0046142F">
        <w:rPr>
          <w:szCs w:val="32"/>
          <w:lang w:eastAsia="en-US"/>
        </w:rPr>
        <w:t xml:space="preserve"> !) </w:t>
      </w:r>
      <w:r>
        <w:rPr>
          <w:szCs w:val="32"/>
          <w:lang w:eastAsia="en-US"/>
        </w:rPr>
        <w:t>avait mangé sa dernière échalotte</w:t>
      </w:r>
      <w:r w:rsidR="0046142F">
        <w:rPr>
          <w:szCs w:val="32"/>
          <w:lang w:eastAsia="en-US"/>
        </w:rPr>
        <w:t xml:space="preserve">, </w:t>
      </w:r>
      <w:r>
        <w:rPr>
          <w:szCs w:val="32"/>
          <w:lang w:eastAsia="en-US"/>
        </w:rPr>
        <w:t>il avait reçu un billet de Lucienne</w:t>
      </w:r>
      <w:r w:rsidR="0046142F">
        <w:rPr>
          <w:szCs w:val="32"/>
          <w:lang w:eastAsia="en-US"/>
        </w:rPr>
        <w:t>.</w:t>
      </w:r>
    </w:p>
    <w:p w14:paraId="1364A440" w14:textId="77777777" w:rsidR="0046142F" w:rsidRDefault="003148C9" w:rsidP="0046142F">
      <w:pPr>
        <w:rPr>
          <w:szCs w:val="32"/>
          <w:lang w:eastAsia="en-US"/>
        </w:rPr>
      </w:pPr>
      <w:r>
        <w:rPr>
          <w:szCs w:val="32"/>
          <w:lang w:eastAsia="en-US"/>
        </w:rPr>
        <w:t>Ce billet disait</w:t>
      </w:r>
      <w:r w:rsidR="0046142F">
        <w:rPr>
          <w:szCs w:val="32"/>
          <w:lang w:eastAsia="en-US"/>
        </w:rPr>
        <w:t> :</w:t>
      </w:r>
    </w:p>
    <w:p w14:paraId="55EF5208" w14:textId="1E5DE69C" w:rsidR="0046142F" w:rsidRDefault="0046142F" w:rsidP="0046142F">
      <w:pPr>
        <w:rPr>
          <w:lang w:eastAsia="en-US"/>
        </w:rPr>
      </w:pPr>
      <w:r>
        <w:rPr>
          <w:szCs w:val="32"/>
          <w:lang w:eastAsia="en-US"/>
        </w:rPr>
        <w:t>« </w:t>
      </w:r>
      <w:r w:rsidR="003148C9">
        <w:rPr>
          <w:szCs w:val="32"/>
          <w:lang w:eastAsia="en-US"/>
        </w:rPr>
        <w:t>Nous sommes à Chartres et nous repartons</w:t>
      </w:r>
      <w:r>
        <w:rPr>
          <w:szCs w:val="32"/>
          <w:lang w:eastAsia="en-US"/>
        </w:rPr>
        <w:t>. »</w:t>
      </w:r>
    </w:p>
    <w:p w14:paraId="239B7FA7" w14:textId="77777777" w:rsidR="0046142F" w:rsidRDefault="003148C9" w:rsidP="0046142F">
      <w:pPr>
        <w:rPr>
          <w:szCs w:val="32"/>
          <w:lang w:eastAsia="en-US"/>
        </w:rPr>
      </w:pPr>
      <w:r>
        <w:rPr>
          <w:szCs w:val="32"/>
          <w:lang w:eastAsia="en-US"/>
        </w:rPr>
        <w:t>Cela suffisait à Mazurke qui prit la poste sur l</w:t>
      </w:r>
      <w:r w:rsidR="0046142F">
        <w:rPr>
          <w:szCs w:val="32"/>
          <w:lang w:eastAsia="en-US"/>
        </w:rPr>
        <w:t>’</w:t>
      </w:r>
      <w:r>
        <w:rPr>
          <w:szCs w:val="32"/>
          <w:lang w:eastAsia="en-US"/>
        </w:rPr>
        <w:t>heure</w:t>
      </w:r>
      <w:r w:rsidR="0046142F">
        <w:rPr>
          <w:szCs w:val="32"/>
          <w:lang w:eastAsia="en-US"/>
        </w:rPr>
        <w:t>.</w:t>
      </w:r>
    </w:p>
    <w:p w14:paraId="1411880E" w14:textId="77777777" w:rsidR="0046142F" w:rsidRDefault="003148C9" w:rsidP="0046142F">
      <w:pPr>
        <w:rPr>
          <w:szCs w:val="32"/>
          <w:lang w:eastAsia="en-US"/>
        </w:rPr>
      </w:pPr>
      <w:r>
        <w:rPr>
          <w:szCs w:val="32"/>
          <w:lang w:eastAsia="en-US"/>
        </w:rPr>
        <w:t>Madame de Marans s</w:t>
      </w:r>
      <w:r w:rsidR="0046142F">
        <w:rPr>
          <w:szCs w:val="32"/>
          <w:lang w:eastAsia="en-US"/>
        </w:rPr>
        <w:t>’</w:t>
      </w:r>
      <w:r>
        <w:rPr>
          <w:szCs w:val="32"/>
          <w:lang w:eastAsia="en-US"/>
        </w:rPr>
        <w:t>appuyait sur le bras de Mazurke et ils causaient comme de vieilles connaissances</w:t>
      </w:r>
      <w:r w:rsidR="0046142F">
        <w:rPr>
          <w:szCs w:val="32"/>
          <w:lang w:eastAsia="en-US"/>
        </w:rPr>
        <w:t>.</w:t>
      </w:r>
    </w:p>
    <w:p w14:paraId="5068C248"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comme un rêve</w:t>
      </w:r>
      <w:r>
        <w:rPr>
          <w:szCs w:val="32"/>
          <w:lang w:eastAsia="en-US"/>
        </w:rPr>
        <w:t xml:space="preserve"> !… </w:t>
      </w:r>
      <w:r w:rsidR="003148C9">
        <w:rPr>
          <w:szCs w:val="32"/>
          <w:lang w:eastAsia="en-US"/>
        </w:rPr>
        <w:t>disait Berthe</w:t>
      </w:r>
      <w:r>
        <w:rPr>
          <w:szCs w:val="32"/>
          <w:lang w:eastAsia="en-US"/>
        </w:rPr>
        <w:t>.</w:t>
      </w:r>
    </w:p>
    <w:p w14:paraId="2C86D089" w14:textId="4FDB5CCE" w:rsidR="0046142F" w:rsidRDefault="0046142F" w:rsidP="0046142F">
      <w:pPr>
        <w:rPr>
          <w:szCs w:val="32"/>
          <w:lang w:eastAsia="en-US"/>
        </w:rPr>
      </w:pPr>
      <w:r>
        <w:rPr>
          <w:lang w:eastAsia="en-US"/>
        </w:rPr>
        <w:t>— </w:t>
      </w:r>
      <w:r w:rsidR="003148C9">
        <w:rPr>
          <w:szCs w:val="32"/>
          <w:lang w:eastAsia="en-US"/>
        </w:rPr>
        <w:t>Ma sœur</w:t>
      </w:r>
      <w:r>
        <w:rPr>
          <w:szCs w:val="32"/>
          <w:lang w:eastAsia="en-US"/>
        </w:rPr>
        <w:t xml:space="preserve">, </w:t>
      </w:r>
      <w:r w:rsidR="003148C9">
        <w:rPr>
          <w:szCs w:val="32"/>
          <w:lang w:eastAsia="en-US"/>
        </w:rPr>
        <w:t>répondait Mazurke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j</w:t>
      </w:r>
      <w:r>
        <w:rPr>
          <w:szCs w:val="32"/>
          <w:lang w:eastAsia="en-US"/>
        </w:rPr>
        <w:t>’</w:t>
      </w:r>
      <w:r w:rsidR="003148C9">
        <w:rPr>
          <w:szCs w:val="32"/>
          <w:lang w:eastAsia="en-US"/>
        </w:rPr>
        <w:t>ai passé vingt ans à vous aimer</w:t>
      </w:r>
      <w:r>
        <w:rPr>
          <w:szCs w:val="32"/>
          <w:lang w:eastAsia="en-US"/>
        </w:rPr>
        <w:t xml:space="preserve">, </w:t>
      </w:r>
      <w:r w:rsidR="003148C9">
        <w:rPr>
          <w:szCs w:val="32"/>
          <w:lang w:eastAsia="en-US"/>
        </w:rPr>
        <w:t>à vous chercher</w:t>
      </w:r>
      <w:r>
        <w:rPr>
          <w:szCs w:val="32"/>
          <w:lang w:eastAsia="en-US"/>
        </w:rPr>
        <w:t xml:space="preserve">… </w:t>
      </w:r>
      <w:r w:rsidR="003148C9">
        <w:rPr>
          <w:szCs w:val="32"/>
          <w:lang w:eastAsia="en-US"/>
        </w:rPr>
        <w:t>ce que j</w:t>
      </w:r>
      <w:r>
        <w:rPr>
          <w:szCs w:val="32"/>
          <w:lang w:eastAsia="en-US"/>
        </w:rPr>
        <w:t>’</w:t>
      </w:r>
      <w:r w:rsidR="003148C9">
        <w:rPr>
          <w:szCs w:val="32"/>
          <w:lang w:eastAsia="en-US"/>
        </w:rPr>
        <w:t>éprouve de joie à tenir votre bras sous le mien</w:t>
      </w:r>
      <w:r>
        <w:rPr>
          <w:szCs w:val="32"/>
          <w:lang w:eastAsia="en-US"/>
        </w:rPr>
        <w:t xml:space="preserve">, </w:t>
      </w:r>
      <w:r w:rsidR="003148C9">
        <w:rPr>
          <w:szCs w:val="32"/>
          <w:lang w:eastAsia="en-US"/>
        </w:rPr>
        <w:t>cela ne se dit pas</w:t>
      </w:r>
      <w:r>
        <w:rPr>
          <w:szCs w:val="32"/>
          <w:lang w:eastAsia="en-US"/>
        </w:rPr>
        <w:t xml:space="preserve">… </w:t>
      </w:r>
      <w:r w:rsidR="003148C9">
        <w:rPr>
          <w:szCs w:val="32"/>
          <w:lang w:eastAsia="en-US"/>
        </w:rPr>
        <w:t>Je suis heureux</w:t>
      </w:r>
      <w:r>
        <w:rPr>
          <w:szCs w:val="32"/>
          <w:lang w:eastAsia="en-US"/>
        </w:rPr>
        <w:t xml:space="preserve">, </w:t>
      </w:r>
      <w:r w:rsidR="003148C9">
        <w:rPr>
          <w:szCs w:val="32"/>
          <w:lang w:eastAsia="en-US"/>
        </w:rPr>
        <w:t>je suis fier</w:t>
      </w:r>
      <w:r>
        <w:rPr>
          <w:szCs w:val="32"/>
          <w:lang w:eastAsia="en-US"/>
        </w:rPr>
        <w:t xml:space="preserve"> ; </w:t>
      </w:r>
      <w:r w:rsidR="003148C9">
        <w:rPr>
          <w:szCs w:val="32"/>
          <w:lang w:eastAsia="en-US"/>
        </w:rPr>
        <w:t>il me semble que toutes les folies de ma vie sont expiées</w:t>
      </w:r>
      <w:r>
        <w:rPr>
          <w:szCs w:val="32"/>
          <w:lang w:eastAsia="en-US"/>
        </w:rPr>
        <w:t xml:space="preserve">… </w:t>
      </w:r>
      <w:r w:rsidR="003148C9">
        <w:rPr>
          <w:szCs w:val="32"/>
          <w:lang w:eastAsia="en-US"/>
        </w:rPr>
        <w:t>Ah çà</w:t>
      </w:r>
      <w:r>
        <w:rPr>
          <w:szCs w:val="32"/>
          <w:lang w:eastAsia="en-US"/>
        </w:rPr>
        <w:t xml:space="preserve"> ! </w:t>
      </w:r>
      <w:r w:rsidR="003148C9">
        <w:rPr>
          <w:szCs w:val="32"/>
          <w:lang w:eastAsia="en-US"/>
        </w:rPr>
        <w:t>s</w:t>
      </w:r>
      <w:r>
        <w:rPr>
          <w:szCs w:val="32"/>
          <w:lang w:eastAsia="en-US"/>
        </w:rPr>
        <w:t>’</w:t>
      </w:r>
      <w:r w:rsidR="003148C9">
        <w:rPr>
          <w:szCs w:val="32"/>
          <w:lang w:eastAsia="en-US"/>
        </w:rPr>
        <w:t>interrompit-il brusquement</w:t>
      </w:r>
      <w:r>
        <w:rPr>
          <w:szCs w:val="32"/>
          <w:lang w:eastAsia="en-US"/>
        </w:rPr>
        <w:t xml:space="preserve">, </w:t>
      </w:r>
      <w:r w:rsidR="003148C9">
        <w:rPr>
          <w:szCs w:val="32"/>
          <w:lang w:eastAsia="en-US"/>
        </w:rPr>
        <w:t>on se tutoie</w:t>
      </w:r>
      <w:r>
        <w:rPr>
          <w:szCs w:val="32"/>
          <w:lang w:eastAsia="en-US"/>
        </w:rPr>
        <w:t xml:space="preserve">, </w:t>
      </w:r>
      <w:r w:rsidR="003148C9">
        <w:rPr>
          <w:szCs w:val="32"/>
          <w:lang w:eastAsia="en-US"/>
        </w:rPr>
        <w:t>entre frère et sœur</w:t>
      </w:r>
      <w:r>
        <w:rPr>
          <w:szCs w:val="32"/>
          <w:lang w:eastAsia="en-US"/>
        </w:rPr>
        <w:t> !</w:t>
      </w:r>
    </w:p>
    <w:p w14:paraId="144DEACD" w14:textId="77777777" w:rsidR="0046142F" w:rsidRDefault="003148C9" w:rsidP="0046142F">
      <w:pPr>
        <w:rPr>
          <w:szCs w:val="32"/>
          <w:lang w:eastAsia="en-US"/>
        </w:rPr>
      </w:pPr>
      <w:r>
        <w:rPr>
          <w:szCs w:val="32"/>
          <w:lang w:eastAsia="en-US"/>
        </w:rPr>
        <w:t>Berthe lui tendit son front souriant</w:t>
      </w:r>
      <w:r w:rsidR="0046142F">
        <w:rPr>
          <w:szCs w:val="32"/>
          <w:lang w:eastAsia="en-US"/>
        </w:rPr>
        <w:t>.</w:t>
      </w:r>
    </w:p>
    <w:p w14:paraId="79408F84" w14:textId="3FCAE62D" w:rsidR="0046142F" w:rsidRDefault="0046142F" w:rsidP="0046142F">
      <w:pPr>
        <w:rPr>
          <w:szCs w:val="32"/>
          <w:lang w:eastAsia="en-US"/>
        </w:rPr>
      </w:pPr>
      <w:r>
        <w:rPr>
          <w:lang w:eastAsia="en-US"/>
        </w:rPr>
        <w:t>— </w:t>
      </w:r>
      <w:r w:rsidR="003148C9">
        <w:rPr>
          <w:szCs w:val="32"/>
          <w:lang w:eastAsia="en-US"/>
        </w:rPr>
        <w:t>Je veux bien te tutoyer</w:t>
      </w:r>
      <w:r>
        <w:rPr>
          <w:szCs w:val="32"/>
          <w:lang w:eastAsia="en-US"/>
        </w:rPr>
        <w:t xml:space="preserve">, </w:t>
      </w:r>
      <w:r w:rsidR="003148C9">
        <w:rPr>
          <w:szCs w:val="32"/>
          <w:lang w:eastAsia="en-US"/>
        </w:rPr>
        <w:t xml:space="preserve">mon pauvre </w:t>
      </w:r>
      <w:proofErr w:type="spellStart"/>
      <w:r w:rsidR="003148C9">
        <w:rPr>
          <w:szCs w:val="32"/>
          <w:lang w:eastAsia="en-US"/>
        </w:rPr>
        <w:t>Tiennet</w:t>
      </w:r>
      <w:proofErr w:type="spellEnd"/>
      <w:r>
        <w:rPr>
          <w:szCs w:val="32"/>
          <w:lang w:eastAsia="en-US"/>
        </w:rPr>
        <w:t xml:space="preserve">, </w:t>
      </w:r>
      <w:r w:rsidR="003148C9">
        <w:rPr>
          <w:szCs w:val="32"/>
          <w:lang w:eastAsia="en-US"/>
        </w:rPr>
        <w:t>dit-elle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mais nous qui sommes de vieilles gens</w:t>
      </w:r>
      <w:r>
        <w:rPr>
          <w:szCs w:val="32"/>
          <w:lang w:eastAsia="en-US"/>
        </w:rPr>
        <w:t xml:space="preserve">, </w:t>
      </w:r>
      <w:r w:rsidR="003148C9">
        <w:rPr>
          <w:szCs w:val="32"/>
          <w:lang w:eastAsia="en-US"/>
        </w:rPr>
        <w:t>ne faisons pas comme les enfants</w:t>
      </w:r>
      <w:r>
        <w:rPr>
          <w:szCs w:val="32"/>
          <w:lang w:eastAsia="en-US"/>
        </w:rPr>
        <w:t>…</w:t>
      </w:r>
    </w:p>
    <w:p w14:paraId="5EEC61F0" w14:textId="77777777" w:rsidR="0046142F" w:rsidRDefault="003148C9" w:rsidP="0046142F">
      <w:pPr>
        <w:rPr>
          <w:szCs w:val="32"/>
          <w:lang w:eastAsia="en-US"/>
        </w:rPr>
      </w:pPr>
      <w:r>
        <w:rPr>
          <w:szCs w:val="32"/>
          <w:lang w:eastAsia="en-US"/>
        </w:rPr>
        <w:t>Mazurke la baisa</w:t>
      </w:r>
      <w:r w:rsidR="0046142F">
        <w:rPr>
          <w:szCs w:val="32"/>
          <w:lang w:eastAsia="en-US"/>
        </w:rPr>
        <w:t xml:space="preserve">. </w:t>
      </w:r>
      <w:r>
        <w:rPr>
          <w:szCs w:val="32"/>
          <w:lang w:eastAsia="en-US"/>
        </w:rPr>
        <w:t>Puis</w:t>
      </w:r>
      <w:r w:rsidR="0046142F">
        <w:rPr>
          <w:szCs w:val="32"/>
          <w:lang w:eastAsia="en-US"/>
        </w:rPr>
        <w:t xml:space="preserve">, </w:t>
      </w:r>
      <w:r>
        <w:rPr>
          <w:szCs w:val="32"/>
          <w:lang w:eastAsia="en-US"/>
        </w:rPr>
        <w:t>il resta un instant en admiration devant cette merveilleuse et noble beauté</w:t>
      </w:r>
      <w:r w:rsidR="0046142F">
        <w:rPr>
          <w:szCs w:val="32"/>
          <w:lang w:eastAsia="en-US"/>
        </w:rPr>
        <w:t>.</w:t>
      </w:r>
    </w:p>
    <w:p w14:paraId="24C896EF" w14:textId="57B07C28" w:rsidR="0046142F" w:rsidRDefault="0046142F" w:rsidP="0046142F">
      <w:pPr>
        <w:rPr>
          <w:szCs w:val="32"/>
          <w:lang w:eastAsia="en-US"/>
        </w:rPr>
      </w:pPr>
      <w:r>
        <w:rPr>
          <w:lang w:eastAsia="en-US"/>
        </w:rPr>
        <w:lastRenderedPageBreak/>
        <w:t>— </w:t>
      </w:r>
      <w:r w:rsidR="003148C9">
        <w:rPr>
          <w:szCs w:val="32"/>
          <w:lang w:eastAsia="en-US"/>
        </w:rPr>
        <w:t>Ma sœur</w:t>
      </w:r>
      <w:r>
        <w:rPr>
          <w:szCs w:val="32"/>
          <w:lang w:eastAsia="en-US"/>
        </w:rPr>
        <w:t xml:space="preserve"> ! </w:t>
      </w:r>
      <w:r w:rsidR="003148C9">
        <w:rPr>
          <w:szCs w:val="32"/>
          <w:lang w:eastAsia="en-US"/>
        </w:rPr>
        <w:t>ma sœur bien-aimée</w:t>
      </w:r>
      <w:r>
        <w:rPr>
          <w:szCs w:val="32"/>
          <w:lang w:eastAsia="en-US"/>
        </w:rPr>
        <w:t xml:space="preserve"> ! </w:t>
      </w:r>
      <w:r w:rsidR="003148C9">
        <w:rPr>
          <w:szCs w:val="32"/>
          <w:lang w:eastAsia="en-US"/>
        </w:rPr>
        <w:t>murmura-t-il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que Dieu est bon</w:t>
      </w:r>
      <w:r>
        <w:rPr>
          <w:szCs w:val="32"/>
          <w:lang w:eastAsia="en-US"/>
        </w:rPr>
        <w:t xml:space="preserve"> ! </w:t>
      </w:r>
      <w:r w:rsidR="003148C9">
        <w:rPr>
          <w:szCs w:val="32"/>
          <w:lang w:eastAsia="en-US"/>
        </w:rPr>
        <w:t>que Dieu est bon</w:t>
      </w:r>
      <w:r>
        <w:rPr>
          <w:szCs w:val="32"/>
          <w:lang w:eastAsia="en-US"/>
        </w:rPr>
        <w:t> !</w:t>
      </w:r>
    </w:p>
    <w:p w14:paraId="12F3657B" w14:textId="77777777" w:rsidR="0046142F" w:rsidRDefault="003148C9" w:rsidP="0046142F">
      <w:pPr>
        <w:rPr>
          <w:szCs w:val="32"/>
          <w:lang w:eastAsia="en-US"/>
        </w:rPr>
      </w:pPr>
      <w:r>
        <w:rPr>
          <w:szCs w:val="32"/>
          <w:lang w:eastAsia="en-US"/>
        </w:rPr>
        <w:t>Il avait des larmes dans les yeux</w:t>
      </w:r>
      <w:r w:rsidR="0046142F">
        <w:rPr>
          <w:szCs w:val="32"/>
          <w:lang w:eastAsia="en-US"/>
        </w:rPr>
        <w:t xml:space="preserve">, </w:t>
      </w:r>
      <w:r>
        <w:rPr>
          <w:szCs w:val="32"/>
          <w:lang w:eastAsia="en-US"/>
        </w:rPr>
        <w:t>ce grand Mazurke</w:t>
      </w:r>
      <w:r w:rsidR="0046142F">
        <w:rPr>
          <w:szCs w:val="32"/>
          <w:lang w:eastAsia="en-US"/>
        </w:rPr>
        <w:t xml:space="preserve"> ! </w:t>
      </w:r>
      <w:r>
        <w:rPr>
          <w:szCs w:val="32"/>
          <w:lang w:eastAsia="en-US"/>
        </w:rPr>
        <w:t>Berthe</w:t>
      </w:r>
      <w:r w:rsidR="0046142F">
        <w:rPr>
          <w:szCs w:val="32"/>
          <w:lang w:eastAsia="en-US"/>
        </w:rPr>
        <w:t xml:space="preserve">, </w:t>
      </w:r>
      <w:r>
        <w:rPr>
          <w:szCs w:val="32"/>
          <w:lang w:eastAsia="en-US"/>
        </w:rPr>
        <w:t>elle aussi</w:t>
      </w:r>
      <w:r w:rsidR="0046142F">
        <w:rPr>
          <w:szCs w:val="32"/>
          <w:lang w:eastAsia="en-US"/>
        </w:rPr>
        <w:t xml:space="preserve">, </w:t>
      </w:r>
      <w:r>
        <w:rPr>
          <w:szCs w:val="32"/>
          <w:lang w:eastAsia="en-US"/>
        </w:rPr>
        <w:t>était émue</w:t>
      </w:r>
      <w:r w:rsidR="0046142F">
        <w:rPr>
          <w:szCs w:val="32"/>
          <w:lang w:eastAsia="en-US"/>
        </w:rPr>
        <w:t xml:space="preserve">, </w:t>
      </w:r>
      <w:r>
        <w:rPr>
          <w:szCs w:val="32"/>
          <w:lang w:eastAsia="en-US"/>
        </w:rPr>
        <w:t>mais il y avait dans son cœur une autre pensée</w:t>
      </w:r>
      <w:r w:rsidR="0046142F">
        <w:rPr>
          <w:szCs w:val="32"/>
          <w:lang w:eastAsia="en-US"/>
        </w:rPr>
        <w:t>.</w:t>
      </w:r>
    </w:p>
    <w:p w14:paraId="05529874" w14:textId="77777777" w:rsidR="0046142F" w:rsidRDefault="003148C9" w:rsidP="0046142F">
      <w:pPr>
        <w:rPr>
          <w:szCs w:val="32"/>
          <w:lang w:eastAsia="en-US"/>
        </w:rPr>
      </w:pPr>
      <w:r>
        <w:rPr>
          <w:szCs w:val="32"/>
          <w:lang w:eastAsia="en-US"/>
        </w:rPr>
        <w:t>Ils continuèrent de descendre le sentier en silence</w:t>
      </w:r>
      <w:r w:rsidR="0046142F">
        <w:rPr>
          <w:szCs w:val="32"/>
          <w:lang w:eastAsia="en-US"/>
        </w:rPr>
        <w:t>.</w:t>
      </w:r>
    </w:p>
    <w:p w14:paraId="7D2A4D97" w14:textId="77777777" w:rsidR="0046142F" w:rsidRDefault="003148C9" w:rsidP="0046142F">
      <w:pPr>
        <w:rPr>
          <w:szCs w:val="32"/>
          <w:lang w:eastAsia="en-US"/>
        </w:rPr>
      </w:pPr>
      <w:r>
        <w:rPr>
          <w:szCs w:val="32"/>
          <w:lang w:eastAsia="en-US"/>
        </w:rPr>
        <w:t>Lorsqu</w:t>
      </w:r>
      <w:r w:rsidR="0046142F">
        <w:rPr>
          <w:szCs w:val="32"/>
          <w:lang w:eastAsia="en-US"/>
        </w:rPr>
        <w:t>’</w:t>
      </w:r>
      <w:r>
        <w:rPr>
          <w:szCs w:val="32"/>
          <w:lang w:eastAsia="en-US"/>
        </w:rPr>
        <w:t>ils arrivèrent devant les deux roches dont nous avons parlé si souvent dans ce récit</w:t>
      </w:r>
      <w:r w:rsidR="0046142F">
        <w:rPr>
          <w:szCs w:val="32"/>
          <w:lang w:eastAsia="en-US"/>
        </w:rPr>
        <w:t xml:space="preserve">, </w:t>
      </w:r>
      <w:proofErr w:type="spellStart"/>
      <w:r>
        <w:rPr>
          <w:szCs w:val="32"/>
          <w:lang w:eastAsia="en-US"/>
        </w:rPr>
        <w:t>Tiennet</w:t>
      </w:r>
      <w:proofErr w:type="spellEnd"/>
      <w:r>
        <w:rPr>
          <w:szCs w:val="32"/>
          <w:lang w:eastAsia="en-US"/>
        </w:rPr>
        <w:t xml:space="preserve"> s</w:t>
      </w:r>
      <w:r w:rsidR="0046142F">
        <w:rPr>
          <w:szCs w:val="32"/>
          <w:lang w:eastAsia="en-US"/>
        </w:rPr>
        <w:t>’</w:t>
      </w:r>
      <w:r>
        <w:rPr>
          <w:szCs w:val="32"/>
          <w:lang w:eastAsia="en-US"/>
        </w:rPr>
        <w:t>arrêta et dit</w:t>
      </w:r>
      <w:r w:rsidR="0046142F">
        <w:rPr>
          <w:szCs w:val="32"/>
          <w:lang w:eastAsia="en-US"/>
        </w:rPr>
        <w:t> :</w:t>
      </w:r>
    </w:p>
    <w:p w14:paraId="369C9043"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là</w:t>
      </w:r>
      <w:r>
        <w:rPr>
          <w:szCs w:val="32"/>
          <w:lang w:eastAsia="en-US"/>
        </w:rPr>
        <w:t>.</w:t>
      </w:r>
    </w:p>
    <w:p w14:paraId="3CF2D77B" w14:textId="77777777" w:rsidR="0046142F" w:rsidRDefault="003148C9" w:rsidP="0046142F">
      <w:pPr>
        <w:rPr>
          <w:szCs w:val="32"/>
          <w:lang w:eastAsia="en-US"/>
        </w:rPr>
      </w:pPr>
      <w:r>
        <w:rPr>
          <w:szCs w:val="32"/>
          <w:lang w:eastAsia="en-US"/>
        </w:rPr>
        <w:t>Berthe s</w:t>
      </w:r>
      <w:r w:rsidR="0046142F">
        <w:rPr>
          <w:szCs w:val="32"/>
          <w:lang w:eastAsia="en-US"/>
        </w:rPr>
        <w:t>’</w:t>
      </w:r>
      <w:r>
        <w:rPr>
          <w:szCs w:val="32"/>
          <w:lang w:eastAsia="en-US"/>
        </w:rPr>
        <w:t>éveilla de sa rêverie</w:t>
      </w:r>
      <w:r w:rsidR="0046142F">
        <w:rPr>
          <w:szCs w:val="32"/>
          <w:lang w:eastAsia="en-US"/>
        </w:rPr>
        <w:t>.</w:t>
      </w:r>
    </w:p>
    <w:p w14:paraId="277CB2E1" w14:textId="697F3B62"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là</w:t>
      </w:r>
      <w:r>
        <w:rPr>
          <w:szCs w:val="32"/>
          <w:lang w:eastAsia="en-US"/>
        </w:rPr>
        <w:t xml:space="preserve"> ! </w:t>
      </w:r>
      <w:r w:rsidR="003148C9">
        <w:rPr>
          <w:szCs w:val="32"/>
          <w:lang w:eastAsia="en-US"/>
        </w:rPr>
        <w:t>répéta-t-elle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 xml:space="preserve">la </w:t>
      </w:r>
      <w:proofErr w:type="spellStart"/>
      <w:r w:rsidR="003148C9">
        <w:rPr>
          <w:szCs w:val="32"/>
          <w:lang w:eastAsia="en-US"/>
        </w:rPr>
        <w:t>Mestivière</w:t>
      </w:r>
      <w:proofErr w:type="spellEnd"/>
      <w:r>
        <w:rPr>
          <w:szCs w:val="32"/>
          <w:lang w:eastAsia="en-US"/>
        </w:rPr>
        <w:t> !</w:t>
      </w:r>
    </w:p>
    <w:p w14:paraId="3ECC3DA4" w14:textId="77777777" w:rsidR="0046142F" w:rsidRDefault="003148C9" w:rsidP="0046142F">
      <w:pPr>
        <w:rPr>
          <w:szCs w:val="32"/>
          <w:lang w:eastAsia="en-US"/>
        </w:rPr>
      </w:pPr>
      <w:r>
        <w:rPr>
          <w:szCs w:val="32"/>
          <w:lang w:eastAsia="en-US"/>
        </w:rPr>
        <w:t>Elle dégagea vivement son bras et s</w:t>
      </w:r>
      <w:r w:rsidR="0046142F">
        <w:rPr>
          <w:szCs w:val="32"/>
          <w:lang w:eastAsia="en-US"/>
        </w:rPr>
        <w:t>’</w:t>
      </w:r>
      <w:r>
        <w:rPr>
          <w:szCs w:val="32"/>
          <w:lang w:eastAsia="en-US"/>
        </w:rPr>
        <w:t>élança en avant</w:t>
      </w:r>
      <w:r w:rsidR="0046142F">
        <w:rPr>
          <w:szCs w:val="32"/>
          <w:lang w:eastAsia="en-US"/>
        </w:rPr>
        <w:t>.</w:t>
      </w:r>
    </w:p>
    <w:p w14:paraId="216D8B5B" w14:textId="77777777" w:rsidR="0046142F" w:rsidRDefault="003148C9" w:rsidP="0046142F">
      <w:pPr>
        <w:rPr>
          <w:szCs w:val="32"/>
          <w:lang w:eastAsia="en-US"/>
        </w:rPr>
      </w:pPr>
      <w:r>
        <w:rPr>
          <w:szCs w:val="32"/>
          <w:lang w:eastAsia="en-US"/>
        </w:rPr>
        <w:t>Une fois sur le tertre</w:t>
      </w:r>
      <w:r w:rsidR="0046142F">
        <w:rPr>
          <w:szCs w:val="32"/>
          <w:lang w:eastAsia="en-US"/>
        </w:rPr>
        <w:t xml:space="preserve">, </w:t>
      </w:r>
      <w:r>
        <w:rPr>
          <w:szCs w:val="32"/>
          <w:lang w:eastAsia="en-US"/>
        </w:rPr>
        <w:t>elle regarda tout autour d</w:t>
      </w:r>
      <w:r w:rsidR="0046142F">
        <w:rPr>
          <w:szCs w:val="32"/>
          <w:lang w:eastAsia="en-US"/>
        </w:rPr>
        <w:t>’</w:t>
      </w:r>
      <w:r>
        <w:rPr>
          <w:szCs w:val="32"/>
          <w:lang w:eastAsia="en-US"/>
        </w:rPr>
        <w:t>elle</w:t>
      </w:r>
      <w:r w:rsidR="0046142F">
        <w:rPr>
          <w:szCs w:val="32"/>
          <w:lang w:eastAsia="en-US"/>
        </w:rPr>
        <w:t xml:space="preserve">. </w:t>
      </w:r>
      <w:r>
        <w:rPr>
          <w:szCs w:val="32"/>
          <w:lang w:eastAsia="en-US"/>
        </w:rPr>
        <w:t>Ses mains se joignirent et ses joues s</w:t>
      </w:r>
      <w:r w:rsidR="0046142F">
        <w:rPr>
          <w:szCs w:val="32"/>
          <w:lang w:eastAsia="en-US"/>
        </w:rPr>
        <w:t>’</w:t>
      </w:r>
      <w:r>
        <w:rPr>
          <w:szCs w:val="32"/>
          <w:lang w:eastAsia="en-US"/>
        </w:rPr>
        <w:t>inondèrent de larmes</w:t>
      </w:r>
      <w:r w:rsidR="0046142F">
        <w:rPr>
          <w:szCs w:val="32"/>
          <w:lang w:eastAsia="en-US"/>
        </w:rPr>
        <w:t>.</w:t>
      </w:r>
    </w:p>
    <w:p w14:paraId="3045B860"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là</w:t>
      </w:r>
      <w:r>
        <w:rPr>
          <w:szCs w:val="32"/>
          <w:lang w:eastAsia="en-US"/>
        </w:rPr>
        <w:t xml:space="preserve"> !… </w:t>
      </w:r>
      <w:r w:rsidR="003148C9">
        <w:rPr>
          <w:szCs w:val="32"/>
          <w:lang w:eastAsia="en-US"/>
        </w:rPr>
        <w:t>dit-elle encore</w:t>
      </w:r>
      <w:r>
        <w:rPr>
          <w:szCs w:val="32"/>
          <w:lang w:eastAsia="en-US"/>
        </w:rPr>
        <w:t>.</w:t>
      </w:r>
    </w:p>
    <w:p w14:paraId="22578986" w14:textId="77777777" w:rsidR="0046142F" w:rsidRDefault="003148C9" w:rsidP="0046142F">
      <w:pPr>
        <w:rPr>
          <w:szCs w:val="32"/>
          <w:lang w:eastAsia="en-US"/>
        </w:rPr>
      </w:pPr>
      <w:r>
        <w:rPr>
          <w:szCs w:val="32"/>
          <w:lang w:eastAsia="en-US"/>
        </w:rPr>
        <w:t>Puis elle ajouta en souriant parmi ses pleurs</w:t>
      </w:r>
      <w:r w:rsidR="0046142F">
        <w:rPr>
          <w:szCs w:val="32"/>
          <w:lang w:eastAsia="en-US"/>
        </w:rPr>
        <w:t> :</w:t>
      </w:r>
    </w:p>
    <w:p w14:paraId="26E34BA5" w14:textId="77777777" w:rsidR="0046142F" w:rsidRDefault="0046142F" w:rsidP="0046142F">
      <w:pPr>
        <w:rPr>
          <w:szCs w:val="32"/>
          <w:lang w:eastAsia="en-US"/>
        </w:rPr>
      </w:pPr>
      <w:r>
        <w:rPr>
          <w:lang w:eastAsia="en-US"/>
        </w:rPr>
        <w:t>— </w:t>
      </w:r>
      <w:r w:rsidR="003148C9">
        <w:rPr>
          <w:szCs w:val="32"/>
          <w:lang w:eastAsia="en-US"/>
        </w:rPr>
        <w:t>Je ne l</w:t>
      </w:r>
      <w:r>
        <w:rPr>
          <w:szCs w:val="32"/>
          <w:lang w:eastAsia="en-US"/>
        </w:rPr>
        <w:t>’</w:t>
      </w:r>
      <w:r w:rsidR="003148C9">
        <w:rPr>
          <w:szCs w:val="32"/>
          <w:lang w:eastAsia="en-US"/>
        </w:rPr>
        <w:t>avais jamais vue</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 xml:space="preserve">la </w:t>
      </w:r>
      <w:proofErr w:type="spellStart"/>
      <w:r w:rsidR="003148C9">
        <w:rPr>
          <w:szCs w:val="32"/>
          <w:lang w:eastAsia="en-US"/>
        </w:rPr>
        <w:t>Mestivière</w:t>
      </w:r>
      <w:proofErr w:type="spellEnd"/>
      <w:r>
        <w:rPr>
          <w:szCs w:val="32"/>
          <w:lang w:eastAsia="en-US"/>
        </w:rPr>
        <w:t xml:space="preserve">… </w:t>
      </w:r>
      <w:r w:rsidR="003148C9">
        <w:rPr>
          <w:szCs w:val="32"/>
          <w:lang w:eastAsia="en-US"/>
        </w:rPr>
        <w:t>mais il me semble que je l</w:t>
      </w:r>
      <w:r>
        <w:rPr>
          <w:szCs w:val="32"/>
          <w:lang w:eastAsia="en-US"/>
        </w:rPr>
        <w:t>’</w:t>
      </w:r>
      <w:r w:rsidR="003148C9">
        <w:rPr>
          <w:szCs w:val="32"/>
          <w:lang w:eastAsia="en-US"/>
        </w:rPr>
        <w:t>aurais reconnue</w:t>
      </w:r>
      <w:r>
        <w:rPr>
          <w:szCs w:val="32"/>
          <w:lang w:eastAsia="en-US"/>
        </w:rPr>
        <w:t xml:space="preserve"> !… </w:t>
      </w:r>
      <w:r w:rsidR="003148C9">
        <w:rPr>
          <w:szCs w:val="32"/>
          <w:lang w:eastAsia="en-US"/>
        </w:rPr>
        <w:t>C</w:t>
      </w:r>
      <w:r>
        <w:rPr>
          <w:szCs w:val="32"/>
          <w:lang w:eastAsia="en-US"/>
        </w:rPr>
        <w:t>’</w:t>
      </w:r>
      <w:r w:rsidR="003148C9">
        <w:rPr>
          <w:szCs w:val="32"/>
          <w:lang w:eastAsia="en-US"/>
        </w:rPr>
        <w:t>est là</w:t>
      </w:r>
      <w:r>
        <w:rPr>
          <w:szCs w:val="32"/>
          <w:lang w:eastAsia="en-US"/>
        </w:rPr>
        <w:t xml:space="preserve"> ! </w:t>
      </w:r>
      <w:r w:rsidR="003148C9">
        <w:rPr>
          <w:szCs w:val="32"/>
          <w:lang w:eastAsia="en-US"/>
        </w:rPr>
        <w:t>mon Dieu</w:t>
      </w:r>
      <w:r>
        <w:rPr>
          <w:szCs w:val="32"/>
          <w:lang w:eastAsia="en-US"/>
        </w:rPr>
        <w:t xml:space="preserve"> ! </w:t>
      </w:r>
      <w:r w:rsidR="003148C9">
        <w:rPr>
          <w:szCs w:val="32"/>
          <w:lang w:eastAsia="en-US"/>
        </w:rPr>
        <w:t>c</w:t>
      </w:r>
      <w:r>
        <w:rPr>
          <w:szCs w:val="32"/>
          <w:lang w:eastAsia="en-US"/>
        </w:rPr>
        <w:t>’</w:t>
      </w:r>
      <w:r w:rsidR="003148C9">
        <w:rPr>
          <w:szCs w:val="32"/>
          <w:lang w:eastAsia="en-US"/>
        </w:rPr>
        <w:t>est là</w:t>
      </w:r>
      <w:r>
        <w:rPr>
          <w:szCs w:val="32"/>
          <w:lang w:eastAsia="en-US"/>
        </w:rPr>
        <w:t> !…</w:t>
      </w:r>
    </w:p>
    <w:p w14:paraId="56A35DE6" w14:textId="77777777" w:rsidR="0046142F" w:rsidRDefault="003148C9" w:rsidP="0046142F">
      <w:pPr>
        <w:rPr>
          <w:szCs w:val="32"/>
          <w:lang w:eastAsia="en-US"/>
        </w:rPr>
      </w:pPr>
      <w:r>
        <w:rPr>
          <w:szCs w:val="32"/>
          <w:lang w:eastAsia="en-US"/>
        </w:rPr>
        <w:t>Son doigt désignait le chêne creux</w:t>
      </w:r>
      <w:r w:rsidR="0046142F">
        <w:rPr>
          <w:szCs w:val="32"/>
          <w:lang w:eastAsia="en-US"/>
        </w:rPr>
        <w:t xml:space="preserve">, </w:t>
      </w:r>
      <w:r>
        <w:rPr>
          <w:szCs w:val="32"/>
          <w:lang w:eastAsia="en-US"/>
        </w:rPr>
        <w:t xml:space="preserve">géant de la forêt de </w:t>
      </w:r>
      <w:proofErr w:type="spellStart"/>
      <w:r>
        <w:rPr>
          <w:szCs w:val="32"/>
          <w:lang w:eastAsia="en-US"/>
        </w:rPr>
        <w:t>Ceuil</w:t>
      </w:r>
      <w:proofErr w:type="spellEnd"/>
      <w:r w:rsidR="0046142F">
        <w:rPr>
          <w:szCs w:val="32"/>
          <w:lang w:eastAsia="en-US"/>
        </w:rPr>
        <w:t xml:space="preserve">, </w:t>
      </w:r>
      <w:r>
        <w:rPr>
          <w:szCs w:val="32"/>
          <w:lang w:eastAsia="en-US"/>
        </w:rPr>
        <w:t>qui étendait toujours à l</w:t>
      </w:r>
      <w:r w:rsidR="0046142F">
        <w:rPr>
          <w:szCs w:val="32"/>
          <w:lang w:eastAsia="en-US"/>
        </w:rPr>
        <w:t>’</w:t>
      </w:r>
      <w:r>
        <w:rPr>
          <w:szCs w:val="32"/>
          <w:lang w:eastAsia="en-US"/>
        </w:rPr>
        <w:t>extrémité du tertre ses branches énormes</w:t>
      </w:r>
      <w:r w:rsidR="0046142F">
        <w:rPr>
          <w:szCs w:val="32"/>
          <w:lang w:eastAsia="en-US"/>
        </w:rPr>
        <w:t xml:space="preserve">, </w:t>
      </w:r>
      <w:r>
        <w:rPr>
          <w:szCs w:val="32"/>
          <w:lang w:eastAsia="en-US"/>
        </w:rPr>
        <w:t>grosses comme des troncs d</w:t>
      </w:r>
      <w:r w:rsidR="0046142F">
        <w:rPr>
          <w:szCs w:val="32"/>
          <w:lang w:eastAsia="en-US"/>
        </w:rPr>
        <w:t>’</w:t>
      </w:r>
      <w:r>
        <w:rPr>
          <w:szCs w:val="32"/>
          <w:lang w:eastAsia="en-US"/>
        </w:rPr>
        <w:t>arbres ordinaires</w:t>
      </w:r>
      <w:r w:rsidR="0046142F">
        <w:rPr>
          <w:szCs w:val="32"/>
          <w:lang w:eastAsia="en-US"/>
        </w:rPr>
        <w:t>.</w:t>
      </w:r>
    </w:p>
    <w:p w14:paraId="05E36A81"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là</w:t>
      </w:r>
      <w:r w:rsidR="0046142F">
        <w:rPr>
          <w:szCs w:val="32"/>
          <w:lang w:eastAsia="en-US"/>
        </w:rPr>
        <w:t> !</w:t>
      </w:r>
    </w:p>
    <w:p w14:paraId="542FA115" w14:textId="77777777" w:rsidR="0046142F" w:rsidRDefault="003148C9" w:rsidP="0046142F">
      <w:pPr>
        <w:rPr>
          <w:szCs w:val="32"/>
          <w:lang w:eastAsia="en-US"/>
        </w:rPr>
      </w:pPr>
      <w:r>
        <w:rPr>
          <w:szCs w:val="32"/>
          <w:lang w:eastAsia="en-US"/>
        </w:rPr>
        <w:lastRenderedPageBreak/>
        <w:t>Hélas</w:t>
      </w:r>
      <w:r w:rsidR="0046142F">
        <w:rPr>
          <w:szCs w:val="32"/>
          <w:lang w:eastAsia="en-US"/>
        </w:rPr>
        <w:t xml:space="preserve"> ! </w:t>
      </w:r>
      <w:r>
        <w:rPr>
          <w:szCs w:val="32"/>
          <w:lang w:eastAsia="en-US"/>
        </w:rPr>
        <w:t>faut-il dire ce qu</w:t>
      </w:r>
      <w:r w:rsidR="0046142F">
        <w:rPr>
          <w:szCs w:val="32"/>
          <w:lang w:eastAsia="en-US"/>
        </w:rPr>
        <w:t>’</w:t>
      </w:r>
      <w:r>
        <w:rPr>
          <w:szCs w:val="32"/>
          <w:lang w:eastAsia="en-US"/>
        </w:rPr>
        <w:t>il y avait dans le cœur de Berthe en ce moment</w:t>
      </w:r>
      <w:r w:rsidR="0046142F">
        <w:rPr>
          <w:szCs w:val="32"/>
          <w:lang w:eastAsia="en-US"/>
        </w:rPr>
        <w:t> !</w:t>
      </w:r>
    </w:p>
    <w:p w14:paraId="35523EF8"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le lieu du rendez-vous</w:t>
      </w:r>
      <w:r w:rsidR="0046142F">
        <w:rPr>
          <w:szCs w:val="32"/>
          <w:lang w:eastAsia="en-US"/>
        </w:rPr>
        <w:t>.</w:t>
      </w:r>
    </w:p>
    <w:p w14:paraId="3CC52E6C"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là que son chien Chéri la conduisait chaque jour alors qu</w:t>
      </w:r>
      <w:r w:rsidR="0046142F">
        <w:rPr>
          <w:szCs w:val="32"/>
          <w:lang w:eastAsia="en-US"/>
        </w:rPr>
        <w:t>’</w:t>
      </w:r>
      <w:r>
        <w:rPr>
          <w:szCs w:val="32"/>
          <w:lang w:eastAsia="en-US"/>
        </w:rPr>
        <w:t>elle était aveugle et qu</w:t>
      </w:r>
      <w:r w:rsidR="0046142F">
        <w:rPr>
          <w:szCs w:val="32"/>
          <w:lang w:eastAsia="en-US"/>
        </w:rPr>
        <w:t>’</w:t>
      </w:r>
      <w:r>
        <w:rPr>
          <w:szCs w:val="32"/>
          <w:lang w:eastAsia="en-US"/>
        </w:rPr>
        <w:t>elle avait seize ans</w:t>
      </w:r>
      <w:r w:rsidR="0046142F">
        <w:rPr>
          <w:szCs w:val="32"/>
          <w:lang w:eastAsia="en-US"/>
        </w:rPr>
        <w:t>.</w:t>
      </w:r>
    </w:p>
    <w:p w14:paraId="6193583C"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là qu</w:t>
      </w:r>
      <w:r w:rsidR="0046142F">
        <w:rPr>
          <w:szCs w:val="32"/>
          <w:lang w:eastAsia="en-US"/>
        </w:rPr>
        <w:t>’</w:t>
      </w:r>
      <w:r>
        <w:rPr>
          <w:szCs w:val="32"/>
          <w:lang w:eastAsia="en-US"/>
        </w:rPr>
        <w:t>elle avait senti pour la première fois la main de Lucien trembler dans la sienne</w:t>
      </w:r>
      <w:r w:rsidR="0046142F">
        <w:rPr>
          <w:szCs w:val="32"/>
          <w:lang w:eastAsia="en-US"/>
        </w:rPr>
        <w:t>.</w:t>
      </w:r>
    </w:p>
    <w:p w14:paraId="3E2D604C" w14:textId="77777777"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là qu</w:t>
      </w:r>
      <w:r w:rsidR="0046142F">
        <w:rPr>
          <w:szCs w:val="32"/>
          <w:lang w:eastAsia="en-US"/>
        </w:rPr>
        <w:t>’</w:t>
      </w:r>
      <w:r>
        <w:rPr>
          <w:szCs w:val="32"/>
          <w:lang w:eastAsia="en-US"/>
        </w:rPr>
        <w:t>elle avait entendu pour la première fois la voix de Lucien</w:t>
      </w:r>
      <w:r w:rsidR="0046142F">
        <w:rPr>
          <w:szCs w:val="32"/>
          <w:lang w:eastAsia="en-US"/>
        </w:rPr>
        <w:t xml:space="preserve">, </w:t>
      </w:r>
      <w:r>
        <w:rPr>
          <w:szCs w:val="32"/>
          <w:lang w:eastAsia="en-US"/>
        </w:rPr>
        <w:t>émue et si timide</w:t>
      </w:r>
      <w:r w:rsidR="0046142F">
        <w:rPr>
          <w:szCs w:val="32"/>
          <w:lang w:eastAsia="en-US"/>
        </w:rPr>
        <w:t xml:space="preserve">, </w:t>
      </w:r>
      <w:r>
        <w:rPr>
          <w:szCs w:val="32"/>
          <w:lang w:eastAsia="en-US"/>
        </w:rPr>
        <w:t>murmurer à son oreille</w:t>
      </w:r>
      <w:r w:rsidR="0046142F">
        <w:rPr>
          <w:szCs w:val="32"/>
          <w:lang w:eastAsia="en-US"/>
        </w:rPr>
        <w:t> :</w:t>
      </w:r>
    </w:p>
    <w:p w14:paraId="7FADFD19" w14:textId="77777777" w:rsidR="0046142F" w:rsidRDefault="0046142F" w:rsidP="0046142F">
      <w:pPr>
        <w:rPr>
          <w:szCs w:val="32"/>
          <w:lang w:val="en-US" w:eastAsia="en-US"/>
        </w:rPr>
      </w:pPr>
      <w:r>
        <w:rPr>
          <w:lang w:eastAsia="en-US"/>
        </w:rPr>
        <w:t>— </w:t>
      </w:r>
      <w:r w:rsidR="003148C9">
        <w:rPr>
          <w:szCs w:val="32"/>
          <w:lang w:val="en-US" w:eastAsia="en-US"/>
        </w:rPr>
        <w:t>Berthe</w:t>
      </w:r>
      <w:r>
        <w:rPr>
          <w:szCs w:val="32"/>
          <w:lang w:val="en-US" w:eastAsia="en-US"/>
        </w:rPr>
        <w:t xml:space="preserve"> ! </w:t>
      </w:r>
      <w:r w:rsidR="003148C9">
        <w:rPr>
          <w:szCs w:val="32"/>
          <w:lang w:val="en-US" w:eastAsia="en-US"/>
        </w:rPr>
        <w:t>oh</w:t>
      </w:r>
      <w:r>
        <w:rPr>
          <w:szCs w:val="32"/>
          <w:lang w:val="en-US" w:eastAsia="en-US"/>
        </w:rPr>
        <w:t xml:space="preserve"> ! </w:t>
      </w:r>
      <w:r w:rsidR="003148C9">
        <w:rPr>
          <w:szCs w:val="32"/>
          <w:lang w:val="en-US" w:eastAsia="en-US"/>
        </w:rPr>
        <w:t>Berthe</w:t>
      </w:r>
      <w:r>
        <w:rPr>
          <w:szCs w:val="32"/>
          <w:lang w:val="en-US" w:eastAsia="en-US"/>
        </w:rPr>
        <w:t xml:space="preserve">, </w:t>
      </w:r>
      <w:proofErr w:type="spellStart"/>
      <w:r w:rsidR="003148C9">
        <w:rPr>
          <w:szCs w:val="32"/>
          <w:lang w:val="en-US" w:eastAsia="en-US"/>
        </w:rPr>
        <w:t>je t</w:t>
      </w:r>
      <w:proofErr w:type="spellEnd"/>
      <w:r>
        <w:rPr>
          <w:szCs w:val="32"/>
          <w:lang w:val="en-US" w:eastAsia="en-US"/>
        </w:rPr>
        <w:t>’</w:t>
      </w:r>
      <w:r w:rsidR="003148C9">
        <w:rPr>
          <w:szCs w:val="32"/>
          <w:lang w:val="en-US" w:eastAsia="en-US"/>
        </w:rPr>
        <w:t>aime</w:t>
      </w:r>
      <w:r>
        <w:rPr>
          <w:szCs w:val="32"/>
          <w:lang w:val="en-US" w:eastAsia="en-US"/>
        </w:rPr>
        <w:t> !</w:t>
      </w:r>
    </w:p>
    <w:p w14:paraId="628FCE67" w14:textId="5749E649" w:rsidR="0046142F" w:rsidRDefault="003148C9" w:rsidP="0046142F">
      <w:pPr>
        <w:rPr>
          <w:szCs w:val="32"/>
          <w:lang w:eastAsia="en-US"/>
        </w:rPr>
      </w:pPr>
      <w:r>
        <w:rPr>
          <w:szCs w:val="32"/>
          <w:lang w:eastAsia="en-US"/>
        </w:rPr>
        <w:t>C</w:t>
      </w:r>
      <w:r w:rsidR="0046142F">
        <w:rPr>
          <w:szCs w:val="32"/>
          <w:lang w:eastAsia="en-US"/>
        </w:rPr>
        <w:t>’</w:t>
      </w:r>
      <w:r>
        <w:rPr>
          <w:szCs w:val="32"/>
          <w:lang w:eastAsia="en-US"/>
        </w:rPr>
        <w:t>était là</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ses jeunes amours</w:t>
      </w:r>
      <w:r w:rsidR="0046142F">
        <w:rPr>
          <w:szCs w:val="32"/>
          <w:lang w:eastAsia="en-US"/>
        </w:rPr>
        <w:t xml:space="preserve">, </w:t>
      </w:r>
      <w:r>
        <w:rPr>
          <w:szCs w:val="32"/>
          <w:lang w:eastAsia="en-US"/>
        </w:rPr>
        <w:t>ses souvenirs</w:t>
      </w:r>
      <w:r w:rsidR="0046142F">
        <w:rPr>
          <w:szCs w:val="32"/>
          <w:lang w:eastAsia="en-US"/>
        </w:rPr>
        <w:t xml:space="preserve">, </w:t>
      </w:r>
      <w:r>
        <w:rPr>
          <w:szCs w:val="32"/>
          <w:lang w:eastAsia="en-US"/>
        </w:rPr>
        <w:t>son bonheur</w:t>
      </w:r>
      <w:r w:rsidR="0046142F">
        <w:rPr>
          <w:szCs w:val="32"/>
          <w:lang w:eastAsia="en-US"/>
        </w:rPr>
        <w:t> !</w:t>
      </w:r>
    </w:p>
    <w:p w14:paraId="6AAFF06D" w14:textId="7375F53F" w:rsidR="0046142F" w:rsidRDefault="003148C9" w:rsidP="0046142F">
      <w:pPr>
        <w:rPr>
          <w:szCs w:val="32"/>
          <w:lang w:eastAsia="en-US"/>
        </w:rPr>
      </w:pPr>
      <w:r>
        <w:rPr>
          <w:szCs w:val="32"/>
          <w:lang w:eastAsia="en-US"/>
        </w:rPr>
        <w:t>Elle allait d</w:t>
      </w:r>
      <w:r w:rsidR="0046142F">
        <w:rPr>
          <w:szCs w:val="32"/>
          <w:lang w:eastAsia="en-US"/>
        </w:rPr>
        <w:t>’</w:t>
      </w:r>
      <w:r>
        <w:rPr>
          <w:szCs w:val="32"/>
          <w:lang w:eastAsia="en-US"/>
        </w:rPr>
        <w:t>un objet à l</w:t>
      </w:r>
      <w:r w:rsidR="0046142F">
        <w:rPr>
          <w:szCs w:val="32"/>
          <w:lang w:eastAsia="en-US"/>
        </w:rPr>
        <w:t>’</w:t>
      </w:r>
      <w:r>
        <w:rPr>
          <w:szCs w:val="32"/>
          <w:lang w:eastAsia="en-US"/>
        </w:rPr>
        <w:t>autre</w:t>
      </w:r>
      <w:r w:rsidR="0046142F">
        <w:rPr>
          <w:szCs w:val="32"/>
          <w:lang w:eastAsia="en-US"/>
        </w:rPr>
        <w:t xml:space="preserve">, </w:t>
      </w:r>
      <w:r>
        <w:rPr>
          <w:szCs w:val="32"/>
          <w:lang w:eastAsia="en-US"/>
        </w:rPr>
        <w:t>contemplant religieusement chaque chose</w:t>
      </w:r>
      <w:r w:rsidR="0046142F">
        <w:rPr>
          <w:szCs w:val="32"/>
          <w:lang w:eastAsia="en-US"/>
        </w:rPr>
        <w:t xml:space="preserve">. </w:t>
      </w:r>
      <w:r>
        <w:rPr>
          <w:szCs w:val="32"/>
          <w:lang w:eastAsia="en-US"/>
        </w:rPr>
        <w:t>La balustrade qu</w:t>
      </w:r>
      <w:r w:rsidR="0046142F">
        <w:rPr>
          <w:szCs w:val="32"/>
          <w:lang w:eastAsia="en-US"/>
        </w:rPr>
        <w:t>’</w:t>
      </w:r>
      <w:r>
        <w:rPr>
          <w:szCs w:val="32"/>
          <w:lang w:eastAsia="en-US"/>
        </w:rPr>
        <w:t xml:space="preserve">on avait mise </w:t>
      </w:r>
      <w:r>
        <w:rPr>
          <w:szCs w:val="32"/>
          <w:lang w:eastAsia="en-US"/>
        </w:rPr>
        <w:t xml:space="preserve">là </w:t>
      </w:r>
      <w:r>
        <w:rPr>
          <w:szCs w:val="32"/>
          <w:lang w:eastAsia="en-US"/>
        </w:rPr>
        <w:t>autrefois à cause d</w:t>
      </w:r>
      <w:r w:rsidR="0046142F">
        <w:rPr>
          <w:szCs w:val="32"/>
          <w:lang w:eastAsia="en-US"/>
        </w:rPr>
        <w:t>’</w:t>
      </w:r>
      <w:r>
        <w:rPr>
          <w:szCs w:val="32"/>
          <w:lang w:eastAsia="en-US"/>
        </w:rPr>
        <w:t>elle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 xml:space="preserve">la </w:t>
      </w:r>
      <w:proofErr w:type="spellStart"/>
      <w:r>
        <w:rPr>
          <w:szCs w:val="32"/>
          <w:lang w:eastAsia="en-US"/>
        </w:rPr>
        <w:t>Vesvre</w:t>
      </w:r>
      <w:proofErr w:type="spellEnd"/>
      <w:r>
        <w:rPr>
          <w:szCs w:val="32"/>
          <w:lang w:eastAsia="en-US"/>
        </w:rPr>
        <w:t xml:space="preserve"> dont elle avait écouté si souvent le murmure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le creux du chêne</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et cet endroit</w:t>
      </w:r>
      <w:r w:rsidR="0046142F">
        <w:rPr>
          <w:szCs w:val="32"/>
          <w:lang w:eastAsia="en-US"/>
        </w:rPr>
        <w:t xml:space="preserve">, </w:t>
      </w:r>
      <w:r>
        <w:rPr>
          <w:szCs w:val="32"/>
          <w:lang w:eastAsia="en-US"/>
        </w:rPr>
        <w:t>où</w:t>
      </w:r>
      <w:r w:rsidR="0046142F">
        <w:rPr>
          <w:szCs w:val="32"/>
          <w:lang w:eastAsia="en-US"/>
        </w:rPr>
        <w:t xml:space="preserve">, </w:t>
      </w:r>
      <w:r>
        <w:rPr>
          <w:szCs w:val="32"/>
          <w:lang w:eastAsia="en-US"/>
        </w:rPr>
        <w:t>les bras étendus</w:t>
      </w:r>
      <w:r w:rsidR="0046142F">
        <w:rPr>
          <w:szCs w:val="32"/>
          <w:lang w:eastAsia="en-US"/>
        </w:rPr>
        <w:t xml:space="preserve">, </w:t>
      </w:r>
      <w:r>
        <w:rPr>
          <w:szCs w:val="32"/>
          <w:lang w:eastAsia="en-US"/>
        </w:rPr>
        <w:t>elle s</w:t>
      </w:r>
      <w:r w:rsidR="0046142F">
        <w:rPr>
          <w:szCs w:val="32"/>
          <w:lang w:eastAsia="en-US"/>
        </w:rPr>
        <w:t>’</w:t>
      </w:r>
      <w:r>
        <w:rPr>
          <w:szCs w:val="32"/>
          <w:lang w:eastAsia="en-US"/>
        </w:rPr>
        <w:t>était précipitée</w:t>
      </w:r>
      <w:r w:rsidR="0046142F">
        <w:rPr>
          <w:szCs w:val="32"/>
          <w:lang w:eastAsia="en-US"/>
        </w:rPr>
        <w:t xml:space="preserve">, </w:t>
      </w:r>
      <w:r>
        <w:rPr>
          <w:szCs w:val="32"/>
          <w:lang w:eastAsia="en-US"/>
        </w:rPr>
        <w:t>en disant</w:t>
      </w:r>
      <w:r w:rsidR="0046142F">
        <w:rPr>
          <w:szCs w:val="32"/>
          <w:lang w:eastAsia="en-US"/>
        </w:rPr>
        <w:t> :</w:t>
      </w:r>
    </w:p>
    <w:p w14:paraId="055AD6F4" w14:textId="77777777" w:rsidR="0046142F" w:rsidRDefault="0046142F" w:rsidP="0046142F">
      <w:pPr>
        <w:rPr>
          <w:szCs w:val="32"/>
          <w:lang w:eastAsia="en-US"/>
        </w:rPr>
      </w:pPr>
      <w:r>
        <w:rPr>
          <w:lang w:eastAsia="en-US"/>
        </w:rPr>
        <w:t>— </w:t>
      </w:r>
      <w:r w:rsidR="003148C9">
        <w:rPr>
          <w:szCs w:val="32"/>
          <w:lang w:eastAsia="en-US"/>
        </w:rPr>
        <w:t>Mon Dieu</w:t>
      </w:r>
      <w:r>
        <w:rPr>
          <w:szCs w:val="32"/>
          <w:lang w:eastAsia="en-US"/>
        </w:rPr>
        <w:t xml:space="preserve">, </w:t>
      </w:r>
      <w:r w:rsidR="003148C9">
        <w:rPr>
          <w:szCs w:val="32"/>
          <w:lang w:eastAsia="en-US"/>
        </w:rPr>
        <w:t>prenez mon âme</w:t>
      </w:r>
      <w:r>
        <w:rPr>
          <w:szCs w:val="32"/>
          <w:lang w:eastAsia="en-US"/>
        </w:rPr>
        <w:t>.</w:t>
      </w:r>
    </w:p>
    <w:p w14:paraId="3ADD84E1" w14:textId="77777777" w:rsidR="0046142F" w:rsidRDefault="003148C9" w:rsidP="0046142F">
      <w:pPr>
        <w:rPr>
          <w:szCs w:val="32"/>
          <w:lang w:eastAsia="en-US"/>
        </w:rPr>
      </w:pPr>
      <w:r>
        <w:rPr>
          <w:szCs w:val="32"/>
          <w:lang w:eastAsia="en-US"/>
        </w:rPr>
        <w:t>Toutes ces pensées</w:t>
      </w:r>
      <w:r w:rsidR="0046142F">
        <w:rPr>
          <w:szCs w:val="32"/>
          <w:lang w:eastAsia="en-US"/>
        </w:rPr>
        <w:t xml:space="preserve">, </w:t>
      </w:r>
      <w:r>
        <w:rPr>
          <w:szCs w:val="32"/>
          <w:lang w:eastAsia="en-US"/>
        </w:rPr>
        <w:t>Mazurke les lisait sur son visage</w:t>
      </w:r>
      <w:r w:rsidR="0046142F">
        <w:rPr>
          <w:szCs w:val="32"/>
          <w:lang w:eastAsia="en-US"/>
        </w:rPr>
        <w:t>.</w:t>
      </w:r>
    </w:p>
    <w:p w14:paraId="24757F1C" w14:textId="77777777" w:rsidR="0046142F" w:rsidRDefault="003148C9" w:rsidP="0046142F">
      <w:pPr>
        <w:rPr>
          <w:szCs w:val="32"/>
          <w:lang w:eastAsia="en-US"/>
        </w:rPr>
      </w:pPr>
      <w:r>
        <w:rPr>
          <w:szCs w:val="32"/>
          <w:lang w:eastAsia="en-US"/>
        </w:rPr>
        <w:t>Il la suivait en silence</w:t>
      </w:r>
      <w:r w:rsidR="0046142F">
        <w:rPr>
          <w:szCs w:val="32"/>
          <w:lang w:eastAsia="en-US"/>
        </w:rPr>
        <w:t xml:space="preserve">, </w:t>
      </w:r>
      <w:r>
        <w:rPr>
          <w:szCs w:val="32"/>
          <w:lang w:eastAsia="en-US"/>
        </w:rPr>
        <w:t>respectant sa joie douloureuse et la religion de ses souvenirs</w:t>
      </w:r>
      <w:r w:rsidR="0046142F">
        <w:rPr>
          <w:szCs w:val="32"/>
          <w:lang w:eastAsia="en-US"/>
        </w:rPr>
        <w:t>.</w:t>
      </w:r>
    </w:p>
    <w:p w14:paraId="15B472AA" w14:textId="1CD03D57" w:rsidR="0046142F" w:rsidRDefault="003148C9" w:rsidP="0046142F">
      <w:pPr>
        <w:rPr>
          <w:szCs w:val="32"/>
          <w:lang w:eastAsia="en-US"/>
        </w:rPr>
      </w:pPr>
      <w:r>
        <w:rPr>
          <w:szCs w:val="32"/>
          <w:lang w:eastAsia="en-US"/>
        </w:rPr>
        <w:t>Elle se retourna vers lui</w:t>
      </w:r>
      <w:r w:rsidR="0046142F">
        <w:rPr>
          <w:szCs w:val="32"/>
          <w:lang w:eastAsia="en-US"/>
        </w:rPr>
        <w:t xml:space="preserve">. </w:t>
      </w:r>
      <w:r w:rsidR="006C2AE1">
        <w:rPr>
          <w:szCs w:val="32"/>
          <w:lang w:eastAsia="en-US"/>
        </w:rPr>
        <w:t>—</w:t>
      </w:r>
      <w:r w:rsidR="0046142F">
        <w:rPr>
          <w:szCs w:val="32"/>
          <w:lang w:eastAsia="en-US"/>
        </w:rPr>
        <w:t xml:space="preserve"> </w:t>
      </w:r>
      <w:r>
        <w:rPr>
          <w:szCs w:val="32"/>
          <w:lang w:eastAsia="en-US"/>
        </w:rPr>
        <w:t>Ils se jetèrent dans les bras l</w:t>
      </w:r>
      <w:r w:rsidR="0046142F">
        <w:rPr>
          <w:szCs w:val="32"/>
          <w:lang w:eastAsia="en-US"/>
        </w:rPr>
        <w:t>’</w:t>
      </w:r>
      <w:r>
        <w:rPr>
          <w:szCs w:val="32"/>
          <w:lang w:eastAsia="en-US"/>
        </w:rPr>
        <w:t>un de l</w:t>
      </w:r>
      <w:r w:rsidR="0046142F">
        <w:rPr>
          <w:szCs w:val="32"/>
          <w:lang w:eastAsia="en-US"/>
        </w:rPr>
        <w:t>’</w:t>
      </w:r>
      <w:r>
        <w:rPr>
          <w:szCs w:val="32"/>
          <w:lang w:eastAsia="en-US"/>
        </w:rPr>
        <w:t>autre</w:t>
      </w:r>
      <w:r w:rsidR="0046142F">
        <w:rPr>
          <w:szCs w:val="32"/>
          <w:lang w:eastAsia="en-US"/>
        </w:rPr>
        <w:t>.</w:t>
      </w:r>
    </w:p>
    <w:p w14:paraId="7562547B" w14:textId="25F4DA4F" w:rsidR="0046142F" w:rsidRDefault="0046142F" w:rsidP="0046142F">
      <w:pPr>
        <w:rPr>
          <w:szCs w:val="32"/>
          <w:lang w:eastAsia="en-US"/>
        </w:rPr>
      </w:pPr>
      <w:r>
        <w:rPr>
          <w:lang w:eastAsia="en-US"/>
        </w:rPr>
        <w:t>— </w:t>
      </w:r>
      <w:r w:rsidR="003148C9">
        <w:rPr>
          <w:szCs w:val="32"/>
          <w:lang w:eastAsia="en-US"/>
        </w:rPr>
        <w:t>Lucien</w:t>
      </w:r>
      <w:r>
        <w:rPr>
          <w:szCs w:val="32"/>
          <w:lang w:eastAsia="en-US"/>
        </w:rPr>
        <w:t xml:space="preserve"> ! </w:t>
      </w:r>
      <w:r w:rsidR="003148C9">
        <w:rPr>
          <w:szCs w:val="32"/>
          <w:lang w:eastAsia="en-US"/>
        </w:rPr>
        <w:t>mon pauvre Lucien</w:t>
      </w:r>
      <w:r>
        <w:rPr>
          <w:szCs w:val="32"/>
          <w:lang w:eastAsia="en-US"/>
        </w:rPr>
        <w:t xml:space="preserve"> ! </w:t>
      </w:r>
      <w:r w:rsidR="003148C9">
        <w:rPr>
          <w:szCs w:val="32"/>
          <w:lang w:eastAsia="en-US"/>
        </w:rPr>
        <w:t>murmura-t-elle</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je l</w:t>
      </w:r>
      <w:r>
        <w:rPr>
          <w:szCs w:val="32"/>
          <w:lang w:eastAsia="en-US"/>
        </w:rPr>
        <w:t>’</w:t>
      </w:r>
      <w:r w:rsidR="003148C9">
        <w:rPr>
          <w:szCs w:val="32"/>
          <w:lang w:eastAsia="en-US"/>
        </w:rPr>
        <w:t>ai vu</w:t>
      </w:r>
      <w:r>
        <w:rPr>
          <w:szCs w:val="32"/>
          <w:lang w:eastAsia="en-US"/>
        </w:rPr>
        <w:t xml:space="preserve">… </w:t>
      </w:r>
      <w:r w:rsidR="003148C9">
        <w:rPr>
          <w:szCs w:val="32"/>
          <w:lang w:eastAsia="en-US"/>
        </w:rPr>
        <w:t>pour la première fois et pour la dernière fois</w:t>
      </w:r>
      <w:r>
        <w:rPr>
          <w:szCs w:val="32"/>
          <w:lang w:eastAsia="en-US"/>
        </w:rPr>
        <w:t> !</w:t>
      </w:r>
    </w:p>
    <w:p w14:paraId="0C935252" w14:textId="77777777" w:rsidR="0046142F" w:rsidRDefault="003148C9" w:rsidP="0046142F">
      <w:pPr>
        <w:rPr>
          <w:szCs w:val="32"/>
          <w:lang w:eastAsia="en-US"/>
        </w:rPr>
      </w:pPr>
      <w:r>
        <w:rPr>
          <w:szCs w:val="32"/>
          <w:lang w:eastAsia="en-US"/>
        </w:rPr>
        <w:t>Mazurke baissa la tête pour cacher un sourire</w:t>
      </w:r>
      <w:r w:rsidR="0046142F">
        <w:rPr>
          <w:szCs w:val="32"/>
          <w:lang w:eastAsia="en-US"/>
        </w:rPr>
        <w:t>.</w:t>
      </w:r>
    </w:p>
    <w:p w14:paraId="7B21DF89" w14:textId="77777777" w:rsidR="0046142F" w:rsidRDefault="003148C9" w:rsidP="0046142F">
      <w:pPr>
        <w:rPr>
          <w:szCs w:val="32"/>
          <w:lang w:eastAsia="en-US"/>
        </w:rPr>
      </w:pPr>
      <w:r>
        <w:rPr>
          <w:szCs w:val="32"/>
          <w:lang w:eastAsia="en-US"/>
        </w:rPr>
        <w:lastRenderedPageBreak/>
        <w:t>Son regard se tourna vers le fourré</w:t>
      </w:r>
      <w:r w:rsidR="0046142F">
        <w:rPr>
          <w:szCs w:val="32"/>
          <w:lang w:eastAsia="en-US"/>
        </w:rPr>
        <w:t>.</w:t>
      </w:r>
    </w:p>
    <w:p w14:paraId="7DBCC59F" w14:textId="77777777" w:rsidR="0046142F" w:rsidRDefault="003148C9" w:rsidP="0046142F">
      <w:pPr>
        <w:rPr>
          <w:szCs w:val="32"/>
          <w:lang w:eastAsia="en-US"/>
        </w:rPr>
      </w:pPr>
      <w:r>
        <w:rPr>
          <w:szCs w:val="32"/>
          <w:lang w:eastAsia="en-US"/>
        </w:rPr>
        <w:t>Personne ne se montrait de ce côté</w:t>
      </w:r>
      <w:r w:rsidR="0046142F">
        <w:rPr>
          <w:szCs w:val="32"/>
          <w:lang w:eastAsia="en-US"/>
        </w:rPr>
        <w:t>.</w:t>
      </w:r>
    </w:p>
    <w:p w14:paraId="7F755618" w14:textId="549BA31D" w:rsidR="0046142F" w:rsidRDefault="0046142F" w:rsidP="0046142F">
      <w:pPr>
        <w:rPr>
          <w:szCs w:val="32"/>
          <w:lang w:eastAsia="en-US"/>
        </w:rPr>
      </w:pPr>
      <w:r>
        <w:rPr>
          <w:lang w:eastAsia="en-US"/>
        </w:rPr>
        <w:t>— </w:t>
      </w:r>
      <w:r w:rsidR="003148C9">
        <w:rPr>
          <w:szCs w:val="32"/>
          <w:lang w:eastAsia="en-US"/>
        </w:rPr>
        <w:t>Tiens</w:t>
      </w:r>
      <w:r>
        <w:rPr>
          <w:szCs w:val="32"/>
          <w:lang w:eastAsia="en-US"/>
        </w:rPr>
        <w:t xml:space="preserve">, </w:t>
      </w:r>
      <w:r w:rsidR="003148C9">
        <w:rPr>
          <w:szCs w:val="32"/>
          <w:lang w:eastAsia="en-US"/>
        </w:rPr>
        <w:t>Berthe</w:t>
      </w:r>
      <w:r>
        <w:rPr>
          <w:szCs w:val="32"/>
          <w:lang w:eastAsia="en-US"/>
        </w:rPr>
        <w:t xml:space="preserve">, </w:t>
      </w:r>
      <w:r w:rsidR="003148C9">
        <w:rPr>
          <w:szCs w:val="32"/>
          <w:lang w:eastAsia="en-US"/>
        </w:rPr>
        <w:t>dit-il</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Voici la racine où tu attachas Chéri avec son ruban rose</w:t>
      </w:r>
      <w:r>
        <w:rPr>
          <w:szCs w:val="32"/>
          <w:lang w:eastAsia="en-US"/>
        </w:rPr>
        <w:t xml:space="preserve">… </w:t>
      </w:r>
      <w:r w:rsidR="003148C9">
        <w:rPr>
          <w:szCs w:val="32"/>
          <w:lang w:eastAsia="en-US"/>
        </w:rPr>
        <w:t>Je le trouvai là</w:t>
      </w:r>
      <w:r>
        <w:rPr>
          <w:szCs w:val="32"/>
          <w:lang w:eastAsia="en-US"/>
        </w:rPr>
        <w:t xml:space="preserve">, </w:t>
      </w:r>
      <w:r w:rsidR="003148C9">
        <w:rPr>
          <w:szCs w:val="32"/>
          <w:lang w:eastAsia="en-US"/>
        </w:rPr>
        <w:t>et j</w:t>
      </w:r>
      <w:r>
        <w:rPr>
          <w:szCs w:val="32"/>
          <w:lang w:eastAsia="en-US"/>
        </w:rPr>
        <w:t>’</w:t>
      </w:r>
      <w:r w:rsidR="003148C9">
        <w:rPr>
          <w:szCs w:val="32"/>
          <w:lang w:eastAsia="en-US"/>
        </w:rPr>
        <w:t>eus une belle peur</w:t>
      </w:r>
      <w:r>
        <w:rPr>
          <w:szCs w:val="32"/>
          <w:lang w:eastAsia="en-US"/>
        </w:rPr>
        <w:t> !</w:t>
      </w:r>
    </w:p>
    <w:p w14:paraId="43159CB0"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cette affreuse nuit</w:t>
      </w:r>
      <w:r>
        <w:rPr>
          <w:szCs w:val="32"/>
          <w:lang w:eastAsia="en-US"/>
        </w:rPr>
        <w:t> !…</w:t>
      </w:r>
    </w:p>
    <w:p w14:paraId="4E8DFA44" w14:textId="6C7282E4" w:rsidR="0046142F" w:rsidRDefault="0046142F" w:rsidP="0046142F">
      <w:pPr>
        <w:rPr>
          <w:szCs w:val="32"/>
          <w:lang w:eastAsia="en-US"/>
        </w:rPr>
      </w:pPr>
      <w:r>
        <w:rPr>
          <w:lang w:eastAsia="en-US"/>
        </w:rPr>
        <w:t>— </w:t>
      </w:r>
      <w:r w:rsidR="003148C9">
        <w:rPr>
          <w:szCs w:val="32"/>
          <w:lang w:eastAsia="en-US"/>
        </w:rPr>
        <w:t xml:space="preserve">Et le </w:t>
      </w:r>
      <w:r w:rsidR="003148C9">
        <w:rPr>
          <w:szCs w:val="32"/>
          <w:lang w:eastAsia="en-US"/>
        </w:rPr>
        <w:t xml:space="preserve">jour </w:t>
      </w:r>
      <w:r w:rsidR="003148C9">
        <w:rPr>
          <w:szCs w:val="32"/>
          <w:lang w:eastAsia="en-US"/>
        </w:rPr>
        <w:t>qui l</w:t>
      </w:r>
      <w:r>
        <w:rPr>
          <w:szCs w:val="32"/>
          <w:lang w:eastAsia="en-US"/>
        </w:rPr>
        <w:t>’</w:t>
      </w:r>
      <w:r w:rsidR="003148C9">
        <w:rPr>
          <w:szCs w:val="32"/>
          <w:lang w:eastAsia="en-US"/>
        </w:rPr>
        <w:t>avait précédée</w:t>
      </w:r>
      <w:r>
        <w:rPr>
          <w:szCs w:val="32"/>
          <w:lang w:eastAsia="en-US"/>
        </w:rPr>
        <w:t xml:space="preserve"> !… </w:t>
      </w:r>
      <w:r w:rsidR="003148C9">
        <w:rPr>
          <w:szCs w:val="32"/>
          <w:lang w:eastAsia="en-US"/>
        </w:rPr>
        <w:t>Cette promesse de mariage que tu cherchas en vain</w:t>
      </w:r>
      <w:r>
        <w:rPr>
          <w:szCs w:val="32"/>
          <w:lang w:eastAsia="en-US"/>
        </w:rPr>
        <w:t xml:space="preserve"> !… </w:t>
      </w:r>
      <w:r w:rsidR="003148C9">
        <w:rPr>
          <w:szCs w:val="32"/>
          <w:lang w:eastAsia="en-US"/>
        </w:rPr>
        <w:t>tu étais aveugle</w:t>
      </w:r>
      <w:r>
        <w:rPr>
          <w:szCs w:val="32"/>
          <w:lang w:eastAsia="en-US"/>
        </w:rPr>
        <w:t xml:space="preserve">, </w:t>
      </w:r>
      <w:r w:rsidR="003148C9">
        <w:rPr>
          <w:szCs w:val="32"/>
          <w:lang w:eastAsia="en-US"/>
        </w:rPr>
        <w:t>alors</w:t>
      </w:r>
      <w:r>
        <w:rPr>
          <w:szCs w:val="32"/>
          <w:lang w:eastAsia="en-US"/>
        </w:rPr>
        <w:t xml:space="preserve">, </w:t>
      </w:r>
      <w:r w:rsidR="003148C9">
        <w:rPr>
          <w:szCs w:val="32"/>
          <w:lang w:eastAsia="en-US"/>
        </w:rPr>
        <w:t>ma pauvre Berthe</w:t>
      </w:r>
      <w:r>
        <w:rPr>
          <w:szCs w:val="32"/>
          <w:lang w:eastAsia="en-US"/>
        </w:rPr>
        <w:t xml:space="preserve">… </w:t>
      </w:r>
      <w:r w:rsidR="003148C9">
        <w:rPr>
          <w:szCs w:val="32"/>
          <w:lang w:eastAsia="en-US"/>
        </w:rPr>
        <w:t>Peut-être que tu ne cherchas pas bien</w:t>
      </w:r>
      <w:r>
        <w:rPr>
          <w:szCs w:val="32"/>
          <w:lang w:eastAsia="en-US"/>
        </w:rPr>
        <w:t>…</w:t>
      </w:r>
    </w:p>
    <w:p w14:paraId="6549582C" w14:textId="77777777" w:rsidR="0046142F" w:rsidRDefault="003148C9" w:rsidP="0046142F">
      <w:pPr>
        <w:rPr>
          <w:szCs w:val="32"/>
          <w:lang w:eastAsia="en-US"/>
        </w:rPr>
      </w:pPr>
      <w:r>
        <w:rPr>
          <w:szCs w:val="32"/>
          <w:lang w:eastAsia="en-US"/>
        </w:rPr>
        <w:t>Il lui avait pris la main et il l</w:t>
      </w:r>
      <w:r w:rsidR="0046142F">
        <w:rPr>
          <w:szCs w:val="32"/>
          <w:lang w:eastAsia="en-US"/>
        </w:rPr>
        <w:t>’</w:t>
      </w:r>
      <w:r>
        <w:rPr>
          <w:szCs w:val="32"/>
          <w:lang w:eastAsia="en-US"/>
        </w:rPr>
        <w:t>entraînait vers le creux du chêne</w:t>
      </w:r>
      <w:r w:rsidR="0046142F">
        <w:rPr>
          <w:szCs w:val="32"/>
          <w:lang w:eastAsia="en-US"/>
        </w:rPr>
        <w:t>.</w:t>
      </w:r>
    </w:p>
    <w:p w14:paraId="2AD81B13" w14:textId="77777777" w:rsidR="0046142F" w:rsidRDefault="003148C9" w:rsidP="0046142F">
      <w:pPr>
        <w:rPr>
          <w:szCs w:val="32"/>
          <w:lang w:eastAsia="en-US"/>
        </w:rPr>
      </w:pPr>
      <w:r>
        <w:rPr>
          <w:szCs w:val="32"/>
          <w:lang w:eastAsia="en-US"/>
        </w:rPr>
        <w:t>Berthe se laissait faire</w:t>
      </w:r>
      <w:r w:rsidR="0046142F">
        <w:rPr>
          <w:szCs w:val="32"/>
          <w:lang w:eastAsia="en-US"/>
        </w:rPr>
        <w:t>.</w:t>
      </w:r>
    </w:p>
    <w:p w14:paraId="1430BDE3" w14:textId="7477E9B2" w:rsidR="0046142F" w:rsidRDefault="0046142F" w:rsidP="0046142F">
      <w:pPr>
        <w:rPr>
          <w:szCs w:val="32"/>
          <w:lang w:eastAsia="en-US"/>
        </w:rPr>
      </w:pPr>
      <w:r>
        <w:rPr>
          <w:lang w:eastAsia="en-US"/>
        </w:rPr>
        <w:t>— </w:t>
      </w:r>
      <w:r w:rsidR="003148C9">
        <w:rPr>
          <w:szCs w:val="32"/>
          <w:lang w:eastAsia="en-US"/>
        </w:rPr>
        <w:t>Nous étions là</w:t>
      </w:r>
      <w:r>
        <w:rPr>
          <w:szCs w:val="32"/>
          <w:lang w:eastAsia="en-US"/>
        </w:rPr>
        <w:t xml:space="preserve">… </w:t>
      </w:r>
      <w:r w:rsidR="003148C9">
        <w:rPr>
          <w:szCs w:val="32"/>
          <w:lang w:eastAsia="en-US"/>
        </w:rPr>
        <w:t>dit-elle en voyant le banc de bois</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il prit son fusil et il me dit</w:t>
      </w:r>
      <w:r>
        <w:rPr>
          <w:szCs w:val="32"/>
          <w:lang w:eastAsia="en-US"/>
        </w:rPr>
        <w:t xml:space="preserve"> : </w:t>
      </w:r>
      <w:r w:rsidR="003148C9">
        <w:rPr>
          <w:szCs w:val="32"/>
          <w:lang w:eastAsia="en-US"/>
        </w:rPr>
        <w:t>je vais à Vitré</w:t>
      </w:r>
      <w:r>
        <w:rPr>
          <w:szCs w:val="32"/>
          <w:lang w:eastAsia="en-US"/>
        </w:rPr>
        <w:t xml:space="preserve">… </w:t>
      </w:r>
      <w:r w:rsidR="003148C9">
        <w:rPr>
          <w:szCs w:val="32"/>
          <w:lang w:eastAsia="en-US"/>
        </w:rPr>
        <w:t>Oh</w:t>
      </w:r>
      <w:r>
        <w:rPr>
          <w:szCs w:val="32"/>
          <w:lang w:eastAsia="en-US"/>
        </w:rPr>
        <w:t xml:space="preserve"> ! </w:t>
      </w:r>
      <w:r w:rsidR="003148C9">
        <w:rPr>
          <w:szCs w:val="32"/>
          <w:lang w:eastAsia="en-US"/>
        </w:rPr>
        <w:t>il me semble que toutes ces choses se sont passées hier</w:t>
      </w:r>
      <w:r>
        <w:rPr>
          <w:szCs w:val="32"/>
          <w:lang w:eastAsia="en-US"/>
        </w:rPr>
        <w:t> !…</w:t>
      </w:r>
    </w:p>
    <w:p w14:paraId="431DEF5A" w14:textId="77777777" w:rsidR="0046142F" w:rsidRDefault="0046142F" w:rsidP="0046142F">
      <w:pPr>
        <w:rPr>
          <w:szCs w:val="32"/>
          <w:lang w:eastAsia="en-US"/>
        </w:rPr>
      </w:pPr>
      <w:r>
        <w:rPr>
          <w:lang w:eastAsia="en-US"/>
        </w:rPr>
        <w:t>— </w:t>
      </w:r>
      <w:r w:rsidR="003148C9">
        <w:rPr>
          <w:szCs w:val="32"/>
          <w:lang w:eastAsia="en-US"/>
        </w:rPr>
        <w:t>Voilà le trou</w:t>
      </w:r>
      <w:r>
        <w:rPr>
          <w:szCs w:val="32"/>
          <w:lang w:eastAsia="en-US"/>
        </w:rPr>
        <w:t xml:space="preserve">, </w:t>
      </w:r>
      <w:r w:rsidR="003148C9">
        <w:rPr>
          <w:szCs w:val="32"/>
          <w:lang w:eastAsia="en-US"/>
        </w:rPr>
        <w:t>interrompit Mazurke</w:t>
      </w:r>
      <w:r>
        <w:rPr>
          <w:szCs w:val="32"/>
          <w:lang w:eastAsia="en-US"/>
        </w:rPr>
        <w:t>.</w:t>
      </w:r>
    </w:p>
    <w:p w14:paraId="79F7181A" w14:textId="77777777" w:rsidR="0046142F" w:rsidRDefault="003148C9" w:rsidP="0046142F">
      <w:pPr>
        <w:rPr>
          <w:szCs w:val="32"/>
          <w:lang w:eastAsia="en-US"/>
        </w:rPr>
      </w:pPr>
      <w:r>
        <w:rPr>
          <w:szCs w:val="32"/>
          <w:lang w:eastAsia="en-US"/>
        </w:rPr>
        <w:t>Il enleva deux ou trois poignées de mousse</w:t>
      </w:r>
      <w:r w:rsidR="0046142F">
        <w:rPr>
          <w:szCs w:val="32"/>
          <w:lang w:eastAsia="en-US"/>
        </w:rPr>
        <w:t> !</w:t>
      </w:r>
    </w:p>
    <w:p w14:paraId="086E4D29" w14:textId="77777777" w:rsidR="0046142F" w:rsidRDefault="0046142F" w:rsidP="0046142F">
      <w:pPr>
        <w:rPr>
          <w:szCs w:val="32"/>
          <w:lang w:eastAsia="en-US"/>
        </w:rPr>
      </w:pPr>
      <w:r>
        <w:rPr>
          <w:lang w:eastAsia="en-US"/>
        </w:rPr>
        <w:t>— </w:t>
      </w:r>
      <w:r w:rsidR="003148C9">
        <w:rPr>
          <w:szCs w:val="32"/>
          <w:lang w:eastAsia="en-US"/>
        </w:rPr>
        <w:t>À quoi bon</w:t>
      </w:r>
      <w:r>
        <w:rPr>
          <w:szCs w:val="32"/>
          <w:lang w:eastAsia="en-US"/>
        </w:rPr>
        <w:t xml:space="preserve"> ?… </w:t>
      </w:r>
      <w:r w:rsidR="003148C9">
        <w:rPr>
          <w:szCs w:val="32"/>
          <w:lang w:eastAsia="en-US"/>
        </w:rPr>
        <w:t>commença Berthe</w:t>
      </w:r>
      <w:r>
        <w:rPr>
          <w:szCs w:val="32"/>
          <w:lang w:eastAsia="en-US"/>
        </w:rPr>
        <w:t>.</w:t>
      </w:r>
    </w:p>
    <w:p w14:paraId="3EAA8D59" w14:textId="77777777" w:rsidR="0046142F" w:rsidRDefault="0046142F" w:rsidP="0046142F">
      <w:pPr>
        <w:rPr>
          <w:szCs w:val="32"/>
          <w:lang w:eastAsia="en-US"/>
        </w:rPr>
      </w:pPr>
      <w:r>
        <w:rPr>
          <w:lang w:eastAsia="en-US"/>
        </w:rPr>
        <w:t>— </w:t>
      </w:r>
      <w:r w:rsidR="003148C9">
        <w:rPr>
          <w:szCs w:val="32"/>
          <w:lang w:eastAsia="en-US"/>
        </w:rPr>
        <w:t>Cherche à ton tour dit Mazurke</w:t>
      </w:r>
      <w:r>
        <w:rPr>
          <w:szCs w:val="32"/>
          <w:lang w:eastAsia="en-US"/>
        </w:rPr>
        <w:t>.</w:t>
      </w:r>
    </w:p>
    <w:p w14:paraId="24D01027" w14:textId="77777777" w:rsidR="0046142F" w:rsidRDefault="003148C9" w:rsidP="0046142F">
      <w:pPr>
        <w:rPr>
          <w:szCs w:val="32"/>
          <w:lang w:eastAsia="en-US"/>
        </w:rPr>
      </w:pPr>
      <w:r>
        <w:rPr>
          <w:szCs w:val="32"/>
          <w:lang w:eastAsia="en-US"/>
        </w:rPr>
        <w:t>Elle obéit comme on fait pour se prêter à un enfantillage</w:t>
      </w:r>
      <w:r w:rsidR="0046142F">
        <w:rPr>
          <w:szCs w:val="32"/>
          <w:lang w:eastAsia="en-US"/>
        </w:rPr>
        <w:t xml:space="preserve">. </w:t>
      </w:r>
      <w:r>
        <w:rPr>
          <w:szCs w:val="32"/>
          <w:lang w:eastAsia="en-US"/>
        </w:rPr>
        <w:t>Ses doigts rencontrèrent un papier</w:t>
      </w:r>
      <w:r w:rsidR="0046142F">
        <w:rPr>
          <w:szCs w:val="32"/>
          <w:lang w:eastAsia="en-US"/>
        </w:rPr>
        <w:t>.</w:t>
      </w:r>
    </w:p>
    <w:p w14:paraId="295984F2" w14:textId="77777777" w:rsidR="0046142F" w:rsidRDefault="003148C9" w:rsidP="0046142F">
      <w:pPr>
        <w:rPr>
          <w:szCs w:val="32"/>
          <w:lang w:eastAsia="en-US"/>
        </w:rPr>
      </w:pPr>
      <w:r>
        <w:rPr>
          <w:szCs w:val="32"/>
          <w:lang w:eastAsia="en-US"/>
        </w:rPr>
        <w:t>Elle poussa un cri</w:t>
      </w:r>
      <w:r w:rsidR="0046142F">
        <w:rPr>
          <w:szCs w:val="32"/>
          <w:lang w:eastAsia="en-US"/>
        </w:rPr>
        <w:t>.</w:t>
      </w:r>
    </w:p>
    <w:p w14:paraId="4CA4F1F8" w14:textId="77777777" w:rsidR="0046142F" w:rsidRDefault="003148C9" w:rsidP="0046142F">
      <w:pPr>
        <w:rPr>
          <w:szCs w:val="32"/>
          <w:lang w:eastAsia="en-US"/>
        </w:rPr>
      </w:pPr>
      <w:r>
        <w:rPr>
          <w:szCs w:val="32"/>
          <w:lang w:eastAsia="en-US"/>
        </w:rPr>
        <w:t>La promesse de mariage était entre ses mains</w:t>
      </w:r>
      <w:r w:rsidR="0046142F">
        <w:rPr>
          <w:szCs w:val="32"/>
          <w:lang w:eastAsia="en-US"/>
        </w:rPr>
        <w:t>.</w:t>
      </w:r>
    </w:p>
    <w:p w14:paraId="2E526EEF" w14:textId="77777777" w:rsidR="0046142F" w:rsidRDefault="003148C9" w:rsidP="0046142F">
      <w:pPr>
        <w:rPr>
          <w:szCs w:val="32"/>
          <w:lang w:eastAsia="en-US"/>
        </w:rPr>
      </w:pPr>
      <w:r>
        <w:rPr>
          <w:szCs w:val="32"/>
          <w:lang w:eastAsia="en-US"/>
        </w:rPr>
        <w:t>Elle devint pâle et fut obligée de s</w:t>
      </w:r>
      <w:r w:rsidR="0046142F">
        <w:rPr>
          <w:szCs w:val="32"/>
          <w:lang w:eastAsia="en-US"/>
        </w:rPr>
        <w:t>’</w:t>
      </w:r>
      <w:r>
        <w:rPr>
          <w:szCs w:val="32"/>
          <w:lang w:eastAsia="en-US"/>
        </w:rPr>
        <w:t>asseoir</w:t>
      </w:r>
      <w:r w:rsidR="0046142F">
        <w:rPr>
          <w:szCs w:val="32"/>
          <w:lang w:eastAsia="en-US"/>
        </w:rPr>
        <w:t>.</w:t>
      </w:r>
    </w:p>
    <w:p w14:paraId="7DD3CFE5" w14:textId="233C2028" w:rsidR="0046142F" w:rsidRDefault="0046142F" w:rsidP="0046142F">
      <w:pPr>
        <w:rPr>
          <w:szCs w:val="32"/>
          <w:lang w:eastAsia="en-US"/>
        </w:rPr>
      </w:pPr>
      <w:r>
        <w:rPr>
          <w:lang w:eastAsia="en-US"/>
        </w:rPr>
        <w:lastRenderedPageBreak/>
        <w:t>— </w:t>
      </w:r>
      <w:r w:rsidR="003148C9">
        <w:rPr>
          <w:szCs w:val="32"/>
          <w:lang w:eastAsia="en-US"/>
        </w:rPr>
        <w:t>Berthe</w:t>
      </w:r>
      <w:r>
        <w:rPr>
          <w:szCs w:val="32"/>
          <w:lang w:eastAsia="en-US"/>
        </w:rPr>
        <w:t xml:space="preserve">… </w:t>
      </w:r>
      <w:r w:rsidR="003148C9">
        <w:rPr>
          <w:szCs w:val="32"/>
          <w:lang w:eastAsia="en-US"/>
        </w:rPr>
        <w:t>ma petite Berthe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dit Mazurke qui se mit à genoux auprès d</w:t>
      </w:r>
      <w:r>
        <w:rPr>
          <w:szCs w:val="32"/>
          <w:lang w:eastAsia="en-US"/>
        </w:rPr>
        <w:t>’</w:t>
      </w:r>
      <w:r w:rsidR="003148C9">
        <w:rPr>
          <w:szCs w:val="32"/>
          <w:lang w:eastAsia="en-US"/>
        </w:rPr>
        <w:t>elle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si tu le revoyais</w:t>
      </w:r>
      <w:r>
        <w:rPr>
          <w:szCs w:val="32"/>
          <w:lang w:eastAsia="en-US"/>
        </w:rPr>
        <w:t>…</w:t>
      </w:r>
    </w:p>
    <w:p w14:paraId="1F10D5D1" w14:textId="77777777" w:rsidR="0046142F" w:rsidRDefault="0046142F" w:rsidP="0046142F">
      <w:pPr>
        <w:rPr>
          <w:szCs w:val="32"/>
          <w:lang w:eastAsia="en-US"/>
        </w:rPr>
      </w:pPr>
      <w:r>
        <w:rPr>
          <w:lang w:eastAsia="en-US"/>
        </w:rPr>
        <w:t>— </w:t>
      </w:r>
      <w:r w:rsidR="003148C9">
        <w:rPr>
          <w:szCs w:val="32"/>
          <w:lang w:eastAsia="en-US"/>
        </w:rPr>
        <w:t>Jamais</w:t>
      </w:r>
      <w:r>
        <w:rPr>
          <w:szCs w:val="32"/>
          <w:lang w:eastAsia="en-US"/>
        </w:rPr>
        <w:t xml:space="preserve"> ! </w:t>
      </w:r>
      <w:r w:rsidR="003148C9">
        <w:rPr>
          <w:szCs w:val="32"/>
          <w:lang w:eastAsia="en-US"/>
        </w:rPr>
        <w:t>jamais</w:t>
      </w:r>
      <w:r>
        <w:rPr>
          <w:szCs w:val="32"/>
          <w:lang w:eastAsia="en-US"/>
        </w:rPr>
        <w:t xml:space="preserve"> ! </w:t>
      </w:r>
      <w:r w:rsidR="003148C9">
        <w:rPr>
          <w:szCs w:val="32"/>
          <w:lang w:eastAsia="en-US"/>
        </w:rPr>
        <w:t>s</w:t>
      </w:r>
      <w:r>
        <w:rPr>
          <w:szCs w:val="32"/>
          <w:lang w:eastAsia="en-US"/>
        </w:rPr>
        <w:t>’</w:t>
      </w:r>
      <w:r w:rsidR="003148C9">
        <w:rPr>
          <w:szCs w:val="32"/>
          <w:lang w:eastAsia="en-US"/>
        </w:rPr>
        <w:t>écria madame de Marans avec une exaltation soudaine</w:t>
      </w:r>
      <w:r>
        <w:rPr>
          <w:szCs w:val="32"/>
          <w:lang w:eastAsia="en-US"/>
        </w:rPr>
        <w:t>.</w:t>
      </w:r>
    </w:p>
    <w:p w14:paraId="435840A9" w14:textId="77777777" w:rsidR="0046142F" w:rsidRDefault="0046142F" w:rsidP="0046142F">
      <w:pPr>
        <w:rPr>
          <w:szCs w:val="32"/>
          <w:lang w:eastAsia="en-US"/>
        </w:rPr>
      </w:pPr>
      <w:r>
        <w:rPr>
          <w:lang w:eastAsia="en-US"/>
        </w:rPr>
        <w:t>— </w:t>
      </w:r>
      <w:r w:rsidR="003148C9">
        <w:rPr>
          <w:szCs w:val="32"/>
          <w:lang w:eastAsia="en-US"/>
        </w:rPr>
        <w:t>Tu ne l</w:t>
      </w:r>
      <w:r>
        <w:rPr>
          <w:szCs w:val="32"/>
          <w:lang w:eastAsia="en-US"/>
        </w:rPr>
        <w:t>’</w:t>
      </w:r>
      <w:r w:rsidR="003148C9">
        <w:rPr>
          <w:szCs w:val="32"/>
          <w:lang w:eastAsia="en-US"/>
        </w:rPr>
        <w:t>aimes donc plus</w:t>
      </w:r>
      <w:r>
        <w:rPr>
          <w:szCs w:val="32"/>
          <w:lang w:eastAsia="en-US"/>
        </w:rPr>
        <w:t> ?</w:t>
      </w:r>
    </w:p>
    <w:p w14:paraId="6C9C2C67" w14:textId="77777777" w:rsidR="0046142F" w:rsidRDefault="0046142F" w:rsidP="0046142F">
      <w:pPr>
        <w:rPr>
          <w:szCs w:val="32"/>
          <w:lang w:eastAsia="en-US"/>
        </w:rPr>
      </w:pPr>
      <w:r>
        <w:rPr>
          <w:lang w:eastAsia="en-US"/>
        </w:rPr>
        <w:t>— </w:t>
      </w:r>
      <w:r w:rsidR="003148C9">
        <w:rPr>
          <w:szCs w:val="32"/>
          <w:lang w:eastAsia="en-US"/>
        </w:rPr>
        <w:t>Que Dieu te pardonne cette pensée</w:t>
      </w:r>
      <w:r>
        <w:rPr>
          <w:szCs w:val="32"/>
          <w:lang w:eastAsia="en-US"/>
        </w:rPr>
        <w:t xml:space="preserve">, </w:t>
      </w:r>
      <w:proofErr w:type="spellStart"/>
      <w:r w:rsidR="003148C9">
        <w:rPr>
          <w:szCs w:val="32"/>
          <w:lang w:eastAsia="en-US"/>
        </w:rPr>
        <w:t>Tiennet</w:t>
      </w:r>
      <w:proofErr w:type="spellEnd"/>
      <w:r>
        <w:rPr>
          <w:szCs w:val="32"/>
          <w:lang w:eastAsia="en-US"/>
        </w:rPr>
        <w:t> !</w:t>
      </w:r>
    </w:p>
    <w:p w14:paraId="123339ED" w14:textId="77777777" w:rsidR="0046142F" w:rsidRDefault="0046142F" w:rsidP="0046142F">
      <w:pPr>
        <w:rPr>
          <w:szCs w:val="32"/>
          <w:lang w:eastAsia="en-US"/>
        </w:rPr>
      </w:pPr>
      <w:r>
        <w:rPr>
          <w:lang w:eastAsia="en-US"/>
        </w:rPr>
        <w:t>— </w:t>
      </w:r>
      <w:r w:rsidR="003148C9">
        <w:rPr>
          <w:szCs w:val="32"/>
          <w:lang w:eastAsia="en-US"/>
        </w:rPr>
        <w:t>Alors</w:t>
      </w:r>
      <w:r>
        <w:rPr>
          <w:szCs w:val="32"/>
          <w:lang w:eastAsia="en-US"/>
        </w:rPr>
        <w:t xml:space="preserve">… </w:t>
      </w:r>
      <w:r w:rsidR="003148C9">
        <w:rPr>
          <w:szCs w:val="32"/>
          <w:lang w:eastAsia="en-US"/>
        </w:rPr>
        <w:t>pourquoi</w:t>
      </w:r>
      <w:r>
        <w:rPr>
          <w:szCs w:val="32"/>
          <w:lang w:eastAsia="en-US"/>
        </w:rPr>
        <w:t> ?…</w:t>
      </w:r>
    </w:p>
    <w:p w14:paraId="468DB008" w14:textId="77777777" w:rsidR="0046142F" w:rsidRDefault="0046142F" w:rsidP="0046142F">
      <w:pPr>
        <w:rPr>
          <w:szCs w:val="32"/>
          <w:lang w:eastAsia="en-US"/>
        </w:rPr>
      </w:pPr>
      <w:r>
        <w:rPr>
          <w:lang w:eastAsia="en-US"/>
        </w:rPr>
        <w:t>— </w:t>
      </w:r>
      <w:r w:rsidR="003148C9">
        <w:rPr>
          <w:szCs w:val="32"/>
          <w:lang w:eastAsia="en-US"/>
        </w:rPr>
        <w:t>Écoute</w:t>
      </w:r>
      <w:r>
        <w:rPr>
          <w:szCs w:val="32"/>
          <w:lang w:eastAsia="en-US"/>
        </w:rPr>
        <w:t xml:space="preserve"> !… </w:t>
      </w:r>
      <w:r w:rsidR="003148C9">
        <w:rPr>
          <w:szCs w:val="32"/>
          <w:lang w:eastAsia="en-US"/>
        </w:rPr>
        <w:t>Tu ne sais pas</w:t>
      </w:r>
      <w:r>
        <w:rPr>
          <w:szCs w:val="32"/>
          <w:lang w:eastAsia="en-US"/>
        </w:rPr>
        <w:t xml:space="preserve"> !… </w:t>
      </w:r>
      <w:r w:rsidR="003148C9">
        <w:rPr>
          <w:szCs w:val="32"/>
          <w:lang w:eastAsia="en-US"/>
        </w:rPr>
        <w:t>et je ne puis pas te dire</w:t>
      </w:r>
      <w:r>
        <w:rPr>
          <w:szCs w:val="32"/>
          <w:lang w:eastAsia="en-US"/>
        </w:rPr>
        <w:t xml:space="preserve">… </w:t>
      </w:r>
      <w:r w:rsidR="003148C9">
        <w:rPr>
          <w:szCs w:val="32"/>
          <w:lang w:eastAsia="en-US"/>
        </w:rPr>
        <w:t>Quelque chose d</w:t>
      </w:r>
      <w:r>
        <w:rPr>
          <w:szCs w:val="32"/>
          <w:lang w:eastAsia="en-US"/>
        </w:rPr>
        <w:t>’</w:t>
      </w:r>
      <w:r w:rsidR="003148C9">
        <w:rPr>
          <w:szCs w:val="32"/>
          <w:lang w:eastAsia="en-US"/>
        </w:rPr>
        <w:t>affreux</w:t>
      </w:r>
      <w:r>
        <w:rPr>
          <w:szCs w:val="32"/>
          <w:lang w:eastAsia="en-US"/>
        </w:rPr>
        <w:t xml:space="preserve">… </w:t>
      </w:r>
      <w:r w:rsidR="003148C9">
        <w:rPr>
          <w:szCs w:val="32"/>
          <w:lang w:eastAsia="en-US"/>
        </w:rPr>
        <w:t>Une barrière que rien ne peut briser</w:t>
      </w:r>
      <w:r>
        <w:rPr>
          <w:szCs w:val="32"/>
          <w:lang w:eastAsia="en-US"/>
        </w:rPr>
        <w:t>…</w:t>
      </w:r>
    </w:p>
    <w:p w14:paraId="5412EA61"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le père de tes enfants</w:t>
      </w:r>
      <w:r>
        <w:rPr>
          <w:szCs w:val="32"/>
          <w:lang w:eastAsia="en-US"/>
        </w:rPr>
        <w:t xml:space="preserve">, </w:t>
      </w:r>
      <w:r w:rsidR="003148C9">
        <w:rPr>
          <w:szCs w:val="32"/>
          <w:lang w:eastAsia="en-US"/>
        </w:rPr>
        <w:t>Berthe</w:t>
      </w:r>
      <w:r>
        <w:rPr>
          <w:szCs w:val="32"/>
          <w:lang w:eastAsia="en-US"/>
        </w:rPr>
        <w:t>.</w:t>
      </w:r>
    </w:p>
    <w:p w14:paraId="149E1E73" w14:textId="77777777" w:rsidR="0046142F" w:rsidRDefault="0046142F" w:rsidP="0046142F">
      <w:pPr>
        <w:rPr>
          <w:szCs w:val="32"/>
          <w:lang w:eastAsia="en-US"/>
        </w:rPr>
      </w:pPr>
      <w:r>
        <w:rPr>
          <w:lang w:eastAsia="en-US"/>
        </w:rPr>
        <w:t>— </w:t>
      </w:r>
      <w:r w:rsidR="003148C9">
        <w:rPr>
          <w:szCs w:val="32"/>
          <w:lang w:eastAsia="en-US"/>
        </w:rPr>
        <w:t>C</w:t>
      </w:r>
      <w:r>
        <w:rPr>
          <w:szCs w:val="32"/>
          <w:lang w:eastAsia="en-US"/>
        </w:rPr>
        <w:t>’</w:t>
      </w:r>
      <w:r w:rsidR="003148C9">
        <w:rPr>
          <w:szCs w:val="32"/>
          <w:lang w:eastAsia="en-US"/>
        </w:rPr>
        <w:t>est pour cela</w:t>
      </w:r>
      <w:r>
        <w:rPr>
          <w:szCs w:val="32"/>
          <w:lang w:eastAsia="en-US"/>
        </w:rPr>
        <w:t xml:space="preserve">… </w:t>
      </w:r>
      <w:r w:rsidR="003148C9">
        <w:rPr>
          <w:szCs w:val="32"/>
          <w:lang w:eastAsia="en-US"/>
        </w:rPr>
        <w:t>Il ne faut pas qu</w:t>
      </w:r>
      <w:r>
        <w:rPr>
          <w:szCs w:val="32"/>
          <w:lang w:eastAsia="en-US"/>
        </w:rPr>
        <w:t>’</w:t>
      </w:r>
      <w:r w:rsidR="003148C9">
        <w:rPr>
          <w:szCs w:val="32"/>
          <w:lang w:eastAsia="en-US"/>
        </w:rPr>
        <w:t>il apprenne</w:t>
      </w:r>
      <w:r>
        <w:rPr>
          <w:szCs w:val="32"/>
          <w:lang w:eastAsia="en-US"/>
        </w:rPr>
        <w:t xml:space="preserve">… </w:t>
      </w:r>
      <w:r w:rsidR="003148C9">
        <w:rPr>
          <w:szCs w:val="32"/>
          <w:lang w:eastAsia="en-US"/>
        </w:rPr>
        <w:t>Oh</w:t>
      </w:r>
      <w:r>
        <w:rPr>
          <w:szCs w:val="32"/>
          <w:lang w:eastAsia="en-US"/>
        </w:rPr>
        <w:t xml:space="preserve"> ! </w:t>
      </w:r>
      <w:r w:rsidR="003148C9">
        <w:rPr>
          <w:szCs w:val="32"/>
          <w:lang w:eastAsia="en-US"/>
        </w:rPr>
        <w:t>jamais</w:t>
      </w:r>
      <w:r>
        <w:rPr>
          <w:szCs w:val="32"/>
          <w:lang w:eastAsia="en-US"/>
        </w:rPr>
        <w:t xml:space="preserve">, </w:t>
      </w:r>
      <w:r w:rsidR="003148C9">
        <w:rPr>
          <w:szCs w:val="32"/>
          <w:lang w:eastAsia="en-US"/>
        </w:rPr>
        <w:t>jamais</w:t>
      </w:r>
      <w:r>
        <w:rPr>
          <w:szCs w:val="32"/>
          <w:lang w:eastAsia="en-US"/>
        </w:rPr>
        <w:t xml:space="preserve">, </w:t>
      </w:r>
      <w:r w:rsidR="003148C9">
        <w:rPr>
          <w:szCs w:val="32"/>
          <w:lang w:eastAsia="en-US"/>
        </w:rPr>
        <w:t>mon Dieu</w:t>
      </w:r>
      <w:r>
        <w:rPr>
          <w:szCs w:val="32"/>
          <w:lang w:eastAsia="en-US"/>
        </w:rPr>
        <w:t xml:space="preserve"> !… </w:t>
      </w:r>
      <w:r w:rsidR="003148C9">
        <w:rPr>
          <w:szCs w:val="32"/>
          <w:lang w:eastAsia="en-US"/>
        </w:rPr>
        <w:t>que la mère de Lucienne et de Gabriel</w:t>
      </w:r>
      <w:r>
        <w:rPr>
          <w:szCs w:val="32"/>
          <w:lang w:eastAsia="en-US"/>
        </w:rPr>
        <w:t>…</w:t>
      </w:r>
    </w:p>
    <w:p w14:paraId="35402A56" w14:textId="77777777" w:rsidR="0046142F" w:rsidRDefault="0046142F" w:rsidP="0046142F">
      <w:pPr>
        <w:rPr>
          <w:szCs w:val="32"/>
          <w:lang w:eastAsia="en-US"/>
        </w:rPr>
      </w:pPr>
      <w:r>
        <w:rPr>
          <w:lang w:eastAsia="en-US"/>
        </w:rPr>
        <w:t>— </w:t>
      </w:r>
      <w:r w:rsidR="003148C9">
        <w:rPr>
          <w:szCs w:val="32"/>
          <w:lang w:eastAsia="en-US"/>
        </w:rPr>
        <w:t>Et s</w:t>
      </w:r>
      <w:r>
        <w:rPr>
          <w:szCs w:val="32"/>
          <w:lang w:eastAsia="en-US"/>
        </w:rPr>
        <w:t>’</w:t>
      </w:r>
      <w:r w:rsidR="003148C9">
        <w:rPr>
          <w:szCs w:val="32"/>
          <w:lang w:eastAsia="en-US"/>
        </w:rPr>
        <w:t>il le savait déjà</w:t>
      </w:r>
      <w:r>
        <w:rPr>
          <w:szCs w:val="32"/>
          <w:lang w:eastAsia="en-US"/>
        </w:rPr>
        <w:t> !…</w:t>
      </w:r>
    </w:p>
    <w:p w14:paraId="4A1F9732" w14:textId="77777777" w:rsidR="0046142F" w:rsidRDefault="003148C9" w:rsidP="0046142F">
      <w:pPr>
        <w:rPr>
          <w:szCs w:val="32"/>
          <w:lang w:eastAsia="en-US"/>
        </w:rPr>
      </w:pPr>
      <w:r>
        <w:rPr>
          <w:szCs w:val="32"/>
          <w:lang w:eastAsia="en-US"/>
        </w:rPr>
        <w:t>Berthe regarda Mazurke en face</w:t>
      </w:r>
      <w:r w:rsidR="0046142F">
        <w:rPr>
          <w:szCs w:val="32"/>
          <w:lang w:eastAsia="en-US"/>
        </w:rPr>
        <w:t>.</w:t>
      </w:r>
    </w:p>
    <w:p w14:paraId="272AE39F" w14:textId="77777777" w:rsidR="0046142F" w:rsidRDefault="003148C9" w:rsidP="0046142F">
      <w:pPr>
        <w:rPr>
          <w:szCs w:val="32"/>
          <w:lang w:eastAsia="en-US"/>
        </w:rPr>
      </w:pPr>
      <w:r>
        <w:rPr>
          <w:szCs w:val="32"/>
          <w:lang w:eastAsia="en-US"/>
        </w:rPr>
        <w:t>Ses deux mains s</w:t>
      </w:r>
      <w:r w:rsidR="0046142F">
        <w:rPr>
          <w:szCs w:val="32"/>
          <w:lang w:eastAsia="en-US"/>
        </w:rPr>
        <w:t>’</w:t>
      </w:r>
      <w:r>
        <w:rPr>
          <w:szCs w:val="32"/>
          <w:lang w:eastAsia="en-US"/>
        </w:rPr>
        <w:t>appuyèrent sur son cœur</w:t>
      </w:r>
      <w:r w:rsidR="0046142F">
        <w:rPr>
          <w:szCs w:val="32"/>
          <w:lang w:eastAsia="en-US"/>
        </w:rPr>
        <w:t>.</w:t>
      </w:r>
    </w:p>
    <w:p w14:paraId="2BE46D9C" w14:textId="26973733" w:rsidR="0046142F" w:rsidRDefault="0046142F" w:rsidP="0046142F">
      <w:pPr>
        <w:rPr>
          <w:szCs w:val="32"/>
          <w:lang w:eastAsia="en-US"/>
        </w:rPr>
      </w:pPr>
      <w:r>
        <w:rPr>
          <w:lang w:eastAsia="en-US"/>
        </w:rPr>
        <w:t>— </w:t>
      </w:r>
      <w:r w:rsidR="003148C9">
        <w:rPr>
          <w:szCs w:val="32"/>
          <w:lang w:eastAsia="en-US"/>
        </w:rPr>
        <w:t>S</w:t>
      </w:r>
      <w:r>
        <w:rPr>
          <w:szCs w:val="32"/>
          <w:lang w:eastAsia="en-US"/>
        </w:rPr>
        <w:t>’</w:t>
      </w:r>
      <w:r w:rsidR="003148C9">
        <w:rPr>
          <w:szCs w:val="32"/>
          <w:lang w:eastAsia="en-US"/>
        </w:rPr>
        <w:t>il le savait</w:t>
      </w:r>
      <w:r>
        <w:rPr>
          <w:szCs w:val="32"/>
          <w:lang w:eastAsia="en-US"/>
        </w:rPr>
        <w:t xml:space="preserve"> ! </w:t>
      </w:r>
      <w:r w:rsidR="003148C9">
        <w:rPr>
          <w:szCs w:val="32"/>
          <w:lang w:eastAsia="en-US"/>
        </w:rPr>
        <w:t>balbutia-t-elle</w:t>
      </w:r>
      <w:r>
        <w:rPr>
          <w:szCs w:val="32"/>
          <w:lang w:eastAsia="en-US"/>
        </w:rPr>
        <w:t xml:space="preserve">, </w:t>
      </w:r>
      <w:r w:rsidR="006C2AE1">
        <w:rPr>
          <w:szCs w:val="32"/>
          <w:lang w:eastAsia="en-US"/>
        </w:rPr>
        <w:t>—</w:t>
      </w:r>
      <w:r>
        <w:rPr>
          <w:szCs w:val="32"/>
          <w:lang w:eastAsia="en-US"/>
        </w:rPr>
        <w:t xml:space="preserve"> </w:t>
      </w:r>
      <w:r w:rsidR="003148C9">
        <w:rPr>
          <w:szCs w:val="32"/>
          <w:lang w:eastAsia="en-US"/>
        </w:rPr>
        <w:t>je mourrais</w:t>
      </w:r>
      <w:r>
        <w:rPr>
          <w:szCs w:val="32"/>
          <w:lang w:eastAsia="en-US"/>
        </w:rPr>
        <w:t xml:space="preserve"> !… </w:t>
      </w:r>
      <w:r w:rsidR="003148C9">
        <w:rPr>
          <w:szCs w:val="32"/>
          <w:lang w:eastAsia="en-US"/>
        </w:rPr>
        <w:t xml:space="preserve">Le </w:t>
      </w:r>
      <w:proofErr w:type="spellStart"/>
      <w:r w:rsidR="003148C9">
        <w:rPr>
          <w:szCs w:val="32"/>
          <w:lang w:eastAsia="en-US"/>
        </w:rPr>
        <w:t>sait-il</w:t>
      </w:r>
      <w:proofErr w:type="spellEnd"/>
      <w:r>
        <w:rPr>
          <w:szCs w:val="32"/>
          <w:lang w:eastAsia="en-US"/>
        </w:rPr>
        <w:t> ?</w:t>
      </w:r>
    </w:p>
    <w:p w14:paraId="40F55119" w14:textId="77777777" w:rsidR="0046142F" w:rsidRDefault="003148C9" w:rsidP="0046142F">
      <w:pPr>
        <w:rPr>
          <w:szCs w:val="32"/>
          <w:lang w:eastAsia="en-US"/>
        </w:rPr>
      </w:pPr>
      <w:r>
        <w:rPr>
          <w:szCs w:val="32"/>
          <w:lang w:eastAsia="en-US"/>
        </w:rPr>
        <w:t>Comme Mazurke ne répondait point</w:t>
      </w:r>
      <w:r w:rsidR="0046142F">
        <w:rPr>
          <w:szCs w:val="32"/>
          <w:lang w:eastAsia="en-US"/>
        </w:rPr>
        <w:t xml:space="preserve">, </w:t>
      </w:r>
      <w:r>
        <w:rPr>
          <w:szCs w:val="32"/>
          <w:lang w:eastAsia="en-US"/>
        </w:rPr>
        <w:t xml:space="preserve">la pâleur de Berthe </w:t>
      </w:r>
      <w:r>
        <w:rPr>
          <w:szCs w:val="32"/>
          <w:lang w:eastAsia="en-US"/>
        </w:rPr>
        <w:t>de</w:t>
      </w:r>
      <w:r>
        <w:rPr>
          <w:szCs w:val="32"/>
          <w:lang w:eastAsia="en-US"/>
        </w:rPr>
        <w:t>vint livide</w:t>
      </w:r>
      <w:r w:rsidR="0046142F">
        <w:rPr>
          <w:szCs w:val="32"/>
          <w:lang w:eastAsia="en-US"/>
        </w:rPr>
        <w:t xml:space="preserve">. </w:t>
      </w:r>
      <w:r>
        <w:rPr>
          <w:szCs w:val="32"/>
          <w:lang w:eastAsia="en-US"/>
        </w:rPr>
        <w:t>Ses lèvres tremblèrent</w:t>
      </w:r>
      <w:r w:rsidR="0046142F">
        <w:rPr>
          <w:szCs w:val="32"/>
          <w:lang w:eastAsia="en-US"/>
        </w:rPr>
        <w:t>.</w:t>
      </w:r>
    </w:p>
    <w:p w14:paraId="708A9EED" w14:textId="77777777" w:rsidR="0046142F" w:rsidRDefault="0046142F" w:rsidP="0046142F">
      <w:pPr>
        <w:rPr>
          <w:szCs w:val="32"/>
          <w:lang w:eastAsia="en-US"/>
        </w:rPr>
      </w:pPr>
      <w:r>
        <w:rPr>
          <w:lang w:eastAsia="en-US"/>
        </w:rPr>
        <w:t>— </w:t>
      </w:r>
      <w:r w:rsidR="003148C9">
        <w:rPr>
          <w:szCs w:val="32"/>
          <w:lang w:eastAsia="en-US"/>
        </w:rPr>
        <w:t>Il le sait</w:t>
      </w:r>
      <w:r>
        <w:rPr>
          <w:szCs w:val="32"/>
          <w:lang w:eastAsia="en-US"/>
        </w:rPr>
        <w:t xml:space="preserve"> ! </w:t>
      </w:r>
      <w:r w:rsidR="003148C9">
        <w:rPr>
          <w:szCs w:val="32"/>
          <w:lang w:eastAsia="en-US"/>
        </w:rPr>
        <w:t xml:space="preserve">prononça-t-elle si bas que Mazurke eut peine </w:t>
      </w:r>
      <w:r w:rsidR="003148C9">
        <w:rPr>
          <w:szCs w:val="32"/>
          <w:lang w:eastAsia="en-US"/>
        </w:rPr>
        <w:t xml:space="preserve">à </w:t>
      </w:r>
      <w:r w:rsidR="003148C9">
        <w:rPr>
          <w:szCs w:val="32"/>
          <w:lang w:eastAsia="en-US"/>
        </w:rPr>
        <w:t>l</w:t>
      </w:r>
      <w:r>
        <w:rPr>
          <w:szCs w:val="32"/>
          <w:lang w:eastAsia="en-US"/>
        </w:rPr>
        <w:t>’</w:t>
      </w:r>
      <w:r w:rsidR="003148C9">
        <w:rPr>
          <w:szCs w:val="32"/>
          <w:lang w:eastAsia="en-US"/>
        </w:rPr>
        <w:t>entendre</w:t>
      </w:r>
      <w:r>
        <w:rPr>
          <w:szCs w:val="32"/>
          <w:lang w:eastAsia="en-US"/>
        </w:rPr>
        <w:t>.</w:t>
      </w:r>
    </w:p>
    <w:p w14:paraId="4100C96F" w14:textId="77777777" w:rsidR="0046142F" w:rsidRDefault="003148C9" w:rsidP="0046142F">
      <w:pPr>
        <w:rPr>
          <w:szCs w:val="32"/>
          <w:lang w:eastAsia="en-US"/>
        </w:rPr>
      </w:pPr>
      <w:r>
        <w:rPr>
          <w:szCs w:val="32"/>
          <w:lang w:eastAsia="en-US"/>
        </w:rPr>
        <w:t>Ses yeux se fermèrent</w:t>
      </w:r>
      <w:r w:rsidR="0046142F">
        <w:rPr>
          <w:szCs w:val="32"/>
          <w:lang w:eastAsia="en-US"/>
        </w:rPr>
        <w:t xml:space="preserve">. </w:t>
      </w:r>
      <w:r>
        <w:rPr>
          <w:szCs w:val="32"/>
          <w:lang w:eastAsia="en-US"/>
        </w:rPr>
        <w:t>Elle</w:t>
      </w:r>
      <w:r w:rsidR="0046142F">
        <w:rPr>
          <w:szCs w:val="32"/>
          <w:lang w:eastAsia="en-US"/>
        </w:rPr>
        <w:t xml:space="preserve">, </w:t>
      </w:r>
      <w:r>
        <w:rPr>
          <w:szCs w:val="32"/>
          <w:lang w:eastAsia="en-US"/>
        </w:rPr>
        <w:t>ne respira plus</w:t>
      </w:r>
      <w:r w:rsidR="0046142F">
        <w:rPr>
          <w:szCs w:val="32"/>
          <w:lang w:eastAsia="en-US"/>
        </w:rPr>
        <w:t>.</w:t>
      </w:r>
    </w:p>
    <w:p w14:paraId="67347C75" w14:textId="77777777" w:rsidR="0046142F" w:rsidRDefault="003148C9" w:rsidP="0046142F">
      <w:pPr>
        <w:rPr>
          <w:szCs w:val="32"/>
          <w:lang w:eastAsia="en-US"/>
        </w:rPr>
      </w:pPr>
      <w:r>
        <w:rPr>
          <w:szCs w:val="32"/>
          <w:lang w:eastAsia="en-US"/>
        </w:rPr>
        <w:lastRenderedPageBreak/>
        <w:t>Au moment où Mazurke se levait effrayé</w:t>
      </w:r>
      <w:r w:rsidR="0046142F">
        <w:rPr>
          <w:szCs w:val="32"/>
          <w:lang w:eastAsia="en-US"/>
        </w:rPr>
        <w:t xml:space="preserve">, </w:t>
      </w:r>
      <w:r>
        <w:rPr>
          <w:szCs w:val="32"/>
          <w:lang w:eastAsia="en-US"/>
        </w:rPr>
        <w:t>il se trouva face à face avec Lucien</w:t>
      </w:r>
      <w:r w:rsidR="0046142F">
        <w:rPr>
          <w:szCs w:val="32"/>
          <w:lang w:eastAsia="en-US"/>
        </w:rPr>
        <w:t>.</w:t>
      </w:r>
    </w:p>
    <w:p w14:paraId="474AEB48" w14:textId="73DE109B" w:rsidR="0046142F" w:rsidRDefault="0046142F" w:rsidP="0046142F">
      <w:pPr>
        <w:rPr>
          <w:szCs w:val="32"/>
          <w:lang w:eastAsia="en-US"/>
        </w:rPr>
      </w:pPr>
      <w:r>
        <w:rPr>
          <w:lang w:eastAsia="en-US"/>
        </w:rPr>
        <w:t>— </w:t>
      </w:r>
      <w:r w:rsidR="003148C9">
        <w:rPr>
          <w:szCs w:val="32"/>
          <w:lang w:eastAsia="en-US"/>
        </w:rPr>
        <w:t>J</w:t>
      </w:r>
      <w:r>
        <w:rPr>
          <w:szCs w:val="32"/>
          <w:lang w:eastAsia="en-US"/>
        </w:rPr>
        <w:t>’</w:t>
      </w:r>
      <w:r w:rsidR="003148C9">
        <w:rPr>
          <w:szCs w:val="32"/>
          <w:lang w:eastAsia="en-US"/>
        </w:rPr>
        <w:t>ai tout entendu</w:t>
      </w:r>
      <w:r>
        <w:rPr>
          <w:szCs w:val="32"/>
          <w:lang w:eastAsia="en-US"/>
        </w:rPr>
        <w:t xml:space="preserve">, </w:t>
      </w:r>
      <w:r w:rsidR="003148C9">
        <w:rPr>
          <w:szCs w:val="32"/>
          <w:lang w:eastAsia="en-US"/>
        </w:rPr>
        <w:t>dit ce dernier</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elle ne parle plus</w:t>
      </w:r>
      <w:r>
        <w:rPr>
          <w:szCs w:val="32"/>
          <w:lang w:eastAsia="en-US"/>
        </w:rPr>
        <w:t xml:space="preserve">… </w:t>
      </w:r>
      <w:r w:rsidR="003148C9">
        <w:rPr>
          <w:szCs w:val="32"/>
          <w:lang w:eastAsia="en-US"/>
        </w:rPr>
        <w:t>Elle a dit qu</w:t>
      </w:r>
      <w:r>
        <w:rPr>
          <w:szCs w:val="32"/>
          <w:lang w:eastAsia="en-US"/>
        </w:rPr>
        <w:t>’</w:t>
      </w:r>
      <w:r w:rsidR="003148C9">
        <w:rPr>
          <w:szCs w:val="32"/>
          <w:lang w:eastAsia="en-US"/>
        </w:rPr>
        <w:t>elle allait mourir</w:t>
      </w:r>
      <w:r>
        <w:rPr>
          <w:szCs w:val="32"/>
          <w:lang w:eastAsia="en-US"/>
        </w:rPr>
        <w:t xml:space="preserve">… </w:t>
      </w:r>
      <w:r w:rsidR="003148C9">
        <w:rPr>
          <w:szCs w:val="32"/>
          <w:lang w:eastAsia="en-US"/>
        </w:rPr>
        <w:t>Berthe</w:t>
      </w:r>
      <w:r>
        <w:rPr>
          <w:szCs w:val="32"/>
          <w:lang w:eastAsia="en-US"/>
        </w:rPr>
        <w:t xml:space="preserve"> ! </w:t>
      </w:r>
      <w:r w:rsidR="003148C9">
        <w:rPr>
          <w:szCs w:val="32"/>
          <w:lang w:eastAsia="en-US"/>
        </w:rPr>
        <w:t>Berthe</w:t>
      </w:r>
      <w:r>
        <w:rPr>
          <w:szCs w:val="32"/>
          <w:lang w:eastAsia="en-US"/>
        </w:rPr>
        <w:t> !</w:t>
      </w:r>
    </w:p>
    <w:p w14:paraId="141E98DF" w14:textId="77777777" w:rsidR="0046142F" w:rsidRDefault="003148C9" w:rsidP="0046142F">
      <w:pPr>
        <w:rPr>
          <w:szCs w:val="32"/>
          <w:lang w:eastAsia="en-US"/>
        </w:rPr>
      </w:pPr>
      <w:r>
        <w:rPr>
          <w:szCs w:val="32"/>
          <w:lang w:eastAsia="en-US"/>
        </w:rPr>
        <w:t>Berthe était privée de sentiment</w:t>
      </w:r>
      <w:r w:rsidR="0046142F">
        <w:rPr>
          <w:szCs w:val="32"/>
          <w:lang w:eastAsia="en-US"/>
        </w:rPr>
        <w:t>.</w:t>
      </w:r>
    </w:p>
    <w:p w14:paraId="1E696163" w14:textId="77777777" w:rsidR="0046142F" w:rsidRDefault="0046142F" w:rsidP="0046142F">
      <w:pPr>
        <w:rPr>
          <w:szCs w:val="32"/>
          <w:lang w:eastAsia="en-US"/>
        </w:rPr>
      </w:pPr>
      <w:r>
        <w:rPr>
          <w:lang w:eastAsia="en-US"/>
        </w:rPr>
        <w:t>— </w:t>
      </w:r>
      <w:r w:rsidR="003148C9">
        <w:rPr>
          <w:szCs w:val="32"/>
          <w:lang w:eastAsia="en-US"/>
        </w:rPr>
        <w:t>Est-elle morte</w:t>
      </w:r>
      <w:r>
        <w:rPr>
          <w:szCs w:val="32"/>
          <w:lang w:eastAsia="en-US"/>
        </w:rPr>
        <w:t xml:space="preserve"> ? </w:t>
      </w:r>
      <w:r w:rsidR="003148C9">
        <w:rPr>
          <w:szCs w:val="32"/>
          <w:lang w:eastAsia="en-US"/>
        </w:rPr>
        <w:t>demanda Lucien avec un calme effrayant</w:t>
      </w:r>
      <w:r>
        <w:rPr>
          <w:szCs w:val="32"/>
          <w:lang w:eastAsia="en-US"/>
        </w:rPr>
        <w:t>.</w:t>
      </w:r>
    </w:p>
    <w:p w14:paraId="166CF31F" w14:textId="77777777" w:rsidR="0046142F" w:rsidRDefault="003148C9" w:rsidP="0046142F">
      <w:pPr>
        <w:rPr>
          <w:szCs w:val="32"/>
          <w:lang w:eastAsia="en-US"/>
        </w:rPr>
      </w:pPr>
      <w:r>
        <w:rPr>
          <w:szCs w:val="32"/>
          <w:lang w:eastAsia="en-US"/>
        </w:rPr>
        <w:t>Sans attendre la réponse</w:t>
      </w:r>
      <w:r w:rsidR="0046142F">
        <w:rPr>
          <w:szCs w:val="32"/>
          <w:lang w:eastAsia="en-US"/>
        </w:rPr>
        <w:t xml:space="preserve">, </w:t>
      </w:r>
      <w:r>
        <w:rPr>
          <w:szCs w:val="32"/>
          <w:lang w:eastAsia="en-US"/>
        </w:rPr>
        <w:t>il arracha le bandeau qui lui couvrait encore le front et les yeux</w:t>
      </w:r>
      <w:r w:rsidR="0046142F">
        <w:rPr>
          <w:szCs w:val="32"/>
          <w:lang w:eastAsia="en-US"/>
        </w:rPr>
        <w:t>.</w:t>
      </w:r>
    </w:p>
    <w:p w14:paraId="5F26BCE9" w14:textId="77777777" w:rsidR="0046142F" w:rsidRDefault="003148C9" w:rsidP="0046142F">
      <w:pPr>
        <w:rPr>
          <w:szCs w:val="32"/>
          <w:lang w:eastAsia="en-US"/>
        </w:rPr>
      </w:pPr>
      <w:r>
        <w:rPr>
          <w:szCs w:val="32"/>
          <w:lang w:eastAsia="en-US"/>
        </w:rPr>
        <w:t>Il poussa un cri terrible</w:t>
      </w:r>
      <w:r w:rsidR="0046142F">
        <w:rPr>
          <w:szCs w:val="32"/>
          <w:lang w:eastAsia="en-US"/>
        </w:rPr>
        <w:t xml:space="preserve">, </w:t>
      </w:r>
      <w:r>
        <w:rPr>
          <w:szCs w:val="32"/>
          <w:lang w:eastAsia="en-US"/>
        </w:rPr>
        <w:t>au lieu du cri joyeux que lui eût arraché la lumière recouvrée</w:t>
      </w:r>
      <w:r w:rsidR="0046142F">
        <w:rPr>
          <w:szCs w:val="32"/>
          <w:lang w:eastAsia="en-US"/>
        </w:rPr>
        <w:t xml:space="preserve">, </w:t>
      </w:r>
      <w:r>
        <w:rPr>
          <w:szCs w:val="32"/>
          <w:lang w:eastAsia="en-US"/>
        </w:rPr>
        <w:t>un instant auparavant</w:t>
      </w:r>
      <w:r w:rsidR="0046142F">
        <w:rPr>
          <w:szCs w:val="32"/>
          <w:lang w:eastAsia="en-US"/>
        </w:rPr>
        <w:t>.</w:t>
      </w:r>
    </w:p>
    <w:p w14:paraId="2922848B" w14:textId="77777777" w:rsidR="0046142F" w:rsidRDefault="003148C9" w:rsidP="0046142F">
      <w:pPr>
        <w:rPr>
          <w:szCs w:val="32"/>
          <w:lang w:eastAsia="en-US"/>
        </w:rPr>
      </w:pPr>
      <w:r>
        <w:rPr>
          <w:szCs w:val="32"/>
          <w:lang w:eastAsia="en-US"/>
        </w:rPr>
        <w:t>Car il n</w:t>
      </w:r>
      <w:r w:rsidR="0046142F">
        <w:rPr>
          <w:szCs w:val="32"/>
          <w:lang w:eastAsia="en-US"/>
        </w:rPr>
        <w:t>’</w:t>
      </w:r>
      <w:r>
        <w:rPr>
          <w:szCs w:val="32"/>
          <w:lang w:eastAsia="en-US"/>
        </w:rPr>
        <w:t>était plus aveugle</w:t>
      </w:r>
      <w:r w:rsidR="0046142F">
        <w:rPr>
          <w:szCs w:val="32"/>
          <w:lang w:eastAsia="en-US"/>
        </w:rPr>
        <w:t>.</w:t>
      </w:r>
    </w:p>
    <w:p w14:paraId="35C3BC70" w14:textId="77777777" w:rsidR="0046142F" w:rsidRDefault="0046142F" w:rsidP="0046142F">
      <w:pPr>
        <w:rPr>
          <w:szCs w:val="32"/>
          <w:lang w:eastAsia="en-US"/>
        </w:rPr>
      </w:pPr>
      <w:r>
        <w:rPr>
          <w:lang w:eastAsia="en-US"/>
        </w:rPr>
        <w:t>— </w:t>
      </w:r>
      <w:r w:rsidR="003148C9">
        <w:rPr>
          <w:szCs w:val="32"/>
          <w:lang w:eastAsia="en-US"/>
        </w:rPr>
        <w:t>Berthe</w:t>
      </w:r>
      <w:r>
        <w:rPr>
          <w:szCs w:val="32"/>
          <w:lang w:eastAsia="en-US"/>
        </w:rPr>
        <w:t xml:space="preserve"> ! </w:t>
      </w:r>
      <w:r w:rsidR="003148C9">
        <w:rPr>
          <w:szCs w:val="32"/>
          <w:lang w:eastAsia="en-US"/>
        </w:rPr>
        <w:t>Berthe</w:t>
      </w:r>
      <w:r>
        <w:rPr>
          <w:szCs w:val="32"/>
          <w:lang w:eastAsia="en-US"/>
        </w:rPr>
        <w:t xml:space="preserve"> ! </w:t>
      </w:r>
      <w:r w:rsidR="003148C9">
        <w:rPr>
          <w:szCs w:val="32"/>
          <w:lang w:eastAsia="en-US"/>
        </w:rPr>
        <w:t>s</w:t>
      </w:r>
      <w:r>
        <w:rPr>
          <w:szCs w:val="32"/>
          <w:lang w:eastAsia="en-US"/>
        </w:rPr>
        <w:t>’</w:t>
      </w:r>
      <w:r w:rsidR="003148C9">
        <w:rPr>
          <w:szCs w:val="32"/>
          <w:lang w:eastAsia="en-US"/>
        </w:rPr>
        <w:t>écria-t-il en se jetant sur elle</w:t>
      </w:r>
      <w:r>
        <w:rPr>
          <w:szCs w:val="32"/>
          <w:lang w:eastAsia="en-US"/>
        </w:rPr>
        <w:t xml:space="preserve">, </w:t>
      </w:r>
      <w:r w:rsidR="003148C9">
        <w:rPr>
          <w:szCs w:val="32"/>
          <w:lang w:eastAsia="en-US"/>
        </w:rPr>
        <w:t>je te vois</w:t>
      </w:r>
      <w:r>
        <w:rPr>
          <w:szCs w:val="32"/>
          <w:lang w:eastAsia="en-US"/>
        </w:rPr>
        <w:t xml:space="preserve"> !… </w:t>
      </w:r>
      <w:r w:rsidR="003148C9">
        <w:rPr>
          <w:szCs w:val="32"/>
          <w:lang w:eastAsia="en-US"/>
        </w:rPr>
        <w:t>morte</w:t>
      </w:r>
      <w:r>
        <w:rPr>
          <w:szCs w:val="32"/>
          <w:lang w:eastAsia="en-US"/>
        </w:rPr>
        <w:t xml:space="preserve"> ! </w:t>
      </w:r>
      <w:r w:rsidR="003148C9">
        <w:rPr>
          <w:szCs w:val="32"/>
          <w:lang w:eastAsia="en-US"/>
        </w:rPr>
        <w:t>morte</w:t>
      </w:r>
      <w:r>
        <w:rPr>
          <w:szCs w:val="32"/>
          <w:lang w:eastAsia="en-US"/>
        </w:rPr>
        <w:t> !</w:t>
      </w:r>
    </w:p>
    <w:p w14:paraId="56464FE8" w14:textId="77777777" w:rsidR="0046142F" w:rsidRDefault="003148C9" w:rsidP="0046142F">
      <w:pPr>
        <w:rPr>
          <w:szCs w:val="32"/>
          <w:lang w:eastAsia="en-US"/>
        </w:rPr>
      </w:pPr>
      <w:r>
        <w:rPr>
          <w:szCs w:val="32"/>
          <w:lang w:eastAsia="en-US"/>
        </w:rPr>
        <w:t>Ses lèvres s</w:t>
      </w:r>
      <w:r w:rsidR="0046142F">
        <w:rPr>
          <w:szCs w:val="32"/>
          <w:lang w:eastAsia="en-US"/>
        </w:rPr>
        <w:t>’</w:t>
      </w:r>
      <w:r>
        <w:rPr>
          <w:szCs w:val="32"/>
          <w:lang w:eastAsia="en-US"/>
        </w:rPr>
        <w:t>appuyèrent sur la bouche de Berthe à qui le souffle revenait</w:t>
      </w:r>
      <w:r w:rsidR="0046142F">
        <w:rPr>
          <w:szCs w:val="32"/>
          <w:lang w:eastAsia="en-US"/>
        </w:rPr>
        <w:t xml:space="preserve">, </w:t>
      </w:r>
      <w:r>
        <w:rPr>
          <w:szCs w:val="32"/>
          <w:lang w:eastAsia="en-US"/>
        </w:rPr>
        <w:t>et il sembla qu</w:t>
      </w:r>
      <w:r w:rsidR="0046142F">
        <w:rPr>
          <w:szCs w:val="32"/>
          <w:lang w:eastAsia="en-US"/>
        </w:rPr>
        <w:t>’</w:t>
      </w:r>
      <w:r>
        <w:rPr>
          <w:szCs w:val="32"/>
          <w:lang w:eastAsia="en-US"/>
        </w:rPr>
        <w:t>elle retrouvait la vie dans ce baiser</w:t>
      </w:r>
      <w:r w:rsidR="0046142F">
        <w:rPr>
          <w:szCs w:val="32"/>
          <w:lang w:eastAsia="en-US"/>
        </w:rPr>
        <w:t>.</w:t>
      </w:r>
    </w:p>
    <w:p w14:paraId="2308678F" w14:textId="77777777" w:rsidR="0046142F" w:rsidRDefault="0046142F" w:rsidP="0046142F">
      <w:pPr>
        <w:rPr>
          <w:szCs w:val="32"/>
          <w:lang w:eastAsia="en-US"/>
        </w:rPr>
      </w:pPr>
      <w:r>
        <w:rPr>
          <w:lang w:eastAsia="en-US"/>
        </w:rPr>
        <w:t>— </w:t>
      </w:r>
      <w:r w:rsidR="003148C9">
        <w:rPr>
          <w:szCs w:val="32"/>
          <w:lang w:eastAsia="en-US"/>
        </w:rPr>
        <w:t>Berthe</w:t>
      </w:r>
      <w:r>
        <w:rPr>
          <w:szCs w:val="32"/>
          <w:lang w:eastAsia="en-US"/>
        </w:rPr>
        <w:t xml:space="preserve">, </w:t>
      </w:r>
      <w:r w:rsidR="003148C9">
        <w:rPr>
          <w:szCs w:val="32"/>
          <w:lang w:eastAsia="en-US"/>
        </w:rPr>
        <w:t>dit Lucien</w:t>
      </w:r>
      <w:r>
        <w:rPr>
          <w:szCs w:val="32"/>
          <w:lang w:eastAsia="en-US"/>
        </w:rPr>
        <w:t xml:space="preserve">, </w:t>
      </w:r>
      <w:r w:rsidR="003148C9">
        <w:rPr>
          <w:szCs w:val="32"/>
          <w:lang w:eastAsia="en-US"/>
        </w:rPr>
        <w:t>écrasé par l</w:t>
      </w:r>
      <w:r>
        <w:rPr>
          <w:szCs w:val="32"/>
          <w:lang w:eastAsia="en-US"/>
        </w:rPr>
        <w:t>’</w:t>
      </w:r>
      <w:r w:rsidR="003148C9">
        <w:rPr>
          <w:szCs w:val="32"/>
          <w:lang w:eastAsia="en-US"/>
        </w:rPr>
        <w:t>excès de sa joie</w:t>
      </w:r>
      <w:r>
        <w:rPr>
          <w:szCs w:val="32"/>
          <w:lang w:eastAsia="en-US"/>
        </w:rPr>
        <w:t xml:space="preserve">, </w:t>
      </w:r>
      <w:r w:rsidR="003148C9">
        <w:rPr>
          <w:szCs w:val="32"/>
          <w:lang w:eastAsia="en-US"/>
        </w:rPr>
        <w:t>nous allions mourir ensemble</w:t>
      </w:r>
      <w:r>
        <w:rPr>
          <w:szCs w:val="32"/>
          <w:lang w:eastAsia="en-US"/>
        </w:rPr>
        <w:t> !</w:t>
      </w:r>
    </w:p>
    <w:p w14:paraId="39ABBA7E" w14:textId="62744F05" w:rsidR="003148C9" w:rsidRPr="0046142F" w:rsidRDefault="003148C9" w:rsidP="0046142F">
      <w:pPr>
        <w:keepNext/>
        <w:ind w:firstLine="0"/>
        <w:jc w:val="center"/>
        <w:rPr>
          <w:lang w:eastAsia="en-US"/>
        </w:rPr>
      </w:pPr>
      <w:r w:rsidRPr="0046142F">
        <w:rPr>
          <w:lang w:eastAsia="en-US"/>
        </w:rPr>
        <w:t>*</w:t>
      </w:r>
    </w:p>
    <w:p w14:paraId="15EC07EE" w14:textId="77777777" w:rsidR="0046142F" w:rsidRDefault="003148C9" w:rsidP="0046142F">
      <w:pPr>
        <w:ind w:firstLine="0"/>
        <w:jc w:val="center"/>
        <w:rPr>
          <w:lang w:eastAsia="en-US"/>
        </w:rPr>
      </w:pPr>
      <w:r w:rsidRPr="0046142F">
        <w:rPr>
          <w:lang w:eastAsia="en-US"/>
        </w:rPr>
        <w:t>* *</w:t>
      </w:r>
    </w:p>
    <w:p w14:paraId="16074388" w14:textId="77777777" w:rsidR="0046142F" w:rsidRDefault="003148C9" w:rsidP="0046142F">
      <w:pPr>
        <w:rPr>
          <w:szCs w:val="32"/>
          <w:lang w:eastAsia="en-US"/>
        </w:rPr>
      </w:pPr>
      <w:r>
        <w:rPr>
          <w:szCs w:val="32"/>
          <w:lang w:eastAsia="en-US"/>
        </w:rPr>
        <w:t>Le soir de ce jour</w:t>
      </w:r>
      <w:r w:rsidR="0046142F">
        <w:rPr>
          <w:szCs w:val="32"/>
          <w:lang w:eastAsia="en-US"/>
        </w:rPr>
        <w:t xml:space="preserve">, </w:t>
      </w:r>
      <w:r>
        <w:rPr>
          <w:szCs w:val="32"/>
          <w:lang w:eastAsia="en-US"/>
        </w:rPr>
        <w:t xml:space="preserve">la famille </w:t>
      </w:r>
      <w:proofErr w:type="spellStart"/>
      <w:r>
        <w:rPr>
          <w:szCs w:val="32"/>
          <w:lang w:eastAsia="en-US"/>
        </w:rPr>
        <w:t>Crébu</w:t>
      </w:r>
      <w:proofErr w:type="spellEnd"/>
      <w:r>
        <w:rPr>
          <w:szCs w:val="32"/>
          <w:lang w:eastAsia="en-US"/>
        </w:rPr>
        <w:t xml:space="preserve"> de la </w:t>
      </w:r>
      <w:proofErr w:type="spellStart"/>
      <w:r>
        <w:rPr>
          <w:szCs w:val="32"/>
          <w:lang w:eastAsia="en-US"/>
        </w:rPr>
        <w:t>Saulays</w:t>
      </w:r>
      <w:proofErr w:type="spellEnd"/>
      <w:r>
        <w:rPr>
          <w:szCs w:val="32"/>
          <w:lang w:eastAsia="en-US"/>
        </w:rPr>
        <w:t xml:space="preserve"> était réunie dans la salle à manger du château du </w:t>
      </w:r>
      <w:proofErr w:type="spellStart"/>
      <w:r>
        <w:rPr>
          <w:szCs w:val="32"/>
          <w:lang w:eastAsia="en-US"/>
        </w:rPr>
        <w:t>Ceuil</w:t>
      </w:r>
      <w:proofErr w:type="spellEnd"/>
      <w:r w:rsidR="0046142F">
        <w:rPr>
          <w:szCs w:val="32"/>
          <w:lang w:eastAsia="en-US"/>
        </w:rPr>
        <w:t>.</w:t>
      </w:r>
    </w:p>
    <w:p w14:paraId="05808154" w14:textId="77777777" w:rsidR="0046142F" w:rsidRDefault="003148C9" w:rsidP="0046142F">
      <w:pPr>
        <w:rPr>
          <w:szCs w:val="32"/>
          <w:lang w:eastAsia="en-US"/>
        </w:rPr>
      </w:pPr>
      <w:r>
        <w:rPr>
          <w:szCs w:val="32"/>
          <w:lang w:eastAsia="en-US"/>
        </w:rPr>
        <w:t>Ils étaient tous là</w:t>
      </w:r>
      <w:r w:rsidR="0046142F">
        <w:rPr>
          <w:szCs w:val="32"/>
          <w:lang w:eastAsia="en-US"/>
        </w:rPr>
        <w:t xml:space="preserve"> : </w:t>
      </w:r>
      <w:r>
        <w:rPr>
          <w:szCs w:val="32"/>
          <w:lang w:eastAsia="en-US"/>
        </w:rPr>
        <w:t>Berthe</w:t>
      </w:r>
      <w:r w:rsidR="0046142F">
        <w:rPr>
          <w:szCs w:val="32"/>
          <w:lang w:eastAsia="en-US"/>
        </w:rPr>
        <w:t xml:space="preserve">, </w:t>
      </w:r>
      <w:r>
        <w:rPr>
          <w:szCs w:val="32"/>
          <w:lang w:eastAsia="en-US"/>
        </w:rPr>
        <w:t>Lucien</w:t>
      </w:r>
      <w:r w:rsidR="0046142F">
        <w:rPr>
          <w:szCs w:val="32"/>
          <w:lang w:eastAsia="en-US"/>
        </w:rPr>
        <w:t xml:space="preserve">, </w:t>
      </w:r>
      <w:proofErr w:type="spellStart"/>
      <w:r>
        <w:rPr>
          <w:szCs w:val="32"/>
          <w:lang w:eastAsia="en-US"/>
        </w:rPr>
        <w:t>Tiennet</w:t>
      </w:r>
      <w:proofErr w:type="spellEnd"/>
      <w:r w:rsidR="0046142F">
        <w:rPr>
          <w:szCs w:val="32"/>
          <w:lang w:eastAsia="en-US"/>
        </w:rPr>
        <w:t xml:space="preserve">, </w:t>
      </w:r>
      <w:r>
        <w:rPr>
          <w:szCs w:val="32"/>
          <w:lang w:eastAsia="en-US"/>
        </w:rPr>
        <w:t>Gabriel</w:t>
      </w:r>
      <w:r w:rsidR="0046142F">
        <w:rPr>
          <w:szCs w:val="32"/>
          <w:lang w:eastAsia="en-US"/>
        </w:rPr>
        <w:t xml:space="preserve">, </w:t>
      </w:r>
      <w:r>
        <w:rPr>
          <w:szCs w:val="32"/>
          <w:lang w:eastAsia="en-US"/>
        </w:rPr>
        <w:t>Lucienne et Clémence</w:t>
      </w:r>
      <w:r w:rsidR="0046142F">
        <w:rPr>
          <w:szCs w:val="32"/>
          <w:lang w:eastAsia="en-US"/>
        </w:rPr>
        <w:t>.</w:t>
      </w:r>
    </w:p>
    <w:p w14:paraId="234C7C1B" w14:textId="77777777" w:rsidR="0046142F" w:rsidRDefault="003148C9" w:rsidP="0046142F">
      <w:pPr>
        <w:rPr>
          <w:szCs w:val="32"/>
          <w:lang w:eastAsia="en-US"/>
        </w:rPr>
      </w:pPr>
      <w:r>
        <w:rPr>
          <w:szCs w:val="32"/>
          <w:lang w:eastAsia="en-US"/>
        </w:rPr>
        <w:lastRenderedPageBreak/>
        <w:t>Ils ne mangeaient guère</w:t>
      </w:r>
      <w:r w:rsidR="0046142F">
        <w:rPr>
          <w:szCs w:val="32"/>
          <w:lang w:eastAsia="en-US"/>
        </w:rPr>
        <w:t xml:space="preserve">, </w:t>
      </w:r>
      <w:r>
        <w:rPr>
          <w:szCs w:val="32"/>
          <w:lang w:eastAsia="en-US"/>
        </w:rPr>
        <w:t>les heureux</w:t>
      </w:r>
      <w:r w:rsidR="0046142F">
        <w:rPr>
          <w:szCs w:val="32"/>
          <w:lang w:eastAsia="en-US"/>
        </w:rPr>
        <w:t> !</w:t>
      </w:r>
    </w:p>
    <w:p w14:paraId="1F9EFB81" w14:textId="77777777" w:rsidR="0046142F" w:rsidRDefault="003148C9" w:rsidP="0046142F">
      <w:pPr>
        <w:rPr>
          <w:szCs w:val="32"/>
          <w:lang w:eastAsia="en-US"/>
        </w:rPr>
      </w:pPr>
      <w:r>
        <w:rPr>
          <w:szCs w:val="32"/>
          <w:lang w:eastAsia="en-US"/>
        </w:rPr>
        <w:t>Nous devons dire</w:t>
      </w:r>
      <w:r w:rsidR="0046142F">
        <w:rPr>
          <w:szCs w:val="32"/>
          <w:lang w:eastAsia="en-US"/>
        </w:rPr>
        <w:t xml:space="preserve">, </w:t>
      </w:r>
      <w:r>
        <w:rPr>
          <w:szCs w:val="32"/>
          <w:lang w:eastAsia="en-US"/>
        </w:rPr>
        <w:t>cependant</w:t>
      </w:r>
      <w:r w:rsidR="0046142F">
        <w:rPr>
          <w:szCs w:val="32"/>
          <w:lang w:eastAsia="en-US"/>
        </w:rPr>
        <w:t xml:space="preserve">, </w:t>
      </w:r>
      <w:r>
        <w:rPr>
          <w:szCs w:val="32"/>
          <w:lang w:eastAsia="en-US"/>
        </w:rPr>
        <w:t>que Mazurke n</w:t>
      </w:r>
      <w:r w:rsidR="0046142F">
        <w:rPr>
          <w:szCs w:val="32"/>
          <w:lang w:eastAsia="en-US"/>
        </w:rPr>
        <w:t>’</w:t>
      </w:r>
      <w:r>
        <w:rPr>
          <w:szCs w:val="32"/>
          <w:lang w:eastAsia="en-US"/>
        </w:rPr>
        <w:t>avait pas entièrement perdu l</w:t>
      </w:r>
      <w:r w:rsidR="0046142F">
        <w:rPr>
          <w:szCs w:val="32"/>
          <w:lang w:eastAsia="en-US"/>
        </w:rPr>
        <w:t>’</w:t>
      </w:r>
      <w:r>
        <w:rPr>
          <w:szCs w:val="32"/>
          <w:lang w:eastAsia="en-US"/>
        </w:rPr>
        <w:t>appétit</w:t>
      </w:r>
      <w:r w:rsidR="0046142F">
        <w:rPr>
          <w:szCs w:val="32"/>
          <w:lang w:eastAsia="en-US"/>
        </w:rPr>
        <w:t>.</w:t>
      </w:r>
    </w:p>
    <w:p w14:paraId="309004F3" w14:textId="77777777" w:rsidR="0046142F" w:rsidRDefault="003148C9" w:rsidP="0046142F">
      <w:pPr>
        <w:rPr>
          <w:szCs w:val="32"/>
          <w:lang w:eastAsia="en-US"/>
        </w:rPr>
      </w:pPr>
      <w:r>
        <w:rPr>
          <w:szCs w:val="32"/>
          <w:lang w:eastAsia="en-US"/>
        </w:rPr>
        <w:t>Il était assis auprès de Lucienne</w:t>
      </w:r>
      <w:r w:rsidR="0046142F">
        <w:rPr>
          <w:szCs w:val="32"/>
          <w:lang w:eastAsia="en-US"/>
        </w:rPr>
        <w:t xml:space="preserve">, </w:t>
      </w:r>
      <w:r>
        <w:rPr>
          <w:szCs w:val="32"/>
          <w:lang w:eastAsia="en-US"/>
        </w:rPr>
        <w:t>qui ne parlait pas et qui avait le cœur bien gros parmi toutes ces joies</w:t>
      </w:r>
      <w:r w:rsidR="0046142F">
        <w:rPr>
          <w:szCs w:val="32"/>
          <w:lang w:eastAsia="en-US"/>
        </w:rPr>
        <w:t>.</w:t>
      </w:r>
    </w:p>
    <w:p w14:paraId="39C04379" w14:textId="77777777" w:rsidR="0046142F" w:rsidRDefault="003148C9" w:rsidP="0046142F">
      <w:pPr>
        <w:rPr>
          <w:szCs w:val="32"/>
          <w:lang w:eastAsia="en-US"/>
        </w:rPr>
      </w:pPr>
      <w:r>
        <w:rPr>
          <w:szCs w:val="32"/>
          <w:lang w:eastAsia="en-US"/>
        </w:rPr>
        <w:t>Berthe et Lucien se regardaient et regardaient leurs enfants</w:t>
      </w:r>
      <w:r w:rsidR="0046142F">
        <w:rPr>
          <w:szCs w:val="32"/>
          <w:lang w:eastAsia="en-US"/>
        </w:rPr>
        <w:t>.</w:t>
      </w:r>
    </w:p>
    <w:p w14:paraId="51431A03" w14:textId="2FC01B6A" w:rsidR="0046142F" w:rsidRDefault="003148C9" w:rsidP="0046142F">
      <w:pPr>
        <w:rPr>
          <w:szCs w:val="32"/>
          <w:lang w:eastAsia="en-US"/>
        </w:rPr>
      </w:pPr>
      <w:r>
        <w:rPr>
          <w:szCs w:val="32"/>
          <w:lang w:eastAsia="en-US"/>
        </w:rPr>
        <w:t>Berthe semblait dire</w:t>
      </w:r>
      <w:r w:rsidR="0046142F">
        <w:rPr>
          <w:szCs w:val="32"/>
          <w:lang w:eastAsia="en-US"/>
        </w:rPr>
        <w:t xml:space="preserve"> : </w:t>
      </w:r>
      <w:r w:rsidR="006C2AE1">
        <w:rPr>
          <w:szCs w:val="32"/>
          <w:lang w:eastAsia="en-US"/>
        </w:rPr>
        <w:t>—</w:t>
      </w:r>
      <w:r w:rsidR="0046142F">
        <w:rPr>
          <w:szCs w:val="32"/>
          <w:lang w:eastAsia="en-US"/>
        </w:rPr>
        <w:t xml:space="preserve"> </w:t>
      </w:r>
      <w:r>
        <w:rPr>
          <w:szCs w:val="32"/>
          <w:lang w:eastAsia="en-US"/>
        </w:rPr>
        <w:t>Vois ce que je te donne</w:t>
      </w:r>
      <w:r w:rsidR="0046142F">
        <w:rPr>
          <w:szCs w:val="32"/>
          <w:lang w:eastAsia="en-US"/>
        </w:rPr>
        <w:t> !</w:t>
      </w:r>
    </w:p>
    <w:p w14:paraId="249C143E" w14:textId="77777777" w:rsidR="0046142F" w:rsidRDefault="003148C9" w:rsidP="0046142F">
      <w:pPr>
        <w:rPr>
          <w:szCs w:val="32"/>
          <w:lang w:eastAsia="en-US"/>
        </w:rPr>
      </w:pPr>
      <w:r>
        <w:rPr>
          <w:szCs w:val="32"/>
          <w:lang w:eastAsia="en-US"/>
        </w:rPr>
        <w:t>Mazurke repoussa brusquement son assiette</w:t>
      </w:r>
      <w:r w:rsidR="0046142F">
        <w:rPr>
          <w:szCs w:val="32"/>
          <w:lang w:eastAsia="en-US"/>
        </w:rPr>
        <w:t>.</w:t>
      </w:r>
    </w:p>
    <w:p w14:paraId="1B3609DD" w14:textId="2D5C5C58" w:rsidR="0046142F" w:rsidRDefault="0046142F" w:rsidP="0046142F">
      <w:pPr>
        <w:rPr>
          <w:szCs w:val="32"/>
          <w:lang w:eastAsia="en-US"/>
        </w:rPr>
      </w:pPr>
      <w:r>
        <w:rPr>
          <w:lang w:eastAsia="en-US"/>
        </w:rPr>
        <w:t>— </w:t>
      </w:r>
      <w:r w:rsidR="003148C9">
        <w:rPr>
          <w:szCs w:val="32"/>
          <w:lang w:eastAsia="en-US"/>
        </w:rPr>
        <w:t>Voilà</w:t>
      </w:r>
      <w:r>
        <w:rPr>
          <w:szCs w:val="32"/>
          <w:lang w:eastAsia="en-US"/>
        </w:rPr>
        <w:t xml:space="preserve"> ! </w:t>
      </w:r>
      <w:r w:rsidR="003148C9">
        <w:rPr>
          <w:szCs w:val="32"/>
          <w:lang w:eastAsia="en-US"/>
        </w:rPr>
        <w:t>dit-il</w:t>
      </w:r>
      <w:r>
        <w:rPr>
          <w:szCs w:val="32"/>
          <w:lang w:eastAsia="en-US"/>
        </w:rPr>
        <w:t xml:space="preserve"> ; </w:t>
      </w:r>
      <w:r w:rsidR="006C2AE1">
        <w:rPr>
          <w:szCs w:val="32"/>
          <w:lang w:eastAsia="en-US"/>
        </w:rPr>
        <w:t>—</w:t>
      </w:r>
      <w:r>
        <w:rPr>
          <w:szCs w:val="32"/>
          <w:lang w:eastAsia="en-US"/>
        </w:rPr>
        <w:t xml:space="preserve"> </w:t>
      </w:r>
      <w:r w:rsidR="003148C9">
        <w:rPr>
          <w:szCs w:val="32"/>
          <w:lang w:eastAsia="en-US"/>
        </w:rPr>
        <w:t>moi</w:t>
      </w:r>
      <w:r>
        <w:rPr>
          <w:szCs w:val="32"/>
          <w:lang w:eastAsia="en-US"/>
        </w:rPr>
        <w:t xml:space="preserve">, </w:t>
      </w:r>
      <w:r w:rsidR="003148C9">
        <w:rPr>
          <w:szCs w:val="32"/>
          <w:lang w:eastAsia="en-US"/>
        </w:rPr>
        <w:t>je pars</w:t>
      </w:r>
      <w:r>
        <w:rPr>
          <w:szCs w:val="32"/>
          <w:lang w:eastAsia="en-US"/>
        </w:rPr>
        <w:t>.</w:t>
      </w:r>
    </w:p>
    <w:p w14:paraId="43AFE870" w14:textId="77777777" w:rsidR="0046142F" w:rsidRDefault="003148C9" w:rsidP="0046142F">
      <w:pPr>
        <w:rPr>
          <w:szCs w:val="32"/>
          <w:lang w:eastAsia="en-US"/>
        </w:rPr>
      </w:pPr>
      <w:r>
        <w:rPr>
          <w:szCs w:val="32"/>
          <w:lang w:eastAsia="en-US"/>
        </w:rPr>
        <w:t>Lucienne tressaillit douloureusement</w:t>
      </w:r>
      <w:r w:rsidR="0046142F">
        <w:rPr>
          <w:szCs w:val="32"/>
          <w:lang w:eastAsia="en-US"/>
        </w:rPr>
        <w:t>.</w:t>
      </w:r>
    </w:p>
    <w:p w14:paraId="7855CEB2" w14:textId="77777777" w:rsidR="0046142F" w:rsidRDefault="003148C9" w:rsidP="0046142F">
      <w:pPr>
        <w:rPr>
          <w:szCs w:val="32"/>
          <w:lang w:eastAsia="en-US"/>
        </w:rPr>
      </w:pPr>
      <w:r>
        <w:rPr>
          <w:szCs w:val="32"/>
          <w:lang w:eastAsia="en-US"/>
        </w:rPr>
        <w:t>Tous les yeux interrogèrent Mazurke</w:t>
      </w:r>
      <w:r w:rsidR="0046142F">
        <w:rPr>
          <w:szCs w:val="32"/>
          <w:lang w:eastAsia="en-US"/>
        </w:rPr>
        <w:t>.</w:t>
      </w:r>
    </w:p>
    <w:p w14:paraId="607508E9" w14:textId="77777777" w:rsidR="0046142F" w:rsidRDefault="0046142F" w:rsidP="0046142F">
      <w:pPr>
        <w:rPr>
          <w:szCs w:val="32"/>
          <w:lang w:eastAsia="en-US"/>
        </w:rPr>
      </w:pPr>
      <w:r>
        <w:rPr>
          <w:lang w:eastAsia="en-US"/>
        </w:rPr>
        <w:t>— </w:t>
      </w:r>
      <w:r w:rsidR="003148C9">
        <w:rPr>
          <w:szCs w:val="32"/>
          <w:lang w:eastAsia="en-US"/>
        </w:rPr>
        <w:t>Tout le monde est content</w:t>
      </w:r>
      <w:r>
        <w:rPr>
          <w:szCs w:val="32"/>
          <w:lang w:eastAsia="en-US"/>
        </w:rPr>
        <w:t xml:space="preserve">, </w:t>
      </w:r>
      <w:r w:rsidR="003148C9">
        <w:rPr>
          <w:szCs w:val="32"/>
          <w:lang w:eastAsia="en-US"/>
        </w:rPr>
        <w:t>reprit-il</w:t>
      </w:r>
      <w:r>
        <w:rPr>
          <w:szCs w:val="32"/>
          <w:lang w:eastAsia="en-US"/>
        </w:rPr>
        <w:t xml:space="preserve"> ; </w:t>
      </w:r>
      <w:r w:rsidR="003148C9">
        <w:rPr>
          <w:szCs w:val="32"/>
          <w:lang w:eastAsia="en-US"/>
        </w:rPr>
        <w:t>ma sœur Berthe a quatre millions pour enrichir tous ceux qu</w:t>
      </w:r>
      <w:r>
        <w:rPr>
          <w:szCs w:val="32"/>
          <w:lang w:eastAsia="en-US"/>
        </w:rPr>
        <w:t>’</w:t>
      </w:r>
      <w:r w:rsidR="003148C9">
        <w:rPr>
          <w:szCs w:val="32"/>
          <w:lang w:eastAsia="en-US"/>
        </w:rPr>
        <w:t>elle aime</w:t>
      </w:r>
      <w:r>
        <w:rPr>
          <w:szCs w:val="32"/>
          <w:lang w:eastAsia="en-US"/>
        </w:rPr>
        <w:t xml:space="preserve">… </w:t>
      </w:r>
      <w:r w:rsidR="003148C9">
        <w:rPr>
          <w:szCs w:val="32"/>
          <w:lang w:eastAsia="en-US"/>
        </w:rPr>
        <w:t>Nous donnons notre belle Clémence à ce vaurien de Gabriel</w:t>
      </w:r>
      <w:r>
        <w:rPr>
          <w:szCs w:val="32"/>
          <w:lang w:eastAsia="en-US"/>
        </w:rPr>
        <w:t xml:space="preserve">, </w:t>
      </w:r>
      <w:r w:rsidR="003148C9">
        <w:rPr>
          <w:szCs w:val="32"/>
          <w:lang w:eastAsia="en-US"/>
        </w:rPr>
        <w:t>qui a expié tous ses méfaits en rendant la vue à Lucien</w:t>
      </w:r>
      <w:r>
        <w:rPr>
          <w:szCs w:val="32"/>
          <w:lang w:eastAsia="en-US"/>
        </w:rPr>
        <w:t xml:space="preserve">… </w:t>
      </w:r>
      <w:r w:rsidR="003148C9">
        <w:rPr>
          <w:szCs w:val="32"/>
          <w:lang w:eastAsia="en-US"/>
        </w:rPr>
        <w:t>Lucien a retrouvé sa femme</w:t>
      </w:r>
      <w:r>
        <w:rPr>
          <w:szCs w:val="32"/>
          <w:lang w:eastAsia="en-US"/>
        </w:rPr>
        <w:t xml:space="preserve">… </w:t>
      </w:r>
      <w:r w:rsidR="003148C9">
        <w:rPr>
          <w:szCs w:val="32"/>
          <w:lang w:eastAsia="en-US"/>
        </w:rPr>
        <w:t>je n</w:t>
      </w:r>
      <w:r>
        <w:rPr>
          <w:szCs w:val="32"/>
          <w:lang w:eastAsia="en-US"/>
        </w:rPr>
        <w:t>’</w:t>
      </w:r>
      <w:r w:rsidR="003148C9">
        <w:rPr>
          <w:szCs w:val="32"/>
          <w:lang w:eastAsia="en-US"/>
        </w:rPr>
        <w:t>ai plus rien à faire ici</w:t>
      </w:r>
      <w:r>
        <w:rPr>
          <w:szCs w:val="32"/>
          <w:lang w:eastAsia="en-US"/>
        </w:rPr>
        <w:t>…</w:t>
      </w:r>
    </w:p>
    <w:p w14:paraId="311FD765" w14:textId="77777777" w:rsidR="0046142F" w:rsidRDefault="0046142F" w:rsidP="0046142F">
      <w:pPr>
        <w:rPr>
          <w:szCs w:val="32"/>
          <w:lang w:eastAsia="en-US"/>
        </w:rPr>
      </w:pPr>
      <w:r>
        <w:rPr>
          <w:lang w:eastAsia="en-US"/>
        </w:rPr>
        <w:t>— </w:t>
      </w:r>
      <w:r w:rsidR="003148C9">
        <w:rPr>
          <w:szCs w:val="32"/>
          <w:lang w:eastAsia="en-US"/>
        </w:rPr>
        <w:t>Comment</w:t>
      </w:r>
      <w:r>
        <w:rPr>
          <w:szCs w:val="32"/>
          <w:lang w:eastAsia="en-US"/>
        </w:rPr>
        <w:t xml:space="preserve"> !… </w:t>
      </w:r>
      <w:r w:rsidR="003148C9">
        <w:rPr>
          <w:szCs w:val="32"/>
          <w:lang w:eastAsia="en-US"/>
        </w:rPr>
        <w:t>voulut interrompre Berthe</w:t>
      </w:r>
      <w:r>
        <w:rPr>
          <w:szCs w:val="32"/>
          <w:lang w:eastAsia="en-US"/>
        </w:rPr>
        <w:t>.</w:t>
      </w:r>
    </w:p>
    <w:p w14:paraId="18716DF4" w14:textId="77777777" w:rsidR="0046142F" w:rsidRDefault="0046142F" w:rsidP="0046142F">
      <w:pPr>
        <w:rPr>
          <w:szCs w:val="32"/>
          <w:lang w:eastAsia="en-US"/>
        </w:rPr>
      </w:pPr>
      <w:r>
        <w:rPr>
          <w:lang w:eastAsia="en-US"/>
        </w:rPr>
        <w:t>— </w:t>
      </w:r>
      <w:r w:rsidR="003148C9">
        <w:rPr>
          <w:szCs w:val="32"/>
          <w:lang w:eastAsia="en-US"/>
        </w:rPr>
        <w:t>Petite sœur</w:t>
      </w:r>
      <w:r>
        <w:rPr>
          <w:szCs w:val="32"/>
          <w:lang w:eastAsia="en-US"/>
        </w:rPr>
        <w:t xml:space="preserve">, </w:t>
      </w:r>
      <w:r w:rsidR="003148C9">
        <w:rPr>
          <w:szCs w:val="32"/>
          <w:lang w:eastAsia="en-US"/>
        </w:rPr>
        <w:t>voici mon cas</w:t>
      </w:r>
      <w:r>
        <w:rPr>
          <w:szCs w:val="32"/>
          <w:lang w:eastAsia="en-US"/>
        </w:rPr>
        <w:t xml:space="preserve">… </w:t>
      </w:r>
      <w:r w:rsidR="003148C9">
        <w:rPr>
          <w:szCs w:val="32"/>
          <w:lang w:eastAsia="en-US"/>
        </w:rPr>
        <w:t>je suis amoureux fou de Lucienne</w:t>
      </w:r>
      <w:r>
        <w:rPr>
          <w:szCs w:val="32"/>
          <w:lang w:eastAsia="en-US"/>
        </w:rPr>
        <w:t xml:space="preserve">, </w:t>
      </w:r>
      <w:r w:rsidR="003148C9">
        <w:rPr>
          <w:szCs w:val="32"/>
          <w:lang w:eastAsia="en-US"/>
        </w:rPr>
        <w:t>qui est ma nièce et qui m</w:t>
      </w:r>
      <w:r>
        <w:rPr>
          <w:szCs w:val="32"/>
          <w:lang w:eastAsia="en-US"/>
        </w:rPr>
        <w:t>’</w:t>
      </w:r>
      <w:r w:rsidR="003148C9">
        <w:rPr>
          <w:szCs w:val="32"/>
          <w:lang w:eastAsia="en-US"/>
        </w:rPr>
        <w:t>aime</w:t>
      </w:r>
      <w:r>
        <w:rPr>
          <w:szCs w:val="32"/>
          <w:lang w:eastAsia="en-US"/>
        </w:rPr>
        <w:t>…</w:t>
      </w:r>
    </w:p>
    <w:p w14:paraId="0CE74176" w14:textId="77777777" w:rsidR="0046142F" w:rsidRDefault="003148C9" w:rsidP="0046142F">
      <w:pPr>
        <w:rPr>
          <w:szCs w:val="32"/>
          <w:lang w:eastAsia="en-US"/>
        </w:rPr>
      </w:pPr>
      <w:r>
        <w:rPr>
          <w:szCs w:val="32"/>
          <w:lang w:eastAsia="en-US"/>
        </w:rPr>
        <w:t>Lucienne était rose depuis le front jusqu</w:t>
      </w:r>
      <w:r w:rsidR="0046142F">
        <w:rPr>
          <w:szCs w:val="32"/>
          <w:lang w:eastAsia="en-US"/>
        </w:rPr>
        <w:t>’</w:t>
      </w:r>
      <w:r>
        <w:rPr>
          <w:szCs w:val="32"/>
          <w:lang w:eastAsia="en-US"/>
        </w:rPr>
        <w:t>aux seins</w:t>
      </w:r>
      <w:r w:rsidR="0046142F">
        <w:rPr>
          <w:szCs w:val="32"/>
          <w:lang w:eastAsia="en-US"/>
        </w:rPr>
        <w:t xml:space="preserve">. </w:t>
      </w:r>
      <w:r>
        <w:rPr>
          <w:szCs w:val="32"/>
          <w:lang w:eastAsia="en-US"/>
        </w:rPr>
        <w:t>Elle n</w:t>
      </w:r>
      <w:r w:rsidR="0046142F">
        <w:rPr>
          <w:szCs w:val="32"/>
          <w:lang w:eastAsia="en-US"/>
        </w:rPr>
        <w:t>’</w:t>
      </w:r>
      <w:r>
        <w:rPr>
          <w:szCs w:val="32"/>
          <w:lang w:eastAsia="en-US"/>
        </w:rPr>
        <w:t>osait plus lever les yeux</w:t>
      </w:r>
      <w:r w:rsidR="0046142F">
        <w:rPr>
          <w:szCs w:val="32"/>
          <w:lang w:eastAsia="en-US"/>
        </w:rPr>
        <w:t>.</w:t>
      </w:r>
    </w:p>
    <w:p w14:paraId="565AE0D1" w14:textId="77777777" w:rsidR="0046142F" w:rsidRDefault="003148C9" w:rsidP="0046142F">
      <w:pPr>
        <w:rPr>
          <w:szCs w:val="32"/>
          <w:lang w:eastAsia="en-US"/>
        </w:rPr>
      </w:pPr>
      <w:r>
        <w:rPr>
          <w:szCs w:val="32"/>
          <w:lang w:eastAsia="en-US"/>
        </w:rPr>
        <w:t>Tout le monde gardait le silence</w:t>
      </w:r>
      <w:r w:rsidR="0046142F">
        <w:rPr>
          <w:szCs w:val="32"/>
          <w:lang w:eastAsia="en-US"/>
        </w:rPr>
        <w:t>.</w:t>
      </w:r>
    </w:p>
    <w:p w14:paraId="0EA7C07D" w14:textId="77777777" w:rsidR="0046142F" w:rsidRDefault="0046142F" w:rsidP="0046142F">
      <w:pPr>
        <w:rPr>
          <w:szCs w:val="32"/>
          <w:lang w:eastAsia="en-US"/>
        </w:rPr>
      </w:pPr>
      <w:r>
        <w:rPr>
          <w:lang w:eastAsia="en-US"/>
        </w:rPr>
        <w:t>— </w:t>
      </w:r>
      <w:r w:rsidR="003148C9">
        <w:rPr>
          <w:szCs w:val="32"/>
          <w:lang w:eastAsia="en-US"/>
        </w:rPr>
        <w:t>Parce que nous sommes une famille poussée Dieu sait comme et à la grâce du hasard</w:t>
      </w:r>
      <w:r>
        <w:rPr>
          <w:szCs w:val="32"/>
          <w:lang w:eastAsia="en-US"/>
        </w:rPr>
        <w:t xml:space="preserve">, </w:t>
      </w:r>
      <w:r w:rsidR="003148C9">
        <w:rPr>
          <w:szCs w:val="32"/>
          <w:lang w:eastAsia="en-US"/>
        </w:rPr>
        <w:t>reprit Mazurke avec fermeté</w:t>
      </w:r>
      <w:r>
        <w:rPr>
          <w:szCs w:val="32"/>
          <w:lang w:eastAsia="en-US"/>
        </w:rPr>
        <w:t xml:space="preserve">, </w:t>
      </w:r>
      <w:r w:rsidR="003148C9">
        <w:rPr>
          <w:szCs w:val="32"/>
          <w:lang w:eastAsia="en-US"/>
        </w:rPr>
        <w:lastRenderedPageBreak/>
        <w:t>ce n</w:t>
      </w:r>
      <w:r>
        <w:rPr>
          <w:szCs w:val="32"/>
          <w:lang w:eastAsia="en-US"/>
        </w:rPr>
        <w:t>’</w:t>
      </w:r>
      <w:r w:rsidR="003148C9">
        <w:rPr>
          <w:szCs w:val="32"/>
          <w:lang w:eastAsia="en-US"/>
        </w:rPr>
        <w:t>est pas une raison pour transgresser les lois de la famille</w:t>
      </w:r>
      <w:r>
        <w:rPr>
          <w:szCs w:val="32"/>
          <w:lang w:eastAsia="en-US"/>
        </w:rPr>
        <w:t xml:space="preserve">… </w:t>
      </w:r>
      <w:r w:rsidR="003148C9">
        <w:rPr>
          <w:szCs w:val="32"/>
          <w:lang w:eastAsia="en-US"/>
        </w:rPr>
        <w:t>Au contraire</w:t>
      </w:r>
      <w:r>
        <w:rPr>
          <w:szCs w:val="32"/>
          <w:lang w:eastAsia="en-US"/>
        </w:rPr>
        <w:t xml:space="preserve"> : </w:t>
      </w:r>
      <w:r w:rsidR="003148C9">
        <w:rPr>
          <w:szCs w:val="32"/>
          <w:lang w:eastAsia="en-US"/>
        </w:rPr>
        <w:t>il faut se serrer et mériter devant Dieu le bonheur que Dieu nous envoie</w:t>
      </w:r>
      <w:r>
        <w:rPr>
          <w:szCs w:val="32"/>
          <w:lang w:eastAsia="en-US"/>
        </w:rPr>
        <w:t xml:space="preserve">… </w:t>
      </w:r>
      <w:r w:rsidR="003148C9">
        <w:rPr>
          <w:szCs w:val="32"/>
          <w:lang w:eastAsia="en-US"/>
        </w:rPr>
        <w:t>Je dis donc ceci</w:t>
      </w:r>
      <w:r>
        <w:rPr>
          <w:szCs w:val="32"/>
          <w:lang w:eastAsia="en-US"/>
        </w:rPr>
        <w:t xml:space="preserve"> : </w:t>
      </w:r>
      <w:r w:rsidR="003148C9">
        <w:rPr>
          <w:szCs w:val="32"/>
          <w:lang w:eastAsia="en-US"/>
        </w:rPr>
        <w:t>J</w:t>
      </w:r>
      <w:r>
        <w:rPr>
          <w:szCs w:val="32"/>
          <w:lang w:eastAsia="en-US"/>
        </w:rPr>
        <w:t>’</w:t>
      </w:r>
      <w:r w:rsidR="003148C9">
        <w:rPr>
          <w:szCs w:val="32"/>
          <w:lang w:eastAsia="en-US"/>
        </w:rPr>
        <w:t>ai roulé par le monde</w:t>
      </w:r>
      <w:r>
        <w:rPr>
          <w:szCs w:val="32"/>
          <w:lang w:eastAsia="en-US"/>
        </w:rPr>
        <w:t xml:space="preserve">, </w:t>
      </w:r>
      <w:r w:rsidR="003148C9">
        <w:rPr>
          <w:szCs w:val="32"/>
          <w:lang w:eastAsia="en-US"/>
        </w:rPr>
        <w:t>mais je suis resté bon chrétien</w:t>
      </w:r>
      <w:r>
        <w:rPr>
          <w:szCs w:val="32"/>
          <w:lang w:eastAsia="en-US"/>
        </w:rPr>
        <w:t xml:space="preserve">… </w:t>
      </w:r>
      <w:r w:rsidR="003148C9">
        <w:rPr>
          <w:szCs w:val="32"/>
          <w:lang w:eastAsia="en-US"/>
        </w:rPr>
        <w:t>Si la religion catholique me permet d</w:t>
      </w:r>
      <w:r>
        <w:rPr>
          <w:szCs w:val="32"/>
          <w:lang w:eastAsia="en-US"/>
        </w:rPr>
        <w:t>’</w:t>
      </w:r>
      <w:r w:rsidR="003148C9">
        <w:rPr>
          <w:szCs w:val="32"/>
          <w:lang w:eastAsia="en-US"/>
        </w:rPr>
        <w:t>épouser Lucienne</w:t>
      </w:r>
      <w:r>
        <w:rPr>
          <w:szCs w:val="32"/>
          <w:lang w:eastAsia="en-US"/>
        </w:rPr>
        <w:t xml:space="preserve">, </w:t>
      </w:r>
      <w:r w:rsidR="003148C9">
        <w:rPr>
          <w:szCs w:val="32"/>
          <w:lang w:eastAsia="en-US"/>
        </w:rPr>
        <w:t>je reste ici avec vous pour le reste de mes jours</w:t>
      </w:r>
      <w:r>
        <w:rPr>
          <w:szCs w:val="32"/>
          <w:lang w:eastAsia="en-US"/>
        </w:rPr>
        <w:t xml:space="preserve">… </w:t>
      </w:r>
      <w:r w:rsidR="003148C9">
        <w:rPr>
          <w:szCs w:val="32"/>
          <w:lang w:eastAsia="en-US"/>
        </w:rPr>
        <w:t>Sinon</w:t>
      </w:r>
      <w:r>
        <w:rPr>
          <w:szCs w:val="32"/>
          <w:lang w:eastAsia="en-US"/>
        </w:rPr>
        <w:t xml:space="preserve">, </w:t>
      </w:r>
      <w:r w:rsidR="003148C9">
        <w:rPr>
          <w:szCs w:val="32"/>
          <w:lang w:eastAsia="en-US"/>
        </w:rPr>
        <w:t>je la baise au front une dernière fois</w:t>
      </w:r>
      <w:r>
        <w:rPr>
          <w:szCs w:val="32"/>
          <w:lang w:eastAsia="en-US"/>
        </w:rPr>
        <w:t xml:space="preserve">, </w:t>
      </w:r>
      <w:r w:rsidR="003148C9">
        <w:rPr>
          <w:szCs w:val="32"/>
          <w:lang w:eastAsia="en-US"/>
        </w:rPr>
        <w:t>comme son père</w:t>
      </w:r>
      <w:r>
        <w:rPr>
          <w:szCs w:val="32"/>
          <w:lang w:eastAsia="en-US"/>
        </w:rPr>
        <w:t xml:space="preserve">, </w:t>
      </w:r>
      <w:r w:rsidR="003148C9">
        <w:rPr>
          <w:szCs w:val="32"/>
          <w:lang w:eastAsia="en-US"/>
        </w:rPr>
        <w:t>je lui rends certaine fleur bleue que les quatre millions de Berthe ne pourraient pas payer</w:t>
      </w:r>
      <w:r>
        <w:rPr>
          <w:szCs w:val="32"/>
          <w:lang w:eastAsia="en-US"/>
        </w:rPr>
        <w:t xml:space="preserve">… </w:t>
      </w:r>
      <w:r w:rsidR="003148C9">
        <w:rPr>
          <w:szCs w:val="32"/>
          <w:lang w:eastAsia="en-US"/>
        </w:rPr>
        <w:t>et je vais quelque part où l</w:t>
      </w:r>
      <w:r>
        <w:rPr>
          <w:szCs w:val="32"/>
          <w:lang w:eastAsia="en-US"/>
        </w:rPr>
        <w:t>’</w:t>
      </w:r>
      <w:r w:rsidR="003148C9">
        <w:rPr>
          <w:szCs w:val="32"/>
          <w:lang w:eastAsia="en-US"/>
        </w:rPr>
        <w:t>on se bat</w:t>
      </w:r>
      <w:r>
        <w:rPr>
          <w:szCs w:val="32"/>
          <w:lang w:eastAsia="en-US"/>
        </w:rPr>
        <w:t xml:space="preserve">… </w:t>
      </w:r>
      <w:r w:rsidR="003148C9">
        <w:rPr>
          <w:szCs w:val="32"/>
          <w:lang w:eastAsia="en-US"/>
        </w:rPr>
        <w:t>n</w:t>
      </w:r>
      <w:r>
        <w:rPr>
          <w:szCs w:val="32"/>
          <w:lang w:eastAsia="en-US"/>
        </w:rPr>
        <w:t>’</w:t>
      </w:r>
      <w:r w:rsidR="003148C9">
        <w:rPr>
          <w:szCs w:val="32"/>
          <w:lang w:eastAsia="en-US"/>
        </w:rPr>
        <w:t>importe où</w:t>
      </w:r>
      <w:r>
        <w:rPr>
          <w:szCs w:val="32"/>
          <w:lang w:eastAsia="en-US"/>
        </w:rPr>
        <w:t xml:space="preserve">… </w:t>
      </w:r>
      <w:r w:rsidR="003148C9">
        <w:rPr>
          <w:szCs w:val="32"/>
          <w:lang w:eastAsia="en-US"/>
        </w:rPr>
        <w:t>au midi ou au nord</w:t>
      </w:r>
      <w:r>
        <w:rPr>
          <w:szCs w:val="32"/>
          <w:lang w:eastAsia="en-US"/>
        </w:rPr>
        <w:t xml:space="preserve">, </w:t>
      </w:r>
      <w:r w:rsidR="003148C9">
        <w:rPr>
          <w:szCs w:val="32"/>
          <w:lang w:eastAsia="en-US"/>
        </w:rPr>
        <w:t>à l</w:t>
      </w:r>
      <w:r>
        <w:rPr>
          <w:szCs w:val="32"/>
          <w:lang w:eastAsia="en-US"/>
        </w:rPr>
        <w:t>’</w:t>
      </w:r>
      <w:r w:rsidR="003148C9">
        <w:rPr>
          <w:szCs w:val="32"/>
          <w:lang w:eastAsia="en-US"/>
        </w:rPr>
        <w:t>orient ou à l</w:t>
      </w:r>
      <w:r>
        <w:rPr>
          <w:szCs w:val="32"/>
          <w:lang w:eastAsia="en-US"/>
        </w:rPr>
        <w:t>’</w:t>
      </w:r>
      <w:r w:rsidR="003148C9">
        <w:rPr>
          <w:szCs w:val="32"/>
          <w:lang w:eastAsia="en-US"/>
        </w:rPr>
        <w:t>occident</w:t>
      </w:r>
      <w:r>
        <w:rPr>
          <w:szCs w:val="32"/>
          <w:lang w:eastAsia="en-US"/>
        </w:rPr>
        <w:t xml:space="preserve">, </w:t>
      </w:r>
      <w:r w:rsidR="003148C9">
        <w:rPr>
          <w:szCs w:val="32"/>
          <w:lang w:eastAsia="en-US"/>
        </w:rPr>
        <w:t>me faire tuer comme un brave garçon qui ne peut plus être heureux</w:t>
      </w:r>
      <w:r>
        <w:rPr>
          <w:szCs w:val="32"/>
          <w:lang w:eastAsia="en-US"/>
        </w:rPr>
        <w:t> !</w:t>
      </w:r>
    </w:p>
    <w:p w14:paraId="3B943E6E" w14:textId="77777777" w:rsidR="0046142F" w:rsidRDefault="003148C9" w:rsidP="0046142F">
      <w:pPr>
        <w:rPr>
          <w:szCs w:val="32"/>
          <w:lang w:eastAsia="en-US"/>
        </w:rPr>
      </w:pPr>
      <w:r>
        <w:rPr>
          <w:szCs w:val="32"/>
          <w:lang w:eastAsia="en-US"/>
        </w:rPr>
        <w:t>Deux larmes roulaient sur les joues de Lucienne</w:t>
      </w:r>
      <w:r w:rsidR="0046142F">
        <w:rPr>
          <w:szCs w:val="32"/>
          <w:lang w:eastAsia="en-US"/>
        </w:rPr>
        <w:t>.</w:t>
      </w:r>
    </w:p>
    <w:p w14:paraId="4851B387" w14:textId="77777777" w:rsidR="0046142F" w:rsidRDefault="003148C9" w:rsidP="0046142F">
      <w:pPr>
        <w:rPr>
          <w:szCs w:val="32"/>
          <w:lang w:eastAsia="en-US"/>
        </w:rPr>
      </w:pPr>
      <w:r>
        <w:rPr>
          <w:szCs w:val="32"/>
          <w:lang w:eastAsia="en-US"/>
        </w:rPr>
        <w:t>Berthe fit le tour de la table et vint prendre la main de sa fille</w:t>
      </w:r>
      <w:r w:rsidR="0046142F">
        <w:rPr>
          <w:szCs w:val="32"/>
          <w:lang w:eastAsia="en-US"/>
        </w:rPr>
        <w:t>.</w:t>
      </w:r>
    </w:p>
    <w:p w14:paraId="04E7C53E" w14:textId="77777777" w:rsidR="0046142F" w:rsidRDefault="0046142F" w:rsidP="0046142F">
      <w:pPr>
        <w:rPr>
          <w:szCs w:val="32"/>
          <w:lang w:eastAsia="en-US"/>
        </w:rPr>
      </w:pPr>
      <w:r>
        <w:rPr>
          <w:lang w:eastAsia="en-US"/>
        </w:rPr>
        <w:t>— </w:t>
      </w:r>
      <w:r w:rsidR="003148C9">
        <w:rPr>
          <w:szCs w:val="32"/>
          <w:lang w:eastAsia="en-US"/>
        </w:rPr>
        <w:t>L</w:t>
      </w:r>
      <w:r>
        <w:rPr>
          <w:szCs w:val="32"/>
          <w:lang w:eastAsia="en-US"/>
        </w:rPr>
        <w:t>’</w:t>
      </w:r>
      <w:r w:rsidR="003148C9">
        <w:rPr>
          <w:szCs w:val="32"/>
          <w:lang w:eastAsia="en-US"/>
        </w:rPr>
        <w:t>aimes-tu</w:t>
      </w:r>
      <w:r>
        <w:rPr>
          <w:szCs w:val="32"/>
          <w:lang w:eastAsia="en-US"/>
        </w:rPr>
        <w:t xml:space="preserve"> ? </w:t>
      </w:r>
      <w:r w:rsidR="003148C9">
        <w:rPr>
          <w:szCs w:val="32"/>
          <w:lang w:eastAsia="en-US"/>
        </w:rPr>
        <w:t>demanda-t-elle</w:t>
      </w:r>
      <w:r>
        <w:rPr>
          <w:szCs w:val="32"/>
          <w:lang w:eastAsia="en-US"/>
        </w:rPr>
        <w:t>.</w:t>
      </w:r>
    </w:p>
    <w:p w14:paraId="2939B860" w14:textId="77777777" w:rsidR="0046142F" w:rsidRDefault="003148C9" w:rsidP="0046142F">
      <w:pPr>
        <w:rPr>
          <w:szCs w:val="32"/>
          <w:lang w:eastAsia="en-US"/>
        </w:rPr>
      </w:pPr>
      <w:r>
        <w:rPr>
          <w:szCs w:val="32"/>
          <w:lang w:eastAsia="en-US"/>
        </w:rPr>
        <w:t>Lucienne se pendit à son cou et répondit tout bas</w:t>
      </w:r>
      <w:r w:rsidR="0046142F">
        <w:rPr>
          <w:szCs w:val="32"/>
          <w:lang w:eastAsia="en-US"/>
        </w:rPr>
        <w:t> :</w:t>
      </w:r>
    </w:p>
    <w:p w14:paraId="3EB4A978" w14:textId="77777777" w:rsidR="0046142F" w:rsidRDefault="0046142F" w:rsidP="0046142F">
      <w:pPr>
        <w:rPr>
          <w:szCs w:val="32"/>
          <w:lang w:eastAsia="en-US"/>
        </w:rPr>
      </w:pPr>
      <w:r>
        <w:rPr>
          <w:lang w:eastAsia="en-US"/>
        </w:rPr>
        <w:t>— </w:t>
      </w:r>
      <w:r w:rsidR="003148C9">
        <w:rPr>
          <w:szCs w:val="32"/>
          <w:lang w:eastAsia="en-US"/>
        </w:rPr>
        <w:t>Oh</w:t>
      </w:r>
      <w:r>
        <w:rPr>
          <w:szCs w:val="32"/>
          <w:lang w:eastAsia="en-US"/>
        </w:rPr>
        <w:t xml:space="preserve"> ! </w:t>
      </w:r>
      <w:r w:rsidR="003148C9">
        <w:rPr>
          <w:szCs w:val="32"/>
          <w:lang w:eastAsia="en-US"/>
        </w:rPr>
        <w:t>oui</w:t>
      </w:r>
      <w:r>
        <w:rPr>
          <w:szCs w:val="32"/>
          <w:lang w:eastAsia="en-US"/>
        </w:rPr>
        <w:t xml:space="preserve">, </w:t>
      </w:r>
      <w:r w:rsidR="003148C9">
        <w:rPr>
          <w:szCs w:val="32"/>
          <w:lang w:eastAsia="en-US"/>
        </w:rPr>
        <w:t>mère</w:t>
      </w:r>
      <w:r>
        <w:rPr>
          <w:szCs w:val="32"/>
          <w:lang w:eastAsia="en-US"/>
        </w:rPr>
        <w:t xml:space="preserve">, </w:t>
      </w:r>
      <w:r w:rsidR="003148C9">
        <w:rPr>
          <w:szCs w:val="32"/>
          <w:lang w:eastAsia="en-US"/>
        </w:rPr>
        <w:t>je l</w:t>
      </w:r>
      <w:r>
        <w:rPr>
          <w:szCs w:val="32"/>
          <w:lang w:eastAsia="en-US"/>
        </w:rPr>
        <w:t>’</w:t>
      </w:r>
      <w:r w:rsidR="003148C9">
        <w:rPr>
          <w:szCs w:val="32"/>
          <w:lang w:eastAsia="en-US"/>
        </w:rPr>
        <w:t>aime</w:t>
      </w:r>
      <w:r>
        <w:rPr>
          <w:szCs w:val="32"/>
          <w:lang w:eastAsia="en-US"/>
        </w:rPr>
        <w:t> !…</w:t>
      </w:r>
    </w:p>
    <w:p w14:paraId="3A815D89" w14:textId="77777777" w:rsidR="0046142F" w:rsidRDefault="003148C9" w:rsidP="0046142F">
      <w:pPr>
        <w:rPr>
          <w:szCs w:val="32"/>
          <w:lang w:eastAsia="en-US"/>
        </w:rPr>
      </w:pPr>
      <w:r>
        <w:rPr>
          <w:szCs w:val="32"/>
          <w:lang w:eastAsia="en-US"/>
        </w:rPr>
        <w:t>Berthe mit la main de sa fille dans celle de Mazurke</w:t>
      </w:r>
      <w:r w:rsidR="0046142F">
        <w:rPr>
          <w:szCs w:val="32"/>
          <w:lang w:eastAsia="en-US"/>
        </w:rPr>
        <w:t>.</w:t>
      </w:r>
    </w:p>
    <w:p w14:paraId="3C3F12DD" w14:textId="77777777" w:rsidR="0046142F" w:rsidRDefault="0046142F" w:rsidP="0046142F">
      <w:pPr>
        <w:rPr>
          <w:szCs w:val="32"/>
          <w:lang w:eastAsia="en-US"/>
        </w:rPr>
      </w:pPr>
      <w:r>
        <w:rPr>
          <w:lang w:eastAsia="en-US"/>
        </w:rPr>
        <w:t>— </w:t>
      </w:r>
      <w:r w:rsidR="003148C9">
        <w:rPr>
          <w:szCs w:val="32"/>
          <w:lang w:eastAsia="en-US"/>
        </w:rPr>
        <w:t xml:space="preserve">Jean </w:t>
      </w:r>
      <w:proofErr w:type="spellStart"/>
      <w:r w:rsidR="003148C9">
        <w:rPr>
          <w:szCs w:val="32"/>
          <w:lang w:eastAsia="en-US"/>
        </w:rPr>
        <w:t>Crébu</w:t>
      </w:r>
      <w:proofErr w:type="spellEnd"/>
      <w:r w:rsidR="003148C9">
        <w:rPr>
          <w:szCs w:val="32"/>
          <w:lang w:eastAsia="en-US"/>
        </w:rPr>
        <w:t xml:space="preserve"> de la </w:t>
      </w:r>
      <w:proofErr w:type="spellStart"/>
      <w:r w:rsidR="003148C9">
        <w:rPr>
          <w:szCs w:val="32"/>
          <w:lang w:eastAsia="en-US"/>
        </w:rPr>
        <w:t>Saulays</w:t>
      </w:r>
      <w:proofErr w:type="spellEnd"/>
      <w:r>
        <w:rPr>
          <w:szCs w:val="32"/>
          <w:lang w:eastAsia="en-US"/>
        </w:rPr>
        <w:t xml:space="preserve">, </w:t>
      </w:r>
      <w:r w:rsidR="003148C9">
        <w:rPr>
          <w:szCs w:val="32"/>
          <w:lang w:eastAsia="en-US"/>
        </w:rPr>
        <w:t>dit-elle</w:t>
      </w:r>
      <w:r>
        <w:rPr>
          <w:szCs w:val="32"/>
          <w:lang w:eastAsia="en-US"/>
        </w:rPr>
        <w:t xml:space="preserve">, </w:t>
      </w:r>
      <w:r w:rsidR="003148C9">
        <w:rPr>
          <w:szCs w:val="32"/>
          <w:lang w:eastAsia="en-US"/>
        </w:rPr>
        <w:t>n</w:t>
      </w:r>
      <w:r>
        <w:rPr>
          <w:szCs w:val="32"/>
          <w:lang w:eastAsia="en-US"/>
        </w:rPr>
        <w:t>’</w:t>
      </w:r>
      <w:r w:rsidR="003148C9">
        <w:rPr>
          <w:szCs w:val="32"/>
          <w:lang w:eastAsia="en-US"/>
        </w:rPr>
        <w:t>était pas mon père</w:t>
      </w:r>
      <w:r>
        <w:rPr>
          <w:szCs w:val="32"/>
          <w:lang w:eastAsia="en-US"/>
        </w:rPr>
        <w:t xml:space="preserve">… </w:t>
      </w:r>
      <w:r w:rsidR="003148C9">
        <w:rPr>
          <w:szCs w:val="32"/>
          <w:lang w:eastAsia="en-US"/>
        </w:rPr>
        <w:t>ma mère me mit au monde sur son vaisseau quelques jours après qu</w:t>
      </w:r>
      <w:r>
        <w:rPr>
          <w:szCs w:val="32"/>
          <w:lang w:eastAsia="en-US"/>
        </w:rPr>
        <w:t>’</w:t>
      </w:r>
      <w:r w:rsidR="003148C9">
        <w:rPr>
          <w:szCs w:val="32"/>
          <w:lang w:eastAsia="en-US"/>
        </w:rPr>
        <w:t>il l</w:t>
      </w:r>
      <w:r>
        <w:rPr>
          <w:szCs w:val="32"/>
          <w:lang w:eastAsia="en-US"/>
        </w:rPr>
        <w:t>’</w:t>
      </w:r>
      <w:r w:rsidR="003148C9">
        <w:rPr>
          <w:szCs w:val="32"/>
          <w:lang w:eastAsia="en-US"/>
        </w:rPr>
        <w:t>eût enlevée</w:t>
      </w:r>
      <w:r>
        <w:rPr>
          <w:szCs w:val="32"/>
          <w:lang w:eastAsia="en-US"/>
        </w:rPr>
        <w:t xml:space="preserve">… </w:t>
      </w:r>
      <w:r w:rsidR="003148C9">
        <w:rPr>
          <w:szCs w:val="32"/>
          <w:lang w:eastAsia="en-US"/>
        </w:rPr>
        <w:t>Je te laissais m</w:t>
      </w:r>
      <w:r>
        <w:rPr>
          <w:szCs w:val="32"/>
          <w:lang w:eastAsia="en-US"/>
        </w:rPr>
        <w:t>’</w:t>
      </w:r>
      <w:r w:rsidR="003148C9">
        <w:rPr>
          <w:szCs w:val="32"/>
          <w:lang w:eastAsia="en-US"/>
        </w:rPr>
        <w:t>appeler ta sœur</w:t>
      </w:r>
      <w:r>
        <w:rPr>
          <w:szCs w:val="32"/>
          <w:lang w:eastAsia="en-US"/>
        </w:rPr>
        <w:t xml:space="preserve">, </w:t>
      </w:r>
      <w:proofErr w:type="spellStart"/>
      <w:r w:rsidR="003148C9">
        <w:rPr>
          <w:szCs w:val="32"/>
          <w:lang w:eastAsia="en-US"/>
        </w:rPr>
        <w:t>Tiennet</w:t>
      </w:r>
      <w:proofErr w:type="spellEnd"/>
      <w:r w:rsidR="003148C9">
        <w:rPr>
          <w:szCs w:val="32"/>
          <w:lang w:eastAsia="en-US"/>
        </w:rPr>
        <w:t xml:space="preserve"> </w:t>
      </w:r>
      <w:proofErr w:type="spellStart"/>
      <w:r w:rsidR="003148C9">
        <w:rPr>
          <w:szCs w:val="32"/>
          <w:lang w:eastAsia="en-US"/>
        </w:rPr>
        <w:t>Blône</w:t>
      </w:r>
      <w:proofErr w:type="spellEnd"/>
      <w:r>
        <w:rPr>
          <w:szCs w:val="32"/>
          <w:lang w:eastAsia="en-US"/>
        </w:rPr>
        <w:t xml:space="preserve">, </w:t>
      </w:r>
      <w:r w:rsidR="003148C9">
        <w:rPr>
          <w:szCs w:val="32"/>
          <w:lang w:eastAsia="en-US"/>
        </w:rPr>
        <w:t>parce que je t</w:t>
      </w:r>
      <w:r>
        <w:rPr>
          <w:szCs w:val="32"/>
          <w:lang w:eastAsia="en-US"/>
        </w:rPr>
        <w:t>’</w:t>
      </w:r>
      <w:r w:rsidR="003148C9">
        <w:rPr>
          <w:szCs w:val="32"/>
          <w:lang w:eastAsia="en-US"/>
        </w:rPr>
        <w:t>aurais aimé pour frère</w:t>
      </w:r>
      <w:r>
        <w:rPr>
          <w:szCs w:val="32"/>
          <w:lang w:eastAsia="en-US"/>
        </w:rPr>
        <w:t>.</w:t>
      </w:r>
    </w:p>
    <w:p w14:paraId="1B5800CC" w14:textId="77777777" w:rsidR="0046142F" w:rsidRDefault="003148C9" w:rsidP="0046142F">
      <w:pPr>
        <w:rPr>
          <w:lang w:eastAsia="en-US"/>
        </w:rPr>
      </w:pPr>
      <w:r>
        <w:rPr>
          <w:lang w:eastAsia="en-US"/>
        </w:rPr>
        <w:t>Mazurke enleva Lucienne entre ses bras comme on saisit une proie</w:t>
      </w:r>
      <w:r w:rsidR="0046142F">
        <w:rPr>
          <w:lang w:eastAsia="en-US"/>
        </w:rPr>
        <w:t>.</w:t>
      </w:r>
    </w:p>
    <w:p w14:paraId="57E64981" w14:textId="40C3AAC1" w:rsidR="0046142F" w:rsidRDefault="0046142F" w:rsidP="0046142F">
      <w:pPr>
        <w:rPr>
          <w:lang w:eastAsia="en-US"/>
        </w:rPr>
      </w:pPr>
      <w:r>
        <w:rPr>
          <w:lang w:eastAsia="en-US"/>
        </w:rPr>
        <w:t>— </w:t>
      </w:r>
      <w:r w:rsidR="003148C9">
        <w:rPr>
          <w:lang w:eastAsia="en-US"/>
        </w:rPr>
        <w:t>Vive Dieu</w:t>
      </w:r>
      <w:r>
        <w:rPr>
          <w:lang w:eastAsia="en-US"/>
        </w:rPr>
        <w:t xml:space="preserve"> ! </w:t>
      </w:r>
      <w:r w:rsidR="003148C9">
        <w:rPr>
          <w:lang w:eastAsia="en-US"/>
        </w:rPr>
        <w:t>s</w:t>
      </w:r>
      <w:r>
        <w:rPr>
          <w:lang w:eastAsia="en-US"/>
        </w:rPr>
        <w:t>’</w:t>
      </w:r>
      <w:r w:rsidR="003148C9">
        <w:rPr>
          <w:lang w:eastAsia="en-US"/>
        </w:rPr>
        <w:t>écria-t-il</w:t>
      </w:r>
      <w:r>
        <w:rPr>
          <w:lang w:eastAsia="en-US"/>
        </w:rPr>
        <w:t xml:space="preserve"> ; </w:t>
      </w:r>
      <w:r w:rsidR="006C2AE1">
        <w:rPr>
          <w:lang w:eastAsia="en-US"/>
        </w:rPr>
        <w:t>—</w:t>
      </w:r>
      <w:r>
        <w:rPr>
          <w:lang w:eastAsia="en-US"/>
        </w:rPr>
        <w:t xml:space="preserve"> </w:t>
      </w:r>
      <w:r w:rsidR="003148C9">
        <w:rPr>
          <w:lang w:eastAsia="en-US"/>
        </w:rPr>
        <w:t>en ce cas-là on peut se battre sans moi</w:t>
      </w:r>
      <w:r>
        <w:rPr>
          <w:lang w:eastAsia="en-US"/>
        </w:rPr>
        <w:t xml:space="preserve"> ; </w:t>
      </w:r>
      <w:r w:rsidR="003148C9">
        <w:rPr>
          <w:lang w:eastAsia="en-US"/>
        </w:rPr>
        <w:t>je me fais poltron comme un millionnaire et je ne montre plus mes griffes que pour défendre mon beau trésor</w:t>
      </w:r>
      <w:r>
        <w:rPr>
          <w:lang w:eastAsia="en-US"/>
        </w:rPr>
        <w:t>.</w:t>
      </w:r>
    </w:p>
    <w:p w14:paraId="3F2C665A" w14:textId="4EDB830A" w:rsidR="0046142F" w:rsidRDefault="0046142F" w:rsidP="0046142F">
      <w:pPr>
        <w:rPr>
          <w:lang w:eastAsia="en-US"/>
        </w:rPr>
      </w:pPr>
      <w:r>
        <w:rPr>
          <w:lang w:eastAsia="en-US"/>
        </w:rPr>
        <w:lastRenderedPageBreak/>
        <w:t>— </w:t>
      </w:r>
      <w:r w:rsidR="003148C9">
        <w:rPr>
          <w:lang w:eastAsia="en-US"/>
        </w:rPr>
        <w:t>Censé</w:t>
      </w:r>
      <w:r>
        <w:rPr>
          <w:lang w:eastAsia="en-US"/>
        </w:rPr>
        <w:t xml:space="preserve">, </w:t>
      </w:r>
      <w:r w:rsidR="003148C9">
        <w:rPr>
          <w:lang w:eastAsia="en-US"/>
        </w:rPr>
        <w:t xml:space="preserve">se dit notre ami </w:t>
      </w:r>
      <w:proofErr w:type="spellStart"/>
      <w:r w:rsidR="003148C9">
        <w:rPr>
          <w:lang w:eastAsia="en-US"/>
        </w:rPr>
        <w:t>Yaume</w:t>
      </w:r>
      <w:proofErr w:type="spellEnd"/>
      <w:r w:rsidR="003148C9">
        <w:rPr>
          <w:lang w:eastAsia="en-US"/>
        </w:rPr>
        <w:t xml:space="preserve"> qui entrait en ce moment</w:t>
      </w:r>
      <w:r>
        <w:rPr>
          <w:lang w:eastAsia="en-US"/>
        </w:rPr>
        <w:t xml:space="preserve">, </w:t>
      </w:r>
      <w:r w:rsidR="003148C9">
        <w:rPr>
          <w:lang w:eastAsia="en-US"/>
        </w:rPr>
        <w:t>apportant le rôti</w:t>
      </w:r>
      <w:r>
        <w:rPr>
          <w:lang w:eastAsia="en-US"/>
        </w:rPr>
        <w:t xml:space="preserve"> : </w:t>
      </w:r>
      <w:r w:rsidR="006C2AE1">
        <w:rPr>
          <w:lang w:eastAsia="en-US"/>
        </w:rPr>
        <w:t>—</w:t>
      </w:r>
      <w:r>
        <w:rPr>
          <w:lang w:eastAsia="en-US"/>
        </w:rPr>
        <w:t xml:space="preserve"> </w:t>
      </w:r>
      <w:r w:rsidR="003148C9">
        <w:rPr>
          <w:lang w:eastAsia="en-US"/>
        </w:rPr>
        <w:t xml:space="preserve">Voilà </w:t>
      </w:r>
      <w:r>
        <w:rPr>
          <w:lang w:eastAsia="en-US"/>
        </w:rPr>
        <w:t>M. </w:t>
      </w:r>
      <w:r w:rsidR="003148C9">
        <w:rPr>
          <w:lang w:eastAsia="en-US"/>
        </w:rPr>
        <w:t>Philippe qui en fait une fin</w:t>
      </w:r>
      <w:r>
        <w:rPr>
          <w:lang w:eastAsia="en-US"/>
        </w:rPr>
        <w:t xml:space="preserve">, </w:t>
      </w:r>
      <w:r w:rsidR="003148C9">
        <w:rPr>
          <w:lang w:eastAsia="en-US"/>
        </w:rPr>
        <w:t>comme l</w:t>
      </w:r>
      <w:r>
        <w:rPr>
          <w:lang w:eastAsia="en-US"/>
        </w:rPr>
        <w:t>’</w:t>
      </w:r>
      <w:r w:rsidR="003148C9">
        <w:rPr>
          <w:lang w:eastAsia="en-US"/>
        </w:rPr>
        <w:t>on dit dans l</w:t>
      </w:r>
      <w:r>
        <w:rPr>
          <w:lang w:eastAsia="en-US"/>
        </w:rPr>
        <w:t>’</w:t>
      </w:r>
      <w:r w:rsidR="003148C9">
        <w:rPr>
          <w:lang w:eastAsia="en-US"/>
        </w:rPr>
        <w:t>union du mariage</w:t>
      </w:r>
      <w:r>
        <w:rPr>
          <w:lang w:eastAsia="en-US"/>
        </w:rPr>
        <w:t xml:space="preserve">… </w:t>
      </w:r>
      <w:r w:rsidR="003148C9">
        <w:rPr>
          <w:lang w:eastAsia="en-US"/>
        </w:rPr>
        <w:t>ça me tenterait assez d</w:t>
      </w:r>
      <w:r>
        <w:rPr>
          <w:lang w:eastAsia="en-US"/>
        </w:rPr>
        <w:t>’</w:t>
      </w:r>
      <w:r w:rsidR="003148C9">
        <w:rPr>
          <w:lang w:eastAsia="en-US"/>
        </w:rPr>
        <w:t>en agir pareillement de même à l</w:t>
      </w:r>
      <w:r>
        <w:rPr>
          <w:lang w:eastAsia="en-US"/>
        </w:rPr>
        <w:t>’</w:t>
      </w:r>
      <w:r w:rsidR="003148C9">
        <w:rPr>
          <w:lang w:eastAsia="en-US"/>
        </w:rPr>
        <w:t>instant</w:t>
      </w:r>
      <w:r>
        <w:rPr>
          <w:lang w:eastAsia="en-US"/>
        </w:rPr>
        <w:t xml:space="preserve">…, </w:t>
      </w:r>
      <w:r w:rsidR="003148C9">
        <w:rPr>
          <w:lang w:eastAsia="en-US"/>
        </w:rPr>
        <w:t>mais ayant servi et voyagé en dehors des frontières et douanes</w:t>
      </w:r>
      <w:r>
        <w:rPr>
          <w:lang w:eastAsia="en-US"/>
        </w:rPr>
        <w:t xml:space="preserve">, </w:t>
      </w:r>
      <w:r w:rsidR="003148C9">
        <w:rPr>
          <w:lang w:eastAsia="en-US"/>
        </w:rPr>
        <w:t>me faudrait plus huppé qu</w:t>
      </w:r>
      <w:r>
        <w:rPr>
          <w:lang w:eastAsia="en-US"/>
        </w:rPr>
        <w:t>’</w:t>
      </w:r>
      <w:r w:rsidR="003148C9">
        <w:rPr>
          <w:lang w:eastAsia="en-US"/>
        </w:rPr>
        <w:t>une paysanne de la campagne</w:t>
      </w:r>
      <w:r>
        <w:rPr>
          <w:lang w:eastAsia="en-US"/>
        </w:rPr>
        <w:t xml:space="preserve">… </w:t>
      </w:r>
      <w:r w:rsidR="003148C9">
        <w:rPr>
          <w:lang w:eastAsia="en-US"/>
        </w:rPr>
        <w:t>j</w:t>
      </w:r>
      <w:r>
        <w:rPr>
          <w:lang w:eastAsia="en-US"/>
        </w:rPr>
        <w:t>’</w:t>
      </w:r>
      <w:r w:rsidR="003148C9">
        <w:rPr>
          <w:lang w:eastAsia="en-US"/>
        </w:rPr>
        <w:t>ambitionne une bourgeoise dans le commerce ou une domestique de confiance</w:t>
      </w:r>
      <w:r>
        <w:rPr>
          <w:lang w:eastAsia="en-US"/>
        </w:rPr>
        <w:t xml:space="preserve">… </w:t>
      </w:r>
      <w:r w:rsidR="003148C9">
        <w:rPr>
          <w:lang w:eastAsia="en-US"/>
        </w:rPr>
        <w:t>Je chercherai</w:t>
      </w:r>
      <w:r>
        <w:rPr>
          <w:lang w:eastAsia="en-US"/>
        </w:rPr>
        <w:t>… M. </w:t>
      </w:r>
      <w:r w:rsidR="003148C9">
        <w:rPr>
          <w:lang w:eastAsia="en-US"/>
        </w:rPr>
        <w:t>Philippe a bien trouvé</w:t>
      </w:r>
      <w:r>
        <w:rPr>
          <w:lang w:eastAsia="en-US"/>
        </w:rPr>
        <w:t> !</w:t>
      </w:r>
    </w:p>
    <w:p w14:paraId="55C942A6" w14:textId="77777777" w:rsidR="0046142F" w:rsidRDefault="003148C9" w:rsidP="0046142F">
      <w:pPr>
        <w:ind w:firstLine="0"/>
        <w:jc w:val="center"/>
      </w:pPr>
      <w:r w:rsidRPr="0046142F">
        <w:t>FIN DU DEUXIÈME ET DERNIER VOLUME</w:t>
      </w:r>
      <w:r w:rsidR="0046142F">
        <w:t>.</w:t>
      </w:r>
    </w:p>
    <w:p w14:paraId="6EAEF1AC" w14:textId="255F5840" w:rsidR="003148C9" w:rsidRDefault="003148C9">
      <w:pPr>
        <w:sectPr w:rsidR="003148C9" w:rsidSect="0046142F">
          <w:footerReference w:type="default" r:id="rId14"/>
          <w:pgSz w:w="11906" w:h="16838" w:code="9"/>
          <w:pgMar w:top="1134" w:right="1134" w:bottom="1134" w:left="1134" w:header="709" w:footer="709" w:gutter="0"/>
          <w:cols w:space="708"/>
          <w:titlePg/>
          <w:docGrid w:linePitch="360"/>
        </w:sectPr>
      </w:pPr>
    </w:p>
    <w:p w14:paraId="487A418E" w14:textId="77777777" w:rsidR="003148C9" w:rsidRDefault="003148C9" w:rsidP="0046142F">
      <w:pPr>
        <w:pStyle w:val="Titre1"/>
        <w:spacing w:before="0" w:after="480"/>
      </w:pPr>
      <w:bookmarkStart w:id="167" w:name="_Toc202196808"/>
      <w:r>
        <w:lastRenderedPageBreak/>
        <w:t>À propos de cette édition électronique</w:t>
      </w:r>
      <w:bookmarkEnd w:id="167"/>
    </w:p>
    <w:p w14:paraId="6CBE2E19" w14:textId="77777777" w:rsidR="00806B21" w:rsidRPr="00633842" w:rsidRDefault="00806B21" w:rsidP="00806B21">
      <w:pPr>
        <w:spacing w:before="180" w:after="180"/>
        <w:ind w:firstLine="0"/>
        <w:jc w:val="center"/>
        <w:rPr>
          <w:b/>
          <w:bCs/>
          <w:szCs w:val="32"/>
        </w:rPr>
      </w:pPr>
      <w:r w:rsidRPr="00633842">
        <w:rPr>
          <w:b/>
          <w:bCs/>
          <w:szCs w:val="32"/>
        </w:rPr>
        <w:t>Texte libre de droits.</w:t>
      </w:r>
    </w:p>
    <w:p w14:paraId="56FB604E" w14:textId="77777777" w:rsidR="00806B21" w:rsidRPr="00633842" w:rsidRDefault="00806B21" w:rsidP="00806B21">
      <w:pPr>
        <w:pStyle w:val="Centr"/>
        <w:spacing w:before="180" w:after="180"/>
      </w:pPr>
      <w:r w:rsidRPr="00633842">
        <w:t>Corrections, édition, conversion informatique et publication par le groupe :</w:t>
      </w:r>
    </w:p>
    <w:p w14:paraId="04AA677B" w14:textId="77777777" w:rsidR="00806B21" w:rsidRPr="00633842" w:rsidRDefault="00806B21" w:rsidP="00806B21">
      <w:pPr>
        <w:spacing w:before="180" w:after="180"/>
        <w:ind w:firstLine="0"/>
        <w:jc w:val="center"/>
        <w:rPr>
          <w:b/>
          <w:bCs/>
          <w:i/>
          <w:iCs/>
          <w:szCs w:val="32"/>
        </w:rPr>
      </w:pPr>
      <w:r w:rsidRPr="00633842">
        <w:rPr>
          <w:b/>
          <w:bCs/>
          <w:i/>
          <w:iCs/>
          <w:szCs w:val="32"/>
        </w:rPr>
        <w:t>Ebooks libres et gratuits</w:t>
      </w:r>
    </w:p>
    <w:p w14:paraId="185096AE" w14:textId="77777777" w:rsidR="00806B21" w:rsidRPr="00633842" w:rsidRDefault="00806B21" w:rsidP="00806B21">
      <w:pPr>
        <w:pStyle w:val="Centr"/>
        <w:spacing w:before="180" w:after="180"/>
      </w:pPr>
      <w:hyperlink r:id="rId15" w:history="1">
        <w:r w:rsidRPr="00F74CD6">
          <w:rPr>
            <w:rStyle w:val="Lienhypertexte"/>
          </w:rPr>
          <w:t>https://groups.google.com/g/ebooksgratuits</w:t>
        </w:r>
      </w:hyperlink>
    </w:p>
    <w:p w14:paraId="66B13F24" w14:textId="3BC46EA8" w:rsidR="00806B21" w:rsidRPr="00633842" w:rsidRDefault="00806B21" w:rsidP="00806B21">
      <w:pPr>
        <w:pStyle w:val="Centr"/>
        <w:spacing w:before="180" w:after="180"/>
      </w:pPr>
      <w:r w:rsidRPr="00633842">
        <w:t>Adresse du site web du groupe :</w:t>
      </w:r>
      <w:r w:rsidRPr="00633842">
        <w:br/>
      </w:r>
      <w:hyperlink r:id="rId16" w:history="1">
        <w:r w:rsidRPr="00806B21">
          <w:rPr>
            <w:rStyle w:val="Lienhypertexte"/>
            <w:szCs w:val="32"/>
          </w:rPr>
          <w:t>https://www.ebooksgratuits.com/</w:t>
        </w:r>
      </w:hyperlink>
    </w:p>
    <w:p w14:paraId="38D02F2E" w14:textId="77777777" w:rsidR="00806B21" w:rsidRPr="00633842" w:rsidRDefault="00806B21" w:rsidP="00806B21">
      <w:pPr>
        <w:pStyle w:val="Centr"/>
        <w:spacing w:before="180" w:after="180"/>
      </w:pPr>
      <w:r w:rsidRPr="00633842">
        <w:t>—</w:t>
      </w:r>
    </w:p>
    <w:p w14:paraId="25AECF27" w14:textId="262EFF7B" w:rsidR="00806B21" w:rsidRPr="00633842" w:rsidRDefault="00806B21" w:rsidP="00806B21">
      <w:pPr>
        <w:spacing w:before="180" w:after="180"/>
        <w:ind w:firstLine="0"/>
        <w:jc w:val="center"/>
        <w:rPr>
          <w:b/>
          <w:bCs/>
          <w:szCs w:val="32"/>
        </w:rPr>
      </w:pPr>
      <w:r>
        <w:rPr>
          <w:b/>
          <w:bCs/>
          <w:szCs w:val="32"/>
        </w:rPr>
        <w:t>Juillet 2025</w:t>
      </w:r>
    </w:p>
    <w:p w14:paraId="3E4DE409" w14:textId="77777777" w:rsidR="00806B21" w:rsidRPr="00633842" w:rsidRDefault="00806B21" w:rsidP="00806B21">
      <w:pPr>
        <w:pStyle w:val="Centr"/>
        <w:spacing w:before="180" w:after="180"/>
      </w:pPr>
      <w:r w:rsidRPr="00633842">
        <w:t>—</w:t>
      </w:r>
    </w:p>
    <w:p w14:paraId="4D31F114" w14:textId="47CFE14D" w:rsidR="00806B21" w:rsidRPr="00633842" w:rsidRDefault="006C2AE1" w:rsidP="00806B21">
      <w:pPr>
        <w:spacing w:before="180" w:after="180"/>
      </w:pPr>
      <w:r>
        <w:t>—</w:t>
      </w:r>
      <w:r w:rsidR="00806B21" w:rsidRPr="00633842">
        <w:t> </w:t>
      </w:r>
      <w:r w:rsidR="00806B21" w:rsidRPr="00633842">
        <w:rPr>
          <w:b/>
        </w:rPr>
        <w:t>Élaboration de ce livre électronique</w:t>
      </w:r>
      <w:r w:rsidR="00806B21" w:rsidRPr="00633842">
        <w:t> :</w:t>
      </w:r>
    </w:p>
    <w:p w14:paraId="0FFA74DE" w14:textId="77777777" w:rsidR="00806B21" w:rsidRPr="00633842" w:rsidRDefault="00806B21" w:rsidP="00806B21">
      <w:pPr>
        <w:spacing w:before="180" w:after="180"/>
      </w:pPr>
      <w:r w:rsidRPr="00633842">
        <w:t xml:space="preserve">Les membres de </w:t>
      </w:r>
      <w:r w:rsidRPr="00633842">
        <w:rPr>
          <w:i/>
        </w:rPr>
        <w:t>Ebooks libres et gratuits</w:t>
      </w:r>
      <w:r w:rsidRPr="00633842">
        <w:t xml:space="preserve"> qui ont participé à l’élaboration de ce livre, sont :</w:t>
      </w:r>
    </w:p>
    <w:p w14:paraId="16623202" w14:textId="4C5F199D" w:rsidR="00806B21" w:rsidRPr="00633842" w:rsidRDefault="006C2AE1" w:rsidP="00806B21">
      <w:pPr>
        <w:spacing w:before="180" w:after="180"/>
      </w:pPr>
      <w:r>
        <w:t>—</w:t>
      </w:r>
      <w:r w:rsidR="00806B21" w:rsidRPr="00633842">
        <w:t> </w:t>
      </w:r>
      <w:r w:rsidR="00806B21" w:rsidRPr="00633842">
        <w:rPr>
          <w:b/>
        </w:rPr>
        <w:t>Dispositions</w:t>
      </w:r>
      <w:r w:rsidR="00806B21" w:rsidRPr="00633842">
        <w:t> :</w:t>
      </w:r>
    </w:p>
    <w:p w14:paraId="50252388" w14:textId="77777777" w:rsidR="00806B21" w:rsidRPr="00633842" w:rsidRDefault="00806B21" w:rsidP="00806B21">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3BD10A13" w14:textId="30A82557" w:rsidR="00806B21" w:rsidRPr="00633842" w:rsidRDefault="006C2AE1" w:rsidP="00806B21">
      <w:pPr>
        <w:spacing w:before="180" w:after="180"/>
      </w:pPr>
      <w:r>
        <w:t>—</w:t>
      </w:r>
      <w:r w:rsidR="00806B21" w:rsidRPr="00633842">
        <w:t> </w:t>
      </w:r>
      <w:r w:rsidR="00806B21" w:rsidRPr="00633842">
        <w:rPr>
          <w:b/>
        </w:rPr>
        <w:t>Qualité</w:t>
      </w:r>
      <w:r w:rsidR="00806B21" w:rsidRPr="00633842">
        <w:t> :</w:t>
      </w:r>
    </w:p>
    <w:p w14:paraId="5D7C436E" w14:textId="77777777" w:rsidR="00806B21" w:rsidRPr="00633842" w:rsidRDefault="00806B21" w:rsidP="00806B21">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0333CC93" w14:textId="77777777" w:rsidR="00806B21" w:rsidRPr="00633842" w:rsidRDefault="00806B21" w:rsidP="00806B21">
      <w:pPr>
        <w:spacing w:before="180" w:after="180"/>
        <w:ind w:firstLine="0"/>
        <w:jc w:val="center"/>
        <w:rPr>
          <w:i/>
          <w:iCs/>
          <w:szCs w:val="32"/>
        </w:rPr>
      </w:pPr>
      <w:r w:rsidRPr="00633842">
        <w:rPr>
          <w:i/>
          <w:iCs/>
          <w:szCs w:val="32"/>
        </w:rPr>
        <w:t>Votre aide est la bienvenue !</w:t>
      </w:r>
    </w:p>
    <w:p w14:paraId="7352FFD4" w14:textId="2E4EE408" w:rsidR="003148C9" w:rsidRPr="0046142F" w:rsidRDefault="00806B21" w:rsidP="00806B21">
      <w:pPr>
        <w:pStyle w:val="Centr"/>
        <w:suppressAutoHyphens/>
        <w:spacing w:before="180" w:after="180"/>
      </w:pPr>
      <w:r w:rsidRPr="00633842">
        <w:t>VOUS POUVEZ NOUS AIDER À FAIRE CONNAÎTRE CES CLASSIQUES LITTÉRAIRES.</w:t>
      </w:r>
    </w:p>
    <w:sectPr w:rsidR="003148C9" w:rsidRPr="0046142F" w:rsidSect="0046142F">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8E49F" w14:textId="77777777" w:rsidR="00ED3A0C" w:rsidRDefault="00ED3A0C">
      <w:r>
        <w:separator/>
      </w:r>
    </w:p>
  </w:endnote>
  <w:endnote w:type="continuationSeparator" w:id="0">
    <w:p w14:paraId="503693D5" w14:textId="77777777" w:rsidR="00ED3A0C" w:rsidRDefault="00ED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514FC" w14:textId="59B4780E" w:rsidR="003148C9" w:rsidRDefault="006C2AE1">
    <w:pPr>
      <w:pStyle w:val="Pieddepage"/>
    </w:pPr>
    <w:r>
      <w:t>—</w:t>
    </w:r>
    <w:r w:rsidR="003148C9">
      <w:t xml:space="preserve"> </w:t>
    </w:r>
    <w:r w:rsidR="003148C9">
      <w:rPr>
        <w:rStyle w:val="Numrodepage"/>
      </w:rPr>
      <w:fldChar w:fldCharType="begin"/>
    </w:r>
    <w:r w:rsidR="003148C9">
      <w:rPr>
        <w:rStyle w:val="Numrodepage"/>
      </w:rPr>
      <w:instrText xml:space="preserve"> PAGE </w:instrText>
    </w:r>
    <w:r w:rsidR="003148C9">
      <w:rPr>
        <w:rStyle w:val="Numrodepage"/>
      </w:rPr>
      <w:fldChar w:fldCharType="separate"/>
    </w:r>
    <w:r w:rsidR="003148C9">
      <w:rPr>
        <w:rStyle w:val="Numrodepage"/>
        <w:noProof/>
      </w:rPr>
      <w:t>2</w:t>
    </w:r>
    <w:r w:rsidR="003148C9">
      <w:rPr>
        <w:rStyle w:val="Numrodepage"/>
      </w:rPr>
      <w:fldChar w:fldCharType="end"/>
    </w:r>
    <w:r w:rsidR="003148C9">
      <w:rPr>
        <w:rStyle w:val="Numrodepage"/>
      </w:rPr>
      <w:t xml:space="preserve"> </w:t>
    </w:r>
    <w:r>
      <w:rPr>
        <w:rStyle w:val="Numrodepage"/>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04EE8" w14:textId="4F5B6228" w:rsidR="003148C9" w:rsidRDefault="006C2AE1">
    <w:pPr>
      <w:pStyle w:val="Pieddepage"/>
      <w:rPr>
        <w:sz w:val="30"/>
        <w:szCs w:val="30"/>
      </w:rPr>
    </w:pPr>
    <w:r>
      <w:rPr>
        <w:sz w:val="30"/>
        <w:szCs w:val="30"/>
      </w:rPr>
      <w:t>—</w:t>
    </w:r>
    <w:r w:rsidR="003148C9">
      <w:rPr>
        <w:sz w:val="30"/>
        <w:szCs w:val="30"/>
      </w:rPr>
      <w:t xml:space="preserve"> </w:t>
    </w:r>
    <w:r w:rsidR="003148C9">
      <w:rPr>
        <w:rStyle w:val="Numrodepage"/>
        <w:sz w:val="30"/>
        <w:szCs w:val="30"/>
      </w:rPr>
      <w:fldChar w:fldCharType="begin"/>
    </w:r>
    <w:r w:rsidR="003148C9">
      <w:rPr>
        <w:rStyle w:val="Numrodepage"/>
        <w:sz w:val="30"/>
        <w:szCs w:val="30"/>
      </w:rPr>
      <w:instrText xml:space="preserve"> PAGE </w:instrText>
    </w:r>
    <w:r w:rsidR="003148C9">
      <w:rPr>
        <w:rStyle w:val="Numrodepage"/>
        <w:sz w:val="30"/>
        <w:szCs w:val="30"/>
      </w:rPr>
      <w:fldChar w:fldCharType="separate"/>
    </w:r>
    <w:r w:rsidR="00884FEA">
      <w:rPr>
        <w:rStyle w:val="Numrodepage"/>
        <w:noProof/>
        <w:sz w:val="30"/>
        <w:szCs w:val="30"/>
      </w:rPr>
      <w:t>27</w:t>
    </w:r>
    <w:r w:rsidR="003148C9">
      <w:rPr>
        <w:rStyle w:val="Numrodepage"/>
        <w:sz w:val="30"/>
        <w:szCs w:val="30"/>
      </w:rPr>
      <w:fldChar w:fldCharType="end"/>
    </w:r>
    <w:r w:rsidR="003148C9">
      <w:rPr>
        <w:rStyle w:val="Numrodepage"/>
        <w:sz w:val="30"/>
        <w:szCs w:val="30"/>
      </w:rPr>
      <w:t xml:space="preserve"> </w:t>
    </w:r>
    <w:r>
      <w:rPr>
        <w:rStyle w:val="Numrodepage"/>
        <w:sz w:val="30"/>
        <w:szCs w:val="3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3FF6D" w14:textId="77777777" w:rsidR="00ED3A0C" w:rsidRDefault="00ED3A0C">
      <w:r>
        <w:separator/>
      </w:r>
    </w:p>
  </w:footnote>
  <w:footnote w:type="continuationSeparator" w:id="0">
    <w:p w14:paraId="17E72DD2" w14:textId="77777777" w:rsidR="00ED3A0C" w:rsidRDefault="00ED3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1A1766"/>
    <w:multiLevelType w:val="hybridMultilevel"/>
    <w:tmpl w:val="93AEE56C"/>
    <w:lvl w:ilvl="0" w:tplc="C5ACEA2E">
      <w:numFmt w:val="bullet"/>
      <w:lvlText w:val="–"/>
      <w:lvlJc w:val="left"/>
      <w:pPr>
        <w:tabs>
          <w:tab w:val="num" w:pos="1040"/>
        </w:tabs>
        <w:ind w:left="1040" w:hanging="360"/>
      </w:pPr>
      <w:rPr>
        <w:rFonts w:ascii="Times New Roman" w:eastAsia="Times New Roman" w:hAnsi="Times New Roman" w:cs="Times New Roman" w:hint="default"/>
      </w:rPr>
    </w:lvl>
    <w:lvl w:ilvl="1" w:tplc="040C0003" w:tentative="1">
      <w:start w:val="1"/>
      <w:numFmt w:val="bullet"/>
      <w:lvlText w:val="o"/>
      <w:lvlJc w:val="left"/>
      <w:pPr>
        <w:tabs>
          <w:tab w:val="num" w:pos="1760"/>
        </w:tabs>
        <w:ind w:left="1760" w:hanging="360"/>
      </w:pPr>
      <w:rPr>
        <w:rFonts w:ascii="Courier New" w:hAnsi="Courier New" w:hint="default"/>
      </w:rPr>
    </w:lvl>
    <w:lvl w:ilvl="2" w:tplc="040C0005" w:tentative="1">
      <w:start w:val="1"/>
      <w:numFmt w:val="bullet"/>
      <w:lvlText w:val=""/>
      <w:lvlJc w:val="left"/>
      <w:pPr>
        <w:tabs>
          <w:tab w:val="num" w:pos="2480"/>
        </w:tabs>
        <w:ind w:left="2480" w:hanging="360"/>
      </w:pPr>
      <w:rPr>
        <w:rFonts w:ascii="Wingdings" w:hAnsi="Wingdings" w:hint="default"/>
      </w:rPr>
    </w:lvl>
    <w:lvl w:ilvl="3" w:tplc="040C0001" w:tentative="1">
      <w:start w:val="1"/>
      <w:numFmt w:val="bullet"/>
      <w:lvlText w:val=""/>
      <w:lvlJc w:val="left"/>
      <w:pPr>
        <w:tabs>
          <w:tab w:val="num" w:pos="3200"/>
        </w:tabs>
        <w:ind w:left="3200" w:hanging="360"/>
      </w:pPr>
      <w:rPr>
        <w:rFonts w:ascii="Symbol" w:hAnsi="Symbol" w:hint="default"/>
      </w:rPr>
    </w:lvl>
    <w:lvl w:ilvl="4" w:tplc="040C0003" w:tentative="1">
      <w:start w:val="1"/>
      <w:numFmt w:val="bullet"/>
      <w:lvlText w:val="o"/>
      <w:lvlJc w:val="left"/>
      <w:pPr>
        <w:tabs>
          <w:tab w:val="num" w:pos="3920"/>
        </w:tabs>
        <w:ind w:left="3920" w:hanging="360"/>
      </w:pPr>
      <w:rPr>
        <w:rFonts w:ascii="Courier New" w:hAnsi="Courier New" w:hint="default"/>
      </w:rPr>
    </w:lvl>
    <w:lvl w:ilvl="5" w:tplc="040C0005" w:tentative="1">
      <w:start w:val="1"/>
      <w:numFmt w:val="bullet"/>
      <w:lvlText w:val=""/>
      <w:lvlJc w:val="left"/>
      <w:pPr>
        <w:tabs>
          <w:tab w:val="num" w:pos="4640"/>
        </w:tabs>
        <w:ind w:left="4640" w:hanging="360"/>
      </w:pPr>
      <w:rPr>
        <w:rFonts w:ascii="Wingdings" w:hAnsi="Wingdings" w:hint="default"/>
      </w:rPr>
    </w:lvl>
    <w:lvl w:ilvl="6" w:tplc="040C0001" w:tentative="1">
      <w:start w:val="1"/>
      <w:numFmt w:val="bullet"/>
      <w:lvlText w:val=""/>
      <w:lvlJc w:val="left"/>
      <w:pPr>
        <w:tabs>
          <w:tab w:val="num" w:pos="5360"/>
        </w:tabs>
        <w:ind w:left="5360" w:hanging="360"/>
      </w:pPr>
      <w:rPr>
        <w:rFonts w:ascii="Symbol" w:hAnsi="Symbol" w:hint="default"/>
      </w:rPr>
    </w:lvl>
    <w:lvl w:ilvl="7" w:tplc="040C0003" w:tentative="1">
      <w:start w:val="1"/>
      <w:numFmt w:val="bullet"/>
      <w:lvlText w:val="o"/>
      <w:lvlJc w:val="left"/>
      <w:pPr>
        <w:tabs>
          <w:tab w:val="num" w:pos="6080"/>
        </w:tabs>
        <w:ind w:left="6080" w:hanging="360"/>
      </w:pPr>
      <w:rPr>
        <w:rFonts w:ascii="Courier New" w:hAnsi="Courier New" w:hint="default"/>
      </w:rPr>
    </w:lvl>
    <w:lvl w:ilvl="8" w:tplc="040C0005" w:tentative="1">
      <w:start w:val="1"/>
      <w:numFmt w:val="bullet"/>
      <w:lvlText w:val=""/>
      <w:lvlJc w:val="left"/>
      <w:pPr>
        <w:tabs>
          <w:tab w:val="num" w:pos="6800"/>
        </w:tabs>
        <w:ind w:left="6800" w:hanging="360"/>
      </w:pPr>
      <w:rPr>
        <w:rFonts w:ascii="Wingdings" w:hAnsi="Wingdings" w:hint="default"/>
      </w:rPr>
    </w:lvl>
  </w:abstractNum>
  <w:num w:numId="1" w16cid:durableId="886842087">
    <w:abstractNumId w:val="10"/>
  </w:num>
  <w:num w:numId="2" w16cid:durableId="686907513">
    <w:abstractNumId w:val="11"/>
  </w:num>
  <w:num w:numId="3" w16cid:durableId="1020937090">
    <w:abstractNumId w:val="12"/>
  </w:num>
  <w:num w:numId="4" w16cid:durableId="463079335">
    <w:abstractNumId w:val="13"/>
  </w:num>
  <w:num w:numId="5" w16cid:durableId="1055858004">
    <w:abstractNumId w:val="8"/>
  </w:num>
  <w:num w:numId="6" w16cid:durableId="1604613046">
    <w:abstractNumId w:val="3"/>
  </w:num>
  <w:num w:numId="7" w16cid:durableId="1699089080">
    <w:abstractNumId w:val="2"/>
  </w:num>
  <w:num w:numId="8" w16cid:durableId="2021547821">
    <w:abstractNumId w:val="1"/>
  </w:num>
  <w:num w:numId="9" w16cid:durableId="447359973">
    <w:abstractNumId w:val="0"/>
  </w:num>
  <w:num w:numId="10" w16cid:durableId="722094909">
    <w:abstractNumId w:val="9"/>
  </w:num>
  <w:num w:numId="11" w16cid:durableId="755857981">
    <w:abstractNumId w:val="7"/>
  </w:num>
  <w:num w:numId="12" w16cid:durableId="981999977">
    <w:abstractNumId w:val="6"/>
  </w:num>
  <w:num w:numId="13" w16cid:durableId="1851404423">
    <w:abstractNumId w:val="5"/>
  </w:num>
  <w:num w:numId="14" w16cid:durableId="1438719416">
    <w:abstractNumId w:val="4"/>
  </w:num>
  <w:num w:numId="15" w16cid:durableId="15246353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autoHyphenation/>
  <w:hyphenationZone w:val="56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FEA"/>
    <w:rsid w:val="0003693E"/>
    <w:rsid w:val="00042931"/>
    <w:rsid w:val="000724DE"/>
    <w:rsid w:val="001C4597"/>
    <w:rsid w:val="001D1F16"/>
    <w:rsid w:val="001E3882"/>
    <w:rsid w:val="002B7D9A"/>
    <w:rsid w:val="003148C9"/>
    <w:rsid w:val="003A515E"/>
    <w:rsid w:val="003C700C"/>
    <w:rsid w:val="00440ABA"/>
    <w:rsid w:val="00450144"/>
    <w:rsid w:val="0046142F"/>
    <w:rsid w:val="00547226"/>
    <w:rsid w:val="005D7244"/>
    <w:rsid w:val="005E24B3"/>
    <w:rsid w:val="006B583A"/>
    <w:rsid w:val="006C2AE1"/>
    <w:rsid w:val="00756B76"/>
    <w:rsid w:val="00806B21"/>
    <w:rsid w:val="00822402"/>
    <w:rsid w:val="00884FEA"/>
    <w:rsid w:val="00936BC9"/>
    <w:rsid w:val="00972CBD"/>
    <w:rsid w:val="00CD339C"/>
    <w:rsid w:val="00CF4095"/>
    <w:rsid w:val="00E0766A"/>
    <w:rsid w:val="00E94D57"/>
    <w:rsid w:val="00ED3A0C"/>
    <w:rsid w:val="00FA5A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6E7CA2"/>
  <w15:chartTrackingRefBased/>
  <w15:docId w15:val="{BEF62E3E-0BFA-4133-843D-0F53F8C8E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42F"/>
    <w:pPr>
      <w:spacing w:before="240" w:after="240"/>
      <w:ind w:firstLine="680"/>
      <w:jc w:val="both"/>
    </w:pPr>
    <w:rPr>
      <w:rFonts w:ascii="Amasis30" w:hAnsi="Amasis30"/>
      <w:sz w:val="36"/>
      <w:szCs w:val="24"/>
    </w:rPr>
  </w:style>
  <w:style w:type="paragraph" w:styleId="Titre1">
    <w:name w:val="heading 1"/>
    <w:basedOn w:val="Normal"/>
    <w:next w:val="Normal"/>
    <w:qFormat/>
    <w:rsid w:val="00756B76"/>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46142F"/>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756B76"/>
    <w:pPr>
      <w:keepNext/>
      <w:suppressAutoHyphens/>
      <w:spacing w:before="480"/>
      <w:ind w:firstLine="0"/>
      <w:jc w:val="center"/>
      <w:outlineLvl w:val="2"/>
    </w:pPr>
    <w:rPr>
      <w:rFonts w:cs="Arial"/>
      <w:b/>
      <w:bCs/>
      <w:sz w:val="40"/>
      <w:szCs w:val="3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756B76"/>
    <w:rPr>
      <w:rFonts w:ascii="Amasis30" w:hAnsi="Amasis30"/>
      <w:color w:val="004080"/>
      <w:u w:val="single"/>
    </w:rPr>
  </w:style>
  <w:style w:type="paragraph" w:styleId="Explorateurdedocuments">
    <w:name w:val="Document Map"/>
    <w:basedOn w:val="Normal"/>
    <w:semiHidden/>
    <w:rsid w:val="00756B76"/>
    <w:pPr>
      <w:shd w:val="clear" w:color="auto" w:fill="000080"/>
    </w:pPr>
    <w:rPr>
      <w:rFonts w:ascii="Tahoma" w:hAnsi="Tahoma" w:cs="Tahoma"/>
    </w:rPr>
  </w:style>
  <w:style w:type="paragraph" w:styleId="TM1">
    <w:name w:val="toc 1"/>
    <w:basedOn w:val="Normal"/>
    <w:next w:val="Normal"/>
    <w:autoRedefine/>
    <w:uiPriority w:val="39"/>
    <w:rsid w:val="00756B76"/>
    <w:pPr>
      <w:tabs>
        <w:tab w:val="right" w:leader="dot" w:pos="9639"/>
      </w:tabs>
      <w:spacing w:before="180" w:after="180"/>
      <w:ind w:firstLine="0"/>
      <w:jc w:val="left"/>
    </w:pPr>
    <w:rPr>
      <w:bCs/>
      <w:iCs/>
      <w:noProof/>
      <w:color w:val="000080"/>
      <w:szCs w:val="28"/>
    </w:rPr>
  </w:style>
  <w:style w:type="paragraph" w:styleId="En-tte">
    <w:name w:val="header"/>
    <w:basedOn w:val="Normal"/>
    <w:rsid w:val="00756B76"/>
    <w:pPr>
      <w:tabs>
        <w:tab w:val="center" w:pos="4536"/>
        <w:tab w:val="right" w:pos="9072"/>
      </w:tabs>
    </w:pPr>
  </w:style>
  <w:style w:type="paragraph" w:styleId="Pieddepage">
    <w:name w:val="footer"/>
    <w:basedOn w:val="Normal"/>
    <w:rsid w:val="00756B76"/>
    <w:pPr>
      <w:tabs>
        <w:tab w:val="center" w:pos="4536"/>
        <w:tab w:val="right" w:pos="9072"/>
      </w:tabs>
      <w:ind w:firstLine="0"/>
      <w:jc w:val="center"/>
    </w:pPr>
    <w:rPr>
      <w:sz w:val="32"/>
    </w:rPr>
  </w:style>
  <w:style w:type="character" w:styleId="Numrodepage">
    <w:name w:val="page number"/>
    <w:basedOn w:val="Policepardfaut"/>
    <w:rsid w:val="00756B76"/>
  </w:style>
  <w:style w:type="paragraph" w:styleId="TM2">
    <w:name w:val="toc 2"/>
    <w:basedOn w:val="Normal"/>
    <w:next w:val="Normal"/>
    <w:autoRedefine/>
    <w:uiPriority w:val="39"/>
    <w:rsid w:val="00756B76"/>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756B76"/>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756B76"/>
    <w:pPr>
      <w:ind w:left="780"/>
    </w:pPr>
  </w:style>
  <w:style w:type="paragraph" w:styleId="TM5">
    <w:name w:val="toc 5"/>
    <w:basedOn w:val="Normal"/>
    <w:next w:val="Normal"/>
    <w:autoRedefine/>
    <w:semiHidden/>
    <w:rsid w:val="00756B76"/>
    <w:pPr>
      <w:ind w:left="1040"/>
    </w:pPr>
  </w:style>
  <w:style w:type="paragraph" w:styleId="TM6">
    <w:name w:val="toc 6"/>
    <w:basedOn w:val="Normal"/>
    <w:next w:val="Normal"/>
    <w:autoRedefine/>
    <w:semiHidden/>
    <w:rsid w:val="00756B76"/>
    <w:pPr>
      <w:ind w:left="1300"/>
    </w:pPr>
  </w:style>
  <w:style w:type="paragraph" w:styleId="TM7">
    <w:name w:val="toc 7"/>
    <w:basedOn w:val="Normal"/>
    <w:next w:val="Normal"/>
    <w:autoRedefine/>
    <w:semiHidden/>
    <w:rsid w:val="00756B76"/>
    <w:pPr>
      <w:ind w:left="1560"/>
    </w:pPr>
  </w:style>
  <w:style w:type="paragraph" w:styleId="TM8">
    <w:name w:val="toc 8"/>
    <w:basedOn w:val="Normal"/>
    <w:next w:val="Normal"/>
    <w:autoRedefine/>
    <w:semiHidden/>
    <w:rsid w:val="00756B76"/>
    <w:pPr>
      <w:ind w:left="1820"/>
    </w:pPr>
  </w:style>
  <w:style w:type="paragraph" w:styleId="TM9">
    <w:name w:val="toc 9"/>
    <w:basedOn w:val="Normal"/>
    <w:next w:val="Normal"/>
    <w:autoRedefine/>
    <w:semiHidden/>
    <w:rsid w:val="00756B76"/>
    <w:pPr>
      <w:ind w:left="2080"/>
    </w:pPr>
  </w:style>
  <w:style w:type="paragraph" w:styleId="Retraitcorpsdetexte">
    <w:name w:val="Body Text Indent"/>
    <w:basedOn w:val="Normal"/>
    <w:semiHidden/>
    <w:pPr>
      <w:jc w:val="center"/>
    </w:pPr>
    <w:rPr>
      <w:rFonts w:ascii="Arial" w:hAnsi="Arial"/>
    </w:rPr>
  </w:style>
  <w:style w:type="character" w:styleId="Appelnotedebasdep">
    <w:name w:val="footnote reference"/>
    <w:qFormat/>
    <w:rsid w:val="00756B76"/>
    <w:rPr>
      <w:rFonts w:ascii="Amasis30" w:hAnsi="Amasis30"/>
      <w:b/>
      <w:sz w:val="36"/>
      <w:vertAlign w:val="superscript"/>
    </w:rPr>
  </w:style>
  <w:style w:type="paragraph" w:styleId="Notedebasdepage">
    <w:name w:val="footnote text"/>
    <w:basedOn w:val="Taille-1Normal"/>
    <w:qFormat/>
    <w:rsid w:val="00756B76"/>
    <w:rPr>
      <w:szCs w:val="30"/>
    </w:rPr>
  </w:style>
  <w:style w:type="paragraph" w:styleId="Retraitcorpsdetexte3">
    <w:name w:val="Body Text Indent 3"/>
    <w:basedOn w:val="Normal"/>
    <w:semiHidden/>
    <w:pPr>
      <w:ind w:left="540" w:firstLine="27"/>
    </w:pPr>
    <w:rPr>
      <w:rFonts w:ascii="Helvetica" w:hAnsi="Helvetica"/>
      <w:color w:val="000000"/>
      <w:sz w:val="20"/>
    </w:rPr>
  </w:style>
  <w:style w:type="paragraph" w:customStyle="1" w:styleId="Auteur">
    <w:name w:val="Auteur"/>
    <w:basedOn w:val="Normal"/>
    <w:rsid w:val="00756B76"/>
    <w:pPr>
      <w:spacing w:before="0" w:after="1800"/>
      <w:ind w:right="851" w:firstLine="0"/>
      <w:jc w:val="right"/>
    </w:pPr>
    <w:rPr>
      <w:sz w:val="48"/>
    </w:rPr>
  </w:style>
  <w:style w:type="paragraph" w:customStyle="1" w:styleId="Titrelivre">
    <w:name w:val="Titre_livre"/>
    <w:basedOn w:val="Normal"/>
    <w:rsid w:val="00756B76"/>
    <w:pPr>
      <w:spacing w:before="0" w:after="1200"/>
      <w:ind w:left="2268" w:right="851" w:firstLine="0"/>
      <w:jc w:val="right"/>
    </w:pPr>
    <w:rPr>
      <w:b/>
      <w:bCs/>
      <w:sz w:val="72"/>
    </w:rPr>
  </w:style>
  <w:style w:type="paragraph" w:customStyle="1" w:styleId="Soustitrelivre">
    <w:name w:val="Sous_titre_livre"/>
    <w:basedOn w:val="Normal"/>
    <w:rsid w:val="00756B76"/>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756B76"/>
    <w:pPr>
      <w:spacing w:after="1080"/>
      <w:ind w:left="2268" w:firstLine="0"/>
      <w:jc w:val="center"/>
    </w:pPr>
    <w:rPr>
      <w:noProof/>
    </w:rPr>
  </w:style>
  <w:style w:type="paragraph" w:customStyle="1" w:styleId="DateSortie">
    <w:name w:val="Date_Sortie"/>
    <w:basedOn w:val="Normal"/>
    <w:rsid w:val="00756B76"/>
    <w:pPr>
      <w:spacing w:before="0" w:after="0"/>
      <w:ind w:right="1418" w:firstLine="0"/>
      <w:jc w:val="right"/>
    </w:pPr>
    <w:rPr>
      <w:bCs/>
      <w:sz w:val="40"/>
    </w:rPr>
  </w:style>
  <w:style w:type="paragraph" w:customStyle="1" w:styleId="Titretablematires">
    <w:name w:val="Titre table matières"/>
    <w:basedOn w:val="Normal"/>
    <w:rsid w:val="00756B76"/>
    <w:pPr>
      <w:pBdr>
        <w:top w:val="single" w:sz="8" w:space="1" w:color="auto"/>
        <w:bottom w:val="single" w:sz="8" w:space="1" w:color="auto"/>
      </w:pBdr>
      <w:ind w:left="2552" w:right="2552" w:firstLine="0"/>
      <w:jc w:val="center"/>
    </w:pPr>
    <w:rPr>
      <w:bCs/>
    </w:rPr>
  </w:style>
  <w:style w:type="character" w:customStyle="1" w:styleId="Car">
    <w:name w:val="Car"/>
    <w:basedOn w:val="Policepardfaut"/>
    <w:rPr>
      <w:rFonts w:ascii="Georgia" w:hAnsi="Georgia" w:cs="Arial"/>
      <w:b/>
      <w:bCs/>
      <w:iCs/>
      <w:sz w:val="34"/>
      <w:szCs w:val="28"/>
      <w:lang w:val="fr-FR" w:eastAsia="fr-FR" w:bidi="ar-SA"/>
    </w:r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Tahoma"/>
      <w:sz w:val="16"/>
      <w:szCs w:val="16"/>
    </w:rPr>
  </w:style>
  <w:style w:type="paragraph" w:styleId="Retraitcorpsdetexte2">
    <w:name w:val="Body Text Indent 2"/>
    <w:basedOn w:val="Normal"/>
    <w:semiHidden/>
    <w:rPr>
      <w:lang w:eastAsia="en-US"/>
    </w:rPr>
  </w:style>
  <w:style w:type="paragraph" w:styleId="Rvision">
    <w:name w:val="Revision"/>
    <w:hidden/>
    <w:uiPriority w:val="99"/>
    <w:semiHidden/>
    <w:rsid w:val="00756B76"/>
    <w:rPr>
      <w:rFonts w:ascii="Georgia" w:hAnsi="Georgia"/>
      <w:sz w:val="32"/>
      <w:szCs w:val="24"/>
    </w:rPr>
  </w:style>
  <w:style w:type="paragraph" w:customStyle="1" w:styleId="Centr">
    <w:name w:val="Centré"/>
    <w:basedOn w:val="Normal"/>
    <w:rsid w:val="00756B76"/>
    <w:pPr>
      <w:ind w:firstLine="0"/>
      <w:jc w:val="center"/>
    </w:pPr>
    <w:rPr>
      <w:szCs w:val="20"/>
    </w:rPr>
  </w:style>
  <w:style w:type="paragraph" w:customStyle="1" w:styleId="NormalSansIndent">
    <w:name w:val="NormalSansIndent"/>
    <w:basedOn w:val="Normal"/>
    <w:rsid w:val="00756B76"/>
    <w:pPr>
      <w:ind w:firstLine="0"/>
    </w:pPr>
    <w:rPr>
      <w:szCs w:val="20"/>
    </w:rPr>
  </w:style>
  <w:style w:type="paragraph" w:customStyle="1" w:styleId="NormalSolidaire">
    <w:name w:val="NormalSolidaire"/>
    <w:basedOn w:val="Normal"/>
    <w:qFormat/>
    <w:rsid w:val="00756B76"/>
    <w:pPr>
      <w:keepNext/>
    </w:pPr>
  </w:style>
  <w:style w:type="paragraph" w:customStyle="1" w:styleId="NormalSautPageAvant">
    <w:name w:val="NormalSautPageAvant"/>
    <w:basedOn w:val="Normal"/>
    <w:qFormat/>
    <w:rsid w:val="00756B76"/>
    <w:pPr>
      <w:pageBreakBefore/>
    </w:pPr>
  </w:style>
  <w:style w:type="paragraph" w:customStyle="1" w:styleId="NormalEspAvtGrand">
    <w:name w:val="NormalEspAvtGrand"/>
    <w:basedOn w:val="Normal"/>
    <w:rsid w:val="00756B76"/>
    <w:pPr>
      <w:spacing w:before="2640"/>
    </w:pPr>
    <w:rPr>
      <w:szCs w:val="20"/>
    </w:rPr>
  </w:style>
  <w:style w:type="paragraph" w:customStyle="1" w:styleId="CentrEspAvt0">
    <w:name w:val="CentréEspAvt0"/>
    <w:basedOn w:val="Centr"/>
    <w:next w:val="CentrEspAvt0EspApr0"/>
    <w:rsid w:val="00756B76"/>
    <w:pPr>
      <w:spacing w:before="0"/>
    </w:pPr>
  </w:style>
  <w:style w:type="paragraph" w:customStyle="1" w:styleId="CentrEspApr0">
    <w:name w:val="CentréEspApr0"/>
    <w:basedOn w:val="Centr"/>
    <w:next w:val="Normal"/>
    <w:rsid w:val="00756B76"/>
    <w:pPr>
      <w:spacing w:after="0"/>
    </w:pPr>
  </w:style>
  <w:style w:type="paragraph" w:customStyle="1" w:styleId="CentrEspAvt0EspApr0">
    <w:name w:val="CentréEspAvt0EspApr0"/>
    <w:basedOn w:val="Centr"/>
    <w:rsid w:val="00756B76"/>
    <w:pPr>
      <w:spacing w:before="0" w:after="0"/>
    </w:pPr>
  </w:style>
  <w:style w:type="paragraph" w:customStyle="1" w:styleId="Droite">
    <w:name w:val="Droite"/>
    <w:basedOn w:val="Normal"/>
    <w:next w:val="Normal"/>
    <w:rsid w:val="00756B76"/>
    <w:pPr>
      <w:ind w:firstLine="0"/>
      <w:jc w:val="right"/>
    </w:pPr>
    <w:rPr>
      <w:szCs w:val="20"/>
    </w:rPr>
  </w:style>
  <w:style w:type="paragraph" w:customStyle="1" w:styleId="DroiteRetraitGauche1X">
    <w:name w:val="DroiteRetraitGauche1X"/>
    <w:basedOn w:val="Droite"/>
    <w:next w:val="Normal"/>
    <w:rsid w:val="00756B76"/>
    <w:pPr>
      <w:ind w:left="680"/>
    </w:pPr>
  </w:style>
  <w:style w:type="paragraph" w:customStyle="1" w:styleId="DroiteRetraitGauche2X">
    <w:name w:val="DroiteRetraitGauche2X"/>
    <w:basedOn w:val="Droite"/>
    <w:next w:val="Normal"/>
    <w:rsid w:val="00756B76"/>
    <w:pPr>
      <w:ind w:left="1361"/>
    </w:pPr>
  </w:style>
  <w:style w:type="paragraph" w:customStyle="1" w:styleId="DroiteRetraitGauche3X">
    <w:name w:val="DroiteRetraitGauche3X"/>
    <w:basedOn w:val="Droite"/>
    <w:next w:val="Normal"/>
    <w:rsid w:val="00756B76"/>
    <w:pPr>
      <w:ind w:left="2041"/>
    </w:pPr>
  </w:style>
  <w:style w:type="paragraph" w:customStyle="1" w:styleId="DroiteRetraitGauche4X">
    <w:name w:val="DroiteRetraitGauche4X"/>
    <w:basedOn w:val="Droite"/>
    <w:next w:val="Normal"/>
    <w:rsid w:val="00756B76"/>
    <w:pPr>
      <w:ind w:left="2722"/>
    </w:pPr>
  </w:style>
  <w:style w:type="paragraph" w:customStyle="1" w:styleId="Taille-1Normal">
    <w:name w:val="Taille-1Normal"/>
    <w:basedOn w:val="Normal"/>
    <w:rsid w:val="00756B76"/>
    <w:rPr>
      <w:sz w:val="32"/>
      <w:szCs w:val="28"/>
    </w:rPr>
  </w:style>
  <w:style w:type="paragraph" w:customStyle="1" w:styleId="Taille-1RetraitGauche1X">
    <w:name w:val="Taille-1RetraitGauche1X"/>
    <w:basedOn w:val="Taille-1Normal"/>
    <w:rsid w:val="00756B76"/>
    <w:pPr>
      <w:ind w:left="680"/>
    </w:pPr>
    <w:rPr>
      <w:szCs w:val="20"/>
    </w:rPr>
  </w:style>
  <w:style w:type="paragraph" w:customStyle="1" w:styleId="Taille-1RetraitGauche2X">
    <w:name w:val="Taille-1RetraitGauche2X"/>
    <w:basedOn w:val="Taille-1Normal"/>
    <w:rsid w:val="00756B76"/>
    <w:pPr>
      <w:ind w:left="1361"/>
    </w:pPr>
    <w:rPr>
      <w:szCs w:val="20"/>
    </w:rPr>
  </w:style>
  <w:style w:type="paragraph" w:customStyle="1" w:styleId="Taille-1RetraitGauche3X">
    <w:name w:val="Taille-1RetraitGauche3X"/>
    <w:basedOn w:val="Taille-1Normal"/>
    <w:rsid w:val="00756B76"/>
    <w:pPr>
      <w:ind w:left="2041"/>
    </w:pPr>
    <w:rPr>
      <w:szCs w:val="20"/>
    </w:rPr>
  </w:style>
  <w:style w:type="paragraph" w:customStyle="1" w:styleId="Taille-1RetraitGauche1XIndent0">
    <w:name w:val="Taille-1RetraitGauche1XIndent0"/>
    <w:basedOn w:val="Taille-1RetraitGauche1X"/>
    <w:rsid w:val="00756B76"/>
    <w:pPr>
      <w:ind w:firstLine="0"/>
    </w:pPr>
  </w:style>
  <w:style w:type="paragraph" w:customStyle="1" w:styleId="Taille-1RetraitGauche2XIndent0">
    <w:name w:val="Taille-1RetraitGauche2XIndent0"/>
    <w:basedOn w:val="Taille-1RetraitGauche2X"/>
    <w:rsid w:val="00756B76"/>
    <w:pPr>
      <w:ind w:firstLine="0"/>
    </w:pPr>
  </w:style>
  <w:style w:type="paragraph" w:customStyle="1" w:styleId="Taille-1RetraitGauche3XIndent0">
    <w:name w:val="Taille-1RetraitGauche3XIndent0"/>
    <w:basedOn w:val="Taille-1RetraitGauche3X"/>
    <w:rsid w:val="00756B76"/>
    <w:pPr>
      <w:ind w:firstLine="0"/>
    </w:pPr>
  </w:style>
  <w:style w:type="paragraph" w:customStyle="1" w:styleId="Taille-1RetraitGauche4XIndent0">
    <w:name w:val="Taille-1RetraitGauche4XIndent0"/>
    <w:basedOn w:val="Taille-1Normal"/>
    <w:rsid w:val="00756B76"/>
    <w:pPr>
      <w:ind w:left="2722" w:firstLine="0"/>
    </w:pPr>
    <w:rPr>
      <w:szCs w:val="20"/>
    </w:rPr>
  </w:style>
  <w:style w:type="paragraph" w:customStyle="1" w:styleId="NormalRetraitGauche1X">
    <w:name w:val="NormalRetraitGauche1X"/>
    <w:basedOn w:val="Normal"/>
    <w:rsid w:val="00756B76"/>
    <w:pPr>
      <w:ind w:left="680"/>
    </w:pPr>
    <w:rPr>
      <w:szCs w:val="20"/>
    </w:rPr>
  </w:style>
  <w:style w:type="paragraph" w:customStyle="1" w:styleId="NormalRetraitGauche2X">
    <w:name w:val="NormalRetraitGauche2X"/>
    <w:basedOn w:val="Normal"/>
    <w:rsid w:val="00756B76"/>
    <w:pPr>
      <w:ind w:left="1361"/>
    </w:pPr>
    <w:rPr>
      <w:szCs w:val="20"/>
    </w:rPr>
  </w:style>
  <w:style w:type="paragraph" w:customStyle="1" w:styleId="NormalRetraitGauche3X">
    <w:name w:val="NormalRetraitGauche3X"/>
    <w:basedOn w:val="Normal"/>
    <w:rsid w:val="00756B76"/>
    <w:pPr>
      <w:ind w:left="2041"/>
    </w:pPr>
    <w:rPr>
      <w:szCs w:val="20"/>
    </w:rPr>
  </w:style>
  <w:style w:type="paragraph" w:customStyle="1" w:styleId="NormalRetraitGauche1XIndent0">
    <w:name w:val="NormalRetraitGauche1XIndent0"/>
    <w:basedOn w:val="NormalRetraitGauche1X"/>
    <w:rsid w:val="00756B76"/>
    <w:pPr>
      <w:ind w:firstLine="0"/>
    </w:pPr>
  </w:style>
  <w:style w:type="paragraph" w:customStyle="1" w:styleId="NormalRetraitGauche2XIndent0">
    <w:name w:val="NormalRetraitGauche2XIndent0"/>
    <w:basedOn w:val="NormalRetraitGauche2X"/>
    <w:rsid w:val="00756B76"/>
    <w:pPr>
      <w:ind w:firstLine="0"/>
    </w:pPr>
  </w:style>
  <w:style w:type="paragraph" w:customStyle="1" w:styleId="NormalRetraitGauche3XIndent0">
    <w:name w:val="NormalRetraitGauche3XIndent0"/>
    <w:basedOn w:val="NormalRetraitGauche3X"/>
    <w:rsid w:val="00756B76"/>
    <w:pPr>
      <w:ind w:firstLine="0"/>
    </w:pPr>
  </w:style>
  <w:style w:type="paragraph" w:customStyle="1" w:styleId="NormalRetraitGauche4XIndent0">
    <w:name w:val="NormalRetraitGauche4XIndent0"/>
    <w:basedOn w:val="Normal"/>
    <w:rsid w:val="00756B76"/>
    <w:pPr>
      <w:ind w:left="2722" w:firstLine="0"/>
    </w:pPr>
    <w:rPr>
      <w:szCs w:val="20"/>
    </w:rPr>
  </w:style>
  <w:style w:type="paragraph" w:styleId="Notedefin">
    <w:name w:val="endnote text"/>
    <w:basedOn w:val="Taille-1Normal"/>
    <w:link w:val="NotedefinCar"/>
    <w:uiPriority w:val="99"/>
    <w:semiHidden/>
    <w:unhideWhenUsed/>
    <w:qFormat/>
    <w:rsid w:val="00756B76"/>
    <w:rPr>
      <w:szCs w:val="20"/>
      <w:lang w:val="x-none" w:eastAsia="x-none"/>
    </w:rPr>
  </w:style>
  <w:style w:type="character" w:customStyle="1" w:styleId="NotedefinCar">
    <w:name w:val="Note de fin Car"/>
    <w:link w:val="Notedefin"/>
    <w:uiPriority w:val="99"/>
    <w:semiHidden/>
    <w:rsid w:val="00756B76"/>
    <w:rPr>
      <w:rFonts w:ascii="Amasis30" w:hAnsi="Amasis30"/>
      <w:sz w:val="32"/>
      <w:lang w:val="x-none" w:eastAsia="x-none"/>
    </w:rPr>
  </w:style>
  <w:style w:type="character" w:styleId="Appeldenotedefin">
    <w:name w:val="endnote reference"/>
    <w:uiPriority w:val="99"/>
    <w:unhideWhenUsed/>
    <w:qFormat/>
    <w:rsid w:val="00756B76"/>
    <w:rPr>
      <w:rFonts w:ascii="Amasis30" w:hAnsi="Amasis30"/>
      <w:b/>
      <w:sz w:val="36"/>
      <w:vertAlign w:val="superscript"/>
    </w:rPr>
  </w:style>
  <w:style w:type="paragraph" w:customStyle="1" w:styleId="NormalSuspendu1X">
    <w:name w:val="NormalSuspendu1X"/>
    <w:basedOn w:val="Normal"/>
    <w:rsid w:val="00756B76"/>
    <w:pPr>
      <w:ind w:left="680" w:hanging="680"/>
    </w:pPr>
    <w:rPr>
      <w:szCs w:val="20"/>
    </w:rPr>
  </w:style>
  <w:style w:type="paragraph" w:customStyle="1" w:styleId="NormalSuspendu1XRetrait1X">
    <w:name w:val="NormalSuspendu1XRetrait1X"/>
    <w:basedOn w:val="Normal"/>
    <w:rsid w:val="00756B76"/>
    <w:pPr>
      <w:ind w:left="1360" w:hanging="680"/>
    </w:pPr>
  </w:style>
  <w:style w:type="paragraph" w:customStyle="1" w:styleId="NormalEspAvt0EspApr0">
    <w:name w:val="NormalEspAvt0EspApr0"/>
    <w:basedOn w:val="Normal"/>
    <w:rsid w:val="00756B76"/>
    <w:pPr>
      <w:spacing w:before="0" w:after="0"/>
    </w:pPr>
    <w:rPr>
      <w:szCs w:val="20"/>
    </w:rPr>
  </w:style>
  <w:style w:type="paragraph" w:customStyle="1" w:styleId="NormalSuspendu1XRetrait2X">
    <w:name w:val="NormalSuspendu1XRetrait2X"/>
    <w:basedOn w:val="Normal"/>
    <w:rsid w:val="00756B76"/>
    <w:pPr>
      <w:ind w:left="2041" w:hanging="680"/>
    </w:pPr>
  </w:style>
  <w:style w:type="paragraph" w:customStyle="1" w:styleId="NormalSuspendu1XRetrait3X">
    <w:name w:val="NormalSuspendu1XRetrait3X"/>
    <w:basedOn w:val="Normal"/>
    <w:rsid w:val="00756B76"/>
    <w:pPr>
      <w:ind w:left="2721" w:hanging="680"/>
    </w:pPr>
    <w:rPr>
      <w:szCs w:val="20"/>
    </w:rPr>
  </w:style>
  <w:style w:type="paragraph" w:customStyle="1" w:styleId="NormalSuspendu1XRetrait4X">
    <w:name w:val="NormalSuspendu1XRetrait4X"/>
    <w:basedOn w:val="Normal"/>
    <w:rsid w:val="00756B76"/>
    <w:pPr>
      <w:ind w:left="3402" w:hanging="680"/>
    </w:pPr>
    <w:rPr>
      <w:szCs w:val="20"/>
    </w:rPr>
  </w:style>
  <w:style w:type="character" w:customStyle="1" w:styleId="Taille-1Caracteres">
    <w:name w:val="Taille-1Caracteres"/>
    <w:qFormat/>
    <w:rsid w:val="00756B76"/>
    <w:rPr>
      <w:sz w:val="32"/>
      <w:szCs w:val="20"/>
    </w:rPr>
  </w:style>
  <w:style w:type="paragraph" w:customStyle="1" w:styleId="Etoile">
    <w:name w:val="Etoile"/>
    <w:basedOn w:val="Normal"/>
    <w:qFormat/>
    <w:rsid w:val="00756B76"/>
    <w:pPr>
      <w:ind w:firstLine="0"/>
      <w:jc w:val="center"/>
    </w:pPr>
    <w:rPr>
      <w:b/>
      <w:sz w:val="40"/>
      <w:szCs w:val="28"/>
    </w:rPr>
  </w:style>
  <w:style w:type="paragraph" w:customStyle="1" w:styleId="Taille-1Suspendu1XRetrait1XEsp0">
    <w:name w:val="Taille-1Suspendu1XRetrait1XEsp0"/>
    <w:basedOn w:val="Taille-1RetraitGauche1X"/>
    <w:qFormat/>
    <w:rsid w:val="00756B76"/>
    <w:pPr>
      <w:spacing w:before="0" w:after="0"/>
      <w:ind w:left="1360" w:hanging="680"/>
    </w:pPr>
  </w:style>
  <w:style w:type="character" w:styleId="Mentionnonrsolue">
    <w:name w:val="Unresolved Mention"/>
    <w:uiPriority w:val="99"/>
    <w:semiHidden/>
    <w:unhideWhenUsed/>
    <w:rsid w:val="00756B76"/>
    <w:rPr>
      <w:color w:val="605E5C"/>
      <w:shd w:val="clear" w:color="auto" w:fill="E1DFDD"/>
    </w:rPr>
  </w:style>
  <w:style w:type="paragraph" w:customStyle="1" w:styleId="Taille-1Suspendu1XRetrait2XEsp0">
    <w:name w:val="Taille-1Suspendu1XRetrait2XEsp0"/>
    <w:basedOn w:val="Taille-1RetraitGauche2X"/>
    <w:qFormat/>
    <w:rsid w:val="00756B76"/>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756B76"/>
    <w:pPr>
      <w:spacing w:before="0" w:after="0"/>
    </w:pPr>
  </w:style>
  <w:style w:type="paragraph" w:customStyle="1" w:styleId="NormalSuspendu1XEsp0">
    <w:name w:val="NormalSuspendu1XEsp0"/>
    <w:basedOn w:val="NormalSuspendu1X"/>
    <w:qFormat/>
    <w:rsid w:val="00756B76"/>
    <w:pPr>
      <w:spacing w:before="0" w:after="0"/>
    </w:pPr>
  </w:style>
  <w:style w:type="paragraph" w:customStyle="1" w:styleId="NormalSuspendu1XRetrait2XEsp0">
    <w:name w:val="NormalSuspendu1XRetrait2XEsp0"/>
    <w:basedOn w:val="NormalSuspendu1XRetrait2X"/>
    <w:qFormat/>
    <w:rsid w:val="00756B76"/>
    <w:pPr>
      <w:spacing w:before="0" w:after="0"/>
    </w:pPr>
  </w:style>
  <w:style w:type="paragraph" w:customStyle="1" w:styleId="ParagrapheVideNormal">
    <w:name w:val="ParagrapheVideNormal"/>
    <w:basedOn w:val="Normal"/>
    <w:next w:val="Normal"/>
    <w:qFormat/>
    <w:rsid w:val="00756B76"/>
  </w:style>
  <w:style w:type="paragraph" w:customStyle="1" w:styleId="ParagrapheVideNormal2">
    <w:name w:val="ParagrapheVideNormal2"/>
    <w:basedOn w:val="ParagrapheVideNormal"/>
    <w:next w:val="Normal"/>
    <w:qFormat/>
    <w:rsid w:val="00756B76"/>
  </w:style>
  <w:style w:type="paragraph" w:customStyle="1" w:styleId="Image">
    <w:name w:val="Image"/>
    <w:basedOn w:val="Centr"/>
    <w:next w:val="Normal"/>
    <w:qFormat/>
    <w:rsid w:val="00756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geste.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qui.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booksgratuit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233;rieux.et" TargetMode="External"/><Relationship Id="rId5" Type="http://schemas.openxmlformats.org/officeDocument/2006/relationships/footnotes" Target="footnotes.xml"/><Relationship Id="rId15" Type="http://schemas.openxmlformats.org/officeDocument/2006/relationships/hyperlink" Target="https://groups.google.com/g/ebooksgratuits" TargetMode="External"/><Relationship Id="rId10" Type="http://schemas.openxmlformats.org/officeDocument/2006/relationships/hyperlink" Target="http://car.la"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C0C0C0"/>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69</TotalTime>
  <Pages>1</Pages>
  <Words>96973</Words>
  <Characters>533357</Characters>
  <Application>Microsoft Office Word</Application>
  <DocSecurity>0</DocSecurity>
  <Lines>4444</Lines>
  <Paragraphs>1258</Paragraphs>
  <ScaleCrop>false</ScaleCrop>
  <HeadingPairs>
    <vt:vector size="2" baseType="variant">
      <vt:variant>
        <vt:lpstr>Titre</vt:lpstr>
      </vt:variant>
      <vt:variant>
        <vt:i4>1</vt:i4>
      </vt:variant>
    </vt:vector>
  </HeadingPairs>
  <TitlesOfParts>
    <vt:vector size="1" baseType="lpstr">
      <vt:lpstr>Le Jeu de la Mort - Tome II</vt:lpstr>
    </vt:vector>
  </TitlesOfParts>
  <Company>Ebooks libres et gratuits</Company>
  <LinksUpToDate>false</LinksUpToDate>
  <CharactersWithSpaces>629072</CharactersWithSpaces>
  <SharedDoc>false</SharedDoc>
  <HLinks>
    <vt:vector size="438" baseType="variant">
      <vt:variant>
        <vt:i4>2293820</vt:i4>
      </vt:variant>
      <vt:variant>
        <vt:i4>420</vt:i4>
      </vt:variant>
      <vt:variant>
        <vt:i4>0</vt:i4>
      </vt:variant>
      <vt:variant>
        <vt:i4>5</vt:i4>
      </vt:variant>
      <vt:variant>
        <vt:lpwstr>http://www.ebooksgratuits.com/</vt:lpwstr>
      </vt:variant>
      <vt:variant>
        <vt:lpwstr/>
      </vt:variant>
      <vt:variant>
        <vt:i4>7929972</vt:i4>
      </vt:variant>
      <vt:variant>
        <vt:i4>417</vt:i4>
      </vt:variant>
      <vt:variant>
        <vt:i4>0</vt:i4>
      </vt:variant>
      <vt:variant>
        <vt:i4>5</vt:i4>
      </vt:variant>
      <vt:variant>
        <vt:lpwstr>http://fr.groups.yahoo.com/group/ebooksgratuits</vt:lpwstr>
      </vt:variant>
      <vt:variant>
        <vt:lpwstr/>
      </vt:variant>
      <vt:variant>
        <vt:i4>1048642</vt:i4>
      </vt:variant>
      <vt:variant>
        <vt:i4>414</vt:i4>
      </vt:variant>
      <vt:variant>
        <vt:i4>0</vt:i4>
      </vt:variant>
      <vt:variant>
        <vt:i4>5</vt:i4>
      </vt:variant>
      <vt:variant>
        <vt:lpwstr>http://geste.et/</vt:lpwstr>
      </vt:variant>
      <vt:variant>
        <vt:lpwstr/>
      </vt:variant>
      <vt:variant>
        <vt:i4>7274551</vt:i4>
      </vt:variant>
      <vt:variant>
        <vt:i4>411</vt:i4>
      </vt:variant>
      <vt:variant>
        <vt:i4>0</vt:i4>
      </vt:variant>
      <vt:variant>
        <vt:i4>5</vt:i4>
      </vt:variant>
      <vt:variant>
        <vt:lpwstr>http://qui.se/</vt:lpwstr>
      </vt:variant>
      <vt:variant>
        <vt:lpwstr/>
      </vt:variant>
      <vt:variant>
        <vt:i4>7995558</vt:i4>
      </vt:variant>
      <vt:variant>
        <vt:i4>408</vt:i4>
      </vt:variant>
      <vt:variant>
        <vt:i4>0</vt:i4>
      </vt:variant>
      <vt:variant>
        <vt:i4>5</vt:i4>
      </vt:variant>
      <vt:variant>
        <vt:lpwstr>http://térieux.et/</vt:lpwstr>
      </vt:variant>
      <vt:variant>
        <vt:lpwstr/>
      </vt:variant>
      <vt:variant>
        <vt:i4>7929895</vt:i4>
      </vt:variant>
      <vt:variant>
        <vt:i4>405</vt:i4>
      </vt:variant>
      <vt:variant>
        <vt:i4>0</vt:i4>
      </vt:variant>
      <vt:variant>
        <vt:i4>5</vt:i4>
      </vt:variant>
      <vt:variant>
        <vt:lpwstr>http://car.la/</vt:lpwstr>
      </vt:variant>
      <vt:variant>
        <vt:lpwstr/>
      </vt:variant>
      <vt:variant>
        <vt:i4>1179707</vt:i4>
      </vt:variant>
      <vt:variant>
        <vt:i4>398</vt:i4>
      </vt:variant>
      <vt:variant>
        <vt:i4>0</vt:i4>
      </vt:variant>
      <vt:variant>
        <vt:i4>5</vt:i4>
      </vt:variant>
      <vt:variant>
        <vt:lpwstr/>
      </vt:variant>
      <vt:variant>
        <vt:lpwstr>_Toc237577942</vt:lpwstr>
      </vt:variant>
      <vt:variant>
        <vt:i4>1179707</vt:i4>
      </vt:variant>
      <vt:variant>
        <vt:i4>392</vt:i4>
      </vt:variant>
      <vt:variant>
        <vt:i4>0</vt:i4>
      </vt:variant>
      <vt:variant>
        <vt:i4>5</vt:i4>
      </vt:variant>
      <vt:variant>
        <vt:lpwstr/>
      </vt:variant>
      <vt:variant>
        <vt:lpwstr>_Toc237577941</vt:lpwstr>
      </vt:variant>
      <vt:variant>
        <vt:i4>1179707</vt:i4>
      </vt:variant>
      <vt:variant>
        <vt:i4>386</vt:i4>
      </vt:variant>
      <vt:variant>
        <vt:i4>0</vt:i4>
      </vt:variant>
      <vt:variant>
        <vt:i4>5</vt:i4>
      </vt:variant>
      <vt:variant>
        <vt:lpwstr/>
      </vt:variant>
      <vt:variant>
        <vt:lpwstr>_Toc237577940</vt:lpwstr>
      </vt:variant>
      <vt:variant>
        <vt:i4>1376315</vt:i4>
      </vt:variant>
      <vt:variant>
        <vt:i4>380</vt:i4>
      </vt:variant>
      <vt:variant>
        <vt:i4>0</vt:i4>
      </vt:variant>
      <vt:variant>
        <vt:i4>5</vt:i4>
      </vt:variant>
      <vt:variant>
        <vt:lpwstr/>
      </vt:variant>
      <vt:variant>
        <vt:lpwstr>_Toc237577939</vt:lpwstr>
      </vt:variant>
      <vt:variant>
        <vt:i4>1376315</vt:i4>
      </vt:variant>
      <vt:variant>
        <vt:i4>374</vt:i4>
      </vt:variant>
      <vt:variant>
        <vt:i4>0</vt:i4>
      </vt:variant>
      <vt:variant>
        <vt:i4>5</vt:i4>
      </vt:variant>
      <vt:variant>
        <vt:lpwstr/>
      </vt:variant>
      <vt:variant>
        <vt:lpwstr>_Toc237577938</vt:lpwstr>
      </vt:variant>
      <vt:variant>
        <vt:i4>1376315</vt:i4>
      </vt:variant>
      <vt:variant>
        <vt:i4>368</vt:i4>
      </vt:variant>
      <vt:variant>
        <vt:i4>0</vt:i4>
      </vt:variant>
      <vt:variant>
        <vt:i4>5</vt:i4>
      </vt:variant>
      <vt:variant>
        <vt:lpwstr/>
      </vt:variant>
      <vt:variant>
        <vt:lpwstr>_Toc237577937</vt:lpwstr>
      </vt:variant>
      <vt:variant>
        <vt:i4>1376315</vt:i4>
      </vt:variant>
      <vt:variant>
        <vt:i4>362</vt:i4>
      </vt:variant>
      <vt:variant>
        <vt:i4>0</vt:i4>
      </vt:variant>
      <vt:variant>
        <vt:i4>5</vt:i4>
      </vt:variant>
      <vt:variant>
        <vt:lpwstr/>
      </vt:variant>
      <vt:variant>
        <vt:lpwstr>_Toc237577936</vt:lpwstr>
      </vt:variant>
      <vt:variant>
        <vt:i4>1376315</vt:i4>
      </vt:variant>
      <vt:variant>
        <vt:i4>356</vt:i4>
      </vt:variant>
      <vt:variant>
        <vt:i4>0</vt:i4>
      </vt:variant>
      <vt:variant>
        <vt:i4>5</vt:i4>
      </vt:variant>
      <vt:variant>
        <vt:lpwstr/>
      </vt:variant>
      <vt:variant>
        <vt:lpwstr>_Toc237577935</vt:lpwstr>
      </vt:variant>
      <vt:variant>
        <vt:i4>1376315</vt:i4>
      </vt:variant>
      <vt:variant>
        <vt:i4>350</vt:i4>
      </vt:variant>
      <vt:variant>
        <vt:i4>0</vt:i4>
      </vt:variant>
      <vt:variant>
        <vt:i4>5</vt:i4>
      </vt:variant>
      <vt:variant>
        <vt:lpwstr/>
      </vt:variant>
      <vt:variant>
        <vt:lpwstr>_Toc237577934</vt:lpwstr>
      </vt:variant>
      <vt:variant>
        <vt:i4>1376315</vt:i4>
      </vt:variant>
      <vt:variant>
        <vt:i4>344</vt:i4>
      </vt:variant>
      <vt:variant>
        <vt:i4>0</vt:i4>
      </vt:variant>
      <vt:variant>
        <vt:i4>5</vt:i4>
      </vt:variant>
      <vt:variant>
        <vt:lpwstr/>
      </vt:variant>
      <vt:variant>
        <vt:lpwstr>_Toc237577933</vt:lpwstr>
      </vt:variant>
      <vt:variant>
        <vt:i4>1376315</vt:i4>
      </vt:variant>
      <vt:variant>
        <vt:i4>338</vt:i4>
      </vt:variant>
      <vt:variant>
        <vt:i4>0</vt:i4>
      </vt:variant>
      <vt:variant>
        <vt:i4>5</vt:i4>
      </vt:variant>
      <vt:variant>
        <vt:lpwstr/>
      </vt:variant>
      <vt:variant>
        <vt:lpwstr>_Toc237577932</vt:lpwstr>
      </vt:variant>
      <vt:variant>
        <vt:i4>1376315</vt:i4>
      </vt:variant>
      <vt:variant>
        <vt:i4>332</vt:i4>
      </vt:variant>
      <vt:variant>
        <vt:i4>0</vt:i4>
      </vt:variant>
      <vt:variant>
        <vt:i4>5</vt:i4>
      </vt:variant>
      <vt:variant>
        <vt:lpwstr/>
      </vt:variant>
      <vt:variant>
        <vt:lpwstr>_Toc237577931</vt:lpwstr>
      </vt:variant>
      <vt:variant>
        <vt:i4>1376315</vt:i4>
      </vt:variant>
      <vt:variant>
        <vt:i4>326</vt:i4>
      </vt:variant>
      <vt:variant>
        <vt:i4>0</vt:i4>
      </vt:variant>
      <vt:variant>
        <vt:i4>5</vt:i4>
      </vt:variant>
      <vt:variant>
        <vt:lpwstr/>
      </vt:variant>
      <vt:variant>
        <vt:lpwstr>_Toc237577930</vt:lpwstr>
      </vt:variant>
      <vt:variant>
        <vt:i4>1310779</vt:i4>
      </vt:variant>
      <vt:variant>
        <vt:i4>320</vt:i4>
      </vt:variant>
      <vt:variant>
        <vt:i4>0</vt:i4>
      </vt:variant>
      <vt:variant>
        <vt:i4>5</vt:i4>
      </vt:variant>
      <vt:variant>
        <vt:lpwstr/>
      </vt:variant>
      <vt:variant>
        <vt:lpwstr>_Toc237577929</vt:lpwstr>
      </vt:variant>
      <vt:variant>
        <vt:i4>1310779</vt:i4>
      </vt:variant>
      <vt:variant>
        <vt:i4>314</vt:i4>
      </vt:variant>
      <vt:variant>
        <vt:i4>0</vt:i4>
      </vt:variant>
      <vt:variant>
        <vt:i4>5</vt:i4>
      </vt:variant>
      <vt:variant>
        <vt:lpwstr/>
      </vt:variant>
      <vt:variant>
        <vt:lpwstr>_Toc237577928</vt:lpwstr>
      </vt:variant>
      <vt:variant>
        <vt:i4>1310779</vt:i4>
      </vt:variant>
      <vt:variant>
        <vt:i4>308</vt:i4>
      </vt:variant>
      <vt:variant>
        <vt:i4>0</vt:i4>
      </vt:variant>
      <vt:variant>
        <vt:i4>5</vt:i4>
      </vt:variant>
      <vt:variant>
        <vt:lpwstr/>
      </vt:variant>
      <vt:variant>
        <vt:lpwstr>_Toc237577927</vt:lpwstr>
      </vt:variant>
      <vt:variant>
        <vt:i4>1310779</vt:i4>
      </vt:variant>
      <vt:variant>
        <vt:i4>302</vt:i4>
      </vt:variant>
      <vt:variant>
        <vt:i4>0</vt:i4>
      </vt:variant>
      <vt:variant>
        <vt:i4>5</vt:i4>
      </vt:variant>
      <vt:variant>
        <vt:lpwstr/>
      </vt:variant>
      <vt:variant>
        <vt:lpwstr>_Toc237577926</vt:lpwstr>
      </vt:variant>
      <vt:variant>
        <vt:i4>1310779</vt:i4>
      </vt:variant>
      <vt:variant>
        <vt:i4>296</vt:i4>
      </vt:variant>
      <vt:variant>
        <vt:i4>0</vt:i4>
      </vt:variant>
      <vt:variant>
        <vt:i4>5</vt:i4>
      </vt:variant>
      <vt:variant>
        <vt:lpwstr/>
      </vt:variant>
      <vt:variant>
        <vt:lpwstr>_Toc237577925</vt:lpwstr>
      </vt:variant>
      <vt:variant>
        <vt:i4>1310779</vt:i4>
      </vt:variant>
      <vt:variant>
        <vt:i4>290</vt:i4>
      </vt:variant>
      <vt:variant>
        <vt:i4>0</vt:i4>
      </vt:variant>
      <vt:variant>
        <vt:i4>5</vt:i4>
      </vt:variant>
      <vt:variant>
        <vt:lpwstr/>
      </vt:variant>
      <vt:variant>
        <vt:lpwstr>_Toc237577924</vt:lpwstr>
      </vt:variant>
      <vt:variant>
        <vt:i4>1310779</vt:i4>
      </vt:variant>
      <vt:variant>
        <vt:i4>284</vt:i4>
      </vt:variant>
      <vt:variant>
        <vt:i4>0</vt:i4>
      </vt:variant>
      <vt:variant>
        <vt:i4>5</vt:i4>
      </vt:variant>
      <vt:variant>
        <vt:lpwstr/>
      </vt:variant>
      <vt:variant>
        <vt:lpwstr>_Toc237577923</vt:lpwstr>
      </vt:variant>
      <vt:variant>
        <vt:i4>1310779</vt:i4>
      </vt:variant>
      <vt:variant>
        <vt:i4>278</vt:i4>
      </vt:variant>
      <vt:variant>
        <vt:i4>0</vt:i4>
      </vt:variant>
      <vt:variant>
        <vt:i4>5</vt:i4>
      </vt:variant>
      <vt:variant>
        <vt:lpwstr/>
      </vt:variant>
      <vt:variant>
        <vt:lpwstr>_Toc237577922</vt:lpwstr>
      </vt:variant>
      <vt:variant>
        <vt:i4>1310779</vt:i4>
      </vt:variant>
      <vt:variant>
        <vt:i4>272</vt:i4>
      </vt:variant>
      <vt:variant>
        <vt:i4>0</vt:i4>
      </vt:variant>
      <vt:variant>
        <vt:i4>5</vt:i4>
      </vt:variant>
      <vt:variant>
        <vt:lpwstr/>
      </vt:variant>
      <vt:variant>
        <vt:lpwstr>_Toc237577921</vt:lpwstr>
      </vt:variant>
      <vt:variant>
        <vt:i4>1310779</vt:i4>
      </vt:variant>
      <vt:variant>
        <vt:i4>266</vt:i4>
      </vt:variant>
      <vt:variant>
        <vt:i4>0</vt:i4>
      </vt:variant>
      <vt:variant>
        <vt:i4>5</vt:i4>
      </vt:variant>
      <vt:variant>
        <vt:lpwstr/>
      </vt:variant>
      <vt:variant>
        <vt:lpwstr>_Toc237577920</vt:lpwstr>
      </vt:variant>
      <vt:variant>
        <vt:i4>1507387</vt:i4>
      </vt:variant>
      <vt:variant>
        <vt:i4>260</vt:i4>
      </vt:variant>
      <vt:variant>
        <vt:i4>0</vt:i4>
      </vt:variant>
      <vt:variant>
        <vt:i4>5</vt:i4>
      </vt:variant>
      <vt:variant>
        <vt:lpwstr/>
      </vt:variant>
      <vt:variant>
        <vt:lpwstr>_Toc237577919</vt:lpwstr>
      </vt:variant>
      <vt:variant>
        <vt:i4>1507387</vt:i4>
      </vt:variant>
      <vt:variant>
        <vt:i4>254</vt:i4>
      </vt:variant>
      <vt:variant>
        <vt:i4>0</vt:i4>
      </vt:variant>
      <vt:variant>
        <vt:i4>5</vt:i4>
      </vt:variant>
      <vt:variant>
        <vt:lpwstr/>
      </vt:variant>
      <vt:variant>
        <vt:lpwstr>_Toc237577918</vt:lpwstr>
      </vt:variant>
      <vt:variant>
        <vt:i4>1507387</vt:i4>
      </vt:variant>
      <vt:variant>
        <vt:i4>248</vt:i4>
      </vt:variant>
      <vt:variant>
        <vt:i4>0</vt:i4>
      </vt:variant>
      <vt:variant>
        <vt:i4>5</vt:i4>
      </vt:variant>
      <vt:variant>
        <vt:lpwstr/>
      </vt:variant>
      <vt:variant>
        <vt:lpwstr>_Toc237577917</vt:lpwstr>
      </vt:variant>
      <vt:variant>
        <vt:i4>1507387</vt:i4>
      </vt:variant>
      <vt:variant>
        <vt:i4>242</vt:i4>
      </vt:variant>
      <vt:variant>
        <vt:i4>0</vt:i4>
      </vt:variant>
      <vt:variant>
        <vt:i4>5</vt:i4>
      </vt:variant>
      <vt:variant>
        <vt:lpwstr/>
      </vt:variant>
      <vt:variant>
        <vt:lpwstr>_Toc237577916</vt:lpwstr>
      </vt:variant>
      <vt:variant>
        <vt:i4>1507387</vt:i4>
      </vt:variant>
      <vt:variant>
        <vt:i4>236</vt:i4>
      </vt:variant>
      <vt:variant>
        <vt:i4>0</vt:i4>
      </vt:variant>
      <vt:variant>
        <vt:i4>5</vt:i4>
      </vt:variant>
      <vt:variant>
        <vt:lpwstr/>
      </vt:variant>
      <vt:variant>
        <vt:lpwstr>_Toc237577915</vt:lpwstr>
      </vt:variant>
      <vt:variant>
        <vt:i4>1507387</vt:i4>
      </vt:variant>
      <vt:variant>
        <vt:i4>230</vt:i4>
      </vt:variant>
      <vt:variant>
        <vt:i4>0</vt:i4>
      </vt:variant>
      <vt:variant>
        <vt:i4>5</vt:i4>
      </vt:variant>
      <vt:variant>
        <vt:lpwstr/>
      </vt:variant>
      <vt:variant>
        <vt:lpwstr>_Toc237577914</vt:lpwstr>
      </vt:variant>
      <vt:variant>
        <vt:i4>1507387</vt:i4>
      </vt:variant>
      <vt:variant>
        <vt:i4>224</vt:i4>
      </vt:variant>
      <vt:variant>
        <vt:i4>0</vt:i4>
      </vt:variant>
      <vt:variant>
        <vt:i4>5</vt:i4>
      </vt:variant>
      <vt:variant>
        <vt:lpwstr/>
      </vt:variant>
      <vt:variant>
        <vt:lpwstr>_Toc237577913</vt:lpwstr>
      </vt:variant>
      <vt:variant>
        <vt:i4>1507387</vt:i4>
      </vt:variant>
      <vt:variant>
        <vt:i4>218</vt:i4>
      </vt:variant>
      <vt:variant>
        <vt:i4>0</vt:i4>
      </vt:variant>
      <vt:variant>
        <vt:i4>5</vt:i4>
      </vt:variant>
      <vt:variant>
        <vt:lpwstr/>
      </vt:variant>
      <vt:variant>
        <vt:lpwstr>_Toc237577912</vt:lpwstr>
      </vt:variant>
      <vt:variant>
        <vt:i4>1507387</vt:i4>
      </vt:variant>
      <vt:variant>
        <vt:i4>212</vt:i4>
      </vt:variant>
      <vt:variant>
        <vt:i4>0</vt:i4>
      </vt:variant>
      <vt:variant>
        <vt:i4>5</vt:i4>
      </vt:variant>
      <vt:variant>
        <vt:lpwstr/>
      </vt:variant>
      <vt:variant>
        <vt:lpwstr>_Toc237577911</vt:lpwstr>
      </vt:variant>
      <vt:variant>
        <vt:i4>1507387</vt:i4>
      </vt:variant>
      <vt:variant>
        <vt:i4>206</vt:i4>
      </vt:variant>
      <vt:variant>
        <vt:i4>0</vt:i4>
      </vt:variant>
      <vt:variant>
        <vt:i4>5</vt:i4>
      </vt:variant>
      <vt:variant>
        <vt:lpwstr/>
      </vt:variant>
      <vt:variant>
        <vt:lpwstr>_Toc237577910</vt:lpwstr>
      </vt:variant>
      <vt:variant>
        <vt:i4>1441851</vt:i4>
      </vt:variant>
      <vt:variant>
        <vt:i4>200</vt:i4>
      </vt:variant>
      <vt:variant>
        <vt:i4>0</vt:i4>
      </vt:variant>
      <vt:variant>
        <vt:i4>5</vt:i4>
      </vt:variant>
      <vt:variant>
        <vt:lpwstr/>
      </vt:variant>
      <vt:variant>
        <vt:lpwstr>_Toc237577909</vt:lpwstr>
      </vt:variant>
      <vt:variant>
        <vt:i4>1441851</vt:i4>
      </vt:variant>
      <vt:variant>
        <vt:i4>194</vt:i4>
      </vt:variant>
      <vt:variant>
        <vt:i4>0</vt:i4>
      </vt:variant>
      <vt:variant>
        <vt:i4>5</vt:i4>
      </vt:variant>
      <vt:variant>
        <vt:lpwstr/>
      </vt:variant>
      <vt:variant>
        <vt:lpwstr>_Toc237577908</vt:lpwstr>
      </vt:variant>
      <vt:variant>
        <vt:i4>1441851</vt:i4>
      </vt:variant>
      <vt:variant>
        <vt:i4>188</vt:i4>
      </vt:variant>
      <vt:variant>
        <vt:i4>0</vt:i4>
      </vt:variant>
      <vt:variant>
        <vt:i4>5</vt:i4>
      </vt:variant>
      <vt:variant>
        <vt:lpwstr/>
      </vt:variant>
      <vt:variant>
        <vt:lpwstr>_Toc237577907</vt:lpwstr>
      </vt:variant>
      <vt:variant>
        <vt:i4>1441851</vt:i4>
      </vt:variant>
      <vt:variant>
        <vt:i4>182</vt:i4>
      </vt:variant>
      <vt:variant>
        <vt:i4>0</vt:i4>
      </vt:variant>
      <vt:variant>
        <vt:i4>5</vt:i4>
      </vt:variant>
      <vt:variant>
        <vt:lpwstr/>
      </vt:variant>
      <vt:variant>
        <vt:lpwstr>_Toc237577906</vt:lpwstr>
      </vt:variant>
      <vt:variant>
        <vt:i4>1441851</vt:i4>
      </vt:variant>
      <vt:variant>
        <vt:i4>176</vt:i4>
      </vt:variant>
      <vt:variant>
        <vt:i4>0</vt:i4>
      </vt:variant>
      <vt:variant>
        <vt:i4>5</vt:i4>
      </vt:variant>
      <vt:variant>
        <vt:lpwstr/>
      </vt:variant>
      <vt:variant>
        <vt:lpwstr>_Toc237577905</vt:lpwstr>
      </vt:variant>
      <vt:variant>
        <vt:i4>1441851</vt:i4>
      </vt:variant>
      <vt:variant>
        <vt:i4>170</vt:i4>
      </vt:variant>
      <vt:variant>
        <vt:i4>0</vt:i4>
      </vt:variant>
      <vt:variant>
        <vt:i4>5</vt:i4>
      </vt:variant>
      <vt:variant>
        <vt:lpwstr/>
      </vt:variant>
      <vt:variant>
        <vt:lpwstr>_Toc237577904</vt:lpwstr>
      </vt:variant>
      <vt:variant>
        <vt:i4>1441851</vt:i4>
      </vt:variant>
      <vt:variant>
        <vt:i4>164</vt:i4>
      </vt:variant>
      <vt:variant>
        <vt:i4>0</vt:i4>
      </vt:variant>
      <vt:variant>
        <vt:i4>5</vt:i4>
      </vt:variant>
      <vt:variant>
        <vt:lpwstr/>
      </vt:variant>
      <vt:variant>
        <vt:lpwstr>_Toc237577903</vt:lpwstr>
      </vt:variant>
      <vt:variant>
        <vt:i4>1441851</vt:i4>
      </vt:variant>
      <vt:variant>
        <vt:i4>158</vt:i4>
      </vt:variant>
      <vt:variant>
        <vt:i4>0</vt:i4>
      </vt:variant>
      <vt:variant>
        <vt:i4>5</vt:i4>
      </vt:variant>
      <vt:variant>
        <vt:lpwstr/>
      </vt:variant>
      <vt:variant>
        <vt:lpwstr>_Toc237577902</vt:lpwstr>
      </vt:variant>
      <vt:variant>
        <vt:i4>1441851</vt:i4>
      </vt:variant>
      <vt:variant>
        <vt:i4>152</vt:i4>
      </vt:variant>
      <vt:variant>
        <vt:i4>0</vt:i4>
      </vt:variant>
      <vt:variant>
        <vt:i4>5</vt:i4>
      </vt:variant>
      <vt:variant>
        <vt:lpwstr/>
      </vt:variant>
      <vt:variant>
        <vt:lpwstr>_Toc237577901</vt:lpwstr>
      </vt:variant>
      <vt:variant>
        <vt:i4>1441851</vt:i4>
      </vt:variant>
      <vt:variant>
        <vt:i4>146</vt:i4>
      </vt:variant>
      <vt:variant>
        <vt:i4>0</vt:i4>
      </vt:variant>
      <vt:variant>
        <vt:i4>5</vt:i4>
      </vt:variant>
      <vt:variant>
        <vt:lpwstr/>
      </vt:variant>
      <vt:variant>
        <vt:lpwstr>_Toc237577900</vt:lpwstr>
      </vt:variant>
      <vt:variant>
        <vt:i4>2031674</vt:i4>
      </vt:variant>
      <vt:variant>
        <vt:i4>140</vt:i4>
      </vt:variant>
      <vt:variant>
        <vt:i4>0</vt:i4>
      </vt:variant>
      <vt:variant>
        <vt:i4>5</vt:i4>
      </vt:variant>
      <vt:variant>
        <vt:lpwstr/>
      </vt:variant>
      <vt:variant>
        <vt:lpwstr>_Toc237577899</vt:lpwstr>
      </vt:variant>
      <vt:variant>
        <vt:i4>2031674</vt:i4>
      </vt:variant>
      <vt:variant>
        <vt:i4>134</vt:i4>
      </vt:variant>
      <vt:variant>
        <vt:i4>0</vt:i4>
      </vt:variant>
      <vt:variant>
        <vt:i4>5</vt:i4>
      </vt:variant>
      <vt:variant>
        <vt:lpwstr/>
      </vt:variant>
      <vt:variant>
        <vt:lpwstr>_Toc237577898</vt:lpwstr>
      </vt:variant>
      <vt:variant>
        <vt:i4>2031674</vt:i4>
      </vt:variant>
      <vt:variant>
        <vt:i4>128</vt:i4>
      </vt:variant>
      <vt:variant>
        <vt:i4>0</vt:i4>
      </vt:variant>
      <vt:variant>
        <vt:i4>5</vt:i4>
      </vt:variant>
      <vt:variant>
        <vt:lpwstr/>
      </vt:variant>
      <vt:variant>
        <vt:lpwstr>_Toc237577897</vt:lpwstr>
      </vt:variant>
      <vt:variant>
        <vt:i4>2031674</vt:i4>
      </vt:variant>
      <vt:variant>
        <vt:i4>122</vt:i4>
      </vt:variant>
      <vt:variant>
        <vt:i4>0</vt:i4>
      </vt:variant>
      <vt:variant>
        <vt:i4>5</vt:i4>
      </vt:variant>
      <vt:variant>
        <vt:lpwstr/>
      </vt:variant>
      <vt:variant>
        <vt:lpwstr>_Toc237577896</vt:lpwstr>
      </vt:variant>
      <vt:variant>
        <vt:i4>2031674</vt:i4>
      </vt:variant>
      <vt:variant>
        <vt:i4>116</vt:i4>
      </vt:variant>
      <vt:variant>
        <vt:i4>0</vt:i4>
      </vt:variant>
      <vt:variant>
        <vt:i4>5</vt:i4>
      </vt:variant>
      <vt:variant>
        <vt:lpwstr/>
      </vt:variant>
      <vt:variant>
        <vt:lpwstr>_Toc237577895</vt:lpwstr>
      </vt:variant>
      <vt:variant>
        <vt:i4>2031674</vt:i4>
      </vt:variant>
      <vt:variant>
        <vt:i4>110</vt:i4>
      </vt:variant>
      <vt:variant>
        <vt:i4>0</vt:i4>
      </vt:variant>
      <vt:variant>
        <vt:i4>5</vt:i4>
      </vt:variant>
      <vt:variant>
        <vt:lpwstr/>
      </vt:variant>
      <vt:variant>
        <vt:lpwstr>_Toc237577894</vt:lpwstr>
      </vt:variant>
      <vt:variant>
        <vt:i4>2031674</vt:i4>
      </vt:variant>
      <vt:variant>
        <vt:i4>104</vt:i4>
      </vt:variant>
      <vt:variant>
        <vt:i4>0</vt:i4>
      </vt:variant>
      <vt:variant>
        <vt:i4>5</vt:i4>
      </vt:variant>
      <vt:variant>
        <vt:lpwstr/>
      </vt:variant>
      <vt:variant>
        <vt:lpwstr>_Toc237577893</vt:lpwstr>
      </vt:variant>
      <vt:variant>
        <vt:i4>2031674</vt:i4>
      </vt:variant>
      <vt:variant>
        <vt:i4>98</vt:i4>
      </vt:variant>
      <vt:variant>
        <vt:i4>0</vt:i4>
      </vt:variant>
      <vt:variant>
        <vt:i4>5</vt:i4>
      </vt:variant>
      <vt:variant>
        <vt:lpwstr/>
      </vt:variant>
      <vt:variant>
        <vt:lpwstr>_Toc237577892</vt:lpwstr>
      </vt:variant>
      <vt:variant>
        <vt:i4>2031674</vt:i4>
      </vt:variant>
      <vt:variant>
        <vt:i4>92</vt:i4>
      </vt:variant>
      <vt:variant>
        <vt:i4>0</vt:i4>
      </vt:variant>
      <vt:variant>
        <vt:i4>5</vt:i4>
      </vt:variant>
      <vt:variant>
        <vt:lpwstr/>
      </vt:variant>
      <vt:variant>
        <vt:lpwstr>_Toc237577891</vt:lpwstr>
      </vt:variant>
      <vt:variant>
        <vt:i4>2031674</vt:i4>
      </vt:variant>
      <vt:variant>
        <vt:i4>86</vt:i4>
      </vt:variant>
      <vt:variant>
        <vt:i4>0</vt:i4>
      </vt:variant>
      <vt:variant>
        <vt:i4>5</vt:i4>
      </vt:variant>
      <vt:variant>
        <vt:lpwstr/>
      </vt:variant>
      <vt:variant>
        <vt:lpwstr>_Toc237577890</vt:lpwstr>
      </vt:variant>
      <vt:variant>
        <vt:i4>1966138</vt:i4>
      </vt:variant>
      <vt:variant>
        <vt:i4>80</vt:i4>
      </vt:variant>
      <vt:variant>
        <vt:i4>0</vt:i4>
      </vt:variant>
      <vt:variant>
        <vt:i4>5</vt:i4>
      </vt:variant>
      <vt:variant>
        <vt:lpwstr/>
      </vt:variant>
      <vt:variant>
        <vt:lpwstr>_Toc237577889</vt:lpwstr>
      </vt:variant>
      <vt:variant>
        <vt:i4>1966138</vt:i4>
      </vt:variant>
      <vt:variant>
        <vt:i4>74</vt:i4>
      </vt:variant>
      <vt:variant>
        <vt:i4>0</vt:i4>
      </vt:variant>
      <vt:variant>
        <vt:i4>5</vt:i4>
      </vt:variant>
      <vt:variant>
        <vt:lpwstr/>
      </vt:variant>
      <vt:variant>
        <vt:lpwstr>_Toc237577888</vt:lpwstr>
      </vt:variant>
      <vt:variant>
        <vt:i4>1966138</vt:i4>
      </vt:variant>
      <vt:variant>
        <vt:i4>68</vt:i4>
      </vt:variant>
      <vt:variant>
        <vt:i4>0</vt:i4>
      </vt:variant>
      <vt:variant>
        <vt:i4>5</vt:i4>
      </vt:variant>
      <vt:variant>
        <vt:lpwstr/>
      </vt:variant>
      <vt:variant>
        <vt:lpwstr>_Toc237577887</vt:lpwstr>
      </vt:variant>
      <vt:variant>
        <vt:i4>1966138</vt:i4>
      </vt:variant>
      <vt:variant>
        <vt:i4>62</vt:i4>
      </vt:variant>
      <vt:variant>
        <vt:i4>0</vt:i4>
      </vt:variant>
      <vt:variant>
        <vt:i4>5</vt:i4>
      </vt:variant>
      <vt:variant>
        <vt:lpwstr/>
      </vt:variant>
      <vt:variant>
        <vt:lpwstr>_Toc237577886</vt:lpwstr>
      </vt:variant>
      <vt:variant>
        <vt:i4>1966138</vt:i4>
      </vt:variant>
      <vt:variant>
        <vt:i4>56</vt:i4>
      </vt:variant>
      <vt:variant>
        <vt:i4>0</vt:i4>
      </vt:variant>
      <vt:variant>
        <vt:i4>5</vt:i4>
      </vt:variant>
      <vt:variant>
        <vt:lpwstr/>
      </vt:variant>
      <vt:variant>
        <vt:lpwstr>_Toc237577885</vt:lpwstr>
      </vt:variant>
      <vt:variant>
        <vt:i4>1966138</vt:i4>
      </vt:variant>
      <vt:variant>
        <vt:i4>50</vt:i4>
      </vt:variant>
      <vt:variant>
        <vt:i4>0</vt:i4>
      </vt:variant>
      <vt:variant>
        <vt:i4>5</vt:i4>
      </vt:variant>
      <vt:variant>
        <vt:lpwstr/>
      </vt:variant>
      <vt:variant>
        <vt:lpwstr>_Toc237577884</vt:lpwstr>
      </vt:variant>
      <vt:variant>
        <vt:i4>1966138</vt:i4>
      </vt:variant>
      <vt:variant>
        <vt:i4>44</vt:i4>
      </vt:variant>
      <vt:variant>
        <vt:i4>0</vt:i4>
      </vt:variant>
      <vt:variant>
        <vt:i4>5</vt:i4>
      </vt:variant>
      <vt:variant>
        <vt:lpwstr/>
      </vt:variant>
      <vt:variant>
        <vt:lpwstr>_Toc237577883</vt:lpwstr>
      </vt:variant>
      <vt:variant>
        <vt:i4>1966138</vt:i4>
      </vt:variant>
      <vt:variant>
        <vt:i4>38</vt:i4>
      </vt:variant>
      <vt:variant>
        <vt:i4>0</vt:i4>
      </vt:variant>
      <vt:variant>
        <vt:i4>5</vt:i4>
      </vt:variant>
      <vt:variant>
        <vt:lpwstr/>
      </vt:variant>
      <vt:variant>
        <vt:lpwstr>_Toc237577882</vt:lpwstr>
      </vt:variant>
      <vt:variant>
        <vt:i4>1966138</vt:i4>
      </vt:variant>
      <vt:variant>
        <vt:i4>32</vt:i4>
      </vt:variant>
      <vt:variant>
        <vt:i4>0</vt:i4>
      </vt:variant>
      <vt:variant>
        <vt:i4>5</vt:i4>
      </vt:variant>
      <vt:variant>
        <vt:lpwstr/>
      </vt:variant>
      <vt:variant>
        <vt:lpwstr>_Toc237577881</vt:lpwstr>
      </vt:variant>
      <vt:variant>
        <vt:i4>1966138</vt:i4>
      </vt:variant>
      <vt:variant>
        <vt:i4>26</vt:i4>
      </vt:variant>
      <vt:variant>
        <vt:i4>0</vt:i4>
      </vt:variant>
      <vt:variant>
        <vt:i4>5</vt:i4>
      </vt:variant>
      <vt:variant>
        <vt:lpwstr/>
      </vt:variant>
      <vt:variant>
        <vt:lpwstr>_Toc237577880</vt:lpwstr>
      </vt:variant>
      <vt:variant>
        <vt:i4>1114170</vt:i4>
      </vt:variant>
      <vt:variant>
        <vt:i4>20</vt:i4>
      </vt:variant>
      <vt:variant>
        <vt:i4>0</vt:i4>
      </vt:variant>
      <vt:variant>
        <vt:i4>5</vt:i4>
      </vt:variant>
      <vt:variant>
        <vt:lpwstr/>
      </vt:variant>
      <vt:variant>
        <vt:lpwstr>_Toc237577879</vt:lpwstr>
      </vt:variant>
      <vt:variant>
        <vt:i4>1114170</vt:i4>
      </vt:variant>
      <vt:variant>
        <vt:i4>14</vt:i4>
      </vt:variant>
      <vt:variant>
        <vt:i4>0</vt:i4>
      </vt:variant>
      <vt:variant>
        <vt:i4>5</vt:i4>
      </vt:variant>
      <vt:variant>
        <vt:lpwstr/>
      </vt:variant>
      <vt:variant>
        <vt:lpwstr>_Toc237577878</vt:lpwstr>
      </vt:variant>
      <vt:variant>
        <vt:i4>1114170</vt:i4>
      </vt:variant>
      <vt:variant>
        <vt:i4>8</vt:i4>
      </vt:variant>
      <vt:variant>
        <vt:i4>0</vt:i4>
      </vt:variant>
      <vt:variant>
        <vt:i4>5</vt:i4>
      </vt:variant>
      <vt:variant>
        <vt:lpwstr/>
      </vt:variant>
      <vt:variant>
        <vt:lpwstr>_Toc237577877</vt:lpwstr>
      </vt:variant>
      <vt:variant>
        <vt:i4>1114170</vt:i4>
      </vt:variant>
      <vt:variant>
        <vt:i4>2</vt:i4>
      </vt:variant>
      <vt:variant>
        <vt:i4>0</vt:i4>
      </vt:variant>
      <vt:variant>
        <vt:i4>5</vt:i4>
      </vt:variant>
      <vt:variant>
        <vt:lpwstr/>
      </vt:variant>
      <vt:variant>
        <vt:lpwstr>_Toc237577876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Jeu de la Mort - Tome II</dc:title>
  <dc:subject>Romans - Policier &amp; mystère</dc:subject>
  <dc:creator>Paul Féval (père)</dc:creator>
  <cp:keywords/>
  <dc:description>«Le Jeu de la mort» est un roman d'aventures avec une intrigue criminelle. L'histoire se déroule de 1828 à 1849 en Bretagne, puis à Paris, pour finir en Bretagne.
Un corsaire a élevé une jeune aveugle comme sa propre fille. La veille de sa mort il lui fait choisir un des deux testaments qu'il a rédigé : l'un des deux est en sa défaveur et laisse le lecteur dans la découverte d'un fils illégitime. L'héritage est en faite une tontine avec 9 adhérents, seul le dernier vivant touchera le «pactol» dans 20 ans.
Nous retrouverons tous les antagonistes de cette tontine, 20 ans après, à Paris : tous sous une fausse identité. Quel sera le dernier vivant? La jeune fille sera-t-elle l'héritière?</dc:description>
  <cp:lastModifiedBy>Cool Micro</cp:lastModifiedBy>
  <cp:revision>23</cp:revision>
  <cp:lastPrinted>2025-06-30T15:25:00Z</cp:lastPrinted>
  <dcterms:created xsi:type="dcterms:W3CDTF">2025-06-30T12:39:00Z</dcterms:created>
  <dcterms:modified xsi:type="dcterms:W3CDTF">2025-06-30T15:26:00Z</dcterms:modified>
  <cp:category>Romans - Policier &amp; mystère</cp:category>
</cp:coreProperties>
</file>